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5F9D7C" w14:textId="77777777" w:rsidR="00C50A95" w:rsidRPr="00721BE9" w:rsidRDefault="00C50A95" w:rsidP="00C50A95">
      <w:pPr>
        <w:pStyle w:val="boxrule"/>
        <w:rPr>
          <w:ins w:id="0" w:author="Author"/>
        </w:rPr>
      </w:pPr>
      <w:bookmarkStart w:id="1" w:name="_Hlk114823718"/>
      <w:ins w:id="2" w:author="Author">
        <w:r w:rsidRPr="00721BE9">
          <w:t>212.  FORMS PORTFOLIO REFERENCE</w:t>
        </w:r>
      </w:ins>
    </w:p>
    <w:p w14:paraId="292941DD" w14:textId="77777777" w:rsidR="00C50A95" w:rsidRPr="00721BE9" w:rsidRDefault="00C50A95" w:rsidP="00C50A95">
      <w:pPr>
        <w:pStyle w:val="blocktext1"/>
        <w:rPr>
          <w:ins w:id="3" w:author="Author"/>
        </w:rPr>
      </w:pPr>
      <w:ins w:id="4" w:author="Author">
        <w:r w:rsidRPr="00721BE9">
          <w:t xml:space="preserve">Paragraph </w:t>
        </w:r>
        <w:r w:rsidRPr="00721BE9">
          <w:rPr>
            <w:b/>
            <w:bCs/>
          </w:rPr>
          <w:t>A.9.</w:t>
        </w:r>
        <w:r w:rsidRPr="00721BE9">
          <w:t xml:space="preserve"> is replaced by the following:</w:t>
        </w:r>
      </w:ins>
    </w:p>
    <w:p w14:paraId="2ED08E62" w14:textId="77777777" w:rsidR="00C50A95" w:rsidRPr="00721BE9" w:rsidRDefault="00C50A95" w:rsidP="00C50A95">
      <w:pPr>
        <w:pStyle w:val="outlinetxt3"/>
        <w:rPr>
          <w:ins w:id="5" w:author="Author"/>
        </w:rPr>
      </w:pPr>
      <w:ins w:id="6" w:author="Author">
        <w:r w:rsidRPr="00721BE9">
          <w:tab/>
        </w:r>
        <w:r w:rsidRPr="00721BE9">
          <w:rPr>
            <w:b/>
            <w:bCs/>
          </w:rPr>
          <w:t>9.</w:t>
        </w:r>
        <w:r w:rsidRPr="00721BE9">
          <w:tab/>
          <w:t xml:space="preserve">Arizona Policy Changes Endorsement </w:t>
        </w:r>
        <w:r w:rsidRPr="00721BE9">
          <w:rPr>
            <w:rStyle w:val="formlink"/>
          </w:rPr>
          <w:t>IL 12 09</w:t>
        </w:r>
      </w:ins>
    </w:p>
    <w:p w14:paraId="11F320F1" w14:textId="77777777" w:rsidR="00C50A95" w:rsidRPr="00721BE9" w:rsidRDefault="00C50A95" w:rsidP="00C50A95">
      <w:pPr>
        <w:pStyle w:val="blocktext4"/>
        <w:suppressAutoHyphens/>
        <w:rPr>
          <w:ins w:id="7" w:author="Author"/>
        </w:rPr>
      </w:pPr>
      <w:ins w:id="8" w:author="Author">
        <w:r w:rsidRPr="00721BE9">
          <w:t>After specifying the following in the endorsement:</w:t>
        </w:r>
      </w:ins>
    </w:p>
    <w:p w14:paraId="37438123" w14:textId="77777777" w:rsidR="00C50A95" w:rsidRPr="00721BE9" w:rsidRDefault="00C50A95" w:rsidP="00C50A95">
      <w:pPr>
        <w:pStyle w:val="outlinetxt4"/>
        <w:suppressAutoHyphens/>
        <w:rPr>
          <w:ins w:id="9" w:author="Author"/>
        </w:rPr>
      </w:pPr>
      <w:ins w:id="10" w:author="Author">
        <w:r w:rsidRPr="00721BE9">
          <w:rPr>
            <w:b/>
          </w:rPr>
          <w:tab/>
          <w:t>a.</w:t>
        </w:r>
        <w:r w:rsidRPr="00721BE9">
          <w:rPr>
            <w:b/>
          </w:rPr>
          <w:tab/>
        </w:r>
        <w:r w:rsidRPr="00721BE9">
          <w:t>Insured's Name;</w:t>
        </w:r>
      </w:ins>
    </w:p>
    <w:p w14:paraId="33BDEF69" w14:textId="77777777" w:rsidR="00C50A95" w:rsidRPr="00721BE9" w:rsidRDefault="00C50A95" w:rsidP="00C50A95">
      <w:pPr>
        <w:pStyle w:val="outlinetxt4"/>
        <w:suppressAutoHyphens/>
        <w:rPr>
          <w:ins w:id="11" w:author="Author"/>
        </w:rPr>
      </w:pPr>
      <w:ins w:id="12" w:author="Author">
        <w:r w:rsidRPr="00721BE9">
          <w:rPr>
            <w:b/>
          </w:rPr>
          <w:tab/>
          <w:t>b.</w:t>
        </w:r>
        <w:r w:rsidRPr="00721BE9">
          <w:rPr>
            <w:b/>
          </w:rPr>
          <w:tab/>
        </w:r>
        <w:r w:rsidRPr="00721BE9">
          <w:t>Insured's Mailing Address;</w:t>
        </w:r>
      </w:ins>
    </w:p>
    <w:p w14:paraId="189664DD" w14:textId="77777777" w:rsidR="00C50A95" w:rsidRPr="00721BE9" w:rsidRDefault="00C50A95" w:rsidP="00C50A95">
      <w:pPr>
        <w:pStyle w:val="outlinetxt4"/>
        <w:suppressAutoHyphens/>
        <w:rPr>
          <w:ins w:id="13" w:author="Author"/>
        </w:rPr>
      </w:pPr>
      <w:ins w:id="14" w:author="Author">
        <w:r w:rsidRPr="00721BE9">
          <w:rPr>
            <w:b/>
          </w:rPr>
          <w:tab/>
          <w:t>c.</w:t>
        </w:r>
        <w:r w:rsidRPr="00721BE9">
          <w:rPr>
            <w:b/>
          </w:rPr>
          <w:tab/>
        </w:r>
        <w:r w:rsidRPr="00721BE9">
          <w:t>Policy Number;</w:t>
        </w:r>
      </w:ins>
    </w:p>
    <w:p w14:paraId="5CA84455" w14:textId="77777777" w:rsidR="00C50A95" w:rsidRPr="00721BE9" w:rsidRDefault="00C50A95" w:rsidP="00C50A95">
      <w:pPr>
        <w:pStyle w:val="outlinetxt4"/>
        <w:suppressAutoHyphens/>
        <w:rPr>
          <w:ins w:id="15" w:author="Author"/>
        </w:rPr>
      </w:pPr>
      <w:ins w:id="16" w:author="Author">
        <w:r w:rsidRPr="00721BE9">
          <w:rPr>
            <w:b/>
          </w:rPr>
          <w:tab/>
          <w:t>d.</w:t>
        </w:r>
        <w:r w:rsidRPr="00721BE9">
          <w:rPr>
            <w:b/>
          </w:rPr>
          <w:tab/>
        </w:r>
        <w:r w:rsidRPr="00721BE9">
          <w:t>Company;</w:t>
        </w:r>
      </w:ins>
    </w:p>
    <w:p w14:paraId="3E5246BF" w14:textId="77777777" w:rsidR="00C50A95" w:rsidRPr="00721BE9" w:rsidRDefault="00C50A95" w:rsidP="00C50A95">
      <w:pPr>
        <w:pStyle w:val="blocktext4"/>
        <w:suppressAutoHyphens/>
        <w:rPr>
          <w:ins w:id="17" w:author="Author"/>
        </w:rPr>
      </w:pPr>
      <w:ins w:id="18" w:author="Author">
        <w:r w:rsidRPr="00721BE9">
          <w:t xml:space="preserve">Use Endorsement </w:t>
        </w:r>
        <w:r w:rsidRPr="00721BE9">
          <w:rPr>
            <w:rStyle w:val="formlink"/>
          </w:rPr>
          <w:t>IL 12 09</w:t>
        </w:r>
        <w:r w:rsidRPr="00721BE9">
          <w:t xml:space="preserve"> to change the following items of the policy:</w:t>
        </w:r>
      </w:ins>
    </w:p>
    <w:p w14:paraId="7570ED5E" w14:textId="77777777" w:rsidR="00C50A95" w:rsidRPr="00721BE9" w:rsidRDefault="00C50A95" w:rsidP="00C50A95">
      <w:pPr>
        <w:pStyle w:val="outlinetxt4"/>
        <w:suppressAutoHyphens/>
        <w:rPr>
          <w:ins w:id="19" w:author="Author"/>
        </w:rPr>
      </w:pPr>
      <w:ins w:id="20" w:author="Author">
        <w:r w:rsidRPr="00721BE9">
          <w:rPr>
            <w:b/>
          </w:rPr>
          <w:tab/>
          <w:t>e.</w:t>
        </w:r>
        <w:r w:rsidRPr="00721BE9">
          <w:rPr>
            <w:b/>
          </w:rPr>
          <w:tab/>
        </w:r>
        <w:r w:rsidRPr="00721BE9">
          <w:t>Effective/Expiration Date and Time;</w:t>
        </w:r>
      </w:ins>
    </w:p>
    <w:p w14:paraId="084F2324" w14:textId="77777777" w:rsidR="00C50A95" w:rsidRPr="00721BE9" w:rsidRDefault="00C50A95" w:rsidP="00C50A95">
      <w:pPr>
        <w:pStyle w:val="outlinetxt4"/>
        <w:suppressAutoHyphens/>
        <w:rPr>
          <w:ins w:id="21" w:author="Author"/>
        </w:rPr>
      </w:pPr>
      <w:ins w:id="22" w:author="Author">
        <w:r w:rsidRPr="00721BE9">
          <w:rPr>
            <w:b/>
          </w:rPr>
          <w:tab/>
          <w:t>f.</w:t>
        </w:r>
        <w:r w:rsidRPr="00721BE9">
          <w:rPr>
            <w:b/>
          </w:rPr>
          <w:tab/>
        </w:r>
        <w:r w:rsidRPr="00721BE9">
          <w:t>Insured's Legal Status/Business of Insured;</w:t>
        </w:r>
      </w:ins>
    </w:p>
    <w:p w14:paraId="5F03D672" w14:textId="77777777" w:rsidR="00C50A95" w:rsidRPr="00721BE9" w:rsidRDefault="00C50A95" w:rsidP="00C50A95">
      <w:pPr>
        <w:pStyle w:val="outlinetxt4"/>
        <w:suppressAutoHyphens/>
        <w:rPr>
          <w:ins w:id="23" w:author="Author"/>
        </w:rPr>
      </w:pPr>
      <w:ins w:id="24" w:author="Author">
        <w:r w:rsidRPr="00721BE9">
          <w:rPr>
            <w:b/>
          </w:rPr>
          <w:tab/>
          <w:t>g.</w:t>
        </w:r>
        <w:r w:rsidRPr="00721BE9">
          <w:rPr>
            <w:b/>
          </w:rPr>
          <w:tab/>
        </w:r>
        <w:r w:rsidRPr="00721BE9">
          <w:t>Payment Plan;</w:t>
        </w:r>
      </w:ins>
    </w:p>
    <w:p w14:paraId="3146C05C" w14:textId="77777777" w:rsidR="00C50A95" w:rsidRPr="00721BE9" w:rsidRDefault="00C50A95" w:rsidP="00C50A95">
      <w:pPr>
        <w:pStyle w:val="outlinetxt4"/>
        <w:suppressAutoHyphens/>
        <w:rPr>
          <w:ins w:id="25" w:author="Author"/>
        </w:rPr>
      </w:pPr>
      <w:ins w:id="26" w:author="Author">
        <w:r w:rsidRPr="00721BE9">
          <w:rPr>
            <w:b/>
          </w:rPr>
          <w:tab/>
          <w:t>h.</w:t>
        </w:r>
        <w:r w:rsidRPr="00721BE9">
          <w:rPr>
            <w:b/>
          </w:rPr>
          <w:tab/>
        </w:r>
        <w:r w:rsidRPr="00721BE9">
          <w:t>Premium Determination;</w:t>
        </w:r>
      </w:ins>
    </w:p>
    <w:p w14:paraId="024E6750" w14:textId="77777777" w:rsidR="00C50A95" w:rsidRPr="00721BE9" w:rsidRDefault="00C50A95" w:rsidP="00C50A95">
      <w:pPr>
        <w:pStyle w:val="outlinetxt4"/>
        <w:suppressAutoHyphens/>
        <w:rPr>
          <w:ins w:id="27" w:author="Author"/>
        </w:rPr>
      </w:pPr>
      <w:ins w:id="28" w:author="Author">
        <w:r w:rsidRPr="00721BE9">
          <w:rPr>
            <w:b/>
          </w:rPr>
          <w:tab/>
          <w:t>i.</w:t>
        </w:r>
        <w:r w:rsidRPr="00721BE9">
          <w:rPr>
            <w:b/>
          </w:rPr>
          <w:tab/>
        </w:r>
        <w:r w:rsidRPr="00721BE9">
          <w:t>Additional Interested Parties;</w:t>
        </w:r>
      </w:ins>
    </w:p>
    <w:p w14:paraId="14DE0C08" w14:textId="77777777" w:rsidR="00C50A95" w:rsidRPr="00721BE9" w:rsidRDefault="00C50A95" w:rsidP="00C50A95">
      <w:pPr>
        <w:pStyle w:val="outlinetxt4"/>
        <w:suppressAutoHyphens/>
        <w:rPr>
          <w:ins w:id="29" w:author="Author"/>
        </w:rPr>
      </w:pPr>
      <w:ins w:id="30" w:author="Author">
        <w:r w:rsidRPr="00721BE9">
          <w:rPr>
            <w:b/>
          </w:rPr>
          <w:tab/>
          <w:t>j.</w:t>
        </w:r>
        <w:r w:rsidRPr="00721BE9">
          <w:rPr>
            <w:b/>
          </w:rPr>
          <w:tab/>
        </w:r>
        <w:r w:rsidRPr="00721BE9">
          <w:t>Coverage Forms and Endorsements;</w:t>
        </w:r>
      </w:ins>
    </w:p>
    <w:p w14:paraId="25804994" w14:textId="77777777" w:rsidR="00C50A95" w:rsidRPr="00721BE9" w:rsidRDefault="00C50A95" w:rsidP="00C50A95">
      <w:pPr>
        <w:pStyle w:val="outlinetxt4"/>
        <w:suppressAutoHyphens/>
        <w:rPr>
          <w:ins w:id="31" w:author="Author"/>
        </w:rPr>
      </w:pPr>
      <w:ins w:id="32" w:author="Author">
        <w:r w:rsidRPr="00721BE9">
          <w:rPr>
            <w:b/>
          </w:rPr>
          <w:tab/>
          <w:t>k.</w:t>
        </w:r>
        <w:r w:rsidRPr="00721BE9">
          <w:rPr>
            <w:b/>
          </w:rPr>
          <w:tab/>
        </w:r>
        <w:r w:rsidRPr="00721BE9">
          <w:t>Limits/Exposures;</w:t>
        </w:r>
      </w:ins>
    </w:p>
    <w:p w14:paraId="459385DC" w14:textId="77777777" w:rsidR="00C50A95" w:rsidRPr="00721BE9" w:rsidRDefault="00C50A95" w:rsidP="00C50A95">
      <w:pPr>
        <w:pStyle w:val="outlinetxt4"/>
        <w:suppressAutoHyphens/>
        <w:rPr>
          <w:ins w:id="33" w:author="Author"/>
        </w:rPr>
      </w:pPr>
      <w:ins w:id="34" w:author="Author">
        <w:r w:rsidRPr="00721BE9">
          <w:rPr>
            <w:b/>
          </w:rPr>
          <w:tab/>
          <w:t>l.</w:t>
        </w:r>
        <w:r w:rsidRPr="00721BE9">
          <w:rPr>
            <w:b/>
          </w:rPr>
          <w:tab/>
        </w:r>
        <w:r w:rsidRPr="00721BE9">
          <w:t>Deductibles;</w:t>
        </w:r>
      </w:ins>
    </w:p>
    <w:p w14:paraId="4783339F" w14:textId="77777777" w:rsidR="00C50A95" w:rsidRPr="00721BE9" w:rsidRDefault="00C50A95" w:rsidP="00C50A95">
      <w:pPr>
        <w:pStyle w:val="outlinetxt4"/>
        <w:suppressAutoHyphens/>
        <w:rPr>
          <w:ins w:id="35" w:author="Author"/>
        </w:rPr>
      </w:pPr>
      <w:ins w:id="36" w:author="Author">
        <w:r w:rsidRPr="00721BE9">
          <w:rPr>
            <w:b/>
          </w:rPr>
          <w:tab/>
          <w:t>m.</w:t>
        </w:r>
        <w:r w:rsidRPr="00721BE9">
          <w:rPr>
            <w:b/>
          </w:rPr>
          <w:tab/>
        </w:r>
        <w:r w:rsidRPr="00721BE9">
          <w:t>Covered Property/Located Description;</w:t>
        </w:r>
      </w:ins>
    </w:p>
    <w:p w14:paraId="0F60276B" w14:textId="77777777" w:rsidR="00C50A95" w:rsidRPr="00721BE9" w:rsidRDefault="00C50A95" w:rsidP="00C50A95">
      <w:pPr>
        <w:pStyle w:val="outlinetxt4"/>
        <w:suppressAutoHyphens/>
        <w:rPr>
          <w:ins w:id="37" w:author="Author"/>
        </w:rPr>
      </w:pPr>
      <w:ins w:id="38" w:author="Author">
        <w:r w:rsidRPr="00721BE9">
          <w:rPr>
            <w:b/>
          </w:rPr>
          <w:tab/>
          <w:t>n.</w:t>
        </w:r>
        <w:r w:rsidRPr="00721BE9">
          <w:rPr>
            <w:b/>
          </w:rPr>
          <w:tab/>
        </w:r>
        <w:r w:rsidRPr="00721BE9">
          <w:t>Classification/Class Codes;</w:t>
        </w:r>
      </w:ins>
    </w:p>
    <w:p w14:paraId="76D4E060" w14:textId="77777777" w:rsidR="00C50A95" w:rsidRPr="00721BE9" w:rsidRDefault="00C50A95" w:rsidP="00C50A95">
      <w:pPr>
        <w:pStyle w:val="outlinetxt4"/>
        <w:suppressAutoHyphens/>
        <w:rPr>
          <w:ins w:id="39" w:author="Author"/>
        </w:rPr>
      </w:pPr>
      <w:ins w:id="40" w:author="Author">
        <w:r w:rsidRPr="00721BE9">
          <w:rPr>
            <w:b/>
          </w:rPr>
          <w:tab/>
          <w:t>o.</w:t>
        </w:r>
        <w:r w:rsidRPr="00721BE9">
          <w:rPr>
            <w:b/>
          </w:rPr>
          <w:tab/>
        </w:r>
        <w:r w:rsidRPr="00721BE9">
          <w:t>Rates; or</w:t>
        </w:r>
      </w:ins>
    </w:p>
    <w:p w14:paraId="5FB0BF08" w14:textId="77777777" w:rsidR="00C50A95" w:rsidRPr="00721BE9" w:rsidRDefault="00C50A95" w:rsidP="00C50A95">
      <w:pPr>
        <w:pStyle w:val="outlinetxt4"/>
        <w:suppressAutoHyphens/>
        <w:rPr>
          <w:ins w:id="41" w:author="Author"/>
        </w:rPr>
      </w:pPr>
      <w:ins w:id="42" w:author="Author">
        <w:r w:rsidRPr="00721BE9">
          <w:rPr>
            <w:b/>
          </w:rPr>
          <w:tab/>
          <w:t>p.</w:t>
        </w:r>
        <w:r w:rsidRPr="00721BE9">
          <w:rPr>
            <w:b/>
          </w:rPr>
          <w:tab/>
        </w:r>
        <w:r w:rsidRPr="00721BE9">
          <w:t>Underlying Insurance.</w:t>
        </w:r>
      </w:ins>
    </w:p>
    <w:p w14:paraId="1A9D6F00" w14:textId="77777777" w:rsidR="00C50A95" w:rsidRPr="00721BE9" w:rsidRDefault="00C50A95" w:rsidP="00C50A95">
      <w:pPr>
        <w:pStyle w:val="blocktext1"/>
        <w:rPr>
          <w:ins w:id="43" w:author="Author"/>
        </w:rPr>
      </w:pPr>
      <w:ins w:id="44" w:author="Author">
        <w:r w:rsidRPr="00721BE9">
          <w:t xml:space="preserve">The following is added to Paragraph </w:t>
        </w:r>
        <w:r w:rsidRPr="00721BE9">
          <w:rPr>
            <w:b/>
          </w:rPr>
          <w:t>B.</w:t>
        </w:r>
        <w:r w:rsidRPr="00721BE9">
          <w:rPr>
            <w:b/>
            <w:bCs/>
          </w:rPr>
          <w:t>:</w:t>
        </w:r>
      </w:ins>
    </w:p>
    <w:p w14:paraId="24B8055B" w14:textId="77777777" w:rsidR="00C50A95" w:rsidRPr="00721BE9" w:rsidRDefault="00C50A95" w:rsidP="00C50A95">
      <w:pPr>
        <w:pStyle w:val="blocktext3"/>
        <w:rPr>
          <w:ins w:id="45" w:author="Author"/>
        </w:rPr>
      </w:pPr>
      <w:ins w:id="46" w:author="Author">
        <w:r w:rsidRPr="00721BE9">
          <w:t>The following endorsements are mandatory and must be attached to all Commercial Auto Coverage Parts:</w:t>
        </w:r>
      </w:ins>
    </w:p>
    <w:p w14:paraId="42B229EF" w14:textId="77777777" w:rsidR="00C50A95" w:rsidRPr="00721BE9" w:rsidRDefault="00C50A95">
      <w:pPr>
        <w:pStyle w:val="outlinetxt3"/>
        <w:rPr>
          <w:ins w:id="47" w:author="Author"/>
        </w:rPr>
        <w:pPrChange w:id="48" w:author="Author">
          <w:pPr>
            <w:pStyle w:val="blocktext3"/>
          </w:pPr>
        </w:pPrChange>
      </w:pPr>
      <w:ins w:id="49" w:author="Author">
        <w:r w:rsidRPr="00721BE9">
          <w:rPr>
            <w:b/>
            <w:bCs/>
          </w:rPr>
          <w:tab/>
        </w:r>
        <w:r w:rsidRPr="00C50A95">
          <w:rPr>
            <w:b/>
            <w:bCs/>
            <w:rPrChange w:id="50" w:author="Author">
              <w:rPr/>
            </w:rPrChange>
          </w:rPr>
          <w:t>1.</w:t>
        </w:r>
        <w:r w:rsidRPr="00721BE9">
          <w:rPr>
            <w:b/>
            <w:bCs/>
          </w:rPr>
          <w:tab/>
        </w:r>
        <w:r w:rsidRPr="00721BE9">
          <w:t xml:space="preserve">Arizona Changes Endorsement </w:t>
        </w:r>
        <w:r w:rsidRPr="00721BE9">
          <w:rPr>
            <w:rStyle w:val="formlink"/>
          </w:rPr>
          <w:t>CA 01 75</w:t>
        </w:r>
      </w:ins>
    </w:p>
    <w:p w14:paraId="511BF1B0" w14:textId="5723486E" w:rsidR="00E11D70" w:rsidRDefault="00C50A95" w:rsidP="00C50A95">
      <w:pPr>
        <w:pStyle w:val="outlinetxt3"/>
        <w:rPr>
          <w:rStyle w:val="formlink"/>
        </w:rPr>
      </w:pPr>
      <w:ins w:id="51" w:author="Author">
        <w:r w:rsidRPr="00721BE9">
          <w:rPr>
            <w:b/>
            <w:bCs/>
          </w:rPr>
          <w:tab/>
        </w:r>
        <w:r w:rsidRPr="00C50A95">
          <w:rPr>
            <w:b/>
            <w:bCs/>
            <w:rPrChange w:id="52" w:author="Author">
              <w:rPr/>
            </w:rPrChange>
          </w:rPr>
          <w:t>2.</w:t>
        </w:r>
        <w:r w:rsidRPr="00721BE9">
          <w:rPr>
            <w:b/>
            <w:bCs/>
          </w:rPr>
          <w:tab/>
        </w:r>
        <w:r w:rsidRPr="00721BE9">
          <w:t xml:space="preserve">Arizona Changes – Nonrenewal Endorsement </w:t>
        </w:r>
        <w:r w:rsidRPr="00721BE9">
          <w:rPr>
            <w:rStyle w:val="formlink"/>
          </w:rPr>
          <w:t>CA 02 05</w:t>
        </w:r>
      </w:ins>
      <w:bookmarkEnd w:id="1"/>
    </w:p>
    <w:p w14:paraId="7F9E9673" w14:textId="2F9ACB30" w:rsidR="00C50A95" w:rsidRDefault="00C50A95" w:rsidP="00C50A95">
      <w:pPr>
        <w:pStyle w:val="isonormal"/>
        <w:jc w:val="left"/>
      </w:pPr>
    </w:p>
    <w:p w14:paraId="07F9BC83" w14:textId="77777777" w:rsidR="00C50A95" w:rsidRDefault="00C50A95" w:rsidP="00C50A95">
      <w:pPr>
        <w:pStyle w:val="isonormal"/>
        <w:sectPr w:rsidR="00C50A95" w:rsidSect="004834BB">
          <w:headerReference w:type="default" r:id="rId11"/>
          <w:footerReference w:type="default" r:id="rId12"/>
          <w:type w:val="oddPage"/>
          <w:pgSz w:w="12240" w:h="15840"/>
          <w:pgMar w:top="1735" w:right="960" w:bottom="1560" w:left="1200" w:header="575" w:footer="480" w:gutter="0"/>
          <w:cols w:space="0"/>
          <w:docGrid w:linePitch="326"/>
        </w:sectPr>
      </w:pPr>
    </w:p>
    <w:p w14:paraId="12C1A7E3" w14:textId="77777777" w:rsidR="00C50A95" w:rsidRPr="0097563C" w:rsidRDefault="00C50A95" w:rsidP="00C50A95">
      <w:pPr>
        <w:pStyle w:val="boxrule"/>
        <w:rPr>
          <w:ins w:id="53" w:author="Author"/>
        </w:rPr>
      </w:pPr>
      <w:ins w:id="54" w:author="Author">
        <w:r w:rsidRPr="0097563C">
          <w:lastRenderedPageBreak/>
          <w:t>215.  INDIVIDUAL RISK SITUATIONS</w:t>
        </w:r>
      </w:ins>
    </w:p>
    <w:p w14:paraId="2A526F15" w14:textId="77777777" w:rsidR="00C50A95" w:rsidRPr="0097563C" w:rsidRDefault="00C50A95" w:rsidP="00C50A95">
      <w:pPr>
        <w:pStyle w:val="blocktext1"/>
        <w:rPr>
          <w:ins w:id="55" w:author="Author"/>
        </w:rPr>
      </w:pPr>
      <w:ins w:id="56" w:author="Author">
        <w:r w:rsidRPr="0097563C">
          <w:t xml:space="preserve">The following is added to Paragraph </w:t>
        </w:r>
        <w:r w:rsidRPr="0097563C">
          <w:rPr>
            <w:b/>
            <w:bCs/>
          </w:rPr>
          <w:t>B.1.:</w:t>
        </w:r>
      </w:ins>
    </w:p>
    <w:p w14:paraId="377C3446" w14:textId="77777777" w:rsidR="00C50A95" w:rsidRPr="0097563C" w:rsidRDefault="00C50A95" w:rsidP="00C50A95">
      <w:pPr>
        <w:pStyle w:val="blockhd4"/>
        <w:rPr>
          <w:ins w:id="57" w:author="Author"/>
        </w:rPr>
      </w:pPr>
      <w:ins w:id="58" w:author="Author">
        <w:r w:rsidRPr="0097563C">
          <w:t>Note</w:t>
        </w:r>
      </w:ins>
    </w:p>
    <w:p w14:paraId="32EE2B63" w14:textId="77777777" w:rsidR="00C50A95" w:rsidRPr="0097563C" w:rsidRDefault="00C50A95" w:rsidP="00C50A95">
      <w:pPr>
        <w:pStyle w:val="blocktext4"/>
        <w:rPr>
          <w:ins w:id="59" w:author="Author"/>
        </w:rPr>
      </w:pPr>
      <w:ins w:id="60" w:author="Author">
        <w:r w:rsidRPr="0097563C">
          <w:t xml:space="preserve">Paragraph </w:t>
        </w:r>
        <w:r w:rsidRPr="00C50A95">
          <w:rPr>
            <w:b/>
            <w:bCs/>
            <w:rPrChange w:id="61" w:author="Author">
              <w:rPr/>
            </w:rPrChange>
          </w:rPr>
          <w:t>B.</w:t>
        </w:r>
        <w:r w:rsidRPr="0097563C">
          <w:rPr>
            <w:b/>
            <w:bCs/>
          </w:rPr>
          <w:t>1.</w:t>
        </w:r>
        <w:r w:rsidRPr="0097563C">
          <w:t xml:space="preserve"> applies only in situations where the rate developed is in excess of the otherwise applicable manual rate.</w:t>
        </w:r>
      </w:ins>
    </w:p>
    <w:p w14:paraId="76033327" w14:textId="77777777" w:rsidR="00C50A95" w:rsidRPr="0097563C" w:rsidRDefault="00C50A95" w:rsidP="00C50A95">
      <w:pPr>
        <w:pStyle w:val="blocktext1"/>
        <w:rPr>
          <w:ins w:id="62" w:author="Author"/>
        </w:rPr>
      </w:pPr>
      <w:ins w:id="63" w:author="Author">
        <w:r w:rsidRPr="0097563C">
          <w:t xml:space="preserve">Paragraph </w:t>
        </w:r>
        <w:r w:rsidRPr="0097563C">
          <w:rPr>
            <w:b/>
            <w:bCs/>
          </w:rPr>
          <w:t>B.1.a.</w:t>
        </w:r>
        <w:r w:rsidRPr="0097563C">
          <w:t xml:space="preserve"> is replaced by the following:</w:t>
        </w:r>
      </w:ins>
    </w:p>
    <w:p w14:paraId="73CE563A" w14:textId="77777777" w:rsidR="00C50A95" w:rsidRPr="0097563C" w:rsidRDefault="00C50A95" w:rsidP="00C50A95">
      <w:pPr>
        <w:pStyle w:val="outlinetxt4"/>
        <w:rPr>
          <w:ins w:id="64" w:author="Author"/>
        </w:rPr>
      </w:pPr>
      <w:ins w:id="65" w:author="Author">
        <w:r w:rsidRPr="0097563C">
          <w:rPr>
            <w:b/>
          </w:rPr>
          <w:tab/>
          <w:t>a.</w:t>
        </w:r>
        <w:r w:rsidRPr="0097563C">
          <w:rPr>
            <w:b/>
          </w:rPr>
          <w:tab/>
        </w:r>
        <w:r w:rsidRPr="0097563C">
          <w:t>The manual rate or applicable classification is clearly demonstrated to be inappropriate because of the unique or unusual feature of the risk; or</w:t>
        </w:r>
      </w:ins>
    </w:p>
    <w:p w14:paraId="4DCEE109" w14:textId="77777777" w:rsidR="00C50A95" w:rsidRPr="0097563C" w:rsidRDefault="00C50A95" w:rsidP="00C50A95">
      <w:pPr>
        <w:pStyle w:val="blocktext1"/>
        <w:rPr>
          <w:ins w:id="66" w:author="Author"/>
        </w:rPr>
      </w:pPr>
      <w:ins w:id="67" w:author="Author">
        <w:r w:rsidRPr="0097563C">
          <w:t xml:space="preserve">Paragraph </w:t>
        </w:r>
        <w:r w:rsidRPr="0097563C">
          <w:rPr>
            <w:b/>
            <w:bCs/>
          </w:rPr>
          <w:t>C.</w:t>
        </w:r>
        <w:r w:rsidRPr="0097563C">
          <w:t xml:space="preserve"> is replaced by the following:</w:t>
        </w:r>
      </w:ins>
    </w:p>
    <w:p w14:paraId="149BFAC0" w14:textId="77777777" w:rsidR="00C50A95" w:rsidRPr="0097563C" w:rsidRDefault="00C50A95" w:rsidP="00C50A95">
      <w:pPr>
        <w:pStyle w:val="outlinehd2"/>
        <w:rPr>
          <w:ins w:id="68" w:author="Author"/>
        </w:rPr>
      </w:pPr>
      <w:ins w:id="69" w:author="Author">
        <w:r w:rsidRPr="0097563C">
          <w:tab/>
          <w:t>C.</w:t>
        </w:r>
        <w:r w:rsidRPr="0097563C">
          <w:tab/>
          <w:t>Filing Obligations</w:t>
        </w:r>
      </w:ins>
    </w:p>
    <w:p w14:paraId="3EEF617B" w14:textId="77777777" w:rsidR="00C50A95" w:rsidRPr="0097563C" w:rsidRDefault="00C50A95" w:rsidP="00C50A95">
      <w:pPr>
        <w:pStyle w:val="blocktext3"/>
        <w:rPr>
          <w:ins w:id="70" w:author="Author"/>
        </w:rPr>
      </w:pPr>
      <w:ins w:id="71" w:author="Author">
        <w:r w:rsidRPr="0097563C">
          <w:t xml:space="preserve">When the rate for a particular risk described in Paragraph </w:t>
        </w:r>
        <w:r w:rsidRPr="0097563C">
          <w:rPr>
            <w:b/>
            <w:bCs/>
          </w:rPr>
          <w:t>B.</w:t>
        </w:r>
        <w:r w:rsidRPr="0097563C">
          <w:t xml:space="preserve"> is increased, companies must obtain the written consent of the insured and comply with regulatory requirements.</w:t>
        </w:r>
      </w:ins>
    </w:p>
    <w:p w14:paraId="007B7B56" w14:textId="77777777" w:rsidR="00C50A95" w:rsidRPr="0097563C" w:rsidRDefault="00C50A95" w:rsidP="00C50A95">
      <w:pPr>
        <w:pStyle w:val="blockhd3"/>
        <w:rPr>
          <w:ins w:id="72" w:author="Author"/>
        </w:rPr>
      </w:pPr>
      <w:ins w:id="73" w:author="Author">
        <w:r w:rsidRPr="0097563C">
          <w:t>Note</w:t>
        </w:r>
      </w:ins>
    </w:p>
    <w:p w14:paraId="6071C75A" w14:textId="1DF2BAA0" w:rsidR="00C50A95" w:rsidRDefault="00C50A95" w:rsidP="00C50A95">
      <w:pPr>
        <w:pStyle w:val="blocktext3"/>
      </w:pPr>
      <w:ins w:id="74" w:author="Author">
        <w:r w:rsidRPr="0097563C">
          <w:t>Rates shall not be inadequate, excessive or unfairly discriminatory.</w:t>
        </w:r>
      </w:ins>
    </w:p>
    <w:p w14:paraId="03EE4513" w14:textId="66DC9F2D" w:rsidR="00C50A95" w:rsidRDefault="00C50A95" w:rsidP="00C50A95">
      <w:pPr>
        <w:pStyle w:val="isonormal"/>
        <w:jc w:val="left"/>
      </w:pPr>
    </w:p>
    <w:p w14:paraId="2035A86A" w14:textId="77777777" w:rsidR="00C50A95" w:rsidRDefault="00C50A95" w:rsidP="00C50A95">
      <w:pPr>
        <w:pStyle w:val="isonormal"/>
        <w:sectPr w:rsidR="00C50A95" w:rsidSect="00C50A95">
          <w:pgSz w:w="12240" w:h="15840"/>
          <w:pgMar w:top="1735" w:right="960" w:bottom="1560" w:left="1200" w:header="575" w:footer="480" w:gutter="0"/>
          <w:cols w:space="480"/>
          <w:noEndnote/>
          <w:docGrid w:linePitch="326"/>
        </w:sectPr>
      </w:pPr>
    </w:p>
    <w:p w14:paraId="458A9B5C" w14:textId="77777777" w:rsidR="00C50A95" w:rsidRPr="00791E2D" w:rsidRDefault="00C50A95" w:rsidP="00C50A95">
      <w:pPr>
        <w:pStyle w:val="boxrule"/>
        <w:rPr>
          <w:ins w:id="75" w:author="Author"/>
        </w:rPr>
      </w:pPr>
      <w:bookmarkStart w:id="76" w:name="_Toc396707137"/>
      <w:bookmarkStart w:id="77" w:name="_Toc396707346"/>
      <w:ins w:id="78" w:author="Author">
        <w:r w:rsidRPr="00791E2D">
          <w:lastRenderedPageBreak/>
          <w:t>218.  RATING TERRITORIES</w:t>
        </w:r>
      </w:ins>
    </w:p>
    <w:bookmarkEnd w:id="76"/>
    <w:bookmarkEnd w:id="77"/>
    <w:p w14:paraId="717702BE" w14:textId="77777777" w:rsidR="00C50A95" w:rsidRPr="00791E2D" w:rsidRDefault="00C50A95" w:rsidP="00C50A95">
      <w:pPr>
        <w:pStyle w:val="blocktext1"/>
        <w:rPr>
          <w:ins w:id="79" w:author="Author"/>
        </w:rPr>
      </w:pPr>
      <w:ins w:id="80" w:author="Author">
        <w:r w:rsidRPr="00791E2D">
          <w:t xml:space="preserve">Paragraph </w:t>
        </w:r>
        <w:r w:rsidRPr="00791E2D">
          <w:rPr>
            <w:b/>
          </w:rPr>
          <w:t>A.3.</w:t>
        </w:r>
        <w:r w:rsidRPr="00791E2D">
          <w:t xml:space="preserve"> is replaced by the following:</w:t>
        </w:r>
      </w:ins>
    </w:p>
    <w:p w14:paraId="7DB1298E" w14:textId="77777777" w:rsidR="00C50A95" w:rsidRPr="00791E2D" w:rsidRDefault="00C50A95" w:rsidP="00C50A95">
      <w:pPr>
        <w:pStyle w:val="outlinehd2"/>
        <w:rPr>
          <w:ins w:id="81" w:author="Author"/>
        </w:rPr>
      </w:pPr>
      <w:ins w:id="82" w:author="Author">
        <w:r w:rsidRPr="00791E2D">
          <w:tab/>
          <w:t>A.</w:t>
        </w:r>
        <w:r w:rsidRPr="00791E2D">
          <w:tab/>
          <w:t>Territory Determination</w:t>
        </w:r>
      </w:ins>
    </w:p>
    <w:p w14:paraId="38D360CF" w14:textId="6F40DFAE" w:rsidR="00C50A95" w:rsidRDefault="00C50A95" w:rsidP="00C50A95">
      <w:pPr>
        <w:pStyle w:val="outlinetxt3"/>
      </w:pPr>
      <w:ins w:id="83" w:author="Author">
        <w:r w:rsidRPr="00791E2D">
          <w:tab/>
        </w:r>
        <w:r w:rsidRPr="00791E2D">
          <w:rPr>
            <w:b/>
          </w:rPr>
          <w:t>3.</w:t>
        </w:r>
        <w:r w:rsidRPr="00791E2D">
          <w:tab/>
          <w:t>If the manual refers to this paragraph to determine rating territory, use Territory 119 when the address of the named insured is located in this jurisdiction.</w:t>
        </w:r>
      </w:ins>
    </w:p>
    <w:p w14:paraId="26D20ABA" w14:textId="62F2466D" w:rsidR="00C50A95" w:rsidRDefault="00C50A95" w:rsidP="00C50A95">
      <w:pPr>
        <w:pStyle w:val="isonormal"/>
        <w:jc w:val="left"/>
      </w:pPr>
    </w:p>
    <w:p w14:paraId="16EE05EF" w14:textId="77777777" w:rsidR="00C50A95" w:rsidRDefault="00C50A95" w:rsidP="00C50A95">
      <w:pPr>
        <w:pStyle w:val="isonormal"/>
        <w:sectPr w:rsidR="00C50A95" w:rsidSect="00C50A95">
          <w:pgSz w:w="12240" w:h="15840"/>
          <w:pgMar w:top="1735" w:right="960" w:bottom="1560" w:left="1200" w:header="575" w:footer="480" w:gutter="0"/>
          <w:cols w:space="0"/>
          <w:docGrid w:linePitch="326"/>
        </w:sectPr>
      </w:pPr>
    </w:p>
    <w:p w14:paraId="446653E0" w14:textId="77777777" w:rsidR="00C50A95" w:rsidRPr="00135FCA" w:rsidRDefault="00C50A95" w:rsidP="00C50A95">
      <w:pPr>
        <w:pStyle w:val="boxrule"/>
        <w:rPr>
          <w:ins w:id="84" w:author="Author"/>
        </w:rPr>
      </w:pPr>
      <w:ins w:id="85" w:author="Author">
        <w:r w:rsidRPr="00135FCA">
          <w:lastRenderedPageBreak/>
          <w:t xml:space="preserve">222.  PREMIUM DEVELOPMENT </w:t>
        </w:r>
        <w:r w:rsidRPr="00135FCA">
          <w:rPr>
            <w:rFonts w:cs="Arial"/>
          </w:rPr>
          <w:t>–</w:t>
        </w:r>
        <w:r w:rsidRPr="00135FCA">
          <w:t xml:space="preserve"> OTHER THAN ZONE-RATED AUTOS</w:t>
        </w:r>
      </w:ins>
    </w:p>
    <w:p w14:paraId="24AC9F1B" w14:textId="77777777" w:rsidR="00C50A95" w:rsidRPr="00135FCA" w:rsidRDefault="00C50A95" w:rsidP="00C50A95">
      <w:pPr>
        <w:pStyle w:val="blocktext1"/>
        <w:rPr>
          <w:ins w:id="86" w:author="Author"/>
        </w:rPr>
      </w:pPr>
      <w:ins w:id="87" w:author="Author">
        <w:r w:rsidRPr="00135FCA">
          <w:t xml:space="preserve">The following is added to Paragraph </w:t>
        </w:r>
        <w:r w:rsidRPr="00135FCA">
          <w:rPr>
            <w:b/>
            <w:bCs/>
          </w:rPr>
          <w:t>B.1.:</w:t>
        </w:r>
      </w:ins>
    </w:p>
    <w:p w14:paraId="0D608369" w14:textId="77777777" w:rsidR="00C50A95" w:rsidRPr="00135FCA" w:rsidRDefault="00C50A95" w:rsidP="00C50A95">
      <w:pPr>
        <w:pStyle w:val="outlinehd4"/>
        <w:rPr>
          <w:ins w:id="88" w:author="Author"/>
        </w:rPr>
      </w:pPr>
      <w:ins w:id="89" w:author="Author">
        <w:r w:rsidRPr="00135FCA">
          <w:tab/>
          <w:t>a.</w:t>
        </w:r>
        <w:r w:rsidRPr="00135FCA">
          <w:tab/>
          <w:t>Liability Fleet Size Factors</w:t>
        </w:r>
      </w:ins>
    </w:p>
    <w:p w14:paraId="4A9E1A40" w14:textId="77777777" w:rsidR="00C50A95" w:rsidRPr="00135FCA" w:rsidRDefault="00C50A95" w:rsidP="00C50A95">
      <w:pPr>
        <w:pStyle w:val="space4"/>
        <w:rPr>
          <w:ins w:id="90" w:author="Author"/>
          <w:bCs/>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980"/>
        <w:gridCol w:w="900"/>
        <w:gridCol w:w="900"/>
        <w:gridCol w:w="900"/>
        <w:gridCol w:w="900"/>
        <w:gridCol w:w="900"/>
        <w:gridCol w:w="900"/>
        <w:gridCol w:w="900"/>
        <w:gridCol w:w="900"/>
        <w:gridCol w:w="900"/>
      </w:tblGrid>
      <w:tr w:rsidR="00C50A95" w:rsidRPr="00135FCA" w14:paraId="5B9C07B8" w14:textId="77777777" w:rsidTr="00416506">
        <w:trPr>
          <w:cantSplit/>
          <w:trHeight w:val="190"/>
          <w:ins w:id="91" w:author="Author"/>
        </w:trPr>
        <w:tc>
          <w:tcPr>
            <w:tcW w:w="200" w:type="dxa"/>
            <w:tcBorders>
              <w:right w:val="single" w:sz="6" w:space="0" w:color="auto"/>
            </w:tcBorders>
            <w:shd w:val="clear" w:color="auto" w:fill="auto"/>
          </w:tcPr>
          <w:p w14:paraId="2E61F18D" w14:textId="77777777" w:rsidR="00C50A95" w:rsidRPr="00135FCA" w:rsidRDefault="00C50A95" w:rsidP="00416506">
            <w:pPr>
              <w:pStyle w:val="tablehead"/>
              <w:rPr>
                <w:ins w:id="92"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vAlign w:val="bottom"/>
          </w:tcPr>
          <w:p w14:paraId="7E7C8210" w14:textId="77777777" w:rsidR="00C50A95" w:rsidRPr="00135FCA" w:rsidRDefault="00C50A95" w:rsidP="00416506">
            <w:pPr>
              <w:pStyle w:val="tablehead"/>
              <w:rPr>
                <w:ins w:id="93" w:author="Author"/>
              </w:rPr>
            </w:pPr>
            <w:ins w:id="94" w:author="Author">
              <w:r w:rsidRPr="00135FCA">
                <w:t>Number Of</w:t>
              </w:r>
              <w:r w:rsidRPr="00135FCA">
                <w:br/>
                <w:t>Self-propelled</w:t>
              </w:r>
              <w:r w:rsidRPr="00135FCA">
                <w:br/>
                <w:t>Vehicles</w:t>
              </w:r>
            </w:ins>
          </w:p>
        </w:tc>
        <w:tc>
          <w:tcPr>
            <w:tcW w:w="900" w:type="dxa"/>
            <w:tcBorders>
              <w:top w:val="single" w:sz="6" w:space="0" w:color="auto"/>
              <w:left w:val="single" w:sz="6" w:space="0" w:color="auto"/>
              <w:bottom w:val="single" w:sz="6" w:space="0" w:color="auto"/>
              <w:right w:val="single" w:sz="6" w:space="0" w:color="auto"/>
            </w:tcBorders>
            <w:shd w:val="clear" w:color="auto" w:fill="auto"/>
            <w:vAlign w:val="bottom"/>
          </w:tcPr>
          <w:p w14:paraId="0996A9D6" w14:textId="77777777" w:rsidR="00C50A95" w:rsidRPr="00135FCA" w:rsidRDefault="00C50A95" w:rsidP="00416506">
            <w:pPr>
              <w:pStyle w:val="tablehead"/>
              <w:rPr>
                <w:ins w:id="95" w:author="Author"/>
              </w:rPr>
            </w:pPr>
            <w:ins w:id="96" w:author="Author">
              <w:r w:rsidRPr="00135FCA">
                <w:t>Light</w:t>
              </w:r>
              <w:r w:rsidRPr="00135FCA">
                <w:br/>
                <w:t>Trucks</w:t>
              </w:r>
            </w:ins>
          </w:p>
        </w:tc>
        <w:tc>
          <w:tcPr>
            <w:tcW w:w="900" w:type="dxa"/>
            <w:tcBorders>
              <w:top w:val="single" w:sz="6" w:space="0" w:color="auto"/>
              <w:left w:val="single" w:sz="6" w:space="0" w:color="auto"/>
              <w:bottom w:val="single" w:sz="6" w:space="0" w:color="auto"/>
              <w:right w:val="single" w:sz="6" w:space="0" w:color="auto"/>
            </w:tcBorders>
            <w:shd w:val="clear" w:color="auto" w:fill="auto"/>
            <w:vAlign w:val="bottom"/>
          </w:tcPr>
          <w:p w14:paraId="73FE1A55" w14:textId="77777777" w:rsidR="00C50A95" w:rsidRPr="00135FCA" w:rsidRDefault="00C50A95" w:rsidP="00416506">
            <w:pPr>
              <w:pStyle w:val="tablehead"/>
              <w:rPr>
                <w:ins w:id="97" w:author="Author"/>
              </w:rPr>
            </w:pPr>
            <w:ins w:id="98" w:author="Author">
              <w:r w:rsidRPr="00135FCA">
                <w:t>Medium</w:t>
              </w:r>
              <w:r w:rsidRPr="00135FCA">
                <w:br/>
                <w:t>Trucks</w:t>
              </w:r>
            </w:ins>
          </w:p>
        </w:tc>
        <w:tc>
          <w:tcPr>
            <w:tcW w:w="900" w:type="dxa"/>
            <w:tcBorders>
              <w:top w:val="single" w:sz="6" w:space="0" w:color="auto"/>
              <w:left w:val="single" w:sz="6" w:space="0" w:color="auto"/>
              <w:bottom w:val="single" w:sz="6" w:space="0" w:color="auto"/>
              <w:right w:val="single" w:sz="6" w:space="0" w:color="auto"/>
            </w:tcBorders>
            <w:shd w:val="clear" w:color="auto" w:fill="auto"/>
            <w:vAlign w:val="bottom"/>
          </w:tcPr>
          <w:p w14:paraId="7645136E" w14:textId="77777777" w:rsidR="00C50A95" w:rsidRPr="00135FCA" w:rsidRDefault="00C50A95" w:rsidP="00416506">
            <w:pPr>
              <w:pStyle w:val="tablehead"/>
              <w:rPr>
                <w:ins w:id="99" w:author="Author"/>
              </w:rPr>
            </w:pPr>
            <w:ins w:id="100" w:author="Author">
              <w:r w:rsidRPr="00135FCA">
                <w:t>Heavy</w:t>
              </w:r>
              <w:r w:rsidRPr="00135FCA">
                <w:br/>
                <w:t>Trucks</w:t>
              </w:r>
            </w:ins>
          </w:p>
        </w:tc>
        <w:tc>
          <w:tcPr>
            <w:tcW w:w="900" w:type="dxa"/>
            <w:tcBorders>
              <w:top w:val="single" w:sz="6" w:space="0" w:color="auto"/>
              <w:left w:val="single" w:sz="6" w:space="0" w:color="auto"/>
              <w:bottom w:val="single" w:sz="6" w:space="0" w:color="auto"/>
              <w:right w:val="single" w:sz="6" w:space="0" w:color="auto"/>
            </w:tcBorders>
            <w:shd w:val="clear" w:color="auto" w:fill="auto"/>
            <w:vAlign w:val="bottom"/>
          </w:tcPr>
          <w:p w14:paraId="53075A2C" w14:textId="77777777" w:rsidR="00C50A95" w:rsidRPr="00135FCA" w:rsidRDefault="00C50A95" w:rsidP="00416506">
            <w:pPr>
              <w:pStyle w:val="tablehead"/>
              <w:rPr>
                <w:ins w:id="101" w:author="Author"/>
              </w:rPr>
            </w:pPr>
            <w:ins w:id="102" w:author="Author">
              <w:r w:rsidRPr="00135FCA">
                <w:t>Extra-heavy</w:t>
              </w:r>
              <w:r w:rsidRPr="00135FCA">
                <w:br/>
                <w:t>Trucks</w:t>
              </w:r>
            </w:ins>
          </w:p>
        </w:tc>
        <w:tc>
          <w:tcPr>
            <w:tcW w:w="900" w:type="dxa"/>
            <w:tcBorders>
              <w:top w:val="single" w:sz="6" w:space="0" w:color="auto"/>
              <w:left w:val="single" w:sz="6" w:space="0" w:color="auto"/>
              <w:bottom w:val="single" w:sz="6" w:space="0" w:color="auto"/>
              <w:right w:val="single" w:sz="6" w:space="0" w:color="auto"/>
            </w:tcBorders>
            <w:shd w:val="clear" w:color="auto" w:fill="auto"/>
            <w:vAlign w:val="bottom"/>
          </w:tcPr>
          <w:p w14:paraId="5C1B2386" w14:textId="77777777" w:rsidR="00C50A95" w:rsidRPr="00135FCA" w:rsidRDefault="00C50A95" w:rsidP="00416506">
            <w:pPr>
              <w:pStyle w:val="tablehead"/>
              <w:rPr>
                <w:ins w:id="103" w:author="Author"/>
              </w:rPr>
            </w:pPr>
            <w:ins w:id="104" w:author="Author">
              <w:r w:rsidRPr="00135FCA">
                <w:t>Heavy</w:t>
              </w:r>
              <w:r w:rsidRPr="00135FCA">
                <w:br/>
                <w:t>Truck-tractors</w:t>
              </w:r>
            </w:ins>
          </w:p>
        </w:tc>
        <w:tc>
          <w:tcPr>
            <w:tcW w:w="900" w:type="dxa"/>
            <w:tcBorders>
              <w:top w:val="single" w:sz="6" w:space="0" w:color="auto"/>
              <w:left w:val="single" w:sz="6" w:space="0" w:color="auto"/>
              <w:bottom w:val="single" w:sz="6" w:space="0" w:color="auto"/>
              <w:right w:val="single" w:sz="6" w:space="0" w:color="auto"/>
            </w:tcBorders>
            <w:shd w:val="clear" w:color="auto" w:fill="auto"/>
            <w:vAlign w:val="bottom"/>
          </w:tcPr>
          <w:p w14:paraId="182EA7D8" w14:textId="77777777" w:rsidR="00C50A95" w:rsidRPr="00135FCA" w:rsidRDefault="00C50A95" w:rsidP="00416506">
            <w:pPr>
              <w:pStyle w:val="tablehead"/>
              <w:rPr>
                <w:ins w:id="105" w:author="Author"/>
              </w:rPr>
            </w:pPr>
            <w:ins w:id="106" w:author="Author">
              <w:r w:rsidRPr="00135FCA">
                <w:t>Extra-heavy</w:t>
              </w:r>
              <w:r w:rsidRPr="00135FCA">
                <w:br/>
                <w:t>Truck-tractors</w:t>
              </w:r>
            </w:ins>
          </w:p>
        </w:tc>
        <w:tc>
          <w:tcPr>
            <w:tcW w:w="900" w:type="dxa"/>
            <w:tcBorders>
              <w:top w:val="single" w:sz="6" w:space="0" w:color="auto"/>
              <w:left w:val="single" w:sz="6" w:space="0" w:color="auto"/>
              <w:bottom w:val="single" w:sz="6" w:space="0" w:color="auto"/>
              <w:right w:val="single" w:sz="6" w:space="0" w:color="auto"/>
            </w:tcBorders>
            <w:shd w:val="clear" w:color="auto" w:fill="auto"/>
            <w:vAlign w:val="bottom"/>
          </w:tcPr>
          <w:p w14:paraId="50E9CCFA" w14:textId="77777777" w:rsidR="00C50A95" w:rsidRPr="00135FCA" w:rsidRDefault="00C50A95" w:rsidP="00416506">
            <w:pPr>
              <w:pStyle w:val="tablehead"/>
              <w:rPr>
                <w:ins w:id="107" w:author="Author"/>
              </w:rPr>
            </w:pPr>
            <w:ins w:id="108" w:author="Author">
              <w:r w:rsidRPr="00135FCA">
                <w:t>Semi-trailers</w:t>
              </w:r>
            </w:ins>
          </w:p>
        </w:tc>
        <w:tc>
          <w:tcPr>
            <w:tcW w:w="900" w:type="dxa"/>
            <w:tcBorders>
              <w:top w:val="single" w:sz="6" w:space="0" w:color="auto"/>
              <w:left w:val="single" w:sz="6" w:space="0" w:color="auto"/>
              <w:bottom w:val="single" w:sz="6" w:space="0" w:color="auto"/>
              <w:right w:val="single" w:sz="6" w:space="0" w:color="auto"/>
            </w:tcBorders>
            <w:shd w:val="clear" w:color="auto" w:fill="auto"/>
            <w:vAlign w:val="bottom"/>
          </w:tcPr>
          <w:p w14:paraId="346985E9" w14:textId="77777777" w:rsidR="00C50A95" w:rsidRPr="00135FCA" w:rsidRDefault="00C50A95" w:rsidP="00416506">
            <w:pPr>
              <w:pStyle w:val="tablehead"/>
              <w:rPr>
                <w:ins w:id="109" w:author="Author"/>
              </w:rPr>
            </w:pPr>
            <w:ins w:id="110" w:author="Author">
              <w:r w:rsidRPr="00135FCA">
                <w:t>Trailers</w:t>
              </w:r>
            </w:ins>
          </w:p>
        </w:tc>
        <w:tc>
          <w:tcPr>
            <w:tcW w:w="900" w:type="dxa"/>
            <w:tcBorders>
              <w:top w:val="single" w:sz="6" w:space="0" w:color="auto"/>
              <w:left w:val="single" w:sz="6" w:space="0" w:color="auto"/>
              <w:bottom w:val="single" w:sz="6" w:space="0" w:color="auto"/>
              <w:right w:val="single" w:sz="6" w:space="0" w:color="auto"/>
            </w:tcBorders>
            <w:shd w:val="clear" w:color="auto" w:fill="auto"/>
            <w:vAlign w:val="bottom"/>
          </w:tcPr>
          <w:p w14:paraId="4F43157C" w14:textId="77777777" w:rsidR="00C50A95" w:rsidRPr="00135FCA" w:rsidRDefault="00C50A95" w:rsidP="00416506">
            <w:pPr>
              <w:pStyle w:val="tablehead"/>
              <w:rPr>
                <w:ins w:id="111" w:author="Author"/>
              </w:rPr>
            </w:pPr>
            <w:ins w:id="112" w:author="Author">
              <w:r w:rsidRPr="00135FCA">
                <w:t>Service</w:t>
              </w:r>
              <w:r w:rsidRPr="00135FCA">
                <w:br/>
                <w:t>Or Utility</w:t>
              </w:r>
              <w:r w:rsidRPr="00135FCA">
                <w:br/>
                <w:t>Trailers</w:t>
              </w:r>
            </w:ins>
          </w:p>
        </w:tc>
      </w:tr>
      <w:tr w:rsidR="00C50A95" w:rsidRPr="00135FCA" w14:paraId="1E6244BE" w14:textId="77777777" w:rsidTr="00416506">
        <w:trPr>
          <w:cantSplit/>
          <w:trHeight w:val="190"/>
          <w:ins w:id="113" w:author="Author"/>
        </w:trPr>
        <w:tc>
          <w:tcPr>
            <w:tcW w:w="200" w:type="dxa"/>
            <w:tcBorders>
              <w:right w:val="single" w:sz="6" w:space="0" w:color="auto"/>
            </w:tcBorders>
            <w:shd w:val="clear" w:color="auto" w:fill="auto"/>
          </w:tcPr>
          <w:p w14:paraId="0BE0F73D" w14:textId="77777777" w:rsidR="00C50A95" w:rsidRPr="00135FCA" w:rsidRDefault="00C50A95" w:rsidP="00416506">
            <w:pPr>
              <w:pStyle w:val="tabletext11"/>
              <w:rPr>
                <w:ins w:id="114"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50798705" w14:textId="77777777" w:rsidR="00C50A95" w:rsidRPr="00135FCA" w:rsidRDefault="00C50A95" w:rsidP="00416506">
            <w:pPr>
              <w:pStyle w:val="tabletext11"/>
              <w:jc w:val="center"/>
              <w:rPr>
                <w:ins w:id="115" w:author="Author"/>
              </w:rPr>
            </w:pPr>
            <w:ins w:id="116" w:author="Author">
              <w:r w:rsidRPr="00135FCA">
                <w:t>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3DBCEE" w14:textId="77777777" w:rsidR="00C50A95" w:rsidRPr="00135FCA" w:rsidRDefault="00C50A95" w:rsidP="00416506">
            <w:pPr>
              <w:pStyle w:val="tabletext11"/>
              <w:jc w:val="center"/>
              <w:rPr>
                <w:ins w:id="117" w:author="Author"/>
              </w:rPr>
            </w:pPr>
            <w:ins w:id="118" w:author="Author">
              <w:r w:rsidRPr="00135FCA">
                <w:t>N/A</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tcPr>
          <w:p w14:paraId="1885E8CE" w14:textId="77777777" w:rsidR="00C50A95" w:rsidRPr="00135FCA" w:rsidRDefault="00C50A95" w:rsidP="00416506">
            <w:pPr>
              <w:pStyle w:val="tabletext11"/>
              <w:jc w:val="center"/>
              <w:rPr>
                <w:ins w:id="119" w:author="Author"/>
              </w:rPr>
            </w:pPr>
            <w:ins w:id="120" w:author="Author">
              <w:r w:rsidRPr="00135FCA">
                <w:t>N/A</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tcPr>
          <w:p w14:paraId="6440E15A" w14:textId="77777777" w:rsidR="00C50A95" w:rsidRPr="00135FCA" w:rsidRDefault="00C50A95" w:rsidP="00416506">
            <w:pPr>
              <w:pStyle w:val="tabletext11"/>
              <w:jc w:val="center"/>
              <w:rPr>
                <w:ins w:id="121" w:author="Author"/>
              </w:rPr>
            </w:pPr>
            <w:ins w:id="122" w:author="Author">
              <w:r w:rsidRPr="00135FCA">
                <w:t>N/A</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tcPr>
          <w:p w14:paraId="28123494" w14:textId="77777777" w:rsidR="00C50A95" w:rsidRPr="00135FCA" w:rsidRDefault="00C50A95" w:rsidP="00416506">
            <w:pPr>
              <w:pStyle w:val="tabletext11"/>
              <w:jc w:val="center"/>
              <w:rPr>
                <w:ins w:id="123" w:author="Author"/>
              </w:rPr>
            </w:pPr>
            <w:ins w:id="124" w:author="Author">
              <w:r w:rsidRPr="00135FCA">
                <w:t>N/A</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tcPr>
          <w:p w14:paraId="5D77E768" w14:textId="77777777" w:rsidR="00C50A95" w:rsidRPr="00135FCA" w:rsidRDefault="00C50A95" w:rsidP="00416506">
            <w:pPr>
              <w:pStyle w:val="tabletext11"/>
              <w:jc w:val="center"/>
              <w:rPr>
                <w:ins w:id="125" w:author="Author"/>
              </w:rPr>
            </w:pPr>
            <w:ins w:id="126" w:author="Author">
              <w:r w:rsidRPr="00135FCA">
                <w:t>N/A</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tcPr>
          <w:p w14:paraId="5BF57239" w14:textId="77777777" w:rsidR="00C50A95" w:rsidRPr="00135FCA" w:rsidRDefault="00C50A95" w:rsidP="00416506">
            <w:pPr>
              <w:pStyle w:val="tabletext11"/>
              <w:jc w:val="center"/>
              <w:rPr>
                <w:ins w:id="127" w:author="Author"/>
              </w:rPr>
            </w:pPr>
            <w:ins w:id="128" w:author="Author">
              <w:r w:rsidRPr="00135FCA">
                <w:t>N/A</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2BCEB1" w14:textId="77777777" w:rsidR="00C50A95" w:rsidRPr="00135FCA" w:rsidRDefault="00C50A95" w:rsidP="00416506">
            <w:pPr>
              <w:pStyle w:val="tabletext11"/>
              <w:jc w:val="center"/>
              <w:rPr>
                <w:ins w:id="129" w:author="Author"/>
              </w:rPr>
            </w:pPr>
            <w:ins w:id="130" w:author="Author">
              <w:r w:rsidRPr="00135FCA">
                <w:t>0.84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A56247" w14:textId="77777777" w:rsidR="00C50A95" w:rsidRPr="00135FCA" w:rsidRDefault="00C50A95" w:rsidP="00416506">
            <w:pPr>
              <w:pStyle w:val="tabletext11"/>
              <w:jc w:val="center"/>
              <w:rPr>
                <w:ins w:id="131" w:author="Author"/>
              </w:rPr>
            </w:pPr>
            <w:ins w:id="132" w:author="Author">
              <w:r w:rsidRPr="00135FCA">
                <w:t>0.85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B7E895" w14:textId="77777777" w:rsidR="00C50A95" w:rsidRPr="00135FCA" w:rsidRDefault="00C50A95" w:rsidP="00416506">
            <w:pPr>
              <w:pStyle w:val="tabletext11"/>
              <w:jc w:val="center"/>
              <w:rPr>
                <w:ins w:id="133" w:author="Author"/>
              </w:rPr>
            </w:pPr>
            <w:ins w:id="134" w:author="Author">
              <w:r w:rsidRPr="00135FCA">
                <w:t>0.92</w:t>
              </w:r>
            </w:ins>
          </w:p>
        </w:tc>
      </w:tr>
      <w:tr w:rsidR="00C50A95" w:rsidRPr="00135FCA" w14:paraId="686C54D2" w14:textId="77777777" w:rsidTr="00416506">
        <w:trPr>
          <w:cantSplit/>
          <w:trHeight w:val="190"/>
          <w:ins w:id="135" w:author="Author"/>
        </w:trPr>
        <w:tc>
          <w:tcPr>
            <w:tcW w:w="200" w:type="dxa"/>
            <w:tcBorders>
              <w:right w:val="single" w:sz="6" w:space="0" w:color="auto"/>
            </w:tcBorders>
            <w:shd w:val="clear" w:color="auto" w:fill="auto"/>
          </w:tcPr>
          <w:p w14:paraId="3AF3F1BC" w14:textId="77777777" w:rsidR="00C50A95" w:rsidRPr="00135FCA" w:rsidRDefault="00C50A95" w:rsidP="00416506">
            <w:pPr>
              <w:pStyle w:val="tabletext11"/>
              <w:rPr>
                <w:ins w:id="136"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3B8D826D" w14:textId="77777777" w:rsidR="00C50A95" w:rsidRPr="00135FCA" w:rsidRDefault="00C50A95" w:rsidP="00416506">
            <w:pPr>
              <w:pStyle w:val="tabletext11"/>
              <w:jc w:val="center"/>
              <w:rPr>
                <w:ins w:id="137" w:author="Author"/>
              </w:rPr>
            </w:pPr>
            <w:ins w:id="138" w:author="Author">
              <w:r w:rsidRPr="00135FCA">
                <w:t>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D1743A" w14:textId="77777777" w:rsidR="00C50A95" w:rsidRPr="00135FCA" w:rsidRDefault="00C50A95" w:rsidP="00416506">
            <w:pPr>
              <w:pStyle w:val="tabletext11"/>
              <w:jc w:val="center"/>
              <w:rPr>
                <w:ins w:id="139" w:author="Author"/>
              </w:rPr>
            </w:pPr>
            <w:ins w:id="140" w:author="Author">
              <w:r w:rsidRPr="00135FCA">
                <w:t>1.05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64ACBE" w14:textId="77777777" w:rsidR="00C50A95" w:rsidRPr="00135FCA" w:rsidRDefault="00C50A95" w:rsidP="00416506">
            <w:pPr>
              <w:pStyle w:val="tabletext11"/>
              <w:jc w:val="center"/>
              <w:rPr>
                <w:ins w:id="141" w:author="Author"/>
              </w:rPr>
            </w:pPr>
            <w:ins w:id="142" w:author="Author">
              <w:r w:rsidRPr="00135FCA">
                <w:t>0.97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439612" w14:textId="77777777" w:rsidR="00C50A95" w:rsidRPr="00135FCA" w:rsidRDefault="00C50A95" w:rsidP="00416506">
            <w:pPr>
              <w:pStyle w:val="tabletext11"/>
              <w:jc w:val="center"/>
              <w:rPr>
                <w:ins w:id="143" w:author="Author"/>
              </w:rPr>
            </w:pPr>
            <w:ins w:id="144" w:author="Author">
              <w:r w:rsidRPr="00135FCA">
                <w:t>1.05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E0E7FD" w14:textId="77777777" w:rsidR="00C50A95" w:rsidRPr="00135FCA" w:rsidRDefault="00C50A95" w:rsidP="00416506">
            <w:pPr>
              <w:pStyle w:val="tabletext11"/>
              <w:jc w:val="center"/>
              <w:rPr>
                <w:ins w:id="145" w:author="Author"/>
              </w:rPr>
            </w:pPr>
            <w:ins w:id="146" w:author="Author">
              <w:r w:rsidRPr="00135FCA">
                <w:t>0.94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309845" w14:textId="77777777" w:rsidR="00C50A95" w:rsidRPr="00135FCA" w:rsidRDefault="00C50A95" w:rsidP="00416506">
            <w:pPr>
              <w:pStyle w:val="tabletext11"/>
              <w:jc w:val="center"/>
              <w:rPr>
                <w:ins w:id="147" w:author="Author"/>
              </w:rPr>
            </w:pPr>
            <w:ins w:id="148" w:author="Author">
              <w:r w:rsidRPr="00135FCA">
                <w:t>0.84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4E7439" w14:textId="77777777" w:rsidR="00C50A95" w:rsidRPr="00135FCA" w:rsidRDefault="00C50A95" w:rsidP="00416506">
            <w:pPr>
              <w:pStyle w:val="tabletext11"/>
              <w:jc w:val="center"/>
              <w:rPr>
                <w:ins w:id="149" w:author="Author"/>
              </w:rPr>
            </w:pPr>
            <w:ins w:id="150" w:author="Author">
              <w:r w:rsidRPr="00135FCA">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CD6A6D" w14:textId="77777777" w:rsidR="00C50A95" w:rsidRPr="00135FCA" w:rsidRDefault="00C50A95" w:rsidP="00416506">
            <w:pPr>
              <w:pStyle w:val="tabletext11"/>
              <w:jc w:val="center"/>
              <w:rPr>
                <w:ins w:id="151" w:author="Author"/>
              </w:rPr>
            </w:pPr>
            <w:ins w:id="152" w:author="Author">
              <w:r w:rsidRPr="00135FCA">
                <w:t>0.84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78A886" w14:textId="77777777" w:rsidR="00C50A95" w:rsidRPr="00135FCA" w:rsidRDefault="00C50A95" w:rsidP="00416506">
            <w:pPr>
              <w:pStyle w:val="tabletext11"/>
              <w:jc w:val="center"/>
              <w:rPr>
                <w:ins w:id="153" w:author="Author"/>
              </w:rPr>
            </w:pPr>
            <w:ins w:id="154" w:author="Author">
              <w:r w:rsidRPr="00135FCA">
                <w:t>0.85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E5D6C1" w14:textId="77777777" w:rsidR="00C50A95" w:rsidRPr="00135FCA" w:rsidRDefault="00C50A95" w:rsidP="00416506">
            <w:pPr>
              <w:pStyle w:val="tabletext11"/>
              <w:jc w:val="center"/>
              <w:rPr>
                <w:ins w:id="155" w:author="Author"/>
              </w:rPr>
            </w:pPr>
            <w:ins w:id="156" w:author="Author">
              <w:r w:rsidRPr="00135FCA">
                <w:t>0.92</w:t>
              </w:r>
            </w:ins>
          </w:p>
        </w:tc>
      </w:tr>
      <w:tr w:rsidR="00C50A95" w:rsidRPr="00135FCA" w14:paraId="6DFC60FA" w14:textId="77777777" w:rsidTr="00416506">
        <w:trPr>
          <w:cantSplit/>
          <w:trHeight w:val="190"/>
          <w:ins w:id="157" w:author="Author"/>
        </w:trPr>
        <w:tc>
          <w:tcPr>
            <w:tcW w:w="200" w:type="dxa"/>
            <w:tcBorders>
              <w:right w:val="single" w:sz="6" w:space="0" w:color="auto"/>
            </w:tcBorders>
            <w:shd w:val="clear" w:color="auto" w:fill="auto"/>
          </w:tcPr>
          <w:p w14:paraId="1EFEF62A" w14:textId="77777777" w:rsidR="00C50A95" w:rsidRPr="00135FCA" w:rsidRDefault="00C50A95" w:rsidP="00416506">
            <w:pPr>
              <w:pStyle w:val="tabletext11"/>
              <w:rPr>
                <w:ins w:id="158"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36365A69" w14:textId="77777777" w:rsidR="00C50A95" w:rsidRPr="00135FCA" w:rsidRDefault="00C50A95" w:rsidP="00416506">
            <w:pPr>
              <w:pStyle w:val="tabletext11"/>
              <w:jc w:val="center"/>
              <w:rPr>
                <w:ins w:id="159" w:author="Author"/>
              </w:rPr>
            </w:pPr>
            <w:ins w:id="160" w:author="Author">
              <w:r w:rsidRPr="00135FCA">
                <w:t>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374DFA" w14:textId="77777777" w:rsidR="00C50A95" w:rsidRPr="00135FCA" w:rsidRDefault="00C50A95" w:rsidP="00416506">
            <w:pPr>
              <w:pStyle w:val="tabletext11"/>
              <w:jc w:val="center"/>
              <w:rPr>
                <w:ins w:id="161" w:author="Author"/>
              </w:rPr>
            </w:pPr>
            <w:ins w:id="162" w:author="Author">
              <w:r w:rsidRPr="00135FCA">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B755E0" w14:textId="77777777" w:rsidR="00C50A95" w:rsidRPr="00135FCA" w:rsidRDefault="00C50A95" w:rsidP="00416506">
            <w:pPr>
              <w:pStyle w:val="tabletext11"/>
              <w:jc w:val="center"/>
              <w:rPr>
                <w:ins w:id="163" w:author="Author"/>
              </w:rPr>
            </w:pPr>
            <w:ins w:id="164" w:author="Author">
              <w:r w:rsidRPr="00135FCA">
                <w:t>0.98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6634FD" w14:textId="77777777" w:rsidR="00C50A95" w:rsidRPr="00135FCA" w:rsidRDefault="00C50A95" w:rsidP="00416506">
            <w:pPr>
              <w:pStyle w:val="tabletext11"/>
              <w:jc w:val="center"/>
              <w:rPr>
                <w:ins w:id="165" w:author="Author"/>
              </w:rPr>
            </w:pPr>
            <w:ins w:id="166" w:author="Author">
              <w:r w:rsidRPr="00135FCA">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0B93BF" w14:textId="77777777" w:rsidR="00C50A95" w:rsidRPr="00135FCA" w:rsidRDefault="00C50A95" w:rsidP="00416506">
            <w:pPr>
              <w:pStyle w:val="tabletext11"/>
              <w:jc w:val="center"/>
              <w:rPr>
                <w:ins w:id="167" w:author="Author"/>
              </w:rPr>
            </w:pPr>
            <w:ins w:id="168" w:author="Author">
              <w:r w:rsidRPr="00135FCA">
                <w:t>0.96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2FC4F3" w14:textId="77777777" w:rsidR="00C50A95" w:rsidRPr="00135FCA" w:rsidRDefault="00C50A95" w:rsidP="00416506">
            <w:pPr>
              <w:pStyle w:val="tabletext11"/>
              <w:jc w:val="center"/>
              <w:rPr>
                <w:ins w:id="169" w:author="Author"/>
              </w:rPr>
            </w:pPr>
            <w:ins w:id="170" w:author="Author">
              <w:r w:rsidRPr="00135FCA">
                <w:t>0.89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A391D1" w14:textId="77777777" w:rsidR="00C50A95" w:rsidRPr="00135FCA" w:rsidRDefault="00C50A95" w:rsidP="00416506">
            <w:pPr>
              <w:pStyle w:val="tabletext11"/>
              <w:jc w:val="center"/>
              <w:rPr>
                <w:ins w:id="171" w:author="Author"/>
              </w:rPr>
            </w:pPr>
            <w:ins w:id="172" w:author="Author">
              <w:r w:rsidRPr="00135FCA">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1DDC5C" w14:textId="77777777" w:rsidR="00C50A95" w:rsidRPr="00135FCA" w:rsidRDefault="00C50A95" w:rsidP="00416506">
            <w:pPr>
              <w:pStyle w:val="tabletext11"/>
              <w:jc w:val="center"/>
              <w:rPr>
                <w:ins w:id="173" w:author="Author"/>
              </w:rPr>
            </w:pPr>
            <w:ins w:id="174" w:author="Author">
              <w:r w:rsidRPr="00135FCA">
                <w:t>0.89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9BA2AA" w14:textId="77777777" w:rsidR="00C50A95" w:rsidRPr="00135FCA" w:rsidRDefault="00C50A95" w:rsidP="00416506">
            <w:pPr>
              <w:pStyle w:val="tabletext11"/>
              <w:jc w:val="center"/>
              <w:rPr>
                <w:ins w:id="175" w:author="Author"/>
              </w:rPr>
            </w:pPr>
            <w:ins w:id="176" w:author="Author">
              <w:r w:rsidRPr="00135FCA">
                <w:t>0.91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BC4DAA" w14:textId="77777777" w:rsidR="00C50A95" w:rsidRPr="00135FCA" w:rsidRDefault="00C50A95" w:rsidP="00416506">
            <w:pPr>
              <w:pStyle w:val="tabletext11"/>
              <w:jc w:val="center"/>
              <w:rPr>
                <w:ins w:id="177" w:author="Author"/>
              </w:rPr>
            </w:pPr>
            <w:ins w:id="178" w:author="Author">
              <w:r w:rsidRPr="00135FCA">
                <w:t>0.97</w:t>
              </w:r>
            </w:ins>
          </w:p>
        </w:tc>
      </w:tr>
      <w:tr w:rsidR="00C50A95" w:rsidRPr="00135FCA" w14:paraId="133F3DB8" w14:textId="77777777" w:rsidTr="00416506">
        <w:trPr>
          <w:cantSplit/>
          <w:trHeight w:val="190"/>
          <w:ins w:id="179" w:author="Author"/>
        </w:trPr>
        <w:tc>
          <w:tcPr>
            <w:tcW w:w="200" w:type="dxa"/>
            <w:tcBorders>
              <w:right w:val="single" w:sz="6" w:space="0" w:color="auto"/>
            </w:tcBorders>
            <w:shd w:val="clear" w:color="auto" w:fill="auto"/>
          </w:tcPr>
          <w:p w14:paraId="06213815" w14:textId="77777777" w:rsidR="00C50A95" w:rsidRPr="00135FCA" w:rsidRDefault="00C50A95" w:rsidP="00416506">
            <w:pPr>
              <w:pStyle w:val="tabletext11"/>
              <w:rPr>
                <w:ins w:id="180"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4371286A" w14:textId="77777777" w:rsidR="00C50A95" w:rsidRPr="00135FCA" w:rsidRDefault="00C50A95" w:rsidP="00416506">
            <w:pPr>
              <w:pStyle w:val="tabletext11"/>
              <w:jc w:val="center"/>
              <w:rPr>
                <w:ins w:id="181" w:author="Author"/>
              </w:rPr>
            </w:pPr>
            <w:ins w:id="182" w:author="Author">
              <w:r w:rsidRPr="00135FCA">
                <w:t>3 to 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28397B" w14:textId="77777777" w:rsidR="00C50A95" w:rsidRPr="00135FCA" w:rsidRDefault="00C50A95" w:rsidP="00416506">
            <w:pPr>
              <w:pStyle w:val="tabletext11"/>
              <w:jc w:val="center"/>
              <w:rPr>
                <w:ins w:id="183" w:author="Author"/>
              </w:rPr>
            </w:pPr>
            <w:ins w:id="184" w:author="Author">
              <w:r w:rsidRPr="00135FCA">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320EC2" w14:textId="77777777" w:rsidR="00C50A95" w:rsidRPr="00135FCA" w:rsidRDefault="00C50A95" w:rsidP="00416506">
            <w:pPr>
              <w:pStyle w:val="tabletext11"/>
              <w:jc w:val="center"/>
              <w:rPr>
                <w:ins w:id="185" w:author="Author"/>
              </w:rPr>
            </w:pPr>
            <w:ins w:id="186" w:author="Author">
              <w:r w:rsidRPr="00135FCA">
                <w:t>1.00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6CF19B" w14:textId="77777777" w:rsidR="00C50A95" w:rsidRPr="00135FCA" w:rsidRDefault="00C50A95" w:rsidP="00416506">
            <w:pPr>
              <w:pStyle w:val="tabletext11"/>
              <w:jc w:val="center"/>
              <w:rPr>
                <w:ins w:id="187" w:author="Author"/>
              </w:rPr>
            </w:pPr>
            <w:ins w:id="188" w:author="Author">
              <w:r w:rsidRPr="00135FCA">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7DABEF" w14:textId="77777777" w:rsidR="00C50A95" w:rsidRPr="00135FCA" w:rsidRDefault="00C50A95" w:rsidP="00416506">
            <w:pPr>
              <w:pStyle w:val="tabletext11"/>
              <w:jc w:val="center"/>
              <w:rPr>
                <w:ins w:id="189" w:author="Author"/>
              </w:rPr>
            </w:pPr>
            <w:ins w:id="190" w:author="Author">
              <w:r w:rsidRPr="00135FCA">
                <w:t>0.99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39EDDA" w14:textId="77777777" w:rsidR="00C50A95" w:rsidRPr="00135FCA" w:rsidRDefault="00C50A95" w:rsidP="00416506">
            <w:pPr>
              <w:pStyle w:val="tabletext11"/>
              <w:jc w:val="center"/>
              <w:rPr>
                <w:ins w:id="191" w:author="Author"/>
              </w:rPr>
            </w:pPr>
            <w:ins w:id="192" w:author="Author">
              <w:r w:rsidRPr="00135FCA">
                <w:t>0.94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66B21D" w14:textId="77777777" w:rsidR="00C50A95" w:rsidRPr="00135FCA" w:rsidRDefault="00C50A95" w:rsidP="00416506">
            <w:pPr>
              <w:pStyle w:val="tabletext11"/>
              <w:jc w:val="center"/>
              <w:rPr>
                <w:ins w:id="193" w:author="Author"/>
              </w:rPr>
            </w:pPr>
            <w:ins w:id="194" w:author="Author">
              <w:r w:rsidRPr="00135FCA">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CBEE49" w14:textId="77777777" w:rsidR="00C50A95" w:rsidRPr="00135FCA" w:rsidRDefault="00C50A95" w:rsidP="00416506">
            <w:pPr>
              <w:pStyle w:val="tabletext11"/>
              <w:jc w:val="center"/>
              <w:rPr>
                <w:ins w:id="195" w:author="Author"/>
              </w:rPr>
            </w:pPr>
            <w:ins w:id="196" w:author="Author">
              <w:r w:rsidRPr="00135FCA">
                <w:t>0.94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8121CB" w14:textId="77777777" w:rsidR="00C50A95" w:rsidRPr="00135FCA" w:rsidRDefault="00C50A95" w:rsidP="00416506">
            <w:pPr>
              <w:pStyle w:val="tabletext11"/>
              <w:jc w:val="center"/>
              <w:rPr>
                <w:ins w:id="197" w:author="Author"/>
              </w:rPr>
            </w:pPr>
            <w:ins w:id="198" w:author="Author">
              <w:r w:rsidRPr="00135FCA">
                <w:t>0.95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FA0FDD" w14:textId="77777777" w:rsidR="00C50A95" w:rsidRPr="00135FCA" w:rsidRDefault="00C50A95" w:rsidP="00416506">
            <w:pPr>
              <w:pStyle w:val="tabletext11"/>
              <w:jc w:val="center"/>
              <w:rPr>
                <w:ins w:id="199" w:author="Author"/>
              </w:rPr>
            </w:pPr>
            <w:ins w:id="200" w:author="Author">
              <w:r w:rsidRPr="00135FCA">
                <w:t>1.02</w:t>
              </w:r>
            </w:ins>
          </w:p>
        </w:tc>
      </w:tr>
      <w:tr w:rsidR="00C50A95" w:rsidRPr="00135FCA" w14:paraId="1F6BDD8F" w14:textId="77777777" w:rsidTr="00416506">
        <w:trPr>
          <w:cantSplit/>
          <w:trHeight w:val="190"/>
          <w:ins w:id="201" w:author="Author"/>
        </w:trPr>
        <w:tc>
          <w:tcPr>
            <w:tcW w:w="200" w:type="dxa"/>
            <w:tcBorders>
              <w:right w:val="single" w:sz="6" w:space="0" w:color="auto"/>
            </w:tcBorders>
            <w:shd w:val="clear" w:color="auto" w:fill="auto"/>
          </w:tcPr>
          <w:p w14:paraId="7C2F8AAA" w14:textId="77777777" w:rsidR="00C50A95" w:rsidRPr="00135FCA" w:rsidRDefault="00C50A95" w:rsidP="00416506">
            <w:pPr>
              <w:pStyle w:val="tabletext11"/>
              <w:rPr>
                <w:ins w:id="202"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46E79F42" w14:textId="77777777" w:rsidR="00C50A95" w:rsidRPr="00135FCA" w:rsidRDefault="00C50A95" w:rsidP="00416506">
            <w:pPr>
              <w:pStyle w:val="tabletext11"/>
              <w:jc w:val="center"/>
              <w:rPr>
                <w:ins w:id="203" w:author="Author"/>
              </w:rPr>
            </w:pPr>
            <w:ins w:id="204" w:author="Author">
              <w:r w:rsidRPr="00135FCA">
                <w:t>5 to 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D5786D" w14:textId="77777777" w:rsidR="00C50A95" w:rsidRPr="00135FCA" w:rsidRDefault="00C50A95" w:rsidP="00416506">
            <w:pPr>
              <w:pStyle w:val="tabletext11"/>
              <w:jc w:val="center"/>
              <w:rPr>
                <w:ins w:id="205" w:author="Author"/>
              </w:rPr>
            </w:pPr>
            <w:ins w:id="206" w:author="Author">
              <w:r w:rsidRPr="00135FCA">
                <w:t>1.02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79B216" w14:textId="77777777" w:rsidR="00C50A95" w:rsidRPr="00135FCA" w:rsidRDefault="00C50A95" w:rsidP="00416506">
            <w:pPr>
              <w:pStyle w:val="tabletext11"/>
              <w:jc w:val="center"/>
              <w:rPr>
                <w:ins w:id="207" w:author="Author"/>
              </w:rPr>
            </w:pPr>
            <w:ins w:id="208" w:author="Author">
              <w:r w:rsidRPr="00135FCA">
                <w:t>1.02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B1AA38" w14:textId="77777777" w:rsidR="00C50A95" w:rsidRPr="00135FCA" w:rsidRDefault="00C50A95" w:rsidP="00416506">
            <w:pPr>
              <w:pStyle w:val="tabletext11"/>
              <w:jc w:val="center"/>
              <w:rPr>
                <w:ins w:id="209" w:author="Author"/>
              </w:rPr>
            </w:pPr>
            <w:ins w:id="210" w:author="Author">
              <w:r w:rsidRPr="00135FCA">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DBF0F8" w14:textId="77777777" w:rsidR="00C50A95" w:rsidRPr="00135FCA" w:rsidRDefault="00C50A95" w:rsidP="00416506">
            <w:pPr>
              <w:pStyle w:val="tabletext11"/>
              <w:jc w:val="center"/>
              <w:rPr>
                <w:ins w:id="211" w:author="Author"/>
              </w:rPr>
            </w:pPr>
            <w:ins w:id="212" w:author="Author">
              <w:r w:rsidRPr="00135FCA">
                <w:t>1.01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B85701" w14:textId="77777777" w:rsidR="00C50A95" w:rsidRPr="00135FCA" w:rsidRDefault="00C50A95" w:rsidP="00416506">
            <w:pPr>
              <w:pStyle w:val="tabletext11"/>
              <w:jc w:val="center"/>
              <w:rPr>
                <w:ins w:id="213" w:author="Author"/>
              </w:rPr>
            </w:pPr>
            <w:ins w:id="214" w:author="Author">
              <w:r w:rsidRPr="00135FCA">
                <w:t>0.99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EE6CF9" w14:textId="77777777" w:rsidR="00C50A95" w:rsidRPr="00135FCA" w:rsidRDefault="00C50A95" w:rsidP="00416506">
            <w:pPr>
              <w:pStyle w:val="tabletext11"/>
              <w:jc w:val="center"/>
              <w:rPr>
                <w:ins w:id="215" w:author="Author"/>
              </w:rPr>
            </w:pPr>
            <w:ins w:id="216" w:author="Author">
              <w:r w:rsidRPr="00135FCA">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D75B5B" w14:textId="77777777" w:rsidR="00C50A95" w:rsidRPr="00135FCA" w:rsidRDefault="00C50A95" w:rsidP="00416506">
            <w:pPr>
              <w:pStyle w:val="tabletext11"/>
              <w:jc w:val="center"/>
              <w:rPr>
                <w:ins w:id="217" w:author="Author"/>
              </w:rPr>
            </w:pPr>
            <w:ins w:id="218" w:author="Author">
              <w:r w:rsidRPr="00135FCA">
                <w:t>0.99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D89629" w14:textId="77777777" w:rsidR="00C50A95" w:rsidRPr="00135FCA" w:rsidRDefault="00C50A95" w:rsidP="00416506">
            <w:pPr>
              <w:pStyle w:val="tabletext11"/>
              <w:jc w:val="center"/>
              <w:rPr>
                <w:ins w:id="219" w:author="Author"/>
              </w:rPr>
            </w:pPr>
            <w:ins w:id="220" w:author="Author">
              <w:r w:rsidRPr="00135FCA">
                <w:t>1.01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059683" w14:textId="77777777" w:rsidR="00C50A95" w:rsidRPr="00135FCA" w:rsidRDefault="00C50A95" w:rsidP="00416506">
            <w:pPr>
              <w:pStyle w:val="tabletext11"/>
              <w:jc w:val="center"/>
              <w:rPr>
                <w:ins w:id="221" w:author="Author"/>
              </w:rPr>
            </w:pPr>
            <w:ins w:id="222" w:author="Author">
              <w:r w:rsidRPr="00135FCA">
                <w:t>1.08</w:t>
              </w:r>
            </w:ins>
          </w:p>
        </w:tc>
      </w:tr>
      <w:tr w:rsidR="00C50A95" w:rsidRPr="00135FCA" w14:paraId="70B23235" w14:textId="77777777" w:rsidTr="00416506">
        <w:trPr>
          <w:cantSplit/>
          <w:trHeight w:val="190"/>
          <w:ins w:id="223" w:author="Author"/>
        </w:trPr>
        <w:tc>
          <w:tcPr>
            <w:tcW w:w="200" w:type="dxa"/>
            <w:tcBorders>
              <w:right w:val="single" w:sz="6" w:space="0" w:color="auto"/>
            </w:tcBorders>
            <w:shd w:val="clear" w:color="auto" w:fill="auto"/>
          </w:tcPr>
          <w:p w14:paraId="081F72BF" w14:textId="77777777" w:rsidR="00C50A95" w:rsidRPr="00135FCA" w:rsidRDefault="00C50A95" w:rsidP="00416506">
            <w:pPr>
              <w:pStyle w:val="tabletext11"/>
              <w:rPr>
                <w:ins w:id="224"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3981BAEA" w14:textId="77777777" w:rsidR="00C50A95" w:rsidRPr="00135FCA" w:rsidRDefault="00C50A95" w:rsidP="00416506">
            <w:pPr>
              <w:pStyle w:val="tabletext11"/>
              <w:jc w:val="center"/>
              <w:rPr>
                <w:ins w:id="225" w:author="Author"/>
              </w:rPr>
            </w:pPr>
            <w:ins w:id="226" w:author="Author">
              <w:r w:rsidRPr="00135FCA">
                <w:t>10 to 14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EC7F52" w14:textId="77777777" w:rsidR="00C50A95" w:rsidRPr="00135FCA" w:rsidRDefault="00C50A95" w:rsidP="00416506">
            <w:pPr>
              <w:pStyle w:val="tabletext11"/>
              <w:jc w:val="center"/>
              <w:rPr>
                <w:ins w:id="227" w:author="Author"/>
              </w:rPr>
            </w:pPr>
            <w:ins w:id="228" w:author="Author">
              <w:r w:rsidRPr="00135FCA">
                <w:t>1.01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DD3E3C" w14:textId="77777777" w:rsidR="00C50A95" w:rsidRPr="00135FCA" w:rsidRDefault="00C50A95" w:rsidP="00416506">
            <w:pPr>
              <w:pStyle w:val="tabletext11"/>
              <w:jc w:val="center"/>
              <w:rPr>
                <w:ins w:id="229" w:author="Author"/>
              </w:rPr>
            </w:pPr>
            <w:ins w:id="230" w:author="Author">
              <w:r w:rsidRPr="00135FCA">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A96EA6" w14:textId="77777777" w:rsidR="00C50A95" w:rsidRPr="00135FCA" w:rsidRDefault="00C50A95" w:rsidP="00416506">
            <w:pPr>
              <w:pStyle w:val="tabletext11"/>
              <w:jc w:val="center"/>
              <w:rPr>
                <w:ins w:id="231" w:author="Author"/>
              </w:rPr>
            </w:pPr>
            <w:ins w:id="232" w:author="Author">
              <w:r w:rsidRPr="00135FCA">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068A87" w14:textId="77777777" w:rsidR="00C50A95" w:rsidRPr="00135FCA" w:rsidRDefault="00C50A95" w:rsidP="00416506">
            <w:pPr>
              <w:pStyle w:val="tabletext11"/>
              <w:jc w:val="center"/>
              <w:rPr>
                <w:ins w:id="233" w:author="Author"/>
              </w:rPr>
            </w:pPr>
            <w:ins w:id="234" w:author="Author">
              <w:r w:rsidRPr="00135FCA">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FD4E0A" w14:textId="77777777" w:rsidR="00C50A95" w:rsidRPr="00135FCA" w:rsidRDefault="00C50A95" w:rsidP="00416506">
            <w:pPr>
              <w:pStyle w:val="tabletext11"/>
              <w:jc w:val="center"/>
              <w:rPr>
                <w:ins w:id="235" w:author="Author"/>
              </w:rPr>
            </w:pPr>
            <w:ins w:id="236" w:author="Author">
              <w:r w:rsidRPr="00135FCA">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A79146" w14:textId="77777777" w:rsidR="00C50A95" w:rsidRPr="00135FCA" w:rsidRDefault="00C50A95" w:rsidP="00416506">
            <w:pPr>
              <w:pStyle w:val="tabletext11"/>
              <w:jc w:val="center"/>
              <w:rPr>
                <w:ins w:id="237" w:author="Author"/>
              </w:rPr>
            </w:pPr>
            <w:ins w:id="238" w:author="Author">
              <w:r w:rsidRPr="00135FCA">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7D1AC0" w14:textId="77777777" w:rsidR="00C50A95" w:rsidRPr="00135FCA" w:rsidRDefault="00C50A95" w:rsidP="00416506">
            <w:pPr>
              <w:pStyle w:val="tabletext11"/>
              <w:jc w:val="center"/>
              <w:rPr>
                <w:ins w:id="239" w:author="Author"/>
              </w:rPr>
            </w:pPr>
            <w:ins w:id="240" w:author="Author">
              <w:r w:rsidRPr="00135FCA">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780CF1" w14:textId="77777777" w:rsidR="00C50A95" w:rsidRPr="00135FCA" w:rsidRDefault="00C50A95" w:rsidP="00416506">
            <w:pPr>
              <w:pStyle w:val="tabletext11"/>
              <w:jc w:val="center"/>
              <w:rPr>
                <w:ins w:id="241" w:author="Author"/>
              </w:rPr>
            </w:pPr>
            <w:ins w:id="242" w:author="Author">
              <w:r w:rsidRPr="00135FCA">
                <w:t>1.05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95678C" w14:textId="77777777" w:rsidR="00C50A95" w:rsidRPr="00135FCA" w:rsidRDefault="00C50A95" w:rsidP="00416506">
            <w:pPr>
              <w:pStyle w:val="tabletext11"/>
              <w:jc w:val="center"/>
              <w:rPr>
                <w:ins w:id="243" w:author="Author"/>
              </w:rPr>
            </w:pPr>
            <w:ins w:id="244" w:author="Author">
              <w:r w:rsidRPr="00135FCA">
                <w:t>1.13</w:t>
              </w:r>
            </w:ins>
          </w:p>
        </w:tc>
      </w:tr>
      <w:tr w:rsidR="00C50A95" w:rsidRPr="00135FCA" w14:paraId="5584F724" w14:textId="77777777" w:rsidTr="00416506">
        <w:trPr>
          <w:cantSplit/>
          <w:trHeight w:val="190"/>
          <w:ins w:id="245" w:author="Author"/>
        </w:trPr>
        <w:tc>
          <w:tcPr>
            <w:tcW w:w="200" w:type="dxa"/>
            <w:tcBorders>
              <w:right w:val="single" w:sz="6" w:space="0" w:color="auto"/>
            </w:tcBorders>
            <w:shd w:val="clear" w:color="auto" w:fill="auto"/>
          </w:tcPr>
          <w:p w14:paraId="7F3D1EF9" w14:textId="77777777" w:rsidR="00C50A95" w:rsidRPr="00135FCA" w:rsidRDefault="00C50A95" w:rsidP="00416506">
            <w:pPr>
              <w:pStyle w:val="tabletext11"/>
              <w:rPr>
                <w:ins w:id="246"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66DA433F" w14:textId="77777777" w:rsidR="00C50A95" w:rsidRPr="00135FCA" w:rsidRDefault="00C50A95" w:rsidP="00416506">
            <w:pPr>
              <w:pStyle w:val="tabletext11"/>
              <w:jc w:val="center"/>
              <w:rPr>
                <w:ins w:id="247" w:author="Author"/>
              </w:rPr>
            </w:pPr>
            <w:ins w:id="248" w:author="Author">
              <w:r w:rsidRPr="00135FCA">
                <w:t>15 to 19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52AD6A" w14:textId="77777777" w:rsidR="00C50A95" w:rsidRPr="00135FCA" w:rsidRDefault="00C50A95" w:rsidP="00416506">
            <w:pPr>
              <w:pStyle w:val="tabletext11"/>
              <w:jc w:val="center"/>
              <w:rPr>
                <w:ins w:id="249" w:author="Author"/>
              </w:rPr>
            </w:pPr>
            <w:ins w:id="250" w:author="Author">
              <w:r w:rsidRPr="00135FCA">
                <w:t>1.01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D39A12" w14:textId="77777777" w:rsidR="00C50A95" w:rsidRPr="00135FCA" w:rsidRDefault="00C50A95" w:rsidP="00416506">
            <w:pPr>
              <w:pStyle w:val="tabletext11"/>
              <w:jc w:val="center"/>
              <w:rPr>
                <w:ins w:id="251" w:author="Author"/>
              </w:rPr>
            </w:pPr>
            <w:ins w:id="252" w:author="Author">
              <w:r w:rsidRPr="00135FCA">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CA60DB" w14:textId="77777777" w:rsidR="00C50A95" w:rsidRPr="00135FCA" w:rsidRDefault="00C50A95" w:rsidP="00416506">
            <w:pPr>
              <w:pStyle w:val="tabletext11"/>
              <w:jc w:val="center"/>
              <w:rPr>
                <w:ins w:id="253" w:author="Author"/>
              </w:rPr>
            </w:pPr>
            <w:ins w:id="254" w:author="Author">
              <w:r w:rsidRPr="00135FCA">
                <w:t>1.02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F293DD" w14:textId="77777777" w:rsidR="00C50A95" w:rsidRPr="00135FCA" w:rsidRDefault="00C50A95" w:rsidP="00416506">
            <w:pPr>
              <w:pStyle w:val="tabletext11"/>
              <w:jc w:val="center"/>
              <w:rPr>
                <w:ins w:id="255" w:author="Author"/>
              </w:rPr>
            </w:pPr>
            <w:ins w:id="256" w:author="Author">
              <w:r w:rsidRPr="00135FCA">
                <w:t>1.05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1F6B1C" w14:textId="77777777" w:rsidR="00C50A95" w:rsidRPr="00135FCA" w:rsidRDefault="00C50A95" w:rsidP="00416506">
            <w:pPr>
              <w:pStyle w:val="tabletext11"/>
              <w:jc w:val="center"/>
              <w:rPr>
                <w:ins w:id="257" w:author="Author"/>
              </w:rPr>
            </w:pPr>
            <w:ins w:id="258" w:author="Author">
              <w:r w:rsidRPr="00135FCA">
                <w:t>1.07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5D0B9B" w14:textId="77777777" w:rsidR="00C50A95" w:rsidRPr="00135FCA" w:rsidRDefault="00C50A95" w:rsidP="00416506">
            <w:pPr>
              <w:pStyle w:val="tabletext11"/>
              <w:jc w:val="center"/>
              <w:rPr>
                <w:ins w:id="259" w:author="Author"/>
              </w:rPr>
            </w:pPr>
            <w:ins w:id="260" w:author="Author">
              <w:r w:rsidRPr="00135FCA">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930BA8" w14:textId="77777777" w:rsidR="00C50A95" w:rsidRPr="00135FCA" w:rsidRDefault="00C50A95" w:rsidP="00416506">
            <w:pPr>
              <w:pStyle w:val="tabletext11"/>
              <w:jc w:val="center"/>
              <w:rPr>
                <w:ins w:id="261" w:author="Author"/>
              </w:rPr>
            </w:pPr>
            <w:ins w:id="262" w:author="Author">
              <w:r w:rsidRPr="00135FCA">
                <w:t>1.07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32F768" w14:textId="77777777" w:rsidR="00C50A95" w:rsidRPr="00135FCA" w:rsidRDefault="00C50A95" w:rsidP="00416506">
            <w:pPr>
              <w:pStyle w:val="tabletext11"/>
              <w:jc w:val="center"/>
              <w:rPr>
                <w:ins w:id="263" w:author="Author"/>
              </w:rPr>
            </w:pPr>
            <w:ins w:id="264" w:author="Author">
              <w:r w:rsidRPr="00135FCA">
                <w:t>1.09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4A46A4" w14:textId="77777777" w:rsidR="00C50A95" w:rsidRPr="00135FCA" w:rsidRDefault="00C50A95" w:rsidP="00416506">
            <w:pPr>
              <w:pStyle w:val="tabletext11"/>
              <w:jc w:val="center"/>
              <w:rPr>
                <w:ins w:id="265" w:author="Author"/>
              </w:rPr>
            </w:pPr>
            <w:ins w:id="266" w:author="Author">
              <w:r w:rsidRPr="00135FCA">
                <w:t>1.16</w:t>
              </w:r>
            </w:ins>
          </w:p>
        </w:tc>
      </w:tr>
      <w:tr w:rsidR="00C50A95" w:rsidRPr="00135FCA" w14:paraId="798490AE" w14:textId="77777777" w:rsidTr="00416506">
        <w:trPr>
          <w:cantSplit/>
          <w:trHeight w:val="190"/>
          <w:ins w:id="267" w:author="Author"/>
        </w:trPr>
        <w:tc>
          <w:tcPr>
            <w:tcW w:w="200" w:type="dxa"/>
            <w:tcBorders>
              <w:right w:val="single" w:sz="6" w:space="0" w:color="auto"/>
            </w:tcBorders>
            <w:shd w:val="clear" w:color="auto" w:fill="auto"/>
          </w:tcPr>
          <w:p w14:paraId="6909F9C4" w14:textId="77777777" w:rsidR="00C50A95" w:rsidRPr="00135FCA" w:rsidRDefault="00C50A95" w:rsidP="00416506">
            <w:pPr>
              <w:pStyle w:val="tabletext11"/>
              <w:rPr>
                <w:ins w:id="268"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3EBFBE4D" w14:textId="77777777" w:rsidR="00C50A95" w:rsidRPr="00135FCA" w:rsidRDefault="00C50A95" w:rsidP="00416506">
            <w:pPr>
              <w:pStyle w:val="tabletext11"/>
              <w:jc w:val="center"/>
              <w:rPr>
                <w:ins w:id="269" w:author="Author"/>
              </w:rPr>
            </w:pPr>
            <w:ins w:id="270" w:author="Author">
              <w:r w:rsidRPr="00135FCA">
                <w:t>20 to 29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F4719A" w14:textId="77777777" w:rsidR="00C50A95" w:rsidRPr="00135FCA" w:rsidRDefault="00C50A95" w:rsidP="00416506">
            <w:pPr>
              <w:pStyle w:val="tabletext11"/>
              <w:jc w:val="center"/>
              <w:rPr>
                <w:ins w:id="271" w:author="Author"/>
              </w:rPr>
            </w:pPr>
            <w:ins w:id="272" w:author="Author">
              <w:r w:rsidRPr="00135FCA">
                <w:t>0.98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B714C9" w14:textId="77777777" w:rsidR="00C50A95" w:rsidRPr="00135FCA" w:rsidRDefault="00C50A95" w:rsidP="00416506">
            <w:pPr>
              <w:pStyle w:val="tabletext11"/>
              <w:jc w:val="center"/>
              <w:rPr>
                <w:ins w:id="273" w:author="Author"/>
              </w:rPr>
            </w:pPr>
            <w:ins w:id="274" w:author="Author">
              <w:r w:rsidRPr="00135FCA">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A535D2" w14:textId="77777777" w:rsidR="00C50A95" w:rsidRPr="00135FCA" w:rsidRDefault="00C50A95" w:rsidP="00416506">
            <w:pPr>
              <w:pStyle w:val="tabletext11"/>
              <w:jc w:val="center"/>
              <w:rPr>
                <w:ins w:id="275" w:author="Author"/>
              </w:rPr>
            </w:pPr>
            <w:ins w:id="276" w:author="Author">
              <w:r w:rsidRPr="00135FCA">
                <w:t>1.00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0E61C0" w14:textId="77777777" w:rsidR="00C50A95" w:rsidRPr="00135FCA" w:rsidRDefault="00C50A95" w:rsidP="00416506">
            <w:pPr>
              <w:pStyle w:val="tabletext11"/>
              <w:jc w:val="center"/>
              <w:rPr>
                <w:ins w:id="277" w:author="Author"/>
              </w:rPr>
            </w:pPr>
            <w:ins w:id="278" w:author="Author">
              <w:r w:rsidRPr="00135FCA">
                <w:t>1.05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C8DFE3" w14:textId="77777777" w:rsidR="00C50A95" w:rsidRPr="00135FCA" w:rsidRDefault="00C50A95" w:rsidP="00416506">
            <w:pPr>
              <w:pStyle w:val="tabletext11"/>
              <w:jc w:val="center"/>
              <w:rPr>
                <w:ins w:id="279" w:author="Author"/>
              </w:rPr>
            </w:pPr>
            <w:ins w:id="280" w:author="Author">
              <w:r w:rsidRPr="00135FCA">
                <w:t>1.07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41D8D7" w14:textId="77777777" w:rsidR="00C50A95" w:rsidRPr="00135FCA" w:rsidRDefault="00C50A95" w:rsidP="00416506">
            <w:pPr>
              <w:pStyle w:val="tabletext11"/>
              <w:jc w:val="center"/>
              <w:rPr>
                <w:ins w:id="281" w:author="Author"/>
              </w:rPr>
            </w:pPr>
            <w:ins w:id="282" w:author="Author">
              <w:r w:rsidRPr="00135FCA">
                <w:t>1.02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286DA0" w14:textId="77777777" w:rsidR="00C50A95" w:rsidRPr="00135FCA" w:rsidRDefault="00C50A95" w:rsidP="00416506">
            <w:pPr>
              <w:pStyle w:val="tabletext11"/>
              <w:jc w:val="center"/>
              <w:rPr>
                <w:ins w:id="283" w:author="Author"/>
              </w:rPr>
            </w:pPr>
            <w:ins w:id="284" w:author="Author">
              <w:r w:rsidRPr="00135FCA">
                <w:t>1.08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024B79" w14:textId="77777777" w:rsidR="00C50A95" w:rsidRPr="00135FCA" w:rsidRDefault="00C50A95" w:rsidP="00416506">
            <w:pPr>
              <w:pStyle w:val="tabletext11"/>
              <w:jc w:val="center"/>
              <w:rPr>
                <w:ins w:id="285" w:author="Author"/>
              </w:rPr>
            </w:pPr>
            <w:ins w:id="286" w:author="Author">
              <w:r w:rsidRPr="00135FCA">
                <w:t>1.10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162B35" w14:textId="77777777" w:rsidR="00C50A95" w:rsidRPr="00135FCA" w:rsidRDefault="00C50A95" w:rsidP="00416506">
            <w:pPr>
              <w:pStyle w:val="tabletext11"/>
              <w:jc w:val="center"/>
              <w:rPr>
                <w:ins w:id="287" w:author="Author"/>
              </w:rPr>
            </w:pPr>
            <w:ins w:id="288" w:author="Author">
              <w:r w:rsidRPr="00135FCA">
                <w:t>1.18</w:t>
              </w:r>
            </w:ins>
          </w:p>
        </w:tc>
      </w:tr>
      <w:tr w:rsidR="00C50A95" w:rsidRPr="00135FCA" w14:paraId="03F04C6B" w14:textId="77777777" w:rsidTr="00416506">
        <w:trPr>
          <w:cantSplit/>
          <w:trHeight w:val="190"/>
          <w:ins w:id="289" w:author="Author"/>
        </w:trPr>
        <w:tc>
          <w:tcPr>
            <w:tcW w:w="200" w:type="dxa"/>
            <w:tcBorders>
              <w:right w:val="single" w:sz="6" w:space="0" w:color="auto"/>
            </w:tcBorders>
            <w:shd w:val="clear" w:color="auto" w:fill="auto"/>
          </w:tcPr>
          <w:p w14:paraId="6DAF49EF" w14:textId="77777777" w:rsidR="00C50A95" w:rsidRPr="00135FCA" w:rsidRDefault="00C50A95" w:rsidP="00416506">
            <w:pPr>
              <w:pStyle w:val="tabletext11"/>
              <w:rPr>
                <w:ins w:id="290"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78B45739" w14:textId="77777777" w:rsidR="00C50A95" w:rsidRPr="00135FCA" w:rsidRDefault="00C50A95" w:rsidP="00416506">
            <w:pPr>
              <w:pStyle w:val="tabletext11"/>
              <w:jc w:val="center"/>
              <w:rPr>
                <w:ins w:id="291" w:author="Author"/>
              </w:rPr>
            </w:pPr>
            <w:ins w:id="292" w:author="Author">
              <w:r w:rsidRPr="00135FCA">
                <w:t>30 to 39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831A39" w14:textId="77777777" w:rsidR="00C50A95" w:rsidRPr="00135FCA" w:rsidRDefault="00C50A95" w:rsidP="00416506">
            <w:pPr>
              <w:pStyle w:val="tabletext11"/>
              <w:jc w:val="center"/>
              <w:rPr>
                <w:ins w:id="293" w:author="Author"/>
              </w:rPr>
            </w:pPr>
            <w:ins w:id="294" w:author="Author">
              <w:r w:rsidRPr="00135FCA">
                <w:t>0.94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91C190" w14:textId="77777777" w:rsidR="00C50A95" w:rsidRPr="00135FCA" w:rsidRDefault="00C50A95" w:rsidP="00416506">
            <w:pPr>
              <w:pStyle w:val="tabletext11"/>
              <w:jc w:val="center"/>
              <w:rPr>
                <w:ins w:id="295" w:author="Author"/>
              </w:rPr>
            </w:pPr>
            <w:ins w:id="296" w:author="Author">
              <w:r w:rsidRPr="00135FCA">
                <w:t>1.00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BBAEBD" w14:textId="77777777" w:rsidR="00C50A95" w:rsidRPr="00135FCA" w:rsidRDefault="00C50A95" w:rsidP="00416506">
            <w:pPr>
              <w:pStyle w:val="tabletext11"/>
              <w:jc w:val="center"/>
              <w:rPr>
                <w:ins w:id="297" w:author="Author"/>
              </w:rPr>
            </w:pPr>
            <w:ins w:id="298" w:author="Author">
              <w:r w:rsidRPr="00135FCA">
                <w:t>0.96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2B8B90" w14:textId="77777777" w:rsidR="00C50A95" w:rsidRPr="00135FCA" w:rsidRDefault="00C50A95" w:rsidP="00416506">
            <w:pPr>
              <w:pStyle w:val="tabletext11"/>
              <w:jc w:val="center"/>
              <w:rPr>
                <w:ins w:id="299" w:author="Author"/>
              </w:rPr>
            </w:pPr>
            <w:ins w:id="300" w:author="Author">
              <w:r w:rsidRPr="00135FCA">
                <w:t>1.02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95D360" w14:textId="77777777" w:rsidR="00C50A95" w:rsidRPr="00135FCA" w:rsidRDefault="00C50A95" w:rsidP="00416506">
            <w:pPr>
              <w:pStyle w:val="tabletext11"/>
              <w:jc w:val="center"/>
              <w:rPr>
                <w:ins w:id="301" w:author="Author"/>
              </w:rPr>
            </w:pPr>
            <w:ins w:id="302" w:author="Author">
              <w:r w:rsidRPr="00135FCA">
                <w:t>1.06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DAEF55" w14:textId="77777777" w:rsidR="00C50A95" w:rsidRPr="00135FCA" w:rsidRDefault="00C50A95" w:rsidP="00416506">
            <w:pPr>
              <w:pStyle w:val="tabletext11"/>
              <w:jc w:val="center"/>
              <w:rPr>
                <w:ins w:id="303" w:author="Author"/>
              </w:rPr>
            </w:pPr>
            <w:ins w:id="304" w:author="Author">
              <w:r w:rsidRPr="00135FCA">
                <w:t>0.98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1C581B" w14:textId="77777777" w:rsidR="00C50A95" w:rsidRPr="00135FCA" w:rsidRDefault="00C50A95" w:rsidP="00416506">
            <w:pPr>
              <w:pStyle w:val="tabletext11"/>
              <w:jc w:val="center"/>
              <w:rPr>
                <w:ins w:id="305" w:author="Author"/>
              </w:rPr>
            </w:pPr>
            <w:ins w:id="306" w:author="Author">
              <w:r w:rsidRPr="00135FCA">
                <w:t>1.07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6D07E9" w14:textId="77777777" w:rsidR="00C50A95" w:rsidRPr="00135FCA" w:rsidRDefault="00C50A95" w:rsidP="00416506">
            <w:pPr>
              <w:pStyle w:val="tabletext11"/>
              <w:jc w:val="center"/>
              <w:rPr>
                <w:ins w:id="307" w:author="Author"/>
              </w:rPr>
            </w:pPr>
            <w:ins w:id="308" w:author="Author">
              <w:r w:rsidRPr="00135FCA">
                <w:t>1.08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D5321C" w14:textId="77777777" w:rsidR="00C50A95" w:rsidRPr="00135FCA" w:rsidRDefault="00C50A95" w:rsidP="00416506">
            <w:pPr>
              <w:pStyle w:val="tabletext11"/>
              <w:jc w:val="center"/>
              <w:rPr>
                <w:ins w:id="309" w:author="Author"/>
              </w:rPr>
            </w:pPr>
            <w:ins w:id="310" w:author="Author">
              <w:r w:rsidRPr="00135FCA">
                <w:t>1.16</w:t>
              </w:r>
            </w:ins>
          </w:p>
        </w:tc>
      </w:tr>
      <w:tr w:rsidR="00C50A95" w:rsidRPr="00135FCA" w14:paraId="519318A6" w14:textId="77777777" w:rsidTr="00416506">
        <w:trPr>
          <w:cantSplit/>
          <w:trHeight w:val="190"/>
          <w:ins w:id="311" w:author="Author"/>
        </w:trPr>
        <w:tc>
          <w:tcPr>
            <w:tcW w:w="200" w:type="dxa"/>
            <w:tcBorders>
              <w:right w:val="single" w:sz="6" w:space="0" w:color="auto"/>
            </w:tcBorders>
            <w:shd w:val="clear" w:color="auto" w:fill="auto"/>
          </w:tcPr>
          <w:p w14:paraId="34B05C3E" w14:textId="77777777" w:rsidR="00C50A95" w:rsidRPr="00135FCA" w:rsidRDefault="00C50A95" w:rsidP="00416506">
            <w:pPr>
              <w:pStyle w:val="tabletext11"/>
              <w:rPr>
                <w:ins w:id="312"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6CCF9947" w14:textId="77777777" w:rsidR="00C50A95" w:rsidRPr="00135FCA" w:rsidRDefault="00C50A95" w:rsidP="00416506">
            <w:pPr>
              <w:pStyle w:val="tabletext11"/>
              <w:jc w:val="center"/>
              <w:rPr>
                <w:ins w:id="313" w:author="Author"/>
              </w:rPr>
            </w:pPr>
            <w:ins w:id="314" w:author="Author">
              <w:r w:rsidRPr="00135FCA">
                <w:t>40 to 49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382210" w14:textId="77777777" w:rsidR="00C50A95" w:rsidRPr="00135FCA" w:rsidRDefault="00C50A95" w:rsidP="00416506">
            <w:pPr>
              <w:pStyle w:val="tabletext11"/>
              <w:jc w:val="center"/>
              <w:rPr>
                <w:ins w:id="315" w:author="Author"/>
              </w:rPr>
            </w:pPr>
            <w:ins w:id="316" w:author="Author">
              <w:r w:rsidRPr="00135FCA">
                <w:t>0.91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7FC7F5" w14:textId="77777777" w:rsidR="00C50A95" w:rsidRPr="00135FCA" w:rsidRDefault="00C50A95" w:rsidP="00416506">
            <w:pPr>
              <w:pStyle w:val="tabletext11"/>
              <w:jc w:val="center"/>
              <w:rPr>
                <w:ins w:id="317" w:author="Author"/>
              </w:rPr>
            </w:pPr>
            <w:ins w:id="318" w:author="Author">
              <w:r w:rsidRPr="00135FCA">
                <w:t>0.98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26DD7F" w14:textId="77777777" w:rsidR="00C50A95" w:rsidRPr="00135FCA" w:rsidRDefault="00C50A95" w:rsidP="00416506">
            <w:pPr>
              <w:pStyle w:val="tabletext11"/>
              <w:jc w:val="center"/>
              <w:rPr>
                <w:ins w:id="319" w:author="Author"/>
              </w:rPr>
            </w:pPr>
            <w:ins w:id="320" w:author="Author">
              <w:r w:rsidRPr="00135FCA">
                <w:t>0.93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0BFC4B" w14:textId="77777777" w:rsidR="00C50A95" w:rsidRPr="00135FCA" w:rsidRDefault="00C50A95" w:rsidP="00416506">
            <w:pPr>
              <w:pStyle w:val="tabletext11"/>
              <w:jc w:val="center"/>
              <w:rPr>
                <w:ins w:id="321" w:author="Author"/>
              </w:rPr>
            </w:pPr>
            <w:ins w:id="322" w:author="Author">
              <w:r w:rsidRPr="00135FCA">
                <w:t>1.00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DABB10" w14:textId="77777777" w:rsidR="00C50A95" w:rsidRPr="00135FCA" w:rsidRDefault="00C50A95" w:rsidP="00416506">
            <w:pPr>
              <w:pStyle w:val="tabletext11"/>
              <w:jc w:val="center"/>
              <w:rPr>
                <w:ins w:id="323" w:author="Author"/>
              </w:rPr>
            </w:pPr>
            <w:ins w:id="324" w:author="Author">
              <w:r w:rsidRPr="00135FCA">
                <w:t>1.05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4739BE" w14:textId="77777777" w:rsidR="00C50A95" w:rsidRPr="00135FCA" w:rsidRDefault="00C50A95" w:rsidP="00416506">
            <w:pPr>
              <w:pStyle w:val="tabletext11"/>
              <w:jc w:val="center"/>
              <w:rPr>
                <w:ins w:id="325" w:author="Author"/>
              </w:rPr>
            </w:pPr>
            <w:ins w:id="326" w:author="Author">
              <w:r w:rsidRPr="00135FCA">
                <w:t>0.96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7EFB34" w14:textId="77777777" w:rsidR="00C50A95" w:rsidRPr="00135FCA" w:rsidRDefault="00C50A95" w:rsidP="00416506">
            <w:pPr>
              <w:pStyle w:val="tabletext11"/>
              <w:jc w:val="center"/>
              <w:rPr>
                <w:ins w:id="327" w:author="Author"/>
              </w:rPr>
            </w:pPr>
            <w:ins w:id="328" w:author="Author">
              <w:r w:rsidRPr="00135FCA">
                <w:t>1.06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77B0D1" w14:textId="77777777" w:rsidR="00C50A95" w:rsidRPr="00135FCA" w:rsidRDefault="00C50A95" w:rsidP="00416506">
            <w:pPr>
              <w:pStyle w:val="tabletext11"/>
              <w:jc w:val="center"/>
              <w:rPr>
                <w:ins w:id="329" w:author="Author"/>
              </w:rPr>
            </w:pPr>
            <w:ins w:id="330" w:author="Author">
              <w:r w:rsidRPr="00135FCA">
                <w:t>1.08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C6FADF" w14:textId="77777777" w:rsidR="00C50A95" w:rsidRPr="00135FCA" w:rsidRDefault="00C50A95" w:rsidP="00416506">
            <w:pPr>
              <w:pStyle w:val="tabletext11"/>
              <w:jc w:val="center"/>
              <w:rPr>
                <w:ins w:id="331" w:author="Author"/>
              </w:rPr>
            </w:pPr>
            <w:ins w:id="332" w:author="Author">
              <w:r w:rsidRPr="00135FCA">
                <w:t>1.16</w:t>
              </w:r>
            </w:ins>
          </w:p>
        </w:tc>
      </w:tr>
      <w:tr w:rsidR="00C50A95" w:rsidRPr="00135FCA" w14:paraId="616B2846" w14:textId="77777777" w:rsidTr="00416506">
        <w:trPr>
          <w:cantSplit/>
          <w:trHeight w:val="190"/>
          <w:ins w:id="333" w:author="Author"/>
        </w:trPr>
        <w:tc>
          <w:tcPr>
            <w:tcW w:w="200" w:type="dxa"/>
            <w:tcBorders>
              <w:right w:val="single" w:sz="6" w:space="0" w:color="auto"/>
            </w:tcBorders>
            <w:shd w:val="clear" w:color="auto" w:fill="auto"/>
          </w:tcPr>
          <w:p w14:paraId="132577C4" w14:textId="77777777" w:rsidR="00C50A95" w:rsidRPr="00135FCA" w:rsidRDefault="00C50A95" w:rsidP="00416506">
            <w:pPr>
              <w:pStyle w:val="tabletext11"/>
              <w:rPr>
                <w:ins w:id="334"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1F705D6B" w14:textId="77777777" w:rsidR="00C50A95" w:rsidRPr="00135FCA" w:rsidRDefault="00C50A95" w:rsidP="00416506">
            <w:pPr>
              <w:pStyle w:val="tabletext11"/>
              <w:jc w:val="center"/>
              <w:rPr>
                <w:ins w:id="335" w:author="Author"/>
              </w:rPr>
            </w:pPr>
            <w:ins w:id="336" w:author="Author">
              <w:r w:rsidRPr="00135FCA">
                <w:t>50 to 59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BC82BA" w14:textId="77777777" w:rsidR="00C50A95" w:rsidRPr="00135FCA" w:rsidRDefault="00C50A95" w:rsidP="00416506">
            <w:pPr>
              <w:pStyle w:val="tabletext11"/>
              <w:jc w:val="center"/>
              <w:rPr>
                <w:ins w:id="337" w:author="Author"/>
              </w:rPr>
            </w:pPr>
            <w:ins w:id="338" w:author="Author">
              <w:r w:rsidRPr="00135FCA">
                <w:t>0.89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EFDD88" w14:textId="77777777" w:rsidR="00C50A95" w:rsidRPr="00135FCA" w:rsidRDefault="00C50A95" w:rsidP="00416506">
            <w:pPr>
              <w:pStyle w:val="tabletext11"/>
              <w:jc w:val="center"/>
              <w:rPr>
                <w:ins w:id="339" w:author="Author"/>
              </w:rPr>
            </w:pPr>
            <w:ins w:id="340" w:author="Author">
              <w:r w:rsidRPr="00135FCA">
                <w:t>0.96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127A95" w14:textId="77777777" w:rsidR="00C50A95" w:rsidRPr="00135FCA" w:rsidRDefault="00C50A95" w:rsidP="00416506">
            <w:pPr>
              <w:pStyle w:val="tabletext11"/>
              <w:jc w:val="center"/>
              <w:rPr>
                <w:ins w:id="341" w:author="Author"/>
              </w:rPr>
            </w:pPr>
            <w:ins w:id="342" w:author="Author">
              <w:r w:rsidRPr="00135FCA">
                <w:t>0.91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F5673E" w14:textId="77777777" w:rsidR="00C50A95" w:rsidRPr="00135FCA" w:rsidRDefault="00C50A95" w:rsidP="00416506">
            <w:pPr>
              <w:pStyle w:val="tabletext11"/>
              <w:jc w:val="center"/>
              <w:rPr>
                <w:ins w:id="343" w:author="Author"/>
              </w:rPr>
            </w:pPr>
            <w:ins w:id="344" w:author="Author">
              <w:r w:rsidRPr="00135FCA">
                <w:t>0.99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868971" w14:textId="77777777" w:rsidR="00C50A95" w:rsidRPr="00135FCA" w:rsidRDefault="00C50A95" w:rsidP="00416506">
            <w:pPr>
              <w:pStyle w:val="tabletext11"/>
              <w:jc w:val="center"/>
              <w:rPr>
                <w:ins w:id="345" w:author="Author"/>
              </w:rPr>
            </w:pPr>
            <w:ins w:id="346" w:author="Author">
              <w:r w:rsidRPr="00135FCA">
                <w:t>1.05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539EAC" w14:textId="77777777" w:rsidR="00C50A95" w:rsidRPr="00135FCA" w:rsidRDefault="00C50A95" w:rsidP="00416506">
            <w:pPr>
              <w:pStyle w:val="tabletext11"/>
              <w:jc w:val="center"/>
              <w:rPr>
                <w:ins w:id="347" w:author="Author"/>
              </w:rPr>
            </w:pPr>
            <w:ins w:id="348" w:author="Author">
              <w:r w:rsidRPr="00135FCA">
                <w:t>0.94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FB1888" w14:textId="77777777" w:rsidR="00C50A95" w:rsidRPr="00135FCA" w:rsidRDefault="00C50A95" w:rsidP="00416506">
            <w:pPr>
              <w:pStyle w:val="tabletext11"/>
              <w:jc w:val="center"/>
              <w:rPr>
                <w:ins w:id="349" w:author="Author"/>
              </w:rPr>
            </w:pPr>
            <w:ins w:id="350" w:author="Author">
              <w:r w:rsidRPr="00135FCA">
                <w:t>1.06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E8F08D" w14:textId="77777777" w:rsidR="00C50A95" w:rsidRPr="00135FCA" w:rsidRDefault="00C50A95" w:rsidP="00416506">
            <w:pPr>
              <w:pStyle w:val="tabletext11"/>
              <w:jc w:val="center"/>
              <w:rPr>
                <w:ins w:id="351" w:author="Author"/>
              </w:rPr>
            </w:pPr>
            <w:ins w:id="352" w:author="Author">
              <w:r w:rsidRPr="00135FCA">
                <w:t>1.07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610E36" w14:textId="77777777" w:rsidR="00C50A95" w:rsidRPr="00135FCA" w:rsidRDefault="00C50A95" w:rsidP="00416506">
            <w:pPr>
              <w:pStyle w:val="tabletext11"/>
              <w:jc w:val="center"/>
              <w:rPr>
                <w:ins w:id="353" w:author="Author"/>
              </w:rPr>
            </w:pPr>
            <w:ins w:id="354" w:author="Author">
              <w:r w:rsidRPr="00135FCA">
                <w:t>1.15</w:t>
              </w:r>
            </w:ins>
          </w:p>
        </w:tc>
      </w:tr>
      <w:tr w:rsidR="00C50A95" w:rsidRPr="00135FCA" w14:paraId="0D85F1CD" w14:textId="77777777" w:rsidTr="00416506">
        <w:trPr>
          <w:cantSplit/>
          <w:trHeight w:val="190"/>
          <w:ins w:id="355" w:author="Author"/>
        </w:trPr>
        <w:tc>
          <w:tcPr>
            <w:tcW w:w="200" w:type="dxa"/>
            <w:tcBorders>
              <w:right w:val="single" w:sz="6" w:space="0" w:color="auto"/>
            </w:tcBorders>
            <w:shd w:val="clear" w:color="auto" w:fill="auto"/>
          </w:tcPr>
          <w:p w14:paraId="66F4EC9B" w14:textId="77777777" w:rsidR="00C50A95" w:rsidRPr="00135FCA" w:rsidRDefault="00C50A95" w:rsidP="00416506">
            <w:pPr>
              <w:pStyle w:val="tabletext11"/>
              <w:rPr>
                <w:ins w:id="356"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5D25D4B7" w14:textId="77777777" w:rsidR="00C50A95" w:rsidRPr="00135FCA" w:rsidRDefault="00C50A95" w:rsidP="00416506">
            <w:pPr>
              <w:pStyle w:val="tabletext11"/>
              <w:jc w:val="center"/>
              <w:rPr>
                <w:ins w:id="357" w:author="Author"/>
              </w:rPr>
            </w:pPr>
            <w:ins w:id="358" w:author="Author">
              <w:r w:rsidRPr="00135FCA">
                <w:t>60 to 69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5E6B97" w14:textId="77777777" w:rsidR="00C50A95" w:rsidRPr="00135FCA" w:rsidRDefault="00C50A95" w:rsidP="00416506">
            <w:pPr>
              <w:pStyle w:val="tabletext11"/>
              <w:jc w:val="center"/>
              <w:rPr>
                <w:ins w:id="359" w:author="Author"/>
              </w:rPr>
            </w:pPr>
            <w:ins w:id="360" w:author="Author">
              <w:r w:rsidRPr="00135FCA">
                <w:t>0.87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52440B" w14:textId="77777777" w:rsidR="00C50A95" w:rsidRPr="00135FCA" w:rsidRDefault="00C50A95" w:rsidP="00416506">
            <w:pPr>
              <w:pStyle w:val="tabletext11"/>
              <w:jc w:val="center"/>
              <w:rPr>
                <w:ins w:id="361" w:author="Author"/>
              </w:rPr>
            </w:pPr>
            <w:ins w:id="362" w:author="Author">
              <w:r w:rsidRPr="00135FCA">
                <w:t>0.95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0918B6" w14:textId="77777777" w:rsidR="00C50A95" w:rsidRPr="00135FCA" w:rsidRDefault="00C50A95" w:rsidP="00416506">
            <w:pPr>
              <w:pStyle w:val="tabletext11"/>
              <w:jc w:val="center"/>
              <w:rPr>
                <w:ins w:id="363" w:author="Author"/>
              </w:rPr>
            </w:pPr>
            <w:ins w:id="364" w:author="Author">
              <w:r w:rsidRPr="00135FCA">
                <w:t>0.89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05D93B" w14:textId="77777777" w:rsidR="00C50A95" w:rsidRPr="00135FCA" w:rsidRDefault="00C50A95" w:rsidP="00416506">
            <w:pPr>
              <w:pStyle w:val="tabletext11"/>
              <w:jc w:val="center"/>
              <w:rPr>
                <w:ins w:id="365" w:author="Author"/>
              </w:rPr>
            </w:pPr>
            <w:ins w:id="366" w:author="Author">
              <w:r w:rsidRPr="00135FCA">
                <w:t>0.98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6B817A" w14:textId="77777777" w:rsidR="00C50A95" w:rsidRPr="00135FCA" w:rsidRDefault="00C50A95" w:rsidP="00416506">
            <w:pPr>
              <w:pStyle w:val="tabletext11"/>
              <w:jc w:val="center"/>
              <w:rPr>
                <w:ins w:id="367" w:author="Author"/>
              </w:rPr>
            </w:pPr>
            <w:ins w:id="368" w:author="Author">
              <w:r w:rsidRPr="00135FCA">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530561" w14:textId="77777777" w:rsidR="00C50A95" w:rsidRPr="00135FCA" w:rsidRDefault="00C50A95" w:rsidP="00416506">
            <w:pPr>
              <w:pStyle w:val="tabletext11"/>
              <w:jc w:val="center"/>
              <w:rPr>
                <w:ins w:id="369" w:author="Author"/>
              </w:rPr>
            </w:pPr>
            <w:ins w:id="370" w:author="Author">
              <w:r w:rsidRPr="00135FCA">
                <w:t>0.92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022ED5" w14:textId="77777777" w:rsidR="00C50A95" w:rsidRPr="00135FCA" w:rsidRDefault="00C50A95" w:rsidP="00416506">
            <w:pPr>
              <w:pStyle w:val="tabletext11"/>
              <w:jc w:val="center"/>
              <w:rPr>
                <w:ins w:id="371" w:author="Author"/>
              </w:rPr>
            </w:pPr>
            <w:ins w:id="372" w:author="Author">
              <w:r w:rsidRPr="00135FCA">
                <w:t>1.05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CB7DFE" w14:textId="77777777" w:rsidR="00C50A95" w:rsidRPr="00135FCA" w:rsidRDefault="00C50A95" w:rsidP="00416506">
            <w:pPr>
              <w:pStyle w:val="tabletext11"/>
              <w:jc w:val="center"/>
              <w:rPr>
                <w:ins w:id="373" w:author="Author"/>
              </w:rPr>
            </w:pPr>
            <w:ins w:id="374" w:author="Author">
              <w:r w:rsidRPr="00135FCA">
                <w:t>1.07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AD403B" w14:textId="77777777" w:rsidR="00C50A95" w:rsidRPr="00135FCA" w:rsidRDefault="00C50A95" w:rsidP="00416506">
            <w:pPr>
              <w:pStyle w:val="tabletext11"/>
              <w:jc w:val="center"/>
              <w:rPr>
                <w:ins w:id="375" w:author="Author"/>
              </w:rPr>
            </w:pPr>
            <w:ins w:id="376" w:author="Author">
              <w:r w:rsidRPr="00135FCA">
                <w:t>1.14</w:t>
              </w:r>
            </w:ins>
          </w:p>
        </w:tc>
      </w:tr>
      <w:tr w:rsidR="00C50A95" w:rsidRPr="00135FCA" w14:paraId="03C5F88C" w14:textId="77777777" w:rsidTr="00416506">
        <w:trPr>
          <w:cantSplit/>
          <w:trHeight w:val="190"/>
          <w:ins w:id="377" w:author="Author"/>
        </w:trPr>
        <w:tc>
          <w:tcPr>
            <w:tcW w:w="200" w:type="dxa"/>
            <w:tcBorders>
              <w:right w:val="single" w:sz="6" w:space="0" w:color="auto"/>
            </w:tcBorders>
            <w:shd w:val="clear" w:color="auto" w:fill="auto"/>
          </w:tcPr>
          <w:p w14:paraId="6699FB32" w14:textId="77777777" w:rsidR="00C50A95" w:rsidRPr="00135FCA" w:rsidRDefault="00C50A95" w:rsidP="00416506">
            <w:pPr>
              <w:pStyle w:val="tabletext11"/>
              <w:rPr>
                <w:ins w:id="378"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3C469012" w14:textId="77777777" w:rsidR="00C50A95" w:rsidRPr="00135FCA" w:rsidRDefault="00C50A95" w:rsidP="00416506">
            <w:pPr>
              <w:pStyle w:val="tabletext11"/>
              <w:jc w:val="center"/>
              <w:rPr>
                <w:ins w:id="379" w:author="Author"/>
              </w:rPr>
            </w:pPr>
            <w:ins w:id="380" w:author="Author">
              <w:r w:rsidRPr="00135FCA">
                <w:t>70 to 79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11D362" w14:textId="77777777" w:rsidR="00C50A95" w:rsidRPr="00135FCA" w:rsidRDefault="00C50A95" w:rsidP="00416506">
            <w:pPr>
              <w:pStyle w:val="tabletext11"/>
              <w:jc w:val="center"/>
              <w:rPr>
                <w:ins w:id="381" w:author="Author"/>
              </w:rPr>
            </w:pPr>
            <w:ins w:id="382" w:author="Author">
              <w:r w:rsidRPr="00135FCA">
                <w:t>0.85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E7566F" w14:textId="77777777" w:rsidR="00C50A95" w:rsidRPr="00135FCA" w:rsidRDefault="00C50A95" w:rsidP="00416506">
            <w:pPr>
              <w:pStyle w:val="tabletext11"/>
              <w:jc w:val="center"/>
              <w:rPr>
                <w:ins w:id="383" w:author="Author"/>
              </w:rPr>
            </w:pPr>
            <w:ins w:id="384" w:author="Author">
              <w:r w:rsidRPr="00135FCA">
                <w:t>0.94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EB8F4D" w14:textId="77777777" w:rsidR="00C50A95" w:rsidRPr="00135FCA" w:rsidRDefault="00C50A95" w:rsidP="00416506">
            <w:pPr>
              <w:pStyle w:val="tabletext11"/>
              <w:jc w:val="center"/>
              <w:rPr>
                <w:ins w:id="385" w:author="Author"/>
              </w:rPr>
            </w:pPr>
            <w:ins w:id="386" w:author="Author">
              <w:r w:rsidRPr="00135FCA">
                <w:t>0.87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E578E7" w14:textId="77777777" w:rsidR="00C50A95" w:rsidRPr="00135FCA" w:rsidRDefault="00C50A95" w:rsidP="00416506">
            <w:pPr>
              <w:pStyle w:val="tabletext11"/>
              <w:jc w:val="center"/>
              <w:rPr>
                <w:ins w:id="387" w:author="Author"/>
              </w:rPr>
            </w:pPr>
            <w:ins w:id="388" w:author="Author">
              <w:r w:rsidRPr="00135FCA">
                <w:t>0.97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5C208B" w14:textId="77777777" w:rsidR="00C50A95" w:rsidRPr="00135FCA" w:rsidRDefault="00C50A95" w:rsidP="00416506">
            <w:pPr>
              <w:pStyle w:val="tabletext11"/>
              <w:jc w:val="center"/>
              <w:rPr>
                <w:ins w:id="389" w:author="Author"/>
              </w:rPr>
            </w:pPr>
            <w:ins w:id="390" w:author="Author">
              <w:r w:rsidRPr="00135FCA">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593A2D" w14:textId="77777777" w:rsidR="00C50A95" w:rsidRPr="00135FCA" w:rsidRDefault="00C50A95" w:rsidP="00416506">
            <w:pPr>
              <w:pStyle w:val="tabletext11"/>
              <w:jc w:val="center"/>
              <w:rPr>
                <w:ins w:id="391" w:author="Author"/>
              </w:rPr>
            </w:pPr>
            <w:ins w:id="392" w:author="Author">
              <w:r w:rsidRPr="00135FCA">
                <w:t>0.90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19CDB5" w14:textId="77777777" w:rsidR="00C50A95" w:rsidRPr="00135FCA" w:rsidRDefault="00C50A95" w:rsidP="00416506">
            <w:pPr>
              <w:pStyle w:val="tabletext11"/>
              <w:jc w:val="center"/>
              <w:rPr>
                <w:ins w:id="393" w:author="Author"/>
              </w:rPr>
            </w:pPr>
            <w:ins w:id="394" w:author="Author">
              <w:r w:rsidRPr="00135FCA">
                <w:t>1.05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F547E3" w14:textId="77777777" w:rsidR="00C50A95" w:rsidRPr="00135FCA" w:rsidRDefault="00C50A95" w:rsidP="00416506">
            <w:pPr>
              <w:pStyle w:val="tabletext11"/>
              <w:jc w:val="center"/>
              <w:rPr>
                <w:ins w:id="395" w:author="Author"/>
              </w:rPr>
            </w:pPr>
            <w:ins w:id="396" w:author="Author">
              <w:r w:rsidRPr="00135FCA">
                <w:t>1.06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D38C9B" w14:textId="77777777" w:rsidR="00C50A95" w:rsidRPr="00135FCA" w:rsidRDefault="00C50A95" w:rsidP="00416506">
            <w:pPr>
              <w:pStyle w:val="tabletext11"/>
              <w:jc w:val="center"/>
              <w:rPr>
                <w:ins w:id="397" w:author="Author"/>
              </w:rPr>
            </w:pPr>
            <w:ins w:id="398" w:author="Author">
              <w:r w:rsidRPr="00135FCA">
                <w:t>1.14</w:t>
              </w:r>
            </w:ins>
          </w:p>
        </w:tc>
      </w:tr>
      <w:tr w:rsidR="00C50A95" w:rsidRPr="00135FCA" w14:paraId="343183D8" w14:textId="77777777" w:rsidTr="00416506">
        <w:trPr>
          <w:cantSplit/>
          <w:trHeight w:val="190"/>
          <w:ins w:id="399" w:author="Author"/>
        </w:trPr>
        <w:tc>
          <w:tcPr>
            <w:tcW w:w="200" w:type="dxa"/>
            <w:tcBorders>
              <w:right w:val="single" w:sz="6" w:space="0" w:color="auto"/>
            </w:tcBorders>
            <w:shd w:val="clear" w:color="auto" w:fill="auto"/>
          </w:tcPr>
          <w:p w14:paraId="5CDCBBFE" w14:textId="77777777" w:rsidR="00C50A95" w:rsidRPr="00135FCA" w:rsidRDefault="00C50A95" w:rsidP="00416506">
            <w:pPr>
              <w:pStyle w:val="tabletext11"/>
              <w:rPr>
                <w:ins w:id="400"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1B24F4C3" w14:textId="77777777" w:rsidR="00C50A95" w:rsidRPr="00135FCA" w:rsidRDefault="00C50A95" w:rsidP="00416506">
            <w:pPr>
              <w:pStyle w:val="tabletext11"/>
              <w:jc w:val="center"/>
              <w:rPr>
                <w:ins w:id="401" w:author="Author"/>
              </w:rPr>
            </w:pPr>
            <w:ins w:id="402" w:author="Author">
              <w:r w:rsidRPr="00135FCA">
                <w:t>80 to 89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CEAF7C" w14:textId="77777777" w:rsidR="00C50A95" w:rsidRPr="00135FCA" w:rsidRDefault="00C50A95" w:rsidP="00416506">
            <w:pPr>
              <w:pStyle w:val="tabletext11"/>
              <w:jc w:val="center"/>
              <w:rPr>
                <w:ins w:id="403" w:author="Author"/>
              </w:rPr>
            </w:pPr>
            <w:ins w:id="404" w:author="Author">
              <w:r w:rsidRPr="00135FCA">
                <w:t>0.84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2F0F4C" w14:textId="77777777" w:rsidR="00C50A95" w:rsidRPr="00135FCA" w:rsidRDefault="00C50A95" w:rsidP="00416506">
            <w:pPr>
              <w:pStyle w:val="tabletext11"/>
              <w:jc w:val="center"/>
              <w:rPr>
                <w:ins w:id="405" w:author="Author"/>
              </w:rPr>
            </w:pPr>
            <w:ins w:id="406" w:author="Author">
              <w:r w:rsidRPr="00135FCA">
                <w:t>0.93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6ABC23" w14:textId="77777777" w:rsidR="00C50A95" w:rsidRPr="00135FCA" w:rsidRDefault="00C50A95" w:rsidP="00416506">
            <w:pPr>
              <w:pStyle w:val="tabletext11"/>
              <w:jc w:val="center"/>
              <w:rPr>
                <w:ins w:id="407" w:author="Author"/>
              </w:rPr>
            </w:pPr>
            <w:ins w:id="408" w:author="Author">
              <w:r w:rsidRPr="00135FCA">
                <w:t>0.86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C06947" w14:textId="77777777" w:rsidR="00C50A95" w:rsidRPr="00135FCA" w:rsidRDefault="00C50A95" w:rsidP="00416506">
            <w:pPr>
              <w:pStyle w:val="tabletext11"/>
              <w:jc w:val="center"/>
              <w:rPr>
                <w:ins w:id="409" w:author="Author"/>
              </w:rPr>
            </w:pPr>
            <w:ins w:id="410" w:author="Author">
              <w:r w:rsidRPr="00135FCA">
                <w:t>0.96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93851C" w14:textId="77777777" w:rsidR="00C50A95" w:rsidRPr="00135FCA" w:rsidRDefault="00C50A95" w:rsidP="00416506">
            <w:pPr>
              <w:pStyle w:val="tabletext11"/>
              <w:jc w:val="center"/>
              <w:rPr>
                <w:ins w:id="411" w:author="Author"/>
              </w:rPr>
            </w:pPr>
            <w:ins w:id="412" w:author="Author">
              <w:r w:rsidRPr="00135FCA">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66657B" w14:textId="77777777" w:rsidR="00C50A95" w:rsidRPr="00135FCA" w:rsidRDefault="00C50A95" w:rsidP="00416506">
            <w:pPr>
              <w:pStyle w:val="tabletext11"/>
              <w:jc w:val="center"/>
              <w:rPr>
                <w:ins w:id="413" w:author="Author"/>
              </w:rPr>
            </w:pPr>
            <w:ins w:id="414" w:author="Author">
              <w:r w:rsidRPr="00135FCA">
                <w:t>0.89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4FDF25" w14:textId="77777777" w:rsidR="00C50A95" w:rsidRPr="00135FCA" w:rsidRDefault="00C50A95" w:rsidP="00416506">
            <w:pPr>
              <w:pStyle w:val="tabletext11"/>
              <w:jc w:val="center"/>
              <w:rPr>
                <w:ins w:id="415" w:author="Author"/>
              </w:rPr>
            </w:pPr>
            <w:ins w:id="416" w:author="Author">
              <w:r w:rsidRPr="00135FCA">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3088E0" w14:textId="77777777" w:rsidR="00C50A95" w:rsidRPr="00135FCA" w:rsidRDefault="00C50A95" w:rsidP="00416506">
            <w:pPr>
              <w:pStyle w:val="tabletext11"/>
              <w:jc w:val="center"/>
              <w:rPr>
                <w:ins w:id="417" w:author="Author"/>
              </w:rPr>
            </w:pPr>
            <w:ins w:id="418" w:author="Author">
              <w:r w:rsidRPr="00135FCA">
                <w:t>1.06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FFCB93" w14:textId="77777777" w:rsidR="00C50A95" w:rsidRPr="00135FCA" w:rsidRDefault="00C50A95" w:rsidP="00416506">
            <w:pPr>
              <w:pStyle w:val="tabletext11"/>
              <w:jc w:val="center"/>
              <w:rPr>
                <w:ins w:id="419" w:author="Author"/>
              </w:rPr>
            </w:pPr>
            <w:ins w:id="420" w:author="Author">
              <w:r w:rsidRPr="00135FCA">
                <w:t>1.13</w:t>
              </w:r>
            </w:ins>
          </w:p>
        </w:tc>
      </w:tr>
      <w:tr w:rsidR="00C50A95" w:rsidRPr="00135FCA" w14:paraId="57BE666B" w14:textId="77777777" w:rsidTr="00416506">
        <w:trPr>
          <w:cantSplit/>
          <w:trHeight w:val="190"/>
          <w:ins w:id="421" w:author="Author"/>
        </w:trPr>
        <w:tc>
          <w:tcPr>
            <w:tcW w:w="200" w:type="dxa"/>
            <w:tcBorders>
              <w:right w:val="single" w:sz="6" w:space="0" w:color="auto"/>
            </w:tcBorders>
            <w:shd w:val="clear" w:color="auto" w:fill="auto"/>
          </w:tcPr>
          <w:p w14:paraId="6A9BCD35" w14:textId="77777777" w:rsidR="00C50A95" w:rsidRPr="00135FCA" w:rsidRDefault="00C50A95" w:rsidP="00416506">
            <w:pPr>
              <w:pStyle w:val="tabletext11"/>
              <w:rPr>
                <w:ins w:id="422"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761C5EFD" w14:textId="77777777" w:rsidR="00C50A95" w:rsidRPr="00135FCA" w:rsidRDefault="00C50A95" w:rsidP="00416506">
            <w:pPr>
              <w:pStyle w:val="tabletext11"/>
              <w:jc w:val="center"/>
              <w:rPr>
                <w:ins w:id="423" w:author="Author"/>
              </w:rPr>
            </w:pPr>
            <w:ins w:id="424" w:author="Author">
              <w:r w:rsidRPr="00135FCA">
                <w:t>90 to 99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750FF7" w14:textId="77777777" w:rsidR="00C50A95" w:rsidRPr="00135FCA" w:rsidRDefault="00C50A95" w:rsidP="00416506">
            <w:pPr>
              <w:pStyle w:val="tabletext11"/>
              <w:jc w:val="center"/>
              <w:rPr>
                <w:ins w:id="425" w:author="Author"/>
              </w:rPr>
            </w:pPr>
            <w:ins w:id="426" w:author="Author">
              <w:r w:rsidRPr="00135FCA">
                <w:t>0.83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F23A8A" w14:textId="77777777" w:rsidR="00C50A95" w:rsidRPr="00135FCA" w:rsidRDefault="00C50A95" w:rsidP="00416506">
            <w:pPr>
              <w:pStyle w:val="tabletext11"/>
              <w:jc w:val="center"/>
              <w:rPr>
                <w:ins w:id="427" w:author="Author"/>
              </w:rPr>
            </w:pPr>
            <w:ins w:id="428" w:author="Author">
              <w:r w:rsidRPr="00135FCA">
                <w:t>0.92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BCA8BC" w14:textId="77777777" w:rsidR="00C50A95" w:rsidRPr="00135FCA" w:rsidRDefault="00C50A95" w:rsidP="00416506">
            <w:pPr>
              <w:pStyle w:val="tabletext11"/>
              <w:jc w:val="center"/>
              <w:rPr>
                <w:ins w:id="429" w:author="Author"/>
              </w:rPr>
            </w:pPr>
            <w:ins w:id="430" w:author="Author">
              <w:r w:rsidRPr="00135FCA">
                <w:t>0.85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A1FDA6" w14:textId="77777777" w:rsidR="00C50A95" w:rsidRPr="00135FCA" w:rsidRDefault="00C50A95" w:rsidP="00416506">
            <w:pPr>
              <w:pStyle w:val="tabletext11"/>
              <w:jc w:val="center"/>
              <w:rPr>
                <w:ins w:id="431" w:author="Author"/>
              </w:rPr>
            </w:pPr>
            <w:ins w:id="432" w:author="Author">
              <w:r w:rsidRPr="00135FCA">
                <w:t>0.95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8CC2D6" w14:textId="77777777" w:rsidR="00C50A95" w:rsidRPr="00135FCA" w:rsidRDefault="00C50A95" w:rsidP="00416506">
            <w:pPr>
              <w:pStyle w:val="tabletext11"/>
              <w:jc w:val="center"/>
              <w:rPr>
                <w:ins w:id="433" w:author="Author"/>
              </w:rPr>
            </w:pPr>
            <w:ins w:id="434" w:author="Author">
              <w:r w:rsidRPr="00135FCA">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1B7D8F" w14:textId="77777777" w:rsidR="00C50A95" w:rsidRPr="00135FCA" w:rsidRDefault="00C50A95" w:rsidP="00416506">
            <w:pPr>
              <w:pStyle w:val="tabletext11"/>
              <w:jc w:val="center"/>
              <w:rPr>
                <w:ins w:id="435" w:author="Author"/>
              </w:rPr>
            </w:pPr>
            <w:ins w:id="436" w:author="Author">
              <w:r w:rsidRPr="00135FCA">
                <w:t>0.88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ACAD6B" w14:textId="77777777" w:rsidR="00C50A95" w:rsidRPr="00135FCA" w:rsidRDefault="00C50A95" w:rsidP="00416506">
            <w:pPr>
              <w:pStyle w:val="tabletext11"/>
              <w:jc w:val="center"/>
              <w:rPr>
                <w:ins w:id="437" w:author="Author"/>
              </w:rPr>
            </w:pPr>
            <w:ins w:id="438" w:author="Author">
              <w:r w:rsidRPr="00135FCA">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85ACE0" w14:textId="77777777" w:rsidR="00C50A95" w:rsidRPr="00135FCA" w:rsidRDefault="00C50A95" w:rsidP="00416506">
            <w:pPr>
              <w:pStyle w:val="tabletext11"/>
              <w:jc w:val="center"/>
              <w:rPr>
                <w:ins w:id="439" w:author="Author"/>
              </w:rPr>
            </w:pPr>
            <w:ins w:id="440" w:author="Author">
              <w:r w:rsidRPr="00135FCA">
                <w:t>1.05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45E066" w14:textId="77777777" w:rsidR="00C50A95" w:rsidRPr="00135FCA" w:rsidRDefault="00C50A95" w:rsidP="00416506">
            <w:pPr>
              <w:pStyle w:val="tabletext11"/>
              <w:jc w:val="center"/>
              <w:rPr>
                <w:ins w:id="441" w:author="Author"/>
              </w:rPr>
            </w:pPr>
            <w:ins w:id="442" w:author="Author">
              <w:r w:rsidRPr="00135FCA">
                <w:t>1.13</w:t>
              </w:r>
            </w:ins>
          </w:p>
        </w:tc>
      </w:tr>
      <w:tr w:rsidR="00C50A95" w:rsidRPr="00135FCA" w14:paraId="5E6886A3" w14:textId="77777777" w:rsidTr="00416506">
        <w:trPr>
          <w:cantSplit/>
          <w:trHeight w:val="190"/>
          <w:ins w:id="443" w:author="Author"/>
        </w:trPr>
        <w:tc>
          <w:tcPr>
            <w:tcW w:w="200" w:type="dxa"/>
            <w:tcBorders>
              <w:right w:val="single" w:sz="6" w:space="0" w:color="auto"/>
            </w:tcBorders>
            <w:shd w:val="clear" w:color="auto" w:fill="auto"/>
          </w:tcPr>
          <w:p w14:paraId="3E6C0E02" w14:textId="77777777" w:rsidR="00C50A95" w:rsidRPr="00135FCA" w:rsidRDefault="00C50A95" w:rsidP="00416506">
            <w:pPr>
              <w:pStyle w:val="tabletext11"/>
              <w:rPr>
                <w:ins w:id="444"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52623539" w14:textId="77777777" w:rsidR="00C50A95" w:rsidRPr="00135FCA" w:rsidRDefault="00C50A95" w:rsidP="00416506">
            <w:pPr>
              <w:pStyle w:val="tabletext11"/>
              <w:jc w:val="center"/>
              <w:rPr>
                <w:ins w:id="445" w:author="Author"/>
              </w:rPr>
            </w:pPr>
            <w:ins w:id="446" w:author="Author">
              <w:r w:rsidRPr="00135FCA">
                <w:t>100 to 114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A0A506" w14:textId="77777777" w:rsidR="00C50A95" w:rsidRPr="00135FCA" w:rsidRDefault="00C50A95" w:rsidP="00416506">
            <w:pPr>
              <w:pStyle w:val="tabletext11"/>
              <w:jc w:val="center"/>
              <w:rPr>
                <w:ins w:id="447" w:author="Author"/>
              </w:rPr>
            </w:pPr>
            <w:ins w:id="448" w:author="Author">
              <w:r w:rsidRPr="00135FCA">
                <w:t>0.81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E79E6F" w14:textId="77777777" w:rsidR="00C50A95" w:rsidRPr="00135FCA" w:rsidRDefault="00C50A95" w:rsidP="00416506">
            <w:pPr>
              <w:pStyle w:val="tabletext11"/>
              <w:jc w:val="center"/>
              <w:rPr>
                <w:ins w:id="449" w:author="Author"/>
              </w:rPr>
            </w:pPr>
            <w:ins w:id="450" w:author="Author">
              <w:r w:rsidRPr="00135FCA">
                <w:t>0.91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B5FE90" w14:textId="77777777" w:rsidR="00C50A95" w:rsidRPr="00135FCA" w:rsidRDefault="00C50A95" w:rsidP="00416506">
            <w:pPr>
              <w:pStyle w:val="tabletext11"/>
              <w:jc w:val="center"/>
              <w:rPr>
                <w:ins w:id="451" w:author="Author"/>
              </w:rPr>
            </w:pPr>
            <w:ins w:id="452" w:author="Author">
              <w:r w:rsidRPr="00135FCA">
                <w:t>0.84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F3A5EA" w14:textId="77777777" w:rsidR="00C50A95" w:rsidRPr="00135FCA" w:rsidRDefault="00C50A95" w:rsidP="00416506">
            <w:pPr>
              <w:pStyle w:val="tabletext11"/>
              <w:jc w:val="center"/>
              <w:rPr>
                <w:ins w:id="453" w:author="Author"/>
              </w:rPr>
            </w:pPr>
            <w:ins w:id="454" w:author="Author">
              <w:r w:rsidRPr="00135FCA">
                <w:t>0.94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30E66A" w14:textId="77777777" w:rsidR="00C50A95" w:rsidRPr="00135FCA" w:rsidRDefault="00C50A95" w:rsidP="00416506">
            <w:pPr>
              <w:pStyle w:val="tabletext11"/>
              <w:jc w:val="center"/>
              <w:rPr>
                <w:ins w:id="455" w:author="Author"/>
              </w:rPr>
            </w:pPr>
            <w:ins w:id="456" w:author="Author">
              <w:r w:rsidRPr="00135FCA">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043344" w14:textId="77777777" w:rsidR="00C50A95" w:rsidRPr="00135FCA" w:rsidRDefault="00C50A95" w:rsidP="00416506">
            <w:pPr>
              <w:pStyle w:val="tabletext11"/>
              <w:jc w:val="center"/>
              <w:rPr>
                <w:ins w:id="457" w:author="Author"/>
              </w:rPr>
            </w:pPr>
            <w:ins w:id="458" w:author="Author">
              <w:r w:rsidRPr="00135FCA">
                <w:t>0.87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2FB1D6" w14:textId="77777777" w:rsidR="00C50A95" w:rsidRPr="00135FCA" w:rsidRDefault="00C50A95" w:rsidP="00416506">
            <w:pPr>
              <w:pStyle w:val="tabletext11"/>
              <w:jc w:val="center"/>
              <w:rPr>
                <w:ins w:id="459" w:author="Author"/>
              </w:rPr>
            </w:pPr>
            <w:ins w:id="460" w:author="Author">
              <w:r w:rsidRPr="00135FCA">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C63B93" w14:textId="77777777" w:rsidR="00C50A95" w:rsidRPr="00135FCA" w:rsidRDefault="00C50A95" w:rsidP="00416506">
            <w:pPr>
              <w:pStyle w:val="tabletext11"/>
              <w:jc w:val="center"/>
              <w:rPr>
                <w:ins w:id="461" w:author="Author"/>
              </w:rPr>
            </w:pPr>
            <w:ins w:id="462" w:author="Author">
              <w:r w:rsidRPr="00135FCA">
                <w:t>1.05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E878A1" w14:textId="77777777" w:rsidR="00C50A95" w:rsidRPr="00135FCA" w:rsidRDefault="00C50A95" w:rsidP="00416506">
            <w:pPr>
              <w:pStyle w:val="tabletext11"/>
              <w:jc w:val="center"/>
              <w:rPr>
                <w:ins w:id="463" w:author="Author"/>
              </w:rPr>
            </w:pPr>
            <w:ins w:id="464" w:author="Author">
              <w:r w:rsidRPr="00135FCA">
                <w:t>1.13</w:t>
              </w:r>
            </w:ins>
          </w:p>
        </w:tc>
      </w:tr>
      <w:tr w:rsidR="00C50A95" w:rsidRPr="00135FCA" w14:paraId="64285523" w14:textId="77777777" w:rsidTr="00416506">
        <w:trPr>
          <w:cantSplit/>
          <w:trHeight w:val="190"/>
          <w:ins w:id="465" w:author="Author"/>
        </w:trPr>
        <w:tc>
          <w:tcPr>
            <w:tcW w:w="200" w:type="dxa"/>
            <w:tcBorders>
              <w:right w:val="single" w:sz="6" w:space="0" w:color="auto"/>
            </w:tcBorders>
            <w:shd w:val="clear" w:color="auto" w:fill="auto"/>
          </w:tcPr>
          <w:p w14:paraId="6B02065C" w14:textId="77777777" w:rsidR="00C50A95" w:rsidRPr="00135FCA" w:rsidRDefault="00C50A95" w:rsidP="00416506">
            <w:pPr>
              <w:pStyle w:val="tabletext11"/>
              <w:rPr>
                <w:ins w:id="466"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47BAEDE2" w14:textId="77777777" w:rsidR="00C50A95" w:rsidRPr="00135FCA" w:rsidRDefault="00C50A95" w:rsidP="00416506">
            <w:pPr>
              <w:pStyle w:val="tabletext11"/>
              <w:jc w:val="center"/>
              <w:rPr>
                <w:ins w:id="467" w:author="Author"/>
              </w:rPr>
            </w:pPr>
            <w:ins w:id="468" w:author="Author">
              <w:r w:rsidRPr="00135FCA">
                <w:t>115 to 129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44D7AF" w14:textId="77777777" w:rsidR="00C50A95" w:rsidRPr="00135FCA" w:rsidRDefault="00C50A95" w:rsidP="00416506">
            <w:pPr>
              <w:pStyle w:val="tabletext11"/>
              <w:jc w:val="center"/>
              <w:rPr>
                <w:ins w:id="469" w:author="Author"/>
              </w:rPr>
            </w:pPr>
            <w:ins w:id="470" w:author="Author">
              <w:r w:rsidRPr="00135FCA">
                <w:t>0.80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133396" w14:textId="77777777" w:rsidR="00C50A95" w:rsidRPr="00135FCA" w:rsidRDefault="00C50A95" w:rsidP="00416506">
            <w:pPr>
              <w:pStyle w:val="tabletext11"/>
              <w:jc w:val="center"/>
              <w:rPr>
                <w:ins w:id="471" w:author="Author"/>
              </w:rPr>
            </w:pPr>
            <w:ins w:id="472" w:author="Author">
              <w:r w:rsidRPr="00135FCA">
                <w:t>0.90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AEC142" w14:textId="77777777" w:rsidR="00C50A95" w:rsidRPr="00135FCA" w:rsidRDefault="00C50A95" w:rsidP="00416506">
            <w:pPr>
              <w:pStyle w:val="tabletext11"/>
              <w:jc w:val="center"/>
              <w:rPr>
                <w:ins w:id="473" w:author="Author"/>
              </w:rPr>
            </w:pPr>
            <w:ins w:id="474" w:author="Author">
              <w:r w:rsidRPr="00135FCA">
                <w:t>0.82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38CA8E" w14:textId="77777777" w:rsidR="00C50A95" w:rsidRPr="00135FCA" w:rsidRDefault="00C50A95" w:rsidP="00416506">
            <w:pPr>
              <w:pStyle w:val="tabletext11"/>
              <w:jc w:val="center"/>
              <w:rPr>
                <w:ins w:id="475" w:author="Author"/>
              </w:rPr>
            </w:pPr>
            <w:ins w:id="476" w:author="Author">
              <w:r w:rsidRPr="00135FCA">
                <w:t>0.93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BF91A9" w14:textId="77777777" w:rsidR="00C50A95" w:rsidRPr="00135FCA" w:rsidRDefault="00C50A95" w:rsidP="00416506">
            <w:pPr>
              <w:pStyle w:val="tabletext11"/>
              <w:jc w:val="center"/>
              <w:rPr>
                <w:ins w:id="477" w:author="Author"/>
              </w:rPr>
            </w:pPr>
            <w:ins w:id="478" w:author="Author">
              <w:r w:rsidRPr="00135FCA">
                <w:t>1.02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43E5B4" w14:textId="77777777" w:rsidR="00C50A95" w:rsidRPr="00135FCA" w:rsidRDefault="00C50A95" w:rsidP="00416506">
            <w:pPr>
              <w:pStyle w:val="tabletext11"/>
              <w:jc w:val="center"/>
              <w:rPr>
                <w:ins w:id="479" w:author="Author"/>
              </w:rPr>
            </w:pPr>
            <w:ins w:id="480" w:author="Author">
              <w:r w:rsidRPr="00135FCA">
                <w:t>0.86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CFCDAF" w14:textId="77777777" w:rsidR="00C50A95" w:rsidRPr="00135FCA" w:rsidRDefault="00C50A95" w:rsidP="00416506">
            <w:pPr>
              <w:pStyle w:val="tabletext11"/>
              <w:jc w:val="center"/>
              <w:rPr>
                <w:ins w:id="481" w:author="Author"/>
              </w:rPr>
            </w:pPr>
            <w:ins w:id="482" w:author="Author">
              <w:r w:rsidRPr="00135FCA">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127B42" w14:textId="77777777" w:rsidR="00C50A95" w:rsidRPr="00135FCA" w:rsidRDefault="00C50A95" w:rsidP="00416506">
            <w:pPr>
              <w:pStyle w:val="tabletext11"/>
              <w:jc w:val="center"/>
              <w:rPr>
                <w:ins w:id="483" w:author="Author"/>
              </w:rPr>
            </w:pPr>
            <w:ins w:id="484" w:author="Author">
              <w:r w:rsidRPr="00135FCA">
                <w:t>1.05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0F4DCC" w14:textId="77777777" w:rsidR="00C50A95" w:rsidRPr="00135FCA" w:rsidRDefault="00C50A95" w:rsidP="00416506">
            <w:pPr>
              <w:pStyle w:val="tabletext11"/>
              <w:jc w:val="center"/>
              <w:rPr>
                <w:ins w:id="485" w:author="Author"/>
              </w:rPr>
            </w:pPr>
            <w:ins w:id="486" w:author="Author">
              <w:r w:rsidRPr="00135FCA">
                <w:t>1.12</w:t>
              </w:r>
            </w:ins>
          </w:p>
        </w:tc>
      </w:tr>
      <w:tr w:rsidR="00C50A95" w:rsidRPr="00135FCA" w14:paraId="480C047F" w14:textId="77777777" w:rsidTr="00416506">
        <w:trPr>
          <w:cantSplit/>
          <w:trHeight w:val="190"/>
          <w:ins w:id="487" w:author="Author"/>
        </w:trPr>
        <w:tc>
          <w:tcPr>
            <w:tcW w:w="200" w:type="dxa"/>
            <w:tcBorders>
              <w:right w:val="single" w:sz="6" w:space="0" w:color="auto"/>
            </w:tcBorders>
            <w:shd w:val="clear" w:color="auto" w:fill="auto"/>
          </w:tcPr>
          <w:p w14:paraId="7A570B3C" w14:textId="77777777" w:rsidR="00C50A95" w:rsidRPr="00135FCA" w:rsidRDefault="00C50A95" w:rsidP="00416506">
            <w:pPr>
              <w:pStyle w:val="tabletext11"/>
              <w:rPr>
                <w:ins w:id="488"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7856EFBC" w14:textId="77777777" w:rsidR="00C50A95" w:rsidRPr="00135FCA" w:rsidRDefault="00C50A95" w:rsidP="00416506">
            <w:pPr>
              <w:pStyle w:val="tabletext11"/>
              <w:jc w:val="center"/>
              <w:rPr>
                <w:ins w:id="489" w:author="Author"/>
              </w:rPr>
            </w:pPr>
            <w:ins w:id="490" w:author="Author">
              <w:r w:rsidRPr="00135FCA">
                <w:t>130 to 154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37F1B7" w14:textId="77777777" w:rsidR="00C50A95" w:rsidRPr="00135FCA" w:rsidRDefault="00C50A95" w:rsidP="00416506">
            <w:pPr>
              <w:pStyle w:val="tabletext11"/>
              <w:jc w:val="center"/>
              <w:rPr>
                <w:ins w:id="491" w:author="Author"/>
              </w:rPr>
            </w:pPr>
            <w:ins w:id="492" w:author="Author">
              <w:r w:rsidRPr="00135FCA">
                <w:t>0.79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40BB0C" w14:textId="77777777" w:rsidR="00C50A95" w:rsidRPr="00135FCA" w:rsidRDefault="00C50A95" w:rsidP="00416506">
            <w:pPr>
              <w:pStyle w:val="tabletext11"/>
              <w:jc w:val="center"/>
              <w:rPr>
                <w:ins w:id="493" w:author="Author"/>
              </w:rPr>
            </w:pPr>
            <w:ins w:id="494" w:author="Author">
              <w:r w:rsidRPr="00135FCA">
                <w:t>0.89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546C5D" w14:textId="77777777" w:rsidR="00C50A95" w:rsidRPr="00135FCA" w:rsidRDefault="00C50A95" w:rsidP="00416506">
            <w:pPr>
              <w:pStyle w:val="tabletext11"/>
              <w:jc w:val="center"/>
              <w:rPr>
                <w:ins w:id="495" w:author="Author"/>
              </w:rPr>
            </w:pPr>
            <w:ins w:id="496" w:author="Author">
              <w:r w:rsidRPr="00135FCA">
                <w:t>0.81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CDFDAE" w14:textId="77777777" w:rsidR="00C50A95" w:rsidRPr="00135FCA" w:rsidRDefault="00C50A95" w:rsidP="00416506">
            <w:pPr>
              <w:pStyle w:val="tabletext11"/>
              <w:jc w:val="center"/>
              <w:rPr>
                <w:ins w:id="497" w:author="Author"/>
              </w:rPr>
            </w:pPr>
            <w:ins w:id="498" w:author="Author">
              <w:r w:rsidRPr="00135FCA">
                <w:t>0.92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89EA82" w14:textId="77777777" w:rsidR="00C50A95" w:rsidRPr="00135FCA" w:rsidRDefault="00C50A95" w:rsidP="00416506">
            <w:pPr>
              <w:pStyle w:val="tabletext11"/>
              <w:jc w:val="center"/>
              <w:rPr>
                <w:ins w:id="499" w:author="Author"/>
              </w:rPr>
            </w:pPr>
            <w:ins w:id="500" w:author="Author">
              <w:r w:rsidRPr="00135FCA">
                <w:t>1.02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F63F18" w14:textId="77777777" w:rsidR="00C50A95" w:rsidRPr="00135FCA" w:rsidRDefault="00C50A95" w:rsidP="00416506">
            <w:pPr>
              <w:pStyle w:val="tabletext11"/>
              <w:jc w:val="center"/>
              <w:rPr>
                <w:ins w:id="501" w:author="Author"/>
              </w:rPr>
            </w:pPr>
            <w:ins w:id="502" w:author="Author">
              <w:r w:rsidRPr="00135FCA">
                <w:t>0.84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DF223B" w14:textId="77777777" w:rsidR="00C50A95" w:rsidRPr="00135FCA" w:rsidRDefault="00C50A95" w:rsidP="00416506">
            <w:pPr>
              <w:pStyle w:val="tabletext11"/>
              <w:jc w:val="center"/>
              <w:rPr>
                <w:ins w:id="503" w:author="Author"/>
              </w:rPr>
            </w:pPr>
            <w:ins w:id="504" w:author="Author">
              <w:r w:rsidRPr="00135FCA">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311936" w14:textId="77777777" w:rsidR="00C50A95" w:rsidRPr="00135FCA" w:rsidRDefault="00C50A95" w:rsidP="00416506">
            <w:pPr>
              <w:pStyle w:val="tabletext11"/>
              <w:jc w:val="center"/>
              <w:rPr>
                <w:ins w:id="505" w:author="Author"/>
              </w:rPr>
            </w:pPr>
            <w:ins w:id="506" w:author="Author">
              <w:r w:rsidRPr="00135FCA">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A0F60B" w14:textId="77777777" w:rsidR="00C50A95" w:rsidRPr="00135FCA" w:rsidRDefault="00C50A95" w:rsidP="00416506">
            <w:pPr>
              <w:pStyle w:val="tabletext11"/>
              <w:jc w:val="center"/>
              <w:rPr>
                <w:ins w:id="507" w:author="Author"/>
              </w:rPr>
            </w:pPr>
            <w:ins w:id="508" w:author="Author">
              <w:r w:rsidRPr="00135FCA">
                <w:t>1.12</w:t>
              </w:r>
            </w:ins>
          </w:p>
        </w:tc>
      </w:tr>
      <w:tr w:rsidR="00C50A95" w:rsidRPr="00135FCA" w14:paraId="5E0678EC" w14:textId="77777777" w:rsidTr="00416506">
        <w:trPr>
          <w:cantSplit/>
          <w:trHeight w:val="190"/>
          <w:ins w:id="509" w:author="Author"/>
        </w:trPr>
        <w:tc>
          <w:tcPr>
            <w:tcW w:w="200" w:type="dxa"/>
            <w:tcBorders>
              <w:right w:val="single" w:sz="6" w:space="0" w:color="auto"/>
            </w:tcBorders>
            <w:shd w:val="clear" w:color="auto" w:fill="auto"/>
          </w:tcPr>
          <w:p w14:paraId="101569AF" w14:textId="77777777" w:rsidR="00C50A95" w:rsidRPr="00135FCA" w:rsidRDefault="00C50A95" w:rsidP="00416506">
            <w:pPr>
              <w:pStyle w:val="tabletext11"/>
              <w:rPr>
                <w:ins w:id="510"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2084277B" w14:textId="77777777" w:rsidR="00C50A95" w:rsidRPr="00135FCA" w:rsidRDefault="00C50A95" w:rsidP="00416506">
            <w:pPr>
              <w:pStyle w:val="tabletext11"/>
              <w:jc w:val="center"/>
              <w:rPr>
                <w:ins w:id="511" w:author="Author"/>
              </w:rPr>
            </w:pPr>
            <w:ins w:id="512" w:author="Author">
              <w:r w:rsidRPr="00135FCA">
                <w:t>155 to 194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EB6969" w14:textId="77777777" w:rsidR="00C50A95" w:rsidRPr="00135FCA" w:rsidRDefault="00C50A95" w:rsidP="00416506">
            <w:pPr>
              <w:pStyle w:val="tabletext11"/>
              <w:jc w:val="center"/>
              <w:rPr>
                <w:ins w:id="513" w:author="Author"/>
              </w:rPr>
            </w:pPr>
            <w:ins w:id="514" w:author="Author">
              <w:r w:rsidRPr="00135FCA">
                <w:t>0.77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379ECF" w14:textId="77777777" w:rsidR="00C50A95" w:rsidRPr="00135FCA" w:rsidRDefault="00C50A95" w:rsidP="00416506">
            <w:pPr>
              <w:pStyle w:val="tabletext11"/>
              <w:jc w:val="center"/>
              <w:rPr>
                <w:ins w:id="515" w:author="Author"/>
              </w:rPr>
            </w:pPr>
            <w:ins w:id="516" w:author="Author">
              <w:r w:rsidRPr="00135FCA">
                <w:t>0.87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D457D8" w14:textId="77777777" w:rsidR="00C50A95" w:rsidRPr="00135FCA" w:rsidRDefault="00C50A95" w:rsidP="00416506">
            <w:pPr>
              <w:pStyle w:val="tabletext11"/>
              <w:jc w:val="center"/>
              <w:rPr>
                <w:ins w:id="517" w:author="Author"/>
              </w:rPr>
            </w:pPr>
            <w:ins w:id="518" w:author="Author">
              <w:r w:rsidRPr="00135FCA">
                <w:t>0.79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3AE1D8" w14:textId="77777777" w:rsidR="00C50A95" w:rsidRPr="00135FCA" w:rsidRDefault="00C50A95" w:rsidP="00416506">
            <w:pPr>
              <w:pStyle w:val="tabletext11"/>
              <w:jc w:val="center"/>
              <w:rPr>
                <w:ins w:id="519" w:author="Author"/>
              </w:rPr>
            </w:pPr>
            <w:ins w:id="520" w:author="Author">
              <w:r w:rsidRPr="00135FCA">
                <w:t>0.91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F6F648" w14:textId="77777777" w:rsidR="00C50A95" w:rsidRPr="00135FCA" w:rsidRDefault="00C50A95" w:rsidP="00416506">
            <w:pPr>
              <w:pStyle w:val="tabletext11"/>
              <w:jc w:val="center"/>
              <w:rPr>
                <w:ins w:id="521" w:author="Author"/>
              </w:rPr>
            </w:pPr>
            <w:ins w:id="522" w:author="Author">
              <w:r w:rsidRPr="00135FCA">
                <w:t>1.01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5307B0" w14:textId="77777777" w:rsidR="00C50A95" w:rsidRPr="00135FCA" w:rsidRDefault="00C50A95" w:rsidP="00416506">
            <w:pPr>
              <w:pStyle w:val="tabletext11"/>
              <w:jc w:val="center"/>
              <w:rPr>
                <w:ins w:id="523" w:author="Author"/>
              </w:rPr>
            </w:pPr>
            <w:ins w:id="524" w:author="Author">
              <w:r w:rsidRPr="00135FCA">
                <w:t>0.82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5ADB7B" w14:textId="77777777" w:rsidR="00C50A95" w:rsidRPr="00135FCA" w:rsidRDefault="00C50A95" w:rsidP="00416506">
            <w:pPr>
              <w:pStyle w:val="tabletext11"/>
              <w:jc w:val="center"/>
              <w:rPr>
                <w:ins w:id="525" w:author="Author"/>
              </w:rPr>
            </w:pPr>
            <w:ins w:id="526" w:author="Author">
              <w:r w:rsidRPr="00135FCA">
                <w:t>1.02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A2D0C7" w14:textId="77777777" w:rsidR="00C50A95" w:rsidRPr="00135FCA" w:rsidRDefault="00C50A95" w:rsidP="00416506">
            <w:pPr>
              <w:pStyle w:val="tabletext11"/>
              <w:jc w:val="center"/>
              <w:rPr>
                <w:ins w:id="527" w:author="Author"/>
              </w:rPr>
            </w:pPr>
            <w:ins w:id="528" w:author="Author">
              <w:r w:rsidRPr="00135FCA">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304CFE" w14:textId="77777777" w:rsidR="00C50A95" w:rsidRPr="00135FCA" w:rsidRDefault="00C50A95" w:rsidP="00416506">
            <w:pPr>
              <w:pStyle w:val="tabletext11"/>
              <w:jc w:val="center"/>
              <w:rPr>
                <w:ins w:id="529" w:author="Author"/>
              </w:rPr>
            </w:pPr>
            <w:ins w:id="530" w:author="Author">
              <w:r w:rsidRPr="00135FCA">
                <w:t>1.11</w:t>
              </w:r>
            </w:ins>
          </w:p>
        </w:tc>
      </w:tr>
      <w:tr w:rsidR="00C50A95" w:rsidRPr="00135FCA" w14:paraId="7A4F27BF" w14:textId="77777777" w:rsidTr="00416506">
        <w:trPr>
          <w:cantSplit/>
          <w:trHeight w:val="190"/>
          <w:ins w:id="531" w:author="Author"/>
        </w:trPr>
        <w:tc>
          <w:tcPr>
            <w:tcW w:w="200" w:type="dxa"/>
            <w:tcBorders>
              <w:right w:val="single" w:sz="6" w:space="0" w:color="auto"/>
            </w:tcBorders>
            <w:shd w:val="clear" w:color="auto" w:fill="auto"/>
          </w:tcPr>
          <w:p w14:paraId="3959EEF8" w14:textId="77777777" w:rsidR="00C50A95" w:rsidRPr="00135FCA" w:rsidRDefault="00C50A95" w:rsidP="00416506">
            <w:pPr>
              <w:pStyle w:val="tabletext11"/>
              <w:rPr>
                <w:ins w:id="532"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4A3175E3" w14:textId="77777777" w:rsidR="00C50A95" w:rsidRPr="00135FCA" w:rsidRDefault="00C50A95" w:rsidP="00416506">
            <w:pPr>
              <w:pStyle w:val="tabletext11"/>
              <w:jc w:val="center"/>
              <w:rPr>
                <w:ins w:id="533" w:author="Author"/>
              </w:rPr>
            </w:pPr>
            <w:ins w:id="534" w:author="Author">
              <w:r w:rsidRPr="00135FCA">
                <w:t>195 to 289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845E7A" w14:textId="77777777" w:rsidR="00C50A95" w:rsidRPr="00135FCA" w:rsidRDefault="00C50A95" w:rsidP="00416506">
            <w:pPr>
              <w:pStyle w:val="tabletext11"/>
              <w:jc w:val="center"/>
              <w:rPr>
                <w:ins w:id="535" w:author="Author"/>
              </w:rPr>
            </w:pPr>
            <w:ins w:id="536" w:author="Author">
              <w:r w:rsidRPr="00135FCA">
                <w:t>0.74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29666D" w14:textId="77777777" w:rsidR="00C50A95" w:rsidRPr="00135FCA" w:rsidRDefault="00C50A95" w:rsidP="00416506">
            <w:pPr>
              <w:pStyle w:val="tabletext11"/>
              <w:jc w:val="center"/>
              <w:rPr>
                <w:ins w:id="537" w:author="Author"/>
              </w:rPr>
            </w:pPr>
            <w:ins w:id="538" w:author="Author">
              <w:r w:rsidRPr="00135FCA">
                <w:t>0.85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4B6A51" w14:textId="77777777" w:rsidR="00C50A95" w:rsidRPr="00135FCA" w:rsidRDefault="00C50A95" w:rsidP="00416506">
            <w:pPr>
              <w:pStyle w:val="tabletext11"/>
              <w:jc w:val="center"/>
              <w:rPr>
                <w:ins w:id="539" w:author="Author"/>
              </w:rPr>
            </w:pPr>
            <w:ins w:id="540" w:author="Author">
              <w:r w:rsidRPr="00135FCA">
                <w:t>0.76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3A960B" w14:textId="77777777" w:rsidR="00C50A95" w:rsidRPr="00135FCA" w:rsidRDefault="00C50A95" w:rsidP="00416506">
            <w:pPr>
              <w:pStyle w:val="tabletext11"/>
              <w:jc w:val="center"/>
              <w:rPr>
                <w:ins w:id="541" w:author="Author"/>
              </w:rPr>
            </w:pPr>
            <w:ins w:id="542" w:author="Author">
              <w:r w:rsidRPr="00135FCA">
                <w:t>0.89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9AFE23" w14:textId="77777777" w:rsidR="00C50A95" w:rsidRPr="00135FCA" w:rsidRDefault="00C50A95" w:rsidP="00416506">
            <w:pPr>
              <w:pStyle w:val="tabletext11"/>
              <w:jc w:val="center"/>
              <w:rPr>
                <w:ins w:id="543" w:author="Author"/>
              </w:rPr>
            </w:pPr>
            <w:ins w:id="544" w:author="Author">
              <w:r w:rsidRPr="00135FCA">
                <w:t>1.00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144BE5" w14:textId="77777777" w:rsidR="00C50A95" w:rsidRPr="00135FCA" w:rsidRDefault="00C50A95" w:rsidP="00416506">
            <w:pPr>
              <w:pStyle w:val="tabletext11"/>
              <w:jc w:val="center"/>
              <w:rPr>
                <w:ins w:id="545" w:author="Author"/>
              </w:rPr>
            </w:pPr>
            <w:ins w:id="546" w:author="Author">
              <w:r w:rsidRPr="00135FCA">
                <w:t>0.80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B07F77" w14:textId="77777777" w:rsidR="00C50A95" w:rsidRPr="00135FCA" w:rsidRDefault="00C50A95" w:rsidP="00416506">
            <w:pPr>
              <w:pStyle w:val="tabletext11"/>
              <w:jc w:val="center"/>
              <w:rPr>
                <w:ins w:id="547" w:author="Author"/>
              </w:rPr>
            </w:pPr>
            <w:ins w:id="548" w:author="Author">
              <w:r w:rsidRPr="00135FCA">
                <w:t>1.01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16A198" w14:textId="77777777" w:rsidR="00C50A95" w:rsidRPr="00135FCA" w:rsidRDefault="00C50A95" w:rsidP="00416506">
            <w:pPr>
              <w:pStyle w:val="tabletext11"/>
              <w:jc w:val="center"/>
              <w:rPr>
                <w:ins w:id="549" w:author="Author"/>
              </w:rPr>
            </w:pPr>
            <w:ins w:id="550" w:author="Author">
              <w:r w:rsidRPr="00135FCA">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4201E3" w14:textId="77777777" w:rsidR="00C50A95" w:rsidRPr="00135FCA" w:rsidRDefault="00C50A95" w:rsidP="00416506">
            <w:pPr>
              <w:pStyle w:val="tabletext11"/>
              <w:jc w:val="center"/>
              <w:rPr>
                <w:ins w:id="551" w:author="Author"/>
              </w:rPr>
            </w:pPr>
            <w:ins w:id="552" w:author="Author">
              <w:r w:rsidRPr="00135FCA">
                <w:t>1.10</w:t>
              </w:r>
            </w:ins>
          </w:p>
        </w:tc>
      </w:tr>
      <w:tr w:rsidR="00C50A95" w:rsidRPr="00135FCA" w14:paraId="17F2B64B" w14:textId="77777777" w:rsidTr="00416506">
        <w:trPr>
          <w:cantSplit/>
          <w:trHeight w:val="190"/>
          <w:ins w:id="553" w:author="Author"/>
        </w:trPr>
        <w:tc>
          <w:tcPr>
            <w:tcW w:w="200" w:type="dxa"/>
            <w:tcBorders>
              <w:right w:val="single" w:sz="6" w:space="0" w:color="auto"/>
            </w:tcBorders>
            <w:shd w:val="clear" w:color="auto" w:fill="auto"/>
          </w:tcPr>
          <w:p w14:paraId="49B4B2C3" w14:textId="77777777" w:rsidR="00C50A95" w:rsidRPr="00135FCA" w:rsidRDefault="00C50A95" w:rsidP="00416506">
            <w:pPr>
              <w:pStyle w:val="tabletext11"/>
              <w:rPr>
                <w:ins w:id="554"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343ABDBB" w14:textId="77777777" w:rsidR="00C50A95" w:rsidRPr="00135FCA" w:rsidRDefault="00C50A95" w:rsidP="00416506">
            <w:pPr>
              <w:pStyle w:val="tabletext11"/>
              <w:jc w:val="center"/>
              <w:rPr>
                <w:ins w:id="555" w:author="Author"/>
              </w:rPr>
            </w:pPr>
            <w:ins w:id="556" w:author="Author">
              <w:r w:rsidRPr="00135FCA">
                <w:t>290 or greater</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8D6F12" w14:textId="77777777" w:rsidR="00C50A95" w:rsidRPr="00135FCA" w:rsidRDefault="00C50A95" w:rsidP="00416506">
            <w:pPr>
              <w:pStyle w:val="tabletext11"/>
              <w:jc w:val="center"/>
              <w:rPr>
                <w:ins w:id="557" w:author="Author"/>
              </w:rPr>
            </w:pPr>
            <w:ins w:id="558" w:author="Author">
              <w:r w:rsidRPr="00135FCA">
                <w:t>0.68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EAF1F5" w14:textId="77777777" w:rsidR="00C50A95" w:rsidRPr="00135FCA" w:rsidRDefault="00C50A95" w:rsidP="00416506">
            <w:pPr>
              <w:pStyle w:val="tabletext11"/>
              <w:jc w:val="center"/>
              <w:rPr>
                <w:ins w:id="559" w:author="Author"/>
              </w:rPr>
            </w:pPr>
            <w:ins w:id="560" w:author="Author">
              <w:r w:rsidRPr="00135FCA">
                <w:t>0.81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513DD7" w14:textId="77777777" w:rsidR="00C50A95" w:rsidRPr="00135FCA" w:rsidRDefault="00C50A95" w:rsidP="00416506">
            <w:pPr>
              <w:pStyle w:val="tabletext11"/>
              <w:jc w:val="center"/>
              <w:rPr>
                <w:ins w:id="561" w:author="Author"/>
              </w:rPr>
            </w:pPr>
            <w:ins w:id="562" w:author="Author">
              <w:r w:rsidRPr="00135FCA">
                <w:t>0.70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BE21EA" w14:textId="77777777" w:rsidR="00C50A95" w:rsidRPr="00135FCA" w:rsidRDefault="00C50A95" w:rsidP="00416506">
            <w:pPr>
              <w:pStyle w:val="tabletext11"/>
              <w:jc w:val="center"/>
              <w:rPr>
                <w:ins w:id="563" w:author="Author"/>
              </w:rPr>
            </w:pPr>
            <w:ins w:id="564" w:author="Author">
              <w:r w:rsidRPr="00135FCA">
                <w:t>0.85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2812C8" w14:textId="77777777" w:rsidR="00C50A95" w:rsidRPr="00135FCA" w:rsidRDefault="00C50A95" w:rsidP="00416506">
            <w:pPr>
              <w:pStyle w:val="tabletext11"/>
              <w:jc w:val="center"/>
              <w:rPr>
                <w:ins w:id="565" w:author="Author"/>
              </w:rPr>
            </w:pPr>
            <w:ins w:id="566" w:author="Author">
              <w:r w:rsidRPr="00135FCA">
                <w:t>0.98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655766" w14:textId="77777777" w:rsidR="00C50A95" w:rsidRPr="00135FCA" w:rsidRDefault="00C50A95" w:rsidP="00416506">
            <w:pPr>
              <w:pStyle w:val="tabletext11"/>
              <w:jc w:val="center"/>
              <w:rPr>
                <w:ins w:id="567" w:author="Author"/>
              </w:rPr>
            </w:pPr>
            <w:ins w:id="568" w:author="Author">
              <w:r w:rsidRPr="00135FCA">
                <w:t>0.74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D6CE9B" w14:textId="77777777" w:rsidR="00C50A95" w:rsidRPr="00135FCA" w:rsidRDefault="00C50A95" w:rsidP="00416506">
            <w:pPr>
              <w:pStyle w:val="tabletext11"/>
              <w:jc w:val="center"/>
              <w:rPr>
                <w:ins w:id="569" w:author="Author"/>
              </w:rPr>
            </w:pPr>
            <w:ins w:id="570" w:author="Author">
              <w:r w:rsidRPr="00135FCA">
                <w:t>0.99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C0CF06" w14:textId="77777777" w:rsidR="00C50A95" w:rsidRPr="00135FCA" w:rsidRDefault="00C50A95" w:rsidP="00416506">
            <w:pPr>
              <w:pStyle w:val="tabletext11"/>
              <w:jc w:val="center"/>
              <w:rPr>
                <w:ins w:id="571" w:author="Author"/>
              </w:rPr>
            </w:pPr>
            <w:ins w:id="572" w:author="Author">
              <w:r w:rsidRPr="00135FCA">
                <w:t>1.01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D2F44A" w14:textId="77777777" w:rsidR="00C50A95" w:rsidRPr="00135FCA" w:rsidRDefault="00C50A95" w:rsidP="00416506">
            <w:pPr>
              <w:pStyle w:val="tabletext11"/>
              <w:jc w:val="center"/>
              <w:rPr>
                <w:ins w:id="573" w:author="Author"/>
              </w:rPr>
            </w:pPr>
            <w:ins w:id="574" w:author="Author">
              <w:r w:rsidRPr="00135FCA">
                <w:t>1.08</w:t>
              </w:r>
            </w:ins>
          </w:p>
        </w:tc>
      </w:tr>
    </w:tbl>
    <w:p w14:paraId="554814F1" w14:textId="77777777" w:rsidR="00C50A95" w:rsidRPr="00135FCA" w:rsidRDefault="00C50A95" w:rsidP="00C50A95">
      <w:pPr>
        <w:pStyle w:val="tablecaption"/>
        <w:rPr>
          <w:ins w:id="575" w:author="Author"/>
        </w:rPr>
      </w:pPr>
      <w:ins w:id="576" w:author="Author">
        <w:r w:rsidRPr="00135FCA">
          <w:t>Table 222.B.1.a. Liability Fleet Size Factors</w:t>
        </w:r>
      </w:ins>
    </w:p>
    <w:p w14:paraId="49583625" w14:textId="77777777" w:rsidR="00C50A95" w:rsidRPr="00135FCA" w:rsidRDefault="00C50A95" w:rsidP="00C50A95">
      <w:pPr>
        <w:pStyle w:val="isonormal"/>
        <w:rPr>
          <w:ins w:id="577" w:author="Author"/>
        </w:rPr>
      </w:pPr>
    </w:p>
    <w:p w14:paraId="5822060D" w14:textId="77777777" w:rsidR="00C50A95" w:rsidRPr="00135FCA" w:rsidRDefault="00C50A95" w:rsidP="00C50A95">
      <w:pPr>
        <w:pStyle w:val="outlinehd4"/>
        <w:rPr>
          <w:ins w:id="578" w:author="Author"/>
        </w:rPr>
      </w:pPr>
      <w:ins w:id="579" w:author="Author">
        <w:r w:rsidRPr="00135FCA">
          <w:tab/>
          <w:t>b.</w:t>
        </w:r>
        <w:r w:rsidRPr="00135FCA">
          <w:tab/>
          <w:t>Collision Fleet Size Factors</w:t>
        </w:r>
      </w:ins>
    </w:p>
    <w:p w14:paraId="2C4F0E0B" w14:textId="77777777" w:rsidR="00C50A95" w:rsidRPr="00135FCA" w:rsidRDefault="00C50A95" w:rsidP="00C50A95">
      <w:pPr>
        <w:pStyle w:val="space4"/>
        <w:rPr>
          <w:ins w:id="580"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980"/>
        <w:gridCol w:w="1620"/>
        <w:gridCol w:w="1620"/>
        <w:gridCol w:w="1620"/>
        <w:gridCol w:w="1620"/>
        <w:gridCol w:w="1620"/>
      </w:tblGrid>
      <w:tr w:rsidR="00C50A95" w:rsidRPr="00135FCA" w14:paraId="367E09E2" w14:textId="77777777" w:rsidTr="00416506">
        <w:trPr>
          <w:cantSplit/>
          <w:trHeight w:val="190"/>
          <w:ins w:id="581" w:author="Author"/>
        </w:trPr>
        <w:tc>
          <w:tcPr>
            <w:tcW w:w="200" w:type="dxa"/>
            <w:tcBorders>
              <w:right w:val="single" w:sz="6" w:space="0" w:color="auto"/>
            </w:tcBorders>
            <w:shd w:val="clear" w:color="auto" w:fill="auto"/>
          </w:tcPr>
          <w:p w14:paraId="6FDA965B" w14:textId="77777777" w:rsidR="00C50A95" w:rsidRPr="00135FCA" w:rsidRDefault="00C50A95" w:rsidP="00416506">
            <w:pPr>
              <w:pStyle w:val="tablehead"/>
              <w:rPr>
                <w:ins w:id="582" w:author="Author"/>
              </w:rPr>
            </w:pPr>
          </w:p>
        </w:tc>
        <w:tc>
          <w:tcPr>
            <w:tcW w:w="1980" w:type="dxa"/>
            <w:vMerge w:val="restart"/>
            <w:tcBorders>
              <w:top w:val="single" w:sz="6" w:space="0" w:color="auto"/>
              <w:left w:val="single" w:sz="6" w:space="0" w:color="auto"/>
              <w:bottom w:val="single" w:sz="6" w:space="0" w:color="auto"/>
              <w:right w:val="single" w:sz="6" w:space="0" w:color="auto"/>
            </w:tcBorders>
            <w:shd w:val="clear" w:color="auto" w:fill="auto"/>
            <w:vAlign w:val="bottom"/>
          </w:tcPr>
          <w:p w14:paraId="2FC72383" w14:textId="77777777" w:rsidR="00C50A95" w:rsidRPr="00135FCA" w:rsidRDefault="00C50A95" w:rsidP="00416506">
            <w:pPr>
              <w:pStyle w:val="tablehead"/>
              <w:rPr>
                <w:ins w:id="583" w:author="Author"/>
              </w:rPr>
            </w:pPr>
            <w:ins w:id="584" w:author="Author">
              <w:r w:rsidRPr="00135FCA">
                <w:t>Number Of</w:t>
              </w:r>
              <w:r w:rsidRPr="00135FCA">
                <w:br/>
                <w:t>Self-propelled</w:t>
              </w:r>
              <w:r w:rsidRPr="00135FCA">
                <w:br/>
                <w:t>Vehicles</w:t>
              </w:r>
            </w:ins>
          </w:p>
        </w:tc>
        <w:tc>
          <w:tcPr>
            <w:tcW w:w="6480" w:type="dxa"/>
            <w:gridSpan w:val="4"/>
            <w:tcBorders>
              <w:top w:val="single" w:sz="6" w:space="0" w:color="auto"/>
              <w:left w:val="single" w:sz="6" w:space="0" w:color="auto"/>
              <w:bottom w:val="single" w:sz="6" w:space="0" w:color="auto"/>
              <w:right w:val="single" w:sz="6" w:space="0" w:color="auto"/>
            </w:tcBorders>
            <w:shd w:val="clear" w:color="auto" w:fill="auto"/>
            <w:vAlign w:val="bottom"/>
          </w:tcPr>
          <w:p w14:paraId="05AA1536" w14:textId="77777777" w:rsidR="00C50A95" w:rsidRPr="00135FCA" w:rsidRDefault="00C50A95" w:rsidP="00416506">
            <w:pPr>
              <w:pStyle w:val="tablehead"/>
              <w:rPr>
                <w:ins w:id="585" w:author="Author"/>
              </w:rPr>
            </w:pPr>
            <w:ins w:id="586" w:author="Author">
              <w:r w:rsidRPr="00135FCA">
                <w:t>Trucks And Truck-tractors</w:t>
              </w:r>
            </w:ins>
          </w:p>
        </w:tc>
        <w:tc>
          <w:tcPr>
            <w:tcW w:w="1620" w:type="dxa"/>
            <w:vMerge w:val="restart"/>
            <w:tcBorders>
              <w:top w:val="single" w:sz="6" w:space="0" w:color="auto"/>
              <w:left w:val="single" w:sz="6" w:space="0" w:color="auto"/>
              <w:right w:val="single" w:sz="6" w:space="0" w:color="auto"/>
            </w:tcBorders>
            <w:shd w:val="clear" w:color="auto" w:fill="auto"/>
            <w:vAlign w:val="bottom"/>
          </w:tcPr>
          <w:p w14:paraId="68FC6A11" w14:textId="77777777" w:rsidR="00C50A95" w:rsidRPr="00135FCA" w:rsidRDefault="00C50A95" w:rsidP="00416506">
            <w:pPr>
              <w:pStyle w:val="tablehead"/>
              <w:rPr>
                <w:ins w:id="587" w:author="Author"/>
              </w:rPr>
            </w:pPr>
            <w:ins w:id="588" w:author="Author">
              <w:r w:rsidRPr="00135FCA">
                <w:t>Trailer Types</w:t>
              </w:r>
            </w:ins>
          </w:p>
        </w:tc>
      </w:tr>
      <w:tr w:rsidR="00C50A95" w:rsidRPr="00135FCA" w14:paraId="56D7C7FE" w14:textId="77777777" w:rsidTr="00416506">
        <w:trPr>
          <w:cantSplit/>
          <w:trHeight w:val="190"/>
          <w:ins w:id="589" w:author="Author"/>
        </w:trPr>
        <w:tc>
          <w:tcPr>
            <w:tcW w:w="200" w:type="dxa"/>
            <w:tcBorders>
              <w:right w:val="single" w:sz="6" w:space="0" w:color="auto"/>
            </w:tcBorders>
            <w:shd w:val="clear" w:color="auto" w:fill="auto"/>
          </w:tcPr>
          <w:p w14:paraId="1C4DF8AC" w14:textId="77777777" w:rsidR="00C50A95" w:rsidRPr="00135FCA" w:rsidRDefault="00C50A95" w:rsidP="00416506">
            <w:pPr>
              <w:pStyle w:val="tablehead"/>
              <w:rPr>
                <w:ins w:id="590" w:author="Author"/>
              </w:rPr>
            </w:pPr>
          </w:p>
        </w:tc>
        <w:tc>
          <w:tcPr>
            <w:tcW w:w="1980" w:type="dxa"/>
            <w:vMerge/>
            <w:tcBorders>
              <w:top w:val="single" w:sz="6" w:space="0" w:color="auto"/>
              <w:left w:val="single" w:sz="6" w:space="0" w:color="auto"/>
              <w:bottom w:val="single" w:sz="6" w:space="0" w:color="auto"/>
              <w:right w:val="single" w:sz="6" w:space="0" w:color="auto"/>
            </w:tcBorders>
            <w:shd w:val="clear" w:color="auto" w:fill="auto"/>
            <w:vAlign w:val="bottom"/>
          </w:tcPr>
          <w:p w14:paraId="7649A297" w14:textId="77777777" w:rsidR="00C50A95" w:rsidRPr="00135FCA" w:rsidRDefault="00C50A95" w:rsidP="00416506">
            <w:pPr>
              <w:pStyle w:val="tablehead"/>
              <w:rPr>
                <w:ins w:id="591" w:author="Author"/>
              </w:rPr>
            </w:pPr>
          </w:p>
        </w:tc>
        <w:tc>
          <w:tcPr>
            <w:tcW w:w="1620" w:type="dxa"/>
            <w:tcBorders>
              <w:top w:val="single" w:sz="6" w:space="0" w:color="auto"/>
              <w:left w:val="single" w:sz="6" w:space="0" w:color="auto"/>
              <w:bottom w:val="single" w:sz="6" w:space="0" w:color="auto"/>
              <w:right w:val="single" w:sz="6" w:space="0" w:color="auto"/>
            </w:tcBorders>
            <w:shd w:val="clear" w:color="auto" w:fill="auto"/>
            <w:vAlign w:val="bottom"/>
          </w:tcPr>
          <w:p w14:paraId="01EF7F55" w14:textId="77777777" w:rsidR="00C50A95" w:rsidRPr="00135FCA" w:rsidRDefault="00C50A95" w:rsidP="00416506">
            <w:pPr>
              <w:pStyle w:val="tablehead"/>
              <w:rPr>
                <w:ins w:id="592" w:author="Author"/>
              </w:rPr>
            </w:pPr>
            <w:ins w:id="593" w:author="Author">
              <w:r w:rsidRPr="00135FCA">
                <w:t>Service Use</w:t>
              </w:r>
            </w:ins>
          </w:p>
        </w:tc>
        <w:tc>
          <w:tcPr>
            <w:tcW w:w="1620" w:type="dxa"/>
            <w:tcBorders>
              <w:top w:val="single" w:sz="6" w:space="0" w:color="auto"/>
              <w:left w:val="single" w:sz="6" w:space="0" w:color="auto"/>
              <w:bottom w:val="single" w:sz="6" w:space="0" w:color="auto"/>
              <w:right w:val="single" w:sz="6" w:space="0" w:color="auto"/>
            </w:tcBorders>
            <w:shd w:val="clear" w:color="auto" w:fill="auto"/>
            <w:vAlign w:val="bottom"/>
          </w:tcPr>
          <w:p w14:paraId="5BF498C0" w14:textId="77777777" w:rsidR="00C50A95" w:rsidRPr="00135FCA" w:rsidRDefault="00C50A95" w:rsidP="00416506">
            <w:pPr>
              <w:pStyle w:val="tablehead"/>
              <w:rPr>
                <w:ins w:id="594" w:author="Author"/>
              </w:rPr>
            </w:pPr>
            <w:ins w:id="595" w:author="Author">
              <w:r w:rsidRPr="00135FCA">
                <w:t>Retail Use</w:t>
              </w:r>
            </w:ins>
          </w:p>
        </w:tc>
        <w:tc>
          <w:tcPr>
            <w:tcW w:w="1620" w:type="dxa"/>
            <w:tcBorders>
              <w:top w:val="single" w:sz="6" w:space="0" w:color="auto"/>
              <w:left w:val="single" w:sz="6" w:space="0" w:color="auto"/>
              <w:bottom w:val="single" w:sz="6" w:space="0" w:color="auto"/>
              <w:right w:val="single" w:sz="6" w:space="0" w:color="auto"/>
            </w:tcBorders>
            <w:shd w:val="clear" w:color="auto" w:fill="auto"/>
            <w:vAlign w:val="bottom"/>
          </w:tcPr>
          <w:p w14:paraId="5194D26C" w14:textId="77777777" w:rsidR="00C50A95" w:rsidRPr="00135FCA" w:rsidRDefault="00C50A95" w:rsidP="00416506">
            <w:pPr>
              <w:pStyle w:val="tablehead"/>
              <w:rPr>
                <w:ins w:id="596" w:author="Author"/>
              </w:rPr>
            </w:pPr>
            <w:ins w:id="597" w:author="Author">
              <w:r w:rsidRPr="00135FCA">
                <w:t>Commercial Use</w:t>
              </w:r>
            </w:ins>
          </w:p>
        </w:tc>
        <w:tc>
          <w:tcPr>
            <w:tcW w:w="1620" w:type="dxa"/>
            <w:tcBorders>
              <w:top w:val="single" w:sz="6" w:space="0" w:color="auto"/>
              <w:left w:val="single" w:sz="6" w:space="0" w:color="auto"/>
              <w:bottom w:val="single" w:sz="6" w:space="0" w:color="auto"/>
              <w:right w:val="single" w:sz="6" w:space="0" w:color="auto"/>
            </w:tcBorders>
            <w:shd w:val="clear" w:color="auto" w:fill="auto"/>
            <w:vAlign w:val="bottom"/>
          </w:tcPr>
          <w:p w14:paraId="55594D74" w14:textId="77777777" w:rsidR="00C50A95" w:rsidRPr="00135FCA" w:rsidRDefault="00C50A95" w:rsidP="00416506">
            <w:pPr>
              <w:pStyle w:val="tablehead"/>
              <w:rPr>
                <w:ins w:id="598" w:author="Author"/>
              </w:rPr>
            </w:pPr>
            <w:ins w:id="599" w:author="Author">
              <w:r w:rsidRPr="00135FCA">
                <w:t>Extra-heavy</w:t>
              </w:r>
              <w:r w:rsidRPr="00135FCA">
                <w:br/>
                <w:t>Vehicles</w:t>
              </w:r>
              <w:r w:rsidRPr="00135FCA">
                <w:br/>
                <w:t>(All Uses)</w:t>
              </w:r>
            </w:ins>
          </w:p>
        </w:tc>
        <w:tc>
          <w:tcPr>
            <w:tcW w:w="1620" w:type="dxa"/>
            <w:vMerge/>
            <w:tcBorders>
              <w:left w:val="single" w:sz="6" w:space="0" w:color="auto"/>
              <w:bottom w:val="single" w:sz="6" w:space="0" w:color="auto"/>
              <w:right w:val="single" w:sz="6" w:space="0" w:color="auto"/>
            </w:tcBorders>
            <w:vAlign w:val="bottom"/>
          </w:tcPr>
          <w:p w14:paraId="5DFD3B46" w14:textId="77777777" w:rsidR="00C50A95" w:rsidRPr="00135FCA" w:rsidRDefault="00C50A95" w:rsidP="00416506">
            <w:pPr>
              <w:pStyle w:val="tablehead"/>
              <w:rPr>
                <w:ins w:id="600" w:author="Author"/>
              </w:rPr>
            </w:pPr>
          </w:p>
        </w:tc>
      </w:tr>
      <w:tr w:rsidR="00C50A95" w:rsidRPr="00135FCA" w14:paraId="05C3B63D" w14:textId="77777777" w:rsidTr="00416506">
        <w:trPr>
          <w:cantSplit/>
          <w:trHeight w:val="190"/>
          <w:ins w:id="601" w:author="Author"/>
        </w:trPr>
        <w:tc>
          <w:tcPr>
            <w:tcW w:w="200" w:type="dxa"/>
            <w:tcBorders>
              <w:right w:val="single" w:sz="6" w:space="0" w:color="auto"/>
            </w:tcBorders>
            <w:shd w:val="clear" w:color="auto" w:fill="auto"/>
          </w:tcPr>
          <w:p w14:paraId="2F2033C4" w14:textId="77777777" w:rsidR="00C50A95" w:rsidRPr="00135FCA" w:rsidRDefault="00C50A95" w:rsidP="00416506">
            <w:pPr>
              <w:pStyle w:val="tabletext11"/>
              <w:rPr>
                <w:ins w:id="602"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016EAD8A" w14:textId="77777777" w:rsidR="00C50A95" w:rsidRPr="00135FCA" w:rsidRDefault="00C50A95" w:rsidP="00416506">
            <w:pPr>
              <w:pStyle w:val="tabletext11"/>
              <w:jc w:val="center"/>
              <w:rPr>
                <w:ins w:id="603" w:author="Author"/>
              </w:rPr>
            </w:pPr>
            <w:ins w:id="604" w:author="Author">
              <w:r w:rsidRPr="00135FCA">
                <w:t>0</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04379D" w14:textId="77777777" w:rsidR="00C50A95" w:rsidRPr="00135FCA" w:rsidRDefault="00C50A95" w:rsidP="00416506">
            <w:pPr>
              <w:pStyle w:val="tabletext11"/>
              <w:jc w:val="center"/>
              <w:rPr>
                <w:ins w:id="605" w:author="Author"/>
              </w:rPr>
            </w:pPr>
            <w:ins w:id="606" w:author="Author">
              <w:r w:rsidRPr="00135FCA">
                <w:t>N/A</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D64984" w14:textId="77777777" w:rsidR="00C50A95" w:rsidRPr="00135FCA" w:rsidRDefault="00C50A95" w:rsidP="00416506">
            <w:pPr>
              <w:pStyle w:val="tabletext11"/>
              <w:jc w:val="center"/>
              <w:rPr>
                <w:ins w:id="607" w:author="Author"/>
              </w:rPr>
            </w:pPr>
            <w:ins w:id="608" w:author="Author">
              <w:r w:rsidRPr="00135FCA">
                <w:t>N/A</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CF3D3D" w14:textId="77777777" w:rsidR="00C50A95" w:rsidRPr="00135FCA" w:rsidRDefault="00C50A95" w:rsidP="00416506">
            <w:pPr>
              <w:pStyle w:val="tabletext11"/>
              <w:jc w:val="center"/>
              <w:rPr>
                <w:ins w:id="609" w:author="Author"/>
              </w:rPr>
            </w:pPr>
            <w:ins w:id="610" w:author="Author">
              <w:r w:rsidRPr="00135FCA">
                <w:t>N/A</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6CF4BA" w14:textId="77777777" w:rsidR="00C50A95" w:rsidRPr="00135FCA" w:rsidRDefault="00C50A95" w:rsidP="00416506">
            <w:pPr>
              <w:pStyle w:val="tabletext11"/>
              <w:jc w:val="center"/>
              <w:rPr>
                <w:ins w:id="611" w:author="Author"/>
              </w:rPr>
            </w:pPr>
            <w:ins w:id="612" w:author="Author">
              <w:r w:rsidRPr="00135FCA">
                <w:t>N/A</w:t>
              </w:r>
            </w:ins>
          </w:p>
        </w:tc>
        <w:tc>
          <w:tcPr>
            <w:tcW w:w="1620" w:type="dxa"/>
            <w:tcBorders>
              <w:top w:val="single" w:sz="6" w:space="0" w:color="auto"/>
              <w:left w:val="single" w:sz="6" w:space="0" w:color="auto"/>
              <w:bottom w:val="single" w:sz="6" w:space="0" w:color="auto"/>
              <w:right w:val="single" w:sz="6" w:space="0" w:color="auto"/>
            </w:tcBorders>
            <w:vAlign w:val="bottom"/>
          </w:tcPr>
          <w:p w14:paraId="1CF53374" w14:textId="77777777" w:rsidR="00C50A95" w:rsidRPr="00135FCA" w:rsidRDefault="00C50A95" w:rsidP="00416506">
            <w:pPr>
              <w:pStyle w:val="tabletext11"/>
              <w:jc w:val="center"/>
              <w:rPr>
                <w:ins w:id="613" w:author="Author"/>
              </w:rPr>
            </w:pPr>
            <w:ins w:id="614" w:author="Author">
              <w:r w:rsidRPr="00135FCA">
                <w:t>1.00</w:t>
              </w:r>
            </w:ins>
          </w:p>
        </w:tc>
      </w:tr>
      <w:tr w:rsidR="00C50A95" w:rsidRPr="00135FCA" w14:paraId="7AA378D2" w14:textId="77777777" w:rsidTr="00416506">
        <w:trPr>
          <w:cantSplit/>
          <w:trHeight w:val="190"/>
          <w:ins w:id="615" w:author="Author"/>
        </w:trPr>
        <w:tc>
          <w:tcPr>
            <w:tcW w:w="200" w:type="dxa"/>
            <w:tcBorders>
              <w:right w:val="single" w:sz="6" w:space="0" w:color="auto"/>
            </w:tcBorders>
            <w:shd w:val="clear" w:color="auto" w:fill="auto"/>
          </w:tcPr>
          <w:p w14:paraId="4032E2DE" w14:textId="77777777" w:rsidR="00C50A95" w:rsidRPr="00135FCA" w:rsidRDefault="00C50A95" w:rsidP="00416506">
            <w:pPr>
              <w:pStyle w:val="tabletext11"/>
              <w:rPr>
                <w:ins w:id="616"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7B363048" w14:textId="77777777" w:rsidR="00C50A95" w:rsidRPr="00135FCA" w:rsidRDefault="00C50A95" w:rsidP="00416506">
            <w:pPr>
              <w:pStyle w:val="tabletext11"/>
              <w:jc w:val="center"/>
              <w:rPr>
                <w:ins w:id="617" w:author="Author"/>
              </w:rPr>
            </w:pPr>
            <w:ins w:id="618" w:author="Author">
              <w:r w:rsidRPr="00135FCA">
                <w:t>1</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E72334" w14:textId="77777777" w:rsidR="00C50A95" w:rsidRPr="00135FCA" w:rsidRDefault="00C50A95" w:rsidP="00416506">
            <w:pPr>
              <w:pStyle w:val="tabletext11"/>
              <w:jc w:val="center"/>
              <w:rPr>
                <w:ins w:id="619" w:author="Author"/>
              </w:rPr>
            </w:pPr>
            <w:ins w:id="620" w:author="Author">
              <w:r w:rsidRPr="00135FCA">
                <w:t>1.23</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3E7536" w14:textId="77777777" w:rsidR="00C50A95" w:rsidRPr="00135FCA" w:rsidRDefault="00C50A95" w:rsidP="00416506">
            <w:pPr>
              <w:pStyle w:val="tabletext11"/>
              <w:jc w:val="center"/>
              <w:rPr>
                <w:ins w:id="621" w:author="Author"/>
              </w:rPr>
            </w:pPr>
            <w:ins w:id="622" w:author="Author">
              <w:r w:rsidRPr="00135FCA">
                <w:t>1.24</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233AA3" w14:textId="77777777" w:rsidR="00C50A95" w:rsidRPr="00135FCA" w:rsidRDefault="00C50A95" w:rsidP="00416506">
            <w:pPr>
              <w:pStyle w:val="tabletext11"/>
              <w:jc w:val="center"/>
              <w:rPr>
                <w:ins w:id="623" w:author="Author"/>
              </w:rPr>
            </w:pPr>
            <w:ins w:id="624" w:author="Author">
              <w:r w:rsidRPr="00135FCA">
                <w:t>1.11</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8D4486" w14:textId="77777777" w:rsidR="00C50A95" w:rsidRPr="00135FCA" w:rsidRDefault="00C50A95" w:rsidP="00416506">
            <w:pPr>
              <w:pStyle w:val="tabletext11"/>
              <w:jc w:val="center"/>
              <w:rPr>
                <w:ins w:id="625" w:author="Author"/>
              </w:rPr>
            </w:pPr>
            <w:ins w:id="626" w:author="Author">
              <w:r w:rsidRPr="00135FCA">
                <w:t>1.12</w:t>
              </w:r>
            </w:ins>
          </w:p>
        </w:tc>
        <w:tc>
          <w:tcPr>
            <w:tcW w:w="1620" w:type="dxa"/>
            <w:tcBorders>
              <w:top w:val="single" w:sz="6" w:space="0" w:color="auto"/>
              <w:left w:val="single" w:sz="6" w:space="0" w:color="auto"/>
              <w:bottom w:val="single" w:sz="6" w:space="0" w:color="auto"/>
              <w:right w:val="single" w:sz="6" w:space="0" w:color="auto"/>
            </w:tcBorders>
            <w:vAlign w:val="bottom"/>
          </w:tcPr>
          <w:p w14:paraId="6D8AA331" w14:textId="77777777" w:rsidR="00C50A95" w:rsidRPr="00135FCA" w:rsidRDefault="00C50A95" w:rsidP="00416506">
            <w:pPr>
              <w:pStyle w:val="tabletext11"/>
              <w:jc w:val="center"/>
              <w:rPr>
                <w:ins w:id="627" w:author="Author"/>
              </w:rPr>
            </w:pPr>
            <w:ins w:id="628" w:author="Author">
              <w:r w:rsidRPr="00135FCA">
                <w:t>1.00</w:t>
              </w:r>
            </w:ins>
          </w:p>
        </w:tc>
      </w:tr>
      <w:tr w:rsidR="00C50A95" w:rsidRPr="00135FCA" w14:paraId="490A87E1" w14:textId="77777777" w:rsidTr="00416506">
        <w:trPr>
          <w:cantSplit/>
          <w:trHeight w:val="190"/>
          <w:ins w:id="629" w:author="Author"/>
        </w:trPr>
        <w:tc>
          <w:tcPr>
            <w:tcW w:w="200" w:type="dxa"/>
            <w:tcBorders>
              <w:right w:val="single" w:sz="6" w:space="0" w:color="auto"/>
            </w:tcBorders>
            <w:shd w:val="clear" w:color="auto" w:fill="auto"/>
          </w:tcPr>
          <w:p w14:paraId="6C5F1163" w14:textId="77777777" w:rsidR="00C50A95" w:rsidRPr="00135FCA" w:rsidRDefault="00C50A95" w:rsidP="00416506">
            <w:pPr>
              <w:pStyle w:val="tabletext11"/>
              <w:rPr>
                <w:ins w:id="630"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162B01F9" w14:textId="77777777" w:rsidR="00C50A95" w:rsidRPr="00135FCA" w:rsidRDefault="00C50A95" w:rsidP="00416506">
            <w:pPr>
              <w:pStyle w:val="tabletext11"/>
              <w:jc w:val="center"/>
              <w:rPr>
                <w:ins w:id="631" w:author="Author"/>
              </w:rPr>
            </w:pPr>
            <w:ins w:id="632" w:author="Author">
              <w:r w:rsidRPr="00135FCA">
                <w:t>2</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F75C71" w14:textId="77777777" w:rsidR="00C50A95" w:rsidRPr="00135FCA" w:rsidRDefault="00C50A95" w:rsidP="00416506">
            <w:pPr>
              <w:pStyle w:val="tabletext11"/>
              <w:jc w:val="center"/>
              <w:rPr>
                <w:ins w:id="633" w:author="Author"/>
              </w:rPr>
            </w:pPr>
            <w:ins w:id="634" w:author="Author">
              <w:r w:rsidRPr="00135FCA">
                <w:t>1.14</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A20A41" w14:textId="77777777" w:rsidR="00C50A95" w:rsidRPr="00135FCA" w:rsidRDefault="00C50A95" w:rsidP="00416506">
            <w:pPr>
              <w:pStyle w:val="tabletext11"/>
              <w:jc w:val="center"/>
              <w:rPr>
                <w:ins w:id="635" w:author="Author"/>
              </w:rPr>
            </w:pPr>
            <w:ins w:id="636" w:author="Author">
              <w:r w:rsidRPr="00135FCA">
                <w:t>1.20</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704A16" w14:textId="77777777" w:rsidR="00C50A95" w:rsidRPr="00135FCA" w:rsidRDefault="00C50A95" w:rsidP="00416506">
            <w:pPr>
              <w:pStyle w:val="tabletext11"/>
              <w:jc w:val="center"/>
              <w:rPr>
                <w:ins w:id="637" w:author="Author"/>
              </w:rPr>
            </w:pPr>
            <w:ins w:id="638" w:author="Author">
              <w:r w:rsidRPr="00135FCA">
                <w:t>1.06</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D70C1B" w14:textId="77777777" w:rsidR="00C50A95" w:rsidRPr="00135FCA" w:rsidRDefault="00C50A95" w:rsidP="00416506">
            <w:pPr>
              <w:pStyle w:val="tabletext11"/>
              <w:jc w:val="center"/>
              <w:rPr>
                <w:ins w:id="639" w:author="Author"/>
              </w:rPr>
            </w:pPr>
            <w:ins w:id="640" w:author="Author">
              <w:r w:rsidRPr="00135FCA">
                <w:t>1.06</w:t>
              </w:r>
            </w:ins>
          </w:p>
        </w:tc>
        <w:tc>
          <w:tcPr>
            <w:tcW w:w="1620" w:type="dxa"/>
            <w:tcBorders>
              <w:top w:val="single" w:sz="6" w:space="0" w:color="auto"/>
              <w:left w:val="single" w:sz="6" w:space="0" w:color="auto"/>
              <w:bottom w:val="single" w:sz="6" w:space="0" w:color="auto"/>
              <w:right w:val="single" w:sz="6" w:space="0" w:color="auto"/>
            </w:tcBorders>
            <w:vAlign w:val="bottom"/>
          </w:tcPr>
          <w:p w14:paraId="0BF820AF" w14:textId="77777777" w:rsidR="00C50A95" w:rsidRPr="00135FCA" w:rsidRDefault="00C50A95" w:rsidP="00416506">
            <w:pPr>
              <w:pStyle w:val="tabletext11"/>
              <w:jc w:val="center"/>
              <w:rPr>
                <w:ins w:id="641" w:author="Author"/>
              </w:rPr>
            </w:pPr>
            <w:ins w:id="642" w:author="Author">
              <w:r w:rsidRPr="00135FCA">
                <w:t>1.00</w:t>
              </w:r>
            </w:ins>
          </w:p>
        </w:tc>
      </w:tr>
      <w:tr w:rsidR="00C50A95" w:rsidRPr="00135FCA" w14:paraId="56C421F4" w14:textId="77777777" w:rsidTr="00416506">
        <w:trPr>
          <w:cantSplit/>
          <w:trHeight w:val="190"/>
          <w:ins w:id="643" w:author="Author"/>
        </w:trPr>
        <w:tc>
          <w:tcPr>
            <w:tcW w:w="200" w:type="dxa"/>
            <w:tcBorders>
              <w:right w:val="single" w:sz="6" w:space="0" w:color="auto"/>
            </w:tcBorders>
            <w:shd w:val="clear" w:color="auto" w:fill="auto"/>
          </w:tcPr>
          <w:p w14:paraId="340BA652" w14:textId="77777777" w:rsidR="00C50A95" w:rsidRPr="00135FCA" w:rsidRDefault="00C50A95" w:rsidP="00416506">
            <w:pPr>
              <w:pStyle w:val="tabletext11"/>
              <w:rPr>
                <w:ins w:id="644"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3DF85AA0" w14:textId="77777777" w:rsidR="00C50A95" w:rsidRPr="00135FCA" w:rsidRDefault="00C50A95" w:rsidP="00416506">
            <w:pPr>
              <w:pStyle w:val="tabletext11"/>
              <w:jc w:val="center"/>
              <w:rPr>
                <w:ins w:id="645" w:author="Author"/>
              </w:rPr>
            </w:pPr>
            <w:ins w:id="646" w:author="Author">
              <w:r w:rsidRPr="00135FCA">
                <w:t>3 to 4</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B986DC" w14:textId="77777777" w:rsidR="00C50A95" w:rsidRPr="00135FCA" w:rsidRDefault="00C50A95" w:rsidP="00416506">
            <w:pPr>
              <w:pStyle w:val="tabletext11"/>
              <w:jc w:val="center"/>
              <w:rPr>
                <w:ins w:id="647" w:author="Author"/>
              </w:rPr>
            </w:pPr>
            <w:ins w:id="648" w:author="Author">
              <w:r w:rsidRPr="00135FCA">
                <w:t>1.08</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77A4DA" w14:textId="77777777" w:rsidR="00C50A95" w:rsidRPr="00135FCA" w:rsidRDefault="00C50A95" w:rsidP="00416506">
            <w:pPr>
              <w:pStyle w:val="tabletext11"/>
              <w:jc w:val="center"/>
              <w:rPr>
                <w:ins w:id="649" w:author="Author"/>
              </w:rPr>
            </w:pPr>
            <w:ins w:id="650" w:author="Author">
              <w:r w:rsidRPr="00135FCA">
                <w:t>1.16</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FC0DA5" w14:textId="77777777" w:rsidR="00C50A95" w:rsidRPr="00135FCA" w:rsidRDefault="00C50A95" w:rsidP="00416506">
            <w:pPr>
              <w:pStyle w:val="tabletext11"/>
              <w:jc w:val="center"/>
              <w:rPr>
                <w:ins w:id="651" w:author="Author"/>
              </w:rPr>
            </w:pPr>
            <w:ins w:id="652" w:author="Author">
              <w:r w:rsidRPr="00135FCA">
                <w:t>1.03</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A45399" w14:textId="77777777" w:rsidR="00C50A95" w:rsidRPr="00135FCA" w:rsidRDefault="00C50A95" w:rsidP="00416506">
            <w:pPr>
              <w:pStyle w:val="tabletext11"/>
              <w:jc w:val="center"/>
              <w:rPr>
                <w:ins w:id="653" w:author="Author"/>
              </w:rPr>
            </w:pPr>
            <w:ins w:id="654" w:author="Author">
              <w:r w:rsidRPr="00135FCA">
                <w:t>1.02</w:t>
              </w:r>
            </w:ins>
          </w:p>
        </w:tc>
        <w:tc>
          <w:tcPr>
            <w:tcW w:w="1620" w:type="dxa"/>
            <w:tcBorders>
              <w:top w:val="single" w:sz="6" w:space="0" w:color="auto"/>
              <w:left w:val="single" w:sz="6" w:space="0" w:color="auto"/>
              <w:bottom w:val="single" w:sz="6" w:space="0" w:color="auto"/>
              <w:right w:val="single" w:sz="6" w:space="0" w:color="auto"/>
            </w:tcBorders>
            <w:vAlign w:val="bottom"/>
          </w:tcPr>
          <w:p w14:paraId="5627FA8F" w14:textId="77777777" w:rsidR="00C50A95" w:rsidRPr="00135FCA" w:rsidRDefault="00C50A95" w:rsidP="00416506">
            <w:pPr>
              <w:pStyle w:val="tabletext11"/>
              <w:jc w:val="center"/>
              <w:rPr>
                <w:ins w:id="655" w:author="Author"/>
              </w:rPr>
            </w:pPr>
            <w:ins w:id="656" w:author="Author">
              <w:r w:rsidRPr="00135FCA">
                <w:t>1.00</w:t>
              </w:r>
            </w:ins>
          </w:p>
        </w:tc>
      </w:tr>
      <w:tr w:rsidR="00C50A95" w:rsidRPr="00135FCA" w14:paraId="41E9446D" w14:textId="77777777" w:rsidTr="00416506">
        <w:trPr>
          <w:cantSplit/>
          <w:trHeight w:val="190"/>
          <w:ins w:id="657" w:author="Author"/>
        </w:trPr>
        <w:tc>
          <w:tcPr>
            <w:tcW w:w="200" w:type="dxa"/>
            <w:tcBorders>
              <w:right w:val="single" w:sz="6" w:space="0" w:color="auto"/>
            </w:tcBorders>
            <w:shd w:val="clear" w:color="auto" w:fill="auto"/>
          </w:tcPr>
          <w:p w14:paraId="3D577DF5" w14:textId="77777777" w:rsidR="00C50A95" w:rsidRPr="00135FCA" w:rsidRDefault="00C50A95" w:rsidP="00416506">
            <w:pPr>
              <w:pStyle w:val="tabletext11"/>
              <w:rPr>
                <w:ins w:id="658"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6088048E" w14:textId="77777777" w:rsidR="00C50A95" w:rsidRPr="00135FCA" w:rsidRDefault="00C50A95" w:rsidP="00416506">
            <w:pPr>
              <w:pStyle w:val="tabletext11"/>
              <w:jc w:val="center"/>
              <w:rPr>
                <w:ins w:id="659" w:author="Author"/>
              </w:rPr>
            </w:pPr>
            <w:ins w:id="660" w:author="Author">
              <w:r w:rsidRPr="00135FCA">
                <w:t>5 to 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23B2A5" w14:textId="77777777" w:rsidR="00C50A95" w:rsidRPr="00135FCA" w:rsidRDefault="00C50A95" w:rsidP="00416506">
            <w:pPr>
              <w:pStyle w:val="tabletext11"/>
              <w:jc w:val="center"/>
              <w:rPr>
                <w:ins w:id="661" w:author="Author"/>
              </w:rPr>
            </w:pPr>
            <w:ins w:id="662" w:author="Author">
              <w:r w:rsidRPr="00135FCA">
                <w:t>1.01</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8955D5" w14:textId="77777777" w:rsidR="00C50A95" w:rsidRPr="00135FCA" w:rsidRDefault="00C50A95" w:rsidP="00416506">
            <w:pPr>
              <w:pStyle w:val="tabletext11"/>
              <w:jc w:val="center"/>
              <w:rPr>
                <w:ins w:id="663" w:author="Author"/>
              </w:rPr>
            </w:pPr>
            <w:ins w:id="664" w:author="Author">
              <w:r w:rsidRPr="00135FCA">
                <w:t>1.12</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AEA9D0" w14:textId="77777777" w:rsidR="00C50A95" w:rsidRPr="00135FCA" w:rsidRDefault="00C50A95" w:rsidP="00416506">
            <w:pPr>
              <w:pStyle w:val="tabletext11"/>
              <w:jc w:val="center"/>
              <w:rPr>
                <w:ins w:id="665" w:author="Author"/>
              </w:rPr>
            </w:pPr>
            <w:ins w:id="666" w:author="Author">
              <w:r w:rsidRPr="00135FCA">
                <w:t>0.99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B57DCF" w14:textId="77777777" w:rsidR="00C50A95" w:rsidRPr="00135FCA" w:rsidRDefault="00C50A95" w:rsidP="00416506">
            <w:pPr>
              <w:pStyle w:val="tabletext11"/>
              <w:jc w:val="center"/>
              <w:rPr>
                <w:ins w:id="667" w:author="Author"/>
              </w:rPr>
            </w:pPr>
            <w:ins w:id="668" w:author="Author">
              <w:r w:rsidRPr="00135FCA">
                <w:t>0.97</w:t>
              </w:r>
            </w:ins>
          </w:p>
        </w:tc>
        <w:tc>
          <w:tcPr>
            <w:tcW w:w="1620" w:type="dxa"/>
            <w:tcBorders>
              <w:top w:val="single" w:sz="6" w:space="0" w:color="auto"/>
              <w:left w:val="single" w:sz="6" w:space="0" w:color="auto"/>
              <w:bottom w:val="single" w:sz="6" w:space="0" w:color="auto"/>
              <w:right w:val="single" w:sz="6" w:space="0" w:color="auto"/>
            </w:tcBorders>
            <w:vAlign w:val="bottom"/>
          </w:tcPr>
          <w:p w14:paraId="30A84198" w14:textId="77777777" w:rsidR="00C50A95" w:rsidRPr="00135FCA" w:rsidRDefault="00C50A95" w:rsidP="00416506">
            <w:pPr>
              <w:pStyle w:val="tabletext11"/>
              <w:jc w:val="center"/>
              <w:rPr>
                <w:ins w:id="669" w:author="Author"/>
              </w:rPr>
            </w:pPr>
            <w:ins w:id="670" w:author="Author">
              <w:r w:rsidRPr="00135FCA">
                <w:t>1.00</w:t>
              </w:r>
            </w:ins>
          </w:p>
        </w:tc>
      </w:tr>
      <w:tr w:rsidR="00C50A95" w:rsidRPr="00135FCA" w14:paraId="2FC7980B" w14:textId="77777777" w:rsidTr="00416506">
        <w:trPr>
          <w:cantSplit/>
          <w:trHeight w:val="190"/>
          <w:ins w:id="671" w:author="Author"/>
        </w:trPr>
        <w:tc>
          <w:tcPr>
            <w:tcW w:w="200" w:type="dxa"/>
            <w:tcBorders>
              <w:right w:val="single" w:sz="6" w:space="0" w:color="auto"/>
            </w:tcBorders>
            <w:shd w:val="clear" w:color="auto" w:fill="auto"/>
          </w:tcPr>
          <w:p w14:paraId="2CF2EC21" w14:textId="77777777" w:rsidR="00C50A95" w:rsidRPr="00135FCA" w:rsidRDefault="00C50A95" w:rsidP="00416506">
            <w:pPr>
              <w:pStyle w:val="tabletext11"/>
              <w:rPr>
                <w:ins w:id="672"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7E59825B" w14:textId="77777777" w:rsidR="00C50A95" w:rsidRPr="00135FCA" w:rsidRDefault="00C50A95" w:rsidP="00416506">
            <w:pPr>
              <w:pStyle w:val="tabletext11"/>
              <w:jc w:val="center"/>
              <w:rPr>
                <w:ins w:id="673" w:author="Author"/>
              </w:rPr>
            </w:pPr>
            <w:ins w:id="674" w:author="Author">
              <w:r w:rsidRPr="00135FCA">
                <w:t>10 to 14</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EACB21" w14:textId="77777777" w:rsidR="00C50A95" w:rsidRPr="00135FCA" w:rsidRDefault="00C50A95" w:rsidP="00416506">
            <w:pPr>
              <w:pStyle w:val="tabletext11"/>
              <w:jc w:val="center"/>
              <w:rPr>
                <w:ins w:id="675" w:author="Author"/>
              </w:rPr>
            </w:pPr>
            <w:ins w:id="676" w:author="Author">
              <w:r w:rsidRPr="00135FCA">
                <w:t>0.96</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7F8463" w14:textId="77777777" w:rsidR="00C50A95" w:rsidRPr="00135FCA" w:rsidRDefault="00C50A95" w:rsidP="00416506">
            <w:pPr>
              <w:pStyle w:val="tabletext11"/>
              <w:jc w:val="center"/>
              <w:rPr>
                <w:ins w:id="677" w:author="Author"/>
              </w:rPr>
            </w:pPr>
            <w:ins w:id="678" w:author="Author">
              <w:r w:rsidRPr="00135FCA">
                <w:t>1.08</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0683D0" w14:textId="77777777" w:rsidR="00C50A95" w:rsidRPr="00135FCA" w:rsidRDefault="00C50A95" w:rsidP="00416506">
            <w:pPr>
              <w:pStyle w:val="tabletext11"/>
              <w:jc w:val="center"/>
              <w:rPr>
                <w:ins w:id="679" w:author="Author"/>
              </w:rPr>
            </w:pPr>
            <w:ins w:id="680" w:author="Author">
              <w:r w:rsidRPr="00135FCA">
                <w:t>0.96</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FB7EBC" w14:textId="77777777" w:rsidR="00C50A95" w:rsidRPr="00135FCA" w:rsidRDefault="00C50A95" w:rsidP="00416506">
            <w:pPr>
              <w:pStyle w:val="tabletext11"/>
              <w:jc w:val="center"/>
              <w:rPr>
                <w:ins w:id="681" w:author="Author"/>
              </w:rPr>
            </w:pPr>
            <w:ins w:id="682" w:author="Author">
              <w:r w:rsidRPr="00135FCA">
                <w:t>0.93</w:t>
              </w:r>
            </w:ins>
          </w:p>
        </w:tc>
        <w:tc>
          <w:tcPr>
            <w:tcW w:w="1620" w:type="dxa"/>
            <w:tcBorders>
              <w:top w:val="single" w:sz="6" w:space="0" w:color="auto"/>
              <w:left w:val="single" w:sz="6" w:space="0" w:color="auto"/>
              <w:bottom w:val="single" w:sz="6" w:space="0" w:color="auto"/>
              <w:right w:val="single" w:sz="6" w:space="0" w:color="auto"/>
            </w:tcBorders>
            <w:vAlign w:val="bottom"/>
          </w:tcPr>
          <w:p w14:paraId="1A39A04E" w14:textId="77777777" w:rsidR="00C50A95" w:rsidRPr="00135FCA" w:rsidRDefault="00C50A95" w:rsidP="00416506">
            <w:pPr>
              <w:pStyle w:val="tabletext11"/>
              <w:jc w:val="center"/>
              <w:rPr>
                <w:ins w:id="683" w:author="Author"/>
              </w:rPr>
            </w:pPr>
            <w:ins w:id="684" w:author="Author">
              <w:r w:rsidRPr="00135FCA">
                <w:t>1.00</w:t>
              </w:r>
            </w:ins>
          </w:p>
        </w:tc>
      </w:tr>
      <w:tr w:rsidR="00C50A95" w:rsidRPr="00135FCA" w14:paraId="45778429" w14:textId="77777777" w:rsidTr="00416506">
        <w:trPr>
          <w:cantSplit/>
          <w:trHeight w:val="190"/>
          <w:ins w:id="685" w:author="Author"/>
        </w:trPr>
        <w:tc>
          <w:tcPr>
            <w:tcW w:w="200" w:type="dxa"/>
            <w:tcBorders>
              <w:right w:val="single" w:sz="6" w:space="0" w:color="auto"/>
            </w:tcBorders>
            <w:shd w:val="clear" w:color="auto" w:fill="auto"/>
          </w:tcPr>
          <w:p w14:paraId="1720B152" w14:textId="77777777" w:rsidR="00C50A95" w:rsidRPr="00135FCA" w:rsidRDefault="00C50A95" w:rsidP="00416506">
            <w:pPr>
              <w:pStyle w:val="tabletext11"/>
              <w:rPr>
                <w:ins w:id="686"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5C3F49AA" w14:textId="77777777" w:rsidR="00C50A95" w:rsidRPr="00135FCA" w:rsidRDefault="00C50A95" w:rsidP="00416506">
            <w:pPr>
              <w:pStyle w:val="tabletext11"/>
              <w:jc w:val="center"/>
              <w:rPr>
                <w:ins w:id="687" w:author="Author"/>
              </w:rPr>
            </w:pPr>
            <w:ins w:id="688" w:author="Author">
              <w:r w:rsidRPr="00135FCA">
                <w:t>15 to 19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F9E56A" w14:textId="77777777" w:rsidR="00C50A95" w:rsidRPr="00135FCA" w:rsidRDefault="00C50A95" w:rsidP="00416506">
            <w:pPr>
              <w:pStyle w:val="tabletext11"/>
              <w:jc w:val="center"/>
              <w:rPr>
                <w:ins w:id="689" w:author="Author"/>
              </w:rPr>
            </w:pPr>
            <w:ins w:id="690" w:author="Author">
              <w:r w:rsidRPr="00135FCA">
                <w:t>0.92</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E2C124" w14:textId="77777777" w:rsidR="00C50A95" w:rsidRPr="00135FCA" w:rsidRDefault="00C50A95" w:rsidP="00416506">
            <w:pPr>
              <w:pStyle w:val="tabletext11"/>
              <w:jc w:val="center"/>
              <w:rPr>
                <w:ins w:id="691" w:author="Author"/>
              </w:rPr>
            </w:pPr>
            <w:ins w:id="692" w:author="Author">
              <w:r w:rsidRPr="00135FCA">
                <w:t>1.06</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184D4F" w14:textId="77777777" w:rsidR="00C50A95" w:rsidRPr="00135FCA" w:rsidRDefault="00C50A95" w:rsidP="00416506">
            <w:pPr>
              <w:pStyle w:val="tabletext11"/>
              <w:jc w:val="center"/>
              <w:rPr>
                <w:ins w:id="693" w:author="Author"/>
              </w:rPr>
            </w:pPr>
            <w:ins w:id="694" w:author="Author">
              <w:r w:rsidRPr="00135FCA">
                <w:t>0.94</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5AA843" w14:textId="77777777" w:rsidR="00C50A95" w:rsidRPr="00135FCA" w:rsidRDefault="00C50A95" w:rsidP="00416506">
            <w:pPr>
              <w:pStyle w:val="tabletext11"/>
              <w:jc w:val="center"/>
              <w:rPr>
                <w:ins w:id="695" w:author="Author"/>
              </w:rPr>
            </w:pPr>
            <w:ins w:id="696" w:author="Author">
              <w:r w:rsidRPr="00135FCA">
                <w:t>0.91</w:t>
              </w:r>
            </w:ins>
          </w:p>
        </w:tc>
        <w:tc>
          <w:tcPr>
            <w:tcW w:w="1620" w:type="dxa"/>
            <w:tcBorders>
              <w:top w:val="single" w:sz="6" w:space="0" w:color="auto"/>
              <w:left w:val="single" w:sz="6" w:space="0" w:color="auto"/>
              <w:bottom w:val="single" w:sz="6" w:space="0" w:color="auto"/>
              <w:right w:val="single" w:sz="6" w:space="0" w:color="auto"/>
            </w:tcBorders>
            <w:vAlign w:val="bottom"/>
          </w:tcPr>
          <w:p w14:paraId="3CF60701" w14:textId="77777777" w:rsidR="00C50A95" w:rsidRPr="00135FCA" w:rsidRDefault="00C50A95" w:rsidP="00416506">
            <w:pPr>
              <w:pStyle w:val="tabletext11"/>
              <w:jc w:val="center"/>
              <w:rPr>
                <w:ins w:id="697" w:author="Author"/>
              </w:rPr>
            </w:pPr>
            <w:ins w:id="698" w:author="Author">
              <w:r w:rsidRPr="00135FCA">
                <w:t>1.00</w:t>
              </w:r>
            </w:ins>
          </w:p>
        </w:tc>
      </w:tr>
      <w:tr w:rsidR="00C50A95" w:rsidRPr="00135FCA" w14:paraId="3AA4CF22" w14:textId="77777777" w:rsidTr="00416506">
        <w:trPr>
          <w:cantSplit/>
          <w:trHeight w:val="190"/>
          <w:ins w:id="699" w:author="Author"/>
        </w:trPr>
        <w:tc>
          <w:tcPr>
            <w:tcW w:w="200" w:type="dxa"/>
            <w:tcBorders>
              <w:right w:val="single" w:sz="6" w:space="0" w:color="auto"/>
            </w:tcBorders>
            <w:shd w:val="clear" w:color="auto" w:fill="auto"/>
          </w:tcPr>
          <w:p w14:paraId="1515E7B9" w14:textId="77777777" w:rsidR="00C50A95" w:rsidRPr="00135FCA" w:rsidRDefault="00C50A95" w:rsidP="00416506">
            <w:pPr>
              <w:pStyle w:val="tabletext11"/>
              <w:rPr>
                <w:ins w:id="700"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04675AFC" w14:textId="77777777" w:rsidR="00C50A95" w:rsidRPr="00135FCA" w:rsidRDefault="00C50A95" w:rsidP="00416506">
            <w:pPr>
              <w:pStyle w:val="tabletext11"/>
              <w:jc w:val="center"/>
              <w:rPr>
                <w:ins w:id="701" w:author="Author"/>
              </w:rPr>
            </w:pPr>
            <w:ins w:id="702" w:author="Author">
              <w:r w:rsidRPr="00135FCA">
                <w:t>20 to 29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1A208F" w14:textId="77777777" w:rsidR="00C50A95" w:rsidRPr="00135FCA" w:rsidRDefault="00C50A95" w:rsidP="00416506">
            <w:pPr>
              <w:pStyle w:val="tabletext11"/>
              <w:jc w:val="center"/>
              <w:rPr>
                <w:ins w:id="703" w:author="Author"/>
              </w:rPr>
            </w:pPr>
            <w:ins w:id="704" w:author="Author">
              <w:r w:rsidRPr="00135FCA">
                <w:t>0.89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5FCB77" w14:textId="77777777" w:rsidR="00C50A95" w:rsidRPr="00135FCA" w:rsidRDefault="00C50A95" w:rsidP="00416506">
            <w:pPr>
              <w:pStyle w:val="tabletext11"/>
              <w:jc w:val="center"/>
              <w:rPr>
                <w:ins w:id="705" w:author="Author"/>
              </w:rPr>
            </w:pPr>
            <w:ins w:id="706" w:author="Author">
              <w:r w:rsidRPr="00135FCA">
                <w:t>1.04</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0D72F1" w14:textId="77777777" w:rsidR="00C50A95" w:rsidRPr="00135FCA" w:rsidRDefault="00C50A95" w:rsidP="00416506">
            <w:pPr>
              <w:pStyle w:val="tabletext11"/>
              <w:jc w:val="center"/>
              <w:rPr>
                <w:ins w:id="707" w:author="Author"/>
              </w:rPr>
            </w:pPr>
            <w:ins w:id="708" w:author="Author">
              <w:r w:rsidRPr="00135FCA">
                <w:t>0.93</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FF51CE" w14:textId="77777777" w:rsidR="00C50A95" w:rsidRPr="00135FCA" w:rsidRDefault="00C50A95" w:rsidP="00416506">
            <w:pPr>
              <w:pStyle w:val="tabletext11"/>
              <w:jc w:val="center"/>
              <w:rPr>
                <w:ins w:id="709" w:author="Author"/>
              </w:rPr>
            </w:pPr>
            <w:ins w:id="710" w:author="Author">
              <w:r w:rsidRPr="00135FCA">
                <w:t>0.88</w:t>
              </w:r>
            </w:ins>
          </w:p>
        </w:tc>
        <w:tc>
          <w:tcPr>
            <w:tcW w:w="1620" w:type="dxa"/>
            <w:tcBorders>
              <w:top w:val="single" w:sz="6" w:space="0" w:color="auto"/>
              <w:left w:val="single" w:sz="6" w:space="0" w:color="auto"/>
              <w:bottom w:val="single" w:sz="6" w:space="0" w:color="auto"/>
              <w:right w:val="single" w:sz="6" w:space="0" w:color="auto"/>
            </w:tcBorders>
            <w:vAlign w:val="bottom"/>
          </w:tcPr>
          <w:p w14:paraId="4EF225E6" w14:textId="77777777" w:rsidR="00C50A95" w:rsidRPr="00135FCA" w:rsidRDefault="00C50A95" w:rsidP="00416506">
            <w:pPr>
              <w:pStyle w:val="tabletext11"/>
              <w:jc w:val="center"/>
              <w:rPr>
                <w:ins w:id="711" w:author="Author"/>
              </w:rPr>
            </w:pPr>
            <w:ins w:id="712" w:author="Author">
              <w:r w:rsidRPr="00135FCA">
                <w:t>1.00</w:t>
              </w:r>
            </w:ins>
          </w:p>
        </w:tc>
      </w:tr>
      <w:tr w:rsidR="00C50A95" w:rsidRPr="00135FCA" w14:paraId="517BE5F6" w14:textId="77777777" w:rsidTr="00416506">
        <w:trPr>
          <w:cantSplit/>
          <w:trHeight w:val="190"/>
          <w:ins w:id="713" w:author="Author"/>
        </w:trPr>
        <w:tc>
          <w:tcPr>
            <w:tcW w:w="200" w:type="dxa"/>
            <w:tcBorders>
              <w:right w:val="single" w:sz="6" w:space="0" w:color="auto"/>
            </w:tcBorders>
            <w:shd w:val="clear" w:color="auto" w:fill="auto"/>
          </w:tcPr>
          <w:p w14:paraId="5FAB1860" w14:textId="77777777" w:rsidR="00C50A95" w:rsidRPr="00135FCA" w:rsidRDefault="00C50A95" w:rsidP="00416506">
            <w:pPr>
              <w:pStyle w:val="tabletext11"/>
              <w:rPr>
                <w:ins w:id="714"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41D31096" w14:textId="77777777" w:rsidR="00C50A95" w:rsidRPr="00135FCA" w:rsidRDefault="00C50A95" w:rsidP="00416506">
            <w:pPr>
              <w:pStyle w:val="tabletext11"/>
              <w:jc w:val="center"/>
              <w:rPr>
                <w:ins w:id="715" w:author="Author"/>
              </w:rPr>
            </w:pPr>
            <w:ins w:id="716" w:author="Author">
              <w:r w:rsidRPr="00135FCA">
                <w:t>30 to 39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30320B" w14:textId="77777777" w:rsidR="00C50A95" w:rsidRPr="00135FCA" w:rsidRDefault="00C50A95" w:rsidP="00416506">
            <w:pPr>
              <w:pStyle w:val="tabletext11"/>
              <w:jc w:val="center"/>
              <w:rPr>
                <w:ins w:id="717" w:author="Author"/>
              </w:rPr>
            </w:pPr>
            <w:ins w:id="718" w:author="Author">
              <w:r w:rsidRPr="00135FCA">
                <w:t>0.86</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FCAAE3" w14:textId="77777777" w:rsidR="00C50A95" w:rsidRPr="00135FCA" w:rsidRDefault="00C50A95" w:rsidP="00416506">
            <w:pPr>
              <w:pStyle w:val="tabletext11"/>
              <w:jc w:val="center"/>
              <w:rPr>
                <w:ins w:id="719" w:author="Author"/>
              </w:rPr>
            </w:pPr>
            <w:ins w:id="720" w:author="Author">
              <w:r w:rsidRPr="00135FCA">
                <w:t>1.02</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34869C" w14:textId="77777777" w:rsidR="00C50A95" w:rsidRPr="00135FCA" w:rsidRDefault="00C50A95" w:rsidP="00416506">
            <w:pPr>
              <w:pStyle w:val="tabletext11"/>
              <w:jc w:val="center"/>
              <w:rPr>
                <w:ins w:id="721" w:author="Author"/>
              </w:rPr>
            </w:pPr>
            <w:ins w:id="722" w:author="Author">
              <w:r w:rsidRPr="00135FCA">
                <w:t>0.91</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1CAE5D" w14:textId="77777777" w:rsidR="00C50A95" w:rsidRPr="00135FCA" w:rsidRDefault="00C50A95" w:rsidP="00416506">
            <w:pPr>
              <w:pStyle w:val="tabletext11"/>
              <w:jc w:val="center"/>
              <w:rPr>
                <w:ins w:id="723" w:author="Author"/>
              </w:rPr>
            </w:pPr>
            <w:ins w:id="724" w:author="Author">
              <w:r w:rsidRPr="00135FCA">
                <w:t>0.86</w:t>
              </w:r>
            </w:ins>
          </w:p>
        </w:tc>
        <w:tc>
          <w:tcPr>
            <w:tcW w:w="1620" w:type="dxa"/>
            <w:tcBorders>
              <w:top w:val="single" w:sz="6" w:space="0" w:color="auto"/>
              <w:left w:val="single" w:sz="6" w:space="0" w:color="auto"/>
              <w:bottom w:val="single" w:sz="6" w:space="0" w:color="auto"/>
              <w:right w:val="single" w:sz="6" w:space="0" w:color="auto"/>
            </w:tcBorders>
            <w:vAlign w:val="bottom"/>
          </w:tcPr>
          <w:p w14:paraId="395A1F9F" w14:textId="77777777" w:rsidR="00C50A95" w:rsidRPr="00135FCA" w:rsidRDefault="00C50A95" w:rsidP="00416506">
            <w:pPr>
              <w:pStyle w:val="tabletext11"/>
              <w:jc w:val="center"/>
              <w:rPr>
                <w:ins w:id="725" w:author="Author"/>
              </w:rPr>
            </w:pPr>
            <w:ins w:id="726" w:author="Author">
              <w:r w:rsidRPr="00135FCA">
                <w:t>1.00</w:t>
              </w:r>
            </w:ins>
          </w:p>
        </w:tc>
      </w:tr>
      <w:tr w:rsidR="00C50A95" w:rsidRPr="00135FCA" w14:paraId="0B4DDE31" w14:textId="77777777" w:rsidTr="00416506">
        <w:trPr>
          <w:cantSplit/>
          <w:trHeight w:val="190"/>
          <w:ins w:id="727" w:author="Author"/>
        </w:trPr>
        <w:tc>
          <w:tcPr>
            <w:tcW w:w="200" w:type="dxa"/>
            <w:tcBorders>
              <w:right w:val="single" w:sz="6" w:space="0" w:color="auto"/>
            </w:tcBorders>
            <w:shd w:val="clear" w:color="auto" w:fill="auto"/>
          </w:tcPr>
          <w:p w14:paraId="1931E7FC" w14:textId="77777777" w:rsidR="00C50A95" w:rsidRPr="00135FCA" w:rsidRDefault="00C50A95" w:rsidP="00416506">
            <w:pPr>
              <w:pStyle w:val="tabletext11"/>
              <w:rPr>
                <w:ins w:id="728"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2A9D6B51" w14:textId="77777777" w:rsidR="00C50A95" w:rsidRPr="00135FCA" w:rsidRDefault="00C50A95" w:rsidP="00416506">
            <w:pPr>
              <w:pStyle w:val="tabletext11"/>
              <w:jc w:val="center"/>
              <w:rPr>
                <w:ins w:id="729" w:author="Author"/>
              </w:rPr>
            </w:pPr>
            <w:ins w:id="730" w:author="Author">
              <w:r w:rsidRPr="00135FCA">
                <w:t>40 to 49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2AC1D0" w14:textId="77777777" w:rsidR="00C50A95" w:rsidRPr="00135FCA" w:rsidRDefault="00C50A95" w:rsidP="00416506">
            <w:pPr>
              <w:pStyle w:val="tabletext11"/>
              <w:jc w:val="center"/>
              <w:rPr>
                <w:ins w:id="731" w:author="Author"/>
              </w:rPr>
            </w:pPr>
            <w:ins w:id="732" w:author="Author">
              <w:r w:rsidRPr="00135FCA">
                <w:t>0.84</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5A3C07" w14:textId="77777777" w:rsidR="00C50A95" w:rsidRPr="00135FCA" w:rsidRDefault="00C50A95" w:rsidP="00416506">
            <w:pPr>
              <w:pStyle w:val="tabletext11"/>
              <w:jc w:val="center"/>
              <w:rPr>
                <w:ins w:id="733" w:author="Author"/>
              </w:rPr>
            </w:pPr>
            <w:ins w:id="734" w:author="Author">
              <w:r w:rsidRPr="00135FCA">
                <w:t>1.01</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BDAEEF" w14:textId="77777777" w:rsidR="00C50A95" w:rsidRPr="00135FCA" w:rsidRDefault="00C50A95" w:rsidP="00416506">
            <w:pPr>
              <w:pStyle w:val="tabletext11"/>
              <w:jc w:val="center"/>
              <w:rPr>
                <w:ins w:id="735" w:author="Author"/>
              </w:rPr>
            </w:pPr>
            <w:ins w:id="736" w:author="Author">
              <w:r w:rsidRPr="00135FCA">
                <w:t>0.89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ECF139" w14:textId="77777777" w:rsidR="00C50A95" w:rsidRPr="00135FCA" w:rsidRDefault="00C50A95" w:rsidP="00416506">
            <w:pPr>
              <w:pStyle w:val="tabletext11"/>
              <w:jc w:val="center"/>
              <w:rPr>
                <w:ins w:id="737" w:author="Author"/>
              </w:rPr>
            </w:pPr>
            <w:ins w:id="738" w:author="Author">
              <w:r w:rsidRPr="00135FCA">
                <w:t>0.84</w:t>
              </w:r>
            </w:ins>
          </w:p>
        </w:tc>
        <w:tc>
          <w:tcPr>
            <w:tcW w:w="1620" w:type="dxa"/>
            <w:tcBorders>
              <w:top w:val="single" w:sz="6" w:space="0" w:color="auto"/>
              <w:left w:val="single" w:sz="6" w:space="0" w:color="auto"/>
              <w:bottom w:val="single" w:sz="6" w:space="0" w:color="auto"/>
              <w:right w:val="single" w:sz="6" w:space="0" w:color="auto"/>
            </w:tcBorders>
            <w:vAlign w:val="bottom"/>
          </w:tcPr>
          <w:p w14:paraId="0AEEEEDA" w14:textId="77777777" w:rsidR="00C50A95" w:rsidRPr="00135FCA" w:rsidRDefault="00C50A95" w:rsidP="00416506">
            <w:pPr>
              <w:pStyle w:val="tabletext11"/>
              <w:jc w:val="center"/>
              <w:rPr>
                <w:ins w:id="739" w:author="Author"/>
              </w:rPr>
            </w:pPr>
            <w:ins w:id="740" w:author="Author">
              <w:r w:rsidRPr="00135FCA">
                <w:t>1.00</w:t>
              </w:r>
            </w:ins>
          </w:p>
        </w:tc>
      </w:tr>
      <w:tr w:rsidR="00C50A95" w:rsidRPr="00135FCA" w14:paraId="1109E112" w14:textId="77777777" w:rsidTr="00416506">
        <w:trPr>
          <w:cantSplit/>
          <w:trHeight w:val="190"/>
          <w:ins w:id="741" w:author="Author"/>
        </w:trPr>
        <w:tc>
          <w:tcPr>
            <w:tcW w:w="200" w:type="dxa"/>
            <w:tcBorders>
              <w:right w:val="single" w:sz="6" w:space="0" w:color="auto"/>
            </w:tcBorders>
            <w:shd w:val="clear" w:color="auto" w:fill="auto"/>
          </w:tcPr>
          <w:p w14:paraId="4551ABBB" w14:textId="77777777" w:rsidR="00C50A95" w:rsidRPr="00135FCA" w:rsidRDefault="00C50A95" w:rsidP="00416506">
            <w:pPr>
              <w:pStyle w:val="tabletext11"/>
              <w:rPr>
                <w:ins w:id="742"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69360C08" w14:textId="77777777" w:rsidR="00C50A95" w:rsidRPr="00135FCA" w:rsidRDefault="00C50A95" w:rsidP="00416506">
            <w:pPr>
              <w:pStyle w:val="tabletext11"/>
              <w:jc w:val="center"/>
              <w:rPr>
                <w:ins w:id="743" w:author="Author"/>
              </w:rPr>
            </w:pPr>
            <w:ins w:id="744" w:author="Author">
              <w:r w:rsidRPr="00135FCA">
                <w:t>50 to 59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788CB6" w14:textId="77777777" w:rsidR="00C50A95" w:rsidRPr="00135FCA" w:rsidRDefault="00C50A95" w:rsidP="00416506">
            <w:pPr>
              <w:pStyle w:val="tabletext11"/>
              <w:jc w:val="center"/>
              <w:rPr>
                <w:ins w:id="745" w:author="Author"/>
              </w:rPr>
            </w:pPr>
            <w:ins w:id="746" w:author="Author">
              <w:r w:rsidRPr="00135FCA">
                <w:t>0.82</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BAFAFD" w14:textId="77777777" w:rsidR="00C50A95" w:rsidRPr="00135FCA" w:rsidRDefault="00C50A95" w:rsidP="00416506">
            <w:pPr>
              <w:pStyle w:val="tabletext11"/>
              <w:jc w:val="center"/>
              <w:rPr>
                <w:ins w:id="747" w:author="Author"/>
              </w:rPr>
            </w:pPr>
            <w:ins w:id="748" w:author="Author">
              <w:r w:rsidRPr="00135FCA">
                <w:t>0.99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3B595C" w14:textId="77777777" w:rsidR="00C50A95" w:rsidRPr="00135FCA" w:rsidRDefault="00C50A95" w:rsidP="00416506">
            <w:pPr>
              <w:pStyle w:val="tabletext11"/>
              <w:jc w:val="center"/>
              <w:rPr>
                <w:ins w:id="749" w:author="Author"/>
              </w:rPr>
            </w:pPr>
            <w:ins w:id="750" w:author="Author">
              <w:r w:rsidRPr="00135FCA">
                <w:t>0.88</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DFE0A9" w14:textId="77777777" w:rsidR="00C50A95" w:rsidRPr="00135FCA" w:rsidRDefault="00C50A95" w:rsidP="00416506">
            <w:pPr>
              <w:pStyle w:val="tabletext11"/>
              <w:jc w:val="center"/>
              <w:rPr>
                <w:ins w:id="751" w:author="Author"/>
              </w:rPr>
            </w:pPr>
            <w:ins w:id="752" w:author="Author">
              <w:r w:rsidRPr="00135FCA">
                <w:t>0.83</w:t>
              </w:r>
            </w:ins>
          </w:p>
        </w:tc>
        <w:tc>
          <w:tcPr>
            <w:tcW w:w="1620" w:type="dxa"/>
            <w:tcBorders>
              <w:top w:val="single" w:sz="6" w:space="0" w:color="auto"/>
              <w:left w:val="single" w:sz="6" w:space="0" w:color="auto"/>
              <w:bottom w:val="single" w:sz="6" w:space="0" w:color="auto"/>
              <w:right w:val="single" w:sz="6" w:space="0" w:color="auto"/>
            </w:tcBorders>
            <w:vAlign w:val="bottom"/>
          </w:tcPr>
          <w:p w14:paraId="6ABA8840" w14:textId="77777777" w:rsidR="00C50A95" w:rsidRPr="00135FCA" w:rsidRDefault="00C50A95" w:rsidP="00416506">
            <w:pPr>
              <w:pStyle w:val="tabletext11"/>
              <w:jc w:val="center"/>
              <w:rPr>
                <w:ins w:id="753" w:author="Author"/>
              </w:rPr>
            </w:pPr>
            <w:ins w:id="754" w:author="Author">
              <w:r w:rsidRPr="00135FCA">
                <w:t>1.00</w:t>
              </w:r>
            </w:ins>
          </w:p>
        </w:tc>
      </w:tr>
      <w:tr w:rsidR="00C50A95" w:rsidRPr="00135FCA" w14:paraId="738476E5" w14:textId="77777777" w:rsidTr="00416506">
        <w:trPr>
          <w:cantSplit/>
          <w:trHeight w:val="190"/>
          <w:ins w:id="755" w:author="Author"/>
        </w:trPr>
        <w:tc>
          <w:tcPr>
            <w:tcW w:w="200" w:type="dxa"/>
            <w:tcBorders>
              <w:right w:val="single" w:sz="6" w:space="0" w:color="auto"/>
            </w:tcBorders>
            <w:shd w:val="clear" w:color="auto" w:fill="auto"/>
          </w:tcPr>
          <w:p w14:paraId="430C3B37" w14:textId="77777777" w:rsidR="00C50A95" w:rsidRPr="00135FCA" w:rsidRDefault="00C50A95" w:rsidP="00416506">
            <w:pPr>
              <w:pStyle w:val="tabletext11"/>
              <w:rPr>
                <w:ins w:id="756"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4748985A" w14:textId="77777777" w:rsidR="00C50A95" w:rsidRPr="00135FCA" w:rsidRDefault="00C50A95" w:rsidP="00416506">
            <w:pPr>
              <w:pStyle w:val="tabletext11"/>
              <w:jc w:val="center"/>
              <w:rPr>
                <w:ins w:id="757" w:author="Author"/>
              </w:rPr>
            </w:pPr>
            <w:ins w:id="758" w:author="Author">
              <w:r w:rsidRPr="00135FCA">
                <w:t>60 to 69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0999B3" w14:textId="77777777" w:rsidR="00C50A95" w:rsidRPr="00135FCA" w:rsidRDefault="00C50A95" w:rsidP="00416506">
            <w:pPr>
              <w:pStyle w:val="tabletext11"/>
              <w:jc w:val="center"/>
              <w:rPr>
                <w:ins w:id="759" w:author="Author"/>
              </w:rPr>
            </w:pPr>
            <w:ins w:id="760" w:author="Author">
              <w:r w:rsidRPr="00135FCA">
                <w:t>0.81</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5A3C2C" w14:textId="77777777" w:rsidR="00C50A95" w:rsidRPr="00135FCA" w:rsidRDefault="00C50A95" w:rsidP="00416506">
            <w:pPr>
              <w:pStyle w:val="tabletext11"/>
              <w:jc w:val="center"/>
              <w:rPr>
                <w:ins w:id="761" w:author="Author"/>
              </w:rPr>
            </w:pPr>
            <w:ins w:id="762" w:author="Author">
              <w:r w:rsidRPr="00135FCA">
                <w:t>0.98</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C33D26" w14:textId="77777777" w:rsidR="00C50A95" w:rsidRPr="00135FCA" w:rsidRDefault="00C50A95" w:rsidP="00416506">
            <w:pPr>
              <w:pStyle w:val="tabletext11"/>
              <w:jc w:val="center"/>
              <w:rPr>
                <w:ins w:id="763" w:author="Author"/>
              </w:rPr>
            </w:pPr>
            <w:ins w:id="764" w:author="Author">
              <w:r w:rsidRPr="00135FCA">
                <w:t>0.88</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0DBA7E" w14:textId="77777777" w:rsidR="00C50A95" w:rsidRPr="00135FCA" w:rsidRDefault="00C50A95" w:rsidP="00416506">
            <w:pPr>
              <w:pStyle w:val="tabletext11"/>
              <w:jc w:val="center"/>
              <w:rPr>
                <w:ins w:id="765" w:author="Author"/>
              </w:rPr>
            </w:pPr>
            <w:ins w:id="766" w:author="Author">
              <w:r w:rsidRPr="00135FCA">
                <w:t>0.82</w:t>
              </w:r>
            </w:ins>
          </w:p>
        </w:tc>
        <w:tc>
          <w:tcPr>
            <w:tcW w:w="1620" w:type="dxa"/>
            <w:tcBorders>
              <w:top w:val="single" w:sz="6" w:space="0" w:color="auto"/>
              <w:left w:val="single" w:sz="6" w:space="0" w:color="auto"/>
              <w:bottom w:val="single" w:sz="6" w:space="0" w:color="auto"/>
              <w:right w:val="single" w:sz="6" w:space="0" w:color="auto"/>
            </w:tcBorders>
            <w:vAlign w:val="bottom"/>
          </w:tcPr>
          <w:p w14:paraId="40B82587" w14:textId="77777777" w:rsidR="00C50A95" w:rsidRPr="00135FCA" w:rsidRDefault="00C50A95" w:rsidP="00416506">
            <w:pPr>
              <w:pStyle w:val="tabletext11"/>
              <w:jc w:val="center"/>
              <w:rPr>
                <w:ins w:id="767" w:author="Author"/>
              </w:rPr>
            </w:pPr>
            <w:ins w:id="768" w:author="Author">
              <w:r w:rsidRPr="00135FCA">
                <w:t>1.00</w:t>
              </w:r>
            </w:ins>
          </w:p>
        </w:tc>
      </w:tr>
      <w:tr w:rsidR="00C50A95" w:rsidRPr="00135FCA" w14:paraId="45393F8A" w14:textId="77777777" w:rsidTr="00416506">
        <w:trPr>
          <w:cantSplit/>
          <w:trHeight w:val="190"/>
          <w:ins w:id="769" w:author="Author"/>
        </w:trPr>
        <w:tc>
          <w:tcPr>
            <w:tcW w:w="200" w:type="dxa"/>
            <w:tcBorders>
              <w:right w:val="single" w:sz="6" w:space="0" w:color="auto"/>
            </w:tcBorders>
            <w:shd w:val="clear" w:color="auto" w:fill="auto"/>
          </w:tcPr>
          <w:p w14:paraId="3BD231A4" w14:textId="77777777" w:rsidR="00C50A95" w:rsidRPr="00135FCA" w:rsidRDefault="00C50A95" w:rsidP="00416506">
            <w:pPr>
              <w:pStyle w:val="tabletext11"/>
              <w:rPr>
                <w:ins w:id="770"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09C74390" w14:textId="77777777" w:rsidR="00C50A95" w:rsidRPr="00135FCA" w:rsidRDefault="00C50A95" w:rsidP="00416506">
            <w:pPr>
              <w:pStyle w:val="tabletext11"/>
              <w:jc w:val="center"/>
              <w:rPr>
                <w:ins w:id="771" w:author="Author"/>
              </w:rPr>
            </w:pPr>
            <w:ins w:id="772" w:author="Author">
              <w:r w:rsidRPr="00135FCA">
                <w:t>70 to 79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779CC4" w14:textId="77777777" w:rsidR="00C50A95" w:rsidRPr="00135FCA" w:rsidRDefault="00C50A95" w:rsidP="00416506">
            <w:pPr>
              <w:pStyle w:val="tabletext11"/>
              <w:jc w:val="center"/>
              <w:rPr>
                <w:ins w:id="773" w:author="Author"/>
              </w:rPr>
            </w:pPr>
            <w:ins w:id="774" w:author="Author">
              <w:r w:rsidRPr="00135FCA">
                <w:t>0.79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C5E08C" w14:textId="77777777" w:rsidR="00C50A95" w:rsidRPr="00135FCA" w:rsidRDefault="00C50A95" w:rsidP="00416506">
            <w:pPr>
              <w:pStyle w:val="tabletext11"/>
              <w:jc w:val="center"/>
              <w:rPr>
                <w:ins w:id="775" w:author="Author"/>
              </w:rPr>
            </w:pPr>
            <w:ins w:id="776" w:author="Author">
              <w:r w:rsidRPr="00135FCA">
                <w:t>0.98</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44306D" w14:textId="77777777" w:rsidR="00C50A95" w:rsidRPr="00135FCA" w:rsidRDefault="00C50A95" w:rsidP="00416506">
            <w:pPr>
              <w:pStyle w:val="tabletext11"/>
              <w:jc w:val="center"/>
              <w:rPr>
                <w:ins w:id="777" w:author="Author"/>
              </w:rPr>
            </w:pPr>
            <w:ins w:id="778" w:author="Author">
              <w:r w:rsidRPr="00135FCA">
                <w:t>0.87</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02B011" w14:textId="77777777" w:rsidR="00C50A95" w:rsidRPr="00135FCA" w:rsidRDefault="00C50A95" w:rsidP="00416506">
            <w:pPr>
              <w:pStyle w:val="tabletext11"/>
              <w:jc w:val="center"/>
              <w:rPr>
                <w:ins w:id="779" w:author="Author"/>
              </w:rPr>
            </w:pPr>
            <w:ins w:id="780" w:author="Author">
              <w:r w:rsidRPr="00135FCA">
                <w:t>0.81</w:t>
              </w:r>
            </w:ins>
          </w:p>
        </w:tc>
        <w:tc>
          <w:tcPr>
            <w:tcW w:w="1620" w:type="dxa"/>
            <w:tcBorders>
              <w:top w:val="single" w:sz="6" w:space="0" w:color="auto"/>
              <w:left w:val="single" w:sz="6" w:space="0" w:color="auto"/>
              <w:bottom w:val="single" w:sz="6" w:space="0" w:color="auto"/>
              <w:right w:val="single" w:sz="6" w:space="0" w:color="auto"/>
            </w:tcBorders>
            <w:vAlign w:val="bottom"/>
          </w:tcPr>
          <w:p w14:paraId="1A2980A7" w14:textId="77777777" w:rsidR="00C50A95" w:rsidRPr="00135FCA" w:rsidRDefault="00C50A95" w:rsidP="00416506">
            <w:pPr>
              <w:pStyle w:val="tabletext11"/>
              <w:jc w:val="center"/>
              <w:rPr>
                <w:ins w:id="781" w:author="Author"/>
              </w:rPr>
            </w:pPr>
            <w:ins w:id="782" w:author="Author">
              <w:r w:rsidRPr="00135FCA">
                <w:t>1.00</w:t>
              </w:r>
            </w:ins>
          </w:p>
        </w:tc>
      </w:tr>
      <w:tr w:rsidR="00C50A95" w:rsidRPr="00135FCA" w14:paraId="4F617F57" w14:textId="77777777" w:rsidTr="00416506">
        <w:trPr>
          <w:cantSplit/>
          <w:trHeight w:val="190"/>
          <w:ins w:id="783" w:author="Author"/>
        </w:trPr>
        <w:tc>
          <w:tcPr>
            <w:tcW w:w="200" w:type="dxa"/>
            <w:tcBorders>
              <w:right w:val="single" w:sz="6" w:space="0" w:color="auto"/>
            </w:tcBorders>
            <w:shd w:val="clear" w:color="auto" w:fill="auto"/>
          </w:tcPr>
          <w:p w14:paraId="404765CD" w14:textId="77777777" w:rsidR="00C50A95" w:rsidRPr="00135FCA" w:rsidRDefault="00C50A95" w:rsidP="00416506">
            <w:pPr>
              <w:pStyle w:val="tabletext11"/>
              <w:rPr>
                <w:ins w:id="784"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0E194D0E" w14:textId="77777777" w:rsidR="00C50A95" w:rsidRPr="00135FCA" w:rsidRDefault="00C50A95" w:rsidP="00416506">
            <w:pPr>
              <w:pStyle w:val="tabletext11"/>
              <w:jc w:val="center"/>
              <w:rPr>
                <w:ins w:id="785" w:author="Author"/>
              </w:rPr>
            </w:pPr>
            <w:ins w:id="786" w:author="Author">
              <w:r w:rsidRPr="00135FCA">
                <w:t>80 to 89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ADD4EB" w14:textId="77777777" w:rsidR="00C50A95" w:rsidRPr="00135FCA" w:rsidRDefault="00C50A95" w:rsidP="00416506">
            <w:pPr>
              <w:pStyle w:val="tabletext11"/>
              <w:jc w:val="center"/>
              <w:rPr>
                <w:ins w:id="787" w:author="Author"/>
              </w:rPr>
            </w:pPr>
            <w:ins w:id="788" w:author="Author">
              <w:r w:rsidRPr="00135FCA">
                <w:t>0.78</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CE3C79" w14:textId="77777777" w:rsidR="00C50A95" w:rsidRPr="00135FCA" w:rsidRDefault="00C50A95" w:rsidP="00416506">
            <w:pPr>
              <w:pStyle w:val="tabletext11"/>
              <w:jc w:val="center"/>
              <w:rPr>
                <w:ins w:id="789" w:author="Author"/>
              </w:rPr>
            </w:pPr>
            <w:ins w:id="790" w:author="Author">
              <w:r w:rsidRPr="00135FCA">
                <w:t>0.97</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F2C699" w14:textId="77777777" w:rsidR="00C50A95" w:rsidRPr="00135FCA" w:rsidRDefault="00C50A95" w:rsidP="00416506">
            <w:pPr>
              <w:pStyle w:val="tabletext11"/>
              <w:jc w:val="center"/>
              <w:rPr>
                <w:ins w:id="791" w:author="Author"/>
              </w:rPr>
            </w:pPr>
            <w:ins w:id="792" w:author="Author">
              <w:r w:rsidRPr="00135FCA">
                <w:t>0.86</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B9B0DA" w14:textId="77777777" w:rsidR="00C50A95" w:rsidRPr="00135FCA" w:rsidRDefault="00C50A95" w:rsidP="00416506">
            <w:pPr>
              <w:pStyle w:val="tabletext11"/>
              <w:jc w:val="center"/>
              <w:rPr>
                <w:ins w:id="793" w:author="Author"/>
              </w:rPr>
            </w:pPr>
            <w:ins w:id="794" w:author="Author">
              <w:r w:rsidRPr="00135FCA">
                <w:t>0.80</w:t>
              </w:r>
            </w:ins>
          </w:p>
        </w:tc>
        <w:tc>
          <w:tcPr>
            <w:tcW w:w="1620" w:type="dxa"/>
            <w:tcBorders>
              <w:top w:val="single" w:sz="6" w:space="0" w:color="auto"/>
              <w:left w:val="single" w:sz="6" w:space="0" w:color="auto"/>
              <w:bottom w:val="single" w:sz="6" w:space="0" w:color="auto"/>
              <w:right w:val="single" w:sz="6" w:space="0" w:color="auto"/>
            </w:tcBorders>
            <w:vAlign w:val="bottom"/>
          </w:tcPr>
          <w:p w14:paraId="3AC269CC" w14:textId="77777777" w:rsidR="00C50A95" w:rsidRPr="00135FCA" w:rsidRDefault="00C50A95" w:rsidP="00416506">
            <w:pPr>
              <w:pStyle w:val="tabletext11"/>
              <w:jc w:val="center"/>
              <w:rPr>
                <w:ins w:id="795" w:author="Author"/>
              </w:rPr>
            </w:pPr>
            <w:ins w:id="796" w:author="Author">
              <w:r w:rsidRPr="00135FCA">
                <w:t>1.00</w:t>
              </w:r>
            </w:ins>
          </w:p>
        </w:tc>
      </w:tr>
      <w:tr w:rsidR="00C50A95" w:rsidRPr="00135FCA" w14:paraId="0F2E6CA7" w14:textId="77777777" w:rsidTr="00416506">
        <w:trPr>
          <w:cantSplit/>
          <w:trHeight w:val="190"/>
          <w:ins w:id="797" w:author="Author"/>
        </w:trPr>
        <w:tc>
          <w:tcPr>
            <w:tcW w:w="200" w:type="dxa"/>
            <w:tcBorders>
              <w:right w:val="single" w:sz="6" w:space="0" w:color="auto"/>
            </w:tcBorders>
            <w:shd w:val="clear" w:color="auto" w:fill="auto"/>
          </w:tcPr>
          <w:p w14:paraId="6A5F0A57" w14:textId="77777777" w:rsidR="00C50A95" w:rsidRPr="00135FCA" w:rsidRDefault="00C50A95" w:rsidP="00416506">
            <w:pPr>
              <w:pStyle w:val="tabletext11"/>
              <w:rPr>
                <w:ins w:id="798"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5B1C8E5C" w14:textId="77777777" w:rsidR="00C50A95" w:rsidRPr="00135FCA" w:rsidRDefault="00C50A95" w:rsidP="00416506">
            <w:pPr>
              <w:pStyle w:val="tabletext11"/>
              <w:jc w:val="center"/>
              <w:rPr>
                <w:ins w:id="799" w:author="Author"/>
              </w:rPr>
            </w:pPr>
            <w:ins w:id="800" w:author="Author">
              <w:r w:rsidRPr="00135FCA">
                <w:t>90 to 99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8E48B2" w14:textId="77777777" w:rsidR="00C50A95" w:rsidRPr="00135FCA" w:rsidRDefault="00C50A95" w:rsidP="00416506">
            <w:pPr>
              <w:pStyle w:val="tabletext11"/>
              <w:jc w:val="center"/>
              <w:rPr>
                <w:ins w:id="801" w:author="Author"/>
              </w:rPr>
            </w:pPr>
            <w:ins w:id="802" w:author="Author">
              <w:r w:rsidRPr="00135FCA">
                <w:t>0.78</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87B65E" w14:textId="77777777" w:rsidR="00C50A95" w:rsidRPr="00135FCA" w:rsidRDefault="00C50A95" w:rsidP="00416506">
            <w:pPr>
              <w:pStyle w:val="tabletext11"/>
              <w:jc w:val="center"/>
              <w:rPr>
                <w:ins w:id="803" w:author="Author"/>
              </w:rPr>
            </w:pPr>
            <w:ins w:id="804" w:author="Author">
              <w:r w:rsidRPr="00135FCA">
                <w:t>0.96</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6C2EF5" w14:textId="77777777" w:rsidR="00C50A95" w:rsidRPr="00135FCA" w:rsidRDefault="00C50A95" w:rsidP="00416506">
            <w:pPr>
              <w:pStyle w:val="tabletext11"/>
              <w:jc w:val="center"/>
              <w:rPr>
                <w:ins w:id="805" w:author="Author"/>
              </w:rPr>
            </w:pPr>
            <w:ins w:id="806" w:author="Author">
              <w:r w:rsidRPr="00135FCA">
                <w:t>0.86</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523BC1" w14:textId="77777777" w:rsidR="00C50A95" w:rsidRPr="00135FCA" w:rsidRDefault="00C50A95" w:rsidP="00416506">
            <w:pPr>
              <w:pStyle w:val="tabletext11"/>
              <w:jc w:val="center"/>
              <w:rPr>
                <w:ins w:id="807" w:author="Author"/>
              </w:rPr>
            </w:pPr>
            <w:ins w:id="808" w:author="Author">
              <w:r w:rsidRPr="00135FCA">
                <w:t>0.79</w:t>
              </w:r>
            </w:ins>
          </w:p>
        </w:tc>
        <w:tc>
          <w:tcPr>
            <w:tcW w:w="1620" w:type="dxa"/>
            <w:tcBorders>
              <w:top w:val="single" w:sz="6" w:space="0" w:color="auto"/>
              <w:left w:val="single" w:sz="6" w:space="0" w:color="auto"/>
              <w:bottom w:val="single" w:sz="6" w:space="0" w:color="auto"/>
              <w:right w:val="single" w:sz="6" w:space="0" w:color="auto"/>
            </w:tcBorders>
            <w:vAlign w:val="bottom"/>
          </w:tcPr>
          <w:p w14:paraId="75CB3147" w14:textId="77777777" w:rsidR="00C50A95" w:rsidRPr="00135FCA" w:rsidRDefault="00C50A95" w:rsidP="00416506">
            <w:pPr>
              <w:pStyle w:val="tabletext11"/>
              <w:jc w:val="center"/>
              <w:rPr>
                <w:ins w:id="809" w:author="Author"/>
              </w:rPr>
            </w:pPr>
            <w:ins w:id="810" w:author="Author">
              <w:r w:rsidRPr="00135FCA">
                <w:t>1.00</w:t>
              </w:r>
            </w:ins>
          </w:p>
        </w:tc>
      </w:tr>
      <w:tr w:rsidR="00C50A95" w:rsidRPr="00135FCA" w14:paraId="0C23DFE1" w14:textId="77777777" w:rsidTr="00416506">
        <w:trPr>
          <w:cantSplit/>
          <w:trHeight w:val="190"/>
          <w:ins w:id="811" w:author="Author"/>
        </w:trPr>
        <w:tc>
          <w:tcPr>
            <w:tcW w:w="200" w:type="dxa"/>
            <w:tcBorders>
              <w:right w:val="single" w:sz="6" w:space="0" w:color="auto"/>
            </w:tcBorders>
            <w:shd w:val="clear" w:color="auto" w:fill="auto"/>
          </w:tcPr>
          <w:p w14:paraId="030AFFE3" w14:textId="77777777" w:rsidR="00C50A95" w:rsidRPr="00135FCA" w:rsidRDefault="00C50A95" w:rsidP="00416506">
            <w:pPr>
              <w:pStyle w:val="tabletext11"/>
              <w:rPr>
                <w:ins w:id="812"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58076A4D" w14:textId="77777777" w:rsidR="00C50A95" w:rsidRPr="00135FCA" w:rsidRDefault="00C50A95" w:rsidP="00416506">
            <w:pPr>
              <w:pStyle w:val="tabletext11"/>
              <w:jc w:val="center"/>
              <w:rPr>
                <w:ins w:id="813" w:author="Author"/>
              </w:rPr>
            </w:pPr>
            <w:ins w:id="814" w:author="Author">
              <w:r w:rsidRPr="00135FCA">
                <w:t>100 to 114</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85E6B7" w14:textId="77777777" w:rsidR="00C50A95" w:rsidRPr="00135FCA" w:rsidRDefault="00C50A95" w:rsidP="00416506">
            <w:pPr>
              <w:pStyle w:val="tabletext11"/>
              <w:jc w:val="center"/>
              <w:rPr>
                <w:ins w:id="815" w:author="Author"/>
              </w:rPr>
            </w:pPr>
            <w:ins w:id="816" w:author="Author">
              <w:r w:rsidRPr="00135FCA">
                <w:t>0.77</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F0C3B0" w14:textId="77777777" w:rsidR="00C50A95" w:rsidRPr="00135FCA" w:rsidRDefault="00C50A95" w:rsidP="00416506">
            <w:pPr>
              <w:pStyle w:val="tabletext11"/>
              <w:jc w:val="center"/>
              <w:rPr>
                <w:ins w:id="817" w:author="Author"/>
              </w:rPr>
            </w:pPr>
            <w:ins w:id="818" w:author="Author">
              <w:r w:rsidRPr="00135FCA">
                <w:t>0.96</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8FFC2C" w14:textId="77777777" w:rsidR="00C50A95" w:rsidRPr="00135FCA" w:rsidRDefault="00C50A95" w:rsidP="00416506">
            <w:pPr>
              <w:pStyle w:val="tabletext11"/>
              <w:jc w:val="center"/>
              <w:rPr>
                <w:ins w:id="819" w:author="Author"/>
              </w:rPr>
            </w:pPr>
            <w:ins w:id="820" w:author="Author">
              <w:r w:rsidRPr="00135FCA">
                <w:t>0.85</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C9F787" w14:textId="77777777" w:rsidR="00C50A95" w:rsidRPr="00135FCA" w:rsidRDefault="00C50A95" w:rsidP="00416506">
            <w:pPr>
              <w:pStyle w:val="tabletext11"/>
              <w:jc w:val="center"/>
              <w:rPr>
                <w:ins w:id="821" w:author="Author"/>
              </w:rPr>
            </w:pPr>
            <w:ins w:id="822" w:author="Author">
              <w:r w:rsidRPr="00135FCA">
                <w:t>0.79</w:t>
              </w:r>
            </w:ins>
          </w:p>
        </w:tc>
        <w:tc>
          <w:tcPr>
            <w:tcW w:w="1620" w:type="dxa"/>
            <w:tcBorders>
              <w:top w:val="single" w:sz="6" w:space="0" w:color="auto"/>
              <w:left w:val="single" w:sz="6" w:space="0" w:color="auto"/>
              <w:bottom w:val="single" w:sz="6" w:space="0" w:color="auto"/>
              <w:right w:val="single" w:sz="6" w:space="0" w:color="auto"/>
            </w:tcBorders>
            <w:vAlign w:val="bottom"/>
          </w:tcPr>
          <w:p w14:paraId="3229E430" w14:textId="77777777" w:rsidR="00C50A95" w:rsidRPr="00135FCA" w:rsidRDefault="00C50A95" w:rsidP="00416506">
            <w:pPr>
              <w:pStyle w:val="tabletext11"/>
              <w:jc w:val="center"/>
              <w:rPr>
                <w:ins w:id="823" w:author="Author"/>
              </w:rPr>
            </w:pPr>
            <w:ins w:id="824" w:author="Author">
              <w:r w:rsidRPr="00135FCA">
                <w:t>1.00</w:t>
              </w:r>
            </w:ins>
          </w:p>
        </w:tc>
      </w:tr>
      <w:tr w:rsidR="00C50A95" w:rsidRPr="00135FCA" w14:paraId="50972667" w14:textId="77777777" w:rsidTr="00416506">
        <w:trPr>
          <w:cantSplit/>
          <w:trHeight w:val="190"/>
          <w:ins w:id="825" w:author="Author"/>
        </w:trPr>
        <w:tc>
          <w:tcPr>
            <w:tcW w:w="200" w:type="dxa"/>
            <w:tcBorders>
              <w:right w:val="single" w:sz="6" w:space="0" w:color="auto"/>
            </w:tcBorders>
            <w:shd w:val="clear" w:color="auto" w:fill="auto"/>
          </w:tcPr>
          <w:p w14:paraId="5750776E" w14:textId="77777777" w:rsidR="00C50A95" w:rsidRPr="00135FCA" w:rsidRDefault="00C50A95" w:rsidP="00416506">
            <w:pPr>
              <w:pStyle w:val="tabletext11"/>
              <w:rPr>
                <w:ins w:id="826"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450295BF" w14:textId="77777777" w:rsidR="00C50A95" w:rsidRPr="00135FCA" w:rsidRDefault="00C50A95" w:rsidP="00416506">
            <w:pPr>
              <w:pStyle w:val="tabletext11"/>
              <w:jc w:val="center"/>
              <w:rPr>
                <w:ins w:id="827" w:author="Author"/>
              </w:rPr>
            </w:pPr>
            <w:ins w:id="828" w:author="Author">
              <w:r w:rsidRPr="00135FCA">
                <w:t>115 to 129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37919D" w14:textId="77777777" w:rsidR="00C50A95" w:rsidRPr="00135FCA" w:rsidRDefault="00C50A95" w:rsidP="00416506">
            <w:pPr>
              <w:pStyle w:val="tabletext11"/>
              <w:jc w:val="center"/>
              <w:rPr>
                <w:ins w:id="829" w:author="Author"/>
              </w:rPr>
            </w:pPr>
            <w:ins w:id="830" w:author="Author">
              <w:r w:rsidRPr="00135FCA">
                <w:t>0.76</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D9E39D" w14:textId="77777777" w:rsidR="00C50A95" w:rsidRPr="00135FCA" w:rsidRDefault="00C50A95" w:rsidP="00416506">
            <w:pPr>
              <w:pStyle w:val="tabletext11"/>
              <w:jc w:val="center"/>
              <w:rPr>
                <w:ins w:id="831" w:author="Author"/>
              </w:rPr>
            </w:pPr>
            <w:ins w:id="832" w:author="Author">
              <w:r w:rsidRPr="00135FCA">
                <w:t>0.95</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FDE4FC" w14:textId="77777777" w:rsidR="00C50A95" w:rsidRPr="00135FCA" w:rsidRDefault="00C50A95" w:rsidP="00416506">
            <w:pPr>
              <w:pStyle w:val="tabletext11"/>
              <w:jc w:val="center"/>
              <w:rPr>
                <w:ins w:id="833" w:author="Author"/>
              </w:rPr>
            </w:pPr>
            <w:ins w:id="834" w:author="Author">
              <w:r w:rsidRPr="00135FCA">
                <w:t>0.85</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46876A" w14:textId="77777777" w:rsidR="00C50A95" w:rsidRPr="00135FCA" w:rsidRDefault="00C50A95" w:rsidP="00416506">
            <w:pPr>
              <w:pStyle w:val="tabletext11"/>
              <w:jc w:val="center"/>
              <w:rPr>
                <w:ins w:id="835" w:author="Author"/>
              </w:rPr>
            </w:pPr>
            <w:ins w:id="836" w:author="Author">
              <w:r w:rsidRPr="00135FCA">
                <w:t>0.78</w:t>
              </w:r>
            </w:ins>
          </w:p>
        </w:tc>
        <w:tc>
          <w:tcPr>
            <w:tcW w:w="1620" w:type="dxa"/>
            <w:tcBorders>
              <w:top w:val="single" w:sz="6" w:space="0" w:color="auto"/>
              <w:left w:val="single" w:sz="6" w:space="0" w:color="auto"/>
              <w:bottom w:val="single" w:sz="6" w:space="0" w:color="auto"/>
              <w:right w:val="single" w:sz="6" w:space="0" w:color="auto"/>
            </w:tcBorders>
            <w:vAlign w:val="bottom"/>
          </w:tcPr>
          <w:p w14:paraId="45C5CEB1" w14:textId="77777777" w:rsidR="00C50A95" w:rsidRPr="00135FCA" w:rsidRDefault="00C50A95" w:rsidP="00416506">
            <w:pPr>
              <w:pStyle w:val="tabletext11"/>
              <w:jc w:val="center"/>
              <w:rPr>
                <w:ins w:id="837" w:author="Author"/>
              </w:rPr>
            </w:pPr>
            <w:ins w:id="838" w:author="Author">
              <w:r w:rsidRPr="00135FCA">
                <w:t>1.00</w:t>
              </w:r>
            </w:ins>
          </w:p>
        </w:tc>
      </w:tr>
      <w:tr w:rsidR="00C50A95" w:rsidRPr="00135FCA" w14:paraId="6521AF85" w14:textId="77777777" w:rsidTr="00416506">
        <w:trPr>
          <w:cantSplit/>
          <w:trHeight w:val="190"/>
          <w:ins w:id="839" w:author="Author"/>
        </w:trPr>
        <w:tc>
          <w:tcPr>
            <w:tcW w:w="200" w:type="dxa"/>
            <w:tcBorders>
              <w:right w:val="single" w:sz="6" w:space="0" w:color="auto"/>
            </w:tcBorders>
            <w:shd w:val="clear" w:color="auto" w:fill="auto"/>
          </w:tcPr>
          <w:p w14:paraId="51A92FE8" w14:textId="77777777" w:rsidR="00C50A95" w:rsidRPr="00135FCA" w:rsidRDefault="00C50A95" w:rsidP="00416506">
            <w:pPr>
              <w:pStyle w:val="tabletext11"/>
              <w:rPr>
                <w:ins w:id="840"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629FC619" w14:textId="77777777" w:rsidR="00C50A95" w:rsidRPr="00135FCA" w:rsidRDefault="00C50A95" w:rsidP="00416506">
            <w:pPr>
              <w:pStyle w:val="tabletext11"/>
              <w:jc w:val="center"/>
              <w:rPr>
                <w:ins w:id="841" w:author="Author"/>
              </w:rPr>
            </w:pPr>
            <w:ins w:id="842" w:author="Author">
              <w:r w:rsidRPr="00135FCA">
                <w:t>130 to 154</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7F9FB9" w14:textId="77777777" w:rsidR="00C50A95" w:rsidRPr="00135FCA" w:rsidRDefault="00C50A95" w:rsidP="00416506">
            <w:pPr>
              <w:pStyle w:val="tabletext11"/>
              <w:jc w:val="center"/>
              <w:rPr>
                <w:ins w:id="843" w:author="Author"/>
              </w:rPr>
            </w:pPr>
            <w:ins w:id="844" w:author="Author">
              <w:r w:rsidRPr="00135FCA">
                <w:t>0.74</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1F529A" w14:textId="77777777" w:rsidR="00C50A95" w:rsidRPr="00135FCA" w:rsidRDefault="00C50A95" w:rsidP="00416506">
            <w:pPr>
              <w:pStyle w:val="tabletext11"/>
              <w:jc w:val="center"/>
              <w:rPr>
                <w:ins w:id="845" w:author="Author"/>
              </w:rPr>
            </w:pPr>
            <w:ins w:id="846" w:author="Author">
              <w:r w:rsidRPr="00135FCA">
                <w:t>0.94</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B0A1FC" w14:textId="77777777" w:rsidR="00C50A95" w:rsidRPr="00135FCA" w:rsidRDefault="00C50A95" w:rsidP="00416506">
            <w:pPr>
              <w:pStyle w:val="tabletext11"/>
              <w:jc w:val="center"/>
              <w:rPr>
                <w:ins w:id="847" w:author="Author"/>
              </w:rPr>
            </w:pPr>
            <w:ins w:id="848" w:author="Author">
              <w:r w:rsidRPr="00135FCA">
                <w:t>0.84</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42F153" w14:textId="77777777" w:rsidR="00C50A95" w:rsidRPr="00135FCA" w:rsidRDefault="00C50A95" w:rsidP="00416506">
            <w:pPr>
              <w:pStyle w:val="tabletext11"/>
              <w:jc w:val="center"/>
              <w:rPr>
                <w:ins w:id="849" w:author="Author"/>
              </w:rPr>
            </w:pPr>
            <w:ins w:id="850" w:author="Author">
              <w:r w:rsidRPr="00135FCA">
                <w:t>0.77</w:t>
              </w:r>
            </w:ins>
          </w:p>
        </w:tc>
        <w:tc>
          <w:tcPr>
            <w:tcW w:w="1620" w:type="dxa"/>
            <w:tcBorders>
              <w:top w:val="single" w:sz="6" w:space="0" w:color="auto"/>
              <w:left w:val="single" w:sz="6" w:space="0" w:color="auto"/>
              <w:bottom w:val="single" w:sz="6" w:space="0" w:color="auto"/>
              <w:right w:val="single" w:sz="6" w:space="0" w:color="auto"/>
            </w:tcBorders>
            <w:vAlign w:val="bottom"/>
          </w:tcPr>
          <w:p w14:paraId="6330E081" w14:textId="77777777" w:rsidR="00C50A95" w:rsidRPr="00135FCA" w:rsidRDefault="00C50A95" w:rsidP="00416506">
            <w:pPr>
              <w:pStyle w:val="tabletext11"/>
              <w:jc w:val="center"/>
              <w:rPr>
                <w:ins w:id="851" w:author="Author"/>
              </w:rPr>
            </w:pPr>
            <w:ins w:id="852" w:author="Author">
              <w:r w:rsidRPr="00135FCA">
                <w:t>1.00</w:t>
              </w:r>
            </w:ins>
          </w:p>
        </w:tc>
      </w:tr>
      <w:tr w:rsidR="00C50A95" w:rsidRPr="00135FCA" w14:paraId="70128F39" w14:textId="77777777" w:rsidTr="00416506">
        <w:trPr>
          <w:cantSplit/>
          <w:trHeight w:val="190"/>
          <w:ins w:id="853" w:author="Author"/>
        </w:trPr>
        <w:tc>
          <w:tcPr>
            <w:tcW w:w="200" w:type="dxa"/>
            <w:tcBorders>
              <w:right w:val="single" w:sz="6" w:space="0" w:color="auto"/>
            </w:tcBorders>
            <w:shd w:val="clear" w:color="auto" w:fill="auto"/>
          </w:tcPr>
          <w:p w14:paraId="5857686B" w14:textId="77777777" w:rsidR="00C50A95" w:rsidRPr="00135FCA" w:rsidRDefault="00C50A95" w:rsidP="00416506">
            <w:pPr>
              <w:pStyle w:val="tabletext11"/>
              <w:rPr>
                <w:ins w:id="854"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2C4DA850" w14:textId="77777777" w:rsidR="00C50A95" w:rsidRPr="00135FCA" w:rsidRDefault="00C50A95" w:rsidP="00416506">
            <w:pPr>
              <w:pStyle w:val="tabletext11"/>
              <w:jc w:val="center"/>
              <w:rPr>
                <w:ins w:id="855" w:author="Author"/>
              </w:rPr>
            </w:pPr>
            <w:ins w:id="856" w:author="Author">
              <w:r w:rsidRPr="00135FCA">
                <w:t>155 to 194</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3EDDEE" w14:textId="77777777" w:rsidR="00C50A95" w:rsidRPr="00135FCA" w:rsidRDefault="00C50A95" w:rsidP="00416506">
            <w:pPr>
              <w:pStyle w:val="tabletext11"/>
              <w:jc w:val="center"/>
              <w:rPr>
                <w:ins w:id="857" w:author="Author"/>
              </w:rPr>
            </w:pPr>
            <w:ins w:id="858" w:author="Author">
              <w:r w:rsidRPr="00135FCA">
                <w:t>0.73</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D4B746" w14:textId="77777777" w:rsidR="00C50A95" w:rsidRPr="00135FCA" w:rsidRDefault="00C50A95" w:rsidP="00416506">
            <w:pPr>
              <w:pStyle w:val="tabletext11"/>
              <w:jc w:val="center"/>
              <w:rPr>
                <w:ins w:id="859" w:author="Author"/>
              </w:rPr>
            </w:pPr>
            <w:ins w:id="860" w:author="Author">
              <w:r w:rsidRPr="00135FCA">
                <w:t>0.93</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87BAAB" w14:textId="77777777" w:rsidR="00C50A95" w:rsidRPr="00135FCA" w:rsidRDefault="00C50A95" w:rsidP="00416506">
            <w:pPr>
              <w:pStyle w:val="tabletext11"/>
              <w:jc w:val="center"/>
              <w:rPr>
                <w:ins w:id="861" w:author="Author"/>
              </w:rPr>
            </w:pPr>
            <w:ins w:id="862" w:author="Author">
              <w:r w:rsidRPr="00135FCA">
                <w:t>0.83</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10FB79" w14:textId="77777777" w:rsidR="00C50A95" w:rsidRPr="00135FCA" w:rsidRDefault="00C50A95" w:rsidP="00416506">
            <w:pPr>
              <w:pStyle w:val="tabletext11"/>
              <w:jc w:val="center"/>
              <w:rPr>
                <w:ins w:id="863" w:author="Author"/>
              </w:rPr>
            </w:pPr>
            <w:ins w:id="864" w:author="Author">
              <w:r w:rsidRPr="00135FCA">
                <w:t>0.76</w:t>
              </w:r>
            </w:ins>
          </w:p>
        </w:tc>
        <w:tc>
          <w:tcPr>
            <w:tcW w:w="1620" w:type="dxa"/>
            <w:tcBorders>
              <w:top w:val="single" w:sz="6" w:space="0" w:color="auto"/>
              <w:left w:val="single" w:sz="6" w:space="0" w:color="auto"/>
              <w:bottom w:val="single" w:sz="6" w:space="0" w:color="auto"/>
              <w:right w:val="single" w:sz="6" w:space="0" w:color="auto"/>
            </w:tcBorders>
            <w:vAlign w:val="bottom"/>
          </w:tcPr>
          <w:p w14:paraId="1B8C4A7E" w14:textId="77777777" w:rsidR="00C50A95" w:rsidRPr="00135FCA" w:rsidRDefault="00C50A95" w:rsidP="00416506">
            <w:pPr>
              <w:pStyle w:val="tabletext11"/>
              <w:jc w:val="center"/>
              <w:rPr>
                <w:ins w:id="865" w:author="Author"/>
              </w:rPr>
            </w:pPr>
            <w:ins w:id="866" w:author="Author">
              <w:r w:rsidRPr="00135FCA">
                <w:t>1.00</w:t>
              </w:r>
            </w:ins>
          </w:p>
        </w:tc>
      </w:tr>
      <w:tr w:rsidR="00C50A95" w:rsidRPr="00135FCA" w14:paraId="1DCE9A5E" w14:textId="77777777" w:rsidTr="00416506">
        <w:trPr>
          <w:cantSplit/>
          <w:trHeight w:val="190"/>
          <w:ins w:id="867" w:author="Author"/>
        </w:trPr>
        <w:tc>
          <w:tcPr>
            <w:tcW w:w="200" w:type="dxa"/>
            <w:tcBorders>
              <w:right w:val="single" w:sz="6" w:space="0" w:color="auto"/>
            </w:tcBorders>
            <w:shd w:val="clear" w:color="auto" w:fill="auto"/>
          </w:tcPr>
          <w:p w14:paraId="130D7A8A" w14:textId="77777777" w:rsidR="00C50A95" w:rsidRPr="00135FCA" w:rsidRDefault="00C50A95" w:rsidP="00416506">
            <w:pPr>
              <w:pStyle w:val="tabletext11"/>
              <w:rPr>
                <w:ins w:id="868"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0722CB4A" w14:textId="77777777" w:rsidR="00C50A95" w:rsidRPr="00135FCA" w:rsidRDefault="00C50A95" w:rsidP="00416506">
            <w:pPr>
              <w:pStyle w:val="tabletext11"/>
              <w:jc w:val="center"/>
              <w:rPr>
                <w:ins w:id="869" w:author="Author"/>
              </w:rPr>
            </w:pPr>
            <w:ins w:id="870" w:author="Author">
              <w:r w:rsidRPr="00135FCA">
                <w:t>195 to 289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DD907A" w14:textId="77777777" w:rsidR="00C50A95" w:rsidRPr="00135FCA" w:rsidRDefault="00C50A95" w:rsidP="00416506">
            <w:pPr>
              <w:pStyle w:val="tabletext11"/>
              <w:jc w:val="center"/>
              <w:rPr>
                <w:ins w:id="871" w:author="Author"/>
              </w:rPr>
            </w:pPr>
            <w:ins w:id="872" w:author="Author">
              <w:r w:rsidRPr="00135FCA">
                <w:t>0.71</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FC73CF" w14:textId="77777777" w:rsidR="00C50A95" w:rsidRPr="00135FCA" w:rsidRDefault="00C50A95" w:rsidP="00416506">
            <w:pPr>
              <w:pStyle w:val="tabletext11"/>
              <w:jc w:val="center"/>
              <w:rPr>
                <w:ins w:id="873" w:author="Author"/>
              </w:rPr>
            </w:pPr>
            <w:ins w:id="874" w:author="Author">
              <w:r w:rsidRPr="00135FCA">
                <w:t>0.92</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F39DBA" w14:textId="77777777" w:rsidR="00C50A95" w:rsidRPr="00135FCA" w:rsidRDefault="00C50A95" w:rsidP="00416506">
            <w:pPr>
              <w:pStyle w:val="tabletext11"/>
              <w:jc w:val="center"/>
              <w:rPr>
                <w:ins w:id="875" w:author="Author"/>
              </w:rPr>
            </w:pPr>
            <w:ins w:id="876" w:author="Author">
              <w:r w:rsidRPr="00135FCA">
                <w:t>0.81</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F68DA8" w14:textId="77777777" w:rsidR="00C50A95" w:rsidRPr="00135FCA" w:rsidRDefault="00C50A95" w:rsidP="00416506">
            <w:pPr>
              <w:pStyle w:val="tabletext11"/>
              <w:jc w:val="center"/>
              <w:rPr>
                <w:ins w:id="877" w:author="Author"/>
              </w:rPr>
            </w:pPr>
            <w:ins w:id="878" w:author="Author">
              <w:r w:rsidRPr="00135FCA">
                <w:t>0.74</w:t>
              </w:r>
            </w:ins>
          </w:p>
        </w:tc>
        <w:tc>
          <w:tcPr>
            <w:tcW w:w="1620" w:type="dxa"/>
            <w:tcBorders>
              <w:top w:val="single" w:sz="6" w:space="0" w:color="auto"/>
              <w:left w:val="single" w:sz="6" w:space="0" w:color="auto"/>
              <w:bottom w:val="single" w:sz="6" w:space="0" w:color="auto"/>
              <w:right w:val="single" w:sz="6" w:space="0" w:color="auto"/>
            </w:tcBorders>
            <w:vAlign w:val="bottom"/>
          </w:tcPr>
          <w:p w14:paraId="02A562DE" w14:textId="77777777" w:rsidR="00C50A95" w:rsidRPr="00135FCA" w:rsidRDefault="00C50A95" w:rsidP="00416506">
            <w:pPr>
              <w:pStyle w:val="tabletext11"/>
              <w:jc w:val="center"/>
              <w:rPr>
                <w:ins w:id="879" w:author="Author"/>
              </w:rPr>
            </w:pPr>
            <w:ins w:id="880" w:author="Author">
              <w:r w:rsidRPr="00135FCA">
                <w:t>1.00</w:t>
              </w:r>
            </w:ins>
          </w:p>
        </w:tc>
      </w:tr>
      <w:tr w:rsidR="00C50A95" w:rsidRPr="00135FCA" w14:paraId="2573419F" w14:textId="77777777" w:rsidTr="00416506">
        <w:trPr>
          <w:cantSplit/>
          <w:trHeight w:val="190"/>
          <w:ins w:id="881" w:author="Author"/>
        </w:trPr>
        <w:tc>
          <w:tcPr>
            <w:tcW w:w="200" w:type="dxa"/>
            <w:tcBorders>
              <w:right w:val="single" w:sz="6" w:space="0" w:color="auto"/>
            </w:tcBorders>
            <w:shd w:val="clear" w:color="auto" w:fill="auto"/>
          </w:tcPr>
          <w:p w14:paraId="1A04D913" w14:textId="77777777" w:rsidR="00C50A95" w:rsidRPr="00135FCA" w:rsidRDefault="00C50A95" w:rsidP="00416506">
            <w:pPr>
              <w:pStyle w:val="tabletext11"/>
              <w:rPr>
                <w:ins w:id="882"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47087EFA" w14:textId="77777777" w:rsidR="00C50A95" w:rsidRPr="00135FCA" w:rsidRDefault="00C50A95" w:rsidP="00416506">
            <w:pPr>
              <w:pStyle w:val="tabletext11"/>
              <w:jc w:val="center"/>
              <w:rPr>
                <w:ins w:id="883" w:author="Author"/>
              </w:rPr>
            </w:pPr>
            <w:ins w:id="884" w:author="Author">
              <w:r w:rsidRPr="00135FCA">
                <w:t>290 or greater</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FC04D4" w14:textId="77777777" w:rsidR="00C50A95" w:rsidRPr="00135FCA" w:rsidRDefault="00C50A95" w:rsidP="00416506">
            <w:pPr>
              <w:pStyle w:val="tabletext11"/>
              <w:jc w:val="center"/>
              <w:rPr>
                <w:ins w:id="885" w:author="Author"/>
              </w:rPr>
            </w:pPr>
            <w:ins w:id="886" w:author="Author">
              <w:r w:rsidRPr="00135FCA">
                <w:t>0.66</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5201D8" w14:textId="77777777" w:rsidR="00C50A95" w:rsidRPr="00135FCA" w:rsidRDefault="00C50A95" w:rsidP="00416506">
            <w:pPr>
              <w:pStyle w:val="tabletext11"/>
              <w:jc w:val="center"/>
              <w:rPr>
                <w:ins w:id="887" w:author="Author"/>
              </w:rPr>
            </w:pPr>
            <w:ins w:id="888" w:author="Author">
              <w:r w:rsidRPr="00135FCA">
                <w:t>0.88</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1DAA97" w14:textId="77777777" w:rsidR="00C50A95" w:rsidRPr="00135FCA" w:rsidRDefault="00C50A95" w:rsidP="00416506">
            <w:pPr>
              <w:pStyle w:val="tabletext11"/>
              <w:jc w:val="center"/>
              <w:rPr>
                <w:ins w:id="889" w:author="Author"/>
              </w:rPr>
            </w:pPr>
            <w:ins w:id="890" w:author="Author">
              <w:r w:rsidRPr="00135FCA">
                <w:t>0.79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2624B8" w14:textId="77777777" w:rsidR="00C50A95" w:rsidRPr="00135FCA" w:rsidRDefault="00C50A95" w:rsidP="00416506">
            <w:pPr>
              <w:pStyle w:val="tabletext11"/>
              <w:jc w:val="center"/>
              <w:rPr>
                <w:ins w:id="891" w:author="Author"/>
              </w:rPr>
            </w:pPr>
            <w:ins w:id="892" w:author="Author">
              <w:r w:rsidRPr="00135FCA">
                <w:t>0.71</w:t>
              </w:r>
            </w:ins>
          </w:p>
        </w:tc>
        <w:tc>
          <w:tcPr>
            <w:tcW w:w="1620" w:type="dxa"/>
            <w:tcBorders>
              <w:top w:val="single" w:sz="6" w:space="0" w:color="auto"/>
              <w:left w:val="single" w:sz="6" w:space="0" w:color="auto"/>
              <w:bottom w:val="single" w:sz="6" w:space="0" w:color="auto"/>
              <w:right w:val="single" w:sz="6" w:space="0" w:color="auto"/>
            </w:tcBorders>
            <w:vAlign w:val="bottom"/>
          </w:tcPr>
          <w:p w14:paraId="4E5B73B8" w14:textId="77777777" w:rsidR="00C50A95" w:rsidRPr="00135FCA" w:rsidRDefault="00C50A95" w:rsidP="00416506">
            <w:pPr>
              <w:pStyle w:val="tabletext11"/>
              <w:jc w:val="center"/>
              <w:rPr>
                <w:ins w:id="893" w:author="Author"/>
              </w:rPr>
            </w:pPr>
            <w:ins w:id="894" w:author="Author">
              <w:r w:rsidRPr="00135FCA">
                <w:t>1.00</w:t>
              </w:r>
            </w:ins>
          </w:p>
        </w:tc>
      </w:tr>
    </w:tbl>
    <w:p w14:paraId="51A93A31" w14:textId="77777777" w:rsidR="00C50A95" w:rsidRPr="00135FCA" w:rsidRDefault="00C50A95" w:rsidP="00C50A95">
      <w:pPr>
        <w:pStyle w:val="tablecaption"/>
        <w:rPr>
          <w:ins w:id="895" w:author="Author"/>
        </w:rPr>
      </w:pPr>
      <w:ins w:id="896" w:author="Author">
        <w:r w:rsidRPr="00135FCA">
          <w:t>Table 222.B.1.b. Collision Fleet Size Factors</w:t>
        </w:r>
      </w:ins>
    </w:p>
    <w:p w14:paraId="642A43F0" w14:textId="77777777" w:rsidR="00C50A95" w:rsidRPr="00135FCA" w:rsidRDefault="00C50A95" w:rsidP="00C50A95">
      <w:pPr>
        <w:pStyle w:val="isonormal"/>
        <w:rPr>
          <w:ins w:id="897" w:author="Author"/>
        </w:rPr>
      </w:pPr>
    </w:p>
    <w:p w14:paraId="447D3BBC" w14:textId="77777777" w:rsidR="00C50A95" w:rsidRPr="00135FCA" w:rsidRDefault="00C50A95" w:rsidP="00C50A95">
      <w:pPr>
        <w:pStyle w:val="outlinehd4"/>
        <w:rPr>
          <w:ins w:id="898" w:author="Author"/>
        </w:rPr>
      </w:pPr>
      <w:ins w:id="899" w:author="Author">
        <w:r w:rsidRPr="00135FCA">
          <w:tab/>
          <w:t>c.</w:t>
        </w:r>
        <w:r w:rsidRPr="00135FCA">
          <w:tab/>
          <w:t>Other Than Collision Fleet Size Factors</w:t>
        </w:r>
      </w:ins>
    </w:p>
    <w:p w14:paraId="13696435" w14:textId="77777777" w:rsidR="00C50A95" w:rsidRPr="00135FCA" w:rsidRDefault="00C50A95" w:rsidP="00C50A95">
      <w:pPr>
        <w:pStyle w:val="space4"/>
        <w:rPr>
          <w:ins w:id="900" w:author="Author"/>
        </w:rPr>
      </w:pPr>
    </w:p>
    <w:tbl>
      <w:tblPr>
        <w:tblW w:w="5000" w:type="dxa"/>
        <w:tblInd w:w="-161" w:type="dxa"/>
        <w:tblCellMar>
          <w:left w:w="50" w:type="dxa"/>
          <w:right w:w="50" w:type="dxa"/>
        </w:tblCellMar>
        <w:tblLook w:val="04A0" w:firstRow="1" w:lastRow="0" w:firstColumn="1" w:lastColumn="0" w:noHBand="0" w:noVBand="1"/>
      </w:tblPr>
      <w:tblGrid>
        <w:gridCol w:w="200"/>
        <w:gridCol w:w="2400"/>
        <w:gridCol w:w="1451"/>
        <w:gridCol w:w="949"/>
      </w:tblGrid>
      <w:tr w:rsidR="00C50A95" w:rsidRPr="00135FCA" w14:paraId="0B6FE3E2" w14:textId="77777777" w:rsidTr="00416506">
        <w:trPr>
          <w:cantSplit/>
          <w:trHeight w:val="190"/>
          <w:ins w:id="901" w:author="Author"/>
        </w:trPr>
        <w:tc>
          <w:tcPr>
            <w:tcW w:w="200" w:type="dxa"/>
            <w:tcBorders>
              <w:right w:val="single" w:sz="6" w:space="0" w:color="auto"/>
            </w:tcBorders>
            <w:shd w:val="clear" w:color="auto" w:fill="auto"/>
          </w:tcPr>
          <w:p w14:paraId="4D35EE9D" w14:textId="77777777" w:rsidR="00C50A95" w:rsidRPr="00135FCA" w:rsidRDefault="00C50A95" w:rsidP="00416506">
            <w:pPr>
              <w:pStyle w:val="tablehead"/>
              <w:rPr>
                <w:ins w:id="902"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vAlign w:val="bottom"/>
          </w:tcPr>
          <w:p w14:paraId="290FE111" w14:textId="77777777" w:rsidR="00C50A95" w:rsidRPr="00135FCA" w:rsidRDefault="00C50A95" w:rsidP="00416506">
            <w:pPr>
              <w:pStyle w:val="tablehead"/>
              <w:rPr>
                <w:ins w:id="903" w:author="Author"/>
              </w:rPr>
            </w:pPr>
            <w:ins w:id="904" w:author="Author">
              <w:r w:rsidRPr="00135FCA">
                <w:t>Number Of</w:t>
              </w:r>
              <w:r w:rsidRPr="00135FCA">
                <w:br/>
                <w:t>Self-propelled Vehicles</w:t>
              </w:r>
            </w:ins>
          </w:p>
        </w:tc>
        <w:tc>
          <w:tcPr>
            <w:tcW w:w="2400" w:type="dxa"/>
            <w:gridSpan w:val="2"/>
            <w:tcBorders>
              <w:top w:val="single" w:sz="6" w:space="0" w:color="auto"/>
              <w:left w:val="single" w:sz="6" w:space="0" w:color="auto"/>
              <w:bottom w:val="single" w:sz="6" w:space="0" w:color="auto"/>
              <w:right w:val="single" w:sz="6" w:space="0" w:color="auto"/>
            </w:tcBorders>
            <w:shd w:val="clear" w:color="auto" w:fill="auto"/>
            <w:vAlign w:val="bottom"/>
          </w:tcPr>
          <w:p w14:paraId="613A0F75" w14:textId="77777777" w:rsidR="00C50A95" w:rsidRPr="00135FCA" w:rsidRDefault="00C50A95" w:rsidP="00416506">
            <w:pPr>
              <w:pStyle w:val="tablehead"/>
              <w:rPr>
                <w:ins w:id="905" w:author="Author"/>
              </w:rPr>
            </w:pPr>
            <w:ins w:id="906" w:author="Author">
              <w:r w:rsidRPr="00135FCA">
                <w:t>Trucks, Tractors</w:t>
              </w:r>
              <w:r w:rsidRPr="00135FCA">
                <w:br/>
                <w:t>And Trailers</w:t>
              </w:r>
            </w:ins>
          </w:p>
        </w:tc>
      </w:tr>
      <w:tr w:rsidR="00C50A95" w:rsidRPr="00135FCA" w14:paraId="4BDFCB53" w14:textId="77777777" w:rsidTr="00416506">
        <w:trPr>
          <w:cantSplit/>
          <w:trHeight w:val="190"/>
          <w:ins w:id="907" w:author="Author"/>
        </w:trPr>
        <w:tc>
          <w:tcPr>
            <w:tcW w:w="200" w:type="dxa"/>
            <w:tcBorders>
              <w:right w:val="single" w:sz="6" w:space="0" w:color="auto"/>
            </w:tcBorders>
            <w:shd w:val="clear" w:color="auto" w:fill="auto"/>
          </w:tcPr>
          <w:p w14:paraId="5E86098D" w14:textId="77777777" w:rsidR="00C50A95" w:rsidRPr="00135FCA" w:rsidRDefault="00C50A95" w:rsidP="00416506">
            <w:pPr>
              <w:pStyle w:val="tabletext11"/>
              <w:rPr>
                <w:ins w:id="908"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572945C1" w14:textId="77777777" w:rsidR="00C50A95" w:rsidRPr="00135FCA" w:rsidRDefault="00C50A95" w:rsidP="00416506">
            <w:pPr>
              <w:pStyle w:val="tabletext11"/>
              <w:jc w:val="center"/>
              <w:rPr>
                <w:ins w:id="909" w:author="Author"/>
              </w:rPr>
            </w:pPr>
            <w:ins w:id="910" w:author="Author">
              <w:r w:rsidRPr="00135FCA">
                <w:t>0</w:t>
              </w:r>
            </w:ins>
          </w:p>
        </w:tc>
        <w:tc>
          <w:tcPr>
            <w:tcW w:w="1451" w:type="dxa"/>
            <w:tcBorders>
              <w:top w:val="single" w:sz="6" w:space="0" w:color="auto"/>
              <w:left w:val="single" w:sz="6" w:space="0" w:color="auto"/>
              <w:bottom w:val="single" w:sz="6" w:space="0" w:color="auto"/>
            </w:tcBorders>
            <w:shd w:val="clear" w:color="auto" w:fill="auto"/>
            <w:noWrap/>
            <w:vAlign w:val="bottom"/>
          </w:tcPr>
          <w:p w14:paraId="6565EDA7" w14:textId="77777777" w:rsidR="00C50A95" w:rsidRPr="00135FCA" w:rsidRDefault="00C50A95" w:rsidP="00416506">
            <w:pPr>
              <w:pStyle w:val="tabletext11"/>
              <w:tabs>
                <w:tab w:val="decimal" w:pos="520"/>
              </w:tabs>
              <w:jc w:val="right"/>
              <w:rPr>
                <w:ins w:id="911" w:author="Author"/>
              </w:rPr>
            </w:pPr>
            <w:ins w:id="912" w:author="Author">
              <w:r w:rsidRPr="00135FCA">
                <w:t>1.28</w:t>
              </w:r>
            </w:ins>
          </w:p>
        </w:tc>
        <w:tc>
          <w:tcPr>
            <w:tcW w:w="949" w:type="dxa"/>
            <w:tcBorders>
              <w:top w:val="single" w:sz="6" w:space="0" w:color="auto"/>
              <w:bottom w:val="single" w:sz="6" w:space="0" w:color="auto"/>
              <w:right w:val="single" w:sz="6" w:space="0" w:color="auto"/>
            </w:tcBorders>
            <w:shd w:val="clear" w:color="auto" w:fill="auto"/>
            <w:vAlign w:val="bottom"/>
          </w:tcPr>
          <w:p w14:paraId="125B1921" w14:textId="77777777" w:rsidR="00C50A95" w:rsidRPr="00135FCA" w:rsidRDefault="00C50A95" w:rsidP="00416506">
            <w:pPr>
              <w:pStyle w:val="tabletext11"/>
              <w:tabs>
                <w:tab w:val="decimal" w:pos="520"/>
              </w:tabs>
              <w:rPr>
                <w:ins w:id="913" w:author="Author"/>
              </w:rPr>
            </w:pPr>
          </w:p>
        </w:tc>
      </w:tr>
      <w:tr w:rsidR="00C50A95" w:rsidRPr="00135FCA" w14:paraId="7E30A6FD" w14:textId="77777777" w:rsidTr="00416506">
        <w:trPr>
          <w:cantSplit/>
          <w:trHeight w:val="190"/>
          <w:ins w:id="914" w:author="Author"/>
        </w:trPr>
        <w:tc>
          <w:tcPr>
            <w:tcW w:w="200" w:type="dxa"/>
            <w:tcBorders>
              <w:right w:val="single" w:sz="6" w:space="0" w:color="auto"/>
            </w:tcBorders>
            <w:shd w:val="clear" w:color="auto" w:fill="auto"/>
          </w:tcPr>
          <w:p w14:paraId="6387FBCD" w14:textId="77777777" w:rsidR="00C50A95" w:rsidRPr="00135FCA" w:rsidRDefault="00C50A95" w:rsidP="00416506">
            <w:pPr>
              <w:pStyle w:val="tabletext11"/>
              <w:rPr>
                <w:ins w:id="915"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72D3E0B4" w14:textId="77777777" w:rsidR="00C50A95" w:rsidRPr="00135FCA" w:rsidRDefault="00C50A95" w:rsidP="00416506">
            <w:pPr>
              <w:pStyle w:val="tabletext11"/>
              <w:jc w:val="center"/>
              <w:rPr>
                <w:ins w:id="916" w:author="Author"/>
              </w:rPr>
            </w:pPr>
            <w:ins w:id="917" w:author="Author">
              <w:r w:rsidRPr="00135FCA">
                <w:t>1</w:t>
              </w:r>
            </w:ins>
          </w:p>
        </w:tc>
        <w:tc>
          <w:tcPr>
            <w:tcW w:w="1451" w:type="dxa"/>
            <w:tcBorders>
              <w:top w:val="single" w:sz="6" w:space="0" w:color="auto"/>
              <w:left w:val="single" w:sz="6" w:space="0" w:color="auto"/>
              <w:bottom w:val="single" w:sz="6" w:space="0" w:color="auto"/>
            </w:tcBorders>
            <w:shd w:val="clear" w:color="auto" w:fill="auto"/>
            <w:noWrap/>
            <w:vAlign w:val="bottom"/>
          </w:tcPr>
          <w:p w14:paraId="4560558C" w14:textId="77777777" w:rsidR="00C50A95" w:rsidRPr="00135FCA" w:rsidRDefault="00C50A95" w:rsidP="00416506">
            <w:pPr>
              <w:pStyle w:val="tabletext11"/>
              <w:tabs>
                <w:tab w:val="decimal" w:pos="520"/>
              </w:tabs>
              <w:jc w:val="right"/>
              <w:rPr>
                <w:ins w:id="918" w:author="Author"/>
              </w:rPr>
            </w:pPr>
            <w:ins w:id="919" w:author="Author">
              <w:r w:rsidRPr="00135FCA">
                <w:t>1.28</w:t>
              </w:r>
            </w:ins>
          </w:p>
        </w:tc>
        <w:tc>
          <w:tcPr>
            <w:tcW w:w="949" w:type="dxa"/>
            <w:tcBorders>
              <w:top w:val="single" w:sz="6" w:space="0" w:color="auto"/>
              <w:bottom w:val="single" w:sz="6" w:space="0" w:color="auto"/>
              <w:right w:val="single" w:sz="6" w:space="0" w:color="auto"/>
            </w:tcBorders>
            <w:shd w:val="clear" w:color="auto" w:fill="auto"/>
            <w:vAlign w:val="bottom"/>
          </w:tcPr>
          <w:p w14:paraId="1BBEB4F4" w14:textId="77777777" w:rsidR="00C50A95" w:rsidRPr="00135FCA" w:rsidRDefault="00C50A95" w:rsidP="00416506">
            <w:pPr>
              <w:pStyle w:val="tabletext11"/>
              <w:tabs>
                <w:tab w:val="decimal" w:pos="520"/>
              </w:tabs>
              <w:rPr>
                <w:ins w:id="920" w:author="Author"/>
              </w:rPr>
            </w:pPr>
          </w:p>
        </w:tc>
      </w:tr>
      <w:tr w:rsidR="00C50A95" w:rsidRPr="00135FCA" w14:paraId="13900563" w14:textId="77777777" w:rsidTr="00416506">
        <w:trPr>
          <w:cantSplit/>
          <w:trHeight w:val="190"/>
          <w:ins w:id="921" w:author="Author"/>
        </w:trPr>
        <w:tc>
          <w:tcPr>
            <w:tcW w:w="200" w:type="dxa"/>
            <w:tcBorders>
              <w:right w:val="single" w:sz="6" w:space="0" w:color="auto"/>
            </w:tcBorders>
            <w:shd w:val="clear" w:color="auto" w:fill="auto"/>
          </w:tcPr>
          <w:p w14:paraId="2B833A83" w14:textId="77777777" w:rsidR="00C50A95" w:rsidRPr="00135FCA" w:rsidRDefault="00C50A95" w:rsidP="00416506">
            <w:pPr>
              <w:pStyle w:val="tabletext11"/>
              <w:rPr>
                <w:ins w:id="922"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64687E24" w14:textId="77777777" w:rsidR="00C50A95" w:rsidRPr="00135FCA" w:rsidRDefault="00C50A95" w:rsidP="00416506">
            <w:pPr>
              <w:pStyle w:val="tabletext11"/>
              <w:jc w:val="center"/>
              <w:rPr>
                <w:ins w:id="923" w:author="Author"/>
              </w:rPr>
            </w:pPr>
            <w:ins w:id="924" w:author="Author">
              <w:r w:rsidRPr="00135FCA">
                <w:t>2</w:t>
              </w:r>
            </w:ins>
          </w:p>
        </w:tc>
        <w:tc>
          <w:tcPr>
            <w:tcW w:w="1451" w:type="dxa"/>
            <w:tcBorders>
              <w:top w:val="single" w:sz="6" w:space="0" w:color="auto"/>
              <w:left w:val="single" w:sz="6" w:space="0" w:color="auto"/>
              <w:bottom w:val="single" w:sz="6" w:space="0" w:color="auto"/>
            </w:tcBorders>
            <w:shd w:val="clear" w:color="auto" w:fill="auto"/>
            <w:noWrap/>
            <w:vAlign w:val="bottom"/>
          </w:tcPr>
          <w:p w14:paraId="17BC2105" w14:textId="77777777" w:rsidR="00C50A95" w:rsidRPr="00135FCA" w:rsidRDefault="00C50A95" w:rsidP="00416506">
            <w:pPr>
              <w:pStyle w:val="tabletext11"/>
              <w:tabs>
                <w:tab w:val="decimal" w:pos="520"/>
              </w:tabs>
              <w:jc w:val="right"/>
              <w:rPr>
                <w:ins w:id="925" w:author="Author"/>
              </w:rPr>
            </w:pPr>
            <w:ins w:id="926" w:author="Author">
              <w:r w:rsidRPr="00135FCA">
                <w:t>1.19</w:t>
              </w:r>
            </w:ins>
          </w:p>
        </w:tc>
        <w:tc>
          <w:tcPr>
            <w:tcW w:w="949" w:type="dxa"/>
            <w:tcBorders>
              <w:top w:val="single" w:sz="6" w:space="0" w:color="auto"/>
              <w:bottom w:val="single" w:sz="6" w:space="0" w:color="auto"/>
              <w:right w:val="single" w:sz="6" w:space="0" w:color="auto"/>
            </w:tcBorders>
            <w:shd w:val="clear" w:color="auto" w:fill="auto"/>
            <w:vAlign w:val="bottom"/>
          </w:tcPr>
          <w:p w14:paraId="274B6C8C" w14:textId="77777777" w:rsidR="00C50A95" w:rsidRPr="00135FCA" w:rsidRDefault="00C50A95" w:rsidP="00416506">
            <w:pPr>
              <w:pStyle w:val="tabletext11"/>
              <w:tabs>
                <w:tab w:val="decimal" w:pos="520"/>
              </w:tabs>
              <w:rPr>
                <w:ins w:id="927" w:author="Author"/>
              </w:rPr>
            </w:pPr>
          </w:p>
        </w:tc>
      </w:tr>
      <w:tr w:rsidR="00C50A95" w:rsidRPr="00135FCA" w14:paraId="5E5A47CA" w14:textId="77777777" w:rsidTr="00416506">
        <w:trPr>
          <w:cantSplit/>
          <w:trHeight w:val="190"/>
          <w:ins w:id="928" w:author="Author"/>
        </w:trPr>
        <w:tc>
          <w:tcPr>
            <w:tcW w:w="200" w:type="dxa"/>
            <w:tcBorders>
              <w:right w:val="single" w:sz="6" w:space="0" w:color="auto"/>
            </w:tcBorders>
            <w:shd w:val="clear" w:color="auto" w:fill="auto"/>
          </w:tcPr>
          <w:p w14:paraId="172B683B" w14:textId="77777777" w:rsidR="00C50A95" w:rsidRPr="00135FCA" w:rsidRDefault="00C50A95" w:rsidP="00416506">
            <w:pPr>
              <w:pStyle w:val="tabletext11"/>
              <w:rPr>
                <w:ins w:id="929"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774A5AEC" w14:textId="77777777" w:rsidR="00C50A95" w:rsidRPr="00135FCA" w:rsidRDefault="00C50A95" w:rsidP="00416506">
            <w:pPr>
              <w:pStyle w:val="tabletext11"/>
              <w:jc w:val="center"/>
              <w:rPr>
                <w:ins w:id="930" w:author="Author"/>
              </w:rPr>
            </w:pPr>
            <w:ins w:id="931" w:author="Author">
              <w:r w:rsidRPr="00135FCA">
                <w:t>3 to 4</w:t>
              </w:r>
            </w:ins>
          </w:p>
        </w:tc>
        <w:tc>
          <w:tcPr>
            <w:tcW w:w="1451" w:type="dxa"/>
            <w:tcBorders>
              <w:top w:val="single" w:sz="6" w:space="0" w:color="auto"/>
              <w:left w:val="single" w:sz="6" w:space="0" w:color="auto"/>
              <w:bottom w:val="single" w:sz="6" w:space="0" w:color="auto"/>
            </w:tcBorders>
            <w:shd w:val="clear" w:color="auto" w:fill="auto"/>
            <w:noWrap/>
            <w:vAlign w:val="bottom"/>
          </w:tcPr>
          <w:p w14:paraId="7A8F187A" w14:textId="77777777" w:rsidR="00C50A95" w:rsidRPr="00135FCA" w:rsidRDefault="00C50A95" w:rsidP="00416506">
            <w:pPr>
              <w:pStyle w:val="tabletext11"/>
              <w:tabs>
                <w:tab w:val="decimal" w:pos="520"/>
              </w:tabs>
              <w:jc w:val="right"/>
              <w:rPr>
                <w:ins w:id="932" w:author="Author"/>
              </w:rPr>
            </w:pPr>
            <w:ins w:id="933" w:author="Author">
              <w:r w:rsidRPr="00135FCA">
                <w:t>1.12</w:t>
              </w:r>
            </w:ins>
          </w:p>
        </w:tc>
        <w:tc>
          <w:tcPr>
            <w:tcW w:w="949" w:type="dxa"/>
            <w:tcBorders>
              <w:top w:val="single" w:sz="6" w:space="0" w:color="auto"/>
              <w:bottom w:val="single" w:sz="6" w:space="0" w:color="auto"/>
              <w:right w:val="single" w:sz="6" w:space="0" w:color="auto"/>
            </w:tcBorders>
            <w:shd w:val="clear" w:color="auto" w:fill="auto"/>
            <w:vAlign w:val="bottom"/>
          </w:tcPr>
          <w:p w14:paraId="5EAAED31" w14:textId="77777777" w:rsidR="00C50A95" w:rsidRPr="00135FCA" w:rsidRDefault="00C50A95" w:rsidP="00416506">
            <w:pPr>
              <w:pStyle w:val="tabletext11"/>
              <w:tabs>
                <w:tab w:val="decimal" w:pos="520"/>
              </w:tabs>
              <w:rPr>
                <w:ins w:id="934" w:author="Author"/>
              </w:rPr>
            </w:pPr>
          </w:p>
        </w:tc>
      </w:tr>
      <w:tr w:rsidR="00C50A95" w:rsidRPr="00135FCA" w14:paraId="260D9077" w14:textId="77777777" w:rsidTr="00416506">
        <w:trPr>
          <w:cantSplit/>
          <w:trHeight w:val="190"/>
          <w:ins w:id="935" w:author="Author"/>
        </w:trPr>
        <w:tc>
          <w:tcPr>
            <w:tcW w:w="200" w:type="dxa"/>
            <w:tcBorders>
              <w:right w:val="single" w:sz="6" w:space="0" w:color="auto"/>
            </w:tcBorders>
            <w:shd w:val="clear" w:color="auto" w:fill="auto"/>
          </w:tcPr>
          <w:p w14:paraId="48810C2A" w14:textId="77777777" w:rsidR="00C50A95" w:rsidRPr="00135FCA" w:rsidRDefault="00C50A95" w:rsidP="00416506">
            <w:pPr>
              <w:pStyle w:val="tabletext11"/>
              <w:rPr>
                <w:ins w:id="936"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19BC83CC" w14:textId="77777777" w:rsidR="00C50A95" w:rsidRPr="00135FCA" w:rsidRDefault="00C50A95" w:rsidP="00416506">
            <w:pPr>
              <w:pStyle w:val="tabletext11"/>
              <w:jc w:val="center"/>
              <w:rPr>
                <w:ins w:id="937" w:author="Author"/>
              </w:rPr>
            </w:pPr>
            <w:ins w:id="938" w:author="Author">
              <w:r w:rsidRPr="00135FCA">
                <w:t>5 to 9</w:t>
              </w:r>
            </w:ins>
          </w:p>
        </w:tc>
        <w:tc>
          <w:tcPr>
            <w:tcW w:w="1451" w:type="dxa"/>
            <w:tcBorders>
              <w:top w:val="single" w:sz="6" w:space="0" w:color="auto"/>
              <w:left w:val="single" w:sz="6" w:space="0" w:color="auto"/>
              <w:bottom w:val="single" w:sz="6" w:space="0" w:color="auto"/>
            </w:tcBorders>
            <w:shd w:val="clear" w:color="auto" w:fill="auto"/>
            <w:noWrap/>
            <w:vAlign w:val="bottom"/>
          </w:tcPr>
          <w:p w14:paraId="7018E918" w14:textId="77777777" w:rsidR="00C50A95" w:rsidRPr="00135FCA" w:rsidRDefault="00C50A95" w:rsidP="00416506">
            <w:pPr>
              <w:pStyle w:val="tabletext11"/>
              <w:tabs>
                <w:tab w:val="decimal" w:pos="520"/>
              </w:tabs>
              <w:jc w:val="right"/>
              <w:rPr>
                <w:ins w:id="939" w:author="Author"/>
              </w:rPr>
            </w:pPr>
            <w:ins w:id="940" w:author="Author">
              <w:r w:rsidRPr="00135FCA">
                <w:t>1.05</w:t>
              </w:r>
            </w:ins>
          </w:p>
        </w:tc>
        <w:tc>
          <w:tcPr>
            <w:tcW w:w="949" w:type="dxa"/>
            <w:tcBorders>
              <w:top w:val="single" w:sz="6" w:space="0" w:color="auto"/>
              <w:bottom w:val="single" w:sz="6" w:space="0" w:color="auto"/>
              <w:right w:val="single" w:sz="6" w:space="0" w:color="auto"/>
            </w:tcBorders>
            <w:shd w:val="clear" w:color="auto" w:fill="auto"/>
            <w:vAlign w:val="bottom"/>
          </w:tcPr>
          <w:p w14:paraId="06B34292" w14:textId="77777777" w:rsidR="00C50A95" w:rsidRPr="00135FCA" w:rsidRDefault="00C50A95" w:rsidP="00416506">
            <w:pPr>
              <w:pStyle w:val="tabletext11"/>
              <w:tabs>
                <w:tab w:val="decimal" w:pos="520"/>
              </w:tabs>
              <w:rPr>
                <w:ins w:id="941" w:author="Author"/>
              </w:rPr>
            </w:pPr>
          </w:p>
        </w:tc>
      </w:tr>
      <w:tr w:rsidR="00C50A95" w:rsidRPr="00135FCA" w14:paraId="36F30AAB" w14:textId="77777777" w:rsidTr="00416506">
        <w:trPr>
          <w:cantSplit/>
          <w:trHeight w:val="190"/>
          <w:ins w:id="942" w:author="Author"/>
        </w:trPr>
        <w:tc>
          <w:tcPr>
            <w:tcW w:w="200" w:type="dxa"/>
            <w:tcBorders>
              <w:right w:val="single" w:sz="6" w:space="0" w:color="auto"/>
            </w:tcBorders>
            <w:shd w:val="clear" w:color="auto" w:fill="auto"/>
          </w:tcPr>
          <w:p w14:paraId="716BEC43" w14:textId="77777777" w:rsidR="00C50A95" w:rsidRPr="00135FCA" w:rsidRDefault="00C50A95" w:rsidP="00416506">
            <w:pPr>
              <w:pStyle w:val="tabletext11"/>
              <w:rPr>
                <w:ins w:id="943"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5453A7AC" w14:textId="77777777" w:rsidR="00C50A95" w:rsidRPr="00135FCA" w:rsidRDefault="00C50A95" w:rsidP="00416506">
            <w:pPr>
              <w:pStyle w:val="tabletext11"/>
              <w:jc w:val="center"/>
              <w:rPr>
                <w:ins w:id="944" w:author="Author"/>
              </w:rPr>
            </w:pPr>
            <w:ins w:id="945" w:author="Author">
              <w:r w:rsidRPr="00135FCA">
                <w:t>10 to 14</w:t>
              </w:r>
            </w:ins>
          </w:p>
        </w:tc>
        <w:tc>
          <w:tcPr>
            <w:tcW w:w="1451" w:type="dxa"/>
            <w:tcBorders>
              <w:top w:val="single" w:sz="6" w:space="0" w:color="auto"/>
              <w:left w:val="single" w:sz="6" w:space="0" w:color="auto"/>
              <w:bottom w:val="single" w:sz="6" w:space="0" w:color="auto"/>
            </w:tcBorders>
            <w:shd w:val="clear" w:color="auto" w:fill="auto"/>
            <w:noWrap/>
            <w:vAlign w:val="bottom"/>
          </w:tcPr>
          <w:p w14:paraId="28544987" w14:textId="77777777" w:rsidR="00C50A95" w:rsidRPr="00135FCA" w:rsidRDefault="00C50A95" w:rsidP="00416506">
            <w:pPr>
              <w:pStyle w:val="tabletext11"/>
              <w:tabs>
                <w:tab w:val="decimal" w:pos="520"/>
              </w:tabs>
              <w:jc w:val="right"/>
              <w:rPr>
                <w:ins w:id="946" w:author="Author"/>
              </w:rPr>
            </w:pPr>
            <w:ins w:id="947" w:author="Author">
              <w:r w:rsidRPr="00135FCA">
                <w:t>0.97</w:t>
              </w:r>
            </w:ins>
          </w:p>
        </w:tc>
        <w:tc>
          <w:tcPr>
            <w:tcW w:w="949" w:type="dxa"/>
            <w:tcBorders>
              <w:top w:val="single" w:sz="6" w:space="0" w:color="auto"/>
              <w:bottom w:val="single" w:sz="6" w:space="0" w:color="auto"/>
              <w:right w:val="single" w:sz="6" w:space="0" w:color="auto"/>
            </w:tcBorders>
            <w:shd w:val="clear" w:color="auto" w:fill="auto"/>
            <w:vAlign w:val="bottom"/>
          </w:tcPr>
          <w:p w14:paraId="449583EE" w14:textId="77777777" w:rsidR="00C50A95" w:rsidRPr="00135FCA" w:rsidRDefault="00C50A95" w:rsidP="00416506">
            <w:pPr>
              <w:pStyle w:val="tabletext11"/>
              <w:tabs>
                <w:tab w:val="decimal" w:pos="520"/>
              </w:tabs>
              <w:rPr>
                <w:ins w:id="948" w:author="Author"/>
              </w:rPr>
            </w:pPr>
          </w:p>
        </w:tc>
      </w:tr>
      <w:tr w:rsidR="00C50A95" w:rsidRPr="00135FCA" w14:paraId="1720C210" w14:textId="77777777" w:rsidTr="00416506">
        <w:trPr>
          <w:cantSplit/>
          <w:trHeight w:val="190"/>
          <w:ins w:id="949" w:author="Author"/>
        </w:trPr>
        <w:tc>
          <w:tcPr>
            <w:tcW w:w="200" w:type="dxa"/>
            <w:tcBorders>
              <w:right w:val="single" w:sz="6" w:space="0" w:color="auto"/>
            </w:tcBorders>
            <w:shd w:val="clear" w:color="auto" w:fill="auto"/>
          </w:tcPr>
          <w:p w14:paraId="24ED075B" w14:textId="77777777" w:rsidR="00C50A95" w:rsidRPr="00135FCA" w:rsidRDefault="00C50A95" w:rsidP="00416506">
            <w:pPr>
              <w:pStyle w:val="tabletext11"/>
              <w:rPr>
                <w:ins w:id="950"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3440019B" w14:textId="77777777" w:rsidR="00C50A95" w:rsidRPr="00135FCA" w:rsidRDefault="00C50A95" w:rsidP="00416506">
            <w:pPr>
              <w:pStyle w:val="tabletext11"/>
              <w:jc w:val="center"/>
              <w:rPr>
                <w:ins w:id="951" w:author="Author"/>
              </w:rPr>
            </w:pPr>
            <w:ins w:id="952" w:author="Author">
              <w:r w:rsidRPr="00135FCA">
                <w:t>15 to 19</w:t>
              </w:r>
            </w:ins>
          </w:p>
        </w:tc>
        <w:tc>
          <w:tcPr>
            <w:tcW w:w="1451" w:type="dxa"/>
            <w:tcBorders>
              <w:top w:val="single" w:sz="6" w:space="0" w:color="auto"/>
              <w:left w:val="single" w:sz="6" w:space="0" w:color="auto"/>
              <w:bottom w:val="single" w:sz="6" w:space="0" w:color="auto"/>
            </w:tcBorders>
            <w:shd w:val="clear" w:color="auto" w:fill="auto"/>
            <w:noWrap/>
            <w:vAlign w:val="bottom"/>
          </w:tcPr>
          <w:p w14:paraId="168A5F18" w14:textId="77777777" w:rsidR="00C50A95" w:rsidRPr="00135FCA" w:rsidRDefault="00C50A95" w:rsidP="00416506">
            <w:pPr>
              <w:pStyle w:val="tabletext11"/>
              <w:tabs>
                <w:tab w:val="decimal" w:pos="520"/>
              </w:tabs>
              <w:jc w:val="right"/>
              <w:rPr>
                <w:ins w:id="953" w:author="Author"/>
              </w:rPr>
            </w:pPr>
            <w:ins w:id="954" w:author="Author">
              <w:r w:rsidRPr="00135FCA">
                <w:t>0.91</w:t>
              </w:r>
            </w:ins>
          </w:p>
        </w:tc>
        <w:tc>
          <w:tcPr>
            <w:tcW w:w="949" w:type="dxa"/>
            <w:tcBorders>
              <w:top w:val="single" w:sz="6" w:space="0" w:color="auto"/>
              <w:bottom w:val="single" w:sz="6" w:space="0" w:color="auto"/>
              <w:right w:val="single" w:sz="6" w:space="0" w:color="auto"/>
            </w:tcBorders>
            <w:shd w:val="clear" w:color="auto" w:fill="auto"/>
            <w:vAlign w:val="bottom"/>
          </w:tcPr>
          <w:p w14:paraId="556ECFA5" w14:textId="77777777" w:rsidR="00C50A95" w:rsidRPr="00135FCA" w:rsidRDefault="00C50A95" w:rsidP="00416506">
            <w:pPr>
              <w:pStyle w:val="tabletext11"/>
              <w:tabs>
                <w:tab w:val="decimal" w:pos="520"/>
              </w:tabs>
              <w:rPr>
                <w:ins w:id="955" w:author="Author"/>
              </w:rPr>
            </w:pPr>
          </w:p>
        </w:tc>
      </w:tr>
      <w:tr w:rsidR="00C50A95" w:rsidRPr="00135FCA" w14:paraId="6B74650E" w14:textId="77777777" w:rsidTr="00416506">
        <w:trPr>
          <w:cantSplit/>
          <w:trHeight w:val="190"/>
          <w:ins w:id="956" w:author="Author"/>
        </w:trPr>
        <w:tc>
          <w:tcPr>
            <w:tcW w:w="200" w:type="dxa"/>
            <w:tcBorders>
              <w:right w:val="single" w:sz="6" w:space="0" w:color="auto"/>
            </w:tcBorders>
            <w:shd w:val="clear" w:color="auto" w:fill="auto"/>
          </w:tcPr>
          <w:p w14:paraId="5EC1A079" w14:textId="77777777" w:rsidR="00C50A95" w:rsidRPr="00135FCA" w:rsidRDefault="00C50A95" w:rsidP="00416506">
            <w:pPr>
              <w:pStyle w:val="tabletext11"/>
              <w:rPr>
                <w:ins w:id="957"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453638CB" w14:textId="77777777" w:rsidR="00C50A95" w:rsidRPr="00135FCA" w:rsidRDefault="00C50A95" w:rsidP="00416506">
            <w:pPr>
              <w:pStyle w:val="tabletext11"/>
              <w:jc w:val="center"/>
              <w:rPr>
                <w:ins w:id="958" w:author="Author"/>
              </w:rPr>
            </w:pPr>
            <w:ins w:id="959" w:author="Author">
              <w:r w:rsidRPr="00135FCA">
                <w:t>20 to 29</w:t>
              </w:r>
            </w:ins>
          </w:p>
        </w:tc>
        <w:tc>
          <w:tcPr>
            <w:tcW w:w="1451" w:type="dxa"/>
            <w:tcBorders>
              <w:top w:val="single" w:sz="6" w:space="0" w:color="auto"/>
              <w:left w:val="single" w:sz="6" w:space="0" w:color="auto"/>
              <w:bottom w:val="single" w:sz="6" w:space="0" w:color="auto"/>
            </w:tcBorders>
            <w:shd w:val="clear" w:color="auto" w:fill="auto"/>
            <w:noWrap/>
            <w:vAlign w:val="bottom"/>
          </w:tcPr>
          <w:p w14:paraId="4C2DA0BB" w14:textId="77777777" w:rsidR="00C50A95" w:rsidRPr="00135FCA" w:rsidRDefault="00C50A95" w:rsidP="00416506">
            <w:pPr>
              <w:pStyle w:val="tabletext11"/>
              <w:tabs>
                <w:tab w:val="decimal" w:pos="520"/>
              </w:tabs>
              <w:jc w:val="right"/>
              <w:rPr>
                <w:ins w:id="960" w:author="Author"/>
              </w:rPr>
            </w:pPr>
            <w:ins w:id="961" w:author="Author">
              <w:r w:rsidRPr="00135FCA">
                <w:t>0.85</w:t>
              </w:r>
            </w:ins>
          </w:p>
        </w:tc>
        <w:tc>
          <w:tcPr>
            <w:tcW w:w="949" w:type="dxa"/>
            <w:tcBorders>
              <w:top w:val="single" w:sz="6" w:space="0" w:color="auto"/>
              <w:bottom w:val="single" w:sz="6" w:space="0" w:color="auto"/>
              <w:right w:val="single" w:sz="6" w:space="0" w:color="auto"/>
            </w:tcBorders>
            <w:shd w:val="clear" w:color="auto" w:fill="auto"/>
            <w:vAlign w:val="bottom"/>
          </w:tcPr>
          <w:p w14:paraId="0D7C0FBC" w14:textId="77777777" w:rsidR="00C50A95" w:rsidRPr="00135FCA" w:rsidRDefault="00C50A95" w:rsidP="00416506">
            <w:pPr>
              <w:pStyle w:val="tabletext11"/>
              <w:tabs>
                <w:tab w:val="decimal" w:pos="520"/>
              </w:tabs>
              <w:rPr>
                <w:ins w:id="962" w:author="Author"/>
              </w:rPr>
            </w:pPr>
          </w:p>
        </w:tc>
      </w:tr>
      <w:tr w:rsidR="00C50A95" w:rsidRPr="00135FCA" w14:paraId="43C0CDED" w14:textId="77777777" w:rsidTr="00416506">
        <w:trPr>
          <w:cantSplit/>
          <w:trHeight w:val="190"/>
          <w:ins w:id="963" w:author="Author"/>
        </w:trPr>
        <w:tc>
          <w:tcPr>
            <w:tcW w:w="200" w:type="dxa"/>
            <w:tcBorders>
              <w:right w:val="single" w:sz="6" w:space="0" w:color="auto"/>
            </w:tcBorders>
            <w:shd w:val="clear" w:color="auto" w:fill="auto"/>
          </w:tcPr>
          <w:p w14:paraId="6B55A80B" w14:textId="77777777" w:rsidR="00C50A95" w:rsidRPr="00135FCA" w:rsidRDefault="00C50A95" w:rsidP="00416506">
            <w:pPr>
              <w:pStyle w:val="tabletext11"/>
              <w:rPr>
                <w:ins w:id="964"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501CA5CE" w14:textId="77777777" w:rsidR="00C50A95" w:rsidRPr="00135FCA" w:rsidRDefault="00C50A95" w:rsidP="00416506">
            <w:pPr>
              <w:pStyle w:val="tabletext11"/>
              <w:jc w:val="center"/>
              <w:rPr>
                <w:ins w:id="965" w:author="Author"/>
              </w:rPr>
            </w:pPr>
            <w:ins w:id="966" w:author="Author">
              <w:r w:rsidRPr="00135FCA">
                <w:t>30 to 39</w:t>
              </w:r>
            </w:ins>
          </w:p>
        </w:tc>
        <w:tc>
          <w:tcPr>
            <w:tcW w:w="1451" w:type="dxa"/>
            <w:tcBorders>
              <w:top w:val="single" w:sz="6" w:space="0" w:color="auto"/>
              <w:left w:val="single" w:sz="6" w:space="0" w:color="auto"/>
              <w:bottom w:val="single" w:sz="6" w:space="0" w:color="auto"/>
            </w:tcBorders>
            <w:shd w:val="clear" w:color="auto" w:fill="auto"/>
            <w:noWrap/>
            <w:vAlign w:val="bottom"/>
          </w:tcPr>
          <w:p w14:paraId="7611BAC1" w14:textId="77777777" w:rsidR="00C50A95" w:rsidRPr="00135FCA" w:rsidRDefault="00C50A95" w:rsidP="00416506">
            <w:pPr>
              <w:pStyle w:val="tabletext11"/>
              <w:tabs>
                <w:tab w:val="decimal" w:pos="520"/>
              </w:tabs>
              <w:jc w:val="right"/>
              <w:rPr>
                <w:ins w:id="967" w:author="Author"/>
              </w:rPr>
            </w:pPr>
            <w:ins w:id="968" w:author="Author">
              <w:r w:rsidRPr="00135FCA">
                <w:t>0.80</w:t>
              </w:r>
            </w:ins>
          </w:p>
        </w:tc>
        <w:tc>
          <w:tcPr>
            <w:tcW w:w="949" w:type="dxa"/>
            <w:tcBorders>
              <w:top w:val="single" w:sz="6" w:space="0" w:color="auto"/>
              <w:bottom w:val="single" w:sz="6" w:space="0" w:color="auto"/>
              <w:right w:val="single" w:sz="6" w:space="0" w:color="auto"/>
            </w:tcBorders>
            <w:shd w:val="clear" w:color="auto" w:fill="auto"/>
            <w:vAlign w:val="bottom"/>
          </w:tcPr>
          <w:p w14:paraId="21368609" w14:textId="77777777" w:rsidR="00C50A95" w:rsidRPr="00135FCA" w:rsidRDefault="00C50A95" w:rsidP="00416506">
            <w:pPr>
              <w:pStyle w:val="tabletext11"/>
              <w:tabs>
                <w:tab w:val="decimal" w:pos="520"/>
              </w:tabs>
              <w:rPr>
                <w:ins w:id="969" w:author="Author"/>
              </w:rPr>
            </w:pPr>
          </w:p>
        </w:tc>
      </w:tr>
      <w:tr w:rsidR="00C50A95" w:rsidRPr="00135FCA" w14:paraId="730203E0" w14:textId="77777777" w:rsidTr="00416506">
        <w:trPr>
          <w:cantSplit/>
          <w:trHeight w:val="190"/>
          <w:ins w:id="970" w:author="Author"/>
        </w:trPr>
        <w:tc>
          <w:tcPr>
            <w:tcW w:w="200" w:type="dxa"/>
            <w:tcBorders>
              <w:right w:val="single" w:sz="6" w:space="0" w:color="auto"/>
            </w:tcBorders>
            <w:shd w:val="clear" w:color="auto" w:fill="auto"/>
          </w:tcPr>
          <w:p w14:paraId="56A8E1F3" w14:textId="77777777" w:rsidR="00C50A95" w:rsidRPr="00135FCA" w:rsidRDefault="00C50A95" w:rsidP="00416506">
            <w:pPr>
              <w:pStyle w:val="tabletext11"/>
              <w:rPr>
                <w:ins w:id="971"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27F113DA" w14:textId="77777777" w:rsidR="00C50A95" w:rsidRPr="00135FCA" w:rsidRDefault="00C50A95" w:rsidP="00416506">
            <w:pPr>
              <w:pStyle w:val="tabletext11"/>
              <w:jc w:val="center"/>
              <w:rPr>
                <w:ins w:id="972" w:author="Author"/>
              </w:rPr>
            </w:pPr>
            <w:ins w:id="973" w:author="Author">
              <w:r w:rsidRPr="00135FCA">
                <w:t>40 to 49</w:t>
              </w:r>
            </w:ins>
          </w:p>
        </w:tc>
        <w:tc>
          <w:tcPr>
            <w:tcW w:w="1451" w:type="dxa"/>
            <w:tcBorders>
              <w:top w:val="single" w:sz="6" w:space="0" w:color="auto"/>
              <w:left w:val="single" w:sz="6" w:space="0" w:color="auto"/>
              <w:bottom w:val="single" w:sz="6" w:space="0" w:color="auto"/>
            </w:tcBorders>
            <w:shd w:val="clear" w:color="auto" w:fill="auto"/>
            <w:noWrap/>
            <w:vAlign w:val="bottom"/>
          </w:tcPr>
          <w:p w14:paraId="66934D3D" w14:textId="77777777" w:rsidR="00C50A95" w:rsidRPr="00135FCA" w:rsidRDefault="00C50A95" w:rsidP="00416506">
            <w:pPr>
              <w:pStyle w:val="tabletext11"/>
              <w:tabs>
                <w:tab w:val="decimal" w:pos="520"/>
              </w:tabs>
              <w:jc w:val="right"/>
              <w:rPr>
                <w:ins w:id="974" w:author="Author"/>
              </w:rPr>
            </w:pPr>
            <w:ins w:id="975" w:author="Author">
              <w:r w:rsidRPr="00135FCA">
                <w:t>0.76</w:t>
              </w:r>
            </w:ins>
          </w:p>
        </w:tc>
        <w:tc>
          <w:tcPr>
            <w:tcW w:w="949" w:type="dxa"/>
            <w:tcBorders>
              <w:top w:val="single" w:sz="6" w:space="0" w:color="auto"/>
              <w:bottom w:val="single" w:sz="6" w:space="0" w:color="auto"/>
              <w:right w:val="single" w:sz="6" w:space="0" w:color="auto"/>
            </w:tcBorders>
            <w:shd w:val="clear" w:color="auto" w:fill="auto"/>
            <w:vAlign w:val="bottom"/>
          </w:tcPr>
          <w:p w14:paraId="3C06FC18" w14:textId="77777777" w:rsidR="00C50A95" w:rsidRPr="00135FCA" w:rsidRDefault="00C50A95" w:rsidP="00416506">
            <w:pPr>
              <w:pStyle w:val="tabletext11"/>
              <w:tabs>
                <w:tab w:val="decimal" w:pos="520"/>
              </w:tabs>
              <w:rPr>
                <w:ins w:id="976" w:author="Author"/>
              </w:rPr>
            </w:pPr>
          </w:p>
        </w:tc>
      </w:tr>
      <w:tr w:rsidR="00C50A95" w:rsidRPr="00135FCA" w14:paraId="390081F4" w14:textId="77777777" w:rsidTr="00416506">
        <w:trPr>
          <w:cantSplit/>
          <w:trHeight w:val="190"/>
          <w:ins w:id="977" w:author="Author"/>
        </w:trPr>
        <w:tc>
          <w:tcPr>
            <w:tcW w:w="200" w:type="dxa"/>
            <w:tcBorders>
              <w:right w:val="single" w:sz="6" w:space="0" w:color="auto"/>
            </w:tcBorders>
            <w:shd w:val="clear" w:color="auto" w:fill="auto"/>
          </w:tcPr>
          <w:p w14:paraId="2F5B9C71" w14:textId="77777777" w:rsidR="00C50A95" w:rsidRPr="00135FCA" w:rsidRDefault="00C50A95" w:rsidP="00416506">
            <w:pPr>
              <w:pStyle w:val="tabletext11"/>
              <w:rPr>
                <w:ins w:id="978"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688D5C76" w14:textId="77777777" w:rsidR="00C50A95" w:rsidRPr="00135FCA" w:rsidRDefault="00C50A95" w:rsidP="00416506">
            <w:pPr>
              <w:pStyle w:val="tabletext11"/>
              <w:jc w:val="center"/>
              <w:rPr>
                <w:ins w:id="979" w:author="Author"/>
              </w:rPr>
            </w:pPr>
            <w:ins w:id="980" w:author="Author">
              <w:r w:rsidRPr="00135FCA">
                <w:t>50 to 59</w:t>
              </w:r>
            </w:ins>
          </w:p>
        </w:tc>
        <w:tc>
          <w:tcPr>
            <w:tcW w:w="1451" w:type="dxa"/>
            <w:tcBorders>
              <w:top w:val="single" w:sz="6" w:space="0" w:color="auto"/>
              <w:left w:val="single" w:sz="6" w:space="0" w:color="auto"/>
              <w:bottom w:val="single" w:sz="6" w:space="0" w:color="auto"/>
            </w:tcBorders>
            <w:shd w:val="clear" w:color="auto" w:fill="auto"/>
            <w:noWrap/>
            <w:vAlign w:val="bottom"/>
          </w:tcPr>
          <w:p w14:paraId="12210AAA" w14:textId="77777777" w:rsidR="00C50A95" w:rsidRPr="00135FCA" w:rsidRDefault="00C50A95" w:rsidP="00416506">
            <w:pPr>
              <w:pStyle w:val="tabletext11"/>
              <w:tabs>
                <w:tab w:val="decimal" w:pos="520"/>
              </w:tabs>
              <w:jc w:val="right"/>
              <w:rPr>
                <w:ins w:id="981" w:author="Author"/>
              </w:rPr>
            </w:pPr>
            <w:ins w:id="982" w:author="Author">
              <w:r w:rsidRPr="00135FCA">
                <w:t>0.73</w:t>
              </w:r>
            </w:ins>
          </w:p>
        </w:tc>
        <w:tc>
          <w:tcPr>
            <w:tcW w:w="949" w:type="dxa"/>
            <w:tcBorders>
              <w:top w:val="single" w:sz="6" w:space="0" w:color="auto"/>
              <w:bottom w:val="single" w:sz="6" w:space="0" w:color="auto"/>
              <w:right w:val="single" w:sz="6" w:space="0" w:color="auto"/>
            </w:tcBorders>
            <w:shd w:val="clear" w:color="auto" w:fill="auto"/>
            <w:vAlign w:val="bottom"/>
          </w:tcPr>
          <w:p w14:paraId="18A2CF89" w14:textId="77777777" w:rsidR="00C50A95" w:rsidRPr="00135FCA" w:rsidRDefault="00C50A95" w:rsidP="00416506">
            <w:pPr>
              <w:pStyle w:val="tabletext11"/>
              <w:tabs>
                <w:tab w:val="decimal" w:pos="520"/>
              </w:tabs>
              <w:rPr>
                <w:ins w:id="983" w:author="Author"/>
              </w:rPr>
            </w:pPr>
          </w:p>
        </w:tc>
      </w:tr>
      <w:tr w:rsidR="00C50A95" w:rsidRPr="00135FCA" w14:paraId="429905DF" w14:textId="77777777" w:rsidTr="00416506">
        <w:trPr>
          <w:cantSplit/>
          <w:trHeight w:val="190"/>
          <w:ins w:id="984" w:author="Author"/>
        </w:trPr>
        <w:tc>
          <w:tcPr>
            <w:tcW w:w="200" w:type="dxa"/>
            <w:tcBorders>
              <w:right w:val="single" w:sz="6" w:space="0" w:color="auto"/>
            </w:tcBorders>
            <w:shd w:val="clear" w:color="auto" w:fill="auto"/>
          </w:tcPr>
          <w:p w14:paraId="6386368B" w14:textId="77777777" w:rsidR="00C50A95" w:rsidRPr="00135FCA" w:rsidRDefault="00C50A95" w:rsidP="00416506">
            <w:pPr>
              <w:pStyle w:val="tabletext11"/>
              <w:rPr>
                <w:ins w:id="985"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2EE76896" w14:textId="77777777" w:rsidR="00C50A95" w:rsidRPr="00135FCA" w:rsidRDefault="00C50A95" w:rsidP="00416506">
            <w:pPr>
              <w:pStyle w:val="tabletext11"/>
              <w:jc w:val="center"/>
              <w:rPr>
                <w:ins w:id="986" w:author="Author"/>
              </w:rPr>
            </w:pPr>
            <w:ins w:id="987" w:author="Author">
              <w:r w:rsidRPr="00135FCA">
                <w:t>60 to 69</w:t>
              </w:r>
            </w:ins>
          </w:p>
        </w:tc>
        <w:tc>
          <w:tcPr>
            <w:tcW w:w="1451" w:type="dxa"/>
            <w:tcBorders>
              <w:top w:val="single" w:sz="6" w:space="0" w:color="auto"/>
              <w:left w:val="single" w:sz="6" w:space="0" w:color="auto"/>
              <w:bottom w:val="single" w:sz="6" w:space="0" w:color="auto"/>
            </w:tcBorders>
            <w:shd w:val="clear" w:color="auto" w:fill="auto"/>
            <w:noWrap/>
            <w:vAlign w:val="bottom"/>
          </w:tcPr>
          <w:p w14:paraId="7EA40028" w14:textId="77777777" w:rsidR="00C50A95" w:rsidRPr="00135FCA" w:rsidRDefault="00C50A95" w:rsidP="00416506">
            <w:pPr>
              <w:pStyle w:val="tabletext11"/>
              <w:tabs>
                <w:tab w:val="decimal" w:pos="520"/>
              </w:tabs>
              <w:jc w:val="right"/>
              <w:rPr>
                <w:ins w:id="988" w:author="Author"/>
              </w:rPr>
            </w:pPr>
            <w:ins w:id="989" w:author="Author">
              <w:r w:rsidRPr="00135FCA">
                <w:t>0.71</w:t>
              </w:r>
            </w:ins>
          </w:p>
        </w:tc>
        <w:tc>
          <w:tcPr>
            <w:tcW w:w="949" w:type="dxa"/>
            <w:tcBorders>
              <w:top w:val="single" w:sz="6" w:space="0" w:color="auto"/>
              <w:bottom w:val="single" w:sz="6" w:space="0" w:color="auto"/>
              <w:right w:val="single" w:sz="6" w:space="0" w:color="auto"/>
            </w:tcBorders>
            <w:shd w:val="clear" w:color="auto" w:fill="auto"/>
            <w:vAlign w:val="bottom"/>
          </w:tcPr>
          <w:p w14:paraId="74A6EB2D" w14:textId="77777777" w:rsidR="00C50A95" w:rsidRPr="00135FCA" w:rsidRDefault="00C50A95" w:rsidP="00416506">
            <w:pPr>
              <w:pStyle w:val="tabletext11"/>
              <w:tabs>
                <w:tab w:val="decimal" w:pos="520"/>
              </w:tabs>
              <w:rPr>
                <w:ins w:id="990" w:author="Author"/>
              </w:rPr>
            </w:pPr>
          </w:p>
        </w:tc>
      </w:tr>
      <w:tr w:rsidR="00C50A95" w:rsidRPr="00135FCA" w14:paraId="020C1D7A" w14:textId="77777777" w:rsidTr="00416506">
        <w:trPr>
          <w:cantSplit/>
          <w:trHeight w:val="190"/>
          <w:ins w:id="991" w:author="Author"/>
        </w:trPr>
        <w:tc>
          <w:tcPr>
            <w:tcW w:w="200" w:type="dxa"/>
            <w:tcBorders>
              <w:right w:val="single" w:sz="6" w:space="0" w:color="auto"/>
            </w:tcBorders>
            <w:shd w:val="clear" w:color="auto" w:fill="auto"/>
          </w:tcPr>
          <w:p w14:paraId="038324D7" w14:textId="77777777" w:rsidR="00C50A95" w:rsidRPr="00135FCA" w:rsidRDefault="00C50A95" w:rsidP="00416506">
            <w:pPr>
              <w:pStyle w:val="tabletext11"/>
              <w:rPr>
                <w:ins w:id="992"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59290400" w14:textId="77777777" w:rsidR="00C50A95" w:rsidRPr="00135FCA" w:rsidRDefault="00C50A95" w:rsidP="00416506">
            <w:pPr>
              <w:pStyle w:val="tabletext11"/>
              <w:jc w:val="center"/>
              <w:rPr>
                <w:ins w:id="993" w:author="Author"/>
              </w:rPr>
            </w:pPr>
            <w:ins w:id="994" w:author="Author">
              <w:r w:rsidRPr="00135FCA">
                <w:t>70 to 79</w:t>
              </w:r>
            </w:ins>
          </w:p>
        </w:tc>
        <w:tc>
          <w:tcPr>
            <w:tcW w:w="1451" w:type="dxa"/>
            <w:tcBorders>
              <w:top w:val="single" w:sz="6" w:space="0" w:color="auto"/>
              <w:left w:val="single" w:sz="6" w:space="0" w:color="auto"/>
              <w:bottom w:val="single" w:sz="6" w:space="0" w:color="auto"/>
            </w:tcBorders>
            <w:shd w:val="clear" w:color="auto" w:fill="auto"/>
            <w:noWrap/>
            <w:vAlign w:val="bottom"/>
          </w:tcPr>
          <w:p w14:paraId="158B612C" w14:textId="77777777" w:rsidR="00C50A95" w:rsidRPr="00135FCA" w:rsidRDefault="00C50A95" w:rsidP="00416506">
            <w:pPr>
              <w:pStyle w:val="tabletext11"/>
              <w:tabs>
                <w:tab w:val="decimal" w:pos="520"/>
              </w:tabs>
              <w:jc w:val="right"/>
              <w:rPr>
                <w:ins w:id="995" w:author="Author"/>
              </w:rPr>
            </w:pPr>
            <w:ins w:id="996" w:author="Author">
              <w:r w:rsidRPr="00135FCA">
                <w:t>0.69</w:t>
              </w:r>
            </w:ins>
          </w:p>
        </w:tc>
        <w:tc>
          <w:tcPr>
            <w:tcW w:w="949" w:type="dxa"/>
            <w:tcBorders>
              <w:top w:val="single" w:sz="6" w:space="0" w:color="auto"/>
              <w:bottom w:val="single" w:sz="6" w:space="0" w:color="auto"/>
              <w:right w:val="single" w:sz="6" w:space="0" w:color="auto"/>
            </w:tcBorders>
            <w:shd w:val="clear" w:color="auto" w:fill="auto"/>
            <w:vAlign w:val="bottom"/>
          </w:tcPr>
          <w:p w14:paraId="1F1BA16A" w14:textId="77777777" w:rsidR="00C50A95" w:rsidRPr="00135FCA" w:rsidRDefault="00C50A95" w:rsidP="00416506">
            <w:pPr>
              <w:pStyle w:val="tabletext11"/>
              <w:tabs>
                <w:tab w:val="decimal" w:pos="520"/>
              </w:tabs>
              <w:rPr>
                <w:ins w:id="997" w:author="Author"/>
              </w:rPr>
            </w:pPr>
          </w:p>
        </w:tc>
      </w:tr>
      <w:tr w:rsidR="00C50A95" w:rsidRPr="00135FCA" w14:paraId="5A202BA3" w14:textId="77777777" w:rsidTr="00416506">
        <w:trPr>
          <w:cantSplit/>
          <w:trHeight w:val="190"/>
          <w:ins w:id="998" w:author="Author"/>
        </w:trPr>
        <w:tc>
          <w:tcPr>
            <w:tcW w:w="200" w:type="dxa"/>
            <w:tcBorders>
              <w:right w:val="single" w:sz="6" w:space="0" w:color="auto"/>
            </w:tcBorders>
            <w:shd w:val="clear" w:color="auto" w:fill="auto"/>
          </w:tcPr>
          <w:p w14:paraId="25D38D1D" w14:textId="77777777" w:rsidR="00C50A95" w:rsidRPr="00135FCA" w:rsidRDefault="00C50A95" w:rsidP="00416506">
            <w:pPr>
              <w:pStyle w:val="tabletext11"/>
              <w:rPr>
                <w:ins w:id="999"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3FD9696E" w14:textId="77777777" w:rsidR="00C50A95" w:rsidRPr="00135FCA" w:rsidRDefault="00C50A95" w:rsidP="00416506">
            <w:pPr>
              <w:pStyle w:val="tabletext11"/>
              <w:jc w:val="center"/>
              <w:rPr>
                <w:ins w:id="1000" w:author="Author"/>
              </w:rPr>
            </w:pPr>
            <w:ins w:id="1001" w:author="Author">
              <w:r w:rsidRPr="00135FCA">
                <w:t>80 to 89</w:t>
              </w:r>
            </w:ins>
          </w:p>
        </w:tc>
        <w:tc>
          <w:tcPr>
            <w:tcW w:w="1451" w:type="dxa"/>
            <w:tcBorders>
              <w:top w:val="single" w:sz="6" w:space="0" w:color="auto"/>
              <w:left w:val="single" w:sz="6" w:space="0" w:color="auto"/>
              <w:bottom w:val="single" w:sz="6" w:space="0" w:color="auto"/>
            </w:tcBorders>
            <w:shd w:val="clear" w:color="auto" w:fill="auto"/>
            <w:noWrap/>
            <w:vAlign w:val="bottom"/>
          </w:tcPr>
          <w:p w14:paraId="12AE6DEA" w14:textId="77777777" w:rsidR="00C50A95" w:rsidRPr="00135FCA" w:rsidRDefault="00C50A95" w:rsidP="00416506">
            <w:pPr>
              <w:pStyle w:val="tabletext11"/>
              <w:tabs>
                <w:tab w:val="decimal" w:pos="520"/>
              </w:tabs>
              <w:jc w:val="right"/>
              <w:rPr>
                <w:ins w:id="1002" w:author="Author"/>
              </w:rPr>
            </w:pPr>
            <w:ins w:id="1003" w:author="Author">
              <w:r w:rsidRPr="00135FCA">
                <w:t>0.67</w:t>
              </w:r>
            </w:ins>
          </w:p>
        </w:tc>
        <w:tc>
          <w:tcPr>
            <w:tcW w:w="949" w:type="dxa"/>
            <w:tcBorders>
              <w:top w:val="single" w:sz="6" w:space="0" w:color="auto"/>
              <w:bottom w:val="single" w:sz="6" w:space="0" w:color="auto"/>
              <w:right w:val="single" w:sz="6" w:space="0" w:color="auto"/>
            </w:tcBorders>
            <w:shd w:val="clear" w:color="auto" w:fill="auto"/>
            <w:vAlign w:val="bottom"/>
          </w:tcPr>
          <w:p w14:paraId="48BB7263" w14:textId="77777777" w:rsidR="00C50A95" w:rsidRPr="00135FCA" w:rsidRDefault="00C50A95" w:rsidP="00416506">
            <w:pPr>
              <w:pStyle w:val="tabletext11"/>
              <w:tabs>
                <w:tab w:val="decimal" w:pos="520"/>
              </w:tabs>
              <w:rPr>
                <w:ins w:id="1004" w:author="Author"/>
              </w:rPr>
            </w:pPr>
          </w:p>
        </w:tc>
      </w:tr>
      <w:tr w:rsidR="00C50A95" w:rsidRPr="00135FCA" w14:paraId="071D5474" w14:textId="77777777" w:rsidTr="00416506">
        <w:trPr>
          <w:cantSplit/>
          <w:trHeight w:val="190"/>
          <w:ins w:id="1005" w:author="Author"/>
        </w:trPr>
        <w:tc>
          <w:tcPr>
            <w:tcW w:w="200" w:type="dxa"/>
            <w:tcBorders>
              <w:right w:val="single" w:sz="6" w:space="0" w:color="auto"/>
            </w:tcBorders>
            <w:shd w:val="clear" w:color="auto" w:fill="auto"/>
          </w:tcPr>
          <w:p w14:paraId="1F36E6BB" w14:textId="77777777" w:rsidR="00C50A95" w:rsidRPr="00135FCA" w:rsidRDefault="00C50A95" w:rsidP="00416506">
            <w:pPr>
              <w:pStyle w:val="tabletext11"/>
              <w:rPr>
                <w:ins w:id="1006"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183E5799" w14:textId="77777777" w:rsidR="00C50A95" w:rsidRPr="00135FCA" w:rsidRDefault="00C50A95" w:rsidP="00416506">
            <w:pPr>
              <w:pStyle w:val="tabletext11"/>
              <w:jc w:val="center"/>
              <w:rPr>
                <w:ins w:id="1007" w:author="Author"/>
              </w:rPr>
            </w:pPr>
            <w:ins w:id="1008" w:author="Author">
              <w:r w:rsidRPr="00135FCA">
                <w:t>90 to 99</w:t>
              </w:r>
            </w:ins>
          </w:p>
        </w:tc>
        <w:tc>
          <w:tcPr>
            <w:tcW w:w="1451" w:type="dxa"/>
            <w:tcBorders>
              <w:top w:val="single" w:sz="6" w:space="0" w:color="auto"/>
              <w:left w:val="single" w:sz="6" w:space="0" w:color="auto"/>
              <w:bottom w:val="single" w:sz="6" w:space="0" w:color="auto"/>
            </w:tcBorders>
            <w:shd w:val="clear" w:color="auto" w:fill="auto"/>
            <w:noWrap/>
            <w:vAlign w:val="bottom"/>
          </w:tcPr>
          <w:p w14:paraId="2AB33CE2" w14:textId="77777777" w:rsidR="00C50A95" w:rsidRPr="00135FCA" w:rsidRDefault="00C50A95" w:rsidP="00416506">
            <w:pPr>
              <w:pStyle w:val="tabletext11"/>
              <w:tabs>
                <w:tab w:val="decimal" w:pos="520"/>
              </w:tabs>
              <w:jc w:val="right"/>
              <w:rPr>
                <w:ins w:id="1009" w:author="Author"/>
              </w:rPr>
            </w:pPr>
            <w:ins w:id="1010" w:author="Author">
              <w:r w:rsidRPr="00135FCA">
                <w:t>0.66</w:t>
              </w:r>
            </w:ins>
          </w:p>
        </w:tc>
        <w:tc>
          <w:tcPr>
            <w:tcW w:w="949" w:type="dxa"/>
            <w:tcBorders>
              <w:top w:val="single" w:sz="6" w:space="0" w:color="auto"/>
              <w:bottom w:val="single" w:sz="6" w:space="0" w:color="auto"/>
              <w:right w:val="single" w:sz="6" w:space="0" w:color="auto"/>
            </w:tcBorders>
            <w:shd w:val="clear" w:color="auto" w:fill="auto"/>
            <w:vAlign w:val="bottom"/>
          </w:tcPr>
          <w:p w14:paraId="39337BB3" w14:textId="77777777" w:rsidR="00C50A95" w:rsidRPr="00135FCA" w:rsidRDefault="00C50A95" w:rsidP="00416506">
            <w:pPr>
              <w:pStyle w:val="tabletext11"/>
              <w:tabs>
                <w:tab w:val="decimal" w:pos="520"/>
              </w:tabs>
              <w:rPr>
                <w:ins w:id="1011" w:author="Author"/>
              </w:rPr>
            </w:pPr>
          </w:p>
        </w:tc>
      </w:tr>
      <w:tr w:rsidR="00C50A95" w:rsidRPr="00135FCA" w14:paraId="525929CA" w14:textId="77777777" w:rsidTr="00416506">
        <w:trPr>
          <w:cantSplit/>
          <w:trHeight w:val="190"/>
          <w:ins w:id="1012" w:author="Author"/>
        </w:trPr>
        <w:tc>
          <w:tcPr>
            <w:tcW w:w="200" w:type="dxa"/>
            <w:tcBorders>
              <w:right w:val="single" w:sz="6" w:space="0" w:color="auto"/>
            </w:tcBorders>
            <w:shd w:val="clear" w:color="auto" w:fill="auto"/>
          </w:tcPr>
          <w:p w14:paraId="0B3D9221" w14:textId="77777777" w:rsidR="00C50A95" w:rsidRPr="00135FCA" w:rsidRDefault="00C50A95" w:rsidP="00416506">
            <w:pPr>
              <w:pStyle w:val="tabletext11"/>
              <w:rPr>
                <w:ins w:id="1013"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541BA101" w14:textId="77777777" w:rsidR="00C50A95" w:rsidRPr="00135FCA" w:rsidRDefault="00C50A95" w:rsidP="00416506">
            <w:pPr>
              <w:pStyle w:val="tabletext11"/>
              <w:jc w:val="center"/>
              <w:rPr>
                <w:ins w:id="1014" w:author="Author"/>
              </w:rPr>
            </w:pPr>
            <w:ins w:id="1015" w:author="Author">
              <w:r w:rsidRPr="00135FCA">
                <w:t>100 to 114</w:t>
              </w:r>
            </w:ins>
          </w:p>
        </w:tc>
        <w:tc>
          <w:tcPr>
            <w:tcW w:w="1451" w:type="dxa"/>
            <w:tcBorders>
              <w:top w:val="single" w:sz="6" w:space="0" w:color="auto"/>
              <w:left w:val="single" w:sz="6" w:space="0" w:color="auto"/>
              <w:bottom w:val="single" w:sz="6" w:space="0" w:color="auto"/>
            </w:tcBorders>
            <w:shd w:val="clear" w:color="auto" w:fill="auto"/>
            <w:noWrap/>
            <w:vAlign w:val="bottom"/>
          </w:tcPr>
          <w:p w14:paraId="42FC72DD" w14:textId="77777777" w:rsidR="00C50A95" w:rsidRPr="00135FCA" w:rsidRDefault="00C50A95" w:rsidP="00416506">
            <w:pPr>
              <w:pStyle w:val="tabletext11"/>
              <w:tabs>
                <w:tab w:val="decimal" w:pos="520"/>
              </w:tabs>
              <w:jc w:val="right"/>
              <w:rPr>
                <w:ins w:id="1016" w:author="Author"/>
              </w:rPr>
            </w:pPr>
            <w:ins w:id="1017" w:author="Author">
              <w:r w:rsidRPr="00135FCA">
                <w:t>0.64</w:t>
              </w:r>
            </w:ins>
          </w:p>
        </w:tc>
        <w:tc>
          <w:tcPr>
            <w:tcW w:w="949" w:type="dxa"/>
            <w:tcBorders>
              <w:top w:val="single" w:sz="6" w:space="0" w:color="auto"/>
              <w:bottom w:val="single" w:sz="6" w:space="0" w:color="auto"/>
              <w:right w:val="single" w:sz="6" w:space="0" w:color="auto"/>
            </w:tcBorders>
            <w:shd w:val="clear" w:color="auto" w:fill="auto"/>
            <w:vAlign w:val="bottom"/>
          </w:tcPr>
          <w:p w14:paraId="69CF5768" w14:textId="77777777" w:rsidR="00C50A95" w:rsidRPr="00135FCA" w:rsidRDefault="00C50A95" w:rsidP="00416506">
            <w:pPr>
              <w:pStyle w:val="tabletext11"/>
              <w:tabs>
                <w:tab w:val="decimal" w:pos="520"/>
              </w:tabs>
              <w:rPr>
                <w:ins w:id="1018" w:author="Author"/>
              </w:rPr>
            </w:pPr>
          </w:p>
        </w:tc>
      </w:tr>
      <w:tr w:rsidR="00C50A95" w:rsidRPr="00135FCA" w14:paraId="3AD64749" w14:textId="77777777" w:rsidTr="00416506">
        <w:trPr>
          <w:cantSplit/>
          <w:trHeight w:val="190"/>
          <w:ins w:id="1019" w:author="Author"/>
        </w:trPr>
        <w:tc>
          <w:tcPr>
            <w:tcW w:w="200" w:type="dxa"/>
            <w:tcBorders>
              <w:right w:val="single" w:sz="6" w:space="0" w:color="auto"/>
            </w:tcBorders>
            <w:shd w:val="clear" w:color="auto" w:fill="auto"/>
          </w:tcPr>
          <w:p w14:paraId="41A511A2" w14:textId="77777777" w:rsidR="00C50A95" w:rsidRPr="00135FCA" w:rsidRDefault="00C50A95" w:rsidP="00416506">
            <w:pPr>
              <w:pStyle w:val="tabletext11"/>
              <w:rPr>
                <w:ins w:id="1020"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74A2593A" w14:textId="77777777" w:rsidR="00C50A95" w:rsidRPr="00135FCA" w:rsidRDefault="00C50A95" w:rsidP="00416506">
            <w:pPr>
              <w:pStyle w:val="tabletext11"/>
              <w:jc w:val="center"/>
              <w:rPr>
                <w:ins w:id="1021" w:author="Author"/>
              </w:rPr>
            </w:pPr>
            <w:ins w:id="1022" w:author="Author">
              <w:r w:rsidRPr="00135FCA">
                <w:t>115 to 129</w:t>
              </w:r>
            </w:ins>
          </w:p>
        </w:tc>
        <w:tc>
          <w:tcPr>
            <w:tcW w:w="1451" w:type="dxa"/>
            <w:tcBorders>
              <w:top w:val="single" w:sz="6" w:space="0" w:color="auto"/>
              <w:left w:val="single" w:sz="6" w:space="0" w:color="auto"/>
              <w:bottom w:val="single" w:sz="6" w:space="0" w:color="auto"/>
            </w:tcBorders>
            <w:shd w:val="clear" w:color="auto" w:fill="auto"/>
            <w:noWrap/>
            <w:vAlign w:val="bottom"/>
          </w:tcPr>
          <w:p w14:paraId="1345FD0F" w14:textId="77777777" w:rsidR="00C50A95" w:rsidRPr="00135FCA" w:rsidRDefault="00C50A95" w:rsidP="00416506">
            <w:pPr>
              <w:pStyle w:val="tabletext11"/>
              <w:tabs>
                <w:tab w:val="decimal" w:pos="520"/>
              </w:tabs>
              <w:jc w:val="right"/>
              <w:rPr>
                <w:ins w:id="1023" w:author="Author"/>
              </w:rPr>
            </w:pPr>
            <w:ins w:id="1024" w:author="Author">
              <w:r w:rsidRPr="00135FCA">
                <w:t>0.63</w:t>
              </w:r>
            </w:ins>
          </w:p>
        </w:tc>
        <w:tc>
          <w:tcPr>
            <w:tcW w:w="949" w:type="dxa"/>
            <w:tcBorders>
              <w:top w:val="single" w:sz="6" w:space="0" w:color="auto"/>
              <w:bottom w:val="single" w:sz="6" w:space="0" w:color="auto"/>
              <w:right w:val="single" w:sz="6" w:space="0" w:color="auto"/>
            </w:tcBorders>
            <w:shd w:val="clear" w:color="auto" w:fill="auto"/>
            <w:vAlign w:val="bottom"/>
          </w:tcPr>
          <w:p w14:paraId="7F09ED01" w14:textId="77777777" w:rsidR="00C50A95" w:rsidRPr="00135FCA" w:rsidRDefault="00C50A95" w:rsidP="00416506">
            <w:pPr>
              <w:pStyle w:val="tabletext11"/>
              <w:tabs>
                <w:tab w:val="decimal" w:pos="520"/>
              </w:tabs>
              <w:rPr>
                <w:ins w:id="1025" w:author="Author"/>
              </w:rPr>
            </w:pPr>
          </w:p>
        </w:tc>
      </w:tr>
      <w:tr w:rsidR="00C50A95" w:rsidRPr="00135FCA" w14:paraId="6057E458" w14:textId="77777777" w:rsidTr="00416506">
        <w:trPr>
          <w:cantSplit/>
          <w:trHeight w:val="190"/>
          <w:ins w:id="1026" w:author="Author"/>
        </w:trPr>
        <w:tc>
          <w:tcPr>
            <w:tcW w:w="200" w:type="dxa"/>
            <w:tcBorders>
              <w:right w:val="single" w:sz="6" w:space="0" w:color="auto"/>
            </w:tcBorders>
            <w:shd w:val="clear" w:color="auto" w:fill="auto"/>
          </w:tcPr>
          <w:p w14:paraId="4979822D" w14:textId="77777777" w:rsidR="00C50A95" w:rsidRPr="00135FCA" w:rsidRDefault="00C50A95" w:rsidP="00416506">
            <w:pPr>
              <w:pStyle w:val="tabletext11"/>
              <w:rPr>
                <w:ins w:id="1027"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5583DD33" w14:textId="77777777" w:rsidR="00C50A95" w:rsidRPr="00135FCA" w:rsidRDefault="00C50A95" w:rsidP="00416506">
            <w:pPr>
              <w:pStyle w:val="tabletext11"/>
              <w:jc w:val="center"/>
              <w:rPr>
                <w:ins w:id="1028" w:author="Author"/>
              </w:rPr>
            </w:pPr>
            <w:ins w:id="1029" w:author="Author">
              <w:r w:rsidRPr="00135FCA">
                <w:t>130 to 154</w:t>
              </w:r>
            </w:ins>
          </w:p>
        </w:tc>
        <w:tc>
          <w:tcPr>
            <w:tcW w:w="1451" w:type="dxa"/>
            <w:tcBorders>
              <w:top w:val="single" w:sz="6" w:space="0" w:color="auto"/>
              <w:left w:val="single" w:sz="6" w:space="0" w:color="auto"/>
              <w:bottom w:val="single" w:sz="6" w:space="0" w:color="auto"/>
            </w:tcBorders>
            <w:shd w:val="clear" w:color="auto" w:fill="auto"/>
            <w:noWrap/>
            <w:vAlign w:val="bottom"/>
          </w:tcPr>
          <w:p w14:paraId="3EC9DA19" w14:textId="77777777" w:rsidR="00C50A95" w:rsidRPr="00135FCA" w:rsidRDefault="00C50A95" w:rsidP="00416506">
            <w:pPr>
              <w:pStyle w:val="tabletext11"/>
              <w:tabs>
                <w:tab w:val="decimal" w:pos="520"/>
              </w:tabs>
              <w:jc w:val="right"/>
              <w:rPr>
                <w:ins w:id="1030" w:author="Author"/>
              </w:rPr>
            </w:pPr>
            <w:ins w:id="1031" w:author="Author">
              <w:r w:rsidRPr="00135FCA">
                <w:t>0.61</w:t>
              </w:r>
            </w:ins>
          </w:p>
        </w:tc>
        <w:tc>
          <w:tcPr>
            <w:tcW w:w="949" w:type="dxa"/>
            <w:tcBorders>
              <w:top w:val="single" w:sz="6" w:space="0" w:color="auto"/>
              <w:bottom w:val="single" w:sz="6" w:space="0" w:color="auto"/>
              <w:right w:val="single" w:sz="6" w:space="0" w:color="auto"/>
            </w:tcBorders>
            <w:shd w:val="clear" w:color="auto" w:fill="auto"/>
            <w:vAlign w:val="bottom"/>
          </w:tcPr>
          <w:p w14:paraId="60C0D27D" w14:textId="77777777" w:rsidR="00C50A95" w:rsidRPr="00135FCA" w:rsidRDefault="00C50A95" w:rsidP="00416506">
            <w:pPr>
              <w:pStyle w:val="tabletext11"/>
              <w:tabs>
                <w:tab w:val="decimal" w:pos="520"/>
              </w:tabs>
              <w:rPr>
                <w:ins w:id="1032" w:author="Author"/>
              </w:rPr>
            </w:pPr>
          </w:p>
        </w:tc>
      </w:tr>
      <w:tr w:rsidR="00C50A95" w:rsidRPr="00135FCA" w14:paraId="4F5268E4" w14:textId="77777777" w:rsidTr="00416506">
        <w:trPr>
          <w:cantSplit/>
          <w:trHeight w:val="190"/>
          <w:ins w:id="1033" w:author="Author"/>
        </w:trPr>
        <w:tc>
          <w:tcPr>
            <w:tcW w:w="200" w:type="dxa"/>
            <w:tcBorders>
              <w:right w:val="single" w:sz="6" w:space="0" w:color="auto"/>
            </w:tcBorders>
            <w:shd w:val="clear" w:color="auto" w:fill="auto"/>
          </w:tcPr>
          <w:p w14:paraId="26DFE321" w14:textId="77777777" w:rsidR="00C50A95" w:rsidRPr="00135FCA" w:rsidRDefault="00C50A95" w:rsidP="00416506">
            <w:pPr>
              <w:pStyle w:val="tabletext11"/>
              <w:rPr>
                <w:ins w:id="1034"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761936B0" w14:textId="77777777" w:rsidR="00C50A95" w:rsidRPr="00135FCA" w:rsidRDefault="00C50A95" w:rsidP="00416506">
            <w:pPr>
              <w:pStyle w:val="tabletext11"/>
              <w:jc w:val="center"/>
              <w:rPr>
                <w:ins w:id="1035" w:author="Author"/>
              </w:rPr>
            </w:pPr>
            <w:ins w:id="1036" w:author="Author">
              <w:r w:rsidRPr="00135FCA">
                <w:t>155 to 194</w:t>
              </w:r>
            </w:ins>
          </w:p>
        </w:tc>
        <w:tc>
          <w:tcPr>
            <w:tcW w:w="1451" w:type="dxa"/>
            <w:tcBorders>
              <w:top w:val="single" w:sz="6" w:space="0" w:color="auto"/>
              <w:left w:val="single" w:sz="6" w:space="0" w:color="auto"/>
              <w:bottom w:val="single" w:sz="6" w:space="0" w:color="auto"/>
            </w:tcBorders>
            <w:shd w:val="clear" w:color="auto" w:fill="auto"/>
            <w:noWrap/>
            <w:vAlign w:val="bottom"/>
          </w:tcPr>
          <w:p w14:paraId="4053E5A3" w14:textId="77777777" w:rsidR="00C50A95" w:rsidRPr="00135FCA" w:rsidRDefault="00C50A95" w:rsidP="00416506">
            <w:pPr>
              <w:pStyle w:val="tabletext11"/>
              <w:tabs>
                <w:tab w:val="decimal" w:pos="520"/>
              </w:tabs>
              <w:jc w:val="right"/>
              <w:rPr>
                <w:ins w:id="1037" w:author="Author"/>
              </w:rPr>
            </w:pPr>
            <w:ins w:id="1038" w:author="Author">
              <w:r w:rsidRPr="00135FCA">
                <w:t>0.58</w:t>
              </w:r>
            </w:ins>
          </w:p>
        </w:tc>
        <w:tc>
          <w:tcPr>
            <w:tcW w:w="949" w:type="dxa"/>
            <w:tcBorders>
              <w:top w:val="single" w:sz="6" w:space="0" w:color="auto"/>
              <w:bottom w:val="single" w:sz="6" w:space="0" w:color="auto"/>
              <w:right w:val="single" w:sz="6" w:space="0" w:color="auto"/>
            </w:tcBorders>
            <w:shd w:val="clear" w:color="auto" w:fill="auto"/>
            <w:vAlign w:val="bottom"/>
          </w:tcPr>
          <w:p w14:paraId="6D9D8709" w14:textId="77777777" w:rsidR="00C50A95" w:rsidRPr="00135FCA" w:rsidRDefault="00C50A95" w:rsidP="00416506">
            <w:pPr>
              <w:pStyle w:val="tabletext11"/>
              <w:tabs>
                <w:tab w:val="decimal" w:pos="520"/>
              </w:tabs>
              <w:rPr>
                <w:ins w:id="1039" w:author="Author"/>
              </w:rPr>
            </w:pPr>
          </w:p>
        </w:tc>
      </w:tr>
      <w:tr w:rsidR="00C50A95" w:rsidRPr="00135FCA" w14:paraId="0E7CEF3F" w14:textId="77777777" w:rsidTr="00416506">
        <w:trPr>
          <w:cantSplit/>
          <w:trHeight w:val="190"/>
          <w:ins w:id="1040" w:author="Author"/>
        </w:trPr>
        <w:tc>
          <w:tcPr>
            <w:tcW w:w="200" w:type="dxa"/>
            <w:tcBorders>
              <w:right w:val="single" w:sz="6" w:space="0" w:color="auto"/>
            </w:tcBorders>
            <w:shd w:val="clear" w:color="auto" w:fill="auto"/>
          </w:tcPr>
          <w:p w14:paraId="278EE026" w14:textId="77777777" w:rsidR="00C50A95" w:rsidRPr="00135FCA" w:rsidRDefault="00C50A95" w:rsidP="00416506">
            <w:pPr>
              <w:pStyle w:val="tabletext11"/>
              <w:rPr>
                <w:ins w:id="1041"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2F39EC2B" w14:textId="77777777" w:rsidR="00C50A95" w:rsidRPr="00135FCA" w:rsidRDefault="00C50A95" w:rsidP="00416506">
            <w:pPr>
              <w:pStyle w:val="tabletext11"/>
              <w:jc w:val="center"/>
              <w:rPr>
                <w:ins w:id="1042" w:author="Author"/>
              </w:rPr>
            </w:pPr>
            <w:ins w:id="1043" w:author="Author">
              <w:r w:rsidRPr="00135FCA">
                <w:t>195 to 289</w:t>
              </w:r>
            </w:ins>
          </w:p>
        </w:tc>
        <w:tc>
          <w:tcPr>
            <w:tcW w:w="1451" w:type="dxa"/>
            <w:tcBorders>
              <w:top w:val="single" w:sz="6" w:space="0" w:color="auto"/>
              <w:left w:val="single" w:sz="6" w:space="0" w:color="auto"/>
              <w:bottom w:val="single" w:sz="6" w:space="0" w:color="auto"/>
            </w:tcBorders>
            <w:shd w:val="clear" w:color="auto" w:fill="auto"/>
            <w:noWrap/>
            <w:vAlign w:val="bottom"/>
          </w:tcPr>
          <w:p w14:paraId="5C2609B5" w14:textId="77777777" w:rsidR="00C50A95" w:rsidRPr="00135FCA" w:rsidRDefault="00C50A95" w:rsidP="00416506">
            <w:pPr>
              <w:pStyle w:val="tabletext11"/>
              <w:tabs>
                <w:tab w:val="decimal" w:pos="520"/>
              </w:tabs>
              <w:jc w:val="right"/>
              <w:rPr>
                <w:ins w:id="1044" w:author="Author"/>
              </w:rPr>
            </w:pPr>
            <w:ins w:id="1045" w:author="Author">
              <w:r w:rsidRPr="00135FCA">
                <w:t>0.55</w:t>
              </w:r>
            </w:ins>
          </w:p>
        </w:tc>
        <w:tc>
          <w:tcPr>
            <w:tcW w:w="949" w:type="dxa"/>
            <w:tcBorders>
              <w:top w:val="single" w:sz="6" w:space="0" w:color="auto"/>
              <w:bottom w:val="single" w:sz="6" w:space="0" w:color="auto"/>
              <w:right w:val="single" w:sz="6" w:space="0" w:color="auto"/>
            </w:tcBorders>
            <w:shd w:val="clear" w:color="auto" w:fill="auto"/>
            <w:vAlign w:val="bottom"/>
          </w:tcPr>
          <w:p w14:paraId="3A4F47A9" w14:textId="77777777" w:rsidR="00C50A95" w:rsidRPr="00135FCA" w:rsidRDefault="00C50A95" w:rsidP="00416506">
            <w:pPr>
              <w:pStyle w:val="tabletext11"/>
              <w:tabs>
                <w:tab w:val="decimal" w:pos="520"/>
              </w:tabs>
              <w:rPr>
                <w:ins w:id="1046" w:author="Author"/>
              </w:rPr>
            </w:pPr>
          </w:p>
        </w:tc>
      </w:tr>
      <w:tr w:rsidR="00C50A95" w:rsidRPr="00135FCA" w14:paraId="123277C8" w14:textId="77777777" w:rsidTr="00416506">
        <w:trPr>
          <w:cantSplit/>
          <w:trHeight w:val="190"/>
          <w:ins w:id="1047" w:author="Author"/>
        </w:trPr>
        <w:tc>
          <w:tcPr>
            <w:tcW w:w="200" w:type="dxa"/>
            <w:tcBorders>
              <w:right w:val="single" w:sz="6" w:space="0" w:color="auto"/>
            </w:tcBorders>
            <w:shd w:val="clear" w:color="auto" w:fill="auto"/>
          </w:tcPr>
          <w:p w14:paraId="69F2F6FC" w14:textId="77777777" w:rsidR="00C50A95" w:rsidRPr="00135FCA" w:rsidRDefault="00C50A95" w:rsidP="00416506">
            <w:pPr>
              <w:pStyle w:val="tabletext11"/>
              <w:rPr>
                <w:ins w:id="1048"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28FA1D1B" w14:textId="77777777" w:rsidR="00C50A95" w:rsidRPr="00135FCA" w:rsidRDefault="00C50A95" w:rsidP="00416506">
            <w:pPr>
              <w:pStyle w:val="tabletext11"/>
              <w:jc w:val="center"/>
              <w:rPr>
                <w:ins w:id="1049" w:author="Author"/>
              </w:rPr>
            </w:pPr>
            <w:ins w:id="1050" w:author="Author">
              <w:r w:rsidRPr="00135FCA">
                <w:t>290 or greater</w:t>
              </w:r>
            </w:ins>
          </w:p>
        </w:tc>
        <w:tc>
          <w:tcPr>
            <w:tcW w:w="1451" w:type="dxa"/>
            <w:tcBorders>
              <w:top w:val="single" w:sz="6" w:space="0" w:color="auto"/>
              <w:left w:val="single" w:sz="6" w:space="0" w:color="auto"/>
              <w:bottom w:val="single" w:sz="6" w:space="0" w:color="auto"/>
            </w:tcBorders>
            <w:shd w:val="clear" w:color="auto" w:fill="auto"/>
            <w:noWrap/>
            <w:vAlign w:val="bottom"/>
          </w:tcPr>
          <w:p w14:paraId="1E3B5C71" w14:textId="77777777" w:rsidR="00C50A95" w:rsidRPr="00135FCA" w:rsidRDefault="00C50A95" w:rsidP="00416506">
            <w:pPr>
              <w:pStyle w:val="tabletext11"/>
              <w:tabs>
                <w:tab w:val="decimal" w:pos="520"/>
              </w:tabs>
              <w:jc w:val="right"/>
              <w:rPr>
                <w:ins w:id="1051" w:author="Author"/>
              </w:rPr>
            </w:pPr>
            <w:ins w:id="1052" w:author="Author">
              <w:r w:rsidRPr="00135FCA">
                <w:t>0.49</w:t>
              </w:r>
            </w:ins>
          </w:p>
        </w:tc>
        <w:tc>
          <w:tcPr>
            <w:tcW w:w="949" w:type="dxa"/>
            <w:tcBorders>
              <w:top w:val="single" w:sz="6" w:space="0" w:color="auto"/>
              <w:bottom w:val="single" w:sz="6" w:space="0" w:color="auto"/>
              <w:right w:val="single" w:sz="6" w:space="0" w:color="auto"/>
            </w:tcBorders>
            <w:shd w:val="clear" w:color="auto" w:fill="auto"/>
            <w:vAlign w:val="bottom"/>
          </w:tcPr>
          <w:p w14:paraId="66562767" w14:textId="77777777" w:rsidR="00C50A95" w:rsidRPr="00135FCA" w:rsidRDefault="00C50A95" w:rsidP="00416506">
            <w:pPr>
              <w:pStyle w:val="tabletext11"/>
              <w:tabs>
                <w:tab w:val="decimal" w:pos="520"/>
              </w:tabs>
              <w:rPr>
                <w:ins w:id="1053" w:author="Author"/>
              </w:rPr>
            </w:pPr>
          </w:p>
        </w:tc>
      </w:tr>
    </w:tbl>
    <w:p w14:paraId="0384C108" w14:textId="6C9A9D3F" w:rsidR="00C50A95" w:rsidRDefault="00C50A95" w:rsidP="00C50A95">
      <w:pPr>
        <w:pStyle w:val="tablecaption"/>
      </w:pPr>
      <w:ins w:id="1054" w:author="Author">
        <w:r w:rsidRPr="00135FCA">
          <w:t>Table 222.B.1.c. Other Than Collision Fleet Size Factors</w:t>
        </w:r>
      </w:ins>
    </w:p>
    <w:p w14:paraId="028F6138" w14:textId="5191410A" w:rsidR="00C50A95" w:rsidRDefault="00C50A95" w:rsidP="00C50A95">
      <w:pPr>
        <w:pStyle w:val="isonormal"/>
        <w:jc w:val="left"/>
      </w:pPr>
    </w:p>
    <w:p w14:paraId="56A013A0" w14:textId="77777777" w:rsidR="00C50A95" w:rsidRDefault="00C50A95" w:rsidP="00C50A95">
      <w:pPr>
        <w:pStyle w:val="isonormal"/>
        <w:sectPr w:rsidR="00C50A95" w:rsidSect="00C50A95">
          <w:pgSz w:w="12240" w:h="15840" w:code="1"/>
          <w:pgMar w:top="1735" w:right="960" w:bottom="1560" w:left="1200" w:header="575" w:footer="480" w:gutter="0"/>
          <w:cols w:space="480"/>
          <w:docGrid w:linePitch="326"/>
        </w:sectPr>
      </w:pPr>
    </w:p>
    <w:p w14:paraId="561DB678" w14:textId="77777777" w:rsidR="00C50A95" w:rsidRPr="005E2372" w:rsidRDefault="00C50A95" w:rsidP="00C50A95">
      <w:pPr>
        <w:pStyle w:val="boxrule"/>
        <w:rPr>
          <w:ins w:id="1055" w:author="Author"/>
        </w:rPr>
      </w:pPr>
      <w:bookmarkStart w:id="1056" w:name="_Hlk116913893"/>
      <w:ins w:id="1057" w:author="Author">
        <w:r w:rsidRPr="005E2372">
          <w:lastRenderedPageBreak/>
          <w:t>223.  TRUCKS, TRACTORS AND TRAILERS CLASSIFICATIONS</w:t>
        </w:r>
      </w:ins>
    </w:p>
    <w:p w14:paraId="4CEDEF29" w14:textId="77777777" w:rsidR="00C50A95" w:rsidRPr="005E2372" w:rsidRDefault="00C50A95" w:rsidP="00C50A95">
      <w:pPr>
        <w:pStyle w:val="blocktext1"/>
        <w:rPr>
          <w:ins w:id="1058" w:author="Author"/>
        </w:rPr>
      </w:pPr>
      <w:ins w:id="1059" w:author="Author">
        <w:r w:rsidRPr="005E2372">
          <w:t xml:space="preserve">Paragraph </w:t>
        </w:r>
        <w:r w:rsidRPr="005E2372">
          <w:rPr>
            <w:b/>
            <w:bCs/>
          </w:rPr>
          <w:t>B.</w:t>
        </w:r>
        <w:r w:rsidRPr="005E2372">
          <w:t xml:space="preserve"> is replaced by the following:</w:t>
        </w:r>
      </w:ins>
    </w:p>
    <w:p w14:paraId="5EFCE25E" w14:textId="77777777" w:rsidR="00C50A95" w:rsidRPr="005E2372" w:rsidRDefault="00C50A95" w:rsidP="00C50A95">
      <w:pPr>
        <w:pStyle w:val="outlinehd3"/>
        <w:rPr>
          <w:ins w:id="1060" w:author="Author"/>
        </w:rPr>
      </w:pPr>
      <w:ins w:id="1061" w:author="Author">
        <w:r w:rsidRPr="005E2372">
          <w:tab/>
          <w:t>B.</w:t>
        </w:r>
        <w:r w:rsidRPr="005E2372">
          <w:tab/>
          <w:t>Primary Classifications – Rating Factors And Statistical Codes – Non-zone Rated</w:t>
        </w:r>
      </w:ins>
    </w:p>
    <w:p w14:paraId="26850E43" w14:textId="77777777" w:rsidR="00C50A95" w:rsidRPr="005E2372" w:rsidRDefault="00C50A95" w:rsidP="00C50A95">
      <w:pPr>
        <w:pStyle w:val="space4"/>
        <w:rPr>
          <w:ins w:id="1062" w:author="Author"/>
        </w:rPr>
      </w:pPr>
    </w:p>
    <w:tbl>
      <w:tblPr>
        <w:tblW w:w="10470" w:type="dxa"/>
        <w:tblInd w:w="-161" w:type="dxa"/>
        <w:tblLayout w:type="fixed"/>
        <w:tblCellMar>
          <w:left w:w="50" w:type="dxa"/>
          <w:right w:w="50" w:type="dxa"/>
        </w:tblCellMar>
        <w:tblLook w:val="04A0" w:firstRow="1" w:lastRow="0" w:firstColumn="1" w:lastColumn="0" w:noHBand="0" w:noVBand="1"/>
      </w:tblPr>
      <w:tblGrid>
        <w:gridCol w:w="199"/>
        <w:gridCol w:w="252"/>
        <w:gridCol w:w="2729"/>
        <w:gridCol w:w="1530"/>
        <w:gridCol w:w="1350"/>
        <w:gridCol w:w="1620"/>
        <w:gridCol w:w="900"/>
        <w:gridCol w:w="900"/>
        <w:gridCol w:w="990"/>
      </w:tblGrid>
      <w:tr w:rsidR="00C50A95" w:rsidRPr="005E2372" w14:paraId="3791F44F" w14:textId="77777777" w:rsidTr="00416506">
        <w:trPr>
          <w:cantSplit/>
          <w:trHeight w:val="255"/>
          <w:ins w:id="1063" w:author="Author"/>
        </w:trPr>
        <w:tc>
          <w:tcPr>
            <w:tcW w:w="199" w:type="dxa"/>
            <w:tcBorders>
              <w:top w:val="nil"/>
              <w:left w:val="nil"/>
              <w:bottom w:val="nil"/>
              <w:right w:val="single" w:sz="6" w:space="0" w:color="auto"/>
            </w:tcBorders>
            <w:vAlign w:val="bottom"/>
          </w:tcPr>
          <w:p w14:paraId="5980D936" w14:textId="77777777" w:rsidR="00C50A95" w:rsidRPr="005E2372" w:rsidRDefault="00C50A95" w:rsidP="00416506">
            <w:pPr>
              <w:pStyle w:val="tablehead"/>
              <w:rPr>
                <w:ins w:id="1064" w:author="Author"/>
              </w:rPr>
            </w:pPr>
          </w:p>
        </w:tc>
        <w:tc>
          <w:tcPr>
            <w:tcW w:w="2981" w:type="dxa"/>
            <w:gridSpan w:val="2"/>
            <w:tcBorders>
              <w:top w:val="single" w:sz="6" w:space="0" w:color="auto"/>
              <w:left w:val="single" w:sz="6" w:space="0" w:color="auto"/>
              <w:bottom w:val="single" w:sz="6" w:space="0" w:color="auto"/>
              <w:right w:val="single" w:sz="6" w:space="0" w:color="auto"/>
            </w:tcBorders>
            <w:noWrap/>
            <w:vAlign w:val="bottom"/>
            <w:hideMark/>
          </w:tcPr>
          <w:p w14:paraId="3F19C149" w14:textId="77777777" w:rsidR="00C50A95" w:rsidRPr="005E2372" w:rsidRDefault="00C50A95" w:rsidP="00416506">
            <w:pPr>
              <w:pStyle w:val="tablehead"/>
              <w:rPr>
                <w:ins w:id="1065" w:author="Author"/>
              </w:rPr>
            </w:pPr>
            <w:ins w:id="1066" w:author="Author">
              <w:r w:rsidRPr="005E2372">
                <w:t>Size Class</w:t>
              </w:r>
            </w:ins>
          </w:p>
        </w:tc>
        <w:tc>
          <w:tcPr>
            <w:tcW w:w="1530" w:type="dxa"/>
            <w:tcBorders>
              <w:top w:val="single" w:sz="6" w:space="0" w:color="auto"/>
              <w:left w:val="single" w:sz="6" w:space="0" w:color="auto"/>
              <w:bottom w:val="single" w:sz="6" w:space="0" w:color="auto"/>
              <w:right w:val="single" w:sz="6" w:space="0" w:color="auto"/>
            </w:tcBorders>
            <w:vAlign w:val="bottom"/>
            <w:hideMark/>
          </w:tcPr>
          <w:p w14:paraId="5A18F119" w14:textId="77777777" w:rsidR="00C50A95" w:rsidRPr="005E2372" w:rsidRDefault="00C50A95" w:rsidP="00416506">
            <w:pPr>
              <w:pStyle w:val="tablehead"/>
              <w:rPr>
                <w:ins w:id="1067" w:author="Author"/>
              </w:rPr>
            </w:pPr>
            <w:ins w:id="1068" w:author="Author">
              <w:r w:rsidRPr="005E2372">
                <w:t>Radius</w:t>
              </w:r>
            </w:ins>
          </w:p>
        </w:tc>
        <w:tc>
          <w:tcPr>
            <w:tcW w:w="1350" w:type="dxa"/>
            <w:tcBorders>
              <w:top w:val="single" w:sz="6" w:space="0" w:color="auto"/>
              <w:left w:val="single" w:sz="6" w:space="0" w:color="auto"/>
              <w:bottom w:val="single" w:sz="6" w:space="0" w:color="auto"/>
              <w:right w:val="single" w:sz="6" w:space="0" w:color="auto"/>
            </w:tcBorders>
            <w:vAlign w:val="bottom"/>
            <w:hideMark/>
          </w:tcPr>
          <w:p w14:paraId="09E63549" w14:textId="77777777" w:rsidR="00C50A95" w:rsidRPr="005E2372" w:rsidRDefault="00C50A95" w:rsidP="00416506">
            <w:pPr>
              <w:pStyle w:val="tablehead"/>
              <w:rPr>
                <w:ins w:id="1069" w:author="Author"/>
              </w:rPr>
            </w:pPr>
            <w:ins w:id="1070" w:author="Author">
              <w:r w:rsidRPr="005E2372">
                <w:t>Business Use</w:t>
              </w:r>
            </w:ins>
          </w:p>
        </w:tc>
        <w:tc>
          <w:tcPr>
            <w:tcW w:w="1620" w:type="dxa"/>
            <w:tcBorders>
              <w:top w:val="single" w:sz="6" w:space="0" w:color="auto"/>
              <w:left w:val="single" w:sz="6" w:space="0" w:color="auto"/>
              <w:bottom w:val="single" w:sz="6" w:space="0" w:color="auto"/>
              <w:right w:val="single" w:sz="6" w:space="0" w:color="auto"/>
            </w:tcBorders>
            <w:hideMark/>
          </w:tcPr>
          <w:p w14:paraId="5F96E5E5" w14:textId="77777777" w:rsidR="00C50A95" w:rsidRPr="005E2372" w:rsidRDefault="00C50A95" w:rsidP="00416506">
            <w:pPr>
              <w:pStyle w:val="tablehead"/>
              <w:rPr>
                <w:ins w:id="1071" w:author="Author"/>
              </w:rPr>
            </w:pPr>
            <w:ins w:id="1072" w:author="Author">
              <w:r w:rsidRPr="005E2372">
                <w:t>Primary Class</w:t>
              </w:r>
              <w:r w:rsidRPr="005E2372">
                <w:br/>
                <w:t>Codes (Non-fleet</w:t>
              </w:r>
              <w:r w:rsidRPr="005E2372">
                <w:br/>
                <w:t>And Fleet)</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AFE5AC2" w14:textId="77777777" w:rsidR="00C50A95" w:rsidRPr="005E2372" w:rsidRDefault="00C50A95" w:rsidP="00416506">
            <w:pPr>
              <w:pStyle w:val="tablehead"/>
              <w:rPr>
                <w:ins w:id="1073" w:author="Author"/>
              </w:rPr>
            </w:pPr>
            <w:ins w:id="1074" w:author="Author">
              <w:r w:rsidRPr="005E2372">
                <w:t>Liability</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AEC92C7" w14:textId="77777777" w:rsidR="00C50A95" w:rsidRPr="005E2372" w:rsidRDefault="00C50A95" w:rsidP="00416506">
            <w:pPr>
              <w:pStyle w:val="tablehead"/>
              <w:rPr>
                <w:ins w:id="1075" w:author="Author"/>
              </w:rPr>
            </w:pPr>
            <w:ins w:id="1076" w:author="Author">
              <w:r w:rsidRPr="005E2372">
                <w:t>Collision</w:t>
              </w:r>
            </w:ins>
          </w:p>
        </w:tc>
        <w:tc>
          <w:tcPr>
            <w:tcW w:w="990" w:type="dxa"/>
            <w:tcBorders>
              <w:top w:val="single" w:sz="6" w:space="0" w:color="auto"/>
              <w:left w:val="single" w:sz="6" w:space="0" w:color="auto"/>
              <w:bottom w:val="single" w:sz="6" w:space="0" w:color="auto"/>
              <w:right w:val="single" w:sz="6" w:space="0" w:color="auto"/>
            </w:tcBorders>
            <w:noWrap/>
            <w:vAlign w:val="bottom"/>
            <w:hideMark/>
          </w:tcPr>
          <w:p w14:paraId="70C7AF03" w14:textId="77777777" w:rsidR="00C50A95" w:rsidRPr="005E2372" w:rsidRDefault="00C50A95" w:rsidP="00416506">
            <w:pPr>
              <w:pStyle w:val="tablehead"/>
              <w:rPr>
                <w:ins w:id="1077" w:author="Author"/>
              </w:rPr>
            </w:pPr>
            <w:ins w:id="1078" w:author="Author">
              <w:r w:rsidRPr="005E2372">
                <w:t>Other</w:t>
              </w:r>
              <w:r w:rsidRPr="005E2372">
                <w:br/>
                <w:t>Than</w:t>
              </w:r>
              <w:r w:rsidRPr="005E2372">
                <w:br/>
                <w:t>Collision</w:t>
              </w:r>
            </w:ins>
          </w:p>
        </w:tc>
      </w:tr>
      <w:tr w:rsidR="00C50A95" w:rsidRPr="005E2372" w14:paraId="63889FBD" w14:textId="77777777" w:rsidTr="00416506">
        <w:trPr>
          <w:cantSplit/>
          <w:trHeight w:val="190"/>
          <w:ins w:id="1079" w:author="Author"/>
        </w:trPr>
        <w:tc>
          <w:tcPr>
            <w:tcW w:w="199" w:type="dxa"/>
            <w:tcBorders>
              <w:top w:val="nil"/>
              <w:left w:val="nil"/>
              <w:bottom w:val="nil"/>
              <w:right w:val="single" w:sz="6" w:space="0" w:color="auto"/>
            </w:tcBorders>
          </w:tcPr>
          <w:p w14:paraId="75565C07" w14:textId="77777777" w:rsidR="00C50A95" w:rsidRPr="005E2372" w:rsidRDefault="00C50A95" w:rsidP="00416506">
            <w:pPr>
              <w:pStyle w:val="tabletext11"/>
              <w:rPr>
                <w:ins w:id="1080" w:author="Author"/>
              </w:rPr>
            </w:pPr>
          </w:p>
        </w:tc>
        <w:tc>
          <w:tcPr>
            <w:tcW w:w="2981" w:type="dxa"/>
            <w:gridSpan w:val="2"/>
            <w:vMerge w:val="restart"/>
            <w:tcBorders>
              <w:top w:val="single" w:sz="6" w:space="0" w:color="auto"/>
              <w:left w:val="single" w:sz="6" w:space="0" w:color="auto"/>
              <w:bottom w:val="single" w:sz="6" w:space="0" w:color="auto"/>
              <w:right w:val="single" w:sz="6" w:space="0" w:color="auto"/>
            </w:tcBorders>
            <w:vAlign w:val="center"/>
            <w:hideMark/>
          </w:tcPr>
          <w:p w14:paraId="0D1576E0" w14:textId="77777777" w:rsidR="00C50A95" w:rsidRPr="005E2372" w:rsidRDefault="00C50A95" w:rsidP="00416506">
            <w:pPr>
              <w:pStyle w:val="tabletext11"/>
              <w:jc w:val="center"/>
              <w:rPr>
                <w:ins w:id="1081" w:author="Author"/>
              </w:rPr>
            </w:pPr>
            <w:ins w:id="1082" w:author="Author">
              <w:r w:rsidRPr="005E2372">
                <w:rPr>
                  <w:b/>
                </w:rPr>
                <w:t>Light Trucks</w:t>
              </w:r>
              <w:r w:rsidRPr="005E2372">
                <w:rPr>
                  <w:b/>
                </w:rPr>
                <w:br/>
              </w:r>
              <w:r w:rsidRPr="005E2372">
                <w:t>(0 – 10,000 lbs. GVWR)</w:t>
              </w:r>
            </w:ins>
          </w:p>
        </w:tc>
        <w:tc>
          <w:tcPr>
            <w:tcW w:w="1530" w:type="dxa"/>
            <w:vMerge w:val="restart"/>
            <w:tcBorders>
              <w:top w:val="single" w:sz="6" w:space="0" w:color="auto"/>
              <w:left w:val="single" w:sz="6" w:space="0" w:color="auto"/>
              <w:right w:val="single" w:sz="6" w:space="0" w:color="auto"/>
            </w:tcBorders>
            <w:vAlign w:val="center"/>
          </w:tcPr>
          <w:p w14:paraId="0B7E2C72" w14:textId="77777777" w:rsidR="00C50A95" w:rsidRPr="005E2372" w:rsidRDefault="00C50A95" w:rsidP="00416506">
            <w:pPr>
              <w:pStyle w:val="tabletext11"/>
              <w:jc w:val="center"/>
              <w:rPr>
                <w:ins w:id="1083" w:author="Author"/>
              </w:rPr>
            </w:pPr>
            <w:ins w:id="1084" w:author="Author">
              <w:r w:rsidRPr="005E2372">
                <w:t>Local</w:t>
              </w:r>
            </w:ins>
          </w:p>
        </w:tc>
        <w:tc>
          <w:tcPr>
            <w:tcW w:w="1350" w:type="dxa"/>
            <w:tcBorders>
              <w:top w:val="single" w:sz="6" w:space="0" w:color="auto"/>
              <w:left w:val="single" w:sz="6" w:space="0" w:color="auto"/>
              <w:bottom w:val="single" w:sz="6" w:space="0" w:color="auto"/>
              <w:right w:val="single" w:sz="6" w:space="0" w:color="auto"/>
            </w:tcBorders>
            <w:vAlign w:val="center"/>
            <w:hideMark/>
          </w:tcPr>
          <w:p w14:paraId="027BC651" w14:textId="77777777" w:rsidR="00C50A95" w:rsidRPr="005E2372" w:rsidRDefault="00C50A95" w:rsidP="00416506">
            <w:pPr>
              <w:pStyle w:val="tabletext11"/>
              <w:jc w:val="center"/>
              <w:rPr>
                <w:ins w:id="1085" w:author="Author"/>
              </w:rPr>
            </w:pPr>
            <w:ins w:id="1086" w:author="Author">
              <w:r w:rsidRPr="005E2372">
                <w:t>Service</w:t>
              </w:r>
            </w:ins>
          </w:p>
        </w:tc>
        <w:tc>
          <w:tcPr>
            <w:tcW w:w="1620" w:type="dxa"/>
            <w:tcBorders>
              <w:top w:val="single" w:sz="6" w:space="0" w:color="auto"/>
              <w:left w:val="single" w:sz="6" w:space="0" w:color="auto"/>
              <w:bottom w:val="single" w:sz="6" w:space="0" w:color="auto"/>
              <w:right w:val="single" w:sz="6" w:space="0" w:color="auto"/>
            </w:tcBorders>
            <w:hideMark/>
          </w:tcPr>
          <w:p w14:paraId="6173CE0B" w14:textId="77777777" w:rsidR="00C50A95" w:rsidRPr="005E2372" w:rsidRDefault="00C50A95" w:rsidP="00416506">
            <w:pPr>
              <w:pStyle w:val="tabletext11"/>
              <w:tabs>
                <w:tab w:val="decimal" w:pos="480"/>
              </w:tabs>
              <w:rPr>
                <w:ins w:id="1087" w:author="Author"/>
                <w:rFonts w:cs="Arial"/>
                <w:szCs w:val="18"/>
              </w:rPr>
            </w:pPr>
            <w:ins w:id="1088" w:author="Author">
              <w:r w:rsidRPr="005E2372">
                <w:t>011-- and 014--</w:t>
              </w:r>
            </w:ins>
          </w:p>
        </w:tc>
        <w:tc>
          <w:tcPr>
            <w:tcW w:w="900" w:type="dxa"/>
            <w:tcBorders>
              <w:top w:val="single" w:sz="6" w:space="0" w:color="auto"/>
              <w:left w:val="single" w:sz="6" w:space="0" w:color="auto"/>
              <w:bottom w:val="single" w:sz="6" w:space="0" w:color="auto"/>
              <w:right w:val="single" w:sz="6" w:space="0" w:color="auto"/>
            </w:tcBorders>
            <w:noWrap/>
            <w:vAlign w:val="center"/>
            <w:hideMark/>
          </w:tcPr>
          <w:p w14:paraId="32B453D1" w14:textId="77777777" w:rsidR="00C50A95" w:rsidRPr="005E2372" w:rsidRDefault="00C50A95" w:rsidP="00416506">
            <w:pPr>
              <w:pStyle w:val="tabletext11"/>
              <w:jc w:val="center"/>
              <w:rPr>
                <w:ins w:id="1089" w:author="Author"/>
              </w:rPr>
            </w:pPr>
            <w:ins w:id="1090" w:author="Author">
              <w:r w:rsidRPr="005E2372">
                <w:t>1.00</w:t>
              </w:r>
            </w:ins>
          </w:p>
        </w:tc>
        <w:tc>
          <w:tcPr>
            <w:tcW w:w="900" w:type="dxa"/>
            <w:tcBorders>
              <w:top w:val="single" w:sz="6" w:space="0" w:color="auto"/>
              <w:left w:val="single" w:sz="6" w:space="0" w:color="auto"/>
              <w:bottom w:val="single" w:sz="6" w:space="0" w:color="auto"/>
              <w:right w:val="single" w:sz="6" w:space="0" w:color="auto"/>
            </w:tcBorders>
            <w:noWrap/>
            <w:vAlign w:val="center"/>
            <w:hideMark/>
          </w:tcPr>
          <w:p w14:paraId="4B003EE9" w14:textId="77777777" w:rsidR="00C50A95" w:rsidRPr="005E2372" w:rsidRDefault="00C50A95" w:rsidP="00416506">
            <w:pPr>
              <w:pStyle w:val="tabletext11"/>
              <w:jc w:val="center"/>
              <w:rPr>
                <w:ins w:id="1091" w:author="Author"/>
              </w:rPr>
            </w:pPr>
            <w:ins w:id="1092" w:author="Author">
              <w:r w:rsidRPr="005E2372">
                <w:t>1.00</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637A3D25" w14:textId="77777777" w:rsidR="00C50A95" w:rsidRPr="005E2372" w:rsidRDefault="00C50A95" w:rsidP="00416506">
            <w:pPr>
              <w:pStyle w:val="tabletext11"/>
              <w:jc w:val="center"/>
              <w:rPr>
                <w:ins w:id="1093" w:author="Author"/>
              </w:rPr>
            </w:pPr>
            <w:ins w:id="1094" w:author="Author">
              <w:r w:rsidRPr="005E2372">
                <w:t>1.00</w:t>
              </w:r>
            </w:ins>
          </w:p>
        </w:tc>
      </w:tr>
      <w:tr w:rsidR="00C50A95" w:rsidRPr="005E2372" w14:paraId="5A6BA89A" w14:textId="77777777" w:rsidTr="00416506">
        <w:trPr>
          <w:cantSplit/>
          <w:trHeight w:val="190"/>
          <w:ins w:id="1095" w:author="Author"/>
        </w:trPr>
        <w:tc>
          <w:tcPr>
            <w:tcW w:w="199" w:type="dxa"/>
            <w:tcBorders>
              <w:top w:val="nil"/>
              <w:left w:val="nil"/>
              <w:bottom w:val="nil"/>
              <w:right w:val="single" w:sz="6" w:space="0" w:color="auto"/>
            </w:tcBorders>
          </w:tcPr>
          <w:p w14:paraId="0B64F3B3" w14:textId="77777777" w:rsidR="00C50A95" w:rsidRPr="005E2372" w:rsidRDefault="00C50A95" w:rsidP="00416506">
            <w:pPr>
              <w:pStyle w:val="tabletext11"/>
              <w:rPr>
                <w:ins w:id="1096" w:author="Author"/>
              </w:rPr>
            </w:pPr>
          </w:p>
        </w:tc>
        <w:tc>
          <w:tcPr>
            <w:tcW w:w="2981" w:type="dxa"/>
            <w:gridSpan w:val="2"/>
            <w:vMerge/>
            <w:tcBorders>
              <w:top w:val="single" w:sz="6" w:space="0" w:color="auto"/>
              <w:left w:val="single" w:sz="6" w:space="0" w:color="auto"/>
              <w:bottom w:val="single" w:sz="6" w:space="0" w:color="auto"/>
              <w:right w:val="single" w:sz="6" w:space="0" w:color="auto"/>
            </w:tcBorders>
            <w:vAlign w:val="center"/>
            <w:hideMark/>
          </w:tcPr>
          <w:p w14:paraId="3AE5CBEE" w14:textId="77777777" w:rsidR="00C50A95" w:rsidRPr="005E2372" w:rsidRDefault="00C50A95" w:rsidP="00416506">
            <w:pPr>
              <w:overflowPunct/>
              <w:autoSpaceDE/>
              <w:autoSpaceDN/>
              <w:adjustRightInd/>
              <w:spacing w:before="0" w:line="240" w:lineRule="auto"/>
              <w:jc w:val="left"/>
              <w:rPr>
                <w:ins w:id="1097" w:author="Author"/>
                <w:rFonts w:ascii="Arial" w:hAnsi="Arial"/>
                <w:sz w:val="18"/>
              </w:rPr>
            </w:pPr>
          </w:p>
        </w:tc>
        <w:tc>
          <w:tcPr>
            <w:tcW w:w="1530" w:type="dxa"/>
            <w:vMerge/>
            <w:tcBorders>
              <w:left w:val="single" w:sz="6" w:space="0" w:color="auto"/>
              <w:right w:val="single" w:sz="6" w:space="0" w:color="auto"/>
            </w:tcBorders>
            <w:vAlign w:val="center"/>
            <w:hideMark/>
          </w:tcPr>
          <w:p w14:paraId="1CCD4241" w14:textId="77777777" w:rsidR="00C50A95" w:rsidRPr="005E2372" w:rsidRDefault="00C50A95" w:rsidP="00416506">
            <w:pPr>
              <w:pStyle w:val="tabletext11"/>
              <w:jc w:val="center"/>
              <w:rPr>
                <w:ins w:id="1098" w:author="Author"/>
              </w:rPr>
            </w:pPr>
          </w:p>
        </w:tc>
        <w:tc>
          <w:tcPr>
            <w:tcW w:w="1350" w:type="dxa"/>
            <w:tcBorders>
              <w:top w:val="single" w:sz="6" w:space="0" w:color="auto"/>
              <w:left w:val="single" w:sz="6" w:space="0" w:color="auto"/>
              <w:bottom w:val="single" w:sz="6" w:space="0" w:color="auto"/>
              <w:right w:val="single" w:sz="6" w:space="0" w:color="auto"/>
            </w:tcBorders>
            <w:vAlign w:val="center"/>
            <w:hideMark/>
          </w:tcPr>
          <w:p w14:paraId="09737475" w14:textId="77777777" w:rsidR="00C50A95" w:rsidRPr="005E2372" w:rsidRDefault="00C50A95" w:rsidP="00416506">
            <w:pPr>
              <w:pStyle w:val="tabletext11"/>
              <w:jc w:val="center"/>
              <w:rPr>
                <w:ins w:id="1099" w:author="Author"/>
              </w:rPr>
            </w:pPr>
            <w:ins w:id="1100" w:author="Author">
              <w:r w:rsidRPr="005E2372">
                <w:t>Retail</w:t>
              </w:r>
            </w:ins>
          </w:p>
        </w:tc>
        <w:tc>
          <w:tcPr>
            <w:tcW w:w="1620" w:type="dxa"/>
            <w:tcBorders>
              <w:top w:val="single" w:sz="6" w:space="0" w:color="auto"/>
              <w:left w:val="single" w:sz="6" w:space="0" w:color="auto"/>
              <w:bottom w:val="single" w:sz="6" w:space="0" w:color="auto"/>
              <w:right w:val="single" w:sz="6" w:space="0" w:color="auto"/>
            </w:tcBorders>
            <w:hideMark/>
          </w:tcPr>
          <w:p w14:paraId="2D4772DD" w14:textId="77777777" w:rsidR="00C50A95" w:rsidRPr="005E2372" w:rsidRDefault="00C50A95" w:rsidP="00416506">
            <w:pPr>
              <w:pStyle w:val="tabletext11"/>
              <w:tabs>
                <w:tab w:val="decimal" w:pos="480"/>
              </w:tabs>
              <w:rPr>
                <w:ins w:id="1101" w:author="Author"/>
                <w:rFonts w:cs="Arial"/>
                <w:szCs w:val="18"/>
              </w:rPr>
            </w:pPr>
            <w:ins w:id="1102" w:author="Author">
              <w:r w:rsidRPr="005E2372">
                <w:t>021-- and 024--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90E5144" w14:textId="77777777" w:rsidR="00C50A95" w:rsidRPr="005E2372" w:rsidRDefault="00C50A95" w:rsidP="00416506">
            <w:pPr>
              <w:pStyle w:val="tabletext11"/>
              <w:jc w:val="center"/>
              <w:rPr>
                <w:ins w:id="1103" w:author="Author"/>
              </w:rPr>
            </w:pPr>
            <w:ins w:id="1104" w:author="Author">
              <w:r w:rsidRPr="005E2372">
                <w:t>1.39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5507466" w14:textId="77777777" w:rsidR="00C50A95" w:rsidRPr="005E2372" w:rsidRDefault="00C50A95" w:rsidP="00416506">
            <w:pPr>
              <w:pStyle w:val="tabletext11"/>
              <w:jc w:val="center"/>
              <w:rPr>
                <w:ins w:id="1105" w:author="Author"/>
              </w:rPr>
            </w:pPr>
            <w:ins w:id="1106" w:author="Author">
              <w:r w:rsidRPr="005E2372">
                <w:t>1.13</w:t>
              </w:r>
            </w:ins>
          </w:p>
        </w:tc>
        <w:tc>
          <w:tcPr>
            <w:tcW w:w="990" w:type="dxa"/>
            <w:tcBorders>
              <w:top w:val="single" w:sz="6" w:space="0" w:color="auto"/>
              <w:left w:val="single" w:sz="6" w:space="0" w:color="auto"/>
              <w:bottom w:val="single" w:sz="6" w:space="0" w:color="auto"/>
              <w:right w:val="single" w:sz="6" w:space="0" w:color="auto"/>
            </w:tcBorders>
            <w:noWrap/>
            <w:vAlign w:val="bottom"/>
            <w:hideMark/>
          </w:tcPr>
          <w:p w14:paraId="1A8E269A" w14:textId="77777777" w:rsidR="00C50A95" w:rsidRPr="005E2372" w:rsidRDefault="00C50A95" w:rsidP="00416506">
            <w:pPr>
              <w:pStyle w:val="tabletext11"/>
              <w:jc w:val="center"/>
              <w:rPr>
                <w:ins w:id="1107" w:author="Author"/>
              </w:rPr>
            </w:pPr>
            <w:ins w:id="1108" w:author="Author">
              <w:r w:rsidRPr="005E2372">
                <w:t>0.80</w:t>
              </w:r>
            </w:ins>
          </w:p>
        </w:tc>
      </w:tr>
      <w:tr w:rsidR="00C50A95" w:rsidRPr="005E2372" w14:paraId="14E3A446" w14:textId="77777777" w:rsidTr="00416506">
        <w:trPr>
          <w:cantSplit/>
          <w:trHeight w:val="190"/>
          <w:ins w:id="1109" w:author="Author"/>
        </w:trPr>
        <w:tc>
          <w:tcPr>
            <w:tcW w:w="199" w:type="dxa"/>
            <w:tcBorders>
              <w:top w:val="nil"/>
              <w:left w:val="nil"/>
              <w:bottom w:val="nil"/>
              <w:right w:val="single" w:sz="6" w:space="0" w:color="auto"/>
            </w:tcBorders>
          </w:tcPr>
          <w:p w14:paraId="6F3000CC" w14:textId="77777777" w:rsidR="00C50A95" w:rsidRPr="005E2372" w:rsidRDefault="00C50A95" w:rsidP="00416506">
            <w:pPr>
              <w:pStyle w:val="tabletext11"/>
              <w:rPr>
                <w:ins w:id="1110" w:author="Author"/>
              </w:rPr>
            </w:pPr>
          </w:p>
        </w:tc>
        <w:tc>
          <w:tcPr>
            <w:tcW w:w="2981" w:type="dxa"/>
            <w:gridSpan w:val="2"/>
            <w:vMerge/>
            <w:tcBorders>
              <w:top w:val="single" w:sz="6" w:space="0" w:color="auto"/>
              <w:left w:val="single" w:sz="6" w:space="0" w:color="auto"/>
              <w:bottom w:val="single" w:sz="6" w:space="0" w:color="auto"/>
              <w:right w:val="single" w:sz="6" w:space="0" w:color="auto"/>
            </w:tcBorders>
            <w:vAlign w:val="center"/>
            <w:hideMark/>
          </w:tcPr>
          <w:p w14:paraId="1F9B7EAF" w14:textId="77777777" w:rsidR="00C50A95" w:rsidRPr="005E2372" w:rsidRDefault="00C50A95" w:rsidP="00416506">
            <w:pPr>
              <w:overflowPunct/>
              <w:autoSpaceDE/>
              <w:autoSpaceDN/>
              <w:adjustRightInd/>
              <w:spacing w:before="0" w:line="240" w:lineRule="auto"/>
              <w:jc w:val="left"/>
              <w:rPr>
                <w:ins w:id="1111" w:author="Author"/>
                <w:rFonts w:ascii="Arial" w:hAnsi="Arial"/>
                <w:sz w:val="18"/>
              </w:rPr>
            </w:pPr>
          </w:p>
        </w:tc>
        <w:tc>
          <w:tcPr>
            <w:tcW w:w="1530" w:type="dxa"/>
            <w:vMerge/>
            <w:tcBorders>
              <w:left w:val="single" w:sz="6" w:space="0" w:color="auto"/>
              <w:bottom w:val="single" w:sz="6" w:space="0" w:color="auto"/>
              <w:right w:val="single" w:sz="6" w:space="0" w:color="auto"/>
            </w:tcBorders>
            <w:vAlign w:val="center"/>
          </w:tcPr>
          <w:p w14:paraId="2B57BAB2" w14:textId="77777777" w:rsidR="00C50A95" w:rsidRPr="005E2372" w:rsidRDefault="00C50A95" w:rsidP="00416506">
            <w:pPr>
              <w:pStyle w:val="tabletext11"/>
              <w:jc w:val="center"/>
              <w:rPr>
                <w:ins w:id="1112" w:author="Author"/>
              </w:rPr>
            </w:pPr>
          </w:p>
        </w:tc>
        <w:tc>
          <w:tcPr>
            <w:tcW w:w="1350" w:type="dxa"/>
            <w:tcBorders>
              <w:top w:val="single" w:sz="6" w:space="0" w:color="auto"/>
              <w:left w:val="single" w:sz="6" w:space="0" w:color="auto"/>
              <w:bottom w:val="single" w:sz="6" w:space="0" w:color="auto"/>
              <w:right w:val="single" w:sz="6" w:space="0" w:color="auto"/>
            </w:tcBorders>
            <w:vAlign w:val="center"/>
            <w:hideMark/>
          </w:tcPr>
          <w:p w14:paraId="5FA1FE34" w14:textId="77777777" w:rsidR="00C50A95" w:rsidRPr="005E2372" w:rsidRDefault="00C50A95" w:rsidP="00416506">
            <w:pPr>
              <w:pStyle w:val="tabletext11"/>
              <w:jc w:val="center"/>
              <w:rPr>
                <w:ins w:id="1113" w:author="Author"/>
              </w:rPr>
            </w:pPr>
            <w:ins w:id="1114" w:author="Author">
              <w:r w:rsidRPr="005E2372">
                <w:t>Commercial</w:t>
              </w:r>
            </w:ins>
          </w:p>
        </w:tc>
        <w:tc>
          <w:tcPr>
            <w:tcW w:w="1620" w:type="dxa"/>
            <w:tcBorders>
              <w:top w:val="single" w:sz="6" w:space="0" w:color="auto"/>
              <w:left w:val="single" w:sz="6" w:space="0" w:color="auto"/>
              <w:bottom w:val="single" w:sz="6" w:space="0" w:color="auto"/>
              <w:right w:val="single" w:sz="6" w:space="0" w:color="auto"/>
            </w:tcBorders>
            <w:hideMark/>
          </w:tcPr>
          <w:p w14:paraId="64A1EBED" w14:textId="77777777" w:rsidR="00C50A95" w:rsidRPr="005E2372" w:rsidRDefault="00C50A95" w:rsidP="00416506">
            <w:pPr>
              <w:pStyle w:val="tabletext11"/>
              <w:tabs>
                <w:tab w:val="decimal" w:pos="480"/>
              </w:tabs>
              <w:rPr>
                <w:ins w:id="1115" w:author="Author"/>
                <w:rFonts w:cs="Arial"/>
                <w:szCs w:val="18"/>
              </w:rPr>
            </w:pPr>
            <w:ins w:id="1116" w:author="Author">
              <w:r w:rsidRPr="005E2372">
                <w:t>031-- and 034--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2E4D78A" w14:textId="77777777" w:rsidR="00C50A95" w:rsidRPr="005E2372" w:rsidRDefault="00C50A95" w:rsidP="00416506">
            <w:pPr>
              <w:pStyle w:val="tabletext11"/>
              <w:jc w:val="center"/>
              <w:rPr>
                <w:ins w:id="1117" w:author="Author"/>
              </w:rPr>
            </w:pPr>
            <w:ins w:id="1118" w:author="Author">
              <w:r w:rsidRPr="005E2372">
                <w:t>1.12</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02D86F4" w14:textId="77777777" w:rsidR="00C50A95" w:rsidRPr="005E2372" w:rsidRDefault="00C50A95" w:rsidP="00416506">
            <w:pPr>
              <w:pStyle w:val="tabletext11"/>
              <w:jc w:val="center"/>
              <w:rPr>
                <w:ins w:id="1119" w:author="Author"/>
              </w:rPr>
            </w:pPr>
            <w:ins w:id="1120" w:author="Author">
              <w:r w:rsidRPr="005E2372">
                <w:t>1.10</w:t>
              </w:r>
            </w:ins>
          </w:p>
        </w:tc>
        <w:tc>
          <w:tcPr>
            <w:tcW w:w="990" w:type="dxa"/>
            <w:tcBorders>
              <w:top w:val="single" w:sz="6" w:space="0" w:color="auto"/>
              <w:left w:val="single" w:sz="6" w:space="0" w:color="auto"/>
              <w:bottom w:val="single" w:sz="6" w:space="0" w:color="auto"/>
              <w:right w:val="single" w:sz="6" w:space="0" w:color="auto"/>
            </w:tcBorders>
            <w:noWrap/>
            <w:vAlign w:val="bottom"/>
            <w:hideMark/>
          </w:tcPr>
          <w:p w14:paraId="3D9EEC7F" w14:textId="77777777" w:rsidR="00C50A95" w:rsidRPr="005E2372" w:rsidRDefault="00C50A95" w:rsidP="00416506">
            <w:pPr>
              <w:pStyle w:val="tabletext11"/>
              <w:jc w:val="center"/>
              <w:rPr>
                <w:ins w:id="1121" w:author="Author"/>
              </w:rPr>
            </w:pPr>
            <w:ins w:id="1122" w:author="Author">
              <w:r w:rsidRPr="005E2372">
                <w:t>0.92</w:t>
              </w:r>
            </w:ins>
          </w:p>
        </w:tc>
      </w:tr>
      <w:tr w:rsidR="00C50A95" w:rsidRPr="005E2372" w14:paraId="3580BFD6" w14:textId="77777777" w:rsidTr="00416506">
        <w:trPr>
          <w:cantSplit/>
          <w:trHeight w:val="190"/>
          <w:ins w:id="1123" w:author="Author"/>
        </w:trPr>
        <w:tc>
          <w:tcPr>
            <w:tcW w:w="199" w:type="dxa"/>
            <w:tcBorders>
              <w:top w:val="nil"/>
              <w:left w:val="nil"/>
              <w:bottom w:val="nil"/>
              <w:right w:val="single" w:sz="6" w:space="0" w:color="auto"/>
            </w:tcBorders>
          </w:tcPr>
          <w:p w14:paraId="7C21C6A0" w14:textId="77777777" w:rsidR="00C50A95" w:rsidRPr="005E2372" w:rsidRDefault="00C50A95" w:rsidP="00416506">
            <w:pPr>
              <w:pStyle w:val="tabletext11"/>
              <w:rPr>
                <w:ins w:id="1124" w:author="Author"/>
              </w:rPr>
            </w:pPr>
          </w:p>
        </w:tc>
        <w:tc>
          <w:tcPr>
            <w:tcW w:w="2981" w:type="dxa"/>
            <w:gridSpan w:val="2"/>
            <w:vMerge/>
            <w:tcBorders>
              <w:top w:val="single" w:sz="6" w:space="0" w:color="auto"/>
              <w:left w:val="single" w:sz="6" w:space="0" w:color="auto"/>
              <w:bottom w:val="single" w:sz="6" w:space="0" w:color="auto"/>
              <w:right w:val="single" w:sz="6" w:space="0" w:color="auto"/>
            </w:tcBorders>
            <w:vAlign w:val="center"/>
            <w:hideMark/>
          </w:tcPr>
          <w:p w14:paraId="36CDE6FB" w14:textId="77777777" w:rsidR="00C50A95" w:rsidRPr="005E2372" w:rsidRDefault="00C50A95" w:rsidP="00416506">
            <w:pPr>
              <w:overflowPunct/>
              <w:autoSpaceDE/>
              <w:autoSpaceDN/>
              <w:adjustRightInd/>
              <w:spacing w:before="0" w:line="240" w:lineRule="auto"/>
              <w:jc w:val="left"/>
              <w:rPr>
                <w:ins w:id="1125" w:author="Author"/>
                <w:rFonts w:ascii="Arial" w:hAnsi="Arial"/>
                <w:sz w:val="18"/>
              </w:rPr>
            </w:pPr>
          </w:p>
        </w:tc>
        <w:tc>
          <w:tcPr>
            <w:tcW w:w="1530" w:type="dxa"/>
            <w:vMerge w:val="restart"/>
            <w:tcBorders>
              <w:top w:val="single" w:sz="6" w:space="0" w:color="auto"/>
              <w:left w:val="single" w:sz="6" w:space="0" w:color="auto"/>
              <w:right w:val="single" w:sz="6" w:space="0" w:color="auto"/>
            </w:tcBorders>
            <w:vAlign w:val="center"/>
          </w:tcPr>
          <w:p w14:paraId="1422F298" w14:textId="77777777" w:rsidR="00C50A95" w:rsidRPr="005E2372" w:rsidRDefault="00C50A95" w:rsidP="00416506">
            <w:pPr>
              <w:pStyle w:val="tabletext11"/>
              <w:jc w:val="center"/>
              <w:rPr>
                <w:ins w:id="1126" w:author="Author"/>
              </w:rPr>
            </w:pPr>
            <w:ins w:id="1127" w:author="Author">
              <w:r w:rsidRPr="005E2372">
                <w:t>Intermediate</w:t>
              </w:r>
            </w:ins>
          </w:p>
        </w:tc>
        <w:tc>
          <w:tcPr>
            <w:tcW w:w="1350" w:type="dxa"/>
            <w:tcBorders>
              <w:top w:val="single" w:sz="6" w:space="0" w:color="auto"/>
              <w:left w:val="single" w:sz="6" w:space="0" w:color="auto"/>
              <w:bottom w:val="single" w:sz="6" w:space="0" w:color="auto"/>
              <w:right w:val="single" w:sz="6" w:space="0" w:color="auto"/>
            </w:tcBorders>
            <w:vAlign w:val="center"/>
            <w:hideMark/>
          </w:tcPr>
          <w:p w14:paraId="1BC168AB" w14:textId="77777777" w:rsidR="00C50A95" w:rsidRPr="005E2372" w:rsidRDefault="00C50A95" w:rsidP="00416506">
            <w:pPr>
              <w:pStyle w:val="tabletext11"/>
              <w:jc w:val="center"/>
              <w:rPr>
                <w:ins w:id="1128" w:author="Author"/>
              </w:rPr>
            </w:pPr>
            <w:ins w:id="1129" w:author="Author">
              <w:r w:rsidRPr="005E2372">
                <w:t>Service</w:t>
              </w:r>
            </w:ins>
          </w:p>
        </w:tc>
        <w:tc>
          <w:tcPr>
            <w:tcW w:w="1620" w:type="dxa"/>
            <w:tcBorders>
              <w:top w:val="single" w:sz="6" w:space="0" w:color="auto"/>
              <w:left w:val="single" w:sz="6" w:space="0" w:color="auto"/>
              <w:bottom w:val="single" w:sz="6" w:space="0" w:color="auto"/>
              <w:right w:val="single" w:sz="6" w:space="0" w:color="auto"/>
            </w:tcBorders>
            <w:hideMark/>
          </w:tcPr>
          <w:p w14:paraId="65D92B7B" w14:textId="77777777" w:rsidR="00C50A95" w:rsidRPr="005E2372" w:rsidRDefault="00C50A95" w:rsidP="00416506">
            <w:pPr>
              <w:pStyle w:val="tabletext11"/>
              <w:tabs>
                <w:tab w:val="decimal" w:pos="480"/>
              </w:tabs>
              <w:rPr>
                <w:ins w:id="1130" w:author="Author"/>
                <w:rFonts w:cs="Arial"/>
                <w:szCs w:val="18"/>
              </w:rPr>
            </w:pPr>
            <w:ins w:id="1131" w:author="Author">
              <w:r w:rsidRPr="005E2372">
                <w:t>012-- and 015--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765F2D6" w14:textId="77777777" w:rsidR="00C50A95" w:rsidRPr="005E2372" w:rsidRDefault="00C50A95" w:rsidP="00416506">
            <w:pPr>
              <w:pStyle w:val="tabletext11"/>
              <w:jc w:val="center"/>
              <w:rPr>
                <w:ins w:id="1132" w:author="Author"/>
              </w:rPr>
            </w:pPr>
            <w:ins w:id="1133" w:author="Author">
              <w:r w:rsidRPr="005E2372">
                <w:t>1.33</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D21DDD2" w14:textId="77777777" w:rsidR="00C50A95" w:rsidRPr="005E2372" w:rsidRDefault="00C50A95" w:rsidP="00416506">
            <w:pPr>
              <w:pStyle w:val="tabletext11"/>
              <w:jc w:val="center"/>
              <w:rPr>
                <w:ins w:id="1134" w:author="Author"/>
              </w:rPr>
            </w:pPr>
            <w:ins w:id="1135" w:author="Author">
              <w:r w:rsidRPr="005E2372">
                <w:t>1.09</w:t>
              </w:r>
            </w:ins>
          </w:p>
        </w:tc>
        <w:tc>
          <w:tcPr>
            <w:tcW w:w="990" w:type="dxa"/>
            <w:tcBorders>
              <w:top w:val="single" w:sz="6" w:space="0" w:color="auto"/>
              <w:left w:val="single" w:sz="6" w:space="0" w:color="auto"/>
              <w:bottom w:val="single" w:sz="6" w:space="0" w:color="auto"/>
              <w:right w:val="single" w:sz="6" w:space="0" w:color="auto"/>
            </w:tcBorders>
            <w:noWrap/>
            <w:vAlign w:val="bottom"/>
            <w:hideMark/>
          </w:tcPr>
          <w:p w14:paraId="1747B894" w14:textId="77777777" w:rsidR="00C50A95" w:rsidRPr="005E2372" w:rsidRDefault="00C50A95" w:rsidP="00416506">
            <w:pPr>
              <w:pStyle w:val="tabletext11"/>
              <w:jc w:val="center"/>
              <w:rPr>
                <w:ins w:id="1136" w:author="Author"/>
              </w:rPr>
            </w:pPr>
            <w:ins w:id="1137" w:author="Author">
              <w:r w:rsidRPr="005E2372">
                <w:t>1.23</w:t>
              </w:r>
            </w:ins>
          </w:p>
        </w:tc>
      </w:tr>
      <w:tr w:rsidR="00C50A95" w:rsidRPr="005E2372" w14:paraId="368FCBF4" w14:textId="77777777" w:rsidTr="00416506">
        <w:trPr>
          <w:cantSplit/>
          <w:trHeight w:val="190"/>
          <w:ins w:id="1138" w:author="Author"/>
        </w:trPr>
        <w:tc>
          <w:tcPr>
            <w:tcW w:w="199" w:type="dxa"/>
            <w:tcBorders>
              <w:top w:val="nil"/>
              <w:left w:val="nil"/>
              <w:bottom w:val="nil"/>
              <w:right w:val="single" w:sz="6" w:space="0" w:color="auto"/>
            </w:tcBorders>
          </w:tcPr>
          <w:p w14:paraId="274C45D1" w14:textId="77777777" w:rsidR="00C50A95" w:rsidRPr="005E2372" w:rsidRDefault="00C50A95" w:rsidP="00416506">
            <w:pPr>
              <w:pStyle w:val="tabletext11"/>
              <w:rPr>
                <w:ins w:id="1139" w:author="Author"/>
              </w:rPr>
            </w:pPr>
          </w:p>
        </w:tc>
        <w:tc>
          <w:tcPr>
            <w:tcW w:w="2981" w:type="dxa"/>
            <w:gridSpan w:val="2"/>
            <w:vMerge/>
            <w:tcBorders>
              <w:top w:val="single" w:sz="6" w:space="0" w:color="auto"/>
              <w:left w:val="single" w:sz="6" w:space="0" w:color="auto"/>
              <w:bottom w:val="single" w:sz="6" w:space="0" w:color="auto"/>
              <w:right w:val="single" w:sz="6" w:space="0" w:color="auto"/>
            </w:tcBorders>
            <w:vAlign w:val="center"/>
            <w:hideMark/>
          </w:tcPr>
          <w:p w14:paraId="341F2AEF" w14:textId="77777777" w:rsidR="00C50A95" w:rsidRPr="005E2372" w:rsidRDefault="00C50A95" w:rsidP="00416506">
            <w:pPr>
              <w:overflowPunct/>
              <w:autoSpaceDE/>
              <w:autoSpaceDN/>
              <w:adjustRightInd/>
              <w:spacing w:before="0" w:line="240" w:lineRule="auto"/>
              <w:jc w:val="left"/>
              <w:rPr>
                <w:ins w:id="1140" w:author="Author"/>
                <w:rFonts w:ascii="Arial" w:hAnsi="Arial"/>
                <w:sz w:val="18"/>
              </w:rPr>
            </w:pPr>
          </w:p>
        </w:tc>
        <w:tc>
          <w:tcPr>
            <w:tcW w:w="1530" w:type="dxa"/>
            <w:vMerge/>
            <w:tcBorders>
              <w:left w:val="single" w:sz="6" w:space="0" w:color="auto"/>
              <w:right w:val="single" w:sz="6" w:space="0" w:color="auto"/>
            </w:tcBorders>
            <w:vAlign w:val="center"/>
            <w:hideMark/>
          </w:tcPr>
          <w:p w14:paraId="2ABEDBA8" w14:textId="77777777" w:rsidR="00C50A95" w:rsidRPr="005E2372" w:rsidRDefault="00C50A95" w:rsidP="00416506">
            <w:pPr>
              <w:pStyle w:val="tabletext11"/>
              <w:jc w:val="center"/>
              <w:rPr>
                <w:ins w:id="1141" w:author="Author"/>
              </w:rPr>
            </w:pPr>
          </w:p>
        </w:tc>
        <w:tc>
          <w:tcPr>
            <w:tcW w:w="1350" w:type="dxa"/>
            <w:tcBorders>
              <w:top w:val="single" w:sz="6" w:space="0" w:color="auto"/>
              <w:left w:val="single" w:sz="6" w:space="0" w:color="auto"/>
              <w:bottom w:val="single" w:sz="6" w:space="0" w:color="auto"/>
              <w:right w:val="single" w:sz="6" w:space="0" w:color="auto"/>
            </w:tcBorders>
            <w:vAlign w:val="center"/>
            <w:hideMark/>
          </w:tcPr>
          <w:p w14:paraId="76FD84C9" w14:textId="77777777" w:rsidR="00C50A95" w:rsidRPr="005E2372" w:rsidRDefault="00C50A95" w:rsidP="00416506">
            <w:pPr>
              <w:pStyle w:val="tabletext11"/>
              <w:jc w:val="center"/>
              <w:rPr>
                <w:ins w:id="1142" w:author="Author"/>
              </w:rPr>
            </w:pPr>
            <w:ins w:id="1143" w:author="Author">
              <w:r w:rsidRPr="005E2372">
                <w:t>Retail</w:t>
              </w:r>
            </w:ins>
          </w:p>
        </w:tc>
        <w:tc>
          <w:tcPr>
            <w:tcW w:w="1620" w:type="dxa"/>
            <w:tcBorders>
              <w:top w:val="single" w:sz="6" w:space="0" w:color="auto"/>
              <w:left w:val="single" w:sz="6" w:space="0" w:color="auto"/>
              <w:bottom w:val="single" w:sz="6" w:space="0" w:color="auto"/>
              <w:right w:val="single" w:sz="6" w:space="0" w:color="auto"/>
            </w:tcBorders>
            <w:hideMark/>
          </w:tcPr>
          <w:p w14:paraId="76DBFB2B" w14:textId="77777777" w:rsidR="00C50A95" w:rsidRPr="005E2372" w:rsidRDefault="00C50A95" w:rsidP="00416506">
            <w:pPr>
              <w:pStyle w:val="tabletext11"/>
              <w:tabs>
                <w:tab w:val="decimal" w:pos="480"/>
              </w:tabs>
              <w:rPr>
                <w:ins w:id="1144" w:author="Author"/>
                <w:rFonts w:cs="Arial"/>
                <w:szCs w:val="18"/>
              </w:rPr>
            </w:pPr>
            <w:ins w:id="1145" w:author="Author">
              <w:r w:rsidRPr="005E2372">
                <w:t>022-- and 025--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03F8D0A" w14:textId="77777777" w:rsidR="00C50A95" w:rsidRPr="005E2372" w:rsidRDefault="00C50A95" w:rsidP="00416506">
            <w:pPr>
              <w:pStyle w:val="tabletext11"/>
              <w:jc w:val="center"/>
              <w:rPr>
                <w:ins w:id="1146" w:author="Author"/>
              </w:rPr>
            </w:pPr>
            <w:ins w:id="1147" w:author="Author">
              <w:r w:rsidRPr="005E2372">
                <w:t>1.85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112B28A" w14:textId="77777777" w:rsidR="00C50A95" w:rsidRPr="005E2372" w:rsidRDefault="00C50A95" w:rsidP="00416506">
            <w:pPr>
              <w:pStyle w:val="tabletext11"/>
              <w:jc w:val="center"/>
              <w:rPr>
                <w:ins w:id="1148" w:author="Author"/>
              </w:rPr>
            </w:pPr>
            <w:ins w:id="1149" w:author="Author">
              <w:r w:rsidRPr="005E2372">
                <w:t>1.23</w:t>
              </w:r>
            </w:ins>
          </w:p>
        </w:tc>
        <w:tc>
          <w:tcPr>
            <w:tcW w:w="990" w:type="dxa"/>
            <w:tcBorders>
              <w:top w:val="single" w:sz="6" w:space="0" w:color="auto"/>
              <w:left w:val="single" w:sz="6" w:space="0" w:color="auto"/>
              <w:bottom w:val="single" w:sz="6" w:space="0" w:color="auto"/>
              <w:right w:val="single" w:sz="6" w:space="0" w:color="auto"/>
            </w:tcBorders>
            <w:noWrap/>
            <w:vAlign w:val="bottom"/>
            <w:hideMark/>
          </w:tcPr>
          <w:p w14:paraId="5558465A" w14:textId="77777777" w:rsidR="00C50A95" w:rsidRPr="005E2372" w:rsidRDefault="00C50A95" w:rsidP="00416506">
            <w:pPr>
              <w:pStyle w:val="tabletext11"/>
              <w:jc w:val="center"/>
              <w:rPr>
                <w:ins w:id="1150" w:author="Author"/>
              </w:rPr>
            </w:pPr>
            <w:ins w:id="1151" w:author="Author">
              <w:r w:rsidRPr="005E2372">
                <w:t>0.98</w:t>
              </w:r>
            </w:ins>
          </w:p>
        </w:tc>
      </w:tr>
      <w:tr w:rsidR="00C50A95" w:rsidRPr="005E2372" w14:paraId="66A5B6C9" w14:textId="77777777" w:rsidTr="00416506">
        <w:trPr>
          <w:cantSplit/>
          <w:trHeight w:val="190"/>
          <w:ins w:id="1152" w:author="Author"/>
        </w:trPr>
        <w:tc>
          <w:tcPr>
            <w:tcW w:w="199" w:type="dxa"/>
            <w:tcBorders>
              <w:top w:val="nil"/>
              <w:left w:val="nil"/>
              <w:bottom w:val="nil"/>
              <w:right w:val="single" w:sz="6" w:space="0" w:color="auto"/>
            </w:tcBorders>
          </w:tcPr>
          <w:p w14:paraId="459020A3" w14:textId="77777777" w:rsidR="00C50A95" w:rsidRPr="005E2372" w:rsidRDefault="00C50A95" w:rsidP="00416506">
            <w:pPr>
              <w:pStyle w:val="tabletext11"/>
              <w:rPr>
                <w:ins w:id="1153" w:author="Author"/>
              </w:rPr>
            </w:pPr>
          </w:p>
        </w:tc>
        <w:tc>
          <w:tcPr>
            <w:tcW w:w="2981" w:type="dxa"/>
            <w:gridSpan w:val="2"/>
            <w:vMerge/>
            <w:tcBorders>
              <w:top w:val="single" w:sz="6" w:space="0" w:color="auto"/>
              <w:left w:val="single" w:sz="6" w:space="0" w:color="auto"/>
              <w:bottom w:val="single" w:sz="6" w:space="0" w:color="auto"/>
              <w:right w:val="single" w:sz="6" w:space="0" w:color="auto"/>
            </w:tcBorders>
            <w:vAlign w:val="center"/>
            <w:hideMark/>
          </w:tcPr>
          <w:p w14:paraId="4540F49E" w14:textId="77777777" w:rsidR="00C50A95" w:rsidRPr="005E2372" w:rsidRDefault="00C50A95" w:rsidP="00416506">
            <w:pPr>
              <w:overflowPunct/>
              <w:autoSpaceDE/>
              <w:autoSpaceDN/>
              <w:adjustRightInd/>
              <w:spacing w:before="0" w:line="240" w:lineRule="auto"/>
              <w:jc w:val="left"/>
              <w:rPr>
                <w:ins w:id="1154" w:author="Author"/>
                <w:rFonts w:ascii="Arial" w:hAnsi="Arial"/>
                <w:sz w:val="18"/>
              </w:rPr>
            </w:pPr>
          </w:p>
        </w:tc>
        <w:tc>
          <w:tcPr>
            <w:tcW w:w="1530" w:type="dxa"/>
            <w:vMerge/>
            <w:tcBorders>
              <w:left w:val="single" w:sz="6" w:space="0" w:color="auto"/>
              <w:bottom w:val="single" w:sz="6" w:space="0" w:color="auto"/>
              <w:right w:val="single" w:sz="6" w:space="0" w:color="auto"/>
            </w:tcBorders>
            <w:vAlign w:val="center"/>
          </w:tcPr>
          <w:p w14:paraId="67F51E59" w14:textId="77777777" w:rsidR="00C50A95" w:rsidRPr="005E2372" w:rsidRDefault="00C50A95" w:rsidP="00416506">
            <w:pPr>
              <w:pStyle w:val="tabletext11"/>
              <w:jc w:val="center"/>
              <w:rPr>
                <w:ins w:id="1155" w:author="Author"/>
              </w:rPr>
            </w:pPr>
          </w:p>
        </w:tc>
        <w:tc>
          <w:tcPr>
            <w:tcW w:w="1350" w:type="dxa"/>
            <w:tcBorders>
              <w:top w:val="single" w:sz="6" w:space="0" w:color="auto"/>
              <w:left w:val="single" w:sz="6" w:space="0" w:color="auto"/>
              <w:bottom w:val="single" w:sz="6" w:space="0" w:color="auto"/>
              <w:right w:val="single" w:sz="6" w:space="0" w:color="auto"/>
            </w:tcBorders>
            <w:vAlign w:val="center"/>
            <w:hideMark/>
          </w:tcPr>
          <w:p w14:paraId="419A2B14" w14:textId="77777777" w:rsidR="00C50A95" w:rsidRPr="005E2372" w:rsidRDefault="00C50A95" w:rsidP="00416506">
            <w:pPr>
              <w:pStyle w:val="tabletext11"/>
              <w:jc w:val="center"/>
              <w:rPr>
                <w:ins w:id="1156" w:author="Author"/>
              </w:rPr>
            </w:pPr>
            <w:ins w:id="1157" w:author="Author">
              <w:r w:rsidRPr="005E2372">
                <w:t>Commercial</w:t>
              </w:r>
            </w:ins>
          </w:p>
        </w:tc>
        <w:tc>
          <w:tcPr>
            <w:tcW w:w="1620" w:type="dxa"/>
            <w:tcBorders>
              <w:top w:val="single" w:sz="6" w:space="0" w:color="auto"/>
              <w:left w:val="single" w:sz="6" w:space="0" w:color="auto"/>
              <w:bottom w:val="single" w:sz="6" w:space="0" w:color="auto"/>
              <w:right w:val="single" w:sz="6" w:space="0" w:color="auto"/>
            </w:tcBorders>
            <w:hideMark/>
          </w:tcPr>
          <w:p w14:paraId="52736393" w14:textId="77777777" w:rsidR="00C50A95" w:rsidRPr="005E2372" w:rsidRDefault="00C50A95" w:rsidP="00416506">
            <w:pPr>
              <w:pStyle w:val="tabletext11"/>
              <w:tabs>
                <w:tab w:val="decimal" w:pos="480"/>
              </w:tabs>
              <w:rPr>
                <w:ins w:id="1158" w:author="Author"/>
                <w:rFonts w:cs="Arial"/>
                <w:szCs w:val="18"/>
              </w:rPr>
            </w:pPr>
            <w:ins w:id="1159" w:author="Author">
              <w:r w:rsidRPr="005E2372">
                <w:t>032-- and 035--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FBFD8EB" w14:textId="77777777" w:rsidR="00C50A95" w:rsidRPr="005E2372" w:rsidRDefault="00C50A95" w:rsidP="00416506">
            <w:pPr>
              <w:pStyle w:val="tabletext11"/>
              <w:jc w:val="center"/>
              <w:rPr>
                <w:ins w:id="1160" w:author="Author"/>
              </w:rPr>
            </w:pPr>
            <w:ins w:id="1161" w:author="Author">
              <w:r w:rsidRPr="005E2372">
                <w:t>1.49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DF17307" w14:textId="77777777" w:rsidR="00C50A95" w:rsidRPr="005E2372" w:rsidRDefault="00C50A95" w:rsidP="00416506">
            <w:pPr>
              <w:pStyle w:val="tabletext11"/>
              <w:jc w:val="center"/>
              <w:rPr>
                <w:ins w:id="1162" w:author="Author"/>
              </w:rPr>
            </w:pPr>
            <w:ins w:id="1163" w:author="Author">
              <w:r w:rsidRPr="005E2372">
                <w:t>1.20</w:t>
              </w:r>
            </w:ins>
          </w:p>
        </w:tc>
        <w:tc>
          <w:tcPr>
            <w:tcW w:w="990" w:type="dxa"/>
            <w:tcBorders>
              <w:top w:val="single" w:sz="6" w:space="0" w:color="auto"/>
              <w:left w:val="single" w:sz="6" w:space="0" w:color="auto"/>
              <w:bottom w:val="single" w:sz="6" w:space="0" w:color="auto"/>
              <w:right w:val="single" w:sz="6" w:space="0" w:color="auto"/>
            </w:tcBorders>
            <w:noWrap/>
            <w:vAlign w:val="bottom"/>
            <w:hideMark/>
          </w:tcPr>
          <w:p w14:paraId="62D6D491" w14:textId="77777777" w:rsidR="00C50A95" w:rsidRPr="005E2372" w:rsidRDefault="00C50A95" w:rsidP="00416506">
            <w:pPr>
              <w:pStyle w:val="tabletext11"/>
              <w:jc w:val="center"/>
              <w:rPr>
                <w:ins w:id="1164" w:author="Author"/>
              </w:rPr>
            </w:pPr>
            <w:ins w:id="1165" w:author="Author">
              <w:r w:rsidRPr="005E2372">
                <w:t>1.12</w:t>
              </w:r>
            </w:ins>
          </w:p>
        </w:tc>
      </w:tr>
      <w:tr w:rsidR="00C50A95" w:rsidRPr="005E2372" w14:paraId="06279D5A" w14:textId="77777777" w:rsidTr="00416506">
        <w:trPr>
          <w:cantSplit/>
          <w:trHeight w:val="190"/>
          <w:ins w:id="1166" w:author="Author"/>
        </w:trPr>
        <w:tc>
          <w:tcPr>
            <w:tcW w:w="199" w:type="dxa"/>
            <w:tcBorders>
              <w:top w:val="nil"/>
              <w:left w:val="nil"/>
              <w:bottom w:val="nil"/>
              <w:right w:val="single" w:sz="6" w:space="0" w:color="auto"/>
            </w:tcBorders>
          </w:tcPr>
          <w:p w14:paraId="7E621D60" w14:textId="77777777" w:rsidR="00C50A95" w:rsidRPr="005E2372" w:rsidRDefault="00C50A95" w:rsidP="00416506">
            <w:pPr>
              <w:pStyle w:val="tabletext11"/>
              <w:rPr>
                <w:ins w:id="1167" w:author="Author"/>
              </w:rPr>
            </w:pPr>
          </w:p>
        </w:tc>
        <w:tc>
          <w:tcPr>
            <w:tcW w:w="2981" w:type="dxa"/>
            <w:gridSpan w:val="2"/>
            <w:vMerge/>
            <w:tcBorders>
              <w:top w:val="single" w:sz="6" w:space="0" w:color="auto"/>
              <w:left w:val="single" w:sz="6" w:space="0" w:color="auto"/>
              <w:bottom w:val="single" w:sz="6" w:space="0" w:color="auto"/>
              <w:right w:val="single" w:sz="6" w:space="0" w:color="auto"/>
            </w:tcBorders>
            <w:vAlign w:val="center"/>
            <w:hideMark/>
          </w:tcPr>
          <w:p w14:paraId="150DDC58" w14:textId="77777777" w:rsidR="00C50A95" w:rsidRPr="005E2372" w:rsidRDefault="00C50A95" w:rsidP="00416506">
            <w:pPr>
              <w:overflowPunct/>
              <w:autoSpaceDE/>
              <w:autoSpaceDN/>
              <w:adjustRightInd/>
              <w:spacing w:before="0" w:line="240" w:lineRule="auto"/>
              <w:jc w:val="left"/>
              <w:rPr>
                <w:ins w:id="1168" w:author="Author"/>
                <w:rFonts w:ascii="Arial" w:hAnsi="Arial"/>
                <w:sz w:val="18"/>
              </w:rPr>
            </w:pPr>
          </w:p>
        </w:tc>
        <w:tc>
          <w:tcPr>
            <w:tcW w:w="1530" w:type="dxa"/>
            <w:vMerge w:val="restart"/>
            <w:tcBorders>
              <w:top w:val="single" w:sz="6" w:space="0" w:color="auto"/>
              <w:left w:val="single" w:sz="6" w:space="0" w:color="auto"/>
              <w:right w:val="single" w:sz="6" w:space="0" w:color="auto"/>
            </w:tcBorders>
            <w:vAlign w:val="center"/>
          </w:tcPr>
          <w:p w14:paraId="4FCAE82C" w14:textId="77777777" w:rsidR="00C50A95" w:rsidRPr="005E2372" w:rsidRDefault="00C50A95" w:rsidP="00416506">
            <w:pPr>
              <w:pStyle w:val="tabletext11"/>
              <w:jc w:val="center"/>
              <w:rPr>
                <w:ins w:id="1169" w:author="Author"/>
              </w:rPr>
            </w:pPr>
            <w:ins w:id="1170" w:author="Author">
              <w:r w:rsidRPr="005E2372">
                <w:t>Long</w:t>
              </w:r>
            </w:ins>
          </w:p>
        </w:tc>
        <w:tc>
          <w:tcPr>
            <w:tcW w:w="1350" w:type="dxa"/>
            <w:tcBorders>
              <w:top w:val="single" w:sz="6" w:space="0" w:color="auto"/>
              <w:left w:val="single" w:sz="6" w:space="0" w:color="auto"/>
              <w:bottom w:val="single" w:sz="6" w:space="0" w:color="auto"/>
              <w:right w:val="single" w:sz="6" w:space="0" w:color="auto"/>
            </w:tcBorders>
            <w:vAlign w:val="center"/>
            <w:hideMark/>
          </w:tcPr>
          <w:p w14:paraId="3639AF69" w14:textId="77777777" w:rsidR="00C50A95" w:rsidRPr="005E2372" w:rsidRDefault="00C50A95" w:rsidP="00416506">
            <w:pPr>
              <w:pStyle w:val="tabletext11"/>
              <w:jc w:val="center"/>
              <w:rPr>
                <w:ins w:id="1171" w:author="Author"/>
              </w:rPr>
            </w:pPr>
            <w:ins w:id="1172" w:author="Author">
              <w:r w:rsidRPr="005E2372">
                <w:t>Service</w:t>
              </w:r>
            </w:ins>
          </w:p>
        </w:tc>
        <w:tc>
          <w:tcPr>
            <w:tcW w:w="1620" w:type="dxa"/>
            <w:tcBorders>
              <w:top w:val="single" w:sz="6" w:space="0" w:color="auto"/>
              <w:left w:val="single" w:sz="6" w:space="0" w:color="auto"/>
              <w:bottom w:val="single" w:sz="6" w:space="0" w:color="auto"/>
              <w:right w:val="single" w:sz="6" w:space="0" w:color="auto"/>
            </w:tcBorders>
            <w:hideMark/>
          </w:tcPr>
          <w:p w14:paraId="5E0B174D" w14:textId="77777777" w:rsidR="00C50A95" w:rsidRPr="005E2372" w:rsidRDefault="00C50A95" w:rsidP="00416506">
            <w:pPr>
              <w:pStyle w:val="tabletext11"/>
              <w:tabs>
                <w:tab w:val="decimal" w:pos="480"/>
              </w:tabs>
              <w:rPr>
                <w:ins w:id="1173" w:author="Author"/>
                <w:rFonts w:cs="Arial"/>
                <w:szCs w:val="18"/>
              </w:rPr>
            </w:pPr>
            <w:ins w:id="1174" w:author="Author">
              <w:r w:rsidRPr="005E2372">
                <w:t>013-- and 016--</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A89BBBD" w14:textId="77777777" w:rsidR="00C50A95" w:rsidRPr="005E2372" w:rsidRDefault="00C50A95" w:rsidP="00416506">
            <w:pPr>
              <w:pStyle w:val="tabletext11"/>
              <w:jc w:val="center"/>
              <w:rPr>
                <w:ins w:id="1175" w:author="Author"/>
              </w:rPr>
            </w:pPr>
            <w:ins w:id="1176" w:author="Author">
              <w:r w:rsidRPr="005E2372">
                <w:t>1.30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0F42889" w14:textId="77777777" w:rsidR="00C50A95" w:rsidRPr="005E2372" w:rsidRDefault="00C50A95" w:rsidP="00416506">
            <w:pPr>
              <w:pStyle w:val="tabletext11"/>
              <w:jc w:val="center"/>
              <w:rPr>
                <w:ins w:id="1177" w:author="Author"/>
              </w:rPr>
            </w:pPr>
            <w:ins w:id="1178" w:author="Author">
              <w:r w:rsidRPr="005E2372">
                <w:t>1.43</w:t>
              </w:r>
            </w:ins>
          </w:p>
        </w:tc>
        <w:tc>
          <w:tcPr>
            <w:tcW w:w="990" w:type="dxa"/>
            <w:tcBorders>
              <w:top w:val="single" w:sz="6" w:space="0" w:color="auto"/>
              <w:left w:val="single" w:sz="6" w:space="0" w:color="auto"/>
              <w:bottom w:val="single" w:sz="6" w:space="0" w:color="auto"/>
              <w:right w:val="single" w:sz="6" w:space="0" w:color="auto"/>
            </w:tcBorders>
            <w:noWrap/>
            <w:vAlign w:val="bottom"/>
            <w:hideMark/>
          </w:tcPr>
          <w:p w14:paraId="71C3F8AB" w14:textId="77777777" w:rsidR="00C50A95" w:rsidRPr="005E2372" w:rsidRDefault="00C50A95" w:rsidP="00416506">
            <w:pPr>
              <w:pStyle w:val="tabletext11"/>
              <w:jc w:val="center"/>
              <w:rPr>
                <w:ins w:id="1179" w:author="Author"/>
              </w:rPr>
            </w:pPr>
            <w:ins w:id="1180" w:author="Author">
              <w:r w:rsidRPr="005E2372">
                <w:t>1.26</w:t>
              </w:r>
            </w:ins>
          </w:p>
        </w:tc>
      </w:tr>
      <w:tr w:rsidR="00C50A95" w:rsidRPr="005E2372" w14:paraId="150AF7DB" w14:textId="77777777" w:rsidTr="00416506">
        <w:trPr>
          <w:cantSplit/>
          <w:trHeight w:val="190"/>
          <w:ins w:id="1181" w:author="Author"/>
        </w:trPr>
        <w:tc>
          <w:tcPr>
            <w:tcW w:w="199" w:type="dxa"/>
            <w:tcBorders>
              <w:top w:val="nil"/>
              <w:left w:val="nil"/>
              <w:bottom w:val="nil"/>
              <w:right w:val="single" w:sz="6" w:space="0" w:color="auto"/>
            </w:tcBorders>
          </w:tcPr>
          <w:p w14:paraId="38CC4875" w14:textId="77777777" w:rsidR="00C50A95" w:rsidRPr="005E2372" w:rsidRDefault="00C50A95" w:rsidP="00416506">
            <w:pPr>
              <w:pStyle w:val="tabletext11"/>
              <w:rPr>
                <w:ins w:id="1182" w:author="Author"/>
              </w:rPr>
            </w:pPr>
          </w:p>
        </w:tc>
        <w:tc>
          <w:tcPr>
            <w:tcW w:w="2981" w:type="dxa"/>
            <w:gridSpan w:val="2"/>
            <w:vMerge/>
            <w:tcBorders>
              <w:top w:val="single" w:sz="6" w:space="0" w:color="auto"/>
              <w:left w:val="single" w:sz="6" w:space="0" w:color="auto"/>
              <w:bottom w:val="single" w:sz="6" w:space="0" w:color="auto"/>
              <w:right w:val="single" w:sz="6" w:space="0" w:color="auto"/>
            </w:tcBorders>
            <w:vAlign w:val="center"/>
            <w:hideMark/>
          </w:tcPr>
          <w:p w14:paraId="10048447" w14:textId="77777777" w:rsidR="00C50A95" w:rsidRPr="005E2372" w:rsidRDefault="00C50A95" w:rsidP="00416506">
            <w:pPr>
              <w:overflowPunct/>
              <w:autoSpaceDE/>
              <w:autoSpaceDN/>
              <w:adjustRightInd/>
              <w:spacing w:before="0" w:line="240" w:lineRule="auto"/>
              <w:jc w:val="left"/>
              <w:rPr>
                <w:ins w:id="1183" w:author="Author"/>
                <w:rFonts w:ascii="Arial" w:hAnsi="Arial"/>
                <w:sz w:val="18"/>
              </w:rPr>
            </w:pPr>
          </w:p>
        </w:tc>
        <w:tc>
          <w:tcPr>
            <w:tcW w:w="1530" w:type="dxa"/>
            <w:vMerge/>
            <w:tcBorders>
              <w:left w:val="single" w:sz="6" w:space="0" w:color="auto"/>
              <w:right w:val="single" w:sz="6" w:space="0" w:color="auto"/>
            </w:tcBorders>
            <w:vAlign w:val="center"/>
            <w:hideMark/>
          </w:tcPr>
          <w:p w14:paraId="18534E1E" w14:textId="77777777" w:rsidR="00C50A95" w:rsidRPr="005E2372" w:rsidRDefault="00C50A95" w:rsidP="00416506">
            <w:pPr>
              <w:pStyle w:val="tabletext11"/>
              <w:jc w:val="center"/>
              <w:rPr>
                <w:ins w:id="1184" w:author="Author"/>
              </w:rPr>
            </w:pPr>
          </w:p>
        </w:tc>
        <w:tc>
          <w:tcPr>
            <w:tcW w:w="1350" w:type="dxa"/>
            <w:tcBorders>
              <w:top w:val="single" w:sz="6" w:space="0" w:color="auto"/>
              <w:left w:val="single" w:sz="6" w:space="0" w:color="auto"/>
              <w:bottom w:val="single" w:sz="6" w:space="0" w:color="auto"/>
              <w:right w:val="single" w:sz="6" w:space="0" w:color="auto"/>
            </w:tcBorders>
            <w:vAlign w:val="center"/>
            <w:hideMark/>
          </w:tcPr>
          <w:p w14:paraId="4EE8A2D3" w14:textId="77777777" w:rsidR="00C50A95" w:rsidRPr="005E2372" w:rsidRDefault="00C50A95" w:rsidP="00416506">
            <w:pPr>
              <w:pStyle w:val="tabletext11"/>
              <w:jc w:val="center"/>
              <w:rPr>
                <w:ins w:id="1185" w:author="Author"/>
              </w:rPr>
            </w:pPr>
            <w:ins w:id="1186" w:author="Author">
              <w:r w:rsidRPr="005E2372">
                <w:t>Retail</w:t>
              </w:r>
            </w:ins>
          </w:p>
        </w:tc>
        <w:tc>
          <w:tcPr>
            <w:tcW w:w="1620" w:type="dxa"/>
            <w:tcBorders>
              <w:top w:val="single" w:sz="6" w:space="0" w:color="auto"/>
              <w:left w:val="single" w:sz="6" w:space="0" w:color="auto"/>
              <w:bottom w:val="single" w:sz="6" w:space="0" w:color="auto"/>
              <w:right w:val="single" w:sz="6" w:space="0" w:color="auto"/>
            </w:tcBorders>
            <w:hideMark/>
          </w:tcPr>
          <w:p w14:paraId="4DBB4EE5" w14:textId="77777777" w:rsidR="00C50A95" w:rsidRPr="005E2372" w:rsidRDefault="00C50A95" w:rsidP="00416506">
            <w:pPr>
              <w:pStyle w:val="tabletext11"/>
              <w:tabs>
                <w:tab w:val="decimal" w:pos="480"/>
              </w:tabs>
              <w:rPr>
                <w:ins w:id="1187" w:author="Author"/>
                <w:rFonts w:cs="Arial"/>
                <w:szCs w:val="18"/>
              </w:rPr>
            </w:pPr>
            <w:ins w:id="1188" w:author="Author">
              <w:r w:rsidRPr="005E2372">
                <w:t>023-- and 026--</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5CE83A8" w14:textId="77777777" w:rsidR="00C50A95" w:rsidRPr="005E2372" w:rsidRDefault="00C50A95" w:rsidP="00416506">
            <w:pPr>
              <w:pStyle w:val="tabletext11"/>
              <w:jc w:val="center"/>
              <w:rPr>
                <w:ins w:id="1189" w:author="Author"/>
              </w:rPr>
            </w:pPr>
            <w:ins w:id="1190" w:author="Author">
              <w:r w:rsidRPr="005E2372">
                <w:t>1.80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E9D7D0C" w14:textId="77777777" w:rsidR="00C50A95" w:rsidRPr="005E2372" w:rsidRDefault="00C50A95" w:rsidP="00416506">
            <w:pPr>
              <w:pStyle w:val="tabletext11"/>
              <w:jc w:val="center"/>
              <w:rPr>
                <w:ins w:id="1191" w:author="Author"/>
              </w:rPr>
            </w:pPr>
            <w:ins w:id="1192" w:author="Author">
              <w:r w:rsidRPr="005E2372">
                <w:t>1.61</w:t>
              </w:r>
            </w:ins>
          </w:p>
        </w:tc>
        <w:tc>
          <w:tcPr>
            <w:tcW w:w="990" w:type="dxa"/>
            <w:tcBorders>
              <w:top w:val="single" w:sz="6" w:space="0" w:color="auto"/>
              <w:left w:val="single" w:sz="6" w:space="0" w:color="auto"/>
              <w:bottom w:val="single" w:sz="6" w:space="0" w:color="auto"/>
              <w:right w:val="single" w:sz="6" w:space="0" w:color="auto"/>
            </w:tcBorders>
            <w:noWrap/>
            <w:vAlign w:val="bottom"/>
            <w:hideMark/>
          </w:tcPr>
          <w:p w14:paraId="7AD33E53" w14:textId="77777777" w:rsidR="00C50A95" w:rsidRPr="005E2372" w:rsidRDefault="00C50A95" w:rsidP="00416506">
            <w:pPr>
              <w:pStyle w:val="tabletext11"/>
              <w:jc w:val="center"/>
              <w:rPr>
                <w:ins w:id="1193" w:author="Author"/>
              </w:rPr>
            </w:pPr>
            <w:ins w:id="1194" w:author="Author">
              <w:r w:rsidRPr="005E2372">
                <w:t>1.01</w:t>
              </w:r>
            </w:ins>
          </w:p>
        </w:tc>
      </w:tr>
      <w:tr w:rsidR="00C50A95" w:rsidRPr="005E2372" w14:paraId="7970866A" w14:textId="77777777" w:rsidTr="00416506">
        <w:trPr>
          <w:cantSplit/>
          <w:trHeight w:val="190"/>
          <w:ins w:id="1195" w:author="Author"/>
        </w:trPr>
        <w:tc>
          <w:tcPr>
            <w:tcW w:w="199" w:type="dxa"/>
            <w:tcBorders>
              <w:top w:val="nil"/>
              <w:left w:val="nil"/>
              <w:bottom w:val="nil"/>
              <w:right w:val="single" w:sz="6" w:space="0" w:color="auto"/>
            </w:tcBorders>
          </w:tcPr>
          <w:p w14:paraId="60D35038" w14:textId="77777777" w:rsidR="00C50A95" w:rsidRPr="005E2372" w:rsidRDefault="00C50A95" w:rsidP="00416506">
            <w:pPr>
              <w:pStyle w:val="tabletext11"/>
              <w:rPr>
                <w:ins w:id="1196" w:author="Author"/>
              </w:rPr>
            </w:pPr>
          </w:p>
        </w:tc>
        <w:tc>
          <w:tcPr>
            <w:tcW w:w="2981" w:type="dxa"/>
            <w:gridSpan w:val="2"/>
            <w:vMerge/>
            <w:tcBorders>
              <w:top w:val="single" w:sz="6" w:space="0" w:color="auto"/>
              <w:left w:val="single" w:sz="6" w:space="0" w:color="auto"/>
              <w:bottom w:val="single" w:sz="6" w:space="0" w:color="auto"/>
              <w:right w:val="single" w:sz="6" w:space="0" w:color="auto"/>
            </w:tcBorders>
            <w:vAlign w:val="center"/>
            <w:hideMark/>
          </w:tcPr>
          <w:p w14:paraId="25B94F02" w14:textId="77777777" w:rsidR="00C50A95" w:rsidRPr="005E2372" w:rsidRDefault="00C50A95" w:rsidP="00416506">
            <w:pPr>
              <w:overflowPunct/>
              <w:autoSpaceDE/>
              <w:autoSpaceDN/>
              <w:adjustRightInd/>
              <w:spacing w:before="0" w:line="240" w:lineRule="auto"/>
              <w:jc w:val="left"/>
              <w:rPr>
                <w:ins w:id="1197" w:author="Author"/>
                <w:rFonts w:ascii="Arial" w:hAnsi="Arial"/>
                <w:sz w:val="18"/>
              </w:rPr>
            </w:pPr>
          </w:p>
        </w:tc>
        <w:tc>
          <w:tcPr>
            <w:tcW w:w="1530" w:type="dxa"/>
            <w:vMerge/>
            <w:tcBorders>
              <w:left w:val="single" w:sz="6" w:space="0" w:color="auto"/>
              <w:bottom w:val="single" w:sz="6" w:space="0" w:color="auto"/>
              <w:right w:val="single" w:sz="6" w:space="0" w:color="auto"/>
            </w:tcBorders>
            <w:vAlign w:val="center"/>
          </w:tcPr>
          <w:p w14:paraId="5118D153" w14:textId="77777777" w:rsidR="00C50A95" w:rsidRPr="005E2372" w:rsidRDefault="00C50A95" w:rsidP="00416506">
            <w:pPr>
              <w:pStyle w:val="tabletext11"/>
              <w:jc w:val="center"/>
              <w:rPr>
                <w:ins w:id="1198" w:author="Author"/>
              </w:rPr>
            </w:pPr>
          </w:p>
        </w:tc>
        <w:tc>
          <w:tcPr>
            <w:tcW w:w="1350" w:type="dxa"/>
            <w:tcBorders>
              <w:top w:val="single" w:sz="6" w:space="0" w:color="auto"/>
              <w:left w:val="single" w:sz="6" w:space="0" w:color="auto"/>
              <w:bottom w:val="single" w:sz="6" w:space="0" w:color="auto"/>
              <w:right w:val="single" w:sz="6" w:space="0" w:color="auto"/>
            </w:tcBorders>
            <w:vAlign w:val="center"/>
            <w:hideMark/>
          </w:tcPr>
          <w:p w14:paraId="40232F93" w14:textId="77777777" w:rsidR="00C50A95" w:rsidRPr="005E2372" w:rsidRDefault="00C50A95" w:rsidP="00416506">
            <w:pPr>
              <w:pStyle w:val="tabletext11"/>
              <w:jc w:val="center"/>
              <w:rPr>
                <w:ins w:id="1199" w:author="Author"/>
              </w:rPr>
            </w:pPr>
            <w:ins w:id="1200" w:author="Author">
              <w:r w:rsidRPr="005E2372">
                <w:t>Commercial</w:t>
              </w:r>
            </w:ins>
          </w:p>
        </w:tc>
        <w:tc>
          <w:tcPr>
            <w:tcW w:w="1620" w:type="dxa"/>
            <w:tcBorders>
              <w:top w:val="single" w:sz="6" w:space="0" w:color="auto"/>
              <w:left w:val="single" w:sz="6" w:space="0" w:color="auto"/>
              <w:bottom w:val="single" w:sz="6" w:space="0" w:color="auto"/>
              <w:right w:val="single" w:sz="6" w:space="0" w:color="auto"/>
            </w:tcBorders>
            <w:hideMark/>
          </w:tcPr>
          <w:p w14:paraId="20E4ECC0" w14:textId="77777777" w:rsidR="00C50A95" w:rsidRPr="005E2372" w:rsidRDefault="00C50A95" w:rsidP="00416506">
            <w:pPr>
              <w:pStyle w:val="tabletext11"/>
              <w:tabs>
                <w:tab w:val="decimal" w:pos="480"/>
              </w:tabs>
              <w:rPr>
                <w:ins w:id="1201" w:author="Author"/>
                <w:rFonts w:cs="Arial"/>
                <w:szCs w:val="18"/>
              </w:rPr>
            </w:pPr>
            <w:ins w:id="1202" w:author="Author">
              <w:r w:rsidRPr="005E2372">
                <w:t>033-- and 036--</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95B4D22" w14:textId="77777777" w:rsidR="00C50A95" w:rsidRPr="005E2372" w:rsidRDefault="00C50A95" w:rsidP="00416506">
            <w:pPr>
              <w:pStyle w:val="tabletext11"/>
              <w:jc w:val="center"/>
              <w:rPr>
                <w:ins w:id="1203" w:author="Author"/>
              </w:rPr>
            </w:pPr>
            <w:ins w:id="1204" w:author="Author">
              <w:r w:rsidRPr="005E2372">
                <w:t>1.45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EAABA7E" w14:textId="77777777" w:rsidR="00C50A95" w:rsidRPr="005E2372" w:rsidRDefault="00C50A95" w:rsidP="00416506">
            <w:pPr>
              <w:pStyle w:val="tabletext11"/>
              <w:jc w:val="center"/>
              <w:rPr>
                <w:ins w:id="1205" w:author="Author"/>
              </w:rPr>
            </w:pPr>
            <w:ins w:id="1206" w:author="Author">
              <w:r w:rsidRPr="005E2372">
                <w:t>1.58</w:t>
              </w:r>
            </w:ins>
          </w:p>
        </w:tc>
        <w:tc>
          <w:tcPr>
            <w:tcW w:w="990" w:type="dxa"/>
            <w:tcBorders>
              <w:top w:val="single" w:sz="6" w:space="0" w:color="auto"/>
              <w:left w:val="single" w:sz="6" w:space="0" w:color="auto"/>
              <w:bottom w:val="single" w:sz="6" w:space="0" w:color="auto"/>
              <w:right w:val="single" w:sz="6" w:space="0" w:color="auto"/>
            </w:tcBorders>
            <w:noWrap/>
            <w:vAlign w:val="bottom"/>
            <w:hideMark/>
          </w:tcPr>
          <w:p w14:paraId="46C11C89" w14:textId="77777777" w:rsidR="00C50A95" w:rsidRPr="005E2372" w:rsidRDefault="00C50A95" w:rsidP="00416506">
            <w:pPr>
              <w:pStyle w:val="tabletext11"/>
              <w:jc w:val="center"/>
              <w:rPr>
                <w:ins w:id="1207" w:author="Author"/>
              </w:rPr>
            </w:pPr>
            <w:ins w:id="1208" w:author="Author">
              <w:r w:rsidRPr="005E2372">
                <w:t>1.16</w:t>
              </w:r>
            </w:ins>
          </w:p>
        </w:tc>
      </w:tr>
      <w:tr w:rsidR="00C50A95" w:rsidRPr="005E2372" w14:paraId="00E534F3" w14:textId="77777777" w:rsidTr="00416506">
        <w:trPr>
          <w:cantSplit/>
          <w:trHeight w:val="190"/>
          <w:ins w:id="1209" w:author="Author"/>
        </w:trPr>
        <w:tc>
          <w:tcPr>
            <w:tcW w:w="199" w:type="dxa"/>
            <w:tcBorders>
              <w:top w:val="nil"/>
              <w:left w:val="nil"/>
              <w:bottom w:val="nil"/>
              <w:right w:val="single" w:sz="6" w:space="0" w:color="auto"/>
            </w:tcBorders>
          </w:tcPr>
          <w:p w14:paraId="6CE177C2" w14:textId="77777777" w:rsidR="00C50A95" w:rsidRPr="005E2372" w:rsidRDefault="00C50A95" w:rsidP="00416506">
            <w:pPr>
              <w:pStyle w:val="tabletext11"/>
              <w:rPr>
                <w:ins w:id="1210" w:author="Author"/>
              </w:rPr>
            </w:pPr>
          </w:p>
        </w:tc>
        <w:tc>
          <w:tcPr>
            <w:tcW w:w="2981" w:type="dxa"/>
            <w:gridSpan w:val="2"/>
            <w:vMerge w:val="restart"/>
            <w:tcBorders>
              <w:top w:val="single" w:sz="6" w:space="0" w:color="auto"/>
              <w:left w:val="single" w:sz="6" w:space="0" w:color="auto"/>
              <w:bottom w:val="single" w:sz="6" w:space="0" w:color="auto"/>
              <w:right w:val="single" w:sz="6" w:space="0" w:color="auto"/>
            </w:tcBorders>
            <w:vAlign w:val="center"/>
            <w:hideMark/>
          </w:tcPr>
          <w:p w14:paraId="20BC3302" w14:textId="77777777" w:rsidR="00C50A95" w:rsidRPr="005E2372" w:rsidRDefault="00C50A95" w:rsidP="00416506">
            <w:pPr>
              <w:pStyle w:val="tabletext11"/>
              <w:jc w:val="center"/>
              <w:rPr>
                <w:ins w:id="1211" w:author="Author"/>
              </w:rPr>
            </w:pPr>
            <w:ins w:id="1212" w:author="Author">
              <w:r w:rsidRPr="005E2372">
                <w:rPr>
                  <w:b/>
                </w:rPr>
                <w:t>Medium Trucks</w:t>
              </w:r>
              <w:r w:rsidRPr="005E2372">
                <w:rPr>
                  <w:b/>
                </w:rPr>
                <w:br/>
              </w:r>
              <w:r w:rsidRPr="005E2372">
                <w:t>(10,001 – 20,000 lbs. GVWR)</w:t>
              </w:r>
            </w:ins>
          </w:p>
        </w:tc>
        <w:tc>
          <w:tcPr>
            <w:tcW w:w="1530" w:type="dxa"/>
            <w:vMerge w:val="restart"/>
            <w:tcBorders>
              <w:top w:val="single" w:sz="6" w:space="0" w:color="auto"/>
              <w:left w:val="single" w:sz="6" w:space="0" w:color="auto"/>
              <w:right w:val="single" w:sz="6" w:space="0" w:color="auto"/>
            </w:tcBorders>
            <w:vAlign w:val="center"/>
          </w:tcPr>
          <w:p w14:paraId="6EFD8BFF" w14:textId="77777777" w:rsidR="00C50A95" w:rsidRPr="005E2372" w:rsidRDefault="00C50A95" w:rsidP="00416506">
            <w:pPr>
              <w:pStyle w:val="tabletext11"/>
              <w:jc w:val="center"/>
              <w:rPr>
                <w:ins w:id="1213" w:author="Author"/>
              </w:rPr>
            </w:pPr>
            <w:ins w:id="1214" w:author="Author">
              <w:r w:rsidRPr="005E2372">
                <w:t>Local</w:t>
              </w:r>
            </w:ins>
          </w:p>
        </w:tc>
        <w:tc>
          <w:tcPr>
            <w:tcW w:w="1350" w:type="dxa"/>
            <w:tcBorders>
              <w:top w:val="single" w:sz="6" w:space="0" w:color="auto"/>
              <w:left w:val="single" w:sz="6" w:space="0" w:color="auto"/>
              <w:bottom w:val="single" w:sz="6" w:space="0" w:color="auto"/>
              <w:right w:val="single" w:sz="6" w:space="0" w:color="auto"/>
            </w:tcBorders>
            <w:vAlign w:val="center"/>
            <w:hideMark/>
          </w:tcPr>
          <w:p w14:paraId="0FF09F4A" w14:textId="77777777" w:rsidR="00C50A95" w:rsidRPr="005E2372" w:rsidRDefault="00C50A95" w:rsidP="00416506">
            <w:pPr>
              <w:pStyle w:val="tabletext11"/>
              <w:jc w:val="center"/>
              <w:rPr>
                <w:ins w:id="1215" w:author="Author"/>
              </w:rPr>
            </w:pPr>
            <w:ins w:id="1216" w:author="Author">
              <w:r w:rsidRPr="005E2372">
                <w:t>Service</w:t>
              </w:r>
            </w:ins>
          </w:p>
        </w:tc>
        <w:tc>
          <w:tcPr>
            <w:tcW w:w="1620" w:type="dxa"/>
            <w:tcBorders>
              <w:top w:val="single" w:sz="6" w:space="0" w:color="auto"/>
              <w:left w:val="single" w:sz="6" w:space="0" w:color="auto"/>
              <w:bottom w:val="single" w:sz="6" w:space="0" w:color="auto"/>
              <w:right w:val="single" w:sz="6" w:space="0" w:color="auto"/>
            </w:tcBorders>
            <w:hideMark/>
          </w:tcPr>
          <w:p w14:paraId="1D1B91DB" w14:textId="77777777" w:rsidR="00C50A95" w:rsidRPr="005E2372" w:rsidRDefault="00C50A95" w:rsidP="00416506">
            <w:pPr>
              <w:pStyle w:val="tabletext11"/>
              <w:tabs>
                <w:tab w:val="decimal" w:pos="480"/>
              </w:tabs>
              <w:rPr>
                <w:ins w:id="1217" w:author="Author"/>
                <w:rFonts w:cs="Arial"/>
                <w:szCs w:val="18"/>
              </w:rPr>
            </w:pPr>
            <w:ins w:id="1218" w:author="Author">
              <w:r w:rsidRPr="005E2372">
                <w:t>211-- and 214--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5B74C56" w14:textId="77777777" w:rsidR="00C50A95" w:rsidRPr="005E2372" w:rsidRDefault="00C50A95" w:rsidP="00416506">
            <w:pPr>
              <w:pStyle w:val="tabletext11"/>
              <w:jc w:val="center"/>
              <w:rPr>
                <w:ins w:id="1219" w:author="Author"/>
              </w:rPr>
            </w:pPr>
            <w:ins w:id="1220" w:author="Author">
              <w:r w:rsidRPr="005E2372">
                <w:t>1.03</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3F8478D" w14:textId="77777777" w:rsidR="00C50A95" w:rsidRPr="005E2372" w:rsidRDefault="00C50A95" w:rsidP="00416506">
            <w:pPr>
              <w:pStyle w:val="tabletext11"/>
              <w:jc w:val="center"/>
              <w:rPr>
                <w:ins w:id="1221" w:author="Author"/>
              </w:rPr>
            </w:pPr>
            <w:ins w:id="1222" w:author="Author">
              <w:r w:rsidRPr="005E2372">
                <w:t>0.92</w:t>
              </w:r>
            </w:ins>
          </w:p>
        </w:tc>
        <w:tc>
          <w:tcPr>
            <w:tcW w:w="990" w:type="dxa"/>
            <w:tcBorders>
              <w:top w:val="single" w:sz="6" w:space="0" w:color="auto"/>
              <w:left w:val="single" w:sz="6" w:space="0" w:color="auto"/>
              <w:bottom w:val="single" w:sz="6" w:space="0" w:color="auto"/>
              <w:right w:val="single" w:sz="6" w:space="0" w:color="auto"/>
            </w:tcBorders>
            <w:noWrap/>
            <w:vAlign w:val="bottom"/>
            <w:hideMark/>
          </w:tcPr>
          <w:p w14:paraId="06DDAA91" w14:textId="77777777" w:rsidR="00C50A95" w:rsidRPr="005E2372" w:rsidRDefault="00C50A95" w:rsidP="00416506">
            <w:pPr>
              <w:pStyle w:val="tabletext11"/>
              <w:jc w:val="center"/>
              <w:rPr>
                <w:ins w:id="1223" w:author="Author"/>
              </w:rPr>
            </w:pPr>
            <w:ins w:id="1224" w:author="Author">
              <w:r w:rsidRPr="005E2372">
                <w:t>1.03</w:t>
              </w:r>
            </w:ins>
          </w:p>
        </w:tc>
      </w:tr>
      <w:tr w:rsidR="00C50A95" w:rsidRPr="005E2372" w14:paraId="486BAFA9" w14:textId="77777777" w:rsidTr="00416506">
        <w:trPr>
          <w:cantSplit/>
          <w:trHeight w:val="190"/>
          <w:ins w:id="1225" w:author="Author"/>
        </w:trPr>
        <w:tc>
          <w:tcPr>
            <w:tcW w:w="199" w:type="dxa"/>
            <w:tcBorders>
              <w:top w:val="nil"/>
              <w:left w:val="nil"/>
              <w:bottom w:val="nil"/>
              <w:right w:val="single" w:sz="6" w:space="0" w:color="auto"/>
            </w:tcBorders>
          </w:tcPr>
          <w:p w14:paraId="742D118F" w14:textId="77777777" w:rsidR="00C50A95" w:rsidRPr="005E2372" w:rsidRDefault="00C50A95" w:rsidP="00416506">
            <w:pPr>
              <w:pStyle w:val="tabletext11"/>
              <w:rPr>
                <w:ins w:id="1226" w:author="Author"/>
              </w:rPr>
            </w:pPr>
          </w:p>
        </w:tc>
        <w:tc>
          <w:tcPr>
            <w:tcW w:w="2981" w:type="dxa"/>
            <w:gridSpan w:val="2"/>
            <w:vMerge/>
            <w:tcBorders>
              <w:top w:val="single" w:sz="6" w:space="0" w:color="auto"/>
              <w:left w:val="single" w:sz="6" w:space="0" w:color="auto"/>
              <w:bottom w:val="single" w:sz="6" w:space="0" w:color="auto"/>
              <w:right w:val="single" w:sz="6" w:space="0" w:color="auto"/>
            </w:tcBorders>
            <w:vAlign w:val="center"/>
            <w:hideMark/>
          </w:tcPr>
          <w:p w14:paraId="00079F81" w14:textId="77777777" w:rsidR="00C50A95" w:rsidRPr="005E2372" w:rsidRDefault="00C50A95" w:rsidP="00416506">
            <w:pPr>
              <w:overflowPunct/>
              <w:autoSpaceDE/>
              <w:autoSpaceDN/>
              <w:adjustRightInd/>
              <w:spacing w:before="0" w:line="240" w:lineRule="auto"/>
              <w:jc w:val="left"/>
              <w:rPr>
                <w:ins w:id="1227" w:author="Author"/>
                <w:rFonts w:ascii="Arial" w:hAnsi="Arial"/>
                <w:sz w:val="18"/>
              </w:rPr>
            </w:pPr>
          </w:p>
        </w:tc>
        <w:tc>
          <w:tcPr>
            <w:tcW w:w="1530" w:type="dxa"/>
            <w:vMerge/>
            <w:tcBorders>
              <w:left w:val="single" w:sz="6" w:space="0" w:color="auto"/>
              <w:right w:val="single" w:sz="6" w:space="0" w:color="auto"/>
            </w:tcBorders>
            <w:vAlign w:val="center"/>
            <w:hideMark/>
          </w:tcPr>
          <w:p w14:paraId="3F7EBCF4" w14:textId="77777777" w:rsidR="00C50A95" w:rsidRPr="005E2372" w:rsidRDefault="00C50A95" w:rsidP="00416506">
            <w:pPr>
              <w:pStyle w:val="tabletext11"/>
              <w:jc w:val="center"/>
              <w:rPr>
                <w:ins w:id="1228" w:author="Author"/>
              </w:rPr>
            </w:pPr>
          </w:p>
        </w:tc>
        <w:tc>
          <w:tcPr>
            <w:tcW w:w="1350" w:type="dxa"/>
            <w:tcBorders>
              <w:top w:val="single" w:sz="6" w:space="0" w:color="auto"/>
              <w:left w:val="single" w:sz="6" w:space="0" w:color="auto"/>
              <w:bottom w:val="single" w:sz="6" w:space="0" w:color="auto"/>
              <w:right w:val="single" w:sz="6" w:space="0" w:color="auto"/>
            </w:tcBorders>
            <w:vAlign w:val="center"/>
            <w:hideMark/>
          </w:tcPr>
          <w:p w14:paraId="7C23B31B" w14:textId="77777777" w:rsidR="00C50A95" w:rsidRPr="005E2372" w:rsidRDefault="00C50A95" w:rsidP="00416506">
            <w:pPr>
              <w:pStyle w:val="tabletext11"/>
              <w:jc w:val="center"/>
              <w:rPr>
                <w:ins w:id="1229" w:author="Author"/>
              </w:rPr>
            </w:pPr>
            <w:ins w:id="1230" w:author="Author">
              <w:r w:rsidRPr="005E2372">
                <w:t>Retail</w:t>
              </w:r>
            </w:ins>
          </w:p>
        </w:tc>
        <w:tc>
          <w:tcPr>
            <w:tcW w:w="1620" w:type="dxa"/>
            <w:tcBorders>
              <w:top w:val="single" w:sz="6" w:space="0" w:color="auto"/>
              <w:left w:val="single" w:sz="6" w:space="0" w:color="auto"/>
              <w:bottom w:val="single" w:sz="6" w:space="0" w:color="auto"/>
              <w:right w:val="single" w:sz="6" w:space="0" w:color="auto"/>
            </w:tcBorders>
            <w:hideMark/>
          </w:tcPr>
          <w:p w14:paraId="009B11D1" w14:textId="77777777" w:rsidR="00C50A95" w:rsidRPr="005E2372" w:rsidRDefault="00C50A95" w:rsidP="00416506">
            <w:pPr>
              <w:pStyle w:val="tabletext11"/>
              <w:tabs>
                <w:tab w:val="decimal" w:pos="480"/>
              </w:tabs>
              <w:rPr>
                <w:ins w:id="1231" w:author="Author"/>
                <w:rFonts w:cs="Arial"/>
                <w:szCs w:val="18"/>
              </w:rPr>
            </w:pPr>
            <w:ins w:id="1232" w:author="Author">
              <w:r w:rsidRPr="005E2372">
                <w:t>221-- and 224--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8072DE8" w14:textId="77777777" w:rsidR="00C50A95" w:rsidRPr="005E2372" w:rsidRDefault="00C50A95" w:rsidP="00416506">
            <w:pPr>
              <w:pStyle w:val="tabletext11"/>
              <w:jc w:val="center"/>
              <w:rPr>
                <w:ins w:id="1233" w:author="Author"/>
              </w:rPr>
            </w:pPr>
            <w:ins w:id="1234" w:author="Author">
              <w:r w:rsidRPr="005E2372">
                <w:t>1.43</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678F2DA" w14:textId="77777777" w:rsidR="00C50A95" w:rsidRPr="005E2372" w:rsidRDefault="00C50A95" w:rsidP="00416506">
            <w:pPr>
              <w:pStyle w:val="tabletext11"/>
              <w:jc w:val="center"/>
              <w:rPr>
                <w:ins w:id="1235" w:author="Author"/>
              </w:rPr>
            </w:pPr>
            <w:ins w:id="1236" w:author="Author">
              <w:r w:rsidRPr="005E2372">
                <w:t>1.04</w:t>
              </w:r>
            </w:ins>
          </w:p>
        </w:tc>
        <w:tc>
          <w:tcPr>
            <w:tcW w:w="990" w:type="dxa"/>
            <w:tcBorders>
              <w:top w:val="single" w:sz="6" w:space="0" w:color="auto"/>
              <w:left w:val="single" w:sz="6" w:space="0" w:color="auto"/>
              <w:bottom w:val="single" w:sz="6" w:space="0" w:color="auto"/>
              <w:right w:val="single" w:sz="6" w:space="0" w:color="auto"/>
            </w:tcBorders>
            <w:noWrap/>
            <w:vAlign w:val="bottom"/>
            <w:hideMark/>
          </w:tcPr>
          <w:p w14:paraId="090964C6" w14:textId="77777777" w:rsidR="00C50A95" w:rsidRPr="005E2372" w:rsidRDefault="00C50A95" w:rsidP="00416506">
            <w:pPr>
              <w:pStyle w:val="tabletext11"/>
              <w:jc w:val="center"/>
              <w:rPr>
                <w:ins w:id="1237" w:author="Author"/>
              </w:rPr>
            </w:pPr>
            <w:ins w:id="1238" w:author="Author">
              <w:r w:rsidRPr="005E2372">
                <w:t>0.82</w:t>
              </w:r>
            </w:ins>
          </w:p>
        </w:tc>
      </w:tr>
      <w:tr w:rsidR="00C50A95" w:rsidRPr="005E2372" w14:paraId="6E65960E" w14:textId="77777777" w:rsidTr="00416506">
        <w:trPr>
          <w:cantSplit/>
          <w:trHeight w:val="190"/>
          <w:ins w:id="1239" w:author="Author"/>
        </w:trPr>
        <w:tc>
          <w:tcPr>
            <w:tcW w:w="199" w:type="dxa"/>
            <w:tcBorders>
              <w:top w:val="nil"/>
              <w:left w:val="nil"/>
              <w:bottom w:val="nil"/>
              <w:right w:val="single" w:sz="6" w:space="0" w:color="auto"/>
            </w:tcBorders>
          </w:tcPr>
          <w:p w14:paraId="663EB4EB" w14:textId="77777777" w:rsidR="00C50A95" w:rsidRPr="005E2372" w:rsidRDefault="00C50A95" w:rsidP="00416506">
            <w:pPr>
              <w:pStyle w:val="tabletext11"/>
              <w:rPr>
                <w:ins w:id="1240" w:author="Author"/>
              </w:rPr>
            </w:pPr>
          </w:p>
        </w:tc>
        <w:tc>
          <w:tcPr>
            <w:tcW w:w="2981" w:type="dxa"/>
            <w:gridSpan w:val="2"/>
            <w:vMerge/>
            <w:tcBorders>
              <w:top w:val="single" w:sz="6" w:space="0" w:color="auto"/>
              <w:left w:val="single" w:sz="6" w:space="0" w:color="auto"/>
              <w:bottom w:val="single" w:sz="6" w:space="0" w:color="auto"/>
              <w:right w:val="single" w:sz="6" w:space="0" w:color="auto"/>
            </w:tcBorders>
            <w:vAlign w:val="center"/>
            <w:hideMark/>
          </w:tcPr>
          <w:p w14:paraId="0EAF8300" w14:textId="77777777" w:rsidR="00C50A95" w:rsidRPr="005E2372" w:rsidRDefault="00C50A95" w:rsidP="00416506">
            <w:pPr>
              <w:overflowPunct/>
              <w:autoSpaceDE/>
              <w:autoSpaceDN/>
              <w:adjustRightInd/>
              <w:spacing w:before="0" w:line="240" w:lineRule="auto"/>
              <w:jc w:val="left"/>
              <w:rPr>
                <w:ins w:id="1241" w:author="Author"/>
                <w:rFonts w:ascii="Arial" w:hAnsi="Arial"/>
                <w:sz w:val="18"/>
              </w:rPr>
            </w:pPr>
          </w:p>
        </w:tc>
        <w:tc>
          <w:tcPr>
            <w:tcW w:w="1530" w:type="dxa"/>
            <w:vMerge/>
            <w:tcBorders>
              <w:left w:val="single" w:sz="6" w:space="0" w:color="auto"/>
              <w:bottom w:val="single" w:sz="6" w:space="0" w:color="auto"/>
              <w:right w:val="single" w:sz="6" w:space="0" w:color="auto"/>
            </w:tcBorders>
            <w:vAlign w:val="center"/>
          </w:tcPr>
          <w:p w14:paraId="7E41527D" w14:textId="77777777" w:rsidR="00C50A95" w:rsidRPr="005E2372" w:rsidRDefault="00C50A95" w:rsidP="00416506">
            <w:pPr>
              <w:pStyle w:val="tabletext11"/>
              <w:jc w:val="center"/>
              <w:rPr>
                <w:ins w:id="1242" w:author="Author"/>
              </w:rPr>
            </w:pPr>
          </w:p>
        </w:tc>
        <w:tc>
          <w:tcPr>
            <w:tcW w:w="1350" w:type="dxa"/>
            <w:tcBorders>
              <w:top w:val="single" w:sz="6" w:space="0" w:color="auto"/>
              <w:left w:val="single" w:sz="6" w:space="0" w:color="auto"/>
              <w:bottom w:val="single" w:sz="6" w:space="0" w:color="auto"/>
              <w:right w:val="single" w:sz="6" w:space="0" w:color="auto"/>
            </w:tcBorders>
            <w:vAlign w:val="center"/>
            <w:hideMark/>
          </w:tcPr>
          <w:p w14:paraId="2B068E28" w14:textId="77777777" w:rsidR="00C50A95" w:rsidRPr="005E2372" w:rsidRDefault="00C50A95" w:rsidP="00416506">
            <w:pPr>
              <w:pStyle w:val="tabletext11"/>
              <w:jc w:val="center"/>
              <w:rPr>
                <w:ins w:id="1243" w:author="Author"/>
              </w:rPr>
            </w:pPr>
            <w:ins w:id="1244" w:author="Author">
              <w:r w:rsidRPr="005E2372">
                <w:t>Commercial</w:t>
              </w:r>
            </w:ins>
          </w:p>
        </w:tc>
        <w:tc>
          <w:tcPr>
            <w:tcW w:w="1620" w:type="dxa"/>
            <w:tcBorders>
              <w:top w:val="single" w:sz="6" w:space="0" w:color="auto"/>
              <w:left w:val="single" w:sz="6" w:space="0" w:color="auto"/>
              <w:bottom w:val="single" w:sz="6" w:space="0" w:color="auto"/>
              <w:right w:val="single" w:sz="6" w:space="0" w:color="auto"/>
            </w:tcBorders>
            <w:hideMark/>
          </w:tcPr>
          <w:p w14:paraId="35885B0A" w14:textId="77777777" w:rsidR="00C50A95" w:rsidRPr="005E2372" w:rsidRDefault="00C50A95" w:rsidP="00416506">
            <w:pPr>
              <w:pStyle w:val="tabletext11"/>
              <w:tabs>
                <w:tab w:val="decimal" w:pos="480"/>
              </w:tabs>
              <w:rPr>
                <w:ins w:id="1245" w:author="Author"/>
                <w:rFonts w:cs="Arial"/>
                <w:szCs w:val="18"/>
              </w:rPr>
            </w:pPr>
            <w:ins w:id="1246" w:author="Author">
              <w:r w:rsidRPr="005E2372">
                <w:t>231-- and 234--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B19658D" w14:textId="77777777" w:rsidR="00C50A95" w:rsidRPr="005E2372" w:rsidRDefault="00C50A95" w:rsidP="00416506">
            <w:pPr>
              <w:pStyle w:val="tabletext11"/>
              <w:jc w:val="center"/>
              <w:rPr>
                <w:ins w:id="1247" w:author="Author"/>
              </w:rPr>
            </w:pPr>
            <w:ins w:id="1248" w:author="Author">
              <w:r w:rsidRPr="005E2372">
                <w:t>1.15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859A0AD" w14:textId="77777777" w:rsidR="00C50A95" w:rsidRPr="005E2372" w:rsidRDefault="00C50A95" w:rsidP="00416506">
            <w:pPr>
              <w:pStyle w:val="tabletext11"/>
              <w:jc w:val="center"/>
              <w:rPr>
                <w:ins w:id="1249" w:author="Author"/>
              </w:rPr>
            </w:pPr>
            <w:ins w:id="1250" w:author="Author">
              <w:r w:rsidRPr="005E2372">
                <w:t>1.01</w:t>
              </w:r>
            </w:ins>
          </w:p>
        </w:tc>
        <w:tc>
          <w:tcPr>
            <w:tcW w:w="990" w:type="dxa"/>
            <w:tcBorders>
              <w:top w:val="single" w:sz="6" w:space="0" w:color="auto"/>
              <w:left w:val="single" w:sz="6" w:space="0" w:color="auto"/>
              <w:bottom w:val="single" w:sz="6" w:space="0" w:color="auto"/>
              <w:right w:val="single" w:sz="6" w:space="0" w:color="auto"/>
            </w:tcBorders>
            <w:noWrap/>
            <w:vAlign w:val="bottom"/>
            <w:hideMark/>
          </w:tcPr>
          <w:p w14:paraId="1175C725" w14:textId="77777777" w:rsidR="00C50A95" w:rsidRPr="005E2372" w:rsidRDefault="00C50A95" w:rsidP="00416506">
            <w:pPr>
              <w:pStyle w:val="tabletext11"/>
              <w:jc w:val="center"/>
              <w:rPr>
                <w:ins w:id="1251" w:author="Author"/>
              </w:rPr>
            </w:pPr>
            <w:ins w:id="1252" w:author="Author">
              <w:r w:rsidRPr="005E2372">
                <w:t>0.94</w:t>
              </w:r>
            </w:ins>
          </w:p>
        </w:tc>
      </w:tr>
      <w:tr w:rsidR="00C50A95" w:rsidRPr="005E2372" w14:paraId="41069970" w14:textId="77777777" w:rsidTr="00416506">
        <w:trPr>
          <w:cantSplit/>
          <w:trHeight w:val="190"/>
          <w:ins w:id="1253" w:author="Author"/>
        </w:trPr>
        <w:tc>
          <w:tcPr>
            <w:tcW w:w="199" w:type="dxa"/>
            <w:tcBorders>
              <w:top w:val="nil"/>
              <w:left w:val="nil"/>
              <w:bottom w:val="nil"/>
              <w:right w:val="single" w:sz="6" w:space="0" w:color="auto"/>
            </w:tcBorders>
          </w:tcPr>
          <w:p w14:paraId="4A3A7918" w14:textId="77777777" w:rsidR="00C50A95" w:rsidRPr="005E2372" w:rsidRDefault="00C50A95" w:rsidP="00416506">
            <w:pPr>
              <w:pStyle w:val="tabletext11"/>
              <w:rPr>
                <w:ins w:id="1254" w:author="Author"/>
              </w:rPr>
            </w:pPr>
          </w:p>
        </w:tc>
        <w:tc>
          <w:tcPr>
            <w:tcW w:w="2981" w:type="dxa"/>
            <w:gridSpan w:val="2"/>
            <w:vMerge/>
            <w:tcBorders>
              <w:top w:val="single" w:sz="6" w:space="0" w:color="auto"/>
              <w:left w:val="single" w:sz="6" w:space="0" w:color="auto"/>
              <w:bottom w:val="single" w:sz="6" w:space="0" w:color="auto"/>
              <w:right w:val="single" w:sz="6" w:space="0" w:color="auto"/>
            </w:tcBorders>
            <w:vAlign w:val="center"/>
            <w:hideMark/>
          </w:tcPr>
          <w:p w14:paraId="404457AC" w14:textId="77777777" w:rsidR="00C50A95" w:rsidRPr="005E2372" w:rsidRDefault="00C50A95" w:rsidP="00416506">
            <w:pPr>
              <w:overflowPunct/>
              <w:autoSpaceDE/>
              <w:autoSpaceDN/>
              <w:adjustRightInd/>
              <w:spacing w:before="0" w:line="240" w:lineRule="auto"/>
              <w:jc w:val="left"/>
              <w:rPr>
                <w:ins w:id="1255" w:author="Author"/>
                <w:rFonts w:ascii="Arial" w:hAnsi="Arial"/>
                <w:sz w:val="18"/>
              </w:rPr>
            </w:pPr>
          </w:p>
        </w:tc>
        <w:tc>
          <w:tcPr>
            <w:tcW w:w="1530" w:type="dxa"/>
            <w:vMerge w:val="restart"/>
            <w:tcBorders>
              <w:top w:val="single" w:sz="6" w:space="0" w:color="auto"/>
              <w:left w:val="single" w:sz="6" w:space="0" w:color="auto"/>
              <w:right w:val="single" w:sz="6" w:space="0" w:color="auto"/>
            </w:tcBorders>
            <w:vAlign w:val="center"/>
          </w:tcPr>
          <w:p w14:paraId="18E4460A" w14:textId="77777777" w:rsidR="00C50A95" w:rsidRPr="005E2372" w:rsidRDefault="00C50A95" w:rsidP="00416506">
            <w:pPr>
              <w:pStyle w:val="tabletext11"/>
              <w:jc w:val="center"/>
              <w:rPr>
                <w:ins w:id="1256" w:author="Author"/>
              </w:rPr>
            </w:pPr>
            <w:ins w:id="1257" w:author="Author">
              <w:r w:rsidRPr="005E2372">
                <w:t>Intermediate</w:t>
              </w:r>
            </w:ins>
          </w:p>
        </w:tc>
        <w:tc>
          <w:tcPr>
            <w:tcW w:w="1350" w:type="dxa"/>
            <w:tcBorders>
              <w:top w:val="single" w:sz="6" w:space="0" w:color="auto"/>
              <w:left w:val="single" w:sz="6" w:space="0" w:color="auto"/>
              <w:bottom w:val="single" w:sz="6" w:space="0" w:color="auto"/>
              <w:right w:val="single" w:sz="6" w:space="0" w:color="auto"/>
            </w:tcBorders>
            <w:vAlign w:val="center"/>
            <w:hideMark/>
          </w:tcPr>
          <w:p w14:paraId="085FBE56" w14:textId="77777777" w:rsidR="00C50A95" w:rsidRPr="005E2372" w:rsidRDefault="00C50A95" w:rsidP="00416506">
            <w:pPr>
              <w:pStyle w:val="tabletext11"/>
              <w:jc w:val="center"/>
              <w:rPr>
                <w:ins w:id="1258" w:author="Author"/>
              </w:rPr>
            </w:pPr>
            <w:ins w:id="1259" w:author="Author">
              <w:r w:rsidRPr="005E2372">
                <w:t>Service</w:t>
              </w:r>
            </w:ins>
          </w:p>
        </w:tc>
        <w:tc>
          <w:tcPr>
            <w:tcW w:w="1620" w:type="dxa"/>
            <w:tcBorders>
              <w:top w:val="single" w:sz="6" w:space="0" w:color="auto"/>
              <w:left w:val="single" w:sz="6" w:space="0" w:color="auto"/>
              <w:bottom w:val="single" w:sz="6" w:space="0" w:color="auto"/>
              <w:right w:val="single" w:sz="6" w:space="0" w:color="auto"/>
            </w:tcBorders>
            <w:hideMark/>
          </w:tcPr>
          <w:p w14:paraId="5C158E68" w14:textId="77777777" w:rsidR="00C50A95" w:rsidRPr="005E2372" w:rsidRDefault="00C50A95" w:rsidP="00416506">
            <w:pPr>
              <w:pStyle w:val="tabletext11"/>
              <w:tabs>
                <w:tab w:val="decimal" w:pos="480"/>
              </w:tabs>
              <w:rPr>
                <w:ins w:id="1260" w:author="Author"/>
                <w:rFonts w:cs="Arial"/>
                <w:szCs w:val="18"/>
              </w:rPr>
            </w:pPr>
            <w:ins w:id="1261" w:author="Author">
              <w:r w:rsidRPr="005E2372">
                <w:t>212-- and 215--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2050938" w14:textId="77777777" w:rsidR="00C50A95" w:rsidRPr="005E2372" w:rsidRDefault="00C50A95" w:rsidP="00416506">
            <w:pPr>
              <w:pStyle w:val="tabletext11"/>
              <w:jc w:val="center"/>
              <w:rPr>
                <w:ins w:id="1262" w:author="Author"/>
              </w:rPr>
            </w:pPr>
            <w:ins w:id="1263" w:author="Author">
              <w:r w:rsidRPr="005E2372">
                <w:t>1.37</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63F703A" w14:textId="77777777" w:rsidR="00C50A95" w:rsidRPr="005E2372" w:rsidRDefault="00C50A95" w:rsidP="00416506">
            <w:pPr>
              <w:pStyle w:val="tabletext11"/>
              <w:jc w:val="center"/>
              <w:rPr>
                <w:ins w:id="1264" w:author="Author"/>
              </w:rPr>
            </w:pPr>
            <w:ins w:id="1265" w:author="Author">
              <w:r w:rsidRPr="005E2372">
                <w:t>1.15</w:t>
              </w:r>
            </w:ins>
          </w:p>
        </w:tc>
        <w:tc>
          <w:tcPr>
            <w:tcW w:w="990" w:type="dxa"/>
            <w:tcBorders>
              <w:top w:val="single" w:sz="6" w:space="0" w:color="auto"/>
              <w:left w:val="single" w:sz="6" w:space="0" w:color="auto"/>
              <w:bottom w:val="single" w:sz="6" w:space="0" w:color="auto"/>
              <w:right w:val="single" w:sz="6" w:space="0" w:color="auto"/>
            </w:tcBorders>
            <w:noWrap/>
            <w:vAlign w:val="bottom"/>
            <w:hideMark/>
          </w:tcPr>
          <w:p w14:paraId="5AC13477" w14:textId="77777777" w:rsidR="00C50A95" w:rsidRPr="005E2372" w:rsidRDefault="00C50A95" w:rsidP="00416506">
            <w:pPr>
              <w:pStyle w:val="tabletext11"/>
              <w:jc w:val="center"/>
              <w:rPr>
                <w:ins w:id="1266" w:author="Author"/>
              </w:rPr>
            </w:pPr>
            <w:ins w:id="1267" w:author="Author">
              <w:r w:rsidRPr="005E2372">
                <w:t>1.26</w:t>
              </w:r>
            </w:ins>
          </w:p>
        </w:tc>
      </w:tr>
      <w:tr w:rsidR="00C50A95" w:rsidRPr="005E2372" w14:paraId="159465AD" w14:textId="77777777" w:rsidTr="00416506">
        <w:trPr>
          <w:cantSplit/>
          <w:trHeight w:val="190"/>
          <w:ins w:id="1268" w:author="Author"/>
        </w:trPr>
        <w:tc>
          <w:tcPr>
            <w:tcW w:w="199" w:type="dxa"/>
            <w:tcBorders>
              <w:top w:val="nil"/>
              <w:left w:val="nil"/>
              <w:bottom w:val="nil"/>
              <w:right w:val="single" w:sz="6" w:space="0" w:color="auto"/>
            </w:tcBorders>
          </w:tcPr>
          <w:p w14:paraId="35394038" w14:textId="77777777" w:rsidR="00C50A95" w:rsidRPr="005E2372" w:rsidRDefault="00C50A95" w:rsidP="00416506">
            <w:pPr>
              <w:pStyle w:val="tabletext11"/>
              <w:rPr>
                <w:ins w:id="1269" w:author="Author"/>
              </w:rPr>
            </w:pPr>
          </w:p>
        </w:tc>
        <w:tc>
          <w:tcPr>
            <w:tcW w:w="2981" w:type="dxa"/>
            <w:gridSpan w:val="2"/>
            <w:vMerge/>
            <w:tcBorders>
              <w:top w:val="single" w:sz="6" w:space="0" w:color="auto"/>
              <w:left w:val="single" w:sz="6" w:space="0" w:color="auto"/>
              <w:bottom w:val="single" w:sz="6" w:space="0" w:color="auto"/>
              <w:right w:val="single" w:sz="6" w:space="0" w:color="auto"/>
            </w:tcBorders>
            <w:vAlign w:val="center"/>
            <w:hideMark/>
          </w:tcPr>
          <w:p w14:paraId="706178B6" w14:textId="77777777" w:rsidR="00C50A95" w:rsidRPr="005E2372" w:rsidRDefault="00C50A95" w:rsidP="00416506">
            <w:pPr>
              <w:overflowPunct/>
              <w:autoSpaceDE/>
              <w:autoSpaceDN/>
              <w:adjustRightInd/>
              <w:spacing w:before="0" w:line="240" w:lineRule="auto"/>
              <w:jc w:val="left"/>
              <w:rPr>
                <w:ins w:id="1270" w:author="Author"/>
                <w:rFonts w:ascii="Arial" w:hAnsi="Arial"/>
                <w:sz w:val="18"/>
              </w:rPr>
            </w:pPr>
          </w:p>
        </w:tc>
        <w:tc>
          <w:tcPr>
            <w:tcW w:w="1530" w:type="dxa"/>
            <w:vMerge/>
            <w:tcBorders>
              <w:left w:val="single" w:sz="6" w:space="0" w:color="auto"/>
              <w:right w:val="single" w:sz="6" w:space="0" w:color="auto"/>
            </w:tcBorders>
            <w:vAlign w:val="center"/>
            <w:hideMark/>
          </w:tcPr>
          <w:p w14:paraId="6660CC2F" w14:textId="77777777" w:rsidR="00C50A95" w:rsidRPr="005E2372" w:rsidRDefault="00C50A95" w:rsidP="00416506">
            <w:pPr>
              <w:pStyle w:val="tabletext11"/>
              <w:jc w:val="center"/>
              <w:rPr>
                <w:ins w:id="1271" w:author="Author"/>
              </w:rPr>
            </w:pPr>
          </w:p>
        </w:tc>
        <w:tc>
          <w:tcPr>
            <w:tcW w:w="1350" w:type="dxa"/>
            <w:tcBorders>
              <w:top w:val="single" w:sz="6" w:space="0" w:color="auto"/>
              <w:left w:val="single" w:sz="6" w:space="0" w:color="auto"/>
              <w:bottom w:val="single" w:sz="6" w:space="0" w:color="auto"/>
              <w:right w:val="single" w:sz="6" w:space="0" w:color="auto"/>
            </w:tcBorders>
            <w:vAlign w:val="center"/>
            <w:hideMark/>
          </w:tcPr>
          <w:p w14:paraId="2A8620D6" w14:textId="77777777" w:rsidR="00C50A95" w:rsidRPr="005E2372" w:rsidRDefault="00C50A95" w:rsidP="00416506">
            <w:pPr>
              <w:pStyle w:val="tabletext11"/>
              <w:jc w:val="center"/>
              <w:rPr>
                <w:ins w:id="1272" w:author="Author"/>
              </w:rPr>
            </w:pPr>
            <w:ins w:id="1273" w:author="Author">
              <w:r w:rsidRPr="005E2372">
                <w:t>Retail</w:t>
              </w:r>
            </w:ins>
          </w:p>
        </w:tc>
        <w:tc>
          <w:tcPr>
            <w:tcW w:w="1620" w:type="dxa"/>
            <w:tcBorders>
              <w:top w:val="single" w:sz="6" w:space="0" w:color="auto"/>
              <w:left w:val="single" w:sz="6" w:space="0" w:color="auto"/>
              <w:bottom w:val="single" w:sz="6" w:space="0" w:color="auto"/>
              <w:right w:val="single" w:sz="6" w:space="0" w:color="auto"/>
            </w:tcBorders>
            <w:hideMark/>
          </w:tcPr>
          <w:p w14:paraId="76A66B95" w14:textId="77777777" w:rsidR="00C50A95" w:rsidRPr="005E2372" w:rsidRDefault="00C50A95" w:rsidP="00416506">
            <w:pPr>
              <w:pStyle w:val="tabletext11"/>
              <w:tabs>
                <w:tab w:val="decimal" w:pos="480"/>
              </w:tabs>
              <w:rPr>
                <w:ins w:id="1274" w:author="Author"/>
                <w:rFonts w:cs="Arial"/>
                <w:szCs w:val="18"/>
              </w:rPr>
            </w:pPr>
            <w:ins w:id="1275" w:author="Author">
              <w:r w:rsidRPr="005E2372">
                <w:t>222-- and 225--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97A3C05" w14:textId="77777777" w:rsidR="00C50A95" w:rsidRPr="005E2372" w:rsidRDefault="00C50A95" w:rsidP="00416506">
            <w:pPr>
              <w:pStyle w:val="tabletext11"/>
              <w:jc w:val="center"/>
              <w:rPr>
                <w:ins w:id="1276" w:author="Author"/>
              </w:rPr>
            </w:pPr>
            <w:ins w:id="1277" w:author="Author">
              <w:r w:rsidRPr="005E2372">
                <w:t>1.90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15D86A1" w14:textId="77777777" w:rsidR="00C50A95" w:rsidRPr="005E2372" w:rsidRDefault="00C50A95" w:rsidP="00416506">
            <w:pPr>
              <w:pStyle w:val="tabletext11"/>
              <w:jc w:val="center"/>
              <w:rPr>
                <w:ins w:id="1278" w:author="Author"/>
              </w:rPr>
            </w:pPr>
            <w:ins w:id="1279" w:author="Author">
              <w:r w:rsidRPr="005E2372">
                <w:t>1.29</w:t>
              </w:r>
            </w:ins>
          </w:p>
        </w:tc>
        <w:tc>
          <w:tcPr>
            <w:tcW w:w="990" w:type="dxa"/>
            <w:tcBorders>
              <w:top w:val="single" w:sz="6" w:space="0" w:color="auto"/>
              <w:left w:val="single" w:sz="6" w:space="0" w:color="auto"/>
              <w:bottom w:val="single" w:sz="6" w:space="0" w:color="auto"/>
              <w:right w:val="single" w:sz="6" w:space="0" w:color="auto"/>
            </w:tcBorders>
            <w:noWrap/>
            <w:vAlign w:val="bottom"/>
            <w:hideMark/>
          </w:tcPr>
          <w:p w14:paraId="4C0276CD" w14:textId="77777777" w:rsidR="00C50A95" w:rsidRPr="005E2372" w:rsidRDefault="00C50A95" w:rsidP="00416506">
            <w:pPr>
              <w:pStyle w:val="tabletext11"/>
              <w:jc w:val="center"/>
              <w:rPr>
                <w:ins w:id="1280" w:author="Author"/>
              </w:rPr>
            </w:pPr>
            <w:ins w:id="1281" w:author="Author">
              <w:r w:rsidRPr="005E2372">
                <w:t>1.01</w:t>
              </w:r>
            </w:ins>
          </w:p>
        </w:tc>
      </w:tr>
      <w:tr w:rsidR="00C50A95" w:rsidRPr="005E2372" w14:paraId="542E5096" w14:textId="77777777" w:rsidTr="00416506">
        <w:trPr>
          <w:cantSplit/>
          <w:trHeight w:val="190"/>
          <w:ins w:id="1282" w:author="Author"/>
        </w:trPr>
        <w:tc>
          <w:tcPr>
            <w:tcW w:w="199" w:type="dxa"/>
            <w:tcBorders>
              <w:top w:val="nil"/>
              <w:left w:val="nil"/>
              <w:bottom w:val="nil"/>
              <w:right w:val="single" w:sz="6" w:space="0" w:color="auto"/>
            </w:tcBorders>
          </w:tcPr>
          <w:p w14:paraId="790D5118" w14:textId="77777777" w:rsidR="00C50A95" w:rsidRPr="005E2372" w:rsidRDefault="00C50A95" w:rsidP="00416506">
            <w:pPr>
              <w:pStyle w:val="tabletext11"/>
              <w:rPr>
                <w:ins w:id="1283" w:author="Author"/>
              </w:rPr>
            </w:pPr>
          </w:p>
        </w:tc>
        <w:tc>
          <w:tcPr>
            <w:tcW w:w="2981" w:type="dxa"/>
            <w:gridSpan w:val="2"/>
            <w:vMerge/>
            <w:tcBorders>
              <w:top w:val="single" w:sz="6" w:space="0" w:color="auto"/>
              <w:left w:val="single" w:sz="6" w:space="0" w:color="auto"/>
              <w:bottom w:val="single" w:sz="6" w:space="0" w:color="auto"/>
              <w:right w:val="single" w:sz="6" w:space="0" w:color="auto"/>
            </w:tcBorders>
            <w:vAlign w:val="center"/>
            <w:hideMark/>
          </w:tcPr>
          <w:p w14:paraId="0EED0F37" w14:textId="77777777" w:rsidR="00C50A95" w:rsidRPr="005E2372" w:rsidRDefault="00C50A95" w:rsidP="00416506">
            <w:pPr>
              <w:overflowPunct/>
              <w:autoSpaceDE/>
              <w:autoSpaceDN/>
              <w:adjustRightInd/>
              <w:spacing w:before="0" w:line="240" w:lineRule="auto"/>
              <w:jc w:val="left"/>
              <w:rPr>
                <w:ins w:id="1284" w:author="Author"/>
                <w:rFonts w:ascii="Arial" w:hAnsi="Arial"/>
                <w:sz w:val="18"/>
              </w:rPr>
            </w:pPr>
          </w:p>
        </w:tc>
        <w:tc>
          <w:tcPr>
            <w:tcW w:w="1530" w:type="dxa"/>
            <w:vMerge/>
            <w:tcBorders>
              <w:left w:val="single" w:sz="6" w:space="0" w:color="auto"/>
              <w:bottom w:val="single" w:sz="6" w:space="0" w:color="auto"/>
              <w:right w:val="single" w:sz="6" w:space="0" w:color="auto"/>
            </w:tcBorders>
            <w:vAlign w:val="center"/>
          </w:tcPr>
          <w:p w14:paraId="376D7072" w14:textId="77777777" w:rsidR="00C50A95" w:rsidRPr="005E2372" w:rsidRDefault="00C50A95" w:rsidP="00416506">
            <w:pPr>
              <w:pStyle w:val="tabletext11"/>
              <w:jc w:val="center"/>
              <w:rPr>
                <w:ins w:id="1285" w:author="Author"/>
              </w:rPr>
            </w:pPr>
          </w:p>
        </w:tc>
        <w:tc>
          <w:tcPr>
            <w:tcW w:w="1350" w:type="dxa"/>
            <w:tcBorders>
              <w:top w:val="single" w:sz="6" w:space="0" w:color="auto"/>
              <w:left w:val="single" w:sz="6" w:space="0" w:color="auto"/>
              <w:bottom w:val="single" w:sz="6" w:space="0" w:color="auto"/>
              <w:right w:val="single" w:sz="6" w:space="0" w:color="auto"/>
            </w:tcBorders>
            <w:vAlign w:val="center"/>
            <w:hideMark/>
          </w:tcPr>
          <w:p w14:paraId="7C7F997B" w14:textId="77777777" w:rsidR="00C50A95" w:rsidRPr="005E2372" w:rsidRDefault="00C50A95" w:rsidP="00416506">
            <w:pPr>
              <w:pStyle w:val="tabletext11"/>
              <w:jc w:val="center"/>
              <w:rPr>
                <w:ins w:id="1286" w:author="Author"/>
              </w:rPr>
            </w:pPr>
            <w:ins w:id="1287" w:author="Author">
              <w:r w:rsidRPr="005E2372">
                <w:t>Commercial</w:t>
              </w:r>
            </w:ins>
          </w:p>
        </w:tc>
        <w:tc>
          <w:tcPr>
            <w:tcW w:w="1620" w:type="dxa"/>
            <w:tcBorders>
              <w:top w:val="single" w:sz="6" w:space="0" w:color="auto"/>
              <w:left w:val="single" w:sz="6" w:space="0" w:color="auto"/>
              <w:bottom w:val="single" w:sz="6" w:space="0" w:color="auto"/>
              <w:right w:val="single" w:sz="6" w:space="0" w:color="auto"/>
            </w:tcBorders>
            <w:hideMark/>
          </w:tcPr>
          <w:p w14:paraId="462FFC3E" w14:textId="77777777" w:rsidR="00C50A95" w:rsidRPr="005E2372" w:rsidRDefault="00C50A95" w:rsidP="00416506">
            <w:pPr>
              <w:pStyle w:val="tabletext11"/>
              <w:tabs>
                <w:tab w:val="decimal" w:pos="480"/>
              </w:tabs>
              <w:rPr>
                <w:ins w:id="1288" w:author="Author"/>
                <w:rFonts w:cs="Arial"/>
                <w:szCs w:val="18"/>
              </w:rPr>
            </w:pPr>
            <w:ins w:id="1289" w:author="Author">
              <w:r w:rsidRPr="005E2372">
                <w:t>232-- and 235--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9ECBA67" w14:textId="77777777" w:rsidR="00C50A95" w:rsidRPr="005E2372" w:rsidRDefault="00C50A95" w:rsidP="00416506">
            <w:pPr>
              <w:pStyle w:val="tabletext11"/>
              <w:jc w:val="center"/>
              <w:rPr>
                <w:ins w:id="1290" w:author="Author"/>
              </w:rPr>
            </w:pPr>
            <w:ins w:id="1291" w:author="Author">
              <w:r w:rsidRPr="005E2372">
                <w:t>1.53</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9B7E021" w14:textId="77777777" w:rsidR="00C50A95" w:rsidRPr="005E2372" w:rsidRDefault="00C50A95" w:rsidP="00416506">
            <w:pPr>
              <w:pStyle w:val="tabletext11"/>
              <w:jc w:val="center"/>
              <w:rPr>
                <w:ins w:id="1292" w:author="Author"/>
              </w:rPr>
            </w:pPr>
            <w:ins w:id="1293" w:author="Author">
              <w:r w:rsidRPr="005E2372">
                <w:t>1.26</w:t>
              </w:r>
            </w:ins>
          </w:p>
        </w:tc>
        <w:tc>
          <w:tcPr>
            <w:tcW w:w="990" w:type="dxa"/>
            <w:tcBorders>
              <w:top w:val="single" w:sz="6" w:space="0" w:color="auto"/>
              <w:left w:val="single" w:sz="6" w:space="0" w:color="auto"/>
              <w:bottom w:val="single" w:sz="6" w:space="0" w:color="auto"/>
              <w:right w:val="single" w:sz="6" w:space="0" w:color="auto"/>
            </w:tcBorders>
            <w:noWrap/>
            <w:vAlign w:val="bottom"/>
            <w:hideMark/>
          </w:tcPr>
          <w:p w14:paraId="2E1E1C3E" w14:textId="77777777" w:rsidR="00C50A95" w:rsidRPr="005E2372" w:rsidRDefault="00C50A95" w:rsidP="00416506">
            <w:pPr>
              <w:pStyle w:val="tabletext11"/>
              <w:jc w:val="center"/>
              <w:rPr>
                <w:ins w:id="1294" w:author="Author"/>
              </w:rPr>
            </w:pPr>
            <w:ins w:id="1295" w:author="Author">
              <w:r w:rsidRPr="005E2372">
                <w:t>1.15</w:t>
              </w:r>
            </w:ins>
          </w:p>
        </w:tc>
      </w:tr>
      <w:tr w:rsidR="00C50A95" w:rsidRPr="005E2372" w14:paraId="61362BF2" w14:textId="77777777" w:rsidTr="00416506">
        <w:trPr>
          <w:cantSplit/>
          <w:trHeight w:val="190"/>
          <w:ins w:id="1296" w:author="Author"/>
        </w:trPr>
        <w:tc>
          <w:tcPr>
            <w:tcW w:w="199" w:type="dxa"/>
            <w:tcBorders>
              <w:top w:val="nil"/>
              <w:left w:val="nil"/>
              <w:bottom w:val="nil"/>
              <w:right w:val="single" w:sz="6" w:space="0" w:color="auto"/>
            </w:tcBorders>
          </w:tcPr>
          <w:p w14:paraId="0FD67113" w14:textId="77777777" w:rsidR="00C50A95" w:rsidRPr="005E2372" w:rsidRDefault="00C50A95" w:rsidP="00416506">
            <w:pPr>
              <w:pStyle w:val="tabletext11"/>
              <w:rPr>
                <w:ins w:id="1297" w:author="Author"/>
              </w:rPr>
            </w:pPr>
          </w:p>
        </w:tc>
        <w:tc>
          <w:tcPr>
            <w:tcW w:w="2981" w:type="dxa"/>
            <w:gridSpan w:val="2"/>
            <w:vMerge w:val="restart"/>
            <w:tcBorders>
              <w:top w:val="single" w:sz="6" w:space="0" w:color="auto"/>
              <w:left w:val="single" w:sz="6" w:space="0" w:color="auto"/>
              <w:bottom w:val="single" w:sz="6" w:space="0" w:color="auto"/>
              <w:right w:val="single" w:sz="6" w:space="0" w:color="auto"/>
            </w:tcBorders>
            <w:vAlign w:val="center"/>
            <w:hideMark/>
          </w:tcPr>
          <w:p w14:paraId="30BC8C91" w14:textId="77777777" w:rsidR="00C50A95" w:rsidRPr="005E2372" w:rsidRDefault="00C50A95" w:rsidP="00416506">
            <w:pPr>
              <w:pStyle w:val="tabletext11"/>
              <w:jc w:val="center"/>
              <w:rPr>
                <w:ins w:id="1298" w:author="Author"/>
              </w:rPr>
            </w:pPr>
            <w:ins w:id="1299" w:author="Author">
              <w:r w:rsidRPr="005E2372">
                <w:rPr>
                  <w:b/>
                </w:rPr>
                <w:t>Heavy Trucks</w:t>
              </w:r>
              <w:r w:rsidRPr="005E2372">
                <w:rPr>
                  <w:b/>
                </w:rPr>
                <w:br/>
              </w:r>
              <w:r w:rsidRPr="005E2372">
                <w:t>(20,001 – 45,000 lbs. GVWR)</w:t>
              </w:r>
            </w:ins>
          </w:p>
        </w:tc>
        <w:tc>
          <w:tcPr>
            <w:tcW w:w="1530" w:type="dxa"/>
            <w:vMerge w:val="restart"/>
            <w:tcBorders>
              <w:top w:val="single" w:sz="6" w:space="0" w:color="auto"/>
              <w:left w:val="single" w:sz="6" w:space="0" w:color="auto"/>
              <w:right w:val="single" w:sz="6" w:space="0" w:color="auto"/>
            </w:tcBorders>
            <w:vAlign w:val="center"/>
          </w:tcPr>
          <w:p w14:paraId="4C696606" w14:textId="77777777" w:rsidR="00C50A95" w:rsidRPr="005E2372" w:rsidRDefault="00C50A95" w:rsidP="00416506">
            <w:pPr>
              <w:pStyle w:val="tabletext11"/>
              <w:jc w:val="center"/>
              <w:rPr>
                <w:ins w:id="1300" w:author="Author"/>
              </w:rPr>
            </w:pPr>
            <w:ins w:id="1301" w:author="Author">
              <w:r w:rsidRPr="005E2372">
                <w:t>Local</w:t>
              </w:r>
            </w:ins>
          </w:p>
        </w:tc>
        <w:tc>
          <w:tcPr>
            <w:tcW w:w="1350" w:type="dxa"/>
            <w:tcBorders>
              <w:top w:val="single" w:sz="6" w:space="0" w:color="auto"/>
              <w:left w:val="single" w:sz="6" w:space="0" w:color="auto"/>
              <w:bottom w:val="single" w:sz="6" w:space="0" w:color="auto"/>
              <w:right w:val="single" w:sz="6" w:space="0" w:color="auto"/>
            </w:tcBorders>
            <w:vAlign w:val="center"/>
            <w:hideMark/>
          </w:tcPr>
          <w:p w14:paraId="027BDBBC" w14:textId="77777777" w:rsidR="00C50A95" w:rsidRPr="005E2372" w:rsidRDefault="00C50A95" w:rsidP="00416506">
            <w:pPr>
              <w:pStyle w:val="tabletext11"/>
              <w:jc w:val="center"/>
              <w:rPr>
                <w:ins w:id="1302" w:author="Author"/>
              </w:rPr>
            </w:pPr>
            <w:ins w:id="1303" w:author="Author">
              <w:r w:rsidRPr="005E2372">
                <w:t>Service</w:t>
              </w:r>
            </w:ins>
          </w:p>
        </w:tc>
        <w:tc>
          <w:tcPr>
            <w:tcW w:w="1620" w:type="dxa"/>
            <w:tcBorders>
              <w:top w:val="single" w:sz="6" w:space="0" w:color="auto"/>
              <w:left w:val="single" w:sz="6" w:space="0" w:color="auto"/>
              <w:bottom w:val="single" w:sz="6" w:space="0" w:color="auto"/>
              <w:right w:val="single" w:sz="6" w:space="0" w:color="auto"/>
            </w:tcBorders>
            <w:hideMark/>
          </w:tcPr>
          <w:p w14:paraId="64A96FD2" w14:textId="77777777" w:rsidR="00C50A95" w:rsidRPr="005E2372" w:rsidRDefault="00C50A95" w:rsidP="00416506">
            <w:pPr>
              <w:pStyle w:val="tabletext11"/>
              <w:tabs>
                <w:tab w:val="decimal" w:pos="480"/>
              </w:tabs>
              <w:rPr>
                <w:ins w:id="1304" w:author="Author"/>
                <w:rFonts w:cs="Arial"/>
                <w:szCs w:val="18"/>
              </w:rPr>
            </w:pPr>
            <w:ins w:id="1305" w:author="Author">
              <w:r w:rsidRPr="005E2372">
                <w:t>311-- and 314--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333B1CB" w14:textId="77777777" w:rsidR="00C50A95" w:rsidRPr="005E2372" w:rsidRDefault="00C50A95" w:rsidP="00416506">
            <w:pPr>
              <w:pStyle w:val="tabletext11"/>
              <w:jc w:val="center"/>
              <w:rPr>
                <w:ins w:id="1306" w:author="Author"/>
              </w:rPr>
            </w:pPr>
            <w:ins w:id="1307" w:author="Author">
              <w:r w:rsidRPr="005E2372">
                <w:t>1.01</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13895D0" w14:textId="77777777" w:rsidR="00C50A95" w:rsidRPr="005E2372" w:rsidRDefault="00C50A95" w:rsidP="00416506">
            <w:pPr>
              <w:pStyle w:val="tabletext11"/>
              <w:jc w:val="center"/>
              <w:rPr>
                <w:ins w:id="1308" w:author="Author"/>
              </w:rPr>
            </w:pPr>
            <w:ins w:id="1309" w:author="Author">
              <w:r w:rsidRPr="005E2372">
                <w:t>1.10</w:t>
              </w:r>
            </w:ins>
          </w:p>
        </w:tc>
        <w:tc>
          <w:tcPr>
            <w:tcW w:w="990" w:type="dxa"/>
            <w:tcBorders>
              <w:top w:val="single" w:sz="6" w:space="0" w:color="auto"/>
              <w:left w:val="single" w:sz="6" w:space="0" w:color="auto"/>
              <w:bottom w:val="single" w:sz="6" w:space="0" w:color="auto"/>
              <w:right w:val="single" w:sz="6" w:space="0" w:color="auto"/>
            </w:tcBorders>
            <w:noWrap/>
            <w:vAlign w:val="bottom"/>
            <w:hideMark/>
          </w:tcPr>
          <w:p w14:paraId="72D7F09A" w14:textId="77777777" w:rsidR="00C50A95" w:rsidRPr="005E2372" w:rsidRDefault="00C50A95" w:rsidP="00416506">
            <w:pPr>
              <w:pStyle w:val="tabletext11"/>
              <w:jc w:val="center"/>
              <w:rPr>
                <w:ins w:id="1310" w:author="Author"/>
              </w:rPr>
            </w:pPr>
            <w:ins w:id="1311" w:author="Author">
              <w:r w:rsidRPr="005E2372">
                <w:t>0.91</w:t>
              </w:r>
            </w:ins>
          </w:p>
        </w:tc>
      </w:tr>
      <w:tr w:rsidR="00C50A95" w:rsidRPr="005E2372" w14:paraId="47C56A8A" w14:textId="77777777" w:rsidTr="00416506">
        <w:trPr>
          <w:cantSplit/>
          <w:trHeight w:val="190"/>
          <w:ins w:id="1312" w:author="Author"/>
        </w:trPr>
        <w:tc>
          <w:tcPr>
            <w:tcW w:w="199" w:type="dxa"/>
            <w:tcBorders>
              <w:top w:val="nil"/>
              <w:left w:val="nil"/>
              <w:bottom w:val="nil"/>
              <w:right w:val="single" w:sz="6" w:space="0" w:color="auto"/>
            </w:tcBorders>
          </w:tcPr>
          <w:p w14:paraId="7640CCC9" w14:textId="77777777" w:rsidR="00C50A95" w:rsidRPr="005E2372" w:rsidRDefault="00C50A95" w:rsidP="00416506">
            <w:pPr>
              <w:pStyle w:val="tabletext11"/>
              <w:rPr>
                <w:ins w:id="1313" w:author="Author"/>
              </w:rPr>
            </w:pPr>
          </w:p>
        </w:tc>
        <w:tc>
          <w:tcPr>
            <w:tcW w:w="2981" w:type="dxa"/>
            <w:gridSpan w:val="2"/>
            <w:vMerge/>
            <w:tcBorders>
              <w:top w:val="single" w:sz="6" w:space="0" w:color="auto"/>
              <w:left w:val="single" w:sz="6" w:space="0" w:color="auto"/>
              <w:bottom w:val="single" w:sz="6" w:space="0" w:color="auto"/>
              <w:right w:val="single" w:sz="6" w:space="0" w:color="auto"/>
            </w:tcBorders>
            <w:vAlign w:val="center"/>
            <w:hideMark/>
          </w:tcPr>
          <w:p w14:paraId="2EFD2E1C" w14:textId="77777777" w:rsidR="00C50A95" w:rsidRPr="005E2372" w:rsidRDefault="00C50A95" w:rsidP="00416506">
            <w:pPr>
              <w:overflowPunct/>
              <w:autoSpaceDE/>
              <w:autoSpaceDN/>
              <w:adjustRightInd/>
              <w:spacing w:before="0" w:line="240" w:lineRule="auto"/>
              <w:jc w:val="left"/>
              <w:rPr>
                <w:ins w:id="1314" w:author="Author"/>
                <w:rFonts w:ascii="Arial" w:hAnsi="Arial"/>
                <w:sz w:val="18"/>
              </w:rPr>
            </w:pPr>
          </w:p>
        </w:tc>
        <w:tc>
          <w:tcPr>
            <w:tcW w:w="1530" w:type="dxa"/>
            <w:vMerge/>
            <w:tcBorders>
              <w:left w:val="single" w:sz="6" w:space="0" w:color="auto"/>
              <w:right w:val="single" w:sz="6" w:space="0" w:color="auto"/>
            </w:tcBorders>
            <w:vAlign w:val="center"/>
            <w:hideMark/>
          </w:tcPr>
          <w:p w14:paraId="41DEC203" w14:textId="77777777" w:rsidR="00C50A95" w:rsidRPr="005E2372" w:rsidRDefault="00C50A95" w:rsidP="00416506">
            <w:pPr>
              <w:pStyle w:val="tabletext11"/>
              <w:jc w:val="center"/>
              <w:rPr>
                <w:ins w:id="1315" w:author="Author"/>
              </w:rPr>
            </w:pPr>
          </w:p>
        </w:tc>
        <w:tc>
          <w:tcPr>
            <w:tcW w:w="1350" w:type="dxa"/>
            <w:tcBorders>
              <w:top w:val="single" w:sz="6" w:space="0" w:color="auto"/>
              <w:left w:val="single" w:sz="6" w:space="0" w:color="auto"/>
              <w:bottom w:val="single" w:sz="6" w:space="0" w:color="auto"/>
              <w:right w:val="single" w:sz="6" w:space="0" w:color="auto"/>
            </w:tcBorders>
            <w:vAlign w:val="center"/>
            <w:hideMark/>
          </w:tcPr>
          <w:p w14:paraId="19C5BEC4" w14:textId="77777777" w:rsidR="00C50A95" w:rsidRPr="005E2372" w:rsidRDefault="00C50A95" w:rsidP="00416506">
            <w:pPr>
              <w:pStyle w:val="tabletext11"/>
              <w:jc w:val="center"/>
              <w:rPr>
                <w:ins w:id="1316" w:author="Author"/>
              </w:rPr>
            </w:pPr>
            <w:ins w:id="1317" w:author="Author">
              <w:r w:rsidRPr="005E2372">
                <w:t>Retail</w:t>
              </w:r>
            </w:ins>
          </w:p>
        </w:tc>
        <w:tc>
          <w:tcPr>
            <w:tcW w:w="1620" w:type="dxa"/>
            <w:tcBorders>
              <w:top w:val="single" w:sz="6" w:space="0" w:color="auto"/>
              <w:left w:val="single" w:sz="6" w:space="0" w:color="auto"/>
              <w:bottom w:val="single" w:sz="6" w:space="0" w:color="auto"/>
              <w:right w:val="single" w:sz="6" w:space="0" w:color="auto"/>
            </w:tcBorders>
            <w:hideMark/>
          </w:tcPr>
          <w:p w14:paraId="5234183A" w14:textId="77777777" w:rsidR="00C50A95" w:rsidRPr="005E2372" w:rsidRDefault="00C50A95" w:rsidP="00416506">
            <w:pPr>
              <w:pStyle w:val="tabletext11"/>
              <w:tabs>
                <w:tab w:val="decimal" w:pos="480"/>
              </w:tabs>
              <w:rPr>
                <w:ins w:id="1318" w:author="Author"/>
                <w:rFonts w:cs="Arial"/>
                <w:szCs w:val="18"/>
              </w:rPr>
            </w:pPr>
            <w:ins w:id="1319" w:author="Author">
              <w:r w:rsidRPr="005E2372">
                <w:t>321-- and 324--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3925DA9" w14:textId="77777777" w:rsidR="00C50A95" w:rsidRPr="005E2372" w:rsidRDefault="00C50A95" w:rsidP="00416506">
            <w:pPr>
              <w:pStyle w:val="tabletext11"/>
              <w:jc w:val="center"/>
              <w:rPr>
                <w:ins w:id="1320" w:author="Author"/>
              </w:rPr>
            </w:pPr>
            <w:ins w:id="1321" w:author="Author">
              <w:r w:rsidRPr="005E2372">
                <w:t>1.41</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11FE826" w14:textId="77777777" w:rsidR="00C50A95" w:rsidRPr="005E2372" w:rsidRDefault="00C50A95" w:rsidP="00416506">
            <w:pPr>
              <w:pStyle w:val="tabletext11"/>
              <w:jc w:val="center"/>
              <w:rPr>
                <w:ins w:id="1322" w:author="Author"/>
              </w:rPr>
            </w:pPr>
            <w:ins w:id="1323" w:author="Author">
              <w:r w:rsidRPr="005E2372">
                <w:t>1.25</w:t>
              </w:r>
            </w:ins>
          </w:p>
        </w:tc>
        <w:tc>
          <w:tcPr>
            <w:tcW w:w="990" w:type="dxa"/>
            <w:tcBorders>
              <w:top w:val="single" w:sz="6" w:space="0" w:color="auto"/>
              <w:left w:val="single" w:sz="6" w:space="0" w:color="auto"/>
              <w:bottom w:val="single" w:sz="6" w:space="0" w:color="auto"/>
              <w:right w:val="single" w:sz="6" w:space="0" w:color="auto"/>
            </w:tcBorders>
            <w:noWrap/>
            <w:vAlign w:val="bottom"/>
            <w:hideMark/>
          </w:tcPr>
          <w:p w14:paraId="1019C5C9" w14:textId="77777777" w:rsidR="00C50A95" w:rsidRPr="005E2372" w:rsidRDefault="00C50A95" w:rsidP="00416506">
            <w:pPr>
              <w:pStyle w:val="tabletext11"/>
              <w:jc w:val="center"/>
              <w:rPr>
                <w:ins w:id="1324" w:author="Author"/>
              </w:rPr>
            </w:pPr>
            <w:ins w:id="1325" w:author="Author">
              <w:r w:rsidRPr="005E2372">
                <w:t>0.73</w:t>
              </w:r>
            </w:ins>
          </w:p>
        </w:tc>
      </w:tr>
      <w:tr w:rsidR="00C50A95" w:rsidRPr="005E2372" w14:paraId="3F122688" w14:textId="77777777" w:rsidTr="00416506">
        <w:trPr>
          <w:cantSplit/>
          <w:trHeight w:val="190"/>
          <w:ins w:id="1326" w:author="Author"/>
        </w:trPr>
        <w:tc>
          <w:tcPr>
            <w:tcW w:w="199" w:type="dxa"/>
            <w:tcBorders>
              <w:top w:val="nil"/>
              <w:left w:val="nil"/>
              <w:bottom w:val="nil"/>
              <w:right w:val="single" w:sz="6" w:space="0" w:color="auto"/>
            </w:tcBorders>
          </w:tcPr>
          <w:p w14:paraId="7B9504A6" w14:textId="77777777" w:rsidR="00C50A95" w:rsidRPr="005E2372" w:rsidRDefault="00C50A95" w:rsidP="00416506">
            <w:pPr>
              <w:pStyle w:val="tabletext11"/>
              <w:rPr>
                <w:ins w:id="1327" w:author="Author"/>
              </w:rPr>
            </w:pPr>
          </w:p>
        </w:tc>
        <w:tc>
          <w:tcPr>
            <w:tcW w:w="2981" w:type="dxa"/>
            <w:gridSpan w:val="2"/>
            <w:vMerge/>
            <w:tcBorders>
              <w:top w:val="single" w:sz="6" w:space="0" w:color="auto"/>
              <w:left w:val="single" w:sz="6" w:space="0" w:color="auto"/>
              <w:bottom w:val="single" w:sz="6" w:space="0" w:color="auto"/>
              <w:right w:val="single" w:sz="6" w:space="0" w:color="auto"/>
            </w:tcBorders>
            <w:vAlign w:val="center"/>
            <w:hideMark/>
          </w:tcPr>
          <w:p w14:paraId="1EE05050" w14:textId="77777777" w:rsidR="00C50A95" w:rsidRPr="005E2372" w:rsidRDefault="00C50A95" w:rsidP="00416506">
            <w:pPr>
              <w:overflowPunct/>
              <w:autoSpaceDE/>
              <w:autoSpaceDN/>
              <w:adjustRightInd/>
              <w:spacing w:before="0" w:line="240" w:lineRule="auto"/>
              <w:jc w:val="left"/>
              <w:rPr>
                <w:ins w:id="1328" w:author="Author"/>
                <w:rFonts w:ascii="Arial" w:hAnsi="Arial"/>
                <w:sz w:val="18"/>
              </w:rPr>
            </w:pPr>
          </w:p>
        </w:tc>
        <w:tc>
          <w:tcPr>
            <w:tcW w:w="1530" w:type="dxa"/>
            <w:vMerge/>
            <w:tcBorders>
              <w:left w:val="single" w:sz="6" w:space="0" w:color="auto"/>
              <w:bottom w:val="single" w:sz="6" w:space="0" w:color="auto"/>
              <w:right w:val="single" w:sz="6" w:space="0" w:color="auto"/>
            </w:tcBorders>
            <w:vAlign w:val="center"/>
          </w:tcPr>
          <w:p w14:paraId="1E75D838" w14:textId="77777777" w:rsidR="00C50A95" w:rsidRPr="005E2372" w:rsidRDefault="00C50A95" w:rsidP="00416506">
            <w:pPr>
              <w:pStyle w:val="tabletext11"/>
              <w:jc w:val="center"/>
              <w:rPr>
                <w:ins w:id="1329" w:author="Author"/>
              </w:rPr>
            </w:pPr>
          </w:p>
        </w:tc>
        <w:tc>
          <w:tcPr>
            <w:tcW w:w="1350" w:type="dxa"/>
            <w:tcBorders>
              <w:top w:val="single" w:sz="6" w:space="0" w:color="auto"/>
              <w:left w:val="single" w:sz="6" w:space="0" w:color="auto"/>
              <w:bottom w:val="single" w:sz="6" w:space="0" w:color="auto"/>
              <w:right w:val="single" w:sz="6" w:space="0" w:color="auto"/>
            </w:tcBorders>
            <w:vAlign w:val="center"/>
            <w:hideMark/>
          </w:tcPr>
          <w:p w14:paraId="29F496F0" w14:textId="77777777" w:rsidR="00C50A95" w:rsidRPr="005E2372" w:rsidRDefault="00C50A95" w:rsidP="00416506">
            <w:pPr>
              <w:pStyle w:val="tabletext11"/>
              <w:jc w:val="center"/>
              <w:rPr>
                <w:ins w:id="1330" w:author="Author"/>
              </w:rPr>
            </w:pPr>
            <w:ins w:id="1331" w:author="Author">
              <w:r w:rsidRPr="005E2372">
                <w:t>Commercial</w:t>
              </w:r>
            </w:ins>
          </w:p>
        </w:tc>
        <w:tc>
          <w:tcPr>
            <w:tcW w:w="1620" w:type="dxa"/>
            <w:tcBorders>
              <w:top w:val="single" w:sz="6" w:space="0" w:color="auto"/>
              <w:left w:val="single" w:sz="6" w:space="0" w:color="auto"/>
              <w:bottom w:val="single" w:sz="6" w:space="0" w:color="auto"/>
              <w:right w:val="single" w:sz="6" w:space="0" w:color="auto"/>
            </w:tcBorders>
            <w:hideMark/>
          </w:tcPr>
          <w:p w14:paraId="274F50AD" w14:textId="77777777" w:rsidR="00C50A95" w:rsidRPr="005E2372" w:rsidRDefault="00C50A95" w:rsidP="00416506">
            <w:pPr>
              <w:pStyle w:val="tabletext11"/>
              <w:tabs>
                <w:tab w:val="decimal" w:pos="480"/>
              </w:tabs>
              <w:rPr>
                <w:ins w:id="1332" w:author="Author"/>
                <w:rFonts w:cs="Arial"/>
                <w:szCs w:val="18"/>
              </w:rPr>
            </w:pPr>
            <w:ins w:id="1333" w:author="Author">
              <w:r w:rsidRPr="005E2372">
                <w:t>331-- and 334--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8D6CE5F" w14:textId="77777777" w:rsidR="00C50A95" w:rsidRPr="005E2372" w:rsidRDefault="00C50A95" w:rsidP="00416506">
            <w:pPr>
              <w:pStyle w:val="tabletext11"/>
              <w:jc w:val="center"/>
              <w:rPr>
                <w:ins w:id="1334" w:author="Author"/>
              </w:rPr>
            </w:pPr>
            <w:ins w:id="1335" w:author="Author">
              <w:r w:rsidRPr="005E2372">
                <w:t>1.14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3B7DDF7" w14:textId="77777777" w:rsidR="00C50A95" w:rsidRPr="005E2372" w:rsidRDefault="00C50A95" w:rsidP="00416506">
            <w:pPr>
              <w:pStyle w:val="tabletext11"/>
              <w:jc w:val="center"/>
              <w:rPr>
                <w:ins w:id="1336" w:author="Author"/>
              </w:rPr>
            </w:pPr>
            <w:ins w:id="1337" w:author="Author">
              <w:r w:rsidRPr="005E2372">
                <w:t>1.22</w:t>
              </w:r>
            </w:ins>
          </w:p>
        </w:tc>
        <w:tc>
          <w:tcPr>
            <w:tcW w:w="990" w:type="dxa"/>
            <w:tcBorders>
              <w:top w:val="single" w:sz="6" w:space="0" w:color="auto"/>
              <w:left w:val="single" w:sz="6" w:space="0" w:color="auto"/>
              <w:bottom w:val="single" w:sz="6" w:space="0" w:color="auto"/>
              <w:right w:val="single" w:sz="6" w:space="0" w:color="auto"/>
            </w:tcBorders>
            <w:noWrap/>
            <w:vAlign w:val="bottom"/>
            <w:hideMark/>
          </w:tcPr>
          <w:p w14:paraId="4FCB2332" w14:textId="77777777" w:rsidR="00C50A95" w:rsidRPr="005E2372" w:rsidRDefault="00C50A95" w:rsidP="00416506">
            <w:pPr>
              <w:pStyle w:val="tabletext11"/>
              <w:jc w:val="center"/>
              <w:rPr>
                <w:ins w:id="1338" w:author="Author"/>
              </w:rPr>
            </w:pPr>
            <w:ins w:id="1339" w:author="Author">
              <w:r w:rsidRPr="005E2372">
                <w:t>0.83</w:t>
              </w:r>
            </w:ins>
          </w:p>
        </w:tc>
      </w:tr>
      <w:tr w:rsidR="00C50A95" w:rsidRPr="005E2372" w14:paraId="4D3C0D71" w14:textId="77777777" w:rsidTr="00416506">
        <w:trPr>
          <w:cantSplit/>
          <w:trHeight w:val="190"/>
          <w:ins w:id="1340" w:author="Author"/>
        </w:trPr>
        <w:tc>
          <w:tcPr>
            <w:tcW w:w="199" w:type="dxa"/>
            <w:tcBorders>
              <w:top w:val="nil"/>
              <w:left w:val="nil"/>
              <w:bottom w:val="nil"/>
              <w:right w:val="single" w:sz="6" w:space="0" w:color="auto"/>
            </w:tcBorders>
          </w:tcPr>
          <w:p w14:paraId="365D026D" w14:textId="77777777" w:rsidR="00C50A95" w:rsidRPr="005E2372" w:rsidRDefault="00C50A95" w:rsidP="00416506">
            <w:pPr>
              <w:pStyle w:val="tabletext11"/>
              <w:rPr>
                <w:ins w:id="1341" w:author="Author"/>
              </w:rPr>
            </w:pPr>
          </w:p>
        </w:tc>
        <w:tc>
          <w:tcPr>
            <w:tcW w:w="2981" w:type="dxa"/>
            <w:gridSpan w:val="2"/>
            <w:vMerge/>
            <w:tcBorders>
              <w:top w:val="single" w:sz="6" w:space="0" w:color="auto"/>
              <w:left w:val="single" w:sz="6" w:space="0" w:color="auto"/>
              <w:bottom w:val="single" w:sz="6" w:space="0" w:color="auto"/>
              <w:right w:val="single" w:sz="6" w:space="0" w:color="auto"/>
            </w:tcBorders>
            <w:vAlign w:val="center"/>
            <w:hideMark/>
          </w:tcPr>
          <w:p w14:paraId="2932F354" w14:textId="77777777" w:rsidR="00C50A95" w:rsidRPr="005E2372" w:rsidRDefault="00C50A95" w:rsidP="00416506">
            <w:pPr>
              <w:overflowPunct/>
              <w:autoSpaceDE/>
              <w:autoSpaceDN/>
              <w:adjustRightInd/>
              <w:spacing w:before="0" w:line="240" w:lineRule="auto"/>
              <w:jc w:val="left"/>
              <w:rPr>
                <w:ins w:id="1342" w:author="Author"/>
                <w:rFonts w:ascii="Arial" w:hAnsi="Arial"/>
                <w:sz w:val="18"/>
              </w:rPr>
            </w:pPr>
          </w:p>
        </w:tc>
        <w:tc>
          <w:tcPr>
            <w:tcW w:w="1530" w:type="dxa"/>
            <w:vMerge w:val="restart"/>
            <w:tcBorders>
              <w:top w:val="single" w:sz="6" w:space="0" w:color="auto"/>
              <w:left w:val="single" w:sz="6" w:space="0" w:color="auto"/>
              <w:right w:val="single" w:sz="6" w:space="0" w:color="auto"/>
            </w:tcBorders>
            <w:vAlign w:val="center"/>
          </w:tcPr>
          <w:p w14:paraId="22ADAE4A" w14:textId="77777777" w:rsidR="00C50A95" w:rsidRPr="005E2372" w:rsidRDefault="00C50A95" w:rsidP="00416506">
            <w:pPr>
              <w:pStyle w:val="tabletext11"/>
              <w:jc w:val="center"/>
              <w:rPr>
                <w:ins w:id="1343" w:author="Author"/>
              </w:rPr>
            </w:pPr>
            <w:ins w:id="1344" w:author="Author">
              <w:r w:rsidRPr="005E2372">
                <w:t>Intermediate</w:t>
              </w:r>
            </w:ins>
          </w:p>
        </w:tc>
        <w:tc>
          <w:tcPr>
            <w:tcW w:w="1350" w:type="dxa"/>
            <w:tcBorders>
              <w:top w:val="single" w:sz="6" w:space="0" w:color="auto"/>
              <w:left w:val="single" w:sz="6" w:space="0" w:color="auto"/>
              <w:bottom w:val="single" w:sz="6" w:space="0" w:color="auto"/>
              <w:right w:val="single" w:sz="6" w:space="0" w:color="auto"/>
            </w:tcBorders>
            <w:vAlign w:val="center"/>
            <w:hideMark/>
          </w:tcPr>
          <w:p w14:paraId="7C041F60" w14:textId="77777777" w:rsidR="00C50A95" w:rsidRPr="005E2372" w:rsidRDefault="00C50A95" w:rsidP="00416506">
            <w:pPr>
              <w:pStyle w:val="tabletext11"/>
              <w:jc w:val="center"/>
              <w:rPr>
                <w:ins w:id="1345" w:author="Author"/>
              </w:rPr>
            </w:pPr>
            <w:ins w:id="1346" w:author="Author">
              <w:r w:rsidRPr="005E2372">
                <w:t>Service</w:t>
              </w:r>
            </w:ins>
          </w:p>
        </w:tc>
        <w:tc>
          <w:tcPr>
            <w:tcW w:w="1620" w:type="dxa"/>
            <w:tcBorders>
              <w:top w:val="single" w:sz="6" w:space="0" w:color="auto"/>
              <w:left w:val="single" w:sz="6" w:space="0" w:color="auto"/>
              <w:bottom w:val="single" w:sz="6" w:space="0" w:color="auto"/>
              <w:right w:val="single" w:sz="6" w:space="0" w:color="auto"/>
            </w:tcBorders>
            <w:hideMark/>
          </w:tcPr>
          <w:p w14:paraId="4534A58E" w14:textId="77777777" w:rsidR="00C50A95" w:rsidRPr="005E2372" w:rsidRDefault="00C50A95" w:rsidP="00416506">
            <w:pPr>
              <w:pStyle w:val="tabletext11"/>
              <w:tabs>
                <w:tab w:val="decimal" w:pos="480"/>
              </w:tabs>
              <w:rPr>
                <w:ins w:id="1347" w:author="Author"/>
                <w:rFonts w:cs="Arial"/>
                <w:szCs w:val="18"/>
              </w:rPr>
            </w:pPr>
            <w:ins w:id="1348" w:author="Author">
              <w:r w:rsidRPr="005E2372">
                <w:t>312-- and 315--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FBFFFD9" w14:textId="77777777" w:rsidR="00C50A95" w:rsidRPr="005E2372" w:rsidRDefault="00C50A95" w:rsidP="00416506">
            <w:pPr>
              <w:pStyle w:val="tabletext11"/>
              <w:jc w:val="center"/>
              <w:rPr>
                <w:ins w:id="1349" w:author="Author"/>
              </w:rPr>
            </w:pPr>
            <w:ins w:id="1350" w:author="Author">
              <w:r w:rsidRPr="005E2372">
                <w:t>1.35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3C6D157" w14:textId="77777777" w:rsidR="00C50A95" w:rsidRPr="005E2372" w:rsidRDefault="00C50A95" w:rsidP="00416506">
            <w:pPr>
              <w:pStyle w:val="tabletext11"/>
              <w:jc w:val="center"/>
              <w:rPr>
                <w:ins w:id="1351" w:author="Author"/>
              </w:rPr>
            </w:pPr>
            <w:ins w:id="1352" w:author="Author">
              <w:r w:rsidRPr="005E2372">
                <w:t>1.38</w:t>
              </w:r>
            </w:ins>
          </w:p>
        </w:tc>
        <w:tc>
          <w:tcPr>
            <w:tcW w:w="990" w:type="dxa"/>
            <w:tcBorders>
              <w:top w:val="single" w:sz="6" w:space="0" w:color="auto"/>
              <w:left w:val="single" w:sz="6" w:space="0" w:color="auto"/>
              <w:bottom w:val="single" w:sz="6" w:space="0" w:color="auto"/>
              <w:right w:val="single" w:sz="6" w:space="0" w:color="auto"/>
            </w:tcBorders>
            <w:noWrap/>
            <w:vAlign w:val="bottom"/>
            <w:hideMark/>
          </w:tcPr>
          <w:p w14:paraId="0D59E893" w14:textId="77777777" w:rsidR="00C50A95" w:rsidRPr="005E2372" w:rsidRDefault="00C50A95" w:rsidP="00416506">
            <w:pPr>
              <w:pStyle w:val="tabletext11"/>
              <w:jc w:val="center"/>
              <w:rPr>
                <w:ins w:id="1353" w:author="Author"/>
              </w:rPr>
            </w:pPr>
            <w:ins w:id="1354" w:author="Author">
              <w:r w:rsidRPr="005E2372">
                <w:t>1.11</w:t>
              </w:r>
            </w:ins>
          </w:p>
        </w:tc>
      </w:tr>
      <w:tr w:rsidR="00C50A95" w:rsidRPr="005E2372" w14:paraId="279BF393" w14:textId="77777777" w:rsidTr="00416506">
        <w:trPr>
          <w:cantSplit/>
          <w:trHeight w:val="190"/>
          <w:ins w:id="1355" w:author="Author"/>
        </w:trPr>
        <w:tc>
          <w:tcPr>
            <w:tcW w:w="199" w:type="dxa"/>
            <w:tcBorders>
              <w:top w:val="nil"/>
              <w:left w:val="nil"/>
              <w:bottom w:val="nil"/>
              <w:right w:val="single" w:sz="6" w:space="0" w:color="auto"/>
            </w:tcBorders>
          </w:tcPr>
          <w:p w14:paraId="13DC912E" w14:textId="77777777" w:rsidR="00C50A95" w:rsidRPr="005E2372" w:rsidRDefault="00C50A95" w:rsidP="00416506">
            <w:pPr>
              <w:pStyle w:val="tabletext11"/>
              <w:rPr>
                <w:ins w:id="1356" w:author="Author"/>
              </w:rPr>
            </w:pPr>
          </w:p>
        </w:tc>
        <w:tc>
          <w:tcPr>
            <w:tcW w:w="2981" w:type="dxa"/>
            <w:gridSpan w:val="2"/>
            <w:vMerge/>
            <w:tcBorders>
              <w:top w:val="single" w:sz="6" w:space="0" w:color="auto"/>
              <w:left w:val="single" w:sz="6" w:space="0" w:color="auto"/>
              <w:bottom w:val="single" w:sz="6" w:space="0" w:color="auto"/>
              <w:right w:val="single" w:sz="6" w:space="0" w:color="auto"/>
            </w:tcBorders>
            <w:vAlign w:val="center"/>
            <w:hideMark/>
          </w:tcPr>
          <w:p w14:paraId="0FBA3F1F" w14:textId="77777777" w:rsidR="00C50A95" w:rsidRPr="005E2372" w:rsidRDefault="00C50A95" w:rsidP="00416506">
            <w:pPr>
              <w:overflowPunct/>
              <w:autoSpaceDE/>
              <w:autoSpaceDN/>
              <w:adjustRightInd/>
              <w:spacing w:before="0" w:line="240" w:lineRule="auto"/>
              <w:jc w:val="left"/>
              <w:rPr>
                <w:ins w:id="1357" w:author="Author"/>
                <w:rFonts w:ascii="Arial" w:hAnsi="Arial"/>
                <w:sz w:val="18"/>
              </w:rPr>
            </w:pPr>
          </w:p>
        </w:tc>
        <w:tc>
          <w:tcPr>
            <w:tcW w:w="1530" w:type="dxa"/>
            <w:vMerge/>
            <w:tcBorders>
              <w:left w:val="single" w:sz="6" w:space="0" w:color="auto"/>
              <w:right w:val="single" w:sz="6" w:space="0" w:color="auto"/>
            </w:tcBorders>
            <w:vAlign w:val="center"/>
            <w:hideMark/>
          </w:tcPr>
          <w:p w14:paraId="77143E95" w14:textId="77777777" w:rsidR="00C50A95" w:rsidRPr="005E2372" w:rsidRDefault="00C50A95" w:rsidP="00416506">
            <w:pPr>
              <w:pStyle w:val="tabletext11"/>
              <w:jc w:val="center"/>
              <w:rPr>
                <w:ins w:id="1358" w:author="Author"/>
              </w:rPr>
            </w:pPr>
          </w:p>
        </w:tc>
        <w:tc>
          <w:tcPr>
            <w:tcW w:w="1350" w:type="dxa"/>
            <w:tcBorders>
              <w:top w:val="single" w:sz="6" w:space="0" w:color="auto"/>
              <w:left w:val="single" w:sz="6" w:space="0" w:color="auto"/>
              <w:bottom w:val="single" w:sz="6" w:space="0" w:color="auto"/>
              <w:right w:val="single" w:sz="6" w:space="0" w:color="auto"/>
            </w:tcBorders>
            <w:vAlign w:val="center"/>
            <w:hideMark/>
          </w:tcPr>
          <w:p w14:paraId="5EB1CE6B" w14:textId="77777777" w:rsidR="00C50A95" w:rsidRPr="005E2372" w:rsidRDefault="00C50A95" w:rsidP="00416506">
            <w:pPr>
              <w:pStyle w:val="tabletext11"/>
              <w:jc w:val="center"/>
              <w:rPr>
                <w:ins w:id="1359" w:author="Author"/>
              </w:rPr>
            </w:pPr>
            <w:ins w:id="1360" w:author="Author">
              <w:r w:rsidRPr="005E2372">
                <w:t>Retail</w:t>
              </w:r>
            </w:ins>
          </w:p>
        </w:tc>
        <w:tc>
          <w:tcPr>
            <w:tcW w:w="1620" w:type="dxa"/>
            <w:tcBorders>
              <w:top w:val="single" w:sz="6" w:space="0" w:color="auto"/>
              <w:left w:val="single" w:sz="6" w:space="0" w:color="auto"/>
              <w:bottom w:val="single" w:sz="6" w:space="0" w:color="auto"/>
              <w:right w:val="single" w:sz="6" w:space="0" w:color="auto"/>
            </w:tcBorders>
            <w:hideMark/>
          </w:tcPr>
          <w:p w14:paraId="6648B51D" w14:textId="77777777" w:rsidR="00C50A95" w:rsidRPr="005E2372" w:rsidRDefault="00C50A95" w:rsidP="00416506">
            <w:pPr>
              <w:pStyle w:val="tabletext11"/>
              <w:tabs>
                <w:tab w:val="decimal" w:pos="480"/>
              </w:tabs>
              <w:rPr>
                <w:ins w:id="1361" w:author="Author"/>
                <w:rFonts w:cs="Arial"/>
                <w:szCs w:val="18"/>
              </w:rPr>
            </w:pPr>
            <w:ins w:id="1362" w:author="Author">
              <w:r w:rsidRPr="005E2372">
                <w:t>322-- and 325--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E58F600" w14:textId="77777777" w:rsidR="00C50A95" w:rsidRPr="005E2372" w:rsidRDefault="00C50A95" w:rsidP="00416506">
            <w:pPr>
              <w:pStyle w:val="tabletext11"/>
              <w:jc w:val="center"/>
              <w:rPr>
                <w:ins w:id="1363" w:author="Author"/>
              </w:rPr>
            </w:pPr>
            <w:ins w:id="1364" w:author="Author">
              <w:r w:rsidRPr="005E2372">
                <w:t>1.87</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5E21706" w14:textId="77777777" w:rsidR="00C50A95" w:rsidRPr="005E2372" w:rsidRDefault="00C50A95" w:rsidP="00416506">
            <w:pPr>
              <w:pStyle w:val="tabletext11"/>
              <w:jc w:val="center"/>
              <w:rPr>
                <w:ins w:id="1365" w:author="Author"/>
              </w:rPr>
            </w:pPr>
            <w:ins w:id="1366" w:author="Author">
              <w:r w:rsidRPr="005E2372">
                <w:t>1.56</w:t>
              </w:r>
            </w:ins>
          </w:p>
        </w:tc>
        <w:tc>
          <w:tcPr>
            <w:tcW w:w="990" w:type="dxa"/>
            <w:tcBorders>
              <w:top w:val="single" w:sz="6" w:space="0" w:color="auto"/>
              <w:left w:val="single" w:sz="6" w:space="0" w:color="auto"/>
              <w:bottom w:val="single" w:sz="6" w:space="0" w:color="auto"/>
              <w:right w:val="single" w:sz="6" w:space="0" w:color="auto"/>
            </w:tcBorders>
            <w:noWrap/>
            <w:vAlign w:val="bottom"/>
            <w:hideMark/>
          </w:tcPr>
          <w:p w14:paraId="4D99FD6C" w14:textId="77777777" w:rsidR="00C50A95" w:rsidRPr="005E2372" w:rsidRDefault="00C50A95" w:rsidP="00416506">
            <w:pPr>
              <w:pStyle w:val="tabletext11"/>
              <w:jc w:val="center"/>
              <w:rPr>
                <w:ins w:id="1367" w:author="Author"/>
              </w:rPr>
            </w:pPr>
            <w:ins w:id="1368" w:author="Author">
              <w:r w:rsidRPr="005E2372">
                <w:t>0.89</w:t>
              </w:r>
            </w:ins>
          </w:p>
        </w:tc>
      </w:tr>
      <w:tr w:rsidR="00C50A95" w:rsidRPr="005E2372" w14:paraId="1A3BC977" w14:textId="77777777" w:rsidTr="00416506">
        <w:trPr>
          <w:cantSplit/>
          <w:trHeight w:val="190"/>
          <w:ins w:id="1369" w:author="Author"/>
        </w:trPr>
        <w:tc>
          <w:tcPr>
            <w:tcW w:w="199" w:type="dxa"/>
            <w:tcBorders>
              <w:top w:val="nil"/>
              <w:left w:val="nil"/>
              <w:bottom w:val="nil"/>
              <w:right w:val="single" w:sz="6" w:space="0" w:color="auto"/>
            </w:tcBorders>
          </w:tcPr>
          <w:p w14:paraId="24DC11FD" w14:textId="77777777" w:rsidR="00C50A95" w:rsidRPr="005E2372" w:rsidRDefault="00C50A95" w:rsidP="00416506">
            <w:pPr>
              <w:pStyle w:val="tabletext11"/>
              <w:rPr>
                <w:ins w:id="1370" w:author="Author"/>
              </w:rPr>
            </w:pPr>
          </w:p>
        </w:tc>
        <w:tc>
          <w:tcPr>
            <w:tcW w:w="2981" w:type="dxa"/>
            <w:gridSpan w:val="2"/>
            <w:vMerge/>
            <w:tcBorders>
              <w:top w:val="single" w:sz="6" w:space="0" w:color="auto"/>
              <w:left w:val="single" w:sz="6" w:space="0" w:color="auto"/>
              <w:bottom w:val="single" w:sz="6" w:space="0" w:color="auto"/>
              <w:right w:val="single" w:sz="6" w:space="0" w:color="auto"/>
            </w:tcBorders>
            <w:vAlign w:val="center"/>
            <w:hideMark/>
          </w:tcPr>
          <w:p w14:paraId="29AAEA9B" w14:textId="77777777" w:rsidR="00C50A95" w:rsidRPr="005E2372" w:rsidRDefault="00C50A95" w:rsidP="00416506">
            <w:pPr>
              <w:overflowPunct/>
              <w:autoSpaceDE/>
              <w:autoSpaceDN/>
              <w:adjustRightInd/>
              <w:spacing w:before="0" w:line="240" w:lineRule="auto"/>
              <w:jc w:val="left"/>
              <w:rPr>
                <w:ins w:id="1371" w:author="Author"/>
                <w:rFonts w:ascii="Arial" w:hAnsi="Arial"/>
                <w:sz w:val="18"/>
              </w:rPr>
            </w:pPr>
          </w:p>
        </w:tc>
        <w:tc>
          <w:tcPr>
            <w:tcW w:w="1530" w:type="dxa"/>
            <w:vMerge/>
            <w:tcBorders>
              <w:left w:val="single" w:sz="6" w:space="0" w:color="auto"/>
              <w:bottom w:val="single" w:sz="6" w:space="0" w:color="auto"/>
              <w:right w:val="single" w:sz="6" w:space="0" w:color="auto"/>
            </w:tcBorders>
            <w:vAlign w:val="center"/>
          </w:tcPr>
          <w:p w14:paraId="1CF71207" w14:textId="77777777" w:rsidR="00C50A95" w:rsidRPr="005E2372" w:rsidRDefault="00C50A95" w:rsidP="00416506">
            <w:pPr>
              <w:pStyle w:val="tabletext11"/>
              <w:jc w:val="center"/>
              <w:rPr>
                <w:ins w:id="1372" w:author="Author"/>
              </w:rPr>
            </w:pPr>
          </w:p>
        </w:tc>
        <w:tc>
          <w:tcPr>
            <w:tcW w:w="1350" w:type="dxa"/>
            <w:tcBorders>
              <w:top w:val="single" w:sz="6" w:space="0" w:color="auto"/>
              <w:left w:val="single" w:sz="6" w:space="0" w:color="auto"/>
              <w:bottom w:val="single" w:sz="6" w:space="0" w:color="auto"/>
              <w:right w:val="single" w:sz="6" w:space="0" w:color="auto"/>
            </w:tcBorders>
            <w:vAlign w:val="center"/>
            <w:hideMark/>
          </w:tcPr>
          <w:p w14:paraId="4D7B6897" w14:textId="77777777" w:rsidR="00C50A95" w:rsidRPr="005E2372" w:rsidRDefault="00C50A95" w:rsidP="00416506">
            <w:pPr>
              <w:pStyle w:val="tabletext11"/>
              <w:jc w:val="center"/>
              <w:rPr>
                <w:ins w:id="1373" w:author="Author"/>
              </w:rPr>
            </w:pPr>
            <w:ins w:id="1374" w:author="Author">
              <w:r w:rsidRPr="005E2372">
                <w:t>Commercial</w:t>
              </w:r>
            </w:ins>
          </w:p>
        </w:tc>
        <w:tc>
          <w:tcPr>
            <w:tcW w:w="1620" w:type="dxa"/>
            <w:tcBorders>
              <w:top w:val="single" w:sz="6" w:space="0" w:color="auto"/>
              <w:left w:val="single" w:sz="6" w:space="0" w:color="auto"/>
              <w:bottom w:val="single" w:sz="6" w:space="0" w:color="auto"/>
              <w:right w:val="single" w:sz="6" w:space="0" w:color="auto"/>
            </w:tcBorders>
            <w:hideMark/>
          </w:tcPr>
          <w:p w14:paraId="12683EBA" w14:textId="77777777" w:rsidR="00C50A95" w:rsidRPr="005E2372" w:rsidRDefault="00C50A95" w:rsidP="00416506">
            <w:pPr>
              <w:pStyle w:val="tabletext11"/>
              <w:tabs>
                <w:tab w:val="decimal" w:pos="480"/>
              </w:tabs>
              <w:rPr>
                <w:ins w:id="1375" w:author="Author"/>
                <w:rFonts w:cs="Arial"/>
                <w:szCs w:val="18"/>
              </w:rPr>
            </w:pPr>
            <w:ins w:id="1376" w:author="Author">
              <w:r w:rsidRPr="005E2372">
                <w:t>332-- and 335--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43B1F31" w14:textId="77777777" w:rsidR="00C50A95" w:rsidRPr="005E2372" w:rsidRDefault="00C50A95" w:rsidP="00416506">
            <w:pPr>
              <w:pStyle w:val="tabletext11"/>
              <w:jc w:val="center"/>
              <w:rPr>
                <w:ins w:id="1377" w:author="Author"/>
              </w:rPr>
            </w:pPr>
            <w:ins w:id="1378" w:author="Author">
              <w:r w:rsidRPr="005E2372">
                <w:t>1.51</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B28686E" w14:textId="77777777" w:rsidR="00C50A95" w:rsidRPr="005E2372" w:rsidRDefault="00C50A95" w:rsidP="00416506">
            <w:pPr>
              <w:pStyle w:val="tabletext11"/>
              <w:jc w:val="center"/>
              <w:rPr>
                <w:ins w:id="1379" w:author="Author"/>
              </w:rPr>
            </w:pPr>
            <w:ins w:id="1380" w:author="Author">
              <w:r w:rsidRPr="005E2372">
                <w:t>1.52</w:t>
              </w:r>
            </w:ins>
          </w:p>
        </w:tc>
        <w:tc>
          <w:tcPr>
            <w:tcW w:w="990" w:type="dxa"/>
            <w:tcBorders>
              <w:top w:val="single" w:sz="6" w:space="0" w:color="auto"/>
              <w:left w:val="single" w:sz="6" w:space="0" w:color="auto"/>
              <w:bottom w:val="single" w:sz="6" w:space="0" w:color="auto"/>
              <w:right w:val="single" w:sz="6" w:space="0" w:color="auto"/>
            </w:tcBorders>
            <w:noWrap/>
            <w:vAlign w:val="bottom"/>
            <w:hideMark/>
          </w:tcPr>
          <w:p w14:paraId="483AFE54" w14:textId="77777777" w:rsidR="00C50A95" w:rsidRPr="005E2372" w:rsidRDefault="00C50A95" w:rsidP="00416506">
            <w:pPr>
              <w:pStyle w:val="tabletext11"/>
              <w:jc w:val="center"/>
              <w:rPr>
                <w:ins w:id="1381" w:author="Author"/>
              </w:rPr>
            </w:pPr>
            <w:ins w:id="1382" w:author="Author">
              <w:r w:rsidRPr="005E2372">
                <w:t>1.02</w:t>
              </w:r>
            </w:ins>
          </w:p>
        </w:tc>
      </w:tr>
      <w:tr w:rsidR="00C50A95" w:rsidRPr="005E2372" w14:paraId="5948509D" w14:textId="77777777" w:rsidTr="00416506">
        <w:trPr>
          <w:cantSplit/>
          <w:trHeight w:val="190"/>
          <w:ins w:id="1383" w:author="Author"/>
        </w:trPr>
        <w:tc>
          <w:tcPr>
            <w:tcW w:w="199" w:type="dxa"/>
            <w:tcBorders>
              <w:top w:val="nil"/>
              <w:left w:val="nil"/>
              <w:bottom w:val="nil"/>
              <w:right w:val="single" w:sz="6" w:space="0" w:color="auto"/>
            </w:tcBorders>
          </w:tcPr>
          <w:p w14:paraId="02AC91C2" w14:textId="77777777" w:rsidR="00C50A95" w:rsidRPr="005E2372" w:rsidRDefault="00C50A95" w:rsidP="00416506">
            <w:pPr>
              <w:pStyle w:val="tabletext11"/>
              <w:rPr>
                <w:ins w:id="1384" w:author="Author"/>
              </w:rPr>
            </w:pPr>
          </w:p>
        </w:tc>
        <w:tc>
          <w:tcPr>
            <w:tcW w:w="2981" w:type="dxa"/>
            <w:gridSpan w:val="2"/>
            <w:vMerge w:val="restart"/>
            <w:tcBorders>
              <w:top w:val="single" w:sz="6" w:space="0" w:color="auto"/>
              <w:left w:val="single" w:sz="6" w:space="0" w:color="auto"/>
              <w:bottom w:val="single" w:sz="6" w:space="0" w:color="auto"/>
              <w:right w:val="single" w:sz="6" w:space="0" w:color="auto"/>
            </w:tcBorders>
            <w:vAlign w:val="center"/>
            <w:hideMark/>
          </w:tcPr>
          <w:p w14:paraId="31606372" w14:textId="77777777" w:rsidR="00C50A95" w:rsidRPr="005E2372" w:rsidRDefault="00C50A95" w:rsidP="00416506">
            <w:pPr>
              <w:pStyle w:val="tabletext11"/>
              <w:jc w:val="center"/>
              <w:rPr>
                <w:ins w:id="1385" w:author="Author"/>
                <w:b/>
              </w:rPr>
            </w:pPr>
            <w:ins w:id="1386" w:author="Author">
              <w:r w:rsidRPr="005E2372">
                <w:rPr>
                  <w:b/>
                </w:rPr>
                <w:t>Extra-heavy Trucks</w:t>
              </w:r>
              <w:r w:rsidRPr="005E2372">
                <w:rPr>
                  <w:b/>
                </w:rPr>
                <w:br/>
              </w:r>
              <w:r w:rsidRPr="005E2372">
                <w:t>(Over 45,000 lbs. GVWR)</w:t>
              </w:r>
            </w:ins>
          </w:p>
        </w:tc>
        <w:tc>
          <w:tcPr>
            <w:tcW w:w="1530" w:type="dxa"/>
            <w:tcBorders>
              <w:top w:val="single" w:sz="6" w:space="0" w:color="auto"/>
              <w:left w:val="single" w:sz="6" w:space="0" w:color="auto"/>
              <w:bottom w:val="single" w:sz="6" w:space="0" w:color="auto"/>
              <w:right w:val="single" w:sz="6" w:space="0" w:color="auto"/>
            </w:tcBorders>
            <w:vAlign w:val="center"/>
            <w:hideMark/>
          </w:tcPr>
          <w:p w14:paraId="59D3C716" w14:textId="77777777" w:rsidR="00C50A95" w:rsidRPr="005E2372" w:rsidRDefault="00C50A95" w:rsidP="00416506">
            <w:pPr>
              <w:pStyle w:val="tabletext11"/>
              <w:jc w:val="center"/>
              <w:rPr>
                <w:ins w:id="1387" w:author="Author"/>
              </w:rPr>
            </w:pPr>
            <w:ins w:id="1388" w:author="Author">
              <w:r w:rsidRPr="005E2372">
                <w:t>Local</w:t>
              </w:r>
            </w:ins>
          </w:p>
        </w:tc>
        <w:tc>
          <w:tcPr>
            <w:tcW w:w="1350" w:type="dxa"/>
            <w:tcBorders>
              <w:top w:val="single" w:sz="6" w:space="0" w:color="auto"/>
              <w:left w:val="single" w:sz="6" w:space="0" w:color="auto"/>
              <w:bottom w:val="single" w:sz="6" w:space="0" w:color="auto"/>
              <w:right w:val="single" w:sz="6" w:space="0" w:color="auto"/>
            </w:tcBorders>
            <w:vAlign w:val="center"/>
            <w:hideMark/>
          </w:tcPr>
          <w:p w14:paraId="2C896A17" w14:textId="77777777" w:rsidR="00C50A95" w:rsidRPr="005E2372" w:rsidRDefault="00C50A95" w:rsidP="00416506">
            <w:pPr>
              <w:pStyle w:val="tabletext11"/>
              <w:jc w:val="center"/>
              <w:rPr>
                <w:ins w:id="1389" w:author="Author"/>
              </w:rPr>
            </w:pPr>
            <w:ins w:id="1390" w:author="Author">
              <w:r w:rsidRPr="005E2372">
                <w:t>All uses</w:t>
              </w:r>
            </w:ins>
          </w:p>
        </w:tc>
        <w:tc>
          <w:tcPr>
            <w:tcW w:w="1620" w:type="dxa"/>
            <w:tcBorders>
              <w:top w:val="single" w:sz="6" w:space="0" w:color="auto"/>
              <w:left w:val="single" w:sz="6" w:space="0" w:color="auto"/>
              <w:bottom w:val="single" w:sz="6" w:space="0" w:color="auto"/>
              <w:right w:val="single" w:sz="6" w:space="0" w:color="auto"/>
            </w:tcBorders>
            <w:hideMark/>
          </w:tcPr>
          <w:p w14:paraId="2EB7B8B1" w14:textId="77777777" w:rsidR="00C50A95" w:rsidRPr="005E2372" w:rsidRDefault="00C50A95" w:rsidP="00416506">
            <w:pPr>
              <w:pStyle w:val="tabletext11"/>
              <w:tabs>
                <w:tab w:val="decimal" w:pos="480"/>
              </w:tabs>
              <w:rPr>
                <w:ins w:id="1391" w:author="Author"/>
                <w:rFonts w:cs="Arial"/>
                <w:szCs w:val="18"/>
              </w:rPr>
            </w:pPr>
            <w:ins w:id="1392" w:author="Author">
              <w:r w:rsidRPr="005E2372">
                <w:t>401-- and 404--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9352AF4" w14:textId="77777777" w:rsidR="00C50A95" w:rsidRPr="005E2372" w:rsidRDefault="00C50A95" w:rsidP="00416506">
            <w:pPr>
              <w:pStyle w:val="tabletext11"/>
              <w:jc w:val="center"/>
              <w:rPr>
                <w:ins w:id="1393" w:author="Author"/>
              </w:rPr>
            </w:pPr>
            <w:ins w:id="1394" w:author="Author">
              <w:r w:rsidRPr="005E2372">
                <w:t>1.84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7BDA582" w14:textId="77777777" w:rsidR="00C50A95" w:rsidRPr="005E2372" w:rsidRDefault="00C50A95" w:rsidP="00416506">
            <w:pPr>
              <w:pStyle w:val="tabletext11"/>
              <w:jc w:val="center"/>
              <w:rPr>
                <w:ins w:id="1395" w:author="Author"/>
              </w:rPr>
            </w:pPr>
            <w:ins w:id="1396" w:author="Author">
              <w:r w:rsidRPr="005E2372">
                <w:t>1.82</w:t>
              </w:r>
            </w:ins>
          </w:p>
        </w:tc>
        <w:tc>
          <w:tcPr>
            <w:tcW w:w="990" w:type="dxa"/>
            <w:tcBorders>
              <w:top w:val="single" w:sz="6" w:space="0" w:color="auto"/>
              <w:left w:val="single" w:sz="6" w:space="0" w:color="auto"/>
              <w:bottom w:val="single" w:sz="6" w:space="0" w:color="auto"/>
              <w:right w:val="single" w:sz="6" w:space="0" w:color="auto"/>
            </w:tcBorders>
            <w:noWrap/>
            <w:vAlign w:val="bottom"/>
            <w:hideMark/>
          </w:tcPr>
          <w:p w14:paraId="71836861" w14:textId="77777777" w:rsidR="00C50A95" w:rsidRPr="005E2372" w:rsidRDefault="00C50A95" w:rsidP="00416506">
            <w:pPr>
              <w:pStyle w:val="tabletext11"/>
              <w:jc w:val="center"/>
              <w:rPr>
                <w:ins w:id="1397" w:author="Author"/>
              </w:rPr>
            </w:pPr>
            <w:ins w:id="1398" w:author="Author">
              <w:r w:rsidRPr="005E2372">
                <w:t>1.23</w:t>
              </w:r>
            </w:ins>
          </w:p>
        </w:tc>
      </w:tr>
      <w:tr w:rsidR="00C50A95" w:rsidRPr="005E2372" w14:paraId="69F2679F" w14:textId="77777777" w:rsidTr="00416506">
        <w:trPr>
          <w:cantSplit/>
          <w:trHeight w:val="190"/>
          <w:ins w:id="1399" w:author="Author"/>
        </w:trPr>
        <w:tc>
          <w:tcPr>
            <w:tcW w:w="199" w:type="dxa"/>
            <w:tcBorders>
              <w:top w:val="nil"/>
              <w:left w:val="nil"/>
              <w:bottom w:val="nil"/>
              <w:right w:val="single" w:sz="6" w:space="0" w:color="auto"/>
            </w:tcBorders>
          </w:tcPr>
          <w:p w14:paraId="46498F25" w14:textId="77777777" w:rsidR="00C50A95" w:rsidRPr="005E2372" w:rsidRDefault="00C50A95" w:rsidP="00416506">
            <w:pPr>
              <w:pStyle w:val="tabletext11"/>
              <w:rPr>
                <w:ins w:id="1400" w:author="Author"/>
              </w:rPr>
            </w:pPr>
          </w:p>
        </w:tc>
        <w:tc>
          <w:tcPr>
            <w:tcW w:w="2981" w:type="dxa"/>
            <w:gridSpan w:val="2"/>
            <w:vMerge/>
            <w:tcBorders>
              <w:top w:val="single" w:sz="6" w:space="0" w:color="auto"/>
              <w:left w:val="single" w:sz="6" w:space="0" w:color="auto"/>
              <w:bottom w:val="single" w:sz="6" w:space="0" w:color="auto"/>
              <w:right w:val="single" w:sz="6" w:space="0" w:color="auto"/>
            </w:tcBorders>
            <w:vAlign w:val="center"/>
            <w:hideMark/>
          </w:tcPr>
          <w:p w14:paraId="0F055ECD" w14:textId="77777777" w:rsidR="00C50A95" w:rsidRPr="005E2372" w:rsidRDefault="00C50A95" w:rsidP="00416506">
            <w:pPr>
              <w:overflowPunct/>
              <w:autoSpaceDE/>
              <w:autoSpaceDN/>
              <w:adjustRightInd/>
              <w:spacing w:before="0" w:line="240" w:lineRule="auto"/>
              <w:jc w:val="left"/>
              <w:rPr>
                <w:ins w:id="1401" w:author="Author"/>
                <w:rFonts w:ascii="Arial" w:hAnsi="Arial"/>
                <w:b/>
                <w:sz w:val="18"/>
              </w:rPr>
            </w:pPr>
          </w:p>
        </w:tc>
        <w:tc>
          <w:tcPr>
            <w:tcW w:w="1530" w:type="dxa"/>
            <w:tcBorders>
              <w:top w:val="single" w:sz="6" w:space="0" w:color="auto"/>
              <w:left w:val="single" w:sz="6" w:space="0" w:color="auto"/>
              <w:bottom w:val="single" w:sz="6" w:space="0" w:color="auto"/>
              <w:right w:val="single" w:sz="6" w:space="0" w:color="auto"/>
            </w:tcBorders>
            <w:vAlign w:val="center"/>
            <w:hideMark/>
          </w:tcPr>
          <w:p w14:paraId="5C12A893" w14:textId="77777777" w:rsidR="00C50A95" w:rsidRPr="005E2372" w:rsidRDefault="00C50A95" w:rsidP="00416506">
            <w:pPr>
              <w:pStyle w:val="tabletext11"/>
              <w:jc w:val="center"/>
              <w:rPr>
                <w:ins w:id="1402" w:author="Author"/>
              </w:rPr>
            </w:pPr>
            <w:ins w:id="1403" w:author="Author">
              <w:r w:rsidRPr="005E2372">
                <w:t>Intermediate</w:t>
              </w:r>
            </w:ins>
          </w:p>
        </w:tc>
        <w:tc>
          <w:tcPr>
            <w:tcW w:w="1350" w:type="dxa"/>
            <w:tcBorders>
              <w:top w:val="single" w:sz="6" w:space="0" w:color="auto"/>
              <w:left w:val="single" w:sz="6" w:space="0" w:color="auto"/>
              <w:bottom w:val="single" w:sz="6" w:space="0" w:color="auto"/>
              <w:right w:val="single" w:sz="6" w:space="0" w:color="auto"/>
            </w:tcBorders>
            <w:vAlign w:val="center"/>
            <w:hideMark/>
          </w:tcPr>
          <w:p w14:paraId="52DA01E4" w14:textId="77777777" w:rsidR="00C50A95" w:rsidRPr="005E2372" w:rsidRDefault="00C50A95" w:rsidP="00416506">
            <w:pPr>
              <w:pStyle w:val="tabletext11"/>
              <w:jc w:val="center"/>
              <w:rPr>
                <w:ins w:id="1404" w:author="Author"/>
              </w:rPr>
            </w:pPr>
            <w:ins w:id="1405" w:author="Author">
              <w:r w:rsidRPr="005E2372">
                <w:t>All uses</w:t>
              </w:r>
            </w:ins>
          </w:p>
        </w:tc>
        <w:tc>
          <w:tcPr>
            <w:tcW w:w="1620" w:type="dxa"/>
            <w:tcBorders>
              <w:top w:val="single" w:sz="6" w:space="0" w:color="auto"/>
              <w:left w:val="single" w:sz="6" w:space="0" w:color="auto"/>
              <w:bottom w:val="single" w:sz="6" w:space="0" w:color="auto"/>
              <w:right w:val="single" w:sz="6" w:space="0" w:color="auto"/>
            </w:tcBorders>
            <w:hideMark/>
          </w:tcPr>
          <w:p w14:paraId="108776A6" w14:textId="77777777" w:rsidR="00C50A95" w:rsidRPr="005E2372" w:rsidRDefault="00C50A95" w:rsidP="00416506">
            <w:pPr>
              <w:pStyle w:val="tabletext11"/>
              <w:tabs>
                <w:tab w:val="decimal" w:pos="480"/>
              </w:tabs>
              <w:rPr>
                <w:ins w:id="1406" w:author="Author"/>
                <w:rFonts w:cs="Arial"/>
                <w:szCs w:val="18"/>
              </w:rPr>
            </w:pPr>
            <w:ins w:id="1407" w:author="Author">
              <w:r w:rsidRPr="005E2372">
                <w:t>402-- and 405--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7DF8A95" w14:textId="77777777" w:rsidR="00C50A95" w:rsidRPr="005E2372" w:rsidRDefault="00C50A95" w:rsidP="00416506">
            <w:pPr>
              <w:pStyle w:val="tabletext11"/>
              <w:jc w:val="center"/>
              <w:rPr>
                <w:ins w:id="1408" w:author="Author"/>
              </w:rPr>
            </w:pPr>
            <w:ins w:id="1409" w:author="Author">
              <w:r w:rsidRPr="005E2372">
                <w:t>2.45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5D44C86" w14:textId="77777777" w:rsidR="00C50A95" w:rsidRPr="005E2372" w:rsidRDefault="00C50A95" w:rsidP="00416506">
            <w:pPr>
              <w:pStyle w:val="tabletext11"/>
              <w:jc w:val="center"/>
              <w:rPr>
                <w:ins w:id="1410" w:author="Author"/>
              </w:rPr>
            </w:pPr>
            <w:ins w:id="1411" w:author="Author">
              <w:r w:rsidRPr="005E2372">
                <w:t>2.27</w:t>
              </w:r>
            </w:ins>
          </w:p>
        </w:tc>
        <w:tc>
          <w:tcPr>
            <w:tcW w:w="990" w:type="dxa"/>
            <w:tcBorders>
              <w:top w:val="single" w:sz="6" w:space="0" w:color="auto"/>
              <w:left w:val="single" w:sz="6" w:space="0" w:color="auto"/>
              <w:bottom w:val="single" w:sz="6" w:space="0" w:color="auto"/>
              <w:right w:val="single" w:sz="6" w:space="0" w:color="auto"/>
            </w:tcBorders>
            <w:noWrap/>
            <w:vAlign w:val="bottom"/>
            <w:hideMark/>
          </w:tcPr>
          <w:p w14:paraId="0C8874B8" w14:textId="77777777" w:rsidR="00C50A95" w:rsidRPr="005E2372" w:rsidRDefault="00C50A95" w:rsidP="00416506">
            <w:pPr>
              <w:pStyle w:val="tabletext11"/>
              <w:jc w:val="center"/>
              <w:rPr>
                <w:ins w:id="1412" w:author="Author"/>
              </w:rPr>
            </w:pPr>
            <w:ins w:id="1413" w:author="Author">
              <w:r w:rsidRPr="005E2372">
                <w:t>1.50</w:t>
              </w:r>
            </w:ins>
          </w:p>
        </w:tc>
      </w:tr>
      <w:tr w:rsidR="00C50A95" w:rsidRPr="005E2372" w14:paraId="5EBA2D99" w14:textId="77777777" w:rsidTr="00416506">
        <w:trPr>
          <w:cantSplit/>
          <w:trHeight w:val="190"/>
          <w:ins w:id="1414" w:author="Author"/>
        </w:trPr>
        <w:tc>
          <w:tcPr>
            <w:tcW w:w="199" w:type="dxa"/>
            <w:tcBorders>
              <w:top w:val="nil"/>
              <w:left w:val="nil"/>
              <w:bottom w:val="nil"/>
              <w:right w:val="single" w:sz="6" w:space="0" w:color="auto"/>
            </w:tcBorders>
          </w:tcPr>
          <w:p w14:paraId="137E221F" w14:textId="77777777" w:rsidR="00C50A95" w:rsidRPr="005E2372" w:rsidRDefault="00C50A95" w:rsidP="00416506">
            <w:pPr>
              <w:pStyle w:val="tabletext11"/>
              <w:rPr>
                <w:ins w:id="1415" w:author="Author"/>
              </w:rPr>
            </w:pPr>
          </w:p>
        </w:tc>
        <w:tc>
          <w:tcPr>
            <w:tcW w:w="2981" w:type="dxa"/>
            <w:gridSpan w:val="2"/>
            <w:vMerge w:val="restart"/>
            <w:tcBorders>
              <w:top w:val="single" w:sz="6" w:space="0" w:color="auto"/>
              <w:left w:val="single" w:sz="6" w:space="0" w:color="auto"/>
              <w:bottom w:val="single" w:sz="6" w:space="0" w:color="auto"/>
              <w:right w:val="single" w:sz="6" w:space="0" w:color="auto"/>
            </w:tcBorders>
            <w:vAlign w:val="center"/>
            <w:hideMark/>
          </w:tcPr>
          <w:p w14:paraId="68EFAD31" w14:textId="77777777" w:rsidR="00C50A95" w:rsidRPr="005E2372" w:rsidRDefault="00C50A95" w:rsidP="00416506">
            <w:pPr>
              <w:pStyle w:val="tabletext11"/>
              <w:jc w:val="center"/>
              <w:rPr>
                <w:ins w:id="1416" w:author="Author"/>
              </w:rPr>
            </w:pPr>
            <w:ins w:id="1417" w:author="Author">
              <w:r w:rsidRPr="005E2372">
                <w:rPr>
                  <w:b/>
                </w:rPr>
                <w:t>Heavy Truck-tractors</w:t>
              </w:r>
              <w:r w:rsidRPr="005E2372">
                <w:rPr>
                  <w:b/>
                </w:rPr>
                <w:br/>
              </w:r>
              <w:r w:rsidRPr="005E2372">
                <w:t>(0 – 45,000 lbs. GCW)</w:t>
              </w:r>
            </w:ins>
          </w:p>
        </w:tc>
        <w:tc>
          <w:tcPr>
            <w:tcW w:w="1530" w:type="dxa"/>
            <w:vMerge w:val="restart"/>
            <w:tcBorders>
              <w:top w:val="single" w:sz="6" w:space="0" w:color="auto"/>
              <w:left w:val="single" w:sz="6" w:space="0" w:color="auto"/>
              <w:right w:val="single" w:sz="6" w:space="0" w:color="auto"/>
            </w:tcBorders>
            <w:vAlign w:val="center"/>
          </w:tcPr>
          <w:p w14:paraId="4DD417E7" w14:textId="77777777" w:rsidR="00C50A95" w:rsidRPr="005E2372" w:rsidRDefault="00C50A95" w:rsidP="00416506">
            <w:pPr>
              <w:pStyle w:val="tabletext11"/>
              <w:jc w:val="center"/>
              <w:rPr>
                <w:ins w:id="1418" w:author="Author"/>
              </w:rPr>
            </w:pPr>
            <w:ins w:id="1419" w:author="Author">
              <w:r w:rsidRPr="005E2372">
                <w:t>Local</w:t>
              </w:r>
            </w:ins>
          </w:p>
        </w:tc>
        <w:tc>
          <w:tcPr>
            <w:tcW w:w="1350" w:type="dxa"/>
            <w:tcBorders>
              <w:top w:val="single" w:sz="6" w:space="0" w:color="auto"/>
              <w:left w:val="single" w:sz="6" w:space="0" w:color="auto"/>
              <w:bottom w:val="single" w:sz="6" w:space="0" w:color="auto"/>
              <w:right w:val="single" w:sz="6" w:space="0" w:color="auto"/>
            </w:tcBorders>
            <w:vAlign w:val="center"/>
            <w:hideMark/>
          </w:tcPr>
          <w:p w14:paraId="5CA5D05C" w14:textId="77777777" w:rsidR="00C50A95" w:rsidRPr="005E2372" w:rsidRDefault="00C50A95" w:rsidP="00416506">
            <w:pPr>
              <w:pStyle w:val="tabletext11"/>
              <w:jc w:val="center"/>
              <w:rPr>
                <w:ins w:id="1420" w:author="Author"/>
              </w:rPr>
            </w:pPr>
            <w:ins w:id="1421" w:author="Author">
              <w:r w:rsidRPr="005E2372">
                <w:t>Service</w:t>
              </w:r>
            </w:ins>
          </w:p>
        </w:tc>
        <w:tc>
          <w:tcPr>
            <w:tcW w:w="1620" w:type="dxa"/>
            <w:tcBorders>
              <w:top w:val="single" w:sz="6" w:space="0" w:color="auto"/>
              <w:left w:val="single" w:sz="6" w:space="0" w:color="auto"/>
              <w:bottom w:val="single" w:sz="6" w:space="0" w:color="auto"/>
              <w:right w:val="single" w:sz="6" w:space="0" w:color="auto"/>
            </w:tcBorders>
            <w:hideMark/>
          </w:tcPr>
          <w:p w14:paraId="60373249" w14:textId="77777777" w:rsidR="00C50A95" w:rsidRPr="005E2372" w:rsidRDefault="00C50A95" w:rsidP="00416506">
            <w:pPr>
              <w:pStyle w:val="tabletext11"/>
              <w:tabs>
                <w:tab w:val="decimal" w:pos="480"/>
              </w:tabs>
              <w:rPr>
                <w:ins w:id="1422" w:author="Author"/>
                <w:rFonts w:cs="Arial"/>
                <w:szCs w:val="18"/>
              </w:rPr>
            </w:pPr>
            <w:ins w:id="1423" w:author="Author">
              <w:r w:rsidRPr="005E2372">
                <w:t>341-- and 344--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09104B1" w14:textId="77777777" w:rsidR="00C50A95" w:rsidRPr="005E2372" w:rsidRDefault="00C50A95" w:rsidP="00416506">
            <w:pPr>
              <w:pStyle w:val="tabletext11"/>
              <w:jc w:val="center"/>
              <w:rPr>
                <w:ins w:id="1424" w:author="Author"/>
              </w:rPr>
            </w:pPr>
            <w:ins w:id="1425" w:author="Author">
              <w:r w:rsidRPr="005E2372">
                <w:t>1.33</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66DE2E7" w14:textId="77777777" w:rsidR="00C50A95" w:rsidRPr="005E2372" w:rsidRDefault="00C50A95" w:rsidP="00416506">
            <w:pPr>
              <w:pStyle w:val="tabletext11"/>
              <w:jc w:val="center"/>
              <w:rPr>
                <w:ins w:id="1426" w:author="Author"/>
              </w:rPr>
            </w:pPr>
            <w:ins w:id="1427" w:author="Author">
              <w:r w:rsidRPr="005E2372">
                <w:t>1.39</w:t>
              </w:r>
            </w:ins>
          </w:p>
        </w:tc>
        <w:tc>
          <w:tcPr>
            <w:tcW w:w="990" w:type="dxa"/>
            <w:tcBorders>
              <w:top w:val="single" w:sz="6" w:space="0" w:color="auto"/>
              <w:left w:val="single" w:sz="6" w:space="0" w:color="auto"/>
              <w:bottom w:val="single" w:sz="6" w:space="0" w:color="auto"/>
              <w:right w:val="single" w:sz="6" w:space="0" w:color="auto"/>
            </w:tcBorders>
            <w:noWrap/>
            <w:vAlign w:val="bottom"/>
            <w:hideMark/>
          </w:tcPr>
          <w:p w14:paraId="10A68147" w14:textId="77777777" w:rsidR="00C50A95" w:rsidRPr="005E2372" w:rsidRDefault="00C50A95" w:rsidP="00416506">
            <w:pPr>
              <w:pStyle w:val="tabletext11"/>
              <w:jc w:val="center"/>
              <w:rPr>
                <w:ins w:id="1428" w:author="Author"/>
              </w:rPr>
            </w:pPr>
            <w:ins w:id="1429" w:author="Author">
              <w:r w:rsidRPr="005E2372">
                <w:t>1.01</w:t>
              </w:r>
            </w:ins>
          </w:p>
        </w:tc>
      </w:tr>
      <w:tr w:rsidR="00C50A95" w:rsidRPr="005E2372" w14:paraId="565FBC0E" w14:textId="77777777" w:rsidTr="00416506">
        <w:trPr>
          <w:cantSplit/>
          <w:trHeight w:val="190"/>
          <w:ins w:id="1430" w:author="Author"/>
        </w:trPr>
        <w:tc>
          <w:tcPr>
            <w:tcW w:w="199" w:type="dxa"/>
            <w:tcBorders>
              <w:top w:val="nil"/>
              <w:left w:val="nil"/>
              <w:bottom w:val="nil"/>
              <w:right w:val="single" w:sz="6" w:space="0" w:color="auto"/>
            </w:tcBorders>
          </w:tcPr>
          <w:p w14:paraId="27743840" w14:textId="77777777" w:rsidR="00C50A95" w:rsidRPr="005E2372" w:rsidRDefault="00C50A95" w:rsidP="00416506">
            <w:pPr>
              <w:pStyle w:val="tabletext11"/>
              <w:rPr>
                <w:ins w:id="1431" w:author="Author"/>
              </w:rPr>
            </w:pPr>
          </w:p>
        </w:tc>
        <w:tc>
          <w:tcPr>
            <w:tcW w:w="2981" w:type="dxa"/>
            <w:gridSpan w:val="2"/>
            <w:vMerge/>
            <w:tcBorders>
              <w:top w:val="single" w:sz="6" w:space="0" w:color="auto"/>
              <w:left w:val="single" w:sz="6" w:space="0" w:color="auto"/>
              <w:bottom w:val="single" w:sz="6" w:space="0" w:color="auto"/>
              <w:right w:val="single" w:sz="6" w:space="0" w:color="auto"/>
            </w:tcBorders>
            <w:vAlign w:val="center"/>
            <w:hideMark/>
          </w:tcPr>
          <w:p w14:paraId="309EB7C8" w14:textId="77777777" w:rsidR="00C50A95" w:rsidRPr="005E2372" w:rsidRDefault="00C50A95" w:rsidP="00416506">
            <w:pPr>
              <w:overflowPunct/>
              <w:autoSpaceDE/>
              <w:autoSpaceDN/>
              <w:adjustRightInd/>
              <w:spacing w:before="0" w:line="240" w:lineRule="auto"/>
              <w:jc w:val="left"/>
              <w:rPr>
                <w:ins w:id="1432" w:author="Author"/>
                <w:rFonts w:ascii="Arial" w:hAnsi="Arial"/>
                <w:sz w:val="18"/>
              </w:rPr>
            </w:pPr>
          </w:p>
        </w:tc>
        <w:tc>
          <w:tcPr>
            <w:tcW w:w="1530" w:type="dxa"/>
            <w:vMerge/>
            <w:tcBorders>
              <w:left w:val="single" w:sz="6" w:space="0" w:color="auto"/>
              <w:right w:val="single" w:sz="6" w:space="0" w:color="auto"/>
            </w:tcBorders>
            <w:vAlign w:val="center"/>
            <w:hideMark/>
          </w:tcPr>
          <w:p w14:paraId="53FD46E7" w14:textId="77777777" w:rsidR="00C50A95" w:rsidRPr="005E2372" w:rsidRDefault="00C50A95" w:rsidP="00416506">
            <w:pPr>
              <w:pStyle w:val="tabletext11"/>
              <w:jc w:val="center"/>
              <w:rPr>
                <w:ins w:id="1433" w:author="Author"/>
              </w:rPr>
            </w:pPr>
          </w:p>
        </w:tc>
        <w:tc>
          <w:tcPr>
            <w:tcW w:w="1350" w:type="dxa"/>
            <w:tcBorders>
              <w:top w:val="single" w:sz="6" w:space="0" w:color="auto"/>
              <w:left w:val="single" w:sz="6" w:space="0" w:color="auto"/>
              <w:bottom w:val="single" w:sz="6" w:space="0" w:color="auto"/>
              <w:right w:val="single" w:sz="6" w:space="0" w:color="auto"/>
            </w:tcBorders>
            <w:vAlign w:val="center"/>
            <w:hideMark/>
          </w:tcPr>
          <w:p w14:paraId="3695DE31" w14:textId="77777777" w:rsidR="00C50A95" w:rsidRPr="005E2372" w:rsidRDefault="00C50A95" w:rsidP="00416506">
            <w:pPr>
              <w:pStyle w:val="tabletext11"/>
              <w:jc w:val="center"/>
              <w:rPr>
                <w:ins w:id="1434" w:author="Author"/>
              </w:rPr>
            </w:pPr>
            <w:ins w:id="1435" w:author="Author">
              <w:r w:rsidRPr="005E2372">
                <w:t>Retail</w:t>
              </w:r>
            </w:ins>
          </w:p>
        </w:tc>
        <w:tc>
          <w:tcPr>
            <w:tcW w:w="1620" w:type="dxa"/>
            <w:tcBorders>
              <w:top w:val="single" w:sz="6" w:space="0" w:color="auto"/>
              <w:left w:val="single" w:sz="6" w:space="0" w:color="auto"/>
              <w:bottom w:val="single" w:sz="6" w:space="0" w:color="auto"/>
              <w:right w:val="single" w:sz="6" w:space="0" w:color="auto"/>
            </w:tcBorders>
            <w:hideMark/>
          </w:tcPr>
          <w:p w14:paraId="2E79C236" w14:textId="77777777" w:rsidR="00C50A95" w:rsidRPr="005E2372" w:rsidRDefault="00C50A95" w:rsidP="00416506">
            <w:pPr>
              <w:pStyle w:val="tabletext11"/>
              <w:tabs>
                <w:tab w:val="decimal" w:pos="480"/>
              </w:tabs>
              <w:rPr>
                <w:ins w:id="1436" w:author="Author"/>
                <w:rFonts w:cs="Arial"/>
                <w:szCs w:val="18"/>
              </w:rPr>
            </w:pPr>
            <w:ins w:id="1437" w:author="Author">
              <w:r w:rsidRPr="005E2372">
                <w:t>351-- and 354--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01C653E" w14:textId="77777777" w:rsidR="00C50A95" w:rsidRPr="005E2372" w:rsidRDefault="00C50A95" w:rsidP="00416506">
            <w:pPr>
              <w:pStyle w:val="tabletext11"/>
              <w:jc w:val="center"/>
              <w:rPr>
                <w:ins w:id="1438" w:author="Author"/>
              </w:rPr>
            </w:pPr>
            <w:ins w:id="1439" w:author="Author">
              <w:r w:rsidRPr="005E2372">
                <w:t>1.85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C64A3E9" w14:textId="77777777" w:rsidR="00C50A95" w:rsidRPr="005E2372" w:rsidRDefault="00C50A95" w:rsidP="00416506">
            <w:pPr>
              <w:pStyle w:val="tabletext11"/>
              <w:jc w:val="center"/>
              <w:rPr>
                <w:ins w:id="1440" w:author="Author"/>
              </w:rPr>
            </w:pPr>
            <w:ins w:id="1441" w:author="Author">
              <w:r w:rsidRPr="005E2372">
                <w:t>1.57</w:t>
              </w:r>
            </w:ins>
          </w:p>
        </w:tc>
        <w:tc>
          <w:tcPr>
            <w:tcW w:w="990" w:type="dxa"/>
            <w:tcBorders>
              <w:top w:val="single" w:sz="6" w:space="0" w:color="auto"/>
              <w:left w:val="single" w:sz="6" w:space="0" w:color="auto"/>
              <w:bottom w:val="single" w:sz="6" w:space="0" w:color="auto"/>
              <w:right w:val="single" w:sz="6" w:space="0" w:color="auto"/>
            </w:tcBorders>
            <w:noWrap/>
            <w:vAlign w:val="bottom"/>
            <w:hideMark/>
          </w:tcPr>
          <w:p w14:paraId="2BF0F7D0" w14:textId="77777777" w:rsidR="00C50A95" w:rsidRPr="005E2372" w:rsidRDefault="00C50A95" w:rsidP="00416506">
            <w:pPr>
              <w:pStyle w:val="tabletext11"/>
              <w:jc w:val="center"/>
              <w:rPr>
                <w:ins w:id="1442" w:author="Author"/>
              </w:rPr>
            </w:pPr>
            <w:ins w:id="1443" w:author="Author">
              <w:r w:rsidRPr="005E2372">
                <w:t>0.81</w:t>
              </w:r>
            </w:ins>
          </w:p>
        </w:tc>
      </w:tr>
      <w:tr w:rsidR="00C50A95" w:rsidRPr="005E2372" w14:paraId="2D6D5873" w14:textId="77777777" w:rsidTr="00416506">
        <w:trPr>
          <w:cantSplit/>
          <w:trHeight w:val="190"/>
          <w:ins w:id="1444" w:author="Author"/>
        </w:trPr>
        <w:tc>
          <w:tcPr>
            <w:tcW w:w="199" w:type="dxa"/>
            <w:tcBorders>
              <w:top w:val="nil"/>
              <w:left w:val="nil"/>
              <w:bottom w:val="nil"/>
              <w:right w:val="single" w:sz="6" w:space="0" w:color="auto"/>
            </w:tcBorders>
          </w:tcPr>
          <w:p w14:paraId="31BE4898" w14:textId="77777777" w:rsidR="00C50A95" w:rsidRPr="005E2372" w:rsidRDefault="00C50A95" w:rsidP="00416506">
            <w:pPr>
              <w:pStyle w:val="tabletext11"/>
              <w:rPr>
                <w:ins w:id="1445" w:author="Author"/>
              </w:rPr>
            </w:pPr>
          </w:p>
        </w:tc>
        <w:tc>
          <w:tcPr>
            <w:tcW w:w="2981" w:type="dxa"/>
            <w:gridSpan w:val="2"/>
            <w:vMerge/>
            <w:tcBorders>
              <w:top w:val="single" w:sz="6" w:space="0" w:color="auto"/>
              <w:left w:val="single" w:sz="6" w:space="0" w:color="auto"/>
              <w:bottom w:val="single" w:sz="6" w:space="0" w:color="auto"/>
              <w:right w:val="single" w:sz="6" w:space="0" w:color="auto"/>
            </w:tcBorders>
            <w:vAlign w:val="center"/>
            <w:hideMark/>
          </w:tcPr>
          <w:p w14:paraId="6BF3AB16" w14:textId="77777777" w:rsidR="00C50A95" w:rsidRPr="005E2372" w:rsidRDefault="00C50A95" w:rsidP="00416506">
            <w:pPr>
              <w:overflowPunct/>
              <w:autoSpaceDE/>
              <w:autoSpaceDN/>
              <w:adjustRightInd/>
              <w:spacing w:before="0" w:line="240" w:lineRule="auto"/>
              <w:jc w:val="left"/>
              <w:rPr>
                <w:ins w:id="1446" w:author="Author"/>
                <w:rFonts w:ascii="Arial" w:hAnsi="Arial"/>
                <w:sz w:val="18"/>
              </w:rPr>
            </w:pPr>
          </w:p>
        </w:tc>
        <w:tc>
          <w:tcPr>
            <w:tcW w:w="1530" w:type="dxa"/>
            <w:vMerge/>
            <w:tcBorders>
              <w:left w:val="single" w:sz="6" w:space="0" w:color="auto"/>
              <w:bottom w:val="single" w:sz="6" w:space="0" w:color="auto"/>
              <w:right w:val="single" w:sz="6" w:space="0" w:color="auto"/>
            </w:tcBorders>
            <w:vAlign w:val="center"/>
          </w:tcPr>
          <w:p w14:paraId="7DF749D9" w14:textId="77777777" w:rsidR="00C50A95" w:rsidRPr="005E2372" w:rsidRDefault="00C50A95" w:rsidP="00416506">
            <w:pPr>
              <w:pStyle w:val="tabletext11"/>
              <w:jc w:val="center"/>
              <w:rPr>
                <w:ins w:id="1447" w:author="Author"/>
              </w:rPr>
            </w:pPr>
          </w:p>
        </w:tc>
        <w:tc>
          <w:tcPr>
            <w:tcW w:w="1350" w:type="dxa"/>
            <w:tcBorders>
              <w:top w:val="single" w:sz="6" w:space="0" w:color="auto"/>
              <w:left w:val="single" w:sz="6" w:space="0" w:color="auto"/>
              <w:bottom w:val="single" w:sz="6" w:space="0" w:color="auto"/>
              <w:right w:val="single" w:sz="6" w:space="0" w:color="auto"/>
            </w:tcBorders>
            <w:vAlign w:val="center"/>
            <w:hideMark/>
          </w:tcPr>
          <w:p w14:paraId="12D9088A" w14:textId="77777777" w:rsidR="00C50A95" w:rsidRPr="005E2372" w:rsidRDefault="00C50A95" w:rsidP="00416506">
            <w:pPr>
              <w:pStyle w:val="tabletext11"/>
              <w:jc w:val="center"/>
              <w:rPr>
                <w:ins w:id="1448" w:author="Author"/>
              </w:rPr>
            </w:pPr>
            <w:ins w:id="1449" w:author="Author">
              <w:r w:rsidRPr="005E2372">
                <w:t>Commercial</w:t>
              </w:r>
            </w:ins>
          </w:p>
        </w:tc>
        <w:tc>
          <w:tcPr>
            <w:tcW w:w="1620" w:type="dxa"/>
            <w:tcBorders>
              <w:top w:val="single" w:sz="6" w:space="0" w:color="auto"/>
              <w:left w:val="single" w:sz="6" w:space="0" w:color="auto"/>
              <w:bottom w:val="single" w:sz="6" w:space="0" w:color="auto"/>
              <w:right w:val="single" w:sz="6" w:space="0" w:color="auto"/>
            </w:tcBorders>
            <w:hideMark/>
          </w:tcPr>
          <w:p w14:paraId="2B294F9B" w14:textId="77777777" w:rsidR="00C50A95" w:rsidRPr="005E2372" w:rsidRDefault="00C50A95" w:rsidP="00416506">
            <w:pPr>
              <w:pStyle w:val="tabletext11"/>
              <w:tabs>
                <w:tab w:val="decimal" w:pos="480"/>
              </w:tabs>
              <w:rPr>
                <w:ins w:id="1450" w:author="Author"/>
                <w:rFonts w:cs="Arial"/>
                <w:szCs w:val="18"/>
              </w:rPr>
            </w:pPr>
            <w:ins w:id="1451" w:author="Author">
              <w:r w:rsidRPr="005E2372">
                <w:t>361-- and 364--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ADFACFF" w14:textId="77777777" w:rsidR="00C50A95" w:rsidRPr="005E2372" w:rsidRDefault="00C50A95" w:rsidP="00416506">
            <w:pPr>
              <w:pStyle w:val="tabletext11"/>
              <w:jc w:val="center"/>
              <w:rPr>
                <w:ins w:id="1452" w:author="Author"/>
              </w:rPr>
            </w:pPr>
            <w:ins w:id="1453" w:author="Author">
              <w:r w:rsidRPr="005E2372">
                <w:t>1.49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1FC9B9D" w14:textId="77777777" w:rsidR="00C50A95" w:rsidRPr="005E2372" w:rsidRDefault="00C50A95" w:rsidP="00416506">
            <w:pPr>
              <w:pStyle w:val="tabletext11"/>
              <w:jc w:val="center"/>
              <w:rPr>
                <w:ins w:id="1454" w:author="Author"/>
              </w:rPr>
            </w:pPr>
            <w:ins w:id="1455" w:author="Author">
              <w:r w:rsidRPr="005E2372">
                <w:t>1.53</w:t>
              </w:r>
            </w:ins>
          </w:p>
        </w:tc>
        <w:tc>
          <w:tcPr>
            <w:tcW w:w="990" w:type="dxa"/>
            <w:tcBorders>
              <w:top w:val="single" w:sz="6" w:space="0" w:color="auto"/>
              <w:left w:val="single" w:sz="6" w:space="0" w:color="auto"/>
              <w:bottom w:val="single" w:sz="6" w:space="0" w:color="auto"/>
              <w:right w:val="single" w:sz="6" w:space="0" w:color="auto"/>
            </w:tcBorders>
            <w:noWrap/>
            <w:vAlign w:val="bottom"/>
            <w:hideMark/>
          </w:tcPr>
          <w:p w14:paraId="72EA9BF1" w14:textId="77777777" w:rsidR="00C50A95" w:rsidRPr="005E2372" w:rsidRDefault="00C50A95" w:rsidP="00416506">
            <w:pPr>
              <w:pStyle w:val="tabletext11"/>
              <w:jc w:val="center"/>
              <w:rPr>
                <w:ins w:id="1456" w:author="Author"/>
              </w:rPr>
            </w:pPr>
            <w:ins w:id="1457" w:author="Author">
              <w:r w:rsidRPr="005E2372">
                <w:t>0.92</w:t>
              </w:r>
            </w:ins>
          </w:p>
        </w:tc>
      </w:tr>
      <w:tr w:rsidR="00C50A95" w:rsidRPr="005E2372" w14:paraId="5DE894B9" w14:textId="77777777" w:rsidTr="00416506">
        <w:trPr>
          <w:cantSplit/>
          <w:trHeight w:val="190"/>
          <w:ins w:id="1458" w:author="Author"/>
        </w:trPr>
        <w:tc>
          <w:tcPr>
            <w:tcW w:w="199" w:type="dxa"/>
            <w:tcBorders>
              <w:top w:val="nil"/>
              <w:left w:val="nil"/>
              <w:bottom w:val="nil"/>
              <w:right w:val="single" w:sz="6" w:space="0" w:color="auto"/>
            </w:tcBorders>
          </w:tcPr>
          <w:p w14:paraId="56E6FCD5" w14:textId="77777777" w:rsidR="00C50A95" w:rsidRPr="005E2372" w:rsidRDefault="00C50A95" w:rsidP="00416506">
            <w:pPr>
              <w:pStyle w:val="tabletext11"/>
              <w:rPr>
                <w:ins w:id="1459" w:author="Author"/>
              </w:rPr>
            </w:pPr>
          </w:p>
        </w:tc>
        <w:tc>
          <w:tcPr>
            <w:tcW w:w="2981" w:type="dxa"/>
            <w:gridSpan w:val="2"/>
            <w:vMerge/>
            <w:tcBorders>
              <w:top w:val="single" w:sz="6" w:space="0" w:color="auto"/>
              <w:left w:val="single" w:sz="6" w:space="0" w:color="auto"/>
              <w:bottom w:val="single" w:sz="6" w:space="0" w:color="auto"/>
              <w:right w:val="single" w:sz="6" w:space="0" w:color="auto"/>
            </w:tcBorders>
            <w:vAlign w:val="center"/>
            <w:hideMark/>
          </w:tcPr>
          <w:p w14:paraId="767E5509" w14:textId="77777777" w:rsidR="00C50A95" w:rsidRPr="005E2372" w:rsidRDefault="00C50A95" w:rsidP="00416506">
            <w:pPr>
              <w:overflowPunct/>
              <w:autoSpaceDE/>
              <w:autoSpaceDN/>
              <w:adjustRightInd/>
              <w:spacing w:before="0" w:line="240" w:lineRule="auto"/>
              <w:jc w:val="left"/>
              <w:rPr>
                <w:ins w:id="1460" w:author="Author"/>
                <w:rFonts w:ascii="Arial" w:hAnsi="Arial"/>
                <w:sz w:val="18"/>
              </w:rPr>
            </w:pPr>
          </w:p>
        </w:tc>
        <w:tc>
          <w:tcPr>
            <w:tcW w:w="1530" w:type="dxa"/>
            <w:vMerge w:val="restart"/>
            <w:tcBorders>
              <w:top w:val="single" w:sz="6" w:space="0" w:color="auto"/>
              <w:left w:val="single" w:sz="6" w:space="0" w:color="auto"/>
              <w:right w:val="single" w:sz="6" w:space="0" w:color="auto"/>
            </w:tcBorders>
            <w:vAlign w:val="center"/>
          </w:tcPr>
          <w:p w14:paraId="67913C6B" w14:textId="77777777" w:rsidR="00C50A95" w:rsidRPr="005E2372" w:rsidRDefault="00C50A95" w:rsidP="00416506">
            <w:pPr>
              <w:pStyle w:val="tabletext11"/>
              <w:jc w:val="center"/>
              <w:rPr>
                <w:ins w:id="1461" w:author="Author"/>
              </w:rPr>
            </w:pPr>
            <w:ins w:id="1462" w:author="Author">
              <w:r w:rsidRPr="005E2372">
                <w:t>Intermediate</w:t>
              </w:r>
            </w:ins>
          </w:p>
        </w:tc>
        <w:tc>
          <w:tcPr>
            <w:tcW w:w="1350" w:type="dxa"/>
            <w:tcBorders>
              <w:top w:val="single" w:sz="6" w:space="0" w:color="auto"/>
              <w:left w:val="single" w:sz="6" w:space="0" w:color="auto"/>
              <w:bottom w:val="single" w:sz="6" w:space="0" w:color="auto"/>
              <w:right w:val="single" w:sz="6" w:space="0" w:color="auto"/>
            </w:tcBorders>
            <w:vAlign w:val="center"/>
            <w:hideMark/>
          </w:tcPr>
          <w:p w14:paraId="49C7C257" w14:textId="77777777" w:rsidR="00C50A95" w:rsidRPr="005E2372" w:rsidRDefault="00C50A95" w:rsidP="00416506">
            <w:pPr>
              <w:pStyle w:val="tabletext11"/>
              <w:jc w:val="center"/>
              <w:rPr>
                <w:ins w:id="1463" w:author="Author"/>
              </w:rPr>
            </w:pPr>
            <w:ins w:id="1464" w:author="Author">
              <w:r w:rsidRPr="005E2372">
                <w:t>Service</w:t>
              </w:r>
            </w:ins>
          </w:p>
        </w:tc>
        <w:tc>
          <w:tcPr>
            <w:tcW w:w="1620" w:type="dxa"/>
            <w:tcBorders>
              <w:top w:val="single" w:sz="6" w:space="0" w:color="auto"/>
              <w:left w:val="single" w:sz="6" w:space="0" w:color="auto"/>
              <w:bottom w:val="single" w:sz="6" w:space="0" w:color="auto"/>
              <w:right w:val="single" w:sz="6" w:space="0" w:color="auto"/>
            </w:tcBorders>
            <w:hideMark/>
          </w:tcPr>
          <w:p w14:paraId="0F776BE9" w14:textId="77777777" w:rsidR="00C50A95" w:rsidRPr="005E2372" w:rsidRDefault="00C50A95" w:rsidP="00416506">
            <w:pPr>
              <w:pStyle w:val="tabletext11"/>
              <w:tabs>
                <w:tab w:val="decimal" w:pos="480"/>
              </w:tabs>
              <w:rPr>
                <w:ins w:id="1465" w:author="Author"/>
                <w:rFonts w:cs="Arial"/>
                <w:szCs w:val="18"/>
              </w:rPr>
            </w:pPr>
            <w:ins w:id="1466" w:author="Author">
              <w:r w:rsidRPr="005E2372">
                <w:t>342-- and 345--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3737720" w14:textId="77777777" w:rsidR="00C50A95" w:rsidRPr="005E2372" w:rsidRDefault="00C50A95" w:rsidP="00416506">
            <w:pPr>
              <w:pStyle w:val="tabletext11"/>
              <w:jc w:val="center"/>
              <w:rPr>
                <w:ins w:id="1467" w:author="Author"/>
              </w:rPr>
            </w:pPr>
            <w:ins w:id="1468" w:author="Author">
              <w:r w:rsidRPr="005E2372">
                <w:t>1.77</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FADEA48" w14:textId="77777777" w:rsidR="00C50A95" w:rsidRPr="005E2372" w:rsidRDefault="00C50A95" w:rsidP="00416506">
            <w:pPr>
              <w:pStyle w:val="tabletext11"/>
              <w:jc w:val="center"/>
              <w:rPr>
                <w:ins w:id="1469" w:author="Author"/>
              </w:rPr>
            </w:pPr>
            <w:ins w:id="1470" w:author="Author">
              <w:r w:rsidRPr="005E2372">
                <w:t>1.74</w:t>
              </w:r>
            </w:ins>
          </w:p>
        </w:tc>
        <w:tc>
          <w:tcPr>
            <w:tcW w:w="990" w:type="dxa"/>
            <w:tcBorders>
              <w:top w:val="single" w:sz="6" w:space="0" w:color="auto"/>
              <w:left w:val="single" w:sz="6" w:space="0" w:color="auto"/>
              <w:bottom w:val="single" w:sz="6" w:space="0" w:color="auto"/>
              <w:right w:val="single" w:sz="6" w:space="0" w:color="auto"/>
            </w:tcBorders>
            <w:noWrap/>
            <w:vAlign w:val="bottom"/>
            <w:hideMark/>
          </w:tcPr>
          <w:p w14:paraId="3E01961C" w14:textId="77777777" w:rsidR="00C50A95" w:rsidRPr="005E2372" w:rsidRDefault="00C50A95" w:rsidP="00416506">
            <w:pPr>
              <w:pStyle w:val="tabletext11"/>
              <w:jc w:val="center"/>
              <w:rPr>
                <w:ins w:id="1471" w:author="Author"/>
              </w:rPr>
            </w:pPr>
            <w:ins w:id="1472" w:author="Author">
              <w:r w:rsidRPr="005E2372">
                <w:t>1.23</w:t>
              </w:r>
            </w:ins>
          </w:p>
        </w:tc>
      </w:tr>
      <w:tr w:rsidR="00C50A95" w:rsidRPr="005E2372" w14:paraId="3DC3B820" w14:textId="77777777" w:rsidTr="00416506">
        <w:trPr>
          <w:cantSplit/>
          <w:trHeight w:val="190"/>
          <w:ins w:id="1473" w:author="Author"/>
        </w:trPr>
        <w:tc>
          <w:tcPr>
            <w:tcW w:w="199" w:type="dxa"/>
            <w:tcBorders>
              <w:top w:val="nil"/>
              <w:left w:val="nil"/>
              <w:bottom w:val="nil"/>
              <w:right w:val="single" w:sz="6" w:space="0" w:color="auto"/>
            </w:tcBorders>
          </w:tcPr>
          <w:p w14:paraId="3E9E7445" w14:textId="77777777" w:rsidR="00C50A95" w:rsidRPr="005E2372" w:rsidRDefault="00C50A95" w:rsidP="00416506">
            <w:pPr>
              <w:pStyle w:val="tabletext11"/>
              <w:rPr>
                <w:ins w:id="1474" w:author="Author"/>
              </w:rPr>
            </w:pPr>
          </w:p>
        </w:tc>
        <w:tc>
          <w:tcPr>
            <w:tcW w:w="2981" w:type="dxa"/>
            <w:gridSpan w:val="2"/>
            <w:vMerge/>
            <w:tcBorders>
              <w:top w:val="single" w:sz="6" w:space="0" w:color="auto"/>
              <w:left w:val="single" w:sz="6" w:space="0" w:color="auto"/>
              <w:bottom w:val="single" w:sz="6" w:space="0" w:color="auto"/>
              <w:right w:val="single" w:sz="6" w:space="0" w:color="auto"/>
            </w:tcBorders>
            <w:vAlign w:val="center"/>
            <w:hideMark/>
          </w:tcPr>
          <w:p w14:paraId="5FDF4698" w14:textId="77777777" w:rsidR="00C50A95" w:rsidRPr="005E2372" w:rsidRDefault="00C50A95" w:rsidP="00416506">
            <w:pPr>
              <w:overflowPunct/>
              <w:autoSpaceDE/>
              <w:autoSpaceDN/>
              <w:adjustRightInd/>
              <w:spacing w:before="0" w:line="240" w:lineRule="auto"/>
              <w:jc w:val="left"/>
              <w:rPr>
                <w:ins w:id="1475" w:author="Author"/>
                <w:rFonts w:ascii="Arial" w:hAnsi="Arial"/>
                <w:sz w:val="18"/>
              </w:rPr>
            </w:pPr>
          </w:p>
        </w:tc>
        <w:tc>
          <w:tcPr>
            <w:tcW w:w="1530" w:type="dxa"/>
            <w:vMerge/>
            <w:tcBorders>
              <w:left w:val="single" w:sz="6" w:space="0" w:color="auto"/>
              <w:right w:val="single" w:sz="6" w:space="0" w:color="auto"/>
            </w:tcBorders>
            <w:vAlign w:val="center"/>
            <w:hideMark/>
          </w:tcPr>
          <w:p w14:paraId="13A412A8" w14:textId="77777777" w:rsidR="00C50A95" w:rsidRPr="005E2372" w:rsidRDefault="00C50A95" w:rsidP="00416506">
            <w:pPr>
              <w:pStyle w:val="tabletext11"/>
              <w:jc w:val="center"/>
              <w:rPr>
                <w:ins w:id="1476" w:author="Author"/>
              </w:rPr>
            </w:pPr>
          </w:p>
        </w:tc>
        <w:tc>
          <w:tcPr>
            <w:tcW w:w="1350" w:type="dxa"/>
            <w:tcBorders>
              <w:top w:val="single" w:sz="6" w:space="0" w:color="auto"/>
              <w:left w:val="single" w:sz="6" w:space="0" w:color="auto"/>
              <w:bottom w:val="single" w:sz="6" w:space="0" w:color="auto"/>
              <w:right w:val="single" w:sz="6" w:space="0" w:color="auto"/>
            </w:tcBorders>
            <w:vAlign w:val="center"/>
            <w:hideMark/>
          </w:tcPr>
          <w:p w14:paraId="186C7DEB" w14:textId="77777777" w:rsidR="00C50A95" w:rsidRPr="005E2372" w:rsidRDefault="00C50A95" w:rsidP="00416506">
            <w:pPr>
              <w:pStyle w:val="tabletext11"/>
              <w:jc w:val="center"/>
              <w:rPr>
                <w:ins w:id="1477" w:author="Author"/>
              </w:rPr>
            </w:pPr>
            <w:ins w:id="1478" w:author="Author">
              <w:r w:rsidRPr="005E2372">
                <w:t>Retail</w:t>
              </w:r>
            </w:ins>
          </w:p>
        </w:tc>
        <w:tc>
          <w:tcPr>
            <w:tcW w:w="1620" w:type="dxa"/>
            <w:tcBorders>
              <w:top w:val="single" w:sz="6" w:space="0" w:color="auto"/>
              <w:left w:val="single" w:sz="6" w:space="0" w:color="auto"/>
              <w:bottom w:val="single" w:sz="6" w:space="0" w:color="auto"/>
              <w:right w:val="single" w:sz="6" w:space="0" w:color="auto"/>
            </w:tcBorders>
            <w:hideMark/>
          </w:tcPr>
          <w:p w14:paraId="15274D68" w14:textId="77777777" w:rsidR="00C50A95" w:rsidRPr="005E2372" w:rsidRDefault="00C50A95" w:rsidP="00416506">
            <w:pPr>
              <w:pStyle w:val="tabletext11"/>
              <w:tabs>
                <w:tab w:val="decimal" w:pos="480"/>
              </w:tabs>
              <w:rPr>
                <w:ins w:id="1479" w:author="Author"/>
                <w:rFonts w:cs="Arial"/>
                <w:szCs w:val="18"/>
              </w:rPr>
            </w:pPr>
            <w:ins w:id="1480" w:author="Author">
              <w:r w:rsidRPr="005E2372">
                <w:t>352-- and 355--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FD148A1" w14:textId="77777777" w:rsidR="00C50A95" w:rsidRPr="005E2372" w:rsidRDefault="00C50A95" w:rsidP="00416506">
            <w:pPr>
              <w:pStyle w:val="tabletext11"/>
              <w:jc w:val="center"/>
              <w:rPr>
                <w:ins w:id="1481" w:author="Author"/>
              </w:rPr>
            </w:pPr>
            <w:ins w:id="1482" w:author="Author">
              <w:r w:rsidRPr="005E2372">
                <w:t>2.46</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ADC04A8" w14:textId="77777777" w:rsidR="00C50A95" w:rsidRPr="005E2372" w:rsidRDefault="00C50A95" w:rsidP="00416506">
            <w:pPr>
              <w:pStyle w:val="tabletext11"/>
              <w:jc w:val="center"/>
              <w:rPr>
                <w:ins w:id="1483" w:author="Author"/>
              </w:rPr>
            </w:pPr>
            <w:ins w:id="1484" w:author="Author">
              <w:r w:rsidRPr="005E2372">
                <w:t>1.96</w:t>
              </w:r>
            </w:ins>
          </w:p>
        </w:tc>
        <w:tc>
          <w:tcPr>
            <w:tcW w:w="990" w:type="dxa"/>
            <w:tcBorders>
              <w:top w:val="single" w:sz="6" w:space="0" w:color="auto"/>
              <w:left w:val="single" w:sz="6" w:space="0" w:color="auto"/>
              <w:bottom w:val="single" w:sz="6" w:space="0" w:color="auto"/>
              <w:right w:val="single" w:sz="6" w:space="0" w:color="auto"/>
            </w:tcBorders>
            <w:noWrap/>
            <w:vAlign w:val="bottom"/>
            <w:hideMark/>
          </w:tcPr>
          <w:p w14:paraId="25AB7567" w14:textId="77777777" w:rsidR="00C50A95" w:rsidRPr="005E2372" w:rsidRDefault="00C50A95" w:rsidP="00416506">
            <w:pPr>
              <w:pStyle w:val="tabletext11"/>
              <w:jc w:val="center"/>
              <w:rPr>
                <w:ins w:id="1485" w:author="Author"/>
              </w:rPr>
            </w:pPr>
            <w:ins w:id="1486" w:author="Author">
              <w:r w:rsidRPr="005E2372">
                <w:t>0.99</w:t>
              </w:r>
            </w:ins>
          </w:p>
        </w:tc>
      </w:tr>
      <w:tr w:rsidR="00C50A95" w:rsidRPr="005E2372" w14:paraId="455DFBDA" w14:textId="77777777" w:rsidTr="00416506">
        <w:trPr>
          <w:cantSplit/>
          <w:trHeight w:val="190"/>
          <w:ins w:id="1487" w:author="Author"/>
        </w:trPr>
        <w:tc>
          <w:tcPr>
            <w:tcW w:w="199" w:type="dxa"/>
            <w:tcBorders>
              <w:top w:val="nil"/>
              <w:left w:val="nil"/>
              <w:bottom w:val="nil"/>
              <w:right w:val="single" w:sz="6" w:space="0" w:color="auto"/>
            </w:tcBorders>
          </w:tcPr>
          <w:p w14:paraId="187B76F3" w14:textId="77777777" w:rsidR="00C50A95" w:rsidRPr="005E2372" w:rsidRDefault="00C50A95" w:rsidP="00416506">
            <w:pPr>
              <w:pStyle w:val="tabletext11"/>
              <w:rPr>
                <w:ins w:id="1488" w:author="Author"/>
              </w:rPr>
            </w:pPr>
          </w:p>
        </w:tc>
        <w:tc>
          <w:tcPr>
            <w:tcW w:w="2981" w:type="dxa"/>
            <w:gridSpan w:val="2"/>
            <w:vMerge/>
            <w:tcBorders>
              <w:top w:val="single" w:sz="6" w:space="0" w:color="auto"/>
              <w:left w:val="single" w:sz="6" w:space="0" w:color="auto"/>
              <w:bottom w:val="single" w:sz="6" w:space="0" w:color="auto"/>
              <w:right w:val="single" w:sz="6" w:space="0" w:color="auto"/>
            </w:tcBorders>
            <w:vAlign w:val="center"/>
            <w:hideMark/>
          </w:tcPr>
          <w:p w14:paraId="538EFB27" w14:textId="77777777" w:rsidR="00C50A95" w:rsidRPr="005E2372" w:rsidRDefault="00C50A95" w:rsidP="00416506">
            <w:pPr>
              <w:overflowPunct/>
              <w:autoSpaceDE/>
              <w:autoSpaceDN/>
              <w:adjustRightInd/>
              <w:spacing w:before="0" w:line="240" w:lineRule="auto"/>
              <w:jc w:val="left"/>
              <w:rPr>
                <w:ins w:id="1489" w:author="Author"/>
                <w:rFonts w:ascii="Arial" w:hAnsi="Arial"/>
                <w:sz w:val="18"/>
              </w:rPr>
            </w:pPr>
          </w:p>
        </w:tc>
        <w:tc>
          <w:tcPr>
            <w:tcW w:w="1530" w:type="dxa"/>
            <w:vMerge/>
            <w:tcBorders>
              <w:left w:val="single" w:sz="6" w:space="0" w:color="auto"/>
              <w:bottom w:val="single" w:sz="6" w:space="0" w:color="auto"/>
              <w:right w:val="single" w:sz="6" w:space="0" w:color="auto"/>
            </w:tcBorders>
            <w:vAlign w:val="center"/>
          </w:tcPr>
          <w:p w14:paraId="2F45EDD2" w14:textId="77777777" w:rsidR="00C50A95" w:rsidRPr="005E2372" w:rsidRDefault="00C50A95" w:rsidP="00416506">
            <w:pPr>
              <w:pStyle w:val="tabletext11"/>
              <w:jc w:val="center"/>
              <w:rPr>
                <w:ins w:id="1490" w:author="Author"/>
              </w:rPr>
            </w:pPr>
          </w:p>
        </w:tc>
        <w:tc>
          <w:tcPr>
            <w:tcW w:w="1350" w:type="dxa"/>
            <w:tcBorders>
              <w:top w:val="single" w:sz="6" w:space="0" w:color="auto"/>
              <w:left w:val="single" w:sz="6" w:space="0" w:color="auto"/>
              <w:bottom w:val="single" w:sz="6" w:space="0" w:color="auto"/>
              <w:right w:val="single" w:sz="6" w:space="0" w:color="auto"/>
            </w:tcBorders>
            <w:vAlign w:val="center"/>
            <w:hideMark/>
          </w:tcPr>
          <w:p w14:paraId="28C16549" w14:textId="77777777" w:rsidR="00C50A95" w:rsidRPr="005E2372" w:rsidRDefault="00C50A95" w:rsidP="00416506">
            <w:pPr>
              <w:pStyle w:val="tabletext11"/>
              <w:jc w:val="center"/>
              <w:rPr>
                <w:ins w:id="1491" w:author="Author"/>
              </w:rPr>
            </w:pPr>
            <w:ins w:id="1492" w:author="Author">
              <w:r w:rsidRPr="005E2372">
                <w:t>Commercial</w:t>
              </w:r>
            </w:ins>
          </w:p>
        </w:tc>
        <w:tc>
          <w:tcPr>
            <w:tcW w:w="1620" w:type="dxa"/>
            <w:tcBorders>
              <w:top w:val="single" w:sz="6" w:space="0" w:color="auto"/>
              <w:left w:val="single" w:sz="6" w:space="0" w:color="auto"/>
              <w:bottom w:val="single" w:sz="6" w:space="0" w:color="auto"/>
              <w:right w:val="single" w:sz="6" w:space="0" w:color="auto"/>
            </w:tcBorders>
            <w:hideMark/>
          </w:tcPr>
          <w:p w14:paraId="1E576CC0" w14:textId="77777777" w:rsidR="00C50A95" w:rsidRPr="005E2372" w:rsidRDefault="00C50A95" w:rsidP="00416506">
            <w:pPr>
              <w:pStyle w:val="tabletext11"/>
              <w:tabs>
                <w:tab w:val="decimal" w:pos="480"/>
              </w:tabs>
              <w:rPr>
                <w:ins w:id="1493" w:author="Author"/>
                <w:rFonts w:cs="Arial"/>
                <w:szCs w:val="18"/>
              </w:rPr>
            </w:pPr>
            <w:ins w:id="1494" w:author="Author">
              <w:r w:rsidRPr="005E2372">
                <w:t>362-- and 365--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AF3C351" w14:textId="77777777" w:rsidR="00C50A95" w:rsidRPr="005E2372" w:rsidRDefault="00C50A95" w:rsidP="00416506">
            <w:pPr>
              <w:pStyle w:val="tabletext11"/>
              <w:jc w:val="center"/>
              <w:rPr>
                <w:ins w:id="1495" w:author="Author"/>
              </w:rPr>
            </w:pPr>
            <w:ins w:id="1496" w:author="Author">
              <w:r w:rsidRPr="005E2372">
                <w:t>1.98</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498AB6F" w14:textId="77777777" w:rsidR="00C50A95" w:rsidRPr="005E2372" w:rsidRDefault="00C50A95" w:rsidP="00416506">
            <w:pPr>
              <w:pStyle w:val="tabletext11"/>
              <w:jc w:val="center"/>
              <w:rPr>
                <w:ins w:id="1497" w:author="Author"/>
              </w:rPr>
            </w:pPr>
            <w:ins w:id="1498" w:author="Author">
              <w:r w:rsidRPr="005E2372">
                <w:t>1.91</w:t>
              </w:r>
            </w:ins>
          </w:p>
        </w:tc>
        <w:tc>
          <w:tcPr>
            <w:tcW w:w="990" w:type="dxa"/>
            <w:tcBorders>
              <w:top w:val="single" w:sz="6" w:space="0" w:color="auto"/>
              <w:left w:val="single" w:sz="6" w:space="0" w:color="auto"/>
              <w:bottom w:val="single" w:sz="6" w:space="0" w:color="auto"/>
              <w:right w:val="single" w:sz="6" w:space="0" w:color="auto"/>
            </w:tcBorders>
            <w:noWrap/>
            <w:vAlign w:val="bottom"/>
            <w:hideMark/>
          </w:tcPr>
          <w:p w14:paraId="3FF56CDC" w14:textId="77777777" w:rsidR="00C50A95" w:rsidRPr="005E2372" w:rsidRDefault="00C50A95" w:rsidP="00416506">
            <w:pPr>
              <w:pStyle w:val="tabletext11"/>
              <w:jc w:val="center"/>
              <w:rPr>
                <w:ins w:id="1499" w:author="Author"/>
              </w:rPr>
            </w:pPr>
            <w:ins w:id="1500" w:author="Author">
              <w:r w:rsidRPr="005E2372">
                <w:t>1.13</w:t>
              </w:r>
            </w:ins>
          </w:p>
        </w:tc>
      </w:tr>
      <w:tr w:rsidR="00C50A95" w:rsidRPr="005E2372" w14:paraId="1C33A2EC" w14:textId="77777777" w:rsidTr="00416506">
        <w:trPr>
          <w:cantSplit/>
          <w:trHeight w:val="190"/>
          <w:ins w:id="1501" w:author="Author"/>
        </w:trPr>
        <w:tc>
          <w:tcPr>
            <w:tcW w:w="199" w:type="dxa"/>
            <w:tcBorders>
              <w:top w:val="nil"/>
              <w:left w:val="nil"/>
              <w:bottom w:val="nil"/>
              <w:right w:val="single" w:sz="6" w:space="0" w:color="auto"/>
            </w:tcBorders>
          </w:tcPr>
          <w:p w14:paraId="4193C26C" w14:textId="77777777" w:rsidR="00C50A95" w:rsidRPr="005E2372" w:rsidRDefault="00C50A95" w:rsidP="00416506">
            <w:pPr>
              <w:pStyle w:val="tabletext11"/>
              <w:rPr>
                <w:ins w:id="1502" w:author="Author"/>
              </w:rPr>
            </w:pPr>
          </w:p>
        </w:tc>
        <w:tc>
          <w:tcPr>
            <w:tcW w:w="2981" w:type="dxa"/>
            <w:gridSpan w:val="2"/>
            <w:vMerge w:val="restart"/>
            <w:tcBorders>
              <w:top w:val="single" w:sz="6" w:space="0" w:color="auto"/>
              <w:left w:val="single" w:sz="6" w:space="0" w:color="auto"/>
              <w:bottom w:val="single" w:sz="6" w:space="0" w:color="auto"/>
              <w:right w:val="single" w:sz="6" w:space="0" w:color="auto"/>
            </w:tcBorders>
            <w:vAlign w:val="center"/>
            <w:hideMark/>
          </w:tcPr>
          <w:p w14:paraId="5C96761C" w14:textId="77777777" w:rsidR="00C50A95" w:rsidRPr="005E2372" w:rsidRDefault="00C50A95" w:rsidP="00416506">
            <w:pPr>
              <w:pStyle w:val="tabletext11"/>
              <w:jc w:val="center"/>
              <w:rPr>
                <w:ins w:id="1503" w:author="Author"/>
                <w:b/>
              </w:rPr>
            </w:pPr>
            <w:ins w:id="1504" w:author="Author">
              <w:r w:rsidRPr="005E2372">
                <w:rPr>
                  <w:b/>
                </w:rPr>
                <w:t>Extra-heavy Truck-tractors</w:t>
              </w:r>
              <w:r w:rsidRPr="005E2372">
                <w:rPr>
                  <w:b/>
                </w:rPr>
                <w:br/>
              </w:r>
              <w:r w:rsidRPr="005E2372">
                <w:t>(Over 45,000 lbs. GCW)</w:t>
              </w:r>
            </w:ins>
          </w:p>
        </w:tc>
        <w:tc>
          <w:tcPr>
            <w:tcW w:w="1530" w:type="dxa"/>
            <w:tcBorders>
              <w:top w:val="single" w:sz="6" w:space="0" w:color="auto"/>
              <w:left w:val="single" w:sz="6" w:space="0" w:color="auto"/>
              <w:bottom w:val="single" w:sz="6" w:space="0" w:color="auto"/>
              <w:right w:val="single" w:sz="6" w:space="0" w:color="auto"/>
            </w:tcBorders>
            <w:vAlign w:val="center"/>
            <w:hideMark/>
          </w:tcPr>
          <w:p w14:paraId="133DF7F3" w14:textId="77777777" w:rsidR="00C50A95" w:rsidRPr="005E2372" w:rsidRDefault="00C50A95" w:rsidP="00416506">
            <w:pPr>
              <w:pStyle w:val="tabletext11"/>
              <w:jc w:val="center"/>
              <w:rPr>
                <w:ins w:id="1505" w:author="Author"/>
              </w:rPr>
            </w:pPr>
            <w:ins w:id="1506" w:author="Author">
              <w:r w:rsidRPr="005E2372">
                <w:t>Local</w:t>
              </w:r>
            </w:ins>
          </w:p>
        </w:tc>
        <w:tc>
          <w:tcPr>
            <w:tcW w:w="1350" w:type="dxa"/>
            <w:tcBorders>
              <w:top w:val="single" w:sz="6" w:space="0" w:color="auto"/>
              <w:left w:val="single" w:sz="6" w:space="0" w:color="auto"/>
              <w:bottom w:val="single" w:sz="6" w:space="0" w:color="auto"/>
              <w:right w:val="single" w:sz="6" w:space="0" w:color="auto"/>
            </w:tcBorders>
            <w:vAlign w:val="center"/>
            <w:hideMark/>
          </w:tcPr>
          <w:p w14:paraId="4B5DEEB5" w14:textId="77777777" w:rsidR="00C50A95" w:rsidRPr="005E2372" w:rsidRDefault="00C50A95" w:rsidP="00416506">
            <w:pPr>
              <w:pStyle w:val="tabletext11"/>
              <w:jc w:val="center"/>
              <w:rPr>
                <w:ins w:id="1507" w:author="Author"/>
              </w:rPr>
            </w:pPr>
            <w:ins w:id="1508" w:author="Author">
              <w:r w:rsidRPr="005E2372">
                <w:t>All uses</w:t>
              </w:r>
            </w:ins>
          </w:p>
        </w:tc>
        <w:tc>
          <w:tcPr>
            <w:tcW w:w="1620" w:type="dxa"/>
            <w:tcBorders>
              <w:top w:val="single" w:sz="6" w:space="0" w:color="auto"/>
              <w:left w:val="single" w:sz="6" w:space="0" w:color="auto"/>
              <w:bottom w:val="single" w:sz="6" w:space="0" w:color="auto"/>
              <w:right w:val="single" w:sz="6" w:space="0" w:color="auto"/>
            </w:tcBorders>
            <w:hideMark/>
          </w:tcPr>
          <w:p w14:paraId="6D9B6FE4" w14:textId="77777777" w:rsidR="00C50A95" w:rsidRPr="005E2372" w:rsidRDefault="00C50A95" w:rsidP="00416506">
            <w:pPr>
              <w:pStyle w:val="tabletext11"/>
              <w:tabs>
                <w:tab w:val="decimal" w:pos="480"/>
              </w:tabs>
              <w:rPr>
                <w:ins w:id="1509" w:author="Author"/>
                <w:rFonts w:cs="Arial"/>
                <w:szCs w:val="18"/>
              </w:rPr>
            </w:pPr>
            <w:ins w:id="1510" w:author="Author">
              <w:r w:rsidRPr="005E2372">
                <w:t>501-- and 504--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F206B5F" w14:textId="77777777" w:rsidR="00C50A95" w:rsidRPr="005E2372" w:rsidRDefault="00C50A95" w:rsidP="00416506">
            <w:pPr>
              <w:pStyle w:val="tabletext11"/>
              <w:jc w:val="center"/>
              <w:rPr>
                <w:ins w:id="1511" w:author="Author"/>
              </w:rPr>
            </w:pPr>
            <w:ins w:id="1512" w:author="Author">
              <w:r w:rsidRPr="005E2372">
                <w:t>2.00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9C40AEF" w14:textId="77777777" w:rsidR="00C50A95" w:rsidRPr="005E2372" w:rsidRDefault="00C50A95" w:rsidP="00416506">
            <w:pPr>
              <w:pStyle w:val="tabletext11"/>
              <w:jc w:val="center"/>
              <w:rPr>
                <w:ins w:id="1513" w:author="Author"/>
              </w:rPr>
            </w:pPr>
            <w:ins w:id="1514" w:author="Author">
              <w:r w:rsidRPr="005E2372">
                <w:t>1.99</w:t>
              </w:r>
            </w:ins>
          </w:p>
        </w:tc>
        <w:tc>
          <w:tcPr>
            <w:tcW w:w="990" w:type="dxa"/>
            <w:tcBorders>
              <w:top w:val="single" w:sz="6" w:space="0" w:color="auto"/>
              <w:left w:val="single" w:sz="6" w:space="0" w:color="auto"/>
              <w:bottom w:val="single" w:sz="6" w:space="0" w:color="auto"/>
              <w:right w:val="single" w:sz="6" w:space="0" w:color="auto"/>
            </w:tcBorders>
            <w:noWrap/>
            <w:vAlign w:val="bottom"/>
            <w:hideMark/>
          </w:tcPr>
          <w:p w14:paraId="10E42A33" w14:textId="77777777" w:rsidR="00C50A95" w:rsidRPr="005E2372" w:rsidRDefault="00C50A95" w:rsidP="00416506">
            <w:pPr>
              <w:pStyle w:val="tabletext11"/>
              <w:jc w:val="center"/>
              <w:rPr>
                <w:ins w:id="1515" w:author="Author"/>
              </w:rPr>
            </w:pPr>
            <w:ins w:id="1516" w:author="Author">
              <w:r w:rsidRPr="005E2372">
                <w:t>1.09</w:t>
              </w:r>
            </w:ins>
          </w:p>
        </w:tc>
      </w:tr>
      <w:tr w:rsidR="00C50A95" w:rsidRPr="005E2372" w14:paraId="19B82BBE" w14:textId="77777777" w:rsidTr="00416506">
        <w:trPr>
          <w:cantSplit/>
          <w:trHeight w:val="190"/>
          <w:ins w:id="1517" w:author="Author"/>
        </w:trPr>
        <w:tc>
          <w:tcPr>
            <w:tcW w:w="199" w:type="dxa"/>
            <w:tcBorders>
              <w:top w:val="nil"/>
              <w:left w:val="nil"/>
              <w:bottom w:val="nil"/>
              <w:right w:val="single" w:sz="6" w:space="0" w:color="auto"/>
            </w:tcBorders>
          </w:tcPr>
          <w:p w14:paraId="03FDFAA6" w14:textId="77777777" w:rsidR="00C50A95" w:rsidRPr="005E2372" w:rsidRDefault="00C50A95" w:rsidP="00416506">
            <w:pPr>
              <w:pStyle w:val="tabletext11"/>
              <w:rPr>
                <w:ins w:id="1518" w:author="Author"/>
              </w:rPr>
            </w:pPr>
          </w:p>
        </w:tc>
        <w:tc>
          <w:tcPr>
            <w:tcW w:w="2981" w:type="dxa"/>
            <w:gridSpan w:val="2"/>
            <w:vMerge/>
            <w:tcBorders>
              <w:top w:val="single" w:sz="6" w:space="0" w:color="auto"/>
              <w:left w:val="single" w:sz="6" w:space="0" w:color="auto"/>
              <w:bottom w:val="single" w:sz="6" w:space="0" w:color="auto"/>
              <w:right w:val="single" w:sz="6" w:space="0" w:color="auto"/>
            </w:tcBorders>
            <w:vAlign w:val="center"/>
            <w:hideMark/>
          </w:tcPr>
          <w:p w14:paraId="41856DA6" w14:textId="77777777" w:rsidR="00C50A95" w:rsidRPr="005E2372" w:rsidRDefault="00C50A95" w:rsidP="00416506">
            <w:pPr>
              <w:overflowPunct/>
              <w:autoSpaceDE/>
              <w:autoSpaceDN/>
              <w:adjustRightInd/>
              <w:spacing w:before="0" w:line="240" w:lineRule="auto"/>
              <w:jc w:val="left"/>
              <w:rPr>
                <w:ins w:id="1519" w:author="Author"/>
                <w:rFonts w:ascii="Arial" w:hAnsi="Arial"/>
                <w:b/>
                <w:sz w:val="18"/>
              </w:rPr>
            </w:pPr>
          </w:p>
        </w:tc>
        <w:tc>
          <w:tcPr>
            <w:tcW w:w="1530" w:type="dxa"/>
            <w:tcBorders>
              <w:top w:val="single" w:sz="6" w:space="0" w:color="auto"/>
              <w:left w:val="single" w:sz="6" w:space="0" w:color="auto"/>
              <w:bottom w:val="single" w:sz="6" w:space="0" w:color="auto"/>
              <w:right w:val="single" w:sz="6" w:space="0" w:color="auto"/>
            </w:tcBorders>
            <w:vAlign w:val="center"/>
            <w:hideMark/>
          </w:tcPr>
          <w:p w14:paraId="36CC4DC0" w14:textId="77777777" w:rsidR="00C50A95" w:rsidRPr="005E2372" w:rsidRDefault="00C50A95" w:rsidP="00416506">
            <w:pPr>
              <w:pStyle w:val="tabletext11"/>
              <w:jc w:val="center"/>
              <w:rPr>
                <w:ins w:id="1520" w:author="Author"/>
              </w:rPr>
            </w:pPr>
            <w:ins w:id="1521" w:author="Author">
              <w:r w:rsidRPr="005E2372">
                <w:t>Intermediate</w:t>
              </w:r>
            </w:ins>
          </w:p>
        </w:tc>
        <w:tc>
          <w:tcPr>
            <w:tcW w:w="1350" w:type="dxa"/>
            <w:tcBorders>
              <w:top w:val="single" w:sz="6" w:space="0" w:color="auto"/>
              <w:left w:val="single" w:sz="6" w:space="0" w:color="auto"/>
              <w:bottom w:val="single" w:sz="6" w:space="0" w:color="auto"/>
              <w:right w:val="single" w:sz="6" w:space="0" w:color="auto"/>
            </w:tcBorders>
            <w:vAlign w:val="center"/>
            <w:hideMark/>
          </w:tcPr>
          <w:p w14:paraId="56CF8D6C" w14:textId="77777777" w:rsidR="00C50A95" w:rsidRPr="005E2372" w:rsidRDefault="00C50A95" w:rsidP="00416506">
            <w:pPr>
              <w:pStyle w:val="tabletext11"/>
              <w:jc w:val="center"/>
              <w:rPr>
                <w:ins w:id="1522" w:author="Author"/>
              </w:rPr>
            </w:pPr>
            <w:ins w:id="1523" w:author="Author">
              <w:r w:rsidRPr="005E2372">
                <w:t>All uses</w:t>
              </w:r>
            </w:ins>
          </w:p>
        </w:tc>
        <w:tc>
          <w:tcPr>
            <w:tcW w:w="1620" w:type="dxa"/>
            <w:tcBorders>
              <w:top w:val="single" w:sz="6" w:space="0" w:color="auto"/>
              <w:left w:val="single" w:sz="6" w:space="0" w:color="auto"/>
              <w:bottom w:val="single" w:sz="6" w:space="0" w:color="auto"/>
              <w:right w:val="single" w:sz="6" w:space="0" w:color="auto"/>
            </w:tcBorders>
            <w:vAlign w:val="center"/>
            <w:hideMark/>
          </w:tcPr>
          <w:p w14:paraId="73715DCB" w14:textId="77777777" w:rsidR="00C50A95" w:rsidRPr="005E2372" w:rsidRDefault="00C50A95" w:rsidP="00416506">
            <w:pPr>
              <w:pStyle w:val="tabletext11"/>
              <w:tabs>
                <w:tab w:val="decimal" w:pos="480"/>
              </w:tabs>
              <w:rPr>
                <w:ins w:id="1524" w:author="Author"/>
                <w:rFonts w:cs="Arial"/>
                <w:szCs w:val="18"/>
              </w:rPr>
            </w:pPr>
            <w:ins w:id="1525" w:author="Author">
              <w:r w:rsidRPr="005E2372">
                <w:t>502-- and 505--</w:t>
              </w:r>
            </w:ins>
          </w:p>
        </w:tc>
        <w:tc>
          <w:tcPr>
            <w:tcW w:w="900" w:type="dxa"/>
            <w:tcBorders>
              <w:top w:val="single" w:sz="6" w:space="0" w:color="auto"/>
              <w:left w:val="single" w:sz="6" w:space="0" w:color="auto"/>
              <w:bottom w:val="single" w:sz="6" w:space="0" w:color="auto"/>
              <w:right w:val="single" w:sz="6" w:space="0" w:color="auto"/>
            </w:tcBorders>
            <w:noWrap/>
            <w:vAlign w:val="center"/>
            <w:hideMark/>
          </w:tcPr>
          <w:p w14:paraId="5F2834B9" w14:textId="77777777" w:rsidR="00C50A95" w:rsidRPr="005E2372" w:rsidRDefault="00C50A95" w:rsidP="00416506">
            <w:pPr>
              <w:pStyle w:val="tabletext11"/>
              <w:jc w:val="center"/>
              <w:rPr>
                <w:ins w:id="1526" w:author="Author"/>
              </w:rPr>
            </w:pPr>
            <w:ins w:id="1527" w:author="Author">
              <w:r w:rsidRPr="005E2372">
                <w:t>2.66</w:t>
              </w:r>
            </w:ins>
          </w:p>
        </w:tc>
        <w:tc>
          <w:tcPr>
            <w:tcW w:w="900" w:type="dxa"/>
            <w:tcBorders>
              <w:top w:val="single" w:sz="6" w:space="0" w:color="auto"/>
              <w:left w:val="single" w:sz="6" w:space="0" w:color="auto"/>
              <w:bottom w:val="single" w:sz="6" w:space="0" w:color="auto"/>
              <w:right w:val="single" w:sz="6" w:space="0" w:color="auto"/>
            </w:tcBorders>
            <w:noWrap/>
            <w:vAlign w:val="center"/>
            <w:hideMark/>
          </w:tcPr>
          <w:p w14:paraId="247B8057" w14:textId="77777777" w:rsidR="00C50A95" w:rsidRPr="005E2372" w:rsidRDefault="00C50A95" w:rsidP="00416506">
            <w:pPr>
              <w:pStyle w:val="tabletext11"/>
              <w:jc w:val="center"/>
              <w:rPr>
                <w:ins w:id="1528" w:author="Author"/>
              </w:rPr>
            </w:pPr>
            <w:ins w:id="1529" w:author="Author">
              <w:r w:rsidRPr="005E2372">
                <w:t>2.49</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30F748FF" w14:textId="77777777" w:rsidR="00C50A95" w:rsidRPr="005E2372" w:rsidRDefault="00C50A95" w:rsidP="00416506">
            <w:pPr>
              <w:pStyle w:val="tabletext11"/>
              <w:jc w:val="center"/>
              <w:rPr>
                <w:ins w:id="1530" w:author="Author"/>
              </w:rPr>
            </w:pPr>
            <w:ins w:id="1531" w:author="Author">
              <w:r w:rsidRPr="005E2372">
                <w:t>1.34</w:t>
              </w:r>
            </w:ins>
          </w:p>
        </w:tc>
      </w:tr>
      <w:tr w:rsidR="00C50A95" w:rsidRPr="005E2372" w14:paraId="41628F6D" w14:textId="77777777" w:rsidTr="00416506">
        <w:trPr>
          <w:cantSplit/>
          <w:trHeight w:val="190"/>
          <w:ins w:id="1532" w:author="Author"/>
        </w:trPr>
        <w:tc>
          <w:tcPr>
            <w:tcW w:w="199" w:type="dxa"/>
            <w:tcBorders>
              <w:top w:val="nil"/>
              <w:left w:val="nil"/>
              <w:bottom w:val="nil"/>
              <w:right w:val="single" w:sz="6" w:space="0" w:color="auto"/>
            </w:tcBorders>
          </w:tcPr>
          <w:p w14:paraId="4972C7FA" w14:textId="77777777" w:rsidR="00C50A95" w:rsidRPr="005E2372" w:rsidRDefault="00C50A95" w:rsidP="00416506">
            <w:pPr>
              <w:pStyle w:val="tabletext11"/>
              <w:rPr>
                <w:ins w:id="1533" w:author="Author"/>
              </w:rPr>
            </w:pPr>
          </w:p>
        </w:tc>
        <w:tc>
          <w:tcPr>
            <w:tcW w:w="2981" w:type="dxa"/>
            <w:gridSpan w:val="2"/>
            <w:vMerge w:val="restart"/>
            <w:tcBorders>
              <w:top w:val="single" w:sz="6" w:space="0" w:color="auto"/>
              <w:left w:val="single" w:sz="6" w:space="0" w:color="auto"/>
              <w:bottom w:val="single" w:sz="6" w:space="0" w:color="auto"/>
              <w:right w:val="single" w:sz="6" w:space="0" w:color="auto"/>
            </w:tcBorders>
            <w:vAlign w:val="center"/>
            <w:hideMark/>
          </w:tcPr>
          <w:p w14:paraId="536EA540" w14:textId="77777777" w:rsidR="00C50A95" w:rsidRPr="005E2372" w:rsidRDefault="00C50A95" w:rsidP="00416506">
            <w:pPr>
              <w:pStyle w:val="tabletext11"/>
              <w:jc w:val="center"/>
              <w:rPr>
                <w:ins w:id="1534" w:author="Author"/>
                <w:b/>
              </w:rPr>
            </w:pPr>
            <w:ins w:id="1535" w:author="Author">
              <w:r w:rsidRPr="005E2372">
                <w:rPr>
                  <w:b/>
                </w:rPr>
                <w:t>Semitrailers</w:t>
              </w:r>
            </w:ins>
          </w:p>
        </w:tc>
        <w:tc>
          <w:tcPr>
            <w:tcW w:w="1530" w:type="dxa"/>
            <w:tcBorders>
              <w:top w:val="single" w:sz="6" w:space="0" w:color="auto"/>
              <w:left w:val="single" w:sz="6" w:space="0" w:color="auto"/>
              <w:bottom w:val="single" w:sz="6" w:space="0" w:color="auto"/>
              <w:right w:val="single" w:sz="6" w:space="0" w:color="auto"/>
            </w:tcBorders>
            <w:vAlign w:val="center"/>
            <w:hideMark/>
          </w:tcPr>
          <w:p w14:paraId="56C66383" w14:textId="77777777" w:rsidR="00C50A95" w:rsidRPr="005E2372" w:rsidRDefault="00C50A95" w:rsidP="00416506">
            <w:pPr>
              <w:pStyle w:val="tabletext11"/>
              <w:jc w:val="center"/>
              <w:rPr>
                <w:ins w:id="1536" w:author="Author"/>
              </w:rPr>
            </w:pPr>
            <w:ins w:id="1537" w:author="Author">
              <w:r w:rsidRPr="005E2372">
                <w:t>Local</w:t>
              </w:r>
            </w:ins>
          </w:p>
        </w:tc>
        <w:tc>
          <w:tcPr>
            <w:tcW w:w="1350" w:type="dxa"/>
            <w:tcBorders>
              <w:top w:val="single" w:sz="6" w:space="0" w:color="auto"/>
              <w:left w:val="single" w:sz="6" w:space="0" w:color="auto"/>
              <w:bottom w:val="single" w:sz="6" w:space="0" w:color="auto"/>
              <w:right w:val="single" w:sz="6" w:space="0" w:color="auto"/>
            </w:tcBorders>
            <w:vAlign w:val="center"/>
            <w:hideMark/>
          </w:tcPr>
          <w:p w14:paraId="13E47B93" w14:textId="77777777" w:rsidR="00C50A95" w:rsidRPr="005E2372" w:rsidRDefault="00C50A95" w:rsidP="00416506">
            <w:pPr>
              <w:pStyle w:val="tabletext11"/>
              <w:jc w:val="center"/>
              <w:rPr>
                <w:ins w:id="1538" w:author="Author"/>
              </w:rPr>
            </w:pPr>
            <w:ins w:id="1539" w:author="Author">
              <w:r w:rsidRPr="005E2372">
                <w:t>All uses</w:t>
              </w:r>
            </w:ins>
          </w:p>
        </w:tc>
        <w:tc>
          <w:tcPr>
            <w:tcW w:w="1620" w:type="dxa"/>
            <w:tcBorders>
              <w:top w:val="single" w:sz="6" w:space="0" w:color="auto"/>
              <w:left w:val="single" w:sz="6" w:space="0" w:color="auto"/>
              <w:bottom w:val="single" w:sz="6" w:space="0" w:color="auto"/>
              <w:right w:val="single" w:sz="6" w:space="0" w:color="auto"/>
            </w:tcBorders>
            <w:hideMark/>
          </w:tcPr>
          <w:p w14:paraId="3F6567DB" w14:textId="77777777" w:rsidR="00C50A95" w:rsidRPr="005E2372" w:rsidRDefault="00C50A95" w:rsidP="00416506">
            <w:pPr>
              <w:pStyle w:val="tabletext11"/>
              <w:tabs>
                <w:tab w:val="decimal" w:pos="480"/>
              </w:tabs>
              <w:rPr>
                <w:ins w:id="1540" w:author="Author"/>
                <w:rFonts w:cs="Arial"/>
                <w:szCs w:val="18"/>
              </w:rPr>
            </w:pPr>
            <w:ins w:id="1541" w:author="Author">
              <w:r w:rsidRPr="005E2372">
                <w:t>671-- and 674--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04E11E7" w14:textId="77777777" w:rsidR="00C50A95" w:rsidRPr="005E2372" w:rsidRDefault="00C50A95" w:rsidP="00416506">
            <w:pPr>
              <w:pStyle w:val="tabletext11"/>
              <w:jc w:val="center"/>
              <w:rPr>
                <w:ins w:id="1542" w:author="Author"/>
              </w:rPr>
            </w:pPr>
            <w:ins w:id="1543" w:author="Author">
              <w:r w:rsidRPr="005E2372">
                <w:t>0.18</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E11A07D" w14:textId="77777777" w:rsidR="00C50A95" w:rsidRPr="005E2372" w:rsidRDefault="00C50A95" w:rsidP="00416506">
            <w:pPr>
              <w:pStyle w:val="tabletext11"/>
              <w:jc w:val="center"/>
              <w:rPr>
                <w:ins w:id="1544" w:author="Author"/>
              </w:rPr>
            </w:pPr>
            <w:ins w:id="1545" w:author="Author">
              <w:r w:rsidRPr="005E2372">
                <w:t>0.76</w:t>
              </w:r>
            </w:ins>
          </w:p>
        </w:tc>
        <w:tc>
          <w:tcPr>
            <w:tcW w:w="990" w:type="dxa"/>
            <w:tcBorders>
              <w:top w:val="single" w:sz="6" w:space="0" w:color="auto"/>
              <w:left w:val="single" w:sz="6" w:space="0" w:color="auto"/>
              <w:bottom w:val="single" w:sz="6" w:space="0" w:color="auto"/>
              <w:right w:val="single" w:sz="6" w:space="0" w:color="auto"/>
            </w:tcBorders>
            <w:noWrap/>
            <w:vAlign w:val="bottom"/>
            <w:hideMark/>
          </w:tcPr>
          <w:p w14:paraId="45469F85" w14:textId="77777777" w:rsidR="00C50A95" w:rsidRPr="005E2372" w:rsidRDefault="00C50A95" w:rsidP="00416506">
            <w:pPr>
              <w:pStyle w:val="tabletext11"/>
              <w:jc w:val="center"/>
              <w:rPr>
                <w:ins w:id="1546" w:author="Author"/>
              </w:rPr>
            </w:pPr>
            <w:ins w:id="1547" w:author="Author">
              <w:r w:rsidRPr="005E2372">
                <w:t>0.55</w:t>
              </w:r>
            </w:ins>
          </w:p>
        </w:tc>
      </w:tr>
      <w:tr w:rsidR="00C50A95" w:rsidRPr="005E2372" w14:paraId="50AE0E9D" w14:textId="77777777" w:rsidTr="00416506">
        <w:trPr>
          <w:cantSplit/>
          <w:trHeight w:val="190"/>
          <w:ins w:id="1548" w:author="Author"/>
        </w:trPr>
        <w:tc>
          <w:tcPr>
            <w:tcW w:w="199" w:type="dxa"/>
            <w:tcBorders>
              <w:top w:val="nil"/>
              <w:left w:val="nil"/>
              <w:bottom w:val="nil"/>
              <w:right w:val="single" w:sz="6" w:space="0" w:color="auto"/>
            </w:tcBorders>
          </w:tcPr>
          <w:p w14:paraId="7D2527D4" w14:textId="77777777" w:rsidR="00C50A95" w:rsidRPr="005E2372" w:rsidRDefault="00C50A95" w:rsidP="00416506">
            <w:pPr>
              <w:pStyle w:val="tabletext11"/>
              <w:rPr>
                <w:ins w:id="1549" w:author="Author"/>
              </w:rPr>
            </w:pPr>
          </w:p>
        </w:tc>
        <w:tc>
          <w:tcPr>
            <w:tcW w:w="2981" w:type="dxa"/>
            <w:gridSpan w:val="2"/>
            <w:vMerge/>
            <w:tcBorders>
              <w:top w:val="single" w:sz="6" w:space="0" w:color="auto"/>
              <w:left w:val="single" w:sz="6" w:space="0" w:color="auto"/>
              <w:bottom w:val="single" w:sz="6" w:space="0" w:color="auto"/>
              <w:right w:val="single" w:sz="6" w:space="0" w:color="auto"/>
            </w:tcBorders>
            <w:vAlign w:val="center"/>
            <w:hideMark/>
          </w:tcPr>
          <w:p w14:paraId="1575EB0D" w14:textId="77777777" w:rsidR="00C50A95" w:rsidRPr="005E2372" w:rsidRDefault="00C50A95" w:rsidP="00416506">
            <w:pPr>
              <w:overflowPunct/>
              <w:autoSpaceDE/>
              <w:autoSpaceDN/>
              <w:adjustRightInd/>
              <w:spacing w:before="0" w:line="240" w:lineRule="auto"/>
              <w:jc w:val="left"/>
              <w:rPr>
                <w:ins w:id="1550" w:author="Author"/>
                <w:rFonts w:ascii="Arial" w:hAnsi="Arial"/>
                <w:b/>
                <w:sz w:val="18"/>
              </w:rPr>
            </w:pPr>
          </w:p>
        </w:tc>
        <w:tc>
          <w:tcPr>
            <w:tcW w:w="1530" w:type="dxa"/>
            <w:tcBorders>
              <w:top w:val="single" w:sz="6" w:space="0" w:color="auto"/>
              <w:left w:val="single" w:sz="6" w:space="0" w:color="auto"/>
              <w:bottom w:val="single" w:sz="6" w:space="0" w:color="auto"/>
              <w:right w:val="single" w:sz="6" w:space="0" w:color="auto"/>
            </w:tcBorders>
            <w:vAlign w:val="center"/>
            <w:hideMark/>
          </w:tcPr>
          <w:p w14:paraId="67C70F16" w14:textId="77777777" w:rsidR="00C50A95" w:rsidRPr="005E2372" w:rsidRDefault="00C50A95" w:rsidP="00416506">
            <w:pPr>
              <w:pStyle w:val="tabletext11"/>
              <w:jc w:val="center"/>
              <w:rPr>
                <w:ins w:id="1551" w:author="Author"/>
              </w:rPr>
            </w:pPr>
            <w:ins w:id="1552" w:author="Author">
              <w:r w:rsidRPr="005E2372">
                <w:t>Intermediate</w:t>
              </w:r>
              <w:r w:rsidRPr="005E2372">
                <w:sym w:font="Symbol" w:char="F02A"/>
              </w:r>
            </w:ins>
          </w:p>
        </w:tc>
        <w:tc>
          <w:tcPr>
            <w:tcW w:w="1350" w:type="dxa"/>
            <w:tcBorders>
              <w:top w:val="single" w:sz="6" w:space="0" w:color="auto"/>
              <w:left w:val="single" w:sz="6" w:space="0" w:color="auto"/>
              <w:bottom w:val="single" w:sz="6" w:space="0" w:color="auto"/>
              <w:right w:val="single" w:sz="6" w:space="0" w:color="auto"/>
            </w:tcBorders>
            <w:vAlign w:val="center"/>
            <w:hideMark/>
          </w:tcPr>
          <w:p w14:paraId="5A9AB620" w14:textId="77777777" w:rsidR="00C50A95" w:rsidRPr="005E2372" w:rsidRDefault="00C50A95" w:rsidP="00416506">
            <w:pPr>
              <w:pStyle w:val="tabletext11"/>
              <w:jc w:val="center"/>
              <w:rPr>
                <w:ins w:id="1553" w:author="Author"/>
              </w:rPr>
            </w:pPr>
            <w:ins w:id="1554" w:author="Author">
              <w:r w:rsidRPr="005E2372">
                <w:t>All uses</w:t>
              </w:r>
            </w:ins>
          </w:p>
        </w:tc>
        <w:tc>
          <w:tcPr>
            <w:tcW w:w="1620" w:type="dxa"/>
            <w:tcBorders>
              <w:top w:val="single" w:sz="6" w:space="0" w:color="auto"/>
              <w:left w:val="single" w:sz="6" w:space="0" w:color="auto"/>
              <w:bottom w:val="single" w:sz="6" w:space="0" w:color="auto"/>
              <w:right w:val="single" w:sz="6" w:space="0" w:color="auto"/>
            </w:tcBorders>
            <w:hideMark/>
          </w:tcPr>
          <w:p w14:paraId="7C49E27B" w14:textId="77777777" w:rsidR="00C50A95" w:rsidRPr="005E2372" w:rsidRDefault="00C50A95" w:rsidP="00416506">
            <w:pPr>
              <w:pStyle w:val="tabletext11"/>
              <w:tabs>
                <w:tab w:val="decimal" w:pos="480"/>
              </w:tabs>
              <w:rPr>
                <w:ins w:id="1555" w:author="Author"/>
                <w:rFonts w:cs="Arial"/>
                <w:szCs w:val="18"/>
              </w:rPr>
            </w:pPr>
            <w:ins w:id="1556" w:author="Author">
              <w:r w:rsidRPr="005E2372">
                <w:t>672-- and 675--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982885D" w14:textId="77777777" w:rsidR="00C50A95" w:rsidRPr="005E2372" w:rsidRDefault="00C50A95" w:rsidP="00416506">
            <w:pPr>
              <w:pStyle w:val="tabletext11"/>
              <w:jc w:val="center"/>
              <w:rPr>
                <w:ins w:id="1557" w:author="Author"/>
              </w:rPr>
            </w:pPr>
            <w:ins w:id="1558" w:author="Author">
              <w:r w:rsidRPr="005E2372">
                <w:t>0.23</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FB61F0A" w14:textId="77777777" w:rsidR="00C50A95" w:rsidRPr="005E2372" w:rsidRDefault="00C50A95" w:rsidP="00416506">
            <w:pPr>
              <w:pStyle w:val="tabletext11"/>
              <w:jc w:val="center"/>
              <w:rPr>
                <w:ins w:id="1559" w:author="Author"/>
              </w:rPr>
            </w:pPr>
            <w:ins w:id="1560" w:author="Author">
              <w:r w:rsidRPr="005E2372">
                <w:t>1.16</w:t>
              </w:r>
            </w:ins>
          </w:p>
        </w:tc>
        <w:tc>
          <w:tcPr>
            <w:tcW w:w="990" w:type="dxa"/>
            <w:tcBorders>
              <w:top w:val="single" w:sz="6" w:space="0" w:color="auto"/>
              <w:left w:val="single" w:sz="6" w:space="0" w:color="auto"/>
              <w:bottom w:val="single" w:sz="6" w:space="0" w:color="auto"/>
              <w:right w:val="single" w:sz="6" w:space="0" w:color="auto"/>
            </w:tcBorders>
            <w:noWrap/>
            <w:vAlign w:val="bottom"/>
            <w:hideMark/>
          </w:tcPr>
          <w:p w14:paraId="68D1B8DE" w14:textId="77777777" w:rsidR="00C50A95" w:rsidRPr="005E2372" w:rsidRDefault="00C50A95" w:rsidP="00416506">
            <w:pPr>
              <w:pStyle w:val="tabletext11"/>
              <w:jc w:val="center"/>
              <w:rPr>
                <w:ins w:id="1561" w:author="Author"/>
              </w:rPr>
            </w:pPr>
            <w:ins w:id="1562" w:author="Author">
              <w:r w:rsidRPr="005E2372">
                <w:t>0.68</w:t>
              </w:r>
            </w:ins>
          </w:p>
        </w:tc>
      </w:tr>
      <w:tr w:rsidR="00C50A95" w:rsidRPr="005E2372" w14:paraId="48A0F029" w14:textId="77777777" w:rsidTr="00416506">
        <w:trPr>
          <w:cantSplit/>
          <w:trHeight w:val="190"/>
          <w:ins w:id="1563" w:author="Author"/>
        </w:trPr>
        <w:tc>
          <w:tcPr>
            <w:tcW w:w="199" w:type="dxa"/>
            <w:tcBorders>
              <w:top w:val="nil"/>
              <w:left w:val="nil"/>
              <w:bottom w:val="nil"/>
              <w:right w:val="single" w:sz="6" w:space="0" w:color="auto"/>
            </w:tcBorders>
          </w:tcPr>
          <w:p w14:paraId="40738170" w14:textId="77777777" w:rsidR="00C50A95" w:rsidRPr="005E2372" w:rsidRDefault="00C50A95" w:rsidP="00416506">
            <w:pPr>
              <w:pStyle w:val="tabletext11"/>
              <w:rPr>
                <w:ins w:id="1564" w:author="Author"/>
              </w:rPr>
            </w:pPr>
          </w:p>
        </w:tc>
        <w:tc>
          <w:tcPr>
            <w:tcW w:w="2981" w:type="dxa"/>
            <w:gridSpan w:val="2"/>
            <w:vMerge w:val="restart"/>
            <w:tcBorders>
              <w:top w:val="single" w:sz="6" w:space="0" w:color="auto"/>
              <w:left w:val="single" w:sz="6" w:space="0" w:color="auto"/>
              <w:bottom w:val="single" w:sz="6" w:space="0" w:color="auto"/>
              <w:right w:val="single" w:sz="6" w:space="0" w:color="auto"/>
            </w:tcBorders>
            <w:vAlign w:val="center"/>
            <w:hideMark/>
          </w:tcPr>
          <w:p w14:paraId="2A398ED0" w14:textId="77777777" w:rsidR="00C50A95" w:rsidRPr="005E2372" w:rsidRDefault="00C50A95" w:rsidP="00416506">
            <w:pPr>
              <w:pStyle w:val="tabletext11"/>
              <w:jc w:val="center"/>
              <w:rPr>
                <w:ins w:id="1565" w:author="Author"/>
                <w:b/>
              </w:rPr>
            </w:pPr>
            <w:ins w:id="1566" w:author="Author">
              <w:r w:rsidRPr="005E2372">
                <w:rPr>
                  <w:b/>
                </w:rPr>
                <w:t>Trailers</w:t>
              </w:r>
            </w:ins>
          </w:p>
        </w:tc>
        <w:tc>
          <w:tcPr>
            <w:tcW w:w="1530" w:type="dxa"/>
            <w:tcBorders>
              <w:top w:val="single" w:sz="6" w:space="0" w:color="auto"/>
              <w:left w:val="single" w:sz="6" w:space="0" w:color="auto"/>
              <w:bottom w:val="single" w:sz="6" w:space="0" w:color="auto"/>
              <w:right w:val="single" w:sz="6" w:space="0" w:color="auto"/>
            </w:tcBorders>
            <w:vAlign w:val="center"/>
            <w:hideMark/>
          </w:tcPr>
          <w:p w14:paraId="7D289554" w14:textId="77777777" w:rsidR="00C50A95" w:rsidRPr="005E2372" w:rsidRDefault="00C50A95" w:rsidP="00416506">
            <w:pPr>
              <w:pStyle w:val="tabletext11"/>
              <w:jc w:val="center"/>
              <w:rPr>
                <w:ins w:id="1567" w:author="Author"/>
              </w:rPr>
            </w:pPr>
            <w:ins w:id="1568" w:author="Author">
              <w:r w:rsidRPr="005E2372">
                <w:t>Local</w:t>
              </w:r>
            </w:ins>
          </w:p>
        </w:tc>
        <w:tc>
          <w:tcPr>
            <w:tcW w:w="1350" w:type="dxa"/>
            <w:tcBorders>
              <w:top w:val="single" w:sz="6" w:space="0" w:color="auto"/>
              <w:left w:val="single" w:sz="6" w:space="0" w:color="auto"/>
              <w:bottom w:val="single" w:sz="6" w:space="0" w:color="auto"/>
              <w:right w:val="single" w:sz="6" w:space="0" w:color="auto"/>
            </w:tcBorders>
            <w:vAlign w:val="center"/>
            <w:hideMark/>
          </w:tcPr>
          <w:p w14:paraId="18F5BA91" w14:textId="77777777" w:rsidR="00C50A95" w:rsidRPr="005E2372" w:rsidRDefault="00C50A95" w:rsidP="00416506">
            <w:pPr>
              <w:pStyle w:val="tabletext11"/>
              <w:jc w:val="center"/>
              <w:rPr>
                <w:ins w:id="1569" w:author="Author"/>
              </w:rPr>
            </w:pPr>
            <w:ins w:id="1570" w:author="Author">
              <w:r w:rsidRPr="005E2372">
                <w:t>All uses</w:t>
              </w:r>
            </w:ins>
          </w:p>
        </w:tc>
        <w:tc>
          <w:tcPr>
            <w:tcW w:w="1620" w:type="dxa"/>
            <w:tcBorders>
              <w:top w:val="single" w:sz="6" w:space="0" w:color="auto"/>
              <w:left w:val="single" w:sz="6" w:space="0" w:color="auto"/>
              <w:bottom w:val="single" w:sz="6" w:space="0" w:color="auto"/>
              <w:right w:val="single" w:sz="6" w:space="0" w:color="auto"/>
            </w:tcBorders>
            <w:hideMark/>
          </w:tcPr>
          <w:p w14:paraId="26031AAE" w14:textId="77777777" w:rsidR="00C50A95" w:rsidRPr="005E2372" w:rsidRDefault="00C50A95" w:rsidP="00416506">
            <w:pPr>
              <w:pStyle w:val="tabletext11"/>
              <w:tabs>
                <w:tab w:val="decimal" w:pos="480"/>
              </w:tabs>
              <w:rPr>
                <w:ins w:id="1571" w:author="Author"/>
                <w:rFonts w:cs="Arial"/>
                <w:szCs w:val="18"/>
              </w:rPr>
            </w:pPr>
            <w:ins w:id="1572" w:author="Author">
              <w:r w:rsidRPr="005E2372">
                <w:t>681-- and 684--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0233C0F" w14:textId="77777777" w:rsidR="00C50A95" w:rsidRPr="005E2372" w:rsidRDefault="00C50A95" w:rsidP="00416506">
            <w:pPr>
              <w:pStyle w:val="tabletext11"/>
              <w:jc w:val="center"/>
              <w:rPr>
                <w:ins w:id="1573" w:author="Author"/>
              </w:rPr>
            </w:pPr>
            <w:ins w:id="1574" w:author="Author">
              <w:r w:rsidRPr="005E2372">
                <w:t>0.08</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2C3E3CA" w14:textId="77777777" w:rsidR="00C50A95" w:rsidRPr="005E2372" w:rsidRDefault="00C50A95" w:rsidP="00416506">
            <w:pPr>
              <w:pStyle w:val="tabletext11"/>
              <w:jc w:val="center"/>
              <w:rPr>
                <w:ins w:id="1575" w:author="Author"/>
              </w:rPr>
            </w:pPr>
            <w:ins w:id="1576" w:author="Author">
              <w:r w:rsidRPr="005E2372">
                <w:t>0.51</w:t>
              </w:r>
            </w:ins>
          </w:p>
        </w:tc>
        <w:tc>
          <w:tcPr>
            <w:tcW w:w="990" w:type="dxa"/>
            <w:tcBorders>
              <w:top w:val="single" w:sz="6" w:space="0" w:color="auto"/>
              <w:left w:val="single" w:sz="6" w:space="0" w:color="auto"/>
              <w:bottom w:val="single" w:sz="6" w:space="0" w:color="auto"/>
              <w:right w:val="single" w:sz="6" w:space="0" w:color="auto"/>
            </w:tcBorders>
            <w:noWrap/>
            <w:vAlign w:val="bottom"/>
            <w:hideMark/>
          </w:tcPr>
          <w:p w14:paraId="70069C23" w14:textId="77777777" w:rsidR="00C50A95" w:rsidRPr="005E2372" w:rsidRDefault="00C50A95" w:rsidP="00416506">
            <w:pPr>
              <w:pStyle w:val="tabletext11"/>
              <w:jc w:val="center"/>
              <w:rPr>
                <w:ins w:id="1577" w:author="Author"/>
              </w:rPr>
            </w:pPr>
            <w:ins w:id="1578" w:author="Author">
              <w:r w:rsidRPr="005E2372">
                <w:t>0.71</w:t>
              </w:r>
            </w:ins>
          </w:p>
        </w:tc>
      </w:tr>
      <w:tr w:rsidR="00C50A95" w:rsidRPr="005E2372" w14:paraId="1BCAE32C" w14:textId="77777777" w:rsidTr="00416506">
        <w:trPr>
          <w:cantSplit/>
          <w:trHeight w:val="190"/>
          <w:ins w:id="1579" w:author="Author"/>
        </w:trPr>
        <w:tc>
          <w:tcPr>
            <w:tcW w:w="199" w:type="dxa"/>
            <w:tcBorders>
              <w:top w:val="nil"/>
              <w:left w:val="nil"/>
              <w:bottom w:val="nil"/>
              <w:right w:val="single" w:sz="6" w:space="0" w:color="auto"/>
            </w:tcBorders>
          </w:tcPr>
          <w:p w14:paraId="612A4210" w14:textId="77777777" w:rsidR="00C50A95" w:rsidRPr="005E2372" w:rsidRDefault="00C50A95" w:rsidP="00416506">
            <w:pPr>
              <w:pStyle w:val="tabletext11"/>
              <w:rPr>
                <w:ins w:id="1580" w:author="Author"/>
              </w:rPr>
            </w:pPr>
          </w:p>
        </w:tc>
        <w:tc>
          <w:tcPr>
            <w:tcW w:w="2981" w:type="dxa"/>
            <w:gridSpan w:val="2"/>
            <w:vMerge/>
            <w:tcBorders>
              <w:top w:val="single" w:sz="6" w:space="0" w:color="auto"/>
              <w:left w:val="single" w:sz="6" w:space="0" w:color="auto"/>
              <w:bottom w:val="single" w:sz="6" w:space="0" w:color="auto"/>
              <w:right w:val="single" w:sz="6" w:space="0" w:color="auto"/>
            </w:tcBorders>
            <w:vAlign w:val="center"/>
            <w:hideMark/>
          </w:tcPr>
          <w:p w14:paraId="2D35529B" w14:textId="77777777" w:rsidR="00C50A95" w:rsidRPr="005E2372" w:rsidRDefault="00C50A95" w:rsidP="00416506">
            <w:pPr>
              <w:overflowPunct/>
              <w:autoSpaceDE/>
              <w:autoSpaceDN/>
              <w:adjustRightInd/>
              <w:spacing w:before="0" w:line="240" w:lineRule="auto"/>
              <w:jc w:val="left"/>
              <w:rPr>
                <w:ins w:id="1581" w:author="Author"/>
                <w:rFonts w:ascii="Arial" w:hAnsi="Arial"/>
                <w:b/>
                <w:sz w:val="18"/>
              </w:rPr>
            </w:pPr>
          </w:p>
        </w:tc>
        <w:tc>
          <w:tcPr>
            <w:tcW w:w="1530" w:type="dxa"/>
            <w:tcBorders>
              <w:top w:val="single" w:sz="6" w:space="0" w:color="auto"/>
              <w:left w:val="single" w:sz="6" w:space="0" w:color="auto"/>
              <w:bottom w:val="single" w:sz="6" w:space="0" w:color="auto"/>
              <w:right w:val="single" w:sz="6" w:space="0" w:color="auto"/>
            </w:tcBorders>
            <w:vAlign w:val="center"/>
            <w:hideMark/>
          </w:tcPr>
          <w:p w14:paraId="71AEC246" w14:textId="77777777" w:rsidR="00C50A95" w:rsidRPr="005E2372" w:rsidRDefault="00C50A95" w:rsidP="00416506">
            <w:pPr>
              <w:pStyle w:val="tabletext11"/>
              <w:jc w:val="center"/>
              <w:rPr>
                <w:ins w:id="1582" w:author="Author"/>
              </w:rPr>
            </w:pPr>
            <w:ins w:id="1583" w:author="Author">
              <w:r w:rsidRPr="005E2372">
                <w:t>Intermediate</w:t>
              </w:r>
              <w:r w:rsidRPr="005E2372">
                <w:sym w:font="Symbol" w:char="F02A"/>
              </w:r>
            </w:ins>
          </w:p>
        </w:tc>
        <w:tc>
          <w:tcPr>
            <w:tcW w:w="1350" w:type="dxa"/>
            <w:tcBorders>
              <w:top w:val="single" w:sz="6" w:space="0" w:color="auto"/>
              <w:left w:val="single" w:sz="6" w:space="0" w:color="auto"/>
              <w:bottom w:val="single" w:sz="6" w:space="0" w:color="auto"/>
              <w:right w:val="single" w:sz="6" w:space="0" w:color="auto"/>
            </w:tcBorders>
            <w:vAlign w:val="center"/>
            <w:hideMark/>
          </w:tcPr>
          <w:p w14:paraId="585FD996" w14:textId="77777777" w:rsidR="00C50A95" w:rsidRPr="005E2372" w:rsidRDefault="00C50A95" w:rsidP="00416506">
            <w:pPr>
              <w:pStyle w:val="tabletext11"/>
              <w:jc w:val="center"/>
              <w:rPr>
                <w:ins w:id="1584" w:author="Author"/>
              </w:rPr>
            </w:pPr>
            <w:ins w:id="1585" w:author="Author">
              <w:r w:rsidRPr="005E2372">
                <w:t>All uses</w:t>
              </w:r>
            </w:ins>
          </w:p>
        </w:tc>
        <w:tc>
          <w:tcPr>
            <w:tcW w:w="1620" w:type="dxa"/>
            <w:tcBorders>
              <w:top w:val="single" w:sz="6" w:space="0" w:color="auto"/>
              <w:left w:val="single" w:sz="6" w:space="0" w:color="auto"/>
              <w:bottom w:val="single" w:sz="6" w:space="0" w:color="auto"/>
              <w:right w:val="single" w:sz="6" w:space="0" w:color="auto"/>
            </w:tcBorders>
            <w:hideMark/>
          </w:tcPr>
          <w:p w14:paraId="702B2788" w14:textId="77777777" w:rsidR="00C50A95" w:rsidRPr="005E2372" w:rsidRDefault="00C50A95" w:rsidP="00416506">
            <w:pPr>
              <w:pStyle w:val="tabletext11"/>
              <w:tabs>
                <w:tab w:val="decimal" w:pos="480"/>
              </w:tabs>
              <w:rPr>
                <w:ins w:id="1586" w:author="Author"/>
                <w:rFonts w:cs="Arial"/>
                <w:szCs w:val="18"/>
              </w:rPr>
            </w:pPr>
            <w:ins w:id="1587" w:author="Author">
              <w:r w:rsidRPr="005E2372">
                <w:t>682-- and 685--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29876A8" w14:textId="77777777" w:rsidR="00C50A95" w:rsidRPr="005E2372" w:rsidRDefault="00C50A95" w:rsidP="00416506">
            <w:pPr>
              <w:pStyle w:val="tabletext11"/>
              <w:jc w:val="center"/>
              <w:rPr>
                <w:ins w:id="1588" w:author="Author"/>
              </w:rPr>
            </w:pPr>
            <w:ins w:id="1589" w:author="Author">
              <w:r w:rsidRPr="005E2372">
                <w:t>0.11</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E0CD462" w14:textId="77777777" w:rsidR="00C50A95" w:rsidRPr="005E2372" w:rsidRDefault="00C50A95" w:rsidP="00416506">
            <w:pPr>
              <w:pStyle w:val="tabletext11"/>
              <w:jc w:val="center"/>
              <w:rPr>
                <w:ins w:id="1590" w:author="Author"/>
              </w:rPr>
            </w:pPr>
            <w:ins w:id="1591" w:author="Author">
              <w:r w:rsidRPr="005E2372">
                <w:t>0.77</w:t>
              </w:r>
            </w:ins>
          </w:p>
        </w:tc>
        <w:tc>
          <w:tcPr>
            <w:tcW w:w="990" w:type="dxa"/>
            <w:tcBorders>
              <w:top w:val="single" w:sz="6" w:space="0" w:color="auto"/>
              <w:left w:val="single" w:sz="6" w:space="0" w:color="auto"/>
              <w:bottom w:val="single" w:sz="6" w:space="0" w:color="auto"/>
              <w:right w:val="single" w:sz="6" w:space="0" w:color="auto"/>
            </w:tcBorders>
            <w:noWrap/>
            <w:vAlign w:val="bottom"/>
            <w:hideMark/>
          </w:tcPr>
          <w:p w14:paraId="7D3CAD22" w14:textId="77777777" w:rsidR="00C50A95" w:rsidRPr="005E2372" w:rsidRDefault="00C50A95" w:rsidP="00416506">
            <w:pPr>
              <w:pStyle w:val="tabletext11"/>
              <w:jc w:val="center"/>
              <w:rPr>
                <w:ins w:id="1592" w:author="Author"/>
              </w:rPr>
            </w:pPr>
            <w:ins w:id="1593" w:author="Author">
              <w:r w:rsidRPr="005E2372">
                <w:t>0.87</w:t>
              </w:r>
            </w:ins>
          </w:p>
        </w:tc>
      </w:tr>
      <w:tr w:rsidR="00C50A95" w:rsidRPr="005E2372" w14:paraId="1CC02189" w14:textId="77777777" w:rsidTr="00416506">
        <w:trPr>
          <w:cantSplit/>
          <w:trHeight w:val="190"/>
          <w:ins w:id="1594" w:author="Author"/>
        </w:trPr>
        <w:tc>
          <w:tcPr>
            <w:tcW w:w="199" w:type="dxa"/>
            <w:tcBorders>
              <w:top w:val="nil"/>
              <w:left w:val="nil"/>
              <w:bottom w:val="nil"/>
              <w:right w:val="single" w:sz="6" w:space="0" w:color="auto"/>
            </w:tcBorders>
          </w:tcPr>
          <w:p w14:paraId="5179BF2A" w14:textId="77777777" w:rsidR="00C50A95" w:rsidRPr="005E2372" w:rsidRDefault="00C50A95" w:rsidP="00416506">
            <w:pPr>
              <w:pStyle w:val="tabletext11"/>
              <w:rPr>
                <w:ins w:id="1595" w:author="Author"/>
              </w:rPr>
            </w:pPr>
          </w:p>
        </w:tc>
        <w:tc>
          <w:tcPr>
            <w:tcW w:w="2981" w:type="dxa"/>
            <w:gridSpan w:val="2"/>
            <w:vMerge w:val="restart"/>
            <w:tcBorders>
              <w:top w:val="single" w:sz="6" w:space="0" w:color="auto"/>
              <w:left w:val="single" w:sz="6" w:space="0" w:color="auto"/>
              <w:bottom w:val="single" w:sz="6" w:space="0" w:color="auto"/>
              <w:right w:val="single" w:sz="6" w:space="0" w:color="auto"/>
            </w:tcBorders>
            <w:vAlign w:val="center"/>
            <w:hideMark/>
          </w:tcPr>
          <w:p w14:paraId="46A7803B" w14:textId="77777777" w:rsidR="00C50A95" w:rsidRPr="005E2372" w:rsidRDefault="00C50A95" w:rsidP="00416506">
            <w:pPr>
              <w:pStyle w:val="tabletext11"/>
              <w:jc w:val="center"/>
              <w:rPr>
                <w:ins w:id="1596" w:author="Author"/>
                <w:b/>
              </w:rPr>
            </w:pPr>
            <w:ins w:id="1597" w:author="Author">
              <w:r w:rsidRPr="005E2372">
                <w:rPr>
                  <w:b/>
                </w:rPr>
                <w:t>Service Or Utility Trailers</w:t>
              </w:r>
              <w:r w:rsidRPr="005E2372">
                <w:rPr>
                  <w:b/>
                </w:rPr>
                <w:br/>
              </w:r>
              <w:r w:rsidRPr="005E2372">
                <w:t>(Registered GVWR of 3,000 lbs.</w:t>
              </w:r>
              <w:r w:rsidRPr="005E2372">
                <w:br/>
                <w:t>or less)</w:t>
              </w:r>
            </w:ins>
          </w:p>
        </w:tc>
        <w:tc>
          <w:tcPr>
            <w:tcW w:w="1530" w:type="dxa"/>
            <w:tcBorders>
              <w:top w:val="single" w:sz="6" w:space="0" w:color="auto"/>
              <w:left w:val="single" w:sz="6" w:space="0" w:color="auto"/>
              <w:bottom w:val="single" w:sz="6" w:space="0" w:color="auto"/>
              <w:right w:val="single" w:sz="6" w:space="0" w:color="auto"/>
            </w:tcBorders>
            <w:vAlign w:val="center"/>
            <w:hideMark/>
          </w:tcPr>
          <w:p w14:paraId="22EF2656" w14:textId="77777777" w:rsidR="00C50A95" w:rsidRPr="005E2372" w:rsidRDefault="00C50A95" w:rsidP="00416506">
            <w:pPr>
              <w:pStyle w:val="tabletext11"/>
              <w:jc w:val="center"/>
              <w:rPr>
                <w:ins w:id="1598" w:author="Author"/>
              </w:rPr>
            </w:pPr>
            <w:ins w:id="1599" w:author="Author">
              <w:r w:rsidRPr="005E2372">
                <w:t>Local</w:t>
              </w:r>
            </w:ins>
          </w:p>
        </w:tc>
        <w:tc>
          <w:tcPr>
            <w:tcW w:w="1350" w:type="dxa"/>
            <w:tcBorders>
              <w:top w:val="single" w:sz="6" w:space="0" w:color="auto"/>
              <w:left w:val="single" w:sz="6" w:space="0" w:color="auto"/>
              <w:bottom w:val="single" w:sz="6" w:space="0" w:color="auto"/>
              <w:right w:val="single" w:sz="6" w:space="0" w:color="auto"/>
            </w:tcBorders>
            <w:vAlign w:val="center"/>
            <w:hideMark/>
          </w:tcPr>
          <w:p w14:paraId="4B9E6EFC" w14:textId="77777777" w:rsidR="00C50A95" w:rsidRPr="005E2372" w:rsidRDefault="00C50A95" w:rsidP="00416506">
            <w:pPr>
              <w:pStyle w:val="tabletext11"/>
              <w:jc w:val="center"/>
              <w:rPr>
                <w:ins w:id="1600" w:author="Author"/>
              </w:rPr>
            </w:pPr>
            <w:ins w:id="1601" w:author="Author">
              <w:r w:rsidRPr="005E2372">
                <w:t>All uses</w:t>
              </w:r>
            </w:ins>
          </w:p>
        </w:tc>
        <w:tc>
          <w:tcPr>
            <w:tcW w:w="1620" w:type="dxa"/>
            <w:tcBorders>
              <w:top w:val="single" w:sz="6" w:space="0" w:color="auto"/>
              <w:left w:val="single" w:sz="6" w:space="0" w:color="auto"/>
              <w:bottom w:val="single" w:sz="6" w:space="0" w:color="auto"/>
              <w:right w:val="single" w:sz="6" w:space="0" w:color="auto"/>
            </w:tcBorders>
            <w:hideMark/>
          </w:tcPr>
          <w:p w14:paraId="181486CD" w14:textId="77777777" w:rsidR="00C50A95" w:rsidRPr="005E2372" w:rsidRDefault="00C50A95" w:rsidP="00416506">
            <w:pPr>
              <w:pStyle w:val="tabletext11"/>
              <w:tabs>
                <w:tab w:val="decimal" w:pos="480"/>
              </w:tabs>
              <w:rPr>
                <w:ins w:id="1602" w:author="Author"/>
                <w:rFonts w:cs="Arial"/>
                <w:szCs w:val="18"/>
              </w:rPr>
            </w:pPr>
            <w:ins w:id="1603" w:author="Author">
              <w:r w:rsidRPr="005E2372">
                <w:t>691-- and 694--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684245D" w14:textId="77777777" w:rsidR="00C50A95" w:rsidRPr="005E2372" w:rsidRDefault="00C50A95" w:rsidP="00416506">
            <w:pPr>
              <w:pStyle w:val="tabletext11"/>
              <w:jc w:val="center"/>
              <w:rPr>
                <w:ins w:id="1604" w:author="Author"/>
              </w:rPr>
            </w:pPr>
            <w:ins w:id="1605" w:author="Author">
              <w:r w:rsidRPr="005E2372">
                <w:t>0.18</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673DEF8" w14:textId="77777777" w:rsidR="00C50A95" w:rsidRPr="005E2372" w:rsidRDefault="00C50A95" w:rsidP="00416506">
            <w:pPr>
              <w:pStyle w:val="tabletext11"/>
              <w:jc w:val="center"/>
              <w:rPr>
                <w:ins w:id="1606" w:author="Author"/>
              </w:rPr>
            </w:pPr>
            <w:ins w:id="1607" w:author="Author">
              <w:r w:rsidRPr="005E2372">
                <w:t>0.44</w:t>
              </w:r>
            </w:ins>
          </w:p>
        </w:tc>
        <w:tc>
          <w:tcPr>
            <w:tcW w:w="990" w:type="dxa"/>
            <w:tcBorders>
              <w:top w:val="single" w:sz="6" w:space="0" w:color="auto"/>
              <w:left w:val="single" w:sz="6" w:space="0" w:color="auto"/>
              <w:bottom w:val="single" w:sz="6" w:space="0" w:color="auto"/>
              <w:right w:val="single" w:sz="6" w:space="0" w:color="auto"/>
            </w:tcBorders>
            <w:noWrap/>
            <w:vAlign w:val="bottom"/>
            <w:hideMark/>
          </w:tcPr>
          <w:p w14:paraId="563DD278" w14:textId="77777777" w:rsidR="00C50A95" w:rsidRPr="005E2372" w:rsidRDefault="00C50A95" w:rsidP="00416506">
            <w:pPr>
              <w:pStyle w:val="tabletext11"/>
              <w:jc w:val="center"/>
              <w:rPr>
                <w:ins w:id="1608" w:author="Author"/>
              </w:rPr>
            </w:pPr>
            <w:ins w:id="1609" w:author="Author">
              <w:r w:rsidRPr="005E2372">
                <w:t>0.76</w:t>
              </w:r>
            </w:ins>
          </w:p>
        </w:tc>
      </w:tr>
      <w:tr w:rsidR="00C50A95" w:rsidRPr="005E2372" w14:paraId="6147CA8E" w14:textId="77777777" w:rsidTr="00416506">
        <w:trPr>
          <w:cantSplit/>
          <w:trHeight w:val="190"/>
          <w:ins w:id="1610" w:author="Author"/>
        </w:trPr>
        <w:tc>
          <w:tcPr>
            <w:tcW w:w="199" w:type="dxa"/>
            <w:tcBorders>
              <w:top w:val="nil"/>
              <w:left w:val="nil"/>
              <w:bottom w:val="nil"/>
              <w:right w:val="single" w:sz="6" w:space="0" w:color="auto"/>
            </w:tcBorders>
          </w:tcPr>
          <w:p w14:paraId="11D33361" w14:textId="77777777" w:rsidR="00C50A95" w:rsidRPr="005E2372" w:rsidRDefault="00C50A95" w:rsidP="00416506">
            <w:pPr>
              <w:pStyle w:val="tabletext11"/>
              <w:rPr>
                <w:ins w:id="1611" w:author="Author"/>
              </w:rPr>
            </w:pPr>
          </w:p>
        </w:tc>
        <w:tc>
          <w:tcPr>
            <w:tcW w:w="2981" w:type="dxa"/>
            <w:gridSpan w:val="2"/>
            <w:vMerge/>
            <w:tcBorders>
              <w:top w:val="single" w:sz="6" w:space="0" w:color="auto"/>
              <w:left w:val="single" w:sz="6" w:space="0" w:color="auto"/>
              <w:bottom w:val="single" w:sz="6" w:space="0" w:color="auto"/>
              <w:right w:val="single" w:sz="6" w:space="0" w:color="auto"/>
            </w:tcBorders>
            <w:vAlign w:val="center"/>
            <w:hideMark/>
          </w:tcPr>
          <w:p w14:paraId="6E66C2F6" w14:textId="77777777" w:rsidR="00C50A95" w:rsidRPr="005E2372" w:rsidRDefault="00C50A95" w:rsidP="00416506">
            <w:pPr>
              <w:overflowPunct/>
              <w:autoSpaceDE/>
              <w:autoSpaceDN/>
              <w:adjustRightInd/>
              <w:spacing w:before="0" w:line="240" w:lineRule="auto"/>
              <w:jc w:val="left"/>
              <w:rPr>
                <w:ins w:id="1612" w:author="Author"/>
                <w:rFonts w:ascii="Arial" w:hAnsi="Arial"/>
                <w:b/>
                <w:sz w:val="18"/>
              </w:rPr>
            </w:pPr>
          </w:p>
        </w:tc>
        <w:tc>
          <w:tcPr>
            <w:tcW w:w="1530" w:type="dxa"/>
            <w:tcBorders>
              <w:top w:val="single" w:sz="6" w:space="0" w:color="auto"/>
              <w:left w:val="single" w:sz="6" w:space="0" w:color="auto"/>
              <w:bottom w:val="single" w:sz="6" w:space="0" w:color="auto"/>
              <w:right w:val="single" w:sz="6" w:space="0" w:color="auto"/>
            </w:tcBorders>
            <w:vAlign w:val="center"/>
            <w:hideMark/>
          </w:tcPr>
          <w:p w14:paraId="77525671" w14:textId="77777777" w:rsidR="00C50A95" w:rsidRPr="005E2372" w:rsidRDefault="00C50A95" w:rsidP="00416506">
            <w:pPr>
              <w:pStyle w:val="tabletext11"/>
              <w:jc w:val="center"/>
              <w:rPr>
                <w:ins w:id="1613" w:author="Author"/>
              </w:rPr>
            </w:pPr>
            <w:ins w:id="1614" w:author="Author">
              <w:r w:rsidRPr="005E2372">
                <w:t>Intermediate</w:t>
              </w:r>
              <w:r w:rsidRPr="005E2372">
                <w:sym w:font="Symbol" w:char="F02A"/>
              </w:r>
            </w:ins>
          </w:p>
        </w:tc>
        <w:tc>
          <w:tcPr>
            <w:tcW w:w="1350" w:type="dxa"/>
            <w:tcBorders>
              <w:top w:val="single" w:sz="6" w:space="0" w:color="auto"/>
              <w:left w:val="single" w:sz="6" w:space="0" w:color="auto"/>
              <w:bottom w:val="single" w:sz="6" w:space="0" w:color="auto"/>
              <w:right w:val="single" w:sz="6" w:space="0" w:color="auto"/>
            </w:tcBorders>
            <w:vAlign w:val="center"/>
            <w:hideMark/>
          </w:tcPr>
          <w:p w14:paraId="2CCB2FA7" w14:textId="77777777" w:rsidR="00C50A95" w:rsidRPr="005E2372" w:rsidRDefault="00C50A95" w:rsidP="00416506">
            <w:pPr>
              <w:pStyle w:val="tabletext11"/>
              <w:jc w:val="center"/>
              <w:rPr>
                <w:ins w:id="1615" w:author="Author"/>
              </w:rPr>
            </w:pPr>
            <w:ins w:id="1616" w:author="Author">
              <w:r w:rsidRPr="005E2372">
                <w:t>All uses</w:t>
              </w:r>
            </w:ins>
          </w:p>
        </w:tc>
        <w:tc>
          <w:tcPr>
            <w:tcW w:w="1620" w:type="dxa"/>
            <w:tcBorders>
              <w:top w:val="single" w:sz="6" w:space="0" w:color="auto"/>
              <w:left w:val="single" w:sz="6" w:space="0" w:color="auto"/>
              <w:bottom w:val="single" w:sz="6" w:space="0" w:color="auto"/>
              <w:right w:val="single" w:sz="6" w:space="0" w:color="auto"/>
            </w:tcBorders>
            <w:vAlign w:val="center"/>
            <w:hideMark/>
          </w:tcPr>
          <w:p w14:paraId="09EFE43A" w14:textId="77777777" w:rsidR="00C50A95" w:rsidRPr="005E2372" w:rsidRDefault="00C50A95" w:rsidP="00416506">
            <w:pPr>
              <w:pStyle w:val="tabletext11"/>
              <w:tabs>
                <w:tab w:val="decimal" w:pos="480"/>
              </w:tabs>
              <w:rPr>
                <w:ins w:id="1617" w:author="Author"/>
                <w:rFonts w:cs="Arial"/>
                <w:szCs w:val="18"/>
              </w:rPr>
            </w:pPr>
            <w:ins w:id="1618" w:author="Author">
              <w:r w:rsidRPr="005E2372">
                <w:t>692-- and 695--</w:t>
              </w:r>
            </w:ins>
          </w:p>
        </w:tc>
        <w:tc>
          <w:tcPr>
            <w:tcW w:w="900" w:type="dxa"/>
            <w:tcBorders>
              <w:top w:val="single" w:sz="6" w:space="0" w:color="auto"/>
              <w:left w:val="single" w:sz="6" w:space="0" w:color="auto"/>
              <w:bottom w:val="single" w:sz="6" w:space="0" w:color="auto"/>
              <w:right w:val="single" w:sz="6" w:space="0" w:color="auto"/>
            </w:tcBorders>
            <w:noWrap/>
            <w:vAlign w:val="center"/>
            <w:hideMark/>
          </w:tcPr>
          <w:p w14:paraId="53132E48" w14:textId="77777777" w:rsidR="00C50A95" w:rsidRPr="005E2372" w:rsidRDefault="00C50A95" w:rsidP="00416506">
            <w:pPr>
              <w:pStyle w:val="tabletext11"/>
              <w:jc w:val="center"/>
              <w:rPr>
                <w:ins w:id="1619" w:author="Author"/>
              </w:rPr>
            </w:pPr>
            <w:ins w:id="1620" w:author="Author">
              <w:r w:rsidRPr="005E2372">
                <w:t>0.24</w:t>
              </w:r>
            </w:ins>
          </w:p>
        </w:tc>
        <w:tc>
          <w:tcPr>
            <w:tcW w:w="900" w:type="dxa"/>
            <w:tcBorders>
              <w:top w:val="single" w:sz="6" w:space="0" w:color="auto"/>
              <w:left w:val="single" w:sz="6" w:space="0" w:color="auto"/>
              <w:bottom w:val="single" w:sz="6" w:space="0" w:color="auto"/>
              <w:right w:val="single" w:sz="6" w:space="0" w:color="auto"/>
            </w:tcBorders>
            <w:noWrap/>
            <w:vAlign w:val="center"/>
            <w:hideMark/>
          </w:tcPr>
          <w:p w14:paraId="21E35640" w14:textId="77777777" w:rsidR="00C50A95" w:rsidRPr="005E2372" w:rsidRDefault="00C50A95" w:rsidP="00416506">
            <w:pPr>
              <w:pStyle w:val="tabletext11"/>
              <w:jc w:val="center"/>
              <w:rPr>
                <w:ins w:id="1621" w:author="Author"/>
              </w:rPr>
            </w:pPr>
            <w:ins w:id="1622" w:author="Author">
              <w:r w:rsidRPr="005E2372">
                <w:t>0.67</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2970A3C7" w14:textId="77777777" w:rsidR="00C50A95" w:rsidRPr="005E2372" w:rsidRDefault="00C50A95" w:rsidP="00416506">
            <w:pPr>
              <w:pStyle w:val="tabletext11"/>
              <w:jc w:val="center"/>
              <w:rPr>
                <w:ins w:id="1623" w:author="Author"/>
              </w:rPr>
            </w:pPr>
            <w:ins w:id="1624" w:author="Author">
              <w:r w:rsidRPr="005E2372">
                <w:t>0.93</w:t>
              </w:r>
            </w:ins>
          </w:p>
        </w:tc>
      </w:tr>
      <w:tr w:rsidR="00C50A95" w:rsidRPr="005E2372" w14:paraId="1F937A6D" w14:textId="77777777" w:rsidTr="00416506">
        <w:trPr>
          <w:cantSplit/>
          <w:trHeight w:val="190"/>
          <w:ins w:id="1625" w:author="Author"/>
        </w:trPr>
        <w:tc>
          <w:tcPr>
            <w:tcW w:w="199" w:type="dxa"/>
            <w:tcBorders>
              <w:top w:val="nil"/>
              <w:left w:val="nil"/>
              <w:bottom w:val="nil"/>
              <w:right w:val="single" w:sz="6" w:space="0" w:color="auto"/>
            </w:tcBorders>
          </w:tcPr>
          <w:p w14:paraId="1A328B72" w14:textId="77777777" w:rsidR="00C50A95" w:rsidRPr="005E2372" w:rsidRDefault="00C50A95" w:rsidP="00416506">
            <w:pPr>
              <w:pStyle w:val="tabletext11"/>
              <w:rPr>
                <w:ins w:id="1626" w:author="Author"/>
              </w:rPr>
            </w:pPr>
          </w:p>
        </w:tc>
        <w:tc>
          <w:tcPr>
            <w:tcW w:w="252" w:type="dxa"/>
            <w:tcBorders>
              <w:top w:val="single" w:sz="6" w:space="0" w:color="auto"/>
              <w:left w:val="single" w:sz="6" w:space="0" w:color="auto"/>
              <w:bottom w:val="single" w:sz="6" w:space="0" w:color="auto"/>
            </w:tcBorders>
            <w:hideMark/>
          </w:tcPr>
          <w:p w14:paraId="201C506F" w14:textId="77777777" w:rsidR="00C50A95" w:rsidRPr="005E2372" w:rsidRDefault="00C50A95" w:rsidP="00416506">
            <w:pPr>
              <w:pStyle w:val="tabletext11"/>
              <w:rPr>
                <w:ins w:id="1627" w:author="Author"/>
              </w:rPr>
            </w:pPr>
            <w:ins w:id="1628" w:author="Author">
              <w:r w:rsidRPr="005E2372">
                <w:sym w:font="Symbol" w:char="F02A"/>
              </w:r>
            </w:ins>
          </w:p>
        </w:tc>
        <w:tc>
          <w:tcPr>
            <w:tcW w:w="10019" w:type="dxa"/>
            <w:gridSpan w:val="7"/>
            <w:tcBorders>
              <w:top w:val="single" w:sz="4" w:space="0" w:color="auto"/>
              <w:left w:val="nil"/>
              <w:bottom w:val="single" w:sz="6" w:space="0" w:color="auto"/>
              <w:right w:val="single" w:sz="6" w:space="0" w:color="auto"/>
            </w:tcBorders>
            <w:vAlign w:val="center"/>
          </w:tcPr>
          <w:p w14:paraId="794678C1" w14:textId="77777777" w:rsidR="00C50A95" w:rsidRPr="005E2372" w:rsidRDefault="00C50A95" w:rsidP="00416506">
            <w:pPr>
              <w:pStyle w:val="tabletext11"/>
              <w:rPr>
                <w:ins w:id="1629" w:author="Author"/>
              </w:rPr>
            </w:pPr>
            <w:ins w:id="1630" w:author="Author">
              <w:r w:rsidRPr="005E2372">
                <w:rPr>
                  <w:rFonts w:cs="Arial"/>
                  <w:szCs w:val="18"/>
                </w:rPr>
                <w:t>For trailers used with light trucks which regularly operate beyond a 200-mile radius, use the primary rating factor for the intermediate rating class.</w:t>
              </w:r>
            </w:ins>
          </w:p>
        </w:tc>
      </w:tr>
    </w:tbl>
    <w:p w14:paraId="77CC7A3E" w14:textId="77777777" w:rsidR="00C50A95" w:rsidRPr="005E2372" w:rsidRDefault="00C50A95" w:rsidP="00C50A95">
      <w:pPr>
        <w:pStyle w:val="tablecaption"/>
        <w:rPr>
          <w:ins w:id="1631" w:author="Author"/>
        </w:rPr>
      </w:pPr>
      <w:ins w:id="1632" w:author="Author">
        <w:r w:rsidRPr="005E2372">
          <w:t>Table 223.B. Primary Classifications – Rating Factors And Statistical Codes – Non-zone Rated</w:t>
        </w:r>
      </w:ins>
    </w:p>
    <w:p w14:paraId="7A7A83C5" w14:textId="77777777" w:rsidR="00C50A95" w:rsidRPr="005E2372" w:rsidRDefault="00C50A95" w:rsidP="00C50A95">
      <w:pPr>
        <w:pStyle w:val="isonormal"/>
        <w:rPr>
          <w:ins w:id="1633" w:author="Author"/>
        </w:rPr>
      </w:pPr>
    </w:p>
    <w:p w14:paraId="491E2875" w14:textId="77777777" w:rsidR="00C50A95" w:rsidRPr="005E2372" w:rsidRDefault="00C50A95" w:rsidP="00C50A95">
      <w:pPr>
        <w:pStyle w:val="blocktext1"/>
        <w:rPr>
          <w:ins w:id="1634" w:author="Author"/>
        </w:rPr>
      </w:pPr>
      <w:ins w:id="1635" w:author="Author">
        <w:r w:rsidRPr="005E2372">
          <w:t xml:space="preserve">Paragraph </w:t>
        </w:r>
        <w:r w:rsidRPr="005E2372">
          <w:rPr>
            <w:b/>
            <w:bCs/>
          </w:rPr>
          <w:t>C.</w:t>
        </w:r>
        <w:r w:rsidRPr="005E2372">
          <w:t xml:space="preserve"> is replaced by the following:</w:t>
        </w:r>
      </w:ins>
    </w:p>
    <w:p w14:paraId="2502EF24" w14:textId="77777777" w:rsidR="00C50A95" w:rsidRPr="005E2372" w:rsidRDefault="00C50A95" w:rsidP="00C50A95">
      <w:pPr>
        <w:pStyle w:val="outlinehd2"/>
        <w:rPr>
          <w:ins w:id="1636" w:author="Author"/>
        </w:rPr>
      </w:pPr>
      <w:ins w:id="1637" w:author="Author">
        <w:r w:rsidRPr="005E2372">
          <w:lastRenderedPageBreak/>
          <w:tab/>
          <w:t>C.</w:t>
        </w:r>
        <w:r w:rsidRPr="005E2372">
          <w:tab/>
          <w:t>Secondary Classification – Special Industry Class – Non-zone Rated</w:t>
        </w:r>
      </w:ins>
    </w:p>
    <w:p w14:paraId="7C9CFB5C" w14:textId="77777777" w:rsidR="00C50A95" w:rsidRPr="005E2372" w:rsidRDefault="00C50A95" w:rsidP="00C50A95">
      <w:pPr>
        <w:pStyle w:val="outlinehd3"/>
        <w:rPr>
          <w:ins w:id="1638" w:author="Author"/>
        </w:rPr>
      </w:pPr>
      <w:ins w:id="1639" w:author="Author">
        <w:r w:rsidRPr="005E2372">
          <w:tab/>
          <w:t>1.</w:t>
        </w:r>
        <w:r w:rsidRPr="005E2372">
          <w:tab/>
          <w:t>Application</w:t>
        </w:r>
      </w:ins>
    </w:p>
    <w:p w14:paraId="2D63FCF9" w14:textId="77777777" w:rsidR="00C50A95" w:rsidRPr="005E2372" w:rsidRDefault="00C50A95" w:rsidP="00C50A95">
      <w:pPr>
        <w:pStyle w:val="blocktext4"/>
        <w:rPr>
          <w:ins w:id="1640" w:author="Author"/>
        </w:rPr>
      </w:pPr>
      <w:ins w:id="1641" w:author="Author">
        <w:r w:rsidRPr="005E2372">
          <w:t>Classify the vehicle according to its use. Insert the code provided in the 4th and 5th digits of the classification code.</w:t>
        </w:r>
      </w:ins>
    </w:p>
    <w:p w14:paraId="6FEC9C5E" w14:textId="77777777" w:rsidR="00C50A95" w:rsidRPr="005E2372" w:rsidRDefault="00C50A95" w:rsidP="00C50A95">
      <w:pPr>
        <w:pStyle w:val="outlinehd3"/>
        <w:rPr>
          <w:ins w:id="1642" w:author="Author"/>
        </w:rPr>
      </w:pPr>
      <w:ins w:id="1643" w:author="Author">
        <w:r w:rsidRPr="005E2372">
          <w:tab/>
          <w:t>2.</w:t>
        </w:r>
        <w:r w:rsidRPr="005E2372">
          <w:tab/>
          <w:t>Autos Having More Than One Use</w:t>
        </w:r>
      </w:ins>
    </w:p>
    <w:p w14:paraId="6337C007" w14:textId="77777777" w:rsidR="00C50A95" w:rsidRPr="005E2372" w:rsidRDefault="00C50A95" w:rsidP="00C50A95">
      <w:pPr>
        <w:pStyle w:val="blocktext4"/>
        <w:rPr>
          <w:ins w:id="1644" w:author="Author"/>
        </w:rPr>
      </w:pPr>
      <w:ins w:id="1645" w:author="Author">
        <w:r w:rsidRPr="005E2372">
          <w:t>Where more than one secondary rating factor applies, use the highest-rated classification unless 80% of the use is in a lower-rated activity. In that case, use the lower-rated classification.</w:t>
        </w:r>
      </w:ins>
    </w:p>
    <w:p w14:paraId="6CCEAC60" w14:textId="77777777" w:rsidR="00C50A95" w:rsidRPr="005E2372" w:rsidRDefault="00C50A95" w:rsidP="00C50A95">
      <w:pPr>
        <w:pStyle w:val="outlinehd3"/>
        <w:rPr>
          <w:ins w:id="1646" w:author="Author"/>
        </w:rPr>
      </w:pPr>
      <w:ins w:id="1647" w:author="Author">
        <w:r w:rsidRPr="005E2372">
          <w:tab/>
          <w:t>3.</w:t>
        </w:r>
        <w:r w:rsidRPr="005E2372">
          <w:tab/>
          <w:t>Trucking Operations</w:t>
        </w:r>
      </w:ins>
    </w:p>
    <w:p w14:paraId="4FB7C4ED" w14:textId="77777777" w:rsidR="00C50A95" w:rsidRPr="005E2372" w:rsidRDefault="00C50A95" w:rsidP="00C50A95">
      <w:pPr>
        <w:pStyle w:val="blocktext4"/>
        <w:rPr>
          <w:ins w:id="1648" w:author="Author"/>
        </w:rPr>
      </w:pPr>
      <w:ins w:id="1649" w:author="Author">
        <w:r w:rsidRPr="005E2372">
          <w:t xml:space="preserve">A risk engaged in trucking operations described in Rule </w:t>
        </w:r>
        <w:r w:rsidRPr="005E2372">
          <w:rPr>
            <w:b/>
            <w:bCs/>
          </w:rPr>
          <w:t>224.A.1.</w:t>
        </w:r>
        <w:r w:rsidRPr="005E2372">
          <w:t xml:space="preserve"> is assigned to the truckers secondary classification even though they advertise or describe themselves as a contractor, building contractor, building material dealer, sand and gravel hauler, or some other similar name.</w:t>
        </w:r>
      </w:ins>
    </w:p>
    <w:p w14:paraId="580AA139" w14:textId="77777777" w:rsidR="00C50A95" w:rsidRPr="005E2372" w:rsidRDefault="00C50A95" w:rsidP="00C50A95">
      <w:pPr>
        <w:pStyle w:val="outlinehd3"/>
        <w:rPr>
          <w:ins w:id="1650" w:author="Author"/>
        </w:rPr>
      </w:pPr>
      <w:ins w:id="1651" w:author="Author">
        <w:r w:rsidRPr="005E2372">
          <w:tab/>
          <w:t>4.</w:t>
        </w:r>
        <w:r w:rsidRPr="005E2372">
          <w:tab/>
          <w:t>Secondary Classification Factors</w:t>
        </w:r>
      </w:ins>
    </w:p>
    <w:p w14:paraId="2AD7DB7A" w14:textId="77777777" w:rsidR="00C50A95" w:rsidRPr="005E2372" w:rsidRDefault="00C50A95" w:rsidP="00C50A95">
      <w:pPr>
        <w:pStyle w:val="space4"/>
        <w:rPr>
          <w:ins w:id="1652" w:author="Author"/>
        </w:rPr>
      </w:pPr>
    </w:p>
    <w:tbl>
      <w:tblPr>
        <w:tblW w:w="10425" w:type="dxa"/>
        <w:tblInd w:w="-161" w:type="dxa"/>
        <w:tblLayout w:type="fixed"/>
        <w:tblCellMar>
          <w:left w:w="50" w:type="dxa"/>
          <w:right w:w="50" w:type="dxa"/>
        </w:tblCellMar>
        <w:tblLook w:val="04A0" w:firstRow="1" w:lastRow="0" w:firstColumn="1" w:lastColumn="0" w:noHBand="0" w:noVBand="1"/>
      </w:tblPr>
      <w:tblGrid>
        <w:gridCol w:w="201"/>
        <w:gridCol w:w="1813"/>
        <w:gridCol w:w="3781"/>
        <w:gridCol w:w="720"/>
        <w:gridCol w:w="990"/>
        <w:gridCol w:w="990"/>
        <w:gridCol w:w="1080"/>
        <w:gridCol w:w="850"/>
      </w:tblGrid>
      <w:tr w:rsidR="00C50A95" w:rsidRPr="005E2372" w14:paraId="719C3B10" w14:textId="77777777" w:rsidTr="00416506">
        <w:trPr>
          <w:cantSplit/>
          <w:trHeight w:val="190"/>
          <w:ins w:id="1653" w:author="Author"/>
        </w:trPr>
        <w:tc>
          <w:tcPr>
            <w:tcW w:w="200" w:type="dxa"/>
            <w:tcBorders>
              <w:top w:val="nil"/>
              <w:left w:val="nil"/>
              <w:bottom w:val="nil"/>
              <w:right w:val="single" w:sz="6" w:space="0" w:color="auto"/>
            </w:tcBorders>
          </w:tcPr>
          <w:p w14:paraId="360BB402" w14:textId="77777777" w:rsidR="00C50A95" w:rsidRPr="005E2372" w:rsidRDefault="00C50A95" w:rsidP="00416506">
            <w:pPr>
              <w:pStyle w:val="tablehead"/>
              <w:jc w:val="left"/>
              <w:rPr>
                <w:ins w:id="1654" w:author="Author"/>
              </w:rPr>
            </w:pPr>
          </w:p>
        </w:tc>
        <w:tc>
          <w:tcPr>
            <w:tcW w:w="5591" w:type="dxa"/>
            <w:gridSpan w:val="2"/>
            <w:vMerge w:val="restart"/>
            <w:tcBorders>
              <w:top w:val="single" w:sz="6" w:space="0" w:color="auto"/>
              <w:left w:val="single" w:sz="6" w:space="0" w:color="auto"/>
              <w:bottom w:val="single" w:sz="6" w:space="0" w:color="auto"/>
              <w:right w:val="single" w:sz="6" w:space="0" w:color="auto"/>
            </w:tcBorders>
            <w:noWrap/>
            <w:vAlign w:val="bottom"/>
            <w:hideMark/>
          </w:tcPr>
          <w:p w14:paraId="7A057EA6" w14:textId="77777777" w:rsidR="00C50A95" w:rsidRPr="005E2372" w:rsidRDefault="00C50A95" w:rsidP="00416506">
            <w:pPr>
              <w:pStyle w:val="tablehead"/>
              <w:rPr>
                <w:ins w:id="1655" w:author="Author"/>
              </w:rPr>
            </w:pPr>
            <w:ins w:id="1656" w:author="Author">
              <w:r w:rsidRPr="005E2372">
                <w:t>Trucks, Tractors And Trailers Secondary Classification</w:t>
              </w:r>
            </w:ins>
          </w:p>
        </w:tc>
        <w:tc>
          <w:tcPr>
            <w:tcW w:w="720" w:type="dxa"/>
            <w:vMerge w:val="restart"/>
            <w:tcBorders>
              <w:top w:val="single" w:sz="6" w:space="0" w:color="auto"/>
              <w:left w:val="single" w:sz="6" w:space="0" w:color="auto"/>
              <w:bottom w:val="single" w:sz="6" w:space="0" w:color="auto"/>
              <w:right w:val="single" w:sz="6" w:space="0" w:color="auto"/>
            </w:tcBorders>
            <w:vAlign w:val="bottom"/>
            <w:hideMark/>
          </w:tcPr>
          <w:p w14:paraId="3FD8A2E9" w14:textId="77777777" w:rsidR="00C50A95" w:rsidRPr="005E2372" w:rsidRDefault="00C50A95" w:rsidP="00416506">
            <w:pPr>
              <w:pStyle w:val="tablehead"/>
              <w:rPr>
                <w:ins w:id="1657" w:author="Author"/>
              </w:rPr>
            </w:pPr>
            <w:ins w:id="1658" w:author="Author">
              <w:r w:rsidRPr="005E2372">
                <w:t>Code</w:t>
              </w:r>
            </w:ins>
          </w:p>
        </w:tc>
        <w:tc>
          <w:tcPr>
            <w:tcW w:w="990" w:type="dxa"/>
            <w:vMerge w:val="restart"/>
            <w:tcBorders>
              <w:top w:val="single" w:sz="6" w:space="0" w:color="auto"/>
              <w:left w:val="single" w:sz="6" w:space="0" w:color="auto"/>
              <w:bottom w:val="single" w:sz="6" w:space="0" w:color="auto"/>
              <w:right w:val="single" w:sz="6" w:space="0" w:color="auto"/>
            </w:tcBorders>
            <w:vAlign w:val="bottom"/>
            <w:hideMark/>
          </w:tcPr>
          <w:p w14:paraId="74EEA12E" w14:textId="77777777" w:rsidR="00C50A95" w:rsidRPr="005E2372" w:rsidRDefault="00C50A95" w:rsidP="00416506">
            <w:pPr>
              <w:pStyle w:val="tablehead"/>
              <w:rPr>
                <w:ins w:id="1659" w:author="Author"/>
              </w:rPr>
            </w:pPr>
            <w:ins w:id="1660" w:author="Author">
              <w:r w:rsidRPr="005E2372">
                <w:t>Liability</w:t>
              </w:r>
            </w:ins>
          </w:p>
        </w:tc>
        <w:tc>
          <w:tcPr>
            <w:tcW w:w="990" w:type="dxa"/>
            <w:vMerge w:val="restart"/>
            <w:tcBorders>
              <w:top w:val="single" w:sz="6" w:space="0" w:color="auto"/>
              <w:left w:val="single" w:sz="6" w:space="0" w:color="auto"/>
              <w:bottom w:val="single" w:sz="6" w:space="0" w:color="auto"/>
              <w:right w:val="single" w:sz="6" w:space="0" w:color="auto"/>
            </w:tcBorders>
            <w:vAlign w:val="bottom"/>
            <w:hideMark/>
          </w:tcPr>
          <w:p w14:paraId="01AA4811" w14:textId="77777777" w:rsidR="00C50A95" w:rsidRPr="005E2372" w:rsidRDefault="00C50A95" w:rsidP="00416506">
            <w:pPr>
              <w:pStyle w:val="tablehead"/>
              <w:rPr>
                <w:ins w:id="1661" w:author="Author"/>
              </w:rPr>
            </w:pPr>
            <w:ins w:id="1662" w:author="Author">
              <w:r w:rsidRPr="005E2372">
                <w:t>Other</w:t>
              </w:r>
              <w:r w:rsidRPr="005E2372">
                <w:br/>
                <w:t>Than</w:t>
              </w:r>
              <w:r w:rsidRPr="005E2372">
                <w:br/>
                <w:t>Collision</w:t>
              </w:r>
            </w:ins>
          </w:p>
        </w:tc>
        <w:tc>
          <w:tcPr>
            <w:tcW w:w="1930" w:type="dxa"/>
            <w:gridSpan w:val="2"/>
            <w:tcBorders>
              <w:top w:val="single" w:sz="6" w:space="0" w:color="auto"/>
              <w:left w:val="single" w:sz="6" w:space="0" w:color="auto"/>
              <w:bottom w:val="single" w:sz="6" w:space="0" w:color="auto"/>
              <w:right w:val="single" w:sz="6" w:space="0" w:color="auto"/>
            </w:tcBorders>
            <w:vAlign w:val="bottom"/>
            <w:hideMark/>
          </w:tcPr>
          <w:p w14:paraId="7C9B6C72" w14:textId="77777777" w:rsidR="00C50A95" w:rsidRPr="005E2372" w:rsidRDefault="00C50A95" w:rsidP="00416506">
            <w:pPr>
              <w:pStyle w:val="tablehead"/>
              <w:rPr>
                <w:ins w:id="1663" w:author="Author"/>
              </w:rPr>
            </w:pPr>
            <w:ins w:id="1664" w:author="Author">
              <w:r w:rsidRPr="005E2372">
                <w:t>Collision</w:t>
              </w:r>
            </w:ins>
          </w:p>
        </w:tc>
      </w:tr>
      <w:tr w:rsidR="00C50A95" w:rsidRPr="005E2372" w14:paraId="456DFE1B" w14:textId="77777777" w:rsidTr="00416506">
        <w:trPr>
          <w:cantSplit/>
          <w:trHeight w:val="190"/>
          <w:ins w:id="1665" w:author="Author"/>
        </w:trPr>
        <w:tc>
          <w:tcPr>
            <w:tcW w:w="200" w:type="dxa"/>
            <w:tcBorders>
              <w:top w:val="nil"/>
              <w:left w:val="nil"/>
              <w:bottom w:val="nil"/>
              <w:right w:val="single" w:sz="6" w:space="0" w:color="auto"/>
            </w:tcBorders>
          </w:tcPr>
          <w:p w14:paraId="1192BE8A" w14:textId="77777777" w:rsidR="00C50A95" w:rsidRPr="005E2372" w:rsidRDefault="00C50A95" w:rsidP="00416506">
            <w:pPr>
              <w:pStyle w:val="tablehead"/>
              <w:jc w:val="left"/>
              <w:rPr>
                <w:ins w:id="1666" w:author="Author"/>
              </w:rPr>
            </w:pPr>
          </w:p>
        </w:tc>
        <w:tc>
          <w:tcPr>
            <w:tcW w:w="9371" w:type="dxa"/>
            <w:gridSpan w:val="2"/>
            <w:vMerge/>
            <w:tcBorders>
              <w:top w:val="single" w:sz="6" w:space="0" w:color="auto"/>
              <w:left w:val="single" w:sz="6" w:space="0" w:color="auto"/>
              <w:bottom w:val="single" w:sz="6" w:space="0" w:color="auto"/>
              <w:right w:val="single" w:sz="6" w:space="0" w:color="auto"/>
            </w:tcBorders>
            <w:vAlign w:val="center"/>
            <w:hideMark/>
          </w:tcPr>
          <w:p w14:paraId="45A472FF" w14:textId="77777777" w:rsidR="00C50A95" w:rsidRPr="005E2372" w:rsidRDefault="00C50A95" w:rsidP="00416506">
            <w:pPr>
              <w:overflowPunct/>
              <w:autoSpaceDE/>
              <w:autoSpaceDN/>
              <w:adjustRightInd/>
              <w:spacing w:before="0" w:line="240" w:lineRule="auto"/>
              <w:jc w:val="left"/>
              <w:rPr>
                <w:ins w:id="1667" w:author="Author"/>
                <w:rFonts w:ascii="Arial" w:hAnsi="Arial"/>
                <w:b/>
                <w:sz w:val="18"/>
              </w:rPr>
            </w:pPr>
          </w:p>
        </w:tc>
        <w:tc>
          <w:tcPr>
            <w:tcW w:w="720" w:type="dxa"/>
            <w:vMerge/>
            <w:tcBorders>
              <w:top w:val="single" w:sz="6" w:space="0" w:color="auto"/>
              <w:left w:val="single" w:sz="6" w:space="0" w:color="auto"/>
              <w:bottom w:val="single" w:sz="6" w:space="0" w:color="auto"/>
              <w:right w:val="single" w:sz="6" w:space="0" w:color="auto"/>
            </w:tcBorders>
            <w:vAlign w:val="center"/>
            <w:hideMark/>
          </w:tcPr>
          <w:p w14:paraId="50DC89AF" w14:textId="77777777" w:rsidR="00C50A95" w:rsidRPr="005E2372" w:rsidRDefault="00C50A95" w:rsidP="00416506">
            <w:pPr>
              <w:overflowPunct/>
              <w:autoSpaceDE/>
              <w:autoSpaceDN/>
              <w:adjustRightInd/>
              <w:spacing w:before="0" w:line="240" w:lineRule="auto"/>
              <w:jc w:val="left"/>
              <w:rPr>
                <w:ins w:id="1668" w:author="Author"/>
                <w:rFonts w:ascii="Arial" w:hAnsi="Arial"/>
                <w:b/>
                <w:sz w:val="18"/>
              </w:rPr>
            </w:pPr>
          </w:p>
        </w:tc>
        <w:tc>
          <w:tcPr>
            <w:tcW w:w="990" w:type="dxa"/>
            <w:vMerge/>
            <w:tcBorders>
              <w:top w:val="single" w:sz="6" w:space="0" w:color="auto"/>
              <w:left w:val="single" w:sz="6" w:space="0" w:color="auto"/>
              <w:bottom w:val="single" w:sz="6" w:space="0" w:color="auto"/>
              <w:right w:val="single" w:sz="6" w:space="0" w:color="auto"/>
            </w:tcBorders>
            <w:vAlign w:val="center"/>
            <w:hideMark/>
          </w:tcPr>
          <w:p w14:paraId="379AF1BD" w14:textId="77777777" w:rsidR="00C50A95" w:rsidRPr="005E2372" w:rsidRDefault="00C50A95" w:rsidP="00416506">
            <w:pPr>
              <w:overflowPunct/>
              <w:autoSpaceDE/>
              <w:autoSpaceDN/>
              <w:adjustRightInd/>
              <w:spacing w:before="0" w:line="240" w:lineRule="auto"/>
              <w:jc w:val="left"/>
              <w:rPr>
                <w:ins w:id="1669" w:author="Author"/>
                <w:rFonts w:ascii="Arial" w:hAnsi="Arial"/>
                <w:b/>
                <w:sz w:val="18"/>
              </w:rPr>
            </w:pPr>
          </w:p>
        </w:tc>
        <w:tc>
          <w:tcPr>
            <w:tcW w:w="990" w:type="dxa"/>
            <w:vMerge/>
            <w:tcBorders>
              <w:top w:val="single" w:sz="6" w:space="0" w:color="auto"/>
              <w:left w:val="single" w:sz="6" w:space="0" w:color="auto"/>
              <w:bottom w:val="single" w:sz="6" w:space="0" w:color="auto"/>
              <w:right w:val="single" w:sz="6" w:space="0" w:color="auto"/>
            </w:tcBorders>
            <w:vAlign w:val="center"/>
            <w:hideMark/>
          </w:tcPr>
          <w:p w14:paraId="4E38C078" w14:textId="77777777" w:rsidR="00C50A95" w:rsidRPr="005E2372" w:rsidRDefault="00C50A95" w:rsidP="00416506">
            <w:pPr>
              <w:overflowPunct/>
              <w:autoSpaceDE/>
              <w:autoSpaceDN/>
              <w:adjustRightInd/>
              <w:spacing w:before="0" w:line="240" w:lineRule="auto"/>
              <w:jc w:val="left"/>
              <w:rPr>
                <w:ins w:id="1670" w:author="Author"/>
                <w:rFonts w:ascii="Arial" w:hAnsi="Arial"/>
                <w:b/>
                <w:sz w:val="18"/>
              </w:rPr>
            </w:pPr>
          </w:p>
        </w:tc>
        <w:tc>
          <w:tcPr>
            <w:tcW w:w="1080" w:type="dxa"/>
            <w:tcBorders>
              <w:top w:val="single" w:sz="6" w:space="0" w:color="auto"/>
              <w:left w:val="single" w:sz="6" w:space="0" w:color="auto"/>
              <w:bottom w:val="single" w:sz="6" w:space="0" w:color="auto"/>
              <w:right w:val="single" w:sz="6" w:space="0" w:color="auto"/>
            </w:tcBorders>
            <w:vAlign w:val="bottom"/>
            <w:hideMark/>
          </w:tcPr>
          <w:p w14:paraId="723C8924" w14:textId="77777777" w:rsidR="00C50A95" w:rsidRPr="005E2372" w:rsidRDefault="00C50A95" w:rsidP="00416506">
            <w:pPr>
              <w:pStyle w:val="tablehead"/>
              <w:rPr>
                <w:ins w:id="1671" w:author="Author"/>
              </w:rPr>
            </w:pPr>
            <w:ins w:id="1672" w:author="Author">
              <w:r w:rsidRPr="005E2372">
                <w:t>Trucks</w:t>
              </w:r>
              <w:r w:rsidRPr="005E2372">
                <w:br/>
                <w:t xml:space="preserve">And Truck-tractors </w:t>
              </w:r>
            </w:ins>
          </w:p>
        </w:tc>
        <w:tc>
          <w:tcPr>
            <w:tcW w:w="850" w:type="dxa"/>
            <w:tcBorders>
              <w:top w:val="single" w:sz="6" w:space="0" w:color="auto"/>
              <w:left w:val="single" w:sz="6" w:space="0" w:color="auto"/>
              <w:bottom w:val="single" w:sz="6" w:space="0" w:color="auto"/>
              <w:right w:val="single" w:sz="6" w:space="0" w:color="auto"/>
            </w:tcBorders>
            <w:vAlign w:val="bottom"/>
            <w:hideMark/>
          </w:tcPr>
          <w:p w14:paraId="17662A35" w14:textId="77777777" w:rsidR="00C50A95" w:rsidRPr="005E2372" w:rsidRDefault="00C50A95" w:rsidP="00416506">
            <w:pPr>
              <w:pStyle w:val="tablehead"/>
              <w:rPr>
                <w:ins w:id="1673" w:author="Author"/>
              </w:rPr>
            </w:pPr>
            <w:ins w:id="1674" w:author="Author">
              <w:r w:rsidRPr="005E2372">
                <w:t>Trailers</w:t>
              </w:r>
            </w:ins>
          </w:p>
        </w:tc>
      </w:tr>
      <w:tr w:rsidR="00C50A95" w:rsidRPr="005E2372" w14:paraId="17756891" w14:textId="77777777" w:rsidTr="00416506">
        <w:trPr>
          <w:cantSplit/>
          <w:trHeight w:val="190"/>
          <w:ins w:id="1675" w:author="Author"/>
        </w:trPr>
        <w:tc>
          <w:tcPr>
            <w:tcW w:w="200" w:type="dxa"/>
            <w:tcBorders>
              <w:top w:val="nil"/>
              <w:left w:val="nil"/>
              <w:bottom w:val="nil"/>
              <w:right w:val="single" w:sz="6" w:space="0" w:color="auto"/>
            </w:tcBorders>
          </w:tcPr>
          <w:p w14:paraId="27BA3D42" w14:textId="77777777" w:rsidR="00C50A95" w:rsidRPr="005E2372" w:rsidRDefault="00C50A95" w:rsidP="00416506">
            <w:pPr>
              <w:pStyle w:val="tabletext11"/>
              <w:rPr>
                <w:ins w:id="1676" w:author="Author"/>
              </w:rPr>
            </w:pPr>
          </w:p>
        </w:tc>
        <w:tc>
          <w:tcPr>
            <w:tcW w:w="1811" w:type="dxa"/>
            <w:vMerge w:val="restart"/>
            <w:tcBorders>
              <w:top w:val="single" w:sz="6" w:space="0" w:color="auto"/>
              <w:left w:val="single" w:sz="6" w:space="0" w:color="auto"/>
              <w:bottom w:val="single" w:sz="6" w:space="0" w:color="auto"/>
              <w:right w:val="single" w:sz="6" w:space="0" w:color="auto"/>
            </w:tcBorders>
            <w:vAlign w:val="center"/>
            <w:hideMark/>
          </w:tcPr>
          <w:p w14:paraId="2ECCD296" w14:textId="77777777" w:rsidR="00C50A95" w:rsidRPr="005E2372" w:rsidRDefault="00C50A95" w:rsidP="00416506">
            <w:pPr>
              <w:pStyle w:val="tabletext11"/>
              <w:rPr>
                <w:ins w:id="1677" w:author="Author"/>
              </w:rPr>
            </w:pPr>
            <w:ins w:id="1678" w:author="Author">
              <w:r w:rsidRPr="005E2372">
                <w:t>Truckers: Autos used to haul or transport goods, materials or commodities for another, other than autos used in moving operations</w:t>
              </w:r>
            </w:ins>
          </w:p>
        </w:tc>
        <w:tc>
          <w:tcPr>
            <w:tcW w:w="3780" w:type="dxa"/>
            <w:tcBorders>
              <w:top w:val="single" w:sz="6" w:space="0" w:color="auto"/>
              <w:left w:val="single" w:sz="6" w:space="0" w:color="auto"/>
              <w:bottom w:val="single" w:sz="6" w:space="0" w:color="auto"/>
              <w:right w:val="single" w:sz="6" w:space="0" w:color="auto"/>
            </w:tcBorders>
            <w:vAlign w:val="bottom"/>
            <w:hideMark/>
          </w:tcPr>
          <w:p w14:paraId="02B79485" w14:textId="77777777" w:rsidR="00C50A95" w:rsidRPr="005E2372" w:rsidRDefault="00C50A95" w:rsidP="00416506">
            <w:pPr>
              <w:pStyle w:val="tabletext11"/>
              <w:rPr>
                <w:ins w:id="1679" w:author="Author"/>
              </w:rPr>
            </w:pPr>
            <w:ins w:id="1680" w:author="Author">
              <w:r w:rsidRPr="005E2372">
                <w:t>Common Carriers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57C9657E" w14:textId="77777777" w:rsidR="00C50A95" w:rsidRPr="005E2372" w:rsidRDefault="00C50A95" w:rsidP="00416506">
            <w:pPr>
              <w:pStyle w:val="tabletext11"/>
              <w:tabs>
                <w:tab w:val="decimal" w:pos="280"/>
              </w:tabs>
              <w:jc w:val="center"/>
              <w:rPr>
                <w:ins w:id="1681" w:author="Author"/>
              </w:rPr>
            </w:pPr>
            <w:ins w:id="1682" w:author="Author">
              <w:r w:rsidRPr="005E2372">
                <w:t>---21</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64476EF0" w14:textId="77777777" w:rsidR="00C50A95" w:rsidRPr="005E2372" w:rsidRDefault="00C50A95" w:rsidP="00416506">
            <w:pPr>
              <w:pStyle w:val="tabletext11"/>
              <w:tabs>
                <w:tab w:val="decimal" w:pos="0"/>
              </w:tabs>
              <w:jc w:val="center"/>
              <w:rPr>
                <w:ins w:id="1683" w:author="Author"/>
              </w:rPr>
            </w:pPr>
            <w:ins w:id="1684" w:author="Author">
              <w:r w:rsidRPr="005E2372">
                <w:t>1.98</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2377C7B4" w14:textId="77777777" w:rsidR="00C50A95" w:rsidRPr="005E2372" w:rsidRDefault="00C50A95" w:rsidP="00416506">
            <w:pPr>
              <w:pStyle w:val="tabletext11"/>
              <w:tabs>
                <w:tab w:val="decimal" w:pos="0"/>
                <w:tab w:val="decimal" w:pos="640"/>
              </w:tabs>
              <w:jc w:val="center"/>
              <w:rPr>
                <w:ins w:id="1685" w:author="Author"/>
              </w:rPr>
            </w:pPr>
            <w:ins w:id="1686" w:author="Author">
              <w:r w:rsidRPr="005E2372">
                <w:t>1.73</w:t>
              </w:r>
            </w:ins>
          </w:p>
        </w:tc>
        <w:tc>
          <w:tcPr>
            <w:tcW w:w="1080" w:type="dxa"/>
            <w:tcBorders>
              <w:top w:val="single" w:sz="6" w:space="0" w:color="auto"/>
              <w:left w:val="single" w:sz="6" w:space="0" w:color="auto"/>
              <w:bottom w:val="single" w:sz="6" w:space="0" w:color="auto"/>
              <w:right w:val="single" w:sz="6" w:space="0" w:color="auto"/>
            </w:tcBorders>
            <w:vAlign w:val="center"/>
            <w:hideMark/>
          </w:tcPr>
          <w:p w14:paraId="4535080D" w14:textId="77777777" w:rsidR="00C50A95" w:rsidRPr="005E2372" w:rsidRDefault="00C50A95" w:rsidP="00416506">
            <w:pPr>
              <w:pStyle w:val="tabletext11"/>
              <w:tabs>
                <w:tab w:val="decimal" w:pos="0"/>
                <w:tab w:val="decimal" w:pos="640"/>
              </w:tabs>
              <w:jc w:val="center"/>
              <w:rPr>
                <w:ins w:id="1687" w:author="Author"/>
              </w:rPr>
            </w:pPr>
            <w:ins w:id="1688" w:author="Author">
              <w:r w:rsidRPr="005E2372">
                <w:t>2.04</w:t>
              </w:r>
            </w:ins>
          </w:p>
        </w:tc>
        <w:tc>
          <w:tcPr>
            <w:tcW w:w="850" w:type="dxa"/>
            <w:tcBorders>
              <w:top w:val="single" w:sz="6" w:space="0" w:color="auto"/>
              <w:left w:val="single" w:sz="6" w:space="0" w:color="auto"/>
              <w:bottom w:val="single" w:sz="6" w:space="0" w:color="auto"/>
              <w:right w:val="single" w:sz="6" w:space="0" w:color="auto"/>
            </w:tcBorders>
            <w:vAlign w:val="center"/>
            <w:hideMark/>
          </w:tcPr>
          <w:p w14:paraId="1E82B563" w14:textId="77777777" w:rsidR="00C50A95" w:rsidRPr="005E2372" w:rsidRDefault="00C50A95" w:rsidP="00416506">
            <w:pPr>
              <w:pStyle w:val="tabletext11"/>
              <w:tabs>
                <w:tab w:val="decimal" w:pos="0"/>
                <w:tab w:val="decimal" w:pos="640"/>
              </w:tabs>
              <w:jc w:val="center"/>
              <w:rPr>
                <w:ins w:id="1689" w:author="Author"/>
              </w:rPr>
            </w:pPr>
            <w:ins w:id="1690" w:author="Author">
              <w:r w:rsidRPr="005E2372">
                <w:t>1.81</w:t>
              </w:r>
            </w:ins>
          </w:p>
        </w:tc>
      </w:tr>
      <w:tr w:rsidR="00C50A95" w:rsidRPr="005E2372" w14:paraId="4658DCF7" w14:textId="77777777" w:rsidTr="00416506">
        <w:trPr>
          <w:cantSplit/>
          <w:trHeight w:val="190"/>
          <w:ins w:id="1691" w:author="Author"/>
        </w:trPr>
        <w:tc>
          <w:tcPr>
            <w:tcW w:w="200" w:type="dxa"/>
            <w:tcBorders>
              <w:top w:val="nil"/>
              <w:left w:val="nil"/>
              <w:bottom w:val="nil"/>
              <w:right w:val="single" w:sz="6" w:space="0" w:color="auto"/>
            </w:tcBorders>
          </w:tcPr>
          <w:p w14:paraId="0E392EBD" w14:textId="77777777" w:rsidR="00C50A95" w:rsidRPr="005E2372" w:rsidRDefault="00C50A95" w:rsidP="00416506">
            <w:pPr>
              <w:pStyle w:val="tabletext11"/>
              <w:rPr>
                <w:ins w:id="1692" w:author="Author"/>
              </w:rPr>
            </w:pPr>
          </w:p>
        </w:tc>
        <w:tc>
          <w:tcPr>
            <w:tcW w:w="5591" w:type="dxa"/>
            <w:vMerge/>
            <w:tcBorders>
              <w:top w:val="single" w:sz="6" w:space="0" w:color="auto"/>
              <w:left w:val="single" w:sz="6" w:space="0" w:color="auto"/>
              <w:bottom w:val="single" w:sz="6" w:space="0" w:color="auto"/>
              <w:right w:val="single" w:sz="6" w:space="0" w:color="auto"/>
            </w:tcBorders>
            <w:vAlign w:val="center"/>
            <w:hideMark/>
          </w:tcPr>
          <w:p w14:paraId="42C2B4A5" w14:textId="77777777" w:rsidR="00C50A95" w:rsidRPr="005E2372" w:rsidRDefault="00C50A95" w:rsidP="00416506">
            <w:pPr>
              <w:overflowPunct/>
              <w:autoSpaceDE/>
              <w:autoSpaceDN/>
              <w:adjustRightInd/>
              <w:spacing w:before="0" w:line="240" w:lineRule="auto"/>
              <w:jc w:val="left"/>
              <w:rPr>
                <w:ins w:id="1693" w:author="Author"/>
                <w:rFonts w:ascii="Arial" w:hAnsi="Arial"/>
                <w:sz w:val="18"/>
              </w:rPr>
            </w:pPr>
          </w:p>
        </w:tc>
        <w:tc>
          <w:tcPr>
            <w:tcW w:w="3780" w:type="dxa"/>
            <w:tcBorders>
              <w:top w:val="single" w:sz="6" w:space="0" w:color="auto"/>
              <w:left w:val="single" w:sz="6" w:space="0" w:color="auto"/>
              <w:bottom w:val="single" w:sz="6" w:space="0" w:color="auto"/>
              <w:right w:val="single" w:sz="6" w:space="0" w:color="auto"/>
            </w:tcBorders>
            <w:vAlign w:val="bottom"/>
            <w:hideMark/>
          </w:tcPr>
          <w:p w14:paraId="4298E952" w14:textId="77777777" w:rsidR="00C50A95" w:rsidRPr="005E2372" w:rsidRDefault="00C50A95" w:rsidP="00416506">
            <w:pPr>
              <w:pStyle w:val="tabletext11"/>
              <w:rPr>
                <w:ins w:id="1694" w:author="Author"/>
              </w:rPr>
            </w:pPr>
            <w:ins w:id="1695" w:author="Author">
              <w:r w:rsidRPr="005E2372">
                <w:t>Contract Carriers (Other than Chemical or Iron and Steel Haulers)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7F3BBE49" w14:textId="77777777" w:rsidR="00C50A95" w:rsidRPr="005E2372" w:rsidRDefault="00C50A95" w:rsidP="00416506">
            <w:pPr>
              <w:pStyle w:val="tabletext11"/>
              <w:tabs>
                <w:tab w:val="decimal" w:pos="280"/>
              </w:tabs>
              <w:jc w:val="center"/>
              <w:rPr>
                <w:ins w:id="1696" w:author="Author"/>
              </w:rPr>
            </w:pPr>
            <w:ins w:id="1697" w:author="Author">
              <w:r w:rsidRPr="005E2372">
                <w:t>---22</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31FFEC02" w14:textId="77777777" w:rsidR="00C50A95" w:rsidRPr="005E2372" w:rsidRDefault="00C50A95" w:rsidP="00416506">
            <w:pPr>
              <w:pStyle w:val="tabletext11"/>
              <w:tabs>
                <w:tab w:val="decimal" w:pos="0"/>
              </w:tabs>
              <w:jc w:val="center"/>
              <w:rPr>
                <w:ins w:id="1698" w:author="Author"/>
              </w:rPr>
            </w:pPr>
            <w:ins w:id="1699" w:author="Author">
              <w:r w:rsidRPr="005E2372">
                <w:t>1.98</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420DDB5F" w14:textId="77777777" w:rsidR="00C50A95" w:rsidRPr="005E2372" w:rsidRDefault="00C50A95" w:rsidP="00416506">
            <w:pPr>
              <w:pStyle w:val="tabletext11"/>
              <w:tabs>
                <w:tab w:val="decimal" w:pos="0"/>
                <w:tab w:val="decimal" w:pos="640"/>
              </w:tabs>
              <w:jc w:val="center"/>
              <w:rPr>
                <w:ins w:id="1700" w:author="Author"/>
              </w:rPr>
            </w:pPr>
            <w:ins w:id="1701" w:author="Author">
              <w:r w:rsidRPr="005E2372">
                <w:t>1.73</w:t>
              </w:r>
            </w:ins>
          </w:p>
        </w:tc>
        <w:tc>
          <w:tcPr>
            <w:tcW w:w="1080" w:type="dxa"/>
            <w:tcBorders>
              <w:top w:val="single" w:sz="6" w:space="0" w:color="auto"/>
              <w:left w:val="single" w:sz="6" w:space="0" w:color="auto"/>
              <w:bottom w:val="single" w:sz="6" w:space="0" w:color="auto"/>
              <w:right w:val="single" w:sz="6" w:space="0" w:color="auto"/>
            </w:tcBorders>
            <w:vAlign w:val="center"/>
            <w:hideMark/>
          </w:tcPr>
          <w:p w14:paraId="28A5B2C4" w14:textId="77777777" w:rsidR="00C50A95" w:rsidRPr="005E2372" w:rsidRDefault="00C50A95" w:rsidP="00416506">
            <w:pPr>
              <w:pStyle w:val="tabletext11"/>
              <w:tabs>
                <w:tab w:val="decimal" w:pos="0"/>
                <w:tab w:val="decimal" w:pos="640"/>
              </w:tabs>
              <w:jc w:val="center"/>
              <w:rPr>
                <w:ins w:id="1702" w:author="Author"/>
              </w:rPr>
            </w:pPr>
            <w:ins w:id="1703" w:author="Author">
              <w:r w:rsidRPr="005E2372">
                <w:t>2.04</w:t>
              </w:r>
            </w:ins>
          </w:p>
        </w:tc>
        <w:tc>
          <w:tcPr>
            <w:tcW w:w="850" w:type="dxa"/>
            <w:tcBorders>
              <w:top w:val="single" w:sz="6" w:space="0" w:color="auto"/>
              <w:left w:val="single" w:sz="6" w:space="0" w:color="auto"/>
              <w:bottom w:val="single" w:sz="6" w:space="0" w:color="auto"/>
              <w:right w:val="single" w:sz="6" w:space="0" w:color="auto"/>
            </w:tcBorders>
            <w:vAlign w:val="center"/>
            <w:hideMark/>
          </w:tcPr>
          <w:p w14:paraId="77C7C837" w14:textId="77777777" w:rsidR="00C50A95" w:rsidRPr="005E2372" w:rsidRDefault="00C50A95" w:rsidP="00416506">
            <w:pPr>
              <w:pStyle w:val="tabletext11"/>
              <w:tabs>
                <w:tab w:val="decimal" w:pos="0"/>
                <w:tab w:val="decimal" w:pos="640"/>
              </w:tabs>
              <w:jc w:val="center"/>
              <w:rPr>
                <w:ins w:id="1704" w:author="Author"/>
              </w:rPr>
            </w:pPr>
            <w:ins w:id="1705" w:author="Author">
              <w:r w:rsidRPr="005E2372">
                <w:t>1.81</w:t>
              </w:r>
            </w:ins>
          </w:p>
        </w:tc>
      </w:tr>
      <w:tr w:rsidR="00C50A95" w:rsidRPr="005E2372" w14:paraId="0C78522D" w14:textId="77777777" w:rsidTr="00416506">
        <w:trPr>
          <w:cantSplit/>
          <w:trHeight w:val="190"/>
          <w:ins w:id="1706" w:author="Author"/>
        </w:trPr>
        <w:tc>
          <w:tcPr>
            <w:tcW w:w="200" w:type="dxa"/>
            <w:tcBorders>
              <w:top w:val="nil"/>
              <w:left w:val="nil"/>
              <w:bottom w:val="nil"/>
              <w:right w:val="single" w:sz="6" w:space="0" w:color="auto"/>
            </w:tcBorders>
          </w:tcPr>
          <w:p w14:paraId="5A21DAA7" w14:textId="77777777" w:rsidR="00C50A95" w:rsidRPr="005E2372" w:rsidRDefault="00C50A95" w:rsidP="00416506">
            <w:pPr>
              <w:pStyle w:val="tabletext11"/>
              <w:rPr>
                <w:ins w:id="1707" w:author="Author"/>
              </w:rPr>
            </w:pPr>
          </w:p>
        </w:tc>
        <w:tc>
          <w:tcPr>
            <w:tcW w:w="5591" w:type="dxa"/>
            <w:vMerge/>
            <w:tcBorders>
              <w:top w:val="single" w:sz="6" w:space="0" w:color="auto"/>
              <w:left w:val="single" w:sz="6" w:space="0" w:color="auto"/>
              <w:bottom w:val="single" w:sz="6" w:space="0" w:color="auto"/>
              <w:right w:val="single" w:sz="6" w:space="0" w:color="auto"/>
            </w:tcBorders>
            <w:vAlign w:val="center"/>
            <w:hideMark/>
          </w:tcPr>
          <w:p w14:paraId="5FCE1A39" w14:textId="77777777" w:rsidR="00C50A95" w:rsidRPr="005E2372" w:rsidRDefault="00C50A95" w:rsidP="00416506">
            <w:pPr>
              <w:overflowPunct/>
              <w:autoSpaceDE/>
              <w:autoSpaceDN/>
              <w:adjustRightInd/>
              <w:spacing w:before="0" w:line="240" w:lineRule="auto"/>
              <w:jc w:val="left"/>
              <w:rPr>
                <w:ins w:id="1708" w:author="Author"/>
                <w:rFonts w:ascii="Arial" w:hAnsi="Arial"/>
                <w:sz w:val="18"/>
              </w:rPr>
            </w:pPr>
          </w:p>
        </w:tc>
        <w:tc>
          <w:tcPr>
            <w:tcW w:w="3780" w:type="dxa"/>
            <w:tcBorders>
              <w:top w:val="single" w:sz="6" w:space="0" w:color="auto"/>
              <w:left w:val="single" w:sz="6" w:space="0" w:color="auto"/>
              <w:bottom w:val="single" w:sz="6" w:space="0" w:color="auto"/>
              <w:right w:val="single" w:sz="6" w:space="0" w:color="auto"/>
            </w:tcBorders>
            <w:vAlign w:val="bottom"/>
            <w:hideMark/>
          </w:tcPr>
          <w:p w14:paraId="00D0E995" w14:textId="77777777" w:rsidR="00C50A95" w:rsidRPr="005E2372" w:rsidRDefault="00C50A95" w:rsidP="00416506">
            <w:pPr>
              <w:pStyle w:val="tabletext11"/>
              <w:rPr>
                <w:ins w:id="1709" w:author="Author"/>
              </w:rPr>
            </w:pPr>
            <w:ins w:id="1710" w:author="Author">
              <w:r w:rsidRPr="005E2372">
                <w:t>Contract Carriers Hauling Chemicals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699DA9AE" w14:textId="77777777" w:rsidR="00C50A95" w:rsidRPr="005E2372" w:rsidRDefault="00C50A95" w:rsidP="00416506">
            <w:pPr>
              <w:pStyle w:val="tabletext11"/>
              <w:tabs>
                <w:tab w:val="decimal" w:pos="280"/>
              </w:tabs>
              <w:jc w:val="center"/>
              <w:rPr>
                <w:ins w:id="1711" w:author="Author"/>
              </w:rPr>
            </w:pPr>
            <w:ins w:id="1712" w:author="Author">
              <w:r w:rsidRPr="005E2372">
                <w:t>---23</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60836D06" w14:textId="77777777" w:rsidR="00C50A95" w:rsidRPr="005E2372" w:rsidRDefault="00C50A95" w:rsidP="00416506">
            <w:pPr>
              <w:pStyle w:val="tabletext11"/>
              <w:tabs>
                <w:tab w:val="decimal" w:pos="0"/>
              </w:tabs>
              <w:jc w:val="center"/>
              <w:rPr>
                <w:ins w:id="1713" w:author="Author"/>
              </w:rPr>
            </w:pPr>
            <w:ins w:id="1714" w:author="Author">
              <w:r w:rsidRPr="005E2372">
                <w:t>1.98</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2CFA6B4D" w14:textId="77777777" w:rsidR="00C50A95" w:rsidRPr="005E2372" w:rsidRDefault="00C50A95" w:rsidP="00416506">
            <w:pPr>
              <w:pStyle w:val="tabletext11"/>
              <w:tabs>
                <w:tab w:val="decimal" w:pos="0"/>
                <w:tab w:val="decimal" w:pos="640"/>
              </w:tabs>
              <w:jc w:val="center"/>
              <w:rPr>
                <w:ins w:id="1715" w:author="Author"/>
              </w:rPr>
            </w:pPr>
            <w:ins w:id="1716" w:author="Author">
              <w:r w:rsidRPr="005E2372">
                <w:t>1.73</w:t>
              </w:r>
            </w:ins>
          </w:p>
        </w:tc>
        <w:tc>
          <w:tcPr>
            <w:tcW w:w="1080" w:type="dxa"/>
            <w:tcBorders>
              <w:top w:val="single" w:sz="6" w:space="0" w:color="auto"/>
              <w:left w:val="single" w:sz="6" w:space="0" w:color="auto"/>
              <w:bottom w:val="single" w:sz="6" w:space="0" w:color="auto"/>
              <w:right w:val="single" w:sz="6" w:space="0" w:color="auto"/>
            </w:tcBorders>
            <w:vAlign w:val="center"/>
            <w:hideMark/>
          </w:tcPr>
          <w:p w14:paraId="1DF346EF" w14:textId="77777777" w:rsidR="00C50A95" w:rsidRPr="005E2372" w:rsidRDefault="00C50A95" w:rsidP="00416506">
            <w:pPr>
              <w:pStyle w:val="tabletext11"/>
              <w:tabs>
                <w:tab w:val="decimal" w:pos="0"/>
                <w:tab w:val="decimal" w:pos="640"/>
              </w:tabs>
              <w:jc w:val="center"/>
              <w:rPr>
                <w:ins w:id="1717" w:author="Author"/>
              </w:rPr>
            </w:pPr>
            <w:ins w:id="1718" w:author="Author">
              <w:r w:rsidRPr="005E2372">
                <w:t>2.04</w:t>
              </w:r>
            </w:ins>
          </w:p>
        </w:tc>
        <w:tc>
          <w:tcPr>
            <w:tcW w:w="850" w:type="dxa"/>
            <w:tcBorders>
              <w:top w:val="single" w:sz="6" w:space="0" w:color="auto"/>
              <w:left w:val="single" w:sz="6" w:space="0" w:color="auto"/>
              <w:bottom w:val="single" w:sz="6" w:space="0" w:color="auto"/>
              <w:right w:val="single" w:sz="6" w:space="0" w:color="auto"/>
            </w:tcBorders>
            <w:vAlign w:val="center"/>
            <w:hideMark/>
          </w:tcPr>
          <w:p w14:paraId="18F51020" w14:textId="77777777" w:rsidR="00C50A95" w:rsidRPr="005E2372" w:rsidRDefault="00C50A95" w:rsidP="00416506">
            <w:pPr>
              <w:pStyle w:val="tabletext11"/>
              <w:tabs>
                <w:tab w:val="decimal" w:pos="0"/>
                <w:tab w:val="decimal" w:pos="640"/>
              </w:tabs>
              <w:jc w:val="center"/>
              <w:rPr>
                <w:ins w:id="1719" w:author="Author"/>
              </w:rPr>
            </w:pPr>
            <w:ins w:id="1720" w:author="Author">
              <w:r w:rsidRPr="005E2372">
                <w:t>1.81</w:t>
              </w:r>
            </w:ins>
          </w:p>
        </w:tc>
      </w:tr>
      <w:tr w:rsidR="00C50A95" w:rsidRPr="005E2372" w14:paraId="6BCFA42B" w14:textId="77777777" w:rsidTr="00416506">
        <w:trPr>
          <w:cantSplit/>
          <w:trHeight w:val="190"/>
          <w:ins w:id="1721" w:author="Author"/>
        </w:trPr>
        <w:tc>
          <w:tcPr>
            <w:tcW w:w="200" w:type="dxa"/>
            <w:tcBorders>
              <w:top w:val="nil"/>
              <w:left w:val="nil"/>
              <w:bottom w:val="nil"/>
              <w:right w:val="single" w:sz="6" w:space="0" w:color="auto"/>
            </w:tcBorders>
          </w:tcPr>
          <w:p w14:paraId="7EF544D0" w14:textId="77777777" w:rsidR="00C50A95" w:rsidRPr="005E2372" w:rsidRDefault="00C50A95" w:rsidP="00416506">
            <w:pPr>
              <w:pStyle w:val="tabletext11"/>
              <w:rPr>
                <w:ins w:id="1722" w:author="Author"/>
              </w:rPr>
            </w:pPr>
          </w:p>
        </w:tc>
        <w:tc>
          <w:tcPr>
            <w:tcW w:w="5591" w:type="dxa"/>
            <w:vMerge/>
            <w:tcBorders>
              <w:top w:val="single" w:sz="6" w:space="0" w:color="auto"/>
              <w:left w:val="single" w:sz="6" w:space="0" w:color="auto"/>
              <w:bottom w:val="single" w:sz="6" w:space="0" w:color="auto"/>
              <w:right w:val="single" w:sz="6" w:space="0" w:color="auto"/>
            </w:tcBorders>
            <w:vAlign w:val="center"/>
            <w:hideMark/>
          </w:tcPr>
          <w:p w14:paraId="225DCFCF" w14:textId="77777777" w:rsidR="00C50A95" w:rsidRPr="005E2372" w:rsidRDefault="00C50A95" w:rsidP="00416506">
            <w:pPr>
              <w:overflowPunct/>
              <w:autoSpaceDE/>
              <w:autoSpaceDN/>
              <w:adjustRightInd/>
              <w:spacing w:before="0" w:line="240" w:lineRule="auto"/>
              <w:jc w:val="left"/>
              <w:rPr>
                <w:ins w:id="1723" w:author="Author"/>
                <w:rFonts w:ascii="Arial" w:hAnsi="Arial"/>
                <w:sz w:val="18"/>
              </w:rPr>
            </w:pPr>
          </w:p>
        </w:tc>
        <w:tc>
          <w:tcPr>
            <w:tcW w:w="3780" w:type="dxa"/>
            <w:tcBorders>
              <w:top w:val="single" w:sz="6" w:space="0" w:color="auto"/>
              <w:left w:val="single" w:sz="6" w:space="0" w:color="auto"/>
              <w:bottom w:val="single" w:sz="6" w:space="0" w:color="auto"/>
              <w:right w:val="single" w:sz="6" w:space="0" w:color="auto"/>
            </w:tcBorders>
            <w:vAlign w:val="bottom"/>
            <w:hideMark/>
          </w:tcPr>
          <w:p w14:paraId="03F9EF93" w14:textId="77777777" w:rsidR="00C50A95" w:rsidRPr="005E2372" w:rsidRDefault="00C50A95" w:rsidP="00416506">
            <w:pPr>
              <w:pStyle w:val="tabletext11"/>
              <w:rPr>
                <w:ins w:id="1724" w:author="Author"/>
              </w:rPr>
            </w:pPr>
            <w:ins w:id="1725" w:author="Author">
              <w:r w:rsidRPr="005E2372">
                <w:t>Contract Carriers Hauling Iron and Steel</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266896CC" w14:textId="77777777" w:rsidR="00C50A95" w:rsidRPr="005E2372" w:rsidRDefault="00C50A95" w:rsidP="00416506">
            <w:pPr>
              <w:pStyle w:val="tabletext11"/>
              <w:tabs>
                <w:tab w:val="decimal" w:pos="280"/>
              </w:tabs>
              <w:jc w:val="center"/>
              <w:rPr>
                <w:ins w:id="1726" w:author="Author"/>
              </w:rPr>
            </w:pPr>
            <w:ins w:id="1727" w:author="Author">
              <w:r w:rsidRPr="005E2372">
                <w:t>---24</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156DD306" w14:textId="77777777" w:rsidR="00C50A95" w:rsidRPr="005E2372" w:rsidRDefault="00C50A95" w:rsidP="00416506">
            <w:pPr>
              <w:pStyle w:val="tabletext11"/>
              <w:tabs>
                <w:tab w:val="decimal" w:pos="0"/>
              </w:tabs>
              <w:jc w:val="center"/>
              <w:rPr>
                <w:ins w:id="1728" w:author="Author"/>
              </w:rPr>
            </w:pPr>
            <w:ins w:id="1729" w:author="Author">
              <w:r w:rsidRPr="005E2372">
                <w:t>1.98</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31454886" w14:textId="77777777" w:rsidR="00C50A95" w:rsidRPr="005E2372" w:rsidRDefault="00C50A95" w:rsidP="00416506">
            <w:pPr>
              <w:pStyle w:val="tabletext11"/>
              <w:tabs>
                <w:tab w:val="decimal" w:pos="0"/>
                <w:tab w:val="decimal" w:pos="640"/>
              </w:tabs>
              <w:jc w:val="center"/>
              <w:rPr>
                <w:ins w:id="1730" w:author="Author"/>
              </w:rPr>
            </w:pPr>
            <w:ins w:id="1731" w:author="Author">
              <w:r w:rsidRPr="005E2372">
                <w:t>1.73</w:t>
              </w:r>
            </w:ins>
          </w:p>
        </w:tc>
        <w:tc>
          <w:tcPr>
            <w:tcW w:w="1080" w:type="dxa"/>
            <w:tcBorders>
              <w:top w:val="single" w:sz="6" w:space="0" w:color="auto"/>
              <w:left w:val="single" w:sz="6" w:space="0" w:color="auto"/>
              <w:bottom w:val="single" w:sz="6" w:space="0" w:color="auto"/>
              <w:right w:val="single" w:sz="6" w:space="0" w:color="auto"/>
            </w:tcBorders>
            <w:vAlign w:val="center"/>
            <w:hideMark/>
          </w:tcPr>
          <w:p w14:paraId="49FC1120" w14:textId="77777777" w:rsidR="00C50A95" w:rsidRPr="005E2372" w:rsidRDefault="00C50A95" w:rsidP="00416506">
            <w:pPr>
              <w:pStyle w:val="tabletext11"/>
              <w:tabs>
                <w:tab w:val="decimal" w:pos="0"/>
                <w:tab w:val="decimal" w:pos="640"/>
              </w:tabs>
              <w:jc w:val="center"/>
              <w:rPr>
                <w:ins w:id="1732" w:author="Author"/>
              </w:rPr>
            </w:pPr>
            <w:ins w:id="1733" w:author="Author">
              <w:r w:rsidRPr="005E2372">
                <w:t>2.04</w:t>
              </w:r>
            </w:ins>
          </w:p>
        </w:tc>
        <w:tc>
          <w:tcPr>
            <w:tcW w:w="850" w:type="dxa"/>
            <w:tcBorders>
              <w:top w:val="single" w:sz="6" w:space="0" w:color="auto"/>
              <w:left w:val="single" w:sz="6" w:space="0" w:color="auto"/>
              <w:bottom w:val="single" w:sz="6" w:space="0" w:color="auto"/>
              <w:right w:val="single" w:sz="6" w:space="0" w:color="auto"/>
            </w:tcBorders>
            <w:vAlign w:val="center"/>
            <w:hideMark/>
          </w:tcPr>
          <w:p w14:paraId="6629C74C" w14:textId="77777777" w:rsidR="00C50A95" w:rsidRPr="005E2372" w:rsidRDefault="00C50A95" w:rsidP="00416506">
            <w:pPr>
              <w:pStyle w:val="tabletext11"/>
              <w:tabs>
                <w:tab w:val="decimal" w:pos="0"/>
                <w:tab w:val="decimal" w:pos="640"/>
              </w:tabs>
              <w:jc w:val="center"/>
              <w:rPr>
                <w:ins w:id="1734" w:author="Author"/>
              </w:rPr>
            </w:pPr>
            <w:ins w:id="1735" w:author="Author">
              <w:r w:rsidRPr="005E2372">
                <w:t>1.81</w:t>
              </w:r>
            </w:ins>
          </w:p>
        </w:tc>
      </w:tr>
      <w:tr w:rsidR="00C50A95" w:rsidRPr="005E2372" w14:paraId="2D56C4BB" w14:textId="77777777" w:rsidTr="00416506">
        <w:trPr>
          <w:cantSplit/>
          <w:trHeight w:val="190"/>
          <w:ins w:id="1736" w:author="Author"/>
        </w:trPr>
        <w:tc>
          <w:tcPr>
            <w:tcW w:w="200" w:type="dxa"/>
            <w:tcBorders>
              <w:top w:val="nil"/>
              <w:left w:val="nil"/>
              <w:bottom w:val="nil"/>
              <w:right w:val="single" w:sz="6" w:space="0" w:color="auto"/>
            </w:tcBorders>
          </w:tcPr>
          <w:p w14:paraId="17DA059A" w14:textId="77777777" w:rsidR="00C50A95" w:rsidRPr="005E2372" w:rsidRDefault="00C50A95" w:rsidP="00416506">
            <w:pPr>
              <w:pStyle w:val="tabletext11"/>
              <w:rPr>
                <w:ins w:id="1737" w:author="Author"/>
              </w:rPr>
            </w:pPr>
          </w:p>
        </w:tc>
        <w:tc>
          <w:tcPr>
            <w:tcW w:w="5591" w:type="dxa"/>
            <w:vMerge/>
            <w:tcBorders>
              <w:top w:val="single" w:sz="6" w:space="0" w:color="auto"/>
              <w:left w:val="single" w:sz="6" w:space="0" w:color="auto"/>
              <w:bottom w:val="single" w:sz="6" w:space="0" w:color="auto"/>
              <w:right w:val="single" w:sz="6" w:space="0" w:color="auto"/>
            </w:tcBorders>
            <w:vAlign w:val="center"/>
            <w:hideMark/>
          </w:tcPr>
          <w:p w14:paraId="2215A1B7" w14:textId="77777777" w:rsidR="00C50A95" w:rsidRPr="005E2372" w:rsidRDefault="00C50A95" w:rsidP="00416506">
            <w:pPr>
              <w:overflowPunct/>
              <w:autoSpaceDE/>
              <w:autoSpaceDN/>
              <w:adjustRightInd/>
              <w:spacing w:before="0" w:line="240" w:lineRule="auto"/>
              <w:jc w:val="left"/>
              <w:rPr>
                <w:ins w:id="1738" w:author="Author"/>
                <w:rFonts w:ascii="Arial" w:hAnsi="Arial"/>
                <w:sz w:val="18"/>
              </w:rPr>
            </w:pPr>
          </w:p>
        </w:tc>
        <w:tc>
          <w:tcPr>
            <w:tcW w:w="3780" w:type="dxa"/>
            <w:tcBorders>
              <w:top w:val="single" w:sz="6" w:space="0" w:color="auto"/>
              <w:left w:val="single" w:sz="6" w:space="0" w:color="auto"/>
              <w:bottom w:val="single" w:sz="6" w:space="0" w:color="auto"/>
              <w:right w:val="single" w:sz="6" w:space="0" w:color="auto"/>
            </w:tcBorders>
            <w:vAlign w:val="bottom"/>
            <w:hideMark/>
          </w:tcPr>
          <w:p w14:paraId="32E9A8DF" w14:textId="77777777" w:rsidR="00C50A95" w:rsidRPr="005E2372" w:rsidRDefault="00C50A95" w:rsidP="00416506">
            <w:pPr>
              <w:pStyle w:val="tabletext11"/>
              <w:rPr>
                <w:ins w:id="1739" w:author="Author"/>
              </w:rPr>
            </w:pPr>
            <w:ins w:id="1740" w:author="Author">
              <w:r w:rsidRPr="005E2372">
                <w:t>Exempt Carriers (Other than Livestock Haulers)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4900401D" w14:textId="77777777" w:rsidR="00C50A95" w:rsidRPr="005E2372" w:rsidRDefault="00C50A95" w:rsidP="00416506">
            <w:pPr>
              <w:pStyle w:val="tabletext11"/>
              <w:tabs>
                <w:tab w:val="decimal" w:pos="280"/>
              </w:tabs>
              <w:jc w:val="center"/>
              <w:rPr>
                <w:ins w:id="1741" w:author="Author"/>
              </w:rPr>
            </w:pPr>
            <w:ins w:id="1742" w:author="Author">
              <w:r w:rsidRPr="005E2372">
                <w:t>---25</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29A86EDB" w14:textId="77777777" w:rsidR="00C50A95" w:rsidRPr="005E2372" w:rsidRDefault="00C50A95" w:rsidP="00416506">
            <w:pPr>
              <w:pStyle w:val="tabletext11"/>
              <w:tabs>
                <w:tab w:val="decimal" w:pos="0"/>
              </w:tabs>
              <w:jc w:val="center"/>
              <w:rPr>
                <w:ins w:id="1743" w:author="Author"/>
              </w:rPr>
            </w:pPr>
            <w:ins w:id="1744" w:author="Author">
              <w:r w:rsidRPr="005E2372">
                <w:t>1.98</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3DB184A0" w14:textId="77777777" w:rsidR="00C50A95" w:rsidRPr="005E2372" w:rsidRDefault="00C50A95" w:rsidP="00416506">
            <w:pPr>
              <w:pStyle w:val="tabletext11"/>
              <w:tabs>
                <w:tab w:val="decimal" w:pos="0"/>
                <w:tab w:val="decimal" w:pos="640"/>
              </w:tabs>
              <w:jc w:val="center"/>
              <w:rPr>
                <w:ins w:id="1745" w:author="Author"/>
              </w:rPr>
            </w:pPr>
            <w:ins w:id="1746" w:author="Author">
              <w:r w:rsidRPr="005E2372">
                <w:t>1.73</w:t>
              </w:r>
            </w:ins>
          </w:p>
        </w:tc>
        <w:tc>
          <w:tcPr>
            <w:tcW w:w="1080" w:type="dxa"/>
            <w:tcBorders>
              <w:top w:val="single" w:sz="6" w:space="0" w:color="auto"/>
              <w:left w:val="single" w:sz="6" w:space="0" w:color="auto"/>
              <w:bottom w:val="single" w:sz="6" w:space="0" w:color="auto"/>
              <w:right w:val="single" w:sz="6" w:space="0" w:color="auto"/>
            </w:tcBorders>
            <w:vAlign w:val="center"/>
            <w:hideMark/>
          </w:tcPr>
          <w:p w14:paraId="5E39C963" w14:textId="77777777" w:rsidR="00C50A95" w:rsidRPr="005E2372" w:rsidRDefault="00C50A95" w:rsidP="00416506">
            <w:pPr>
              <w:pStyle w:val="tabletext11"/>
              <w:tabs>
                <w:tab w:val="decimal" w:pos="0"/>
                <w:tab w:val="decimal" w:pos="640"/>
              </w:tabs>
              <w:jc w:val="center"/>
              <w:rPr>
                <w:ins w:id="1747" w:author="Author"/>
              </w:rPr>
            </w:pPr>
            <w:ins w:id="1748" w:author="Author">
              <w:r w:rsidRPr="005E2372">
                <w:t>2.04</w:t>
              </w:r>
            </w:ins>
          </w:p>
        </w:tc>
        <w:tc>
          <w:tcPr>
            <w:tcW w:w="850" w:type="dxa"/>
            <w:tcBorders>
              <w:top w:val="single" w:sz="6" w:space="0" w:color="auto"/>
              <w:left w:val="single" w:sz="6" w:space="0" w:color="auto"/>
              <w:bottom w:val="single" w:sz="6" w:space="0" w:color="auto"/>
              <w:right w:val="single" w:sz="6" w:space="0" w:color="auto"/>
            </w:tcBorders>
            <w:vAlign w:val="center"/>
            <w:hideMark/>
          </w:tcPr>
          <w:p w14:paraId="69EFBDF1" w14:textId="77777777" w:rsidR="00C50A95" w:rsidRPr="005E2372" w:rsidRDefault="00C50A95" w:rsidP="00416506">
            <w:pPr>
              <w:pStyle w:val="tabletext11"/>
              <w:tabs>
                <w:tab w:val="decimal" w:pos="0"/>
                <w:tab w:val="decimal" w:pos="640"/>
              </w:tabs>
              <w:jc w:val="center"/>
              <w:rPr>
                <w:ins w:id="1749" w:author="Author"/>
              </w:rPr>
            </w:pPr>
            <w:ins w:id="1750" w:author="Author">
              <w:r w:rsidRPr="005E2372">
                <w:t>1.81</w:t>
              </w:r>
            </w:ins>
          </w:p>
        </w:tc>
      </w:tr>
      <w:tr w:rsidR="00C50A95" w:rsidRPr="005E2372" w14:paraId="61EC2B4B" w14:textId="77777777" w:rsidTr="00416506">
        <w:trPr>
          <w:cantSplit/>
          <w:trHeight w:val="190"/>
          <w:ins w:id="1751" w:author="Author"/>
        </w:trPr>
        <w:tc>
          <w:tcPr>
            <w:tcW w:w="200" w:type="dxa"/>
            <w:tcBorders>
              <w:top w:val="nil"/>
              <w:left w:val="nil"/>
              <w:bottom w:val="nil"/>
              <w:right w:val="single" w:sz="6" w:space="0" w:color="auto"/>
            </w:tcBorders>
          </w:tcPr>
          <w:p w14:paraId="74C60F46" w14:textId="77777777" w:rsidR="00C50A95" w:rsidRPr="005E2372" w:rsidRDefault="00C50A95" w:rsidP="00416506">
            <w:pPr>
              <w:pStyle w:val="tabletext11"/>
              <w:rPr>
                <w:ins w:id="1752" w:author="Author"/>
              </w:rPr>
            </w:pPr>
          </w:p>
        </w:tc>
        <w:tc>
          <w:tcPr>
            <w:tcW w:w="5591" w:type="dxa"/>
            <w:vMerge/>
            <w:tcBorders>
              <w:top w:val="single" w:sz="6" w:space="0" w:color="auto"/>
              <w:left w:val="single" w:sz="6" w:space="0" w:color="auto"/>
              <w:bottom w:val="single" w:sz="6" w:space="0" w:color="auto"/>
              <w:right w:val="single" w:sz="6" w:space="0" w:color="auto"/>
            </w:tcBorders>
            <w:vAlign w:val="center"/>
            <w:hideMark/>
          </w:tcPr>
          <w:p w14:paraId="6D44EC5C" w14:textId="77777777" w:rsidR="00C50A95" w:rsidRPr="005E2372" w:rsidRDefault="00C50A95" w:rsidP="00416506">
            <w:pPr>
              <w:overflowPunct/>
              <w:autoSpaceDE/>
              <w:autoSpaceDN/>
              <w:adjustRightInd/>
              <w:spacing w:before="0" w:line="240" w:lineRule="auto"/>
              <w:jc w:val="left"/>
              <w:rPr>
                <w:ins w:id="1753" w:author="Author"/>
                <w:rFonts w:ascii="Arial" w:hAnsi="Arial"/>
                <w:sz w:val="18"/>
              </w:rPr>
            </w:pPr>
          </w:p>
        </w:tc>
        <w:tc>
          <w:tcPr>
            <w:tcW w:w="3780" w:type="dxa"/>
            <w:tcBorders>
              <w:top w:val="single" w:sz="6" w:space="0" w:color="auto"/>
              <w:left w:val="single" w:sz="6" w:space="0" w:color="auto"/>
              <w:bottom w:val="single" w:sz="6" w:space="0" w:color="auto"/>
              <w:right w:val="single" w:sz="6" w:space="0" w:color="auto"/>
            </w:tcBorders>
            <w:vAlign w:val="bottom"/>
            <w:hideMark/>
          </w:tcPr>
          <w:p w14:paraId="082C700C" w14:textId="77777777" w:rsidR="00C50A95" w:rsidRPr="005E2372" w:rsidRDefault="00C50A95" w:rsidP="00416506">
            <w:pPr>
              <w:pStyle w:val="tabletext11"/>
              <w:rPr>
                <w:ins w:id="1754" w:author="Author"/>
              </w:rPr>
            </w:pPr>
            <w:ins w:id="1755" w:author="Author">
              <w:r w:rsidRPr="005E2372">
                <w:t>Exempt Carriers Hauling Livestock</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2BD3421F" w14:textId="77777777" w:rsidR="00C50A95" w:rsidRPr="005E2372" w:rsidRDefault="00C50A95" w:rsidP="00416506">
            <w:pPr>
              <w:pStyle w:val="tabletext11"/>
              <w:tabs>
                <w:tab w:val="decimal" w:pos="280"/>
              </w:tabs>
              <w:jc w:val="center"/>
              <w:rPr>
                <w:ins w:id="1756" w:author="Author"/>
              </w:rPr>
            </w:pPr>
            <w:ins w:id="1757" w:author="Author">
              <w:r w:rsidRPr="005E2372">
                <w:t>---26</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629C56DB" w14:textId="77777777" w:rsidR="00C50A95" w:rsidRPr="005E2372" w:rsidRDefault="00C50A95" w:rsidP="00416506">
            <w:pPr>
              <w:pStyle w:val="tabletext11"/>
              <w:tabs>
                <w:tab w:val="decimal" w:pos="0"/>
              </w:tabs>
              <w:jc w:val="center"/>
              <w:rPr>
                <w:ins w:id="1758" w:author="Author"/>
              </w:rPr>
            </w:pPr>
            <w:ins w:id="1759" w:author="Author">
              <w:r w:rsidRPr="005E2372">
                <w:t>1.98</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22BD0739" w14:textId="77777777" w:rsidR="00C50A95" w:rsidRPr="005E2372" w:rsidRDefault="00C50A95" w:rsidP="00416506">
            <w:pPr>
              <w:pStyle w:val="tabletext11"/>
              <w:tabs>
                <w:tab w:val="decimal" w:pos="0"/>
                <w:tab w:val="decimal" w:pos="640"/>
              </w:tabs>
              <w:jc w:val="center"/>
              <w:rPr>
                <w:ins w:id="1760" w:author="Author"/>
              </w:rPr>
            </w:pPr>
            <w:ins w:id="1761" w:author="Author">
              <w:r w:rsidRPr="005E2372">
                <w:t>1.73</w:t>
              </w:r>
            </w:ins>
          </w:p>
        </w:tc>
        <w:tc>
          <w:tcPr>
            <w:tcW w:w="1080" w:type="dxa"/>
            <w:tcBorders>
              <w:top w:val="single" w:sz="6" w:space="0" w:color="auto"/>
              <w:left w:val="single" w:sz="6" w:space="0" w:color="auto"/>
              <w:bottom w:val="single" w:sz="6" w:space="0" w:color="auto"/>
              <w:right w:val="single" w:sz="6" w:space="0" w:color="auto"/>
            </w:tcBorders>
            <w:vAlign w:val="center"/>
            <w:hideMark/>
          </w:tcPr>
          <w:p w14:paraId="48CACC41" w14:textId="77777777" w:rsidR="00C50A95" w:rsidRPr="005E2372" w:rsidRDefault="00C50A95" w:rsidP="00416506">
            <w:pPr>
              <w:pStyle w:val="tabletext11"/>
              <w:tabs>
                <w:tab w:val="decimal" w:pos="0"/>
                <w:tab w:val="decimal" w:pos="640"/>
              </w:tabs>
              <w:jc w:val="center"/>
              <w:rPr>
                <w:ins w:id="1762" w:author="Author"/>
              </w:rPr>
            </w:pPr>
            <w:ins w:id="1763" w:author="Author">
              <w:r w:rsidRPr="005E2372">
                <w:t>2.04</w:t>
              </w:r>
            </w:ins>
          </w:p>
        </w:tc>
        <w:tc>
          <w:tcPr>
            <w:tcW w:w="850" w:type="dxa"/>
            <w:tcBorders>
              <w:top w:val="single" w:sz="6" w:space="0" w:color="auto"/>
              <w:left w:val="single" w:sz="6" w:space="0" w:color="auto"/>
              <w:bottom w:val="single" w:sz="6" w:space="0" w:color="auto"/>
              <w:right w:val="single" w:sz="6" w:space="0" w:color="auto"/>
            </w:tcBorders>
            <w:vAlign w:val="center"/>
            <w:hideMark/>
          </w:tcPr>
          <w:p w14:paraId="270ABC72" w14:textId="77777777" w:rsidR="00C50A95" w:rsidRPr="005E2372" w:rsidRDefault="00C50A95" w:rsidP="00416506">
            <w:pPr>
              <w:pStyle w:val="tabletext11"/>
              <w:tabs>
                <w:tab w:val="decimal" w:pos="0"/>
                <w:tab w:val="decimal" w:pos="640"/>
              </w:tabs>
              <w:jc w:val="center"/>
              <w:rPr>
                <w:ins w:id="1764" w:author="Author"/>
              </w:rPr>
            </w:pPr>
            <w:ins w:id="1765" w:author="Author">
              <w:r w:rsidRPr="005E2372">
                <w:t>1.81</w:t>
              </w:r>
            </w:ins>
          </w:p>
        </w:tc>
      </w:tr>
      <w:tr w:rsidR="00C50A95" w:rsidRPr="005E2372" w14:paraId="6E9168E3" w14:textId="77777777" w:rsidTr="00416506">
        <w:trPr>
          <w:cantSplit/>
          <w:trHeight w:val="190"/>
          <w:ins w:id="1766" w:author="Author"/>
        </w:trPr>
        <w:tc>
          <w:tcPr>
            <w:tcW w:w="200" w:type="dxa"/>
            <w:tcBorders>
              <w:top w:val="nil"/>
              <w:left w:val="nil"/>
              <w:bottom w:val="nil"/>
              <w:right w:val="single" w:sz="6" w:space="0" w:color="auto"/>
            </w:tcBorders>
          </w:tcPr>
          <w:p w14:paraId="3C45B9D5" w14:textId="77777777" w:rsidR="00C50A95" w:rsidRPr="005E2372" w:rsidRDefault="00C50A95" w:rsidP="00416506">
            <w:pPr>
              <w:pStyle w:val="tabletext11"/>
              <w:rPr>
                <w:ins w:id="1767" w:author="Author"/>
              </w:rPr>
            </w:pPr>
          </w:p>
        </w:tc>
        <w:tc>
          <w:tcPr>
            <w:tcW w:w="5591" w:type="dxa"/>
            <w:vMerge/>
            <w:tcBorders>
              <w:top w:val="single" w:sz="6" w:space="0" w:color="auto"/>
              <w:left w:val="single" w:sz="6" w:space="0" w:color="auto"/>
              <w:bottom w:val="single" w:sz="6" w:space="0" w:color="auto"/>
              <w:right w:val="single" w:sz="6" w:space="0" w:color="auto"/>
            </w:tcBorders>
            <w:vAlign w:val="center"/>
            <w:hideMark/>
          </w:tcPr>
          <w:p w14:paraId="59F6F532" w14:textId="77777777" w:rsidR="00C50A95" w:rsidRPr="005E2372" w:rsidRDefault="00C50A95" w:rsidP="00416506">
            <w:pPr>
              <w:overflowPunct/>
              <w:autoSpaceDE/>
              <w:autoSpaceDN/>
              <w:adjustRightInd/>
              <w:spacing w:before="0" w:line="240" w:lineRule="auto"/>
              <w:jc w:val="left"/>
              <w:rPr>
                <w:ins w:id="1768" w:author="Author"/>
                <w:rFonts w:ascii="Arial" w:hAnsi="Arial"/>
                <w:sz w:val="18"/>
              </w:rPr>
            </w:pPr>
          </w:p>
        </w:tc>
        <w:tc>
          <w:tcPr>
            <w:tcW w:w="3780" w:type="dxa"/>
            <w:tcBorders>
              <w:top w:val="single" w:sz="6" w:space="0" w:color="auto"/>
              <w:left w:val="single" w:sz="6" w:space="0" w:color="auto"/>
              <w:bottom w:val="single" w:sz="6" w:space="0" w:color="auto"/>
              <w:right w:val="single" w:sz="6" w:space="0" w:color="auto"/>
            </w:tcBorders>
            <w:vAlign w:val="bottom"/>
            <w:hideMark/>
          </w:tcPr>
          <w:p w14:paraId="722970AD" w14:textId="77777777" w:rsidR="00C50A95" w:rsidRPr="005E2372" w:rsidRDefault="00C50A95" w:rsidP="00416506">
            <w:pPr>
              <w:pStyle w:val="tabletext11"/>
              <w:rPr>
                <w:ins w:id="1769" w:author="Author"/>
              </w:rPr>
            </w:pPr>
            <w:ins w:id="1770" w:author="Author">
              <w:r w:rsidRPr="005E2372">
                <w:t>Carriers Engaged in both Private Carriage and Transporting Goods, Materials or Commodities for Others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3AD4A42B" w14:textId="77777777" w:rsidR="00C50A95" w:rsidRPr="005E2372" w:rsidRDefault="00C50A95" w:rsidP="00416506">
            <w:pPr>
              <w:pStyle w:val="tabletext11"/>
              <w:tabs>
                <w:tab w:val="decimal" w:pos="280"/>
              </w:tabs>
              <w:jc w:val="center"/>
              <w:rPr>
                <w:ins w:id="1771" w:author="Author"/>
              </w:rPr>
            </w:pPr>
            <w:ins w:id="1772" w:author="Author">
              <w:r w:rsidRPr="005E2372">
                <w:t>---02</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0AAAE143" w14:textId="77777777" w:rsidR="00C50A95" w:rsidRPr="005E2372" w:rsidRDefault="00C50A95" w:rsidP="00416506">
            <w:pPr>
              <w:pStyle w:val="tabletext11"/>
              <w:tabs>
                <w:tab w:val="decimal" w:pos="0"/>
              </w:tabs>
              <w:jc w:val="center"/>
              <w:rPr>
                <w:ins w:id="1773" w:author="Author"/>
              </w:rPr>
            </w:pPr>
            <w:ins w:id="1774" w:author="Author">
              <w:r w:rsidRPr="005E2372">
                <w:t>1.98</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5890806F" w14:textId="77777777" w:rsidR="00C50A95" w:rsidRPr="005E2372" w:rsidRDefault="00C50A95" w:rsidP="00416506">
            <w:pPr>
              <w:pStyle w:val="tabletext11"/>
              <w:tabs>
                <w:tab w:val="decimal" w:pos="0"/>
                <w:tab w:val="decimal" w:pos="640"/>
              </w:tabs>
              <w:jc w:val="center"/>
              <w:rPr>
                <w:ins w:id="1775" w:author="Author"/>
              </w:rPr>
            </w:pPr>
            <w:ins w:id="1776" w:author="Author">
              <w:r w:rsidRPr="005E2372">
                <w:t>1.73</w:t>
              </w:r>
            </w:ins>
          </w:p>
        </w:tc>
        <w:tc>
          <w:tcPr>
            <w:tcW w:w="1080" w:type="dxa"/>
            <w:tcBorders>
              <w:top w:val="single" w:sz="6" w:space="0" w:color="auto"/>
              <w:left w:val="single" w:sz="6" w:space="0" w:color="auto"/>
              <w:bottom w:val="single" w:sz="6" w:space="0" w:color="auto"/>
              <w:right w:val="single" w:sz="6" w:space="0" w:color="auto"/>
            </w:tcBorders>
            <w:vAlign w:val="center"/>
            <w:hideMark/>
          </w:tcPr>
          <w:p w14:paraId="3A9C0BE6" w14:textId="77777777" w:rsidR="00C50A95" w:rsidRPr="005E2372" w:rsidRDefault="00C50A95" w:rsidP="00416506">
            <w:pPr>
              <w:pStyle w:val="tabletext11"/>
              <w:tabs>
                <w:tab w:val="decimal" w:pos="0"/>
                <w:tab w:val="decimal" w:pos="640"/>
              </w:tabs>
              <w:jc w:val="center"/>
              <w:rPr>
                <w:ins w:id="1777" w:author="Author"/>
              </w:rPr>
            </w:pPr>
            <w:ins w:id="1778" w:author="Author">
              <w:r w:rsidRPr="005E2372">
                <w:t>2.04</w:t>
              </w:r>
            </w:ins>
          </w:p>
        </w:tc>
        <w:tc>
          <w:tcPr>
            <w:tcW w:w="850" w:type="dxa"/>
            <w:tcBorders>
              <w:top w:val="single" w:sz="6" w:space="0" w:color="auto"/>
              <w:left w:val="single" w:sz="6" w:space="0" w:color="auto"/>
              <w:bottom w:val="single" w:sz="6" w:space="0" w:color="auto"/>
              <w:right w:val="single" w:sz="6" w:space="0" w:color="auto"/>
            </w:tcBorders>
            <w:vAlign w:val="center"/>
            <w:hideMark/>
          </w:tcPr>
          <w:p w14:paraId="0F814DC6" w14:textId="77777777" w:rsidR="00C50A95" w:rsidRPr="005E2372" w:rsidRDefault="00C50A95" w:rsidP="00416506">
            <w:pPr>
              <w:pStyle w:val="tabletext11"/>
              <w:tabs>
                <w:tab w:val="decimal" w:pos="0"/>
                <w:tab w:val="decimal" w:pos="640"/>
              </w:tabs>
              <w:jc w:val="center"/>
              <w:rPr>
                <w:ins w:id="1779" w:author="Author"/>
              </w:rPr>
            </w:pPr>
            <w:ins w:id="1780" w:author="Author">
              <w:r w:rsidRPr="005E2372">
                <w:t>1.81</w:t>
              </w:r>
            </w:ins>
          </w:p>
        </w:tc>
      </w:tr>
      <w:tr w:rsidR="00C50A95" w:rsidRPr="005E2372" w14:paraId="210F51E5" w14:textId="77777777" w:rsidTr="00416506">
        <w:trPr>
          <w:cantSplit/>
          <w:trHeight w:val="190"/>
          <w:ins w:id="1781" w:author="Author"/>
        </w:trPr>
        <w:tc>
          <w:tcPr>
            <w:tcW w:w="200" w:type="dxa"/>
            <w:tcBorders>
              <w:top w:val="nil"/>
              <w:left w:val="nil"/>
              <w:bottom w:val="nil"/>
              <w:right w:val="single" w:sz="6" w:space="0" w:color="auto"/>
            </w:tcBorders>
          </w:tcPr>
          <w:p w14:paraId="5B71C300" w14:textId="77777777" w:rsidR="00C50A95" w:rsidRPr="005E2372" w:rsidRDefault="00C50A95" w:rsidP="00416506">
            <w:pPr>
              <w:pStyle w:val="tabletext11"/>
              <w:rPr>
                <w:ins w:id="1782" w:author="Author"/>
              </w:rPr>
            </w:pPr>
          </w:p>
        </w:tc>
        <w:tc>
          <w:tcPr>
            <w:tcW w:w="5591" w:type="dxa"/>
            <w:vMerge/>
            <w:tcBorders>
              <w:top w:val="single" w:sz="6" w:space="0" w:color="auto"/>
              <w:left w:val="single" w:sz="6" w:space="0" w:color="auto"/>
              <w:bottom w:val="single" w:sz="6" w:space="0" w:color="auto"/>
              <w:right w:val="single" w:sz="6" w:space="0" w:color="auto"/>
            </w:tcBorders>
            <w:vAlign w:val="center"/>
            <w:hideMark/>
          </w:tcPr>
          <w:p w14:paraId="3652BEA0" w14:textId="77777777" w:rsidR="00C50A95" w:rsidRPr="005E2372" w:rsidRDefault="00C50A95" w:rsidP="00416506">
            <w:pPr>
              <w:overflowPunct/>
              <w:autoSpaceDE/>
              <w:autoSpaceDN/>
              <w:adjustRightInd/>
              <w:spacing w:before="0" w:line="240" w:lineRule="auto"/>
              <w:jc w:val="left"/>
              <w:rPr>
                <w:ins w:id="1783" w:author="Author"/>
                <w:rFonts w:ascii="Arial" w:hAnsi="Arial"/>
                <w:sz w:val="18"/>
              </w:rPr>
            </w:pPr>
          </w:p>
        </w:tc>
        <w:tc>
          <w:tcPr>
            <w:tcW w:w="3780" w:type="dxa"/>
            <w:tcBorders>
              <w:top w:val="single" w:sz="6" w:space="0" w:color="auto"/>
              <w:left w:val="single" w:sz="6" w:space="0" w:color="auto"/>
              <w:bottom w:val="single" w:sz="6" w:space="0" w:color="auto"/>
              <w:right w:val="single" w:sz="6" w:space="0" w:color="auto"/>
            </w:tcBorders>
            <w:vAlign w:val="bottom"/>
            <w:hideMark/>
          </w:tcPr>
          <w:p w14:paraId="1F67E1FC" w14:textId="77777777" w:rsidR="00C50A95" w:rsidRPr="005E2372" w:rsidRDefault="00C50A95" w:rsidP="00416506">
            <w:pPr>
              <w:pStyle w:val="tabletext11"/>
              <w:rPr>
                <w:ins w:id="1784" w:author="Author"/>
              </w:rPr>
            </w:pPr>
            <w:ins w:id="1785" w:author="Author">
              <w:r w:rsidRPr="005E2372">
                <w:t>Tow Trucks For Hire</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6F553C90" w14:textId="77777777" w:rsidR="00C50A95" w:rsidRPr="005E2372" w:rsidRDefault="00C50A95" w:rsidP="00416506">
            <w:pPr>
              <w:pStyle w:val="tabletext11"/>
              <w:tabs>
                <w:tab w:val="decimal" w:pos="280"/>
              </w:tabs>
              <w:jc w:val="center"/>
              <w:rPr>
                <w:ins w:id="1786" w:author="Author"/>
              </w:rPr>
            </w:pPr>
            <w:ins w:id="1787" w:author="Author">
              <w:r w:rsidRPr="005E2372">
                <w:t>---03</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34014D1C" w14:textId="77777777" w:rsidR="00C50A95" w:rsidRPr="005E2372" w:rsidRDefault="00C50A95" w:rsidP="00416506">
            <w:pPr>
              <w:pStyle w:val="tabletext11"/>
              <w:tabs>
                <w:tab w:val="decimal" w:pos="0"/>
              </w:tabs>
              <w:jc w:val="center"/>
              <w:rPr>
                <w:ins w:id="1788" w:author="Author"/>
              </w:rPr>
            </w:pPr>
            <w:ins w:id="1789" w:author="Author">
              <w:r w:rsidRPr="005E2372">
                <w:t>2.01</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30F7FB1F" w14:textId="77777777" w:rsidR="00C50A95" w:rsidRPr="005E2372" w:rsidRDefault="00C50A95" w:rsidP="00416506">
            <w:pPr>
              <w:pStyle w:val="tabletext11"/>
              <w:tabs>
                <w:tab w:val="decimal" w:pos="0"/>
                <w:tab w:val="decimal" w:pos="640"/>
              </w:tabs>
              <w:jc w:val="center"/>
              <w:rPr>
                <w:ins w:id="1790" w:author="Author"/>
              </w:rPr>
            </w:pPr>
            <w:ins w:id="1791" w:author="Author">
              <w:r w:rsidRPr="005E2372">
                <w:t>1.95</w:t>
              </w:r>
            </w:ins>
          </w:p>
        </w:tc>
        <w:tc>
          <w:tcPr>
            <w:tcW w:w="1080" w:type="dxa"/>
            <w:tcBorders>
              <w:top w:val="single" w:sz="6" w:space="0" w:color="auto"/>
              <w:left w:val="single" w:sz="6" w:space="0" w:color="auto"/>
              <w:bottom w:val="single" w:sz="6" w:space="0" w:color="auto"/>
              <w:right w:val="single" w:sz="6" w:space="0" w:color="auto"/>
            </w:tcBorders>
            <w:vAlign w:val="center"/>
            <w:hideMark/>
          </w:tcPr>
          <w:p w14:paraId="3469A6D5" w14:textId="77777777" w:rsidR="00C50A95" w:rsidRPr="005E2372" w:rsidRDefault="00C50A95" w:rsidP="00416506">
            <w:pPr>
              <w:pStyle w:val="tabletext11"/>
              <w:tabs>
                <w:tab w:val="decimal" w:pos="0"/>
                <w:tab w:val="decimal" w:pos="640"/>
              </w:tabs>
              <w:jc w:val="center"/>
              <w:rPr>
                <w:ins w:id="1792" w:author="Author"/>
              </w:rPr>
            </w:pPr>
            <w:ins w:id="1793" w:author="Author">
              <w:r w:rsidRPr="005E2372">
                <w:t>2.04</w:t>
              </w:r>
            </w:ins>
          </w:p>
        </w:tc>
        <w:tc>
          <w:tcPr>
            <w:tcW w:w="850" w:type="dxa"/>
            <w:tcBorders>
              <w:top w:val="single" w:sz="6" w:space="0" w:color="auto"/>
              <w:left w:val="single" w:sz="6" w:space="0" w:color="auto"/>
              <w:bottom w:val="single" w:sz="6" w:space="0" w:color="auto"/>
              <w:right w:val="single" w:sz="6" w:space="0" w:color="auto"/>
            </w:tcBorders>
            <w:vAlign w:val="center"/>
            <w:hideMark/>
          </w:tcPr>
          <w:p w14:paraId="543219A9" w14:textId="77777777" w:rsidR="00C50A95" w:rsidRPr="005E2372" w:rsidRDefault="00C50A95" w:rsidP="00416506">
            <w:pPr>
              <w:pStyle w:val="tabletext11"/>
              <w:tabs>
                <w:tab w:val="decimal" w:pos="0"/>
                <w:tab w:val="decimal" w:pos="640"/>
              </w:tabs>
              <w:jc w:val="center"/>
              <w:rPr>
                <w:ins w:id="1794" w:author="Author"/>
              </w:rPr>
            </w:pPr>
            <w:ins w:id="1795" w:author="Author">
              <w:r w:rsidRPr="005E2372">
                <w:t>1.81</w:t>
              </w:r>
            </w:ins>
          </w:p>
        </w:tc>
      </w:tr>
      <w:tr w:rsidR="00C50A95" w:rsidRPr="005E2372" w14:paraId="09EB46CD" w14:textId="77777777" w:rsidTr="00416506">
        <w:trPr>
          <w:cantSplit/>
          <w:trHeight w:val="190"/>
          <w:ins w:id="1796" w:author="Author"/>
        </w:trPr>
        <w:tc>
          <w:tcPr>
            <w:tcW w:w="200" w:type="dxa"/>
            <w:tcBorders>
              <w:top w:val="nil"/>
              <w:left w:val="nil"/>
              <w:bottom w:val="nil"/>
              <w:right w:val="single" w:sz="6" w:space="0" w:color="auto"/>
            </w:tcBorders>
          </w:tcPr>
          <w:p w14:paraId="63C58E70" w14:textId="77777777" w:rsidR="00C50A95" w:rsidRPr="005E2372" w:rsidRDefault="00C50A95" w:rsidP="00416506">
            <w:pPr>
              <w:pStyle w:val="tabletext11"/>
              <w:rPr>
                <w:ins w:id="1797" w:author="Author"/>
              </w:rPr>
            </w:pPr>
          </w:p>
        </w:tc>
        <w:tc>
          <w:tcPr>
            <w:tcW w:w="5591" w:type="dxa"/>
            <w:vMerge/>
            <w:tcBorders>
              <w:top w:val="single" w:sz="6" w:space="0" w:color="auto"/>
              <w:left w:val="single" w:sz="6" w:space="0" w:color="auto"/>
              <w:bottom w:val="single" w:sz="6" w:space="0" w:color="auto"/>
              <w:right w:val="single" w:sz="6" w:space="0" w:color="auto"/>
            </w:tcBorders>
            <w:vAlign w:val="center"/>
            <w:hideMark/>
          </w:tcPr>
          <w:p w14:paraId="2CF64D22" w14:textId="77777777" w:rsidR="00C50A95" w:rsidRPr="005E2372" w:rsidRDefault="00C50A95" w:rsidP="00416506">
            <w:pPr>
              <w:overflowPunct/>
              <w:autoSpaceDE/>
              <w:autoSpaceDN/>
              <w:adjustRightInd/>
              <w:spacing w:before="0" w:line="240" w:lineRule="auto"/>
              <w:jc w:val="left"/>
              <w:rPr>
                <w:ins w:id="1798" w:author="Author"/>
                <w:rFonts w:ascii="Arial" w:hAnsi="Arial"/>
                <w:sz w:val="18"/>
              </w:rPr>
            </w:pPr>
          </w:p>
        </w:tc>
        <w:tc>
          <w:tcPr>
            <w:tcW w:w="3780" w:type="dxa"/>
            <w:tcBorders>
              <w:top w:val="single" w:sz="6" w:space="0" w:color="auto"/>
              <w:left w:val="single" w:sz="6" w:space="0" w:color="auto"/>
              <w:bottom w:val="single" w:sz="6" w:space="0" w:color="auto"/>
              <w:right w:val="single" w:sz="6" w:space="0" w:color="auto"/>
            </w:tcBorders>
            <w:vAlign w:val="bottom"/>
            <w:hideMark/>
          </w:tcPr>
          <w:p w14:paraId="7FF9E126" w14:textId="77777777" w:rsidR="00C50A95" w:rsidRPr="005E2372" w:rsidRDefault="00C50A95" w:rsidP="00416506">
            <w:pPr>
              <w:pStyle w:val="tabletext11"/>
              <w:rPr>
                <w:ins w:id="1799" w:author="Author"/>
              </w:rPr>
            </w:pPr>
            <w:ins w:id="1800" w:author="Author">
              <w:r w:rsidRPr="005E2372">
                <w:t>Movers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303F59CE" w14:textId="77777777" w:rsidR="00C50A95" w:rsidRPr="005E2372" w:rsidRDefault="00C50A95" w:rsidP="00416506">
            <w:pPr>
              <w:pStyle w:val="tabletext11"/>
              <w:tabs>
                <w:tab w:val="decimal" w:pos="280"/>
              </w:tabs>
              <w:jc w:val="center"/>
              <w:rPr>
                <w:ins w:id="1801" w:author="Author"/>
              </w:rPr>
            </w:pPr>
            <w:ins w:id="1802" w:author="Author">
              <w:r w:rsidRPr="005E2372">
                <w:t>---05</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0964F600" w14:textId="77777777" w:rsidR="00C50A95" w:rsidRPr="005E2372" w:rsidRDefault="00C50A95" w:rsidP="00416506">
            <w:pPr>
              <w:pStyle w:val="tabletext11"/>
              <w:tabs>
                <w:tab w:val="decimal" w:pos="0"/>
              </w:tabs>
              <w:jc w:val="center"/>
              <w:rPr>
                <w:ins w:id="1803" w:author="Author"/>
              </w:rPr>
            </w:pPr>
            <w:ins w:id="1804" w:author="Author">
              <w:r w:rsidRPr="005E2372">
                <w:t>1.00</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013E2064" w14:textId="77777777" w:rsidR="00C50A95" w:rsidRPr="005E2372" w:rsidRDefault="00C50A95" w:rsidP="00416506">
            <w:pPr>
              <w:pStyle w:val="tabletext11"/>
              <w:tabs>
                <w:tab w:val="decimal" w:pos="0"/>
                <w:tab w:val="decimal" w:pos="640"/>
              </w:tabs>
              <w:jc w:val="center"/>
              <w:rPr>
                <w:ins w:id="1805" w:author="Author"/>
              </w:rPr>
            </w:pPr>
            <w:ins w:id="1806" w:author="Author">
              <w:r w:rsidRPr="005E2372">
                <w:t>1.00</w:t>
              </w:r>
            </w:ins>
          </w:p>
        </w:tc>
        <w:tc>
          <w:tcPr>
            <w:tcW w:w="1080" w:type="dxa"/>
            <w:tcBorders>
              <w:top w:val="single" w:sz="6" w:space="0" w:color="auto"/>
              <w:left w:val="single" w:sz="6" w:space="0" w:color="auto"/>
              <w:bottom w:val="single" w:sz="6" w:space="0" w:color="auto"/>
              <w:right w:val="single" w:sz="6" w:space="0" w:color="auto"/>
            </w:tcBorders>
            <w:vAlign w:val="center"/>
            <w:hideMark/>
          </w:tcPr>
          <w:p w14:paraId="476D4D42" w14:textId="77777777" w:rsidR="00C50A95" w:rsidRPr="005E2372" w:rsidRDefault="00C50A95" w:rsidP="00416506">
            <w:pPr>
              <w:pStyle w:val="tabletext11"/>
              <w:tabs>
                <w:tab w:val="decimal" w:pos="0"/>
                <w:tab w:val="decimal" w:pos="640"/>
              </w:tabs>
              <w:jc w:val="center"/>
              <w:rPr>
                <w:ins w:id="1807" w:author="Author"/>
              </w:rPr>
            </w:pPr>
            <w:ins w:id="1808" w:author="Author">
              <w:r w:rsidRPr="005E2372">
                <w:t>1.00</w:t>
              </w:r>
            </w:ins>
          </w:p>
        </w:tc>
        <w:tc>
          <w:tcPr>
            <w:tcW w:w="850" w:type="dxa"/>
            <w:tcBorders>
              <w:top w:val="single" w:sz="6" w:space="0" w:color="auto"/>
              <w:left w:val="single" w:sz="6" w:space="0" w:color="auto"/>
              <w:bottom w:val="single" w:sz="6" w:space="0" w:color="auto"/>
              <w:right w:val="single" w:sz="6" w:space="0" w:color="auto"/>
            </w:tcBorders>
            <w:vAlign w:val="center"/>
            <w:hideMark/>
          </w:tcPr>
          <w:p w14:paraId="4739A7E8" w14:textId="77777777" w:rsidR="00C50A95" w:rsidRPr="005E2372" w:rsidRDefault="00C50A95" w:rsidP="00416506">
            <w:pPr>
              <w:pStyle w:val="tabletext11"/>
              <w:tabs>
                <w:tab w:val="decimal" w:pos="0"/>
                <w:tab w:val="decimal" w:pos="640"/>
              </w:tabs>
              <w:jc w:val="center"/>
              <w:rPr>
                <w:ins w:id="1809" w:author="Author"/>
              </w:rPr>
            </w:pPr>
            <w:ins w:id="1810" w:author="Author">
              <w:r w:rsidRPr="005E2372">
                <w:t>1.00</w:t>
              </w:r>
            </w:ins>
          </w:p>
        </w:tc>
      </w:tr>
      <w:tr w:rsidR="00C50A95" w:rsidRPr="005E2372" w14:paraId="4462AE13" w14:textId="77777777" w:rsidTr="00416506">
        <w:trPr>
          <w:cantSplit/>
          <w:trHeight w:val="190"/>
          <w:ins w:id="1811" w:author="Author"/>
        </w:trPr>
        <w:tc>
          <w:tcPr>
            <w:tcW w:w="200" w:type="dxa"/>
            <w:tcBorders>
              <w:top w:val="nil"/>
              <w:left w:val="nil"/>
              <w:bottom w:val="nil"/>
              <w:right w:val="single" w:sz="6" w:space="0" w:color="auto"/>
            </w:tcBorders>
          </w:tcPr>
          <w:p w14:paraId="2207DFF2" w14:textId="77777777" w:rsidR="00C50A95" w:rsidRPr="005E2372" w:rsidRDefault="00C50A95" w:rsidP="00416506">
            <w:pPr>
              <w:pStyle w:val="tabletext11"/>
              <w:rPr>
                <w:ins w:id="1812" w:author="Author"/>
              </w:rPr>
            </w:pPr>
          </w:p>
        </w:tc>
        <w:tc>
          <w:tcPr>
            <w:tcW w:w="5591" w:type="dxa"/>
            <w:vMerge/>
            <w:tcBorders>
              <w:top w:val="single" w:sz="6" w:space="0" w:color="auto"/>
              <w:left w:val="single" w:sz="6" w:space="0" w:color="auto"/>
              <w:bottom w:val="single" w:sz="6" w:space="0" w:color="auto"/>
              <w:right w:val="single" w:sz="6" w:space="0" w:color="auto"/>
            </w:tcBorders>
            <w:vAlign w:val="center"/>
            <w:hideMark/>
          </w:tcPr>
          <w:p w14:paraId="2327069B" w14:textId="77777777" w:rsidR="00C50A95" w:rsidRPr="005E2372" w:rsidRDefault="00C50A95" w:rsidP="00416506">
            <w:pPr>
              <w:overflowPunct/>
              <w:autoSpaceDE/>
              <w:autoSpaceDN/>
              <w:adjustRightInd/>
              <w:spacing w:before="0" w:line="240" w:lineRule="auto"/>
              <w:jc w:val="left"/>
              <w:rPr>
                <w:ins w:id="1813" w:author="Author"/>
                <w:rFonts w:ascii="Arial" w:hAnsi="Arial"/>
                <w:sz w:val="18"/>
              </w:rPr>
            </w:pPr>
          </w:p>
        </w:tc>
        <w:tc>
          <w:tcPr>
            <w:tcW w:w="3780" w:type="dxa"/>
            <w:tcBorders>
              <w:top w:val="single" w:sz="6" w:space="0" w:color="auto"/>
              <w:left w:val="single" w:sz="6" w:space="0" w:color="auto"/>
              <w:bottom w:val="single" w:sz="6" w:space="0" w:color="auto"/>
              <w:right w:val="single" w:sz="6" w:space="0" w:color="auto"/>
            </w:tcBorders>
            <w:vAlign w:val="bottom"/>
            <w:hideMark/>
          </w:tcPr>
          <w:p w14:paraId="2B352AEC" w14:textId="77777777" w:rsidR="00C50A95" w:rsidRPr="005E2372" w:rsidRDefault="00C50A95" w:rsidP="00416506">
            <w:pPr>
              <w:pStyle w:val="tabletext11"/>
              <w:rPr>
                <w:ins w:id="1814" w:author="Author"/>
              </w:rPr>
            </w:pPr>
            <w:ins w:id="1815" w:author="Author">
              <w:r w:rsidRPr="005E2372">
                <w:t>Owned trucks, tractors and trailers that the insured leases or rents to others to use in their trucking or motor carrier operations when the insured lessor has agreed, in writing, to provide primary coverage and to hold the lessee harmless in a written lease agreement</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31BC6592" w14:textId="77777777" w:rsidR="00C50A95" w:rsidRPr="005E2372" w:rsidRDefault="00C50A95" w:rsidP="00416506">
            <w:pPr>
              <w:pStyle w:val="tabletext11"/>
              <w:tabs>
                <w:tab w:val="decimal" w:pos="280"/>
              </w:tabs>
              <w:jc w:val="center"/>
              <w:rPr>
                <w:ins w:id="1816" w:author="Author"/>
              </w:rPr>
            </w:pPr>
            <w:ins w:id="1817" w:author="Author">
              <w:r w:rsidRPr="005E2372">
                <w:t>---06</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2391509B" w14:textId="77777777" w:rsidR="00C50A95" w:rsidRPr="005E2372" w:rsidRDefault="00C50A95" w:rsidP="00416506">
            <w:pPr>
              <w:pStyle w:val="tabletext11"/>
              <w:tabs>
                <w:tab w:val="decimal" w:pos="0"/>
              </w:tabs>
              <w:jc w:val="center"/>
              <w:rPr>
                <w:ins w:id="1818" w:author="Author"/>
              </w:rPr>
            </w:pPr>
            <w:ins w:id="1819" w:author="Author">
              <w:r w:rsidRPr="005E2372">
                <w:t>2.18</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18CE177D" w14:textId="77777777" w:rsidR="00C50A95" w:rsidRPr="005E2372" w:rsidRDefault="00C50A95" w:rsidP="00416506">
            <w:pPr>
              <w:pStyle w:val="tabletext11"/>
              <w:tabs>
                <w:tab w:val="decimal" w:pos="0"/>
                <w:tab w:val="decimal" w:pos="640"/>
              </w:tabs>
              <w:jc w:val="center"/>
              <w:rPr>
                <w:ins w:id="1820" w:author="Author"/>
              </w:rPr>
            </w:pPr>
            <w:ins w:id="1821" w:author="Author">
              <w:r w:rsidRPr="005E2372">
                <w:t>1.90</w:t>
              </w:r>
            </w:ins>
          </w:p>
        </w:tc>
        <w:tc>
          <w:tcPr>
            <w:tcW w:w="1080" w:type="dxa"/>
            <w:tcBorders>
              <w:top w:val="single" w:sz="6" w:space="0" w:color="auto"/>
              <w:left w:val="single" w:sz="6" w:space="0" w:color="auto"/>
              <w:bottom w:val="single" w:sz="6" w:space="0" w:color="auto"/>
              <w:right w:val="single" w:sz="6" w:space="0" w:color="auto"/>
            </w:tcBorders>
            <w:vAlign w:val="center"/>
            <w:hideMark/>
          </w:tcPr>
          <w:p w14:paraId="3567CD55" w14:textId="77777777" w:rsidR="00C50A95" w:rsidRPr="005E2372" w:rsidRDefault="00C50A95" w:rsidP="00416506">
            <w:pPr>
              <w:pStyle w:val="tabletext11"/>
              <w:tabs>
                <w:tab w:val="decimal" w:pos="0"/>
                <w:tab w:val="decimal" w:pos="640"/>
              </w:tabs>
              <w:jc w:val="center"/>
              <w:rPr>
                <w:ins w:id="1822" w:author="Author"/>
              </w:rPr>
            </w:pPr>
            <w:ins w:id="1823" w:author="Author">
              <w:r w:rsidRPr="005E2372">
                <w:t>2.24</w:t>
              </w:r>
            </w:ins>
          </w:p>
        </w:tc>
        <w:tc>
          <w:tcPr>
            <w:tcW w:w="850" w:type="dxa"/>
            <w:tcBorders>
              <w:top w:val="single" w:sz="6" w:space="0" w:color="auto"/>
              <w:left w:val="single" w:sz="6" w:space="0" w:color="auto"/>
              <w:bottom w:val="single" w:sz="6" w:space="0" w:color="auto"/>
              <w:right w:val="single" w:sz="6" w:space="0" w:color="auto"/>
            </w:tcBorders>
            <w:vAlign w:val="center"/>
            <w:hideMark/>
          </w:tcPr>
          <w:p w14:paraId="6A3D152F" w14:textId="77777777" w:rsidR="00C50A95" w:rsidRPr="005E2372" w:rsidRDefault="00C50A95" w:rsidP="00416506">
            <w:pPr>
              <w:pStyle w:val="tabletext11"/>
              <w:tabs>
                <w:tab w:val="decimal" w:pos="0"/>
                <w:tab w:val="decimal" w:pos="640"/>
              </w:tabs>
              <w:jc w:val="center"/>
              <w:rPr>
                <w:ins w:id="1824" w:author="Author"/>
              </w:rPr>
            </w:pPr>
            <w:ins w:id="1825" w:author="Author">
              <w:r w:rsidRPr="005E2372">
                <w:t>1.99</w:t>
              </w:r>
            </w:ins>
          </w:p>
        </w:tc>
      </w:tr>
      <w:tr w:rsidR="00C50A95" w:rsidRPr="005E2372" w14:paraId="707EC6D3" w14:textId="77777777" w:rsidTr="00416506">
        <w:trPr>
          <w:cantSplit/>
          <w:trHeight w:val="190"/>
          <w:ins w:id="1826" w:author="Author"/>
        </w:trPr>
        <w:tc>
          <w:tcPr>
            <w:tcW w:w="200" w:type="dxa"/>
            <w:tcBorders>
              <w:top w:val="nil"/>
              <w:left w:val="nil"/>
              <w:bottom w:val="nil"/>
              <w:right w:val="single" w:sz="6" w:space="0" w:color="auto"/>
            </w:tcBorders>
          </w:tcPr>
          <w:p w14:paraId="18BCEE5D" w14:textId="77777777" w:rsidR="00C50A95" w:rsidRPr="005E2372" w:rsidRDefault="00C50A95" w:rsidP="00416506">
            <w:pPr>
              <w:pStyle w:val="tabletext11"/>
              <w:rPr>
                <w:ins w:id="1827" w:author="Author"/>
              </w:rPr>
            </w:pPr>
          </w:p>
        </w:tc>
        <w:tc>
          <w:tcPr>
            <w:tcW w:w="5591" w:type="dxa"/>
            <w:vMerge/>
            <w:tcBorders>
              <w:top w:val="single" w:sz="6" w:space="0" w:color="auto"/>
              <w:left w:val="single" w:sz="6" w:space="0" w:color="auto"/>
              <w:bottom w:val="single" w:sz="6" w:space="0" w:color="auto"/>
              <w:right w:val="single" w:sz="6" w:space="0" w:color="auto"/>
            </w:tcBorders>
            <w:vAlign w:val="center"/>
            <w:hideMark/>
          </w:tcPr>
          <w:p w14:paraId="231128FF" w14:textId="77777777" w:rsidR="00C50A95" w:rsidRPr="005E2372" w:rsidRDefault="00C50A95" w:rsidP="00416506">
            <w:pPr>
              <w:overflowPunct/>
              <w:autoSpaceDE/>
              <w:autoSpaceDN/>
              <w:adjustRightInd/>
              <w:spacing w:before="0" w:line="240" w:lineRule="auto"/>
              <w:jc w:val="left"/>
              <w:rPr>
                <w:ins w:id="1828" w:author="Author"/>
                <w:rFonts w:ascii="Arial" w:hAnsi="Arial"/>
                <w:sz w:val="18"/>
              </w:rPr>
            </w:pPr>
          </w:p>
        </w:tc>
        <w:tc>
          <w:tcPr>
            <w:tcW w:w="3780" w:type="dxa"/>
            <w:tcBorders>
              <w:top w:val="single" w:sz="6" w:space="0" w:color="auto"/>
              <w:left w:val="single" w:sz="6" w:space="0" w:color="auto"/>
              <w:bottom w:val="single" w:sz="6" w:space="0" w:color="auto"/>
              <w:right w:val="single" w:sz="6" w:space="0" w:color="auto"/>
            </w:tcBorders>
            <w:vAlign w:val="bottom"/>
            <w:hideMark/>
          </w:tcPr>
          <w:p w14:paraId="645E95DA" w14:textId="77777777" w:rsidR="00C50A95" w:rsidRPr="005E2372" w:rsidRDefault="00C50A95" w:rsidP="00416506">
            <w:pPr>
              <w:pStyle w:val="tabletext11"/>
              <w:rPr>
                <w:ins w:id="1829" w:author="Author"/>
              </w:rPr>
            </w:pPr>
            <w:ins w:id="1830" w:author="Author">
              <w:r w:rsidRPr="005E2372">
                <w:t>All Other Truckers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1BA7B685" w14:textId="77777777" w:rsidR="00C50A95" w:rsidRPr="005E2372" w:rsidRDefault="00C50A95" w:rsidP="00416506">
            <w:pPr>
              <w:pStyle w:val="tabletext11"/>
              <w:tabs>
                <w:tab w:val="decimal" w:pos="280"/>
              </w:tabs>
              <w:jc w:val="center"/>
              <w:rPr>
                <w:ins w:id="1831" w:author="Author"/>
              </w:rPr>
            </w:pPr>
            <w:ins w:id="1832" w:author="Author">
              <w:r w:rsidRPr="005E2372">
                <w:t>---29</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0C11DC7E" w14:textId="77777777" w:rsidR="00C50A95" w:rsidRPr="005E2372" w:rsidRDefault="00C50A95" w:rsidP="00416506">
            <w:pPr>
              <w:pStyle w:val="tabletext11"/>
              <w:tabs>
                <w:tab w:val="decimal" w:pos="0"/>
              </w:tabs>
              <w:jc w:val="center"/>
              <w:rPr>
                <w:ins w:id="1833" w:author="Author"/>
              </w:rPr>
            </w:pPr>
            <w:ins w:id="1834" w:author="Author">
              <w:r w:rsidRPr="005E2372">
                <w:t>1.98</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24448EE3" w14:textId="77777777" w:rsidR="00C50A95" w:rsidRPr="005E2372" w:rsidRDefault="00C50A95" w:rsidP="00416506">
            <w:pPr>
              <w:pStyle w:val="tabletext11"/>
              <w:tabs>
                <w:tab w:val="decimal" w:pos="0"/>
                <w:tab w:val="decimal" w:pos="640"/>
              </w:tabs>
              <w:jc w:val="center"/>
              <w:rPr>
                <w:ins w:id="1835" w:author="Author"/>
              </w:rPr>
            </w:pPr>
            <w:ins w:id="1836" w:author="Author">
              <w:r w:rsidRPr="005E2372">
                <w:t>1.73</w:t>
              </w:r>
            </w:ins>
          </w:p>
        </w:tc>
        <w:tc>
          <w:tcPr>
            <w:tcW w:w="1080" w:type="dxa"/>
            <w:tcBorders>
              <w:top w:val="single" w:sz="6" w:space="0" w:color="auto"/>
              <w:left w:val="single" w:sz="6" w:space="0" w:color="auto"/>
              <w:bottom w:val="single" w:sz="6" w:space="0" w:color="auto"/>
              <w:right w:val="single" w:sz="6" w:space="0" w:color="auto"/>
            </w:tcBorders>
            <w:vAlign w:val="center"/>
            <w:hideMark/>
          </w:tcPr>
          <w:p w14:paraId="752A6E62" w14:textId="77777777" w:rsidR="00C50A95" w:rsidRPr="005E2372" w:rsidRDefault="00C50A95" w:rsidP="00416506">
            <w:pPr>
              <w:pStyle w:val="tabletext11"/>
              <w:tabs>
                <w:tab w:val="decimal" w:pos="0"/>
                <w:tab w:val="decimal" w:pos="640"/>
              </w:tabs>
              <w:jc w:val="center"/>
              <w:rPr>
                <w:ins w:id="1837" w:author="Author"/>
              </w:rPr>
            </w:pPr>
            <w:ins w:id="1838" w:author="Author">
              <w:r w:rsidRPr="005E2372">
                <w:t>2.04</w:t>
              </w:r>
            </w:ins>
          </w:p>
        </w:tc>
        <w:tc>
          <w:tcPr>
            <w:tcW w:w="850" w:type="dxa"/>
            <w:tcBorders>
              <w:top w:val="single" w:sz="6" w:space="0" w:color="auto"/>
              <w:left w:val="single" w:sz="6" w:space="0" w:color="auto"/>
              <w:bottom w:val="single" w:sz="6" w:space="0" w:color="auto"/>
              <w:right w:val="single" w:sz="6" w:space="0" w:color="auto"/>
            </w:tcBorders>
            <w:vAlign w:val="center"/>
            <w:hideMark/>
          </w:tcPr>
          <w:p w14:paraId="77D99039" w14:textId="77777777" w:rsidR="00C50A95" w:rsidRPr="005E2372" w:rsidRDefault="00C50A95" w:rsidP="00416506">
            <w:pPr>
              <w:pStyle w:val="tabletext11"/>
              <w:tabs>
                <w:tab w:val="decimal" w:pos="0"/>
                <w:tab w:val="decimal" w:pos="640"/>
              </w:tabs>
              <w:jc w:val="center"/>
              <w:rPr>
                <w:ins w:id="1839" w:author="Author"/>
              </w:rPr>
            </w:pPr>
            <w:ins w:id="1840" w:author="Author">
              <w:r w:rsidRPr="005E2372">
                <w:t>1.81</w:t>
              </w:r>
            </w:ins>
          </w:p>
        </w:tc>
      </w:tr>
      <w:tr w:rsidR="00C50A95" w:rsidRPr="005E2372" w14:paraId="45BFEB20" w14:textId="77777777" w:rsidTr="00416506">
        <w:trPr>
          <w:cantSplit/>
          <w:trHeight w:val="190"/>
          <w:ins w:id="1841" w:author="Author"/>
        </w:trPr>
        <w:tc>
          <w:tcPr>
            <w:tcW w:w="200" w:type="dxa"/>
            <w:tcBorders>
              <w:top w:val="nil"/>
              <w:left w:val="nil"/>
              <w:bottom w:val="nil"/>
              <w:right w:val="single" w:sz="6" w:space="0" w:color="auto"/>
            </w:tcBorders>
          </w:tcPr>
          <w:p w14:paraId="4A9E910D" w14:textId="77777777" w:rsidR="00C50A95" w:rsidRPr="005E2372" w:rsidRDefault="00C50A95" w:rsidP="00416506">
            <w:pPr>
              <w:pStyle w:val="tabletext11"/>
              <w:rPr>
                <w:ins w:id="1842" w:author="Author"/>
              </w:rPr>
            </w:pPr>
          </w:p>
        </w:tc>
        <w:tc>
          <w:tcPr>
            <w:tcW w:w="1811" w:type="dxa"/>
            <w:vMerge w:val="restart"/>
            <w:tcBorders>
              <w:top w:val="single" w:sz="6" w:space="0" w:color="auto"/>
              <w:left w:val="single" w:sz="6" w:space="0" w:color="auto"/>
              <w:bottom w:val="single" w:sz="6" w:space="0" w:color="auto"/>
              <w:right w:val="single" w:sz="6" w:space="0" w:color="auto"/>
            </w:tcBorders>
            <w:vAlign w:val="center"/>
            <w:hideMark/>
          </w:tcPr>
          <w:p w14:paraId="402F7810" w14:textId="77777777" w:rsidR="00C50A95" w:rsidRPr="005E2372" w:rsidRDefault="00C50A95" w:rsidP="00416506">
            <w:pPr>
              <w:pStyle w:val="tabletext11"/>
              <w:rPr>
                <w:ins w:id="1843" w:author="Author"/>
              </w:rPr>
            </w:pPr>
            <w:ins w:id="1844" w:author="Author">
              <w:r w:rsidRPr="005E2372">
                <w:t>Food Delivery: Autos used by food manufacturers to transport raw and finished products or used in wholesale distribution of food</w:t>
              </w:r>
            </w:ins>
          </w:p>
        </w:tc>
        <w:tc>
          <w:tcPr>
            <w:tcW w:w="3780" w:type="dxa"/>
            <w:tcBorders>
              <w:top w:val="single" w:sz="6" w:space="0" w:color="auto"/>
              <w:left w:val="single" w:sz="6" w:space="0" w:color="auto"/>
              <w:bottom w:val="single" w:sz="6" w:space="0" w:color="auto"/>
              <w:right w:val="single" w:sz="6" w:space="0" w:color="auto"/>
            </w:tcBorders>
            <w:vAlign w:val="bottom"/>
            <w:hideMark/>
          </w:tcPr>
          <w:p w14:paraId="781DDD91" w14:textId="77777777" w:rsidR="00C50A95" w:rsidRPr="005E2372" w:rsidRDefault="00C50A95" w:rsidP="00416506">
            <w:pPr>
              <w:pStyle w:val="tabletext11"/>
              <w:rPr>
                <w:ins w:id="1845" w:author="Author"/>
              </w:rPr>
            </w:pPr>
            <w:ins w:id="1846" w:author="Author">
              <w:r w:rsidRPr="005E2372">
                <w:t>Canneries and Packing Plants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2CCA0920" w14:textId="77777777" w:rsidR="00C50A95" w:rsidRPr="005E2372" w:rsidRDefault="00C50A95" w:rsidP="00416506">
            <w:pPr>
              <w:pStyle w:val="tabletext11"/>
              <w:tabs>
                <w:tab w:val="decimal" w:pos="280"/>
              </w:tabs>
              <w:jc w:val="center"/>
              <w:rPr>
                <w:ins w:id="1847" w:author="Author"/>
              </w:rPr>
            </w:pPr>
            <w:ins w:id="1848" w:author="Author">
              <w:r w:rsidRPr="005E2372">
                <w:t>---31</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5DCCD76E" w14:textId="77777777" w:rsidR="00C50A95" w:rsidRPr="005E2372" w:rsidRDefault="00C50A95" w:rsidP="00416506">
            <w:pPr>
              <w:pStyle w:val="tabletext11"/>
              <w:tabs>
                <w:tab w:val="decimal" w:pos="0"/>
              </w:tabs>
              <w:jc w:val="center"/>
              <w:rPr>
                <w:ins w:id="1849" w:author="Author"/>
              </w:rPr>
            </w:pPr>
            <w:ins w:id="1850" w:author="Author">
              <w:r w:rsidRPr="005E2372">
                <w:t>1.71</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167189C1" w14:textId="77777777" w:rsidR="00C50A95" w:rsidRPr="005E2372" w:rsidRDefault="00C50A95" w:rsidP="00416506">
            <w:pPr>
              <w:pStyle w:val="tabletext11"/>
              <w:tabs>
                <w:tab w:val="decimal" w:pos="0"/>
                <w:tab w:val="decimal" w:pos="640"/>
              </w:tabs>
              <w:jc w:val="center"/>
              <w:rPr>
                <w:ins w:id="1851" w:author="Author"/>
              </w:rPr>
            </w:pPr>
            <w:ins w:id="1852" w:author="Author">
              <w:r w:rsidRPr="005E2372">
                <w:t>1.13</w:t>
              </w:r>
            </w:ins>
          </w:p>
        </w:tc>
        <w:tc>
          <w:tcPr>
            <w:tcW w:w="1080" w:type="dxa"/>
            <w:tcBorders>
              <w:top w:val="single" w:sz="6" w:space="0" w:color="auto"/>
              <w:left w:val="single" w:sz="6" w:space="0" w:color="auto"/>
              <w:bottom w:val="single" w:sz="6" w:space="0" w:color="auto"/>
              <w:right w:val="single" w:sz="6" w:space="0" w:color="auto"/>
            </w:tcBorders>
            <w:vAlign w:val="center"/>
            <w:hideMark/>
          </w:tcPr>
          <w:p w14:paraId="1CBE6F15" w14:textId="77777777" w:rsidR="00C50A95" w:rsidRPr="005E2372" w:rsidRDefault="00C50A95" w:rsidP="00416506">
            <w:pPr>
              <w:pStyle w:val="tabletext11"/>
              <w:tabs>
                <w:tab w:val="decimal" w:pos="0"/>
                <w:tab w:val="decimal" w:pos="640"/>
              </w:tabs>
              <w:jc w:val="center"/>
              <w:rPr>
                <w:ins w:id="1853" w:author="Author"/>
              </w:rPr>
            </w:pPr>
            <w:ins w:id="1854" w:author="Author">
              <w:r w:rsidRPr="005E2372">
                <w:t>1.48</w:t>
              </w:r>
            </w:ins>
          </w:p>
        </w:tc>
        <w:tc>
          <w:tcPr>
            <w:tcW w:w="850" w:type="dxa"/>
            <w:tcBorders>
              <w:top w:val="single" w:sz="6" w:space="0" w:color="auto"/>
              <w:left w:val="single" w:sz="6" w:space="0" w:color="auto"/>
              <w:bottom w:val="single" w:sz="6" w:space="0" w:color="auto"/>
              <w:right w:val="single" w:sz="6" w:space="0" w:color="auto"/>
            </w:tcBorders>
            <w:vAlign w:val="center"/>
            <w:hideMark/>
          </w:tcPr>
          <w:p w14:paraId="50B8346C" w14:textId="77777777" w:rsidR="00C50A95" w:rsidRPr="005E2372" w:rsidRDefault="00C50A95" w:rsidP="00416506">
            <w:pPr>
              <w:pStyle w:val="tabletext11"/>
              <w:tabs>
                <w:tab w:val="decimal" w:pos="0"/>
                <w:tab w:val="decimal" w:pos="640"/>
              </w:tabs>
              <w:jc w:val="center"/>
              <w:rPr>
                <w:ins w:id="1855" w:author="Author"/>
              </w:rPr>
            </w:pPr>
            <w:ins w:id="1856" w:author="Author">
              <w:r w:rsidRPr="005E2372">
                <w:t>1.62</w:t>
              </w:r>
            </w:ins>
          </w:p>
        </w:tc>
      </w:tr>
      <w:tr w:rsidR="00C50A95" w:rsidRPr="005E2372" w14:paraId="416B5ABF" w14:textId="77777777" w:rsidTr="00416506">
        <w:trPr>
          <w:cantSplit/>
          <w:trHeight w:val="190"/>
          <w:ins w:id="1857" w:author="Author"/>
        </w:trPr>
        <w:tc>
          <w:tcPr>
            <w:tcW w:w="200" w:type="dxa"/>
            <w:tcBorders>
              <w:top w:val="nil"/>
              <w:left w:val="nil"/>
              <w:bottom w:val="nil"/>
              <w:right w:val="single" w:sz="6" w:space="0" w:color="auto"/>
            </w:tcBorders>
          </w:tcPr>
          <w:p w14:paraId="6EAC06EF" w14:textId="77777777" w:rsidR="00C50A95" w:rsidRPr="005E2372" w:rsidRDefault="00C50A95" w:rsidP="00416506">
            <w:pPr>
              <w:pStyle w:val="tabletext11"/>
              <w:rPr>
                <w:ins w:id="1858" w:author="Author"/>
              </w:rPr>
            </w:pPr>
          </w:p>
        </w:tc>
        <w:tc>
          <w:tcPr>
            <w:tcW w:w="5591" w:type="dxa"/>
            <w:vMerge/>
            <w:tcBorders>
              <w:top w:val="single" w:sz="6" w:space="0" w:color="auto"/>
              <w:left w:val="single" w:sz="6" w:space="0" w:color="auto"/>
              <w:bottom w:val="single" w:sz="6" w:space="0" w:color="auto"/>
              <w:right w:val="single" w:sz="6" w:space="0" w:color="auto"/>
            </w:tcBorders>
            <w:vAlign w:val="center"/>
            <w:hideMark/>
          </w:tcPr>
          <w:p w14:paraId="5892F6A2" w14:textId="77777777" w:rsidR="00C50A95" w:rsidRPr="005E2372" w:rsidRDefault="00C50A95" w:rsidP="00416506">
            <w:pPr>
              <w:overflowPunct/>
              <w:autoSpaceDE/>
              <w:autoSpaceDN/>
              <w:adjustRightInd/>
              <w:spacing w:before="0" w:line="240" w:lineRule="auto"/>
              <w:jc w:val="left"/>
              <w:rPr>
                <w:ins w:id="1859" w:author="Author"/>
                <w:rFonts w:ascii="Arial" w:hAnsi="Arial"/>
                <w:sz w:val="18"/>
              </w:rPr>
            </w:pPr>
          </w:p>
        </w:tc>
        <w:tc>
          <w:tcPr>
            <w:tcW w:w="3780" w:type="dxa"/>
            <w:tcBorders>
              <w:top w:val="single" w:sz="6" w:space="0" w:color="auto"/>
              <w:left w:val="single" w:sz="6" w:space="0" w:color="auto"/>
              <w:bottom w:val="single" w:sz="6" w:space="0" w:color="auto"/>
              <w:right w:val="single" w:sz="6" w:space="0" w:color="auto"/>
            </w:tcBorders>
            <w:vAlign w:val="bottom"/>
            <w:hideMark/>
          </w:tcPr>
          <w:p w14:paraId="190C8FC7" w14:textId="77777777" w:rsidR="00C50A95" w:rsidRPr="005E2372" w:rsidRDefault="00C50A95" w:rsidP="00416506">
            <w:pPr>
              <w:pStyle w:val="tabletext11"/>
              <w:rPr>
                <w:ins w:id="1860" w:author="Author"/>
              </w:rPr>
            </w:pPr>
            <w:ins w:id="1861" w:author="Author">
              <w:r w:rsidRPr="005E2372">
                <w:t>Fish and Seafood</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11F4807D" w14:textId="77777777" w:rsidR="00C50A95" w:rsidRPr="005E2372" w:rsidRDefault="00C50A95" w:rsidP="00416506">
            <w:pPr>
              <w:pStyle w:val="tabletext11"/>
              <w:tabs>
                <w:tab w:val="decimal" w:pos="280"/>
              </w:tabs>
              <w:jc w:val="center"/>
              <w:rPr>
                <w:ins w:id="1862" w:author="Author"/>
              </w:rPr>
            </w:pPr>
            <w:ins w:id="1863" w:author="Author">
              <w:r w:rsidRPr="005E2372">
                <w:t>---32</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6BF201EA" w14:textId="77777777" w:rsidR="00C50A95" w:rsidRPr="005E2372" w:rsidRDefault="00C50A95" w:rsidP="00416506">
            <w:pPr>
              <w:pStyle w:val="tabletext11"/>
              <w:tabs>
                <w:tab w:val="decimal" w:pos="0"/>
              </w:tabs>
              <w:jc w:val="center"/>
              <w:rPr>
                <w:ins w:id="1864" w:author="Author"/>
              </w:rPr>
            </w:pPr>
            <w:ins w:id="1865" w:author="Author">
              <w:r w:rsidRPr="005E2372">
                <w:t>1.71</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3E406B4A" w14:textId="77777777" w:rsidR="00C50A95" w:rsidRPr="005E2372" w:rsidRDefault="00C50A95" w:rsidP="00416506">
            <w:pPr>
              <w:pStyle w:val="tabletext11"/>
              <w:tabs>
                <w:tab w:val="decimal" w:pos="0"/>
                <w:tab w:val="decimal" w:pos="640"/>
              </w:tabs>
              <w:jc w:val="center"/>
              <w:rPr>
                <w:ins w:id="1866" w:author="Author"/>
              </w:rPr>
            </w:pPr>
            <w:ins w:id="1867" w:author="Author">
              <w:r w:rsidRPr="005E2372">
                <w:t>1.13</w:t>
              </w:r>
            </w:ins>
          </w:p>
        </w:tc>
        <w:tc>
          <w:tcPr>
            <w:tcW w:w="1080" w:type="dxa"/>
            <w:tcBorders>
              <w:top w:val="single" w:sz="6" w:space="0" w:color="auto"/>
              <w:left w:val="single" w:sz="6" w:space="0" w:color="auto"/>
              <w:bottom w:val="single" w:sz="6" w:space="0" w:color="auto"/>
              <w:right w:val="single" w:sz="6" w:space="0" w:color="auto"/>
            </w:tcBorders>
            <w:vAlign w:val="center"/>
            <w:hideMark/>
          </w:tcPr>
          <w:p w14:paraId="4860C455" w14:textId="77777777" w:rsidR="00C50A95" w:rsidRPr="005E2372" w:rsidRDefault="00C50A95" w:rsidP="00416506">
            <w:pPr>
              <w:pStyle w:val="tabletext11"/>
              <w:tabs>
                <w:tab w:val="decimal" w:pos="0"/>
                <w:tab w:val="decimal" w:pos="640"/>
              </w:tabs>
              <w:jc w:val="center"/>
              <w:rPr>
                <w:ins w:id="1868" w:author="Author"/>
              </w:rPr>
            </w:pPr>
            <w:ins w:id="1869" w:author="Author">
              <w:r w:rsidRPr="005E2372">
                <w:t>1.48</w:t>
              </w:r>
            </w:ins>
          </w:p>
        </w:tc>
        <w:tc>
          <w:tcPr>
            <w:tcW w:w="850" w:type="dxa"/>
            <w:tcBorders>
              <w:top w:val="single" w:sz="6" w:space="0" w:color="auto"/>
              <w:left w:val="single" w:sz="6" w:space="0" w:color="auto"/>
              <w:bottom w:val="single" w:sz="6" w:space="0" w:color="auto"/>
              <w:right w:val="single" w:sz="6" w:space="0" w:color="auto"/>
            </w:tcBorders>
            <w:vAlign w:val="center"/>
            <w:hideMark/>
          </w:tcPr>
          <w:p w14:paraId="4358D189" w14:textId="77777777" w:rsidR="00C50A95" w:rsidRPr="005E2372" w:rsidRDefault="00C50A95" w:rsidP="00416506">
            <w:pPr>
              <w:pStyle w:val="tabletext11"/>
              <w:tabs>
                <w:tab w:val="decimal" w:pos="0"/>
                <w:tab w:val="decimal" w:pos="640"/>
              </w:tabs>
              <w:jc w:val="center"/>
              <w:rPr>
                <w:ins w:id="1870" w:author="Author"/>
              </w:rPr>
            </w:pPr>
            <w:ins w:id="1871" w:author="Author">
              <w:r w:rsidRPr="005E2372">
                <w:t>1.62</w:t>
              </w:r>
            </w:ins>
          </w:p>
        </w:tc>
      </w:tr>
      <w:tr w:rsidR="00C50A95" w:rsidRPr="005E2372" w14:paraId="18FBBBDE" w14:textId="77777777" w:rsidTr="00416506">
        <w:trPr>
          <w:cantSplit/>
          <w:trHeight w:val="190"/>
          <w:ins w:id="1872" w:author="Author"/>
        </w:trPr>
        <w:tc>
          <w:tcPr>
            <w:tcW w:w="200" w:type="dxa"/>
            <w:tcBorders>
              <w:top w:val="nil"/>
              <w:left w:val="nil"/>
              <w:bottom w:val="nil"/>
              <w:right w:val="single" w:sz="6" w:space="0" w:color="auto"/>
            </w:tcBorders>
          </w:tcPr>
          <w:p w14:paraId="4E853364" w14:textId="77777777" w:rsidR="00C50A95" w:rsidRPr="005E2372" w:rsidRDefault="00C50A95" w:rsidP="00416506">
            <w:pPr>
              <w:pStyle w:val="tabletext11"/>
              <w:rPr>
                <w:ins w:id="1873" w:author="Author"/>
              </w:rPr>
            </w:pPr>
          </w:p>
        </w:tc>
        <w:tc>
          <w:tcPr>
            <w:tcW w:w="5591" w:type="dxa"/>
            <w:vMerge/>
            <w:tcBorders>
              <w:top w:val="single" w:sz="6" w:space="0" w:color="auto"/>
              <w:left w:val="single" w:sz="6" w:space="0" w:color="auto"/>
              <w:bottom w:val="single" w:sz="6" w:space="0" w:color="auto"/>
              <w:right w:val="single" w:sz="6" w:space="0" w:color="auto"/>
            </w:tcBorders>
            <w:vAlign w:val="center"/>
            <w:hideMark/>
          </w:tcPr>
          <w:p w14:paraId="671173A5" w14:textId="77777777" w:rsidR="00C50A95" w:rsidRPr="005E2372" w:rsidRDefault="00C50A95" w:rsidP="00416506">
            <w:pPr>
              <w:overflowPunct/>
              <w:autoSpaceDE/>
              <w:autoSpaceDN/>
              <w:adjustRightInd/>
              <w:spacing w:before="0" w:line="240" w:lineRule="auto"/>
              <w:jc w:val="left"/>
              <w:rPr>
                <w:ins w:id="1874" w:author="Author"/>
                <w:rFonts w:ascii="Arial" w:hAnsi="Arial"/>
                <w:sz w:val="18"/>
              </w:rPr>
            </w:pPr>
          </w:p>
        </w:tc>
        <w:tc>
          <w:tcPr>
            <w:tcW w:w="3780" w:type="dxa"/>
            <w:tcBorders>
              <w:top w:val="single" w:sz="6" w:space="0" w:color="auto"/>
              <w:left w:val="single" w:sz="6" w:space="0" w:color="auto"/>
              <w:bottom w:val="single" w:sz="6" w:space="0" w:color="auto"/>
              <w:right w:val="single" w:sz="6" w:space="0" w:color="auto"/>
            </w:tcBorders>
            <w:vAlign w:val="bottom"/>
            <w:hideMark/>
          </w:tcPr>
          <w:p w14:paraId="238E657F" w14:textId="77777777" w:rsidR="00C50A95" w:rsidRPr="005E2372" w:rsidRDefault="00C50A95" w:rsidP="00416506">
            <w:pPr>
              <w:pStyle w:val="tabletext11"/>
              <w:rPr>
                <w:ins w:id="1875" w:author="Author"/>
              </w:rPr>
            </w:pPr>
            <w:ins w:id="1876" w:author="Author">
              <w:r w:rsidRPr="005E2372">
                <w:t>Frozen Foods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28D889D6" w14:textId="77777777" w:rsidR="00C50A95" w:rsidRPr="005E2372" w:rsidRDefault="00C50A95" w:rsidP="00416506">
            <w:pPr>
              <w:pStyle w:val="tabletext11"/>
              <w:tabs>
                <w:tab w:val="decimal" w:pos="280"/>
              </w:tabs>
              <w:jc w:val="center"/>
              <w:rPr>
                <w:ins w:id="1877" w:author="Author"/>
              </w:rPr>
            </w:pPr>
            <w:ins w:id="1878" w:author="Author">
              <w:r w:rsidRPr="005E2372">
                <w:t>---33</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162CA246" w14:textId="77777777" w:rsidR="00C50A95" w:rsidRPr="005E2372" w:rsidRDefault="00C50A95" w:rsidP="00416506">
            <w:pPr>
              <w:pStyle w:val="tabletext11"/>
              <w:tabs>
                <w:tab w:val="decimal" w:pos="0"/>
              </w:tabs>
              <w:jc w:val="center"/>
              <w:rPr>
                <w:ins w:id="1879" w:author="Author"/>
              </w:rPr>
            </w:pPr>
            <w:ins w:id="1880" w:author="Author">
              <w:r w:rsidRPr="005E2372">
                <w:t>1.71</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495A0E80" w14:textId="77777777" w:rsidR="00C50A95" w:rsidRPr="005E2372" w:rsidRDefault="00C50A95" w:rsidP="00416506">
            <w:pPr>
              <w:pStyle w:val="tabletext11"/>
              <w:tabs>
                <w:tab w:val="decimal" w:pos="0"/>
                <w:tab w:val="decimal" w:pos="640"/>
              </w:tabs>
              <w:jc w:val="center"/>
              <w:rPr>
                <w:ins w:id="1881" w:author="Author"/>
              </w:rPr>
            </w:pPr>
            <w:ins w:id="1882" w:author="Author">
              <w:r w:rsidRPr="005E2372">
                <w:t>1.13</w:t>
              </w:r>
            </w:ins>
          </w:p>
        </w:tc>
        <w:tc>
          <w:tcPr>
            <w:tcW w:w="1080" w:type="dxa"/>
            <w:tcBorders>
              <w:top w:val="single" w:sz="6" w:space="0" w:color="auto"/>
              <w:left w:val="single" w:sz="6" w:space="0" w:color="auto"/>
              <w:bottom w:val="single" w:sz="6" w:space="0" w:color="auto"/>
              <w:right w:val="single" w:sz="6" w:space="0" w:color="auto"/>
            </w:tcBorders>
            <w:vAlign w:val="center"/>
            <w:hideMark/>
          </w:tcPr>
          <w:p w14:paraId="1EEB31BF" w14:textId="77777777" w:rsidR="00C50A95" w:rsidRPr="005E2372" w:rsidRDefault="00C50A95" w:rsidP="00416506">
            <w:pPr>
              <w:pStyle w:val="tabletext11"/>
              <w:tabs>
                <w:tab w:val="decimal" w:pos="0"/>
                <w:tab w:val="decimal" w:pos="640"/>
              </w:tabs>
              <w:jc w:val="center"/>
              <w:rPr>
                <w:ins w:id="1883" w:author="Author"/>
              </w:rPr>
            </w:pPr>
            <w:ins w:id="1884" w:author="Author">
              <w:r w:rsidRPr="005E2372">
                <w:t>1.48</w:t>
              </w:r>
            </w:ins>
          </w:p>
        </w:tc>
        <w:tc>
          <w:tcPr>
            <w:tcW w:w="850" w:type="dxa"/>
            <w:tcBorders>
              <w:top w:val="single" w:sz="6" w:space="0" w:color="auto"/>
              <w:left w:val="single" w:sz="6" w:space="0" w:color="auto"/>
              <w:bottom w:val="single" w:sz="6" w:space="0" w:color="auto"/>
              <w:right w:val="single" w:sz="6" w:space="0" w:color="auto"/>
            </w:tcBorders>
            <w:vAlign w:val="center"/>
            <w:hideMark/>
          </w:tcPr>
          <w:p w14:paraId="3FE03FC8" w14:textId="77777777" w:rsidR="00C50A95" w:rsidRPr="005E2372" w:rsidRDefault="00C50A95" w:rsidP="00416506">
            <w:pPr>
              <w:pStyle w:val="tabletext11"/>
              <w:tabs>
                <w:tab w:val="decimal" w:pos="0"/>
                <w:tab w:val="decimal" w:pos="640"/>
              </w:tabs>
              <w:jc w:val="center"/>
              <w:rPr>
                <w:ins w:id="1885" w:author="Author"/>
              </w:rPr>
            </w:pPr>
            <w:ins w:id="1886" w:author="Author">
              <w:r w:rsidRPr="005E2372">
                <w:t>1.62</w:t>
              </w:r>
            </w:ins>
          </w:p>
        </w:tc>
      </w:tr>
      <w:tr w:rsidR="00C50A95" w:rsidRPr="005E2372" w14:paraId="4C08F3C0" w14:textId="77777777" w:rsidTr="00416506">
        <w:trPr>
          <w:cantSplit/>
          <w:trHeight w:val="190"/>
          <w:ins w:id="1887" w:author="Author"/>
        </w:trPr>
        <w:tc>
          <w:tcPr>
            <w:tcW w:w="200" w:type="dxa"/>
            <w:tcBorders>
              <w:top w:val="nil"/>
              <w:left w:val="nil"/>
              <w:bottom w:val="nil"/>
              <w:right w:val="single" w:sz="6" w:space="0" w:color="auto"/>
            </w:tcBorders>
          </w:tcPr>
          <w:p w14:paraId="0C62EFD2" w14:textId="77777777" w:rsidR="00C50A95" w:rsidRPr="005E2372" w:rsidRDefault="00C50A95" w:rsidP="00416506">
            <w:pPr>
              <w:pStyle w:val="tabletext11"/>
              <w:rPr>
                <w:ins w:id="1888" w:author="Author"/>
              </w:rPr>
            </w:pPr>
          </w:p>
        </w:tc>
        <w:tc>
          <w:tcPr>
            <w:tcW w:w="5591" w:type="dxa"/>
            <w:vMerge/>
            <w:tcBorders>
              <w:top w:val="single" w:sz="6" w:space="0" w:color="auto"/>
              <w:left w:val="single" w:sz="6" w:space="0" w:color="auto"/>
              <w:bottom w:val="single" w:sz="6" w:space="0" w:color="auto"/>
              <w:right w:val="single" w:sz="6" w:space="0" w:color="auto"/>
            </w:tcBorders>
            <w:vAlign w:val="center"/>
            <w:hideMark/>
          </w:tcPr>
          <w:p w14:paraId="4A96F94B" w14:textId="77777777" w:rsidR="00C50A95" w:rsidRPr="005E2372" w:rsidRDefault="00C50A95" w:rsidP="00416506">
            <w:pPr>
              <w:overflowPunct/>
              <w:autoSpaceDE/>
              <w:autoSpaceDN/>
              <w:adjustRightInd/>
              <w:spacing w:before="0" w:line="240" w:lineRule="auto"/>
              <w:jc w:val="left"/>
              <w:rPr>
                <w:ins w:id="1889" w:author="Author"/>
                <w:rFonts w:ascii="Arial" w:hAnsi="Arial"/>
                <w:sz w:val="18"/>
              </w:rPr>
            </w:pPr>
          </w:p>
        </w:tc>
        <w:tc>
          <w:tcPr>
            <w:tcW w:w="3780" w:type="dxa"/>
            <w:tcBorders>
              <w:top w:val="single" w:sz="6" w:space="0" w:color="auto"/>
              <w:left w:val="single" w:sz="6" w:space="0" w:color="auto"/>
              <w:bottom w:val="single" w:sz="6" w:space="0" w:color="auto"/>
              <w:right w:val="single" w:sz="6" w:space="0" w:color="auto"/>
            </w:tcBorders>
            <w:vAlign w:val="bottom"/>
            <w:hideMark/>
          </w:tcPr>
          <w:p w14:paraId="1CE6A051" w14:textId="77777777" w:rsidR="00C50A95" w:rsidRPr="005E2372" w:rsidRDefault="00C50A95" w:rsidP="00416506">
            <w:pPr>
              <w:pStyle w:val="tabletext11"/>
              <w:rPr>
                <w:ins w:id="1890" w:author="Author"/>
              </w:rPr>
            </w:pPr>
            <w:ins w:id="1891" w:author="Author">
              <w:r w:rsidRPr="005E2372">
                <w:t>Fruits and Vegetables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56A116BF" w14:textId="77777777" w:rsidR="00C50A95" w:rsidRPr="005E2372" w:rsidRDefault="00C50A95" w:rsidP="00416506">
            <w:pPr>
              <w:pStyle w:val="tabletext11"/>
              <w:tabs>
                <w:tab w:val="decimal" w:pos="280"/>
              </w:tabs>
              <w:jc w:val="center"/>
              <w:rPr>
                <w:ins w:id="1892" w:author="Author"/>
              </w:rPr>
            </w:pPr>
            <w:ins w:id="1893" w:author="Author">
              <w:r w:rsidRPr="005E2372">
                <w:t>---34</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7CF2769F" w14:textId="77777777" w:rsidR="00C50A95" w:rsidRPr="005E2372" w:rsidRDefault="00C50A95" w:rsidP="00416506">
            <w:pPr>
              <w:pStyle w:val="tabletext11"/>
              <w:tabs>
                <w:tab w:val="decimal" w:pos="0"/>
              </w:tabs>
              <w:jc w:val="center"/>
              <w:rPr>
                <w:ins w:id="1894" w:author="Author"/>
              </w:rPr>
            </w:pPr>
            <w:ins w:id="1895" w:author="Author">
              <w:r w:rsidRPr="005E2372">
                <w:t>1.71</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7CBDBEC6" w14:textId="77777777" w:rsidR="00C50A95" w:rsidRPr="005E2372" w:rsidRDefault="00C50A95" w:rsidP="00416506">
            <w:pPr>
              <w:pStyle w:val="tabletext11"/>
              <w:tabs>
                <w:tab w:val="decimal" w:pos="0"/>
                <w:tab w:val="decimal" w:pos="640"/>
              </w:tabs>
              <w:jc w:val="center"/>
              <w:rPr>
                <w:ins w:id="1896" w:author="Author"/>
              </w:rPr>
            </w:pPr>
            <w:ins w:id="1897" w:author="Author">
              <w:r w:rsidRPr="005E2372">
                <w:t>1.13</w:t>
              </w:r>
            </w:ins>
          </w:p>
        </w:tc>
        <w:tc>
          <w:tcPr>
            <w:tcW w:w="1080" w:type="dxa"/>
            <w:tcBorders>
              <w:top w:val="single" w:sz="6" w:space="0" w:color="auto"/>
              <w:left w:val="single" w:sz="6" w:space="0" w:color="auto"/>
              <w:bottom w:val="single" w:sz="6" w:space="0" w:color="auto"/>
              <w:right w:val="single" w:sz="6" w:space="0" w:color="auto"/>
            </w:tcBorders>
            <w:vAlign w:val="center"/>
            <w:hideMark/>
          </w:tcPr>
          <w:p w14:paraId="164CAC71" w14:textId="77777777" w:rsidR="00C50A95" w:rsidRPr="005E2372" w:rsidRDefault="00C50A95" w:rsidP="00416506">
            <w:pPr>
              <w:pStyle w:val="tabletext11"/>
              <w:tabs>
                <w:tab w:val="decimal" w:pos="0"/>
                <w:tab w:val="decimal" w:pos="640"/>
              </w:tabs>
              <w:jc w:val="center"/>
              <w:rPr>
                <w:ins w:id="1898" w:author="Author"/>
              </w:rPr>
            </w:pPr>
            <w:ins w:id="1899" w:author="Author">
              <w:r w:rsidRPr="005E2372">
                <w:t>1.48</w:t>
              </w:r>
            </w:ins>
          </w:p>
        </w:tc>
        <w:tc>
          <w:tcPr>
            <w:tcW w:w="850" w:type="dxa"/>
            <w:tcBorders>
              <w:top w:val="single" w:sz="6" w:space="0" w:color="auto"/>
              <w:left w:val="single" w:sz="6" w:space="0" w:color="auto"/>
              <w:bottom w:val="single" w:sz="6" w:space="0" w:color="auto"/>
              <w:right w:val="single" w:sz="6" w:space="0" w:color="auto"/>
            </w:tcBorders>
            <w:vAlign w:val="center"/>
            <w:hideMark/>
          </w:tcPr>
          <w:p w14:paraId="16801DEE" w14:textId="77777777" w:rsidR="00C50A95" w:rsidRPr="005E2372" w:rsidRDefault="00C50A95" w:rsidP="00416506">
            <w:pPr>
              <w:pStyle w:val="tabletext11"/>
              <w:tabs>
                <w:tab w:val="decimal" w:pos="0"/>
                <w:tab w:val="decimal" w:pos="640"/>
              </w:tabs>
              <w:jc w:val="center"/>
              <w:rPr>
                <w:ins w:id="1900" w:author="Author"/>
              </w:rPr>
            </w:pPr>
            <w:ins w:id="1901" w:author="Author">
              <w:r w:rsidRPr="005E2372">
                <w:t>1.62</w:t>
              </w:r>
            </w:ins>
          </w:p>
        </w:tc>
      </w:tr>
      <w:tr w:rsidR="00C50A95" w:rsidRPr="005E2372" w14:paraId="1BB72D29" w14:textId="77777777" w:rsidTr="00416506">
        <w:trPr>
          <w:cantSplit/>
          <w:trHeight w:val="190"/>
          <w:ins w:id="1902" w:author="Author"/>
        </w:trPr>
        <w:tc>
          <w:tcPr>
            <w:tcW w:w="200" w:type="dxa"/>
            <w:tcBorders>
              <w:top w:val="nil"/>
              <w:left w:val="nil"/>
              <w:bottom w:val="nil"/>
              <w:right w:val="single" w:sz="6" w:space="0" w:color="auto"/>
            </w:tcBorders>
          </w:tcPr>
          <w:p w14:paraId="0E7BE0BF" w14:textId="77777777" w:rsidR="00C50A95" w:rsidRPr="005E2372" w:rsidRDefault="00C50A95" w:rsidP="00416506">
            <w:pPr>
              <w:pStyle w:val="tabletext11"/>
              <w:rPr>
                <w:ins w:id="1903" w:author="Author"/>
              </w:rPr>
            </w:pPr>
          </w:p>
        </w:tc>
        <w:tc>
          <w:tcPr>
            <w:tcW w:w="5591" w:type="dxa"/>
            <w:vMerge/>
            <w:tcBorders>
              <w:top w:val="single" w:sz="6" w:space="0" w:color="auto"/>
              <w:left w:val="single" w:sz="6" w:space="0" w:color="auto"/>
              <w:bottom w:val="single" w:sz="6" w:space="0" w:color="auto"/>
              <w:right w:val="single" w:sz="6" w:space="0" w:color="auto"/>
            </w:tcBorders>
            <w:vAlign w:val="center"/>
            <w:hideMark/>
          </w:tcPr>
          <w:p w14:paraId="4169CA9D" w14:textId="77777777" w:rsidR="00C50A95" w:rsidRPr="005E2372" w:rsidRDefault="00C50A95" w:rsidP="00416506">
            <w:pPr>
              <w:overflowPunct/>
              <w:autoSpaceDE/>
              <w:autoSpaceDN/>
              <w:adjustRightInd/>
              <w:spacing w:before="0" w:line="240" w:lineRule="auto"/>
              <w:jc w:val="left"/>
              <w:rPr>
                <w:ins w:id="1904" w:author="Author"/>
                <w:rFonts w:ascii="Arial" w:hAnsi="Arial"/>
                <w:sz w:val="18"/>
              </w:rPr>
            </w:pPr>
          </w:p>
        </w:tc>
        <w:tc>
          <w:tcPr>
            <w:tcW w:w="3780" w:type="dxa"/>
            <w:tcBorders>
              <w:top w:val="single" w:sz="6" w:space="0" w:color="auto"/>
              <w:left w:val="single" w:sz="6" w:space="0" w:color="auto"/>
              <w:bottom w:val="single" w:sz="6" w:space="0" w:color="auto"/>
              <w:right w:val="single" w:sz="6" w:space="0" w:color="auto"/>
            </w:tcBorders>
            <w:vAlign w:val="bottom"/>
            <w:hideMark/>
          </w:tcPr>
          <w:p w14:paraId="128ED0F7" w14:textId="77777777" w:rsidR="00C50A95" w:rsidRPr="005E2372" w:rsidRDefault="00C50A95" w:rsidP="00416506">
            <w:pPr>
              <w:pStyle w:val="tabletext11"/>
              <w:rPr>
                <w:ins w:id="1905" w:author="Author"/>
              </w:rPr>
            </w:pPr>
            <w:ins w:id="1906" w:author="Author">
              <w:r w:rsidRPr="005E2372">
                <w:t>Meat or Poultry</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0BF344BD" w14:textId="77777777" w:rsidR="00C50A95" w:rsidRPr="005E2372" w:rsidRDefault="00C50A95" w:rsidP="00416506">
            <w:pPr>
              <w:pStyle w:val="tabletext11"/>
              <w:tabs>
                <w:tab w:val="decimal" w:pos="280"/>
              </w:tabs>
              <w:jc w:val="center"/>
              <w:rPr>
                <w:ins w:id="1907" w:author="Author"/>
              </w:rPr>
            </w:pPr>
            <w:ins w:id="1908" w:author="Author">
              <w:r w:rsidRPr="005E2372">
                <w:t>---35</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0EA0B232" w14:textId="77777777" w:rsidR="00C50A95" w:rsidRPr="005E2372" w:rsidRDefault="00C50A95" w:rsidP="00416506">
            <w:pPr>
              <w:pStyle w:val="tabletext11"/>
              <w:tabs>
                <w:tab w:val="decimal" w:pos="0"/>
              </w:tabs>
              <w:jc w:val="center"/>
              <w:rPr>
                <w:ins w:id="1909" w:author="Author"/>
              </w:rPr>
            </w:pPr>
            <w:ins w:id="1910" w:author="Author">
              <w:r w:rsidRPr="005E2372">
                <w:t>1.75</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45E0F018" w14:textId="77777777" w:rsidR="00C50A95" w:rsidRPr="005E2372" w:rsidRDefault="00C50A95" w:rsidP="00416506">
            <w:pPr>
              <w:pStyle w:val="tabletext11"/>
              <w:tabs>
                <w:tab w:val="decimal" w:pos="0"/>
                <w:tab w:val="decimal" w:pos="640"/>
              </w:tabs>
              <w:jc w:val="center"/>
              <w:rPr>
                <w:ins w:id="1911" w:author="Author"/>
              </w:rPr>
            </w:pPr>
            <w:ins w:id="1912" w:author="Author">
              <w:r w:rsidRPr="005E2372">
                <w:t>1.28</w:t>
              </w:r>
            </w:ins>
          </w:p>
        </w:tc>
        <w:tc>
          <w:tcPr>
            <w:tcW w:w="1080" w:type="dxa"/>
            <w:tcBorders>
              <w:top w:val="single" w:sz="6" w:space="0" w:color="auto"/>
              <w:left w:val="single" w:sz="6" w:space="0" w:color="auto"/>
              <w:bottom w:val="single" w:sz="6" w:space="0" w:color="auto"/>
              <w:right w:val="single" w:sz="6" w:space="0" w:color="auto"/>
            </w:tcBorders>
            <w:vAlign w:val="center"/>
            <w:hideMark/>
          </w:tcPr>
          <w:p w14:paraId="6167B0F1" w14:textId="77777777" w:rsidR="00C50A95" w:rsidRPr="005E2372" w:rsidRDefault="00C50A95" w:rsidP="00416506">
            <w:pPr>
              <w:pStyle w:val="tabletext11"/>
              <w:tabs>
                <w:tab w:val="decimal" w:pos="0"/>
                <w:tab w:val="decimal" w:pos="640"/>
              </w:tabs>
              <w:jc w:val="center"/>
              <w:rPr>
                <w:ins w:id="1913" w:author="Author"/>
              </w:rPr>
            </w:pPr>
            <w:ins w:id="1914" w:author="Author">
              <w:r w:rsidRPr="005E2372">
                <w:t>1.48</w:t>
              </w:r>
            </w:ins>
          </w:p>
        </w:tc>
        <w:tc>
          <w:tcPr>
            <w:tcW w:w="850" w:type="dxa"/>
            <w:tcBorders>
              <w:top w:val="single" w:sz="6" w:space="0" w:color="auto"/>
              <w:left w:val="single" w:sz="6" w:space="0" w:color="auto"/>
              <w:bottom w:val="single" w:sz="6" w:space="0" w:color="auto"/>
              <w:right w:val="single" w:sz="6" w:space="0" w:color="auto"/>
            </w:tcBorders>
            <w:vAlign w:val="center"/>
            <w:hideMark/>
          </w:tcPr>
          <w:p w14:paraId="61FC00CA" w14:textId="77777777" w:rsidR="00C50A95" w:rsidRPr="005E2372" w:rsidRDefault="00C50A95" w:rsidP="00416506">
            <w:pPr>
              <w:pStyle w:val="tabletext11"/>
              <w:tabs>
                <w:tab w:val="decimal" w:pos="0"/>
                <w:tab w:val="decimal" w:pos="640"/>
              </w:tabs>
              <w:jc w:val="center"/>
              <w:rPr>
                <w:ins w:id="1915" w:author="Author"/>
              </w:rPr>
            </w:pPr>
            <w:ins w:id="1916" w:author="Author">
              <w:r w:rsidRPr="005E2372">
                <w:t>1.62</w:t>
              </w:r>
            </w:ins>
          </w:p>
        </w:tc>
      </w:tr>
      <w:tr w:rsidR="00C50A95" w:rsidRPr="005E2372" w14:paraId="71F7FBEE" w14:textId="77777777" w:rsidTr="00416506">
        <w:trPr>
          <w:cantSplit/>
          <w:trHeight w:val="190"/>
          <w:ins w:id="1917" w:author="Author"/>
        </w:trPr>
        <w:tc>
          <w:tcPr>
            <w:tcW w:w="200" w:type="dxa"/>
            <w:tcBorders>
              <w:top w:val="nil"/>
              <w:left w:val="nil"/>
              <w:bottom w:val="nil"/>
              <w:right w:val="single" w:sz="6" w:space="0" w:color="auto"/>
            </w:tcBorders>
          </w:tcPr>
          <w:p w14:paraId="5D4C4753" w14:textId="77777777" w:rsidR="00C50A95" w:rsidRPr="005E2372" w:rsidRDefault="00C50A95" w:rsidP="00416506">
            <w:pPr>
              <w:pStyle w:val="tabletext11"/>
              <w:rPr>
                <w:ins w:id="1918" w:author="Author"/>
              </w:rPr>
            </w:pPr>
          </w:p>
        </w:tc>
        <w:tc>
          <w:tcPr>
            <w:tcW w:w="5591" w:type="dxa"/>
            <w:vMerge/>
            <w:tcBorders>
              <w:top w:val="single" w:sz="6" w:space="0" w:color="auto"/>
              <w:left w:val="single" w:sz="6" w:space="0" w:color="auto"/>
              <w:bottom w:val="single" w:sz="6" w:space="0" w:color="auto"/>
              <w:right w:val="single" w:sz="6" w:space="0" w:color="auto"/>
            </w:tcBorders>
            <w:vAlign w:val="center"/>
            <w:hideMark/>
          </w:tcPr>
          <w:p w14:paraId="5259154A" w14:textId="77777777" w:rsidR="00C50A95" w:rsidRPr="005E2372" w:rsidRDefault="00C50A95" w:rsidP="00416506">
            <w:pPr>
              <w:overflowPunct/>
              <w:autoSpaceDE/>
              <w:autoSpaceDN/>
              <w:adjustRightInd/>
              <w:spacing w:before="0" w:line="240" w:lineRule="auto"/>
              <w:jc w:val="left"/>
              <w:rPr>
                <w:ins w:id="1919" w:author="Author"/>
                <w:rFonts w:ascii="Arial" w:hAnsi="Arial"/>
                <w:sz w:val="18"/>
              </w:rPr>
            </w:pPr>
          </w:p>
        </w:tc>
        <w:tc>
          <w:tcPr>
            <w:tcW w:w="3780" w:type="dxa"/>
            <w:tcBorders>
              <w:top w:val="single" w:sz="6" w:space="0" w:color="auto"/>
              <w:left w:val="single" w:sz="6" w:space="0" w:color="auto"/>
              <w:bottom w:val="single" w:sz="6" w:space="0" w:color="auto"/>
              <w:right w:val="single" w:sz="6" w:space="0" w:color="auto"/>
            </w:tcBorders>
            <w:vAlign w:val="bottom"/>
            <w:hideMark/>
          </w:tcPr>
          <w:p w14:paraId="3E92A56E" w14:textId="77777777" w:rsidR="00C50A95" w:rsidRPr="005E2372" w:rsidRDefault="00C50A95" w:rsidP="00416506">
            <w:pPr>
              <w:pStyle w:val="tabletext11"/>
              <w:rPr>
                <w:ins w:id="1920" w:author="Author"/>
              </w:rPr>
            </w:pPr>
            <w:ins w:id="1921" w:author="Author">
              <w:r w:rsidRPr="005E2372">
                <w:t>All Other Food Delivery</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1AE135DE" w14:textId="77777777" w:rsidR="00C50A95" w:rsidRPr="005E2372" w:rsidRDefault="00C50A95" w:rsidP="00416506">
            <w:pPr>
              <w:pStyle w:val="tabletext11"/>
              <w:tabs>
                <w:tab w:val="decimal" w:pos="280"/>
              </w:tabs>
              <w:jc w:val="center"/>
              <w:rPr>
                <w:ins w:id="1922" w:author="Author"/>
              </w:rPr>
            </w:pPr>
            <w:ins w:id="1923" w:author="Author">
              <w:r w:rsidRPr="005E2372">
                <w:t>---39</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4CDC555F" w14:textId="77777777" w:rsidR="00C50A95" w:rsidRPr="005E2372" w:rsidRDefault="00C50A95" w:rsidP="00416506">
            <w:pPr>
              <w:pStyle w:val="tabletext11"/>
              <w:tabs>
                <w:tab w:val="decimal" w:pos="0"/>
              </w:tabs>
              <w:jc w:val="center"/>
              <w:rPr>
                <w:ins w:id="1924" w:author="Author"/>
              </w:rPr>
            </w:pPr>
            <w:ins w:id="1925" w:author="Author">
              <w:r w:rsidRPr="005E2372">
                <w:t>1.71</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3BC4018B" w14:textId="77777777" w:rsidR="00C50A95" w:rsidRPr="005E2372" w:rsidRDefault="00C50A95" w:rsidP="00416506">
            <w:pPr>
              <w:pStyle w:val="tabletext11"/>
              <w:tabs>
                <w:tab w:val="decimal" w:pos="0"/>
                <w:tab w:val="decimal" w:pos="640"/>
              </w:tabs>
              <w:jc w:val="center"/>
              <w:rPr>
                <w:ins w:id="1926" w:author="Author"/>
              </w:rPr>
            </w:pPr>
            <w:ins w:id="1927" w:author="Author">
              <w:r w:rsidRPr="005E2372">
                <w:t>1.13</w:t>
              </w:r>
            </w:ins>
          </w:p>
        </w:tc>
        <w:tc>
          <w:tcPr>
            <w:tcW w:w="1080" w:type="dxa"/>
            <w:tcBorders>
              <w:top w:val="single" w:sz="6" w:space="0" w:color="auto"/>
              <w:left w:val="single" w:sz="6" w:space="0" w:color="auto"/>
              <w:bottom w:val="single" w:sz="6" w:space="0" w:color="auto"/>
              <w:right w:val="single" w:sz="6" w:space="0" w:color="auto"/>
            </w:tcBorders>
            <w:vAlign w:val="center"/>
            <w:hideMark/>
          </w:tcPr>
          <w:p w14:paraId="697BF7C7" w14:textId="77777777" w:rsidR="00C50A95" w:rsidRPr="005E2372" w:rsidRDefault="00C50A95" w:rsidP="00416506">
            <w:pPr>
              <w:pStyle w:val="tabletext11"/>
              <w:tabs>
                <w:tab w:val="decimal" w:pos="0"/>
                <w:tab w:val="decimal" w:pos="640"/>
              </w:tabs>
              <w:jc w:val="center"/>
              <w:rPr>
                <w:ins w:id="1928" w:author="Author"/>
              </w:rPr>
            </w:pPr>
            <w:ins w:id="1929" w:author="Author">
              <w:r w:rsidRPr="005E2372">
                <w:t>1.48</w:t>
              </w:r>
            </w:ins>
          </w:p>
        </w:tc>
        <w:tc>
          <w:tcPr>
            <w:tcW w:w="850" w:type="dxa"/>
            <w:tcBorders>
              <w:top w:val="single" w:sz="6" w:space="0" w:color="auto"/>
              <w:left w:val="single" w:sz="6" w:space="0" w:color="auto"/>
              <w:bottom w:val="single" w:sz="6" w:space="0" w:color="auto"/>
              <w:right w:val="single" w:sz="6" w:space="0" w:color="auto"/>
            </w:tcBorders>
            <w:vAlign w:val="center"/>
            <w:hideMark/>
          </w:tcPr>
          <w:p w14:paraId="53DD75AB" w14:textId="77777777" w:rsidR="00C50A95" w:rsidRPr="005E2372" w:rsidRDefault="00C50A95" w:rsidP="00416506">
            <w:pPr>
              <w:pStyle w:val="tabletext11"/>
              <w:tabs>
                <w:tab w:val="decimal" w:pos="0"/>
                <w:tab w:val="decimal" w:pos="640"/>
              </w:tabs>
              <w:jc w:val="center"/>
              <w:rPr>
                <w:ins w:id="1930" w:author="Author"/>
              </w:rPr>
            </w:pPr>
            <w:ins w:id="1931" w:author="Author">
              <w:r w:rsidRPr="005E2372">
                <w:t>1.62</w:t>
              </w:r>
            </w:ins>
          </w:p>
        </w:tc>
      </w:tr>
      <w:tr w:rsidR="00C50A95" w:rsidRPr="005E2372" w14:paraId="7586BDA3" w14:textId="77777777" w:rsidTr="00416506">
        <w:trPr>
          <w:cantSplit/>
          <w:trHeight w:val="190"/>
          <w:ins w:id="1932" w:author="Author"/>
        </w:trPr>
        <w:tc>
          <w:tcPr>
            <w:tcW w:w="200" w:type="dxa"/>
            <w:tcBorders>
              <w:top w:val="nil"/>
              <w:left w:val="nil"/>
              <w:bottom w:val="nil"/>
              <w:right w:val="single" w:sz="6" w:space="0" w:color="auto"/>
            </w:tcBorders>
          </w:tcPr>
          <w:p w14:paraId="5188DF5B" w14:textId="77777777" w:rsidR="00C50A95" w:rsidRPr="005E2372" w:rsidRDefault="00C50A95" w:rsidP="00416506">
            <w:pPr>
              <w:pStyle w:val="tabletext11"/>
              <w:rPr>
                <w:ins w:id="1933" w:author="Author"/>
              </w:rPr>
            </w:pPr>
          </w:p>
        </w:tc>
        <w:tc>
          <w:tcPr>
            <w:tcW w:w="1811" w:type="dxa"/>
            <w:vMerge w:val="restart"/>
            <w:tcBorders>
              <w:top w:val="single" w:sz="6" w:space="0" w:color="auto"/>
              <w:left w:val="single" w:sz="6" w:space="0" w:color="auto"/>
              <w:bottom w:val="single" w:sz="6" w:space="0" w:color="auto"/>
              <w:right w:val="single" w:sz="6" w:space="0" w:color="auto"/>
            </w:tcBorders>
            <w:vAlign w:val="center"/>
            <w:hideMark/>
          </w:tcPr>
          <w:p w14:paraId="0AED96AE" w14:textId="77777777" w:rsidR="00C50A95" w:rsidRPr="005E2372" w:rsidRDefault="00C50A95" w:rsidP="00416506">
            <w:pPr>
              <w:pStyle w:val="tabletext11"/>
              <w:rPr>
                <w:ins w:id="1934" w:author="Author"/>
              </w:rPr>
            </w:pPr>
            <w:ins w:id="1935" w:author="Author">
              <w:r w:rsidRPr="005E2372">
                <w:t>Specialized Delivery: Autos used in deliveries subject to time and similar constraints</w:t>
              </w:r>
            </w:ins>
          </w:p>
        </w:tc>
        <w:tc>
          <w:tcPr>
            <w:tcW w:w="3780" w:type="dxa"/>
            <w:tcBorders>
              <w:top w:val="single" w:sz="6" w:space="0" w:color="auto"/>
              <w:left w:val="single" w:sz="6" w:space="0" w:color="auto"/>
              <w:bottom w:val="single" w:sz="6" w:space="0" w:color="auto"/>
              <w:right w:val="single" w:sz="6" w:space="0" w:color="auto"/>
            </w:tcBorders>
            <w:vAlign w:val="bottom"/>
            <w:hideMark/>
          </w:tcPr>
          <w:p w14:paraId="57BA44E9" w14:textId="77777777" w:rsidR="00C50A95" w:rsidRPr="005E2372" w:rsidRDefault="00C50A95" w:rsidP="00416506">
            <w:pPr>
              <w:pStyle w:val="tabletext11"/>
              <w:rPr>
                <w:ins w:id="1936" w:author="Author"/>
              </w:rPr>
            </w:pPr>
            <w:ins w:id="1937" w:author="Author">
              <w:r w:rsidRPr="005E2372">
                <w:t>Armored Cars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1FF28539" w14:textId="77777777" w:rsidR="00C50A95" w:rsidRPr="005E2372" w:rsidRDefault="00C50A95" w:rsidP="00416506">
            <w:pPr>
              <w:pStyle w:val="tabletext11"/>
              <w:tabs>
                <w:tab w:val="decimal" w:pos="280"/>
              </w:tabs>
              <w:jc w:val="center"/>
              <w:rPr>
                <w:ins w:id="1938" w:author="Author"/>
              </w:rPr>
            </w:pPr>
            <w:ins w:id="1939" w:author="Author">
              <w:r w:rsidRPr="005E2372">
                <w:t>---41</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35EDA8BC" w14:textId="77777777" w:rsidR="00C50A95" w:rsidRPr="005E2372" w:rsidRDefault="00C50A95" w:rsidP="00416506">
            <w:pPr>
              <w:pStyle w:val="tabletext11"/>
              <w:tabs>
                <w:tab w:val="decimal" w:pos="0"/>
              </w:tabs>
              <w:jc w:val="center"/>
              <w:rPr>
                <w:ins w:id="1940" w:author="Author"/>
              </w:rPr>
            </w:pPr>
            <w:ins w:id="1941" w:author="Author">
              <w:r w:rsidRPr="005E2372">
                <w:t>1.53</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796F03A5" w14:textId="77777777" w:rsidR="00C50A95" w:rsidRPr="005E2372" w:rsidRDefault="00C50A95" w:rsidP="00416506">
            <w:pPr>
              <w:pStyle w:val="tabletext11"/>
              <w:tabs>
                <w:tab w:val="decimal" w:pos="0"/>
                <w:tab w:val="decimal" w:pos="640"/>
              </w:tabs>
              <w:jc w:val="center"/>
              <w:rPr>
                <w:ins w:id="1942" w:author="Author"/>
              </w:rPr>
            </w:pPr>
            <w:ins w:id="1943" w:author="Author">
              <w:r w:rsidRPr="005E2372">
                <w:t>1.43</w:t>
              </w:r>
            </w:ins>
          </w:p>
        </w:tc>
        <w:tc>
          <w:tcPr>
            <w:tcW w:w="1080" w:type="dxa"/>
            <w:tcBorders>
              <w:top w:val="single" w:sz="6" w:space="0" w:color="auto"/>
              <w:left w:val="single" w:sz="6" w:space="0" w:color="auto"/>
              <w:bottom w:val="single" w:sz="6" w:space="0" w:color="auto"/>
              <w:right w:val="single" w:sz="6" w:space="0" w:color="auto"/>
            </w:tcBorders>
            <w:vAlign w:val="center"/>
            <w:hideMark/>
          </w:tcPr>
          <w:p w14:paraId="32EBB87E" w14:textId="77777777" w:rsidR="00C50A95" w:rsidRPr="005E2372" w:rsidRDefault="00C50A95" w:rsidP="00416506">
            <w:pPr>
              <w:pStyle w:val="tabletext11"/>
              <w:tabs>
                <w:tab w:val="decimal" w:pos="0"/>
                <w:tab w:val="decimal" w:pos="640"/>
              </w:tabs>
              <w:jc w:val="center"/>
              <w:rPr>
                <w:ins w:id="1944" w:author="Author"/>
              </w:rPr>
            </w:pPr>
            <w:ins w:id="1945" w:author="Author">
              <w:r w:rsidRPr="005E2372">
                <w:t>1.47</w:t>
              </w:r>
            </w:ins>
          </w:p>
        </w:tc>
        <w:tc>
          <w:tcPr>
            <w:tcW w:w="850" w:type="dxa"/>
            <w:tcBorders>
              <w:top w:val="single" w:sz="6" w:space="0" w:color="auto"/>
              <w:left w:val="single" w:sz="6" w:space="0" w:color="auto"/>
              <w:bottom w:val="single" w:sz="6" w:space="0" w:color="auto"/>
              <w:right w:val="single" w:sz="6" w:space="0" w:color="auto"/>
            </w:tcBorders>
            <w:vAlign w:val="center"/>
            <w:hideMark/>
          </w:tcPr>
          <w:p w14:paraId="181194D0" w14:textId="77777777" w:rsidR="00C50A95" w:rsidRPr="005E2372" w:rsidRDefault="00C50A95" w:rsidP="00416506">
            <w:pPr>
              <w:pStyle w:val="tabletext11"/>
              <w:tabs>
                <w:tab w:val="decimal" w:pos="0"/>
                <w:tab w:val="decimal" w:pos="640"/>
              </w:tabs>
              <w:jc w:val="center"/>
              <w:rPr>
                <w:ins w:id="1946" w:author="Author"/>
              </w:rPr>
            </w:pPr>
            <w:ins w:id="1947" w:author="Author">
              <w:r w:rsidRPr="005E2372">
                <w:t>1.49</w:t>
              </w:r>
            </w:ins>
          </w:p>
        </w:tc>
      </w:tr>
      <w:tr w:rsidR="00C50A95" w:rsidRPr="005E2372" w14:paraId="09741A42" w14:textId="77777777" w:rsidTr="00416506">
        <w:trPr>
          <w:cantSplit/>
          <w:trHeight w:val="190"/>
          <w:ins w:id="1948" w:author="Author"/>
        </w:trPr>
        <w:tc>
          <w:tcPr>
            <w:tcW w:w="200" w:type="dxa"/>
            <w:tcBorders>
              <w:top w:val="nil"/>
              <w:left w:val="nil"/>
              <w:bottom w:val="nil"/>
              <w:right w:val="single" w:sz="6" w:space="0" w:color="auto"/>
            </w:tcBorders>
          </w:tcPr>
          <w:p w14:paraId="4D25FA65" w14:textId="77777777" w:rsidR="00C50A95" w:rsidRPr="005E2372" w:rsidRDefault="00C50A95" w:rsidP="00416506">
            <w:pPr>
              <w:pStyle w:val="tabletext11"/>
              <w:rPr>
                <w:ins w:id="1949" w:author="Author"/>
              </w:rPr>
            </w:pPr>
          </w:p>
        </w:tc>
        <w:tc>
          <w:tcPr>
            <w:tcW w:w="5591" w:type="dxa"/>
            <w:vMerge/>
            <w:tcBorders>
              <w:top w:val="single" w:sz="6" w:space="0" w:color="auto"/>
              <w:left w:val="single" w:sz="6" w:space="0" w:color="auto"/>
              <w:bottom w:val="single" w:sz="6" w:space="0" w:color="auto"/>
              <w:right w:val="single" w:sz="6" w:space="0" w:color="auto"/>
            </w:tcBorders>
            <w:vAlign w:val="center"/>
            <w:hideMark/>
          </w:tcPr>
          <w:p w14:paraId="4503C8FC" w14:textId="77777777" w:rsidR="00C50A95" w:rsidRPr="005E2372" w:rsidRDefault="00C50A95" w:rsidP="00416506">
            <w:pPr>
              <w:overflowPunct/>
              <w:autoSpaceDE/>
              <w:autoSpaceDN/>
              <w:adjustRightInd/>
              <w:spacing w:before="0" w:line="240" w:lineRule="auto"/>
              <w:jc w:val="left"/>
              <w:rPr>
                <w:ins w:id="1950" w:author="Author"/>
                <w:rFonts w:ascii="Arial" w:hAnsi="Arial"/>
                <w:sz w:val="18"/>
              </w:rPr>
            </w:pPr>
          </w:p>
        </w:tc>
        <w:tc>
          <w:tcPr>
            <w:tcW w:w="3780" w:type="dxa"/>
            <w:tcBorders>
              <w:top w:val="single" w:sz="6" w:space="0" w:color="auto"/>
              <w:left w:val="single" w:sz="6" w:space="0" w:color="auto"/>
              <w:bottom w:val="single" w:sz="6" w:space="0" w:color="auto"/>
              <w:right w:val="single" w:sz="6" w:space="0" w:color="auto"/>
            </w:tcBorders>
            <w:vAlign w:val="bottom"/>
            <w:hideMark/>
          </w:tcPr>
          <w:p w14:paraId="3D4252A6" w14:textId="77777777" w:rsidR="00C50A95" w:rsidRPr="005E2372" w:rsidRDefault="00C50A95" w:rsidP="00416506">
            <w:pPr>
              <w:pStyle w:val="tabletext11"/>
              <w:rPr>
                <w:ins w:id="1951" w:author="Author"/>
              </w:rPr>
            </w:pPr>
            <w:ins w:id="1952" w:author="Author">
              <w:r w:rsidRPr="005E2372">
                <w:t>Film Delivery</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346981BF" w14:textId="77777777" w:rsidR="00C50A95" w:rsidRPr="005E2372" w:rsidRDefault="00C50A95" w:rsidP="00416506">
            <w:pPr>
              <w:pStyle w:val="tabletext11"/>
              <w:tabs>
                <w:tab w:val="decimal" w:pos="280"/>
              </w:tabs>
              <w:jc w:val="center"/>
              <w:rPr>
                <w:ins w:id="1953" w:author="Author"/>
              </w:rPr>
            </w:pPr>
            <w:ins w:id="1954" w:author="Author">
              <w:r w:rsidRPr="005E2372">
                <w:t>---42</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4EA35540" w14:textId="77777777" w:rsidR="00C50A95" w:rsidRPr="005E2372" w:rsidRDefault="00C50A95" w:rsidP="00416506">
            <w:pPr>
              <w:pStyle w:val="tabletext11"/>
              <w:tabs>
                <w:tab w:val="decimal" w:pos="0"/>
              </w:tabs>
              <w:jc w:val="center"/>
              <w:rPr>
                <w:ins w:id="1955" w:author="Author"/>
              </w:rPr>
            </w:pPr>
            <w:ins w:id="1956" w:author="Author">
              <w:r w:rsidRPr="005E2372">
                <w:t>1.53</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6B0A626C" w14:textId="77777777" w:rsidR="00C50A95" w:rsidRPr="005E2372" w:rsidRDefault="00C50A95" w:rsidP="00416506">
            <w:pPr>
              <w:pStyle w:val="tabletext11"/>
              <w:tabs>
                <w:tab w:val="decimal" w:pos="0"/>
                <w:tab w:val="decimal" w:pos="640"/>
              </w:tabs>
              <w:jc w:val="center"/>
              <w:rPr>
                <w:ins w:id="1957" w:author="Author"/>
              </w:rPr>
            </w:pPr>
            <w:ins w:id="1958" w:author="Author">
              <w:r w:rsidRPr="005E2372">
                <w:t>1.43</w:t>
              </w:r>
            </w:ins>
          </w:p>
        </w:tc>
        <w:tc>
          <w:tcPr>
            <w:tcW w:w="1080" w:type="dxa"/>
            <w:tcBorders>
              <w:top w:val="single" w:sz="6" w:space="0" w:color="auto"/>
              <w:left w:val="single" w:sz="6" w:space="0" w:color="auto"/>
              <w:bottom w:val="single" w:sz="6" w:space="0" w:color="auto"/>
              <w:right w:val="single" w:sz="6" w:space="0" w:color="auto"/>
            </w:tcBorders>
            <w:vAlign w:val="center"/>
            <w:hideMark/>
          </w:tcPr>
          <w:p w14:paraId="086EB1D7" w14:textId="77777777" w:rsidR="00C50A95" w:rsidRPr="005E2372" w:rsidRDefault="00C50A95" w:rsidP="00416506">
            <w:pPr>
              <w:pStyle w:val="tabletext11"/>
              <w:tabs>
                <w:tab w:val="decimal" w:pos="0"/>
                <w:tab w:val="decimal" w:pos="640"/>
              </w:tabs>
              <w:jc w:val="center"/>
              <w:rPr>
                <w:ins w:id="1959" w:author="Author"/>
              </w:rPr>
            </w:pPr>
            <w:ins w:id="1960" w:author="Author">
              <w:r w:rsidRPr="005E2372">
                <w:t>1.47</w:t>
              </w:r>
            </w:ins>
          </w:p>
        </w:tc>
        <w:tc>
          <w:tcPr>
            <w:tcW w:w="850" w:type="dxa"/>
            <w:tcBorders>
              <w:top w:val="single" w:sz="6" w:space="0" w:color="auto"/>
              <w:left w:val="single" w:sz="6" w:space="0" w:color="auto"/>
              <w:bottom w:val="single" w:sz="6" w:space="0" w:color="auto"/>
              <w:right w:val="single" w:sz="6" w:space="0" w:color="auto"/>
            </w:tcBorders>
            <w:vAlign w:val="center"/>
            <w:hideMark/>
          </w:tcPr>
          <w:p w14:paraId="19A9281A" w14:textId="77777777" w:rsidR="00C50A95" w:rsidRPr="005E2372" w:rsidRDefault="00C50A95" w:rsidP="00416506">
            <w:pPr>
              <w:pStyle w:val="tabletext11"/>
              <w:tabs>
                <w:tab w:val="decimal" w:pos="0"/>
                <w:tab w:val="decimal" w:pos="640"/>
              </w:tabs>
              <w:jc w:val="center"/>
              <w:rPr>
                <w:ins w:id="1961" w:author="Author"/>
              </w:rPr>
            </w:pPr>
            <w:ins w:id="1962" w:author="Author">
              <w:r w:rsidRPr="005E2372">
                <w:t>1.49</w:t>
              </w:r>
            </w:ins>
          </w:p>
        </w:tc>
      </w:tr>
      <w:tr w:rsidR="00C50A95" w:rsidRPr="005E2372" w14:paraId="7264C1CC" w14:textId="77777777" w:rsidTr="00416506">
        <w:trPr>
          <w:cantSplit/>
          <w:trHeight w:val="190"/>
          <w:ins w:id="1963" w:author="Author"/>
        </w:trPr>
        <w:tc>
          <w:tcPr>
            <w:tcW w:w="200" w:type="dxa"/>
            <w:tcBorders>
              <w:top w:val="nil"/>
              <w:left w:val="nil"/>
              <w:bottom w:val="nil"/>
              <w:right w:val="single" w:sz="6" w:space="0" w:color="auto"/>
            </w:tcBorders>
          </w:tcPr>
          <w:p w14:paraId="461FFAEB" w14:textId="77777777" w:rsidR="00C50A95" w:rsidRPr="005E2372" w:rsidRDefault="00C50A95" w:rsidP="00416506">
            <w:pPr>
              <w:pStyle w:val="tabletext11"/>
              <w:rPr>
                <w:ins w:id="1964" w:author="Author"/>
              </w:rPr>
            </w:pPr>
          </w:p>
        </w:tc>
        <w:tc>
          <w:tcPr>
            <w:tcW w:w="5591" w:type="dxa"/>
            <w:vMerge/>
            <w:tcBorders>
              <w:top w:val="single" w:sz="6" w:space="0" w:color="auto"/>
              <w:left w:val="single" w:sz="6" w:space="0" w:color="auto"/>
              <w:bottom w:val="single" w:sz="6" w:space="0" w:color="auto"/>
              <w:right w:val="single" w:sz="6" w:space="0" w:color="auto"/>
            </w:tcBorders>
            <w:vAlign w:val="center"/>
            <w:hideMark/>
          </w:tcPr>
          <w:p w14:paraId="53E9D1E7" w14:textId="77777777" w:rsidR="00C50A95" w:rsidRPr="005E2372" w:rsidRDefault="00C50A95" w:rsidP="00416506">
            <w:pPr>
              <w:overflowPunct/>
              <w:autoSpaceDE/>
              <w:autoSpaceDN/>
              <w:adjustRightInd/>
              <w:spacing w:before="0" w:line="240" w:lineRule="auto"/>
              <w:jc w:val="left"/>
              <w:rPr>
                <w:ins w:id="1965" w:author="Author"/>
                <w:rFonts w:ascii="Arial" w:hAnsi="Arial"/>
                <w:sz w:val="18"/>
              </w:rPr>
            </w:pPr>
          </w:p>
        </w:tc>
        <w:tc>
          <w:tcPr>
            <w:tcW w:w="3780" w:type="dxa"/>
            <w:tcBorders>
              <w:top w:val="single" w:sz="6" w:space="0" w:color="auto"/>
              <w:left w:val="single" w:sz="6" w:space="0" w:color="auto"/>
              <w:bottom w:val="single" w:sz="6" w:space="0" w:color="auto"/>
              <w:right w:val="single" w:sz="6" w:space="0" w:color="auto"/>
            </w:tcBorders>
            <w:vAlign w:val="bottom"/>
            <w:hideMark/>
          </w:tcPr>
          <w:p w14:paraId="4C265E2A" w14:textId="77777777" w:rsidR="00C50A95" w:rsidRPr="005E2372" w:rsidRDefault="00C50A95" w:rsidP="00416506">
            <w:pPr>
              <w:pStyle w:val="tabletext11"/>
              <w:rPr>
                <w:ins w:id="1966" w:author="Author"/>
              </w:rPr>
            </w:pPr>
            <w:ins w:id="1967" w:author="Author">
              <w:r w:rsidRPr="005E2372">
                <w:t>Magazines or Newspapers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76F74387" w14:textId="77777777" w:rsidR="00C50A95" w:rsidRPr="005E2372" w:rsidRDefault="00C50A95" w:rsidP="00416506">
            <w:pPr>
              <w:pStyle w:val="tabletext11"/>
              <w:tabs>
                <w:tab w:val="decimal" w:pos="280"/>
              </w:tabs>
              <w:jc w:val="center"/>
              <w:rPr>
                <w:ins w:id="1968" w:author="Author"/>
              </w:rPr>
            </w:pPr>
            <w:ins w:id="1969" w:author="Author">
              <w:r w:rsidRPr="005E2372">
                <w:t>---43</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06E67CD2" w14:textId="77777777" w:rsidR="00C50A95" w:rsidRPr="005E2372" w:rsidRDefault="00C50A95" w:rsidP="00416506">
            <w:pPr>
              <w:pStyle w:val="tabletext11"/>
              <w:tabs>
                <w:tab w:val="decimal" w:pos="0"/>
              </w:tabs>
              <w:jc w:val="center"/>
              <w:rPr>
                <w:ins w:id="1970" w:author="Author"/>
              </w:rPr>
            </w:pPr>
            <w:ins w:id="1971" w:author="Author">
              <w:r w:rsidRPr="005E2372">
                <w:t>1.53</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534F319F" w14:textId="77777777" w:rsidR="00C50A95" w:rsidRPr="005E2372" w:rsidRDefault="00C50A95" w:rsidP="00416506">
            <w:pPr>
              <w:pStyle w:val="tabletext11"/>
              <w:tabs>
                <w:tab w:val="decimal" w:pos="0"/>
                <w:tab w:val="decimal" w:pos="640"/>
              </w:tabs>
              <w:jc w:val="center"/>
              <w:rPr>
                <w:ins w:id="1972" w:author="Author"/>
              </w:rPr>
            </w:pPr>
            <w:ins w:id="1973" w:author="Author">
              <w:r w:rsidRPr="005E2372">
                <w:t>1.43</w:t>
              </w:r>
            </w:ins>
          </w:p>
        </w:tc>
        <w:tc>
          <w:tcPr>
            <w:tcW w:w="1080" w:type="dxa"/>
            <w:tcBorders>
              <w:top w:val="single" w:sz="6" w:space="0" w:color="auto"/>
              <w:left w:val="single" w:sz="6" w:space="0" w:color="auto"/>
              <w:bottom w:val="single" w:sz="6" w:space="0" w:color="auto"/>
              <w:right w:val="single" w:sz="6" w:space="0" w:color="auto"/>
            </w:tcBorders>
            <w:vAlign w:val="center"/>
            <w:hideMark/>
          </w:tcPr>
          <w:p w14:paraId="202F767B" w14:textId="77777777" w:rsidR="00C50A95" w:rsidRPr="005E2372" w:rsidRDefault="00C50A95" w:rsidP="00416506">
            <w:pPr>
              <w:pStyle w:val="tabletext11"/>
              <w:tabs>
                <w:tab w:val="decimal" w:pos="0"/>
                <w:tab w:val="decimal" w:pos="640"/>
              </w:tabs>
              <w:jc w:val="center"/>
              <w:rPr>
                <w:ins w:id="1974" w:author="Author"/>
              </w:rPr>
            </w:pPr>
            <w:ins w:id="1975" w:author="Author">
              <w:r w:rsidRPr="005E2372">
                <w:t>1.47</w:t>
              </w:r>
            </w:ins>
          </w:p>
        </w:tc>
        <w:tc>
          <w:tcPr>
            <w:tcW w:w="850" w:type="dxa"/>
            <w:tcBorders>
              <w:top w:val="single" w:sz="6" w:space="0" w:color="auto"/>
              <w:left w:val="single" w:sz="6" w:space="0" w:color="auto"/>
              <w:bottom w:val="single" w:sz="6" w:space="0" w:color="auto"/>
              <w:right w:val="single" w:sz="6" w:space="0" w:color="auto"/>
            </w:tcBorders>
            <w:vAlign w:val="center"/>
            <w:hideMark/>
          </w:tcPr>
          <w:p w14:paraId="57E11EBB" w14:textId="77777777" w:rsidR="00C50A95" w:rsidRPr="005E2372" w:rsidRDefault="00C50A95" w:rsidP="00416506">
            <w:pPr>
              <w:pStyle w:val="tabletext11"/>
              <w:tabs>
                <w:tab w:val="decimal" w:pos="0"/>
                <w:tab w:val="decimal" w:pos="640"/>
              </w:tabs>
              <w:jc w:val="center"/>
              <w:rPr>
                <w:ins w:id="1976" w:author="Author"/>
              </w:rPr>
            </w:pPr>
            <w:ins w:id="1977" w:author="Author">
              <w:r w:rsidRPr="005E2372">
                <w:t>1.49</w:t>
              </w:r>
            </w:ins>
          </w:p>
        </w:tc>
      </w:tr>
      <w:tr w:rsidR="00C50A95" w:rsidRPr="005E2372" w14:paraId="159737FA" w14:textId="77777777" w:rsidTr="00416506">
        <w:trPr>
          <w:cantSplit/>
          <w:trHeight w:val="190"/>
          <w:ins w:id="1978" w:author="Author"/>
        </w:trPr>
        <w:tc>
          <w:tcPr>
            <w:tcW w:w="200" w:type="dxa"/>
            <w:tcBorders>
              <w:top w:val="nil"/>
              <w:left w:val="nil"/>
              <w:bottom w:val="nil"/>
              <w:right w:val="single" w:sz="6" w:space="0" w:color="auto"/>
            </w:tcBorders>
          </w:tcPr>
          <w:p w14:paraId="1E6BB575" w14:textId="77777777" w:rsidR="00C50A95" w:rsidRPr="005E2372" w:rsidRDefault="00C50A95" w:rsidP="00416506">
            <w:pPr>
              <w:pStyle w:val="tabletext11"/>
              <w:rPr>
                <w:ins w:id="1979" w:author="Author"/>
              </w:rPr>
            </w:pPr>
          </w:p>
        </w:tc>
        <w:tc>
          <w:tcPr>
            <w:tcW w:w="5591" w:type="dxa"/>
            <w:vMerge/>
            <w:tcBorders>
              <w:top w:val="single" w:sz="6" w:space="0" w:color="auto"/>
              <w:left w:val="single" w:sz="6" w:space="0" w:color="auto"/>
              <w:bottom w:val="single" w:sz="6" w:space="0" w:color="auto"/>
              <w:right w:val="single" w:sz="6" w:space="0" w:color="auto"/>
            </w:tcBorders>
            <w:vAlign w:val="center"/>
            <w:hideMark/>
          </w:tcPr>
          <w:p w14:paraId="251D1735" w14:textId="77777777" w:rsidR="00C50A95" w:rsidRPr="005E2372" w:rsidRDefault="00C50A95" w:rsidP="00416506">
            <w:pPr>
              <w:overflowPunct/>
              <w:autoSpaceDE/>
              <w:autoSpaceDN/>
              <w:adjustRightInd/>
              <w:spacing w:before="0" w:line="240" w:lineRule="auto"/>
              <w:jc w:val="left"/>
              <w:rPr>
                <w:ins w:id="1980" w:author="Author"/>
                <w:rFonts w:ascii="Arial" w:hAnsi="Arial"/>
                <w:sz w:val="18"/>
              </w:rPr>
            </w:pPr>
          </w:p>
        </w:tc>
        <w:tc>
          <w:tcPr>
            <w:tcW w:w="3780" w:type="dxa"/>
            <w:tcBorders>
              <w:top w:val="single" w:sz="6" w:space="0" w:color="auto"/>
              <w:left w:val="single" w:sz="6" w:space="0" w:color="auto"/>
              <w:bottom w:val="single" w:sz="6" w:space="0" w:color="auto"/>
              <w:right w:val="single" w:sz="6" w:space="0" w:color="auto"/>
            </w:tcBorders>
            <w:vAlign w:val="bottom"/>
            <w:hideMark/>
          </w:tcPr>
          <w:p w14:paraId="68100D97" w14:textId="77777777" w:rsidR="00C50A95" w:rsidRPr="005E2372" w:rsidRDefault="00C50A95" w:rsidP="00416506">
            <w:pPr>
              <w:pStyle w:val="tabletext11"/>
              <w:rPr>
                <w:ins w:id="1981" w:author="Author"/>
              </w:rPr>
            </w:pPr>
            <w:ins w:id="1982" w:author="Author">
              <w:r w:rsidRPr="005E2372">
                <w:t>Mail and Parcel Post</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4AE642AE" w14:textId="77777777" w:rsidR="00C50A95" w:rsidRPr="005E2372" w:rsidRDefault="00C50A95" w:rsidP="00416506">
            <w:pPr>
              <w:pStyle w:val="tabletext11"/>
              <w:tabs>
                <w:tab w:val="decimal" w:pos="280"/>
              </w:tabs>
              <w:jc w:val="center"/>
              <w:rPr>
                <w:ins w:id="1983" w:author="Author"/>
              </w:rPr>
            </w:pPr>
            <w:ins w:id="1984" w:author="Author">
              <w:r w:rsidRPr="005E2372">
                <w:t>---44</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7E98EB78" w14:textId="77777777" w:rsidR="00C50A95" w:rsidRPr="005E2372" w:rsidRDefault="00C50A95" w:rsidP="00416506">
            <w:pPr>
              <w:pStyle w:val="tabletext11"/>
              <w:tabs>
                <w:tab w:val="decimal" w:pos="0"/>
              </w:tabs>
              <w:jc w:val="center"/>
              <w:rPr>
                <w:ins w:id="1985" w:author="Author"/>
              </w:rPr>
            </w:pPr>
            <w:ins w:id="1986" w:author="Author">
              <w:r w:rsidRPr="005E2372">
                <w:t>1.53</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4B8E47C4" w14:textId="77777777" w:rsidR="00C50A95" w:rsidRPr="005E2372" w:rsidRDefault="00C50A95" w:rsidP="00416506">
            <w:pPr>
              <w:pStyle w:val="tabletext11"/>
              <w:tabs>
                <w:tab w:val="decimal" w:pos="0"/>
                <w:tab w:val="decimal" w:pos="640"/>
              </w:tabs>
              <w:jc w:val="center"/>
              <w:rPr>
                <w:ins w:id="1987" w:author="Author"/>
              </w:rPr>
            </w:pPr>
            <w:ins w:id="1988" w:author="Author">
              <w:r w:rsidRPr="005E2372">
                <w:t>1.43</w:t>
              </w:r>
            </w:ins>
          </w:p>
        </w:tc>
        <w:tc>
          <w:tcPr>
            <w:tcW w:w="1080" w:type="dxa"/>
            <w:tcBorders>
              <w:top w:val="single" w:sz="6" w:space="0" w:color="auto"/>
              <w:left w:val="single" w:sz="6" w:space="0" w:color="auto"/>
              <w:bottom w:val="single" w:sz="6" w:space="0" w:color="auto"/>
              <w:right w:val="single" w:sz="6" w:space="0" w:color="auto"/>
            </w:tcBorders>
            <w:vAlign w:val="center"/>
            <w:hideMark/>
          </w:tcPr>
          <w:p w14:paraId="2C63F6B5" w14:textId="77777777" w:rsidR="00C50A95" w:rsidRPr="005E2372" w:rsidRDefault="00C50A95" w:rsidP="00416506">
            <w:pPr>
              <w:pStyle w:val="tabletext11"/>
              <w:tabs>
                <w:tab w:val="decimal" w:pos="0"/>
                <w:tab w:val="decimal" w:pos="640"/>
              </w:tabs>
              <w:jc w:val="center"/>
              <w:rPr>
                <w:ins w:id="1989" w:author="Author"/>
              </w:rPr>
            </w:pPr>
            <w:ins w:id="1990" w:author="Author">
              <w:r w:rsidRPr="005E2372">
                <w:t>1.47</w:t>
              </w:r>
            </w:ins>
          </w:p>
        </w:tc>
        <w:tc>
          <w:tcPr>
            <w:tcW w:w="850" w:type="dxa"/>
            <w:tcBorders>
              <w:top w:val="single" w:sz="6" w:space="0" w:color="auto"/>
              <w:left w:val="single" w:sz="6" w:space="0" w:color="auto"/>
              <w:bottom w:val="single" w:sz="6" w:space="0" w:color="auto"/>
              <w:right w:val="single" w:sz="6" w:space="0" w:color="auto"/>
            </w:tcBorders>
            <w:vAlign w:val="center"/>
            <w:hideMark/>
          </w:tcPr>
          <w:p w14:paraId="11FC42B1" w14:textId="77777777" w:rsidR="00C50A95" w:rsidRPr="005E2372" w:rsidRDefault="00C50A95" w:rsidP="00416506">
            <w:pPr>
              <w:pStyle w:val="tabletext11"/>
              <w:tabs>
                <w:tab w:val="decimal" w:pos="0"/>
                <w:tab w:val="decimal" w:pos="640"/>
              </w:tabs>
              <w:jc w:val="center"/>
              <w:rPr>
                <w:ins w:id="1991" w:author="Author"/>
              </w:rPr>
            </w:pPr>
            <w:ins w:id="1992" w:author="Author">
              <w:r w:rsidRPr="005E2372">
                <w:t>1.49</w:t>
              </w:r>
            </w:ins>
          </w:p>
        </w:tc>
      </w:tr>
      <w:tr w:rsidR="00C50A95" w:rsidRPr="005E2372" w14:paraId="23D8E95C" w14:textId="77777777" w:rsidTr="00416506">
        <w:trPr>
          <w:cantSplit/>
          <w:trHeight w:val="190"/>
          <w:ins w:id="1993" w:author="Author"/>
        </w:trPr>
        <w:tc>
          <w:tcPr>
            <w:tcW w:w="200" w:type="dxa"/>
            <w:tcBorders>
              <w:top w:val="nil"/>
              <w:left w:val="nil"/>
              <w:bottom w:val="nil"/>
              <w:right w:val="single" w:sz="6" w:space="0" w:color="auto"/>
            </w:tcBorders>
          </w:tcPr>
          <w:p w14:paraId="654B23B8" w14:textId="77777777" w:rsidR="00C50A95" w:rsidRPr="005E2372" w:rsidRDefault="00C50A95" w:rsidP="00416506">
            <w:pPr>
              <w:pStyle w:val="tabletext11"/>
              <w:rPr>
                <w:ins w:id="1994" w:author="Author"/>
              </w:rPr>
            </w:pPr>
          </w:p>
        </w:tc>
        <w:tc>
          <w:tcPr>
            <w:tcW w:w="5591" w:type="dxa"/>
            <w:vMerge/>
            <w:tcBorders>
              <w:top w:val="single" w:sz="6" w:space="0" w:color="auto"/>
              <w:left w:val="single" w:sz="6" w:space="0" w:color="auto"/>
              <w:bottom w:val="single" w:sz="6" w:space="0" w:color="auto"/>
              <w:right w:val="single" w:sz="6" w:space="0" w:color="auto"/>
            </w:tcBorders>
            <w:vAlign w:val="center"/>
            <w:hideMark/>
          </w:tcPr>
          <w:p w14:paraId="0EA64900" w14:textId="77777777" w:rsidR="00C50A95" w:rsidRPr="005E2372" w:rsidRDefault="00C50A95" w:rsidP="00416506">
            <w:pPr>
              <w:overflowPunct/>
              <w:autoSpaceDE/>
              <w:autoSpaceDN/>
              <w:adjustRightInd/>
              <w:spacing w:before="0" w:line="240" w:lineRule="auto"/>
              <w:jc w:val="left"/>
              <w:rPr>
                <w:ins w:id="1995" w:author="Author"/>
                <w:rFonts w:ascii="Arial" w:hAnsi="Arial"/>
                <w:sz w:val="18"/>
              </w:rPr>
            </w:pPr>
          </w:p>
        </w:tc>
        <w:tc>
          <w:tcPr>
            <w:tcW w:w="3780" w:type="dxa"/>
            <w:tcBorders>
              <w:top w:val="single" w:sz="6" w:space="0" w:color="auto"/>
              <w:left w:val="single" w:sz="6" w:space="0" w:color="auto"/>
              <w:bottom w:val="single" w:sz="6" w:space="0" w:color="auto"/>
              <w:right w:val="single" w:sz="6" w:space="0" w:color="auto"/>
            </w:tcBorders>
            <w:vAlign w:val="bottom"/>
            <w:hideMark/>
          </w:tcPr>
          <w:p w14:paraId="1C4B41D8" w14:textId="77777777" w:rsidR="00C50A95" w:rsidRPr="005E2372" w:rsidRDefault="00C50A95" w:rsidP="00416506">
            <w:pPr>
              <w:pStyle w:val="tabletext11"/>
              <w:rPr>
                <w:ins w:id="1996" w:author="Author"/>
              </w:rPr>
            </w:pPr>
            <w:ins w:id="1997" w:author="Author">
              <w:r w:rsidRPr="005E2372">
                <w:t>All Other Specialized Delivery</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0E29C1D4" w14:textId="77777777" w:rsidR="00C50A95" w:rsidRPr="005E2372" w:rsidRDefault="00C50A95" w:rsidP="00416506">
            <w:pPr>
              <w:pStyle w:val="tabletext11"/>
              <w:tabs>
                <w:tab w:val="decimal" w:pos="280"/>
              </w:tabs>
              <w:jc w:val="center"/>
              <w:rPr>
                <w:ins w:id="1998" w:author="Author"/>
              </w:rPr>
            </w:pPr>
            <w:ins w:id="1999" w:author="Author">
              <w:r w:rsidRPr="005E2372">
                <w:t>---49</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72FDAAFE" w14:textId="77777777" w:rsidR="00C50A95" w:rsidRPr="005E2372" w:rsidRDefault="00C50A95" w:rsidP="00416506">
            <w:pPr>
              <w:pStyle w:val="tabletext11"/>
              <w:tabs>
                <w:tab w:val="decimal" w:pos="0"/>
              </w:tabs>
              <w:jc w:val="center"/>
              <w:rPr>
                <w:ins w:id="2000" w:author="Author"/>
              </w:rPr>
            </w:pPr>
            <w:ins w:id="2001" w:author="Author">
              <w:r w:rsidRPr="005E2372">
                <w:t>1.53</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0895CF55" w14:textId="77777777" w:rsidR="00C50A95" w:rsidRPr="005E2372" w:rsidRDefault="00C50A95" w:rsidP="00416506">
            <w:pPr>
              <w:pStyle w:val="tabletext11"/>
              <w:tabs>
                <w:tab w:val="decimal" w:pos="0"/>
                <w:tab w:val="decimal" w:pos="640"/>
              </w:tabs>
              <w:jc w:val="center"/>
              <w:rPr>
                <w:ins w:id="2002" w:author="Author"/>
              </w:rPr>
            </w:pPr>
            <w:ins w:id="2003" w:author="Author">
              <w:r w:rsidRPr="005E2372">
                <w:t>1.43</w:t>
              </w:r>
            </w:ins>
          </w:p>
        </w:tc>
        <w:tc>
          <w:tcPr>
            <w:tcW w:w="1080" w:type="dxa"/>
            <w:tcBorders>
              <w:top w:val="single" w:sz="6" w:space="0" w:color="auto"/>
              <w:left w:val="single" w:sz="6" w:space="0" w:color="auto"/>
              <w:bottom w:val="single" w:sz="6" w:space="0" w:color="auto"/>
              <w:right w:val="single" w:sz="6" w:space="0" w:color="auto"/>
            </w:tcBorders>
            <w:vAlign w:val="center"/>
            <w:hideMark/>
          </w:tcPr>
          <w:p w14:paraId="763FA97F" w14:textId="77777777" w:rsidR="00C50A95" w:rsidRPr="005E2372" w:rsidRDefault="00C50A95" w:rsidP="00416506">
            <w:pPr>
              <w:pStyle w:val="tabletext11"/>
              <w:tabs>
                <w:tab w:val="decimal" w:pos="0"/>
                <w:tab w:val="decimal" w:pos="640"/>
              </w:tabs>
              <w:jc w:val="center"/>
              <w:rPr>
                <w:ins w:id="2004" w:author="Author"/>
              </w:rPr>
            </w:pPr>
            <w:ins w:id="2005" w:author="Author">
              <w:r w:rsidRPr="005E2372">
                <w:t>1.47</w:t>
              </w:r>
            </w:ins>
          </w:p>
        </w:tc>
        <w:tc>
          <w:tcPr>
            <w:tcW w:w="850" w:type="dxa"/>
            <w:tcBorders>
              <w:top w:val="single" w:sz="6" w:space="0" w:color="auto"/>
              <w:left w:val="single" w:sz="6" w:space="0" w:color="auto"/>
              <w:bottom w:val="single" w:sz="6" w:space="0" w:color="auto"/>
              <w:right w:val="single" w:sz="6" w:space="0" w:color="auto"/>
            </w:tcBorders>
            <w:vAlign w:val="center"/>
            <w:hideMark/>
          </w:tcPr>
          <w:p w14:paraId="03566121" w14:textId="77777777" w:rsidR="00C50A95" w:rsidRPr="005E2372" w:rsidRDefault="00C50A95" w:rsidP="00416506">
            <w:pPr>
              <w:pStyle w:val="tabletext11"/>
              <w:tabs>
                <w:tab w:val="decimal" w:pos="0"/>
                <w:tab w:val="decimal" w:pos="640"/>
              </w:tabs>
              <w:jc w:val="center"/>
              <w:rPr>
                <w:ins w:id="2006" w:author="Author"/>
              </w:rPr>
            </w:pPr>
            <w:ins w:id="2007" w:author="Author">
              <w:r w:rsidRPr="005E2372">
                <w:t>1.49</w:t>
              </w:r>
            </w:ins>
          </w:p>
        </w:tc>
      </w:tr>
      <w:tr w:rsidR="00C50A95" w:rsidRPr="005E2372" w14:paraId="5A1C7669" w14:textId="77777777" w:rsidTr="00416506">
        <w:trPr>
          <w:cantSplit/>
          <w:trHeight w:val="190"/>
          <w:ins w:id="2008" w:author="Author"/>
        </w:trPr>
        <w:tc>
          <w:tcPr>
            <w:tcW w:w="200" w:type="dxa"/>
            <w:tcBorders>
              <w:top w:val="nil"/>
              <w:left w:val="nil"/>
              <w:bottom w:val="nil"/>
              <w:right w:val="single" w:sz="6" w:space="0" w:color="auto"/>
            </w:tcBorders>
          </w:tcPr>
          <w:p w14:paraId="537D3501" w14:textId="77777777" w:rsidR="00C50A95" w:rsidRPr="005E2372" w:rsidRDefault="00C50A95" w:rsidP="00416506">
            <w:pPr>
              <w:pStyle w:val="tabletext11"/>
              <w:rPr>
                <w:ins w:id="2009" w:author="Author"/>
              </w:rPr>
            </w:pPr>
          </w:p>
        </w:tc>
        <w:tc>
          <w:tcPr>
            <w:tcW w:w="1811" w:type="dxa"/>
            <w:vMerge w:val="restart"/>
            <w:tcBorders>
              <w:top w:val="single" w:sz="6" w:space="0" w:color="auto"/>
              <w:left w:val="single" w:sz="6" w:space="0" w:color="auto"/>
              <w:bottom w:val="single" w:sz="6" w:space="0" w:color="auto"/>
              <w:right w:val="single" w:sz="6" w:space="0" w:color="auto"/>
            </w:tcBorders>
            <w:vAlign w:val="center"/>
            <w:hideMark/>
          </w:tcPr>
          <w:p w14:paraId="05674541" w14:textId="77777777" w:rsidR="00C50A95" w:rsidRPr="005E2372" w:rsidRDefault="00C50A95" w:rsidP="00416506">
            <w:pPr>
              <w:pStyle w:val="tabletext11"/>
              <w:rPr>
                <w:ins w:id="2010" w:author="Author"/>
              </w:rPr>
            </w:pPr>
            <w:ins w:id="2011" w:author="Author">
              <w:r w:rsidRPr="005E2372">
                <w:t>Waste Disposal: Autos transporting salvage and waste material for disposal or resale</w:t>
              </w:r>
            </w:ins>
          </w:p>
        </w:tc>
        <w:tc>
          <w:tcPr>
            <w:tcW w:w="3780" w:type="dxa"/>
            <w:tcBorders>
              <w:top w:val="single" w:sz="6" w:space="0" w:color="auto"/>
              <w:left w:val="single" w:sz="6" w:space="0" w:color="auto"/>
              <w:bottom w:val="single" w:sz="6" w:space="0" w:color="auto"/>
              <w:right w:val="single" w:sz="6" w:space="0" w:color="auto"/>
            </w:tcBorders>
            <w:vAlign w:val="bottom"/>
            <w:hideMark/>
          </w:tcPr>
          <w:p w14:paraId="65D87294" w14:textId="77777777" w:rsidR="00C50A95" w:rsidRPr="005E2372" w:rsidRDefault="00C50A95" w:rsidP="00416506">
            <w:pPr>
              <w:pStyle w:val="tabletext11"/>
              <w:rPr>
                <w:ins w:id="2012" w:author="Author"/>
              </w:rPr>
            </w:pPr>
            <w:ins w:id="2013" w:author="Author">
              <w:r w:rsidRPr="005E2372">
                <w:t>Auto Dismantlers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3BB078CC" w14:textId="77777777" w:rsidR="00C50A95" w:rsidRPr="005E2372" w:rsidRDefault="00C50A95" w:rsidP="00416506">
            <w:pPr>
              <w:pStyle w:val="tabletext11"/>
              <w:tabs>
                <w:tab w:val="decimal" w:pos="280"/>
              </w:tabs>
              <w:jc w:val="center"/>
              <w:rPr>
                <w:ins w:id="2014" w:author="Author"/>
              </w:rPr>
            </w:pPr>
            <w:ins w:id="2015" w:author="Author">
              <w:r w:rsidRPr="005E2372">
                <w:t>---51</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7C170C90" w14:textId="77777777" w:rsidR="00C50A95" w:rsidRPr="005E2372" w:rsidRDefault="00C50A95" w:rsidP="00416506">
            <w:pPr>
              <w:pStyle w:val="tabletext11"/>
              <w:tabs>
                <w:tab w:val="decimal" w:pos="0"/>
              </w:tabs>
              <w:jc w:val="center"/>
              <w:rPr>
                <w:ins w:id="2016" w:author="Author"/>
              </w:rPr>
            </w:pPr>
            <w:ins w:id="2017" w:author="Author">
              <w:r w:rsidRPr="005E2372">
                <w:t>1.36</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1B49E414" w14:textId="77777777" w:rsidR="00C50A95" w:rsidRPr="005E2372" w:rsidRDefault="00C50A95" w:rsidP="00416506">
            <w:pPr>
              <w:pStyle w:val="tabletext11"/>
              <w:tabs>
                <w:tab w:val="decimal" w:pos="0"/>
                <w:tab w:val="decimal" w:pos="640"/>
              </w:tabs>
              <w:jc w:val="center"/>
              <w:rPr>
                <w:ins w:id="2018" w:author="Author"/>
              </w:rPr>
            </w:pPr>
            <w:ins w:id="2019" w:author="Author">
              <w:r w:rsidRPr="005E2372">
                <w:t>1.38</w:t>
              </w:r>
            </w:ins>
          </w:p>
        </w:tc>
        <w:tc>
          <w:tcPr>
            <w:tcW w:w="1080" w:type="dxa"/>
            <w:tcBorders>
              <w:top w:val="single" w:sz="6" w:space="0" w:color="auto"/>
              <w:left w:val="single" w:sz="6" w:space="0" w:color="auto"/>
              <w:bottom w:val="single" w:sz="6" w:space="0" w:color="auto"/>
              <w:right w:val="single" w:sz="6" w:space="0" w:color="auto"/>
            </w:tcBorders>
            <w:vAlign w:val="center"/>
            <w:hideMark/>
          </w:tcPr>
          <w:p w14:paraId="7CBF9F2A" w14:textId="77777777" w:rsidR="00C50A95" w:rsidRPr="005E2372" w:rsidRDefault="00C50A95" w:rsidP="00416506">
            <w:pPr>
              <w:pStyle w:val="tabletext11"/>
              <w:tabs>
                <w:tab w:val="decimal" w:pos="0"/>
                <w:tab w:val="decimal" w:pos="640"/>
              </w:tabs>
              <w:jc w:val="center"/>
              <w:rPr>
                <w:ins w:id="2020" w:author="Author"/>
              </w:rPr>
            </w:pPr>
            <w:ins w:id="2021" w:author="Author">
              <w:r w:rsidRPr="005E2372">
                <w:t>1.40</w:t>
              </w:r>
            </w:ins>
          </w:p>
        </w:tc>
        <w:tc>
          <w:tcPr>
            <w:tcW w:w="850" w:type="dxa"/>
            <w:tcBorders>
              <w:top w:val="single" w:sz="6" w:space="0" w:color="auto"/>
              <w:left w:val="single" w:sz="6" w:space="0" w:color="auto"/>
              <w:bottom w:val="single" w:sz="6" w:space="0" w:color="auto"/>
              <w:right w:val="single" w:sz="6" w:space="0" w:color="auto"/>
            </w:tcBorders>
            <w:vAlign w:val="center"/>
            <w:hideMark/>
          </w:tcPr>
          <w:p w14:paraId="5E4A0E89" w14:textId="77777777" w:rsidR="00C50A95" w:rsidRPr="005E2372" w:rsidRDefault="00C50A95" w:rsidP="00416506">
            <w:pPr>
              <w:pStyle w:val="tabletext11"/>
              <w:tabs>
                <w:tab w:val="decimal" w:pos="0"/>
                <w:tab w:val="decimal" w:pos="640"/>
              </w:tabs>
              <w:jc w:val="center"/>
              <w:rPr>
                <w:ins w:id="2022" w:author="Author"/>
              </w:rPr>
            </w:pPr>
            <w:ins w:id="2023" w:author="Author">
              <w:r w:rsidRPr="005E2372">
                <w:t>1.68</w:t>
              </w:r>
            </w:ins>
          </w:p>
        </w:tc>
      </w:tr>
      <w:tr w:rsidR="00C50A95" w:rsidRPr="005E2372" w14:paraId="6C00943D" w14:textId="77777777" w:rsidTr="00416506">
        <w:trPr>
          <w:cantSplit/>
          <w:trHeight w:val="190"/>
          <w:ins w:id="2024" w:author="Author"/>
        </w:trPr>
        <w:tc>
          <w:tcPr>
            <w:tcW w:w="200" w:type="dxa"/>
            <w:tcBorders>
              <w:top w:val="nil"/>
              <w:left w:val="nil"/>
              <w:bottom w:val="nil"/>
              <w:right w:val="single" w:sz="6" w:space="0" w:color="auto"/>
            </w:tcBorders>
          </w:tcPr>
          <w:p w14:paraId="10F76F6B" w14:textId="77777777" w:rsidR="00C50A95" w:rsidRPr="005E2372" w:rsidRDefault="00C50A95" w:rsidP="00416506">
            <w:pPr>
              <w:pStyle w:val="tabletext11"/>
              <w:rPr>
                <w:ins w:id="2025" w:author="Author"/>
              </w:rPr>
            </w:pPr>
          </w:p>
        </w:tc>
        <w:tc>
          <w:tcPr>
            <w:tcW w:w="5591" w:type="dxa"/>
            <w:vMerge/>
            <w:tcBorders>
              <w:top w:val="single" w:sz="6" w:space="0" w:color="auto"/>
              <w:left w:val="single" w:sz="6" w:space="0" w:color="auto"/>
              <w:bottom w:val="single" w:sz="6" w:space="0" w:color="auto"/>
              <w:right w:val="single" w:sz="6" w:space="0" w:color="auto"/>
            </w:tcBorders>
            <w:vAlign w:val="center"/>
            <w:hideMark/>
          </w:tcPr>
          <w:p w14:paraId="7F7A041B" w14:textId="77777777" w:rsidR="00C50A95" w:rsidRPr="005E2372" w:rsidRDefault="00C50A95" w:rsidP="00416506">
            <w:pPr>
              <w:overflowPunct/>
              <w:autoSpaceDE/>
              <w:autoSpaceDN/>
              <w:adjustRightInd/>
              <w:spacing w:before="0" w:line="240" w:lineRule="auto"/>
              <w:jc w:val="left"/>
              <w:rPr>
                <w:ins w:id="2026" w:author="Author"/>
                <w:rFonts w:ascii="Arial" w:hAnsi="Arial"/>
                <w:sz w:val="18"/>
              </w:rPr>
            </w:pPr>
          </w:p>
        </w:tc>
        <w:tc>
          <w:tcPr>
            <w:tcW w:w="3780" w:type="dxa"/>
            <w:tcBorders>
              <w:top w:val="single" w:sz="6" w:space="0" w:color="auto"/>
              <w:left w:val="single" w:sz="6" w:space="0" w:color="auto"/>
              <w:bottom w:val="single" w:sz="6" w:space="0" w:color="auto"/>
              <w:right w:val="single" w:sz="6" w:space="0" w:color="auto"/>
            </w:tcBorders>
            <w:vAlign w:val="bottom"/>
            <w:hideMark/>
          </w:tcPr>
          <w:p w14:paraId="06FC6E68" w14:textId="77777777" w:rsidR="00C50A95" w:rsidRPr="005E2372" w:rsidRDefault="00C50A95" w:rsidP="00416506">
            <w:pPr>
              <w:pStyle w:val="tabletext11"/>
              <w:rPr>
                <w:ins w:id="2027" w:author="Author"/>
              </w:rPr>
            </w:pPr>
            <w:ins w:id="2028" w:author="Author">
              <w:r w:rsidRPr="005E2372">
                <w:t>Building Wrecking Operators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1D244328" w14:textId="77777777" w:rsidR="00C50A95" w:rsidRPr="005E2372" w:rsidRDefault="00C50A95" w:rsidP="00416506">
            <w:pPr>
              <w:pStyle w:val="tabletext11"/>
              <w:tabs>
                <w:tab w:val="decimal" w:pos="280"/>
              </w:tabs>
              <w:jc w:val="center"/>
              <w:rPr>
                <w:ins w:id="2029" w:author="Author"/>
              </w:rPr>
            </w:pPr>
            <w:ins w:id="2030" w:author="Author">
              <w:r w:rsidRPr="005E2372">
                <w:t>---52</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133111ED" w14:textId="77777777" w:rsidR="00C50A95" w:rsidRPr="005E2372" w:rsidRDefault="00C50A95" w:rsidP="00416506">
            <w:pPr>
              <w:pStyle w:val="tabletext11"/>
              <w:tabs>
                <w:tab w:val="decimal" w:pos="0"/>
              </w:tabs>
              <w:jc w:val="center"/>
              <w:rPr>
                <w:ins w:id="2031" w:author="Author"/>
              </w:rPr>
            </w:pPr>
            <w:ins w:id="2032" w:author="Author">
              <w:r w:rsidRPr="005E2372">
                <w:t>1.36</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5C897402" w14:textId="77777777" w:rsidR="00C50A95" w:rsidRPr="005E2372" w:rsidRDefault="00C50A95" w:rsidP="00416506">
            <w:pPr>
              <w:pStyle w:val="tabletext11"/>
              <w:tabs>
                <w:tab w:val="decimal" w:pos="0"/>
                <w:tab w:val="decimal" w:pos="640"/>
              </w:tabs>
              <w:jc w:val="center"/>
              <w:rPr>
                <w:ins w:id="2033" w:author="Author"/>
              </w:rPr>
            </w:pPr>
            <w:ins w:id="2034" w:author="Author">
              <w:r w:rsidRPr="005E2372">
                <w:t>1.38</w:t>
              </w:r>
            </w:ins>
          </w:p>
        </w:tc>
        <w:tc>
          <w:tcPr>
            <w:tcW w:w="1080" w:type="dxa"/>
            <w:tcBorders>
              <w:top w:val="single" w:sz="6" w:space="0" w:color="auto"/>
              <w:left w:val="single" w:sz="6" w:space="0" w:color="auto"/>
              <w:bottom w:val="single" w:sz="6" w:space="0" w:color="auto"/>
              <w:right w:val="single" w:sz="6" w:space="0" w:color="auto"/>
            </w:tcBorders>
            <w:vAlign w:val="center"/>
            <w:hideMark/>
          </w:tcPr>
          <w:p w14:paraId="2034526F" w14:textId="77777777" w:rsidR="00C50A95" w:rsidRPr="005E2372" w:rsidRDefault="00C50A95" w:rsidP="00416506">
            <w:pPr>
              <w:pStyle w:val="tabletext11"/>
              <w:tabs>
                <w:tab w:val="decimal" w:pos="0"/>
                <w:tab w:val="decimal" w:pos="640"/>
              </w:tabs>
              <w:jc w:val="center"/>
              <w:rPr>
                <w:ins w:id="2035" w:author="Author"/>
              </w:rPr>
            </w:pPr>
            <w:ins w:id="2036" w:author="Author">
              <w:r w:rsidRPr="005E2372">
                <w:t>1.40</w:t>
              </w:r>
            </w:ins>
          </w:p>
        </w:tc>
        <w:tc>
          <w:tcPr>
            <w:tcW w:w="850" w:type="dxa"/>
            <w:tcBorders>
              <w:top w:val="single" w:sz="6" w:space="0" w:color="auto"/>
              <w:left w:val="single" w:sz="6" w:space="0" w:color="auto"/>
              <w:bottom w:val="single" w:sz="6" w:space="0" w:color="auto"/>
              <w:right w:val="single" w:sz="6" w:space="0" w:color="auto"/>
            </w:tcBorders>
            <w:vAlign w:val="center"/>
            <w:hideMark/>
          </w:tcPr>
          <w:p w14:paraId="124B40C6" w14:textId="77777777" w:rsidR="00C50A95" w:rsidRPr="005E2372" w:rsidRDefault="00C50A95" w:rsidP="00416506">
            <w:pPr>
              <w:pStyle w:val="tabletext11"/>
              <w:tabs>
                <w:tab w:val="decimal" w:pos="0"/>
                <w:tab w:val="decimal" w:pos="640"/>
              </w:tabs>
              <w:jc w:val="center"/>
              <w:rPr>
                <w:ins w:id="2037" w:author="Author"/>
              </w:rPr>
            </w:pPr>
            <w:ins w:id="2038" w:author="Author">
              <w:r w:rsidRPr="005E2372">
                <w:t>1.68</w:t>
              </w:r>
            </w:ins>
          </w:p>
        </w:tc>
      </w:tr>
      <w:tr w:rsidR="00C50A95" w:rsidRPr="005E2372" w14:paraId="27D59DF9" w14:textId="77777777" w:rsidTr="00416506">
        <w:trPr>
          <w:cantSplit/>
          <w:trHeight w:val="190"/>
          <w:ins w:id="2039" w:author="Author"/>
        </w:trPr>
        <w:tc>
          <w:tcPr>
            <w:tcW w:w="200" w:type="dxa"/>
            <w:tcBorders>
              <w:top w:val="nil"/>
              <w:left w:val="nil"/>
              <w:bottom w:val="nil"/>
              <w:right w:val="single" w:sz="6" w:space="0" w:color="auto"/>
            </w:tcBorders>
          </w:tcPr>
          <w:p w14:paraId="6D43DDB8" w14:textId="77777777" w:rsidR="00C50A95" w:rsidRPr="005E2372" w:rsidRDefault="00C50A95" w:rsidP="00416506">
            <w:pPr>
              <w:pStyle w:val="tabletext11"/>
              <w:rPr>
                <w:ins w:id="2040" w:author="Author"/>
              </w:rPr>
            </w:pPr>
          </w:p>
        </w:tc>
        <w:tc>
          <w:tcPr>
            <w:tcW w:w="5591" w:type="dxa"/>
            <w:vMerge/>
            <w:tcBorders>
              <w:top w:val="single" w:sz="6" w:space="0" w:color="auto"/>
              <w:left w:val="single" w:sz="6" w:space="0" w:color="auto"/>
              <w:bottom w:val="single" w:sz="6" w:space="0" w:color="auto"/>
              <w:right w:val="single" w:sz="6" w:space="0" w:color="auto"/>
            </w:tcBorders>
            <w:vAlign w:val="center"/>
            <w:hideMark/>
          </w:tcPr>
          <w:p w14:paraId="5F9DDBE5" w14:textId="77777777" w:rsidR="00C50A95" w:rsidRPr="005E2372" w:rsidRDefault="00C50A95" w:rsidP="00416506">
            <w:pPr>
              <w:overflowPunct/>
              <w:autoSpaceDE/>
              <w:autoSpaceDN/>
              <w:adjustRightInd/>
              <w:spacing w:before="0" w:line="240" w:lineRule="auto"/>
              <w:jc w:val="left"/>
              <w:rPr>
                <w:ins w:id="2041" w:author="Author"/>
                <w:rFonts w:ascii="Arial" w:hAnsi="Arial"/>
                <w:sz w:val="18"/>
              </w:rPr>
            </w:pPr>
          </w:p>
        </w:tc>
        <w:tc>
          <w:tcPr>
            <w:tcW w:w="3780" w:type="dxa"/>
            <w:tcBorders>
              <w:top w:val="single" w:sz="6" w:space="0" w:color="auto"/>
              <w:left w:val="single" w:sz="6" w:space="0" w:color="auto"/>
              <w:bottom w:val="single" w:sz="6" w:space="0" w:color="auto"/>
              <w:right w:val="single" w:sz="6" w:space="0" w:color="auto"/>
            </w:tcBorders>
            <w:vAlign w:val="bottom"/>
            <w:hideMark/>
          </w:tcPr>
          <w:p w14:paraId="4609CA5D" w14:textId="77777777" w:rsidR="00C50A95" w:rsidRPr="005E2372" w:rsidRDefault="00C50A95" w:rsidP="00416506">
            <w:pPr>
              <w:pStyle w:val="tabletext11"/>
              <w:rPr>
                <w:ins w:id="2042" w:author="Author"/>
              </w:rPr>
            </w:pPr>
            <w:ins w:id="2043" w:author="Author">
              <w:r w:rsidRPr="005E2372">
                <w:t>Garbage</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00A53A64" w14:textId="77777777" w:rsidR="00C50A95" w:rsidRPr="005E2372" w:rsidRDefault="00C50A95" w:rsidP="00416506">
            <w:pPr>
              <w:pStyle w:val="tabletext11"/>
              <w:tabs>
                <w:tab w:val="decimal" w:pos="280"/>
              </w:tabs>
              <w:jc w:val="center"/>
              <w:rPr>
                <w:ins w:id="2044" w:author="Author"/>
              </w:rPr>
            </w:pPr>
            <w:ins w:id="2045" w:author="Author">
              <w:r w:rsidRPr="005E2372">
                <w:t>---53</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5DBDB151" w14:textId="77777777" w:rsidR="00C50A95" w:rsidRPr="005E2372" w:rsidRDefault="00C50A95" w:rsidP="00416506">
            <w:pPr>
              <w:pStyle w:val="tabletext11"/>
              <w:tabs>
                <w:tab w:val="decimal" w:pos="0"/>
              </w:tabs>
              <w:jc w:val="center"/>
              <w:rPr>
                <w:ins w:id="2046" w:author="Author"/>
              </w:rPr>
            </w:pPr>
            <w:ins w:id="2047" w:author="Author">
              <w:r w:rsidRPr="005E2372">
                <w:t>2.01</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514869F6" w14:textId="77777777" w:rsidR="00C50A95" w:rsidRPr="005E2372" w:rsidRDefault="00C50A95" w:rsidP="00416506">
            <w:pPr>
              <w:pStyle w:val="tabletext11"/>
              <w:tabs>
                <w:tab w:val="decimal" w:pos="0"/>
                <w:tab w:val="decimal" w:pos="640"/>
              </w:tabs>
              <w:jc w:val="center"/>
              <w:rPr>
                <w:ins w:id="2048" w:author="Author"/>
              </w:rPr>
            </w:pPr>
            <w:ins w:id="2049" w:author="Author">
              <w:r w:rsidRPr="005E2372">
                <w:t>2.35</w:t>
              </w:r>
            </w:ins>
          </w:p>
        </w:tc>
        <w:tc>
          <w:tcPr>
            <w:tcW w:w="1080" w:type="dxa"/>
            <w:tcBorders>
              <w:top w:val="single" w:sz="6" w:space="0" w:color="auto"/>
              <w:left w:val="single" w:sz="6" w:space="0" w:color="auto"/>
              <w:bottom w:val="single" w:sz="6" w:space="0" w:color="auto"/>
              <w:right w:val="single" w:sz="6" w:space="0" w:color="auto"/>
            </w:tcBorders>
            <w:vAlign w:val="center"/>
            <w:hideMark/>
          </w:tcPr>
          <w:p w14:paraId="6215D922" w14:textId="77777777" w:rsidR="00C50A95" w:rsidRPr="005E2372" w:rsidRDefault="00C50A95" w:rsidP="00416506">
            <w:pPr>
              <w:pStyle w:val="tabletext11"/>
              <w:tabs>
                <w:tab w:val="decimal" w:pos="0"/>
                <w:tab w:val="decimal" w:pos="640"/>
              </w:tabs>
              <w:jc w:val="center"/>
              <w:rPr>
                <w:ins w:id="2050" w:author="Author"/>
              </w:rPr>
            </w:pPr>
            <w:ins w:id="2051" w:author="Author">
              <w:r w:rsidRPr="005E2372">
                <w:t>1.40</w:t>
              </w:r>
            </w:ins>
          </w:p>
        </w:tc>
        <w:tc>
          <w:tcPr>
            <w:tcW w:w="850" w:type="dxa"/>
            <w:tcBorders>
              <w:top w:val="single" w:sz="6" w:space="0" w:color="auto"/>
              <w:left w:val="single" w:sz="6" w:space="0" w:color="auto"/>
              <w:bottom w:val="single" w:sz="6" w:space="0" w:color="auto"/>
              <w:right w:val="single" w:sz="6" w:space="0" w:color="auto"/>
            </w:tcBorders>
            <w:vAlign w:val="center"/>
            <w:hideMark/>
          </w:tcPr>
          <w:p w14:paraId="7B37D43A" w14:textId="77777777" w:rsidR="00C50A95" w:rsidRPr="005E2372" w:rsidRDefault="00C50A95" w:rsidP="00416506">
            <w:pPr>
              <w:pStyle w:val="tabletext11"/>
              <w:tabs>
                <w:tab w:val="decimal" w:pos="0"/>
                <w:tab w:val="decimal" w:pos="640"/>
              </w:tabs>
              <w:jc w:val="center"/>
              <w:rPr>
                <w:ins w:id="2052" w:author="Author"/>
              </w:rPr>
            </w:pPr>
            <w:ins w:id="2053" w:author="Author">
              <w:r w:rsidRPr="005E2372">
                <w:t>1.68</w:t>
              </w:r>
            </w:ins>
          </w:p>
        </w:tc>
      </w:tr>
      <w:tr w:rsidR="00C50A95" w:rsidRPr="005E2372" w14:paraId="4CE25035" w14:textId="77777777" w:rsidTr="00416506">
        <w:trPr>
          <w:cantSplit/>
          <w:trHeight w:val="190"/>
          <w:ins w:id="2054" w:author="Author"/>
        </w:trPr>
        <w:tc>
          <w:tcPr>
            <w:tcW w:w="200" w:type="dxa"/>
            <w:tcBorders>
              <w:top w:val="nil"/>
              <w:left w:val="nil"/>
              <w:bottom w:val="nil"/>
              <w:right w:val="single" w:sz="6" w:space="0" w:color="auto"/>
            </w:tcBorders>
          </w:tcPr>
          <w:p w14:paraId="491A1852" w14:textId="77777777" w:rsidR="00C50A95" w:rsidRPr="005E2372" w:rsidRDefault="00C50A95" w:rsidP="00416506">
            <w:pPr>
              <w:pStyle w:val="tabletext11"/>
              <w:rPr>
                <w:ins w:id="2055" w:author="Author"/>
              </w:rPr>
            </w:pPr>
          </w:p>
        </w:tc>
        <w:tc>
          <w:tcPr>
            <w:tcW w:w="5591" w:type="dxa"/>
            <w:vMerge/>
            <w:tcBorders>
              <w:top w:val="single" w:sz="6" w:space="0" w:color="auto"/>
              <w:left w:val="single" w:sz="6" w:space="0" w:color="auto"/>
              <w:bottom w:val="single" w:sz="6" w:space="0" w:color="auto"/>
              <w:right w:val="single" w:sz="6" w:space="0" w:color="auto"/>
            </w:tcBorders>
            <w:vAlign w:val="center"/>
            <w:hideMark/>
          </w:tcPr>
          <w:p w14:paraId="0923EAD8" w14:textId="77777777" w:rsidR="00C50A95" w:rsidRPr="005E2372" w:rsidRDefault="00C50A95" w:rsidP="00416506">
            <w:pPr>
              <w:overflowPunct/>
              <w:autoSpaceDE/>
              <w:autoSpaceDN/>
              <w:adjustRightInd/>
              <w:spacing w:before="0" w:line="240" w:lineRule="auto"/>
              <w:jc w:val="left"/>
              <w:rPr>
                <w:ins w:id="2056" w:author="Author"/>
                <w:rFonts w:ascii="Arial" w:hAnsi="Arial"/>
                <w:sz w:val="18"/>
              </w:rPr>
            </w:pPr>
          </w:p>
        </w:tc>
        <w:tc>
          <w:tcPr>
            <w:tcW w:w="3780" w:type="dxa"/>
            <w:tcBorders>
              <w:top w:val="single" w:sz="6" w:space="0" w:color="auto"/>
              <w:left w:val="single" w:sz="6" w:space="0" w:color="auto"/>
              <w:bottom w:val="single" w:sz="6" w:space="0" w:color="auto"/>
              <w:right w:val="single" w:sz="6" w:space="0" w:color="auto"/>
            </w:tcBorders>
            <w:vAlign w:val="bottom"/>
            <w:hideMark/>
          </w:tcPr>
          <w:p w14:paraId="41F506E8" w14:textId="77777777" w:rsidR="00C50A95" w:rsidRPr="005E2372" w:rsidRDefault="00C50A95" w:rsidP="00416506">
            <w:pPr>
              <w:pStyle w:val="tabletext11"/>
              <w:rPr>
                <w:ins w:id="2057" w:author="Author"/>
              </w:rPr>
            </w:pPr>
            <w:ins w:id="2058" w:author="Author">
              <w:r w:rsidRPr="005E2372">
                <w:t>Junk Dealers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7016D316" w14:textId="77777777" w:rsidR="00C50A95" w:rsidRPr="005E2372" w:rsidRDefault="00C50A95" w:rsidP="00416506">
            <w:pPr>
              <w:pStyle w:val="tabletext11"/>
              <w:tabs>
                <w:tab w:val="decimal" w:pos="280"/>
              </w:tabs>
              <w:jc w:val="center"/>
              <w:rPr>
                <w:ins w:id="2059" w:author="Author"/>
              </w:rPr>
            </w:pPr>
            <w:ins w:id="2060" w:author="Author">
              <w:r w:rsidRPr="005E2372">
                <w:t>---54</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36ACE6E8" w14:textId="77777777" w:rsidR="00C50A95" w:rsidRPr="005E2372" w:rsidRDefault="00C50A95" w:rsidP="00416506">
            <w:pPr>
              <w:pStyle w:val="tabletext11"/>
              <w:tabs>
                <w:tab w:val="decimal" w:pos="0"/>
              </w:tabs>
              <w:jc w:val="center"/>
              <w:rPr>
                <w:ins w:id="2061" w:author="Author"/>
              </w:rPr>
            </w:pPr>
            <w:ins w:id="2062" w:author="Author">
              <w:r w:rsidRPr="005E2372">
                <w:t>1.36</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22232C1F" w14:textId="77777777" w:rsidR="00C50A95" w:rsidRPr="005E2372" w:rsidRDefault="00C50A95" w:rsidP="00416506">
            <w:pPr>
              <w:pStyle w:val="tabletext11"/>
              <w:tabs>
                <w:tab w:val="decimal" w:pos="0"/>
                <w:tab w:val="decimal" w:pos="640"/>
              </w:tabs>
              <w:jc w:val="center"/>
              <w:rPr>
                <w:ins w:id="2063" w:author="Author"/>
              </w:rPr>
            </w:pPr>
            <w:ins w:id="2064" w:author="Author">
              <w:r w:rsidRPr="005E2372">
                <w:t>1.38</w:t>
              </w:r>
            </w:ins>
          </w:p>
        </w:tc>
        <w:tc>
          <w:tcPr>
            <w:tcW w:w="1080" w:type="dxa"/>
            <w:tcBorders>
              <w:top w:val="single" w:sz="6" w:space="0" w:color="auto"/>
              <w:left w:val="single" w:sz="6" w:space="0" w:color="auto"/>
              <w:bottom w:val="single" w:sz="6" w:space="0" w:color="auto"/>
              <w:right w:val="single" w:sz="6" w:space="0" w:color="auto"/>
            </w:tcBorders>
            <w:vAlign w:val="center"/>
            <w:hideMark/>
          </w:tcPr>
          <w:p w14:paraId="3A6072EF" w14:textId="77777777" w:rsidR="00C50A95" w:rsidRPr="005E2372" w:rsidRDefault="00C50A95" w:rsidP="00416506">
            <w:pPr>
              <w:pStyle w:val="tabletext11"/>
              <w:tabs>
                <w:tab w:val="decimal" w:pos="0"/>
                <w:tab w:val="decimal" w:pos="640"/>
              </w:tabs>
              <w:jc w:val="center"/>
              <w:rPr>
                <w:ins w:id="2065" w:author="Author"/>
              </w:rPr>
            </w:pPr>
            <w:ins w:id="2066" w:author="Author">
              <w:r w:rsidRPr="005E2372">
                <w:t>1.40</w:t>
              </w:r>
            </w:ins>
          </w:p>
        </w:tc>
        <w:tc>
          <w:tcPr>
            <w:tcW w:w="850" w:type="dxa"/>
            <w:tcBorders>
              <w:top w:val="single" w:sz="6" w:space="0" w:color="auto"/>
              <w:left w:val="single" w:sz="6" w:space="0" w:color="auto"/>
              <w:bottom w:val="single" w:sz="6" w:space="0" w:color="auto"/>
              <w:right w:val="single" w:sz="6" w:space="0" w:color="auto"/>
            </w:tcBorders>
            <w:vAlign w:val="center"/>
            <w:hideMark/>
          </w:tcPr>
          <w:p w14:paraId="21261437" w14:textId="77777777" w:rsidR="00C50A95" w:rsidRPr="005E2372" w:rsidRDefault="00C50A95" w:rsidP="00416506">
            <w:pPr>
              <w:pStyle w:val="tabletext11"/>
              <w:tabs>
                <w:tab w:val="decimal" w:pos="0"/>
                <w:tab w:val="decimal" w:pos="640"/>
              </w:tabs>
              <w:jc w:val="center"/>
              <w:rPr>
                <w:ins w:id="2067" w:author="Author"/>
              </w:rPr>
            </w:pPr>
            <w:ins w:id="2068" w:author="Author">
              <w:r w:rsidRPr="005E2372">
                <w:t>1.68</w:t>
              </w:r>
            </w:ins>
          </w:p>
        </w:tc>
      </w:tr>
      <w:tr w:rsidR="00C50A95" w:rsidRPr="005E2372" w14:paraId="7A9B0C86" w14:textId="77777777" w:rsidTr="00416506">
        <w:trPr>
          <w:cantSplit/>
          <w:trHeight w:val="190"/>
          <w:ins w:id="2069" w:author="Author"/>
        </w:trPr>
        <w:tc>
          <w:tcPr>
            <w:tcW w:w="200" w:type="dxa"/>
            <w:tcBorders>
              <w:top w:val="nil"/>
              <w:left w:val="nil"/>
              <w:bottom w:val="nil"/>
              <w:right w:val="single" w:sz="6" w:space="0" w:color="auto"/>
            </w:tcBorders>
          </w:tcPr>
          <w:p w14:paraId="212BCD02" w14:textId="77777777" w:rsidR="00C50A95" w:rsidRPr="005E2372" w:rsidRDefault="00C50A95" w:rsidP="00416506">
            <w:pPr>
              <w:pStyle w:val="tabletext11"/>
              <w:rPr>
                <w:ins w:id="2070" w:author="Author"/>
              </w:rPr>
            </w:pPr>
          </w:p>
        </w:tc>
        <w:tc>
          <w:tcPr>
            <w:tcW w:w="5591" w:type="dxa"/>
            <w:vMerge/>
            <w:tcBorders>
              <w:top w:val="single" w:sz="6" w:space="0" w:color="auto"/>
              <w:left w:val="single" w:sz="6" w:space="0" w:color="auto"/>
              <w:bottom w:val="single" w:sz="6" w:space="0" w:color="auto"/>
              <w:right w:val="single" w:sz="6" w:space="0" w:color="auto"/>
            </w:tcBorders>
            <w:vAlign w:val="center"/>
            <w:hideMark/>
          </w:tcPr>
          <w:p w14:paraId="286491B5" w14:textId="77777777" w:rsidR="00C50A95" w:rsidRPr="005E2372" w:rsidRDefault="00C50A95" w:rsidP="00416506">
            <w:pPr>
              <w:overflowPunct/>
              <w:autoSpaceDE/>
              <w:autoSpaceDN/>
              <w:adjustRightInd/>
              <w:spacing w:before="0" w:line="240" w:lineRule="auto"/>
              <w:jc w:val="left"/>
              <w:rPr>
                <w:ins w:id="2071" w:author="Author"/>
                <w:rFonts w:ascii="Arial" w:hAnsi="Arial"/>
                <w:sz w:val="18"/>
              </w:rPr>
            </w:pPr>
          </w:p>
        </w:tc>
        <w:tc>
          <w:tcPr>
            <w:tcW w:w="3780" w:type="dxa"/>
            <w:tcBorders>
              <w:top w:val="single" w:sz="6" w:space="0" w:color="auto"/>
              <w:left w:val="single" w:sz="6" w:space="0" w:color="auto"/>
              <w:bottom w:val="single" w:sz="6" w:space="0" w:color="auto"/>
              <w:right w:val="single" w:sz="6" w:space="0" w:color="auto"/>
            </w:tcBorders>
            <w:vAlign w:val="bottom"/>
            <w:hideMark/>
          </w:tcPr>
          <w:p w14:paraId="35368746" w14:textId="77777777" w:rsidR="00C50A95" w:rsidRPr="005E2372" w:rsidRDefault="00C50A95" w:rsidP="00416506">
            <w:pPr>
              <w:pStyle w:val="tabletext11"/>
              <w:rPr>
                <w:ins w:id="2072" w:author="Author"/>
              </w:rPr>
            </w:pPr>
            <w:ins w:id="2073" w:author="Author">
              <w:r w:rsidRPr="005E2372">
                <w:t>All Other Waste Disposal</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07F05CF4" w14:textId="77777777" w:rsidR="00C50A95" w:rsidRPr="005E2372" w:rsidRDefault="00C50A95" w:rsidP="00416506">
            <w:pPr>
              <w:pStyle w:val="tabletext11"/>
              <w:tabs>
                <w:tab w:val="decimal" w:pos="280"/>
              </w:tabs>
              <w:jc w:val="center"/>
              <w:rPr>
                <w:ins w:id="2074" w:author="Author"/>
              </w:rPr>
            </w:pPr>
            <w:ins w:id="2075" w:author="Author">
              <w:r w:rsidRPr="005E2372">
                <w:t>---59</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2B2AABEC" w14:textId="77777777" w:rsidR="00C50A95" w:rsidRPr="005E2372" w:rsidRDefault="00C50A95" w:rsidP="00416506">
            <w:pPr>
              <w:pStyle w:val="tabletext11"/>
              <w:tabs>
                <w:tab w:val="decimal" w:pos="0"/>
              </w:tabs>
              <w:jc w:val="center"/>
              <w:rPr>
                <w:ins w:id="2076" w:author="Author"/>
              </w:rPr>
            </w:pPr>
            <w:ins w:id="2077" w:author="Author">
              <w:r w:rsidRPr="005E2372">
                <w:t>1.36</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1F1247D1" w14:textId="77777777" w:rsidR="00C50A95" w:rsidRPr="005E2372" w:rsidRDefault="00C50A95" w:rsidP="00416506">
            <w:pPr>
              <w:pStyle w:val="tabletext11"/>
              <w:tabs>
                <w:tab w:val="decimal" w:pos="0"/>
                <w:tab w:val="decimal" w:pos="640"/>
              </w:tabs>
              <w:jc w:val="center"/>
              <w:rPr>
                <w:ins w:id="2078" w:author="Author"/>
              </w:rPr>
            </w:pPr>
            <w:ins w:id="2079" w:author="Author">
              <w:r w:rsidRPr="005E2372">
                <w:t>1.38</w:t>
              </w:r>
            </w:ins>
          </w:p>
        </w:tc>
        <w:tc>
          <w:tcPr>
            <w:tcW w:w="1080" w:type="dxa"/>
            <w:tcBorders>
              <w:top w:val="single" w:sz="6" w:space="0" w:color="auto"/>
              <w:left w:val="single" w:sz="6" w:space="0" w:color="auto"/>
              <w:bottom w:val="single" w:sz="6" w:space="0" w:color="auto"/>
              <w:right w:val="single" w:sz="6" w:space="0" w:color="auto"/>
            </w:tcBorders>
            <w:vAlign w:val="center"/>
            <w:hideMark/>
          </w:tcPr>
          <w:p w14:paraId="1B59D08E" w14:textId="77777777" w:rsidR="00C50A95" w:rsidRPr="005E2372" w:rsidRDefault="00C50A95" w:rsidP="00416506">
            <w:pPr>
              <w:pStyle w:val="tabletext11"/>
              <w:tabs>
                <w:tab w:val="decimal" w:pos="0"/>
                <w:tab w:val="decimal" w:pos="640"/>
              </w:tabs>
              <w:jc w:val="center"/>
              <w:rPr>
                <w:ins w:id="2080" w:author="Author"/>
              </w:rPr>
            </w:pPr>
            <w:ins w:id="2081" w:author="Author">
              <w:r w:rsidRPr="005E2372">
                <w:t>1.40</w:t>
              </w:r>
            </w:ins>
          </w:p>
        </w:tc>
        <w:tc>
          <w:tcPr>
            <w:tcW w:w="850" w:type="dxa"/>
            <w:tcBorders>
              <w:top w:val="single" w:sz="6" w:space="0" w:color="auto"/>
              <w:left w:val="single" w:sz="6" w:space="0" w:color="auto"/>
              <w:bottom w:val="single" w:sz="6" w:space="0" w:color="auto"/>
              <w:right w:val="single" w:sz="6" w:space="0" w:color="auto"/>
            </w:tcBorders>
            <w:vAlign w:val="center"/>
            <w:hideMark/>
          </w:tcPr>
          <w:p w14:paraId="5FA290D4" w14:textId="77777777" w:rsidR="00C50A95" w:rsidRPr="005E2372" w:rsidRDefault="00C50A95" w:rsidP="00416506">
            <w:pPr>
              <w:pStyle w:val="tabletext11"/>
              <w:tabs>
                <w:tab w:val="decimal" w:pos="0"/>
                <w:tab w:val="decimal" w:pos="640"/>
              </w:tabs>
              <w:jc w:val="center"/>
              <w:rPr>
                <w:ins w:id="2082" w:author="Author"/>
              </w:rPr>
            </w:pPr>
            <w:ins w:id="2083" w:author="Author">
              <w:r w:rsidRPr="005E2372">
                <w:t>1.68</w:t>
              </w:r>
            </w:ins>
          </w:p>
        </w:tc>
      </w:tr>
      <w:tr w:rsidR="00C50A95" w:rsidRPr="005E2372" w14:paraId="3A30222C" w14:textId="77777777" w:rsidTr="00416506">
        <w:trPr>
          <w:cantSplit/>
          <w:trHeight w:val="190"/>
          <w:ins w:id="2084" w:author="Author"/>
        </w:trPr>
        <w:tc>
          <w:tcPr>
            <w:tcW w:w="200" w:type="dxa"/>
            <w:tcBorders>
              <w:top w:val="nil"/>
              <w:left w:val="nil"/>
              <w:bottom w:val="nil"/>
              <w:right w:val="single" w:sz="6" w:space="0" w:color="auto"/>
            </w:tcBorders>
          </w:tcPr>
          <w:p w14:paraId="293C6605" w14:textId="77777777" w:rsidR="00C50A95" w:rsidRPr="005E2372" w:rsidRDefault="00C50A95" w:rsidP="00416506">
            <w:pPr>
              <w:pStyle w:val="tabletext11"/>
              <w:rPr>
                <w:ins w:id="2085" w:author="Author"/>
              </w:rPr>
            </w:pPr>
          </w:p>
        </w:tc>
        <w:tc>
          <w:tcPr>
            <w:tcW w:w="1811" w:type="dxa"/>
            <w:vMerge w:val="restart"/>
            <w:tcBorders>
              <w:top w:val="single" w:sz="6" w:space="0" w:color="auto"/>
              <w:left w:val="single" w:sz="6" w:space="0" w:color="auto"/>
              <w:bottom w:val="single" w:sz="6" w:space="0" w:color="auto"/>
              <w:right w:val="single" w:sz="6" w:space="0" w:color="auto"/>
            </w:tcBorders>
            <w:vAlign w:val="center"/>
            <w:hideMark/>
          </w:tcPr>
          <w:p w14:paraId="0D2292AE" w14:textId="77777777" w:rsidR="00C50A95" w:rsidRPr="005E2372" w:rsidRDefault="00C50A95" w:rsidP="00416506">
            <w:pPr>
              <w:pStyle w:val="tabletext11"/>
              <w:rPr>
                <w:ins w:id="2086" w:author="Author"/>
              </w:rPr>
            </w:pPr>
            <w:ins w:id="2087" w:author="Author">
              <w:r w:rsidRPr="005E2372">
                <w:t>Farmers: Autos owned by a farmer, used in connection with the operation of their own farm and occasionally used to haul commodities for other farmers</w:t>
              </w:r>
            </w:ins>
          </w:p>
        </w:tc>
        <w:tc>
          <w:tcPr>
            <w:tcW w:w="3780" w:type="dxa"/>
            <w:tcBorders>
              <w:top w:val="single" w:sz="6" w:space="0" w:color="auto"/>
              <w:left w:val="single" w:sz="6" w:space="0" w:color="auto"/>
              <w:bottom w:val="single" w:sz="6" w:space="0" w:color="auto"/>
              <w:right w:val="single" w:sz="6" w:space="0" w:color="auto"/>
            </w:tcBorders>
            <w:vAlign w:val="bottom"/>
            <w:hideMark/>
          </w:tcPr>
          <w:p w14:paraId="0261CDEB" w14:textId="77777777" w:rsidR="00C50A95" w:rsidRPr="005E2372" w:rsidRDefault="00C50A95" w:rsidP="00416506">
            <w:pPr>
              <w:pStyle w:val="tabletext11"/>
              <w:rPr>
                <w:ins w:id="2088" w:author="Author"/>
              </w:rPr>
            </w:pPr>
            <w:ins w:id="2089" w:author="Author">
              <w:r w:rsidRPr="005E2372">
                <w:t>Individually Owned or Family Corporation (Other than Livestock Hauling)</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7D256664" w14:textId="77777777" w:rsidR="00C50A95" w:rsidRPr="005E2372" w:rsidRDefault="00C50A95" w:rsidP="00416506">
            <w:pPr>
              <w:pStyle w:val="tabletext11"/>
              <w:tabs>
                <w:tab w:val="decimal" w:pos="280"/>
              </w:tabs>
              <w:jc w:val="center"/>
              <w:rPr>
                <w:ins w:id="2090" w:author="Author"/>
              </w:rPr>
            </w:pPr>
            <w:ins w:id="2091" w:author="Author">
              <w:r w:rsidRPr="005E2372">
                <w:t>---61</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1ED6091D" w14:textId="77777777" w:rsidR="00C50A95" w:rsidRPr="005E2372" w:rsidRDefault="00C50A95" w:rsidP="00416506">
            <w:pPr>
              <w:pStyle w:val="tabletext11"/>
              <w:tabs>
                <w:tab w:val="decimal" w:pos="0"/>
              </w:tabs>
              <w:jc w:val="center"/>
              <w:rPr>
                <w:ins w:id="2092" w:author="Author"/>
              </w:rPr>
            </w:pPr>
            <w:ins w:id="2093" w:author="Author">
              <w:r w:rsidRPr="005E2372">
                <w:t>0.49</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14284E9E" w14:textId="77777777" w:rsidR="00C50A95" w:rsidRPr="005E2372" w:rsidRDefault="00C50A95" w:rsidP="00416506">
            <w:pPr>
              <w:pStyle w:val="tabletext11"/>
              <w:tabs>
                <w:tab w:val="decimal" w:pos="0"/>
                <w:tab w:val="decimal" w:pos="640"/>
              </w:tabs>
              <w:jc w:val="center"/>
              <w:rPr>
                <w:ins w:id="2094" w:author="Author"/>
              </w:rPr>
            </w:pPr>
            <w:ins w:id="2095" w:author="Author">
              <w:r w:rsidRPr="005E2372">
                <w:t>0.76</w:t>
              </w:r>
            </w:ins>
          </w:p>
        </w:tc>
        <w:tc>
          <w:tcPr>
            <w:tcW w:w="1080" w:type="dxa"/>
            <w:tcBorders>
              <w:top w:val="single" w:sz="6" w:space="0" w:color="auto"/>
              <w:left w:val="single" w:sz="6" w:space="0" w:color="auto"/>
              <w:bottom w:val="single" w:sz="6" w:space="0" w:color="auto"/>
              <w:right w:val="single" w:sz="6" w:space="0" w:color="auto"/>
            </w:tcBorders>
            <w:vAlign w:val="center"/>
            <w:hideMark/>
          </w:tcPr>
          <w:p w14:paraId="695CB5E6" w14:textId="77777777" w:rsidR="00C50A95" w:rsidRPr="005E2372" w:rsidRDefault="00C50A95" w:rsidP="00416506">
            <w:pPr>
              <w:pStyle w:val="tabletext11"/>
              <w:tabs>
                <w:tab w:val="decimal" w:pos="0"/>
                <w:tab w:val="decimal" w:pos="640"/>
              </w:tabs>
              <w:jc w:val="center"/>
              <w:rPr>
                <w:ins w:id="2096" w:author="Author"/>
              </w:rPr>
            </w:pPr>
            <w:ins w:id="2097" w:author="Author">
              <w:r w:rsidRPr="005E2372">
                <w:t>0.87</w:t>
              </w:r>
            </w:ins>
          </w:p>
        </w:tc>
        <w:tc>
          <w:tcPr>
            <w:tcW w:w="850" w:type="dxa"/>
            <w:tcBorders>
              <w:top w:val="single" w:sz="6" w:space="0" w:color="auto"/>
              <w:left w:val="single" w:sz="6" w:space="0" w:color="auto"/>
              <w:bottom w:val="single" w:sz="6" w:space="0" w:color="auto"/>
              <w:right w:val="single" w:sz="6" w:space="0" w:color="auto"/>
            </w:tcBorders>
            <w:vAlign w:val="center"/>
            <w:hideMark/>
          </w:tcPr>
          <w:p w14:paraId="24BB22BB" w14:textId="77777777" w:rsidR="00C50A95" w:rsidRPr="005E2372" w:rsidRDefault="00C50A95" w:rsidP="00416506">
            <w:pPr>
              <w:pStyle w:val="tabletext11"/>
              <w:tabs>
                <w:tab w:val="decimal" w:pos="0"/>
                <w:tab w:val="decimal" w:pos="640"/>
              </w:tabs>
              <w:jc w:val="center"/>
              <w:rPr>
                <w:ins w:id="2098" w:author="Author"/>
              </w:rPr>
            </w:pPr>
            <w:ins w:id="2099" w:author="Author">
              <w:r w:rsidRPr="005E2372">
                <w:t>0.87</w:t>
              </w:r>
            </w:ins>
          </w:p>
        </w:tc>
      </w:tr>
      <w:tr w:rsidR="00C50A95" w:rsidRPr="005E2372" w14:paraId="0085809B" w14:textId="77777777" w:rsidTr="00416506">
        <w:trPr>
          <w:cantSplit/>
          <w:trHeight w:val="190"/>
          <w:ins w:id="2100" w:author="Author"/>
        </w:trPr>
        <w:tc>
          <w:tcPr>
            <w:tcW w:w="200" w:type="dxa"/>
            <w:tcBorders>
              <w:top w:val="nil"/>
              <w:left w:val="nil"/>
              <w:bottom w:val="nil"/>
              <w:right w:val="single" w:sz="6" w:space="0" w:color="auto"/>
            </w:tcBorders>
          </w:tcPr>
          <w:p w14:paraId="639BBB56" w14:textId="77777777" w:rsidR="00C50A95" w:rsidRPr="005E2372" w:rsidRDefault="00C50A95" w:rsidP="00416506">
            <w:pPr>
              <w:pStyle w:val="tabletext11"/>
              <w:rPr>
                <w:ins w:id="2101" w:author="Author"/>
              </w:rPr>
            </w:pPr>
          </w:p>
        </w:tc>
        <w:tc>
          <w:tcPr>
            <w:tcW w:w="5591" w:type="dxa"/>
            <w:vMerge/>
            <w:tcBorders>
              <w:top w:val="single" w:sz="6" w:space="0" w:color="auto"/>
              <w:left w:val="single" w:sz="6" w:space="0" w:color="auto"/>
              <w:bottom w:val="single" w:sz="6" w:space="0" w:color="auto"/>
              <w:right w:val="single" w:sz="6" w:space="0" w:color="auto"/>
            </w:tcBorders>
            <w:vAlign w:val="center"/>
            <w:hideMark/>
          </w:tcPr>
          <w:p w14:paraId="686ECBC6" w14:textId="77777777" w:rsidR="00C50A95" w:rsidRPr="005E2372" w:rsidRDefault="00C50A95" w:rsidP="00416506">
            <w:pPr>
              <w:overflowPunct/>
              <w:autoSpaceDE/>
              <w:autoSpaceDN/>
              <w:adjustRightInd/>
              <w:spacing w:before="0" w:line="240" w:lineRule="auto"/>
              <w:jc w:val="left"/>
              <w:rPr>
                <w:ins w:id="2102" w:author="Author"/>
                <w:rFonts w:ascii="Arial" w:hAnsi="Arial"/>
                <w:sz w:val="18"/>
              </w:rPr>
            </w:pPr>
          </w:p>
        </w:tc>
        <w:tc>
          <w:tcPr>
            <w:tcW w:w="3780" w:type="dxa"/>
            <w:tcBorders>
              <w:top w:val="single" w:sz="6" w:space="0" w:color="auto"/>
              <w:left w:val="single" w:sz="6" w:space="0" w:color="auto"/>
              <w:bottom w:val="single" w:sz="6" w:space="0" w:color="auto"/>
              <w:right w:val="single" w:sz="6" w:space="0" w:color="auto"/>
            </w:tcBorders>
            <w:vAlign w:val="bottom"/>
            <w:hideMark/>
          </w:tcPr>
          <w:p w14:paraId="7D8C5C98" w14:textId="77777777" w:rsidR="00C50A95" w:rsidRPr="005E2372" w:rsidRDefault="00C50A95" w:rsidP="00416506">
            <w:pPr>
              <w:pStyle w:val="tabletext11"/>
              <w:rPr>
                <w:ins w:id="2103" w:author="Author"/>
              </w:rPr>
            </w:pPr>
            <w:ins w:id="2104" w:author="Author">
              <w:r w:rsidRPr="005E2372">
                <w:t>Livestock Hauling</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0CC9221E" w14:textId="77777777" w:rsidR="00C50A95" w:rsidRPr="005E2372" w:rsidRDefault="00C50A95" w:rsidP="00416506">
            <w:pPr>
              <w:pStyle w:val="tabletext11"/>
              <w:tabs>
                <w:tab w:val="decimal" w:pos="280"/>
              </w:tabs>
              <w:jc w:val="center"/>
              <w:rPr>
                <w:ins w:id="2105" w:author="Author"/>
              </w:rPr>
            </w:pPr>
            <w:ins w:id="2106" w:author="Author">
              <w:r w:rsidRPr="005E2372">
                <w:t>---62</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1B2E85C8" w14:textId="77777777" w:rsidR="00C50A95" w:rsidRPr="005E2372" w:rsidRDefault="00C50A95" w:rsidP="00416506">
            <w:pPr>
              <w:pStyle w:val="tabletext11"/>
              <w:tabs>
                <w:tab w:val="decimal" w:pos="0"/>
              </w:tabs>
              <w:jc w:val="center"/>
              <w:rPr>
                <w:ins w:id="2107" w:author="Author"/>
              </w:rPr>
            </w:pPr>
            <w:ins w:id="2108" w:author="Author">
              <w:r w:rsidRPr="005E2372">
                <w:t>0.49</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62CF1BED" w14:textId="77777777" w:rsidR="00C50A95" w:rsidRPr="005E2372" w:rsidRDefault="00C50A95" w:rsidP="00416506">
            <w:pPr>
              <w:pStyle w:val="tabletext11"/>
              <w:tabs>
                <w:tab w:val="decimal" w:pos="0"/>
                <w:tab w:val="decimal" w:pos="640"/>
              </w:tabs>
              <w:jc w:val="center"/>
              <w:rPr>
                <w:ins w:id="2109" w:author="Author"/>
              </w:rPr>
            </w:pPr>
            <w:ins w:id="2110" w:author="Author">
              <w:r w:rsidRPr="005E2372">
                <w:t>0.76</w:t>
              </w:r>
            </w:ins>
          </w:p>
        </w:tc>
        <w:tc>
          <w:tcPr>
            <w:tcW w:w="1080" w:type="dxa"/>
            <w:tcBorders>
              <w:top w:val="single" w:sz="6" w:space="0" w:color="auto"/>
              <w:left w:val="single" w:sz="6" w:space="0" w:color="auto"/>
              <w:bottom w:val="single" w:sz="6" w:space="0" w:color="auto"/>
              <w:right w:val="single" w:sz="6" w:space="0" w:color="auto"/>
            </w:tcBorders>
            <w:vAlign w:val="center"/>
            <w:hideMark/>
          </w:tcPr>
          <w:p w14:paraId="3E6F3DDF" w14:textId="77777777" w:rsidR="00C50A95" w:rsidRPr="005E2372" w:rsidRDefault="00C50A95" w:rsidP="00416506">
            <w:pPr>
              <w:pStyle w:val="tabletext11"/>
              <w:tabs>
                <w:tab w:val="decimal" w:pos="0"/>
                <w:tab w:val="decimal" w:pos="640"/>
              </w:tabs>
              <w:jc w:val="center"/>
              <w:rPr>
                <w:ins w:id="2111" w:author="Author"/>
              </w:rPr>
            </w:pPr>
            <w:ins w:id="2112" w:author="Author">
              <w:r w:rsidRPr="005E2372">
                <w:t>0.91</w:t>
              </w:r>
            </w:ins>
          </w:p>
        </w:tc>
        <w:tc>
          <w:tcPr>
            <w:tcW w:w="850" w:type="dxa"/>
            <w:tcBorders>
              <w:top w:val="single" w:sz="6" w:space="0" w:color="auto"/>
              <w:left w:val="single" w:sz="6" w:space="0" w:color="auto"/>
              <w:bottom w:val="single" w:sz="6" w:space="0" w:color="auto"/>
              <w:right w:val="single" w:sz="6" w:space="0" w:color="auto"/>
            </w:tcBorders>
            <w:vAlign w:val="center"/>
            <w:hideMark/>
          </w:tcPr>
          <w:p w14:paraId="4CA567A2" w14:textId="77777777" w:rsidR="00C50A95" w:rsidRPr="005E2372" w:rsidRDefault="00C50A95" w:rsidP="00416506">
            <w:pPr>
              <w:pStyle w:val="tabletext11"/>
              <w:tabs>
                <w:tab w:val="decimal" w:pos="0"/>
                <w:tab w:val="decimal" w:pos="640"/>
              </w:tabs>
              <w:jc w:val="center"/>
              <w:rPr>
                <w:ins w:id="2113" w:author="Author"/>
              </w:rPr>
            </w:pPr>
            <w:ins w:id="2114" w:author="Author">
              <w:r w:rsidRPr="005E2372">
                <w:t>0.87</w:t>
              </w:r>
            </w:ins>
          </w:p>
        </w:tc>
      </w:tr>
      <w:tr w:rsidR="00C50A95" w:rsidRPr="005E2372" w14:paraId="564B81FF" w14:textId="77777777" w:rsidTr="00416506">
        <w:trPr>
          <w:cantSplit/>
          <w:trHeight w:val="190"/>
          <w:ins w:id="2115" w:author="Author"/>
        </w:trPr>
        <w:tc>
          <w:tcPr>
            <w:tcW w:w="200" w:type="dxa"/>
            <w:tcBorders>
              <w:top w:val="nil"/>
              <w:left w:val="nil"/>
              <w:bottom w:val="nil"/>
              <w:right w:val="single" w:sz="6" w:space="0" w:color="auto"/>
            </w:tcBorders>
            <w:vAlign w:val="center"/>
          </w:tcPr>
          <w:p w14:paraId="1CA36A1E" w14:textId="77777777" w:rsidR="00C50A95" w:rsidRPr="005E2372" w:rsidRDefault="00C50A95" w:rsidP="00416506">
            <w:pPr>
              <w:pStyle w:val="tabletext11"/>
              <w:rPr>
                <w:ins w:id="2116" w:author="Author"/>
              </w:rPr>
            </w:pPr>
          </w:p>
        </w:tc>
        <w:tc>
          <w:tcPr>
            <w:tcW w:w="5591" w:type="dxa"/>
            <w:vMerge/>
            <w:tcBorders>
              <w:top w:val="single" w:sz="6" w:space="0" w:color="auto"/>
              <w:left w:val="single" w:sz="6" w:space="0" w:color="auto"/>
              <w:bottom w:val="single" w:sz="6" w:space="0" w:color="auto"/>
              <w:right w:val="single" w:sz="6" w:space="0" w:color="auto"/>
            </w:tcBorders>
            <w:vAlign w:val="center"/>
            <w:hideMark/>
          </w:tcPr>
          <w:p w14:paraId="442AB008" w14:textId="77777777" w:rsidR="00C50A95" w:rsidRPr="005E2372" w:rsidRDefault="00C50A95" w:rsidP="00416506">
            <w:pPr>
              <w:overflowPunct/>
              <w:autoSpaceDE/>
              <w:autoSpaceDN/>
              <w:adjustRightInd/>
              <w:spacing w:before="0" w:line="240" w:lineRule="auto"/>
              <w:jc w:val="left"/>
              <w:rPr>
                <w:ins w:id="2117" w:author="Author"/>
                <w:rFonts w:ascii="Arial" w:hAnsi="Arial"/>
                <w:sz w:val="18"/>
              </w:rPr>
            </w:pPr>
          </w:p>
        </w:tc>
        <w:tc>
          <w:tcPr>
            <w:tcW w:w="3780" w:type="dxa"/>
            <w:tcBorders>
              <w:top w:val="single" w:sz="6" w:space="0" w:color="auto"/>
              <w:left w:val="single" w:sz="6" w:space="0" w:color="auto"/>
              <w:bottom w:val="single" w:sz="6" w:space="0" w:color="auto"/>
              <w:right w:val="single" w:sz="6" w:space="0" w:color="auto"/>
            </w:tcBorders>
            <w:vAlign w:val="center"/>
            <w:hideMark/>
          </w:tcPr>
          <w:p w14:paraId="34AFEB8D" w14:textId="77777777" w:rsidR="00C50A95" w:rsidRPr="005E2372" w:rsidRDefault="00C50A95" w:rsidP="00416506">
            <w:pPr>
              <w:pStyle w:val="tabletext11"/>
              <w:rPr>
                <w:ins w:id="2118" w:author="Author"/>
              </w:rPr>
            </w:pPr>
            <w:ins w:id="2119" w:author="Author">
              <w:r w:rsidRPr="005E2372">
                <w:t>All Other Farmers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5BEC4AB3" w14:textId="77777777" w:rsidR="00C50A95" w:rsidRPr="005E2372" w:rsidRDefault="00C50A95" w:rsidP="00416506">
            <w:pPr>
              <w:pStyle w:val="tabletext11"/>
              <w:tabs>
                <w:tab w:val="decimal" w:pos="280"/>
              </w:tabs>
              <w:jc w:val="center"/>
              <w:rPr>
                <w:ins w:id="2120" w:author="Author"/>
              </w:rPr>
            </w:pPr>
            <w:ins w:id="2121" w:author="Author">
              <w:r w:rsidRPr="005E2372">
                <w:t>---69</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12FAA400" w14:textId="77777777" w:rsidR="00C50A95" w:rsidRPr="005E2372" w:rsidRDefault="00C50A95" w:rsidP="00416506">
            <w:pPr>
              <w:pStyle w:val="tabletext11"/>
              <w:tabs>
                <w:tab w:val="decimal" w:pos="0"/>
              </w:tabs>
              <w:jc w:val="center"/>
              <w:rPr>
                <w:ins w:id="2122" w:author="Author"/>
              </w:rPr>
            </w:pPr>
            <w:ins w:id="2123" w:author="Author">
              <w:r w:rsidRPr="005E2372">
                <w:t>0.49</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347247DA" w14:textId="77777777" w:rsidR="00C50A95" w:rsidRPr="005E2372" w:rsidRDefault="00C50A95" w:rsidP="00416506">
            <w:pPr>
              <w:pStyle w:val="tabletext11"/>
              <w:tabs>
                <w:tab w:val="decimal" w:pos="0"/>
                <w:tab w:val="decimal" w:pos="640"/>
              </w:tabs>
              <w:jc w:val="center"/>
              <w:rPr>
                <w:ins w:id="2124" w:author="Author"/>
              </w:rPr>
            </w:pPr>
            <w:ins w:id="2125" w:author="Author">
              <w:r w:rsidRPr="005E2372">
                <w:t>0.76</w:t>
              </w:r>
            </w:ins>
          </w:p>
        </w:tc>
        <w:tc>
          <w:tcPr>
            <w:tcW w:w="1080" w:type="dxa"/>
            <w:tcBorders>
              <w:top w:val="single" w:sz="6" w:space="0" w:color="auto"/>
              <w:left w:val="single" w:sz="6" w:space="0" w:color="auto"/>
              <w:bottom w:val="single" w:sz="6" w:space="0" w:color="auto"/>
              <w:right w:val="single" w:sz="6" w:space="0" w:color="auto"/>
            </w:tcBorders>
            <w:vAlign w:val="center"/>
            <w:hideMark/>
          </w:tcPr>
          <w:p w14:paraId="1F3B4459" w14:textId="77777777" w:rsidR="00C50A95" w:rsidRPr="005E2372" w:rsidRDefault="00C50A95" w:rsidP="00416506">
            <w:pPr>
              <w:pStyle w:val="tabletext11"/>
              <w:tabs>
                <w:tab w:val="decimal" w:pos="0"/>
                <w:tab w:val="decimal" w:pos="640"/>
              </w:tabs>
              <w:jc w:val="center"/>
              <w:rPr>
                <w:ins w:id="2126" w:author="Author"/>
              </w:rPr>
            </w:pPr>
            <w:ins w:id="2127" w:author="Author">
              <w:r w:rsidRPr="005E2372">
                <w:t>0.91</w:t>
              </w:r>
            </w:ins>
          </w:p>
        </w:tc>
        <w:tc>
          <w:tcPr>
            <w:tcW w:w="850" w:type="dxa"/>
            <w:tcBorders>
              <w:top w:val="single" w:sz="6" w:space="0" w:color="auto"/>
              <w:left w:val="single" w:sz="6" w:space="0" w:color="auto"/>
              <w:bottom w:val="single" w:sz="6" w:space="0" w:color="auto"/>
              <w:right w:val="single" w:sz="6" w:space="0" w:color="auto"/>
            </w:tcBorders>
            <w:vAlign w:val="center"/>
            <w:hideMark/>
          </w:tcPr>
          <w:p w14:paraId="3FB9CF1E" w14:textId="77777777" w:rsidR="00C50A95" w:rsidRPr="005E2372" w:rsidRDefault="00C50A95" w:rsidP="00416506">
            <w:pPr>
              <w:pStyle w:val="tabletext11"/>
              <w:tabs>
                <w:tab w:val="decimal" w:pos="0"/>
                <w:tab w:val="decimal" w:pos="640"/>
              </w:tabs>
              <w:jc w:val="center"/>
              <w:rPr>
                <w:ins w:id="2128" w:author="Author"/>
              </w:rPr>
            </w:pPr>
            <w:ins w:id="2129" w:author="Author">
              <w:r w:rsidRPr="005E2372">
                <w:t>0.87</w:t>
              </w:r>
            </w:ins>
          </w:p>
        </w:tc>
      </w:tr>
      <w:tr w:rsidR="00C50A95" w:rsidRPr="005E2372" w14:paraId="48815C0C" w14:textId="77777777" w:rsidTr="00416506">
        <w:trPr>
          <w:cantSplit/>
          <w:trHeight w:val="190"/>
          <w:ins w:id="2130" w:author="Author"/>
        </w:trPr>
        <w:tc>
          <w:tcPr>
            <w:tcW w:w="200" w:type="dxa"/>
            <w:tcBorders>
              <w:top w:val="nil"/>
              <w:left w:val="nil"/>
              <w:bottom w:val="nil"/>
              <w:right w:val="single" w:sz="6" w:space="0" w:color="auto"/>
            </w:tcBorders>
          </w:tcPr>
          <w:p w14:paraId="29C6F425" w14:textId="77777777" w:rsidR="00C50A95" w:rsidRPr="005E2372" w:rsidRDefault="00C50A95" w:rsidP="00416506">
            <w:pPr>
              <w:pStyle w:val="tabletext11"/>
              <w:rPr>
                <w:ins w:id="2131" w:author="Author"/>
              </w:rPr>
            </w:pPr>
          </w:p>
        </w:tc>
        <w:tc>
          <w:tcPr>
            <w:tcW w:w="1811" w:type="dxa"/>
            <w:vMerge w:val="restart"/>
            <w:tcBorders>
              <w:top w:val="single" w:sz="6" w:space="0" w:color="auto"/>
              <w:left w:val="single" w:sz="6" w:space="0" w:color="auto"/>
              <w:bottom w:val="single" w:sz="6" w:space="0" w:color="auto"/>
              <w:right w:val="single" w:sz="6" w:space="0" w:color="auto"/>
            </w:tcBorders>
            <w:vAlign w:val="center"/>
            <w:hideMark/>
          </w:tcPr>
          <w:p w14:paraId="5091077B" w14:textId="77777777" w:rsidR="00C50A95" w:rsidRPr="005E2372" w:rsidRDefault="00C50A95" w:rsidP="00416506">
            <w:pPr>
              <w:pStyle w:val="tabletext11"/>
              <w:rPr>
                <w:ins w:id="2132" w:author="Author"/>
              </w:rPr>
            </w:pPr>
            <w:ins w:id="2133" w:author="Author">
              <w:r w:rsidRPr="005E2372">
                <w:t>Dump and Transit Mix (Use these factors and codes only when no other secondary classification applies.)</w:t>
              </w:r>
            </w:ins>
          </w:p>
        </w:tc>
        <w:tc>
          <w:tcPr>
            <w:tcW w:w="3780" w:type="dxa"/>
            <w:tcBorders>
              <w:top w:val="single" w:sz="6" w:space="0" w:color="auto"/>
              <w:left w:val="single" w:sz="6" w:space="0" w:color="auto"/>
              <w:bottom w:val="single" w:sz="6" w:space="0" w:color="auto"/>
              <w:right w:val="single" w:sz="6" w:space="0" w:color="auto"/>
            </w:tcBorders>
            <w:vAlign w:val="bottom"/>
            <w:hideMark/>
          </w:tcPr>
          <w:p w14:paraId="66D8E3EE" w14:textId="77777777" w:rsidR="00C50A95" w:rsidRPr="005E2372" w:rsidRDefault="00C50A95" w:rsidP="00416506">
            <w:pPr>
              <w:pStyle w:val="tabletext11"/>
              <w:rPr>
                <w:ins w:id="2134" w:author="Author"/>
              </w:rPr>
            </w:pPr>
            <w:ins w:id="2135" w:author="Author">
              <w:r w:rsidRPr="005E2372">
                <w:t>Excavating</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29AD1108" w14:textId="77777777" w:rsidR="00C50A95" w:rsidRPr="005E2372" w:rsidRDefault="00C50A95" w:rsidP="00416506">
            <w:pPr>
              <w:pStyle w:val="tabletext11"/>
              <w:tabs>
                <w:tab w:val="decimal" w:pos="280"/>
              </w:tabs>
              <w:jc w:val="center"/>
              <w:rPr>
                <w:ins w:id="2136" w:author="Author"/>
              </w:rPr>
            </w:pPr>
            <w:ins w:id="2137" w:author="Author">
              <w:r w:rsidRPr="005E2372">
                <w:t>---71</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6F732523" w14:textId="77777777" w:rsidR="00C50A95" w:rsidRPr="005E2372" w:rsidRDefault="00C50A95" w:rsidP="00416506">
            <w:pPr>
              <w:pStyle w:val="tabletext11"/>
              <w:tabs>
                <w:tab w:val="decimal" w:pos="0"/>
              </w:tabs>
              <w:jc w:val="center"/>
              <w:rPr>
                <w:ins w:id="2138" w:author="Author"/>
              </w:rPr>
            </w:pPr>
            <w:ins w:id="2139" w:author="Author">
              <w:r w:rsidRPr="005E2372">
                <w:t>0.89</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2F64A9A0" w14:textId="77777777" w:rsidR="00C50A95" w:rsidRPr="005E2372" w:rsidRDefault="00C50A95" w:rsidP="00416506">
            <w:pPr>
              <w:pStyle w:val="tabletext11"/>
              <w:tabs>
                <w:tab w:val="decimal" w:pos="0"/>
                <w:tab w:val="decimal" w:pos="640"/>
              </w:tabs>
              <w:jc w:val="center"/>
              <w:rPr>
                <w:ins w:id="2140" w:author="Author"/>
              </w:rPr>
            </w:pPr>
            <w:ins w:id="2141" w:author="Author">
              <w:r w:rsidRPr="005E2372">
                <w:t>0.93</w:t>
              </w:r>
            </w:ins>
          </w:p>
        </w:tc>
        <w:tc>
          <w:tcPr>
            <w:tcW w:w="1080" w:type="dxa"/>
            <w:tcBorders>
              <w:top w:val="single" w:sz="6" w:space="0" w:color="auto"/>
              <w:left w:val="single" w:sz="6" w:space="0" w:color="auto"/>
              <w:bottom w:val="single" w:sz="6" w:space="0" w:color="auto"/>
              <w:right w:val="single" w:sz="6" w:space="0" w:color="auto"/>
            </w:tcBorders>
            <w:vAlign w:val="center"/>
            <w:hideMark/>
          </w:tcPr>
          <w:p w14:paraId="43CC26FB" w14:textId="77777777" w:rsidR="00C50A95" w:rsidRPr="005E2372" w:rsidRDefault="00C50A95" w:rsidP="00416506">
            <w:pPr>
              <w:pStyle w:val="tabletext11"/>
              <w:tabs>
                <w:tab w:val="decimal" w:pos="0"/>
                <w:tab w:val="decimal" w:pos="640"/>
              </w:tabs>
              <w:jc w:val="center"/>
              <w:rPr>
                <w:ins w:id="2142" w:author="Author"/>
              </w:rPr>
            </w:pPr>
            <w:ins w:id="2143" w:author="Author">
              <w:r w:rsidRPr="005E2372">
                <w:t>0.83</w:t>
              </w:r>
            </w:ins>
          </w:p>
        </w:tc>
        <w:tc>
          <w:tcPr>
            <w:tcW w:w="850" w:type="dxa"/>
            <w:tcBorders>
              <w:top w:val="single" w:sz="6" w:space="0" w:color="auto"/>
              <w:left w:val="single" w:sz="6" w:space="0" w:color="auto"/>
              <w:bottom w:val="single" w:sz="6" w:space="0" w:color="auto"/>
              <w:right w:val="single" w:sz="6" w:space="0" w:color="auto"/>
            </w:tcBorders>
            <w:vAlign w:val="center"/>
            <w:hideMark/>
          </w:tcPr>
          <w:p w14:paraId="0A004C72" w14:textId="77777777" w:rsidR="00C50A95" w:rsidRPr="005E2372" w:rsidRDefault="00C50A95" w:rsidP="00416506">
            <w:pPr>
              <w:pStyle w:val="tabletext11"/>
              <w:tabs>
                <w:tab w:val="decimal" w:pos="0"/>
                <w:tab w:val="decimal" w:pos="640"/>
              </w:tabs>
              <w:jc w:val="center"/>
              <w:rPr>
                <w:ins w:id="2144" w:author="Author"/>
              </w:rPr>
            </w:pPr>
            <w:ins w:id="2145" w:author="Author">
              <w:r w:rsidRPr="005E2372">
                <w:t>1.83</w:t>
              </w:r>
            </w:ins>
          </w:p>
        </w:tc>
      </w:tr>
      <w:tr w:rsidR="00C50A95" w:rsidRPr="005E2372" w14:paraId="26AFB7E8" w14:textId="77777777" w:rsidTr="00416506">
        <w:trPr>
          <w:cantSplit/>
          <w:trHeight w:val="190"/>
          <w:ins w:id="2146" w:author="Author"/>
        </w:trPr>
        <w:tc>
          <w:tcPr>
            <w:tcW w:w="200" w:type="dxa"/>
            <w:tcBorders>
              <w:top w:val="nil"/>
              <w:left w:val="nil"/>
              <w:bottom w:val="nil"/>
              <w:right w:val="single" w:sz="6" w:space="0" w:color="auto"/>
            </w:tcBorders>
          </w:tcPr>
          <w:p w14:paraId="25B51FC3" w14:textId="77777777" w:rsidR="00C50A95" w:rsidRPr="005E2372" w:rsidRDefault="00C50A95" w:rsidP="00416506">
            <w:pPr>
              <w:pStyle w:val="tabletext11"/>
              <w:rPr>
                <w:ins w:id="2147" w:author="Author"/>
              </w:rPr>
            </w:pPr>
          </w:p>
        </w:tc>
        <w:tc>
          <w:tcPr>
            <w:tcW w:w="5591" w:type="dxa"/>
            <w:vMerge/>
            <w:tcBorders>
              <w:top w:val="single" w:sz="6" w:space="0" w:color="auto"/>
              <w:left w:val="single" w:sz="6" w:space="0" w:color="auto"/>
              <w:bottom w:val="single" w:sz="6" w:space="0" w:color="auto"/>
              <w:right w:val="single" w:sz="6" w:space="0" w:color="auto"/>
            </w:tcBorders>
            <w:vAlign w:val="center"/>
            <w:hideMark/>
          </w:tcPr>
          <w:p w14:paraId="309048CB" w14:textId="77777777" w:rsidR="00C50A95" w:rsidRPr="005E2372" w:rsidRDefault="00C50A95" w:rsidP="00416506">
            <w:pPr>
              <w:overflowPunct/>
              <w:autoSpaceDE/>
              <w:autoSpaceDN/>
              <w:adjustRightInd/>
              <w:spacing w:before="0" w:line="240" w:lineRule="auto"/>
              <w:jc w:val="left"/>
              <w:rPr>
                <w:ins w:id="2148" w:author="Author"/>
                <w:rFonts w:ascii="Arial" w:hAnsi="Arial"/>
                <w:sz w:val="18"/>
              </w:rPr>
            </w:pPr>
          </w:p>
        </w:tc>
        <w:tc>
          <w:tcPr>
            <w:tcW w:w="3780" w:type="dxa"/>
            <w:tcBorders>
              <w:top w:val="single" w:sz="6" w:space="0" w:color="auto"/>
              <w:left w:val="single" w:sz="6" w:space="0" w:color="auto"/>
              <w:bottom w:val="single" w:sz="6" w:space="0" w:color="auto"/>
              <w:right w:val="single" w:sz="6" w:space="0" w:color="auto"/>
            </w:tcBorders>
            <w:vAlign w:val="bottom"/>
            <w:hideMark/>
          </w:tcPr>
          <w:p w14:paraId="2A455C21" w14:textId="77777777" w:rsidR="00C50A95" w:rsidRPr="005E2372" w:rsidRDefault="00C50A95" w:rsidP="00416506">
            <w:pPr>
              <w:pStyle w:val="tabletext11"/>
              <w:rPr>
                <w:ins w:id="2149" w:author="Author"/>
              </w:rPr>
            </w:pPr>
            <w:ins w:id="2150" w:author="Author">
              <w:r w:rsidRPr="005E2372">
                <w:t>Sand and Gravel (Other than Quarrying)</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41EC234C" w14:textId="77777777" w:rsidR="00C50A95" w:rsidRPr="005E2372" w:rsidRDefault="00C50A95" w:rsidP="00416506">
            <w:pPr>
              <w:pStyle w:val="tabletext11"/>
              <w:tabs>
                <w:tab w:val="decimal" w:pos="280"/>
              </w:tabs>
              <w:jc w:val="center"/>
              <w:rPr>
                <w:ins w:id="2151" w:author="Author"/>
              </w:rPr>
            </w:pPr>
            <w:ins w:id="2152" w:author="Author">
              <w:r w:rsidRPr="005E2372">
                <w:t>---72</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1B12F520" w14:textId="77777777" w:rsidR="00C50A95" w:rsidRPr="005E2372" w:rsidRDefault="00C50A95" w:rsidP="00416506">
            <w:pPr>
              <w:pStyle w:val="tabletext11"/>
              <w:tabs>
                <w:tab w:val="decimal" w:pos="0"/>
              </w:tabs>
              <w:jc w:val="center"/>
              <w:rPr>
                <w:ins w:id="2153" w:author="Author"/>
              </w:rPr>
            </w:pPr>
            <w:ins w:id="2154" w:author="Author">
              <w:r w:rsidRPr="005E2372">
                <w:t>1.40</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41529049" w14:textId="77777777" w:rsidR="00C50A95" w:rsidRPr="005E2372" w:rsidRDefault="00C50A95" w:rsidP="00416506">
            <w:pPr>
              <w:pStyle w:val="tabletext11"/>
              <w:tabs>
                <w:tab w:val="decimal" w:pos="0"/>
                <w:tab w:val="decimal" w:pos="640"/>
              </w:tabs>
              <w:jc w:val="center"/>
              <w:rPr>
                <w:ins w:id="2155" w:author="Author"/>
              </w:rPr>
            </w:pPr>
            <w:ins w:id="2156" w:author="Author">
              <w:r w:rsidRPr="005E2372">
                <w:t>0.93</w:t>
              </w:r>
            </w:ins>
          </w:p>
        </w:tc>
        <w:tc>
          <w:tcPr>
            <w:tcW w:w="1080" w:type="dxa"/>
            <w:tcBorders>
              <w:top w:val="single" w:sz="6" w:space="0" w:color="auto"/>
              <w:left w:val="single" w:sz="6" w:space="0" w:color="auto"/>
              <w:bottom w:val="single" w:sz="6" w:space="0" w:color="auto"/>
              <w:right w:val="single" w:sz="6" w:space="0" w:color="auto"/>
            </w:tcBorders>
            <w:vAlign w:val="center"/>
            <w:hideMark/>
          </w:tcPr>
          <w:p w14:paraId="17761B30" w14:textId="77777777" w:rsidR="00C50A95" w:rsidRPr="005E2372" w:rsidRDefault="00C50A95" w:rsidP="00416506">
            <w:pPr>
              <w:pStyle w:val="tabletext11"/>
              <w:tabs>
                <w:tab w:val="decimal" w:pos="0"/>
                <w:tab w:val="decimal" w:pos="640"/>
              </w:tabs>
              <w:jc w:val="center"/>
              <w:rPr>
                <w:ins w:id="2157" w:author="Author"/>
              </w:rPr>
            </w:pPr>
            <w:ins w:id="2158" w:author="Author">
              <w:r w:rsidRPr="005E2372">
                <w:t>1.07</w:t>
              </w:r>
            </w:ins>
          </w:p>
        </w:tc>
        <w:tc>
          <w:tcPr>
            <w:tcW w:w="850" w:type="dxa"/>
            <w:tcBorders>
              <w:top w:val="single" w:sz="6" w:space="0" w:color="auto"/>
              <w:left w:val="single" w:sz="6" w:space="0" w:color="auto"/>
              <w:bottom w:val="single" w:sz="6" w:space="0" w:color="auto"/>
              <w:right w:val="single" w:sz="6" w:space="0" w:color="auto"/>
            </w:tcBorders>
            <w:vAlign w:val="center"/>
            <w:hideMark/>
          </w:tcPr>
          <w:p w14:paraId="28FDABAC" w14:textId="77777777" w:rsidR="00C50A95" w:rsidRPr="005E2372" w:rsidRDefault="00C50A95" w:rsidP="00416506">
            <w:pPr>
              <w:pStyle w:val="tabletext11"/>
              <w:tabs>
                <w:tab w:val="decimal" w:pos="0"/>
                <w:tab w:val="decimal" w:pos="640"/>
              </w:tabs>
              <w:jc w:val="center"/>
              <w:rPr>
                <w:ins w:id="2159" w:author="Author"/>
              </w:rPr>
            </w:pPr>
            <w:ins w:id="2160" w:author="Author">
              <w:r w:rsidRPr="005E2372">
                <w:t>1.83</w:t>
              </w:r>
            </w:ins>
          </w:p>
        </w:tc>
      </w:tr>
      <w:tr w:rsidR="00C50A95" w:rsidRPr="005E2372" w14:paraId="3F58F523" w14:textId="77777777" w:rsidTr="00416506">
        <w:trPr>
          <w:cantSplit/>
          <w:trHeight w:val="190"/>
          <w:ins w:id="2161" w:author="Author"/>
        </w:trPr>
        <w:tc>
          <w:tcPr>
            <w:tcW w:w="200" w:type="dxa"/>
            <w:tcBorders>
              <w:top w:val="nil"/>
              <w:left w:val="nil"/>
              <w:bottom w:val="nil"/>
              <w:right w:val="single" w:sz="6" w:space="0" w:color="auto"/>
            </w:tcBorders>
          </w:tcPr>
          <w:p w14:paraId="3E2F11A1" w14:textId="77777777" w:rsidR="00C50A95" w:rsidRPr="005E2372" w:rsidRDefault="00C50A95" w:rsidP="00416506">
            <w:pPr>
              <w:pStyle w:val="tabletext11"/>
              <w:rPr>
                <w:ins w:id="2162" w:author="Author"/>
              </w:rPr>
            </w:pPr>
          </w:p>
        </w:tc>
        <w:tc>
          <w:tcPr>
            <w:tcW w:w="5591" w:type="dxa"/>
            <w:vMerge/>
            <w:tcBorders>
              <w:top w:val="single" w:sz="6" w:space="0" w:color="auto"/>
              <w:left w:val="single" w:sz="6" w:space="0" w:color="auto"/>
              <w:bottom w:val="single" w:sz="6" w:space="0" w:color="auto"/>
              <w:right w:val="single" w:sz="6" w:space="0" w:color="auto"/>
            </w:tcBorders>
            <w:vAlign w:val="center"/>
            <w:hideMark/>
          </w:tcPr>
          <w:p w14:paraId="2EC418DE" w14:textId="77777777" w:rsidR="00C50A95" w:rsidRPr="005E2372" w:rsidRDefault="00C50A95" w:rsidP="00416506">
            <w:pPr>
              <w:overflowPunct/>
              <w:autoSpaceDE/>
              <w:autoSpaceDN/>
              <w:adjustRightInd/>
              <w:spacing w:before="0" w:line="240" w:lineRule="auto"/>
              <w:jc w:val="left"/>
              <w:rPr>
                <w:ins w:id="2163" w:author="Author"/>
                <w:rFonts w:ascii="Arial" w:hAnsi="Arial"/>
                <w:sz w:val="18"/>
              </w:rPr>
            </w:pPr>
          </w:p>
        </w:tc>
        <w:tc>
          <w:tcPr>
            <w:tcW w:w="3780" w:type="dxa"/>
            <w:tcBorders>
              <w:top w:val="single" w:sz="6" w:space="0" w:color="auto"/>
              <w:left w:val="single" w:sz="6" w:space="0" w:color="auto"/>
              <w:bottom w:val="single" w:sz="6" w:space="0" w:color="auto"/>
              <w:right w:val="single" w:sz="6" w:space="0" w:color="auto"/>
            </w:tcBorders>
            <w:vAlign w:val="bottom"/>
            <w:hideMark/>
          </w:tcPr>
          <w:p w14:paraId="33FACC26" w14:textId="77777777" w:rsidR="00C50A95" w:rsidRPr="005E2372" w:rsidRDefault="00C50A95" w:rsidP="00416506">
            <w:pPr>
              <w:pStyle w:val="tabletext11"/>
              <w:rPr>
                <w:ins w:id="2164" w:author="Author"/>
              </w:rPr>
            </w:pPr>
            <w:ins w:id="2165" w:author="Author">
              <w:r w:rsidRPr="005E2372">
                <w:t>Mining</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37769CEE" w14:textId="77777777" w:rsidR="00C50A95" w:rsidRPr="005E2372" w:rsidRDefault="00C50A95" w:rsidP="00416506">
            <w:pPr>
              <w:pStyle w:val="tabletext11"/>
              <w:tabs>
                <w:tab w:val="decimal" w:pos="280"/>
              </w:tabs>
              <w:jc w:val="center"/>
              <w:rPr>
                <w:ins w:id="2166" w:author="Author"/>
              </w:rPr>
            </w:pPr>
            <w:ins w:id="2167" w:author="Author">
              <w:r w:rsidRPr="005E2372">
                <w:t>---73</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5C6F291B" w14:textId="77777777" w:rsidR="00C50A95" w:rsidRPr="005E2372" w:rsidRDefault="00C50A95" w:rsidP="00416506">
            <w:pPr>
              <w:pStyle w:val="tabletext11"/>
              <w:tabs>
                <w:tab w:val="decimal" w:pos="0"/>
              </w:tabs>
              <w:jc w:val="center"/>
              <w:rPr>
                <w:ins w:id="2168" w:author="Author"/>
              </w:rPr>
            </w:pPr>
            <w:ins w:id="2169" w:author="Author">
              <w:r w:rsidRPr="005E2372">
                <w:t>0.89</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2F88D810" w14:textId="77777777" w:rsidR="00C50A95" w:rsidRPr="005E2372" w:rsidRDefault="00C50A95" w:rsidP="00416506">
            <w:pPr>
              <w:pStyle w:val="tabletext11"/>
              <w:tabs>
                <w:tab w:val="decimal" w:pos="0"/>
                <w:tab w:val="decimal" w:pos="640"/>
              </w:tabs>
              <w:jc w:val="center"/>
              <w:rPr>
                <w:ins w:id="2170" w:author="Author"/>
              </w:rPr>
            </w:pPr>
            <w:ins w:id="2171" w:author="Author">
              <w:r w:rsidRPr="005E2372">
                <w:t>0.93</w:t>
              </w:r>
            </w:ins>
          </w:p>
        </w:tc>
        <w:tc>
          <w:tcPr>
            <w:tcW w:w="1080" w:type="dxa"/>
            <w:tcBorders>
              <w:top w:val="single" w:sz="6" w:space="0" w:color="auto"/>
              <w:left w:val="single" w:sz="6" w:space="0" w:color="auto"/>
              <w:bottom w:val="single" w:sz="6" w:space="0" w:color="auto"/>
              <w:right w:val="single" w:sz="6" w:space="0" w:color="auto"/>
            </w:tcBorders>
            <w:vAlign w:val="center"/>
            <w:hideMark/>
          </w:tcPr>
          <w:p w14:paraId="2FD59CD4" w14:textId="77777777" w:rsidR="00C50A95" w:rsidRPr="005E2372" w:rsidRDefault="00C50A95" w:rsidP="00416506">
            <w:pPr>
              <w:pStyle w:val="tabletext11"/>
              <w:tabs>
                <w:tab w:val="decimal" w:pos="0"/>
                <w:tab w:val="decimal" w:pos="640"/>
              </w:tabs>
              <w:jc w:val="center"/>
              <w:rPr>
                <w:ins w:id="2172" w:author="Author"/>
              </w:rPr>
            </w:pPr>
            <w:ins w:id="2173" w:author="Author">
              <w:r w:rsidRPr="005E2372">
                <w:t>0.83</w:t>
              </w:r>
            </w:ins>
          </w:p>
        </w:tc>
        <w:tc>
          <w:tcPr>
            <w:tcW w:w="850" w:type="dxa"/>
            <w:tcBorders>
              <w:top w:val="single" w:sz="6" w:space="0" w:color="auto"/>
              <w:left w:val="single" w:sz="6" w:space="0" w:color="auto"/>
              <w:bottom w:val="single" w:sz="6" w:space="0" w:color="auto"/>
              <w:right w:val="single" w:sz="6" w:space="0" w:color="auto"/>
            </w:tcBorders>
            <w:vAlign w:val="center"/>
            <w:hideMark/>
          </w:tcPr>
          <w:p w14:paraId="30EE41A4" w14:textId="77777777" w:rsidR="00C50A95" w:rsidRPr="005E2372" w:rsidRDefault="00C50A95" w:rsidP="00416506">
            <w:pPr>
              <w:pStyle w:val="tabletext11"/>
              <w:tabs>
                <w:tab w:val="decimal" w:pos="0"/>
                <w:tab w:val="decimal" w:pos="640"/>
              </w:tabs>
              <w:jc w:val="center"/>
              <w:rPr>
                <w:ins w:id="2174" w:author="Author"/>
              </w:rPr>
            </w:pPr>
            <w:ins w:id="2175" w:author="Author">
              <w:r w:rsidRPr="005E2372">
                <w:t>1.83</w:t>
              </w:r>
            </w:ins>
          </w:p>
        </w:tc>
      </w:tr>
      <w:tr w:rsidR="00C50A95" w:rsidRPr="005E2372" w14:paraId="48CA1BE8" w14:textId="77777777" w:rsidTr="00416506">
        <w:trPr>
          <w:cantSplit/>
          <w:trHeight w:val="190"/>
          <w:ins w:id="2176" w:author="Author"/>
        </w:trPr>
        <w:tc>
          <w:tcPr>
            <w:tcW w:w="200" w:type="dxa"/>
            <w:tcBorders>
              <w:top w:val="nil"/>
              <w:left w:val="nil"/>
              <w:bottom w:val="nil"/>
              <w:right w:val="single" w:sz="6" w:space="0" w:color="auto"/>
            </w:tcBorders>
          </w:tcPr>
          <w:p w14:paraId="52C12145" w14:textId="77777777" w:rsidR="00C50A95" w:rsidRPr="005E2372" w:rsidRDefault="00C50A95" w:rsidP="00416506">
            <w:pPr>
              <w:pStyle w:val="tabletext11"/>
              <w:rPr>
                <w:ins w:id="2177" w:author="Author"/>
              </w:rPr>
            </w:pPr>
          </w:p>
        </w:tc>
        <w:tc>
          <w:tcPr>
            <w:tcW w:w="5591" w:type="dxa"/>
            <w:vMerge/>
            <w:tcBorders>
              <w:top w:val="single" w:sz="6" w:space="0" w:color="auto"/>
              <w:left w:val="single" w:sz="6" w:space="0" w:color="auto"/>
              <w:bottom w:val="single" w:sz="6" w:space="0" w:color="auto"/>
              <w:right w:val="single" w:sz="6" w:space="0" w:color="auto"/>
            </w:tcBorders>
            <w:vAlign w:val="center"/>
            <w:hideMark/>
          </w:tcPr>
          <w:p w14:paraId="562640F0" w14:textId="77777777" w:rsidR="00C50A95" w:rsidRPr="005E2372" w:rsidRDefault="00C50A95" w:rsidP="00416506">
            <w:pPr>
              <w:overflowPunct/>
              <w:autoSpaceDE/>
              <w:autoSpaceDN/>
              <w:adjustRightInd/>
              <w:spacing w:before="0" w:line="240" w:lineRule="auto"/>
              <w:jc w:val="left"/>
              <w:rPr>
                <w:ins w:id="2178" w:author="Author"/>
                <w:rFonts w:ascii="Arial" w:hAnsi="Arial"/>
                <w:sz w:val="18"/>
              </w:rPr>
            </w:pPr>
          </w:p>
        </w:tc>
        <w:tc>
          <w:tcPr>
            <w:tcW w:w="3780" w:type="dxa"/>
            <w:tcBorders>
              <w:top w:val="single" w:sz="6" w:space="0" w:color="auto"/>
              <w:left w:val="single" w:sz="6" w:space="0" w:color="auto"/>
              <w:bottom w:val="single" w:sz="6" w:space="0" w:color="auto"/>
              <w:right w:val="single" w:sz="6" w:space="0" w:color="auto"/>
            </w:tcBorders>
            <w:vAlign w:val="bottom"/>
            <w:hideMark/>
          </w:tcPr>
          <w:p w14:paraId="14960E1B" w14:textId="77777777" w:rsidR="00C50A95" w:rsidRPr="005E2372" w:rsidRDefault="00C50A95" w:rsidP="00416506">
            <w:pPr>
              <w:pStyle w:val="tabletext11"/>
              <w:rPr>
                <w:ins w:id="2179" w:author="Author"/>
              </w:rPr>
            </w:pPr>
            <w:ins w:id="2180" w:author="Author">
              <w:r w:rsidRPr="005E2372">
                <w:t>Quarrying</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5BA7F042" w14:textId="77777777" w:rsidR="00C50A95" w:rsidRPr="005E2372" w:rsidRDefault="00C50A95" w:rsidP="00416506">
            <w:pPr>
              <w:pStyle w:val="tabletext11"/>
              <w:tabs>
                <w:tab w:val="decimal" w:pos="280"/>
              </w:tabs>
              <w:jc w:val="center"/>
              <w:rPr>
                <w:ins w:id="2181" w:author="Author"/>
              </w:rPr>
            </w:pPr>
            <w:ins w:id="2182" w:author="Author">
              <w:r w:rsidRPr="005E2372">
                <w:t>---74</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54B8F4A2" w14:textId="77777777" w:rsidR="00C50A95" w:rsidRPr="005E2372" w:rsidRDefault="00C50A95" w:rsidP="00416506">
            <w:pPr>
              <w:pStyle w:val="tabletext11"/>
              <w:tabs>
                <w:tab w:val="decimal" w:pos="0"/>
              </w:tabs>
              <w:jc w:val="center"/>
              <w:rPr>
                <w:ins w:id="2183" w:author="Author"/>
              </w:rPr>
            </w:pPr>
            <w:ins w:id="2184" w:author="Author">
              <w:r w:rsidRPr="005E2372">
                <w:t>0.89</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568DD0D4" w14:textId="77777777" w:rsidR="00C50A95" w:rsidRPr="005E2372" w:rsidRDefault="00C50A95" w:rsidP="00416506">
            <w:pPr>
              <w:pStyle w:val="tabletext11"/>
              <w:tabs>
                <w:tab w:val="decimal" w:pos="0"/>
                <w:tab w:val="decimal" w:pos="640"/>
              </w:tabs>
              <w:jc w:val="center"/>
              <w:rPr>
                <w:ins w:id="2185" w:author="Author"/>
              </w:rPr>
            </w:pPr>
            <w:ins w:id="2186" w:author="Author">
              <w:r w:rsidRPr="005E2372">
                <w:t>0.93</w:t>
              </w:r>
            </w:ins>
          </w:p>
        </w:tc>
        <w:tc>
          <w:tcPr>
            <w:tcW w:w="1080" w:type="dxa"/>
            <w:tcBorders>
              <w:top w:val="single" w:sz="6" w:space="0" w:color="auto"/>
              <w:left w:val="single" w:sz="6" w:space="0" w:color="auto"/>
              <w:bottom w:val="single" w:sz="6" w:space="0" w:color="auto"/>
              <w:right w:val="single" w:sz="6" w:space="0" w:color="auto"/>
            </w:tcBorders>
            <w:vAlign w:val="center"/>
            <w:hideMark/>
          </w:tcPr>
          <w:p w14:paraId="19913706" w14:textId="77777777" w:rsidR="00C50A95" w:rsidRPr="005E2372" w:rsidRDefault="00C50A95" w:rsidP="00416506">
            <w:pPr>
              <w:pStyle w:val="tabletext11"/>
              <w:tabs>
                <w:tab w:val="decimal" w:pos="0"/>
                <w:tab w:val="decimal" w:pos="640"/>
              </w:tabs>
              <w:jc w:val="center"/>
              <w:rPr>
                <w:ins w:id="2187" w:author="Author"/>
              </w:rPr>
            </w:pPr>
            <w:ins w:id="2188" w:author="Author">
              <w:r w:rsidRPr="005E2372">
                <w:t>0.83</w:t>
              </w:r>
            </w:ins>
          </w:p>
        </w:tc>
        <w:tc>
          <w:tcPr>
            <w:tcW w:w="850" w:type="dxa"/>
            <w:tcBorders>
              <w:top w:val="single" w:sz="6" w:space="0" w:color="auto"/>
              <w:left w:val="single" w:sz="6" w:space="0" w:color="auto"/>
              <w:bottom w:val="single" w:sz="6" w:space="0" w:color="auto"/>
              <w:right w:val="single" w:sz="6" w:space="0" w:color="auto"/>
            </w:tcBorders>
            <w:vAlign w:val="center"/>
            <w:hideMark/>
          </w:tcPr>
          <w:p w14:paraId="72F8AB22" w14:textId="77777777" w:rsidR="00C50A95" w:rsidRPr="005E2372" w:rsidRDefault="00C50A95" w:rsidP="00416506">
            <w:pPr>
              <w:pStyle w:val="tabletext11"/>
              <w:tabs>
                <w:tab w:val="decimal" w:pos="0"/>
                <w:tab w:val="decimal" w:pos="640"/>
              </w:tabs>
              <w:jc w:val="center"/>
              <w:rPr>
                <w:ins w:id="2189" w:author="Author"/>
              </w:rPr>
            </w:pPr>
            <w:ins w:id="2190" w:author="Author">
              <w:r w:rsidRPr="005E2372">
                <w:t>1.83</w:t>
              </w:r>
            </w:ins>
          </w:p>
        </w:tc>
      </w:tr>
      <w:tr w:rsidR="00C50A95" w:rsidRPr="005E2372" w14:paraId="79A62562" w14:textId="77777777" w:rsidTr="00416506">
        <w:trPr>
          <w:cantSplit/>
          <w:trHeight w:val="190"/>
          <w:ins w:id="2191" w:author="Author"/>
        </w:trPr>
        <w:tc>
          <w:tcPr>
            <w:tcW w:w="200" w:type="dxa"/>
            <w:tcBorders>
              <w:top w:val="nil"/>
              <w:left w:val="nil"/>
              <w:bottom w:val="nil"/>
              <w:right w:val="single" w:sz="6" w:space="0" w:color="auto"/>
            </w:tcBorders>
          </w:tcPr>
          <w:p w14:paraId="0C9D6422" w14:textId="77777777" w:rsidR="00C50A95" w:rsidRPr="005E2372" w:rsidRDefault="00C50A95" w:rsidP="00416506">
            <w:pPr>
              <w:pStyle w:val="tabletext11"/>
              <w:rPr>
                <w:ins w:id="2192" w:author="Author"/>
              </w:rPr>
            </w:pPr>
          </w:p>
        </w:tc>
        <w:tc>
          <w:tcPr>
            <w:tcW w:w="5591" w:type="dxa"/>
            <w:vMerge/>
            <w:tcBorders>
              <w:top w:val="single" w:sz="6" w:space="0" w:color="auto"/>
              <w:left w:val="single" w:sz="6" w:space="0" w:color="auto"/>
              <w:bottom w:val="single" w:sz="6" w:space="0" w:color="auto"/>
              <w:right w:val="single" w:sz="6" w:space="0" w:color="auto"/>
            </w:tcBorders>
            <w:vAlign w:val="center"/>
            <w:hideMark/>
          </w:tcPr>
          <w:p w14:paraId="0D171F75" w14:textId="77777777" w:rsidR="00C50A95" w:rsidRPr="005E2372" w:rsidRDefault="00C50A95" w:rsidP="00416506">
            <w:pPr>
              <w:overflowPunct/>
              <w:autoSpaceDE/>
              <w:autoSpaceDN/>
              <w:adjustRightInd/>
              <w:spacing w:before="0" w:line="240" w:lineRule="auto"/>
              <w:jc w:val="left"/>
              <w:rPr>
                <w:ins w:id="2193" w:author="Author"/>
                <w:rFonts w:ascii="Arial" w:hAnsi="Arial"/>
                <w:sz w:val="18"/>
              </w:rPr>
            </w:pPr>
          </w:p>
        </w:tc>
        <w:tc>
          <w:tcPr>
            <w:tcW w:w="3780" w:type="dxa"/>
            <w:tcBorders>
              <w:top w:val="single" w:sz="6" w:space="0" w:color="auto"/>
              <w:left w:val="single" w:sz="6" w:space="0" w:color="auto"/>
              <w:bottom w:val="single" w:sz="6" w:space="0" w:color="auto"/>
              <w:right w:val="single" w:sz="6" w:space="0" w:color="auto"/>
            </w:tcBorders>
            <w:vAlign w:val="center"/>
            <w:hideMark/>
          </w:tcPr>
          <w:p w14:paraId="4B1E7A55" w14:textId="77777777" w:rsidR="00C50A95" w:rsidRPr="005E2372" w:rsidRDefault="00C50A95" w:rsidP="00416506">
            <w:pPr>
              <w:pStyle w:val="tabletext11"/>
              <w:rPr>
                <w:ins w:id="2194" w:author="Author"/>
              </w:rPr>
            </w:pPr>
            <w:ins w:id="2195" w:author="Author">
              <w:r w:rsidRPr="005E2372">
                <w:t>All Other Dump and Transit Mix</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6B47FCDF" w14:textId="77777777" w:rsidR="00C50A95" w:rsidRPr="005E2372" w:rsidRDefault="00C50A95" w:rsidP="00416506">
            <w:pPr>
              <w:pStyle w:val="tabletext11"/>
              <w:tabs>
                <w:tab w:val="decimal" w:pos="280"/>
              </w:tabs>
              <w:jc w:val="center"/>
              <w:rPr>
                <w:ins w:id="2196" w:author="Author"/>
              </w:rPr>
            </w:pPr>
            <w:ins w:id="2197" w:author="Author">
              <w:r w:rsidRPr="005E2372">
                <w:t>---79</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43BCE9BA" w14:textId="77777777" w:rsidR="00C50A95" w:rsidRPr="005E2372" w:rsidRDefault="00C50A95" w:rsidP="00416506">
            <w:pPr>
              <w:pStyle w:val="tabletext11"/>
              <w:tabs>
                <w:tab w:val="decimal" w:pos="0"/>
              </w:tabs>
              <w:jc w:val="center"/>
              <w:rPr>
                <w:ins w:id="2198" w:author="Author"/>
              </w:rPr>
            </w:pPr>
            <w:ins w:id="2199" w:author="Author">
              <w:r w:rsidRPr="005E2372">
                <w:t>0.89</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415F6202" w14:textId="77777777" w:rsidR="00C50A95" w:rsidRPr="005E2372" w:rsidRDefault="00C50A95" w:rsidP="00416506">
            <w:pPr>
              <w:pStyle w:val="tabletext11"/>
              <w:tabs>
                <w:tab w:val="decimal" w:pos="0"/>
                <w:tab w:val="decimal" w:pos="640"/>
              </w:tabs>
              <w:jc w:val="center"/>
              <w:rPr>
                <w:ins w:id="2200" w:author="Author"/>
              </w:rPr>
            </w:pPr>
            <w:ins w:id="2201" w:author="Author">
              <w:r w:rsidRPr="005E2372">
                <w:t>0.93</w:t>
              </w:r>
            </w:ins>
          </w:p>
        </w:tc>
        <w:tc>
          <w:tcPr>
            <w:tcW w:w="1080" w:type="dxa"/>
            <w:tcBorders>
              <w:top w:val="single" w:sz="6" w:space="0" w:color="auto"/>
              <w:left w:val="single" w:sz="6" w:space="0" w:color="auto"/>
              <w:bottom w:val="single" w:sz="6" w:space="0" w:color="auto"/>
              <w:right w:val="single" w:sz="6" w:space="0" w:color="auto"/>
            </w:tcBorders>
            <w:vAlign w:val="center"/>
            <w:hideMark/>
          </w:tcPr>
          <w:p w14:paraId="033FAD9D" w14:textId="77777777" w:rsidR="00C50A95" w:rsidRPr="005E2372" w:rsidRDefault="00C50A95" w:rsidP="00416506">
            <w:pPr>
              <w:pStyle w:val="tabletext11"/>
              <w:tabs>
                <w:tab w:val="decimal" w:pos="0"/>
                <w:tab w:val="decimal" w:pos="640"/>
              </w:tabs>
              <w:jc w:val="center"/>
              <w:rPr>
                <w:ins w:id="2202" w:author="Author"/>
              </w:rPr>
            </w:pPr>
            <w:ins w:id="2203" w:author="Author">
              <w:r w:rsidRPr="005E2372">
                <w:t>0.83</w:t>
              </w:r>
            </w:ins>
          </w:p>
        </w:tc>
        <w:tc>
          <w:tcPr>
            <w:tcW w:w="850" w:type="dxa"/>
            <w:tcBorders>
              <w:top w:val="single" w:sz="6" w:space="0" w:color="auto"/>
              <w:left w:val="single" w:sz="6" w:space="0" w:color="auto"/>
              <w:bottom w:val="single" w:sz="6" w:space="0" w:color="auto"/>
              <w:right w:val="single" w:sz="6" w:space="0" w:color="auto"/>
            </w:tcBorders>
            <w:vAlign w:val="center"/>
            <w:hideMark/>
          </w:tcPr>
          <w:p w14:paraId="3CF40D11" w14:textId="77777777" w:rsidR="00C50A95" w:rsidRPr="005E2372" w:rsidRDefault="00C50A95" w:rsidP="00416506">
            <w:pPr>
              <w:pStyle w:val="tabletext11"/>
              <w:tabs>
                <w:tab w:val="decimal" w:pos="0"/>
                <w:tab w:val="decimal" w:pos="640"/>
              </w:tabs>
              <w:jc w:val="center"/>
              <w:rPr>
                <w:ins w:id="2204" w:author="Author"/>
              </w:rPr>
            </w:pPr>
            <w:ins w:id="2205" w:author="Author">
              <w:r w:rsidRPr="005E2372">
                <w:t>1.83</w:t>
              </w:r>
            </w:ins>
          </w:p>
        </w:tc>
      </w:tr>
      <w:tr w:rsidR="00C50A95" w:rsidRPr="005E2372" w14:paraId="63686BF9" w14:textId="77777777" w:rsidTr="00416506">
        <w:trPr>
          <w:cantSplit/>
          <w:trHeight w:val="190"/>
          <w:ins w:id="2206" w:author="Author"/>
        </w:trPr>
        <w:tc>
          <w:tcPr>
            <w:tcW w:w="200" w:type="dxa"/>
            <w:tcBorders>
              <w:top w:val="nil"/>
              <w:left w:val="nil"/>
              <w:bottom w:val="nil"/>
              <w:right w:val="single" w:sz="6" w:space="0" w:color="auto"/>
            </w:tcBorders>
          </w:tcPr>
          <w:p w14:paraId="75F51A22" w14:textId="77777777" w:rsidR="00C50A95" w:rsidRPr="005E2372" w:rsidRDefault="00C50A95" w:rsidP="00416506">
            <w:pPr>
              <w:pStyle w:val="tabletext11"/>
              <w:rPr>
                <w:ins w:id="2207" w:author="Author"/>
              </w:rPr>
            </w:pPr>
          </w:p>
        </w:tc>
        <w:tc>
          <w:tcPr>
            <w:tcW w:w="1811" w:type="dxa"/>
            <w:vMerge w:val="restart"/>
            <w:tcBorders>
              <w:top w:val="single" w:sz="6" w:space="0" w:color="auto"/>
              <w:left w:val="single" w:sz="6" w:space="0" w:color="auto"/>
              <w:bottom w:val="single" w:sz="6" w:space="0" w:color="auto"/>
              <w:right w:val="single" w:sz="6" w:space="0" w:color="auto"/>
            </w:tcBorders>
            <w:vAlign w:val="center"/>
            <w:hideMark/>
          </w:tcPr>
          <w:p w14:paraId="56F87C2B" w14:textId="77777777" w:rsidR="00C50A95" w:rsidRPr="005E2372" w:rsidRDefault="00C50A95" w:rsidP="00416506">
            <w:pPr>
              <w:pStyle w:val="tabletext11"/>
              <w:rPr>
                <w:ins w:id="2208" w:author="Author"/>
              </w:rPr>
            </w:pPr>
            <w:ins w:id="2209" w:author="Author">
              <w:r w:rsidRPr="005E2372">
                <w:t>Contractors (Other than dump trucks)</w:t>
              </w:r>
            </w:ins>
          </w:p>
        </w:tc>
        <w:tc>
          <w:tcPr>
            <w:tcW w:w="3780" w:type="dxa"/>
            <w:tcBorders>
              <w:top w:val="single" w:sz="6" w:space="0" w:color="auto"/>
              <w:left w:val="single" w:sz="6" w:space="0" w:color="auto"/>
              <w:bottom w:val="single" w:sz="6" w:space="0" w:color="auto"/>
              <w:right w:val="single" w:sz="6" w:space="0" w:color="auto"/>
            </w:tcBorders>
            <w:vAlign w:val="bottom"/>
            <w:hideMark/>
          </w:tcPr>
          <w:p w14:paraId="15C0542B" w14:textId="77777777" w:rsidR="00C50A95" w:rsidRPr="005E2372" w:rsidRDefault="00C50A95" w:rsidP="00416506">
            <w:pPr>
              <w:pStyle w:val="tabletext11"/>
              <w:rPr>
                <w:ins w:id="2210" w:author="Author"/>
              </w:rPr>
            </w:pPr>
            <w:ins w:id="2211" w:author="Author">
              <w:r w:rsidRPr="005E2372">
                <w:t>Building Commercial</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0E69A13C" w14:textId="77777777" w:rsidR="00C50A95" w:rsidRPr="005E2372" w:rsidRDefault="00C50A95" w:rsidP="00416506">
            <w:pPr>
              <w:pStyle w:val="tabletext11"/>
              <w:tabs>
                <w:tab w:val="decimal" w:pos="280"/>
              </w:tabs>
              <w:jc w:val="center"/>
              <w:rPr>
                <w:ins w:id="2212" w:author="Author"/>
              </w:rPr>
            </w:pPr>
            <w:ins w:id="2213" w:author="Author">
              <w:r w:rsidRPr="005E2372">
                <w:t>---81</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055B2356" w14:textId="77777777" w:rsidR="00C50A95" w:rsidRPr="005E2372" w:rsidRDefault="00C50A95" w:rsidP="00416506">
            <w:pPr>
              <w:pStyle w:val="tabletext11"/>
              <w:tabs>
                <w:tab w:val="decimal" w:pos="0"/>
              </w:tabs>
              <w:jc w:val="center"/>
              <w:rPr>
                <w:ins w:id="2214" w:author="Author"/>
              </w:rPr>
            </w:pPr>
            <w:ins w:id="2215" w:author="Author">
              <w:r w:rsidRPr="005E2372">
                <w:t>1.00</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146757FC" w14:textId="77777777" w:rsidR="00C50A95" w:rsidRPr="005E2372" w:rsidRDefault="00C50A95" w:rsidP="00416506">
            <w:pPr>
              <w:pStyle w:val="tabletext11"/>
              <w:tabs>
                <w:tab w:val="decimal" w:pos="0"/>
                <w:tab w:val="decimal" w:pos="640"/>
              </w:tabs>
              <w:jc w:val="center"/>
              <w:rPr>
                <w:ins w:id="2216" w:author="Author"/>
              </w:rPr>
            </w:pPr>
            <w:ins w:id="2217" w:author="Author">
              <w:r w:rsidRPr="005E2372">
                <w:t>1.06</w:t>
              </w:r>
            </w:ins>
          </w:p>
        </w:tc>
        <w:tc>
          <w:tcPr>
            <w:tcW w:w="1080" w:type="dxa"/>
            <w:tcBorders>
              <w:top w:val="single" w:sz="6" w:space="0" w:color="auto"/>
              <w:left w:val="single" w:sz="6" w:space="0" w:color="auto"/>
              <w:bottom w:val="single" w:sz="6" w:space="0" w:color="auto"/>
              <w:right w:val="single" w:sz="6" w:space="0" w:color="auto"/>
            </w:tcBorders>
            <w:vAlign w:val="center"/>
            <w:hideMark/>
          </w:tcPr>
          <w:p w14:paraId="5BA72BCC" w14:textId="77777777" w:rsidR="00C50A95" w:rsidRPr="005E2372" w:rsidRDefault="00C50A95" w:rsidP="00416506">
            <w:pPr>
              <w:pStyle w:val="tabletext11"/>
              <w:tabs>
                <w:tab w:val="decimal" w:pos="0"/>
                <w:tab w:val="decimal" w:pos="640"/>
              </w:tabs>
              <w:jc w:val="center"/>
              <w:rPr>
                <w:ins w:id="2218" w:author="Author"/>
              </w:rPr>
            </w:pPr>
            <w:ins w:id="2219" w:author="Author">
              <w:r w:rsidRPr="005E2372">
                <w:t>1.07</w:t>
              </w:r>
            </w:ins>
          </w:p>
        </w:tc>
        <w:tc>
          <w:tcPr>
            <w:tcW w:w="850" w:type="dxa"/>
            <w:tcBorders>
              <w:top w:val="single" w:sz="6" w:space="0" w:color="auto"/>
              <w:left w:val="single" w:sz="6" w:space="0" w:color="auto"/>
              <w:bottom w:val="single" w:sz="6" w:space="0" w:color="auto"/>
              <w:right w:val="single" w:sz="6" w:space="0" w:color="auto"/>
            </w:tcBorders>
            <w:vAlign w:val="center"/>
            <w:hideMark/>
          </w:tcPr>
          <w:p w14:paraId="3748155D" w14:textId="77777777" w:rsidR="00C50A95" w:rsidRPr="005E2372" w:rsidRDefault="00C50A95" w:rsidP="00416506">
            <w:pPr>
              <w:pStyle w:val="tabletext11"/>
              <w:tabs>
                <w:tab w:val="decimal" w:pos="0"/>
                <w:tab w:val="decimal" w:pos="640"/>
              </w:tabs>
              <w:jc w:val="center"/>
              <w:rPr>
                <w:ins w:id="2220" w:author="Author"/>
              </w:rPr>
            </w:pPr>
            <w:ins w:id="2221" w:author="Author">
              <w:r w:rsidRPr="005E2372">
                <w:t>0.49</w:t>
              </w:r>
            </w:ins>
          </w:p>
        </w:tc>
      </w:tr>
      <w:tr w:rsidR="00C50A95" w:rsidRPr="005E2372" w14:paraId="705E9CB9" w14:textId="77777777" w:rsidTr="00416506">
        <w:trPr>
          <w:cantSplit/>
          <w:trHeight w:val="190"/>
          <w:ins w:id="2222" w:author="Author"/>
        </w:trPr>
        <w:tc>
          <w:tcPr>
            <w:tcW w:w="200" w:type="dxa"/>
            <w:tcBorders>
              <w:top w:val="nil"/>
              <w:left w:val="nil"/>
              <w:bottom w:val="nil"/>
              <w:right w:val="single" w:sz="6" w:space="0" w:color="auto"/>
            </w:tcBorders>
          </w:tcPr>
          <w:p w14:paraId="38030B78" w14:textId="77777777" w:rsidR="00C50A95" w:rsidRPr="005E2372" w:rsidRDefault="00C50A95" w:rsidP="00416506">
            <w:pPr>
              <w:pStyle w:val="tabletext11"/>
              <w:rPr>
                <w:ins w:id="2223" w:author="Author"/>
              </w:rPr>
            </w:pPr>
          </w:p>
        </w:tc>
        <w:tc>
          <w:tcPr>
            <w:tcW w:w="5591" w:type="dxa"/>
            <w:vMerge/>
            <w:tcBorders>
              <w:top w:val="single" w:sz="6" w:space="0" w:color="auto"/>
              <w:left w:val="single" w:sz="6" w:space="0" w:color="auto"/>
              <w:bottom w:val="single" w:sz="6" w:space="0" w:color="auto"/>
              <w:right w:val="single" w:sz="6" w:space="0" w:color="auto"/>
            </w:tcBorders>
            <w:vAlign w:val="center"/>
            <w:hideMark/>
          </w:tcPr>
          <w:p w14:paraId="67DBD687" w14:textId="77777777" w:rsidR="00C50A95" w:rsidRPr="005E2372" w:rsidRDefault="00C50A95" w:rsidP="00416506">
            <w:pPr>
              <w:overflowPunct/>
              <w:autoSpaceDE/>
              <w:autoSpaceDN/>
              <w:adjustRightInd/>
              <w:spacing w:before="0" w:line="240" w:lineRule="auto"/>
              <w:jc w:val="left"/>
              <w:rPr>
                <w:ins w:id="2224" w:author="Author"/>
                <w:rFonts w:ascii="Arial" w:hAnsi="Arial"/>
                <w:sz w:val="18"/>
              </w:rPr>
            </w:pPr>
          </w:p>
        </w:tc>
        <w:tc>
          <w:tcPr>
            <w:tcW w:w="3780" w:type="dxa"/>
            <w:tcBorders>
              <w:top w:val="single" w:sz="6" w:space="0" w:color="auto"/>
              <w:left w:val="single" w:sz="6" w:space="0" w:color="auto"/>
              <w:bottom w:val="single" w:sz="6" w:space="0" w:color="auto"/>
              <w:right w:val="single" w:sz="6" w:space="0" w:color="auto"/>
            </w:tcBorders>
            <w:vAlign w:val="bottom"/>
            <w:hideMark/>
          </w:tcPr>
          <w:p w14:paraId="77C1F45F" w14:textId="77777777" w:rsidR="00C50A95" w:rsidRPr="005E2372" w:rsidRDefault="00C50A95" w:rsidP="00416506">
            <w:pPr>
              <w:pStyle w:val="tabletext11"/>
              <w:rPr>
                <w:ins w:id="2225" w:author="Author"/>
              </w:rPr>
            </w:pPr>
            <w:ins w:id="2226" w:author="Author">
              <w:r w:rsidRPr="005E2372">
                <w:t>Building Private Dwellings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66C8DFF6" w14:textId="77777777" w:rsidR="00C50A95" w:rsidRPr="005E2372" w:rsidRDefault="00C50A95" w:rsidP="00416506">
            <w:pPr>
              <w:pStyle w:val="tabletext11"/>
              <w:tabs>
                <w:tab w:val="decimal" w:pos="280"/>
              </w:tabs>
              <w:jc w:val="center"/>
              <w:rPr>
                <w:ins w:id="2227" w:author="Author"/>
              </w:rPr>
            </w:pPr>
            <w:ins w:id="2228" w:author="Author">
              <w:r w:rsidRPr="005E2372">
                <w:t>---82</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4344DF85" w14:textId="77777777" w:rsidR="00C50A95" w:rsidRPr="005E2372" w:rsidRDefault="00C50A95" w:rsidP="00416506">
            <w:pPr>
              <w:pStyle w:val="tabletext11"/>
              <w:tabs>
                <w:tab w:val="decimal" w:pos="0"/>
              </w:tabs>
              <w:jc w:val="center"/>
              <w:rPr>
                <w:ins w:id="2229" w:author="Author"/>
              </w:rPr>
            </w:pPr>
            <w:ins w:id="2230" w:author="Author">
              <w:r w:rsidRPr="005E2372">
                <w:t>1.00</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443FD486" w14:textId="77777777" w:rsidR="00C50A95" w:rsidRPr="005E2372" w:rsidRDefault="00C50A95" w:rsidP="00416506">
            <w:pPr>
              <w:pStyle w:val="tabletext11"/>
              <w:tabs>
                <w:tab w:val="decimal" w:pos="0"/>
                <w:tab w:val="decimal" w:pos="640"/>
              </w:tabs>
              <w:jc w:val="center"/>
              <w:rPr>
                <w:ins w:id="2231" w:author="Author"/>
              </w:rPr>
            </w:pPr>
            <w:ins w:id="2232" w:author="Author">
              <w:r w:rsidRPr="005E2372">
                <w:t>1.06</w:t>
              </w:r>
            </w:ins>
          </w:p>
        </w:tc>
        <w:tc>
          <w:tcPr>
            <w:tcW w:w="1080" w:type="dxa"/>
            <w:tcBorders>
              <w:top w:val="single" w:sz="6" w:space="0" w:color="auto"/>
              <w:left w:val="single" w:sz="6" w:space="0" w:color="auto"/>
              <w:bottom w:val="single" w:sz="6" w:space="0" w:color="auto"/>
              <w:right w:val="single" w:sz="6" w:space="0" w:color="auto"/>
            </w:tcBorders>
            <w:vAlign w:val="center"/>
            <w:hideMark/>
          </w:tcPr>
          <w:p w14:paraId="5FC8DF09" w14:textId="77777777" w:rsidR="00C50A95" w:rsidRPr="005E2372" w:rsidRDefault="00C50A95" w:rsidP="00416506">
            <w:pPr>
              <w:pStyle w:val="tabletext11"/>
              <w:tabs>
                <w:tab w:val="decimal" w:pos="0"/>
                <w:tab w:val="decimal" w:pos="640"/>
              </w:tabs>
              <w:jc w:val="center"/>
              <w:rPr>
                <w:ins w:id="2233" w:author="Author"/>
              </w:rPr>
            </w:pPr>
            <w:ins w:id="2234" w:author="Author">
              <w:r w:rsidRPr="005E2372">
                <w:t>1.07</w:t>
              </w:r>
            </w:ins>
          </w:p>
        </w:tc>
        <w:tc>
          <w:tcPr>
            <w:tcW w:w="850" w:type="dxa"/>
            <w:tcBorders>
              <w:top w:val="single" w:sz="6" w:space="0" w:color="auto"/>
              <w:left w:val="single" w:sz="6" w:space="0" w:color="auto"/>
              <w:bottom w:val="single" w:sz="6" w:space="0" w:color="auto"/>
              <w:right w:val="single" w:sz="6" w:space="0" w:color="auto"/>
            </w:tcBorders>
            <w:vAlign w:val="center"/>
            <w:hideMark/>
          </w:tcPr>
          <w:p w14:paraId="38214B9D" w14:textId="77777777" w:rsidR="00C50A95" w:rsidRPr="005E2372" w:rsidRDefault="00C50A95" w:rsidP="00416506">
            <w:pPr>
              <w:pStyle w:val="tabletext11"/>
              <w:tabs>
                <w:tab w:val="decimal" w:pos="0"/>
                <w:tab w:val="decimal" w:pos="640"/>
              </w:tabs>
              <w:jc w:val="center"/>
              <w:rPr>
                <w:ins w:id="2235" w:author="Author"/>
              </w:rPr>
            </w:pPr>
            <w:ins w:id="2236" w:author="Author">
              <w:r w:rsidRPr="005E2372">
                <w:t>0.55</w:t>
              </w:r>
            </w:ins>
          </w:p>
        </w:tc>
      </w:tr>
      <w:tr w:rsidR="00C50A95" w:rsidRPr="005E2372" w14:paraId="31914609" w14:textId="77777777" w:rsidTr="00416506">
        <w:trPr>
          <w:cantSplit/>
          <w:trHeight w:val="190"/>
          <w:ins w:id="2237" w:author="Author"/>
        </w:trPr>
        <w:tc>
          <w:tcPr>
            <w:tcW w:w="200" w:type="dxa"/>
            <w:tcBorders>
              <w:top w:val="nil"/>
              <w:left w:val="nil"/>
              <w:bottom w:val="nil"/>
              <w:right w:val="single" w:sz="6" w:space="0" w:color="auto"/>
            </w:tcBorders>
          </w:tcPr>
          <w:p w14:paraId="78AF6B7A" w14:textId="77777777" w:rsidR="00C50A95" w:rsidRPr="005E2372" w:rsidRDefault="00C50A95" w:rsidP="00416506">
            <w:pPr>
              <w:pStyle w:val="tabletext11"/>
              <w:rPr>
                <w:ins w:id="2238" w:author="Author"/>
              </w:rPr>
            </w:pPr>
          </w:p>
        </w:tc>
        <w:tc>
          <w:tcPr>
            <w:tcW w:w="5591" w:type="dxa"/>
            <w:vMerge/>
            <w:tcBorders>
              <w:top w:val="single" w:sz="6" w:space="0" w:color="auto"/>
              <w:left w:val="single" w:sz="6" w:space="0" w:color="auto"/>
              <w:bottom w:val="single" w:sz="6" w:space="0" w:color="auto"/>
              <w:right w:val="single" w:sz="6" w:space="0" w:color="auto"/>
            </w:tcBorders>
            <w:vAlign w:val="center"/>
            <w:hideMark/>
          </w:tcPr>
          <w:p w14:paraId="7CBB1456" w14:textId="77777777" w:rsidR="00C50A95" w:rsidRPr="005E2372" w:rsidRDefault="00C50A95" w:rsidP="00416506">
            <w:pPr>
              <w:overflowPunct/>
              <w:autoSpaceDE/>
              <w:autoSpaceDN/>
              <w:adjustRightInd/>
              <w:spacing w:before="0" w:line="240" w:lineRule="auto"/>
              <w:jc w:val="left"/>
              <w:rPr>
                <w:ins w:id="2239" w:author="Author"/>
                <w:rFonts w:ascii="Arial" w:hAnsi="Arial"/>
                <w:sz w:val="18"/>
              </w:rPr>
            </w:pPr>
          </w:p>
        </w:tc>
        <w:tc>
          <w:tcPr>
            <w:tcW w:w="3780" w:type="dxa"/>
            <w:tcBorders>
              <w:top w:val="single" w:sz="6" w:space="0" w:color="auto"/>
              <w:left w:val="single" w:sz="6" w:space="0" w:color="auto"/>
              <w:bottom w:val="single" w:sz="6" w:space="0" w:color="auto"/>
              <w:right w:val="single" w:sz="6" w:space="0" w:color="auto"/>
            </w:tcBorders>
            <w:vAlign w:val="bottom"/>
            <w:hideMark/>
          </w:tcPr>
          <w:p w14:paraId="30083289" w14:textId="77777777" w:rsidR="00C50A95" w:rsidRPr="005E2372" w:rsidRDefault="00C50A95" w:rsidP="00416506">
            <w:pPr>
              <w:pStyle w:val="tabletext11"/>
              <w:rPr>
                <w:ins w:id="2240" w:author="Author"/>
              </w:rPr>
            </w:pPr>
            <w:ins w:id="2241" w:author="Author">
              <w:r w:rsidRPr="005E2372">
                <w:t>Electrical, Plumbing, Masonry, Plastering and Other Repair or Service</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45877F05" w14:textId="77777777" w:rsidR="00C50A95" w:rsidRPr="005E2372" w:rsidRDefault="00C50A95" w:rsidP="00416506">
            <w:pPr>
              <w:pStyle w:val="tabletext11"/>
              <w:tabs>
                <w:tab w:val="decimal" w:pos="280"/>
              </w:tabs>
              <w:jc w:val="center"/>
              <w:rPr>
                <w:ins w:id="2242" w:author="Author"/>
              </w:rPr>
            </w:pPr>
            <w:ins w:id="2243" w:author="Author">
              <w:r w:rsidRPr="005E2372">
                <w:t>---83</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7A20C711" w14:textId="77777777" w:rsidR="00C50A95" w:rsidRPr="005E2372" w:rsidRDefault="00C50A95" w:rsidP="00416506">
            <w:pPr>
              <w:pStyle w:val="tabletext11"/>
              <w:tabs>
                <w:tab w:val="decimal" w:pos="0"/>
              </w:tabs>
              <w:jc w:val="center"/>
              <w:rPr>
                <w:ins w:id="2244" w:author="Author"/>
              </w:rPr>
            </w:pPr>
            <w:ins w:id="2245" w:author="Author">
              <w:r w:rsidRPr="005E2372">
                <w:t>1.00</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5681D8BA" w14:textId="77777777" w:rsidR="00C50A95" w:rsidRPr="005E2372" w:rsidRDefault="00C50A95" w:rsidP="00416506">
            <w:pPr>
              <w:pStyle w:val="tabletext11"/>
              <w:tabs>
                <w:tab w:val="decimal" w:pos="0"/>
                <w:tab w:val="decimal" w:pos="640"/>
              </w:tabs>
              <w:jc w:val="center"/>
              <w:rPr>
                <w:ins w:id="2246" w:author="Author"/>
              </w:rPr>
            </w:pPr>
            <w:ins w:id="2247" w:author="Author">
              <w:r w:rsidRPr="005E2372">
                <w:t>0.91</w:t>
              </w:r>
            </w:ins>
          </w:p>
        </w:tc>
        <w:tc>
          <w:tcPr>
            <w:tcW w:w="1080" w:type="dxa"/>
            <w:tcBorders>
              <w:top w:val="single" w:sz="6" w:space="0" w:color="auto"/>
              <w:left w:val="single" w:sz="6" w:space="0" w:color="auto"/>
              <w:bottom w:val="single" w:sz="6" w:space="0" w:color="auto"/>
              <w:right w:val="single" w:sz="6" w:space="0" w:color="auto"/>
            </w:tcBorders>
            <w:vAlign w:val="center"/>
            <w:hideMark/>
          </w:tcPr>
          <w:p w14:paraId="4E6433A8" w14:textId="77777777" w:rsidR="00C50A95" w:rsidRPr="005E2372" w:rsidRDefault="00C50A95" w:rsidP="00416506">
            <w:pPr>
              <w:pStyle w:val="tabletext11"/>
              <w:tabs>
                <w:tab w:val="decimal" w:pos="0"/>
                <w:tab w:val="decimal" w:pos="640"/>
              </w:tabs>
              <w:jc w:val="center"/>
              <w:rPr>
                <w:ins w:id="2248" w:author="Author"/>
              </w:rPr>
            </w:pPr>
            <w:ins w:id="2249" w:author="Author">
              <w:r w:rsidRPr="005E2372">
                <w:t>1.00</w:t>
              </w:r>
            </w:ins>
          </w:p>
        </w:tc>
        <w:tc>
          <w:tcPr>
            <w:tcW w:w="850" w:type="dxa"/>
            <w:tcBorders>
              <w:top w:val="single" w:sz="6" w:space="0" w:color="auto"/>
              <w:left w:val="single" w:sz="6" w:space="0" w:color="auto"/>
              <w:bottom w:val="single" w:sz="6" w:space="0" w:color="auto"/>
              <w:right w:val="single" w:sz="6" w:space="0" w:color="auto"/>
            </w:tcBorders>
            <w:vAlign w:val="center"/>
            <w:hideMark/>
          </w:tcPr>
          <w:p w14:paraId="751E96EF" w14:textId="77777777" w:rsidR="00C50A95" w:rsidRPr="005E2372" w:rsidRDefault="00C50A95" w:rsidP="00416506">
            <w:pPr>
              <w:pStyle w:val="tabletext11"/>
              <w:tabs>
                <w:tab w:val="decimal" w:pos="0"/>
                <w:tab w:val="decimal" w:pos="640"/>
              </w:tabs>
              <w:jc w:val="center"/>
              <w:rPr>
                <w:ins w:id="2250" w:author="Author"/>
              </w:rPr>
            </w:pPr>
            <w:ins w:id="2251" w:author="Author">
              <w:r w:rsidRPr="005E2372">
                <w:t>0.56</w:t>
              </w:r>
            </w:ins>
          </w:p>
        </w:tc>
      </w:tr>
      <w:tr w:rsidR="00C50A95" w:rsidRPr="005E2372" w14:paraId="24ED7DFF" w14:textId="77777777" w:rsidTr="00416506">
        <w:trPr>
          <w:cantSplit/>
          <w:trHeight w:val="190"/>
          <w:ins w:id="2252" w:author="Author"/>
        </w:trPr>
        <w:tc>
          <w:tcPr>
            <w:tcW w:w="200" w:type="dxa"/>
            <w:tcBorders>
              <w:top w:val="nil"/>
              <w:left w:val="nil"/>
              <w:bottom w:val="nil"/>
              <w:right w:val="single" w:sz="6" w:space="0" w:color="auto"/>
            </w:tcBorders>
          </w:tcPr>
          <w:p w14:paraId="2D38A0CF" w14:textId="77777777" w:rsidR="00C50A95" w:rsidRPr="005E2372" w:rsidRDefault="00C50A95" w:rsidP="00416506">
            <w:pPr>
              <w:pStyle w:val="tabletext11"/>
              <w:rPr>
                <w:ins w:id="2253" w:author="Author"/>
              </w:rPr>
            </w:pPr>
          </w:p>
        </w:tc>
        <w:tc>
          <w:tcPr>
            <w:tcW w:w="5591" w:type="dxa"/>
            <w:vMerge/>
            <w:tcBorders>
              <w:top w:val="single" w:sz="6" w:space="0" w:color="auto"/>
              <w:left w:val="single" w:sz="6" w:space="0" w:color="auto"/>
              <w:bottom w:val="single" w:sz="6" w:space="0" w:color="auto"/>
              <w:right w:val="single" w:sz="6" w:space="0" w:color="auto"/>
            </w:tcBorders>
            <w:vAlign w:val="center"/>
            <w:hideMark/>
          </w:tcPr>
          <w:p w14:paraId="707E015C" w14:textId="77777777" w:rsidR="00C50A95" w:rsidRPr="005E2372" w:rsidRDefault="00C50A95" w:rsidP="00416506">
            <w:pPr>
              <w:overflowPunct/>
              <w:autoSpaceDE/>
              <w:autoSpaceDN/>
              <w:adjustRightInd/>
              <w:spacing w:before="0" w:line="240" w:lineRule="auto"/>
              <w:jc w:val="left"/>
              <w:rPr>
                <w:ins w:id="2254" w:author="Author"/>
                <w:rFonts w:ascii="Arial" w:hAnsi="Arial"/>
                <w:sz w:val="18"/>
              </w:rPr>
            </w:pPr>
          </w:p>
        </w:tc>
        <w:tc>
          <w:tcPr>
            <w:tcW w:w="3780" w:type="dxa"/>
            <w:tcBorders>
              <w:top w:val="single" w:sz="6" w:space="0" w:color="auto"/>
              <w:left w:val="single" w:sz="6" w:space="0" w:color="auto"/>
              <w:bottom w:val="single" w:sz="6" w:space="0" w:color="auto"/>
              <w:right w:val="single" w:sz="6" w:space="0" w:color="auto"/>
            </w:tcBorders>
            <w:vAlign w:val="bottom"/>
            <w:hideMark/>
          </w:tcPr>
          <w:p w14:paraId="2D07104C" w14:textId="77777777" w:rsidR="00C50A95" w:rsidRPr="005E2372" w:rsidRDefault="00C50A95" w:rsidP="00416506">
            <w:pPr>
              <w:pStyle w:val="tabletext11"/>
              <w:rPr>
                <w:ins w:id="2255" w:author="Author"/>
              </w:rPr>
            </w:pPr>
            <w:ins w:id="2256" w:author="Author">
              <w:r w:rsidRPr="005E2372">
                <w:t>Excavating</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0309006A" w14:textId="77777777" w:rsidR="00C50A95" w:rsidRPr="005E2372" w:rsidRDefault="00C50A95" w:rsidP="00416506">
            <w:pPr>
              <w:pStyle w:val="tabletext11"/>
              <w:tabs>
                <w:tab w:val="decimal" w:pos="280"/>
              </w:tabs>
              <w:jc w:val="center"/>
              <w:rPr>
                <w:ins w:id="2257" w:author="Author"/>
              </w:rPr>
            </w:pPr>
            <w:ins w:id="2258" w:author="Author">
              <w:r w:rsidRPr="005E2372">
                <w:t>---84</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0B619CF5" w14:textId="77777777" w:rsidR="00C50A95" w:rsidRPr="005E2372" w:rsidRDefault="00C50A95" w:rsidP="00416506">
            <w:pPr>
              <w:pStyle w:val="tabletext11"/>
              <w:tabs>
                <w:tab w:val="decimal" w:pos="0"/>
              </w:tabs>
              <w:jc w:val="center"/>
              <w:rPr>
                <w:ins w:id="2259" w:author="Author"/>
              </w:rPr>
            </w:pPr>
            <w:ins w:id="2260" w:author="Author">
              <w:r w:rsidRPr="005E2372">
                <w:t>0.86</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3ACF0A32" w14:textId="77777777" w:rsidR="00C50A95" w:rsidRPr="005E2372" w:rsidRDefault="00C50A95" w:rsidP="00416506">
            <w:pPr>
              <w:pStyle w:val="tabletext11"/>
              <w:tabs>
                <w:tab w:val="decimal" w:pos="0"/>
                <w:tab w:val="decimal" w:pos="640"/>
              </w:tabs>
              <w:jc w:val="center"/>
              <w:rPr>
                <w:ins w:id="2261" w:author="Author"/>
              </w:rPr>
            </w:pPr>
            <w:ins w:id="2262" w:author="Author">
              <w:r w:rsidRPr="005E2372">
                <w:t>1.06</w:t>
              </w:r>
            </w:ins>
          </w:p>
        </w:tc>
        <w:tc>
          <w:tcPr>
            <w:tcW w:w="1080" w:type="dxa"/>
            <w:tcBorders>
              <w:top w:val="single" w:sz="6" w:space="0" w:color="auto"/>
              <w:left w:val="single" w:sz="6" w:space="0" w:color="auto"/>
              <w:bottom w:val="single" w:sz="6" w:space="0" w:color="auto"/>
              <w:right w:val="single" w:sz="6" w:space="0" w:color="auto"/>
            </w:tcBorders>
            <w:vAlign w:val="center"/>
            <w:hideMark/>
          </w:tcPr>
          <w:p w14:paraId="33C6EA8F" w14:textId="77777777" w:rsidR="00C50A95" w:rsidRPr="005E2372" w:rsidRDefault="00C50A95" w:rsidP="00416506">
            <w:pPr>
              <w:pStyle w:val="tabletext11"/>
              <w:tabs>
                <w:tab w:val="decimal" w:pos="0"/>
                <w:tab w:val="decimal" w:pos="640"/>
              </w:tabs>
              <w:jc w:val="center"/>
              <w:rPr>
                <w:ins w:id="2263" w:author="Author"/>
              </w:rPr>
            </w:pPr>
            <w:ins w:id="2264" w:author="Author">
              <w:r w:rsidRPr="005E2372">
                <w:t>1.04</w:t>
              </w:r>
            </w:ins>
          </w:p>
        </w:tc>
        <w:tc>
          <w:tcPr>
            <w:tcW w:w="850" w:type="dxa"/>
            <w:tcBorders>
              <w:top w:val="single" w:sz="6" w:space="0" w:color="auto"/>
              <w:left w:val="single" w:sz="6" w:space="0" w:color="auto"/>
              <w:bottom w:val="single" w:sz="6" w:space="0" w:color="auto"/>
              <w:right w:val="single" w:sz="6" w:space="0" w:color="auto"/>
            </w:tcBorders>
            <w:vAlign w:val="center"/>
            <w:hideMark/>
          </w:tcPr>
          <w:p w14:paraId="712148A9" w14:textId="77777777" w:rsidR="00C50A95" w:rsidRPr="005E2372" w:rsidRDefault="00C50A95" w:rsidP="00416506">
            <w:pPr>
              <w:pStyle w:val="tabletext11"/>
              <w:tabs>
                <w:tab w:val="decimal" w:pos="0"/>
                <w:tab w:val="decimal" w:pos="640"/>
              </w:tabs>
              <w:jc w:val="center"/>
              <w:rPr>
                <w:ins w:id="2265" w:author="Author"/>
              </w:rPr>
            </w:pPr>
            <w:ins w:id="2266" w:author="Author">
              <w:r w:rsidRPr="005E2372">
                <w:t>0.72</w:t>
              </w:r>
            </w:ins>
          </w:p>
        </w:tc>
      </w:tr>
      <w:tr w:rsidR="00C50A95" w:rsidRPr="005E2372" w14:paraId="5E9FFB64" w14:textId="77777777" w:rsidTr="00416506">
        <w:trPr>
          <w:cantSplit/>
          <w:trHeight w:val="190"/>
          <w:ins w:id="2267" w:author="Author"/>
        </w:trPr>
        <w:tc>
          <w:tcPr>
            <w:tcW w:w="200" w:type="dxa"/>
            <w:tcBorders>
              <w:top w:val="nil"/>
              <w:left w:val="nil"/>
              <w:bottom w:val="nil"/>
              <w:right w:val="single" w:sz="6" w:space="0" w:color="auto"/>
            </w:tcBorders>
          </w:tcPr>
          <w:p w14:paraId="46076A31" w14:textId="77777777" w:rsidR="00C50A95" w:rsidRPr="005E2372" w:rsidRDefault="00C50A95" w:rsidP="00416506">
            <w:pPr>
              <w:pStyle w:val="tabletext11"/>
              <w:rPr>
                <w:ins w:id="2268" w:author="Author"/>
              </w:rPr>
            </w:pPr>
          </w:p>
        </w:tc>
        <w:tc>
          <w:tcPr>
            <w:tcW w:w="5591" w:type="dxa"/>
            <w:vMerge/>
            <w:tcBorders>
              <w:top w:val="single" w:sz="6" w:space="0" w:color="auto"/>
              <w:left w:val="single" w:sz="6" w:space="0" w:color="auto"/>
              <w:bottom w:val="single" w:sz="6" w:space="0" w:color="auto"/>
              <w:right w:val="single" w:sz="6" w:space="0" w:color="auto"/>
            </w:tcBorders>
            <w:vAlign w:val="center"/>
            <w:hideMark/>
          </w:tcPr>
          <w:p w14:paraId="2581A960" w14:textId="77777777" w:rsidR="00C50A95" w:rsidRPr="005E2372" w:rsidRDefault="00C50A95" w:rsidP="00416506">
            <w:pPr>
              <w:overflowPunct/>
              <w:autoSpaceDE/>
              <w:autoSpaceDN/>
              <w:adjustRightInd/>
              <w:spacing w:before="0" w:line="240" w:lineRule="auto"/>
              <w:jc w:val="left"/>
              <w:rPr>
                <w:ins w:id="2269" w:author="Author"/>
                <w:rFonts w:ascii="Arial" w:hAnsi="Arial"/>
                <w:sz w:val="18"/>
              </w:rPr>
            </w:pPr>
          </w:p>
        </w:tc>
        <w:tc>
          <w:tcPr>
            <w:tcW w:w="3780" w:type="dxa"/>
            <w:tcBorders>
              <w:top w:val="single" w:sz="6" w:space="0" w:color="auto"/>
              <w:left w:val="single" w:sz="6" w:space="0" w:color="auto"/>
              <w:bottom w:val="single" w:sz="6" w:space="0" w:color="auto"/>
              <w:right w:val="single" w:sz="6" w:space="0" w:color="auto"/>
            </w:tcBorders>
            <w:vAlign w:val="bottom"/>
            <w:hideMark/>
          </w:tcPr>
          <w:p w14:paraId="7A4B9DF7" w14:textId="77777777" w:rsidR="00C50A95" w:rsidRPr="005E2372" w:rsidRDefault="00C50A95" w:rsidP="00416506">
            <w:pPr>
              <w:pStyle w:val="tabletext11"/>
              <w:rPr>
                <w:ins w:id="2270" w:author="Author"/>
              </w:rPr>
            </w:pPr>
            <w:ins w:id="2271" w:author="Author">
              <w:r w:rsidRPr="005E2372">
                <w:t>Street and Road</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41F8019E" w14:textId="77777777" w:rsidR="00C50A95" w:rsidRPr="005E2372" w:rsidRDefault="00C50A95" w:rsidP="00416506">
            <w:pPr>
              <w:pStyle w:val="tabletext11"/>
              <w:tabs>
                <w:tab w:val="decimal" w:pos="280"/>
              </w:tabs>
              <w:jc w:val="center"/>
              <w:rPr>
                <w:ins w:id="2272" w:author="Author"/>
              </w:rPr>
            </w:pPr>
            <w:ins w:id="2273" w:author="Author">
              <w:r w:rsidRPr="005E2372">
                <w:t>---85</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6262F206" w14:textId="77777777" w:rsidR="00C50A95" w:rsidRPr="005E2372" w:rsidRDefault="00C50A95" w:rsidP="00416506">
            <w:pPr>
              <w:pStyle w:val="tabletext11"/>
              <w:tabs>
                <w:tab w:val="decimal" w:pos="0"/>
              </w:tabs>
              <w:jc w:val="center"/>
              <w:rPr>
                <w:ins w:id="2274" w:author="Author"/>
              </w:rPr>
            </w:pPr>
            <w:ins w:id="2275" w:author="Author">
              <w:r w:rsidRPr="005E2372">
                <w:t>1.00</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08EBB20A" w14:textId="77777777" w:rsidR="00C50A95" w:rsidRPr="005E2372" w:rsidRDefault="00C50A95" w:rsidP="00416506">
            <w:pPr>
              <w:pStyle w:val="tabletext11"/>
              <w:tabs>
                <w:tab w:val="decimal" w:pos="0"/>
                <w:tab w:val="decimal" w:pos="640"/>
              </w:tabs>
              <w:jc w:val="center"/>
              <w:rPr>
                <w:ins w:id="2276" w:author="Author"/>
              </w:rPr>
            </w:pPr>
            <w:ins w:id="2277" w:author="Author">
              <w:r w:rsidRPr="005E2372">
                <w:t>1.06</w:t>
              </w:r>
            </w:ins>
          </w:p>
        </w:tc>
        <w:tc>
          <w:tcPr>
            <w:tcW w:w="1080" w:type="dxa"/>
            <w:tcBorders>
              <w:top w:val="single" w:sz="6" w:space="0" w:color="auto"/>
              <w:left w:val="single" w:sz="6" w:space="0" w:color="auto"/>
              <w:bottom w:val="single" w:sz="6" w:space="0" w:color="auto"/>
              <w:right w:val="single" w:sz="6" w:space="0" w:color="auto"/>
            </w:tcBorders>
            <w:vAlign w:val="center"/>
            <w:hideMark/>
          </w:tcPr>
          <w:p w14:paraId="5519E5A6" w14:textId="77777777" w:rsidR="00C50A95" w:rsidRPr="005E2372" w:rsidRDefault="00C50A95" w:rsidP="00416506">
            <w:pPr>
              <w:pStyle w:val="tabletext11"/>
              <w:tabs>
                <w:tab w:val="decimal" w:pos="0"/>
                <w:tab w:val="decimal" w:pos="640"/>
              </w:tabs>
              <w:jc w:val="center"/>
              <w:rPr>
                <w:ins w:id="2278" w:author="Author"/>
              </w:rPr>
            </w:pPr>
            <w:ins w:id="2279" w:author="Author">
              <w:r w:rsidRPr="005E2372">
                <w:t>1.10</w:t>
              </w:r>
            </w:ins>
          </w:p>
        </w:tc>
        <w:tc>
          <w:tcPr>
            <w:tcW w:w="850" w:type="dxa"/>
            <w:tcBorders>
              <w:top w:val="single" w:sz="6" w:space="0" w:color="auto"/>
              <w:left w:val="single" w:sz="6" w:space="0" w:color="auto"/>
              <w:bottom w:val="single" w:sz="6" w:space="0" w:color="auto"/>
              <w:right w:val="single" w:sz="6" w:space="0" w:color="auto"/>
            </w:tcBorders>
            <w:vAlign w:val="center"/>
            <w:hideMark/>
          </w:tcPr>
          <w:p w14:paraId="5D8BFE19" w14:textId="77777777" w:rsidR="00C50A95" w:rsidRPr="005E2372" w:rsidRDefault="00C50A95" w:rsidP="00416506">
            <w:pPr>
              <w:pStyle w:val="tabletext11"/>
              <w:tabs>
                <w:tab w:val="decimal" w:pos="0"/>
                <w:tab w:val="decimal" w:pos="640"/>
              </w:tabs>
              <w:jc w:val="center"/>
              <w:rPr>
                <w:ins w:id="2280" w:author="Author"/>
              </w:rPr>
            </w:pPr>
            <w:ins w:id="2281" w:author="Author">
              <w:r w:rsidRPr="005E2372">
                <w:t>0.72</w:t>
              </w:r>
            </w:ins>
          </w:p>
        </w:tc>
      </w:tr>
      <w:tr w:rsidR="00C50A95" w:rsidRPr="005E2372" w14:paraId="608A72F8" w14:textId="77777777" w:rsidTr="00416506">
        <w:trPr>
          <w:cantSplit/>
          <w:trHeight w:val="190"/>
          <w:ins w:id="2282" w:author="Author"/>
        </w:trPr>
        <w:tc>
          <w:tcPr>
            <w:tcW w:w="200" w:type="dxa"/>
            <w:tcBorders>
              <w:top w:val="nil"/>
              <w:left w:val="nil"/>
              <w:bottom w:val="nil"/>
              <w:right w:val="single" w:sz="6" w:space="0" w:color="auto"/>
            </w:tcBorders>
          </w:tcPr>
          <w:p w14:paraId="3A7C2443" w14:textId="77777777" w:rsidR="00C50A95" w:rsidRPr="005E2372" w:rsidRDefault="00C50A95" w:rsidP="00416506">
            <w:pPr>
              <w:pStyle w:val="tabletext11"/>
              <w:rPr>
                <w:ins w:id="2283" w:author="Author"/>
              </w:rPr>
            </w:pPr>
          </w:p>
        </w:tc>
        <w:tc>
          <w:tcPr>
            <w:tcW w:w="5591" w:type="dxa"/>
            <w:vMerge/>
            <w:tcBorders>
              <w:top w:val="single" w:sz="6" w:space="0" w:color="auto"/>
              <w:left w:val="single" w:sz="6" w:space="0" w:color="auto"/>
              <w:bottom w:val="single" w:sz="6" w:space="0" w:color="auto"/>
              <w:right w:val="single" w:sz="6" w:space="0" w:color="auto"/>
            </w:tcBorders>
            <w:vAlign w:val="center"/>
            <w:hideMark/>
          </w:tcPr>
          <w:p w14:paraId="4787FE9F" w14:textId="77777777" w:rsidR="00C50A95" w:rsidRPr="005E2372" w:rsidRDefault="00C50A95" w:rsidP="00416506">
            <w:pPr>
              <w:overflowPunct/>
              <w:autoSpaceDE/>
              <w:autoSpaceDN/>
              <w:adjustRightInd/>
              <w:spacing w:before="0" w:line="240" w:lineRule="auto"/>
              <w:jc w:val="left"/>
              <w:rPr>
                <w:ins w:id="2284" w:author="Author"/>
                <w:rFonts w:ascii="Arial" w:hAnsi="Arial"/>
                <w:sz w:val="18"/>
              </w:rPr>
            </w:pPr>
          </w:p>
        </w:tc>
        <w:tc>
          <w:tcPr>
            <w:tcW w:w="3780" w:type="dxa"/>
            <w:tcBorders>
              <w:top w:val="single" w:sz="6" w:space="0" w:color="auto"/>
              <w:left w:val="single" w:sz="6" w:space="0" w:color="auto"/>
              <w:bottom w:val="single" w:sz="6" w:space="0" w:color="auto"/>
              <w:right w:val="single" w:sz="6" w:space="0" w:color="auto"/>
            </w:tcBorders>
            <w:vAlign w:val="bottom"/>
            <w:hideMark/>
          </w:tcPr>
          <w:p w14:paraId="47400343" w14:textId="77777777" w:rsidR="00C50A95" w:rsidRPr="005E2372" w:rsidRDefault="00C50A95" w:rsidP="00416506">
            <w:pPr>
              <w:pStyle w:val="tabletext11"/>
              <w:rPr>
                <w:ins w:id="2285" w:author="Author"/>
              </w:rPr>
            </w:pPr>
            <w:ins w:id="2286" w:author="Author">
              <w:r w:rsidRPr="005E2372">
                <w:t>All Other Contractors</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7DC9F196" w14:textId="77777777" w:rsidR="00C50A95" w:rsidRPr="005E2372" w:rsidRDefault="00C50A95" w:rsidP="00416506">
            <w:pPr>
              <w:pStyle w:val="tabletext11"/>
              <w:tabs>
                <w:tab w:val="decimal" w:pos="280"/>
              </w:tabs>
              <w:jc w:val="center"/>
              <w:rPr>
                <w:ins w:id="2287" w:author="Author"/>
              </w:rPr>
            </w:pPr>
            <w:ins w:id="2288" w:author="Author">
              <w:r w:rsidRPr="005E2372">
                <w:t>---89</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4745F5F0" w14:textId="77777777" w:rsidR="00C50A95" w:rsidRPr="005E2372" w:rsidRDefault="00C50A95" w:rsidP="00416506">
            <w:pPr>
              <w:pStyle w:val="tabletext11"/>
              <w:tabs>
                <w:tab w:val="decimal" w:pos="0"/>
              </w:tabs>
              <w:jc w:val="center"/>
              <w:rPr>
                <w:ins w:id="2289" w:author="Author"/>
              </w:rPr>
            </w:pPr>
            <w:ins w:id="2290" w:author="Author">
              <w:r w:rsidRPr="005E2372">
                <w:t>1.00</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61F8C822" w14:textId="77777777" w:rsidR="00C50A95" w:rsidRPr="005E2372" w:rsidRDefault="00C50A95" w:rsidP="00416506">
            <w:pPr>
              <w:pStyle w:val="tabletext11"/>
              <w:tabs>
                <w:tab w:val="decimal" w:pos="0"/>
                <w:tab w:val="decimal" w:pos="640"/>
              </w:tabs>
              <w:jc w:val="center"/>
              <w:rPr>
                <w:ins w:id="2291" w:author="Author"/>
              </w:rPr>
            </w:pPr>
            <w:ins w:id="2292" w:author="Author">
              <w:r w:rsidRPr="005E2372">
                <w:t>1.06</w:t>
              </w:r>
            </w:ins>
          </w:p>
        </w:tc>
        <w:tc>
          <w:tcPr>
            <w:tcW w:w="1080" w:type="dxa"/>
            <w:tcBorders>
              <w:top w:val="single" w:sz="6" w:space="0" w:color="auto"/>
              <w:left w:val="single" w:sz="6" w:space="0" w:color="auto"/>
              <w:bottom w:val="single" w:sz="6" w:space="0" w:color="auto"/>
              <w:right w:val="single" w:sz="6" w:space="0" w:color="auto"/>
            </w:tcBorders>
            <w:vAlign w:val="center"/>
            <w:hideMark/>
          </w:tcPr>
          <w:p w14:paraId="2022B94A" w14:textId="77777777" w:rsidR="00C50A95" w:rsidRPr="005E2372" w:rsidRDefault="00C50A95" w:rsidP="00416506">
            <w:pPr>
              <w:pStyle w:val="tabletext11"/>
              <w:tabs>
                <w:tab w:val="decimal" w:pos="0"/>
                <w:tab w:val="decimal" w:pos="640"/>
              </w:tabs>
              <w:jc w:val="center"/>
              <w:rPr>
                <w:ins w:id="2293" w:author="Author"/>
              </w:rPr>
            </w:pPr>
            <w:ins w:id="2294" w:author="Author">
              <w:r w:rsidRPr="005E2372">
                <w:t>1.10</w:t>
              </w:r>
            </w:ins>
          </w:p>
        </w:tc>
        <w:tc>
          <w:tcPr>
            <w:tcW w:w="850" w:type="dxa"/>
            <w:tcBorders>
              <w:top w:val="single" w:sz="6" w:space="0" w:color="auto"/>
              <w:left w:val="single" w:sz="6" w:space="0" w:color="auto"/>
              <w:bottom w:val="single" w:sz="6" w:space="0" w:color="auto"/>
              <w:right w:val="single" w:sz="6" w:space="0" w:color="auto"/>
            </w:tcBorders>
            <w:vAlign w:val="center"/>
            <w:hideMark/>
          </w:tcPr>
          <w:p w14:paraId="6F2B05CD" w14:textId="77777777" w:rsidR="00C50A95" w:rsidRPr="005E2372" w:rsidRDefault="00C50A95" w:rsidP="00416506">
            <w:pPr>
              <w:pStyle w:val="tabletext11"/>
              <w:tabs>
                <w:tab w:val="decimal" w:pos="0"/>
                <w:tab w:val="decimal" w:pos="640"/>
              </w:tabs>
              <w:jc w:val="center"/>
              <w:rPr>
                <w:ins w:id="2295" w:author="Author"/>
              </w:rPr>
            </w:pPr>
            <w:ins w:id="2296" w:author="Author">
              <w:r w:rsidRPr="005E2372">
                <w:t>0.72</w:t>
              </w:r>
            </w:ins>
          </w:p>
        </w:tc>
      </w:tr>
      <w:tr w:rsidR="00C50A95" w:rsidRPr="005E2372" w14:paraId="1BF08502" w14:textId="77777777" w:rsidTr="00416506">
        <w:trPr>
          <w:cantSplit/>
          <w:trHeight w:val="190"/>
          <w:ins w:id="2297" w:author="Author"/>
        </w:trPr>
        <w:tc>
          <w:tcPr>
            <w:tcW w:w="200" w:type="dxa"/>
            <w:tcBorders>
              <w:top w:val="nil"/>
              <w:left w:val="nil"/>
              <w:bottom w:val="nil"/>
              <w:right w:val="single" w:sz="6" w:space="0" w:color="auto"/>
            </w:tcBorders>
          </w:tcPr>
          <w:p w14:paraId="3A698AB5" w14:textId="77777777" w:rsidR="00C50A95" w:rsidRPr="005E2372" w:rsidRDefault="00C50A95" w:rsidP="00416506">
            <w:pPr>
              <w:pStyle w:val="tabletext11"/>
              <w:rPr>
                <w:ins w:id="2298" w:author="Author"/>
              </w:rPr>
            </w:pPr>
          </w:p>
        </w:tc>
        <w:tc>
          <w:tcPr>
            <w:tcW w:w="1811" w:type="dxa"/>
            <w:vMerge w:val="restart"/>
            <w:tcBorders>
              <w:top w:val="single" w:sz="6" w:space="0" w:color="auto"/>
              <w:left w:val="single" w:sz="6" w:space="0" w:color="auto"/>
              <w:bottom w:val="single" w:sz="6" w:space="0" w:color="auto"/>
              <w:right w:val="single" w:sz="6" w:space="0" w:color="auto"/>
            </w:tcBorders>
            <w:vAlign w:val="center"/>
            <w:hideMark/>
          </w:tcPr>
          <w:p w14:paraId="7DFB09D5" w14:textId="77777777" w:rsidR="00C50A95" w:rsidRPr="005E2372" w:rsidRDefault="00C50A95" w:rsidP="00416506">
            <w:pPr>
              <w:pStyle w:val="tabletext11"/>
              <w:rPr>
                <w:ins w:id="2299" w:author="Author"/>
              </w:rPr>
            </w:pPr>
            <w:ins w:id="2300" w:author="Author">
              <w:r w:rsidRPr="005E2372">
                <w:t>Other</w:t>
              </w:r>
            </w:ins>
          </w:p>
        </w:tc>
        <w:tc>
          <w:tcPr>
            <w:tcW w:w="3780" w:type="dxa"/>
            <w:tcBorders>
              <w:top w:val="single" w:sz="6" w:space="0" w:color="auto"/>
              <w:left w:val="single" w:sz="6" w:space="0" w:color="auto"/>
              <w:bottom w:val="single" w:sz="6" w:space="0" w:color="auto"/>
              <w:right w:val="single" w:sz="6" w:space="0" w:color="auto"/>
            </w:tcBorders>
            <w:vAlign w:val="bottom"/>
            <w:hideMark/>
          </w:tcPr>
          <w:p w14:paraId="22B5268B" w14:textId="77777777" w:rsidR="00C50A95" w:rsidRPr="005E2372" w:rsidRDefault="00C50A95" w:rsidP="00416506">
            <w:pPr>
              <w:pStyle w:val="tabletext11"/>
              <w:rPr>
                <w:ins w:id="2301" w:author="Author"/>
              </w:rPr>
            </w:pPr>
            <w:ins w:id="2302" w:author="Author">
              <w:r w:rsidRPr="005E2372">
                <w:t>Logging and Lumbering</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1A946735" w14:textId="77777777" w:rsidR="00C50A95" w:rsidRPr="005E2372" w:rsidRDefault="00C50A95" w:rsidP="00416506">
            <w:pPr>
              <w:pStyle w:val="tabletext11"/>
              <w:tabs>
                <w:tab w:val="decimal" w:pos="280"/>
              </w:tabs>
              <w:jc w:val="center"/>
              <w:rPr>
                <w:ins w:id="2303" w:author="Author"/>
              </w:rPr>
            </w:pPr>
            <w:ins w:id="2304" w:author="Author">
              <w:r w:rsidRPr="005E2372">
                <w:t>---91</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4A482562" w14:textId="77777777" w:rsidR="00C50A95" w:rsidRPr="005E2372" w:rsidRDefault="00C50A95" w:rsidP="00416506">
            <w:pPr>
              <w:pStyle w:val="tabletext11"/>
              <w:tabs>
                <w:tab w:val="decimal" w:pos="0"/>
              </w:tabs>
              <w:jc w:val="center"/>
              <w:rPr>
                <w:ins w:id="2305" w:author="Author"/>
              </w:rPr>
            </w:pPr>
            <w:ins w:id="2306" w:author="Author">
              <w:r w:rsidRPr="005E2372">
                <w:t>1.21</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4CCF053B" w14:textId="77777777" w:rsidR="00C50A95" w:rsidRPr="005E2372" w:rsidRDefault="00C50A95" w:rsidP="00416506">
            <w:pPr>
              <w:pStyle w:val="tabletext11"/>
              <w:tabs>
                <w:tab w:val="decimal" w:pos="0"/>
                <w:tab w:val="decimal" w:pos="640"/>
              </w:tabs>
              <w:jc w:val="center"/>
              <w:rPr>
                <w:ins w:id="2307" w:author="Author"/>
              </w:rPr>
            </w:pPr>
            <w:ins w:id="2308" w:author="Author">
              <w:r w:rsidRPr="005E2372">
                <w:t>1.00</w:t>
              </w:r>
            </w:ins>
          </w:p>
        </w:tc>
        <w:tc>
          <w:tcPr>
            <w:tcW w:w="1080" w:type="dxa"/>
            <w:tcBorders>
              <w:top w:val="single" w:sz="6" w:space="0" w:color="auto"/>
              <w:left w:val="single" w:sz="6" w:space="0" w:color="auto"/>
              <w:bottom w:val="single" w:sz="6" w:space="0" w:color="auto"/>
              <w:right w:val="single" w:sz="6" w:space="0" w:color="auto"/>
            </w:tcBorders>
            <w:vAlign w:val="center"/>
            <w:hideMark/>
          </w:tcPr>
          <w:p w14:paraId="3D08801A" w14:textId="77777777" w:rsidR="00C50A95" w:rsidRPr="005E2372" w:rsidRDefault="00C50A95" w:rsidP="00416506">
            <w:pPr>
              <w:pStyle w:val="tabletext11"/>
              <w:tabs>
                <w:tab w:val="decimal" w:pos="0"/>
                <w:tab w:val="decimal" w:pos="640"/>
              </w:tabs>
              <w:jc w:val="center"/>
              <w:rPr>
                <w:ins w:id="2309" w:author="Author"/>
              </w:rPr>
            </w:pPr>
            <w:ins w:id="2310" w:author="Author">
              <w:r w:rsidRPr="005E2372">
                <w:t>1.94</w:t>
              </w:r>
            </w:ins>
          </w:p>
        </w:tc>
        <w:tc>
          <w:tcPr>
            <w:tcW w:w="850" w:type="dxa"/>
            <w:tcBorders>
              <w:top w:val="single" w:sz="6" w:space="0" w:color="auto"/>
              <w:left w:val="single" w:sz="6" w:space="0" w:color="auto"/>
              <w:bottom w:val="single" w:sz="6" w:space="0" w:color="auto"/>
              <w:right w:val="single" w:sz="6" w:space="0" w:color="auto"/>
            </w:tcBorders>
            <w:vAlign w:val="center"/>
            <w:hideMark/>
          </w:tcPr>
          <w:p w14:paraId="0A272CDB" w14:textId="77777777" w:rsidR="00C50A95" w:rsidRPr="005E2372" w:rsidRDefault="00C50A95" w:rsidP="00416506">
            <w:pPr>
              <w:pStyle w:val="tabletext11"/>
              <w:tabs>
                <w:tab w:val="decimal" w:pos="0"/>
                <w:tab w:val="decimal" w:pos="640"/>
              </w:tabs>
              <w:jc w:val="center"/>
              <w:rPr>
                <w:ins w:id="2311" w:author="Author"/>
              </w:rPr>
            </w:pPr>
            <w:ins w:id="2312" w:author="Author">
              <w:r w:rsidRPr="005E2372">
                <w:t>1.00</w:t>
              </w:r>
            </w:ins>
          </w:p>
        </w:tc>
      </w:tr>
      <w:tr w:rsidR="00C50A95" w:rsidRPr="005E2372" w14:paraId="54F88393" w14:textId="77777777" w:rsidTr="00416506">
        <w:trPr>
          <w:cantSplit/>
          <w:trHeight w:val="190"/>
          <w:ins w:id="2313" w:author="Author"/>
        </w:trPr>
        <w:tc>
          <w:tcPr>
            <w:tcW w:w="200" w:type="dxa"/>
            <w:tcBorders>
              <w:top w:val="nil"/>
              <w:left w:val="nil"/>
              <w:bottom w:val="nil"/>
              <w:right w:val="single" w:sz="6" w:space="0" w:color="auto"/>
            </w:tcBorders>
          </w:tcPr>
          <w:p w14:paraId="752B6116" w14:textId="77777777" w:rsidR="00C50A95" w:rsidRPr="005E2372" w:rsidRDefault="00C50A95" w:rsidP="00416506">
            <w:pPr>
              <w:pStyle w:val="tabletext11"/>
              <w:rPr>
                <w:ins w:id="2314" w:author="Author"/>
              </w:rPr>
            </w:pPr>
          </w:p>
        </w:tc>
        <w:tc>
          <w:tcPr>
            <w:tcW w:w="5591" w:type="dxa"/>
            <w:vMerge/>
            <w:tcBorders>
              <w:top w:val="single" w:sz="6" w:space="0" w:color="auto"/>
              <w:left w:val="single" w:sz="6" w:space="0" w:color="auto"/>
              <w:bottom w:val="single" w:sz="6" w:space="0" w:color="auto"/>
              <w:right w:val="single" w:sz="6" w:space="0" w:color="auto"/>
            </w:tcBorders>
            <w:vAlign w:val="center"/>
            <w:hideMark/>
          </w:tcPr>
          <w:p w14:paraId="1C386E26" w14:textId="77777777" w:rsidR="00C50A95" w:rsidRPr="005E2372" w:rsidRDefault="00C50A95" w:rsidP="00416506">
            <w:pPr>
              <w:overflowPunct/>
              <w:autoSpaceDE/>
              <w:autoSpaceDN/>
              <w:adjustRightInd/>
              <w:spacing w:before="0" w:line="240" w:lineRule="auto"/>
              <w:jc w:val="left"/>
              <w:rPr>
                <w:ins w:id="2315" w:author="Author"/>
                <w:rFonts w:ascii="Arial" w:hAnsi="Arial"/>
                <w:sz w:val="18"/>
              </w:rPr>
            </w:pPr>
          </w:p>
        </w:tc>
        <w:tc>
          <w:tcPr>
            <w:tcW w:w="3780" w:type="dxa"/>
            <w:tcBorders>
              <w:top w:val="single" w:sz="6" w:space="0" w:color="auto"/>
              <w:left w:val="single" w:sz="6" w:space="0" w:color="auto"/>
              <w:bottom w:val="single" w:sz="6" w:space="0" w:color="auto"/>
              <w:right w:val="single" w:sz="6" w:space="0" w:color="auto"/>
            </w:tcBorders>
            <w:vAlign w:val="bottom"/>
            <w:hideMark/>
          </w:tcPr>
          <w:p w14:paraId="3BE663AC" w14:textId="77777777" w:rsidR="00C50A95" w:rsidRPr="005E2372" w:rsidRDefault="00C50A95" w:rsidP="00416506">
            <w:pPr>
              <w:pStyle w:val="tabletext11"/>
              <w:rPr>
                <w:ins w:id="2316" w:author="Author"/>
              </w:rPr>
            </w:pPr>
            <w:ins w:id="2317" w:author="Author">
              <w:r w:rsidRPr="005E2372">
                <w:t>All Other</w:t>
              </w:r>
            </w:ins>
          </w:p>
        </w:tc>
        <w:tc>
          <w:tcPr>
            <w:tcW w:w="720" w:type="dxa"/>
            <w:tcBorders>
              <w:top w:val="single" w:sz="6" w:space="0" w:color="auto"/>
              <w:left w:val="single" w:sz="6" w:space="0" w:color="auto"/>
              <w:bottom w:val="single" w:sz="6" w:space="0" w:color="auto"/>
              <w:right w:val="single" w:sz="6" w:space="0" w:color="auto"/>
            </w:tcBorders>
            <w:vAlign w:val="center"/>
            <w:hideMark/>
          </w:tcPr>
          <w:p w14:paraId="108A9C59" w14:textId="77777777" w:rsidR="00C50A95" w:rsidRPr="005E2372" w:rsidRDefault="00C50A95" w:rsidP="00416506">
            <w:pPr>
              <w:pStyle w:val="tabletext11"/>
              <w:tabs>
                <w:tab w:val="decimal" w:pos="280"/>
              </w:tabs>
              <w:jc w:val="center"/>
              <w:rPr>
                <w:ins w:id="2318" w:author="Author"/>
              </w:rPr>
            </w:pPr>
            <w:ins w:id="2319" w:author="Author">
              <w:r w:rsidRPr="005E2372">
                <w:t>---99</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309CB429" w14:textId="77777777" w:rsidR="00C50A95" w:rsidRPr="005E2372" w:rsidRDefault="00C50A95" w:rsidP="00416506">
            <w:pPr>
              <w:pStyle w:val="tabletext11"/>
              <w:tabs>
                <w:tab w:val="decimal" w:pos="0"/>
              </w:tabs>
              <w:jc w:val="center"/>
              <w:rPr>
                <w:ins w:id="2320" w:author="Author"/>
              </w:rPr>
            </w:pPr>
            <w:ins w:id="2321" w:author="Author">
              <w:r w:rsidRPr="005E2372">
                <w:t>1.00</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06B85AB8" w14:textId="77777777" w:rsidR="00C50A95" w:rsidRPr="005E2372" w:rsidRDefault="00C50A95" w:rsidP="00416506">
            <w:pPr>
              <w:pStyle w:val="tabletext11"/>
              <w:tabs>
                <w:tab w:val="decimal" w:pos="0"/>
                <w:tab w:val="decimal" w:pos="640"/>
              </w:tabs>
              <w:jc w:val="center"/>
              <w:rPr>
                <w:ins w:id="2322" w:author="Author"/>
              </w:rPr>
            </w:pPr>
            <w:ins w:id="2323" w:author="Author">
              <w:r w:rsidRPr="005E2372">
                <w:t>1.00</w:t>
              </w:r>
            </w:ins>
          </w:p>
        </w:tc>
        <w:tc>
          <w:tcPr>
            <w:tcW w:w="1080" w:type="dxa"/>
            <w:tcBorders>
              <w:top w:val="single" w:sz="6" w:space="0" w:color="auto"/>
              <w:left w:val="single" w:sz="6" w:space="0" w:color="auto"/>
              <w:bottom w:val="single" w:sz="6" w:space="0" w:color="auto"/>
              <w:right w:val="single" w:sz="6" w:space="0" w:color="auto"/>
            </w:tcBorders>
            <w:vAlign w:val="center"/>
            <w:hideMark/>
          </w:tcPr>
          <w:p w14:paraId="697D05CE" w14:textId="77777777" w:rsidR="00C50A95" w:rsidRPr="005E2372" w:rsidRDefault="00C50A95" w:rsidP="00416506">
            <w:pPr>
              <w:pStyle w:val="tabletext11"/>
              <w:tabs>
                <w:tab w:val="decimal" w:pos="0"/>
                <w:tab w:val="decimal" w:pos="640"/>
              </w:tabs>
              <w:jc w:val="center"/>
              <w:rPr>
                <w:ins w:id="2324" w:author="Author"/>
              </w:rPr>
            </w:pPr>
            <w:ins w:id="2325" w:author="Author">
              <w:r w:rsidRPr="005E2372">
                <w:t>1.00</w:t>
              </w:r>
            </w:ins>
          </w:p>
        </w:tc>
        <w:tc>
          <w:tcPr>
            <w:tcW w:w="850" w:type="dxa"/>
            <w:tcBorders>
              <w:top w:val="single" w:sz="6" w:space="0" w:color="auto"/>
              <w:left w:val="single" w:sz="6" w:space="0" w:color="auto"/>
              <w:bottom w:val="single" w:sz="6" w:space="0" w:color="auto"/>
              <w:right w:val="single" w:sz="6" w:space="0" w:color="auto"/>
            </w:tcBorders>
            <w:vAlign w:val="center"/>
            <w:hideMark/>
          </w:tcPr>
          <w:p w14:paraId="7C549C2E" w14:textId="77777777" w:rsidR="00C50A95" w:rsidRPr="005E2372" w:rsidRDefault="00C50A95" w:rsidP="00416506">
            <w:pPr>
              <w:pStyle w:val="tabletext11"/>
              <w:tabs>
                <w:tab w:val="decimal" w:pos="0"/>
                <w:tab w:val="decimal" w:pos="640"/>
              </w:tabs>
              <w:jc w:val="center"/>
              <w:rPr>
                <w:ins w:id="2326" w:author="Author"/>
              </w:rPr>
            </w:pPr>
            <w:ins w:id="2327" w:author="Author">
              <w:r w:rsidRPr="005E2372">
                <w:t>1.00</w:t>
              </w:r>
            </w:ins>
          </w:p>
        </w:tc>
      </w:tr>
    </w:tbl>
    <w:p w14:paraId="5CDC89C6" w14:textId="77777777" w:rsidR="00C50A95" w:rsidRPr="005E2372" w:rsidRDefault="00C50A95" w:rsidP="00C50A95">
      <w:pPr>
        <w:pStyle w:val="tablecaption"/>
        <w:rPr>
          <w:ins w:id="2328" w:author="Author"/>
        </w:rPr>
      </w:pPr>
      <w:ins w:id="2329" w:author="Author">
        <w:r w:rsidRPr="005E2372">
          <w:t>Table 223.C.4. Secondary Classification Factors</w:t>
        </w:r>
      </w:ins>
    </w:p>
    <w:p w14:paraId="139E55F0" w14:textId="77777777" w:rsidR="00C50A95" w:rsidRPr="005E2372" w:rsidRDefault="00C50A95" w:rsidP="00C50A95">
      <w:pPr>
        <w:pStyle w:val="blocktext1"/>
        <w:rPr>
          <w:del w:id="2330" w:author="Author"/>
        </w:rPr>
      </w:pPr>
      <w:del w:id="2331" w:author="Author">
        <w:r w:rsidRPr="005E2372">
          <w:delText xml:space="preserve">Table </w:delText>
        </w:r>
        <w:r w:rsidRPr="005E2372">
          <w:rPr>
            <w:b/>
          </w:rPr>
          <w:delText>223.C.</w:delText>
        </w:r>
        <w:r w:rsidRPr="005E2372">
          <w:delText xml:space="preserve"> is replaced by the following:</w:delText>
        </w:r>
      </w:del>
    </w:p>
    <w:p w14:paraId="3C5385F8" w14:textId="77777777" w:rsidR="00C50A95" w:rsidRPr="005E2372" w:rsidRDefault="00C50A95" w:rsidP="00C50A95">
      <w:pPr>
        <w:pStyle w:val="outlinehd2"/>
        <w:rPr>
          <w:del w:id="2332" w:author="Author"/>
        </w:rPr>
      </w:pPr>
      <w:del w:id="2333" w:author="Author">
        <w:r w:rsidRPr="005E2372">
          <w:tab/>
          <w:delText>C.</w:delText>
        </w:r>
        <w:r w:rsidRPr="005E2372">
          <w:tab/>
          <w:delText>Trucks And Truck-tractors Specified Causes Of Loss</w:delText>
        </w:r>
      </w:del>
    </w:p>
    <w:p w14:paraId="6B475442" w14:textId="77777777" w:rsidR="00C50A95" w:rsidRPr="005E2372" w:rsidRDefault="00C50A95" w:rsidP="00C50A95">
      <w:pPr>
        <w:pStyle w:val="space4"/>
        <w:rPr>
          <w:del w:id="233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3880"/>
        <w:gridCol w:w="920"/>
      </w:tblGrid>
      <w:tr w:rsidR="00C50A95" w:rsidRPr="005E2372" w14:paraId="18BBA664" w14:textId="77777777" w:rsidTr="00416506">
        <w:trPr>
          <w:cantSplit/>
          <w:trHeight w:val="190"/>
          <w:del w:id="2335" w:author="Author"/>
        </w:trPr>
        <w:tc>
          <w:tcPr>
            <w:tcW w:w="200" w:type="dxa"/>
            <w:tcBorders>
              <w:top w:val="nil"/>
              <w:left w:val="nil"/>
              <w:bottom w:val="nil"/>
              <w:right w:val="nil"/>
            </w:tcBorders>
          </w:tcPr>
          <w:p w14:paraId="2A7847A9" w14:textId="77777777" w:rsidR="00C50A95" w:rsidRPr="005E2372" w:rsidRDefault="00C50A95" w:rsidP="00416506">
            <w:pPr>
              <w:pStyle w:val="tablehead"/>
              <w:rPr>
                <w:del w:id="2336" w:author="Author"/>
              </w:rPr>
            </w:pPr>
          </w:p>
        </w:tc>
        <w:tc>
          <w:tcPr>
            <w:tcW w:w="3880" w:type="dxa"/>
            <w:tcBorders>
              <w:top w:val="single" w:sz="6" w:space="0" w:color="auto"/>
              <w:left w:val="single" w:sz="6" w:space="0" w:color="auto"/>
              <w:bottom w:val="single" w:sz="6" w:space="0" w:color="auto"/>
              <w:right w:val="single" w:sz="6" w:space="0" w:color="auto"/>
            </w:tcBorders>
          </w:tcPr>
          <w:p w14:paraId="6361F695" w14:textId="77777777" w:rsidR="00C50A95" w:rsidRPr="005E2372" w:rsidRDefault="00C50A95" w:rsidP="00416506">
            <w:pPr>
              <w:pStyle w:val="tablehead"/>
              <w:rPr>
                <w:del w:id="2337" w:author="Author"/>
              </w:rPr>
            </w:pPr>
            <w:del w:id="2338" w:author="Author">
              <w:r w:rsidRPr="005E2372">
                <w:delText>Coverage</w:delText>
              </w:r>
            </w:del>
          </w:p>
        </w:tc>
        <w:tc>
          <w:tcPr>
            <w:tcW w:w="920" w:type="dxa"/>
            <w:tcBorders>
              <w:top w:val="single" w:sz="6" w:space="0" w:color="auto"/>
              <w:left w:val="single" w:sz="6" w:space="0" w:color="auto"/>
              <w:bottom w:val="single" w:sz="6" w:space="0" w:color="auto"/>
              <w:right w:val="single" w:sz="6" w:space="0" w:color="auto"/>
            </w:tcBorders>
          </w:tcPr>
          <w:p w14:paraId="403DAA50" w14:textId="77777777" w:rsidR="00C50A95" w:rsidRPr="005E2372" w:rsidRDefault="00C50A95" w:rsidP="00416506">
            <w:pPr>
              <w:pStyle w:val="tablehead"/>
              <w:rPr>
                <w:del w:id="2339" w:author="Author"/>
              </w:rPr>
            </w:pPr>
            <w:del w:id="2340" w:author="Author">
              <w:r w:rsidRPr="005E2372">
                <w:delText>Factor</w:delText>
              </w:r>
            </w:del>
          </w:p>
        </w:tc>
      </w:tr>
      <w:tr w:rsidR="00C50A95" w:rsidRPr="005E2372" w14:paraId="2D7B6294" w14:textId="77777777" w:rsidTr="00416506">
        <w:trPr>
          <w:cantSplit/>
          <w:trHeight w:val="190"/>
          <w:del w:id="2341" w:author="Author"/>
        </w:trPr>
        <w:tc>
          <w:tcPr>
            <w:tcW w:w="200" w:type="dxa"/>
            <w:tcBorders>
              <w:top w:val="nil"/>
              <w:left w:val="nil"/>
              <w:bottom w:val="nil"/>
              <w:right w:val="nil"/>
            </w:tcBorders>
          </w:tcPr>
          <w:p w14:paraId="71EB104F" w14:textId="77777777" w:rsidR="00C50A95" w:rsidRPr="005E2372" w:rsidRDefault="00C50A95" w:rsidP="00416506">
            <w:pPr>
              <w:pStyle w:val="tabletext11"/>
              <w:rPr>
                <w:del w:id="2342" w:author="Author"/>
              </w:rPr>
            </w:pPr>
          </w:p>
        </w:tc>
        <w:tc>
          <w:tcPr>
            <w:tcW w:w="3880" w:type="dxa"/>
            <w:tcBorders>
              <w:top w:val="single" w:sz="6" w:space="0" w:color="auto"/>
              <w:left w:val="single" w:sz="6" w:space="0" w:color="auto"/>
              <w:bottom w:val="single" w:sz="6" w:space="0" w:color="auto"/>
              <w:right w:val="single" w:sz="6" w:space="0" w:color="auto"/>
            </w:tcBorders>
          </w:tcPr>
          <w:p w14:paraId="61DD9990" w14:textId="77777777" w:rsidR="00C50A95" w:rsidRPr="005E2372" w:rsidRDefault="00C50A95" w:rsidP="00416506">
            <w:pPr>
              <w:pStyle w:val="tabletext11"/>
              <w:rPr>
                <w:del w:id="2343" w:author="Author"/>
              </w:rPr>
            </w:pPr>
            <w:del w:id="2344" w:author="Author">
              <w:r w:rsidRPr="005E2372">
                <w:delText>Fire Only</w:delText>
              </w:r>
            </w:del>
          </w:p>
        </w:tc>
        <w:tc>
          <w:tcPr>
            <w:tcW w:w="920" w:type="dxa"/>
            <w:tcBorders>
              <w:top w:val="single" w:sz="6" w:space="0" w:color="auto"/>
              <w:left w:val="single" w:sz="6" w:space="0" w:color="auto"/>
              <w:bottom w:val="single" w:sz="6" w:space="0" w:color="auto"/>
              <w:right w:val="single" w:sz="6" w:space="0" w:color="auto"/>
            </w:tcBorders>
          </w:tcPr>
          <w:p w14:paraId="0D5914B0" w14:textId="77777777" w:rsidR="00C50A95" w:rsidRPr="005E2372" w:rsidRDefault="00C50A95" w:rsidP="00416506">
            <w:pPr>
              <w:pStyle w:val="tabletext11"/>
              <w:jc w:val="center"/>
              <w:rPr>
                <w:del w:id="2345" w:author="Author"/>
              </w:rPr>
            </w:pPr>
            <w:del w:id="2346" w:author="Author">
              <w:r w:rsidRPr="005E2372">
                <w:delText>0.35</w:delText>
              </w:r>
            </w:del>
          </w:p>
        </w:tc>
      </w:tr>
      <w:tr w:rsidR="00C50A95" w:rsidRPr="005E2372" w14:paraId="50156BF5" w14:textId="77777777" w:rsidTr="00416506">
        <w:trPr>
          <w:cantSplit/>
          <w:trHeight w:val="190"/>
          <w:del w:id="2347" w:author="Author"/>
        </w:trPr>
        <w:tc>
          <w:tcPr>
            <w:tcW w:w="200" w:type="dxa"/>
            <w:tcBorders>
              <w:top w:val="nil"/>
              <w:left w:val="nil"/>
              <w:bottom w:val="nil"/>
              <w:right w:val="nil"/>
            </w:tcBorders>
          </w:tcPr>
          <w:p w14:paraId="71819BE8" w14:textId="77777777" w:rsidR="00C50A95" w:rsidRPr="005E2372" w:rsidRDefault="00C50A95" w:rsidP="00416506">
            <w:pPr>
              <w:pStyle w:val="tabletext11"/>
              <w:rPr>
                <w:del w:id="2348" w:author="Author"/>
              </w:rPr>
            </w:pPr>
          </w:p>
        </w:tc>
        <w:tc>
          <w:tcPr>
            <w:tcW w:w="3880" w:type="dxa"/>
            <w:tcBorders>
              <w:top w:val="single" w:sz="6" w:space="0" w:color="auto"/>
              <w:left w:val="single" w:sz="6" w:space="0" w:color="auto"/>
              <w:bottom w:val="single" w:sz="6" w:space="0" w:color="auto"/>
              <w:right w:val="single" w:sz="6" w:space="0" w:color="auto"/>
            </w:tcBorders>
          </w:tcPr>
          <w:p w14:paraId="144712D0" w14:textId="77777777" w:rsidR="00C50A95" w:rsidRPr="005E2372" w:rsidRDefault="00C50A95" w:rsidP="00416506">
            <w:pPr>
              <w:pStyle w:val="tabletext11"/>
              <w:rPr>
                <w:del w:id="2349" w:author="Author"/>
              </w:rPr>
            </w:pPr>
            <w:del w:id="2350" w:author="Author">
              <w:r w:rsidRPr="005E2372">
                <w:delText>Fire and Theft Only</w:delText>
              </w:r>
            </w:del>
          </w:p>
        </w:tc>
        <w:tc>
          <w:tcPr>
            <w:tcW w:w="920" w:type="dxa"/>
            <w:tcBorders>
              <w:top w:val="single" w:sz="6" w:space="0" w:color="auto"/>
              <w:left w:val="single" w:sz="6" w:space="0" w:color="auto"/>
              <w:bottom w:val="single" w:sz="6" w:space="0" w:color="auto"/>
              <w:right w:val="single" w:sz="6" w:space="0" w:color="auto"/>
            </w:tcBorders>
          </w:tcPr>
          <w:p w14:paraId="05A96F09" w14:textId="77777777" w:rsidR="00C50A95" w:rsidRPr="005E2372" w:rsidRDefault="00C50A95" w:rsidP="00416506">
            <w:pPr>
              <w:pStyle w:val="tabletext11"/>
              <w:jc w:val="center"/>
              <w:rPr>
                <w:del w:id="2351" w:author="Author"/>
              </w:rPr>
            </w:pPr>
            <w:del w:id="2352" w:author="Author">
              <w:r w:rsidRPr="005E2372">
                <w:delText>0.50</w:delText>
              </w:r>
            </w:del>
          </w:p>
        </w:tc>
      </w:tr>
      <w:tr w:rsidR="00C50A95" w:rsidRPr="005E2372" w14:paraId="131673C8" w14:textId="77777777" w:rsidTr="00416506">
        <w:trPr>
          <w:cantSplit/>
          <w:trHeight w:val="190"/>
          <w:del w:id="2353" w:author="Author"/>
        </w:trPr>
        <w:tc>
          <w:tcPr>
            <w:tcW w:w="200" w:type="dxa"/>
            <w:tcBorders>
              <w:top w:val="nil"/>
              <w:left w:val="nil"/>
              <w:bottom w:val="nil"/>
              <w:right w:val="nil"/>
            </w:tcBorders>
          </w:tcPr>
          <w:p w14:paraId="60DB7EFA" w14:textId="77777777" w:rsidR="00C50A95" w:rsidRPr="005E2372" w:rsidRDefault="00C50A95" w:rsidP="00416506">
            <w:pPr>
              <w:pStyle w:val="tabletext11"/>
              <w:rPr>
                <w:del w:id="2354" w:author="Author"/>
              </w:rPr>
            </w:pPr>
          </w:p>
        </w:tc>
        <w:tc>
          <w:tcPr>
            <w:tcW w:w="3880" w:type="dxa"/>
            <w:tcBorders>
              <w:top w:val="single" w:sz="6" w:space="0" w:color="auto"/>
              <w:left w:val="single" w:sz="6" w:space="0" w:color="auto"/>
              <w:bottom w:val="single" w:sz="6" w:space="0" w:color="auto"/>
              <w:right w:val="single" w:sz="6" w:space="0" w:color="auto"/>
            </w:tcBorders>
          </w:tcPr>
          <w:p w14:paraId="5FA32904" w14:textId="77777777" w:rsidR="00C50A95" w:rsidRPr="005E2372" w:rsidRDefault="00C50A95" w:rsidP="00416506">
            <w:pPr>
              <w:pStyle w:val="tabletext11"/>
              <w:rPr>
                <w:del w:id="2355" w:author="Author"/>
              </w:rPr>
            </w:pPr>
            <w:del w:id="2356" w:author="Author">
              <w:r w:rsidRPr="005E2372">
                <w:delText>Fire, Theft and Windstorm Only</w:delText>
              </w:r>
            </w:del>
          </w:p>
        </w:tc>
        <w:tc>
          <w:tcPr>
            <w:tcW w:w="920" w:type="dxa"/>
            <w:tcBorders>
              <w:top w:val="single" w:sz="6" w:space="0" w:color="auto"/>
              <w:left w:val="single" w:sz="6" w:space="0" w:color="auto"/>
              <w:bottom w:val="single" w:sz="6" w:space="0" w:color="auto"/>
              <w:right w:val="single" w:sz="6" w:space="0" w:color="auto"/>
            </w:tcBorders>
          </w:tcPr>
          <w:p w14:paraId="11696362" w14:textId="77777777" w:rsidR="00C50A95" w:rsidRPr="005E2372" w:rsidRDefault="00C50A95" w:rsidP="00416506">
            <w:pPr>
              <w:pStyle w:val="tabletext11"/>
              <w:jc w:val="center"/>
              <w:rPr>
                <w:del w:id="2357" w:author="Author"/>
              </w:rPr>
            </w:pPr>
            <w:del w:id="2358" w:author="Author">
              <w:r w:rsidRPr="005E2372">
                <w:delText>0.70</w:delText>
              </w:r>
            </w:del>
          </w:p>
        </w:tc>
      </w:tr>
      <w:tr w:rsidR="00C50A95" w:rsidRPr="005E2372" w14:paraId="41D27497" w14:textId="77777777" w:rsidTr="00416506">
        <w:trPr>
          <w:cantSplit/>
          <w:trHeight w:val="190"/>
          <w:del w:id="2359" w:author="Author"/>
        </w:trPr>
        <w:tc>
          <w:tcPr>
            <w:tcW w:w="200" w:type="dxa"/>
            <w:tcBorders>
              <w:top w:val="nil"/>
              <w:left w:val="nil"/>
              <w:bottom w:val="nil"/>
              <w:right w:val="nil"/>
            </w:tcBorders>
          </w:tcPr>
          <w:p w14:paraId="5F647694" w14:textId="77777777" w:rsidR="00C50A95" w:rsidRPr="005E2372" w:rsidRDefault="00C50A95" w:rsidP="00416506">
            <w:pPr>
              <w:pStyle w:val="tabletext11"/>
              <w:rPr>
                <w:del w:id="2360" w:author="Author"/>
              </w:rPr>
            </w:pPr>
          </w:p>
        </w:tc>
        <w:tc>
          <w:tcPr>
            <w:tcW w:w="3880" w:type="dxa"/>
            <w:tcBorders>
              <w:top w:val="single" w:sz="6" w:space="0" w:color="auto"/>
              <w:left w:val="single" w:sz="6" w:space="0" w:color="auto"/>
              <w:bottom w:val="single" w:sz="6" w:space="0" w:color="auto"/>
              <w:right w:val="single" w:sz="6" w:space="0" w:color="auto"/>
            </w:tcBorders>
          </w:tcPr>
          <w:p w14:paraId="2C25EB13" w14:textId="77777777" w:rsidR="00C50A95" w:rsidRPr="005E2372" w:rsidRDefault="00C50A95" w:rsidP="00416506">
            <w:pPr>
              <w:pStyle w:val="tabletext11"/>
              <w:rPr>
                <w:del w:id="2361" w:author="Author"/>
              </w:rPr>
            </w:pPr>
            <w:del w:id="2362" w:author="Author">
              <w:r w:rsidRPr="005E2372">
                <w:delText>Limited Specified Causes of Loss</w:delText>
              </w:r>
            </w:del>
          </w:p>
        </w:tc>
        <w:tc>
          <w:tcPr>
            <w:tcW w:w="920" w:type="dxa"/>
            <w:tcBorders>
              <w:top w:val="single" w:sz="6" w:space="0" w:color="auto"/>
              <w:left w:val="single" w:sz="6" w:space="0" w:color="auto"/>
              <w:bottom w:val="single" w:sz="6" w:space="0" w:color="auto"/>
              <w:right w:val="single" w:sz="6" w:space="0" w:color="auto"/>
            </w:tcBorders>
          </w:tcPr>
          <w:p w14:paraId="45B8138A" w14:textId="77777777" w:rsidR="00C50A95" w:rsidRPr="005E2372" w:rsidRDefault="00C50A95" w:rsidP="00416506">
            <w:pPr>
              <w:pStyle w:val="tabletext11"/>
              <w:jc w:val="center"/>
              <w:rPr>
                <w:del w:id="2363" w:author="Author"/>
              </w:rPr>
            </w:pPr>
            <w:del w:id="2364" w:author="Author">
              <w:r w:rsidRPr="005E2372">
                <w:delText>0.90</w:delText>
              </w:r>
            </w:del>
          </w:p>
        </w:tc>
      </w:tr>
      <w:tr w:rsidR="00C50A95" w:rsidRPr="005E2372" w14:paraId="2C862FA9" w14:textId="77777777" w:rsidTr="00416506">
        <w:trPr>
          <w:cantSplit/>
          <w:trHeight w:val="190"/>
          <w:del w:id="2365" w:author="Author"/>
        </w:trPr>
        <w:tc>
          <w:tcPr>
            <w:tcW w:w="200" w:type="dxa"/>
            <w:tcBorders>
              <w:top w:val="nil"/>
              <w:left w:val="nil"/>
              <w:bottom w:val="nil"/>
              <w:right w:val="nil"/>
            </w:tcBorders>
          </w:tcPr>
          <w:p w14:paraId="41CFAE6E" w14:textId="77777777" w:rsidR="00C50A95" w:rsidRPr="005E2372" w:rsidRDefault="00C50A95" w:rsidP="00416506">
            <w:pPr>
              <w:pStyle w:val="tabletext11"/>
              <w:rPr>
                <w:del w:id="2366" w:author="Author"/>
              </w:rPr>
            </w:pPr>
          </w:p>
        </w:tc>
        <w:tc>
          <w:tcPr>
            <w:tcW w:w="3880" w:type="dxa"/>
            <w:tcBorders>
              <w:top w:val="single" w:sz="6" w:space="0" w:color="auto"/>
              <w:left w:val="single" w:sz="6" w:space="0" w:color="auto"/>
              <w:bottom w:val="single" w:sz="6" w:space="0" w:color="auto"/>
              <w:right w:val="single" w:sz="6" w:space="0" w:color="auto"/>
            </w:tcBorders>
          </w:tcPr>
          <w:p w14:paraId="5763892D" w14:textId="77777777" w:rsidR="00C50A95" w:rsidRPr="005E2372" w:rsidRDefault="00C50A95" w:rsidP="00416506">
            <w:pPr>
              <w:pStyle w:val="tabletext11"/>
              <w:rPr>
                <w:del w:id="2367" w:author="Author"/>
              </w:rPr>
            </w:pPr>
            <w:del w:id="2368" w:author="Author">
              <w:r w:rsidRPr="005E2372">
                <w:delText>Specified Causes of Loss</w:delText>
              </w:r>
            </w:del>
          </w:p>
        </w:tc>
        <w:tc>
          <w:tcPr>
            <w:tcW w:w="920" w:type="dxa"/>
            <w:tcBorders>
              <w:top w:val="single" w:sz="6" w:space="0" w:color="auto"/>
              <w:left w:val="single" w:sz="6" w:space="0" w:color="auto"/>
              <w:bottom w:val="single" w:sz="6" w:space="0" w:color="auto"/>
              <w:right w:val="single" w:sz="6" w:space="0" w:color="auto"/>
            </w:tcBorders>
          </w:tcPr>
          <w:p w14:paraId="20926DAC" w14:textId="77777777" w:rsidR="00C50A95" w:rsidRPr="005E2372" w:rsidRDefault="00C50A95" w:rsidP="00416506">
            <w:pPr>
              <w:pStyle w:val="tabletext11"/>
              <w:jc w:val="center"/>
              <w:rPr>
                <w:del w:id="2369" w:author="Author"/>
              </w:rPr>
            </w:pPr>
            <w:del w:id="2370" w:author="Author">
              <w:r w:rsidRPr="005E2372">
                <w:delText>1.00</w:delText>
              </w:r>
            </w:del>
          </w:p>
        </w:tc>
      </w:tr>
      <w:tr w:rsidR="00C50A95" w:rsidRPr="005E2372" w14:paraId="0B89C811" w14:textId="77777777" w:rsidTr="00416506">
        <w:trPr>
          <w:cantSplit/>
          <w:trHeight w:val="190"/>
          <w:del w:id="2371" w:author="Author"/>
        </w:trPr>
        <w:tc>
          <w:tcPr>
            <w:tcW w:w="200" w:type="dxa"/>
            <w:tcBorders>
              <w:top w:val="nil"/>
              <w:left w:val="nil"/>
              <w:bottom w:val="nil"/>
              <w:right w:val="nil"/>
            </w:tcBorders>
          </w:tcPr>
          <w:p w14:paraId="32DF2782" w14:textId="77777777" w:rsidR="00C50A95" w:rsidRPr="005E2372" w:rsidRDefault="00C50A95" w:rsidP="00416506">
            <w:pPr>
              <w:pStyle w:val="tabletext11"/>
              <w:rPr>
                <w:del w:id="2372"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35FB7A26" w14:textId="77777777" w:rsidR="00C50A95" w:rsidRPr="005E2372" w:rsidRDefault="00C50A95" w:rsidP="00416506">
            <w:pPr>
              <w:pStyle w:val="tabletext11"/>
              <w:rPr>
                <w:del w:id="2373" w:author="Author"/>
              </w:rPr>
            </w:pPr>
          </w:p>
        </w:tc>
      </w:tr>
      <w:tr w:rsidR="00C50A95" w:rsidRPr="005E2372" w14:paraId="7A2C3D6C" w14:textId="77777777" w:rsidTr="00416506">
        <w:trPr>
          <w:cantSplit/>
          <w:trHeight w:val="190"/>
          <w:del w:id="2374" w:author="Author"/>
        </w:trPr>
        <w:tc>
          <w:tcPr>
            <w:tcW w:w="200" w:type="dxa"/>
            <w:tcBorders>
              <w:top w:val="nil"/>
              <w:left w:val="nil"/>
              <w:bottom w:val="nil"/>
              <w:right w:val="nil"/>
            </w:tcBorders>
          </w:tcPr>
          <w:p w14:paraId="3FCCF9DC" w14:textId="77777777" w:rsidR="00C50A95" w:rsidRPr="005E2372" w:rsidRDefault="00C50A95" w:rsidP="00416506">
            <w:pPr>
              <w:pStyle w:val="tabletext11"/>
              <w:rPr>
                <w:del w:id="2375"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359A43EA" w14:textId="77777777" w:rsidR="00C50A95" w:rsidRPr="005E2372" w:rsidRDefault="00C50A95" w:rsidP="00416506">
            <w:pPr>
              <w:pStyle w:val="tabletext11"/>
              <w:rPr>
                <w:del w:id="2376" w:author="Author"/>
              </w:rPr>
            </w:pPr>
            <w:del w:id="2377" w:author="Author">
              <w:r w:rsidRPr="005E2372">
                <w:delText>For Stated Amount rating, refer to company.</w:delText>
              </w:r>
            </w:del>
          </w:p>
        </w:tc>
      </w:tr>
    </w:tbl>
    <w:p w14:paraId="4C78F01B" w14:textId="13228DFD" w:rsidR="00C50A95" w:rsidRDefault="00C50A95" w:rsidP="00C50A95">
      <w:pPr>
        <w:pStyle w:val="tablecaption"/>
      </w:pPr>
      <w:del w:id="2378" w:author="Author">
        <w:r w:rsidRPr="005E2372">
          <w:delText>Table 223.C. Additional Coverages Factors</w:delText>
        </w:r>
      </w:del>
      <w:bookmarkEnd w:id="1056"/>
    </w:p>
    <w:p w14:paraId="2FADE320" w14:textId="2B312F41" w:rsidR="00C50A95" w:rsidRDefault="00C50A95" w:rsidP="00C50A95">
      <w:pPr>
        <w:pStyle w:val="isonormal"/>
        <w:jc w:val="left"/>
      </w:pPr>
    </w:p>
    <w:p w14:paraId="1334022D" w14:textId="77777777" w:rsidR="00C50A95" w:rsidRDefault="00C50A95" w:rsidP="00C50A95">
      <w:pPr>
        <w:pStyle w:val="isonormal"/>
        <w:sectPr w:rsidR="00C50A95" w:rsidSect="00C50A95">
          <w:pgSz w:w="12240" w:h="15840" w:code="1"/>
          <w:pgMar w:top="1735" w:right="960" w:bottom="1560" w:left="1200" w:header="575" w:footer="480" w:gutter="0"/>
          <w:cols w:space="480"/>
          <w:docGrid w:linePitch="326"/>
        </w:sectPr>
      </w:pPr>
    </w:p>
    <w:p w14:paraId="4D442574" w14:textId="77777777" w:rsidR="00C50A95" w:rsidRPr="0041619D" w:rsidRDefault="00C50A95" w:rsidP="00C50A95">
      <w:pPr>
        <w:pStyle w:val="boxrule"/>
        <w:rPr>
          <w:ins w:id="2379" w:author="Author"/>
        </w:rPr>
      </w:pPr>
      <w:bookmarkStart w:id="2380" w:name="_Hlk116913997"/>
      <w:ins w:id="2381" w:author="Author">
        <w:r w:rsidRPr="0041619D">
          <w:lastRenderedPageBreak/>
          <w:t>224.  TRUCKERS/MOTOR CARRIERS</w:t>
        </w:r>
      </w:ins>
    </w:p>
    <w:p w14:paraId="4A5DBA51" w14:textId="77777777" w:rsidR="00C50A95" w:rsidRPr="0041619D" w:rsidRDefault="00C50A95" w:rsidP="00C50A95">
      <w:pPr>
        <w:pStyle w:val="blocktext1"/>
        <w:rPr>
          <w:ins w:id="2382" w:author="Author"/>
        </w:rPr>
      </w:pPr>
      <w:ins w:id="2383" w:author="Author">
        <w:r w:rsidRPr="0041619D">
          <w:t xml:space="preserve">The following is added to Paragraph </w:t>
        </w:r>
        <w:r w:rsidRPr="0041619D">
          <w:rPr>
            <w:b/>
          </w:rPr>
          <w:t>B.2.b.(2)(b)(iii):</w:t>
        </w:r>
      </w:ins>
    </w:p>
    <w:p w14:paraId="08C193D7" w14:textId="77777777" w:rsidR="00C50A95" w:rsidRPr="0041619D" w:rsidRDefault="00C50A95" w:rsidP="00C50A95">
      <w:pPr>
        <w:pStyle w:val="outlinehd8"/>
        <w:rPr>
          <w:ins w:id="2384" w:author="Author"/>
        </w:rPr>
      </w:pPr>
      <w:ins w:id="2385" w:author="Author">
        <w:r w:rsidRPr="0041619D">
          <w:tab/>
        </w:r>
        <w:r w:rsidRPr="0041619D">
          <w:rPr>
            <w:bCs/>
          </w:rPr>
          <w:t>i.</w:t>
        </w:r>
        <w:r w:rsidRPr="0041619D">
          <w:tab/>
          <w:t>Metropolitan To Metropolitan Table</w:t>
        </w:r>
      </w:ins>
    </w:p>
    <w:p w14:paraId="05514D7D" w14:textId="77777777" w:rsidR="00C50A95" w:rsidRPr="0041619D" w:rsidRDefault="00C50A95" w:rsidP="00C50A95">
      <w:pPr>
        <w:pStyle w:val="space4"/>
        <w:rPr>
          <w:ins w:id="238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C50A95" w:rsidRPr="0041619D" w14:paraId="25D1F2B9" w14:textId="77777777" w:rsidTr="00416506">
        <w:trPr>
          <w:cantSplit/>
          <w:trHeight w:val="190"/>
          <w:ins w:id="2387" w:author="Author"/>
        </w:trPr>
        <w:tc>
          <w:tcPr>
            <w:tcW w:w="200" w:type="dxa"/>
            <w:tcBorders>
              <w:top w:val="nil"/>
              <w:left w:val="nil"/>
              <w:bottom w:val="nil"/>
              <w:right w:val="nil"/>
            </w:tcBorders>
          </w:tcPr>
          <w:p w14:paraId="1B167899" w14:textId="77777777" w:rsidR="00C50A95" w:rsidRPr="0041619D" w:rsidRDefault="00C50A95" w:rsidP="00416506">
            <w:pPr>
              <w:pStyle w:val="tablehead"/>
              <w:rPr>
                <w:ins w:id="2388" w:author="Author"/>
              </w:rPr>
            </w:pPr>
          </w:p>
        </w:tc>
        <w:tc>
          <w:tcPr>
            <w:tcW w:w="4800" w:type="dxa"/>
            <w:gridSpan w:val="4"/>
            <w:tcBorders>
              <w:top w:val="single" w:sz="6" w:space="0" w:color="auto"/>
              <w:left w:val="single" w:sz="6" w:space="0" w:color="auto"/>
              <w:bottom w:val="nil"/>
              <w:right w:val="single" w:sz="6" w:space="0" w:color="auto"/>
            </w:tcBorders>
          </w:tcPr>
          <w:p w14:paraId="481D444C" w14:textId="77777777" w:rsidR="00C50A95" w:rsidRPr="0041619D" w:rsidRDefault="00C50A95" w:rsidP="00416506">
            <w:pPr>
              <w:pStyle w:val="tablehead"/>
              <w:rPr>
                <w:ins w:id="2389" w:author="Author"/>
              </w:rPr>
            </w:pPr>
            <w:ins w:id="2390" w:author="Author">
              <w:r w:rsidRPr="0041619D">
                <w:t>Zone 41 (Mountain) Combinations</w:t>
              </w:r>
            </w:ins>
          </w:p>
        </w:tc>
      </w:tr>
      <w:tr w:rsidR="00C50A95" w:rsidRPr="0041619D" w14:paraId="7111CB88" w14:textId="77777777" w:rsidTr="00416506">
        <w:trPr>
          <w:cantSplit/>
          <w:trHeight w:val="190"/>
          <w:ins w:id="2391" w:author="Author"/>
        </w:trPr>
        <w:tc>
          <w:tcPr>
            <w:tcW w:w="200" w:type="dxa"/>
            <w:tcBorders>
              <w:top w:val="nil"/>
              <w:left w:val="nil"/>
              <w:bottom w:val="nil"/>
              <w:right w:val="nil"/>
            </w:tcBorders>
          </w:tcPr>
          <w:p w14:paraId="02597841" w14:textId="77777777" w:rsidR="00C50A95" w:rsidRPr="0041619D" w:rsidRDefault="00C50A95" w:rsidP="00416506">
            <w:pPr>
              <w:pStyle w:val="tabletext11"/>
              <w:rPr>
                <w:ins w:id="2392" w:author="Author"/>
              </w:rPr>
            </w:pPr>
          </w:p>
        </w:tc>
        <w:tc>
          <w:tcPr>
            <w:tcW w:w="1340" w:type="dxa"/>
            <w:vMerge w:val="restart"/>
            <w:tcBorders>
              <w:top w:val="single" w:sz="6" w:space="0" w:color="auto"/>
              <w:left w:val="single" w:sz="6" w:space="0" w:color="auto"/>
              <w:right w:val="single" w:sz="6" w:space="0" w:color="auto"/>
            </w:tcBorders>
            <w:vAlign w:val="bottom"/>
          </w:tcPr>
          <w:p w14:paraId="3D670F4F" w14:textId="77777777" w:rsidR="00C50A95" w:rsidRPr="0041619D" w:rsidRDefault="00C50A95" w:rsidP="00416506">
            <w:pPr>
              <w:pStyle w:val="tablehead"/>
              <w:rPr>
                <w:ins w:id="2393" w:author="Author"/>
              </w:rPr>
            </w:pPr>
            <w:ins w:id="2394" w:author="Author">
              <w:r w:rsidRPr="0041619D">
                <w:t>Zone Of</w:t>
              </w:r>
              <w:r w:rsidRPr="0041619D">
                <w:br/>
                <w:t>Terminal</w:t>
              </w:r>
            </w:ins>
          </w:p>
        </w:tc>
        <w:tc>
          <w:tcPr>
            <w:tcW w:w="1280" w:type="dxa"/>
            <w:vMerge w:val="restart"/>
            <w:tcBorders>
              <w:top w:val="single" w:sz="6" w:space="0" w:color="auto"/>
              <w:left w:val="single" w:sz="6" w:space="0" w:color="auto"/>
              <w:right w:val="single" w:sz="6" w:space="0" w:color="auto"/>
            </w:tcBorders>
            <w:vAlign w:val="bottom"/>
          </w:tcPr>
          <w:p w14:paraId="35C31E4C" w14:textId="77777777" w:rsidR="00C50A95" w:rsidRPr="0041619D" w:rsidRDefault="00C50A95" w:rsidP="00416506">
            <w:pPr>
              <w:pStyle w:val="tablehead"/>
              <w:rPr>
                <w:ins w:id="2395" w:author="Author"/>
              </w:rPr>
            </w:pPr>
            <w:ins w:id="2396" w:author="Author">
              <w:r w:rsidRPr="0041619D">
                <w:t>Specified</w:t>
              </w:r>
              <w:r w:rsidRPr="0041619D">
                <w:br/>
                <w:t>Causes Of</w:t>
              </w:r>
              <w:r w:rsidRPr="0041619D">
                <w:br/>
                <w:t>Loss</w:t>
              </w:r>
            </w:ins>
          </w:p>
        </w:tc>
        <w:tc>
          <w:tcPr>
            <w:tcW w:w="1090" w:type="dxa"/>
            <w:vMerge w:val="restart"/>
            <w:tcBorders>
              <w:top w:val="single" w:sz="6" w:space="0" w:color="auto"/>
              <w:left w:val="single" w:sz="6" w:space="0" w:color="auto"/>
              <w:right w:val="single" w:sz="6" w:space="0" w:color="auto"/>
            </w:tcBorders>
            <w:vAlign w:val="bottom"/>
          </w:tcPr>
          <w:p w14:paraId="196E16DD" w14:textId="77777777" w:rsidR="00C50A95" w:rsidRPr="0041619D" w:rsidRDefault="00C50A95" w:rsidP="00416506">
            <w:pPr>
              <w:pStyle w:val="tablehead"/>
              <w:rPr>
                <w:ins w:id="2397" w:author="Author"/>
              </w:rPr>
            </w:pPr>
            <w:ins w:id="2398" w:author="Author">
              <w:r w:rsidRPr="0041619D">
                <w:t>Comp.</w:t>
              </w:r>
            </w:ins>
          </w:p>
        </w:tc>
        <w:tc>
          <w:tcPr>
            <w:tcW w:w="1090" w:type="dxa"/>
            <w:vMerge w:val="restart"/>
            <w:tcBorders>
              <w:top w:val="single" w:sz="6" w:space="0" w:color="auto"/>
              <w:left w:val="single" w:sz="6" w:space="0" w:color="auto"/>
              <w:right w:val="single" w:sz="6" w:space="0" w:color="auto"/>
            </w:tcBorders>
            <w:vAlign w:val="bottom"/>
          </w:tcPr>
          <w:p w14:paraId="2F6FDA2D" w14:textId="77777777" w:rsidR="00C50A95" w:rsidRPr="0041619D" w:rsidRDefault="00C50A95" w:rsidP="00416506">
            <w:pPr>
              <w:pStyle w:val="tablehead"/>
              <w:rPr>
                <w:ins w:id="2399" w:author="Author"/>
              </w:rPr>
            </w:pPr>
            <w:ins w:id="2400" w:author="Author">
              <w:r w:rsidRPr="0041619D">
                <w:t>Coll.</w:t>
              </w:r>
            </w:ins>
          </w:p>
        </w:tc>
      </w:tr>
      <w:tr w:rsidR="00C50A95" w:rsidRPr="0041619D" w14:paraId="1D3C49B7" w14:textId="77777777" w:rsidTr="00416506">
        <w:trPr>
          <w:cantSplit/>
          <w:trHeight w:val="190"/>
          <w:ins w:id="2401" w:author="Author"/>
        </w:trPr>
        <w:tc>
          <w:tcPr>
            <w:tcW w:w="200" w:type="dxa"/>
            <w:tcBorders>
              <w:top w:val="nil"/>
              <w:left w:val="nil"/>
              <w:bottom w:val="nil"/>
              <w:right w:val="nil"/>
            </w:tcBorders>
          </w:tcPr>
          <w:p w14:paraId="52BA22C8" w14:textId="77777777" w:rsidR="00C50A95" w:rsidRPr="0041619D" w:rsidRDefault="00C50A95" w:rsidP="00416506">
            <w:pPr>
              <w:pStyle w:val="tabletext11"/>
              <w:rPr>
                <w:ins w:id="2402" w:author="Author"/>
              </w:rPr>
            </w:pPr>
          </w:p>
        </w:tc>
        <w:tc>
          <w:tcPr>
            <w:tcW w:w="1340" w:type="dxa"/>
            <w:vMerge/>
            <w:tcBorders>
              <w:left w:val="single" w:sz="6" w:space="0" w:color="auto"/>
              <w:right w:val="single" w:sz="6" w:space="0" w:color="auto"/>
            </w:tcBorders>
          </w:tcPr>
          <w:p w14:paraId="49D52E98" w14:textId="77777777" w:rsidR="00C50A95" w:rsidRPr="0041619D" w:rsidRDefault="00C50A95" w:rsidP="00416506">
            <w:pPr>
              <w:pStyle w:val="tablehead"/>
              <w:rPr>
                <w:ins w:id="2403" w:author="Author"/>
              </w:rPr>
            </w:pPr>
          </w:p>
        </w:tc>
        <w:tc>
          <w:tcPr>
            <w:tcW w:w="1280" w:type="dxa"/>
            <w:vMerge/>
            <w:tcBorders>
              <w:left w:val="single" w:sz="6" w:space="0" w:color="auto"/>
              <w:right w:val="single" w:sz="6" w:space="0" w:color="auto"/>
            </w:tcBorders>
          </w:tcPr>
          <w:p w14:paraId="12695231" w14:textId="77777777" w:rsidR="00C50A95" w:rsidRPr="0041619D" w:rsidRDefault="00C50A95" w:rsidP="00416506">
            <w:pPr>
              <w:pStyle w:val="tablehead"/>
              <w:rPr>
                <w:ins w:id="2404" w:author="Author"/>
              </w:rPr>
            </w:pPr>
          </w:p>
        </w:tc>
        <w:tc>
          <w:tcPr>
            <w:tcW w:w="1090" w:type="dxa"/>
            <w:vMerge/>
            <w:tcBorders>
              <w:left w:val="single" w:sz="6" w:space="0" w:color="auto"/>
              <w:right w:val="single" w:sz="6" w:space="0" w:color="auto"/>
            </w:tcBorders>
          </w:tcPr>
          <w:p w14:paraId="6D82D486" w14:textId="77777777" w:rsidR="00C50A95" w:rsidRPr="0041619D" w:rsidRDefault="00C50A95" w:rsidP="00416506">
            <w:pPr>
              <w:pStyle w:val="tablehead"/>
              <w:rPr>
                <w:ins w:id="2405" w:author="Author"/>
              </w:rPr>
            </w:pPr>
          </w:p>
        </w:tc>
        <w:tc>
          <w:tcPr>
            <w:tcW w:w="1090" w:type="dxa"/>
            <w:vMerge/>
            <w:tcBorders>
              <w:left w:val="single" w:sz="6" w:space="0" w:color="auto"/>
              <w:right w:val="single" w:sz="6" w:space="0" w:color="auto"/>
            </w:tcBorders>
          </w:tcPr>
          <w:p w14:paraId="4F2017C2" w14:textId="77777777" w:rsidR="00C50A95" w:rsidRPr="0041619D" w:rsidRDefault="00C50A95" w:rsidP="00416506">
            <w:pPr>
              <w:pStyle w:val="tablehead"/>
              <w:rPr>
                <w:ins w:id="2406" w:author="Author"/>
              </w:rPr>
            </w:pPr>
          </w:p>
        </w:tc>
      </w:tr>
      <w:tr w:rsidR="00C50A95" w:rsidRPr="0041619D" w14:paraId="7C57B3F7" w14:textId="77777777" w:rsidTr="00416506">
        <w:trPr>
          <w:cantSplit/>
          <w:trHeight w:val="190"/>
          <w:ins w:id="2407" w:author="Author"/>
        </w:trPr>
        <w:tc>
          <w:tcPr>
            <w:tcW w:w="200" w:type="dxa"/>
            <w:tcBorders>
              <w:top w:val="nil"/>
              <w:left w:val="nil"/>
              <w:bottom w:val="nil"/>
              <w:right w:val="nil"/>
            </w:tcBorders>
          </w:tcPr>
          <w:p w14:paraId="2CE4BBF6" w14:textId="77777777" w:rsidR="00C50A95" w:rsidRPr="0041619D" w:rsidRDefault="00C50A95" w:rsidP="00416506">
            <w:pPr>
              <w:pStyle w:val="tabletext11"/>
              <w:rPr>
                <w:ins w:id="2408" w:author="Author"/>
              </w:rPr>
            </w:pPr>
          </w:p>
        </w:tc>
        <w:tc>
          <w:tcPr>
            <w:tcW w:w="1340" w:type="dxa"/>
            <w:vMerge/>
            <w:tcBorders>
              <w:left w:val="single" w:sz="6" w:space="0" w:color="auto"/>
              <w:bottom w:val="single" w:sz="6" w:space="0" w:color="auto"/>
              <w:right w:val="single" w:sz="6" w:space="0" w:color="auto"/>
            </w:tcBorders>
          </w:tcPr>
          <w:p w14:paraId="5E0B94F9" w14:textId="77777777" w:rsidR="00C50A95" w:rsidRPr="0041619D" w:rsidRDefault="00C50A95" w:rsidP="00416506">
            <w:pPr>
              <w:pStyle w:val="tablehead"/>
              <w:rPr>
                <w:ins w:id="2409" w:author="Author"/>
              </w:rPr>
            </w:pPr>
          </w:p>
        </w:tc>
        <w:tc>
          <w:tcPr>
            <w:tcW w:w="1280" w:type="dxa"/>
            <w:vMerge/>
            <w:tcBorders>
              <w:left w:val="single" w:sz="6" w:space="0" w:color="auto"/>
              <w:bottom w:val="single" w:sz="6" w:space="0" w:color="auto"/>
              <w:right w:val="single" w:sz="6" w:space="0" w:color="auto"/>
            </w:tcBorders>
          </w:tcPr>
          <w:p w14:paraId="7D5EEEAB" w14:textId="77777777" w:rsidR="00C50A95" w:rsidRPr="0041619D" w:rsidRDefault="00C50A95" w:rsidP="00416506">
            <w:pPr>
              <w:pStyle w:val="tablehead"/>
              <w:rPr>
                <w:ins w:id="2410" w:author="Author"/>
              </w:rPr>
            </w:pPr>
          </w:p>
        </w:tc>
        <w:tc>
          <w:tcPr>
            <w:tcW w:w="1090" w:type="dxa"/>
            <w:vMerge/>
            <w:tcBorders>
              <w:left w:val="single" w:sz="6" w:space="0" w:color="auto"/>
              <w:bottom w:val="single" w:sz="6" w:space="0" w:color="auto"/>
              <w:right w:val="single" w:sz="6" w:space="0" w:color="auto"/>
            </w:tcBorders>
          </w:tcPr>
          <w:p w14:paraId="3DF70AA3" w14:textId="77777777" w:rsidR="00C50A95" w:rsidRPr="0041619D" w:rsidRDefault="00C50A95" w:rsidP="00416506">
            <w:pPr>
              <w:pStyle w:val="tablehead"/>
              <w:rPr>
                <w:ins w:id="2411" w:author="Author"/>
              </w:rPr>
            </w:pPr>
          </w:p>
        </w:tc>
        <w:tc>
          <w:tcPr>
            <w:tcW w:w="1090" w:type="dxa"/>
            <w:vMerge/>
            <w:tcBorders>
              <w:left w:val="single" w:sz="6" w:space="0" w:color="auto"/>
              <w:bottom w:val="single" w:sz="6" w:space="0" w:color="auto"/>
              <w:right w:val="single" w:sz="6" w:space="0" w:color="auto"/>
            </w:tcBorders>
          </w:tcPr>
          <w:p w14:paraId="495FD413" w14:textId="77777777" w:rsidR="00C50A95" w:rsidRPr="0041619D" w:rsidRDefault="00C50A95" w:rsidP="00416506">
            <w:pPr>
              <w:pStyle w:val="tablehead"/>
              <w:rPr>
                <w:ins w:id="2412" w:author="Author"/>
              </w:rPr>
            </w:pPr>
          </w:p>
        </w:tc>
      </w:tr>
      <w:tr w:rsidR="00C50A95" w:rsidRPr="0041619D" w14:paraId="2A35529B" w14:textId="77777777" w:rsidTr="00416506">
        <w:trPr>
          <w:cantSplit/>
          <w:trHeight w:val="190"/>
          <w:ins w:id="2413" w:author="Author"/>
        </w:trPr>
        <w:tc>
          <w:tcPr>
            <w:tcW w:w="200" w:type="dxa"/>
            <w:tcBorders>
              <w:top w:val="nil"/>
              <w:left w:val="nil"/>
              <w:bottom w:val="nil"/>
              <w:right w:val="nil"/>
            </w:tcBorders>
          </w:tcPr>
          <w:p w14:paraId="4BA00D7B" w14:textId="77777777" w:rsidR="00C50A95" w:rsidRPr="0041619D" w:rsidRDefault="00C50A95" w:rsidP="00416506">
            <w:pPr>
              <w:pStyle w:val="tabletext11"/>
              <w:rPr>
                <w:ins w:id="2414" w:author="Author"/>
              </w:rPr>
            </w:pPr>
          </w:p>
        </w:tc>
        <w:tc>
          <w:tcPr>
            <w:tcW w:w="1340" w:type="dxa"/>
            <w:tcBorders>
              <w:top w:val="single" w:sz="6" w:space="0" w:color="auto"/>
              <w:left w:val="single" w:sz="6" w:space="0" w:color="auto"/>
              <w:bottom w:val="single" w:sz="6" w:space="0" w:color="auto"/>
              <w:right w:val="single" w:sz="6" w:space="0" w:color="auto"/>
            </w:tcBorders>
          </w:tcPr>
          <w:p w14:paraId="5632002C" w14:textId="77777777" w:rsidR="00C50A95" w:rsidRPr="0041619D" w:rsidRDefault="00C50A95" w:rsidP="00416506">
            <w:pPr>
              <w:pStyle w:val="tabletext11"/>
              <w:rPr>
                <w:ins w:id="2415" w:author="Author"/>
              </w:rPr>
            </w:pPr>
            <w:ins w:id="2416" w:author="Author">
              <w:r w:rsidRPr="0041619D">
                <w:t>Pacific</w:t>
              </w:r>
            </w:ins>
          </w:p>
        </w:tc>
        <w:tc>
          <w:tcPr>
            <w:tcW w:w="1280" w:type="dxa"/>
            <w:tcBorders>
              <w:top w:val="single" w:sz="6" w:space="0" w:color="auto"/>
              <w:left w:val="single" w:sz="6" w:space="0" w:color="auto"/>
              <w:bottom w:val="single" w:sz="6" w:space="0" w:color="auto"/>
              <w:right w:val="single" w:sz="6" w:space="0" w:color="auto"/>
            </w:tcBorders>
            <w:vAlign w:val="bottom"/>
          </w:tcPr>
          <w:p w14:paraId="573D85AE" w14:textId="77777777" w:rsidR="00C50A95" w:rsidRPr="0041619D" w:rsidRDefault="00C50A95" w:rsidP="00416506">
            <w:pPr>
              <w:pStyle w:val="tabletext11"/>
              <w:jc w:val="center"/>
              <w:rPr>
                <w:ins w:id="2417" w:author="Author"/>
              </w:rPr>
            </w:pPr>
            <w:ins w:id="2418" w:author="Author">
              <w:r w:rsidRPr="0041619D">
                <w:rPr>
                  <w:rFonts w:cs="Arial"/>
                  <w:color w:val="000000"/>
                  <w:szCs w:val="18"/>
                </w:rPr>
                <w:t>0.776</w:t>
              </w:r>
            </w:ins>
          </w:p>
        </w:tc>
        <w:tc>
          <w:tcPr>
            <w:tcW w:w="1090" w:type="dxa"/>
            <w:tcBorders>
              <w:top w:val="single" w:sz="6" w:space="0" w:color="auto"/>
              <w:left w:val="single" w:sz="6" w:space="0" w:color="auto"/>
              <w:bottom w:val="single" w:sz="6" w:space="0" w:color="auto"/>
              <w:right w:val="single" w:sz="6" w:space="0" w:color="auto"/>
            </w:tcBorders>
            <w:vAlign w:val="bottom"/>
          </w:tcPr>
          <w:p w14:paraId="6E3E3B0D" w14:textId="77777777" w:rsidR="00C50A95" w:rsidRPr="0041619D" w:rsidRDefault="00C50A95" w:rsidP="00416506">
            <w:pPr>
              <w:pStyle w:val="tabletext11"/>
              <w:jc w:val="center"/>
              <w:rPr>
                <w:ins w:id="2419" w:author="Author"/>
              </w:rPr>
            </w:pPr>
            <w:ins w:id="2420" w:author="Author">
              <w:r w:rsidRPr="0041619D">
                <w:rPr>
                  <w:rFonts w:cs="Arial"/>
                  <w:color w:val="000000"/>
                  <w:szCs w:val="18"/>
                </w:rPr>
                <w:t>1.194</w:t>
              </w:r>
            </w:ins>
          </w:p>
        </w:tc>
        <w:tc>
          <w:tcPr>
            <w:tcW w:w="1090" w:type="dxa"/>
            <w:tcBorders>
              <w:top w:val="single" w:sz="6" w:space="0" w:color="auto"/>
              <w:left w:val="single" w:sz="6" w:space="0" w:color="auto"/>
              <w:bottom w:val="single" w:sz="6" w:space="0" w:color="auto"/>
              <w:right w:val="single" w:sz="6" w:space="0" w:color="auto"/>
            </w:tcBorders>
            <w:vAlign w:val="bottom"/>
          </w:tcPr>
          <w:p w14:paraId="646C4F91" w14:textId="77777777" w:rsidR="00C50A95" w:rsidRPr="0041619D" w:rsidRDefault="00C50A95" w:rsidP="00416506">
            <w:pPr>
              <w:pStyle w:val="tabletext11"/>
              <w:jc w:val="center"/>
              <w:rPr>
                <w:ins w:id="2421" w:author="Author"/>
              </w:rPr>
            </w:pPr>
            <w:ins w:id="2422" w:author="Author">
              <w:r w:rsidRPr="0041619D">
                <w:rPr>
                  <w:rFonts w:cs="Arial"/>
                  <w:color w:val="000000"/>
                  <w:szCs w:val="18"/>
                </w:rPr>
                <w:t>1.743</w:t>
              </w:r>
            </w:ins>
          </w:p>
        </w:tc>
      </w:tr>
      <w:tr w:rsidR="00C50A95" w:rsidRPr="0041619D" w14:paraId="14B55B26" w14:textId="77777777" w:rsidTr="00416506">
        <w:trPr>
          <w:cantSplit/>
          <w:trHeight w:val="190"/>
          <w:ins w:id="2423" w:author="Author"/>
        </w:trPr>
        <w:tc>
          <w:tcPr>
            <w:tcW w:w="200" w:type="dxa"/>
            <w:tcBorders>
              <w:top w:val="nil"/>
              <w:left w:val="nil"/>
              <w:bottom w:val="nil"/>
              <w:right w:val="nil"/>
            </w:tcBorders>
          </w:tcPr>
          <w:p w14:paraId="5AAED17C" w14:textId="77777777" w:rsidR="00C50A95" w:rsidRPr="0041619D" w:rsidRDefault="00C50A95" w:rsidP="00416506">
            <w:pPr>
              <w:pStyle w:val="tabletext11"/>
              <w:rPr>
                <w:ins w:id="2424" w:author="Author"/>
              </w:rPr>
            </w:pPr>
          </w:p>
        </w:tc>
        <w:tc>
          <w:tcPr>
            <w:tcW w:w="1340" w:type="dxa"/>
            <w:tcBorders>
              <w:top w:val="single" w:sz="6" w:space="0" w:color="auto"/>
              <w:left w:val="single" w:sz="6" w:space="0" w:color="auto"/>
              <w:bottom w:val="single" w:sz="6" w:space="0" w:color="auto"/>
              <w:right w:val="single" w:sz="6" w:space="0" w:color="auto"/>
            </w:tcBorders>
          </w:tcPr>
          <w:p w14:paraId="7FA75F54" w14:textId="77777777" w:rsidR="00C50A95" w:rsidRPr="0041619D" w:rsidRDefault="00C50A95" w:rsidP="00416506">
            <w:pPr>
              <w:pStyle w:val="tabletext11"/>
              <w:rPr>
                <w:ins w:id="2425" w:author="Author"/>
              </w:rPr>
            </w:pPr>
            <w:ins w:id="2426" w:author="Author">
              <w:r w:rsidRPr="0041619D">
                <w:t>Mountain</w:t>
              </w:r>
            </w:ins>
          </w:p>
        </w:tc>
        <w:tc>
          <w:tcPr>
            <w:tcW w:w="1280" w:type="dxa"/>
            <w:tcBorders>
              <w:top w:val="single" w:sz="6" w:space="0" w:color="auto"/>
              <w:left w:val="single" w:sz="6" w:space="0" w:color="auto"/>
              <w:bottom w:val="single" w:sz="6" w:space="0" w:color="auto"/>
              <w:right w:val="single" w:sz="6" w:space="0" w:color="auto"/>
            </w:tcBorders>
            <w:vAlign w:val="bottom"/>
          </w:tcPr>
          <w:p w14:paraId="53011F30" w14:textId="77777777" w:rsidR="00C50A95" w:rsidRPr="0041619D" w:rsidRDefault="00C50A95" w:rsidP="00416506">
            <w:pPr>
              <w:pStyle w:val="tabletext11"/>
              <w:jc w:val="center"/>
              <w:rPr>
                <w:ins w:id="2427" w:author="Author"/>
              </w:rPr>
            </w:pPr>
            <w:ins w:id="2428" w:author="Author">
              <w:r w:rsidRPr="0041619D">
                <w:rPr>
                  <w:rFonts w:cs="Arial"/>
                  <w:color w:val="000000"/>
                  <w:szCs w:val="18"/>
                </w:rPr>
                <w:t>0.649</w:t>
              </w:r>
            </w:ins>
          </w:p>
        </w:tc>
        <w:tc>
          <w:tcPr>
            <w:tcW w:w="1090" w:type="dxa"/>
            <w:tcBorders>
              <w:top w:val="single" w:sz="6" w:space="0" w:color="auto"/>
              <w:left w:val="single" w:sz="6" w:space="0" w:color="auto"/>
              <w:bottom w:val="single" w:sz="6" w:space="0" w:color="auto"/>
              <w:right w:val="single" w:sz="6" w:space="0" w:color="auto"/>
            </w:tcBorders>
            <w:vAlign w:val="bottom"/>
          </w:tcPr>
          <w:p w14:paraId="6D165013" w14:textId="77777777" w:rsidR="00C50A95" w:rsidRPr="0041619D" w:rsidRDefault="00C50A95" w:rsidP="00416506">
            <w:pPr>
              <w:pStyle w:val="tabletext11"/>
              <w:jc w:val="center"/>
              <w:rPr>
                <w:ins w:id="2429" w:author="Author"/>
              </w:rPr>
            </w:pPr>
            <w:ins w:id="2430" w:author="Author">
              <w:r w:rsidRPr="0041619D">
                <w:rPr>
                  <w:rFonts w:cs="Arial"/>
                  <w:color w:val="000000"/>
                  <w:szCs w:val="18"/>
                </w:rPr>
                <w:t>0.998</w:t>
              </w:r>
            </w:ins>
          </w:p>
        </w:tc>
        <w:tc>
          <w:tcPr>
            <w:tcW w:w="1090" w:type="dxa"/>
            <w:tcBorders>
              <w:top w:val="single" w:sz="6" w:space="0" w:color="auto"/>
              <w:left w:val="single" w:sz="6" w:space="0" w:color="auto"/>
              <w:bottom w:val="single" w:sz="6" w:space="0" w:color="auto"/>
              <w:right w:val="single" w:sz="6" w:space="0" w:color="auto"/>
            </w:tcBorders>
            <w:vAlign w:val="bottom"/>
          </w:tcPr>
          <w:p w14:paraId="0C0AC85D" w14:textId="77777777" w:rsidR="00C50A95" w:rsidRPr="0041619D" w:rsidRDefault="00C50A95" w:rsidP="00416506">
            <w:pPr>
              <w:pStyle w:val="tabletext11"/>
              <w:jc w:val="center"/>
              <w:rPr>
                <w:ins w:id="2431" w:author="Author"/>
              </w:rPr>
            </w:pPr>
            <w:ins w:id="2432" w:author="Author">
              <w:r w:rsidRPr="0041619D">
                <w:rPr>
                  <w:rFonts w:cs="Arial"/>
                  <w:color w:val="000000"/>
                  <w:szCs w:val="18"/>
                </w:rPr>
                <w:t>1.119</w:t>
              </w:r>
            </w:ins>
          </w:p>
        </w:tc>
      </w:tr>
      <w:tr w:rsidR="00C50A95" w:rsidRPr="0041619D" w14:paraId="69ABF288" w14:textId="77777777" w:rsidTr="00416506">
        <w:trPr>
          <w:cantSplit/>
          <w:trHeight w:val="190"/>
          <w:ins w:id="2433" w:author="Author"/>
        </w:trPr>
        <w:tc>
          <w:tcPr>
            <w:tcW w:w="200" w:type="dxa"/>
            <w:tcBorders>
              <w:top w:val="nil"/>
              <w:left w:val="nil"/>
              <w:bottom w:val="nil"/>
              <w:right w:val="nil"/>
            </w:tcBorders>
          </w:tcPr>
          <w:p w14:paraId="0C767F99" w14:textId="77777777" w:rsidR="00C50A95" w:rsidRPr="0041619D" w:rsidRDefault="00C50A95" w:rsidP="00416506">
            <w:pPr>
              <w:pStyle w:val="tabletext11"/>
              <w:rPr>
                <w:ins w:id="2434" w:author="Author"/>
              </w:rPr>
            </w:pPr>
          </w:p>
        </w:tc>
        <w:tc>
          <w:tcPr>
            <w:tcW w:w="1340" w:type="dxa"/>
            <w:tcBorders>
              <w:top w:val="single" w:sz="6" w:space="0" w:color="auto"/>
              <w:left w:val="single" w:sz="6" w:space="0" w:color="auto"/>
              <w:bottom w:val="single" w:sz="6" w:space="0" w:color="auto"/>
              <w:right w:val="single" w:sz="6" w:space="0" w:color="auto"/>
            </w:tcBorders>
          </w:tcPr>
          <w:p w14:paraId="3909CC4D" w14:textId="77777777" w:rsidR="00C50A95" w:rsidRPr="0041619D" w:rsidRDefault="00C50A95" w:rsidP="00416506">
            <w:pPr>
              <w:pStyle w:val="tabletext11"/>
              <w:rPr>
                <w:ins w:id="2435" w:author="Author"/>
              </w:rPr>
            </w:pPr>
            <w:ins w:id="2436" w:author="Author">
              <w:r w:rsidRPr="0041619D">
                <w:t>Midwest</w:t>
              </w:r>
            </w:ins>
          </w:p>
        </w:tc>
        <w:tc>
          <w:tcPr>
            <w:tcW w:w="1280" w:type="dxa"/>
            <w:tcBorders>
              <w:top w:val="single" w:sz="6" w:space="0" w:color="auto"/>
              <w:left w:val="single" w:sz="6" w:space="0" w:color="auto"/>
              <w:bottom w:val="single" w:sz="6" w:space="0" w:color="auto"/>
              <w:right w:val="single" w:sz="6" w:space="0" w:color="auto"/>
            </w:tcBorders>
            <w:vAlign w:val="bottom"/>
          </w:tcPr>
          <w:p w14:paraId="47EF76E5" w14:textId="77777777" w:rsidR="00C50A95" w:rsidRPr="0041619D" w:rsidRDefault="00C50A95" w:rsidP="00416506">
            <w:pPr>
              <w:pStyle w:val="tabletext11"/>
              <w:jc w:val="center"/>
              <w:rPr>
                <w:ins w:id="2437" w:author="Author"/>
              </w:rPr>
            </w:pPr>
            <w:ins w:id="2438" w:author="Author">
              <w:r w:rsidRPr="0041619D">
                <w:rPr>
                  <w:rFonts w:cs="Arial"/>
                  <w:color w:val="000000"/>
                  <w:szCs w:val="18"/>
                </w:rPr>
                <w:t>0.808</w:t>
              </w:r>
            </w:ins>
          </w:p>
        </w:tc>
        <w:tc>
          <w:tcPr>
            <w:tcW w:w="1090" w:type="dxa"/>
            <w:tcBorders>
              <w:top w:val="single" w:sz="6" w:space="0" w:color="auto"/>
              <w:left w:val="single" w:sz="6" w:space="0" w:color="auto"/>
              <w:bottom w:val="single" w:sz="6" w:space="0" w:color="auto"/>
              <w:right w:val="single" w:sz="6" w:space="0" w:color="auto"/>
            </w:tcBorders>
            <w:vAlign w:val="bottom"/>
          </w:tcPr>
          <w:p w14:paraId="48B10FA0" w14:textId="77777777" w:rsidR="00C50A95" w:rsidRPr="0041619D" w:rsidRDefault="00C50A95" w:rsidP="00416506">
            <w:pPr>
              <w:pStyle w:val="tabletext11"/>
              <w:jc w:val="center"/>
              <w:rPr>
                <w:ins w:id="2439" w:author="Author"/>
              </w:rPr>
            </w:pPr>
            <w:ins w:id="2440" w:author="Author">
              <w:r w:rsidRPr="0041619D">
                <w:rPr>
                  <w:rFonts w:cs="Arial"/>
                  <w:color w:val="000000"/>
                  <w:szCs w:val="18"/>
                </w:rPr>
                <w:t>1.244</w:t>
              </w:r>
            </w:ins>
          </w:p>
        </w:tc>
        <w:tc>
          <w:tcPr>
            <w:tcW w:w="1090" w:type="dxa"/>
            <w:tcBorders>
              <w:top w:val="single" w:sz="6" w:space="0" w:color="auto"/>
              <w:left w:val="single" w:sz="6" w:space="0" w:color="auto"/>
              <w:bottom w:val="single" w:sz="6" w:space="0" w:color="auto"/>
              <w:right w:val="single" w:sz="6" w:space="0" w:color="auto"/>
            </w:tcBorders>
            <w:vAlign w:val="bottom"/>
          </w:tcPr>
          <w:p w14:paraId="4BB13E32" w14:textId="77777777" w:rsidR="00C50A95" w:rsidRPr="0041619D" w:rsidRDefault="00C50A95" w:rsidP="00416506">
            <w:pPr>
              <w:pStyle w:val="tabletext11"/>
              <w:jc w:val="center"/>
              <w:rPr>
                <w:ins w:id="2441" w:author="Author"/>
              </w:rPr>
            </w:pPr>
            <w:ins w:id="2442" w:author="Author">
              <w:r w:rsidRPr="0041619D">
                <w:rPr>
                  <w:rFonts w:cs="Arial"/>
                  <w:color w:val="000000"/>
                  <w:szCs w:val="18"/>
                </w:rPr>
                <w:t>1.376</w:t>
              </w:r>
            </w:ins>
          </w:p>
        </w:tc>
      </w:tr>
      <w:tr w:rsidR="00C50A95" w:rsidRPr="0041619D" w14:paraId="00B730AB" w14:textId="77777777" w:rsidTr="00416506">
        <w:trPr>
          <w:cantSplit/>
          <w:trHeight w:val="190"/>
          <w:ins w:id="2443" w:author="Author"/>
        </w:trPr>
        <w:tc>
          <w:tcPr>
            <w:tcW w:w="200" w:type="dxa"/>
            <w:tcBorders>
              <w:top w:val="nil"/>
              <w:left w:val="nil"/>
              <w:bottom w:val="nil"/>
              <w:right w:val="nil"/>
            </w:tcBorders>
          </w:tcPr>
          <w:p w14:paraId="04843A9B" w14:textId="77777777" w:rsidR="00C50A95" w:rsidRPr="0041619D" w:rsidRDefault="00C50A95" w:rsidP="00416506">
            <w:pPr>
              <w:pStyle w:val="tabletext11"/>
              <w:rPr>
                <w:ins w:id="2444" w:author="Author"/>
              </w:rPr>
            </w:pPr>
          </w:p>
        </w:tc>
        <w:tc>
          <w:tcPr>
            <w:tcW w:w="1340" w:type="dxa"/>
            <w:tcBorders>
              <w:top w:val="single" w:sz="6" w:space="0" w:color="auto"/>
              <w:left w:val="single" w:sz="6" w:space="0" w:color="auto"/>
              <w:bottom w:val="single" w:sz="6" w:space="0" w:color="auto"/>
              <w:right w:val="single" w:sz="6" w:space="0" w:color="auto"/>
            </w:tcBorders>
          </w:tcPr>
          <w:p w14:paraId="5FC8EEB3" w14:textId="77777777" w:rsidR="00C50A95" w:rsidRPr="0041619D" w:rsidRDefault="00C50A95" w:rsidP="00416506">
            <w:pPr>
              <w:pStyle w:val="tabletext11"/>
              <w:rPr>
                <w:ins w:id="2445" w:author="Author"/>
              </w:rPr>
            </w:pPr>
            <w:ins w:id="2446" w:author="Author">
              <w:r w:rsidRPr="0041619D">
                <w:t>Southwest</w:t>
              </w:r>
            </w:ins>
          </w:p>
        </w:tc>
        <w:tc>
          <w:tcPr>
            <w:tcW w:w="1280" w:type="dxa"/>
            <w:tcBorders>
              <w:top w:val="single" w:sz="6" w:space="0" w:color="auto"/>
              <w:left w:val="single" w:sz="6" w:space="0" w:color="auto"/>
              <w:bottom w:val="single" w:sz="6" w:space="0" w:color="auto"/>
              <w:right w:val="single" w:sz="6" w:space="0" w:color="auto"/>
            </w:tcBorders>
            <w:vAlign w:val="bottom"/>
          </w:tcPr>
          <w:p w14:paraId="3A7A312E" w14:textId="77777777" w:rsidR="00C50A95" w:rsidRPr="0041619D" w:rsidRDefault="00C50A95" w:rsidP="00416506">
            <w:pPr>
              <w:pStyle w:val="tabletext11"/>
              <w:jc w:val="center"/>
              <w:rPr>
                <w:ins w:id="2447" w:author="Author"/>
              </w:rPr>
            </w:pPr>
            <w:ins w:id="2448" w:author="Author">
              <w:r w:rsidRPr="0041619D">
                <w:rPr>
                  <w:rFonts w:cs="Arial"/>
                  <w:color w:val="000000"/>
                  <w:szCs w:val="18"/>
                </w:rPr>
                <w:t>0.645</w:t>
              </w:r>
            </w:ins>
          </w:p>
        </w:tc>
        <w:tc>
          <w:tcPr>
            <w:tcW w:w="1090" w:type="dxa"/>
            <w:tcBorders>
              <w:top w:val="single" w:sz="6" w:space="0" w:color="auto"/>
              <w:left w:val="single" w:sz="6" w:space="0" w:color="auto"/>
              <w:bottom w:val="single" w:sz="6" w:space="0" w:color="auto"/>
              <w:right w:val="single" w:sz="6" w:space="0" w:color="auto"/>
            </w:tcBorders>
            <w:vAlign w:val="bottom"/>
          </w:tcPr>
          <w:p w14:paraId="7CBD779E" w14:textId="77777777" w:rsidR="00C50A95" w:rsidRPr="0041619D" w:rsidRDefault="00C50A95" w:rsidP="00416506">
            <w:pPr>
              <w:pStyle w:val="tabletext11"/>
              <w:jc w:val="center"/>
              <w:rPr>
                <w:ins w:id="2449" w:author="Author"/>
              </w:rPr>
            </w:pPr>
            <w:ins w:id="2450" w:author="Author">
              <w:r w:rsidRPr="0041619D">
                <w:rPr>
                  <w:rFonts w:cs="Arial"/>
                  <w:color w:val="000000"/>
                  <w:szCs w:val="18"/>
                </w:rPr>
                <w:t>0.992</w:t>
              </w:r>
            </w:ins>
          </w:p>
        </w:tc>
        <w:tc>
          <w:tcPr>
            <w:tcW w:w="1090" w:type="dxa"/>
            <w:tcBorders>
              <w:top w:val="single" w:sz="6" w:space="0" w:color="auto"/>
              <w:left w:val="single" w:sz="6" w:space="0" w:color="auto"/>
              <w:bottom w:val="single" w:sz="6" w:space="0" w:color="auto"/>
              <w:right w:val="single" w:sz="6" w:space="0" w:color="auto"/>
            </w:tcBorders>
            <w:vAlign w:val="bottom"/>
          </w:tcPr>
          <w:p w14:paraId="0BA2D44C" w14:textId="77777777" w:rsidR="00C50A95" w:rsidRPr="0041619D" w:rsidRDefault="00C50A95" w:rsidP="00416506">
            <w:pPr>
              <w:pStyle w:val="tabletext11"/>
              <w:jc w:val="center"/>
              <w:rPr>
                <w:ins w:id="2451" w:author="Author"/>
              </w:rPr>
            </w:pPr>
            <w:ins w:id="2452" w:author="Author">
              <w:r w:rsidRPr="0041619D">
                <w:rPr>
                  <w:rFonts w:cs="Arial"/>
                  <w:color w:val="000000"/>
                  <w:szCs w:val="18"/>
                </w:rPr>
                <w:t>1.193</w:t>
              </w:r>
            </w:ins>
          </w:p>
        </w:tc>
      </w:tr>
      <w:tr w:rsidR="00C50A95" w:rsidRPr="0041619D" w14:paraId="18A15BCD" w14:textId="77777777" w:rsidTr="00416506">
        <w:trPr>
          <w:cantSplit/>
          <w:trHeight w:val="190"/>
          <w:ins w:id="2453" w:author="Author"/>
        </w:trPr>
        <w:tc>
          <w:tcPr>
            <w:tcW w:w="200" w:type="dxa"/>
            <w:tcBorders>
              <w:top w:val="nil"/>
              <w:left w:val="nil"/>
              <w:bottom w:val="nil"/>
              <w:right w:val="nil"/>
            </w:tcBorders>
          </w:tcPr>
          <w:p w14:paraId="0ED2C76C" w14:textId="77777777" w:rsidR="00C50A95" w:rsidRPr="0041619D" w:rsidRDefault="00C50A95" w:rsidP="00416506">
            <w:pPr>
              <w:pStyle w:val="tabletext11"/>
              <w:rPr>
                <w:ins w:id="2454" w:author="Author"/>
              </w:rPr>
            </w:pPr>
          </w:p>
        </w:tc>
        <w:tc>
          <w:tcPr>
            <w:tcW w:w="1340" w:type="dxa"/>
            <w:tcBorders>
              <w:top w:val="single" w:sz="6" w:space="0" w:color="auto"/>
              <w:left w:val="single" w:sz="6" w:space="0" w:color="auto"/>
              <w:bottom w:val="single" w:sz="6" w:space="0" w:color="auto"/>
              <w:right w:val="single" w:sz="6" w:space="0" w:color="auto"/>
            </w:tcBorders>
          </w:tcPr>
          <w:p w14:paraId="47392FA9" w14:textId="77777777" w:rsidR="00C50A95" w:rsidRPr="0041619D" w:rsidRDefault="00C50A95" w:rsidP="00416506">
            <w:pPr>
              <w:pStyle w:val="tabletext11"/>
              <w:rPr>
                <w:ins w:id="2455" w:author="Author"/>
              </w:rPr>
            </w:pPr>
            <w:ins w:id="2456" w:author="Author">
              <w:r w:rsidRPr="0041619D">
                <w:t>North Central</w:t>
              </w:r>
            </w:ins>
          </w:p>
        </w:tc>
        <w:tc>
          <w:tcPr>
            <w:tcW w:w="1280" w:type="dxa"/>
            <w:tcBorders>
              <w:top w:val="single" w:sz="6" w:space="0" w:color="auto"/>
              <w:left w:val="single" w:sz="6" w:space="0" w:color="auto"/>
              <w:bottom w:val="single" w:sz="6" w:space="0" w:color="auto"/>
              <w:right w:val="single" w:sz="6" w:space="0" w:color="auto"/>
            </w:tcBorders>
            <w:vAlign w:val="bottom"/>
          </w:tcPr>
          <w:p w14:paraId="77E638ED" w14:textId="77777777" w:rsidR="00C50A95" w:rsidRPr="0041619D" w:rsidRDefault="00C50A95" w:rsidP="00416506">
            <w:pPr>
              <w:pStyle w:val="tabletext11"/>
              <w:jc w:val="center"/>
              <w:rPr>
                <w:ins w:id="2457" w:author="Author"/>
              </w:rPr>
            </w:pPr>
            <w:ins w:id="2458" w:author="Author">
              <w:r w:rsidRPr="0041619D">
                <w:rPr>
                  <w:rFonts w:cs="Arial"/>
                  <w:color w:val="000000"/>
                  <w:szCs w:val="18"/>
                </w:rPr>
                <w:t>0.629</w:t>
              </w:r>
            </w:ins>
          </w:p>
        </w:tc>
        <w:tc>
          <w:tcPr>
            <w:tcW w:w="1090" w:type="dxa"/>
            <w:tcBorders>
              <w:top w:val="single" w:sz="6" w:space="0" w:color="auto"/>
              <w:left w:val="single" w:sz="6" w:space="0" w:color="auto"/>
              <w:bottom w:val="single" w:sz="6" w:space="0" w:color="auto"/>
              <w:right w:val="single" w:sz="6" w:space="0" w:color="auto"/>
            </w:tcBorders>
            <w:vAlign w:val="bottom"/>
          </w:tcPr>
          <w:p w14:paraId="5622CC0A" w14:textId="77777777" w:rsidR="00C50A95" w:rsidRPr="0041619D" w:rsidRDefault="00C50A95" w:rsidP="00416506">
            <w:pPr>
              <w:pStyle w:val="tabletext11"/>
              <w:jc w:val="center"/>
              <w:rPr>
                <w:ins w:id="2459" w:author="Author"/>
              </w:rPr>
            </w:pPr>
            <w:ins w:id="2460" w:author="Author">
              <w:r w:rsidRPr="0041619D">
                <w:rPr>
                  <w:rFonts w:cs="Arial"/>
                  <w:color w:val="000000"/>
                  <w:szCs w:val="18"/>
                </w:rPr>
                <w:t>0.967</w:t>
              </w:r>
            </w:ins>
          </w:p>
        </w:tc>
        <w:tc>
          <w:tcPr>
            <w:tcW w:w="1090" w:type="dxa"/>
            <w:tcBorders>
              <w:top w:val="single" w:sz="6" w:space="0" w:color="auto"/>
              <w:left w:val="single" w:sz="6" w:space="0" w:color="auto"/>
              <w:bottom w:val="single" w:sz="6" w:space="0" w:color="auto"/>
              <w:right w:val="single" w:sz="6" w:space="0" w:color="auto"/>
            </w:tcBorders>
            <w:vAlign w:val="bottom"/>
          </w:tcPr>
          <w:p w14:paraId="0FFA83DC" w14:textId="77777777" w:rsidR="00C50A95" w:rsidRPr="0041619D" w:rsidRDefault="00C50A95" w:rsidP="00416506">
            <w:pPr>
              <w:pStyle w:val="tabletext11"/>
              <w:jc w:val="center"/>
              <w:rPr>
                <w:ins w:id="2461" w:author="Author"/>
              </w:rPr>
            </w:pPr>
            <w:ins w:id="2462" w:author="Author">
              <w:r w:rsidRPr="0041619D">
                <w:rPr>
                  <w:rFonts w:cs="Arial"/>
                  <w:color w:val="000000"/>
                  <w:szCs w:val="18"/>
                </w:rPr>
                <w:t>1.705</w:t>
              </w:r>
            </w:ins>
          </w:p>
        </w:tc>
      </w:tr>
      <w:tr w:rsidR="00C50A95" w:rsidRPr="0041619D" w14:paraId="451321FD" w14:textId="77777777" w:rsidTr="00416506">
        <w:trPr>
          <w:cantSplit/>
          <w:trHeight w:val="190"/>
          <w:ins w:id="2463" w:author="Author"/>
        </w:trPr>
        <w:tc>
          <w:tcPr>
            <w:tcW w:w="200" w:type="dxa"/>
            <w:tcBorders>
              <w:top w:val="nil"/>
              <w:left w:val="nil"/>
              <w:bottom w:val="nil"/>
              <w:right w:val="nil"/>
            </w:tcBorders>
          </w:tcPr>
          <w:p w14:paraId="014B88E4" w14:textId="77777777" w:rsidR="00C50A95" w:rsidRPr="0041619D" w:rsidRDefault="00C50A95" w:rsidP="00416506">
            <w:pPr>
              <w:pStyle w:val="tabletext11"/>
              <w:rPr>
                <w:ins w:id="2464" w:author="Author"/>
              </w:rPr>
            </w:pPr>
          </w:p>
        </w:tc>
        <w:tc>
          <w:tcPr>
            <w:tcW w:w="1340" w:type="dxa"/>
            <w:tcBorders>
              <w:top w:val="single" w:sz="6" w:space="0" w:color="auto"/>
              <w:left w:val="single" w:sz="6" w:space="0" w:color="auto"/>
              <w:bottom w:val="single" w:sz="6" w:space="0" w:color="auto"/>
              <w:right w:val="single" w:sz="6" w:space="0" w:color="auto"/>
            </w:tcBorders>
          </w:tcPr>
          <w:p w14:paraId="49CF35E5" w14:textId="77777777" w:rsidR="00C50A95" w:rsidRPr="0041619D" w:rsidRDefault="00C50A95" w:rsidP="00416506">
            <w:pPr>
              <w:pStyle w:val="tabletext11"/>
              <w:rPr>
                <w:ins w:id="2465" w:author="Author"/>
              </w:rPr>
            </w:pPr>
            <w:ins w:id="2466" w:author="Author">
              <w:r w:rsidRPr="0041619D">
                <w:t>Mideast</w:t>
              </w:r>
            </w:ins>
          </w:p>
        </w:tc>
        <w:tc>
          <w:tcPr>
            <w:tcW w:w="1280" w:type="dxa"/>
            <w:tcBorders>
              <w:top w:val="single" w:sz="6" w:space="0" w:color="auto"/>
              <w:left w:val="single" w:sz="6" w:space="0" w:color="auto"/>
              <w:bottom w:val="single" w:sz="6" w:space="0" w:color="auto"/>
              <w:right w:val="single" w:sz="6" w:space="0" w:color="auto"/>
            </w:tcBorders>
            <w:vAlign w:val="bottom"/>
          </w:tcPr>
          <w:p w14:paraId="2D536C55" w14:textId="77777777" w:rsidR="00C50A95" w:rsidRPr="0041619D" w:rsidRDefault="00C50A95" w:rsidP="00416506">
            <w:pPr>
              <w:pStyle w:val="tabletext11"/>
              <w:jc w:val="center"/>
              <w:rPr>
                <w:ins w:id="2467" w:author="Author"/>
              </w:rPr>
            </w:pPr>
            <w:ins w:id="2468" w:author="Author">
              <w:r w:rsidRPr="0041619D">
                <w:rPr>
                  <w:rFonts w:cs="Arial"/>
                  <w:color w:val="000000"/>
                  <w:szCs w:val="18"/>
                </w:rPr>
                <w:t>0.683</w:t>
              </w:r>
            </w:ins>
          </w:p>
        </w:tc>
        <w:tc>
          <w:tcPr>
            <w:tcW w:w="1090" w:type="dxa"/>
            <w:tcBorders>
              <w:top w:val="single" w:sz="6" w:space="0" w:color="auto"/>
              <w:left w:val="single" w:sz="6" w:space="0" w:color="auto"/>
              <w:bottom w:val="single" w:sz="6" w:space="0" w:color="auto"/>
              <w:right w:val="single" w:sz="6" w:space="0" w:color="auto"/>
            </w:tcBorders>
            <w:vAlign w:val="bottom"/>
          </w:tcPr>
          <w:p w14:paraId="746FCB86" w14:textId="77777777" w:rsidR="00C50A95" w:rsidRPr="0041619D" w:rsidRDefault="00C50A95" w:rsidP="00416506">
            <w:pPr>
              <w:pStyle w:val="tabletext11"/>
              <w:jc w:val="center"/>
              <w:rPr>
                <w:ins w:id="2469" w:author="Author"/>
              </w:rPr>
            </w:pPr>
            <w:ins w:id="2470" w:author="Author">
              <w:r w:rsidRPr="0041619D">
                <w:rPr>
                  <w:rFonts w:cs="Arial"/>
                  <w:color w:val="000000"/>
                  <w:szCs w:val="18"/>
                </w:rPr>
                <w:t>1.051</w:t>
              </w:r>
            </w:ins>
          </w:p>
        </w:tc>
        <w:tc>
          <w:tcPr>
            <w:tcW w:w="1090" w:type="dxa"/>
            <w:tcBorders>
              <w:top w:val="single" w:sz="6" w:space="0" w:color="auto"/>
              <w:left w:val="single" w:sz="6" w:space="0" w:color="auto"/>
              <w:bottom w:val="single" w:sz="6" w:space="0" w:color="auto"/>
              <w:right w:val="single" w:sz="6" w:space="0" w:color="auto"/>
            </w:tcBorders>
            <w:vAlign w:val="bottom"/>
          </w:tcPr>
          <w:p w14:paraId="7FDFBAED" w14:textId="77777777" w:rsidR="00C50A95" w:rsidRPr="0041619D" w:rsidRDefault="00C50A95" w:rsidP="00416506">
            <w:pPr>
              <w:pStyle w:val="tabletext11"/>
              <w:jc w:val="center"/>
              <w:rPr>
                <w:ins w:id="2471" w:author="Author"/>
              </w:rPr>
            </w:pPr>
            <w:ins w:id="2472" w:author="Author">
              <w:r w:rsidRPr="0041619D">
                <w:rPr>
                  <w:rFonts w:cs="Arial"/>
                  <w:color w:val="000000"/>
                  <w:szCs w:val="18"/>
                </w:rPr>
                <w:t>1.463</w:t>
              </w:r>
            </w:ins>
          </w:p>
        </w:tc>
      </w:tr>
      <w:tr w:rsidR="00C50A95" w:rsidRPr="0041619D" w14:paraId="29945CF4" w14:textId="77777777" w:rsidTr="00416506">
        <w:trPr>
          <w:cantSplit/>
          <w:trHeight w:val="190"/>
          <w:ins w:id="2473" w:author="Author"/>
        </w:trPr>
        <w:tc>
          <w:tcPr>
            <w:tcW w:w="200" w:type="dxa"/>
            <w:tcBorders>
              <w:top w:val="nil"/>
              <w:left w:val="nil"/>
              <w:bottom w:val="nil"/>
              <w:right w:val="nil"/>
            </w:tcBorders>
          </w:tcPr>
          <w:p w14:paraId="0A0BC58C" w14:textId="77777777" w:rsidR="00C50A95" w:rsidRPr="0041619D" w:rsidRDefault="00C50A95" w:rsidP="00416506">
            <w:pPr>
              <w:pStyle w:val="tabletext11"/>
              <w:rPr>
                <w:ins w:id="2474" w:author="Author"/>
              </w:rPr>
            </w:pPr>
          </w:p>
        </w:tc>
        <w:tc>
          <w:tcPr>
            <w:tcW w:w="1340" w:type="dxa"/>
            <w:tcBorders>
              <w:top w:val="single" w:sz="6" w:space="0" w:color="auto"/>
              <w:left w:val="single" w:sz="6" w:space="0" w:color="auto"/>
              <w:bottom w:val="single" w:sz="6" w:space="0" w:color="auto"/>
              <w:right w:val="single" w:sz="6" w:space="0" w:color="auto"/>
            </w:tcBorders>
          </w:tcPr>
          <w:p w14:paraId="00A64F26" w14:textId="77777777" w:rsidR="00C50A95" w:rsidRPr="0041619D" w:rsidRDefault="00C50A95" w:rsidP="00416506">
            <w:pPr>
              <w:pStyle w:val="tabletext11"/>
              <w:rPr>
                <w:ins w:id="2475" w:author="Author"/>
              </w:rPr>
            </w:pPr>
            <w:ins w:id="2476" w:author="Author">
              <w:r w:rsidRPr="0041619D">
                <w:t>Gulf</w:t>
              </w:r>
            </w:ins>
          </w:p>
        </w:tc>
        <w:tc>
          <w:tcPr>
            <w:tcW w:w="1280" w:type="dxa"/>
            <w:tcBorders>
              <w:top w:val="single" w:sz="6" w:space="0" w:color="auto"/>
              <w:left w:val="single" w:sz="6" w:space="0" w:color="auto"/>
              <w:bottom w:val="single" w:sz="6" w:space="0" w:color="auto"/>
              <w:right w:val="single" w:sz="6" w:space="0" w:color="auto"/>
            </w:tcBorders>
            <w:vAlign w:val="bottom"/>
          </w:tcPr>
          <w:p w14:paraId="07371CA1" w14:textId="77777777" w:rsidR="00C50A95" w:rsidRPr="0041619D" w:rsidRDefault="00C50A95" w:rsidP="00416506">
            <w:pPr>
              <w:pStyle w:val="tabletext11"/>
              <w:jc w:val="center"/>
              <w:rPr>
                <w:ins w:id="2477" w:author="Author"/>
              </w:rPr>
            </w:pPr>
            <w:ins w:id="2478" w:author="Author">
              <w:r w:rsidRPr="0041619D">
                <w:rPr>
                  <w:rFonts w:cs="Arial"/>
                  <w:color w:val="000000"/>
                  <w:szCs w:val="18"/>
                </w:rPr>
                <w:t>0.727</w:t>
              </w:r>
            </w:ins>
          </w:p>
        </w:tc>
        <w:tc>
          <w:tcPr>
            <w:tcW w:w="1090" w:type="dxa"/>
            <w:tcBorders>
              <w:top w:val="single" w:sz="6" w:space="0" w:color="auto"/>
              <w:left w:val="single" w:sz="6" w:space="0" w:color="auto"/>
              <w:bottom w:val="single" w:sz="6" w:space="0" w:color="auto"/>
              <w:right w:val="single" w:sz="6" w:space="0" w:color="auto"/>
            </w:tcBorders>
            <w:vAlign w:val="bottom"/>
          </w:tcPr>
          <w:p w14:paraId="68520C54" w14:textId="77777777" w:rsidR="00C50A95" w:rsidRPr="0041619D" w:rsidRDefault="00C50A95" w:rsidP="00416506">
            <w:pPr>
              <w:pStyle w:val="tabletext11"/>
              <w:jc w:val="center"/>
              <w:rPr>
                <w:ins w:id="2479" w:author="Author"/>
              </w:rPr>
            </w:pPr>
            <w:ins w:id="2480" w:author="Author">
              <w:r w:rsidRPr="0041619D">
                <w:rPr>
                  <w:rFonts w:cs="Arial"/>
                  <w:color w:val="000000"/>
                  <w:szCs w:val="18"/>
                </w:rPr>
                <w:t>1.119</w:t>
              </w:r>
            </w:ins>
          </w:p>
        </w:tc>
        <w:tc>
          <w:tcPr>
            <w:tcW w:w="1090" w:type="dxa"/>
            <w:tcBorders>
              <w:top w:val="single" w:sz="6" w:space="0" w:color="auto"/>
              <w:left w:val="single" w:sz="6" w:space="0" w:color="auto"/>
              <w:bottom w:val="single" w:sz="6" w:space="0" w:color="auto"/>
              <w:right w:val="single" w:sz="6" w:space="0" w:color="auto"/>
            </w:tcBorders>
            <w:vAlign w:val="bottom"/>
          </w:tcPr>
          <w:p w14:paraId="2EAFCE91" w14:textId="77777777" w:rsidR="00C50A95" w:rsidRPr="0041619D" w:rsidRDefault="00C50A95" w:rsidP="00416506">
            <w:pPr>
              <w:pStyle w:val="tabletext11"/>
              <w:jc w:val="center"/>
              <w:rPr>
                <w:ins w:id="2481" w:author="Author"/>
              </w:rPr>
            </w:pPr>
            <w:ins w:id="2482" w:author="Author">
              <w:r w:rsidRPr="0041619D">
                <w:rPr>
                  <w:rFonts w:cs="Arial"/>
                  <w:color w:val="000000"/>
                  <w:szCs w:val="18"/>
                </w:rPr>
                <w:t>1.412</w:t>
              </w:r>
            </w:ins>
          </w:p>
        </w:tc>
      </w:tr>
      <w:tr w:rsidR="00C50A95" w:rsidRPr="0041619D" w14:paraId="52C4D32E" w14:textId="77777777" w:rsidTr="00416506">
        <w:trPr>
          <w:cantSplit/>
          <w:trHeight w:val="190"/>
          <w:ins w:id="2483" w:author="Author"/>
        </w:trPr>
        <w:tc>
          <w:tcPr>
            <w:tcW w:w="200" w:type="dxa"/>
            <w:tcBorders>
              <w:top w:val="nil"/>
              <w:left w:val="nil"/>
              <w:bottom w:val="nil"/>
              <w:right w:val="nil"/>
            </w:tcBorders>
          </w:tcPr>
          <w:p w14:paraId="3BBED309" w14:textId="77777777" w:rsidR="00C50A95" w:rsidRPr="0041619D" w:rsidRDefault="00C50A95" w:rsidP="00416506">
            <w:pPr>
              <w:pStyle w:val="tabletext11"/>
              <w:rPr>
                <w:ins w:id="2484" w:author="Author"/>
              </w:rPr>
            </w:pPr>
          </w:p>
        </w:tc>
        <w:tc>
          <w:tcPr>
            <w:tcW w:w="1340" w:type="dxa"/>
            <w:tcBorders>
              <w:top w:val="single" w:sz="6" w:space="0" w:color="auto"/>
              <w:left w:val="single" w:sz="6" w:space="0" w:color="auto"/>
              <w:bottom w:val="single" w:sz="6" w:space="0" w:color="auto"/>
              <w:right w:val="single" w:sz="6" w:space="0" w:color="auto"/>
            </w:tcBorders>
          </w:tcPr>
          <w:p w14:paraId="22B2C44E" w14:textId="77777777" w:rsidR="00C50A95" w:rsidRPr="0041619D" w:rsidRDefault="00C50A95" w:rsidP="00416506">
            <w:pPr>
              <w:pStyle w:val="tabletext11"/>
              <w:rPr>
                <w:ins w:id="2485" w:author="Author"/>
              </w:rPr>
            </w:pPr>
            <w:ins w:id="2486" w:author="Author">
              <w:r w:rsidRPr="0041619D">
                <w:t>Southeast</w:t>
              </w:r>
            </w:ins>
          </w:p>
        </w:tc>
        <w:tc>
          <w:tcPr>
            <w:tcW w:w="1280" w:type="dxa"/>
            <w:tcBorders>
              <w:top w:val="single" w:sz="6" w:space="0" w:color="auto"/>
              <w:left w:val="single" w:sz="6" w:space="0" w:color="auto"/>
              <w:bottom w:val="single" w:sz="6" w:space="0" w:color="auto"/>
              <w:right w:val="single" w:sz="6" w:space="0" w:color="auto"/>
            </w:tcBorders>
            <w:vAlign w:val="bottom"/>
          </w:tcPr>
          <w:p w14:paraId="3F21BB7A" w14:textId="77777777" w:rsidR="00C50A95" w:rsidRPr="0041619D" w:rsidRDefault="00C50A95" w:rsidP="00416506">
            <w:pPr>
              <w:pStyle w:val="tabletext11"/>
              <w:jc w:val="center"/>
              <w:rPr>
                <w:ins w:id="2487" w:author="Author"/>
              </w:rPr>
            </w:pPr>
            <w:ins w:id="2488" w:author="Author">
              <w:r w:rsidRPr="0041619D">
                <w:rPr>
                  <w:rFonts w:cs="Arial"/>
                  <w:color w:val="000000"/>
                  <w:szCs w:val="18"/>
                </w:rPr>
                <w:t>0.645</w:t>
              </w:r>
            </w:ins>
          </w:p>
        </w:tc>
        <w:tc>
          <w:tcPr>
            <w:tcW w:w="1090" w:type="dxa"/>
            <w:tcBorders>
              <w:top w:val="single" w:sz="6" w:space="0" w:color="auto"/>
              <w:left w:val="single" w:sz="6" w:space="0" w:color="auto"/>
              <w:bottom w:val="single" w:sz="6" w:space="0" w:color="auto"/>
              <w:right w:val="single" w:sz="6" w:space="0" w:color="auto"/>
            </w:tcBorders>
            <w:vAlign w:val="bottom"/>
          </w:tcPr>
          <w:p w14:paraId="0C221AAE" w14:textId="77777777" w:rsidR="00C50A95" w:rsidRPr="0041619D" w:rsidRDefault="00C50A95" w:rsidP="00416506">
            <w:pPr>
              <w:pStyle w:val="tabletext11"/>
              <w:jc w:val="center"/>
              <w:rPr>
                <w:ins w:id="2489" w:author="Author"/>
              </w:rPr>
            </w:pPr>
            <w:ins w:id="2490" w:author="Author">
              <w:r w:rsidRPr="0041619D">
                <w:rPr>
                  <w:rFonts w:cs="Arial"/>
                  <w:color w:val="000000"/>
                  <w:szCs w:val="18"/>
                </w:rPr>
                <w:t>0.992</w:t>
              </w:r>
            </w:ins>
          </w:p>
        </w:tc>
        <w:tc>
          <w:tcPr>
            <w:tcW w:w="1090" w:type="dxa"/>
            <w:tcBorders>
              <w:top w:val="single" w:sz="6" w:space="0" w:color="auto"/>
              <w:left w:val="single" w:sz="6" w:space="0" w:color="auto"/>
              <w:bottom w:val="single" w:sz="6" w:space="0" w:color="auto"/>
              <w:right w:val="single" w:sz="6" w:space="0" w:color="auto"/>
            </w:tcBorders>
            <w:vAlign w:val="bottom"/>
          </w:tcPr>
          <w:p w14:paraId="13663325" w14:textId="77777777" w:rsidR="00C50A95" w:rsidRPr="0041619D" w:rsidRDefault="00C50A95" w:rsidP="00416506">
            <w:pPr>
              <w:pStyle w:val="tabletext11"/>
              <w:jc w:val="center"/>
              <w:rPr>
                <w:ins w:id="2491" w:author="Author"/>
              </w:rPr>
            </w:pPr>
            <w:ins w:id="2492" w:author="Author">
              <w:r w:rsidRPr="0041619D">
                <w:rPr>
                  <w:rFonts w:cs="Arial"/>
                  <w:color w:val="000000"/>
                  <w:szCs w:val="18"/>
                </w:rPr>
                <w:t>1.777</w:t>
              </w:r>
            </w:ins>
          </w:p>
        </w:tc>
      </w:tr>
      <w:tr w:rsidR="00C50A95" w:rsidRPr="0041619D" w14:paraId="52492788" w14:textId="77777777" w:rsidTr="00416506">
        <w:trPr>
          <w:cantSplit/>
          <w:trHeight w:val="190"/>
          <w:ins w:id="2493" w:author="Author"/>
        </w:trPr>
        <w:tc>
          <w:tcPr>
            <w:tcW w:w="200" w:type="dxa"/>
            <w:tcBorders>
              <w:top w:val="nil"/>
              <w:left w:val="nil"/>
              <w:bottom w:val="nil"/>
              <w:right w:val="nil"/>
            </w:tcBorders>
          </w:tcPr>
          <w:p w14:paraId="63E66326" w14:textId="77777777" w:rsidR="00C50A95" w:rsidRPr="0041619D" w:rsidRDefault="00C50A95" w:rsidP="00416506">
            <w:pPr>
              <w:pStyle w:val="tabletext11"/>
              <w:rPr>
                <w:ins w:id="2494" w:author="Author"/>
              </w:rPr>
            </w:pPr>
          </w:p>
        </w:tc>
        <w:tc>
          <w:tcPr>
            <w:tcW w:w="1340" w:type="dxa"/>
            <w:tcBorders>
              <w:top w:val="single" w:sz="6" w:space="0" w:color="auto"/>
              <w:left w:val="single" w:sz="6" w:space="0" w:color="auto"/>
              <w:bottom w:val="single" w:sz="6" w:space="0" w:color="auto"/>
              <w:right w:val="single" w:sz="6" w:space="0" w:color="auto"/>
            </w:tcBorders>
          </w:tcPr>
          <w:p w14:paraId="1876A809" w14:textId="77777777" w:rsidR="00C50A95" w:rsidRPr="0041619D" w:rsidRDefault="00C50A95" w:rsidP="00416506">
            <w:pPr>
              <w:pStyle w:val="tabletext11"/>
              <w:rPr>
                <w:ins w:id="2495" w:author="Author"/>
              </w:rPr>
            </w:pPr>
            <w:ins w:id="2496" w:author="Author">
              <w:r w:rsidRPr="0041619D">
                <w:t>Eastern</w:t>
              </w:r>
            </w:ins>
          </w:p>
        </w:tc>
        <w:tc>
          <w:tcPr>
            <w:tcW w:w="1280" w:type="dxa"/>
            <w:tcBorders>
              <w:top w:val="single" w:sz="6" w:space="0" w:color="auto"/>
              <w:left w:val="single" w:sz="6" w:space="0" w:color="auto"/>
              <w:bottom w:val="single" w:sz="6" w:space="0" w:color="auto"/>
              <w:right w:val="single" w:sz="6" w:space="0" w:color="auto"/>
            </w:tcBorders>
            <w:vAlign w:val="bottom"/>
          </w:tcPr>
          <w:p w14:paraId="1B192515" w14:textId="77777777" w:rsidR="00C50A95" w:rsidRPr="0041619D" w:rsidRDefault="00C50A95" w:rsidP="00416506">
            <w:pPr>
              <w:pStyle w:val="tabletext11"/>
              <w:jc w:val="center"/>
              <w:rPr>
                <w:ins w:id="2497" w:author="Author"/>
              </w:rPr>
            </w:pPr>
            <w:ins w:id="2498" w:author="Author">
              <w:r w:rsidRPr="0041619D">
                <w:rPr>
                  <w:rFonts w:cs="Arial"/>
                  <w:color w:val="000000"/>
                  <w:szCs w:val="18"/>
                </w:rPr>
                <w:t>0.656</w:t>
              </w:r>
            </w:ins>
          </w:p>
        </w:tc>
        <w:tc>
          <w:tcPr>
            <w:tcW w:w="1090" w:type="dxa"/>
            <w:tcBorders>
              <w:top w:val="single" w:sz="6" w:space="0" w:color="auto"/>
              <w:left w:val="single" w:sz="6" w:space="0" w:color="auto"/>
              <w:bottom w:val="single" w:sz="6" w:space="0" w:color="auto"/>
              <w:right w:val="single" w:sz="6" w:space="0" w:color="auto"/>
            </w:tcBorders>
            <w:vAlign w:val="bottom"/>
          </w:tcPr>
          <w:p w14:paraId="2EB058DE" w14:textId="77777777" w:rsidR="00C50A95" w:rsidRPr="0041619D" w:rsidRDefault="00C50A95" w:rsidP="00416506">
            <w:pPr>
              <w:pStyle w:val="tabletext11"/>
              <w:jc w:val="center"/>
              <w:rPr>
                <w:ins w:id="2499" w:author="Author"/>
              </w:rPr>
            </w:pPr>
            <w:ins w:id="2500" w:author="Author">
              <w:r w:rsidRPr="0041619D">
                <w:rPr>
                  <w:rFonts w:cs="Arial"/>
                  <w:color w:val="000000"/>
                  <w:szCs w:val="18"/>
                </w:rPr>
                <w:t>1.010</w:t>
              </w:r>
            </w:ins>
          </w:p>
        </w:tc>
        <w:tc>
          <w:tcPr>
            <w:tcW w:w="1090" w:type="dxa"/>
            <w:tcBorders>
              <w:top w:val="single" w:sz="6" w:space="0" w:color="auto"/>
              <w:left w:val="single" w:sz="6" w:space="0" w:color="auto"/>
              <w:bottom w:val="single" w:sz="6" w:space="0" w:color="auto"/>
              <w:right w:val="single" w:sz="6" w:space="0" w:color="auto"/>
            </w:tcBorders>
            <w:vAlign w:val="bottom"/>
          </w:tcPr>
          <w:p w14:paraId="3E4E0601" w14:textId="77777777" w:rsidR="00C50A95" w:rsidRPr="0041619D" w:rsidRDefault="00C50A95" w:rsidP="00416506">
            <w:pPr>
              <w:pStyle w:val="tabletext11"/>
              <w:jc w:val="center"/>
              <w:rPr>
                <w:ins w:id="2501" w:author="Author"/>
              </w:rPr>
            </w:pPr>
            <w:ins w:id="2502" w:author="Author">
              <w:r w:rsidRPr="0041619D">
                <w:rPr>
                  <w:rFonts w:cs="Arial"/>
                  <w:color w:val="000000"/>
                  <w:szCs w:val="18"/>
                </w:rPr>
                <w:t>1.422</w:t>
              </w:r>
            </w:ins>
          </w:p>
        </w:tc>
      </w:tr>
      <w:tr w:rsidR="00C50A95" w:rsidRPr="0041619D" w14:paraId="5155BD51" w14:textId="77777777" w:rsidTr="00416506">
        <w:trPr>
          <w:cantSplit/>
          <w:trHeight w:val="190"/>
          <w:ins w:id="2503" w:author="Author"/>
        </w:trPr>
        <w:tc>
          <w:tcPr>
            <w:tcW w:w="200" w:type="dxa"/>
            <w:tcBorders>
              <w:top w:val="nil"/>
              <w:left w:val="nil"/>
              <w:bottom w:val="nil"/>
              <w:right w:val="nil"/>
            </w:tcBorders>
          </w:tcPr>
          <w:p w14:paraId="5B7E7E12" w14:textId="77777777" w:rsidR="00C50A95" w:rsidRPr="0041619D" w:rsidRDefault="00C50A95" w:rsidP="00416506">
            <w:pPr>
              <w:pStyle w:val="tabletext11"/>
              <w:rPr>
                <w:ins w:id="2504" w:author="Author"/>
              </w:rPr>
            </w:pPr>
          </w:p>
        </w:tc>
        <w:tc>
          <w:tcPr>
            <w:tcW w:w="1340" w:type="dxa"/>
            <w:tcBorders>
              <w:top w:val="single" w:sz="6" w:space="0" w:color="auto"/>
              <w:left w:val="single" w:sz="6" w:space="0" w:color="auto"/>
              <w:bottom w:val="single" w:sz="6" w:space="0" w:color="auto"/>
              <w:right w:val="single" w:sz="6" w:space="0" w:color="auto"/>
            </w:tcBorders>
          </w:tcPr>
          <w:p w14:paraId="1EB7676F" w14:textId="77777777" w:rsidR="00C50A95" w:rsidRPr="0041619D" w:rsidRDefault="00C50A95" w:rsidP="00416506">
            <w:pPr>
              <w:pStyle w:val="tabletext11"/>
              <w:rPr>
                <w:ins w:id="2505" w:author="Author"/>
              </w:rPr>
            </w:pPr>
            <w:ins w:id="2506" w:author="Author">
              <w:r w:rsidRPr="0041619D">
                <w:t>New England</w:t>
              </w:r>
            </w:ins>
          </w:p>
        </w:tc>
        <w:tc>
          <w:tcPr>
            <w:tcW w:w="1280" w:type="dxa"/>
            <w:tcBorders>
              <w:top w:val="single" w:sz="6" w:space="0" w:color="auto"/>
              <w:left w:val="single" w:sz="6" w:space="0" w:color="auto"/>
              <w:bottom w:val="single" w:sz="6" w:space="0" w:color="auto"/>
              <w:right w:val="single" w:sz="6" w:space="0" w:color="auto"/>
            </w:tcBorders>
            <w:vAlign w:val="bottom"/>
          </w:tcPr>
          <w:p w14:paraId="7D07E091" w14:textId="77777777" w:rsidR="00C50A95" w:rsidRPr="0041619D" w:rsidRDefault="00C50A95" w:rsidP="00416506">
            <w:pPr>
              <w:pStyle w:val="tabletext11"/>
              <w:jc w:val="center"/>
              <w:rPr>
                <w:ins w:id="2507" w:author="Author"/>
              </w:rPr>
            </w:pPr>
            <w:ins w:id="2508" w:author="Author">
              <w:r w:rsidRPr="0041619D">
                <w:rPr>
                  <w:rFonts w:cs="Arial"/>
                  <w:color w:val="000000"/>
                  <w:szCs w:val="18"/>
                </w:rPr>
                <w:t>0.739</w:t>
              </w:r>
            </w:ins>
          </w:p>
        </w:tc>
        <w:tc>
          <w:tcPr>
            <w:tcW w:w="1090" w:type="dxa"/>
            <w:tcBorders>
              <w:top w:val="single" w:sz="6" w:space="0" w:color="auto"/>
              <w:left w:val="single" w:sz="6" w:space="0" w:color="auto"/>
              <w:bottom w:val="single" w:sz="6" w:space="0" w:color="auto"/>
              <w:right w:val="single" w:sz="6" w:space="0" w:color="auto"/>
            </w:tcBorders>
            <w:vAlign w:val="bottom"/>
          </w:tcPr>
          <w:p w14:paraId="323F1350" w14:textId="77777777" w:rsidR="00C50A95" w:rsidRPr="0041619D" w:rsidRDefault="00C50A95" w:rsidP="00416506">
            <w:pPr>
              <w:pStyle w:val="tabletext11"/>
              <w:jc w:val="center"/>
              <w:rPr>
                <w:ins w:id="2509" w:author="Author"/>
              </w:rPr>
            </w:pPr>
            <w:ins w:id="2510" w:author="Author">
              <w:r w:rsidRPr="0041619D">
                <w:rPr>
                  <w:rFonts w:cs="Arial"/>
                  <w:color w:val="000000"/>
                  <w:szCs w:val="18"/>
                </w:rPr>
                <w:t>1.136</w:t>
              </w:r>
            </w:ins>
          </w:p>
        </w:tc>
        <w:tc>
          <w:tcPr>
            <w:tcW w:w="1090" w:type="dxa"/>
            <w:tcBorders>
              <w:top w:val="single" w:sz="6" w:space="0" w:color="auto"/>
              <w:left w:val="single" w:sz="6" w:space="0" w:color="auto"/>
              <w:bottom w:val="single" w:sz="6" w:space="0" w:color="auto"/>
              <w:right w:val="single" w:sz="6" w:space="0" w:color="auto"/>
            </w:tcBorders>
            <w:vAlign w:val="bottom"/>
          </w:tcPr>
          <w:p w14:paraId="38D4A89F" w14:textId="77777777" w:rsidR="00C50A95" w:rsidRPr="0041619D" w:rsidRDefault="00C50A95" w:rsidP="00416506">
            <w:pPr>
              <w:pStyle w:val="tabletext11"/>
              <w:jc w:val="center"/>
              <w:rPr>
                <w:ins w:id="2511" w:author="Author"/>
              </w:rPr>
            </w:pPr>
            <w:ins w:id="2512" w:author="Author">
              <w:r w:rsidRPr="0041619D">
                <w:rPr>
                  <w:rFonts w:cs="Arial"/>
                  <w:color w:val="000000"/>
                  <w:szCs w:val="18"/>
                </w:rPr>
                <w:t>1.219</w:t>
              </w:r>
            </w:ins>
          </w:p>
        </w:tc>
      </w:tr>
    </w:tbl>
    <w:p w14:paraId="614CB94B" w14:textId="77777777" w:rsidR="00C50A95" w:rsidRPr="0041619D" w:rsidRDefault="00C50A95" w:rsidP="00C50A95">
      <w:pPr>
        <w:pStyle w:val="tablecaption"/>
        <w:rPr>
          <w:ins w:id="2513" w:author="Author"/>
        </w:rPr>
      </w:pPr>
      <w:ins w:id="2514" w:author="Author">
        <w:r w:rsidRPr="0041619D">
          <w:t>Table 224.B.2.b.(2)(b)(iii)i. Metropolitan To Metropolitan Table – Zone 41 (Mountain) Combinations Factors</w:t>
        </w:r>
      </w:ins>
    </w:p>
    <w:p w14:paraId="576D6F86" w14:textId="77777777" w:rsidR="00C50A95" w:rsidRPr="0041619D" w:rsidRDefault="00C50A95" w:rsidP="00C50A95">
      <w:pPr>
        <w:pStyle w:val="isonormal"/>
        <w:rPr>
          <w:ins w:id="2515" w:author="Author"/>
        </w:rPr>
      </w:pPr>
    </w:p>
    <w:p w14:paraId="1C5C5C7F" w14:textId="77777777" w:rsidR="00C50A95" w:rsidRPr="0041619D" w:rsidRDefault="00C50A95" w:rsidP="00C50A95">
      <w:pPr>
        <w:pStyle w:val="outlinehd8"/>
        <w:rPr>
          <w:ins w:id="2516" w:author="Author"/>
        </w:rPr>
      </w:pPr>
      <w:ins w:id="2517" w:author="Author">
        <w:r w:rsidRPr="0041619D">
          <w:tab/>
          <w:t>ii.</w:t>
        </w:r>
        <w:r w:rsidRPr="0041619D">
          <w:tab/>
          <w:t>Regional To Regional Table</w:t>
        </w:r>
      </w:ins>
    </w:p>
    <w:p w14:paraId="1E552E6F" w14:textId="77777777" w:rsidR="00C50A95" w:rsidRPr="0041619D" w:rsidRDefault="00C50A95" w:rsidP="00C50A95">
      <w:pPr>
        <w:pStyle w:val="space4"/>
        <w:rPr>
          <w:ins w:id="251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C50A95" w:rsidRPr="0041619D" w14:paraId="23512C1F" w14:textId="77777777" w:rsidTr="00416506">
        <w:trPr>
          <w:cantSplit/>
          <w:trHeight w:val="190"/>
          <w:ins w:id="2519" w:author="Author"/>
        </w:trPr>
        <w:tc>
          <w:tcPr>
            <w:tcW w:w="200" w:type="dxa"/>
            <w:tcBorders>
              <w:top w:val="nil"/>
              <w:left w:val="nil"/>
              <w:bottom w:val="nil"/>
              <w:right w:val="nil"/>
            </w:tcBorders>
          </w:tcPr>
          <w:p w14:paraId="44E317F0" w14:textId="77777777" w:rsidR="00C50A95" w:rsidRPr="0041619D" w:rsidRDefault="00C50A95" w:rsidP="00416506">
            <w:pPr>
              <w:pStyle w:val="tablehead"/>
              <w:rPr>
                <w:ins w:id="2520" w:author="Author"/>
              </w:rPr>
            </w:pPr>
          </w:p>
        </w:tc>
        <w:tc>
          <w:tcPr>
            <w:tcW w:w="4800" w:type="dxa"/>
            <w:gridSpan w:val="4"/>
            <w:tcBorders>
              <w:top w:val="single" w:sz="6" w:space="0" w:color="auto"/>
              <w:left w:val="single" w:sz="6" w:space="0" w:color="auto"/>
              <w:bottom w:val="nil"/>
              <w:right w:val="single" w:sz="6" w:space="0" w:color="auto"/>
            </w:tcBorders>
          </w:tcPr>
          <w:p w14:paraId="571A3431" w14:textId="77777777" w:rsidR="00C50A95" w:rsidRPr="0041619D" w:rsidRDefault="00C50A95" w:rsidP="00416506">
            <w:pPr>
              <w:pStyle w:val="tablehead"/>
              <w:rPr>
                <w:ins w:id="2521" w:author="Author"/>
              </w:rPr>
            </w:pPr>
            <w:ins w:id="2522" w:author="Author">
              <w:r w:rsidRPr="0041619D">
                <w:t>Zone 41 (Mountain) Combinations</w:t>
              </w:r>
            </w:ins>
          </w:p>
        </w:tc>
      </w:tr>
      <w:tr w:rsidR="00C50A95" w:rsidRPr="0041619D" w14:paraId="2FDCB004" w14:textId="77777777" w:rsidTr="00416506">
        <w:trPr>
          <w:cantSplit/>
          <w:trHeight w:val="190"/>
          <w:ins w:id="2523" w:author="Author"/>
        </w:trPr>
        <w:tc>
          <w:tcPr>
            <w:tcW w:w="200" w:type="dxa"/>
            <w:tcBorders>
              <w:top w:val="nil"/>
              <w:left w:val="nil"/>
              <w:bottom w:val="nil"/>
              <w:right w:val="nil"/>
            </w:tcBorders>
          </w:tcPr>
          <w:p w14:paraId="7C165F73" w14:textId="77777777" w:rsidR="00C50A95" w:rsidRPr="0041619D" w:rsidRDefault="00C50A95" w:rsidP="00416506">
            <w:pPr>
              <w:pStyle w:val="tabletext11"/>
              <w:rPr>
                <w:ins w:id="2524" w:author="Author"/>
              </w:rPr>
            </w:pPr>
          </w:p>
        </w:tc>
        <w:tc>
          <w:tcPr>
            <w:tcW w:w="1340" w:type="dxa"/>
            <w:vMerge w:val="restart"/>
            <w:tcBorders>
              <w:top w:val="single" w:sz="6" w:space="0" w:color="auto"/>
              <w:left w:val="single" w:sz="6" w:space="0" w:color="auto"/>
              <w:right w:val="single" w:sz="6" w:space="0" w:color="auto"/>
            </w:tcBorders>
            <w:vAlign w:val="bottom"/>
          </w:tcPr>
          <w:p w14:paraId="0158B5D8" w14:textId="77777777" w:rsidR="00C50A95" w:rsidRPr="0041619D" w:rsidRDefault="00C50A95" w:rsidP="00416506">
            <w:pPr>
              <w:pStyle w:val="tablehead"/>
              <w:rPr>
                <w:ins w:id="2525" w:author="Author"/>
              </w:rPr>
            </w:pPr>
            <w:ins w:id="2526" w:author="Author">
              <w:r w:rsidRPr="0041619D">
                <w:t>Zone Of</w:t>
              </w:r>
              <w:r w:rsidRPr="0041619D">
                <w:br/>
                <w:t>Terminal</w:t>
              </w:r>
            </w:ins>
          </w:p>
        </w:tc>
        <w:tc>
          <w:tcPr>
            <w:tcW w:w="1280" w:type="dxa"/>
            <w:vMerge w:val="restart"/>
            <w:tcBorders>
              <w:top w:val="single" w:sz="6" w:space="0" w:color="auto"/>
              <w:left w:val="single" w:sz="6" w:space="0" w:color="auto"/>
              <w:right w:val="single" w:sz="6" w:space="0" w:color="auto"/>
            </w:tcBorders>
            <w:vAlign w:val="bottom"/>
          </w:tcPr>
          <w:p w14:paraId="4344C4B5" w14:textId="77777777" w:rsidR="00C50A95" w:rsidRPr="0041619D" w:rsidRDefault="00C50A95" w:rsidP="00416506">
            <w:pPr>
              <w:pStyle w:val="tablehead"/>
              <w:rPr>
                <w:ins w:id="2527" w:author="Author"/>
              </w:rPr>
            </w:pPr>
            <w:ins w:id="2528" w:author="Author">
              <w:r w:rsidRPr="0041619D">
                <w:t>Specified</w:t>
              </w:r>
              <w:r w:rsidRPr="0041619D">
                <w:br/>
                <w:t>Causes Of</w:t>
              </w:r>
              <w:r w:rsidRPr="0041619D">
                <w:br/>
                <w:t>Loss</w:t>
              </w:r>
            </w:ins>
          </w:p>
        </w:tc>
        <w:tc>
          <w:tcPr>
            <w:tcW w:w="1090" w:type="dxa"/>
            <w:vMerge w:val="restart"/>
            <w:tcBorders>
              <w:top w:val="single" w:sz="6" w:space="0" w:color="auto"/>
              <w:left w:val="single" w:sz="6" w:space="0" w:color="auto"/>
              <w:right w:val="single" w:sz="6" w:space="0" w:color="auto"/>
            </w:tcBorders>
            <w:vAlign w:val="bottom"/>
          </w:tcPr>
          <w:p w14:paraId="403B3829" w14:textId="77777777" w:rsidR="00C50A95" w:rsidRPr="0041619D" w:rsidRDefault="00C50A95" w:rsidP="00416506">
            <w:pPr>
              <w:pStyle w:val="tablehead"/>
              <w:rPr>
                <w:ins w:id="2529" w:author="Author"/>
              </w:rPr>
            </w:pPr>
            <w:ins w:id="2530" w:author="Author">
              <w:r w:rsidRPr="0041619D">
                <w:t>Comp.</w:t>
              </w:r>
            </w:ins>
          </w:p>
        </w:tc>
        <w:tc>
          <w:tcPr>
            <w:tcW w:w="1090" w:type="dxa"/>
            <w:vMerge w:val="restart"/>
            <w:tcBorders>
              <w:top w:val="single" w:sz="6" w:space="0" w:color="auto"/>
              <w:left w:val="single" w:sz="6" w:space="0" w:color="auto"/>
              <w:right w:val="single" w:sz="6" w:space="0" w:color="auto"/>
            </w:tcBorders>
            <w:vAlign w:val="bottom"/>
          </w:tcPr>
          <w:p w14:paraId="3AE64B1F" w14:textId="77777777" w:rsidR="00C50A95" w:rsidRPr="0041619D" w:rsidRDefault="00C50A95" w:rsidP="00416506">
            <w:pPr>
              <w:pStyle w:val="tablehead"/>
              <w:rPr>
                <w:ins w:id="2531" w:author="Author"/>
              </w:rPr>
            </w:pPr>
            <w:ins w:id="2532" w:author="Author">
              <w:r w:rsidRPr="0041619D">
                <w:t>Coll.</w:t>
              </w:r>
            </w:ins>
          </w:p>
        </w:tc>
      </w:tr>
      <w:tr w:rsidR="00C50A95" w:rsidRPr="0041619D" w14:paraId="4B1B9BBF" w14:textId="77777777" w:rsidTr="00416506">
        <w:trPr>
          <w:cantSplit/>
          <w:trHeight w:val="190"/>
          <w:ins w:id="2533" w:author="Author"/>
        </w:trPr>
        <w:tc>
          <w:tcPr>
            <w:tcW w:w="200" w:type="dxa"/>
            <w:tcBorders>
              <w:top w:val="nil"/>
              <w:left w:val="nil"/>
              <w:bottom w:val="nil"/>
              <w:right w:val="nil"/>
            </w:tcBorders>
          </w:tcPr>
          <w:p w14:paraId="4059556E" w14:textId="77777777" w:rsidR="00C50A95" w:rsidRPr="0041619D" w:rsidRDefault="00C50A95" w:rsidP="00416506">
            <w:pPr>
              <w:pStyle w:val="tabletext11"/>
              <w:rPr>
                <w:ins w:id="2534" w:author="Author"/>
              </w:rPr>
            </w:pPr>
          </w:p>
        </w:tc>
        <w:tc>
          <w:tcPr>
            <w:tcW w:w="1340" w:type="dxa"/>
            <w:vMerge/>
            <w:tcBorders>
              <w:left w:val="single" w:sz="6" w:space="0" w:color="auto"/>
              <w:right w:val="single" w:sz="6" w:space="0" w:color="auto"/>
            </w:tcBorders>
          </w:tcPr>
          <w:p w14:paraId="3E2F3DD8" w14:textId="77777777" w:rsidR="00C50A95" w:rsidRPr="0041619D" w:rsidRDefault="00C50A95" w:rsidP="00416506">
            <w:pPr>
              <w:pStyle w:val="tablehead"/>
              <w:rPr>
                <w:ins w:id="2535" w:author="Author"/>
              </w:rPr>
            </w:pPr>
          </w:p>
        </w:tc>
        <w:tc>
          <w:tcPr>
            <w:tcW w:w="1280" w:type="dxa"/>
            <w:vMerge/>
            <w:tcBorders>
              <w:left w:val="single" w:sz="6" w:space="0" w:color="auto"/>
              <w:right w:val="single" w:sz="6" w:space="0" w:color="auto"/>
            </w:tcBorders>
          </w:tcPr>
          <w:p w14:paraId="35645BFD" w14:textId="77777777" w:rsidR="00C50A95" w:rsidRPr="0041619D" w:rsidRDefault="00C50A95" w:rsidP="00416506">
            <w:pPr>
              <w:pStyle w:val="tablehead"/>
              <w:rPr>
                <w:ins w:id="2536" w:author="Author"/>
              </w:rPr>
            </w:pPr>
          </w:p>
        </w:tc>
        <w:tc>
          <w:tcPr>
            <w:tcW w:w="1090" w:type="dxa"/>
            <w:vMerge/>
            <w:tcBorders>
              <w:left w:val="single" w:sz="6" w:space="0" w:color="auto"/>
              <w:right w:val="single" w:sz="6" w:space="0" w:color="auto"/>
            </w:tcBorders>
          </w:tcPr>
          <w:p w14:paraId="6629CE8D" w14:textId="77777777" w:rsidR="00C50A95" w:rsidRPr="0041619D" w:rsidRDefault="00C50A95" w:rsidP="00416506">
            <w:pPr>
              <w:pStyle w:val="tablehead"/>
              <w:rPr>
                <w:ins w:id="2537" w:author="Author"/>
              </w:rPr>
            </w:pPr>
          </w:p>
        </w:tc>
        <w:tc>
          <w:tcPr>
            <w:tcW w:w="1090" w:type="dxa"/>
            <w:vMerge/>
            <w:tcBorders>
              <w:left w:val="single" w:sz="6" w:space="0" w:color="auto"/>
              <w:right w:val="single" w:sz="6" w:space="0" w:color="auto"/>
            </w:tcBorders>
          </w:tcPr>
          <w:p w14:paraId="6CE5E8A9" w14:textId="77777777" w:rsidR="00C50A95" w:rsidRPr="0041619D" w:rsidRDefault="00C50A95" w:rsidP="00416506">
            <w:pPr>
              <w:pStyle w:val="tablehead"/>
              <w:rPr>
                <w:ins w:id="2538" w:author="Author"/>
              </w:rPr>
            </w:pPr>
          </w:p>
        </w:tc>
      </w:tr>
      <w:tr w:rsidR="00C50A95" w:rsidRPr="0041619D" w14:paraId="70FE4D66" w14:textId="77777777" w:rsidTr="00416506">
        <w:trPr>
          <w:cantSplit/>
          <w:trHeight w:val="190"/>
          <w:ins w:id="2539" w:author="Author"/>
        </w:trPr>
        <w:tc>
          <w:tcPr>
            <w:tcW w:w="200" w:type="dxa"/>
            <w:tcBorders>
              <w:top w:val="nil"/>
              <w:left w:val="nil"/>
              <w:bottom w:val="nil"/>
              <w:right w:val="nil"/>
            </w:tcBorders>
          </w:tcPr>
          <w:p w14:paraId="7D32CE11" w14:textId="77777777" w:rsidR="00C50A95" w:rsidRPr="0041619D" w:rsidRDefault="00C50A95" w:rsidP="00416506">
            <w:pPr>
              <w:pStyle w:val="tabletext11"/>
              <w:rPr>
                <w:ins w:id="2540" w:author="Author"/>
              </w:rPr>
            </w:pPr>
          </w:p>
        </w:tc>
        <w:tc>
          <w:tcPr>
            <w:tcW w:w="1340" w:type="dxa"/>
            <w:vMerge/>
            <w:tcBorders>
              <w:left w:val="single" w:sz="6" w:space="0" w:color="auto"/>
              <w:bottom w:val="single" w:sz="6" w:space="0" w:color="auto"/>
              <w:right w:val="single" w:sz="6" w:space="0" w:color="auto"/>
            </w:tcBorders>
          </w:tcPr>
          <w:p w14:paraId="211860A8" w14:textId="77777777" w:rsidR="00C50A95" w:rsidRPr="0041619D" w:rsidRDefault="00C50A95" w:rsidP="00416506">
            <w:pPr>
              <w:pStyle w:val="tablehead"/>
              <w:rPr>
                <w:ins w:id="2541" w:author="Author"/>
              </w:rPr>
            </w:pPr>
          </w:p>
        </w:tc>
        <w:tc>
          <w:tcPr>
            <w:tcW w:w="1280" w:type="dxa"/>
            <w:vMerge/>
            <w:tcBorders>
              <w:left w:val="single" w:sz="6" w:space="0" w:color="auto"/>
              <w:bottom w:val="single" w:sz="6" w:space="0" w:color="auto"/>
              <w:right w:val="single" w:sz="6" w:space="0" w:color="auto"/>
            </w:tcBorders>
          </w:tcPr>
          <w:p w14:paraId="3F40D7E3" w14:textId="77777777" w:rsidR="00C50A95" w:rsidRPr="0041619D" w:rsidRDefault="00C50A95" w:rsidP="00416506">
            <w:pPr>
              <w:pStyle w:val="tablehead"/>
              <w:rPr>
                <w:ins w:id="2542" w:author="Author"/>
              </w:rPr>
            </w:pPr>
          </w:p>
        </w:tc>
        <w:tc>
          <w:tcPr>
            <w:tcW w:w="1090" w:type="dxa"/>
            <w:vMerge/>
            <w:tcBorders>
              <w:left w:val="single" w:sz="6" w:space="0" w:color="auto"/>
              <w:bottom w:val="single" w:sz="6" w:space="0" w:color="auto"/>
              <w:right w:val="single" w:sz="6" w:space="0" w:color="auto"/>
            </w:tcBorders>
          </w:tcPr>
          <w:p w14:paraId="35A6E48D" w14:textId="77777777" w:rsidR="00C50A95" w:rsidRPr="0041619D" w:rsidRDefault="00C50A95" w:rsidP="00416506">
            <w:pPr>
              <w:pStyle w:val="tablehead"/>
              <w:rPr>
                <w:ins w:id="2543" w:author="Author"/>
              </w:rPr>
            </w:pPr>
          </w:p>
        </w:tc>
        <w:tc>
          <w:tcPr>
            <w:tcW w:w="1090" w:type="dxa"/>
            <w:vMerge/>
            <w:tcBorders>
              <w:left w:val="single" w:sz="6" w:space="0" w:color="auto"/>
              <w:bottom w:val="single" w:sz="6" w:space="0" w:color="auto"/>
              <w:right w:val="single" w:sz="6" w:space="0" w:color="auto"/>
            </w:tcBorders>
          </w:tcPr>
          <w:p w14:paraId="5E9ABAD4" w14:textId="77777777" w:rsidR="00C50A95" w:rsidRPr="0041619D" w:rsidRDefault="00C50A95" w:rsidP="00416506">
            <w:pPr>
              <w:pStyle w:val="tablehead"/>
              <w:rPr>
                <w:ins w:id="2544" w:author="Author"/>
              </w:rPr>
            </w:pPr>
          </w:p>
        </w:tc>
      </w:tr>
      <w:tr w:rsidR="00C50A95" w:rsidRPr="0041619D" w14:paraId="56A18FDA" w14:textId="77777777" w:rsidTr="00416506">
        <w:trPr>
          <w:cantSplit/>
          <w:trHeight w:val="190"/>
          <w:ins w:id="2545" w:author="Author"/>
        </w:trPr>
        <w:tc>
          <w:tcPr>
            <w:tcW w:w="200" w:type="dxa"/>
            <w:tcBorders>
              <w:top w:val="nil"/>
              <w:left w:val="nil"/>
              <w:bottom w:val="nil"/>
              <w:right w:val="nil"/>
            </w:tcBorders>
          </w:tcPr>
          <w:p w14:paraId="66EC41F5" w14:textId="77777777" w:rsidR="00C50A95" w:rsidRPr="0041619D" w:rsidRDefault="00C50A95" w:rsidP="00416506">
            <w:pPr>
              <w:pStyle w:val="tabletext11"/>
              <w:rPr>
                <w:ins w:id="2546" w:author="Author"/>
              </w:rPr>
            </w:pPr>
          </w:p>
        </w:tc>
        <w:tc>
          <w:tcPr>
            <w:tcW w:w="1340" w:type="dxa"/>
            <w:tcBorders>
              <w:top w:val="single" w:sz="6" w:space="0" w:color="auto"/>
              <w:left w:val="single" w:sz="6" w:space="0" w:color="auto"/>
              <w:bottom w:val="single" w:sz="6" w:space="0" w:color="auto"/>
              <w:right w:val="single" w:sz="6" w:space="0" w:color="auto"/>
            </w:tcBorders>
          </w:tcPr>
          <w:p w14:paraId="10AB303E" w14:textId="77777777" w:rsidR="00C50A95" w:rsidRPr="0041619D" w:rsidRDefault="00C50A95" w:rsidP="00416506">
            <w:pPr>
              <w:pStyle w:val="tabletext11"/>
              <w:rPr>
                <w:ins w:id="2547" w:author="Author"/>
              </w:rPr>
            </w:pPr>
            <w:ins w:id="2548" w:author="Author">
              <w:r w:rsidRPr="0041619D">
                <w:t>Pacific</w:t>
              </w:r>
            </w:ins>
          </w:p>
        </w:tc>
        <w:tc>
          <w:tcPr>
            <w:tcW w:w="1280" w:type="dxa"/>
            <w:tcBorders>
              <w:top w:val="single" w:sz="6" w:space="0" w:color="auto"/>
              <w:left w:val="single" w:sz="6" w:space="0" w:color="auto"/>
              <w:bottom w:val="single" w:sz="6" w:space="0" w:color="auto"/>
              <w:right w:val="single" w:sz="6" w:space="0" w:color="auto"/>
            </w:tcBorders>
            <w:vAlign w:val="bottom"/>
          </w:tcPr>
          <w:p w14:paraId="12668501" w14:textId="77777777" w:rsidR="00C50A95" w:rsidRPr="0041619D" w:rsidRDefault="00C50A95" w:rsidP="00416506">
            <w:pPr>
              <w:pStyle w:val="tabletext11"/>
              <w:jc w:val="center"/>
              <w:rPr>
                <w:ins w:id="2549" w:author="Author"/>
              </w:rPr>
            </w:pPr>
            <w:ins w:id="2550" w:author="Author">
              <w:r w:rsidRPr="0041619D">
                <w:rPr>
                  <w:rFonts w:cs="Arial"/>
                  <w:color w:val="000000"/>
                  <w:szCs w:val="18"/>
                </w:rPr>
                <w:t>0.817</w:t>
              </w:r>
            </w:ins>
          </w:p>
        </w:tc>
        <w:tc>
          <w:tcPr>
            <w:tcW w:w="1090" w:type="dxa"/>
            <w:tcBorders>
              <w:top w:val="single" w:sz="6" w:space="0" w:color="auto"/>
              <w:left w:val="single" w:sz="6" w:space="0" w:color="auto"/>
              <w:bottom w:val="single" w:sz="6" w:space="0" w:color="auto"/>
              <w:right w:val="single" w:sz="6" w:space="0" w:color="auto"/>
            </w:tcBorders>
            <w:vAlign w:val="bottom"/>
          </w:tcPr>
          <w:p w14:paraId="02093FF9" w14:textId="77777777" w:rsidR="00C50A95" w:rsidRPr="0041619D" w:rsidRDefault="00C50A95" w:rsidP="00416506">
            <w:pPr>
              <w:pStyle w:val="tabletext11"/>
              <w:jc w:val="center"/>
              <w:rPr>
                <w:ins w:id="2551" w:author="Author"/>
              </w:rPr>
            </w:pPr>
            <w:ins w:id="2552" w:author="Author">
              <w:r w:rsidRPr="0041619D">
                <w:rPr>
                  <w:rFonts w:cs="Arial"/>
                  <w:color w:val="000000"/>
                  <w:szCs w:val="18"/>
                </w:rPr>
                <w:t>1.257</w:t>
              </w:r>
            </w:ins>
          </w:p>
        </w:tc>
        <w:tc>
          <w:tcPr>
            <w:tcW w:w="1090" w:type="dxa"/>
            <w:tcBorders>
              <w:top w:val="single" w:sz="6" w:space="0" w:color="auto"/>
              <w:left w:val="single" w:sz="6" w:space="0" w:color="auto"/>
              <w:bottom w:val="single" w:sz="6" w:space="0" w:color="auto"/>
              <w:right w:val="single" w:sz="6" w:space="0" w:color="auto"/>
            </w:tcBorders>
            <w:vAlign w:val="bottom"/>
          </w:tcPr>
          <w:p w14:paraId="37E7E74F" w14:textId="77777777" w:rsidR="00C50A95" w:rsidRPr="0041619D" w:rsidRDefault="00C50A95" w:rsidP="00416506">
            <w:pPr>
              <w:pStyle w:val="tabletext11"/>
              <w:jc w:val="center"/>
              <w:rPr>
                <w:ins w:id="2553" w:author="Author"/>
              </w:rPr>
            </w:pPr>
            <w:ins w:id="2554" w:author="Author">
              <w:r w:rsidRPr="0041619D">
                <w:rPr>
                  <w:rFonts w:cs="Arial"/>
                  <w:color w:val="000000"/>
                  <w:szCs w:val="18"/>
                </w:rPr>
                <w:t>1.981</w:t>
              </w:r>
            </w:ins>
          </w:p>
        </w:tc>
      </w:tr>
      <w:tr w:rsidR="00C50A95" w:rsidRPr="0041619D" w14:paraId="08AA7CFC" w14:textId="77777777" w:rsidTr="00416506">
        <w:trPr>
          <w:cantSplit/>
          <w:trHeight w:val="190"/>
          <w:ins w:id="2555" w:author="Author"/>
        </w:trPr>
        <w:tc>
          <w:tcPr>
            <w:tcW w:w="200" w:type="dxa"/>
            <w:tcBorders>
              <w:top w:val="nil"/>
              <w:left w:val="nil"/>
              <w:bottom w:val="nil"/>
              <w:right w:val="nil"/>
            </w:tcBorders>
          </w:tcPr>
          <w:p w14:paraId="0F1879FC" w14:textId="77777777" w:rsidR="00C50A95" w:rsidRPr="0041619D" w:rsidRDefault="00C50A95" w:rsidP="00416506">
            <w:pPr>
              <w:pStyle w:val="tabletext11"/>
              <w:rPr>
                <w:ins w:id="2556" w:author="Author"/>
              </w:rPr>
            </w:pPr>
          </w:p>
        </w:tc>
        <w:tc>
          <w:tcPr>
            <w:tcW w:w="1340" w:type="dxa"/>
            <w:tcBorders>
              <w:top w:val="single" w:sz="6" w:space="0" w:color="auto"/>
              <w:left w:val="single" w:sz="6" w:space="0" w:color="auto"/>
              <w:bottom w:val="single" w:sz="6" w:space="0" w:color="auto"/>
              <w:right w:val="single" w:sz="6" w:space="0" w:color="auto"/>
            </w:tcBorders>
          </w:tcPr>
          <w:p w14:paraId="390C7F94" w14:textId="77777777" w:rsidR="00C50A95" w:rsidRPr="0041619D" w:rsidRDefault="00C50A95" w:rsidP="00416506">
            <w:pPr>
              <w:pStyle w:val="tabletext11"/>
              <w:rPr>
                <w:ins w:id="2557" w:author="Author"/>
              </w:rPr>
            </w:pPr>
            <w:ins w:id="2558" w:author="Author">
              <w:r w:rsidRPr="0041619D">
                <w:t>Mountain</w:t>
              </w:r>
            </w:ins>
          </w:p>
        </w:tc>
        <w:tc>
          <w:tcPr>
            <w:tcW w:w="1280" w:type="dxa"/>
            <w:tcBorders>
              <w:top w:val="single" w:sz="6" w:space="0" w:color="auto"/>
              <w:left w:val="single" w:sz="6" w:space="0" w:color="auto"/>
              <w:bottom w:val="single" w:sz="6" w:space="0" w:color="auto"/>
              <w:right w:val="single" w:sz="6" w:space="0" w:color="auto"/>
            </w:tcBorders>
            <w:vAlign w:val="bottom"/>
          </w:tcPr>
          <w:p w14:paraId="2F873219" w14:textId="77777777" w:rsidR="00C50A95" w:rsidRPr="0041619D" w:rsidRDefault="00C50A95" w:rsidP="00416506">
            <w:pPr>
              <w:pStyle w:val="tabletext11"/>
              <w:jc w:val="center"/>
              <w:rPr>
                <w:ins w:id="2559" w:author="Author"/>
              </w:rPr>
            </w:pPr>
            <w:ins w:id="2560" w:author="Author">
              <w:r w:rsidRPr="0041619D">
                <w:rPr>
                  <w:rFonts w:cs="Arial"/>
                  <w:color w:val="000000"/>
                  <w:szCs w:val="18"/>
                </w:rPr>
                <w:t>0.683</w:t>
              </w:r>
            </w:ins>
          </w:p>
        </w:tc>
        <w:tc>
          <w:tcPr>
            <w:tcW w:w="1090" w:type="dxa"/>
            <w:tcBorders>
              <w:top w:val="single" w:sz="6" w:space="0" w:color="auto"/>
              <w:left w:val="single" w:sz="6" w:space="0" w:color="auto"/>
              <w:bottom w:val="single" w:sz="6" w:space="0" w:color="auto"/>
              <w:right w:val="single" w:sz="6" w:space="0" w:color="auto"/>
            </w:tcBorders>
            <w:vAlign w:val="bottom"/>
          </w:tcPr>
          <w:p w14:paraId="7099C10C" w14:textId="77777777" w:rsidR="00C50A95" w:rsidRPr="0041619D" w:rsidRDefault="00C50A95" w:rsidP="00416506">
            <w:pPr>
              <w:pStyle w:val="tabletext11"/>
              <w:jc w:val="center"/>
              <w:rPr>
                <w:ins w:id="2561" w:author="Author"/>
              </w:rPr>
            </w:pPr>
            <w:ins w:id="2562" w:author="Author">
              <w:r w:rsidRPr="0041619D">
                <w:rPr>
                  <w:rFonts w:cs="Arial"/>
                  <w:color w:val="000000"/>
                  <w:szCs w:val="18"/>
                </w:rPr>
                <w:t>1.051</w:t>
              </w:r>
            </w:ins>
          </w:p>
        </w:tc>
        <w:tc>
          <w:tcPr>
            <w:tcW w:w="1090" w:type="dxa"/>
            <w:tcBorders>
              <w:top w:val="single" w:sz="6" w:space="0" w:color="auto"/>
              <w:left w:val="single" w:sz="6" w:space="0" w:color="auto"/>
              <w:bottom w:val="single" w:sz="6" w:space="0" w:color="auto"/>
              <w:right w:val="single" w:sz="6" w:space="0" w:color="auto"/>
            </w:tcBorders>
            <w:vAlign w:val="bottom"/>
          </w:tcPr>
          <w:p w14:paraId="558FCCA3" w14:textId="77777777" w:rsidR="00C50A95" w:rsidRPr="0041619D" w:rsidRDefault="00C50A95" w:rsidP="00416506">
            <w:pPr>
              <w:pStyle w:val="tabletext11"/>
              <w:jc w:val="center"/>
              <w:rPr>
                <w:ins w:id="2563" w:author="Author"/>
              </w:rPr>
            </w:pPr>
            <w:ins w:id="2564" w:author="Author">
              <w:r w:rsidRPr="0041619D">
                <w:rPr>
                  <w:rFonts w:cs="Arial"/>
                  <w:color w:val="000000"/>
                  <w:szCs w:val="18"/>
                </w:rPr>
                <w:t>1.272</w:t>
              </w:r>
            </w:ins>
          </w:p>
        </w:tc>
      </w:tr>
      <w:tr w:rsidR="00C50A95" w:rsidRPr="0041619D" w14:paraId="6D43CA0D" w14:textId="77777777" w:rsidTr="00416506">
        <w:trPr>
          <w:cantSplit/>
          <w:trHeight w:val="190"/>
          <w:ins w:id="2565" w:author="Author"/>
        </w:trPr>
        <w:tc>
          <w:tcPr>
            <w:tcW w:w="200" w:type="dxa"/>
            <w:tcBorders>
              <w:top w:val="nil"/>
              <w:left w:val="nil"/>
              <w:bottom w:val="nil"/>
              <w:right w:val="nil"/>
            </w:tcBorders>
          </w:tcPr>
          <w:p w14:paraId="0F897504" w14:textId="77777777" w:rsidR="00C50A95" w:rsidRPr="0041619D" w:rsidRDefault="00C50A95" w:rsidP="00416506">
            <w:pPr>
              <w:pStyle w:val="tabletext11"/>
              <w:rPr>
                <w:ins w:id="2566" w:author="Author"/>
              </w:rPr>
            </w:pPr>
          </w:p>
        </w:tc>
        <w:tc>
          <w:tcPr>
            <w:tcW w:w="1340" w:type="dxa"/>
            <w:tcBorders>
              <w:top w:val="single" w:sz="6" w:space="0" w:color="auto"/>
              <w:left w:val="single" w:sz="6" w:space="0" w:color="auto"/>
              <w:bottom w:val="single" w:sz="6" w:space="0" w:color="auto"/>
              <w:right w:val="single" w:sz="6" w:space="0" w:color="auto"/>
            </w:tcBorders>
          </w:tcPr>
          <w:p w14:paraId="275AC70A" w14:textId="77777777" w:rsidR="00C50A95" w:rsidRPr="0041619D" w:rsidRDefault="00C50A95" w:rsidP="00416506">
            <w:pPr>
              <w:pStyle w:val="tabletext11"/>
              <w:rPr>
                <w:ins w:id="2567" w:author="Author"/>
              </w:rPr>
            </w:pPr>
            <w:ins w:id="2568" w:author="Author">
              <w:r w:rsidRPr="0041619D">
                <w:t>Midwest</w:t>
              </w:r>
            </w:ins>
          </w:p>
        </w:tc>
        <w:tc>
          <w:tcPr>
            <w:tcW w:w="1280" w:type="dxa"/>
            <w:tcBorders>
              <w:top w:val="single" w:sz="6" w:space="0" w:color="auto"/>
              <w:left w:val="single" w:sz="6" w:space="0" w:color="auto"/>
              <w:bottom w:val="single" w:sz="6" w:space="0" w:color="auto"/>
              <w:right w:val="single" w:sz="6" w:space="0" w:color="auto"/>
            </w:tcBorders>
            <w:vAlign w:val="bottom"/>
          </w:tcPr>
          <w:p w14:paraId="60928107" w14:textId="77777777" w:rsidR="00C50A95" w:rsidRPr="0041619D" w:rsidRDefault="00C50A95" w:rsidP="00416506">
            <w:pPr>
              <w:pStyle w:val="tabletext11"/>
              <w:jc w:val="center"/>
              <w:rPr>
                <w:ins w:id="2569" w:author="Author"/>
              </w:rPr>
            </w:pPr>
            <w:ins w:id="2570" w:author="Author">
              <w:r w:rsidRPr="0041619D">
                <w:rPr>
                  <w:rFonts w:cs="Arial"/>
                  <w:color w:val="000000"/>
                  <w:szCs w:val="18"/>
                </w:rPr>
                <w:t>0.851</w:t>
              </w:r>
            </w:ins>
          </w:p>
        </w:tc>
        <w:tc>
          <w:tcPr>
            <w:tcW w:w="1090" w:type="dxa"/>
            <w:tcBorders>
              <w:top w:val="single" w:sz="6" w:space="0" w:color="auto"/>
              <w:left w:val="single" w:sz="6" w:space="0" w:color="auto"/>
              <w:bottom w:val="single" w:sz="6" w:space="0" w:color="auto"/>
              <w:right w:val="single" w:sz="6" w:space="0" w:color="auto"/>
            </w:tcBorders>
            <w:vAlign w:val="bottom"/>
          </w:tcPr>
          <w:p w14:paraId="6F6CE4CC" w14:textId="77777777" w:rsidR="00C50A95" w:rsidRPr="0041619D" w:rsidRDefault="00C50A95" w:rsidP="00416506">
            <w:pPr>
              <w:pStyle w:val="tabletext11"/>
              <w:jc w:val="center"/>
              <w:rPr>
                <w:ins w:id="2571" w:author="Author"/>
              </w:rPr>
            </w:pPr>
            <w:ins w:id="2572" w:author="Author">
              <w:r w:rsidRPr="0041619D">
                <w:rPr>
                  <w:rFonts w:cs="Arial"/>
                  <w:color w:val="000000"/>
                  <w:szCs w:val="18"/>
                </w:rPr>
                <w:t>1.309</w:t>
              </w:r>
            </w:ins>
          </w:p>
        </w:tc>
        <w:tc>
          <w:tcPr>
            <w:tcW w:w="1090" w:type="dxa"/>
            <w:tcBorders>
              <w:top w:val="single" w:sz="6" w:space="0" w:color="auto"/>
              <w:left w:val="single" w:sz="6" w:space="0" w:color="auto"/>
              <w:bottom w:val="single" w:sz="6" w:space="0" w:color="auto"/>
              <w:right w:val="single" w:sz="6" w:space="0" w:color="auto"/>
            </w:tcBorders>
            <w:vAlign w:val="bottom"/>
          </w:tcPr>
          <w:p w14:paraId="3F925E98" w14:textId="77777777" w:rsidR="00C50A95" w:rsidRPr="0041619D" w:rsidRDefault="00C50A95" w:rsidP="00416506">
            <w:pPr>
              <w:pStyle w:val="tabletext11"/>
              <w:jc w:val="center"/>
              <w:rPr>
                <w:ins w:id="2573" w:author="Author"/>
              </w:rPr>
            </w:pPr>
            <w:ins w:id="2574" w:author="Author">
              <w:r w:rsidRPr="0041619D">
                <w:rPr>
                  <w:rFonts w:cs="Arial"/>
                  <w:color w:val="000000"/>
                  <w:szCs w:val="18"/>
                </w:rPr>
                <w:t>1.564</w:t>
              </w:r>
            </w:ins>
          </w:p>
        </w:tc>
      </w:tr>
      <w:tr w:rsidR="00C50A95" w:rsidRPr="0041619D" w14:paraId="10785DA1" w14:textId="77777777" w:rsidTr="00416506">
        <w:trPr>
          <w:cantSplit/>
          <w:trHeight w:val="190"/>
          <w:ins w:id="2575" w:author="Author"/>
        </w:trPr>
        <w:tc>
          <w:tcPr>
            <w:tcW w:w="200" w:type="dxa"/>
            <w:tcBorders>
              <w:top w:val="nil"/>
              <w:left w:val="nil"/>
              <w:bottom w:val="nil"/>
              <w:right w:val="nil"/>
            </w:tcBorders>
          </w:tcPr>
          <w:p w14:paraId="5CAB56F2" w14:textId="77777777" w:rsidR="00C50A95" w:rsidRPr="0041619D" w:rsidRDefault="00C50A95" w:rsidP="00416506">
            <w:pPr>
              <w:pStyle w:val="tabletext11"/>
              <w:rPr>
                <w:ins w:id="2576" w:author="Author"/>
              </w:rPr>
            </w:pPr>
          </w:p>
        </w:tc>
        <w:tc>
          <w:tcPr>
            <w:tcW w:w="1340" w:type="dxa"/>
            <w:tcBorders>
              <w:top w:val="single" w:sz="6" w:space="0" w:color="auto"/>
              <w:left w:val="single" w:sz="6" w:space="0" w:color="auto"/>
              <w:bottom w:val="single" w:sz="6" w:space="0" w:color="auto"/>
              <w:right w:val="single" w:sz="6" w:space="0" w:color="auto"/>
            </w:tcBorders>
          </w:tcPr>
          <w:p w14:paraId="3433766E" w14:textId="77777777" w:rsidR="00C50A95" w:rsidRPr="0041619D" w:rsidRDefault="00C50A95" w:rsidP="00416506">
            <w:pPr>
              <w:pStyle w:val="tabletext11"/>
              <w:rPr>
                <w:ins w:id="2577" w:author="Author"/>
              </w:rPr>
            </w:pPr>
            <w:ins w:id="2578" w:author="Author">
              <w:r w:rsidRPr="0041619D">
                <w:t>Southwest</w:t>
              </w:r>
            </w:ins>
          </w:p>
        </w:tc>
        <w:tc>
          <w:tcPr>
            <w:tcW w:w="1280" w:type="dxa"/>
            <w:tcBorders>
              <w:top w:val="single" w:sz="6" w:space="0" w:color="auto"/>
              <w:left w:val="single" w:sz="6" w:space="0" w:color="auto"/>
              <w:bottom w:val="single" w:sz="6" w:space="0" w:color="auto"/>
              <w:right w:val="single" w:sz="6" w:space="0" w:color="auto"/>
            </w:tcBorders>
            <w:vAlign w:val="bottom"/>
          </w:tcPr>
          <w:p w14:paraId="35531EBF" w14:textId="77777777" w:rsidR="00C50A95" w:rsidRPr="0041619D" w:rsidRDefault="00C50A95" w:rsidP="00416506">
            <w:pPr>
              <w:pStyle w:val="tabletext11"/>
              <w:jc w:val="center"/>
              <w:rPr>
                <w:ins w:id="2579" w:author="Author"/>
              </w:rPr>
            </w:pPr>
            <w:ins w:id="2580" w:author="Author">
              <w:r w:rsidRPr="0041619D">
                <w:rPr>
                  <w:rFonts w:cs="Arial"/>
                  <w:color w:val="000000"/>
                  <w:szCs w:val="18"/>
                </w:rPr>
                <w:t>0.679</w:t>
              </w:r>
            </w:ins>
          </w:p>
        </w:tc>
        <w:tc>
          <w:tcPr>
            <w:tcW w:w="1090" w:type="dxa"/>
            <w:tcBorders>
              <w:top w:val="single" w:sz="6" w:space="0" w:color="auto"/>
              <w:left w:val="single" w:sz="6" w:space="0" w:color="auto"/>
              <w:bottom w:val="single" w:sz="6" w:space="0" w:color="auto"/>
              <w:right w:val="single" w:sz="6" w:space="0" w:color="auto"/>
            </w:tcBorders>
            <w:vAlign w:val="bottom"/>
          </w:tcPr>
          <w:p w14:paraId="50CF557C" w14:textId="77777777" w:rsidR="00C50A95" w:rsidRPr="0041619D" w:rsidRDefault="00C50A95" w:rsidP="00416506">
            <w:pPr>
              <w:pStyle w:val="tabletext11"/>
              <w:jc w:val="center"/>
              <w:rPr>
                <w:ins w:id="2581" w:author="Author"/>
              </w:rPr>
            </w:pPr>
            <w:ins w:id="2582" w:author="Author">
              <w:r w:rsidRPr="0041619D">
                <w:rPr>
                  <w:rFonts w:cs="Arial"/>
                  <w:color w:val="000000"/>
                  <w:szCs w:val="18"/>
                </w:rPr>
                <w:t>1.044</w:t>
              </w:r>
            </w:ins>
          </w:p>
        </w:tc>
        <w:tc>
          <w:tcPr>
            <w:tcW w:w="1090" w:type="dxa"/>
            <w:tcBorders>
              <w:top w:val="single" w:sz="6" w:space="0" w:color="auto"/>
              <w:left w:val="single" w:sz="6" w:space="0" w:color="auto"/>
              <w:bottom w:val="single" w:sz="6" w:space="0" w:color="auto"/>
              <w:right w:val="single" w:sz="6" w:space="0" w:color="auto"/>
            </w:tcBorders>
            <w:vAlign w:val="bottom"/>
          </w:tcPr>
          <w:p w14:paraId="3D0F568E" w14:textId="77777777" w:rsidR="00C50A95" w:rsidRPr="0041619D" w:rsidRDefault="00C50A95" w:rsidP="00416506">
            <w:pPr>
              <w:pStyle w:val="tabletext11"/>
              <w:jc w:val="center"/>
              <w:rPr>
                <w:ins w:id="2583" w:author="Author"/>
              </w:rPr>
            </w:pPr>
            <w:ins w:id="2584" w:author="Author">
              <w:r w:rsidRPr="0041619D">
                <w:rPr>
                  <w:rFonts w:cs="Arial"/>
                  <w:color w:val="000000"/>
                  <w:szCs w:val="18"/>
                </w:rPr>
                <w:t>1.356</w:t>
              </w:r>
            </w:ins>
          </w:p>
        </w:tc>
      </w:tr>
      <w:tr w:rsidR="00C50A95" w:rsidRPr="0041619D" w14:paraId="7E183662" w14:textId="77777777" w:rsidTr="00416506">
        <w:trPr>
          <w:cantSplit/>
          <w:trHeight w:val="190"/>
          <w:ins w:id="2585" w:author="Author"/>
        </w:trPr>
        <w:tc>
          <w:tcPr>
            <w:tcW w:w="200" w:type="dxa"/>
            <w:tcBorders>
              <w:top w:val="nil"/>
              <w:left w:val="nil"/>
              <w:bottom w:val="nil"/>
              <w:right w:val="nil"/>
            </w:tcBorders>
          </w:tcPr>
          <w:p w14:paraId="74ACAD5F" w14:textId="77777777" w:rsidR="00C50A95" w:rsidRPr="0041619D" w:rsidRDefault="00C50A95" w:rsidP="00416506">
            <w:pPr>
              <w:pStyle w:val="tabletext11"/>
              <w:rPr>
                <w:ins w:id="2586" w:author="Author"/>
              </w:rPr>
            </w:pPr>
          </w:p>
        </w:tc>
        <w:tc>
          <w:tcPr>
            <w:tcW w:w="1340" w:type="dxa"/>
            <w:tcBorders>
              <w:top w:val="single" w:sz="6" w:space="0" w:color="auto"/>
              <w:left w:val="single" w:sz="6" w:space="0" w:color="auto"/>
              <w:bottom w:val="single" w:sz="6" w:space="0" w:color="auto"/>
              <w:right w:val="single" w:sz="6" w:space="0" w:color="auto"/>
            </w:tcBorders>
          </w:tcPr>
          <w:p w14:paraId="1F840515" w14:textId="77777777" w:rsidR="00C50A95" w:rsidRPr="0041619D" w:rsidRDefault="00C50A95" w:rsidP="00416506">
            <w:pPr>
              <w:pStyle w:val="tabletext11"/>
              <w:rPr>
                <w:ins w:id="2587" w:author="Author"/>
              </w:rPr>
            </w:pPr>
            <w:ins w:id="2588" w:author="Author">
              <w:r w:rsidRPr="0041619D">
                <w:t>North Central</w:t>
              </w:r>
            </w:ins>
          </w:p>
        </w:tc>
        <w:tc>
          <w:tcPr>
            <w:tcW w:w="1280" w:type="dxa"/>
            <w:tcBorders>
              <w:top w:val="single" w:sz="6" w:space="0" w:color="auto"/>
              <w:left w:val="single" w:sz="6" w:space="0" w:color="auto"/>
              <w:bottom w:val="single" w:sz="6" w:space="0" w:color="auto"/>
              <w:right w:val="single" w:sz="6" w:space="0" w:color="auto"/>
            </w:tcBorders>
            <w:vAlign w:val="bottom"/>
          </w:tcPr>
          <w:p w14:paraId="26C3BBF0" w14:textId="77777777" w:rsidR="00C50A95" w:rsidRPr="0041619D" w:rsidRDefault="00C50A95" w:rsidP="00416506">
            <w:pPr>
              <w:pStyle w:val="tabletext11"/>
              <w:jc w:val="center"/>
              <w:rPr>
                <w:ins w:id="2589" w:author="Author"/>
              </w:rPr>
            </w:pPr>
            <w:ins w:id="2590" w:author="Author">
              <w:r w:rsidRPr="0041619D">
                <w:rPr>
                  <w:rFonts w:cs="Arial"/>
                  <w:color w:val="000000"/>
                  <w:szCs w:val="18"/>
                </w:rPr>
                <w:t>0.662</w:t>
              </w:r>
            </w:ins>
          </w:p>
        </w:tc>
        <w:tc>
          <w:tcPr>
            <w:tcW w:w="1090" w:type="dxa"/>
            <w:tcBorders>
              <w:top w:val="single" w:sz="6" w:space="0" w:color="auto"/>
              <w:left w:val="single" w:sz="6" w:space="0" w:color="auto"/>
              <w:bottom w:val="single" w:sz="6" w:space="0" w:color="auto"/>
              <w:right w:val="single" w:sz="6" w:space="0" w:color="auto"/>
            </w:tcBorders>
            <w:vAlign w:val="bottom"/>
          </w:tcPr>
          <w:p w14:paraId="3E0DC0B4" w14:textId="77777777" w:rsidR="00C50A95" w:rsidRPr="0041619D" w:rsidRDefault="00C50A95" w:rsidP="00416506">
            <w:pPr>
              <w:pStyle w:val="tabletext11"/>
              <w:jc w:val="center"/>
              <w:rPr>
                <w:ins w:id="2591" w:author="Author"/>
              </w:rPr>
            </w:pPr>
            <w:ins w:id="2592" w:author="Author">
              <w:r w:rsidRPr="0041619D">
                <w:rPr>
                  <w:rFonts w:cs="Arial"/>
                  <w:color w:val="000000"/>
                  <w:szCs w:val="18"/>
                </w:rPr>
                <w:t>1.018</w:t>
              </w:r>
            </w:ins>
          </w:p>
        </w:tc>
        <w:tc>
          <w:tcPr>
            <w:tcW w:w="1090" w:type="dxa"/>
            <w:tcBorders>
              <w:top w:val="single" w:sz="6" w:space="0" w:color="auto"/>
              <w:left w:val="single" w:sz="6" w:space="0" w:color="auto"/>
              <w:bottom w:val="single" w:sz="6" w:space="0" w:color="auto"/>
              <w:right w:val="single" w:sz="6" w:space="0" w:color="auto"/>
            </w:tcBorders>
            <w:vAlign w:val="bottom"/>
          </w:tcPr>
          <w:p w14:paraId="30A67D0D" w14:textId="77777777" w:rsidR="00C50A95" w:rsidRPr="0041619D" w:rsidRDefault="00C50A95" w:rsidP="00416506">
            <w:pPr>
              <w:pStyle w:val="tabletext11"/>
              <w:jc w:val="center"/>
              <w:rPr>
                <w:ins w:id="2593" w:author="Author"/>
              </w:rPr>
            </w:pPr>
            <w:ins w:id="2594" w:author="Author">
              <w:r w:rsidRPr="0041619D">
                <w:rPr>
                  <w:rFonts w:cs="Arial"/>
                  <w:color w:val="000000"/>
                  <w:szCs w:val="18"/>
                </w:rPr>
                <w:t>1.938</w:t>
              </w:r>
            </w:ins>
          </w:p>
        </w:tc>
      </w:tr>
      <w:tr w:rsidR="00C50A95" w:rsidRPr="0041619D" w14:paraId="4A7B58CF" w14:textId="77777777" w:rsidTr="00416506">
        <w:trPr>
          <w:cantSplit/>
          <w:trHeight w:val="190"/>
          <w:ins w:id="2595" w:author="Author"/>
        </w:trPr>
        <w:tc>
          <w:tcPr>
            <w:tcW w:w="200" w:type="dxa"/>
            <w:tcBorders>
              <w:top w:val="nil"/>
              <w:left w:val="nil"/>
              <w:bottom w:val="nil"/>
              <w:right w:val="nil"/>
            </w:tcBorders>
          </w:tcPr>
          <w:p w14:paraId="01EB4591" w14:textId="77777777" w:rsidR="00C50A95" w:rsidRPr="0041619D" w:rsidRDefault="00C50A95" w:rsidP="00416506">
            <w:pPr>
              <w:pStyle w:val="tabletext11"/>
              <w:rPr>
                <w:ins w:id="2596" w:author="Author"/>
              </w:rPr>
            </w:pPr>
          </w:p>
        </w:tc>
        <w:tc>
          <w:tcPr>
            <w:tcW w:w="1340" w:type="dxa"/>
            <w:tcBorders>
              <w:top w:val="single" w:sz="6" w:space="0" w:color="auto"/>
              <w:left w:val="single" w:sz="6" w:space="0" w:color="auto"/>
              <w:bottom w:val="single" w:sz="6" w:space="0" w:color="auto"/>
              <w:right w:val="single" w:sz="6" w:space="0" w:color="auto"/>
            </w:tcBorders>
          </w:tcPr>
          <w:p w14:paraId="39D877CF" w14:textId="77777777" w:rsidR="00C50A95" w:rsidRPr="0041619D" w:rsidRDefault="00C50A95" w:rsidP="00416506">
            <w:pPr>
              <w:pStyle w:val="tabletext11"/>
              <w:rPr>
                <w:ins w:id="2597" w:author="Author"/>
              </w:rPr>
            </w:pPr>
            <w:ins w:id="2598" w:author="Author">
              <w:r w:rsidRPr="0041619D">
                <w:t>Mideast</w:t>
              </w:r>
            </w:ins>
          </w:p>
        </w:tc>
        <w:tc>
          <w:tcPr>
            <w:tcW w:w="1280" w:type="dxa"/>
            <w:tcBorders>
              <w:top w:val="single" w:sz="6" w:space="0" w:color="auto"/>
              <w:left w:val="single" w:sz="6" w:space="0" w:color="auto"/>
              <w:bottom w:val="single" w:sz="6" w:space="0" w:color="auto"/>
              <w:right w:val="single" w:sz="6" w:space="0" w:color="auto"/>
            </w:tcBorders>
            <w:vAlign w:val="bottom"/>
          </w:tcPr>
          <w:p w14:paraId="40791984" w14:textId="77777777" w:rsidR="00C50A95" w:rsidRPr="0041619D" w:rsidRDefault="00C50A95" w:rsidP="00416506">
            <w:pPr>
              <w:pStyle w:val="tabletext11"/>
              <w:jc w:val="center"/>
              <w:rPr>
                <w:ins w:id="2599" w:author="Author"/>
              </w:rPr>
            </w:pPr>
            <w:ins w:id="2600" w:author="Author">
              <w:r w:rsidRPr="0041619D">
                <w:rPr>
                  <w:rFonts w:cs="Arial"/>
                  <w:color w:val="000000"/>
                  <w:szCs w:val="18"/>
                </w:rPr>
                <w:t>0.719</w:t>
              </w:r>
            </w:ins>
          </w:p>
        </w:tc>
        <w:tc>
          <w:tcPr>
            <w:tcW w:w="1090" w:type="dxa"/>
            <w:tcBorders>
              <w:top w:val="single" w:sz="6" w:space="0" w:color="auto"/>
              <w:left w:val="single" w:sz="6" w:space="0" w:color="auto"/>
              <w:bottom w:val="single" w:sz="6" w:space="0" w:color="auto"/>
              <w:right w:val="single" w:sz="6" w:space="0" w:color="auto"/>
            </w:tcBorders>
            <w:vAlign w:val="bottom"/>
          </w:tcPr>
          <w:p w14:paraId="00D4BB38" w14:textId="77777777" w:rsidR="00C50A95" w:rsidRPr="0041619D" w:rsidRDefault="00C50A95" w:rsidP="00416506">
            <w:pPr>
              <w:pStyle w:val="tabletext11"/>
              <w:jc w:val="center"/>
              <w:rPr>
                <w:ins w:id="2601" w:author="Author"/>
              </w:rPr>
            </w:pPr>
            <w:ins w:id="2602" w:author="Author">
              <w:r w:rsidRPr="0041619D">
                <w:rPr>
                  <w:rFonts w:cs="Arial"/>
                  <w:color w:val="000000"/>
                  <w:szCs w:val="18"/>
                </w:rPr>
                <w:t>1.106</w:t>
              </w:r>
            </w:ins>
          </w:p>
        </w:tc>
        <w:tc>
          <w:tcPr>
            <w:tcW w:w="1090" w:type="dxa"/>
            <w:tcBorders>
              <w:top w:val="single" w:sz="6" w:space="0" w:color="auto"/>
              <w:left w:val="single" w:sz="6" w:space="0" w:color="auto"/>
              <w:bottom w:val="single" w:sz="6" w:space="0" w:color="auto"/>
              <w:right w:val="single" w:sz="6" w:space="0" w:color="auto"/>
            </w:tcBorders>
            <w:vAlign w:val="bottom"/>
          </w:tcPr>
          <w:p w14:paraId="7C1EF3C9" w14:textId="77777777" w:rsidR="00C50A95" w:rsidRPr="0041619D" w:rsidRDefault="00C50A95" w:rsidP="00416506">
            <w:pPr>
              <w:pStyle w:val="tabletext11"/>
              <w:jc w:val="center"/>
              <w:rPr>
                <w:ins w:id="2603" w:author="Author"/>
              </w:rPr>
            </w:pPr>
            <w:ins w:id="2604" w:author="Author">
              <w:r w:rsidRPr="0041619D">
                <w:rPr>
                  <w:rFonts w:cs="Arial"/>
                  <w:color w:val="000000"/>
                  <w:szCs w:val="18"/>
                </w:rPr>
                <w:t>1.663</w:t>
              </w:r>
            </w:ins>
          </w:p>
        </w:tc>
      </w:tr>
      <w:tr w:rsidR="00C50A95" w:rsidRPr="0041619D" w14:paraId="3A8D37C2" w14:textId="77777777" w:rsidTr="00416506">
        <w:trPr>
          <w:cantSplit/>
          <w:trHeight w:val="190"/>
          <w:ins w:id="2605" w:author="Author"/>
        </w:trPr>
        <w:tc>
          <w:tcPr>
            <w:tcW w:w="200" w:type="dxa"/>
            <w:tcBorders>
              <w:top w:val="nil"/>
              <w:left w:val="nil"/>
              <w:bottom w:val="nil"/>
              <w:right w:val="nil"/>
            </w:tcBorders>
          </w:tcPr>
          <w:p w14:paraId="790AED10" w14:textId="77777777" w:rsidR="00C50A95" w:rsidRPr="0041619D" w:rsidRDefault="00C50A95" w:rsidP="00416506">
            <w:pPr>
              <w:pStyle w:val="tabletext11"/>
              <w:rPr>
                <w:ins w:id="2606" w:author="Author"/>
              </w:rPr>
            </w:pPr>
          </w:p>
        </w:tc>
        <w:tc>
          <w:tcPr>
            <w:tcW w:w="1340" w:type="dxa"/>
            <w:tcBorders>
              <w:top w:val="single" w:sz="6" w:space="0" w:color="auto"/>
              <w:left w:val="single" w:sz="6" w:space="0" w:color="auto"/>
              <w:bottom w:val="single" w:sz="6" w:space="0" w:color="auto"/>
              <w:right w:val="single" w:sz="6" w:space="0" w:color="auto"/>
            </w:tcBorders>
          </w:tcPr>
          <w:p w14:paraId="33358649" w14:textId="77777777" w:rsidR="00C50A95" w:rsidRPr="0041619D" w:rsidRDefault="00C50A95" w:rsidP="00416506">
            <w:pPr>
              <w:pStyle w:val="tabletext11"/>
              <w:rPr>
                <w:ins w:id="2607" w:author="Author"/>
              </w:rPr>
            </w:pPr>
            <w:ins w:id="2608" w:author="Author">
              <w:r w:rsidRPr="0041619D">
                <w:t>Gulf</w:t>
              </w:r>
            </w:ins>
          </w:p>
        </w:tc>
        <w:tc>
          <w:tcPr>
            <w:tcW w:w="1280" w:type="dxa"/>
            <w:tcBorders>
              <w:top w:val="single" w:sz="6" w:space="0" w:color="auto"/>
              <w:left w:val="single" w:sz="6" w:space="0" w:color="auto"/>
              <w:bottom w:val="single" w:sz="6" w:space="0" w:color="auto"/>
              <w:right w:val="single" w:sz="6" w:space="0" w:color="auto"/>
            </w:tcBorders>
            <w:vAlign w:val="bottom"/>
          </w:tcPr>
          <w:p w14:paraId="276D6195" w14:textId="77777777" w:rsidR="00C50A95" w:rsidRPr="0041619D" w:rsidRDefault="00C50A95" w:rsidP="00416506">
            <w:pPr>
              <w:pStyle w:val="tabletext11"/>
              <w:jc w:val="center"/>
              <w:rPr>
                <w:ins w:id="2609" w:author="Author"/>
              </w:rPr>
            </w:pPr>
            <w:ins w:id="2610" w:author="Author">
              <w:r w:rsidRPr="0041619D">
                <w:rPr>
                  <w:rFonts w:cs="Arial"/>
                  <w:color w:val="000000"/>
                  <w:szCs w:val="18"/>
                </w:rPr>
                <w:t>0.766</w:t>
              </w:r>
            </w:ins>
          </w:p>
        </w:tc>
        <w:tc>
          <w:tcPr>
            <w:tcW w:w="1090" w:type="dxa"/>
            <w:tcBorders>
              <w:top w:val="single" w:sz="6" w:space="0" w:color="auto"/>
              <w:left w:val="single" w:sz="6" w:space="0" w:color="auto"/>
              <w:bottom w:val="single" w:sz="6" w:space="0" w:color="auto"/>
              <w:right w:val="single" w:sz="6" w:space="0" w:color="auto"/>
            </w:tcBorders>
            <w:vAlign w:val="bottom"/>
          </w:tcPr>
          <w:p w14:paraId="2A455A69" w14:textId="77777777" w:rsidR="00C50A95" w:rsidRPr="0041619D" w:rsidRDefault="00C50A95" w:rsidP="00416506">
            <w:pPr>
              <w:pStyle w:val="tabletext11"/>
              <w:jc w:val="center"/>
              <w:rPr>
                <w:ins w:id="2611" w:author="Author"/>
              </w:rPr>
            </w:pPr>
            <w:ins w:id="2612" w:author="Author">
              <w:r w:rsidRPr="0041619D">
                <w:rPr>
                  <w:rFonts w:cs="Arial"/>
                  <w:color w:val="000000"/>
                  <w:szCs w:val="18"/>
                </w:rPr>
                <w:t>1.178</w:t>
              </w:r>
            </w:ins>
          </w:p>
        </w:tc>
        <w:tc>
          <w:tcPr>
            <w:tcW w:w="1090" w:type="dxa"/>
            <w:tcBorders>
              <w:top w:val="single" w:sz="6" w:space="0" w:color="auto"/>
              <w:left w:val="single" w:sz="6" w:space="0" w:color="auto"/>
              <w:bottom w:val="single" w:sz="6" w:space="0" w:color="auto"/>
              <w:right w:val="single" w:sz="6" w:space="0" w:color="auto"/>
            </w:tcBorders>
            <w:vAlign w:val="bottom"/>
          </w:tcPr>
          <w:p w14:paraId="41AA3A59" w14:textId="77777777" w:rsidR="00C50A95" w:rsidRPr="0041619D" w:rsidRDefault="00C50A95" w:rsidP="00416506">
            <w:pPr>
              <w:pStyle w:val="tabletext11"/>
              <w:jc w:val="center"/>
              <w:rPr>
                <w:ins w:id="2613" w:author="Author"/>
              </w:rPr>
            </w:pPr>
            <w:ins w:id="2614" w:author="Author">
              <w:r w:rsidRPr="0041619D">
                <w:rPr>
                  <w:rFonts w:cs="Arial"/>
                  <w:color w:val="000000"/>
                  <w:szCs w:val="18"/>
                </w:rPr>
                <w:t>1.605</w:t>
              </w:r>
            </w:ins>
          </w:p>
        </w:tc>
      </w:tr>
      <w:tr w:rsidR="00C50A95" w:rsidRPr="0041619D" w14:paraId="344052F7" w14:textId="77777777" w:rsidTr="00416506">
        <w:trPr>
          <w:cantSplit/>
          <w:trHeight w:val="190"/>
          <w:ins w:id="2615" w:author="Author"/>
        </w:trPr>
        <w:tc>
          <w:tcPr>
            <w:tcW w:w="200" w:type="dxa"/>
            <w:tcBorders>
              <w:top w:val="nil"/>
              <w:left w:val="nil"/>
              <w:bottom w:val="nil"/>
              <w:right w:val="nil"/>
            </w:tcBorders>
          </w:tcPr>
          <w:p w14:paraId="56A0D5A2" w14:textId="77777777" w:rsidR="00C50A95" w:rsidRPr="0041619D" w:rsidRDefault="00C50A95" w:rsidP="00416506">
            <w:pPr>
              <w:pStyle w:val="tabletext11"/>
              <w:rPr>
                <w:ins w:id="2616" w:author="Author"/>
              </w:rPr>
            </w:pPr>
          </w:p>
        </w:tc>
        <w:tc>
          <w:tcPr>
            <w:tcW w:w="1340" w:type="dxa"/>
            <w:tcBorders>
              <w:top w:val="single" w:sz="6" w:space="0" w:color="auto"/>
              <w:left w:val="single" w:sz="6" w:space="0" w:color="auto"/>
              <w:bottom w:val="single" w:sz="6" w:space="0" w:color="auto"/>
              <w:right w:val="single" w:sz="6" w:space="0" w:color="auto"/>
            </w:tcBorders>
          </w:tcPr>
          <w:p w14:paraId="73307E9E" w14:textId="77777777" w:rsidR="00C50A95" w:rsidRPr="0041619D" w:rsidRDefault="00C50A95" w:rsidP="00416506">
            <w:pPr>
              <w:pStyle w:val="tabletext11"/>
              <w:rPr>
                <w:ins w:id="2617" w:author="Author"/>
              </w:rPr>
            </w:pPr>
            <w:ins w:id="2618" w:author="Author">
              <w:r w:rsidRPr="0041619D">
                <w:t>Southeast</w:t>
              </w:r>
            </w:ins>
          </w:p>
        </w:tc>
        <w:tc>
          <w:tcPr>
            <w:tcW w:w="1280" w:type="dxa"/>
            <w:tcBorders>
              <w:top w:val="single" w:sz="6" w:space="0" w:color="auto"/>
              <w:left w:val="single" w:sz="6" w:space="0" w:color="auto"/>
              <w:bottom w:val="single" w:sz="6" w:space="0" w:color="auto"/>
              <w:right w:val="single" w:sz="6" w:space="0" w:color="auto"/>
            </w:tcBorders>
            <w:vAlign w:val="bottom"/>
          </w:tcPr>
          <w:p w14:paraId="26765A47" w14:textId="77777777" w:rsidR="00C50A95" w:rsidRPr="0041619D" w:rsidRDefault="00C50A95" w:rsidP="00416506">
            <w:pPr>
              <w:pStyle w:val="tabletext11"/>
              <w:jc w:val="center"/>
              <w:rPr>
                <w:ins w:id="2619" w:author="Author"/>
              </w:rPr>
            </w:pPr>
            <w:ins w:id="2620" w:author="Author">
              <w:r w:rsidRPr="0041619D">
                <w:rPr>
                  <w:rFonts w:cs="Arial"/>
                  <w:color w:val="000000"/>
                  <w:szCs w:val="18"/>
                </w:rPr>
                <w:t>0.679</w:t>
              </w:r>
            </w:ins>
          </w:p>
        </w:tc>
        <w:tc>
          <w:tcPr>
            <w:tcW w:w="1090" w:type="dxa"/>
            <w:tcBorders>
              <w:top w:val="single" w:sz="6" w:space="0" w:color="auto"/>
              <w:left w:val="single" w:sz="6" w:space="0" w:color="auto"/>
              <w:bottom w:val="single" w:sz="6" w:space="0" w:color="auto"/>
              <w:right w:val="single" w:sz="6" w:space="0" w:color="auto"/>
            </w:tcBorders>
            <w:vAlign w:val="bottom"/>
          </w:tcPr>
          <w:p w14:paraId="25721868" w14:textId="77777777" w:rsidR="00C50A95" w:rsidRPr="0041619D" w:rsidRDefault="00C50A95" w:rsidP="00416506">
            <w:pPr>
              <w:pStyle w:val="tabletext11"/>
              <w:jc w:val="center"/>
              <w:rPr>
                <w:ins w:id="2621" w:author="Author"/>
              </w:rPr>
            </w:pPr>
            <w:ins w:id="2622" w:author="Author">
              <w:r w:rsidRPr="0041619D">
                <w:rPr>
                  <w:rFonts w:cs="Arial"/>
                  <w:color w:val="000000"/>
                  <w:szCs w:val="18"/>
                </w:rPr>
                <w:t>1.044</w:t>
              </w:r>
            </w:ins>
          </w:p>
        </w:tc>
        <w:tc>
          <w:tcPr>
            <w:tcW w:w="1090" w:type="dxa"/>
            <w:tcBorders>
              <w:top w:val="single" w:sz="6" w:space="0" w:color="auto"/>
              <w:left w:val="single" w:sz="6" w:space="0" w:color="auto"/>
              <w:bottom w:val="single" w:sz="6" w:space="0" w:color="auto"/>
              <w:right w:val="single" w:sz="6" w:space="0" w:color="auto"/>
            </w:tcBorders>
            <w:vAlign w:val="bottom"/>
          </w:tcPr>
          <w:p w14:paraId="251F139E" w14:textId="77777777" w:rsidR="00C50A95" w:rsidRPr="0041619D" w:rsidRDefault="00C50A95" w:rsidP="00416506">
            <w:pPr>
              <w:pStyle w:val="tabletext11"/>
              <w:jc w:val="center"/>
              <w:rPr>
                <w:ins w:id="2623" w:author="Author"/>
              </w:rPr>
            </w:pPr>
            <w:ins w:id="2624" w:author="Author">
              <w:r w:rsidRPr="0041619D">
                <w:rPr>
                  <w:rFonts w:cs="Arial"/>
                  <w:color w:val="000000"/>
                  <w:szCs w:val="18"/>
                </w:rPr>
                <w:t>2.019</w:t>
              </w:r>
            </w:ins>
          </w:p>
        </w:tc>
      </w:tr>
      <w:tr w:rsidR="00C50A95" w:rsidRPr="0041619D" w14:paraId="7FDF23FA" w14:textId="77777777" w:rsidTr="00416506">
        <w:trPr>
          <w:cantSplit/>
          <w:trHeight w:val="190"/>
          <w:ins w:id="2625" w:author="Author"/>
        </w:trPr>
        <w:tc>
          <w:tcPr>
            <w:tcW w:w="200" w:type="dxa"/>
            <w:tcBorders>
              <w:top w:val="nil"/>
              <w:left w:val="nil"/>
              <w:bottom w:val="nil"/>
              <w:right w:val="nil"/>
            </w:tcBorders>
          </w:tcPr>
          <w:p w14:paraId="22BB9AE9" w14:textId="77777777" w:rsidR="00C50A95" w:rsidRPr="0041619D" w:rsidRDefault="00C50A95" w:rsidP="00416506">
            <w:pPr>
              <w:pStyle w:val="tabletext11"/>
              <w:rPr>
                <w:ins w:id="2626" w:author="Author"/>
              </w:rPr>
            </w:pPr>
          </w:p>
        </w:tc>
        <w:tc>
          <w:tcPr>
            <w:tcW w:w="1340" w:type="dxa"/>
            <w:tcBorders>
              <w:top w:val="single" w:sz="6" w:space="0" w:color="auto"/>
              <w:left w:val="single" w:sz="6" w:space="0" w:color="auto"/>
              <w:bottom w:val="single" w:sz="6" w:space="0" w:color="auto"/>
              <w:right w:val="single" w:sz="6" w:space="0" w:color="auto"/>
            </w:tcBorders>
          </w:tcPr>
          <w:p w14:paraId="12329392" w14:textId="77777777" w:rsidR="00C50A95" w:rsidRPr="0041619D" w:rsidRDefault="00C50A95" w:rsidP="00416506">
            <w:pPr>
              <w:pStyle w:val="tabletext11"/>
              <w:rPr>
                <w:ins w:id="2627" w:author="Author"/>
              </w:rPr>
            </w:pPr>
            <w:ins w:id="2628" w:author="Author">
              <w:r w:rsidRPr="0041619D">
                <w:t>Eastern</w:t>
              </w:r>
            </w:ins>
          </w:p>
        </w:tc>
        <w:tc>
          <w:tcPr>
            <w:tcW w:w="1280" w:type="dxa"/>
            <w:tcBorders>
              <w:top w:val="single" w:sz="6" w:space="0" w:color="auto"/>
              <w:left w:val="single" w:sz="6" w:space="0" w:color="auto"/>
              <w:bottom w:val="single" w:sz="6" w:space="0" w:color="auto"/>
              <w:right w:val="single" w:sz="6" w:space="0" w:color="auto"/>
            </w:tcBorders>
            <w:vAlign w:val="bottom"/>
          </w:tcPr>
          <w:p w14:paraId="395400FC" w14:textId="77777777" w:rsidR="00C50A95" w:rsidRPr="0041619D" w:rsidRDefault="00C50A95" w:rsidP="00416506">
            <w:pPr>
              <w:pStyle w:val="tabletext11"/>
              <w:jc w:val="center"/>
              <w:rPr>
                <w:ins w:id="2629" w:author="Author"/>
              </w:rPr>
            </w:pPr>
            <w:ins w:id="2630" w:author="Author">
              <w:r w:rsidRPr="0041619D">
                <w:rPr>
                  <w:rFonts w:cs="Arial"/>
                  <w:color w:val="000000"/>
                  <w:szCs w:val="18"/>
                </w:rPr>
                <w:t>0.691</w:t>
              </w:r>
            </w:ins>
          </w:p>
        </w:tc>
        <w:tc>
          <w:tcPr>
            <w:tcW w:w="1090" w:type="dxa"/>
            <w:tcBorders>
              <w:top w:val="single" w:sz="6" w:space="0" w:color="auto"/>
              <w:left w:val="single" w:sz="6" w:space="0" w:color="auto"/>
              <w:bottom w:val="single" w:sz="6" w:space="0" w:color="auto"/>
              <w:right w:val="single" w:sz="6" w:space="0" w:color="auto"/>
            </w:tcBorders>
            <w:vAlign w:val="bottom"/>
          </w:tcPr>
          <w:p w14:paraId="66B69F2F" w14:textId="77777777" w:rsidR="00C50A95" w:rsidRPr="0041619D" w:rsidRDefault="00C50A95" w:rsidP="00416506">
            <w:pPr>
              <w:pStyle w:val="tabletext11"/>
              <w:jc w:val="center"/>
              <w:rPr>
                <w:ins w:id="2631" w:author="Author"/>
              </w:rPr>
            </w:pPr>
            <w:ins w:id="2632" w:author="Author">
              <w:r w:rsidRPr="0041619D">
                <w:rPr>
                  <w:rFonts w:cs="Arial"/>
                  <w:color w:val="000000"/>
                  <w:szCs w:val="18"/>
                </w:rPr>
                <w:t>1.063</w:t>
              </w:r>
            </w:ins>
          </w:p>
        </w:tc>
        <w:tc>
          <w:tcPr>
            <w:tcW w:w="1090" w:type="dxa"/>
            <w:tcBorders>
              <w:top w:val="single" w:sz="6" w:space="0" w:color="auto"/>
              <w:left w:val="single" w:sz="6" w:space="0" w:color="auto"/>
              <w:bottom w:val="single" w:sz="6" w:space="0" w:color="auto"/>
              <w:right w:val="single" w:sz="6" w:space="0" w:color="auto"/>
            </w:tcBorders>
            <w:vAlign w:val="bottom"/>
          </w:tcPr>
          <w:p w14:paraId="0705AD89" w14:textId="77777777" w:rsidR="00C50A95" w:rsidRPr="0041619D" w:rsidRDefault="00C50A95" w:rsidP="00416506">
            <w:pPr>
              <w:pStyle w:val="tabletext11"/>
              <w:jc w:val="center"/>
              <w:rPr>
                <w:ins w:id="2633" w:author="Author"/>
              </w:rPr>
            </w:pPr>
            <w:ins w:id="2634" w:author="Author">
              <w:r w:rsidRPr="0041619D">
                <w:rPr>
                  <w:rFonts w:cs="Arial"/>
                  <w:color w:val="000000"/>
                  <w:szCs w:val="18"/>
                </w:rPr>
                <w:t>1.616</w:t>
              </w:r>
            </w:ins>
          </w:p>
        </w:tc>
      </w:tr>
      <w:tr w:rsidR="00C50A95" w:rsidRPr="0041619D" w14:paraId="18D2B2B5" w14:textId="77777777" w:rsidTr="00416506">
        <w:trPr>
          <w:cantSplit/>
          <w:trHeight w:val="190"/>
          <w:ins w:id="2635" w:author="Author"/>
        </w:trPr>
        <w:tc>
          <w:tcPr>
            <w:tcW w:w="200" w:type="dxa"/>
            <w:tcBorders>
              <w:top w:val="nil"/>
              <w:left w:val="nil"/>
              <w:bottom w:val="nil"/>
              <w:right w:val="nil"/>
            </w:tcBorders>
          </w:tcPr>
          <w:p w14:paraId="2E742B67" w14:textId="77777777" w:rsidR="00C50A95" w:rsidRPr="0041619D" w:rsidRDefault="00C50A95" w:rsidP="00416506">
            <w:pPr>
              <w:pStyle w:val="tabletext11"/>
              <w:rPr>
                <w:ins w:id="2636" w:author="Author"/>
              </w:rPr>
            </w:pPr>
          </w:p>
        </w:tc>
        <w:tc>
          <w:tcPr>
            <w:tcW w:w="1340" w:type="dxa"/>
            <w:tcBorders>
              <w:top w:val="single" w:sz="6" w:space="0" w:color="auto"/>
              <w:left w:val="single" w:sz="6" w:space="0" w:color="auto"/>
              <w:bottom w:val="single" w:sz="6" w:space="0" w:color="auto"/>
              <w:right w:val="single" w:sz="6" w:space="0" w:color="auto"/>
            </w:tcBorders>
          </w:tcPr>
          <w:p w14:paraId="39B1D261" w14:textId="77777777" w:rsidR="00C50A95" w:rsidRPr="0041619D" w:rsidRDefault="00C50A95" w:rsidP="00416506">
            <w:pPr>
              <w:pStyle w:val="tabletext11"/>
              <w:rPr>
                <w:ins w:id="2637" w:author="Author"/>
              </w:rPr>
            </w:pPr>
            <w:ins w:id="2638" w:author="Author">
              <w:r w:rsidRPr="0041619D">
                <w:t>New England</w:t>
              </w:r>
            </w:ins>
          </w:p>
        </w:tc>
        <w:tc>
          <w:tcPr>
            <w:tcW w:w="1280" w:type="dxa"/>
            <w:tcBorders>
              <w:top w:val="single" w:sz="6" w:space="0" w:color="auto"/>
              <w:left w:val="single" w:sz="6" w:space="0" w:color="auto"/>
              <w:bottom w:val="single" w:sz="6" w:space="0" w:color="auto"/>
              <w:right w:val="single" w:sz="6" w:space="0" w:color="auto"/>
            </w:tcBorders>
            <w:vAlign w:val="bottom"/>
          </w:tcPr>
          <w:p w14:paraId="75E0A369" w14:textId="77777777" w:rsidR="00C50A95" w:rsidRPr="0041619D" w:rsidRDefault="00C50A95" w:rsidP="00416506">
            <w:pPr>
              <w:pStyle w:val="tabletext11"/>
              <w:jc w:val="center"/>
              <w:rPr>
                <w:ins w:id="2639" w:author="Author"/>
              </w:rPr>
            </w:pPr>
            <w:ins w:id="2640" w:author="Author">
              <w:r w:rsidRPr="0041619D">
                <w:rPr>
                  <w:rFonts w:cs="Arial"/>
                  <w:color w:val="000000"/>
                  <w:szCs w:val="18"/>
                </w:rPr>
                <w:t>0.777</w:t>
              </w:r>
            </w:ins>
          </w:p>
        </w:tc>
        <w:tc>
          <w:tcPr>
            <w:tcW w:w="1090" w:type="dxa"/>
            <w:tcBorders>
              <w:top w:val="single" w:sz="6" w:space="0" w:color="auto"/>
              <w:left w:val="single" w:sz="6" w:space="0" w:color="auto"/>
              <w:bottom w:val="single" w:sz="6" w:space="0" w:color="auto"/>
              <w:right w:val="single" w:sz="6" w:space="0" w:color="auto"/>
            </w:tcBorders>
            <w:vAlign w:val="bottom"/>
          </w:tcPr>
          <w:p w14:paraId="45E9DA9F" w14:textId="77777777" w:rsidR="00C50A95" w:rsidRPr="0041619D" w:rsidRDefault="00C50A95" w:rsidP="00416506">
            <w:pPr>
              <w:pStyle w:val="tabletext11"/>
              <w:jc w:val="center"/>
              <w:rPr>
                <w:ins w:id="2641" w:author="Author"/>
              </w:rPr>
            </w:pPr>
            <w:ins w:id="2642" w:author="Author">
              <w:r w:rsidRPr="0041619D">
                <w:rPr>
                  <w:rFonts w:cs="Arial"/>
                  <w:color w:val="000000"/>
                  <w:szCs w:val="18"/>
                </w:rPr>
                <w:t>1.196</w:t>
              </w:r>
            </w:ins>
          </w:p>
        </w:tc>
        <w:tc>
          <w:tcPr>
            <w:tcW w:w="1090" w:type="dxa"/>
            <w:tcBorders>
              <w:top w:val="single" w:sz="6" w:space="0" w:color="auto"/>
              <w:left w:val="single" w:sz="6" w:space="0" w:color="auto"/>
              <w:bottom w:val="single" w:sz="6" w:space="0" w:color="auto"/>
              <w:right w:val="single" w:sz="6" w:space="0" w:color="auto"/>
            </w:tcBorders>
            <w:vAlign w:val="bottom"/>
          </w:tcPr>
          <w:p w14:paraId="3774D9C2" w14:textId="77777777" w:rsidR="00C50A95" w:rsidRPr="0041619D" w:rsidRDefault="00C50A95" w:rsidP="00416506">
            <w:pPr>
              <w:pStyle w:val="tabletext11"/>
              <w:jc w:val="center"/>
              <w:rPr>
                <w:ins w:id="2643" w:author="Author"/>
              </w:rPr>
            </w:pPr>
            <w:ins w:id="2644" w:author="Author">
              <w:r w:rsidRPr="0041619D">
                <w:rPr>
                  <w:rFonts w:cs="Arial"/>
                  <w:color w:val="000000"/>
                  <w:szCs w:val="18"/>
                </w:rPr>
                <w:t>1.385</w:t>
              </w:r>
            </w:ins>
          </w:p>
        </w:tc>
      </w:tr>
    </w:tbl>
    <w:p w14:paraId="661E8B50" w14:textId="77777777" w:rsidR="00C50A95" w:rsidRPr="0041619D" w:rsidRDefault="00C50A95" w:rsidP="00C50A95">
      <w:pPr>
        <w:pStyle w:val="tablecaption"/>
        <w:rPr>
          <w:ins w:id="2645" w:author="Author"/>
        </w:rPr>
      </w:pPr>
      <w:ins w:id="2646" w:author="Author">
        <w:r w:rsidRPr="0041619D">
          <w:t>Table 224.B.2.b.(2)(b)(iii)ii. Regional To Regional Table – Zone 41 (Mountain) Combinations Factors</w:t>
        </w:r>
      </w:ins>
    </w:p>
    <w:p w14:paraId="3CD379CB" w14:textId="77777777" w:rsidR="00C50A95" w:rsidRPr="0041619D" w:rsidRDefault="00C50A95" w:rsidP="00C50A95">
      <w:pPr>
        <w:pStyle w:val="isonormal"/>
        <w:rPr>
          <w:ins w:id="2647" w:author="Author"/>
        </w:rPr>
      </w:pPr>
    </w:p>
    <w:p w14:paraId="17F432A5" w14:textId="77777777" w:rsidR="00C50A95" w:rsidRPr="0041619D" w:rsidRDefault="00C50A95" w:rsidP="00C50A95">
      <w:pPr>
        <w:pStyle w:val="outlinehd8"/>
        <w:rPr>
          <w:ins w:id="2648" w:author="Author"/>
        </w:rPr>
      </w:pPr>
      <w:ins w:id="2649" w:author="Author">
        <w:r w:rsidRPr="0041619D">
          <w:tab/>
          <w:t>iii.</w:t>
        </w:r>
        <w:r w:rsidRPr="0041619D">
          <w:tab/>
          <w:t>Metropolitan To/From Regional Table</w:t>
        </w:r>
      </w:ins>
    </w:p>
    <w:p w14:paraId="0E47ABE0" w14:textId="77777777" w:rsidR="00C50A95" w:rsidRPr="0041619D" w:rsidRDefault="00C50A95" w:rsidP="00C50A95">
      <w:pPr>
        <w:pStyle w:val="space4"/>
        <w:rPr>
          <w:ins w:id="265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C50A95" w:rsidRPr="0041619D" w14:paraId="61715031" w14:textId="77777777" w:rsidTr="00416506">
        <w:trPr>
          <w:cantSplit/>
          <w:trHeight w:val="190"/>
          <w:ins w:id="2651" w:author="Author"/>
        </w:trPr>
        <w:tc>
          <w:tcPr>
            <w:tcW w:w="200" w:type="dxa"/>
            <w:tcBorders>
              <w:top w:val="nil"/>
              <w:left w:val="nil"/>
              <w:bottom w:val="nil"/>
              <w:right w:val="nil"/>
            </w:tcBorders>
          </w:tcPr>
          <w:p w14:paraId="6E99723C" w14:textId="77777777" w:rsidR="00C50A95" w:rsidRPr="0041619D" w:rsidRDefault="00C50A95" w:rsidP="00416506">
            <w:pPr>
              <w:pStyle w:val="tablehead"/>
              <w:rPr>
                <w:ins w:id="2652" w:author="Author"/>
              </w:rPr>
            </w:pPr>
          </w:p>
        </w:tc>
        <w:tc>
          <w:tcPr>
            <w:tcW w:w="4800" w:type="dxa"/>
            <w:gridSpan w:val="4"/>
            <w:tcBorders>
              <w:top w:val="single" w:sz="6" w:space="0" w:color="auto"/>
              <w:left w:val="single" w:sz="6" w:space="0" w:color="auto"/>
              <w:bottom w:val="nil"/>
              <w:right w:val="single" w:sz="6" w:space="0" w:color="auto"/>
            </w:tcBorders>
          </w:tcPr>
          <w:p w14:paraId="0FC05B0A" w14:textId="77777777" w:rsidR="00C50A95" w:rsidRPr="0041619D" w:rsidRDefault="00C50A95" w:rsidP="00416506">
            <w:pPr>
              <w:pStyle w:val="tablehead"/>
              <w:rPr>
                <w:ins w:id="2653" w:author="Author"/>
              </w:rPr>
            </w:pPr>
            <w:ins w:id="2654" w:author="Author">
              <w:r w:rsidRPr="0041619D">
                <w:t>Zone 41 (Mountain) Combinations</w:t>
              </w:r>
            </w:ins>
          </w:p>
        </w:tc>
      </w:tr>
      <w:tr w:rsidR="00C50A95" w:rsidRPr="0041619D" w14:paraId="416539E4" w14:textId="77777777" w:rsidTr="00416506">
        <w:trPr>
          <w:cantSplit/>
          <w:trHeight w:val="190"/>
          <w:ins w:id="2655" w:author="Author"/>
        </w:trPr>
        <w:tc>
          <w:tcPr>
            <w:tcW w:w="200" w:type="dxa"/>
            <w:tcBorders>
              <w:top w:val="nil"/>
              <w:left w:val="nil"/>
              <w:bottom w:val="nil"/>
              <w:right w:val="nil"/>
            </w:tcBorders>
          </w:tcPr>
          <w:p w14:paraId="531E6588" w14:textId="77777777" w:rsidR="00C50A95" w:rsidRPr="0041619D" w:rsidRDefault="00C50A95" w:rsidP="00416506">
            <w:pPr>
              <w:pStyle w:val="tabletext11"/>
              <w:rPr>
                <w:ins w:id="2656" w:author="Author"/>
              </w:rPr>
            </w:pPr>
          </w:p>
        </w:tc>
        <w:tc>
          <w:tcPr>
            <w:tcW w:w="1340" w:type="dxa"/>
            <w:vMerge w:val="restart"/>
            <w:tcBorders>
              <w:top w:val="single" w:sz="6" w:space="0" w:color="auto"/>
              <w:left w:val="single" w:sz="6" w:space="0" w:color="auto"/>
              <w:right w:val="single" w:sz="6" w:space="0" w:color="auto"/>
            </w:tcBorders>
            <w:vAlign w:val="bottom"/>
          </w:tcPr>
          <w:p w14:paraId="5029E44D" w14:textId="77777777" w:rsidR="00C50A95" w:rsidRPr="0041619D" w:rsidRDefault="00C50A95" w:rsidP="00416506">
            <w:pPr>
              <w:pStyle w:val="tablehead"/>
              <w:rPr>
                <w:ins w:id="2657" w:author="Author"/>
              </w:rPr>
            </w:pPr>
            <w:ins w:id="2658" w:author="Author">
              <w:r w:rsidRPr="0041619D">
                <w:t>Zone Of</w:t>
              </w:r>
              <w:r w:rsidRPr="0041619D">
                <w:br/>
                <w:t>Terminal</w:t>
              </w:r>
            </w:ins>
          </w:p>
        </w:tc>
        <w:tc>
          <w:tcPr>
            <w:tcW w:w="1280" w:type="dxa"/>
            <w:vMerge w:val="restart"/>
            <w:tcBorders>
              <w:top w:val="single" w:sz="6" w:space="0" w:color="auto"/>
              <w:left w:val="single" w:sz="6" w:space="0" w:color="auto"/>
              <w:right w:val="single" w:sz="6" w:space="0" w:color="auto"/>
            </w:tcBorders>
            <w:vAlign w:val="bottom"/>
          </w:tcPr>
          <w:p w14:paraId="72284C44" w14:textId="77777777" w:rsidR="00C50A95" w:rsidRPr="0041619D" w:rsidRDefault="00C50A95" w:rsidP="00416506">
            <w:pPr>
              <w:pStyle w:val="tablehead"/>
              <w:rPr>
                <w:ins w:id="2659" w:author="Author"/>
              </w:rPr>
            </w:pPr>
            <w:ins w:id="2660" w:author="Author">
              <w:r w:rsidRPr="0041619D">
                <w:t>Specified</w:t>
              </w:r>
              <w:r w:rsidRPr="0041619D">
                <w:br/>
                <w:t>Causes Of</w:t>
              </w:r>
              <w:r w:rsidRPr="0041619D">
                <w:br/>
                <w:t>Loss</w:t>
              </w:r>
            </w:ins>
          </w:p>
        </w:tc>
        <w:tc>
          <w:tcPr>
            <w:tcW w:w="1090" w:type="dxa"/>
            <w:vMerge w:val="restart"/>
            <w:tcBorders>
              <w:top w:val="single" w:sz="6" w:space="0" w:color="auto"/>
              <w:left w:val="single" w:sz="6" w:space="0" w:color="auto"/>
              <w:right w:val="single" w:sz="6" w:space="0" w:color="auto"/>
            </w:tcBorders>
            <w:vAlign w:val="bottom"/>
          </w:tcPr>
          <w:p w14:paraId="0F02B4EF" w14:textId="77777777" w:rsidR="00C50A95" w:rsidRPr="0041619D" w:rsidRDefault="00C50A95" w:rsidP="00416506">
            <w:pPr>
              <w:pStyle w:val="tablehead"/>
              <w:rPr>
                <w:ins w:id="2661" w:author="Author"/>
              </w:rPr>
            </w:pPr>
            <w:ins w:id="2662" w:author="Author">
              <w:r w:rsidRPr="0041619D">
                <w:t>Comp.</w:t>
              </w:r>
            </w:ins>
          </w:p>
        </w:tc>
        <w:tc>
          <w:tcPr>
            <w:tcW w:w="1090" w:type="dxa"/>
            <w:vMerge w:val="restart"/>
            <w:tcBorders>
              <w:top w:val="single" w:sz="6" w:space="0" w:color="auto"/>
              <w:left w:val="single" w:sz="6" w:space="0" w:color="auto"/>
              <w:right w:val="single" w:sz="6" w:space="0" w:color="auto"/>
            </w:tcBorders>
            <w:vAlign w:val="bottom"/>
          </w:tcPr>
          <w:p w14:paraId="75E3DB69" w14:textId="77777777" w:rsidR="00C50A95" w:rsidRPr="0041619D" w:rsidRDefault="00C50A95" w:rsidP="00416506">
            <w:pPr>
              <w:pStyle w:val="tablehead"/>
              <w:rPr>
                <w:ins w:id="2663" w:author="Author"/>
              </w:rPr>
            </w:pPr>
            <w:ins w:id="2664" w:author="Author">
              <w:r w:rsidRPr="0041619D">
                <w:t>Coll.</w:t>
              </w:r>
            </w:ins>
          </w:p>
        </w:tc>
      </w:tr>
      <w:tr w:rsidR="00C50A95" w:rsidRPr="0041619D" w14:paraId="781655C2" w14:textId="77777777" w:rsidTr="00416506">
        <w:trPr>
          <w:cantSplit/>
          <w:trHeight w:val="190"/>
          <w:ins w:id="2665" w:author="Author"/>
        </w:trPr>
        <w:tc>
          <w:tcPr>
            <w:tcW w:w="200" w:type="dxa"/>
            <w:tcBorders>
              <w:top w:val="nil"/>
              <w:left w:val="nil"/>
              <w:bottom w:val="nil"/>
              <w:right w:val="nil"/>
            </w:tcBorders>
          </w:tcPr>
          <w:p w14:paraId="636AA549" w14:textId="77777777" w:rsidR="00C50A95" w:rsidRPr="0041619D" w:rsidRDefault="00C50A95" w:rsidP="00416506">
            <w:pPr>
              <w:pStyle w:val="tabletext11"/>
              <w:rPr>
                <w:ins w:id="2666" w:author="Author"/>
              </w:rPr>
            </w:pPr>
          </w:p>
        </w:tc>
        <w:tc>
          <w:tcPr>
            <w:tcW w:w="1340" w:type="dxa"/>
            <w:vMerge/>
            <w:tcBorders>
              <w:left w:val="single" w:sz="6" w:space="0" w:color="auto"/>
              <w:right w:val="single" w:sz="6" w:space="0" w:color="auto"/>
            </w:tcBorders>
          </w:tcPr>
          <w:p w14:paraId="0D53C9F9" w14:textId="77777777" w:rsidR="00C50A95" w:rsidRPr="0041619D" w:rsidRDefault="00C50A95" w:rsidP="00416506">
            <w:pPr>
              <w:pStyle w:val="tablehead"/>
              <w:rPr>
                <w:ins w:id="2667" w:author="Author"/>
              </w:rPr>
            </w:pPr>
          </w:p>
        </w:tc>
        <w:tc>
          <w:tcPr>
            <w:tcW w:w="1280" w:type="dxa"/>
            <w:vMerge/>
            <w:tcBorders>
              <w:left w:val="single" w:sz="6" w:space="0" w:color="auto"/>
              <w:right w:val="single" w:sz="6" w:space="0" w:color="auto"/>
            </w:tcBorders>
          </w:tcPr>
          <w:p w14:paraId="627810E0" w14:textId="77777777" w:rsidR="00C50A95" w:rsidRPr="0041619D" w:rsidRDefault="00C50A95" w:rsidP="00416506">
            <w:pPr>
              <w:pStyle w:val="tablehead"/>
              <w:rPr>
                <w:ins w:id="2668" w:author="Author"/>
              </w:rPr>
            </w:pPr>
          </w:p>
        </w:tc>
        <w:tc>
          <w:tcPr>
            <w:tcW w:w="1090" w:type="dxa"/>
            <w:vMerge/>
            <w:tcBorders>
              <w:left w:val="single" w:sz="6" w:space="0" w:color="auto"/>
              <w:right w:val="single" w:sz="6" w:space="0" w:color="auto"/>
            </w:tcBorders>
          </w:tcPr>
          <w:p w14:paraId="332C3CCA" w14:textId="77777777" w:rsidR="00C50A95" w:rsidRPr="0041619D" w:rsidRDefault="00C50A95" w:rsidP="00416506">
            <w:pPr>
              <w:pStyle w:val="tablehead"/>
              <w:rPr>
                <w:ins w:id="2669" w:author="Author"/>
              </w:rPr>
            </w:pPr>
          </w:p>
        </w:tc>
        <w:tc>
          <w:tcPr>
            <w:tcW w:w="1090" w:type="dxa"/>
            <w:vMerge/>
            <w:tcBorders>
              <w:left w:val="single" w:sz="6" w:space="0" w:color="auto"/>
              <w:right w:val="single" w:sz="6" w:space="0" w:color="auto"/>
            </w:tcBorders>
          </w:tcPr>
          <w:p w14:paraId="4324DBF0" w14:textId="77777777" w:rsidR="00C50A95" w:rsidRPr="0041619D" w:rsidRDefault="00C50A95" w:rsidP="00416506">
            <w:pPr>
              <w:pStyle w:val="tablehead"/>
              <w:rPr>
                <w:ins w:id="2670" w:author="Author"/>
              </w:rPr>
            </w:pPr>
          </w:p>
        </w:tc>
      </w:tr>
      <w:tr w:rsidR="00C50A95" w:rsidRPr="0041619D" w14:paraId="34311B23" w14:textId="77777777" w:rsidTr="00416506">
        <w:trPr>
          <w:cantSplit/>
          <w:trHeight w:val="190"/>
          <w:ins w:id="2671" w:author="Author"/>
        </w:trPr>
        <w:tc>
          <w:tcPr>
            <w:tcW w:w="200" w:type="dxa"/>
            <w:tcBorders>
              <w:top w:val="nil"/>
              <w:left w:val="nil"/>
              <w:bottom w:val="nil"/>
              <w:right w:val="nil"/>
            </w:tcBorders>
          </w:tcPr>
          <w:p w14:paraId="0BE4EFF0" w14:textId="77777777" w:rsidR="00C50A95" w:rsidRPr="0041619D" w:rsidRDefault="00C50A95" w:rsidP="00416506">
            <w:pPr>
              <w:pStyle w:val="tabletext11"/>
              <w:rPr>
                <w:ins w:id="2672" w:author="Author"/>
              </w:rPr>
            </w:pPr>
          </w:p>
        </w:tc>
        <w:tc>
          <w:tcPr>
            <w:tcW w:w="1340" w:type="dxa"/>
            <w:vMerge/>
            <w:tcBorders>
              <w:left w:val="single" w:sz="6" w:space="0" w:color="auto"/>
              <w:bottom w:val="single" w:sz="6" w:space="0" w:color="auto"/>
              <w:right w:val="single" w:sz="6" w:space="0" w:color="auto"/>
            </w:tcBorders>
          </w:tcPr>
          <w:p w14:paraId="68D5726C" w14:textId="77777777" w:rsidR="00C50A95" w:rsidRPr="0041619D" w:rsidRDefault="00C50A95" w:rsidP="00416506">
            <w:pPr>
              <w:pStyle w:val="tablehead"/>
              <w:rPr>
                <w:ins w:id="2673" w:author="Author"/>
              </w:rPr>
            </w:pPr>
          </w:p>
        </w:tc>
        <w:tc>
          <w:tcPr>
            <w:tcW w:w="1280" w:type="dxa"/>
            <w:vMerge/>
            <w:tcBorders>
              <w:left w:val="single" w:sz="6" w:space="0" w:color="auto"/>
              <w:bottom w:val="single" w:sz="6" w:space="0" w:color="auto"/>
              <w:right w:val="single" w:sz="6" w:space="0" w:color="auto"/>
            </w:tcBorders>
          </w:tcPr>
          <w:p w14:paraId="5F9387D4" w14:textId="77777777" w:rsidR="00C50A95" w:rsidRPr="0041619D" w:rsidRDefault="00C50A95" w:rsidP="00416506">
            <w:pPr>
              <w:pStyle w:val="tablehead"/>
              <w:rPr>
                <w:ins w:id="2674" w:author="Author"/>
              </w:rPr>
            </w:pPr>
          </w:p>
        </w:tc>
        <w:tc>
          <w:tcPr>
            <w:tcW w:w="1090" w:type="dxa"/>
            <w:vMerge/>
            <w:tcBorders>
              <w:left w:val="single" w:sz="6" w:space="0" w:color="auto"/>
              <w:bottom w:val="single" w:sz="6" w:space="0" w:color="auto"/>
              <w:right w:val="single" w:sz="6" w:space="0" w:color="auto"/>
            </w:tcBorders>
          </w:tcPr>
          <w:p w14:paraId="39CEADC0" w14:textId="77777777" w:rsidR="00C50A95" w:rsidRPr="0041619D" w:rsidRDefault="00C50A95" w:rsidP="00416506">
            <w:pPr>
              <w:pStyle w:val="tablehead"/>
              <w:rPr>
                <w:ins w:id="2675" w:author="Author"/>
              </w:rPr>
            </w:pPr>
          </w:p>
        </w:tc>
        <w:tc>
          <w:tcPr>
            <w:tcW w:w="1090" w:type="dxa"/>
            <w:vMerge/>
            <w:tcBorders>
              <w:left w:val="single" w:sz="6" w:space="0" w:color="auto"/>
              <w:bottom w:val="single" w:sz="6" w:space="0" w:color="auto"/>
              <w:right w:val="single" w:sz="6" w:space="0" w:color="auto"/>
            </w:tcBorders>
          </w:tcPr>
          <w:p w14:paraId="48EC8181" w14:textId="77777777" w:rsidR="00C50A95" w:rsidRPr="0041619D" w:rsidRDefault="00C50A95" w:rsidP="00416506">
            <w:pPr>
              <w:pStyle w:val="tablehead"/>
              <w:rPr>
                <w:ins w:id="2676" w:author="Author"/>
              </w:rPr>
            </w:pPr>
          </w:p>
        </w:tc>
      </w:tr>
      <w:tr w:rsidR="00C50A95" w:rsidRPr="0041619D" w14:paraId="30C88504" w14:textId="77777777" w:rsidTr="00416506">
        <w:trPr>
          <w:cantSplit/>
          <w:trHeight w:val="190"/>
          <w:ins w:id="2677" w:author="Author"/>
        </w:trPr>
        <w:tc>
          <w:tcPr>
            <w:tcW w:w="200" w:type="dxa"/>
            <w:tcBorders>
              <w:top w:val="nil"/>
              <w:left w:val="nil"/>
              <w:bottom w:val="nil"/>
              <w:right w:val="nil"/>
            </w:tcBorders>
          </w:tcPr>
          <w:p w14:paraId="5AEAEF6C" w14:textId="77777777" w:rsidR="00C50A95" w:rsidRPr="0041619D" w:rsidRDefault="00C50A95" w:rsidP="00416506">
            <w:pPr>
              <w:pStyle w:val="tabletext11"/>
              <w:rPr>
                <w:ins w:id="2678" w:author="Author"/>
              </w:rPr>
            </w:pPr>
          </w:p>
        </w:tc>
        <w:tc>
          <w:tcPr>
            <w:tcW w:w="1340" w:type="dxa"/>
            <w:tcBorders>
              <w:top w:val="single" w:sz="6" w:space="0" w:color="auto"/>
              <w:left w:val="single" w:sz="6" w:space="0" w:color="auto"/>
              <w:bottom w:val="single" w:sz="6" w:space="0" w:color="auto"/>
              <w:right w:val="single" w:sz="6" w:space="0" w:color="auto"/>
            </w:tcBorders>
          </w:tcPr>
          <w:p w14:paraId="01EFD6AF" w14:textId="77777777" w:rsidR="00C50A95" w:rsidRPr="0041619D" w:rsidRDefault="00C50A95" w:rsidP="00416506">
            <w:pPr>
              <w:pStyle w:val="tabletext11"/>
              <w:rPr>
                <w:ins w:id="2679" w:author="Author"/>
              </w:rPr>
            </w:pPr>
            <w:ins w:id="2680" w:author="Author">
              <w:r w:rsidRPr="0041619D">
                <w:t>Pacific</w:t>
              </w:r>
            </w:ins>
          </w:p>
        </w:tc>
        <w:tc>
          <w:tcPr>
            <w:tcW w:w="1280" w:type="dxa"/>
            <w:tcBorders>
              <w:top w:val="single" w:sz="6" w:space="0" w:color="auto"/>
              <w:left w:val="single" w:sz="6" w:space="0" w:color="auto"/>
              <w:bottom w:val="single" w:sz="6" w:space="0" w:color="auto"/>
              <w:right w:val="single" w:sz="6" w:space="0" w:color="auto"/>
            </w:tcBorders>
            <w:vAlign w:val="bottom"/>
          </w:tcPr>
          <w:p w14:paraId="690B9FE2" w14:textId="77777777" w:rsidR="00C50A95" w:rsidRPr="0041619D" w:rsidRDefault="00C50A95" w:rsidP="00416506">
            <w:pPr>
              <w:pStyle w:val="tabletext11"/>
              <w:jc w:val="center"/>
              <w:rPr>
                <w:ins w:id="2681" w:author="Author"/>
              </w:rPr>
            </w:pPr>
            <w:ins w:id="2682" w:author="Author">
              <w:r w:rsidRPr="0041619D">
                <w:rPr>
                  <w:rFonts w:cs="Arial"/>
                  <w:color w:val="000000"/>
                  <w:szCs w:val="18"/>
                </w:rPr>
                <w:t>0.802</w:t>
              </w:r>
            </w:ins>
          </w:p>
        </w:tc>
        <w:tc>
          <w:tcPr>
            <w:tcW w:w="1090" w:type="dxa"/>
            <w:tcBorders>
              <w:top w:val="single" w:sz="6" w:space="0" w:color="auto"/>
              <w:left w:val="single" w:sz="6" w:space="0" w:color="auto"/>
              <w:bottom w:val="single" w:sz="6" w:space="0" w:color="auto"/>
              <w:right w:val="single" w:sz="6" w:space="0" w:color="auto"/>
            </w:tcBorders>
            <w:vAlign w:val="bottom"/>
          </w:tcPr>
          <w:p w14:paraId="7E0196AA" w14:textId="77777777" w:rsidR="00C50A95" w:rsidRPr="0041619D" w:rsidRDefault="00C50A95" w:rsidP="00416506">
            <w:pPr>
              <w:pStyle w:val="tabletext11"/>
              <w:jc w:val="center"/>
              <w:rPr>
                <w:ins w:id="2683" w:author="Author"/>
              </w:rPr>
            </w:pPr>
            <w:ins w:id="2684" w:author="Author">
              <w:r w:rsidRPr="0041619D">
                <w:rPr>
                  <w:rFonts w:cs="Arial"/>
                  <w:color w:val="000000"/>
                  <w:szCs w:val="18"/>
                </w:rPr>
                <w:t>1.233</w:t>
              </w:r>
            </w:ins>
          </w:p>
        </w:tc>
        <w:tc>
          <w:tcPr>
            <w:tcW w:w="1090" w:type="dxa"/>
            <w:tcBorders>
              <w:top w:val="single" w:sz="6" w:space="0" w:color="auto"/>
              <w:left w:val="single" w:sz="6" w:space="0" w:color="auto"/>
              <w:bottom w:val="single" w:sz="6" w:space="0" w:color="auto"/>
              <w:right w:val="single" w:sz="6" w:space="0" w:color="auto"/>
            </w:tcBorders>
            <w:vAlign w:val="bottom"/>
          </w:tcPr>
          <w:p w14:paraId="1DFDE861" w14:textId="77777777" w:rsidR="00C50A95" w:rsidRPr="0041619D" w:rsidRDefault="00C50A95" w:rsidP="00416506">
            <w:pPr>
              <w:pStyle w:val="tabletext11"/>
              <w:jc w:val="center"/>
              <w:rPr>
                <w:ins w:id="2685" w:author="Author"/>
              </w:rPr>
            </w:pPr>
            <w:ins w:id="2686" w:author="Author">
              <w:r w:rsidRPr="0041619D">
                <w:rPr>
                  <w:rFonts w:cs="Arial"/>
                  <w:color w:val="000000"/>
                  <w:szCs w:val="18"/>
                </w:rPr>
                <w:t>1.743</w:t>
              </w:r>
            </w:ins>
          </w:p>
        </w:tc>
      </w:tr>
      <w:tr w:rsidR="00C50A95" w:rsidRPr="0041619D" w14:paraId="0EA58E9C" w14:textId="77777777" w:rsidTr="00416506">
        <w:trPr>
          <w:cantSplit/>
          <w:trHeight w:val="190"/>
          <w:ins w:id="2687" w:author="Author"/>
        </w:trPr>
        <w:tc>
          <w:tcPr>
            <w:tcW w:w="200" w:type="dxa"/>
            <w:tcBorders>
              <w:top w:val="nil"/>
              <w:left w:val="nil"/>
              <w:bottom w:val="nil"/>
              <w:right w:val="nil"/>
            </w:tcBorders>
          </w:tcPr>
          <w:p w14:paraId="17A3B1A3" w14:textId="77777777" w:rsidR="00C50A95" w:rsidRPr="0041619D" w:rsidRDefault="00C50A95" w:rsidP="00416506">
            <w:pPr>
              <w:pStyle w:val="tabletext11"/>
              <w:rPr>
                <w:ins w:id="2688" w:author="Author"/>
              </w:rPr>
            </w:pPr>
          </w:p>
        </w:tc>
        <w:tc>
          <w:tcPr>
            <w:tcW w:w="1340" w:type="dxa"/>
            <w:tcBorders>
              <w:top w:val="single" w:sz="6" w:space="0" w:color="auto"/>
              <w:left w:val="single" w:sz="6" w:space="0" w:color="auto"/>
              <w:bottom w:val="single" w:sz="6" w:space="0" w:color="auto"/>
              <w:right w:val="single" w:sz="6" w:space="0" w:color="auto"/>
            </w:tcBorders>
          </w:tcPr>
          <w:p w14:paraId="7DE2831E" w14:textId="77777777" w:rsidR="00C50A95" w:rsidRPr="0041619D" w:rsidRDefault="00C50A95" w:rsidP="00416506">
            <w:pPr>
              <w:pStyle w:val="tabletext11"/>
              <w:rPr>
                <w:ins w:id="2689" w:author="Author"/>
              </w:rPr>
            </w:pPr>
            <w:ins w:id="2690" w:author="Author">
              <w:r w:rsidRPr="0041619D">
                <w:t>Mountain</w:t>
              </w:r>
            </w:ins>
          </w:p>
        </w:tc>
        <w:tc>
          <w:tcPr>
            <w:tcW w:w="1280" w:type="dxa"/>
            <w:tcBorders>
              <w:top w:val="single" w:sz="6" w:space="0" w:color="auto"/>
              <w:left w:val="single" w:sz="6" w:space="0" w:color="auto"/>
              <w:bottom w:val="single" w:sz="6" w:space="0" w:color="auto"/>
              <w:right w:val="single" w:sz="6" w:space="0" w:color="auto"/>
            </w:tcBorders>
            <w:vAlign w:val="bottom"/>
          </w:tcPr>
          <w:p w14:paraId="75CD0BFC" w14:textId="77777777" w:rsidR="00C50A95" w:rsidRPr="0041619D" w:rsidRDefault="00C50A95" w:rsidP="00416506">
            <w:pPr>
              <w:pStyle w:val="tabletext11"/>
              <w:jc w:val="center"/>
              <w:rPr>
                <w:ins w:id="2691" w:author="Author"/>
              </w:rPr>
            </w:pPr>
            <w:ins w:id="2692" w:author="Author">
              <w:r w:rsidRPr="0041619D">
                <w:rPr>
                  <w:rFonts w:cs="Arial"/>
                  <w:color w:val="000000"/>
                  <w:szCs w:val="18"/>
                </w:rPr>
                <w:t>0.670</w:t>
              </w:r>
            </w:ins>
          </w:p>
        </w:tc>
        <w:tc>
          <w:tcPr>
            <w:tcW w:w="1090" w:type="dxa"/>
            <w:tcBorders>
              <w:top w:val="single" w:sz="6" w:space="0" w:color="auto"/>
              <w:left w:val="single" w:sz="6" w:space="0" w:color="auto"/>
              <w:bottom w:val="single" w:sz="6" w:space="0" w:color="auto"/>
              <w:right w:val="single" w:sz="6" w:space="0" w:color="auto"/>
            </w:tcBorders>
            <w:vAlign w:val="bottom"/>
          </w:tcPr>
          <w:p w14:paraId="5651A693" w14:textId="77777777" w:rsidR="00C50A95" w:rsidRPr="0041619D" w:rsidRDefault="00C50A95" w:rsidP="00416506">
            <w:pPr>
              <w:pStyle w:val="tabletext11"/>
              <w:jc w:val="center"/>
              <w:rPr>
                <w:ins w:id="2693" w:author="Author"/>
              </w:rPr>
            </w:pPr>
            <w:ins w:id="2694" w:author="Author">
              <w:r w:rsidRPr="0041619D">
                <w:rPr>
                  <w:rFonts w:cs="Arial"/>
                  <w:color w:val="000000"/>
                  <w:szCs w:val="18"/>
                </w:rPr>
                <w:t>1.031</w:t>
              </w:r>
            </w:ins>
          </w:p>
        </w:tc>
        <w:tc>
          <w:tcPr>
            <w:tcW w:w="1090" w:type="dxa"/>
            <w:tcBorders>
              <w:top w:val="single" w:sz="6" w:space="0" w:color="auto"/>
              <w:left w:val="single" w:sz="6" w:space="0" w:color="auto"/>
              <w:bottom w:val="single" w:sz="6" w:space="0" w:color="auto"/>
              <w:right w:val="single" w:sz="6" w:space="0" w:color="auto"/>
            </w:tcBorders>
            <w:vAlign w:val="bottom"/>
          </w:tcPr>
          <w:p w14:paraId="15704220" w14:textId="77777777" w:rsidR="00C50A95" w:rsidRPr="0041619D" w:rsidRDefault="00C50A95" w:rsidP="00416506">
            <w:pPr>
              <w:pStyle w:val="tabletext11"/>
              <w:jc w:val="center"/>
              <w:rPr>
                <w:ins w:id="2695" w:author="Author"/>
              </w:rPr>
            </w:pPr>
            <w:ins w:id="2696" w:author="Author">
              <w:r w:rsidRPr="0041619D">
                <w:rPr>
                  <w:rFonts w:cs="Arial"/>
                  <w:color w:val="000000"/>
                  <w:szCs w:val="18"/>
                </w:rPr>
                <w:t>1.119</w:t>
              </w:r>
            </w:ins>
          </w:p>
        </w:tc>
      </w:tr>
      <w:tr w:rsidR="00C50A95" w:rsidRPr="0041619D" w14:paraId="4E3C3D03" w14:textId="77777777" w:rsidTr="00416506">
        <w:trPr>
          <w:cantSplit/>
          <w:trHeight w:val="190"/>
          <w:ins w:id="2697" w:author="Author"/>
        </w:trPr>
        <w:tc>
          <w:tcPr>
            <w:tcW w:w="200" w:type="dxa"/>
            <w:tcBorders>
              <w:top w:val="nil"/>
              <w:left w:val="nil"/>
              <w:bottom w:val="nil"/>
              <w:right w:val="nil"/>
            </w:tcBorders>
          </w:tcPr>
          <w:p w14:paraId="005CA701" w14:textId="77777777" w:rsidR="00C50A95" w:rsidRPr="0041619D" w:rsidRDefault="00C50A95" w:rsidP="00416506">
            <w:pPr>
              <w:pStyle w:val="tabletext11"/>
              <w:rPr>
                <w:ins w:id="2698" w:author="Author"/>
              </w:rPr>
            </w:pPr>
          </w:p>
        </w:tc>
        <w:tc>
          <w:tcPr>
            <w:tcW w:w="1340" w:type="dxa"/>
            <w:tcBorders>
              <w:top w:val="single" w:sz="6" w:space="0" w:color="auto"/>
              <w:left w:val="single" w:sz="6" w:space="0" w:color="auto"/>
              <w:bottom w:val="single" w:sz="6" w:space="0" w:color="auto"/>
              <w:right w:val="single" w:sz="6" w:space="0" w:color="auto"/>
            </w:tcBorders>
          </w:tcPr>
          <w:p w14:paraId="7D7F8AE8" w14:textId="77777777" w:rsidR="00C50A95" w:rsidRPr="0041619D" w:rsidRDefault="00C50A95" w:rsidP="00416506">
            <w:pPr>
              <w:pStyle w:val="tabletext11"/>
              <w:rPr>
                <w:ins w:id="2699" w:author="Author"/>
              </w:rPr>
            </w:pPr>
            <w:ins w:id="2700" w:author="Author">
              <w:r w:rsidRPr="0041619D">
                <w:t>Midwest</w:t>
              </w:r>
            </w:ins>
          </w:p>
        </w:tc>
        <w:tc>
          <w:tcPr>
            <w:tcW w:w="1280" w:type="dxa"/>
            <w:tcBorders>
              <w:top w:val="single" w:sz="6" w:space="0" w:color="auto"/>
              <w:left w:val="single" w:sz="6" w:space="0" w:color="auto"/>
              <w:bottom w:val="single" w:sz="6" w:space="0" w:color="auto"/>
              <w:right w:val="single" w:sz="6" w:space="0" w:color="auto"/>
            </w:tcBorders>
            <w:vAlign w:val="bottom"/>
          </w:tcPr>
          <w:p w14:paraId="2100D34E" w14:textId="77777777" w:rsidR="00C50A95" w:rsidRPr="0041619D" w:rsidRDefault="00C50A95" w:rsidP="00416506">
            <w:pPr>
              <w:pStyle w:val="tabletext11"/>
              <w:jc w:val="center"/>
              <w:rPr>
                <w:ins w:id="2701" w:author="Author"/>
              </w:rPr>
            </w:pPr>
            <w:ins w:id="2702" w:author="Author">
              <w:r w:rsidRPr="0041619D">
                <w:rPr>
                  <w:rFonts w:cs="Arial"/>
                  <w:color w:val="000000"/>
                  <w:szCs w:val="18"/>
                </w:rPr>
                <w:t>0.835</w:t>
              </w:r>
            </w:ins>
          </w:p>
        </w:tc>
        <w:tc>
          <w:tcPr>
            <w:tcW w:w="1090" w:type="dxa"/>
            <w:tcBorders>
              <w:top w:val="single" w:sz="6" w:space="0" w:color="auto"/>
              <w:left w:val="single" w:sz="6" w:space="0" w:color="auto"/>
              <w:bottom w:val="single" w:sz="6" w:space="0" w:color="auto"/>
              <w:right w:val="single" w:sz="6" w:space="0" w:color="auto"/>
            </w:tcBorders>
            <w:vAlign w:val="bottom"/>
          </w:tcPr>
          <w:p w14:paraId="37B7244A" w14:textId="77777777" w:rsidR="00C50A95" w:rsidRPr="0041619D" w:rsidRDefault="00C50A95" w:rsidP="00416506">
            <w:pPr>
              <w:pStyle w:val="tabletext11"/>
              <w:jc w:val="center"/>
              <w:rPr>
                <w:ins w:id="2703" w:author="Author"/>
              </w:rPr>
            </w:pPr>
            <w:ins w:id="2704" w:author="Author">
              <w:r w:rsidRPr="0041619D">
                <w:rPr>
                  <w:rFonts w:cs="Arial"/>
                  <w:color w:val="000000"/>
                  <w:szCs w:val="18"/>
                </w:rPr>
                <w:t>1.284</w:t>
              </w:r>
            </w:ins>
          </w:p>
        </w:tc>
        <w:tc>
          <w:tcPr>
            <w:tcW w:w="1090" w:type="dxa"/>
            <w:tcBorders>
              <w:top w:val="single" w:sz="6" w:space="0" w:color="auto"/>
              <w:left w:val="single" w:sz="6" w:space="0" w:color="auto"/>
              <w:bottom w:val="single" w:sz="6" w:space="0" w:color="auto"/>
              <w:right w:val="single" w:sz="6" w:space="0" w:color="auto"/>
            </w:tcBorders>
            <w:vAlign w:val="bottom"/>
          </w:tcPr>
          <w:p w14:paraId="07F7F344" w14:textId="77777777" w:rsidR="00C50A95" w:rsidRPr="0041619D" w:rsidRDefault="00C50A95" w:rsidP="00416506">
            <w:pPr>
              <w:pStyle w:val="tabletext11"/>
              <w:jc w:val="center"/>
              <w:rPr>
                <w:ins w:id="2705" w:author="Author"/>
              </w:rPr>
            </w:pPr>
            <w:ins w:id="2706" w:author="Author">
              <w:r w:rsidRPr="0041619D">
                <w:rPr>
                  <w:rFonts w:cs="Arial"/>
                  <w:color w:val="000000"/>
                  <w:szCs w:val="18"/>
                </w:rPr>
                <w:t>1.376</w:t>
              </w:r>
            </w:ins>
          </w:p>
        </w:tc>
      </w:tr>
      <w:tr w:rsidR="00C50A95" w:rsidRPr="0041619D" w14:paraId="3A4594B4" w14:textId="77777777" w:rsidTr="00416506">
        <w:trPr>
          <w:cantSplit/>
          <w:trHeight w:val="190"/>
          <w:ins w:id="2707" w:author="Author"/>
        </w:trPr>
        <w:tc>
          <w:tcPr>
            <w:tcW w:w="200" w:type="dxa"/>
            <w:tcBorders>
              <w:top w:val="nil"/>
              <w:left w:val="nil"/>
              <w:bottom w:val="nil"/>
              <w:right w:val="nil"/>
            </w:tcBorders>
          </w:tcPr>
          <w:p w14:paraId="77FD769A" w14:textId="77777777" w:rsidR="00C50A95" w:rsidRPr="0041619D" w:rsidRDefault="00C50A95" w:rsidP="00416506">
            <w:pPr>
              <w:pStyle w:val="tabletext11"/>
              <w:rPr>
                <w:ins w:id="2708" w:author="Author"/>
              </w:rPr>
            </w:pPr>
          </w:p>
        </w:tc>
        <w:tc>
          <w:tcPr>
            <w:tcW w:w="1340" w:type="dxa"/>
            <w:tcBorders>
              <w:top w:val="single" w:sz="6" w:space="0" w:color="auto"/>
              <w:left w:val="single" w:sz="6" w:space="0" w:color="auto"/>
              <w:bottom w:val="single" w:sz="6" w:space="0" w:color="auto"/>
              <w:right w:val="single" w:sz="6" w:space="0" w:color="auto"/>
            </w:tcBorders>
          </w:tcPr>
          <w:p w14:paraId="51BBDBF8" w14:textId="77777777" w:rsidR="00C50A95" w:rsidRPr="0041619D" w:rsidRDefault="00C50A95" w:rsidP="00416506">
            <w:pPr>
              <w:pStyle w:val="tabletext11"/>
              <w:rPr>
                <w:ins w:id="2709" w:author="Author"/>
              </w:rPr>
            </w:pPr>
            <w:ins w:id="2710" w:author="Author">
              <w:r w:rsidRPr="0041619D">
                <w:t>Southwest</w:t>
              </w:r>
            </w:ins>
          </w:p>
        </w:tc>
        <w:tc>
          <w:tcPr>
            <w:tcW w:w="1280" w:type="dxa"/>
            <w:tcBorders>
              <w:top w:val="single" w:sz="6" w:space="0" w:color="auto"/>
              <w:left w:val="single" w:sz="6" w:space="0" w:color="auto"/>
              <w:bottom w:val="single" w:sz="6" w:space="0" w:color="auto"/>
              <w:right w:val="single" w:sz="6" w:space="0" w:color="auto"/>
            </w:tcBorders>
            <w:vAlign w:val="bottom"/>
          </w:tcPr>
          <w:p w14:paraId="2EF293D5" w14:textId="77777777" w:rsidR="00C50A95" w:rsidRPr="0041619D" w:rsidRDefault="00C50A95" w:rsidP="00416506">
            <w:pPr>
              <w:pStyle w:val="tabletext11"/>
              <w:jc w:val="center"/>
              <w:rPr>
                <w:ins w:id="2711" w:author="Author"/>
              </w:rPr>
            </w:pPr>
            <w:ins w:id="2712" w:author="Author">
              <w:r w:rsidRPr="0041619D">
                <w:rPr>
                  <w:rFonts w:cs="Arial"/>
                  <w:color w:val="000000"/>
                  <w:szCs w:val="18"/>
                </w:rPr>
                <w:t>0.666</w:t>
              </w:r>
            </w:ins>
          </w:p>
        </w:tc>
        <w:tc>
          <w:tcPr>
            <w:tcW w:w="1090" w:type="dxa"/>
            <w:tcBorders>
              <w:top w:val="single" w:sz="6" w:space="0" w:color="auto"/>
              <w:left w:val="single" w:sz="6" w:space="0" w:color="auto"/>
              <w:bottom w:val="single" w:sz="6" w:space="0" w:color="auto"/>
              <w:right w:val="single" w:sz="6" w:space="0" w:color="auto"/>
            </w:tcBorders>
            <w:vAlign w:val="bottom"/>
          </w:tcPr>
          <w:p w14:paraId="2B1E2AF2" w14:textId="77777777" w:rsidR="00C50A95" w:rsidRPr="0041619D" w:rsidRDefault="00C50A95" w:rsidP="00416506">
            <w:pPr>
              <w:pStyle w:val="tabletext11"/>
              <w:jc w:val="center"/>
              <w:rPr>
                <w:ins w:id="2713" w:author="Author"/>
              </w:rPr>
            </w:pPr>
            <w:ins w:id="2714" w:author="Author">
              <w:r w:rsidRPr="0041619D">
                <w:rPr>
                  <w:rFonts w:cs="Arial"/>
                  <w:color w:val="000000"/>
                  <w:szCs w:val="18"/>
                </w:rPr>
                <w:t>1.024</w:t>
              </w:r>
            </w:ins>
          </w:p>
        </w:tc>
        <w:tc>
          <w:tcPr>
            <w:tcW w:w="1090" w:type="dxa"/>
            <w:tcBorders>
              <w:top w:val="single" w:sz="6" w:space="0" w:color="auto"/>
              <w:left w:val="single" w:sz="6" w:space="0" w:color="auto"/>
              <w:bottom w:val="single" w:sz="6" w:space="0" w:color="auto"/>
              <w:right w:val="single" w:sz="6" w:space="0" w:color="auto"/>
            </w:tcBorders>
            <w:vAlign w:val="bottom"/>
          </w:tcPr>
          <w:p w14:paraId="3F625437" w14:textId="77777777" w:rsidR="00C50A95" w:rsidRPr="0041619D" w:rsidRDefault="00C50A95" w:rsidP="00416506">
            <w:pPr>
              <w:pStyle w:val="tabletext11"/>
              <w:jc w:val="center"/>
              <w:rPr>
                <w:ins w:id="2715" w:author="Author"/>
              </w:rPr>
            </w:pPr>
            <w:ins w:id="2716" w:author="Author">
              <w:r w:rsidRPr="0041619D">
                <w:rPr>
                  <w:rFonts w:cs="Arial"/>
                  <w:color w:val="000000"/>
                  <w:szCs w:val="18"/>
                </w:rPr>
                <w:t>1.193</w:t>
              </w:r>
            </w:ins>
          </w:p>
        </w:tc>
      </w:tr>
      <w:tr w:rsidR="00C50A95" w:rsidRPr="0041619D" w14:paraId="0AA09115" w14:textId="77777777" w:rsidTr="00416506">
        <w:trPr>
          <w:cantSplit/>
          <w:trHeight w:val="190"/>
          <w:ins w:id="2717" w:author="Author"/>
        </w:trPr>
        <w:tc>
          <w:tcPr>
            <w:tcW w:w="200" w:type="dxa"/>
            <w:tcBorders>
              <w:top w:val="nil"/>
              <w:left w:val="nil"/>
              <w:bottom w:val="nil"/>
              <w:right w:val="nil"/>
            </w:tcBorders>
          </w:tcPr>
          <w:p w14:paraId="1A668540" w14:textId="77777777" w:rsidR="00C50A95" w:rsidRPr="0041619D" w:rsidRDefault="00C50A95" w:rsidP="00416506">
            <w:pPr>
              <w:pStyle w:val="tabletext11"/>
              <w:rPr>
                <w:ins w:id="2718" w:author="Author"/>
              </w:rPr>
            </w:pPr>
          </w:p>
        </w:tc>
        <w:tc>
          <w:tcPr>
            <w:tcW w:w="1340" w:type="dxa"/>
            <w:tcBorders>
              <w:top w:val="single" w:sz="6" w:space="0" w:color="auto"/>
              <w:left w:val="single" w:sz="6" w:space="0" w:color="auto"/>
              <w:bottom w:val="single" w:sz="6" w:space="0" w:color="auto"/>
              <w:right w:val="single" w:sz="6" w:space="0" w:color="auto"/>
            </w:tcBorders>
          </w:tcPr>
          <w:p w14:paraId="6A12A324" w14:textId="77777777" w:rsidR="00C50A95" w:rsidRPr="0041619D" w:rsidRDefault="00C50A95" w:rsidP="00416506">
            <w:pPr>
              <w:pStyle w:val="tabletext11"/>
              <w:rPr>
                <w:ins w:id="2719" w:author="Author"/>
              </w:rPr>
            </w:pPr>
            <w:ins w:id="2720" w:author="Author">
              <w:r w:rsidRPr="0041619D">
                <w:t>North Central</w:t>
              </w:r>
            </w:ins>
          </w:p>
        </w:tc>
        <w:tc>
          <w:tcPr>
            <w:tcW w:w="1280" w:type="dxa"/>
            <w:tcBorders>
              <w:top w:val="single" w:sz="6" w:space="0" w:color="auto"/>
              <w:left w:val="single" w:sz="6" w:space="0" w:color="auto"/>
              <w:bottom w:val="single" w:sz="6" w:space="0" w:color="auto"/>
              <w:right w:val="single" w:sz="6" w:space="0" w:color="auto"/>
            </w:tcBorders>
            <w:vAlign w:val="bottom"/>
          </w:tcPr>
          <w:p w14:paraId="68099370" w14:textId="77777777" w:rsidR="00C50A95" w:rsidRPr="0041619D" w:rsidRDefault="00C50A95" w:rsidP="00416506">
            <w:pPr>
              <w:pStyle w:val="tabletext11"/>
              <w:jc w:val="center"/>
              <w:rPr>
                <w:ins w:id="2721" w:author="Author"/>
              </w:rPr>
            </w:pPr>
            <w:ins w:id="2722" w:author="Author">
              <w:r w:rsidRPr="0041619D">
                <w:rPr>
                  <w:rFonts w:cs="Arial"/>
                  <w:color w:val="000000"/>
                  <w:szCs w:val="18"/>
                </w:rPr>
                <w:t>0.649</w:t>
              </w:r>
            </w:ins>
          </w:p>
        </w:tc>
        <w:tc>
          <w:tcPr>
            <w:tcW w:w="1090" w:type="dxa"/>
            <w:tcBorders>
              <w:top w:val="single" w:sz="6" w:space="0" w:color="auto"/>
              <w:left w:val="single" w:sz="6" w:space="0" w:color="auto"/>
              <w:bottom w:val="single" w:sz="6" w:space="0" w:color="auto"/>
              <w:right w:val="single" w:sz="6" w:space="0" w:color="auto"/>
            </w:tcBorders>
            <w:vAlign w:val="bottom"/>
          </w:tcPr>
          <w:p w14:paraId="526A1716" w14:textId="77777777" w:rsidR="00C50A95" w:rsidRPr="0041619D" w:rsidRDefault="00C50A95" w:rsidP="00416506">
            <w:pPr>
              <w:pStyle w:val="tabletext11"/>
              <w:jc w:val="center"/>
              <w:rPr>
                <w:ins w:id="2723" w:author="Author"/>
              </w:rPr>
            </w:pPr>
            <w:ins w:id="2724" w:author="Author">
              <w:r w:rsidRPr="0041619D">
                <w:rPr>
                  <w:rFonts w:cs="Arial"/>
                  <w:color w:val="000000"/>
                  <w:szCs w:val="18"/>
                </w:rPr>
                <w:t>0.999</w:t>
              </w:r>
            </w:ins>
          </w:p>
        </w:tc>
        <w:tc>
          <w:tcPr>
            <w:tcW w:w="1090" w:type="dxa"/>
            <w:tcBorders>
              <w:top w:val="single" w:sz="6" w:space="0" w:color="auto"/>
              <w:left w:val="single" w:sz="6" w:space="0" w:color="auto"/>
              <w:bottom w:val="single" w:sz="6" w:space="0" w:color="auto"/>
              <w:right w:val="single" w:sz="6" w:space="0" w:color="auto"/>
            </w:tcBorders>
            <w:vAlign w:val="bottom"/>
          </w:tcPr>
          <w:p w14:paraId="4B049A4E" w14:textId="77777777" w:rsidR="00C50A95" w:rsidRPr="0041619D" w:rsidRDefault="00C50A95" w:rsidP="00416506">
            <w:pPr>
              <w:pStyle w:val="tabletext11"/>
              <w:jc w:val="center"/>
              <w:rPr>
                <w:ins w:id="2725" w:author="Author"/>
              </w:rPr>
            </w:pPr>
            <w:ins w:id="2726" w:author="Author">
              <w:r w:rsidRPr="0041619D">
                <w:rPr>
                  <w:rFonts w:cs="Arial"/>
                  <w:color w:val="000000"/>
                  <w:szCs w:val="18"/>
                </w:rPr>
                <w:t>1.705</w:t>
              </w:r>
            </w:ins>
          </w:p>
        </w:tc>
      </w:tr>
      <w:tr w:rsidR="00C50A95" w:rsidRPr="0041619D" w14:paraId="1D67E38D" w14:textId="77777777" w:rsidTr="00416506">
        <w:trPr>
          <w:cantSplit/>
          <w:trHeight w:val="190"/>
          <w:ins w:id="2727" w:author="Author"/>
        </w:trPr>
        <w:tc>
          <w:tcPr>
            <w:tcW w:w="200" w:type="dxa"/>
            <w:tcBorders>
              <w:top w:val="nil"/>
              <w:left w:val="nil"/>
              <w:bottom w:val="nil"/>
              <w:right w:val="nil"/>
            </w:tcBorders>
          </w:tcPr>
          <w:p w14:paraId="4CEA97F0" w14:textId="77777777" w:rsidR="00C50A95" w:rsidRPr="0041619D" w:rsidRDefault="00C50A95" w:rsidP="00416506">
            <w:pPr>
              <w:pStyle w:val="tabletext11"/>
              <w:rPr>
                <w:ins w:id="2728" w:author="Author"/>
              </w:rPr>
            </w:pPr>
          </w:p>
        </w:tc>
        <w:tc>
          <w:tcPr>
            <w:tcW w:w="1340" w:type="dxa"/>
            <w:tcBorders>
              <w:top w:val="single" w:sz="6" w:space="0" w:color="auto"/>
              <w:left w:val="single" w:sz="6" w:space="0" w:color="auto"/>
              <w:bottom w:val="single" w:sz="6" w:space="0" w:color="auto"/>
              <w:right w:val="single" w:sz="6" w:space="0" w:color="auto"/>
            </w:tcBorders>
          </w:tcPr>
          <w:p w14:paraId="5ED3ACB3" w14:textId="77777777" w:rsidR="00C50A95" w:rsidRPr="0041619D" w:rsidRDefault="00C50A95" w:rsidP="00416506">
            <w:pPr>
              <w:pStyle w:val="tabletext11"/>
              <w:rPr>
                <w:ins w:id="2729" w:author="Author"/>
              </w:rPr>
            </w:pPr>
            <w:ins w:id="2730" w:author="Author">
              <w:r w:rsidRPr="0041619D">
                <w:t>Mideast</w:t>
              </w:r>
            </w:ins>
          </w:p>
        </w:tc>
        <w:tc>
          <w:tcPr>
            <w:tcW w:w="1280" w:type="dxa"/>
            <w:tcBorders>
              <w:top w:val="single" w:sz="6" w:space="0" w:color="auto"/>
              <w:left w:val="single" w:sz="6" w:space="0" w:color="auto"/>
              <w:bottom w:val="single" w:sz="6" w:space="0" w:color="auto"/>
              <w:right w:val="single" w:sz="6" w:space="0" w:color="auto"/>
            </w:tcBorders>
            <w:vAlign w:val="bottom"/>
          </w:tcPr>
          <w:p w14:paraId="7995390C" w14:textId="77777777" w:rsidR="00C50A95" w:rsidRPr="0041619D" w:rsidRDefault="00C50A95" w:rsidP="00416506">
            <w:pPr>
              <w:pStyle w:val="tabletext11"/>
              <w:jc w:val="center"/>
              <w:rPr>
                <w:ins w:id="2731" w:author="Author"/>
              </w:rPr>
            </w:pPr>
            <w:ins w:id="2732" w:author="Author">
              <w:r w:rsidRPr="0041619D">
                <w:rPr>
                  <w:rFonts w:cs="Arial"/>
                  <w:color w:val="000000"/>
                  <w:szCs w:val="18"/>
                </w:rPr>
                <w:t>0.705</w:t>
              </w:r>
            </w:ins>
          </w:p>
        </w:tc>
        <w:tc>
          <w:tcPr>
            <w:tcW w:w="1090" w:type="dxa"/>
            <w:tcBorders>
              <w:top w:val="single" w:sz="6" w:space="0" w:color="auto"/>
              <w:left w:val="single" w:sz="6" w:space="0" w:color="auto"/>
              <w:bottom w:val="single" w:sz="6" w:space="0" w:color="auto"/>
              <w:right w:val="single" w:sz="6" w:space="0" w:color="auto"/>
            </w:tcBorders>
            <w:vAlign w:val="bottom"/>
          </w:tcPr>
          <w:p w14:paraId="6CBA8262" w14:textId="77777777" w:rsidR="00C50A95" w:rsidRPr="0041619D" w:rsidRDefault="00C50A95" w:rsidP="00416506">
            <w:pPr>
              <w:pStyle w:val="tabletext11"/>
              <w:jc w:val="center"/>
              <w:rPr>
                <w:ins w:id="2733" w:author="Author"/>
              </w:rPr>
            </w:pPr>
            <w:ins w:id="2734" w:author="Author">
              <w:r w:rsidRPr="0041619D">
                <w:rPr>
                  <w:rFonts w:cs="Arial"/>
                  <w:color w:val="000000"/>
                  <w:szCs w:val="18"/>
                </w:rPr>
                <w:t>1.085</w:t>
              </w:r>
            </w:ins>
          </w:p>
        </w:tc>
        <w:tc>
          <w:tcPr>
            <w:tcW w:w="1090" w:type="dxa"/>
            <w:tcBorders>
              <w:top w:val="single" w:sz="6" w:space="0" w:color="auto"/>
              <w:left w:val="single" w:sz="6" w:space="0" w:color="auto"/>
              <w:bottom w:val="single" w:sz="6" w:space="0" w:color="auto"/>
              <w:right w:val="single" w:sz="6" w:space="0" w:color="auto"/>
            </w:tcBorders>
            <w:vAlign w:val="bottom"/>
          </w:tcPr>
          <w:p w14:paraId="4A28E1B6" w14:textId="77777777" w:rsidR="00C50A95" w:rsidRPr="0041619D" w:rsidRDefault="00C50A95" w:rsidP="00416506">
            <w:pPr>
              <w:pStyle w:val="tabletext11"/>
              <w:jc w:val="center"/>
              <w:rPr>
                <w:ins w:id="2735" w:author="Author"/>
              </w:rPr>
            </w:pPr>
            <w:ins w:id="2736" w:author="Author">
              <w:r w:rsidRPr="0041619D">
                <w:rPr>
                  <w:rFonts w:cs="Arial"/>
                  <w:color w:val="000000"/>
                  <w:szCs w:val="18"/>
                </w:rPr>
                <w:t>1.463</w:t>
              </w:r>
            </w:ins>
          </w:p>
        </w:tc>
      </w:tr>
      <w:tr w:rsidR="00C50A95" w:rsidRPr="0041619D" w14:paraId="44E9B9C3" w14:textId="77777777" w:rsidTr="00416506">
        <w:trPr>
          <w:cantSplit/>
          <w:trHeight w:val="190"/>
          <w:ins w:id="2737" w:author="Author"/>
        </w:trPr>
        <w:tc>
          <w:tcPr>
            <w:tcW w:w="200" w:type="dxa"/>
            <w:tcBorders>
              <w:top w:val="nil"/>
              <w:left w:val="nil"/>
              <w:bottom w:val="nil"/>
              <w:right w:val="nil"/>
            </w:tcBorders>
          </w:tcPr>
          <w:p w14:paraId="3591694C" w14:textId="77777777" w:rsidR="00C50A95" w:rsidRPr="0041619D" w:rsidRDefault="00C50A95" w:rsidP="00416506">
            <w:pPr>
              <w:pStyle w:val="tabletext11"/>
              <w:rPr>
                <w:ins w:id="2738" w:author="Author"/>
              </w:rPr>
            </w:pPr>
          </w:p>
        </w:tc>
        <w:tc>
          <w:tcPr>
            <w:tcW w:w="1340" w:type="dxa"/>
            <w:tcBorders>
              <w:top w:val="single" w:sz="6" w:space="0" w:color="auto"/>
              <w:left w:val="single" w:sz="6" w:space="0" w:color="auto"/>
              <w:bottom w:val="single" w:sz="6" w:space="0" w:color="auto"/>
              <w:right w:val="single" w:sz="6" w:space="0" w:color="auto"/>
            </w:tcBorders>
          </w:tcPr>
          <w:p w14:paraId="2681509E" w14:textId="77777777" w:rsidR="00C50A95" w:rsidRPr="0041619D" w:rsidRDefault="00C50A95" w:rsidP="00416506">
            <w:pPr>
              <w:pStyle w:val="tabletext11"/>
              <w:rPr>
                <w:ins w:id="2739" w:author="Author"/>
              </w:rPr>
            </w:pPr>
            <w:ins w:id="2740" w:author="Author">
              <w:r w:rsidRPr="0041619D">
                <w:t>Gulf</w:t>
              </w:r>
            </w:ins>
          </w:p>
        </w:tc>
        <w:tc>
          <w:tcPr>
            <w:tcW w:w="1280" w:type="dxa"/>
            <w:tcBorders>
              <w:top w:val="single" w:sz="6" w:space="0" w:color="auto"/>
              <w:left w:val="single" w:sz="6" w:space="0" w:color="auto"/>
              <w:bottom w:val="single" w:sz="6" w:space="0" w:color="auto"/>
              <w:right w:val="single" w:sz="6" w:space="0" w:color="auto"/>
            </w:tcBorders>
            <w:vAlign w:val="bottom"/>
          </w:tcPr>
          <w:p w14:paraId="49FE863A" w14:textId="77777777" w:rsidR="00C50A95" w:rsidRPr="0041619D" w:rsidRDefault="00C50A95" w:rsidP="00416506">
            <w:pPr>
              <w:pStyle w:val="tabletext11"/>
              <w:jc w:val="center"/>
              <w:rPr>
                <w:ins w:id="2741" w:author="Author"/>
              </w:rPr>
            </w:pPr>
            <w:ins w:id="2742" w:author="Author">
              <w:r w:rsidRPr="0041619D">
                <w:rPr>
                  <w:rFonts w:cs="Arial"/>
                  <w:color w:val="000000"/>
                  <w:szCs w:val="18"/>
                </w:rPr>
                <w:t>0.751</w:t>
              </w:r>
            </w:ins>
          </w:p>
        </w:tc>
        <w:tc>
          <w:tcPr>
            <w:tcW w:w="1090" w:type="dxa"/>
            <w:tcBorders>
              <w:top w:val="single" w:sz="6" w:space="0" w:color="auto"/>
              <w:left w:val="single" w:sz="6" w:space="0" w:color="auto"/>
              <w:bottom w:val="single" w:sz="6" w:space="0" w:color="auto"/>
              <w:right w:val="single" w:sz="6" w:space="0" w:color="auto"/>
            </w:tcBorders>
            <w:vAlign w:val="bottom"/>
          </w:tcPr>
          <w:p w14:paraId="44704E30" w14:textId="77777777" w:rsidR="00C50A95" w:rsidRPr="0041619D" w:rsidRDefault="00C50A95" w:rsidP="00416506">
            <w:pPr>
              <w:pStyle w:val="tabletext11"/>
              <w:jc w:val="center"/>
              <w:rPr>
                <w:ins w:id="2743" w:author="Author"/>
              </w:rPr>
            </w:pPr>
            <w:ins w:id="2744" w:author="Author">
              <w:r w:rsidRPr="0041619D">
                <w:rPr>
                  <w:rFonts w:cs="Arial"/>
                  <w:color w:val="000000"/>
                  <w:szCs w:val="18"/>
                </w:rPr>
                <w:t>1.156</w:t>
              </w:r>
            </w:ins>
          </w:p>
        </w:tc>
        <w:tc>
          <w:tcPr>
            <w:tcW w:w="1090" w:type="dxa"/>
            <w:tcBorders>
              <w:top w:val="single" w:sz="6" w:space="0" w:color="auto"/>
              <w:left w:val="single" w:sz="6" w:space="0" w:color="auto"/>
              <w:bottom w:val="single" w:sz="6" w:space="0" w:color="auto"/>
              <w:right w:val="single" w:sz="6" w:space="0" w:color="auto"/>
            </w:tcBorders>
            <w:vAlign w:val="bottom"/>
          </w:tcPr>
          <w:p w14:paraId="23746F97" w14:textId="77777777" w:rsidR="00C50A95" w:rsidRPr="0041619D" w:rsidRDefault="00C50A95" w:rsidP="00416506">
            <w:pPr>
              <w:pStyle w:val="tabletext11"/>
              <w:jc w:val="center"/>
              <w:rPr>
                <w:ins w:id="2745" w:author="Author"/>
              </w:rPr>
            </w:pPr>
            <w:ins w:id="2746" w:author="Author">
              <w:r w:rsidRPr="0041619D">
                <w:rPr>
                  <w:rFonts w:cs="Arial"/>
                  <w:color w:val="000000"/>
                  <w:szCs w:val="18"/>
                </w:rPr>
                <w:t>1.412</w:t>
              </w:r>
            </w:ins>
          </w:p>
        </w:tc>
      </w:tr>
      <w:tr w:rsidR="00C50A95" w:rsidRPr="0041619D" w14:paraId="0C3FE954" w14:textId="77777777" w:rsidTr="00416506">
        <w:trPr>
          <w:cantSplit/>
          <w:trHeight w:val="190"/>
          <w:ins w:id="2747" w:author="Author"/>
        </w:trPr>
        <w:tc>
          <w:tcPr>
            <w:tcW w:w="200" w:type="dxa"/>
            <w:tcBorders>
              <w:top w:val="nil"/>
              <w:left w:val="nil"/>
              <w:bottom w:val="nil"/>
              <w:right w:val="nil"/>
            </w:tcBorders>
          </w:tcPr>
          <w:p w14:paraId="558859BC" w14:textId="77777777" w:rsidR="00C50A95" w:rsidRPr="0041619D" w:rsidRDefault="00C50A95" w:rsidP="00416506">
            <w:pPr>
              <w:pStyle w:val="tabletext11"/>
              <w:rPr>
                <w:ins w:id="2748" w:author="Author"/>
              </w:rPr>
            </w:pPr>
          </w:p>
        </w:tc>
        <w:tc>
          <w:tcPr>
            <w:tcW w:w="1340" w:type="dxa"/>
            <w:tcBorders>
              <w:top w:val="single" w:sz="6" w:space="0" w:color="auto"/>
              <w:left w:val="single" w:sz="6" w:space="0" w:color="auto"/>
              <w:bottom w:val="single" w:sz="6" w:space="0" w:color="auto"/>
              <w:right w:val="single" w:sz="6" w:space="0" w:color="auto"/>
            </w:tcBorders>
          </w:tcPr>
          <w:p w14:paraId="6AE770B7" w14:textId="77777777" w:rsidR="00C50A95" w:rsidRPr="0041619D" w:rsidRDefault="00C50A95" w:rsidP="00416506">
            <w:pPr>
              <w:pStyle w:val="tabletext11"/>
              <w:rPr>
                <w:ins w:id="2749" w:author="Author"/>
              </w:rPr>
            </w:pPr>
            <w:ins w:id="2750" w:author="Author">
              <w:r w:rsidRPr="0041619D">
                <w:t>Southeast</w:t>
              </w:r>
            </w:ins>
          </w:p>
        </w:tc>
        <w:tc>
          <w:tcPr>
            <w:tcW w:w="1280" w:type="dxa"/>
            <w:tcBorders>
              <w:top w:val="single" w:sz="6" w:space="0" w:color="auto"/>
              <w:left w:val="single" w:sz="6" w:space="0" w:color="auto"/>
              <w:bottom w:val="single" w:sz="6" w:space="0" w:color="auto"/>
              <w:right w:val="single" w:sz="6" w:space="0" w:color="auto"/>
            </w:tcBorders>
            <w:vAlign w:val="bottom"/>
          </w:tcPr>
          <w:p w14:paraId="4BDBFA24" w14:textId="77777777" w:rsidR="00C50A95" w:rsidRPr="0041619D" w:rsidRDefault="00C50A95" w:rsidP="00416506">
            <w:pPr>
              <w:pStyle w:val="tabletext11"/>
              <w:jc w:val="center"/>
              <w:rPr>
                <w:ins w:id="2751" w:author="Author"/>
              </w:rPr>
            </w:pPr>
            <w:ins w:id="2752" w:author="Author">
              <w:r w:rsidRPr="0041619D">
                <w:rPr>
                  <w:rFonts w:cs="Arial"/>
                  <w:color w:val="000000"/>
                  <w:szCs w:val="18"/>
                </w:rPr>
                <w:t>0.666</w:t>
              </w:r>
            </w:ins>
          </w:p>
        </w:tc>
        <w:tc>
          <w:tcPr>
            <w:tcW w:w="1090" w:type="dxa"/>
            <w:tcBorders>
              <w:top w:val="single" w:sz="6" w:space="0" w:color="auto"/>
              <w:left w:val="single" w:sz="6" w:space="0" w:color="auto"/>
              <w:bottom w:val="single" w:sz="6" w:space="0" w:color="auto"/>
              <w:right w:val="single" w:sz="6" w:space="0" w:color="auto"/>
            </w:tcBorders>
            <w:vAlign w:val="bottom"/>
          </w:tcPr>
          <w:p w14:paraId="51181304" w14:textId="77777777" w:rsidR="00C50A95" w:rsidRPr="0041619D" w:rsidRDefault="00C50A95" w:rsidP="00416506">
            <w:pPr>
              <w:pStyle w:val="tabletext11"/>
              <w:jc w:val="center"/>
              <w:rPr>
                <w:ins w:id="2753" w:author="Author"/>
              </w:rPr>
            </w:pPr>
            <w:ins w:id="2754" w:author="Author">
              <w:r w:rsidRPr="0041619D">
                <w:rPr>
                  <w:rFonts w:cs="Arial"/>
                  <w:color w:val="000000"/>
                  <w:szCs w:val="18"/>
                </w:rPr>
                <w:t>1.024</w:t>
              </w:r>
            </w:ins>
          </w:p>
        </w:tc>
        <w:tc>
          <w:tcPr>
            <w:tcW w:w="1090" w:type="dxa"/>
            <w:tcBorders>
              <w:top w:val="single" w:sz="6" w:space="0" w:color="auto"/>
              <w:left w:val="single" w:sz="6" w:space="0" w:color="auto"/>
              <w:bottom w:val="single" w:sz="6" w:space="0" w:color="auto"/>
              <w:right w:val="single" w:sz="6" w:space="0" w:color="auto"/>
            </w:tcBorders>
            <w:vAlign w:val="bottom"/>
          </w:tcPr>
          <w:p w14:paraId="239E556D" w14:textId="77777777" w:rsidR="00C50A95" w:rsidRPr="0041619D" w:rsidRDefault="00C50A95" w:rsidP="00416506">
            <w:pPr>
              <w:pStyle w:val="tabletext11"/>
              <w:jc w:val="center"/>
              <w:rPr>
                <w:ins w:id="2755" w:author="Author"/>
              </w:rPr>
            </w:pPr>
            <w:ins w:id="2756" w:author="Author">
              <w:r w:rsidRPr="0041619D">
                <w:rPr>
                  <w:rFonts w:cs="Arial"/>
                  <w:color w:val="000000"/>
                  <w:szCs w:val="18"/>
                </w:rPr>
                <w:t>1.777</w:t>
              </w:r>
            </w:ins>
          </w:p>
        </w:tc>
      </w:tr>
      <w:tr w:rsidR="00C50A95" w:rsidRPr="0041619D" w14:paraId="3D4FD28F" w14:textId="77777777" w:rsidTr="00416506">
        <w:trPr>
          <w:cantSplit/>
          <w:trHeight w:val="190"/>
          <w:ins w:id="2757" w:author="Author"/>
        </w:trPr>
        <w:tc>
          <w:tcPr>
            <w:tcW w:w="200" w:type="dxa"/>
            <w:tcBorders>
              <w:top w:val="nil"/>
              <w:left w:val="nil"/>
              <w:bottom w:val="nil"/>
              <w:right w:val="nil"/>
            </w:tcBorders>
          </w:tcPr>
          <w:p w14:paraId="0AE6EDDF" w14:textId="77777777" w:rsidR="00C50A95" w:rsidRPr="0041619D" w:rsidRDefault="00C50A95" w:rsidP="00416506">
            <w:pPr>
              <w:pStyle w:val="tabletext11"/>
              <w:rPr>
                <w:ins w:id="2758" w:author="Author"/>
              </w:rPr>
            </w:pPr>
          </w:p>
        </w:tc>
        <w:tc>
          <w:tcPr>
            <w:tcW w:w="1340" w:type="dxa"/>
            <w:tcBorders>
              <w:top w:val="single" w:sz="6" w:space="0" w:color="auto"/>
              <w:left w:val="single" w:sz="6" w:space="0" w:color="auto"/>
              <w:bottom w:val="single" w:sz="6" w:space="0" w:color="auto"/>
              <w:right w:val="single" w:sz="6" w:space="0" w:color="auto"/>
            </w:tcBorders>
          </w:tcPr>
          <w:p w14:paraId="584039E2" w14:textId="77777777" w:rsidR="00C50A95" w:rsidRPr="0041619D" w:rsidRDefault="00C50A95" w:rsidP="00416506">
            <w:pPr>
              <w:pStyle w:val="tabletext11"/>
              <w:rPr>
                <w:ins w:id="2759" w:author="Author"/>
              </w:rPr>
            </w:pPr>
            <w:ins w:id="2760" w:author="Author">
              <w:r w:rsidRPr="0041619D">
                <w:t>Eastern</w:t>
              </w:r>
            </w:ins>
          </w:p>
        </w:tc>
        <w:tc>
          <w:tcPr>
            <w:tcW w:w="1280" w:type="dxa"/>
            <w:tcBorders>
              <w:top w:val="single" w:sz="6" w:space="0" w:color="auto"/>
              <w:left w:val="single" w:sz="6" w:space="0" w:color="auto"/>
              <w:bottom w:val="single" w:sz="6" w:space="0" w:color="auto"/>
              <w:right w:val="single" w:sz="6" w:space="0" w:color="auto"/>
            </w:tcBorders>
            <w:vAlign w:val="bottom"/>
          </w:tcPr>
          <w:p w14:paraId="32F983F2" w14:textId="77777777" w:rsidR="00C50A95" w:rsidRPr="0041619D" w:rsidRDefault="00C50A95" w:rsidP="00416506">
            <w:pPr>
              <w:pStyle w:val="tabletext11"/>
              <w:jc w:val="center"/>
              <w:rPr>
                <w:ins w:id="2761" w:author="Author"/>
              </w:rPr>
            </w:pPr>
            <w:ins w:id="2762" w:author="Author">
              <w:r w:rsidRPr="0041619D">
                <w:rPr>
                  <w:rFonts w:cs="Arial"/>
                  <w:color w:val="000000"/>
                  <w:szCs w:val="18"/>
                </w:rPr>
                <w:t>0.678</w:t>
              </w:r>
            </w:ins>
          </w:p>
        </w:tc>
        <w:tc>
          <w:tcPr>
            <w:tcW w:w="1090" w:type="dxa"/>
            <w:tcBorders>
              <w:top w:val="single" w:sz="6" w:space="0" w:color="auto"/>
              <w:left w:val="single" w:sz="6" w:space="0" w:color="auto"/>
              <w:bottom w:val="single" w:sz="6" w:space="0" w:color="auto"/>
              <w:right w:val="single" w:sz="6" w:space="0" w:color="auto"/>
            </w:tcBorders>
            <w:vAlign w:val="bottom"/>
          </w:tcPr>
          <w:p w14:paraId="2947A385" w14:textId="77777777" w:rsidR="00C50A95" w:rsidRPr="0041619D" w:rsidRDefault="00C50A95" w:rsidP="00416506">
            <w:pPr>
              <w:pStyle w:val="tabletext11"/>
              <w:jc w:val="center"/>
              <w:rPr>
                <w:ins w:id="2763" w:author="Author"/>
              </w:rPr>
            </w:pPr>
            <w:ins w:id="2764" w:author="Author">
              <w:r w:rsidRPr="0041619D">
                <w:rPr>
                  <w:rFonts w:cs="Arial"/>
                  <w:color w:val="000000"/>
                  <w:szCs w:val="18"/>
                </w:rPr>
                <w:t>1.043</w:t>
              </w:r>
            </w:ins>
          </w:p>
        </w:tc>
        <w:tc>
          <w:tcPr>
            <w:tcW w:w="1090" w:type="dxa"/>
            <w:tcBorders>
              <w:top w:val="single" w:sz="6" w:space="0" w:color="auto"/>
              <w:left w:val="single" w:sz="6" w:space="0" w:color="auto"/>
              <w:bottom w:val="single" w:sz="6" w:space="0" w:color="auto"/>
              <w:right w:val="single" w:sz="6" w:space="0" w:color="auto"/>
            </w:tcBorders>
            <w:vAlign w:val="bottom"/>
          </w:tcPr>
          <w:p w14:paraId="3C58FF88" w14:textId="77777777" w:rsidR="00C50A95" w:rsidRPr="0041619D" w:rsidRDefault="00C50A95" w:rsidP="00416506">
            <w:pPr>
              <w:pStyle w:val="tabletext11"/>
              <w:jc w:val="center"/>
              <w:rPr>
                <w:ins w:id="2765" w:author="Author"/>
              </w:rPr>
            </w:pPr>
            <w:ins w:id="2766" w:author="Author">
              <w:r w:rsidRPr="0041619D">
                <w:rPr>
                  <w:rFonts w:cs="Arial"/>
                  <w:color w:val="000000"/>
                  <w:szCs w:val="18"/>
                </w:rPr>
                <w:t>1.422</w:t>
              </w:r>
            </w:ins>
          </w:p>
        </w:tc>
      </w:tr>
      <w:tr w:rsidR="00C50A95" w:rsidRPr="0041619D" w14:paraId="3748D44E" w14:textId="77777777" w:rsidTr="00416506">
        <w:trPr>
          <w:cantSplit/>
          <w:trHeight w:val="190"/>
          <w:ins w:id="2767" w:author="Author"/>
        </w:trPr>
        <w:tc>
          <w:tcPr>
            <w:tcW w:w="200" w:type="dxa"/>
            <w:tcBorders>
              <w:top w:val="nil"/>
              <w:left w:val="nil"/>
              <w:bottom w:val="nil"/>
              <w:right w:val="nil"/>
            </w:tcBorders>
          </w:tcPr>
          <w:p w14:paraId="3A4D7CBC" w14:textId="77777777" w:rsidR="00C50A95" w:rsidRPr="0041619D" w:rsidRDefault="00C50A95" w:rsidP="00416506">
            <w:pPr>
              <w:pStyle w:val="tabletext11"/>
              <w:rPr>
                <w:ins w:id="2768" w:author="Author"/>
              </w:rPr>
            </w:pPr>
          </w:p>
        </w:tc>
        <w:tc>
          <w:tcPr>
            <w:tcW w:w="1340" w:type="dxa"/>
            <w:tcBorders>
              <w:top w:val="single" w:sz="6" w:space="0" w:color="auto"/>
              <w:left w:val="single" w:sz="6" w:space="0" w:color="auto"/>
              <w:bottom w:val="single" w:sz="6" w:space="0" w:color="auto"/>
              <w:right w:val="single" w:sz="6" w:space="0" w:color="auto"/>
            </w:tcBorders>
          </w:tcPr>
          <w:p w14:paraId="49B70865" w14:textId="77777777" w:rsidR="00C50A95" w:rsidRPr="0041619D" w:rsidRDefault="00C50A95" w:rsidP="00416506">
            <w:pPr>
              <w:pStyle w:val="tabletext11"/>
              <w:rPr>
                <w:ins w:id="2769" w:author="Author"/>
              </w:rPr>
            </w:pPr>
            <w:ins w:id="2770" w:author="Author">
              <w:r w:rsidRPr="0041619D">
                <w:t>New England</w:t>
              </w:r>
            </w:ins>
          </w:p>
        </w:tc>
        <w:tc>
          <w:tcPr>
            <w:tcW w:w="1280" w:type="dxa"/>
            <w:tcBorders>
              <w:top w:val="single" w:sz="6" w:space="0" w:color="auto"/>
              <w:left w:val="single" w:sz="6" w:space="0" w:color="auto"/>
              <w:bottom w:val="single" w:sz="6" w:space="0" w:color="auto"/>
              <w:right w:val="single" w:sz="6" w:space="0" w:color="auto"/>
            </w:tcBorders>
            <w:vAlign w:val="bottom"/>
          </w:tcPr>
          <w:p w14:paraId="0DC9EB34" w14:textId="77777777" w:rsidR="00C50A95" w:rsidRPr="0041619D" w:rsidRDefault="00C50A95" w:rsidP="00416506">
            <w:pPr>
              <w:pStyle w:val="tabletext11"/>
              <w:jc w:val="center"/>
              <w:rPr>
                <w:ins w:id="2771" w:author="Author"/>
              </w:rPr>
            </w:pPr>
            <w:ins w:id="2772" w:author="Author">
              <w:r w:rsidRPr="0041619D">
                <w:rPr>
                  <w:rFonts w:cs="Arial"/>
                  <w:color w:val="000000"/>
                  <w:szCs w:val="18"/>
                </w:rPr>
                <w:t>0.763</w:t>
              </w:r>
            </w:ins>
          </w:p>
        </w:tc>
        <w:tc>
          <w:tcPr>
            <w:tcW w:w="1090" w:type="dxa"/>
            <w:tcBorders>
              <w:top w:val="single" w:sz="6" w:space="0" w:color="auto"/>
              <w:left w:val="single" w:sz="6" w:space="0" w:color="auto"/>
              <w:bottom w:val="single" w:sz="6" w:space="0" w:color="auto"/>
              <w:right w:val="single" w:sz="6" w:space="0" w:color="auto"/>
            </w:tcBorders>
            <w:vAlign w:val="bottom"/>
          </w:tcPr>
          <w:p w14:paraId="1650DB92" w14:textId="77777777" w:rsidR="00C50A95" w:rsidRPr="0041619D" w:rsidRDefault="00C50A95" w:rsidP="00416506">
            <w:pPr>
              <w:pStyle w:val="tabletext11"/>
              <w:jc w:val="center"/>
              <w:rPr>
                <w:ins w:id="2773" w:author="Author"/>
              </w:rPr>
            </w:pPr>
            <w:ins w:id="2774" w:author="Author">
              <w:r w:rsidRPr="0041619D">
                <w:rPr>
                  <w:rFonts w:cs="Arial"/>
                  <w:color w:val="000000"/>
                  <w:szCs w:val="18"/>
                </w:rPr>
                <w:t>1.173</w:t>
              </w:r>
            </w:ins>
          </w:p>
        </w:tc>
        <w:tc>
          <w:tcPr>
            <w:tcW w:w="1090" w:type="dxa"/>
            <w:tcBorders>
              <w:top w:val="single" w:sz="6" w:space="0" w:color="auto"/>
              <w:left w:val="single" w:sz="6" w:space="0" w:color="auto"/>
              <w:bottom w:val="single" w:sz="6" w:space="0" w:color="auto"/>
              <w:right w:val="single" w:sz="6" w:space="0" w:color="auto"/>
            </w:tcBorders>
            <w:vAlign w:val="bottom"/>
          </w:tcPr>
          <w:p w14:paraId="370433ED" w14:textId="77777777" w:rsidR="00C50A95" w:rsidRPr="0041619D" w:rsidRDefault="00C50A95" w:rsidP="00416506">
            <w:pPr>
              <w:pStyle w:val="tabletext11"/>
              <w:jc w:val="center"/>
              <w:rPr>
                <w:ins w:id="2775" w:author="Author"/>
              </w:rPr>
            </w:pPr>
            <w:ins w:id="2776" w:author="Author">
              <w:r w:rsidRPr="0041619D">
                <w:rPr>
                  <w:rFonts w:cs="Arial"/>
                  <w:color w:val="000000"/>
                  <w:szCs w:val="18"/>
                </w:rPr>
                <w:t>1.219</w:t>
              </w:r>
            </w:ins>
          </w:p>
        </w:tc>
      </w:tr>
    </w:tbl>
    <w:p w14:paraId="18EE90C1" w14:textId="7AA7FAB9" w:rsidR="00C50A95" w:rsidRDefault="00C50A95" w:rsidP="00C50A95">
      <w:pPr>
        <w:pStyle w:val="tablecaption"/>
      </w:pPr>
      <w:ins w:id="2777" w:author="Author">
        <w:r w:rsidRPr="0041619D">
          <w:t>Table 224.B.2.b.(2)(b)(iii)iii. Metropolitan To/From Regional Table – Zone 41 (Mountain) Combinations Factors</w:t>
        </w:r>
      </w:ins>
      <w:bookmarkEnd w:id="2380"/>
    </w:p>
    <w:p w14:paraId="194A820C" w14:textId="07F6D5C8" w:rsidR="00C50A95" w:rsidRDefault="00C50A95" w:rsidP="00C50A95">
      <w:pPr>
        <w:pStyle w:val="isonormal"/>
        <w:jc w:val="left"/>
      </w:pPr>
    </w:p>
    <w:p w14:paraId="34DE11E6" w14:textId="77777777" w:rsidR="00C50A95" w:rsidRDefault="00C50A95" w:rsidP="00C50A95">
      <w:pPr>
        <w:pStyle w:val="isonormal"/>
        <w:sectPr w:rsidR="00C50A95" w:rsidSect="00C50A95">
          <w:pgSz w:w="12240" w:h="15840"/>
          <w:pgMar w:top="1735" w:right="960" w:bottom="1560" w:left="1200" w:header="575" w:footer="480" w:gutter="0"/>
          <w:cols w:space="480"/>
          <w:noEndnote/>
          <w:docGrid w:linePitch="326"/>
        </w:sectPr>
      </w:pPr>
    </w:p>
    <w:p w14:paraId="46616525" w14:textId="77777777" w:rsidR="00C50A95" w:rsidRPr="007A0750" w:rsidRDefault="00C50A95" w:rsidP="00C50A95">
      <w:pPr>
        <w:pStyle w:val="boxrule"/>
        <w:rPr>
          <w:ins w:id="2778" w:author="Author"/>
        </w:rPr>
      </w:pPr>
      <w:ins w:id="2779" w:author="Author">
        <w:r w:rsidRPr="007A0750">
          <w:lastRenderedPageBreak/>
          <w:t>225.  PREMIUM DEVELOPMENT – ZONE-RATED AUTOS</w:t>
        </w:r>
      </w:ins>
    </w:p>
    <w:p w14:paraId="217205F3" w14:textId="77777777" w:rsidR="00C50A95" w:rsidRPr="007A0750" w:rsidRDefault="00C50A95" w:rsidP="00C50A95">
      <w:pPr>
        <w:pStyle w:val="blocktext1"/>
        <w:ind w:left="1440" w:hanging="1440"/>
        <w:rPr>
          <w:ins w:id="2780" w:author="Author"/>
          <w:bCs/>
        </w:rPr>
      </w:pPr>
      <w:ins w:id="2781" w:author="Author">
        <w:r w:rsidRPr="007A0750">
          <w:rPr>
            <w:bCs/>
          </w:rPr>
          <w:t xml:space="preserve">The following is added to Paragraph </w:t>
        </w:r>
        <w:r w:rsidRPr="007A0750">
          <w:rPr>
            <w:b/>
          </w:rPr>
          <w:t>C.1.:</w:t>
        </w:r>
      </w:ins>
    </w:p>
    <w:p w14:paraId="2E5AF606" w14:textId="77777777" w:rsidR="00C50A95" w:rsidRPr="007A0750" w:rsidRDefault="00C50A95" w:rsidP="00C50A95">
      <w:pPr>
        <w:pStyle w:val="space4"/>
        <w:rPr>
          <w:ins w:id="2782" w:author="Author"/>
          <w:bCs/>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400"/>
        <w:gridCol w:w="1200"/>
        <w:gridCol w:w="1000"/>
        <w:gridCol w:w="1200"/>
      </w:tblGrid>
      <w:tr w:rsidR="00C50A95" w:rsidRPr="007A0750" w14:paraId="146B987C" w14:textId="77777777" w:rsidTr="00416506">
        <w:trPr>
          <w:cantSplit/>
          <w:trHeight w:val="208"/>
          <w:ins w:id="2783" w:author="Author"/>
        </w:trPr>
        <w:tc>
          <w:tcPr>
            <w:tcW w:w="200" w:type="dxa"/>
            <w:tcBorders>
              <w:right w:val="single" w:sz="6" w:space="0" w:color="auto"/>
            </w:tcBorders>
            <w:shd w:val="clear" w:color="auto" w:fill="auto"/>
          </w:tcPr>
          <w:p w14:paraId="729D073D" w14:textId="77777777" w:rsidR="00C50A95" w:rsidRPr="007A0750" w:rsidRDefault="00C50A95" w:rsidP="00416506">
            <w:pPr>
              <w:pStyle w:val="tablehead"/>
              <w:rPr>
                <w:ins w:id="2784"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vAlign w:val="bottom"/>
          </w:tcPr>
          <w:p w14:paraId="0D2B9ECF" w14:textId="77777777" w:rsidR="00C50A95" w:rsidRPr="007A0750" w:rsidRDefault="00C50A95" w:rsidP="00416506">
            <w:pPr>
              <w:pStyle w:val="tablehead"/>
              <w:rPr>
                <w:ins w:id="2785" w:author="Author"/>
              </w:rPr>
            </w:pPr>
            <w:ins w:id="2786" w:author="Author">
              <w:r w:rsidRPr="007A0750">
                <w:t>Number Of</w:t>
              </w:r>
              <w:r w:rsidRPr="007A0750">
                <w:br/>
                <w:t>Powered</w:t>
              </w:r>
              <w:r w:rsidRPr="007A0750">
                <w:br/>
                <w:t>Vehicles</w:t>
              </w:r>
            </w:ins>
          </w:p>
        </w:tc>
        <w:tc>
          <w:tcPr>
            <w:tcW w:w="1200" w:type="dxa"/>
            <w:tcBorders>
              <w:top w:val="single" w:sz="6" w:space="0" w:color="auto"/>
              <w:left w:val="single" w:sz="6" w:space="0" w:color="auto"/>
              <w:bottom w:val="single" w:sz="6" w:space="0" w:color="auto"/>
              <w:right w:val="single" w:sz="6" w:space="0" w:color="auto"/>
            </w:tcBorders>
            <w:shd w:val="clear" w:color="auto" w:fill="auto"/>
            <w:vAlign w:val="bottom"/>
          </w:tcPr>
          <w:p w14:paraId="5D781130" w14:textId="77777777" w:rsidR="00C50A95" w:rsidRPr="007A0750" w:rsidRDefault="00C50A95" w:rsidP="00416506">
            <w:pPr>
              <w:pStyle w:val="tablehead"/>
              <w:rPr>
                <w:ins w:id="2787" w:author="Author"/>
              </w:rPr>
            </w:pPr>
            <w:ins w:id="2788" w:author="Author">
              <w:r w:rsidRPr="007A0750">
                <w:t>Liability</w:t>
              </w:r>
              <w:r w:rsidRPr="007A0750">
                <w:br/>
                <w:t>And Basic</w:t>
              </w:r>
              <w:r w:rsidRPr="007A0750">
                <w:br/>
                <w:t>No-fault</w:t>
              </w:r>
            </w:ins>
          </w:p>
        </w:tc>
        <w:tc>
          <w:tcPr>
            <w:tcW w:w="1000" w:type="dxa"/>
            <w:tcBorders>
              <w:top w:val="single" w:sz="6" w:space="0" w:color="auto"/>
              <w:left w:val="single" w:sz="6" w:space="0" w:color="auto"/>
              <w:bottom w:val="single" w:sz="6" w:space="0" w:color="auto"/>
              <w:right w:val="single" w:sz="6" w:space="0" w:color="auto"/>
            </w:tcBorders>
            <w:shd w:val="clear" w:color="auto" w:fill="auto"/>
            <w:vAlign w:val="bottom"/>
          </w:tcPr>
          <w:p w14:paraId="62383BCC" w14:textId="77777777" w:rsidR="00C50A95" w:rsidRPr="007A0750" w:rsidRDefault="00C50A95" w:rsidP="00416506">
            <w:pPr>
              <w:pStyle w:val="tablehead"/>
              <w:rPr>
                <w:ins w:id="2789" w:author="Author"/>
              </w:rPr>
            </w:pPr>
            <w:ins w:id="2790" w:author="Author">
              <w:r w:rsidRPr="007A0750">
                <w:t>Collision</w:t>
              </w:r>
            </w:ins>
          </w:p>
        </w:tc>
        <w:tc>
          <w:tcPr>
            <w:tcW w:w="1200" w:type="dxa"/>
            <w:tcBorders>
              <w:top w:val="single" w:sz="6" w:space="0" w:color="auto"/>
              <w:left w:val="single" w:sz="6" w:space="0" w:color="auto"/>
              <w:bottom w:val="single" w:sz="6" w:space="0" w:color="auto"/>
              <w:right w:val="single" w:sz="6" w:space="0" w:color="auto"/>
            </w:tcBorders>
            <w:shd w:val="clear" w:color="auto" w:fill="auto"/>
            <w:vAlign w:val="bottom"/>
          </w:tcPr>
          <w:p w14:paraId="225AE763" w14:textId="77777777" w:rsidR="00C50A95" w:rsidRPr="007A0750" w:rsidRDefault="00C50A95" w:rsidP="00416506">
            <w:pPr>
              <w:pStyle w:val="tablehead"/>
              <w:rPr>
                <w:ins w:id="2791" w:author="Author"/>
              </w:rPr>
            </w:pPr>
            <w:ins w:id="2792" w:author="Author">
              <w:r w:rsidRPr="007A0750">
                <w:t>Other Than</w:t>
              </w:r>
              <w:r w:rsidRPr="007A0750">
                <w:br/>
                <w:t>Collision</w:t>
              </w:r>
            </w:ins>
          </w:p>
        </w:tc>
      </w:tr>
      <w:tr w:rsidR="00C50A95" w:rsidRPr="007A0750" w14:paraId="3A7E4BDF" w14:textId="77777777" w:rsidTr="00416506">
        <w:trPr>
          <w:cantSplit/>
          <w:trHeight w:val="208"/>
          <w:ins w:id="2793" w:author="Author"/>
        </w:trPr>
        <w:tc>
          <w:tcPr>
            <w:tcW w:w="200" w:type="dxa"/>
            <w:tcBorders>
              <w:right w:val="single" w:sz="6" w:space="0" w:color="auto"/>
            </w:tcBorders>
            <w:shd w:val="clear" w:color="auto" w:fill="auto"/>
          </w:tcPr>
          <w:p w14:paraId="7EC58683" w14:textId="77777777" w:rsidR="00C50A95" w:rsidRPr="007A0750" w:rsidRDefault="00C50A95" w:rsidP="00416506">
            <w:pPr>
              <w:pStyle w:val="tabletext11"/>
              <w:rPr>
                <w:ins w:id="2794"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7AC65C01" w14:textId="77777777" w:rsidR="00C50A95" w:rsidRPr="007A0750" w:rsidRDefault="00C50A95" w:rsidP="00416506">
            <w:pPr>
              <w:pStyle w:val="tabletext11"/>
              <w:jc w:val="center"/>
              <w:rPr>
                <w:ins w:id="2795" w:author="Author"/>
              </w:rPr>
            </w:pPr>
            <w:ins w:id="2796" w:author="Author">
              <w:r w:rsidRPr="007A0750">
                <w:t>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C47B7D" w14:textId="77777777" w:rsidR="00C50A95" w:rsidRPr="007A0750" w:rsidRDefault="00C50A95" w:rsidP="00416506">
            <w:pPr>
              <w:pStyle w:val="tabletext11"/>
              <w:jc w:val="center"/>
              <w:rPr>
                <w:ins w:id="2797" w:author="Author"/>
              </w:rPr>
            </w:pPr>
            <w:ins w:id="2798" w:author="Author">
              <w:r w:rsidRPr="007A0750">
                <w:t>1.00</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tcPr>
          <w:p w14:paraId="5AC23E41" w14:textId="77777777" w:rsidR="00C50A95" w:rsidRPr="007A0750" w:rsidRDefault="00C50A95" w:rsidP="00416506">
            <w:pPr>
              <w:pStyle w:val="tabletext11"/>
              <w:jc w:val="center"/>
              <w:rPr>
                <w:ins w:id="2799" w:author="Author"/>
              </w:rPr>
            </w:pPr>
            <w:ins w:id="2800" w:author="Author">
              <w:r w:rsidRPr="007A0750">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68DB2744" w14:textId="77777777" w:rsidR="00C50A95" w:rsidRPr="007A0750" w:rsidRDefault="00C50A95" w:rsidP="00416506">
            <w:pPr>
              <w:pStyle w:val="tabletext11"/>
              <w:jc w:val="center"/>
              <w:rPr>
                <w:ins w:id="2801" w:author="Author"/>
              </w:rPr>
            </w:pPr>
            <w:ins w:id="2802" w:author="Author">
              <w:r w:rsidRPr="007A0750">
                <w:t>1.00</w:t>
              </w:r>
            </w:ins>
          </w:p>
        </w:tc>
      </w:tr>
      <w:tr w:rsidR="00C50A95" w:rsidRPr="007A0750" w14:paraId="2592B4A2" w14:textId="77777777" w:rsidTr="00416506">
        <w:trPr>
          <w:cantSplit/>
          <w:trHeight w:val="208"/>
          <w:ins w:id="2803" w:author="Author"/>
        </w:trPr>
        <w:tc>
          <w:tcPr>
            <w:tcW w:w="200" w:type="dxa"/>
            <w:tcBorders>
              <w:right w:val="single" w:sz="6" w:space="0" w:color="auto"/>
            </w:tcBorders>
            <w:shd w:val="clear" w:color="auto" w:fill="auto"/>
          </w:tcPr>
          <w:p w14:paraId="1A3180A2" w14:textId="77777777" w:rsidR="00C50A95" w:rsidRPr="007A0750" w:rsidRDefault="00C50A95" w:rsidP="00416506">
            <w:pPr>
              <w:pStyle w:val="tabletext11"/>
              <w:rPr>
                <w:ins w:id="2804"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7820796D" w14:textId="77777777" w:rsidR="00C50A95" w:rsidRPr="007A0750" w:rsidRDefault="00C50A95" w:rsidP="00416506">
            <w:pPr>
              <w:pStyle w:val="tabletext11"/>
              <w:jc w:val="center"/>
              <w:rPr>
                <w:ins w:id="2805" w:author="Author"/>
              </w:rPr>
            </w:pPr>
            <w:ins w:id="2806" w:author="Author">
              <w:r w:rsidRPr="007A0750">
                <w:t>1</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DF3BBE" w14:textId="77777777" w:rsidR="00C50A95" w:rsidRPr="007A0750" w:rsidRDefault="00C50A95" w:rsidP="00416506">
            <w:pPr>
              <w:pStyle w:val="tabletext11"/>
              <w:jc w:val="center"/>
              <w:rPr>
                <w:ins w:id="2807" w:author="Author"/>
                <w:highlight w:val="yellow"/>
              </w:rPr>
            </w:pPr>
            <w:ins w:id="2808" w:author="Author">
              <w:r w:rsidRPr="007A0750">
                <w:t>1.00</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tcPr>
          <w:p w14:paraId="5F03A64A" w14:textId="77777777" w:rsidR="00C50A95" w:rsidRPr="007A0750" w:rsidRDefault="00C50A95" w:rsidP="00416506">
            <w:pPr>
              <w:pStyle w:val="tabletext11"/>
              <w:jc w:val="center"/>
              <w:rPr>
                <w:ins w:id="2809" w:author="Author"/>
                <w:highlight w:val="yellow"/>
              </w:rPr>
            </w:pPr>
            <w:ins w:id="2810" w:author="Author">
              <w:r w:rsidRPr="007A0750">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2A0F3C8D" w14:textId="77777777" w:rsidR="00C50A95" w:rsidRPr="007A0750" w:rsidRDefault="00C50A95" w:rsidP="00416506">
            <w:pPr>
              <w:pStyle w:val="tabletext11"/>
              <w:jc w:val="center"/>
              <w:rPr>
                <w:ins w:id="2811" w:author="Author"/>
                <w:highlight w:val="yellow"/>
              </w:rPr>
            </w:pPr>
            <w:ins w:id="2812" w:author="Author">
              <w:r w:rsidRPr="007A0750">
                <w:t>1.00</w:t>
              </w:r>
            </w:ins>
          </w:p>
        </w:tc>
      </w:tr>
      <w:tr w:rsidR="00C50A95" w:rsidRPr="007A0750" w14:paraId="7E44D2CF" w14:textId="77777777" w:rsidTr="00416506">
        <w:trPr>
          <w:cantSplit/>
          <w:trHeight w:val="208"/>
          <w:ins w:id="2813" w:author="Author"/>
        </w:trPr>
        <w:tc>
          <w:tcPr>
            <w:tcW w:w="200" w:type="dxa"/>
            <w:tcBorders>
              <w:right w:val="single" w:sz="6" w:space="0" w:color="auto"/>
            </w:tcBorders>
            <w:shd w:val="clear" w:color="auto" w:fill="auto"/>
          </w:tcPr>
          <w:p w14:paraId="0828624D" w14:textId="77777777" w:rsidR="00C50A95" w:rsidRPr="007A0750" w:rsidRDefault="00C50A95" w:rsidP="00416506">
            <w:pPr>
              <w:pStyle w:val="tabletext11"/>
              <w:rPr>
                <w:ins w:id="2814"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104FE756" w14:textId="77777777" w:rsidR="00C50A95" w:rsidRPr="007A0750" w:rsidRDefault="00C50A95" w:rsidP="00416506">
            <w:pPr>
              <w:pStyle w:val="tabletext11"/>
              <w:jc w:val="center"/>
              <w:rPr>
                <w:ins w:id="2815" w:author="Author"/>
              </w:rPr>
            </w:pPr>
            <w:ins w:id="2816" w:author="Author">
              <w:r w:rsidRPr="007A0750">
                <w:t>2</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646A8D08" w14:textId="77777777" w:rsidR="00C50A95" w:rsidRPr="007A0750" w:rsidRDefault="00C50A95" w:rsidP="00416506">
            <w:pPr>
              <w:pStyle w:val="tabletext11"/>
              <w:jc w:val="center"/>
              <w:rPr>
                <w:ins w:id="2817" w:author="Author"/>
                <w:highlight w:val="yellow"/>
              </w:rPr>
            </w:pPr>
            <w:ins w:id="2818" w:author="Author">
              <w:r w:rsidRPr="007A0750">
                <w:t>1.00</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tcPr>
          <w:p w14:paraId="66B14DFC" w14:textId="77777777" w:rsidR="00C50A95" w:rsidRPr="007A0750" w:rsidRDefault="00C50A95" w:rsidP="00416506">
            <w:pPr>
              <w:pStyle w:val="tabletext11"/>
              <w:jc w:val="center"/>
              <w:rPr>
                <w:ins w:id="2819" w:author="Author"/>
                <w:highlight w:val="yellow"/>
              </w:rPr>
            </w:pPr>
            <w:ins w:id="2820" w:author="Author">
              <w:r w:rsidRPr="007A0750">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3B09B3D5" w14:textId="77777777" w:rsidR="00C50A95" w:rsidRPr="007A0750" w:rsidRDefault="00C50A95" w:rsidP="00416506">
            <w:pPr>
              <w:pStyle w:val="tabletext11"/>
              <w:jc w:val="center"/>
              <w:rPr>
                <w:ins w:id="2821" w:author="Author"/>
                <w:highlight w:val="yellow"/>
              </w:rPr>
            </w:pPr>
            <w:ins w:id="2822" w:author="Author">
              <w:r w:rsidRPr="007A0750">
                <w:t>1.00</w:t>
              </w:r>
            </w:ins>
          </w:p>
        </w:tc>
      </w:tr>
      <w:tr w:rsidR="00C50A95" w:rsidRPr="007A0750" w14:paraId="7BF4360B" w14:textId="77777777" w:rsidTr="00416506">
        <w:trPr>
          <w:cantSplit/>
          <w:trHeight w:val="208"/>
          <w:ins w:id="2823" w:author="Author"/>
        </w:trPr>
        <w:tc>
          <w:tcPr>
            <w:tcW w:w="200" w:type="dxa"/>
            <w:tcBorders>
              <w:right w:val="single" w:sz="6" w:space="0" w:color="auto"/>
            </w:tcBorders>
            <w:shd w:val="clear" w:color="auto" w:fill="auto"/>
          </w:tcPr>
          <w:p w14:paraId="315846A3" w14:textId="77777777" w:rsidR="00C50A95" w:rsidRPr="007A0750" w:rsidRDefault="00C50A95" w:rsidP="00416506">
            <w:pPr>
              <w:pStyle w:val="tabletext11"/>
              <w:rPr>
                <w:ins w:id="2824"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229AA35F" w14:textId="77777777" w:rsidR="00C50A95" w:rsidRPr="007A0750" w:rsidRDefault="00C50A95" w:rsidP="00416506">
            <w:pPr>
              <w:pStyle w:val="tabletext11"/>
              <w:jc w:val="center"/>
              <w:rPr>
                <w:ins w:id="2825" w:author="Author"/>
              </w:rPr>
            </w:pPr>
            <w:ins w:id="2826" w:author="Author">
              <w:r w:rsidRPr="007A0750">
                <w:t>3 to 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217A4A48" w14:textId="77777777" w:rsidR="00C50A95" w:rsidRPr="007A0750" w:rsidRDefault="00C50A95" w:rsidP="00416506">
            <w:pPr>
              <w:pStyle w:val="tabletext11"/>
              <w:jc w:val="center"/>
              <w:rPr>
                <w:ins w:id="2827" w:author="Author"/>
                <w:highlight w:val="yellow"/>
              </w:rPr>
            </w:pPr>
            <w:ins w:id="2828" w:author="Author">
              <w:r w:rsidRPr="007A0750">
                <w:t>1.00</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tcPr>
          <w:p w14:paraId="6B806CAB" w14:textId="77777777" w:rsidR="00C50A95" w:rsidRPr="007A0750" w:rsidRDefault="00C50A95" w:rsidP="00416506">
            <w:pPr>
              <w:pStyle w:val="tabletext11"/>
              <w:jc w:val="center"/>
              <w:rPr>
                <w:ins w:id="2829" w:author="Author"/>
                <w:highlight w:val="yellow"/>
              </w:rPr>
            </w:pPr>
            <w:ins w:id="2830" w:author="Author">
              <w:r w:rsidRPr="007A0750">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38D5C505" w14:textId="77777777" w:rsidR="00C50A95" w:rsidRPr="007A0750" w:rsidRDefault="00C50A95" w:rsidP="00416506">
            <w:pPr>
              <w:pStyle w:val="tabletext11"/>
              <w:jc w:val="center"/>
              <w:rPr>
                <w:ins w:id="2831" w:author="Author"/>
                <w:highlight w:val="yellow"/>
              </w:rPr>
            </w:pPr>
            <w:ins w:id="2832" w:author="Author">
              <w:r w:rsidRPr="007A0750">
                <w:t>1.00</w:t>
              </w:r>
            </w:ins>
          </w:p>
        </w:tc>
      </w:tr>
      <w:tr w:rsidR="00C50A95" w:rsidRPr="007A0750" w14:paraId="55E89E0D" w14:textId="77777777" w:rsidTr="00416506">
        <w:trPr>
          <w:cantSplit/>
          <w:trHeight w:val="208"/>
          <w:ins w:id="2833" w:author="Author"/>
        </w:trPr>
        <w:tc>
          <w:tcPr>
            <w:tcW w:w="200" w:type="dxa"/>
            <w:tcBorders>
              <w:right w:val="single" w:sz="6" w:space="0" w:color="auto"/>
            </w:tcBorders>
            <w:shd w:val="clear" w:color="auto" w:fill="auto"/>
          </w:tcPr>
          <w:p w14:paraId="62CA2D0B" w14:textId="77777777" w:rsidR="00C50A95" w:rsidRPr="007A0750" w:rsidRDefault="00C50A95" w:rsidP="00416506">
            <w:pPr>
              <w:pStyle w:val="tabletext11"/>
              <w:rPr>
                <w:ins w:id="2834"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012EF251" w14:textId="77777777" w:rsidR="00C50A95" w:rsidRPr="007A0750" w:rsidRDefault="00C50A95" w:rsidP="00416506">
            <w:pPr>
              <w:pStyle w:val="tabletext11"/>
              <w:jc w:val="center"/>
              <w:rPr>
                <w:ins w:id="2835" w:author="Author"/>
              </w:rPr>
            </w:pPr>
            <w:ins w:id="2836" w:author="Author">
              <w:r w:rsidRPr="007A0750">
                <w:t>5 to 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12AF73" w14:textId="77777777" w:rsidR="00C50A95" w:rsidRPr="007A0750" w:rsidRDefault="00C50A95" w:rsidP="00416506">
            <w:pPr>
              <w:pStyle w:val="tabletext11"/>
              <w:jc w:val="center"/>
              <w:rPr>
                <w:ins w:id="2837" w:author="Author"/>
              </w:rPr>
            </w:pPr>
            <w:ins w:id="2838" w:author="Author">
              <w:r w:rsidRPr="007A0750">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E16DB9" w14:textId="77777777" w:rsidR="00C50A95" w:rsidRPr="007A0750" w:rsidRDefault="00C50A95" w:rsidP="00416506">
            <w:pPr>
              <w:pStyle w:val="tabletext11"/>
              <w:jc w:val="center"/>
              <w:rPr>
                <w:ins w:id="2839" w:author="Author"/>
              </w:rPr>
            </w:pPr>
            <w:ins w:id="2840" w:author="Author">
              <w:r w:rsidRPr="007A0750">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3B3839" w14:textId="77777777" w:rsidR="00C50A95" w:rsidRPr="007A0750" w:rsidRDefault="00C50A95" w:rsidP="00416506">
            <w:pPr>
              <w:pStyle w:val="tabletext11"/>
              <w:jc w:val="center"/>
              <w:rPr>
                <w:ins w:id="2841" w:author="Author"/>
              </w:rPr>
            </w:pPr>
            <w:ins w:id="2842" w:author="Author">
              <w:r w:rsidRPr="007A0750">
                <w:t>0.59</w:t>
              </w:r>
            </w:ins>
          </w:p>
        </w:tc>
      </w:tr>
      <w:tr w:rsidR="00C50A95" w:rsidRPr="007A0750" w14:paraId="7F7DB30D" w14:textId="77777777" w:rsidTr="00416506">
        <w:trPr>
          <w:cantSplit/>
          <w:trHeight w:val="208"/>
          <w:ins w:id="2843" w:author="Author"/>
        </w:trPr>
        <w:tc>
          <w:tcPr>
            <w:tcW w:w="200" w:type="dxa"/>
            <w:tcBorders>
              <w:right w:val="single" w:sz="6" w:space="0" w:color="auto"/>
            </w:tcBorders>
            <w:shd w:val="clear" w:color="auto" w:fill="auto"/>
          </w:tcPr>
          <w:p w14:paraId="58042D2A" w14:textId="77777777" w:rsidR="00C50A95" w:rsidRPr="007A0750" w:rsidRDefault="00C50A95" w:rsidP="00416506">
            <w:pPr>
              <w:pStyle w:val="tabletext11"/>
              <w:rPr>
                <w:ins w:id="2844"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3345994C" w14:textId="77777777" w:rsidR="00C50A95" w:rsidRPr="007A0750" w:rsidRDefault="00C50A95" w:rsidP="00416506">
            <w:pPr>
              <w:pStyle w:val="tabletext11"/>
              <w:jc w:val="center"/>
              <w:rPr>
                <w:ins w:id="2845" w:author="Author"/>
              </w:rPr>
            </w:pPr>
            <w:ins w:id="2846" w:author="Author">
              <w:r w:rsidRPr="007A0750">
                <w:t>10 to 14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16C7D0" w14:textId="77777777" w:rsidR="00C50A95" w:rsidRPr="007A0750" w:rsidRDefault="00C50A95" w:rsidP="00416506">
            <w:pPr>
              <w:pStyle w:val="tabletext11"/>
              <w:jc w:val="center"/>
              <w:rPr>
                <w:ins w:id="2847" w:author="Author"/>
                <w:highlight w:val="yellow"/>
              </w:rPr>
            </w:pPr>
            <w:ins w:id="2848" w:author="Author">
              <w:r w:rsidRPr="007A0750">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FC29D0" w14:textId="77777777" w:rsidR="00C50A95" w:rsidRPr="007A0750" w:rsidRDefault="00C50A95" w:rsidP="00416506">
            <w:pPr>
              <w:pStyle w:val="tabletext11"/>
              <w:jc w:val="center"/>
              <w:rPr>
                <w:ins w:id="2849" w:author="Author"/>
                <w:highlight w:val="yellow"/>
              </w:rPr>
            </w:pPr>
            <w:ins w:id="2850" w:author="Author">
              <w:r w:rsidRPr="007A0750">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DCF3B1" w14:textId="77777777" w:rsidR="00C50A95" w:rsidRPr="007A0750" w:rsidRDefault="00C50A95" w:rsidP="00416506">
            <w:pPr>
              <w:pStyle w:val="tabletext11"/>
              <w:jc w:val="center"/>
              <w:rPr>
                <w:ins w:id="2851" w:author="Author"/>
                <w:highlight w:val="yellow"/>
              </w:rPr>
            </w:pPr>
            <w:ins w:id="2852" w:author="Author">
              <w:r w:rsidRPr="007A0750">
                <w:t>0.59</w:t>
              </w:r>
            </w:ins>
          </w:p>
        </w:tc>
      </w:tr>
      <w:tr w:rsidR="00C50A95" w:rsidRPr="007A0750" w14:paraId="3520AA8F" w14:textId="77777777" w:rsidTr="00416506">
        <w:trPr>
          <w:cantSplit/>
          <w:trHeight w:val="208"/>
          <w:ins w:id="2853" w:author="Author"/>
        </w:trPr>
        <w:tc>
          <w:tcPr>
            <w:tcW w:w="200" w:type="dxa"/>
            <w:tcBorders>
              <w:right w:val="single" w:sz="6" w:space="0" w:color="auto"/>
            </w:tcBorders>
            <w:shd w:val="clear" w:color="auto" w:fill="auto"/>
          </w:tcPr>
          <w:p w14:paraId="144AED31" w14:textId="77777777" w:rsidR="00C50A95" w:rsidRPr="007A0750" w:rsidRDefault="00C50A95" w:rsidP="00416506">
            <w:pPr>
              <w:pStyle w:val="tabletext11"/>
              <w:rPr>
                <w:ins w:id="2854"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197A20D5" w14:textId="77777777" w:rsidR="00C50A95" w:rsidRPr="007A0750" w:rsidRDefault="00C50A95" w:rsidP="00416506">
            <w:pPr>
              <w:pStyle w:val="tabletext11"/>
              <w:jc w:val="center"/>
              <w:rPr>
                <w:ins w:id="2855" w:author="Author"/>
              </w:rPr>
            </w:pPr>
            <w:ins w:id="2856" w:author="Author">
              <w:r w:rsidRPr="007A0750">
                <w:t>15 to 19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4A4F69" w14:textId="77777777" w:rsidR="00C50A95" w:rsidRPr="007A0750" w:rsidRDefault="00C50A95" w:rsidP="00416506">
            <w:pPr>
              <w:pStyle w:val="tabletext11"/>
              <w:jc w:val="center"/>
              <w:rPr>
                <w:ins w:id="2857" w:author="Author"/>
                <w:highlight w:val="yellow"/>
              </w:rPr>
            </w:pPr>
            <w:ins w:id="2858" w:author="Author">
              <w:r w:rsidRPr="007A0750">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D56CA7" w14:textId="77777777" w:rsidR="00C50A95" w:rsidRPr="007A0750" w:rsidRDefault="00C50A95" w:rsidP="00416506">
            <w:pPr>
              <w:pStyle w:val="tabletext11"/>
              <w:jc w:val="center"/>
              <w:rPr>
                <w:ins w:id="2859" w:author="Author"/>
                <w:highlight w:val="yellow"/>
              </w:rPr>
            </w:pPr>
            <w:ins w:id="2860" w:author="Author">
              <w:r w:rsidRPr="007A0750">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B5FFBC" w14:textId="77777777" w:rsidR="00C50A95" w:rsidRPr="007A0750" w:rsidRDefault="00C50A95" w:rsidP="00416506">
            <w:pPr>
              <w:pStyle w:val="tabletext11"/>
              <w:jc w:val="center"/>
              <w:rPr>
                <w:ins w:id="2861" w:author="Author"/>
                <w:highlight w:val="yellow"/>
              </w:rPr>
            </w:pPr>
            <w:ins w:id="2862" w:author="Author">
              <w:r w:rsidRPr="007A0750">
                <w:t>0.59</w:t>
              </w:r>
            </w:ins>
          </w:p>
        </w:tc>
      </w:tr>
      <w:tr w:rsidR="00C50A95" w:rsidRPr="007A0750" w14:paraId="4B293F99" w14:textId="77777777" w:rsidTr="00416506">
        <w:trPr>
          <w:cantSplit/>
          <w:trHeight w:val="208"/>
          <w:ins w:id="2863" w:author="Author"/>
        </w:trPr>
        <w:tc>
          <w:tcPr>
            <w:tcW w:w="200" w:type="dxa"/>
            <w:tcBorders>
              <w:right w:val="single" w:sz="6" w:space="0" w:color="auto"/>
            </w:tcBorders>
            <w:shd w:val="clear" w:color="auto" w:fill="auto"/>
          </w:tcPr>
          <w:p w14:paraId="413C12EE" w14:textId="77777777" w:rsidR="00C50A95" w:rsidRPr="007A0750" w:rsidRDefault="00C50A95" w:rsidP="00416506">
            <w:pPr>
              <w:pStyle w:val="tabletext11"/>
              <w:rPr>
                <w:ins w:id="2864"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38AF0C47" w14:textId="77777777" w:rsidR="00C50A95" w:rsidRPr="007A0750" w:rsidRDefault="00C50A95" w:rsidP="00416506">
            <w:pPr>
              <w:pStyle w:val="tabletext11"/>
              <w:jc w:val="center"/>
              <w:rPr>
                <w:ins w:id="2865" w:author="Author"/>
              </w:rPr>
            </w:pPr>
            <w:ins w:id="2866" w:author="Author">
              <w:r w:rsidRPr="007A0750">
                <w:t>20 to 29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76D523" w14:textId="77777777" w:rsidR="00C50A95" w:rsidRPr="007A0750" w:rsidRDefault="00C50A95" w:rsidP="00416506">
            <w:pPr>
              <w:pStyle w:val="tabletext11"/>
              <w:jc w:val="center"/>
              <w:rPr>
                <w:ins w:id="2867" w:author="Author"/>
                <w:highlight w:val="yellow"/>
              </w:rPr>
            </w:pPr>
            <w:ins w:id="2868" w:author="Author">
              <w:r w:rsidRPr="007A0750">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DB7549" w14:textId="77777777" w:rsidR="00C50A95" w:rsidRPr="007A0750" w:rsidRDefault="00C50A95" w:rsidP="00416506">
            <w:pPr>
              <w:pStyle w:val="tabletext11"/>
              <w:jc w:val="center"/>
              <w:rPr>
                <w:ins w:id="2869" w:author="Author"/>
                <w:highlight w:val="yellow"/>
              </w:rPr>
            </w:pPr>
            <w:ins w:id="2870" w:author="Author">
              <w:r w:rsidRPr="007A0750">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2F35A1" w14:textId="77777777" w:rsidR="00C50A95" w:rsidRPr="007A0750" w:rsidRDefault="00C50A95" w:rsidP="00416506">
            <w:pPr>
              <w:pStyle w:val="tabletext11"/>
              <w:jc w:val="center"/>
              <w:rPr>
                <w:ins w:id="2871" w:author="Author"/>
                <w:highlight w:val="yellow"/>
              </w:rPr>
            </w:pPr>
            <w:ins w:id="2872" w:author="Author">
              <w:r w:rsidRPr="007A0750">
                <w:t>0.59</w:t>
              </w:r>
            </w:ins>
          </w:p>
        </w:tc>
      </w:tr>
      <w:tr w:rsidR="00C50A95" w:rsidRPr="007A0750" w14:paraId="2D50DC42" w14:textId="77777777" w:rsidTr="00416506">
        <w:trPr>
          <w:cantSplit/>
          <w:trHeight w:val="208"/>
          <w:ins w:id="2873" w:author="Author"/>
        </w:trPr>
        <w:tc>
          <w:tcPr>
            <w:tcW w:w="200" w:type="dxa"/>
            <w:tcBorders>
              <w:right w:val="single" w:sz="6" w:space="0" w:color="auto"/>
            </w:tcBorders>
            <w:shd w:val="clear" w:color="auto" w:fill="auto"/>
          </w:tcPr>
          <w:p w14:paraId="0879AFD2" w14:textId="77777777" w:rsidR="00C50A95" w:rsidRPr="007A0750" w:rsidRDefault="00C50A95" w:rsidP="00416506">
            <w:pPr>
              <w:pStyle w:val="tabletext11"/>
              <w:rPr>
                <w:ins w:id="2874"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3F5AB998" w14:textId="77777777" w:rsidR="00C50A95" w:rsidRPr="007A0750" w:rsidRDefault="00C50A95" w:rsidP="00416506">
            <w:pPr>
              <w:pStyle w:val="tabletext11"/>
              <w:jc w:val="center"/>
              <w:rPr>
                <w:ins w:id="2875" w:author="Author"/>
              </w:rPr>
            </w:pPr>
            <w:ins w:id="2876" w:author="Author">
              <w:r w:rsidRPr="007A0750">
                <w:t>30 to 39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8EDFCD" w14:textId="77777777" w:rsidR="00C50A95" w:rsidRPr="007A0750" w:rsidRDefault="00C50A95" w:rsidP="00416506">
            <w:pPr>
              <w:pStyle w:val="tabletext11"/>
              <w:jc w:val="center"/>
              <w:rPr>
                <w:ins w:id="2877" w:author="Author"/>
                <w:highlight w:val="yellow"/>
              </w:rPr>
            </w:pPr>
            <w:ins w:id="2878" w:author="Author">
              <w:r w:rsidRPr="007A0750">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2C7E50" w14:textId="77777777" w:rsidR="00C50A95" w:rsidRPr="007A0750" w:rsidRDefault="00C50A95" w:rsidP="00416506">
            <w:pPr>
              <w:pStyle w:val="tabletext11"/>
              <w:jc w:val="center"/>
              <w:rPr>
                <w:ins w:id="2879" w:author="Author"/>
                <w:highlight w:val="yellow"/>
              </w:rPr>
            </w:pPr>
            <w:ins w:id="2880" w:author="Author">
              <w:r w:rsidRPr="007A0750">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F6776F" w14:textId="77777777" w:rsidR="00C50A95" w:rsidRPr="007A0750" w:rsidRDefault="00C50A95" w:rsidP="00416506">
            <w:pPr>
              <w:pStyle w:val="tabletext11"/>
              <w:jc w:val="center"/>
              <w:rPr>
                <w:ins w:id="2881" w:author="Author"/>
                <w:highlight w:val="yellow"/>
              </w:rPr>
            </w:pPr>
            <w:ins w:id="2882" w:author="Author">
              <w:r w:rsidRPr="007A0750">
                <w:t>0.59</w:t>
              </w:r>
            </w:ins>
          </w:p>
        </w:tc>
      </w:tr>
      <w:tr w:rsidR="00C50A95" w:rsidRPr="007A0750" w14:paraId="668116FC" w14:textId="77777777" w:rsidTr="00416506">
        <w:trPr>
          <w:cantSplit/>
          <w:trHeight w:val="208"/>
          <w:ins w:id="2883" w:author="Author"/>
        </w:trPr>
        <w:tc>
          <w:tcPr>
            <w:tcW w:w="200" w:type="dxa"/>
            <w:tcBorders>
              <w:right w:val="single" w:sz="6" w:space="0" w:color="auto"/>
            </w:tcBorders>
            <w:shd w:val="clear" w:color="auto" w:fill="auto"/>
          </w:tcPr>
          <w:p w14:paraId="121E8EFF" w14:textId="77777777" w:rsidR="00C50A95" w:rsidRPr="007A0750" w:rsidRDefault="00C50A95" w:rsidP="00416506">
            <w:pPr>
              <w:pStyle w:val="tabletext11"/>
              <w:rPr>
                <w:ins w:id="2884"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396076E6" w14:textId="77777777" w:rsidR="00C50A95" w:rsidRPr="007A0750" w:rsidRDefault="00C50A95" w:rsidP="00416506">
            <w:pPr>
              <w:pStyle w:val="tabletext11"/>
              <w:jc w:val="center"/>
              <w:rPr>
                <w:ins w:id="2885" w:author="Author"/>
              </w:rPr>
            </w:pPr>
            <w:ins w:id="2886" w:author="Author">
              <w:r w:rsidRPr="007A0750">
                <w:t>40 to 49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BE1A1D" w14:textId="77777777" w:rsidR="00C50A95" w:rsidRPr="007A0750" w:rsidRDefault="00C50A95" w:rsidP="00416506">
            <w:pPr>
              <w:pStyle w:val="tabletext11"/>
              <w:jc w:val="center"/>
              <w:rPr>
                <w:ins w:id="2887" w:author="Author"/>
                <w:highlight w:val="yellow"/>
              </w:rPr>
            </w:pPr>
            <w:ins w:id="2888" w:author="Author">
              <w:r w:rsidRPr="007A0750">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FCAC17" w14:textId="77777777" w:rsidR="00C50A95" w:rsidRPr="007A0750" w:rsidRDefault="00C50A95" w:rsidP="00416506">
            <w:pPr>
              <w:pStyle w:val="tabletext11"/>
              <w:jc w:val="center"/>
              <w:rPr>
                <w:ins w:id="2889" w:author="Author"/>
                <w:highlight w:val="yellow"/>
              </w:rPr>
            </w:pPr>
            <w:ins w:id="2890" w:author="Author">
              <w:r w:rsidRPr="007A0750">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62DB3A" w14:textId="77777777" w:rsidR="00C50A95" w:rsidRPr="007A0750" w:rsidRDefault="00C50A95" w:rsidP="00416506">
            <w:pPr>
              <w:pStyle w:val="tabletext11"/>
              <w:jc w:val="center"/>
              <w:rPr>
                <w:ins w:id="2891" w:author="Author"/>
                <w:highlight w:val="yellow"/>
              </w:rPr>
            </w:pPr>
            <w:ins w:id="2892" w:author="Author">
              <w:r w:rsidRPr="007A0750">
                <w:t>0.59</w:t>
              </w:r>
            </w:ins>
          </w:p>
        </w:tc>
      </w:tr>
      <w:tr w:rsidR="00C50A95" w:rsidRPr="007A0750" w14:paraId="5D77C31E" w14:textId="77777777" w:rsidTr="00416506">
        <w:trPr>
          <w:cantSplit/>
          <w:trHeight w:val="208"/>
          <w:ins w:id="2893" w:author="Author"/>
        </w:trPr>
        <w:tc>
          <w:tcPr>
            <w:tcW w:w="200" w:type="dxa"/>
            <w:tcBorders>
              <w:right w:val="single" w:sz="6" w:space="0" w:color="auto"/>
            </w:tcBorders>
            <w:shd w:val="clear" w:color="auto" w:fill="auto"/>
          </w:tcPr>
          <w:p w14:paraId="015BB65D" w14:textId="77777777" w:rsidR="00C50A95" w:rsidRPr="007A0750" w:rsidRDefault="00C50A95" w:rsidP="00416506">
            <w:pPr>
              <w:pStyle w:val="tabletext11"/>
              <w:rPr>
                <w:ins w:id="2894"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366FC815" w14:textId="77777777" w:rsidR="00C50A95" w:rsidRPr="007A0750" w:rsidRDefault="00C50A95" w:rsidP="00416506">
            <w:pPr>
              <w:pStyle w:val="tabletext11"/>
              <w:jc w:val="center"/>
              <w:rPr>
                <w:ins w:id="2895" w:author="Author"/>
              </w:rPr>
            </w:pPr>
            <w:ins w:id="2896" w:author="Author">
              <w:r w:rsidRPr="007A0750">
                <w:t>50 to 59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5B8D3E" w14:textId="77777777" w:rsidR="00C50A95" w:rsidRPr="007A0750" w:rsidRDefault="00C50A95" w:rsidP="00416506">
            <w:pPr>
              <w:pStyle w:val="tabletext11"/>
              <w:jc w:val="center"/>
              <w:rPr>
                <w:ins w:id="2897" w:author="Author"/>
                <w:highlight w:val="yellow"/>
              </w:rPr>
            </w:pPr>
            <w:ins w:id="2898" w:author="Author">
              <w:r w:rsidRPr="007A0750">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4670FE" w14:textId="77777777" w:rsidR="00C50A95" w:rsidRPr="007A0750" w:rsidRDefault="00C50A95" w:rsidP="00416506">
            <w:pPr>
              <w:pStyle w:val="tabletext11"/>
              <w:jc w:val="center"/>
              <w:rPr>
                <w:ins w:id="2899" w:author="Author"/>
                <w:highlight w:val="yellow"/>
              </w:rPr>
            </w:pPr>
            <w:ins w:id="2900" w:author="Author">
              <w:r w:rsidRPr="007A0750">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69A8A6" w14:textId="77777777" w:rsidR="00C50A95" w:rsidRPr="007A0750" w:rsidRDefault="00C50A95" w:rsidP="00416506">
            <w:pPr>
              <w:pStyle w:val="tabletext11"/>
              <w:jc w:val="center"/>
              <w:rPr>
                <w:ins w:id="2901" w:author="Author"/>
                <w:highlight w:val="yellow"/>
              </w:rPr>
            </w:pPr>
            <w:ins w:id="2902" w:author="Author">
              <w:r w:rsidRPr="007A0750">
                <w:t>0.59</w:t>
              </w:r>
            </w:ins>
          </w:p>
        </w:tc>
      </w:tr>
      <w:tr w:rsidR="00C50A95" w:rsidRPr="007A0750" w14:paraId="3389CFDE" w14:textId="77777777" w:rsidTr="00416506">
        <w:trPr>
          <w:cantSplit/>
          <w:trHeight w:val="208"/>
          <w:ins w:id="2903" w:author="Author"/>
        </w:trPr>
        <w:tc>
          <w:tcPr>
            <w:tcW w:w="200" w:type="dxa"/>
            <w:tcBorders>
              <w:right w:val="single" w:sz="6" w:space="0" w:color="auto"/>
            </w:tcBorders>
            <w:shd w:val="clear" w:color="auto" w:fill="auto"/>
          </w:tcPr>
          <w:p w14:paraId="5685356E" w14:textId="77777777" w:rsidR="00C50A95" w:rsidRPr="007A0750" w:rsidRDefault="00C50A95" w:rsidP="00416506">
            <w:pPr>
              <w:pStyle w:val="tabletext11"/>
              <w:rPr>
                <w:ins w:id="2904"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4F5FAD81" w14:textId="77777777" w:rsidR="00C50A95" w:rsidRPr="007A0750" w:rsidRDefault="00C50A95" w:rsidP="00416506">
            <w:pPr>
              <w:pStyle w:val="tabletext11"/>
              <w:jc w:val="center"/>
              <w:rPr>
                <w:ins w:id="2905" w:author="Author"/>
              </w:rPr>
            </w:pPr>
            <w:ins w:id="2906" w:author="Author">
              <w:r w:rsidRPr="007A0750">
                <w:t>60 to 69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9000F6" w14:textId="77777777" w:rsidR="00C50A95" w:rsidRPr="007A0750" w:rsidRDefault="00C50A95" w:rsidP="00416506">
            <w:pPr>
              <w:pStyle w:val="tabletext11"/>
              <w:jc w:val="center"/>
              <w:rPr>
                <w:ins w:id="2907" w:author="Author"/>
                <w:highlight w:val="yellow"/>
              </w:rPr>
            </w:pPr>
            <w:ins w:id="2908" w:author="Author">
              <w:r w:rsidRPr="007A0750">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81A1B4" w14:textId="77777777" w:rsidR="00C50A95" w:rsidRPr="007A0750" w:rsidRDefault="00C50A95" w:rsidP="00416506">
            <w:pPr>
              <w:pStyle w:val="tabletext11"/>
              <w:jc w:val="center"/>
              <w:rPr>
                <w:ins w:id="2909" w:author="Author"/>
                <w:highlight w:val="yellow"/>
              </w:rPr>
            </w:pPr>
            <w:ins w:id="2910" w:author="Author">
              <w:r w:rsidRPr="007A0750">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25430A" w14:textId="77777777" w:rsidR="00C50A95" w:rsidRPr="007A0750" w:rsidRDefault="00C50A95" w:rsidP="00416506">
            <w:pPr>
              <w:pStyle w:val="tabletext11"/>
              <w:jc w:val="center"/>
              <w:rPr>
                <w:ins w:id="2911" w:author="Author"/>
                <w:highlight w:val="yellow"/>
              </w:rPr>
            </w:pPr>
            <w:ins w:id="2912" w:author="Author">
              <w:r w:rsidRPr="007A0750">
                <w:t>0.59</w:t>
              </w:r>
            </w:ins>
          </w:p>
        </w:tc>
      </w:tr>
      <w:tr w:rsidR="00C50A95" w:rsidRPr="007A0750" w14:paraId="0FC45E8B" w14:textId="77777777" w:rsidTr="00416506">
        <w:trPr>
          <w:cantSplit/>
          <w:trHeight w:val="208"/>
          <w:ins w:id="2913" w:author="Author"/>
        </w:trPr>
        <w:tc>
          <w:tcPr>
            <w:tcW w:w="200" w:type="dxa"/>
            <w:tcBorders>
              <w:right w:val="single" w:sz="6" w:space="0" w:color="auto"/>
            </w:tcBorders>
            <w:shd w:val="clear" w:color="auto" w:fill="auto"/>
          </w:tcPr>
          <w:p w14:paraId="48F84D71" w14:textId="77777777" w:rsidR="00C50A95" w:rsidRPr="007A0750" w:rsidRDefault="00C50A95" w:rsidP="00416506">
            <w:pPr>
              <w:pStyle w:val="tabletext11"/>
              <w:rPr>
                <w:ins w:id="2914"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78BFC110" w14:textId="77777777" w:rsidR="00C50A95" w:rsidRPr="007A0750" w:rsidRDefault="00C50A95" w:rsidP="00416506">
            <w:pPr>
              <w:pStyle w:val="tabletext11"/>
              <w:jc w:val="center"/>
              <w:rPr>
                <w:ins w:id="2915" w:author="Author"/>
              </w:rPr>
            </w:pPr>
            <w:ins w:id="2916" w:author="Author">
              <w:r w:rsidRPr="007A0750">
                <w:t>70 to 79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5E7AEC" w14:textId="77777777" w:rsidR="00C50A95" w:rsidRPr="007A0750" w:rsidRDefault="00C50A95" w:rsidP="00416506">
            <w:pPr>
              <w:pStyle w:val="tabletext11"/>
              <w:jc w:val="center"/>
              <w:rPr>
                <w:ins w:id="2917" w:author="Author"/>
                <w:highlight w:val="yellow"/>
              </w:rPr>
            </w:pPr>
            <w:ins w:id="2918" w:author="Author">
              <w:r w:rsidRPr="007A0750">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9E902C" w14:textId="77777777" w:rsidR="00C50A95" w:rsidRPr="007A0750" w:rsidRDefault="00C50A95" w:rsidP="00416506">
            <w:pPr>
              <w:pStyle w:val="tabletext11"/>
              <w:jc w:val="center"/>
              <w:rPr>
                <w:ins w:id="2919" w:author="Author"/>
                <w:highlight w:val="yellow"/>
              </w:rPr>
            </w:pPr>
            <w:ins w:id="2920" w:author="Author">
              <w:r w:rsidRPr="007A0750">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0D92C4" w14:textId="77777777" w:rsidR="00C50A95" w:rsidRPr="007A0750" w:rsidRDefault="00C50A95" w:rsidP="00416506">
            <w:pPr>
              <w:pStyle w:val="tabletext11"/>
              <w:jc w:val="center"/>
              <w:rPr>
                <w:ins w:id="2921" w:author="Author"/>
                <w:highlight w:val="yellow"/>
              </w:rPr>
            </w:pPr>
            <w:ins w:id="2922" w:author="Author">
              <w:r w:rsidRPr="007A0750">
                <w:t>0.59</w:t>
              </w:r>
            </w:ins>
          </w:p>
        </w:tc>
      </w:tr>
      <w:tr w:rsidR="00C50A95" w:rsidRPr="007A0750" w14:paraId="263646C5" w14:textId="77777777" w:rsidTr="00416506">
        <w:trPr>
          <w:cantSplit/>
          <w:trHeight w:val="208"/>
          <w:ins w:id="2923" w:author="Author"/>
        </w:trPr>
        <w:tc>
          <w:tcPr>
            <w:tcW w:w="200" w:type="dxa"/>
            <w:tcBorders>
              <w:right w:val="single" w:sz="6" w:space="0" w:color="auto"/>
            </w:tcBorders>
            <w:shd w:val="clear" w:color="auto" w:fill="auto"/>
          </w:tcPr>
          <w:p w14:paraId="7B6BBF34" w14:textId="77777777" w:rsidR="00C50A95" w:rsidRPr="007A0750" w:rsidRDefault="00C50A95" w:rsidP="00416506">
            <w:pPr>
              <w:pStyle w:val="tabletext11"/>
              <w:rPr>
                <w:ins w:id="2924"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6F931D62" w14:textId="77777777" w:rsidR="00C50A95" w:rsidRPr="007A0750" w:rsidRDefault="00C50A95" w:rsidP="00416506">
            <w:pPr>
              <w:pStyle w:val="tabletext11"/>
              <w:jc w:val="center"/>
              <w:rPr>
                <w:ins w:id="2925" w:author="Author"/>
              </w:rPr>
            </w:pPr>
            <w:ins w:id="2926" w:author="Author">
              <w:r w:rsidRPr="007A0750">
                <w:t>80 to 89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DB1D3A" w14:textId="77777777" w:rsidR="00C50A95" w:rsidRPr="007A0750" w:rsidRDefault="00C50A95" w:rsidP="00416506">
            <w:pPr>
              <w:pStyle w:val="tabletext11"/>
              <w:jc w:val="center"/>
              <w:rPr>
                <w:ins w:id="2927" w:author="Author"/>
                <w:highlight w:val="yellow"/>
              </w:rPr>
            </w:pPr>
            <w:ins w:id="2928" w:author="Author">
              <w:r w:rsidRPr="007A0750">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FD382C" w14:textId="77777777" w:rsidR="00C50A95" w:rsidRPr="007A0750" w:rsidRDefault="00C50A95" w:rsidP="00416506">
            <w:pPr>
              <w:pStyle w:val="tabletext11"/>
              <w:jc w:val="center"/>
              <w:rPr>
                <w:ins w:id="2929" w:author="Author"/>
                <w:highlight w:val="yellow"/>
              </w:rPr>
            </w:pPr>
            <w:ins w:id="2930" w:author="Author">
              <w:r w:rsidRPr="007A0750">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60E4CC" w14:textId="77777777" w:rsidR="00C50A95" w:rsidRPr="007A0750" w:rsidRDefault="00C50A95" w:rsidP="00416506">
            <w:pPr>
              <w:pStyle w:val="tabletext11"/>
              <w:jc w:val="center"/>
              <w:rPr>
                <w:ins w:id="2931" w:author="Author"/>
                <w:highlight w:val="yellow"/>
              </w:rPr>
            </w:pPr>
            <w:ins w:id="2932" w:author="Author">
              <w:r w:rsidRPr="007A0750">
                <w:t>0.59</w:t>
              </w:r>
            </w:ins>
          </w:p>
        </w:tc>
      </w:tr>
      <w:tr w:rsidR="00C50A95" w:rsidRPr="007A0750" w14:paraId="18B40509" w14:textId="77777777" w:rsidTr="00416506">
        <w:trPr>
          <w:cantSplit/>
          <w:trHeight w:val="208"/>
          <w:ins w:id="2933" w:author="Author"/>
        </w:trPr>
        <w:tc>
          <w:tcPr>
            <w:tcW w:w="200" w:type="dxa"/>
            <w:tcBorders>
              <w:right w:val="single" w:sz="6" w:space="0" w:color="auto"/>
            </w:tcBorders>
            <w:shd w:val="clear" w:color="auto" w:fill="auto"/>
          </w:tcPr>
          <w:p w14:paraId="0B45B32F" w14:textId="77777777" w:rsidR="00C50A95" w:rsidRPr="007A0750" w:rsidRDefault="00C50A95" w:rsidP="00416506">
            <w:pPr>
              <w:pStyle w:val="tabletext11"/>
              <w:rPr>
                <w:ins w:id="2934"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0BF7CDB8" w14:textId="77777777" w:rsidR="00C50A95" w:rsidRPr="007A0750" w:rsidRDefault="00C50A95" w:rsidP="00416506">
            <w:pPr>
              <w:pStyle w:val="tabletext11"/>
              <w:jc w:val="center"/>
              <w:rPr>
                <w:ins w:id="2935" w:author="Author"/>
              </w:rPr>
            </w:pPr>
            <w:ins w:id="2936" w:author="Author">
              <w:r w:rsidRPr="007A0750">
                <w:t>90 to 99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9BD5CC" w14:textId="77777777" w:rsidR="00C50A95" w:rsidRPr="007A0750" w:rsidRDefault="00C50A95" w:rsidP="00416506">
            <w:pPr>
              <w:pStyle w:val="tabletext11"/>
              <w:jc w:val="center"/>
              <w:rPr>
                <w:ins w:id="2937" w:author="Author"/>
                <w:highlight w:val="yellow"/>
              </w:rPr>
            </w:pPr>
            <w:ins w:id="2938" w:author="Author">
              <w:r w:rsidRPr="007A0750">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65D7AA" w14:textId="77777777" w:rsidR="00C50A95" w:rsidRPr="007A0750" w:rsidRDefault="00C50A95" w:rsidP="00416506">
            <w:pPr>
              <w:pStyle w:val="tabletext11"/>
              <w:jc w:val="center"/>
              <w:rPr>
                <w:ins w:id="2939" w:author="Author"/>
                <w:highlight w:val="yellow"/>
              </w:rPr>
            </w:pPr>
            <w:ins w:id="2940" w:author="Author">
              <w:r w:rsidRPr="007A0750">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0F6574" w14:textId="77777777" w:rsidR="00C50A95" w:rsidRPr="007A0750" w:rsidRDefault="00C50A95" w:rsidP="00416506">
            <w:pPr>
              <w:pStyle w:val="tabletext11"/>
              <w:jc w:val="center"/>
              <w:rPr>
                <w:ins w:id="2941" w:author="Author"/>
                <w:highlight w:val="yellow"/>
              </w:rPr>
            </w:pPr>
            <w:ins w:id="2942" w:author="Author">
              <w:r w:rsidRPr="007A0750">
                <w:t>0.59</w:t>
              </w:r>
            </w:ins>
          </w:p>
        </w:tc>
      </w:tr>
      <w:tr w:rsidR="00C50A95" w:rsidRPr="007A0750" w14:paraId="3D5D0E57" w14:textId="77777777" w:rsidTr="00416506">
        <w:trPr>
          <w:cantSplit/>
          <w:trHeight w:val="208"/>
          <w:ins w:id="2943" w:author="Author"/>
        </w:trPr>
        <w:tc>
          <w:tcPr>
            <w:tcW w:w="200" w:type="dxa"/>
            <w:tcBorders>
              <w:right w:val="single" w:sz="6" w:space="0" w:color="auto"/>
            </w:tcBorders>
            <w:shd w:val="clear" w:color="auto" w:fill="auto"/>
          </w:tcPr>
          <w:p w14:paraId="4D31E157" w14:textId="77777777" w:rsidR="00C50A95" w:rsidRPr="007A0750" w:rsidRDefault="00C50A95" w:rsidP="00416506">
            <w:pPr>
              <w:pStyle w:val="tabletext11"/>
              <w:rPr>
                <w:ins w:id="2944"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0D9EB3DB" w14:textId="77777777" w:rsidR="00C50A95" w:rsidRPr="007A0750" w:rsidRDefault="00C50A95" w:rsidP="00416506">
            <w:pPr>
              <w:pStyle w:val="tabletext11"/>
              <w:jc w:val="center"/>
              <w:rPr>
                <w:ins w:id="2945" w:author="Author"/>
              </w:rPr>
            </w:pPr>
            <w:ins w:id="2946" w:author="Author">
              <w:r w:rsidRPr="007A0750">
                <w:t>100 to 114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668598" w14:textId="77777777" w:rsidR="00C50A95" w:rsidRPr="007A0750" w:rsidRDefault="00C50A95" w:rsidP="00416506">
            <w:pPr>
              <w:pStyle w:val="tabletext11"/>
              <w:jc w:val="center"/>
              <w:rPr>
                <w:ins w:id="2947" w:author="Author"/>
                <w:highlight w:val="yellow"/>
              </w:rPr>
            </w:pPr>
            <w:ins w:id="2948" w:author="Author">
              <w:r w:rsidRPr="007A0750">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1FD211" w14:textId="77777777" w:rsidR="00C50A95" w:rsidRPr="007A0750" w:rsidRDefault="00C50A95" w:rsidP="00416506">
            <w:pPr>
              <w:pStyle w:val="tabletext11"/>
              <w:jc w:val="center"/>
              <w:rPr>
                <w:ins w:id="2949" w:author="Author"/>
                <w:highlight w:val="yellow"/>
              </w:rPr>
            </w:pPr>
            <w:ins w:id="2950" w:author="Author">
              <w:r w:rsidRPr="007A0750">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CA9257" w14:textId="77777777" w:rsidR="00C50A95" w:rsidRPr="007A0750" w:rsidRDefault="00C50A95" w:rsidP="00416506">
            <w:pPr>
              <w:pStyle w:val="tabletext11"/>
              <w:jc w:val="center"/>
              <w:rPr>
                <w:ins w:id="2951" w:author="Author"/>
                <w:highlight w:val="yellow"/>
              </w:rPr>
            </w:pPr>
            <w:ins w:id="2952" w:author="Author">
              <w:r w:rsidRPr="007A0750">
                <w:t>0.59</w:t>
              </w:r>
            </w:ins>
          </w:p>
        </w:tc>
      </w:tr>
      <w:tr w:rsidR="00C50A95" w:rsidRPr="007A0750" w14:paraId="006EE201" w14:textId="77777777" w:rsidTr="00416506">
        <w:trPr>
          <w:cantSplit/>
          <w:trHeight w:val="208"/>
          <w:ins w:id="2953" w:author="Author"/>
        </w:trPr>
        <w:tc>
          <w:tcPr>
            <w:tcW w:w="200" w:type="dxa"/>
            <w:tcBorders>
              <w:right w:val="single" w:sz="6" w:space="0" w:color="auto"/>
            </w:tcBorders>
            <w:shd w:val="clear" w:color="auto" w:fill="auto"/>
          </w:tcPr>
          <w:p w14:paraId="35FBE776" w14:textId="77777777" w:rsidR="00C50A95" w:rsidRPr="007A0750" w:rsidRDefault="00C50A95" w:rsidP="00416506">
            <w:pPr>
              <w:pStyle w:val="tabletext11"/>
              <w:rPr>
                <w:ins w:id="2954"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1BEB7B20" w14:textId="77777777" w:rsidR="00C50A95" w:rsidRPr="007A0750" w:rsidRDefault="00C50A95" w:rsidP="00416506">
            <w:pPr>
              <w:pStyle w:val="tabletext11"/>
              <w:jc w:val="center"/>
              <w:rPr>
                <w:ins w:id="2955" w:author="Author"/>
              </w:rPr>
            </w:pPr>
            <w:ins w:id="2956" w:author="Author">
              <w:r w:rsidRPr="007A0750">
                <w:t>115 to 129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DF4BA0" w14:textId="77777777" w:rsidR="00C50A95" w:rsidRPr="007A0750" w:rsidRDefault="00C50A95" w:rsidP="00416506">
            <w:pPr>
              <w:pStyle w:val="tabletext11"/>
              <w:jc w:val="center"/>
              <w:rPr>
                <w:ins w:id="2957" w:author="Author"/>
                <w:highlight w:val="yellow"/>
              </w:rPr>
            </w:pPr>
            <w:ins w:id="2958" w:author="Author">
              <w:r w:rsidRPr="007A0750">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64FA2A" w14:textId="77777777" w:rsidR="00C50A95" w:rsidRPr="007A0750" w:rsidRDefault="00C50A95" w:rsidP="00416506">
            <w:pPr>
              <w:pStyle w:val="tabletext11"/>
              <w:jc w:val="center"/>
              <w:rPr>
                <w:ins w:id="2959" w:author="Author"/>
                <w:highlight w:val="yellow"/>
              </w:rPr>
            </w:pPr>
            <w:ins w:id="2960" w:author="Author">
              <w:r w:rsidRPr="007A0750">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DDEA35" w14:textId="77777777" w:rsidR="00C50A95" w:rsidRPr="007A0750" w:rsidRDefault="00C50A95" w:rsidP="00416506">
            <w:pPr>
              <w:pStyle w:val="tabletext11"/>
              <w:jc w:val="center"/>
              <w:rPr>
                <w:ins w:id="2961" w:author="Author"/>
                <w:highlight w:val="yellow"/>
              </w:rPr>
            </w:pPr>
            <w:ins w:id="2962" w:author="Author">
              <w:r w:rsidRPr="007A0750">
                <w:t>0.59</w:t>
              </w:r>
            </w:ins>
          </w:p>
        </w:tc>
      </w:tr>
      <w:tr w:rsidR="00C50A95" w:rsidRPr="007A0750" w14:paraId="17C66F86" w14:textId="77777777" w:rsidTr="00416506">
        <w:trPr>
          <w:cantSplit/>
          <w:trHeight w:val="208"/>
          <w:ins w:id="2963" w:author="Author"/>
        </w:trPr>
        <w:tc>
          <w:tcPr>
            <w:tcW w:w="200" w:type="dxa"/>
            <w:tcBorders>
              <w:right w:val="single" w:sz="6" w:space="0" w:color="auto"/>
            </w:tcBorders>
            <w:shd w:val="clear" w:color="auto" w:fill="auto"/>
          </w:tcPr>
          <w:p w14:paraId="38E0DF76" w14:textId="77777777" w:rsidR="00C50A95" w:rsidRPr="007A0750" w:rsidRDefault="00C50A95" w:rsidP="00416506">
            <w:pPr>
              <w:pStyle w:val="tabletext11"/>
              <w:rPr>
                <w:ins w:id="2964"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25E973F5" w14:textId="77777777" w:rsidR="00C50A95" w:rsidRPr="007A0750" w:rsidRDefault="00C50A95" w:rsidP="00416506">
            <w:pPr>
              <w:pStyle w:val="tabletext11"/>
              <w:jc w:val="center"/>
              <w:rPr>
                <w:ins w:id="2965" w:author="Author"/>
              </w:rPr>
            </w:pPr>
            <w:ins w:id="2966" w:author="Author">
              <w:r w:rsidRPr="007A0750">
                <w:t>130 to 154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1244E4" w14:textId="77777777" w:rsidR="00C50A95" w:rsidRPr="007A0750" w:rsidRDefault="00C50A95" w:rsidP="00416506">
            <w:pPr>
              <w:pStyle w:val="tabletext11"/>
              <w:jc w:val="center"/>
              <w:rPr>
                <w:ins w:id="2967" w:author="Author"/>
                <w:highlight w:val="yellow"/>
              </w:rPr>
            </w:pPr>
            <w:ins w:id="2968" w:author="Author">
              <w:r w:rsidRPr="007A0750">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E98BDC" w14:textId="77777777" w:rsidR="00C50A95" w:rsidRPr="007A0750" w:rsidRDefault="00C50A95" w:rsidP="00416506">
            <w:pPr>
              <w:pStyle w:val="tabletext11"/>
              <w:jc w:val="center"/>
              <w:rPr>
                <w:ins w:id="2969" w:author="Author"/>
                <w:highlight w:val="yellow"/>
              </w:rPr>
            </w:pPr>
            <w:ins w:id="2970" w:author="Author">
              <w:r w:rsidRPr="007A0750">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A75720" w14:textId="77777777" w:rsidR="00C50A95" w:rsidRPr="007A0750" w:rsidRDefault="00C50A95" w:rsidP="00416506">
            <w:pPr>
              <w:pStyle w:val="tabletext11"/>
              <w:jc w:val="center"/>
              <w:rPr>
                <w:ins w:id="2971" w:author="Author"/>
                <w:highlight w:val="yellow"/>
              </w:rPr>
            </w:pPr>
            <w:ins w:id="2972" w:author="Author">
              <w:r w:rsidRPr="007A0750">
                <w:t>0.59</w:t>
              </w:r>
            </w:ins>
          </w:p>
        </w:tc>
      </w:tr>
      <w:tr w:rsidR="00C50A95" w:rsidRPr="007A0750" w14:paraId="1BB0A7C6" w14:textId="77777777" w:rsidTr="00416506">
        <w:trPr>
          <w:cantSplit/>
          <w:trHeight w:val="208"/>
          <w:ins w:id="2973" w:author="Author"/>
        </w:trPr>
        <w:tc>
          <w:tcPr>
            <w:tcW w:w="200" w:type="dxa"/>
            <w:tcBorders>
              <w:right w:val="single" w:sz="6" w:space="0" w:color="auto"/>
            </w:tcBorders>
            <w:shd w:val="clear" w:color="auto" w:fill="auto"/>
          </w:tcPr>
          <w:p w14:paraId="32B115C3" w14:textId="77777777" w:rsidR="00C50A95" w:rsidRPr="007A0750" w:rsidRDefault="00C50A95" w:rsidP="00416506">
            <w:pPr>
              <w:pStyle w:val="tabletext11"/>
              <w:rPr>
                <w:ins w:id="2974"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4E9CA884" w14:textId="77777777" w:rsidR="00C50A95" w:rsidRPr="007A0750" w:rsidRDefault="00C50A95" w:rsidP="00416506">
            <w:pPr>
              <w:pStyle w:val="tabletext11"/>
              <w:jc w:val="center"/>
              <w:rPr>
                <w:ins w:id="2975" w:author="Author"/>
              </w:rPr>
            </w:pPr>
            <w:ins w:id="2976" w:author="Author">
              <w:r w:rsidRPr="007A0750">
                <w:t>155 to 194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F99F26" w14:textId="77777777" w:rsidR="00C50A95" w:rsidRPr="007A0750" w:rsidRDefault="00C50A95" w:rsidP="00416506">
            <w:pPr>
              <w:pStyle w:val="tabletext11"/>
              <w:jc w:val="center"/>
              <w:rPr>
                <w:ins w:id="2977" w:author="Author"/>
                <w:highlight w:val="yellow"/>
              </w:rPr>
            </w:pPr>
            <w:ins w:id="2978" w:author="Author">
              <w:r w:rsidRPr="007A0750">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5B74C9" w14:textId="77777777" w:rsidR="00C50A95" w:rsidRPr="007A0750" w:rsidRDefault="00C50A95" w:rsidP="00416506">
            <w:pPr>
              <w:pStyle w:val="tabletext11"/>
              <w:jc w:val="center"/>
              <w:rPr>
                <w:ins w:id="2979" w:author="Author"/>
                <w:highlight w:val="yellow"/>
              </w:rPr>
            </w:pPr>
            <w:ins w:id="2980" w:author="Author">
              <w:r w:rsidRPr="007A0750">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9BFFCA" w14:textId="77777777" w:rsidR="00C50A95" w:rsidRPr="007A0750" w:rsidRDefault="00C50A95" w:rsidP="00416506">
            <w:pPr>
              <w:pStyle w:val="tabletext11"/>
              <w:jc w:val="center"/>
              <w:rPr>
                <w:ins w:id="2981" w:author="Author"/>
                <w:highlight w:val="yellow"/>
              </w:rPr>
            </w:pPr>
            <w:ins w:id="2982" w:author="Author">
              <w:r w:rsidRPr="007A0750">
                <w:t>0.59</w:t>
              </w:r>
            </w:ins>
          </w:p>
        </w:tc>
      </w:tr>
      <w:tr w:rsidR="00C50A95" w:rsidRPr="007A0750" w14:paraId="19E4595E" w14:textId="77777777" w:rsidTr="00416506">
        <w:trPr>
          <w:cantSplit/>
          <w:trHeight w:val="208"/>
          <w:ins w:id="2983" w:author="Author"/>
        </w:trPr>
        <w:tc>
          <w:tcPr>
            <w:tcW w:w="200" w:type="dxa"/>
            <w:tcBorders>
              <w:right w:val="single" w:sz="6" w:space="0" w:color="auto"/>
            </w:tcBorders>
            <w:shd w:val="clear" w:color="auto" w:fill="auto"/>
          </w:tcPr>
          <w:p w14:paraId="63212407" w14:textId="77777777" w:rsidR="00C50A95" w:rsidRPr="007A0750" w:rsidRDefault="00C50A95" w:rsidP="00416506">
            <w:pPr>
              <w:pStyle w:val="tabletext11"/>
              <w:rPr>
                <w:ins w:id="2984"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09701D3A" w14:textId="77777777" w:rsidR="00C50A95" w:rsidRPr="007A0750" w:rsidRDefault="00C50A95" w:rsidP="00416506">
            <w:pPr>
              <w:pStyle w:val="tabletext11"/>
              <w:jc w:val="center"/>
              <w:rPr>
                <w:ins w:id="2985" w:author="Author"/>
              </w:rPr>
            </w:pPr>
            <w:ins w:id="2986" w:author="Author">
              <w:r w:rsidRPr="007A0750">
                <w:t>195 to 289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1DF723" w14:textId="77777777" w:rsidR="00C50A95" w:rsidRPr="007A0750" w:rsidRDefault="00C50A95" w:rsidP="00416506">
            <w:pPr>
              <w:pStyle w:val="tabletext11"/>
              <w:jc w:val="center"/>
              <w:rPr>
                <w:ins w:id="2987" w:author="Author"/>
                <w:highlight w:val="yellow"/>
              </w:rPr>
            </w:pPr>
            <w:ins w:id="2988" w:author="Author">
              <w:r w:rsidRPr="007A0750">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9ED4FA" w14:textId="77777777" w:rsidR="00C50A95" w:rsidRPr="007A0750" w:rsidRDefault="00C50A95" w:rsidP="00416506">
            <w:pPr>
              <w:pStyle w:val="tabletext11"/>
              <w:jc w:val="center"/>
              <w:rPr>
                <w:ins w:id="2989" w:author="Author"/>
                <w:highlight w:val="yellow"/>
              </w:rPr>
            </w:pPr>
            <w:ins w:id="2990" w:author="Author">
              <w:r w:rsidRPr="007A0750">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5D5DCC" w14:textId="77777777" w:rsidR="00C50A95" w:rsidRPr="007A0750" w:rsidRDefault="00C50A95" w:rsidP="00416506">
            <w:pPr>
              <w:pStyle w:val="tabletext11"/>
              <w:jc w:val="center"/>
              <w:rPr>
                <w:ins w:id="2991" w:author="Author"/>
                <w:highlight w:val="yellow"/>
              </w:rPr>
            </w:pPr>
            <w:ins w:id="2992" w:author="Author">
              <w:r w:rsidRPr="007A0750">
                <w:t>0.59</w:t>
              </w:r>
            </w:ins>
          </w:p>
        </w:tc>
      </w:tr>
      <w:tr w:rsidR="00C50A95" w:rsidRPr="007A0750" w14:paraId="362BB1F3" w14:textId="77777777" w:rsidTr="00416506">
        <w:trPr>
          <w:cantSplit/>
          <w:trHeight w:val="208"/>
          <w:ins w:id="2993" w:author="Author"/>
        </w:trPr>
        <w:tc>
          <w:tcPr>
            <w:tcW w:w="200" w:type="dxa"/>
            <w:tcBorders>
              <w:right w:val="single" w:sz="6" w:space="0" w:color="auto"/>
            </w:tcBorders>
            <w:shd w:val="clear" w:color="auto" w:fill="auto"/>
          </w:tcPr>
          <w:p w14:paraId="6845212B" w14:textId="77777777" w:rsidR="00C50A95" w:rsidRPr="007A0750" w:rsidRDefault="00C50A95" w:rsidP="00416506">
            <w:pPr>
              <w:pStyle w:val="tabletext11"/>
              <w:rPr>
                <w:ins w:id="2994"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3F166D66" w14:textId="77777777" w:rsidR="00C50A95" w:rsidRPr="007A0750" w:rsidRDefault="00C50A95" w:rsidP="00416506">
            <w:pPr>
              <w:pStyle w:val="tabletext11"/>
              <w:jc w:val="center"/>
              <w:rPr>
                <w:ins w:id="2995" w:author="Author"/>
              </w:rPr>
            </w:pPr>
            <w:ins w:id="2996" w:author="Author">
              <w:r w:rsidRPr="007A0750">
                <w:t>290 or greater</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6FC8C8" w14:textId="77777777" w:rsidR="00C50A95" w:rsidRPr="007A0750" w:rsidRDefault="00C50A95" w:rsidP="00416506">
            <w:pPr>
              <w:pStyle w:val="tabletext11"/>
              <w:jc w:val="center"/>
              <w:rPr>
                <w:ins w:id="2997" w:author="Author"/>
                <w:highlight w:val="yellow"/>
              </w:rPr>
            </w:pPr>
            <w:ins w:id="2998" w:author="Author">
              <w:r w:rsidRPr="007A0750">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767B9F" w14:textId="77777777" w:rsidR="00C50A95" w:rsidRPr="007A0750" w:rsidRDefault="00C50A95" w:rsidP="00416506">
            <w:pPr>
              <w:pStyle w:val="tabletext11"/>
              <w:jc w:val="center"/>
              <w:rPr>
                <w:ins w:id="2999" w:author="Author"/>
                <w:highlight w:val="yellow"/>
              </w:rPr>
            </w:pPr>
            <w:ins w:id="3000" w:author="Author">
              <w:r w:rsidRPr="007A0750">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7149DF" w14:textId="77777777" w:rsidR="00C50A95" w:rsidRPr="007A0750" w:rsidRDefault="00C50A95" w:rsidP="00416506">
            <w:pPr>
              <w:pStyle w:val="tabletext11"/>
              <w:jc w:val="center"/>
              <w:rPr>
                <w:ins w:id="3001" w:author="Author"/>
                <w:highlight w:val="yellow"/>
              </w:rPr>
            </w:pPr>
            <w:ins w:id="3002" w:author="Author">
              <w:r w:rsidRPr="007A0750">
                <w:t>0.59</w:t>
              </w:r>
            </w:ins>
          </w:p>
        </w:tc>
      </w:tr>
    </w:tbl>
    <w:p w14:paraId="45568B1F" w14:textId="77777777" w:rsidR="00C50A95" w:rsidRPr="007A0750" w:rsidRDefault="00C50A95" w:rsidP="00C50A95">
      <w:pPr>
        <w:pStyle w:val="tablecaption"/>
        <w:rPr>
          <w:ins w:id="3003" w:author="Author"/>
        </w:rPr>
      </w:pPr>
      <w:ins w:id="3004" w:author="Author">
        <w:r w:rsidRPr="007A0750">
          <w:t>Table 225.C.1. Fleet Size Rating Factors – Zone Rated</w:t>
        </w:r>
      </w:ins>
    </w:p>
    <w:p w14:paraId="242407EB" w14:textId="77777777" w:rsidR="00C50A95" w:rsidRPr="007A0750" w:rsidRDefault="00C50A95" w:rsidP="00C50A95">
      <w:pPr>
        <w:pStyle w:val="isonormal"/>
        <w:rPr>
          <w:ins w:id="3005" w:author="Author"/>
        </w:rPr>
      </w:pPr>
    </w:p>
    <w:p w14:paraId="15508C2E" w14:textId="77777777" w:rsidR="00C50A95" w:rsidRPr="007A0750" w:rsidRDefault="00C50A95" w:rsidP="00C50A95">
      <w:pPr>
        <w:pStyle w:val="blocktext1"/>
        <w:ind w:left="1440" w:hanging="1440"/>
        <w:rPr>
          <w:ins w:id="3006" w:author="Author"/>
          <w:bCs/>
        </w:rPr>
      </w:pPr>
      <w:ins w:id="3007" w:author="Author">
        <w:r w:rsidRPr="007A0750">
          <w:rPr>
            <w:bCs/>
          </w:rPr>
          <w:t xml:space="preserve">The following is added to Paragraph </w:t>
        </w:r>
        <w:r w:rsidRPr="007A0750">
          <w:rPr>
            <w:b/>
          </w:rPr>
          <w:t>C.2.:</w:t>
        </w:r>
      </w:ins>
    </w:p>
    <w:p w14:paraId="4E1E70F7" w14:textId="77777777" w:rsidR="00C50A95" w:rsidRPr="007A0750" w:rsidRDefault="00C50A95" w:rsidP="00C50A95">
      <w:pPr>
        <w:pStyle w:val="space4"/>
        <w:rPr>
          <w:ins w:id="3008" w:author="Author"/>
        </w:rPr>
      </w:pPr>
    </w:p>
    <w:tbl>
      <w:tblPr>
        <w:tblW w:w="10280" w:type="dxa"/>
        <w:tblInd w:w="-161" w:type="dxa"/>
        <w:tblLayout w:type="fixed"/>
        <w:tblCellMar>
          <w:left w:w="50" w:type="dxa"/>
          <w:right w:w="50" w:type="dxa"/>
        </w:tblCellMar>
        <w:tblLook w:val="04A0" w:firstRow="1" w:lastRow="0" w:firstColumn="1" w:lastColumn="0" w:noHBand="0" w:noVBand="1"/>
      </w:tblPr>
      <w:tblGrid>
        <w:gridCol w:w="200"/>
        <w:gridCol w:w="3280"/>
        <w:gridCol w:w="1600"/>
        <w:gridCol w:w="1600"/>
        <w:gridCol w:w="1200"/>
        <w:gridCol w:w="1200"/>
        <w:gridCol w:w="1200"/>
      </w:tblGrid>
      <w:tr w:rsidR="00C50A95" w:rsidRPr="007A0750" w14:paraId="547074C3" w14:textId="77777777" w:rsidTr="00416506">
        <w:trPr>
          <w:cantSplit/>
          <w:trHeight w:val="255"/>
          <w:ins w:id="3009" w:author="Author"/>
        </w:trPr>
        <w:tc>
          <w:tcPr>
            <w:tcW w:w="200" w:type="dxa"/>
            <w:tcBorders>
              <w:right w:val="single" w:sz="6" w:space="0" w:color="auto"/>
            </w:tcBorders>
            <w:shd w:val="clear" w:color="auto" w:fill="auto"/>
            <w:vAlign w:val="bottom"/>
          </w:tcPr>
          <w:p w14:paraId="00E08CAD" w14:textId="77777777" w:rsidR="00C50A95" w:rsidRPr="007A0750" w:rsidRDefault="00C50A95" w:rsidP="00416506">
            <w:pPr>
              <w:pStyle w:val="tablehead"/>
              <w:rPr>
                <w:ins w:id="3010" w:author="Author"/>
              </w:rPr>
            </w:pPr>
          </w:p>
        </w:tc>
        <w:tc>
          <w:tcPr>
            <w:tcW w:w="32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816D43" w14:textId="77777777" w:rsidR="00C50A95" w:rsidRPr="007A0750" w:rsidRDefault="00C50A95" w:rsidP="00416506">
            <w:pPr>
              <w:pStyle w:val="tablehead"/>
              <w:rPr>
                <w:ins w:id="3011" w:author="Author"/>
              </w:rPr>
            </w:pPr>
            <w:ins w:id="3012" w:author="Author">
              <w:r w:rsidRPr="007A0750">
                <w:t>Size Class</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bottom"/>
          </w:tcPr>
          <w:p w14:paraId="1D4987D3" w14:textId="77777777" w:rsidR="00C50A95" w:rsidRPr="007A0750" w:rsidRDefault="00C50A95" w:rsidP="00416506">
            <w:pPr>
              <w:pStyle w:val="tablehead"/>
              <w:rPr>
                <w:ins w:id="3013" w:author="Author"/>
              </w:rPr>
            </w:pPr>
            <w:ins w:id="3014" w:author="Author">
              <w:r w:rsidRPr="007A0750">
                <w:t>Business Use</w:t>
              </w:r>
            </w:ins>
          </w:p>
        </w:tc>
        <w:tc>
          <w:tcPr>
            <w:tcW w:w="1600" w:type="dxa"/>
            <w:tcBorders>
              <w:top w:val="single" w:sz="6" w:space="0" w:color="auto"/>
              <w:left w:val="single" w:sz="6" w:space="0" w:color="auto"/>
              <w:bottom w:val="single" w:sz="6" w:space="0" w:color="auto"/>
              <w:right w:val="single" w:sz="6" w:space="0" w:color="auto"/>
            </w:tcBorders>
          </w:tcPr>
          <w:p w14:paraId="28EC587C" w14:textId="77777777" w:rsidR="00C50A95" w:rsidRPr="007A0750" w:rsidRDefault="00C50A95" w:rsidP="00416506">
            <w:pPr>
              <w:pStyle w:val="tablehead"/>
              <w:rPr>
                <w:ins w:id="3015" w:author="Author"/>
              </w:rPr>
            </w:pPr>
            <w:ins w:id="3016" w:author="Author">
              <w:r w:rsidRPr="007A0750">
                <w:t>Primary Class</w:t>
              </w:r>
              <w:r w:rsidRPr="007A0750">
                <w:br/>
                <w:t>Codes (Non-fleet</w:t>
              </w:r>
              <w:r w:rsidRPr="007A0750">
                <w:br/>
                <w:t>And Fleet)</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0B54AF" w14:textId="77777777" w:rsidR="00C50A95" w:rsidRPr="007A0750" w:rsidRDefault="00C50A95" w:rsidP="00416506">
            <w:pPr>
              <w:pStyle w:val="tablehead"/>
              <w:rPr>
                <w:ins w:id="3017" w:author="Author"/>
              </w:rPr>
            </w:pPr>
            <w:ins w:id="3018" w:author="Author">
              <w:r w:rsidRPr="007A0750">
                <w:t>Liability</w:t>
              </w:r>
              <w:r w:rsidRPr="007A0750">
                <w:br/>
                <w:t>And Basic</w:t>
              </w:r>
              <w:r w:rsidRPr="007A0750">
                <w:br/>
                <w:t>No-fault</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BC6390" w14:textId="77777777" w:rsidR="00C50A95" w:rsidRPr="007A0750" w:rsidRDefault="00C50A95" w:rsidP="00416506">
            <w:pPr>
              <w:pStyle w:val="tablehead"/>
              <w:rPr>
                <w:ins w:id="3019" w:author="Author"/>
              </w:rPr>
            </w:pPr>
            <w:ins w:id="3020" w:author="Author">
              <w:r w:rsidRPr="007A0750">
                <w:t>Collision</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4468AC" w14:textId="77777777" w:rsidR="00C50A95" w:rsidRPr="007A0750" w:rsidRDefault="00C50A95" w:rsidP="00416506">
            <w:pPr>
              <w:pStyle w:val="tablehead"/>
              <w:rPr>
                <w:ins w:id="3021" w:author="Author"/>
              </w:rPr>
            </w:pPr>
            <w:ins w:id="3022" w:author="Author">
              <w:r w:rsidRPr="007A0750">
                <w:t>Other Than</w:t>
              </w:r>
              <w:r w:rsidRPr="007A0750">
                <w:br/>
                <w:t>Collision</w:t>
              </w:r>
            </w:ins>
          </w:p>
        </w:tc>
      </w:tr>
      <w:tr w:rsidR="00C50A95" w:rsidRPr="007A0750" w14:paraId="4740ADF8" w14:textId="77777777" w:rsidTr="00416506">
        <w:trPr>
          <w:cantSplit/>
          <w:trHeight w:val="190"/>
          <w:ins w:id="3023" w:author="Author"/>
        </w:trPr>
        <w:tc>
          <w:tcPr>
            <w:tcW w:w="200" w:type="dxa"/>
            <w:tcBorders>
              <w:top w:val="nil"/>
              <w:right w:val="single" w:sz="6" w:space="0" w:color="auto"/>
            </w:tcBorders>
            <w:shd w:val="clear" w:color="auto" w:fill="auto"/>
          </w:tcPr>
          <w:p w14:paraId="793C345A" w14:textId="77777777" w:rsidR="00C50A95" w:rsidRPr="007A0750" w:rsidRDefault="00C50A95" w:rsidP="00416506">
            <w:pPr>
              <w:pStyle w:val="tabletext11"/>
              <w:rPr>
                <w:ins w:id="3024" w:author="Author"/>
              </w:rPr>
            </w:pPr>
          </w:p>
        </w:tc>
        <w:tc>
          <w:tcPr>
            <w:tcW w:w="3280"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15B166E5" w14:textId="77777777" w:rsidR="00C50A95" w:rsidRPr="007A0750" w:rsidRDefault="00C50A95" w:rsidP="00416506">
            <w:pPr>
              <w:pStyle w:val="tabletext11"/>
              <w:jc w:val="center"/>
              <w:rPr>
                <w:ins w:id="3025" w:author="Author"/>
              </w:rPr>
            </w:pPr>
            <w:ins w:id="3026" w:author="Author">
              <w:r w:rsidRPr="007A0750">
                <w:rPr>
                  <w:b/>
                </w:rPr>
                <w:t>Medium Trucks</w:t>
              </w:r>
              <w:r w:rsidRPr="007A0750">
                <w:rPr>
                  <w:b/>
                </w:rPr>
                <w:br/>
              </w:r>
              <w:r w:rsidRPr="007A0750">
                <w:t>(10,001 – 20,000 lbs. G.V.W.)</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51C51EF4" w14:textId="77777777" w:rsidR="00C50A95" w:rsidRPr="007A0750" w:rsidRDefault="00C50A95" w:rsidP="00416506">
            <w:pPr>
              <w:pStyle w:val="tabletext11"/>
              <w:jc w:val="center"/>
              <w:rPr>
                <w:ins w:id="3027" w:author="Author"/>
              </w:rPr>
            </w:pPr>
            <w:ins w:id="3028" w:author="Author">
              <w:r w:rsidRPr="007A0750">
                <w:t>Service</w:t>
              </w:r>
            </w:ins>
          </w:p>
        </w:tc>
        <w:tc>
          <w:tcPr>
            <w:tcW w:w="1600" w:type="dxa"/>
            <w:tcBorders>
              <w:top w:val="single" w:sz="6" w:space="0" w:color="auto"/>
              <w:left w:val="single" w:sz="6" w:space="0" w:color="auto"/>
              <w:bottom w:val="single" w:sz="6" w:space="0" w:color="auto"/>
              <w:right w:val="single" w:sz="6" w:space="0" w:color="auto"/>
            </w:tcBorders>
          </w:tcPr>
          <w:p w14:paraId="12416696" w14:textId="77777777" w:rsidR="00C50A95" w:rsidRPr="007A0750" w:rsidRDefault="00C50A95" w:rsidP="00416506">
            <w:pPr>
              <w:pStyle w:val="tabletext11"/>
              <w:tabs>
                <w:tab w:val="decimal" w:pos="480"/>
              </w:tabs>
              <w:rPr>
                <w:ins w:id="3029" w:author="Author"/>
              </w:rPr>
            </w:pPr>
            <w:ins w:id="3030" w:author="Author">
              <w:r w:rsidRPr="007A0750">
                <w:t>213-- and 216--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094A34" w14:textId="77777777" w:rsidR="00C50A95" w:rsidRPr="007A0750" w:rsidRDefault="00C50A95" w:rsidP="00416506">
            <w:pPr>
              <w:pStyle w:val="tabletext11"/>
              <w:tabs>
                <w:tab w:val="decimal" w:pos="480"/>
              </w:tabs>
              <w:rPr>
                <w:ins w:id="3031" w:author="Author"/>
              </w:rPr>
            </w:pPr>
            <w:ins w:id="3032" w:author="Author">
              <w:r w:rsidRPr="007A0750">
                <w:t>0.82</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709231" w14:textId="77777777" w:rsidR="00C50A95" w:rsidRPr="007A0750" w:rsidRDefault="00C50A95" w:rsidP="00416506">
            <w:pPr>
              <w:pStyle w:val="tabletext11"/>
              <w:tabs>
                <w:tab w:val="decimal" w:pos="480"/>
              </w:tabs>
              <w:rPr>
                <w:ins w:id="3033" w:author="Author"/>
              </w:rPr>
            </w:pPr>
            <w:ins w:id="3034" w:author="Author">
              <w:r w:rsidRPr="007A0750">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A551D2" w14:textId="77777777" w:rsidR="00C50A95" w:rsidRPr="007A0750" w:rsidRDefault="00C50A95" w:rsidP="00416506">
            <w:pPr>
              <w:pStyle w:val="tabletext11"/>
              <w:tabs>
                <w:tab w:val="decimal" w:pos="0"/>
              </w:tabs>
              <w:jc w:val="center"/>
              <w:rPr>
                <w:ins w:id="3035" w:author="Author"/>
              </w:rPr>
            </w:pPr>
            <w:ins w:id="3036" w:author="Author">
              <w:r w:rsidRPr="007A0750">
                <w:t>1.00</w:t>
              </w:r>
            </w:ins>
          </w:p>
        </w:tc>
      </w:tr>
      <w:tr w:rsidR="00C50A95" w:rsidRPr="007A0750" w14:paraId="7A454AC5" w14:textId="77777777" w:rsidTr="00416506">
        <w:trPr>
          <w:cantSplit/>
          <w:trHeight w:val="190"/>
          <w:ins w:id="3037" w:author="Author"/>
        </w:trPr>
        <w:tc>
          <w:tcPr>
            <w:tcW w:w="200" w:type="dxa"/>
            <w:tcBorders>
              <w:top w:val="nil"/>
              <w:right w:val="single" w:sz="6" w:space="0" w:color="auto"/>
            </w:tcBorders>
            <w:shd w:val="clear" w:color="auto" w:fill="auto"/>
          </w:tcPr>
          <w:p w14:paraId="175EE447" w14:textId="77777777" w:rsidR="00C50A95" w:rsidRPr="007A0750" w:rsidRDefault="00C50A95" w:rsidP="00416506">
            <w:pPr>
              <w:pStyle w:val="tabletext11"/>
              <w:rPr>
                <w:ins w:id="3038" w:author="Author"/>
              </w:rPr>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2E6841D3" w14:textId="77777777" w:rsidR="00C50A95" w:rsidRPr="007A0750" w:rsidRDefault="00C50A95" w:rsidP="00416506">
            <w:pPr>
              <w:pStyle w:val="tabletext11"/>
              <w:jc w:val="center"/>
              <w:rPr>
                <w:ins w:id="3039" w:author="Autho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70B200CF" w14:textId="77777777" w:rsidR="00C50A95" w:rsidRPr="007A0750" w:rsidRDefault="00C50A95" w:rsidP="00416506">
            <w:pPr>
              <w:pStyle w:val="tabletext11"/>
              <w:jc w:val="center"/>
              <w:rPr>
                <w:ins w:id="3040" w:author="Author"/>
              </w:rPr>
            </w:pPr>
            <w:ins w:id="3041" w:author="Author">
              <w:r w:rsidRPr="007A0750">
                <w:t>Retail</w:t>
              </w:r>
            </w:ins>
          </w:p>
        </w:tc>
        <w:tc>
          <w:tcPr>
            <w:tcW w:w="1600" w:type="dxa"/>
            <w:tcBorders>
              <w:top w:val="single" w:sz="6" w:space="0" w:color="auto"/>
              <w:left w:val="single" w:sz="6" w:space="0" w:color="auto"/>
              <w:bottom w:val="single" w:sz="6" w:space="0" w:color="auto"/>
              <w:right w:val="single" w:sz="6" w:space="0" w:color="auto"/>
            </w:tcBorders>
          </w:tcPr>
          <w:p w14:paraId="77D5F823" w14:textId="77777777" w:rsidR="00C50A95" w:rsidRPr="007A0750" w:rsidRDefault="00C50A95" w:rsidP="00416506">
            <w:pPr>
              <w:pStyle w:val="tabletext11"/>
              <w:tabs>
                <w:tab w:val="decimal" w:pos="480"/>
              </w:tabs>
              <w:rPr>
                <w:ins w:id="3042" w:author="Author"/>
              </w:rPr>
            </w:pPr>
            <w:ins w:id="3043" w:author="Author">
              <w:r w:rsidRPr="007A0750">
                <w:t>223-- and 226--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9D4921" w14:textId="77777777" w:rsidR="00C50A95" w:rsidRPr="007A0750" w:rsidRDefault="00C50A95" w:rsidP="00416506">
            <w:pPr>
              <w:pStyle w:val="tabletext11"/>
              <w:tabs>
                <w:tab w:val="decimal" w:pos="480"/>
              </w:tabs>
              <w:rPr>
                <w:ins w:id="3044" w:author="Author"/>
                <w:highlight w:val="yellow"/>
              </w:rPr>
            </w:pPr>
            <w:ins w:id="3045" w:author="Author">
              <w:r w:rsidRPr="007A0750">
                <w:t>0.82</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0B5EEA" w14:textId="77777777" w:rsidR="00C50A95" w:rsidRPr="007A0750" w:rsidRDefault="00C50A95" w:rsidP="00416506">
            <w:pPr>
              <w:pStyle w:val="tabletext11"/>
              <w:tabs>
                <w:tab w:val="decimal" w:pos="480"/>
              </w:tabs>
              <w:rPr>
                <w:ins w:id="3046" w:author="Author"/>
                <w:highlight w:val="yellow"/>
              </w:rPr>
            </w:pPr>
            <w:ins w:id="3047" w:author="Author">
              <w:r w:rsidRPr="007A0750">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450E60" w14:textId="77777777" w:rsidR="00C50A95" w:rsidRPr="007A0750" w:rsidRDefault="00C50A95" w:rsidP="00416506">
            <w:pPr>
              <w:pStyle w:val="tabletext11"/>
              <w:tabs>
                <w:tab w:val="decimal" w:pos="0"/>
              </w:tabs>
              <w:jc w:val="center"/>
              <w:rPr>
                <w:ins w:id="3048" w:author="Author"/>
                <w:highlight w:val="yellow"/>
              </w:rPr>
            </w:pPr>
            <w:ins w:id="3049" w:author="Author">
              <w:r w:rsidRPr="007A0750">
                <w:t>1.00</w:t>
              </w:r>
            </w:ins>
          </w:p>
        </w:tc>
      </w:tr>
      <w:tr w:rsidR="00C50A95" w:rsidRPr="007A0750" w14:paraId="25960AF2" w14:textId="77777777" w:rsidTr="00416506">
        <w:trPr>
          <w:cantSplit/>
          <w:trHeight w:val="190"/>
          <w:ins w:id="3050" w:author="Author"/>
        </w:trPr>
        <w:tc>
          <w:tcPr>
            <w:tcW w:w="200" w:type="dxa"/>
            <w:tcBorders>
              <w:top w:val="nil"/>
              <w:right w:val="single" w:sz="6" w:space="0" w:color="auto"/>
            </w:tcBorders>
            <w:shd w:val="clear" w:color="auto" w:fill="auto"/>
          </w:tcPr>
          <w:p w14:paraId="4F5255DC" w14:textId="77777777" w:rsidR="00C50A95" w:rsidRPr="007A0750" w:rsidRDefault="00C50A95" w:rsidP="00416506">
            <w:pPr>
              <w:pStyle w:val="tabletext11"/>
              <w:rPr>
                <w:ins w:id="3051" w:author="Author"/>
              </w:rPr>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24B4C126" w14:textId="77777777" w:rsidR="00C50A95" w:rsidRPr="007A0750" w:rsidRDefault="00C50A95" w:rsidP="00416506">
            <w:pPr>
              <w:pStyle w:val="tabletext11"/>
              <w:jc w:val="center"/>
              <w:rPr>
                <w:ins w:id="3052" w:author="Autho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45629BAE" w14:textId="77777777" w:rsidR="00C50A95" w:rsidRPr="007A0750" w:rsidRDefault="00C50A95" w:rsidP="00416506">
            <w:pPr>
              <w:pStyle w:val="tabletext11"/>
              <w:jc w:val="center"/>
              <w:rPr>
                <w:ins w:id="3053" w:author="Author"/>
              </w:rPr>
            </w:pPr>
            <w:ins w:id="3054" w:author="Author">
              <w:r w:rsidRPr="007A0750">
                <w:t>Commercial</w:t>
              </w:r>
            </w:ins>
          </w:p>
        </w:tc>
        <w:tc>
          <w:tcPr>
            <w:tcW w:w="1600" w:type="dxa"/>
            <w:tcBorders>
              <w:top w:val="single" w:sz="6" w:space="0" w:color="auto"/>
              <w:left w:val="single" w:sz="6" w:space="0" w:color="auto"/>
              <w:bottom w:val="single" w:sz="6" w:space="0" w:color="auto"/>
              <w:right w:val="single" w:sz="6" w:space="0" w:color="auto"/>
            </w:tcBorders>
          </w:tcPr>
          <w:p w14:paraId="72FB49FC" w14:textId="77777777" w:rsidR="00C50A95" w:rsidRPr="007A0750" w:rsidRDefault="00C50A95" w:rsidP="00416506">
            <w:pPr>
              <w:pStyle w:val="tabletext11"/>
              <w:tabs>
                <w:tab w:val="decimal" w:pos="480"/>
              </w:tabs>
              <w:rPr>
                <w:ins w:id="3055" w:author="Author"/>
              </w:rPr>
            </w:pPr>
            <w:ins w:id="3056" w:author="Author">
              <w:r w:rsidRPr="007A0750">
                <w:t>233-- and 236--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523857" w14:textId="77777777" w:rsidR="00C50A95" w:rsidRPr="007A0750" w:rsidRDefault="00C50A95" w:rsidP="00416506">
            <w:pPr>
              <w:pStyle w:val="tabletext11"/>
              <w:tabs>
                <w:tab w:val="decimal" w:pos="480"/>
              </w:tabs>
              <w:rPr>
                <w:ins w:id="3057" w:author="Author"/>
                <w:highlight w:val="yellow"/>
              </w:rPr>
            </w:pPr>
            <w:ins w:id="3058" w:author="Author">
              <w:r w:rsidRPr="007A0750">
                <w:t>0.82</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483BBF" w14:textId="77777777" w:rsidR="00C50A95" w:rsidRPr="007A0750" w:rsidRDefault="00C50A95" w:rsidP="00416506">
            <w:pPr>
              <w:pStyle w:val="tabletext11"/>
              <w:tabs>
                <w:tab w:val="decimal" w:pos="480"/>
              </w:tabs>
              <w:rPr>
                <w:ins w:id="3059" w:author="Author"/>
                <w:highlight w:val="yellow"/>
              </w:rPr>
            </w:pPr>
            <w:ins w:id="3060" w:author="Author">
              <w:r w:rsidRPr="007A0750">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28D591" w14:textId="77777777" w:rsidR="00C50A95" w:rsidRPr="007A0750" w:rsidRDefault="00C50A95" w:rsidP="00416506">
            <w:pPr>
              <w:pStyle w:val="tabletext11"/>
              <w:tabs>
                <w:tab w:val="decimal" w:pos="0"/>
              </w:tabs>
              <w:jc w:val="center"/>
              <w:rPr>
                <w:ins w:id="3061" w:author="Author"/>
                <w:highlight w:val="yellow"/>
              </w:rPr>
            </w:pPr>
            <w:ins w:id="3062" w:author="Author">
              <w:r w:rsidRPr="007A0750">
                <w:t>1.00</w:t>
              </w:r>
            </w:ins>
          </w:p>
        </w:tc>
      </w:tr>
      <w:tr w:rsidR="00C50A95" w:rsidRPr="007A0750" w14:paraId="1BB274F2" w14:textId="77777777" w:rsidTr="00416506">
        <w:trPr>
          <w:cantSplit/>
          <w:trHeight w:val="190"/>
          <w:ins w:id="3063" w:author="Author"/>
        </w:trPr>
        <w:tc>
          <w:tcPr>
            <w:tcW w:w="200" w:type="dxa"/>
            <w:tcBorders>
              <w:top w:val="nil"/>
              <w:right w:val="single" w:sz="6" w:space="0" w:color="auto"/>
            </w:tcBorders>
            <w:shd w:val="clear" w:color="auto" w:fill="auto"/>
          </w:tcPr>
          <w:p w14:paraId="082EB5A4" w14:textId="77777777" w:rsidR="00C50A95" w:rsidRPr="007A0750" w:rsidRDefault="00C50A95" w:rsidP="00416506">
            <w:pPr>
              <w:pStyle w:val="tabletext11"/>
              <w:rPr>
                <w:ins w:id="3064" w:author="Author"/>
              </w:rPr>
            </w:pPr>
          </w:p>
        </w:tc>
        <w:tc>
          <w:tcPr>
            <w:tcW w:w="3280"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02FB1240" w14:textId="77777777" w:rsidR="00C50A95" w:rsidRPr="007A0750" w:rsidRDefault="00C50A95" w:rsidP="00416506">
            <w:pPr>
              <w:pStyle w:val="tabletext11"/>
              <w:jc w:val="center"/>
              <w:rPr>
                <w:ins w:id="3065" w:author="Author"/>
              </w:rPr>
            </w:pPr>
            <w:ins w:id="3066" w:author="Author">
              <w:r w:rsidRPr="007A0750">
                <w:rPr>
                  <w:b/>
                </w:rPr>
                <w:t>Heavy Trucks</w:t>
              </w:r>
              <w:r w:rsidRPr="007A0750">
                <w:rPr>
                  <w:b/>
                </w:rPr>
                <w:br/>
              </w:r>
              <w:r w:rsidRPr="007A0750">
                <w:t>(20,001 – 45,000 lbs. G.V.W.)</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74F7C12B" w14:textId="77777777" w:rsidR="00C50A95" w:rsidRPr="007A0750" w:rsidRDefault="00C50A95" w:rsidP="00416506">
            <w:pPr>
              <w:pStyle w:val="tabletext11"/>
              <w:jc w:val="center"/>
              <w:rPr>
                <w:ins w:id="3067" w:author="Author"/>
              </w:rPr>
            </w:pPr>
            <w:ins w:id="3068" w:author="Author">
              <w:r w:rsidRPr="007A0750">
                <w:t>Service</w:t>
              </w:r>
            </w:ins>
          </w:p>
        </w:tc>
        <w:tc>
          <w:tcPr>
            <w:tcW w:w="1600" w:type="dxa"/>
            <w:tcBorders>
              <w:top w:val="single" w:sz="6" w:space="0" w:color="auto"/>
              <w:left w:val="single" w:sz="6" w:space="0" w:color="auto"/>
              <w:bottom w:val="single" w:sz="6" w:space="0" w:color="auto"/>
              <w:right w:val="single" w:sz="6" w:space="0" w:color="auto"/>
            </w:tcBorders>
          </w:tcPr>
          <w:p w14:paraId="5FBA76FF" w14:textId="77777777" w:rsidR="00C50A95" w:rsidRPr="007A0750" w:rsidRDefault="00C50A95" w:rsidP="00416506">
            <w:pPr>
              <w:pStyle w:val="tabletext11"/>
              <w:tabs>
                <w:tab w:val="decimal" w:pos="480"/>
              </w:tabs>
              <w:rPr>
                <w:ins w:id="3069" w:author="Author"/>
              </w:rPr>
            </w:pPr>
            <w:ins w:id="3070" w:author="Author">
              <w:r w:rsidRPr="007A0750">
                <w:t>313-- and 316--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0F740675" w14:textId="77777777" w:rsidR="00C50A95" w:rsidRPr="007A0750" w:rsidRDefault="00C50A95" w:rsidP="00416506">
            <w:pPr>
              <w:pStyle w:val="tabletext11"/>
              <w:tabs>
                <w:tab w:val="decimal" w:pos="480"/>
              </w:tabs>
              <w:rPr>
                <w:ins w:id="3071" w:author="Author"/>
                <w:highlight w:val="yellow"/>
              </w:rPr>
            </w:pPr>
            <w:ins w:id="3072" w:author="Author">
              <w:r w:rsidRPr="007A0750">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7128669B" w14:textId="77777777" w:rsidR="00C50A95" w:rsidRPr="007A0750" w:rsidRDefault="00C50A95" w:rsidP="00416506">
            <w:pPr>
              <w:pStyle w:val="tabletext11"/>
              <w:tabs>
                <w:tab w:val="decimal" w:pos="480"/>
              </w:tabs>
              <w:rPr>
                <w:ins w:id="3073" w:author="Author"/>
                <w:highlight w:val="yellow"/>
              </w:rPr>
            </w:pPr>
            <w:ins w:id="3074" w:author="Author">
              <w:r w:rsidRPr="007A0750">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35F539AD" w14:textId="77777777" w:rsidR="00C50A95" w:rsidRPr="007A0750" w:rsidRDefault="00C50A95" w:rsidP="00416506">
            <w:pPr>
              <w:pStyle w:val="tabletext11"/>
              <w:tabs>
                <w:tab w:val="decimal" w:pos="0"/>
              </w:tabs>
              <w:jc w:val="center"/>
              <w:rPr>
                <w:ins w:id="3075" w:author="Author"/>
                <w:highlight w:val="yellow"/>
              </w:rPr>
            </w:pPr>
            <w:ins w:id="3076" w:author="Author">
              <w:r w:rsidRPr="007A0750">
                <w:t>1.00</w:t>
              </w:r>
            </w:ins>
          </w:p>
        </w:tc>
      </w:tr>
      <w:tr w:rsidR="00C50A95" w:rsidRPr="007A0750" w14:paraId="312E444F" w14:textId="77777777" w:rsidTr="00416506">
        <w:trPr>
          <w:cantSplit/>
          <w:trHeight w:val="190"/>
          <w:ins w:id="3077" w:author="Author"/>
        </w:trPr>
        <w:tc>
          <w:tcPr>
            <w:tcW w:w="200" w:type="dxa"/>
            <w:tcBorders>
              <w:top w:val="nil"/>
              <w:right w:val="single" w:sz="6" w:space="0" w:color="auto"/>
            </w:tcBorders>
            <w:shd w:val="clear" w:color="auto" w:fill="auto"/>
          </w:tcPr>
          <w:p w14:paraId="283D2C40" w14:textId="77777777" w:rsidR="00C50A95" w:rsidRPr="007A0750" w:rsidRDefault="00C50A95" w:rsidP="00416506">
            <w:pPr>
              <w:pStyle w:val="tabletext11"/>
              <w:rPr>
                <w:ins w:id="3078" w:author="Author"/>
              </w:rPr>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4DD75FE7" w14:textId="77777777" w:rsidR="00C50A95" w:rsidRPr="007A0750" w:rsidRDefault="00C50A95" w:rsidP="00416506">
            <w:pPr>
              <w:pStyle w:val="tabletext11"/>
              <w:jc w:val="center"/>
              <w:rPr>
                <w:ins w:id="3079" w:author="Autho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5A86F3CA" w14:textId="77777777" w:rsidR="00C50A95" w:rsidRPr="007A0750" w:rsidRDefault="00C50A95" w:rsidP="00416506">
            <w:pPr>
              <w:pStyle w:val="tabletext11"/>
              <w:jc w:val="center"/>
              <w:rPr>
                <w:ins w:id="3080" w:author="Author"/>
              </w:rPr>
            </w:pPr>
            <w:ins w:id="3081" w:author="Author">
              <w:r w:rsidRPr="007A0750">
                <w:t>Retail</w:t>
              </w:r>
            </w:ins>
          </w:p>
        </w:tc>
        <w:tc>
          <w:tcPr>
            <w:tcW w:w="1600" w:type="dxa"/>
            <w:tcBorders>
              <w:top w:val="single" w:sz="6" w:space="0" w:color="auto"/>
              <w:left w:val="single" w:sz="6" w:space="0" w:color="auto"/>
              <w:bottom w:val="single" w:sz="6" w:space="0" w:color="auto"/>
              <w:right w:val="single" w:sz="6" w:space="0" w:color="auto"/>
            </w:tcBorders>
          </w:tcPr>
          <w:p w14:paraId="0643622E" w14:textId="77777777" w:rsidR="00C50A95" w:rsidRPr="007A0750" w:rsidRDefault="00C50A95" w:rsidP="00416506">
            <w:pPr>
              <w:pStyle w:val="tabletext11"/>
              <w:tabs>
                <w:tab w:val="decimal" w:pos="480"/>
              </w:tabs>
              <w:rPr>
                <w:ins w:id="3082" w:author="Author"/>
              </w:rPr>
            </w:pPr>
            <w:ins w:id="3083" w:author="Author">
              <w:r w:rsidRPr="007A0750">
                <w:t>323-- and 326--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621A315C" w14:textId="77777777" w:rsidR="00C50A95" w:rsidRPr="007A0750" w:rsidRDefault="00C50A95" w:rsidP="00416506">
            <w:pPr>
              <w:pStyle w:val="tabletext11"/>
              <w:tabs>
                <w:tab w:val="decimal" w:pos="480"/>
              </w:tabs>
              <w:rPr>
                <w:ins w:id="3084" w:author="Author"/>
                <w:highlight w:val="yellow"/>
              </w:rPr>
            </w:pPr>
            <w:ins w:id="3085" w:author="Author">
              <w:r w:rsidRPr="007A0750">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21E48E89" w14:textId="77777777" w:rsidR="00C50A95" w:rsidRPr="007A0750" w:rsidRDefault="00C50A95" w:rsidP="00416506">
            <w:pPr>
              <w:pStyle w:val="tabletext11"/>
              <w:tabs>
                <w:tab w:val="decimal" w:pos="480"/>
              </w:tabs>
              <w:rPr>
                <w:ins w:id="3086" w:author="Author"/>
                <w:highlight w:val="yellow"/>
              </w:rPr>
            </w:pPr>
            <w:ins w:id="3087" w:author="Author">
              <w:r w:rsidRPr="007A0750">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583CD7C3" w14:textId="77777777" w:rsidR="00C50A95" w:rsidRPr="007A0750" w:rsidRDefault="00C50A95" w:rsidP="00416506">
            <w:pPr>
              <w:pStyle w:val="tabletext11"/>
              <w:tabs>
                <w:tab w:val="decimal" w:pos="0"/>
              </w:tabs>
              <w:jc w:val="center"/>
              <w:rPr>
                <w:ins w:id="3088" w:author="Author"/>
                <w:highlight w:val="yellow"/>
              </w:rPr>
            </w:pPr>
            <w:ins w:id="3089" w:author="Author">
              <w:r w:rsidRPr="007A0750">
                <w:t>1.00</w:t>
              </w:r>
            </w:ins>
          </w:p>
        </w:tc>
      </w:tr>
      <w:tr w:rsidR="00C50A95" w:rsidRPr="007A0750" w14:paraId="03B845AC" w14:textId="77777777" w:rsidTr="00416506">
        <w:trPr>
          <w:cantSplit/>
          <w:trHeight w:val="190"/>
          <w:ins w:id="3090" w:author="Author"/>
        </w:trPr>
        <w:tc>
          <w:tcPr>
            <w:tcW w:w="200" w:type="dxa"/>
            <w:tcBorders>
              <w:top w:val="nil"/>
              <w:right w:val="single" w:sz="6" w:space="0" w:color="auto"/>
            </w:tcBorders>
            <w:shd w:val="clear" w:color="auto" w:fill="auto"/>
          </w:tcPr>
          <w:p w14:paraId="56FF56D3" w14:textId="77777777" w:rsidR="00C50A95" w:rsidRPr="007A0750" w:rsidRDefault="00C50A95" w:rsidP="00416506">
            <w:pPr>
              <w:pStyle w:val="tabletext11"/>
              <w:rPr>
                <w:ins w:id="3091" w:author="Author"/>
              </w:rPr>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1CB2CB79" w14:textId="77777777" w:rsidR="00C50A95" w:rsidRPr="007A0750" w:rsidRDefault="00C50A95" w:rsidP="00416506">
            <w:pPr>
              <w:pStyle w:val="tabletext11"/>
              <w:jc w:val="center"/>
              <w:rPr>
                <w:ins w:id="3092" w:author="Autho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1234AD3D" w14:textId="77777777" w:rsidR="00C50A95" w:rsidRPr="007A0750" w:rsidRDefault="00C50A95" w:rsidP="00416506">
            <w:pPr>
              <w:pStyle w:val="tabletext11"/>
              <w:jc w:val="center"/>
              <w:rPr>
                <w:ins w:id="3093" w:author="Author"/>
              </w:rPr>
            </w:pPr>
            <w:ins w:id="3094" w:author="Author">
              <w:r w:rsidRPr="007A0750">
                <w:t>Commercial</w:t>
              </w:r>
            </w:ins>
          </w:p>
        </w:tc>
        <w:tc>
          <w:tcPr>
            <w:tcW w:w="1600" w:type="dxa"/>
            <w:tcBorders>
              <w:top w:val="single" w:sz="6" w:space="0" w:color="auto"/>
              <w:left w:val="single" w:sz="6" w:space="0" w:color="auto"/>
              <w:bottom w:val="single" w:sz="6" w:space="0" w:color="auto"/>
              <w:right w:val="single" w:sz="6" w:space="0" w:color="auto"/>
            </w:tcBorders>
          </w:tcPr>
          <w:p w14:paraId="09E6AD31" w14:textId="77777777" w:rsidR="00C50A95" w:rsidRPr="007A0750" w:rsidRDefault="00C50A95" w:rsidP="00416506">
            <w:pPr>
              <w:pStyle w:val="tabletext11"/>
              <w:tabs>
                <w:tab w:val="decimal" w:pos="480"/>
              </w:tabs>
              <w:rPr>
                <w:ins w:id="3095" w:author="Author"/>
              </w:rPr>
            </w:pPr>
            <w:ins w:id="3096" w:author="Author">
              <w:r w:rsidRPr="007A0750">
                <w:t>333-- and 336--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718EF4D5" w14:textId="77777777" w:rsidR="00C50A95" w:rsidRPr="007A0750" w:rsidRDefault="00C50A95" w:rsidP="00416506">
            <w:pPr>
              <w:pStyle w:val="tabletext11"/>
              <w:tabs>
                <w:tab w:val="decimal" w:pos="480"/>
              </w:tabs>
              <w:rPr>
                <w:ins w:id="3097" w:author="Author"/>
                <w:highlight w:val="yellow"/>
              </w:rPr>
            </w:pPr>
            <w:ins w:id="3098" w:author="Author">
              <w:r w:rsidRPr="007A0750">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14538CE3" w14:textId="77777777" w:rsidR="00C50A95" w:rsidRPr="007A0750" w:rsidRDefault="00C50A95" w:rsidP="00416506">
            <w:pPr>
              <w:pStyle w:val="tabletext11"/>
              <w:tabs>
                <w:tab w:val="decimal" w:pos="480"/>
              </w:tabs>
              <w:rPr>
                <w:ins w:id="3099" w:author="Author"/>
                <w:highlight w:val="yellow"/>
              </w:rPr>
            </w:pPr>
            <w:ins w:id="3100" w:author="Author">
              <w:r w:rsidRPr="007A0750">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64509D88" w14:textId="77777777" w:rsidR="00C50A95" w:rsidRPr="007A0750" w:rsidRDefault="00C50A95" w:rsidP="00416506">
            <w:pPr>
              <w:pStyle w:val="tabletext11"/>
              <w:tabs>
                <w:tab w:val="decimal" w:pos="0"/>
              </w:tabs>
              <w:jc w:val="center"/>
              <w:rPr>
                <w:ins w:id="3101" w:author="Author"/>
                <w:highlight w:val="yellow"/>
              </w:rPr>
            </w:pPr>
            <w:ins w:id="3102" w:author="Author">
              <w:r w:rsidRPr="007A0750">
                <w:t>1.00</w:t>
              </w:r>
            </w:ins>
          </w:p>
        </w:tc>
      </w:tr>
      <w:tr w:rsidR="00C50A95" w:rsidRPr="007A0750" w14:paraId="684EE634" w14:textId="77777777" w:rsidTr="00416506">
        <w:trPr>
          <w:cantSplit/>
          <w:trHeight w:val="190"/>
          <w:ins w:id="3103" w:author="Author"/>
        </w:trPr>
        <w:tc>
          <w:tcPr>
            <w:tcW w:w="200" w:type="dxa"/>
            <w:tcBorders>
              <w:top w:val="nil"/>
              <w:right w:val="single" w:sz="6" w:space="0" w:color="auto"/>
            </w:tcBorders>
            <w:shd w:val="clear" w:color="auto" w:fill="auto"/>
          </w:tcPr>
          <w:p w14:paraId="4F55941A" w14:textId="77777777" w:rsidR="00C50A95" w:rsidRPr="007A0750" w:rsidRDefault="00C50A95" w:rsidP="00416506">
            <w:pPr>
              <w:pStyle w:val="tabletext11"/>
              <w:rPr>
                <w:ins w:id="3104" w:author="Author"/>
              </w:rPr>
            </w:pPr>
          </w:p>
        </w:tc>
        <w:tc>
          <w:tcPr>
            <w:tcW w:w="3280" w:type="dxa"/>
            <w:tcBorders>
              <w:top w:val="single" w:sz="6" w:space="0" w:color="auto"/>
              <w:left w:val="single" w:sz="6" w:space="0" w:color="auto"/>
              <w:bottom w:val="single" w:sz="6" w:space="0" w:color="auto"/>
              <w:right w:val="single" w:sz="6" w:space="0" w:color="auto"/>
            </w:tcBorders>
            <w:shd w:val="clear" w:color="auto" w:fill="auto"/>
            <w:vAlign w:val="center"/>
          </w:tcPr>
          <w:p w14:paraId="211F8143" w14:textId="77777777" w:rsidR="00C50A95" w:rsidRPr="007A0750" w:rsidRDefault="00C50A95" w:rsidP="00416506">
            <w:pPr>
              <w:pStyle w:val="tabletext11"/>
              <w:jc w:val="center"/>
              <w:rPr>
                <w:ins w:id="3105" w:author="Author"/>
                <w:b/>
              </w:rPr>
            </w:pPr>
            <w:ins w:id="3106" w:author="Author">
              <w:r w:rsidRPr="007A0750">
                <w:rPr>
                  <w:b/>
                </w:rPr>
                <w:t>Extra-heavy Trucks</w:t>
              </w:r>
              <w:r w:rsidRPr="007A0750">
                <w:rPr>
                  <w:b/>
                </w:rPr>
                <w:br/>
              </w:r>
              <w:r w:rsidRPr="007A0750">
                <w:t>(Over 45,000 lbs. G.V.W.)</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50AEBCAF" w14:textId="77777777" w:rsidR="00C50A95" w:rsidRPr="007A0750" w:rsidRDefault="00C50A95" w:rsidP="00416506">
            <w:pPr>
              <w:pStyle w:val="tabletext11"/>
              <w:jc w:val="center"/>
              <w:rPr>
                <w:ins w:id="3107" w:author="Author"/>
              </w:rPr>
            </w:pPr>
            <w:ins w:id="3108" w:author="Author">
              <w:r w:rsidRPr="007A0750">
                <w:t>All uses</w:t>
              </w:r>
            </w:ins>
          </w:p>
        </w:tc>
        <w:tc>
          <w:tcPr>
            <w:tcW w:w="1600" w:type="dxa"/>
            <w:tcBorders>
              <w:top w:val="single" w:sz="6" w:space="0" w:color="auto"/>
              <w:left w:val="single" w:sz="6" w:space="0" w:color="auto"/>
              <w:bottom w:val="single" w:sz="6" w:space="0" w:color="auto"/>
              <w:right w:val="single" w:sz="6" w:space="0" w:color="auto"/>
            </w:tcBorders>
            <w:vAlign w:val="center"/>
          </w:tcPr>
          <w:p w14:paraId="5A895B24" w14:textId="77777777" w:rsidR="00C50A95" w:rsidRPr="007A0750" w:rsidRDefault="00C50A95" w:rsidP="00416506">
            <w:pPr>
              <w:pStyle w:val="tabletext11"/>
              <w:tabs>
                <w:tab w:val="decimal" w:pos="480"/>
              </w:tabs>
              <w:rPr>
                <w:ins w:id="3109" w:author="Author"/>
              </w:rPr>
            </w:pPr>
            <w:ins w:id="3110" w:author="Author">
              <w:r w:rsidRPr="007A0750">
                <w:t>403-- and 406--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27A5E8D" w14:textId="77777777" w:rsidR="00C50A95" w:rsidRPr="007A0750" w:rsidRDefault="00C50A95" w:rsidP="00416506">
            <w:pPr>
              <w:pStyle w:val="tabletext11"/>
              <w:tabs>
                <w:tab w:val="decimal" w:pos="480"/>
              </w:tabs>
              <w:rPr>
                <w:ins w:id="3111" w:author="Author"/>
              </w:rPr>
            </w:pPr>
            <w:ins w:id="3112" w:author="Author">
              <w:r w:rsidRPr="007A0750">
                <w:t>1.50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B8A2556" w14:textId="77777777" w:rsidR="00C50A95" w:rsidRPr="007A0750" w:rsidRDefault="00C50A95" w:rsidP="00416506">
            <w:pPr>
              <w:pStyle w:val="tabletext11"/>
              <w:tabs>
                <w:tab w:val="decimal" w:pos="480"/>
              </w:tabs>
              <w:rPr>
                <w:ins w:id="3113" w:author="Author"/>
              </w:rPr>
            </w:pPr>
            <w:ins w:id="3114" w:author="Author">
              <w:r w:rsidRPr="007A0750">
                <w:t>1.16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DC70D1D" w14:textId="77777777" w:rsidR="00C50A95" w:rsidRPr="007A0750" w:rsidRDefault="00C50A95" w:rsidP="00416506">
            <w:pPr>
              <w:pStyle w:val="tabletext11"/>
              <w:tabs>
                <w:tab w:val="decimal" w:pos="0"/>
              </w:tabs>
              <w:jc w:val="center"/>
              <w:rPr>
                <w:ins w:id="3115" w:author="Author"/>
              </w:rPr>
            </w:pPr>
            <w:ins w:id="3116" w:author="Author">
              <w:r w:rsidRPr="007A0750">
                <w:t>1.16</w:t>
              </w:r>
            </w:ins>
          </w:p>
        </w:tc>
      </w:tr>
      <w:tr w:rsidR="00C50A95" w:rsidRPr="007A0750" w14:paraId="019BDBC1" w14:textId="77777777" w:rsidTr="00416506">
        <w:trPr>
          <w:cantSplit/>
          <w:trHeight w:val="190"/>
          <w:ins w:id="3117" w:author="Author"/>
        </w:trPr>
        <w:tc>
          <w:tcPr>
            <w:tcW w:w="200" w:type="dxa"/>
            <w:tcBorders>
              <w:top w:val="nil"/>
              <w:right w:val="single" w:sz="6" w:space="0" w:color="auto"/>
            </w:tcBorders>
            <w:shd w:val="clear" w:color="auto" w:fill="auto"/>
          </w:tcPr>
          <w:p w14:paraId="35E23C79" w14:textId="77777777" w:rsidR="00C50A95" w:rsidRPr="007A0750" w:rsidRDefault="00C50A95" w:rsidP="00416506">
            <w:pPr>
              <w:pStyle w:val="tabletext11"/>
              <w:rPr>
                <w:ins w:id="3118" w:author="Author"/>
              </w:rPr>
            </w:pPr>
          </w:p>
        </w:tc>
        <w:tc>
          <w:tcPr>
            <w:tcW w:w="3280"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4336B0CB" w14:textId="77777777" w:rsidR="00C50A95" w:rsidRPr="007A0750" w:rsidRDefault="00C50A95" w:rsidP="00416506">
            <w:pPr>
              <w:pStyle w:val="tabletext11"/>
              <w:jc w:val="center"/>
              <w:rPr>
                <w:ins w:id="3119" w:author="Author"/>
              </w:rPr>
            </w:pPr>
            <w:ins w:id="3120" w:author="Author">
              <w:r w:rsidRPr="007A0750">
                <w:rPr>
                  <w:b/>
                </w:rPr>
                <w:t>Heavy Truck-tractors</w:t>
              </w:r>
              <w:r w:rsidRPr="007A0750">
                <w:rPr>
                  <w:b/>
                </w:rPr>
                <w:br/>
              </w:r>
              <w:r w:rsidRPr="007A0750">
                <w:t>(0 – 45,000 lbs. G.C.W.)</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2429367C" w14:textId="77777777" w:rsidR="00C50A95" w:rsidRPr="007A0750" w:rsidRDefault="00C50A95" w:rsidP="00416506">
            <w:pPr>
              <w:pStyle w:val="tabletext11"/>
              <w:jc w:val="center"/>
              <w:rPr>
                <w:ins w:id="3121" w:author="Author"/>
              </w:rPr>
            </w:pPr>
            <w:ins w:id="3122" w:author="Author">
              <w:r w:rsidRPr="007A0750">
                <w:t>Service</w:t>
              </w:r>
            </w:ins>
          </w:p>
        </w:tc>
        <w:tc>
          <w:tcPr>
            <w:tcW w:w="1600" w:type="dxa"/>
            <w:tcBorders>
              <w:top w:val="single" w:sz="6" w:space="0" w:color="auto"/>
              <w:left w:val="single" w:sz="6" w:space="0" w:color="auto"/>
              <w:bottom w:val="single" w:sz="6" w:space="0" w:color="auto"/>
              <w:right w:val="single" w:sz="6" w:space="0" w:color="auto"/>
            </w:tcBorders>
          </w:tcPr>
          <w:p w14:paraId="5C1C0B9C" w14:textId="77777777" w:rsidR="00C50A95" w:rsidRPr="007A0750" w:rsidRDefault="00C50A95" w:rsidP="00416506">
            <w:pPr>
              <w:pStyle w:val="tabletext11"/>
              <w:tabs>
                <w:tab w:val="decimal" w:pos="480"/>
              </w:tabs>
              <w:rPr>
                <w:ins w:id="3123" w:author="Author"/>
              </w:rPr>
            </w:pPr>
            <w:ins w:id="3124" w:author="Author">
              <w:r w:rsidRPr="007A0750">
                <w:t>343-- and 346--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3AF65456" w14:textId="77777777" w:rsidR="00C50A95" w:rsidRPr="007A0750" w:rsidRDefault="00C50A95" w:rsidP="00416506">
            <w:pPr>
              <w:pStyle w:val="tabletext11"/>
              <w:tabs>
                <w:tab w:val="decimal" w:pos="480"/>
              </w:tabs>
              <w:rPr>
                <w:ins w:id="3125" w:author="Author"/>
                <w:highlight w:val="yellow"/>
              </w:rPr>
            </w:pPr>
            <w:ins w:id="3126" w:author="Author">
              <w:r w:rsidRPr="007A0750">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170E39F7" w14:textId="77777777" w:rsidR="00C50A95" w:rsidRPr="007A0750" w:rsidRDefault="00C50A95" w:rsidP="00416506">
            <w:pPr>
              <w:pStyle w:val="tabletext11"/>
              <w:tabs>
                <w:tab w:val="decimal" w:pos="480"/>
              </w:tabs>
              <w:rPr>
                <w:ins w:id="3127" w:author="Author"/>
                <w:highlight w:val="yellow"/>
              </w:rPr>
            </w:pPr>
            <w:ins w:id="3128" w:author="Author">
              <w:r w:rsidRPr="007A0750">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17D28097" w14:textId="77777777" w:rsidR="00C50A95" w:rsidRPr="007A0750" w:rsidRDefault="00C50A95" w:rsidP="00416506">
            <w:pPr>
              <w:pStyle w:val="tabletext11"/>
              <w:tabs>
                <w:tab w:val="decimal" w:pos="0"/>
              </w:tabs>
              <w:jc w:val="center"/>
              <w:rPr>
                <w:ins w:id="3129" w:author="Author"/>
                <w:highlight w:val="yellow"/>
              </w:rPr>
            </w:pPr>
            <w:ins w:id="3130" w:author="Author">
              <w:r w:rsidRPr="007A0750">
                <w:t>1.00</w:t>
              </w:r>
            </w:ins>
          </w:p>
        </w:tc>
      </w:tr>
      <w:tr w:rsidR="00C50A95" w:rsidRPr="007A0750" w14:paraId="39CAE08D" w14:textId="77777777" w:rsidTr="00416506">
        <w:trPr>
          <w:cantSplit/>
          <w:trHeight w:val="190"/>
          <w:ins w:id="3131" w:author="Author"/>
        </w:trPr>
        <w:tc>
          <w:tcPr>
            <w:tcW w:w="200" w:type="dxa"/>
            <w:tcBorders>
              <w:top w:val="nil"/>
              <w:right w:val="single" w:sz="6" w:space="0" w:color="auto"/>
            </w:tcBorders>
            <w:shd w:val="clear" w:color="auto" w:fill="auto"/>
          </w:tcPr>
          <w:p w14:paraId="534A25BF" w14:textId="77777777" w:rsidR="00C50A95" w:rsidRPr="007A0750" w:rsidRDefault="00C50A95" w:rsidP="00416506">
            <w:pPr>
              <w:pStyle w:val="tabletext11"/>
              <w:rPr>
                <w:ins w:id="3132" w:author="Author"/>
              </w:rPr>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5E96F7CA" w14:textId="77777777" w:rsidR="00C50A95" w:rsidRPr="007A0750" w:rsidRDefault="00C50A95" w:rsidP="00416506">
            <w:pPr>
              <w:pStyle w:val="tabletext11"/>
              <w:jc w:val="center"/>
              <w:rPr>
                <w:ins w:id="3133" w:author="Autho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60ACD8CC" w14:textId="77777777" w:rsidR="00C50A95" w:rsidRPr="007A0750" w:rsidRDefault="00C50A95" w:rsidP="00416506">
            <w:pPr>
              <w:pStyle w:val="tabletext11"/>
              <w:jc w:val="center"/>
              <w:rPr>
                <w:ins w:id="3134" w:author="Author"/>
              </w:rPr>
            </w:pPr>
            <w:ins w:id="3135" w:author="Author">
              <w:r w:rsidRPr="007A0750">
                <w:t>Retail</w:t>
              </w:r>
            </w:ins>
          </w:p>
        </w:tc>
        <w:tc>
          <w:tcPr>
            <w:tcW w:w="1600" w:type="dxa"/>
            <w:tcBorders>
              <w:top w:val="single" w:sz="6" w:space="0" w:color="auto"/>
              <w:left w:val="single" w:sz="6" w:space="0" w:color="auto"/>
              <w:bottom w:val="single" w:sz="6" w:space="0" w:color="auto"/>
              <w:right w:val="single" w:sz="6" w:space="0" w:color="auto"/>
            </w:tcBorders>
          </w:tcPr>
          <w:p w14:paraId="6205F0D6" w14:textId="77777777" w:rsidR="00C50A95" w:rsidRPr="007A0750" w:rsidRDefault="00C50A95" w:rsidP="00416506">
            <w:pPr>
              <w:pStyle w:val="tabletext11"/>
              <w:tabs>
                <w:tab w:val="decimal" w:pos="480"/>
              </w:tabs>
              <w:rPr>
                <w:ins w:id="3136" w:author="Author"/>
              </w:rPr>
            </w:pPr>
            <w:ins w:id="3137" w:author="Author">
              <w:r w:rsidRPr="007A0750">
                <w:t>353-- and 356--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18F51CB5" w14:textId="77777777" w:rsidR="00C50A95" w:rsidRPr="007A0750" w:rsidRDefault="00C50A95" w:rsidP="00416506">
            <w:pPr>
              <w:pStyle w:val="tabletext11"/>
              <w:tabs>
                <w:tab w:val="decimal" w:pos="480"/>
              </w:tabs>
              <w:rPr>
                <w:ins w:id="3138" w:author="Author"/>
                <w:highlight w:val="yellow"/>
              </w:rPr>
            </w:pPr>
            <w:ins w:id="3139" w:author="Author">
              <w:r w:rsidRPr="007A0750">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0E5B12DD" w14:textId="77777777" w:rsidR="00C50A95" w:rsidRPr="007A0750" w:rsidRDefault="00C50A95" w:rsidP="00416506">
            <w:pPr>
              <w:pStyle w:val="tabletext11"/>
              <w:tabs>
                <w:tab w:val="decimal" w:pos="480"/>
              </w:tabs>
              <w:rPr>
                <w:ins w:id="3140" w:author="Author"/>
                <w:highlight w:val="yellow"/>
              </w:rPr>
            </w:pPr>
            <w:ins w:id="3141" w:author="Author">
              <w:r w:rsidRPr="007A0750">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56EF6A39" w14:textId="77777777" w:rsidR="00C50A95" w:rsidRPr="007A0750" w:rsidRDefault="00C50A95" w:rsidP="00416506">
            <w:pPr>
              <w:pStyle w:val="tabletext11"/>
              <w:tabs>
                <w:tab w:val="decimal" w:pos="0"/>
              </w:tabs>
              <w:jc w:val="center"/>
              <w:rPr>
                <w:ins w:id="3142" w:author="Author"/>
                <w:highlight w:val="yellow"/>
              </w:rPr>
            </w:pPr>
            <w:ins w:id="3143" w:author="Author">
              <w:r w:rsidRPr="007A0750">
                <w:t>1.00</w:t>
              </w:r>
            </w:ins>
          </w:p>
        </w:tc>
      </w:tr>
      <w:tr w:rsidR="00C50A95" w:rsidRPr="007A0750" w14:paraId="76D2F283" w14:textId="77777777" w:rsidTr="00416506">
        <w:trPr>
          <w:cantSplit/>
          <w:trHeight w:val="190"/>
          <w:ins w:id="3144" w:author="Author"/>
        </w:trPr>
        <w:tc>
          <w:tcPr>
            <w:tcW w:w="200" w:type="dxa"/>
            <w:tcBorders>
              <w:top w:val="nil"/>
              <w:right w:val="single" w:sz="6" w:space="0" w:color="auto"/>
            </w:tcBorders>
            <w:shd w:val="clear" w:color="auto" w:fill="auto"/>
          </w:tcPr>
          <w:p w14:paraId="371564E1" w14:textId="77777777" w:rsidR="00C50A95" w:rsidRPr="007A0750" w:rsidRDefault="00C50A95" w:rsidP="00416506">
            <w:pPr>
              <w:pStyle w:val="tabletext11"/>
              <w:rPr>
                <w:ins w:id="3145" w:author="Author"/>
              </w:rPr>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4ACBD58B" w14:textId="77777777" w:rsidR="00C50A95" w:rsidRPr="007A0750" w:rsidRDefault="00C50A95" w:rsidP="00416506">
            <w:pPr>
              <w:pStyle w:val="tabletext11"/>
              <w:jc w:val="center"/>
              <w:rPr>
                <w:ins w:id="3146" w:author="Autho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08CC0C1E" w14:textId="77777777" w:rsidR="00C50A95" w:rsidRPr="007A0750" w:rsidRDefault="00C50A95" w:rsidP="00416506">
            <w:pPr>
              <w:pStyle w:val="tabletext11"/>
              <w:jc w:val="center"/>
              <w:rPr>
                <w:ins w:id="3147" w:author="Author"/>
              </w:rPr>
            </w:pPr>
            <w:ins w:id="3148" w:author="Author">
              <w:r w:rsidRPr="007A0750">
                <w:t>Commercial</w:t>
              </w:r>
            </w:ins>
          </w:p>
        </w:tc>
        <w:tc>
          <w:tcPr>
            <w:tcW w:w="1600" w:type="dxa"/>
            <w:tcBorders>
              <w:top w:val="single" w:sz="6" w:space="0" w:color="auto"/>
              <w:left w:val="single" w:sz="6" w:space="0" w:color="auto"/>
              <w:bottom w:val="single" w:sz="6" w:space="0" w:color="auto"/>
              <w:right w:val="single" w:sz="6" w:space="0" w:color="auto"/>
            </w:tcBorders>
          </w:tcPr>
          <w:p w14:paraId="16F98D7A" w14:textId="77777777" w:rsidR="00C50A95" w:rsidRPr="007A0750" w:rsidRDefault="00C50A95" w:rsidP="00416506">
            <w:pPr>
              <w:pStyle w:val="tabletext11"/>
              <w:tabs>
                <w:tab w:val="decimal" w:pos="480"/>
              </w:tabs>
              <w:rPr>
                <w:ins w:id="3149" w:author="Author"/>
              </w:rPr>
            </w:pPr>
            <w:ins w:id="3150" w:author="Author">
              <w:r w:rsidRPr="007A0750">
                <w:t>363-- and 366--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7EB54C18" w14:textId="77777777" w:rsidR="00C50A95" w:rsidRPr="007A0750" w:rsidRDefault="00C50A95" w:rsidP="00416506">
            <w:pPr>
              <w:pStyle w:val="tabletext11"/>
              <w:tabs>
                <w:tab w:val="decimal" w:pos="480"/>
              </w:tabs>
              <w:rPr>
                <w:ins w:id="3151" w:author="Author"/>
                <w:highlight w:val="yellow"/>
              </w:rPr>
            </w:pPr>
            <w:ins w:id="3152" w:author="Author">
              <w:r w:rsidRPr="007A0750">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0C353F90" w14:textId="77777777" w:rsidR="00C50A95" w:rsidRPr="007A0750" w:rsidRDefault="00C50A95" w:rsidP="00416506">
            <w:pPr>
              <w:pStyle w:val="tabletext11"/>
              <w:tabs>
                <w:tab w:val="decimal" w:pos="480"/>
              </w:tabs>
              <w:rPr>
                <w:ins w:id="3153" w:author="Author"/>
                <w:highlight w:val="yellow"/>
              </w:rPr>
            </w:pPr>
            <w:ins w:id="3154" w:author="Author">
              <w:r w:rsidRPr="007A0750">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71D4411D" w14:textId="77777777" w:rsidR="00C50A95" w:rsidRPr="007A0750" w:rsidRDefault="00C50A95" w:rsidP="00416506">
            <w:pPr>
              <w:pStyle w:val="tabletext11"/>
              <w:tabs>
                <w:tab w:val="decimal" w:pos="0"/>
              </w:tabs>
              <w:jc w:val="center"/>
              <w:rPr>
                <w:ins w:id="3155" w:author="Author"/>
                <w:highlight w:val="yellow"/>
              </w:rPr>
            </w:pPr>
            <w:ins w:id="3156" w:author="Author">
              <w:r w:rsidRPr="007A0750">
                <w:t>1.00</w:t>
              </w:r>
            </w:ins>
          </w:p>
        </w:tc>
      </w:tr>
      <w:tr w:rsidR="00C50A95" w:rsidRPr="007A0750" w14:paraId="5D3DEF22" w14:textId="77777777" w:rsidTr="00416506">
        <w:trPr>
          <w:cantSplit/>
          <w:trHeight w:val="190"/>
          <w:ins w:id="3157" w:author="Author"/>
        </w:trPr>
        <w:tc>
          <w:tcPr>
            <w:tcW w:w="200" w:type="dxa"/>
            <w:tcBorders>
              <w:top w:val="nil"/>
              <w:right w:val="single" w:sz="6" w:space="0" w:color="auto"/>
            </w:tcBorders>
            <w:shd w:val="clear" w:color="auto" w:fill="auto"/>
          </w:tcPr>
          <w:p w14:paraId="15AE8AE5" w14:textId="77777777" w:rsidR="00C50A95" w:rsidRPr="007A0750" w:rsidRDefault="00C50A95" w:rsidP="00416506">
            <w:pPr>
              <w:pStyle w:val="tabletext11"/>
              <w:rPr>
                <w:ins w:id="3158" w:author="Author"/>
              </w:rPr>
            </w:pPr>
          </w:p>
        </w:tc>
        <w:tc>
          <w:tcPr>
            <w:tcW w:w="3280" w:type="dxa"/>
            <w:tcBorders>
              <w:top w:val="single" w:sz="6" w:space="0" w:color="auto"/>
              <w:left w:val="single" w:sz="6" w:space="0" w:color="auto"/>
              <w:bottom w:val="single" w:sz="6" w:space="0" w:color="auto"/>
              <w:right w:val="single" w:sz="6" w:space="0" w:color="auto"/>
            </w:tcBorders>
            <w:shd w:val="clear" w:color="auto" w:fill="auto"/>
            <w:vAlign w:val="center"/>
          </w:tcPr>
          <w:p w14:paraId="64133E0B" w14:textId="77777777" w:rsidR="00C50A95" w:rsidRPr="007A0750" w:rsidRDefault="00C50A95" w:rsidP="00416506">
            <w:pPr>
              <w:pStyle w:val="tabletext11"/>
              <w:jc w:val="center"/>
              <w:rPr>
                <w:ins w:id="3159" w:author="Author"/>
                <w:b/>
              </w:rPr>
            </w:pPr>
            <w:ins w:id="3160" w:author="Author">
              <w:r w:rsidRPr="007A0750">
                <w:rPr>
                  <w:b/>
                </w:rPr>
                <w:t>Extra-heavy</w:t>
              </w:r>
              <w:r w:rsidRPr="007A0750">
                <w:rPr>
                  <w:b/>
                </w:rPr>
                <w:br/>
                <w:t>Truck-tractors</w:t>
              </w:r>
              <w:r w:rsidRPr="007A0750">
                <w:rPr>
                  <w:b/>
                </w:rPr>
                <w:br/>
              </w:r>
              <w:r w:rsidRPr="007A0750">
                <w:t>(Over 45,000 lbs. G.C.W.)</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51401771" w14:textId="77777777" w:rsidR="00C50A95" w:rsidRPr="007A0750" w:rsidRDefault="00C50A95" w:rsidP="00416506">
            <w:pPr>
              <w:pStyle w:val="tabletext11"/>
              <w:jc w:val="center"/>
              <w:rPr>
                <w:ins w:id="3161" w:author="Author"/>
              </w:rPr>
            </w:pPr>
            <w:ins w:id="3162" w:author="Author">
              <w:r w:rsidRPr="007A0750">
                <w:t>All uses</w:t>
              </w:r>
            </w:ins>
          </w:p>
        </w:tc>
        <w:tc>
          <w:tcPr>
            <w:tcW w:w="1600" w:type="dxa"/>
            <w:tcBorders>
              <w:top w:val="single" w:sz="6" w:space="0" w:color="auto"/>
              <w:left w:val="single" w:sz="6" w:space="0" w:color="auto"/>
              <w:bottom w:val="single" w:sz="6" w:space="0" w:color="auto"/>
              <w:right w:val="single" w:sz="6" w:space="0" w:color="auto"/>
            </w:tcBorders>
            <w:vAlign w:val="center"/>
          </w:tcPr>
          <w:p w14:paraId="22D03606" w14:textId="77777777" w:rsidR="00C50A95" w:rsidRPr="007A0750" w:rsidRDefault="00C50A95" w:rsidP="00416506">
            <w:pPr>
              <w:pStyle w:val="tabletext11"/>
              <w:tabs>
                <w:tab w:val="decimal" w:pos="480"/>
              </w:tabs>
              <w:rPr>
                <w:ins w:id="3163" w:author="Author"/>
              </w:rPr>
            </w:pPr>
            <w:ins w:id="3164" w:author="Author">
              <w:r w:rsidRPr="007A0750">
                <w:t>503-- and 506--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8B55434" w14:textId="77777777" w:rsidR="00C50A95" w:rsidRPr="007A0750" w:rsidRDefault="00C50A95" w:rsidP="00416506">
            <w:pPr>
              <w:pStyle w:val="tabletext11"/>
              <w:tabs>
                <w:tab w:val="decimal" w:pos="480"/>
              </w:tabs>
              <w:rPr>
                <w:ins w:id="3165" w:author="Author"/>
              </w:rPr>
            </w:pPr>
            <w:ins w:id="3166" w:author="Author">
              <w:r w:rsidRPr="007A0750">
                <w:t>1.50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F6C286E" w14:textId="77777777" w:rsidR="00C50A95" w:rsidRPr="007A0750" w:rsidRDefault="00C50A95" w:rsidP="00416506">
            <w:pPr>
              <w:pStyle w:val="tabletext11"/>
              <w:tabs>
                <w:tab w:val="decimal" w:pos="480"/>
              </w:tabs>
              <w:rPr>
                <w:ins w:id="3167" w:author="Author"/>
              </w:rPr>
            </w:pPr>
            <w:ins w:id="3168" w:author="Author">
              <w:r w:rsidRPr="007A0750">
                <w:t>1.16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357E020" w14:textId="77777777" w:rsidR="00C50A95" w:rsidRPr="007A0750" w:rsidRDefault="00C50A95" w:rsidP="00416506">
            <w:pPr>
              <w:pStyle w:val="tabletext11"/>
              <w:tabs>
                <w:tab w:val="decimal" w:pos="0"/>
              </w:tabs>
              <w:jc w:val="center"/>
              <w:rPr>
                <w:ins w:id="3169" w:author="Author"/>
              </w:rPr>
            </w:pPr>
            <w:ins w:id="3170" w:author="Author">
              <w:r w:rsidRPr="007A0750">
                <w:t>1.16</w:t>
              </w:r>
            </w:ins>
          </w:p>
        </w:tc>
      </w:tr>
      <w:tr w:rsidR="00C50A95" w:rsidRPr="007A0750" w14:paraId="59E41C83" w14:textId="77777777" w:rsidTr="00416506">
        <w:trPr>
          <w:cantSplit/>
          <w:trHeight w:val="190"/>
          <w:ins w:id="3171" w:author="Author"/>
        </w:trPr>
        <w:tc>
          <w:tcPr>
            <w:tcW w:w="200" w:type="dxa"/>
            <w:tcBorders>
              <w:top w:val="nil"/>
              <w:right w:val="single" w:sz="6" w:space="0" w:color="auto"/>
            </w:tcBorders>
            <w:shd w:val="clear" w:color="auto" w:fill="auto"/>
          </w:tcPr>
          <w:p w14:paraId="2C0BDE71" w14:textId="77777777" w:rsidR="00C50A95" w:rsidRPr="007A0750" w:rsidRDefault="00C50A95" w:rsidP="00416506">
            <w:pPr>
              <w:pStyle w:val="tabletext11"/>
              <w:rPr>
                <w:ins w:id="3172" w:author="Author"/>
              </w:rPr>
            </w:pPr>
          </w:p>
        </w:tc>
        <w:tc>
          <w:tcPr>
            <w:tcW w:w="3280" w:type="dxa"/>
            <w:tcBorders>
              <w:top w:val="single" w:sz="6" w:space="0" w:color="auto"/>
              <w:left w:val="single" w:sz="6" w:space="0" w:color="auto"/>
              <w:bottom w:val="single" w:sz="6" w:space="0" w:color="auto"/>
              <w:right w:val="single" w:sz="6" w:space="0" w:color="auto"/>
            </w:tcBorders>
            <w:shd w:val="clear" w:color="auto" w:fill="auto"/>
            <w:vAlign w:val="center"/>
          </w:tcPr>
          <w:p w14:paraId="5E616EE3" w14:textId="77777777" w:rsidR="00C50A95" w:rsidRPr="007A0750" w:rsidRDefault="00C50A95" w:rsidP="00416506">
            <w:pPr>
              <w:pStyle w:val="tabletext11"/>
              <w:jc w:val="center"/>
              <w:rPr>
                <w:ins w:id="3173" w:author="Author"/>
                <w:b/>
              </w:rPr>
            </w:pPr>
            <w:ins w:id="3174" w:author="Author">
              <w:r w:rsidRPr="007A0750">
                <w:rPr>
                  <w:b/>
                </w:rPr>
                <w:t>Semitrailers</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5AE7F280" w14:textId="77777777" w:rsidR="00C50A95" w:rsidRPr="007A0750" w:rsidRDefault="00C50A95" w:rsidP="00416506">
            <w:pPr>
              <w:pStyle w:val="tabletext11"/>
              <w:jc w:val="center"/>
              <w:rPr>
                <w:ins w:id="3175" w:author="Author"/>
              </w:rPr>
            </w:pPr>
            <w:ins w:id="3176" w:author="Author">
              <w:r w:rsidRPr="007A0750">
                <w:t>All uses</w:t>
              </w:r>
            </w:ins>
          </w:p>
        </w:tc>
        <w:tc>
          <w:tcPr>
            <w:tcW w:w="1600" w:type="dxa"/>
            <w:tcBorders>
              <w:top w:val="single" w:sz="6" w:space="0" w:color="auto"/>
              <w:left w:val="single" w:sz="6" w:space="0" w:color="auto"/>
              <w:bottom w:val="single" w:sz="6" w:space="0" w:color="auto"/>
              <w:right w:val="single" w:sz="6" w:space="0" w:color="auto"/>
            </w:tcBorders>
          </w:tcPr>
          <w:p w14:paraId="0F4EF1E5" w14:textId="77777777" w:rsidR="00C50A95" w:rsidRPr="007A0750" w:rsidRDefault="00C50A95" w:rsidP="00416506">
            <w:pPr>
              <w:pStyle w:val="tabletext11"/>
              <w:tabs>
                <w:tab w:val="decimal" w:pos="480"/>
              </w:tabs>
              <w:rPr>
                <w:ins w:id="3177" w:author="Author"/>
              </w:rPr>
            </w:pPr>
            <w:ins w:id="3178" w:author="Author">
              <w:r w:rsidRPr="007A0750">
                <w:t>673-- and 676--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A2860D" w14:textId="77777777" w:rsidR="00C50A95" w:rsidRPr="007A0750" w:rsidRDefault="00C50A95" w:rsidP="00416506">
            <w:pPr>
              <w:pStyle w:val="tabletext11"/>
              <w:tabs>
                <w:tab w:val="decimal" w:pos="480"/>
              </w:tabs>
              <w:rPr>
                <w:ins w:id="3179" w:author="Author"/>
              </w:rPr>
            </w:pPr>
            <w:ins w:id="3180" w:author="Author">
              <w:r w:rsidRPr="007A0750">
                <w:t>0.14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FD92D7" w14:textId="77777777" w:rsidR="00C50A95" w:rsidRPr="007A0750" w:rsidRDefault="00C50A95" w:rsidP="00416506">
            <w:pPr>
              <w:pStyle w:val="tabletext11"/>
              <w:tabs>
                <w:tab w:val="decimal" w:pos="480"/>
              </w:tabs>
              <w:rPr>
                <w:ins w:id="3181" w:author="Author"/>
              </w:rPr>
            </w:pPr>
            <w:ins w:id="3182" w:author="Author">
              <w:r w:rsidRPr="007A0750">
                <w:t>0.69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F70E16" w14:textId="77777777" w:rsidR="00C50A95" w:rsidRPr="007A0750" w:rsidRDefault="00C50A95" w:rsidP="00416506">
            <w:pPr>
              <w:pStyle w:val="tabletext11"/>
              <w:tabs>
                <w:tab w:val="decimal" w:pos="0"/>
              </w:tabs>
              <w:jc w:val="center"/>
              <w:rPr>
                <w:ins w:id="3183" w:author="Author"/>
              </w:rPr>
            </w:pPr>
            <w:ins w:id="3184" w:author="Author">
              <w:r w:rsidRPr="007A0750">
                <w:t>0.69</w:t>
              </w:r>
            </w:ins>
          </w:p>
        </w:tc>
      </w:tr>
      <w:tr w:rsidR="00C50A95" w:rsidRPr="007A0750" w14:paraId="596DE5E3" w14:textId="77777777" w:rsidTr="00416506">
        <w:trPr>
          <w:cantSplit/>
          <w:trHeight w:val="190"/>
          <w:ins w:id="3185" w:author="Author"/>
        </w:trPr>
        <w:tc>
          <w:tcPr>
            <w:tcW w:w="200" w:type="dxa"/>
            <w:tcBorders>
              <w:top w:val="nil"/>
              <w:right w:val="single" w:sz="6" w:space="0" w:color="auto"/>
            </w:tcBorders>
            <w:shd w:val="clear" w:color="auto" w:fill="auto"/>
          </w:tcPr>
          <w:p w14:paraId="1F26A21C" w14:textId="77777777" w:rsidR="00C50A95" w:rsidRPr="007A0750" w:rsidRDefault="00C50A95" w:rsidP="00416506">
            <w:pPr>
              <w:pStyle w:val="tabletext11"/>
              <w:rPr>
                <w:ins w:id="3186" w:author="Author"/>
              </w:rPr>
            </w:pPr>
          </w:p>
        </w:tc>
        <w:tc>
          <w:tcPr>
            <w:tcW w:w="3280" w:type="dxa"/>
            <w:tcBorders>
              <w:top w:val="single" w:sz="6" w:space="0" w:color="auto"/>
              <w:left w:val="single" w:sz="6" w:space="0" w:color="auto"/>
              <w:bottom w:val="single" w:sz="6" w:space="0" w:color="auto"/>
              <w:right w:val="single" w:sz="6" w:space="0" w:color="auto"/>
            </w:tcBorders>
            <w:shd w:val="clear" w:color="auto" w:fill="auto"/>
            <w:vAlign w:val="center"/>
          </w:tcPr>
          <w:p w14:paraId="2825E1D1" w14:textId="77777777" w:rsidR="00C50A95" w:rsidRPr="007A0750" w:rsidRDefault="00C50A95" w:rsidP="00416506">
            <w:pPr>
              <w:pStyle w:val="tabletext11"/>
              <w:jc w:val="center"/>
              <w:rPr>
                <w:ins w:id="3187" w:author="Author"/>
                <w:b/>
              </w:rPr>
            </w:pPr>
            <w:ins w:id="3188" w:author="Author">
              <w:r w:rsidRPr="007A0750">
                <w:rPr>
                  <w:b/>
                </w:rPr>
                <w:t>Trailers</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5054DA01" w14:textId="77777777" w:rsidR="00C50A95" w:rsidRPr="007A0750" w:rsidRDefault="00C50A95" w:rsidP="00416506">
            <w:pPr>
              <w:pStyle w:val="tabletext11"/>
              <w:jc w:val="center"/>
              <w:rPr>
                <w:ins w:id="3189" w:author="Author"/>
              </w:rPr>
            </w:pPr>
            <w:ins w:id="3190" w:author="Author">
              <w:r w:rsidRPr="007A0750">
                <w:t>All uses</w:t>
              </w:r>
            </w:ins>
          </w:p>
        </w:tc>
        <w:tc>
          <w:tcPr>
            <w:tcW w:w="1600" w:type="dxa"/>
            <w:tcBorders>
              <w:top w:val="single" w:sz="6" w:space="0" w:color="auto"/>
              <w:left w:val="single" w:sz="6" w:space="0" w:color="auto"/>
              <w:bottom w:val="single" w:sz="6" w:space="0" w:color="auto"/>
              <w:right w:val="single" w:sz="6" w:space="0" w:color="auto"/>
            </w:tcBorders>
          </w:tcPr>
          <w:p w14:paraId="623C325A" w14:textId="77777777" w:rsidR="00C50A95" w:rsidRPr="007A0750" w:rsidRDefault="00C50A95" w:rsidP="00416506">
            <w:pPr>
              <w:pStyle w:val="tabletext11"/>
              <w:tabs>
                <w:tab w:val="decimal" w:pos="480"/>
              </w:tabs>
              <w:rPr>
                <w:ins w:id="3191" w:author="Author"/>
              </w:rPr>
            </w:pPr>
            <w:ins w:id="3192" w:author="Author">
              <w:r w:rsidRPr="007A0750">
                <w:t>683-- and 686--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64864E" w14:textId="77777777" w:rsidR="00C50A95" w:rsidRPr="007A0750" w:rsidRDefault="00C50A95" w:rsidP="00416506">
            <w:pPr>
              <w:pStyle w:val="tabletext11"/>
              <w:tabs>
                <w:tab w:val="decimal" w:pos="480"/>
              </w:tabs>
              <w:rPr>
                <w:ins w:id="3193" w:author="Author"/>
                <w:highlight w:val="yellow"/>
              </w:rPr>
            </w:pPr>
            <w:ins w:id="3194" w:author="Author">
              <w:r w:rsidRPr="007A0750">
                <w:t>0.14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812F7C" w14:textId="77777777" w:rsidR="00C50A95" w:rsidRPr="007A0750" w:rsidRDefault="00C50A95" w:rsidP="00416506">
            <w:pPr>
              <w:pStyle w:val="tabletext11"/>
              <w:tabs>
                <w:tab w:val="decimal" w:pos="480"/>
              </w:tabs>
              <w:rPr>
                <w:ins w:id="3195" w:author="Author"/>
                <w:highlight w:val="yellow"/>
              </w:rPr>
            </w:pPr>
            <w:ins w:id="3196" w:author="Author">
              <w:r w:rsidRPr="007A0750">
                <w:t>0.69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077706" w14:textId="77777777" w:rsidR="00C50A95" w:rsidRPr="007A0750" w:rsidRDefault="00C50A95" w:rsidP="00416506">
            <w:pPr>
              <w:pStyle w:val="tabletext11"/>
              <w:tabs>
                <w:tab w:val="decimal" w:pos="0"/>
              </w:tabs>
              <w:jc w:val="center"/>
              <w:rPr>
                <w:ins w:id="3197" w:author="Author"/>
                <w:highlight w:val="yellow"/>
              </w:rPr>
            </w:pPr>
            <w:ins w:id="3198" w:author="Author">
              <w:r w:rsidRPr="007A0750">
                <w:t>0.69</w:t>
              </w:r>
            </w:ins>
          </w:p>
        </w:tc>
      </w:tr>
      <w:tr w:rsidR="00C50A95" w:rsidRPr="007A0750" w14:paraId="57C56ABE" w14:textId="77777777" w:rsidTr="00416506">
        <w:trPr>
          <w:cantSplit/>
          <w:trHeight w:val="190"/>
          <w:ins w:id="3199" w:author="Author"/>
        </w:trPr>
        <w:tc>
          <w:tcPr>
            <w:tcW w:w="200" w:type="dxa"/>
            <w:tcBorders>
              <w:top w:val="nil"/>
              <w:right w:val="single" w:sz="6" w:space="0" w:color="auto"/>
            </w:tcBorders>
            <w:shd w:val="clear" w:color="auto" w:fill="auto"/>
          </w:tcPr>
          <w:p w14:paraId="681924F5" w14:textId="77777777" w:rsidR="00C50A95" w:rsidRPr="007A0750" w:rsidRDefault="00C50A95" w:rsidP="00416506">
            <w:pPr>
              <w:pStyle w:val="tabletext11"/>
              <w:rPr>
                <w:ins w:id="3200" w:author="Author"/>
              </w:rPr>
            </w:pPr>
          </w:p>
        </w:tc>
        <w:tc>
          <w:tcPr>
            <w:tcW w:w="3280" w:type="dxa"/>
            <w:tcBorders>
              <w:top w:val="single" w:sz="6" w:space="0" w:color="auto"/>
              <w:left w:val="single" w:sz="6" w:space="0" w:color="auto"/>
              <w:bottom w:val="single" w:sz="6" w:space="0" w:color="auto"/>
              <w:right w:val="single" w:sz="6" w:space="0" w:color="auto"/>
            </w:tcBorders>
            <w:shd w:val="clear" w:color="auto" w:fill="auto"/>
            <w:vAlign w:val="center"/>
          </w:tcPr>
          <w:p w14:paraId="27ABAFA2" w14:textId="77777777" w:rsidR="00C50A95" w:rsidRPr="007A0750" w:rsidRDefault="00C50A95" w:rsidP="00416506">
            <w:pPr>
              <w:pStyle w:val="tabletext11"/>
              <w:jc w:val="center"/>
              <w:rPr>
                <w:ins w:id="3201" w:author="Author"/>
                <w:b/>
              </w:rPr>
            </w:pPr>
            <w:ins w:id="3202" w:author="Author">
              <w:r w:rsidRPr="007A0750">
                <w:rPr>
                  <w:b/>
                </w:rPr>
                <w:t>Service Or</w:t>
              </w:r>
              <w:r w:rsidRPr="007A0750">
                <w:rPr>
                  <w:b/>
                </w:rPr>
                <w:br/>
                <w:t>Utility Trailers</w:t>
              </w:r>
              <w:r w:rsidRPr="007A0750">
                <w:rPr>
                  <w:b/>
                </w:rPr>
                <w:br/>
              </w:r>
              <w:r w:rsidRPr="007A0750">
                <w:t>(0 – 2,000 lbs. Load Capacity)</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007DB186" w14:textId="77777777" w:rsidR="00C50A95" w:rsidRPr="007A0750" w:rsidRDefault="00C50A95" w:rsidP="00416506">
            <w:pPr>
              <w:pStyle w:val="tabletext11"/>
              <w:jc w:val="center"/>
              <w:rPr>
                <w:ins w:id="3203" w:author="Author"/>
              </w:rPr>
            </w:pPr>
            <w:ins w:id="3204" w:author="Author">
              <w:r w:rsidRPr="007A0750">
                <w:t>All uses</w:t>
              </w:r>
            </w:ins>
          </w:p>
        </w:tc>
        <w:tc>
          <w:tcPr>
            <w:tcW w:w="1600" w:type="dxa"/>
            <w:tcBorders>
              <w:top w:val="single" w:sz="6" w:space="0" w:color="auto"/>
              <w:left w:val="single" w:sz="6" w:space="0" w:color="auto"/>
              <w:bottom w:val="single" w:sz="6" w:space="0" w:color="auto"/>
              <w:right w:val="single" w:sz="6" w:space="0" w:color="auto"/>
            </w:tcBorders>
            <w:vAlign w:val="center"/>
          </w:tcPr>
          <w:p w14:paraId="711002B8" w14:textId="77777777" w:rsidR="00C50A95" w:rsidRPr="007A0750" w:rsidRDefault="00C50A95" w:rsidP="00416506">
            <w:pPr>
              <w:pStyle w:val="tabletext11"/>
              <w:tabs>
                <w:tab w:val="decimal" w:pos="480"/>
              </w:tabs>
              <w:rPr>
                <w:ins w:id="3205" w:author="Author"/>
              </w:rPr>
            </w:pPr>
            <w:ins w:id="3206" w:author="Author">
              <w:r w:rsidRPr="007A0750">
                <w:t>693-- and 696--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E455106" w14:textId="77777777" w:rsidR="00C50A95" w:rsidRPr="007A0750" w:rsidRDefault="00C50A95" w:rsidP="00416506">
            <w:pPr>
              <w:pStyle w:val="tabletext11"/>
              <w:tabs>
                <w:tab w:val="decimal" w:pos="480"/>
              </w:tabs>
              <w:rPr>
                <w:ins w:id="3207" w:author="Author"/>
                <w:highlight w:val="yellow"/>
              </w:rPr>
            </w:pPr>
            <w:ins w:id="3208" w:author="Author">
              <w:r w:rsidRPr="007A0750">
                <w:t>0.00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441FBB8" w14:textId="77777777" w:rsidR="00C50A95" w:rsidRPr="007A0750" w:rsidRDefault="00C50A95" w:rsidP="00416506">
            <w:pPr>
              <w:pStyle w:val="tabletext11"/>
              <w:tabs>
                <w:tab w:val="decimal" w:pos="480"/>
              </w:tabs>
              <w:rPr>
                <w:ins w:id="3209" w:author="Author"/>
                <w:highlight w:val="yellow"/>
              </w:rPr>
            </w:pPr>
            <w:ins w:id="3210" w:author="Author">
              <w:r w:rsidRPr="007A0750">
                <w:t>0.69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2627F96" w14:textId="77777777" w:rsidR="00C50A95" w:rsidRPr="007A0750" w:rsidRDefault="00C50A95" w:rsidP="00416506">
            <w:pPr>
              <w:pStyle w:val="tabletext11"/>
              <w:tabs>
                <w:tab w:val="decimal" w:pos="0"/>
              </w:tabs>
              <w:jc w:val="center"/>
              <w:rPr>
                <w:ins w:id="3211" w:author="Author"/>
                <w:highlight w:val="yellow"/>
              </w:rPr>
            </w:pPr>
            <w:ins w:id="3212" w:author="Author">
              <w:r w:rsidRPr="007A0750">
                <w:t>0.69</w:t>
              </w:r>
            </w:ins>
          </w:p>
        </w:tc>
      </w:tr>
    </w:tbl>
    <w:p w14:paraId="4B9CDF47" w14:textId="77777777" w:rsidR="00C50A95" w:rsidRPr="007A0750" w:rsidRDefault="00C50A95" w:rsidP="00C50A95">
      <w:pPr>
        <w:pStyle w:val="tablecaption"/>
        <w:rPr>
          <w:ins w:id="3213" w:author="Author"/>
        </w:rPr>
      </w:pPr>
      <w:ins w:id="3214" w:author="Author">
        <w:r w:rsidRPr="007A0750">
          <w:lastRenderedPageBreak/>
          <w:t>Table 225.C.2. Primary Classifications – Rating Factors And Statistical Codes – Zone Rated</w:t>
        </w:r>
      </w:ins>
    </w:p>
    <w:p w14:paraId="5C2E81FB" w14:textId="77777777" w:rsidR="00C50A95" w:rsidRPr="007A0750" w:rsidRDefault="00C50A95" w:rsidP="00C50A95">
      <w:pPr>
        <w:pStyle w:val="isonormal"/>
        <w:rPr>
          <w:ins w:id="3215" w:author="Author"/>
        </w:rPr>
      </w:pPr>
    </w:p>
    <w:p w14:paraId="7F3D5631" w14:textId="77777777" w:rsidR="00C50A95" w:rsidRPr="007A0750" w:rsidRDefault="00C50A95" w:rsidP="00C50A95">
      <w:pPr>
        <w:pStyle w:val="blocktext1"/>
        <w:ind w:left="1440" w:hanging="1440"/>
        <w:rPr>
          <w:ins w:id="3216" w:author="Author"/>
          <w:bCs/>
        </w:rPr>
      </w:pPr>
      <w:ins w:id="3217" w:author="Author">
        <w:r w:rsidRPr="007A0750">
          <w:rPr>
            <w:bCs/>
          </w:rPr>
          <w:t xml:space="preserve">The following is added to Paragraph </w:t>
        </w:r>
        <w:r w:rsidRPr="007A0750">
          <w:rPr>
            <w:b/>
          </w:rPr>
          <w:t>C.3.:</w:t>
        </w:r>
      </w:ins>
    </w:p>
    <w:p w14:paraId="6F209819" w14:textId="77777777" w:rsidR="00C50A95" w:rsidRPr="007A0750" w:rsidRDefault="00C50A95" w:rsidP="00C50A95">
      <w:pPr>
        <w:pStyle w:val="outlinehd4"/>
        <w:rPr>
          <w:ins w:id="3218" w:author="Author"/>
        </w:rPr>
      </w:pPr>
      <w:ins w:id="3219" w:author="Author">
        <w:r w:rsidRPr="007A0750">
          <w:tab/>
          <w:t>a.</w:t>
        </w:r>
        <w:r w:rsidRPr="007A0750">
          <w:tab/>
          <w:t>Application</w:t>
        </w:r>
      </w:ins>
    </w:p>
    <w:p w14:paraId="5077F27D" w14:textId="77777777" w:rsidR="00C50A95" w:rsidRPr="007A0750" w:rsidRDefault="00C50A95" w:rsidP="00C50A95">
      <w:pPr>
        <w:pStyle w:val="blocktext5"/>
        <w:rPr>
          <w:ins w:id="3220" w:author="Author"/>
        </w:rPr>
      </w:pPr>
      <w:ins w:id="3221" w:author="Author">
        <w:r w:rsidRPr="007A0750">
          <w:t>Classify the vehicle according to its use. Insert the code provided in the 4th and 5th digits of the classification code.</w:t>
        </w:r>
      </w:ins>
    </w:p>
    <w:p w14:paraId="249E858C" w14:textId="77777777" w:rsidR="00C50A95" w:rsidRPr="007A0750" w:rsidRDefault="00C50A95" w:rsidP="00C50A95">
      <w:pPr>
        <w:pStyle w:val="outlinehd4"/>
        <w:rPr>
          <w:ins w:id="3222" w:author="Author"/>
        </w:rPr>
      </w:pPr>
      <w:ins w:id="3223" w:author="Author">
        <w:r w:rsidRPr="007A0750">
          <w:tab/>
          <w:t>b.</w:t>
        </w:r>
        <w:r w:rsidRPr="007A0750">
          <w:tab/>
          <w:t>Autos Having More Than One Use</w:t>
        </w:r>
      </w:ins>
    </w:p>
    <w:p w14:paraId="7076010E" w14:textId="77777777" w:rsidR="00C50A95" w:rsidRPr="007A0750" w:rsidRDefault="00C50A95" w:rsidP="00C50A95">
      <w:pPr>
        <w:pStyle w:val="blocktext5"/>
        <w:rPr>
          <w:ins w:id="3224" w:author="Author"/>
        </w:rPr>
      </w:pPr>
      <w:ins w:id="3225" w:author="Author">
        <w:r w:rsidRPr="007A0750">
          <w:t>Where more than one secondary rating factor applies, use the highest-rated classification unless 80% of the use is in a lower-rated activity. In that case, use the lower-rated classification.</w:t>
        </w:r>
      </w:ins>
    </w:p>
    <w:p w14:paraId="7A1374F0" w14:textId="77777777" w:rsidR="00C50A95" w:rsidRPr="007A0750" w:rsidRDefault="00C50A95" w:rsidP="00C50A95">
      <w:pPr>
        <w:pStyle w:val="outlinehd4"/>
        <w:rPr>
          <w:ins w:id="3226" w:author="Author"/>
        </w:rPr>
      </w:pPr>
      <w:ins w:id="3227" w:author="Author">
        <w:r w:rsidRPr="007A0750">
          <w:tab/>
          <w:t>c.</w:t>
        </w:r>
        <w:r w:rsidRPr="007A0750">
          <w:tab/>
          <w:t>Trucking Operations</w:t>
        </w:r>
      </w:ins>
    </w:p>
    <w:p w14:paraId="577A08F5" w14:textId="77777777" w:rsidR="00C50A95" w:rsidRPr="007A0750" w:rsidRDefault="00C50A95" w:rsidP="00C50A95">
      <w:pPr>
        <w:pStyle w:val="blocktext5"/>
        <w:rPr>
          <w:ins w:id="3228" w:author="Author"/>
        </w:rPr>
      </w:pPr>
      <w:ins w:id="3229" w:author="Author">
        <w:r w:rsidRPr="007A0750">
          <w:t xml:space="preserve">A risk engaged in trucking operations described in Rule </w:t>
        </w:r>
        <w:r w:rsidRPr="007A0750">
          <w:rPr>
            <w:b/>
            <w:bCs/>
          </w:rPr>
          <w:t>224.A.1.</w:t>
        </w:r>
        <w:r w:rsidRPr="007A0750">
          <w:t xml:space="preserve"> is assigned to the truckers secondary classification even though they advertise or describe themselves as a contractor, building contractor, building material dealer, sand and gravel hauler, or some other similar name.</w:t>
        </w:r>
      </w:ins>
    </w:p>
    <w:p w14:paraId="7FB67CE3" w14:textId="77777777" w:rsidR="00C50A95" w:rsidRPr="007A0750" w:rsidRDefault="00C50A95" w:rsidP="00C50A95">
      <w:pPr>
        <w:pStyle w:val="outlinehd4"/>
        <w:rPr>
          <w:ins w:id="3230" w:author="Author"/>
        </w:rPr>
      </w:pPr>
      <w:ins w:id="3231" w:author="Author">
        <w:r w:rsidRPr="007A0750">
          <w:tab/>
          <w:t>d.</w:t>
        </w:r>
        <w:r w:rsidRPr="007A0750">
          <w:tab/>
          <w:t>Secondary Classification Factors</w:t>
        </w:r>
      </w:ins>
    </w:p>
    <w:p w14:paraId="16E20129" w14:textId="77777777" w:rsidR="00C50A95" w:rsidRPr="007A0750" w:rsidRDefault="00C50A95" w:rsidP="00C50A95">
      <w:pPr>
        <w:pStyle w:val="space4"/>
        <w:rPr>
          <w:ins w:id="3232" w:author="Author"/>
        </w:rPr>
      </w:pPr>
    </w:p>
    <w:tbl>
      <w:tblPr>
        <w:tblW w:w="10425" w:type="dxa"/>
        <w:tblInd w:w="-161" w:type="dxa"/>
        <w:tblLayout w:type="fixed"/>
        <w:tblCellMar>
          <w:left w:w="50" w:type="dxa"/>
          <w:right w:w="50" w:type="dxa"/>
        </w:tblCellMar>
        <w:tblLook w:val="04A0" w:firstRow="1" w:lastRow="0" w:firstColumn="1" w:lastColumn="0" w:noHBand="0" w:noVBand="1"/>
      </w:tblPr>
      <w:tblGrid>
        <w:gridCol w:w="201"/>
        <w:gridCol w:w="1813"/>
        <w:gridCol w:w="3357"/>
        <w:gridCol w:w="920"/>
        <w:gridCol w:w="920"/>
        <w:gridCol w:w="920"/>
        <w:gridCol w:w="1440"/>
        <w:gridCol w:w="854"/>
      </w:tblGrid>
      <w:tr w:rsidR="00C50A95" w:rsidRPr="007A0750" w14:paraId="6E41FFDE" w14:textId="77777777" w:rsidTr="00416506">
        <w:trPr>
          <w:cantSplit/>
          <w:trHeight w:val="190"/>
          <w:ins w:id="3233" w:author="Author"/>
        </w:trPr>
        <w:tc>
          <w:tcPr>
            <w:tcW w:w="201" w:type="dxa"/>
            <w:tcBorders>
              <w:top w:val="nil"/>
              <w:left w:val="nil"/>
              <w:bottom w:val="nil"/>
              <w:right w:val="single" w:sz="6" w:space="0" w:color="auto"/>
            </w:tcBorders>
          </w:tcPr>
          <w:p w14:paraId="77533C8F" w14:textId="77777777" w:rsidR="00C50A95" w:rsidRPr="007A0750" w:rsidRDefault="00C50A95" w:rsidP="00416506">
            <w:pPr>
              <w:pStyle w:val="tablehead"/>
              <w:jc w:val="left"/>
              <w:rPr>
                <w:ins w:id="3234" w:author="Author"/>
              </w:rPr>
            </w:pPr>
          </w:p>
        </w:tc>
        <w:tc>
          <w:tcPr>
            <w:tcW w:w="5170" w:type="dxa"/>
            <w:gridSpan w:val="2"/>
            <w:vMerge w:val="restart"/>
            <w:tcBorders>
              <w:top w:val="single" w:sz="6" w:space="0" w:color="auto"/>
              <w:left w:val="single" w:sz="6" w:space="0" w:color="auto"/>
              <w:bottom w:val="single" w:sz="6" w:space="0" w:color="auto"/>
              <w:right w:val="single" w:sz="6" w:space="0" w:color="auto"/>
            </w:tcBorders>
            <w:noWrap/>
            <w:vAlign w:val="bottom"/>
            <w:hideMark/>
          </w:tcPr>
          <w:p w14:paraId="4F4742C5" w14:textId="77777777" w:rsidR="00C50A95" w:rsidRPr="007A0750" w:rsidRDefault="00C50A95" w:rsidP="00416506">
            <w:pPr>
              <w:pStyle w:val="tablehead"/>
              <w:rPr>
                <w:ins w:id="3235" w:author="Author"/>
              </w:rPr>
            </w:pPr>
            <w:ins w:id="3236" w:author="Author">
              <w:r w:rsidRPr="007A0750">
                <w:t>Trucks, Tractors And Trailers Secondary Classification</w:t>
              </w:r>
            </w:ins>
          </w:p>
        </w:tc>
        <w:tc>
          <w:tcPr>
            <w:tcW w:w="920" w:type="dxa"/>
            <w:vMerge w:val="restart"/>
            <w:tcBorders>
              <w:top w:val="single" w:sz="6" w:space="0" w:color="auto"/>
              <w:left w:val="single" w:sz="6" w:space="0" w:color="auto"/>
              <w:bottom w:val="single" w:sz="6" w:space="0" w:color="auto"/>
              <w:right w:val="single" w:sz="6" w:space="0" w:color="auto"/>
            </w:tcBorders>
            <w:vAlign w:val="bottom"/>
            <w:hideMark/>
          </w:tcPr>
          <w:p w14:paraId="7BD94D1D" w14:textId="77777777" w:rsidR="00C50A95" w:rsidRPr="007A0750" w:rsidRDefault="00C50A95" w:rsidP="00416506">
            <w:pPr>
              <w:pStyle w:val="tablehead"/>
              <w:rPr>
                <w:ins w:id="3237" w:author="Author"/>
              </w:rPr>
            </w:pPr>
            <w:ins w:id="3238" w:author="Author">
              <w:r w:rsidRPr="007A0750">
                <w:t>Code</w:t>
              </w:r>
            </w:ins>
          </w:p>
        </w:tc>
        <w:tc>
          <w:tcPr>
            <w:tcW w:w="920" w:type="dxa"/>
            <w:vMerge w:val="restart"/>
            <w:tcBorders>
              <w:top w:val="single" w:sz="6" w:space="0" w:color="auto"/>
              <w:left w:val="single" w:sz="6" w:space="0" w:color="auto"/>
              <w:bottom w:val="single" w:sz="6" w:space="0" w:color="auto"/>
              <w:right w:val="single" w:sz="6" w:space="0" w:color="auto"/>
            </w:tcBorders>
            <w:vAlign w:val="bottom"/>
            <w:hideMark/>
          </w:tcPr>
          <w:p w14:paraId="5A7051A9" w14:textId="77777777" w:rsidR="00C50A95" w:rsidRPr="007A0750" w:rsidRDefault="00C50A95" w:rsidP="00416506">
            <w:pPr>
              <w:pStyle w:val="tablehead"/>
              <w:rPr>
                <w:ins w:id="3239" w:author="Author"/>
              </w:rPr>
            </w:pPr>
            <w:ins w:id="3240" w:author="Author">
              <w:r w:rsidRPr="007A0750">
                <w:t>Liability</w:t>
              </w:r>
            </w:ins>
          </w:p>
        </w:tc>
        <w:tc>
          <w:tcPr>
            <w:tcW w:w="920" w:type="dxa"/>
            <w:vMerge w:val="restart"/>
            <w:tcBorders>
              <w:top w:val="single" w:sz="6" w:space="0" w:color="auto"/>
              <w:left w:val="single" w:sz="6" w:space="0" w:color="auto"/>
              <w:bottom w:val="single" w:sz="6" w:space="0" w:color="auto"/>
              <w:right w:val="single" w:sz="6" w:space="0" w:color="auto"/>
            </w:tcBorders>
            <w:vAlign w:val="bottom"/>
            <w:hideMark/>
          </w:tcPr>
          <w:p w14:paraId="21F9B19D" w14:textId="77777777" w:rsidR="00C50A95" w:rsidRPr="007A0750" w:rsidRDefault="00C50A95" w:rsidP="00416506">
            <w:pPr>
              <w:pStyle w:val="tablehead"/>
              <w:rPr>
                <w:ins w:id="3241" w:author="Author"/>
              </w:rPr>
            </w:pPr>
            <w:ins w:id="3242" w:author="Author">
              <w:r w:rsidRPr="007A0750">
                <w:t>Other</w:t>
              </w:r>
              <w:r w:rsidRPr="007A0750">
                <w:br/>
                <w:t>Than</w:t>
              </w:r>
              <w:r w:rsidRPr="007A0750">
                <w:br/>
                <w:t>Collision</w:t>
              </w:r>
            </w:ins>
          </w:p>
        </w:tc>
        <w:tc>
          <w:tcPr>
            <w:tcW w:w="2294" w:type="dxa"/>
            <w:gridSpan w:val="2"/>
            <w:tcBorders>
              <w:top w:val="single" w:sz="6" w:space="0" w:color="auto"/>
              <w:left w:val="single" w:sz="6" w:space="0" w:color="auto"/>
              <w:bottom w:val="single" w:sz="6" w:space="0" w:color="auto"/>
              <w:right w:val="single" w:sz="6" w:space="0" w:color="auto"/>
            </w:tcBorders>
            <w:vAlign w:val="bottom"/>
            <w:hideMark/>
          </w:tcPr>
          <w:p w14:paraId="031F9920" w14:textId="77777777" w:rsidR="00C50A95" w:rsidRPr="007A0750" w:rsidRDefault="00C50A95" w:rsidP="00416506">
            <w:pPr>
              <w:pStyle w:val="tablehead"/>
              <w:rPr>
                <w:ins w:id="3243" w:author="Author"/>
              </w:rPr>
            </w:pPr>
            <w:ins w:id="3244" w:author="Author">
              <w:r w:rsidRPr="007A0750">
                <w:t>Collision</w:t>
              </w:r>
            </w:ins>
          </w:p>
        </w:tc>
      </w:tr>
      <w:tr w:rsidR="00C50A95" w:rsidRPr="007A0750" w14:paraId="5B950E52" w14:textId="77777777" w:rsidTr="00416506">
        <w:trPr>
          <w:cantSplit/>
          <w:trHeight w:val="190"/>
          <w:ins w:id="3245" w:author="Author"/>
        </w:trPr>
        <w:tc>
          <w:tcPr>
            <w:tcW w:w="201" w:type="dxa"/>
            <w:tcBorders>
              <w:top w:val="nil"/>
              <w:left w:val="nil"/>
              <w:bottom w:val="nil"/>
              <w:right w:val="single" w:sz="6" w:space="0" w:color="auto"/>
            </w:tcBorders>
          </w:tcPr>
          <w:p w14:paraId="7501DE09" w14:textId="77777777" w:rsidR="00C50A95" w:rsidRPr="007A0750" w:rsidRDefault="00C50A95" w:rsidP="00416506">
            <w:pPr>
              <w:pStyle w:val="tablehead"/>
              <w:jc w:val="left"/>
              <w:rPr>
                <w:ins w:id="3246" w:author="Author"/>
              </w:rPr>
            </w:pPr>
          </w:p>
        </w:tc>
        <w:tc>
          <w:tcPr>
            <w:tcW w:w="5170" w:type="dxa"/>
            <w:gridSpan w:val="2"/>
            <w:vMerge/>
            <w:tcBorders>
              <w:top w:val="single" w:sz="6" w:space="0" w:color="auto"/>
              <w:left w:val="single" w:sz="6" w:space="0" w:color="auto"/>
              <w:bottom w:val="single" w:sz="6" w:space="0" w:color="auto"/>
              <w:right w:val="single" w:sz="6" w:space="0" w:color="auto"/>
            </w:tcBorders>
            <w:vAlign w:val="center"/>
            <w:hideMark/>
          </w:tcPr>
          <w:p w14:paraId="63AFEFE3" w14:textId="77777777" w:rsidR="00C50A95" w:rsidRPr="007A0750" w:rsidRDefault="00C50A95" w:rsidP="00416506">
            <w:pPr>
              <w:overflowPunct/>
              <w:autoSpaceDE/>
              <w:autoSpaceDN/>
              <w:adjustRightInd/>
              <w:spacing w:before="0" w:line="240" w:lineRule="auto"/>
              <w:jc w:val="left"/>
              <w:rPr>
                <w:ins w:id="3247" w:author="Author"/>
                <w:rFonts w:ascii="Arial" w:hAnsi="Arial"/>
                <w:b/>
                <w:sz w:val="18"/>
              </w:rPr>
            </w:pPr>
          </w:p>
        </w:tc>
        <w:tc>
          <w:tcPr>
            <w:tcW w:w="920" w:type="dxa"/>
            <w:vMerge/>
            <w:tcBorders>
              <w:top w:val="single" w:sz="6" w:space="0" w:color="auto"/>
              <w:left w:val="single" w:sz="6" w:space="0" w:color="auto"/>
              <w:bottom w:val="single" w:sz="6" w:space="0" w:color="auto"/>
              <w:right w:val="single" w:sz="6" w:space="0" w:color="auto"/>
            </w:tcBorders>
            <w:vAlign w:val="center"/>
            <w:hideMark/>
          </w:tcPr>
          <w:p w14:paraId="6F92B19A" w14:textId="77777777" w:rsidR="00C50A95" w:rsidRPr="007A0750" w:rsidRDefault="00C50A95" w:rsidP="00416506">
            <w:pPr>
              <w:overflowPunct/>
              <w:autoSpaceDE/>
              <w:autoSpaceDN/>
              <w:adjustRightInd/>
              <w:spacing w:before="0" w:line="240" w:lineRule="auto"/>
              <w:jc w:val="left"/>
              <w:rPr>
                <w:ins w:id="3248" w:author="Author"/>
                <w:rFonts w:ascii="Arial" w:hAnsi="Arial"/>
                <w:b/>
                <w:sz w:val="18"/>
              </w:rPr>
            </w:pPr>
          </w:p>
        </w:tc>
        <w:tc>
          <w:tcPr>
            <w:tcW w:w="920" w:type="dxa"/>
            <w:vMerge/>
            <w:tcBorders>
              <w:top w:val="single" w:sz="6" w:space="0" w:color="auto"/>
              <w:left w:val="single" w:sz="6" w:space="0" w:color="auto"/>
              <w:bottom w:val="single" w:sz="6" w:space="0" w:color="auto"/>
              <w:right w:val="single" w:sz="6" w:space="0" w:color="auto"/>
            </w:tcBorders>
            <w:vAlign w:val="center"/>
            <w:hideMark/>
          </w:tcPr>
          <w:p w14:paraId="69B44E7D" w14:textId="77777777" w:rsidR="00C50A95" w:rsidRPr="007A0750" w:rsidRDefault="00C50A95" w:rsidP="00416506">
            <w:pPr>
              <w:overflowPunct/>
              <w:autoSpaceDE/>
              <w:autoSpaceDN/>
              <w:adjustRightInd/>
              <w:spacing w:before="0" w:line="240" w:lineRule="auto"/>
              <w:jc w:val="left"/>
              <w:rPr>
                <w:ins w:id="3249" w:author="Author"/>
                <w:rFonts w:ascii="Arial" w:hAnsi="Arial"/>
                <w:b/>
                <w:sz w:val="18"/>
              </w:rPr>
            </w:pPr>
          </w:p>
        </w:tc>
        <w:tc>
          <w:tcPr>
            <w:tcW w:w="920" w:type="dxa"/>
            <w:vMerge/>
            <w:tcBorders>
              <w:top w:val="single" w:sz="6" w:space="0" w:color="auto"/>
              <w:left w:val="single" w:sz="6" w:space="0" w:color="auto"/>
              <w:bottom w:val="single" w:sz="6" w:space="0" w:color="auto"/>
              <w:right w:val="single" w:sz="6" w:space="0" w:color="auto"/>
            </w:tcBorders>
            <w:vAlign w:val="center"/>
            <w:hideMark/>
          </w:tcPr>
          <w:p w14:paraId="453400D4" w14:textId="77777777" w:rsidR="00C50A95" w:rsidRPr="007A0750" w:rsidRDefault="00C50A95" w:rsidP="00416506">
            <w:pPr>
              <w:overflowPunct/>
              <w:autoSpaceDE/>
              <w:autoSpaceDN/>
              <w:adjustRightInd/>
              <w:spacing w:before="0" w:line="240" w:lineRule="auto"/>
              <w:jc w:val="left"/>
              <w:rPr>
                <w:ins w:id="3250" w:author="Author"/>
                <w:rFonts w:ascii="Arial" w:hAnsi="Arial"/>
                <w:b/>
                <w:sz w:val="18"/>
              </w:rPr>
            </w:pPr>
          </w:p>
        </w:tc>
        <w:tc>
          <w:tcPr>
            <w:tcW w:w="1440" w:type="dxa"/>
            <w:tcBorders>
              <w:top w:val="single" w:sz="6" w:space="0" w:color="auto"/>
              <w:left w:val="single" w:sz="6" w:space="0" w:color="auto"/>
              <w:bottom w:val="single" w:sz="6" w:space="0" w:color="auto"/>
              <w:right w:val="single" w:sz="6" w:space="0" w:color="auto"/>
            </w:tcBorders>
            <w:vAlign w:val="bottom"/>
            <w:hideMark/>
          </w:tcPr>
          <w:p w14:paraId="7710A2AC" w14:textId="77777777" w:rsidR="00C50A95" w:rsidRPr="007A0750" w:rsidRDefault="00C50A95" w:rsidP="00416506">
            <w:pPr>
              <w:pStyle w:val="tablehead"/>
              <w:rPr>
                <w:ins w:id="3251" w:author="Author"/>
              </w:rPr>
            </w:pPr>
            <w:ins w:id="3252" w:author="Author">
              <w:r w:rsidRPr="007A0750">
                <w:t>Trucks And</w:t>
              </w:r>
              <w:r w:rsidRPr="007A0750">
                <w:br/>
                <w:t>Truck-tractors</w:t>
              </w:r>
            </w:ins>
          </w:p>
        </w:tc>
        <w:tc>
          <w:tcPr>
            <w:tcW w:w="854" w:type="dxa"/>
            <w:tcBorders>
              <w:top w:val="single" w:sz="6" w:space="0" w:color="auto"/>
              <w:left w:val="single" w:sz="6" w:space="0" w:color="auto"/>
              <w:bottom w:val="single" w:sz="6" w:space="0" w:color="auto"/>
              <w:right w:val="single" w:sz="6" w:space="0" w:color="auto"/>
            </w:tcBorders>
            <w:vAlign w:val="bottom"/>
            <w:hideMark/>
          </w:tcPr>
          <w:p w14:paraId="543DA2A2" w14:textId="77777777" w:rsidR="00C50A95" w:rsidRPr="007A0750" w:rsidRDefault="00C50A95" w:rsidP="00416506">
            <w:pPr>
              <w:pStyle w:val="tablehead"/>
              <w:rPr>
                <w:ins w:id="3253" w:author="Author"/>
              </w:rPr>
            </w:pPr>
            <w:ins w:id="3254" w:author="Author">
              <w:r w:rsidRPr="007A0750">
                <w:t>Trailers</w:t>
              </w:r>
            </w:ins>
          </w:p>
        </w:tc>
      </w:tr>
      <w:tr w:rsidR="00C50A95" w:rsidRPr="007A0750" w14:paraId="7D44ECCF" w14:textId="77777777" w:rsidTr="00416506">
        <w:trPr>
          <w:cantSplit/>
          <w:trHeight w:val="190"/>
          <w:ins w:id="3255" w:author="Author"/>
        </w:trPr>
        <w:tc>
          <w:tcPr>
            <w:tcW w:w="201" w:type="dxa"/>
            <w:tcBorders>
              <w:top w:val="nil"/>
              <w:left w:val="nil"/>
              <w:bottom w:val="nil"/>
              <w:right w:val="single" w:sz="6" w:space="0" w:color="auto"/>
            </w:tcBorders>
          </w:tcPr>
          <w:p w14:paraId="00534818" w14:textId="77777777" w:rsidR="00C50A95" w:rsidRPr="007A0750" w:rsidRDefault="00C50A95" w:rsidP="00416506">
            <w:pPr>
              <w:pStyle w:val="tabletext11"/>
              <w:rPr>
                <w:ins w:id="3256"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
          <w:p w14:paraId="16016E34" w14:textId="77777777" w:rsidR="00C50A95" w:rsidRPr="007A0750" w:rsidRDefault="00C50A95" w:rsidP="00416506">
            <w:pPr>
              <w:pStyle w:val="tabletext11"/>
              <w:rPr>
                <w:ins w:id="3257" w:author="Author"/>
              </w:rPr>
            </w:pPr>
            <w:ins w:id="3258" w:author="Author">
              <w:r w:rsidRPr="007A0750">
                <w:t>Truckers: Autos used to haul or transport goods, materials or commodities for another, other than autos used in moving operations</w:t>
              </w:r>
            </w:ins>
          </w:p>
        </w:tc>
        <w:tc>
          <w:tcPr>
            <w:tcW w:w="3357" w:type="dxa"/>
            <w:tcBorders>
              <w:top w:val="single" w:sz="6" w:space="0" w:color="auto"/>
              <w:left w:val="single" w:sz="6" w:space="0" w:color="auto"/>
              <w:bottom w:val="single" w:sz="6" w:space="0" w:color="auto"/>
              <w:right w:val="single" w:sz="6" w:space="0" w:color="auto"/>
            </w:tcBorders>
            <w:vAlign w:val="bottom"/>
            <w:hideMark/>
          </w:tcPr>
          <w:p w14:paraId="4FED7E2F" w14:textId="77777777" w:rsidR="00C50A95" w:rsidRPr="007A0750" w:rsidRDefault="00C50A95" w:rsidP="00416506">
            <w:pPr>
              <w:pStyle w:val="tabletext11"/>
              <w:rPr>
                <w:ins w:id="3259" w:author="Author"/>
              </w:rPr>
            </w:pPr>
            <w:ins w:id="3260" w:author="Author">
              <w:r w:rsidRPr="007A0750">
                <w:t>Common Carriers</w:t>
              </w:r>
            </w:ins>
          </w:p>
        </w:tc>
        <w:tc>
          <w:tcPr>
            <w:tcW w:w="920" w:type="dxa"/>
            <w:tcBorders>
              <w:top w:val="single" w:sz="6" w:space="0" w:color="auto"/>
              <w:left w:val="single" w:sz="6" w:space="0" w:color="auto"/>
              <w:bottom w:val="single" w:sz="6" w:space="0" w:color="auto"/>
              <w:right w:val="single" w:sz="6" w:space="0" w:color="auto"/>
            </w:tcBorders>
            <w:vAlign w:val="center"/>
            <w:hideMark/>
          </w:tcPr>
          <w:p w14:paraId="650EA93F" w14:textId="77777777" w:rsidR="00C50A95" w:rsidRPr="007A0750" w:rsidRDefault="00C50A95" w:rsidP="00416506">
            <w:pPr>
              <w:pStyle w:val="tabletext11"/>
              <w:tabs>
                <w:tab w:val="decimal" w:pos="280"/>
              </w:tabs>
              <w:jc w:val="center"/>
              <w:rPr>
                <w:ins w:id="3261" w:author="Author"/>
              </w:rPr>
            </w:pPr>
            <w:ins w:id="3262" w:author="Author">
              <w:r w:rsidRPr="007A0750">
                <w:t>---21</w:t>
              </w:r>
            </w:ins>
          </w:p>
        </w:tc>
        <w:tc>
          <w:tcPr>
            <w:tcW w:w="920" w:type="dxa"/>
            <w:tcBorders>
              <w:top w:val="single" w:sz="6" w:space="0" w:color="auto"/>
              <w:left w:val="single" w:sz="6" w:space="0" w:color="auto"/>
              <w:bottom w:val="single" w:sz="6" w:space="0" w:color="auto"/>
              <w:right w:val="single" w:sz="6" w:space="0" w:color="auto"/>
            </w:tcBorders>
            <w:noWrap/>
            <w:vAlign w:val="center"/>
            <w:hideMark/>
          </w:tcPr>
          <w:p w14:paraId="7E7FAF93" w14:textId="77777777" w:rsidR="00C50A95" w:rsidRPr="007A0750" w:rsidRDefault="00C50A95" w:rsidP="00416506">
            <w:pPr>
              <w:pStyle w:val="tabletext11"/>
              <w:tabs>
                <w:tab w:val="decimal" w:pos="0"/>
              </w:tabs>
              <w:jc w:val="center"/>
              <w:rPr>
                <w:ins w:id="3263" w:author="Author"/>
              </w:rPr>
            </w:pPr>
            <w:ins w:id="3264" w:author="Author">
              <w:r w:rsidRPr="007A0750">
                <w:t>1.00</w:t>
              </w:r>
            </w:ins>
          </w:p>
        </w:tc>
        <w:tc>
          <w:tcPr>
            <w:tcW w:w="920" w:type="dxa"/>
            <w:tcBorders>
              <w:top w:val="single" w:sz="6" w:space="0" w:color="auto"/>
              <w:left w:val="single" w:sz="6" w:space="0" w:color="auto"/>
              <w:bottom w:val="single" w:sz="6" w:space="0" w:color="auto"/>
              <w:right w:val="single" w:sz="6" w:space="0" w:color="auto"/>
            </w:tcBorders>
            <w:noWrap/>
            <w:hideMark/>
          </w:tcPr>
          <w:p w14:paraId="037F8481" w14:textId="77777777" w:rsidR="00C50A95" w:rsidRPr="007A0750" w:rsidRDefault="00C50A95" w:rsidP="00416506">
            <w:pPr>
              <w:pStyle w:val="tabletext11"/>
              <w:tabs>
                <w:tab w:val="decimal" w:pos="0"/>
                <w:tab w:val="decimal" w:pos="640"/>
              </w:tabs>
              <w:jc w:val="center"/>
              <w:rPr>
                <w:ins w:id="3265" w:author="Author"/>
              </w:rPr>
            </w:pPr>
            <w:ins w:id="3266" w:author="Author">
              <w:r w:rsidRPr="007A0750">
                <w:t>1.00</w:t>
              </w:r>
            </w:ins>
          </w:p>
        </w:tc>
        <w:tc>
          <w:tcPr>
            <w:tcW w:w="1440" w:type="dxa"/>
            <w:tcBorders>
              <w:top w:val="single" w:sz="6" w:space="0" w:color="auto"/>
              <w:left w:val="single" w:sz="6" w:space="0" w:color="auto"/>
              <w:bottom w:val="single" w:sz="6" w:space="0" w:color="auto"/>
              <w:right w:val="single" w:sz="6" w:space="0" w:color="auto"/>
            </w:tcBorders>
            <w:hideMark/>
          </w:tcPr>
          <w:p w14:paraId="4E0B0422" w14:textId="77777777" w:rsidR="00C50A95" w:rsidRPr="007A0750" w:rsidRDefault="00C50A95" w:rsidP="00416506">
            <w:pPr>
              <w:pStyle w:val="tabletext11"/>
              <w:tabs>
                <w:tab w:val="decimal" w:pos="0"/>
                <w:tab w:val="decimal" w:pos="640"/>
              </w:tabs>
              <w:jc w:val="center"/>
              <w:rPr>
                <w:ins w:id="3267" w:author="Author"/>
              </w:rPr>
            </w:pPr>
            <w:ins w:id="3268" w:author="Author">
              <w:r w:rsidRPr="007A0750">
                <w:t>1.00</w:t>
              </w:r>
            </w:ins>
          </w:p>
        </w:tc>
        <w:tc>
          <w:tcPr>
            <w:tcW w:w="854" w:type="dxa"/>
            <w:tcBorders>
              <w:top w:val="single" w:sz="6" w:space="0" w:color="auto"/>
              <w:left w:val="single" w:sz="6" w:space="0" w:color="auto"/>
              <w:bottom w:val="single" w:sz="6" w:space="0" w:color="auto"/>
              <w:right w:val="single" w:sz="6" w:space="0" w:color="auto"/>
            </w:tcBorders>
            <w:hideMark/>
          </w:tcPr>
          <w:p w14:paraId="17AA59D5" w14:textId="77777777" w:rsidR="00C50A95" w:rsidRPr="007A0750" w:rsidRDefault="00C50A95" w:rsidP="00416506">
            <w:pPr>
              <w:pStyle w:val="tabletext11"/>
              <w:tabs>
                <w:tab w:val="decimal" w:pos="0"/>
                <w:tab w:val="decimal" w:pos="640"/>
              </w:tabs>
              <w:jc w:val="center"/>
              <w:rPr>
                <w:ins w:id="3269" w:author="Author"/>
              </w:rPr>
            </w:pPr>
            <w:ins w:id="3270" w:author="Author">
              <w:r w:rsidRPr="007A0750">
                <w:t>1.00</w:t>
              </w:r>
            </w:ins>
          </w:p>
        </w:tc>
      </w:tr>
      <w:tr w:rsidR="00C50A95" w:rsidRPr="007A0750" w14:paraId="408D19AA" w14:textId="77777777" w:rsidTr="00416506">
        <w:trPr>
          <w:cantSplit/>
          <w:trHeight w:val="190"/>
          <w:ins w:id="3271" w:author="Author"/>
        </w:trPr>
        <w:tc>
          <w:tcPr>
            <w:tcW w:w="201" w:type="dxa"/>
            <w:tcBorders>
              <w:top w:val="nil"/>
              <w:left w:val="nil"/>
              <w:bottom w:val="nil"/>
              <w:right w:val="single" w:sz="6" w:space="0" w:color="auto"/>
            </w:tcBorders>
          </w:tcPr>
          <w:p w14:paraId="583DB663" w14:textId="77777777" w:rsidR="00C50A95" w:rsidRPr="007A0750" w:rsidRDefault="00C50A95" w:rsidP="00416506">
            <w:pPr>
              <w:pStyle w:val="tabletext11"/>
              <w:rPr>
                <w:ins w:id="3272"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528AD11A" w14:textId="77777777" w:rsidR="00C50A95" w:rsidRPr="007A0750" w:rsidRDefault="00C50A95" w:rsidP="00416506">
            <w:pPr>
              <w:overflowPunct/>
              <w:autoSpaceDE/>
              <w:autoSpaceDN/>
              <w:adjustRightInd/>
              <w:spacing w:before="0" w:line="240" w:lineRule="auto"/>
              <w:jc w:val="left"/>
              <w:rPr>
                <w:ins w:id="3273"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
          <w:p w14:paraId="3284A3D2" w14:textId="77777777" w:rsidR="00C50A95" w:rsidRPr="007A0750" w:rsidRDefault="00C50A95" w:rsidP="00416506">
            <w:pPr>
              <w:pStyle w:val="tabletext11"/>
              <w:rPr>
                <w:ins w:id="3274" w:author="Author"/>
              </w:rPr>
            </w:pPr>
            <w:ins w:id="3275" w:author="Author">
              <w:r w:rsidRPr="007A0750">
                <w:t>Contract Carriers (Other than Chemical or Iron and Steel Haulers)</w:t>
              </w:r>
            </w:ins>
          </w:p>
        </w:tc>
        <w:tc>
          <w:tcPr>
            <w:tcW w:w="920" w:type="dxa"/>
            <w:tcBorders>
              <w:top w:val="single" w:sz="6" w:space="0" w:color="auto"/>
              <w:left w:val="single" w:sz="6" w:space="0" w:color="auto"/>
              <w:bottom w:val="single" w:sz="6" w:space="0" w:color="auto"/>
              <w:right w:val="single" w:sz="6" w:space="0" w:color="auto"/>
            </w:tcBorders>
            <w:vAlign w:val="center"/>
            <w:hideMark/>
          </w:tcPr>
          <w:p w14:paraId="258D6CCF" w14:textId="77777777" w:rsidR="00C50A95" w:rsidRPr="007A0750" w:rsidRDefault="00C50A95" w:rsidP="00416506">
            <w:pPr>
              <w:pStyle w:val="tabletext11"/>
              <w:tabs>
                <w:tab w:val="decimal" w:pos="280"/>
              </w:tabs>
              <w:jc w:val="center"/>
              <w:rPr>
                <w:ins w:id="3276" w:author="Author"/>
              </w:rPr>
            </w:pPr>
            <w:ins w:id="3277" w:author="Author">
              <w:r w:rsidRPr="007A0750">
                <w:t>---22</w:t>
              </w:r>
            </w:ins>
          </w:p>
        </w:tc>
        <w:tc>
          <w:tcPr>
            <w:tcW w:w="920" w:type="dxa"/>
            <w:tcBorders>
              <w:top w:val="single" w:sz="6" w:space="0" w:color="auto"/>
              <w:left w:val="single" w:sz="6" w:space="0" w:color="auto"/>
              <w:bottom w:val="single" w:sz="6" w:space="0" w:color="auto"/>
              <w:right w:val="single" w:sz="6" w:space="0" w:color="auto"/>
            </w:tcBorders>
            <w:noWrap/>
            <w:vAlign w:val="center"/>
            <w:hideMark/>
          </w:tcPr>
          <w:p w14:paraId="3D93F98C" w14:textId="77777777" w:rsidR="00C50A95" w:rsidRPr="007A0750" w:rsidRDefault="00C50A95" w:rsidP="00416506">
            <w:pPr>
              <w:pStyle w:val="tabletext11"/>
              <w:tabs>
                <w:tab w:val="decimal" w:pos="0"/>
              </w:tabs>
              <w:jc w:val="center"/>
              <w:rPr>
                <w:ins w:id="3278" w:author="Author"/>
              </w:rPr>
            </w:pPr>
            <w:ins w:id="3279" w:author="Author">
              <w:r w:rsidRPr="007A0750">
                <w:t>1.00</w:t>
              </w:r>
            </w:ins>
          </w:p>
        </w:tc>
        <w:tc>
          <w:tcPr>
            <w:tcW w:w="920" w:type="dxa"/>
            <w:tcBorders>
              <w:top w:val="single" w:sz="6" w:space="0" w:color="auto"/>
              <w:left w:val="single" w:sz="6" w:space="0" w:color="auto"/>
              <w:bottom w:val="single" w:sz="6" w:space="0" w:color="auto"/>
              <w:right w:val="single" w:sz="6" w:space="0" w:color="auto"/>
            </w:tcBorders>
            <w:noWrap/>
            <w:vAlign w:val="center"/>
            <w:hideMark/>
          </w:tcPr>
          <w:p w14:paraId="70D93A1C" w14:textId="77777777" w:rsidR="00C50A95" w:rsidRPr="007A0750" w:rsidRDefault="00C50A95" w:rsidP="00416506">
            <w:pPr>
              <w:pStyle w:val="tabletext11"/>
              <w:tabs>
                <w:tab w:val="decimal" w:pos="0"/>
                <w:tab w:val="decimal" w:pos="640"/>
              </w:tabs>
              <w:jc w:val="center"/>
              <w:rPr>
                <w:ins w:id="3280" w:author="Author"/>
              </w:rPr>
            </w:pPr>
            <w:ins w:id="3281" w:author="Author">
              <w:r w:rsidRPr="007A0750">
                <w:t>1.00</w:t>
              </w:r>
            </w:ins>
          </w:p>
        </w:tc>
        <w:tc>
          <w:tcPr>
            <w:tcW w:w="1440" w:type="dxa"/>
            <w:tcBorders>
              <w:top w:val="single" w:sz="6" w:space="0" w:color="auto"/>
              <w:left w:val="single" w:sz="6" w:space="0" w:color="auto"/>
              <w:bottom w:val="single" w:sz="6" w:space="0" w:color="auto"/>
              <w:right w:val="single" w:sz="6" w:space="0" w:color="auto"/>
            </w:tcBorders>
            <w:vAlign w:val="center"/>
            <w:hideMark/>
          </w:tcPr>
          <w:p w14:paraId="58974499" w14:textId="77777777" w:rsidR="00C50A95" w:rsidRPr="007A0750" w:rsidRDefault="00C50A95" w:rsidP="00416506">
            <w:pPr>
              <w:pStyle w:val="tabletext11"/>
              <w:tabs>
                <w:tab w:val="decimal" w:pos="0"/>
                <w:tab w:val="decimal" w:pos="640"/>
              </w:tabs>
              <w:jc w:val="center"/>
              <w:rPr>
                <w:ins w:id="3282" w:author="Author"/>
              </w:rPr>
            </w:pPr>
            <w:ins w:id="3283" w:author="Author">
              <w:r w:rsidRPr="007A0750">
                <w:t>1.00</w:t>
              </w:r>
            </w:ins>
          </w:p>
        </w:tc>
        <w:tc>
          <w:tcPr>
            <w:tcW w:w="854" w:type="dxa"/>
            <w:tcBorders>
              <w:top w:val="single" w:sz="6" w:space="0" w:color="auto"/>
              <w:left w:val="single" w:sz="6" w:space="0" w:color="auto"/>
              <w:bottom w:val="single" w:sz="6" w:space="0" w:color="auto"/>
              <w:right w:val="single" w:sz="6" w:space="0" w:color="auto"/>
            </w:tcBorders>
            <w:vAlign w:val="center"/>
            <w:hideMark/>
          </w:tcPr>
          <w:p w14:paraId="3E2F884F" w14:textId="77777777" w:rsidR="00C50A95" w:rsidRPr="007A0750" w:rsidRDefault="00C50A95" w:rsidP="00416506">
            <w:pPr>
              <w:pStyle w:val="tabletext11"/>
              <w:tabs>
                <w:tab w:val="decimal" w:pos="0"/>
                <w:tab w:val="decimal" w:pos="640"/>
              </w:tabs>
              <w:jc w:val="center"/>
              <w:rPr>
                <w:ins w:id="3284" w:author="Author"/>
              </w:rPr>
            </w:pPr>
            <w:ins w:id="3285" w:author="Author">
              <w:r w:rsidRPr="007A0750">
                <w:t>1.00</w:t>
              </w:r>
            </w:ins>
          </w:p>
        </w:tc>
      </w:tr>
      <w:tr w:rsidR="00C50A95" w:rsidRPr="007A0750" w14:paraId="0F966961" w14:textId="77777777" w:rsidTr="00416506">
        <w:trPr>
          <w:cantSplit/>
          <w:trHeight w:val="190"/>
          <w:ins w:id="3286" w:author="Author"/>
        </w:trPr>
        <w:tc>
          <w:tcPr>
            <w:tcW w:w="201" w:type="dxa"/>
            <w:tcBorders>
              <w:top w:val="nil"/>
              <w:left w:val="nil"/>
              <w:bottom w:val="nil"/>
              <w:right w:val="single" w:sz="6" w:space="0" w:color="auto"/>
            </w:tcBorders>
          </w:tcPr>
          <w:p w14:paraId="001E55DE" w14:textId="77777777" w:rsidR="00C50A95" w:rsidRPr="007A0750" w:rsidRDefault="00C50A95" w:rsidP="00416506">
            <w:pPr>
              <w:pStyle w:val="tabletext11"/>
              <w:rPr>
                <w:ins w:id="3287"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26D0E796" w14:textId="77777777" w:rsidR="00C50A95" w:rsidRPr="007A0750" w:rsidRDefault="00C50A95" w:rsidP="00416506">
            <w:pPr>
              <w:overflowPunct/>
              <w:autoSpaceDE/>
              <w:autoSpaceDN/>
              <w:adjustRightInd/>
              <w:spacing w:before="0" w:line="240" w:lineRule="auto"/>
              <w:jc w:val="left"/>
              <w:rPr>
                <w:ins w:id="3288"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
          <w:p w14:paraId="37513957" w14:textId="77777777" w:rsidR="00C50A95" w:rsidRPr="007A0750" w:rsidRDefault="00C50A95" w:rsidP="00416506">
            <w:pPr>
              <w:pStyle w:val="tabletext11"/>
              <w:rPr>
                <w:ins w:id="3289" w:author="Author"/>
              </w:rPr>
            </w:pPr>
            <w:ins w:id="3290" w:author="Author">
              <w:r w:rsidRPr="007A0750">
                <w:t>Contract Carriers Hauling Chemicals</w:t>
              </w:r>
            </w:ins>
          </w:p>
        </w:tc>
        <w:tc>
          <w:tcPr>
            <w:tcW w:w="920" w:type="dxa"/>
            <w:tcBorders>
              <w:top w:val="single" w:sz="6" w:space="0" w:color="auto"/>
              <w:left w:val="single" w:sz="6" w:space="0" w:color="auto"/>
              <w:bottom w:val="single" w:sz="6" w:space="0" w:color="auto"/>
              <w:right w:val="single" w:sz="6" w:space="0" w:color="auto"/>
            </w:tcBorders>
            <w:vAlign w:val="center"/>
            <w:hideMark/>
          </w:tcPr>
          <w:p w14:paraId="42118A49" w14:textId="77777777" w:rsidR="00C50A95" w:rsidRPr="007A0750" w:rsidRDefault="00C50A95" w:rsidP="00416506">
            <w:pPr>
              <w:pStyle w:val="tabletext11"/>
              <w:tabs>
                <w:tab w:val="decimal" w:pos="280"/>
              </w:tabs>
              <w:jc w:val="center"/>
              <w:rPr>
                <w:ins w:id="3291" w:author="Author"/>
              </w:rPr>
            </w:pPr>
            <w:ins w:id="3292" w:author="Author">
              <w:r w:rsidRPr="007A0750">
                <w:t>---23</w:t>
              </w:r>
            </w:ins>
          </w:p>
        </w:tc>
        <w:tc>
          <w:tcPr>
            <w:tcW w:w="920" w:type="dxa"/>
            <w:tcBorders>
              <w:top w:val="single" w:sz="6" w:space="0" w:color="auto"/>
              <w:left w:val="single" w:sz="6" w:space="0" w:color="auto"/>
              <w:bottom w:val="single" w:sz="6" w:space="0" w:color="auto"/>
              <w:right w:val="single" w:sz="6" w:space="0" w:color="auto"/>
            </w:tcBorders>
            <w:noWrap/>
            <w:hideMark/>
          </w:tcPr>
          <w:p w14:paraId="35F2D788" w14:textId="77777777" w:rsidR="00C50A95" w:rsidRPr="007A0750" w:rsidRDefault="00C50A95" w:rsidP="00416506">
            <w:pPr>
              <w:pStyle w:val="tabletext11"/>
              <w:tabs>
                <w:tab w:val="decimal" w:pos="0"/>
              </w:tabs>
              <w:jc w:val="center"/>
              <w:rPr>
                <w:ins w:id="3293" w:author="Author"/>
              </w:rPr>
            </w:pPr>
            <w:ins w:id="3294" w:author="Author">
              <w:r w:rsidRPr="007A0750">
                <w:t>1.00</w:t>
              </w:r>
            </w:ins>
          </w:p>
        </w:tc>
        <w:tc>
          <w:tcPr>
            <w:tcW w:w="920" w:type="dxa"/>
            <w:tcBorders>
              <w:top w:val="single" w:sz="6" w:space="0" w:color="auto"/>
              <w:left w:val="single" w:sz="6" w:space="0" w:color="auto"/>
              <w:bottom w:val="single" w:sz="6" w:space="0" w:color="auto"/>
              <w:right w:val="single" w:sz="6" w:space="0" w:color="auto"/>
            </w:tcBorders>
            <w:noWrap/>
            <w:hideMark/>
          </w:tcPr>
          <w:p w14:paraId="40433B0C" w14:textId="77777777" w:rsidR="00C50A95" w:rsidRPr="007A0750" w:rsidRDefault="00C50A95" w:rsidP="00416506">
            <w:pPr>
              <w:pStyle w:val="tabletext11"/>
              <w:tabs>
                <w:tab w:val="decimal" w:pos="0"/>
                <w:tab w:val="decimal" w:pos="640"/>
              </w:tabs>
              <w:jc w:val="center"/>
              <w:rPr>
                <w:ins w:id="3295" w:author="Author"/>
              </w:rPr>
            </w:pPr>
            <w:ins w:id="3296" w:author="Author">
              <w:r w:rsidRPr="007A0750">
                <w:t>1.00</w:t>
              </w:r>
            </w:ins>
          </w:p>
        </w:tc>
        <w:tc>
          <w:tcPr>
            <w:tcW w:w="1440" w:type="dxa"/>
            <w:tcBorders>
              <w:top w:val="single" w:sz="6" w:space="0" w:color="auto"/>
              <w:left w:val="single" w:sz="6" w:space="0" w:color="auto"/>
              <w:bottom w:val="single" w:sz="6" w:space="0" w:color="auto"/>
              <w:right w:val="single" w:sz="6" w:space="0" w:color="auto"/>
            </w:tcBorders>
            <w:hideMark/>
          </w:tcPr>
          <w:p w14:paraId="6E3D0F80" w14:textId="77777777" w:rsidR="00C50A95" w:rsidRPr="007A0750" w:rsidRDefault="00C50A95" w:rsidP="00416506">
            <w:pPr>
              <w:pStyle w:val="tabletext11"/>
              <w:tabs>
                <w:tab w:val="decimal" w:pos="0"/>
                <w:tab w:val="decimal" w:pos="640"/>
              </w:tabs>
              <w:jc w:val="center"/>
              <w:rPr>
                <w:ins w:id="3297" w:author="Author"/>
              </w:rPr>
            </w:pPr>
            <w:ins w:id="3298" w:author="Author">
              <w:r w:rsidRPr="007A0750">
                <w:t>1.00</w:t>
              </w:r>
            </w:ins>
          </w:p>
        </w:tc>
        <w:tc>
          <w:tcPr>
            <w:tcW w:w="854" w:type="dxa"/>
            <w:tcBorders>
              <w:top w:val="single" w:sz="6" w:space="0" w:color="auto"/>
              <w:left w:val="single" w:sz="6" w:space="0" w:color="auto"/>
              <w:bottom w:val="single" w:sz="6" w:space="0" w:color="auto"/>
              <w:right w:val="single" w:sz="6" w:space="0" w:color="auto"/>
            </w:tcBorders>
            <w:hideMark/>
          </w:tcPr>
          <w:p w14:paraId="3788A107" w14:textId="77777777" w:rsidR="00C50A95" w:rsidRPr="007A0750" w:rsidRDefault="00C50A95" w:rsidP="00416506">
            <w:pPr>
              <w:pStyle w:val="tabletext11"/>
              <w:tabs>
                <w:tab w:val="decimal" w:pos="0"/>
                <w:tab w:val="decimal" w:pos="640"/>
              </w:tabs>
              <w:jc w:val="center"/>
              <w:rPr>
                <w:ins w:id="3299" w:author="Author"/>
              </w:rPr>
            </w:pPr>
            <w:ins w:id="3300" w:author="Author">
              <w:r w:rsidRPr="007A0750">
                <w:t>1.00</w:t>
              </w:r>
            </w:ins>
          </w:p>
        </w:tc>
      </w:tr>
      <w:tr w:rsidR="00C50A95" w:rsidRPr="007A0750" w14:paraId="6AF4F18F" w14:textId="77777777" w:rsidTr="00416506">
        <w:trPr>
          <w:cantSplit/>
          <w:trHeight w:val="190"/>
          <w:ins w:id="3301" w:author="Author"/>
        </w:trPr>
        <w:tc>
          <w:tcPr>
            <w:tcW w:w="201" w:type="dxa"/>
            <w:tcBorders>
              <w:top w:val="nil"/>
              <w:left w:val="nil"/>
              <w:bottom w:val="nil"/>
              <w:right w:val="single" w:sz="6" w:space="0" w:color="auto"/>
            </w:tcBorders>
          </w:tcPr>
          <w:p w14:paraId="18556DEE" w14:textId="77777777" w:rsidR="00C50A95" w:rsidRPr="007A0750" w:rsidRDefault="00C50A95" w:rsidP="00416506">
            <w:pPr>
              <w:pStyle w:val="tabletext11"/>
              <w:rPr>
                <w:ins w:id="3302"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20670613" w14:textId="77777777" w:rsidR="00C50A95" w:rsidRPr="007A0750" w:rsidRDefault="00C50A95" w:rsidP="00416506">
            <w:pPr>
              <w:overflowPunct/>
              <w:autoSpaceDE/>
              <w:autoSpaceDN/>
              <w:adjustRightInd/>
              <w:spacing w:before="0" w:line="240" w:lineRule="auto"/>
              <w:jc w:val="left"/>
              <w:rPr>
                <w:ins w:id="3303"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
          <w:p w14:paraId="2B60CCBD" w14:textId="77777777" w:rsidR="00C50A95" w:rsidRPr="007A0750" w:rsidRDefault="00C50A95" w:rsidP="00416506">
            <w:pPr>
              <w:pStyle w:val="tabletext11"/>
              <w:rPr>
                <w:ins w:id="3304" w:author="Author"/>
              </w:rPr>
            </w:pPr>
            <w:ins w:id="3305" w:author="Author">
              <w:r w:rsidRPr="007A0750">
                <w:t>Contract Carriers Hauling Iron and Steel</w:t>
              </w:r>
            </w:ins>
          </w:p>
        </w:tc>
        <w:tc>
          <w:tcPr>
            <w:tcW w:w="920" w:type="dxa"/>
            <w:tcBorders>
              <w:top w:val="single" w:sz="6" w:space="0" w:color="auto"/>
              <w:left w:val="single" w:sz="6" w:space="0" w:color="auto"/>
              <w:bottom w:val="single" w:sz="6" w:space="0" w:color="auto"/>
              <w:right w:val="single" w:sz="6" w:space="0" w:color="auto"/>
            </w:tcBorders>
            <w:vAlign w:val="center"/>
            <w:hideMark/>
          </w:tcPr>
          <w:p w14:paraId="3B9B2D3A" w14:textId="77777777" w:rsidR="00C50A95" w:rsidRPr="007A0750" w:rsidRDefault="00C50A95" w:rsidP="00416506">
            <w:pPr>
              <w:pStyle w:val="tabletext11"/>
              <w:tabs>
                <w:tab w:val="decimal" w:pos="280"/>
              </w:tabs>
              <w:jc w:val="center"/>
              <w:rPr>
                <w:ins w:id="3306" w:author="Author"/>
              </w:rPr>
            </w:pPr>
            <w:ins w:id="3307" w:author="Author">
              <w:r w:rsidRPr="007A0750">
                <w:t>---24</w:t>
              </w:r>
            </w:ins>
          </w:p>
        </w:tc>
        <w:tc>
          <w:tcPr>
            <w:tcW w:w="920" w:type="dxa"/>
            <w:tcBorders>
              <w:top w:val="single" w:sz="6" w:space="0" w:color="auto"/>
              <w:left w:val="single" w:sz="6" w:space="0" w:color="auto"/>
              <w:bottom w:val="single" w:sz="6" w:space="0" w:color="auto"/>
              <w:right w:val="single" w:sz="6" w:space="0" w:color="auto"/>
            </w:tcBorders>
            <w:noWrap/>
            <w:hideMark/>
          </w:tcPr>
          <w:p w14:paraId="4B22D73F" w14:textId="77777777" w:rsidR="00C50A95" w:rsidRPr="007A0750" w:rsidRDefault="00C50A95" w:rsidP="00416506">
            <w:pPr>
              <w:pStyle w:val="tabletext11"/>
              <w:tabs>
                <w:tab w:val="decimal" w:pos="0"/>
              </w:tabs>
              <w:jc w:val="center"/>
              <w:rPr>
                <w:ins w:id="3308" w:author="Author"/>
              </w:rPr>
            </w:pPr>
            <w:ins w:id="3309" w:author="Author">
              <w:r w:rsidRPr="007A0750">
                <w:t>1.00</w:t>
              </w:r>
            </w:ins>
          </w:p>
        </w:tc>
        <w:tc>
          <w:tcPr>
            <w:tcW w:w="920" w:type="dxa"/>
            <w:tcBorders>
              <w:top w:val="single" w:sz="6" w:space="0" w:color="auto"/>
              <w:left w:val="single" w:sz="6" w:space="0" w:color="auto"/>
              <w:bottom w:val="single" w:sz="6" w:space="0" w:color="auto"/>
              <w:right w:val="single" w:sz="6" w:space="0" w:color="auto"/>
            </w:tcBorders>
            <w:noWrap/>
            <w:hideMark/>
          </w:tcPr>
          <w:p w14:paraId="12A8692D" w14:textId="77777777" w:rsidR="00C50A95" w:rsidRPr="007A0750" w:rsidRDefault="00C50A95" w:rsidP="00416506">
            <w:pPr>
              <w:pStyle w:val="tabletext11"/>
              <w:tabs>
                <w:tab w:val="decimal" w:pos="0"/>
                <w:tab w:val="decimal" w:pos="640"/>
              </w:tabs>
              <w:jc w:val="center"/>
              <w:rPr>
                <w:ins w:id="3310" w:author="Author"/>
              </w:rPr>
            </w:pPr>
            <w:ins w:id="3311" w:author="Author">
              <w:r w:rsidRPr="007A0750">
                <w:t>1.00</w:t>
              </w:r>
            </w:ins>
          </w:p>
        </w:tc>
        <w:tc>
          <w:tcPr>
            <w:tcW w:w="1440" w:type="dxa"/>
            <w:tcBorders>
              <w:top w:val="single" w:sz="6" w:space="0" w:color="auto"/>
              <w:left w:val="single" w:sz="6" w:space="0" w:color="auto"/>
              <w:bottom w:val="single" w:sz="6" w:space="0" w:color="auto"/>
              <w:right w:val="single" w:sz="6" w:space="0" w:color="auto"/>
            </w:tcBorders>
            <w:hideMark/>
          </w:tcPr>
          <w:p w14:paraId="61D79C4B" w14:textId="77777777" w:rsidR="00C50A95" w:rsidRPr="007A0750" w:rsidRDefault="00C50A95" w:rsidP="00416506">
            <w:pPr>
              <w:pStyle w:val="tabletext11"/>
              <w:tabs>
                <w:tab w:val="decimal" w:pos="0"/>
                <w:tab w:val="decimal" w:pos="640"/>
              </w:tabs>
              <w:jc w:val="center"/>
              <w:rPr>
                <w:ins w:id="3312" w:author="Author"/>
              </w:rPr>
            </w:pPr>
            <w:ins w:id="3313" w:author="Author">
              <w:r w:rsidRPr="007A0750">
                <w:t>1.00</w:t>
              </w:r>
            </w:ins>
          </w:p>
        </w:tc>
        <w:tc>
          <w:tcPr>
            <w:tcW w:w="854" w:type="dxa"/>
            <w:tcBorders>
              <w:top w:val="single" w:sz="6" w:space="0" w:color="auto"/>
              <w:left w:val="single" w:sz="6" w:space="0" w:color="auto"/>
              <w:bottom w:val="single" w:sz="6" w:space="0" w:color="auto"/>
              <w:right w:val="single" w:sz="6" w:space="0" w:color="auto"/>
            </w:tcBorders>
            <w:hideMark/>
          </w:tcPr>
          <w:p w14:paraId="2793C4E3" w14:textId="77777777" w:rsidR="00C50A95" w:rsidRPr="007A0750" w:rsidRDefault="00C50A95" w:rsidP="00416506">
            <w:pPr>
              <w:pStyle w:val="tabletext11"/>
              <w:tabs>
                <w:tab w:val="decimal" w:pos="0"/>
                <w:tab w:val="decimal" w:pos="640"/>
              </w:tabs>
              <w:jc w:val="center"/>
              <w:rPr>
                <w:ins w:id="3314" w:author="Author"/>
              </w:rPr>
            </w:pPr>
            <w:ins w:id="3315" w:author="Author">
              <w:r w:rsidRPr="007A0750">
                <w:t>1.00</w:t>
              </w:r>
            </w:ins>
          </w:p>
        </w:tc>
      </w:tr>
      <w:tr w:rsidR="00C50A95" w:rsidRPr="007A0750" w14:paraId="5A985CDC" w14:textId="77777777" w:rsidTr="00416506">
        <w:trPr>
          <w:cantSplit/>
          <w:trHeight w:val="190"/>
          <w:ins w:id="3316" w:author="Author"/>
        </w:trPr>
        <w:tc>
          <w:tcPr>
            <w:tcW w:w="201" w:type="dxa"/>
            <w:tcBorders>
              <w:top w:val="nil"/>
              <w:left w:val="nil"/>
              <w:bottom w:val="nil"/>
              <w:right w:val="single" w:sz="6" w:space="0" w:color="auto"/>
            </w:tcBorders>
          </w:tcPr>
          <w:p w14:paraId="51E3E486" w14:textId="77777777" w:rsidR="00C50A95" w:rsidRPr="007A0750" w:rsidRDefault="00C50A95" w:rsidP="00416506">
            <w:pPr>
              <w:pStyle w:val="tabletext11"/>
              <w:rPr>
                <w:ins w:id="3317"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2EC2BFF9" w14:textId="77777777" w:rsidR="00C50A95" w:rsidRPr="007A0750" w:rsidRDefault="00C50A95" w:rsidP="00416506">
            <w:pPr>
              <w:overflowPunct/>
              <w:autoSpaceDE/>
              <w:autoSpaceDN/>
              <w:adjustRightInd/>
              <w:spacing w:before="0" w:line="240" w:lineRule="auto"/>
              <w:jc w:val="left"/>
              <w:rPr>
                <w:ins w:id="3318"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
          <w:p w14:paraId="004B7E64" w14:textId="77777777" w:rsidR="00C50A95" w:rsidRPr="007A0750" w:rsidRDefault="00C50A95" w:rsidP="00416506">
            <w:pPr>
              <w:pStyle w:val="tabletext11"/>
              <w:rPr>
                <w:ins w:id="3319" w:author="Author"/>
              </w:rPr>
            </w:pPr>
            <w:ins w:id="3320" w:author="Author">
              <w:r w:rsidRPr="007A0750">
                <w:t>Exempt Carriers (Other than Livestock Haulers)</w:t>
              </w:r>
            </w:ins>
          </w:p>
        </w:tc>
        <w:tc>
          <w:tcPr>
            <w:tcW w:w="920" w:type="dxa"/>
            <w:tcBorders>
              <w:top w:val="single" w:sz="6" w:space="0" w:color="auto"/>
              <w:left w:val="single" w:sz="6" w:space="0" w:color="auto"/>
              <w:bottom w:val="single" w:sz="6" w:space="0" w:color="auto"/>
              <w:right w:val="single" w:sz="6" w:space="0" w:color="auto"/>
            </w:tcBorders>
            <w:vAlign w:val="center"/>
            <w:hideMark/>
          </w:tcPr>
          <w:p w14:paraId="6B3C6804" w14:textId="77777777" w:rsidR="00C50A95" w:rsidRPr="007A0750" w:rsidRDefault="00C50A95" w:rsidP="00416506">
            <w:pPr>
              <w:pStyle w:val="tabletext11"/>
              <w:tabs>
                <w:tab w:val="decimal" w:pos="280"/>
              </w:tabs>
              <w:jc w:val="center"/>
              <w:rPr>
                <w:ins w:id="3321" w:author="Author"/>
              </w:rPr>
            </w:pPr>
            <w:ins w:id="3322" w:author="Author">
              <w:r w:rsidRPr="007A0750">
                <w:t>---25</w:t>
              </w:r>
            </w:ins>
          </w:p>
        </w:tc>
        <w:tc>
          <w:tcPr>
            <w:tcW w:w="920" w:type="dxa"/>
            <w:tcBorders>
              <w:top w:val="single" w:sz="6" w:space="0" w:color="auto"/>
              <w:left w:val="single" w:sz="6" w:space="0" w:color="auto"/>
              <w:bottom w:val="single" w:sz="6" w:space="0" w:color="auto"/>
              <w:right w:val="single" w:sz="6" w:space="0" w:color="auto"/>
            </w:tcBorders>
            <w:noWrap/>
            <w:vAlign w:val="center"/>
            <w:hideMark/>
          </w:tcPr>
          <w:p w14:paraId="076F494F" w14:textId="77777777" w:rsidR="00C50A95" w:rsidRPr="007A0750" w:rsidRDefault="00C50A95" w:rsidP="00416506">
            <w:pPr>
              <w:pStyle w:val="tabletext11"/>
              <w:tabs>
                <w:tab w:val="decimal" w:pos="0"/>
              </w:tabs>
              <w:jc w:val="center"/>
              <w:rPr>
                <w:ins w:id="3323" w:author="Author"/>
              </w:rPr>
            </w:pPr>
            <w:ins w:id="3324" w:author="Author">
              <w:r w:rsidRPr="007A0750">
                <w:t>1.00</w:t>
              </w:r>
            </w:ins>
          </w:p>
        </w:tc>
        <w:tc>
          <w:tcPr>
            <w:tcW w:w="920" w:type="dxa"/>
            <w:tcBorders>
              <w:top w:val="single" w:sz="6" w:space="0" w:color="auto"/>
              <w:left w:val="single" w:sz="6" w:space="0" w:color="auto"/>
              <w:bottom w:val="single" w:sz="6" w:space="0" w:color="auto"/>
              <w:right w:val="single" w:sz="6" w:space="0" w:color="auto"/>
            </w:tcBorders>
            <w:noWrap/>
            <w:vAlign w:val="center"/>
            <w:hideMark/>
          </w:tcPr>
          <w:p w14:paraId="535C141F" w14:textId="77777777" w:rsidR="00C50A95" w:rsidRPr="007A0750" w:rsidRDefault="00C50A95" w:rsidP="00416506">
            <w:pPr>
              <w:pStyle w:val="tabletext11"/>
              <w:tabs>
                <w:tab w:val="decimal" w:pos="0"/>
                <w:tab w:val="decimal" w:pos="640"/>
              </w:tabs>
              <w:jc w:val="center"/>
              <w:rPr>
                <w:ins w:id="3325" w:author="Author"/>
              </w:rPr>
            </w:pPr>
            <w:ins w:id="3326" w:author="Author">
              <w:r w:rsidRPr="007A0750">
                <w:t>1.00</w:t>
              </w:r>
            </w:ins>
          </w:p>
        </w:tc>
        <w:tc>
          <w:tcPr>
            <w:tcW w:w="1440" w:type="dxa"/>
            <w:tcBorders>
              <w:top w:val="single" w:sz="6" w:space="0" w:color="auto"/>
              <w:left w:val="single" w:sz="6" w:space="0" w:color="auto"/>
              <w:bottom w:val="single" w:sz="6" w:space="0" w:color="auto"/>
              <w:right w:val="single" w:sz="6" w:space="0" w:color="auto"/>
            </w:tcBorders>
            <w:vAlign w:val="center"/>
            <w:hideMark/>
          </w:tcPr>
          <w:p w14:paraId="0E7CBA7D" w14:textId="77777777" w:rsidR="00C50A95" w:rsidRPr="007A0750" w:rsidRDefault="00C50A95" w:rsidP="00416506">
            <w:pPr>
              <w:pStyle w:val="tabletext11"/>
              <w:tabs>
                <w:tab w:val="decimal" w:pos="0"/>
                <w:tab w:val="decimal" w:pos="640"/>
              </w:tabs>
              <w:jc w:val="center"/>
              <w:rPr>
                <w:ins w:id="3327" w:author="Author"/>
              </w:rPr>
            </w:pPr>
            <w:ins w:id="3328" w:author="Author">
              <w:r w:rsidRPr="007A0750">
                <w:t>1.00</w:t>
              </w:r>
            </w:ins>
          </w:p>
        </w:tc>
        <w:tc>
          <w:tcPr>
            <w:tcW w:w="854" w:type="dxa"/>
            <w:tcBorders>
              <w:top w:val="single" w:sz="6" w:space="0" w:color="auto"/>
              <w:left w:val="single" w:sz="6" w:space="0" w:color="auto"/>
              <w:bottom w:val="single" w:sz="6" w:space="0" w:color="auto"/>
              <w:right w:val="single" w:sz="6" w:space="0" w:color="auto"/>
            </w:tcBorders>
            <w:vAlign w:val="center"/>
            <w:hideMark/>
          </w:tcPr>
          <w:p w14:paraId="620AFCFD" w14:textId="77777777" w:rsidR="00C50A95" w:rsidRPr="007A0750" w:rsidRDefault="00C50A95" w:rsidP="00416506">
            <w:pPr>
              <w:pStyle w:val="tabletext11"/>
              <w:tabs>
                <w:tab w:val="decimal" w:pos="0"/>
                <w:tab w:val="decimal" w:pos="640"/>
              </w:tabs>
              <w:jc w:val="center"/>
              <w:rPr>
                <w:ins w:id="3329" w:author="Author"/>
              </w:rPr>
            </w:pPr>
            <w:ins w:id="3330" w:author="Author">
              <w:r w:rsidRPr="007A0750">
                <w:t>1.00</w:t>
              </w:r>
            </w:ins>
          </w:p>
        </w:tc>
      </w:tr>
      <w:tr w:rsidR="00C50A95" w:rsidRPr="007A0750" w14:paraId="5A580C9F" w14:textId="77777777" w:rsidTr="00416506">
        <w:trPr>
          <w:cantSplit/>
          <w:trHeight w:val="190"/>
          <w:ins w:id="3331" w:author="Author"/>
        </w:trPr>
        <w:tc>
          <w:tcPr>
            <w:tcW w:w="201" w:type="dxa"/>
            <w:tcBorders>
              <w:top w:val="nil"/>
              <w:left w:val="nil"/>
              <w:bottom w:val="nil"/>
              <w:right w:val="single" w:sz="6" w:space="0" w:color="auto"/>
            </w:tcBorders>
          </w:tcPr>
          <w:p w14:paraId="222F53CB" w14:textId="77777777" w:rsidR="00C50A95" w:rsidRPr="007A0750" w:rsidRDefault="00C50A95" w:rsidP="00416506">
            <w:pPr>
              <w:pStyle w:val="tabletext11"/>
              <w:rPr>
                <w:ins w:id="3332"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0CAE4D7E" w14:textId="77777777" w:rsidR="00C50A95" w:rsidRPr="007A0750" w:rsidRDefault="00C50A95" w:rsidP="00416506">
            <w:pPr>
              <w:overflowPunct/>
              <w:autoSpaceDE/>
              <w:autoSpaceDN/>
              <w:adjustRightInd/>
              <w:spacing w:before="0" w:line="240" w:lineRule="auto"/>
              <w:jc w:val="left"/>
              <w:rPr>
                <w:ins w:id="3333"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
          <w:p w14:paraId="15DF9DD6" w14:textId="77777777" w:rsidR="00C50A95" w:rsidRPr="007A0750" w:rsidRDefault="00C50A95" w:rsidP="00416506">
            <w:pPr>
              <w:pStyle w:val="tabletext11"/>
              <w:rPr>
                <w:ins w:id="3334" w:author="Author"/>
              </w:rPr>
            </w:pPr>
            <w:ins w:id="3335" w:author="Author">
              <w:r w:rsidRPr="007A0750">
                <w:t>Exempt Carriers Hauling Livestock</w:t>
              </w:r>
            </w:ins>
          </w:p>
        </w:tc>
        <w:tc>
          <w:tcPr>
            <w:tcW w:w="920" w:type="dxa"/>
            <w:tcBorders>
              <w:top w:val="single" w:sz="6" w:space="0" w:color="auto"/>
              <w:left w:val="single" w:sz="6" w:space="0" w:color="auto"/>
              <w:bottom w:val="single" w:sz="6" w:space="0" w:color="auto"/>
              <w:right w:val="single" w:sz="6" w:space="0" w:color="auto"/>
            </w:tcBorders>
            <w:vAlign w:val="center"/>
            <w:hideMark/>
          </w:tcPr>
          <w:p w14:paraId="3EB6E406" w14:textId="77777777" w:rsidR="00C50A95" w:rsidRPr="007A0750" w:rsidRDefault="00C50A95" w:rsidP="00416506">
            <w:pPr>
              <w:pStyle w:val="tabletext11"/>
              <w:tabs>
                <w:tab w:val="decimal" w:pos="280"/>
              </w:tabs>
              <w:jc w:val="center"/>
              <w:rPr>
                <w:ins w:id="3336" w:author="Author"/>
              </w:rPr>
            </w:pPr>
            <w:ins w:id="3337" w:author="Author">
              <w:r w:rsidRPr="007A0750">
                <w:t>---26</w:t>
              </w:r>
            </w:ins>
          </w:p>
        </w:tc>
        <w:tc>
          <w:tcPr>
            <w:tcW w:w="920" w:type="dxa"/>
            <w:tcBorders>
              <w:top w:val="single" w:sz="6" w:space="0" w:color="auto"/>
              <w:left w:val="single" w:sz="6" w:space="0" w:color="auto"/>
              <w:bottom w:val="single" w:sz="6" w:space="0" w:color="auto"/>
              <w:right w:val="single" w:sz="6" w:space="0" w:color="auto"/>
            </w:tcBorders>
            <w:noWrap/>
            <w:hideMark/>
          </w:tcPr>
          <w:p w14:paraId="09568663" w14:textId="77777777" w:rsidR="00C50A95" w:rsidRPr="007A0750" w:rsidRDefault="00C50A95" w:rsidP="00416506">
            <w:pPr>
              <w:pStyle w:val="tabletext11"/>
              <w:tabs>
                <w:tab w:val="decimal" w:pos="0"/>
              </w:tabs>
              <w:jc w:val="center"/>
              <w:rPr>
                <w:ins w:id="3338" w:author="Author"/>
              </w:rPr>
            </w:pPr>
            <w:ins w:id="3339" w:author="Author">
              <w:r w:rsidRPr="007A0750">
                <w:t>1.00</w:t>
              </w:r>
            </w:ins>
          </w:p>
        </w:tc>
        <w:tc>
          <w:tcPr>
            <w:tcW w:w="920" w:type="dxa"/>
            <w:tcBorders>
              <w:top w:val="single" w:sz="6" w:space="0" w:color="auto"/>
              <w:left w:val="single" w:sz="6" w:space="0" w:color="auto"/>
              <w:bottom w:val="single" w:sz="6" w:space="0" w:color="auto"/>
              <w:right w:val="single" w:sz="6" w:space="0" w:color="auto"/>
            </w:tcBorders>
            <w:noWrap/>
            <w:hideMark/>
          </w:tcPr>
          <w:p w14:paraId="576E2D06" w14:textId="77777777" w:rsidR="00C50A95" w:rsidRPr="007A0750" w:rsidRDefault="00C50A95" w:rsidP="00416506">
            <w:pPr>
              <w:pStyle w:val="tabletext11"/>
              <w:tabs>
                <w:tab w:val="decimal" w:pos="0"/>
                <w:tab w:val="decimal" w:pos="640"/>
              </w:tabs>
              <w:jc w:val="center"/>
              <w:rPr>
                <w:ins w:id="3340" w:author="Author"/>
              </w:rPr>
            </w:pPr>
            <w:ins w:id="3341" w:author="Author">
              <w:r w:rsidRPr="007A0750">
                <w:t>1.00</w:t>
              </w:r>
            </w:ins>
          </w:p>
        </w:tc>
        <w:tc>
          <w:tcPr>
            <w:tcW w:w="1440" w:type="dxa"/>
            <w:tcBorders>
              <w:top w:val="single" w:sz="6" w:space="0" w:color="auto"/>
              <w:left w:val="single" w:sz="6" w:space="0" w:color="auto"/>
              <w:bottom w:val="single" w:sz="6" w:space="0" w:color="auto"/>
              <w:right w:val="single" w:sz="6" w:space="0" w:color="auto"/>
            </w:tcBorders>
            <w:hideMark/>
          </w:tcPr>
          <w:p w14:paraId="38C22DB3" w14:textId="77777777" w:rsidR="00C50A95" w:rsidRPr="007A0750" w:rsidRDefault="00C50A95" w:rsidP="00416506">
            <w:pPr>
              <w:pStyle w:val="tabletext11"/>
              <w:tabs>
                <w:tab w:val="decimal" w:pos="0"/>
                <w:tab w:val="decimal" w:pos="640"/>
              </w:tabs>
              <w:jc w:val="center"/>
              <w:rPr>
                <w:ins w:id="3342" w:author="Author"/>
              </w:rPr>
            </w:pPr>
            <w:ins w:id="3343" w:author="Author">
              <w:r w:rsidRPr="007A0750">
                <w:t>1.00</w:t>
              </w:r>
            </w:ins>
          </w:p>
        </w:tc>
        <w:tc>
          <w:tcPr>
            <w:tcW w:w="854" w:type="dxa"/>
            <w:tcBorders>
              <w:top w:val="single" w:sz="6" w:space="0" w:color="auto"/>
              <w:left w:val="single" w:sz="6" w:space="0" w:color="auto"/>
              <w:bottom w:val="single" w:sz="6" w:space="0" w:color="auto"/>
              <w:right w:val="single" w:sz="6" w:space="0" w:color="auto"/>
            </w:tcBorders>
            <w:hideMark/>
          </w:tcPr>
          <w:p w14:paraId="0C6002CC" w14:textId="77777777" w:rsidR="00C50A95" w:rsidRPr="007A0750" w:rsidRDefault="00C50A95" w:rsidP="00416506">
            <w:pPr>
              <w:pStyle w:val="tabletext11"/>
              <w:tabs>
                <w:tab w:val="decimal" w:pos="0"/>
                <w:tab w:val="decimal" w:pos="640"/>
              </w:tabs>
              <w:jc w:val="center"/>
              <w:rPr>
                <w:ins w:id="3344" w:author="Author"/>
              </w:rPr>
            </w:pPr>
            <w:ins w:id="3345" w:author="Author">
              <w:r w:rsidRPr="007A0750">
                <w:t>1.00</w:t>
              </w:r>
            </w:ins>
          </w:p>
        </w:tc>
      </w:tr>
      <w:tr w:rsidR="00C50A95" w:rsidRPr="007A0750" w14:paraId="7745CBA9" w14:textId="77777777" w:rsidTr="00416506">
        <w:trPr>
          <w:cantSplit/>
          <w:trHeight w:val="190"/>
          <w:ins w:id="3346" w:author="Author"/>
        </w:trPr>
        <w:tc>
          <w:tcPr>
            <w:tcW w:w="201" w:type="dxa"/>
            <w:tcBorders>
              <w:top w:val="nil"/>
              <w:left w:val="nil"/>
              <w:bottom w:val="nil"/>
              <w:right w:val="single" w:sz="6" w:space="0" w:color="auto"/>
            </w:tcBorders>
          </w:tcPr>
          <w:p w14:paraId="7EE918A8" w14:textId="77777777" w:rsidR="00C50A95" w:rsidRPr="007A0750" w:rsidRDefault="00C50A95" w:rsidP="00416506">
            <w:pPr>
              <w:pStyle w:val="tabletext11"/>
              <w:rPr>
                <w:ins w:id="3347"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4F63F09F" w14:textId="77777777" w:rsidR="00C50A95" w:rsidRPr="007A0750" w:rsidRDefault="00C50A95" w:rsidP="00416506">
            <w:pPr>
              <w:overflowPunct/>
              <w:autoSpaceDE/>
              <w:autoSpaceDN/>
              <w:adjustRightInd/>
              <w:spacing w:before="0" w:line="240" w:lineRule="auto"/>
              <w:jc w:val="left"/>
              <w:rPr>
                <w:ins w:id="3348"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
          <w:p w14:paraId="4812ECE3" w14:textId="77777777" w:rsidR="00C50A95" w:rsidRPr="007A0750" w:rsidRDefault="00C50A95" w:rsidP="00416506">
            <w:pPr>
              <w:pStyle w:val="tabletext11"/>
              <w:rPr>
                <w:ins w:id="3349" w:author="Author"/>
              </w:rPr>
            </w:pPr>
            <w:ins w:id="3350" w:author="Author">
              <w:r w:rsidRPr="007A0750">
                <w:t>Carriers Engaged in both Private Carriage and Transporting Goods, Materials or Commodities for Others</w:t>
              </w:r>
            </w:ins>
          </w:p>
        </w:tc>
        <w:tc>
          <w:tcPr>
            <w:tcW w:w="920" w:type="dxa"/>
            <w:tcBorders>
              <w:top w:val="single" w:sz="6" w:space="0" w:color="auto"/>
              <w:left w:val="single" w:sz="6" w:space="0" w:color="auto"/>
              <w:bottom w:val="single" w:sz="6" w:space="0" w:color="auto"/>
              <w:right w:val="single" w:sz="6" w:space="0" w:color="auto"/>
            </w:tcBorders>
            <w:vAlign w:val="center"/>
            <w:hideMark/>
          </w:tcPr>
          <w:p w14:paraId="1916943D" w14:textId="77777777" w:rsidR="00C50A95" w:rsidRPr="007A0750" w:rsidRDefault="00C50A95" w:rsidP="00416506">
            <w:pPr>
              <w:pStyle w:val="tabletext11"/>
              <w:tabs>
                <w:tab w:val="decimal" w:pos="280"/>
              </w:tabs>
              <w:jc w:val="center"/>
              <w:rPr>
                <w:ins w:id="3351" w:author="Author"/>
              </w:rPr>
            </w:pPr>
            <w:ins w:id="3352" w:author="Author">
              <w:r w:rsidRPr="007A0750">
                <w:t>---02</w:t>
              </w:r>
            </w:ins>
          </w:p>
        </w:tc>
        <w:tc>
          <w:tcPr>
            <w:tcW w:w="920" w:type="dxa"/>
            <w:tcBorders>
              <w:top w:val="single" w:sz="6" w:space="0" w:color="auto"/>
              <w:left w:val="single" w:sz="6" w:space="0" w:color="auto"/>
              <w:bottom w:val="single" w:sz="6" w:space="0" w:color="auto"/>
              <w:right w:val="single" w:sz="6" w:space="0" w:color="auto"/>
            </w:tcBorders>
            <w:noWrap/>
            <w:vAlign w:val="center"/>
            <w:hideMark/>
          </w:tcPr>
          <w:p w14:paraId="12419E7C" w14:textId="77777777" w:rsidR="00C50A95" w:rsidRPr="007A0750" w:rsidRDefault="00C50A95" w:rsidP="00416506">
            <w:pPr>
              <w:pStyle w:val="tabletext11"/>
              <w:tabs>
                <w:tab w:val="decimal" w:pos="0"/>
              </w:tabs>
              <w:jc w:val="center"/>
              <w:rPr>
                <w:ins w:id="3353" w:author="Author"/>
              </w:rPr>
            </w:pPr>
            <w:ins w:id="3354" w:author="Author">
              <w:r w:rsidRPr="007A0750">
                <w:t>1.00</w:t>
              </w:r>
            </w:ins>
          </w:p>
        </w:tc>
        <w:tc>
          <w:tcPr>
            <w:tcW w:w="920" w:type="dxa"/>
            <w:tcBorders>
              <w:top w:val="single" w:sz="6" w:space="0" w:color="auto"/>
              <w:left w:val="single" w:sz="6" w:space="0" w:color="auto"/>
              <w:bottom w:val="single" w:sz="6" w:space="0" w:color="auto"/>
              <w:right w:val="single" w:sz="6" w:space="0" w:color="auto"/>
            </w:tcBorders>
            <w:noWrap/>
            <w:vAlign w:val="center"/>
            <w:hideMark/>
          </w:tcPr>
          <w:p w14:paraId="7A69C8F8" w14:textId="77777777" w:rsidR="00C50A95" w:rsidRPr="007A0750" w:rsidRDefault="00C50A95" w:rsidP="00416506">
            <w:pPr>
              <w:pStyle w:val="tabletext11"/>
              <w:tabs>
                <w:tab w:val="decimal" w:pos="0"/>
                <w:tab w:val="decimal" w:pos="640"/>
              </w:tabs>
              <w:jc w:val="center"/>
              <w:rPr>
                <w:ins w:id="3355" w:author="Author"/>
              </w:rPr>
            </w:pPr>
            <w:ins w:id="3356" w:author="Author">
              <w:r w:rsidRPr="007A0750">
                <w:t>1.00</w:t>
              </w:r>
            </w:ins>
          </w:p>
        </w:tc>
        <w:tc>
          <w:tcPr>
            <w:tcW w:w="1440" w:type="dxa"/>
            <w:tcBorders>
              <w:top w:val="single" w:sz="6" w:space="0" w:color="auto"/>
              <w:left w:val="single" w:sz="6" w:space="0" w:color="auto"/>
              <w:bottom w:val="single" w:sz="6" w:space="0" w:color="auto"/>
              <w:right w:val="single" w:sz="6" w:space="0" w:color="auto"/>
            </w:tcBorders>
            <w:vAlign w:val="center"/>
            <w:hideMark/>
          </w:tcPr>
          <w:p w14:paraId="474FCEB3" w14:textId="77777777" w:rsidR="00C50A95" w:rsidRPr="007A0750" w:rsidRDefault="00C50A95" w:rsidP="00416506">
            <w:pPr>
              <w:pStyle w:val="tabletext11"/>
              <w:tabs>
                <w:tab w:val="decimal" w:pos="0"/>
                <w:tab w:val="decimal" w:pos="640"/>
              </w:tabs>
              <w:jc w:val="center"/>
              <w:rPr>
                <w:ins w:id="3357" w:author="Author"/>
              </w:rPr>
            </w:pPr>
            <w:ins w:id="3358" w:author="Author">
              <w:r w:rsidRPr="007A0750">
                <w:t>1.00</w:t>
              </w:r>
            </w:ins>
          </w:p>
        </w:tc>
        <w:tc>
          <w:tcPr>
            <w:tcW w:w="854" w:type="dxa"/>
            <w:tcBorders>
              <w:top w:val="single" w:sz="6" w:space="0" w:color="auto"/>
              <w:left w:val="single" w:sz="6" w:space="0" w:color="auto"/>
              <w:bottom w:val="single" w:sz="6" w:space="0" w:color="auto"/>
              <w:right w:val="single" w:sz="6" w:space="0" w:color="auto"/>
            </w:tcBorders>
            <w:vAlign w:val="center"/>
            <w:hideMark/>
          </w:tcPr>
          <w:p w14:paraId="5BB98590" w14:textId="77777777" w:rsidR="00C50A95" w:rsidRPr="007A0750" w:rsidRDefault="00C50A95" w:rsidP="00416506">
            <w:pPr>
              <w:pStyle w:val="tabletext11"/>
              <w:tabs>
                <w:tab w:val="decimal" w:pos="0"/>
                <w:tab w:val="decimal" w:pos="640"/>
              </w:tabs>
              <w:jc w:val="center"/>
              <w:rPr>
                <w:ins w:id="3359" w:author="Author"/>
              </w:rPr>
            </w:pPr>
            <w:ins w:id="3360" w:author="Author">
              <w:r w:rsidRPr="007A0750">
                <w:t>1.00</w:t>
              </w:r>
            </w:ins>
          </w:p>
        </w:tc>
      </w:tr>
      <w:tr w:rsidR="00C50A95" w:rsidRPr="007A0750" w14:paraId="4DA38371" w14:textId="77777777" w:rsidTr="00416506">
        <w:trPr>
          <w:cantSplit/>
          <w:trHeight w:val="190"/>
          <w:ins w:id="3361" w:author="Author"/>
        </w:trPr>
        <w:tc>
          <w:tcPr>
            <w:tcW w:w="201" w:type="dxa"/>
            <w:tcBorders>
              <w:top w:val="nil"/>
              <w:left w:val="nil"/>
              <w:bottom w:val="nil"/>
              <w:right w:val="single" w:sz="6" w:space="0" w:color="auto"/>
            </w:tcBorders>
          </w:tcPr>
          <w:p w14:paraId="4BA3173E" w14:textId="77777777" w:rsidR="00C50A95" w:rsidRPr="007A0750" w:rsidRDefault="00C50A95" w:rsidP="00416506">
            <w:pPr>
              <w:pStyle w:val="tabletext11"/>
              <w:rPr>
                <w:ins w:id="3362"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4ABF814F" w14:textId="77777777" w:rsidR="00C50A95" w:rsidRPr="007A0750" w:rsidRDefault="00C50A95" w:rsidP="00416506">
            <w:pPr>
              <w:overflowPunct/>
              <w:autoSpaceDE/>
              <w:autoSpaceDN/>
              <w:adjustRightInd/>
              <w:spacing w:before="0" w:line="240" w:lineRule="auto"/>
              <w:jc w:val="left"/>
              <w:rPr>
                <w:ins w:id="3363"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
          <w:p w14:paraId="2FD0A119" w14:textId="77777777" w:rsidR="00C50A95" w:rsidRPr="007A0750" w:rsidRDefault="00C50A95" w:rsidP="00416506">
            <w:pPr>
              <w:pStyle w:val="tabletext11"/>
              <w:rPr>
                <w:ins w:id="3364" w:author="Author"/>
              </w:rPr>
            </w:pPr>
            <w:ins w:id="3365" w:author="Author">
              <w:r w:rsidRPr="007A0750">
                <w:t>Tow Trucks For Hire</w:t>
              </w:r>
            </w:ins>
          </w:p>
        </w:tc>
        <w:tc>
          <w:tcPr>
            <w:tcW w:w="920" w:type="dxa"/>
            <w:tcBorders>
              <w:top w:val="single" w:sz="6" w:space="0" w:color="auto"/>
              <w:left w:val="single" w:sz="6" w:space="0" w:color="auto"/>
              <w:bottom w:val="single" w:sz="6" w:space="0" w:color="auto"/>
              <w:right w:val="single" w:sz="6" w:space="0" w:color="auto"/>
            </w:tcBorders>
            <w:vAlign w:val="center"/>
            <w:hideMark/>
          </w:tcPr>
          <w:p w14:paraId="71C0F70C" w14:textId="77777777" w:rsidR="00C50A95" w:rsidRPr="007A0750" w:rsidRDefault="00C50A95" w:rsidP="00416506">
            <w:pPr>
              <w:pStyle w:val="tabletext11"/>
              <w:tabs>
                <w:tab w:val="decimal" w:pos="280"/>
              </w:tabs>
              <w:jc w:val="center"/>
              <w:rPr>
                <w:ins w:id="3366" w:author="Author"/>
              </w:rPr>
            </w:pPr>
            <w:ins w:id="3367" w:author="Author">
              <w:r w:rsidRPr="007A0750">
                <w:t>---03</w:t>
              </w:r>
            </w:ins>
          </w:p>
        </w:tc>
        <w:tc>
          <w:tcPr>
            <w:tcW w:w="920" w:type="dxa"/>
            <w:tcBorders>
              <w:top w:val="single" w:sz="6" w:space="0" w:color="auto"/>
              <w:left w:val="single" w:sz="6" w:space="0" w:color="auto"/>
              <w:bottom w:val="single" w:sz="6" w:space="0" w:color="auto"/>
              <w:right w:val="single" w:sz="6" w:space="0" w:color="auto"/>
            </w:tcBorders>
            <w:noWrap/>
            <w:hideMark/>
          </w:tcPr>
          <w:p w14:paraId="12D285B1" w14:textId="77777777" w:rsidR="00C50A95" w:rsidRPr="007A0750" w:rsidRDefault="00C50A95" w:rsidP="00416506">
            <w:pPr>
              <w:pStyle w:val="tabletext11"/>
              <w:tabs>
                <w:tab w:val="decimal" w:pos="0"/>
              </w:tabs>
              <w:jc w:val="center"/>
              <w:rPr>
                <w:ins w:id="3368" w:author="Author"/>
              </w:rPr>
            </w:pPr>
            <w:ins w:id="3369" w:author="Author">
              <w:r w:rsidRPr="007A0750">
                <w:t>1.00</w:t>
              </w:r>
            </w:ins>
          </w:p>
        </w:tc>
        <w:tc>
          <w:tcPr>
            <w:tcW w:w="920" w:type="dxa"/>
            <w:tcBorders>
              <w:top w:val="single" w:sz="6" w:space="0" w:color="auto"/>
              <w:left w:val="single" w:sz="6" w:space="0" w:color="auto"/>
              <w:bottom w:val="single" w:sz="6" w:space="0" w:color="auto"/>
              <w:right w:val="single" w:sz="6" w:space="0" w:color="auto"/>
            </w:tcBorders>
            <w:noWrap/>
            <w:hideMark/>
          </w:tcPr>
          <w:p w14:paraId="315F945E" w14:textId="77777777" w:rsidR="00C50A95" w:rsidRPr="007A0750" w:rsidRDefault="00C50A95" w:rsidP="00416506">
            <w:pPr>
              <w:pStyle w:val="tabletext11"/>
              <w:tabs>
                <w:tab w:val="decimal" w:pos="0"/>
                <w:tab w:val="decimal" w:pos="640"/>
              </w:tabs>
              <w:jc w:val="center"/>
              <w:rPr>
                <w:ins w:id="3370" w:author="Author"/>
              </w:rPr>
            </w:pPr>
            <w:ins w:id="3371" w:author="Author">
              <w:r w:rsidRPr="007A0750">
                <w:t>1.00</w:t>
              </w:r>
            </w:ins>
          </w:p>
        </w:tc>
        <w:tc>
          <w:tcPr>
            <w:tcW w:w="1440" w:type="dxa"/>
            <w:tcBorders>
              <w:top w:val="single" w:sz="6" w:space="0" w:color="auto"/>
              <w:left w:val="single" w:sz="6" w:space="0" w:color="auto"/>
              <w:bottom w:val="single" w:sz="6" w:space="0" w:color="auto"/>
              <w:right w:val="single" w:sz="6" w:space="0" w:color="auto"/>
            </w:tcBorders>
            <w:hideMark/>
          </w:tcPr>
          <w:p w14:paraId="3ACBB569" w14:textId="77777777" w:rsidR="00C50A95" w:rsidRPr="007A0750" w:rsidRDefault="00C50A95" w:rsidP="00416506">
            <w:pPr>
              <w:pStyle w:val="tabletext11"/>
              <w:tabs>
                <w:tab w:val="decimal" w:pos="0"/>
                <w:tab w:val="decimal" w:pos="640"/>
              </w:tabs>
              <w:jc w:val="center"/>
              <w:rPr>
                <w:ins w:id="3372" w:author="Author"/>
              </w:rPr>
            </w:pPr>
            <w:ins w:id="3373" w:author="Author">
              <w:r w:rsidRPr="007A0750">
                <w:t>1.00</w:t>
              </w:r>
            </w:ins>
          </w:p>
        </w:tc>
        <w:tc>
          <w:tcPr>
            <w:tcW w:w="854" w:type="dxa"/>
            <w:tcBorders>
              <w:top w:val="single" w:sz="6" w:space="0" w:color="auto"/>
              <w:left w:val="single" w:sz="6" w:space="0" w:color="auto"/>
              <w:bottom w:val="single" w:sz="6" w:space="0" w:color="auto"/>
              <w:right w:val="single" w:sz="6" w:space="0" w:color="auto"/>
            </w:tcBorders>
            <w:hideMark/>
          </w:tcPr>
          <w:p w14:paraId="33FB6020" w14:textId="77777777" w:rsidR="00C50A95" w:rsidRPr="007A0750" w:rsidRDefault="00C50A95" w:rsidP="00416506">
            <w:pPr>
              <w:pStyle w:val="tabletext11"/>
              <w:tabs>
                <w:tab w:val="decimal" w:pos="0"/>
                <w:tab w:val="decimal" w:pos="640"/>
              </w:tabs>
              <w:jc w:val="center"/>
              <w:rPr>
                <w:ins w:id="3374" w:author="Author"/>
              </w:rPr>
            </w:pPr>
            <w:ins w:id="3375" w:author="Author">
              <w:r w:rsidRPr="007A0750">
                <w:t>1.00</w:t>
              </w:r>
            </w:ins>
          </w:p>
        </w:tc>
      </w:tr>
      <w:tr w:rsidR="00C50A95" w:rsidRPr="007A0750" w14:paraId="3A6396F2" w14:textId="77777777" w:rsidTr="00416506">
        <w:trPr>
          <w:cantSplit/>
          <w:trHeight w:val="190"/>
          <w:ins w:id="3376" w:author="Author"/>
        </w:trPr>
        <w:tc>
          <w:tcPr>
            <w:tcW w:w="201" w:type="dxa"/>
            <w:tcBorders>
              <w:top w:val="nil"/>
              <w:left w:val="nil"/>
              <w:bottom w:val="nil"/>
              <w:right w:val="single" w:sz="6" w:space="0" w:color="auto"/>
            </w:tcBorders>
          </w:tcPr>
          <w:p w14:paraId="14F65B66" w14:textId="77777777" w:rsidR="00C50A95" w:rsidRPr="007A0750" w:rsidRDefault="00C50A95" w:rsidP="00416506">
            <w:pPr>
              <w:pStyle w:val="tabletext11"/>
              <w:rPr>
                <w:ins w:id="3377"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4A1D0742" w14:textId="77777777" w:rsidR="00C50A95" w:rsidRPr="007A0750" w:rsidRDefault="00C50A95" w:rsidP="00416506">
            <w:pPr>
              <w:overflowPunct/>
              <w:autoSpaceDE/>
              <w:autoSpaceDN/>
              <w:adjustRightInd/>
              <w:spacing w:before="0" w:line="240" w:lineRule="auto"/>
              <w:jc w:val="left"/>
              <w:rPr>
                <w:ins w:id="3378"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
          <w:p w14:paraId="56AC5973" w14:textId="77777777" w:rsidR="00C50A95" w:rsidRPr="007A0750" w:rsidRDefault="00C50A95" w:rsidP="00416506">
            <w:pPr>
              <w:pStyle w:val="tabletext11"/>
              <w:rPr>
                <w:ins w:id="3379" w:author="Author"/>
              </w:rPr>
            </w:pPr>
            <w:ins w:id="3380" w:author="Author">
              <w:r w:rsidRPr="007A0750">
                <w:t>Movers</w:t>
              </w:r>
            </w:ins>
          </w:p>
        </w:tc>
        <w:tc>
          <w:tcPr>
            <w:tcW w:w="920" w:type="dxa"/>
            <w:tcBorders>
              <w:top w:val="single" w:sz="6" w:space="0" w:color="auto"/>
              <w:left w:val="single" w:sz="6" w:space="0" w:color="auto"/>
              <w:bottom w:val="single" w:sz="6" w:space="0" w:color="auto"/>
              <w:right w:val="single" w:sz="6" w:space="0" w:color="auto"/>
            </w:tcBorders>
            <w:vAlign w:val="center"/>
            <w:hideMark/>
          </w:tcPr>
          <w:p w14:paraId="2CF06EE4" w14:textId="77777777" w:rsidR="00C50A95" w:rsidRPr="007A0750" w:rsidRDefault="00C50A95" w:rsidP="00416506">
            <w:pPr>
              <w:pStyle w:val="tabletext11"/>
              <w:tabs>
                <w:tab w:val="decimal" w:pos="280"/>
              </w:tabs>
              <w:jc w:val="center"/>
              <w:rPr>
                <w:ins w:id="3381" w:author="Author"/>
              </w:rPr>
            </w:pPr>
            <w:ins w:id="3382" w:author="Author">
              <w:r w:rsidRPr="007A0750">
                <w:t>---05</w:t>
              </w:r>
            </w:ins>
          </w:p>
        </w:tc>
        <w:tc>
          <w:tcPr>
            <w:tcW w:w="920" w:type="dxa"/>
            <w:tcBorders>
              <w:top w:val="single" w:sz="6" w:space="0" w:color="auto"/>
              <w:left w:val="single" w:sz="6" w:space="0" w:color="auto"/>
              <w:bottom w:val="single" w:sz="6" w:space="0" w:color="auto"/>
              <w:right w:val="single" w:sz="6" w:space="0" w:color="auto"/>
            </w:tcBorders>
            <w:noWrap/>
            <w:vAlign w:val="center"/>
            <w:hideMark/>
          </w:tcPr>
          <w:p w14:paraId="1EDAD9B3" w14:textId="77777777" w:rsidR="00C50A95" w:rsidRPr="007A0750" w:rsidRDefault="00C50A95" w:rsidP="00416506">
            <w:pPr>
              <w:pStyle w:val="tabletext11"/>
              <w:tabs>
                <w:tab w:val="decimal" w:pos="0"/>
              </w:tabs>
              <w:jc w:val="center"/>
              <w:rPr>
                <w:ins w:id="3383" w:author="Author"/>
              </w:rPr>
            </w:pPr>
            <w:ins w:id="3384" w:author="Author">
              <w:r w:rsidRPr="007A0750">
                <w:t>1.00</w:t>
              </w:r>
            </w:ins>
          </w:p>
        </w:tc>
        <w:tc>
          <w:tcPr>
            <w:tcW w:w="920" w:type="dxa"/>
            <w:tcBorders>
              <w:top w:val="single" w:sz="6" w:space="0" w:color="auto"/>
              <w:left w:val="single" w:sz="6" w:space="0" w:color="auto"/>
              <w:bottom w:val="single" w:sz="6" w:space="0" w:color="auto"/>
              <w:right w:val="single" w:sz="6" w:space="0" w:color="auto"/>
            </w:tcBorders>
            <w:noWrap/>
            <w:vAlign w:val="center"/>
            <w:hideMark/>
          </w:tcPr>
          <w:p w14:paraId="4CDE7CB2" w14:textId="77777777" w:rsidR="00C50A95" w:rsidRPr="007A0750" w:rsidRDefault="00C50A95" w:rsidP="00416506">
            <w:pPr>
              <w:pStyle w:val="tabletext11"/>
              <w:tabs>
                <w:tab w:val="decimal" w:pos="0"/>
                <w:tab w:val="decimal" w:pos="640"/>
              </w:tabs>
              <w:jc w:val="center"/>
              <w:rPr>
                <w:ins w:id="3385" w:author="Author"/>
              </w:rPr>
            </w:pPr>
            <w:ins w:id="3386" w:author="Author">
              <w:r w:rsidRPr="007A0750">
                <w:t>1.00</w:t>
              </w:r>
            </w:ins>
          </w:p>
        </w:tc>
        <w:tc>
          <w:tcPr>
            <w:tcW w:w="1440" w:type="dxa"/>
            <w:tcBorders>
              <w:top w:val="single" w:sz="6" w:space="0" w:color="auto"/>
              <w:left w:val="single" w:sz="6" w:space="0" w:color="auto"/>
              <w:bottom w:val="single" w:sz="6" w:space="0" w:color="auto"/>
              <w:right w:val="single" w:sz="6" w:space="0" w:color="auto"/>
            </w:tcBorders>
            <w:vAlign w:val="center"/>
            <w:hideMark/>
          </w:tcPr>
          <w:p w14:paraId="0E629C3F" w14:textId="77777777" w:rsidR="00C50A95" w:rsidRPr="007A0750" w:rsidRDefault="00C50A95" w:rsidP="00416506">
            <w:pPr>
              <w:pStyle w:val="tabletext11"/>
              <w:tabs>
                <w:tab w:val="decimal" w:pos="0"/>
                <w:tab w:val="decimal" w:pos="640"/>
              </w:tabs>
              <w:jc w:val="center"/>
              <w:rPr>
                <w:ins w:id="3387" w:author="Author"/>
              </w:rPr>
            </w:pPr>
            <w:ins w:id="3388" w:author="Author">
              <w:r w:rsidRPr="007A0750">
                <w:t>1.00</w:t>
              </w:r>
            </w:ins>
          </w:p>
        </w:tc>
        <w:tc>
          <w:tcPr>
            <w:tcW w:w="854" w:type="dxa"/>
            <w:tcBorders>
              <w:top w:val="single" w:sz="6" w:space="0" w:color="auto"/>
              <w:left w:val="single" w:sz="6" w:space="0" w:color="auto"/>
              <w:bottom w:val="single" w:sz="6" w:space="0" w:color="auto"/>
              <w:right w:val="single" w:sz="6" w:space="0" w:color="auto"/>
            </w:tcBorders>
            <w:vAlign w:val="center"/>
            <w:hideMark/>
          </w:tcPr>
          <w:p w14:paraId="7810DFB8" w14:textId="77777777" w:rsidR="00C50A95" w:rsidRPr="007A0750" w:rsidRDefault="00C50A95" w:rsidP="00416506">
            <w:pPr>
              <w:pStyle w:val="tabletext11"/>
              <w:tabs>
                <w:tab w:val="decimal" w:pos="0"/>
                <w:tab w:val="decimal" w:pos="640"/>
              </w:tabs>
              <w:jc w:val="center"/>
              <w:rPr>
                <w:ins w:id="3389" w:author="Author"/>
              </w:rPr>
            </w:pPr>
            <w:ins w:id="3390" w:author="Author">
              <w:r w:rsidRPr="007A0750">
                <w:t>1.00</w:t>
              </w:r>
            </w:ins>
          </w:p>
        </w:tc>
      </w:tr>
      <w:tr w:rsidR="00C50A95" w:rsidRPr="007A0750" w14:paraId="41BC0040" w14:textId="77777777" w:rsidTr="00416506">
        <w:trPr>
          <w:cantSplit/>
          <w:trHeight w:val="190"/>
          <w:ins w:id="3391" w:author="Author"/>
        </w:trPr>
        <w:tc>
          <w:tcPr>
            <w:tcW w:w="201" w:type="dxa"/>
            <w:tcBorders>
              <w:top w:val="nil"/>
              <w:left w:val="nil"/>
              <w:bottom w:val="nil"/>
              <w:right w:val="single" w:sz="6" w:space="0" w:color="auto"/>
            </w:tcBorders>
          </w:tcPr>
          <w:p w14:paraId="19A29A8F" w14:textId="77777777" w:rsidR="00C50A95" w:rsidRPr="007A0750" w:rsidRDefault="00C50A95" w:rsidP="00416506">
            <w:pPr>
              <w:pStyle w:val="tabletext11"/>
              <w:rPr>
                <w:ins w:id="3392"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0E100EDC" w14:textId="77777777" w:rsidR="00C50A95" w:rsidRPr="007A0750" w:rsidRDefault="00C50A95" w:rsidP="00416506">
            <w:pPr>
              <w:overflowPunct/>
              <w:autoSpaceDE/>
              <w:autoSpaceDN/>
              <w:adjustRightInd/>
              <w:spacing w:before="0" w:line="240" w:lineRule="auto"/>
              <w:jc w:val="left"/>
              <w:rPr>
                <w:ins w:id="3393"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
          <w:p w14:paraId="1916B629" w14:textId="77777777" w:rsidR="00C50A95" w:rsidRPr="007A0750" w:rsidRDefault="00C50A95" w:rsidP="00416506">
            <w:pPr>
              <w:pStyle w:val="tabletext11"/>
              <w:rPr>
                <w:ins w:id="3394" w:author="Author"/>
              </w:rPr>
            </w:pPr>
            <w:ins w:id="3395" w:author="Author">
              <w:r w:rsidRPr="007A0750">
                <w:t>Owned trucks, tractors and trailers that the insured leases or rents to others to use in their trucking or motor carrier operations when the insured lessor has agreed, in writing, to provide primary coverage and to hold the lessee harmless in a written lease agreement</w:t>
              </w:r>
            </w:ins>
          </w:p>
        </w:tc>
        <w:tc>
          <w:tcPr>
            <w:tcW w:w="920" w:type="dxa"/>
            <w:tcBorders>
              <w:top w:val="single" w:sz="6" w:space="0" w:color="auto"/>
              <w:left w:val="single" w:sz="6" w:space="0" w:color="auto"/>
              <w:bottom w:val="single" w:sz="6" w:space="0" w:color="auto"/>
              <w:right w:val="single" w:sz="6" w:space="0" w:color="auto"/>
            </w:tcBorders>
            <w:vAlign w:val="center"/>
            <w:hideMark/>
          </w:tcPr>
          <w:p w14:paraId="17570B21" w14:textId="77777777" w:rsidR="00C50A95" w:rsidRPr="007A0750" w:rsidRDefault="00C50A95" w:rsidP="00416506">
            <w:pPr>
              <w:pStyle w:val="tabletext11"/>
              <w:tabs>
                <w:tab w:val="decimal" w:pos="280"/>
              </w:tabs>
              <w:jc w:val="center"/>
              <w:rPr>
                <w:ins w:id="3396" w:author="Author"/>
              </w:rPr>
            </w:pPr>
            <w:ins w:id="3397" w:author="Author">
              <w:r w:rsidRPr="007A0750">
                <w:t>---06</w:t>
              </w:r>
            </w:ins>
          </w:p>
        </w:tc>
        <w:tc>
          <w:tcPr>
            <w:tcW w:w="920" w:type="dxa"/>
            <w:tcBorders>
              <w:top w:val="single" w:sz="6" w:space="0" w:color="auto"/>
              <w:left w:val="single" w:sz="6" w:space="0" w:color="auto"/>
              <w:bottom w:val="single" w:sz="6" w:space="0" w:color="auto"/>
              <w:right w:val="single" w:sz="6" w:space="0" w:color="auto"/>
            </w:tcBorders>
            <w:noWrap/>
            <w:vAlign w:val="center"/>
            <w:hideMark/>
          </w:tcPr>
          <w:p w14:paraId="0152A85D" w14:textId="77777777" w:rsidR="00C50A95" w:rsidRPr="007A0750" w:rsidRDefault="00C50A95" w:rsidP="00416506">
            <w:pPr>
              <w:pStyle w:val="tabletext11"/>
              <w:tabs>
                <w:tab w:val="decimal" w:pos="0"/>
              </w:tabs>
              <w:jc w:val="center"/>
              <w:rPr>
                <w:ins w:id="3398" w:author="Author"/>
              </w:rPr>
            </w:pPr>
            <w:ins w:id="3399" w:author="Author">
              <w:r w:rsidRPr="007A0750">
                <w:t>1.10</w:t>
              </w:r>
            </w:ins>
          </w:p>
        </w:tc>
        <w:tc>
          <w:tcPr>
            <w:tcW w:w="920" w:type="dxa"/>
            <w:tcBorders>
              <w:top w:val="single" w:sz="6" w:space="0" w:color="auto"/>
              <w:left w:val="single" w:sz="6" w:space="0" w:color="auto"/>
              <w:bottom w:val="single" w:sz="6" w:space="0" w:color="auto"/>
              <w:right w:val="single" w:sz="6" w:space="0" w:color="auto"/>
            </w:tcBorders>
            <w:noWrap/>
            <w:vAlign w:val="center"/>
            <w:hideMark/>
          </w:tcPr>
          <w:p w14:paraId="5B11B42D" w14:textId="77777777" w:rsidR="00C50A95" w:rsidRPr="007A0750" w:rsidRDefault="00C50A95" w:rsidP="00416506">
            <w:pPr>
              <w:pStyle w:val="tabletext11"/>
              <w:tabs>
                <w:tab w:val="decimal" w:pos="0"/>
                <w:tab w:val="decimal" w:pos="640"/>
              </w:tabs>
              <w:jc w:val="center"/>
              <w:rPr>
                <w:ins w:id="3400" w:author="Author"/>
              </w:rPr>
            </w:pPr>
            <w:ins w:id="3401" w:author="Author">
              <w:r w:rsidRPr="007A0750">
                <w:t>1.00</w:t>
              </w:r>
            </w:ins>
          </w:p>
        </w:tc>
        <w:tc>
          <w:tcPr>
            <w:tcW w:w="1440" w:type="dxa"/>
            <w:tcBorders>
              <w:top w:val="single" w:sz="6" w:space="0" w:color="auto"/>
              <w:left w:val="single" w:sz="6" w:space="0" w:color="auto"/>
              <w:bottom w:val="single" w:sz="6" w:space="0" w:color="auto"/>
              <w:right w:val="single" w:sz="6" w:space="0" w:color="auto"/>
            </w:tcBorders>
            <w:vAlign w:val="center"/>
            <w:hideMark/>
          </w:tcPr>
          <w:p w14:paraId="513A0B9F" w14:textId="77777777" w:rsidR="00C50A95" w:rsidRPr="007A0750" w:rsidRDefault="00C50A95" w:rsidP="00416506">
            <w:pPr>
              <w:pStyle w:val="tabletext11"/>
              <w:tabs>
                <w:tab w:val="decimal" w:pos="0"/>
                <w:tab w:val="decimal" w:pos="640"/>
              </w:tabs>
              <w:jc w:val="center"/>
              <w:rPr>
                <w:ins w:id="3402" w:author="Author"/>
              </w:rPr>
            </w:pPr>
            <w:ins w:id="3403" w:author="Author">
              <w:r w:rsidRPr="007A0750">
                <w:t>1.00</w:t>
              </w:r>
            </w:ins>
          </w:p>
        </w:tc>
        <w:tc>
          <w:tcPr>
            <w:tcW w:w="854" w:type="dxa"/>
            <w:tcBorders>
              <w:top w:val="single" w:sz="6" w:space="0" w:color="auto"/>
              <w:left w:val="single" w:sz="6" w:space="0" w:color="auto"/>
              <w:bottom w:val="single" w:sz="6" w:space="0" w:color="auto"/>
              <w:right w:val="single" w:sz="6" w:space="0" w:color="auto"/>
            </w:tcBorders>
            <w:vAlign w:val="center"/>
            <w:hideMark/>
          </w:tcPr>
          <w:p w14:paraId="3ADCBFEF" w14:textId="77777777" w:rsidR="00C50A95" w:rsidRPr="007A0750" w:rsidRDefault="00C50A95" w:rsidP="00416506">
            <w:pPr>
              <w:pStyle w:val="tabletext11"/>
              <w:tabs>
                <w:tab w:val="decimal" w:pos="0"/>
                <w:tab w:val="decimal" w:pos="640"/>
              </w:tabs>
              <w:jc w:val="center"/>
              <w:rPr>
                <w:ins w:id="3404" w:author="Author"/>
              </w:rPr>
            </w:pPr>
            <w:ins w:id="3405" w:author="Author">
              <w:r w:rsidRPr="007A0750">
                <w:t>1.00</w:t>
              </w:r>
            </w:ins>
          </w:p>
        </w:tc>
      </w:tr>
      <w:tr w:rsidR="00C50A95" w:rsidRPr="007A0750" w14:paraId="0C2BF797" w14:textId="77777777" w:rsidTr="00416506">
        <w:trPr>
          <w:cantSplit/>
          <w:trHeight w:val="190"/>
          <w:ins w:id="3406" w:author="Author"/>
        </w:trPr>
        <w:tc>
          <w:tcPr>
            <w:tcW w:w="201" w:type="dxa"/>
            <w:tcBorders>
              <w:top w:val="nil"/>
              <w:left w:val="nil"/>
              <w:bottom w:val="nil"/>
              <w:right w:val="single" w:sz="6" w:space="0" w:color="auto"/>
            </w:tcBorders>
          </w:tcPr>
          <w:p w14:paraId="64627B94" w14:textId="77777777" w:rsidR="00C50A95" w:rsidRPr="007A0750" w:rsidRDefault="00C50A95" w:rsidP="00416506">
            <w:pPr>
              <w:pStyle w:val="tabletext11"/>
              <w:rPr>
                <w:ins w:id="3407"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312BBEEC" w14:textId="77777777" w:rsidR="00C50A95" w:rsidRPr="007A0750" w:rsidRDefault="00C50A95" w:rsidP="00416506">
            <w:pPr>
              <w:overflowPunct/>
              <w:autoSpaceDE/>
              <w:autoSpaceDN/>
              <w:adjustRightInd/>
              <w:spacing w:before="0" w:line="240" w:lineRule="auto"/>
              <w:jc w:val="left"/>
              <w:rPr>
                <w:ins w:id="3408"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
          <w:p w14:paraId="76483B9F" w14:textId="77777777" w:rsidR="00C50A95" w:rsidRPr="007A0750" w:rsidRDefault="00C50A95" w:rsidP="00416506">
            <w:pPr>
              <w:pStyle w:val="tabletext11"/>
              <w:rPr>
                <w:ins w:id="3409" w:author="Author"/>
              </w:rPr>
            </w:pPr>
            <w:ins w:id="3410" w:author="Author">
              <w:r w:rsidRPr="007A0750">
                <w:t>All Other Truckers</w:t>
              </w:r>
            </w:ins>
          </w:p>
        </w:tc>
        <w:tc>
          <w:tcPr>
            <w:tcW w:w="920" w:type="dxa"/>
            <w:tcBorders>
              <w:top w:val="single" w:sz="6" w:space="0" w:color="auto"/>
              <w:left w:val="single" w:sz="6" w:space="0" w:color="auto"/>
              <w:bottom w:val="single" w:sz="6" w:space="0" w:color="auto"/>
              <w:right w:val="single" w:sz="6" w:space="0" w:color="auto"/>
            </w:tcBorders>
            <w:vAlign w:val="center"/>
            <w:hideMark/>
          </w:tcPr>
          <w:p w14:paraId="4C244570" w14:textId="77777777" w:rsidR="00C50A95" w:rsidRPr="007A0750" w:rsidRDefault="00C50A95" w:rsidP="00416506">
            <w:pPr>
              <w:pStyle w:val="tabletext11"/>
              <w:tabs>
                <w:tab w:val="decimal" w:pos="280"/>
              </w:tabs>
              <w:jc w:val="center"/>
              <w:rPr>
                <w:ins w:id="3411" w:author="Author"/>
              </w:rPr>
            </w:pPr>
            <w:ins w:id="3412" w:author="Author">
              <w:r w:rsidRPr="007A0750">
                <w:t>---29</w:t>
              </w:r>
            </w:ins>
          </w:p>
        </w:tc>
        <w:tc>
          <w:tcPr>
            <w:tcW w:w="920" w:type="dxa"/>
            <w:tcBorders>
              <w:top w:val="single" w:sz="6" w:space="0" w:color="auto"/>
              <w:left w:val="single" w:sz="6" w:space="0" w:color="auto"/>
              <w:bottom w:val="single" w:sz="6" w:space="0" w:color="auto"/>
              <w:right w:val="single" w:sz="6" w:space="0" w:color="auto"/>
            </w:tcBorders>
            <w:noWrap/>
            <w:hideMark/>
          </w:tcPr>
          <w:p w14:paraId="2688AB23" w14:textId="77777777" w:rsidR="00C50A95" w:rsidRPr="007A0750" w:rsidRDefault="00C50A95" w:rsidP="00416506">
            <w:pPr>
              <w:pStyle w:val="tabletext11"/>
              <w:tabs>
                <w:tab w:val="decimal" w:pos="0"/>
              </w:tabs>
              <w:jc w:val="center"/>
              <w:rPr>
                <w:ins w:id="3413" w:author="Author"/>
              </w:rPr>
            </w:pPr>
            <w:ins w:id="3414" w:author="Author">
              <w:r w:rsidRPr="007A0750">
                <w:t>1.00</w:t>
              </w:r>
            </w:ins>
          </w:p>
        </w:tc>
        <w:tc>
          <w:tcPr>
            <w:tcW w:w="920" w:type="dxa"/>
            <w:tcBorders>
              <w:top w:val="single" w:sz="6" w:space="0" w:color="auto"/>
              <w:left w:val="single" w:sz="6" w:space="0" w:color="auto"/>
              <w:bottom w:val="single" w:sz="6" w:space="0" w:color="auto"/>
              <w:right w:val="single" w:sz="6" w:space="0" w:color="auto"/>
            </w:tcBorders>
            <w:noWrap/>
            <w:hideMark/>
          </w:tcPr>
          <w:p w14:paraId="641A2233" w14:textId="77777777" w:rsidR="00C50A95" w:rsidRPr="007A0750" w:rsidRDefault="00C50A95" w:rsidP="00416506">
            <w:pPr>
              <w:pStyle w:val="tabletext11"/>
              <w:tabs>
                <w:tab w:val="decimal" w:pos="0"/>
                <w:tab w:val="decimal" w:pos="640"/>
              </w:tabs>
              <w:jc w:val="center"/>
              <w:rPr>
                <w:ins w:id="3415" w:author="Author"/>
              </w:rPr>
            </w:pPr>
            <w:ins w:id="3416" w:author="Author">
              <w:r w:rsidRPr="007A0750">
                <w:t>1.00</w:t>
              </w:r>
            </w:ins>
          </w:p>
        </w:tc>
        <w:tc>
          <w:tcPr>
            <w:tcW w:w="1440" w:type="dxa"/>
            <w:tcBorders>
              <w:top w:val="single" w:sz="6" w:space="0" w:color="auto"/>
              <w:left w:val="single" w:sz="6" w:space="0" w:color="auto"/>
              <w:bottom w:val="single" w:sz="6" w:space="0" w:color="auto"/>
              <w:right w:val="single" w:sz="6" w:space="0" w:color="auto"/>
            </w:tcBorders>
            <w:hideMark/>
          </w:tcPr>
          <w:p w14:paraId="599ED91D" w14:textId="77777777" w:rsidR="00C50A95" w:rsidRPr="007A0750" w:rsidRDefault="00C50A95" w:rsidP="00416506">
            <w:pPr>
              <w:pStyle w:val="tabletext11"/>
              <w:tabs>
                <w:tab w:val="decimal" w:pos="0"/>
                <w:tab w:val="decimal" w:pos="640"/>
              </w:tabs>
              <w:jc w:val="center"/>
              <w:rPr>
                <w:ins w:id="3417" w:author="Author"/>
              </w:rPr>
            </w:pPr>
            <w:ins w:id="3418" w:author="Author">
              <w:r w:rsidRPr="007A0750">
                <w:t>1.00</w:t>
              </w:r>
            </w:ins>
          </w:p>
        </w:tc>
        <w:tc>
          <w:tcPr>
            <w:tcW w:w="854" w:type="dxa"/>
            <w:tcBorders>
              <w:top w:val="single" w:sz="6" w:space="0" w:color="auto"/>
              <w:left w:val="single" w:sz="6" w:space="0" w:color="auto"/>
              <w:bottom w:val="single" w:sz="6" w:space="0" w:color="auto"/>
              <w:right w:val="single" w:sz="6" w:space="0" w:color="auto"/>
            </w:tcBorders>
            <w:hideMark/>
          </w:tcPr>
          <w:p w14:paraId="3DFC1E87" w14:textId="77777777" w:rsidR="00C50A95" w:rsidRPr="007A0750" w:rsidRDefault="00C50A95" w:rsidP="00416506">
            <w:pPr>
              <w:pStyle w:val="tabletext11"/>
              <w:tabs>
                <w:tab w:val="decimal" w:pos="0"/>
                <w:tab w:val="decimal" w:pos="640"/>
              </w:tabs>
              <w:jc w:val="center"/>
              <w:rPr>
                <w:ins w:id="3419" w:author="Author"/>
              </w:rPr>
            </w:pPr>
            <w:ins w:id="3420" w:author="Author">
              <w:r w:rsidRPr="007A0750">
                <w:t>1.00</w:t>
              </w:r>
            </w:ins>
          </w:p>
        </w:tc>
      </w:tr>
      <w:tr w:rsidR="00C50A95" w:rsidRPr="007A0750" w14:paraId="4C1D9791" w14:textId="77777777" w:rsidTr="00416506">
        <w:trPr>
          <w:cantSplit/>
          <w:trHeight w:val="190"/>
          <w:ins w:id="3421" w:author="Author"/>
        </w:trPr>
        <w:tc>
          <w:tcPr>
            <w:tcW w:w="201" w:type="dxa"/>
            <w:tcBorders>
              <w:top w:val="nil"/>
              <w:left w:val="nil"/>
              <w:bottom w:val="nil"/>
              <w:right w:val="single" w:sz="6" w:space="0" w:color="auto"/>
            </w:tcBorders>
          </w:tcPr>
          <w:p w14:paraId="0DC60778" w14:textId="77777777" w:rsidR="00C50A95" w:rsidRPr="007A0750" w:rsidRDefault="00C50A95" w:rsidP="00416506">
            <w:pPr>
              <w:pStyle w:val="tabletext11"/>
              <w:rPr>
                <w:ins w:id="3422"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
          <w:p w14:paraId="01192F22" w14:textId="77777777" w:rsidR="00C50A95" w:rsidRPr="007A0750" w:rsidRDefault="00C50A95" w:rsidP="00416506">
            <w:pPr>
              <w:pStyle w:val="tabletext11"/>
              <w:rPr>
                <w:ins w:id="3423" w:author="Author"/>
              </w:rPr>
            </w:pPr>
            <w:ins w:id="3424" w:author="Author">
              <w:r w:rsidRPr="007A0750">
                <w:t>Food Delivery: Autos used by food manufacturers to transport raw and finished products or used in wholesale distribution of food</w:t>
              </w:r>
            </w:ins>
          </w:p>
        </w:tc>
        <w:tc>
          <w:tcPr>
            <w:tcW w:w="3357" w:type="dxa"/>
            <w:tcBorders>
              <w:top w:val="single" w:sz="6" w:space="0" w:color="auto"/>
              <w:left w:val="single" w:sz="6" w:space="0" w:color="auto"/>
              <w:bottom w:val="single" w:sz="6" w:space="0" w:color="auto"/>
              <w:right w:val="single" w:sz="6" w:space="0" w:color="auto"/>
            </w:tcBorders>
            <w:vAlign w:val="bottom"/>
            <w:hideMark/>
          </w:tcPr>
          <w:p w14:paraId="3E31E918" w14:textId="77777777" w:rsidR="00C50A95" w:rsidRPr="007A0750" w:rsidRDefault="00C50A95" w:rsidP="00416506">
            <w:pPr>
              <w:pStyle w:val="tabletext11"/>
              <w:rPr>
                <w:ins w:id="3425" w:author="Author"/>
              </w:rPr>
            </w:pPr>
            <w:ins w:id="3426" w:author="Author">
              <w:r w:rsidRPr="007A0750">
                <w:t>Canneries and Packing Plants</w:t>
              </w:r>
            </w:ins>
          </w:p>
        </w:tc>
        <w:tc>
          <w:tcPr>
            <w:tcW w:w="920" w:type="dxa"/>
            <w:tcBorders>
              <w:top w:val="single" w:sz="6" w:space="0" w:color="auto"/>
              <w:left w:val="single" w:sz="6" w:space="0" w:color="auto"/>
              <w:bottom w:val="single" w:sz="6" w:space="0" w:color="auto"/>
              <w:right w:val="single" w:sz="6" w:space="0" w:color="auto"/>
            </w:tcBorders>
            <w:vAlign w:val="center"/>
            <w:hideMark/>
          </w:tcPr>
          <w:p w14:paraId="1BC80AF9" w14:textId="77777777" w:rsidR="00C50A95" w:rsidRPr="007A0750" w:rsidRDefault="00C50A95" w:rsidP="00416506">
            <w:pPr>
              <w:pStyle w:val="tabletext11"/>
              <w:tabs>
                <w:tab w:val="decimal" w:pos="280"/>
              </w:tabs>
              <w:jc w:val="center"/>
              <w:rPr>
                <w:ins w:id="3427" w:author="Author"/>
              </w:rPr>
            </w:pPr>
            <w:ins w:id="3428" w:author="Author">
              <w:r w:rsidRPr="007A0750">
                <w:t>---31</w:t>
              </w:r>
            </w:ins>
          </w:p>
        </w:tc>
        <w:tc>
          <w:tcPr>
            <w:tcW w:w="920" w:type="dxa"/>
            <w:tcBorders>
              <w:top w:val="single" w:sz="6" w:space="0" w:color="auto"/>
              <w:left w:val="single" w:sz="6" w:space="0" w:color="auto"/>
              <w:bottom w:val="single" w:sz="6" w:space="0" w:color="auto"/>
              <w:right w:val="single" w:sz="6" w:space="0" w:color="auto"/>
            </w:tcBorders>
            <w:noWrap/>
            <w:hideMark/>
          </w:tcPr>
          <w:p w14:paraId="6459BBCF" w14:textId="77777777" w:rsidR="00C50A95" w:rsidRPr="007A0750" w:rsidRDefault="00C50A95" w:rsidP="00416506">
            <w:pPr>
              <w:pStyle w:val="tabletext11"/>
              <w:tabs>
                <w:tab w:val="decimal" w:pos="0"/>
              </w:tabs>
              <w:jc w:val="center"/>
              <w:rPr>
                <w:ins w:id="3429" w:author="Author"/>
              </w:rPr>
            </w:pPr>
            <w:ins w:id="3430" w:author="Author">
              <w:r w:rsidRPr="007A0750">
                <w:t>1.00</w:t>
              </w:r>
            </w:ins>
          </w:p>
        </w:tc>
        <w:tc>
          <w:tcPr>
            <w:tcW w:w="920" w:type="dxa"/>
            <w:tcBorders>
              <w:top w:val="single" w:sz="6" w:space="0" w:color="auto"/>
              <w:left w:val="single" w:sz="6" w:space="0" w:color="auto"/>
              <w:bottom w:val="single" w:sz="6" w:space="0" w:color="auto"/>
              <w:right w:val="single" w:sz="6" w:space="0" w:color="auto"/>
            </w:tcBorders>
            <w:noWrap/>
            <w:hideMark/>
          </w:tcPr>
          <w:p w14:paraId="6186EDBB" w14:textId="77777777" w:rsidR="00C50A95" w:rsidRPr="007A0750" w:rsidRDefault="00C50A95" w:rsidP="00416506">
            <w:pPr>
              <w:pStyle w:val="tabletext11"/>
              <w:tabs>
                <w:tab w:val="decimal" w:pos="0"/>
                <w:tab w:val="decimal" w:pos="640"/>
              </w:tabs>
              <w:jc w:val="center"/>
              <w:rPr>
                <w:ins w:id="3431" w:author="Author"/>
              </w:rPr>
            </w:pPr>
            <w:ins w:id="3432" w:author="Author">
              <w:r w:rsidRPr="007A0750">
                <w:t>1.00</w:t>
              </w:r>
            </w:ins>
          </w:p>
        </w:tc>
        <w:tc>
          <w:tcPr>
            <w:tcW w:w="1440" w:type="dxa"/>
            <w:tcBorders>
              <w:top w:val="single" w:sz="6" w:space="0" w:color="auto"/>
              <w:left w:val="single" w:sz="6" w:space="0" w:color="auto"/>
              <w:bottom w:val="single" w:sz="6" w:space="0" w:color="auto"/>
              <w:right w:val="single" w:sz="6" w:space="0" w:color="auto"/>
            </w:tcBorders>
            <w:hideMark/>
          </w:tcPr>
          <w:p w14:paraId="105B109A" w14:textId="77777777" w:rsidR="00C50A95" w:rsidRPr="007A0750" w:rsidRDefault="00C50A95" w:rsidP="00416506">
            <w:pPr>
              <w:pStyle w:val="tabletext11"/>
              <w:tabs>
                <w:tab w:val="decimal" w:pos="0"/>
                <w:tab w:val="decimal" w:pos="640"/>
              </w:tabs>
              <w:jc w:val="center"/>
              <w:rPr>
                <w:ins w:id="3433" w:author="Author"/>
              </w:rPr>
            </w:pPr>
            <w:ins w:id="3434" w:author="Author">
              <w:r w:rsidRPr="007A0750">
                <w:t>1.00</w:t>
              </w:r>
            </w:ins>
          </w:p>
        </w:tc>
        <w:tc>
          <w:tcPr>
            <w:tcW w:w="854" w:type="dxa"/>
            <w:tcBorders>
              <w:top w:val="single" w:sz="6" w:space="0" w:color="auto"/>
              <w:left w:val="single" w:sz="6" w:space="0" w:color="auto"/>
              <w:bottom w:val="single" w:sz="6" w:space="0" w:color="auto"/>
              <w:right w:val="single" w:sz="6" w:space="0" w:color="auto"/>
            </w:tcBorders>
            <w:hideMark/>
          </w:tcPr>
          <w:p w14:paraId="1098AC7B" w14:textId="77777777" w:rsidR="00C50A95" w:rsidRPr="007A0750" w:rsidRDefault="00C50A95" w:rsidP="00416506">
            <w:pPr>
              <w:pStyle w:val="tabletext11"/>
              <w:tabs>
                <w:tab w:val="decimal" w:pos="0"/>
                <w:tab w:val="decimal" w:pos="640"/>
              </w:tabs>
              <w:jc w:val="center"/>
              <w:rPr>
                <w:ins w:id="3435" w:author="Author"/>
              </w:rPr>
            </w:pPr>
            <w:ins w:id="3436" w:author="Author">
              <w:r w:rsidRPr="007A0750">
                <w:t>1.00</w:t>
              </w:r>
            </w:ins>
          </w:p>
        </w:tc>
      </w:tr>
      <w:tr w:rsidR="00C50A95" w:rsidRPr="007A0750" w14:paraId="26719CDC" w14:textId="77777777" w:rsidTr="00416506">
        <w:trPr>
          <w:cantSplit/>
          <w:trHeight w:val="190"/>
          <w:ins w:id="3437" w:author="Author"/>
        </w:trPr>
        <w:tc>
          <w:tcPr>
            <w:tcW w:w="201" w:type="dxa"/>
            <w:tcBorders>
              <w:top w:val="nil"/>
              <w:left w:val="nil"/>
              <w:bottom w:val="nil"/>
              <w:right w:val="single" w:sz="6" w:space="0" w:color="auto"/>
            </w:tcBorders>
          </w:tcPr>
          <w:p w14:paraId="264C67F3" w14:textId="77777777" w:rsidR="00C50A95" w:rsidRPr="007A0750" w:rsidRDefault="00C50A95" w:rsidP="00416506">
            <w:pPr>
              <w:pStyle w:val="tabletext11"/>
              <w:rPr>
                <w:ins w:id="3438"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5C3C99AF" w14:textId="77777777" w:rsidR="00C50A95" w:rsidRPr="007A0750" w:rsidRDefault="00C50A95" w:rsidP="00416506">
            <w:pPr>
              <w:overflowPunct/>
              <w:autoSpaceDE/>
              <w:autoSpaceDN/>
              <w:adjustRightInd/>
              <w:spacing w:before="0" w:line="240" w:lineRule="auto"/>
              <w:jc w:val="left"/>
              <w:rPr>
                <w:ins w:id="3439"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
          <w:p w14:paraId="1BE0C88F" w14:textId="77777777" w:rsidR="00C50A95" w:rsidRPr="007A0750" w:rsidRDefault="00C50A95" w:rsidP="00416506">
            <w:pPr>
              <w:pStyle w:val="tabletext11"/>
              <w:rPr>
                <w:ins w:id="3440" w:author="Author"/>
              </w:rPr>
            </w:pPr>
            <w:ins w:id="3441" w:author="Author">
              <w:r w:rsidRPr="007A0750">
                <w:t>Fish and Seafood</w:t>
              </w:r>
            </w:ins>
          </w:p>
        </w:tc>
        <w:tc>
          <w:tcPr>
            <w:tcW w:w="920" w:type="dxa"/>
            <w:tcBorders>
              <w:top w:val="single" w:sz="6" w:space="0" w:color="auto"/>
              <w:left w:val="single" w:sz="6" w:space="0" w:color="auto"/>
              <w:bottom w:val="single" w:sz="6" w:space="0" w:color="auto"/>
              <w:right w:val="single" w:sz="6" w:space="0" w:color="auto"/>
            </w:tcBorders>
            <w:vAlign w:val="center"/>
            <w:hideMark/>
          </w:tcPr>
          <w:p w14:paraId="197AE4B4" w14:textId="77777777" w:rsidR="00C50A95" w:rsidRPr="007A0750" w:rsidRDefault="00C50A95" w:rsidP="00416506">
            <w:pPr>
              <w:pStyle w:val="tabletext11"/>
              <w:tabs>
                <w:tab w:val="decimal" w:pos="280"/>
              </w:tabs>
              <w:jc w:val="center"/>
              <w:rPr>
                <w:ins w:id="3442" w:author="Author"/>
              </w:rPr>
            </w:pPr>
            <w:ins w:id="3443" w:author="Author">
              <w:r w:rsidRPr="007A0750">
                <w:t>---32</w:t>
              </w:r>
            </w:ins>
          </w:p>
        </w:tc>
        <w:tc>
          <w:tcPr>
            <w:tcW w:w="920" w:type="dxa"/>
            <w:tcBorders>
              <w:top w:val="single" w:sz="6" w:space="0" w:color="auto"/>
              <w:left w:val="single" w:sz="6" w:space="0" w:color="auto"/>
              <w:bottom w:val="single" w:sz="6" w:space="0" w:color="auto"/>
              <w:right w:val="single" w:sz="6" w:space="0" w:color="auto"/>
            </w:tcBorders>
            <w:noWrap/>
            <w:hideMark/>
          </w:tcPr>
          <w:p w14:paraId="1AA47D33" w14:textId="77777777" w:rsidR="00C50A95" w:rsidRPr="007A0750" w:rsidRDefault="00C50A95" w:rsidP="00416506">
            <w:pPr>
              <w:pStyle w:val="tabletext11"/>
              <w:tabs>
                <w:tab w:val="decimal" w:pos="0"/>
              </w:tabs>
              <w:jc w:val="center"/>
              <w:rPr>
                <w:ins w:id="3444" w:author="Author"/>
              </w:rPr>
            </w:pPr>
            <w:ins w:id="3445" w:author="Author">
              <w:r w:rsidRPr="007A0750">
                <w:t>1.00</w:t>
              </w:r>
            </w:ins>
          </w:p>
        </w:tc>
        <w:tc>
          <w:tcPr>
            <w:tcW w:w="920" w:type="dxa"/>
            <w:tcBorders>
              <w:top w:val="single" w:sz="6" w:space="0" w:color="auto"/>
              <w:left w:val="single" w:sz="6" w:space="0" w:color="auto"/>
              <w:bottom w:val="single" w:sz="6" w:space="0" w:color="auto"/>
              <w:right w:val="single" w:sz="6" w:space="0" w:color="auto"/>
            </w:tcBorders>
            <w:noWrap/>
            <w:hideMark/>
          </w:tcPr>
          <w:p w14:paraId="3363BCA9" w14:textId="77777777" w:rsidR="00C50A95" w:rsidRPr="007A0750" w:rsidRDefault="00C50A95" w:rsidP="00416506">
            <w:pPr>
              <w:pStyle w:val="tabletext11"/>
              <w:tabs>
                <w:tab w:val="decimal" w:pos="0"/>
                <w:tab w:val="decimal" w:pos="640"/>
              </w:tabs>
              <w:jc w:val="center"/>
              <w:rPr>
                <w:ins w:id="3446" w:author="Author"/>
              </w:rPr>
            </w:pPr>
            <w:ins w:id="3447" w:author="Author">
              <w:r w:rsidRPr="007A0750">
                <w:t>1.00</w:t>
              </w:r>
            </w:ins>
          </w:p>
        </w:tc>
        <w:tc>
          <w:tcPr>
            <w:tcW w:w="1440" w:type="dxa"/>
            <w:tcBorders>
              <w:top w:val="single" w:sz="6" w:space="0" w:color="auto"/>
              <w:left w:val="single" w:sz="6" w:space="0" w:color="auto"/>
              <w:bottom w:val="single" w:sz="6" w:space="0" w:color="auto"/>
              <w:right w:val="single" w:sz="6" w:space="0" w:color="auto"/>
            </w:tcBorders>
            <w:hideMark/>
          </w:tcPr>
          <w:p w14:paraId="14495C8A" w14:textId="77777777" w:rsidR="00C50A95" w:rsidRPr="007A0750" w:rsidRDefault="00C50A95" w:rsidP="00416506">
            <w:pPr>
              <w:pStyle w:val="tabletext11"/>
              <w:tabs>
                <w:tab w:val="decimal" w:pos="0"/>
                <w:tab w:val="decimal" w:pos="640"/>
              </w:tabs>
              <w:jc w:val="center"/>
              <w:rPr>
                <w:ins w:id="3448" w:author="Author"/>
              </w:rPr>
            </w:pPr>
            <w:ins w:id="3449" w:author="Author">
              <w:r w:rsidRPr="007A0750">
                <w:t>1.00</w:t>
              </w:r>
            </w:ins>
          </w:p>
        </w:tc>
        <w:tc>
          <w:tcPr>
            <w:tcW w:w="854" w:type="dxa"/>
            <w:tcBorders>
              <w:top w:val="single" w:sz="6" w:space="0" w:color="auto"/>
              <w:left w:val="single" w:sz="6" w:space="0" w:color="auto"/>
              <w:bottom w:val="single" w:sz="6" w:space="0" w:color="auto"/>
              <w:right w:val="single" w:sz="6" w:space="0" w:color="auto"/>
            </w:tcBorders>
            <w:hideMark/>
          </w:tcPr>
          <w:p w14:paraId="5D6FD600" w14:textId="77777777" w:rsidR="00C50A95" w:rsidRPr="007A0750" w:rsidRDefault="00C50A95" w:rsidP="00416506">
            <w:pPr>
              <w:pStyle w:val="tabletext11"/>
              <w:tabs>
                <w:tab w:val="decimal" w:pos="0"/>
                <w:tab w:val="decimal" w:pos="640"/>
              </w:tabs>
              <w:jc w:val="center"/>
              <w:rPr>
                <w:ins w:id="3450" w:author="Author"/>
              </w:rPr>
            </w:pPr>
            <w:ins w:id="3451" w:author="Author">
              <w:r w:rsidRPr="007A0750">
                <w:t>1.00</w:t>
              </w:r>
            </w:ins>
          </w:p>
        </w:tc>
      </w:tr>
      <w:tr w:rsidR="00C50A95" w:rsidRPr="007A0750" w14:paraId="3B3AD180" w14:textId="77777777" w:rsidTr="00416506">
        <w:trPr>
          <w:cantSplit/>
          <w:trHeight w:val="190"/>
          <w:ins w:id="3452" w:author="Author"/>
        </w:trPr>
        <w:tc>
          <w:tcPr>
            <w:tcW w:w="201" w:type="dxa"/>
            <w:tcBorders>
              <w:top w:val="nil"/>
              <w:left w:val="nil"/>
              <w:bottom w:val="nil"/>
              <w:right w:val="single" w:sz="6" w:space="0" w:color="auto"/>
            </w:tcBorders>
          </w:tcPr>
          <w:p w14:paraId="6F9B7C1C" w14:textId="77777777" w:rsidR="00C50A95" w:rsidRPr="007A0750" w:rsidRDefault="00C50A95" w:rsidP="00416506">
            <w:pPr>
              <w:pStyle w:val="tabletext11"/>
              <w:rPr>
                <w:ins w:id="3453"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3AF5365C" w14:textId="77777777" w:rsidR="00C50A95" w:rsidRPr="007A0750" w:rsidRDefault="00C50A95" w:rsidP="00416506">
            <w:pPr>
              <w:overflowPunct/>
              <w:autoSpaceDE/>
              <w:autoSpaceDN/>
              <w:adjustRightInd/>
              <w:spacing w:before="0" w:line="240" w:lineRule="auto"/>
              <w:jc w:val="left"/>
              <w:rPr>
                <w:ins w:id="3454"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
          <w:p w14:paraId="6C332862" w14:textId="77777777" w:rsidR="00C50A95" w:rsidRPr="007A0750" w:rsidRDefault="00C50A95" w:rsidP="00416506">
            <w:pPr>
              <w:pStyle w:val="tabletext11"/>
              <w:rPr>
                <w:ins w:id="3455" w:author="Author"/>
              </w:rPr>
            </w:pPr>
            <w:ins w:id="3456" w:author="Author">
              <w:r w:rsidRPr="007A0750">
                <w:t>Frozen Foods</w:t>
              </w:r>
            </w:ins>
          </w:p>
        </w:tc>
        <w:tc>
          <w:tcPr>
            <w:tcW w:w="920" w:type="dxa"/>
            <w:tcBorders>
              <w:top w:val="single" w:sz="6" w:space="0" w:color="auto"/>
              <w:left w:val="single" w:sz="6" w:space="0" w:color="auto"/>
              <w:bottom w:val="single" w:sz="6" w:space="0" w:color="auto"/>
              <w:right w:val="single" w:sz="6" w:space="0" w:color="auto"/>
            </w:tcBorders>
            <w:vAlign w:val="center"/>
            <w:hideMark/>
          </w:tcPr>
          <w:p w14:paraId="01A123F4" w14:textId="77777777" w:rsidR="00C50A95" w:rsidRPr="007A0750" w:rsidRDefault="00C50A95" w:rsidP="00416506">
            <w:pPr>
              <w:pStyle w:val="tabletext11"/>
              <w:tabs>
                <w:tab w:val="decimal" w:pos="280"/>
              </w:tabs>
              <w:jc w:val="center"/>
              <w:rPr>
                <w:ins w:id="3457" w:author="Author"/>
              </w:rPr>
            </w:pPr>
            <w:ins w:id="3458" w:author="Author">
              <w:r w:rsidRPr="007A0750">
                <w:t>---33</w:t>
              </w:r>
            </w:ins>
          </w:p>
        </w:tc>
        <w:tc>
          <w:tcPr>
            <w:tcW w:w="920" w:type="dxa"/>
            <w:tcBorders>
              <w:top w:val="single" w:sz="6" w:space="0" w:color="auto"/>
              <w:left w:val="single" w:sz="6" w:space="0" w:color="auto"/>
              <w:bottom w:val="single" w:sz="6" w:space="0" w:color="auto"/>
              <w:right w:val="single" w:sz="6" w:space="0" w:color="auto"/>
            </w:tcBorders>
            <w:noWrap/>
            <w:hideMark/>
          </w:tcPr>
          <w:p w14:paraId="1DECEDEE" w14:textId="77777777" w:rsidR="00C50A95" w:rsidRPr="007A0750" w:rsidRDefault="00C50A95" w:rsidP="00416506">
            <w:pPr>
              <w:pStyle w:val="tabletext11"/>
              <w:tabs>
                <w:tab w:val="decimal" w:pos="0"/>
              </w:tabs>
              <w:jc w:val="center"/>
              <w:rPr>
                <w:ins w:id="3459" w:author="Author"/>
              </w:rPr>
            </w:pPr>
            <w:ins w:id="3460" w:author="Author">
              <w:r w:rsidRPr="007A0750">
                <w:t>1.00</w:t>
              </w:r>
            </w:ins>
          </w:p>
        </w:tc>
        <w:tc>
          <w:tcPr>
            <w:tcW w:w="920" w:type="dxa"/>
            <w:tcBorders>
              <w:top w:val="single" w:sz="6" w:space="0" w:color="auto"/>
              <w:left w:val="single" w:sz="6" w:space="0" w:color="auto"/>
              <w:bottom w:val="single" w:sz="6" w:space="0" w:color="auto"/>
              <w:right w:val="single" w:sz="6" w:space="0" w:color="auto"/>
            </w:tcBorders>
            <w:noWrap/>
            <w:hideMark/>
          </w:tcPr>
          <w:p w14:paraId="25709656" w14:textId="77777777" w:rsidR="00C50A95" w:rsidRPr="007A0750" w:rsidRDefault="00C50A95" w:rsidP="00416506">
            <w:pPr>
              <w:pStyle w:val="tabletext11"/>
              <w:tabs>
                <w:tab w:val="decimal" w:pos="0"/>
                <w:tab w:val="decimal" w:pos="640"/>
              </w:tabs>
              <w:jc w:val="center"/>
              <w:rPr>
                <w:ins w:id="3461" w:author="Author"/>
              </w:rPr>
            </w:pPr>
            <w:ins w:id="3462" w:author="Author">
              <w:r w:rsidRPr="007A0750">
                <w:t>1.00</w:t>
              </w:r>
            </w:ins>
          </w:p>
        </w:tc>
        <w:tc>
          <w:tcPr>
            <w:tcW w:w="1440" w:type="dxa"/>
            <w:tcBorders>
              <w:top w:val="single" w:sz="6" w:space="0" w:color="auto"/>
              <w:left w:val="single" w:sz="6" w:space="0" w:color="auto"/>
              <w:bottom w:val="single" w:sz="6" w:space="0" w:color="auto"/>
              <w:right w:val="single" w:sz="6" w:space="0" w:color="auto"/>
            </w:tcBorders>
            <w:hideMark/>
          </w:tcPr>
          <w:p w14:paraId="6B441C2C" w14:textId="77777777" w:rsidR="00C50A95" w:rsidRPr="007A0750" w:rsidRDefault="00C50A95" w:rsidP="00416506">
            <w:pPr>
              <w:pStyle w:val="tabletext11"/>
              <w:tabs>
                <w:tab w:val="decimal" w:pos="0"/>
                <w:tab w:val="decimal" w:pos="640"/>
              </w:tabs>
              <w:jc w:val="center"/>
              <w:rPr>
                <w:ins w:id="3463" w:author="Author"/>
              </w:rPr>
            </w:pPr>
            <w:ins w:id="3464" w:author="Author">
              <w:r w:rsidRPr="007A0750">
                <w:t>1.00</w:t>
              </w:r>
            </w:ins>
          </w:p>
        </w:tc>
        <w:tc>
          <w:tcPr>
            <w:tcW w:w="854" w:type="dxa"/>
            <w:tcBorders>
              <w:top w:val="single" w:sz="6" w:space="0" w:color="auto"/>
              <w:left w:val="single" w:sz="6" w:space="0" w:color="auto"/>
              <w:bottom w:val="single" w:sz="6" w:space="0" w:color="auto"/>
              <w:right w:val="single" w:sz="6" w:space="0" w:color="auto"/>
            </w:tcBorders>
            <w:hideMark/>
          </w:tcPr>
          <w:p w14:paraId="2EF9ABA6" w14:textId="77777777" w:rsidR="00C50A95" w:rsidRPr="007A0750" w:rsidRDefault="00C50A95" w:rsidP="00416506">
            <w:pPr>
              <w:pStyle w:val="tabletext11"/>
              <w:tabs>
                <w:tab w:val="decimal" w:pos="0"/>
                <w:tab w:val="decimal" w:pos="640"/>
              </w:tabs>
              <w:jc w:val="center"/>
              <w:rPr>
                <w:ins w:id="3465" w:author="Author"/>
              </w:rPr>
            </w:pPr>
            <w:ins w:id="3466" w:author="Author">
              <w:r w:rsidRPr="007A0750">
                <w:t>1.00</w:t>
              </w:r>
            </w:ins>
          </w:p>
        </w:tc>
      </w:tr>
      <w:tr w:rsidR="00C50A95" w:rsidRPr="007A0750" w14:paraId="2E8BDB54" w14:textId="77777777" w:rsidTr="00416506">
        <w:trPr>
          <w:cantSplit/>
          <w:trHeight w:val="190"/>
          <w:ins w:id="3467" w:author="Author"/>
        </w:trPr>
        <w:tc>
          <w:tcPr>
            <w:tcW w:w="201" w:type="dxa"/>
            <w:tcBorders>
              <w:top w:val="nil"/>
              <w:left w:val="nil"/>
              <w:bottom w:val="nil"/>
              <w:right w:val="single" w:sz="6" w:space="0" w:color="auto"/>
            </w:tcBorders>
          </w:tcPr>
          <w:p w14:paraId="5A83FF4E" w14:textId="77777777" w:rsidR="00C50A95" w:rsidRPr="007A0750" w:rsidRDefault="00C50A95" w:rsidP="00416506">
            <w:pPr>
              <w:pStyle w:val="tabletext11"/>
              <w:rPr>
                <w:ins w:id="3468"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14E62B14" w14:textId="77777777" w:rsidR="00C50A95" w:rsidRPr="007A0750" w:rsidRDefault="00C50A95" w:rsidP="00416506">
            <w:pPr>
              <w:overflowPunct/>
              <w:autoSpaceDE/>
              <w:autoSpaceDN/>
              <w:adjustRightInd/>
              <w:spacing w:before="0" w:line="240" w:lineRule="auto"/>
              <w:jc w:val="left"/>
              <w:rPr>
                <w:ins w:id="3469"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
          <w:p w14:paraId="5D0F6CA4" w14:textId="77777777" w:rsidR="00C50A95" w:rsidRPr="007A0750" w:rsidRDefault="00C50A95" w:rsidP="00416506">
            <w:pPr>
              <w:pStyle w:val="tabletext11"/>
              <w:rPr>
                <w:ins w:id="3470" w:author="Author"/>
              </w:rPr>
            </w:pPr>
            <w:ins w:id="3471" w:author="Author">
              <w:r w:rsidRPr="007A0750">
                <w:t>Fruits and Vegetables</w:t>
              </w:r>
            </w:ins>
          </w:p>
        </w:tc>
        <w:tc>
          <w:tcPr>
            <w:tcW w:w="920" w:type="dxa"/>
            <w:tcBorders>
              <w:top w:val="single" w:sz="6" w:space="0" w:color="auto"/>
              <w:left w:val="single" w:sz="6" w:space="0" w:color="auto"/>
              <w:bottom w:val="single" w:sz="6" w:space="0" w:color="auto"/>
              <w:right w:val="single" w:sz="6" w:space="0" w:color="auto"/>
            </w:tcBorders>
            <w:vAlign w:val="center"/>
            <w:hideMark/>
          </w:tcPr>
          <w:p w14:paraId="33C7A945" w14:textId="77777777" w:rsidR="00C50A95" w:rsidRPr="007A0750" w:rsidRDefault="00C50A95" w:rsidP="00416506">
            <w:pPr>
              <w:pStyle w:val="tabletext11"/>
              <w:tabs>
                <w:tab w:val="decimal" w:pos="280"/>
              </w:tabs>
              <w:jc w:val="center"/>
              <w:rPr>
                <w:ins w:id="3472" w:author="Author"/>
              </w:rPr>
            </w:pPr>
            <w:ins w:id="3473" w:author="Author">
              <w:r w:rsidRPr="007A0750">
                <w:t>---34</w:t>
              </w:r>
            </w:ins>
          </w:p>
        </w:tc>
        <w:tc>
          <w:tcPr>
            <w:tcW w:w="920" w:type="dxa"/>
            <w:tcBorders>
              <w:top w:val="single" w:sz="6" w:space="0" w:color="auto"/>
              <w:left w:val="single" w:sz="6" w:space="0" w:color="auto"/>
              <w:bottom w:val="single" w:sz="6" w:space="0" w:color="auto"/>
              <w:right w:val="single" w:sz="6" w:space="0" w:color="auto"/>
            </w:tcBorders>
            <w:noWrap/>
            <w:hideMark/>
          </w:tcPr>
          <w:p w14:paraId="0DB57FCE" w14:textId="77777777" w:rsidR="00C50A95" w:rsidRPr="007A0750" w:rsidRDefault="00C50A95" w:rsidP="00416506">
            <w:pPr>
              <w:pStyle w:val="tabletext11"/>
              <w:tabs>
                <w:tab w:val="decimal" w:pos="0"/>
              </w:tabs>
              <w:jc w:val="center"/>
              <w:rPr>
                <w:ins w:id="3474" w:author="Author"/>
              </w:rPr>
            </w:pPr>
            <w:ins w:id="3475" w:author="Author">
              <w:r w:rsidRPr="007A0750">
                <w:t>1.00</w:t>
              </w:r>
            </w:ins>
          </w:p>
        </w:tc>
        <w:tc>
          <w:tcPr>
            <w:tcW w:w="920" w:type="dxa"/>
            <w:tcBorders>
              <w:top w:val="single" w:sz="6" w:space="0" w:color="auto"/>
              <w:left w:val="single" w:sz="6" w:space="0" w:color="auto"/>
              <w:bottom w:val="single" w:sz="6" w:space="0" w:color="auto"/>
              <w:right w:val="single" w:sz="6" w:space="0" w:color="auto"/>
            </w:tcBorders>
            <w:noWrap/>
            <w:hideMark/>
          </w:tcPr>
          <w:p w14:paraId="06F4BD1C" w14:textId="77777777" w:rsidR="00C50A95" w:rsidRPr="007A0750" w:rsidRDefault="00C50A95" w:rsidP="00416506">
            <w:pPr>
              <w:pStyle w:val="tabletext11"/>
              <w:tabs>
                <w:tab w:val="decimal" w:pos="0"/>
                <w:tab w:val="decimal" w:pos="640"/>
              </w:tabs>
              <w:jc w:val="center"/>
              <w:rPr>
                <w:ins w:id="3476" w:author="Author"/>
              </w:rPr>
            </w:pPr>
            <w:ins w:id="3477" w:author="Author">
              <w:r w:rsidRPr="007A0750">
                <w:t>1.00</w:t>
              </w:r>
            </w:ins>
          </w:p>
        </w:tc>
        <w:tc>
          <w:tcPr>
            <w:tcW w:w="1440" w:type="dxa"/>
            <w:tcBorders>
              <w:top w:val="single" w:sz="6" w:space="0" w:color="auto"/>
              <w:left w:val="single" w:sz="6" w:space="0" w:color="auto"/>
              <w:bottom w:val="single" w:sz="6" w:space="0" w:color="auto"/>
              <w:right w:val="single" w:sz="6" w:space="0" w:color="auto"/>
            </w:tcBorders>
            <w:hideMark/>
          </w:tcPr>
          <w:p w14:paraId="76078248" w14:textId="77777777" w:rsidR="00C50A95" w:rsidRPr="007A0750" w:rsidRDefault="00C50A95" w:rsidP="00416506">
            <w:pPr>
              <w:pStyle w:val="tabletext11"/>
              <w:tabs>
                <w:tab w:val="decimal" w:pos="0"/>
                <w:tab w:val="decimal" w:pos="640"/>
              </w:tabs>
              <w:jc w:val="center"/>
              <w:rPr>
                <w:ins w:id="3478" w:author="Author"/>
              </w:rPr>
            </w:pPr>
            <w:ins w:id="3479" w:author="Author">
              <w:r w:rsidRPr="007A0750">
                <w:t>1.00</w:t>
              </w:r>
            </w:ins>
          </w:p>
        </w:tc>
        <w:tc>
          <w:tcPr>
            <w:tcW w:w="854" w:type="dxa"/>
            <w:tcBorders>
              <w:top w:val="single" w:sz="6" w:space="0" w:color="auto"/>
              <w:left w:val="single" w:sz="6" w:space="0" w:color="auto"/>
              <w:bottom w:val="single" w:sz="6" w:space="0" w:color="auto"/>
              <w:right w:val="single" w:sz="6" w:space="0" w:color="auto"/>
            </w:tcBorders>
            <w:hideMark/>
          </w:tcPr>
          <w:p w14:paraId="191DFD51" w14:textId="77777777" w:rsidR="00C50A95" w:rsidRPr="007A0750" w:rsidRDefault="00C50A95" w:rsidP="00416506">
            <w:pPr>
              <w:pStyle w:val="tabletext11"/>
              <w:tabs>
                <w:tab w:val="decimal" w:pos="0"/>
                <w:tab w:val="decimal" w:pos="640"/>
              </w:tabs>
              <w:jc w:val="center"/>
              <w:rPr>
                <w:ins w:id="3480" w:author="Author"/>
              </w:rPr>
            </w:pPr>
            <w:ins w:id="3481" w:author="Author">
              <w:r w:rsidRPr="007A0750">
                <w:t>1.00</w:t>
              </w:r>
            </w:ins>
          </w:p>
        </w:tc>
      </w:tr>
      <w:tr w:rsidR="00C50A95" w:rsidRPr="007A0750" w14:paraId="41B79D79" w14:textId="77777777" w:rsidTr="00416506">
        <w:trPr>
          <w:cantSplit/>
          <w:trHeight w:val="190"/>
          <w:ins w:id="3482" w:author="Author"/>
        </w:trPr>
        <w:tc>
          <w:tcPr>
            <w:tcW w:w="201" w:type="dxa"/>
            <w:tcBorders>
              <w:top w:val="nil"/>
              <w:left w:val="nil"/>
              <w:bottom w:val="nil"/>
              <w:right w:val="single" w:sz="6" w:space="0" w:color="auto"/>
            </w:tcBorders>
          </w:tcPr>
          <w:p w14:paraId="4669E342" w14:textId="77777777" w:rsidR="00C50A95" w:rsidRPr="007A0750" w:rsidRDefault="00C50A95" w:rsidP="00416506">
            <w:pPr>
              <w:pStyle w:val="tabletext11"/>
              <w:rPr>
                <w:ins w:id="3483"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6740283A" w14:textId="77777777" w:rsidR="00C50A95" w:rsidRPr="007A0750" w:rsidRDefault="00C50A95" w:rsidP="00416506">
            <w:pPr>
              <w:overflowPunct/>
              <w:autoSpaceDE/>
              <w:autoSpaceDN/>
              <w:adjustRightInd/>
              <w:spacing w:before="0" w:line="240" w:lineRule="auto"/>
              <w:jc w:val="left"/>
              <w:rPr>
                <w:ins w:id="3484"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
          <w:p w14:paraId="23541D54" w14:textId="77777777" w:rsidR="00C50A95" w:rsidRPr="007A0750" w:rsidRDefault="00C50A95" w:rsidP="00416506">
            <w:pPr>
              <w:pStyle w:val="tabletext11"/>
              <w:rPr>
                <w:ins w:id="3485" w:author="Author"/>
              </w:rPr>
            </w:pPr>
            <w:ins w:id="3486" w:author="Author">
              <w:r w:rsidRPr="007A0750">
                <w:t>Meat or Poultry</w:t>
              </w:r>
            </w:ins>
          </w:p>
        </w:tc>
        <w:tc>
          <w:tcPr>
            <w:tcW w:w="920" w:type="dxa"/>
            <w:tcBorders>
              <w:top w:val="single" w:sz="6" w:space="0" w:color="auto"/>
              <w:left w:val="single" w:sz="6" w:space="0" w:color="auto"/>
              <w:bottom w:val="single" w:sz="6" w:space="0" w:color="auto"/>
              <w:right w:val="single" w:sz="6" w:space="0" w:color="auto"/>
            </w:tcBorders>
            <w:vAlign w:val="center"/>
            <w:hideMark/>
          </w:tcPr>
          <w:p w14:paraId="6CF5D456" w14:textId="77777777" w:rsidR="00C50A95" w:rsidRPr="007A0750" w:rsidRDefault="00C50A95" w:rsidP="00416506">
            <w:pPr>
              <w:pStyle w:val="tabletext11"/>
              <w:tabs>
                <w:tab w:val="decimal" w:pos="280"/>
              </w:tabs>
              <w:jc w:val="center"/>
              <w:rPr>
                <w:ins w:id="3487" w:author="Author"/>
              </w:rPr>
            </w:pPr>
            <w:ins w:id="3488" w:author="Author">
              <w:r w:rsidRPr="007A0750">
                <w:t>---35</w:t>
              </w:r>
            </w:ins>
          </w:p>
        </w:tc>
        <w:tc>
          <w:tcPr>
            <w:tcW w:w="920" w:type="dxa"/>
            <w:tcBorders>
              <w:top w:val="single" w:sz="6" w:space="0" w:color="auto"/>
              <w:left w:val="single" w:sz="6" w:space="0" w:color="auto"/>
              <w:bottom w:val="single" w:sz="6" w:space="0" w:color="auto"/>
              <w:right w:val="single" w:sz="6" w:space="0" w:color="auto"/>
            </w:tcBorders>
            <w:noWrap/>
            <w:hideMark/>
          </w:tcPr>
          <w:p w14:paraId="2DDFE99E" w14:textId="77777777" w:rsidR="00C50A95" w:rsidRPr="007A0750" w:rsidRDefault="00C50A95" w:rsidP="00416506">
            <w:pPr>
              <w:pStyle w:val="tabletext11"/>
              <w:tabs>
                <w:tab w:val="decimal" w:pos="0"/>
              </w:tabs>
              <w:jc w:val="center"/>
              <w:rPr>
                <w:ins w:id="3489" w:author="Author"/>
              </w:rPr>
            </w:pPr>
            <w:ins w:id="3490" w:author="Author">
              <w:r w:rsidRPr="007A0750">
                <w:t>1.00</w:t>
              </w:r>
            </w:ins>
          </w:p>
        </w:tc>
        <w:tc>
          <w:tcPr>
            <w:tcW w:w="920" w:type="dxa"/>
            <w:tcBorders>
              <w:top w:val="single" w:sz="6" w:space="0" w:color="auto"/>
              <w:left w:val="single" w:sz="6" w:space="0" w:color="auto"/>
              <w:bottom w:val="single" w:sz="6" w:space="0" w:color="auto"/>
              <w:right w:val="single" w:sz="6" w:space="0" w:color="auto"/>
            </w:tcBorders>
            <w:noWrap/>
            <w:hideMark/>
          </w:tcPr>
          <w:p w14:paraId="02122E57" w14:textId="77777777" w:rsidR="00C50A95" w:rsidRPr="007A0750" w:rsidRDefault="00C50A95" w:rsidP="00416506">
            <w:pPr>
              <w:pStyle w:val="tabletext11"/>
              <w:tabs>
                <w:tab w:val="decimal" w:pos="0"/>
                <w:tab w:val="decimal" w:pos="640"/>
              </w:tabs>
              <w:jc w:val="center"/>
              <w:rPr>
                <w:ins w:id="3491" w:author="Author"/>
              </w:rPr>
            </w:pPr>
            <w:ins w:id="3492" w:author="Author">
              <w:r w:rsidRPr="007A0750">
                <w:t>1.00</w:t>
              </w:r>
            </w:ins>
          </w:p>
        </w:tc>
        <w:tc>
          <w:tcPr>
            <w:tcW w:w="1440" w:type="dxa"/>
            <w:tcBorders>
              <w:top w:val="single" w:sz="6" w:space="0" w:color="auto"/>
              <w:left w:val="single" w:sz="6" w:space="0" w:color="auto"/>
              <w:bottom w:val="single" w:sz="6" w:space="0" w:color="auto"/>
              <w:right w:val="single" w:sz="6" w:space="0" w:color="auto"/>
            </w:tcBorders>
            <w:hideMark/>
          </w:tcPr>
          <w:p w14:paraId="0E886E37" w14:textId="77777777" w:rsidR="00C50A95" w:rsidRPr="007A0750" w:rsidRDefault="00C50A95" w:rsidP="00416506">
            <w:pPr>
              <w:pStyle w:val="tabletext11"/>
              <w:tabs>
                <w:tab w:val="decimal" w:pos="0"/>
                <w:tab w:val="decimal" w:pos="640"/>
              </w:tabs>
              <w:jc w:val="center"/>
              <w:rPr>
                <w:ins w:id="3493" w:author="Author"/>
              </w:rPr>
            </w:pPr>
            <w:ins w:id="3494" w:author="Author">
              <w:r w:rsidRPr="007A0750">
                <w:t>1.00</w:t>
              </w:r>
            </w:ins>
          </w:p>
        </w:tc>
        <w:tc>
          <w:tcPr>
            <w:tcW w:w="854" w:type="dxa"/>
            <w:tcBorders>
              <w:top w:val="single" w:sz="6" w:space="0" w:color="auto"/>
              <w:left w:val="single" w:sz="6" w:space="0" w:color="auto"/>
              <w:bottom w:val="single" w:sz="6" w:space="0" w:color="auto"/>
              <w:right w:val="single" w:sz="6" w:space="0" w:color="auto"/>
            </w:tcBorders>
            <w:hideMark/>
          </w:tcPr>
          <w:p w14:paraId="22F8E6B6" w14:textId="77777777" w:rsidR="00C50A95" w:rsidRPr="007A0750" w:rsidRDefault="00C50A95" w:rsidP="00416506">
            <w:pPr>
              <w:pStyle w:val="tabletext11"/>
              <w:tabs>
                <w:tab w:val="decimal" w:pos="0"/>
                <w:tab w:val="decimal" w:pos="640"/>
              </w:tabs>
              <w:jc w:val="center"/>
              <w:rPr>
                <w:ins w:id="3495" w:author="Author"/>
              </w:rPr>
            </w:pPr>
            <w:ins w:id="3496" w:author="Author">
              <w:r w:rsidRPr="007A0750">
                <w:t>1.00</w:t>
              </w:r>
            </w:ins>
          </w:p>
        </w:tc>
      </w:tr>
      <w:tr w:rsidR="00C50A95" w:rsidRPr="007A0750" w14:paraId="017B04B8" w14:textId="77777777" w:rsidTr="00416506">
        <w:trPr>
          <w:cantSplit/>
          <w:trHeight w:val="190"/>
          <w:ins w:id="3497" w:author="Author"/>
        </w:trPr>
        <w:tc>
          <w:tcPr>
            <w:tcW w:w="201" w:type="dxa"/>
            <w:tcBorders>
              <w:top w:val="nil"/>
              <w:left w:val="nil"/>
              <w:bottom w:val="nil"/>
              <w:right w:val="single" w:sz="6" w:space="0" w:color="auto"/>
            </w:tcBorders>
          </w:tcPr>
          <w:p w14:paraId="3C20FE21" w14:textId="77777777" w:rsidR="00C50A95" w:rsidRPr="007A0750" w:rsidRDefault="00C50A95" w:rsidP="00416506">
            <w:pPr>
              <w:pStyle w:val="tabletext11"/>
              <w:rPr>
                <w:ins w:id="3498"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58C2034A" w14:textId="77777777" w:rsidR="00C50A95" w:rsidRPr="007A0750" w:rsidRDefault="00C50A95" w:rsidP="00416506">
            <w:pPr>
              <w:overflowPunct/>
              <w:autoSpaceDE/>
              <w:autoSpaceDN/>
              <w:adjustRightInd/>
              <w:spacing w:before="0" w:line="240" w:lineRule="auto"/>
              <w:jc w:val="left"/>
              <w:rPr>
                <w:ins w:id="3499"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
          <w:p w14:paraId="26051CC7" w14:textId="77777777" w:rsidR="00C50A95" w:rsidRPr="007A0750" w:rsidRDefault="00C50A95" w:rsidP="00416506">
            <w:pPr>
              <w:pStyle w:val="tabletext11"/>
              <w:rPr>
                <w:ins w:id="3500" w:author="Author"/>
              </w:rPr>
            </w:pPr>
            <w:ins w:id="3501" w:author="Author">
              <w:r w:rsidRPr="007A0750">
                <w:t>All Other Food Delivery</w:t>
              </w:r>
            </w:ins>
          </w:p>
        </w:tc>
        <w:tc>
          <w:tcPr>
            <w:tcW w:w="920" w:type="dxa"/>
            <w:tcBorders>
              <w:top w:val="single" w:sz="6" w:space="0" w:color="auto"/>
              <w:left w:val="single" w:sz="6" w:space="0" w:color="auto"/>
              <w:bottom w:val="single" w:sz="6" w:space="0" w:color="auto"/>
              <w:right w:val="single" w:sz="6" w:space="0" w:color="auto"/>
            </w:tcBorders>
            <w:vAlign w:val="center"/>
            <w:hideMark/>
          </w:tcPr>
          <w:p w14:paraId="2D2DD18A" w14:textId="77777777" w:rsidR="00C50A95" w:rsidRPr="007A0750" w:rsidRDefault="00C50A95" w:rsidP="00416506">
            <w:pPr>
              <w:pStyle w:val="tabletext11"/>
              <w:tabs>
                <w:tab w:val="decimal" w:pos="280"/>
              </w:tabs>
              <w:jc w:val="center"/>
              <w:rPr>
                <w:ins w:id="3502" w:author="Author"/>
              </w:rPr>
            </w:pPr>
            <w:ins w:id="3503" w:author="Author">
              <w:r w:rsidRPr="007A0750">
                <w:t>---39</w:t>
              </w:r>
            </w:ins>
          </w:p>
        </w:tc>
        <w:tc>
          <w:tcPr>
            <w:tcW w:w="920" w:type="dxa"/>
            <w:tcBorders>
              <w:top w:val="single" w:sz="6" w:space="0" w:color="auto"/>
              <w:left w:val="single" w:sz="6" w:space="0" w:color="auto"/>
              <w:bottom w:val="single" w:sz="6" w:space="0" w:color="auto"/>
              <w:right w:val="single" w:sz="6" w:space="0" w:color="auto"/>
            </w:tcBorders>
            <w:noWrap/>
            <w:hideMark/>
          </w:tcPr>
          <w:p w14:paraId="51CC6D67" w14:textId="77777777" w:rsidR="00C50A95" w:rsidRPr="007A0750" w:rsidRDefault="00C50A95" w:rsidP="00416506">
            <w:pPr>
              <w:pStyle w:val="tabletext11"/>
              <w:tabs>
                <w:tab w:val="decimal" w:pos="0"/>
              </w:tabs>
              <w:jc w:val="center"/>
              <w:rPr>
                <w:ins w:id="3504" w:author="Author"/>
              </w:rPr>
            </w:pPr>
            <w:ins w:id="3505" w:author="Author">
              <w:r w:rsidRPr="007A0750">
                <w:t>1.00</w:t>
              </w:r>
            </w:ins>
          </w:p>
        </w:tc>
        <w:tc>
          <w:tcPr>
            <w:tcW w:w="920" w:type="dxa"/>
            <w:tcBorders>
              <w:top w:val="single" w:sz="6" w:space="0" w:color="auto"/>
              <w:left w:val="single" w:sz="6" w:space="0" w:color="auto"/>
              <w:bottom w:val="single" w:sz="6" w:space="0" w:color="auto"/>
              <w:right w:val="single" w:sz="6" w:space="0" w:color="auto"/>
            </w:tcBorders>
            <w:noWrap/>
            <w:hideMark/>
          </w:tcPr>
          <w:p w14:paraId="2A8DF331" w14:textId="77777777" w:rsidR="00C50A95" w:rsidRPr="007A0750" w:rsidRDefault="00C50A95" w:rsidP="00416506">
            <w:pPr>
              <w:pStyle w:val="tabletext11"/>
              <w:tabs>
                <w:tab w:val="decimal" w:pos="0"/>
                <w:tab w:val="decimal" w:pos="640"/>
              </w:tabs>
              <w:jc w:val="center"/>
              <w:rPr>
                <w:ins w:id="3506" w:author="Author"/>
              </w:rPr>
            </w:pPr>
            <w:ins w:id="3507" w:author="Author">
              <w:r w:rsidRPr="007A0750">
                <w:t>1.00</w:t>
              </w:r>
            </w:ins>
          </w:p>
        </w:tc>
        <w:tc>
          <w:tcPr>
            <w:tcW w:w="1440" w:type="dxa"/>
            <w:tcBorders>
              <w:top w:val="single" w:sz="6" w:space="0" w:color="auto"/>
              <w:left w:val="single" w:sz="6" w:space="0" w:color="auto"/>
              <w:bottom w:val="single" w:sz="6" w:space="0" w:color="auto"/>
              <w:right w:val="single" w:sz="6" w:space="0" w:color="auto"/>
            </w:tcBorders>
            <w:hideMark/>
          </w:tcPr>
          <w:p w14:paraId="22B7726C" w14:textId="77777777" w:rsidR="00C50A95" w:rsidRPr="007A0750" w:rsidRDefault="00C50A95" w:rsidP="00416506">
            <w:pPr>
              <w:pStyle w:val="tabletext11"/>
              <w:tabs>
                <w:tab w:val="decimal" w:pos="0"/>
                <w:tab w:val="decimal" w:pos="640"/>
              </w:tabs>
              <w:jc w:val="center"/>
              <w:rPr>
                <w:ins w:id="3508" w:author="Author"/>
              </w:rPr>
            </w:pPr>
            <w:ins w:id="3509" w:author="Author">
              <w:r w:rsidRPr="007A0750">
                <w:t>1.00</w:t>
              </w:r>
            </w:ins>
          </w:p>
        </w:tc>
        <w:tc>
          <w:tcPr>
            <w:tcW w:w="854" w:type="dxa"/>
            <w:tcBorders>
              <w:top w:val="single" w:sz="6" w:space="0" w:color="auto"/>
              <w:left w:val="single" w:sz="6" w:space="0" w:color="auto"/>
              <w:bottom w:val="single" w:sz="6" w:space="0" w:color="auto"/>
              <w:right w:val="single" w:sz="6" w:space="0" w:color="auto"/>
            </w:tcBorders>
            <w:hideMark/>
          </w:tcPr>
          <w:p w14:paraId="72AD67FB" w14:textId="77777777" w:rsidR="00C50A95" w:rsidRPr="007A0750" w:rsidRDefault="00C50A95" w:rsidP="00416506">
            <w:pPr>
              <w:pStyle w:val="tabletext11"/>
              <w:tabs>
                <w:tab w:val="decimal" w:pos="0"/>
                <w:tab w:val="decimal" w:pos="640"/>
              </w:tabs>
              <w:jc w:val="center"/>
              <w:rPr>
                <w:ins w:id="3510" w:author="Author"/>
              </w:rPr>
            </w:pPr>
            <w:ins w:id="3511" w:author="Author">
              <w:r w:rsidRPr="007A0750">
                <w:t>1.00</w:t>
              </w:r>
            </w:ins>
          </w:p>
        </w:tc>
      </w:tr>
      <w:tr w:rsidR="00C50A95" w:rsidRPr="007A0750" w14:paraId="08BBC074" w14:textId="77777777" w:rsidTr="00416506">
        <w:trPr>
          <w:cantSplit/>
          <w:trHeight w:val="190"/>
          <w:ins w:id="3512" w:author="Author"/>
        </w:trPr>
        <w:tc>
          <w:tcPr>
            <w:tcW w:w="201" w:type="dxa"/>
            <w:tcBorders>
              <w:top w:val="nil"/>
              <w:left w:val="nil"/>
              <w:bottom w:val="nil"/>
              <w:right w:val="single" w:sz="6" w:space="0" w:color="auto"/>
            </w:tcBorders>
          </w:tcPr>
          <w:p w14:paraId="6770B61F" w14:textId="77777777" w:rsidR="00C50A95" w:rsidRPr="007A0750" w:rsidRDefault="00C50A95" w:rsidP="00416506">
            <w:pPr>
              <w:pStyle w:val="tabletext11"/>
              <w:rPr>
                <w:ins w:id="3513"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
          <w:p w14:paraId="6A07B4B4" w14:textId="77777777" w:rsidR="00C50A95" w:rsidRPr="007A0750" w:rsidRDefault="00C50A95" w:rsidP="00416506">
            <w:pPr>
              <w:pStyle w:val="tabletext11"/>
              <w:rPr>
                <w:ins w:id="3514" w:author="Author"/>
              </w:rPr>
            </w:pPr>
            <w:ins w:id="3515" w:author="Author">
              <w:r w:rsidRPr="007A0750">
                <w:t>Specialized Delivery: Autos used in deliveries subject to time and similar constraints</w:t>
              </w:r>
            </w:ins>
          </w:p>
        </w:tc>
        <w:tc>
          <w:tcPr>
            <w:tcW w:w="3357" w:type="dxa"/>
            <w:tcBorders>
              <w:top w:val="single" w:sz="6" w:space="0" w:color="auto"/>
              <w:left w:val="single" w:sz="6" w:space="0" w:color="auto"/>
              <w:bottom w:val="single" w:sz="6" w:space="0" w:color="auto"/>
              <w:right w:val="single" w:sz="6" w:space="0" w:color="auto"/>
            </w:tcBorders>
            <w:vAlign w:val="bottom"/>
            <w:hideMark/>
          </w:tcPr>
          <w:p w14:paraId="44AC42D8" w14:textId="77777777" w:rsidR="00C50A95" w:rsidRPr="007A0750" w:rsidRDefault="00C50A95" w:rsidP="00416506">
            <w:pPr>
              <w:pStyle w:val="tabletext11"/>
              <w:rPr>
                <w:ins w:id="3516" w:author="Author"/>
              </w:rPr>
            </w:pPr>
            <w:ins w:id="3517" w:author="Author">
              <w:r w:rsidRPr="007A0750">
                <w:t>Armored Cars</w:t>
              </w:r>
            </w:ins>
          </w:p>
        </w:tc>
        <w:tc>
          <w:tcPr>
            <w:tcW w:w="920" w:type="dxa"/>
            <w:tcBorders>
              <w:top w:val="single" w:sz="6" w:space="0" w:color="auto"/>
              <w:left w:val="single" w:sz="6" w:space="0" w:color="auto"/>
              <w:bottom w:val="single" w:sz="6" w:space="0" w:color="auto"/>
              <w:right w:val="single" w:sz="6" w:space="0" w:color="auto"/>
            </w:tcBorders>
            <w:vAlign w:val="center"/>
            <w:hideMark/>
          </w:tcPr>
          <w:p w14:paraId="1F8D3010" w14:textId="77777777" w:rsidR="00C50A95" w:rsidRPr="007A0750" w:rsidRDefault="00C50A95" w:rsidP="00416506">
            <w:pPr>
              <w:pStyle w:val="tabletext11"/>
              <w:tabs>
                <w:tab w:val="decimal" w:pos="280"/>
              </w:tabs>
              <w:jc w:val="center"/>
              <w:rPr>
                <w:ins w:id="3518" w:author="Author"/>
              </w:rPr>
            </w:pPr>
            <w:ins w:id="3519" w:author="Author">
              <w:r w:rsidRPr="007A0750">
                <w:t>---41</w:t>
              </w:r>
            </w:ins>
          </w:p>
        </w:tc>
        <w:tc>
          <w:tcPr>
            <w:tcW w:w="920" w:type="dxa"/>
            <w:tcBorders>
              <w:top w:val="single" w:sz="6" w:space="0" w:color="auto"/>
              <w:left w:val="single" w:sz="6" w:space="0" w:color="auto"/>
              <w:bottom w:val="single" w:sz="6" w:space="0" w:color="auto"/>
              <w:right w:val="single" w:sz="6" w:space="0" w:color="auto"/>
            </w:tcBorders>
            <w:noWrap/>
            <w:hideMark/>
          </w:tcPr>
          <w:p w14:paraId="06799641" w14:textId="77777777" w:rsidR="00C50A95" w:rsidRPr="007A0750" w:rsidRDefault="00C50A95" w:rsidP="00416506">
            <w:pPr>
              <w:pStyle w:val="tabletext11"/>
              <w:tabs>
                <w:tab w:val="decimal" w:pos="0"/>
              </w:tabs>
              <w:jc w:val="center"/>
              <w:rPr>
                <w:ins w:id="3520" w:author="Author"/>
              </w:rPr>
            </w:pPr>
            <w:ins w:id="3521" w:author="Author">
              <w:r w:rsidRPr="007A0750">
                <w:t>1.00</w:t>
              </w:r>
            </w:ins>
          </w:p>
        </w:tc>
        <w:tc>
          <w:tcPr>
            <w:tcW w:w="920" w:type="dxa"/>
            <w:tcBorders>
              <w:top w:val="single" w:sz="6" w:space="0" w:color="auto"/>
              <w:left w:val="single" w:sz="6" w:space="0" w:color="auto"/>
              <w:bottom w:val="single" w:sz="6" w:space="0" w:color="auto"/>
              <w:right w:val="single" w:sz="6" w:space="0" w:color="auto"/>
            </w:tcBorders>
            <w:noWrap/>
            <w:hideMark/>
          </w:tcPr>
          <w:p w14:paraId="0185F72F" w14:textId="77777777" w:rsidR="00C50A95" w:rsidRPr="007A0750" w:rsidRDefault="00C50A95" w:rsidP="00416506">
            <w:pPr>
              <w:pStyle w:val="tabletext11"/>
              <w:tabs>
                <w:tab w:val="decimal" w:pos="0"/>
                <w:tab w:val="decimal" w:pos="640"/>
              </w:tabs>
              <w:jc w:val="center"/>
              <w:rPr>
                <w:ins w:id="3522" w:author="Author"/>
              </w:rPr>
            </w:pPr>
            <w:ins w:id="3523" w:author="Author">
              <w:r w:rsidRPr="007A0750">
                <w:t>1.00</w:t>
              </w:r>
            </w:ins>
          </w:p>
        </w:tc>
        <w:tc>
          <w:tcPr>
            <w:tcW w:w="1440" w:type="dxa"/>
            <w:tcBorders>
              <w:top w:val="single" w:sz="6" w:space="0" w:color="auto"/>
              <w:left w:val="single" w:sz="6" w:space="0" w:color="auto"/>
              <w:bottom w:val="single" w:sz="6" w:space="0" w:color="auto"/>
              <w:right w:val="single" w:sz="6" w:space="0" w:color="auto"/>
            </w:tcBorders>
            <w:hideMark/>
          </w:tcPr>
          <w:p w14:paraId="0B688910" w14:textId="77777777" w:rsidR="00C50A95" w:rsidRPr="007A0750" w:rsidRDefault="00C50A95" w:rsidP="00416506">
            <w:pPr>
              <w:pStyle w:val="tabletext11"/>
              <w:tabs>
                <w:tab w:val="decimal" w:pos="0"/>
                <w:tab w:val="decimal" w:pos="640"/>
              </w:tabs>
              <w:jc w:val="center"/>
              <w:rPr>
                <w:ins w:id="3524" w:author="Author"/>
              </w:rPr>
            </w:pPr>
            <w:ins w:id="3525" w:author="Author">
              <w:r w:rsidRPr="007A0750">
                <w:t>1.00</w:t>
              </w:r>
            </w:ins>
          </w:p>
        </w:tc>
        <w:tc>
          <w:tcPr>
            <w:tcW w:w="854" w:type="dxa"/>
            <w:tcBorders>
              <w:top w:val="single" w:sz="6" w:space="0" w:color="auto"/>
              <w:left w:val="single" w:sz="6" w:space="0" w:color="auto"/>
              <w:bottom w:val="single" w:sz="6" w:space="0" w:color="auto"/>
              <w:right w:val="single" w:sz="6" w:space="0" w:color="auto"/>
            </w:tcBorders>
            <w:hideMark/>
          </w:tcPr>
          <w:p w14:paraId="445EED20" w14:textId="77777777" w:rsidR="00C50A95" w:rsidRPr="007A0750" w:rsidRDefault="00C50A95" w:rsidP="00416506">
            <w:pPr>
              <w:pStyle w:val="tabletext11"/>
              <w:tabs>
                <w:tab w:val="decimal" w:pos="0"/>
                <w:tab w:val="decimal" w:pos="640"/>
              </w:tabs>
              <w:jc w:val="center"/>
              <w:rPr>
                <w:ins w:id="3526" w:author="Author"/>
              </w:rPr>
            </w:pPr>
            <w:ins w:id="3527" w:author="Author">
              <w:r w:rsidRPr="007A0750">
                <w:t>1.00</w:t>
              </w:r>
            </w:ins>
          </w:p>
        </w:tc>
      </w:tr>
      <w:tr w:rsidR="00C50A95" w:rsidRPr="007A0750" w14:paraId="51321EA6" w14:textId="77777777" w:rsidTr="00416506">
        <w:trPr>
          <w:cantSplit/>
          <w:trHeight w:val="190"/>
          <w:ins w:id="3528" w:author="Author"/>
        </w:trPr>
        <w:tc>
          <w:tcPr>
            <w:tcW w:w="201" w:type="dxa"/>
            <w:tcBorders>
              <w:top w:val="nil"/>
              <w:left w:val="nil"/>
              <w:bottom w:val="nil"/>
              <w:right w:val="single" w:sz="6" w:space="0" w:color="auto"/>
            </w:tcBorders>
          </w:tcPr>
          <w:p w14:paraId="25D2D971" w14:textId="77777777" w:rsidR="00C50A95" w:rsidRPr="007A0750" w:rsidRDefault="00C50A95" w:rsidP="00416506">
            <w:pPr>
              <w:pStyle w:val="tabletext11"/>
              <w:rPr>
                <w:ins w:id="3529"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24EC797A" w14:textId="77777777" w:rsidR="00C50A95" w:rsidRPr="007A0750" w:rsidRDefault="00C50A95" w:rsidP="00416506">
            <w:pPr>
              <w:overflowPunct/>
              <w:autoSpaceDE/>
              <w:autoSpaceDN/>
              <w:adjustRightInd/>
              <w:spacing w:before="0" w:line="240" w:lineRule="auto"/>
              <w:jc w:val="left"/>
              <w:rPr>
                <w:ins w:id="3530"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
          <w:p w14:paraId="1EFD045B" w14:textId="77777777" w:rsidR="00C50A95" w:rsidRPr="007A0750" w:rsidRDefault="00C50A95" w:rsidP="00416506">
            <w:pPr>
              <w:pStyle w:val="tabletext11"/>
              <w:rPr>
                <w:ins w:id="3531" w:author="Author"/>
              </w:rPr>
            </w:pPr>
            <w:ins w:id="3532" w:author="Author">
              <w:r w:rsidRPr="007A0750">
                <w:t>Film Delivery</w:t>
              </w:r>
            </w:ins>
          </w:p>
        </w:tc>
        <w:tc>
          <w:tcPr>
            <w:tcW w:w="920" w:type="dxa"/>
            <w:tcBorders>
              <w:top w:val="single" w:sz="6" w:space="0" w:color="auto"/>
              <w:left w:val="single" w:sz="6" w:space="0" w:color="auto"/>
              <w:bottom w:val="single" w:sz="6" w:space="0" w:color="auto"/>
              <w:right w:val="single" w:sz="6" w:space="0" w:color="auto"/>
            </w:tcBorders>
            <w:vAlign w:val="center"/>
            <w:hideMark/>
          </w:tcPr>
          <w:p w14:paraId="6B9CD206" w14:textId="77777777" w:rsidR="00C50A95" w:rsidRPr="007A0750" w:rsidRDefault="00C50A95" w:rsidP="00416506">
            <w:pPr>
              <w:pStyle w:val="tabletext11"/>
              <w:tabs>
                <w:tab w:val="decimal" w:pos="280"/>
              </w:tabs>
              <w:jc w:val="center"/>
              <w:rPr>
                <w:ins w:id="3533" w:author="Author"/>
              </w:rPr>
            </w:pPr>
            <w:ins w:id="3534" w:author="Author">
              <w:r w:rsidRPr="007A0750">
                <w:t>---42</w:t>
              </w:r>
            </w:ins>
          </w:p>
        </w:tc>
        <w:tc>
          <w:tcPr>
            <w:tcW w:w="920" w:type="dxa"/>
            <w:tcBorders>
              <w:top w:val="single" w:sz="6" w:space="0" w:color="auto"/>
              <w:left w:val="single" w:sz="6" w:space="0" w:color="auto"/>
              <w:bottom w:val="single" w:sz="6" w:space="0" w:color="auto"/>
              <w:right w:val="single" w:sz="6" w:space="0" w:color="auto"/>
            </w:tcBorders>
            <w:noWrap/>
            <w:hideMark/>
          </w:tcPr>
          <w:p w14:paraId="7A322E81" w14:textId="77777777" w:rsidR="00C50A95" w:rsidRPr="007A0750" w:rsidRDefault="00C50A95" w:rsidP="00416506">
            <w:pPr>
              <w:pStyle w:val="tabletext11"/>
              <w:tabs>
                <w:tab w:val="decimal" w:pos="0"/>
              </w:tabs>
              <w:jc w:val="center"/>
              <w:rPr>
                <w:ins w:id="3535" w:author="Author"/>
              </w:rPr>
            </w:pPr>
            <w:ins w:id="3536" w:author="Author">
              <w:r w:rsidRPr="007A0750">
                <w:t>1.00</w:t>
              </w:r>
            </w:ins>
          </w:p>
        </w:tc>
        <w:tc>
          <w:tcPr>
            <w:tcW w:w="920" w:type="dxa"/>
            <w:tcBorders>
              <w:top w:val="single" w:sz="6" w:space="0" w:color="auto"/>
              <w:left w:val="single" w:sz="6" w:space="0" w:color="auto"/>
              <w:bottom w:val="single" w:sz="6" w:space="0" w:color="auto"/>
              <w:right w:val="single" w:sz="6" w:space="0" w:color="auto"/>
            </w:tcBorders>
            <w:noWrap/>
            <w:hideMark/>
          </w:tcPr>
          <w:p w14:paraId="722F14A7" w14:textId="77777777" w:rsidR="00C50A95" w:rsidRPr="007A0750" w:rsidRDefault="00C50A95" w:rsidP="00416506">
            <w:pPr>
              <w:pStyle w:val="tabletext11"/>
              <w:tabs>
                <w:tab w:val="decimal" w:pos="0"/>
                <w:tab w:val="decimal" w:pos="640"/>
              </w:tabs>
              <w:jc w:val="center"/>
              <w:rPr>
                <w:ins w:id="3537" w:author="Author"/>
              </w:rPr>
            </w:pPr>
            <w:ins w:id="3538" w:author="Author">
              <w:r w:rsidRPr="007A0750">
                <w:t>1.00</w:t>
              </w:r>
            </w:ins>
          </w:p>
        </w:tc>
        <w:tc>
          <w:tcPr>
            <w:tcW w:w="1440" w:type="dxa"/>
            <w:tcBorders>
              <w:top w:val="single" w:sz="6" w:space="0" w:color="auto"/>
              <w:left w:val="single" w:sz="6" w:space="0" w:color="auto"/>
              <w:bottom w:val="single" w:sz="6" w:space="0" w:color="auto"/>
              <w:right w:val="single" w:sz="6" w:space="0" w:color="auto"/>
            </w:tcBorders>
            <w:hideMark/>
          </w:tcPr>
          <w:p w14:paraId="13384C5F" w14:textId="77777777" w:rsidR="00C50A95" w:rsidRPr="007A0750" w:rsidRDefault="00C50A95" w:rsidP="00416506">
            <w:pPr>
              <w:pStyle w:val="tabletext11"/>
              <w:tabs>
                <w:tab w:val="decimal" w:pos="0"/>
                <w:tab w:val="decimal" w:pos="640"/>
              </w:tabs>
              <w:jc w:val="center"/>
              <w:rPr>
                <w:ins w:id="3539" w:author="Author"/>
              </w:rPr>
            </w:pPr>
            <w:ins w:id="3540" w:author="Author">
              <w:r w:rsidRPr="007A0750">
                <w:t>1.00</w:t>
              </w:r>
            </w:ins>
          </w:p>
        </w:tc>
        <w:tc>
          <w:tcPr>
            <w:tcW w:w="854" w:type="dxa"/>
            <w:tcBorders>
              <w:top w:val="single" w:sz="6" w:space="0" w:color="auto"/>
              <w:left w:val="single" w:sz="6" w:space="0" w:color="auto"/>
              <w:bottom w:val="single" w:sz="6" w:space="0" w:color="auto"/>
              <w:right w:val="single" w:sz="6" w:space="0" w:color="auto"/>
            </w:tcBorders>
            <w:hideMark/>
          </w:tcPr>
          <w:p w14:paraId="71D69C2B" w14:textId="77777777" w:rsidR="00C50A95" w:rsidRPr="007A0750" w:rsidRDefault="00C50A95" w:rsidP="00416506">
            <w:pPr>
              <w:pStyle w:val="tabletext11"/>
              <w:tabs>
                <w:tab w:val="decimal" w:pos="0"/>
                <w:tab w:val="decimal" w:pos="640"/>
              </w:tabs>
              <w:jc w:val="center"/>
              <w:rPr>
                <w:ins w:id="3541" w:author="Author"/>
              </w:rPr>
            </w:pPr>
            <w:ins w:id="3542" w:author="Author">
              <w:r w:rsidRPr="007A0750">
                <w:t>1.00</w:t>
              </w:r>
            </w:ins>
          </w:p>
        </w:tc>
      </w:tr>
      <w:tr w:rsidR="00C50A95" w:rsidRPr="007A0750" w14:paraId="71C8C187" w14:textId="77777777" w:rsidTr="00416506">
        <w:trPr>
          <w:cantSplit/>
          <w:trHeight w:val="190"/>
          <w:ins w:id="3543" w:author="Author"/>
        </w:trPr>
        <w:tc>
          <w:tcPr>
            <w:tcW w:w="201" w:type="dxa"/>
            <w:tcBorders>
              <w:top w:val="nil"/>
              <w:left w:val="nil"/>
              <w:bottom w:val="nil"/>
              <w:right w:val="single" w:sz="6" w:space="0" w:color="auto"/>
            </w:tcBorders>
          </w:tcPr>
          <w:p w14:paraId="0ACE980E" w14:textId="77777777" w:rsidR="00C50A95" w:rsidRPr="007A0750" w:rsidRDefault="00C50A95" w:rsidP="00416506">
            <w:pPr>
              <w:pStyle w:val="tabletext11"/>
              <w:rPr>
                <w:ins w:id="3544"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32AC0B15" w14:textId="77777777" w:rsidR="00C50A95" w:rsidRPr="007A0750" w:rsidRDefault="00C50A95" w:rsidP="00416506">
            <w:pPr>
              <w:overflowPunct/>
              <w:autoSpaceDE/>
              <w:autoSpaceDN/>
              <w:adjustRightInd/>
              <w:spacing w:before="0" w:line="240" w:lineRule="auto"/>
              <w:jc w:val="left"/>
              <w:rPr>
                <w:ins w:id="3545"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
          <w:p w14:paraId="0D31EEBD" w14:textId="77777777" w:rsidR="00C50A95" w:rsidRPr="007A0750" w:rsidRDefault="00C50A95" w:rsidP="00416506">
            <w:pPr>
              <w:pStyle w:val="tabletext11"/>
              <w:rPr>
                <w:ins w:id="3546" w:author="Author"/>
              </w:rPr>
            </w:pPr>
            <w:ins w:id="3547" w:author="Author">
              <w:r w:rsidRPr="007A0750">
                <w:t>Magazines or Newspapers</w:t>
              </w:r>
            </w:ins>
          </w:p>
        </w:tc>
        <w:tc>
          <w:tcPr>
            <w:tcW w:w="920" w:type="dxa"/>
            <w:tcBorders>
              <w:top w:val="single" w:sz="6" w:space="0" w:color="auto"/>
              <w:left w:val="single" w:sz="6" w:space="0" w:color="auto"/>
              <w:bottom w:val="single" w:sz="6" w:space="0" w:color="auto"/>
              <w:right w:val="single" w:sz="6" w:space="0" w:color="auto"/>
            </w:tcBorders>
            <w:vAlign w:val="center"/>
            <w:hideMark/>
          </w:tcPr>
          <w:p w14:paraId="4FA06E6C" w14:textId="77777777" w:rsidR="00C50A95" w:rsidRPr="007A0750" w:rsidRDefault="00C50A95" w:rsidP="00416506">
            <w:pPr>
              <w:pStyle w:val="tabletext11"/>
              <w:tabs>
                <w:tab w:val="decimal" w:pos="280"/>
              </w:tabs>
              <w:jc w:val="center"/>
              <w:rPr>
                <w:ins w:id="3548" w:author="Author"/>
              </w:rPr>
            </w:pPr>
            <w:ins w:id="3549" w:author="Author">
              <w:r w:rsidRPr="007A0750">
                <w:t>---43</w:t>
              </w:r>
            </w:ins>
          </w:p>
        </w:tc>
        <w:tc>
          <w:tcPr>
            <w:tcW w:w="920" w:type="dxa"/>
            <w:tcBorders>
              <w:top w:val="single" w:sz="6" w:space="0" w:color="auto"/>
              <w:left w:val="single" w:sz="6" w:space="0" w:color="auto"/>
              <w:bottom w:val="single" w:sz="6" w:space="0" w:color="auto"/>
              <w:right w:val="single" w:sz="6" w:space="0" w:color="auto"/>
            </w:tcBorders>
            <w:noWrap/>
            <w:hideMark/>
          </w:tcPr>
          <w:p w14:paraId="58B9140D" w14:textId="77777777" w:rsidR="00C50A95" w:rsidRPr="007A0750" w:rsidRDefault="00C50A95" w:rsidP="00416506">
            <w:pPr>
              <w:pStyle w:val="tabletext11"/>
              <w:tabs>
                <w:tab w:val="decimal" w:pos="0"/>
              </w:tabs>
              <w:jc w:val="center"/>
              <w:rPr>
                <w:ins w:id="3550" w:author="Author"/>
              </w:rPr>
            </w:pPr>
            <w:ins w:id="3551" w:author="Author">
              <w:r w:rsidRPr="007A0750">
                <w:t>1.00</w:t>
              </w:r>
            </w:ins>
          </w:p>
        </w:tc>
        <w:tc>
          <w:tcPr>
            <w:tcW w:w="920" w:type="dxa"/>
            <w:tcBorders>
              <w:top w:val="single" w:sz="6" w:space="0" w:color="auto"/>
              <w:left w:val="single" w:sz="6" w:space="0" w:color="auto"/>
              <w:bottom w:val="single" w:sz="6" w:space="0" w:color="auto"/>
              <w:right w:val="single" w:sz="6" w:space="0" w:color="auto"/>
            </w:tcBorders>
            <w:noWrap/>
            <w:hideMark/>
          </w:tcPr>
          <w:p w14:paraId="4F43295D" w14:textId="77777777" w:rsidR="00C50A95" w:rsidRPr="007A0750" w:rsidRDefault="00C50A95" w:rsidP="00416506">
            <w:pPr>
              <w:pStyle w:val="tabletext11"/>
              <w:tabs>
                <w:tab w:val="decimal" w:pos="0"/>
                <w:tab w:val="decimal" w:pos="640"/>
              </w:tabs>
              <w:jc w:val="center"/>
              <w:rPr>
                <w:ins w:id="3552" w:author="Author"/>
              </w:rPr>
            </w:pPr>
            <w:ins w:id="3553" w:author="Author">
              <w:r w:rsidRPr="007A0750">
                <w:t>1.00</w:t>
              </w:r>
            </w:ins>
          </w:p>
        </w:tc>
        <w:tc>
          <w:tcPr>
            <w:tcW w:w="1440" w:type="dxa"/>
            <w:tcBorders>
              <w:top w:val="single" w:sz="6" w:space="0" w:color="auto"/>
              <w:left w:val="single" w:sz="6" w:space="0" w:color="auto"/>
              <w:bottom w:val="single" w:sz="6" w:space="0" w:color="auto"/>
              <w:right w:val="single" w:sz="6" w:space="0" w:color="auto"/>
            </w:tcBorders>
            <w:hideMark/>
          </w:tcPr>
          <w:p w14:paraId="5E96AB2D" w14:textId="77777777" w:rsidR="00C50A95" w:rsidRPr="007A0750" w:rsidRDefault="00C50A95" w:rsidP="00416506">
            <w:pPr>
              <w:pStyle w:val="tabletext11"/>
              <w:tabs>
                <w:tab w:val="decimal" w:pos="0"/>
                <w:tab w:val="decimal" w:pos="640"/>
              </w:tabs>
              <w:jc w:val="center"/>
              <w:rPr>
                <w:ins w:id="3554" w:author="Author"/>
              </w:rPr>
            </w:pPr>
            <w:ins w:id="3555" w:author="Author">
              <w:r w:rsidRPr="007A0750">
                <w:t>1.00</w:t>
              </w:r>
            </w:ins>
          </w:p>
        </w:tc>
        <w:tc>
          <w:tcPr>
            <w:tcW w:w="854" w:type="dxa"/>
            <w:tcBorders>
              <w:top w:val="single" w:sz="6" w:space="0" w:color="auto"/>
              <w:left w:val="single" w:sz="6" w:space="0" w:color="auto"/>
              <w:bottom w:val="single" w:sz="6" w:space="0" w:color="auto"/>
              <w:right w:val="single" w:sz="6" w:space="0" w:color="auto"/>
            </w:tcBorders>
            <w:hideMark/>
          </w:tcPr>
          <w:p w14:paraId="5531C7BF" w14:textId="77777777" w:rsidR="00C50A95" w:rsidRPr="007A0750" w:rsidRDefault="00C50A95" w:rsidP="00416506">
            <w:pPr>
              <w:pStyle w:val="tabletext11"/>
              <w:tabs>
                <w:tab w:val="decimal" w:pos="0"/>
                <w:tab w:val="decimal" w:pos="640"/>
              </w:tabs>
              <w:jc w:val="center"/>
              <w:rPr>
                <w:ins w:id="3556" w:author="Author"/>
              </w:rPr>
            </w:pPr>
            <w:ins w:id="3557" w:author="Author">
              <w:r w:rsidRPr="007A0750">
                <w:t>1.00</w:t>
              </w:r>
            </w:ins>
          </w:p>
        </w:tc>
      </w:tr>
      <w:tr w:rsidR="00C50A95" w:rsidRPr="007A0750" w14:paraId="11A9B38B" w14:textId="77777777" w:rsidTr="00416506">
        <w:trPr>
          <w:cantSplit/>
          <w:trHeight w:val="190"/>
          <w:ins w:id="3558" w:author="Author"/>
        </w:trPr>
        <w:tc>
          <w:tcPr>
            <w:tcW w:w="201" w:type="dxa"/>
            <w:tcBorders>
              <w:top w:val="nil"/>
              <w:left w:val="nil"/>
              <w:bottom w:val="nil"/>
              <w:right w:val="single" w:sz="6" w:space="0" w:color="auto"/>
            </w:tcBorders>
          </w:tcPr>
          <w:p w14:paraId="3DB53B66" w14:textId="77777777" w:rsidR="00C50A95" w:rsidRPr="007A0750" w:rsidRDefault="00C50A95" w:rsidP="00416506">
            <w:pPr>
              <w:pStyle w:val="tabletext11"/>
              <w:rPr>
                <w:ins w:id="3559"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6CB48C7F" w14:textId="77777777" w:rsidR="00C50A95" w:rsidRPr="007A0750" w:rsidRDefault="00C50A95" w:rsidP="00416506">
            <w:pPr>
              <w:overflowPunct/>
              <w:autoSpaceDE/>
              <w:autoSpaceDN/>
              <w:adjustRightInd/>
              <w:spacing w:before="0" w:line="240" w:lineRule="auto"/>
              <w:jc w:val="left"/>
              <w:rPr>
                <w:ins w:id="3560"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
          <w:p w14:paraId="657ED92C" w14:textId="77777777" w:rsidR="00C50A95" w:rsidRPr="007A0750" w:rsidRDefault="00C50A95" w:rsidP="00416506">
            <w:pPr>
              <w:pStyle w:val="tabletext11"/>
              <w:rPr>
                <w:ins w:id="3561" w:author="Author"/>
              </w:rPr>
            </w:pPr>
            <w:ins w:id="3562" w:author="Author">
              <w:r w:rsidRPr="007A0750">
                <w:t>Mail and Parcel Post</w:t>
              </w:r>
            </w:ins>
          </w:p>
        </w:tc>
        <w:tc>
          <w:tcPr>
            <w:tcW w:w="920" w:type="dxa"/>
            <w:tcBorders>
              <w:top w:val="single" w:sz="6" w:space="0" w:color="auto"/>
              <w:left w:val="single" w:sz="6" w:space="0" w:color="auto"/>
              <w:bottom w:val="single" w:sz="6" w:space="0" w:color="auto"/>
              <w:right w:val="single" w:sz="6" w:space="0" w:color="auto"/>
            </w:tcBorders>
            <w:vAlign w:val="center"/>
            <w:hideMark/>
          </w:tcPr>
          <w:p w14:paraId="4E5E62B2" w14:textId="77777777" w:rsidR="00C50A95" w:rsidRPr="007A0750" w:rsidRDefault="00C50A95" w:rsidP="00416506">
            <w:pPr>
              <w:pStyle w:val="tabletext11"/>
              <w:tabs>
                <w:tab w:val="decimal" w:pos="280"/>
              </w:tabs>
              <w:jc w:val="center"/>
              <w:rPr>
                <w:ins w:id="3563" w:author="Author"/>
              </w:rPr>
            </w:pPr>
            <w:ins w:id="3564" w:author="Author">
              <w:r w:rsidRPr="007A0750">
                <w:t>---44</w:t>
              </w:r>
            </w:ins>
          </w:p>
        </w:tc>
        <w:tc>
          <w:tcPr>
            <w:tcW w:w="920" w:type="dxa"/>
            <w:tcBorders>
              <w:top w:val="single" w:sz="6" w:space="0" w:color="auto"/>
              <w:left w:val="single" w:sz="6" w:space="0" w:color="auto"/>
              <w:bottom w:val="single" w:sz="6" w:space="0" w:color="auto"/>
              <w:right w:val="single" w:sz="6" w:space="0" w:color="auto"/>
            </w:tcBorders>
            <w:noWrap/>
            <w:hideMark/>
          </w:tcPr>
          <w:p w14:paraId="15FD2E38" w14:textId="77777777" w:rsidR="00C50A95" w:rsidRPr="007A0750" w:rsidRDefault="00C50A95" w:rsidP="00416506">
            <w:pPr>
              <w:pStyle w:val="tabletext11"/>
              <w:tabs>
                <w:tab w:val="decimal" w:pos="0"/>
              </w:tabs>
              <w:jc w:val="center"/>
              <w:rPr>
                <w:ins w:id="3565" w:author="Author"/>
              </w:rPr>
            </w:pPr>
            <w:ins w:id="3566" w:author="Author">
              <w:r w:rsidRPr="007A0750">
                <w:t>1.00</w:t>
              </w:r>
            </w:ins>
          </w:p>
        </w:tc>
        <w:tc>
          <w:tcPr>
            <w:tcW w:w="920" w:type="dxa"/>
            <w:tcBorders>
              <w:top w:val="single" w:sz="6" w:space="0" w:color="auto"/>
              <w:left w:val="single" w:sz="6" w:space="0" w:color="auto"/>
              <w:bottom w:val="single" w:sz="6" w:space="0" w:color="auto"/>
              <w:right w:val="single" w:sz="6" w:space="0" w:color="auto"/>
            </w:tcBorders>
            <w:noWrap/>
            <w:hideMark/>
          </w:tcPr>
          <w:p w14:paraId="2CE2CEDF" w14:textId="77777777" w:rsidR="00C50A95" w:rsidRPr="007A0750" w:rsidRDefault="00C50A95" w:rsidP="00416506">
            <w:pPr>
              <w:pStyle w:val="tabletext11"/>
              <w:tabs>
                <w:tab w:val="decimal" w:pos="0"/>
                <w:tab w:val="decimal" w:pos="640"/>
              </w:tabs>
              <w:jc w:val="center"/>
              <w:rPr>
                <w:ins w:id="3567" w:author="Author"/>
              </w:rPr>
            </w:pPr>
            <w:ins w:id="3568" w:author="Author">
              <w:r w:rsidRPr="007A0750">
                <w:t>1.00</w:t>
              </w:r>
            </w:ins>
          </w:p>
        </w:tc>
        <w:tc>
          <w:tcPr>
            <w:tcW w:w="1440" w:type="dxa"/>
            <w:tcBorders>
              <w:top w:val="single" w:sz="6" w:space="0" w:color="auto"/>
              <w:left w:val="single" w:sz="6" w:space="0" w:color="auto"/>
              <w:bottom w:val="single" w:sz="6" w:space="0" w:color="auto"/>
              <w:right w:val="single" w:sz="6" w:space="0" w:color="auto"/>
            </w:tcBorders>
            <w:hideMark/>
          </w:tcPr>
          <w:p w14:paraId="14270127" w14:textId="77777777" w:rsidR="00C50A95" w:rsidRPr="007A0750" w:rsidRDefault="00C50A95" w:rsidP="00416506">
            <w:pPr>
              <w:pStyle w:val="tabletext11"/>
              <w:tabs>
                <w:tab w:val="decimal" w:pos="0"/>
                <w:tab w:val="decimal" w:pos="640"/>
              </w:tabs>
              <w:jc w:val="center"/>
              <w:rPr>
                <w:ins w:id="3569" w:author="Author"/>
              </w:rPr>
            </w:pPr>
            <w:ins w:id="3570" w:author="Author">
              <w:r w:rsidRPr="007A0750">
                <w:t>1.00</w:t>
              </w:r>
            </w:ins>
          </w:p>
        </w:tc>
        <w:tc>
          <w:tcPr>
            <w:tcW w:w="854" w:type="dxa"/>
            <w:tcBorders>
              <w:top w:val="single" w:sz="6" w:space="0" w:color="auto"/>
              <w:left w:val="single" w:sz="6" w:space="0" w:color="auto"/>
              <w:bottom w:val="single" w:sz="6" w:space="0" w:color="auto"/>
              <w:right w:val="single" w:sz="6" w:space="0" w:color="auto"/>
            </w:tcBorders>
            <w:hideMark/>
          </w:tcPr>
          <w:p w14:paraId="3763FB3A" w14:textId="77777777" w:rsidR="00C50A95" w:rsidRPr="007A0750" w:rsidRDefault="00C50A95" w:rsidP="00416506">
            <w:pPr>
              <w:pStyle w:val="tabletext11"/>
              <w:tabs>
                <w:tab w:val="decimal" w:pos="0"/>
                <w:tab w:val="decimal" w:pos="640"/>
              </w:tabs>
              <w:jc w:val="center"/>
              <w:rPr>
                <w:ins w:id="3571" w:author="Author"/>
              </w:rPr>
            </w:pPr>
            <w:ins w:id="3572" w:author="Author">
              <w:r w:rsidRPr="007A0750">
                <w:t>1.00</w:t>
              </w:r>
            </w:ins>
          </w:p>
        </w:tc>
      </w:tr>
      <w:tr w:rsidR="00C50A95" w:rsidRPr="007A0750" w14:paraId="79288F08" w14:textId="77777777" w:rsidTr="00416506">
        <w:trPr>
          <w:cantSplit/>
          <w:trHeight w:val="190"/>
          <w:ins w:id="3573" w:author="Author"/>
        </w:trPr>
        <w:tc>
          <w:tcPr>
            <w:tcW w:w="201" w:type="dxa"/>
            <w:tcBorders>
              <w:top w:val="nil"/>
              <w:left w:val="nil"/>
              <w:bottom w:val="nil"/>
              <w:right w:val="single" w:sz="6" w:space="0" w:color="auto"/>
            </w:tcBorders>
          </w:tcPr>
          <w:p w14:paraId="36599C4F" w14:textId="77777777" w:rsidR="00C50A95" w:rsidRPr="007A0750" w:rsidRDefault="00C50A95" w:rsidP="00416506">
            <w:pPr>
              <w:pStyle w:val="tabletext11"/>
              <w:rPr>
                <w:ins w:id="3574"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26CE611C" w14:textId="77777777" w:rsidR="00C50A95" w:rsidRPr="007A0750" w:rsidRDefault="00C50A95" w:rsidP="00416506">
            <w:pPr>
              <w:overflowPunct/>
              <w:autoSpaceDE/>
              <w:autoSpaceDN/>
              <w:adjustRightInd/>
              <w:spacing w:before="0" w:line="240" w:lineRule="auto"/>
              <w:jc w:val="left"/>
              <w:rPr>
                <w:ins w:id="3575"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
          <w:p w14:paraId="567043EA" w14:textId="77777777" w:rsidR="00C50A95" w:rsidRPr="007A0750" w:rsidRDefault="00C50A95" w:rsidP="00416506">
            <w:pPr>
              <w:pStyle w:val="tabletext11"/>
              <w:rPr>
                <w:ins w:id="3576" w:author="Author"/>
              </w:rPr>
            </w:pPr>
            <w:ins w:id="3577" w:author="Author">
              <w:r w:rsidRPr="007A0750">
                <w:t>All Other Specialized Delivery</w:t>
              </w:r>
            </w:ins>
          </w:p>
        </w:tc>
        <w:tc>
          <w:tcPr>
            <w:tcW w:w="920" w:type="dxa"/>
            <w:tcBorders>
              <w:top w:val="single" w:sz="6" w:space="0" w:color="auto"/>
              <w:left w:val="single" w:sz="6" w:space="0" w:color="auto"/>
              <w:bottom w:val="single" w:sz="6" w:space="0" w:color="auto"/>
              <w:right w:val="single" w:sz="6" w:space="0" w:color="auto"/>
            </w:tcBorders>
            <w:vAlign w:val="center"/>
            <w:hideMark/>
          </w:tcPr>
          <w:p w14:paraId="2BEA528F" w14:textId="77777777" w:rsidR="00C50A95" w:rsidRPr="007A0750" w:rsidRDefault="00C50A95" w:rsidP="00416506">
            <w:pPr>
              <w:pStyle w:val="tabletext11"/>
              <w:tabs>
                <w:tab w:val="decimal" w:pos="280"/>
              </w:tabs>
              <w:jc w:val="center"/>
              <w:rPr>
                <w:ins w:id="3578" w:author="Author"/>
              </w:rPr>
            </w:pPr>
            <w:ins w:id="3579" w:author="Author">
              <w:r w:rsidRPr="007A0750">
                <w:t>---49</w:t>
              </w:r>
            </w:ins>
          </w:p>
        </w:tc>
        <w:tc>
          <w:tcPr>
            <w:tcW w:w="920" w:type="dxa"/>
            <w:tcBorders>
              <w:top w:val="single" w:sz="6" w:space="0" w:color="auto"/>
              <w:left w:val="single" w:sz="6" w:space="0" w:color="auto"/>
              <w:bottom w:val="single" w:sz="6" w:space="0" w:color="auto"/>
              <w:right w:val="single" w:sz="6" w:space="0" w:color="auto"/>
            </w:tcBorders>
            <w:noWrap/>
            <w:hideMark/>
          </w:tcPr>
          <w:p w14:paraId="576DF6AA" w14:textId="77777777" w:rsidR="00C50A95" w:rsidRPr="007A0750" w:rsidRDefault="00C50A95" w:rsidP="00416506">
            <w:pPr>
              <w:pStyle w:val="tabletext11"/>
              <w:tabs>
                <w:tab w:val="decimal" w:pos="0"/>
              </w:tabs>
              <w:jc w:val="center"/>
              <w:rPr>
                <w:ins w:id="3580" w:author="Author"/>
              </w:rPr>
            </w:pPr>
            <w:ins w:id="3581" w:author="Author">
              <w:r w:rsidRPr="007A0750">
                <w:t>1.00</w:t>
              </w:r>
            </w:ins>
          </w:p>
        </w:tc>
        <w:tc>
          <w:tcPr>
            <w:tcW w:w="920" w:type="dxa"/>
            <w:tcBorders>
              <w:top w:val="single" w:sz="6" w:space="0" w:color="auto"/>
              <w:left w:val="single" w:sz="6" w:space="0" w:color="auto"/>
              <w:bottom w:val="single" w:sz="6" w:space="0" w:color="auto"/>
              <w:right w:val="single" w:sz="6" w:space="0" w:color="auto"/>
            </w:tcBorders>
            <w:noWrap/>
            <w:hideMark/>
          </w:tcPr>
          <w:p w14:paraId="309CB2DF" w14:textId="77777777" w:rsidR="00C50A95" w:rsidRPr="007A0750" w:rsidRDefault="00C50A95" w:rsidP="00416506">
            <w:pPr>
              <w:pStyle w:val="tabletext11"/>
              <w:tabs>
                <w:tab w:val="decimal" w:pos="0"/>
                <w:tab w:val="decimal" w:pos="640"/>
              </w:tabs>
              <w:jc w:val="center"/>
              <w:rPr>
                <w:ins w:id="3582" w:author="Author"/>
              </w:rPr>
            </w:pPr>
            <w:ins w:id="3583" w:author="Author">
              <w:r w:rsidRPr="007A0750">
                <w:t>1.00</w:t>
              </w:r>
            </w:ins>
          </w:p>
        </w:tc>
        <w:tc>
          <w:tcPr>
            <w:tcW w:w="1440" w:type="dxa"/>
            <w:tcBorders>
              <w:top w:val="single" w:sz="6" w:space="0" w:color="auto"/>
              <w:left w:val="single" w:sz="6" w:space="0" w:color="auto"/>
              <w:bottom w:val="single" w:sz="6" w:space="0" w:color="auto"/>
              <w:right w:val="single" w:sz="6" w:space="0" w:color="auto"/>
            </w:tcBorders>
            <w:hideMark/>
          </w:tcPr>
          <w:p w14:paraId="0686EA0F" w14:textId="77777777" w:rsidR="00C50A95" w:rsidRPr="007A0750" w:rsidRDefault="00C50A95" w:rsidP="00416506">
            <w:pPr>
              <w:pStyle w:val="tabletext11"/>
              <w:tabs>
                <w:tab w:val="decimal" w:pos="0"/>
                <w:tab w:val="decimal" w:pos="640"/>
              </w:tabs>
              <w:jc w:val="center"/>
              <w:rPr>
                <w:ins w:id="3584" w:author="Author"/>
              </w:rPr>
            </w:pPr>
            <w:ins w:id="3585" w:author="Author">
              <w:r w:rsidRPr="007A0750">
                <w:t>1.00</w:t>
              </w:r>
            </w:ins>
          </w:p>
        </w:tc>
        <w:tc>
          <w:tcPr>
            <w:tcW w:w="854" w:type="dxa"/>
            <w:tcBorders>
              <w:top w:val="single" w:sz="6" w:space="0" w:color="auto"/>
              <w:left w:val="single" w:sz="6" w:space="0" w:color="auto"/>
              <w:bottom w:val="single" w:sz="6" w:space="0" w:color="auto"/>
              <w:right w:val="single" w:sz="6" w:space="0" w:color="auto"/>
            </w:tcBorders>
            <w:hideMark/>
          </w:tcPr>
          <w:p w14:paraId="00CDFB26" w14:textId="77777777" w:rsidR="00C50A95" w:rsidRPr="007A0750" w:rsidRDefault="00C50A95" w:rsidP="00416506">
            <w:pPr>
              <w:pStyle w:val="tabletext11"/>
              <w:tabs>
                <w:tab w:val="decimal" w:pos="0"/>
                <w:tab w:val="decimal" w:pos="640"/>
              </w:tabs>
              <w:jc w:val="center"/>
              <w:rPr>
                <w:ins w:id="3586" w:author="Author"/>
              </w:rPr>
            </w:pPr>
            <w:ins w:id="3587" w:author="Author">
              <w:r w:rsidRPr="007A0750">
                <w:t>1.00</w:t>
              </w:r>
            </w:ins>
          </w:p>
        </w:tc>
      </w:tr>
      <w:tr w:rsidR="00C50A95" w:rsidRPr="007A0750" w14:paraId="656598B6" w14:textId="77777777" w:rsidTr="00416506">
        <w:trPr>
          <w:cantSplit/>
          <w:trHeight w:val="190"/>
          <w:ins w:id="3588" w:author="Author"/>
        </w:trPr>
        <w:tc>
          <w:tcPr>
            <w:tcW w:w="201" w:type="dxa"/>
            <w:tcBorders>
              <w:top w:val="nil"/>
              <w:left w:val="nil"/>
              <w:bottom w:val="nil"/>
              <w:right w:val="single" w:sz="6" w:space="0" w:color="auto"/>
            </w:tcBorders>
          </w:tcPr>
          <w:p w14:paraId="240428E2" w14:textId="77777777" w:rsidR="00C50A95" w:rsidRPr="007A0750" w:rsidRDefault="00C50A95" w:rsidP="00416506">
            <w:pPr>
              <w:pStyle w:val="tabletext11"/>
              <w:rPr>
                <w:ins w:id="3589"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
          <w:p w14:paraId="4EA13899" w14:textId="77777777" w:rsidR="00C50A95" w:rsidRPr="007A0750" w:rsidRDefault="00C50A95" w:rsidP="00416506">
            <w:pPr>
              <w:pStyle w:val="tabletext11"/>
              <w:rPr>
                <w:ins w:id="3590" w:author="Author"/>
              </w:rPr>
            </w:pPr>
            <w:ins w:id="3591" w:author="Author">
              <w:r w:rsidRPr="007A0750">
                <w:t xml:space="preserve">Waste Disposal: Autos transporting salvage and waste material for disposal </w:t>
              </w:r>
              <w:r w:rsidRPr="007A0750">
                <w:lastRenderedPageBreak/>
                <w:t>or resale</w:t>
              </w:r>
            </w:ins>
          </w:p>
        </w:tc>
        <w:tc>
          <w:tcPr>
            <w:tcW w:w="3357" w:type="dxa"/>
            <w:tcBorders>
              <w:top w:val="single" w:sz="6" w:space="0" w:color="auto"/>
              <w:left w:val="single" w:sz="6" w:space="0" w:color="auto"/>
              <w:bottom w:val="single" w:sz="6" w:space="0" w:color="auto"/>
              <w:right w:val="single" w:sz="6" w:space="0" w:color="auto"/>
            </w:tcBorders>
            <w:vAlign w:val="bottom"/>
            <w:hideMark/>
          </w:tcPr>
          <w:p w14:paraId="1A051EE6" w14:textId="77777777" w:rsidR="00C50A95" w:rsidRPr="007A0750" w:rsidRDefault="00C50A95" w:rsidP="00416506">
            <w:pPr>
              <w:pStyle w:val="tabletext11"/>
              <w:rPr>
                <w:ins w:id="3592" w:author="Author"/>
              </w:rPr>
            </w:pPr>
            <w:ins w:id="3593" w:author="Author">
              <w:r w:rsidRPr="007A0750">
                <w:lastRenderedPageBreak/>
                <w:t>Auto Dismantlers</w:t>
              </w:r>
            </w:ins>
          </w:p>
        </w:tc>
        <w:tc>
          <w:tcPr>
            <w:tcW w:w="920" w:type="dxa"/>
            <w:tcBorders>
              <w:top w:val="single" w:sz="6" w:space="0" w:color="auto"/>
              <w:left w:val="single" w:sz="6" w:space="0" w:color="auto"/>
              <w:bottom w:val="single" w:sz="6" w:space="0" w:color="auto"/>
              <w:right w:val="single" w:sz="6" w:space="0" w:color="auto"/>
            </w:tcBorders>
            <w:vAlign w:val="center"/>
            <w:hideMark/>
          </w:tcPr>
          <w:p w14:paraId="517F24D0" w14:textId="77777777" w:rsidR="00C50A95" w:rsidRPr="007A0750" w:rsidRDefault="00C50A95" w:rsidP="00416506">
            <w:pPr>
              <w:pStyle w:val="tabletext11"/>
              <w:tabs>
                <w:tab w:val="decimal" w:pos="280"/>
              </w:tabs>
              <w:jc w:val="center"/>
              <w:rPr>
                <w:ins w:id="3594" w:author="Author"/>
              </w:rPr>
            </w:pPr>
            <w:ins w:id="3595" w:author="Author">
              <w:r w:rsidRPr="007A0750">
                <w:t>---51</w:t>
              </w:r>
            </w:ins>
          </w:p>
        </w:tc>
        <w:tc>
          <w:tcPr>
            <w:tcW w:w="920" w:type="dxa"/>
            <w:tcBorders>
              <w:top w:val="single" w:sz="6" w:space="0" w:color="auto"/>
              <w:left w:val="single" w:sz="6" w:space="0" w:color="auto"/>
              <w:bottom w:val="single" w:sz="6" w:space="0" w:color="auto"/>
              <w:right w:val="single" w:sz="6" w:space="0" w:color="auto"/>
            </w:tcBorders>
            <w:noWrap/>
            <w:hideMark/>
          </w:tcPr>
          <w:p w14:paraId="15B40F70" w14:textId="77777777" w:rsidR="00C50A95" w:rsidRPr="007A0750" w:rsidRDefault="00C50A95" w:rsidP="00416506">
            <w:pPr>
              <w:pStyle w:val="tabletext11"/>
              <w:tabs>
                <w:tab w:val="decimal" w:pos="0"/>
              </w:tabs>
              <w:jc w:val="center"/>
              <w:rPr>
                <w:ins w:id="3596" w:author="Author"/>
              </w:rPr>
            </w:pPr>
            <w:ins w:id="3597" w:author="Author">
              <w:r w:rsidRPr="007A0750">
                <w:t>1.00</w:t>
              </w:r>
            </w:ins>
          </w:p>
        </w:tc>
        <w:tc>
          <w:tcPr>
            <w:tcW w:w="920" w:type="dxa"/>
            <w:tcBorders>
              <w:top w:val="single" w:sz="6" w:space="0" w:color="auto"/>
              <w:left w:val="single" w:sz="6" w:space="0" w:color="auto"/>
              <w:bottom w:val="single" w:sz="6" w:space="0" w:color="auto"/>
              <w:right w:val="single" w:sz="6" w:space="0" w:color="auto"/>
            </w:tcBorders>
            <w:noWrap/>
            <w:hideMark/>
          </w:tcPr>
          <w:p w14:paraId="37C1074A" w14:textId="77777777" w:rsidR="00C50A95" w:rsidRPr="007A0750" w:rsidRDefault="00C50A95" w:rsidP="00416506">
            <w:pPr>
              <w:pStyle w:val="tabletext11"/>
              <w:tabs>
                <w:tab w:val="decimal" w:pos="0"/>
                <w:tab w:val="decimal" w:pos="640"/>
              </w:tabs>
              <w:jc w:val="center"/>
              <w:rPr>
                <w:ins w:id="3598" w:author="Author"/>
              </w:rPr>
            </w:pPr>
            <w:ins w:id="3599" w:author="Author">
              <w:r w:rsidRPr="007A0750">
                <w:t>1.00</w:t>
              </w:r>
            </w:ins>
          </w:p>
        </w:tc>
        <w:tc>
          <w:tcPr>
            <w:tcW w:w="1440" w:type="dxa"/>
            <w:tcBorders>
              <w:top w:val="single" w:sz="6" w:space="0" w:color="auto"/>
              <w:left w:val="single" w:sz="6" w:space="0" w:color="auto"/>
              <w:bottom w:val="single" w:sz="6" w:space="0" w:color="auto"/>
              <w:right w:val="single" w:sz="6" w:space="0" w:color="auto"/>
            </w:tcBorders>
            <w:hideMark/>
          </w:tcPr>
          <w:p w14:paraId="0341864A" w14:textId="77777777" w:rsidR="00C50A95" w:rsidRPr="007A0750" w:rsidRDefault="00C50A95" w:rsidP="00416506">
            <w:pPr>
              <w:pStyle w:val="tabletext11"/>
              <w:tabs>
                <w:tab w:val="decimal" w:pos="0"/>
                <w:tab w:val="decimal" w:pos="640"/>
              </w:tabs>
              <w:jc w:val="center"/>
              <w:rPr>
                <w:ins w:id="3600" w:author="Author"/>
              </w:rPr>
            </w:pPr>
            <w:ins w:id="3601" w:author="Author">
              <w:r w:rsidRPr="007A0750">
                <w:t>1.00</w:t>
              </w:r>
            </w:ins>
          </w:p>
        </w:tc>
        <w:tc>
          <w:tcPr>
            <w:tcW w:w="854" w:type="dxa"/>
            <w:tcBorders>
              <w:top w:val="single" w:sz="6" w:space="0" w:color="auto"/>
              <w:left w:val="single" w:sz="6" w:space="0" w:color="auto"/>
              <w:bottom w:val="single" w:sz="6" w:space="0" w:color="auto"/>
              <w:right w:val="single" w:sz="6" w:space="0" w:color="auto"/>
            </w:tcBorders>
            <w:hideMark/>
          </w:tcPr>
          <w:p w14:paraId="03C987A6" w14:textId="77777777" w:rsidR="00C50A95" w:rsidRPr="007A0750" w:rsidRDefault="00C50A95" w:rsidP="00416506">
            <w:pPr>
              <w:pStyle w:val="tabletext11"/>
              <w:tabs>
                <w:tab w:val="decimal" w:pos="0"/>
                <w:tab w:val="decimal" w:pos="640"/>
              </w:tabs>
              <w:jc w:val="center"/>
              <w:rPr>
                <w:ins w:id="3602" w:author="Author"/>
              </w:rPr>
            </w:pPr>
            <w:ins w:id="3603" w:author="Author">
              <w:r w:rsidRPr="007A0750">
                <w:t>1.00</w:t>
              </w:r>
            </w:ins>
          </w:p>
        </w:tc>
      </w:tr>
      <w:tr w:rsidR="00C50A95" w:rsidRPr="007A0750" w14:paraId="58128600" w14:textId="77777777" w:rsidTr="00416506">
        <w:trPr>
          <w:cantSplit/>
          <w:trHeight w:val="190"/>
          <w:ins w:id="3604" w:author="Author"/>
        </w:trPr>
        <w:tc>
          <w:tcPr>
            <w:tcW w:w="201" w:type="dxa"/>
            <w:tcBorders>
              <w:top w:val="nil"/>
              <w:left w:val="nil"/>
              <w:bottom w:val="nil"/>
              <w:right w:val="single" w:sz="6" w:space="0" w:color="auto"/>
            </w:tcBorders>
          </w:tcPr>
          <w:p w14:paraId="05A071CD" w14:textId="77777777" w:rsidR="00C50A95" w:rsidRPr="007A0750" w:rsidRDefault="00C50A95" w:rsidP="00416506">
            <w:pPr>
              <w:pStyle w:val="tabletext11"/>
              <w:rPr>
                <w:ins w:id="3605"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773A7B0B" w14:textId="77777777" w:rsidR="00C50A95" w:rsidRPr="007A0750" w:rsidRDefault="00C50A95" w:rsidP="00416506">
            <w:pPr>
              <w:overflowPunct/>
              <w:autoSpaceDE/>
              <w:autoSpaceDN/>
              <w:adjustRightInd/>
              <w:spacing w:before="0" w:line="240" w:lineRule="auto"/>
              <w:jc w:val="left"/>
              <w:rPr>
                <w:ins w:id="3606"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
          <w:p w14:paraId="198F5055" w14:textId="77777777" w:rsidR="00C50A95" w:rsidRPr="007A0750" w:rsidRDefault="00C50A95" w:rsidP="00416506">
            <w:pPr>
              <w:pStyle w:val="tabletext11"/>
              <w:rPr>
                <w:ins w:id="3607" w:author="Author"/>
              </w:rPr>
            </w:pPr>
            <w:ins w:id="3608" w:author="Author">
              <w:r w:rsidRPr="007A0750">
                <w:t>Building Wrecking Operators</w:t>
              </w:r>
            </w:ins>
          </w:p>
        </w:tc>
        <w:tc>
          <w:tcPr>
            <w:tcW w:w="920" w:type="dxa"/>
            <w:tcBorders>
              <w:top w:val="single" w:sz="6" w:space="0" w:color="auto"/>
              <w:left w:val="single" w:sz="6" w:space="0" w:color="auto"/>
              <w:bottom w:val="single" w:sz="6" w:space="0" w:color="auto"/>
              <w:right w:val="single" w:sz="6" w:space="0" w:color="auto"/>
            </w:tcBorders>
            <w:vAlign w:val="center"/>
            <w:hideMark/>
          </w:tcPr>
          <w:p w14:paraId="2A097FC2" w14:textId="77777777" w:rsidR="00C50A95" w:rsidRPr="007A0750" w:rsidRDefault="00C50A95" w:rsidP="00416506">
            <w:pPr>
              <w:pStyle w:val="tabletext11"/>
              <w:tabs>
                <w:tab w:val="decimal" w:pos="280"/>
              </w:tabs>
              <w:jc w:val="center"/>
              <w:rPr>
                <w:ins w:id="3609" w:author="Author"/>
              </w:rPr>
            </w:pPr>
            <w:ins w:id="3610" w:author="Author">
              <w:r w:rsidRPr="007A0750">
                <w:t>---52</w:t>
              </w:r>
            </w:ins>
          </w:p>
        </w:tc>
        <w:tc>
          <w:tcPr>
            <w:tcW w:w="920" w:type="dxa"/>
            <w:tcBorders>
              <w:top w:val="single" w:sz="6" w:space="0" w:color="auto"/>
              <w:left w:val="single" w:sz="6" w:space="0" w:color="auto"/>
              <w:bottom w:val="single" w:sz="6" w:space="0" w:color="auto"/>
              <w:right w:val="single" w:sz="6" w:space="0" w:color="auto"/>
            </w:tcBorders>
            <w:noWrap/>
            <w:hideMark/>
          </w:tcPr>
          <w:p w14:paraId="4976F5C4" w14:textId="77777777" w:rsidR="00C50A95" w:rsidRPr="007A0750" w:rsidRDefault="00C50A95" w:rsidP="00416506">
            <w:pPr>
              <w:pStyle w:val="tabletext11"/>
              <w:tabs>
                <w:tab w:val="decimal" w:pos="0"/>
              </w:tabs>
              <w:jc w:val="center"/>
              <w:rPr>
                <w:ins w:id="3611" w:author="Author"/>
              </w:rPr>
            </w:pPr>
            <w:ins w:id="3612" w:author="Author">
              <w:r w:rsidRPr="007A0750">
                <w:t>1.00</w:t>
              </w:r>
            </w:ins>
          </w:p>
        </w:tc>
        <w:tc>
          <w:tcPr>
            <w:tcW w:w="920" w:type="dxa"/>
            <w:tcBorders>
              <w:top w:val="single" w:sz="6" w:space="0" w:color="auto"/>
              <w:left w:val="single" w:sz="6" w:space="0" w:color="auto"/>
              <w:bottom w:val="single" w:sz="6" w:space="0" w:color="auto"/>
              <w:right w:val="single" w:sz="6" w:space="0" w:color="auto"/>
            </w:tcBorders>
            <w:noWrap/>
            <w:hideMark/>
          </w:tcPr>
          <w:p w14:paraId="73BF3432" w14:textId="77777777" w:rsidR="00C50A95" w:rsidRPr="007A0750" w:rsidRDefault="00C50A95" w:rsidP="00416506">
            <w:pPr>
              <w:pStyle w:val="tabletext11"/>
              <w:tabs>
                <w:tab w:val="decimal" w:pos="0"/>
                <w:tab w:val="decimal" w:pos="640"/>
              </w:tabs>
              <w:jc w:val="center"/>
              <w:rPr>
                <w:ins w:id="3613" w:author="Author"/>
              </w:rPr>
            </w:pPr>
            <w:ins w:id="3614" w:author="Author">
              <w:r w:rsidRPr="007A0750">
                <w:t>1.00</w:t>
              </w:r>
            </w:ins>
          </w:p>
        </w:tc>
        <w:tc>
          <w:tcPr>
            <w:tcW w:w="1440" w:type="dxa"/>
            <w:tcBorders>
              <w:top w:val="single" w:sz="6" w:space="0" w:color="auto"/>
              <w:left w:val="single" w:sz="6" w:space="0" w:color="auto"/>
              <w:bottom w:val="single" w:sz="6" w:space="0" w:color="auto"/>
              <w:right w:val="single" w:sz="6" w:space="0" w:color="auto"/>
            </w:tcBorders>
            <w:hideMark/>
          </w:tcPr>
          <w:p w14:paraId="094253C2" w14:textId="77777777" w:rsidR="00C50A95" w:rsidRPr="007A0750" w:rsidRDefault="00C50A95" w:rsidP="00416506">
            <w:pPr>
              <w:pStyle w:val="tabletext11"/>
              <w:tabs>
                <w:tab w:val="decimal" w:pos="0"/>
                <w:tab w:val="decimal" w:pos="640"/>
              </w:tabs>
              <w:jc w:val="center"/>
              <w:rPr>
                <w:ins w:id="3615" w:author="Author"/>
              </w:rPr>
            </w:pPr>
            <w:ins w:id="3616" w:author="Author">
              <w:r w:rsidRPr="007A0750">
                <w:t>1.00</w:t>
              </w:r>
            </w:ins>
          </w:p>
        </w:tc>
        <w:tc>
          <w:tcPr>
            <w:tcW w:w="854" w:type="dxa"/>
            <w:tcBorders>
              <w:top w:val="single" w:sz="6" w:space="0" w:color="auto"/>
              <w:left w:val="single" w:sz="6" w:space="0" w:color="auto"/>
              <w:bottom w:val="single" w:sz="6" w:space="0" w:color="auto"/>
              <w:right w:val="single" w:sz="6" w:space="0" w:color="auto"/>
            </w:tcBorders>
            <w:hideMark/>
          </w:tcPr>
          <w:p w14:paraId="5093FB0A" w14:textId="77777777" w:rsidR="00C50A95" w:rsidRPr="007A0750" w:rsidRDefault="00C50A95" w:rsidP="00416506">
            <w:pPr>
              <w:pStyle w:val="tabletext11"/>
              <w:tabs>
                <w:tab w:val="decimal" w:pos="0"/>
                <w:tab w:val="decimal" w:pos="640"/>
              </w:tabs>
              <w:jc w:val="center"/>
              <w:rPr>
                <w:ins w:id="3617" w:author="Author"/>
              </w:rPr>
            </w:pPr>
            <w:ins w:id="3618" w:author="Author">
              <w:r w:rsidRPr="007A0750">
                <w:t>1.00</w:t>
              </w:r>
            </w:ins>
          </w:p>
        </w:tc>
      </w:tr>
      <w:tr w:rsidR="00C50A95" w:rsidRPr="007A0750" w14:paraId="39D07412" w14:textId="77777777" w:rsidTr="00416506">
        <w:trPr>
          <w:cantSplit/>
          <w:trHeight w:val="190"/>
          <w:ins w:id="3619" w:author="Author"/>
        </w:trPr>
        <w:tc>
          <w:tcPr>
            <w:tcW w:w="201" w:type="dxa"/>
            <w:tcBorders>
              <w:top w:val="nil"/>
              <w:left w:val="nil"/>
              <w:bottom w:val="nil"/>
              <w:right w:val="single" w:sz="6" w:space="0" w:color="auto"/>
            </w:tcBorders>
          </w:tcPr>
          <w:p w14:paraId="59AB7FE5" w14:textId="77777777" w:rsidR="00C50A95" w:rsidRPr="007A0750" w:rsidRDefault="00C50A95" w:rsidP="00416506">
            <w:pPr>
              <w:pStyle w:val="tabletext11"/>
              <w:rPr>
                <w:ins w:id="3620"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2356627D" w14:textId="77777777" w:rsidR="00C50A95" w:rsidRPr="007A0750" w:rsidRDefault="00C50A95" w:rsidP="00416506">
            <w:pPr>
              <w:overflowPunct/>
              <w:autoSpaceDE/>
              <w:autoSpaceDN/>
              <w:adjustRightInd/>
              <w:spacing w:before="0" w:line="240" w:lineRule="auto"/>
              <w:jc w:val="left"/>
              <w:rPr>
                <w:ins w:id="3621"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
          <w:p w14:paraId="440D1746" w14:textId="77777777" w:rsidR="00C50A95" w:rsidRPr="007A0750" w:rsidRDefault="00C50A95" w:rsidP="00416506">
            <w:pPr>
              <w:pStyle w:val="tabletext11"/>
              <w:rPr>
                <w:ins w:id="3622" w:author="Author"/>
              </w:rPr>
            </w:pPr>
            <w:ins w:id="3623" w:author="Author">
              <w:r w:rsidRPr="007A0750">
                <w:t>Garbage</w:t>
              </w:r>
            </w:ins>
          </w:p>
        </w:tc>
        <w:tc>
          <w:tcPr>
            <w:tcW w:w="920" w:type="dxa"/>
            <w:tcBorders>
              <w:top w:val="single" w:sz="6" w:space="0" w:color="auto"/>
              <w:left w:val="single" w:sz="6" w:space="0" w:color="auto"/>
              <w:bottom w:val="single" w:sz="6" w:space="0" w:color="auto"/>
              <w:right w:val="single" w:sz="6" w:space="0" w:color="auto"/>
            </w:tcBorders>
            <w:vAlign w:val="center"/>
            <w:hideMark/>
          </w:tcPr>
          <w:p w14:paraId="4542A54E" w14:textId="77777777" w:rsidR="00C50A95" w:rsidRPr="007A0750" w:rsidRDefault="00C50A95" w:rsidP="00416506">
            <w:pPr>
              <w:pStyle w:val="tabletext11"/>
              <w:tabs>
                <w:tab w:val="decimal" w:pos="280"/>
              </w:tabs>
              <w:jc w:val="center"/>
              <w:rPr>
                <w:ins w:id="3624" w:author="Author"/>
              </w:rPr>
            </w:pPr>
            <w:ins w:id="3625" w:author="Author">
              <w:r w:rsidRPr="007A0750">
                <w:t>---53</w:t>
              </w:r>
            </w:ins>
          </w:p>
        </w:tc>
        <w:tc>
          <w:tcPr>
            <w:tcW w:w="920" w:type="dxa"/>
            <w:tcBorders>
              <w:top w:val="single" w:sz="6" w:space="0" w:color="auto"/>
              <w:left w:val="single" w:sz="6" w:space="0" w:color="auto"/>
              <w:bottom w:val="single" w:sz="6" w:space="0" w:color="auto"/>
              <w:right w:val="single" w:sz="6" w:space="0" w:color="auto"/>
            </w:tcBorders>
            <w:noWrap/>
            <w:hideMark/>
          </w:tcPr>
          <w:p w14:paraId="28CC891D" w14:textId="77777777" w:rsidR="00C50A95" w:rsidRPr="007A0750" w:rsidRDefault="00C50A95" w:rsidP="00416506">
            <w:pPr>
              <w:pStyle w:val="tabletext11"/>
              <w:tabs>
                <w:tab w:val="decimal" w:pos="0"/>
              </w:tabs>
              <w:jc w:val="center"/>
              <w:rPr>
                <w:ins w:id="3626" w:author="Author"/>
              </w:rPr>
            </w:pPr>
            <w:ins w:id="3627" w:author="Author">
              <w:r w:rsidRPr="007A0750">
                <w:t>1.00</w:t>
              </w:r>
            </w:ins>
          </w:p>
        </w:tc>
        <w:tc>
          <w:tcPr>
            <w:tcW w:w="920" w:type="dxa"/>
            <w:tcBorders>
              <w:top w:val="single" w:sz="6" w:space="0" w:color="auto"/>
              <w:left w:val="single" w:sz="6" w:space="0" w:color="auto"/>
              <w:bottom w:val="single" w:sz="6" w:space="0" w:color="auto"/>
              <w:right w:val="single" w:sz="6" w:space="0" w:color="auto"/>
            </w:tcBorders>
            <w:noWrap/>
            <w:hideMark/>
          </w:tcPr>
          <w:p w14:paraId="49B4E6F7" w14:textId="77777777" w:rsidR="00C50A95" w:rsidRPr="007A0750" w:rsidRDefault="00C50A95" w:rsidP="00416506">
            <w:pPr>
              <w:pStyle w:val="tabletext11"/>
              <w:tabs>
                <w:tab w:val="decimal" w:pos="0"/>
                <w:tab w:val="decimal" w:pos="640"/>
              </w:tabs>
              <w:jc w:val="center"/>
              <w:rPr>
                <w:ins w:id="3628" w:author="Author"/>
              </w:rPr>
            </w:pPr>
            <w:ins w:id="3629" w:author="Author">
              <w:r w:rsidRPr="007A0750">
                <w:t>1.00</w:t>
              </w:r>
            </w:ins>
          </w:p>
        </w:tc>
        <w:tc>
          <w:tcPr>
            <w:tcW w:w="1440" w:type="dxa"/>
            <w:tcBorders>
              <w:top w:val="single" w:sz="6" w:space="0" w:color="auto"/>
              <w:left w:val="single" w:sz="6" w:space="0" w:color="auto"/>
              <w:bottom w:val="single" w:sz="6" w:space="0" w:color="auto"/>
              <w:right w:val="single" w:sz="6" w:space="0" w:color="auto"/>
            </w:tcBorders>
            <w:hideMark/>
          </w:tcPr>
          <w:p w14:paraId="3C0D6BDF" w14:textId="77777777" w:rsidR="00C50A95" w:rsidRPr="007A0750" w:rsidRDefault="00C50A95" w:rsidP="00416506">
            <w:pPr>
              <w:pStyle w:val="tabletext11"/>
              <w:tabs>
                <w:tab w:val="decimal" w:pos="0"/>
                <w:tab w:val="decimal" w:pos="640"/>
              </w:tabs>
              <w:jc w:val="center"/>
              <w:rPr>
                <w:ins w:id="3630" w:author="Author"/>
              </w:rPr>
            </w:pPr>
            <w:ins w:id="3631" w:author="Author">
              <w:r w:rsidRPr="007A0750">
                <w:t>1.00</w:t>
              </w:r>
            </w:ins>
          </w:p>
        </w:tc>
        <w:tc>
          <w:tcPr>
            <w:tcW w:w="854" w:type="dxa"/>
            <w:tcBorders>
              <w:top w:val="single" w:sz="6" w:space="0" w:color="auto"/>
              <w:left w:val="single" w:sz="6" w:space="0" w:color="auto"/>
              <w:bottom w:val="single" w:sz="6" w:space="0" w:color="auto"/>
              <w:right w:val="single" w:sz="6" w:space="0" w:color="auto"/>
            </w:tcBorders>
            <w:hideMark/>
          </w:tcPr>
          <w:p w14:paraId="69F01131" w14:textId="77777777" w:rsidR="00C50A95" w:rsidRPr="007A0750" w:rsidRDefault="00C50A95" w:rsidP="00416506">
            <w:pPr>
              <w:pStyle w:val="tabletext11"/>
              <w:tabs>
                <w:tab w:val="decimal" w:pos="0"/>
                <w:tab w:val="decimal" w:pos="640"/>
              </w:tabs>
              <w:jc w:val="center"/>
              <w:rPr>
                <w:ins w:id="3632" w:author="Author"/>
              </w:rPr>
            </w:pPr>
            <w:ins w:id="3633" w:author="Author">
              <w:r w:rsidRPr="007A0750">
                <w:t>1.00</w:t>
              </w:r>
            </w:ins>
          </w:p>
        </w:tc>
      </w:tr>
      <w:tr w:rsidR="00C50A95" w:rsidRPr="007A0750" w14:paraId="40AE1A77" w14:textId="77777777" w:rsidTr="00416506">
        <w:trPr>
          <w:cantSplit/>
          <w:trHeight w:val="190"/>
          <w:ins w:id="3634" w:author="Author"/>
        </w:trPr>
        <w:tc>
          <w:tcPr>
            <w:tcW w:w="201" w:type="dxa"/>
            <w:tcBorders>
              <w:top w:val="nil"/>
              <w:left w:val="nil"/>
              <w:bottom w:val="nil"/>
              <w:right w:val="single" w:sz="6" w:space="0" w:color="auto"/>
            </w:tcBorders>
          </w:tcPr>
          <w:p w14:paraId="0D01A644" w14:textId="77777777" w:rsidR="00C50A95" w:rsidRPr="007A0750" w:rsidRDefault="00C50A95" w:rsidP="00416506">
            <w:pPr>
              <w:pStyle w:val="tabletext11"/>
              <w:rPr>
                <w:ins w:id="3635"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13543C5F" w14:textId="77777777" w:rsidR="00C50A95" w:rsidRPr="007A0750" w:rsidRDefault="00C50A95" w:rsidP="00416506">
            <w:pPr>
              <w:overflowPunct/>
              <w:autoSpaceDE/>
              <w:autoSpaceDN/>
              <w:adjustRightInd/>
              <w:spacing w:before="0" w:line="240" w:lineRule="auto"/>
              <w:jc w:val="left"/>
              <w:rPr>
                <w:ins w:id="3636"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
          <w:p w14:paraId="219CCECC" w14:textId="77777777" w:rsidR="00C50A95" w:rsidRPr="007A0750" w:rsidRDefault="00C50A95" w:rsidP="00416506">
            <w:pPr>
              <w:pStyle w:val="tabletext11"/>
              <w:rPr>
                <w:ins w:id="3637" w:author="Author"/>
              </w:rPr>
            </w:pPr>
            <w:ins w:id="3638" w:author="Author">
              <w:r w:rsidRPr="007A0750">
                <w:t>Junk Dealers</w:t>
              </w:r>
            </w:ins>
          </w:p>
        </w:tc>
        <w:tc>
          <w:tcPr>
            <w:tcW w:w="920" w:type="dxa"/>
            <w:tcBorders>
              <w:top w:val="single" w:sz="6" w:space="0" w:color="auto"/>
              <w:left w:val="single" w:sz="6" w:space="0" w:color="auto"/>
              <w:bottom w:val="single" w:sz="6" w:space="0" w:color="auto"/>
              <w:right w:val="single" w:sz="6" w:space="0" w:color="auto"/>
            </w:tcBorders>
            <w:vAlign w:val="center"/>
            <w:hideMark/>
          </w:tcPr>
          <w:p w14:paraId="17B62A20" w14:textId="77777777" w:rsidR="00C50A95" w:rsidRPr="007A0750" w:rsidRDefault="00C50A95" w:rsidP="00416506">
            <w:pPr>
              <w:pStyle w:val="tabletext11"/>
              <w:tabs>
                <w:tab w:val="decimal" w:pos="280"/>
              </w:tabs>
              <w:jc w:val="center"/>
              <w:rPr>
                <w:ins w:id="3639" w:author="Author"/>
              </w:rPr>
            </w:pPr>
            <w:ins w:id="3640" w:author="Author">
              <w:r w:rsidRPr="007A0750">
                <w:t>---54</w:t>
              </w:r>
            </w:ins>
          </w:p>
        </w:tc>
        <w:tc>
          <w:tcPr>
            <w:tcW w:w="920" w:type="dxa"/>
            <w:tcBorders>
              <w:top w:val="single" w:sz="6" w:space="0" w:color="auto"/>
              <w:left w:val="single" w:sz="6" w:space="0" w:color="auto"/>
              <w:bottom w:val="single" w:sz="6" w:space="0" w:color="auto"/>
              <w:right w:val="single" w:sz="6" w:space="0" w:color="auto"/>
            </w:tcBorders>
            <w:noWrap/>
            <w:hideMark/>
          </w:tcPr>
          <w:p w14:paraId="427AC213" w14:textId="77777777" w:rsidR="00C50A95" w:rsidRPr="007A0750" w:rsidRDefault="00C50A95" w:rsidP="00416506">
            <w:pPr>
              <w:pStyle w:val="tabletext11"/>
              <w:tabs>
                <w:tab w:val="decimal" w:pos="0"/>
              </w:tabs>
              <w:jc w:val="center"/>
              <w:rPr>
                <w:ins w:id="3641" w:author="Author"/>
              </w:rPr>
            </w:pPr>
            <w:ins w:id="3642" w:author="Author">
              <w:r w:rsidRPr="007A0750">
                <w:t>1.00</w:t>
              </w:r>
            </w:ins>
          </w:p>
        </w:tc>
        <w:tc>
          <w:tcPr>
            <w:tcW w:w="920" w:type="dxa"/>
            <w:tcBorders>
              <w:top w:val="single" w:sz="6" w:space="0" w:color="auto"/>
              <w:left w:val="single" w:sz="6" w:space="0" w:color="auto"/>
              <w:bottom w:val="single" w:sz="6" w:space="0" w:color="auto"/>
              <w:right w:val="single" w:sz="6" w:space="0" w:color="auto"/>
            </w:tcBorders>
            <w:noWrap/>
            <w:hideMark/>
          </w:tcPr>
          <w:p w14:paraId="7A74326F" w14:textId="77777777" w:rsidR="00C50A95" w:rsidRPr="007A0750" w:rsidRDefault="00C50A95" w:rsidP="00416506">
            <w:pPr>
              <w:pStyle w:val="tabletext11"/>
              <w:tabs>
                <w:tab w:val="decimal" w:pos="0"/>
                <w:tab w:val="decimal" w:pos="640"/>
              </w:tabs>
              <w:jc w:val="center"/>
              <w:rPr>
                <w:ins w:id="3643" w:author="Author"/>
              </w:rPr>
            </w:pPr>
            <w:ins w:id="3644" w:author="Author">
              <w:r w:rsidRPr="007A0750">
                <w:t>1.00</w:t>
              </w:r>
            </w:ins>
          </w:p>
        </w:tc>
        <w:tc>
          <w:tcPr>
            <w:tcW w:w="1440" w:type="dxa"/>
            <w:tcBorders>
              <w:top w:val="single" w:sz="6" w:space="0" w:color="auto"/>
              <w:left w:val="single" w:sz="6" w:space="0" w:color="auto"/>
              <w:bottom w:val="single" w:sz="6" w:space="0" w:color="auto"/>
              <w:right w:val="single" w:sz="6" w:space="0" w:color="auto"/>
            </w:tcBorders>
            <w:hideMark/>
          </w:tcPr>
          <w:p w14:paraId="56BFBCDE" w14:textId="77777777" w:rsidR="00C50A95" w:rsidRPr="007A0750" w:rsidRDefault="00C50A95" w:rsidP="00416506">
            <w:pPr>
              <w:pStyle w:val="tabletext11"/>
              <w:tabs>
                <w:tab w:val="decimal" w:pos="0"/>
                <w:tab w:val="decimal" w:pos="640"/>
              </w:tabs>
              <w:jc w:val="center"/>
              <w:rPr>
                <w:ins w:id="3645" w:author="Author"/>
              </w:rPr>
            </w:pPr>
            <w:ins w:id="3646" w:author="Author">
              <w:r w:rsidRPr="007A0750">
                <w:t>1.00</w:t>
              </w:r>
            </w:ins>
          </w:p>
        </w:tc>
        <w:tc>
          <w:tcPr>
            <w:tcW w:w="854" w:type="dxa"/>
            <w:tcBorders>
              <w:top w:val="single" w:sz="6" w:space="0" w:color="auto"/>
              <w:left w:val="single" w:sz="6" w:space="0" w:color="auto"/>
              <w:bottom w:val="single" w:sz="6" w:space="0" w:color="auto"/>
              <w:right w:val="single" w:sz="6" w:space="0" w:color="auto"/>
            </w:tcBorders>
            <w:hideMark/>
          </w:tcPr>
          <w:p w14:paraId="14BD63E6" w14:textId="77777777" w:rsidR="00C50A95" w:rsidRPr="007A0750" w:rsidRDefault="00C50A95" w:rsidP="00416506">
            <w:pPr>
              <w:pStyle w:val="tabletext11"/>
              <w:tabs>
                <w:tab w:val="decimal" w:pos="0"/>
                <w:tab w:val="decimal" w:pos="640"/>
              </w:tabs>
              <w:jc w:val="center"/>
              <w:rPr>
                <w:ins w:id="3647" w:author="Author"/>
              </w:rPr>
            </w:pPr>
            <w:ins w:id="3648" w:author="Author">
              <w:r w:rsidRPr="007A0750">
                <w:t>1.00</w:t>
              </w:r>
            </w:ins>
          </w:p>
        </w:tc>
      </w:tr>
      <w:tr w:rsidR="00C50A95" w:rsidRPr="007A0750" w14:paraId="45FCE670" w14:textId="77777777" w:rsidTr="00416506">
        <w:trPr>
          <w:cantSplit/>
          <w:trHeight w:val="190"/>
          <w:ins w:id="3649" w:author="Author"/>
        </w:trPr>
        <w:tc>
          <w:tcPr>
            <w:tcW w:w="201" w:type="dxa"/>
            <w:tcBorders>
              <w:top w:val="nil"/>
              <w:left w:val="nil"/>
              <w:bottom w:val="nil"/>
              <w:right w:val="single" w:sz="6" w:space="0" w:color="auto"/>
            </w:tcBorders>
          </w:tcPr>
          <w:p w14:paraId="723A0BA3" w14:textId="77777777" w:rsidR="00C50A95" w:rsidRPr="007A0750" w:rsidRDefault="00C50A95" w:rsidP="00416506">
            <w:pPr>
              <w:pStyle w:val="tabletext11"/>
              <w:rPr>
                <w:ins w:id="3650"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37DD6633" w14:textId="77777777" w:rsidR="00C50A95" w:rsidRPr="007A0750" w:rsidRDefault="00C50A95" w:rsidP="00416506">
            <w:pPr>
              <w:overflowPunct/>
              <w:autoSpaceDE/>
              <w:autoSpaceDN/>
              <w:adjustRightInd/>
              <w:spacing w:before="0" w:line="240" w:lineRule="auto"/>
              <w:jc w:val="left"/>
              <w:rPr>
                <w:ins w:id="3651"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
          <w:p w14:paraId="43A68147" w14:textId="77777777" w:rsidR="00C50A95" w:rsidRPr="007A0750" w:rsidRDefault="00C50A95" w:rsidP="00416506">
            <w:pPr>
              <w:pStyle w:val="tabletext11"/>
              <w:rPr>
                <w:ins w:id="3652" w:author="Author"/>
              </w:rPr>
            </w:pPr>
            <w:ins w:id="3653" w:author="Author">
              <w:r w:rsidRPr="007A0750">
                <w:t>All Other Waste Disposal</w:t>
              </w:r>
            </w:ins>
          </w:p>
        </w:tc>
        <w:tc>
          <w:tcPr>
            <w:tcW w:w="920" w:type="dxa"/>
            <w:tcBorders>
              <w:top w:val="single" w:sz="6" w:space="0" w:color="auto"/>
              <w:left w:val="single" w:sz="6" w:space="0" w:color="auto"/>
              <w:bottom w:val="single" w:sz="6" w:space="0" w:color="auto"/>
              <w:right w:val="single" w:sz="6" w:space="0" w:color="auto"/>
            </w:tcBorders>
            <w:vAlign w:val="center"/>
            <w:hideMark/>
          </w:tcPr>
          <w:p w14:paraId="65BA56F5" w14:textId="77777777" w:rsidR="00C50A95" w:rsidRPr="007A0750" w:rsidRDefault="00C50A95" w:rsidP="00416506">
            <w:pPr>
              <w:pStyle w:val="tabletext11"/>
              <w:tabs>
                <w:tab w:val="decimal" w:pos="280"/>
              </w:tabs>
              <w:jc w:val="center"/>
              <w:rPr>
                <w:ins w:id="3654" w:author="Author"/>
              </w:rPr>
            </w:pPr>
            <w:ins w:id="3655" w:author="Author">
              <w:r w:rsidRPr="007A0750">
                <w:t>---59</w:t>
              </w:r>
            </w:ins>
          </w:p>
        </w:tc>
        <w:tc>
          <w:tcPr>
            <w:tcW w:w="920" w:type="dxa"/>
            <w:tcBorders>
              <w:top w:val="single" w:sz="6" w:space="0" w:color="auto"/>
              <w:left w:val="single" w:sz="6" w:space="0" w:color="auto"/>
              <w:bottom w:val="single" w:sz="6" w:space="0" w:color="auto"/>
              <w:right w:val="single" w:sz="6" w:space="0" w:color="auto"/>
            </w:tcBorders>
            <w:noWrap/>
            <w:hideMark/>
          </w:tcPr>
          <w:p w14:paraId="38A6F0DC" w14:textId="77777777" w:rsidR="00C50A95" w:rsidRPr="007A0750" w:rsidRDefault="00C50A95" w:rsidP="00416506">
            <w:pPr>
              <w:pStyle w:val="tabletext11"/>
              <w:tabs>
                <w:tab w:val="decimal" w:pos="0"/>
              </w:tabs>
              <w:jc w:val="center"/>
              <w:rPr>
                <w:ins w:id="3656" w:author="Author"/>
              </w:rPr>
            </w:pPr>
            <w:ins w:id="3657" w:author="Author">
              <w:r w:rsidRPr="007A0750">
                <w:t>1.00</w:t>
              </w:r>
            </w:ins>
          </w:p>
        </w:tc>
        <w:tc>
          <w:tcPr>
            <w:tcW w:w="920" w:type="dxa"/>
            <w:tcBorders>
              <w:top w:val="single" w:sz="6" w:space="0" w:color="auto"/>
              <w:left w:val="single" w:sz="6" w:space="0" w:color="auto"/>
              <w:bottom w:val="single" w:sz="6" w:space="0" w:color="auto"/>
              <w:right w:val="single" w:sz="6" w:space="0" w:color="auto"/>
            </w:tcBorders>
            <w:noWrap/>
            <w:hideMark/>
          </w:tcPr>
          <w:p w14:paraId="77730B6C" w14:textId="77777777" w:rsidR="00C50A95" w:rsidRPr="007A0750" w:rsidRDefault="00C50A95" w:rsidP="00416506">
            <w:pPr>
              <w:pStyle w:val="tabletext11"/>
              <w:tabs>
                <w:tab w:val="decimal" w:pos="0"/>
                <w:tab w:val="decimal" w:pos="640"/>
              </w:tabs>
              <w:jc w:val="center"/>
              <w:rPr>
                <w:ins w:id="3658" w:author="Author"/>
              </w:rPr>
            </w:pPr>
            <w:ins w:id="3659" w:author="Author">
              <w:r w:rsidRPr="007A0750">
                <w:t>1.00</w:t>
              </w:r>
            </w:ins>
          </w:p>
        </w:tc>
        <w:tc>
          <w:tcPr>
            <w:tcW w:w="1440" w:type="dxa"/>
            <w:tcBorders>
              <w:top w:val="single" w:sz="6" w:space="0" w:color="auto"/>
              <w:left w:val="single" w:sz="6" w:space="0" w:color="auto"/>
              <w:bottom w:val="single" w:sz="6" w:space="0" w:color="auto"/>
              <w:right w:val="single" w:sz="6" w:space="0" w:color="auto"/>
            </w:tcBorders>
            <w:hideMark/>
          </w:tcPr>
          <w:p w14:paraId="138A36D5" w14:textId="77777777" w:rsidR="00C50A95" w:rsidRPr="007A0750" w:rsidRDefault="00C50A95" w:rsidP="00416506">
            <w:pPr>
              <w:pStyle w:val="tabletext11"/>
              <w:tabs>
                <w:tab w:val="decimal" w:pos="0"/>
                <w:tab w:val="decimal" w:pos="640"/>
              </w:tabs>
              <w:jc w:val="center"/>
              <w:rPr>
                <w:ins w:id="3660" w:author="Author"/>
              </w:rPr>
            </w:pPr>
            <w:ins w:id="3661" w:author="Author">
              <w:r w:rsidRPr="007A0750">
                <w:t>1.00</w:t>
              </w:r>
            </w:ins>
          </w:p>
        </w:tc>
        <w:tc>
          <w:tcPr>
            <w:tcW w:w="854" w:type="dxa"/>
            <w:tcBorders>
              <w:top w:val="single" w:sz="6" w:space="0" w:color="auto"/>
              <w:left w:val="single" w:sz="6" w:space="0" w:color="auto"/>
              <w:bottom w:val="single" w:sz="6" w:space="0" w:color="auto"/>
              <w:right w:val="single" w:sz="6" w:space="0" w:color="auto"/>
            </w:tcBorders>
            <w:hideMark/>
          </w:tcPr>
          <w:p w14:paraId="386641F3" w14:textId="77777777" w:rsidR="00C50A95" w:rsidRPr="007A0750" w:rsidRDefault="00C50A95" w:rsidP="00416506">
            <w:pPr>
              <w:pStyle w:val="tabletext11"/>
              <w:tabs>
                <w:tab w:val="decimal" w:pos="0"/>
                <w:tab w:val="decimal" w:pos="640"/>
              </w:tabs>
              <w:jc w:val="center"/>
              <w:rPr>
                <w:ins w:id="3662" w:author="Author"/>
              </w:rPr>
            </w:pPr>
            <w:ins w:id="3663" w:author="Author">
              <w:r w:rsidRPr="007A0750">
                <w:t>1.00</w:t>
              </w:r>
            </w:ins>
          </w:p>
        </w:tc>
      </w:tr>
      <w:tr w:rsidR="00C50A95" w:rsidRPr="007A0750" w14:paraId="2304A5F3" w14:textId="77777777" w:rsidTr="00416506">
        <w:trPr>
          <w:cantSplit/>
          <w:trHeight w:val="190"/>
          <w:ins w:id="3664" w:author="Author"/>
        </w:trPr>
        <w:tc>
          <w:tcPr>
            <w:tcW w:w="201" w:type="dxa"/>
            <w:tcBorders>
              <w:top w:val="nil"/>
              <w:left w:val="nil"/>
              <w:bottom w:val="nil"/>
              <w:right w:val="single" w:sz="6" w:space="0" w:color="auto"/>
            </w:tcBorders>
          </w:tcPr>
          <w:p w14:paraId="12212464" w14:textId="77777777" w:rsidR="00C50A95" w:rsidRPr="007A0750" w:rsidRDefault="00C50A95" w:rsidP="00416506">
            <w:pPr>
              <w:pStyle w:val="tabletext11"/>
              <w:rPr>
                <w:ins w:id="3665"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
          <w:p w14:paraId="1C7DD1AB" w14:textId="77777777" w:rsidR="00C50A95" w:rsidRPr="007A0750" w:rsidRDefault="00C50A95" w:rsidP="00416506">
            <w:pPr>
              <w:pStyle w:val="tabletext11"/>
              <w:rPr>
                <w:ins w:id="3666" w:author="Author"/>
              </w:rPr>
            </w:pPr>
            <w:ins w:id="3667" w:author="Author">
              <w:r w:rsidRPr="007A0750">
                <w:t>Farmers: Autos owned by a farmer, used in connection with the operation of their own farm and occasionally used to haul commodities for other farmers</w:t>
              </w:r>
            </w:ins>
          </w:p>
        </w:tc>
        <w:tc>
          <w:tcPr>
            <w:tcW w:w="3357" w:type="dxa"/>
            <w:tcBorders>
              <w:top w:val="single" w:sz="6" w:space="0" w:color="auto"/>
              <w:left w:val="single" w:sz="6" w:space="0" w:color="auto"/>
              <w:bottom w:val="single" w:sz="6" w:space="0" w:color="auto"/>
              <w:right w:val="single" w:sz="6" w:space="0" w:color="auto"/>
            </w:tcBorders>
            <w:vAlign w:val="bottom"/>
            <w:hideMark/>
          </w:tcPr>
          <w:p w14:paraId="21E14F96" w14:textId="77777777" w:rsidR="00C50A95" w:rsidRPr="007A0750" w:rsidRDefault="00C50A95" w:rsidP="00416506">
            <w:pPr>
              <w:pStyle w:val="tabletext11"/>
              <w:rPr>
                <w:ins w:id="3668" w:author="Author"/>
              </w:rPr>
            </w:pPr>
            <w:ins w:id="3669" w:author="Author">
              <w:r w:rsidRPr="007A0750">
                <w:t>Individually Owned or Family Corporation (Other than Livestock Hauling)</w:t>
              </w:r>
            </w:ins>
          </w:p>
        </w:tc>
        <w:tc>
          <w:tcPr>
            <w:tcW w:w="920" w:type="dxa"/>
            <w:tcBorders>
              <w:top w:val="single" w:sz="6" w:space="0" w:color="auto"/>
              <w:left w:val="single" w:sz="6" w:space="0" w:color="auto"/>
              <w:bottom w:val="single" w:sz="6" w:space="0" w:color="auto"/>
              <w:right w:val="single" w:sz="6" w:space="0" w:color="auto"/>
            </w:tcBorders>
            <w:vAlign w:val="center"/>
            <w:hideMark/>
          </w:tcPr>
          <w:p w14:paraId="5BB6E563" w14:textId="77777777" w:rsidR="00C50A95" w:rsidRPr="007A0750" w:rsidRDefault="00C50A95" w:rsidP="00416506">
            <w:pPr>
              <w:pStyle w:val="tabletext11"/>
              <w:tabs>
                <w:tab w:val="decimal" w:pos="280"/>
              </w:tabs>
              <w:jc w:val="center"/>
              <w:rPr>
                <w:ins w:id="3670" w:author="Author"/>
              </w:rPr>
            </w:pPr>
            <w:ins w:id="3671" w:author="Author">
              <w:r w:rsidRPr="007A0750">
                <w:t>---61</w:t>
              </w:r>
            </w:ins>
          </w:p>
        </w:tc>
        <w:tc>
          <w:tcPr>
            <w:tcW w:w="920" w:type="dxa"/>
            <w:tcBorders>
              <w:top w:val="single" w:sz="6" w:space="0" w:color="auto"/>
              <w:left w:val="single" w:sz="6" w:space="0" w:color="auto"/>
              <w:bottom w:val="single" w:sz="6" w:space="0" w:color="auto"/>
              <w:right w:val="single" w:sz="6" w:space="0" w:color="auto"/>
            </w:tcBorders>
            <w:noWrap/>
            <w:vAlign w:val="center"/>
            <w:hideMark/>
          </w:tcPr>
          <w:p w14:paraId="128AF423" w14:textId="77777777" w:rsidR="00C50A95" w:rsidRPr="007A0750" w:rsidRDefault="00C50A95" w:rsidP="00416506">
            <w:pPr>
              <w:pStyle w:val="tabletext11"/>
              <w:tabs>
                <w:tab w:val="decimal" w:pos="0"/>
              </w:tabs>
              <w:jc w:val="center"/>
              <w:rPr>
                <w:ins w:id="3672" w:author="Author"/>
              </w:rPr>
            </w:pPr>
            <w:ins w:id="3673" w:author="Author">
              <w:r w:rsidRPr="007A0750">
                <w:t>1.00</w:t>
              </w:r>
            </w:ins>
          </w:p>
        </w:tc>
        <w:tc>
          <w:tcPr>
            <w:tcW w:w="920" w:type="dxa"/>
            <w:tcBorders>
              <w:top w:val="single" w:sz="6" w:space="0" w:color="auto"/>
              <w:left w:val="single" w:sz="6" w:space="0" w:color="auto"/>
              <w:bottom w:val="single" w:sz="6" w:space="0" w:color="auto"/>
              <w:right w:val="single" w:sz="6" w:space="0" w:color="auto"/>
            </w:tcBorders>
            <w:noWrap/>
            <w:vAlign w:val="center"/>
            <w:hideMark/>
          </w:tcPr>
          <w:p w14:paraId="77C4AF23" w14:textId="77777777" w:rsidR="00C50A95" w:rsidRPr="007A0750" w:rsidRDefault="00C50A95" w:rsidP="00416506">
            <w:pPr>
              <w:pStyle w:val="tabletext11"/>
              <w:tabs>
                <w:tab w:val="decimal" w:pos="0"/>
                <w:tab w:val="decimal" w:pos="640"/>
              </w:tabs>
              <w:jc w:val="center"/>
              <w:rPr>
                <w:ins w:id="3674" w:author="Author"/>
              </w:rPr>
            </w:pPr>
            <w:ins w:id="3675" w:author="Author">
              <w:r w:rsidRPr="007A0750">
                <w:t>1.00</w:t>
              </w:r>
            </w:ins>
          </w:p>
        </w:tc>
        <w:tc>
          <w:tcPr>
            <w:tcW w:w="1440" w:type="dxa"/>
            <w:tcBorders>
              <w:top w:val="single" w:sz="6" w:space="0" w:color="auto"/>
              <w:left w:val="single" w:sz="6" w:space="0" w:color="auto"/>
              <w:bottom w:val="single" w:sz="6" w:space="0" w:color="auto"/>
              <w:right w:val="single" w:sz="6" w:space="0" w:color="auto"/>
            </w:tcBorders>
            <w:vAlign w:val="center"/>
            <w:hideMark/>
          </w:tcPr>
          <w:p w14:paraId="4F7FDC68" w14:textId="77777777" w:rsidR="00C50A95" w:rsidRPr="007A0750" w:rsidRDefault="00C50A95" w:rsidP="00416506">
            <w:pPr>
              <w:pStyle w:val="tabletext11"/>
              <w:tabs>
                <w:tab w:val="decimal" w:pos="0"/>
                <w:tab w:val="decimal" w:pos="640"/>
              </w:tabs>
              <w:jc w:val="center"/>
              <w:rPr>
                <w:ins w:id="3676" w:author="Author"/>
              </w:rPr>
            </w:pPr>
            <w:ins w:id="3677" w:author="Author">
              <w:r w:rsidRPr="007A0750">
                <w:t>1.00</w:t>
              </w:r>
            </w:ins>
          </w:p>
        </w:tc>
        <w:tc>
          <w:tcPr>
            <w:tcW w:w="854" w:type="dxa"/>
            <w:tcBorders>
              <w:top w:val="single" w:sz="6" w:space="0" w:color="auto"/>
              <w:left w:val="single" w:sz="6" w:space="0" w:color="auto"/>
              <w:bottom w:val="single" w:sz="6" w:space="0" w:color="auto"/>
              <w:right w:val="single" w:sz="6" w:space="0" w:color="auto"/>
            </w:tcBorders>
            <w:vAlign w:val="center"/>
            <w:hideMark/>
          </w:tcPr>
          <w:p w14:paraId="77376402" w14:textId="77777777" w:rsidR="00C50A95" w:rsidRPr="007A0750" w:rsidRDefault="00C50A95" w:rsidP="00416506">
            <w:pPr>
              <w:pStyle w:val="tabletext11"/>
              <w:tabs>
                <w:tab w:val="decimal" w:pos="0"/>
                <w:tab w:val="decimal" w:pos="640"/>
              </w:tabs>
              <w:jc w:val="center"/>
              <w:rPr>
                <w:ins w:id="3678" w:author="Author"/>
              </w:rPr>
            </w:pPr>
            <w:ins w:id="3679" w:author="Author">
              <w:r w:rsidRPr="007A0750">
                <w:t>1.00</w:t>
              </w:r>
            </w:ins>
          </w:p>
        </w:tc>
      </w:tr>
      <w:tr w:rsidR="00C50A95" w:rsidRPr="007A0750" w14:paraId="11755C1F" w14:textId="77777777" w:rsidTr="00416506">
        <w:trPr>
          <w:cantSplit/>
          <w:trHeight w:val="190"/>
          <w:ins w:id="3680" w:author="Author"/>
        </w:trPr>
        <w:tc>
          <w:tcPr>
            <w:tcW w:w="201" w:type="dxa"/>
            <w:tcBorders>
              <w:top w:val="nil"/>
              <w:left w:val="nil"/>
              <w:bottom w:val="nil"/>
              <w:right w:val="single" w:sz="6" w:space="0" w:color="auto"/>
            </w:tcBorders>
          </w:tcPr>
          <w:p w14:paraId="045F339F" w14:textId="77777777" w:rsidR="00C50A95" w:rsidRPr="007A0750" w:rsidRDefault="00C50A95" w:rsidP="00416506">
            <w:pPr>
              <w:pStyle w:val="tabletext11"/>
              <w:rPr>
                <w:ins w:id="3681"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534C1428" w14:textId="77777777" w:rsidR="00C50A95" w:rsidRPr="007A0750" w:rsidRDefault="00C50A95" w:rsidP="00416506">
            <w:pPr>
              <w:overflowPunct/>
              <w:autoSpaceDE/>
              <w:autoSpaceDN/>
              <w:adjustRightInd/>
              <w:spacing w:before="0" w:line="240" w:lineRule="auto"/>
              <w:jc w:val="left"/>
              <w:rPr>
                <w:ins w:id="3682"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
          <w:p w14:paraId="28AE219E" w14:textId="77777777" w:rsidR="00C50A95" w:rsidRPr="007A0750" w:rsidRDefault="00C50A95" w:rsidP="00416506">
            <w:pPr>
              <w:pStyle w:val="tabletext11"/>
              <w:rPr>
                <w:ins w:id="3683" w:author="Author"/>
              </w:rPr>
            </w:pPr>
            <w:ins w:id="3684" w:author="Author">
              <w:r w:rsidRPr="007A0750">
                <w:t>Livestock Hauling</w:t>
              </w:r>
            </w:ins>
          </w:p>
        </w:tc>
        <w:tc>
          <w:tcPr>
            <w:tcW w:w="920" w:type="dxa"/>
            <w:tcBorders>
              <w:top w:val="single" w:sz="6" w:space="0" w:color="auto"/>
              <w:left w:val="single" w:sz="6" w:space="0" w:color="auto"/>
              <w:bottom w:val="single" w:sz="6" w:space="0" w:color="auto"/>
              <w:right w:val="single" w:sz="6" w:space="0" w:color="auto"/>
            </w:tcBorders>
            <w:vAlign w:val="center"/>
            <w:hideMark/>
          </w:tcPr>
          <w:p w14:paraId="3B4C7122" w14:textId="77777777" w:rsidR="00C50A95" w:rsidRPr="007A0750" w:rsidRDefault="00C50A95" w:rsidP="00416506">
            <w:pPr>
              <w:pStyle w:val="tabletext11"/>
              <w:tabs>
                <w:tab w:val="decimal" w:pos="280"/>
              </w:tabs>
              <w:jc w:val="center"/>
              <w:rPr>
                <w:ins w:id="3685" w:author="Author"/>
              </w:rPr>
            </w:pPr>
            <w:ins w:id="3686" w:author="Author">
              <w:r w:rsidRPr="007A0750">
                <w:t>---62</w:t>
              </w:r>
            </w:ins>
          </w:p>
        </w:tc>
        <w:tc>
          <w:tcPr>
            <w:tcW w:w="920" w:type="dxa"/>
            <w:tcBorders>
              <w:top w:val="single" w:sz="6" w:space="0" w:color="auto"/>
              <w:left w:val="single" w:sz="6" w:space="0" w:color="auto"/>
              <w:bottom w:val="single" w:sz="6" w:space="0" w:color="auto"/>
              <w:right w:val="single" w:sz="6" w:space="0" w:color="auto"/>
            </w:tcBorders>
            <w:noWrap/>
            <w:hideMark/>
          </w:tcPr>
          <w:p w14:paraId="7E9CEACE" w14:textId="77777777" w:rsidR="00C50A95" w:rsidRPr="007A0750" w:rsidRDefault="00C50A95" w:rsidP="00416506">
            <w:pPr>
              <w:pStyle w:val="tabletext11"/>
              <w:tabs>
                <w:tab w:val="decimal" w:pos="0"/>
              </w:tabs>
              <w:jc w:val="center"/>
              <w:rPr>
                <w:ins w:id="3687" w:author="Author"/>
              </w:rPr>
            </w:pPr>
            <w:ins w:id="3688" w:author="Author">
              <w:r w:rsidRPr="007A0750">
                <w:t>1.00</w:t>
              </w:r>
            </w:ins>
          </w:p>
        </w:tc>
        <w:tc>
          <w:tcPr>
            <w:tcW w:w="920" w:type="dxa"/>
            <w:tcBorders>
              <w:top w:val="single" w:sz="6" w:space="0" w:color="auto"/>
              <w:left w:val="single" w:sz="6" w:space="0" w:color="auto"/>
              <w:bottom w:val="single" w:sz="6" w:space="0" w:color="auto"/>
              <w:right w:val="single" w:sz="6" w:space="0" w:color="auto"/>
            </w:tcBorders>
            <w:noWrap/>
            <w:hideMark/>
          </w:tcPr>
          <w:p w14:paraId="64E8EFA6" w14:textId="77777777" w:rsidR="00C50A95" w:rsidRPr="007A0750" w:rsidRDefault="00C50A95" w:rsidP="00416506">
            <w:pPr>
              <w:pStyle w:val="tabletext11"/>
              <w:tabs>
                <w:tab w:val="decimal" w:pos="0"/>
                <w:tab w:val="decimal" w:pos="640"/>
              </w:tabs>
              <w:jc w:val="center"/>
              <w:rPr>
                <w:ins w:id="3689" w:author="Author"/>
              </w:rPr>
            </w:pPr>
            <w:ins w:id="3690" w:author="Author">
              <w:r w:rsidRPr="007A0750">
                <w:t>1.00</w:t>
              </w:r>
            </w:ins>
          </w:p>
        </w:tc>
        <w:tc>
          <w:tcPr>
            <w:tcW w:w="1440" w:type="dxa"/>
            <w:tcBorders>
              <w:top w:val="single" w:sz="6" w:space="0" w:color="auto"/>
              <w:left w:val="single" w:sz="6" w:space="0" w:color="auto"/>
              <w:bottom w:val="single" w:sz="6" w:space="0" w:color="auto"/>
              <w:right w:val="single" w:sz="6" w:space="0" w:color="auto"/>
            </w:tcBorders>
            <w:hideMark/>
          </w:tcPr>
          <w:p w14:paraId="573E953C" w14:textId="77777777" w:rsidR="00C50A95" w:rsidRPr="007A0750" w:rsidRDefault="00C50A95" w:rsidP="00416506">
            <w:pPr>
              <w:pStyle w:val="tabletext11"/>
              <w:tabs>
                <w:tab w:val="decimal" w:pos="0"/>
                <w:tab w:val="decimal" w:pos="640"/>
              </w:tabs>
              <w:jc w:val="center"/>
              <w:rPr>
                <w:ins w:id="3691" w:author="Author"/>
              </w:rPr>
            </w:pPr>
            <w:ins w:id="3692" w:author="Author">
              <w:r w:rsidRPr="007A0750">
                <w:t>1.00</w:t>
              </w:r>
            </w:ins>
          </w:p>
        </w:tc>
        <w:tc>
          <w:tcPr>
            <w:tcW w:w="854" w:type="dxa"/>
            <w:tcBorders>
              <w:top w:val="single" w:sz="6" w:space="0" w:color="auto"/>
              <w:left w:val="single" w:sz="6" w:space="0" w:color="auto"/>
              <w:bottom w:val="single" w:sz="6" w:space="0" w:color="auto"/>
              <w:right w:val="single" w:sz="6" w:space="0" w:color="auto"/>
            </w:tcBorders>
            <w:hideMark/>
          </w:tcPr>
          <w:p w14:paraId="16F00826" w14:textId="77777777" w:rsidR="00C50A95" w:rsidRPr="007A0750" w:rsidRDefault="00C50A95" w:rsidP="00416506">
            <w:pPr>
              <w:pStyle w:val="tabletext11"/>
              <w:tabs>
                <w:tab w:val="decimal" w:pos="0"/>
                <w:tab w:val="decimal" w:pos="640"/>
              </w:tabs>
              <w:jc w:val="center"/>
              <w:rPr>
                <w:ins w:id="3693" w:author="Author"/>
              </w:rPr>
            </w:pPr>
            <w:ins w:id="3694" w:author="Author">
              <w:r w:rsidRPr="007A0750">
                <w:t>1.00</w:t>
              </w:r>
            </w:ins>
          </w:p>
        </w:tc>
      </w:tr>
      <w:tr w:rsidR="00C50A95" w:rsidRPr="007A0750" w14:paraId="65A2552D" w14:textId="77777777" w:rsidTr="00416506">
        <w:trPr>
          <w:cantSplit/>
          <w:trHeight w:val="190"/>
          <w:ins w:id="3695" w:author="Author"/>
        </w:trPr>
        <w:tc>
          <w:tcPr>
            <w:tcW w:w="201" w:type="dxa"/>
            <w:tcBorders>
              <w:top w:val="nil"/>
              <w:left w:val="nil"/>
              <w:bottom w:val="nil"/>
              <w:right w:val="single" w:sz="6" w:space="0" w:color="auto"/>
            </w:tcBorders>
            <w:vAlign w:val="center"/>
          </w:tcPr>
          <w:p w14:paraId="5E5BBB38" w14:textId="77777777" w:rsidR="00C50A95" w:rsidRPr="007A0750" w:rsidRDefault="00C50A95" w:rsidP="00416506">
            <w:pPr>
              <w:pStyle w:val="tabletext11"/>
              <w:rPr>
                <w:ins w:id="3696"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002A48C3" w14:textId="77777777" w:rsidR="00C50A95" w:rsidRPr="007A0750" w:rsidRDefault="00C50A95" w:rsidP="00416506">
            <w:pPr>
              <w:overflowPunct/>
              <w:autoSpaceDE/>
              <w:autoSpaceDN/>
              <w:adjustRightInd/>
              <w:spacing w:before="0" w:line="240" w:lineRule="auto"/>
              <w:jc w:val="left"/>
              <w:rPr>
                <w:ins w:id="3697"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center"/>
            <w:hideMark/>
          </w:tcPr>
          <w:p w14:paraId="71360627" w14:textId="77777777" w:rsidR="00C50A95" w:rsidRPr="007A0750" w:rsidRDefault="00C50A95" w:rsidP="00416506">
            <w:pPr>
              <w:pStyle w:val="tabletext11"/>
              <w:rPr>
                <w:ins w:id="3698" w:author="Author"/>
              </w:rPr>
            </w:pPr>
            <w:ins w:id="3699" w:author="Author">
              <w:r w:rsidRPr="007A0750">
                <w:t>All Other Farmers</w:t>
              </w:r>
            </w:ins>
          </w:p>
        </w:tc>
        <w:tc>
          <w:tcPr>
            <w:tcW w:w="920" w:type="dxa"/>
            <w:tcBorders>
              <w:top w:val="single" w:sz="6" w:space="0" w:color="auto"/>
              <w:left w:val="single" w:sz="6" w:space="0" w:color="auto"/>
              <w:bottom w:val="single" w:sz="6" w:space="0" w:color="auto"/>
              <w:right w:val="single" w:sz="6" w:space="0" w:color="auto"/>
            </w:tcBorders>
            <w:vAlign w:val="center"/>
            <w:hideMark/>
          </w:tcPr>
          <w:p w14:paraId="4096F18B" w14:textId="77777777" w:rsidR="00C50A95" w:rsidRPr="007A0750" w:rsidRDefault="00C50A95" w:rsidP="00416506">
            <w:pPr>
              <w:pStyle w:val="tabletext11"/>
              <w:tabs>
                <w:tab w:val="decimal" w:pos="280"/>
              </w:tabs>
              <w:jc w:val="center"/>
              <w:rPr>
                <w:ins w:id="3700" w:author="Author"/>
              </w:rPr>
            </w:pPr>
            <w:ins w:id="3701" w:author="Author">
              <w:r w:rsidRPr="007A0750">
                <w:t>---69</w:t>
              </w:r>
            </w:ins>
          </w:p>
        </w:tc>
        <w:tc>
          <w:tcPr>
            <w:tcW w:w="920" w:type="dxa"/>
            <w:tcBorders>
              <w:top w:val="single" w:sz="6" w:space="0" w:color="auto"/>
              <w:left w:val="single" w:sz="6" w:space="0" w:color="auto"/>
              <w:bottom w:val="single" w:sz="6" w:space="0" w:color="auto"/>
              <w:right w:val="single" w:sz="6" w:space="0" w:color="auto"/>
            </w:tcBorders>
            <w:noWrap/>
            <w:vAlign w:val="center"/>
            <w:hideMark/>
          </w:tcPr>
          <w:p w14:paraId="79BD2E98" w14:textId="77777777" w:rsidR="00C50A95" w:rsidRPr="007A0750" w:rsidRDefault="00C50A95" w:rsidP="00416506">
            <w:pPr>
              <w:pStyle w:val="tabletext11"/>
              <w:tabs>
                <w:tab w:val="decimal" w:pos="0"/>
              </w:tabs>
              <w:jc w:val="center"/>
              <w:rPr>
                <w:ins w:id="3702" w:author="Author"/>
              </w:rPr>
            </w:pPr>
            <w:ins w:id="3703" w:author="Author">
              <w:r w:rsidRPr="007A0750">
                <w:t>1.00</w:t>
              </w:r>
            </w:ins>
          </w:p>
        </w:tc>
        <w:tc>
          <w:tcPr>
            <w:tcW w:w="920" w:type="dxa"/>
            <w:tcBorders>
              <w:top w:val="single" w:sz="6" w:space="0" w:color="auto"/>
              <w:left w:val="single" w:sz="6" w:space="0" w:color="auto"/>
              <w:bottom w:val="single" w:sz="6" w:space="0" w:color="auto"/>
              <w:right w:val="single" w:sz="6" w:space="0" w:color="auto"/>
            </w:tcBorders>
            <w:noWrap/>
            <w:vAlign w:val="center"/>
            <w:hideMark/>
          </w:tcPr>
          <w:p w14:paraId="69B179E6" w14:textId="77777777" w:rsidR="00C50A95" w:rsidRPr="007A0750" w:rsidRDefault="00C50A95" w:rsidP="00416506">
            <w:pPr>
              <w:pStyle w:val="tabletext11"/>
              <w:tabs>
                <w:tab w:val="decimal" w:pos="0"/>
                <w:tab w:val="decimal" w:pos="640"/>
              </w:tabs>
              <w:jc w:val="center"/>
              <w:rPr>
                <w:ins w:id="3704" w:author="Author"/>
              </w:rPr>
            </w:pPr>
            <w:ins w:id="3705" w:author="Author">
              <w:r w:rsidRPr="007A0750">
                <w:t>1.00</w:t>
              </w:r>
            </w:ins>
          </w:p>
        </w:tc>
        <w:tc>
          <w:tcPr>
            <w:tcW w:w="1440" w:type="dxa"/>
            <w:tcBorders>
              <w:top w:val="single" w:sz="6" w:space="0" w:color="auto"/>
              <w:left w:val="single" w:sz="6" w:space="0" w:color="auto"/>
              <w:bottom w:val="single" w:sz="6" w:space="0" w:color="auto"/>
              <w:right w:val="single" w:sz="6" w:space="0" w:color="auto"/>
            </w:tcBorders>
            <w:vAlign w:val="center"/>
            <w:hideMark/>
          </w:tcPr>
          <w:p w14:paraId="589E4FFC" w14:textId="77777777" w:rsidR="00C50A95" w:rsidRPr="007A0750" w:rsidRDefault="00C50A95" w:rsidP="00416506">
            <w:pPr>
              <w:pStyle w:val="tabletext11"/>
              <w:tabs>
                <w:tab w:val="decimal" w:pos="0"/>
                <w:tab w:val="decimal" w:pos="640"/>
              </w:tabs>
              <w:jc w:val="center"/>
              <w:rPr>
                <w:ins w:id="3706" w:author="Author"/>
              </w:rPr>
            </w:pPr>
            <w:ins w:id="3707" w:author="Author">
              <w:r w:rsidRPr="007A0750">
                <w:t>1.00</w:t>
              </w:r>
            </w:ins>
          </w:p>
        </w:tc>
        <w:tc>
          <w:tcPr>
            <w:tcW w:w="854" w:type="dxa"/>
            <w:tcBorders>
              <w:top w:val="single" w:sz="6" w:space="0" w:color="auto"/>
              <w:left w:val="single" w:sz="6" w:space="0" w:color="auto"/>
              <w:bottom w:val="single" w:sz="6" w:space="0" w:color="auto"/>
              <w:right w:val="single" w:sz="6" w:space="0" w:color="auto"/>
            </w:tcBorders>
            <w:vAlign w:val="center"/>
            <w:hideMark/>
          </w:tcPr>
          <w:p w14:paraId="4C6F51CF" w14:textId="77777777" w:rsidR="00C50A95" w:rsidRPr="007A0750" w:rsidRDefault="00C50A95" w:rsidP="00416506">
            <w:pPr>
              <w:pStyle w:val="tabletext11"/>
              <w:tabs>
                <w:tab w:val="decimal" w:pos="0"/>
                <w:tab w:val="decimal" w:pos="640"/>
              </w:tabs>
              <w:jc w:val="center"/>
              <w:rPr>
                <w:ins w:id="3708" w:author="Author"/>
              </w:rPr>
            </w:pPr>
            <w:ins w:id="3709" w:author="Author">
              <w:r w:rsidRPr="007A0750">
                <w:t>1.00</w:t>
              </w:r>
            </w:ins>
          </w:p>
        </w:tc>
      </w:tr>
      <w:tr w:rsidR="00C50A95" w:rsidRPr="007A0750" w14:paraId="58FD5D5F" w14:textId="77777777" w:rsidTr="00416506">
        <w:trPr>
          <w:cantSplit/>
          <w:trHeight w:val="190"/>
          <w:ins w:id="3710" w:author="Author"/>
        </w:trPr>
        <w:tc>
          <w:tcPr>
            <w:tcW w:w="201" w:type="dxa"/>
            <w:tcBorders>
              <w:top w:val="nil"/>
              <w:left w:val="nil"/>
              <w:bottom w:val="nil"/>
              <w:right w:val="single" w:sz="6" w:space="0" w:color="auto"/>
            </w:tcBorders>
          </w:tcPr>
          <w:p w14:paraId="1FAA9D87" w14:textId="77777777" w:rsidR="00C50A95" w:rsidRPr="007A0750" w:rsidRDefault="00C50A95" w:rsidP="00416506">
            <w:pPr>
              <w:pStyle w:val="tabletext11"/>
              <w:rPr>
                <w:ins w:id="3711"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
          <w:p w14:paraId="6F6A1962" w14:textId="77777777" w:rsidR="00C50A95" w:rsidRPr="007A0750" w:rsidRDefault="00C50A95" w:rsidP="00416506">
            <w:pPr>
              <w:pStyle w:val="tabletext11"/>
              <w:rPr>
                <w:ins w:id="3712" w:author="Author"/>
              </w:rPr>
            </w:pPr>
            <w:ins w:id="3713" w:author="Author">
              <w:r w:rsidRPr="007A0750">
                <w:t>Dump and Transit Mix (Use these factors and codes only when no other secondary classification applies.)</w:t>
              </w:r>
            </w:ins>
          </w:p>
        </w:tc>
        <w:tc>
          <w:tcPr>
            <w:tcW w:w="3357" w:type="dxa"/>
            <w:tcBorders>
              <w:top w:val="single" w:sz="6" w:space="0" w:color="auto"/>
              <w:left w:val="single" w:sz="6" w:space="0" w:color="auto"/>
              <w:bottom w:val="single" w:sz="6" w:space="0" w:color="auto"/>
              <w:right w:val="single" w:sz="6" w:space="0" w:color="auto"/>
            </w:tcBorders>
            <w:vAlign w:val="bottom"/>
            <w:hideMark/>
          </w:tcPr>
          <w:p w14:paraId="545CC088" w14:textId="77777777" w:rsidR="00C50A95" w:rsidRPr="007A0750" w:rsidRDefault="00C50A95" w:rsidP="00416506">
            <w:pPr>
              <w:pStyle w:val="tabletext11"/>
              <w:rPr>
                <w:ins w:id="3714" w:author="Author"/>
              </w:rPr>
            </w:pPr>
            <w:ins w:id="3715" w:author="Author">
              <w:r w:rsidRPr="007A0750">
                <w:t>Excavating</w:t>
              </w:r>
            </w:ins>
          </w:p>
        </w:tc>
        <w:tc>
          <w:tcPr>
            <w:tcW w:w="920" w:type="dxa"/>
            <w:tcBorders>
              <w:top w:val="single" w:sz="6" w:space="0" w:color="auto"/>
              <w:left w:val="single" w:sz="6" w:space="0" w:color="auto"/>
              <w:bottom w:val="single" w:sz="6" w:space="0" w:color="auto"/>
              <w:right w:val="single" w:sz="6" w:space="0" w:color="auto"/>
            </w:tcBorders>
            <w:vAlign w:val="center"/>
            <w:hideMark/>
          </w:tcPr>
          <w:p w14:paraId="05530C08" w14:textId="77777777" w:rsidR="00C50A95" w:rsidRPr="007A0750" w:rsidRDefault="00C50A95" w:rsidP="00416506">
            <w:pPr>
              <w:pStyle w:val="tabletext11"/>
              <w:tabs>
                <w:tab w:val="decimal" w:pos="280"/>
              </w:tabs>
              <w:jc w:val="center"/>
              <w:rPr>
                <w:ins w:id="3716" w:author="Author"/>
              </w:rPr>
            </w:pPr>
            <w:ins w:id="3717" w:author="Author">
              <w:r w:rsidRPr="007A0750">
                <w:t>---71</w:t>
              </w:r>
            </w:ins>
          </w:p>
        </w:tc>
        <w:tc>
          <w:tcPr>
            <w:tcW w:w="920" w:type="dxa"/>
            <w:tcBorders>
              <w:top w:val="single" w:sz="6" w:space="0" w:color="auto"/>
              <w:left w:val="single" w:sz="6" w:space="0" w:color="auto"/>
              <w:bottom w:val="single" w:sz="6" w:space="0" w:color="auto"/>
              <w:right w:val="single" w:sz="6" w:space="0" w:color="auto"/>
            </w:tcBorders>
            <w:noWrap/>
            <w:hideMark/>
          </w:tcPr>
          <w:p w14:paraId="5E015497" w14:textId="77777777" w:rsidR="00C50A95" w:rsidRPr="007A0750" w:rsidRDefault="00C50A95" w:rsidP="00416506">
            <w:pPr>
              <w:pStyle w:val="tabletext11"/>
              <w:tabs>
                <w:tab w:val="decimal" w:pos="0"/>
              </w:tabs>
              <w:jc w:val="center"/>
              <w:rPr>
                <w:ins w:id="3718" w:author="Author"/>
              </w:rPr>
            </w:pPr>
            <w:ins w:id="3719" w:author="Author">
              <w:r w:rsidRPr="007A0750">
                <w:t>1.00</w:t>
              </w:r>
            </w:ins>
          </w:p>
        </w:tc>
        <w:tc>
          <w:tcPr>
            <w:tcW w:w="920" w:type="dxa"/>
            <w:tcBorders>
              <w:top w:val="single" w:sz="6" w:space="0" w:color="auto"/>
              <w:left w:val="single" w:sz="6" w:space="0" w:color="auto"/>
              <w:bottom w:val="single" w:sz="6" w:space="0" w:color="auto"/>
              <w:right w:val="single" w:sz="6" w:space="0" w:color="auto"/>
            </w:tcBorders>
            <w:noWrap/>
            <w:hideMark/>
          </w:tcPr>
          <w:p w14:paraId="7416FBD8" w14:textId="77777777" w:rsidR="00C50A95" w:rsidRPr="007A0750" w:rsidRDefault="00C50A95" w:rsidP="00416506">
            <w:pPr>
              <w:pStyle w:val="tabletext11"/>
              <w:tabs>
                <w:tab w:val="decimal" w:pos="0"/>
                <w:tab w:val="decimal" w:pos="640"/>
              </w:tabs>
              <w:jc w:val="center"/>
              <w:rPr>
                <w:ins w:id="3720" w:author="Author"/>
              </w:rPr>
            </w:pPr>
            <w:ins w:id="3721" w:author="Author">
              <w:r w:rsidRPr="007A0750">
                <w:t>1.00</w:t>
              </w:r>
            </w:ins>
          </w:p>
        </w:tc>
        <w:tc>
          <w:tcPr>
            <w:tcW w:w="1440" w:type="dxa"/>
            <w:tcBorders>
              <w:top w:val="single" w:sz="6" w:space="0" w:color="auto"/>
              <w:left w:val="single" w:sz="6" w:space="0" w:color="auto"/>
              <w:bottom w:val="single" w:sz="6" w:space="0" w:color="auto"/>
              <w:right w:val="single" w:sz="6" w:space="0" w:color="auto"/>
            </w:tcBorders>
            <w:hideMark/>
          </w:tcPr>
          <w:p w14:paraId="30C88940" w14:textId="77777777" w:rsidR="00C50A95" w:rsidRPr="007A0750" w:rsidRDefault="00C50A95" w:rsidP="00416506">
            <w:pPr>
              <w:pStyle w:val="tabletext11"/>
              <w:tabs>
                <w:tab w:val="decimal" w:pos="0"/>
                <w:tab w:val="decimal" w:pos="640"/>
              </w:tabs>
              <w:jc w:val="center"/>
              <w:rPr>
                <w:ins w:id="3722" w:author="Author"/>
              </w:rPr>
            </w:pPr>
            <w:ins w:id="3723" w:author="Author">
              <w:r w:rsidRPr="007A0750">
                <w:t>1.00</w:t>
              </w:r>
            </w:ins>
          </w:p>
        </w:tc>
        <w:tc>
          <w:tcPr>
            <w:tcW w:w="854" w:type="dxa"/>
            <w:tcBorders>
              <w:top w:val="single" w:sz="6" w:space="0" w:color="auto"/>
              <w:left w:val="single" w:sz="6" w:space="0" w:color="auto"/>
              <w:bottom w:val="single" w:sz="6" w:space="0" w:color="auto"/>
              <w:right w:val="single" w:sz="6" w:space="0" w:color="auto"/>
            </w:tcBorders>
            <w:hideMark/>
          </w:tcPr>
          <w:p w14:paraId="184638CA" w14:textId="77777777" w:rsidR="00C50A95" w:rsidRPr="007A0750" w:rsidRDefault="00C50A95" w:rsidP="00416506">
            <w:pPr>
              <w:pStyle w:val="tabletext11"/>
              <w:tabs>
                <w:tab w:val="decimal" w:pos="0"/>
                <w:tab w:val="decimal" w:pos="640"/>
              </w:tabs>
              <w:jc w:val="center"/>
              <w:rPr>
                <w:ins w:id="3724" w:author="Author"/>
              </w:rPr>
            </w:pPr>
            <w:ins w:id="3725" w:author="Author">
              <w:r w:rsidRPr="007A0750">
                <w:t>1.00</w:t>
              </w:r>
            </w:ins>
          </w:p>
        </w:tc>
      </w:tr>
      <w:tr w:rsidR="00C50A95" w:rsidRPr="007A0750" w14:paraId="08A7D3A5" w14:textId="77777777" w:rsidTr="00416506">
        <w:trPr>
          <w:cantSplit/>
          <w:trHeight w:val="190"/>
          <w:ins w:id="3726" w:author="Author"/>
        </w:trPr>
        <w:tc>
          <w:tcPr>
            <w:tcW w:w="201" w:type="dxa"/>
            <w:tcBorders>
              <w:top w:val="nil"/>
              <w:left w:val="nil"/>
              <w:bottom w:val="nil"/>
              <w:right w:val="single" w:sz="6" w:space="0" w:color="auto"/>
            </w:tcBorders>
          </w:tcPr>
          <w:p w14:paraId="0AF3E400" w14:textId="77777777" w:rsidR="00C50A95" w:rsidRPr="007A0750" w:rsidRDefault="00C50A95" w:rsidP="00416506">
            <w:pPr>
              <w:pStyle w:val="tabletext11"/>
              <w:rPr>
                <w:ins w:id="3727"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497E8959" w14:textId="77777777" w:rsidR="00C50A95" w:rsidRPr="007A0750" w:rsidRDefault="00C50A95" w:rsidP="00416506">
            <w:pPr>
              <w:overflowPunct/>
              <w:autoSpaceDE/>
              <w:autoSpaceDN/>
              <w:adjustRightInd/>
              <w:spacing w:before="0" w:line="240" w:lineRule="auto"/>
              <w:jc w:val="left"/>
              <w:rPr>
                <w:ins w:id="3728"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
          <w:p w14:paraId="166801C3" w14:textId="77777777" w:rsidR="00C50A95" w:rsidRPr="007A0750" w:rsidRDefault="00C50A95" w:rsidP="00416506">
            <w:pPr>
              <w:pStyle w:val="tabletext11"/>
              <w:rPr>
                <w:ins w:id="3729" w:author="Author"/>
              </w:rPr>
            </w:pPr>
            <w:ins w:id="3730" w:author="Author">
              <w:r w:rsidRPr="007A0750">
                <w:t>Sand and Gravel (Other than Quarrying)</w:t>
              </w:r>
            </w:ins>
          </w:p>
        </w:tc>
        <w:tc>
          <w:tcPr>
            <w:tcW w:w="920" w:type="dxa"/>
            <w:tcBorders>
              <w:top w:val="single" w:sz="6" w:space="0" w:color="auto"/>
              <w:left w:val="single" w:sz="6" w:space="0" w:color="auto"/>
              <w:bottom w:val="single" w:sz="6" w:space="0" w:color="auto"/>
              <w:right w:val="single" w:sz="6" w:space="0" w:color="auto"/>
            </w:tcBorders>
            <w:vAlign w:val="center"/>
            <w:hideMark/>
          </w:tcPr>
          <w:p w14:paraId="2F1854EE" w14:textId="77777777" w:rsidR="00C50A95" w:rsidRPr="007A0750" w:rsidRDefault="00C50A95" w:rsidP="00416506">
            <w:pPr>
              <w:pStyle w:val="tabletext11"/>
              <w:tabs>
                <w:tab w:val="decimal" w:pos="280"/>
              </w:tabs>
              <w:jc w:val="center"/>
              <w:rPr>
                <w:ins w:id="3731" w:author="Author"/>
              </w:rPr>
            </w:pPr>
            <w:ins w:id="3732" w:author="Author">
              <w:r w:rsidRPr="007A0750">
                <w:t>---72</w:t>
              </w:r>
            </w:ins>
          </w:p>
        </w:tc>
        <w:tc>
          <w:tcPr>
            <w:tcW w:w="920" w:type="dxa"/>
            <w:tcBorders>
              <w:top w:val="single" w:sz="6" w:space="0" w:color="auto"/>
              <w:left w:val="single" w:sz="6" w:space="0" w:color="auto"/>
              <w:bottom w:val="single" w:sz="6" w:space="0" w:color="auto"/>
              <w:right w:val="single" w:sz="6" w:space="0" w:color="auto"/>
            </w:tcBorders>
            <w:noWrap/>
            <w:hideMark/>
          </w:tcPr>
          <w:p w14:paraId="537F060D" w14:textId="77777777" w:rsidR="00C50A95" w:rsidRPr="007A0750" w:rsidRDefault="00C50A95" w:rsidP="00416506">
            <w:pPr>
              <w:pStyle w:val="tabletext11"/>
              <w:tabs>
                <w:tab w:val="decimal" w:pos="0"/>
              </w:tabs>
              <w:jc w:val="center"/>
              <w:rPr>
                <w:ins w:id="3733" w:author="Author"/>
              </w:rPr>
            </w:pPr>
            <w:ins w:id="3734" w:author="Author">
              <w:r w:rsidRPr="007A0750">
                <w:t>1.00</w:t>
              </w:r>
            </w:ins>
          </w:p>
        </w:tc>
        <w:tc>
          <w:tcPr>
            <w:tcW w:w="920" w:type="dxa"/>
            <w:tcBorders>
              <w:top w:val="single" w:sz="6" w:space="0" w:color="auto"/>
              <w:left w:val="single" w:sz="6" w:space="0" w:color="auto"/>
              <w:bottom w:val="single" w:sz="6" w:space="0" w:color="auto"/>
              <w:right w:val="single" w:sz="6" w:space="0" w:color="auto"/>
            </w:tcBorders>
            <w:noWrap/>
            <w:hideMark/>
          </w:tcPr>
          <w:p w14:paraId="4B180786" w14:textId="77777777" w:rsidR="00C50A95" w:rsidRPr="007A0750" w:rsidRDefault="00C50A95" w:rsidP="00416506">
            <w:pPr>
              <w:pStyle w:val="tabletext11"/>
              <w:tabs>
                <w:tab w:val="decimal" w:pos="0"/>
                <w:tab w:val="decimal" w:pos="640"/>
              </w:tabs>
              <w:jc w:val="center"/>
              <w:rPr>
                <w:ins w:id="3735" w:author="Author"/>
              </w:rPr>
            </w:pPr>
            <w:ins w:id="3736" w:author="Author">
              <w:r w:rsidRPr="007A0750">
                <w:t>1.00</w:t>
              </w:r>
            </w:ins>
          </w:p>
        </w:tc>
        <w:tc>
          <w:tcPr>
            <w:tcW w:w="1440" w:type="dxa"/>
            <w:tcBorders>
              <w:top w:val="single" w:sz="6" w:space="0" w:color="auto"/>
              <w:left w:val="single" w:sz="6" w:space="0" w:color="auto"/>
              <w:bottom w:val="single" w:sz="6" w:space="0" w:color="auto"/>
              <w:right w:val="single" w:sz="6" w:space="0" w:color="auto"/>
            </w:tcBorders>
            <w:hideMark/>
          </w:tcPr>
          <w:p w14:paraId="73E5819C" w14:textId="77777777" w:rsidR="00C50A95" w:rsidRPr="007A0750" w:rsidRDefault="00C50A95" w:rsidP="00416506">
            <w:pPr>
              <w:pStyle w:val="tabletext11"/>
              <w:tabs>
                <w:tab w:val="decimal" w:pos="0"/>
                <w:tab w:val="decimal" w:pos="640"/>
              </w:tabs>
              <w:jc w:val="center"/>
              <w:rPr>
                <w:ins w:id="3737" w:author="Author"/>
              </w:rPr>
            </w:pPr>
            <w:ins w:id="3738" w:author="Author">
              <w:r w:rsidRPr="007A0750">
                <w:t>1.00</w:t>
              </w:r>
            </w:ins>
          </w:p>
        </w:tc>
        <w:tc>
          <w:tcPr>
            <w:tcW w:w="854" w:type="dxa"/>
            <w:tcBorders>
              <w:top w:val="single" w:sz="6" w:space="0" w:color="auto"/>
              <w:left w:val="single" w:sz="6" w:space="0" w:color="auto"/>
              <w:bottom w:val="single" w:sz="6" w:space="0" w:color="auto"/>
              <w:right w:val="single" w:sz="6" w:space="0" w:color="auto"/>
            </w:tcBorders>
            <w:hideMark/>
          </w:tcPr>
          <w:p w14:paraId="46AA2705" w14:textId="77777777" w:rsidR="00C50A95" w:rsidRPr="007A0750" w:rsidRDefault="00C50A95" w:rsidP="00416506">
            <w:pPr>
              <w:pStyle w:val="tabletext11"/>
              <w:tabs>
                <w:tab w:val="decimal" w:pos="0"/>
                <w:tab w:val="decimal" w:pos="640"/>
              </w:tabs>
              <w:jc w:val="center"/>
              <w:rPr>
                <w:ins w:id="3739" w:author="Author"/>
              </w:rPr>
            </w:pPr>
            <w:ins w:id="3740" w:author="Author">
              <w:r w:rsidRPr="007A0750">
                <w:t>1.00</w:t>
              </w:r>
            </w:ins>
          </w:p>
        </w:tc>
      </w:tr>
      <w:tr w:rsidR="00C50A95" w:rsidRPr="007A0750" w14:paraId="500343AE" w14:textId="77777777" w:rsidTr="00416506">
        <w:trPr>
          <w:cantSplit/>
          <w:trHeight w:val="190"/>
          <w:ins w:id="3741" w:author="Author"/>
        </w:trPr>
        <w:tc>
          <w:tcPr>
            <w:tcW w:w="201" w:type="dxa"/>
            <w:tcBorders>
              <w:top w:val="nil"/>
              <w:left w:val="nil"/>
              <w:bottom w:val="nil"/>
              <w:right w:val="single" w:sz="6" w:space="0" w:color="auto"/>
            </w:tcBorders>
          </w:tcPr>
          <w:p w14:paraId="296F18D7" w14:textId="77777777" w:rsidR="00C50A95" w:rsidRPr="007A0750" w:rsidRDefault="00C50A95" w:rsidP="00416506">
            <w:pPr>
              <w:pStyle w:val="tabletext11"/>
              <w:rPr>
                <w:ins w:id="3742"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2618B6EA" w14:textId="77777777" w:rsidR="00C50A95" w:rsidRPr="007A0750" w:rsidRDefault="00C50A95" w:rsidP="00416506">
            <w:pPr>
              <w:overflowPunct/>
              <w:autoSpaceDE/>
              <w:autoSpaceDN/>
              <w:adjustRightInd/>
              <w:spacing w:before="0" w:line="240" w:lineRule="auto"/>
              <w:jc w:val="left"/>
              <w:rPr>
                <w:ins w:id="3743"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
          <w:p w14:paraId="1D2DFB70" w14:textId="77777777" w:rsidR="00C50A95" w:rsidRPr="007A0750" w:rsidRDefault="00C50A95" w:rsidP="00416506">
            <w:pPr>
              <w:pStyle w:val="tabletext11"/>
              <w:rPr>
                <w:ins w:id="3744" w:author="Author"/>
              </w:rPr>
            </w:pPr>
            <w:ins w:id="3745" w:author="Author">
              <w:r w:rsidRPr="007A0750">
                <w:t>Mining</w:t>
              </w:r>
            </w:ins>
          </w:p>
        </w:tc>
        <w:tc>
          <w:tcPr>
            <w:tcW w:w="920" w:type="dxa"/>
            <w:tcBorders>
              <w:top w:val="single" w:sz="6" w:space="0" w:color="auto"/>
              <w:left w:val="single" w:sz="6" w:space="0" w:color="auto"/>
              <w:bottom w:val="single" w:sz="6" w:space="0" w:color="auto"/>
              <w:right w:val="single" w:sz="6" w:space="0" w:color="auto"/>
            </w:tcBorders>
            <w:vAlign w:val="center"/>
            <w:hideMark/>
          </w:tcPr>
          <w:p w14:paraId="0813B5A8" w14:textId="77777777" w:rsidR="00C50A95" w:rsidRPr="007A0750" w:rsidRDefault="00C50A95" w:rsidP="00416506">
            <w:pPr>
              <w:pStyle w:val="tabletext11"/>
              <w:tabs>
                <w:tab w:val="decimal" w:pos="280"/>
              </w:tabs>
              <w:jc w:val="center"/>
              <w:rPr>
                <w:ins w:id="3746" w:author="Author"/>
              </w:rPr>
            </w:pPr>
            <w:ins w:id="3747" w:author="Author">
              <w:r w:rsidRPr="007A0750">
                <w:t>---73</w:t>
              </w:r>
            </w:ins>
          </w:p>
        </w:tc>
        <w:tc>
          <w:tcPr>
            <w:tcW w:w="920" w:type="dxa"/>
            <w:tcBorders>
              <w:top w:val="single" w:sz="6" w:space="0" w:color="auto"/>
              <w:left w:val="single" w:sz="6" w:space="0" w:color="auto"/>
              <w:bottom w:val="single" w:sz="6" w:space="0" w:color="auto"/>
              <w:right w:val="single" w:sz="6" w:space="0" w:color="auto"/>
            </w:tcBorders>
            <w:noWrap/>
            <w:hideMark/>
          </w:tcPr>
          <w:p w14:paraId="772CA9D2" w14:textId="77777777" w:rsidR="00C50A95" w:rsidRPr="007A0750" w:rsidRDefault="00C50A95" w:rsidP="00416506">
            <w:pPr>
              <w:pStyle w:val="tabletext11"/>
              <w:tabs>
                <w:tab w:val="decimal" w:pos="0"/>
              </w:tabs>
              <w:jc w:val="center"/>
              <w:rPr>
                <w:ins w:id="3748" w:author="Author"/>
              </w:rPr>
            </w:pPr>
            <w:ins w:id="3749" w:author="Author">
              <w:r w:rsidRPr="007A0750">
                <w:t>1.00</w:t>
              </w:r>
            </w:ins>
          </w:p>
        </w:tc>
        <w:tc>
          <w:tcPr>
            <w:tcW w:w="920" w:type="dxa"/>
            <w:tcBorders>
              <w:top w:val="single" w:sz="6" w:space="0" w:color="auto"/>
              <w:left w:val="single" w:sz="6" w:space="0" w:color="auto"/>
              <w:bottom w:val="single" w:sz="6" w:space="0" w:color="auto"/>
              <w:right w:val="single" w:sz="6" w:space="0" w:color="auto"/>
            </w:tcBorders>
            <w:noWrap/>
            <w:hideMark/>
          </w:tcPr>
          <w:p w14:paraId="077BDB8C" w14:textId="77777777" w:rsidR="00C50A95" w:rsidRPr="007A0750" w:rsidRDefault="00C50A95" w:rsidP="00416506">
            <w:pPr>
              <w:pStyle w:val="tabletext11"/>
              <w:tabs>
                <w:tab w:val="decimal" w:pos="0"/>
                <w:tab w:val="decimal" w:pos="640"/>
              </w:tabs>
              <w:jc w:val="center"/>
              <w:rPr>
                <w:ins w:id="3750" w:author="Author"/>
              </w:rPr>
            </w:pPr>
            <w:ins w:id="3751" w:author="Author">
              <w:r w:rsidRPr="007A0750">
                <w:t>1.00</w:t>
              </w:r>
            </w:ins>
          </w:p>
        </w:tc>
        <w:tc>
          <w:tcPr>
            <w:tcW w:w="1440" w:type="dxa"/>
            <w:tcBorders>
              <w:top w:val="single" w:sz="6" w:space="0" w:color="auto"/>
              <w:left w:val="single" w:sz="6" w:space="0" w:color="auto"/>
              <w:bottom w:val="single" w:sz="6" w:space="0" w:color="auto"/>
              <w:right w:val="single" w:sz="6" w:space="0" w:color="auto"/>
            </w:tcBorders>
            <w:hideMark/>
          </w:tcPr>
          <w:p w14:paraId="35A23FE2" w14:textId="77777777" w:rsidR="00C50A95" w:rsidRPr="007A0750" w:rsidRDefault="00C50A95" w:rsidP="00416506">
            <w:pPr>
              <w:pStyle w:val="tabletext11"/>
              <w:tabs>
                <w:tab w:val="decimal" w:pos="0"/>
                <w:tab w:val="decimal" w:pos="640"/>
              </w:tabs>
              <w:jc w:val="center"/>
              <w:rPr>
                <w:ins w:id="3752" w:author="Author"/>
              </w:rPr>
            </w:pPr>
            <w:ins w:id="3753" w:author="Author">
              <w:r w:rsidRPr="007A0750">
                <w:t>1.00</w:t>
              </w:r>
            </w:ins>
          </w:p>
        </w:tc>
        <w:tc>
          <w:tcPr>
            <w:tcW w:w="854" w:type="dxa"/>
            <w:tcBorders>
              <w:top w:val="single" w:sz="6" w:space="0" w:color="auto"/>
              <w:left w:val="single" w:sz="6" w:space="0" w:color="auto"/>
              <w:bottom w:val="single" w:sz="6" w:space="0" w:color="auto"/>
              <w:right w:val="single" w:sz="6" w:space="0" w:color="auto"/>
            </w:tcBorders>
            <w:hideMark/>
          </w:tcPr>
          <w:p w14:paraId="2C799985" w14:textId="77777777" w:rsidR="00C50A95" w:rsidRPr="007A0750" w:rsidRDefault="00C50A95" w:rsidP="00416506">
            <w:pPr>
              <w:pStyle w:val="tabletext11"/>
              <w:tabs>
                <w:tab w:val="decimal" w:pos="0"/>
                <w:tab w:val="decimal" w:pos="640"/>
              </w:tabs>
              <w:jc w:val="center"/>
              <w:rPr>
                <w:ins w:id="3754" w:author="Author"/>
              </w:rPr>
            </w:pPr>
            <w:ins w:id="3755" w:author="Author">
              <w:r w:rsidRPr="007A0750">
                <w:t>1.00</w:t>
              </w:r>
            </w:ins>
          </w:p>
        </w:tc>
      </w:tr>
      <w:tr w:rsidR="00C50A95" w:rsidRPr="007A0750" w14:paraId="6C779FF8" w14:textId="77777777" w:rsidTr="00416506">
        <w:trPr>
          <w:cantSplit/>
          <w:trHeight w:val="190"/>
          <w:ins w:id="3756" w:author="Author"/>
        </w:trPr>
        <w:tc>
          <w:tcPr>
            <w:tcW w:w="201" w:type="dxa"/>
            <w:tcBorders>
              <w:top w:val="nil"/>
              <w:left w:val="nil"/>
              <w:bottom w:val="nil"/>
              <w:right w:val="single" w:sz="6" w:space="0" w:color="auto"/>
            </w:tcBorders>
          </w:tcPr>
          <w:p w14:paraId="2848452D" w14:textId="77777777" w:rsidR="00C50A95" w:rsidRPr="007A0750" w:rsidRDefault="00C50A95" w:rsidP="00416506">
            <w:pPr>
              <w:pStyle w:val="tabletext11"/>
              <w:rPr>
                <w:ins w:id="3757"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77929674" w14:textId="77777777" w:rsidR="00C50A95" w:rsidRPr="007A0750" w:rsidRDefault="00C50A95" w:rsidP="00416506">
            <w:pPr>
              <w:overflowPunct/>
              <w:autoSpaceDE/>
              <w:autoSpaceDN/>
              <w:adjustRightInd/>
              <w:spacing w:before="0" w:line="240" w:lineRule="auto"/>
              <w:jc w:val="left"/>
              <w:rPr>
                <w:ins w:id="3758"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
          <w:p w14:paraId="4DA2C871" w14:textId="77777777" w:rsidR="00C50A95" w:rsidRPr="007A0750" w:rsidRDefault="00C50A95" w:rsidP="00416506">
            <w:pPr>
              <w:pStyle w:val="tabletext11"/>
              <w:rPr>
                <w:ins w:id="3759" w:author="Author"/>
              </w:rPr>
            </w:pPr>
            <w:ins w:id="3760" w:author="Author">
              <w:r w:rsidRPr="007A0750">
                <w:t>Quarrying</w:t>
              </w:r>
            </w:ins>
          </w:p>
        </w:tc>
        <w:tc>
          <w:tcPr>
            <w:tcW w:w="920" w:type="dxa"/>
            <w:tcBorders>
              <w:top w:val="single" w:sz="6" w:space="0" w:color="auto"/>
              <w:left w:val="single" w:sz="6" w:space="0" w:color="auto"/>
              <w:bottom w:val="single" w:sz="6" w:space="0" w:color="auto"/>
              <w:right w:val="single" w:sz="6" w:space="0" w:color="auto"/>
            </w:tcBorders>
            <w:vAlign w:val="center"/>
            <w:hideMark/>
          </w:tcPr>
          <w:p w14:paraId="78F06AE4" w14:textId="77777777" w:rsidR="00C50A95" w:rsidRPr="007A0750" w:rsidRDefault="00C50A95" w:rsidP="00416506">
            <w:pPr>
              <w:pStyle w:val="tabletext11"/>
              <w:tabs>
                <w:tab w:val="decimal" w:pos="280"/>
              </w:tabs>
              <w:jc w:val="center"/>
              <w:rPr>
                <w:ins w:id="3761" w:author="Author"/>
              </w:rPr>
            </w:pPr>
            <w:ins w:id="3762" w:author="Author">
              <w:r w:rsidRPr="007A0750">
                <w:t>---74</w:t>
              </w:r>
            </w:ins>
          </w:p>
        </w:tc>
        <w:tc>
          <w:tcPr>
            <w:tcW w:w="920" w:type="dxa"/>
            <w:tcBorders>
              <w:top w:val="single" w:sz="6" w:space="0" w:color="auto"/>
              <w:left w:val="single" w:sz="6" w:space="0" w:color="auto"/>
              <w:bottom w:val="single" w:sz="6" w:space="0" w:color="auto"/>
              <w:right w:val="single" w:sz="6" w:space="0" w:color="auto"/>
            </w:tcBorders>
            <w:noWrap/>
            <w:hideMark/>
          </w:tcPr>
          <w:p w14:paraId="3A41B6D9" w14:textId="77777777" w:rsidR="00C50A95" w:rsidRPr="007A0750" w:rsidRDefault="00C50A95" w:rsidP="00416506">
            <w:pPr>
              <w:pStyle w:val="tabletext11"/>
              <w:tabs>
                <w:tab w:val="decimal" w:pos="0"/>
              </w:tabs>
              <w:jc w:val="center"/>
              <w:rPr>
                <w:ins w:id="3763" w:author="Author"/>
              </w:rPr>
            </w:pPr>
            <w:ins w:id="3764" w:author="Author">
              <w:r w:rsidRPr="007A0750">
                <w:t>1.00</w:t>
              </w:r>
            </w:ins>
          </w:p>
        </w:tc>
        <w:tc>
          <w:tcPr>
            <w:tcW w:w="920" w:type="dxa"/>
            <w:tcBorders>
              <w:top w:val="single" w:sz="6" w:space="0" w:color="auto"/>
              <w:left w:val="single" w:sz="6" w:space="0" w:color="auto"/>
              <w:bottom w:val="single" w:sz="6" w:space="0" w:color="auto"/>
              <w:right w:val="single" w:sz="6" w:space="0" w:color="auto"/>
            </w:tcBorders>
            <w:noWrap/>
            <w:hideMark/>
          </w:tcPr>
          <w:p w14:paraId="06106CCA" w14:textId="77777777" w:rsidR="00C50A95" w:rsidRPr="007A0750" w:rsidRDefault="00C50A95" w:rsidP="00416506">
            <w:pPr>
              <w:pStyle w:val="tabletext11"/>
              <w:tabs>
                <w:tab w:val="decimal" w:pos="0"/>
                <w:tab w:val="decimal" w:pos="640"/>
              </w:tabs>
              <w:jc w:val="center"/>
              <w:rPr>
                <w:ins w:id="3765" w:author="Author"/>
              </w:rPr>
            </w:pPr>
            <w:ins w:id="3766" w:author="Author">
              <w:r w:rsidRPr="007A0750">
                <w:t>1.00</w:t>
              </w:r>
            </w:ins>
          </w:p>
        </w:tc>
        <w:tc>
          <w:tcPr>
            <w:tcW w:w="1440" w:type="dxa"/>
            <w:tcBorders>
              <w:top w:val="single" w:sz="6" w:space="0" w:color="auto"/>
              <w:left w:val="single" w:sz="6" w:space="0" w:color="auto"/>
              <w:bottom w:val="single" w:sz="6" w:space="0" w:color="auto"/>
              <w:right w:val="single" w:sz="6" w:space="0" w:color="auto"/>
            </w:tcBorders>
            <w:hideMark/>
          </w:tcPr>
          <w:p w14:paraId="3F2A3F93" w14:textId="77777777" w:rsidR="00C50A95" w:rsidRPr="007A0750" w:rsidRDefault="00C50A95" w:rsidP="00416506">
            <w:pPr>
              <w:pStyle w:val="tabletext11"/>
              <w:tabs>
                <w:tab w:val="decimal" w:pos="0"/>
                <w:tab w:val="decimal" w:pos="640"/>
              </w:tabs>
              <w:jc w:val="center"/>
              <w:rPr>
                <w:ins w:id="3767" w:author="Author"/>
              </w:rPr>
            </w:pPr>
            <w:ins w:id="3768" w:author="Author">
              <w:r w:rsidRPr="007A0750">
                <w:t>1.00</w:t>
              </w:r>
            </w:ins>
          </w:p>
        </w:tc>
        <w:tc>
          <w:tcPr>
            <w:tcW w:w="854" w:type="dxa"/>
            <w:tcBorders>
              <w:top w:val="single" w:sz="6" w:space="0" w:color="auto"/>
              <w:left w:val="single" w:sz="6" w:space="0" w:color="auto"/>
              <w:bottom w:val="single" w:sz="6" w:space="0" w:color="auto"/>
              <w:right w:val="single" w:sz="6" w:space="0" w:color="auto"/>
            </w:tcBorders>
            <w:hideMark/>
          </w:tcPr>
          <w:p w14:paraId="52D5BB19" w14:textId="77777777" w:rsidR="00C50A95" w:rsidRPr="007A0750" w:rsidRDefault="00C50A95" w:rsidP="00416506">
            <w:pPr>
              <w:pStyle w:val="tabletext11"/>
              <w:tabs>
                <w:tab w:val="decimal" w:pos="0"/>
                <w:tab w:val="decimal" w:pos="640"/>
              </w:tabs>
              <w:jc w:val="center"/>
              <w:rPr>
                <w:ins w:id="3769" w:author="Author"/>
              </w:rPr>
            </w:pPr>
            <w:ins w:id="3770" w:author="Author">
              <w:r w:rsidRPr="007A0750">
                <w:t>1.00</w:t>
              </w:r>
            </w:ins>
          </w:p>
        </w:tc>
      </w:tr>
      <w:tr w:rsidR="00C50A95" w:rsidRPr="007A0750" w14:paraId="3304A42F" w14:textId="77777777" w:rsidTr="00416506">
        <w:trPr>
          <w:cantSplit/>
          <w:trHeight w:val="190"/>
          <w:ins w:id="3771" w:author="Author"/>
        </w:trPr>
        <w:tc>
          <w:tcPr>
            <w:tcW w:w="201" w:type="dxa"/>
            <w:tcBorders>
              <w:top w:val="nil"/>
              <w:left w:val="nil"/>
              <w:bottom w:val="nil"/>
              <w:right w:val="single" w:sz="6" w:space="0" w:color="auto"/>
            </w:tcBorders>
          </w:tcPr>
          <w:p w14:paraId="4440F0E5" w14:textId="77777777" w:rsidR="00C50A95" w:rsidRPr="007A0750" w:rsidRDefault="00C50A95" w:rsidP="00416506">
            <w:pPr>
              <w:pStyle w:val="tabletext11"/>
              <w:rPr>
                <w:ins w:id="3772"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0A664827" w14:textId="77777777" w:rsidR="00C50A95" w:rsidRPr="007A0750" w:rsidRDefault="00C50A95" w:rsidP="00416506">
            <w:pPr>
              <w:overflowPunct/>
              <w:autoSpaceDE/>
              <w:autoSpaceDN/>
              <w:adjustRightInd/>
              <w:spacing w:before="0" w:line="240" w:lineRule="auto"/>
              <w:jc w:val="left"/>
              <w:rPr>
                <w:ins w:id="3773"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center"/>
            <w:hideMark/>
          </w:tcPr>
          <w:p w14:paraId="10EAB42C" w14:textId="77777777" w:rsidR="00C50A95" w:rsidRPr="007A0750" w:rsidRDefault="00C50A95" w:rsidP="00416506">
            <w:pPr>
              <w:pStyle w:val="tabletext11"/>
              <w:rPr>
                <w:ins w:id="3774" w:author="Author"/>
              </w:rPr>
            </w:pPr>
            <w:ins w:id="3775" w:author="Author">
              <w:r w:rsidRPr="007A0750">
                <w:t>All Other Dump and Transit Mix</w:t>
              </w:r>
            </w:ins>
          </w:p>
        </w:tc>
        <w:tc>
          <w:tcPr>
            <w:tcW w:w="920" w:type="dxa"/>
            <w:tcBorders>
              <w:top w:val="single" w:sz="6" w:space="0" w:color="auto"/>
              <w:left w:val="single" w:sz="6" w:space="0" w:color="auto"/>
              <w:bottom w:val="single" w:sz="6" w:space="0" w:color="auto"/>
              <w:right w:val="single" w:sz="6" w:space="0" w:color="auto"/>
            </w:tcBorders>
            <w:vAlign w:val="center"/>
            <w:hideMark/>
          </w:tcPr>
          <w:p w14:paraId="170EB1B6" w14:textId="77777777" w:rsidR="00C50A95" w:rsidRPr="007A0750" w:rsidRDefault="00C50A95" w:rsidP="00416506">
            <w:pPr>
              <w:pStyle w:val="tabletext11"/>
              <w:tabs>
                <w:tab w:val="decimal" w:pos="280"/>
              </w:tabs>
              <w:jc w:val="center"/>
              <w:rPr>
                <w:ins w:id="3776" w:author="Author"/>
              </w:rPr>
            </w:pPr>
            <w:ins w:id="3777" w:author="Author">
              <w:r w:rsidRPr="007A0750">
                <w:t>---79</w:t>
              </w:r>
            </w:ins>
          </w:p>
        </w:tc>
        <w:tc>
          <w:tcPr>
            <w:tcW w:w="920" w:type="dxa"/>
            <w:tcBorders>
              <w:top w:val="single" w:sz="6" w:space="0" w:color="auto"/>
              <w:left w:val="single" w:sz="6" w:space="0" w:color="auto"/>
              <w:bottom w:val="single" w:sz="6" w:space="0" w:color="auto"/>
              <w:right w:val="single" w:sz="6" w:space="0" w:color="auto"/>
            </w:tcBorders>
            <w:noWrap/>
            <w:vAlign w:val="center"/>
            <w:hideMark/>
          </w:tcPr>
          <w:p w14:paraId="29C44FA9" w14:textId="77777777" w:rsidR="00C50A95" w:rsidRPr="007A0750" w:rsidRDefault="00C50A95" w:rsidP="00416506">
            <w:pPr>
              <w:pStyle w:val="tabletext11"/>
              <w:tabs>
                <w:tab w:val="decimal" w:pos="0"/>
              </w:tabs>
              <w:jc w:val="center"/>
              <w:rPr>
                <w:ins w:id="3778" w:author="Author"/>
              </w:rPr>
            </w:pPr>
            <w:ins w:id="3779" w:author="Author">
              <w:r w:rsidRPr="007A0750">
                <w:t>1.00</w:t>
              </w:r>
            </w:ins>
          </w:p>
        </w:tc>
        <w:tc>
          <w:tcPr>
            <w:tcW w:w="920" w:type="dxa"/>
            <w:tcBorders>
              <w:top w:val="single" w:sz="6" w:space="0" w:color="auto"/>
              <w:left w:val="single" w:sz="6" w:space="0" w:color="auto"/>
              <w:bottom w:val="single" w:sz="6" w:space="0" w:color="auto"/>
              <w:right w:val="single" w:sz="6" w:space="0" w:color="auto"/>
            </w:tcBorders>
            <w:noWrap/>
            <w:vAlign w:val="center"/>
            <w:hideMark/>
          </w:tcPr>
          <w:p w14:paraId="6B30D73D" w14:textId="77777777" w:rsidR="00C50A95" w:rsidRPr="007A0750" w:rsidRDefault="00C50A95" w:rsidP="00416506">
            <w:pPr>
              <w:pStyle w:val="tabletext11"/>
              <w:tabs>
                <w:tab w:val="decimal" w:pos="0"/>
                <w:tab w:val="decimal" w:pos="640"/>
              </w:tabs>
              <w:jc w:val="center"/>
              <w:rPr>
                <w:ins w:id="3780" w:author="Author"/>
              </w:rPr>
            </w:pPr>
            <w:ins w:id="3781" w:author="Author">
              <w:r w:rsidRPr="007A0750">
                <w:t>1.00</w:t>
              </w:r>
            </w:ins>
          </w:p>
        </w:tc>
        <w:tc>
          <w:tcPr>
            <w:tcW w:w="1440" w:type="dxa"/>
            <w:tcBorders>
              <w:top w:val="single" w:sz="6" w:space="0" w:color="auto"/>
              <w:left w:val="single" w:sz="6" w:space="0" w:color="auto"/>
              <w:bottom w:val="single" w:sz="6" w:space="0" w:color="auto"/>
              <w:right w:val="single" w:sz="6" w:space="0" w:color="auto"/>
            </w:tcBorders>
            <w:vAlign w:val="center"/>
            <w:hideMark/>
          </w:tcPr>
          <w:p w14:paraId="4BBE3EFD" w14:textId="77777777" w:rsidR="00C50A95" w:rsidRPr="007A0750" w:rsidRDefault="00C50A95" w:rsidP="00416506">
            <w:pPr>
              <w:pStyle w:val="tabletext11"/>
              <w:tabs>
                <w:tab w:val="decimal" w:pos="0"/>
                <w:tab w:val="decimal" w:pos="640"/>
              </w:tabs>
              <w:jc w:val="center"/>
              <w:rPr>
                <w:ins w:id="3782" w:author="Author"/>
              </w:rPr>
            </w:pPr>
            <w:ins w:id="3783" w:author="Author">
              <w:r w:rsidRPr="007A0750">
                <w:t>1.00</w:t>
              </w:r>
            </w:ins>
          </w:p>
        </w:tc>
        <w:tc>
          <w:tcPr>
            <w:tcW w:w="854" w:type="dxa"/>
            <w:tcBorders>
              <w:top w:val="single" w:sz="6" w:space="0" w:color="auto"/>
              <w:left w:val="single" w:sz="6" w:space="0" w:color="auto"/>
              <w:bottom w:val="single" w:sz="6" w:space="0" w:color="auto"/>
              <w:right w:val="single" w:sz="6" w:space="0" w:color="auto"/>
            </w:tcBorders>
            <w:vAlign w:val="center"/>
            <w:hideMark/>
          </w:tcPr>
          <w:p w14:paraId="5C834541" w14:textId="77777777" w:rsidR="00C50A95" w:rsidRPr="007A0750" w:rsidRDefault="00C50A95" w:rsidP="00416506">
            <w:pPr>
              <w:pStyle w:val="tabletext11"/>
              <w:tabs>
                <w:tab w:val="decimal" w:pos="0"/>
                <w:tab w:val="decimal" w:pos="640"/>
              </w:tabs>
              <w:jc w:val="center"/>
              <w:rPr>
                <w:ins w:id="3784" w:author="Author"/>
              </w:rPr>
            </w:pPr>
            <w:ins w:id="3785" w:author="Author">
              <w:r w:rsidRPr="007A0750">
                <w:t>1.00</w:t>
              </w:r>
            </w:ins>
          </w:p>
        </w:tc>
      </w:tr>
      <w:tr w:rsidR="00C50A95" w:rsidRPr="007A0750" w14:paraId="4777CE17" w14:textId="77777777" w:rsidTr="00416506">
        <w:trPr>
          <w:cantSplit/>
          <w:trHeight w:val="190"/>
          <w:ins w:id="3786" w:author="Author"/>
        </w:trPr>
        <w:tc>
          <w:tcPr>
            <w:tcW w:w="201" w:type="dxa"/>
            <w:tcBorders>
              <w:top w:val="nil"/>
              <w:left w:val="nil"/>
              <w:bottom w:val="nil"/>
              <w:right w:val="single" w:sz="6" w:space="0" w:color="auto"/>
            </w:tcBorders>
          </w:tcPr>
          <w:p w14:paraId="541B632F" w14:textId="77777777" w:rsidR="00C50A95" w:rsidRPr="007A0750" w:rsidRDefault="00C50A95" w:rsidP="00416506">
            <w:pPr>
              <w:pStyle w:val="tabletext11"/>
              <w:rPr>
                <w:ins w:id="3787"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
          <w:p w14:paraId="39B8E02F" w14:textId="77777777" w:rsidR="00C50A95" w:rsidRPr="007A0750" w:rsidRDefault="00C50A95" w:rsidP="00416506">
            <w:pPr>
              <w:pStyle w:val="tabletext11"/>
              <w:rPr>
                <w:ins w:id="3788" w:author="Author"/>
              </w:rPr>
            </w:pPr>
            <w:ins w:id="3789" w:author="Author">
              <w:r w:rsidRPr="007A0750">
                <w:t>Contractors (Other than dump trucks)</w:t>
              </w:r>
            </w:ins>
          </w:p>
        </w:tc>
        <w:tc>
          <w:tcPr>
            <w:tcW w:w="3357" w:type="dxa"/>
            <w:tcBorders>
              <w:top w:val="single" w:sz="6" w:space="0" w:color="auto"/>
              <w:left w:val="single" w:sz="6" w:space="0" w:color="auto"/>
              <w:bottom w:val="single" w:sz="6" w:space="0" w:color="auto"/>
              <w:right w:val="single" w:sz="6" w:space="0" w:color="auto"/>
            </w:tcBorders>
            <w:vAlign w:val="bottom"/>
            <w:hideMark/>
          </w:tcPr>
          <w:p w14:paraId="047D4A50" w14:textId="77777777" w:rsidR="00C50A95" w:rsidRPr="007A0750" w:rsidRDefault="00C50A95" w:rsidP="00416506">
            <w:pPr>
              <w:pStyle w:val="tabletext11"/>
              <w:rPr>
                <w:ins w:id="3790" w:author="Author"/>
              </w:rPr>
            </w:pPr>
            <w:ins w:id="3791" w:author="Author">
              <w:r w:rsidRPr="007A0750">
                <w:t>Building Commercial</w:t>
              </w:r>
            </w:ins>
          </w:p>
        </w:tc>
        <w:tc>
          <w:tcPr>
            <w:tcW w:w="920" w:type="dxa"/>
            <w:tcBorders>
              <w:top w:val="single" w:sz="6" w:space="0" w:color="auto"/>
              <w:left w:val="single" w:sz="6" w:space="0" w:color="auto"/>
              <w:bottom w:val="single" w:sz="6" w:space="0" w:color="auto"/>
              <w:right w:val="single" w:sz="6" w:space="0" w:color="auto"/>
            </w:tcBorders>
            <w:vAlign w:val="center"/>
            <w:hideMark/>
          </w:tcPr>
          <w:p w14:paraId="55988D5E" w14:textId="77777777" w:rsidR="00C50A95" w:rsidRPr="007A0750" w:rsidRDefault="00C50A95" w:rsidP="00416506">
            <w:pPr>
              <w:pStyle w:val="tabletext11"/>
              <w:tabs>
                <w:tab w:val="decimal" w:pos="280"/>
              </w:tabs>
              <w:jc w:val="center"/>
              <w:rPr>
                <w:ins w:id="3792" w:author="Author"/>
              </w:rPr>
            </w:pPr>
            <w:ins w:id="3793" w:author="Author">
              <w:r w:rsidRPr="007A0750">
                <w:t>---81</w:t>
              </w:r>
            </w:ins>
          </w:p>
        </w:tc>
        <w:tc>
          <w:tcPr>
            <w:tcW w:w="920" w:type="dxa"/>
            <w:tcBorders>
              <w:top w:val="single" w:sz="6" w:space="0" w:color="auto"/>
              <w:left w:val="single" w:sz="6" w:space="0" w:color="auto"/>
              <w:bottom w:val="single" w:sz="6" w:space="0" w:color="auto"/>
              <w:right w:val="single" w:sz="6" w:space="0" w:color="auto"/>
            </w:tcBorders>
            <w:noWrap/>
            <w:hideMark/>
          </w:tcPr>
          <w:p w14:paraId="587432BA" w14:textId="77777777" w:rsidR="00C50A95" w:rsidRPr="007A0750" w:rsidRDefault="00C50A95" w:rsidP="00416506">
            <w:pPr>
              <w:pStyle w:val="tabletext11"/>
              <w:tabs>
                <w:tab w:val="decimal" w:pos="0"/>
              </w:tabs>
              <w:jc w:val="center"/>
              <w:rPr>
                <w:ins w:id="3794" w:author="Author"/>
              </w:rPr>
            </w:pPr>
            <w:ins w:id="3795" w:author="Author">
              <w:r w:rsidRPr="007A0750">
                <w:t>1.00</w:t>
              </w:r>
            </w:ins>
          </w:p>
        </w:tc>
        <w:tc>
          <w:tcPr>
            <w:tcW w:w="920" w:type="dxa"/>
            <w:tcBorders>
              <w:top w:val="single" w:sz="6" w:space="0" w:color="auto"/>
              <w:left w:val="single" w:sz="6" w:space="0" w:color="auto"/>
              <w:bottom w:val="single" w:sz="6" w:space="0" w:color="auto"/>
              <w:right w:val="single" w:sz="6" w:space="0" w:color="auto"/>
            </w:tcBorders>
            <w:noWrap/>
            <w:hideMark/>
          </w:tcPr>
          <w:p w14:paraId="7CCAF2C4" w14:textId="77777777" w:rsidR="00C50A95" w:rsidRPr="007A0750" w:rsidRDefault="00C50A95" w:rsidP="00416506">
            <w:pPr>
              <w:pStyle w:val="tabletext11"/>
              <w:tabs>
                <w:tab w:val="decimal" w:pos="0"/>
                <w:tab w:val="decimal" w:pos="640"/>
              </w:tabs>
              <w:jc w:val="center"/>
              <w:rPr>
                <w:ins w:id="3796" w:author="Author"/>
              </w:rPr>
            </w:pPr>
            <w:ins w:id="3797" w:author="Author">
              <w:r w:rsidRPr="007A0750">
                <w:t>1.00</w:t>
              </w:r>
            </w:ins>
          </w:p>
        </w:tc>
        <w:tc>
          <w:tcPr>
            <w:tcW w:w="1440" w:type="dxa"/>
            <w:tcBorders>
              <w:top w:val="single" w:sz="6" w:space="0" w:color="auto"/>
              <w:left w:val="single" w:sz="6" w:space="0" w:color="auto"/>
              <w:bottom w:val="single" w:sz="6" w:space="0" w:color="auto"/>
              <w:right w:val="single" w:sz="6" w:space="0" w:color="auto"/>
            </w:tcBorders>
            <w:hideMark/>
          </w:tcPr>
          <w:p w14:paraId="10D04A4F" w14:textId="77777777" w:rsidR="00C50A95" w:rsidRPr="007A0750" w:rsidRDefault="00C50A95" w:rsidP="00416506">
            <w:pPr>
              <w:pStyle w:val="tabletext11"/>
              <w:tabs>
                <w:tab w:val="decimal" w:pos="0"/>
                <w:tab w:val="decimal" w:pos="640"/>
              </w:tabs>
              <w:jc w:val="center"/>
              <w:rPr>
                <w:ins w:id="3798" w:author="Author"/>
              </w:rPr>
            </w:pPr>
            <w:ins w:id="3799" w:author="Author">
              <w:r w:rsidRPr="007A0750">
                <w:t>1.00</w:t>
              </w:r>
            </w:ins>
          </w:p>
        </w:tc>
        <w:tc>
          <w:tcPr>
            <w:tcW w:w="854" w:type="dxa"/>
            <w:tcBorders>
              <w:top w:val="single" w:sz="6" w:space="0" w:color="auto"/>
              <w:left w:val="single" w:sz="6" w:space="0" w:color="auto"/>
              <w:bottom w:val="single" w:sz="6" w:space="0" w:color="auto"/>
              <w:right w:val="single" w:sz="6" w:space="0" w:color="auto"/>
            </w:tcBorders>
            <w:hideMark/>
          </w:tcPr>
          <w:p w14:paraId="21BF6AFA" w14:textId="77777777" w:rsidR="00C50A95" w:rsidRPr="007A0750" w:rsidRDefault="00C50A95" w:rsidP="00416506">
            <w:pPr>
              <w:pStyle w:val="tabletext11"/>
              <w:tabs>
                <w:tab w:val="decimal" w:pos="0"/>
                <w:tab w:val="decimal" w:pos="640"/>
              </w:tabs>
              <w:jc w:val="center"/>
              <w:rPr>
                <w:ins w:id="3800" w:author="Author"/>
              </w:rPr>
            </w:pPr>
            <w:ins w:id="3801" w:author="Author">
              <w:r w:rsidRPr="007A0750">
                <w:t>1.00</w:t>
              </w:r>
            </w:ins>
          </w:p>
        </w:tc>
      </w:tr>
      <w:tr w:rsidR="00C50A95" w:rsidRPr="007A0750" w14:paraId="5A57D032" w14:textId="77777777" w:rsidTr="00416506">
        <w:trPr>
          <w:cantSplit/>
          <w:trHeight w:val="190"/>
          <w:ins w:id="3802" w:author="Author"/>
        </w:trPr>
        <w:tc>
          <w:tcPr>
            <w:tcW w:w="201" w:type="dxa"/>
            <w:tcBorders>
              <w:top w:val="nil"/>
              <w:left w:val="nil"/>
              <w:bottom w:val="nil"/>
              <w:right w:val="single" w:sz="6" w:space="0" w:color="auto"/>
            </w:tcBorders>
          </w:tcPr>
          <w:p w14:paraId="5A2A16F4" w14:textId="77777777" w:rsidR="00C50A95" w:rsidRPr="007A0750" w:rsidRDefault="00C50A95" w:rsidP="00416506">
            <w:pPr>
              <w:pStyle w:val="tabletext11"/>
              <w:rPr>
                <w:ins w:id="3803"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1BBF7D3D" w14:textId="77777777" w:rsidR="00C50A95" w:rsidRPr="007A0750" w:rsidRDefault="00C50A95" w:rsidP="00416506">
            <w:pPr>
              <w:overflowPunct/>
              <w:autoSpaceDE/>
              <w:autoSpaceDN/>
              <w:adjustRightInd/>
              <w:spacing w:before="0" w:line="240" w:lineRule="auto"/>
              <w:jc w:val="left"/>
              <w:rPr>
                <w:ins w:id="3804"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
          <w:p w14:paraId="1C344489" w14:textId="77777777" w:rsidR="00C50A95" w:rsidRPr="007A0750" w:rsidRDefault="00C50A95" w:rsidP="00416506">
            <w:pPr>
              <w:pStyle w:val="tabletext11"/>
              <w:rPr>
                <w:ins w:id="3805" w:author="Author"/>
              </w:rPr>
            </w:pPr>
            <w:ins w:id="3806" w:author="Author">
              <w:r w:rsidRPr="007A0750">
                <w:t>Building Private Dwellings</w:t>
              </w:r>
            </w:ins>
          </w:p>
        </w:tc>
        <w:tc>
          <w:tcPr>
            <w:tcW w:w="920" w:type="dxa"/>
            <w:tcBorders>
              <w:top w:val="single" w:sz="6" w:space="0" w:color="auto"/>
              <w:left w:val="single" w:sz="6" w:space="0" w:color="auto"/>
              <w:bottom w:val="single" w:sz="6" w:space="0" w:color="auto"/>
              <w:right w:val="single" w:sz="6" w:space="0" w:color="auto"/>
            </w:tcBorders>
            <w:vAlign w:val="center"/>
            <w:hideMark/>
          </w:tcPr>
          <w:p w14:paraId="1C35F82A" w14:textId="77777777" w:rsidR="00C50A95" w:rsidRPr="007A0750" w:rsidRDefault="00C50A95" w:rsidP="00416506">
            <w:pPr>
              <w:pStyle w:val="tabletext11"/>
              <w:tabs>
                <w:tab w:val="decimal" w:pos="280"/>
              </w:tabs>
              <w:jc w:val="center"/>
              <w:rPr>
                <w:ins w:id="3807" w:author="Author"/>
              </w:rPr>
            </w:pPr>
            <w:ins w:id="3808" w:author="Author">
              <w:r w:rsidRPr="007A0750">
                <w:t>---82</w:t>
              </w:r>
            </w:ins>
          </w:p>
        </w:tc>
        <w:tc>
          <w:tcPr>
            <w:tcW w:w="920" w:type="dxa"/>
            <w:tcBorders>
              <w:top w:val="single" w:sz="6" w:space="0" w:color="auto"/>
              <w:left w:val="single" w:sz="6" w:space="0" w:color="auto"/>
              <w:bottom w:val="single" w:sz="6" w:space="0" w:color="auto"/>
              <w:right w:val="single" w:sz="6" w:space="0" w:color="auto"/>
            </w:tcBorders>
            <w:noWrap/>
            <w:hideMark/>
          </w:tcPr>
          <w:p w14:paraId="5D7E262B" w14:textId="77777777" w:rsidR="00C50A95" w:rsidRPr="007A0750" w:rsidRDefault="00C50A95" w:rsidP="00416506">
            <w:pPr>
              <w:pStyle w:val="tabletext11"/>
              <w:tabs>
                <w:tab w:val="decimal" w:pos="0"/>
              </w:tabs>
              <w:jc w:val="center"/>
              <w:rPr>
                <w:ins w:id="3809" w:author="Author"/>
              </w:rPr>
            </w:pPr>
            <w:ins w:id="3810" w:author="Author">
              <w:r w:rsidRPr="007A0750">
                <w:t>1.00</w:t>
              </w:r>
            </w:ins>
          </w:p>
        </w:tc>
        <w:tc>
          <w:tcPr>
            <w:tcW w:w="920" w:type="dxa"/>
            <w:tcBorders>
              <w:top w:val="single" w:sz="6" w:space="0" w:color="auto"/>
              <w:left w:val="single" w:sz="6" w:space="0" w:color="auto"/>
              <w:bottom w:val="single" w:sz="6" w:space="0" w:color="auto"/>
              <w:right w:val="single" w:sz="6" w:space="0" w:color="auto"/>
            </w:tcBorders>
            <w:noWrap/>
            <w:hideMark/>
          </w:tcPr>
          <w:p w14:paraId="4B8B2154" w14:textId="77777777" w:rsidR="00C50A95" w:rsidRPr="007A0750" w:rsidRDefault="00C50A95" w:rsidP="00416506">
            <w:pPr>
              <w:pStyle w:val="tabletext11"/>
              <w:tabs>
                <w:tab w:val="decimal" w:pos="0"/>
                <w:tab w:val="decimal" w:pos="640"/>
              </w:tabs>
              <w:jc w:val="center"/>
              <w:rPr>
                <w:ins w:id="3811" w:author="Author"/>
              </w:rPr>
            </w:pPr>
            <w:ins w:id="3812" w:author="Author">
              <w:r w:rsidRPr="007A0750">
                <w:t>1.00</w:t>
              </w:r>
            </w:ins>
          </w:p>
        </w:tc>
        <w:tc>
          <w:tcPr>
            <w:tcW w:w="1440" w:type="dxa"/>
            <w:tcBorders>
              <w:top w:val="single" w:sz="6" w:space="0" w:color="auto"/>
              <w:left w:val="single" w:sz="6" w:space="0" w:color="auto"/>
              <w:bottom w:val="single" w:sz="6" w:space="0" w:color="auto"/>
              <w:right w:val="single" w:sz="6" w:space="0" w:color="auto"/>
            </w:tcBorders>
            <w:hideMark/>
          </w:tcPr>
          <w:p w14:paraId="338A67F6" w14:textId="77777777" w:rsidR="00C50A95" w:rsidRPr="007A0750" w:rsidRDefault="00C50A95" w:rsidP="00416506">
            <w:pPr>
              <w:pStyle w:val="tabletext11"/>
              <w:tabs>
                <w:tab w:val="decimal" w:pos="0"/>
                <w:tab w:val="decimal" w:pos="640"/>
              </w:tabs>
              <w:jc w:val="center"/>
              <w:rPr>
                <w:ins w:id="3813" w:author="Author"/>
              </w:rPr>
            </w:pPr>
            <w:ins w:id="3814" w:author="Author">
              <w:r w:rsidRPr="007A0750">
                <w:t>1.00</w:t>
              </w:r>
            </w:ins>
          </w:p>
        </w:tc>
        <w:tc>
          <w:tcPr>
            <w:tcW w:w="854" w:type="dxa"/>
            <w:tcBorders>
              <w:top w:val="single" w:sz="6" w:space="0" w:color="auto"/>
              <w:left w:val="single" w:sz="6" w:space="0" w:color="auto"/>
              <w:bottom w:val="single" w:sz="6" w:space="0" w:color="auto"/>
              <w:right w:val="single" w:sz="6" w:space="0" w:color="auto"/>
            </w:tcBorders>
            <w:hideMark/>
          </w:tcPr>
          <w:p w14:paraId="5FC3170A" w14:textId="77777777" w:rsidR="00C50A95" w:rsidRPr="007A0750" w:rsidRDefault="00C50A95" w:rsidP="00416506">
            <w:pPr>
              <w:pStyle w:val="tabletext11"/>
              <w:tabs>
                <w:tab w:val="decimal" w:pos="0"/>
                <w:tab w:val="decimal" w:pos="640"/>
              </w:tabs>
              <w:jc w:val="center"/>
              <w:rPr>
                <w:ins w:id="3815" w:author="Author"/>
              </w:rPr>
            </w:pPr>
            <w:ins w:id="3816" w:author="Author">
              <w:r w:rsidRPr="007A0750">
                <w:t>1.00</w:t>
              </w:r>
            </w:ins>
          </w:p>
        </w:tc>
      </w:tr>
      <w:tr w:rsidR="00C50A95" w:rsidRPr="007A0750" w14:paraId="39CE93F7" w14:textId="77777777" w:rsidTr="00416506">
        <w:trPr>
          <w:cantSplit/>
          <w:trHeight w:val="190"/>
          <w:ins w:id="3817" w:author="Author"/>
        </w:trPr>
        <w:tc>
          <w:tcPr>
            <w:tcW w:w="201" w:type="dxa"/>
            <w:tcBorders>
              <w:top w:val="nil"/>
              <w:left w:val="nil"/>
              <w:bottom w:val="nil"/>
              <w:right w:val="single" w:sz="6" w:space="0" w:color="auto"/>
            </w:tcBorders>
          </w:tcPr>
          <w:p w14:paraId="75DAE7C6" w14:textId="77777777" w:rsidR="00C50A95" w:rsidRPr="007A0750" w:rsidRDefault="00C50A95" w:rsidP="00416506">
            <w:pPr>
              <w:pStyle w:val="tabletext11"/>
              <w:rPr>
                <w:ins w:id="3818"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69FAA06C" w14:textId="77777777" w:rsidR="00C50A95" w:rsidRPr="007A0750" w:rsidRDefault="00C50A95" w:rsidP="00416506">
            <w:pPr>
              <w:overflowPunct/>
              <w:autoSpaceDE/>
              <w:autoSpaceDN/>
              <w:adjustRightInd/>
              <w:spacing w:before="0" w:line="240" w:lineRule="auto"/>
              <w:jc w:val="left"/>
              <w:rPr>
                <w:ins w:id="3819"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
          <w:p w14:paraId="4EE93510" w14:textId="77777777" w:rsidR="00C50A95" w:rsidRPr="007A0750" w:rsidRDefault="00C50A95" w:rsidP="00416506">
            <w:pPr>
              <w:pStyle w:val="tabletext11"/>
              <w:rPr>
                <w:ins w:id="3820" w:author="Author"/>
              </w:rPr>
            </w:pPr>
            <w:ins w:id="3821" w:author="Author">
              <w:r w:rsidRPr="007A0750">
                <w:t>Electrical, Plumbing, Masonry, Plastering and Other Repair or Service</w:t>
              </w:r>
            </w:ins>
          </w:p>
        </w:tc>
        <w:tc>
          <w:tcPr>
            <w:tcW w:w="920" w:type="dxa"/>
            <w:tcBorders>
              <w:top w:val="single" w:sz="6" w:space="0" w:color="auto"/>
              <w:left w:val="single" w:sz="6" w:space="0" w:color="auto"/>
              <w:bottom w:val="single" w:sz="6" w:space="0" w:color="auto"/>
              <w:right w:val="single" w:sz="6" w:space="0" w:color="auto"/>
            </w:tcBorders>
            <w:vAlign w:val="center"/>
            <w:hideMark/>
          </w:tcPr>
          <w:p w14:paraId="63A57AE1" w14:textId="77777777" w:rsidR="00C50A95" w:rsidRPr="007A0750" w:rsidRDefault="00C50A95" w:rsidP="00416506">
            <w:pPr>
              <w:pStyle w:val="tabletext11"/>
              <w:tabs>
                <w:tab w:val="decimal" w:pos="280"/>
              </w:tabs>
              <w:jc w:val="center"/>
              <w:rPr>
                <w:ins w:id="3822" w:author="Author"/>
              </w:rPr>
            </w:pPr>
            <w:ins w:id="3823" w:author="Author">
              <w:r w:rsidRPr="007A0750">
                <w:t>---83</w:t>
              </w:r>
            </w:ins>
          </w:p>
        </w:tc>
        <w:tc>
          <w:tcPr>
            <w:tcW w:w="920" w:type="dxa"/>
            <w:tcBorders>
              <w:top w:val="single" w:sz="6" w:space="0" w:color="auto"/>
              <w:left w:val="single" w:sz="6" w:space="0" w:color="auto"/>
              <w:bottom w:val="single" w:sz="6" w:space="0" w:color="auto"/>
              <w:right w:val="single" w:sz="6" w:space="0" w:color="auto"/>
            </w:tcBorders>
            <w:noWrap/>
            <w:vAlign w:val="center"/>
            <w:hideMark/>
          </w:tcPr>
          <w:p w14:paraId="5E68024C" w14:textId="77777777" w:rsidR="00C50A95" w:rsidRPr="007A0750" w:rsidRDefault="00C50A95" w:rsidP="00416506">
            <w:pPr>
              <w:pStyle w:val="tabletext11"/>
              <w:tabs>
                <w:tab w:val="decimal" w:pos="0"/>
              </w:tabs>
              <w:jc w:val="center"/>
              <w:rPr>
                <w:ins w:id="3824" w:author="Author"/>
              </w:rPr>
            </w:pPr>
            <w:ins w:id="3825" w:author="Author">
              <w:r w:rsidRPr="007A0750">
                <w:t>1.00</w:t>
              </w:r>
            </w:ins>
          </w:p>
        </w:tc>
        <w:tc>
          <w:tcPr>
            <w:tcW w:w="920" w:type="dxa"/>
            <w:tcBorders>
              <w:top w:val="single" w:sz="6" w:space="0" w:color="auto"/>
              <w:left w:val="single" w:sz="6" w:space="0" w:color="auto"/>
              <w:bottom w:val="single" w:sz="6" w:space="0" w:color="auto"/>
              <w:right w:val="single" w:sz="6" w:space="0" w:color="auto"/>
            </w:tcBorders>
            <w:noWrap/>
            <w:vAlign w:val="center"/>
            <w:hideMark/>
          </w:tcPr>
          <w:p w14:paraId="572D016A" w14:textId="77777777" w:rsidR="00C50A95" w:rsidRPr="007A0750" w:rsidRDefault="00C50A95" w:rsidP="00416506">
            <w:pPr>
              <w:pStyle w:val="tabletext11"/>
              <w:tabs>
                <w:tab w:val="decimal" w:pos="0"/>
                <w:tab w:val="decimal" w:pos="640"/>
              </w:tabs>
              <w:jc w:val="center"/>
              <w:rPr>
                <w:ins w:id="3826" w:author="Author"/>
              </w:rPr>
            </w:pPr>
            <w:ins w:id="3827" w:author="Author">
              <w:r w:rsidRPr="007A0750">
                <w:t>1.00</w:t>
              </w:r>
            </w:ins>
          </w:p>
        </w:tc>
        <w:tc>
          <w:tcPr>
            <w:tcW w:w="1440" w:type="dxa"/>
            <w:tcBorders>
              <w:top w:val="single" w:sz="6" w:space="0" w:color="auto"/>
              <w:left w:val="single" w:sz="6" w:space="0" w:color="auto"/>
              <w:bottom w:val="single" w:sz="6" w:space="0" w:color="auto"/>
              <w:right w:val="single" w:sz="6" w:space="0" w:color="auto"/>
            </w:tcBorders>
            <w:vAlign w:val="center"/>
            <w:hideMark/>
          </w:tcPr>
          <w:p w14:paraId="749C173F" w14:textId="77777777" w:rsidR="00C50A95" w:rsidRPr="007A0750" w:rsidRDefault="00C50A95" w:rsidP="00416506">
            <w:pPr>
              <w:pStyle w:val="tabletext11"/>
              <w:tabs>
                <w:tab w:val="decimal" w:pos="0"/>
                <w:tab w:val="decimal" w:pos="640"/>
              </w:tabs>
              <w:jc w:val="center"/>
              <w:rPr>
                <w:ins w:id="3828" w:author="Author"/>
              </w:rPr>
            </w:pPr>
            <w:ins w:id="3829" w:author="Author">
              <w:r w:rsidRPr="007A0750">
                <w:t>1.00</w:t>
              </w:r>
            </w:ins>
          </w:p>
        </w:tc>
        <w:tc>
          <w:tcPr>
            <w:tcW w:w="854" w:type="dxa"/>
            <w:tcBorders>
              <w:top w:val="single" w:sz="6" w:space="0" w:color="auto"/>
              <w:left w:val="single" w:sz="6" w:space="0" w:color="auto"/>
              <w:bottom w:val="single" w:sz="6" w:space="0" w:color="auto"/>
              <w:right w:val="single" w:sz="6" w:space="0" w:color="auto"/>
            </w:tcBorders>
            <w:vAlign w:val="center"/>
            <w:hideMark/>
          </w:tcPr>
          <w:p w14:paraId="2334C0A1" w14:textId="77777777" w:rsidR="00C50A95" w:rsidRPr="007A0750" w:rsidRDefault="00C50A95" w:rsidP="00416506">
            <w:pPr>
              <w:pStyle w:val="tabletext11"/>
              <w:tabs>
                <w:tab w:val="decimal" w:pos="0"/>
                <w:tab w:val="decimal" w:pos="640"/>
              </w:tabs>
              <w:jc w:val="center"/>
              <w:rPr>
                <w:ins w:id="3830" w:author="Author"/>
              </w:rPr>
            </w:pPr>
            <w:ins w:id="3831" w:author="Author">
              <w:r w:rsidRPr="007A0750">
                <w:t>1.00</w:t>
              </w:r>
            </w:ins>
          </w:p>
        </w:tc>
      </w:tr>
      <w:tr w:rsidR="00C50A95" w:rsidRPr="007A0750" w14:paraId="63B43C48" w14:textId="77777777" w:rsidTr="00416506">
        <w:trPr>
          <w:cantSplit/>
          <w:trHeight w:val="190"/>
          <w:ins w:id="3832" w:author="Author"/>
        </w:trPr>
        <w:tc>
          <w:tcPr>
            <w:tcW w:w="201" w:type="dxa"/>
            <w:tcBorders>
              <w:top w:val="nil"/>
              <w:left w:val="nil"/>
              <w:bottom w:val="nil"/>
              <w:right w:val="single" w:sz="6" w:space="0" w:color="auto"/>
            </w:tcBorders>
          </w:tcPr>
          <w:p w14:paraId="450F3C67" w14:textId="77777777" w:rsidR="00C50A95" w:rsidRPr="007A0750" w:rsidRDefault="00C50A95" w:rsidP="00416506">
            <w:pPr>
              <w:pStyle w:val="tabletext11"/>
              <w:rPr>
                <w:ins w:id="3833"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748D14CE" w14:textId="77777777" w:rsidR="00C50A95" w:rsidRPr="007A0750" w:rsidRDefault="00C50A95" w:rsidP="00416506">
            <w:pPr>
              <w:overflowPunct/>
              <w:autoSpaceDE/>
              <w:autoSpaceDN/>
              <w:adjustRightInd/>
              <w:spacing w:before="0" w:line="240" w:lineRule="auto"/>
              <w:jc w:val="left"/>
              <w:rPr>
                <w:ins w:id="3834"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
          <w:p w14:paraId="6364176C" w14:textId="77777777" w:rsidR="00C50A95" w:rsidRPr="007A0750" w:rsidRDefault="00C50A95" w:rsidP="00416506">
            <w:pPr>
              <w:pStyle w:val="tabletext11"/>
              <w:rPr>
                <w:ins w:id="3835" w:author="Author"/>
              </w:rPr>
            </w:pPr>
            <w:ins w:id="3836" w:author="Author">
              <w:r w:rsidRPr="007A0750">
                <w:t>Excavating</w:t>
              </w:r>
            </w:ins>
          </w:p>
        </w:tc>
        <w:tc>
          <w:tcPr>
            <w:tcW w:w="920" w:type="dxa"/>
            <w:tcBorders>
              <w:top w:val="single" w:sz="6" w:space="0" w:color="auto"/>
              <w:left w:val="single" w:sz="6" w:space="0" w:color="auto"/>
              <w:bottom w:val="single" w:sz="6" w:space="0" w:color="auto"/>
              <w:right w:val="single" w:sz="6" w:space="0" w:color="auto"/>
            </w:tcBorders>
            <w:vAlign w:val="center"/>
            <w:hideMark/>
          </w:tcPr>
          <w:p w14:paraId="11E37C5A" w14:textId="77777777" w:rsidR="00C50A95" w:rsidRPr="007A0750" w:rsidRDefault="00C50A95" w:rsidP="00416506">
            <w:pPr>
              <w:pStyle w:val="tabletext11"/>
              <w:tabs>
                <w:tab w:val="decimal" w:pos="280"/>
              </w:tabs>
              <w:jc w:val="center"/>
              <w:rPr>
                <w:ins w:id="3837" w:author="Author"/>
              </w:rPr>
            </w:pPr>
            <w:ins w:id="3838" w:author="Author">
              <w:r w:rsidRPr="007A0750">
                <w:t>---84</w:t>
              </w:r>
            </w:ins>
          </w:p>
        </w:tc>
        <w:tc>
          <w:tcPr>
            <w:tcW w:w="920" w:type="dxa"/>
            <w:tcBorders>
              <w:top w:val="single" w:sz="6" w:space="0" w:color="auto"/>
              <w:left w:val="single" w:sz="6" w:space="0" w:color="auto"/>
              <w:bottom w:val="single" w:sz="6" w:space="0" w:color="auto"/>
              <w:right w:val="single" w:sz="6" w:space="0" w:color="auto"/>
            </w:tcBorders>
            <w:noWrap/>
            <w:hideMark/>
          </w:tcPr>
          <w:p w14:paraId="5F2654AC" w14:textId="77777777" w:rsidR="00C50A95" w:rsidRPr="007A0750" w:rsidRDefault="00C50A95" w:rsidP="00416506">
            <w:pPr>
              <w:pStyle w:val="tabletext11"/>
              <w:tabs>
                <w:tab w:val="decimal" w:pos="0"/>
              </w:tabs>
              <w:jc w:val="center"/>
              <w:rPr>
                <w:ins w:id="3839" w:author="Author"/>
              </w:rPr>
            </w:pPr>
            <w:ins w:id="3840" w:author="Author">
              <w:r w:rsidRPr="007A0750">
                <w:t>1.00</w:t>
              </w:r>
            </w:ins>
          </w:p>
        </w:tc>
        <w:tc>
          <w:tcPr>
            <w:tcW w:w="920" w:type="dxa"/>
            <w:tcBorders>
              <w:top w:val="single" w:sz="6" w:space="0" w:color="auto"/>
              <w:left w:val="single" w:sz="6" w:space="0" w:color="auto"/>
              <w:bottom w:val="single" w:sz="6" w:space="0" w:color="auto"/>
              <w:right w:val="single" w:sz="6" w:space="0" w:color="auto"/>
            </w:tcBorders>
            <w:noWrap/>
            <w:hideMark/>
          </w:tcPr>
          <w:p w14:paraId="5C8B2B5E" w14:textId="77777777" w:rsidR="00C50A95" w:rsidRPr="007A0750" w:rsidRDefault="00C50A95" w:rsidP="00416506">
            <w:pPr>
              <w:pStyle w:val="tabletext11"/>
              <w:tabs>
                <w:tab w:val="decimal" w:pos="0"/>
                <w:tab w:val="decimal" w:pos="640"/>
              </w:tabs>
              <w:jc w:val="center"/>
              <w:rPr>
                <w:ins w:id="3841" w:author="Author"/>
              </w:rPr>
            </w:pPr>
            <w:ins w:id="3842" w:author="Author">
              <w:r w:rsidRPr="007A0750">
                <w:t>1.00</w:t>
              </w:r>
            </w:ins>
          </w:p>
        </w:tc>
        <w:tc>
          <w:tcPr>
            <w:tcW w:w="1440" w:type="dxa"/>
            <w:tcBorders>
              <w:top w:val="single" w:sz="6" w:space="0" w:color="auto"/>
              <w:left w:val="single" w:sz="6" w:space="0" w:color="auto"/>
              <w:bottom w:val="single" w:sz="6" w:space="0" w:color="auto"/>
              <w:right w:val="single" w:sz="6" w:space="0" w:color="auto"/>
            </w:tcBorders>
            <w:hideMark/>
          </w:tcPr>
          <w:p w14:paraId="620B89AA" w14:textId="77777777" w:rsidR="00C50A95" w:rsidRPr="007A0750" w:rsidRDefault="00C50A95" w:rsidP="00416506">
            <w:pPr>
              <w:pStyle w:val="tabletext11"/>
              <w:tabs>
                <w:tab w:val="decimal" w:pos="0"/>
                <w:tab w:val="decimal" w:pos="640"/>
              </w:tabs>
              <w:jc w:val="center"/>
              <w:rPr>
                <w:ins w:id="3843" w:author="Author"/>
              </w:rPr>
            </w:pPr>
            <w:ins w:id="3844" w:author="Author">
              <w:r w:rsidRPr="007A0750">
                <w:t>1.00</w:t>
              </w:r>
            </w:ins>
          </w:p>
        </w:tc>
        <w:tc>
          <w:tcPr>
            <w:tcW w:w="854" w:type="dxa"/>
            <w:tcBorders>
              <w:top w:val="single" w:sz="6" w:space="0" w:color="auto"/>
              <w:left w:val="single" w:sz="6" w:space="0" w:color="auto"/>
              <w:bottom w:val="single" w:sz="6" w:space="0" w:color="auto"/>
              <w:right w:val="single" w:sz="6" w:space="0" w:color="auto"/>
            </w:tcBorders>
            <w:hideMark/>
          </w:tcPr>
          <w:p w14:paraId="6FAD3AC3" w14:textId="77777777" w:rsidR="00C50A95" w:rsidRPr="007A0750" w:rsidRDefault="00C50A95" w:rsidP="00416506">
            <w:pPr>
              <w:pStyle w:val="tabletext11"/>
              <w:tabs>
                <w:tab w:val="decimal" w:pos="0"/>
                <w:tab w:val="decimal" w:pos="640"/>
              </w:tabs>
              <w:jc w:val="center"/>
              <w:rPr>
                <w:ins w:id="3845" w:author="Author"/>
              </w:rPr>
            </w:pPr>
            <w:ins w:id="3846" w:author="Author">
              <w:r w:rsidRPr="007A0750">
                <w:t>1.00</w:t>
              </w:r>
            </w:ins>
          </w:p>
        </w:tc>
      </w:tr>
      <w:tr w:rsidR="00C50A95" w:rsidRPr="007A0750" w14:paraId="7A5602ED" w14:textId="77777777" w:rsidTr="00416506">
        <w:trPr>
          <w:cantSplit/>
          <w:trHeight w:val="190"/>
          <w:ins w:id="3847" w:author="Author"/>
        </w:trPr>
        <w:tc>
          <w:tcPr>
            <w:tcW w:w="201" w:type="dxa"/>
            <w:tcBorders>
              <w:top w:val="nil"/>
              <w:left w:val="nil"/>
              <w:bottom w:val="nil"/>
              <w:right w:val="single" w:sz="6" w:space="0" w:color="auto"/>
            </w:tcBorders>
          </w:tcPr>
          <w:p w14:paraId="1479704C" w14:textId="77777777" w:rsidR="00C50A95" w:rsidRPr="007A0750" w:rsidRDefault="00C50A95" w:rsidP="00416506">
            <w:pPr>
              <w:pStyle w:val="tabletext11"/>
              <w:rPr>
                <w:ins w:id="3848"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11D5DACB" w14:textId="77777777" w:rsidR="00C50A95" w:rsidRPr="007A0750" w:rsidRDefault="00C50A95" w:rsidP="00416506">
            <w:pPr>
              <w:overflowPunct/>
              <w:autoSpaceDE/>
              <w:autoSpaceDN/>
              <w:adjustRightInd/>
              <w:spacing w:before="0" w:line="240" w:lineRule="auto"/>
              <w:jc w:val="left"/>
              <w:rPr>
                <w:ins w:id="3849"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
          <w:p w14:paraId="543766A7" w14:textId="77777777" w:rsidR="00C50A95" w:rsidRPr="007A0750" w:rsidRDefault="00C50A95" w:rsidP="00416506">
            <w:pPr>
              <w:pStyle w:val="tabletext11"/>
              <w:rPr>
                <w:ins w:id="3850" w:author="Author"/>
              </w:rPr>
            </w:pPr>
            <w:ins w:id="3851" w:author="Author">
              <w:r w:rsidRPr="007A0750">
                <w:t>Street and Road</w:t>
              </w:r>
            </w:ins>
          </w:p>
        </w:tc>
        <w:tc>
          <w:tcPr>
            <w:tcW w:w="920" w:type="dxa"/>
            <w:tcBorders>
              <w:top w:val="single" w:sz="6" w:space="0" w:color="auto"/>
              <w:left w:val="single" w:sz="6" w:space="0" w:color="auto"/>
              <w:bottom w:val="single" w:sz="6" w:space="0" w:color="auto"/>
              <w:right w:val="single" w:sz="6" w:space="0" w:color="auto"/>
            </w:tcBorders>
            <w:vAlign w:val="center"/>
            <w:hideMark/>
          </w:tcPr>
          <w:p w14:paraId="6C69E464" w14:textId="77777777" w:rsidR="00C50A95" w:rsidRPr="007A0750" w:rsidRDefault="00C50A95" w:rsidP="00416506">
            <w:pPr>
              <w:pStyle w:val="tabletext11"/>
              <w:tabs>
                <w:tab w:val="decimal" w:pos="280"/>
              </w:tabs>
              <w:jc w:val="center"/>
              <w:rPr>
                <w:ins w:id="3852" w:author="Author"/>
              </w:rPr>
            </w:pPr>
            <w:ins w:id="3853" w:author="Author">
              <w:r w:rsidRPr="007A0750">
                <w:t>---85</w:t>
              </w:r>
            </w:ins>
          </w:p>
        </w:tc>
        <w:tc>
          <w:tcPr>
            <w:tcW w:w="920" w:type="dxa"/>
            <w:tcBorders>
              <w:top w:val="single" w:sz="6" w:space="0" w:color="auto"/>
              <w:left w:val="single" w:sz="6" w:space="0" w:color="auto"/>
              <w:bottom w:val="single" w:sz="6" w:space="0" w:color="auto"/>
              <w:right w:val="single" w:sz="6" w:space="0" w:color="auto"/>
            </w:tcBorders>
            <w:noWrap/>
            <w:hideMark/>
          </w:tcPr>
          <w:p w14:paraId="356BB45C" w14:textId="77777777" w:rsidR="00C50A95" w:rsidRPr="007A0750" w:rsidRDefault="00C50A95" w:rsidP="00416506">
            <w:pPr>
              <w:pStyle w:val="tabletext11"/>
              <w:tabs>
                <w:tab w:val="decimal" w:pos="0"/>
              </w:tabs>
              <w:jc w:val="center"/>
              <w:rPr>
                <w:ins w:id="3854" w:author="Author"/>
              </w:rPr>
            </w:pPr>
            <w:ins w:id="3855" w:author="Author">
              <w:r w:rsidRPr="007A0750">
                <w:t>1.00</w:t>
              </w:r>
            </w:ins>
          </w:p>
        </w:tc>
        <w:tc>
          <w:tcPr>
            <w:tcW w:w="920" w:type="dxa"/>
            <w:tcBorders>
              <w:top w:val="single" w:sz="6" w:space="0" w:color="auto"/>
              <w:left w:val="single" w:sz="6" w:space="0" w:color="auto"/>
              <w:bottom w:val="single" w:sz="6" w:space="0" w:color="auto"/>
              <w:right w:val="single" w:sz="6" w:space="0" w:color="auto"/>
            </w:tcBorders>
            <w:noWrap/>
            <w:hideMark/>
          </w:tcPr>
          <w:p w14:paraId="7FF2F3C7" w14:textId="77777777" w:rsidR="00C50A95" w:rsidRPr="007A0750" w:rsidRDefault="00C50A95" w:rsidP="00416506">
            <w:pPr>
              <w:pStyle w:val="tabletext11"/>
              <w:tabs>
                <w:tab w:val="decimal" w:pos="0"/>
                <w:tab w:val="decimal" w:pos="640"/>
              </w:tabs>
              <w:jc w:val="center"/>
              <w:rPr>
                <w:ins w:id="3856" w:author="Author"/>
              </w:rPr>
            </w:pPr>
            <w:ins w:id="3857" w:author="Author">
              <w:r w:rsidRPr="007A0750">
                <w:t>1.00</w:t>
              </w:r>
            </w:ins>
          </w:p>
        </w:tc>
        <w:tc>
          <w:tcPr>
            <w:tcW w:w="1440" w:type="dxa"/>
            <w:tcBorders>
              <w:top w:val="single" w:sz="6" w:space="0" w:color="auto"/>
              <w:left w:val="single" w:sz="6" w:space="0" w:color="auto"/>
              <w:bottom w:val="single" w:sz="6" w:space="0" w:color="auto"/>
              <w:right w:val="single" w:sz="6" w:space="0" w:color="auto"/>
            </w:tcBorders>
            <w:hideMark/>
          </w:tcPr>
          <w:p w14:paraId="267F08A3" w14:textId="77777777" w:rsidR="00C50A95" w:rsidRPr="007A0750" w:rsidRDefault="00C50A95" w:rsidP="00416506">
            <w:pPr>
              <w:pStyle w:val="tabletext11"/>
              <w:tabs>
                <w:tab w:val="decimal" w:pos="0"/>
                <w:tab w:val="decimal" w:pos="640"/>
              </w:tabs>
              <w:jc w:val="center"/>
              <w:rPr>
                <w:ins w:id="3858" w:author="Author"/>
              </w:rPr>
            </w:pPr>
            <w:ins w:id="3859" w:author="Author">
              <w:r w:rsidRPr="007A0750">
                <w:t>1.00</w:t>
              </w:r>
            </w:ins>
          </w:p>
        </w:tc>
        <w:tc>
          <w:tcPr>
            <w:tcW w:w="854" w:type="dxa"/>
            <w:tcBorders>
              <w:top w:val="single" w:sz="6" w:space="0" w:color="auto"/>
              <w:left w:val="single" w:sz="6" w:space="0" w:color="auto"/>
              <w:bottom w:val="single" w:sz="6" w:space="0" w:color="auto"/>
              <w:right w:val="single" w:sz="6" w:space="0" w:color="auto"/>
            </w:tcBorders>
            <w:hideMark/>
          </w:tcPr>
          <w:p w14:paraId="727B2C0E" w14:textId="77777777" w:rsidR="00C50A95" w:rsidRPr="007A0750" w:rsidRDefault="00C50A95" w:rsidP="00416506">
            <w:pPr>
              <w:pStyle w:val="tabletext11"/>
              <w:tabs>
                <w:tab w:val="decimal" w:pos="0"/>
                <w:tab w:val="decimal" w:pos="640"/>
              </w:tabs>
              <w:jc w:val="center"/>
              <w:rPr>
                <w:ins w:id="3860" w:author="Author"/>
              </w:rPr>
            </w:pPr>
            <w:ins w:id="3861" w:author="Author">
              <w:r w:rsidRPr="007A0750">
                <w:t>1.00</w:t>
              </w:r>
            </w:ins>
          </w:p>
        </w:tc>
      </w:tr>
      <w:tr w:rsidR="00C50A95" w:rsidRPr="007A0750" w14:paraId="0CE771DB" w14:textId="77777777" w:rsidTr="00416506">
        <w:trPr>
          <w:cantSplit/>
          <w:trHeight w:val="190"/>
          <w:ins w:id="3862" w:author="Author"/>
        </w:trPr>
        <w:tc>
          <w:tcPr>
            <w:tcW w:w="201" w:type="dxa"/>
            <w:tcBorders>
              <w:top w:val="nil"/>
              <w:left w:val="nil"/>
              <w:bottom w:val="nil"/>
              <w:right w:val="single" w:sz="6" w:space="0" w:color="auto"/>
            </w:tcBorders>
          </w:tcPr>
          <w:p w14:paraId="50BB4963" w14:textId="77777777" w:rsidR="00C50A95" w:rsidRPr="007A0750" w:rsidRDefault="00C50A95" w:rsidP="00416506">
            <w:pPr>
              <w:pStyle w:val="tabletext11"/>
              <w:rPr>
                <w:ins w:id="3863"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3BFB4E94" w14:textId="77777777" w:rsidR="00C50A95" w:rsidRPr="007A0750" w:rsidRDefault="00C50A95" w:rsidP="00416506">
            <w:pPr>
              <w:overflowPunct/>
              <w:autoSpaceDE/>
              <w:autoSpaceDN/>
              <w:adjustRightInd/>
              <w:spacing w:before="0" w:line="240" w:lineRule="auto"/>
              <w:jc w:val="left"/>
              <w:rPr>
                <w:ins w:id="3864"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
          <w:p w14:paraId="33026805" w14:textId="77777777" w:rsidR="00C50A95" w:rsidRPr="007A0750" w:rsidRDefault="00C50A95" w:rsidP="00416506">
            <w:pPr>
              <w:pStyle w:val="tabletext11"/>
              <w:rPr>
                <w:ins w:id="3865" w:author="Author"/>
              </w:rPr>
            </w:pPr>
            <w:ins w:id="3866" w:author="Author">
              <w:r w:rsidRPr="007A0750">
                <w:t>All Other Contractors</w:t>
              </w:r>
            </w:ins>
          </w:p>
        </w:tc>
        <w:tc>
          <w:tcPr>
            <w:tcW w:w="920" w:type="dxa"/>
            <w:tcBorders>
              <w:top w:val="single" w:sz="6" w:space="0" w:color="auto"/>
              <w:left w:val="single" w:sz="6" w:space="0" w:color="auto"/>
              <w:bottom w:val="single" w:sz="6" w:space="0" w:color="auto"/>
              <w:right w:val="single" w:sz="6" w:space="0" w:color="auto"/>
            </w:tcBorders>
            <w:vAlign w:val="center"/>
            <w:hideMark/>
          </w:tcPr>
          <w:p w14:paraId="7E5D6300" w14:textId="77777777" w:rsidR="00C50A95" w:rsidRPr="007A0750" w:rsidRDefault="00C50A95" w:rsidP="00416506">
            <w:pPr>
              <w:pStyle w:val="tabletext11"/>
              <w:tabs>
                <w:tab w:val="decimal" w:pos="280"/>
              </w:tabs>
              <w:jc w:val="center"/>
              <w:rPr>
                <w:ins w:id="3867" w:author="Author"/>
              </w:rPr>
            </w:pPr>
            <w:ins w:id="3868" w:author="Author">
              <w:r w:rsidRPr="007A0750">
                <w:t>---89</w:t>
              </w:r>
            </w:ins>
          </w:p>
        </w:tc>
        <w:tc>
          <w:tcPr>
            <w:tcW w:w="920" w:type="dxa"/>
            <w:tcBorders>
              <w:top w:val="single" w:sz="6" w:space="0" w:color="auto"/>
              <w:left w:val="single" w:sz="6" w:space="0" w:color="auto"/>
              <w:bottom w:val="single" w:sz="6" w:space="0" w:color="auto"/>
              <w:right w:val="single" w:sz="6" w:space="0" w:color="auto"/>
            </w:tcBorders>
            <w:noWrap/>
            <w:hideMark/>
          </w:tcPr>
          <w:p w14:paraId="5FABF960" w14:textId="77777777" w:rsidR="00C50A95" w:rsidRPr="007A0750" w:rsidRDefault="00C50A95" w:rsidP="00416506">
            <w:pPr>
              <w:pStyle w:val="tabletext11"/>
              <w:tabs>
                <w:tab w:val="decimal" w:pos="0"/>
              </w:tabs>
              <w:jc w:val="center"/>
              <w:rPr>
                <w:ins w:id="3869" w:author="Author"/>
              </w:rPr>
            </w:pPr>
            <w:ins w:id="3870" w:author="Author">
              <w:r w:rsidRPr="007A0750">
                <w:t>1.00</w:t>
              </w:r>
            </w:ins>
          </w:p>
        </w:tc>
        <w:tc>
          <w:tcPr>
            <w:tcW w:w="920" w:type="dxa"/>
            <w:tcBorders>
              <w:top w:val="single" w:sz="6" w:space="0" w:color="auto"/>
              <w:left w:val="single" w:sz="6" w:space="0" w:color="auto"/>
              <w:bottom w:val="single" w:sz="6" w:space="0" w:color="auto"/>
              <w:right w:val="single" w:sz="6" w:space="0" w:color="auto"/>
            </w:tcBorders>
            <w:noWrap/>
            <w:hideMark/>
          </w:tcPr>
          <w:p w14:paraId="638AB3CF" w14:textId="77777777" w:rsidR="00C50A95" w:rsidRPr="007A0750" w:rsidRDefault="00C50A95" w:rsidP="00416506">
            <w:pPr>
              <w:pStyle w:val="tabletext11"/>
              <w:tabs>
                <w:tab w:val="decimal" w:pos="0"/>
                <w:tab w:val="decimal" w:pos="640"/>
              </w:tabs>
              <w:jc w:val="center"/>
              <w:rPr>
                <w:ins w:id="3871" w:author="Author"/>
              </w:rPr>
            </w:pPr>
            <w:ins w:id="3872" w:author="Author">
              <w:r w:rsidRPr="007A0750">
                <w:t>1.00</w:t>
              </w:r>
            </w:ins>
          </w:p>
        </w:tc>
        <w:tc>
          <w:tcPr>
            <w:tcW w:w="1440" w:type="dxa"/>
            <w:tcBorders>
              <w:top w:val="single" w:sz="6" w:space="0" w:color="auto"/>
              <w:left w:val="single" w:sz="6" w:space="0" w:color="auto"/>
              <w:bottom w:val="single" w:sz="6" w:space="0" w:color="auto"/>
              <w:right w:val="single" w:sz="6" w:space="0" w:color="auto"/>
            </w:tcBorders>
            <w:hideMark/>
          </w:tcPr>
          <w:p w14:paraId="5B210788" w14:textId="77777777" w:rsidR="00C50A95" w:rsidRPr="007A0750" w:rsidRDefault="00C50A95" w:rsidP="00416506">
            <w:pPr>
              <w:pStyle w:val="tabletext11"/>
              <w:tabs>
                <w:tab w:val="decimal" w:pos="0"/>
                <w:tab w:val="decimal" w:pos="640"/>
              </w:tabs>
              <w:jc w:val="center"/>
              <w:rPr>
                <w:ins w:id="3873" w:author="Author"/>
              </w:rPr>
            </w:pPr>
            <w:ins w:id="3874" w:author="Author">
              <w:r w:rsidRPr="007A0750">
                <w:t>1.00</w:t>
              </w:r>
            </w:ins>
          </w:p>
        </w:tc>
        <w:tc>
          <w:tcPr>
            <w:tcW w:w="854" w:type="dxa"/>
            <w:tcBorders>
              <w:top w:val="single" w:sz="6" w:space="0" w:color="auto"/>
              <w:left w:val="single" w:sz="6" w:space="0" w:color="auto"/>
              <w:bottom w:val="single" w:sz="6" w:space="0" w:color="auto"/>
              <w:right w:val="single" w:sz="6" w:space="0" w:color="auto"/>
            </w:tcBorders>
            <w:hideMark/>
          </w:tcPr>
          <w:p w14:paraId="1D2AC580" w14:textId="77777777" w:rsidR="00C50A95" w:rsidRPr="007A0750" w:rsidRDefault="00C50A95" w:rsidP="00416506">
            <w:pPr>
              <w:pStyle w:val="tabletext11"/>
              <w:tabs>
                <w:tab w:val="decimal" w:pos="0"/>
                <w:tab w:val="decimal" w:pos="640"/>
              </w:tabs>
              <w:jc w:val="center"/>
              <w:rPr>
                <w:ins w:id="3875" w:author="Author"/>
              </w:rPr>
            </w:pPr>
            <w:ins w:id="3876" w:author="Author">
              <w:r w:rsidRPr="007A0750">
                <w:t>1.00</w:t>
              </w:r>
            </w:ins>
          </w:p>
        </w:tc>
      </w:tr>
      <w:tr w:rsidR="00C50A95" w:rsidRPr="007A0750" w14:paraId="23C2ED9E" w14:textId="77777777" w:rsidTr="00416506">
        <w:trPr>
          <w:cantSplit/>
          <w:trHeight w:val="190"/>
          <w:ins w:id="3877" w:author="Author"/>
        </w:trPr>
        <w:tc>
          <w:tcPr>
            <w:tcW w:w="201" w:type="dxa"/>
            <w:tcBorders>
              <w:top w:val="nil"/>
              <w:left w:val="nil"/>
              <w:bottom w:val="nil"/>
              <w:right w:val="single" w:sz="6" w:space="0" w:color="auto"/>
            </w:tcBorders>
          </w:tcPr>
          <w:p w14:paraId="2607946F" w14:textId="77777777" w:rsidR="00C50A95" w:rsidRPr="007A0750" w:rsidRDefault="00C50A95" w:rsidP="00416506">
            <w:pPr>
              <w:pStyle w:val="tabletext11"/>
              <w:rPr>
                <w:ins w:id="3878"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
          <w:p w14:paraId="0BD630CE" w14:textId="77777777" w:rsidR="00C50A95" w:rsidRPr="007A0750" w:rsidRDefault="00C50A95" w:rsidP="00416506">
            <w:pPr>
              <w:pStyle w:val="tabletext11"/>
              <w:rPr>
                <w:ins w:id="3879" w:author="Author"/>
              </w:rPr>
            </w:pPr>
            <w:ins w:id="3880" w:author="Author">
              <w:r w:rsidRPr="007A0750">
                <w:t>Other</w:t>
              </w:r>
            </w:ins>
          </w:p>
        </w:tc>
        <w:tc>
          <w:tcPr>
            <w:tcW w:w="3357" w:type="dxa"/>
            <w:tcBorders>
              <w:top w:val="single" w:sz="6" w:space="0" w:color="auto"/>
              <w:left w:val="single" w:sz="6" w:space="0" w:color="auto"/>
              <w:bottom w:val="single" w:sz="6" w:space="0" w:color="auto"/>
              <w:right w:val="single" w:sz="6" w:space="0" w:color="auto"/>
            </w:tcBorders>
            <w:vAlign w:val="bottom"/>
            <w:hideMark/>
          </w:tcPr>
          <w:p w14:paraId="331B1771" w14:textId="77777777" w:rsidR="00C50A95" w:rsidRPr="007A0750" w:rsidRDefault="00C50A95" w:rsidP="00416506">
            <w:pPr>
              <w:pStyle w:val="tabletext11"/>
              <w:rPr>
                <w:ins w:id="3881" w:author="Author"/>
              </w:rPr>
            </w:pPr>
            <w:ins w:id="3882" w:author="Author">
              <w:r w:rsidRPr="007A0750">
                <w:t>Logging and Lumbering</w:t>
              </w:r>
            </w:ins>
          </w:p>
        </w:tc>
        <w:tc>
          <w:tcPr>
            <w:tcW w:w="920" w:type="dxa"/>
            <w:tcBorders>
              <w:top w:val="single" w:sz="6" w:space="0" w:color="auto"/>
              <w:left w:val="single" w:sz="6" w:space="0" w:color="auto"/>
              <w:bottom w:val="single" w:sz="6" w:space="0" w:color="auto"/>
              <w:right w:val="single" w:sz="6" w:space="0" w:color="auto"/>
            </w:tcBorders>
            <w:vAlign w:val="center"/>
            <w:hideMark/>
          </w:tcPr>
          <w:p w14:paraId="315F2444" w14:textId="77777777" w:rsidR="00C50A95" w:rsidRPr="007A0750" w:rsidRDefault="00C50A95" w:rsidP="00416506">
            <w:pPr>
              <w:pStyle w:val="tabletext11"/>
              <w:tabs>
                <w:tab w:val="decimal" w:pos="280"/>
              </w:tabs>
              <w:jc w:val="center"/>
              <w:rPr>
                <w:ins w:id="3883" w:author="Author"/>
              </w:rPr>
            </w:pPr>
            <w:ins w:id="3884" w:author="Author">
              <w:r w:rsidRPr="007A0750">
                <w:t>---91</w:t>
              </w:r>
            </w:ins>
          </w:p>
        </w:tc>
        <w:tc>
          <w:tcPr>
            <w:tcW w:w="920" w:type="dxa"/>
            <w:tcBorders>
              <w:top w:val="single" w:sz="6" w:space="0" w:color="auto"/>
              <w:left w:val="single" w:sz="6" w:space="0" w:color="auto"/>
              <w:bottom w:val="single" w:sz="6" w:space="0" w:color="auto"/>
              <w:right w:val="single" w:sz="6" w:space="0" w:color="auto"/>
            </w:tcBorders>
            <w:noWrap/>
            <w:hideMark/>
          </w:tcPr>
          <w:p w14:paraId="29FF12DB" w14:textId="77777777" w:rsidR="00C50A95" w:rsidRPr="007A0750" w:rsidRDefault="00C50A95" w:rsidP="00416506">
            <w:pPr>
              <w:pStyle w:val="tabletext11"/>
              <w:tabs>
                <w:tab w:val="decimal" w:pos="0"/>
              </w:tabs>
              <w:jc w:val="center"/>
              <w:rPr>
                <w:ins w:id="3885" w:author="Author"/>
              </w:rPr>
            </w:pPr>
            <w:ins w:id="3886" w:author="Author">
              <w:r w:rsidRPr="007A0750">
                <w:t>1.00</w:t>
              </w:r>
            </w:ins>
          </w:p>
        </w:tc>
        <w:tc>
          <w:tcPr>
            <w:tcW w:w="920" w:type="dxa"/>
            <w:tcBorders>
              <w:top w:val="single" w:sz="6" w:space="0" w:color="auto"/>
              <w:left w:val="single" w:sz="6" w:space="0" w:color="auto"/>
              <w:bottom w:val="single" w:sz="6" w:space="0" w:color="auto"/>
              <w:right w:val="single" w:sz="6" w:space="0" w:color="auto"/>
            </w:tcBorders>
            <w:noWrap/>
            <w:hideMark/>
          </w:tcPr>
          <w:p w14:paraId="39832058" w14:textId="77777777" w:rsidR="00C50A95" w:rsidRPr="007A0750" w:rsidRDefault="00C50A95" w:rsidP="00416506">
            <w:pPr>
              <w:pStyle w:val="tabletext11"/>
              <w:tabs>
                <w:tab w:val="decimal" w:pos="0"/>
                <w:tab w:val="decimal" w:pos="640"/>
              </w:tabs>
              <w:jc w:val="center"/>
              <w:rPr>
                <w:ins w:id="3887" w:author="Author"/>
              </w:rPr>
            </w:pPr>
            <w:ins w:id="3888" w:author="Author">
              <w:r w:rsidRPr="007A0750">
                <w:t>1.00</w:t>
              </w:r>
            </w:ins>
          </w:p>
        </w:tc>
        <w:tc>
          <w:tcPr>
            <w:tcW w:w="1440" w:type="dxa"/>
            <w:tcBorders>
              <w:top w:val="single" w:sz="6" w:space="0" w:color="auto"/>
              <w:left w:val="single" w:sz="6" w:space="0" w:color="auto"/>
              <w:bottom w:val="single" w:sz="6" w:space="0" w:color="auto"/>
              <w:right w:val="single" w:sz="6" w:space="0" w:color="auto"/>
            </w:tcBorders>
            <w:hideMark/>
          </w:tcPr>
          <w:p w14:paraId="767CA010" w14:textId="77777777" w:rsidR="00C50A95" w:rsidRPr="007A0750" w:rsidRDefault="00C50A95" w:rsidP="00416506">
            <w:pPr>
              <w:pStyle w:val="tabletext11"/>
              <w:tabs>
                <w:tab w:val="decimal" w:pos="0"/>
                <w:tab w:val="decimal" w:pos="640"/>
              </w:tabs>
              <w:jc w:val="center"/>
              <w:rPr>
                <w:ins w:id="3889" w:author="Author"/>
              </w:rPr>
            </w:pPr>
            <w:ins w:id="3890" w:author="Author">
              <w:r w:rsidRPr="007A0750">
                <w:t>1.00</w:t>
              </w:r>
            </w:ins>
          </w:p>
        </w:tc>
        <w:tc>
          <w:tcPr>
            <w:tcW w:w="854" w:type="dxa"/>
            <w:tcBorders>
              <w:top w:val="single" w:sz="6" w:space="0" w:color="auto"/>
              <w:left w:val="single" w:sz="6" w:space="0" w:color="auto"/>
              <w:bottom w:val="single" w:sz="6" w:space="0" w:color="auto"/>
              <w:right w:val="single" w:sz="6" w:space="0" w:color="auto"/>
            </w:tcBorders>
            <w:hideMark/>
          </w:tcPr>
          <w:p w14:paraId="26158CAF" w14:textId="77777777" w:rsidR="00C50A95" w:rsidRPr="007A0750" w:rsidRDefault="00C50A95" w:rsidP="00416506">
            <w:pPr>
              <w:pStyle w:val="tabletext11"/>
              <w:tabs>
                <w:tab w:val="decimal" w:pos="0"/>
                <w:tab w:val="decimal" w:pos="640"/>
              </w:tabs>
              <w:jc w:val="center"/>
              <w:rPr>
                <w:ins w:id="3891" w:author="Author"/>
              </w:rPr>
            </w:pPr>
            <w:ins w:id="3892" w:author="Author">
              <w:r w:rsidRPr="007A0750">
                <w:t>1.00</w:t>
              </w:r>
            </w:ins>
          </w:p>
        </w:tc>
      </w:tr>
      <w:tr w:rsidR="00C50A95" w:rsidRPr="007A0750" w14:paraId="672D69EA" w14:textId="77777777" w:rsidTr="00416506">
        <w:trPr>
          <w:cantSplit/>
          <w:trHeight w:val="190"/>
          <w:ins w:id="3893" w:author="Author"/>
        </w:trPr>
        <w:tc>
          <w:tcPr>
            <w:tcW w:w="201" w:type="dxa"/>
            <w:tcBorders>
              <w:top w:val="nil"/>
              <w:left w:val="nil"/>
              <w:bottom w:val="nil"/>
              <w:right w:val="single" w:sz="6" w:space="0" w:color="auto"/>
            </w:tcBorders>
          </w:tcPr>
          <w:p w14:paraId="08228A4A" w14:textId="77777777" w:rsidR="00C50A95" w:rsidRPr="007A0750" w:rsidRDefault="00C50A95" w:rsidP="00416506">
            <w:pPr>
              <w:pStyle w:val="tabletext11"/>
              <w:rPr>
                <w:ins w:id="3894"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301FDBBA" w14:textId="77777777" w:rsidR="00C50A95" w:rsidRPr="007A0750" w:rsidRDefault="00C50A95" w:rsidP="00416506">
            <w:pPr>
              <w:overflowPunct/>
              <w:autoSpaceDE/>
              <w:autoSpaceDN/>
              <w:adjustRightInd/>
              <w:spacing w:before="0" w:line="240" w:lineRule="auto"/>
              <w:jc w:val="left"/>
              <w:rPr>
                <w:ins w:id="3895"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
          <w:p w14:paraId="513D33CE" w14:textId="77777777" w:rsidR="00C50A95" w:rsidRPr="007A0750" w:rsidRDefault="00C50A95" w:rsidP="00416506">
            <w:pPr>
              <w:pStyle w:val="tabletext11"/>
              <w:rPr>
                <w:ins w:id="3896" w:author="Author"/>
              </w:rPr>
            </w:pPr>
            <w:ins w:id="3897" w:author="Author">
              <w:r w:rsidRPr="007A0750">
                <w:t>All Other</w:t>
              </w:r>
            </w:ins>
          </w:p>
        </w:tc>
        <w:tc>
          <w:tcPr>
            <w:tcW w:w="920" w:type="dxa"/>
            <w:tcBorders>
              <w:top w:val="single" w:sz="6" w:space="0" w:color="auto"/>
              <w:left w:val="single" w:sz="6" w:space="0" w:color="auto"/>
              <w:bottom w:val="single" w:sz="6" w:space="0" w:color="auto"/>
              <w:right w:val="single" w:sz="6" w:space="0" w:color="auto"/>
            </w:tcBorders>
            <w:vAlign w:val="center"/>
            <w:hideMark/>
          </w:tcPr>
          <w:p w14:paraId="33F93962" w14:textId="77777777" w:rsidR="00C50A95" w:rsidRPr="007A0750" w:rsidRDefault="00C50A95" w:rsidP="00416506">
            <w:pPr>
              <w:pStyle w:val="tabletext11"/>
              <w:tabs>
                <w:tab w:val="decimal" w:pos="280"/>
              </w:tabs>
              <w:jc w:val="center"/>
              <w:rPr>
                <w:ins w:id="3898" w:author="Author"/>
              </w:rPr>
            </w:pPr>
            <w:ins w:id="3899" w:author="Author">
              <w:r w:rsidRPr="007A0750">
                <w:t>---99</w:t>
              </w:r>
            </w:ins>
          </w:p>
        </w:tc>
        <w:tc>
          <w:tcPr>
            <w:tcW w:w="920" w:type="dxa"/>
            <w:tcBorders>
              <w:top w:val="single" w:sz="6" w:space="0" w:color="auto"/>
              <w:left w:val="single" w:sz="6" w:space="0" w:color="auto"/>
              <w:bottom w:val="single" w:sz="6" w:space="0" w:color="auto"/>
              <w:right w:val="single" w:sz="6" w:space="0" w:color="auto"/>
            </w:tcBorders>
            <w:noWrap/>
            <w:hideMark/>
          </w:tcPr>
          <w:p w14:paraId="7B1B2C61" w14:textId="77777777" w:rsidR="00C50A95" w:rsidRPr="007A0750" w:rsidRDefault="00C50A95" w:rsidP="00416506">
            <w:pPr>
              <w:pStyle w:val="tabletext11"/>
              <w:tabs>
                <w:tab w:val="decimal" w:pos="0"/>
              </w:tabs>
              <w:jc w:val="center"/>
              <w:rPr>
                <w:ins w:id="3900" w:author="Author"/>
              </w:rPr>
            </w:pPr>
            <w:ins w:id="3901" w:author="Author">
              <w:r w:rsidRPr="007A0750">
                <w:t>1.00</w:t>
              </w:r>
            </w:ins>
          </w:p>
        </w:tc>
        <w:tc>
          <w:tcPr>
            <w:tcW w:w="920" w:type="dxa"/>
            <w:tcBorders>
              <w:top w:val="single" w:sz="6" w:space="0" w:color="auto"/>
              <w:left w:val="single" w:sz="6" w:space="0" w:color="auto"/>
              <w:bottom w:val="single" w:sz="6" w:space="0" w:color="auto"/>
              <w:right w:val="single" w:sz="6" w:space="0" w:color="auto"/>
            </w:tcBorders>
            <w:noWrap/>
            <w:hideMark/>
          </w:tcPr>
          <w:p w14:paraId="5C8285E4" w14:textId="77777777" w:rsidR="00C50A95" w:rsidRPr="007A0750" w:rsidRDefault="00C50A95" w:rsidP="00416506">
            <w:pPr>
              <w:pStyle w:val="tabletext11"/>
              <w:tabs>
                <w:tab w:val="decimal" w:pos="0"/>
                <w:tab w:val="decimal" w:pos="640"/>
              </w:tabs>
              <w:jc w:val="center"/>
              <w:rPr>
                <w:ins w:id="3902" w:author="Author"/>
              </w:rPr>
            </w:pPr>
            <w:ins w:id="3903" w:author="Author">
              <w:r w:rsidRPr="007A0750">
                <w:t>1.00</w:t>
              </w:r>
            </w:ins>
          </w:p>
        </w:tc>
        <w:tc>
          <w:tcPr>
            <w:tcW w:w="1440" w:type="dxa"/>
            <w:tcBorders>
              <w:top w:val="single" w:sz="6" w:space="0" w:color="auto"/>
              <w:left w:val="single" w:sz="6" w:space="0" w:color="auto"/>
              <w:bottom w:val="single" w:sz="6" w:space="0" w:color="auto"/>
              <w:right w:val="single" w:sz="6" w:space="0" w:color="auto"/>
            </w:tcBorders>
            <w:hideMark/>
          </w:tcPr>
          <w:p w14:paraId="16575106" w14:textId="77777777" w:rsidR="00C50A95" w:rsidRPr="007A0750" w:rsidRDefault="00C50A95" w:rsidP="00416506">
            <w:pPr>
              <w:pStyle w:val="tabletext11"/>
              <w:tabs>
                <w:tab w:val="decimal" w:pos="0"/>
                <w:tab w:val="decimal" w:pos="640"/>
              </w:tabs>
              <w:jc w:val="center"/>
              <w:rPr>
                <w:ins w:id="3904" w:author="Author"/>
              </w:rPr>
            </w:pPr>
            <w:ins w:id="3905" w:author="Author">
              <w:r w:rsidRPr="007A0750">
                <w:t>1.00</w:t>
              </w:r>
            </w:ins>
          </w:p>
        </w:tc>
        <w:tc>
          <w:tcPr>
            <w:tcW w:w="854" w:type="dxa"/>
            <w:tcBorders>
              <w:top w:val="single" w:sz="6" w:space="0" w:color="auto"/>
              <w:left w:val="single" w:sz="6" w:space="0" w:color="auto"/>
              <w:bottom w:val="single" w:sz="6" w:space="0" w:color="auto"/>
              <w:right w:val="single" w:sz="6" w:space="0" w:color="auto"/>
            </w:tcBorders>
            <w:hideMark/>
          </w:tcPr>
          <w:p w14:paraId="2ECC1AD0" w14:textId="77777777" w:rsidR="00C50A95" w:rsidRPr="007A0750" w:rsidRDefault="00C50A95" w:rsidP="00416506">
            <w:pPr>
              <w:pStyle w:val="tabletext11"/>
              <w:tabs>
                <w:tab w:val="decimal" w:pos="0"/>
                <w:tab w:val="decimal" w:pos="640"/>
              </w:tabs>
              <w:jc w:val="center"/>
              <w:rPr>
                <w:ins w:id="3906" w:author="Author"/>
              </w:rPr>
            </w:pPr>
            <w:ins w:id="3907" w:author="Author">
              <w:r w:rsidRPr="007A0750">
                <w:t>1.00</w:t>
              </w:r>
            </w:ins>
          </w:p>
        </w:tc>
      </w:tr>
    </w:tbl>
    <w:p w14:paraId="23740484" w14:textId="4CF863EA" w:rsidR="00C50A95" w:rsidRDefault="00C50A95" w:rsidP="00C50A95">
      <w:pPr>
        <w:pStyle w:val="tablecaption"/>
      </w:pPr>
      <w:ins w:id="3908" w:author="Author">
        <w:r w:rsidRPr="007A0750">
          <w:t>Table 225.C.3.d. Secondary Classification Factors</w:t>
        </w:r>
      </w:ins>
    </w:p>
    <w:p w14:paraId="701DE6F0" w14:textId="46318AB6" w:rsidR="00C50A95" w:rsidRDefault="00C50A95" w:rsidP="00C50A95">
      <w:pPr>
        <w:pStyle w:val="isonormal"/>
        <w:jc w:val="left"/>
      </w:pPr>
    </w:p>
    <w:p w14:paraId="115A3A5F" w14:textId="77777777" w:rsidR="00C50A95" w:rsidRDefault="00C50A95" w:rsidP="00C50A95">
      <w:pPr>
        <w:pStyle w:val="isonormal"/>
        <w:sectPr w:rsidR="00C50A95" w:rsidSect="00C50A95">
          <w:pgSz w:w="12240" w:h="15840"/>
          <w:pgMar w:top="1735" w:right="960" w:bottom="1560" w:left="1200" w:header="575" w:footer="480" w:gutter="0"/>
          <w:cols w:space="480"/>
          <w:noEndnote/>
          <w:docGrid w:linePitch="326"/>
        </w:sectPr>
      </w:pPr>
    </w:p>
    <w:p w14:paraId="4D7E08E1" w14:textId="77777777" w:rsidR="00C50A95" w:rsidRPr="00050C67" w:rsidRDefault="00C50A95" w:rsidP="00C50A95">
      <w:pPr>
        <w:pStyle w:val="boxrule"/>
        <w:rPr>
          <w:ins w:id="3909" w:author="Author"/>
        </w:rPr>
      </w:pPr>
      <w:bookmarkStart w:id="3910" w:name="_Hlk114836713"/>
      <w:ins w:id="3911" w:author="Author">
        <w:r w:rsidRPr="00050C67">
          <w:lastRenderedPageBreak/>
          <w:t>231.  ELIGIBILITY</w:t>
        </w:r>
      </w:ins>
    </w:p>
    <w:p w14:paraId="77278CAE" w14:textId="77777777" w:rsidR="00C50A95" w:rsidRPr="00050C67" w:rsidRDefault="00C50A95" w:rsidP="00C50A95">
      <w:pPr>
        <w:pStyle w:val="blocktext1"/>
        <w:rPr>
          <w:ins w:id="3912" w:author="Author"/>
        </w:rPr>
      </w:pPr>
      <w:ins w:id="3913" w:author="Author">
        <w:r w:rsidRPr="00050C67">
          <w:t xml:space="preserve">Paragraph </w:t>
        </w:r>
        <w:r w:rsidRPr="00050C67">
          <w:rPr>
            <w:b/>
          </w:rPr>
          <w:t>C.</w:t>
        </w:r>
        <w:r w:rsidRPr="00050C67">
          <w:t xml:space="preserve"> is replaced by the following:</w:t>
        </w:r>
      </w:ins>
    </w:p>
    <w:p w14:paraId="434CF376" w14:textId="77777777" w:rsidR="00C50A95" w:rsidRPr="00050C67" w:rsidRDefault="00C50A95" w:rsidP="00C50A95">
      <w:pPr>
        <w:pStyle w:val="outlinehd2"/>
        <w:rPr>
          <w:ins w:id="3914" w:author="Author"/>
        </w:rPr>
      </w:pPr>
      <w:ins w:id="3915" w:author="Author">
        <w:r w:rsidRPr="00050C67">
          <w:tab/>
          <w:t>C.</w:t>
        </w:r>
        <w:r w:rsidRPr="00050C67">
          <w:tab/>
          <w:t>Private Passenger Types Classifications</w:t>
        </w:r>
      </w:ins>
    </w:p>
    <w:p w14:paraId="7A24C045" w14:textId="77777777" w:rsidR="00C50A95" w:rsidRPr="00050C67" w:rsidRDefault="00C50A95" w:rsidP="00C50A95">
      <w:pPr>
        <w:pStyle w:val="space4"/>
        <w:rPr>
          <w:ins w:id="3916" w:author="Author"/>
        </w:rPr>
      </w:pPr>
    </w:p>
    <w:tbl>
      <w:tblPr>
        <w:tblW w:w="10280" w:type="dxa"/>
        <w:tblInd w:w="-161" w:type="dxa"/>
        <w:tblCellMar>
          <w:left w:w="50" w:type="dxa"/>
          <w:right w:w="50" w:type="dxa"/>
        </w:tblCellMar>
        <w:tblLook w:val="04A0" w:firstRow="1" w:lastRow="0" w:firstColumn="1" w:lastColumn="0" w:noHBand="0" w:noVBand="1"/>
      </w:tblPr>
      <w:tblGrid>
        <w:gridCol w:w="200"/>
        <w:gridCol w:w="900"/>
        <w:gridCol w:w="1400"/>
        <w:gridCol w:w="1400"/>
        <w:gridCol w:w="2380"/>
        <w:gridCol w:w="1000"/>
        <w:gridCol w:w="1000"/>
        <w:gridCol w:w="1000"/>
        <w:gridCol w:w="1000"/>
      </w:tblGrid>
      <w:tr w:rsidR="00C50A95" w:rsidRPr="00050C67" w14:paraId="36043BC3" w14:textId="77777777" w:rsidTr="00416506">
        <w:trPr>
          <w:cantSplit/>
          <w:trHeight w:val="825"/>
          <w:ins w:id="3917" w:author="Author"/>
        </w:trPr>
        <w:tc>
          <w:tcPr>
            <w:tcW w:w="200" w:type="dxa"/>
            <w:tcBorders>
              <w:right w:val="single" w:sz="6" w:space="0" w:color="auto"/>
            </w:tcBorders>
            <w:shd w:val="clear" w:color="000000" w:fill="FFFFFF"/>
          </w:tcPr>
          <w:p w14:paraId="6EF0FF10" w14:textId="77777777" w:rsidR="00C50A95" w:rsidRPr="00050C67" w:rsidRDefault="00C50A95" w:rsidP="00416506">
            <w:pPr>
              <w:pStyle w:val="tablehead"/>
              <w:rPr>
                <w:ins w:id="3918" w:author="Author"/>
              </w:rPr>
            </w:pPr>
          </w:p>
        </w:tc>
        <w:tc>
          <w:tcPr>
            <w:tcW w:w="6080" w:type="dxa"/>
            <w:gridSpan w:val="4"/>
            <w:tcBorders>
              <w:top w:val="single" w:sz="6" w:space="0" w:color="auto"/>
              <w:left w:val="single" w:sz="6" w:space="0" w:color="auto"/>
              <w:bottom w:val="single" w:sz="6" w:space="0" w:color="auto"/>
              <w:right w:val="single" w:sz="6" w:space="0" w:color="auto"/>
            </w:tcBorders>
            <w:shd w:val="clear" w:color="000000" w:fill="FFFFFF"/>
            <w:vAlign w:val="bottom"/>
            <w:hideMark/>
          </w:tcPr>
          <w:p w14:paraId="2E760D83" w14:textId="77777777" w:rsidR="00C50A95" w:rsidRPr="00050C67" w:rsidRDefault="00C50A95" w:rsidP="00416506">
            <w:pPr>
              <w:pStyle w:val="tablehead"/>
              <w:rPr>
                <w:ins w:id="3919" w:author="Author"/>
              </w:rPr>
            </w:pPr>
            <w:ins w:id="3920" w:author="Author">
              <w:r w:rsidRPr="00050C67">
                <w:t>Private Passenger Types Classification</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bottom"/>
            <w:hideMark/>
          </w:tcPr>
          <w:p w14:paraId="01F12872" w14:textId="77777777" w:rsidR="00C50A95" w:rsidRPr="00050C67" w:rsidRDefault="00C50A95" w:rsidP="00416506">
            <w:pPr>
              <w:pStyle w:val="tablehead"/>
              <w:rPr>
                <w:ins w:id="3921" w:author="Author"/>
              </w:rPr>
            </w:pPr>
            <w:ins w:id="3922" w:author="Author">
              <w:r w:rsidRPr="00050C67">
                <w:t>Class</w:t>
              </w:r>
              <w:r w:rsidRPr="00050C67">
                <w:br/>
                <w:t>Code</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bottom"/>
            <w:hideMark/>
          </w:tcPr>
          <w:p w14:paraId="1BA94654" w14:textId="77777777" w:rsidR="00C50A95" w:rsidRPr="00050C67" w:rsidRDefault="00C50A95" w:rsidP="00416506">
            <w:pPr>
              <w:pStyle w:val="tablehead"/>
              <w:rPr>
                <w:ins w:id="3923" w:author="Author"/>
              </w:rPr>
            </w:pPr>
            <w:ins w:id="3924" w:author="Author">
              <w:r w:rsidRPr="00050C67">
                <w:t>Liability</w:t>
              </w:r>
              <w:r w:rsidRPr="00050C67">
                <w:br/>
                <w:t>And</w:t>
              </w:r>
              <w:r w:rsidRPr="00050C67">
                <w:br/>
                <w:t>Medical</w:t>
              </w:r>
              <w:r w:rsidRPr="00050C67">
                <w:br/>
                <w:t>Payments</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bottom"/>
            <w:hideMark/>
          </w:tcPr>
          <w:p w14:paraId="47FBBEBD" w14:textId="77777777" w:rsidR="00C50A95" w:rsidRPr="00050C67" w:rsidRDefault="00C50A95" w:rsidP="00416506">
            <w:pPr>
              <w:pStyle w:val="tablehead"/>
              <w:rPr>
                <w:ins w:id="3925" w:author="Author"/>
              </w:rPr>
            </w:pPr>
            <w:ins w:id="3926" w:author="Author">
              <w:r w:rsidRPr="00050C67">
                <w:t>Collision</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bottom"/>
            <w:hideMark/>
          </w:tcPr>
          <w:p w14:paraId="1FD12850" w14:textId="77777777" w:rsidR="00C50A95" w:rsidRPr="00050C67" w:rsidRDefault="00C50A95" w:rsidP="00416506">
            <w:pPr>
              <w:pStyle w:val="tablehead"/>
              <w:rPr>
                <w:ins w:id="3927" w:author="Author"/>
              </w:rPr>
            </w:pPr>
            <w:ins w:id="3928" w:author="Author">
              <w:r w:rsidRPr="00050C67">
                <w:t>Other</w:t>
              </w:r>
              <w:r w:rsidRPr="00050C67">
                <w:br/>
                <w:t>Than</w:t>
              </w:r>
              <w:r w:rsidRPr="00050C67">
                <w:br/>
                <w:t>Collision</w:t>
              </w:r>
            </w:ins>
          </w:p>
        </w:tc>
      </w:tr>
      <w:tr w:rsidR="00C50A95" w:rsidRPr="00050C67" w14:paraId="6BFB5C85" w14:textId="77777777" w:rsidTr="00416506">
        <w:trPr>
          <w:cantSplit/>
          <w:trHeight w:val="223"/>
          <w:ins w:id="3929" w:author="Author"/>
        </w:trPr>
        <w:tc>
          <w:tcPr>
            <w:tcW w:w="200" w:type="dxa"/>
            <w:tcBorders>
              <w:right w:val="single" w:sz="6" w:space="0" w:color="auto"/>
            </w:tcBorders>
            <w:shd w:val="clear" w:color="000000" w:fill="FFFFFF"/>
          </w:tcPr>
          <w:p w14:paraId="5B75723E" w14:textId="77777777" w:rsidR="00C50A95" w:rsidRPr="00050C67" w:rsidRDefault="00C50A95" w:rsidP="00416506">
            <w:pPr>
              <w:pStyle w:val="tabletext11"/>
              <w:rPr>
                <w:ins w:id="3930" w:author="Author"/>
              </w:rPr>
            </w:pPr>
          </w:p>
        </w:tc>
        <w:tc>
          <w:tcPr>
            <w:tcW w:w="900" w:type="dxa"/>
            <w:vMerge w:val="restart"/>
            <w:tcBorders>
              <w:top w:val="single" w:sz="6" w:space="0" w:color="auto"/>
              <w:left w:val="single" w:sz="6" w:space="0" w:color="auto"/>
              <w:bottom w:val="single" w:sz="6" w:space="0" w:color="auto"/>
              <w:right w:val="single" w:sz="6" w:space="0" w:color="auto"/>
            </w:tcBorders>
            <w:shd w:val="clear" w:color="000000" w:fill="FFFFFF"/>
            <w:vAlign w:val="center"/>
            <w:hideMark/>
          </w:tcPr>
          <w:p w14:paraId="43AC9C86" w14:textId="77777777" w:rsidR="00C50A95" w:rsidRPr="00050C67" w:rsidRDefault="00C50A95" w:rsidP="00416506">
            <w:pPr>
              <w:pStyle w:val="tabletext11"/>
              <w:rPr>
                <w:ins w:id="3931" w:author="Author"/>
              </w:rPr>
            </w:pPr>
            <w:ins w:id="3932" w:author="Author">
              <w:r w:rsidRPr="00050C67">
                <w:t>Fleet Vehicles</w:t>
              </w:r>
            </w:ins>
          </w:p>
        </w:tc>
        <w:tc>
          <w:tcPr>
            <w:tcW w:w="5180" w:type="dxa"/>
            <w:gridSpan w:val="3"/>
            <w:tcBorders>
              <w:top w:val="single" w:sz="6" w:space="0" w:color="auto"/>
              <w:left w:val="single" w:sz="6" w:space="0" w:color="auto"/>
              <w:bottom w:val="single" w:sz="6" w:space="0" w:color="auto"/>
              <w:right w:val="single" w:sz="6" w:space="0" w:color="auto"/>
            </w:tcBorders>
            <w:shd w:val="clear" w:color="000000" w:fill="FFFFFF"/>
            <w:vAlign w:val="center"/>
            <w:hideMark/>
          </w:tcPr>
          <w:p w14:paraId="4FFD9F04" w14:textId="77777777" w:rsidR="00C50A95" w:rsidRPr="00050C67" w:rsidRDefault="00C50A95" w:rsidP="00416506">
            <w:pPr>
              <w:pStyle w:val="tabletext11"/>
              <w:rPr>
                <w:ins w:id="3933" w:author="Author"/>
              </w:rPr>
            </w:pPr>
            <w:ins w:id="3934" w:author="Author">
              <w:r w:rsidRPr="00050C67">
                <w:t xml:space="preserve">Farming vehicles as defined in Rule </w:t>
              </w:r>
              <w:r w:rsidRPr="00050C67">
                <w:rPr>
                  <w:b/>
                </w:rPr>
                <w:t>233.</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4FCA2A3A" w14:textId="77777777" w:rsidR="00C50A95" w:rsidRPr="00050C67" w:rsidRDefault="00C50A95" w:rsidP="00416506">
            <w:pPr>
              <w:pStyle w:val="tabletext11"/>
              <w:jc w:val="center"/>
              <w:rPr>
                <w:ins w:id="3935" w:author="Author"/>
              </w:rPr>
            </w:pPr>
            <w:ins w:id="3936" w:author="Author">
              <w:r w:rsidRPr="00050C67">
                <w:t>7399</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19C2E1BE" w14:textId="77777777" w:rsidR="00C50A95" w:rsidRPr="00050C67" w:rsidRDefault="00C50A95" w:rsidP="00416506">
            <w:pPr>
              <w:pStyle w:val="tabletext11"/>
              <w:jc w:val="center"/>
              <w:rPr>
                <w:ins w:id="3937" w:author="Author"/>
              </w:rPr>
            </w:pPr>
            <w:ins w:id="3938" w:author="Author">
              <w:r w:rsidRPr="00050C67">
                <w:t>0.80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645AF45D" w14:textId="77777777" w:rsidR="00C50A95" w:rsidRPr="00050C67" w:rsidRDefault="00C50A95" w:rsidP="00416506">
            <w:pPr>
              <w:pStyle w:val="tabletext11"/>
              <w:jc w:val="center"/>
              <w:rPr>
                <w:ins w:id="3939" w:author="Author"/>
              </w:rPr>
            </w:pPr>
            <w:ins w:id="3940" w:author="Author">
              <w:r w:rsidRPr="00050C67">
                <w:t>0.80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105D726C" w14:textId="77777777" w:rsidR="00C50A95" w:rsidRPr="00050C67" w:rsidRDefault="00C50A95" w:rsidP="00416506">
            <w:pPr>
              <w:pStyle w:val="tabletext11"/>
              <w:jc w:val="center"/>
              <w:rPr>
                <w:ins w:id="3941" w:author="Author"/>
              </w:rPr>
            </w:pPr>
            <w:ins w:id="3942" w:author="Author">
              <w:r w:rsidRPr="00050C67">
                <w:t>0.80</w:t>
              </w:r>
            </w:ins>
          </w:p>
        </w:tc>
      </w:tr>
      <w:tr w:rsidR="00C50A95" w:rsidRPr="00050C67" w14:paraId="24BBBA62" w14:textId="77777777" w:rsidTr="00416506">
        <w:trPr>
          <w:cantSplit/>
          <w:trHeight w:val="330"/>
          <w:ins w:id="3943" w:author="Author"/>
        </w:trPr>
        <w:tc>
          <w:tcPr>
            <w:tcW w:w="200" w:type="dxa"/>
            <w:tcBorders>
              <w:right w:val="single" w:sz="6" w:space="0" w:color="auto"/>
            </w:tcBorders>
            <w:shd w:val="clear" w:color="000000" w:fill="FFFFFF"/>
          </w:tcPr>
          <w:p w14:paraId="25193881" w14:textId="77777777" w:rsidR="00C50A95" w:rsidRPr="00050C67" w:rsidRDefault="00C50A95" w:rsidP="00416506">
            <w:pPr>
              <w:pStyle w:val="tabletext11"/>
              <w:rPr>
                <w:ins w:id="3944"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53996CC7" w14:textId="77777777" w:rsidR="00C50A95" w:rsidRPr="00050C67" w:rsidRDefault="00C50A95" w:rsidP="00416506">
            <w:pPr>
              <w:pStyle w:val="tabletext11"/>
              <w:rPr>
                <w:ins w:id="3945" w:author="Author"/>
              </w:rPr>
            </w:pPr>
          </w:p>
        </w:tc>
        <w:tc>
          <w:tcPr>
            <w:tcW w:w="5180" w:type="dxa"/>
            <w:gridSpan w:val="3"/>
            <w:tcBorders>
              <w:top w:val="single" w:sz="6" w:space="0" w:color="auto"/>
              <w:left w:val="single" w:sz="6" w:space="0" w:color="auto"/>
              <w:bottom w:val="single" w:sz="6" w:space="0" w:color="auto"/>
              <w:right w:val="single" w:sz="6" w:space="0" w:color="auto"/>
            </w:tcBorders>
            <w:shd w:val="clear" w:color="000000" w:fill="FFFFFF"/>
            <w:vAlign w:val="center"/>
            <w:hideMark/>
          </w:tcPr>
          <w:p w14:paraId="3FEEE5CF" w14:textId="77777777" w:rsidR="00C50A95" w:rsidRPr="00050C67" w:rsidRDefault="00C50A95" w:rsidP="00416506">
            <w:pPr>
              <w:pStyle w:val="tabletext11"/>
              <w:rPr>
                <w:ins w:id="3946" w:author="Author"/>
              </w:rPr>
            </w:pPr>
            <w:ins w:id="3947" w:author="Author">
              <w:r w:rsidRPr="00050C67">
                <w:t>All Other Private Passenger Type Vehicles rated as part of a fleet</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4AF31608" w14:textId="77777777" w:rsidR="00C50A95" w:rsidRPr="00050C67" w:rsidRDefault="00C50A95" w:rsidP="00416506">
            <w:pPr>
              <w:pStyle w:val="tabletext11"/>
              <w:jc w:val="center"/>
              <w:rPr>
                <w:ins w:id="3948" w:author="Author"/>
              </w:rPr>
            </w:pPr>
            <w:ins w:id="3949" w:author="Author">
              <w:r w:rsidRPr="00050C67">
                <w:t>7398</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6AA116F5" w14:textId="77777777" w:rsidR="00C50A95" w:rsidRPr="00050C67" w:rsidRDefault="00C50A95" w:rsidP="00416506">
            <w:pPr>
              <w:pStyle w:val="tabletext11"/>
              <w:jc w:val="center"/>
              <w:rPr>
                <w:ins w:id="3950" w:author="Author"/>
              </w:rPr>
            </w:pPr>
            <w:ins w:id="3951" w:author="Author">
              <w:r w:rsidRPr="00050C67">
                <w:t>1.00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40FA9DFB" w14:textId="77777777" w:rsidR="00C50A95" w:rsidRPr="00050C67" w:rsidRDefault="00C50A95" w:rsidP="00416506">
            <w:pPr>
              <w:pStyle w:val="tabletext11"/>
              <w:jc w:val="center"/>
              <w:rPr>
                <w:ins w:id="3952" w:author="Author"/>
              </w:rPr>
            </w:pPr>
            <w:ins w:id="3953" w:author="Author">
              <w:r w:rsidRPr="00050C67">
                <w:t>1.00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698B6C04" w14:textId="77777777" w:rsidR="00C50A95" w:rsidRPr="00050C67" w:rsidRDefault="00C50A95" w:rsidP="00416506">
            <w:pPr>
              <w:pStyle w:val="tabletext11"/>
              <w:jc w:val="center"/>
              <w:rPr>
                <w:ins w:id="3954" w:author="Author"/>
              </w:rPr>
            </w:pPr>
            <w:ins w:id="3955" w:author="Author">
              <w:r w:rsidRPr="00050C67">
                <w:t>1.00</w:t>
              </w:r>
            </w:ins>
          </w:p>
        </w:tc>
      </w:tr>
      <w:tr w:rsidR="00C50A95" w:rsidRPr="00050C67" w14:paraId="7039D6A8" w14:textId="77777777" w:rsidTr="00416506">
        <w:trPr>
          <w:cantSplit/>
          <w:trHeight w:val="330"/>
          <w:ins w:id="3956" w:author="Author"/>
        </w:trPr>
        <w:tc>
          <w:tcPr>
            <w:tcW w:w="200" w:type="dxa"/>
            <w:tcBorders>
              <w:right w:val="single" w:sz="6" w:space="0" w:color="auto"/>
            </w:tcBorders>
            <w:shd w:val="clear" w:color="000000" w:fill="FFFFFF"/>
          </w:tcPr>
          <w:p w14:paraId="50EA0EC7" w14:textId="77777777" w:rsidR="00C50A95" w:rsidRPr="00050C67" w:rsidRDefault="00C50A95" w:rsidP="00416506">
            <w:pPr>
              <w:pStyle w:val="tabletext11"/>
              <w:rPr>
                <w:ins w:id="3957" w:author="Author"/>
              </w:rPr>
            </w:pPr>
          </w:p>
        </w:tc>
        <w:tc>
          <w:tcPr>
            <w:tcW w:w="900" w:type="dxa"/>
            <w:vMerge w:val="restart"/>
            <w:tcBorders>
              <w:top w:val="single" w:sz="6" w:space="0" w:color="auto"/>
              <w:left w:val="single" w:sz="6" w:space="0" w:color="auto"/>
              <w:bottom w:val="single" w:sz="6" w:space="0" w:color="auto"/>
              <w:right w:val="single" w:sz="6" w:space="0" w:color="auto"/>
            </w:tcBorders>
            <w:shd w:val="clear" w:color="000000" w:fill="FFFFFF"/>
            <w:vAlign w:val="center"/>
            <w:hideMark/>
          </w:tcPr>
          <w:p w14:paraId="3E45C594" w14:textId="77777777" w:rsidR="00C50A95" w:rsidRPr="00050C67" w:rsidRDefault="00C50A95" w:rsidP="00416506">
            <w:pPr>
              <w:pStyle w:val="tabletext11"/>
              <w:rPr>
                <w:ins w:id="3958" w:author="Author"/>
              </w:rPr>
            </w:pPr>
            <w:ins w:id="3959" w:author="Author">
              <w:r w:rsidRPr="00050C67">
                <w:t>Non-fleet Vehicles</w:t>
              </w:r>
            </w:ins>
          </w:p>
        </w:tc>
        <w:tc>
          <w:tcPr>
            <w:tcW w:w="1400" w:type="dxa"/>
            <w:vMerge w:val="restart"/>
            <w:tcBorders>
              <w:top w:val="single" w:sz="6" w:space="0" w:color="auto"/>
              <w:left w:val="single" w:sz="6" w:space="0" w:color="auto"/>
              <w:bottom w:val="single" w:sz="6" w:space="0" w:color="auto"/>
              <w:right w:val="single" w:sz="6" w:space="0" w:color="auto"/>
            </w:tcBorders>
            <w:shd w:val="clear" w:color="000000" w:fill="FFFFFF"/>
            <w:vAlign w:val="center"/>
            <w:hideMark/>
          </w:tcPr>
          <w:p w14:paraId="15B99E14" w14:textId="77777777" w:rsidR="00C50A95" w:rsidRPr="00050C67" w:rsidRDefault="00C50A95" w:rsidP="00416506">
            <w:pPr>
              <w:pStyle w:val="tabletext11"/>
              <w:rPr>
                <w:ins w:id="3960" w:author="Author"/>
              </w:rPr>
            </w:pPr>
            <w:ins w:id="3961" w:author="Author">
              <w:r w:rsidRPr="00050C67">
                <w:t xml:space="preserve">Vehicles available for personal use, including farming vehicles as defined in Rule </w:t>
              </w:r>
              <w:r w:rsidRPr="00050C67">
                <w:rPr>
                  <w:b/>
                </w:rPr>
                <w:t>233.</w:t>
              </w:r>
            </w:ins>
          </w:p>
        </w:tc>
        <w:tc>
          <w:tcPr>
            <w:tcW w:w="1400" w:type="dxa"/>
            <w:vMerge w:val="restart"/>
            <w:tcBorders>
              <w:top w:val="single" w:sz="6" w:space="0" w:color="auto"/>
              <w:left w:val="single" w:sz="6" w:space="0" w:color="auto"/>
              <w:bottom w:val="single" w:sz="6" w:space="0" w:color="auto"/>
              <w:right w:val="single" w:sz="6" w:space="0" w:color="auto"/>
            </w:tcBorders>
            <w:shd w:val="clear" w:color="000000" w:fill="FFFFFF"/>
            <w:vAlign w:val="center"/>
            <w:hideMark/>
          </w:tcPr>
          <w:p w14:paraId="0CF21A8B" w14:textId="77777777" w:rsidR="00C50A95" w:rsidRPr="00050C67" w:rsidRDefault="00C50A95" w:rsidP="00416506">
            <w:pPr>
              <w:pStyle w:val="tabletext11"/>
              <w:rPr>
                <w:ins w:id="3962" w:author="Author"/>
              </w:rPr>
            </w:pPr>
            <w:ins w:id="3963" w:author="Author">
              <w:r w:rsidRPr="00050C67">
                <w:t>No operator licensed less than five years</w:t>
              </w:r>
            </w:ins>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3EF0FF98" w14:textId="77777777" w:rsidR="00C50A95" w:rsidRPr="00050C67" w:rsidRDefault="00C50A95" w:rsidP="00416506">
            <w:pPr>
              <w:pStyle w:val="tabletext11"/>
              <w:rPr>
                <w:ins w:id="3964" w:author="Author"/>
              </w:rPr>
            </w:pPr>
            <w:ins w:id="3965" w:author="Author">
              <w:r w:rsidRPr="00050C67">
                <w:t>Not driven to work or school</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3E8A2D6E" w14:textId="77777777" w:rsidR="00C50A95" w:rsidRPr="00050C67" w:rsidRDefault="00C50A95" w:rsidP="00416506">
            <w:pPr>
              <w:pStyle w:val="tabletext11"/>
              <w:jc w:val="center"/>
              <w:rPr>
                <w:ins w:id="3966" w:author="Author"/>
              </w:rPr>
            </w:pPr>
            <w:ins w:id="3967" w:author="Author">
              <w:r w:rsidRPr="00050C67">
                <w:t>7381</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55FDAC2D" w14:textId="77777777" w:rsidR="00C50A95" w:rsidRPr="00050C67" w:rsidRDefault="00C50A95" w:rsidP="00416506">
            <w:pPr>
              <w:pStyle w:val="tabletext11"/>
              <w:jc w:val="center"/>
              <w:rPr>
                <w:ins w:id="3968" w:author="Author"/>
              </w:rPr>
            </w:pPr>
            <w:ins w:id="3969" w:author="Author">
              <w:r w:rsidRPr="00050C67">
                <w:t>0.87</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7FC324AB" w14:textId="77777777" w:rsidR="00C50A95" w:rsidRPr="00050C67" w:rsidRDefault="00C50A95" w:rsidP="00416506">
            <w:pPr>
              <w:pStyle w:val="tabletext11"/>
              <w:jc w:val="center"/>
              <w:rPr>
                <w:ins w:id="3970" w:author="Author"/>
              </w:rPr>
            </w:pPr>
            <w:ins w:id="3971" w:author="Author">
              <w:r w:rsidRPr="00050C67">
                <w:t>1.03</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7C62AAA8" w14:textId="77777777" w:rsidR="00C50A95" w:rsidRPr="00050C67" w:rsidRDefault="00C50A95" w:rsidP="00416506">
            <w:pPr>
              <w:pStyle w:val="tabletext11"/>
              <w:jc w:val="center"/>
              <w:rPr>
                <w:ins w:id="3972" w:author="Author"/>
              </w:rPr>
            </w:pPr>
            <w:ins w:id="3973" w:author="Author">
              <w:r w:rsidRPr="00050C67">
                <w:t>1.00</w:t>
              </w:r>
            </w:ins>
          </w:p>
        </w:tc>
      </w:tr>
      <w:tr w:rsidR="00C50A95" w:rsidRPr="00050C67" w14:paraId="1EADA355" w14:textId="77777777" w:rsidTr="00416506">
        <w:trPr>
          <w:cantSplit/>
          <w:trHeight w:val="60"/>
          <w:ins w:id="3974" w:author="Author"/>
        </w:trPr>
        <w:tc>
          <w:tcPr>
            <w:tcW w:w="200" w:type="dxa"/>
            <w:tcBorders>
              <w:right w:val="single" w:sz="6" w:space="0" w:color="auto"/>
            </w:tcBorders>
            <w:shd w:val="clear" w:color="000000" w:fill="FFFFFF"/>
          </w:tcPr>
          <w:p w14:paraId="75ECCCF6" w14:textId="77777777" w:rsidR="00C50A95" w:rsidRPr="00050C67" w:rsidRDefault="00C50A95" w:rsidP="00416506">
            <w:pPr>
              <w:pStyle w:val="tabletext11"/>
              <w:rPr>
                <w:ins w:id="3975"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187FE2CB" w14:textId="77777777" w:rsidR="00C50A95" w:rsidRPr="00050C67" w:rsidRDefault="00C50A95" w:rsidP="00416506">
            <w:pPr>
              <w:pStyle w:val="tabletext11"/>
              <w:rPr>
                <w:ins w:id="3976"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7D2C4F19" w14:textId="77777777" w:rsidR="00C50A95" w:rsidRPr="00050C67" w:rsidRDefault="00C50A95" w:rsidP="00416506">
            <w:pPr>
              <w:pStyle w:val="tabletext11"/>
              <w:rPr>
                <w:ins w:id="3977"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27E36B9E" w14:textId="77777777" w:rsidR="00C50A95" w:rsidRPr="00050C67" w:rsidRDefault="00C50A95" w:rsidP="00416506">
            <w:pPr>
              <w:pStyle w:val="tabletext11"/>
              <w:rPr>
                <w:ins w:id="3978" w:author="Author"/>
              </w:rPr>
            </w:pPr>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5AA457DA" w14:textId="77777777" w:rsidR="00C50A95" w:rsidRPr="00050C67" w:rsidRDefault="00C50A95" w:rsidP="00416506">
            <w:pPr>
              <w:pStyle w:val="tabletext11"/>
              <w:rPr>
                <w:ins w:id="3979" w:author="Author"/>
              </w:rPr>
            </w:pPr>
            <w:ins w:id="3980" w:author="Author">
              <w:r w:rsidRPr="00050C67">
                <w:t>Driven to or from work less than 15 miles</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6DCB1CA9" w14:textId="77777777" w:rsidR="00C50A95" w:rsidRPr="00050C67" w:rsidRDefault="00C50A95" w:rsidP="00416506">
            <w:pPr>
              <w:pStyle w:val="tabletext11"/>
              <w:jc w:val="center"/>
              <w:rPr>
                <w:ins w:id="3981" w:author="Author"/>
              </w:rPr>
            </w:pPr>
            <w:ins w:id="3982" w:author="Author">
              <w:r w:rsidRPr="00050C67">
                <w:t>7382</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241770C3" w14:textId="77777777" w:rsidR="00C50A95" w:rsidRPr="00050C67" w:rsidRDefault="00C50A95" w:rsidP="00416506">
            <w:pPr>
              <w:pStyle w:val="tabletext11"/>
              <w:jc w:val="center"/>
              <w:rPr>
                <w:ins w:id="3983" w:author="Author"/>
              </w:rPr>
            </w:pPr>
            <w:ins w:id="3984" w:author="Author">
              <w:r w:rsidRPr="00050C67">
                <w:t>0.95</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324DBBF0" w14:textId="77777777" w:rsidR="00C50A95" w:rsidRPr="00050C67" w:rsidRDefault="00C50A95" w:rsidP="00416506">
            <w:pPr>
              <w:pStyle w:val="tabletext11"/>
              <w:jc w:val="center"/>
              <w:rPr>
                <w:ins w:id="3985" w:author="Author"/>
              </w:rPr>
            </w:pPr>
            <w:ins w:id="3986" w:author="Author">
              <w:r w:rsidRPr="00050C67">
                <w:t>1.04</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6B2FAA85" w14:textId="77777777" w:rsidR="00C50A95" w:rsidRPr="00050C67" w:rsidRDefault="00C50A95" w:rsidP="00416506">
            <w:pPr>
              <w:pStyle w:val="tabletext11"/>
              <w:jc w:val="center"/>
              <w:rPr>
                <w:ins w:id="3987" w:author="Author"/>
              </w:rPr>
            </w:pPr>
            <w:ins w:id="3988" w:author="Author">
              <w:r w:rsidRPr="00050C67">
                <w:t>1.10</w:t>
              </w:r>
            </w:ins>
          </w:p>
        </w:tc>
      </w:tr>
      <w:tr w:rsidR="00C50A95" w:rsidRPr="00050C67" w14:paraId="62F58BC8" w14:textId="77777777" w:rsidTr="00416506">
        <w:trPr>
          <w:cantSplit/>
          <w:trHeight w:val="103"/>
          <w:ins w:id="3989" w:author="Author"/>
        </w:trPr>
        <w:tc>
          <w:tcPr>
            <w:tcW w:w="200" w:type="dxa"/>
            <w:tcBorders>
              <w:right w:val="single" w:sz="6" w:space="0" w:color="auto"/>
            </w:tcBorders>
            <w:shd w:val="clear" w:color="000000" w:fill="FFFFFF"/>
          </w:tcPr>
          <w:p w14:paraId="065FC6D4" w14:textId="77777777" w:rsidR="00C50A95" w:rsidRPr="00050C67" w:rsidRDefault="00C50A95" w:rsidP="00416506">
            <w:pPr>
              <w:pStyle w:val="tabletext11"/>
              <w:rPr>
                <w:ins w:id="3990"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235B696A" w14:textId="77777777" w:rsidR="00C50A95" w:rsidRPr="00050C67" w:rsidRDefault="00C50A95" w:rsidP="00416506">
            <w:pPr>
              <w:pStyle w:val="tabletext11"/>
              <w:rPr>
                <w:ins w:id="3991"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04E7DC68" w14:textId="77777777" w:rsidR="00C50A95" w:rsidRPr="00050C67" w:rsidRDefault="00C50A95" w:rsidP="00416506">
            <w:pPr>
              <w:pStyle w:val="tabletext11"/>
              <w:rPr>
                <w:ins w:id="3992"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4DFF2D8A" w14:textId="77777777" w:rsidR="00C50A95" w:rsidRPr="00050C67" w:rsidRDefault="00C50A95" w:rsidP="00416506">
            <w:pPr>
              <w:pStyle w:val="tabletext11"/>
              <w:rPr>
                <w:ins w:id="3993" w:author="Author"/>
              </w:rPr>
            </w:pPr>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5182E3F8" w14:textId="77777777" w:rsidR="00C50A95" w:rsidRPr="00050C67" w:rsidRDefault="00C50A95" w:rsidP="00416506">
            <w:pPr>
              <w:pStyle w:val="tabletext11"/>
              <w:rPr>
                <w:ins w:id="3994" w:author="Author"/>
              </w:rPr>
            </w:pPr>
            <w:ins w:id="3995" w:author="Author">
              <w:r w:rsidRPr="00050C67">
                <w:t>Driven to or from work 15 miles or more</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25707CF5" w14:textId="77777777" w:rsidR="00C50A95" w:rsidRPr="00050C67" w:rsidRDefault="00C50A95" w:rsidP="00416506">
            <w:pPr>
              <w:pStyle w:val="tabletext11"/>
              <w:jc w:val="center"/>
              <w:rPr>
                <w:ins w:id="3996" w:author="Author"/>
              </w:rPr>
            </w:pPr>
            <w:ins w:id="3997" w:author="Author">
              <w:r w:rsidRPr="00050C67">
                <w:t>7383</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67769101" w14:textId="77777777" w:rsidR="00C50A95" w:rsidRPr="00050C67" w:rsidRDefault="00C50A95" w:rsidP="00416506">
            <w:pPr>
              <w:pStyle w:val="tabletext11"/>
              <w:jc w:val="center"/>
              <w:rPr>
                <w:ins w:id="3998" w:author="Author"/>
              </w:rPr>
            </w:pPr>
            <w:ins w:id="3999" w:author="Author">
              <w:r w:rsidRPr="00050C67">
                <w:t>0.95</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4AA5B093" w14:textId="77777777" w:rsidR="00C50A95" w:rsidRPr="00050C67" w:rsidRDefault="00C50A95" w:rsidP="00416506">
            <w:pPr>
              <w:pStyle w:val="tabletext11"/>
              <w:jc w:val="center"/>
              <w:rPr>
                <w:ins w:id="4000" w:author="Author"/>
              </w:rPr>
            </w:pPr>
            <w:ins w:id="4001" w:author="Author">
              <w:r w:rsidRPr="00050C67">
                <w:t>1.07</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5173CFBE" w14:textId="77777777" w:rsidR="00C50A95" w:rsidRPr="00050C67" w:rsidRDefault="00C50A95" w:rsidP="00416506">
            <w:pPr>
              <w:pStyle w:val="tabletext11"/>
              <w:jc w:val="center"/>
              <w:rPr>
                <w:ins w:id="4002" w:author="Author"/>
              </w:rPr>
            </w:pPr>
            <w:ins w:id="4003" w:author="Author">
              <w:r w:rsidRPr="00050C67">
                <w:t>1.05</w:t>
              </w:r>
            </w:ins>
          </w:p>
        </w:tc>
      </w:tr>
      <w:tr w:rsidR="00C50A95" w:rsidRPr="00050C67" w14:paraId="5C5851A6" w14:textId="77777777" w:rsidTr="00416506">
        <w:trPr>
          <w:cantSplit/>
          <w:trHeight w:val="330"/>
          <w:ins w:id="4004" w:author="Author"/>
        </w:trPr>
        <w:tc>
          <w:tcPr>
            <w:tcW w:w="200" w:type="dxa"/>
            <w:tcBorders>
              <w:right w:val="single" w:sz="6" w:space="0" w:color="auto"/>
            </w:tcBorders>
            <w:shd w:val="clear" w:color="000000" w:fill="FFFFFF"/>
          </w:tcPr>
          <w:p w14:paraId="010056BF" w14:textId="77777777" w:rsidR="00C50A95" w:rsidRPr="00050C67" w:rsidRDefault="00C50A95" w:rsidP="00416506">
            <w:pPr>
              <w:pStyle w:val="tabletext11"/>
              <w:rPr>
                <w:ins w:id="4005"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050C7DC2" w14:textId="77777777" w:rsidR="00C50A95" w:rsidRPr="00050C67" w:rsidRDefault="00C50A95" w:rsidP="00416506">
            <w:pPr>
              <w:pStyle w:val="tabletext11"/>
              <w:rPr>
                <w:ins w:id="4006"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4B4140F0" w14:textId="77777777" w:rsidR="00C50A95" w:rsidRPr="00050C67" w:rsidRDefault="00C50A95" w:rsidP="00416506">
            <w:pPr>
              <w:pStyle w:val="tabletext11"/>
              <w:rPr>
                <w:ins w:id="4007" w:author="Author"/>
              </w:rPr>
            </w:pPr>
          </w:p>
        </w:tc>
        <w:tc>
          <w:tcPr>
            <w:tcW w:w="1400" w:type="dxa"/>
            <w:vMerge w:val="restart"/>
            <w:tcBorders>
              <w:top w:val="single" w:sz="6" w:space="0" w:color="auto"/>
              <w:left w:val="single" w:sz="6" w:space="0" w:color="auto"/>
              <w:bottom w:val="single" w:sz="6" w:space="0" w:color="auto"/>
              <w:right w:val="single" w:sz="6" w:space="0" w:color="auto"/>
            </w:tcBorders>
            <w:shd w:val="clear" w:color="000000" w:fill="FFFFFF"/>
            <w:vAlign w:val="center"/>
            <w:hideMark/>
          </w:tcPr>
          <w:p w14:paraId="216504C6" w14:textId="77777777" w:rsidR="00C50A95" w:rsidRPr="00050C67" w:rsidRDefault="00C50A95" w:rsidP="00416506">
            <w:pPr>
              <w:pStyle w:val="tabletext11"/>
              <w:rPr>
                <w:ins w:id="4008" w:author="Author"/>
              </w:rPr>
            </w:pPr>
            <w:ins w:id="4009" w:author="Author">
              <w:r w:rsidRPr="00050C67">
                <w:t>Operator licensed less than five years is not owner or principal operator</w:t>
              </w:r>
            </w:ins>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3B74E264" w14:textId="77777777" w:rsidR="00C50A95" w:rsidRPr="00050C67" w:rsidRDefault="00C50A95" w:rsidP="00416506">
            <w:pPr>
              <w:pStyle w:val="tabletext11"/>
              <w:rPr>
                <w:ins w:id="4010" w:author="Author"/>
              </w:rPr>
            </w:pPr>
            <w:ins w:id="4011" w:author="Author">
              <w:r w:rsidRPr="00050C67">
                <w:t>Not driven to work or school</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0E1DF497" w14:textId="77777777" w:rsidR="00C50A95" w:rsidRPr="00050C67" w:rsidRDefault="00C50A95" w:rsidP="00416506">
            <w:pPr>
              <w:pStyle w:val="tabletext11"/>
              <w:jc w:val="center"/>
              <w:rPr>
                <w:ins w:id="4012" w:author="Author"/>
              </w:rPr>
            </w:pPr>
            <w:ins w:id="4013" w:author="Author">
              <w:r w:rsidRPr="00050C67">
                <w:t>7386</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2E3D0BAA" w14:textId="77777777" w:rsidR="00C50A95" w:rsidRPr="00050C67" w:rsidRDefault="00C50A95" w:rsidP="00416506">
            <w:pPr>
              <w:pStyle w:val="tabletext11"/>
              <w:jc w:val="center"/>
              <w:rPr>
                <w:ins w:id="4014" w:author="Author"/>
              </w:rPr>
            </w:pPr>
            <w:ins w:id="4015" w:author="Author">
              <w:r w:rsidRPr="00050C67">
                <w:t>1.28</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76F5452F" w14:textId="77777777" w:rsidR="00C50A95" w:rsidRPr="00050C67" w:rsidRDefault="00C50A95" w:rsidP="00416506">
            <w:pPr>
              <w:pStyle w:val="tabletext11"/>
              <w:jc w:val="center"/>
              <w:rPr>
                <w:ins w:id="4016" w:author="Author"/>
              </w:rPr>
            </w:pPr>
            <w:ins w:id="4017" w:author="Author">
              <w:r w:rsidRPr="00050C67">
                <w:t>1.27</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3A6C0067" w14:textId="77777777" w:rsidR="00C50A95" w:rsidRPr="00050C67" w:rsidRDefault="00C50A95" w:rsidP="00416506">
            <w:pPr>
              <w:pStyle w:val="tabletext11"/>
              <w:jc w:val="center"/>
              <w:rPr>
                <w:ins w:id="4018" w:author="Author"/>
              </w:rPr>
            </w:pPr>
            <w:ins w:id="4019" w:author="Author">
              <w:r w:rsidRPr="00050C67">
                <w:t>1.00</w:t>
              </w:r>
            </w:ins>
          </w:p>
        </w:tc>
      </w:tr>
      <w:tr w:rsidR="00C50A95" w:rsidRPr="00050C67" w14:paraId="5E09ED98" w14:textId="77777777" w:rsidTr="00416506">
        <w:trPr>
          <w:cantSplit/>
          <w:trHeight w:val="330"/>
          <w:ins w:id="4020" w:author="Author"/>
        </w:trPr>
        <w:tc>
          <w:tcPr>
            <w:tcW w:w="200" w:type="dxa"/>
            <w:tcBorders>
              <w:right w:val="single" w:sz="6" w:space="0" w:color="auto"/>
            </w:tcBorders>
            <w:shd w:val="clear" w:color="000000" w:fill="FFFFFF"/>
          </w:tcPr>
          <w:p w14:paraId="43412C2A" w14:textId="77777777" w:rsidR="00C50A95" w:rsidRPr="00050C67" w:rsidRDefault="00C50A95" w:rsidP="00416506">
            <w:pPr>
              <w:pStyle w:val="tabletext11"/>
              <w:rPr>
                <w:ins w:id="4021"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36481F73" w14:textId="77777777" w:rsidR="00C50A95" w:rsidRPr="00050C67" w:rsidRDefault="00C50A95" w:rsidP="00416506">
            <w:pPr>
              <w:pStyle w:val="tabletext11"/>
              <w:rPr>
                <w:ins w:id="4022"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07EB509A" w14:textId="77777777" w:rsidR="00C50A95" w:rsidRPr="00050C67" w:rsidRDefault="00C50A95" w:rsidP="00416506">
            <w:pPr>
              <w:pStyle w:val="tabletext11"/>
              <w:rPr>
                <w:ins w:id="4023"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697FE4E8" w14:textId="77777777" w:rsidR="00C50A95" w:rsidRPr="00050C67" w:rsidRDefault="00C50A95" w:rsidP="00416506">
            <w:pPr>
              <w:pStyle w:val="tabletext11"/>
              <w:rPr>
                <w:ins w:id="4024" w:author="Author"/>
              </w:rPr>
            </w:pPr>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6A7D84A0" w14:textId="77777777" w:rsidR="00C50A95" w:rsidRPr="00050C67" w:rsidRDefault="00C50A95" w:rsidP="00416506">
            <w:pPr>
              <w:pStyle w:val="tabletext11"/>
              <w:rPr>
                <w:ins w:id="4025" w:author="Author"/>
              </w:rPr>
            </w:pPr>
            <w:ins w:id="4026" w:author="Author">
              <w:r w:rsidRPr="00050C67">
                <w:t>Driven to or from work less than 15 miles</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6C55E0FD" w14:textId="77777777" w:rsidR="00C50A95" w:rsidRPr="00050C67" w:rsidRDefault="00C50A95" w:rsidP="00416506">
            <w:pPr>
              <w:pStyle w:val="tabletext11"/>
              <w:jc w:val="center"/>
              <w:rPr>
                <w:ins w:id="4027" w:author="Author"/>
              </w:rPr>
            </w:pPr>
            <w:ins w:id="4028" w:author="Author">
              <w:r w:rsidRPr="00050C67">
                <w:t>7387</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35A53535" w14:textId="77777777" w:rsidR="00C50A95" w:rsidRPr="00050C67" w:rsidRDefault="00C50A95" w:rsidP="00416506">
            <w:pPr>
              <w:pStyle w:val="tabletext11"/>
              <w:jc w:val="center"/>
              <w:rPr>
                <w:ins w:id="4029" w:author="Author"/>
              </w:rPr>
            </w:pPr>
            <w:ins w:id="4030" w:author="Author">
              <w:r w:rsidRPr="00050C67">
                <w:t>1.40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1DF7104B" w14:textId="77777777" w:rsidR="00C50A95" w:rsidRPr="00050C67" w:rsidRDefault="00C50A95" w:rsidP="00416506">
            <w:pPr>
              <w:pStyle w:val="tabletext11"/>
              <w:jc w:val="center"/>
              <w:rPr>
                <w:ins w:id="4031" w:author="Author"/>
              </w:rPr>
            </w:pPr>
            <w:ins w:id="4032" w:author="Author">
              <w:r w:rsidRPr="00050C67">
                <w:t>1.33</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2A38BF26" w14:textId="77777777" w:rsidR="00C50A95" w:rsidRPr="00050C67" w:rsidRDefault="00C50A95" w:rsidP="00416506">
            <w:pPr>
              <w:pStyle w:val="tabletext11"/>
              <w:jc w:val="center"/>
              <w:rPr>
                <w:ins w:id="4033" w:author="Author"/>
              </w:rPr>
            </w:pPr>
            <w:ins w:id="4034" w:author="Author">
              <w:r w:rsidRPr="00050C67">
                <w:t>1.10</w:t>
              </w:r>
            </w:ins>
          </w:p>
        </w:tc>
      </w:tr>
      <w:tr w:rsidR="00C50A95" w:rsidRPr="00050C67" w14:paraId="5C65ED6D" w14:textId="77777777" w:rsidTr="00416506">
        <w:trPr>
          <w:cantSplit/>
          <w:trHeight w:val="190"/>
          <w:ins w:id="4035" w:author="Author"/>
        </w:trPr>
        <w:tc>
          <w:tcPr>
            <w:tcW w:w="200" w:type="dxa"/>
            <w:tcBorders>
              <w:right w:val="single" w:sz="6" w:space="0" w:color="auto"/>
            </w:tcBorders>
            <w:shd w:val="clear" w:color="000000" w:fill="FFFFFF"/>
          </w:tcPr>
          <w:p w14:paraId="3DECC36D" w14:textId="77777777" w:rsidR="00C50A95" w:rsidRPr="00050C67" w:rsidRDefault="00C50A95" w:rsidP="00416506">
            <w:pPr>
              <w:pStyle w:val="tabletext11"/>
              <w:rPr>
                <w:ins w:id="4036"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3F11F2F5" w14:textId="77777777" w:rsidR="00C50A95" w:rsidRPr="00050C67" w:rsidRDefault="00C50A95" w:rsidP="00416506">
            <w:pPr>
              <w:pStyle w:val="tabletext11"/>
              <w:rPr>
                <w:ins w:id="4037"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2EA269FC" w14:textId="77777777" w:rsidR="00C50A95" w:rsidRPr="00050C67" w:rsidRDefault="00C50A95" w:rsidP="00416506">
            <w:pPr>
              <w:pStyle w:val="tabletext11"/>
              <w:rPr>
                <w:ins w:id="4038"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27C8BF3E" w14:textId="77777777" w:rsidR="00C50A95" w:rsidRPr="00050C67" w:rsidRDefault="00C50A95" w:rsidP="00416506">
            <w:pPr>
              <w:pStyle w:val="tabletext11"/>
              <w:rPr>
                <w:ins w:id="4039" w:author="Author"/>
              </w:rPr>
            </w:pPr>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5B5D6711" w14:textId="77777777" w:rsidR="00C50A95" w:rsidRPr="00050C67" w:rsidRDefault="00C50A95" w:rsidP="00416506">
            <w:pPr>
              <w:pStyle w:val="tabletext11"/>
              <w:rPr>
                <w:ins w:id="4040" w:author="Author"/>
              </w:rPr>
            </w:pPr>
            <w:ins w:id="4041" w:author="Author">
              <w:r w:rsidRPr="00050C67">
                <w:t>Driven to or from work 15 miles or more</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2947E433" w14:textId="77777777" w:rsidR="00C50A95" w:rsidRPr="00050C67" w:rsidRDefault="00C50A95" w:rsidP="00416506">
            <w:pPr>
              <w:pStyle w:val="tabletext11"/>
              <w:jc w:val="center"/>
              <w:rPr>
                <w:ins w:id="4042" w:author="Author"/>
              </w:rPr>
            </w:pPr>
            <w:ins w:id="4043" w:author="Author">
              <w:r w:rsidRPr="00050C67">
                <w:t>7388</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460A3704" w14:textId="77777777" w:rsidR="00C50A95" w:rsidRPr="00050C67" w:rsidRDefault="00C50A95" w:rsidP="00416506">
            <w:pPr>
              <w:pStyle w:val="tabletext11"/>
              <w:jc w:val="center"/>
              <w:rPr>
                <w:ins w:id="4044" w:author="Author"/>
              </w:rPr>
            </w:pPr>
            <w:ins w:id="4045" w:author="Author">
              <w:r w:rsidRPr="00050C67">
                <w:t>1.43</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10ED8107" w14:textId="77777777" w:rsidR="00C50A95" w:rsidRPr="00050C67" w:rsidRDefault="00C50A95" w:rsidP="00416506">
            <w:pPr>
              <w:pStyle w:val="tabletext11"/>
              <w:jc w:val="center"/>
              <w:rPr>
                <w:ins w:id="4046" w:author="Author"/>
              </w:rPr>
            </w:pPr>
            <w:ins w:id="4047" w:author="Author">
              <w:r w:rsidRPr="00050C67">
                <w:t>1.39</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027BA497" w14:textId="77777777" w:rsidR="00C50A95" w:rsidRPr="00050C67" w:rsidRDefault="00C50A95" w:rsidP="00416506">
            <w:pPr>
              <w:pStyle w:val="tabletext11"/>
              <w:jc w:val="center"/>
              <w:rPr>
                <w:ins w:id="4048" w:author="Author"/>
              </w:rPr>
            </w:pPr>
            <w:ins w:id="4049" w:author="Author">
              <w:r w:rsidRPr="00050C67">
                <w:t>1.05</w:t>
              </w:r>
            </w:ins>
          </w:p>
        </w:tc>
      </w:tr>
      <w:tr w:rsidR="00C50A95" w:rsidRPr="00050C67" w14:paraId="54813CCB" w14:textId="77777777" w:rsidTr="00416506">
        <w:trPr>
          <w:cantSplit/>
          <w:trHeight w:val="60"/>
          <w:ins w:id="4050" w:author="Author"/>
        </w:trPr>
        <w:tc>
          <w:tcPr>
            <w:tcW w:w="200" w:type="dxa"/>
            <w:tcBorders>
              <w:right w:val="single" w:sz="6" w:space="0" w:color="auto"/>
            </w:tcBorders>
            <w:shd w:val="clear" w:color="000000" w:fill="FFFFFF"/>
          </w:tcPr>
          <w:p w14:paraId="4D524DC2" w14:textId="77777777" w:rsidR="00C50A95" w:rsidRPr="00050C67" w:rsidRDefault="00C50A95" w:rsidP="00416506">
            <w:pPr>
              <w:pStyle w:val="tabletext11"/>
              <w:rPr>
                <w:ins w:id="4051"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697DF02E" w14:textId="77777777" w:rsidR="00C50A95" w:rsidRPr="00050C67" w:rsidRDefault="00C50A95" w:rsidP="00416506">
            <w:pPr>
              <w:pStyle w:val="tabletext11"/>
              <w:rPr>
                <w:ins w:id="4052"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1F73F359" w14:textId="77777777" w:rsidR="00C50A95" w:rsidRPr="00050C67" w:rsidRDefault="00C50A95" w:rsidP="00416506">
            <w:pPr>
              <w:pStyle w:val="tabletext11"/>
              <w:rPr>
                <w:ins w:id="4053" w:author="Author"/>
              </w:rPr>
            </w:pPr>
          </w:p>
        </w:tc>
        <w:tc>
          <w:tcPr>
            <w:tcW w:w="1400" w:type="dxa"/>
            <w:vMerge w:val="restart"/>
            <w:tcBorders>
              <w:top w:val="single" w:sz="6" w:space="0" w:color="auto"/>
              <w:left w:val="single" w:sz="6" w:space="0" w:color="auto"/>
              <w:bottom w:val="single" w:sz="6" w:space="0" w:color="auto"/>
              <w:right w:val="single" w:sz="6" w:space="0" w:color="auto"/>
            </w:tcBorders>
            <w:shd w:val="clear" w:color="000000" w:fill="FFFFFF"/>
            <w:vAlign w:val="center"/>
            <w:hideMark/>
          </w:tcPr>
          <w:p w14:paraId="3E4B609E" w14:textId="77777777" w:rsidR="00C50A95" w:rsidRPr="00050C67" w:rsidRDefault="00C50A95" w:rsidP="00416506">
            <w:pPr>
              <w:pStyle w:val="tabletext11"/>
              <w:rPr>
                <w:ins w:id="4054" w:author="Author"/>
              </w:rPr>
            </w:pPr>
            <w:ins w:id="4055" w:author="Author">
              <w:r w:rsidRPr="00050C67">
                <w:t>Owner or principal operator licensed less than five years</w:t>
              </w:r>
            </w:ins>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6CC66B95" w14:textId="77777777" w:rsidR="00C50A95" w:rsidRPr="00050C67" w:rsidRDefault="00C50A95" w:rsidP="00416506">
            <w:pPr>
              <w:pStyle w:val="tabletext11"/>
              <w:rPr>
                <w:ins w:id="4056" w:author="Author"/>
              </w:rPr>
            </w:pPr>
            <w:ins w:id="4057" w:author="Author">
              <w:r w:rsidRPr="00050C67">
                <w:t>Not driven to work or school</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131A1956" w14:textId="77777777" w:rsidR="00C50A95" w:rsidRPr="00050C67" w:rsidRDefault="00C50A95" w:rsidP="00416506">
            <w:pPr>
              <w:pStyle w:val="tabletext11"/>
              <w:jc w:val="center"/>
              <w:rPr>
                <w:ins w:id="4058" w:author="Author"/>
              </w:rPr>
            </w:pPr>
            <w:ins w:id="4059" w:author="Author">
              <w:r w:rsidRPr="00050C67">
                <w:t>7392</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6B4AA26D" w14:textId="77777777" w:rsidR="00C50A95" w:rsidRPr="00050C67" w:rsidRDefault="00C50A95" w:rsidP="00416506">
            <w:pPr>
              <w:pStyle w:val="tabletext11"/>
              <w:jc w:val="center"/>
              <w:rPr>
                <w:ins w:id="4060" w:author="Author"/>
              </w:rPr>
            </w:pPr>
            <w:ins w:id="4061" w:author="Author">
              <w:r w:rsidRPr="00050C67">
                <w:t>1.94</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2946138E" w14:textId="77777777" w:rsidR="00C50A95" w:rsidRPr="00050C67" w:rsidRDefault="00C50A95" w:rsidP="00416506">
            <w:pPr>
              <w:pStyle w:val="tabletext11"/>
              <w:jc w:val="center"/>
              <w:rPr>
                <w:ins w:id="4062" w:author="Author"/>
              </w:rPr>
            </w:pPr>
            <w:ins w:id="4063" w:author="Author">
              <w:r w:rsidRPr="00050C67">
                <w:t>1.53</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0068EE0E" w14:textId="77777777" w:rsidR="00C50A95" w:rsidRPr="00050C67" w:rsidRDefault="00C50A95" w:rsidP="00416506">
            <w:pPr>
              <w:pStyle w:val="tabletext11"/>
              <w:jc w:val="center"/>
              <w:rPr>
                <w:ins w:id="4064" w:author="Author"/>
              </w:rPr>
            </w:pPr>
            <w:ins w:id="4065" w:author="Author">
              <w:r w:rsidRPr="00050C67">
                <w:t>1.00</w:t>
              </w:r>
            </w:ins>
          </w:p>
        </w:tc>
      </w:tr>
      <w:tr w:rsidR="00C50A95" w:rsidRPr="00050C67" w14:paraId="30E74A81" w14:textId="77777777" w:rsidTr="00416506">
        <w:trPr>
          <w:cantSplit/>
          <w:trHeight w:val="139"/>
          <w:ins w:id="4066" w:author="Author"/>
        </w:trPr>
        <w:tc>
          <w:tcPr>
            <w:tcW w:w="200" w:type="dxa"/>
            <w:tcBorders>
              <w:right w:val="single" w:sz="6" w:space="0" w:color="auto"/>
            </w:tcBorders>
            <w:shd w:val="clear" w:color="000000" w:fill="FFFFFF"/>
          </w:tcPr>
          <w:p w14:paraId="7D0609F1" w14:textId="77777777" w:rsidR="00C50A95" w:rsidRPr="00050C67" w:rsidRDefault="00C50A95" w:rsidP="00416506">
            <w:pPr>
              <w:pStyle w:val="tabletext11"/>
              <w:rPr>
                <w:ins w:id="4067"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6BB854BD" w14:textId="77777777" w:rsidR="00C50A95" w:rsidRPr="00050C67" w:rsidRDefault="00C50A95" w:rsidP="00416506">
            <w:pPr>
              <w:pStyle w:val="tabletext11"/>
              <w:rPr>
                <w:ins w:id="4068"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1997CFF9" w14:textId="77777777" w:rsidR="00C50A95" w:rsidRPr="00050C67" w:rsidRDefault="00C50A95" w:rsidP="00416506">
            <w:pPr>
              <w:pStyle w:val="tabletext11"/>
              <w:rPr>
                <w:ins w:id="4069"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701239ED" w14:textId="77777777" w:rsidR="00C50A95" w:rsidRPr="00050C67" w:rsidRDefault="00C50A95" w:rsidP="00416506">
            <w:pPr>
              <w:pStyle w:val="tabletext11"/>
              <w:rPr>
                <w:ins w:id="4070" w:author="Author"/>
              </w:rPr>
            </w:pPr>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06453B54" w14:textId="77777777" w:rsidR="00C50A95" w:rsidRPr="00050C67" w:rsidRDefault="00C50A95" w:rsidP="00416506">
            <w:pPr>
              <w:pStyle w:val="tabletext11"/>
              <w:rPr>
                <w:ins w:id="4071" w:author="Author"/>
              </w:rPr>
            </w:pPr>
            <w:ins w:id="4072" w:author="Author">
              <w:r w:rsidRPr="00050C67">
                <w:t>Driven to or from work less than 15 miles</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2901AD4E" w14:textId="77777777" w:rsidR="00C50A95" w:rsidRPr="00050C67" w:rsidRDefault="00C50A95" w:rsidP="00416506">
            <w:pPr>
              <w:pStyle w:val="tabletext11"/>
              <w:jc w:val="center"/>
              <w:rPr>
                <w:ins w:id="4073" w:author="Author"/>
              </w:rPr>
            </w:pPr>
            <w:ins w:id="4074" w:author="Author">
              <w:r w:rsidRPr="00050C67">
                <w:t>7393</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40624E1F" w14:textId="77777777" w:rsidR="00C50A95" w:rsidRPr="00050C67" w:rsidRDefault="00C50A95" w:rsidP="00416506">
            <w:pPr>
              <w:pStyle w:val="tabletext11"/>
              <w:jc w:val="center"/>
              <w:rPr>
                <w:ins w:id="4075" w:author="Author"/>
              </w:rPr>
            </w:pPr>
            <w:ins w:id="4076" w:author="Author">
              <w:r w:rsidRPr="00050C67">
                <w:t>2.10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165BCB5D" w14:textId="77777777" w:rsidR="00C50A95" w:rsidRPr="00050C67" w:rsidRDefault="00C50A95" w:rsidP="00416506">
            <w:pPr>
              <w:pStyle w:val="tabletext11"/>
              <w:jc w:val="center"/>
              <w:rPr>
                <w:ins w:id="4077" w:author="Author"/>
              </w:rPr>
            </w:pPr>
            <w:ins w:id="4078" w:author="Author">
              <w:r w:rsidRPr="00050C67">
                <w:t>1.58</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5A9568EE" w14:textId="77777777" w:rsidR="00C50A95" w:rsidRPr="00050C67" w:rsidRDefault="00C50A95" w:rsidP="00416506">
            <w:pPr>
              <w:pStyle w:val="tabletext11"/>
              <w:jc w:val="center"/>
              <w:rPr>
                <w:ins w:id="4079" w:author="Author"/>
              </w:rPr>
            </w:pPr>
            <w:ins w:id="4080" w:author="Author">
              <w:r w:rsidRPr="00050C67">
                <w:t>1.10</w:t>
              </w:r>
            </w:ins>
          </w:p>
        </w:tc>
      </w:tr>
      <w:tr w:rsidR="00C50A95" w:rsidRPr="00050C67" w14:paraId="24D65546" w14:textId="77777777" w:rsidTr="00416506">
        <w:trPr>
          <w:cantSplit/>
          <w:trHeight w:val="60"/>
          <w:ins w:id="4081" w:author="Author"/>
        </w:trPr>
        <w:tc>
          <w:tcPr>
            <w:tcW w:w="200" w:type="dxa"/>
            <w:tcBorders>
              <w:right w:val="single" w:sz="6" w:space="0" w:color="auto"/>
            </w:tcBorders>
            <w:shd w:val="clear" w:color="000000" w:fill="FFFFFF"/>
          </w:tcPr>
          <w:p w14:paraId="3421FAC0" w14:textId="77777777" w:rsidR="00C50A95" w:rsidRPr="00050C67" w:rsidRDefault="00C50A95" w:rsidP="00416506">
            <w:pPr>
              <w:pStyle w:val="tabletext11"/>
              <w:rPr>
                <w:ins w:id="4082"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169D60F5" w14:textId="77777777" w:rsidR="00C50A95" w:rsidRPr="00050C67" w:rsidRDefault="00C50A95" w:rsidP="00416506">
            <w:pPr>
              <w:pStyle w:val="tabletext11"/>
              <w:rPr>
                <w:ins w:id="4083"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2E9D5C3D" w14:textId="77777777" w:rsidR="00C50A95" w:rsidRPr="00050C67" w:rsidRDefault="00C50A95" w:rsidP="00416506">
            <w:pPr>
              <w:pStyle w:val="tabletext11"/>
              <w:rPr>
                <w:ins w:id="4084"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65E863B4" w14:textId="77777777" w:rsidR="00C50A95" w:rsidRPr="00050C67" w:rsidRDefault="00C50A95" w:rsidP="00416506">
            <w:pPr>
              <w:pStyle w:val="tabletext11"/>
              <w:rPr>
                <w:ins w:id="4085" w:author="Author"/>
              </w:rPr>
            </w:pPr>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1F45DE8A" w14:textId="77777777" w:rsidR="00C50A95" w:rsidRPr="00050C67" w:rsidRDefault="00C50A95" w:rsidP="00416506">
            <w:pPr>
              <w:pStyle w:val="tabletext11"/>
              <w:rPr>
                <w:ins w:id="4086" w:author="Author"/>
              </w:rPr>
            </w:pPr>
            <w:ins w:id="4087" w:author="Author">
              <w:r w:rsidRPr="00050C67">
                <w:t>Driven to or from work 15 miles or more</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5677080F" w14:textId="77777777" w:rsidR="00C50A95" w:rsidRPr="00050C67" w:rsidRDefault="00C50A95" w:rsidP="00416506">
            <w:pPr>
              <w:pStyle w:val="tabletext11"/>
              <w:jc w:val="center"/>
              <w:rPr>
                <w:ins w:id="4088" w:author="Author"/>
              </w:rPr>
            </w:pPr>
            <w:ins w:id="4089" w:author="Author">
              <w:r w:rsidRPr="00050C67">
                <w:t>7394</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2F7CFC92" w14:textId="77777777" w:rsidR="00C50A95" w:rsidRPr="00050C67" w:rsidRDefault="00C50A95" w:rsidP="00416506">
            <w:pPr>
              <w:pStyle w:val="tabletext11"/>
              <w:jc w:val="center"/>
              <w:rPr>
                <w:ins w:id="4090" w:author="Author"/>
              </w:rPr>
            </w:pPr>
            <w:ins w:id="4091" w:author="Author">
              <w:r w:rsidRPr="00050C67">
                <w:t>2.13</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68F22DB3" w14:textId="77777777" w:rsidR="00C50A95" w:rsidRPr="00050C67" w:rsidRDefault="00C50A95" w:rsidP="00416506">
            <w:pPr>
              <w:pStyle w:val="tabletext11"/>
              <w:jc w:val="center"/>
              <w:rPr>
                <w:ins w:id="4092" w:author="Author"/>
              </w:rPr>
            </w:pPr>
            <w:ins w:id="4093" w:author="Author">
              <w:r w:rsidRPr="00050C67">
                <w:t>1.65</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2DD022DD" w14:textId="77777777" w:rsidR="00C50A95" w:rsidRPr="00050C67" w:rsidRDefault="00C50A95" w:rsidP="00416506">
            <w:pPr>
              <w:pStyle w:val="tabletext11"/>
              <w:jc w:val="center"/>
              <w:rPr>
                <w:ins w:id="4094" w:author="Author"/>
              </w:rPr>
            </w:pPr>
            <w:ins w:id="4095" w:author="Author">
              <w:r w:rsidRPr="00050C67">
                <w:t>1.05</w:t>
              </w:r>
            </w:ins>
          </w:p>
        </w:tc>
      </w:tr>
      <w:tr w:rsidR="00C50A95" w:rsidRPr="00050C67" w14:paraId="67BECCCB" w14:textId="77777777" w:rsidTr="00416506">
        <w:trPr>
          <w:cantSplit/>
          <w:trHeight w:val="60"/>
          <w:ins w:id="4096" w:author="Author"/>
        </w:trPr>
        <w:tc>
          <w:tcPr>
            <w:tcW w:w="200" w:type="dxa"/>
            <w:tcBorders>
              <w:right w:val="single" w:sz="6" w:space="0" w:color="auto"/>
            </w:tcBorders>
            <w:shd w:val="clear" w:color="000000" w:fill="FFFFFF"/>
          </w:tcPr>
          <w:p w14:paraId="4D9221DD" w14:textId="77777777" w:rsidR="00C50A95" w:rsidRPr="00050C67" w:rsidRDefault="00C50A95" w:rsidP="00416506">
            <w:pPr>
              <w:pStyle w:val="tabletext11"/>
              <w:rPr>
                <w:ins w:id="4097"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7A2A0767" w14:textId="77777777" w:rsidR="00C50A95" w:rsidRPr="00050C67" w:rsidRDefault="00C50A95" w:rsidP="00416506">
            <w:pPr>
              <w:pStyle w:val="tabletext11"/>
              <w:rPr>
                <w:ins w:id="4098" w:author="Author"/>
              </w:rPr>
            </w:pPr>
          </w:p>
        </w:tc>
        <w:tc>
          <w:tcPr>
            <w:tcW w:w="5180" w:type="dxa"/>
            <w:gridSpan w:val="3"/>
            <w:tcBorders>
              <w:top w:val="single" w:sz="6" w:space="0" w:color="auto"/>
              <w:left w:val="single" w:sz="6" w:space="0" w:color="auto"/>
              <w:bottom w:val="single" w:sz="6" w:space="0" w:color="auto"/>
              <w:right w:val="single" w:sz="6" w:space="0" w:color="auto"/>
            </w:tcBorders>
            <w:shd w:val="clear" w:color="000000" w:fill="FFFFFF"/>
            <w:vAlign w:val="center"/>
            <w:hideMark/>
          </w:tcPr>
          <w:p w14:paraId="396AFEBE" w14:textId="77777777" w:rsidR="00C50A95" w:rsidRPr="00050C67" w:rsidRDefault="00C50A95" w:rsidP="00416506">
            <w:pPr>
              <w:pStyle w:val="tabletext11"/>
              <w:rPr>
                <w:ins w:id="4099" w:author="Author"/>
              </w:rPr>
            </w:pPr>
            <w:ins w:id="4100" w:author="Author">
              <w:r w:rsidRPr="00050C67">
                <w:t>Vehicles used exclusively for business purposes</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58BB9078" w14:textId="77777777" w:rsidR="00C50A95" w:rsidRPr="00050C67" w:rsidRDefault="00C50A95" w:rsidP="00416506">
            <w:pPr>
              <w:pStyle w:val="tabletext11"/>
              <w:jc w:val="center"/>
              <w:rPr>
                <w:ins w:id="4101" w:author="Author"/>
              </w:rPr>
            </w:pPr>
            <w:ins w:id="4102" w:author="Author">
              <w:r w:rsidRPr="00050C67">
                <w:t>7391</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2EA23671" w14:textId="77777777" w:rsidR="00C50A95" w:rsidRPr="00050C67" w:rsidRDefault="00C50A95" w:rsidP="00416506">
            <w:pPr>
              <w:pStyle w:val="tabletext11"/>
              <w:jc w:val="center"/>
              <w:rPr>
                <w:ins w:id="4103" w:author="Author"/>
              </w:rPr>
            </w:pPr>
            <w:ins w:id="4104" w:author="Author">
              <w:r w:rsidRPr="00050C67">
                <w:t>1.00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200F67A4" w14:textId="77777777" w:rsidR="00C50A95" w:rsidRPr="00050C67" w:rsidRDefault="00C50A95" w:rsidP="00416506">
            <w:pPr>
              <w:pStyle w:val="tabletext11"/>
              <w:jc w:val="center"/>
              <w:rPr>
                <w:ins w:id="4105" w:author="Author"/>
              </w:rPr>
            </w:pPr>
            <w:ins w:id="4106" w:author="Author">
              <w:r w:rsidRPr="00050C67">
                <w:t>1.00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0A07C936" w14:textId="77777777" w:rsidR="00C50A95" w:rsidRPr="00050C67" w:rsidRDefault="00C50A95" w:rsidP="00416506">
            <w:pPr>
              <w:pStyle w:val="tabletext11"/>
              <w:jc w:val="center"/>
              <w:rPr>
                <w:ins w:id="4107" w:author="Author"/>
              </w:rPr>
            </w:pPr>
            <w:ins w:id="4108" w:author="Author">
              <w:r w:rsidRPr="00050C67">
                <w:t>1.00</w:t>
              </w:r>
            </w:ins>
          </w:p>
        </w:tc>
      </w:tr>
    </w:tbl>
    <w:p w14:paraId="75A335F7" w14:textId="37004A1F" w:rsidR="00C50A95" w:rsidRDefault="00C50A95" w:rsidP="00C50A95">
      <w:pPr>
        <w:pStyle w:val="tablecaption"/>
      </w:pPr>
      <w:ins w:id="4109" w:author="Author">
        <w:r w:rsidRPr="00050C67">
          <w:t>Table 231.C. Private Passenger Types Classification Factors</w:t>
        </w:r>
      </w:ins>
      <w:bookmarkEnd w:id="3910"/>
    </w:p>
    <w:p w14:paraId="21286406" w14:textId="141DDA65" w:rsidR="00C50A95" w:rsidRDefault="00C50A95" w:rsidP="00C50A95">
      <w:pPr>
        <w:pStyle w:val="isonormal"/>
        <w:jc w:val="left"/>
      </w:pPr>
    </w:p>
    <w:p w14:paraId="109B53B4" w14:textId="77777777" w:rsidR="00C50A95" w:rsidRDefault="00C50A95" w:rsidP="00C50A95">
      <w:pPr>
        <w:pStyle w:val="isonormal"/>
        <w:sectPr w:rsidR="00C50A95" w:rsidSect="00C50A95">
          <w:pgSz w:w="12240" w:h="15840"/>
          <w:pgMar w:top="1735" w:right="960" w:bottom="1560" w:left="1200" w:header="575" w:footer="480" w:gutter="0"/>
          <w:cols w:space="480"/>
          <w:noEndnote/>
          <w:docGrid w:linePitch="326"/>
        </w:sectPr>
      </w:pPr>
    </w:p>
    <w:p w14:paraId="31E6D2BE" w14:textId="77777777" w:rsidR="00C50A95" w:rsidRPr="008A5692" w:rsidRDefault="00C50A95" w:rsidP="00C50A95">
      <w:pPr>
        <w:pStyle w:val="boxrule"/>
        <w:rPr>
          <w:ins w:id="4110" w:author="Author"/>
        </w:rPr>
      </w:pPr>
      <w:bookmarkStart w:id="4111" w:name="_Hlk114837570"/>
      <w:ins w:id="4112" w:author="Author">
        <w:r w:rsidRPr="008A5692">
          <w:lastRenderedPageBreak/>
          <w:t>232.  PRIVATE PASSENGER TYPES CLASSIFICATIONS</w:t>
        </w:r>
      </w:ins>
    </w:p>
    <w:p w14:paraId="7F2F9F42" w14:textId="77777777" w:rsidR="00C50A95" w:rsidRPr="008A5692" w:rsidRDefault="00C50A95" w:rsidP="00C50A95">
      <w:pPr>
        <w:pStyle w:val="blocktext1"/>
        <w:rPr>
          <w:ins w:id="4113" w:author="Author"/>
          <w:b/>
        </w:rPr>
      </w:pPr>
      <w:ins w:id="4114" w:author="Author">
        <w:r w:rsidRPr="008A5692">
          <w:t xml:space="preserve">The following is added to </w:t>
        </w:r>
        <w:r w:rsidRPr="008A5692">
          <w:rPr>
            <w:bCs/>
          </w:rPr>
          <w:t>P</w:t>
        </w:r>
        <w:r w:rsidRPr="008A5692">
          <w:t xml:space="preserve">aragraph </w:t>
        </w:r>
        <w:r w:rsidRPr="008A5692">
          <w:rPr>
            <w:b/>
            <w:bCs/>
          </w:rPr>
          <w:t>A.3.:</w:t>
        </w:r>
      </w:ins>
    </w:p>
    <w:p w14:paraId="60FD97D1" w14:textId="77777777" w:rsidR="00C50A95" w:rsidRPr="008A5692" w:rsidRDefault="00C50A95" w:rsidP="00C50A95">
      <w:pPr>
        <w:pStyle w:val="space4"/>
        <w:rPr>
          <w:ins w:id="4115" w:author="Author"/>
          <w:bCs/>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800"/>
        <w:gridCol w:w="1000"/>
        <w:gridCol w:w="1000"/>
        <w:gridCol w:w="1000"/>
      </w:tblGrid>
      <w:tr w:rsidR="00C50A95" w:rsidRPr="008A5692" w14:paraId="471B024B" w14:textId="77777777" w:rsidTr="00416506">
        <w:trPr>
          <w:cantSplit/>
          <w:trHeight w:val="190"/>
          <w:ins w:id="4116" w:author="Author"/>
        </w:trPr>
        <w:tc>
          <w:tcPr>
            <w:tcW w:w="200" w:type="dxa"/>
            <w:tcBorders>
              <w:right w:val="single" w:sz="6" w:space="0" w:color="auto"/>
            </w:tcBorders>
            <w:shd w:val="clear" w:color="auto" w:fill="auto"/>
          </w:tcPr>
          <w:p w14:paraId="7BB61C0B" w14:textId="77777777" w:rsidR="00C50A95" w:rsidRPr="008A5692" w:rsidRDefault="00C50A95" w:rsidP="00416506">
            <w:pPr>
              <w:pStyle w:val="tablehead"/>
              <w:rPr>
                <w:ins w:id="4117"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vAlign w:val="bottom"/>
          </w:tcPr>
          <w:p w14:paraId="145EBA26" w14:textId="77777777" w:rsidR="00C50A95" w:rsidRPr="008A5692" w:rsidRDefault="00C50A95" w:rsidP="00416506">
            <w:pPr>
              <w:pStyle w:val="tablehead"/>
              <w:rPr>
                <w:ins w:id="4118" w:author="Author"/>
              </w:rPr>
            </w:pPr>
            <w:ins w:id="4119" w:author="Author">
              <w:r w:rsidRPr="008A5692">
                <w:t>Number Of</w:t>
              </w:r>
              <w:r w:rsidRPr="008A5692">
                <w:br/>
                <w:t>Powered Vehicles</w:t>
              </w:r>
            </w:ins>
          </w:p>
        </w:tc>
        <w:tc>
          <w:tcPr>
            <w:tcW w:w="1000" w:type="dxa"/>
            <w:tcBorders>
              <w:top w:val="single" w:sz="6" w:space="0" w:color="auto"/>
              <w:left w:val="single" w:sz="6" w:space="0" w:color="auto"/>
              <w:bottom w:val="single" w:sz="6" w:space="0" w:color="auto"/>
              <w:right w:val="single" w:sz="6" w:space="0" w:color="auto"/>
            </w:tcBorders>
            <w:vAlign w:val="bottom"/>
          </w:tcPr>
          <w:p w14:paraId="111809DE" w14:textId="77777777" w:rsidR="00C50A95" w:rsidRPr="008A5692" w:rsidRDefault="00C50A95" w:rsidP="00416506">
            <w:pPr>
              <w:pStyle w:val="tablehead"/>
              <w:rPr>
                <w:ins w:id="4120" w:author="Author"/>
              </w:rPr>
            </w:pPr>
            <w:ins w:id="4121" w:author="Author">
              <w:r w:rsidRPr="008A5692">
                <w:t>Liability</w:t>
              </w:r>
            </w:ins>
          </w:p>
        </w:tc>
        <w:tc>
          <w:tcPr>
            <w:tcW w:w="1000" w:type="dxa"/>
            <w:tcBorders>
              <w:top w:val="single" w:sz="6" w:space="0" w:color="auto"/>
              <w:left w:val="single" w:sz="6" w:space="0" w:color="auto"/>
              <w:bottom w:val="single" w:sz="6" w:space="0" w:color="auto"/>
              <w:right w:val="single" w:sz="6" w:space="0" w:color="auto"/>
            </w:tcBorders>
            <w:vAlign w:val="bottom"/>
          </w:tcPr>
          <w:p w14:paraId="623F36C1" w14:textId="77777777" w:rsidR="00C50A95" w:rsidRPr="008A5692" w:rsidRDefault="00C50A95" w:rsidP="00416506">
            <w:pPr>
              <w:pStyle w:val="tablehead"/>
              <w:rPr>
                <w:ins w:id="4122" w:author="Author"/>
              </w:rPr>
            </w:pPr>
            <w:ins w:id="4123" w:author="Author">
              <w:r w:rsidRPr="008A5692">
                <w:t>Collision</w:t>
              </w:r>
            </w:ins>
          </w:p>
        </w:tc>
        <w:tc>
          <w:tcPr>
            <w:tcW w:w="1000" w:type="dxa"/>
            <w:tcBorders>
              <w:top w:val="single" w:sz="6" w:space="0" w:color="auto"/>
              <w:left w:val="single" w:sz="6" w:space="0" w:color="auto"/>
              <w:bottom w:val="single" w:sz="6" w:space="0" w:color="auto"/>
              <w:right w:val="single" w:sz="6" w:space="0" w:color="auto"/>
            </w:tcBorders>
            <w:vAlign w:val="bottom"/>
          </w:tcPr>
          <w:p w14:paraId="2E24714A" w14:textId="77777777" w:rsidR="00C50A95" w:rsidRPr="008A5692" w:rsidRDefault="00C50A95" w:rsidP="00416506">
            <w:pPr>
              <w:pStyle w:val="tablehead"/>
              <w:rPr>
                <w:ins w:id="4124" w:author="Author"/>
              </w:rPr>
            </w:pPr>
            <w:ins w:id="4125" w:author="Author">
              <w:r w:rsidRPr="008A5692">
                <w:t>Other</w:t>
              </w:r>
              <w:r w:rsidRPr="008A5692">
                <w:br/>
                <w:t>Than</w:t>
              </w:r>
              <w:r w:rsidRPr="008A5692">
                <w:br/>
                <w:t>Collision</w:t>
              </w:r>
            </w:ins>
          </w:p>
        </w:tc>
      </w:tr>
      <w:tr w:rsidR="00C50A95" w:rsidRPr="008A5692" w14:paraId="23438924" w14:textId="77777777" w:rsidTr="00416506">
        <w:trPr>
          <w:cantSplit/>
          <w:trHeight w:val="190"/>
          <w:ins w:id="4126" w:author="Author"/>
        </w:trPr>
        <w:tc>
          <w:tcPr>
            <w:tcW w:w="200" w:type="dxa"/>
            <w:tcBorders>
              <w:right w:val="single" w:sz="6" w:space="0" w:color="auto"/>
            </w:tcBorders>
            <w:shd w:val="clear" w:color="auto" w:fill="auto"/>
          </w:tcPr>
          <w:p w14:paraId="7233CBFD" w14:textId="77777777" w:rsidR="00C50A95" w:rsidRPr="008A5692" w:rsidRDefault="00C50A95" w:rsidP="00416506">
            <w:pPr>
              <w:pStyle w:val="tabletext11"/>
              <w:rPr>
                <w:ins w:id="4127"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48259375" w14:textId="77777777" w:rsidR="00C50A95" w:rsidRPr="008A5692" w:rsidRDefault="00C50A95" w:rsidP="00416506">
            <w:pPr>
              <w:pStyle w:val="tabletext11"/>
              <w:jc w:val="center"/>
              <w:rPr>
                <w:ins w:id="4128" w:author="Author"/>
              </w:rPr>
            </w:pPr>
            <w:ins w:id="4129" w:author="Author">
              <w:r w:rsidRPr="008A5692">
                <w:t>1</w:t>
              </w:r>
            </w:ins>
          </w:p>
        </w:tc>
        <w:tc>
          <w:tcPr>
            <w:tcW w:w="1000" w:type="dxa"/>
            <w:tcBorders>
              <w:top w:val="single" w:sz="6" w:space="0" w:color="auto"/>
              <w:left w:val="single" w:sz="6" w:space="0" w:color="auto"/>
              <w:bottom w:val="single" w:sz="6" w:space="0" w:color="auto"/>
              <w:right w:val="single" w:sz="6" w:space="0" w:color="auto"/>
            </w:tcBorders>
            <w:vAlign w:val="bottom"/>
          </w:tcPr>
          <w:p w14:paraId="6496D4BB" w14:textId="77777777" w:rsidR="00C50A95" w:rsidRPr="008A5692" w:rsidRDefault="00C50A95" w:rsidP="00416506">
            <w:pPr>
              <w:pStyle w:val="tabletext11"/>
              <w:jc w:val="center"/>
              <w:rPr>
                <w:ins w:id="4130" w:author="Author"/>
              </w:rPr>
            </w:pPr>
            <w:ins w:id="4131" w:author="Author">
              <w:r w:rsidRPr="008A5692">
                <w:t>1.10</w:t>
              </w:r>
            </w:ins>
          </w:p>
        </w:tc>
        <w:tc>
          <w:tcPr>
            <w:tcW w:w="1000" w:type="dxa"/>
            <w:tcBorders>
              <w:top w:val="single" w:sz="6" w:space="0" w:color="auto"/>
              <w:left w:val="single" w:sz="6" w:space="0" w:color="auto"/>
              <w:bottom w:val="single" w:sz="6" w:space="0" w:color="auto"/>
              <w:right w:val="single" w:sz="6" w:space="0" w:color="auto"/>
            </w:tcBorders>
            <w:vAlign w:val="bottom"/>
          </w:tcPr>
          <w:p w14:paraId="096BF2FD" w14:textId="77777777" w:rsidR="00C50A95" w:rsidRPr="008A5692" w:rsidRDefault="00C50A95" w:rsidP="00416506">
            <w:pPr>
              <w:pStyle w:val="tabletext11"/>
              <w:jc w:val="center"/>
              <w:rPr>
                <w:ins w:id="4132" w:author="Author"/>
              </w:rPr>
            </w:pPr>
            <w:ins w:id="4133" w:author="Author">
              <w:r w:rsidRPr="008A5692">
                <w:t>1.13</w:t>
              </w:r>
            </w:ins>
          </w:p>
        </w:tc>
        <w:tc>
          <w:tcPr>
            <w:tcW w:w="1000" w:type="dxa"/>
            <w:tcBorders>
              <w:top w:val="single" w:sz="6" w:space="0" w:color="auto"/>
              <w:left w:val="single" w:sz="6" w:space="0" w:color="auto"/>
              <w:bottom w:val="single" w:sz="6" w:space="0" w:color="auto"/>
              <w:right w:val="single" w:sz="6" w:space="0" w:color="auto"/>
            </w:tcBorders>
            <w:vAlign w:val="bottom"/>
          </w:tcPr>
          <w:p w14:paraId="0D557A5A" w14:textId="77777777" w:rsidR="00C50A95" w:rsidRPr="008A5692" w:rsidRDefault="00C50A95" w:rsidP="00416506">
            <w:pPr>
              <w:pStyle w:val="tabletext11"/>
              <w:jc w:val="center"/>
              <w:rPr>
                <w:ins w:id="4134" w:author="Author"/>
              </w:rPr>
            </w:pPr>
            <w:ins w:id="4135" w:author="Author">
              <w:r w:rsidRPr="008A5692">
                <w:t>1.09</w:t>
              </w:r>
            </w:ins>
          </w:p>
        </w:tc>
      </w:tr>
      <w:tr w:rsidR="00C50A95" w:rsidRPr="008A5692" w14:paraId="652CED63" w14:textId="77777777" w:rsidTr="00416506">
        <w:trPr>
          <w:cantSplit/>
          <w:trHeight w:val="190"/>
          <w:ins w:id="4136" w:author="Author"/>
        </w:trPr>
        <w:tc>
          <w:tcPr>
            <w:tcW w:w="200" w:type="dxa"/>
            <w:tcBorders>
              <w:right w:val="single" w:sz="6" w:space="0" w:color="auto"/>
            </w:tcBorders>
            <w:shd w:val="clear" w:color="auto" w:fill="auto"/>
          </w:tcPr>
          <w:p w14:paraId="70F0F7A0" w14:textId="77777777" w:rsidR="00C50A95" w:rsidRPr="008A5692" w:rsidRDefault="00C50A95" w:rsidP="00416506">
            <w:pPr>
              <w:pStyle w:val="tabletext11"/>
              <w:rPr>
                <w:ins w:id="4137"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6758B540" w14:textId="77777777" w:rsidR="00C50A95" w:rsidRPr="008A5692" w:rsidRDefault="00C50A95" w:rsidP="00416506">
            <w:pPr>
              <w:pStyle w:val="tabletext11"/>
              <w:jc w:val="center"/>
              <w:rPr>
                <w:ins w:id="4138" w:author="Author"/>
              </w:rPr>
            </w:pPr>
            <w:ins w:id="4139" w:author="Author">
              <w:r w:rsidRPr="008A5692">
                <w:t>2</w:t>
              </w:r>
            </w:ins>
          </w:p>
        </w:tc>
        <w:tc>
          <w:tcPr>
            <w:tcW w:w="1000" w:type="dxa"/>
            <w:tcBorders>
              <w:top w:val="single" w:sz="6" w:space="0" w:color="auto"/>
              <w:left w:val="single" w:sz="6" w:space="0" w:color="auto"/>
              <w:bottom w:val="single" w:sz="6" w:space="0" w:color="auto"/>
              <w:right w:val="single" w:sz="6" w:space="0" w:color="auto"/>
            </w:tcBorders>
            <w:vAlign w:val="bottom"/>
          </w:tcPr>
          <w:p w14:paraId="512E4977" w14:textId="77777777" w:rsidR="00C50A95" w:rsidRPr="008A5692" w:rsidRDefault="00C50A95" w:rsidP="00416506">
            <w:pPr>
              <w:pStyle w:val="tabletext11"/>
              <w:jc w:val="center"/>
              <w:rPr>
                <w:ins w:id="4140" w:author="Author"/>
              </w:rPr>
            </w:pPr>
            <w:ins w:id="4141" w:author="Author">
              <w:r w:rsidRPr="008A5692">
                <w:t>1.06</w:t>
              </w:r>
            </w:ins>
          </w:p>
        </w:tc>
        <w:tc>
          <w:tcPr>
            <w:tcW w:w="1000" w:type="dxa"/>
            <w:tcBorders>
              <w:top w:val="single" w:sz="6" w:space="0" w:color="auto"/>
              <w:left w:val="single" w:sz="6" w:space="0" w:color="auto"/>
              <w:bottom w:val="single" w:sz="6" w:space="0" w:color="auto"/>
              <w:right w:val="single" w:sz="6" w:space="0" w:color="auto"/>
            </w:tcBorders>
            <w:vAlign w:val="bottom"/>
          </w:tcPr>
          <w:p w14:paraId="77C545AD" w14:textId="77777777" w:rsidR="00C50A95" w:rsidRPr="008A5692" w:rsidRDefault="00C50A95" w:rsidP="00416506">
            <w:pPr>
              <w:pStyle w:val="tabletext11"/>
              <w:jc w:val="center"/>
              <w:rPr>
                <w:ins w:id="4142" w:author="Author"/>
              </w:rPr>
            </w:pPr>
            <w:ins w:id="4143" w:author="Author">
              <w:r w:rsidRPr="008A5692">
                <w:t>1.08</w:t>
              </w:r>
            </w:ins>
          </w:p>
        </w:tc>
        <w:tc>
          <w:tcPr>
            <w:tcW w:w="1000" w:type="dxa"/>
            <w:tcBorders>
              <w:top w:val="single" w:sz="6" w:space="0" w:color="auto"/>
              <w:left w:val="single" w:sz="6" w:space="0" w:color="auto"/>
              <w:bottom w:val="single" w:sz="6" w:space="0" w:color="auto"/>
              <w:right w:val="single" w:sz="6" w:space="0" w:color="auto"/>
            </w:tcBorders>
            <w:vAlign w:val="bottom"/>
          </w:tcPr>
          <w:p w14:paraId="660EE9D1" w14:textId="77777777" w:rsidR="00C50A95" w:rsidRPr="008A5692" w:rsidRDefault="00C50A95" w:rsidP="00416506">
            <w:pPr>
              <w:pStyle w:val="tabletext11"/>
              <w:jc w:val="center"/>
              <w:rPr>
                <w:ins w:id="4144" w:author="Author"/>
              </w:rPr>
            </w:pPr>
            <w:ins w:id="4145" w:author="Author">
              <w:r w:rsidRPr="008A5692">
                <w:t>1.06</w:t>
              </w:r>
            </w:ins>
          </w:p>
        </w:tc>
      </w:tr>
      <w:tr w:rsidR="00C50A95" w:rsidRPr="008A5692" w14:paraId="222A45AC" w14:textId="77777777" w:rsidTr="00416506">
        <w:trPr>
          <w:cantSplit/>
          <w:trHeight w:val="190"/>
          <w:ins w:id="4146" w:author="Author"/>
        </w:trPr>
        <w:tc>
          <w:tcPr>
            <w:tcW w:w="200" w:type="dxa"/>
            <w:tcBorders>
              <w:right w:val="single" w:sz="6" w:space="0" w:color="auto"/>
            </w:tcBorders>
            <w:shd w:val="clear" w:color="auto" w:fill="auto"/>
          </w:tcPr>
          <w:p w14:paraId="079BCF7A" w14:textId="77777777" w:rsidR="00C50A95" w:rsidRPr="008A5692" w:rsidRDefault="00C50A95" w:rsidP="00416506">
            <w:pPr>
              <w:pStyle w:val="tabletext11"/>
              <w:rPr>
                <w:ins w:id="4147"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7F732CFF" w14:textId="77777777" w:rsidR="00C50A95" w:rsidRPr="008A5692" w:rsidRDefault="00C50A95" w:rsidP="00416506">
            <w:pPr>
              <w:pStyle w:val="tabletext11"/>
              <w:jc w:val="center"/>
              <w:rPr>
                <w:ins w:id="4148" w:author="Author"/>
              </w:rPr>
            </w:pPr>
            <w:ins w:id="4149" w:author="Author">
              <w:r w:rsidRPr="008A5692">
                <w:t>3 to 4</w:t>
              </w:r>
            </w:ins>
          </w:p>
        </w:tc>
        <w:tc>
          <w:tcPr>
            <w:tcW w:w="1000" w:type="dxa"/>
            <w:tcBorders>
              <w:top w:val="single" w:sz="6" w:space="0" w:color="auto"/>
              <w:left w:val="single" w:sz="6" w:space="0" w:color="auto"/>
              <w:bottom w:val="single" w:sz="6" w:space="0" w:color="auto"/>
              <w:right w:val="single" w:sz="6" w:space="0" w:color="auto"/>
            </w:tcBorders>
            <w:vAlign w:val="bottom"/>
          </w:tcPr>
          <w:p w14:paraId="00921CE4" w14:textId="77777777" w:rsidR="00C50A95" w:rsidRPr="008A5692" w:rsidRDefault="00C50A95" w:rsidP="00416506">
            <w:pPr>
              <w:pStyle w:val="tabletext11"/>
              <w:jc w:val="center"/>
              <w:rPr>
                <w:ins w:id="4150" w:author="Author"/>
              </w:rPr>
            </w:pPr>
            <w:ins w:id="4151" w:author="Author">
              <w:r w:rsidRPr="008A5692">
                <w:t>1.03</w:t>
              </w:r>
            </w:ins>
          </w:p>
        </w:tc>
        <w:tc>
          <w:tcPr>
            <w:tcW w:w="1000" w:type="dxa"/>
            <w:tcBorders>
              <w:top w:val="single" w:sz="6" w:space="0" w:color="auto"/>
              <w:left w:val="single" w:sz="6" w:space="0" w:color="auto"/>
              <w:bottom w:val="single" w:sz="6" w:space="0" w:color="auto"/>
              <w:right w:val="single" w:sz="6" w:space="0" w:color="auto"/>
            </w:tcBorders>
            <w:vAlign w:val="bottom"/>
          </w:tcPr>
          <w:p w14:paraId="006AF9D3" w14:textId="77777777" w:rsidR="00C50A95" w:rsidRPr="008A5692" w:rsidRDefault="00C50A95" w:rsidP="00416506">
            <w:pPr>
              <w:pStyle w:val="tabletext11"/>
              <w:jc w:val="center"/>
              <w:rPr>
                <w:ins w:id="4152" w:author="Author"/>
              </w:rPr>
            </w:pPr>
            <w:ins w:id="4153" w:author="Author">
              <w:r w:rsidRPr="008A5692">
                <w:t>1.04</w:t>
              </w:r>
            </w:ins>
          </w:p>
        </w:tc>
        <w:tc>
          <w:tcPr>
            <w:tcW w:w="1000" w:type="dxa"/>
            <w:tcBorders>
              <w:top w:val="single" w:sz="6" w:space="0" w:color="auto"/>
              <w:left w:val="single" w:sz="6" w:space="0" w:color="auto"/>
              <w:bottom w:val="single" w:sz="6" w:space="0" w:color="auto"/>
              <w:right w:val="single" w:sz="6" w:space="0" w:color="auto"/>
            </w:tcBorders>
            <w:vAlign w:val="bottom"/>
          </w:tcPr>
          <w:p w14:paraId="22FEC076" w14:textId="77777777" w:rsidR="00C50A95" w:rsidRPr="008A5692" w:rsidRDefault="00C50A95" w:rsidP="00416506">
            <w:pPr>
              <w:pStyle w:val="tabletext11"/>
              <w:jc w:val="center"/>
              <w:rPr>
                <w:ins w:id="4154" w:author="Author"/>
              </w:rPr>
            </w:pPr>
            <w:ins w:id="4155" w:author="Author">
              <w:r w:rsidRPr="008A5692">
                <w:t>1.04</w:t>
              </w:r>
            </w:ins>
          </w:p>
        </w:tc>
      </w:tr>
      <w:tr w:rsidR="00C50A95" w:rsidRPr="008A5692" w14:paraId="5202473B" w14:textId="77777777" w:rsidTr="00416506">
        <w:trPr>
          <w:cantSplit/>
          <w:trHeight w:val="190"/>
          <w:ins w:id="4156" w:author="Author"/>
        </w:trPr>
        <w:tc>
          <w:tcPr>
            <w:tcW w:w="200" w:type="dxa"/>
            <w:tcBorders>
              <w:right w:val="single" w:sz="6" w:space="0" w:color="auto"/>
            </w:tcBorders>
            <w:shd w:val="clear" w:color="auto" w:fill="auto"/>
          </w:tcPr>
          <w:p w14:paraId="4ABF97A9" w14:textId="77777777" w:rsidR="00C50A95" w:rsidRPr="008A5692" w:rsidRDefault="00C50A95" w:rsidP="00416506">
            <w:pPr>
              <w:pStyle w:val="tabletext11"/>
              <w:rPr>
                <w:ins w:id="4157"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332A0B1F" w14:textId="77777777" w:rsidR="00C50A95" w:rsidRPr="008A5692" w:rsidRDefault="00C50A95" w:rsidP="00416506">
            <w:pPr>
              <w:pStyle w:val="tabletext11"/>
              <w:jc w:val="center"/>
              <w:rPr>
                <w:ins w:id="4158" w:author="Author"/>
              </w:rPr>
            </w:pPr>
            <w:ins w:id="4159" w:author="Author">
              <w:r w:rsidRPr="008A5692">
                <w:t>5 to 9</w:t>
              </w:r>
            </w:ins>
          </w:p>
        </w:tc>
        <w:tc>
          <w:tcPr>
            <w:tcW w:w="1000" w:type="dxa"/>
            <w:tcBorders>
              <w:top w:val="single" w:sz="6" w:space="0" w:color="auto"/>
              <w:left w:val="single" w:sz="6" w:space="0" w:color="auto"/>
              <w:bottom w:val="single" w:sz="6" w:space="0" w:color="auto"/>
              <w:right w:val="single" w:sz="6" w:space="0" w:color="auto"/>
            </w:tcBorders>
            <w:vAlign w:val="bottom"/>
          </w:tcPr>
          <w:p w14:paraId="6EF96273" w14:textId="77777777" w:rsidR="00C50A95" w:rsidRPr="008A5692" w:rsidRDefault="00C50A95" w:rsidP="00416506">
            <w:pPr>
              <w:pStyle w:val="tabletext11"/>
              <w:jc w:val="center"/>
              <w:rPr>
                <w:ins w:id="4160" w:author="Author"/>
              </w:rPr>
            </w:pPr>
            <w:ins w:id="4161" w:author="Author">
              <w:r w:rsidRPr="008A5692">
                <w:t>1.00</w:t>
              </w:r>
            </w:ins>
          </w:p>
        </w:tc>
        <w:tc>
          <w:tcPr>
            <w:tcW w:w="1000" w:type="dxa"/>
            <w:tcBorders>
              <w:top w:val="single" w:sz="6" w:space="0" w:color="auto"/>
              <w:left w:val="single" w:sz="6" w:space="0" w:color="auto"/>
              <w:bottom w:val="single" w:sz="6" w:space="0" w:color="auto"/>
              <w:right w:val="single" w:sz="6" w:space="0" w:color="auto"/>
            </w:tcBorders>
            <w:vAlign w:val="bottom"/>
          </w:tcPr>
          <w:p w14:paraId="7042CCD6" w14:textId="77777777" w:rsidR="00C50A95" w:rsidRPr="008A5692" w:rsidRDefault="00C50A95" w:rsidP="00416506">
            <w:pPr>
              <w:pStyle w:val="tabletext11"/>
              <w:jc w:val="center"/>
              <w:rPr>
                <w:ins w:id="4162" w:author="Author"/>
              </w:rPr>
            </w:pPr>
            <w:ins w:id="4163" w:author="Author">
              <w:r w:rsidRPr="008A5692">
                <w:t>0.99</w:t>
              </w:r>
            </w:ins>
          </w:p>
        </w:tc>
        <w:tc>
          <w:tcPr>
            <w:tcW w:w="1000" w:type="dxa"/>
            <w:tcBorders>
              <w:top w:val="single" w:sz="6" w:space="0" w:color="auto"/>
              <w:left w:val="single" w:sz="6" w:space="0" w:color="auto"/>
              <w:bottom w:val="single" w:sz="6" w:space="0" w:color="auto"/>
              <w:right w:val="single" w:sz="6" w:space="0" w:color="auto"/>
            </w:tcBorders>
            <w:vAlign w:val="bottom"/>
          </w:tcPr>
          <w:p w14:paraId="4DB91FB5" w14:textId="77777777" w:rsidR="00C50A95" w:rsidRPr="008A5692" w:rsidRDefault="00C50A95" w:rsidP="00416506">
            <w:pPr>
              <w:pStyle w:val="tabletext11"/>
              <w:jc w:val="center"/>
              <w:rPr>
                <w:ins w:id="4164" w:author="Author"/>
              </w:rPr>
            </w:pPr>
            <w:ins w:id="4165" w:author="Author">
              <w:r w:rsidRPr="008A5692">
                <w:t>1.00</w:t>
              </w:r>
            </w:ins>
          </w:p>
        </w:tc>
      </w:tr>
      <w:tr w:rsidR="00C50A95" w:rsidRPr="008A5692" w14:paraId="5FC10905" w14:textId="77777777" w:rsidTr="00416506">
        <w:trPr>
          <w:cantSplit/>
          <w:trHeight w:val="190"/>
          <w:ins w:id="4166" w:author="Author"/>
        </w:trPr>
        <w:tc>
          <w:tcPr>
            <w:tcW w:w="200" w:type="dxa"/>
            <w:tcBorders>
              <w:right w:val="single" w:sz="6" w:space="0" w:color="auto"/>
            </w:tcBorders>
            <w:shd w:val="clear" w:color="auto" w:fill="auto"/>
          </w:tcPr>
          <w:p w14:paraId="3C739287" w14:textId="77777777" w:rsidR="00C50A95" w:rsidRPr="008A5692" w:rsidRDefault="00C50A95" w:rsidP="00416506">
            <w:pPr>
              <w:pStyle w:val="tabletext11"/>
              <w:rPr>
                <w:ins w:id="4167"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38C914B1" w14:textId="77777777" w:rsidR="00C50A95" w:rsidRPr="008A5692" w:rsidRDefault="00C50A95" w:rsidP="00416506">
            <w:pPr>
              <w:pStyle w:val="tabletext11"/>
              <w:jc w:val="center"/>
              <w:rPr>
                <w:ins w:id="4168" w:author="Author"/>
              </w:rPr>
            </w:pPr>
            <w:ins w:id="4169" w:author="Author">
              <w:r w:rsidRPr="008A5692">
                <w:t>10 to 14</w:t>
              </w:r>
            </w:ins>
          </w:p>
        </w:tc>
        <w:tc>
          <w:tcPr>
            <w:tcW w:w="1000" w:type="dxa"/>
            <w:tcBorders>
              <w:top w:val="single" w:sz="6" w:space="0" w:color="auto"/>
              <w:left w:val="single" w:sz="6" w:space="0" w:color="auto"/>
              <w:bottom w:val="single" w:sz="6" w:space="0" w:color="auto"/>
              <w:right w:val="single" w:sz="6" w:space="0" w:color="auto"/>
            </w:tcBorders>
            <w:vAlign w:val="bottom"/>
          </w:tcPr>
          <w:p w14:paraId="152BA75D" w14:textId="77777777" w:rsidR="00C50A95" w:rsidRPr="008A5692" w:rsidRDefault="00C50A95" w:rsidP="00416506">
            <w:pPr>
              <w:pStyle w:val="tabletext11"/>
              <w:jc w:val="center"/>
              <w:rPr>
                <w:ins w:id="4170" w:author="Author"/>
              </w:rPr>
            </w:pPr>
            <w:ins w:id="4171" w:author="Author">
              <w:r w:rsidRPr="008A5692">
                <w:t>0.97</w:t>
              </w:r>
            </w:ins>
          </w:p>
        </w:tc>
        <w:tc>
          <w:tcPr>
            <w:tcW w:w="1000" w:type="dxa"/>
            <w:tcBorders>
              <w:top w:val="single" w:sz="6" w:space="0" w:color="auto"/>
              <w:left w:val="single" w:sz="6" w:space="0" w:color="auto"/>
              <w:bottom w:val="single" w:sz="6" w:space="0" w:color="auto"/>
              <w:right w:val="single" w:sz="6" w:space="0" w:color="auto"/>
            </w:tcBorders>
            <w:vAlign w:val="bottom"/>
          </w:tcPr>
          <w:p w14:paraId="46C06530" w14:textId="77777777" w:rsidR="00C50A95" w:rsidRPr="008A5692" w:rsidRDefault="00C50A95" w:rsidP="00416506">
            <w:pPr>
              <w:pStyle w:val="tabletext11"/>
              <w:jc w:val="center"/>
              <w:rPr>
                <w:ins w:id="4172" w:author="Author"/>
              </w:rPr>
            </w:pPr>
            <w:ins w:id="4173" w:author="Author">
              <w:r w:rsidRPr="008A5692">
                <w:t>0.95</w:t>
              </w:r>
            </w:ins>
          </w:p>
        </w:tc>
        <w:tc>
          <w:tcPr>
            <w:tcW w:w="1000" w:type="dxa"/>
            <w:tcBorders>
              <w:top w:val="single" w:sz="6" w:space="0" w:color="auto"/>
              <w:left w:val="single" w:sz="6" w:space="0" w:color="auto"/>
              <w:bottom w:val="single" w:sz="6" w:space="0" w:color="auto"/>
              <w:right w:val="single" w:sz="6" w:space="0" w:color="auto"/>
            </w:tcBorders>
            <w:vAlign w:val="bottom"/>
          </w:tcPr>
          <w:p w14:paraId="5DF6CA70" w14:textId="77777777" w:rsidR="00C50A95" w:rsidRPr="008A5692" w:rsidRDefault="00C50A95" w:rsidP="00416506">
            <w:pPr>
              <w:pStyle w:val="tabletext11"/>
              <w:jc w:val="center"/>
              <w:rPr>
                <w:ins w:id="4174" w:author="Author"/>
              </w:rPr>
            </w:pPr>
            <w:ins w:id="4175" w:author="Author">
              <w:r w:rsidRPr="008A5692">
                <w:t>0.94</w:t>
              </w:r>
            </w:ins>
          </w:p>
        </w:tc>
      </w:tr>
      <w:tr w:rsidR="00C50A95" w:rsidRPr="008A5692" w14:paraId="205A32D9" w14:textId="77777777" w:rsidTr="00416506">
        <w:trPr>
          <w:cantSplit/>
          <w:trHeight w:val="190"/>
          <w:ins w:id="4176" w:author="Author"/>
        </w:trPr>
        <w:tc>
          <w:tcPr>
            <w:tcW w:w="200" w:type="dxa"/>
            <w:tcBorders>
              <w:right w:val="single" w:sz="6" w:space="0" w:color="auto"/>
            </w:tcBorders>
            <w:shd w:val="clear" w:color="auto" w:fill="auto"/>
          </w:tcPr>
          <w:p w14:paraId="0B83F8F5" w14:textId="77777777" w:rsidR="00C50A95" w:rsidRPr="008A5692" w:rsidRDefault="00C50A95" w:rsidP="00416506">
            <w:pPr>
              <w:pStyle w:val="tabletext11"/>
              <w:rPr>
                <w:ins w:id="4177"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60F2974F" w14:textId="77777777" w:rsidR="00C50A95" w:rsidRPr="008A5692" w:rsidRDefault="00C50A95" w:rsidP="00416506">
            <w:pPr>
              <w:pStyle w:val="tabletext11"/>
              <w:jc w:val="center"/>
              <w:rPr>
                <w:ins w:id="4178" w:author="Author"/>
              </w:rPr>
            </w:pPr>
            <w:ins w:id="4179" w:author="Author">
              <w:r w:rsidRPr="008A5692">
                <w:t>15 to 19</w:t>
              </w:r>
            </w:ins>
          </w:p>
        </w:tc>
        <w:tc>
          <w:tcPr>
            <w:tcW w:w="1000" w:type="dxa"/>
            <w:tcBorders>
              <w:top w:val="single" w:sz="6" w:space="0" w:color="auto"/>
              <w:left w:val="single" w:sz="6" w:space="0" w:color="auto"/>
              <w:bottom w:val="single" w:sz="6" w:space="0" w:color="auto"/>
              <w:right w:val="single" w:sz="6" w:space="0" w:color="auto"/>
            </w:tcBorders>
            <w:vAlign w:val="bottom"/>
          </w:tcPr>
          <w:p w14:paraId="55A39667" w14:textId="77777777" w:rsidR="00C50A95" w:rsidRPr="008A5692" w:rsidRDefault="00C50A95" w:rsidP="00416506">
            <w:pPr>
              <w:pStyle w:val="tabletext11"/>
              <w:jc w:val="center"/>
              <w:rPr>
                <w:ins w:id="4180" w:author="Author"/>
              </w:rPr>
            </w:pPr>
            <w:ins w:id="4181" w:author="Author">
              <w:r w:rsidRPr="008A5692">
                <w:t>0.95</w:t>
              </w:r>
            </w:ins>
          </w:p>
        </w:tc>
        <w:tc>
          <w:tcPr>
            <w:tcW w:w="1000" w:type="dxa"/>
            <w:tcBorders>
              <w:top w:val="single" w:sz="6" w:space="0" w:color="auto"/>
              <w:left w:val="single" w:sz="6" w:space="0" w:color="auto"/>
              <w:bottom w:val="single" w:sz="6" w:space="0" w:color="auto"/>
              <w:right w:val="single" w:sz="6" w:space="0" w:color="auto"/>
            </w:tcBorders>
            <w:vAlign w:val="bottom"/>
          </w:tcPr>
          <w:p w14:paraId="7FCDCC0D" w14:textId="77777777" w:rsidR="00C50A95" w:rsidRPr="008A5692" w:rsidRDefault="00C50A95" w:rsidP="00416506">
            <w:pPr>
              <w:pStyle w:val="tabletext11"/>
              <w:jc w:val="center"/>
              <w:rPr>
                <w:ins w:id="4182" w:author="Author"/>
              </w:rPr>
            </w:pPr>
            <w:ins w:id="4183" w:author="Author">
              <w:r w:rsidRPr="008A5692">
                <w:t>0.93</w:t>
              </w:r>
            </w:ins>
          </w:p>
        </w:tc>
        <w:tc>
          <w:tcPr>
            <w:tcW w:w="1000" w:type="dxa"/>
            <w:tcBorders>
              <w:top w:val="single" w:sz="6" w:space="0" w:color="auto"/>
              <w:left w:val="single" w:sz="6" w:space="0" w:color="auto"/>
              <w:bottom w:val="single" w:sz="6" w:space="0" w:color="auto"/>
              <w:right w:val="single" w:sz="6" w:space="0" w:color="auto"/>
            </w:tcBorders>
            <w:vAlign w:val="bottom"/>
          </w:tcPr>
          <w:p w14:paraId="1519F860" w14:textId="77777777" w:rsidR="00C50A95" w:rsidRPr="008A5692" w:rsidRDefault="00C50A95" w:rsidP="00416506">
            <w:pPr>
              <w:pStyle w:val="tabletext11"/>
              <w:jc w:val="center"/>
              <w:rPr>
                <w:ins w:id="4184" w:author="Author"/>
              </w:rPr>
            </w:pPr>
            <w:ins w:id="4185" w:author="Author">
              <w:r w:rsidRPr="008A5692">
                <w:t>0.91</w:t>
              </w:r>
            </w:ins>
          </w:p>
        </w:tc>
      </w:tr>
      <w:tr w:rsidR="00C50A95" w:rsidRPr="008A5692" w14:paraId="41A2F46A" w14:textId="77777777" w:rsidTr="00416506">
        <w:trPr>
          <w:cantSplit/>
          <w:trHeight w:val="190"/>
          <w:ins w:id="4186" w:author="Author"/>
        </w:trPr>
        <w:tc>
          <w:tcPr>
            <w:tcW w:w="200" w:type="dxa"/>
            <w:tcBorders>
              <w:right w:val="single" w:sz="6" w:space="0" w:color="auto"/>
            </w:tcBorders>
            <w:shd w:val="clear" w:color="auto" w:fill="auto"/>
          </w:tcPr>
          <w:p w14:paraId="3F5D7C9C" w14:textId="77777777" w:rsidR="00C50A95" w:rsidRPr="008A5692" w:rsidRDefault="00C50A95" w:rsidP="00416506">
            <w:pPr>
              <w:pStyle w:val="tabletext11"/>
              <w:rPr>
                <w:ins w:id="4187"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008234FB" w14:textId="77777777" w:rsidR="00C50A95" w:rsidRPr="008A5692" w:rsidRDefault="00C50A95" w:rsidP="00416506">
            <w:pPr>
              <w:pStyle w:val="tabletext11"/>
              <w:jc w:val="center"/>
              <w:rPr>
                <w:ins w:id="4188" w:author="Author"/>
              </w:rPr>
            </w:pPr>
            <w:ins w:id="4189" w:author="Author">
              <w:r w:rsidRPr="008A5692">
                <w:t>20 to 29</w:t>
              </w:r>
            </w:ins>
          </w:p>
        </w:tc>
        <w:tc>
          <w:tcPr>
            <w:tcW w:w="1000" w:type="dxa"/>
            <w:tcBorders>
              <w:top w:val="single" w:sz="6" w:space="0" w:color="auto"/>
              <w:left w:val="single" w:sz="6" w:space="0" w:color="auto"/>
              <w:bottom w:val="single" w:sz="6" w:space="0" w:color="auto"/>
              <w:right w:val="single" w:sz="6" w:space="0" w:color="auto"/>
            </w:tcBorders>
            <w:vAlign w:val="bottom"/>
          </w:tcPr>
          <w:p w14:paraId="1E373F87" w14:textId="77777777" w:rsidR="00C50A95" w:rsidRPr="008A5692" w:rsidRDefault="00C50A95" w:rsidP="00416506">
            <w:pPr>
              <w:pStyle w:val="tabletext11"/>
              <w:jc w:val="center"/>
              <w:rPr>
                <w:ins w:id="4190" w:author="Author"/>
              </w:rPr>
            </w:pPr>
            <w:ins w:id="4191" w:author="Author">
              <w:r w:rsidRPr="008A5692">
                <w:t>0.93</w:t>
              </w:r>
            </w:ins>
          </w:p>
        </w:tc>
        <w:tc>
          <w:tcPr>
            <w:tcW w:w="1000" w:type="dxa"/>
            <w:tcBorders>
              <w:top w:val="single" w:sz="6" w:space="0" w:color="auto"/>
              <w:left w:val="single" w:sz="6" w:space="0" w:color="auto"/>
              <w:bottom w:val="single" w:sz="6" w:space="0" w:color="auto"/>
              <w:right w:val="single" w:sz="6" w:space="0" w:color="auto"/>
            </w:tcBorders>
            <w:vAlign w:val="bottom"/>
          </w:tcPr>
          <w:p w14:paraId="488CD651" w14:textId="77777777" w:rsidR="00C50A95" w:rsidRPr="008A5692" w:rsidRDefault="00C50A95" w:rsidP="00416506">
            <w:pPr>
              <w:pStyle w:val="tabletext11"/>
              <w:jc w:val="center"/>
              <w:rPr>
                <w:ins w:id="4192" w:author="Author"/>
              </w:rPr>
            </w:pPr>
            <w:ins w:id="4193" w:author="Author">
              <w:r w:rsidRPr="008A5692">
                <w:t>0.91</w:t>
              </w:r>
            </w:ins>
          </w:p>
        </w:tc>
        <w:tc>
          <w:tcPr>
            <w:tcW w:w="1000" w:type="dxa"/>
            <w:tcBorders>
              <w:top w:val="single" w:sz="6" w:space="0" w:color="auto"/>
              <w:left w:val="single" w:sz="6" w:space="0" w:color="auto"/>
              <w:bottom w:val="single" w:sz="6" w:space="0" w:color="auto"/>
              <w:right w:val="single" w:sz="6" w:space="0" w:color="auto"/>
            </w:tcBorders>
            <w:vAlign w:val="bottom"/>
          </w:tcPr>
          <w:p w14:paraId="5E06B036" w14:textId="77777777" w:rsidR="00C50A95" w:rsidRPr="008A5692" w:rsidRDefault="00C50A95" w:rsidP="00416506">
            <w:pPr>
              <w:pStyle w:val="tabletext11"/>
              <w:jc w:val="center"/>
              <w:rPr>
                <w:ins w:id="4194" w:author="Author"/>
              </w:rPr>
            </w:pPr>
            <w:ins w:id="4195" w:author="Author">
              <w:r w:rsidRPr="008A5692">
                <w:t>0.87</w:t>
              </w:r>
            </w:ins>
          </w:p>
        </w:tc>
      </w:tr>
      <w:tr w:rsidR="00C50A95" w:rsidRPr="008A5692" w14:paraId="6D3503BF" w14:textId="77777777" w:rsidTr="00416506">
        <w:trPr>
          <w:cantSplit/>
          <w:trHeight w:val="190"/>
          <w:ins w:id="4196" w:author="Author"/>
        </w:trPr>
        <w:tc>
          <w:tcPr>
            <w:tcW w:w="200" w:type="dxa"/>
            <w:tcBorders>
              <w:right w:val="single" w:sz="6" w:space="0" w:color="auto"/>
            </w:tcBorders>
            <w:shd w:val="clear" w:color="auto" w:fill="auto"/>
          </w:tcPr>
          <w:p w14:paraId="23875675" w14:textId="77777777" w:rsidR="00C50A95" w:rsidRPr="008A5692" w:rsidRDefault="00C50A95" w:rsidP="00416506">
            <w:pPr>
              <w:pStyle w:val="tabletext11"/>
              <w:rPr>
                <w:ins w:id="4197"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1A0C9914" w14:textId="77777777" w:rsidR="00C50A95" w:rsidRPr="008A5692" w:rsidRDefault="00C50A95" w:rsidP="00416506">
            <w:pPr>
              <w:pStyle w:val="tabletext11"/>
              <w:jc w:val="center"/>
              <w:rPr>
                <w:ins w:id="4198" w:author="Author"/>
              </w:rPr>
            </w:pPr>
            <w:ins w:id="4199" w:author="Author">
              <w:r w:rsidRPr="008A5692">
                <w:t>30 to 39</w:t>
              </w:r>
            </w:ins>
          </w:p>
        </w:tc>
        <w:tc>
          <w:tcPr>
            <w:tcW w:w="1000" w:type="dxa"/>
            <w:tcBorders>
              <w:top w:val="single" w:sz="6" w:space="0" w:color="auto"/>
              <w:left w:val="single" w:sz="6" w:space="0" w:color="auto"/>
              <w:bottom w:val="single" w:sz="6" w:space="0" w:color="auto"/>
              <w:right w:val="single" w:sz="6" w:space="0" w:color="auto"/>
            </w:tcBorders>
            <w:vAlign w:val="bottom"/>
          </w:tcPr>
          <w:p w14:paraId="70594E2F" w14:textId="77777777" w:rsidR="00C50A95" w:rsidRPr="008A5692" w:rsidRDefault="00C50A95" w:rsidP="00416506">
            <w:pPr>
              <w:pStyle w:val="tabletext11"/>
              <w:jc w:val="center"/>
              <w:rPr>
                <w:ins w:id="4200" w:author="Author"/>
              </w:rPr>
            </w:pPr>
            <w:ins w:id="4201" w:author="Author">
              <w:r w:rsidRPr="008A5692">
                <w:t>0.92</w:t>
              </w:r>
            </w:ins>
          </w:p>
        </w:tc>
        <w:tc>
          <w:tcPr>
            <w:tcW w:w="1000" w:type="dxa"/>
            <w:tcBorders>
              <w:top w:val="single" w:sz="6" w:space="0" w:color="auto"/>
              <w:left w:val="single" w:sz="6" w:space="0" w:color="auto"/>
              <w:bottom w:val="single" w:sz="6" w:space="0" w:color="auto"/>
              <w:right w:val="single" w:sz="6" w:space="0" w:color="auto"/>
            </w:tcBorders>
            <w:vAlign w:val="bottom"/>
          </w:tcPr>
          <w:p w14:paraId="2D194A93" w14:textId="77777777" w:rsidR="00C50A95" w:rsidRPr="008A5692" w:rsidRDefault="00C50A95" w:rsidP="00416506">
            <w:pPr>
              <w:pStyle w:val="tabletext11"/>
              <w:jc w:val="center"/>
              <w:rPr>
                <w:ins w:id="4202" w:author="Author"/>
              </w:rPr>
            </w:pPr>
            <w:ins w:id="4203" w:author="Author">
              <w:r w:rsidRPr="008A5692">
                <w:t>0.89</w:t>
              </w:r>
            </w:ins>
          </w:p>
        </w:tc>
        <w:tc>
          <w:tcPr>
            <w:tcW w:w="1000" w:type="dxa"/>
            <w:tcBorders>
              <w:top w:val="single" w:sz="6" w:space="0" w:color="auto"/>
              <w:left w:val="single" w:sz="6" w:space="0" w:color="auto"/>
              <w:bottom w:val="single" w:sz="6" w:space="0" w:color="auto"/>
              <w:right w:val="single" w:sz="6" w:space="0" w:color="auto"/>
            </w:tcBorders>
            <w:vAlign w:val="bottom"/>
          </w:tcPr>
          <w:p w14:paraId="3E4EB9A7" w14:textId="77777777" w:rsidR="00C50A95" w:rsidRPr="008A5692" w:rsidRDefault="00C50A95" w:rsidP="00416506">
            <w:pPr>
              <w:pStyle w:val="tabletext11"/>
              <w:jc w:val="center"/>
              <w:rPr>
                <w:ins w:id="4204" w:author="Author"/>
              </w:rPr>
            </w:pPr>
            <w:ins w:id="4205" w:author="Author">
              <w:r w:rsidRPr="008A5692">
                <w:t>0.84</w:t>
              </w:r>
            </w:ins>
          </w:p>
        </w:tc>
      </w:tr>
      <w:tr w:rsidR="00C50A95" w:rsidRPr="008A5692" w14:paraId="5070B4B4" w14:textId="77777777" w:rsidTr="00416506">
        <w:trPr>
          <w:cantSplit/>
          <w:trHeight w:val="190"/>
          <w:ins w:id="4206" w:author="Author"/>
        </w:trPr>
        <w:tc>
          <w:tcPr>
            <w:tcW w:w="200" w:type="dxa"/>
            <w:tcBorders>
              <w:right w:val="single" w:sz="6" w:space="0" w:color="auto"/>
            </w:tcBorders>
            <w:shd w:val="clear" w:color="auto" w:fill="auto"/>
          </w:tcPr>
          <w:p w14:paraId="25DDAC8D" w14:textId="77777777" w:rsidR="00C50A95" w:rsidRPr="008A5692" w:rsidRDefault="00C50A95" w:rsidP="00416506">
            <w:pPr>
              <w:pStyle w:val="tabletext11"/>
              <w:rPr>
                <w:ins w:id="4207"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443161EF" w14:textId="77777777" w:rsidR="00C50A95" w:rsidRPr="008A5692" w:rsidRDefault="00C50A95" w:rsidP="00416506">
            <w:pPr>
              <w:pStyle w:val="tabletext11"/>
              <w:jc w:val="center"/>
              <w:rPr>
                <w:ins w:id="4208" w:author="Author"/>
              </w:rPr>
            </w:pPr>
            <w:ins w:id="4209" w:author="Author">
              <w:r w:rsidRPr="008A5692">
                <w:t>40 to 49</w:t>
              </w:r>
            </w:ins>
          </w:p>
        </w:tc>
        <w:tc>
          <w:tcPr>
            <w:tcW w:w="1000" w:type="dxa"/>
            <w:tcBorders>
              <w:top w:val="single" w:sz="6" w:space="0" w:color="auto"/>
              <w:left w:val="single" w:sz="6" w:space="0" w:color="auto"/>
              <w:bottom w:val="single" w:sz="6" w:space="0" w:color="auto"/>
              <w:right w:val="single" w:sz="6" w:space="0" w:color="auto"/>
            </w:tcBorders>
            <w:vAlign w:val="bottom"/>
          </w:tcPr>
          <w:p w14:paraId="3586D6F5" w14:textId="77777777" w:rsidR="00C50A95" w:rsidRPr="008A5692" w:rsidRDefault="00C50A95" w:rsidP="00416506">
            <w:pPr>
              <w:pStyle w:val="tabletext11"/>
              <w:jc w:val="center"/>
              <w:rPr>
                <w:ins w:id="4210" w:author="Author"/>
              </w:rPr>
            </w:pPr>
            <w:ins w:id="4211" w:author="Author">
              <w:r w:rsidRPr="008A5692">
                <w:t>0.91</w:t>
              </w:r>
            </w:ins>
          </w:p>
        </w:tc>
        <w:tc>
          <w:tcPr>
            <w:tcW w:w="1000" w:type="dxa"/>
            <w:tcBorders>
              <w:top w:val="single" w:sz="6" w:space="0" w:color="auto"/>
              <w:left w:val="single" w:sz="6" w:space="0" w:color="auto"/>
              <w:bottom w:val="single" w:sz="6" w:space="0" w:color="auto"/>
              <w:right w:val="single" w:sz="6" w:space="0" w:color="auto"/>
            </w:tcBorders>
            <w:vAlign w:val="bottom"/>
          </w:tcPr>
          <w:p w14:paraId="10F13346" w14:textId="77777777" w:rsidR="00C50A95" w:rsidRPr="008A5692" w:rsidRDefault="00C50A95" w:rsidP="00416506">
            <w:pPr>
              <w:pStyle w:val="tabletext11"/>
              <w:jc w:val="center"/>
              <w:rPr>
                <w:ins w:id="4212" w:author="Author"/>
              </w:rPr>
            </w:pPr>
            <w:ins w:id="4213" w:author="Author">
              <w:r w:rsidRPr="008A5692">
                <w:t>0.87</w:t>
              </w:r>
            </w:ins>
          </w:p>
        </w:tc>
        <w:tc>
          <w:tcPr>
            <w:tcW w:w="1000" w:type="dxa"/>
            <w:tcBorders>
              <w:top w:val="single" w:sz="6" w:space="0" w:color="auto"/>
              <w:left w:val="single" w:sz="6" w:space="0" w:color="auto"/>
              <w:bottom w:val="single" w:sz="6" w:space="0" w:color="auto"/>
              <w:right w:val="single" w:sz="6" w:space="0" w:color="auto"/>
            </w:tcBorders>
            <w:vAlign w:val="bottom"/>
          </w:tcPr>
          <w:p w14:paraId="1048B5BC" w14:textId="77777777" w:rsidR="00C50A95" w:rsidRPr="008A5692" w:rsidRDefault="00C50A95" w:rsidP="00416506">
            <w:pPr>
              <w:pStyle w:val="tabletext11"/>
              <w:jc w:val="center"/>
              <w:rPr>
                <w:ins w:id="4214" w:author="Author"/>
              </w:rPr>
            </w:pPr>
            <w:ins w:id="4215" w:author="Author">
              <w:r w:rsidRPr="008A5692">
                <w:t>0.81</w:t>
              </w:r>
            </w:ins>
          </w:p>
        </w:tc>
      </w:tr>
      <w:tr w:rsidR="00C50A95" w:rsidRPr="008A5692" w14:paraId="3BE144AB" w14:textId="77777777" w:rsidTr="00416506">
        <w:trPr>
          <w:cantSplit/>
          <w:trHeight w:val="190"/>
          <w:ins w:id="4216" w:author="Author"/>
        </w:trPr>
        <w:tc>
          <w:tcPr>
            <w:tcW w:w="200" w:type="dxa"/>
            <w:tcBorders>
              <w:right w:val="single" w:sz="6" w:space="0" w:color="auto"/>
            </w:tcBorders>
            <w:shd w:val="clear" w:color="auto" w:fill="auto"/>
          </w:tcPr>
          <w:p w14:paraId="0ED13B34" w14:textId="77777777" w:rsidR="00C50A95" w:rsidRPr="008A5692" w:rsidRDefault="00C50A95" w:rsidP="00416506">
            <w:pPr>
              <w:pStyle w:val="tabletext11"/>
              <w:rPr>
                <w:ins w:id="4217"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0BD8FD41" w14:textId="77777777" w:rsidR="00C50A95" w:rsidRPr="008A5692" w:rsidRDefault="00C50A95" w:rsidP="00416506">
            <w:pPr>
              <w:pStyle w:val="tabletext11"/>
              <w:jc w:val="center"/>
              <w:rPr>
                <w:ins w:id="4218" w:author="Author"/>
              </w:rPr>
            </w:pPr>
            <w:ins w:id="4219" w:author="Author">
              <w:r w:rsidRPr="008A5692">
                <w:t>50 to 59</w:t>
              </w:r>
            </w:ins>
          </w:p>
        </w:tc>
        <w:tc>
          <w:tcPr>
            <w:tcW w:w="1000" w:type="dxa"/>
            <w:tcBorders>
              <w:top w:val="single" w:sz="6" w:space="0" w:color="auto"/>
              <w:left w:val="single" w:sz="6" w:space="0" w:color="auto"/>
              <w:bottom w:val="single" w:sz="6" w:space="0" w:color="auto"/>
              <w:right w:val="single" w:sz="6" w:space="0" w:color="auto"/>
            </w:tcBorders>
            <w:vAlign w:val="bottom"/>
          </w:tcPr>
          <w:p w14:paraId="1E786568" w14:textId="77777777" w:rsidR="00C50A95" w:rsidRPr="008A5692" w:rsidRDefault="00C50A95" w:rsidP="00416506">
            <w:pPr>
              <w:pStyle w:val="tabletext11"/>
              <w:jc w:val="center"/>
              <w:rPr>
                <w:ins w:id="4220" w:author="Author"/>
              </w:rPr>
            </w:pPr>
            <w:ins w:id="4221" w:author="Author">
              <w:r w:rsidRPr="008A5692">
                <w:t>0.90</w:t>
              </w:r>
            </w:ins>
          </w:p>
        </w:tc>
        <w:tc>
          <w:tcPr>
            <w:tcW w:w="1000" w:type="dxa"/>
            <w:tcBorders>
              <w:top w:val="single" w:sz="6" w:space="0" w:color="auto"/>
              <w:left w:val="single" w:sz="6" w:space="0" w:color="auto"/>
              <w:bottom w:val="single" w:sz="6" w:space="0" w:color="auto"/>
              <w:right w:val="single" w:sz="6" w:space="0" w:color="auto"/>
            </w:tcBorders>
            <w:vAlign w:val="bottom"/>
          </w:tcPr>
          <w:p w14:paraId="0BD70281" w14:textId="77777777" w:rsidR="00C50A95" w:rsidRPr="008A5692" w:rsidRDefault="00C50A95" w:rsidP="00416506">
            <w:pPr>
              <w:pStyle w:val="tabletext11"/>
              <w:jc w:val="center"/>
              <w:rPr>
                <w:ins w:id="4222" w:author="Author"/>
              </w:rPr>
            </w:pPr>
            <w:ins w:id="4223" w:author="Author">
              <w:r w:rsidRPr="008A5692">
                <w:t>0.86</w:t>
              </w:r>
            </w:ins>
          </w:p>
        </w:tc>
        <w:tc>
          <w:tcPr>
            <w:tcW w:w="1000" w:type="dxa"/>
            <w:tcBorders>
              <w:top w:val="single" w:sz="6" w:space="0" w:color="auto"/>
              <w:left w:val="single" w:sz="6" w:space="0" w:color="auto"/>
              <w:bottom w:val="single" w:sz="6" w:space="0" w:color="auto"/>
              <w:right w:val="single" w:sz="6" w:space="0" w:color="auto"/>
            </w:tcBorders>
            <w:vAlign w:val="bottom"/>
          </w:tcPr>
          <w:p w14:paraId="5287B96C" w14:textId="77777777" w:rsidR="00C50A95" w:rsidRPr="008A5692" w:rsidRDefault="00C50A95" w:rsidP="00416506">
            <w:pPr>
              <w:pStyle w:val="tabletext11"/>
              <w:jc w:val="center"/>
              <w:rPr>
                <w:ins w:id="4224" w:author="Author"/>
              </w:rPr>
            </w:pPr>
            <w:ins w:id="4225" w:author="Author">
              <w:r w:rsidRPr="008A5692">
                <w:t>0.79</w:t>
              </w:r>
            </w:ins>
          </w:p>
        </w:tc>
      </w:tr>
      <w:tr w:rsidR="00C50A95" w:rsidRPr="008A5692" w14:paraId="3A4295D8" w14:textId="77777777" w:rsidTr="00416506">
        <w:trPr>
          <w:cantSplit/>
          <w:trHeight w:val="190"/>
          <w:ins w:id="4226" w:author="Author"/>
        </w:trPr>
        <w:tc>
          <w:tcPr>
            <w:tcW w:w="200" w:type="dxa"/>
            <w:tcBorders>
              <w:right w:val="single" w:sz="6" w:space="0" w:color="auto"/>
            </w:tcBorders>
            <w:shd w:val="clear" w:color="auto" w:fill="auto"/>
          </w:tcPr>
          <w:p w14:paraId="4C142531" w14:textId="77777777" w:rsidR="00C50A95" w:rsidRPr="008A5692" w:rsidRDefault="00C50A95" w:rsidP="00416506">
            <w:pPr>
              <w:pStyle w:val="tabletext11"/>
              <w:rPr>
                <w:ins w:id="4227"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3BE3B72C" w14:textId="77777777" w:rsidR="00C50A95" w:rsidRPr="008A5692" w:rsidRDefault="00C50A95" w:rsidP="00416506">
            <w:pPr>
              <w:pStyle w:val="tabletext11"/>
              <w:jc w:val="center"/>
              <w:rPr>
                <w:ins w:id="4228" w:author="Author"/>
              </w:rPr>
            </w:pPr>
            <w:ins w:id="4229" w:author="Author">
              <w:r w:rsidRPr="008A5692">
                <w:t>60 to 69</w:t>
              </w:r>
            </w:ins>
          </w:p>
        </w:tc>
        <w:tc>
          <w:tcPr>
            <w:tcW w:w="1000" w:type="dxa"/>
            <w:tcBorders>
              <w:top w:val="single" w:sz="6" w:space="0" w:color="auto"/>
              <w:left w:val="single" w:sz="6" w:space="0" w:color="auto"/>
              <w:bottom w:val="single" w:sz="6" w:space="0" w:color="auto"/>
              <w:right w:val="single" w:sz="6" w:space="0" w:color="auto"/>
            </w:tcBorders>
            <w:vAlign w:val="bottom"/>
          </w:tcPr>
          <w:p w14:paraId="29F6DBD1" w14:textId="77777777" w:rsidR="00C50A95" w:rsidRPr="008A5692" w:rsidRDefault="00C50A95" w:rsidP="00416506">
            <w:pPr>
              <w:pStyle w:val="tabletext11"/>
              <w:jc w:val="center"/>
              <w:rPr>
                <w:ins w:id="4230" w:author="Author"/>
              </w:rPr>
            </w:pPr>
            <w:ins w:id="4231" w:author="Author">
              <w:r w:rsidRPr="008A5692">
                <w:t>0.89</w:t>
              </w:r>
            </w:ins>
          </w:p>
        </w:tc>
        <w:tc>
          <w:tcPr>
            <w:tcW w:w="1000" w:type="dxa"/>
            <w:tcBorders>
              <w:top w:val="single" w:sz="6" w:space="0" w:color="auto"/>
              <w:left w:val="single" w:sz="6" w:space="0" w:color="auto"/>
              <w:bottom w:val="single" w:sz="6" w:space="0" w:color="auto"/>
              <w:right w:val="single" w:sz="6" w:space="0" w:color="auto"/>
            </w:tcBorders>
            <w:vAlign w:val="bottom"/>
          </w:tcPr>
          <w:p w14:paraId="7E5BA9AD" w14:textId="77777777" w:rsidR="00C50A95" w:rsidRPr="008A5692" w:rsidRDefault="00C50A95" w:rsidP="00416506">
            <w:pPr>
              <w:pStyle w:val="tabletext11"/>
              <w:jc w:val="center"/>
              <w:rPr>
                <w:ins w:id="4232" w:author="Author"/>
              </w:rPr>
            </w:pPr>
            <w:ins w:id="4233" w:author="Author">
              <w:r w:rsidRPr="008A5692">
                <w:t>0.85</w:t>
              </w:r>
            </w:ins>
          </w:p>
        </w:tc>
        <w:tc>
          <w:tcPr>
            <w:tcW w:w="1000" w:type="dxa"/>
            <w:tcBorders>
              <w:top w:val="single" w:sz="6" w:space="0" w:color="auto"/>
              <w:left w:val="single" w:sz="6" w:space="0" w:color="auto"/>
              <w:bottom w:val="single" w:sz="6" w:space="0" w:color="auto"/>
              <w:right w:val="single" w:sz="6" w:space="0" w:color="auto"/>
            </w:tcBorders>
            <w:vAlign w:val="bottom"/>
          </w:tcPr>
          <w:p w14:paraId="1D89605D" w14:textId="77777777" w:rsidR="00C50A95" w:rsidRPr="008A5692" w:rsidRDefault="00C50A95" w:rsidP="00416506">
            <w:pPr>
              <w:pStyle w:val="tabletext11"/>
              <w:jc w:val="center"/>
              <w:rPr>
                <w:ins w:id="4234" w:author="Author"/>
              </w:rPr>
            </w:pPr>
            <w:ins w:id="4235" w:author="Author">
              <w:r w:rsidRPr="008A5692">
                <w:t>0.78</w:t>
              </w:r>
            </w:ins>
          </w:p>
        </w:tc>
      </w:tr>
      <w:tr w:rsidR="00C50A95" w:rsidRPr="008A5692" w14:paraId="38E44FF7" w14:textId="77777777" w:rsidTr="00416506">
        <w:trPr>
          <w:cantSplit/>
          <w:trHeight w:val="190"/>
          <w:ins w:id="4236" w:author="Author"/>
        </w:trPr>
        <w:tc>
          <w:tcPr>
            <w:tcW w:w="200" w:type="dxa"/>
            <w:tcBorders>
              <w:right w:val="single" w:sz="6" w:space="0" w:color="auto"/>
            </w:tcBorders>
            <w:shd w:val="clear" w:color="auto" w:fill="auto"/>
          </w:tcPr>
          <w:p w14:paraId="277B52F1" w14:textId="77777777" w:rsidR="00C50A95" w:rsidRPr="008A5692" w:rsidRDefault="00C50A95" w:rsidP="00416506">
            <w:pPr>
              <w:pStyle w:val="tabletext11"/>
              <w:rPr>
                <w:ins w:id="4237"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4129A85D" w14:textId="77777777" w:rsidR="00C50A95" w:rsidRPr="008A5692" w:rsidRDefault="00C50A95" w:rsidP="00416506">
            <w:pPr>
              <w:pStyle w:val="tabletext11"/>
              <w:jc w:val="center"/>
              <w:rPr>
                <w:ins w:id="4238" w:author="Author"/>
              </w:rPr>
            </w:pPr>
            <w:ins w:id="4239" w:author="Author">
              <w:r w:rsidRPr="008A5692">
                <w:t>70 to 79</w:t>
              </w:r>
            </w:ins>
          </w:p>
        </w:tc>
        <w:tc>
          <w:tcPr>
            <w:tcW w:w="1000" w:type="dxa"/>
            <w:tcBorders>
              <w:top w:val="single" w:sz="6" w:space="0" w:color="auto"/>
              <w:left w:val="single" w:sz="6" w:space="0" w:color="auto"/>
              <w:bottom w:val="single" w:sz="6" w:space="0" w:color="auto"/>
              <w:right w:val="single" w:sz="6" w:space="0" w:color="auto"/>
            </w:tcBorders>
            <w:vAlign w:val="bottom"/>
          </w:tcPr>
          <w:p w14:paraId="762CD631" w14:textId="77777777" w:rsidR="00C50A95" w:rsidRPr="008A5692" w:rsidRDefault="00C50A95" w:rsidP="00416506">
            <w:pPr>
              <w:pStyle w:val="tabletext11"/>
              <w:jc w:val="center"/>
              <w:rPr>
                <w:ins w:id="4240" w:author="Author"/>
              </w:rPr>
            </w:pPr>
            <w:ins w:id="4241" w:author="Author">
              <w:r w:rsidRPr="008A5692">
                <w:t>0.88</w:t>
              </w:r>
            </w:ins>
          </w:p>
        </w:tc>
        <w:tc>
          <w:tcPr>
            <w:tcW w:w="1000" w:type="dxa"/>
            <w:tcBorders>
              <w:top w:val="single" w:sz="6" w:space="0" w:color="auto"/>
              <w:left w:val="single" w:sz="6" w:space="0" w:color="auto"/>
              <w:bottom w:val="single" w:sz="6" w:space="0" w:color="auto"/>
              <w:right w:val="single" w:sz="6" w:space="0" w:color="auto"/>
            </w:tcBorders>
            <w:vAlign w:val="bottom"/>
          </w:tcPr>
          <w:p w14:paraId="312210E9" w14:textId="77777777" w:rsidR="00C50A95" w:rsidRPr="008A5692" w:rsidRDefault="00C50A95" w:rsidP="00416506">
            <w:pPr>
              <w:pStyle w:val="tabletext11"/>
              <w:jc w:val="center"/>
              <w:rPr>
                <w:ins w:id="4242" w:author="Author"/>
              </w:rPr>
            </w:pPr>
            <w:ins w:id="4243" w:author="Author">
              <w:r w:rsidRPr="008A5692">
                <w:t>0.84</w:t>
              </w:r>
            </w:ins>
          </w:p>
        </w:tc>
        <w:tc>
          <w:tcPr>
            <w:tcW w:w="1000" w:type="dxa"/>
            <w:tcBorders>
              <w:top w:val="single" w:sz="6" w:space="0" w:color="auto"/>
              <w:left w:val="single" w:sz="6" w:space="0" w:color="auto"/>
              <w:bottom w:val="single" w:sz="6" w:space="0" w:color="auto"/>
              <w:right w:val="single" w:sz="6" w:space="0" w:color="auto"/>
            </w:tcBorders>
            <w:vAlign w:val="bottom"/>
          </w:tcPr>
          <w:p w14:paraId="02EF7EE9" w14:textId="77777777" w:rsidR="00C50A95" w:rsidRPr="008A5692" w:rsidRDefault="00C50A95" w:rsidP="00416506">
            <w:pPr>
              <w:pStyle w:val="tabletext11"/>
              <w:jc w:val="center"/>
              <w:rPr>
                <w:ins w:id="4244" w:author="Author"/>
              </w:rPr>
            </w:pPr>
            <w:ins w:id="4245" w:author="Author">
              <w:r w:rsidRPr="008A5692">
                <w:t>0.77</w:t>
              </w:r>
            </w:ins>
          </w:p>
        </w:tc>
      </w:tr>
      <w:tr w:rsidR="00C50A95" w:rsidRPr="008A5692" w14:paraId="21A95C02" w14:textId="77777777" w:rsidTr="00416506">
        <w:trPr>
          <w:cantSplit/>
          <w:trHeight w:val="190"/>
          <w:ins w:id="4246" w:author="Author"/>
        </w:trPr>
        <w:tc>
          <w:tcPr>
            <w:tcW w:w="200" w:type="dxa"/>
            <w:tcBorders>
              <w:right w:val="single" w:sz="6" w:space="0" w:color="auto"/>
            </w:tcBorders>
            <w:shd w:val="clear" w:color="auto" w:fill="auto"/>
          </w:tcPr>
          <w:p w14:paraId="29DC8DBA" w14:textId="77777777" w:rsidR="00C50A95" w:rsidRPr="008A5692" w:rsidRDefault="00C50A95" w:rsidP="00416506">
            <w:pPr>
              <w:pStyle w:val="tabletext11"/>
              <w:rPr>
                <w:ins w:id="4247"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0D35DEA2" w14:textId="77777777" w:rsidR="00C50A95" w:rsidRPr="008A5692" w:rsidRDefault="00C50A95" w:rsidP="00416506">
            <w:pPr>
              <w:pStyle w:val="tabletext11"/>
              <w:jc w:val="center"/>
              <w:rPr>
                <w:ins w:id="4248" w:author="Author"/>
              </w:rPr>
            </w:pPr>
            <w:ins w:id="4249" w:author="Author">
              <w:r w:rsidRPr="008A5692">
                <w:t>80 to 89</w:t>
              </w:r>
            </w:ins>
          </w:p>
        </w:tc>
        <w:tc>
          <w:tcPr>
            <w:tcW w:w="1000" w:type="dxa"/>
            <w:tcBorders>
              <w:top w:val="single" w:sz="6" w:space="0" w:color="auto"/>
              <w:left w:val="single" w:sz="6" w:space="0" w:color="auto"/>
              <w:bottom w:val="single" w:sz="6" w:space="0" w:color="auto"/>
              <w:right w:val="single" w:sz="6" w:space="0" w:color="auto"/>
            </w:tcBorders>
            <w:vAlign w:val="bottom"/>
          </w:tcPr>
          <w:p w14:paraId="66AA99F5" w14:textId="77777777" w:rsidR="00C50A95" w:rsidRPr="008A5692" w:rsidRDefault="00C50A95" w:rsidP="00416506">
            <w:pPr>
              <w:pStyle w:val="tabletext11"/>
              <w:jc w:val="center"/>
              <w:rPr>
                <w:ins w:id="4250" w:author="Author"/>
              </w:rPr>
            </w:pPr>
            <w:ins w:id="4251" w:author="Author">
              <w:r w:rsidRPr="008A5692">
                <w:t>0.88</w:t>
              </w:r>
            </w:ins>
          </w:p>
        </w:tc>
        <w:tc>
          <w:tcPr>
            <w:tcW w:w="1000" w:type="dxa"/>
            <w:tcBorders>
              <w:top w:val="single" w:sz="6" w:space="0" w:color="auto"/>
              <w:left w:val="single" w:sz="6" w:space="0" w:color="auto"/>
              <w:bottom w:val="single" w:sz="6" w:space="0" w:color="auto"/>
              <w:right w:val="single" w:sz="6" w:space="0" w:color="auto"/>
            </w:tcBorders>
            <w:vAlign w:val="bottom"/>
          </w:tcPr>
          <w:p w14:paraId="39E1332E" w14:textId="77777777" w:rsidR="00C50A95" w:rsidRPr="008A5692" w:rsidRDefault="00C50A95" w:rsidP="00416506">
            <w:pPr>
              <w:pStyle w:val="tabletext11"/>
              <w:jc w:val="center"/>
              <w:rPr>
                <w:ins w:id="4252" w:author="Author"/>
              </w:rPr>
            </w:pPr>
            <w:ins w:id="4253" w:author="Author">
              <w:r w:rsidRPr="008A5692">
                <w:t>0.83</w:t>
              </w:r>
            </w:ins>
          </w:p>
        </w:tc>
        <w:tc>
          <w:tcPr>
            <w:tcW w:w="1000" w:type="dxa"/>
            <w:tcBorders>
              <w:top w:val="single" w:sz="6" w:space="0" w:color="auto"/>
              <w:left w:val="single" w:sz="6" w:space="0" w:color="auto"/>
              <w:bottom w:val="single" w:sz="6" w:space="0" w:color="auto"/>
              <w:right w:val="single" w:sz="6" w:space="0" w:color="auto"/>
            </w:tcBorders>
            <w:vAlign w:val="bottom"/>
          </w:tcPr>
          <w:p w14:paraId="0F754A20" w14:textId="77777777" w:rsidR="00C50A95" w:rsidRPr="008A5692" w:rsidRDefault="00C50A95" w:rsidP="00416506">
            <w:pPr>
              <w:pStyle w:val="tabletext11"/>
              <w:jc w:val="center"/>
              <w:rPr>
                <w:ins w:id="4254" w:author="Author"/>
              </w:rPr>
            </w:pPr>
            <w:ins w:id="4255" w:author="Author">
              <w:r w:rsidRPr="008A5692">
                <w:t>0.76</w:t>
              </w:r>
            </w:ins>
          </w:p>
        </w:tc>
      </w:tr>
      <w:tr w:rsidR="00C50A95" w:rsidRPr="008A5692" w14:paraId="7ED4535F" w14:textId="77777777" w:rsidTr="00416506">
        <w:trPr>
          <w:cantSplit/>
          <w:trHeight w:val="190"/>
          <w:ins w:id="4256" w:author="Author"/>
        </w:trPr>
        <w:tc>
          <w:tcPr>
            <w:tcW w:w="200" w:type="dxa"/>
            <w:tcBorders>
              <w:right w:val="single" w:sz="6" w:space="0" w:color="auto"/>
            </w:tcBorders>
            <w:shd w:val="clear" w:color="auto" w:fill="auto"/>
          </w:tcPr>
          <w:p w14:paraId="793B7CE8" w14:textId="77777777" w:rsidR="00C50A95" w:rsidRPr="008A5692" w:rsidRDefault="00C50A95" w:rsidP="00416506">
            <w:pPr>
              <w:pStyle w:val="tabletext11"/>
              <w:rPr>
                <w:ins w:id="4257"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7A33DBB8" w14:textId="77777777" w:rsidR="00C50A95" w:rsidRPr="008A5692" w:rsidRDefault="00C50A95" w:rsidP="00416506">
            <w:pPr>
              <w:pStyle w:val="tabletext11"/>
              <w:jc w:val="center"/>
              <w:rPr>
                <w:ins w:id="4258" w:author="Author"/>
              </w:rPr>
            </w:pPr>
            <w:ins w:id="4259" w:author="Author">
              <w:r w:rsidRPr="008A5692">
                <w:t>90 to 99</w:t>
              </w:r>
            </w:ins>
          </w:p>
        </w:tc>
        <w:tc>
          <w:tcPr>
            <w:tcW w:w="1000" w:type="dxa"/>
            <w:tcBorders>
              <w:top w:val="single" w:sz="6" w:space="0" w:color="auto"/>
              <w:left w:val="single" w:sz="6" w:space="0" w:color="auto"/>
              <w:bottom w:val="single" w:sz="6" w:space="0" w:color="auto"/>
              <w:right w:val="single" w:sz="6" w:space="0" w:color="auto"/>
            </w:tcBorders>
            <w:vAlign w:val="bottom"/>
          </w:tcPr>
          <w:p w14:paraId="32812365" w14:textId="77777777" w:rsidR="00C50A95" w:rsidRPr="008A5692" w:rsidRDefault="00C50A95" w:rsidP="00416506">
            <w:pPr>
              <w:pStyle w:val="tabletext11"/>
              <w:jc w:val="center"/>
              <w:rPr>
                <w:ins w:id="4260" w:author="Author"/>
              </w:rPr>
            </w:pPr>
            <w:ins w:id="4261" w:author="Author">
              <w:r w:rsidRPr="008A5692">
                <w:t>0.87</w:t>
              </w:r>
            </w:ins>
          </w:p>
        </w:tc>
        <w:tc>
          <w:tcPr>
            <w:tcW w:w="1000" w:type="dxa"/>
            <w:tcBorders>
              <w:top w:val="single" w:sz="6" w:space="0" w:color="auto"/>
              <w:left w:val="single" w:sz="6" w:space="0" w:color="auto"/>
              <w:bottom w:val="single" w:sz="6" w:space="0" w:color="auto"/>
              <w:right w:val="single" w:sz="6" w:space="0" w:color="auto"/>
            </w:tcBorders>
            <w:vAlign w:val="bottom"/>
          </w:tcPr>
          <w:p w14:paraId="1F37B5C8" w14:textId="77777777" w:rsidR="00C50A95" w:rsidRPr="008A5692" w:rsidRDefault="00C50A95" w:rsidP="00416506">
            <w:pPr>
              <w:pStyle w:val="tabletext11"/>
              <w:jc w:val="center"/>
              <w:rPr>
                <w:ins w:id="4262" w:author="Author"/>
              </w:rPr>
            </w:pPr>
            <w:ins w:id="4263" w:author="Author">
              <w:r w:rsidRPr="008A5692">
                <w:t>0.83</w:t>
              </w:r>
            </w:ins>
          </w:p>
        </w:tc>
        <w:tc>
          <w:tcPr>
            <w:tcW w:w="1000" w:type="dxa"/>
            <w:tcBorders>
              <w:top w:val="single" w:sz="6" w:space="0" w:color="auto"/>
              <w:left w:val="single" w:sz="6" w:space="0" w:color="auto"/>
              <w:bottom w:val="single" w:sz="6" w:space="0" w:color="auto"/>
              <w:right w:val="single" w:sz="6" w:space="0" w:color="auto"/>
            </w:tcBorders>
            <w:vAlign w:val="bottom"/>
          </w:tcPr>
          <w:p w14:paraId="37457633" w14:textId="77777777" w:rsidR="00C50A95" w:rsidRPr="008A5692" w:rsidRDefault="00C50A95" w:rsidP="00416506">
            <w:pPr>
              <w:pStyle w:val="tabletext11"/>
              <w:jc w:val="center"/>
              <w:rPr>
                <w:ins w:id="4264" w:author="Author"/>
              </w:rPr>
            </w:pPr>
            <w:ins w:id="4265" w:author="Author">
              <w:r w:rsidRPr="008A5692">
                <w:t>0.75</w:t>
              </w:r>
            </w:ins>
          </w:p>
        </w:tc>
      </w:tr>
      <w:tr w:rsidR="00C50A95" w:rsidRPr="008A5692" w14:paraId="59FA09A1" w14:textId="77777777" w:rsidTr="00416506">
        <w:trPr>
          <w:cantSplit/>
          <w:trHeight w:val="190"/>
          <w:ins w:id="4266" w:author="Author"/>
        </w:trPr>
        <w:tc>
          <w:tcPr>
            <w:tcW w:w="200" w:type="dxa"/>
            <w:tcBorders>
              <w:right w:val="single" w:sz="6" w:space="0" w:color="auto"/>
            </w:tcBorders>
            <w:shd w:val="clear" w:color="auto" w:fill="auto"/>
          </w:tcPr>
          <w:p w14:paraId="328F6357" w14:textId="77777777" w:rsidR="00C50A95" w:rsidRPr="008A5692" w:rsidRDefault="00C50A95" w:rsidP="00416506">
            <w:pPr>
              <w:pStyle w:val="tabletext11"/>
              <w:rPr>
                <w:ins w:id="4267"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41E2D5F3" w14:textId="77777777" w:rsidR="00C50A95" w:rsidRPr="008A5692" w:rsidRDefault="00C50A95" w:rsidP="00416506">
            <w:pPr>
              <w:pStyle w:val="tabletext11"/>
              <w:jc w:val="center"/>
              <w:rPr>
                <w:ins w:id="4268" w:author="Author"/>
              </w:rPr>
            </w:pPr>
            <w:ins w:id="4269" w:author="Author">
              <w:r w:rsidRPr="008A5692">
                <w:t>100 to 114</w:t>
              </w:r>
            </w:ins>
          </w:p>
        </w:tc>
        <w:tc>
          <w:tcPr>
            <w:tcW w:w="1000" w:type="dxa"/>
            <w:tcBorders>
              <w:top w:val="single" w:sz="6" w:space="0" w:color="auto"/>
              <w:left w:val="single" w:sz="6" w:space="0" w:color="auto"/>
              <w:bottom w:val="single" w:sz="6" w:space="0" w:color="auto"/>
              <w:right w:val="single" w:sz="6" w:space="0" w:color="auto"/>
            </w:tcBorders>
            <w:vAlign w:val="bottom"/>
          </w:tcPr>
          <w:p w14:paraId="3636A0D9" w14:textId="77777777" w:rsidR="00C50A95" w:rsidRPr="008A5692" w:rsidRDefault="00C50A95" w:rsidP="00416506">
            <w:pPr>
              <w:pStyle w:val="tabletext11"/>
              <w:jc w:val="center"/>
              <w:rPr>
                <w:ins w:id="4270" w:author="Author"/>
              </w:rPr>
            </w:pPr>
            <w:ins w:id="4271" w:author="Author">
              <w:r w:rsidRPr="008A5692">
                <w:t>0.87</w:t>
              </w:r>
            </w:ins>
          </w:p>
        </w:tc>
        <w:tc>
          <w:tcPr>
            <w:tcW w:w="1000" w:type="dxa"/>
            <w:tcBorders>
              <w:top w:val="single" w:sz="6" w:space="0" w:color="auto"/>
              <w:left w:val="single" w:sz="6" w:space="0" w:color="auto"/>
              <w:bottom w:val="single" w:sz="6" w:space="0" w:color="auto"/>
              <w:right w:val="single" w:sz="6" w:space="0" w:color="auto"/>
            </w:tcBorders>
            <w:vAlign w:val="bottom"/>
          </w:tcPr>
          <w:p w14:paraId="68C568F1" w14:textId="77777777" w:rsidR="00C50A95" w:rsidRPr="008A5692" w:rsidRDefault="00C50A95" w:rsidP="00416506">
            <w:pPr>
              <w:pStyle w:val="tabletext11"/>
              <w:jc w:val="center"/>
              <w:rPr>
                <w:ins w:id="4272" w:author="Author"/>
              </w:rPr>
            </w:pPr>
            <w:ins w:id="4273" w:author="Author">
              <w:r w:rsidRPr="008A5692">
                <w:t>0.82</w:t>
              </w:r>
            </w:ins>
          </w:p>
        </w:tc>
        <w:tc>
          <w:tcPr>
            <w:tcW w:w="1000" w:type="dxa"/>
            <w:tcBorders>
              <w:top w:val="single" w:sz="6" w:space="0" w:color="auto"/>
              <w:left w:val="single" w:sz="6" w:space="0" w:color="auto"/>
              <w:bottom w:val="single" w:sz="6" w:space="0" w:color="auto"/>
              <w:right w:val="single" w:sz="6" w:space="0" w:color="auto"/>
            </w:tcBorders>
            <w:vAlign w:val="bottom"/>
          </w:tcPr>
          <w:p w14:paraId="7857C3A8" w14:textId="77777777" w:rsidR="00C50A95" w:rsidRPr="008A5692" w:rsidRDefault="00C50A95" w:rsidP="00416506">
            <w:pPr>
              <w:pStyle w:val="tabletext11"/>
              <w:jc w:val="center"/>
              <w:rPr>
                <w:ins w:id="4274" w:author="Author"/>
              </w:rPr>
            </w:pPr>
            <w:ins w:id="4275" w:author="Author">
              <w:r w:rsidRPr="008A5692">
                <w:t>0.74</w:t>
              </w:r>
            </w:ins>
          </w:p>
        </w:tc>
      </w:tr>
      <w:tr w:rsidR="00C50A95" w:rsidRPr="008A5692" w14:paraId="02168023" w14:textId="77777777" w:rsidTr="00416506">
        <w:trPr>
          <w:cantSplit/>
          <w:trHeight w:val="190"/>
          <w:ins w:id="4276" w:author="Author"/>
        </w:trPr>
        <w:tc>
          <w:tcPr>
            <w:tcW w:w="200" w:type="dxa"/>
            <w:tcBorders>
              <w:right w:val="single" w:sz="6" w:space="0" w:color="auto"/>
            </w:tcBorders>
            <w:shd w:val="clear" w:color="auto" w:fill="auto"/>
          </w:tcPr>
          <w:p w14:paraId="68503A3B" w14:textId="77777777" w:rsidR="00C50A95" w:rsidRPr="008A5692" w:rsidRDefault="00C50A95" w:rsidP="00416506">
            <w:pPr>
              <w:pStyle w:val="tabletext11"/>
              <w:rPr>
                <w:ins w:id="4277"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68D6D3FB" w14:textId="77777777" w:rsidR="00C50A95" w:rsidRPr="008A5692" w:rsidRDefault="00C50A95" w:rsidP="00416506">
            <w:pPr>
              <w:pStyle w:val="tabletext11"/>
              <w:jc w:val="center"/>
              <w:rPr>
                <w:ins w:id="4278" w:author="Author"/>
              </w:rPr>
            </w:pPr>
            <w:ins w:id="4279" w:author="Author">
              <w:r w:rsidRPr="008A5692">
                <w:t>115 to 129</w:t>
              </w:r>
            </w:ins>
          </w:p>
        </w:tc>
        <w:tc>
          <w:tcPr>
            <w:tcW w:w="1000" w:type="dxa"/>
            <w:tcBorders>
              <w:top w:val="single" w:sz="6" w:space="0" w:color="auto"/>
              <w:left w:val="single" w:sz="6" w:space="0" w:color="auto"/>
              <w:bottom w:val="single" w:sz="6" w:space="0" w:color="auto"/>
              <w:right w:val="single" w:sz="6" w:space="0" w:color="auto"/>
            </w:tcBorders>
            <w:vAlign w:val="bottom"/>
          </w:tcPr>
          <w:p w14:paraId="148F2944" w14:textId="77777777" w:rsidR="00C50A95" w:rsidRPr="008A5692" w:rsidRDefault="00C50A95" w:rsidP="00416506">
            <w:pPr>
              <w:pStyle w:val="tabletext11"/>
              <w:jc w:val="center"/>
              <w:rPr>
                <w:ins w:id="4280" w:author="Author"/>
              </w:rPr>
            </w:pPr>
            <w:ins w:id="4281" w:author="Author">
              <w:r w:rsidRPr="008A5692">
                <w:t>0.86</w:t>
              </w:r>
            </w:ins>
          </w:p>
        </w:tc>
        <w:tc>
          <w:tcPr>
            <w:tcW w:w="1000" w:type="dxa"/>
            <w:tcBorders>
              <w:top w:val="single" w:sz="6" w:space="0" w:color="auto"/>
              <w:left w:val="single" w:sz="6" w:space="0" w:color="auto"/>
              <w:bottom w:val="single" w:sz="6" w:space="0" w:color="auto"/>
              <w:right w:val="single" w:sz="6" w:space="0" w:color="auto"/>
            </w:tcBorders>
            <w:vAlign w:val="bottom"/>
          </w:tcPr>
          <w:p w14:paraId="532ECA74" w14:textId="77777777" w:rsidR="00C50A95" w:rsidRPr="008A5692" w:rsidRDefault="00C50A95" w:rsidP="00416506">
            <w:pPr>
              <w:pStyle w:val="tabletext11"/>
              <w:jc w:val="center"/>
              <w:rPr>
                <w:ins w:id="4282" w:author="Author"/>
              </w:rPr>
            </w:pPr>
            <w:ins w:id="4283" w:author="Author">
              <w:r w:rsidRPr="008A5692">
                <w:t>0.81</w:t>
              </w:r>
            </w:ins>
          </w:p>
        </w:tc>
        <w:tc>
          <w:tcPr>
            <w:tcW w:w="1000" w:type="dxa"/>
            <w:tcBorders>
              <w:top w:val="single" w:sz="6" w:space="0" w:color="auto"/>
              <w:left w:val="single" w:sz="6" w:space="0" w:color="auto"/>
              <w:bottom w:val="single" w:sz="6" w:space="0" w:color="auto"/>
              <w:right w:val="single" w:sz="6" w:space="0" w:color="auto"/>
            </w:tcBorders>
            <w:vAlign w:val="bottom"/>
          </w:tcPr>
          <w:p w14:paraId="4519992F" w14:textId="77777777" w:rsidR="00C50A95" w:rsidRPr="008A5692" w:rsidRDefault="00C50A95" w:rsidP="00416506">
            <w:pPr>
              <w:pStyle w:val="tabletext11"/>
              <w:jc w:val="center"/>
              <w:rPr>
                <w:ins w:id="4284" w:author="Author"/>
              </w:rPr>
            </w:pPr>
            <w:ins w:id="4285" w:author="Author">
              <w:r w:rsidRPr="008A5692">
                <w:t>0.72</w:t>
              </w:r>
            </w:ins>
          </w:p>
        </w:tc>
      </w:tr>
      <w:tr w:rsidR="00C50A95" w:rsidRPr="008A5692" w14:paraId="4DE66B09" w14:textId="77777777" w:rsidTr="00416506">
        <w:trPr>
          <w:cantSplit/>
          <w:trHeight w:val="190"/>
          <w:ins w:id="4286" w:author="Author"/>
        </w:trPr>
        <w:tc>
          <w:tcPr>
            <w:tcW w:w="200" w:type="dxa"/>
            <w:tcBorders>
              <w:right w:val="single" w:sz="6" w:space="0" w:color="auto"/>
            </w:tcBorders>
            <w:shd w:val="clear" w:color="auto" w:fill="auto"/>
          </w:tcPr>
          <w:p w14:paraId="343E6CF2" w14:textId="77777777" w:rsidR="00C50A95" w:rsidRPr="008A5692" w:rsidRDefault="00C50A95" w:rsidP="00416506">
            <w:pPr>
              <w:pStyle w:val="tabletext11"/>
              <w:rPr>
                <w:ins w:id="4287"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59E65C87" w14:textId="77777777" w:rsidR="00C50A95" w:rsidRPr="008A5692" w:rsidRDefault="00C50A95" w:rsidP="00416506">
            <w:pPr>
              <w:pStyle w:val="tabletext11"/>
              <w:jc w:val="center"/>
              <w:rPr>
                <w:ins w:id="4288" w:author="Author"/>
              </w:rPr>
            </w:pPr>
            <w:ins w:id="4289" w:author="Author">
              <w:r w:rsidRPr="008A5692">
                <w:t>130 to 154</w:t>
              </w:r>
            </w:ins>
          </w:p>
        </w:tc>
        <w:tc>
          <w:tcPr>
            <w:tcW w:w="1000" w:type="dxa"/>
            <w:tcBorders>
              <w:top w:val="single" w:sz="6" w:space="0" w:color="auto"/>
              <w:left w:val="single" w:sz="6" w:space="0" w:color="auto"/>
              <w:bottom w:val="single" w:sz="6" w:space="0" w:color="auto"/>
              <w:right w:val="single" w:sz="6" w:space="0" w:color="auto"/>
            </w:tcBorders>
            <w:vAlign w:val="bottom"/>
          </w:tcPr>
          <w:p w14:paraId="75788500" w14:textId="77777777" w:rsidR="00C50A95" w:rsidRPr="008A5692" w:rsidRDefault="00C50A95" w:rsidP="00416506">
            <w:pPr>
              <w:pStyle w:val="tabletext11"/>
              <w:jc w:val="center"/>
              <w:rPr>
                <w:ins w:id="4290" w:author="Author"/>
              </w:rPr>
            </w:pPr>
            <w:ins w:id="4291" w:author="Author">
              <w:r w:rsidRPr="008A5692">
                <w:t>0.85</w:t>
              </w:r>
            </w:ins>
          </w:p>
        </w:tc>
        <w:tc>
          <w:tcPr>
            <w:tcW w:w="1000" w:type="dxa"/>
            <w:tcBorders>
              <w:top w:val="single" w:sz="6" w:space="0" w:color="auto"/>
              <w:left w:val="single" w:sz="6" w:space="0" w:color="auto"/>
              <w:bottom w:val="single" w:sz="6" w:space="0" w:color="auto"/>
              <w:right w:val="single" w:sz="6" w:space="0" w:color="auto"/>
            </w:tcBorders>
            <w:vAlign w:val="bottom"/>
          </w:tcPr>
          <w:p w14:paraId="2B9348A9" w14:textId="77777777" w:rsidR="00C50A95" w:rsidRPr="008A5692" w:rsidRDefault="00C50A95" w:rsidP="00416506">
            <w:pPr>
              <w:pStyle w:val="tabletext11"/>
              <w:jc w:val="center"/>
              <w:rPr>
                <w:ins w:id="4292" w:author="Author"/>
              </w:rPr>
            </w:pPr>
            <w:ins w:id="4293" w:author="Author">
              <w:r w:rsidRPr="008A5692">
                <w:t>0.80</w:t>
              </w:r>
            </w:ins>
          </w:p>
        </w:tc>
        <w:tc>
          <w:tcPr>
            <w:tcW w:w="1000" w:type="dxa"/>
            <w:tcBorders>
              <w:top w:val="single" w:sz="6" w:space="0" w:color="auto"/>
              <w:left w:val="single" w:sz="6" w:space="0" w:color="auto"/>
              <w:bottom w:val="single" w:sz="6" w:space="0" w:color="auto"/>
              <w:right w:val="single" w:sz="6" w:space="0" w:color="auto"/>
            </w:tcBorders>
            <w:vAlign w:val="bottom"/>
          </w:tcPr>
          <w:p w14:paraId="4C575861" w14:textId="77777777" w:rsidR="00C50A95" w:rsidRPr="008A5692" w:rsidRDefault="00C50A95" w:rsidP="00416506">
            <w:pPr>
              <w:pStyle w:val="tabletext11"/>
              <w:jc w:val="center"/>
              <w:rPr>
                <w:ins w:id="4294" w:author="Author"/>
              </w:rPr>
            </w:pPr>
            <w:ins w:id="4295" w:author="Author">
              <w:r w:rsidRPr="008A5692">
                <w:t>0.71</w:t>
              </w:r>
            </w:ins>
          </w:p>
        </w:tc>
      </w:tr>
      <w:tr w:rsidR="00C50A95" w:rsidRPr="008A5692" w14:paraId="1AFA0E1A" w14:textId="77777777" w:rsidTr="00416506">
        <w:trPr>
          <w:cantSplit/>
          <w:trHeight w:val="190"/>
          <w:ins w:id="4296" w:author="Author"/>
        </w:trPr>
        <w:tc>
          <w:tcPr>
            <w:tcW w:w="200" w:type="dxa"/>
            <w:tcBorders>
              <w:right w:val="single" w:sz="6" w:space="0" w:color="auto"/>
            </w:tcBorders>
            <w:shd w:val="clear" w:color="auto" w:fill="auto"/>
          </w:tcPr>
          <w:p w14:paraId="1BA52465" w14:textId="77777777" w:rsidR="00C50A95" w:rsidRPr="008A5692" w:rsidRDefault="00C50A95" w:rsidP="00416506">
            <w:pPr>
              <w:pStyle w:val="tabletext11"/>
              <w:rPr>
                <w:ins w:id="4297"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2971EE4A" w14:textId="77777777" w:rsidR="00C50A95" w:rsidRPr="008A5692" w:rsidRDefault="00C50A95" w:rsidP="00416506">
            <w:pPr>
              <w:pStyle w:val="tabletext11"/>
              <w:jc w:val="center"/>
              <w:rPr>
                <w:ins w:id="4298" w:author="Author"/>
              </w:rPr>
            </w:pPr>
            <w:ins w:id="4299" w:author="Author">
              <w:r w:rsidRPr="008A5692">
                <w:t>155 to 194</w:t>
              </w:r>
            </w:ins>
          </w:p>
        </w:tc>
        <w:tc>
          <w:tcPr>
            <w:tcW w:w="1000" w:type="dxa"/>
            <w:tcBorders>
              <w:top w:val="single" w:sz="6" w:space="0" w:color="auto"/>
              <w:left w:val="single" w:sz="6" w:space="0" w:color="auto"/>
              <w:bottom w:val="single" w:sz="6" w:space="0" w:color="auto"/>
              <w:right w:val="single" w:sz="6" w:space="0" w:color="auto"/>
            </w:tcBorders>
            <w:vAlign w:val="bottom"/>
          </w:tcPr>
          <w:p w14:paraId="12CF5E2F" w14:textId="77777777" w:rsidR="00C50A95" w:rsidRPr="008A5692" w:rsidRDefault="00C50A95" w:rsidP="00416506">
            <w:pPr>
              <w:pStyle w:val="tabletext11"/>
              <w:jc w:val="center"/>
              <w:rPr>
                <w:ins w:id="4300" w:author="Author"/>
              </w:rPr>
            </w:pPr>
            <w:ins w:id="4301" w:author="Author">
              <w:r w:rsidRPr="008A5692">
                <w:t>0.84</w:t>
              </w:r>
            </w:ins>
          </w:p>
        </w:tc>
        <w:tc>
          <w:tcPr>
            <w:tcW w:w="1000" w:type="dxa"/>
            <w:tcBorders>
              <w:top w:val="single" w:sz="6" w:space="0" w:color="auto"/>
              <w:left w:val="single" w:sz="6" w:space="0" w:color="auto"/>
              <w:bottom w:val="single" w:sz="6" w:space="0" w:color="auto"/>
              <w:right w:val="single" w:sz="6" w:space="0" w:color="auto"/>
            </w:tcBorders>
            <w:vAlign w:val="bottom"/>
          </w:tcPr>
          <w:p w14:paraId="385CE79F" w14:textId="77777777" w:rsidR="00C50A95" w:rsidRPr="008A5692" w:rsidRDefault="00C50A95" w:rsidP="00416506">
            <w:pPr>
              <w:pStyle w:val="tabletext11"/>
              <w:jc w:val="center"/>
              <w:rPr>
                <w:ins w:id="4302" w:author="Author"/>
              </w:rPr>
            </w:pPr>
            <w:ins w:id="4303" w:author="Author">
              <w:r w:rsidRPr="008A5692">
                <w:t>0.79</w:t>
              </w:r>
            </w:ins>
          </w:p>
        </w:tc>
        <w:tc>
          <w:tcPr>
            <w:tcW w:w="1000" w:type="dxa"/>
            <w:tcBorders>
              <w:top w:val="single" w:sz="6" w:space="0" w:color="auto"/>
              <w:left w:val="single" w:sz="6" w:space="0" w:color="auto"/>
              <w:bottom w:val="single" w:sz="6" w:space="0" w:color="auto"/>
              <w:right w:val="single" w:sz="6" w:space="0" w:color="auto"/>
            </w:tcBorders>
            <w:vAlign w:val="bottom"/>
          </w:tcPr>
          <w:p w14:paraId="5F2EA197" w14:textId="77777777" w:rsidR="00C50A95" w:rsidRPr="008A5692" w:rsidRDefault="00C50A95" w:rsidP="00416506">
            <w:pPr>
              <w:pStyle w:val="tabletext11"/>
              <w:jc w:val="center"/>
              <w:rPr>
                <w:ins w:id="4304" w:author="Author"/>
              </w:rPr>
            </w:pPr>
            <w:ins w:id="4305" w:author="Author">
              <w:r w:rsidRPr="008A5692">
                <w:t>0.70</w:t>
              </w:r>
            </w:ins>
          </w:p>
        </w:tc>
      </w:tr>
      <w:tr w:rsidR="00C50A95" w:rsidRPr="008A5692" w14:paraId="30335546" w14:textId="77777777" w:rsidTr="00416506">
        <w:trPr>
          <w:cantSplit/>
          <w:trHeight w:val="190"/>
          <w:ins w:id="4306" w:author="Author"/>
        </w:trPr>
        <w:tc>
          <w:tcPr>
            <w:tcW w:w="200" w:type="dxa"/>
            <w:tcBorders>
              <w:right w:val="single" w:sz="6" w:space="0" w:color="auto"/>
            </w:tcBorders>
            <w:shd w:val="clear" w:color="auto" w:fill="auto"/>
          </w:tcPr>
          <w:p w14:paraId="05FBB2AC" w14:textId="77777777" w:rsidR="00C50A95" w:rsidRPr="008A5692" w:rsidRDefault="00C50A95" w:rsidP="00416506">
            <w:pPr>
              <w:pStyle w:val="tabletext11"/>
              <w:rPr>
                <w:ins w:id="4307"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24021EF1" w14:textId="77777777" w:rsidR="00C50A95" w:rsidRPr="008A5692" w:rsidRDefault="00C50A95" w:rsidP="00416506">
            <w:pPr>
              <w:pStyle w:val="tabletext11"/>
              <w:jc w:val="center"/>
              <w:rPr>
                <w:ins w:id="4308" w:author="Author"/>
              </w:rPr>
            </w:pPr>
            <w:ins w:id="4309" w:author="Author">
              <w:r w:rsidRPr="008A5692">
                <w:t>195 to 289</w:t>
              </w:r>
            </w:ins>
          </w:p>
        </w:tc>
        <w:tc>
          <w:tcPr>
            <w:tcW w:w="1000" w:type="dxa"/>
            <w:tcBorders>
              <w:top w:val="single" w:sz="6" w:space="0" w:color="auto"/>
              <w:left w:val="single" w:sz="6" w:space="0" w:color="auto"/>
              <w:bottom w:val="single" w:sz="6" w:space="0" w:color="auto"/>
              <w:right w:val="single" w:sz="6" w:space="0" w:color="auto"/>
            </w:tcBorders>
            <w:vAlign w:val="bottom"/>
          </w:tcPr>
          <w:p w14:paraId="0069CEB5" w14:textId="77777777" w:rsidR="00C50A95" w:rsidRPr="008A5692" w:rsidRDefault="00C50A95" w:rsidP="00416506">
            <w:pPr>
              <w:pStyle w:val="tabletext11"/>
              <w:jc w:val="center"/>
              <w:rPr>
                <w:ins w:id="4310" w:author="Author"/>
              </w:rPr>
            </w:pPr>
            <w:ins w:id="4311" w:author="Author">
              <w:r w:rsidRPr="008A5692">
                <w:t>0.83</w:t>
              </w:r>
            </w:ins>
          </w:p>
        </w:tc>
        <w:tc>
          <w:tcPr>
            <w:tcW w:w="1000" w:type="dxa"/>
            <w:tcBorders>
              <w:top w:val="single" w:sz="6" w:space="0" w:color="auto"/>
              <w:left w:val="single" w:sz="6" w:space="0" w:color="auto"/>
              <w:bottom w:val="single" w:sz="6" w:space="0" w:color="auto"/>
              <w:right w:val="single" w:sz="6" w:space="0" w:color="auto"/>
            </w:tcBorders>
            <w:vAlign w:val="bottom"/>
          </w:tcPr>
          <w:p w14:paraId="762BB058" w14:textId="77777777" w:rsidR="00C50A95" w:rsidRPr="008A5692" w:rsidRDefault="00C50A95" w:rsidP="00416506">
            <w:pPr>
              <w:pStyle w:val="tabletext11"/>
              <w:jc w:val="center"/>
              <w:rPr>
                <w:ins w:id="4312" w:author="Author"/>
              </w:rPr>
            </w:pPr>
            <w:ins w:id="4313" w:author="Author">
              <w:r w:rsidRPr="008A5692">
                <w:t>0.78</w:t>
              </w:r>
            </w:ins>
          </w:p>
        </w:tc>
        <w:tc>
          <w:tcPr>
            <w:tcW w:w="1000" w:type="dxa"/>
            <w:tcBorders>
              <w:top w:val="single" w:sz="6" w:space="0" w:color="auto"/>
              <w:left w:val="single" w:sz="6" w:space="0" w:color="auto"/>
              <w:bottom w:val="single" w:sz="6" w:space="0" w:color="auto"/>
              <w:right w:val="single" w:sz="6" w:space="0" w:color="auto"/>
            </w:tcBorders>
            <w:vAlign w:val="bottom"/>
          </w:tcPr>
          <w:p w14:paraId="051921D3" w14:textId="77777777" w:rsidR="00C50A95" w:rsidRPr="008A5692" w:rsidRDefault="00C50A95" w:rsidP="00416506">
            <w:pPr>
              <w:pStyle w:val="tabletext11"/>
              <w:jc w:val="center"/>
              <w:rPr>
                <w:ins w:id="4314" w:author="Author"/>
              </w:rPr>
            </w:pPr>
            <w:ins w:id="4315" w:author="Author">
              <w:r w:rsidRPr="008A5692">
                <w:t>0.68</w:t>
              </w:r>
            </w:ins>
          </w:p>
        </w:tc>
      </w:tr>
      <w:tr w:rsidR="00C50A95" w:rsidRPr="008A5692" w14:paraId="65EB1F22" w14:textId="77777777" w:rsidTr="00416506">
        <w:trPr>
          <w:cantSplit/>
          <w:trHeight w:val="190"/>
          <w:ins w:id="4316" w:author="Author"/>
        </w:trPr>
        <w:tc>
          <w:tcPr>
            <w:tcW w:w="200" w:type="dxa"/>
            <w:tcBorders>
              <w:right w:val="single" w:sz="6" w:space="0" w:color="auto"/>
            </w:tcBorders>
            <w:shd w:val="clear" w:color="auto" w:fill="auto"/>
          </w:tcPr>
          <w:p w14:paraId="3C5B2C0E" w14:textId="77777777" w:rsidR="00C50A95" w:rsidRPr="008A5692" w:rsidRDefault="00C50A95" w:rsidP="00416506">
            <w:pPr>
              <w:pStyle w:val="tabletext11"/>
              <w:rPr>
                <w:ins w:id="4317"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10B5F5D2" w14:textId="77777777" w:rsidR="00C50A95" w:rsidRPr="008A5692" w:rsidRDefault="00C50A95" w:rsidP="00416506">
            <w:pPr>
              <w:pStyle w:val="tabletext11"/>
              <w:jc w:val="center"/>
              <w:rPr>
                <w:ins w:id="4318" w:author="Author"/>
              </w:rPr>
            </w:pPr>
            <w:ins w:id="4319" w:author="Author">
              <w:r w:rsidRPr="008A5692">
                <w:t>290 or greater</w:t>
              </w:r>
            </w:ins>
          </w:p>
        </w:tc>
        <w:tc>
          <w:tcPr>
            <w:tcW w:w="1000" w:type="dxa"/>
            <w:tcBorders>
              <w:top w:val="single" w:sz="6" w:space="0" w:color="auto"/>
              <w:left w:val="single" w:sz="6" w:space="0" w:color="auto"/>
              <w:bottom w:val="single" w:sz="6" w:space="0" w:color="auto"/>
              <w:right w:val="single" w:sz="6" w:space="0" w:color="auto"/>
            </w:tcBorders>
            <w:vAlign w:val="bottom"/>
          </w:tcPr>
          <w:p w14:paraId="2FA43FDF" w14:textId="77777777" w:rsidR="00C50A95" w:rsidRPr="008A5692" w:rsidRDefault="00C50A95" w:rsidP="00416506">
            <w:pPr>
              <w:pStyle w:val="tabletext11"/>
              <w:jc w:val="center"/>
              <w:rPr>
                <w:ins w:id="4320" w:author="Author"/>
              </w:rPr>
            </w:pPr>
            <w:ins w:id="4321" w:author="Author">
              <w:r w:rsidRPr="008A5692">
                <w:t>0.80</w:t>
              </w:r>
            </w:ins>
          </w:p>
        </w:tc>
        <w:tc>
          <w:tcPr>
            <w:tcW w:w="1000" w:type="dxa"/>
            <w:tcBorders>
              <w:top w:val="single" w:sz="6" w:space="0" w:color="auto"/>
              <w:left w:val="single" w:sz="6" w:space="0" w:color="auto"/>
              <w:bottom w:val="single" w:sz="6" w:space="0" w:color="auto"/>
              <w:right w:val="single" w:sz="6" w:space="0" w:color="auto"/>
            </w:tcBorders>
            <w:vAlign w:val="bottom"/>
          </w:tcPr>
          <w:p w14:paraId="4B332BE6" w14:textId="77777777" w:rsidR="00C50A95" w:rsidRPr="008A5692" w:rsidRDefault="00C50A95" w:rsidP="00416506">
            <w:pPr>
              <w:pStyle w:val="tabletext11"/>
              <w:jc w:val="center"/>
              <w:rPr>
                <w:ins w:id="4322" w:author="Author"/>
              </w:rPr>
            </w:pPr>
            <w:ins w:id="4323" w:author="Author">
              <w:r w:rsidRPr="008A5692">
                <w:t>0.74</w:t>
              </w:r>
            </w:ins>
          </w:p>
        </w:tc>
        <w:tc>
          <w:tcPr>
            <w:tcW w:w="1000" w:type="dxa"/>
            <w:tcBorders>
              <w:top w:val="single" w:sz="6" w:space="0" w:color="auto"/>
              <w:left w:val="single" w:sz="6" w:space="0" w:color="auto"/>
              <w:bottom w:val="single" w:sz="6" w:space="0" w:color="auto"/>
              <w:right w:val="single" w:sz="6" w:space="0" w:color="auto"/>
            </w:tcBorders>
            <w:vAlign w:val="bottom"/>
          </w:tcPr>
          <w:p w14:paraId="0527E0E3" w14:textId="77777777" w:rsidR="00C50A95" w:rsidRPr="008A5692" w:rsidRDefault="00C50A95" w:rsidP="00416506">
            <w:pPr>
              <w:pStyle w:val="tabletext11"/>
              <w:jc w:val="center"/>
              <w:rPr>
                <w:ins w:id="4324" w:author="Author"/>
              </w:rPr>
            </w:pPr>
            <w:ins w:id="4325" w:author="Author">
              <w:r w:rsidRPr="008A5692">
                <w:t>0.62</w:t>
              </w:r>
            </w:ins>
          </w:p>
        </w:tc>
      </w:tr>
    </w:tbl>
    <w:p w14:paraId="5850034C" w14:textId="0EA22CC9" w:rsidR="00C50A95" w:rsidRDefault="00C50A95" w:rsidP="00C50A95">
      <w:pPr>
        <w:pStyle w:val="tablecaption"/>
      </w:pPr>
      <w:ins w:id="4326" w:author="Author">
        <w:r w:rsidRPr="008A5692">
          <w:t>Table 232.A.3. Private Passenger Types Fleet Size Factors</w:t>
        </w:r>
      </w:ins>
      <w:bookmarkEnd w:id="4111"/>
    </w:p>
    <w:p w14:paraId="7E9CD96E" w14:textId="5488D167" w:rsidR="00C50A95" w:rsidRDefault="00C50A95" w:rsidP="00C50A95">
      <w:pPr>
        <w:pStyle w:val="isonormal"/>
        <w:jc w:val="left"/>
      </w:pPr>
    </w:p>
    <w:p w14:paraId="7B47CCFA" w14:textId="77777777" w:rsidR="00C50A95" w:rsidRDefault="00C50A95" w:rsidP="00C50A95">
      <w:pPr>
        <w:pStyle w:val="isonormal"/>
        <w:sectPr w:rsidR="00C50A95" w:rsidSect="00C50A95">
          <w:pgSz w:w="12240" w:h="15840" w:code="1"/>
          <w:pgMar w:top="1735" w:right="960" w:bottom="1560" w:left="1200" w:header="575" w:footer="480" w:gutter="0"/>
          <w:cols w:space="480"/>
          <w:docGrid w:linePitch="326"/>
        </w:sectPr>
      </w:pPr>
    </w:p>
    <w:p w14:paraId="0C8F8E02" w14:textId="77777777" w:rsidR="00C50A95" w:rsidRPr="00CA6400" w:rsidRDefault="00C50A95" w:rsidP="00C50A95">
      <w:pPr>
        <w:pStyle w:val="boxrule"/>
        <w:rPr>
          <w:ins w:id="4327" w:author="Author"/>
        </w:rPr>
      </w:pPr>
      <w:ins w:id="4328" w:author="Author">
        <w:r w:rsidRPr="00CA6400">
          <w:lastRenderedPageBreak/>
          <w:t>239.  PREMIUM DEVELOPMENT – OTHER THAN ZONE-RATED AUTOS</w:t>
        </w:r>
      </w:ins>
    </w:p>
    <w:p w14:paraId="7A478783" w14:textId="77777777" w:rsidR="00C50A95" w:rsidRPr="00CA6400" w:rsidRDefault="00C50A95" w:rsidP="00C50A95">
      <w:pPr>
        <w:pStyle w:val="blocktext1"/>
        <w:rPr>
          <w:ins w:id="4329" w:author="Author"/>
          <w:b/>
        </w:rPr>
      </w:pPr>
      <w:ins w:id="4330" w:author="Author">
        <w:r w:rsidRPr="00CA6400">
          <w:t xml:space="preserve">Paragraph </w:t>
        </w:r>
        <w:r w:rsidRPr="00CA6400">
          <w:rPr>
            <w:b/>
            <w:bCs/>
          </w:rPr>
          <w:t>B.2.</w:t>
        </w:r>
        <w:r w:rsidRPr="00CA6400">
          <w:t xml:space="preserve"> is replaced by the following:</w:t>
        </w:r>
      </w:ins>
    </w:p>
    <w:p w14:paraId="2526B3EA" w14:textId="77777777" w:rsidR="00C50A95" w:rsidRPr="00CA6400" w:rsidRDefault="00C50A95" w:rsidP="00C50A95">
      <w:pPr>
        <w:pStyle w:val="outlinetxt3"/>
        <w:rPr>
          <w:ins w:id="4331" w:author="Author"/>
        </w:rPr>
      </w:pPr>
      <w:ins w:id="4332" w:author="Author">
        <w:r w:rsidRPr="00CA6400">
          <w:rPr>
            <w:b/>
          </w:rPr>
          <w:tab/>
          <w:t>2</w:t>
        </w:r>
        <w:r w:rsidRPr="00CA6400">
          <w:t>.</w:t>
        </w:r>
        <w:r w:rsidRPr="00CA6400">
          <w:tab/>
          <w:t xml:space="preserve">Determine the fleet size as in Rule </w:t>
        </w:r>
        <w:r w:rsidRPr="00CA6400">
          <w:rPr>
            <w:b/>
          </w:rPr>
          <w:t>216.H.</w:t>
        </w:r>
        <w:r w:rsidRPr="00CA6400">
          <w:t xml:space="preserve"> The following factors apply.</w:t>
        </w:r>
      </w:ins>
    </w:p>
    <w:p w14:paraId="58D0CD48" w14:textId="77777777" w:rsidR="00C50A95" w:rsidRPr="00CA6400" w:rsidRDefault="00C50A95" w:rsidP="00C50A95">
      <w:pPr>
        <w:pStyle w:val="outlinehd4"/>
        <w:rPr>
          <w:ins w:id="4333" w:author="Author"/>
        </w:rPr>
      </w:pPr>
      <w:ins w:id="4334" w:author="Author">
        <w:r w:rsidRPr="00CA6400">
          <w:tab/>
          <w:t>a.</w:t>
        </w:r>
        <w:r w:rsidRPr="00CA6400">
          <w:tab/>
          <w:t>Liability And Medical Payments</w:t>
        </w:r>
      </w:ins>
    </w:p>
    <w:p w14:paraId="5D60229D" w14:textId="77777777" w:rsidR="00C50A95" w:rsidRPr="00CA6400" w:rsidRDefault="00C50A95" w:rsidP="00C50A95">
      <w:pPr>
        <w:pStyle w:val="space4"/>
        <w:rPr>
          <w:ins w:id="4335"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360"/>
        <w:gridCol w:w="860"/>
        <w:gridCol w:w="860"/>
        <w:gridCol w:w="860"/>
        <w:gridCol w:w="860"/>
      </w:tblGrid>
      <w:tr w:rsidR="00C50A95" w:rsidRPr="00CA6400" w14:paraId="7FDFC86C" w14:textId="77777777" w:rsidTr="00416506">
        <w:trPr>
          <w:cantSplit/>
          <w:trHeight w:val="190"/>
          <w:ins w:id="4336" w:author="Author"/>
        </w:trPr>
        <w:tc>
          <w:tcPr>
            <w:tcW w:w="200" w:type="dxa"/>
            <w:tcBorders>
              <w:right w:val="single" w:sz="6" w:space="0" w:color="auto"/>
            </w:tcBorders>
            <w:shd w:val="clear" w:color="auto" w:fill="auto"/>
          </w:tcPr>
          <w:p w14:paraId="4C1CCA9C" w14:textId="77777777" w:rsidR="00C50A95" w:rsidRPr="00CA6400" w:rsidRDefault="00C50A95" w:rsidP="00416506">
            <w:pPr>
              <w:pStyle w:val="tablehead"/>
              <w:rPr>
                <w:ins w:id="4337"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vAlign w:val="bottom"/>
          </w:tcPr>
          <w:p w14:paraId="079599E4" w14:textId="77777777" w:rsidR="00C50A95" w:rsidRPr="00CA6400" w:rsidRDefault="00C50A95" w:rsidP="00416506">
            <w:pPr>
              <w:pStyle w:val="tablehead"/>
              <w:rPr>
                <w:ins w:id="4338" w:author="Author"/>
              </w:rPr>
            </w:pPr>
            <w:ins w:id="4339" w:author="Author">
              <w:r w:rsidRPr="00CA6400">
                <w:t>Number Of</w:t>
              </w:r>
              <w:r w:rsidRPr="00CA6400">
                <w:br/>
                <w:t>Self-propelled Vehicles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113D83CB" w14:textId="77777777" w:rsidR="00C50A95" w:rsidRPr="00CA6400" w:rsidRDefault="00C50A95" w:rsidP="00416506">
            <w:pPr>
              <w:pStyle w:val="tablehead"/>
              <w:rPr>
                <w:ins w:id="4340" w:author="Author"/>
              </w:rPr>
            </w:pPr>
            <w:ins w:id="4341" w:author="Author">
              <w:r w:rsidRPr="00CA6400">
                <w:t>Van Pools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7FF5AC8D" w14:textId="77777777" w:rsidR="00C50A95" w:rsidRPr="00CA6400" w:rsidRDefault="00C50A95" w:rsidP="00416506">
            <w:pPr>
              <w:pStyle w:val="tablehead"/>
              <w:rPr>
                <w:ins w:id="4342" w:author="Author"/>
              </w:rPr>
            </w:pPr>
            <w:ins w:id="4343" w:author="Author">
              <w:r w:rsidRPr="00CA6400">
                <w:t>Taxis And Limou-</w:t>
              </w:r>
              <w:r w:rsidRPr="00CA6400">
                <w:br/>
                <w:t>sines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0EE9AB11" w14:textId="77777777" w:rsidR="00C50A95" w:rsidRPr="00CA6400" w:rsidRDefault="00C50A95" w:rsidP="00416506">
            <w:pPr>
              <w:pStyle w:val="tablehead"/>
              <w:rPr>
                <w:ins w:id="4344" w:author="Author"/>
              </w:rPr>
            </w:pPr>
            <w:ins w:id="4345" w:author="Author">
              <w:r w:rsidRPr="00CA6400">
                <w:t>School And Church Buses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355458CF" w14:textId="77777777" w:rsidR="00C50A95" w:rsidRPr="00CA6400" w:rsidRDefault="00C50A95" w:rsidP="00416506">
            <w:pPr>
              <w:pStyle w:val="tablehead"/>
              <w:rPr>
                <w:ins w:id="4346" w:author="Author"/>
              </w:rPr>
            </w:pPr>
            <w:ins w:id="4347" w:author="Author">
              <w:r w:rsidRPr="00CA6400">
                <w:t>Other Buses</w:t>
              </w:r>
            </w:ins>
          </w:p>
        </w:tc>
      </w:tr>
      <w:tr w:rsidR="00C50A95" w:rsidRPr="00CA6400" w14:paraId="251E7221" w14:textId="77777777" w:rsidTr="00416506">
        <w:trPr>
          <w:cantSplit/>
          <w:trHeight w:val="190"/>
          <w:ins w:id="4348" w:author="Author"/>
        </w:trPr>
        <w:tc>
          <w:tcPr>
            <w:tcW w:w="200" w:type="dxa"/>
            <w:tcBorders>
              <w:right w:val="single" w:sz="6" w:space="0" w:color="auto"/>
            </w:tcBorders>
            <w:shd w:val="clear" w:color="auto" w:fill="auto"/>
          </w:tcPr>
          <w:p w14:paraId="4718E586" w14:textId="77777777" w:rsidR="00C50A95" w:rsidRPr="00CA6400" w:rsidRDefault="00C50A95" w:rsidP="00416506">
            <w:pPr>
              <w:pStyle w:val="tabletext11"/>
              <w:rPr>
                <w:ins w:id="4349"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212A1D20" w14:textId="77777777" w:rsidR="00C50A95" w:rsidRPr="00CA6400" w:rsidRDefault="00C50A95" w:rsidP="00416506">
            <w:pPr>
              <w:pStyle w:val="tabletext11"/>
              <w:jc w:val="center"/>
              <w:rPr>
                <w:ins w:id="4350" w:author="Author"/>
              </w:rPr>
            </w:pPr>
            <w:ins w:id="4351" w:author="Author">
              <w:r w:rsidRPr="00CA6400">
                <w:t>1</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7AC0720" w14:textId="77777777" w:rsidR="00C50A95" w:rsidRPr="00CA6400" w:rsidRDefault="00C50A95" w:rsidP="00416506">
            <w:pPr>
              <w:pStyle w:val="tabletext11"/>
              <w:jc w:val="center"/>
              <w:rPr>
                <w:ins w:id="4352" w:author="Author"/>
              </w:rPr>
            </w:pPr>
            <w:ins w:id="4353" w:author="Author">
              <w:r w:rsidRPr="00CA640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D9A40CC" w14:textId="77777777" w:rsidR="00C50A95" w:rsidRPr="00CA6400" w:rsidRDefault="00C50A95" w:rsidP="00416506">
            <w:pPr>
              <w:pStyle w:val="tabletext11"/>
              <w:jc w:val="center"/>
              <w:rPr>
                <w:ins w:id="4354" w:author="Author"/>
              </w:rPr>
            </w:pPr>
            <w:ins w:id="4355" w:author="Author">
              <w:r w:rsidRPr="00CA640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1B4BAB6" w14:textId="77777777" w:rsidR="00C50A95" w:rsidRPr="00CA6400" w:rsidRDefault="00C50A95" w:rsidP="00416506">
            <w:pPr>
              <w:pStyle w:val="tabletext11"/>
              <w:jc w:val="center"/>
              <w:rPr>
                <w:ins w:id="4356" w:author="Author"/>
              </w:rPr>
            </w:pPr>
            <w:ins w:id="4357" w:author="Author">
              <w:r w:rsidRPr="00CA640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D6BA178" w14:textId="77777777" w:rsidR="00C50A95" w:rsidRPr="00CA6400" w:rsidRDefault="00C50A95" w:rsidP="00416506">
            <w:pPr>
              <w:pStyle w:val="tabletext11"/>
              <w:jc w:val="center"/>
              <w:rPr>
                <w:ins w:id="4358" w:author="Author"/>
              </w:rPr>
            </w:pPr>
            <w:ins w:id="4359" w:author="Author">
              <w:r w:rsidRPr="00CA6400">
                <w:t>1.00</w:t>
              </w:r>
            </w:ins>
          </w:p>
        </w:tc>
      </w:tr>
      <w:tr w:rsidR="00C50A95" w:rsidRPr="00CA6400" w14:paraId="3C6D6C4B" w14:textId="77777777" w:rsidTr="00416506">
        <w:trPr>
          <w:cantSplit/>
          <w:trHeight w:val="190"/>
          <w:ins w:id="4360" w:author="Author"/>
        </w:trPr>
        <w:tc>
          <w:tcPr>
            <w:tcW w:w="200" w:type="dxa"/>
            <w:tcBorders>
              <w:right w:val="single" w:sz="6" w:space="0" w:color="auto"/>
            </w:tcBorders>
            <w:shd w:val="clear" w:color="auto" w:fill="auto"/>
          </w:tcPr>
          <w:p w14:paraId="1C0D2772" w14:textId="77777777" w:rsidR="00C50A95" w:rsidRPr="00CA6400" w:rsidRDefault="00C50A95" w:rsidP="00416506">
            <w:pPr>
              <w:pStyle w:val="tabletext11"/>
              <w:rPr>
                <w:ins w:id="4361"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3FAEF085" w14:textId="77777777" w:rsidR="00C50A95" w:rsidRPr="00CA6400" w:rsidRDefault="00C50A95" w:rsidP="00416506">
            <w:pPr>
              <w:pStyle w:val="tabletext11"/>
              <w:jc w:val="center"/>
              <w:rPr>
                <w:ins w:id="4362" w:author="Author"/>
              </w:rPr>
            </w:pPr>
            <w:ins w:id="4363" w:author="Author">
              <w:r w:rsidRPr="00CA6400">
                <w:t>2</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54DE952" w14:textId="77777777" w:rsidR="00C50A95" w:rsidRPr="00CA6400" w:rsidRDefault="00C50A95" w:rsidP="00416506">
            <w:pPr>
              <w:pStyle w:val="tabletext11"/>
              <w:jc w:val="center"/>
              <w:rPr>
                <w:ins w:id="4364" w:author="Author"/>
              </w:rPr>
            </w:pPr>
            <w:ins w:id="4365" w:author="Author">
              <w:r w:rsidRPr="00CA640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8FCC1D0" w14:textId="77777777" w:rsidR="00C50A95" w:rsidRPr="00CA6400" w:rsidRDefault="00C50A95" w:rsidP="00416506">
            <w:pPr>
              <w:pStyle w:val="tabletext11"/>
              <w:jc w:val="center"/>
              <w:rPr>
                <w:ins w:id="4366" w:author="Author"/>
              </w:rPr>
            </w:pPr>
            <w:ins w:id="4367" w:author="Author">
              <w:r w:rsidRPr="00CA640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3A405ED" w14:textId="77777777" w:rsidR="00C50A95" w:rsidRPr="00CA6400" w:rsidRDefault="00C50A95" w:rsidP="00416506">
            <w:pPr>
              <w:pStyle w:val="tabletext11"/>
              <w:jc w:val="center"/>
              <w:rPr>
                <w:ins w:id="4368" w:author="Author"/>
              </w:rPr>
            </w:pPr>
            <w:ins w:id="4369" w:author="Author">
              <w:r w:rsidRPr="00CA640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6844C3C" w14:textId="77777777" w:rsidR="00C50A95" w:rsidRPr="00CA6400" w:rsidRDefault="00C50A95" w:rsidP="00416506">
            <w:pPr>
              <w:pStyle w:val="tabletext11"/>
              <w:jc w:val="center"/>
              <w:rPr>
                <w:ins w:id="4370" w:author="Author"/>
              </w:rPr>
            </w:pPr>
            <w:ins w:id="4371" w:author="Author">
              <w:r w:rsidRPr="00CA6400">
                <w:t>1.00</w:t>
              </w:r>
            </w:ins>
          </w:p>
        </w:tc>
      </w:tr>
      <w:tr w:rsidR="00C50A95" w:rsidRPr="00CA6400" w14:paraId="4619C463" w14:textId="77777777" w:rsidTr="00416506">
        <w:trPr>
          <w:cantSplit/>
          <w:trHeight w:val="190"/>
          <w:ins w:id="4372" w:author="Author"/>
        </w:trPr>
        <w:tc>
          <w:tcPr>
            <w:tcW w:w="200" w:type="dxa"/>
            <w:tcBorders>
              <w:right w:val="single" w:sz="6" w:space="0" w:color="auto"/>
            </w:tcBorders>
            <w:shd w:val="clear" w:color="auto" w:fill="auto"/>
          </w:tcPr>
          <w:p w14:paraId="4CE0528F" w14:textId="77777777" w:rsidR="00C50A95" w:rsidRPr="00CA6400" w:rsidRDefault="00C50A95" w:rsidP="00416506">
            <w:pPr>
              <w:pStyle w:val="tabletext11"/>
              <w:rPr>
                <w:ins w:id="4373"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54CC2592" w14:textId="77777777" w:rsidR="00C50A95" w:rsidRPr="00CA6400" w:rsidRDefault="00C50A95" w:rsidP="00416506">
            <w:pPr>
              <w:pStyle w:val="tabletext11"/>
              <w:jc w:val="center"/>
              <w:rPr>
                <w:ins w:id="4374" w:author="Author"/>
              </w:rPr>
            </w:pPr>
            <w:ins w:id="4375" w:author="Author">
              <w:r w:rsidRPr="00CA6400">
                <w:t>3 to 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6CA21EA" w14:textId="77777777" w:rsidR="00C50A95" w:rsidRPr="00CA6400" w:rsidRDefault="00C50A95" w:rsidP="00416506">
            <w:pPr>
              <w:pStyle w:val="tabletext11"/>
              <w:jc w:val="center"/>
              <w:rPr>
                <w:ins w:id="4376" w:author="Author"/>
              </w:rPr>
            </w:pPr>
            <w:ins w:id="4377" w:author="Author">
              <w:r w:rsidRPr="00CA640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383D99D" w14:textId="77777777" w:rsidR="00C50A95" w:rsidRPr="00CA6400" w:rsidRDefault="00C50A95" w:rsidP="00416506">
            <w:pPr>
              <w:pStyle w:val="tabletext11"/>
              <w:jc w:val="center"/>
              <w:rPr>
                <w:ins w:id="4378" w:author="Author"/>
              </w:rPr>
            </w:pPr>
            <w:ins w:id="4379" w:author="Author">
              <w:r w:rsidRPr="00CA640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4401A13" w14:textId="77777777" w:rsidR="00C50A95" w:rsidRPr="00CA6400" w:rsidRDefault="00C50A95" w:rsidP="00416506">
            <w:pPr>
              <w:pStyle w:val="tabletext11"/>
              <w:jc w:val="center"/>
              <w:rPr>
                <w:ins w:id="4380" w:author="Author"/>
              </w:rPr>
            </w:pPr>
            <w:ins w:id="4381" w:author="Author">
              <w:r w:rsidRPr="00CA640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A353407" w14:textId="77777777" w:rsidR="00C50A95" w:rsidRPr="00CA6400" w:rsidRDefault="00C50A95" w:rsidP="00416506">
            <w:pPr>
              <w:pStyle w:val="tabletext11"/>
              <w:jc w:val="center"/>
              <w:rPr>
                <w:ins w:id="4382" w:author="Author"/>
              </w:rPr>
            </w:pPr>
            <w:ins w:id="4383" w:author="Author">
              <w:r w:rsidRPr="00CA6400">
                <w:t>1.00</w:t>
              </w:r>
            </w:ins>
          </w:p>
        </w:tc>
      </w:tr>
      <w:tr w:rsidR="00C50A95" w:rsidRPr="00CA6400" w14:paraId="7D9BFB98" w14:textId="77777777" w:rsidTr="00416506">
        <w:trPr>
          <w:cantSplit/>
          <w:trHeight w:val="190"/>
          <w:ins w:id="4384" w:author="Author"/>
        </w:trPr>
        <w:tc>
          <w:tcPr>
            <w:tcW w:w="200" w:type="dxa"/>
            <w:tcBorders>
              <w:right w:val="single" w:sz="6" w:space="0" w:color="auto"/>
            </w:tcBorders>
            <w:shd w:val="clear" w:color="auto" w:fill="auto"/>
          </w:tcPr>
          <w:p w14:paraId="658FED9E" w14:textId="77777777" w:rsidR="00C50A95" w:rsidRPr="00CA6400" w:rsidRDefault="00C50A95" w:rsidP="00416506">
            <w:pPr>
              <w:pStyle w:val="tabletext11"/>
              <w:rPr>
                <w:ins w:id="4385"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5D9BB691" w14:textId="77777777" w:rsidR="00C50A95" w:rsidRPr="00CA6400" w:rsidRDefault="00C50A95" w:rsidP="00416506">
            <w:pPr>
              <w:pStyle w:val="tabletext11"/>
              <w:jc w:val="center"/>
              <w:rPr>
                <w:ins w:id="4386" w:author="Author"/>
              </w:rPr>
            </w:pPr>
            <w:ins w:id="4387" w:author="Author">
              <w:r w:rsidRPr="00CA6400">
                <w:t>5 to 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9B7AF4B" w14:textId="77777777" w:rsidR="00C50A95" w:rsidRPr="00CA6400" w:rsidRDefault="00C50A95" w:rsidP="00416506">
            <w:pPr>
              <w:pStyle w:val="tabletext11"/>
              <w:jc w:val="center"/>
              <w:rPr>
                <w:ins w:id="4388" w:author="Author"/>
              </w:rPr>
            </w:pPr>
            <w:ins w:id="4389" w:author="Author">
              <w:r w:rsidRPr="00CA640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6CCA92F" w14:textId="77777777" w:rsidR="00C50A95" w:rsidRPr="00CA6400" w:rsidRDefault="00C50A95" w:rsidP="00416506">
            <w:pPr>
              <w:pStyle w:val="tabletext11"/>
              <w:jc w:val="center"/>
              <w:rPr>
                <w:ins w:id="4390" w:author="Author"/>
              </w:rPr>
            </w:pPr>
            <w:ins w:id="4391" w:author="Author">
              <w:r w:rsidRPr="00CA6400">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4836138" w14:textId="77777777" w:rsidR="00C50A95" w:rsidRPr="00CA6400" w:rsidRDefault="00C50A95" w:rsidP="00416506">
            <w:pPr>
              <w:pStyle w:val="tabletext11"/>
              <w:jc w:val="center"/>
              <w:rPr>
                <w:ins w:id="4392" w:author="Author"/>
              </w:rPr>
            </w:pPr>
            <w:ins w:id="4393" w:author="Author">
              <w:r w:rsidRPr="00CA6400">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F355F76" w14:textId="77777777" w:rsidR="00C50A95" w:rsidRPr="00CA6400" w:rsidRDefault="00C50A95" w:rsidP="00416506">
            <w:pPr>
              <w:pStyle w:val="tabletext11"/>
              <w:jc w:val="center"/>
              <w:rPr>
                <w:ins w:id="4394" w:author="Author"/>
              </w:rPr>
            </w:pPr>
            <w:ins w:id="4395" w:author="Author">
              <w:r w:rsidRPr="00CA6400">
                <w:t>1.00</w:t>
              </w:r>
            </w:ins>
          </w:p>
        </w:tc>
      </w:tr>
      <w:tr w:rsidR="00C50A95" w:rsidRPr="00CA6400" w14:paraId="651606B1" w14:textId="77777777" w:rsidTr="00416506">
        <w:trPr>
          <w:cantSplit/>
          <w:trHeight w:val="190"/>
          <w:ins w:id="4396" w:author="Author"/>
        </w:trPr>
        <w:tc>
          <w:tcPr>
            <w:tcW w:w="200" w:type="dxa"/>
            <w:tcBorders>
              <w:right w:val="single" w:sz="6" w:space="0" w:color="auto"/>
            </w:tcBorders>
            <w:shd w:val="clear" w:color="auto" w:fill="auto"/>
          </w:tcPr>
          <w:p w14:paraId="640FEC3B" w14:textId="77777777" w:rsidR="00C50A95" w:rsidRPr="00CA6400" w:rsidRDefault="00C50A95" w:rsidP="00416506">
            <w:pPr>
              <w:pStyle w:val="tabletext11"/>
              <w:rPr>
                <w:ins w:id="4397"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51E67092" w14:textId="77777777" w:rsidR="00C50A95" w:rsidRPr="00CA6400" w:rsidRDefault="00C50A95" w:rsidP="00416506">
            <w:pPr>
              <w:pStyle w:val="tabletext11"/>
              <w:jc w:val="center"/>
              <w:rPr>
                <w:ins w:id="4398" w:author="Author"/>
              </w:rPr>
            </w:pPr>
            <w:ins w:id="4399" w:author="Author">
              <w:r w:rsidRPr="00CA6400">
                <w:t>10 to 14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079626A" w14:textId="77777777" w:rsidR="00C50A95" w:rsidRPr="00CA6400" w:rsidRDefault="00C50A95" w:rsidP="00416506">
            <w:pPr>
              <w:pStyle w:val="tabletext11"/>
              <w:jc w:val="center"/>
              <w:rPr>
                <w:ins w:id="4400" w:author="Author"/>
              </w:rPr>
            </w:pPr>
            <w:ins w:id="4401" w:author="Author">
              <w:r w:rsidRPr="00CA640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BC13A07" w14:textId="77777777" w:rsidR="00C50A95" w:rsidRPr="00CA6400" w:rsidRDefault="00C50A95" w:rsidP="00416506">
            <w:pPr>
              <w:pStyle w:val="tabletext11"/>
              <w:jc w:val="center"/>
              <w:rPr>
                <w:ins w:id="4402" w:author="Author"/>
              </w:rPr>
            </w:pPr>
            <w:ins w:id="4403" w:author="Author">
              <w:r w:rsidRPr="00CA6400">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EDBD6E3" w14:textId="77777777" w:rsidR="00C50A95" w:rsidRPr="00CA6400" w:rsidRDefault="00C50A95" w:rsidP="00416506">
            <w:pPr>
              <w:pStyle w:val="tabletext11"/>
              <w:jc w:val="center"/>
              <w:rPr>
                <w:ins w:id="4404" w:author="Author"/>
              </w:rPr>
            </w:pPr>
            <w:ins w:id="4405" w:author="Author">
              <w:r w:rsidRPr="00CA6400">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2CFB315" w14:textId="77777777" w:rsidR="00C50A95" w:rsidRPr="00CA6400" w:rsidRDefault="00C50A95" w:rsidP="00416506">
            <w:pPr>
              <w:pStyle w:val="tabletext11"/>
              <w:jc w:val="center"/>
              <w:rPr>
                <w:ins w:id="4406" w:author="Author"/>
              </w:rPr>
            </w:pPr>
            <w:ins w:id="4407" w:author="Author">
              <w:r w:rsidRPr="00CA6400">
                <w:t>1.00</w:t>
              </w:r>
            </w:ins>
          </w:p>
        </w:tc>
      </w:tr>
      <w:tr w:rsidR="00C50A95" w:rsidRPr="00CA6400" w14:paraId="49391439" w14:textId="77777777" w:rsidTr="00416506">
        <w:trPr>
          <w:cantSplit/>
          <w:trHeight w:val="190"/>
          <w:ins w:id="4408" w:author="Author"/>
        </w:trPr>
        <w:tc>
          <w:tcPr>
            <w:tcW w:w="200" w:type="dxa"/>
            <w:tcBorders>
              <w:right w:val="single" w:sz="6" w:space="0" w:color="auto"/>
            </w:tcBorders>
            <w:shd w:val="clear" w:color="auto" w:fill="auto"/>
          </w:tcPr>
          <w:p w14:paraId="190B9AE1" w14:textId="77777777" w:rsidR="00C50A95" w:rsidRPr="00CA6400" w:rsidRDefault="00C50A95" w:rsidP="00416506">
            <w:pPr>
              <w:pStyle w:val="tabletext11"/>
              <w:rPr>
                <w:ins w:id="4409"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6D4176C3" w14:textId="77777777" w:rsidR="00C50A95" w:rsidRPr="00CA6400" w:rsidRDefault="00C50A95" w:rsidP="00416506">
            <w:pPr>
              <w:pStyle w:val="tabletext11"/>
              <w:jc w:val="center"/>
              <w:rPr>
                <w:ins w:id="4410" w:author="Author"/>
              </w:rPr>
            </w:pPr>
            <w:ins w:id="4411" w:author="Author">
              <w:r w:rsidRPr="00CA6400">
                <w:t>15 to 19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3760C8E" w14:textId="77777777" w:rsidR="00C50A95" w:rsidRPr="00CA6400" w:rsidRDefault="00C50A95" w:rsidP="00416506">
            <w:pPr>
              <w:pStyle w:val="tabletext11"/>
              <w:jc w:val="center"/>
              <w:rPr>
                <w:ins w:id="4412" w:author="Author"/>
              </w:rPr>
            </w:pPr>
            <w:ins w:id="4413" w:author="Author">
              <w:r w:rsidRPr="00CA640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2CC64D9" w14:textId="77777777" w:rsidR="00C50A95" w:rsidRPr="00CA6400" w:rsidRDefault="00C50A95" w:rsidP="00416506">
            <w:pPr>
              <w:pStyle w:val="tabletext11"/>
              <w:jc w:val="center"/>
              <w:rPr>
                <w:ins w:id="4414" w:author="Author"/>
              </w:rPr>
            </w:pPr>
            <w:ins w:id="4415" w:author="Author">
              <w:r w:rsidRPr="00CA6400">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645BAB0" w14:textId="77777777" w:rsidR="00C50A95" w:rsidRPr="00CA6400" w:rsidRDefault="00C50A95" w:rsidP="00416506">
            <w:pPr>
              <w:pStyle w:val="tabletext11"/>
              <w:jc w:val="center"/>
              <w:rPr>
                <w:ins w:id="4416" w:author="Author"/>
              </w:rPr>
            </w:pPr>
            <w:ins w:id="4417" w:author="Author">
              <w:r w:rsidRPr="00CA6400">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C17D451" w14:textId="77777777" w:rsidR="00C50A95" w:rsidRPr="00CA6400" w:rsidRDefault="00C50A95" w:rsidP="00416506">
            <w:pPr>
              <w:pStyle w:val="tabletext11"/>
              <w:jc w:val="center"/>
              <w:rPr>
                <w:ins w:id="4418" w:author="Author"/>
              </w:rPr>
            </w:pPr>
            <w:ins w:id="4419" w:author="Author">
              <w:r w:rsidRPr="00CA6400">
                <w:t>1.00</w:t>
              </w:r>
            </w:ins>
          </w:p>
        </w:tc>
      </w:tr>
      <w:tr w:rsidR="00C50A95" w:rsidRPr="00CA6400" w14:paraId="277F2988" w14:textId="77777777" w:rsidTr="00416506">
        <w:trPr>
          <w:cantSplit/>
          <w:trHeight w:val="190"/>
          <w:ins w:id="4420" w:author="Author"/>
        </w:trPr>
        <w:tc>
          <w:tcPr>
            <w:tcW w:w="200" w:type="dxa"/>
            <w:tcBorders>
              <w:right w:val="single" w:sz="6" w:space="0" w:color="auto"/>
            </w:tcBorders>
            <w:shd w:val="clear" w:color="auto" w:fill="auto"/>
          </w:tcPr>
          <w:p w14:paraId="2DC99EA8" w14:textId="77777777" w:rsidR="00C50A95" w:rsidRPr="00CA6400" w:rsidRDefault="00C50A95" w:rsidP="00416506">
            <w:pPr>
              <w:pStyle w:val="tabletext11"/>
              <w:rPr>
                <w:ins w:id="4421"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2AD8659B" w14:textId="77777777" w:rsidR="00C50A95" w:rsidRPr="00CA6400" w:rsidRDefault="00C50A95" w:rsidP="00416506">
            <w:pPr>
              <w:pStyle w:val="tabletext11"/>
              <w:jc w:val="center"/>
              <w:rPr>
                <w:ins w:id="4422" w:author="Author"/>
              </w:rPr>
            </w:pPr>
            <w:ins w:id="4423" w:author="Author">
              <w:r w:rsidRPr="00CA6400">
                <w:t>20 to 29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ABEA53A" w14:textId="77777777" w:rsidR="00C50A95" w:rsidRPr="00CA6400" w:rsidRDefault="00C50A95" w:rsidP="00416506">
            <w:pPr>
              <w:pStyle w:val="tabletext11"/>
              <w:jc w:val="center"/>
              <w:rPr>
                <w:ins w:id="4424" w:author="Author"/>
              </w:rPr>
            </w:pPr>
            <w:ins w:id="4425" w:author="Author">
              <w:r w:rsidRPr="00CA640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ED58B93" w14:textId="77777777" w:rsidR="00C50A95" w:rsidRPr="00CA6400" w:rsidRDefault="00C50A95" w:rsidP="00416506">
            <w:pPr>
              <w:pStyle w:val="tabletext11"/>
              <w:jc w:val="center"/>
              <w:rPr>
                <w:ins w:id="4426" w:author="Author"/>
              </w:rPr>
            </w:pPr>
            <w:ins w:id="4427" w:author="Author">
              <w:r w:rsidRPr="00CA6400">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158304A" w14:textId="77777777" w:rsidR="00C50A95" w:rsidRPr="00CA6400" w:rsidRDefault="00C50A95" w:rsidP="00416506">
            <w:pPr>
              <w:pStyle w:val="tabletext11"/>
              <w:jc w:val="center"/>
              <w:rPr>
                <w:ins w:id="4428" w:author="Author"/>
              </w:rPr>
            </w:pPr>
            <w:ins w:id="4429" w:author="Author">
              <w:r w:rsidRPr="00CA6400">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F414EF7" w14:textId="77777777" w:rsidR="00C50A95" w:rsidRPr="00CA6400" w:rsidRDefault="00C50A95" w:rsidP="00416506">
            <w:pPr>
              <w:pStyle w:val="tabletext11"/>
              <w:jc w:val="center"/>
              <w:rPr>
                <w:ins w:id="4430" w:author="Author"/>
              </w:rPr>
            </w:pPr>
            <w:ins w:id="4431" w:author="Author">
              <w:r w:rsidRPr="00CA6400">
                <w:t>1.00</w:t>
              </w:r>
            </w:ins>
          </w:p>
        </w:tc>
      </w:tr>
      <w:tr w:rsidR="00C50A95" w:rsidRPr="00CA6400" w14:paraId="3914F2B0" w14:textId="77777777" w:rsidTr="00416506">
        <w:trPr>
          <w:cantSplit/>
          <w:trHeight w:val="190"/>
          <w:ins w:id="4432" w:author="Author"/>
        </w:trPr>
        <w:tc>
          <w:tcPr>
            <w:tcW w:w="200" w:type="dxa"/>
            <w:tcBorders>
              <w:right w:val="single" w:sz="6" w:space="0" w:color="auto"/>
            </w:tcBorders>
            <w:shd w:val="clear" w:color="auto" w:fill="auto"/>
          </w:tcPr>
          <w:p w14:paraId="54690B0A" w14:textId="77777777" w:rsidR="00C50A95" w:rsidRPr="00CA6400" w:rsidRDefault="00C50A95" w:rsidP="00416506">
            <w:pPr>
              <w:pStyle w:val="tabletext11"/>
              <w:rPr>
                <w:ins w:id="4433"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5CD96728" w14:textId="77777777" w:rsidR="00C50A95" w:rsidRPr="00CA6400" w:rsidRDefault="00C50A95" w:rsidP="00416506">
            <w:pPr>
              <w:pStyle w:val="tabletext11"/>
              <w:jc w:val="center"/>
              <w:rPr>
                <w:ins w:id="4434" w:author="Author"/>
              </w:rPr>
            </w:pPr>
            <w:ins w:id="4435" w:author="Author">
              <w:r w:rsidRPr="00CA6400">
                <w:t>30 to 39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B575249" w14:textId="77777777" w:rsidR="00C50A95" w:rsidRPr="00CA6400" w:rsidRDefault="00C50A95" w:rsidP="00416506">
            <w:pPr>
              <w:pStyle w:val="tabletext11"/>
              <w:jc w:val="center"/>
              <w:rPr>
                <w:ins w:id="4436" w:author="Author"/>
              </w:rPr>
            </w:pPr>
            <w:ins w:id="4437" w:author="Author">
              <w:r w:rsidRPr="00CA640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FFC6B72" w14:textId="77777777" w:rsidR="00C50A95" w:rsidRPr="00CA6400" w:rsidRDefault="00C50A95" w:rsidP="00416506">
            <w:pPr>
              <w:pStyle w:val="tabletext11"/>
              <w:jc w:val="center"/>
              <w:rPr>
                <w:ins w:id="4438" w:author="Author"/>
              </w:rPr>
            </w:pPr>
            <w:ins w:id="4439" w:author="Author">
              <w:r w:rsidRPr="00CA6400">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1B2E5B5" w14:textId="77777777" w:rsidR="00C50A95" w:rsidRPr="00CA6400" w:rsidRDefault="00C50A95" w:rsidP="00416506">
            <w:pPr>
              <w:pStyle w:val="tabletext11"/>
              <w:jc w:val="center"/>
              <w:rPr>
                <w:ins w:id="4440" w:author="Author"/>
              </w:rPr>
            </w:pPr>
            <w:ins w:id="4441" w:author="Author">
              <w:r w:rsidRPr="00CA6400">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7231CCF" w14:textId="77777777" w:rsidR="00C50A95" w:rsidRPr="00CA6400" w:rsidRDefault="00C50A95" w:rsidP="00416506">
            <w:pPr>
              <w:pStyle w:val="tabletext11"/>
              <w:jc w:val="center"/>
              <w:rPr>
                <w:ins w:id="4442" w:author="Author"/>
              </w:rPr>
            </w:pPr>
            <w:ins w:id="4443" w:author="Author">
              <w:r w:rsidRPr="00CA6400">
                <w:t>1.00</w:t>
              </w:r>
            </w:ins>
          </w:p>
        </w:tc>
      </w:tr>
      <w:tr w:rsidR="00C50A95" w:rsidRPr="00CA6400" w14:paraId="5B2BA337" w14:textId="77777777" w:rsidTr="00416506">
        <w:trPr>
          <w:cantSplit/>
          <w:trHeight w:val="190"/>
          <w:ins w:id="4444" w:author="Author"/>
        </w:trPr>
        <w:tc>
          <w:tcPr>
            <w:tcW w:w="200" w:type="dxa"/>
            <w:tcBorders>
              <w:right w:val="single" w:sz="6" w:space="0" w:color="auto"/>
            </w:tcBorders>
            <w:shd w:val="clear" w:color="auto" w:fill="auto"/>
          </w:tcPr>
          <w:p w14:paraId="73AF1A55" w14:textId="77777777" w:rsidR="00C50A95" w:rsidRPr="00CA6400" w:rsidRDefault="00C50A95" w:rsidP="00416506">
            <w:pPr>
              <w:pStyle w:val="tabletext11"/>
              <w:rPr>
                <w:ins w:id="4445"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1F922B43" w14:textId="77777777" w:rsidR="00C50A95" w:rsidRPr="00CA6400" w:rsidRDefault="00C50A95" w:rsidP="00416506">
            <w:pPr>
              <w:pStyle w:val="tabletext11"/>
              <w:jc w:val="center"/>
              <w:rPr>
                <w:ins w:id="4446" w:author="Author"/>
              </w:rPr>
            </w:pPr>
            <w:ins w:id="4447" w:author="Author">
              <w:r w:rsidRPr="00CA6400">
                <w:t>40 to 49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59270E5" w14:textId="77777777" w:rsidR="00C50A95" w:rsidRPr="00CA6400" w:rsidRDefault="00C50A95" w:rsidP="00416506">
            <w:pPr>
              <w:pStyle w:val="tabletext11"/>
              <w:jc w:val="center"/>
              <w:rPr>
                <w:ins w:id="4448" w:author="Author"/>
              </w:rPr>
            </w:pPr>
            <w:ins w:id="4449" w:author="Author">
              <w:r w:rsidRPr="00CA640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E01ECF1" w14:textId="77777777" w:rsidR="00C50A95" w:rsidRPr="00CA6400" w:rsidRDefault="00C50A95" w:rsidP="00416506">
            <w:pPr>
              <w:pStyle w:val="tabletext11"/>
              <w:jc w:val="center"/>
              <w:rPr>
                <w:ins w:id="4450" w:author="Author"/>
              </w:rPr>
            </w:pPr>
            <w:ins w:id="4451" w:author="Author">
              <w:r w:rsidRPr="00CA6400">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AEB94AB" w14:textId="77777777" w:rsidR="00C50A95" w:rsidRPr="00CA6400" w:rsidRDefault="00C50A95" w:rsidP="00416506">
            <w:pPr>
              <w:pStyle w:val="tabletext11"/>
              <w:jc w:val="center"/>
              <w:rPr>
                <w:ins w:id="4452" w:author="Author"/>
              </w:rPr>
            </w:pPr>
            <w:ins w:id="4453" w:author="Author">
              <w:r w:rsidRPr="00CA6400">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AB34A06" w14:textId="77777777" w:rsidR="00C50A95" w:rsidRPr="00CA6400" w:rsidRDefault="00C50A95" w:rsidP="00416506">
            <w:pPr>
              <w:pStyle w:val="tabletext11"/>
              <w:jc w:val="center"/>
              <w:rPr>
                <w:ins w:id="4454" w:author="Author"/>
              </w:rPr>
            </w:pPr>
            <w:ins w:id="4455" w:author="Author">
              <w:r w:rsidRPr="00CA6400">
                <w:t>1.00</w:t>
              </w:r>
            </w:ins>
          </w:p>
        </w:tc>
      </w:tr>
      <w:tr w:rsidR="00C50A95" w:rsidRPr="00CA6400" w14:paraId="6B35DFDD" w14:textId="77777777" w:rsidTr="00416506">
        <w:trPr>
          <w:cantSplit/>
          <w:trHeight w:val="190"/>
          <w:ins w:id="4456" w:author="Author"/>
        </w:trPr>
        <w:tc>
          <w:tcPr>
            <w:tcW w:w="200" w:type="dxa"/>
            <w:tcBorders>
              <w:right w:val="single" w:sz="6" w:space="0" w:color="auto"/>
            </w:tcBorders>
            <w:shd w:val="clear" w:color="auto" w:fill="auto"/>
          </w:tcPr>
          <w:p w14:paraId="3421696C" w14:textId="77777777" w:rsidR="00C50A95" w:rsidRPr="00CA6400" w:rsidRDefault="00C50A95" w:rsidP="00416506">
            <w:pPr>
              <w:pStyle w:val="tabletext11"/>
              <w:rPr>
                <w:ins w:id="4457"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00D6120E" w14:textId="77777777" w:rsidR="00C50A95" w:rsidRPr="00CA6400" w:rsidRDefault="00C50A95" w:rsidP="00416506">
            <w:pPr>
              <w:pStyle w:val="tabletext11"/>
              <w:jc w:val="center"/>
              <w:rPr>
                <w:ins w:id="4458" w:author="Author"/>
              </w:rPr>
            </w:pPr>
            <w:ins w:id="4459" w:author="Author">
              <w:r w:rsidRPr="00CA6400">
                <w:t>50 to 59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F7F50F2" w14:textId="77777777" w:rsidR="00C50A95" w:rsidRPr="00CA6400" w:rsidRDefault="00C50A95" w:rsidP="00416506">
            <w:pPr>
              <w:pStyle w:val="tabletext11"/>
              <w:jc w:val="center"/>
              <w:rPr>
                <w:ins w:id="4460" w:author="Author"/>
              </w:rPr>
            </w:pPr>
            <w:ins w:id="4461" w:author="Author">
              <w:r w:rsidRPr="00CA640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2510DAF" w14:textId="77777777" w:rsidR="00C50A95" w:rsidRPr="00CA6400" w:rsidRDefault="00C50A95" w:rsidP="00416506">
            <w:pPr>
              <w:pStyle w:val="tabletext11"/>
              <w:jc w:val="center"/>
              <w:rPr>
                <w:ins w:id="4462" w:author="Author"/>
              </w:rPr>
            </w:pPr>
            <w:ins w:id="4463" w:author="Author">
              <w:r w:rsidRPr="00CA6400">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A86D9A4" w14:textId="77777777" w:rsidR="00C50A95" w:rsidRPr="00CA6400" w:rsidRDefault="00C50A95" w:rsidP="00416506">
            <w:pPr>
              <w:pStyle w:val="tabletext11"/>
              <w:jc w:val="center"/>
              <w:rPr>
                <w:ins w:id="4464" w:author="Author"/>
              </w:rPr>
            </w:pPr>
            <w:ins w:id="4465" w:author="Author">
              <w:r w:rsidRPr="00CA6400">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2582950" w14:textId="77777777" w:rsidR="00C50A95" w:rsidRPr="00CA6400" w:rsidRDefault="00C50A95" w:rsidP="00416506">
            <w:pPr>
              <w:pStyle w:val="tabletext11"/>
              <w:jc w:val="center"/>
              <w:rPr>
                <w:ins w:id="4466" w:author="Author"/>
              </w:rPr>
            </w:pPr>
            <w:ins w:id="4467" w:author="Author">
              <w:r w:rsidRPr="00CA6400">
                <w:t>1.00</w:t>
              </w:r>
            </w:ins>
          </w:p>
        </w:tc>
      </w:tr>
      <w:tr w:rsidR="00C50A95" w:rsidRPr="00CA6400" w14:paraId="7B05A141" w14:textId="77777777" w:rsidTr="00416506">
        <w:trPr>
          <w:cantSplit/>
          <w:trHeight w:val="190"/>
          <w:ins w:id="4468" w:author="Author"/>
        </w:trPr>
        <w:tc>
          <w:tcPr>
            <w:tcW w:w="200" w:type="dxa"/>
            <w:tcBorders>
              <w:right w:val="single" w:sz="6" w:space="0" w:color="auto"/>
            </w:tcBorders>
            <w:shd w:val="clear" w:color="auto" w:fill="auto"/>
          </w:tcPr>
          <w:p w14:paraId="0CDA2084" w14:textId="77777777" w:rsidR="00C50A95" w:rsidRPr="00CA6400" w:rsidRDefault="00C50A95" w:rsidP="00416506">
            <w:pPr>
              <w:pStyle w:val="tabletext11"/>
              <w:rPr>
                <w:ins w:id="4469"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271E2BEA" w14:textId="77777777" w:rsidR="00C50A95" w:rsidRPr="00CA6400" w:rsidRDefault="00C50A95" w:rsidP="00416506">
            <w:pPr>
              <w:pStyle w:val="tabletext11"/>
              <w:jc w:val="center"/>
              <w:rPr>
                <w:ins w:id="4470" w:author="Author"/>
              </w:rPr>
            </w:pPr>
            <w:ins w:id="4471" w:author="Author">
              <w:r w:rsidRPr="00CA6400">
                <w:t>60 to 69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B87802E" w14:textId="77777777" w:rsidR="00C50A95" w:rsidRPr="00CA6400" w:rsidRDefault="00C50A95" w:rsidP="00416506">
            <w:pPr>
              <w:pStyle w:val="tabletext11"/>
              <w:jc w:val="center"/>
              <w:rPr>
                <w:ins w:id="4472" w:author="Author"/>
              </w:rPr>
            </w:pPr>
            <w:ins w:id="4473" w:author="Author">
              <w:r w:rsidRPr="00CA640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84D4C30" w14:textId="77777777" w:rsidR="00C50A95" w:rsidRPr="00CA6400" w:rsidRDefault="00C50A95" w:rsidP="00416506">
            <w:pPr>
              <w:pStyle w:val="tabletext11"/>
              <w:jc w:val="center"/>
              <w:rPr>
                <w:ins w:id="4474" w:author="Author"/>
              </w:rPr>
            </w:pPr>
            <w:ins w:id="4475" w:author="Author">
              <w:r w:rsidRPr="00CA6400">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870A15C" w14:textId="77777777" w:rsidR="00C50A95" w:rsidRPr="00CA6400" w:rsidRDefault="00C50A95" w:rsidP="00416506">
            <w:pPr>
              <w:pStyle w:val="tabletext11"/>
              <w:jc w:val="center"/>
              <w:rPr>
                <w:ins w:id="4476" w:author="Author"/>
              </w:rPr>
            </w:pPr>
            <w:ins w:id="4477" w:author="Author">
              <w:r w:rsidRPr="00CA6400">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3EB0AAE" w14:textId="77777777" w:rsidR="00C50A95" w:rsidRPr="00CA6400" w:rsidRDefault="00C50A95" w:rsidP="00416506">
            <w:pPr>
              <w:pStyle w:val="tabletext11"/>
              <w:jc w:val="center"/>
              <w:rPr>
                <w:ins w:id="4478" w:author="Author"/>
              </w:rPr>
            </w:pPr>
            <w:ins w:id="4479" w:author="Author">
              <w:r w:rsidRPr="00CA6400">
                <w:t>1.00</w:t>
              </w:r>
            </w:ins>
          </w:p>
        </w:tc>
      </w:tr>
      <w:tr w:rsidR="00C50A95" w:rsidRPr="00CA6400" w14:paraId="4C5153B1" w14:textId="77777777" w:rsidTr="00416506">
        <w:trPr>
          <w:cantSplit/>
          <w:trHeight w:val="190"/>
          <w:ins w:id="4480" w:author="Author"/>
        </w:trPr>
        <w:tc>
          <w:tcPr>
            <w:tcW w:w="200" w:type="dxa"/>
            <w:tcBorders>
              <w:right w:val="single" w:sz="6" w:space="0" w:color="auto"/>
            </w:tcBorders>
            <w:shd w:val="clear" w:color="auto" w:fill="auto"/>
          </w:tcPr>
          <w:p w14:paraId="220837F8" w14:textId="77777777" w:rsidR="00C50A95" w:rsidRPr="00CA6400" w:rsidRDefault="00C50A95" w:rsidP="00416506">
            <w:pPr>
              <w:pStyle w:val="tabletext11"/>
              <w:rPr>
                <w:ins w:id="4481"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3057FA97" w14:textId="77777777" w:rsidR="00C50A95" w:rsidRPr="00CA6400" w:rsidRDefault="00C50A95" w:rsidP="00416506">
            <w:pPr>
              <w:pStyle w:val="tabletext11"/>
              <w:jc w:val="center"/>
              <w:rPr>
                <w:ins w:id="4482" w:author="Author"/>
              </w:rPr>
            </w:pPr>
            <w:ins w:id="4483" w:author="Author">
              <w:r w:rsidRPr="00CA6400">
                <w:t>70 to 79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A352FFF" w14:textId="77777777" w:rsidR="00C50A95" w:rsidRPr="00CA6400" w:rsidRDefault="00C50A95" w:rsidP="00416506">
            <w:pPr>
              <w:pStyle w:val="tabletext11"/>
              <w:jc w:val="center"/>
              <w:rPr>
                <w:ins w:id="4484" w:author="Author"/>
              </w:rPr>
            </w:pPr>
            <w:ins w:id="4485" w:author="Author">
              <w:r w:rsidRPr="00CA640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57F2BDF" w14:textId="77777777" w:rsidR="00C50A95" w:rsidRPr="00CA6400" w:rsidRDefault="00C50A95" w:rsidP="00416506">
            <w:pPr>
              <w:pStyle w:val="tabletext11"/>
              <w:jc w:val="center"/>
              <w:rPr>
                <w:ins w:id="4486" w:author="Author"/>
              </w:rPr>
            </w:pPr>
            <w:ins w:id="4487" w:author="Author">
              <w:r w:rsidRPr="00CA6400">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AC2C283" w14:textId="77777777" w:rsidR="00C50A95" w:rsidRPr="00CA6400" w:rsidRDefault="00C50A95" w:rsidP="00416506">
            <w:pPr>
              <w:pStyle w:val="tabletext11"/>
              <w:jc w:val="center"/>
              <w:rPr>
                <w:ins w:id="4488" w:author="Author"/>
              </w:rPr>
            </w:pPr>
            <w:ins w:id="4489" w:author="Author">
              <w:r w:rsidRPr="00CA6400">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CACCD6B" w14:textId="77777777" w:rsidR="00C50A95" w:rsidRPr="00CA6400" w:rsidRDefault="00C50A95" w:rsidP="00416506">
            <w:pPr>
              <w:pStyle w:val="tabletext11"/>
              <w:jc w:val="center"/>
              <w:rPr>
                <w:ins w:id="4490" w:author="Author"/>
              </w:rPr>
            </w:pPr>
            <w:ins w:id="4491" w:author="Author">
              <w:r w:rsidRPr="00CA6400">
                <w:t>1.00</w:t>
              </w:r>
            </w:ins>
          </w:p>
        </w:tc>
      </w:tr>
      <w:tr w:rsidR="00C50A95" w:rsidRPr="00CA6400" w14:paraId="595C9690" w14:textId="77777777" w:rsidTr="00416506">
        <w:trPr>
          <w:cantSplit/>
          <w:trHeight w:val="190"/>
          <w:ins w:id="4492" w:author="Author"/>
        </w:trPr>
        <w:tc>
          <w:tcPr>
            <w:tcW w:w="200" w:type="dxa"/>
            <w:tcBorders>
              <w:right w:val="single" w:sz="6" w:space="0" w:color="auto"/>
            </w:tcBorders>
            <w:shd w:val="clear" w:color="auto" w:fill="auto"/>
          </w:tcPr>
          <w:p w14:paraId="670494A0" w14:textId="77777777" w:rsidR="00C50A95" w:rsidRPr="00CA6400" w:rsidRDefault="00C50A95" w:rsidP="00416506">
            <w:pPr>
              <w:pStyle w:val="tabletext11"/>
              <w:rPr>
                <w:ins w:id="4493"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35C6AA79" w14:textId="77777777" w:rsidR="00C50A95" w:rsidRPr="00CA6400" w:rsidRDefault="00C50A95" w:rsidP="00416506">
            <w:pPr>
              <w:pStyle w:val="tabletext11"/>
              <w:jc w:val="center"/>
              <w:rPr>
                <w:ins w:id="4494" w:author="Author"/>
              </w:rPr>
            </w:pPr>
            <w:ins w:id="4495" w:author="Author">
              <w:r w:rsidRPr="00CA6400">
                <w:t>80 to 89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186B076" w14:textId="77777777" w:rsidR="00C50A95" w:rsidRPr="00CA6400" w:rsidRDefault="00C50A95" w:rsidP="00416506">
            <w:pPr>
              <w:pStyle w:val="tabletext11"/>
              <w:jc w:val="center"/>
              <w:rPr>
                <w:ins w:id="4496" w:author="Author"/>
              </w:rPr>
            </w:pPr>
            <w:ins w:id="4497" w:author="Author">
              <w:r w:rsidRPr="00CA640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72C63CD" w14:textId="77777777" w:rsidR="00C50A95" w:rsidRPr="00CA6400" w:rsidRDefault="00C50A95" w:rsidP="00416506">
            <w:pPr>
              <w:pStyle w:val="tabletext11"/>
              <w:jc w:val="center"/>
              <w:rPr>
                <w:ins w:id="4498" w:author="Author"/>
              </w:rPr>
            </w:pPr>
            <w:ins w:id="4499" w:author="Author">
              <w:r w:rsidRPr="00CA6400">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CFD8D83" w14:textId="77777777" w:rsidR="00C50A95" w:rsidRPr="00CA6400" w:rsidRDefault="00C50A95" w:rsidP="00416506">
            <w:pPr>
              <w:pStyle w:val="tabletext11"/>
              <w:jc w:val="center"/>
              <w:rPr>
                <w:ins w:id="4500" w:author="Author"/>
              </w:rPr>
            </w:pPr>
            <w:ins w:id="4501" w:author="Author">
              <w:r w:rsidRPr="00CA6400">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62A8C7D" w14:textId="77777777" w:rsidR="00C50A95" w:rsidRPr="00CA6400" w:rsidRDefault="00C50A95" w:rsidP="00416506">
            <w:pPr>
              <w:pStyle w:val="tabletext11"/>
              <w:jc w:val="center"/>
              <w:rPr>
                <w:ins w:id="4502" w:author="Author"/>
              </w:rPr>
            </w:pPr>
            <w:ins w:id="4503" w:author="Author">
              <w:r w:rsidRPr="00CA6400">
                <w:t>1.00</w:t>
              </w:r>
            </w:ins>
          </w:p>
        </w:tc>
      </w:tr>
      <w:tr w:rsidR="00C50A95" w:rsidRPr="00CA6400" w14:paraId="41C5A1B6" w14:textId="77777777" w:rsidTr="00416506">
        <w:trPr>
          <w:cantSplit/>
          <w:trHeight w:val="190"/>
          <w:ins w:id="4504" w:author="Author"/>
        </w:trPr>
        <w:tc>
          <w:tcPr>
            <w:tcW w:w="200" w:type="dxa"/>
            <w:tcBorders>
              <w:right w:val="single" w:sz="6" w:space="0" w:color="auto"/>
            </w:tcBorders>
            <w:shd w:val="clear" w:color="auto" w:fill="auto"/>
          </w:tcPr>
          <w:p w14:paraId="5008F598" w14:textId="77777777" w:rsidR="00C50A95" w:rsidRPr="00CA6400" w:rsidRDefault="00C50A95" w:rsidP="00416506">
            <w:pPr>
              <w:pStyle w:val="tabletext11"/>
              <w:rPr>
                <w:ins w:id="4505"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02C2958C" w14:textId="77777777" w:rsidR="00C50A95" w:rsidRPr="00CA6400" w:rsidRDefault="00C50A95" w:rsidP="00416506">
            <w:pPr>
              <w:pStyle w:val="tabletext11"/>
              <w:jc w:val="center"/>
              <w:rPr>
                <w:ins w:id="4506" w:author="Author"/>
              </w:rPr>
            </w:pPr>
            <w:ins w:id="4507" w:author="Author">
              <w:r w:rsidRPr="00CA6400">
                <w:t>90 to 99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DEFE0B7" w14:textId="77777777" w:rsidR="00C50A95" w:rsidRPr="00CA6400" w:rsidRDefault="00C50A95" w:rsidP="00416506">
            <w:pPr>
              <w:pStyle w:val="tabletext11"/>
              <w:jc w:val="center"/>
              <w:rPr>
                <w:ins w:id="4508" w:author="Author"/>
              </w:rPr>
            </w:pPr>
            <w:ins w:id="4509" w:author="Author">
              <w:r w:rsidRPr="00CA640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68CC9E9" w14:textId="77777777" w:rsidR="00C50A95" w:rsidRPr="00CA6400" w:rsidRDefault="00C50A95" w:rsidP="00416506">
            <w:pPr>
              <w:pStyle w:val="tabletext11"/>
              <w:jc w:val="center"/>
              <w:rPr>
                <w:ins w:id="4510" w:author="Author"/>
              </w:rPr>
            </w:pPr>
            <w:ins w:id="4511" w:author="Author">
              <w:r w:rsidRPr="00CA6400">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22AE31D" w14:textId="77777777" w:rsidR="00C50A95" w:rsidRPr="00CA6400" w:rsidRDefault="00C50A95" w:rsidP="00416506">
            <w:pPr>
              <w:pStyle w:val="tabletext11"/>
              <w:jc w:val="center"/>
              <w:rPr>
                <w:ins w:id="4512" w:author="Author"/>
              </w:rPr>
            </w:pPr>
            <w:ins w:id="4513" w:author="Author">
              <w:r w:rsidRPr="00CA6400">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2577F91" w14:textId="77777777" w:rsidR="00C50A95" w:rsidRPr="00CA6400" w:rsidRDefault="00C50A95" w:rsidP="00416506">
            <w:pPr>
              <w:pStyle w:val="tabletext11"/>
              <w:jc w:val="center"/>
              <w:rPr>
                <w:ins w:id="4514" w:author="Author"/>
              </w:rPr>
            </w:pPr>
            <w:ins w:id="4515" w:author="Author">
              <w:r w:rsidRPr="00CA6400">
                <w:t>1.00</w:t>
              </w:r>
            </w:ins>
          </w:p>
        </w:tc>
      </w:tr>
      <w:tr w:rsidR="00C50A95" w:rsidRPr="00CA6400" w14:paraId="55F8669C" w14:textId="77777777" w:rsidTr="00416506">
        <w:trPr>
          <w:cantSplit/>
          <w:trHeight w:val="190"/>
          <w:ins w:id="4516" w:author="Author"/>
        </w:trPr>
        <w:tc>
          <w:tcPr>
            <w:tcW w:w="200" w:type="dxa"/>
            <w:tcBorders>
              <w:right w:val="single" w:sz="6" w:space="0" w:color="auto"/>
            </w:tcBorders>
            <w:shd w:val="clear" w:color="auto" w:fill="auto"/>
          </w:tcPr>
          <w:p w14:paraId="55D99A42" w14:textId="77777777" w:rsidR="00C50A95" w:rsidRPr="00CA6400" w:rsidRDefault="00C50A95" w:rsidP="00416506">
            <w:pPr>
              <w:pStyle w:val="tabletext11"/>
              <w:rPr>
                <w:ins w:id="4517"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17FFB956" w14:textId="77777777" w:rsidR="00C50A95" w:rsidRPr="00CA6400" w:rsidRDefault="00C50A95" w:rsidP="00416506">
            <w:pPr>
              <w:pStyle w:val="tabletext11"/>
              <w:jc w:val="center"/>
              <w:rPr>
                <w:ins w:id="4518" w:author="Author"/>
              </w:rPr>
            </w:pPr>
            <w:ins w:id="4519" w:author="Author">
              <w:r w:rsidRPr="00CA6400">
                <w:t>100 to 114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875C62C" w14:textId="77777777" w:rsidR="00C50A95" w:rsidRPr="00CA6400" w:rsidRDefault="00C50A95" w:rsidP="00416506">
            <w:pPr>
              <w:pStyle w:val="tabletext11"/>
              <w:jc w:val="center"/>
              <w:rPr>
                <w:ins w:id="4520" w:author="Author"/>
              </w:rPr>
            </w:pPr>
            <w:ins w:id="4521" w:author="Author">
              <w:r w:rsidRPr="00CA640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9406D15" w14:textId="77777777" w:rsidR="00C50A95" w:rsidRPr="00CA6400" w:rsidRDefault="00C50A95" w:rsidP="00416506">
            <w:pPr>
              <w:pStyle w:val="tabletext11"/>
              <w:jc w:val="center"/>
              <w:rPr>
                <w:ins w:id="4522" w:author="Author"/>
              </w:rPr>
            </w:pPr>
            <w:ins w:id="4523" w:author="Author">
              <w:r w:rsidRPr="00CA6400">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7A5BC6E" w14:textId="77777777" w:rsidR="00C50A95" w:rsidRPr="00CA6400" w:rsidRDefault="00C50A95" w:rsidP="00416506">
            <w:pPr>
              <w:pStyle w:val="tabletext11"/>
              <w:jc w:val="center"/>
              <w:rPr>
                <w:ins w:id="4524" w:author="Author"/>
              </w:rPr>
            </w:pPr>
            <w:ins w:id="4525" w:author="Author">
              <w:r w:rsidRPr="00CA6400">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C3AC730" w14:textId="77777777" w:rsidR="00C50A95" w:rsidRPr="00CA6400" w:rsidRDefault="00C50A95" w:rsidP="00416506">
            <w:pPr>
              <w:pStyle w:val="tabletext11"/>
              <w:jc w:val="center"/>
              <w:rPr>
                <w:ins w:id="4526" w:author="Author"/>
              </w:rPr>
            </w:pPr>
            <w:ins w:id="4527" w:author="Author">
              <w:r w:rsidRPr="00CA6400">
                <w:t>1.00</w:t>
              </w:r>
            </w:ins>
          </w:p>
        </w:tc>
      </w:tr>
      <w:tr w:rsidR="00C50A95" w:rsidRPr="00CA6400" w14:paraId="77C86B77" w14:textId="77777777" w:rsidTr="00416506">
        <w:trPr>
          <w:cantSplit/>
          <w:trHeight w:val="190"/>
          <w:ins w:id="4528" w:author="Author"/>
        </w:trPr>
        <w:tc>
          <w:tcPr>
            <w:tcW w:w="200" w:type="dxa"/>
            <w:tcBorders>
              <w:right w:val="single" w:sz="6" w:space="0" w:color="auto"/>
            </w:tcBorders>
            <w:shd w:val="clear" w:color="auto" w:fill="auto"/>
          </w:tcPr>
          <w:p w14:paraId="35855746" w14:textId="77777777" w:rsidR="00C50A95" w:rsidRPr="00CA6400" w:rsidRDefault="00C50A95" w:rsidP="00416506">
            <w:pPr>
              <w:pStyle w:val="tabletext11"/>
              <w:rPr>
                <w:ins w:id="4529"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5771E1C9" w14:textId="77777777" w:rsidR="00C50A95" w:rsidRPr="00CA6400" w:rsidRDefault="00C50A95" w:rsidP="00416506">
            <w:pPr>
              <w:pStyle w:val="tabletext11"/>
              <w:jc w:val="center"/>
              <w:rPr>
                <w:ins w:id="4530" w:author="Author"/>
              </w:rPr>
            </w:pPr>
            <w:ins w:id="4531" w:author="Author">
              <w:r w:rsidRPr="00CA6400">
                <w:t>115 to 129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6EFAF31" w14:textId="77777777" w:rsidR="00C50A95" w:rsidRPr="00CA6400" w:rsidRDefault="00C50A95" w:rsidP="00416506">
            <w:pPr>
              <w:pStyle w:val="tabletext11"/>
              <w:jc w:val="center"/>
              <w:rPr>
                <w:ins w:id="4532" w:author="Author"/>
              </w:rPr>
            </w:pPr>
            <w:ins w:id="4533" w:author="Author">
              <w:r w:rsidRPr="00CA640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420B61A" w14:textId="77777777" w:rsidR="00C50A95" w:rsidRPr="00CA6400" w:rsidRDefault="00C50A95" w:rsidP="00416506">
            <w:pPr>
              <w:pStyle w:val="tabletext11"/>
              <w:jc w:val="center"/>
              <w:rPr>
                <w:ins w:id="4534" w:author="Author"/>
              </w:rPr>
            </w:pPr>
            <w:ins w:id="4535" w:author="Author">
              <w:r w:rsidRPr="00CA6400">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5F6F257" w14:textId="77777777" w:rsidR="00C50A95" w:rsidRPr="00CA6400" w:rsidRDefault="00C50A95" w:rsidP="00416506">
            <w:pPr>
              <w:pStyle w:val="tabletext11"/>
              <w:jc w:val="center"/>
              <w:rPr>
                <w:ins w:id="4536" w:author="Author"/>
              </w:rPr>
            </w:pPr>
            <w:ins w:id="4537" w:author="Author">
              <w:r w:rsidRPr="00CA6400">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DBBC6DB" w14:textId="77777777" w:rsidR="00C50A95" w:rsidRPr="00CA6400" w:rsidRDefault="00C50A95" w:rsidP="00416506">
            <w:pPr>
              <w:pStyle w:val="tabletext11"/>
              <w:jc w:val="center"/>
              <w:rPr>
                <w:ins w:id="4538" w:author="Author"/>
              </w:rPr>
            </w:pPr>
            <w:ins w:id="4539" w:author="Author">
              <w:r w:rsidRPr="00CA6400">
                <w:t>1.00</w:t>
              </w:r>
            </w:ins>
          </w:p>
        </w:tc>
      </w:tr>
      <w:tr w:rsidR="00C50A95" w:rsidRPr="00CA6400" w14:paraId="29986DD2" w14:textId="77777777" w:rsidTr="00416506">
        <w:trPr>
          <w:cantSplit/>
          <w:trHeight w:val="190"/>
          <w:ins w:id="4540" w:author="Author"/>
        </w:trPr>
        <w:tc>
          <w:tcPr>
            <w:tcW w:w="200" w:type="dxa"/>
            <w:tcBorders>
              <w:right w:val="single" w:sz="6" w:space="0" w:color="auto"/>
            </w:tcBorders>
            <w:shd w:val="clear" w:color="auto" w:fill="auto"/>
          </w:tcPr>
          <w:p w14:paraId="5ECF9F00" w14:textId="77777777" w:rsidR="00C50A95" w:rsidRPr="00CA6400" w:rsidRDefault="00C50A95" w:rsidP="00416506">
            <w:pPr>
              <w:pStyle w:val="tabletext11"/>
              <w:rPr>
                <w:ins w:id="4541"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5E13BD0F" w14:textId="77777777" w:rsidR="00C50A95" w:rsidRPr="00CA6400" w:rsidRDefault="00C50A95" w:rsidP="00416506">
            <w:pPr>
              <w:pStyle w:val="tabletext11"/>
              <w:jc w:val="center"/>
              <w:rPr>
                <w:ins w:id="4542" w:author="Author"/>
              </w:rPr>
            </w:pPr>
            <w:ins w:id="4543" w:author="Author">
              <w:r w:rsidRPr="00CA6400">
                <w:t>130 to 154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648BE2B" w14:textId="77777777" w:rsidR="00C50A95" w:rsidRPr="00CA6400" w:rsidRDefault="00C50A95" w:rsidP="00416506">
            <w:pPr>
              <w:pStyle w:val="tabletext11"/>
              <w:jc w:val="center"/>
              <w:rPr>
                <w:ins w:id="4544" w:author="Author"/>
              </w:rPr>
            </w:pPr>
            <w:ins w:id="4545" w:author="Author">
              <w:r w:rsidRPr="00CA640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FB449AB" w14:textId="77777777" w:rsidR="00C50A95" w:rsidRPr="00CA6400" w:rsidRDefault="00C50A95" w:rsidP="00416506">
            <w:pPr>
              <w:pStyle w:val="tabletext11"/>
              <w:jc w:val="center"/>
              <w:rPr>
                <w:ins w:id="4546" w:author="Author"/>
              </w:rPr>
            </w:pPr>
            <w:ins w:id="4547" w:author="Author">
              <w:r w:rsidRPr="00CA6400">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27AFAFD" w14:textId="77777777" w:rsidR="00C50A95" w:rsidRPr="00CA6400" w:rsidRDefault="00C50A95" w:rsidP="00416506">
            <w:pPr>
              <w:pStyle w:val="tabletext11"/>
              <w:jc w:val="center"/>
              <w:rPr>
                <w:ins w:id="4548" w:author="Author"/>
              </w:rPr>
            </w:pPr>
            <w:ins w:id="4549" w:author="Author">
              <w:r w:rsidRPr="00CA6400">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2FB9BE5" w14:textId="77777777" w:rsidR="00C50A95" w:rsidRPr="00CA6400" w:rsidRDefault="00C50A95" w:rsidP="00416506">
            <w:pPr>
              <w:pStyle w:val="tabletext11"/>
              <w:jc w:val="center"/>
              <w:rPr>
                <w:ins w:id="4550" w:author="Author"/>
              </w:rPr>
            </w:pPr>
            <w:ins w:id="4551" w:author="Author">
              <w:r w:rsidRPr="00CA6400">
                <w:t>1.00</w:t>
              </w:r>
            </w:ins>
          </w:p>
        </w:tc>
      </w:tr>
      <w:tr w:rsidR="00C50A95" w:rsidRPr="00CA6400" w14:paraId="521F8D98" w14:textId="77777777" w:rsidTr="00416506">
        <w:trPr>
          <w:cantSplit/>
          <w:trHeight w:val="190"/>
          <w:ins w:id="4552" w:author="Author"/>
        </w:trPr>
        <w:tc>
          <w:tcPr>
            <w:tcW w:w="200" w:type="dxa"/>
            <w:tcBorders>
              <w:right w:val="single" w:sz="6" w:space="0" w:color="auto"/>
            </w:tcBorders>
            <w:shd w:val="clear" w:color="auto" w:fill="auto"/>
          </w:tcPr>
          <w:p w14:paraId="57B9CBA8" w14:textId="77777777" w:rsidR="00C50A95" w:rsidRPr="00CA6400" w:rsidRDefault="00C50A95" w:rsidP="00416506">
            <w:pPr>
              <w:pStyle w:val="tabletext11"/>
              <w:rPr>
                <w:ins w:id="4553"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0DC6D8FB" w14:textId="77777777" w:rsidR="00C50A95" w:rsidRPr="00CA6400" w:rsidRDefault="00C50A95" w:rsidP="00416506">
            <w:pPr>
              <w:pStyle w:val="tabletext11"/>
              <w:jc w:val="center"/>
              <w:rPr>
                <w:ins w:id="4554" w:author="Author"/>
              </w:rPr>
            </w:pPr>
            <w:ins w:id="4555" w:author="Author">
              <w:r w:rsidRPr="00CA6400">
                <w:t>155 to 194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07ECCB5" w14:textId="77777777" w:rsidR="00C50A95" w:rsidRPr="00CA6400" w:rsidRDefault="00C50A95" w:rsidP="00416506">
            <w:pPr>
              <w:pStyle w:val="tabletext11"/>
              <w:jc w:val="center"/>
              <w:rPr>
                <w:ins w:id="4556" w:author="Author"/>
              </w:rPr>
            </w:pPr>
            <w:ins w:id="4557" w:author="Author">
              <w:r w:rsidRPr="00CA640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B800615" w14:textId="77777777" w:rsidR="00C50A95" w:rsidRPr="00CA6400" w:rsidRDefault="00C50A95" w:rsidP="00416506">
            <w:pPr>
              <w:pStyle w:val="tabletext11"/>
              <w:jc w:val="center"/>
              <w:rPr>
                <w:ins w:id="4558" w:author="Author"/>
              </w:rPr>
            </w:pPr>
            <w:ins w:id="4559" w:author="Author">
              <w:r w:rsidRPr="00CA6400">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97634A9" w14:textId="77777777" w:rsidR="00C50A95" w:rsidRPr="00CA6400" w:rsidRDefault="00C50A95" w:rsidP="00416506">
            <w:pPr>
              <w:pStyle w:val="tabletext11"/>
              <w:jc w:val="center"/>
              <w:rPr>
                <w:ins w:id="4560" w:author="Author"/>
              </w:rPr>
            </w:pPr>
            <w:ins w:id="4561" w:author="Author">
              <w:r w:rsidRPr="00CA6400">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6CF19DB" w14:textId="77777777" w:rsidR="00C50A95" w:rsidRPr="00CA6400" w:rsidRDefault="00C50A95" w:rsidP="00416506">
            <w:pPr>
              <w:pStyle w:val="tabletext11"/>
              <w:jc w:val="center"/>
              <w:rPr>
                <w:ins w:id="4562" w:author="Author"/>
              </w:rPr>
            </w:pPr>
            <w:ins w:id="4563" w:author="Author">
              <w:r w:rsidRPr="00CA6400">
                <w:t>1.00</w:t>
              </w:r>
            </w:ins>
          </w:p>
        </w:tc>
      </w:tr>
      <w:tr w:rsidR="00C50A95" w:rsidRPr="00CA6400" w14:paraId="206675E9" w14:textId="77777777" w:rsidTr="00416506">
        <w:trPr>
          <w:cantSplit/>
          <w:trHeight w:val="190"/>
          <w:ins w:id="4564" w:author="Author"/>
        </w:trPr>
        <w:tc>
          <w:tcPr>
            <w:tcW w:w="200" w:type="dxa"/>
            <w:tcBorders>
              <w:right w:val="single" w:sz="6" w:space="0" w:color="auto"/>
            </w:tcBorders>
            <w:shd w:val="clear" w:color="auto" w:fill="auto"/>
          </w:tcPr>
          <w:p w14:paraId="1F87F269" w14:textId="77777777" w:rsidR="00C50A95" w:rsidRPr="00CA6400" w:rsidRDefault="00C50A95" w:rsidP="00416506">
            <w:pPr>
              <w:pStyle w:val="tabletext11"/>
              <w:rPr>
                <w:ins w:id="4565"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3D6B7917" w14:textId="77777777" w:rsidR="00C50A95" w:rsidRPr="00CA6400" w:rsidRDefault="00C50A95" w:rsidP="00416506">
            <w:pPr>
              <w:pStyle w:val="tabletext11"/>
              <w:jc w:val="center"/>
              <w:rPr>
                <w:ins w:id="4566" w:author="Author"/>
              </w:rPr>
            </w:pPr>
            <w:ins w:id="4567" w:author="Author">
              <w:r w:rsidRPr="00CA6400">
                <w:t>195 to 289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F11441D" w14:textId="77777777" w:rsidR="00C50A95" w:rsidRPr="00CA6400" w:rsidRDefault="00C50A95" w:rsidP="00416506">
            <w:pPr>
              <w:pStyle w:val="tabletext11"/>
              <w:jc w:val="center"/>
              <w:rPr>
                <w:ins w:id="4568" w:author="Author"/>
              </w:rPr>
            </w:pPr>
            <w:ins w:id="4569" w:author="Author">
              <w:r w:rsidRPr="00CA640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46F07CB" w14:textId="77777777" w:rsidR="00C50A95" w:rsidRPr="00CA6400" w:rsidRDefault="00C50A95" w:rsidP="00416506">
            <w:pPr>
              <w:pStyle w:val="tabletext11"/>
              <w:jc w:val="center"/>
              <w:rPr>
                <w:ins w:id="4570" w:author="Author"/>
              </w:rPr>
            </w:pPr>
            <w:ins w:id="4571" w:author="Author">
              <w:r w:rsidRPr="00CA6400">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28AC8DF" w14:textId="77777777" w:rsidR="00C50A95" w:rsidRPr="00CA6400" w:rsidRDefault="00C50A95" w:rsidP="00416506">
            <w:pPr>
              <w:pStyle w:val="tabletext11"/>
              <w:jc w:val="center"/>
              <w:rPr>
                <w:ins w:id="4572" w:author="Author"/>
              </w:rPr>
            </w:pPr>
            <w:ins w:id="4573" w:author="Author">
              <w:r w:rsidRPr="00CA6400">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148C97C" w14:textId="77777777" w:rsidR="00C50A95" w:rsidRPr="00CA6400" w:rsidRDefault="00C50A95" w:rsidP="00416506">
            <w:pPr>
              <w:pStyle w:val="tabletext11"/>
              <w:jc w:val="center"/>
              <w:rPr>
                <w:ins w:id="4574" w:author="Author"/>
              </w:rPr>
            </w:pPr>
            <w:ins w:id="4575" w:author="Author">
              <w:r w:rsidRPr="00CA6400">
                <w:t>1.00</w:t>
              </w:r>
            </w:ins>
          </w:p>
        </w:tc>
      </w:tr>
      <w:tr w:rsidR="00C50A95" w:rsidRPr="00CA6400" w14:paraId="5A8E4927" w14:textId="77777777" w:rsidTr="00416506">
        <w:trPr>
          <w:cantSplit/>
          <w:trHeight w:val="190"/>
          <w:ins w:id="4576" w:author="Author"/>
        </w:trPr>
        <w:tc>
          <w:tcPr>
            <w:tcW w:w="200" w:type="dxa"/>
            <w:tcBorders>
              <w:right w:val="single" w:sz="6" w:space="0" w:color="auto"/>
            </w:tcBorders>
            <w:shd w:val="clear" w:color="auto" w:fill="auto"/>
          </w:tcPr>
          <w:p w14:paraId="15C639A6" w14:textId="77777777" w:rsidR="00C50A95" w:rsidRPr="00CA6400" w:rsidRDefault="00C50A95" w:rsidP="00416506">
            <w:pPr>
              <w:pStyle w:val="tabletext11"/>
              <w:rPr>
                <w:ins w:id="4577"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709E4C26" w14:textId="77777777" w:rsidR="00C50A95" w:rsidRPr="00CA6400" w:rsidRDefault="00C50A95" w:rsidP="00416506">
            <w:pPr>
              <w:pStyle w:val="tabletext11"/>
              <w:jc w:val="center"/>
              <w:rPr>
                <w:ins w:id="4578" w:author="Author"/>
              </w:rPr>
            </w:pPr>
            <w:ins w:id="4579" w:author="Author">
              <w:r w:rsidRPr="00CA6400">
                <w:t>290 or greater</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3DC4C83" w14:textId="77777777" w:rsidR="00C50A95" w:rsidRPr="00CA6400" w:rsidRDefault="00C50A95" w:rsidP="00416506">
            <w:pPr>
              <w:pStyle w:val="tabletext11"/>
              <w:jc w:val="center"/>
              <w:rPr>
                <w:ins w:id="4580" w:author="Author"/>
              </w:rPr>
            </w:pPr>
            <w:ins w:id="4581" w:author="Author">
              <w:r w:rsidRPr="00CA640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56FF710" w14:textId="77777777" w:rsidR="00C50A95" w:rsidRPr="00CA6400" w:rsidRDefault="00C50A95" w:rsidP="00416506">
            <w:pPr>
              <w:pStyle w:val="tabletext11"/>
              <w:jc w:val="center"/>
              <w:rPr>
                <w:ins w:id="4582" w:author="Author"/>
              </w:rPr>
            </w:pPr>
            <w:ins w:id="4583" w:author="Author">
              <w:r w:rsidRPr="00CA6400">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365E081" w14:textId="77777777" w:rsidR="00C50A95" w:rsidRPr="00CA6400" w:rsidRDefault="00C50A95" w:rsidP="00416506">
            <w:pPr>
              <w:pStyle w:val="tabletext11"/>
              <w:jc w:val="center"/>
              <w:rPr>
                <w:ins w:id="4584" w:author="Author"/>
              </w:rPr>
            </w:pPr>
            <w:ins w:id="4585" w:author="Author">
              <w:r w:rsidRPr="00CA6400">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662777A" w14:textId="77777777" w:rsidR="00C50A95" w:rsidRPr="00CA6400" w:rsidRDefault="00C50A95" w:rsidP="00416506">
            <w:pPr>
              <w:pStyle w:val="tabletext11"/>
              <w:jc w:val="center"/>
              <w:rPr>
                <w:ins w:id="4586" w:author="Author"/>
              </w:rPr>
            </w:pPr>
            <w:ins w:id="4587" w:author="Author">
              <w:r w:rsidRPr="00CA6400">
                <w:t>1.00</w:t>
              </w:r>
            </w:ins>
          </w:p>
        </w:tc>
      </w:tr>
    </w:tbl>
    <w:p w14:paraId="1F994219" w14:textId="77777777" w:rsidR="00C50A95" w:rsidRPr="00CA6400" w:rsidRDefault="00C50A95" w:rsidP="00C50A95">
      <w:pPr>
        <w:pStyle w:val="tablecaption"/>
        <w:rPr>
          <w:ins w:id="4588" w:author="Author"/>
        </w:rPr>
      </w:pPr>
      <w:ins w:id="4589" w:author="Author">
        <w:r w:rsidRPr="00CA6400">
          <w:t>Table 239.B.2.a. Fleet Size Factors For Liability And Medical Payments</w:t>
        </w:r>
      </w:ins>
    </w:p>
    <w:p w14:paraId="55898642" w14:textId="77777777" w:rsidR="00C50A95" w:rsidRPr="00CA6400" w:rsidRDefault="00C50A95" w:rsidP="00C50A95">
      <w:pPr>
        <w:pStyle w:val="isonormal"/>
        <w:rPr>
          <w:ins w:id="4590" w:author="Author"/>
        </w:rPr>
      </w:pPr>
    </w:p>
    <w:p w14:paraId="17F06F44" w14:textId="77777777" w:rsidR="00C50A95" w:rsidRPr="00CA6400" w:rsidRDefault="00C50A95" w:rsidP="00C50A95">
      <w:pPr>
        <w:pStyle w:val="outlinehd4"/>
        <w:rPr>
          <w:ins w:id="4591" w:author="Author"/>
        </w:rPr>
      </w:pPr>
      <w:ins w:id="4592" w:author="Author">
        <w:r w:rsidRPr="00CA6400">
          <w:tab/>
          <w:t>b.</w:t>
        </w:r>
        <w:r w:rsidRPr="00CA6400">
          <w:tab/>
          <w:t>Collision</w:t>
        </w:r>
      </w:ins>
    </w:p>
    <w:p w14:paraId="7DE93CA5" w14:textId="77777777" w:rsidR="00C50A95" w:rsidRPr="00CA6400" w:rsidRDefault="00C50A95" w:rsidP="00C50A95">
      <w:pPr>
        <w:pStyle w:val="space4"/>
        <w:rPr>
          <w:ins w:id="4593"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360"/>
        <w:gridCol w:w="860"/>
        <w:gridCol w:w="860"/>
        <w:gridCol w:w="860"/>
        <w:gridCol w:w="860"/>
      </w:tblGrid>
      <w:tr w:rsidR="00C50A95" w:rsidRPr="00CA6400" w14:paraId="51984FD7" w14:textId="77777777" w:rsidTr="00416506">
        <w:trPr>
          <w:cantSplit/>
          <w:trHeight w:val="190"/>
          <w:ins w:id="4594" w:author="Author"/>
        </w:trPr>
        <w:tc>
          <w:tcPr>
            <w:tcW w:w="200" w:type="dxa"/>
            <w:tcBorders>
              <w:right w:val="single" w:sz="6" w:space="0" w:color="auto"/>
            </w:tcBorders>
            <w:shd w:val="clear" w:color="auto" w:fill="auto"/>
          </w:tcPr>
          <w:p w14:paraId="77C887F0" w14:textId="77777777" w:rsidR="00C50A95" w:rsidRPr="00CA6400" w:rsidRDefault="00C50A95" w:rsidP="00416506">
            <w:pPr>
              <w:pStyle w:val="tablehead"/>
              <w:rPr>
                <w:ins w:id="4595"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vAlign w:val="bottom"/>
          </w:tcPr>
          <w:p w14:paraId="63140815" w14:textId="77777777" w:rsidR="00C50A95" w:rsidRPr="00CA6400" w:rsidRDefault="00C50A95" w:rsidP="00416506">
            <w:pPr>
              <w:pStyle w:val="tablehead"/>
              <w:rPr>
                <w:ins w:id="4596" w:author="Author"/>
              </w:rPr>
            </w:pPr>
            <w:ins w:id="4597" w:author="Author">
              <w:r w:rsidRPr="00CA6400">
                <w:t>Number Of</w:t>
              </w:r>
              <w:r w:rsidRPr="00CA6400">
                <w:br/>
                <w:t>Self-propelled Vehicles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1286FE40" w14:textId="77777777" w:rsidR="00C50A95" w:rsidRPr="00CA6400" w:rsidRDefault="00C50A95" w:rsidP="00416506">
            <w:pPr>
              <w:pStyle w:val="tablehead"/>
              <w:rPr>
                <w:ins w:id="4598" w:author="Author"/>
              </w:rPr>
            </w:pPr>
            <w:ins w:id="4599" w:author="Author">
              <w:r w:rsidRPr="00CA6400">
                <w:t>Van Pools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5FD490F3" w14:textId="77777777" w:rsidR="00C50A95" w:rsidRPr="00CA6400" w:rsidRDefault="00C50A95" w:rsidP="00416506">
            <w:pPr>
              <w:pStyle w:val="tablehead"/>
              <w:rPr>
                <w:ins w:id="4600" w:author="Author"/>
              </w:rPr>
            </w:pPr>
            <w:ins w:id="4601" w:author="Author">
              <w:r w:rsidRPr="00CA6400">
                <w:t>Taxis And Limou-</w:t>
              </w:r>
              <w:r w:rsidRPr="00CA6400">
                <w:br/>
                <w:t>sines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78C9A0DA" w14:textId="77777777" w:rsidR="00C50A95" w:rsidRPr="00CA6400" w:rsidRDefault="00C50A95" w:rsidP="00416506">
            <w:pPr>
              <w:pStyle w:val="tablehead"/>
              <w:rPr>
                <w:ins w:id="4602" w:author="Author"/>
              </w:rPr>
            </w:pPr>
            <w:ins w:id="4603" w:author="Author">
              <w:r w:rsidRPr="00CA6400">
                <w:t>School And Church Buses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6A2CBE95" w14:textId="77777777" w:rsidR="00C50A95" w:rsidRPr="00CA6400" w:rsidRDefault="00C50A95" w:rsidP="00416506">
            <w:pPr>
              <w:pStyle w:val="tablehead"/>
              <w:rPr>
                <w:ins w:id="4604" w:author="Author"/>
              </w:rPr>
            </w:pPr>
            <w:ins w:id="4605" w:author="Author">
              <w:r w:rsidRPr="00CA6400">
                <w:t>Other Buses</w:t>
              </w:r>
            </w:ins>
          </w:p>
        </w:tc>
      </w:tr>
      <w:tr w:rsidR="00C50A95" w:rsidRPr="00CA6400" w14:paraId="4A3D4025" w14:textId="77777777" w:rsidTr="00416506">
        <w:trPr>
          <w:cantSplit/>
          <w:trHeight w:val="190"/>
          <w:ins w:id="4606" w:author="Author"/>
        </w:trPr>
        <w:tc>
          <w:tcPr>
            <w:tcW w:w="200" w:type="dxa"/>
            <w:tcBorders>
              <w:right w:val="single" w:sz="6" w:space="0" w:color="auto"/>
            </w:tcBorders>
            <w:shd w:val="clear" w:color="auto" w:fill="auto"/>
          </w:tcPr>
          <w:p w14:paraId="5B3BD2A8" w14:textId="77777777" w:rsidR="00C50A95" w:rsidRPr="00CA6400" w:rsidRDefault="00C50A95" w:rsidP="00416506">
            <w:pPr>
              <w:pStyle w:val="tabletext11"/>
              <w:rPr>
                <w:ins w:id="4607"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210D51EC" w14:textId="77777777" w:rsidR="00C50A95" w:rsidRPr="00CA6400" w:rsidRDefault="00C50A95" w:rsidP="00416506">
            <w:pPr>
              <w:pStyle w:val="tabletext11"/>
              <w:jc w:val="center"/>
              <w:rPr>
                <w:ins w:id="4608" w:author="Author"/>
              </w:rPr>
            </w:pPr>
            <w:ins w:id="4609" w:author="Author">
              <w:r w:rsidRPr="00CA6400">
                <w:t>1</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70C8AE0" w14:textId="77777777" w:rsidR="00C50A95" w:rsidRPr="00CA6400" w:rsidRDefault="00C50A95" w:rsidP="00416506">
            <w:pPr>
              <w:pStyle w:val="tabletext11"/>
              <w:jc w:val="center"/>
              <w:rPr>
                <w:ins w:id="4610" w:author="Author"/>
              </w:rPr>
            </w:pPr>
            <w:ins w:id="4611" w:author="Author">
              <w:r w:rsidRPr="00CA640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738796F" w14:textId="77777777" w:rsidR="00C50A95" w:rsidRPr="00CA6400" w:rsidRDefault="00C50A95" w:rsidP="00416506">
            <w:pPr>
              <w:pStyle w:val="tabletext11"/>
              <w:jc w:val="center"/>
              <w:rPr>
                <w:ins w:id="4612" w:author="Author"/>
              </w:rPr>
            </w:pPr>
            <w:ins w:id="4613" w:author="Author">
              <w:r w:rsidRPr="00CA640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C976ACC" w14:textId="77777777" w:rsidR="00C50A95" w:rsidRPr="00CA6400" w:rsidRDefault="00C50A95" w:rsidP="00416506">
            <w:pPr>
              <w:pStyle w:val="tabletext11"/>
              <w:jc w:val="center"/>
              <w:rPr>
                <w:ins w:id="4614" w:author="Author"/>
              </w:rPr>
            </w:pPr>
            <w:ins w:id="4615" w:author="Author">
              <w:r w:rsidRPr="00CA640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7E8D4EC" w14:textId="77777777" w:rsidR="00C50A95" w:rsidRPr="00CA6400" w:rsidRDefault="00C50A95" w:rsidP="00416506">
            <w:pPr>
              <w:pStyle w:val="tabletext11"/>
              <w:jc w:val="center"/>
              <w:rPr>
                <w:ins w:id="4616" w:author="Author"/>
              </w:rPr>
            </w:pPr>
            <w:ins w:id="4617" w:author="Author">
              <w:r w:rsidRPr="00CA6400">
                <w:t>1.00</w:t>
              </w:r>
            </w:ins>
          </w:p>
        </w:tc>
      </w:tr>
      <w:tr w:rsidR="00C50A95" w:rsidRPr="00CA6400" w14:paraId="10E0F1FB" w14:textId="77777777" w:rsidTr="00416506">
        <w:trPr>
          <w:cantSplit/>
          <w:trHeight w:val="190"/>
          <w:ins w:id="4618" w:author="Author"/>
        </w:trPr>
        <w:tc>
          <w:tcPr>
            <w:tcW w:w="200" w:type="dxa"/>
            <w:tcBorders>
              <w:right w:val="single" w:sz="6" w:space="0" w:color="auto"/>
            </w:tcBorders>
            <w:shd w:val="clear" w:color="auto" w:fill="auto"/>
          </w:tcPr>
          <w:p w14:paraId="2AD2A030" w14:textId="77777777" w:rsidR="00C50A95" w:rsidRPr="00CA6400" w:rsidRDefault="00C50A95" w:rsidP="00416506">
            <w:pPr>
              <w:pStyle w:val="tabletext11"/>
              <w:rPr>
                <w:ins w:id="4619"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6D58159F" w14:textId="77777777" w:rsidR="00C50A95" w:rsidRPr="00CA6400" w:rsidRDefault="00C50A95" w:rsidP="00416506">
            <w:pPr>
              <w:pStyle w:val="tabletext11"/>
              <w:jc w:val="center"/>
              <w:rPr>
                <w:ins w:id="4620" w:author="Author"/>
              </w:rPr>
            </w:pPr>
            <w:ins w:id="4621" w:author="Author">
              <w:r w:rsidRPr="00CA6400">
                <w:t>2</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74259D7" w14:textId="77777777" w:rsidR="00C50A95" w:rsidRPr="00CA6400" w:rsidRDefault="00C50A95" w:rsidP="00416506">
            <w:pPr>
              <w:pStyle w:val="tabletext11"/>
              <w:jc w:val="center"/>
              <w:rPr>
                <w:ins w:id="4622" w:author="Author"/>
              </w:rPr>
            </w:pPr>
            <w:ins w:id="4623" w:author="Author">
              <w:r w:rsidRPr="00CA640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77D684A" w14:textId="77777777" w:rsidR="00C50A95" w:rsidRPr="00CA6400" w:rsidRDefault="00C50A95" w:rsidP="00416506">
            <w:pPr>
              <w:pStyle w:val="tabletext11"/>
              <w:jc w:val="center"/>
              <w:rPr>
                <w:ins w:id="4624" w:author="Author"/>
              </w:rPr>
            </w:pPr>
            <w:ins w:id="4625" w:author="Author">
              <w:r w:rsidRPr="00CA640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116E143" w14:textId="77777777" w:rsidR="00C50A95" w:rsidRPr="00CA6400" w:rsidRDefault="00C50A95" w:rsidP="00416506">
            <w:pPr>
              <w:pStyle w:val="tabletext11"/>
              <w:jc w:val="center"/>
              <w:rPr>
                <w:ins w:id="4626" w:author="Author"/>
              </w:rPr>
            </w:pPr>
            <w:ins w:id="4627" w:author="Author">
              <w:r w:rsidRPr="00CA640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5CC7CEB" w14:textId="77777777" w:rsidR="00C50A95" w:rsidRPr="00CA6400" w:rsidRDefault="00C50A95" w:rsidP="00416506">
            <w:pPr>
              <w:pStyle w:val="tabletext11"/>
              <w:jc w:val="center"/>
              <w:rPr>
                <w:ins w:id="4628" w:author="Author"/>
              </w:rPr>
            </w:pPr>
            <w:ins w:id="4629" w:author="Author">
              <w:r w:rsidRPr="00CA6400">
                <w:t>1.00</w:t>
              </w:r>
            </w:ins>
          </w:p>
        </w:tc>
      </w:tr>
      <w:tr w:rsidR="00C50A95" w:rsidRPr="00CA6400" w14:paraId="47167C34" w14:textId="77777777" w:rsidTr="00416506">
        <w:trPr>
          <w:cantSplit/>
          <w:trHeight w:val="190"/>
          <w:ins w:id="4630" w:author="Author"/>
        </w:trPr>
        <w:tc>
          <w:tcPr>
            <w:tcW w:w="200" w:type="dxa"/>
            <w:tcBorders>
              <w:right w:val="single" w:sz="6" w:space="0" w:color="auto"/>
            </w:tcBorders>
            <w:shd w:val="clear" w:color="auto" w:fill="auto"/>
          </w:tcPr>
          <w:p w14:paraId="20AFDCEA" w14:textId="77777777" w:rsidR="00C50A95" w:rsidRPr="00CA6400" w:rsidRDefault="00C50A95" w:rsidP="00416506">
            <w:pPr>
              <w:pStyle w:val="tabletext11"/>
              <w:rPr>
                <w:ins w:id="4631"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15BAAF5D" w14:textId="77777777" w:rsidR="00C50A95" w:rsidRPr="00CA6400" w:rsidRDefault="00C50A95" w:rsidP="00416506">
            <w:pPr>
              <w:pStyle w:val="tabletext11"/>
              <w:jc w:val="center"/>
              <w:rPr>
                <w:ins w:id="4632" w:author="Author"/>
              </w:rPr>
            </w:pPr>
            <w:ins w:id="4633" w:author="Author">
              <w:r w:rsidRPr="00CA6400">
                <w:t>3 to 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5E638A9" w14:textId="77777777" w:rsidR="00C50A95" w:rsidRPr="00CA6400" w:rsidRDefault="00C50A95" w:rsidP="00416506">
            <w:pPr>
              <w:pStyle w:val="tabletext11"/>
              <w:jc w:val="center"/>
              <w:rPr>
                <w:ins w:id="4634" w:author="Author"/>
              </w:rPr>
            </w:pPr>
            <w:ins w:id="4635" w:author="Author">
              <w:r w:rsidRPr="00CA640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C1875DF" w14:textId="77777777" w:rsidR="00C50A95" w:rsidRPr="00CA6400" w:rsidRDefault="00C50A95" w:rsidP="00416506">
            <w:pPr>
              <w:pStyle w:val="tabletext11"/>
              <w:jc w:val="center"/>
              <w:rPr>
                <w:ins w:id="4636" w:author="Author"/>
              </w:rPr>
            </w:pPr>
            <w:ins w:id="4637" w:author="Author">
              <w:r w:rsidRPr="00CA640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16EDAFB" w14:textId="77777777" w:rsidR="00C50A95" w:rsidRPr="00CA6400" w:rsidRDefault="00C50A95" w:rsidP="00416506">
            <w:pPr>
              <w:pStyle w:val="tabletext11"/>
              <w:jc w:val="center"/>
              <w:rPr>
                <w:ins w:id="4638" w:author="Author"/>
              </w:rPr>
            </w:pPr>
            <w:ins w:id="4639" w:author="Author">
              <w:r w:rsidRPr="00CA640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4D3A967" w14:textId="77777777" w:rsidR="00C50A95" w:rsidRPr="00CA6400" w:rsidRDefault="00C50A95" w:rsidP="00416506">
            <w:pPr>
              <w:pStyle w:val="tabletext11"/>
              <w:jc w:val="center"/>
              <w:rPr>
                <w:ins w:id="4640" w:author="Author"/>
              </w:rPr>
            </w:pPr>
            <w:ins w:id="4641" w:author="Author">
              <w:r w:rsidRPr="00CA6400">
                <w:t>1.00</w:t>
              </w:r>
            </w:ins>
          </w:p>
        </w:tc>
      </w:tr>
      <w:tr w:rsidR="00C50A95" w:rsidRPr="00CA6400" w14:paraId="04AB9E31" w14:textId="77777777" w:rsidTr="00416506">
        <w:trPr>
          <w:cantSplit/>
          <w:trHeight w:val="190"/>
          <w:ins w:id="4642" w:author="Author"/>
        </w:trPr>
        <w:tc>
          <w:tcPr>
            <w:tcW w:w="200" w:type="dxa"/>
            <w:tcBorders>
              <w:right w:val="single" w:sz="6" w:space="0" w:color="auto"/>
            </w:tcBorders>
            <w:shd w:val="clear" w:color="auto" w:fill="auto"/>
          </w:tcPr>
          <w:p w14:paraId="44A7C20A" w14:textId="77777777" w:rsidR="00C50A95" w:rsidRPr="00CA6400" w:rsidRDefault="00C50A95" w:rsidP="00416506">
            <w:pPr>
              <w:pStyle w:val="tabletext11"/>
              <w:rPr>
                <w:ins w:id="4643"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72CBC9BA" w14:textId="77777777" w:rsidR="00C50A95" w:rsidRPr="00CA6400" w:rsidRDefault="00C50A95" w:rsidP="00416506">
            <w:pPr>
              <w:pStyle w:val="tabletext11"/>
              <w:jc w:val="center"/>
              <w:rPr>
                <w:ins w:id="4644" w:author="Author"/>
              </w:rPr>
            </w:pPr>
            <w:ins w:id="4645" w:author="Author">
              <w:r w:rsidRPr="00CA6400">
                <w:t>5 to 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F06EB72" w14:textId="77777777" w:rsidR="00C50A95" w:rsidRPr="00CA6400" w:rsidRDefault="00C50A95" w:rsidP="00416506">
            <w:pPr>
              <w:pStyle w:val="tabletext11"/>
              <w:jc w:val="center"/>
              <w:rPr>
                <w:ins w:id="4646" w:author="Author"/>
              </w:rPr>
            </w:pPr>
            <w:ins w:id="4647" w:author="Author">
              <w:r w:rsidRPr="00CA640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7832618" w14:textId="77777777" w:rsidR="00C50A95" w:rsidRPr="00CA6400" w:rsidRDefault="00C50A95" w:rsidP="00416506">
            <w:pPr>
              <w:pStyle w:val="tabletext11"/>
              <w:jc w:val="center"/>
              <w:rPr>
                <w:ins w:id="4648" w:author="Author"/>
              </w:rPr>
            </w:pPr>
            <w:ins w:id="4649" w:author="Author">
              <w:r w:rsidRPr="00CA640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D592A9B" w14:textId="77777777" w:rsidR="00C50A95" w:rsidRPr="00CA6400" w:rsidRDefault="00C50A95" w:rsidP="00416506">
            <w:pPr>
              <w:pStyle w:val="tabletext11"/>
              <w:jc w:val="center"/>
              <w:rPr>
                <w:ins w:id="4650" w:author="Author"/>
              </w:rPr>
            </w:pPr>
            <w:ins w:id="4651" w:author="Author">
              <w:r w:rsidRPr="00CA640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0C44585" w14:textId="77777777" w:rsidR="00C50A95" w:rsidRPr="00CA6400" w:rsidRDefault="00C50A95" w:rsidP="00416506">
            <w:pPr>
              <w:pStyle w:val="tabletext11"/>
              <w:jc w:val="center"/>
              <w:rPr>
                <w:ins w:id="4652" w:author="Author"/>
              </w:rPr>
            </w:pPr>
            <w:ins w:id="4653" w:author="Author">
              <w:r w:rsidRPr="00CA6400">
                <w:t>1.00</w:t>
              </w:r>
            </w:ins>
          </w:p>
        </w:tc>
      </w:tr>
      <w:tr w:rsidR="00C50A95" w:rsidRPr="00CA6400" w14:paraId="05B8B878" w14:textId="77777777" w:rsidTr="00416506">
        <w:trPr>
          <w:cantSplit/>
          <w:trHeight w:val="190"/>
          <w:ins w:id="4654" w:author="Author"/>
        </w:trPr>
        <w:tc>
          <w:tcPr>
            <w:tcW w:w="200" w:type="dxa"/>
            <w:tcBorders>
              <w:right w:val="single" w:sz="6" w:space="0" w:color="auto"/>
            </w:tcBorders>
            <w:shd w:val="clear" w:color="auto" w:fill="auto"/>
          </w:tcPr>
          <w:p w14:paraId="46E06AFC" w14:textId="77777777" w:rsidR="00C50A95" w:rsidRPr="00CA6400" w:rsidRDefault="00C50A95" w:rsidP="00416506">
            <w:pPr>
              <w:pStyle w:val="tabletext11"/>
              <w:rPr>
                <w:ins w:id="4655"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2A7518D4" w14:textId="77777777" w:rsidR="00C50A95" w:rsidRPr="00CA6400" w:rsidRDefault="00C50A95" w:rsidP="00416506">
            <w:pPr>
              <w:pStyle w:val="tabletext11"/>
              <w:jc w:val="center"/>
              <w:rPr>
                <w:ins w:id="4656" w:author="Author"/>
              </w:rPr>
            </w:pPr>
            <w:ins w:id="4657" w:author="Author">
              <w:r w:rsidRPr="00CA6400">
                <w:t>10 to 14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94637FB" w14:textId="77777777" w:rsidR="00C50A95" w:rsidRPr="00CA6400" w:rsidRDefault="00C50A95" w:rsidP="00416506">
            <w:pPr>
              <w:pStyle w:val="tabletext11"/>
              <w:jc w:val="center"/>
              <w:rPr>
                <w:ins w:id="4658" w:author="Author"/>
              </w:rPr>
            </w:pPr>
            <w:ins w:id="4659" w:author="Author">
              <w:r w:rsidRPr="00CA640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5DE9683" w14:textId="77777777" w:rsidR="00C50A95" w:rsidRPr="00CA6400" w:rsidRDefault="00C50A95" w:rsidP="00416506">
            <w:pPr>
              <w:pStyle w:val="tabletext11"/>
              <w:jc w:val="center"/>
              <w:rPr>
                <w:ins w:id="4660" w:author="Author"/>
              </w:rPr>
            </w:pPr>
            <w:ins w:id="4661" w:author="Author">
              <w:r w:rsidRPr="00CA640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74102E0" w14:textId="77777777" w:rsidR="00C50A95" w:rsidRPr="00CA6400" w:rsidRDefault="00C50A95" w:rsidP="00416506">
            <w:pPr>
              <w:pStyle w:val="tabletext11"/>
              <w:jc w:val="center"/>
              <w:rPr>
                <w:ins w:id="4662" w:author="Author"/>
              </w:rPr>
            </w:pPr>
            <w:ins w:id="4663" w:author="Author">
              <w:r w:rsidRPr="00CA640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417F256" w14:textId="77777777" w:rsidR="00C50A95" w:rsidRPr="00CA6400" w:rsidRDefault="00C50A95" w:rsidP="00416506">
            <w:pPr>
              <w:pStyle w:val="tabletext11"/>
              <w:jc w:val="center"/>
              <w:rPr>
                <w:ins w:id="4664" w:author="Author"/>
              </w:rPr>
            </w:pPr>
            <w:ins w:id="4665" w:author="Author">
              <w:r w:rsidRPr="00CA6400">
                <w:t>1.00</w:t>
              </w:r>
            </w:ins>
          </w:p>
        </w:tc>
      </w:tr>
      <w:tr w:rsidR="00C50A95" w:rsidRPr="00CA6400" w14:paraId="3B5FD308" w14:textId="77777777" w:rsidTr="00416506">
        <w:trPr>
          <w:cantSplit/>
          <w:trHeight w:val="190"/>
          <w:ins w:id="4666" w:author="Author"/>
        </w:trPr>
        <w:tc>
          <w:tcPr>
            <w:tcW w:w="200" w:type="dxa"/>
            <w:tcBorders>
              <w:right w:val="single" w:sz="6" w:space="0" w:color="auto"/>
            </w:tcBorders>
            <w:shd w:val="clear" w:color="auto" w:fill="auto"/>
          </w:tcPr>
          <w:p w14:paraId="1A89844D" w14:textId="77777777" w:rsidR="00C50A95" w:rsidRPr="00CA6400" w:rsidRDefault="00C50A95" w:rsidP="00416506">
            <w:pPr>
              <w:pStyle w:val="tabletext11"/>
              <w:rPr>
                <w:ins w:id="4667"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28A533FF" w14:textId="77777777" w:rsidR="00C50A95" w:rsidRPr="00CA6400" w:rsidRDefault="00C50A95" w:rsidP="00416506">
            <w:pPr>
              <w:pStyle w:val="tabletext11"/>
              <w:jc w:val="center"/>
              <w:rPr>
                <w:ins w:id="4668" w:author="Author"/>
              </w:rPr>
            </w:pPr>
            <w:ins w:id="4669" w:author="Author">
              <w:r w:rsidRPr="00CA6400">
                <w:t>15 to 19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4C8960D" w14:textId="77777777" w:rsidR="00C50A95" w:rsidRPr="00CA6400" w:rsidRDefault="00C50A95" w:rsidP="00416506">
            <w:pPr>
              <w:pStyle w:val="tabletext11"/>
              <w:jc w:val="center"/>
              <w:rPr>
                <w:ins w:id="4670" w:author="Author"/>
              </w:rPr>
            </w:pPr>
            <w:ins w:id="4671" w:author="Author">
              <w:r w:rsidRPr="00CA640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E315772" w14:textId="77777777" w:rsidR="00C50A95" w:rsidRPr="00CA6400" w:rsidRDefault="00C50A95" w:rsidP="00416506">
            <w:pPr>
              <w:pStyle w:val="tabletext11"/>
              <w:jc w:val="center"/>
              <w:rPr>
                <w:ins w:id="4672" w:author="Author"/>
              </w:rPr>
            </w:pPr>
            <w:ins w:id="4673" w:author="Author">
              <w:r w:rsidRPr="00CA640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5F4B1BE" w14:textId="77777777" w:rsidR="00C50A95" w:rsidRPr="00CA6400" w:rsidRDefault="00C50A95" w:rsidP="00416506">
            <w:pPr>
              <w:pStyle w:val="tabletext11"/>
              <w:jc w:val="center"/>
              <w:rPr>
                <w:ins w:id="4674" w:author="Author"/>
              </w:rPr>
            </w:pPr>
            <w:ins w:id="4675" w:author="Author">
              <w:r w:rsidRPr="00CA640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7538D47" w14:textId="77777777" w:rsidR="00C50A95" w:rsidRPr="00CA6400" w:rsidRDefault="00C50A95" w:rsidP="00416506">
            <w:pPr>
              <w:pStyle w:val="tabletext11"/>
              <w:jc w:val="center"/>
              <w:rPr>
                <w:ins w:id="4676" w:author="Author"/>
              </w:rPr>
            </w:pPr>
            <w:ins w:id="4677" w:author="Author">
              <w:r w:rsidRPr="00CA6400">
                <w:t>1.00</w:t>
              </w:r>
            </w:ins>
          </w:p>
        </w:tc>
      </w:tr>
      <w:tr w:rsidR="00C50A95" w:rsidRPr="00CA6400" w14:paraId="255B288E" w14:textId="77777777" w:rsidTr="00416506">
        <w:trPr>
          <w:cantSplit/>
          <w:trHeight w:val="190"/>
          <w:ins w:id="4678" w:author="Author"/>
        </w:trPr>
        <w:tc>
          <w:tcPr>
            <w:tcW w:w="200" w:type="dxa"/>
            <w:tcBorders>
              <w:right w:val="single" w:sz="6" w:space="0" w:color="auto"/>
            </w:tcBorders>
            <w:shd w:val="clear" w:color="auto" w:fill="auto"/>
          </w:tcPr>
          <w:p w14:paraId="662FA582" w14:textId="77777777" w:rsidR="00C50A95" w:rsidRPr="00CA6400" w:rsidRDefault="00C50A95" w:rsidP="00416506">
            <w:pPr>
              <w:pStyle w:val="tabletext11"/>
              <w:rPr>
                <w:ins w:id="4679"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4CED50A1" w14:textId="77777777" w:rsidR="00C50A95" w:rsidRPr="00CA6400" w:rsidRDefault="00C50A95" w:rsidP="00416506">
            <w:pPr>
              <w:pStyle w:val="tabletext11"/>
              <w:jc w:val="center"/>
              <w:rPr>
                <w:ins w:id="4680" w:author="Author"/>
              </w:rPr>
            </w:pPr>
            <w:ins w:id="4681" w:author="Author">
              <w:r w:rsidRPr="00CA6400">
                <w:t>20 to 29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73B199D" w14:textId="77777777" w:rsidR="00C50A95" w:rsidRPr="00CA6400" w:rsidRDefault="00C50A95" w:rsidP="00416506">
            <w:pPr>
              <w:pStyle w:val="tabletext11"/>
              <w:jc w:val="center"/>
              <w:rPr>
                <w:ins w:id="4682" w:author="Author"/>
              </w:rPr>
            </w:pPr>
            <w:ins w:id="4683" w:author="Author">
              <w:r w:rsidRPr="00CA640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1526FCE" w14:textId="77777777" w:rsidR="00C50A95" w:rsidRPr="00CA6400" w:rsidRDefault="00C50A95" w:rsidP="00416506">
            <w:pPr>
              <w:pStyle w:val="tabletext11"/>
              <w:jc w:val="center"/>
              <w:rPr>
                <w:ins w:id="4684" w:author="Author"/>
              </w:rPr>
            </w:pPr>
            <w:ins w:id="4685" w:author="Author">
              <w:r w:rsidRPr="00CA640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2980E86" w14:textId="77777777" w:rsidR="00C50A95" w:rsidRPr="00CA6400" w:rsidRDefault="00C50A95" w:rsidP="00416506">
            <w:pPr>
              <w:pStyle w:val="tabletext11"/>
              <w:jc w:val="center"/>
              <w:rPr>
                <w:ins w:id="4686" w:author="Author"/>
              </w:rPr>
            </w:pPr>
            <w:ins w:id="4687" w:author="Author">
              <w:r w:rsidRPr="00CA640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E71F89A" w14:textId="77777777" w:rsidR="00C50A95" w:rsidRPr="00CA6400" w:rsidRDefault="00C50A95" w:rsidP="00416506">
            <w:pPr>
              <w:pStyle w:val="tabletext11"/>
              <w:jc w:val="center"/>
              <w:rPr>
                <w:ins w:id="4688" w:author="Author"/>
              </w:rPr>
            </w:pPr>
            <w:ins w:id="4689" w:author="Author">
              <w:r w:rsidRPr="00CA6400">
                <w:t>1.00</w:t>
              </w:r>
            </w:ins>
          </w:p>
        </w:tc>
      </w:tr>
      <w:tr w:rsidR="00C50A95" w:rsidRPr="00CA6400" w14:paraId="217B2A93" w14:textId="77777777" w:rsidTr="00416506">
        <w:trPr>
          <w:cantSplit/>
          <w:trHeight w:val="190"/>
          <w:ins w:id="4690" w:author="Author"/>
        </w:trPr>
        <w:tc>
          <w:tcPr>
            <w:tcW w:w="200" w:type="dxa"/>
            <w:tcBorders>
              <w:right w:val="single" w:sz="6" w:space="0" w:color="auto"/>
            </w:tcBorders>
            <w:shd w:val="clear" w:color="auto" w:fill="auto"/>
          </w:tcPr>
          <w:p w14:paraId="352F85C3" w14:textId="77777777" w:rsidR="00C50A95" w:rsidRPr="00CA6400" w:rsidRDefault="00C50A95" w:rsidP="00416506">
            <w:pPr>
              <w:pStyle w:val="tabletext11"/>
              <w:rPr>
                <w:ins w:id="4691"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7B2B49D3" w14:textId="77777777" w:rsidR="00C50A95" w:rsidRPr="00CA6400" w:rsidRDefault="00C50A95" w:rsidP="00416506">
            <w:pPr>
              <w:pStyle w:val="tabletext11"/>
              <w:jc w:val="center"/>
              <w:rPr>
                <w:ins w:id="4692" w:author="Author"/>
              </w:rPr>
            </w:pPr>
            <w:ins w:id="4693" w:author="Author">
              <w:r w:rsidRPr="00CA6400">
                <w:t>30 to 39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6BC2880" w14:textId="77777777" w:rsidR="00C50A95" w:rsidRPr="00CA6400" w:rsidRDefault="00C50A95" w:rsidP="00416506">
            <w:pPr>
              <w:pStyle w:val="tabletext11"/>
              <w:jc w:val="center"/>
              <w:rPr>
                <w:ins w:id="4694" w:author="Author"/>
              </w:rPr>
            </w:pPr>
            <w:ins w:id="4695" w:author="Author">
              <w:r w:rsidRPr="00CA640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B6A924A" w14:textId="77777777" w:rsidR="00C50A95" w:rsidRPr="00CA6400" w:rsidRDefault="00C50A95" w:rsidP="00416506">
            <w:pPr>
              <w:pStyle w:val="tabletext11"/>
              <w:jc w:val="center"/>
              <w:rPr>
                <w:ins w:id="4696" w:author="Author"/>
              </w:rPr>
            </w:pPr>
            <w:ins w:id="4697" w:author="Author">
              <w:r w:rsidRPr="00CA640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27AE7EB" w14:textId="77777777" w:rsidR="00C50A95" w:rsidRPr="00CA6400" w:rsidRDefault="00C50A95" w:rsidP="00416506">
            <w:pPr>
              <w:pStyle w:val="tabletext11"/>
              <w:jc w:val="center"/>
              <w:rPr>
                <w:ins w:id="4698" w:author="Author"/>
              </w:rPr>
            </w:pPr>
            <w:ins w:id="4699" w:author="Author">
              <w:r w:rsidRPr="00CA640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01FDD57" w14:textId="77777777" w:rsidR="00C50A95" w:rsidRPr="00CA6400" w:rsidRDefault="00C50A95" w:rsidP="00416506">
            <w:pPr>
              <w:pStyle w:val="tabletext11"/>
              <w:jc w:val="center"/>
              <w:rPr>
                <w:ins w:id="4700" w:author="Author"/>
              </w:rPr>
            </w:pPr>
            <w:ins w:id="4701" w:author="Author">
              <w:r w:rsidRPr="00CA6400">
                <w:t>1.00</w:t>
              </w:r>
            </w:ins>
          </w:p>
        </w:tc>
      </w:tr>
      <w:tr w:rsidR="00C50A95" w:rsidRPr="00CA6400" w14:paraId="5C1C8D19" w14:textId="77777777" w:rsidTr="00416506">
        <w:trPr>
          <w:cantSplit/>
          <w:trHeight w:val="190"/>
          <w:ins w:id="4702" w:author="Author"/>
        </w:trPr>
        <w:tc>
          <w:tcPr>
            <w:tcW w:w="200" w:type="dxa"/>
            <w:tcBorders>
              <w:right w:val="single" w:sz="6" w:space="0" w:color="auto"/>
            </w:tcBorders>
            <w:shd w:val="clear" w:color="auto" w:fill="auto"/>
          </w:tcPr>
          <w:p w14:paraId="0D1D1D53" w14:textId="77777777" w:rsidR="00C50A95" w:rsidRPr="00CA6400" w:rsidRDefault="00C50A95" w:rsidP="00416506">
            <w:pPr>
              <w:pStyle w:val="tabletext11"/>
              <w:rPr>
                <w:ins w:id="4703"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30FABD6A" w14:textId="77777777" w:rsidR="00C50A95" w:rsidRPr="00CA6400" w:rsidRDefault="00C50A95" w:rsidP="00416506">
            <w:pPr>
              <w:pStyle w:val="tabletext11"/>
              <w:jc w:val="center"/>
              <w:rPr>
                <w:ins w:id="4704" w:author="Author"/>
              </w:rPr>
            </w:pPr>
            <w:ins w:id="4705" w:author="Author">
              <w:r w:rsidRPr="00CA6400">
                <w:t>40 to 49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E415132" w14:textId="77777777" w:rsidR="00C50A95" w:rsidRPr="00CA6400" w:rsidRDefault="00C50A95" w:rsidP="00416506">
            <w:pPr>
              <w:pStyle w:val="tabletext11"/>
              <w:jc w:val="center"/>
              <w:rPr>
                <w:ins w:id="4706" w:author="Author"/>
              </w:rPr>
            </w:pPr>
            <w:ins w:id="4707" w:author="Author">
              <w:r w:rsidRPr="00CA640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AD49BCB" w14:textId="77777777" w:rsidR="00C50A95" w:rsidRPr="00CA6400" w:rsidRDefault="00C50A95" w:rsidP="00416506">
            <w:pPr>
              <w:pStyle w:val="tabletext11"/>
              <w:jc w:val="center"/>
              <w:rPr>
                <w:ins w:id="4708" w:author="Author"/>
              </w:rPr>
            </w:pPr>
            <w:ins w:id="4709" w:author="Author">
              <w:r w:rsidRPr="00CA640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969902A" w14:textId="77777777" w:rsidR="00C50A95" w:rsidRPr="00CA6400" w:rsidRDefault="00C50A95" w:rsidP="00416506">
            <w:pPr>
              <w:pStyle w:val="tabletext11"/>
              <w:jc w:val="center"/>
              <w:rPr>
                <w:ins w:id="4710" w:author="Author"/>
              </w:rPr>
            </w:pPr>
            <w:ins w:id="4711" w:author="Author">
              <w:r w:rsidRPr="00CA640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1CC77CB" w14:textId="77777777" w:rsidR="00C50A95" w:rsidRPr="00CA6400" w:rsidRDefault="00C50A95" w:rsidP="00416506">
            <w:pPr>
              <w:pStyle w:val="tabletext11"/>
              <w:jc w:val="center"/>
              <w:rPr>
                <w:ins w:id="4712" w:author="Author"/>
              </w:rPr>
            </w:pPr>
            <w:ins w:id="4713" w:author="Author">
              <w:r w:rsidRPr="00CA6400">
                <w:t>1.00</w:t>
              </w:r>
            </w:ins>
          </w:p>
        </w:tc>
      </w:tr>
      <w:tr w:rsidR="00C50A95" w:rsidRPr="00CA6400" w14:paraId="1B67500D" w14:textId="77777777" w:rsidTr="00416506">
        <w:trPr>
          <w:cantSplit/>
          <w:trHeight w:val="190"/>
          <w:ins w:id="4714" w:author="Author"/>
        </w:trPr>
        <w:tc>
          <w:tcPr>
            <w:tcW w:w="200" w:type="dxa"/>
            <w:tcBorders>
              <w:right w:val="single" w:sz="6" w:space="0" w:color="auto"/>
            </w:tcBorders>
            <w:shd w:val="clear" w:color="auto" w:fill="auto"/>
          </w:tcPr>
          <w:p w14:paraId="4E5DD691" w14:textId="77777777" w:rsidR="00C50A95" w:rsidRPr="00CA6400" w:rsidRDefault="00C50A95" w:rsidP="00416506">
            <w:pPr>
              <w:pStyle w:val="tabletext11"/>
              <w:rPr>
                <w:ins w:id="4715"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00FD5464" w14:textId="77777777" w:rsidR="00C50A95" w:rsidRPr="00CA6400" w:rsidRDefault="00C50A95" w:rsidP="00416506">
            <w:pPr>
              <w:pStyle w:val="tabletext11"/>
              <w:jc w:val="center"/>
              <w:rPr>
                <w:ins w:id="4716" w:author="Author"/>
              </w:rPr>
            </w:pPr>
            <w:ins w:id="4717" w:author="Author">
              <w:r w:rsidRPr="00CA6400">
                <w:t>50 to 59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19B4065" w14:textId="77777777" w:rsidR="00C50A95" w:rsidRPr="00CA6400" w:rsidRDefault="00C50A95" w:rsidP="00416506">
            <w:pPr>
              <w:pStyle w:val="tabletext11"/>
              <w:jc w:val="center"/>
              <w:rPr>
                <w:ins w:id="4718" w:author="Author"/>
              </w:rPr>
            </w:pPr>
            <w:ins w:id="4719" w:author="Author">
              <w:r w:rsidRPr="00CA640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C0221C9" w14:textId="77777777" w:rsidR="00C50A95" w:rsidRPr="00CA6400" w:rsidRDefault="00C50A95" w:rsidP="00416506">
            <w:pPr>
              <w:pStyle w:val="tabletext11"/>
              <w:jc w:val="center"/>
              <w:rPr>
                <w:ins w:id="4720" w:author="Author"/>
              </w:rPr>
            </w:pPr>
            <w:ins w:id="4721" w:author="Author">
              <w:r w:rsidRPr="00CA640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8D6D8C0" w14:textId="77777777" w:rsidR="00C50A95" w:rsidRPr="00CA6400" w:rsidRDefault="00C50A95" w:rsidP="00416506">
            <w:pPr>
              <w:pStyle w:val="tabletext11"/>
              <w:jc w:val="center"/>
              <w:rPr>
                <w:ins w:id="4722" w:author="Author"/>
              </w:rPr>
            </w:pPr>
            <w:ins w:id="4723" w:author="Author">
              <w:r w:rsidRPr="00CA640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5460CD5" w14:textId="77777777" w:rsidR="00C50A95" w:rsidRPr="00CA6400" w:rsidRDefault="00C50A95" w:rsidP="00416506">
            <w:pPr>
              <w:pStyle w:val="tabletext11"/>
              <w:jc w:val="center"/>
              <w:rPr>
                <w:ins w:id="4724" w:author="Author"/>
              </w:rPr>
            </w:pPr>
            <w:ins w:id="4725" w:author="Author">
              <w:r w:rsidRPr="00CA6400">
                <w:t>1.00</w:t>
              </w:r>
            </w:ins>
          </w:p>
        </w:tc>
      </w:tr>
      <w:tr w:rsidR="00C50A95" w:rsidRPr="00CA6400" w14:paraId="41EB5BF0" w14:textId="77777777" w:rsidTr="00416506">
        <w:trPr>
          <w:cantSplit/>
          <w:trHeight w:val="190"/>
          <w:ins w:id="4726" w:author="Author"/>
        </w:trPr>
        <w:tc>
          <w:tcPr>
            <w:tcW w:w="200" w:type="dxa"/>
            <w:tcBorders>
              <w:right w:val="single" w:sz="6" w:space="0" w:color="auto"/>
            </w:tcBorders>
            <w:shd w:val="clear" w:color="auto" w:fill="auto"/>
          </w:tcPr>
          <w:p w14:paraId="6576C22F" w14:textId="77777777" w:rsidR="00C50A95" w:rsidRPr="00CA6400" w:rsidRDefault="00C50A95" w:rsidP="00416506">
            <w:pPr>
              <w:pStyle w:val="tabletext11"/>
              <w:rPr>
                <w:ins w:id="4727"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18047F83" w14:textId="77777777" w:rsidR="00C50A95" w:rsidRPr="00CA6400" w:rsidRDefault="00C50A95" w:rsidP="00416506">
            <w:pPr>
              <w:pStyle w:val="tabletext11"/>
              <w:jc w:val="center"/>
              <w:rPr>
                <w:ins w:id="4728" w:author="Author"/>
              </w:rPr>
            </w:pPr>
            <w:ins w:id="4729" w:author="Author">
              <w:r w:rsidRPr="00CA6400">
                <w:t>60 to 69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F9C706B" w14:textId="77777777" w:rsidR="00C50A95" w:rsidRPr="00CA6400" w:rsidRDefault="00C50A95" w:rsidP="00416506">
            <w:pPr>
              <w:pStyle w:val="tabletext11"/>
              <w:jc w:val="center"/>
              <w:rPr>
                <w:ins w:id="4730" w:author="Author"/>
              </w:rPr>
            </w:pPr>
            <w:ins w:id="4731" w:author="Author">
              <w:r w:rsidRPr="00CA640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F91C30A" w14:textId="77777777" w:rsidR="00C50A95" w:rsidRPr="00CA6400" w:rsidRDefault="00C50A95" w:rsidP="00416506">
            <w:pPr>
              <w:pStyle w:val="tabletext11"/>
              <w:jc w:val="center"/>
              <w:rPr>
                <w:ins w:id="4732" w:author="Author"/>
              </w:rPr>
            </w:pPr>
            <w:ins w:id="4733" w:author="Author">
              <w:r w:rsidRPr="00CA640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5F42E61" w14:textId="77777777" w:rsidR="00C50A95" w:rsidRPr="00CA6400" w:rsidRDefault="00C50A95" w:rsidP="00416506">
            <w:pPr>
              <w:pStyle w:val="tabletext11"/>
              <w:jc w:val="center"/>
              <w:rPr>
                <w:ins w:id="4734" w:author="Author"/>
              </w:rPr>
            </w:pPr>
            <w:ins w:id="4735" w:author="Author">
              <w:r w:rsidRPr="00CA640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3A3E741" w14:textId="77777777" w:rsidR="00C50A95" w:rsidRPr="00CA6400" w:rsidRDefault="00C50A95" w:rsidP="00416506">
            <w:pPr>
              <w:pStyle w:val="tabletext11"/>
              <w:jc w:val="center"/>
              <w:rPr>
                <w:ins w:id="4736" w:author="Author"/>
              </w:rPr>
            </w:pPr>
            <w:ins w:id="4737" w:author="Author">
              <w:r w:rsidRPr="00CA6400">
                <w:t>1.00</w:t>
              </w:r>
            </w:ins>
          </w:p>
        </w:tc>
      </w:tr>
      <w:tr w:rsidR="00C50A95" w:rsidRPr="00CA6400" w14:paraId="6B382598" w14:textId="77777777" w:rsidTr="00416506">
        <w:trPr>
          <w:cantSplit/>
          <w:trHeight w:val="190"/>
          <w:ins w:id="4738" w:author="Author"/>
        </w:trPr>
        <w:tc>
          <w:tcPr>
            <w:tcW w:w="200" w:type="dxa"/>
            <w:tcBorders>
              <w:right w:val="single" w:sz="6" w:space="0" w:color="auto"/>
            </w:tcBorders>
            <w:shd w:val="clear" w:color="auto" w:fill="auto"/>
          </w:tcPr>
          <w:p w14:paraId="7D32F048" w14:textId="77777777" w:rsidR="00C50A95" w:rsidRPr="00CA6400" w:rsidRDefault="00C50A95" w:rsidP="00416506">
            <w:pPr>
              <w:pStyle w:val="tabletext11"/>
              <w:rPr>
                <w:ins w:id="4739"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26390227" w14:textId="77777777" w:rsidR="00C50A95" w:rsidRPr="00CA6400" w:rsidRDefault="00C50A95" w:rsidP="00416506">
            <w:pPr>
              <w:pStyle w:val="tabletext11"/>
              <w:jc w:val="center"/>
              <w:rPr>
                <w:ins w:id="4740" w:author="Author"/>
              </w:rPr>
            </w:pPr>
            <w:ins w:id="4741" w:author="Author">
              <w:r w:rsidRPr="00CA6400">
                <w:t>70 to 79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4145FB7" w14:textId="77777777" w:rsidR="00C50A95" w:rsidRPr="00CA6400" w:rsidRDefault="00C50A95" w:rsidP="00416506">
            <w:pPr>
              <w:pStyle w:val="tabletext11"/>
              <w:jc w:val="center"/>
              <w:rPr>
                <w:ins w:id="4742" w:author="Author"/>
              </w:rPr>
            </w:pPr>
            <w:ins w:id="4743" w:author="Author">
              <w:r w:rsidRPr="00CA640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CA8EF9B" w14:textId="77777777" w:rsidR="00C50A95" w:rsidRPr="00CA6400" w:rsidRDefault="00C50A95" w:rsidP="00416506">
            <w:pPr>
              <w:pStyle w:val="tabletext11"/>
              <w:jc w:val="center"/>
              <w:rPr>
                <w:ins w:id="4744" w:author="Author"/>
              </w:rPr>
            </w:pPr>
            <w:ins w:id="4745" w:author="Author">
              <w:r w:rsidRPr="00CA640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7FCFE87" w14:textId="77777777" w:rsidR="00C50A95" w:rsidRPr="00CA6400" w:rsidRDefault="00C50A95" w:rsidP="00416506">
            <w:pPr>
              <w:pStyle w:val="tabletext11"/>
              <w:jc w:val="center"/>
              <w:rPr>
                <w:ins w:id="4746" w:author="Author"/>
              </w:rPr>
            </w:pPr>
            <w:ins w:id="4747" w:author="Author">
              <w:r w:rsidRPr="00CA640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FBD4621" w14:textId="77777777" w:rsidR="00C50A95" w:rsidRPr="00CA6400" w:rsidRDefault="00C50A95" w:rsidP="00416506">
            <w:pPr>
              <w:pStyle w:val="tabletext11"/>
              <w:jc w:val="center"/>
              <w:rPr>
                <w:ins w:id="4748" w:author="Author"/>
              </w:rPr>
            </w:pPr>
            <w:ins w:id="4749" w:author="Author">
              <w:r w:rsidRPr="00CA6400">
                <w:t>1.00</w:t>
              </w:r>
            </w:ins>
          </w:p>
        </w:tc>
      </w:tr>
      <w:tr w:rsidR="00C50A95" w:rsidRPr="00CA6400" w14:paraId="714DF2FD" w14:textId="77777777" w:rsidTr="00416506">
        <w:trPr>
          <w:cantSplit/>
          <w:trHeight w:val="190"/>
          <w:ins w:id="4750" w:author="Author"/>
        </w:trPr>
        <w:tc>
          <w:tcPr>
            <w:tcW w:w="200" w:type="dxa"/>
            <w:tcBorders>
              <w:right w:val="single" w:sz="6" w:space="0" w:color="auto"/>
            </w:tcBorders>
            <w:shd w:val="clear" w:color="auto" w:fill="auto"/>
          </w:tcPr>
          <w:p w14:paraId="64072E9B" w14:textId="77777777" w:rsidR="00C50A95" w:rsidRPr="00CA6400" w:rsidRDefault="00C50A95" w:rsidP="00416506">
            <w:pPr>
              <w:pStyle w:val="tabletext11"/>
              <w:rPr>
                <w:ins w:id="4751"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0293C9DA" w14:textId="77777777" w:rsidR="00C50A95" w:rsidRPr="00CA6400" w:rsidRDefault="00C50A95" w:rsidP="00416506">
            <w:pPr>
              <w:pStyle w:val="tabletext11"/>
              <w:jc w:val="center"/>
              <w:rPr>
                <w:ins w:id="4752" w:author="Author"/>
              </w:rPr>
            </w:pPr>
            <w:ins w:id="4753" w:author="Author">
              <w:r w:rsidRPr="00CA6400">
                <w:t>80 to 89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AB365FE" w14:textId="77777777" w:rsidR="00C50A95" w:rsidRPr="00CA6400" w:rsidRDefault="00C50A95" w:rsidP="00416506">
            <w:pPr>
              <w:pStyle w:val="tabletext11"/>
              <w:jc w:val="center"/>
              <w:rPr>
                <w:ins w:id="4754" w:author="Author"/>
              </w:rPr>
            </w:pPr>
            <w:ins w:id="4755" w:author="Author">
              <w:r w:rsidRPr="00CA640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F5CAB26" w14:textId="77777777" w:rsidR="00C50A95" w:rsidRPr="00CA6400" w:rsidRDefault="00C50A95" w:rsidP="00416506">
            <w:pPr>
              <w:pStyle w:val="tabletext11"/>
              <w:jc w:val="center"/>
              <w:rPr>
                <w:ins w:id="4756" w:author="Author"/>
              </w:rPr>
            </w:pPr>
            <w:ins w:id="4757" w:author="Author">
              <w:r w:rsidRPr="00CA640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11EB489" w14:textId="77777777" w:rsidR="00C50A95" w:rsidRPr="00CA6400" w:rsidRDefault="00C50A95" w:rsidP="00416506">
            <w:pPr>
              <w:pStyle w:val="tabletext11"/>
              <w:jc w:val="center"/>
              <w:rPr>
                <w:ins w:id="4758" w:author="Author"/>
              </w:rPr>
            </w:pPr>
            <w:ins w:id="4759" w:author="Author">
              <w:r w:rsidRPr="00CA640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200BC8C" w14:textId="77777777" w:rsidR="00C50A95" w:rsidRPr="00CA6400" w:rsidRDefault="00C50A95" w:rsidP="00416506">
            <w:pPr>
              <w:pStyle w:val="tabletext11"/>
              <w:jc w:val="center"/>
              <w:rPr>
                <w:ins w:id="4760" w:author="Author"/>
              </w:rPr>
            </w:pPr>
            <w:ins w:id="4761" w:author="Author">
              <w:r w:rsidRPr="00CA6400">
                <w:t>1.00</w:t>
              </w:r>
            </w:ins>
          </w:p>
        </w:tc>
      </w:tr>
      <w:tr w:rsidR="00C50A95" w:rsidRPr="00CA6400" w14:paraId="059E8D2F" w14:textId="77777777" w:rsidTr="00416506">
        <w:trPr>
          <w:cantSplit/>
          <w:trHeight w:val="190"/>
          <w:ins w:id="4762" w:author="Author"/>
        </w:trPr>
        <w:tc>
          <w:tcPr>
            <w:tcW w:w="200" w:type="dxa"/>
            <w:tcBorders>
              <w:right w:val="single" w:sz="6" w:space="0" w:color="auto"/>
            </w:tcBorders>
            <w:shd w:val="clear" w:color="auto" w:fill="auto"/>
          </w:tcPr>
          <w:p w14:paraId="566FD397" w14:textId="77777777" w:rsidR="00C50A95" w:rsidRPr="00CA6400" w:rsidRDefault="00C50A95" w:rsidP="00416506">
            <w:pPr>
              <w:pStyle w:val="tabletext11"/>
              <w:rPr>
                <w:ins w:id="4763"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1B152631" w14:textId="77777777" w:rsidR="00C50A95" w:rsidRPr="00CA6400" w:rsidRDefault="00C50A95" w:rsidP="00416506">
            <w:pPr>
              <w:pStyle w:val="tabletext11"/>
              <w:jc w:val="center"/>
              <w:rPr>
                <w:ins w:id="4764" w:author="Author"/>
              </w:rPr>
            </w:pPr>
            <w:ins w:id="4765" w:author="Author">
              <w:r w:rsidRPr="00CA6400">
                <w:t>90 to 99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566F394" w14:textId="77777777" w:rsidR="00C50A95" w:rsidRPr="00CA6400" w:rsidRDefault="00C50A95" w:rsidP="00416506">
            <w:pPr>
              <w:pStyle w:val="tabletext11"/>
              <w:jc w:val="center"/>
              <w:rPr>
                <w:ins w:id="4766" w:author="Author"/>
              </w:rPr>
            </w:pPr>
            <w:ins w:id="4767" w:author="Author">
              <w:r w:rsidRPr="00CA640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99B3D13" w14:textId="77777777" w:rsidR="00C50A95" w:rsidRPr="00CA6400" w:rsidRDefault="00C50A95" w:rsidP="00416506">
            <w:pPr>
              <w:pStyle w:val="tabletext11"/>
              <w:jc w:val="center"/>
              <w:rPr>
                <w:ins w:id="4768" w:author="Author"/>
              </w:rPr>
            </w:pPr>
            <w:ins w:id="4769" w:author="Author">
              <w:r w:rsidRPr="00CA640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382C03E" w14:textId="77777777" w:rsidR="00C50A95" w:rsidRPr="00CA6400" w:rsidRDefault="00C50A95" w:rsidP="00416506">
            <w:pPr>
              <w:pStyle w:val="tabletext11"/>
              <w:jc w:val="center"/>
              <w:rPr>
                <w:ins w:id="4770" w:author="Author"/>
              </w:rPr>
            </w:pPr>
            <w:ins w:id="4771" w:author="Author">
              <w:r w:rsidRPr="00CA640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A15E929" w14:textId="77777777" w:rsidR="00C50A95" w:rsidRPr="00CA6400" w:rsidRDefault="00C50A95" w:rsidP="00416506">
            <w:pPr>
              <w:pStyle w:val="tabletext11"/>
              <w:jc w:val="center"/>
              <w:rPr>
                <w:ins w:id="4772" w:author="Author"/>
              </w:rPr>
            </w:pPr>
            <w:ins w:id="4773" w:author="Author">
              <w:r w:rsidRPr="00CA6400">
                <w:t>1.00</w:t>
              </w:r>
            </w:ins>
          </w:p>
        </w:tc>
      </w:tr>
      <w:tr w:rsidR="00C50A95" w:rsidRPr="00CA6400" w14:paraId="7D0C4DF8" w14:textId="77777777" w:rsidTr="00416506">
        <w:trPr>
          <w:cantSplit/>
          <w:trHeight w:val="190"/>
          <w:ins w:id="4774" w:author="Author"/>
        </w:trPr>
        <w:tc>
          <w:tcPr>
            <w:tcW w:w="200" w:type="dxa"/>
            <w:tcBorders>
              <w:right w:val="single" w:sz="6" w:space="0" w:color="auto"/>
            </w:tcBorders>
            <w:shd w:val="clear" w:color="auto" w:fill="auto"/>
          </w:tcPr>
          <w:p w14:paraId="2E9AFBE6" w14:textId="77777777" w:rsidR="00C50A95" w:rsidRPr="00CA6400" w:rsidRDefault="00C50A95" w:rsidP="00416506">
            <w:pPr>
              <w:pStyle w:val="tabletext11"/>
              <w:rPr>
                <w:ins w:id="4775"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0ABE6666" w14:textId="77777777" w:rsidR="00C50A95" w:rsidRPr="00CA6400" w:rsidRDefault="00C50A95" w:rsidP="00416506">
            <w:pPr>
              <w:pStyle w:val="tabletext11"/>
              <w:jc w:val="center"/>
              <w:rPr>
                <w:ins w:id="4776" w:author="Author"/>
              </w:rPr>
            </w:pPr>
            <w:ins w:id="4777" w:author="Author">
              <w:r w:rsidRPr="00CA6400">
                <w:t>100 to 114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56B013D" w14:textId="77777777" w:rsidR="00C50A95" w:rsidRPr="00CA6400" w:rsidRDefault="00C50A95" w:rsidP="00416506">
            <w:pPr>
              <w:pStyle w:val="tabletext11"/>
              <w:jc w:val="center"/>
              <w:rPr>
                <w:ins w:id="4778" w:author="Author"/>
              </w:rPr>
            </w:pPr>
            <w:ins w:id="4779" w:author="Author">
              <w:r w:rsidRPr="00CA640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51B651E" w14:textId="77777777" w:rsidR="00C50A95" w:rsidRPr="00CA6400" w:rsidRDefault="00C50A95" w:rsidP="00416506">
            <w:pPr>
              <w:pStyle w:val="tabletext11"/>
              <w:jc w:val="center"/>
              <w:rPr>
                <w:ins w:id="4780" w:author="Author"/>
              </w:rPr>
            </w:pPr>
            <w:ins w:id="4781" w:author="Author">
              <w:r w:rsidRPr="00CA640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702EF36" w14:textId="77777777" w:rsidR="00C50A95" w:rsidRPr="00CA6400" w:rsidRDefault="00C50A95" w:rsidP="00416506">
            <w:pPr>
              <w:pStyle w:val="tabletext11"/>
              <w:jc w:val="center"/>
              <w:rPr>
                <w:ins w:id="4782" w:author="Author"/>
              </w:rPr>
            </w:pPr>
            <w:ins w:id="4783" w:author="Author">
              <w:r w:rsidRPr="00CA640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69FD71D" w14:textId="77777777" w:rsidR="00C50A95" w:rsidRPr="00CA6400" w:rsidRDefault="00C50A95" w:rsidP="00416506">
            <w:pPr>
              <w:pStyle w:val="tabletext11"/>
              <w:jc w:val="center"/>
              <w:rPr>
                <w:ins w:id="4784" w:author="Author"/>
              </w:rPr>
            </w:pPr>
            <w:ins w:id="4785" w:author="Author">
              <w:r w:rsidRPr="00CA6400">
                <w:t>1.00</w:t>
              </w:r>
            </w:ins>
          </w:p>
        </w:tc>
      </w:tr>
      <w:tr w:rsidR="00C50A95" w:rsidRPr="00CA6400" w14:paraId="611D138D" w14:textId="77777777" w:rsidTr="00416506">
        <w:trPr>
          <w:cantSplit/>
          <w:trHeight w:val="190"/>
          <w:ins w:id="4786" w:author="Author"/>
        </w:trPr>
        <w:tc>
          <w:tcPr>
            <w:tcW w:w="200" w:type="dxa"/>
            <w:tcBorders>
              <w:right w:val="single" w:sz="6" w:space="0" w:color="auto"/>
            </w:tcBorders>
            <w:shd w:val="clear" w:color="auto" w:fill="auto"/>
          </w:tcPr>
          <w:p w14:paraId="5C182C83" w14:textId="77777777" w:rsidR="00C50A95" w:rsidRPr="00CA6400" w:rsidRDefault="00C50A95" w:rsidP="00416506">
            <w:pPr>
              <w:pStyle w:val="tabletext11"/>
              <w:rPr>
                <w:ins w:id="4787"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26707C87" w14:textId="77777777" w:rsidR="00C50A95" w:rsidRPr="00CA6400" w:rsidRDefault="00C50A95" w:rsidP="00416506">
            <w:pPr>
              <w:pStyle w:val="tabletext11"/>
              <w:jc w:val="center"/>
              <w:rPr>
                <w:ins w:id="4788" w:author="Author"/>
              </w:rPr>
            </w:pPr>
            <w:ins w:id="4789" w:author="Author">
              <w:r w:rsidRPr="00CA6400">
                <w:t>115 to 129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465FFD7" w14:textId="77777777" w:rsidR="00C50A95" w:rsidRPr="00CA6400" w:rsidRDefault="00C50A95" w:rsidP="00416506">
            <w:pPr>
              <w:pStyle w:val="tabletext11"/>
              <w:jc w:val="center"/>
              <w:rPr>
                <w:ins w:id="4790" w:author="Author"/>
              </w:rPr>
            </w:pPr>
            <w:ins w:id="4791" w:author="Author">
              <w:r w:rsidRPr="00CA640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814A8CF" w14:textId="77777777" w:rsidR="00C50A95" w:rsidRPr="00CA6400" w:rsidRDefault="00C50A95" w:rsidP="00416506">
            <w:pPr>
              <w:pStyle w:val="tabletext11"/>
              <w:jc w:val="center"/>
              <w:rPr>
                <w:ins w:id="4792" w:author="Author"/>
              </w:rPr>
            </w:pPr>
            <w:ins w:id="4793" w:author="Author">
              <w:r w:rsidRPr="00CA640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B9CCE89" w14:textId="77777777" w:rsidR="00C50A95" w:rsidRPr="00CA6400" w:rsidRDefault="00C50A95" w:rsidP="00416506">
            <w:pPr>
              <w:pStyle w:val="tabletext11"/>
              <w:jc w:val="center"/>
              <w:rPr>
                <w:ins w:id="4794" w:author="Author"/>
              </w:rPr>
            </w:pPr>
            <w:ins w:id="4795" w:author="Author">
              <w:r w:rsidRPr="00CA640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9AC4697" w14:textId="77777777" w:rsidR="00C50A95" w:rsidRPr="00CA6400" w:rsidRDefault="00C50A95" w:rsidP="00416506">
            <w:pPr>
              <w:pStyle w:val="tabletext11"/>
              <w:jc w:val="center"/>
              <w:rPr>
                <w:ins w:id="4796" w:author="Author"/>
              </w:rPr>
            </w:pPr>
            <w:ins w:id="4797" w:author="Author">
              <w:r w:rsidRPr="00CA6400">
                <w:t>1.00</w:t>
              </w:r>
            </w:ins>
          </w:p>
        </w:tc>
      </w:tr>
      <w:tr w:rsidR="00C50A95" w:rsidRPr="00CA6400" w14:paraId="4A3C320C" w14:textId="77777777" w:rsidTr="00416506">
        <w:trPr>
          <w:cantSplit/>
          <w:trHeight w:val="190"/>
          <w:ins w:id="4798" w:author="Author"/>
        </w:trPr>
        <w:tc>
          <w:tcPr>
            <w:tcW w:w="200" w:type="dxa"/>
            <w:tcBorders>
              <w:right w:val="single" w:sz="6" w:space="0" w:color="auto"/>
            </w:tcBorders>
            <w:shd w:val="clear" w:color="auto" w:fill="auto"/>
          </w:tcPr>
          <w:p w14:paraId="3383FC70" w14:textId="77777777" w:rsidR="00C50A95" w:rsidRPr="00CA6400" w:rsidRDefault="00C50A95" w:rsidP="00416506">
            <w:pPr>
              <w:pStyle w:val="tabletext11"/>
              <w:rPr>
                <w:ins w:id="4799"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697823F6" w14:textId="77777777" w:rsidR="00C50A95" w:rsidRPr="00CA6400" w:rsidRDefault="00C50A95" w:rsidP="00416506">
            <w:pPr>
              <w:pStyle w:val="tabletext11"/>
              <w:jc w:val="center"/>
              <w:rPr>
                <w:ins w:id="4800" w:author="Author"/>
              </w:rPr>
            </w:pPr>
            <w:ins w:id="4801" w:author="Author">
              <w:r w:rsidRPr="00CA6400">
                <w:t>130 to 154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10874F3" w14:textId="77777777" w:rsidR="00C50A95" w:rsidRPr="00CA6400" w:rsidRDefault="00C50A95" w:rsidP="00416506">
            <w:pPr>
              <w:pStyle w:val="tabletext11"/>
              <w:jc w:val="center"/>
              <w:rPr>
                <w:ins w:id="4802" w:author="Author"/>
              </w:rPr>
            </w:pPr>
            <w:ins w:id="4803" w:author="Author">
              <w:r w:rsidRPr="00CA640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C7B6D48" w14:textId="77777777" w:rsidR="00C50A95" w:rsidRPr="00CA6400" w:rsidRDefault="00C50A95" w:rsidP="00416506">
            <w:pPr>
              <w:pStyle w:val="tabletext11"/>
              <w:jc w:val="center"/>
              <w:rPr>
                <w:ins w:id="4804" w:author="Author"/>
              </w:rPr>
            </w:pPr>
            <w:ins w:id="4805" w:author="Author">
              <w:r w:rsidRPr="00CA640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61C6FA6" w14:textId="77777777" w:rsidR="00C50A95" w:rsidRPr="00CA6400" w:rsidRDefault="00C50A95" w:rsidP="00416506">
            <w:pPr>
              <w:pStyle w:val="tabletext11"/>
              <w:jc w:val="center"/>
              <w:rPr>
                <w:ins w:id="4806" w:author="Author"/>
              </w:rPr>
            </w:pPr>
            <w:ins w:id="4807" w:author="Author">
              <w:r w:rsidRPr="00CA640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BF3FCF6" w14:textId="77777777" w:rsidR="00C50A95" w:rsidRPr="00CA6400" w:rsidRDefault="00C50A95" w:rsidP="00416506">
            <w:pPr>
              <w:pStyle w:val="tabletext11"/>
              <w:jc w:val="center"/>
              <w:rPr>
                <w:ins w:id="4808" w:author="Author"/>
              </w:rPr>
            </w:pPr>
            <w:ins w:id="4809" w:author="Author">
              <w:r w:rsidRPr="00CA6400">
                <w:t>1.00</w:t>
              </w:r>
            </w:ins>
          </w:p>
        </w:tc>
      </w:tr>
      <w:tr w:rsidR="00C50A95" w:rsidRPr="00CA6400" w14:paraId="709D8A9C" w14:textId="77777777" w:rsidTr="00416506">
        <w:trPr>
          <w:cantSplit/>
          <w:trHeight w:val="190"/>
          <w:ins w:id="4810" w:author="Author"/>
        </w:trPr>
        <w:tc>
          <w:tcPr>
            <w:tcW w:w="200" w:type="dxa"/>
            <w:tcBorders>
              <w:right w:val="single" w:sz="6" w:space="0" w:color="auto"/>
            </w:tcBorders>
            <w:shd w:val="clear" w:color="auto" w:fill="auto"/>
          </w:tcPr>
          <w:p w14:paraId="0258D78C" w14:textId="77777777" w:rsidR="00C50A95" w:rsidRPr="00CA6400" w:rsidRDefault="00C50A95" w:rsidP="00416506">
            <w:pPr>
              <w:pStyle w:val="tabletext11"/>
              <w:rPr>
                <w:ins w:id="4811"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2551B987" w14:textId="77777777" w:rsidR="00C50A95" w:rsidRPr="00CA6400" w:rsidRDefault="00C50A95" w:rsidP="00416506">
            <w:pPr>
              <w:pStyle w:val="tabletext11"/>
              <w:jc w:val="center"/>
              <w:rPr>
                <w:ins w:id="4812" w:author="Author"/>
              </w:rPr>
            </w:pPr>
            <w:ins w:id="4813" w:author="Author">
              <w:r w:rsidRPr="00CA6400">
                <w:t>155 to 194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B473534" w14:textId="77777777" w:rsidR="00C50A95" w:rsidRPr="00CA6400" w:rsidRDefault="00C50A95" w:rsidP="00416506">
            <w:pPr>
              <w:pStyle w:val="tabletext11"/>
              <w:jc w:val="center"/>
              <w:rPr>
                <w:ins w:id="4814" w:author="Author"/>
              </w:rPr>
            </w:pPr>
            <w:ins w:id="4815" w:author="Author">
              <w:r w:rsidRPr="00CA640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5D0EF79" w14:textId="77777777" w:rsidR="00C50A95" w:rsidRPr="00CA6400" w:rsidRDefault="00C50A95" w:rsidP="00416506">
            <w:pPr>
              <w:pStyle w:val="tabletext11"/>
              <w:jc w:val="center"/>
              <w:rPr>
                <w:ins w:id="4816" w:author="Author"/>
              </w:rPr>
            </w:pPr>
            <w:ins w:id="4817" w:author="Author">
              <w:r w:rsidRPr="00CA640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B7FB7CB" w14:textId="77777777" w:rsidR="00C50A95" w:rsidRPr="00CA6400" w:rsidRDefault="00C50A95" w:rsidP="00416506">
            <w:pPr>
              <w:pStyle w:val="tabletext11"/>
              <w:jc w:val="center"/>
              <w:rPr>
                <w:ins w:id="4818" w:author="Author"/>
              </w:rPr>
            </w:pPr>
            <w:ins w:id="4819" w:author="Author">
              <w:r w:rsidRPr="00CA640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DBAC17C" w14:textId="77777777" w:rsidR="00C50A95" w:rsidRPr="00CA6400" w:rsidRDefault="00C50A95" w:rsidP="00416506">
            <w:pPr>
              <w:pStyle w:val="tabletext11"/>
              <w:jc w:val="center"/>
              <w:rPr>
                <w:ins w:id="4820" w:author="Author"/>
              </w:rPr>
            </w:pPr>
            <w:ins w:id="4821" w:author="Author">
              <w:r w:rsidRPr="00CA6400">
                <w:t>1.00</w:t>
              </w:r>
            </w:ins>
          </w:p>
        </w:tc>
      </w:tr>
      <w:tr w:rsidR="00C50A95" w:rsidRPr="00CA6400" w14:paraId="4DE37B3D" w14:textId="77777777" w:rsidTr="00416506">
        <w:trPr>
          <w:cantSplit/>
          <w:trHeight w:val="190"/>
          <w:ins w:id="4822" w:author="Author"/>
        </w:trPr>
        <w:tc>
          <w:tcPr>
            <w:tcW w:w="200" w:type="dxa"/>
            <w:tcBorders>
              <w:right w:val="single" w:sz="6" w:space="0" w:color="auto"/>
            </w:tcBorders>
            <w:shd w:val="clear" w:color="auto" w:fill="auto"/>
          </w:tcPr>
          <w:p w14:paraId="66DB7755" w14:textId="77777777" w:rsidR="00C50A95" w:rsidRPr="00CA6400" w:rsidRDefault="00C50A95" w:rsidP="00416506">
            <w:pPr>
              <w:pStyle w:val="tabletext11"/>
              <w:rPr>
                <w:ins w:id="4823"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0C7DF10B" w14:textId="77777777" w:rsidR="00C50A95" w:rsidRPr="00CA6400" w:rsidRDefault="00C50A95" w:rsidP="00416506">
            <w:pPr>
              <w:pStyle w:val="tabletext11"/>
              <w:jc w:val="center"/>
              <w:rPr>
                <w:ins w:id="4824" w:author="Author"/>
              </w:rPr>
            </w:pPr>
            <w:ins w:id="4825" w:author="Author">
              <w:r w:rsidRPr="00CA6400">
                <w:t>195 to 289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694DB75" w14:textId="77777777" w:rsidR="00C50A95" w:rsidRPr="00CA6400" w:rsidRDefault="00C50A95" w:rsidP="00416506">
            <w:pPr>
              <w:pStyle w:val="tabletext11"/>
              <w:jc w:val="center"/>
              <w:rPr>
                <w:ins w:id="4826" w:author="Author"/>
              </w:rPr>
            </w:pPr>
            <w:ins w:id="4827" w:author="Author">
              <w:r w:rsidRPr="00CA640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7B3F4A4" w14:textId="77777777" w:rsidR="00C50A95" w:rsidRPr="00CA6400" w:rsidRDefault="00C50A95" w:rsidP="00416506">
            <w:pPr>
              <w:pStyle w:val="tabletext11"/>
              <w:jc w:val="center"/>
              <w:rPr>
                <w:ins w:id="4828" w:author="Author"/>
              </w:rPr>
            </w:pPr>
            <w:ins w:id="4829" w:author="Author">
              <w:r w:rsidRPr="00CA640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DBD08F3" w14:textId="77777777" w:rsidR="00C50A95" w:rsidRPr="00CA6400" w:rsidRDefault="00C50A95" w:rsidP="00416506">
            <w:pPr>
              <w:pStyle w:val="tabletext11"/>
              <w:jc w:val="center"/>
              <w:rPr>
                <w:ins w:id="4830" w:author="Author"/>
              </w:rPr>
            </w:pPr>
            <w:ins w:id="4831" w:author="Author">
              <w:r w:rsidRPr="00CA640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80D3629" w14:textId="77777777" w:rsidR="00C50A95" w:rsidRPr="00CA6400" w:rsidRDefault="00C50A95" w:rsidP="00416506">
            <w:pPr>
              <w:pStyle w:val="tabletext11"/>
              <w:jc w:val="center"/>
              <w:rPr>
                <w:ins w:id="4832" w:author="Author"/>
              </w:rPr>
            </w:pPr>
            <w:ins w:id="4833" w:author="Author">
              <w:r w:rsidRPr="00CA6400">
                <w:t>1.00</w:t>
              </w:r>
            </w:ins>
          </w:p>
        </w:tc>
      </w:tr>
      <w:tr w:rsidR="00C50A95" w:rsidRPr="00CA6400" w14:paraId="649B1C59" w14:textId="77777777" w:rsidTr="00416506">
        <w:trPr>
          <w:cantSplit/>
          <w:trHeight w:val="190"/>
          <w:ins w:id="4834" w:author="Author"/>
        </w:trPr>
        <w:tc>
          <w:tcPr>
            <w:tcW w:w="200" w:type="dxa"/>
            <w:tcBorders>
              <w:right w:val="single" w:sz="6" w:space="0" w:color="auto"/>
            </w:tcBorders>
            <w:shd w:val="clear" w:color="auto" w:fill="auto"/>
          </w:tcPr>
          <w:p w14:paraId="2AFBC3C7" w14:textId="77777777" w:rsidR="00C50A95" w:rsidRPr="00CA6400" w:rsidRDefault="00C50A95" w:rsidP="00416506">
            <w:pPr>
              <w:pStyle w:val="tabletext11"/>
              <w:rPr>
                <w:ins w:id="4835"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1792835C" w14:textId="77777777" w:rsidR="00C50A95" w:rsidRPr="00CA6400" w:rsidRDefault="00C50A95" w:rsidP="00416506">
            <w:pPr>
              <w:pStyle w:val="tabletext11"/>
              <w:jc w:val="center"/>
              <w:rPr>
                <w:ins w:id="4836" w:author="Author"/>
              </w:rPr>
            </w:pPr>
            <w:ins w:id="4837" w:author="Author">
              <w:r w:rsidRPr="00CA6400">
                <w:t>290 or greater</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AC620A2" w14:textId="77777777" w:rsidR="00C50A95" w:rsidRPr="00CA6400" w:rsidRDefault="00C50A95" w:rsidP="00416506">
            <w:pPr>
              <w:pStyle w:val="tabletext11"/>
              <w:jc w:val="center"/>
              <w:rPr>
                <w:ins w:id="4838" w:author="Author"/>
              </w:rPr>
            </w:pPr>
            <w:ins w:id="4839" w:author="Author">
              <w:r w:rsidRPr="00CA640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DDEDA3E" w14:textId="77777777" w:rsidR="00C50A95" w:rsidRPr="00CA6400" w:rsidRDefault="00C50A95" w:rsidP="00416506">
            <w:pPr>
              <w:pStyle w:val="tabletext11"/>
              <w:jc w:val="center"/>
              <w:rPr>
                <w:ins w:id="4840" w:author="Author"/>
              </w:rPr>
            </w:pPr>
            <w:ins w:id="4841" w:author="Author">
              <w:r w:rsidRPr="00CA640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9674BDF" w14:textId="77777777" w:rsidR="00C50A95" w:rsidRPr="00CA6400" w:rsidRDefault="00C50A95" w:rsidP="00416506">
            <w:pPr>
              <w:pStyle w:val="tabletext11"/>
              <w:jc w:val="center"/>
              <w:rPr>
                <w:ins w:id="4842" w:author="Author"/>
              </w:rPr>
            </w:pPr>
            <w:ins w:id="4843" w:author="Author">
              <w:r w:rsidRPr="00CA640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AD69191" w14:textId="77777777" w:rsidR="00C50A95" w:rsidRPr="00CA6400" w:rsidRDefault="00C50A95" w:rsidP="00416506">
            <w:pPr>
              <w:pStyle w:val="tabletext11"/>
              <w:jc w:val="center"/>
              <w:rPr>
                <w:ins w:id="4844" w:author="Author"/>
              </w:rPr>
            </w:pPr>
            <w:ins w:id="4845" w:author="Author">
              <w:r w:rsidRPr="00CA6400">
                <w:t>1.00</w:t>
              </w:r>
            </w:ins>
          </w:p>
        </w:tc>
      </w:tr>
    </w:tbl>
    <w:p w14:paraId="2D9B76C6" w14:textId="77777777" w:rsidR="00C50A95" w:rsidRPr="00CA6400" w:rsidRDefault="00C50A95" w:rsidP="00C50A95">
      <w:pPr>
        <w:pStyle w:val="tablecaption"/>
        <w:rPr>
          <w:ins w:id="4846" w:author="Author"/>
        </w:rPr>
      </w:pPr>
      <w:ins w:id="4847" w:author="Author">
        <w:r w:rsidRPr="00CA6400">
          <w:t>Table 239.B.2.b. Fleet Size Factors For Collision</w:t>
        </w:r>
      </w:ins>
    </w:p>
    <w:p w14:paraId="402847BF" w14:textId="77777777" w:rsidR="00C50A95" w:rsidRPr="00CA6400" w:rsidRDefault="00C50A95" w:rsidP="00C50A95">
      <w:pPr>
        <w:pStyle w:val="isonormal"/>
        <w:rPr>
          <w:ins w:id="4848" w:author="Author"/>
        </w:rPr>
      </w:pPr>
    </w:p>
    <w:p w14:paraId="64553E9B" w14:textId="77777777" w:rsidR="00C50A95" w:rsidRPr="00CA6400" w:rsidRDefault="00C50A95" w:rsidP="00C50A95">
      <w:pPr>
        <w:pStyle w:val="outlinehd4"/>
        <w:rPr>
          <w:ins w:id="4849" w:author="Author"/>
        </w:rPr>
      </w:pPr>
      <w:ins w:id="4850" w:author="Author">
        <w:r w:rsidRPr="00CA6400">
          <w:tab/>
          <w:t>c.</w:t>
        </w:r>
        <w:r w:rsidRPr="00CA6400">
          <w:tab/>
          <w:t>Other Than Collision</w:t>
        </w:r>
      </w:ins>
    </w:p>
    <w:p w14:paraId="354FA071" w14:textId="77777777" w:rsidR="00C50A95" w:rsidRPr="00CA6400" w:rsidRDefault="00C50A95" w:rsidP="00C50A95">
      <w:pPr>
        <w:pStyle w:val="space4"/>
        <w:rPr>
          <w:ins w:id="4851"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360"/>
        <w:gridCol w:w="860"/>
        <w:gridCol w:w="860"/>
        <w:gridCol w:w="860"/>
        <w:gridCol w:w="860"/>
      </w:tblGrid>
      <w:tr w:rsidR="00C50A95" w:rsidRPr="00CA6400" w14:paraId="0274B3F5" w14:textId="77777777" w:rsidTr="00416506">
        <w:trPr>
          <w:cantSplit/>
          <w:trHeight w:val="190"/>
          <w:ins w:id="4852" w:author="Author"/>
        </w:trPr>
        <w:tc>
          <w:tcPr>
            <w:tcW w:w="200" w:type="dxa"/>
            <w:tcBorders>
              <w:right w:val="single" w:sz="6" w:space="0" w:color="auto"/>
            </w:tcBorders>
            <w:shd w:val="clear" w:color="auto" w:fill="auto"/>
          </w:tcPr>
          <w:p w14:paraId="4ACAEA9D" w14:textId="77777777" w:rsidR="00C50A95" w:rsidRPr="00CA6400" w:rsidRDefault="00C50A95" w:rsidP="00416506">
            <w:pPr>
              <w:pStyle w:val="tablehead"/>
              <w:rPr>
                <w:ins w:id="4853"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vAlign w:val="bottom"/>
          </w:tcPr>
          <w:p w14:paraId="65976186" w14:textId="77777777" w:rsidR="00C50A95" w:rsidRPr="00CA6400" w:rsidRDefault="00C50A95" w:rsidP="00416506">
            <w:pPr>
              <w:pStyle w:val="tablehead"/>
              <w:rPr>
                <w:ins w:id="4854" w:author="Author"/>
              </w:rPr>
            </w:pPr>
            <w:ins w:id="4855" w:author="Author">
              <w:r w:rsidRPr="00CA6400">
                <w:t>Number Of</w:t>
              </w:r>
              <w:r w:rsidRPr="00CA6400">
                <w:br/>
                <w:t>Self-propelled Vehicles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7B853F5F" w14:textId="77777777" w:rsidR="00C50A95" w:rsidRPr="00CA6400" w:rsidRDefault="00C50A95" w:rsidP="00416506">
            <w:pPr>
              <w:pStyle w:val="tablehead"/>
              <w:rPr>
                <w:ins w:id="4856" w:author="Author"/>
              </w:rPr>
            </w:pPr>
            <w:ins w:id="4857" w:author="Author">
              <w:r w:rsidRPr="00CA6400">
                <w:t>Van Pools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41DD1CB8" w14:textId="77777777" w:rsidR="00C50A95" w:rsidRPr="00CA6400" w:rsidRDefault="00C50A95" w:rsidP="00416506">
            <w:pPr>
              <w:pStyle w:val="tablehead"/>
              <w:rPr>
                <w:ins w:id="4858" w:author="Author"/>
              </w:rPr>
            </w:pPr>
            <w:ins w:id="4859" w:author="Author">
              <w:r w:rsidRPr="00CA6400">
                <w:t>Taxis And Limou-</w:t>
              </w:r>
              <w:r w:rsidRPr="00CA6400">
                <w:br/>
                <w:t>sines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5AA38666" w14:textId="77777777" w:rsidR="00C50A95" w:rsidRPr="00CA6400" w:rsidRDefault="00C50A95" w:rsidP="00416506">
            <w:pPr>
              <w:pStyle w:val="tablehead"/>
              <w:rPr>
                <w:ins w:id="4860" w:author="Author"/>
              </w:rPr>
            </w:pPr>
            <w:ins w:id="4861" w:author="Author">
              <w:r w:rsidRPr="00CA6400">
                <w:t>School And Church Buses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4E67E2CD" w14:textId="77777777" w:rsidR="00C50A95" w:rsidRPr="00CA6400" w:rsidRDefault="00C50A95" w:rsidP="00416506">
            <w:pPr>
              <w:pStyle w:val="tablehead"/>
              <w:rPr>
                <w:ins w:id="4862" w:author="Author"/>
              </w:rPr>
            </w:pPr>
            <w:ins w:id="4863" w:author="Author">
              <w:r w:rsidRPr="00CA6400">
                <w:t>Other Buses</w:t>
              </w:r>
            </w:ins>
          </w:p>
        </w:tc>
      </w:tr>
      <w:tr w:rsidR="00C50A95" w:rsidRPr="00CA6400" w14:paraId="651C7C9B" w14:textId="77777777" w:rsidTr="00416506">
        <w:trPr>
          <w:cantSplit/>
          <w:trHeight w:val="190"/>
          <w:ins w:id="4864" w:author="Author"/>
        </w:trPr>
        <w:tc>
          <w:tcPr>
            <w:tcW w:w="200" w:type="dxa"/>
            <w:tcBorders>
              <w:right w:val="single" w:sz="6" w:space="0" w:color="auto"/>
            </w:tcBorders>
            <w:shd w:val="clear" w:color="auto" w:fill="auto"/>
          </w:tcPr>
          <w:p w14:paraId="52287D8B" w14:textId="77777777" w:rsidR="00C50A95" w:rsidRPr="00CA6400" w:rsidRDefault="00C50A95" w:rsidP="00416506">
            <w:pPr>
              <w:pStyle w:val="tabletext11"/>
              <w:rPr>
                <w:ins w:id="4865"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76651889" w14:textId="77777777" w:rsidR="00C50A95" w:rsidRPr="00CA6400" w:rsidRDefault="00C50A95" w:rsidP="00416506">
            <w:pPr>
              <w:pStyle w:val="tabletext11"/>
              <w:jc w:val="center"/>
              <w:rPr>
                <w:ins w:id="4866" w:author="Author"/>
              </w:rPr>
            </w:pPr>
            <w:ins w:id="4867" w:author="Author">
              <w:r w:rsidRPr="00CA6400">
                <w:t>1</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F6B24DA" w14:textId="77777777" w:rsidR="00C50A95" w:rsidRPr="00CA6400" w:rsidRDefault="00C50A95" w:rsidP="00416506">
            <w:pPr>
              <w:pStyle w:val="tabletext11"/>
              <w:jc w:val="center"/>
              <w:rPr>
                <w:ins w:id="4868" w:author="Author"/>
              </w:rPr>
            </w:pPr>
            <w:ins w:id="4869" w:author="Author">
              <w:r w:rsidRPr="00CA640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C717404" w14:textId="77777777" w:rsidR="00C50A95" w:rsidRPr="00CA6400" w:rsidRDefault="00C50A95" w:rsidP="00416506">
            <w:pPr>
              <w:pStyle w:val="tabletext11"/>
              <w:jc w:val="center"/>
              <w:rPr>
                <w:ins w:id="4870" w:author="Author"/>
              </w:rPr>
            </w:pPr>
            <w:ins w:id="4871" w:author="Author">
              <w:r w:rsidRPr="00CA640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77CBFD4" w14:textId="77777777" w:rsidR="00C50A95" w:rsidRPr="00CA6400" w:rsidRDefault="00C50A95" w:rsidP="00416506">
            <w:pPr>
              <w:pStyle w:val="tabletext11"/>
              <w:jc w:val="center"/>
              <w:rPr>
                <w:ins w:id="4872" w:author="Author"/>
              </w:rPr>
            </w:pPr>
            <w:ins w:id="4873" w:author="Author">
              <w:r w:rsidRPr="00CA640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7D803F3" w14:textId="77777777" w:rsidR="00C50A95" w:rsidRPr="00CA6400" w:rsidRDefault="00C50A95" w:rsidP="00416506">
            <w:pPr>
              <w:pStyle w:val="tabletext11"/>
              <w:jc w:val="center"/>
              <w:rPr>
                <w:ins w:id="4874" w:author="Author"/>
              </w:rPr>
            </w:pPr>
            <w:ins w:id="4875" w:author="Author">
              <w:r w:rsidRPr="00CA6400">
                <w:t>1.00</w:t>
              </w:r>
            </w:ins>
          </w:p>
        </w:tc>
      </w:tr>
      <w:tr w:rsidR="00C50A95" w:rsidRPr="00CA6400" w14:paraId="52C0D97E" w14:textId="77777777" w:rsidTr="00416506">
        <w:trPr>
          <w:cantSplit/>
          <w:trHeight w:val="190"/>
          <w:ins w:id="4876" w:author="Author"/>
        </w:trPr>
        <w:tc>
          <w:tcPr>
            <w:tcW w:w="200" w:type="dxa"/>
            <w:tcBorders>
              <w:right w:val="single" w:sz="6" w:space="0" w:color="auto"/>
            </w:tcBorders>
            <w:shd w:val="clear" w:color="auto" w:fill="auto"/>
          </w:tcPr>
          <w:p w14:paraId="10E545C4" w14:textId="77777777" w:rsidR="00C50A95" w:rsidRPr="00CA6400" w:rsidRDefault="00C50A95" w:rsidP="00416506">
            <w:pPr>
              <w:pStyle w:val="tabletext11"/>
              <w:rPr>
                <w:ins w:id="4877"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46B2228E" w14:textId="77777777" w:rsidR="00C50A95" w:rsidRPr="00CA6400" w:rsidRDefault="00C50A95" w:rsidP="00416506">
            <w:pPr>
              <w:pStyle w:val="tabletext11"/>
              <w:jc w:val="center"/>
              <w:rPr>
                <w:ins w:id="4878" w:author="Author"/>
              </w:rPr>
            </w:pPr>
            <w:ins w:id="4879" w:author="Author">
              <w:r w:rsidRPr="00CA6400">
                <w:t>2</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AE47DD3" w14:textId="77777777" w:rsidR="00C50A95" w:rsidRPr="00CA6400" w:rsidRDefault="00C50A95" w:rsidP="00416506">
            <w:pPr>
              <w:pStyle w:val="tabletext11"/>
              <w:jc w:val="center"/>
              <w:rPr>
                <w:ins w:id="4880" w:author="Author"/>
              </w:rPr>
            </w:pPr>
            <w:ins w:id="4881" w:author="Author">
              <w:r w:rsidRPr="00CA640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ABBD221" w14:textId="77777777" w:rsidR="00C50A95" w:rsidRPr="00CA6400" w:rsidRDefault="00C50A95" w:rsidP="00416506">
            <w:pPr>
              <w:pStyle w:val="tabletext11"/>
              <w:jc w:val="center"/>
              <w:rPr>
                <w:ins w:id="4882" w:author="Author"/>
              </w:rPr>
            </w:pPr>
            <w:ins w:id="4883" w:author="Author">
              <w:r w:rsidRPr="00CA640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2792AF5" w14:textId="77777777" w:rsidR="00C50A95" w:rsidRPr="00CA6400" w:rsidRDefault="00C50A95" w:rsidP="00416506">
            <w:pPr>
              <w:pStyle w:val="tabletext11"/>
              <w:jc w:val="center"/>
              <w:rPr>
                <w:ins w:id="4884" w:author="Author"/>
              </w:rPr>
            </w:pPr>
            <w:ins w:id="4885" w:author="Author">
              <w:r w:rsidRPr="00CA640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D71D338" w14:textId="77777777" w:rsidR="00C50A95" w:rsidRPr="00CA6400" w:rsidRDefault="00C50A95" w:rsidP="00416506">
            <w:pPr>
              <w:pStyle w:val="tabletext11"/>
              <w:jc w:val="center"/>
              <w:rPr>
                <w:ins w:id="4886" w:author="Author"/>
              </w:rPr>
            </w:pPr>
            <w:ins w:id="4887" w:author="Author">
              <w:r w:rsidRPr="00CA6400">
                <w:t>1.00</w:t>
              </w:r>
            </w:ins>
          </w:p>
        </w:tc>
      </w:tr>
      <w:tr w:rsidR="00C50A95" w:rsidRPr="00CA6400" w14:paraId="0B6F1B43" w14:textId="77777777" w:rsidTr="00416506">
        <w:trPr>
          <w:cantSplit/>
          <w:trHeight w:val="190"/>
          <w:ins w:id="4888" w:author="Author"/>
        </w:trPr>
        <w:tc>
          <w:tcPr>
            <w:tcW w:w="200" w:type="dxa"/>
            <w:tcBorders>
              <w:right w:val="single" w:sz="6" w:space="0" w:color="auto"/>
            </w:tcBorders>
            <w:shd w:val="clear" w:color="auto" w:fill="auto"/>
          </w:tcPr>
          <w:p w14:paraId="4B64A1EC" w14:textId="77777777" w:rsidR="00C50A95" w:rsidRPr="00CA6400" w:rsidRDefault="00C50A95" w:rsidP="00416506">
            <w:pPr>
              <w:pStyle w:val="tabletext11"/>
              <w:rPr>
                <w:ins w:id="4889"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6EA4AAD5" w14:textId="77777777" w:rsidR="00C50A95" w:rsidRPr="00CA6400" w:rsidRDefault="00C50A95" w:rsidP="00416506">
            <w:pPr>
              <w:pStyle w:val="tabletext11"/>
              <w:jc w:val="center"/>
              <w:rPr>
                <w:ins w:id="4890" w:author="Author"/>
              </w:rPr>
            </w:pPr>
            <w:ins w:id="4891" w:author="Author">
              <w:r w:rsidRPr="00CA6400">
                <w:t>3 to 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E3A8DE3" w14:textId="77777777" w:rsidR="00C50A95" w:rsidRPr="00CA6400" w:rsidRDefault="00C50A95" w:rsidP="00416506">
            <w:pPr>
              <w:pStyle w:val="tabletext11"/>
              <w:jc w:val="center"/>
              <w:rPr>
                <w:ins w:id="4892" w:author="Author"/>
              </w:rPr>
            </w:pPr>
            <w:ins w:id="4893" w:author="Author">
              <w:r w:rsidRPr="00CA640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7621581" w14:textId="77777777" w:rsidR="00C50A95" w:rsidRPr="00CA6400" w:rsidRDefault="00C50A95" w:rsidP="00416506">
            <w:pPr>
              <w:pStyle w:val="tabletext11"/>
              <w:jc w:val="center"/>
              <w:rPr>
                <w:ins w:id="4894" w:author="Author"/>
              </w:rPr>
            </w:pPr>
            <w:ins w:id="4895" w:author="Author">
              <w:r w:rsidRPr="00CA640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8DFE01D" w14:textId="77777777" w:rsidR="00C50A95" w:rsidRPr="00CA6400" w:rsidRDefault="00C50A95" w:rsidP="00416506">
            <w:pPr>
              <w:pStyle w:val="tabletext11"/>
              <w:jc w:val="center"/>
              <w:rPr>
                <w:ins w:id="4896" w:author="Author"/>
              </w:rPr>
            </w:pPr>
            <w:ins w:id="4897" w:author="Author">
              <w:r w:rsidRPr="00CA640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FA581BD" w14:textId="77777777" w:rsidR="00C50A95" w:rsidRPr="00CA6400" w:rsidRDefault="00C50A95" w:rsidP="00416506">
            <w:pPr>
              <w:pStyle w:val="tabletext11"/>
              <w:jc w:val="center"/>
              <w:rPr>
                <w:ins w:id="4898" w:author="Author"/>
              </w:rPr>
            </w:pPr>
            <w:ins w:id="4899" w:author="Author">
              <w:r w:rsidRPr="00CA6400">
                <w:t>1.00</w:t>
              </w:r>
            </w:ins>
          </w:p>
        </w:tc>
      </w:tr>
      <w:tr w:rsidR="00C50A95" w:rsidRPr="00CA6400" w14:paraId="4EC9DBF5" w14:textId="77777777" w:rsidTr="00416506">
        <w:trPr>
          <w:cantSplit/>
          <w:trHeight w:val="190"/>
          <w:ins w:id="4900" w:author="Author"/>
        </w:trPr>
        <w:tc>
          <w:tcPr>
            <w:tcW w:w="200" w:type="dxa"/>
            <w:tcBorders>
              <w:right w:val="single" w:sz="6" w:space="0" w:color="auto"/>
            </w:tcBorders>
            <w:shd w:val="clear" w:color="auto" w:fill="auto"/>
          </w:tcPr>
          <w:p w14:paraId="40758686" w14:textId="77777777" w:rsidR="00C50A95" w:rsidRPr="00CA6400" w:rsidRDefault="00C50A95" w:rsidP="00416506">
            <w:pPr>
              <w:pStyle w:val="tabletext11"/>
              <w:rPr>
                <w:ins w:id="4901"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77B68A75" w14:textId="77777777" w:rsidR="00C50A95" w:rsidRPr="00CA6400" w:rsidRDefault="00C50A95" w:rsidP="00416506">
            <w:pPr>
              <w:pStyle w:val="tabletext11"/>
              <w:jc w:val="center"/>
              <w:rPr>
                <w:ins w:id="4902" w:author="Author"/>
              </w:rPr>
            </w:pPr>
            <w:ins w:id="4903" w:author="Author">
              <w:r w:rsidRPr="00CA6400">
                <w:t>5 to 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0EAAB28" w14:textId="77777777" w:rsidR="00C50A95" w:rsidRPr="00CA6400" w:rsidRDefault="00C50A95" w:rsidP="00416506">
            <w:pPr>
              <w:pStyle w:val="tabletext11"/>
              <w:jc w:val="center"/>
              <w:rPr>
                <w:ins w:id="4904" w:author="Author"/>
              </w:rPr>
            </w:pPr>
            <w:ins w:id="4905" w:author="Author">
              <w:r w:rsidRPr="00CA640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5B4F2BA" w14:textId="77777777" w:rsidR="00C50A95" w:rsidRPr="00CA6400" w:rsidRDefault="00C50A95" w:rsidP="00416506">
            <w:pPr>
              <w:pStyle w:val="tabletext11"/>
              <w:jc w:val="center"/>
              <w:rPr>
                <w:ins w:id="4906" w:author="Author"/>
              </w:rPr>
            </w:pPr>
            <w:ins w:id="4907" w:author="Author">
              <w:r w:rsidRPr="00CA6400">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9D09133" w14:textId="77777777" w:rsidR="00C50A95" w:rsidRPr="00CA6400" w:rsidRDefault="00C50A95" w:rsidP="00416506">
            <w:pPr>
              <w:pStyle w:val="tabletext11"/>
              <w:jc w:val="center"/>
              <w:rPr>
                <w:ins w:id="4908" w:author="Author"/>
              </w:rPr>
            </w:pPr>
            <w:ins w:id="4909" w:author="Author">
              <w:r w:rsidRPr="00CA6400">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15F443E" w14:textId="77777777" w:rsidR="00C50A95" w:rsidRPr="00CA6400" w:rsidRDefault="00C50A95" w:rsidP="00416506">
            <w:pPr>
              <w:pStyle w:val="tabletext11"/>
              <w:jc w:val="center"/>
              <w:rPr>
                <w:ins w:id="4910" w:author="Author"/>
              </w:rPr>
            </w:pPr>
            <w:ins w:id="4911" w:author="Author">
              <w:r w:rsidRPr="00CA6400">
                <w:t>0.85</w:t>
              </w:r>
            </w:ins>
          </w:p>
        </w:tc>
      </w:tr>
      <w:tr w:rsidR="00C50A95" w:rsidRPr="00CA6400" w14:paraId="40B40C58" w14:textId="77777777" w:rsidTr="00416506">
        <w:trPr>
          <w:cantSplit/>
          <w:trHeight w:val="190"/>
          <w:ins w:id="4912" w:author="Author"/>
        </w:trPr>
        <w:tc>
          <w:tcPr>
            <w:tcW w:w="200" w:type="dxa"/>
            <w:tcBorders>
              <w:right w:val="single" w:sz="6" w:space="0" w:color="auto"/>
            </w:tcBorders>
            <w:shd w:val="clear" w:color="auto" w:fill="auto"/>
          </w:tcPr>
          <w:p w14:paraId="31083340" w14:textId="77777777" w:rsidR="00C50A95" w:rsidRPr="00CA6400" w:rsidRDefault="00C50A95" w:rsidP="00416506">
            <w:pPr>
              <w:pStyle w:val="tabletext11"/>
              <w:rPr>
                <w:ins w:id="4913"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22A2F1A6" w14:textId="77777777" w:rsidR="00C50A95" w:rsidRPr="00CA6400" w:rsidRDefault="00C50A95" w:rsidP="00416506">
            <w:pPr>
              <w:pStyle w:val="tabletext11"/>
              <w:jc w:val="center"/>
              <w:rPr>
                <w:ins w:id="4914" w:author="Author"/>
              </w:rPr>
            </w:pPr>
            <w:ins w:id="4915" w:author="Author">
              <w:r w:rsidRPr="00CA6400">
                <w:t>10 to 14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01D2726" w14:textId="77777777" w:rsidR="00C50A95" w:rsidRPr="00CA6400" w:rsidRDefault="00C50A95" w:rsidP="00416506">
            <w:pPr>
              <w:pStyle w:val="tabletext11"/>
              <w:jc w:val="center"/>
              <w:rPr>
                <w:ins w:id="4916" w:author="Author"/>
              </w:rPr>
            </w:pPr>
            <w:ins w:id="4917" w:author="Author">
              <w:r w:rsidRPr="00CA640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973BF56" w14:textId="77777777" w:rsidR="00C50A95" w:rsidRPr="00CA6400" w:rsidRDefault="00C50A95" w:rsidP="00416506">
            <w:pPr>
              <w:pStyle w:val="tabletext11"/>
              <w:jc w:val="center"/>
              <w:rPr>
                <w:ins w:id="4918" w:author="Author"/>
              </w:rPr>
            </w:pPr>
            <w:ins w:id="4919" w:author="Author">
              <w:r w:rsidRPr="00CA6400">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8801A9C" w14:textId="77777777" w:rsidR="00C50A95" w:rsidRPr="00CA6400" w:rsidRDefault="00C50A95" w:rsidP="00416506">
            <w:pPr>
              <w:pStyle w:val="tabletext11"/>
              <w:jc w:val="center"/>
              <w:rPr>
                <w:ins w:id="4920" w:author="Author"/>
              </w:rPr>
            </w:pPr>
            <w:ins w:id="4921" w:author="Author">
              <w:r w:rsidRPr="00CA6400">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589C0BD" w14:textId="77777777" w:rsidR="00C50A95" w:rsidRPr="00CA6400" w:rsidRDefault="00C50A95" w:rsidP="00416506">
            <w:pPr>
              <w:pStyle w:val="tabletext11"/>
              <w:jc w:val="center"/>
              <w:rPr>
                <w:ins w:id="4922" w:author="Author"/>
              </w:rPr>
            </w:pPr>
            <w:ins w:id="4923" w:author="Author">
              <w:r w:rsidRPr="00CA6400">
                <w:t>0.85</w:t>
              </w:r>
            </w:ins>
          </w:p>
        </w:tc>
      </w:tr>
      <w:tr w:rsidR="00C50A95" w:rsidRPr="00CA6400" w14:paraId="0F00786E" w14:textId="77777777" w:rsidTr="00416506">
        <w:trPr>
          <w:cantSplit/>
          <w:trHeight w:val="190"/>
          <w:ins w:id="4924" w:author="Author"/>
        </w:trPr>
        <w:tc>
          <w:tcPr>
            <w:tcW w:w="200" w:type="dxa"/>
            <w:tcBorders>
              <w:right w:val="single" w:sz="6" w:space="0" w:color="auto"/>
            </w:tcBorders>
            <w:shd w:val="clear" w:color="auto" w:fill="auto"/>
          </w:tcPr>
          <w:p w14:paraId="564A6535" w14:textId="77777777" w:rsidR="00C50A95" w:rsidRPr="00CA6400" w:rsidRDefault="00C50A95" w:rsidP="00416506">
            <w:pPr>
              <w:pStyle w:val="tabletext11"/>
              <w:rPr>
                <w:ins w:id="4925"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7F1988E7" w14:textId="77777777" w:rsidR="00C50A95" w:rsidRPr="00CA6400" w:rsidRDefault="00C50A95" w:rsidP="00416506">
            <w:pPr>
              <w:pStyle w:val="tabletext11"/>
              <w:jc w:val="center"/>
              <w:rPr>
                <w:ins w:id="4926" w:author="Author"/>
              </w:rPr>
            </w:pPr>
            <w:ins w:id="4927" w:author="Author">
              <w:r w:rsidRPr="00CA6400">
                <w:t>15 to 19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1A60047" w14:textId="77777777" w:rsidR="00C50A95" w:rsidRPr="00CA6400" w:rsidRDefault="00C50A95" w:rsidP="00416506">
            <w:pPr>
              <w:pStyle w:val="tabletext11"/>
              <w:jc w:val="center"/>
              <w:rPr>
                <w:ins w:id="4928" w:author="Author"/>
              </w:rPr>
            </w:pPr>
            <w:ins w:id="4929" w:author="Author">
              <w:r w:rsidRPr="00CA640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8656F19" w14:textId="77777777" w:rsidR="00C50A95" w:rsidRPr="00CA6400" w:rsidRDefault="00C50A95" w:rsidP="00416506">
            <w:pPr>
              <w:pStyle w:val="tabletext11"/>
              <w:jc w:val="center"/>
              <w:rPr>
                <w:ins w:id="4930" w:author="Author"/>
              </w:rPr>
            </w:pPr>
            <w:ins w:id="4931" w:author="Author">
              <w:r w:rsidRPr="00CA6400">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663DA9D" w14:textId="77777777" w:rsidR="00C50A95" w:rsidRPr="00CA6400" w:rsidRDefault="00C50A95" w:rsidP="00416506">
            <w:pPr>
              <w:pStyle w:val="tabletext11"/>
              <w:jc w:val="center"/>
              <w:rPr>
                <w:ins w:id="4932" w:author="Author"/>
              </w:rPr>
            </w:pPr>
            <w:ins w:id="4933" w:author="Author">
              <w:r w:rsidRPr="00CA6400">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FC68C48" w14:textId="77777777" w:rsidR="00C50A95" w:rsidRPr="00CA6400" w:rsidRDefault="00C50A95" w:rsidP="00416506">
            <w:pPr>
              <w:pStyle w:val="tabletext11"/>
              <w:jc w:val="center"/>
              <w:rPr>
                <w:ins w:id="4934" w:author="Author"/>
              </w:rPr>
            </w:pPr>
            <w:ins w:id="4935" w:author="Author">
              <w:r w:rsidRPr="00CA6400">
                <w:t>0.85</w:t>
              </w:r>
            </w:ins>
          </w:p>
        </w:tc>
      </w:tr>
      <w:tr w:rsidR="00C50A95" w:rsidRPr="00CA6400" w14:paraId="7917754A" w14:textId="77777777" w:rsidTr="00416506">
        <w:trPr>
          <w:cantSplit/>
          <w:trHeight w:val="190"/>
          <w:ins w:id="4936" w:author="Author"/>
        </w:trPr>
        <w:tc>
          <w:tcPr>
            <w:tcW w:w="200" w:type="dxa"/>
            <w:tcBorders>
              <w:right w:val="single" w:sz="6" w:space="0" w:color="auto"/>
            </w:tcBorders>
            <w:shd w:val="clear" w:color="auto" w:fill="auto"/>
          </w:tcPr>
          <w:p w14:paraId="2018D85F" w14:textId="77777777" w:rsidR="00C50A95" w:rsidRPr="00CA6400" w:rsidRDefault="00C50A95" w:rsidP="00416506">
            <w:pPr>
              <w:pStyle w:val="tabletext11"/>
              <w:rPr>
                <w:ins w:id="4937"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74318821" w14:textId="77777777" w:rsidR="00C50A95" w:rsidRPr="00CA6400" w:rsidRDefault="00C50A95" w:rsidP="00416506">
            <w:pPr>
              <w:pStyle w:val="tabletext11"/>
              <w:jc w:val="center"/>
              <w:rPr>
                <w:ins w:id="4938" w:author="Author"/>
              </w:rPr>
            </w:pPr>
            <w:ins w:id="4939" w:author="Author">
              <w:r w:rsidRPr="00CA6400">
                <w:t>20 to 29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B404F1A" w14:textId="77777777" w:rsidR="00C50A95" w:rsidRPr="00CA6400" w:rsidRDefault="00C50A95" w:rsidP="00416506">
            <w:pPr>
              <w:pStyle w:val="tabletext11"/>
              <w:jc w:val="center"/>
              <w:rPr>
                <w:ins w:id="4940" w:author="Author"/>
              </w:rPr>
            </w:pPr>
            <w:ins w:id="4941" w:author="Author">
              <w:r w:rsidRPr="00CA640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D276EB0" w14:textId="77777777" w:rsidR="00C50A95" w:rsidRPr="00CA6400" w:rsidRDefault="00C50A95" w:rsidP="00416506">
            <w:pPr>
              <w:pStyle w:val="tabletext11"/>
              <w:jc w:val="center"/>
              <w:rPr>
                <w:ins w:id="4942" w:author="Author"/>
              </w:rPr>
            </w:pPr>
            <w:ins w:id="4943" w:author="Author">
              <w:r w:rsidRPr="00CA6400">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CCE3266" w14:textId="77777777" w:rsidR="00C50A95" w:rsidRPr="00CA6400" w:rsidRDefault="00C50A95" w:rsidP="00416506">
            <w:pPr>
              <w:pStyle w:val="tabletext11"/>
              <w:jc w:val="center"/>
              <w:rPr>
                <w:ins w:id="4944" w:author="Author"/>
              </w:rPr>
            </w:pPr>
            <w:ins w:id="4945" w:author="Author">
              <w:r w:rsidRPr="00CA6400">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D705271" w14:textId="77777777" w:rsidR="00C50A95" w:rsidRPr="00CA6400" w:rsidRDefault="00C50A95" w:rsidP="00416506">
            <w:pPr>
              <w:pStyle w:val="tabletext11"/>
              <w:jc w:val="center"/>
              <w:rPr>
                <w:ins w:id="4946" w:author="Author"/>
              </w:rPr>
            </w:pPr>
            <w:ins w:id="4947" w:author="Author">
              <w:r w:rsidRPr="00CA6400">
                <w:t>0.85</w:t>
              </w:r>
            </w:ins>
          </w:p>
        </w:tc>
      </w:tr>
      <w:tr w:rsidR="00C50A95" w:rsidRPr="00CA6400" w14:paraId="7C6A0863" w14:textId="77777777" w:rsidTr="00416506">
        <w:trPr>
          <w:cantSplit/>
          <w:trHeight w:val="190"/>
          <w:ins w:id="4948" w:author="Author"/>
        </w:trPr>
        <w:tc>
          <w:tcPr>
            <w:tcW w:w="200" w:type="dxa"/>
            <w:tcBorders>
              <w:right w:val="single" w:sz="6" w:space="0" w:color="auto"/>
            </w:tcBorders>
            <w:shd w:val="clear" w:color="auto" w:fill="auto"/>
          </w:tcPr>
          <w:p w14:paraId="13FB9996" w14:textId="77777777" w:rsidR="00C50A95" w:rsidRPr="00CA6400" w:rsidRDefault="00C50A95" w:rsidP="00416506">
            <w:pPr>
              <w:pStyle w:val="tabletext11"/>
              <w:rPr>
                <w:ins w:id="4949"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363FD327" w14:textId="77777777" w:rsidR="00C50A95" w:rsidRPr="00CA6400" w:rsidRDefault="00C50A95" w:rsidP="00416506">
            <w:pPr>
              <w:pStyle w:val="tabletext11"/>
              <w:jc w:val="center"/>
              <w:rPr>
                <w:ins w:id="4950" w:author="Author"/>
              </w:rPr>
            </w:pPr>
            <w:ins w:id="4951" w:author="Author">
              <w:r w:rsidRPr="00CA6400">
                <w:t>30 to 39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99459D5" w14:textId="77777777" w:rsidR="00C50A95" w:rsidRPr="00CA6400" w:rsidRDefault="00C50A95" w:rsidP="00416506">
            <w:pPr>
              <w:pStyle w:val="tabletext11"/>
              <w:jc w:val="center"/>
              <w:rPr>
                <w:ins w:id="4952" w:author="Author"/>
              </w:rPr>
            </w:pPr>
            <w:ins w:id="4953" w:author="Author">
              <w:r w:rsidRPr="00CA640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B4711F9" w14:textId="77777777" w:rsidR="00C50A95" w:rsidRPr="00CA6400" w:rsidRDefault="00C50A95" w:rsidP="00416506">
            <w:pPr>
              <w:pStyle w:val="tabletext11"/>
              <w:jc w:val="center"/>
              <w:rPr>
                <w:ins w:id="4954" w:author="Author"/>
              </w:rPr>
            </w:pPr>
            <w:ins w:id="4955" w:author="Author">
              <w:r w:rsidRPr="00CA6400">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089763E" w14:textId="77777777" w:rsidR="00C50A95" w:rsidRPr="00CA6400" w:rsidRDefault="00C50A95" w:rsidP="00416506">
            <w:pPr>
              <w:pStyle w:val="tabletext11"/>
              <w:jc w:val="center"/>
              <w:rPr>
                <w:ins w:id="4956" w:author="Author"/>
              </w:rPr>
            </w:pPr>
            <w:ins w:id="4957" w:author="Author">
              <w:r w:rsidRPr="00CA6400">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489FADF" w14:textId="77777777" w:rsidR="00C50A95" w:rsidRPr="00CA6400" w:rsidRDefault="00C50A95" w:rsidP="00416506">
            <w:pPr>
              <w:pStyle w:val="tabletext11"/>
              <w:jc w:val="center"/>
              <w:rPr>
                <w:ins w:id="4958" w:author="Author"/>
              </w:rPr>
            </w:pPr>
            <w:ins w:id="4959" w:author="Author">
              <w:r w:rsidRPr="00CA6400">
                <w:t>0.85</w:t>
              </w:r>
            </w:ins>
          </w:p>
        </w:tc>
      </w:tr>
      <w:tr w:rsidR="00C50A95" w:rsidRPr="00CA6400" w14:paraId="54463809" w14:textId="77777777" w:rsidTr="00416506">
        <w:trPr>
          <w:cantSplit/>
          <w:trHeight w:val="190"/>
          <w:ins w:id="4960" w:author="Author"/>
        </w:trPr>
        <w:tc>
          <w:tcPr>
            <w:tcW w:w="200" w:type="dxa"/>
            <w:tcBorders>
              <w:right w:val="single" w:sz="6" w:space="0" w:color="auto"/>
            </w:tcBorders>
            <w:shd w:val="clear" w:color="auto" w:fill="auto"/>
          </w:tcPr>
          <w:p w14:paraId="0AD0B3D5" w14:textId="77777777" w:rsidR="00C50A95" w:rsidRPr="00CA6400" w:rsidRDefault="00C50A95" w:rsidP="00416506">
            <w:pPr>
              <w:pStyle w:val="tabletext11"/>
              <w:rPr>
                <w:ins w:id="4961"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038F9B38" w14:textId="77777777" w:rsidR="00C50A95" w:rsidRPr="00CA6400" w:rsidRDefault="00C50A95" w:rsidP="00416506">
            <w:pPr>
              <w:pStyle w:val="tabletext11"/>
              <w:jc w:val="center"/>
              <w:rPr>
                <w:ins w:id="4962" w:author="Author"/>
              </w:rPr>
            </w:pPr>
            <w:ins w:id="4963" w:author="Author">
              <w:r w:rsidRPr="00CA6400">
                <w:t>40 to 49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7426698" w14:textId="77777777" w:rsidR="00C50A95" w:rsidRPr="00CA6400" w:rsidRDefault="00C50A95" w:rsidP="00416506">
            <w:pPr>
              <w:pStyle w:val="tabletext11"/>
              <w:jc w:val="center"/>
              <w:rPr>
                <w:ins w:id="4964" w:author="Author"/>
              </w:rPr>
            </w:pPr>
            <w:ins w:id="4965" w:author="Author">
              <w:r w:rsidRPr="00CA640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966B85A" w14:textId="77777777" w:rsidR="00C50A95" w:rsidRPr="00CA6400" w:rsidRDefault="00C50A95" w:rsidP="00416506">
            <w:pPr>
              <w:pStyle w:val="tabletext11"/>
              <w:jc w:val="center"/>
              <w:rPr>
                <w:ins w:id="4966" w:author="Author"/>
              </w:rPr>
            </w:pPr>
            <w:ins w:id="4967" w:author="Author">
              <w:r w:rsidRPr="00CA6400">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4BB1416" w14:textId="77777777" w:rsidR="00C50A95" w:rsidRPr="00CA6400" w:rsidRDefault="00C50A95" w:rsidP="00416506">
            <w:pPr>
              <w:pStyle w:val="tabletext11"/>
              <w:jc w:val="center"/>
              <w:rPr>
                <w:ins w:id="4968" w:author="Author"/>
              </w:rPr>
            </w:pPr>
            <w:ins w:id="4969" w:author="Author">
              <w:r w:rsidRPr="00CA6400">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7FE5D18" w14:textId="77777777" w:rsidR="00C50A95" w:rsidRPr="00CA6400" w:rsidRDefault="00C50A95" w:rsidP="00416506">
            <w:pPr>
              <w:pStyle w:val="tabletext11"/>
              <w:jc w:val="center"/>
              <w:rPr>
                <w:ins w:id="4970" w:author="Author"/>
              </w:rPr>
            </w:pPr>
            <w:ins w:id="4971" w:author="Author">
              <w:r w:rsidRPr="00CA6400">
                <w:t>0.85</w:t>
              </w:r>
            </w:ins>
          </w:p>
        </w:tc>
      </w:tr>
      <w:tr w:rsidR="00C50A95" w:rsidRPr="00CA6400" w14:paraId="56B371E6" w14:textId="77777777" w:rsidTr="00416506">
        <w:trPr>
          <w:cantSplit/>
          <w:trHeight w:val="190"/>
          <w:ins w:id="4972" w:author="Author"/>
        </w:trPr>
        <w:tc>
          <w:tcPr>
            <w:tcW w:w="200" w:type="dxa"/>
            <w:tcBorders>
              <w:right w:val="single" w:sz="6" w:space="0" w:color="auto"/>
            </w:tcBorders>
            <w:shd w:val="clear" w:color="auto" w:fill="auto"/>
          </w:tcPr>
          <w:p w14:paraId="24E094B4" w14:textId="77777777" w:rsidR="00C50A95" w:rsidRPr="00CA6400" w:rsidRDefault="00C50A95" w:rsidP="00416506">
            <w:pPr>
              <w:pStyle w:val="tabletext11"/>
              <w:rPr>
                <w:ins w:id="4973"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56B5724A" w14:textId="77777777" w:rsidR="00C50A95" w:rsidRPr="00CA6400" w:rsidRDefault="00C50A95" w:rsidP="00416506">
            <w:pPr>
              <w:pStyle w:val="tabletext11"/>
              <w:jc w:val="center"/>
              <w:rPr>
                <w:ins w:id="4974" w:author="Author"/>
              </w:rPr>
            </w:pPr>
            <w:ins w:id="4975" w:author="Author">
              <w:r w:rsidRPr="00CA6400">
                <w:t>50 to 59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9EE63DE" w14:textId="77777777" w:rsidR="00C50A95" w:rsidRPr="00CA6400" w:rsidRDefault="00C50A95" w:rsidP="00416506">
            <w:pPr>
              <w:pStyle w:val="tabletext11"/>
              <w:jc w:val="center"/>
              <w:rPr>
                <w:ins w:id="4976" w:author="Author"/>
              </w:rPr>
            </w:pPr>
            <w:ins w:id="4977" w:author="Author">
              <w:r w:rsidRPr="00CA640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979ED1B" w14:textId="77777777" w:rsidR="00C50A95" w:rsidRPr="00CA6400" w:rsidRDefault="00C50A95" w:rsidP="00416506">
            <w:pPr>
              <w:pStyle w:val="tabletext11"/>
              <w:jc w:val="center"/>
              <w:rPr>
                <w:ins w:id="4978" w:author="Author"/>
              </w:rPr>
            </w:pPr>
            <w:ins w:id="4979" w:author="Author">
              <w:r w:rsidRPr="00CA6400">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589D3C9" w14:textId="77777777" w:rsidR="00C50A95" w:rsidRPr="00CA6400" w:rsidRDefault="00C50A95" w:rsidP="00416506">
            <w:pPr>
              <w:pStyle w:val="tabletext11"/>
              <w:jc w:val="center"/>
              <w:rPr>
                <w:ins w:id="4980" w:author="Author"/>
              </w:rPr>
            </w:pPr>
            <w:ins w:id="4981" w:author="Author">
              <w:r w:rsidRPr="00CA6400">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38EC1F3" w14:textId="77777777" w:rsidR="00C50A95" w:rsidRPr="00CA6400" w:rsidRDefault="00C50A95" w:rsidP="00416506">
            <w:pPr>
              <w:pStyle w:val="tabletext11"/>
              <w:jc w:val="center"/>
              <w:rPr>
                <w:ins w:id="4982" w:author="Author"/>
              </w:rPr>
            </w:pPr>
            <w:ins w:id="4983" w:author="Author">
              <w:r w:rsidRPr="00CA6400">
                <w:t>0.85</w:t>
              </w:r>
            </w:ins>
          </w:p>
        </w:tc>
      </w:tr>
      <w:tr w:rsidR="00C50A95" w:rsidRPr="00CA6400" w14:paraId="5FC92DF0" w14:textId="77777777" w:rsidTr="00416506">
        <w:trPr>
          <w:cantSplit/>
          <w:trHeight w:val="190"/>
          <w:ins w:id="4984" w:author="Author"/>
        </w:trPr>
        <w:tc>
          <w:tcPr>
            <w:tcW w:w="200" w:type="dxa"/>
            <w:tcBorders>
              <w:right w:val="single" w:sz="6" w:space="0" w:color="auto"/>
            </w:tcBorders>
            <w:shd w:val="clear" w:color="auto" w:fill="auto"/>
          </w:tcPr>
          <w:p w14:paraId="3D25709A" w14:textId="77777777" w:rsidR="00C50A95" w:rsidRPr="00CA6400" w:rsidRDefault="00C50A95" w:rsidP="00416506">
            <w:pPr>
              <w:pStyle w:val="tabletext11"/>
              <w:rPr>
                <w:ins w:id="4985"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605D9AEF" w14:textId="77777777" w:rsidR="00C50A95" w:rsidRPr="00CA6400" w:rsidRDefault="00C50A95" w:rsidP="00416506">
            <w:pPr>
              <w:pStyle w:val="tabletext11"/>
              <w:jc w:val="center"/>
              <w:rPr>
                <w:ins w:id="4986" w:author="Author"/>
              </w:rPr>
            </w:pPr>
            <w:ins w:id="4987" w:author="Author">
              <w:r w:rsidRPr="00CA6400">
                <w:t>60 to 69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20DBE9C" w14:textId="77777777" w:rsidR="00C50A95" w:rsidRPr="00CA6400" w:rsidRDefault="00C50A95" w:rsidP="00416506">
            <w:pPr>
              <w:pStyle w:val="tabletext11"/>
              <w:jc w:val="center"/>
              <w:rPr>
                <w:ins w:id="4988" w:author="Author"/>
              </w:rPr>
            </w:pPr>
            <w:ins w:id="4989" w:author="Author">
              <w:r w:rsidRPr="00CA640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4561CD8" w14:textId="77777777" w:rsidR="00C50A95" w:rsidRPr="00CA6400" w:rsidRDefault="00C50A95" w:rsidP="00416506">
            <w:pPr>
              <w:pStyle w:val="tabletext11"/>
              <w:jc w:val="center"/>
              <w:rPr>
                <w:ins w:id="4990" w:author="Author"/>
              </w:rPr>
            </w:pPr>
            <w:ins w:id="4991" w:author="Author">
              <w:r w:rsidRPr="00CA6400">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69D70D2" w14:textId="77777777" w:rsidR="00C50A95" w:rsidRPr="00CA6400" w:rsidRDefault="00C50A95" w:rsidP="00416506">
            <w:pPr>
              <w:pStyle w:val="tabletext11"/>
              <w:jc w:val="center"/>
              <w:rPr>
                <w:ins w:id="4992" w:author="Author"/>
              </w:rPr>
            </w:pPr>
            <w:ins w:id="4993" w:author="Author">
              <w:r w:rsidRPr="00CA6400">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0FE1DC6" w14:textId="77777777" w:rsidR="00C50A95" w:rsidRPr="00CA6400" w:rsidRDefault="00C50A95" w:rsidP="00416506">
            <w:pPr>
              <w:pStyle w:val="tabletext11"/>
              <w:jc w:val="center"/>
              <w:rPr>
                <w:ins w:id="4994" w:author="Author"/>
              </w:rPr>
            </w:pPr>
            <w:ins w:id="4995" w:author="Author">
              <w:r w:rsidRPr="00CA6400">
                <w:t>0.85</w:t>
              </w:r>
            </w:ins>
          </w:p>
        </w:tc>
      </w:tr>
      <w:tr w:rsidR="00C50A95" w:rsidRPr="00CA6400" w14:paraId="250AEEE2" w14:textId="77777777" w:rsidTr="00416506">
        <w:trPr>
          <w:cantSplit/>
          <w:trHeight w:val="190"/>
          <w:ins w:id="4996" w:author="Author"/>
        </w:trPr>
        <w:tc>
          <w:tcPr>
            <w:tcW w:w="200" w:type="dxa"/>
            <w:tcBorders>
              <w:right w:val="single" w:sz="6" w:space="0" w:color="auto"/>
            </w:tcBorders>
            <w:shd w:val="clear" w:color="auto" w:fill="auto"/>
          </w:tcPr>
          <w:p w14:paraId="43F43784" w14:textId="77777777" w:rsidR="00C50A95" w:rsidRPr="00CA6400" w:rsidRDefault="00C50A95" w:rsidP="00416506">
            <w:pPr>
              <w:pStyle w:val="tabletext11"/>
              <w:rPr>
                <w:ins w:id="4997"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0B0288F1" w14:textId="77777777" w:rsidR="00C50A95" w:rsidRPr="00CA6400" w:rsidRDefault="00C50A95" w:rsidP="00416506">
            <w:pPr>
              <w:pStyle w:val="tabletext11"/>
              <w:jc w:val="center"/>
              <w:rPr>
                <w:ins w:id="4998" w:author="Author"/>
              </w:rPr>
            </w:pPr>
            <w:ins w:id="4999" w:author="Author">
              <w:r w:rsidRPr="00CA6400">
                <w:t>70 to 79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B4C2BB0" w14:textId="77777777" w:rsidR="00C50A95" w:rsidRPr="00CA6400" w:rsidRDefault="00C50A95" w:rsidP="00416506">
            <w:pPr>
              <w:pStyle w:val="tabletext11"/>
              <w:jc w:val="center"/>
              <w:rPr>
                <w:ins w:id="5000" w:author="Author"/>
              </w:rPr>
            </w:pPr>
            <w:ins w:id="5001" w:author="Author">
              <w:r w:rsidRPr="00CA640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434EA3C" w14:textId="77777777" w:rsidR="00C50A95" w:rsidRPr="00CA6400" w:rsidRDefault="00C50A95" w:rsidP="00416506">
            <w:pPr>
              <w:pStyle w:val="tabletext11"/>
              <w:jc w:val="center"/>
              <w:rPr>
                <w:ins w:id="5002" w:author="Author"/>
              </w:rPr>
            </w:pPr>
            <w:ins w:id="5003" w:author="Author">
              <w:r w:rsidRPr="00CA6400">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D0ADDD4" w14:textId="77777777" w:rsidR="00C50A95" w:rsidRPr="00CA6400" w:rsidRDefault="00C50A95" w:rsidP="00416506">
            <w:pPr>
              <w:pStyle w:val="tabletext11"/>
              <w:jc w:val="center"/>
              <w:rPr>
                <w:ins w:id="5004" w:author="Author"/>
              </w:rPr>
            </w:pPr>
            <w:ins w:id="5005" w:author="Author">
              <w:r w:rsidRPr="00CA6400">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4ED0CA5" w14:textId="77777777" w:rsidR="00C50A95" w:rsidRPr="00CA6400" w:rsidRDefault="00C50A95" w:rsidP="00416506">
            <w:pPr>
              <w:pStyle w:val="tabletext11"/>
              <w:jc w:val="center"/>
              <w:rPr>
                <w:ins w:id="5006" w:author="Author"/>
              </w:rPr>
            </w:pPr>
            <w:ins w:id="5007" w:author="Author">
              <w:r w:rsidRPr="00CA6400">
                <w:t>0.85</w:t>
              </w:r>
            </w:ins>
          </w:p>
        </w:tc>
      </w:tr>
      <w:tr w:rsidR="00C50A95" w:rsidRPr="00CA6400" w14:paraId="195EDFA1" w14:textId="77777777" w:rsidTr="00416506">
        <w:trPr>
          <w:cantSplit/>
          <w:trHeight w:val="190"/>
          <w:ins w:id="5008" w:author="Author"/>
        </w:trPr>
        <w:tc>
          <w:tcPr>
            <w:tcW w:w="200" w:type="dxa"/>
            <w:tcBorders>
              <w:right w:val="single" w:sz="6" w:space="0" w:color="auto"/>
            </w:tcBorders>
            <w:shd w:val="clear" w:color="auto" w:fill="auto"/>
          </w:tcPr>
          <w:p w14:paraId="2F7B1EE2" w14:textId="77777777" w:rsidR="00C50A95" w:rsidRPr="00CA6400" w:rsidRDefault="00C50A95" w:rsidP="00416506">
            <w:pPr>
              <w:pStyle w:val="tabletext11"/>
              <w:rPr>
                <w:ins w:id="5009"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215C8238" w14:textId="77777777" w:rsidR="00C50A95" w:rsidRPr="00CA6400" w:rsidRDefault="00C50A95" w:rsidP="00416506">
            <w:pPr>
              <w:pStyle w:val="tabletext11"/>
              <w:jc w:val="center"/>
              <w:rPr>
                <w:ins w:id="5010" w:author="Author"/>
              </w:rPr>
            </w:pPr>
            <w:ins w:id="5011" w:author="Author">
              <w:r w:rsidRPr="00CA6400">
                <w:t>80 to 89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4FC6812" w14:textId="77777777" w:rsidR="00C50A95" w:rsidRPr="00CA6400" w:rsidRDefault="00C50A95" w:rsidP="00416506">
            <w:pPr>
              <w:pStyle w:val="tabletext11"/>
              <w:jc w:val="center"/>
              <w:rPr>
                <w:ins w:id="5012" w:author="Author"/>
              </w:rPr>
            </w:pPr>
            <w:ins w:id="5013" w:author="Author">
              <w:r w:rsidRPr="00CA640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231708E" w14:textId="77777777" w:rsidR="00C50A95" w:rsidRPr="00CA6400" w:rsidRDefault="00C50A95" w:rsidP="00416506">
            <w:pPr>
              <w:pStyle w:val="tabletext11"/>
              <w:jc w:val="center"/>
              <w:rPr>
                <w:ins w:id="5014" w:author="Author"/>
              </w:rPr>
            </w:pPr>
            <w:ins w:id="5015" w:author="Author">
              <w:r w:rsidRPr="00CA6400">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DB7AE5D" w14:textId="77777777" w:rsidR="00C50A95" w:rsidRPr="00CA6400" w:rsidRDefault="00C50A95" w:rsidP="00416506">
            <w:pPr>
              <w:pStyle w:val="tabletext11"/>
              <w:jc w:val="center"/>
              <w:rPr>
                <w:ins w:id="5016" w:author="Author"/>
              </w:rPr>
            </w:pPr>
            <w:ins w:id="5017" w:author="Author">
              <w:r w:rsidRPr="00CA6400">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AA8D0CB" w14:textId="77777777" w:rsidR="00C50A95" w:rsidRPr="00CA6400" w:rsidRDefault="00C50A95" w:rsidP="00416506">
            <w:pPr>
              <w:pStyle w:val="tabletext11"/>
              <w:jc w:val="center"/>
              <w:rPr>
                <w:ins w:id="5018" w:author="Author"/>
              </w:rPr>
            </w:pPr>
            <w:ins w:id="5019" w:author="Author">
              <w:r w:rsidRPr="00CA6400">
                <w:t>0.85</w:t>
              </w:r>
            </w:ins>
          </w:p>
        </w:tc>
      </w:tr>
      <w:tr w:rsidR="00C50A95" w:rsidRPr="00CA6400" w14:paraId="4DD58068" w14:textId="77777777" w:rsidTr="00416506">
        <w:trPr>
          <w:cantSplit/>
          <w:trHeight w:val="190"/>
          <w:ins w:id="5020" w:author="Author"/>
        </w:trPr>
        <w:tc>
          <w:tcPr>
            <w:tcW w:w="200" w:type="dxa"/>
            <w:tcBorders>
              <w:right w:val="single" w:sz="6" w:space="0" w:color="auto"/>
            </w:tcBorders>
            <w:shd w:val="clear" w:color="auto" w:fill="auto"/>
          </w:tcPr>
          <w:p w14:paraId="67B5DBD5" w14:textId="77777777" w:rsidR="00C50A95" w:rsidRPr="00CA6400" w:rsidRDefault="00C50A95" w:rsidP="00416506">
            <w:pPr>
              <w:pStyle w:val="tabletext11"/>
              <w:rPr>
                <w:ins w:id="5021"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46BF6AFF" w14:textId="77777777" w:rsidR="00C50A95" w:rsidRPr="00CA6400" w:rsidRDefault="00C50A95" w:rsidP="00416506">
            <w:pPr>
              <w:pStyle w:val="tabletext11"/>
              <w:jc w:val="center"/>
              <w:rPr>
                <w:ins w:id="5022" w:author="Author"/>
              </w:rPr>
            </w:pPr>
            <w:ins w:id="5023" w:author="Author">
              <w:r w:rsidRPr="00CA6400">
                <w:t>90 to 99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87892B4" w14:textId="77777777" w:rsidR="00C50A95" w:rsidRPr="00CA6400" w:rsidRDefault="00C50A95" w:rsidP="00416506">
            <w:pPr>
              <w:pStyle w:val="tabletext11"/>
              <w:jc w:val="center"/>
              <w:rPr>
                <w:ins w:id="5024" w:author="Author"/>
              </w:rPr>
            </w:pPr>
            <w:ins w:id="5025" w:author="Author">
              <w:r w:rsidRPr="00CA640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4A0C39C" w14:textId="77777777" w:rsidR="00C50A95" w:rsidRPr="00CA6400" w:rsidRDefault="00C50A95" w:rsidP="00416506">
            <w:pPr>
              <w:pStyle w:val="tabletext11"/>
              <w:jc w:val="center"/>
              <w:rPr>
                <w:ins w:id="5026" w:author="Author"/>
              </w:rPr>
            </w:pPr>
            <w:ins w:id="5027" w:author="Author">
              <w:r w:rsidRPr="00CA6400">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67CDE56" w14:textId="77777777" w:rsidR="00C50A95" w:rsidRPr="00CA6400" w:rsidRDefault="00C50A95" w:rsidP="00416506">
            <w:pPr>
              <w:pStyle w:val="tabletext11"/>
              <w:jc w:val="center"/>
              <w:rPr>
                <w:ins w:id="5028" w:author="Author"/>
              </w:rPr>
            </w:pPr>
            <w:ins w:id="5029" w:author="Author">
              <w:r w:rsidRPr="00CA6400">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F6A5898" w14:textId="77777777" w:rsidR="00C50A95" w:rsidRPr="00CA6400" w:rsidRDefault="00C50A95" w:rsidP="00416506">
            <w:pPr>
              <w:pStyle w:val="tabletext11"/>
              <w:jc w:val="center"/>
              <w:rPr>
                <w:ins w:id="5030" w:author="Author"/>
              </w:rPr>
            </w:pPr>
            <w:ins w:id="5031" w:author="Author">
              <w:r w:rsidRPr="00CA6400">
                <w:t>0.85</w:t>
              </w:r>
            </w:ins>
          </w:p>
        </w:tc>
      </w:tr>
      <w:tr w:rsidR="00C50A95" w:rsidRPr="00CA6400" w14:paraId="1E0C20F0" w14:textId="77777777" w:rsidTr="00416506">
        <w:trPr>
          <w:cantSplit/>
          <w:trHeight w:val="190"/>
          <w:ins w:id="5032" w:author="Author"/>
        </w:trPr>
        <w:tc>
          <w:tcPr>
            <w:tcW w:w="200" w:type="dxa"/>
            <w:tcBorders>
              <w:right w:val="single" w:sz="6" w:space="0" w:color="auto"/>
            </w:tcBorders>
            <w:shd w:val="clear" w:color="auto" w:fill="auto"/>
          </w:tcPr>
          <w:p w14:paraId="12ABF0AC" w14:textId="77777777" w:rsidR="00C50A95" w:rsidRPr="00CA6400" w:rsidRDefault="00C50A95" w:rsidP="00416506">
            <w:pPr>
              <w:pStyle w:val="tabletext11"/>
              <w:rPr>
                <w:ins w:id="5033"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693CB69F" w14:textId="77777777" w:rsidR="00C50A95" w:rsidRPr="00CA6400" w:rsidRDefault="00C50A95" w:rsidP="00416506">
            <w:pPr>
              <w:pStyle w:val="tabletext11"/>
              <w:jc w:val="center"/>
              <w:rPr>
                <w:ins w:id="5034" w:author="Author"/>
              </w:rPr>
            </w:pPr>
            <w:ins w:id="5035" w:author="Author">
              <w:r w:rsidRPr="00CA6400">
                <w:t>100 to 114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936DE2F" w14:textId="77777777" w:rsidR="00C50A95" w:rsidRPr="00CA6400" w:rsidRDefault="00C50A95" w:rsidP="00416506">
            <w:pPr>
              <w:pStyle w:val="tabletext11"/>
              <w:jc w:val="center"/>
              <w:rPr>
                <w:ins w:id="5036" w:author="Author"/>
              </w:rPr>
            </w:pPr>
            <w:ins w:id="5037" w:author="Author">
              <w:r w:rsidRPr="00CA640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8F6848C" w14:textId="77777777" w:rsidR="00C50A95" w:rsidRPr="00CA6400" w:rsidRDefault="00C50A95" w:rsidP="00416506">
            <w:pPr>
              <w:pStyle w:val="tabletext11"/>
              <w:jc w:val="center"/>
              <w:rPr>
                <w:ins w:id="5038" w:author="Author"/>
              </w:rPr>
            </w:pPr>
            <w:ins w:id="5039" w:author="Author">
              <w:r w:rsidRPr="00CA6400">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447AFAD" w14:textId="77777777" w:rsidR="00C50A95" w:rsidRPr="00CA6400" w:rsidRDefault="00C50A95" w:rsidP="00416506">
            <w:pPr>
              <w:pStyle w:val="tabletext11"/>
              <w:jc w:val="center"/>
              <w:rPr>
                <w:ins w:id="5040" w:author="Author"/>
              </w:rPr>
            </w:pPr>
            <w:ins w:id="5041" w:author="Author">
              <w:r w:rsidRPr="00CA6400">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D2B37E5" w14:textId="77777777" w:rsidR="00C50A95" w:rsidRPr="00CA6400" w:rsidRDefault="00C50A95" w:rsidP="00416506">
            <w:pPr>
              <w:pStyle w:val="tabletext11"/>
              <w:jc w:val="center"/>
              <w:rPr>
                <w:ins w:id="5042" w:author="Author"/>
              </w:rPr>
            </w:pPr>
            <w:ins w:id="5043" w:author="Author">
              <w:r w:rsidRPr="00CA6400">
                <w:t>0.85</w:t>
              </w:r>
            </w:ins>
          </w:p>
        </w:tc>
      </w:tr>
      <w:tr w:rsidR="00C50A95" w:rsidRPr="00CA6400" w14:paraId="6C81D54A" w14:textId="77777777" w:rsidTr="00416506">
        <w:trPr>
          <w:cantSplit/>
          <w:trHeight w:val="190"/>
          <w:ins w:id="5044" w:author="Author"/>
        </w:trPr>
        <w:tc>
          <w:tcPr>
            <w:tcW w:w="200" w:type="dxa"/>
            <w:tcBorders>
              <w:right w:val="single" w:sz="6" w:space="0" w:color="auto"/>
            </w:tcBorders>
            <w:shd w:val="clear" w:color="auto" w:fill="auto"/>
          </w:tcPr>
          <w:p w14:paraId="52585B5F" w14:textId="77777777" w:rsidR="00C50A95" w:rsidRPr="00CA6400" w:rsidRDefault="00C50A95" w:rsidP="00416506">
            <w:pPr>
              <w:pStyle w:val="tabletext11"/>
              <w:rPr>
                <w:ins w:id="5045"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22B63098" w14:textId="77777777" w:rsidR="00C50A95" w:rsidRPr="00CA6400" w:rsidRDefault="00C50A95" w:rsidP="00416506">
            <w:pPr>
              <w:pStyle w:val="tabletext11"/>
              <w:jc w:val="center"/>
              <w:rPr>
                <w:ins w:id="5046" w:author="Author"/>
              </w:rPr>
            </w:pPr>
            <w:ins w:id="5047" w:author="Author">
              <w:r w:rsidRPr="00CA6400">
                <w:t>115 to 129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272EBF8" w14:textId="77777777" w:rsidR="00C50A95" w:rsidRPr="00CA6400" w:rsidRDefault="00C50A95" w:rsidP="00416506">
            <w:pPr>
              <w:pStyle w:val="tabletext11"/>
              <w:jc w:val="center"/>
              <w:rPr>
                <w:ins w:id="5048" w:author="Author"/>
              </w:rPr>
            </w:pPr>
            <w:ins w:id="5049" w:author="Author">
              <w:r w:rsidRPr="00CA640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DD35E23" w14:textId="77777777" w:rsidR="00C50A95" w:rsidRPr="00CA6400" w:rsidRDefault="00C50A95" w:rsidP="00416506">
            <w:pPr>
              <w:pStyle w:val="tabletext11"/>
              <w:jc w:val="center"/>
              <w:rPr>
                <w:ins w:id="5050" w:author="Author"/>
              </w:rPr>
            </w:pPr>
            <w:ins w:id="5051" w:author="Author">
              <w:r w:rsidRPr="00CA6400">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0CF44C6" w14:textId="77777777" w:rsidR="00C50A95" w:rsidRPr="00CA6400" w:rsidRDefault="00C50A95" w:rsidP="00416506">
            <w:pPr>
              <w:pStyle w:val="tabletext11"/>
              <w:jc w:val="center"/>
              <w:rPr>
                <w:ins w:id="5052" w:author="Author"/>
              </w:rPr>
            </w:pPr>
            <w:ins w:id="5053" w:author="Author">
              <w:r w:rsidRPr="00CA6400">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A8E3485" w14:textId="77777777" w:rsidR="00C50A95" w:rsidRPr="00CA6400" w:rsidRDefault="00C50A95" w:rsidP="00416506">
            <w:pPr>
              <w:pStyle w:val="tabletext11"/>
              <w:jc w:val="center"/>
              <w:rPr>
                <w:ins w:id="5054" w:author="Author"/>
              </w:rPr>
            </w:pPr>
            <w:ins w:id="5055" w:author="Author">
              <w:r w:rsidRPr="00CA6400">
                <w:t>0.85</w:t>
              </w:r>
            </w:ins>
          </w:p>
        </w:tc>
      </w:tr>
      <w:tr w:rsidR="00C50A95" w:rsidRPr="00CA6400" w14:paraId="08505EDD" w14:textId="77777777" w:rsidTr="00416506">
        <w:trPr>
          <w:cantSplit/>
          <w:trHeight w:val="190"/>
          <w:ins w:id="5056" w:author="Author"/>
        </w:trPr>
        <w:tc>
          <w:tcPr>
            <w:tcW w:w="200" w:type="dxa"/>
            <w:tcBorders>
              <w:right w:val="single" w:sz="6" w:space="0" w:color="auto"/>
            </w:tcBorders>
            <w:shd w:val="clear" w:color="auto" w:fill="auto"/>
          </w:tcPr>
          <w:p w14:paraId="4BE06534" w14:textId="77777777" w:rsidR="00C50A95" w:rsidRPr="00CA6400" w:rsidRDefault="00C50A95" w:rsidP="00416506">
            <w:pPr>
              <w:pStyle w:val="tabletext11"/>
              <w:rPr>
                <w:ins w:id="5057"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7A975653" w14:textId="77777777" w:rsidR="00C50A95" w:rsidRPr="00CA6400" w:rsidRDefault="00C50A95" w:rsidP="00416506">
            <w:pPr>
              <w:pStyle w:val="tabletext11"/>
              <w:jc w:val="center"/>
              <w:rPr>
                <w:ins w:id="5058" w:author="Author"/>
              </w:rPr>
            </w:pPr>
            <w:ins w:id="5059" w:author="Author">
              <w:r w:rsidRPr="00CA6400">
                <w:t>130 to 154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AD7B793" w14:textId="77777777" w:rsidR="00C50A95" w:rsidRPr="00CA6400" w:rsidRDefault="00C50A95" w:rsidP="00416506">
            <w:pPr>
              <w:pStyle w:val="tabletext11"/>
              <w:jc w:val="center"/>
              <w:rPr>
                <w:ins w:id="5060" w:author="Author"/>
              </w:rPr>
            </w:pPr>
            <w:ins w:id="5061" w:author="Author">
              <w:r w:rsidRPr="00CA640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0AA3AF9" w14:textId="77777777" w:rsidR="00C50A95" w:rsidRPr="00CA6400" w:rsidRDefault="00C50A95" w:rsidP="00416506">
            <w:pPr>
              <w:pStyle w:val="tabletext11"/>
              <w:jc w:val="center"/>
              <w:rPr>
                <w:ins w:id="5062" w:author="Author"/>
              </w:rPr>
            </w:pPr>
            <w:ins w:id="5063" w:author="Author">
              <w:r w:rsidRPr="00CA6400">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DA5419D" w14:textId="77777777" w:rsidR="00C50A95" w:rsidRPr="00CA6400" w:rsidRDefault="00C50A95" w:rsidP="00416506">
            <w:pPr>
              <w:pStyle w:val="tabletext11"/>
              <w:jc w:val="center"/>
              <w:rPr>
                <w:ins w:id="5064" w:author="Author"/>
              </w:rPr>
            </w:pPr>
            <w:ins w:id="5065" w:author="Author">
              <w:r w:rsidRPr="00CA6400">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7D31819" w14:textId="77777777" w:rsidR="00C50A95" w:rsidRPr="00CA6400" w:rsidRDefault="00C50A95" w:rsidP="00416506">
            <w:pPr>
              <w:pStyle w:val="tabletext11"/>
              <w:jc w:val="center"/>
              <w:rPr>
                <w:ins w:id="5066" w:author="Author"/>
              </w:rPr>
            </w:pPr>
            <w:ins w:id="5067" w:author="Author">
              <w:r w:rsidRPr="00CA6400">
                <w:t>0.85</w:t>
              </w:r>
            </w:ins>
          </w:p>
        </w:tc>
      </w:tr>
      <w:tr w:rsidR="00C50A95" w:rsidRPr="00CA6400" w14:paraId="1CE34877" w14:textId="77777777" w:rsidTr="00416506">
        <w:trPr>
          <w:cantSplit/>
          <w:trHeight w:val="190"/>
          <w:ins w:id="5068" w:author="Author"/>
        </w:trPr>
        <w:tc>
          <w:tcPr>
            <w:tcW w:w="200" w:type="dxa"/>
            <w:tcBorders>
              <w:right w:val="single" w:sz="6" w:space="0" w:color="auto"/>
            </w:tcBorders>
            <w:shd w:val="clear" w:color="auto" w:fill="auto"/>
          </w:tcPr>
          <w:p w14:paraId="0E53E75B" w14:textId="77777777" w:rsidR="00C50A95" w:rsidRPr="00CA6400" w:rsidRDefault="00C50A95" w:rsidP="00416506">
            <w:pPr>
              <w:pStyle w:val="tabletext11"/>
              <w:rPr>
                <w:ins w:id="5069"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43DF41D6" w14:textId="77777777" w:rsidR="00C50A95" w:rsidRPr="00CA6400" w:rsidRDefault="00C50A95" w:rsidP="00416506">
            <w:pPr>
              <w:pStyle w:val="tabletext11"/>
              <w:jc w:val="center"/>
              <w:rPr>
                <w:ins w:id="5070" w:author="Author"/>
              </w:rPr>
            </w:pPr>
            <w:ins w:id="5071" w:author="Author">
              <w:r w:rsidRPr="00CA6400">
                <w:t>155 to 194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6ED75EC" w14:textId="77777777" w:rsidR="00C50A95" w:rsidRPr="00CA6400" w:rsidRDefault="00C50A95" w:rsidP="00416506">
            <w:pPr>
              <w:pStyle w:val="tabletext11"/>
              <w:jc w:val="center"/>
              <w:rPr>
                <w:ins w:id="5072" w:author="Author"/>
              </w:rPr>
            </w:pPr>
            <w:ins w:id="5073" w:author="Author">
              <w:r w:rsidRPr="00CA640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ED1CE01" w14:textId="77777777" w:rsidR="00C50A95" w:rsidRPr="00CA6400" w:rsidRDefault="00C50A95" w:rsidP="00416506">
            <w:pPr>
              <w:pStyle w:val="tabletext11"/>
              <w:jc w:val="center"/>
              <w:rPr>
                <w:ins w:id="5074" w:author="Author"/>
              </w:rPr>
            </w:pPr>
            <w:ins w:id="5075" w:author="Author">
              <w:r w:rsidRPr="00CA6400">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1D8CC17" w14:textId="77777777" w:rsidR="00C50A95" w:rsidRPr="00CA6400" w:rsidRDefault="00C50A95" w:rsidP="00416506">
            <w:pPr>
              <w:pStyle w:val="tabletext11"/>
              <w:jc w:val="center"/>
              <w:rPr>
                <w:ins w:id="5076" w:author="Author"/>
              </w:rPr>
            </w:pPr>
            <w:ins w:id="5077" w:author="Author">
              <w:r w:rsidRPr="00CA6400">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51A4C05" w14:textId="77777777" w:rsidR="00C50A95" w:rsidRPr="00CA6400" w:rsidRDefault="00C50A95" w:rsidP="00416506">
            <w:pPr>
              <w:pStyle w:val="tabletext11"/>
              <w:jc w:val="center"/>
              <w:rPr>
                <w:ins w:id="5078" w:author="Author"/>
              </w:rPr>
            </w:pPr>
            <w:ins w:id="5079" w:author="Author">
              <w:r w:rsidRPr="00CA6400">
                <w:t>0.85</w:t>
              </w:r>
            </w:ins>
          </w:p>
        </w:tc>
      </w:tr>
      <w:tr w:rsidR="00C50A95" w:rsidRPr="00CA6400" w14:paraId="2A80F7E3" w14:textId="77777777" w:rsidTr="00416506">
        <w:trPr>
          <w:cantSplit/>
          <w:trHeight w:val="190"/>
          <w:ins w:id="5080" w:author="Author"/>
        </w:trPr>
        <w:tc>
          <w:tcPr>
            <w:tcW w:w="200" w:type="dxa"/>
            <w:tcBorders>
              <w:right w:val="single" w:sz="6" w:space="0" w:color="auto"/>
            </w:tcBorders>
            <w:shd w:val="clear" w:color="auto" w:fill="auto"/>
          </w:tcPr>
          <w:p w14:paraId="565FBF3E" w14:textId="77777777" w:rsidR="00C50A95" w:rsidRPr="00CA6400" w:rsidRDefault="00C50A95" w:rsidP="00416506">
            <w:pPr>
              <w:pStyle w:val="tabletext11"/>
              <w:rPr>
                <w:ins w:id="5081"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32388856" w14:textId="77777777" w:rsidR="00C50A95" w:rsidRPr="00CA6400" w:rsidRDefault="00C50A95" w:rsidP="00416506">
            <w:pPr>
              <w:pStyle w:val="tabletext11"/>
              <w:jc w:val="center"/>
              <w:rPr>
                <w:ins w:id="5082" w:author="Author"/>
              </w:rPr>
            </w:pPr>
            <w:ins w:id="5083" w:author="Author">
              <w:r w:rsidRPr="00CA6400">
                <w:t>195 to 289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DD32AC7" w14:textId="77777777" w:rsidR="00C50A95" w:rsidRPr="00CA6400" w:rsidRDefault="00C50A95" w:rsidP="00416506">
            <w:pPr>
              <w:pStyle w:val="tabletext11"/>
              <w:jc w:val="center"/>
              <w:rPr>
                <w:ins w:id="5084" w:author="Author"/>
              </w:rPr>
            </w:pPr>
            <w:ins w:id="5085" w:author="Author">
              <w:r w:rsidRPr="00CA640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91CDE78" w14:textId="77777777" w:rsidR="00C50A95" w:rsidRPr="00CA6400" w:rsidRDefault="00C50A95" w:rsidP="00416506">
            <w:pPr>
              <w:pStyle w:val="tabletext11"/>
              <w:jc w:val="center"/>
              <w:rPr>
                <w:ins w:id="5086" w:author="Author"/>
              </w:rPr>
            </w:pPr>
            <w:ins w:id="5087" w:author="Author">
              <w:r w:rsidRPr="00CA6400">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38F9B0E" w14:textId="77777777" w:rsidR="00C50A95" w:rsidRPr="00CA6400" w:rsidRDefault="00C50A95" w:rsidP="00416506">
            <w:pPr>
              <w:pStyle w:val="tabletext11"/>
              <w:jc w:val="center"/>
              <w:rPr>
                <w:ins w:id="5088" w:author="Author"/>
              </w:rPr>
            </w:pPr>
            <w:ins w:id="5089" w:author="Author">
              <w:r w:rsidRPr="00CA6400">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73C2C6D" w14:textId="77777777" w:rsidR="00C50A95" w:rsidRPr="00CA6400" w:rsidRDefault="00C50A95" w:rsidP="00416506">
            <w:pPr>
              <w:pStyle w:val="tabletext11"/>
              <w:jc w:val="center"/>
              <w:rPr>
                <w:ins w:id="5090" w:author="Author"/>
              </w:rPr>
            </w:pPr>
            <w:ins w:id="5091" w:author="Author">
              <w:r w:rsidRPr="00CA6400">
                <w:t>0.85</w:t>
              </w:r>
            </w:ins>
          </w:p>
        </w:tc>
      </w:tr>
      <w:tr w:rsidR="00C50A95" w:rsidRPr="00CA6400" w14:paraId="20CF9293" w14:textId="77777777" w:rsidTr="00416506">
        <w:trPr>
          <w:cantSplit/>
          <w:trHeight w:val="190"/>
          <w:ins w:id="5092" w:author="Author"/>
        </w:trPr>
        <w:tc>
          <w:tcPr>
            <w:tcW w:w="200" w:type="dxa"/>
            <w:tcBorders>
              <w:right w:val="single" w:sz="6" w:space="0" w:color="auto"/>
            </w:tcBorders>
            <w:shd w:val="clear" w:color="auto" w:fill="auto"/>
          </w:tcPr>
          <w:p w14:paraId="30B29256" w14:textId="77777777" w:rsidR="00C50A95" w:rsidRPr="00CA6400" w:rsidRDefault="00C50A95" w:rsidP="00416506">
            <w:pPr>
              <w:pStyle w:val="tabletext11"/>
              <w:rPr>
                <w:ins w:id="5093"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4DA4C309" w14:textId="77777777" w:rsidR="00C50A95" w:rsidRPr="00CA6400" w:rsidRDefault="00C50A95" w:rsidP="00416506">
            <w:pPr>
              <w:pStyle w:val="tabletext11"/>
              <w:jc w:val="center"/>
              <w:rPr>
                <w:ins w:id="5094" w:author="Author"/>
              </w:rPr>
            </w:pPr>
            <w:ins w:id="5095" w:author="Author">
              <w:r w:rsidRPr="00CA6400">
                <w:t>290 or greater</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4DB0949" w14:textId="77777777" w:rsidR="00C50A95" w:rsidRPr="00CA6400" w:rsidRDefault="00C50A95" w:rsidP="00416506">
            <w:pPr>
              <w:pStyle w:val="tabletext11"/>
              <w:jc w:val="center"/>
              <w:rPr>
                <w:ins w:id="5096" w:author="Author"/>
              </w:rPr>
            </w:pPr>
            <w:ins w:id="5097" w:author="Author">
              <w:r w:rsidRPr="00CA6400">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2000745" w14:textId="77777777" w:rsidR="00C50A95" w:rsidRPr="00CA6400" w:rsidRDefault="00C50A95" w:rsidP="00416506">
            <w:pPr>
              <w:pStyle w:val="tabletext11"/>
              <w:jc w:val="center"/>
              <w:rPr>
                <w:ins w:id="5098" w:author="Author"/>
              </w:rPr>
            </w:pPr>
            <w:ins w:id="5099" w:author="Author">
              <w:r w:rsidRPr="00CA6400">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6239C0F" w14:textId="77777777" w:rsidR="00C50A95" w:rsidRPr="00CA6400" w:rsidRDefault="00C50A95" w:rsidP="00416506">
            <w:pPr>
              <w:pStyle w:val="tabletext11"/>
              <w:jc w:val="center"/>
              <w:rPr>
                <w:ins w:id="5100" w:author="Author"/>
              </w:rPr>
            </w:pPr>
            <w:ins w:id="5101" w:author="Author">
              <w:r w:rsidRPr="00CA6400">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F26DBEA" w14:textId="77777777" w:rsidR="00C50A95" w:rsidRPr="00CA6400" w:rsidRDefault="00C50A95" w:rsidP="00416506">
            <w:pPr>
              <w:pStyle w:val="tabletext11"/>
              <w:jc w:val="center"/>
              <w:rPr>
                <w:ins w:id="5102" w:author="Author"/>
              </w:rPr>
            </w:pPr>
            <w:ins w:id="5103" w:author="Author">
              <w:r w:rsidRPr="00CA6400">
                <w:t>0.85</w:t>
              </w:r>
            </w:ins>
          </w:p>
        </w:tc>
      </w:tr>
    </w:tbl>
    <w:p w14:paraId="1FD64CAA" w14:textId="3E938D5E" w:rsidR="00C50A95" w:rsidRDefault="00C50A95" w:rsidP="00C50A95">
      <w:pPr>
        <w:pStyle w:val="tablecaption"/>
      </w:pPr>
      <w:ins w:id="5104" w:author="Author">
        <w:r w:rsidRPr="00CA6400">
          <w:t>Table 239.B.2.c. Fleet Size Factors For Other Than Collision</w:t>
        </w:r>
      </w:ins>
    </w:p>
    <w:p w14:paraId="3DA31655" w14:textId="349C83C9" w:rsidR="00C50A95" w:rsidRDefault="00C50A95" w:rsidP="00C50A95">
      <w:pPr>
        <w:pStyle w:val="isonormal"/>
        <w:jc w:val="left"/>
      </w:pPr>
    </w:p>
    <w:p w14:paraId="71AFAE0D" w14:textId="77777777" w:rsidR="00C50A95" w:rsidRDefault="00C50A95" w:rsidP="00C50A95">
      <w:pPr>
        <w:pStyle w:val="isonormal"/>
        <w:sectPr w:rsidR="00C50A95" w:rsidSect="00C50A95">
          <w:pgSz w:w="12240" w:h="15840"/>
          <w:pgMar w:top="1735" w:right="960" w:bottom="1560" w:left="1200" w:header="575" w:footer="480" w:gutter="0"/>
          <w:cols w:space="480"/>
          <w:noEndnote/>
          <w:docGrid w:linePitch="326"/>
        </w:sectPr>
      </w:pPr>
    </w:p>
    <w:p w14:paraId="7BB51571" w14:textId="77777777" w:rsidR="00C50A95" w:rsidRPr="00BD7E31" w:rsidRDefault="00C50A95" w:rsidP="00C50A95">
      <w:pPr>
        <w:pStyle w:val="boxrule"/>
        <w:rPr>
          <w:ins w:id="5105" w:author="Author"/>
        </w:rPr>
      </w:pPr>
      <w:bookmarkStart w:id="5106" w:name="_Hlk115249990"/>
      <w:ins w:id="5107" w:author="Author">
        <w:r w:rsidRPr="00BD7E31">
          <w:lastRenderedPageBreak/>
          <w:t>240.  PUBLIC AUTO CLASSIFICATIONS</w:t>
        </w:r>
      </w:ins>
    </w:p>
    <w:p w14:paraId="6D047F77" w14:textId="77777777" w:rsidR="00C50A95" w:rsidRPr="00BD7E31" w:rsidRDefault="00C50A95" w:rsidP="00C50A95">
      <w:pPr>
        <w:pStyle w:val="blocktext1"/>
        <w:rPr>
          <w:ins w:id="5108" w:author="Author"/>
        </w:rPr>
      </w:pPr>
      <w:ins w:id="5109" w:author="Author">
        <w:r w:rsidRPr="00BD7E31">
          <w:t xml:space="preserve">Paragraphs </w:t>
        </w:r>
        <w:r w:rsidRPr="00BD7E31">
          <w:rPr>
            <w:b/>
          </w:rPr>
          <w:t>C.2.a.</w:t>
        </w:r>
        <w:r w:rsidRPr="00BD7E31">
          <w:t xml:space="preserve"> and </w:t>
        </w:r>
        <w:r w:rsidRPr="00BD7E31">
          <w:rPr>
            <w:b/>
            <w:bCs/>
          </w:rPr>
          <w:t>C.2.c.</w:t>
        </w:r>
        <w:r w:rsidRPr="00BD7E31">
          <w:t xml:space="preserve"> are replaced by the following:</w:t>
        </w:r>
      </w:ins>
    </w:p>
    <w:p w14:paraId="609AFC54" w14:textId="77777777" w:rsidR="00C50A95" w:rsidRPr="00BD7E31" w:rsidRDefault="00C50A95" w:rsidP="00C50A95">
      <w:pPr>
        <w:pStyle w:val="outlinehd2"/>
        <w:rPr>
          <w:ins w:id="5110" w:author="Author"/>
        </w:rPr>
      </w:pPr>
      <w:ins w:id="5111" w:author="Author">
        <w:r w:rsidRPr="00BD7E31">
          <w:tab/>
          <w:t>C.</w:t>
        </w:r>
        <w:r w:rsidRPr="00BD7E31">
          <w:tab/>
          <w:t>Primary Classifications</w:t>
        </w:r>
      </w:ins>
    </w:p>
    <w:p w14:paraId="34CF0559" w14:textId="77777777" w:rsidR="00C50A95" w:rsidRPr="00BD7E31" w:rsidRDefault="00C50A95" w:rsidP="00C50A95">
      <w:pPr>
        <w:pStyle w:val="outlinehd3"/>
        <w:rPr>
          <w:ins w:id="5112" w:author="Author"/>
        </w:rPr>
      </w:pPr>
      <w:ins w:id="5113" w:author="Author">
        <w:r w:rsidRPr="00BD7E31">
          <w:tab/>
          <w:t>2.</w:t>
        </w:r>
        <w:r w:rsidRPr="00BD7E31">
          <w:tab/>
          <w:t>Use Class</w:t>
        </w:r>
      </w:ins>
    </w:p>
    <w:p w14:paraId="050CF137" w14:textId="77777777" w:rsidR="00C50A95" w:rsidRPr="00BD7E31" w:rsidRDefault="00C50A95" w:rsidP="00C50A95">
      <w:pPr>
        <w:pStyle w:val="outlinehd4"/>
        <w:rPr>
          <w:ins w:id="5114" w:author="Author"/>
        </w:rPr>
      </w:pPr>
      <w:ins w:id="5115" w:author="Author">
        <w:r w:rsidRPr="00BD7E31">
          <w:tab/>
          <w:t>a.</w:t>
        </w:r>
        <w:r w:rsidRPr="00BD7E31">
          <w:tab/>
          <w:t>Taxicab</w:t>
        </w:r>
      </w:ins>
    </w:p>
    <w:p w14:paraId="5C8E8234" w14:textId="77777777" w:rsidR="00C50A95" w:rsidRPr="00BD7E31" w:rsidRDefault="00C50A95" w:rsidP="00C50A95">
      <w:pPr>
        <w:pStyle w:val="blocktext5"/>
        <w:rPr>
          <w:ins w:id="5116" w:author="Author"/>
        </w:rPr>
      </w:pPr>
      <w:ins w:id="5117" w:author="Author">
        <w:r w:rsidRPr="00BD7E31">
          <w:t>A metered or unmetered auto, other than a car service or limousine, with a seating capacity not exceeding 15 passengers including the driver, that is operated for hire by the named insured or an employee but does not pick up, transport or discharge passengers along a route. The auto must be licensed by the appropriate licensing authority, as required by law, based on the territory of operation. A Taxicab – Owner-driver means an individual owner of a single taxicab operated by the individual owner or spouse.</w:t>
        </w:r>
      </w:ins>
    </w:p>
    <w:p w14:paraId="6225D9B5" w14:textId="77777777" w:rsidR="00C50A95" w:rsidRPr="00BD7E31" w:rsidRDefault="00C50A95" w:rsidP="00C50A95">
      <w:pPr>
        <w:pStyle w:val="outlinehd4"/>
        <w:rPr>
          <w:ins w:id="5118" w:author="Author"/>
        </w:rPr>
      </w:pPr>
      <w:ins w:id="5119" w:author="Author">
        <w:r w:rsidRPr="00BD7E31">
          <w:tab/>
          <w:t>c.</w:t>
        </w:r>
        <w:r w:rsidRPr="00BD7E31">
          <w:tab/>
          <w:t>Limousine</w:t>
        </w:r>
      </w:ins>
    </w:p>
    <w:p w14:paraId="611DE645" w14:textId="77777777" w:rsidR="00C50A95" w:rsidRPr="00BD7E31" w:rsidRDefault="00C50A95" w:rsidP="00C50A95">
      <w:pPr>
        <w:pStyle w:val="blocktext5"/>
        <w:rPr>
          <w:ins w:id="5120" w:author="Author"/>
        </w:rPr>
      </w:pPr>
      <w:ins w:id="5121" w:author="Author">
        <w:r w:rsidRPr="00BD7E31">
          <w:t>An unmarked luxury auto, other than a taxicab or car service, with a seating capacity not exceeding 15 passengers including the driver, that is operated for hire by the named insured or an employee, and is used on a pre-arranged basis for special or business functions, weddings, funerals or similar purposes. The auto and driver must be in attendance at the beginning and end of the function, and the auto must be licensed by the appropriate licensing authority, as required by law, based on the territory of operation.</w:t>
        </w:r>
      </w:ins>
    </w:p>
    <w:p w14:paraId="5317C606" w14:textId="77777777" w:rsidR="00C50A95" w:rsidRPr="00BD7E31" w:rsidRDefault="00C50A95" w:rsidP="00C50A95">
      <w:pPr>
        <w:pStyle w:val="blocktext1"/>
        <w:rPr>
          <w:ins w:id="5122" w:author="Author"/>
        </w:rPr>
      </w:pPr>
      <w:ins w:id="5123" w:author="Author">
        <w:r w:rsidRPr="00BD7E31">
          <w:t xml:space="preserve">Paragraph </w:t>
        </w:r>
        <w:r w:rsidRPr="00BD7E31">
          <w:rPr>
            <w:b/>
          </w:rPr>
          <w:t>C.3.</w:t>
        </w:r>
        <w:r w:rsidRPr="00BD7E31">
          <w:t xml:space="preserve"> is replaced by the following:</w:t>
        </w:r>
      </w:ins>
    </w:p>
    <w:p w14:paraId="5214AFAB" w14:textId="77777777" w:rsidR="00C50A95" w:rsidRPr="00BD7E31" w:rsidRDefault="00C50A95" w:rsidP="00C50A95">
      <w:pPr>
        <w:pStyle w:val="outlinehd3"/>
        <w:rPr>
          <w:ins w:id="5124" w:author="Author"/>
        </w:rPr>
      </w:pPr>
      <w:ins w:id="5125" w:author="Author">
        <w:r w:rsidRPr="00BD7E31">
          <w:rPr>
            <w:b w:val="0"/>
          </w:rPr>
          <w:tab/>
        </w:r>
        <w:r w:rsidRPr="00BD7E31">
          <w:t>3.</w:t>
        </w:r>
        <w:r w:rsidRPr="00BD7E31">
          <w:rPr>
            <w:b w:val="0"/>
          </w:rPr>
          <w:tab/>
        </w:r>
        <w:r w:rsidRPr="00BD7E31">
          <w:t>Primary Classifications – Rating Factors And Statistical Codes</w:t>
        </w:r>
      </w:ins>
    </w:p>
    <w:p w14:paraId="7EA404A4" w14:textId="77777777" w:rsidR="00C50A95" w:rsidRPr="00BD7E31" w:rsidRDefault="00C50A95" w:rsidP="00C50A95">
      <w:pPr>
        <w:pStyle w:val="outlinehd4"/>
        <w:rPr>
          <w:ins w:id="5126" w:author="Author"/>
        </w:rPr>
      </w:pPr>
      <w:ins w:id="5127" w:author="Author">
        <w:r w:rsidRPr="00BD7E31">
          <w:tab/>
          <w:t>a.</w:t>
        </w:r>
        <w:r w:rsidRPr="00BD7E31">
          <w:tab/>
          <w:t>Public Auto Use Classes (Except Van Pools)</w:t>
        </w:r>
      </w:ins>
    </w:p>
    <w:p w14:paraId="7552F964" w14:textId="77777777" w:rsidR="00C50A95" w:rsidRPr="00BD7E31" w:rsidRDefault="00C50A95" w:rsidP="00C50A95">
      <w:pPr>
        <w:pStyle w:val="space4"/>
        <w:rPr>
          <w:ins w:id="5128" w:author="Author"/>
        </w:rPr>
      </w:pPr>
    </w:p>
    <w:tbl>
      <w:tblPr>
        <w:tblW w:w="10275" w:type="dxa"/>
        <w:tblInd w:w="-161" w:type="dxa"/>
        <w:tblLayout w:type="fixed"/>
        <w:tblCellMar>
          <w:left w:w="50" w:type="dxa"/>
          <w:right w:w="50" w:type="dxa"/>
        </w:tblCellMar>
        <w:tblLook w:val="04A0" w:firstRow="1" w:lastRow="0" w:firstColumn="1" w:lastColumn="0" w:noHBand="0" w:noVBand="1"/>
      </w:tblPr>
      <w:tblGrid>
        <w:gridCol w:w="198"/>
        <w:gridCol w:w="253"/>
        <w:gridCol w:w="864"/>
        <w:gridCol w:w="1398"/>
        <w:gridCol w:w="630"/>
        <w:gridCol w:w="630"/>
        <w:gridCol w:w="630"/>
        <w:gridCol w:w="632"/>
        <w:gridCol w:w="630"/>
        <w:gridCol w:w="630"/>
        <w:gridCol w:w="630"/>
        <w:gridCol w:w="630"/>
        <w:gridCol w:w="630"/>
        <w:gridCol w:w="630"/>
        <w:gridCol w:w="630"/>
        <w:gridCol w:w="630"/>
      </w:tblGrid>
      <w:tr w:rsidR="00C50A95" w:rsidRPr="00BD7E31" w14:paraId="7CDFDAA2" w14:textId="77777777" w:rsidTr="00416506">
        <w:trPr>
          <w:cantSplit/>
          <w:trHeight w:val="190"/>
          <w:ins w:id="5129" w:author="Author"/>
        </w:trPr>
        <w:tc>
          <w:tcPr>
            <w:tcW w:w="198" w:type="dxa"/>
            <w:hideMark/>
          </w:tcPr>
          <w:p w14:paraId="0B366E3D" w14:textId="77777777" w:rsidR="00C50A95" w:rsidRPr="00BD7E31" w:rsidRDefault="00C50A95" w:rsidP="00416506">
            <w:pPr>
              <w:pStyle w:val="tablehead"/>
              <w:rPr>
                <w:ins w:id="5130" w:author="Author"/>
              </w:rPr>
            </w:pPr>
            <w:ins w:id="5131" w:author="Author">
              <w:r w:rsidRPr="00BD7E31">
                <w:br/>
              </w:r>
            </w:ins>
          </w:p>
        </w:tc>
        <w:tc>
          <w:tcPr>
            <w:tcW w:w="1117" w:type="dxa"/>
            <w:gridSpan w:val="2"/>
            <w:vMerge w:val="restart"/>
            <w:tcBorders>
              <w:top w:val="single" w:sz="6" w:space="0" w:color="auto"/>
              <w:left w:val="single" w:sz="6" w:space="0" w:color="auto"/>
              <w:bottom w:val="single" w:sz="6" w:space="0" w:color="auto"/>
              <w:right w:val="single" w:sz="6" w:space="0" w:color="auto"/>
            </w:tcBorders>
            <w:vAlign w:val="bottom"/>
            <w:hideMark/>
          </w:tcPr>
          <w:p w14:paraId="422FC5D8" w14:textId="77777777" w:rsidR="00C50A95" w:rsidRPr="00BD7E31" w:rsidRDefault="00C50A95" w:rsidP="00416506">
            <w:pPr>
              <w:pStyle w:val="tablehead"/>
              <w:rPr>
                <w:ins w:id="5132" w:author="Author"/>
              </w:rPr>
            </w:pPr>
            <w:ins w:id="5133" w:author="Author">
              <w:r w:rsidRPr="00BD7E31">
                <w:t>Category</w:t>
              </w:r>
            </w:ins>
          </w:p>
        </w:tc>
        <w:tc>
          <w:tcPr>
            <w:tcW w:w="1398" w:type="dxa"/>
            <w:vMerge w:val="restart"/>
            <w:tcBorders>
              <w:top w:val="single" w:sz="6" w:space="0" w:color="auto"/>
              <w:left w:val="single" w:sz="6" w:space="0" w:color="auto"/>
              <w:bottom w:val="single" w:sz="6" w:space="0" w:color="auto"/>
              <w:right w:val="single" w:sz="6" w:space="0" w:color="auto"/>
            </w:tcBorders>
            <w:vAlign w:val="bottom"/>
            <w:hideMark/>
          </w:tcPr>
          <w:p w14:paraId="3DC5C556" w14:textId="77777777" w:rsidR="00C50A95" w:rsidRPr="00BD7E31" w:rsidRDefault="00C50A95" w:rsidP="00416506">
            <w:pPr>
              <w:pStyle w:val="tablehead"/>
              <w:rPr>
                <w:ins w:id="5134" w:author="Author"/>
              </w:rPr>
            </w:pPr>
            <w:ins w:id="5135" w:author="Author">
              <w:r w:rsidRPr="00BD7E31">
                <w:t>Classification</w:t>
              </w:r>
            </w:ins>
          </w:p>
        </w:tc>
        <w:tc>
          <w:tcPr>
            <w:tcW w:w="2522" w:type="dxa"/>
            <w:gridSpan w:val="4"/>
            <w:tcBorders>
              <w:top w:val="single" w:sz="6" w:space="0" w:color="auto"/>
              <w:left w:val="single" w:sz="6" w:space="0" w:color="auto"/>
              <w:bottom w:val="single" w:sz="6" w:space="0" w:color="auto"/>
              <w:right w:val="single" w:sz="6" w:space="0" w:color="auto"/>
            </w:tcBorders>
            <w:hideMark/>
          </w:tcPr>
          <w:p w14:paraId="67305439" w14:textId="77777777" w:rsidR="00C50A95" w:rsidRPr="00BD7E31" w:rsidRDefault="00C50A95" w:rsidP="00416506">
            <w:pPr>
              <w:pStyle w:val="tablehead"/>
              <w:rPr>
                <w:ins w:id="5136" w:author="Author"/>
              </w:rPr>
            </w:pPr>
            <w:ins w:id="5137" w:author="Author">
              <w:r w:rsidRPr="00BD7E31">
                <w:t>Local</w:t>
              </w:r>
              <w:r w:rsidRPr="00BD7E31">
                <w:br/>
                <w:t>(Up To 50 Miles)</w:t>
              </w:r>
            </w:ins>
          </w:p>
        </w:tc>
        <w:tc>
          <w:tcPr>
            <w:tcW w:w="2520" w:type="dxa"/>
            <w:gridSpan w:val="4"/>
            <w:tcBorders>
              <w:top w:val="single" w:sz="6" w:space="0" w:color="auto"/>
              <w:left w:val="single" w:sz="6" w:space="0" w:color="auto"/>
              <w:bottom w:val="single" w:sz="6" w:space="0" w:color="auto"/>
              <w:right w:val="single" w:sz="6" w:space="0" w:color="auto"/>
            </w:tcBorders>
            <w:hideMark/>
          </w:tcPr>
          <w:p w14:paraId="441C02B2" w14:textId="77777777" w:rsidR="00C50A95" w:rsidRPr="00BD7E31" w:rsidRDefault="00C50A95" w:rsidP="00416506">
            <w:pPr>
              <w:pStyle w:val="tablehead"/>
              <w:rPr>
                <w:ins w:id="5138" w:author="Author"/>
              </w:rPr>
            </w:pPr>
            <w:ins w:id="5139" w:author="Author">
              <w:r w:rsidRPr="00BD7E31">
                <w:t>Intermediate</w:t>
              </w:r>
              <w:r w:rsidRPr="00BD7E31">
                <w:br/>
                <w:t>(51 To 200 Miles)</w:t>
              </w:r>
            </w:ins>
          </w:p>
        </w:tc>
        <w:tc>
          <w:tcPr>
            <w:tcW w:w="2520" w:type="dxa"/>
            <w:gridSpan w:val="4"/>
            <w:tcBorders>
              <w:top w:val="single" w:sz="6" w:space="0" w:color="auto"/>
              <w:left w:val="single" w:sz="6" w:space="0" w:color="auto"/>
              <w:bottom w:val="single" w:sz="6" w:space="0" w:color="auto"/>
              <w:right w:val="single" w:sz="6" w:space="0" w:color="auto"/>
            </w:tcBorders>
            <w:hideMark/>
          </w:tcPr>
          <w:p w14:paraId="01A04767" w14:textId="77777777" w:rsidR="00C50A95" w:rsidRPr="00BD7E31" w:rsidRDefault="00C50A95" w:rsidP="00416506">
            <w:pPr>
              <w:pStyle w:val="tablehead"/>
              <w:rPr>
                <w:ins w:id="5140" w:author="Author"/>
              </w:rPr>
            </w:pPr>
            <w:ins w:id="5141" w:author="Author">
              <w:r w:rsidRPr="00BD7E31">
                <w:t>Long Distance</w:t>
              </w:r>
              <w:r w:rsidRPr="00BD7E31">
                <w:br/>
                <w:t>(Over 200 Miles)</w:t>
              </w:r>
            </w:ins>
          </w:p>
        </w:tc>
      </w:tr>
      <w:tr w:rsidR="00C50A95" w:rsidRPr="00BD7E31" w14:paraId="7F6233E4" w14:textId="77777777" w:rsidTr="00416506">
        <w:trPr>
          <w:cantSplit/>
          <w:trHeight w:val="190"/>
          <w:ins w:id="5142" w:author="Author"/>
        </w:trPr>
        <w:tc>
          <w:tcPr>
            <w:tcW w:w="198" w:type="dxa"/>
          </w:tcPr>
          <w:p w14:paraId="32D37D1A" w14:textId="77777777" w:rsidR="00C50A95" w:rsidRPr="00BD7E31" w:rsidRDefault="00C50A95" w:rsidP="00416506">
            <w:pPr>
              <w:pStyle w:val="tablehead"/>
              <w:rPr>
                <w:ins w:id="5143" w:author="Author"/>
              </w:rPr>
            </w:pPr>
          </w:p>
        </w:tc>
        <w:tc>
          <w:tcPr>
            <w:tcW w:w="1117" w:type="dxa"/>
            <w:gridSpan w:val="2"/>
            <w:vMerge/>
            <w:tcBorders>
              <w:top w:val="single" w:sz="6" w:space="0" w:color="auto"/>
              <w:left w:val="single" w:sz="6" w:space="0" w:color="auto"/>
              <w:bottom w:val="single" w:sz="6" w:space="0" w:color="auto"/>
              <w:right w:val="single" w:sz="6" w:space="0" w:color="auto"/>
            </w:tcBorders>
            <w:vAlign w:val="center"/>
            <w:hideMark/>
          </w:tcPr>
          <w:p w14:paraId="76732463" w14:textId="77777777" w:rsidR="00C50A95" w:rsidRPr="00BD7E31" w:rsidRDefault="00C50A95" w:rsidP="00416506">
            <w:pPr>
              <w:overflowPunct/>
              <w:autoSpaceDE/>
              <w:autoSpaceDN/>
              <w:adjustRightInd/>
              <w:spacing w:before="0" w:line="240" w:lineRule="auto"/>
              <w:jc w:val="left"/>
              <w:rPr>
                <w:ins w:id="5144" w:author="Author"/>
                <w:rFonts w:ascii="Arial" w:hAnsi="Arial"/>
                <w:b/>
                <w:sz w:val="18"/>
              </w:rPr>
            </w:pPr>
          </w:p>
        </w:tc>
        <w:tc>
          <w:tcPr>
            <w:tcW w:w="1398" w:type="dxa"/>
            <w:vMerge/>
            <w:tcBorders>
              <w:top w:val="single" w:sz="6" w:space="0" w:color="auto"/>
              <w:left w:val="single" w:sz="6" w:space="0" w:color="auto"/>
              <w:bottom w:val="single" w:sz="6" w:space="0" w:color="auto"/>
              <w:right w:val="single" w:sz="6" w:space="0" w:color="auto"/>
            </w:tcBorders>
            <w:vAlign w:val="center"/>
            <w:hideMark/>
          </w:tcPr>
          <w:p w14:paraId="3A47D0EB" w14:textId="77777777" w:rsidR="00C50A95" w:rsidRPr="00BD7E31" w:rsidRDefault="00C50A95" w:rsidP="00416506">
            <w:pPr>
              <w:overflowPunct/>
              <w:autoSpaceDE/>
              <w:autoSpaceDN/>
              <w:adjustRightInd/>
              <w:spacing w:before="0" w:line="240" w:lineRule="auto"/>
              <w:jc w:val="left"/>
              <w:rPr>
                <w:ins w:id="5145" w:author="Author"/>
                <w:rFonts w:ascii="Arial" w:hAnsi="Arial"/>
                <w:b/>
                <w:sz w:val="18"/>
              </w:rPr>
            </w:pPr>
          </w:p>
        </w:tc>
        <w:tc>
          <w:tcPr>
            <w:tcW w:w="1260" w:type="dxa"/>
            <w:gridSpan w:val="2"/>
            <w:tcBorders>
              <w:top w:val="single" w:sz="6" w:space="0" w:color="auto"/>
              <w:left w:val="single" w:sz="6" w:space="0" w:color="auto"/>
              <w:bottom w:val="single" w:sz="6" w:space="0" w:color="auto"/>
              <w:right w:val="single" w:sz="6" w:space="0" w:color="auto"/>
            </w:tcBorders>
            <w:hideMark/>
          </w:tcPr>
          <w:p w14:paraId="70269106" w14:textId="77777777" w:rsidR="00C50A95" w:rsidRPr="00BD7E31" w:rsidRDefault="00C50A95" w:rsidP="00416506">
            <w:pPr>
              <w:pStyle w:val="tablehead"/>
              <w:rPr>
                <w:ins w:id="5146" w:author="Author"/>
              </w:rPr>
            </w:pPr>
            <w:ins w:id="5147" w:author="Author">
              <w:r w:rsidRPr="00BD7E31">
                <w:t>Code</w:t>
              </w:r>
            </w:ins>
          </w:p>
        </w:tc>
        <w:tc>
          <w:tcPr>
            <w:tcW w:w="1262" w:type="dxa"/>
            <w:gridSpan w:val="2"/>
            <w:tcBorders>
              <w:top w:val="single" w:sz="6" w:space="0" w:color="auto"/>
              <w:left w:val="single" w:sz="6" w:space="0" w:color="auto"/>
              <w:bottom w:val="single" w:sz="6" w:space="0" w:color="auto"/>
              <w:right w:val="single" w:sz="6" w:space="0" w:color="auto"/>
            </w:tcBorders>
            <w:hideMark/>
          </w:tcPr>
          <w:p w14:paraId="1296823A" w14:textId="77777777" w:rsidR="00C50A95" w:rsidRPr="00BD7E31" w:rsidRDefault="00C50A95" w:rsidP="00416506">
            <w:pPr>
              <w:pStyle w:val="tablehead"/>
              <w:rPr>
                <w:ins w:id="5148" w:author="Author"/>
              </w:rPr>
            </w:pPr>
            <w:ins w:id="5149" w:author="Author">
              <w:r w:rsidRPr="00BD7E31">
                <w:t>Factor</w:t>
              </w:r>
            </w:ins>
          </w:p>
        </w:tc>
        <w:tc>
          <w:tcPr>
            <w:tcW w:w="1260" w:type="dxa"/>
            <w:gridSpan w:val="2"/>
            <w:tcBorders>
              <w:top w:val="single" w:sz="6" w:space="0" w:color="auto"/>
              <w:left w:val="single" w:sz="6" w:space="0" w:color="auto"/>
              <w:bottom w:val="single" w:sz="6" w:space="0" w:color="auto"/>
              <w:right w:val="single" w:sz="6" w:space="0" w:color="auto"/>
            </w:tcBorders>
            <w:hideMark/>
          </w:tcPr>
          <w:p w14:paraId="330EA60A" w14:textId="77777777" w:rsidR="00C50A95" w:rsidRPr="00BD7E31" w:rsidRDefault="00C50A95" w:rsidP="00416506">
            <w:pPr>
              <w:pStyle w:val="tablehead"/>
              <w:rPr>
                <w:ins w:id="5150" w:author="Author"/>
              </w:rPr>
            </w:pPr>
            <w:ins w:id="5151" w:author="Author">
              <w:r w:rsidRPr="00BD7E31">
                <w:t>Code</w:t>
              </w:r>
            </w:ins>
          </w:p>
        </w:tc>
        <w:tc>
          <w:tcPr>
            <w:tcW w:w="1260" w:type="dxa"/>
            <w:gridSpan w:val="2"/>
            <w:tcBorders>
              <w:top w:val="single" w:sz="6" w:space="0" w:color="auto"/>
              <w:left w:val="single" w:sz="6" w:space="0" w:color="auto"/>
              <w:bottom w:val="single" w:sz="6" w:space="0" w:color="auto"/>
              <w:right w:val="single" w:sz="6" w:space="0" w:color="auto"/>
            </w:tcBorders>
            <w:hideMark/>
          </w:tcPr>
          <w:p w14:paraId="5404A599" w14:textId="77777777" w:rsidR="00C50A95" w:rsidRPr="00BD7E31" w:rsidRDefault="00C50A95" w:rsidP="00416506">
            <w:pPr>
              <w:pStyle w:val="tablehead"/>
              <w:rPr>
                <w:ins w:id="5152" w:author="Author"/>
              </w:rPr>
            </w:pPr>
            <w:ins w:id="5153" w:author="Author">
              <w:r w:rsidRPr="00BD7E31">
                <w:t>Factor</w:t>
              </w:r>
            </w:ins>
          </w:p>
        </w:tc>
        <w:tc>
          <w:tcPr>
            <w:tcW w:w="1260" w:type="dxa"/>
            <w:gridSpan w:val="2"/>
            <w:tcBorders>
              <w:top w:val="single" w:sz="6" w:space="0" w:color="auto"/>
              <w:left w:val="single" w:sz="6" w:space="0" w:color="auto"/>
              <w:bottom w:val="single" w:sz="6" w:space="0" w:color="auto"/>
              <w:right w:val="single" w:sz="6" w:space="0" w:color="auto"/>
            </w:tcBorders>
            <w:hideMark/>
          </w:tcPr>
          <w:p w14:paraId="5151C1DC" w14:textId="77777777" w:rsidR="00C50A95" w:rsidRPr="00BD7E31" w:rsidRDefault="00C50A95" w:rsidP="00416506">
            <w:pPr>
              <w:pStyle w:val="tablehead"/>
              <w:rPr>
                <w:ins w:id="5154" w:author="Author"/>
              </w:rPr>
            </w:pPr>
            <w:ins w:id="5155" w:author="Author">
              <w:r w:rsidRPr="00BD7E31">
                <w:t>Code</w:t>
              </w:r>
            </w:ins>
          </w:p>
        </w:tc>
        <w:tc>
          <w:tcPr>
            <w:tcW w:w="1260" w:type="dxa"/>
            <w:gridSpan w:val="2"/>
            <w:tcBorders>
              <w:top w:val="single" w:sz="6" w:space="0" w:color="auto"/>
              <w:left w:val="single" w:sz="6" w:space="0" w:color="auto"/>
              <w:bottom w:val="single" w:sz="6" w:space="0" w:color="auto"/>
              <w:right w:val="single" w:sz="6" w:space="0" w:color="auto"/>
            </w:tcBorders>
            <w:hideMark/>
          </w:tcPr>
          <w:p w14:paraId="4887089C" w14:textId="77777777" w:rsidR="00C50A95" w:rsidRPr="00BD7E31" w:rsidRDefault="00C50A95" w:rsidP="00416506">
            <w:pPr>
              <w:pStyle w:val="tablehead"/>
              <w:rPr>
                <w:ins w:id="5156" w:author="Author"/>
              </w:rPr>
            </w:pPr>
            <w:ins w:id="5157" w:author="Author">
              <w:r w:rsidRPr="00BD7E31">
                <w:t>Factor</w:t>
              </w:r>
            </w:ins>
          </w:p>
        </w:tc>
      </w:tr>
      <w:tr w:rsidR="00C50A95" w:rsidRPr="00BD7E31" w14:paraId="37BEDE29" w14:textId="77777777" w:rsidTr="00416506">
        <w:trPr>
          <w:cantSplit/>
          <w:trHeight w:val="190"/>
          <w:ins w:id="5158" w:author="Author"/>
        </w:trPr>
        <w:tc>
          <w:tcPr>
            <w:tcW w:w="198" w:type="dxa"/>
            <w:hideMark/>
          </w:tcPr>
          <w:p w14:paraId="756DAF41" w14:textId="77777777" w:rsidR="00C50A95" w:rsidRPr="00BD7E31" w:rsidRDefault="00C50A95" w:rsidP="00416506">
            <w:pPr>
              <w:pStyle w:val="tablehead"/>
              <w:rPr>
                <w:ins w:id="5159" w:author="Author"/>
              </w:rPr>
            </w:pPr>
            <w:ins w:id="5160" w:author="Author">
              <w:r w:rsidRPr="00BD7E31">
                <w:br/>
              </w:r>
            </w:ins>
          </w:p>
        </w:tc>
        <w:tc>
          <w:tcPr>
            <w:tcW w:w="1117" w:type="dxa"/>
            <w:gridSpan w:val="2"/>
            <w:vMerge/>
            <w:tcBorders>
              <w:top w:val="single" w:sz="6" w:space="0" w:color="auto"/>
              <w:left w:val="single" w:sz="6" w:space="0" w:color="auto"/>
              <w:bottom w:val="single" w:sz="6" w:space="0" w:color="auto"/>
              <w:right w:val="single" w:sz="6" w:space="0" w:color="auto"/>
            </w:tcBorders>
            <w:vAlign w:val="center"/>
            <w:hideMark/>
          </w:tcPr>
          <w:p w14:paraId="0BE95384" w14:textId="77777777" w:rsidR="00C50A95" w:rsidRPr="00BD7E31" w:rsidRDefault="00C50A95" w:rsidP="00416506">
            <w:pPr>
              <w:overflowPunct/>
              <w:autoSpaceDE/>
              <w:autoSpaceDN/>
              <w:adjustRightInd/>
              <w:spacing w:before="0" w:line="240" w:lineRule="auto"/>
              <w:jc w:val="left"/>
              <w:rPr>
                <w:ins w:id="5161" w:author="Author"/>
                <w:rFonts w:ascii="Arial" w:hAnsi="Arial"/>
                <w:b/>
                <w:sz w:val="18"/>
              </w:rPr>
            </w:pPr>
          </w:p>
        </w:tc>
        <w:tc>
          <w:tcPr>
            <w:tcW w:w="1398" w:type="dxa"/>
            <w:vMerge/>
            <w:tcBorders>
              <w:top w:val="single" w:sz="6" w:space="0" w:color="auto"/>
              <w:left w:val="single" w:sz="6" w:space="0" w:color="auto"/>
              <w:bottom w:val="single" w:sz="6" w:space="0" w:color="auto"/>
              <w:right w:val="single" w:sz="6" w:space="0" w:color="auto"/>
            </w:tcBorders>
            <w:vAlign w:val="center"/>
            <w:hideMark/>
          </w:tcPr>
          <w:p w14:paraId="1135AF05" w14:textId="77777777" w:rsidR="00C50A95" w:rsidRPr="00BD7E31" w:rsidRDefault="00C50A95" w:rsidP="00416506">
            <w:pPr>
              <w:overflowPunct/>
              <w:autoSpaceDE/>
              <w:autoSpaceDN/>
              <w:adjustRightInd/>
              <w:spacing w:before="0" w:line="240" w:lineRule="auto"/>
              <w:jc w:val="left"/>
              <w:rPr>
                <w:ins w:id="5162" w:author="Author"/>
                <w:rFonts w:ascii="Arial" w:hAnsi="Arial"/>
                <w:b/>
                <w:sz w:val="18"/>
              </w:rPr>
            </w:pPr>
          </w:p>
        </w:tc>
        <w:tc>
          <w:tcPr>
            <w:tcW w:w="630" w:type="dxa"/>
            <w:tcBorders>
              <w:top w:val="single" w:sz="6" w:space="0" w:color="auto"/>
              <w:left w:val="single" w:sz="6" w:space="0" w:color="auto"/>
              <w:bottom w:val="single" w:sz="6" w:space="0" w:color="auto"/>
              <w:right w:val="single" w:sz="6" w:space="0" w:color="auto"/>
            </w:tcBorders>
            <w:hideMark/>
          </w:tcPr>
          <w:p w14:paraId="538811E8" w14:textId="77777777" w:rsidR="00C50A95" w:rsidRPr="00BD7E31" w:rsidRDefault="00C50A95" w:rsidP="00416506">
            <w:pPr>
              <w:pStyle w:val="tablehead"/>
              <w:rPr>
                <w:ins w:id="5163" w:author="Author"/>
              </w:rPr>
            </w:pPr>
            <w:ins w:id="5164" w:author="Author">
              <w:r w:rsidRPr="00BD7E31">
                <w:t>Non-fleet</w:t>
              </w:r>
            </w:ins>
          </w:p>
        </w:tc>
        <w:tc>
          <w:tcPr>
            <w:tcW w:w="630" w:type="dxa"/>
            <w:tcBorders>
              <w:top w:val="single" w:sz="6" w:space="0" w:color="auto"/>
              <w:left w:val="single" w:sz="6" w:space="0" w:color="auto"/>
              <w:bottom w:val="single" w:sz="6" w:space="0" w:color="auto"/>
              <w:right w:val="single" w:sz="6" w:space="0" w:color="auto"/>
            </w:tcBorders>
            <w:hideMark/>
          </w:tcPr>
          <w:p w14:paraId="2623C8E0" w14:textId="77777777" w:rsidR="00C50A95" w:rsidRPr="00BD7E31" w:rsidRDefault="00C50A95" w:rsidP="00416506">
            <w:pPr>
              <w:pStyle w:val="tablehead"/>
              <w:rPr>
                <w:ins w:id="5165" w:author="Author"/>
              </w:rPr>
            </w:pPr>
            <w:ins w:id="5166" w:author="Author">
              <w:r w:rsidRPr="00BD7E31">
                <w:br/>
                <w:t>Fleet</w:t>
              </w:r>
            </w:ins>
          </w:p>
        </w:tc>
        <w:tc>
          <w:tcPr>
            <w:tcW w:w="630" w:type="dxa"/>
            <w:tcBorders>
              <w:top w:val="single" w:sz="6" w:space="0" w:color="auto"/>
              <w:left w:val="single" w:sz="6" w:space="0" w:color="auto"/>
              <w:bottom w:val="single" w:sz="6" w:space="0" w:color="auto"/>
              <w:right w:val="single" w:sz="6" w:space="0" w:color="auto"/>
            </w:tcBorders>
            <w:hideMark/>
          </w:tcPr>
          <w:p w14:paraId="45DDF9D0" w14:textId="77777777" w:rsidR="00C50A95" w:rsidRPr="00BD7E31" w:rsidRDefault="00C50A95" w:rsidP="00416506">
            <w:pPr>
              <w:pStyle w:val="tablehead"/>
              <w:rPr>
                <w:ins w:id="5167" w:author="Author"/>
              </w:rPr>
            </w:pPr>
            <w:ins w:id="5168" w:author="Author">
              <w:r w:rsidRPr="00BD7E31">
                <w:br/>
                <w:t>Liab.</w:t>
              </w:r>
              <w:r w:rsidRPr="00BD7E31">
                <w:sym w:font="Symbol" w:char="F02A"/>
              </w:r>
            </w:ins>
          </w:p>
        </w:tc>
        <w:tc>
          <w:tcPr>
            <w:tcW w:w="632" w:type="dxa"/>
            <w:tcBorders>
              <w:top w:val="single" w:sz="6" w:space="0" w:color="auto"/>
              <w:left w:val="single" w:sz="6" w:space="0" w:color="auto"/>
              <w:bottom w:val="single" w:sz="6" w:space="0" w:color="auto"/>
              <w:right w:val="single" w:sz="6" w:space="0" w:color="auto"/>
            </w:tcBorders>
            <w:hideMark/>
          </w:tcPr>
          <w:p w14:paraId="6FC5827E" w14:textId="77777777" w:rsidR="00C50A95" w:rsidRPr="00BD7E31" w:rsidRDefault="00C50A95" w:rsidP="00416506">
            <w:pPr>
              <w:pStyle w:val="tablehead"/>
              <w:rPr>
                <w:ins w:id="5169" w:author="Author"/>
              </w:rPr>
            </w:pPr>
            <w:ins w:id="5170" w:author="Author">
              <w:r w:rsidRPr="00BD7E31">
                <w:t>Phys.</w:t>
              </w:r>
              <w:r w:rsidRPr="00BD7E31">
                <w:br/>
                <w:t>Dam.</w:t>
              </w:r>
            </w:ins>
          </w:p>
        </w:tc>
        <w:tc>
          <w:tcPr>
            <w:tcW w:w="630" w:type="dxa"/>
            <w:tcBorders>
              <w:top w:val="single" w:sz="6" w:space="0" w:color="auto"/>
              <w:left w:val="nil"/>
              <w:bottom w:val="single" w:sz="6" w:space="0" w:color="auto"/>
              <w:right w:val="single" w:sz="6" w:space="0" w:color="auto"/>
            </w:tcBorders>
            <w:hideMark/>
          </w:tcPr>
          <w:p w14:paraId="072C0520" w14:textId="77777777" w:rsidR="00C50A95" w:rsidRPr="00BD7E31" w:rsidRDefault="00C50A95" w:rsidP="00416506">
            <w:pPr>
              <w:pStyle w:val="tablehead"/>
              <w:rPr>
                <w:ins w:id="5171" w:author="Author"/>
              </w:rPr>
            </w:pPr>
            <w:ins w:id="5172" w:author="Author">
              <w:r w:rsidRPr="00BD7E31">
                <w:t>Non-fleet</w:t>
              </w:r>
            </w:ins>
          </w:p>
        </w:tc>
        <w:tc>
          <w:tcPr>
            <w:tcW w:w="630" w:type="dxa"/>
            <w:tcBorders>
              <w:top w:val="single" w:sz="6" w:space="0" w:color="auto"/>
              <w:left w:val="single" w:sz="6" w:space="0" w:color="auto"/>
              <w:bottom w:val="single" w:sz="6" w:space="0" w:color="auto"/>
              <w:right w:val="single" w:sz="6" w:space="0" w:color="auto"/>
            </w:tcBorders>
            <w:hideMark/>
          </w:tcPr>
          <w:p w14:paraId="3ECD5F16" w14:textId="77777777" w:rsidR="00C50A95" w:rsidRPr="00BD7E31" w:rsidRDefault="00C50A95" w:rsidP="00416506">
            <w:pPr>
              <w:pStyle w:val="tablehead"/>
              <w:rPr>
                <w:ins w:id="5173" w:author="Author"/>
              </w:rPr>
            </w:pPr>
            <w:ins w:id="5174" w:author="Author">
              <w:r w:rsidRPr="00BD7E31">
                <w:br/>
                <w:t>Fleet</w:t>
              </w:r>
            </w:ins>
          </w:p>
        </w:tc>
        <w:tc>
          <w:tcPr>
            <w:tcW w:w="630" w:type="dxa"/>
            <w:tcBorders>
              <w:top w:val="single" w:sz="6" w:space="0" w:color="auto"/>
              <w:left w:val="single" w:sz="6" w:space="0" w:color="auto"/>
              <w:bottom w:val="single" w:sz="6" w:space="0" w:color="auto"/>
              <w:right w:val="single" w:sz="6" w:space="0" w:color="auto"/>
            </w:tcBorders>
            <w:hideMark/>
          </w:tcPr>
          <w:p w14:paraId="67C5AD40" w14:textId="77777777" w:rsidR="00C50A95" w:rsidRPr="00BD7E31" w:rsidRDefault="00C50A95" w:rsidP="00416506">
            <w:pPr>
              <w:pStyle w:val="tablehead"/>
              <w:rPr>
                <w:ins w:id="5175" w:author="Author"/>
              </w:rPr>
            </w:pPr>
            <w:ins w:id="5176" w:author="Author">
              <w:r w:rsidRPr="00BD7E31">
                <w:br/>
                <w:t>Liab.</w:t>
              </w:r>
              <w:r w:rsidRPr="00BD7E31">
                <w:sym w:font="Symbol" w:char="F02A"/>
              </w:r>
            </w:ins>
          </w:p>
        </w:tc>
        <w:tc>
          <w:tcPr>
            <w:tcW w:w="630" w:type="dxa"/>
            <w:tcBorders>
              <w:top w:val="single" w:sz="6" w:space="0" w:color="auto"/>
              <w:left w:val="single" w:sz="6" w:space="0" w:color="auto"/>
              <w:bottom w:val="single" w:sz="6" w:space="0" w:color="auto"/>
              <w:right w:val="nil"/>
            </w:tcBorders>
            <w:hideMark/>
          </w:tcPr>
          <w:p w14:paraId="25945D6C" w14:textId="77777777" w:rsidR="00C50A95" w:rsidRPr="00BD7E31" w:rsidRDefault="00C50A95" w:rsidP="00416506">
            <w:pPr>
              <w:pStyle w:val="tablehead"/>
              <w:rPr>
                <w:ins w:id="5177" w:author="Author"/>
              </w:rPr>
            </w:pPr>
            <w:ins w:id="5178" w:author="Author">
              <w:r w:rsidRPr="00BD7E31">
                <w:t>Phys.</w:t>
              </w:r>
              <w:r w:rsidRPr="00BD7E31">
                <w:br/>
                <w:t>Dam.</w:t>
              </w:r>
            </w:ins>
          </w:p>
        </w:tc>
        <w:tc>
          <w:tcPr>
            <w:tcW w:w="630" w:type="dxa"/>
            <w:tcBorders>
              <w:top w:val="single" w:sz="6" w:space="0" w:color="auto"/>
              <w:left w:val="single" w:sz="6" w:space="0" w:color="auto"/>
              <w:bottom w:val="single" w:sz="6" w:space="0" w:color="auto"/>
              <w:right w:val="single" w:sz="6" w:space="0" w:color="auto"/>
            </w:tcBorders>
            <w:hideMark/>
          </w:tcPr>
          <w:p w14:paraId="47D0C4A9" w14:textId="77777777" w:rsidR="00C50A95" w:rsidRPr="00BD7E31" w:rsidRDefault="00C50A95" w:rsidP="00416506">
            <w:pPr>
              <w:pStyle w:val="tablehead"/>
              <w:rPr>
                <w:ins w:id="5179" w:author="Author"/>
              </w:rPr>
            </w:pPr>
            <w:ins w:id="5180" w:author="Author">
              <w:r w:rsidRPr="00BD7E31">
                <w:t>Non-fleet</w:t>
              </w:r>
            </w:ins>
          </w:p>
        </w:tc>
        <w:tc>
          <w:tcPr>
            <w:tcW w:w="630" w:type="dxa"/>
            <w:tcBorders>
              <w:top w:val="single" w:sz="6" w:space="0" w:color="auto"/>
              <w:left w:val="single" w:sz="6" w:space="0" w:color="auto"/>
              <w:bottom w:val="single" w:sz="6" w:space="0" w:color="auto"/>
              <w:right w:val="single" w:sz="6" w:space="0" w:color="auto"/>
            </w:tcBorders>
            <w:hideMark/>
          </w:tcPr>
          <w:p w14:paraId="2F156BBA" w14:textId="77777777" w:rsidR="00C50A95" w:rsidRPr="00BD7E31" w:rsidRDefault="00C50A95" w:rsidP="00416506">
            <w:pPr>
              <w:pStyle w:val="tablehead"/>
              <w:rPr>
                <w:ins w:id="5181" w:author="Author"/>
              </w:rPr>
            </w:pPr>
            <w:ins w:id="5182" w:author="Author">
              <w:r w:rsidRPr="00BD7E31">
                <w:br/>
                <w:t>Fleet</w:t>
              </w:r>
            </w:ins>
          </w:p>
        </w:tc>
        <w:tc>
          <w:tcPr>
            <w:tcW w:w="630" w:type="dxa"/>
            <w:tcBorders>
              <w:top w:val="single" w:sz="6" w:space="0" w:color="auto"/>
              <w:left w:val="single" w:sz="6" w:space="0" w:color="auto"/>
              <w:bottom w:val="single" w:sz="6" w:space="0" w:color="auto"/>
              <w:right w:val="single" w:sz="6" w:space="0" w:color="auto"/>
            </w:tcBorders>
            <w:hideMark/>
          </w:tcPr>
          <w:p w14:paraId="63D27A5C" w14:textId="77777777" w:rsidR="00C50A95" w:rsidRPr="00BD7E31" w:rsidRDefault="00C50A95" w:rsidP="00416506">
            <w:pPr>
              <w:pStyle w:val="tablehead"/>
              <w:rPr>
                <w:ins w:id="5183" w:author="Author"/>
              </w:rPr>
            </w:pPr>
            <w:ins w:id="5184" w:author="Author">
              <w:r w:rsidRPr="00BD7E31">
                <w:br/>
                <w:t>Liab.</w:t>
              </w:r>
              <w:r w:rsidRPr="00BD7E31">
                <w:sym w:font="Symbol" w:char="F02A"/>
              </w:r>
            </w:ins>
          </w:p>
        </w:tc>
        <w:tc>
          <w:tcPr>
            <w:tcW w:w="630" w:type="dxa"/>
            <w:tcBorders>
              <w:top w:val="single" w:sz="6" w:space="0" w:color="auto"/>
              <w:left w:val="single" w:sz="6" w:space="0" w:color="auto"/>
              <w:bottom w:val="single" w:sz="6" w:space="0" w:color="auto"/>
              <w:right w:val="single" w:sz="6" w:space="0" w:color="auto"/>
            </w:tcBorders>
            <w:hideMark/>
          </w:tcPr>
          <w:p w14:paraId="1CAD19AE" w14:textId="77777777" w:rsidR="00C50A95" w:rsidRPr="00BD7E31" w:rsidRDefault="00C50A95" w:rsidP="00416506">
            <w:pPr>
              <w:pStyle w:val="tablehead"/>
              <w:rPr>
                <w:ins w:id="5185" w:author="Author"/>
              </w:rPr>
            </w:pPr>
            <w:ins w:id="5186" w:author="Author">
              <w:r w:rsidRPr="00BD7E31">
                <w:t>Phys.</w:t>
              </w:r>
              <w:r w:rsidRPr="00BD7E31">
                <w:br/>
                <w:t>Dam.</w:t>
              </w:r>
            </w:ins>
          </w:p>
        </w:tc>
      </w:tr>
      <w:tr w:rsidR="00C50A95" w:rsidRPr="00BD7E31" w14:paraId="56F1088E" w14:textId="77777777" w:rsidTr="00416506">
        <w:trPr>
          <w:cantSplit/>
          <w:trHeight w:val="190"/>
          <w:ins w:id="5187" w:author="Author"/>
        </w:trPr>
        <w:tc>
          <w:tcPr>
            <w:tcW w:w="198" w:type="dxa"/>
          </w:tcPr>
          <w:p w14:paraId="305D9C58" w14:textId="77777777" w:rsidR="00C50A95" w:rsidRPr="00BD7E31" w:rsidRDefault="00C50A95" w:rsidP="00416506">
            <w:pPr>
              <w:pStyle w:val="tabletext11"/>
              <w:rPr>
                <w:ins w:id="5188" w:author="Author"/>
                <w:lang w:val="fr-FR"/>
              </w:rPr>
            </w:pPr>
          </w:p>
        </w:tc>
        <w:tc>
          <w:tcPr>
            <w:tcW w:w="1117" w:type="dxa"/>
            <w:gridSpan w:val="2"/>
            <w:vMerge w:val="restart"/>
            <w:tcBorders>
              <w:top w:val="single" w:sz="6" w:space="0" w:color="auto"/>
              <w:left w:val="single" w:sz="6" w:space="0" w:color="auto"/>
              <w:bottom w:val="single" w:sz="6" w:space="0" w:color="auto"/>
              <w:right w:val="single" w:sz="6" w:space="0" w:color="auto"/>
            </w:tcBorders>
            <w:vAlign w:val="center"/>
            <w:hideMark/>
          </w:tcPr>
          <w:p w14:paraId="1243A075" w14:textId="77777777" w:rsidR="00C50A95" w:rsidRPr="00BD7E31" w:rsidRDefault="00C50A95" w:rsidP="00416506">
            <w:pPr>
              <w:pStyle w:val="tabletext11"/>
              <w:rPr>
                <w:ins w:id="5189" w:author="Author"/>
              </w:rPr>
            </w:pPr>
            <w:ins w:id="5190" w:author="Author">
              <w:r w:rsidRPr="00BD7E31">
                <w:t>Taxicabs And Limousines</w:t>
              </w:r>
            </w:ins>
          </w:p>
        </w:tc>
        <w:tc>
          <w:tcPr>
            <w:tcW w:w="1398" w:type="dxa"/>
            <w:tcBorders>
              <w:top w:val="single" w:sz="6" w:space="0" w:color="auto"/>
              <w:left w:val="single" w:sz="6" w:space="0" w:color="auto"/>
              <w:bottom w:val="single" w:sz="6" w:space="0" w:color="auto"/>
              <w:right w:val="single" w:sz="6" w:space="0" w:color="auto"/>
            </w:tcBorders>
            <w:hideMark/>
          </w:tcPr>
          <w:p w14:paraId="476F5CBB" w14:textId="77777777" w:rsidR="00C50A95" w:rsidRPr="00BD7E31" w:rsidRDefault="00C50A95" w:rsidP="00416506">
            <w:pPr>
              <w:pStyle w:val="tabletext11"/>
              <w:rPr>
                <w:ins w:id="5191" w:author="Author"/>
              </w:rPr>
            </w:pPr>
            <w:ins w:id="5192" w:author="Author">
              <w:r w:rsidRPr="00BD7E31">
                <w:t>Taxicab – Owner-driver</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6453C91" w14:textId="77777777" w:rsidR="00C50A95" w:rsidRPr="00BD7E31" w:rsidRDefault="00C50A95" w:rsidP="00416506">
            <w:pPr>
              <w:pStyle w:val="tabletext11"/>
              <w:jc w:val="center"/>
              <w:rPr>
                <w:ins w:id="5193" w:author="Author"/>
              </w:rPr>
            </w:pPr>
            <w:ins w:id="5194" w:author="Author">
              <w:r w:rsidRPr="00BD7E31">
                <w:t>5718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93136DA" w14:textId="77777777" w:rsidR="00C50A95" w:rsidRPr="00BD7E31" w:rsidRDefault="00C50A95" w:rsidP="00416506">
            <w:pPr>
              <w:pStyle w:val="tabletext11"/>
              <w:jc w:val="center"/>
              <w:rPr>
                <w:ins w:id="5195" w:author="Author"/>
              </w:rPr>
            </w:pPr>
            <w:ins w:id="5196" w:author="Author">
              <w:r w:rsidRPr="00BD7E31">
                <w:t>5748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0124187" w14:textId="77777777" w:rsidR="00C50A95" w:rsidRPr="00BD7E31" w:rsidRDefault="00C50A95" w:rsidP="00416506">
            <w:pPr>
              <w:pStyle w:val="tabletext11"/>
              <w:jc w:val="center"/>
              <w:rPr>
                <w:ins w:id="5197" w:author="Author"/>
              </w:rPr>
            </w:pPr>
            <w:ins w:id="5198" w:author="Author">
              <w:r w:rsidRPr="00BD7E31">
                <w:rPr>
                  <w:b/>
                  <w:bCs/>
                </w:rPr>
                <w:t>0.75</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0768CD76" w14:textId="77777777" w:rsidR="00C50A95" w:rsidRPr="00BD7E31" w:rsidRDefault="00C50A95" w:rsidP="00416506">
            <w:pPr>
              <w:pStyle w:val="tabletext11"/>
              <w:jc w:val="center"/>
              <w:rPr>
                <w:ins w:id="5199" w:author="Author"/>
              </w:rPr>
            </w:pPr>
            <w:ins w:id="5200" w:author="Author">
              <w:r w:rsidRPr="00BD7E31">
                <w:rPr>
                  <w:b/>
                  <w:bCs/>
                </w:rPr>
                <w:t>2.30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A9ECD41" w14:textId="77777777" w:rsidR="00C50A95" w:rsidRPr="00BD7E31" w:rsidRDefault="00C50A95" w:rsidP="00416506">
            <w:pPr>
              <w:pStyle w:val="tabletext11"/>
              <w:jc w:val="center"/>
              <w:rPr>
                <w:ins w:id="5201" w:author="Author"/>
              </w:rPr>
            </w:pPr>
            <w:ins w:id="5202" w:author="Author">
              <w:r w:rsidRPr="00BD7E31">
                <w:t>5728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93528F5" w14:textId="77777777" w:rsidR="00C50A95" w:rsidRPr="00BD7E31" w:rsidRDefault="00C50A95" w:rsidP="00416506">
            <w:pPr>
              <w:pStyle w:val="tabletext11"/>
              <w:jc w:val="center"/>
              <w:rPr>
                <w:ins w:id="5203" w:author="Author"/>
              </w:rPr>
            </w:pPr>
            <w:ins w:id="5204" w:author="Author">
              <w:r w:rsidRPr="00BD7E31">
                <w:t>5758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770F986" w14:textId="77777777" w:rsidR="00C50A95" w:rsidRPr="00BD7E31" w:rsidRDefault="00C50A95" w:rsidP="00416506">
            <w:pPr>
              <w:pStyle w:val="tabletext11"/>
              <w:jc w:val="center"/>
              <w:rPr>
                <w:ins w:id="5205" w:author="Author"/>
              </w:rPr>
            </w:pPr>
            <w:ins w:id="5206" w:author="Author">
              <w:r w:rsidRPr="00BD7E31">
                <w:rPr>
                  <w:b/>
                  <w:bCs/>
                </w:rPr>
                <w:t>0.85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4215E33" w14:textId="77777777" w:rsidR="00C50A95" w:rsidRPr="00BD7E31" w:rsidRDefault="00C50A95" w:rsidP="00416506">
            <w:pPr>
              <w:pStyle w:val="tabletext11"/>
              <w:jc w:val="center"/>
              <w:rPr>
                <w:ins w:id="5207" w:author="Author"/>
              </w:rPr>
            </w:pPr>
            <w:ins w:id="5208" w:author="Author">
              <w:r w:rsidRPr="00BD7E31">
                <w:rPr>
                  <w:b/>
                  <w:bCs/>
                </w:rPr>
                <w:t>2.65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F27A02B" w14:textId="77777777" w:rsidR="00C50A95" w:rsidRPr="00BD7E31" w:rsidRDefault="00C50A95" w:rsidP="00416506">
            <w:pPr>
              <w:pStyle w:val="tabletext11"/>
              <w:jc w:val="center"/>
              <w:rPr>
                <w:ins w:id="5209" w:author="Author"/>
              </w:rPr>
            </w:pPr>
            <w:ins w:id="5210" w:author="Author">
              <w:r w:rsidRPr="00BD7E31">
                <w:t>5738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E388310" w14:textId="77777777" w:rsidR="00C50A95" w:rsidRPr="00BD7E31" w:rsidRDefault="00C50A95" w:rsidP="00416506">
            <w:pPr>
              <w:pStyle w:val="tabletext11"/>
              <w:jc w:val="center"/>
              <w:rPr>
                <w:ins w:id="5211" w:author="Author"/>
              </w:rPr>
            </w:pPr>
            <w:ins w:id="5212" w:author="Author">
              <w:r w:rsidRPr="00BD7E31">
                <w:t>5768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908D6F3" w14:textId="77777777" w:rsidR="00C50A95" w:rsidRPr="00BD7E31" w:rsidRDefault="00C50A95" w:rsidP="00416506">
            <w:pPr>
              <w:pStyle w:val="tabletext11"/>
              <w:jc w:val="center"/>
              <w:rPr>
                <w:ins w:id="5213" w:author="Author"/>
              </w:rPr>
            </w:pPr>
            <w:ins w:id="5214" w:author="Author">
              <w:r w:rsidRPr="00BD7E31">
                <w:rPr>
                  <w:b/>
                  <w:bCs/>
                </w:rPr>
                <w:t>0.95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32B15D2" w14:textId="77777777" w:rsidR="00C50A95" w:rsidRPr="00BD7E31" w:rsidRDefault="00C50A95" w:rsidP="00416506">
            <w:pPr>
              <w:pStyle w:val="tabletext11"/>
              <w:jc w:val="center"/>
              <w:rPr>
                <w:ins w:id="5215" w:author="Author"/>
              </w:rPr>
            </w:pPr>
            <w:ins w:id="5216" w:author="Author">
              <w:r w:rsidRPr="00BD7E31">
                <w:rPr>
                  <w:b/>
                  <w:bCs/>
                </w:rPr>
                <w:t>2.75</w:t>
              </w:r>
            </w:ins>
          </w:p>
        </w:tc>
      </w:tr>
      <w:tr w:rsidR="00C50A95" w:rsidRPr="00BD7E31" w14:paraId="5A167C5F" w14:textId="77777777" w:rsidTr="00416506">
        <w:trPr>
          <w:cantSplit/>
          <w:trHeight w:val="190"/>
          <w:ins w:id="5217" w:author="Author"/>
        </w:trPr>
        <w:tc>
          <w:tcPr>
            <w:tcW w:w="198" w:type="dxa"/>
          </w:tcPr>
          <w:p w14:paraId="77E225BF" w14:textId="77777777" w:rsidR="00C50A95" w:rsidRPr="00BD7E31" w:rsidRDefault="00C50A95" w:rsidP="00416506">
            <w:pPr>
              <w:pStyle w:val="tabletext11"/>
              <w:rPr>
                <w:ins w:id="5218" w:author="Author"/>
                <w:lang w:val="fr-FR"/>
              </w:rPr>
            </w:pPr>
          </w:p>
        </w:tc>
        <w:tc>
          <w:tcPr>
            <w:tcW w:w="1117" w:type="dxa"/>
            <w:gridSpan w:val="2"/>
            <w:vMerge/>
            <w:tcBorders>
              <w:top w:val="single" w:sz="6" w:space="0" w:color="auto"/>
              <w:left w:val="single" w:sz="6" w:space="0" w:color="auto"/>
              <w:bottom w:val="single" w:sz="6" w:space="0" w:color="auto"/>
              <w:right w:val="single" w:sz="6" w:space="0" w:color="auto"/>
            </w:tcBorders>
            <w:vAlign w:val="center"/>
            <w:hideMark/>
          </w:tcPr>
          <w:p w14:paraId="39CEFB63" w14:textId="77777777" w:rsidR="00C50A95" w:rsidRPr="00BD7E31" w:rsidRDefault="00C50A95" w:rsidP="00416506">
            <w:pPr>
              <w:overflowPunct/>
              <w:autoSpaceDE/>
              <w:autoSpaceDN/>
              <w:adjustRightInd/>
              <w:spacing w:before="0" w:line="240" w:lineRule="auto"/>
              <w:jc w:val="left"/>
              <w:rPr>
                <w:ins w:id="5219"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548EC720" w14:textId="77777777" w:rsidR="00C50A95" w:rsidRPr="00BD7E31" w:rsidRDefault="00C50A95" w:rsidP="00416506">
            <w:pPr>
              <w:pStyle w:val="tabletext11"/>
              <w:rPr>
                <w:ins w:id="5220" w:author="Author"/>
              </w:rPr>
            </w:pPr>
            <w:ins w:id="5221" w:author="Author">
              <w:r w:rsidRPr="00BD7E31">
                <w:t>Taxicab – All Other</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479FF61" w14:textId="77777777" w:rsidR="00C50A95" w:rsidRPr="00BD7E31" w:rsidRDefault="00C50A95" w:rsidP="00416506">
            <w:pPr>
              <w:pStyle w:val="tabletext11"/>
              <w:jc w:val="center"/>
              <w:rPr>
                <w:ins w:id="5222" w:author="Author"/>
              </w:rPr>
            </w:pPr>
            <w:ins w:id="5223" w:author="Author">
              <w:r w:rsidRPr="00BD7E31">
                <w:t>5719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746DD2A" w14:textId="77777777" w:rsidR="00C50A95" w:rsidRPr="00BD7E31" w:rsidRDefault="00C50A95" w:rsidP="00416506">
            <w:pPr>
              <w:pStyle w:val="tabletext11"/>
              <w:jc w:val="center"/>
              <w:rPr>
                <w:ins w:id="5224" w:author="Author"/>
              </w:rPr>
            </w:pPr>
            <w:ins w:id="5225" w:author="Author">
              <w:r w:rsidRPr="00BD7E31">
                <w:t>5749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49F858C" w14:textId="77777777" w:rsidR="00C50A95" w:rsidRPr="00BD7E31" w:rsidRDefault="00C50A95" w:rsidP="00416506">
            <w:pPr>
              <w:pStyle w:val="tabletext11"/>
              <w:jc w:val="center"/>
              <w:rPr>
                <w:ins w:id="5226" w:author="Author"/>
              </w:rPr>
            </w:pPr>
            <w:ins w:id="5227" w:author="Author">
              <w:r w:rsidRPr="00BD7E31">
                <w:rPr>
                  <w:b/>
                  <w:bCs/>
                </w:rPr>
                <w:t>1.00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06D33E47" w14:textId="77777777" w:rsidR="00C50A95" w:rsidRPr="00BD7E31" w:rsidRDefault="00C50A95" w:rsidP="00416506">
            <w:pPr>
              <w:pStyle w:val="tabletext11"/>
              <w:jc w:val="center"/>
              <w:rPr>
                <w:ins w:id="5228" w:author="Author"/>
              </w:rPr>
            </w:pPr>
            <w:ins w:id="5229" w:author="Author">
              <w:r w:rsidRPr="00BD7E31">
                <w:rPr>
                  <w:b/>
                  <w:bCs/>
                </w:rPr>
                <w:t>2.70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108EB47" w14:textId="77777777" w:rsidR="00C50A95" w:rsidRPr="00BD7E31" w:rsidRDefault="00C50A95" w:rsidP="00416506">
            <w:pPr>
              <w:pStyle w:val="tabletext11"/>
              <w:jc w:val="center"/>
              <w:rPr>
                <w:ins w:id="5230" w:author="Author"/>
              </w:rPr>
            </w:pPr>
            <w:ins w:id="5231" w:author="Author">
              <w:r w:rsidRPr="00BD7E31">
                <w:t>5729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E36F98D" w14:textId="77777777" w:rsidR="00C50A95" w:rsidRPr="00BD7E31" w:rsidRDefault="00C50A95" w:rsidP="00416506">
            <w:pPr>
              <w:pStyle w:val="tabletext11"/>
              <w:jc w:val="center"/>
              <w:rPr>
                <w:ins w:id="5232" w:author="Author"/>
              </w:rPr>
            </w:pPr>
            <w:ins w:id="5233" w:author="Author">
              <w:r w:rsidRPr="00BD7E31">
                <w:t>5759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E1092AE" w14:textId="77777777" w:rsidR="00C50A95" w:rsidRPr="00BD7E31" w:rsidRDefault="00C50A95" w:rsidP="00416506">
            <w:pPr>
              <w:pStyle w:val="tabletext11"/>
              <w:jc w:val="center"/>
              <w:rPr>
                <w:ins w:id="5234" w:author="Author"/>
              </w:rPr>
            </w:pPr>
            <w:ins w:id="5235" w:author="Author">
              <w:r w:rsidRPr="00BD7E31">
                <w:rPr>
                  <w:b/>
                  <w:bCs/>
                </w:rPr>
                <w:t>1.15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CD7EBCF" w14:textId="77777777" w:rsidR="00C50A95" w:rsidRPr="00BD7E31" w:rsidRDefault="00C50A95" w:rsidP="00416506">
            <w:pPr>
              <w:pStyle w:val="tabletext11"/>
              <w:jc w:val="center"/>
              <w:rPr>
                <w:ins w:id="5236" w:author="Author"/>
              </w:rPr>
            </w:pPr>
            <w:ins w:id="5237" w:author="Author">
              <w:r w:rsidRPr="00BD7E31">
                <w:rPr>
                  <w:b/>
                  <w:bCs/>
                </w:rPr>
                <w:t>3.10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27E52CC" w14:textId="77777777" w:rsidR="00C50A95" w:rsidRPr="00BD7E31" w:rsidRDefault="00C50A95" w:rsidP="00416506">
            <w:pPr>
              <w:pStyle w:val="tabletext11"/>
              <w:jc w:val="center"/>
              <w:rPr>
                <w:ins w:id="5238" w:author="Author"/>
              </w:rPr>
            </w:pPr>
            <w:ins w:id="5239" w:author="Author">
              <w:r w:rsidRPr="00BD7E31">
                <w:t>5739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33B137B" w14:textId="77777777" w:rsidR="00C50A95" w:rsidRPr="00BD7E31" w:rsidRDefault="00C50A95" w:rsidP="00416506">
            <w:pPr>
              <w:pStyle w:val="tabletext11"/>
              <w:jc w:val="center"/>
              <w:rPr>
                <w:ins w:id="5240" w:author="Author"/>
              </w:rPr>
            </w:pPr>
            <w:ins w:id="5241" w:author="Author">
              <w:r w:rsidRPr="00BD7E31">
                <w:t>5769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C673871" w14:textId="77777777" w:rsidR="00C50A95" w:rsidRPr="00BD7E31" w:rsidRDefault="00C50A95" w:rsidP="00416506">
            <w:pPr>
              <w:pStyle w:val="tabletext11"/>
              <w:jc w:val="center"/>
              <w:rPr>
                <w:ins w:id="5242" w:author="Author"/>
              </w:rPr>
            </w:pPr>
            <w:ins w:id="5243" w:author="Author">
              <w:r w:rsidRPr="00BD7E31">
                <w:rPr>
                  <w:b/>
                  <w:bCs/>
                </w:rPr>
                <w:t>1.25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EED20F7" w14:textId="77777777" w:rsidR="00C50A95" w:rsidRPr="00BD7E31" w:rsidRDefault="00C50A95" w:rsidP="00416506">
            <w:pPr>
              <w:pStyle w:val="tabletext11"/>
              <w:jc w:val="center"/>
              <w:rPr>
                <w:ins w:id="5244" w:author="Author"/>
              </w:rPr>
            </w:pPr>
            <w:ins w:id="5245" w:author="Author">
              <w:r w:rsidRPr="00BD7E31">
                <w:rPr>
                  <w:b/>
                  <w:bCs/>
                </w:rPr>
                <w:t>3.25</w:t>
              </w:r>
            </w:ins>
          </w:p>
        </w:tc>
      </w:tr>
      <w:tr w:rsidR="00C50A95" w:rsidRPr="00BD7E31" w14:paraId="19DA16DF" w14:textId="77777777" w:rsidTr="00416506">
        <w:trPr>
          <w:cantSplit/>
          <w:trHeight w:val="190"/>
          <w:ins w:id="5246" w:author="Author"/>
        </w:trPr>
        <w:tc>
          <w:tcPr>
            <w:tcW w:w="198" w:type="dxa"/>
            <w:hideMark/>
          </w:tcPr>
          <w:p w14:paraId="2BAE1DC8" w14:textId="77777777" w:rsidR="00C50A95" w:rsidRPr="00BD7E31" w:rsidRDefault="00C50A95" w:rsidP="00416506">
            <w:pPr>
              <w:pStyle w:val="tabletext11"/>
              <w:rPr>
                <w:ins w:id="5247" w:author="Author"/>
              </w:rPr>
            </w:pPr>
            <w:ins w:id="5248" w:author="Author">
              <w:r w:rsidRPr="00BD7E31">
                <w:br/>
              </w:r>
            </w:ins>
          </w:p>
        </w:tc>
        <w:tc>
          <w:tcPr>
            <w:tcW w:w="1117" w:type="dxa"/>
            <w:gridSpan w:val="2"/>
            <w:vMerge/>
            <w:tcBorders>
              <w:top w:val="single" w:sz="6" w:space="0" w:color="auto"/>
              <w:left w:val="single" w:sz="6" w:space="0" w:color="auto"/>
              <w:bottom w:val="single" w:sz="6" w:space="0" w:color="auto"/>
              <w:right w:val="single" w:sz="6" w:space="0" w:color="auto"/>
            </w:tcBorders>
            <w:vAlign w:val="center"/>
            <w:hideMark/>
          </w:tcPr>
          <w:p w14:paraId="51B95041" w14:textId="77777777" w:rsidR="00C50A95" w:rsidRPr="00BD7E31" w:rsidRDefault="00C50A95" w:rsidP="00416506">
            <w:pPr>
              <w:overflowPunct/>
              <w:autoSpaceDE/>
              <w:autoSpaceDN/>
              <w:adjustRightInd/>
              <w:spacing w:before="0" w:line="240" w:lineRule="auto"/>
              <w:jc w:val="left"/>
              <w:rPr>
                <w:ins w:id="5249"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4D48BC35" w14:textId="77777777" w:rsidR="00C50A95" w:rsidRPr="00BD7E31" w:rsidRDefault="00C50A95" w:rsidP="00416506">
            <w:pPr>
              <w:pStyle w:val="tabletext11"/>
              <w:rPr>
                <w:ins w:id="5250" w:author="Author"/>
              </w:rPr>
            </w:pPr>
            <w:ins w:id="5251" w:author="Author">
              <w:r w:rsidRPr="00BD7E31">
                <w:t>Limousine – Seating Eight</w:t>
              </w:r>
              <w:r w:rsidRPr="00BD7E31">
                <w:br/>
                <w:t>Or Fewer</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A691AFC" w14:textId="77777777" w:rsidR="00C50A95" w:rsidRPr="00BD7E31" w:rsidRDefault="00C50A95" w:rsidP="00416506">
            <w:pPr>
              <w:pStyle w:val="tabletext11"/>
              <w:jc w:val="center"/>
              <w:rPr>
                <w:ins w:id="5252" w:author="Author"/>
              </w:rPr>
            </w:pPr>
            <w:ins w:id="5253" w:author="Author">
              <w:r w:rsidRPr="00BD7E31">
                <w:t>4118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D3D3EAB" w14:textId="77777777" w:rsidR="00C50A95" w:rsidRPr="00BD7E31" w:rsidRDefault="00C50A95" w:rsidP="00416506">
            <w:pPr>
              <w:pStyle w:val="tabletext11"/>
              <w:jc w:val="center"/>
              <w:rPr>
                <w:ins w:id="5254" w:author="Author"/>
              </w:rPr>
            </w:pPr>
            <w:ins w:id="5255" w:author="Author">
              <w:r w:rsidRPr="00BD7E31">
                <w:t>4218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199E92F" w14:textId="77777777" w:rsidR="00C50A95" w:rsidRPr="00BD7E31" w:rsidRDefault="00C50A95" w:rsidP="00416506">
            <w:pPr>
              <w:pStyle w:val="tabletext11"/>
              <w:jc w:val="center"/>
              <w:rPr>
                <w:ins w:id="5256" w:author="Author"/>
              </w:rPr>
            </w:pPr>
            <w:ins w:id="5257" w:author="Author">
              <w:r w:rsidRPr="00BD7E31">
                <w:rPr>
                  <w:b/>
                  <w:bCs/>
                </w:rPr>
                <w:t>0.40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2893795B" w14:textId="77777777" w:rsidR="00C50A95" w:rsidRPr="00BD7E31" w:rsidRDefault="00C50A95" w:rsidP="00416506">
            <w:pPr>
              <w:pStyle w:val="tabletext11"/>
              <w:jc w:val="center"/>
              <w:rPr>
                <w:ins w:id="5258" w:author="Author"/>
              </w:rPr>
            </w:pPr>
            <w:ins w:id="5259" w:author="Author">
              <w:r w:rsidRPr="00BD7E31">
                <w:rPr>
                  <w:b/>
                  <w:bCs/>
                </w:rPr>
                <w:t>1.35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CA36443" w14:textId="77777777" w:rsidR="00C50A95" w:rsidRPr="00BD7E31" w:rsidRDefault="00C50A95" w:rsidP="00416506">
            <w:pPr>
              <w:pStyle w:val="tabletext11"/>
              <w:jc w:val="center"/>
              <w:rPr>
                <w:ins w:id="5260" w:author="Author"/>
              </w:rPr>
            </w:pPr>
            <w:ins w:id="5261" w:author="Author">
              <w:r w:rsidRPr="00BD7E31">
                <w:t>4128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34A2DC3" w14:textId="77777777" w:rsidR="00C50A95" w:rsidRPr="00BD7E31" w:rsidRDefault="00C50A95" w:rsidP="00416506">
            <w:pPr>
              <w:pStyle w:val="tabletext11"/>
              <w:jc w:val="center"/>
              <w:rPr>
                <w:ins w:id="5262" w:author="Author"/>
              </w:rPr>
            </w:pPr>
            <w:ins w:id="5263" w:author="Author">
              <w:r w:rsidRPr="00BD7E31">
                <w:t>4228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FCA805C" w14:textId="77777777" w:rsidR="00C50A95" w:rsidRPr="00BD7E31" w:rsidRDefault="00C50A95" w:rsidP="00416506">
            <w:pPr>
              <w:pStyle w:val="tabletext11"/>
              <w:jc w:val="center"/>
              <w:rPr>
                <w:ins w:id="5264" w:author="Author"/>
              </w:rPr>
            </w:pPr>
            <w:ins w:id="5265" w:author="Author">
              <w:r w:rsidRPr="00BD7E31">
                <w:rPr>
                  <w:b/>
                  <w:bCs/>
                </w:rPr>
                <w:t>0.45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6AB2031" w14:textId="77777777" w:rsidR="00C50A95" w:rsidRPr="00BD7E31" w:rsidRDefault="00C50A95" w:rsidP="00416506">
            <w:pPr>
              <w:pStyle w:val="tabletext11"/>
              <w:jc w:val="center"/>
              <w:rPr>
                <w:ins w:id="5266" w:author="Author"/>
              </w:rPr>
            </w:pPr>
            <w:ins w:id="5267" w:author="Author">
              <w:r w:rsidRPr="00BD7E31">
                <w:rPr>
                  <w:b/>
                  <w:bCs/>
                </w:rPr>
                <w:t>1.55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DFEB850" w14:textId="77777777" w:rsidR="00C50A95" w:rsidRPr="00BD7E31" w:rsidRDefault="00C50A95" w:rsidP="00416506">
            <w:pPr>
              <w:pStyle w:val="tabletext11"/>
              <w:jc w:val="center"/>
              <w:rPr>
                <w:ins w:id="5268" w:author="Author"/>
              </w:rPr>
            </w:pPr>
            <w:ins w:id="5269" w:author="Author">
              <w:r w:rsidRPr="00BD7E31">
                <w:t>4138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FF1BDF6" w14:textId="77777777" w:rsidR="00C50A95" w:rsidRPr="00BD7E31" w:rsidRDefault="00C50A95" w:rsidP="00416506">
            <w:pPr>
              <w:pStyle w:val="tabletext11"/>
              <w:jc w:val="center"/>
              <w:rPr>
                <w:ins w:id="5270" w:author="Author"/>
              </w:rPr>
            </w:pPr>
            <w:ins w:id="5271" w:author="Author">
              <w:r w:rsidRPr="00BD7E31">
                <w:t>4238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8116B98" w14:textId="77777777" w:rsidR="00C50A95" w:rsidRPr="00BD7E31" w:rsidRDefault="00C50A95" w:rsidP="00416506">
            <w:pPr>
              <w:pStyle w:val="tabletext11"/>
              <w:jc w:val="center"/>
              <w:rPr>
                <w:ins w:id="5272" w:author="Author"/>
              </w:rPr>
            </w:pPr>
            <w:ins w:id="5273" w:author="Author">
              <w:r w:rsidRPr="00BD7E31">
                <w:rPr>
                  <w:b/>
                  <w:bCs/>
                </w:rPr>
                <w:t>0.50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F598F45" w14:textId="77777777" w:rsidR="00C50A95" w:rsidRPr="00BD7E31" w:rsidRDefault="00C50A95" w:rsidP="00416506">
            <w:pPr>
              <w:pStyle w:val="tabletext11"/>
              <w:jc w:val="center"/>
              <w:rPr>
                <w:ins w:id="5274" w:author="Author"/>
              </w:rPr>
            </w:pPr>
            <w:ins w:id="5275" w:author="Author">
              <w:r w:rsidRPr="00BD7E31">
                <w:rPr>
                  <w:b/>
                  <w:bCs/>
                </w:rPr>
                <w:t>1.65</w:t>
              </w:r>
            </w:ins>
          </w:p>
        </w:tc>
      </w:tr>
      <w:tr w:rsidR="00C50A95" w:rsidRPr="00BD7E31" w14:paraId="6D0A7BE2" w14:textId="77777777" w:rsidTr="00416506">
        <w:trPr>
          <w:cantSplit/>
          <w:trHeight w:val="190"/>
          <w:ins w:id="5276" w:author="Author"/>
        </w:trPr>
        <w:tc>
          <w:tcPr>
            <w:tcW w:w="198" w:type="dxa"/>
            <w:hideMark/>
          </w:tcPr>
          <w:p w14:paraId="5EAC2374" w14:textId="77777777" w:rsidR="00C50A95" w:rsidRPr="00BD7E31" w:rsidRDefault="00C50A95" w:rsidP="00416506">
            <w:pPr>
              <w:pStyle w:val="tabletext11"/>
              <w:rPr>
                <w:ins w:id="5277" w:author="Author"/>
              </w:rPr>
            </w:pPr>
            <w:ins w:id="5278" w:author="Author">
              <w:r w:rsidRPr="00BD7E31">
                <w:br/>
              </w:r>
            </w:ins>
          </w:p>
        </w:tc>
        <w:tc>
          <w:tcPr>
            <w:tcW w:w="1117" w:type="dxa"/>
            <w:gridSpan w:val="2"/>
            <w:vMerge/>
            <w:tcBorders>
              <w:top w:val="single" w:sz="6" w:space="0" w:color="auto"/>
              <w:left w:val="single" w:sz="6" w:space="0" w:color="auto"/>
              <w:bottom w:val="single" w:sz="6" w:space="0" w:color="auto"/>
              <w:right w:val="single" w:sz="6" w:space="0" w:color="auto"/>
            </w:tcBorders>
            <w:vAlign w:val="center"/>
            <w:hideMark/>
          </w:tcPr>
          <w:p w14:paraId="0CD90D0F" w14:textId="77777777" w:rsidR="00C50A95" w:rsidRPr="00BD7E31" w:rsidRDefault="00C50A95" w:rsidP="00416506">
            <w:pPr>
              <w:overflowPunct/>
              <w:autoSpaceDE/>
              <w:autoSpaceDN/>
              <w:adjustRightInd/>
              <w:spacing w:before="0" w:line="240" w:lineRule="auto"/>
              <w:jc w:val="left"/>
              <w:rPr>
                <w:ins w:id="5279"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7DD6ABD9" w14:textId="77777777" w:rsidR="00C50A95" w:rsidRPr="00BD7E31" w:rsidRDefault="00C50A95" w:rsidP="00416506">
            <w:pPr>
              <w:pStyle w:val="tabletext11"/>
              <w:rPr>
                <w:ins w:id="5280" w:author="Author"/>
              </w:rPr>
            </w:pPr>
            <w:ins w:id="5281" w:author="Author">
              <w:r w:rsidRPr="00BD7E31">
                <w:t>Limousine – Seating More</w:t>
              </w:r>
              <w:r w:rsidRPr="00BD7E31">
                <w:br/>
                <w:t>Than Eight</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F8B94E6" w14:textId="77777777" w:rsidR="00C50A95" w:rsidRPr="00BD7E31" w:rsidRDefault="00C50A95" w:rsidP="00416506">
            <w:pPr>
              <w:pStyle w:val="tabletext11"/>
              <w:jc w:val="center"/>
              <w:rPr>
                <w:ins w:id="5282" w:author="Author"/>
              </w:rPr>
            </w:pPr>
            <w:ins w:id="5283" w:author="Author">
              <w:r w:rsidRPr="00BD7E31">
                <w:t>4119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8DC1925" w14:textId="77777777" w:rsidR="00C50A95" w:rsidRPr="00BD7E31" w:rsidRDefault="00C50A95" w:rsidP="00416506">
            <w:pPr>
              <w:pStyle w:val="tabletext11"/>
              <w:jc w:val="center"/>
              <w:rPr>
                <w:ins w:id="5284" w:author="Author"/>
              </w:rPr>
            </w:pPr>
            <w:ins w:id="5285" w:author="Author">
              <w:r w:rsidRPr="00BD7E31">
                <w:t>4219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EBD4EE5" w14:textId="77777777" w:rsidR="00C50A95" w:rsidRPr="00BD7E31" w:rsidRDefault="00C50A95" w:rsidP="00416506">
            <w:pPr>
              <w:pStyle w:val="tabletext11"/>
              <w:jc w:val="center"/>
              <w:rPr>
                <w:ins w:id="5286" w:author="Author"/>
              </w:rPr>
            </w:pPr>
            <w:ins w:id="5287" w:author="Author">
              <w:r w:rsidRPr="00BD7E31">
                <w:rPr>
                  <w:b/>
                  <w:bCs/>
                </w:rPr>
                <w:t>0.45</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4F8898B5" w14:textId="77777777" w:rsidR="00C50A95" w:rsidRPr="00BD7E31" w:rsidRDefault="00C50A95" w:rsidP="00416506">
            <w:pPr>
              <w:pStyle w:val="tabletext11"/>
              <w:jc w:val="center"/>
              <w:rPr>
                <w:ins w:id="5288" w:author="Author"/>
              </w:rPr>
            </w:pPr>
            <w:ins w:id="5289" w:author="Author">
              <w:r w:rsidRPr="00BD7E31">
                <w:rPr>
                  <w:b/>
                  <w:bCs/>
                </w:rPr>
                <w:t>1.40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65738B6" w14:textId="77777777" w:rsidR="00C50A95" w:rsidRPr="00BD7E31" w:rsidRDefault="00C50A95" w:rsidP="00416506">
            <w:pPr>
              <w:pStyle w:val="tabletext11"/>
              <w:jc w:val="center"/>
              <w:rPr>
                <w:ins w:id="5290" w:author="Author"/>
              </w:rPr>
            </w:pPr>
            <w:ins w:id="5291" w:author="Author">
              <w:r w:rsidRPr="00BD7E31">
                <w:t>4129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B27799B" w14:textId="77777777" w:rsidR="00C50A95" w:rsidRPr="00BD7E31" w:rsidRDefault="00C50A95" w:rsidP="00416506">
            <w:pPr>
              <w:pStyle w:val="tabletext11"/>
              <w:jc w:val="center"/>
              <w:rPr>
                <w:ins w:id="5292" w:author="Author"/>
              </w:rPr>
            </w:pPr>
            <w:ins w:id="5293" w:author="Author">
              <w:r w:rsidRPr="00BD7E31">
                <w:t>4229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47100D4" w14:textId="77777777" w:rsidR="00C50A95" w:rsidRPr="00BD7E31" w:rsidRDefault="00C50A95" w:rsidP="00416506">
            <w:pPr>
              <w:pStyle w:val="tabletext11"/>
              <w:jc w:val="center"/>
              <w:rPr>
                <w:ins w:id="5294" w:author="Author"/>
              </w:rPr>
            </w:pPr>
            <w:ins w:id="5295" w:author="Author">
              <w:r w:rsidRPr="00BD7E31">
                <w:rPr>
                  <w:b/>
                  <w:bCs/>
                </w:rPr>
                <w:t>0.50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E39B6D6" w14:textId="77777777" w:rsidR="00C50A95" w:rsidRPr="00BD7E31" w:rsidRDefault="00C50A95" w:rsidP="00416506">
            <w:pPr>
              <w:pStyle w:val="tabletext11"/>
              <w:jc w:val="center"/>
              <w:rPr>
                <w:ins w:id="5296" w:author="Author"/>
              </w:rPr>
            </w:pPr>
            <w:ins w:id="5297" w:author="Author">
              <w:r w:rsidRPr="00BD7E31">
                <w:rPr>
                  <w:b/>
                  <w:bCs/>
                </w:rPr>
                <w:t>1.65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727DFD8" w14:textId="77777777" w:rsidR="00C50A95" w:rsidRPr="00BD7E31" w:rsidRDefault="00C50A95" w:rsidP="00416506">
            <w:pPr>
              <w:pStyle w:val="tabletext11"/>
              <w:jc w:val="center"/>
              <w:rPr>
                <w:ins w:id="5298" w:author="Author"/>
              </w:rPr>
            </w:pPr>
            <w:ins w:id="5299" w:author="Author">
              <w:r w:rsidRPr="00BD7E31">
                <w:t>4139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FC352D6" w14:textId="77777777" w:rsidR="00C50A95" w:rsidRPr="00BD7E31" w:rsidRDefault="00C50A95" w:rsidP="00416506">
            <w:pPr>
              <w:pStyle w:val="tabletext11"/>
              <w:jc w:val="center"/>
              <w:rPr>
                <w:ins w:id="5300" w:author="Author"/>
              </w:rPr>
            </w:pPr>
            <w:ins w:id="5301" w:author="Author">
              <w:r w:rsidRPr="00BD7E31">
                <w:t>4239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34DAEC3" w14:textId="77777777" w:rsidR="00C50A95" w:rsidRPr="00BD7E31" w:rsidRDefault="00C50A95" w:rsidP="00416506">
            <w:pPr>
              <w:pStyle w:val="tabletext11"/>
              <w:jc w:val="center"/>
              <w:rPr>
                <w:ins w:id="5302" w:author="Author"/>
              </w:rPr>
            </w:pPr>
            <w:ins w:id="5303" w:author="Author">
              <w:r w:rsidRPr="00BD7E31">
                <w:rPr>
                  <w:b/>
                  <w:bCs/>
                </w:rPr>
                <w:t>0.55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6365293" w14:textId="77777777" w:rsidR="00C50A95" w:rsidRPr="00BD7E31" w:rsidRDefault="00C50A95" w:rsidP="00416506">
            <w:pPr>
              <w:pStyle w:val="tabletext11"/>
              <w:jc w:val="center"/>
              <w:rPr>
                <w:ins w:id="5304" w:author="Author"/>
              </w:rPr>
            </w:pPr>
            <w:ins w:id="5305" w:author="Author">
              <w:r w:rsidRPr="00BD7E31">
                <w:rPr>
                  <w:b/>
                  <w:bCs/>
                </w:rPr>
                <w:t>1.75</w:t>
              </w:r>
            </w:ins>
          </w:p>
        </w:tc>
      </w:tr>
      <w:tr w:rsidR="00C50A95" w:rsidRPr="00BD7E31" w14:paraId="621E0C26" w14:textId="77777777" w:rsidTr="00416506">
        <w:trPr>
          <w:cantSplit/>
          <w:trHeight w:val="190"/>
          <w:ins w:id="5306" w:author="Author"/>
        </w:trPr>
        <w:tc>
          <w:tcPr>
            <w:tcW w:w="198" w:type="dxa"/>
          </w:tcPr>
          <w:p w14:paraId="463F8CEE" w14:textId="77777777" w:rsidR="00C50A95" w:rsidRPr="00BD7E31" w:rsidRDefault="00C50A95" w:rsidP="00416506">
            <w:pPr>
              <w:pStyle w:val="tabletext11"/>
              <w:rPr>
                <w:ins w:id="5307" w:author="Author"/>
              </w:rPr>
            </w:pPr>
          </w:p>
        </w:tc>
        <w:tc>
          <w:tcPr>
            <w:tcW w:w="1117" w:type="dxa"/>
            <w:gridSpan w:val="2"/>
            <w:vMerge/>
            <w:tcBorders>
              <w:top w:val="single" w:sz="6" w:space="0" w:color="auto"/>
              <w:left w:val="single" w:sz="6" w:space="0" w:color="auto"/>
              <w:bottom w:val="single" w:sz="6" w:space="0" w:color="auto"/>
              <w:right w:val="single" w:sz="6" w:space="0" w:color="auto"/>
            </w:tcBorders>
            <w:vAlign w:val="center"/>
            <w:hideMark/>
          </w:tcPr>
          <w:p w14:paraId="0F0E5BCF" w14:textId="77777777" w:rsidR="00C50A95" w:rsidRPr="00BD7E31" w:rsidRDefault="00C50A95" w:rsidP="00416506">
            <w:pPr>
              <w:overflowPunct/>
              <w:autoSpaceDE/>
              <w:autoSpaceDN/>
              <w:adjustRightInd/>
              <w:spacing w:before="0" w:line="240" w:lineRule="auto"/>
              <w:jc w:val="left"/>
              <w:rPr>
                <w:ins w:id="5308"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34E4C368" w14:textId="77777777" w:rsidR="00C50A95" w:rsidRPr="00BD7E31" w:rsidRDefault="00C50A95" w:rsidP="00416506">
            <w:pPr>
              <w:pStyle w:val="tabletext11"/>
              <w:rPr>
                <w:ins w:id="5309" w:author="Author"/>
              </w:rPr>
            </w:pPr>
            <w:ins w:id="5310" w:author="Author">
              <w:r w:rsidRPr="00BD7E31">
                <w:t>Car Service</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72930E4" w14:textId="77777777" w:rsidR="00C50A95" w:rsidRPr="00BD7E31" w:rsidRDefault="00C50A95" w:rsidP="00416506">
            <w:pPr>
              <w:pStyle w:val="tabletext11"/>
              <w:jc w:val="center"/>
              <w:rPr>
                <w:ins w:id="5311" w:author="Author"/>
              </w:rPr>
            </w:pPr>
            <w:ins w:id="5312" w:author="Author">
              <w:r w:rsidRPr="00BD7E31">
                <w:t>5178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24578F1" w14:textId="77777777" w:rsidR="00C50A95" w:rsidRPr="00BD7E31" w:rsidRDefault="00C50A95" w:rsidP="00416506">
            <w:pPr>
              <w:pStyle w:val="tabletext11"/>
              <w:jc w:val="center"/>
              <w:rPr>
                <w:ins w:id="5313" w:author="Author"/>
              </w:rPr>
            </w:pPr>
            <w:ins w:id="5314" w:author="Author">
              <w:r w:rsidRPr="00BD7E31">
                <w:t>5478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E3D6E6D" w14:textId="77777777" w:rsidR="00C50A95" w:rsidRPr="00BD7E31" w:rsidRDefault="00C50A95" w:rsidP="00416506">
            <w:pPr>
              <w:pStyle w:val="tabletext11"/>
              <w:jc w:val="center"/>
              <w:rPr>
                <w:ins w:id="5315" w:author="Author"/>
              </w:rPr>
            </w:pPr>
            <w:ins w:id="5316" w:author="Author">
              <w:r w:rsidRPr="00BD7E31">
                <w:rPr>
                  <w:b/>
                  <w:bCs/>
                </w:rPr>
                <w:t>0.90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65C1F9E7" w14:textId="77777777" w:rsidR="00C50A95" w:rsidRPr="00BD7E31" w:rsidRDefault="00C50A95" w:rsidP="00416506">
            <w:pPr>
              <w:pStyle w:val="tabletext11"/>
              <w:jc w:val="center"/>
              <w:rPr>
                <w:ins w:id="5317" w:author="Author"/>
              </w:rPr>
            </w:pPr>
            <w:ins w:id="5318" w:author="Author">
              <w:r w:rsidRPr="00BD7E31">
                <w:rPr>
                  <w:b/>
                  <w:bCs/>
                </w:rPr>
                <w:t>2.55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D9CF67F" w14:textId="77777777" w:rsidR="00C50A95" w:rsidRPr="00BD7E31" w:rsidRDefault="00C50A95" w:rsidP="00416506">
            <w:pPr>
              <w:pStyle w:val="tabletext11"/>
              <w:jc w:val="center"/>
              <w:rPr>
                <w:ins w:id="5319" w:author="Author"/>
              </w:rPr>
            </w:pPr>
            <w:ins w:id="5320" w:author="Author">
              <w:r w:rsidRPr="00BD7E31">
                <w:t>5278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9A94F55" w14:textId="77777777" w:rsidR="00C50A95" w:rsidRPr="00BD7E31" w:rsidRDefault="00C50A95" w:rsidP="00416506">
            <w:pPr>
              <w:pStyle w:val="tabletext11"/>
              <w:jc w:val="center"/>
              <w:rPr>
                <w:ins w:id="5321" w:author="Author"/>
              </w:rPr>
            </w:pPr>
            <w:ins w:id="5322" w:author="Author">
              <w:r w:rsidRPr="00BD7E31">
                <w:t>5578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F5570FC" w14:textId="77777777" w:rsidR="00C50A95" w:rsidRPr="00BD7E31" w:rsidRDefault="00C50A95" w:rsidP="00416506">
            <w:pPr>
              <w:pStyle w:val="tabletext11"/>
              <w:jc w:val="center"/>
              <w:rPr>
                <w:ins w:id="5323" w:author="Author"/>
              </w:rPr>
            </w:pPr>
            <w:ins w:id="5324" w:author="Author">
              <w:r w:rsidRPr="00BD7E31">
                <w:rPr>
                  <w:b/>
                  <w:bCs/>
                </w:rPr>
                <w:t>1.05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BDC25C0" w14:textId="77777777" w:rsidR="00C50A95" w:rsidRPr="00BD7E31" w:rsidRDefault="00C50A95" w:rsidP="00416506">
            <w:pPr>
              <w:pStyle w:val="tabletext11"/>
              <w:jc w:val="center"/>
              <w:rPr>
                <w:ins w:id="5325" w:author="Author"/>
              </w:rPr>
            </w:pPr>
            <w:ins w:id="5326" w:author="Author">
              <w:r w:rsidRPr="00BD7E31">
                <w:rPr>
                  <w:b/>
                  <w:bCs/>
                </w:rPr>
                <w:t>2.95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7A1050D" w14:textId="77777777" w:rsidR="00C50A95" w:rsidRPr="00BD7E31" w:rsidRDefault="00C50A95" w:rsidP="00416506">
            <w:pPr>
              <w:pStyle w:val="tabletext11"/>
              <w:jc w:val="center"/>
              <w:rPr>
                <w:ins w:id="5327" w:author="Author"/>
              </w:rPr>
            </w:pPr>
            <w:ins w:id="5328" w:author="Author">
              <w:r w:rsidRPr="00BD7E31">
                <w:t>5378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74B9672" w14:textId="77777777" w:rsidR="00C50A95" w:rsidRPr="00BD7E31" w:rsidRDefault="00C50A95" w:rsidP="00416506">
            <w:pPr>
              <w:pStyle w:val="tabletext11"/>
              <w:jc w:val="center"/>
              <w:rPr>
                <w:ins w:id="5329" w:author="Author"/>
              </w:rPr>
            </w:pPr>
            <w:ins w:id="5330" w:author="Author">
              <w:r w:rsidRPr="00BD7E31">
                <w:t>5678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9D75B45" w14:textId="77777777" w:rsidR="00C50A95" w:rsidRPr="00BD7E31" w:rsidRDefault="00C50A95" w:rsidP="00416506">
            <w:pPr>
              <w:pStyle w:val="tabletext11"/>
              <w:jc w:val="center"/>
              <w:rPr>
                <w:ins w:id="5331" w:author="Author"/>
              </w:rPr>
            </w:pPr>
            <w:ins w:id="5332" w:author="Author">
              <w:r w:rsidRPr="00BD7E31">
                <w:rPr>
                  <w:b/>
                  <w:bCs/>
                </w:rPr>
                <w:t>1.15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5D54754" w14:textId="77777777" w:rsidR="00C50A95" w:rsidRPr="00BD7E31" w:rsidRDefault="00C50A95" w:rsidP="00416506">
            <w:pPr>
              <w:pStyle w:val="tabletext11"/>
              <w:jc w:val="center"/>
              <w:rPr>
                <w:ins w:id="5333" w:author="Author"/>
              </w:rPr>
            </w:pPr>
            <w:ins w:id="5334" w:author="Author">
              <w:r w:rsidRPr="00BD7E31">
                <w:rPr>
                  <w:b/>
                  <w:bCs/>
                </w:rPr>
                <w:t>3.10</w:t>
              </w:r>
            </w:ins>
          </w:p>
        </w:tc>
      </w:tr>
      <w:tr w:rsidR="00C50A95" w:rsidRPr="00BD7E31" w14:paraId="58B75004" w14:textId="77777777" w:rsidTr="00416506">
        <w:trPr>
          <w:cantSplit/>
          <w:trHeight w:val="190"/>
          <w:ins w:id="5335" w:author="Author"/>
        </w:trPr>
        <w:tc>
          <w:tcPr>
            <w:tcW w:w="198" w:type="dxa"/>
            <w:hideMark/>
          </w:tcPr>
          <w:p w14:paraId="35C4F535" w14:textId="77777777" w:rsidR="00C50A95" w:rsidRPr="00BD7E31" w:rsidRDefault="00C50A95" w:rsidP="00416506">
            <w:pPr>
              <w:pStyle w:val="tabletext11"/>
              <w:rPr>
                <w:ins w:id="5336" w:author="Author"/>
              </w:rPr>
            </w:pPr>
            <w:ins w:id="5337" w:author="Author">
              <w:r w:rsidRPr="00BD7E31">
                <w:br/>
              </w:r>
              <w:r w:rsidRPr="00BD7E31">
                <w:br/>
              </w:r>
            </w:ins>
          </w:p>
        </w:tc>
        <w:tc>
          <w:tcPr>
            <w:tcW w:w="1117" w:type="dxa"/>
            <w:gridSpan w:val="2"/>
            <w:vMerge w:val="restart"/>
            <w:tcBorders>
              <w:top w:val="single" w:sz="6" w:space="0" w:color="auto"/>
              <w:left w:val="single" w:sz="6" w:space="0" w:color="auto"/>
              <w:bottom w:val="nil"/>
              <w:right w:val="single" w:sz="6" w:space="0" w:color="auto"/>
            </w:tcBorders>
            <w:vAlign w:val="center"/>
            <w:hideMark/>
          </w:tcPr>
          <w:p w14:paraId="5FFFBF34" w14:textId="77777777" w:rsidR="00C50A95" w:rsidRPr="00BD7E31" w:rsidRDefault="00C50A95" w:rsidP="00416506">
            <w:pPr>
              <w:pStyle w:val="tabletext11"/>
              <w:rPr>
                <w:ins w:id="5338" w:author="Author"/>
              </w:rPr>
            </w:pPr>
            <w:ins w:id="5339" w:author="Author">
              <w:r w:rsidRPr="00BD7E31">
                <w:t>School And Church Buses</w:t>
              </w:r>
            </w:ins>
          </w:p>
        </w:tc>
        <w:tc>
          <w:tcPr>
            <w:tcW w:w="1398" w:type="dxa"/>
            <w:tcBorders>
              <w:top w:val="single" w:sz="6" w:space="0" w:color="auto"/>
              <w:left w:val="single" w:sz="6" w:space="0" w:color="auto"/>
              <w:bottom w:val="single" w:sz="6" w:space="0" w:color="auto"/>
              <w:right w:val="single" w:sz="6" w:space="0" w:color="auto"/>
            </w:tcBorders>
            <w:hideMark/>
          </w:tcPr>
          <w:p w14:paraId="71571CA2" w14:textId="77777777" w:rsidR="00C50A95" w:rsidRPr="00BD7E31" w:rsidRDefault="00C50A95" w:rsidP="00416506">
            <w:pPr>
              <w:pStyle w:val="tabletext11"/>
              <w:rPr>
                <w:ins w:id="5340" w:author="Author"/>
              </w:rPr>
            </w:pPr>
            <w:ins w:id="5341" w:author="Author">
              <w:r w:rsidRPr="00BD7E31">
                <w:t>School Bus</w:t>
              </w:r>
              <w:r w:rsidRPr="00BD7E31">
                <w:br/>
                <w:t>Owned By</w:t>
              </w:r>
              <w:r w:rsidRPr="00BD7E31">
                <w:br/>
                <w:t>Political</w:t>
              </w:r>
              <w:r w:rsidRPr="00BD7E31">
                <w:br/>
                <w:t>Subdivision</w:t>
              </w:r>
              <w:r w:rsidRPr="00BD7E31">
                <w:br/>
                <w:t>Or School District</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5F25E86" w14:textId="77777777" w:rsidR="00C50A95" w:rsidRPr="00BD7E31" w:rsidRDefault="00C50A95" w:rsidP="00416506">
            <w:pPr>
              <w:pStyle w:val="tabletext11"/>
              <w:jc w:val="center"/>
              <w:rPr>
                <w:ins w:id="5342" w:author="Author"/>
              </w:rPr>
            </w:pPr>
            <w:ins w:id="5343" w:author="Author">
              <w:r w:rsidRPr="00BD7E31">
                <w:t>615-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E211545" w14:textId="77777777" w:rsidR="00C50A95" w:rsidRPr="00BD7E31" w:rsidRDefault="00C50A95" w:rsidP="00416506">
            <w:pPr>
              <w:pStyle w:val="tabletext11"/>
              <w:jc w:val="center"/>
              <w:rPr>
                <w:ins w:id="5344" w:author="Author"/>
              </w:rPr>
            </w:pPr>
            <w:ins w:id="5345" w:author="Author">
              <w:r w:rsidRPr="00BD7E31">
                <w:t>618-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639C2B2" w14:textId="77777777" w:rsidR="00C50A95" w:rsidRPr="00BD7E31" w:rsidRDefault="00C50A95" w:rsidP="00416506">
            <w:pPr>
              <w:pStyle w:val="tabletext11"/>
              <w:jc w:val="center"/>
              <w:rPr>
                <w:ins w:id="5346" w:author="Author"/>
              </w:rPr>
            </w:pPr>
            <w:ins w:id="5347" w:author="Author">
              <w:r w:rsidRPr="00BD7E31">
                <w:rPr>
                  <w:b/>
                  <w:bCs/>
                </w:rPr>
                <w:t>1.20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30EEFD35" w14:textId="77777777" w:rsidR="00C50A95" w:rsidRPr="00BD7E31" w:rsidRDefault="00C50A95" w:rsidP="00416506">
            <w:pPr>
              <w:pStyle w:val="tabletext11"/>
              <w:jc w:val="center"/>
              <w:rPr>
                <w:ins w:id="5348" w:author="Author"/>
              </w:rPr>
            </w:pPr>
            <w:ins w:id="5349" w:author="Author">
              <w:r w:rsidRPr="00BD7E31">
                <w:rPr>
                  <w:b/>
                  <w:bCs/>
                </w:rPr>
                <w:t>0.50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B74AC39" w14:textId="77777777" w:rsidR="00C50A95" w:rsidRPr="00BD7E31" w:rsidRDefault="00C50A95" w:rsidP="00416506">
            <w:pPr>
              <w:pStyle w:val="tabletext11"/>
              <w:jc w:val="center"/>
              <w:rPr>
                <w:ins w:id="5350" w:author="Author"/>
              </w:rPr>
            </w:pPr>
            <w:ins w:id="5351" w:author="Author">
              <w:r w:rsidRPr="00BD7E31">
                <w:t>616-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5FFFBF9" w14:textId="77777777" w:rsidR="00C50A95" w:rsidRPr="00BD7E31" w:rsidRDefault="00C50A95" w:rsidP="00416506">
            <w:pPr>
              <w:pStyle w:val="tabletext11"/>
              <w:jc w:val="center"/>
              <w:rPr>
                <w:ins w:id="5352" w:author="Author"/>
              </w:rPr>
            </w:pPr>
            <w:ins w:id="5353" w:author="Author">
              <w:r w:rsidRPr="00BD7E31">
                <w:t>619-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8723D32" w14:textId="77777777" w:rsidR="00C50A95" w:rsidRPr="00BD7E31" w:rsidRDefault="00C50A95" w:rsidP="00416506">
            <w:pPr>
              <w:pStyle w:val="tabletext11"/>
              <w:jc w:val="center"/>
              <w:rPr>
                <w:ins w:id="5354" w:author="Author"/>
              </w:rPr>
            </w:pPr>
            <w:ins w:id="5355" w:author="Author">
              <w:r w:rsidRPr="00BD7E31">
                <w:rPr>
                  <w:b/>
                  <w:bCs/>
                </w:rPr>
                <w:t>1.40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1A29AC8" w14:textId="77777777" w:rsidR="00C50A95" w:rsidRPr="00BD7E31" w:rsidRDefault="00C50A95" w:rsidP="00416506">
            <w:pPr>
              <w:pStyle w:val="tabletext11"/>
              <w:jc w:val="center"/>
              <w:rPr>
                <w:ins w:id="5356" w:author="Author"/>
              </w:rPr>
            </w:pPr>
            <w:ins w:id="5357" w:author="Author">
              <w:r w:rsidRPr="00BD7E31">
                <w:rPr>
                  <w:b/>
                  <w:bCs/>
                </w:rPr>
                <w:t>0.55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618A88C" w14:textId="77777777" w:rsidR="00C50A95" w:rsidRPr="00BD7E31" w:rsidRDefault="00C50A95" w:rsidP="00416506">
            <w:pPr>
              <w:pStyle w:val="tabletext11"/>
              <w:jc w:val="center"/>
              <w:rPr>
                <w:ins w:id="5358" w:author="Author"/>
              </w:rPr>
            </w:pPr>
            <w:ins w:id="5359" w:author="Author">
              <w:r w:rsidRPr="00BD7E31">
                <w:t>617-</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B06DE0D" w14:textId="77777777" w:rsidR="00C50A95" w:rsidRPr="00BD7E31" w:rsidRDefault="00C50A95" w:rsidP="00416506">
            <w:pPr>
              <w:pStyle w:val="tabletext11"/>
              <w:jc w:val="center"/>
              <w:rPr>
                <w:ins w:id="5360" w:author="Author"/>
              </w:rPr>
            </w:pPr>
            <w:ins w:id="5361" w:author="Author">
              <w:r w:rsidRPr="00BD7E31">
                <w:t>610-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18159D6" w14:textId="77777777" w:rsidR="00C50A95" w:rsidRPr="00BD7E31" w:rsidRDefault="00C50A95" w:rsidP="00416506">
            <w:pPr>
              <w:pStyle w:val="tabletext11"/>
              <w:jc w:val="center"/>
              <w:rPr>
                <w:ins w:id="5362" w:author="Author"/>
              </w:rPr>
            </w:pPr>
            <w:ins w:id="5363" w:author="Author">
              <w:r w:rsidRPr="00BD7E31">
                <w:rPr>
                  <w:b/>
                  <w:bCs/>
                </w:rPr>
                <w:t>1.50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A603AA9" w14:textId="77777777" w:rsidR="00C50A95" w:rsidRPr="00BD7E31" w:rsidRDefault="00C50A95" w:rsidP="00416506">
            <w:pPr>
              <w:pStyle w:val="tabletext11"/>
              <w:jc w:val="center"/>
              <w:rPr>
                <w:ins w:id="5364" w:author="Author"/>
              </w:rPr>
            </w:pPr>
            <w:ins w:id="5365" w:author="Author">
              <w:r w:rsidRPr="00BD7E31">
                <w:rPr>
                  <w:b/>
                  <w:bCs/>
                </w:rPr>
                <w:t>0.60</w:t>
              </w:r>
            </w:ins>
          </w:p>
        </w:tc>
      </w:tr>
      <w:tr w:rsidR="00C50A95" w:rsidRPr="00BD7E31" w14:paraId="0D7993E1" w14:textId="77777777" w:rsidTr="00416506">
        <w:trPr>
          <w:cantSplit/>
          <w:trHeight w:val="190"/>
          <w:ins w:id="5366" w:author="Author"/>
        </w:trPr>
        <w:tc>
          <w:tcPr>
            <w:tcW w:w="198" w:type="dxa"/>
          </w:tcPr>
          <w:p w14:paraId="0B859594" w14:textId="77777777" w:rsidR="00C50A95" w:rsidRPr="00BD7E31" w:rsidRDefault="00C50A95" w:rsidP="00416506">
            <w:pPr>
              <w:pStyle w:val="tabletext11"/>
              <w:rPr>
                <w:ins w:id="5367" w:author="Author"/>
              </w:rPr>
            </w:pPr>
          </w:p>
        </w:tc>
        <w:tc>
          <w:tcPr>
            <w:tcW w:w="1117" w:type="dxa"/>
            <w:gridSpan w:val="2"/>
            <w:vMerge/>
            <w:tcBorders>
              <w:top w:val="single" w:sz="6" w:space="0" w:color="auto"/>
              <w:left w:val="single" w:sz="6" w:space="0" w:color="auto"/>
              <w:bottom w:val="nil"/>
              <w:right w:val="single" w:sz="6" w:space="0" w:color="auto"/>
            </w:tcBorders>
            <w:vAlign w:val="center"/>
            <w:hideMark/>
          </w:tcPr>
          <w:p w14:paraId="1EC8065D" w14:textId="77777777" w:rsidR="00C50A95" w:rsidRPr="00BD7E31" w:rsidRDefault="00C50A95" w:rsidP="00416506">
            <w:pPr>
              <w:overflowPunct/>
              <w:autoSpaceDE/>
              <w:autoSpaceDN/>
              <w:adjustRightInd/>
              <w:spacing w:before="0" w:line="240" w:lineRule="auto"/>
              <w:jc w:val="left"/>
              <w:rPr>
                <w:ins w:id="5368"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7AA8EF14" w14:textId="77777777" w:rsidR="00C50A95" w:rsidRPr="00BD7E31" w:rsidRDefault="00C50A95" w:rsidP="00416506">
            <w:pPr>
              <w:pStyle w:val="tabletext11"/>
              <w:rPr>
                <w:ins w:id="5369" w:author="Author"/>
              </w:rPr>
            </w:pPr>
            <w:ins w:id="5370" w:author="Author">
              <w:r w:rsidRPr="00BD7E31">
                <w:t>Other School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DE8D58A" w14:textId="77777777" w:rsidR="00C50A95" w:rsidRPr="00BD7E31" w:rsidRDefault="00C50A95" w:rsidP="00416506">
            <w:pPr>
              <w:pStyle w:val="tabletext11"/>
              <w:jc w:val="center"/>
              <w:rPr>
                <w:ins w:id="5371" w:author="Author"/>
              </w:rPr>
            </w:pPr>
            <w:ins w:id="5372" w:author="Author">
              <w:r w:rsidRPr="00BD7E31">
                <w:t>625-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854F1F7" w14:textId="77777777" w:rsidR="00C50A95" w:rsidRPr="00BD7E31" w:rsidRDefault="00C50A95" w:rsidP="00416506">
            <w:pPr>
              <w:pStyle w:val="tabletext11"/>
              <w:jc w:val="center"/>
              <w:rPr>
                <w:ins w:id="5373" w:author="Author"/>
              </w:rPr>
            </w:pPr>
            <w:ins w:id="5374" w:author="Author">
              <w:r w:rsidRPr="00BD7E31">
                <w:t>628-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DD35A9C" w14:textId="77777777" w:rsidR="00C50A95" w:rsidRPr="00BD7E31" w:rsidRDefault="00C50A95" w:rsidP="00416506">
            <w:pPr>
              <w:pStyle w:val="tabletext11"/>
              <w:jc w:val="center"/>
              <w:rPr>
                <w:ins w:id="5375" w:author="Author"/>
              </w:rPr>
            </w:pPr>
            <w:ins w:id="5376" w:author="Author">
              <w:r w:rsidRPr="00BD7E31">
                <w:rPr>
                  <w:b/>
                  <w:bCs/>
                </w:rPr>
                <w:t>1.50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1047F043" w14:textId="77777777" w:rsidR="00C50A95" w:rsidRPr="00BD7E31" w:rsidRDefault="00C50A95" w:rsidP="00416506">
            <w:pPr>
              <w:pStyle w:val="tabletext11"/>
              <w:jc w:val="center"/>
              <w:rPr>
                <w:ins w:id="5377" w:author="Author"/>
              </w:rPr>
            </w:pPr>
            <w:ins w:id="5378" w:author="Author">
              <w:r w:rsidRPr="00BD7E31">
                <w:rPr>
                  <w:b/>
                  <w:bCs/>
                </w:rPr>
                <w:t>0.50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2D8E8CC" w14:textId="77777777" w:rsidR="00C50A95" w:rsidRPr="00BD7E31" w:rsidRDefault="00C50A95" w:rsidP="00416506">
            <w:pPr>
              <w:pStyle w:val="tabletext11"/>
              <w:jc w:val="center"/>
              <w:rPr>
                <w:ins w:id="5379" w:author="Author"/>
              </w:rPr>
            </w:pPr>
            <w:ins w:id="5380" w:author="Author">
              <w:r w:rsidRPr="00BD7E31">
                <w:t>626-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667A543" w14:textId="77777777" w:rsidR="00C50A95" w:rsidRPr="00BD7E31" w:rsidRDefault="00C50A95" w:rsidP="00416506">
            <w:pPr>
              <w:pStyle w:val="tabletext11"/>
              <w:jc w:val="center"/>
              <w:rPr>
                <w:ins w:id="5381" w:author="Author"/>
              </w:rPr>
            </w:pPr>
            <w:ins w:id="5382" w:author="Author">
              <w:r w:rsidRPr="00BD7E31">
                <w:t>629-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13BDC4D" w14:textId="77777777" w:rsidR="00C50A95" w:rsidRPr="00BD7E31" w:rsidRDefault="00C50A95" w:rsidP="00416506">
            <w:pPr>
              <w:pStyle w:val="tabletext11"/>
              <w:jc w:val="center"/>
              <w:rPr>
                <w:ins w:id="5383" w:author="Author"/>
              </w:rPr>
            </w:pPr>
            <w:ins w:id="5384" w:author="Author">
              <w:r w:rsidRPr="00BD7E31">
                <w:rPr>
                  <w:b/>
                  <w:bCs/>
                </w:rPr>
                <w:t>1.75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07F2B19" w14:textId="77777777" w:rsidR="00C50A95" w:rsidRPr="00BD7E31" w:rsidRDefault="00C50A95" w:rsidP="00416506">
            <w:pPr>
              <w:pStyle w:val="tabletext11"/>
              <w:jc w:val="center"/>
              <w:rPr>
                <w:ins w:id="5385" w:author="Author"/>
              </w:rPr>
            </w:pPr>
            <w:ins w:id="5386" w:author="Author">
              <w:r w:rsidRPr="00BD7E31">
                <w:rPr>
                  <w:b/>
                  <w:bCs/>
                </w:rPr>
                <w:t>0.55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9A52F9A" w14:textId="77777777" w:rsidR="00C50A95" w:rsidRPr="00BD7E31" w:rsidRDefault="00C50A95" w:rsidP="00416506">
            <w:pPr>
              <w:pStyle w:val="tabletext11"/>
              <w:jc w:val="center"/>
              <w:rPr>
                <w:ins w:id="5387" w:author="Author"/>
              </w:rPr>
            </w:pPr>
            <w:ins w:id="5388" w:author="Author">
              <w:r w:rsidRPr="00BD7E31">
                <w:t>627-</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12018C4" w14:textId="77777777" w:rsidR="00C50A95" w:rsidRPr="00BD7E31" w:rsidRDefault="00C50A95" w:rsidP="00416506">
            <w:pPr>
              <w:pStyle w:val="tabletext11"/>
              <w:jc w:val="center"/>
              <w:rPr>
                <w:ins w:id="5389" w:author="Author"/>
              </w:rPr>
            </w:pPr>
            <w:ins w:id="5390" w:author="Author">
              <w:r w:rsidRPr="00BD7E31">
                <w:t>620-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762C74F" w14:textId="77777777" w:rsidR="00C50A95" w:rsidRPr="00BD7E31" w:rsidRDefault="00C50A95" w:rsidP="00416506">
            <w:pPr>
              <w:pStyle w:val="tabletext11"/>
              <w:jc w:val="center"/>
              <w:rPr>
                <w:ins w:id="5391" w:author="Author"/>
              </w:rPr>
            </w:pPr>
            <w:ins w:id="5392" w:author="Author">
              <w:r w:rsidRPr="00BD7E31">
                <w:rPr>
                  <w:b/>
                  <w:bCs/>
                </w:rPr>
                <w:t>1.90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384ECB4" w14:textId="77777777" w:rsidR="00C50A95" w:rsidRPr="00BD7E31" w:rsidRDefault="00C50A95" w:rsidP="00416506">
            <w:pPr>
              <w:pStyle w:val="tabletext11"/>
              <w:jc w:val="center"/>
              <w:rPr>
                <w:ins w:id="5393" w:author="Author"/>
              </w:rPr>
            </w:pPr>
            <w:ins w:id="5394" w:author="Author">
              <w:r w:rsidRPr="00BD7E31">
                <w:rPr>
                  <w:b/>
                  <w:bCs/>
                </w:rPr>
                <w:t>0.60</w:t>
              </w:r>
            </w:ins>
          </w:p>
        </w:tc>
      </w:tr>
      <w:tr w:rsidR="00C50A95" w:rsidRPr="00BD7E31" w14:paraId="63A30DA7" w14:textId="77777777" w:rsidTr="00416506">
        <w:trPr>
          <w:cantSplit/>
          <w:trHeight w:val="190"/>
          <w:ins w:id="5395" w:author="Author"/>
        </w:trPr>
        <w:tc>
          <w:tcPr>
            <w:tcW w:w="198" w:type="dxa"/>
          </w:tcPr>
          <w:p w14:paraId="0C2AD417" w14:textId="77777777" w:rsidR="00C50A95" w:rsidRPr="00BD7E31" w:rsidRDefault="00C50A95" w:rsidP="00416506">
            <w:pPr>
              <w:pStyle w:val="tabletext11"/>
              <w:rPr>
                <w:ins w:id="5396" w:author="Author"/>
              </w:rPr>
            </w:pPr>
          </w:p>
        </w:tc>
        <w:tc>
          <w:tcPr>
            <w:tcW w:w="1117" w:type="dxa"/>
            <w:gridSpan w:val="2"/>
            <w:vMerge/>
            <w:tcBorders>
              <w:top w:val="single" w:sz="6" w:space="0" w:color="auto"/>
              <w:left w:val="single" w:sz="6" w:space="0" w:color="auto"/>
              <w:bottom w:val="single" w:sz="6" w:space="0" w:color="auto"/>
              <w:right w:val="single" w:sz="6" w:space="0" w:color="auto"/>
            </w:tcBorders>
            <w:vAlign w:val="center"/>
            <w:hideMark/>
          </w:tcPr>
          <w:p w14:paraId="6217366B" w14:textId="77777777" w:rsidR="00C50A95" w:rsidRPr="00BD7E31" w:rsidRDefault="00C50A95" w:rsidP="00416506">
            <w:pPr>
              <w:overflowPunct/>
              <w:autoSpaceDE/>
              <w:autoSpaceDN/>
              <w:adjustRightInd/>
              <w:spacing w:before="0" w:line="240" w:lineRule="auto"/>
              <w:jc w:val="left"/>
              <w:rPr>
                <w:ins w:id="5397"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2F8F8C53" w14:textId="77777777" w:rsidR="00C50A95" w:rsidRPr="00BD7E31" w:rsidRDefault="00C50A95" w:rsidP="00416506">
            <w:pPr>
              <w:pStyle w:val="tabletext11"/>
              <w:rPr>
                <w:ins w:id="5398" w:author="Author"/>
              </w:rPr>
            </w:pPr>
            <w:ins w:id="5399" w:author="Author">
              <w:r w:rsidRPr="00BD7E31">
                <w:t>Church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10723BF" w14:textId="77777777" w:rsidR="00C50A95" w:rsidRPr="00BD7E31" w:rsidRDefault="00C50A95" w:rsidP="00416506">
            <w:pPr>
              <w:pStyle w:val="tabletext11"/>
              <w:jc w:val="center"/>
              <w:rPr>
                <w:ins w:id="5400" w:author="Author"/>
              </w:rPr>
            </w:pPr>
            <w:ins w:id="5401" w:author="Author">
              <w:r w:rsidRPr="00BD7E31">
                <w:t>635-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9F316D2" w14:textId="77777777" w:rsidR="00C50A95" w:rsidRPr="00BD7E31" w:rsidRDefault="00C50A95" w:rsidP="00416506">
            <w:pPr>
              <w:pStyle w:val="tabletext11"/>
              <w:jc w:val="center"/>
              <w:rPr>
                <w:ins w:id="5402" w:author="Author"/>
              </w:rPr>
            </w:pPr>
            <w:ins w:id="5403" w:author="Author">
              <w:r w:rsidRPr="00BD7E31">
                <w:t>638-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DBF7E95" w14:textId="77777777" w:rsidR="00C50A95" w:rsidRPr="00BD7E31" w:rsidRDefault="00C50A95" w:rsidP="00416506">
            <w:pPr>
              <w:pStyle w:val="tabletext11"/>
              <w:jc w:val="center"/>
              <w:rPr>
                <w:ins w:id="5404" w:author="Author"/>
              </w:rPr>
            </w:pPr>
            <w:ins w:id="5405" w:author="Author">
              <w:r w:rsidRPr="00BD7E31">
                <w:rPr>
                  <w:b/>
                  <w:bCs/>
                </w:rPr>
                <w:t>1.00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3668038E" w14:textId="77777777" w:rsidR="00C50A95" w:rsidRPr="00BD7E31" w:rsidRDefault="00C50A95" w:rsidP="00416506">
            <w:pPr>
              <w:pStyle w:val="tabletext11"/>
              <w:jc w:val="center"/>
              <w:rPr>
                <w:ins w:id="5406" w:author="Author"/>
              </w:rPr>
            </w:pPr>
            <w:ins w:id="5407" w:author="Author">
              <w:r w:rsidRPr="00BD7E31">
                <w:rPr>
                  <w:b/>
                  <w:bCs/>
                </w:rPr>
                <w:t>1.00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F5D27F1" w14:textId="77777777" w:rsidR="00C50A95" w:rsidRPr="00BD7E31" w:rsidRDefault="00C50A95" w:rsidP="00416506">
            <w:pPr>
              <w:pStyle w:val="tabletext11"/>
              <w:jc w:val="center"/>
              <w:rPr>
                <w:ins w:id="5408" w:author="Author"/>
              </w:rPr>
            </w:pPr>
            <w:ins w:id="5409" w:author="Author">
              <w:r w:rsidRPr="00BD7E31">
                <w:t>636-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3D21BB9" w14:textId="77777777" w:rsidR="00C50A95" w:rsidRPr="00BD7E31" w:rsidRDefault="00C50A95" w:rsidP="00416506">
            <w:pPr>
              <w:pStyle w:val="tabletext11"/>
              <w:jc w:val="center"/>
              <w:rPr>
                <w:ins w:id="5410" w:author="Author"/>
              </w:rPr>
            </w:pPr>
            <w:ins w:id="5411" w:author="Author">
              <w:r w:rsidRPr="00BD7E31">
                <w:t>639-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E7E5382" w14:textId="77777777" w:rsidR="00C50A95" w:rsidRPr="00BD7E31" w:rsidRDefault="00C50A95" w:rsidP="00416506">
            <w:pPr>
              <w:pStyle w:val="tabletext11"/>
              <w:jc w:val="center"/>
              <w:rPr>
                <w:ins w:id="5412" w:author="Author"/>
              </w:rPr>
            </w:pPr>
            <w:ins w:id="5413" w:author="Author">
              <w:r w:rsidRPr="00BD7E31">
                <w:rPr>
                  <w:b/>
                  <w:bCs/>
                </w:rPr>
                <w:t>1.15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F56911E" w14:textId="77777777" w:rsidR="00C50A95" w:rsidRPr="00BD7E31" w:rsidRDefault="00C50A95" w:rsidP="00416506">
            <w:pPr>
              <w:pStyle w:val="tabletext11"/>
              <w:jc w:val="center"/>
              <w:rPr>
                <w:ins w:id="5414" w:author="Author"/>
              </w:rPr>
            </w:pPr>
            <w:ins w:id="5415" w:author="Author">
              <w:r w:rsidRPr="00BD7E31">
                <w:rPr>
                  <w:b/>
                  <w:bCs/>
                </w:rPr>
                <w:t>1.15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70A2582" w14:textId="77777777" w:rsidR="00C50A95" w:rsidRPr="00BD7E31" w:rsidRDefault="00C50A95" w:rsidP="00416506">
            <w:pPr>
              <w:pStyle w:val="tabletext11"/>
              <w:jc w:val="center"/>
              <w:rPr>
                <w:ins w:id="5416" w:author="Author"/>
              </w:rPr>
            </w:pPr>
            <w:ins w:id="5417" w:author="Author">
              <w:r w:rsidRPr="00BD7E31">
                <w:t>637-</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B4DBE93" w14:textId="77777777" w:rsidR="00C50A95" w:rsidRPr="00BD7E31" w:rsidRDefault="00C50A95" w:rsidP="00416506">
            <w:pPr>
              <w:pStyle w:val="tabletext11"/>
              <w:jc w:val="center"/>
              <w:rPr>
                <w:ins w:id="5418" w:author="Author"/>
              </w:rPr>
            </w:pPr>
            <w:ins w:id="5419" w:author="Author">
              <w:r w:rsidRPr="00BD7E31">
                <w:t>630-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094D8C9" w14:textId="77777777" w:rsidR="00C50A95" w:rsidRPr="00BD7E31" w:rsidRDefault="00C50A95" w:rsidP="00416506">
            <w:pPr>
              <w:pStyle w:val="tabletext11"/>
              <w:jc w:val="center"/>
              <w:rPr>
                <w:ins w:id="5420" w:author="Author"/>
              </w:rPr>
            </w:pPr>
            <w:ins w:id="5421" w:author="Author">
              <w:r w:rsidRPr="00BD7E31">
                <w:rPr>
                  <w:b/>
                  <w:bCs/>
                </w:rPr>
                <w:t>1.25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94D4028" w14:textId="77777777" w:rsidR="00C50A95" w:rsidRPr="00BD7E31" w:rsidRDefault="00C50A95" w:rsidP="00416506">
            <w:pPr>
              <w:pStyle w:val="tabletext11"/>
              <w:jc w:val="center"/>
              <w:rPr>
                <w:ins w:id="5422" w:author="Author"/>
              </w:rPr>
            </w:pPr>
            <w:ins w:id="5423" w:author="Author">
              <w:r w:rsidRPr="00BD7E31">
                <w:rPr>
                  <w:b/>
                  <w:bCs/>
                </w:rPr>
                <w:t>1.20</w:t>
              </w:r>
            </w:ins>
          </w:p>
        </w:tc>
      </w:tr>
      <w:tr w:rsidR="00C50A95" w:rsidRPr="00BD7E31" w14:paraId="15BFAD1E" w14:textId="77777777" w:rsidTr="00416506">
        <w:trPr>
          <w:cantSplit/>
          <w:trHeight w:val="190"/>
          <w:ins w:id="5424" w:author="Author"/>
        </w:trPr>
        <w:tc>
          <w:tcPr>
            <w:tcW w:w="198" w:type="dxa"/>
            <w:tcBorders>
              <w:right w:val="single" w:sz="6" w:space="0" w:color="auto"/>
            </w:tcBorders>
          </w:tcPr>
          <w:p w14:paraId="014FB8AE" w14:textId="77777777" w:rsidR="00C50A95" w:rsidRPr="00BD7E31" w:rsidRDefault="00C50A95" w:rsidP="00416506">
            <w:pPr>
              <w:pStyle w:val="tabletext11"/>
              <w:rPr>
                <w:ins w:id="5425" w:author="Author"/>
              </w:rPr>
            </w:pPr>
          </w:p>
        </w:tc>
        <w:tc>
          <w:tcPr>
            <w:tcW w:w="1117" w:type="dxa"/>
            <w:gridSpan w:val="2"/>
            <w:vMerge w:val="restart"/>
            <w:tcBorders>
              <w:top w:val="single" w:sz="6" w:space="0" w:color="auto"/>
              <w:left w:val="single" w:sz="6" w:space="0" w:color="auto"/>
              <w:bottom w:val="single" w:sz="6" w:space="0" w:color="auto"/>
              <w:right w:val="single" w:sz="6" w:space="0" w:color="auto"/>
            </w:tcBorders>
            <w:vAlign w:val="center"/>
            <w:hideMark/>
          </w:tcPr>
          <w:p w14:paraId="6A6CAC19" w14:textId="77777777" w:rsidR="00C50A95" w:rsidRPr="00BD7E31" w:rsidRDefault="00C50A95" w:rsidP="00416506">
            <w:pPr>
              <w:pStyle w:val="tabletext11"/>
              <w:rPr>
                <w:ins w:id="5426" w:author="Author"/>
              </w:rPr>
            </w:pPr>
            <w:ins w:id="5427" w:author="Author">
              <w:r w:rsidRPr="00BD7E31">
                <w:t>Other Buses</w:t>
              </w:r>
            </w:ins>
          </w:p>
        </w:tc>
        <w:tc>
          <w:tcPr>
            <w:tcW w:w="1398" w:type="dxa"/>
            <w:tcBorders>
              <w:top w:val="single" w:sz="6" w:space="0" w:color="auto"/>
              <w:left w:val="single" w:sz="6" w:space="0" w:color="auto"/>
              <w:bottom w:val="single" w:sz="6" w:space="0" w:color="auto"/>
              <w:right w:val="single" w:sz="6" w:space="0" w:color="auto"/>
            </w:tcBorders>
            <w:hideMark/>
          </w:tcPr>
          <w:p w14:paraId="66132076" w14:textId="77777777" w:rsidR="00C50A95" w:rsidRPr="00BD7E31" w:rsidRDefault="00C50A95" w:rsidP="00416506">
            <w:pPr>
              <w:pStyle w:val="tabletext11"/>
              <w:rPr>
                <w:ins w:id="5428" w:author="Author"/>
              </w:rPr>
            </w:pPr>
            <w:ins w:id="5429" w:author="Author">
              <w:r w:rsidRPr="00BD7E31">
                <w:t>Urban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6D12AF5" w14:textId="77777777" w:rsidR="00C50A95" w:rsidRPr="00BD7E31" w:rsidRDefault="00C50A95" w:rsidP="00416506">
            <w:pPr>
              <w:pStyle w:val="tabletext11"/>
              <w:jc w:val="center"/>
              <w:rPr>
                <w:ins w:id="5430" w:author="Author"/>
              </w:rPr>
            </w:pPr>
            <w:ins w:id="5431" w:author="Author">
              <w:r w:rsidRPr="00BD7E31">
                <w:t>515-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169B58C" w14:textId="77777777" w:rsidR="00C50A95" w:rsidRPr="00BD7E31" w:rsidRDefault="00C50A95" w:rsidP="00416506">
            <w:pPr>
              <w:pStyle w:val="tabletext11"/>
              <w:jc w:val="center"/>
              <w:rPr>
                <w:ins w:id="5432" w:author="Author"/>
              </w:rPr>
            </w:pPr>
            <w:ins w:id="5433" w:author="Author">
              <w:r w:rsidRPr="00BD7E31">
                <w:t>518-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F668CB4" w14:textId="77777777" w:rsidR="00C50A95" w:rsidRPr="00BD7E31" w:rsidRDefault="00C50A95" w:rsidP="00416506">
            <w:pPr>
              <w:pStyle w:val="tabletext11"/>
              <w:jc w:val="center"/>
              <w:rPr>
                <w:ins w:id="5434" w:author="Author"/>
              </w:rPr>
            </w:pPr>
            <w:ins w:id="5435" w:author="Author">
              <w:r w:rsidRPr="00BD7E31">
                <w:rPr>
                  <w:b/>
                  <w:bCs/>
                </w:rPr>
                <w:t>0.80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4C30D538" w14:textId="77777777" w:rsidR="00C50A95" w:rsidRPr="00BD7E31" w:rsidRDefault="00C50A95" w:rsidP="00416506">
            <w:pPr>
              <w:pStyle w:val="tabletext11"/>
              <w:jc w:val="center"/>
              <w:rPr>
                <w:ins w:id="5436" w:author="Author"/>
              </w:rPr>
            </w:pPr>
            <w:ins w:id="5437" w:author="Author">
              <w:r w:rsidRPr="00BD7E31">
                <w:rPr>
                  <w:b/>
                  <w:bCs/>
                </w:rPr>
                <w:t>1.45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8709AB1" w14:textId="77777777" w:rsidR="00C50A95" w:rsidRPr="00BD7E31" w:rsidRDefault="00C50A95" w:rsidP="00416506">
            <w:pPr>
              <w:pStyle w:val="tabletext11"/>
              <w:jc w:val="center"/>
              <w:rPr>
                <w:ins w:id="5438" w:author="Author"/>
              </w:rPr>
            </w:pPr>
            <w:ins w:id="5439" w:author="Author">
              <w:r w:rsidRPr="00BD7E31">
                <w:t>516-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2EB2781" w14:textId="77777777" w:rsidR="00C50A95" w:rsidRPr="00BD7E31" w:rsidRDefault="00C50A95" w:rsidP="00416506">
            <w:pPr>
              <w:pStyle w:val="tabletext11"/>
              <w:jc w:val="center"/>
              <w:rPr>
                <w:ins w:id="5440" w:author="Author"/>
              </w:rPr>
            </w:pPr>
            <w:ins w:id="5441" w:author="Author">
              <w:r w:rsidRPr="00BD7E31">
                <w:t>519-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2576A55" w14:textId="77777777" w:rsidR="00C50A95" w:rsidRPr="00BD7E31" w:rsidRDefault="00C50A95" w:rsidP="00416506">
            <w:pPr>
              <w:pStyle w:val="tabletext11"/>
              <w:jc w:val="center"/>
              <w:rPr>
                <w:ins w:id="5442" w:author="Author"/>
              </w:rPr>
            </w:pPr>
            <w:ins w:id="5443" w:author="Author">
              <w:r w:rsidRPr="00BD7E31">
                <w:rPr>
                  <w:b/>
                  <w:bCs/>
                </w:rPr>
                <w:t>0.90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E97435B" w14:textId="77777777" w:rsidR="00C50A95" w:rsidRPr="00BD7E31" w:rsidRDefault="00C50A95" w:rsidP="00416506">
            <w:pPr>
              <w:pStyle w:val="tabletext11"/>
              <w:jc w:val="center"/>
              <w:rPr>
                <w:ins w:id="5444" w:author="Author"/>
              </w:rPr>
            </w:pPr>
            <w:ins w:id="5445" w:author="Author">
              <w:r w:rsidRPr="00BD7E31">
                <w:rPr>
                  <w:b/>
                  <w:bCs/>
                </w:rPr>
                <w:t>1.65</w:t>
              </w:r>
            </w:ins>
          </w:p>
        </w:tc>
        <w:tc>
          <w:tcPr>
            <w:tcW w:w="630" w:type="dxa"/>
            <w:tcBorders>
              <w:top w:val="single" w:sz="6" w:space="0" w:color="auto"/>
              <w:left w:val="single" w:sz="6" w:space="0" w:color="auto"/>
              <w:bottom w:val="single" w:sz="6" w:space="0" w:color="auto"/>
              <w:right w:val="single" w:sz="6" w:space="0" w:color="auto"/>
            </w:tcBorders>
          </w:tcPr>
          <w:p w14:paraId="2BFFB2EE" w14:textId="77777777" w:rsidR="00C50A95" w:rsidRPr="00BD7E31" w:rsidRDefault="00C50A95" w:rsidP="00416506">
            <w:pPr>
              <w:pStyle w:val="tabletext11"/>
              <w:jc w:val="center"/>
              <w:rPr>
                <w:ins w:id="5446" w:author="Author"/>
              </w:rPr>
            </w:pPr>
            <w:ins w:id="5447" w:author="Author">
              <w:r w:rsidRPr="00BD7E31">
                <w:t>N/A</w:t>
              </w:r>
            </w:ins>
          </w:p>
        </w:tc>
        <w:tc>
          <w:tcPr>
            <w:tcW w:w="630" w:type="dxa"/>
            <w:tcBorders>
              <w:top w:val="single" w:sz="6" w:space="0" w:color="auto"/>
              <w:left w:val="single" w:sz="6" w:space="0" w:color="auto"/>
              <w:bottom w:val="single" w:sz="6" w:space="0" w:color="auto"/>
              <w:right w:val="single" w:sz="6" w:space="0" w:color="auto"/>
            </w:tcBorders>
          </w:tcPr>
          <w:p w14:paraId="0B802922" w14:textId="77777777" w:rsidR="00C50A95" w:rsidRPr="00BD7E31" w:rsidRDefault="00C50A95" w:rsidP="00416506">
            <w:pPr>
              <w:pStyle w:val="tabletext11"/>
              <w:jc w:val="center"/>
              <w:rPr>
                <w:ins w:id="5448" w:author="Author"/>
              </w:rPr>
            </w:pPr>
            <w:ins w:id="5449" w:author="Author">
              <w:r w:rsidRPr="00BD7E31">
                <w:t>N/A</w:t>
              </w:r>
            </w:ins>
          </w:p>
        </w:tc>
        <w:tc>
          <w:tcPr>
            <w:tcW w:w="630" w:type="dxa"/>
            <w:tcBorders>
              <w:top w:val="single" w:sz="6" w:space="0" w:color="auto"/>
              <w:left w:val="single" w:sz="6" w:space="0" w:color="auto"/>
              <w:bottom w:val="single" w:sz="6" w:space="0" w:color="auto"/>
              <w:right w:val="single" w:sz="6" w:space="0" w:color="auto"/>
            </w:tcBorders>
          </w:tcPr>
          <w:p w14:paraId="4EB6BA91" w14:textId="77777777" w:rsidR="00C50A95" w:rsidRPr="00BD7E31" w:rsidRDefault="00C50A95" w:rsidP="00416506">
            <w:pPr>
              <w:pStyle w:val="tabletext11"/>
              <w:jc w:val="center"/>
              <w:rPr>
                <w:ins w:id="5450" w:author="Author"/>
              </w:rPr>
            </w:pPr>
            <w:ins w:id="5451" w:author="Author">
              <w:r w:rsidRPr="00BD7E31">
                <w:t>N/A</w:t>
              </w:r>
            </w:ins>
          </w:p>
        </w:tc>
        <w:tc>
          <w:tcPr>
            <w:tcW w:w="630" w:type="dxa"/>
            <w:tcBorders>
              <w:top w:val="single" w:sz="6" w:space="0" w:color="auto"/>
              <w:left w:val="single" w:sz="6" w:space="0" w:color="auto"/>
              <w:bottom w:val="single" w:sz="6" w:space="0" w:color="auto"/>
              <w:right w:val="single" w:sz="6" w:space="0" w:color="auto"/>
            </w:tcBorders>
          </w:tcPr>
          <w:p w14:paraId="532035E0" w14:textId="77777777" w:rsidR="00C50A95" w:rsidRPr="00BD7E31" w:rsidRDefault="00C50A95" w:rsidP="00416506">
            <w:pPr>
              <w:pStyle w:val="tabletext11"/>
              <w:jc w:val="center"/>
              <w:rPr>
                <w:ins w:id="5452" w:author="Author"/>
              </w:rPr>
            </w:pPr>
            <w:ins w:id="5453" w:author="Author">
              <w:r w:rsidRPr="00BD7E31">
                <w:t>N/A</w:t>
              </w:r>
            </w:ins>
          </w:p>
        </w:tc>
      </w:tr>
      <w:tr w:rsidR="00C50A95" w:rsidRPr="00BD7E31" w14:paraId="07FC8BFF" w14:textId="77777777" w:rsidTr="00416506">
        <w:trPr>
          <w:cantSplit/>
          <w:trHeight w:val="190"/>
          <w:ins w:id="5454" w:author="Author"/>
        </w:trPr>
        <w:tc>
          <w:tcPr>
            <w:tcW w:w="198" w:type="dxa"/>
            <w:tcBorders>
              <w:right w:val="single" w:sz="6" w:space="0" w:color="auto"/>
            </w:tcBorders>
          </w:tcPr>
          <w:p w14:paraId="75610A19" w14:textId="77777777" w:rsidR="00C50A95" w:rsidRPr="00BD7E31" w:rsidRDefault="00C50A95" w:rsidP="00416506">
            <w:pPr>
              <w:pStyle w:val="tabletext11"/>
              <w:rPr>
                <w:ins w:id="5455" w:author="Author"/>
              </w:rPr>
            </w:pPr>
          </w:p>
        </w:tc>
        <w:tc>
          <w:tcPr>
            <w:tcW w:w="1117" w:type="dxa"/>
            <w:gridSpan w:val="2"/>
            <w:vMerge/>
            <w:tcBorders>
              <w:top w:val="single" w:sz="6" w:space="0" w:color="auto"/>
              <w:left w:val="single" w:sz="6" w:space="0" w:color="auto"/>
              <w:bottom w:val="single" w:sz="6" w:space="0" w:color="auto"/>
              <w:right w:val="single" w:sz="6" w:space="0" w:color="auto"/>
            </w:tcBorders>
            <w:vAlign w:val="center"/>
            <w:hideMark/>
          </w:tcPr>
          <w:p w14:paraId="26CD55BF" w14:textId="77777777" w:rsidR="00C50A95" w:rsidRPr="00BD7E31" w:rsidRDefault="00C50A95" w:rsidP="00416506">
            <w:pPr>
              <w:overflowPunct/>
              <w:autoSpaceDE/>
              <w:autoSpaceDN/>
              <w:adjustRightInd/>
              <w:spacing w:before="0" w:line="240" w:lineRule="auto"/>
              <w:jc w:val="left"/>
              <w:rPr>
                <w:ins w:id="5456" w:author="Author"/>
                <w:rFonts w:ascii="Arial" w:hAnsi="Arial"/>
                <w:sz w:val="18"/>
              </w:rPr>
            </w:pPr>
          </w:p>
        </w:tc>
        <w:tc>
          <w:tcPr>
            <w:tcW w:w="1398" w:type="dxa"/>
            <w:tcBorders>
              <w:top w:val="single" w:sz="6" w:space="0" w:color="auto"/>
              <w:left w:val="single" w:sz="6" w:space="0" w:color="auto"/>
              <w:bottom w:val="single" w:sz="6" w:space="0" w:color="auto"/>
              <w:right w:val="nil"/>
            </w:tcBorders>
          </w:tcPr>
          <w:p w14:paraId="2E5F532F" w14:textId="77777777" w:rsidR="00C50A95" w:rsidRPr="00BD7E31" w:rsidRDefault="00C50A95" w:rsidP="00416506">
            <w:pPr>
              <w:pStyle w:val="tabletext11"/>
              <w:rPr>
                <w:ins w:id="5457" w:author="Author"/>
              </w:rPr>
            </w:pPr>
          </w:p>
        </w:tc>
        <w:tc>
          <w:tcPr>
            <w:tcW w:w="630" w:type="dxa"/>
            <w:tcBorders>
              <w:top w:val="single" w:sz="6" w:space="0" w:color="auto"/>
              <w:left w:val="nil"/>
              <w:bottom w:val="single" w:sz="6" w:space="0" w:color="auto"/>
              <w:right w:val="nil"/>
            </w:tcBorders>
          </w:tcPr>
          <w:p w14:paraId="1A0700E7" w14:textId="77777777" w:rsidR="00C50A95" w:rsidRPr="00BD7E31" w:rsidRDefault="00C50A95" w:rsidP="00416506">
            <w:pPr>
              <w:pStyle w:val="tabletext11"/>
              <w:rPr>
                <w:ins w:id="5458" w:author="Author"/>
              </w:rPr>
            </w:pPr>
          </w:p>
        </w:tc>
        <w:tc>
          <w:tcPr>
            <w:tcW w:w="630" w:type="dxa"/>
            <w:tcBorders>
              <w:top w:val="single" w:sz="6" w:space="0" w:color="auto"/>
              <w:left w:val="nil"/>
              <w:bottom w:val="single" w:sz="6" w:space="0" w:color="auto"/>
              <w:right w:val="nil"/>
            </w:tcBorders>
          </w:tcPr>
          <w:p w14:paraId="19BA54B1" w14:textId="77777777" w:rsidR="00C50A95" w:rsidRPr="00BD7E31" w:rsidRDefault="00C50A95" w:rsidP="00416506">
            <w:pPr>
              <w:pStyle w:val="tabletext11"/>
              <w:rPr>
                <w:ins w:id="5459" w:author="Author"/>
              </w:rPr>
            </w:pPr>
          </w:p>
        </w:tc>
        <w:tc>
          <w:tcPr>
            <w:tcW w:w="630" w:type="dxa"/>
            <w:tcBorders>
              <w:top w:val="single" w:sz="6" w:space="0" w:color="auto"/>
              <w:left w:val="nil"/>
              <w:bottom w:val="single" w:sz="6" w:space="0" w:color="auto"/>
              <w:right w:val="nil"/>
            </w:tcBorders>
          </w:tcPr>
          <w:p w14:paraId="1C4FDBAD" w14:textId="77777777" w:rsidR="00C50A95" w:rsidRPr="00BD7E31" w:rsidRDefault="00C50A95" w:rsidP="00416506">
            <w:pPr>
              <w:pStyle w:val="tabletext11"/>
              <w:jc w:val="center"/>
              <w:rPr>
                <w:ins w:id="5460" w:author="Author"/>
              </w:rPr>
            </w:pPr>
          </w:p>
        </w:tc>
        <w:tc>
          <w:tcPr>
            <w:tcW w:w="632" w:type="dxa"/>
            <w:tcBorders>
              <w:top w:val="single" w:sz="6" w:space="0" w:color="auto"/>
              <w:left w:val="nil"/>
              <w:bottom w:val="single" w:sz="6" w:space="0" w:color="auto"/>
              <w:right w:val="nil"/>
            </w:tcBorders>
          </w:tcPr>
          <w:p w14:paraId="3EAB395D" w14:textId="77777777" w:rsidR="00C50A95" w:rsidRPr="00BD7E31" w:rsidRDefault="00C50A95" w:rsidP="00416506">
            <w:pPr>
              <w:pStyle w:val="tabletext11"/>
              <w:jc w:val="center"/>
              <w:rPr>
                <w:ins w:id="5461" w:author="Author"/>
              </w:rPr>
            </w:pPr>
          </w:p>
        </w:tc>
        <w:tc>
          <w:tcPr>
            <w:tcW w:w="630" w:type="dxa"/>
            <w:tcBorders>
              <w:top w:val="single" w:sz="6" w:space="0" w:color="auto"/>
              <w:left w:val="nil"/>
              <w:bottom w:val="single" w:sz="6" w:space="0" w:color="auto"/>
              <w:right w:val="nil"/>
            </w:tcBorders>
          </w:tcPr>
          <w:p w14:paraId="49C4837F" w14:textId="77777777" w:rsidR="00C50A95" w:rsidRPr="00BD7E31" w:rsidRDefault="00C50A95" w:rsidP="00416506">
            <w:pPr>
              <w:pStyle w:val="tabletext11"/>
              <w:rPr>
                <w:ins w:id="5462" w:author="Author"/>
              </w:rPr>
            </w:pPr>
          </w:p>
        </w:tc>
        <w:tc>
          <w:tcPr>
            <w:tcW w:w="630" w:type="dxa"/>
            <w:tcBorders>
              <w:top w:val="single" w:sz="6" w:space="0" w:color="auto"/>
              <w:left w:val="nil"/>
              <w:bottom w:val="single" w:sz="6" w:space="0" w:color="auto"/>
              <w:right w:val="nil"/>
            </w:tcBorders>
          </w:tcPr>
          <w:p w14:paraId="12F56965" w14:textId="77777777" w:rsidR="00C50A95" w:rsidRPr="00BD7E31" w:rsidRDefault="00C50A95" w:rsidP="00416506">
            <w:pPr>
              <w:pStyle w:val="tabletext11"/>
              <w:rPr>
                <w:ins w:id="5463" w:author="Author"/>
              </w:rPr>
            </w:pPr>
          </w:p>
        </w:tc>
        <w:tc>
          <w:tcPr>
            <w:tcW w:w="630" w:type="dxa"/>
            <w:tcBorders>
              <w:top w:val="single" w:sz="6" w:space="0" w:color="auto"/>
              <w:left w:val="nil"/>
              <w:bottom w:val="single" w:sz="6" w:space="0" w:color="auto"/>
              <w:right w:val="nil"/>
            </w:tcBorders>
          </w:tcPr>
          <w:p w14:paraId="6BD8FB64" w14:textId="77777777" w:rsidR="00C50A95" w:rsidRPr="00BD7E31" w:rsidRDefault="00C50A95" w:rsidP="00416506">
            <w:pPr>
              <w:pStyle w:val="tabletext11"/>
              <w:jc w:val="center"/>
              <w:rPr>
                <w:ins w:id="5464" w:author="Author"/>
              </w:rPr>
            </w:pPr>
          </w:p>
        </w:tc>
        <w:tc>
          <w:tcPr>
            <w:tcW w:w="630" w:type="dxa"/>
            <w:tcBorders>
              <w:top w:val="single" w:sz="6" w:space="0" w:color="auto"/>
              <w:left w:val="nil"/>
              <w:bottom w:val="single" w:sz="6" w:space="0" w:color="auto"/>
              <w:right w:val="nil"/>
            </w:tcBorders>
          </w:tcPr>
          <w:p w14:paraId="7E3111E7" w14:textId="77777777" w:rsidR="00C50A95" w:rsidRPr="00BD7E31" w:rsidRDefault="00C50A95" w:rsidP="00416506">
            <w:pPr>
              <w:pStyle w:val="tabletext11"/>
              <w:jc w:val="center"/>
              <w:rPr>
                <w:ins w:id="5465" w:author="Author"/>
              </w:rPr>
            </w:pPr>
          </w:p>
        </w:tc>
        <w:tc>
          <w:tcPr>
            <w:tcW w:w="2520" w:type="dxa"/>
            <w:gridSpan w:val="4"/>
            <w:tcBorders>
              <w:top w:val="single" w:sz="6" w:space="0" w:color="auto"/>
              <w:left w:val="single" w:sz="6" w:space="0" w:color="auto"/>
              <w:bottom w:val="single" w:sz="6" w:space="0" w:color="auto"/>
              <w:right w:val="single" w:sz="6" w:space="0" w:color="auto"/>
            </w:tcBorders>
            <w:hideMark/>
          </w:tcPr>
          <w:p w14:paraId="3B88BE62" w14:textId="77777777" w:rsidR="00C50A95" w:rsidRPr="00BD7E31" w:rsidRDefault="00C50A95" w:rsidP="00416506">
            <w:pPr>
              <w:pStyle w:val="tablehead"/>
              <w:rPr>
                <w:ins w:id="5466" w:author="Author"/>
              </w:rPr>
            </w:pPr>
            <w:ins w:id="5467" w:author="Author">
              <w:r w:rsidRPr="00BD7E31">
                <w:t>Zone Rated</w:t>
              </w:r>
            </w:ins>
          </w:p>
        </w:tc>
      </w:tr>
      <w:tr w:rsidR="00C50A95" w:rsidRPr="00BD7E31" w14:paraId="221F3CAF" w14:textId="77777777" w:rsidTr="00416506">
        <w:trPr>
          <w:cantSplit/>
          <w:trHeight w:val="190"/>
          <w:ins w:id="5468" w:author="Author"/>
        </w:trPr>
        <w:tc>
          <w:tcPr>
            <w:tcW w:w="198" w:type="dxa"/>
            <w:tcBorders>
              <w:right w:val="single" w:sz="6" w:space="0" w:color="auto"/>
            </w:tcBorders>
            <w:hideMark/>
          </w:tcPr>
          <w:p w14:paraId="7E9379AB" w14:textId="77777777" w:rsidR="00C50A95" w:rsidRPr="00BD7E31" w:rsidRDefault="00C50A95" w:rsidP="00416506">
            <w:pPr>
              <w:pStyle w:val="tabletext11"/>
              <w:rPr>
                <w:ins w:id="5469" w:author="Author"/>
              </w:rPr>
            </w:pPr>
            <w:ins w:id="5470" w:author="Author">
              <w:r w:rsidRPr="00BD7E31">
                <w:br/>
              </w:r>
            </w:ins>
          </w:p>
        </w:tc>
        <w:tc>
          <w:tcPr>
            <w:tcW w:w="1117" w:type="dxa"/>
            <w:gridSpan w:val="2"/>
            <w:vMerge/>
            <w:tcBorders>
              <w:top w:val="single" w:sz="6" w:space="0" w:color="auto"/>
              <w:left w:val="single" w:sz="6" w:space="0" w:color="auto"/>
              <w:bottom w:val="single" w:sz="6" w:space="0" w:color="auto"/>
              <w:right w:val="single" w:sz="6" w:space="0" w:color="auto"/>
            </w:tcBorders>
            <w:vAlign w:val="center"/>
            <w:hideMark/>
          </w:tcPr>
          <w:p w14:paraId="7AAF929F" w14:textId="77777777" w:rsidR="00C50A95" w:rsidRPr="00BD7E31" w:rsidRDefault="00C50A95" w:rsidP="00416506">
            <w:pPr>
              <w:overflowPunct/>
              <w:autoSpaceDE/>
              <w:autoSpaceDN/>
              <w:adjustRightInd/>
              <w:spacing w:before="0" w:line="240" w:lineRule="auto"/>
              <w:jc w:val="left"/>
              <w:rPr>
                <w:ins w:id="5471"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3C98E78E" w14:textId="77777777" w:rsidR="00C50A95" w:rsidRPr="00BD7E31" w:rsidRDefault="00C50A95" w:rsidP="00416506">
            <w:pPr>
              <w:pStyle w:val="tabletext11"/>
              <w:rPr>
                <w:ins w:id="5472" w:author="Author"/>
              </w:rPr>
            </w:pPr>
            <w:ins w:id="5473" w:author="Author">
              <w:r w:rsidRPr="00BD7E31">
                <w:t>Airport Bus Or</w:t>
              </w:r>
              <w:r w:rsidRPr="00BD7E31">
                <w:br/>
                <w:t>Airport Limousine</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0F80DEC" w14:textId="77777777" w:rsidR="00C50A95" w:rsidRPr="00BD7E31" w:rsidRDefault="00C50A95" w:rsidP="00416506">
            <w:pPr>
              <w:pStyle w:val="tabletext11"/>
              <w:jc w:val="center"/>
              <w:rPr>
                <w:ins w:id="5474" w:author="Author"/>
              </w:rPr>
            </w:pPr>
            <w:ins w:id="5475" w:author="Author">
              <w:r w:rsidRPr="00BD7E31">
                <w:t>525-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73B00AF" w14:textId="77777777" w:rsidR="00C50A95" w:rsidRPr="00BD7E31" w:rsidRDefault="00C50A95" w:rsidP="00416506">
            <w:pPr>
              <w:pStyle w:val="tabletext11"/>
              <w:jc w:val="center"/>
              <w:rPr>
                <w:ins w:id="5476" w:author="Author"/>
              </w:rPr>
            </w:pPr>
            <w:ins w:id="5477" w:author="Author">
              <w:r w:rsidRPr="00BD7E31">
                <w:t>528-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D960D46" w14:textId="77777777" w:rsidR="00C50A95" w:rsidRPr="00BD7E31" w:rsidRDefault="00C50A95" w:rsidP="00416506">
            <w:pPr>
              <w:pStyle w:val="tabletext11"/>
              <w:jc w:val="center"/>
              <w:rPr>
                <w:ins w:id="5478" w:author="Author"/>
              </w:rPr>
            </w:pPr>
            <w:ins w:id="5479" w:author="Author">
              <w:r w:rsidRPr="00BD7E31">
                <w:rPr>
                  <w:b/>
                  <w:bCs/>
                </w:rPr>
                <w:t>0.70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5087E5C9" w14:textId="77777777" w:rsidR="00C50A95" w:rsidRPr="00BD7E31" w:rsidRDefault="00C50A95" w:rsidP="00416506">
            <w:pPr>
              <w:pStyle w:val="tabletext11"/>
              <w:jc w:val="center"/>
              <w:rPr>
                <w:ins w:id="5480" w:author="Author"/>
              </w:rPr>
            </w:pPr>
            <w:ins w:id="5481" w:author="Author">
              <w:r w:rsidRPr="00BD7E31">
                <w:rPr>
                  <w:b/>
                  <w:bCs/>
                </w:rPr>
                <w:t>1.55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8872212" w14:textId="77777777" w:rsidR="00C50A95" w:rsidRPr="00BD7E31" w:rsidRDefault="00C50A95" w:rsidP="00416506">
            <w:pPr>
              <w:pStyle w:val="tabletext11"/>
              <w:jc w:val="center"/>
              <w:rPr>
                <w:ins w:id="5482" w:author="Author"/>
              </w:rPr>
            </w:pPr>
            <w:ins w:id="5483" w:author="Author">
              <w:r w:rsidRPr="00BD7E31">
                <w:t>526-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332BC0B" w14:textId="77777777" w:rsidR="00C50A95" w:rsidRPr="00BD7E31" w:rsidRDefault="00C50A95" w:rsidP="00416506">
            <w:pPr>
              <w:pStyle w:val="tabletext11"/>
              <w:jc w:val="center"/>
              <w:rPr>
                <w:ins w:id="5484" w:author="Author"/>
              </w:rPr>
            </w:pPr>
            <w:ins w:id="5485" w:author="Author">
              <w:r w:rsidRPr="00BD7E31">
                <w:t>529-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C64D1FC" w14:textId="77777777" w:rsidR="00C50A95" w:rsidRPr="00BD7E31" w:rsidRDefault="00C50A95" w:rsidP="00416506">
            <w:pPr>
              <w:pStyle w:val="tabletext11"/>
              <w:jc w:val="center"/>
              <w:rPr>
                <w:ins w:id="5486" w:author="Author"/>
              </w:rPr>
            </w:pPr>
            <w:ins w:id="5487" w:author="Author">
              <w:r w:rsidRPr="00BD7E31">
                <w:rPr>
                  <w:b/>
                  <w:bCs/>
                </w:rPr>
                <w:t>0.80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2D857D0" w14:textId="77777777" w:rsidR="00C50A95" w:rsidRPr="00BD7E31" w:rsidRDefault="00C50A95" w:rsidP="00416506">
            <w:pPr>
              <w:pStyle w:val="tabletext11"/>
              <w:jc w:val="center"/>
              <w:rPr>
                <w:ins w:id="5488" w:author="Author"/>
              </w:rPr>
            </w:pPr>
            <w:ins w:id="5489" w:author="Author">
              <w:r w:rsidRPr="00BD7E31">
                <w:rPr>
                  <w:b/>
                  <w:bCs/>
                </w:rPr>
                <w:t>1.80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0AD80EF" w14:textId="77777777" w:rsidR="00C50A95" w:rsidRPr="00BD7E31" w:rsidRDefault="00C50A95" w:rsidP="00416506">
            <w:pPr>
              <w:pStyle w:val="tabletext11"/>
              <w:jc w:val="center"/>
              <w:rPr>
                <w:ins w:id="5490" w:author="Author"/>
              </w:rPr>
            </w:pPr>
            <w:ins w:id="5491" w:author="Author">
              <w:r w:rsidRPr="00BD7E31">
                <w:t>5279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B381768" w14:textId="77777777" w:rsidR="00C50A95" w:rsidRPr="00BD7E31" w:rsidRDefault="00C50A95" w:rsidP="00416506">
            <w:pPr>
              <w:pStyle w:val="tabletext11"/>
              <w:jc w:val="center"/>
              <w:rPr>
                <w:ins w:id="5492" w:author="Author"/>
              </w:rPr>
            </w:pPr>
            <w:ins w:id="5493" w:author="Author">
              <w:r w:rsidRPr="00BD7E31">
                <w:t>5209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1E6CEAA" w14:textId="77777777" w:rsidR="00C50A95" w:rsidRPr="00BD7E31" w:rsidRDefault="00C50A95" w:rsidP="00416506">
            <w:pPr>
              <w:pStyle w:val="tabletext11"/>
              <w:jc w:val="center"/>
              <w:rPr>
                <w:ins w:id="5494" w:author="Author"/>
              </w:rPr>
            </w:pPr>
            <w:ins w:id="5495" w:author="Author">
              <w:r w:rsidRPr="00BD7E31">
                <w:rPr>
                  <w:b/>
                  <w:bCs/>
                </w:rPr>
                <w:t>1.10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E934086" w14:textId="77777777" w:rsidR="00C50A95" w:rsidRPr="00BD7E31" w:rsidRDefault="00C50A95" w:rsidP="00416506">
            <w:pPr>
              <w:pStyle w:val="tabletext11"/>
              <w:jc w:val="center"/>
              <w:rPr>
                <w:ins w:id="5496" w:author="Author"/>
              </w:rPr>
            </w:pPr>
            <w:ins w:id="5497" w:author="Author">
              <w:r w:rsidRPr="00BD7E31">
                <w:rPr>
                  <w:b/>
                  <w:bCs/>
                </w:rPr>
                <w:t>1.00</w:t>
              </w:r>
            </w:ins>
          </w:p>
        </w:tc>
      </w:tr>
      <w:tr w:rsidR="00C50A95" w:rsidRPr="00BD7E31" w14:paraId="333CE50A" w14:textId="77777777" w:rsidTr="00416506">
        <w:trPr>
          <w:cantSplit/>
          <w:trHeight w:val="190"/>
          <w:ins w:id="5498" w:author="Author"/>
        </w:trPr>
        <w:tc>
          <w:tcPr>
            <w:tcW w:w="198" w:type="dxa"/>
            <w:tcBorders>
              <w:right w:val="single" w:sz="6" w:space="0" w:color="auto"/>
            </w:tcBorders>
          </w:tcPr>
          <w:p w14:paraId="2367BD8C" w14:textId="77777777" w:rsidR="00C50A95" w:rsidRPr="00BD7E31" w:rsidRDefault="00C50A95" w:rsidP="00416506">
            <w:pPr>
              <w:pStyle w:val="tabletext11"/>
              <w:rPr>
                <w:ins w:id="5499" w:author="Author"/>
              </w:rPr>
            </w:pPr>
          </w:p>
        </w:tc>
        <w:tc>
          <w:tcPr>
            <w:tcW w:w="1117" w:type="dxa"/>
            <w:gridSpan w:val="2"/>
            <w:vMerge/>
            <w:tcBorders>
              <w:top w:val="single" w:sz="6" w:space="0" w:color="auto"/>
              <w:left w:val="single" w:sz="6" w:space="0" w:color="auto"/>
              <w:bottom w:val="single" w:sz="6" w:space="0" w:color="auto"/>
              <w:right w:val="single" w:sz="6" w:space="0" w:color="auto"/>
            </w:tcBorders>
            <w:vAlign w:val="center"/>
            <w:hideMark/>
          </w:tcPr>
          <w:p w14:paraId="5DDF71A2" w14:textId="77777777" w:rsidR="00C50A95" w:rsidRPr="00BD7E31" w:rsidRDefault="00C50A95" w:rsidP="00416506">
            <w:pPr>
              <w:overflowPunct/>
              <w:autoSpaceDE/>
              <w:autoSpaceDN/>
              <w:adjustRightInd/>
              <w:spacing w:before="0" w:line="240" w:lineRule="auto"/>
              <w:jc w:val="left"/>
              <w:rPr>
                <w:ins w:id="5500"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60174285" w14:textId="77777777" w:rsidR="00C50A95" w:rsidRPr="00BD7E31" w:rsidRDefault="00C50A95" w:rsidP="00416506">
            <w:pPr>
              <w:pStyle w:val="tabletext11"/>
              <w:rPr>
                <w:ins w:id="5501" w:author="Author"/>
              </w:rPr>
            </w:pPr>
            <w:ins w:id="5502" w:author="Author">
              <w:r w:rsidRPr="00BD7E31">
                <w:t>Inter-city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75FCD04" w14:textId="77777777" w:rsidR="00C50A95" w:rsidRPr="00BD7E31" w:rsidRDefault="00C50A95" w:rsidP="00416506">
            <w:pPr>
              <w:pStyle w:val="tabletext11"/>
              <w:jc w:val="center"/>
              <w:rPr>
                <w:ins w:id="5503" w:author="Author"/>
              </w:rPr>
            </w:pPr>
            <w:ins w:id="5504" w:author="Author">
              <w:r w:rsidRPr="00BD7E31">
                <w:t>535-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1491774" w14:textId="77777777" w:rsidR="00C50A95" w:rsidRPr="00BD7E31" w:rsidRDefault="00C50A95" w:rsidP="00416506">
            <w:pPr>
              <w:pStyle w:val="tabletext11"/>
              <w:jc w:val="center"/>
              <w:rPr>
                <w:ins w:id="5505" w:author="Author"/>
              </w:rPr>
            </w:pPr>
            <w:ins w:id="5506" w:author="Author">
              <w:r w:rsidRPr="00BD7E31">
                <w:t>538-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C158080" w14:textId="77777777" w:rsidR="00C50A95" w:rsidRPr="00BD7E31" w:rsidRDefault="00C50A95" w:rsidP="00416506">
            <w:pPr>
              <w:pStyle w:val="tabletext11"/>
              <w:jc w:val="center"/>
              <w:rPr>
                <w:ins w:id="5507" w:author="Author"/>
              </w:rPr>
            </w:pPr>
            <w:ins w:id="5508" w:author="Author">
              <w:r w:rsidRPr="00BD7E31">
                <w:rPr>
                  <w:b/>
                  <w:bCs/>
                </w:rPr>
                <w:t>1.05</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3FEF93A7" w14:textId="77777777" w:rsidR="00C50A95" w:rsidRPr="00BD7E31" w:rsidRDefault="00C50A95" w:rsidP="00416506">
            <w:pPr>
              <w:pStyle w:val="tabletext11"/>
              <w:jc w:val="center"/>
              <w:rPr>
                <w:ins w:id="5509" w:author="Author"/>
              </w:rPr>
            </w:pPr>
            <w:ins w:id="5510" w:author="Author">
              <w:r w:rsidRPr="00BD7E31">
                <w:rPr>
                  <w:b/>
                  <w:bCs/>
                </w:rPr>
                <w:t>0.95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5004FBF" w14:textId="77777777" w:rsidR="00C50A95" w:rsidRPr="00BD7E31" w:rsidRDefault="00C50A95" w:rsidP="00416506">
            <w:pPr>
              <w:pStyle w:val="tabletext11"/>
              <w:jc w:val="center"/>
              <w:rPr>
                <w:ins w:id="5511" w:author="Author"/>
              </w:rPr>
            </w:pPr>
            <w:ins w:id="5512" w:author="Author">
              <w:r w:rsidRPr="00BD7E31">
                <w:t>536-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80049AC" w14:textId="77777777" w:rsidR="00C50A95" w:rsidRPr="00BD7E31" w:rsidRDefault="00C50A95" w:rsidP="00416506">
            <w:pPr>
              <w:pStyle w:val="tabletext11"/>
              <w:jc w:val="center"/>
              <w:rPr>
                <w:ins w:id="5513" w:author="Author"/>
              </w:rPr>
            </w:pPr>
            <w:ins w:id="5514" w:author="Author">
              <w:r w:rsidRPr="00BD7E31">
                <w:t>539-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E172BEB" w14:textId="77777777" w:rsidR="00C50A95" w:rsidRPr="00BD7E31" w:rsidRDefault="00C50A95" w:rsidP="00416506">
            <w:pPr>
              <w:pStyle w:val="tabletext11"/>
              <w:jc w:val="center"/>
              <w:rPr>
                <w:ins w:id="5515" w:author="Author"/>
              </w:rPr>
            </w:pPr>
            <w:ins w:id="5516" w:author="Author">
              <w:r w:rsidRPr="00BD7E31">
                <w:rPr>
                  <w:b/>
                  <w:bCs/>
                </w:rPr>
                <w:t>1.20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9FCA771" w14:textId="77777777" w:rsidR="00C50A95" w:rsidRPr="00BD7E31" w:rsidRDefault="00C50A95" w:rsidP="00416506">
            <w:pPr>
              <w:pStyle w:val="tabletext11"/>
              <w:jc w:val="center"/>
              <w:rPr>
                <w:ins w:id="5517" w:author="Author"/>
              </w:rPr>
            </w:pPr>
            <w:ins w:id="5518" w:author="Author">
              <w:r w:rsidRPr="00BD7E31">
                <w:rPr>
                  <w:b/>
                  <w:bCs/>
                </w:rPr>
                <w:t>1.10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CB0886B" w14:textId="77777777" w:rsidR="00C50A95" w:rsidRPr="00BD7E31" w:rsidRDefault="00C50A95" w:rsidP="00416506">
            <w:pPr>
              <w:pStyle w:val="tabletext11"/>
              <w:jc w:val="center"/>
              <w:rPr>
                <w:ins w:id="5519" w:author="Author"/>
              </w:rPr>
            </w:pPr>
            <w:ins w:id="5520" w:author="Author">
              <w:r w:rsidRPr="00BD7E31">
                <w:t>5379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B6E6024" w14:textId="77777777" w:rsidR="00C50A95" w:rsidRPr="00BD7E31" w:rsidRDefault="00C50A95" w:rsidP="00416506">
            <w:pPr>
              <w:pStyle w:val="tabletext11"/>
              <w:jc w:val="center"/>
              <w:rPr>
                <w:ins w:id="5521" w:author="Author"/>
              </w:rPr>
            </w:pPr>
            <w:ins w:id="5522" w:author="Author">
              <w:r w:rsidRPr="00BD7E31">
                <w:t>5309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46B14E0" w14:textId="77777777" w:rsidR="00C50A95" w:rsidRPr="00BD7E31" w:rsidRDefault="00C50A95" w:rsidP="00416506">
            <w:pPr>
              <w:pStyle w:val="tabletext11"/>
              <w:jc w:val="center"/>
              <w:rPr>
                <w:ins w:id="5523" w:author="Author"/>
              </w:rPr>
            </w:pPr>
            <w:ins w:id="5524" w:author="Author">
              <w:r w:rsidRPr="00BD7E31">
                <w:rPr>
                  <w:b/>
                  <w:bCs/>
                </w:rPr>
                <w:t>1.85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B0CC05F" w14:textId="77777777" w:rsidR="00C50A95" w:rsidRPr="00BD7E31" w:rsidRDefault="00C50A95" w:rsidP="00416506">
            <w:pPr>
              <w:pStyle w:val="tabletext11"/>
              <w:jc w:val="center"/>
              <w:rPr>
                <w:ins w:id="5525" w:author="Author"/>
              </w:rPr>
            </w:pPr>
            <w:ins w:id="5526" w:author="Author">
              <w:r w:rsidRPr="00BD7E31">
                <w:rPr>
                  <w:b/>
                  <w:bCs/>
                </w:rPr>
                <w:t>1.00</w:t>
              </w:r>
            </w:ins>
          </w:p>
        </w:tc>
      </w:tr>
      <w:tr w:rsidR="00C50A95" w:rsidRPr="00BD7E31" w14:paraId="2B4416B5" w14:textId="77777777" w:rsidTr="00416506">
        <w:trPr>
          <w:cantSplit/>
          <w:trHeight w:val="190"/>
          <w:ins w:id="5527" w:author="Author"/>
        </w:trPr>
        <w:tc>
          <w:tcPr>
            <w:tcW w:w="198" w:type="dxa"/>
            <w:tcBorders>
              <w:right w:val="single" w:sz="6" w:space="0" w:color="auto"/>
            </w:tcBorders>
          </w:tcPr>
          <w:p w14:paraId="422B7318" w14:textId="77777777" w:rsidR="00C50A95" w:rsidRPr="00BD7E31" w:rsidRDefault="00C50A95" w:rsidP="00416506">
            <w:pPr>
              <w:pStyle w:val="tabletext11"/>
              <w:rPr>
                <w:ins w:id="5528" w:author="Author"/>
              </w:rPr>
            </w:pPr>
          </w:p>
        </w:tc>
        <w:tc>
          <w:tcPr>
            <w:tcW w:w="1117" w:type="dxa"/>
            <w:gridSpan w:val="2"/>
            <w:vMerge/>
            <w:tcBorders>
              <w:top w:val="single" w:sz="6" w:space="0" w:color="auto"/>
              <w:left w:val="single" w:sz="6" w:space="0" w:color="auto"/>
              <w:bottom w:val="single" w:sz="6" w:space="0" w:color="auto"/>
              <w:right w:val="single" w:sz="6" w:space="0" w:color="auto"/>
            </w:tcBorders>
            <w:vAlign w:val="center"/>
            <w:hideMark/>
          </w:tcPr>
          <w:p w14:paraId="17EB3DFB" w14:textId="77777777" w:rsidR="00C50A95" w:rsidRPr="00BD7E31" w:rsidRDefault="00C50A95" w:rsidP="00416506">
            <w:pPr>
              <w:overflowPunct/>
              <w:autoSpaceDE/>
              <w:autoSpaceDN/>
              <w:adjustRightInd/>
              <w:spacing w:before="0" w:line="240" w:lineRule="auto"/>
              <w:jc w:val="left"/>
              <w:rPr>
                <w:ins w:id="5529"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36B58CFE" w14:textId="77777777" w:rsidR="00C50A95" w:rsidRPr="00BD7E31" w:rsidRDefault="00C50A95" w:rsidP="00416506">
            <w:pPr>
              <w:pStyle w:val="tabletext11"/>
              <w:rPr>
                <w:ins w:id="5530" w:author="Author"/>
              </w:rPr>
            </w:pPr>
            <w:ins w:id="5531" w:author="Author">
              <w:r w:rsidRPr="00BD7E31">
                <w:t>Charter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DEEB8B3" w14:textId="77777777" w:rsidR="00C50A95" w:rsidRPr="00BD7E31" w:rsidRDefault="00C50A95" w:rsidP="00416506">
            <w:pPr>
              <w:pStyle w:val="tabletext11"/>
              <w:jc w:val="center"/>
              <w:rPr>
                <w:ins w:id="5532" w:author="Author"/>
              </w:rPr>
            </w:pPr>
            <w:ins w:id="5533" w:author="Author">
              <w:r w:rsidRPr="00BD7E31">
                <w:t>545-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A308F5A" w14:textId="77777777" w:rsidR="00C50A95" w:rsidRPr="00BD7E31" w:rsidRDefault="00C50A95" w:rsidP="00416506">
            <w:pPr>
              <w:pStyle w:val="tabletext11"/>
              <w:jc w:val="center"/>
              <w:rPr>
                <w:ins w:id="5534" w:author="Author"/>
              </w:rPr>
            </w:pPr>
            <w:ins w:id="5535" w:author="Author">
              <w:r w:rsidRPr="00BD7E31">
                <w:t>548-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3F8784A" w14:textId="77777777" w:rsidR="00C50A95" w:rsidRPr="00BD7E31" w:rsidRDefault="00C50A95" w:rsidP="00416506">
            <w:pPr>
              <w:pStyle w:val="tabletext11"/>
              <w:jc w:val="center"/>
              <w:rPr>
                <w:ins w:id="5536" w:author="Author"/>
              </w:rPr>
            </w:pPr>
            <w:ins w:id="5537" w:author="Author">
              <w:r w:rsidRPr="00BD7E31">
                <w:rPr>
                  <w:b/>
                  <w:bCs/>
                </w:rPr>
                <w:t>1.00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5E2B8DD1" w14:textId="77777777" w:rsidR="00C50A95" w:rsidRPr="00BD7E31" w:rsidRDefault="00C50A95" w:rsidP="00416506">
            <w:pPr>
              <w:pStyle w:val="tabletext11"/>
              <w:jc w:val="center"/>
              <w:rPr>
                <w:ins w:id="5538" w:author="Author"/>
              </w:rPr>
            </w:pPr>
            <w:ins w:id="5539" w:author="Author">
              <w:r w:rsidRPr="00BD7E31">
                <w:rPr>
                  <w:b/>
                  <w:bCs/>
                </w:rPr>
                <w:t>1.55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7EC6A16" w14:textId="77777777" w:rsidR="00C50A95" w:rsidRPr="00BD7E31" w:rsidRDefault="00C50A95" w:rsidP="00416506">
            <w:pPr>
              <w:pStyle w:val="tabletext11"/>
              <w:jc w:val="center"/>
              <w:rPr>
                <w:ins w:id="5540" w:author="Author"/>
              </w:rPr>
            </w:pPr>
            <w:ins w:id="5541" w:author="Author">
              <w:r w:rsidRPr="00BD7E31">
                <w:t>546-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3AE9BB1" w14:textId="77777777" w:rsidR="00C50A95" w:rsidRPr="00BD7E31" w:rsidRDefault="00C50A95" w:rsidP="00416506">
            <w:pPr>
              <w:pStyle w:val="tabletext11"/>
              <w:jc w:val="center"/>
              <w:rPr>
                <w:ins w:id="5542" w:author="Author"/>
              </w:rPr>
            </w:pPr>
            <w:ins w:id="5543" w:author="Author">
              <w:r w:rsidRPr="00BD7E31">
                <w:t>549-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C97BD00" w14:textId="77777777" w:rsidR="00C50A95" w:rsidRPr="00BD7E31" w:rsidRDefault="00C50A95" w:rsidP="00416506">
            <w:pPr>
              <w:pStyle w:val="tabletext11"/>
              <w:jc w:val="center"/>
              <w:rPr>
                <w:ins w:id="5544" w:author="Author"/>
              </w:rPr>
            </w:pPr>
            <w:ins w:id="5545" w:author="Author">
              <w:r w:rsidRPr="00BD7E31">
                <w:rPr>
                  <w:b/>
                  <w:bCs/>
                </w:rPr>
                <w:t>1.15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43A91D4" w14:textId="77777777" w:rsidR="00C50A95" w:rsidRPr="00BD7E31" w:rsidRDefault="00C50A95" w:rsidP="00416506">
            <w:pPr>
              <w:pStyle w:val="tabletext11"/>
              <w:jc w:val="center"/>
              <w:rPr>
                <w:ins w:id="5546" w:author="Author"/>
              </w:rPr>
            </w:pPr>
            <w:ins w:id="5547" w:author="Author">
              <w:r w:rsidRPr="00BD7E31">
                <w:rPr>
                  <w:b/>
                  <w:bCs/>
                </w:rPr>
                <w:t>1.80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5F929FD" w14:textId="77777777" w:rsidR="00C50A95" w:rsidRPr="00BD7E31" w:rsidRDefault="00C50A95" w:rsidP="00416506">
            <w:pPr>
              <w:pStyle w:val="tabletext11"/>
              <w:jc w:val="center"/>
              <w:rPr>
                <w:ins w:id="5548" w:author="Author"/>
              </w:rPr>
            </w:pPr>
            <w:ins w:id="5549" w:author="Author">
              <w:r w:rsidRPr="00BD7E31">
                <w:t>5479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2CC9CAF" w14:textId="77777777" w:rsidR="00C50A95" w:rsidRPr="00BD7E31" w:rsidRDefault="00C50A95" w:rsidP="00416506">
            <w:pPr>
              <w:pStyle w:val="tabletext11"/>
              <w:jc w:val="center"/>
              <w:rPr>
                <w:ins w:id="5550" w:author="Author"/>
              </w:rPr>
            </w:pPr>
            <w:ins w:id="5551" w:author="Author">
              <w:r w:rsidRPr="00BD7E31">
                <w:t>5409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EA3D43E" w14:textId="77777777" w:rsidR="00C50A95" w:rsidRPr="00BD7E31" w:rsidRDefault="00C50A95" w:rsidP="00416506">
            <w:pPr>
              <w:pStyle w:val="tabletext11"/>
              <w:jc w:val="center"/>
              <w:rPr>
                <w:ins w:id="5552" w:author="Author"/>
              </w:rPr>
            </w:pPr>
            <w:ins w:id="5553" w:author="Author">
              <w:r w:rsidRPr="00BD7E31">
                <w:rPr>
                  <w:b/>
                  <w:bCs/>
                </w:rPr>
                <w:t>1.85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E12333A" w14:textId="77777777" w:rsidR="00C50A95" w:rsidRPr="00BD7E31" w:rsidRDefault="00C50A95" w:rsidP="00416506">
            <w:pPr>
              <w:pStyle w:val="tabletext11"/>
              <w:jc w:val="center"/>
              <w:rPr>
                <w:ins w:id="5554" w:author="Author"/>
              </w:rPr>
            </w:pPr>
            <w:ins w:id="5555" w:author="Author">
              <w:r w:rsidRPr="00BD7E31">
                <w:rPr>
                  <w:b/>
                  <w:bCs/>
                </w:rPr>
                <w:t>1.00</w:t>
              </w:r>
            </w:ins>
          </w:p>
        </w:tc>
      </w:tr>
      <w:tr w:rsidR="00C50A95" w:rsidRPr="00BD7E31" w14:paraId="17E6C9CE" w14:textId="77777777" w:rsidTr="00416506">
        <w:trPr>
          <w:cantSplit/>
          <w:trHeight w:val="190"/>
          <w:ins w:id="5556" w:author="Author"/>
        </w:trPr>
        <w:tc>
          <w:tcPr>
            <w:tcW w:w="198" w:type="dxa"/>
            <w:tcBorders>
              <w:right w:val="single" w:sz="6" w:space="0" w:color="auto"/>
            </w:tcBorders>
          </w:tcPr>
          <w:p w14:paraId="6E27E109" w14:textId="77777777" w:rsidR="00C50A95" w:rsidRPr="00BD7E31" w:rsidRDefault="00C50A95" w:rsidP="00416506">
            <w:pPr>
              <w:pStyle w:val="tabletext11"/>
              <w:rPr>
                <w:ins w:id="5557" w:author="Author"/>
              </w:rPr>
            </w:pPr>
          </w:p>
        </w:tc>
        <w:tc>
          <w:tcPr>
            <w:tcW w:w="1117" w:type="dxa"/>
            <w:gridSpan w:val="2"/>
            <w:vMerge/>
            <w:tcBorders>
              <w:top w:val="single" w:sz="6" w:space="0" w:color="auto"/>
              <w:left w:val="single" w:sz="6" w:space="0" w:color="auto"/>
              <w:bottom w:val="single" w:sz="6" w:space="0" w:color="auto"/>
              <w:right w:val="single" w:sz="6" w:space="0" w:color="auto"/>
            </w:tcBorders>
            <w:vAlign w:val="center"/>
            <w:hideMark/>
          </w:tcPr>
          <w:p w14:paraId="0AF11AD2" w14:textId="77777777" w:rsidR="00C50A95" w:rsidRPr="00BD7E31" w:rsidRDefault="00C50A95" w:rsidP="00416506">
            <w:pPr>
              <w:overflowPunct/>
              <w:autoSpaceDE/>
              <w:autoSpaceDN/>
              <w:adjustRightInd/>
              <w:spacing w:before="0" w:line="240" w:lineRule="auto"/>
              <w:jc w:val="left"/>
              <w:rPr>
                <w:ins w:id="5558"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5E9EAA34" w14:textId="77777777" w:rsidR="00C50A95" w:rsidRPr="00BD7E31" w:rsidRDefault="00C50A95" w:rsidP="00416506">
            <w:pPr>
              <w:pStyle w:val="tabletext11"/>
              <w:rPr>
                <w:ins w:id="5559" w:author="Author"/>
              </w:rPr>
            </w:pPr>
            <w:ins w:id="5560" w:author="Author">
              <w:r w:rsidRPr="00BD7E31">
                <w:t>Sightseeing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7F46469" w14:textId="77777777" w:rsidR="00C50A95" w:rsidRPr="00BD7E31" w:rsidRDefault="00C50A95" w:rsidP="00416506">
            <w:pPr>
              <w:pStyle w:val="tabletext11"/>
              <w:jc w:val="center"/>
              <w:rPr>
                <w:ins w:id="5561" w:author="Author"/>
              </w:rPr>
            </w:pPr>
            <w:ins w:id="5562" w:author="Author">
              <w:r w:rsidRPr="00BD7E31">
                <w:t>555-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5BCC99D" w14:textId="77777777" w:rsidR="00C50A95" w:rsidRPr="00BD7E31" w:rsidRDefault="00C50A95" w:rsidP="00416506">
            <w:pPr>
              <w:pStyle w:val="tabletext11"/>
              <w:jc w:val="center"/>
              <w:rPr>
                <w:ins w:id="5563" w:author="Author"/>
              </w:rPr>
            </w:pPr>
            <w:ins w:id="5564" w:author="Author">
              <w:r w:rsidRPr="00BD7E31">
                <w:t>558-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68F7216" w14:textId="77777777" w:rsidR="00C50A95" w:rsidRPr="00BD7E31" w:rsidRDefault="00C50A95" w:rsidP="00416506">
            <w:pPr>
              <w:pStyle w:val="tabletext11"/>
              <w:jc w:val="center"/>
              <w:rPr>
                <w:ins w:id="5565" w:author="Author"/>
              </w:rPr>
            </w:pPr>
            <w:ins w:id="5566" w:author="Author">
              <w:r w:rsidRPr="00BD7E31">
                <w:rPr>
                  <w:b/>
                  <w:bCs/>
                </w:rPr>
                <w:t>0.75</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78189EF7" w14:textId="77777777" w:rsidR="00C50A95" w:rsidRPr="00BD7E31" w:rsidRDefault="00C50A95" w:rsidP="00416506">
            <w:pPr>
              <w:pStyle w:val="tabletext11"/>
              <w:jc w:val="center"/>
              <w:rPr>
                <w:ins w:id="5567" w:author="Author"/>
              </w:rPr>
            </w:pPr>
            <w:ins w:id="5568" w:author="Author">
              <w:r w:rsidRPr="00BD7E31">
                <w:rPr>
                  <w:b/>
                  <w:bCs/>
                </w:rPr>
                <w:t>0.90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3975600" w14:textId="77777777" w:rsidR="00C50A95" w:rsidRPr="00BD7E31" w:rsidRDefault="00C50A95" w:rsidP="00416506">
            <w:pPr>
              <w:pStyle w:val="tabletext11"/>
              <w:jc w:val="center"/>
              <w:rPr>
                <w:ins w:id="5569" w:author="Author"/>
              </w:rPr>
            </w:pPr>
            <w:ins w:id="5570" w:author="Author">
              <w:r w:rsidRPr="00BD7E31">
                <w:t>556-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FCB29F9" w14:textId="77777777" w:rsidR="00C50A95" w:rsidRPr="00BD7E31" w:rsidRDefault="00C50A95" w:rsidP="00416506">
            <w:pPr>
              <w:pStyle w:val="tabletext11"/>
              <w:jc w:val="center"/>
              <w:rPr>
                <w:ins w:id="5571" w:author="Author"/>
              </w:rPr>
            </w:pPr>
            <w:ins w:id="5572" w:author="Author">
              <w:r w:rsidRPr="00BD7E31">
                <w:t>559-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016057A" w14:textId="77777777" w:rsidR="00C50A95" w:rsidRPr="00BD7E31" w:rsidRDefault="00C50A95" w:rsidP="00416506">
            <w:pPr>
              <w:pStyle w:val="tabletext11"/>
              <w:jc w:val="center"/>
              <w:rPr>
                <w:ins w:id="5573" w:author="Author"/>
              </w:rPr>
            </w:pPr>
            <w:ins w:id="5574" w:author="Author">
              <w:r w:rsidRPr="00BD7E31">
                <w:rPr>
                  <w:b/>
                  <w:bCs/>
                </w:rPr>
                <w:t>0.85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7DD193A" w14:textId="77777777" w:rsidR="00C50A95" w:rsidRPr="00BD7E31" w:rsidRDefault="00C50A95" w:rsidP="00416506">
            <w:pPr>
              <w:pStyle w:val="tabletext11"/>
              <w:jc w:val="center"/>
              <w:rPr>
                <w:ins w:id="5575" w:author="Author"/>
              </w:rPr>
            </w:pPr>
            <w:ins w:id="5576" w:author="Author">
              <w:r w:rsidRPr="00BD7E31">
                <w:rPr>
                  <w:b/>
                  <w:bCs/>
                </w:rPr>
                <w:t>1.05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81D7BF2" w14:textId="77777777" w:rsidR="00C50A95" w:rsidRPr="00BD7E31" w:rsidRDefault="00C50A95" w:rsidP="00416506">
            <w:pPr>
              <w:pStyle w:val="tabletext11"/>
              <w:jc w:val="center"/>
              <w:rPr>
                <w:ins w:id="5577" w:author="Author"/>
              </w:rPr>
            </w:pPr>
            <w:ins w:id="5578" w:author="Author">
              <w:r w:rsidRPr="00BD7E31">
                <w:t>5579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E28BD65" w14:textId="77777777" w:rsidR="00C50A95" w:rsidRPr="00BD7E31" w:rsidRDefault="00C50A95" w:rsidP="00416506">
            <w:pPr>
              <w:pStyle w:val="tabletext11"/>
              <w:jc w:val="center"/>
              <w:rPr>
                <w:ins w:id="5579" w:author="Author"/>
              </w:rPr>
            </w:pPr>
            <w:ins w:id="5580" w:author="Author">
              <w:r w:rsidRPr="00BD7E31">
                <w:t>5509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BF6944C" w14:textId="77777777" w:rsidR="00C50A95" w:rsidRPr="00BD7E31" w:rsidRDefault="00C50A95" w:rsidP="00416506">
            <w:pPr>
              <w:pStyle w:val="tabletext11"/>
              <w:jc w:val="center"/>
              <w:rPr>
                <w:ins w:id="5581" w:author="Author"/>
              </w:rPr>
            </w:pPr>
            <w:ins w:id="5582" w:author="Author">
              <w:r w:rsidRPr="00BD7E31">
                <w:rPr>
                  <w:b/>
                  <w:bCs/>
                </w:rPr>
                <w:t>1.65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DA401D2" w14:textId="77777777" w:rsidR="00C50A95" w:rsidRPr="00BD7E31" w:rsidRDefault="00C50A95" w:rsidP="00416506">
            <w:pPr>
              <w:pStyle w:val="tabletext11"/>
              <w:jc w:val="center"/>
              <w:rPr>
                <w:ins w:id="5583" w:author="Author"/>
              </w:rPr>
            </w:pPr>
            <w:ins w:id="5584" w:author="Author">
              <w:r w:rsidRPr="00BD7E31">
                <w:rPr>
                  <w:b/>
                  <w:bCs/>
                </w:rPr>
                <w:t>1.00</w:t>
              </w:r>
            </w:ins>
          </w:p>
        </w:tc>
      </w:tr>
      <w:tr w:rsidR="00C50A95" w:rsidRPr="00BD7E31" w14:paraId="1B6A54A7" w14:textId="77777777" w:rsidTr="00416506">
        <w:trPr>
          <w:cantSplit/>
          <w:trHeight w:val="190"/>
          <w:ins w:id="5585" w:author="Author"/>
        </w:trPr>
        <w:tc>
          <w:tcPr>
            <w:tcW w:w="198" w:type="dxa"/>
            <w:tcBorders>
              <w:right w:val="single" w:sz="6" w:space="0" w:color="auto"/>
            </w:tcBorders>
            <w:hideMark/>
          </w:tcPr>
          <w:p w14:paraId="0BD8A8B3" w14:textId="77777777" w:rsidR="00C50A95" w:rsidRPr="00BD7E31" w:rsidRDefault="00C50A95" w:rsidP="00416506">
            <w:pPr>
              <w:pStyle w:val="tabletext11"/>
              <w:rPr>
                <w:ins w:id="5586" w:author="Author"/>
              </w:rPr>
            </w:pPr>
            <w:ins w:id="5587" w:author="Author">
              <w:r w:rsidRPr="00BD7E31">
                <w:lastRenderedPageBreak/>
                <w:br/>
              </w:r>
            </w:ins>
          </w:p>
        </w:tc>
        <w:tc>
          <w:tcPr>
            <w:tcW w:w="1117" w:type="dxa"/>
            <w:gridSpan w:val="2"/>
            <w:vMerge/>
            <w:tcBorders>
              <w:top w:val="single" w:sz="6" w:space="0" w:color="auto"/>
              <w:left w:val="single" w:sz="6" w:space="0" w:color="auto"/>
              <w:bottom w:val="single" w:sz="6" w:space="0" w:color="auto"/>
              <w:right w:val="single" w:sz="6" w:space="0" w:color="auto"/>
            </w:tcBorders>
            <w:vAlign w:val="center"/>
            <w:hideMark/>
          </w:tcPr>
          <w:p w14:paraId="11CC8BBC" w14:textId="77777777" w:rsidR="00C50A95" w:rsidRPr="00BD7E31" w:rsidRDefault="00C50A95" w:rsidP="00416506">
            <w:pPr>
              <w:overflowPunct/>
              <w:autoSpaceDE/>
              <w:autoSpaceDN/>
              <w:adjustRightInd/>
              <w:spacing w:before="0" w:line="240" w:lineRule="auto"/>
              <w:jc w:val="left"/>
              <w:rPr>
                <w:ins w:id="5588"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6F196151" w14:textId="77777777" w:rsidR="00C50A95" w:rsidRPr="00BD7E31" w:rsidRDefault="00C50A95" w:rsidP="00416506">
            <w:pPr>
              <w:pStyle w:val="tabletext11"/>
              <w:rPr>
                <w:ins w:id="5589" w:author="Author"/>
              </w:rPr>
            </w:pPr>
            <w:ins w:id="5590" w:author="Author">
              <w:r w:rsidRPr="00BD7E31">
                <w:t>Transportation Of Athletes And Entertainers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BB75F34" w14:textId="77777777" w:rsidR="00C50A95" w:rsidRPr="00BD7E31" w:rsidRDefault="00C50A95" w:rsidP="00416506">
            <w:pPr>
              <w:pStyle w:val="tabletext11"/>
              <w:jc w:val="center"/>
              <w:rPr>
                <w:ins w:id="5591" w:author="Author"/>
              </w:rPr>
            </w:pPr>
            <w:ins w:id="5592" w:author="Author">
              <w:r w:rsidRPr="00BD7E31">
                <w:t>565-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4CC349F" w14:textId="77777777" w:rsidR="00C50A95" w:rsidRPr="00BD7E31" w:rsidRDefault="00C50A95" w:rsidP="00416506">
            <w:pPr>
              <w:pStyle w:val="tabletext11"/>
              <w:jc w:val="center"/>
              <w:rPr>
                <w:ins w:id="5593" w:author="Author"/>
              </w:rPr>
            </w:pPr>
            <w:ins w:id="5594" w:author="Author">
              <w:r w:rsidRPr="00BD7E31">
                <w:t>568-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90B6C5D" w14:textId="77777777" w:rsidR="00C50A95" w:rsidRPr="00BD7E31" w:rsidRDefault="00C50A95" w:rsidP="00416506">
            <w:pPr>
              <w:pStyle w:val="tabletext11"/>
              <w:jc w:val="center"/>
              <w:rPr>
                <w:ins w:id="5595" w:author="Author"/>
              </w:rPr>
            </w:pPr>
            <w:ins w:id="5596" w:author="Author">
              <w:r w:rsidRPr="00BD7E31">
                <w:rPr>
                  <w:b/>
                  <w:bCs/>
                </w:rPr>
                <w:t>0.45</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3648F2E5" w14:textId="77777777" w:rsidR="00C50A95" w:rsidRPr="00BD7E31" w:rsidRDefault="00C50A95" w:rsidP="00416506">
            <w:pPr>
              <w:pStyle w:val="tabletext11"/>
              <w:jc w:val="center"/>
              <w:rPr>
                <w:ins w:id="5597" w:author="Author"/>
              </w:rPr>
            </w:pPr>
            <w:ins w:id="5598" w:author="Author">
              <w:r w:rsidRPr="00BD7E31">
                <w:rPr>
                  <w:b/>
                  <w:bCs/>
                </w:rPr>
                <w:t>1.40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79AFD21" w14:textId="77777777" w:rsidR="00C50A95" w:rsidRPr="00BD7E31" w:rsidRDefault="00C50A95" w:rsidP="00416506">
            <w:pPr>
              <w:pStyle w:val="tabletext11"/>
              <w:jc w:val="center"/>
              <w:rPr>
                <w:ins w:id="5599" w:author="Author"/>
              </w:rPr>
            </w:pPr>
            <w:ins w:id="5600" w:author="Author">
              <w:r w:rsidRPr="00BD7E31">
                <w:t>566-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FEDAED4" w14:textId="77777777" w:rsidR="00C50A95" w:rsidRPr="00BD7E31" w:rsidRDefault="00C50A95" w:rsidP="00416506">
            <w:pPr>
              <w:pStyle w:val="tabletext11"/>
              <w:jc w:val="center"/>
              <w:rPr>
                <w:ins w:id="5601" w:author="Author"/>
              </w:rPr>
            </w:pPr>
            <w:ins w:id="5602" w:author="Author">
              <w:r w:rsidRPr="00BD7E31">
                <w:t>569-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C590508" w14:textId="77777777" w:rsidR="00C50A95" w:rsidRPr="00BD7E31" w:rsidRDefault="00C50A95" w:rsidP="00416506">
            <w:pPr>
              <w:pStyle w:val="tabletext11"/>
              <w:jc w:val="center"/>
              <w:rPr>
                <w:ins w:id="5603" w:author="Author"/>
              </w:rPr>
            </w:pPr>
            <w:ins w:id="5604" w:author="Author">
              <w:r w:rsidRPr="00BD7E31">
                <w:rPr>
                  <w:b/>
                  <w:bCs/>
                </w:rPr>
                <w:t>0.50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E22F439" w14:textId="77777777" w:rsidR="00C50A95" w:rsidRPr="00BD7E31" w:rsidRDefault="00C50A95" w:rsidP="00416506">
            <w:pPr>
              <w:pStyle w:val="tabletext11"/>
              <w:jc w:val="center"/>
              <w:rPr>
                <w:ins w:id="5605" w:author="Author"/>
              </w:rPr>
            </w:pPr>
            <w:ins w:id="5606" w:author="Author">
              <w:r w:rsidRPr="00BD7E31">
                <w:rPr>
                  <w:b/>
                  <w:bCs/>
                </w:rPr>
                <w:t>1.60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E001342" w14:textId="77777777" w:rsidR="00C50A95" w:rsidRPr="00BD7E31" w:rsidRDefault="00C50A95" w:rsidP="00416506">
            <w:pPr>
              <w:pStyle w:val="tabletext11"/>
              <w:jc w:val="center"/>
              <w:rPr>
                <w:ins w:id="5607" w:author="Author"/>
              </w:rPr>
            </w:pPr>
            <w:ins w:id="5608" w:author="Author">
              <w:r w:rsidRPr="00BD7E31">
                <w:t>5679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3EFC209" w14:textId="77777777" w:rsidR="00C50A95" w:rsidRPr="00BD7E31" w:rsidRDefault="00C50A95" w:rsidP="00416506">
            <w:pPr>
              <w:pStyle w:val="tabletext11"/>
              <w:jc w:val="center"/>
              <w:rPr>
                <w:ins w:id="5609" w:author="Author"/>
              </w:rPr>
            </w:pPr>
            <w:ins w:id="5610" w:author="Author">
              <w:r w:rsidRPr="00BD7E31">
                <w:t>5609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FF3C53B" w14:textId="77777777" w:rsidR="00C50A95" w:rsidRPr="00BD7E31" w:rsidRDefault="00C50A95" w:rsidP="00416506">
            <w:pPr>
              <w:pStyle w:val="tabletext11"/>
              <w:jc w:val="center"/>
              <w:rPr>
                <w:ins w:id="5611" w:author="Author"/>
              </w:rPr>
            </w:pPr>
            <w:ins w:id="5612" w:author="Author">
              <w:r w:rsidRPr="00BD7E31">
                <w:rPr>
                  <w:b/>
                  <w:bCs/>
                </w:rPr>
                <w:t>1.00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5E27333" w14:textId="77777777" w:rsidR="00C50A95" w:rsidRPr="00BD7E31" w:rsidRDefault="00C50A95" w:rsidP="00416506">
            <w:pPr>
              <w:pStyle w:val="tabletext11"/>
              <w:jc w:val="center"/>
              <w:rPr>
                <w:ins w:id="5613" w:author="Author"/>
              </w:rPr>
            </w:pPr>
            <w:ins w:id="5614" w:author="Author">
              <w:r w:rsidRPr="00BD7E31">
                <w:rPr>
                  <w:b/>
                  <w:bCs/>
                </w:rPr>
                <w:t>1.00</w:t>
              </w:r>
            </w:ins>
          </w:p>
        </w:tc>
      </w:tr>
      <w:tr w:rsidR="00C50A95" w:rsidRPr="00BD7E31" w14:paraId="5F926EC8" w14:textId="77777777" w:rsidTr="00416506">
        <w:trPr>
          <w:cantSplit/>
          <w:trHeight w:val="190"/>
          <w:ins w:id="5615" w:author="Author"/>
        </w:trPr>
        <w:tc>
          <w:tcPr>
            <w:tcW w:w="198" w:type="dxa"/>
            <w:tcBorders>
              <w:right w:val="single" w:sz="6" w:space="0" w:color="auto"/>
            </w:tcBorders>
            <w:hideMark/>
          </w:tcPr>
          <w:p w14:paraId="593E5E70" w14:textId="77777777" w:rsidR="00C50A95" w:rsidRPr="00BD7E31" w:rsidRDefault="00C50A95" w:rsidP="00416506">
            <w:pPr>
              <w:pStyle w:val="tabletext11"/>
              <w:rPr>
                <w:ins w:id="5616" w:author="Author"/>
              </w:rPr>
            </w:pPr>
            <w:ins w:id="5617" w:author="Author">
              <w:r w:rsidRPr="00BD7E31">
                <w:br/>
              </w:r>
            </w:ins>
          </w:p>
        </w:tc>
        <w:tc>
          <w:tcPr>
            <w:tcW w:w="1117" w:type="dxa"/>
            <w:gridSpan w:val="2"/>
            <w:vMerge/>
            <w:tcBorders>
              <w:top w:val="single" w:sz="6" w:space="0" w:color="auto"/>
              <w:left w:val="single" w:sz="6" w:space="0" w:color="auto"/>
              <w:bottom w:val="single" w:sz="6" w:space="0" w:color="auto"/>
              <w:right w:val="single" w:sz="6" w:space="0" w:color="auto"/>
            </w:tcBorders>
            <w:vAlign w:val="center"/>
            <w:hideMark/>
          </w:tcPr>
          <w:p w14:paraId="48B9CB60" w14:textId="77777777" w:rsidR="00C50A95" w:rsidRPr="00BD7E31" w:rsidRDefault="00C50A95" w:rsidP="00416506">
            <w:pPr>
              <w:overflowPunct/>
              <w:autoSpaceDE/>
              <w:autoSpaceDN/>
              <w:adjustRightInd/>
              <w:spacing w:before="0" w:line="240" w:lineRule="auto"/>
              <w:jc w:val="left"/>
              <w:rPr>
                <w:ins w:id="5618"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1ABBEFCE" w14:textId="77777777" w:rsidR="00C50A95" w:rsidRPr="00BD7E31" w:rsidRDefault="00C50A95" w:rsidP="00416506">
            <w:pPr>
              <w:pStyle w:val="tabletext11"/>
              <w:rPr>
                <w:ins w:id="5619" w:author="Author"/>
              </w:rPr>
            </w:pPr>
            <w:ins w:id="5620" w:author="Author">
              <w:r w:rsidRPr="00BD7E31">
                <w:t>Social Service Agency Auto</w:t>
              </w:r>
              <w:r w:rsidRPr="00BD7E31">
                <w:br/>
                <w:t>Employee-operated</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6EB61B7" w14:textId="77777777" w:rsidR="00C50A95" w:rsidRPr="00BD7E31" w:rsidRDefault="00C50A95" w:rsidP="00416506">
            <w:pPr>
              <w:pStyle w:val="tabletext11"/>
              <w:jc w:val="center"/>
              <w:rPr>
                <w:ins w:id="5621" w:author="Author"/>
              </w:rPr>
            </w:pPr>
            <w:ins w:id="5622" w:author="Author">
              <w:r w:rsidRPr="00BD7E31">
                <w:t>645-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F1085F0" w14:textId="77777777" w:rsidR="00C50A95" w:rsidRPr="00BD7E31" w:rsidRDefault="00C50A95" w:rsidP="00416506">
            <w:pPr>
              <w:pStyle w:val="tabletext11"/>
              <w:jc w:val="center"/>
              <w:rPr>
                <w:ins w:id="5623" w:author="Author"/>
              </w:rPr>
            </w:pPr>
            <w:ins w:id="5624" w:author="Author">
              <w:r w:rsidRPr="00BD7E31">
                <w:t>648-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7EF4DEF" w14:textId="77777777" w:rsidR="00C50A95" w:rsidRPr="00BD7E31" w:rsidRDefault="00C50A95" w:rsidP="00416506">
            <w:pPr>
              <w:pStyle w:val="tabletext11"/>
              <w:jc w:val="center"/>
              <w:rPr>
                <w:ins w:id="5625" w:author="Author"/>
              </w:rPr>
            </w:pPr>
            <w:ins w:id="5626" w:author="Author">
              <w:r w:rsidRPr="00BD7E31">
                <w:rPr>
                  <w:b/>
                  <w:bCs/>
                </w:rPr>
                <w:t>0.55</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728DAC81" w14:textId="77777777" w:rsidR="00C50A95" w:rsidRPr="00BD7E31" w:rsidRDefault="00C50A95" w:rsidP="00416506">
            <w:pPr>
              <w:pStyle w:val="tabletext11"/>
              <w:jc w:val="center"/>
              <w:rPr>
                <w:ins w:id="5627" w:author="Author"/>
              </w:rPr>
            </w:pPr>
            <w:ins w:id="5628" w:author="Author">
              <w:r w:rsidRPr="00BD7E31">
                <w:rPr>
                  <w:b/>
                  <w:bCs/>
                </w:rPr>
                <w:t>1.20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01FB32B" w14:textId="77777777" w:rsidR="00C50A95" w:rsidRPr="00BD7E31" w:rsidRDefault="00C50A95" w:rsidP="00416506">
            <w:pPr>
              <w:pStyle w:val="tabletext11"/>
              <w:jc w:val="center"/>
              <w:rPr>
                <w:ins w:id="5629" w:author="Author"/>
              </w:rPr>
            </w:pPr>
            <w:ins w:id="5630" w:author="Author">
              <w:r w:rsidRPr="00BD7E31">
                <w:t>646-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B295E74" w14:textId="77777777" w:rsidR="00C50A95" w:rsidRPr="00BD7E31" w:rsidRDefault="00C50A95" w:rsidP="00416506">
            <w:pPr>
              <w:pStyle w:val="tabletext11"/>
              <w:jc w:val="center"/>
              <w:rPr>
                <w:ins w:id="5631" w:author="Author"/>
              </w:rPr>
            </w:pPr>
            <w:ins w:id="5632" w:author="Author">
              <w:r w:rsidRPr="00BD7E31">
                <w:t>649-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D1935D9" w14:textId="77777777" w:rsidR="00C50A95" w:rsidRPr="00BD7E31" w:rsidRDefault="00C50A95" w:rsidP="00416506">
            <w:pPr>
              <w:pStyle w:val="tabletext11"/>
              <w:jc w:val="center"/>
              <w:rPr>
                <w:ins w:id="5633" w:author="Author"/>
              </w:rPr>
            </w:pPr>
            <w:ins w:id="5634" w:author="Author">
              <w:r w:rsidRPr="00BD7E31">
                <w:rPr>
                  <w:b/>
                  <w:bCs/>
                </w:rPr>
                <w:t>0.65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B339807" w14:textId="77777777" w:rsidR="00C50A95" w:rsidRPr="00BD7E31" w:rsidRDefault="00C50A95" w:rsidP="00416506">
            <w:pPr>
              <w:pStyle w:val="tabletext11"/>
              <w:jc w:val="center"/>
              <w:rPr>
                <w:ins w:id="5635" w:author="Author"/>
              </w:rPr>
            </w:pPr>
            <w:ins w:id="5636" w:author="Author">
              <w:r w:rsidRPr="00BD7E31">
                <w:rPr>
                  <w:b/>
                  <w:bCs/>
                </w:rPr>
                <w:t>1.40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55C2859" w14:textId="77777777" w:rsidR="00C50A95" w:rsidRPr="00BD7E31" w:rsidRDefault="00C50A95" w:rsidP="00416506">
            <w:pPr>
              <w:pStyle w:val="tabletext11"/>
              <w:jc w:val="center"/>
              <w:rPr>
                <w:ins w:id="5637" w:author="Author"/>
              </w:rPr>
            </w:pPr>
            <w:ins w:id="5638" w:author="Author">
              <w:r w:rsidRPr="00BD7E31">
                <w:t>6479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B84B613" w14:textId="77777777" w:rsidR="00C50A95" w:rsidRPr="00BD7E31" w:rsidRDefault="00C50A95" w:rsidP="00416506">
            <w:pPr>
              <w:pStyle w:val="tabletext11"/>
              <w:jc w:val="center"/>
              <w:rPr>
                <w:ins w:id="5639" w:author="Author"/>
              </w:rPr>
            </w:pPr>
            <w:ins w:id="5640" w:author="Author">
              <w:r w:rsidRPr="00BD7E31">
                <w:t>6409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D49C548" w14:textId="77777777" w:rsidR="00C50A95" w:rsidRPr="00BD7E31" w:rsidRDefault="00C50A95" w:rsidP="00416506">
            <w:pPr>
              <w:pStyle w:val="tabletext11"/>
              <w:jc w:val="center"/>
              <w:rPr>
                <w:ins w:id="5641" w:author="Author"/>
              </w:rPr>
            </w:pPr>
            <w:ins w:id="5642" w:author="Author">
              <w:r w:rsidRPr="00BD7E31">
                <w:rPr>
                  <w:b/>
                  <w:bCs/>
                </w:rPr>
                <w:t>0.95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2220E7C" w14:textId="77777777" w:rsidR="00C50A95" w:rsidRPr="00BD7E31" w:rsidRDefault="00C50A95" w:rsidP="00416506">
            <w:pPr>
              <w:pStyle w:val="tabletext11"/>
              <w:jc w:val="center"/>
              <w:rPr>
                <w:ins w:id="5643" w:author="Author"/>
              </w:rPr>
            </w:pPr>
            <w:ins w:id="5644" w:author="Author">
              <w:r w:rsidRPr="00BD7E31">
                <w:rPr>
                  <w:b/>
                  <w:bCs/>
                </w:rPr>
                <w:t>1.00</w:t>
              </w:r>
            </w:ins>
          </w:p>
        </w:tc>
      </w:tr>
      <w:tr w:rsidR="00C50A95" w:rsidRPr="00BD7E31" w14:paraId="3591F351" w14:textId="77777777" w:rsidTr="00416506">
        <w:trPr>
          <w:cantSplit/>
          <w:trHeight w:val="190"/>
          <w:ins w:id="5645" w:author="Author"/>
        </w:trPr>
        <w:tc>
          <w:tcPr>
            <w:tcW w:w="198" w:type="dxa"/>
            <w:tcBorders>
              <w:right w:val="single" w:sz="6" w:space="0" w:color="auto"/>
            </w:tcBorders>
            <w:hideMark/>
          </w:tcPr>
          <w:p w14:paraId="0FB0D04B" w14:textId="77777777" w:rsidR="00C50A95" w:rsidRPr="00BD7E31" w:rsidRDefault="00C50A95" w:rsidP="00416506">
            <w:pPr>
              <w:pStyle w:val="tabletext11"/>
              <w:rPr>
                <w:ins w:id="5646" w:author="Author"/>
              </w:rPr>
            </w:pPr>
            <w:ins w:id="5647" w:author="Author">
              <w:r w:rsidRPr="00BD7E31">
                <w:br/>
              </w:r>
            </w:ins>
          </w:p>
        </w:tc>
        <w:tc>
          <w:tcPr>
            <w:tcW w:w="1117" w:type="dxa"/>
            <w:gridSpan w:val="2"/>
            <w:vMerge/>
            <w:tcBorders>
              <w:top w:val="single" w:sz="6" w:space="0" w:color="auto"/>
              <w:left w:val="single" w:sz="6" w:space="0" w:color="auto"/>
              <w:bottom w:val="single" w:sz="6" w:space="0" w:color="auto"/>
              <w:right w:val="single" w:sz="6" w:space="0" w:color="auto"/>
            </w:tcBorders>
            <w:vAlign w:val="center"/>
            <w:hideMark/>
          </w:tcPr>
          <w:p w14:paraId="0D33745D" w14:textId="77777777" w:rsidR="00C50A95" w:rsidRPr="00BD7E31" w:rsidRDefault="00C50A95" w:rsidP="00416506">
            <w:pPr>
              <w:overflowPunct/>
              <w:autoSpaceDE/>
              <w:autoSpaceDN/>
              <w:adjustRightInd/>
              <w:spacing w:before="0" w:line="240" w:lineRule="auto"/>
              <w:jc w:val="left"/>
              <w:rPr>
                <w:ins w:id="5648"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0A03C039" w14:textId="77777777" w:rsidR="00C50A95" w:rsidRPr="00BD7E31" w:rsidRDefault="00C50A95" w:rsidP="00416506">
            <w:pPr>
              <w:pStyle w:val="tabletext11"/>
              <w:rPr>
                <w:ins w:id="5649" w:author="Author"/>
              </w:rPr>
            </w:pPr>
            <w:ins w:id="5650" w:author="Author">
              <w:r w:rsidRPr="00BD7E31">
                <w:t>Social Service</w:t>
              </w:r>
              <w:r w:rsidRPr="00BD7E31">
                <w:br/>
                <w:t>Agency Auto</w:t>
              </w:r>
              <w:r w:rsidRPr="00BD7E31">
                <w:br/>
                <w:t>All Other</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CF1F32B" w14:textId="77777777" w:rsidR="00C50A95" w:rsidRPr="00BD7E31" w:rsidRDefault="00C50A95" w:rsidP="00416506">
            <w:pPr>
              <w:pStyle w:val="tabletext11"/>
              <w:jc w:val="center"/>
              <w:rPr>
                <w:ins w:id="5651" w:author="Author"/>
              </w:rPr>
            </w:pPr>
            <w:ins w:id="5652" w:author="Author">
              <w:r w:rsidRPr="00BD7E31">
                <w:t>655-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90A95C1" w14:textId="77777777" w:rsidR="00C50A95" w:rsidRPr="00BD7E31" w:rsidRDefault="00C50A95" w:rsidP="00416506">
            <w:pPr>
              <w:pStyle w:val="tabletext11"/>
              <w:jc w:val="center"/>
              <w:rPr>
                <w:ins w:id="5653" w:author="Author"/>
              </w:rPr>
            </w:pPr>
            <w:ins w:id="5654" w:author="Author">
              <w:r w:rsidRPr="00BD7E31">
                <w:t>658-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62004DA" w14:textId="77777777" w:rsidR="00C50A95" w:rsidRPr="00BD7E31" w:rsidRDefault="00C50A95" w:rsidP="00416506">
            <w:pPr>
              <w:pStyle w:val="tabletext11"/>
              <w:jc w:val="center"/>
              <w:rPr>
                <w:ins w:id="5655" w:author="Author"/>
              </w:rPr>
            </w:pPr>
            <w:ins w:id="5656" w:author="Author">
              <w:r w:rsidRPr="00BD7E31">
                <w:rPr>
                  <w:b/>
                  <w:bCs/>
                </w:rPr>
                <w:t>0.50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3566DCDD" w14:textId="77777777" w:rsidR="00C50A95" w:rsidRPr="00BD7E31" w:rsidRDefault="00C50A95" w:rsidP="00416506">
            <w:pPr>
              <w:pStyle w:val="tabletext11"/>
              <w:jc w:val="center"/>
              <w:rPr>
                <w:ins w:id="5657" w:author="Author"/>
              </w:rPr>
            </w:pPr>
            <w:ins w:id="5658" w:author="Author">
              <w:r w:rsidRPr="00BD7E31">
                <w:rPr>
                  <w:b/>
                  <w:bCs/>
                </w:rPr>
                <w:t>1.20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633D091" w14:textId="77777777" w:rsidR="00C50A95" w:rsidRPr="00BD7E31" w:rsidRDefault="00C50A95" w:rsidP="00416506">
            <w:pPr>
              <w:pStyle w:val="tabletext11"/>
              <w:jc w:val="center"/>
              <w:rPr>
                <w:ins w:id="5659" w:author="Author"/>
              </w:rPr>
            </w:pPr>
            <w:ins w:id="5660" w:author="Author">
              <w:r w:rsidRPr="00BD7E31">
                <w:t>656-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CD5330D" w14:textId="77777777" w:rsidR="00C50A95" w:rsidRPr="00BD7E31" w:rsidRDefault="00C50A95" w:rsidP="00416506">
            <w:pPr>
              <w:pStyle w:val="tabletext11"/>
              <w:jc w:val="center"/>
              <w:rPr>
                <w:ins w:id="5661" w:author="Author"/>
              </w:rPr>
            </w:pPr>
            <w:ins w:id="5662" w:author="Author">
              <w:r w:rsidRPr="00BD7E31">
                <w:t>659-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A14548A" w14:textId="77777777" w:rsidR="00C50A95" w:rsidRPr="00BD7E31" w:rsidRDefault="00C50A95" w:rsidP="00416506">
            <w:pPr>
              <w:pStyle w:val="tabletext11"/>
              <w:jc w:val="center"/>
              <w:rPr>
                <w:ins w:id="5663" w:author="Author"/>
              </w:rPr>
            </w:pPr>
            <w:ins w:id="5664" w:author="Author">
              <w:r w:rsidRPr="00BD7E31">
                <w:rPr>
                  <w:b/>
                  <w:bCs/>
                </w:rPr>
                <w:t>0.60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8FBEB4D" w14:textId="77777777" w:rsidR="00C50A95" w:rsidRPr="00BD7E31" w:rsidRDefault="00C50A95" w:rsidP="00416506">
            <w:pPr>
              <w:pStyle w:val="tabletext11"/>
              <w:jc w:val="center"/>
              <w:rPr>
                <w:ins w:id="5665" w:author="Author"/>
              </w:rPr>
            </w:pPr>
            <w:ins w:id="5666" w:author="Author">
              <w:r w:rsidRPr="00BD7E31">
                <w:rPr>
                  <w:b/>
                  <w:bCs/>
                </w:rPr>
                <w:t>1.40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37ED984" w14:textId="77777777" w:rsidR="00C50A95" w:rsidRPr="00BD7E31" w:rsidRDefault="00C50A95" w:rsidP="00416506">
            <w:pPr>
              <w:pStyle w:val="tabletext11"/>
              <w:jc w:val="center"/>
              <w:rPr>
                <w:ins w:id="5667" w:author="Author"/>
              </w:rPr>
            </w:pPr>
            <w:ins w:id="5668" w:author="Author">
              <w:r w:rsidRPr="00BD7E31">
                <w:t>6579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46B700C" w14:textId="77777777" w:rsidR="00C50A95" w:rsidRPr="00BD7E31" w:rsidRDefault="00C50A95" w:rsidP="00416506">
            <w:pPr>
              <w:pStyle w:val="tabletext11"/>
              <w:jc w:val="center"/>
              <w:rPr>
                <w:ins w:id="5669" w:author="Author"/>
              </w:rPr>
            </w:pPr>
            <w:ins w:id="5670" w:author="Author">
              <w:r w:rsidRPr="00BD7E31">
                <w:t>6509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8B6670F" w14:textId="77777777" w:rsidR="00C50A95" w:rsidRPr="00BD7E31" w:rsidRDefault="00C50A95" w:rsidP="00416506">
            <w:pPr>
              <w:pStyle w:val="tabletext11"/>
              <w:jc w:val="center"/>
              <w:rPr>
                <w:ins w:id="5671" w:author="Author"/>
              </w:rPr>
            </w:pPr>
            <w:ins w:id="5672" w:author="Author">
              <w:r w:rsidRPr="00BD7E31">
                <w:rPr>
                  <w:b/>
                  <w:bCs/>
                </w:rPr>
                <w:t>0.95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89C771A" w14:textId="77777777" w:rsidR="00C50A95" w:rsidRPr="00BD7E31" w:rsidRDefault="00C50A95" w:rsidP="00416506">
            <w:pPr>
              <w:pStyle w:val="tabletext11"/>
              <w:jc w:val="center"/>
              <w:rPr>
                <w:ins w:id="5673" w:author="Author"/>
              </w:rPr>
            </w:pPr>
            <w:ins w:id="5674" w:author="Author">
              <w:r w:rsidRPr="00BD7E31">
                <w:rPr>
                  <w:b/>
                  <w:bCs/>
                </w:rPr>
                <w:t>1.00</w:t>
              </w:r>
            </w:ins>
          </w:p>
        </w:tc>
      </w:tr>
      <w:tr w:rsidR="00C50A95" w:rsidRPr="00BD7E31" w14:paraId="334FCEF7" w14:textId="77777777" w:rsidTr="00416506">
        <w:trPr>
          <w:cantSplit/>
          <w:trHeight w:val="190"/>
          <w:ins w:id="5675" w:author="Author"/>
        </w:trPr>
        <w:tc>
          <w:tcPr>
            <w:tcW w:w="198" w:type="dxa"/>
            <w:tcBorders>
              <w:right w:val="single" w:sz="6" w:space="0" w:color="auto"/>
            </w:tcBorders>
          </w:tcPr>
          <w:p w14:paraId="3B304038" w14:textId="77777777" w:rsidR="00C50A95" w:rsidRPr="00BD7E31" w:rsidRDefault="00C50A95" w:rsidP="00416506">
            <w:pPr>
              <w:pStyle w:val="tabletext11"/>
              <w:rPr>
                <w:ins w:id="5676" w:author="Author"/>
              </w:rPr>
            </w:pPr>
          </w:p>
        </w:tc>
        <w:tc>
          <w:tcPr>
            <w:tcW w:w="1117" w:type="dxa"/>
            <w:gridSpan w:val="2"/>
            <w:vMerge/>
            <w:tcBorders>
              <w:top w:val="single" w:sz="6" w:space="0" w:color="auto"/>
              <w:left w:val="single" w:sz="6" w:space="0" w:color="auto"/>
              <w:bottom w:val="single" w:sz="6" w:space="0" w:color="auto"/>
              <w:right w:val="single" w:sz="6" w:space="0" w:color="auto"/>
            </w:tcBorders>
            <w:vAlign w:val="center"/>
            <w:hideMark/>
          </w:tcPr>
          <w:p w14:paraId="451C7D5C" w14:textId="77777777" w:rsidR="00C50A95" w:rsidRPr="00BD7E31" w:rsidRDefault="00C50A95" w:rsidP="00416506">
            <w:pPr>
              <w:overflowPunct/>
              <w:autoSpaceDE/>
              <w:autoSpaceDN/>
              <w:adjustRightInd/>
              <w:spacing w:before="0" w:line="240" w:lineRule="auto"/>
              <w:jc w:val="left"/>
              <w:rPr>
                <w:ins w:id="5677"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7102042A" w14:textId="77777777" w:rsidR="00C50A95" w:rsidRPr="00BD7E31" w:rsidRDefault="00C50A95" w:rsidP="00416506">
            <w:pPr>
              <w:pStyle w:val="tabletext11"/>
              <w:rPr>
                <w:ins w:id="5678" w:author="Author"/>
              </w:rPr>
            </w:pPr>
            <w:ins w:id="5679" w:author="Author">
              <w:r w:rsidRPr="00BD7E31">
                <w:t>Paratransit</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566C5FA" w14:textId="77777777" w:rsidR="00C50A95" w:rsidRPr="00BD7E31" w:rsidRDefault="00C50A95" w:rsidP="00416506">
            <w:pPr>
              <w:pStyle w:val="tabletext11"/>
              <w:jc w:val="center"/>
              <w:rPr>
                <w:ins w:id="5680" w:author="Author"/>
              </w:rPr>
            </w:pPr>
            <w:ins w:id="5681" w:author="Author">
              <w:r w:rsidRPr="00BD7E31">
                <w:t>4398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2C5F871" w14:textId="77777777" w:rsidR="00C50A95" w:rsidRPr="00BD7E31" w:rsidRDefault="00C50A95" w:rsidP="00416506">
            <w:pPr>
              <w:pStyle w:val="tabletext11"/>
              <w:jc w:val="center"/>
              <w:rPr>
                <w:ins w:id="5682" w:author="Author"/>
              </w:rPr>
            </w:pPr>
            <w:ins w:id="5683" w:author="Author">
              <w:r w:rsidRPr="00BD7E31">
                <w:t>4338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FD8BAD3" w14:textId="77777777" w:rsidR="00C50A95" w:rsidRPr="00BD7E31" w:rsidRDefault="00C50A95" w:rsidP="00416506">
            <w:pPr>
              <w:pStyle w:val="tabletext11"/>
              <w:jc w:val="center"/>
              <w:rPr>
                <w:ins w:id="5684" w:author="Author"/>
              </w:rPr>
            </w:pPr>
            <w:ins w:id="5685" w:author="Author">
              <w:r w:rsidRPr="00BD7E31">
                <w:rPr>
                  <w:b/>
                  <w:bCs/>
                </w:rPr>
                <w:t>0.55</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38841E33" w14:textId="77777777" w:rsidR="00C50A95" w:rsidRPr="00BD7E31" w:rsidRDefault="00C50A95" w:rsidP="00416506">
            <w:pPr>
              <w:pStyle w:val="tabletext11"/>
              <w:jc w:val="center"/>
              <w:rPr>
                <w:ins w:id="5686" w:author="Author"/>
              </w:rPr>
            </w:pPr>
            <w:ins w:id="5687" w:author="Author">
              <w:r w:rsidRPr="00BD7E31">
                <w:rPr>
                  <w:b/>
                  <w:bCs/>
                </w:rPr>
                <w:t>1.20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F876A83" w14:textId="77777777" w:rsidR="00C50A95" w:rsidRPr="00BD7E31" w:rsidRDefault="00C50A95" w:rsidP="00416506">
            <w:pPr>
              <w:pStyle w:val="tabletext11"/>
              <w:jc w:val="center"/>
              <w:rPr>
                <w:ins w:id="5688" w:author="Author"/>
              </w:rPr>
            </w:pPr>
            <w:ins w:id="5689" w:author="Author">
              <w:r w:rsidRPr="00BD7E31">
                <w:t>4498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90DF137" w14:textId="77777777" w:rsidR="00C50A95" w:rsidRPr="00BD7E31" w:rsidRDefault="00C50A95" w:rsidP="00416506">
            <w:pPr>
              <w:pStyle w:val="tabletext11"/>
              <w:jc w:val="center"/>
              <w:rPr>
                <w:ins w:id="5690" w:author="Author"/>
              </w:rPr>
            </w:pPr>
            <w:ins w:id="5691" w:author="Author">
              <w:r w:rsidRPr="00BD7E31">
                <w:t>4438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6EBABB7" w14:textId="77777777" w:rsidR="00C50A95" w:rsidRPr="00BD7E31" w:rsidRDefault="00C50A95" w:rsidP="00416506">
            <w:pPr>
              <w:pStyle w:val="tabletext11"/>
              <w:jc w:val="center"/>
              <w:rPr>
                <w:ins w:id="5692" w:author="Author"/>
              </w:rPr>
            </w:pPr>
            <w:ins w:id="5693" w:author="Author">
              <w:r w:rsidRPr="00BD7E31">
                <w:rPr>
                  <w:b/>
                  <w:bCs/>
                </w:rPr>
                <w:t>0.65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A275211" w14:textId="77777777" w:rsidR="00C50A95" w:rsidRPr="00BD7E31" w:rsidRDefault="00C50A95" w:rsidP="00416506">
            <w:pPr>
              <w:pStyle w:val="tabletext11"/>
              <w:jc w:val="center"/>
              <w:rPr>
                <w:ins w:id="5694" w:author="Author"/>
              </w:rPr>
            </w:pPr>
            <w:ins w:id="5695" w:author="Author">
              <w:r w:rsidRPr="00BD7E31">
                <w:rPr>
                  <w:b/>
                  <w:bCs/>
                </w:rPr>
                <w:t>1.40</w:t>
              </w:r>
            </w:ins>
          </w:p>
        </w:tc>
        <w:tc>
          <w:tcPr>
            <w:tcW w:w="630" w:type="dxa"/>
            <w:tcBorders>
              <w:top w:val="single" w:sz="6" w:space="0" w:color="auto"/>
              <w:left w:val="single" w:sz="6" w:space="0" w:color="auto"/>
              <w:bottom w:val="single" w:sz="6" w:space="0" w:color="auto"/>
              <w:right w:val="single" w:sz="6" w:space="0" w:color="auto"/>
            </w:tcBorders>
          </w:tcPr>
          <w:p w14:paraId="21840DB3" w14:textId="77777777" w:rsidR="00C50A95" w:rsidRPr="00BD7E31" w:rsidRDefault="00C50A95" w:rsidP="00416506">
            <w:pPr>
              <w:pStyle w:val="tabletext11"/>
              <w:jc w:val="center"/>
              <w:rPr>
                <w:ins w:id="5696" w:author="Author"/>
              </w:rPr>
            </w:pPr>
            <w:ins w:id="5697" w:author="Author">
              <w:r w:rsidRPr="00BD7E31">
                <w:t>N/A</w:t>
              </w:r>
            </w:ins>
          </w:p>
        </w:tc>
        <w:tc>
          <w:tcPr>
            <w:tcW w:w="630" w:type="dxa"/>
            <w:tcBorders>
              <w:top w:val="single" w:sz="6" w:space="0" w:color="auto"/>
              <w:left w:val="single" w:sz="6" w:space="0" w:color="auto"/>
              <w:bottom w:val="single" w:sz="6" w:space="0" w:color="auto"/>
              <w:right w:val="single" w:sz="6" w:space="0" w:color="auto"/>
            </w:tcBorders>
          </w:tcPr>
          <w:p w14:paraId="620E565B" w14:textId="77777777" w:rsidR="00C50A95" w:rsidRPr="00BD7E31" w:rsidRDefault="00C50A95" w:rsidP="00416506">
            <w:pPr>
              <w:pStyle w:val="tabletext11"/>
              <w:jc w:val="center"/>
              <w:rPr>
                <w:ins w:id="5698" w:author="Author"/>
              </w:rPr>
            </w:pPr>
            <w:ins w:id="5699" w:author="Author">
              <w:r w:rsidRPr="00BD7E31">
                <w:t>N/A</w:t>
              </w:r>
            </w:ins>
          </w:p>
        </w:tc>
        <w:tc>
          <w:tcPr>
            <w:tcW w:w="630" w:type="dxa"/>
            <w:tcBorders>
              <w:top w:val="single" w:sz="6" w:space="0" w:color="auto"/>
              <w:left w:val="single" w:sz="6" w:space="0" w:color="auto"/>
              <w:bottom w:val="single" w:sz="6" w:space="0" w:color="auto"/>
              <w:right w:val="single" w:sz="6" w:space="0" w:color="auto"/>
            </w:tcBorders>
          </w:tcPr>
          <w:p w14:paraId="5B13C217" w14:textId="77777777" w:rsidR="00C50A95" w:rsidRPr="00BD7E31" w:rsidRDefault="00C50A95" w:rsidP="00416506">
            <w:pPr>
              <w:pStyle w:val="tabletext11"/>
              <w:jc w:val="center"/>
              <w:rPr>
                <w:ins w:id="5700" w:author="Author"/>
              </w:rPr>
            </w:pPr>
            <w:ins w:id="5701" w:author="Author">
              <w:r w:rsidRPr="00BD7E31">
                <w:t>N/A</w:t>
              </w:r>
            </w:ins>
          </w:p>
        </w:tc>
        <w:tc>
          <w:tcPr>
            <w:tcW w:w="630" w:type="dxa"/>
            <w:tcBorders>
              <w:top w:val="single" w:sz="6" w:space="0" w:color="auto"/>
              <w:left w:val="single" w:sz="6" w:space="0" w:color="auto"/>
              <w:bottom w:val="single" w:sz="6" w:space="0" w:color="auto"/>
              <w:right w:val="single" w:sz="6" w:space="0" w:color="auto"/>
            </w:tcBorders>
          </w:tcPr>
          <w:p w14:paraId="2009CED0" w14:textId="77777777" w:rsidR="00C50A95" w:rsidRPr="00BD7E31" w:rsidRDefault="00C50A95" w:rsidP="00416506">
            <w:pPr>
              <w:pStyle w:val="tabletext11"/>
              <w:jc w:val="center"/>
              <w:rPr>
                <w:ins w:id="5702" w:author="Author"/>
              </w:rPr>
            </w:pPr>
            <w:ins w:id="5703" w:author="Author">
              <w:r w:rsidRPr="00BD7E31">
                <w:t>N/A</w:t>
              </w:r>
            </w:ins>
          </w:p>
        </w:tc>
      </w:tr>
      <w:tr w:rsidR="00C50A95" w:rsidRPr="00BD7E31" w14:paraId="3FFC9238" w14:textId="77777777" w:rsidTr="00416506">
        <w:trPr>
          <w:cantSplit/>
          <w:trHeight w:val="190"/>
          <w:ins w:id="5704" w:author="Author"/>
        </w:trPr>
        <w:tc>
          <w:tcPr>
            <w:tcW w:w="198" w:type="dxa"/>
            <w:tcBorders>
              <w:right w:val="single" w:sz="6" w:space="0" w:color="auto"/>
            </w:tcBorders>
            <w:hideMark/>
          </w:tcPr>
          <w:p w14:paraId="17C3A590" w14:textId="77777777" w:rsidR="00C50A95" w:rsidRPr="00BD7E31" w:rsidRDefault="00C50A95" w:rsidP="00416506">
            <w:pPr>
              <w:pStyle w:val="tabletext11"/>
              <w:rPr>
                <w:ins w:id="5705" w:author="Author"/>
              </w:rPr>
            </w:pPr>
            <w:ins w:id="5706" w:author="Author">
              <w:r w:rsidRPr="00BD7E31">
                <w:br/>
              </w:r>
            </w:ins>
          </w:p>
        </w:tc>
        <w:tc>
          <w:tcPr>
            <w:tcW w:w="1117" w:type="dxa"/>
            <w:gridSpan w:val="2"/>
            <w:vMerge/>
            <w:tcBorders>
              <w:top w:val="single" w:sz="6" w:space="0" w:color="auto"/>
              <w:left w:val="single" w:sz="6" w:space="0" w:color="auto"/>
              <w:bottom w:val="single" w:sz="6" w:space="0" w:color="auto"/>
              <w:right w:val="single" w:sz="6" w:space="0" w:color="auto"/>
            </w:tcBorders>
            <w:vAlign w:val="center"/>
            <w:hideMark/>
          </w:tcPr>
          <w:p w14:paraId="47B331E5" w14:textId="77777777" w:rsidR="00C50A95" w:rsidRPr="00BD7E31" w:rsidRDefault="00C50A95" w:rsidP="00416506">
            <w:pPr>
              <w:pStyle w:val="tabletext11"/>
              <w:rPr>
                <w:ins w:id="5707" w:author="Author"/>
              </w:rPr>
            </w:pPr>
          </w:p>
        </w:tc>
        <w:tc>
          <w:tcPr>
            <w:tcW w:w="1398" w:type="dxa"/>
            <w:tcBorders>
              <w:top w:val="single" w:sz="6" w:space="0" w:color="auto"/>
              <w:left w:val="single" w:sz="6" w:space="0" w:color="auto"/>
              <w:bottom w:val="single" w:sz="6" w:space="0" w:color="auto"/>
              <w:right w:val="single" w:sz="6" w:space="0" w:color="auto"/>
            </w:tcBorders>
            <w:hideMark/>
          </w:tcPr>
          <w:p w14:paraId="408DFAF4" w14:textId="77777777" w:rsidR="00C50A95" w:rsidRPr="00BD7E31" w:rsidRDefault="00C50A95" w:rsidP="00416506">
            <w:pPr>
              <w:pStyle w:val="tabletext11"/>
              <w:rPr>
                <w:ins w:id="5708" w:author="Author"/>
              </w:rPr>
            </w:pPr>
            <w:ins w:id="5709" w:author="Author">
              <w:r w:rsidRPr="00BD7E31">
                <w:t>Public Auto Not Otherwise Classified</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1E13789" w14:textId="77777777" w:rsidR="00C50A95" w:rsidRPr="00BD7E31" w:rsidRDefault="00C50A95" w:rsidP="00416506">
            <w:pPr>
              <w:pStyle w:val="tabletext11"/>
              <w:jc w:val="center"/>
              <w:rPr>
                <w:ins w:id="5710" w:author="Author"/>
              </w:rPr>
            </w:pPr>
            <w:ins w:id="5711" w:author="Author">
              <w:r w:rsidRPr="00BD7E31">
                <w:t>585-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81C54E4" w14:textId="77777777" w:rsidR="00C50A95" w:rsidRPr="00BD7E31" w:rsidRDefault="00C50A95" w:rsidP="00416506">
            <w:pPr>
              <w:pStyle w:val="tabletext11"/>
              <w:jc w:val="center"/>
              <w:rPr>
                <w:ins w:id="5712" w:author="Author"/>
              </w:rPr>
            </w:pPr>
            <w:ins w:id="5713" w:author="Author">
              <w:r w:rsidRPr="00BD7E31">
                <w:t>588-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1F18BAA" w14:textId="77777777" w:rsidR="00C50A95" w:rsidRPr="00BD7E31" w:rsidRDefault="00C50A95" w:rsidP="00416506">
            <w:pPr>
              <w:pStyle w:val="tabletext11"/>
              <w:jc w:val="center"/>
              <w:rPr>
                <w:ins w:id="5714" w:author="Author"/>
              </w:rPr>
            </w:pPr>
            <w:ins w:id="5715" w:author="Author">
              <w:r w:rsidRPr="00BD7E31">
                <w:rPr>
                  <w:b/>
                  <w:bCs/>
                </w:rPr>
                <w:t>0.55</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3A87D49F" w14:textId="77777777" w:rsidR="00C50A95" w:rsidRPr="00BD7E31" w:rsidRDefault="00C50A95" w:rsidP="00416506">
            <w:pPr>
              <w:pStyle w:val="tabletext11"/>
              <w:jc w:val="center"/>
              <w:rPr>
                <w:ins w:id="5716" w:author="Author"/>
              </w:rPr>
            </w:pPr>
            <w:ins w:id="5717" w:author="Author">
              <w:r w:rsidRPr="00BD7E31">
                <w:rPr>
                  <w:b/>
                  <w:bCs/>
                </w:rPr>
                <w:t>1.25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7F4A5C4" w14:textId="77777777" w:rsidR="00C50A95" w:rsidRPr="00BD7E31" w:rsidRDefault="00C50A95" w:rsidP="00416506">
            <w:pPr>
              <w:pStyle w:val="tabletext11"/>
              <w:jc w:val="center"/>
              <w:rPr>
                <w:ins w:id="5718" w:author="Author"/>
              </w:rPr>
            </w:pPr>
            <w:ins w:id="5719" w:author="Author">
              <w:r w:rsidRPr="00BD7E31">
                <w:t>586-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F88070D" w14:textId="77777777" w:rsidR="00C50A95" w:rsidRPr="00BD7E31" w:rsidRDefault="00C50A95" w:rsidP="00416506">
            <w:pPr>
              <w:pStyle w:val="tabletext11"/>
              <w:jc w:val="center"/>
              <w:rPr>
                <w:ins w:id="5720" w:author="Author"/>
              </w:rPr>
            </w:pPr>
            <w:ins w:id="5721" w:author="Author">
              <w:r w:rsidRPr="00BD7E31">
                <w:t>589-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0835610" w14:textId="77777777" w:rsidR="00C50A95" w:rsidRPr="00BD7E31" w:rsidRDefault="00C50A95" w:rsidP="00416506">
            <w:pPr>
              <w:pStyle w:val="tabletext11"/>
              <w:jc w:val="center"/>
              <w:rPr>
                <w:ins w:id="5722" w:author="Author"/>
              </w:rPr>
            </w:pPr>
            <w:ins w:id="5723" w:author="Author">
              <w:r w:rsidRPr="00BD7E31">
                <w:rPr>
                  <w:b/>
                  <w:bCs/>
                </w:rPr>
                <w:t>0.65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9898392" w14:textId="77777777" w:rsidR="00C50A95" w:rsidRPr="00BD7E31" w:rsidRDefault="00C50A95" w:rsidP="00416506">
            <w:pPr>
              <w:pStyle w:val="tabletext11"/>
              <w:jc w:val="center"/>
              <w:rPr>
                <w:ins w:id="5724" w:author="Author"/>
              </w:rPr>
            </w:pPr>
            <w:ins w:id="5725" w:author="Author">
              <w:r w:rsidRPr="00BD7E31">
                <w:rPr>
                  <w:b/>
                  <w:bCs/>
                </w:rPr>
                <w:t>1.45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B89571F" w14:textId="77777777" w:rsidR="00C50A95" w:rsidRPr="00BD7E31" w:rsidRDefault="00C50A95" w:rsidP="00416506">
            <w:pPr>
              <w:pStyle w:val="tabletext11"/>
              <w:jc w:val="center"/>
              <w:rPr>
                <w:ins w:id="5726" w:author="Author"/>
              </w:rPr>
            </w:pPr>
            <w:ins w:id="5727" w:author="Author">
              <w:r w:rsidRPr="00BD7E31">
                <w:t>5879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EE02D5C" w14:textId="77777777" w:rsidR="00C50A95" w:rsidRPr="00BD7E31" w:rsidRDefault="00C50A95" w:rsidP="00416506">
            <w:pPr>
              <w:pStyle w:val="tabletext11"/>
              <w:jc w:val="center"/>
              <w:rPr>
                <w:ins w:id="5728" w:author="Author"/>
              </w:rPr>
            </w:pPr>
            <w:ins w:id="5729" w:author="Author">
              <w:r w:rsidRPr="00BD7E31">
                <w:t>5809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938E7E1" w14:textId="77777777" w:rsidR="00C50A95" w:rsidRPr="00BD7E31" w:rsidRDefault="00C50A95" w:rsidP="00416506">
            <w:pPr>
              <w:pStyle w:val="tabletext11"/>
              <w:jc w:val="center"/>
              <w:rPr>
                <w:ins w:id="5730" w:author="Author"/>
              </w:rPr>
            </w:pPr>
            <w:ins w:id="5731" w:author="Author">
              <w:r w:rsidRPr="00BD7E31">
                <w:rPr>
                  <w:b/>
                  <w:bCs/>
                </w:rPr>
                <w:t>0.95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7248B31" w14:textId="77777777" w:rsidR="00C50A95" w:rsidRPr="00BD7E31" w:rsidRDefault="00C50A95" w:rsidP="00416506">
            <w:pPr>
              <w:pStyle w:val="tabletext11"/>
              <w:jc w:val="center"/>
              <w:rPr>
                <w:ins w:id="5732" w:author="Author"/>
              </w:rPr>
            </w:pPr>
            <w:ins w:id="5733" w:author="Author">
              <w:r w:rsidRPr="00BD7E31">
                <w:rPr>
                  <w:b/>
                  <w:bCs/>
                </w:rPr>
                <w:t>1.00</w:t>
              </w:r>
            </w:ins>
          </w:p>
        </w:tc>
      </w:tr>
      <w:tr w:rsidR="00C50A95" w:rsidRPr="00BD7E31" w14:paraId="4C1CF0C7" w14:textId="77777777" w:rsidTr="00416506">
        <w:trPr>
          <w:cantSplit/>
          <w:trHeight w:val="190"/>
          <w:ins w:id="5734" w:author="Author"/>
        </w:trPr>
        <w:tc>
          <w:tcPr>
            <w:tcW w:w="198" w:type="dxa"/>
          </w:tcPr>
          <w:p w14:paraId="578249C1" w14:textId="77777777" w:rsidR="00C50A95" w:rsidRPr="00BD7E31" w:rsidRDefault="00C50A95" w:rsidP="00416506">
            <w:pPr>
              <w:pStyle w:val="tabletext11"/>
              <w:rPr>
                <w:ins w:id="5735" w:author="Author"/>
              </w:rPr>
            </w:pPr>
          </w:p>
        </w:tc>
        <w:tc>
          <w:tcPr>
            <w:tcW w:w="253" w:type="dxa"/>
            <w:tcBorders>
              <w:top w:val="single" w:sz="6" w:space="0" w:color="auto"/>
              <w:left w:val="single" w:sz="6" w:space="0" w:color="auto"/>
              <w:bottom w:val="single" w:sz="6" w:space="0" w:color="auto"/>
            </w:tcBorders>
            <w:vAlign w:val="center"/>
          </w:tcPr>
          <w:p w14:paraId="3C546208" w14:textId="77777777" w:rsidR="00C50A95" w:rsidRPr="00BD7E31" w:rsidRDefault="00C50A95" w:rsidP="00416506">
            <w:pPr>
              <w:pStyle w:val="tabletext11"/>
              <w:rPr>
                <w:ins w:id="5736" w:author="Author"/>
              </w:rPr>
            </w:pPr>
            <w:ins w:id="5737" w:author="Author">
              <w:r w:rsidRPr="00BD7E31">
                <w:sym w:font="Symbol" w:char="F02A"/>
              </w:r>
            </w:ins>
          </w:p>
        </w:tc>
        <w:tc>
          <w:tcPr>
            <w:tcW w:w="9824" w:type="dxa"/>
            <w:gridSpan w:val="14"/>
            <w:tcBorders>
              <w:top w:val="single" w:sz="6" w:space="0" w:color="auto"/>
              <w:bottom w:val="single" w:sz="6" w:space="0" w:color="auto"/>
              <w:right w:val="single" w:sz="6" w:space="0" w:color="auto"/>
            </w:tcBorders>
            <w:vAlign w:val="center"/>
          </w:tcPr>
          <w:p w14:paraId="0C419C7C" w14:textId="77777777" w:rsidR="00C50A95" w:rsidRPr="00BD7E31" w:rsidRDefault="00C50A95" w:rsidP="00416506">
            <w:pPr>
              <w:pStyle w:val="tabletext11"/>
              <w:rPr>
                <w:ins w:id="5738" w:author="Author"/>
              </w:rPr>
            </w:pPr>
            <w:ins w:id="5739" w:author="Author">
              <w:r w:rsidRPr="00BD7E31">
                <w:t>Liability Primary Factors apply to both Liability and Medical Payments.</w:t>
              </w:r>
            </w:ins>
          </w:p>
        </w:tc>
      </w:tr>
    </w:tbl>
    <w:p w14:paraId="0D4DD0D2" w14:textId="77777777" w:rsidR="00C50A95" w:rsidRPr="00BD7E31" w:rsidRDefault="00C50A95" w:rsidP="00C50A95">
      <w:pPr>
        <w:pStyle w:val="tablecaption"/>
        <w:rPr>
          <w:ins w:id="5740" w:author="Author"/>
        </w:rPr>
      </w:pPr>
      <w:ins w:id="5741" w:author="Author">
        <w:r w:rsidRPr="00BD7E31">
          <w:t>Table 240.C.3.a. Public Auto Use Classes (Except Van Pools)</w:t>
        </w:r>
      </w:ins>
    </w:p>
    <w:p w14:paraId="7D50C98C" w14:textId="77777777" w:rsidR="00C50A95" w:rsidRPr="00BD7E31" w:rsidRDefault="00C50A95" w:rsidP="00C50A95">
      <w:pPr>
        <w:pStyle w:val="isonormal"/>
        <w:rPr>
          <w:ins w:id="5742" w:author="Author"/>
        </w:rPr>
      </w:pPr>
    </w:p>
    <w:p w14:paraId="1F510815" w14:textId="77777777" w:rsidR="00C50A95" w:rsidRPr="00BD7E31" w:rsidRDefault="00C50A95" w:rsidP="00C50A95">
      <w:pPr>
        <w:pStyle w:val="outlinehd4"/>
        <w:rPr>
          <w:ins w:id="5743" w:author="Author"/>
        </w:rPr>
      </w:pPr>
      <w:ins w:id="5744" w:author="Author">
        <w:r w:rsidRPr="00BD7E31">
          <w:tab/>
          <w:t>b.</w:t>
        </w:r>
        <w:r w:rsidRPr="00BD7E31">
          <w:tab/>
          <w:t>Van Pools</w:t>
        </w:r>
      </w:ins>
    </w:p>
    <w:p w14:paraId="02AFC9CD" w14:textId="77777777" w:rsidR="00C50A95" w:rsidRPr="00BD7E31" w:rsidRDefault="00C50A95" w:rsidP="00C50A95">
      <w:pPr>
        <w:pStyle w:val="space4"/>
        <w:rPr>
          <w:ins w:id="574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810"/>
        <w:gridCol w:w="700"/>
        <w:gridCol w:w="946"/>
        <w:gridCol w:w="946"/>
        <w:gridCol w:w="946"/>
        <w:gridCol w:w="948"/>
        <w:gridCol w:w="946"/>
        <w:gridCol w:w="946"/>
        <w:gridCol w:w="946"/>
        <w:gridCol w:w="948"/>
      </w:tblGrid>
      <w:tr w:rsidR="00C50A95" w:rsidRPr="00BD7E31" w14:paraId="4CD5140C" w14:textId="77777777" w:rsidTr="00416506">
        <w:trPr>
          <w:cantSplit/>
          <w:trHeight w:val="190"/>
          <w:ins w:id="5746" w:author="Author"/>
        </w:trPr>
        <w:tc>
          <w:tcPr>
            <w:tcW w:w="200" w:type="dxa"/>
          </w:tcPr>
          <w:p w14:paraId="2CDD6B7B" w14:textId="77777777" w:rsidR="00C50A95" w:rsidRPr="00BD7E31" w:rsidRDefault="00C50A95" w:rsidP="00416506">
            <w:pPr>
              <w:pStyle w:val="tablehead"/>
              <w:rPr>
                <w:ins w:id="5747" w:author="Author"/>
              </w:rPr>
            </w:pPr>
          </w:p>
        </w:tc>
        <w:tc>
          <w:tcPr>
            <w:tcW w:w="1810" w:type="dxa"/>
            <w:vMerge w:val="restart"/>
            <w:tcBorders>
              <w:top w:val="single" w:sz="6" w:space="0" w:color="auto"/>
              <w:left w:val="single" w:sz="6" w:space="0" w:color="auto"/>
              <w:right w:val="single" w:sz="6" w:space="0" w:color="auto"/>
            </w:tcBorders>
            <w:vAlign w:val="bottom"/>
          </w:tcPr>
          <w:p w14:paraId="45711564" w14:textId="77777777" w:rsidR="00C50A95" w:rsidRPr="00BD7E31" w:rsidRDefault="00C50A95" w:rsidP="00416506">
            <w:pPr>
              <w:pStyle w:val="tablehead"/>
              <w:rPr>
                <w:ins w:id="5748" w:author="Author"/>
              </w:rPr>
            </w:pPr>
            <w:ins w:id="5749" w:author="Author">
              <w:r w:rsidRPr="00BD7E31">
                <w:t>Category</w:t>
              </w:r>
            </w:ins>
          </w:p>
        </w:tc>
        <w:tc>
          <w:tcPr>
            <w:tcW w:w="700" w:type="dxa"/>
            <w:tcBorders>
              <w:top w:val="single" w:sz="6" w:space="0" w:color="auto"/>
              <w:left w:val="single" w:sz="6" w:space="0" w:color="auto"/>
              <w:right w:val="single" w:sz="6" w:space="0" w:color="auto"/>
            </w:tcBorders>
          </w:tcPr>
          <w:p w14:paraId="1E4E87A7" w14:textId="77777777" w:rsidR="00C50A95" w:rsidRPr="00BD7E31" w:rsidRDefault="00C50A95" w:rsidP="00416506">
            <w:pPr>
              <w:pStyle w:val="tablehead"/>
              <w:rPr>
                <w:ins w:id="5750"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45B6E1D7" w14:textId="77777777" w:rsidR="00C50A95" w:rsidRPr="00BD7E31" w:rsidRDefault="00C50A95" w:rsidP="00416506">
            <w:pPr>
              <w:pStyle w:val="tablehead"/>
              <w:rPr>
                <w:ins w:id="5751" w:author="Author"/>
              </w:rPr>
            </w:pPr>
            <w:ins w:id="5752" w:author="Author">
              <w:r w:rsidRPr="00BD7E31">
                <w:t>Liability And Medical Payments</w:t>
              </w:r>
            </w:ins>
          </w:p>
        </w:tc>
        <w:tc>
          <w:tcPr>
            <w:tcW w:w="3786" w:type="dxa"/>
            <w:gridSpan w:val="4"/>
            <w:tcBorders>
              <w:top w:val="single" w:sz="6" w:space="0" w:color="auto"/>
              <w:left w:val="single" w:sz="6" w:space="0" w:color="auto"/>
              <w:right w:val="single" w:sz="6" w:space="0" w:color="auto"/>
            </w:tcBorders>
          </w:tcPr>
          <w:p w14:paraId="1402DC96" w14:textId="77777777" w:rsidR="00C50A95" w:rsidRPr="00BD7E31" w:rsidRDefault="00C50A95" w:rsidP="00416506">
            <w:pPr>
              <w:pStyle w:val="tablehead"/>
              <w:rPr>
                <w:ins w:id="5753" w:author="Author"/>
              </w:rPr>
            </w:pPr>
            <w:ins w:id="5754" w:author="Author">
              <w:r w:rsidRPr="00BD7E31">
                <w:t>Physical Damage</w:t>
              </w:r>
            </w:ins>
          </w:p>
        </w:tc>
      </w:tr>
      <w:tr w:rsidR="00C50A95" w:rsidRPr="00BD7E31" w14:paraId="742CC542" w14:textId="77777777" w:rsidTr="00416506">
        <w:trPr>
          <w:cantSplit/>
          <w:trHeight w:val="190"/>
          <w:ins w:id="5755" w:author="Author"/>
        </w:trPr>
        <w:tc>
          <w:tcPr>
            <w:tcW w:w="200" w:type="dxa"/>
          </w:tcPr>
          <w:p w14:paraId="256EFAFC" w14:textId="77777777" w:rsidR="00C50A95" w:rsidRPr="00BD7E31" w:rsidRDefault="00C50A95" w:rsidP="00416506">
            <w:pPr>
              <w:pStyle w:val="tablehead"/>
              <w:rPr>
                <w:ins w:id="5756" w:author="Author"/>
              </w:rPr>
            </w:pPr>
          </w:p>
        </w:tc>
        <w:tc>
          <w:tcPr>
            <w:tcW w:w="1810" w:type="dxa"/>
            <w:vMerge/>
            <w:tcBorders>
              <w:left w:val="single" w:sz="6" w:space="0" w:color="auto"/>
              <w:right w:val="single" w:sz="6" w:space="0" w:color="auto"/>
            </w:tcBorders>
          </w:tcPr>
          <w:p w14:paraId="2D9F5B3B" w14:textId="77777777" w:rsidR="00C50A95" w:rsidRPr="00BD7E31" w:rsidRDefault="00C50A95" w:rsidP="00416506">
            <w:pPr>
              <w:pStyle w:val="tablehead"/>
              <w:rPr>
                <w:ins w:id="5757" w:author="Author"/>
              </w:rPr>
            </w:pPr>
          </w:p>
        </w:tc>
        <w:tc>
          <w:tcPr>
            <w:tcW w:w="700" w:type="dxa"/>
            <w:tcBorders>
              <w:left w:val="single" w:sz="6" w:space="0" w:color="auto"/>
              <w:right w:val="single" w:sz="6" w:space="0" w:color="auto"/>
            </w:tcBorders>
          </w:tcPr>
          <w:p w14:paraId="557BBD6D" w14:textId="77777777" w:rsidR="00C50A95" w:rsidRPr="00BD7E31" w:rsidRDefault="00C50A95" w:rsidP="00416506">
            <w:pPr>
              <w:pStyle w:val="tablehead"/>
              <w:rPr>
                <w:ins w:id="5758"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071ED405" w14:textId="77777777" w:rsidR="00C50A95" w:rsidRPr="00BD7E31" w:rsidRDefault="00C50A95" w:rsidP="00416506">
            <w:pPr>
              <w:pStyle w:val="tablehead"/>
              <w:rPr>
                <w:ins w:id="5759" w:author="Author"/>
              </w:rPr>
            </w:pPr>
            <w:ins w:id="5760" w:author="Author">
              <w:r w:rsidRPr="00BD7E31">
                <w:t>Seating Capacity</w:t>
              </w:r>
            </w:ins>
          </w:p>
        </w:tc>
        <w:tc>
          <w:tcPr>
            <w:tcW w:w="3786" w:type="dxa"/>
            <w:gridSpan w:val="4"/>
            <w:tcBorders>
              <w:top w:val="single" w:sz="6" w:space="0" w:color="auto"/>
              <w:left w:val="single" w:sz="6" w:space="0" w:color="auto"/>
              <w:bottom w:val="single" w:sz="6" w:space="0" w:color="auto"/>
              <w:right w:val="single" w:sz="6" w:space="0" w:color="auto"/>
            </w:tcBorders>
          </w:tcPr>
          <w:p w14:paraId="44B879FD" w14:textId="77777777" w:rsidR="00C50A95" w:rsidRPr="00BD7E31" w:rsidRDefault="00C50A95" w:rsidP="00416506">
            <w:pPr>
              <w:pStyle w:val="tablehead"/>
              <w:rPr>
                <w:ins w:id="5761" w:author="Author"/>
              </w:rPr>
            </w:pPr>
            <w:ins w:id="5762" w:author="Author">
              <w:r w:rsidRPr="00BD7E31">
                <w:t>Seating Capacity</w:t>
              </w:r>
            </w:ins>
          </w:p>
        </w:tc>
      </w:tr>
      <w:tr w:rsidR="00C50A95" w:rsidRPr="00BD7E31" w14:paraId="3997A427" w14:textId="77777777" w:rsidTr="00416506">
        <w:trPr>
          <w:cantSplit/>
          <w:trHeight w:val="190"/>
          <w:ins w:id="5763" w:author="Author"/>
        </w:trPr>
        <w:tc>
          <w:tcPr>
            <w:tcW w:w="200" w:type="dxa"/>
          </w:tcPr>
          <w:p w14:paraId="749879D2" w14:textId="77777777" w:rsidR="00C50A95" w:rsidRPr="00BD7E31" w:rsidRDefault="00C50A95" w:rsidP="00416506">
            <w:pPr>
              <w:pStyle w:val="tablehead"/>
              <w:rPr>
                <w:ins w:id="5764" w:author="Author"/>
              </w:rPr>
            </w:pPr>
          </w:p>
        </w:tc>
        <w:tc>
          <w:tcPr>
            <w:tcW w:w="1810" w:type="dxa"/>
            <w:vMerge/>
            <w:tcBorders>
              <w:left w:val="single" w:sz="6" w:space="0" w:color="auto"/>
              <w:bottom w:val="single" w:sz="6" w:space="0" w:color="auto"/>
              <w:right w:val="single" w:sz="6" w:space="0" w:color="auto"/>
            </w:tcBorders>
          </w:tcPr>
          <w:p w14:paraId="18866F71" w14:textId="77777777" w:rsidR="00C50A95" w:rsidRPr="00BD7E31" w:rsidRDefault="00C50A95" w:rsidP="00416506">
            <w:pPr>
              <w:pStyle w:val="tablehead"/>
              <w:rPr>
                <w:ins w:id="5765" w:author="Author"/>
              </w:rPr>
            </w:pPr>
          </w:p>
        </w:tc>
        <w:tc>
          <w:tcPr>
            <w:tcW w:w="700" w:type="dxa"/>
            <w:tcBorders>
              <w:left w:val="single" w:sz="6" w:space="0" w:color="auto"/>
              <w:bottom w:val="single" w:sz="6" w:space="0" w:color="auto"/>
              <w:right w:val="single" w:sz="6" w:space="0" w:color="auto"/>
            </w:tcBorders>
          </w:tcPr>
          <w:p w14:paraId="786E0928" w14:textId="77777777" w:rsidR="00C50A95" w:rsidRPr="00BD7E31" w:rsidRDefault="00C50A95" w:rsidP="00416506">
            <w:pPr>
              <w:pStyle w:val="tablehead"/>
              <w:rPr>
                <w:ins w:id="5766" w:author="Author"/>
              </w:rPr>
            </w:pPr>
          </w:p>
        </w:tc>
        <w:tc>
          <w:tcPr>
            <w:tcW w:w="946" w:type="dxa"/>
            <w:tcBorders>
              <w:top w:val="single" w:sz="6" w:space="0" w:color="auto"/>
              <w:left w:val="single" w:sz="6" w:space="0" w:color="auto"/>
              <w:bottom w:val="single" w:sz="6" w:space="0" w:color="auto"/>
              <w:right w:val="single" w:sz="6" w:space="0" w:color="auto"/>
            </w:tcBorders>
          </w:tcPr>
          <w:p w14:paraId="30622BD5" w14:textId="77777777" w:rsidR="00C50A95" w:rsidRPr="00BD7E31" w:rsidRDefault="00C50A95" w:rsidP="00416506">
            <w:pPr>
              <w:pStyle w:val="tablehead"/>
              <w:rPr>
                <w:ins w:id="5767" w:author="Author"/>
              </w:rPr>
            </w:pPr>
            <w:ins w:id="5768" w:author="Author">
              <w:r w:rsidRPr="00BD7E31">
                <w:t>1 – 8</w:t>
              </w:r>
            </w:ins>
          </w:p>
        </w:tc>
        <w:tc>
          <w:tcPr>
            <w:tcW w:w="946" w:type="dxa"/>
            <w:tcBorders>
              <w:top w:val="single" w:sz="6" w:space="0" w:color="auto"/>
              <w:left w:val="single" w:sz="6" w:space="0" w:color="auto"/>
              <w:bottom w:val="single" w:sz="6" w:space="0" w:color="auto"/>
              <w:right w:val="single" w:sz="6" w:space="0" w:color="auto"/>
            </w:tcBorders>
          </w:tcPr>
          <w:p w14:paraId="41385E39" w14:textId="77777777" w:rsidR="00C50A95" w:rsidRPr="00BD7E31" w:rsidRDefault="00C50A95" w:rsidP="00416506">
            <w:pPr>
              <w:pStyle w:val="tablehead"/>
              <w:rPr>
                <w:ins w:id="5769" w:author="Author"/>
              </w:rPr>
            </w:pPr>
            <w:ins w:id="5770" w:author="Author">
              <w:r w:rsidRPr="00BD7E31">
                <w:t>9 – 20</w:t>
              </w:r>
            </w:ins>
          </w:p>
        </w:tc>
        <w:tc>
          <w:tcPr>
            <w:tcW w:w="946" w:type="dxa"/>
            <w:tcBorders>
              <w:top w:val="single" w:sz="6" w:space="0" w:color="auto"/>
              <w:left w:val="single" w:sz="6" w:space="0" w:color="auto"/>
              <w:bottom w:val="single" w:sz="6" w:space="0" w:color="auto"/>
              <w:right w:val="single" w:sz="6" w:space="0" w:color="auto"/>
            </w:tcBorders>
          </w:tcPr>
          <w:p w14:paraId="2A83945D" w14:textId="77777777" w:rsidR="00C50A95" w:rsidRPr="00BD7E31" w:rsidRDefault="00C50A95" w:rsidP="00416506">
            <w:pPr>
              <w:pStyle w:val="tablehead"/>
              <w:rPr>
                <w:ins w:id="5771" w:author="Author"/>
              </w:rPr>
            </w:pPr>
            <w:ins w:id="5772" w:author="Author">
              <w:r w:rsidRPr="00BD7E31">
                <w:t>21 – 60</w:t>
              </w:r>
            </w:ins>
          </w:p>
        </w:tc>
        <w:tc>
          <w:tcPr>
            <w:tcW w:w="948" w:type="dxa"/>
            <w:tcBorders>
              <w:top w:val="single" w:sz="6" w:space="0" w:color="auto"/>
              <w:left w:val="single" w:sz="6" w:space="0" w:color="auto"/>
              <w:bottom w:val="single" w:sz="6" w:space="0" w:color="auto"/>
              <w:right w:val="single" w:sz="6" w:space="0" w:color="auto"/>
            </w:tcBorders>
          </w:tcPr>
          <w:p w14:paraId="14DF7D98" w14:textId="77777777" w:rsidR="00C50A95" w:rsidRPr="00BD7E31" w:rsidRDefault="00C50A95" w:rsidP="00416506">
            <w:pPr>
              <w:pStyle w:val="tablehead"/>
              <w:rPr>
                <w:ins w:id="5773" w:author="Author"/>
              </w:rPr>
            </w:pPr>
            <w:ins w:id="5774" w:author="Author">
              <w:r w:rsidRPr="00BD7E31">
                <w:t>Over 60</w:t>
              </w:r>
            </w:ins>
          </w:p>
        </w:tc>
        <w:tc>
          <w:tcPr>
            <w:tcW w:w="946" w:type="dxa"/>
            <w:tcBorders>
              <w:top w:val="single" w:sz="6" w:space="0" w:color="auto"/>
              <w:left w:val="single" w:sz="6" w:space="0" w:color="auto"/>
              <w:bottom w:val="single" w:sz="6" w:space="0" w:color="auto"/>
              <w:right w:val="single" w:sz="6" w:space="0" w:color="auto"/>
            </w:tcBorders>
          </w:tcPr>
          <w:p w14:paraId="5CE1E079" w14:textId="77777777" w:rsidR="00C50A95" w:rsidRPr="00BD7E31" w:rsidRDefault="00C50A95" w:rsidP="00416506">
            <w:pPr>
              <w:pStyle w:val="tablehead"/>
              <w:rPr>
                <w:ins w:id="5775" w:author="Author"/>
              </w:rPr>
            </w:pPr>
            <w:ins w:id="5776" w:author="Author">
              <w:r w:rsidRPr="00BD7E31">
                <w:t>1 – 8</w:t>
              </w:r>
            </w:ins>
          </w:p>
        </w:tc>
        <w:tc>
          <w:tcPr>
            <w:tcW w:w="946" w:type="dxa"/>
            <w:tcBorders>
              <w:top w:val="single" w:sz="6" w:space="0" w:color="auto"/>
              <w:left w:val="single" w:sz="6" w:space="0" w:color="auto"/>
              <w:bottom w:val="single" w:sz="6" w:space="0" w:color="auto"/>
              <w:right w:val="single" w:sz="6" w:space="0" w:color="auto"/>
            </w:tcBorders>
          </w:tcPr>
          <w:p w14:paraId="606D5AE5" w14:textId="77777777" w:rsidR="00C50A95" w:rsidRPr="00BD7E31" w:rsidRDefault="00C50A95" w:rsidP="00416506">
            <w:pPr>
              <w:pStyle w:val="tablehead"/>
              <w:rPr>
                <w:ins w:id="5777" w:author="Author"/>
              </w:rPr>
            </w:pPr>
            <w:ins w:id="5778" w:author="Author">
              <w:r w:rsidRPr="00BD7E31">
                <w:t>9 – 20</w:t>
              </w:r>
            </w:ins>
          </w:p>
        </w:tc>
        <w:tc>
          <w:tcPr>
            <w:tcW w:w="946" w:type="dxa"/>
            <w:tcBorders>
              <w:top w:val="single" w:sz="6" w:space="0" w:color="auto"/>
              <w:left w:val="single" w:sz="6" w:space="0" w:color="auto"/>
              <w:bottom w:val="single" w:sz="6" w:space="0" w:color="auto"/>
              <w:right w:val="single" w:sz="6" w:space="0" w:color="auto"/>
            </w:tcBorders>
          </w:tcPr>
          <w:p w14:paraId="5E44F455" w14:textId="77777777" w:rsidR="00C50A95" w:rsidRPr="00BD7E31" w:rsidRDefault="00C50A95" w:rsidP="00416506">
            <w:pPr>
              <w:pStyle w:val="tablehead"/>
              <w:rPr>
                <w:ins w:id="5779" w:author="Author"/>
              </w:rPr>
            </w:pPr>
            <w:ins w:id="5780" w:author="Author">
              <w:r w:rsidRPr="00BD7E31">
                <w:t>21 – 60</w:t>
              </w:r>
            </w:ins>
          </w:p>
        </w:tc>
        <w:tc>
          <w:tcPr>
            <w:tcW w:w="948" w:type="dxa"/>
            <w:tcBorders>
              <w:top w:val="single" w:sz="6" w:space="0" w:color="auto"/>
              <w:left w:val="single" w:sz="6" w:space="0" w:color="auto"/>
              <w:bottom w:val="single" w:sz="6" w:space="0" w:color="auto"/>
              <w:right w:val="single" w:sz="6" w:space="0" w:color="auto"/>
            </w:tcBorders>
          </w:tcPr>
          <w:p w14:paraId="165E455C" w14:textId="77777777" w:rsidR="00C50A95" w:rsidRPr="00BD7E31" w:rsidRDefault="00C50A95" w:rsidP="00416506">
            <w:pPr>
              <w:pStyle w:val="tablehead"/>
              <w:rPr>
                <w:ins w:id="5781" w:author="Author"/>
              </w:rPr>
            </w:pPr>
            <w:ins w:id="5782" w:author="Author">
              <w:r w:rsidRPr="00BD7E31">
                <w:t>Over 60</w:t>
              </w:r>
            </w:ins>
          </w:p>
        </w:tc>
      </w:tr>
      <w:tr w:rsidR="00C50A95" w:rsidRPr="00BD7E31" w14:paraId="74F12E87" w14:textId="77777777" w:rsidTr="00416506">
        <w:trPr>
          <w:cantSplit/>
          <w:trHeight w:val="190"/>
          <w:ins w:id="5783" w:author="Author"/>
        </w:trPr>
        <w:tc>
          <w:tcPr>
            <w:tcW w:w="200" w:type="dxa"/>
          </w:tcPr>
          <w:p w14:paraId="09813BD2" w14:textId="77777777" w:rsidR="00C50A95" w:rsidRPr="00BD7E31" w:rsidRDefault="00C50A95" w:rsidP="00416506">
            <w:pPr>
              <w:pStyle w:val="tabletext11"/>
              <w:rPr>
                <w:ins w:id="5784" w:author="Author"/>
              </w:rPr>
            </w:pPr>
            <w:ins w:id="5785" w:author="Author">
              <w:r w:rsidRPr="00BD7E31">
                <w:br/>
              </w:r>
            </w:ins>
          </w:p>
        </w:tc>
        <w:tc>
          <w:tcPr>
            <w:tcW w:w="1810" w:type="dxa"/>
            <w:tcBorders>
              <w:left w:val="single" w:sz="6" w:space="0" w:color="auto"/>
              <w:right w:val="single" w:sz="6" w:space="0" w:color="auto"/>
            </w:tcBorders>
          </w:tcPr>
          <w:p w14:paraId="3DE09DFD" w14:textId="77777777" w:rsidR="00C50A95" w:rsidRPr="00BD7E31" w:rsidRDefault="00C50A95" w:rsidP="00416506">
            <w:pPr>
              <w:pStyle w:val="tabletext11"/>
              <w:rPr>
                <w:ins w:id="5786" w:author="Author"/>
              </w:rPr>
            </w:pPr>
            <w:ins w:id="5787" w:author="Author">
              <w:r w:rsidRPr="00BD7E31">
                <w:t>Employer Furnished</w:t>
              </w:r>
            </w:ins>
          </w:p>
        </w:tc>
        <w:tc>
          <w:tcPr>
            <w:tcW w:w="700" w:type="dxa"/>
            <w:tcBorders>
              <w:top w:val="single" w:sz="6" w:space="0" w:color="auto"/>
              <w:left w:val="single" w:sz="6" w:space="0" w:color="auto"/>
              <w:bottom w:val="single" w:sz="6" w:space="0" w:color="auto"/>
              <w:right w:val="single" w:sz="6" w:space="0" w:color="auto"/>
            </w:tcBorders>
          </w:tcPr>
          <w:p w14:paraId="6D19BD50" w14:textId="77777777" w:rsidR="00C50A95" w:rsidRPr="00BD7E31" w:rsidRDefault="00C50A95" w:rsidP="00416506">
            <w:pPr>
              <w:pStyle w:val="tabletext11"/>
              <w:jc w:val="center"/>
              <w:rPr>
                <w:ins w:id="5788" w:author="Author"/>
                <w:bCs/>
              </w:rPr>
            </w:pPr>
            <w:ins w:id="5789" w:author="Author">
              <w:r w:rsidRPr="00BD7E31">
                <w:rPr>
                  <w:b/>
                </w:rPr>
                <w:t>Factor</w:t>
              </w:r>
              <w:r w:rsidRPr="00BD7E31">
                <w:rPr>
                  <w:bCs/>
                </w:rPr>
                <w:br/>
                <w:t>Code</w:t>
              </w:r>
            </w:ins>
          </w:p>
        </w:tc>
        <w:tc>
          <w:tcPr>
            <w:tcW w:w="946" w:type="dxa"/>
            <w:tcBorders>
              <w:top w:val="single" w:sz="6" w:space="0" w:color="auto"/>
              <w:left w:val="single" w:sz="6" w:space="0" w:color="auto"/>
              <w:bottom w:val="single" w:sz="6" w:space="0" w:color="auto"/>
              <w:right w:val="single" w:sz="6" w:space="0" w:color="auto"/>
            </w:tcBorders>
          </w:tcPr>
          <w:p w14:paraId="0F808E11" w14:textId="77777777" w:rsidR="00C50A95" w:rsidRPr="00BD7E31" w:rsidRDefault="00C50A95" w:rsidP="00416506">
            <w:pPr>
              <w:pStyle w:val="tabletext11"/>
              <w:jc w:val="center"/>
              <w:rPr>
                <w:ins w:id="5790" w:author="Author"/>
                <w:bCs/>
              </w:rPr>
            </w:pPr>
            <w:ins w:id="5791" w:author="Author">
              <w:r w:rsidRPr="00BD7E31">
                <w:rPr>
                  <w:b/>
                </w:rPr>
                <w:t>1.00</w:t>
              </w:r>
              <w:r w:rsidRPr="00BD7E31">
                <w:rPr>
                  <w:bCs/>
                </w:rPr>
                <w:br/>
                <w:t>4111</w:t>
              </w:r>
            </w:ins>
          </w:p>
        </w:tc>
        <w:tc>
          <w:tcPr>
            <w:tcW w:w="946" w:type="dxa"/>
            <w:tcBorders>
              <w:top w:val="single" w:sz="6" w:space="0" w:color="auto"/>
              <w:left w:val="single" w:sz="6" w:space="0" w:color="auto"/>
              <w:bottom w:val="single" w:sz="6" w:space="0" w:color="auto"/>
              <w:right w:val="single" w:sz="6" w:space="0" w:color="auto"/>
            </w:tcBorders>
          </w:tcPr>
          <w:p w14:paraId="51D6DA25" w14:textId="77777777" w:rsidR="00C50A95" w:rsidRPr="00BD7E31" w:rsidRDefault="00C50A95" w:rsidP="00416506">
            <w:pPr>
              <w:pStyle w:val="tabletext11"/>
              <w:jc w:val="center"/>
              <w:rPr>
                <w:ins w:id="5792" w:author="Author"/>
                <w:bCs/>
              </w:rPr>
            </w:pPr>
            <w:ins w:id="5793" w:author="Author">
              <w:r w:rsidRPr="00BD7E31">
                <w:rPr>
                  <w:b/>
                </w:rPr>
                <w:t>1.05</w:t>
              </w:r>
              <w:r w:rsidRPr="00BD7E31">
                <w:rPr>
                  <w:bCs/>
                </w:rPr>
                <w:br/>
                <w:t>4112</w:t>
              </w:r>
            </w:ins>
          </w:p>
        </w:tc>
        <w:tc>
          <w:tcPr>
            <w:tcW w:w="946" w:type="dxa"/>
            <w:tcBorders>
              <w:top w:val="single" w:sz="6" w:space="0" w:color="auto"/>
              <w:left w:val="single" w:sz="6" w:space="0" w:color="auto"/>
              <w:bottom w:val="single" w:sz="6" w:space="0" w:color="auto"/>
              <w:right w:val="single" w:sz="6" w:space="0" w:color="auto"/>
            </w:tcBorders>
          </w:tcPr>
          <w:p w14:paraId="3A7BB195" w14:textId="77777777" w:rsidR="00C50A95" w:rsidRPr="00BD7E31" w:rsidRDefault="00C50A95" w:rsidP="00416506">
            <w:pPr>
              <w:pStyle w:val="tabletext11"/>
              <w:jc w:val="center"/>
              <w:rPr>
                <w:ins w:id="5794" w:author="Author"/>
                <w:bCs/>
              </w:rPr>
            </w:pPr>
            <w:ins w:id="5795" w:author="Author">
              <w:r w:rsidRPr="00BD7E31">
                <w:rPr>
                  <w:b/>
                </w:rPr>
                <w:t>1.10</w:t>
              </w:r>
              <w:r w:rsidRPr="00BD7E31">
                <w:rPr>
                  <w:bCs/>
                </w:rPr>
                <w:br/>
                <w:t>4113</w:t>
              </w:r>
            </w:ins>
          </w:p>
        </w:tc>
        <w:tc>
          <w:tcPr>
            <w:tcW w:w="948" w:type="dxa"/>
            <w:tcBorders>
              <w:top w:val="single" w:sz="6" w:space="0" w:color="auto"/>
              <w:left w:val="single" w:sz="6" w:space="0" w:color="auto"/>
              <w:bottom w:val="single" w:sz="6" w:space="0" w:color="auto"/>
              <w:right w:val="single" w:sz="6" w:space="0" w:color="auto"/>
            </w:tcBorders>
          </w:tcPr>
          <w:p w14:paraId="36586970" w14:textId="77777777" w:rsidR="00C50A95" w:rsidRPr="00BD7E31" w:rsidRDefault="00C50A95" w:rsidP="00416506">
            <w:pPr>
              <w:pStyle w:val="tabletext11"/>
              <w:jc w:val="center"/>
              <w:rPr>
                <w:ins w:id="5796" w:author="Author"/>
                <w:bCs/>
              </w:rPr>
            </w:pPr>
            <w:ins w:id="5797" w:author="Author">
              <w:r w:rsidRPr="00BD7E31">
                <w:rPr>
                  <w:b/>
                </w:rPr>
                <w:t>1.50</w:t>
              </w:r>
              <w:r w:rsidRPr="00BD7E31">
                <w:rPr>
                  <w:bCs/>
                </w:rPr>
                <w:br/>
                <w:t>4114</w:t>
              </w:r>
            </w:ins>
          </w:p>
        </w:tc>
        <w:tc>
          <w:tcPr>
            <w:tcW w:w="946" w:type="dxa"/>
            <w:tcBorders>
              <w:top w:val="single" w:sz="6" w:space="0" w:color="auto"/>
              <w:left w:val="single" w:sz="6" w:space="0" w:color="auto"/>
              <w:bottom w:val="single" w:sz="6" w:space="0" w:color="auto"/>
              <w:right w:val="single" w:sz="6" w:space="0" w:color="auto"/>
            </w:tcBorders>
          </w:tcPr>
          <w:p w14:paraId="78D1AC06" w14:textId="77777777" w:rsidR="00C50A95" w:rsidRPr="00BD7E31" w:rsidRDefault="00C50A95" w:rsidP="00416506">
            <w:pPr>
              <w:pStyle w:val="tabletext11"/>
              <w:jc w:val="center"/>
              <w:rPr>
                <w:ins w:id="5798" w:author="Author"/>
                <w:bCs/>
              </w:rPr>
            </w:pPr>
            <w:ins w:id="5799" w:author="Author">
              <w:r w:rsidRPr="00BD7E31">
                <w:rPr>
                  <w:b/>
                </w:rPr>
                <w:t>0.50</w:t>
              </w:r>
              <w:r w:rsidRPr="00BD7E31">
                <w:rPr>
                  <w:bCs/>
                </w:rPr>
                <w:br/>
                <w:t>4111</w:t>
              </w:r>
            </w:ins>
          </w:p>
        </w:tc>
        <w:tc>
          <w:tcPr>
            <w:tcW w:w="946" w:type="dxa"/>
            <w:tcBorders>
              <w:top w:val="single" w:sz="6" w:space="0" w:color="auto"/>
              <w:left w:val="single" w:sz="6" w:space="0" w:color="auto"/>
              <w:bottom w:val="single" w:sz="6" w:space="0" w:color="auto"/>
              <w:right w:val="single" w:sz="6" w:space="0" w:color="auto"/>
            </w:tcBorders>
          </w:tcPr>
          <w:p w14:paraId="1EC1672E" w14:textId="77777777" w:rsidR="00C50A95" w:rsidRPr="00BD7E31" w:rsidRDefault="00C50A95" w:rsidP="00416506">
            <w:pPr>
              <w:pStyle w:val="tabletext11"/>
              <w:jc w:val="center"/>
              <w:rPr>
                <w:ins w:id="5800" w:author="Author"/>
                <w:bCs/>
              </w:rPr>
            </w:pPr>
            <w:ins w:id="5801" w:author="Author">
              <w:r w:rsidRPr="00BD7E31">
                <w:rPr>
                  <w:b/>
                </w:rPr>
                <w:t>0.45</w:t>
              </w:r>
              <w:r w:rsidRPr="00BD7E31">
                <w:rPr>
                  <w:bCs/>
                </w:rPr>
                <w:br/>
                <w:t>4112</w:t>
              </w:r>
            </w:ins>
          </w:p>
        </w:tc>
        <w:tc>
          <w:tcPr>
            <w:tcW w:w="946" w:type="dxa"/>
            <w:tcBorders>
              <w:top w:val="single" w:sz="6" w:space="0" w:color="auto"/>
              <w:left w:val="single" w:sz="6" w:space="0" w:color="auto"/>
              <w:bottom w:val="single" w:sz="6" w:space="0" w:color="auto"/>
              <w:right w:val="single" w:sz="6" w:space="0" w:color="auto"/>
            </w:tcBorders>
          </w:tcPr>
          <w:p w14:paraId="7CA01311" w14:textId="77777777" w:rsidR="00C50A95" w:rsidRPr="00BD7E31" w:rsidRDefault="00C50A95" w:rsidP="00416506">
            <w:pPr>
              <w:pStyle w:val="tabletext11"/>
              <w:jc w:val="center"/>
              <w:rPr>
                <w:ins w:id="5802" w:author="Author"/>
                <w:bCs/>
              </w:rPr>
            </w:pPr>
            <w:ins w:id="5803" w:author="Author">
              <w:r w:rsidRPr="00BD7E31">
                <w:rPr>
                  <w:b/>
                </w:rPr>
                <w:t>0.40</w:t>
              </w:r>
              <w:r w:rsidRPr="00BD7E31">
                <w:rPr>
                  <w:bCs/>
                </w:rPr>
                <w:br/>
                <w:t>4113</w:t>
              </w:r>
            </w:ins>
          </w:p>
        </w:tc>
        <w:tc>
          <w:tcPr>
            <w:tcW w:w="948" w:type="dxa"/>
            <w:tcBorders>
              <w:top w:val="single" w:sz="6" w:space="0" w:color="auto"/>
              <w:left w:val="single" w:sz="6" w:space="0" w:color="auto"/>
              <w:bottom w:val="single" w:sz="6" w:space="0" w:color="auto"/>
              <w:right w:val="single" w:sz="6" w:space="0" w:color="auto"/>
            </w:tcBorders>
          </w:tcPr>
          <w:p w14:paraId="24087EB2" w14:textId="77777777" w:rsidR="00C50A95" w:rsidRPr="00BD7E31" w:rsidRDefault="00C50A95" w:rsidP="00416506">
            <w:pPr>
              <w:pStyle w:val="tabletext11"/>
              <w:jc w:val="center"/>
              <w:rPr>
                <w:ins w:id="5804" w:author="Author"/>
                <w:bCs/>
              </w:rPr>
            </w:pPr>
            <w:ins w:id="5805" w:author="Author">
              <w:r w:rsidRPr="00BD7E31">
                <w:rPr>
                  <w:b/>
                </w:rPr>
                <w:t>0.35</w:t>
              </w:r>
              <w:r w:rsidRPr="00BD7E31">
                <w:rPr>
                  <w:bCs/>
                </w:rPr>
                <w:br/>
                <w:t>4114</w:t>
              </w:r>
            </w:ins>
          </w:p>
        </w:tc>
      </w:tr>
      <w:tr w:rsidR="00C50A95" w:rsidRPr="00BD7E31" w14:paraId="5FC722DF" w14:textId="77777777" w:rsidTr="00416506">
        <w:trPr>
          <w:cantSplit/>
          <w:trHeight w:val="190"/>
          <w:ins w:id="5806" w:author="Author"/>
        </w:trPr>
        <w:tc>
          <w:tcPr>
            <w:tcW w:w="200" w:type="dxa"/>
          </w:tcPr>
          <w:p w14:paraId="6392F643" w14:textId="77777777" w:rsidR="00C50A95" w:rsidRPr="00BD7E31" w:rsidRDefault="00C50A95" w:rsidP="00416506">
            <w:pPr>
              <w:pStyle w:val="tabletext11"/>
              <w:rPr>
                <w:ins w:id="5807" w:author="Author"/>
              </w:rPr>
            </w:pPr>
            <w:ins w:id="5808" w:author="Author">
              <w:r w:rsidRPr="00BD7E31">
                <w:br/>
              </w:r>
            </w:ins>
          </w:p>
        </w:tc>
        <w:tc>
          <w:tcPr>
            <w:tcW w:w="1810" w:type="dxa"/>
            <w:tcBorders>
              <w:top w:val="single" w:sz="6" w:space="0" w:color="auto"/>
              <w:left w:val="single" w:sz="6" w:space="0" w:color="auto"/>
              <w:bottom w:val="single" w:sz="6" w:space="0" w:color="auto"/>
              <w:right w:val="single" w:sz="6" w:space="0" w:color="auto"/>
            </w:tcBorders>
          </w:tcPr>
          <w:p w14:paraId="17FE670C" w14:textId="77777777" w:rsidR="00C50A95" w:rsidRPr="00BD7E31" w:rsidRDefault="00C50A95" w:rsidP="00416506">
            <w:pPr>
              <w:pStyle w:val="tabletext11"/>
              <w:rPr>
                <w:ins w:id="5809" w:author="Author"/>
              </w:rPr>
            </w:pPr>
            <w:ins w:id="5810" w:author="Author">
              <w:r w:rsidRPr="00BD7E31">
                <w:t>All Other</w:t>
              </w:r>
            </w:ins>
          </w:p>
        </w:tc>
        <w:tc>
          <w:tcPr>
            <w:tcW w:w="700" w:type="dxa"/>
            <w:tcBorders>
              <w:top w:val="single" w:sz="6" w:space="0" w:color="auto"/>
              <w:left w:val="single" w:sz="6" w:space="0" w:color="auto"/>
              <w:bottom w:val="single" w:sz="6" w:space="0" w:color="auto"/>
              <w:right w:val="single" w:sz="6" w:space="0" w:color="auto"/>
            </w:tcBorders>
          </w:tcPr>
          <w:p w14:paraId="15C3F0C2" w14:textId="77777777" w:rsidR="00C50A95" w:rsidRPr="00BD7E31" w:rsidRDefault="00C50A95" w:rsidP="00416506">
            <w:pPr>
              <w:pStyle w:val="tabletext11"/>
              <w:jc w:val="center"/>
              <w:rPr>
                <w:ins w:id="5811" w:author="Author"/>
                <w:bCs/>
              </w:rPr>
            </w:pPr>
            <w:ins w:id="5812" w:author="Author">
              <w:r w:rsidRPr="00BD7E31">
                <w:rPr>
                  <w:b/>
                </w:rPr>
                <w:t>Factor</w:t>
              </w:r>
              <w:r w:rsidRPr="00BD7E31">
                <w:rPr>
                  <w:bCs/>
                </w:rPr>
                <w:br/>
                <w:t>Code</w:t>
              </w:r>
            </w:ins>
          </w:p>
        </w:tc>
        <w:tc>
          <w:tcPr>
            <w:tcW w:w="946" w:type="dxa"/>
            <w:tcBorders>
              <w:top w:val="single" w:sz="6" w:space="0" w:color="auto"/>
              <w:left w:val="single" w:sz="6" w:space="0" w:color="auto"/>
              <w:bottom w:val="single" w:sz="6" w:space="0" w:color="auto"/>
              <w:right w:val="single" w:sz="6" w:space="0" w:color="auto"/>
            </w:tcBorders>
          </w:tcPr>
          <w:p w14:paraId="18F7FB33" w14:textId="77777777" w:rsidR="00C50A95" w:rsidRPr="00BD7E31" w:rsidRDefault="00C50A95" w:rsidP="00416506">
            <w:pPr>
              <w:pStyle w:val="tabletext11"/>
              <w:jc w:val="center"/>
              <w:rPr>
                <w:ins w:id="5813" w:author="Author"/>
                <w:bCs/>
              </w:rPr>
            </w:pPr>
            <w:ins w:id="5814" w:author="Author">
              <w:r w:rsidRPr="00BD7E31">
                <w:rPr>
                  <w:b/>
                </w:rPr>
                <w:t>1.10</w:t>
              </w:r>
              <w:r w:rsidRPr="00BD7E31">
                <w:rPr>
                  <w:bCs/>
                </w:rPr>
                <w:br/>
                <w:t>4121</w:t>
              </w:r>
            </w:ins>
          </w:p>
        </w:tc>
        <w:tc>
          <w:tcPr>
            <w:tcW w:w="946" w:type="dxa"/>
            <w:tcBorders>
              <w:top w:val="single" w:sz="6" w:space="0" w:color="auto"/>
              <w:left w:val="single" w:sz="6" w:space="0" w:color="auto"/>
              <w:bottom w:val="single" w:sz="6" w:space="0" w:color="auto"/>
              <w:right w:val="single" w:sz="6" w:space="0" w:color="auto"/>
            </w:tcBorders>
          </w:tcPr>
          <w:p w14:paraId="7C6C9A42" w14:textId="77777777" w:rsidR="00C50A95" w:rsidRPr="00BD7E31" w:rsidRDefault="00C50A95" w:rsidP="00416506">
            <w:pPr>
              <w:pStyle w:val="tabletext11"/>
              <w:jc w:val="center"/>
              <w:rPr>
                <w:ins w:id="5815" w:author="Author"/>
                <w:bCs/>
              </w:rPr>
            </w:pPr>
            <w:ins w:id="5816" w:author="Author">
              <w:r w:rsidRPr="00BD7E31">
                <w:rPr>
                  <w:b/>
                </w:rPr>
                <w:t>1.15</w:t>
              </w:r>
              <w:r w:rsidRPr="00BD7E31">
                <w:rPr>
                  <w:bCs/>
                </w:rPr>
                <w:br/>
                <w:t>4122</w:t>
              </w:r>
            </w:ins>
          </w:p>
        </w:tc>
        <w:tc>
          <w:tcPr>
            <w:tcW w:w="946" w:type="dxa"/>
            <w:tcBorders>
              <w:top w:val="single" w:sz="6" w:space="0" w:color="auto"/>
              <w:left w:val="single" w:sz="6" w:space="0" w:color="auto"/>
              <w:bottom w:val="single" w:sz="6" w:space="0" w:color="auto"/>
              <w:right w:val="single" w:sz="6" w:space="0" w:color="auto"/>
            </w:tcBorders>
          </w:tcPr>
          <w:p w14:paraId="6D66C1CC" w14:textId="77777777" w:rsidR="00C50A95" w:rsidRPr="00BD7E31" w:rsidRDefault="00C50A95" w:rsidP="00416506">
            <w:pPr>
              <w:pStyle w:val="tabletext11"/>
              <w:jc w:val="center"/>
              <w:rPr>
                <w:ins w:id="5817" w:author="Author"/>
                <w:bCs/>
              </w:rPr>
            </w:pPr>
            <w:ins w:id="5818" w:author="Author">
              <w:r w:rsidRPr="00BD7E31">
                <w:rPr>
                  <w:b/>
                </w:rPr>
                <w:t>1.35</w:t>
              </w:r>
              <w:r w:rsidRPr="00BD7E31">
                <w:rPr>
                  <w:bCs/>
                </w:rPr>
                <w:br/>
                <w:t>4123</w:t>
              </w:r>
            </w:ins>
          </w:p>
        </w:tc>
        <w:tc>
          <w:tcPr>
            <w:tcW w:w="948" w:type="dxa"/>
            <w:tcBorders>
              <w:top w:val="single" w:sz="6" w:space="0" w:color="auto"/>
              <w:left w:val="single" w:sz="6" w:space="0" w:color="auto"/>
              <w:bottom w:val="single" w:sz="6" w:space="0" w:color="auto"/>
              <w:right w:val="single" w:sz="6" w:space="0" w:color="auto"/>
            </w:tcBorders>
          </w:tcPr>
          <w:p w14:paraId="1A2597A3" w14:textId="77777777" w:rsidR="00C50A95" w:rsidRPr="00BD7E31" w:rsidRDefault="00C50A95" w:rsidP="00416506">
            <w:pPr>
              <w:pStyle w:val="tabletext11"/>
              <w:jc w:val="center"/>
              <w:rPr>
                <w:ins w:id="5819" w:author="Author"/>
                <w:bCs/>
              </w:rPr>
            </w:pPr>
            <w:ins w:id="5820" w:author="Author">
              <w:r w:rsidRPr="00BD7E31">
                <w:rPr>
                  <w:b/>
                </w:rPr>
                <w:t>1.75</w:t>
              </w:r>
              <w:r w:rsidRPr="00BD7E31">
                <w:rPr>
                  <w:bCs/>
                </w:rPr>
                <w:br/>
                <w:t>4124</w:t>
              </w:r>
            </w:ins>
          </w:p>
        </w:tc>
        <w:tc>
          <w:tcPr>
            <w:tcW w:w="946" w:type="dxa"/>
            <w:tcBorders>
              <w:top w:val="single" w:sz="6" w:space="0" w:color="auto"/>
              <w:left w:val="single" w:sz="6" w:space="0" w:color="auto"/>
              <w:bottom w:val="single" w:sz="6" w:space="0" w:color="auto"/>
              <w:right w:val="single" w:sz="6" w:space="0" w:color="auto"/>
            </w:tcBorders>
          </w:tcPr>
          <w:p w14:paraId="2F370AAD" w14:textId="77777777" w:rsidR="00C50A95" w:rsidRPr="00BD7E31" w:rsidRDefault="00C50A95" w:rsidP="00416506">
            <w:pPr>
              <w:pStyle w:val="tabletext11"/>
              <w:jc w:val="center"/>
              <w:rPr>
                <w:ins w:id="5821" w:author="Author"/>
                <w:bCs/>
              </w:rPr>
            </w:pPr>
            <w:ins w:id="5822" w:author="Author">
              <w:r w:rsidRPr="00BD7E31">
                <w:rPr>
                  <w:b/>
                </w:rPr>
                <w:t>0.65</w:t>
              </w:r>
              <w:r w:rsidRPr="00BD7E31">
                <w:rPr>
                  <w:bCs/>
                </w:rPr>
                <w:br/>
                <w:t>4121</w:t>
              </w:r>
            </w:ins>
          </w:p>
        </w:tc>
        <w:tc>
          <w:tcPr>
            <w:tcW w:w="946" w:type="dxa"/>
            <w:tcBorders>
              <w:top w:val="single" w:sz="6" w:space="0" w:color="auto"/>
              <w:left w:val="single" w:sz="6" w:space="0" w:color="auto"/>
              <w:bottom w:val="single" w:sz="6" w:space="0" w:color="auto"/>
              <w:right w:val="single" w:sz="6" w:space="0" w:color="auto"/>
            </w:tcBorders>
          </w:tcPr>
          <w:p w14:paraId="6DA16D1B" w14:textId="77777777" w:rsidR="00C50A95" w:rsidRPr="00BD7E31" w:rsidRDefault="00C50A95" w:rsidP="00416506">
            <w:pPr>
              <w:pStyle w:val="tabletext11"/>
              <w:jc w:val="center"/>
              <w:rPr>
                <w:ins w:id="5823" w:author="Author"/>
                <w:bCs/>
              </w:rPr>
            </w:pPr>
            <w:ins w:id="5824" w:author="Author">
              <w:r w:rsidRPr="00BD7E31">
                <w:rPr>
                  <w:b/>
                </w:rPr>
                <w:t>0.55</w:t>
              </w:r>
              <w:r w:rsidRPr="00BD7E31">
                <w:rPr>
                  <w:bCs/>
                </w:rPr>
                <w:br/>
                <w:t>4122</w:t>
              </w:r>
            </w:ins>
          </w:p>
        </w:tc>
        <w:tc>
          <w:tcPr>
            <w:tcW w:w="946" w:type="dxa"/>
            <w:tcBorders>
              <w:top w:val="single" w:sz="6" w:space="0" w:color="auto"/>
              <w:left w:val="single" w:sz="6" w:space="0" w:color="auto"/>
              <w:bottom w:val="single" w:sz="6" w:space="0" w:color="auto"/>
              <w:right w:val="single" w:sz="6" w:space="0" w:color="auto"/>
            </w:tcBorders>
          </w:tcPr>
          <w:p w14:paraId="64E391FA" w14:textId="77777777" w:rsidR="00C50A95" w:rsidRPr="00BD7E31" w:rsidRDefault="00C50A95" w:rsidP="00416506">
            <w:pPr>
              <w:pStyle w:val="tabletext11"/>
              <w:jc w:val="center"/>
              <w:rPr>
                <w:ins w:id="5825" w:author="Author"/>
                <w:bCs/>
              </w:rPr>
            </w:pPr>
            <w:ins w:id="5826" w:author="Author">
              <w:r w:rsidRPr="00BD7E31">
                <w:rPr>
                  <w:b/>
                </w:rPr>
                <w:t>0.50</w:t>
              </w:r>
              <w:r w:rsidRPr="00BD7E31">
                <w:rPr>
                  <w:bCs/>
                </w:rPr>
                <w:br/>
                <w:t>4123</w:t>
              </w:r>
            </w:ins>
          </w:p>
        </w:tc>
        <w:tc>
          <w:tcPr>
            <w:tcW w:w="948" w:type="dxa"/>
            <w:tcBorders>
              <w:top w:val="single" w:sz="6" w:space="0" w:color="auto"/>
              <w:left w:val="single" w:sz="6" w:space="0" w:color="auto"/>
              <w:bottom w:val="single" w:sz="6" w:space="0" w:color="auto"/>
              <w:right w:val="single" w:sz="6" w:space="0" w:color="auto"/>
            </w:tcBorders>
          </w:tcPr>
          <w:p w14:paraId="096416B0" w14:textId="77777777" w:rsidR="00C50A95" w:rsidRPr="00BD7E31" w:rsidRDefault="00C50A95" w:rsidP="00416506">
            <w:pPr>
              <w:pStyle w:val="tabletext11"/>
              <w:jc w:val="center"/>
              <w:rPr>
                <w:ins w:id="5827" w:author="Author"/>
                <w:bCs/>
              </w:rPr>
            </w:pPr>
            <w:ins w:id="5828" w:author="Author">
              <w:r w:rsidRPr="00BD7E31">
                <w:rPr>
                  <w:b/>
                </w:rPr>
                <w:t>0.45</w:t>
              </w:r>
              <w:r w:rsidRPr="00BD7E31">
                <w:rPr>
                  <w:bCs/>
                </w:rPr>
                <w:br/>
                <w:t>4124</w:t>
              </w:r>
            </w:ins>
          </w:p>
        </w:tc>
      </w:tr>
    </w:tbl>
    <w:p w14:paraId="7591A30B" w14:textId="77777777" w:rsidR="00C50A95" w:rsidRPr="00BD7E31" w:rsidRDefault="00C50A95" w:rsidP="00C50A95">
      <w:pPr>
        <w:pStyle w:val="tablecaption"/>
        <w:rPr>
          <w:ins w:id="5829" w:author="Author"/>
        </w:rPr>
      </w:pPr>
      <w:ins w:id="5830" w:author="Author">
        <w:r w:rsidRPr="00BD7E31">
          <w:t>Table 240.C.3.b. Van Pools</w:t>
        </w:r>
      </w:ins>
    </w:p>
    <w:p w14:paraId="6F28DB9F" w14:textId="77777777" w:rsidR="00C50A95" w:rsidRPr="00BD7E31" w:rsidRDefault="00C50A95" w:rsidP="00C50A95">
      <w:pPr>
        <w:pStyle w:val="isonormal"/>
        <w:rPr>
          <w:ins w:id="5831" w:author="Author"/>
        </w:rPr>
      </w:pPr>
    </w:p>
    <w:p w14:paraId="0D7E6211" w14:textId="77777777" w:rsidR="00C50A95" w:rsidRPr="00BD7E31" w:rsidRDefault="00C50A95" w:rsidP="00C50A95">
      <w:pPr>
        <w:pStyle w:val="blocktext1"/>
        <w:rPr>
          <w:ins w:id="5832" w:author="Author"/>
        </w:rPr>
      </w:pPr>
      <w:ins w:id="5833" w:author="Author">
        <w:r w:rsidRPr="00BD7E31">
          <w:t xml:space="preserve">Paragraph </w:t>
        </w:r>
        <w:r w:rsidRPr="00BD7E31">
          <w:rPr>
            <w:b/>
            <w:color w:val="000000"/>
          </w:rPr>
          <w:t>D.</w:t>
        </w:r>
        <w:r w:rsidRPr="00BD7E31">
          <w:t xml:space="preserve"> is replaced by the following:</w:t>
        </w:r>
      </w:ins>
    </w:p>
    <w:p w14:paraId="4484F107" w14:textId="77777777" w:rsidR="00C50A95" w:rsidRPr="00BD7E31" w:rsidRDefault="00C50A95" w:rsidP="00C50A95">
      <w:pPr>
        <w:pStyle w:val="outlinehd2"/>
        <w:rPr>
          <w:ins w:id="5834" w:author="Author"/>
        </w:rPr>
      </w:pPr>
      <w:ins w:id="5835" w:author="Author">
        <w:r w:rsidRPr="00BD7E31">
          <w:tab/>
          <w:t>D.</w:t>
        </w:r>
        <w:r w:rsidRPr="00BD7E31">
          <w:tab/>
          <w:t>Secondary Classifications</w:t>
        </w:r>
      </w:ins>
    </w:p>
    <w:p w14:paraId="3B1F84FE" w14:textId="77777777" w:rsidR="00C50A95" w:rsidRPr="00BD7E31" w:rsidRDefault="00C50A95" w:rsidP="00C50A95">
      <w:pPr>
        <w:pStyle w:val="blocktext3"/>
        <w:rPr>
          <w:ins w:id="5836" w:author="Author"/>
        </w:rPr>
      </w:pPr>
      <w:ins w:id="5837" w:author="Author">
        <w:r w:rsidRPr="00BD7E31">
          <w:t>Secondary classification codes and factors are provided for non-zone-rated Buses, which include Airport Limousines. For those classes, the secondary classification codes are found in the fourth digit of the classification code. For all other Public Autos, the four-digit classification code is determined by primary classification alone and the secondary factor is always zero.</w:t>
        </w:r>
      </w:ins>
    </w:p>
    <w:p w14:paraId="433DC9E2" w14:textId="77777777" w:rsidR="00C50A95" w:rsidRPr="00BD7E31" w:rsidRDefault="00C50A95" w:rsidP="00C50A95">
      <w:pPr>
        <w:pStyle w:val="space4"/>
        <w:rPr>
          <w:ins w:id="583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50"/>
        <w:gridCol w:w="1560"/>
        <w:gridCol w:w="700"/>
        <w:gridCol w:w="946"/>
        <w:gridCol w:w="946"/>
        <w:gridCol w:w="946"/>
        <w:gridCol w:w="948"/>
        <w:gridCol w:w="946"/>
        <w:gridCol w:w="946"/>
        <w:gridCol w:w="946"/>
        <w:gridCol w:w="948"/>
      </w:tblGrid>
      <w:tr w:rsidR="00C50A95" w:rsidRPr="00BD7E31" w14:paraId="32867F52" w14:textId="77777777" w:rsidTr="00416506">
        <w:trPr>
          <w:cantSplit/>
          <w:trHeight w:val="190"/>
          <w:ins w:id="5839" w:author="Author"/>
        </w:trPr>
        <w:tc>
          <w:tcPr>
            <w:tcW w:w="200" w:type="dxa"/>
          </w:tcPr>
          <w:p w14:paraId="3476B320" w14:textId="77777777" w:rsidR="00C50A95" w:rsidRPr="00BD7E31" w:rsidRDefault="00C50A95" w:rsidP="00416506">
            <w:pPr>
              <w:pStyle w:val="tablehead"/>
              <w:rPr>
                <w:ins w:id="5840" w:author="Author"/>
              </w:rPr>
            </w:pPr>
          </w:p>
        </w:tc>
        <w:tc>
          <w:tcPr>
            <w:tcW w:w="1810" w:type="dxa"/>
            <w:gridSpan w:val="2"/>
            <w:vMerge w:val="restart"/>
            <w:tcBorders>
              <w:top w:val="single" w:sz="6" w:space="0" w:color="auto"/>
              <w:left w:val="single" w:sz="6" w:space="0" w:color="auto"/>
              <w:right w:val="single" w:sz="6" w:space="0" w:color="auto"/>
            </w:tcBorders>
            <w:vAlign w:val="bottom"/>
          </w:tcPr>
          <w:p w14:paraId="48C2AC2A" w14:textId="77777777" w:rsidR="00C50A95" w:rsidRPr="00BD7E31" w:rsidRDefault="00C50A95" w:rsidP="00416506">
            <w:pPr>
              <w:pStyle w:val="tablehead"/>
              <w:rPr>
                <w:ins w:id="5841" w:author="Author"/>
              </w:rPr>
            </w:pPr>
            <w:ins w:id="5842" w:author="Author">
              <w:r w:rsidRPr="00BD7E31">
                <w:t>Category</w:t>
              </w:r>
            </w:ins>
          </w:p>
        </w:tc>
        <w:tc>
          <w:tcPr>
            <w:tcW w:w="700" w:type="dxa"/>
            <w:tcBorders>
              <w:top w:val="single" w:sz="6" w:space="0" w:color="auto"/>
              <w:left w:val="single" w:sz="6" w:space="0" w:color="auto"/>
              <w:right w:val="single" w:sz="6" w:space="0" w:color="auto"/>
            </w:tcBorders>
          </w:tcPr>
          <w:p w14:paraId="6F53A36B" w14:textId="77777777" w:rsidR="00C50A95" w:rsidRPr="00BD7E31" w:rsidRDefault="00C50A95" w:rsidP="00416506">
            <w:pPr>
              <w:pStyle w:val="tablehead"/>
              <w:rPr>
                <w:ins w:id="5843"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76B129BE" w14:textId="77777777" w:rsidR="00C50A95" w:rsidRPr="00BD7E31" w:rsidRDefault="00C50A95" w:rsidP="00416506">
            <w:pPr>
              <w:pStyle w:val="tablehead"/>
              <w:rPr>
                <w:ins w:id="5844" w:author="Author"/>
              </w:rPr>
            </w:pPr>
            <w:ins w:id="5845" w:author="Author">
              <w:r w:rsidRPr="00BD7E31">
                <w:t>Liability And Medical Payments</w:t>
              </w:r>
            </w:ins>
          </w:p>
        </w:tc>
        <w:tc>
          <w:tcPr>
            <w:tcW w:w="3786" w:type="dxa"/>
            <w:gridSpan w:val="4"/>
            <w:tcBorders>
              <w:top w:val="single" w:sz="6" w:space="0" w:color="auto"/>
              <w:left w:val="single" w:sz="6" w:space="0" w:color="auto"/>
              <w:right w:val="single" w:sz="6" w:space="0" w:color="auto"/>
            </w:tcBorders>
          </w:tcPr>
          <w:p w14:paraId="059B5131" w14:textId="77777777" w:rsidR="00C50A95" w:rsidRPr="00BD7E31" w:rsidRDefault="00C50A95" w:rsidP="00416506">
            <w:pPr>
              <w:pStyle w:val="tablehead"/>
              <w:rPr>
                <w:ins w:id="5846" w:author="Author"/>
              </w:rPr>
            </w:pPr>
            <w:ins w:id="5847" w:author="Author">
              <w:r w:rsidRPr="00BD7E31">
                <w:t>Physical Damage Factor</w:t>
              </w:r>
            </w:ins>
          </w:p>
        </w:tc>
      </w:tr>
      <w:tr w:rsidR="00C50A95" w:rsidRPr="00BD7E31" w14:paraId="227C55E7" w14:textId="77777777" w:rsidTr="00416506">
        <w:trPr>
          <w:cantSplit/>
          <w:trHeight w:val="190"/>
          <w:ins w:id="5848" w:author="Author"/>
        </w:trPr>
        <w:tc>
          <w:tcPr>
            <w:tcW w:w="200" w:type="dxa"/>
          </w:tcPr>
          <w:p w14:paraId="6CCF414E" w14:textId="77777777" w:rsidR="00C50A95" w:rsidRPr="00BD7E31" w:rsidRDefault="00C50A95" w:rsidP="00416506">
            <w:pPr>
              <w:pStyle w:val="tablehead"/>
              <w:rPr>
                <w:ins w:id="5849" w:author="Author"/>
              </w:rPr>
            </w:pPr>
          </w:p>
        </w:tc>
        <w:tc>
          <w:tcPr>
            <w:tcW w:w="1810" w:type="dxa"/>
            <w:gridSpan w:val="2"/>
            <w:vMerge/>
            <w:tcBorders>
              <w:left w:val="single" w:sz="6" w:space="0" w:color="auto"/>
              <w:right w:val="single" w:sz="6" w:space="0" w:color="auto"/>
            </w:tcBorders>
          </w:tcPr>
          <w:p w14:paraId="66094957" w14:textId="77777777" w:rsidR="00C50A95" w:rsidRPr="00BD7E31" w:rsidRDefault="00C50A95" w:rsidP="00416506">
            <w:pPr>
              <w:pStyle w:val="tablehead"/>
              <w:rPr>
                <w:ins w:id="5850" w:author="Author"/>
              </w:rPr>
            </w:pPr>
          </w:p>
        </w:tc>
        <w:tc>
          <w:tcPr>
            <w:tcW w:w="700" w:type="dxa"/>
            <w:tcBorders>
              <w:left w:val="single" w:sz="6" w:space="0" w:color="auto"/>
              <w:right w:val="single" w:sz="6" w:space="0" w:color="auto"/>
            </w:tcBorders>
          </w:tcPr>
          <w:p w14:paraId="0D4F8020" w14:textId="77777777" w:rsidR="00C50A95" w:rsidRPr="00BD7E31" w:rsidRDefault="00C50A95" w:rsidP="00416506">
            <w:pPr>
              <w:pStyle w:val="tablehead"/>
              <w:rPr>
                <w:ins w:id="5851"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3DF30638" w14:textId="77777777" w:rsidR="00C50A95" w:rsidRPr="00BD7E31" w:rsidRDefault="00C50A95" w:rsidP="00416506">
            <w:pPr>
              <w:pStyle w:val="tablehead"/>
              <w:rPr>
                <w:ins w:id="5852" w:author="Author"/>
              </w:rPr>
            </w:pPr>
            <w:ins w:id="5853" w:author="Author">
              <w:r w:rsidRPr="00BD7E31">
                <w:t>Seating Capacity</w:t>
              </w:r>
            </w:ins>
          </w:p>
        </w:tc>
        <w:tc>
          <w:tcPr>
            <w:tcW w:w="3786" w:type="dxa"/>
            <w:gridSpan w:val="4"/>
            <w:tcBorders>
              <w:top w:val="single" w:sz="6" w:space="0" w:color="auto"/>
              <w:left w:val="single" w:sz="6" w:space="0" w:color="auto"/>
              <w:bottom w:val="single" w:sz="6" w:space="0" w:color="auto"/>
              <w:right w:val="single" w:sz="6" w:space="0" w:color="auto"/>
            </w:tcBorders>
          </w:tcPr>
          <w:p w14:paraId="2F426DD5" w14:textId="77777777" w:rsidR="00C50A95" w:rsidRPr="00BD7E31" w:rsidRDefault="00C50A95" w:rsidP="00416506">
            <w:pPr>
              <w:pStyle w:val="tablehead"/>
              <w:rPr>
                <w:ins w:id="5854" w:author="Author"/>
              </w:rPr>
            </w:pPr>
            <w:ins w:id="5855" w:author="Author">
              <w:r w:rsidRPr="00BD7E31">
                <w:t>Seating Capacity</w:t>
              </w:r>
            </w:ins>
          </w:p>
        </w:tc>
      </w:tr>
      <w:tr w:rsidR="00C50A95" w:rsidRPr="00BD7E31" w14:paraId="27ED764A" w14:textId="77777777" w:rsidTr="00416506">
        <w:trPr>
          <w:cantSplit/>
          <w:trHeight w:val="190"/>
          <w:ins w:id="5856" w:author="Author"/>
        </w:trPr>
        <w:tc>
          <w:tcPr>
            <w:tcW w:w="200" w:type="dxa"/>
          </w:tcPr>
          <w:p w14:paraId="16F84A60" w14:textId="77777777" w:rsidR="00C50A95" w:rsidRPr="00BD7E31" w:rsidRDefault="00C50A95" w:rsidP="00416506">
            <w:pPr>
              <w:pStyle w:val="tablehead"/>
              <w:rPr>
                <w:ins w:id="5857" w:author="Author"/>
              </w:rPr>
            </w:pPr>
          </w:p>
        </w:tc>
        <w:tc>
          <w:tcPr>
            <w:tcW w:w="1810" w:type="dxa"/>
            <w:gridSpan w:val="2"/>
            <w:vMerge/>
            <w:tcBorders>
              <w:left w:val="single" w:sz="6" w:space="0" w:color="auto"/>
              <w:bottom w:val="single" w:sz="6" w:space="0" w:color="auto"/>
              <w:right w:val="single" w:sz="6" w:space="0" w:color="auto"/>
            </w:tcBorders>
          </w:tcPr>
          <w:p w14:paraId="4E49F4FA" w14:textId="77777777" w:rsidR="00C50A95" w:rsidRPr="00BD7E31" w:rsidRDefault="00C50A95" w:rsidP="00416506">
            <w:pPr>
              <w:pStyle w:val="tablehead"/>
              <w:rPr>
                <w:ins w:id="5858" w:author="Author"/>
              </w:rPr>
            </w:pPr>
          </w:p>
        </w:tc>
        <w:tc>
          <w:tcPr>
            <w:tcW w:w="700" w:type="dxa"/>
            <w:tcBorders>
              <w:left w:val="single" w:sz="6" w:space="0" w:color="auto"/>
              <w:bottom w:val="single" w:sz="6" w:space="0" w:color="auto"/>
              <w:right w:val="single" w:sz="6" w:space="0" w:color="auto"/>
            </w:tcBorders>
          </w:tcPr>
          <w:p w14:paraId="06480C31" w14:textId="77777777" w:rsidR="00C50A95" w:rsidRPr="00BD7E31" w:rsidRDefault="00C50A95" w:rsidP="00416506">
            <w:pPr>
              <w:pStyle w:val="tablehead"/>
              <w:rPr>
                <w:ins w:id="5859" w:author="Author"/>
              </w:rPr>
            </w:pPr>
          </w:p>
        </w:tc>
        <w:tc>
          <w:tcPr>
            <w:tcW w:w="946" w:type="dxa"/>
            <w:tcBorders>
              <w:top w:val="single" w:sz="6" w:space="0" w:color="auto"/>
              <w:left w:val="single" w:sz="6" w:space="0" w:color="auto"/>
              <w:bottom w:val="single" w:sz="6" w:space="0" w:color="auto"/>
              <w:right w:val="single" w:sz="6" w:space="0" w:color="auto"/>
            </w:tcBorders>
          </w:tcPr>
          <w:p w14:paraId="15086076" w14:textId="77777777" w:rsidR="00C50A95" w:rsidRPr="00BD7E31" w:rsidRDefault="00C50A95" w:rsidP="00416506">
            <w:pPr>
              <w:pStyle w:val="tablehead"/>
              <w:rPr>
                <w:ins w:id="5860" w:author="Author"/>
              </w:rPr>
            </w:pPr>
            <w:ins w:id="5861" w:author="Author">
              <w:r w:rsidRPr="00BD7E31">
                <w:t>1 – 8</w:t>
              </w:r>
            </w:ins>
          </w:p>
        </w:tc>
        <w:tc>
          <w:tcPr>
            <w:tcW w:w="946" w:type="dxa"/>
            <w:tcBorders>
              <w:top w:val="single" w:sz="6" w:space="0" w:color="auto"/>
              <w:left w:val="single" w:sz="6" w:space="0" w:color="auto"/>
              <w:bottom w:val="single" w:sz="6" w:space="0" w:color="auto"/>
              <w:right w:val="single" w:sz="6" w:space="0" w:color="auto"/>
            </w:tcBorders>
          </w:tcPr>
          <w:p w14:paraId="7D694C3B" w14:textId="77777777" w:rsidR="00C50A95" w:rsidRPr="00BD7E31" w:rsidRDefault="00C50A95" w:rsidP="00416506">
            <w:pPr>
              <w:pStyle w:val="tablehead"/>
              <w:rPr>
                <w:ins w:id="5862" w:author="Author"/>
              </w:rPr>
            </w:pPr>
            <w:ins w:id="5863" w:author="Author">
              <w:r w:rsidRPr="00BD7E31">
                <w:t>9 – 20</w:t>
              </w:r>
            </w:ins>
          </w:p>
        </w:tc>
        <w:tc>
          <w:tcPr>
            <w:tcW w:w="946" w:type="dxa"/>
            <w:tcBorders>
              <w:top w:val="single" w:sz="6" w:space="0" w:color="auto"/>
              <w:left w:val="single" w:sz="6" w:space="0" w:color="auto"/>
              <w:bottom w:val="single" w:sz="6" w:space="0" w:color="auto"/>
              <w:right w:val="single" w:sz="6" w:space="0" w:color="auto"/>
            </w:tcBorders>
          </w:tcPr>
          <w:p w14:paraId="4B9E6A92" w14:textId="77777777" w:rsidR="00C50A95" w:rsidRPr="00BD7E31" w:rsidRDefault="00C50A95" w:rsidP="00416506">
            <w:pPr>
              <w:pStyle w:val="tablehead"/>
              <w:rPr>
                <w:ins w:id="5864" w:author="Author"/>
              </w:rPr>
            </w:pPr>
            <w:ins w:id="5865" w:author="Author">
              <w:r w:rsidRPr="00BD7E31">
                <w:t>21 – 60</w:t>
              </w:r>
            </w:ins>
          </w:p>
        </w:tc>
        <w:tc>
          <w:tcPr>
            <w:tcW w:w="948" w:type="dxa"/>
            <w:tcBorders>
              <w:top w:val="single" w:sz="6" w:space="0" w:color="auto"/>
              <w:left w:val="single" w:sz="6" w:space="0" w:color="auto"/>
              <w:bottom w:val="single" w:sz="6" w:space="0" w:color="auto"/>
              <w:right w:val="single" w:sz="6" w:space="0" w:color="auto"/>
            </w:tcBorders>
          </w:tcPr>
          <w:p w14:paraId="176B35B0" w14:textId="77777777" w:rsidR="00C50A95" w:rsidRPr="00BD7E31" w:rsidRDefault="00C50A95" w:rsidP="00416506">
            <w:pPr>
              <w:pStyle w:val="tablehead"/>
              <w:rPr>
                <w:ins w:id="5866" w:author="Author"/>
              </w:rPr>
            </w:pPr>
            <w:ins w:id="5867" w:author="Author">
              <w:r w:rsidRPr="00BD7E31">
                <w:t>Over 60</w:t>
              </w:r>
            </w:ins>
          </w:p>
        </w:tc>
        <w:tc>
          <w:tcPr>
            <w:tcW w:w="946" w:type="dxa"/>
            <w:tcBorders>
              <w:top w:val="single" w:sz="6" w:space="0" w:color="auto"/>
              <w:left w:val="single" w:sz="6" w:space="0" w:color="auto"/>
              <w:bottom w:val="single" w:sz="6" w:space="0" w:color="auto"/>
              <w:right w:val="single" w:sz="6" w:space="0" w:color="auto"/>
            </w:tcBorders>
          </w:tcPr>
          <w:p w14:paraId="06F761D4" w14:textId="77777777" w:rsidR="00C50A95" w:rsidRPr="00BD7E31" w:rsidRDefault="00C50A95" w:rsidP="00416506">
            <w:pPr>
              <w:pStyle w:val="tablehead"/>
              <w:rPr>
                <w:ins w:id="5868" w:author="Author"/>
              </w:rPr>
            </w:pPr>
            <w:ins w:id="5869" w:author="Author">
              <w:r w:rsidRPr="00BD7E31">
                <w:t>1 – 8</w:t>
              </w:r>
            </w:ins>
          </w:p>
        </w:tc>
        <w:tc>
          <w:tcPr>
            <w:tcW w:w="946" w:type="dxa"/>
            <w:tcBorders>
              <w:top w:val="single" w:sz="6" w:space="0" w:color="auto"/>
              <w:left w:val="single" w:sz="6" w:space="0" w:color="auto"/>
              <w:bottom w:val="single" w:sz="6" w:space="0" w:color="auto"/>
              <w:right w:val="single" w:sz="6" w:space="0" w:color="auto"/>
            </w:tcBorders>
          </w:tcPr>
          <w:p w14:paraId="5B70C107" w14:textId="77777777" w:rsidR="00C50A95" w:rsidRPr="00BD7E31" w:rsidRDefault="00C50A95" w:rsidP="00416506">
            <w:pPr>
              <w:pStyle w:val="tablehead"/>
              <w:rPr>
                <w:ins w:id="5870" w:author="Author"/>
              </w:rPr>
            </w:pPr>
            <w:ins w:id="5871" w:author="Author">
              <w:r w:rsidRPr="00BD7E31">
                <w:t>9 – 20</w:t>
              </w:r>
            </w:ins>
          </w:p>
        </w:tc>
        <w:tc>
          <w:tcPr>
            <w:tcW w:w="946" w:type="dxa"/>
            <w:tcBorders>
              <w:top w:val="single" w:sz="6" w:space="0" w:color="auto"/>
              <w:left w:val="single" w:sz="6" w:space="0" w:color="auto"/>
              <w:bottom w:val="single" w:sz="6" w:space="0" w:color="auto"/>
              <w:right w:val="single" w:sz="6" w:space="0" w:color="auto"/>
            </w:tcBorders>
          </w:tcPr>
          <w:p w14:paraId="0FAA2088" w14:textId="77777777" w:rsidR="00C50A95" w:rsidRPr="00BD7E31" w:rsidRDefault="00C50A95" w:rsidP="00416506">
            <w:pPr>
              <w:pStyle w:val="tablehead"/>
              <w:rPr>
                <w:ins w:id="5872" w:author="Author"/>
              </w:rPr>
            </w:pPr>
            <w:ins w:id="5873" w:author="Author">
              <w:r w:rsidRPr="00BD7E31">
                <w:t>21 – 60</w:t>
              </w:r>
            </w:ins>
          </w:p>
        </w:tc>
        <w:tc>
          <w:tcPr>
            <w:tcW w:w="948" w:type="dxa"/>
            <w:tcBorders>
              <w:top w:val="single" w:sz="6" w:space="0" w:color="auto"/>
              <w:left w:val="single" w:sz="6" w:space="0" w:color="auto"/>
              <w:bottom w:val="single" w:sz="6" w:space="0" w:color="auto"/>
              <w:right w:val="single" w:sz="6" w:space="0" w:color="auto"/>
            </w:tcBorders>
          </w:tcPr>
          <w:p w14:paraId="0CAEC5F8" w14:textId="77777777" w:rsidR="00C50A95" w:rsidRPr="00BD7E31" w:rsidRDefault="00C50A95" w:rsidP="00416506">
            <w:pPr>
              <w:pStyle w:val="tablehead"/>
              <w:rPr>
                <w:ins w:id="5874" w:author="Author"/>
              </w:rPr>
            </w:pPr>
            <w:ins w:id="5875" w:author="Author">
              <w:r w:rsidRPr="00BD7E31">
                <w:t>Over 60</w:t>
              </w:r>
            </w:ins>
          </w:p>
        </w:tc>
      </w:tr>
      <w:tr w:rsidR="00C50A95" w:rsidRPr="00BD7E31" w14:paraId="41956B3C" w14:textId="77777777" w:rsidTr="00416506">
        <w:trPr>
          <w:cantSplit/>
          <w:trHeight w:val="190"/>
          <w:ins w:id="5876" w:author="Author"/>
        </w:trPr>
        <w:tc>
          <w:tcPr>
            <w:tcW w:w="200" w:type="dxa"/>
          </w:tcPr>
          <w:p w14:paraId="5BDFBB64" w14:textId="77777777" w:rsidR="00C50A95" w:rsidRPr="00BD7E31" w:rsidRDefault="00C50A95" w:rsidP="00416506">
            <w:pPr>
              <w:pStyle w:val="tabletext11"/>
              <w:rPr>
                <w:ins w:id="5877" w:author="Author"/>
              </w:rPr>
            </w:pPr>
            <w:ins w:id="5878" w:author="Author">
              <w:r w:rsidRPr="00BD7E31">
                <w:br/>
              </w:r>
            </w:ins>
          </w:p>
        </w:tc>
        <w:tc>
          <w:tcPr>
            <w:tcW w:w="1810" w:type="dxa"/>
            <w:gridSpan w:val="2"/>
            <w:tcBorders>
              <w:left w:val="single" w:sz="6" w:space="0" w:color="auto"/>
              <w:right w:val="single" w:sz="6" w:space="0" w:color="auto"/>
            </w:tcBorders>
          </w:tcPr>
          <w:p w14:paraId="3124C23F" w14:textId="77777777" w:rsidR="00C50A95" w:rsidRPr="00BD7E31" w:rsidRDefault="00C50A95" w:rsidP="00416506">
            <w:pPr>
              <w:pStyle w:val="tabletext11"/>
              <w:rPr>
                <w:ins w:id="5879" w:author="Author"/>
              </w:rPr>
            </w:pPr>
            <w:ins w:id="5880" w:author="Author">
              <w:r w:rsidRPr="00BD7E31">
                <w:t>School And Church Buses</w:t>
              </w:r>
            </w:ins>
          </w:p>
        </w:tc>
        <w:tc>
          <w:tcPr>
            <w:tcW w:w="700" w:type="dxa"/>
            <w:tcBorders>
              <w:top w:val="single" w:sz="6" w:space="0" w:color="auto"/>
              <w:left w:val="single" w:sz="6" w:space="0" w:color="auto"/>
              <w:bottom w:val="single" w:sz="6" w:space="0" w:color="auto"/>
              <w:right w:val="single" w:sz="6" w:space="0" w:color="auto"/>
            </w:tcBorders>
          </w:tcPr>
          <w:p w14:paraId="6A3CB956" w14:textId="77777777" w:rsidR="00C50A95" w:rsidRPr="00BD7E31" w:rsidRDefault="00C50A95" w:rsidP="00416506">
            <w:pPr>
              <w:pStyle w:val="tabletext11"/>
              <w:jc w:val="center"/>
              <w:rPr>
                <w:ins w:id="5881" w:author="Author"/>
              </w:rPr>
            </w:pPr>
            <w:ins w:id="5882" w:author="Author">
              <w:r w:rsidRPr="00BD7E31">
                <w:rPr>
                  <w:b/>
                  <w:bCs/>
                </w:rPr>
                <w:t>Factor</w:t>
              </w:r>
              <w:r w:rsidRPr="00BD7E31">
                <w:br/>
                <w:t>Code</w:t>
              </w:r>
              <w:r w:rsidRPr="00BD7E31">
                <w:sym w:font="Symbol" w:char="F02A"/>
              </w:r>
            </w:ins>
          </w:p>
        </w:tc>
        <w:tc>
          <w:tcPr>
            <w:tcW w:w="946" w:type="dxa"/>
            <w:tcBorders>
              <w:top w:val="single" w:sz="6" w:space="0" w:color="auto"/>
              <w:left w:val="single" w:sz="6" w:space="0" w:color="auto"/>
              <w:bottom w:val="single" w:sz="6" w:space="0" w:color="auto"/>
              <w:right w:val="single" w:sz="6" w:space="0" w:color="auto"/>
            </w:tcBorders>
          </w:tcPr>
          <w:p w14:paraId="369EF8E7" w14:textId="77777777" w:rsidR="00C50A95" w:rsidRPr="00BD7E31" w:rsidRDefault="00C50A95" w:rsidP="00416506">
            <w:pPr>
              <w:pStyle w:val="tabletext11"/>
              <w:jc w:val="center"/>
              <w:rPr>
                <w:ins w:id="5883" w:author="Author"/>
              </w:rPr>
            </w:pPr>
            <w:ins w:id="5884" w:author="Author">
              <w:r w:rsidRPr="00BD7E31">
                <w:rPr>
                  <w:b/>
                  <w:bCs/>
                </w:rPr>
                <w:t>0.00</w:t>
              </w:r>
              <w:r w:rsidRPr="00BD7E31">
                <w:br/>
                <w:t>---1</w:t>
              </w:r>
            </w:ins>
          </w:p>
        </w:tc>
        <w:tc>
          <w:tcPr>
            <w:tcW w:w="946" w:type="dxa"/>
            <w:tcBorders>
              <w:top w:val="single" w:sz="6" w:space="0" w:color="auto"/>
              <w:left w:val="single" w:sz="6" w:space="0" w:color="auto"/>
              <w:bottom w:val="single" w:sz="6" w:space="0" w:color="auto"/>
              <w:right w:val="single" w:sz="6" w:space="0" w:color="auto"/>
            </w:tcBorders>
          </w:tcPr>
          <w:p w14:paraId="0BBF7589" w14:textId="77777777" w:rsidR="00C50A95" w:rsidRPr="00BD7E31" w:rsidRDefault="00C50A95" w:rsidP="00416506">
            <w:pPr>
              <w:pStyle w:val="tabletext11"/>
              <w:jc w:val="center"/>
              <w:rPr>
                <w:ins w:id="5885" w:author="Author"/>
              </w:rPr>
            </w:pPr>
            <w:ins w:id="5886" w:author="Author">
              <w:r w:rsidRPr="00BD7E31">
                <w:rPr>
                  <w:b/>
                  <w:bCs/>
                </w:rPr>
                <w:t>+0.10</w:t>
              </w:r>
              <w:r w:rsidRPr="00BD7E31">
                <w:br/>
                <w:t>---2</w:t>
              </w:r>
            </w:ins>
          </w:p>
        </w:tc>
        <w:tc>
          <w:tcPr>
            <w:tcW w:w="946" w:type="dxa"/>
            <w:tcBorders>
              <w:top w:val="single" w:sz="6" w:space="0" w:color="auto"/>
              <w:left w:val="single" w:sz="6" w:space="0" w:color="auto"/>
              <w:bottom w:val="single" w:sz="6" w:space="0" w:color="auto"/>
              <w:right w:val="single" w:sz="6" w:space="0" w:color="auto"/>
            </w:tcBorders>
          </w:tcPr>
          <w:p w14:paraId="4B0CC469" w14:textId="77777777" w:rsidR="00C50A95" w:rsidRPr="00BD7E31" w:rsidRDefault="00C50A95" w:rsidP="00416506">
            <w:pPr>
              <w:pStyle w:val="tabletext11"/>
              <w:jc w:val="center"/>
              <w:rPr>
                <w:ins w:id="5887" w:author="Author"/>
              </w:rPr>
            </w:pPr>
            <w:ins w:id="5888" w:author="Author">
              <w:r w:rsidRPr="00BD7E31">
                <w:rPr>
                  <w:b/>
                  <w:bCs/>
                </w:rPr>
                <w:t>+0.25</w:t>
              </w:r>
              <w:r w:rsidRPr="00BD7E31">
                <w:br/>
                <w:t>---3</w:t>
              </w:r>
            </w:ins>
          </w:p>
        </w:tc>
        <w:tc>
          <w:tcPr>
            <w:tcW w:w="948" w:type="dxa"/>
            <w:tcBorders>
              <w:top w:val="single" w:sz="6" w:space="0" w:color="auto"/>
              <w:left w:val="single" w:sz="6" w:space="0" w:color="auto"/>
              <w:bottom w:val="single" w:sz="6" w:space="0" w:color="auto"/>
              <w:right w:val="single" w:sz="6" w:space="0" w:color="auto"/>
            </w:tcBorders>
          </w:tcPr>
          <w:p w14:paraId="43D7E076" w14:textId="77777777" w:rsidR="00C50A95" w:rsidRPr="00BD7E31" w:rsidRDefault="00C50A95" w:rsidP="00416506">
            <w:pPr>
              <w:pStyle w:val="tabletext11"/>
              <w:jc w:val="center"/>
              <w:rPr>
                <w:ins w:id="5889" w:author="Author"/>
              </w:rPr>
            </w:pPr>
            <w:ins w:id="5890" w:author="Author">
              <w:r w:rsidRPr="00BD7E31">
                <w:rPr>
                  <w:b/>
                  <w:bCs/>
                </w:rPr>
                <w:t>+0.50</w:t>
              </w:r>
              <w:r w:rsidRPr="00BD7E31">
                <w:br/>
                <w:t>---4</w:t>
              </w:r>
            </w:ins>
          </w:p>
        </w:tc>
        <w:tc>
          <w:tcPr>
            <w:tcW w:w="946" w:type="dxa"/>
            <w:tcBorders>
              <w:top w:val="single" w:sz="6" w:space="0" w:color="auto"/>
              <w:left w:val="single" w:sz="6" w:space="0" w:color="auto"/>
              <w:bottom w:val="single" w:sz="6" w:space="0" w:color="auto"/>
              <w:right w:val="single" w:sz="6" w:space="0" w:color="auto"/>
            </w:tcBorders>
          </w:tcPr>
          <w:p w14:paraId="4BCAF36C" w14:textId="77777777" w:rsidR="00C50A95" w:rsidRPr="00BD7E31" w:rsidRDefault="00C50A95" w:rsidP="00416506">
            <w:pPr>
              <w:pStyle w:val="tabletext11"/>
              <w:jc w:val="center"/>
              <w:rPr>
                <w:ins w:id="5891" w:author="Author"/>
              </w:rPr>
            </w:pPr>
            <w:ins w:id="5892" w:author="Author">
              <w:r w:rsidRPr="00BD7E31">
                <w:rPr>
                  <w:b/>
                  <w:bCs/>
                </w:rPr>
                <w:t>0.00</w:t>
              </w:r>
              <w:r w:rsidRPr="00BD7E31">
                <w:br/>
                <w:t>---1</w:t>
              </w:r>
            </w:ins>
          </w:p>
        </w:tc>
        <w:tc>
          <w:tcPr>
            <w:tcW w:w="946" w:type="dxa"/>
            <w:tcBorders>
              <w:top w:val="single" w:sz="6" w:space="0" w:color="auto"/>
              <w:left w:val="single" w:sz="6" w:space="0" w:color="auto"/>
              <w:bottom w:val="single" w:sz="6" w:space="0" w:color="auto"/>
              <w:right w:val="single" w:sz="6" w:space="0" w:color="auto"/>
            </w:tcBorders>
          </w:tcPr>
          <w:p w14:paraId="43E946EF" w14:textId="77777777" w:rsidR="00C50A95" w:rsidRPr="00BD7E31" w:rsidRDefault="00C50A95" w:rsidP="00416506">
            <w:pPr>
              <w:pStyle w:val="tabletext11"/>
              <w:jc w:val="center"/>
              <w:rPr>
                <w:ins w:id="5893" w:author="Author"/>
              </w:rPr>
            </w:pPr>
            <w:ins w:id="5894" w:author="Author">
              <w:r w:rsidRPr="00BD7E31">
                <w:rPr>
                  <w:b/>
                  <w:bCs/>
                </w:rPr>
                <w:t>0.00</w:t>
              </w:r>
              <w:r w:rsidRPr="00BD7E31">
                <w:br/>
                <w:t>---2</w:t>
              </w:r>
            </w:ins>
          </w:p>
        </w:tc>
        <w:tc>
          <w:tcPr>
            <w:tcW w:w="946" w:type="dxa"/>
            <w:tcBorders>
              <w:top w:val="single" w:sz="6" w:space="0" w:color="auto"/>
              <w:left w:val="single" w:sz="6" w:space="0" w:color="auto"/>
              <w:bottom w:val="single" w:sz="6" w:space="0" w:color="auto"/>
              <w:right w:val="single" w:sz="6" w:space="0" w:color="auto"/>
            </w:tcBorders>
          </w:tcPr>
          <w:p w14:paraId="67530A5A" w14:textId="77777777" w:rsidR="00C50A95" w:rsidRPr="00BD7E31" w:rsidRDefault="00C50A95" w:rsidP="00416506">
            <w:pPr>
              <w:pStyle w:val="tabletext11"/>
              <w:jc w:val="center"/>
              <w:rPr>
                <w:ins w:id="5895" w:author="Author"/>
              </w:rPr>
            </w:pPr>
            <w:ins w:id="5896" w:author="Author">
              <w:r w:rsidRPr="00BD7E31">
                <w:rPr>
                  <w:b/>
                  <w:bCs/>
                </w:rPr>
                <w:t>0.00</w:t>
              </w:r>
              <w:r w:rsidRPr="00BD7E31">
                <w:br/>
                <w:t>---3</w:t>
              </w:r>
            </w:ins>
          </w:p>
        </w:tc>
        <w:tc>
          <w:tcPr>
            <w:tcW w:w="948" w:type="dxa"/>
            <w:tcBorders>
              <w:top w:val="single" w:sz="6" w:space="0" w:color="auto"/>
              <w:left w:val="single" w:sz="6" w:space="0" w:color="auto"/>
              <w:bottom w:val="single" w:sz="6" w:space="0" w:color="auto"/>
              <w:right w:val="single" w:sz="6" w:space="0" w:color="auto"/>
            </w:tcBorders>
          </w:tcPr>
          <w:p w14:paraId="77C0FC21" w14:textId="77777777" w:rsidR="00C50A95" w:rsidRPr="00BD7E31" w:rsidRDefault="00C50A95" w:rsidP="00416506">
            <w:pPr>
              <w:pStyle w:val="tabletext11"/>
              <w:jc w:val="center"/>
              <w:rPr>
                <w:ins w:id="5897" w:author="Author"/>
              </w:rPr>
            </w:pPr>
            <w:ins w:id="5898" w:author="Author">
              <w:r w:rsidRPr="00BD7E31">
                <w:rPr>
                  <w:b/>
                  <w:bCs/>
                </w:rPr>
                <w:t>0.00</w:t>
              </w:r>
              <w:r w:rsidRPr="00BD7E31">
                <w:br/>
                <w:t>---4</w:t>
              </w:r>
            </w:ins>
          </w:p>
        </w:tc>
      </w:tr>
      <w:tr w:rsidR="00C50A95" w:rsidRPr="00BD7E31" w14:paraId="4A767342" w14:textId="77777777" w:rsidTr="00416506">
        <w:trPr>
          <w:cantSplit/>
          <w:trHeight w:val="190"/>
          <w:ins w:id="5899" w:author="Author"/>
        </w:trPr>
        <w:tc>
          <w:tcPr>
            <w:tcW w:w="200" w:type="dxa"/>
          </w:tcPr>
          <w:p w14:paraId="1C3FB058" w14:textId="77777777" w:rsidR="00C50A95" w:rsidRPr="00BD7E31" w:rsidRDefault="00C50A95" w:rsidP="00416506">
            <w:pPr>
              <w:pStyle w:val="tabletext11"/>
              <w:rPr>
                <w:ins w:id="5900" w:author="Author"/>
              </w:rPr>
            </w:pPr>
            <w:ins w:id="5901" w:author="Author">
              <w:r w:rsidRPr="00BD7E31">
                <w:br/>
              </w:r>
            </w:ins>
          </w:p>
        </w:tc>
        <w:tc>
          <w:tcPr>
            <w:tcW w:w="1810" w:type="dxa"/>
            <w:gridSpan w:val="2"/>
            <w:tcBorders>
              <w:top w:val="single" w:sz="6" w:space="0" w:color="auto"/>
              <w:left w:val="single" w:sz="6" w:space="0" w:color="auto"/>
              <w:bottom w:val="single" w:sz="6" w:space="0" w:color="auto"/>
              <w:right w:val="single" w:sz="6" w:space="0" w:color="auto"/>
            </w:tcBorders>
          </w:tcPr>
          <w:p w14:paraId="525CE7C0" w14:textId="77777777" w:rsidR="00C50A95" w:rsidRPr="00BD7E31" w:rsidRDefault="00C50A95" w:rsidP="00416506">
            <w:pPr>
              <w:pStyle w:val="tabletext11"/>
              <w:rPr>
                <w:ins w:id="5902" w:author="Author"/>
              </w:rPr>
            </w:pPr>
            <w:ins w:id="5903" w:author="Author">
              <w:r w:rsidRPr="00BD7E31">
                <w:t>Other Buses</w:t>
              </w:r>
            </w:ins>
          </w:p>
        </w:tc>
        <w:tc>
          <w:tcPr>
            <w:tcW w:w="700" w:type="dxa"/>
            <w:tcBorders>
              <w:top w:val="single" w:sz="6" w:space="0" w:color="auto"/>
              <w:left w:val="single" w:sz="6" w:space="0" w:color="auto"/>
              <w:bottom w:val="single" w:sz="6" w:space="0" w:color="auto"/>
              <w:right w:val="single" w:sz="6" w:space="0" w:color="auto"/>
            </w:tcBorders>
          </w:tcPr>
          <w:p w14:paraId="51338B0A" w14:textId="77777777" w:rsidR="00C50A95" w:rsidRPr="00BD7E31" w:rsidRDefault="00C50A95" w:rsidP="00416506">
            <w:pPr>
              <w:pStyle w:val="tabletext11"/>
              <w:jc w:val="center"/>
              <w:rPr>
                <w:ins w:id="5904" w:author="Author"/>
              </w:rPr>
            </w:pPr>
            <w:ins w:id="5905" w:author="Author">
              <w:r w:rsidRPr="00BD7E31">
                <w:rPr>
                  <w:b/>
                  <w:bCs/>
                </w:rPr>
                <w:t>Factor</w:t>
              </w:r>
              <w:r w:rsidRPr="00BD7E31">
                <w:br/>
                <w:t>Code</w:t>
              </w:r>
              <w:r w:rsidRPr="00BD7E31">
                <w:sym w:font="Symbol" w:char="F02A"/>
              </w:r>
            </w:ins>
          </w:p>
        </w:tc>
        <w:tc>
          <w:tcPr>
            <w:tcW w:w="946" w:type="dxa"/>
            <w:tcBorders>
              <w:top w:val="single" w:sz="6" w:space="0" w:color="auto"/>
              <w:left w:val="single" w:sz="6" w:space="0" w:color="auto"/>
              <w:bottom w:val="single" w:sz="6" w:space="0" w:color="auto"/>
              <w:right w:val="single" w:sz="6" w:space="0" w:color="auto"/>
            </w:tcBorders>
          </w:tcPr>
          <w:p w14:paraId="4169D3C0" w14:textId="77777777" w:rsidR="00C50A95" w:rsidRPr="00BD7E31" w:rsidRDefault="00C50A95" w:rsidP="00416506">
            <w:pPr>
              <w:pStyle w:val="tabletext11"/>
              <w:jc w:val="center"/>
              <w:rPr>
                <w:ins w:id="5906" w:author="Author"/>
              </w:rPr>
            </w:pPr>
            <w:ins w:id="5907" w:author="Author">
              <w:r w:rsidRPr="00BD7E31">
                <w:rPr>
                  <w:b/>
                  <w:bCs/>
                </w:rPr>
                <w:t>-0.20</w:t>
              </w:r>
              <w:r w:rsidRPr="00BD7E31">
                <w:br/>
                <w:t>---1</w:t>
              </w:r>
            </w:ins>
          </w:p>
        </w:tc>
        <w:tc>
          <w:tcPr>
            <w:tcW w:w="946" w:type="dxa"/>
            <w:tcBorders>
              <w:top w:val="single" w:sz="6" w:space="0" w:color="auto"/>
              <w:left w:val="single" w:sz="6" w:space="0" w:color="auto"/>
              <w:bottom w:val="single" w:sz="6" w:space="0" w:color="auto"/>
              <w:right w:val="single" w:sz="6" w:space="0" w:color="auto"/>
            </w:tcBorders>
          </w:tcPr>
          <w:p w14:paraId="13ED53C8" w14:textId="77777777" w:rsidR="00C50A95" w:rsidRPr="00BD7E31" w:rsidRDefault="00C50A95" w:rsidP="00416506">
            <w:pPr>
              <w:pStyle w:val="tabletext11"/>
              <w:jc w:val="center"/>
              <w:rPr>
                <w:ins w:id="5908" w:author="Author"/>
              </w:rPr>
            </w:pPr>
            <w:ins w:id="5909" w:author="Author">
              <w:r w:rsidRPr="00BD7E31">
                <w:rPr>
                  <w:b/>
                  <w:bCs/>
                </w:rPr>
                <w:t>-0.15</w:t>
              </w:r>
              <w:r w:rsidRPr="00BD7E31">
                <w:br/>
                <w:t>---2</w:t>
              </w:r>
            </w:ins>
          </w:p>
        </w:tc>
        <w:tc>
          <w:tcPr>
            <w:tcW w:w="946" w:type="dxa"/>
            <w:tcBorders>
              <w:top w:val="single" w:sz="6" w:space="0" w:color="auto"/>
              <w:left w:val="single" w:sz="6" w:space="0" w:color="auto"/>
              <w:bottom w:val="single" w:sz="6" w:space="0" w:color="auto"/>
              <w:right w:val="single" w:sz="6" w:space="0" w:color="auto"/>
            </w:tcBorders>
          </w:tcPr>
          <w:p w14:paraId="12B3C9C5" w14:textId="77777777" w:rsidR="00C50A95" w:rsidRPr="00BD7E31" w:rsidRDefault="00C50A95" w:rsidP="00416506">
            <w:pPr>
              <w:pStyle w:val="tabletext11"/>
              <w:jc w:val="center"/>
              <w:rPr>
                <w:ins w:id="5910" w:author="Author"/>
              </w:rPr>
            </w:pPr>
            <w:ins w:id="5911" w:author="Author">
              <w:r w:rsidRPr="00BD7E31">
                <w:rPr>
                  <w:b/>
                  <w:bCs/>
                </w:rPr>
                <w:t>+0.15</w:t>
              </w:r>
              <w:r w:rsidRPr="00BD7E31">
                <w:br/>
                <w:t>---3</w:t>
              </w:r>
            </w:ins>
          </w:p>
        </w:tc>
        <w:tc>
          <w:tcPr>
            <w:tcW w:w="948" w:type="dxa"/>
            <w:tcBorders>
              <w:top w:val="single" w:sz="6" w:space="0" w:color="auto"/>
              <w:left w:val="single" w:sz="6" w:space="0" w:color="auto"/>
              <w:bottom w:val="single" w:sz="6" w:space="0" w:color="auto"/>
              <w:right w:val="single" w:sz="6" w:space="0" w:color="auto"/>
            </w:tcBorders>
          </w:tcPr>
          <w:p w14:paraId="16504131" w14:textId="77777777" w:rsidR="00C50A95" w:rsidRPr="00BD7E31" w:rsidRDefault="00C50A95" w:rsidP="00416506">
            <w:pPr>
              <w:pStyle w:val="tabletext11"/>
              <w:jc w:val="center"/>
              <w:rPr>
                <w:ins w:id="5912" w:author="Author"/>
              </w:rPr>
            </w:pPr>
            <w:ins w:id="5913" w:author="Author">
              <w:r w:rsidRPr="00BD7E31">
                <w:rPr>
                  <w:b/>
                  <w:bCs/>
                </w:rPr>
                <w:t>+0.40</w:t>
              </w:r>
              <w:r w:rsidRPr="00BD7E31">
                <w:br/>
                <w:t>---4</w:t>
              </w:r>
            </w:ins>
          </w:p>
        </w:tc>
        <w:tc>
          <w:tcPr>
            <w:tcW w:w="946" w:type="dxa"/>
            <w:tcBorders>
              <w:top w:val="single" w:sz="6" w:space="0" w:color="auto"/>
              <w:left w:val="single" w:sz="6" w:space="0" w:color="auto"/>
              <w:bottom w:val="single" w:sz="6" w:space="0" w:color="auto"/>
              <w:right w:val="single" w:sz="6" w:space="0" w:color="auto"/>
            </w:tcBorders>
          </w:tcPr>
          <w:p w14:paraId="1FE1B83D" w14:textId="77777777" w:rsidR="00C50A95" w:rsidRPr="00BD7E31" w:rsidRDefault="00C50A95" w:rsidP="00416506">
            <w:pPr>
              <w:pStyle w:val="tabletext11"/>
              <w:jc w:val="center"/>
              <w:rPr>
                <w:ins w:id="5914" w:author="Author"/>
              </w:rPr>
            </w:pPr>
            <w:ins w:id="5915" w:author="Author">
              <w:r w:rsidRPr="00BD7E31">
                <w:rPr>
                  <w:b/>
                  <w:bCs/>
                </w:rPr>
                <w:t>0.00</w:t>
              </w:r>
              <w:r w:rsidRPr="00BD7E31">
                <w:br/>
                <w:t>---1</w:t>
              </w:r>
            </w:ins>
          </w:p>
        </w:tc>
        <w:tc>
          <w:tcPr>
            <w:tcW w:w="946" w:type="dxa"/>
            <w:tcBorders>
              <w:top w:val="single" w:sz="6" w:space="0" w:color="auto"/>
              <w:left w:val="single" w:sz="6" w:space="0" w:color="auto"/>
              <w:bottom w:val="single" w:sz="6" w:space="0" w:color="auto"/>
              <w:right w:val="single" w:sz="6" w:space="0" w:color="auto"/>
            </w:tcBorders>
          </w:tcPr>
          <w:p w14:paraId="3165C1EB" w14:textId="77777777" w:rsidR="00C50A95" w:rsidRPr="00BD7E31" w:rsidRDefault="00C50A95" w:rsidP="00416506">
            <w:pPr>
              <w:pStyle w:val="tabletext11"/>
              <w:jc w:val="center"/>
              <w:rPr>
                <w:ins w:id="5916" w:author="Author"/>
              </w:rPr>
            </w:pPr>
            <w:ins w:id="5917" w:author="Author">
              <w:r w:rsidRPr="00BD7E31">
                <w:rPr>
                  <w:b/>
                  <w:bCs/>
                </w:rPr>
                <w:t>0.00</w:t>
              </w:r>
              <w:r w:rsidRPr="00BD7E31">
                <w:br/>
                <w:t>---2</w:t>
              </w:r>
            </w:ins>
          </w:p>
        </w:tc>
        <w:tc>
          <w:tcPr>
            <w:tcW w:w="946" w:type="dxa"/>
            <w:tcBorders>
              <w:top w:val="single" w:sz="6" w:space="0" w:color="auto"/>
              <w:left w:val="single" w:sz="6" w:space="0" w:color="auto"/>
              <w:bottom w:val="single" w:sz="6" w:space="0" w:color="auto"/>
              <w:right w:val="single" w:sz="6" w:space="0" w:color="auto"/>
            </w:tcBorders>
          </w:tcPr>
          <w:p w14:paraId="27CD3255" w14:textId="77777777" w:rsidR="00C50A95" w:rsidRPr="00BD7E31" w:rsidRDefault="00C50A95" w:rsidP="00416506">
            <w:pPr>
              <w:pStyle w:val="tabletext11"/>
              <w:jc w:val="center"/>
              <w:rPr>
                <w:ins w:id="5918" w:author="Author"/>
              </w:rPr>
            </w:pPr>
            <w:ins w:id="5919" w:author="Author">
              <w:r w:rsidRPr="00BD7E31">
                <w:rPr>
                  <w:b/>
                  <w:bCs/>
                </w:rPr>
                <w:t>0.00</w:t>
              </w:r>
              <w:r w:rsidRPr="00BD7E31">
                <w:br/>
                <w:t>---3</w:t>
              </w:r>
            </w:ins>
          </w:p>
        </w:tc>
        <w:tc>
          <w:tcPr>
            <w:tcW w:w="948" w:type="dxa"/>
            <w:tcBorders>
              <w:top w:val="single" w:sz="6" w:space="0" w:color="auto"/>
              <w:left w:val="single" w:sz="6" w:space="0" w:color="auto"/>
              <w:bottom w:val="single" w:sz="6" w:space="0" w:color="auto"/>
              <w:right w:val="single" w:sz="6" w:space="0" w:color="auto"/>
            </w:tcBorders>
          </w:tcPr>
          <w:p w14:paraId="0610B82E" w14:textId="77777777" w:rsidR="00C50A95" w:rsidRPr="00BD7E31" w:rsidRDefault="00C50A95" w:rsidP="00416506">
            <w:pPr>
              <w:pStyle w:val="tabletext11"/>
              <w:jc w:val="center"/>
              <w:rPr>
                <w:ins w:id="5920" w:author="Author"/>
              </w:rPr>
            </w:pPr>
            <w:ins w:id="5921" w:author="Author">
              <w:r w:rsidRPr="00BD7E31">
                <w:rPr>
                  <w:b/>
                  <w:bCs/>
                </w:rPr>
                <w:t>0.00</w:t>
              </w:r>
              <w:r w:rsidRPr="00BD7E31">
                <w:br/>
                <w:t>---4</w:t>
              </w:r>
            </w:ins>
          </w:p>
        </w:tc>
      </w:tr>
      <w:tr w:rsidR="00C50A95" w:rsidRPr="00BD7E31" w14:paraId="6BCDC343" w14:textId="77777777" w:rsidTr="00416506">
        <w:trPr>
          <w:cantSplit/>
          <w:trHeight w:val="190"/>
          <w:ins w:id="5922" w:author="Author"/>
        </w:trPr>
        <w:tc>
          <w:tcPr>
            <w:tcW w:w="200" w:type="dxa"/>
          </w:tcPr>
          <w:p w14:paraId="3D308DCF" w14:textId="77777777" w:rsidR="00C50A95" w:rsidRPr="00BD7E31" w:rsidRDefault="00C50A95" w:rsidP="00416506">
            <w:pPr>
              <w:pStyle w:val="tabletext11"/>
              <w:rPr>
                <w:ins w:id="5923" w:author="Author"/>
              </w:rPr>
            </w:pPr>
          </w:p>
        </w:tc>
        <w:tc>
          <w:tcPr>
            <w:tcW w:w="1810" w:type="dxa"/>
            <w:gridSpan w:val="2"/>
            <w:tcBorders>
              <w:top w:val="single" w:sz="6" w:space="0" w:color="auto"/>
              <w:left w:val="single" w:sz="6" w:space="0" w:color="auto"/>
              <w:bottom w:val="single" w:sz="6" w:space="0" w:color="auto"/>
              <w:right w:val="single" w:sz="6" w:space="0" w:color="auto"/>
            </w:tcBorders>
          </w:tcPr>
          <w:p w14:paraId="0ABD0815" w14:textId="77777777" w:rsidR="00C50A95" w:rsidRPr="00BD7E31" w:rsidRDefault="00C50A95" w:rsidP="00416506">
            <w:pPr>
              <w:pStyle w:val="tabletext11"/>
              <w:rPr>
                <w:ins w:id="5924" w:author="Author"/>
              </w:rPr>
            </w:pPr>
            <w:ins w:id="5925" w:author="Author">
              <w:r w:rsidRPr="00BD7E31">
                <w:t>All Other Public Autos</w:t>
              </w:r>
            </w:ins>
          </w:p>
        </w:tc>
        <w:tc>
          <w:tcPr>
            <w:tcW w:w="700" w:type="dxa"/>
            <w:tcBorders>
              <w:top w:val="single" w:sz="6" w:space="0" w:color="auto"/>
              <w:left w:val="single" w:sz="6" w:space="0" w:color="auto"/>
              <w:bottom w:val="single" w:sz="6" w:space="0" w:color="auto"/>
              <w:right w:val="single" w:sz="6" w:space="0" w:color="auto"/>
            </w:tcBorders>
          </w:tcPr>
          <w:p w14:paraId="10EBC4DB" w14:textId="77777777" w:rsidR="00C50A95" w:rsidRPr="00BD7E31" w:rsidRDefault="00C50A95" w:rsidP="00416506">
            <w:pPr>
              <w:pStyle w:val="tabletext11"/>
              <w:jc w:val="center"/>
              <w:rPr>
                <w:ins w:id="5926" w:author="Author"/>
                <w:b/>
                <w:bCs/>
              </w:rPr>
            </w:pPr>
            <w:ins w:id="5927" w:author="Author">
              <w:r w:rsidRPr="00BD7E31">
                <w:rPr>
                  <w:b/>
                  <w:bCs/>
                </w:rPr>
                <w:t>Factor</w:t>
              </w:r>
              <w:r w:rsidRPr="00BD7E31">
                <w:rPr>
                  <w:b/>
                  <w:bCs/>
                </w:rPr>
                <w:br/>
              </w:r>
            </w:ins>
          </w:p>
        </w:tc>
        <w:tc>
          <w:tcPr>
            <w:tcW w:w="3786" w:type="dxa"/>
            <w:gridSpan w:val="4"/>
            <w:tcBorders>
              <w:top w:val="single" w:sz="6" w:space="0" w:color="auto"/>
              <w:left w:val="single" w:sz="6" w:space="0" w:color="auto"/>
              <w:bottom w:val="single" w:sz="6" w:space="0" w:color="auto"/>
              <w:right w:val="single" w:sz="6" w:space="0" w:color="auto"/>
            </w:tcBorders>
          </w:tcPr>
          <w:p w14:paraId="3FEBB404" w14:textId="77777777" w:rsidR="00C50A95" w:rsidRPr="00BD7E31" w:rsidRDefault="00C50A95" w:rsidP="00416506">
            <w:pPr>
              <w:pStyle w:val="tabletext11"/>
              <w:jc w:val="center"/>
              <w:rPr>
                <w:ins w:id="5928" w:author="Author"/>
                <w:b/>
                <w:bCs/>
              </w:rPr>
            </w:pPr>
            <w:ins w:id="5929" w:author="Author">
              <w:r w:rsidRPr="00BD7E31">
                <w:rPr>
                  <w:b/>
                  <w:bCs/>
                </w:rPr>
                <w:t>0.00</w:t>
              </w:r>
              <w:r w:rsidRPr="00BD7E31">
                <w:rPr>
                  <w:b/>
                  <w:bCs/>
                </w:rPr>
                <w:br/>
              </w:r>
            </w:ins>
          </w:p>
        </w:tc>
        <w:tc>
          <w:tcPr>
            <w:tcW w:w="3786" w:type="dxa"/>
            <w:gridSpan w:val="4"/>
            <w:tcBorders>
              <w:top w:val="single" w:sz="6" w:space="0" w:color="auto"/>
              <w:left w:val="single" w:sz="6" w:space="0" w:color="auto"/>
              <w:bottom w:val="single" w:sz="6" w:space="0" w:color="auto"/>
              <w:right w:val="single" w:sz="6" w:space="0" w:color="auto"/>
            </w:tcBorders>
          </w:tcPr>
          <w:p w14:paraId="5065C89B" w14:textId="77777777" w:rsidR="00C50A95" w:rsidRPr="00BD7E31" w:rsidRDefault="00C50A95" w:rsidP="00416506">
            <w:pPr>
              <w:pStyle w:val="tabletext11"/>
              <w:jc w:val="center"/>
              <w:rPr>
                <w:ins w:id="5930" w:author="Author"/>
                <w:b/>
                <w:bCs/>
              </w:rPr>
            </w:pPr>
            <w:ins w:id="5931" w:author="Author">
              <w:r w:rsidRPr="00BD7E31">
                <w:rPr>
                  <w:b/>
                  <w:bCs/>
                </w:rPr>
                <w:t>0.00</w:t>
              </w:r>
            </w:ins>
          </w:p>
        </w:tc>
      </w:tr>
      <w:tr w:rsidR="00C50A95" w:rsidRPr="00BD7E31" w14:paraId="75B489AA" w14:textId="77777777" w:rsidTr="00416506">
        <w:trPr>
          <w:cantSplit/>
          <w:trHeight w:val="190"/>
          <w:ins w:id="5932" w:author="Author"/>
        </w:trPr>
        <w:tc>
          <w:tcPr>
            <w:tcW w:w="200" w:type="dxa"/>
          </w:tcPr>
          <w:p w14:paraId="4FC8E331" w14:textId="77777777" w:rsidR="00C50A95" w:rsidRPr="00BD7E31" w:rsidRDefault="00C50A95" w:rsidP="00416506">
            <w:pPr>
              <w:pStyle w:val="tabletext11"/>
              <w:rPr>
                <w:ins w:id="5933" w:author="Author"/>
              </w:rPr>
            </w:pPr>
          </w:p>
        </w:tc>
        <w:tc>
          <w:tcPr>
            <w:tcW w:w="250" w:type="dxa"/>
            <w:tcBorders>
              <w:top w:val="single" w:sz="6" w:space="0" w:color="auto"/>
              <w:left w:val="single" w:sz="6" w:space="0" w:color="auto"/>
              <w:bottom w:val="single" w:sz="6" w:space="0" w:color="auto"/>
            </w:tcBorders>
          </w:tcPr>
          <w:p w14:paraId="68C0A065" w14:textId="77777777" w:rsidR="00C50A95" w:rsidRPr="00BD7E31" w:rsidRDefault="00C50A95" w:rsidP="00416506">
            <w:pPr>
              <w:pStyle w:val="tabletext11"/>
              <w:rPr>
                <w:ins w:id="5934" w:author="Author"/>
              </w:rPr>
            </w:pPr>
            <w:ins w:id="5935" w:author="Author">
              <w:r w:rsidRPr="00BD7E31">
                <w:sym w:font="Symbol" w:char="F02A"/>
              </w:r>
            </w:ins>
          </w:p>
        </w:tc>
        <w:tc>
          <w:tcPr>
            <w:tcW w:w="9832" w:type="dxa"/>
            <w:gridSpan w:val="10"/>
            <w:tcBorders>
              <w:top w:val="single" w:sz="6" w:space="0" w:color="auto"/>
              <w:bottom w:val="single" w:sz="6" w:space="0" w:color="auto"/>
              <w:right w:val="single" w:sz="6" w:space="0" w:color="auto"/>
            </w:tcBorders>
          </w:tcPr>
          <w:p w14:paraId="40D63B7A" w14:textId="77777777" w:rsidR="00C50A95" w:rsidRPr="00BD7E31" w:rsidRDefault="00C50A95" w:rsidP="00416506">
            <w:pPr>
              <w:pStyle w:val="tabletext11"/>
              <w:rPr>
                <w:ins w:id="5936" w:author="Author"/>
              </w:rPr>
            </w:pPr>
            <w:ins w:id="5937" w:author="Author">
              <w:r w:rsidRPr="00BD7E31">
                <w:t>For buses not secondary rated, use Code ---9.</w:t>
              </w:r>
            </w:ins>
          </w:p>
        </w:tc>
      </w:tr>
    </w:tbl>
    <w:p w14:paraId="737885BE" w14:textId="09EF896A" w:rsidR="00C50A95" w:rsidRDefault="00C50A95" w:rsidP="00C50A95">
      <w:pPr>
        <w:pStyle w:val="tablecaption"/>
      </w:pPr>
      <w:ins w:id="5938" w:author="Author">
        <w:r w:rsidRPr="00BD7E31">
          <w:t>Table 240.D. Secondary Classifications</w:t>
        </w:r>
      </w:ins>
      <w:bookmarkEnd w:id="5106"/>
    </w:p>
    <w:p w14:paraId="45774E3F" w14:textId="7311F5B3" w:rsidR="00C50A95" w:rsidRDefault="00C50A95" w:rsidP="00C50A95">
      <w:pPr>
        <w:pStyle w:val="isonormal"/>
        <w:jc w:val="left"/>
      </w:pPr>
    </w:p>
    <w:p w14:paraId="478C1099" w14:textId="77777777" w:rsidR="00C50A95" w:rsidRDefault="00C50A95" w:rsidP="00C50A95">
      <w:pPr>
        <w:pStyle w:val="isonormal"/>
        <w:sectPr w:rsidR="00C50A95" w:rsidSect="00C50A95">
          <w:pgSz w:w="12240" w:h="15840"/>
          <w:pgMar w:top="1735" w:right="960" w:bottom="1560" w:left="1200" w:header="575" w:footer="480" w:gutter="0"/>
          <w:cols w:space="480"/>
          <w:noEndnote/>
          <w:docGrid w:linePitch="326"/>
        </w:sectPr>
      </w:pPr>
    </w:p>
    <w:p w14:paraId="63659326" w14:textId="77777777" w:rsidR="00C50A95" w:rsidRPr="00EF0F13" w:rsidRDefault="00C50A95" w:rsidP="00C50A95">
      <w:pPr>
        <w:pStyle w:val="boxrule"/>
        <w:rPr>
          <w:ins w:id="5939" w:author="Author"/>
        </w:rPr>
      </w:pPr>
      <w:ins w:id="5940" w:author="Author">
        <w:r w:rsidRPr="00EF0F13">
          <w:lastRenderedPageBreak/>
          <w:t>272.  FUNERAL DIRECTORS</w:t>
        </w:r>
      </w:ins>
    </w:p>
    <w:p w14:paraId="130BD236" w14:textId="21F3FD22" w:rsidR="00C50A95" w:rsidRDefault="00C50A95" w:rsidP="00C50A95">
      <w:pPr>
        <w:pStyle w:val="blocktext1"/>
      </w:pPr>
      <w:ins w:id="5941" w:author="Author">
        <w:r w:rsidRPr="00EF0F13">
          <w:t xml:space="preserve">Paragraph </w:t>
        </w:r>
        <w:r w:rsidRPr="00EF0F13">
          <w:rPr>
            <w:b/>
          </w:rPr>
          <w:t>C.</w:t>
        </w:r>
        <w:r w:rsidRPr="00EF0F13">
          <w:rPr>
            <w:bCs/>
          </w:rPr>
          <w:t xml:space="preserve"> </w:t>
        </w:r>
        <w:r w:rsidRPr="00EF0F13">
          <w:t>does not apply.</w:t>
        </w:r>
      </w:ins>
    </w:p>
    <w:p w14:paraId="2842C7DD" w14:textId="24FA30D8" w:rsidR="00C50A95" w:rsidRDefault="00C50A95" w:rsidP="00C50A95">
      <w:pPr>
        <w:pStyle w:val="isonormal"/>
        <w:jc w:val="left"/>
      </w:pPr>
    </w:p>
    <w:p w14:paraId="3BA4F3AD" w14:textId="77777777" w:rsidR="00C50A95" w:rsidRDefault="00C50A95" w:rsidP="00C50A95">
      <w:pPr>
        <w:pStyle w:val="isonormal"/>
        <w:sectPr w:rsidR="00C50A95" w:rsidSect="00C50A95">
          <w:pgSz w:w="12240" w:h="15840"/>
          <w:pgMar w:top="1735" w:right="960" w:bottom="1560" w:left="1200" w:header="575" w:footer="480" w:gutter="0"/>
          <w:cols w:space="480"/>
          <w:noEndnote/>
          <w:docGrid w:linePitch="326"/>
        </w:sectPr>
      </w:pPr>
    </w:p>
    <w:p w14:paraId="422519C0" w14:textId="77777777" w:rsidR="00C50A95" w:rsidRPr="000D7604" w:rsidRDefault="00C50A95" w:rsidP="00C50A95">
      <w:pPr>
        <w:pStyle w:val="boxrule"/>
        <w:rPr>
          <w:ins w:id="5942" w:author="Author"/>
        </w:rPr>
      </w:pPr>
      <w:ins w:id="5943" w:author="Author">
        <w:r w:rsidRPr="000D7604">
          <w:lastRenderedPageBreak/>
          <w:t>277.  MOTORCYCLES</w:t>
        </w:r>
      </w:ins>
    </w:p>
    <w:p w14:paraId="2459B5CA" w14:textId="77777777" w:rsidR="00C50A95" w:rsidRPr="000D7604" w:rsidRDefault="00C50A95" w:rsidP="00C50A95">
      <w:pPr>
        <w:pStyle w:val="blocktext1"/>
      </w:pPr>
      <w:bookmarkStart w:id="5944" w:name="_Hlk94605047"/>
      <w:ins w:id="5945" w:author="Author">
        <w:r w:rsidRPr="000D7604">
          <w:t xml:space="preserve">Paragraph </w:t>
        </w:r>
        <w:r w:rsidRPr="000D7604">
          <w:rPr>
            <w:b/>
          </w:rPr>
          <w:t>B.7.</w:t>
        </w:r>
        <w:r w:rsidRPr="000D7604">
          <w:t xml:space="preserve"> is replaced by the following:</w:t>
        </w:r>
      </w:ins>
    </w:p>
    <w:p w14:paraId="209FD476" w14:textId="77777777" w:rsidR="00C50A95" w:rsidRPr="000D7604" w:rsidRDefault="00C50A95">
      <w:pPr>
        <w:pStyle w:val="outlinehd2"/>
        <w:rPr>
          <w:ins w:id="5946" w:author="Author"/>
        </w:rPr>
        <w:pPrChange w:id="5947" w:author="Author">
          <w:pPr>
            <w:pStyle w:val="blocktext1"/>
          </w:pPr>
        </w:pPrChange>
      </w:pPr>
      <w:ins w:id="5948" w:author="Author">
        <w:r w:rsidRPr="000D7604">
          <w:tab/>
          <w:t>B.</w:t>
        </w:r>
        <w:r w:rsidRPr="000D7604">
          <w:tab/>
          <w:t>Premium Computation</w:t>
        </w:r>
      </w:ins>
    </w:p>
    <w:p w14:paraId="2EA670AF" w14:textId="77777777" w:rsidR="00C50A95" w:rsidRPr="000D7604" w:rsidRDefault="00C50A95" w:rsidP="00C50A95">
      <w:pPr>
        <w:pStyle w:val="outlinehd3"/>
        <w:rPr>
          <w:ins w:id="5949" w:author="Author"/>
        </w:rPr>
      </w:pPr>
      <w:ins w:id="5950" w:author="Author">
        <w:r w:rsidRPr="000D7604">
          <w:tab/>
          <w:t>7.</w:t>
        </w:r>
        <w:r w:rsidRPr="000D7604">
          <w:tab/>
          <w:t>Uninsured Motorists</w:t>
        </w:r>
      </w:ins>
    </w:p>
    <w:p w14:paraId="423DBDCB" w14:textId="77777777" w:rsidR="00C50A95" w:rsidRPr="000D7604" w:rsidRDefault="00C50A95" w:rsidP="00C50A95">
      <w:pPr>
        <w:pStyle w:val="space4"/>
        <w:rPr>
          <w:ins w:id="5951"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860"/>
        <w:gridCol w:w="9220"/>
      </w:tblGrid>
      <w:tr w:rsidR="00C50A95" w:rsidRPr="000D7604" w14:paraId="2F816591" w14:textId="77777777" w:rsidTr="00416506">
        <w:trPr>
          <w:cantSplit/>
          <w:trHeight w:val="190"/>
          <w:ins w:id="5952" w:author="Author"/>
        </w:trPr>
        <w:tc>
          <w:tcPr>
            <w:tcW w:w="200" w:type="dxa"/>
          </w:tcPr>
          <w:p w14:paraId="55A6F4E1" w14:textId="77777777" w:rsidR="00C50A95" w:rsidRPr="000D7604" w:rsidRDefault="00C50A95" w:rsidP="00416506">
            <w:pPr>
              <w:pStyle w:val="tabletext11"/>
              <w:rPr>
                <w:ins w:id="5953" w:author="Author"/>
              </w:rPr>
            </w:pPr>
          </w:p>
        </w:tc>
        <w:tc>
          <w:tcPr>
            <w:tcW w:w="860" w:type="dxa"/>
            <w:vAlign w:val="bottom"/>
          </w:tcPr>
          <w:p w14:paraId="010D374E" w14:textId="77777777" w:rsidR="00C50A95" w:rsidRPr="000D7604" w:rsidRDefault="00C50A95" w:rsidP="00416506">
            <w:pPr>
              <w:pStyle w:val="tabletext11"/>
              <w:spacing w:before="120" w:after="0"/>
              <w:rPr>
                <w:ins w:id="5954" w:author="Author"/>
                <w:szCs w:val="44"/>
              </w:rPr>
            </w:pPr>
            <w:ins w:id="5955" w:author="Author">
              <w:r w:rsidRPr="000D7604">
                <w:rPr>
                  <w:rFonts w:ascii="Wingdings 2" w:hAnsi="Wingdings 2"/>
                  <w:szCs w:val="44"/>
                </w:rPr>
                <w:sym w:font="Wingdings 2" w:char="F03F"/>
              </w:r>
            </w:ins>
          </w:p>
        </w:tc>
        <w:tc>
          <w:tcPr>
            <w:tcW w:w="9220" w:type="dxa"/>
          </w:tcPr>
          <w:p w14:paraId="730F5D76" w14:textId="77777777" w:rsidR="00C50A95" w:rsidRPr="000D7604" w:rsidRDefault="00C50A95" w:rsidP="00416506">
            <w:pPr>
              <w:pStyle w:val="tabletext11"/>
              <w:rPr>
                <w:ins w:id="5956" w:author="Author"/>
              </w:rPr>
            </w:pPr>
            <w:ins w:id="5957" w:author="Author">
              <w:r w:rsidRPr="000D7604">
                <w:rPr>
                  <w:rFonts w:cs="Arial"/>
                  <w:szCs w:val="18"/>
                </w:rPr>
                <w:t xml:space="preserve">Premium = Loss Cost </w:t>
              </w:r>
              <w:r w:rsidRPr="000D7604">
                <w:rPr>
                  <w:rFonts w:ascii="Symbol" w:hAnsi="Symbol" w:cs="Arial"/>
                  <w:szCs w:val="18"/>
                </w:rPr>
                <w:sym w:font="Symbol" w:char="F02A"/>
              </w:r>
              <w:r w:rsidRPr="000D7604">
                <w:rPr>
                  <w:rFonts w:cs="Arial"/>
                  <w:szCs w:val="18"/>
                </w:rPr>
                <w:t xml:space="preserve"> Uninsured Motorists Coverage Factor</w:t>
              </w:r>
            </w:ins>
          </w:p>
        </w:tc>
      </w:tr>
    </w:tbl>
    <w:p w14:paraId="122227B2" w14:textId="77777777" w:rsidR="00C50A95" w:rsidRPr="000D7604" w:rsidRDefault="00C50A95" w:rsidP="00C50A95">
      <w:pPr>
        <w:pStyle w:val="outlinetxt4"/>
        <w:rPr>
          <w:ins w:id="5958" w:author="Author"/>
        </w:rPr>
      </w:pPr>
      <w:ins w:id="5959" w:author="Author">
        <w:r w:rsidRPr="000D7604">
          <w:rPr>
            <w:b/>
          </w:rPr>
          <w:tab/>
          <w:t>a.</w:t>
        </w:r>
        <w:r w:rsidRPr="000D7604">
          <w:rPr>
            <w:b/>
          </w:rPr>
          <w:tab/>
        </w:r>
        <w:r w:rsidRPr="000D7604">
          <w:t xml:space="preserve">Refer to Rule </w:t>
        </w:r>
        <w:r w:rsidRPr="000D7604">
          <w:rPr>
            <w:b/>
            <w:bCs/>
          </w:rPr>
          <w:t>297.B.</w:t>
        </w:r>
        <w:r w:rsidRPr="000D7604">
          <w:t xml:space="preserve"> for the Loss Cost. Use the Private Passenger Types Loss Cost.</w:t>
        </w:r>
      </w:ins>
    </w:p>
    <w:p w14:paraId="43599E19" w14:textId="77777777" w:rsidR="00C50A95" w:rsidRPr="000D7604" w:rsidRDefault="00C50A95" w:rsidP="00C50A95">
      <w:pPr>
        <w:pStyle w:val="outlinetxt4"/>
        <w:rPr>
          <w:ins w:id="5960" w:author="Author"/>
          <w:rFonts w:cs="Arial"/>
          <w:szCs w:val="18"/>
        </w:rPr>
      </w:pPr>
      <w:ins w:id="5961" w:author="Author">
        <w:r w:rsidRPr="000D7604">
          <w:tab/>
        </w:r>
        <w:r w:rsidRPr="000D7604">
          <w:rPr>
            <w:b/>
            <w:bCs/>
          </w:rPr>
          <w:t>b.</w:t>
        </w:r>
        <w:r w:rsidRPr="000D7604">
          <w:tab/>
        </w:r>
        <w:r w:rsidRPr="000D7604">
          <w:rPr>
            <w:rFonts w:cs="Arial"/>
            <w:szCs w:val="18"/>
          </w:rPr>
          <w:t>Uninsured Motorists Coverage Factor</w:t>
        </w:r>
      </w:ins>
    </w:p>
    <w:p w14:paraId="6012F507" w14:textId="77777777" w:rsidR="00C50A95" w:rsidRPr="000D7604" w:rsidRDefault="00C50A95" w:rsidP="00C50A95">
      <w:pPr>
        <w:pStyle w:val="space4"/>
        <w:rPr>
          <w:ins w:id="596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C50A95" w:rsidRPr="000D7604" w14:paraId="06DF3B73" w14:textId="77777777" w:rsidTr="00416506">
        <w:trPr>
          <w:cantSplit/>
          <w:trHeight w:val="190"/>
          <w:ins w:id="5963" w:author="Author"/>
        </w:trPr>
        <w:tc>
          <w:tcPr>
            <w:tcW w:w="200" w:type="dxa"/>
          </w:tcPr>
          <w:p w14:paraId="524F067A" w14:textId="77777777" w:rsidR="00C50A95" w:rsidRPr="000D7604" w:rsidRDefault="00C50A95" w:rsidP="00416506">
            <w:pPr>
              <w:pStyle w:val="tablehead"/>
              <w:rPr>
                <w:ins w:id="5964" w:author="Author"/>
              </w:rPr>
            </w:pPr>
          </w:p>
        </w:tc>
        <w:tc>
          <w:tcPr>
            <w:tcW w:w="4800" w:type="dxa"/>
            <w:tcBorders>
              <w:top w:val="single" w:sz="6" w:space="0" w:color="auto"/>
              <w:left w:val="single" w:sz="6" w:space="0" w:color="auto"/>
              <w:bottom w:val="single" w:sz="6" w:space="0" w:color="auto"/>
              <w:right w:val="single" w:sz="6" w:space="0" w:color="auto"/>
            </w:tcBorders>
          </w:tcPr>
          <w:p w14:paraId="3CB8569B" w14:textId="77777777" w:rsidR="00C50A95" w:rsidRPr="000D7604" w:rsidRDefault="00C50A95" w:rsidP="00416506">
            <w:pPr>
              <w:pStyle w:val="tablehead"/>
              <w:rPr>
                <w:ins w:id="5965" w:author="Author"/>
              </w:rPr>
            </w:pPr>
            <w:ins w:id="5966" w:author="Author">
              <w:r w:rsidRPr="000D7604">
                <w:t>Factor</w:t>
              </w:r>
            </w:ins>
          </w:p>
        </w:tc>
      </w:tr>
      <w:tr w:rsidR="00C50A95" w:rsidRPr="000D7604" w14:paraId="06B698E8" w14:textId="77777777" w:rsidTr="00416506">
        <w:trPr>
          <w:cantSplit/>
          <w:trHeight w:val="190"/>
          <w:ins w:id="5967" w:author="Author"/>
        </w:trPr>
        <w:tc>
          <w:tcPr>
            <w:tcW w:w="200" w:type="dxa"/>
          </w:tcPr>
          <w:p w14:paraId="3CF854AA" w14:textId="77777777" w:rsidR="00C50A95" w:rsidRPr="000D7604" w:rsidRDefault="00C50A95" w:rsidP="00416506">
            <w:pPr>
              <w:pStyle w:val="tabletext11"/>
              <w:rPr>
                <w:ins w:id="5968" w:author="Author"/>
              </w:rPr>
            </w:pPr>
          </w:p>
        </w:tc>
        <w:tc>
          <w:tcPr>
            <w:tcW w:w="4800" w:type="dxa"/>
            <w:tcBorders>
              <w:top w:val="single" w:sz="6" w:space="0" w:color="auto"/>
              <w:left w:val="single" w:sz="6" w:space="0" w:color="auto"/>
              <w:bottom w:val="single" w:sz="6" w:space="0" w:color="auto"/>
              <w:right w:val="single" w:sz="6" w:space="0" w:color="auto"/>
            </w:tcBorders>
          </w:tcPr>
          <w:p w14:paraId="1DD4C5D7" w14:textId="77777777" w:rsidR="00C50A95" w:rsidRPr="000D7604" w:rsidRDefault="00C50A95" w:rsidP="00416506">
            <w:pPr>
              <w:pStyle w:val="tabletext11"/>
              <w:jc w:val="center"/>
              <w:rPr>
                <w:ins w:id="5969" w:author="Author"/>
              </w:rPr>
            </w:pPr>
            <w:ins w:id="5970" w:author="Author">
              <w:r w:rsidRPr="000D7604">
                <w:t>2.00</w:t>
              </w:r>
            </w:ins>
          </w:p>
        </w:tc>
      </w:tr>
    </w:tbl>
    <w:p w14:paraId="2D3093DB" w14:textId="2DBDF984" w:rsidR="00C50A95" w:rsidRDefault="00C50A95" w:rsidP="00C50A95">
      <w:pPr>
        <w:pStyle w:val="tablecaption"/>
        <w:rPr>
          <w:rFonts w:cs="Arial"/>
          <w:szCs w:val="18"/>
        </w:rPr>
      </w:pPr>
      <w:ins w:id="5971" w:author="Author">
        <w:r w:rsidRPr="000D7604">
          <w:t xml:space="preserve">Table 277.B.7.b. </w:t>
        </w:r>
        <w:r w:rsidRPr="000D7604">
          <w:rPr>
            <w:rFonts w:cs="Arial"/>
            <w:szCs w:val="18"/>
          </w:rPr>
          <w:t>Uninsured Motorists Coverage Factor</w:t>
        </w:r>
      </w:ins>
      <w:bookmarkEnd w:id="5944"/>
    </w:p>
    <w:p w14:paraId="6C1A09E7" w14:textId="1028B7BF" w:rsidR="00C50A95" w:rsidRDefault="00C50A95" w:rsidP="00C50A95">
      <w:pPr>
        <w:pStyle w:val="isonormal"/>
        <w:jc w:val="left"/>
      </w:pPr>
    </w:p>
    <w:p w14:paraId="63ABC63D" w14:textId="77777777" w:rsidR="00C50A95" w:rsidRDefault="00C50A95" w:rsidP="00C50A95">
      <w:pPr>
        <w:pStyle w:val="isonormal"/>
        <w:sectPr w:rsidR="00C50A95" w:rsidSect="00C50A95">
          <w:pgSz w:w="12240" w:h="15840"/>
          <w:pgMar w:top="1735" w:right="960" w:bottom="1560" w:left="1200" w:header="575" w:footer="480" w:gutter="0"/>
          <w:cols w:space="480"/>
          <w:noEndnote/>
          <w:docGrid w:linePitch="326"/>
        </w:sectPr>
      </w:pPr>
    </w:p>
    <w:p w14:paraId="4FE10819" w14:textId="77777777" w:rsidR="00C50A95" w:rsidRPr="00F70934" w:rsidRDefault="00C50A95" w:rsidP="00C50A95">
      <w:pPr>
        <w:pStyle w:val="boxrule"/>
        <w:rPr>
          <w:ins w:id="5972" w:author="Author"/>
        </w:rPr>
      </w:pPr>
      <w:ins w:id="5973" w:author="Author">
        <w:r w:rsidRPr="00F70934">
          <w:lastRenderedPageBreak/>
          <w:t>297.  UNINSURED MOTORISTS INSURANCE</w:t>
        </w:r>
      </w:ins>
    </w:p>
    <w:p w14:paraId="07007D2E" w14:textId="77777777" w:rsidR="00C50A95" w:rsidRPr="00F70934" w:rsidRDefault="00C50A95" w:rsidP="00C50A95">
      <w:pPr>
        <w:pStyle w:val="blocktext1"/>
        <w:rPr>
          <w:ins w:id="5974" w:author="Author"/>
        </w:rPr>
      </w:pPr>
      <w:ins w:id="5975" w:author="Author">
        <w:r w:rsidRPr="00F70934">
          <w:t xml:space="preserve">The following is added to Rule </w:t>
        </w:r>
        <w:r w:rsidRPr="00F70934">
          <w:rPr>
            <w:b/>
          </w:rPr>
          <w:t>297.:</w:t>
        </w:r>
      </w:ins>
    </w:p>
    <w:p w14:paraId="38CEF5E0" w14:textId="77777777" w:rsidR="00C50A95" w:rsidRPr="00F70934" w:rsidRDefault="00C50A95" w:rsidP="00C50A95">
      <w:pPr>
        <w:pStyle w:val="outlinehd2"/>
        <w:rPr>
          <w:ins w:id="5976" w:author="Author"/>
        </w:rPr>
      </w:pPr>
      <w:ins w:id="5977" w:author="Author">
        <w:r w:rsidRPr="00F70934">
          <w:tab/>
          <w:t>A.</w:t>
        </w:r>
        <w:r w:rsidRPr="00F70934">
          <w:tab/>
          <w:t>Application</w:t>
        </w:r>
      </w:ins>
    </w:p>
    <w:p w14:paraId="76BB53A2" w14:textId="77777777" w:rsidR="00C50A95" w:rsidRPr="00F70934" w:rsidRDefault="00C50A95" w:rsidP="00C50A95">
      <w:pPr>
        <w:pStyle w:val="outlinehd3"/>
        <w:rPr>
          <w:ins w:id="5978" w:author="Author"/>
        </w:rPr>
      </w:pPr>
      <w:ins w:id="5979" w:author="Author">
        <w:r w:rsidRPr="00F70934">
          <w:tab/>
          <w:t>1.</w:t>
        </w:r>
        <w:r w:rsidRPr="00F70934">
          <w:tab/>
          <w:t>Uninsured Motorists Bodily Injury Coverage</w:t>
        </w:r>
      </w:ins>
    </w:p>
    <w:p w14:paraId="0B847613" w14:textId="77777777" w:rsidR="00C50A95" w:rsidRPr="00F70934" w:rsidRDefault="00C50A95" w:rsidP="00C50A95">
      <w:pPr>
        <w:pStyle w:val="outlinetxt4"/>
        <w:rPr>
          <w:ins w:id="5980" w:author="Author"/>
        </w:rPr>
      </w:pPr>
      <w:ins w:id="5981" w:author="Author">
        <w:r w:rsidRPr="00F70934">
          <w:rPr>
            <w:b/>
          </w:rPr>
          <w:tab/>
          <w:t>a.</w:t>
        </w:r>
        <w:r w:rsidRPr="00F70934">
          <w:tab/>
          <w:t xml:space="preserve">Uninsured Motorists Bodily Injury Coverage must be offered in writing at limits equal to the Bodily Injury Liability limits in the policy. Use Arizona Uninsured Motorists Coverage Endorsement </w:t>
        </w:r>
        <w:r w:rsidRPr="00F70934">
          <w:rPr>
            <w:rStyle w:val="formlink"/>
            <w:color w:val="000000"/>
          </w:rPr>
          <w:t>CA 21 39</w:t>
        </w:r>
        <w:r w:rsidRPr="00F70934">
          <w:rPr>
            <w:b/>
            <w:color w:val="000000"/>
          </w:rPr>
          <w:t>.</w:t>
        </w:r>
        <w:r w:rsidRPr="00F70934">
          <w:t xml:space="preserve"> For split limits, also use Split Bodily Injury Uninsured Motorists Coverage Limits Endorsement </w:t>
        </w:r>
        <w:r w:rsidRPr="00F70934">
          <w:rPr>
            <w:rStyle w:val="formlink"/>
          </w:rPr>
          <w:t>CA 21 02</w:t>
        </w:r>
        <w:r w:rsidRPr="00F70934">
          <w:rPr>
            <w:b/>
            <w:color w:val="000000"/>
          </w:rPr>
          <w:t>.</w:t>
        </w:r>
        <w:r w:rsidRPr="00F70934">
          <w:t xml:space="preserve"> Uninsured Motorists Coverage does not provide coverage for property damage.</w:t>
        </w:r>
      </w:ins>
    </w:p>
    <w:p w14:paraId="73B27311" w14:textId="77777777" w:rsidR="00C50A95" w:rsidRPr="00F70934" w:rsidRDefault="00C50A95" w:rsidP="00C50A95">
      <w:pPr>
        <w:pStyle w:val="outlinetxt4"/>
        <w:rPr>
          <w:ins w:id="5982" w:author="Author"/>
        </w:rPr>
      </w:pPr>
      <w:ins w:id="5983" w:author="Author">
        <w:r w:rsidRPr="00F70934">
          <w:rPr>
            <w:b/>
          </w:rPr>
          <w:tab/>
          <w:t>b.</w:t>
        </w:r>
        <w:r w:rsidRPr="00F70934">
          <w:tab/>
          <w:t>The named insured has the right to reject this coverage.</w:t>
        </w:r>
      </w:ins>
    </w:p>
    <w:p w14:paraId="1FF54DE9" w14:textId="77777777" w:rsidR="00C50A95" w:rsidRPr="00F70934" w:rsidRDefault="00C50A95" w:rsidP="00C50A95">
      <w:pPr>
        <w:pStyle w:val="outlinetxt4"/>
        <w:rPr>
          <w:ins w:id="5984" w:author="Author"/>
        </w:rPr>
      </w:pPr>
      <w:ins w:id="5985" w:author="Author">
        <w:r w:rsidRPr="00F70934">
          <w:rPr>
            <w:b/>
          </w:rPr>
          <w:tab/>
          <w:t>c.</w:t>
        </w:r>
        <w:r w:rsidRPr="00F70934">
          <w:tab/>
          <w:t>The named insured has the right to select lower limits than the policy's bodily injury liability limits, but not less than the financial responsibility limits of Arizona. A selection of lower limits applies to all subsequent renewal, reinstatement, transfer, substitute or modified policies unless the insured makes a request for a change.</w:t>
        </w:r>
      </w:ins>
    </w:p>
    <w:p w14:paraId="20BAAB81" w14:textId="77777777" w:rsidR="00C50A95" w:rsidRPr="00F70934" w:rsidRDefault="00C50A95" w:rsidP="00C50A95">
      <w:pPr>
        <w:pStyle w:val="outlinetxt4"/>
        <w:rPr>
          <w:ins w:id="5986" w:author="Author"/>
        </w:rPr>
      </w:pPr>
      <w:ins w:id="5987" w:author="Author">
        <w:r w:rsidRPr="00F70934">
          <w:rPr>
            <w:b/>
          </w:rPr>
          <w:tab/>
          <w:t>d.</w:t>
        </w:r>
        <w:r w:rsidRPr="00F70934">
          <w:tab/>
          <w:t>The rejection of coverage or selection of limits shall be made on a form approved by the Director of Insurance.</w:t>
        </w:r>
      </w:ins>
    </w:p>
    <w:p w14:paraId="34522EC2" w14:textId="77777777" w:rsidR="00C50A95" w:rsidRPr="00F70934" w:rsidRDefault="00C50A95" w:rsidP="00C50A95">
      <w:pPr>
        <w:pStyle w:val="outlinetxt4"/>
        <w:rPr>
          <w:ins w:id="5988" w:author="Author"/>
          <w:b/>
        </w:rPr>
      </w:pPr>
      <w:ins w:id="5989" w:author="Author">
        <w:r w:rsidRPr="00F70934">
          <w:rPr>
            <w:b/>
          </w:rPr>
          <w:tab/>
          <w:t>e.</w:t>
        </w:r>
        <w:r w:rsidRPr="00F70934">
          <w:rPr>
            <w:b/>
          </w:rPr>
          <w:tab/>
        </w:r>
        <w:r w:rsidRPr="00F70934">
          <w:t>The completion of a rejection of coverage or selection of limits form is not required when the insured purchases coverage in an amount equal to the policy's Bodily Injury Liability limits.</w:t>
        </w:r>
      </w:ins>
    </w:p>
    <w:p w14:paraId="4FD89979" w14:textId="77777777" w:rsidR="00C50A95" w:rsidRPr="00F70934" w:rsidRDefault="00C50A95" w:rsidP="00C50A95">
      <w:pPr>
        <w:pStyle w:val="outlinetxt4"/>
        <w:rPr>
          <w:ins w:id="5990" w:author="Author"/>
        </w:rPr>
      </w:pPr>
      <w:ins w:id="5991" w:author="Author">
        <w:r w:rsidRPr="00F70934">
          <w:rPr>
            <w:b/>
          </w:rPr>
          <w:tab/>
          <w:t>f.</w:t>
        </w:r>
        <w:r w:rsidRPr="00F70934">
          <w:tab/>
          <w:t>This coverage is optional for autos that are used as public or livery conveyances, rented to others, or used in business primarily to transport property or equipment.</w:t>
        </w:r>
      </w:ins>
    </w:p>
    <w:p w14:paraId="43849E5C" w14:textId="77777777" w:rsidR="00C50A95" w:rsidRPr="00F70934" w:rsidRDefault="00C50A95" w:rsidP="00C50A95">
      <w:pPr>
        <w:pStyle w:val="outlinehd3"/>
        <w:rPr>
          <w:ins w:id="5992" w:author="Author"/>
        </w:rPr>
      </w:pPr>
      <w:ins w:id="5993" w:author="Author">
        <w:r w:rsidRPr="00F70934">
          <w:tab/>
          <w:t>2.</w:t>
        </w:r>
        <w:r w:rsidRPr="00F70934">
          <w:tab/>
          <w:t>Underinsured Motorists Bodily Injury Coverage</w:t>
        </w:r>
      </w:ins>
    </w:p>
    <w:p w14:paraId="51BBFC5F" w14:textId="77777777" w:rsidR="00C50A95" w:rsidRPr="00F70934" w:rsidRDefault="00C50A95" w:rsidP="00C50A95">
      <w:pPr>
        <w:pStyle w:val="outlinetxt4"/>
        <w:rPr>
          <w:ins w:id="5994" w:author="Author"/>
        </w:rPr>
      </w:pPr>
      <w:ins w:id="5995" w:author="Author">
        <w:r w:rsidRPr="00F70934">
          <w:rPr>
            <w:b/>
          </w:rPr>
          <w:tab/>
          <w:t>a.</w:t>
        </w:r>
        <w:r w:rsidRPr="00F70934">
          <w:tab/>
          <w:t xml:space="preserve">Underinsured Motorists Bodily Injury Coverage must be offered in writing at limits equal to the Bodily Injury Liability limits in the policy. Use Arizona Underinsured Motorists Coverage Endorsement </w:t>
        </w:r>
        <w:r w:rsidRPr="00F70934">
          <w:rPr>
            <w:rStyle w:val="formlink"/>
            <w:color w:val="000000"/>
          </w:rPr>
          <w:t>CA 21 40</w:t>
        </w:r>
        <w:r w:rsidRPr="00F70934">
          <w:rPr>
            <w:b/>
            <w:color w:val="000000"/>
          </w:rPr>
          <w:t>.</w:t>
        </w:r>
        <w:r w:rsidRPr="00F70934">
          <w:t xml:space="preserve"> For split limits, also use Split Bodily Injury Underinsured Motorists Coverage Limits Endorsement </w:t>
        </w:r>
        <w:r w:rsidRPr="00F70934">
          <w:rPr>
            <w:rStyle w:val="formlink"/>
          </w:rPr>
          <w:t>CA 21 51</w:t>
        </w:r>
        <w:r w:rsidRPr="00F70934">
          <w:rPr>
            <w:b/>
          </w:rPr>
          <w:t>.</w:t>
        </w:r>
        <w:r w:rsidRPr="00F70934">
          <w:t xml:space="preserve"> Underinsured Motorists Coverage does not provide coverage for property damage.</w:t>
        </w:r>
      </w:ins>
    </w:p>
    <w:p w14:paraId="33CDB742" w14:textId="77777777" w:rsidR="00C50A95" w:rsidRPr="00F70934" w:rsidRDefault="00C50A95" w:rsidP="00C50A95">
      <w:pPr>
        <w:pStyle w:val="outlinetxt4"/>
        <w:rPr>
          <w:ins w:id="5996" w:author="Author"/>
        </w:rPr>
      </w:pPr>
      <w:ins w:id="5997" w:author="Author">
        <w:r w:rsidRPr="00F70934">
          <w:rPr>
            <w:b/>
          </w:rPr>
          <w:tab/>
          <w:t>b.</w:t>
        </w:r>
        <w:r w:rsidRPr="00F70934">
          <w:tab/>
          <w:t>The named insured has the right to reject this coverage.</w:t>
        </w:r>
      </w:ins>
    </w:p>
    <w:p w14:paraId="75FC2448" w14:textId="77777777" w:rsidR="00C50A95" w:rsidRPr="00F70934" w:rsidRDefault="00C50A95" w:rsidP="00C50A95">
      <w:pPr>
        <w:pStyle w:val="outlinetxt4"/>
        <w:rPr>
          <w:ins w:id="5998" w:author="Author"/>
        </w:rPr>
      </w:pPr>
      <w:ins w:id="5999" w:author="Author">
        <w:r w:rsidRPr="00F70934">
          <w:rPr>
            <w:b/>
          </w:rPr>
          <w:tab/>
          <w:t>c.</w:t>
        </w:r>
        <w:r w:rsidRPr="00F70934">
          <w:tab/>
          <w:t>The named insured has the right to select lower limits than the policy's bodily injury liability limits, but not less than the financial responsibility limits of Arizona. A selection of lower limits applies to all subsequent renewal, reinstatement, transfer, substitute or modified policies unless the insured makes a request for a change.</w:t>
        </w:r>
      </w:ins>
    </w:p>
    <w:p w14:paraId="6508DF08" w14:textId="77777777" w:rsidR="00C50A95" w:rsidRPr="00F70934" w:rsidRDefault="00C50A95" w:rsidP="00C50A95">
      <w:pPr>
        <w:pStyle w:val="outlinetxt4"/>
        <w:rPr>
          <w:ins w:id="6000" w:author="Author"/>
        </w:rPr>
      </w:pPr>
      <w:ins w:id="6001" w:author="Author">
        <w:r w:rsidRPr="00F70934">
          <w:rPr>
            <w:b/>
          </w:rPr>
          <w:tab/>
          <w:t>d.</w:t>
        </w:r>
        <w:r w:rsidRPr="00F70934">
          <w:tab/>
          <w:t>The rejection of coverage or selection of limits shall be made on a form approved by the Director of Insurance.</w:t>
        </w:r>
      </w:ins>
    </w:p>
    <w:p w14:paraId="20611FEF" w14:textId="77777777" w:rsidR="00C50A95" w:rsidRPr="00F70934" w:rsidRDefault="00C50A95" w:rsidP="00C50A95">
      <w:pPr>
        <w:pStyle w:val="outlinetxt4"/>
        <w:rPr>
          <w:ins w:id="6002" w:author="Author"/>
        </w:rPr>
      </w:pPr>
      <w:ins w:id="6003" w:author="Author">
        <w:r w:rsidRPr="00F70934">
          <w:rPr>
            <w:b/>
          </w:rPr>
          <w:tab/>
          <w:t>e.</w:t>
        </w:r>
        <w:r w:rsidRPr="00F70934">
          <w:rPr>
            <w:b/>
          </w:rPr>
          <w:tab/>
        </w:r>
        <w:r w:rsidRPr="00F70934">
          <w:t>The completion of a rejection of coverage or selection of limits form is not required when the insured purchases coverage in an amount equal to the policy's Bodily Injury Liability limits.</w:t>
        </w:r>
      </w:ins>
    </w:p>
    <w:p w14:paraId="4912C820" w14:textId="77777777" w:rsidR="00C50A95" w:rsidRPr="00F70934" w:rsidRDefault="00C50A95" w:rsidP="00C50A95">
      <w:pPr>
        <w:pStyle w:val="outlinetxt4"/>
        <w:rPr>
          <w:ins w:id="6004" w:author="Author"/>
        </w:rPr>
      </w:pPr>
      <w:ins w:id="6005" w:author="Author">
        <w:r w:rsidRPr="00F70934">
          <w:rPr>
            <w:b/>
          </w:rPr>
          <w:tab/>
          <w:t>f.</w:t>
        </w:r>
        <w:r w:rsidRPr="00F70934">
          <w:tab/>
          <w:t>This coverage is optional for autos that are used as public or livery conveyances, rented to others, or used in business primarily to transport property or equipment.</w:t>
        </w:r>
      </w:ins>
    </w:p>
    <w:p w14:paraId="70944538" w14:textId="77777777" w:rsidR="00C50A95" w:rsidRPr="00F70934" w:rsidRDefault="00C50A95" w:rsidP="00C50A95">
      <w:pPr>
        <w:pStyle w:val="outlinehd2"/>
        <w:rPr>
          <w:ins w:id="6006" w:author="Author"/>
        </w:rPr>
      </w:pPr>
      <w:ins w:id="6007" w:author="Author">
        <w:r w:rsidRPr="00F70934">
          <w:tab/>
          <w:t>B.</w:t>
        </w:r>
        <w:r w:rsidRPr="00F70934">
          <w:tab/>
          <w:t>Premium Computation</w:t>
        </w:r>
      </w:ins>
    </w:p>
    <w:p w14:paraId="03306E22" w14:textId="77777777" w:rsidR="00C50A95" w:rsidRPr="00F70934" w:rsidRDefault="00C50A95" w:rsidP="00C50A95">
      <w:pPr>
        <w:pStyle w:val="outlinetxt3"/>
        <w:rPr>
          <w:ins w:id="6008" w:author="Author"/>
        </w:rPr>
      </w:pPr>
      <w:ins w:id="6009" w:author="Author">
        <w:r w:rsidRPr="00F70934">
          <w:tab/>
        </w:r>
        <w:r w:rsidRPr="00F70934">
          <w:rPr>
            <w:b/>
          </w:rPr>
          <w:t>1.</w:t>
        </w:r>
        <w:r w:rsidRPr="00F70934">
          <w:tab/>
          <w:t>Identify the exposures in this jurisdiction for which coverage applies and for which a premium will be charged. Exposures include owned self-propelled vehicles and</w:t>
        </w:r>
        <w:r w:rsidRPr="00F70934">
          <w:rPr>
            <w:szCs w:val="18"/>
          </w:rPr>
          <w:t xml:space="preserve"> sets of registration plates not issued to a specific auto (including dealer and transporter plates)</w:t>
        </w:r>
        <w:r w:rsidRPr="00F70934">
          <w:t>.</w:t>
        </w:r>
      </w:ins>
    </w:p>
    <w:p w14:paraId="73FDBA55" w14:textId="77777777" w:rsidR="00C50A95" w:rsidRPr="00F70934" w:rsidRDefault="00C50A95" w:rsidP="00C50A95">
      <w:pPr>
        <w:pStyle w:val="blocktext4"/>
        <w:rPr>
          <w:ins w:id="6010" w:author="Author"/>
        </w:rPr>
      </w:pPr>
      <w:ins w:id="6011" w:author="Author">
        <w:r w:rsidRPr="00F70934">
          <w:t>Do not charge a premium for the following:</w:t>
        </w:r>
      </w:ins>
    </w:p>
    <w:p w14:paraId="67E2409F" w14:textId="77777777" w:rsidR="00C50A95" w:rsidRPr="00F70934" w:rsidRDefault="00C50A95" w:rsidP="00C50A95">
      <w:pPr>
        <w:pStyle w:val="outlinetxt5"/>
        <w:rPr>
          <w:ins w:id="6012" w:author="Author"/>
        </w:rPr>
      </w:pPr>
      <w:ins w:id="6013" w:author="Author">
        <w:r w:rsidRPr="00F70934">
          <w:tab/>
        </w:r>
        <w:r w:rsidRPr="00F70934">
          <w:rPr>
            <w:b/>
          </w:rPr>
          <w:t>a.</w:t>
        </w:r>
        <w:r w:rsidRPr="00F70934">
          <w:tab/>
          <w:t>Trailers;</w:t>
        </w:r>
      </w:ins>
    </w:p>
    <w:p w14:paraId="6DD5FA56" w14:textId="77777777" w:rsidR="00C50A95" w:rsidRPr="00F70934" w:rsidRDefault="00C50A95" w:rsidP="00C50A95">
      <w:pPr>
        <w:pStyle w:val="outlinetxt5"/>
        <w:rPr>
          <w:ins w:id="6014" w:author="Author"/>
        </w:rPr>
      </w:pPr>
      <w:ins w:id="6015" w:author="Author">
        <w:r w:rsidRPr="00F70934">
          <w:tab/>
        </w:r>
        <w:r w:rsidRPr="00F70934">
          <w:rPr>
            <w:b/>
          </w:rPr>
          <w:t>b.</w:t>
        </w:r>
        <w:r w:rsidRPr="00F70934">
          <w:rPr>
            <w:b/>
          </w:rPr>
          <w:tab/>
        </w:r>
        <w:r w:rsidRPr="00F70934">
          <w:t>Hired and non-owned autos;</w:t>
        </w:r>
      </w:ins>
    </w:p>
    <w:p w14:paraId="44F1A8A2" w14:textId="77777777" w:rsidR="00C50A95" w:rsidRPr="00F70934" w:rsidRDefault="00C50A95" w:rsidP="00C50A95">
      <w:pPr>
        <w:pStyle w:val="outlinetxt5"/>
        <w:rPr>
          <w:ins w:id="6016" w:author="Author"/>
        </w:rPr>
      </w:pPr>
      <w:ins w:id="6017" w:author="Author">
        <w:r w:rsidRPr="00F70934">
          <w:tab/>
        </w:r>
        <w:r w:rsidRPr="00F70934">
          <w:rPr>
            <w:b/>
          </w:rPr>
          <w:t>c.</w:t>
        </w:r>
        <w:r w:rsidRPr="00F70934">
          <w:rPr>
            <w:b/>
          </w:rPr>
          <w:tab/>
        </w:r>
        <w:r w:rsidRPr="00F70934">
          <w:t>Owned vehicles which have not been assigned registration plates (such as Auto Dealers' inventory); or</w:t>
        </w:r>
      </w:ins>
    </w:p>
    <w:p w14:paraId="05DF1E34" w14:textId="77777777" w:rsidR="00C50A95" w:rsidRPr="00F70934" w:rsidRDefault="00C50A95" w:rsidP="00C50A95">
      <w:pPr>
        <w:pStyle w:val="outlinetxt5"/>
        <w:rPr>
          <w:ins w:id="6018" w:author="Author"/>
        </w:rPr>
      </w:pPr>
      <w:ins w:id="6019" w:author="Author">
        <w:r w:rsidRPr="00F70934">
          <w:rPr>
            <w:b/>
          </w:rPr>
          <w:tab/>
          <w:t>d.</w:t>
        </w:r>
        <w:r w:rsidRPr="00F70934">
          <w:rPr>
            <w:b/>
          </w:rPr>
          <w:tab/>
        </w:r>
        <w:r w:rsidRPr="00F70934">
          <w:t>Registration plates used to transport non-owned autos (such as drive-away contractors rated under Rule</w:t>
        </w:r>
        <w:r w:rsidRPr="00F70934">
          <w:rPr>
            <w:bCs/>
          </w:rPr>
          <w:t xml:space="preserve"> </w:t>
        </w:r>
        <w:r w:rsidRPr="00C50A95">
          <w:rPr>
            <w:b/>
            <w:rPrChange w:id="6020" w:author="Author">
              <w:rPr>
                <w:bCs/>
              </w:rPr>
            </w:rPrChange>
          </w:rPr>
          <w:t>2</w:t>
        </w:r>
        <w:r w:rsidRPr="00F70934">
          <w:rPr>
            <w:b/>
          </w:rPr>
          <w:t>69.</w:t>
        </w:r>
        <w:r w:rsidRPr="00F70934">
          <w:t>).</w:t>
        </w:r>
      </w:ins>
    </w:p>
    <w:p w14:paraId="5B967214" w14:textId="77777777" w:rsidR="00C50A95" w:rsidRPr="00F70934" w:rsidRDefault="00C50A95" w:rsidP="00C50A95">
      <w:pPr>
        <w:pStyle w:val="outlinetxt3"/>
        <w:rPr>
          <w:ins w:id="6021" w:author="Author"/>
        </w:rPr>
      </w:pPr>
      <w:ins w:id="6022" w:author="Author">
        <w:r w:rsidRPr="00F70934">
          <w:rPr>
            <w:b/>
          </w:rPr>
          <w:tab/>
          <w:t>2.</w:t>
        </w:r>
        <w:r w:rsidRPr="00F70934">
          <w:rPr>
            <w:b/>
          </w:rPr>
          <w:tab/>
        </w:r>
        <w:r w:rsidRPr="00F70934">
          <w:t xml:space="preserve">Determine the exposure type (Private Passenger Type or Other Than Private Passenger Type). For the purposes of this premium development, </w:t>
        </w:r>
        <w:r w:rsidRPr="00F70934">
          <w:rPr>
            <w:rFonts w:cs="Arial"/>
          </w:rPr>
          <w:t xml:space="preserve">Private Passenger Types include exposures which are classified under Section </w:t>
        </w:r>
        <w:r w:rsidRPr="00F70934">
          <w:rPr>
            <w:rFonts w:cs="Arial"/>
            <w:b/>
          </w:rPr>
          <w:t>III</w:t>
        </w:r>
        <w:r w:rsidRPr="00F70934">
          <w:rPr>
            <w:rFonts w:cs="Arial"/>
          </w:rPr>
          <w:t xml:space="preserve"> of Division One or are explicitly described as Private Passenger Types elsewhere in Division One. Unless instructed otherwise, all other exposures are considered to be Other Than Private Passenger Types, even when rating for other coverages is based on Private Passenger Types.</w:t>
        </w:r>
      </w:ins>
    </w:p>
    <w:p w14:paraId="35A34428" w14:textId="77777777" w:rsidR="00C50A95" w:rsidRPr="00F70934" w:rsidRDefault="00C50A95" w:rsidP="00C50A95">
      <w:pPr>
        <w:pStyle w:val="outlinetxt3"/>
        <w:rPr>
          <w:ins w:id="6023" w:author="Author"/>
        </w:rPr>
      </w:pPr>
      <w:ins w:id="6024" w:author="Author">
        <w:r w:rsidRPr="00F70934">
          <w:tab/>
        </w:r>
        <w:r w:rsidRPr="00F70934">
          <w:rPr>
            <w:b/>
          </w:rPr>
          <w:t>3.</w:t>
        </w:r>
        <w:r w:rsidRPr="00F70934">
          <w:rPr>
            <w:b/>
          </w:rPr>
          <w:tab/>
        </w:r>
        <w:r w:rsidRPr="00F70934">
          <w:t xml:space="preserve">For some autos, the Uninsured And Underinsured Motorists Coverage Premium Formula is given in the section for that auto. For all other autos to which the coverage applies, the following premium formula applies for each auto. Note that the additional premium in Paragraph </w:t>
        </w:r>
        <w:r w:rsidRPr="00F70934">
          <w:rPr>
            <w:b/>
          </w:rPr>
          <w:t>B.4.</w:t>
        </w:r>
        <w:r w:rsidRPr="00F70934">
          <w:t xml:space="preserve"> may apply in either case.</w:t>
        </w:r>
      </w:ins>
    </w:p>
    <w:p w14:paraId="537A72AB" w14:textId="77777777" w:rsidR="00C50A95" w:rsidRPr="00F70934" w:rsidRDefault="00C50A95" w:rsidP="00C50A95">
      <w:pPr>
        <w:pStyle w:val="space4"/>
        <w:rPr>
          <w:ins w:id="6025"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860"/>
        <w:gridCol w:w="9220"/>
      </w:tblGrid>
      <w:tr w:rsidR="00C50A95" w:rsidRPr="00F70934" w14:paraId="57BA91B1" w14:textId="77777777" w:rsidTr="00416506">
        <w:trPr>
          <w:cantSplit/>
          <w:trHeight w:val="190"/>
          <w:ins w:id="6026" w:author="Author"/>
        </w:trPr>
        <w:tc>
          <w:tcPr>
            <w:tcW w:w="200" w:type="dxa"/>
          </w:tcPr>
          <w:p w14:paraId="1B8DF68B" w14:textId="77777777" w:rsidR="00C50A95" w:rsidRPr="00F70934" w:rsidRDefault="00C50A95" w:rsidP="00416506">
            <w:pPr>
              <w:pStyle w:val="tabletext11"/>
              <w:rPr>
                <w:ins w:id="6027" w:author="Author"/>
              </w:rPr>
            </w:pPr>
          </w:p>
        </w:tc>
        <w:tc>
          <w:tcPr>
            <w:tcW w:w="860" w:type="dxa"/>
            <w:vAlign w:val="bottom"/>
            <w:hideMark/>
          </w:tcPr>
          <w:p w14:paraId="303805F8" w14:textId="77777777" w:rsidR="00C50A95" w:rsidRPr="00F70934" w:rsidRDefault="00C50A95" w:rsidP="00416506">
            <w:pPr>
              <w:pStyle w:val="tabletext11"/>
              <w:spacing w:before="120" w:after="0"/>
              <w:rPr>
                <w:ins w:id="6028" w:author="Author"/>
                <w:szCs w:val="44"/>
              </w:rPr>
            </w:pPr>
            <w:ins w:id="6029" w:author="Author">
              <w:r w:rsidRPr="00F70934">
                <w:rPr>
                  <w:szCs w:val="44"/>
                </w:rPr>
                <w:sym w:font="Wingdings 2" w:char="F03F"/>
              </w:r>
            </w:ins>
          </w:p>
        </w:tc>
        <w:tc>
          <w:tcPr>
            <w:tcW w:w="9220" w:type="dxa"/>
            <w:hideMark/>
          </w:tcPr>
          <w:p w14:paraId="7049BBE7" w14:textId="77777777" w:rsidR="00C50A95" w:rsidRPr="00F70934" w:rsidRDefault="00C50A95" w:rsidP="00416506">
            <w:pPr>
              <w:pStyle w:val="tabletext11"/>
              <w:rPr>
                <w:ins w:id="6030" w:author="Author"/>
              </w:rPr>
            </w:pPr>
            <w:ins w:id="6031" w:author="Author">
              <w:r w:rsidRPr="00F70934">
                <w:t>Premium = Loss Cost</w:t>
              </w:r>
            </w:ins>
          </w:p>
        </w:tc>
      </w:tr>
    </w:tbl>
    <w:p w14:paraId="2B74080C" w14:textId="77777777" w:rsidR="00C50A95" w:rsidRPr="00F70934" w:rsidRDefault="00C50A95" w:rsidP="00C50A95">
      <w:pPr>
        <w:pStyle w:val="outlinetxt4"/>
        <w:rPr>
          <w:ins w:id="6032" w:author="Author"/>
          <w:b/>
        </w:rPr>
      </w:pPr>
      <w:ins w:id="6033" w:author="Author">
        <w:r w:rsidRPr="00F70934">
          <w:tab/>
        </w:r>
        <w:r w:rsidRPr="00F70934">
          <w:rPr>
            <w:b/>
          </w:rPr>
          <w:t>a.</w:t>
        </w:r>
        <w:r w:rsidRPr="00F70934">
          <w:rPr>
            <w:b/>
          </w:rPr>
          <w:tab/>
        </w:r>
        <w:r w:rsidRPr="00F70934">
          <w:t>Select the appropriate loss costs table as follows:</w:t>
        </w:r>
      </w:ins>
    </w:p>
    <w:p w14:paraId="1D65788C" w14:textId="77777777" w:rsidR="00C50A95" w:rsidRPr="00F70934" w:rsidRDefault="00C50A95" w:rsidP="00C50A95">
      <w:pPr>
        <w:pStyle w:val="outlinetxt5"/>
        <w:rPr>
          <w:ins w:id="6034" w:author="Author"/>
          <w:b/>
        </w:rPr>
      </w:pPr>
      <w:ins w:id="6035" w:author="Author">
        <w:r w:rsidRPr="00F70934">
          <w:rPr>
            <w:b/>
          </w:rPr>
          <w:lastRenderedPageBreak/>
          <w:tab/>
          <w:t>(1)</w:t>
        </w:r>
        <w:r w:rsidRPr="00F70934">
          <w:rPr>
            <w:b/>
          </w:rPr>
          <w:tab/>
        </w:r>
        <w:r w:rsidRPr="00F70934">
          <w:t xml:space="preserve">For Single Limits Uninsured Motorists Bodily Injury Coverage, refer to state loss costs Table </w:t>
        </w:r>
        <w:r w:rsidRPr="00F70934">
          <w:rPr>
            <w:b/>
          </w:rPr>
          <w:t>297.B.3.a.(1)(LC).</w:t>
        </w:r>
      </w:ins>
    </w:p>
    <w:p w14:paraId="58CE5193" w14:textId="77777777" w:rsidR="00C50A95" w:rsidRPr="00F70934" w:rsidRDefault="00C50A95" w:rsidP="00C50A95">
      <w:pPr>
        <w:pStyle w:val="outlinetxt5"/>
        <w:rPr>
          <w:ins w:id="6036" w:author="Author"/>
          <w:b/>
        </w:rPr>
      </w:pPr>
      <w:ins w:id="6037" w:author="Author">
        <w:r w:rsidRPr="00F70934">
          <w:rPr>
            <w:b/>
          </w:rPr>
          <w:tab/>
          <w:t>(2)</w:t>
        </w:r>
        <w:r w:rsidRPr="00F70934">
          <w:rPr>
            <w:b/>
          </w:rPr>
          <w:tab/>
        </w:r>
        <w:r w:rsidRPr="00F70934">
          <w:t xml:space="preserve">For Split Limits Uninsured Motorists Bodily Injury Coverage, refer to state loss costs Table </w:t>
        </w:r>
        <w:r w:rsidRPr="00F70934">
          <w:rPr>
            <w:b/>
          </w:rPr>
          <w:t>297.B.3.a.(2)(LC).</w:t>
        </w:r>
        <w:r w:rsidRPr="00F70934">
          <w:t xml:space="preserve"> The initial limits provided are the minimum financial responsibility limits required in Arizona.</w:t>
        </w:r>
      </w:ins>
    </w:p>
    <w:p w14:paraId="7E1C4F83" w14:textId="77777777" w:rsidR="00C50A95" w:rsidRPr="00F70934" w:rsidRDefault="00C50A95" w:rsidP="00C50A95">
      <w:pPr>
        <w:pStyle w:val="outlinetxt5"/>
        <w:rPr>
          <w:ins w:id="6038" w:author="Author"/>
        </w:rPr>
      </w:pPr>
      <w:ins w:id="6039" w:author="Author">
        <w:r w:rsidRPr="00F70934">
          <w:rPr>
            <w:b/>
          </w:rPr>
          <w:tab/>
          <w:t>(3)</w:t>
        </w:r>
        <w:r w:rsidRPr="00F70934">
          <w:rPr>
            <w:b/>
          </w:rPr>
          <w:tab/>
        </w:r>
        <w:r w:rsidRPr="00F70934">
          <w:t xml:space="preserve">For Single Limits Underinsured Motorists Bodily Injury Coverage, refer to state loss costs Table </w:t>
        </w:r>
        <w:r w:rsidRPr="00F70934">
          <w:rPr>
            <w:b/>
          </w:rPr>
          <w:t>297.B.3.a.(3)(LC).</w:t>
        </w:r>
      </w:ins>
    </w:p>
    <w:p w14:paraId="1F235000" w14:textId="77777777" w:rsidR="00C50A95" w:rsidRPr="00F70934" w:rsidRDefault="00C50A95" w:rsidP="00C50A95">
      <w:pPr>
        <w:pStyle w:val="outlinetxt5"/>
        <w:rPr>
          <w:ins w:id="6040" w:author="Author"/>
        </w:rPr>
      </w:pPr>
      <w:ins w:id="6041" w:author="Author">
        <w:r w:rsidRPr="00F70934">
          <w:rPr>
            <w:b/>
          </w:rPr>
          <w:tab/>
          <w:t>(4)</w:t>
        </w:r>
        <w:r w:rsidRPr="00F70934">
          <w:rPr>
            <w:b/>
          </w:rPr>
          <w:tab/>
        </w:r>
        <w:r w:rsidRPr="00F70934">
          <w:t xml:space="preserve">For Split Limits Underinsured Motorists Bodily Injury Coverage, refer to state loss costs Table </w:t>
        </w:r>
        <w:r w:rsidRPr="00F70934">
          <w:rPr>
            <w:b/>
          </w:rPr>
          <w:t>297.B.3.a.(4)(LC).</w:t>
        </w:r>
        <w:r w:rsidRPr="00F70934">
          <w:t xml:space="preserve"> The initial limits provided are the minimum financial responsibility limit required in Arizona.</w:t>
        </w:r>
      </w:ins>
    </w:p>
    <w:p w14:paraId="28C0C9C5" w14:textId="77777777" w:rsidR="00C50A95" w:rsidRPr="00F70934" w:rsidRDefault="00C50A95" w:rsidP="00C50A95">
      <w:pPr>
        <w:pStyle w:val="outlinetxt3"/>
        <w:rPr>
          <w:ins w:id="6042" w:author="Author"/>
        </w:rPr>
      </w:pPr>
      <w:ins w:id="6043" w:author="Author">
        <w:r w:rsidRPr="00F70934">
          <w:rPr>
            <w:b/>
          </w:rPr>
          <w:tab/>
          <w:t>4.</w:t>
        </w:r>
        <w:r w:rsidRPr="00F70934">
          <w:tab/>
          <w:t>For policies (other than Auto Dealers) issued to individual named insureds, charge an additional premium once for each exposure. If Uninsured Motorists Bodily Injury Coverage is provided, do not apply the additional premium a second time for Underinsured Motorists Bodily Injury Coverage.</w:t>
        </w:r>
      </w:ins>
    </w:p>
    <w:p w14:paraId="07096622" w14:textId="77777777" w:rsidR="00C50A95" w:rsidRPr="00F70934" w:rsidRDefault="00C50A95" w:rsidP="00C50A95">
      <w:pPr>
        <w:pStyle w:val="space4"/>
        <w:rPr>
          <w:ins w:id="6044"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860"/>
        <w:gridCol w:w="9220"/>
      </w:tblGrid>
      <w:tr w:rsidR="00C50A95" w:rsidRPr="00F70934" w14:paraId="3FD87917" w14:textId="77777777" w:rsidTr="00416506">
        <w:trPr>
          <w:cantSplit/>
          <w:trHeight w:val="190"/>
          <w:ins w:id="6045" w:author="Author"/>
        </w:trPr>
        <w:tc>
          <w:tcPr>
            <w:tcW w:w="200" w:type="dxa"/>
          </w:tcPr>
          <w:p w14:paraId="0E9FD87B" w14:textId="77777777" w:rsidR="00C50A95" w:rsidRPr="00F70934" w:rsidRDefault="00C50A95" w:rsidP="00416506">
            <w:pPr>
              <w:pStyle w:val="tabletext11"/>
              <w:rPr>
                <w:ins w:id="6046" w:author="Author"/>
              </w:rPr>
            </w:pPr>
          </w:p>
        </w:tc>
        <w:tc>
          <w:tcPr>
            <w:tcW w:w="860" w:type="dxa"/>
            <w:vAlign w:val="bottom"/>
            <w:hideMark/>
          </w:tcPr>
          <w:p w14:paraId="2540AE04" w14:textId="77777777" w:rsidR="00C50A95" w:rsidRPr="00F70934" w:rsidRDefault="00C50A95" w:rsidP="00416506">
            <w:pPr>
              <w:pStyle w:val="tabletext11"/>
              <w:spacing w:before="120" w:after="0"/>
              <w:rPr>
                <w:ins w:id="6047" w:author="Author"/>
                <w:szCs w:val="44"/>
              </w:rPr>
            </w:pPr>
            <w:ins w:id="6048" w:author="Author">
              <w:r w:rsidRPr="00F70934">
                <w:rPr>
                  <w:szCs w:val="44"/>
                </w:rPr>
                <w:sym w:font="Wingdings 2" w:char="F03F"/>
              </w:r>
            </w:ins>
          </w:p>
        </w:tc>
        <w:tc>
          <w:tcPr>
            <w:tcW w:w="9220" w:type="dxa"/>
            <w:hideMark/>
          </w:tcPr>
          <w:p w14:paraId="3D60A64C" w14:textId="77777777" w:rsidR="00C50A95" w:rsidRPr="00F70934" w:rsidRDefault="00C50A95" w:rsidP="00416506">
            <w:pPr>
              <w:pStyle w:val="tabletext11"/>
              <w:rPr>
                <w:ins w:id="6049" w:author="Author"/>
              </w:rPr>
            </w:pPr>
            <w:ins w:id="6050" w:author="Author">
              <w:r w:rsidRPr="00F70934">
                <w:t>Additional Premium = Loss Cost</w:t>
              </w:r>
            </w:ins>
          </w:p>
        </w:tc>
      </w:tr>
    </w:tbl>
    <w:p w14:paraId="051DCF71" w14:textId="0785A950" w:rsidR="00C50A95" w:rsidRDefault="00C50A95" w:rsidP="00C50A95">
      <w:pPr>
        <w:pStyle w:val="outlinetxt4"/>
        <w:rPr>
          <w:b/>
        </w:rPr>
      </w:pPr>
      <w:ins w:id="6051" w:author="Author">
        <w:r w:rsidRPr="00F70934">
          <w:tab/>
        </w:r>
        <w:r w:rsidRPr="00F70934">
          <w:rPr>
            <w:b/>
          </w:rPr>
          <w:t>a.</w:t>
        </w:r>
        <w:r w:rsidRPr="00F70934">
          <w:rPr>
            <w:b/>
          </w:rPr>
          <w:tab/>
        </w:r>
        <w:r w:rsidRPr="00F70934">
          <w:t xml:space="preserve">Loss Cost in state loss costs Table </w:t>
        </w:r>
        <w:r w:rsidRPr="00F70934">
          <w:rPr>
            <w:b/>
          </w:rPr>
          <w:t>297.B.4.a.(LC).</w:t>
        </w:r>
      </w:ins>
    </w:p>
    <w:p w14:paraId="2DBD27AC" w14:textId="4CA7C182" w:rsidR="00C50A95" w:rsidRDefault="00C50A95" w:rsidP="00C50A95">
      <w:pPr>
        <w:pStyle w:val="isonormal"/>
        <w:jc w:val="left"/>
      </w:pPr>
    </w:p>
    <w:p w14:paraId="4A94485D" w14:textId="77777777" w:rsidR="00C50A95" w:rsidRDefault="00C50A95" w:rsidP="00C50A95">
      <w:pPr>
        <w:pStyle w:val="isonormal"/>
        <w:sectPr w:rsidR="00C50A95" w:rsidSect="00C50A95">
          <w:pgSz w:w="12240" w:h="15840"/>
          <w:pgMar w:top="1735" w:right="960" w:bottom="1560" w:left="1200" w:header="575" w:footer="480" w:gutter="0"/>
          <w:cols w:space="720"/>
          <w:docGrid w:linePitch="326"/>
        </w:sectPr>
      </w:pPr>
    </w:p>
    <w:p w14:paraId="35A901A9" w14:textId="77777777" w:rsidR="00C50A95" w:rsidRPr="0050752F" w:rsidRDefault="00C50A95" w:rsidP="00C50A95">
      <w:pPr>
        <w:pStyle w:val="boxrule"/>
        <w:rPr>
          <w:ins w:id="6052" w:author="Author"/>
        </w:rPr>
      </w:pPr>
      <w:bookmarkStart w:id="6053" w:name="_Hlk23853250"/>
      <w:bookmarkStart w:id="6054" w:name="_Hlk115250713"/>
      <w:ins w:id="6055" w:author="Author">
        <w:r w:rsidRPr="0050752F">
          <w:lastRenderedPageBreak/>
          <w:t>298.  DEDUCTIBLE INSURANCE</w:t>
        </w:r>
      </w:ins>
    </w:p>
    <w:p w14:paraId="2FB17D1F" w14:textId="77777777" w:rsidR="00C50A95" w:rsidRPr="0050752F" w:rsidRDefault="00C50A95" w:rsidP="00C50A95">
      <w:pPr>
        <w:pStyle w:val="blocktext1"/>
        <w:rPr>
          <w:ins w:id="6056" w:author="Author"/>
        </w:rPr>
      </w:pPr>
      <w:ins w:id="6057" w:author="Author">
        <w:r w:rsidRPr="0050752F">
          <w:t xml:space="preserve">The following is added to Paragraph </w:t>
        </w:r>
        <w:r w:rsidRPr="0050752F">
          <w:rPr>
            <w:b/>
          </w:rPr>
          <w:t>A.2.:</w:t>
        </w:r>
      </w:ins>
    </w:p>
    <w:p w14:paraId="4719E81A" w14:textId="77777777" w:rsidR="00C50A95" w:rsidRPr="0050752F" w:rsidRDefault="00C50A95" w:rsidP="00C50A95">
      <w:pPr>
        <w:pStyle w:val="space4"/>
        <w:rPr>
          <w:ins w:id="605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10"/>
        <w:gridCol w:w="900"/>
        <w:gridCol w:w="922"/>
        <w:gridCol w:w="923"/>
        <w:gridCol w:w="922"/>
        <w:gridCol w:w="923"/>
      </w:tblGrid>
      <w:tr w:rsidR="00C50A95" w:rsidRPr="0050752F" w14:paraId="1276ED27" w14:textId="77777777" w:rsidTr="00416506">
        <w:trPr>
          <w:trHeight w:val="190"/>
          <w:ins w:id="6059" w:author="Author"/>
        </w:trPr>
        <w:tc>
          <w:tcPr>
            <w:tcW w:w="200" w:type="dxa"/>
            <w:tcBorders>
              <w:top w:val="nil"/>
              <w:left w:val="nil"/>
              <w:bottom w:val="nil"/>
              <w:right w:val="nil"/>
            </w:tcBorders>
          </w:tcPr>
          <w:p w14:paraId="47E9FF1E" w14:textId="77777777" w:rsidR="00C50A95" w:rsidRPr="0050752F" w:rsidRDefault="00C50A95" w:rsidP="00416506">
            <w:pPr>
              <w:pStyle w:val="tablehead"/>
              <w:rPr>
                <w:ins w:id="6060" w:author="Author"/>
              </w:rPr>
            </w:pPr>
            <w:ins w:id="6061" w:author="Author">
              <w:r w:rsidRPr="0050752F">
                <w:br/>
              </w:r>
            </w:ins>
          </w:p>
        </w:tc>
        <w:tc>
          <w:tcPr>
            <w:tcW w:w="1110" w:type="dxa"/>
            <w:gridSpan w:val="2"/>
            <w:vMerge w:val="restart"/>
            <w:tcBorders>
              <w:top w:val="single" w:sz="6" w:space="0" w:color="auto"/>
              <w:left w:val="single" w:sz="6" w:space="0" w:color="auto"/>
              <w:right w:val="nil"/>
            </w:tcBorders>
            <w:vAlign w:val="bottom"/>
          </w:tcPr>
          <w:p w14:paraId="76ECFB49" w14:textId="77777777" w:rsidR="00C50A95" w:rsidRPr="0050752F" w:rsidRDefault="00C50A95" w:rsidP="00416506">
            <w:pPr>
              <w:pStyle w:val="tablehead"/>
              <w:rPr>
                <w:ins w:id="6062" w:author="Author"/>
              </w:rPr>
            </w:pPr>
            <w:ins w:id="6063" w:author="Author">
              <w:r w:rsidRPr="0050752F">
                <w:t>Deductible</w:t>
              </w:r>
              <w:r w:rsidRPr="0050752F">
                <w:br/>
                <w:t>Amount</w:t>
              </w:r>
            </w:ins>
          </w:p>
        </w:tc>
        <w:tc>
          <w:tcPr>
            <w:tcW w:w="1845" w:type="dxa"/>
            <w:gridSpan w:val="2"/>
            <w:tcBorders>
              <w:top w:val="single" w:sz="6" w:space="0" w:color="auto"/>
              <w:left w:val="single" w:sz="6" w:space="0" w:color="auto"/>
              <w:bottom w:val="single" w:sz="6" w:space="0" w:color="auto"/>
              <w:right w:val="single" w:sz="6" w:space="0" w:color="auto"/>
            </w:tcBorders>
          </w:tcPr>
          <w:p w14:paraId="7C71141B" w14:textId="77777777" w:rsidR="00C50A95" w:rsidRPr="0050752F" w:rsidRDefault="00C50A95" w:rsidP="00416506">
            <w:pPr>
              <w:pStyle w:val="tablehead"/>
              <w:rPr>
                <w:ins w:id="6064" w:author="Author"/>
              </w:rPr>
            </w:pPr>
            <w:ins w:id="6065" w:author="Author">
              <w:r w:rsidRPr="0050752F">
                <w:t>Combined</w:t>
              </w:r>
              <w:r w:rsidRPr="0050752F">
                <w:br/>
                <w:t>Single Limit</w:t>
              </w:r>
            </w:ins>
          </w:p>
        </w:tc>
        <w:tc>
          <w:tcPr>
            <w:tcW w:w="1845" w:type="dxa"/>
            <w:gridSpan w:val="2"/>
            <w:tcBorders>
              <w:top w:val="single" w:sz="6" w:space="0" w:color="auto"/>
              <w:left w:val="nil"/>
              <w:bottom w:val="single" w:sz="6" w:space="0" w:color="auto"/>
              <w:right w:val="single" w:sz="6" w:space="0" w:color="auto"/>
            </w:tcBorders>
          </w:tcPr>
          <w:p w14:paraId="191D41ED" w14:textId="77777777" w:rsidR="00C50A95" w:rsidRPr="0050752F" w:rsidRDefault="00C50A95" w:rsidP="00416506">
            <w:pPr>
              <w:pStyle w:val="tablehead"/>
              <w:rPr>
                <w:ins w:id="6066" w:author="Author"/>
              </w:rPr>
            </w:pPr>
            <w:ins w:id="6067" w:author="Author">
              <w:r w:rsidRPr="0050752F">
                <w:t>Property Damage</w:t>
              </w:r>
              <w:r w:rsidRPr="0050752F">
                <w:br/>
                <w:t>Per Accident</w:t>
              </w:r>
            </w:ins>
          </w:p>
        </w:tc>
      </w:tr>
      <w:tr w:rsidR="00C50A95" w:rsidRPr="0050752F" w14:paraId="107F609D" w14:textId="77777777" w:rsidTr="00416506">
        <w:trPr>
          <w:trHeight w:val="190"/>
          <w:ins w:id="6068" w:author="Author"/>
        </w:trPr>
        <w:tc>
          <w:tcPr>
            <w:tcW w:w="200" w:type="dxa"/>
            <w:tcBorders>
              <w:top w:val="nil"/>
              <w:left w:val="nil"/>
              <w:bottom w:val="nil"/>
              <w:right w:val="nil"/>
            </w:tcBorders>
          </w:tcPr>
          <w:p w14:paraId="7774B2A7" w14:textId="77777777" w:rsidR="00C50A95" w:rsidRPr="0050752F" w:rsidRDefault="00C50A95" w:rsidP="00416506">
            <w:pPr>
              <w:pStyle w:val="tabletext11"/>
              <w:rPr>
                <w:ins w:id="6069" w:author="Author"/>
              </w:rPr>
            </w:pPr>
            <w:ins w:id="6070" w:author="Author">
              <w:r w:rsidRPr="0050752F">
                <w:br/>
              </w:r>
            </w:ins>
          </w:p>
        </w:tc>
        <w:tc>
          <w:tcPr>
            <w:tcW w:w="1110" w:type="dxa"/>
            <w:gridSpan w:val="2"/>
            <w:vMerge/>
            <w:tcBorders>
              <w:left w:val="single" w:sz="6" w:space="0" w:color="auto"/>
              <w:bottom w:val="single" w:sz="6" w:space="0" w:color="auto"/>
              <w:right w:val="nil"/>
            </w:tcBorders>
          </w:tcPr>
          <w:p w14:paraId="52F6A76E" w14:textId="77777777" w:rsidR="00C50A95" w:rsidRPr="0050752F" w:rsidRDefault="00C50A95" w:rsidP="00416506">
            <w:pPr>
              <w:pStyle w:val="tablehead"/>
              <w:rPr>
                <w:ins w:id="6071" w:author="Author"/>
              </w:rPr>
            </w:pPr>
          </w:p>
        </w:tc>
        <w:tc>
          <w:tcPr>
            <w:tcW w:w="922" w:type="dxa"/>
            <w:tcBorders>
              <w:top w:val="single" w:sz="6" w:space="0" w:color="auto"/>
              <w:left w:val="single" w:sz="6" w:space="0" w:color="auto"/>
              <w:bottom w:val="single" w:sz="6" w:space="0" w:color="auto"/>
              <w:right w:val="single" w:sz="6" w:space="0" w:color="auto"/>
            </w:tcBorders>
          </w:tcPr>
          <w:p w14:paraId="5B81FD0D" w14:textId="77777777" w:rsidR="00C50A95" w:rsidRPr="0050752F" w:rsidRDefault="00C50A95" w:rsidP="00416506">
            <w:pPr>
              <w:pStyle w:val="tablehead"/>
              <w:rPr>
                <w:ins w:id="6072" w:author="Author"/>
              </w:rPr>
            </w:pPr>
            <w:ins w:id="6073" w:author="Author">
              <w:r w:rsidRPr="0050752F">
                <w:t>Non-zone Rated</w:t>
              </w:r>
            </w:ins>
          </w:p>
        </w:tc>
        <w:tc>
          <w:tcPr>
            <w:tcW w:w="923" w:type="dxa"/>
            <w:tcBorders>
              <w:top w:val="single" w:sz="6" w:space="0" w:color="auto"/>
              <w:left w:val="single" w:sz="6" w:space="0" w:color="auto"/>
              <w:bottom w:val="single" w:sz="6" w:space="0" w:color="auto"/>
              <w:right w:val="single" w:sz="6" w:space="0" w:color="auto"/>
            </w:tcBorders>
          </w:tcPr>
          <w:p w14:paraId="24D5D09D" w14:textId="77777777" w:rsidR="00C50A95" w:rsidRPr="0050752F" w:rsidRDefault="00C50A95" w:rsidP="00416506">
            <w:pPr>
              <w:pStyle w:val="tablehead"/>
              <w:rPr>
                <w:ins w:id="6074" w:author="Author"/>
              </w:rPr>
            </w:pPr>
            <w:ins w:id="6075" w:author="Author">
              <w:r w:rsidRPr="0050752F">
                <w:t>Zone Rated</w:t>
              </w:r>
            </w:ins>
          </w:p>
        </w:tc>
        <w:tc>
          <w:tcPr>
            <w:tcW w:w="922" w:type="dxa"/>
            <w:tcBorders>
              <w:top w:val="single" w:sz="6" w:space="0" w:color="auto"/>
              <w:left w:val="nil"/>
              <w:bottom w:val="single" w:sz="6" w:space="0" w:color="auto"/>
              <w:right w:val="single" w:sz="6" w:space="0" w:color="auto"/>
            </w:tcBorders>
          </w:tcPr>
          <w:p w14:paraId="39B0D84C" w14:textId="77777777" w:rsidR="00C50A95" w:rsidRPr="0050752F" w:rsidRDefault="00C50A95" w:rsidP="00416506">
            <w:pPr>
              <w:pStyle w:val="tablehead"/>
              <w:rPr>
                <w:ins w:id="6076" w:author="Author"/>
              </w:rPr>
            </w:pPr>
            <w:ins w:id="6077" w:author="Author">
              <w:r w:rsidRPr="0050752F">
                <w:t>Non-zone Rated</w:t>
              </w:r>
            </w:ins>
          </w:p>
        </w:tc>
        <w:tc>
          <w:tcPr>
            <w:tcW w:w="923" w:type="dxa"/>
            <w:tcBorders>
              <w:top w:val="single" w:sz="6" w:space="0" w:color="auto"/>
              <w:left w:val="nil"/>
              <w:bottom w:val="single" w:sz="6" w:space="0" w:color="auto"/>
              <w:right w:val="single" w:sz="6" w:space="0" w:color="auto"/>
            </w:tcBorders>
          </w:tcPr>
          <w:p w14:paraId="5066BD77" w14:textId="77777777" w:rsidR="00C50A95" w:rsidRPr="0050752F" w:rsidRDefault="00C50A95" w:rsidP="00416506">
            <w:pPr>
              <w:pStyle w:val="tablehead"/>
              <w:rPr>
                <w:ins w:id="6078" w:author="Author"/>
              </w:rPr>
            </w:pPr>
            <w:ins w:id="6079" w:author="Author">
              <w:r w:rsidRPr="0050752F">
                <w:t>Zone Rated</w:t>
              </w:r>
            </w:ins>
          </w:p>
        </w:tc>
      </w:tr>
      <w:tr w:rsidR="00C50A95" w:rsidRPr="0050752F" w14:paraId="62D23B85" w14:textId="77777777" w:rsidTr="00416506">
        <w:trPr>
          <w:trHeight w:val="190"/>
          <w:ins w:id="6080" w:author="Author"/>
        </w:trPr>
        <w:tc>
          <w:tcPr>
            <w:tcW w:w="200" w:type="dxa"/>
            <w:tcBorders>
              <w:top w:val="nil"/>
              <w:left w:val="nil"/>
              <w:bottom w:val="nil"/>
              <w:right w:val="nil"/>
            </w:tcBorders>
          </w:tcPr>
          <w:p w14:paraId="01AA2D79" w14:textId="77777777" w:rsidR="00C50A95" w:rsidRPr="0050752F" w:rsidRDefault="00C50A95" w:rsidP="00416506">
            <w:pPr>
              <w:pStyle w:val="tabletext11"/>
              <w:rPr>
                <w:ins w:id="6081" w:author="Author"/>
              </w:rPr>
            </w:pPr>
          </w:p>
        </w:tc>
        <w:tc>
          <w:tcPr>
            <w:tcW w:w="210" w:type="dxa"/>
            <w:tcBorders>
              <w:top w:val="single" w:sz="6" w:space="0" w:color="auto"/>
              <w:left w:val="single" w:sz="6" w:space="0" w:color="auto"/>
            </w:tcBorders>
          </w:tcPr>
          <w:p w14:paraId="789F248A" w14:textId="77777777" w:rsidR="00C50A95" w:rsidRPr="0050752F" w:rsidRDefault="00C50A95" w:rsidP="00416506">
            <w:pPr>
              <w:pStyle w:val="tabletext11"/>
              <w:jc w:val="right"/>
              <w:rPr>
                <w:ins w:id="6082" w:author="Author"/>
              </w:rPr>
            </w:pPr>
          </w:p>
        </w:tc>
        <w:tc>
          <w:tcPr>
            <w:tcW w:w="900" w:type="dxa"/>
            <w:tcBorders>
              <w:top w:val="single" w:sz="6" w:space="0" w:color="auto"/>
              <w:left w:val="nil"/>
              <w:right w:val="single" w:sz="6" w:space="0" w:color="auto"/>
            </w:tcBorders>
            <w:vAlign w:val="bottom"/>
          </w:tcPr>
          <w:p w14:paraId="0C49BB12" w14:textId="77777777" w:rsidR="00C50A95" w:rsidRPr="0050752F" w:rsidRDefault="00C50A95" w:rsidP="00416506">
            <w:pPr>
              <w:pStyle w:val="tabletext11"/>
              <w:jc w:val="right"/>
              <w:rPr>
                <w:ins w:id="6083" w:author="Author"/>
              </w:rPr>
            </w:pPr>
            <w:ins w:id="6084" w:author="Author">
              <w:r w:rsidRPr="0050752F">
                <w:t>None</w:t>
              </w:r>
            </w:ins>
          </w:p>
        </w:tc>
        <w:tc>
          <w:tcPr>
            <w:tcW w:w="922" w:type="dxa"/>
            <w:tcBorders>
              <w:top w:val="single" w:sz="6" w:space="0" w:color="auto"/>
              <w:left w:val="single" w:sz="6" w:space="0" w:color="auto"/>
              <w:right w:val="single" w:sz="6" w:space="0" w:color="auto"/>
            </w:tcBorders>
            <w:vAlign w:val="bottom"/>
          </w:tcPr>
          <w:p w14:paraId="039A6700" w14:textId="77777777" w:rsidR="00C50A95" w:rsidRPr="0050752F" w:rsidRDefault="00C50A95" w:rsidP="00416506">
            <w:pPr>
              <w:pStyle w:val="tabletext11"/>
              <w:jc w:val="center"/>
              <w:rPr>
                <w:ins w:id="6085" w:author="Author"/>
                <w:rFonts w:cs="Arial"/>
                <w:color w:val="000000"/>
                <w:szCs w:val="18"/>
              </w:rPr>
            </w:pPr>
            <w:ins w:id="6086" w:author="Author">
              <w:r w:rsidRPr="0050752F">
                <w:rPr>
                  <w:rFonts w:cs="Arial"/>
                  <w:color w:val="000000"/>
                  <w:szCs w:val="18"/>
                </w:rPr>
                <w:t>0.000</w:t>
              </w:r>
            </w:ins>
          </w:p>
        </w:tc>
        <w:tc>
          <w:tcPr>
            <w:tcW w:w="923" w:type="dxa"/>
            <w:tcBorders>
              <w:top w:val="single" w:sz="6" w:space="0" w:color="auto"/>
              <w:left w:val="single" w:sz="6" w:space="0" w:color="auto"/>
              <w:right w:val="single" w:sz="6" w:space="0" w:color="auto"/>
            </w:tcBorders>
            <w:vAlign w:val="bottom"/>
          </w:tcPr>
          <w:p w14:paraId="556E2D16" w14:textId="77777777" w:rsidR="00C50A95" w:rsidRPr="0050752F" w:rsidRDefault="00C50A95" w:rsidP="00416506">
            <w:pPr>
              <w:pStyle w:val="tabletext11"/>
              <w:jc w:val="center"/>
              <w:rPr>
                <w:ins w:id="6087" w:author="Author"/>
                <w:rFonts w:cs="Arial"/>
                <w:color w:val="000000"/>
                <w:szCs w:val="18"/>
              </w:rPr>
            </w:pPr>
            <w:ins w:id="6088" w:author="Author">
              <w:r w:rsidRPr="0050752F">
                <w:rPr>
                  <w:rFonts w:cs="Arial"/>
                  <w:color w:val="000000"/>
                  <w:szCs w:val="18"/>
                </w:rPr>
                <w:t>0.000</w:t>
              </w:r>
            </w:ins>
          </w:p>
        </w:tc>
        <w:tc>
          <w:tcPr>
            <w:tcW w:w="922" w:type="dxa"/>
            <w:tcBorders>
              <w:top w:val="single" w:sz="6" w:space="0" w:color="auto"/>
              <w:left w:val="single" w:sz="6" w:space="0" w:color="auto"/>
              <w:right w:val="single" w:sz="6" w:space="0" w:color="auto"/>
            </w:tcBorders>
            <w:vAlign w:val="bottom"/>
          </w:tcPr>
          <w:p w14:paraId="7EC486C5" w14:textId="77777777" w:rsidR="00C50A95" w:rsidRPr="0050752F" w:rsidRDefault="00C50A95" w:rsidP="00416506">
            <w:pPr>
              <w:pStyle w:val="tabletext11"/>
              <w:jc w:val="center"/>
              <w:rPr>
                <w:ins w:id="6089" w:author="Author"/>
                <w:rFonts w:cs="Arial"/>
                <w:color w:val="000000"/>
                <w:szCs w:val="18"/>
              </w:rPr>
            </w:pPr>
            <w:ins w:id="6090" w:author="Author">
              <w:r w:rsidRPr="0050752F">
                <w:rPr>
                  <w:rFonts w:cs="Arial"/>
                  <w:color w:val="000000"/>
                  <w:szCs w:val="18"/>
                </w:rPr>
                <w:t>0.000</w:t>
              </w:r>
            </w:ins>
          </w:p>
        </w:tc>
        <w:tc>
          <w:tcPr>
            <w:tcW w:w="923" w:type="dxa"/>
            <w:tcBorders>
              <w:top w:val="single" w:sz="6" w:space="0" w:color="auto"/>
              <w:left w:val="single" w:sz="6" w:space="0" w:color="auto"/>
              <w:right w:val="single" w:sz="6" w:space="0" w:color="auto"/>
            </w:tcBorders>
            <w:vAlign w:val="bottom"/>
          </w:tcPr>
          <w:p w14:paraId="54733557" w14:textId="77777777" w:rsidR="00C50A95" w:rsidRPr="0050752F" w:rsidRDefault="00C50A95" w:rsidP="00416506">
            <w:pPr>
              <w:pStyle w:val="tabletext11"/>
              <w:jc w:val="center"/>
              <w:rPr>
                <w:ins w:id="6091" w:author="Author"/>
                <w:rFonts w:cs="Arial"/>
                <w:color w:val="000000"/>
                <w:szCs w:val="18"/>
              </w:rPr>
            </w:pPr>
            <w:ins w:id="6092" w:author="Author">
              <w:r w:rsidRPr="0050752F">
                <w:rPr>
                  <w:rFonts w:cs="Arial"/>
                  <w:color w:val="000000"/>
                  <w:szCs w:val="18"/>
                </w:rPr>
                <w:t>0.000</w:t>
              </w:r>
            </w:ins>
          </w:p>
        </w:tc>
      </w:tr>
      <w:tr w:rsidR="00C50A95" w:rsidRPr="0050752F" w14:paraId="2C5D39CC" w14:textId="77777777" w:rsidTr="00416506">
        <w:trPr>
          <w:trHeight w:val="190"/>
          <w:ins w:id="6093" w:author="Author"/>
        </w:trPr>
        <w:tc>
          <w:tcPr>
            <w:tcW w:w="200" w:type="dxa"/>
            <w:tcBorders>
              <w:top w:val="nil"/>
              <w:left w:val="nil"/>
              <w:bottom w:val="nil"/>
              <w:right w:val="nil"/>
            </w:tcBorders>
          </w:tcPr>
          <w:p w14:paraId="36425341" w14:textId="77777777" w:rsidR="00C50A95" w:rsidRPr="0050752F" w:rsidRDefault="00C50A95" w:rsidP="00416506">
            <w:pPr>
              <w:pStyle w:val="tabletext11"/>
              <w:rPr>
                <w:ins w:id="6094" w:author="Author"/>
              </w:rPr>
            </w:pPr>
          </w:p>
        </w:tc>
        <w:tc>
          <w:tcPr>
            <w:tcW w:w="210" w:type="dxa"/>
            <w:tcBorders>
              <w:left w:val="single" w:sz="6" w:space="0" w:color="auto"/>
            </w:tcBorders>
          </w:tcPr>
          <w:p w14:paraId="2980BAB5" w14:textId="77777777" w:rsidR="00C50A95" w:rsidRPr="0050752F" w:rsidRDefault="00C50A95" w:rsidP="00416506">
            <w:pPr>
              <w:pStyle w:val="tabletext11"/>
              <w:jc w:val="right"/>
              <w:rPr>
                <w:ins w:id="6095" w:author="Author"/>
              </w:rPr>
            </w:pPr>
            <w:ins w:id="6096" w:author="Author">
              <w:r w:rsidRPr="0050752F">
                <w:t>$</w:t>
              </w:r>
            </w:ins>
          </w:p>
        </w:tc>
        <w:tc>
          <w:tcPr>
            <w:tcW w:w="900" w:type="dxa"/>
            <w:tcBorders>
              <w:left w:val="nil"/>
              <w:right w:val="single" w:sz="6" w:space="0" w:color="auto"/>
            </w:tcBorders>
            <w:vAlign w:val="bottom"/>
          </w:tcPr>
          <w:p w14:paraId="4A878047" w14:textId="77777777" w:rsidR="00C50A95" w:rsidRPr="0050752F" w:rsidRDefault="00C50A95" w:rsidP="00416506">
            <w:pPr>
              <w:pStyle w:val="tabletext11"/>
              <w:jc w:val="right"/>
              <w:rPr>
                <w:ins w:id="6097" w:author="Author"/>
              </w:rPr>
            </w:pPr>
            <w:ins w:id="6098" w:author="Author">
              <w:r w:rsidRPr="0050752F">
                <w:t>250</w:t>
              </w:r>
            </w:ins>
          </w:p>
        </w:tc>
        <w:tc>
          <w:tcPr>
            <w:tcW w:w="922" w:type="dxa"/>
            <w:tcBorders>
              <w:left w:val="single" w:sz="6" w:space="0" w:color="auto"/>
              <w:right w:val="single" w:sz="6" w:space="0" w:color="auto"/>
            </w:tcBorders>
            <w:vAlign w:val="bottom"/>
          </w:tcPr>
          <w:p w14:paraId="4B510B6B" w14:textId="77777777" w:rsidR="00C50A95" w:rsidRPr="0050752F" w:rsidRDefault="00C50A95" w:rsidP="00416506">
            <w:pPr>
              <w:pStyle w:val="tabletext11"/>
              <w:jc w:val="center"/>
              <w:rPr>
                <w:ins w:id="6099" w:author="Author"/>
                <w:rFonts w:cs="Arial"/>
                <w:color w:val="000000"/>
                <w:szCs w:val="18"/>
              </w:rPr>
            </w:pPr>
            <w:ins w:id="6100" w:author="Author">
              <w:r w:rsidRPr="0050752F">
                <w:rPr>
                  <w:rFonts w:cs="Arial"/>
                  <w:color w:val="000000"/>
                  <w:szCs w:val="18"/>
                </w:rPr>
                <w:t>0.016</w:t>
              </w:r>
            </w:ins>
          </w:p>
        </w:tc>
        <w:tc>
          <w:tcPr>
            <w:tcW w:w="923" w:type="dxa"/>
            <w:tcBorders>
              <w:left w:val="single" w:sz="6" w:space="0" w:color="auto"/>
              <w:right w:val="single" w:sz="6" w:space="0" w:color="auto"/>
            </w:tcBorders>
            <w:vAlign w:val="bottom"/>
          </w:tcPr>
          <w:p w14:paraId="7F2FE9B9" w14:textId="77777777" w:rsidR="00C50A95" w:rsidRPr="0050752F" w:rsidRDefault="00C50A95" w:rsidP="00416506">
            <w:pPr>
              <w:pStyle w:val="tabletext11"/>
              <w:jc w:val="center"/>
              <w:rPr>
                <w:ins w:id="6101" w:author="Author"/>
                <w:rFonts w:cs="Arial"/>
                <w:color w:val="000000"/>
                <w:szCs w:val="18"/>
              </w:rPr>
            </w:pPr>
            <w:ins w:id="6102" w:author="Author">
              <w:r w:rsidRPr="0050752F">
                <w:rPr>
                  <w:rFonts w:cs="Arial"/>
                  <w:color w:val="000000"/>
                  <w:szCs w:val="18"/>
                </w:rPr>
                <w:t>0.010</w:t>
              </w:r>
            </w:ins>
          </w:p>
        </w:tc>
        <w:tc>
          <w:tcPr>
            <w:tcW w:w="922" w:type="dxa"/>
            <w:tcBorders>
              <w:left w:val="single" w:sz="6" w:space="0" w:color="auto"/>
              <w:right w:val="single" w:sz="6" w:space="0" w:color="auto"/>
            </w:tcBorders>
            <w:vAlign w:val="bottom"/>
          </w:tcPr>
          <w:p w14:paraId="6C2666F3" w14:textId="77777777" w:rsidR="00C50A95" w:rsidRPr="0050752F" w:rsidRDefault="00C50A95" w:rsidP="00416506">
            <w:pPr>
              <w:pStyle w:val="tabletext11"/>
              <w:jc w:val="center"/>
              <w:rPr>
                <w:ins w:id="6103" w:author="Author"/>
                <w:rFonts w:cs="Arial"/>
                <w:color w:val="000000"/>
                <w:szCs w:val="18"/>
              </w:rPr>
            </w:pPr>
            <w:ins w:id="6104" w:author="Author">
              <w:r w:rsidRPr="0050752F">
                <w:rPr>
                  <w:rFonts w:cs="Arial"/>
                  <w:color w:val="000000"/>
                  <w:szCs w:val="18"/>
                </w:rPr>
                <w:t>0.015</w:t>
              </w:r>
            </w:ins>
          </w:p>
        </w:tc>
        <w:tc>
          <w:tcPr>
            <w:tcW w:w="923" w:type="dxa"/>
            <w:tcBorders>
              <w:left w:val="single" w:sz="6" w:space="0" w:color="auto"/>
              <w:right w:val="single" w:sz="6" w:space="0" w:color="auto"/>
            </w:tcBorders>
            <w:vAlign w:val="bottom"/>
          </w:tcPr>
          <w:p w14:paraId="18486527" w14:textId="77777777" w:rsidR="00C50A95" w:rsidRPr="0050752F" w:rsidRDefault="00C50A95" w:rsidP="00416506">
            <w:pPr>
              <w:pStyle w:val="tabletext11"/>
              <w:jc w:val="center"/>
              <w:rPr>
                <w:ins w:id="6105" w:author="Author"/>
                <w:rFonts w:cs="Arial"/>
                <w:color w:val="000000"/>
                <w:szCs w:val="18"/>
              </w:rPr>
            </w:pPr>
            <w:ins w:id="6106" w:author="Author">
              <w:r w:rsidRPr="0050752F">
                <w:rPr>
                  <w:rFonts w:cs="Arial"/>
                  <w:color w:val="000000"/>
                  <w:szCs w:val="18"/>
                </w:rPr>
                <w:t>0.009</w:t>
              </w:r>
            </w:ins>
          </w:p>
        </w:tc>
      </w:tr>
      <w:tr w:rsidR="00C50A95" w:rsidRPr="0050752F" w14:paraId="726C0406" w14:textId="77777777" w:rsidTr="00416506">
        <w:trPr>
          <w:trHeight w:val="190"/>
          <w:ins w:id="6107" w:author="Author"/>
        </w:trPr>
        <w:tc>
          <w:tcPr>
            <w:tcW w:w="200" w:type="dxa"/>
            <w:tcBorders>
              <w:top w:val="nil"/>
              <w:left w:val="nil"/>
              <w:bottom w:val="nil"/>
              <w:right w:val="nil"/>
            </w:tcBorders>
          </w:tcPr>
          <w:p w14:paraId="0F7F1C88" w14:textId="77777777" w:rsidR="00C50A95" w:rsidRPr="0050752F" w:rsidRDefault="00C50A95" w:rsidP="00416506">
            <w:pPr>
              <w:pStyle w:val="tabletext11"/>
              <w:rPr>
                <w:ins w:id="6108" w:author="Author"/>
              </w:rPr>
            </w:pPr>
          </w:p>
        </w:tc>
        <w:tc>
          <w:tcPr>
            <w:tcW w:w="210" w:type="dxa"/>
            <w:tcBorders>
              <w:left w:val="single" w:sz="6" w:space="0" w:color="auto"/>
            </w:tcBorders>
          </w:tcPr>
          <w:p w14:paraId="1A764395" w14:textId="77777777" w:rsidR="00C50A95" w:rsidRPr="0050752F" w:rsidRDefault="00C50A95" w:rsidP="00416506">
            <w:pPr>
              <w:pStyle w:val="tabletext11"/>
              <w:jc w:val="right"/>
              <w:rPr>
                <w:ins w:id="6109" w:author="Author"/>
              </w:rPr>
            </w:pPr>
          </w:p>
        </w:tc>
        <w:tc>
          <w:tcPr>
            <w:tcW w:w="900" w:type="dxa"/>
            <w:tcBorders>
              <w:left w:val="nil"/>
              <w:right w:val="single" w:sz="6" w:space="0" w:color="auto"/>
            </w:tcBorders>
            <w:vAlign w:val="bottom"/>
          </w:tcPr>
          <w:p w14:paraId="460B6B1E" w14:textId="77777777" w:rsidR="00C50A95" w:rsidRPr="0050752F" w:rsidRDefault="00C50A95" w:rsidP="00416506">
            <w:pPr>
              <w:pStyle w:val="tabletext11"/>
              <w:jc w:val="right"/>
              <w:rPr>
                <w:ins w:id="6110" w:author="Author"/>
              </w:rPr>
            </w:pPr>
            <w:ins w:id="6111" w:author="Author">
              <w:r w:rsidRPr="0050752F">
                <w:t>500</w:t>
              </w:r>
            </w:ins>
          </w:p>
        </w:tc>
        <w:tc>
          <w:tcPr>
            <w:tcW w:w="922" w:type="dxa"/>
            <w:tcBorders>
              <w:left w:val="single" w:sz="6" w:space="0" w:color="auto"/>
              <w:right w:val="single" w:sz="6" w:space="0" w:color="auto"/>
            </w:tcBorders>
            <w:vAlign w:val="bottom"/>
          </w:tcPr>
          <w:p w14:paraId="3F193C62" w14:textId="77777777" w:rsidR="00C50A95" w:rsidRPr="0050752F" w:rsidRDefault="00C50A95" w:rsidP="00416506">
            <w:pPr>
              <w:pStyle w:val="tabletext11"/>
              <w:jc w:val="center"/>
              <w:rPr>
                <w:ins w:id="6112" w:author="Author"/>
                <w:rFonts w:cs="Arial"/>
                <w:color w:val="000000"/>
                <w:szCs w:val="18"/>
              </w:rPr>
            </w:pPr>
            <w:ins w:id="6113" w:author="Author">
              <w:r w:rsidRPr="0050752F">
                <w:rPr>
                  <w:rFonts w:cs="Arial"/>
                  <w:color w:val="000000"/>
                  <w:szCs w:val="18"/>
                </w:rPr>
                <w:t>0.031</w:t>
              </w:r>
            </w:ins>
          </w:p>
        </w:tc>
        <w:tc>
          <w:tcPr>
            <w:tcW w:w="923" w:type="dxa"/>
            <w:tcBorders>
              <w:left w:val="single" w:sz="6" w:space="0" w:color="auto"/>
              <w:right w:val="single" w:sz="6" w:space="0" w:color="auto"/>
            </w:tcBorders>
            <w:vAlign w:val="bottom"/>
          </w:tcPr>
          <w:p w14:paraId="462E5750" w14:textId="77777777" w:rsidR="00C50A95" w:rsidRPr="0050752F" w:rsidRDefault="00C50A95" w:rsidP="00416506">
            <w:pPr>
              <w:pStyle w:val="tabletext11"/>
              <w:jc w:val="center"/>
              <w:rPr>
                <w:ins w:id="6114" w:author="Author"/>
                <w:rFonts w:cs="Arial"/>
                <w:color w:val="000000"/>
                <w:szCs w:val="18"/>
              </w:rPr>
            </w:pPr>
            <w:ins w:id="6115" w:author="Author">
              <w:r w:rsidRPr="0050752F">
                <w:rPr>
                  <w:rFonts w:cs="Arial"/>
                  <w:color w:val="000000"/>
                  <w:szCs w:val="18"/>
                </w:rPr>
                <w:t>0.019</w:t>
              </w:r>
            </w:ins>
          </w:p>
        </w:tc>
        <w:tc>
          <w:tcPr>
            <w:tcW w:w="922" w:type="dxa"/>
            <w:tcBorders>
              <w:left w:val="single" w:sz="6" w:space="0" w:color="auto"/>
              <w:right w:val="single" w:sz="6" w:space="0" w:color="auto"/>
            </w:tcBorders>
            <w:vAlign w:val="bottom"/>
          </w:tcPr>
          <w:p w14:paraId="7AD87E7C" w14:textId="77777777" w:rsidR="00C50A95" w:rsidRPr="0050752F" w:rsidRDefault="00C50A95" w:rsidP="00416506">
            <w:pPr>
              <w:pStyle w:val="tabletext11"/>
              <w:jc w:val="center"/>
              <w:rPr>
                <w:ins w:id="6116" w:author="Author"/>
                <w:rFonts w:cs="Arial"/>
                <w:color w:val="000000"/>
                <w:szCs w:val="18"/>
              </w:rPr>
            </w:pPr>
            <w:ins w:id="6117" w:author="Author">
              <w:r w:rsidRPr="0050752F">
                <w:rPr>
                  <w:rFonts w:cs="Arial"/>
                  <w:color w:val="000000"/>
                  <w:szCs w:val="18"/>
                </w:rPr>
                <w:t>0.030</w:t>
              </w:r>
            </w:ins>
          </w:p>
        </w:tc>
        <w:tc>
          <w:tcPr>
            <w:tcW w:w="923" w:type="dxa"/>
            <w:tcBorders>
              <w:left w:val="single" w:sz="6" w:space="0" w:color="auto"/>
              <w:right w:val="single" w:sz="6" w:space="0" w:color="auto"/>
            </w:tcBorders>
            <w:vAlign w:val="bottom"/>
          </w:tcPr>
          <w:p w14:paraId="5E7966DD" w14:textId="77777777" w:rsidR="00C50A95" w:rsidRPr="0050752F" w:rsidRDefault="00C50A95" w:rsidP="00416506">
            <w:pPr>
              <w:pStyle w:val="tabletext11"/>
              <w:jc w:val="center"/>
              <w:rPr>
                <w:ins w:id="6118" w:author="Author"/>
                <w:rFonts w:cs="Arial"/>
                <w:color w:val="000000"/>
                <w:szCs w:val="18"/>
              </w:rPr>
            </w:pPr>
            <w:ins w:id="6119" w:author="Author">
              <w:r w:rsidRPr="0050752F">
                <w:rPr>
                  <w:rFonts w:cs="Arial"/>
                  <w:color w:val="000000"/>
                  <w:szCs w:val="18"/>
                </w:rPr>
                <w:t>0.018</w:t>
              </w:r>
            </w:ins>
          </w:p>
        </w:tc>
      </w:tr>
      <w:tr w:rsidR="00C50A95" w:rsidRPr="0050752F" w14:paraId="5645FC85" w14:textId="77777777" w:rsidTr="00416506">
        <w:trPr>
          <w:trHeight w:val="190"/>
          <w:ins w:id="6120" w:author="Author"/>
        </w:trPr>
        <w:tc>
          <w:tcPr>
            <w:tcW w:w="200" w:type="dxa"/>
            <w:tcBorders>
              <w:top w:val="nil"/>
              <w:left w:val="nil"/>
              <w:bottom w:val="nil"/>
              <w:right w:val="nil"/>
            </w:tcBorders>
          </w:tcPr>
          <w:p w14:paraId="34E34EEB" w14:textId="77777777" w:rsidR="00C50A95" w:rsidRPr="0050752F" w:rsidRDefault="00C50A95" w:rsidP="00416506">
            <w:pPr>
              <w:pStyle w:val="tabletext11"/>
              <w:rPr>
                <w:ins w:id="6121" w:author="Author"/>
              </w:rPr>
            </w:pPr>
          </w:p>
        </w:tc>
        <w:tc>
          <w:tcPr>
            <w:tcW w:w="210" w:type="dxa"/>
            <w:tcBorders>
              <w:left w:val="single" w:sz="6" w:space="0" w:color="auto"/>
            </w:tcBorders>
          </w:tcPr>
          <w:p w14:paraId="0F576737" w14:textId="77777777" w:rsidR="00C50A95" w:rsidRPr="0050752F" w:rsidRDefault="00C50A95" w:rsidP="00416506">
            <w:pPr>
              <w:pStyle w:val="tabletext11"/>
              <w:jc w:val="right"/>
              <w:rPr>
                <w:ins w:id="6122" w:author="Author"/>
              </w:rPr>
            </w:pPr>
          </w:p>
        </w:tc>
        <w:tc>
          <w:tcPr>
            <w:tcW w:w="900" w:type="dxa"/>
            <w:tcBorders>
              <w:left w:val="nil"/>
              <w:right w:val="single" w:sz="6" w:space="0" w:color="auto"/>
            </w:tcBorders>
            <w:vAlign w:val="bottom"/>
          </w:tcPr>
          <w:p w14:paraId="271F544A" w14:textId="77777777" w:rsidR="00C50A95" w:rsidRPr="0050752F" w:rsidRDefault="00C50A95" w:rsidP="00416506">
            <w:pPr>
              <w:pStyle w:val="tabletext11"/>
              <w:jc w:val="right"/>
              <w:rPr>
                <w:ins w:id="6123" w:author="Author"/>
              </w:rPr>
            </w:pPr>
            <w:ins w:id="6124" w:author="Author">
              <w:r w:rsidRPr="0050752F">
                <w:t>1,000</w:t>
              </w:r>
            </w:ins>
          </w:p>
        </w:tc>
        <w:tc>
          <w:tcPr>
            <w:tcW w:w="922" w:type="dxa"/>
            <w:tcBorders>
              <w:left w:val="single" w:sz="6" w:space="0" w:color="auto"/>
              <w:right w:val="single" w:sz="6" w:space="0" w:color="auto"/>
            </w:tcBorders>
            <w:vAlign w:val="bottom"/>
          </w:tcPr>
          <w:p w14:paraId="77F17445" w14:textId="77777777" w:rsidR="00C50A95" w:rsidRPr="0050752F" w:rsidRDefault="00C50A95" w:rsidP="00416506">
            <w:pPr>
              <w:pStyle w:val="tabletext11"/>
              <w:jc w:val="center"/>
              <w:rPr>
                <w:ins w:id="6125" w:author="Author"/>
                <w:rFonts w:cs="Arial"/>
                <w:color w:val="000000"/>
                <w:szCs w:val="18"/>
              </w:rPr>
            </w:pPr>
            <w:ins w:id="6126" w:author="Author">
              <w:r w:rsidRPr="0050752F">
                <w:rPr>
                  <w:rFonts w:cs="Arial"/>
                  <w:color w:val="000000"/>
                  <w:szCs w:val="18"/>
                </w:rPr>
                <w:t>0.059</w:t>
              </w:r>
            </w:ins>
          </w:p>
        </w:tc>
        <w:tc>
          <w:tcPr>
            <w:tcW w:w="923" w:type="dxa"/>
            <w:tcBorders>
              <w:left w:val="single" w:sz="6" w:space="0" w:color="auto"/>
              <w:right w:val="single" w:sz="6" w:space="0" w:color="auto"/>
            </w:tcBorders>
            <w:vAlign w:val="bottom"/>
          </w:tcPr>
          <w:p w14:paraId="05066FA9" w14:textId="77777777" w:rsidR="00C50A95" w:rsidRPr="0050752F" w:rsidRDefault="00C50A95" w:rsidP="00416506">
            <w:pPr>
              <w:pStyle w:val="tabletext11"/>
              <w:jc w:val="center"/>
              <w:rPr>
                <w:ins w:id="6127" w:author="Author"/>
                <w:rFonts w:cs="Arial"/>
                <w:color w:val="000000"/>
                <w:szCs w:val="18"/>
              </w:rPr>
            </w:pPr>
            <w:ins w:id="6128" w:author="Author">
              <w:r w:rsidRPr="0050752F">
                <w:rPr>
                  <w:rFonts w:cs="Arial"/>
                  <w:color w:val="000000"/>
                  <w:szCs w:val="18"/>
                </w:rPr>
                <w:t>0.037</w:t>
              </w:r>
            </w:ins>
          </w:p>
        </w:tc>
        <w:tc>
          <w:tcPr>
            <w:tcW w:w="922" w:type="dxa"/>
            <w:tcBorders>
              <w:left w:val="single" w:sz="6" w:space="0" w:color="auto"/>
              <w:right w:val="single" w:sz="6" w:space="0" w:color="auto"/>
            </w:tcBorders>
            <w:vAlign w:val="bottom"/>
          </w:tcPr>
          <w:p w14:paraId="62F64BC8" w14:textId="77777777" w:rsidR="00C50A95" w:rsidRPr="0050752F" w:rsidRDefault="00C50A95" w:rsidP="00416506">
            <w:pPr>
              <w:pStyle w:val="tabletext11"/>
              <w:jc w:val="center"/>
              <w:rPr>
                <w:ins w:id="6129" w:author="Author"/>
                <w:rFonts w:cs="Arial"/>
                <w:color w:val="000000"/>
                <w:szCs w:val="18"/>
              </w:rPr>
            </w:pPr>
            <w:ins w:id="6130" w:author="Author">
              <w:r w:rsidRPr="0050752F">
                <w:rPr>
                  <w:rFonts w:cs="Arial"/>
                  <w:color w:val="000000"/>
                  <w:szCs w:val="18"/>
                </w:rPr>
                <w:t>0.055</w:t>
              </w:r>
            </w:ins>
          </w:p>
        </w:tc>
        <w:tc>
          <w:tcPr>
            <w:tcW w:w="923" w:type="dxa"/>
            <w:tcBorders>
              <w:left w:val="single" w:sz="6" w:space="0" w:color="auto"/>
              <w:right w:val="single" w:sz="6" w:space="0" w:color="auto"/>
            </w:tcBorders>
            <w:vAlign w:val="bottom"/>
          </w:tcPr>
          <w:p w14:paraId="1DC62A00" w14:textId="77777777" w:rsidR="00C50A95" w:rsidRPr="0050752F" w:rsidRDefault="00C50A95" w:rsidP="00416506">
            <w:pPr>
              <w:pStyle w:val="tabletext11"/>
              <w:jc w:val="center"/>
              <w:rPr>
                <w:ins w:id="6131" w:author="Author"/>
                <w:rFonts w:cs="Arial"/>
                <w:color w:val="000000"/>
                <w:szCs w:val="18"/>
              </w:rPr>
            </w:pPr>
            <w:ins w:id="6132" w:author="Author">
              <w:r w:rsidRPr="0050752F">
                <w:rPr>
                  <w:rFonts w:cs="Arial"/>
                  <w:color w:val="000000"/>
                  <w:szCs w:val="18"/>
                </w:rPr>
                <w:t>0.034</w:t>
              </w:r>
            </w:ins>
          </w:p>
        </w:tc>
      </w:tr>
      <w:tr w:rsidR="00C50A95" w:rsidRPr="0050752F" w14:paraId="4BB4D587" w14:textId="77777777" w:rsidTr="00416506">
        <w:trPr>
          <w:trHeight w:val="190"/>
          <w:ins w:id="6133" w:author="Author"/>
        </w:trPr>
        <w:tc>
          <w:tcPr>
            <w:tcW w:w="200" w:type="dxa"/>
            <w:tcBorders>
              <w:top w:val="nil"/>
              <w:left w:val="nil"/>
              <w:bottom w:val="nil"/>
              <w:right w:val="nil"/>
            </w:tcBorders>
          </w:tcPr>
          <w:p w14:paraId="55F54ED6" w14:textId="77777777" w:rsidR="00C50A95" w:rsidRPr="0050752F" w:rsidRDefault="00C50A95" w:rsidP="00416506">
            <w:pPr>
              <w:pStyle w:val="tabletext11"/>
              <w:rPr>
                <w:ins w:id="6134" w:author="Author"/>
              </w:rPr>
            </w:pPr>
          </w:p>
        </w:tc>
        <w:tc>
          <w:tcPr>
            <w:tcW w:w="210" w:type="dxa"/>
            <w:tcBorders>
              <w:left w:val="single" w:sz="6" w:space="0" w:color="auto"/>
            </w:tcBorders>
          </w:tcPr>
          <w:p w14:paraId="3EDE3D63" w14:textId="77777777" w:rsidR="00C50A95" w:rsidRPr="0050752F" w:rsidRDefault="00C50A95" w:rsidP="00416506">
            <w:pPr>
              <w:pStyle w:val="tabletext11"/>
              <w:jc w:val="right"/>
              <w:rPr>
                <w:ins w:id="6135" w:author="Author"/>
              </w:rPr>
            </w:pPr>
          </w:p>
        </w:tc>
        <w:tc>
          <w:tcPr>
            <w:tcW w:w="900" w:type="dxa"/>
            <w:tcBorders>
              <w:left w:val="nil"/>
              <w:right w:val="single" w:sz="6" w:space="0" w:color="auto"/>
            </w:tcBorders>
            <w:vAlign w:val="bottom"/>
          </w:tcPr>
          <w:p w14:paraId="6EE5CA0A" w14:textId="77777777" w:rsidR="00C50A95" w:rsidRPr="0050752F" w:rsidRDefault="00C50A95" w:rsidP="00416506">
            <w:pPr>
              <w:pStyle w:val="tabletext11"/>
              <w:jc w:val="right"/>
              <w:rPr>
                <w:ins w:id="6136" w:author="Author"/>
              </w:rPr>
            </w:pPr>
            <w:ins w:id="6137" w:author="Author">
              <w:r w:rsidRPr="0050752F">
                <w:t>2,500</w:t>
              </w:r>
            </w:ins>
          </w:p>
        </w:tc>
        <w:tc>
          <w:tcPr>
            <w:tcW w:w="922" w:type="dxa"/>
            <w:tcBorders>
              <w:left w:val="single" w:sz="6" w:space="0" w:color="auto"/>
              <w:right w:val="single" w:sz="6" w:space="0" w:color="auto"/>
            </w:tcBorders>
            <w:vAlign w:val="bottom"/>
          </w:tcPr>
          <w:p w14:paraId="0084E1FD" w14:textId="77777777" w:rsidR="00C50A95" w:rsidRPr="0050752F" w:rsidRDefault="00C50A95" w:rsidP="00416506">
            <w:pPr>
              <w:pStyle w:val="tabletext11"/>
              <w:jc w:val="center"/>
              <w:rPr>
                <w:ins w:id="6138" w:author="Author"/>
                <w:rFonts w:cs="Arial"/>
                <w:color w:val="000000"/>
                <w:szCs w:val="18"/>
              </w:rPr>
            </w:pPr>
            <w:ins w:id="6139" w:author="Author">
              <w:r w:rsidRPr="0050752F">
                <w:rPr>
                  <w:rFonts w:cs="Arial"/>
                  <w:color w:val="000000"/>
                  <w:szCs w:val="18"/>
                </w:rPr>
                <w:t>0.126</w:t>
              </w:r>
            </w:ins>
          </w:p>
        </w:tc>
        <w:tc>
          <w:tcPr>
            <w:tcW w:w="923" w:type="dxa"/>
            <w:tcBorders>
              <w:left w:val="single" w:sz="6" w:space="0" w:color="auto"/>
              <w:right w:val="single" w:sz="6" w:space="0" w:color="auto"/>
            </w:tcBorders>
            <w:vAlign w:val="bottom"/>
          </w:tcPr>
          <w:p w14:paraId="04DE603C" w14:textId="77777777" w:rsidR="00C50A95" w:rsidRPr="0050752F" w:rsidRDefault="00C50A95" w:rsidP="00416506">
            <w:pPr>
              <w:pStyle w:val="tabletext11"/>
              <w:jc w:val="center"/>
              <w:rPr>
                <w:ins w:id="6140" w:author="Author"/>
                <w:rFonts w:cs="Arial"/>
                <w:color w:val="000000"/>
                <w:szCs w:val="18"/>
              </w:rPr>
            </w:pPr>
            <w:ins w:id="6141" w:author="Author">
              <w:r w:rsidRPr="0050752F">
                <w:rPr>
                  <w:rFonts w:cs="Arial"/>
                  <w:color w:val="000000"/>
                  <w:szCs w:val="18"/>
                </w:rPr>
                <w:t>0.083</w:t>
              </w:r>
            </w:ins>
          </w:p>
        </w:tc>
        <w:tc>
          <w:tcPr>
            <w:tcW w:w="922" w:type="dxa"/>
            <w:tcBorders>
              <w:left w:val="single" w:sz="6" w:space="0" w:color="auto"/>
              <w:right w:val="single" w:sz="6" w:space="0" w:color="auto"/>
            </w:tcBorders>
            <w:vAlign w:val="bottom"/>
          </w:tcPr>
          <w:p w14:paraId="621E8F8C" w14:textId="77777777" w:rsidR="00C50A95" w:rsidRPr="0050752F" w:rsidRDefault="00C50A95" w:rsidP="00416506">
            <w:pPr>
              <w:pStyle w:val="tabletext11"/>
              <w:jc w:val="center"/>
              <w:rPr>
                <w:ins w:id="6142" w:author="Author"/>
                <w:rFonts w:cs="Arial"/>
                <w:color w:val="000000"/>
                <w:szCs w:val="18"/>
              </w:rPr>
            </w:pPr>
            <w:ins w:id="6143" w:author="Author">
              <w:r w:rsidRPr="0050752F">
                <w:rPr>
                  <w:rFonts w:cs="Arial"/>
                  <w:color w:val="000000"/>
                  <w:szCs w:val="18"/>
                </w:rPr>
                <w:t>0.116</w:t>
              </w:r>
            </w:ins>
          </w:p>
        </w:tc>
        <w:tc>
          <w:tcPr>
            <w:tcW w:w="923" w:type="dxa"/>
            <w:tcBorders>
              <w:left w:val="single" w:sz="6" w:space="0" w:color="auto"/>
              <w:right w:val="single" w:sz="6" w:space="0" w:color="auto"/>
            </w:tcBorders>
            <w:vAlign w:val="bottom"/>
          </w:tcPr>
          <w:p w14:paraId="4975EA93" w14:textId="77777777" w:rsidR="00C50A95" w:rsidRPr="0050752F" w:rsidRDefault="00C50A95" w:rsidP="00416506">
            <w:pPr>
              <w:pStyle w:val="tabletext11"/>
              <w:jc w:val="center"/>
              <w:rPr>
                <w:ins w:id="6144" w:author="Author"/>
                <w:rFonts w:cs="Arial"/>
                <w:color w:val="000000"/>
                <w:szCs w:val="18"/>
              </w:rPr>
            </w:pPr>
            <w:ins w:id="6145" w:author="Author">
              <w:r w:rsidRPr="0050752F">
                <w:rPr>
                  <w:rFonts w:cs="Arial"/>
                  <w:color w:val="000000"/>
                  <w:szCs w:val="18"/>
                </w:rPr>
                <w:t>0.075</w:t>
              </w:r>
            </w:ins>
          </w:p>
        </w:tc>
      </w:tr>
      <w:tr w:rsidR="00C50A95" w:rsidRPr="0050752F" w14:paraId="5A14DFA2" w14:textId="77777777" w:rsidTr="00416506">
        <w:trPr>
          <w:trHeight w:val="190"/>
          <w:ins w:id="6146" w:author="Author"/>
        </w:trPr>
        <w:tc>
          <w:tcPr>
            <w:tcW w:w="200" w:type="dxa"/>
            <w:tcBorders>
              <w:top w:val="nil"/>
              <w:left w:val="nil"/>
              <w:bottom w:val="nil"/>
              <w:right w:val="nil"/>
            </w:tcBorders>
          </w:tcPr>
          <w:p w14:paraId="73708ADC" w14:textId="77777777" w:rsidR="00C50A95" w:rsidRPr="0050752F" w:rsidRDefault="00C50A95" w:rsidP="00416506">
            <w:pPr>
              <w:pStyle w:val="tabletext11"/>
              <w:rPr>
                <w:ins w:id="6147" w:author="Author"/>
              </w:rPr>
            </w:pPr>
          </w:p>
        </w:tc>
        <w:tc>
          <w:tcPr>
            <w:tcW w:w="210" w:type="dxa"/>
            <w:tcBorders>
              <w:left w:val="single" w:sz="6" w:space="0" w:color="auto"/>
            </w:tcBorders>
          </w:tcPr>
          <w:p w14:paraId="3F8C0C90" w14:textId="77777777" w:rsidR="00C50A95" w:rsidRPr="0050752F" w:rsidRDefault="00C50A95" w:rsidP="00416506">
            <w:pPr>
              <w:pStyle w:val="tabletext11"/>
              <w:jc w:val="right"/>
              <w:rPr>
                <w:ins w:id="6148" w:author="Author"/>
              </w:rPr>
            </w:pPr>
          </w:p>
        </w:tc>
        <w:tc>
          <w:tcPr>
            <w:tcW w:w="900" w:type="dxa"/>
            <w:tcBorders>
              <w:left w:val="nil"/>
              <w:right w:val="single" w:sz="6" w:space="0" w:color="auto"/>
            </w:tcBorders>
            <w:vAlign w:val="bottom"/>
          </w:tcPr>
          <w:p w14:paraId="7ACAC6DA" w14:textId="77777777" w:rsidR="00C50A95" w:rsidRPr="0050752F" w:rsidRDefault="00C50A95" w:rsidP="00416506">
            <w:pPr>
              <w:pStyle w:val="tabletext11"/>
              <w:jc w:val="right"/>
              <w:rPr>
                <w:ins w:id="6149" w:author="Author"/>
              </w:rPr>
            </w:pPr>
            <w:ins w:id="6150" w:author="Author">
              <w:r w:rsidRPr="0050752F">
                <w:t>5,000</w:t>
              </w:r>
            </w:ins>
          </w:p>
        </w:tc>
        <w:tc>
          <w:tcPr>
            <w:tcW w:w="922" w:type="dxa"/>
            <w:tcBorders>
              <w:left w:val="single" w:sz="6" w:space="0" w:color="auto"/>
              <w:right w:val="single" w:sz="6" w:space="0" w:color="auto"/>
            </w:tcBorders>
            <w:vAlign w:val="bottom"/>
          </w:tcPr>
          <w:p w14:paraId="503B9188" w14:textId="77777777" w:rsidR="00C50A95" w:rsidRPr="0050752F" w:rsidRDefault="00C50A95" w:rsidP="00416506">
            <w:pPr>
              <w:pStyle w:val="tabletext11"/>
              <w:jc w:val="center"/>
              <w:rPr>
                <w:ins w:id="6151" w:author="Author"/>
                <w:rFonts w:cs="Arial"/>
                <w:color w:val="000000"/>
                <w:szCs w:val="18"/>
              </w:rPr>
            </w:pPr>
            <w:ins w:id="6152" w:author="Author">
              <w:r w:rsidRPr="0050752F">
                <w:rPr>
                  <w:rFonts w:cs="Arial"/>
                  <w:color w:val="000000"/>
                  <w:szCs w:val="18"/>
                </w:rPr>
                <w:t>0.203</w:t>
              </w:r>
            </w:ins>
          </w:p>
        </w:tc>
        <w:tc>
          <w:tcPr>
            <w:tcW w:w="923" w:type="dxa"/>
            <w:tcBorders>
              <w:left w:val="single" w:sz="6" w:space="0" w:color="auto"/>
              <w:right w:val="single" w:sz="6" w:space="0" w:color="auto"/>
            </w:tcBorders>
            <w:vAlign w:val="bottom"/>
          </w:tcPr>
          <w:p w14:paraId="184ADD75" w14:textId="77777777" w:rsidR="00C50A95" w:rsidRPr="0050752F" w:rsidRDefault="00C50A95" w:rsidP="00416506">
            <w:pPr>
              <w:pStyle w:val="tabletext11"/>
              <w:jc w:val="center"/>
              <w:rPr>
                <w:ins w:id="6153" w:author="Author"/>
                <w:rFonts w:cs="Arial"/>
                <w:color w:val="000000"/>
                <w:szCs w:val="18"/>
              </w:rPr>
            </w:pPr>
            <w:ins w:id="6154" w:author="Author">
              <w:r w:rsidRPr="0050752F">
                <w:rPr>
                  <w:rFonts w:cs="Arial"/>
                  <w:color w:val="000000"/>
                  <w:szCs w:val="18"/>
                </w:rPr>
                <w:t>0.143</w:t>
              </w:r>
            </w:ins>
          </w:p>
        </w:tc>
        <w:tc>
          <w:tcPr>
            <w:tcW w:w="922" w:type="dxa"/>
            <w:tcBorders>
              <w:left w:val="single" w:sz="6" w:space="0" w:color="auto"/>
              <w:right w:val="single" w:sz="6" w:space="0" w:color="auto"/>
            </w:tcBorders>
            <w:vAlign w:val="bottom"/>
          </w:tcPr>
          <w:p w14:paraId="0B1E9D2F" w14:textId="77777777" w:rsidR="00C50A95" w:rsidRPr="0050752F" w:rsidRDefault="00C50A95" w:rsidP="00416506">
            <w:pPr>
              <w:pStyle w:val="tabletext11"/>
              <w:jc w:val="center"/>
              <w:rPr>
                <w:ins w:id="6155" w:author="Author"/>
                <w:rFonts w:cs="Arial"/>
                <w:color w:val="000000"/>
                <w:szCs w:val="18"/>
              </w:rPr>
            </w:pPr>
            <w:ins w:id="6156" w:author="Author">
              <w:r w:rsidRPr="0050752F">
                <w:rPr>
                  <w:rFonts w:cs="Arial"/>
                  <w:color w:val="000000"/>
                  <w:szCs w:val="18"/>
                </w:rPr>
                <w:t>0.178</w:t>
              </w:r>
            </w:ins>
          </w:p>
        </w:tc>
        <w:tc>
          <w:tcPr>
            <w:tcW w:w="923" w:type="dxa"/>
            <w:tcBorders>
              <w:left w:val="single" w:sz="6" w:space="0" w:color="auto"/>
              <w:right w:val="single" w:sz="6" w:space="0" w:color="auto"/>
            </w:tcBorders>
            <w:vAlign w:val="bottom"/>
          </w:tcPr>
          <w:p w14:paraId="3080D916" w14:textId="77777777" w:rsidR="00C50A95" w:rsidRPr="0050752F" w:rsidRDefault="00C50A95" w:rsidP="00416506">
            <w:pPr>
              <w:pStyle w:val="tabletext11"/>
              <w:jc w:val="center"/>
              <w:rPr>
                <w:ins w:id="6157" w:author="Author"/>
                <w:rFonts w:cs="Arial"/>
                <w:color w:val="000000"/>
                <w:szCs w:val="18"/>
              </w:rPr>
            </w:pPr>
            <w:ins w:id="6158" w:author="Author">
              <w:r w:rsidRPr="0050752F">
                <w:rPr>
                  <w:rFonts w:cs="Arial"/>
                  <w:color w:val="000000"/>
                  <w:szCs w:val="18"/>
                </w:rPr>
                <w:t>0.125</w:t>
              </w:r>
            </w:ins>
          </w:p>
        </w:tc>
      </w:tr>
      <w:tr w:rsidR="00C50A95" w:rsidRPr="0050752F" w14:paraId="303074AE" w14:textId="77777777" w:rsidTr="00416506">
        <w:trPr>
          <w:trHeight w:val="190"/>
          <w:ins w:id="6159" w:author="Author"/>
        </w:trPr>
        <w:tc>
          <w:tcPr>
            <w:tcW w:w="200" w:type="dxa"/>
            <w:tcBorders>
              <w:top w:val="nil"/>
              <w:left w:val="nil"/>
              <w:bottom w:val="nil"/>
              <w:right w:val="nil"/>
            </w:tcBorders>
          </w:tcPr>
          <w:p w14:paraId="6DD41DFE" w14:textId="77777777" w:rsidR="00C50A95" w:rsidRPr="0050752F" w:rsidRDefault="00C50A95" w:rsidP="00416506">
            <w:pPr>
              <w:pStyle w:val="tabletext11"/>
              <w:rPr>
                <w:ins w:id="6160" w:author="Author"/>
              </w:rPr>
            </w:pPr>
          </w:p>
        </w:tc>
        <w:tc>
          <w:tcPr>
            <w:tcW w:w="210" w:type="dxa"/>
            <w:tcBorders>
              <w:left w:val="single" w:sz="6" w:space="0" w:color="auto"/>
            </w:tcBorders>
          </w:tcPr>
          <w:p w14:paraId="7D8F98CC" w14:textId="77777777" w:rsidR="00C50A95" w:rsidRPr="0050752F" w:rsidRDefault="00C50A95" w:rsidP="00416506">
            <w:pPr>
              <w:pStyle w:val="tabletext11"/>
              <w:jc w:val="right"/>
              <w:rPr>
                <w:ins w:id="6161" w:author="Author"/>
              </w:rPr>
            </w:pPr>
          </w:p>
        </w:tc>
        <w:tc>
          <w:tcPr>
            <w:tcW w:w="900" w:type="dxa"/>
            <w:tcBorders>
              <w:left w:val="nil"/>
              <w:right w:val="single" w:sz="6" w:space="0" w:color="auto"/>
            </w:tcBorders>
            <w:vAlign w:val="bottom"/>
          </w:tcPr>
          <w:p w14:paraId="08E5D04F" w14:textId="77777777" w:rsidR="00C50A95" w:rsidRPr="0050752F" w:rsidRDefault="00C50A95" w:rsidP="00416506">
            <w:pPr>
              <w:pStyle w:val="tabletext11"/>
              <w:jc w:val="right"/>
              <w:rPr>
                <w:ins w:id="6162" w:author="Author"/>
              </w:rPr>
            </w:pPr>
            <w:ins w:id="6163" w:author="Author">
              <w:r w:rsidRPr="0050752F">
                <w:t>10,000</w:t>
              </w:r>
            </w:ins>
          </w:p>
        </w:tc>
        <w:tc>
          <w:tcPr>
            <w:tcW w:w="922" w:type="dxa"/>
            <w:tcBorders>
              <w:left w:val="single" w:sz="6" w:space="0" w:color="auto"/>
              <w:right w:val="single" w:sz="6" w:space="0" w:color="auto"/>
            </w:tcBorders>
            <w:vAlign w:val="bottom"/>
          </w:tcPr>
          <w:p w14:paraId="73752676" w14:textId="77777777" w:rsidR="00C50A95" w:rsidRPr="0050752F" w:rsidRDefault="00C50A95" w:rsidP="00416506">
            <w:pPr>
              <w:pStyle w:val="tabletext11"/>
              <w:jc w:val="center"/>
              <w:rPr>
                <w:ins w:id="6164" w:author="Author"/>
                <w:rFonts w:cs="Arial"/>
                <w:color w:val="000000"/>
                <w:szCs w:val="18"/>
              </w:rPr>
            </w:pPr>
            <w:ins w:id="6165" w:author="Author">
              <w:r w:rsidRPr="0050752F">
                <w:rPr>
                  <w:rFonts w:cs="Arial"/>
                  <w:color w:val="000000"/>
                  <w:szCs w:val="18"/>
                </w:rPr>
                <w:t>0.292</w:t>
              </w:r>
            </w:ins>
          </w:p>
        </w:tc>
        <w:tc>
          <w:tcPr>
            <w:tcW w:w="923" w:type="dxa"/>
            <w:tcBorders>
              <w:left w:val="single" w:sz="6" w:space="0" w:color="auto"/>
              <w:right w:val="single" w:sz="6" w:space="0" w:color="auto"/>
            </w:tcBorders>
            <w:vAlign w:val="bottom"/>
          </w:tcPr>
          <w:p w14:paraId="70516CCF" w14:textId="77777777" w:rsidR="00C50A95" w:rsidRPr="0050752F" w:rsidRDefault="00C50A95" w:rsidP="00416506">
            <w:pPr>
              <w:pStyle w:val="tabletext11"/>
              <w:jc w:val="center"/>
              <w:rPr>
                <w:ins w:id="6166" w:author="Author"/>
                <w:rFonts w:cs="Arial"/>
                <w:color w:val="000000"/>
                <w:szCs w:val="18"/>
              </w:rPr>
            </w:pPr>
            <w:ins w:id="6167" w:author="Author">
              <w:r w:rsidRPr="0050752F">
                <w:rPr>
                  <w:rFonts w:cs="Arial"/>
                  <w:color w:val="000000"/>
                  <w:szCs w:val="18"/>
                </w:rPr>
                <w:t>0.223</w:t>
              </w:r>
            </w:ins>
          </w:p>
        </w:tc>
        <w:tc>
          <w:tcPr>
            <w:tcW w:w="922" w:type="dxa"/>
            <w:tcBorders>
              <w:left w:val="single" w:sz="6" w:space="0" w:color="auto"/>
              <w:right w:val="single" w:sz="6" w:space="0" w:color="auto"/>
            </w:tcBorders>
            <w:vAlign w:val="bottom"/>
          </w:tcPr>
          <w:p w14:paraId="7EC8296C" w14:textId="77777777" w:rsidR="00C50A95" w:rsidRPr="0050752F" w:rsidRDefault="00C50A95" w:rsidP="00416506">
            <w:pPr>
              <w:pStyle w:val="tabletext11"/>
              <w:jc w:val="center"/>
              <w:rPr>
                <w:ins w:id="6168" w:author="Author"/>
                <w:rFonts w:cs="Arial"/>
                <w:color w:val="000000"/>
                <w:szCs w:val="18"/>
              </w:rPr>
            </w:pPr>
            <w:ins w:id="6169" w:author="Author">
              <w:r w:rsidRPr="0050752F">
                <w:rPr>
                  <w:rFonts w:cs="Arial"/>
                  <w:color w:val="000000"/>
                  <w:szCs w:val="18"/>
                </w:rPr>
                <w:t>0.238</w:t>
              </w:r>
            </w:ins>
          </w:p>
        </w:tc>
        <w:tc>
          <w:tcPr>
            <w:tcW w:w="923" w:type="dxa"/>
            <w:tcBorders>
              <w:left w:val="single" w:sz="6" w:space="0" w:color="auto"/>
              <w:right w:val="single" w:sz="6" w:space="0" w:color="auto"/>
            </w:tcBorders>
            <w:vAlign w:val="bottom"/>
          </w:tcPr>
          <w:p w14:paraId="5FEA078C" w14:textId="77777777" w:rsidR="00C50A95" w:rsidRPr="0050752F" w:rsidRDefault="00C50A95" w:rsidP="00416506">
            <w:pPr>
              <w:pStyle w:val="tabletext11"/>
              <w:jc w:val="center"/>
              <w:rPr>
                <w:ins w:id="6170" w:author="Author"/>
                <w:rFonts w:cs="Arial"/>
                <w:color w:val="000000"/>
                <w:szCs w:val="18"/>
              </w:rPr>
            </w:pPr>
            <w:ins w:id="6171" w:author="Author">
              <w:r w:rsidRPr="0050752F">
                <w:rPr>
                  <w:rFonts w:cs="Arial"/>
                  <w:color w:val="000000"/>
                  <w:szCs w:val="18"/>
                </w:rPr>
                <w:t>0.182</w:t>
              </w:r>
            </w:ins>
          </w:p>
        </w:tc>
      </w:tr>
      <w:tr w:rsidR="00C50A95" w:rsidRPr="0050752F" w14:paraId="2858A398" w14:textId="77777777" w:rsidTr="00416506">
        <w:trPr>
          <w:trHeight w:val="190"/>
          <w:ins w:id="6172" w:author="Author"/>
        </w:trPr>
        <w:tc>
          <w:tcPr>
            <w:tcW w:w="200" w:type="dxa"/>
            <w:tcBorders>
              <w:top w:val="nil"/>
              <w:left w:val="nil"/>
              <w:bottom w:val="nil"/>
              <w:right w:val="nil"/>
            </w:tcBorders>
          </w:tcPr>
          <w:p w14:paraId="4DF9037D" w14:textId="77777777" w:rsidR="00C50A95" w:rsidRPr="0050752F" w:rsidRDefault="00C50A95" w:rsidP="00416506">
            <w:pPr>
              <w:pStyle w:val="tabletext11"/>
              <w:rPr>
                <w:ins w:id="6173" w:author="Author"/>
              </w:rPr>
            </w:pPr>
          </w:p>
        </w:tc>
        <w:tc>
          <w:tcPr>
            <w:tcW w:w="210" w:type="dxa"/>
            <w:tcBorders>
              <w:left w:val="single" w:sz="6" w:space="0" w:color="auto"/>
            </w:tcBorders>
          </w:tcPr>
          <w:p w14:paraId="6507A8CD" w14:textId="77777777" w:rsidR="00C50A95" w:rsidRPr="0050752F" w:rsidRDefault="00C50A95" w:rsidP="00416506">
            <w:pPr>
              <w:pStyle w:val="tabletext11"/>
              <w:jc w:val="right"/>
              <w:rPr>
                <w:ins w:id="6174" w:author="Author"/>
              </w:rPr>
            </w:pPr>
          </w:p>
        </w:tc>
        <w:tc>
          <w:tcPr>
            <w:tcW w:w="900" w:type="dxa"/>
            <w:tcBorders>
              <w:left w:val="nil"/>
              <w:right w:val="single" w:sz="6" w:space="0" w:color="auto"/>
            </w:tcBorders>
            <w:vAlign w:val="bottom"/>
          </w:tcPr>
          <w:p w14:paraId="71E3AADE" w14:textId="77777777" w:rsidR="00C50A95" w:rsidRPr="0050752F" w:rsidRDefault="00C50A95" w:rsidP="00416506">
            <w:pPr>
              <w:pStyle w:val="tabletext11"/>
              <w:jc w:val="right"/>
              <w:rPr>
                <w:ins w:id="6175" w:author="Author"/>
              </w:rPr>
            </w:pPr>
            <w:ins w:id="6176" w:author="Author">
              <w:r w:rsidRPr="0050752F">
                <w:t>20,000</w:t>
              </w:r>
            </w:ins>
          </w:p>
        </w:tc>
        <w:tc>
          <w:tcPr>
            <w:tcW w:w="922" w:type="dxa"/>
            <w:tcBorders>
              <w:left w:val="single" w:sz="6" w:space="0" w:color="auto"/>
              <w:right w:val="single" w:sz="6" w:space="0" w:color="auto"/>
            </w:tcBorders>
            <w:vAlign w:val="bottom"/>
          </w:tcPr>
          <w:p w14:paraId="461F0427" w14:textId="77777777" w:rsidR="00C50A95" w:rsidRPr="0050752F" w:rsidRDefault="00C50A95" w:rsidP="00416506">
            <w:pPr>
              <w:pStyle w:val="tabletext11"/>
              <w:jc w:val="center"/>
              <w:rPr>
                <w:ins w:id="6177" w:author="Author"/>
                <w:rFonts w:cs="Arial"/>
                <w:color w:val="000000"/>
                <w:szCs w:val="18"/>
              </w:rPr>
            </w:pPr>
            <w:ins w:id="6178" w:author="Author">
              <w:r w:rsidRPr="0050752F">
                <w:rPr>
                  <w:rFonts w:cs="Arial"/>
                  <w:color w:val="000000"/>
                  <w:szCs w:val="18"/>
                </w:rPr>
                <w:t>0.387</w:t>
              </w:r>
            </w:ins>
          </w:p>
        </w:tc>
        <w:tc>
          <w:tcPr>
            <w:tcW w:w="923" w:type="dxa"/>
            <w:tcBorders>
              <w:left w:val="single" w:sz="6" w:space="0" w:color="auto"/>
              <w:right w:val="single" w:sz="6" w:space="0" w:color="auto"/>
            </w:tcBorders>
            <w:vAlign w:val="bottom"/>
          </w:tcPr>
          <w:p w14:paraId="2EEF2F99" w14:textId="77777777" w:rsidR="00C50A95" w:rsidRPr="0050752F" w:rsidRDefault="00C50A95" w:rsidP="00416506">
            <w:pPr>
              <w:pStyle w:val="tabletext11"/>
              <w:jc w:val="center"/>
              <w:rPr>
                <w:ins w:id="6179" w:author="Author"/>
                <w:rFonts w:cs="Arial"/>
                <w:color w:val="000000"/>
                <w:szCs w:val="18"/>
              </w:rPr>
            </w:pPr>
            <w:ins w:id="6180" w:author="Author">
              <w:r w:rsidRPr="0050752F">
                <w:rPr>
                  <w:rFonts w:cs="Arial"/>
                  <w:color w:val="000000"/>
                  <w:szCs w:val="18"/>
                </w:rPr>
                <w:t>0.313</w:t>
              </w:r>
            </w:ins>
          </w:p>
        </w:tc>
        <w:tc>
          <w:tcPr>
            <w:tcW w:w="922" w:type="dxa"/>
            <w:tcBorders>
              <w:left w:val="single" w:sz="6" w:space="0" w:color="auto"/>
              <w:right w:val="single" w:sz="6" w:space="0" w:color="auto"/>
            </w:tcBorders>
            <w:vAlign w:val="bottom"/>
          </w:tcPr>
          <w:p w14:paraId="2901DBD9" w14:textId="77777777" w:rsidR="00C50A95" w:rsidRPr="0050752F" w:rsidRDefault="00C50A95" w:rsidP="00416506">
            <w:pPr>
              <w:pStyle w:val="tabletext11"/>
              <w:jc w:val="center"/>
              <w:rPr>
                <w:ins w:id="6181" w:author="Author"/>
                <w:rFonts w:cs="Arial"/>
                <w:color w:val="000000"/>
                <w:szCs w:val="18"/>
              </w:rPr>
            </w:pPr>
            <w:ins w:id="6182" w:author="Author">
              <w:r w:rsidRPr="0050752F">
                <w:rPr>
                  <w:rFonts w:cs="Arial"/>
                  <w:color w:val="000000"/>
                  <w:szCs w:val="18"/>
                </w:rPr>
                <w:t>0.278</w:t>
              </w:r>
            </w:ins>
          </w:p>
        </w:tc>
        <w:tc>
          <w:tcPr>
            <w:tcW w:w="923" w:type="dxa"/>
            <w:tcBorders>
              <w:left w:val="single" w:sz="6" w:space="0" w:color="auto"/>
              <w:right w:val="single" w:sz="6" w:space="0" w:color="auto"/>
            </w:tcBorders>
            <w:vAlign w:val="bottom"/>
          </w:tcPr>
          <w:p w14:paraId="475BD073" w14:textId="77777777" w:rsidR="00C50A95" w:rsidRPr="0050752F" w:rsidRDefault="00C50A95" w:rsidP="00416506">
            <w:pPr>
              <w:pStyle w:val="tabletext11"/>
              <w:jc w:val="center"/>
              <w:rPr>
                <w:ins w:id="6183" w:author="Author"/>
                <w:rFonts w:cs="Arial"/>
                <w:color w:val="000000"/>
                <w:szCs w:val="18"/>
              </w:rPr>
            </w:pPr>
            <w:ins w:id="6184" w:author="Author">
              <w:r w:rsidRPr="0050752F">
                <w:rPr>
                  <w:rFonts w:cs="Arial"/>
                  <w:color w:val="000000"/>
                  <w:szCs w:val="18"/>
                </w:rPr>
                <w:t>0.230</w:t>
              </w:r>
            </w:ins>
          </w:p>
        </w:tc>
      </w:tr>
      <w:tr w:rsidR="00C50A95" w:rsidRPr="0050752F" w14:paraId="5863ADA2" w14:textId="77777777" w:rsidTr="00416506">
        <w:trPr>
          <w:trHeight w:val="190"/>
          <w:ins w:id="6185" w:author="Author"/>
        </w:trPr>
        <w:tc>
          <w:tcPr>
            <w:tcW w:w="200" w:type="dxa"/>
            <w:tcBorders>
              <w:top w:val="nil"/>
              <w:left w:val="nil"/>
              <w:bottom w:val="nil"/>
              <w:right w:val="nil"/>
            </w:tcBorders>
          </w:tcPr>
          <w:p w14:paraId="6B88D38F" w14:textId="77777777" w:rsidR="00C50A95" w:rsidRPr="0050752F" w:rsidRDefault="00C50A95" w:rsidP="00416506">
            <w:pPr>
              <w:pStyle w:val="tabletext11"/>
              <w:rPr>
                <w:ins w:id="6186" w:author="Author"/>
              </w:rPr>
            </w:pPr>
          </w:p>
        </w:tc>
        <w:tc>
          <w:tcPr>
            <w:tcW w:w="210" w:type="dxa"/>
            <w:tcBorders>
              <w:left w:val="single" w:sz="6" w:space="0" w:color="auto"/>
            </w:tcBorders>
          </w:tcPr>
          <w:p w14:paraId="7B2910E1" w14:textId="77777777" w:rsidR="00C50A95" w:rsidRPr="0050752F" w:rsidRDefault="00C50A95" w:rsidP="00416506">
            <w:pPr>
              <w:pStyle w:val="tabletext11"/>
              <w:jc w:val="right"/>
              <w:rPr>
                <w:ins w:id="6187" w:author="Author"/>
              </w:rPr>
            </w:pPr>
          </w:p>
        </w:tc>
        <w:tc>
          <w:tcPr>
            <w:tcW w:w="900" w:type="dxa"/>
            <w:tcBorders>
              <w:left w:val="nil"/>
              <w:right w:val="single" w:sz="6" w:space="0" w:color="auto"/>
            </w:tcBorders>
            <w:vAlign w:val="bottom"/>
          </w:tcPr>
          <w:p w14:paraId="7179725C" w14:textId="77777777" w:rsidR="00C50A95" w:rsidRPr="0050752F" w:rsidRDefault="00C50A95" w:rsidP="00416506">
            <w:pPr>
              <w:pStyle w:val="tabletext11"/>
              <w:jc w:val="right"/>
              <w:rPr>
                <w:ins w:id="6188" w:author="Author"/>
              </w:rPr>
            </w:pPr>
            <w:ins w:id="6189" w:author="Author">
              <w:r w:rsidRPr="0050752F">
                <w:t>25,000</w:t>
              </w:r>
            </w:ins>
          </w:p>
        </w:tc>
        <w:tc>
          <w:tcPr>
            <w:tcW w:w="922" w:type="dxa"/>
            <w:tcBorders>
              <w:left w:val="single" w:sz="6" w:space="0" w:color="auto"/>
              <w:right w:val="single" w:sz="6" w:space="0" w:color="auto"/>
            </w:tcBorders>
            <w:vAlign w:val="bottom"/>
          </w:tcPr>
          <w:p w14:paraId="5B251F8B" w14:textId="77777777" w:rsidR="00C50A95" w:rsidRPr="0050752F" w:rsidRDefault="00C50A95" w:rsidP="00416506">
            <w:pPr>
              <w:pStyle w:val="tabletext11"/>
              <w:jc w:val="center"/>
              <w:rPr>
                <w:ins w:id="6190" w:author="Author"/>
                <w:rFonts w:cs="Arial"/>
                <w:color w:val="000000"/>
                <w:szCs w:val="18"/>
              </w:rPr>
            </w:pPr>
            <w:ins w:id="6191" w:author="Author">
              <w:r w:rsidRPr="0050752F">
                <w:rPr>
                  <w:rFonts w:cs="Arial"/>
                  <w:color w:val="000000"/>
                  <w:szCs w:val="18"/>
                </w:rPr>
                <w:t>0.419</w:t>
              </w:r>
            </w:ins>
          </w:p>
        </w:tc>
        <w:tc>
          <w:tcPr>
            <w:tcW w:w="923" w:type="dxa"/>
            <w:tcBorders>
              <w:left w:val="single" w:sz="6" w:space="0" w:color="auto"/>
              <w:right w:val="single" w:sz="6" w:space="0" w:color="auto"/>
            </w:tcBorders>
            <w:vAlign w:val="bottom"/>
          </w:tcPr>
          <w:p w14:paraId="3A37F588" w14:textId="77777777" w:rsidR="00C50A95" w:rsidRPr="0050752F" w:rsidRDefault="00C50A95" w:rsidP="00416506">
            <w:pPr>
              <w:pStyle w:val="tabletext11"/>
              <w:jc w:val="center"/>
              <w:rPr>
                <w:ins w:id="6192" w:author="Author"/>
                <w:rFonts w:cs="Arial"/>
                <w:color w:val="000000"/>
                <w:szCs w:val="18"/>
              </w:rPr>
            </w:pPr>
            <w:ins w:id="6193" w:author="Author">
              <w:r w:rsidRPr="0050752F">
                <w:rPr>
                  <w:rFonts w:cs="Arial"/>
                  <w:color w:val="000000"/>
                  <w:szCs w:val="18"/>
                </w:rPr>
                <w:t>0.344</w:t>
              </w:r>
            </w:ins>
          </w:p>
        </w:tc>
        <w:tc>
          <w:tcPr>
            <w:tcW w:w="922" w:type="dxa"/>
            <w:tcBorders>
              <w:left w:val="single" w:sz="6" w:space="0" w:color="auto"/>
              <w:right w:val="single" w:sz="6" w:space="0" w:color="auto"/>
            </w:tcBorders>
            <w:vAlign w:val="bottom"/>
          </w:tcPr>
          <w:p w14:paraId="0FD33AAD" w14:textId="77777777" w:rsidR="00C50A95" w:rsidRPr="0050752F" w:rsidRDefault="00C50A95" w:rsidP="00416506">
            <w:pPr>
              <w:pStyle w:val="tabletext11"/>
              <w:jc w:val="center"/>
              <w:rPr>
                <w:ins w:id="6194" w:author="Author"/>
                <w:rFonts w:cs="Arial"/>
                <w:color w:val="000000"/>
                <w:szCs w:val="18"/>
              </w:rPr>
            </w:pPr>
            <w:ins w:id="6195" w:author="Author">
              <w:r w:rsidRPr="0050752F">
                <w:rPr>
                  <w:rFonts w:cs="Arial"/>
                  <w:color w:val="000000"/>
                  <w:szCs w:val="18"/>
                </w:rPr>
                <w:t>0.286</w:t>
              </w:r>
            </w:ins>
          </w:p>
        </w:tc>
        <w:tc>
          <w:tcPr>
            <w:tcW w:w="923" w:type="dxa"/>
            <w:tcBorders>
              <w:left w:val="single" w:sz="6" w:space="0" w:color="auto"/>
              <w:right w:val="single" w:sz="6" w:space="0" w:color="auto"/>
            </w:tcBorders>
            <w:vAlign w:val="bottom"/>
          </w:tcPr>
          <w:p w14:paraId="357EB146" w14:textId="77777777" w:rsidR="00C50A95" w:rsidRPr="0050752F" w:rsidRDefault="00C50A95" w:rsidP="00416506">
            <w:pPr>
              <w:pStyle w:val="tabletext11"/>
              <w:jc w:val="center"/>
              <w:rPr>
                <w:ins w:id="6196" w:author="Author"/>
                <w:rFonts w:cs="Arial"/>
                <w:color w:val="000000"/>
                <w:szCs w:val="18"/>
              </w:rPr>
            </w:pPr>
            <w:ins w:id="6197" w:author="Author">
              <w:r w:rsidRPr="0050752F">
                <w:rPr>
                  <w:rFonts w:cs="Arial"/>
                  <w:color w:val="000000"/>
                  <w:szCs w:val="18"/>
                </w:rPr>
                <w:t>0.242</w:t>
              </w:r>
            </w:ins>
          </w:p>
        </w:tc>
      </w:tr>
      <w:tr w:rsidR="00C50A95" w:rsidRPr="0050752F" w14:paraId="0D436AE2" w14:textId="77777777" w:rsidTr="00416506">
        <w:trPr>
          <w:trHeight w:val="190"/>
          <w:ins w:id="6198" w:author="Author"/>
        </w:trPr>
        <w:tc>
          <w:tcPr>
            <w:tcW w:w="200" w:type="dxa"/>
            <w:tcBorders>
              <w:top w:val="nil"/>
              <w:left w:val="nil"/>
              <w:bottom w:val="nil"/>
              <w:right w:val="nil"/>
            </w:tcBorders>
          </w:tcPr>
          <w:p w14:paraId="03090C94" w14:textId="77777777" w:rsidR="00C50A95" w:rsidRPr="0050752F" w:rsidRDefault="00C50A95" w:rsidP="00416506">
            <w:pPr>
              <w:pStyle w:val="tabletext11"/>
              <w:rPr>
                <w:ins w:id="6199" w:author="Author"/>
              </w:rPr>
            </w:pPr>
          </w:p>
        </w:tc>
        <w:tc>
          <w:tcPr>
            <w:tcW w:w="210" w:type="dxa"/>
            <w:tcBorders>
              <w:left w:val="single" w:sz="6" w:space="0" w:color="auto"/>
            </w:tcBorders>
          </w:tcPr>
          <w:p w14:paraId="0D342C63" w14:textId="77777777" w:rsidR="00C50A95" w:rsidRPr="0050752F" w:rsidRDefault="00C50A95" w:rsidP="00416506">
            <w:pPr>
              <w:pStyle w:val="tabletext11"/>
              <w:jc w:val="right"/>
              <w:rPr>
                <w:ins w:id="6200" w:author="Author"/>
              </w:rPr>
            </w:pPr>
          </w:p>
        </w:tc>
        <w:tc>
          <w:tcPr>
            <w:tcW w:w="900" w:type="dxa"/>
            <w:tcBorders>
              <w:left w:val="nil"/>
              <w:right w:val="single" w:sz="6" w:space="0" w:color="auto"/>
            </w:tcBorders>
            <w:vAlign w:val="bottom"/>
          </w:tcPr>
          <w:p w14:paraId="2597824C" w14:textId="77777777" w:rsidR="00C50A95" w:rsidRPr="0050752F" w:rsidRDefault="00C50A95" w:rsidP="00416506">
            <w:pPr>
              <w:pStyle w:val="tabletext11"/>
              <w:jc w:val="right"/>
              <w:rPr>
                <w:ins w:id="6201" w:author="Author"/>
              </w:rPr>
            </w:pPr>
            <w:ins w:id="6202" w:author="Author">
              <w:r w:rsidRPr="0050752F">
                <w:t>50,000</w:t>
              </w:r>
            </w:ins>
          </w:p>
        </w:tc>
        <w:tc>
          <w:tcPr>
            <w:tcW w:w="922" w:type="dxa"/>
            <w:tcBorders>
              <w:left w:val="single" w:sz="6" w:space="0" w:color="auto"/>
              <w:right w:val="single" w:sz="6" w:space="0" w:color="auto"/>
            </w:tcBorders>
            <w:vAlign w:val="bottom"/>
          </w:tcPr>
          <w:p w14:paraId="406E6E26" w14:textId="77777777" w:rsidR="00C50A95" w:rsidRPr="0050752F" w:rsidRDefault="00C50A95" w:rsidP="00416506">
            <w:pPr>
              <w:pStyle w:val="tabletext11"/>
              <w:jc w:val="center"/>
              <w:rPr>
                <w:ins w:id="6203" w:author="Author"/>
                <w:rFonts w:cs="Arial"/>
                <w:color w:val="000000"/>
                <w:szCs w:val="18"/>
              </w:rPr>
            </w:pPr>
            <w:ins w:id="6204" w:author="Author">
              <w:r w:rsidRPr="0050752F">
                <w:rPr>
                  <w:rFonts w:cs="Arial"/>
                  <w:color w:val="000000"/>
                  <w:szCs w:val="18"/>
                </w:rPr>
                <w:t>0.525</w:t>
              </w:r>
            </w:ins>
          </w:p>
        </w:tc>
        <w:tc>
          <w:tcPr>
            <w:tcW w:w="923" w:type="dxa"/>
            <w:tcBorders>
              <w:left w:val="single" w:sz="6" w:space="0" w:color="auto"/>
              <w:right w:val="single" w:sz="6" w:space="0" w:color="auto"/>
            </w:tcBorders>
            <w:vAlign w:val="bottom"/>
          </w:tcPr>
          <w:p w14:paraId="67847C82" w14:textId="77777777" w:rsidR="00C50A95" w:rsidRPr="0050752F" w:rsidRDefault="00C50A95" w:rsidP="00416506">
            <w:pPr>
              <w:pStyle w:val="tabletext11"/>
              <w:jc w:val="center"/>
              <w:rPr>
                <w:ins w:id="6205" w:author="Author"/>
                <w:rFonts w:cs="Arial"/>
                <w:color w:val="000000"/>
                <w:szCs w:val="18"/>
              </w:rPr>
            </w:pPr>
            <w:ins w:id="6206" w:author="Author">
              <w:r w:rsidRPr="0050752F">
                <w:rPr>
                  <w:rFonts w:cs="Arial"/>
                  <w:color w:val="000000"/>
                  <w:szCs w:val="18"/>
                </w:rPr>
                <w:t>0.451</w:t>
              </w:r>
            </w:ins>
          </w:p>
        </w:tc>
        <w:tc>
          <w:tcPr>
            <w:tcW w:w="922" w:type="dxa"/>
            <w:tcBorders>
              <w:left w:val="single" w:sz="6" w:space="0" w:color="auto"/>
              <w:right w:val="single" w:sz="6" w:space="0" w:color="auto"/>
            </w:tcBorders>
            <w:vAlign w:val="bottom"/>
          </w:tcPr>
          <w:p w14:paraId="60A98182" w14:textId="77777777" w:rsidR="00C50A95" w:rsidRPr="0050752F" w:rsidRDefault="00C50A95" w:rsidP="00416506">
            <w:pPr>
              <w:pStyle w:val="tabletext11"/>
              <w:jc w:val="center"/>
              <w:rPr>
                <w:ins w:id="6207" w:author="Author"/>
                <w:rFonts w:cs="Arial"/>
                <w:color w:val="000000"/>
                <w:szCs w:val="18"/>
              </w:rPr>
            </w:pPr>
            <w:ins w:id="6208" w:author="Author">
              <w:r w:rsidRPr="0050752F">
                <w:rPr>
                  <w:rFonts w:cs="Arial"/>
                  <w:color w:val="000000"/>
                  <w:szCs w:val="18"/>
                </w:rPr>
                <w:t>0.302</w:t>
              </w:r>
            </w:ins>
          </w:p>
        </w:tc>
        <w:tc>
          <w:tcPr>
            <w:tcW w:w="923" w:type="dxa"/>
            <w:tcBorders>
              <w:left w:val="single" w:sz="6" w:space="0" w:color="auto"/>
              <w:right w:val="single" w:sz="6" w:space="0" w:color="auto"/>
            </w:tcBorders>
            <w:vAlign w:val="bottom"/>
          </w:tcPr>
          <w:p w14:paraId="61DA42D9" w14:textId="77777777" w:rsidR="00C50A95" w:rsidRPr="0050752F" w:rsidRDefault="00C50A95" w:rsidP="00416506">
            <w:pPr>
              <w:pStyle w:val="tabletext11"/>
              <w:jc w:val="center"/>
              <w:rPr>
                <w:ins w:id="6209" w:author="Author"/>
                <w:rFonts w:cs="Arial"/>
                <w:color w:val="000000"/>
                <w:szCs w:val="18"/>
              </w:rPr>
            </w:pPr>
            <w:ins w:id="6210" w:author="Author">
              <w:r w:rsidRPr="0050752F">
                <w:rPr>
                  <w:rFonts w:cs="Arial"/>
                  <w:color w:val="000000"/>
                  <w:szCs w:val="18"/>
                </w:rPr>
                <w:t>0.269</w:t>
              </w:r>
            </w:ins>
          </w:p>
        </w:tc>
      </w:tr>
      <w:tr w:rsidR="00C50A95" w:rsidRPr="0050752F" w14:paraId="66C969DF" w14:textId="77777777" w:rsidTr="00416506">
        <w:trPr>
          <w:trHeight w:val="190"/>
          <w:ins w:id="6211" w:author="Author"/>
        </w:trPr>
        <w:tc>
          <w:tcPr>
            <w:tcW w:w="200" w:type="dxa"/>
            <w:tcBorders>
              <w:top w:val="nil"/>
              <w:left w:val="nil"/>
              <w:bottom w:val="nil"/>
              <w:right w:val="nil"/>
            </w:tcBorders>
          </w:tcPr>
          <w:p w14:paraId="6E6810BA" w14:textId="77777777" w:rsidR="00C50A95" w:rsidRPr="0050752F" w:rsidRDefault="00C50A95" w:rsidP="00416506">
            <w:pPr>
              <w:pStyle w:val="tabletext11"/>
              <w:rPr>
                <w:ins w:id="6212" w:author="Author"/>
              </w:rPr>
            </w:pPr>
          </w:p>
        </w:tc>
        <w:tc>
          <w:tcPr>
            <w:tcW w:w="210" w:type="dxa"/>
            <w:tcBorders>
              <w:left w:val="single" w:sz="6" w:space="0" w:color="auto"/>
            </w:tcBorders>
          </w:tcPr>
          <w:p w14:paraId="2956AB5B" w14:textId="77777777" w:rsidR="00C50A95" w:rsidRPr="0050752F" w:rsidRDefault="00C50A95" w:rsidP="00416506">
            <w:pPr>
              <w:pStyle w:val="tabletext11"/>
              <w:jc w:val="right"/>
              <w:rPr>
                <w:ins w:id="6213" w:author="Author"/>
              </w:rPr>
            </w:pPr>
          </w:p>
        </w:tc>
        <w:tc>
          <w:tcPr>
            <w:tcW w:w="900" w:type="dxa"/>
            <w:tcBorders>
              <w:left w:val="nil"/>
              <w:right w:val="single" w:sz="6" w:space="0" w:color="auto"/>
            </w:tcBorders>
            <w:vAlign w:val="bottom"/>
          </w:tcPr>
          <w:p w14:paraId="7CF8783A" w14:textId="77777777" w:rsidR="00C50A95" w:rsidRPr="0050752F" w:rsidRDefault="00C50A95" w:rsidP="00416506">
            <w:pPr>
              <w:pStyle w:val="tabletext11"/>
              <w:jc w:val="right"/>
              <w:rPr>
                <w:ins w:id="6214" w:author="Author"/>
              </w:rPr>
            </w:pPr>
            <w:ins w:id="6215" w:author="Author">
              <w:r w:rsidRPr="0050752F">
                <w:t>75,000</w:t>
              </w:r>
            </w:ins>
          </w:p>
        </w:tc>
        <w:tc>
          <w:tcPr>
            <w:tcW w:w="922" w:type="dxa"/>
            <w:tcBorders>
              <w:left w:val="single" w:sz="6" w:space="0" w:color="auto"/>
              <w:right w:val="single" w:sz="6" w:space="0" w:color="auto"/>
            </w:tcBorders>
            <w:vAlign w:val="bottom"/>
          </w:tcPr>
          <w:p w14:paraId="632955C9" w14:textId="77777777" w:rsidR="00C50A95" w:rsidRPr="0050752F" w:rsidRDefault="00C50A95" w:rsidP="00416506">
            <w:pPr>
              <w:pStyle w:val="tabletext11"/>
              <w:jc w:val="center"/>
              <w:rPr>
                <w:ins w:id="6216" w:author="Author"/>
                <w:rFonts w:cs="Arial"/>
                <w:color w:val="000000"/>
                <w:szCs w:val="18"/>
              </w:rPr>
            </w:pPr>
            <w:ins w:id="6217" w:author="Author">
              <w:r w:rsidRPr="0050752F">
                <w:rPr>
                  <w:rFonts w:cs="Arial"/>
                  <w:color w:val="000000"/>
                  <w:szCs w:val="18"/>
                </w:rPr>
                <w:t>0.586</w:t>
              </w:r>
            </w:ins>
          </w:p>
        </w:tc>
        <w:tc>
          <w:tcPr>
            <w:tcW w:w="923" w:type="dxa"/>
            <w:tcBorders>
              <w:left w:val="single" w:sz="6" w:space="0" w:color="auto"/>
              <w:right w:val="single" w:sz="6" w:space="0" w:color="auto"/>
            </w:tcBorders>
            <w:vAlign w:val="bottom"/>
          </w:tcPr>
          <w:p w14:paraId="43CCDEA7" w14:textId="77777777" w:rsidR="00C50A95" w:rsidRPr="0050752F" w:rsidRDefault="00C50A95" w:rsidP="00416506">
            <w:pPr>
              <w:pStyle w:val="tabletext11"/>
              <w:jc w:val="center"/>
              <w:rPr>
                <w:ins w:id="6218" w:author="Author"/>
                <w:rFonts w:cs="Arial"/>
                <w:color w:val="000000"/>
                <w:szCs w:val="18"/>
              </w:rPr>
            </w:pPr>
            <w:ins w:id="6219" w:author="Author">
              <w:r w:rsidRPr="0050752F">
                <w:rPr>
                  <w:rFonts w:cs="Arial"/>
                  <w:color w:val="000000"/>
                  <w:szCs w:val="18"/>
                </w:rPr>
                <w:t>0.520</w:t>
              </w:r>
            </w:ins>
          </w:p>
        </w:tc>
        <w:tc>
          <w:tcPr>
            <w:tcW w:w="922" w:type="dxa"/>
            <w:tcBorders>
              <w:left w:val="single" w:sz="6" w:space="0" w:color="auto"/>
              <w:right w:val="single" w:sz="6" w:space="0" w:color="auto"/>
            </w:tcBorders>
            <w:vAlign w:val="bottom"/>
          </w:tcPr>
          <w:p w14:paraId="25869652" w14:textId="77777777" w:rsidR="00C50A95" w:rsidRPr="0050752F" w:rsidRDefault="00C50A95" w:rsidP="00416506">
            <w:pPr>
              <w:pStyle w:val="tabletext11"/>
              <w:jc w:val="center"/>
              <w:rPr>
                <w:ins w:id="6220" w:author="Author"/>
                <w:rFonts w:cs="Arial"/>
                <w:color w:val="000000"/>
                <w:szCs w:val="18"/>
              </w:rPr>
            </w:pPr>
            <w:ins w:id="6221" w:author="Author">
              <w:r w:rsidRPr="0050752F">
                <w:rPr>
                  <w:rFonts w:cs="Arial"/>
                  <w:color w:val="000000"/>
                  <w:szCs w:val="18"/>
                </w:rPr>
                <w:t>0.306</w:t>
              </w:r>
            </w:ins>
          </w:p>
        </w:tc>
        <w:tc>
          <w:tcPr>
            <w:tcW w:w="923" w:type="dxa"/>
            <w:tcBorders>
              <w:left w:val="single" w:sz="6" w:space="0" w:color="auto"/>
              <w:right w:val="single" w:sz="6" w:space="0" w:color="auto"/>
            </w:tcBorders>
            <w:vAlign w:val="bottom"/>
          </w:tcPr>
          <w:p w14:paraId="37417F9D" w14:textId="77777777" w:rsidR="00C50A95" w:rsidRPr="0050752F" w:rsidRDefault="00C50A95" w:rsidP="00416506">
            <w:pPr>
              <w:pStyle w:val="tabletext11"/>
              <w:jc w:val="center"/>
              <w:rPr>
                <w:ins w:id="6222" w:author="Author"/>
                <w:rFonts w:cs="Arial"/>
                <w:color w:val="000000"/>
                <w:szCs w:val="18"/>
              </w:rPr>
            </w:pPr>
            <w:ins w:id="6223" w:author="Author">
              <w:r w:rsidRPr="0050752F">
                <w:rPr>
                  <w:rFonts w:cs="Arial"/>
                  <w:color w:val="000000"/>
                  <w:szCs w:val="18"/>
                </w:rPr>
                <w:t>0.279</w:t>
              </w:r>
            </w:ins>
          </w:p>
        </w:tc>
      </w:tr>
      <w:tr w:rsidR="00C50A95" w:rsidRPr="0050752F" w14:paraId="263EC0F5" w14:textId="77777777" w:rsidTr="00416506">
        <w:trPr>
          <w:trHeight w:val="190"/>
          <w:ins w:id="6224" w:author="Author"/>
        </w:trPr>
        <w:tc>
          <w:tcPr>
            <w:tcW w:w="200" w:type="dxa"/>
            <w:tcBorders>
              <w:top w:val="nil"/>
              <w:left w:val="nil"/>
              <w:bottom w:val="nil"/>
              <w:right w:val="nil"/>
            </w:tcBorders>
          </w:tcPr>
          <w:p w14:paraId="57EF86EC" w14:textId="77777777" w:rsidR="00C50A95" w:rsidRPr="0050752F" w:rsidRDefault="00C50A95" w:rsidP="00416506">
            <w:pPr>
              <w:pStyle w:val="tabletext11"/>
              <w:rPr>
                <w:ins w:id="6225" w:author="Author"/>
              </w:rPr>
            </w:pPr>
          </w:p>
        </w:tc>
        <w:tc>
          <w:tcPr>
            <w:tcW w:w="210" w:type="dxa"/>
            <w:tcBorders>
              <w:left w:val="single" w:sz="6" w:space="0" w:color="auto"/>
              <w:bottom w:val="single" w:sz="6" w:space="0" w:color="auto"/>
            </w:tcBorders>
          </w:tcPr>
          <w:p w14:paraId="1B17EFB1" w14:textId="77777777" w:rsidR="00C50A95" w:rsidRPr="0050752F" w:rsidRDefault="00C50A95" w:rsidP="00416506">
            <w:pPr>
              <w:pStyle w:val="tabletext11"/>
              <w:jc w:val="right"/>
              <w:rPr>
                <w:ins w:id="6226" w:author="Author"/>
              </w:rPr>
            </w:pPr>
          </w:p>
        </w:tc>
        <w:tc>
          <w:tcPr>
            <w:tcW w:w="900" w:type="dxa"/>
            <w:tcBorders>
              <w:left w:val="nil"/>
              <w:bottom w:val="single" w:sz="6" w:space="0" w:color="auto"/>
              <w:right w:val="single" w:sz="6" w:space="0" w:color="auto"/>
            </w:tcBorders>
            <w:vAlign w:val="bottom"/>
          </w:tcPr>
          <w:p w14:paraId="0053189F" w14:textId="77777777" w:rsidR="00C50A95" w:rsidRPr="0050752F" w:rsidRDefault="00C50A95" w:rsidP="00416506">
            <w:pPr>
              <w:pStyle w:val="tabletext11"/>
              <w:jc w:val="right"/>
              <w:rPr>
                <w:ins w:id="6227" w:author="Author"/>
              </w:rPr>
            </w:pPr>
            <w:ins w:id="6228" w:author="Author">
              <w:r w:rsidRPr="0050752F">
                <w:t>100,000</w:t>
              </w:r>
            </w:ins>
          </w:p>
        </w:tc>
        <w:tc>
          <w:tcPr>
            <w:tcW w:w="922" w:type="dxa"/>
            <w:tcBorders>
              <w:left w:val="single" w:sz="6" w:space="0" w:color="auto"/>
              <w:bottom w:val="single" w:sz="6" w:space="0" w:color="auto"/>
              <w:right w:val="single" w:sz="6" w:space="0" w:color="auto"/>
            </w:tcBorders>
            <w:vAlign w:val="bottom"/>
          </w:tcPr>
          <w:p w14:paraId="0EE42B89" w14:textId="77777777" w:rsidR="00C50A95" w:rsidRPr="0050752F" w:rsidRDefault="00C50A95" w:rsidP="00416506">
            <w:pPr>
              <w:pStyle w:val="tabletext11"/>
              <w:jc w:val="center"/>
              <w:rPr>
                <w:ins w:id="6229" w:author="Author"/>
                <w:rFonts w:cs="Arial"/>
                <w:color w:val="000000"/>
                <w:szCs w:val="18"/>
              </w:rPr>
            </w:pPr>
            <w:ins w:id="6230" w:author="Author">
              <w:r w:rsidRPr="0050752F">
                <w:rPr>
                  <w:rFonts w:cs="Arial"/>
                  <w:color w:val="000000"/>
                  <w:szCs w:val="18"/>
                </w:rPr>
                <w:t>0.629</w:t>
              </w:r>
            </w:ins>
          </w:p>
        </w:tc>
        <w:tc>
          <w:tcPr>
            <w:tcW w:w="923" w:type="dxa"/>
            <w:tcBorders>
              <w:left w:val="single" w:sz="6" w:space="0" w:color="auto"/>
              <w:bottom w:val="single" w:sz="6" w:space="0" w:color="auto"/>
              <w:right w:val="single" w:sz="6" w:space="0" w:color="auto"/>
            </w:tcBorders>
            <w:vAlign w:val="bottom"/>
          </w:tcPr>
          <w:p w14:paraId="6266DAD8" w14:textId="77777777" w:rsidR="00C50A95" w:rsidRPr="0050752F" w:rsidRDefault="00C50A95" w:rsidP="00416506">
            <w:pPr>
              <w:pStyle w:val="tabletext11"/>
              <w:jc w:val="center"/>
              <w:rPr>
                <w:ins w:id="6231" w:author="Author"/>
                <w:rFonts w:cs="Arial"/>
                <w:color w:val="000000"/>
                <w:szCs w:val="18"/>
              </w:rPr>
            </w:pPr>
            <w:ins w:id="6232" w:author="Author">
              <w:r w:rsidRPr="0050752F">
                <w:rPr>
                  <w:rFonts w:cs="Arial"/>
                  <w:color w:val="000000"/>
                  <w:szCs w:val="18"/>
                </w:rPr>
                <w:t>0.571</w:t>
              </w:r>
            </w:ins>
          </w:p>
        </w:tc>
        <w:tc>
          <w:tcPr>
            <w:tcW w:w="922" w:type="dxa"/>
            <w:tcBorders>
              <w:left w:val="single" w:sz="6" w:space="0" w:color="auto"/>
              <w:bottom w:val="single" w:sz="6" w:space="0" w:color="auto"/>
              <w:right w:val="single" w:sz="6" w:space="0" w:color="auto"/>
            </w:tcBorders>
            <w:vAlign w:val="bottom"/>
          </w:tcPr>
          <w:p w14:paraId="1EE681E5" w14:textId="77777777" w:rsidR="00C50A95" w:rsidRPr="0050752F" w:rsidRDefault="00C50A95" w:rsidP="00416506">
            <w:pPr>
              <w:pStyle w:val="tabletext11"/>
              <w:jc w:val="center"/>
              <w:rPr>
                <w:ins w:id="6233" w:author="Author"/>
                <w:rFonts w:cs="Arial"/>
                <w:color w:val="000000"/>
                <w:szCs w:val="18"/>
              </w:rPr>
            </w:pPr>
            <w:ins w:id="6234" w:author="Author">
              <w:r w:rsidRPr="0050752F">
                <w:rPr>
                  <w:rFonts w:cs="Arial"/>
                  <w:color w:val="000000"/>
                  <w:szCs w:val="18"/>
                </w:rPr>
                <w:t>0.308</w:t>
              </w:r>
            </w:ins>
          </w:p>
        </w:tc>
        <w:tc>
          <w:tcPr>
            <w:tcW w:w="923" w:type="dxa"/>
            <w:tcBorders>
              <w:left w:val="single" w:sz="6" w:space="0" w:color="auto"/>
              <w:bottom w:val="single" w:sz="6" w:space="0" w:color="auto"/>
              <w:right w:val="single" w:sz="6" w:space="0" w:color="auto"/>
            </w:tcBorders>
            <w:vAlign w:val="bottom"/>
          </w:tcPr>
          <w:p w14:paraId="0C11E9B0" w14:textId="77777777" w:rsidR="00C50A95" w:rsidRPr="0050752F" w:rsidRDefault="00C50A95" w:rsidP="00416506">
            <w:pPr>
              <w:pStyle w:val="tabletext11"/>
              <w:jc w:val="center"/>
              <w:rPr>
                <w:ins w:id="6235" w:author="Author"/>
                <w:rFonts w:cs="Arial"/>
                <w:color w:val="000000"/>
                <w:szCs w:val="18"/>
              </w:rPr>
            </w:pPr>
            <w:ins w:id="6236" w:author="Author">
              <w:r w:rsidRPr="0050752F">
                <w:rPr>
                  <w:rFonts w:cs="Arial"/>
                  <w:color w:val="000000"/>
                  <w:szCs w:val="18"/>
                </w:rPr>
                <w:t>0.284</w:t>
              </w:r>
            </w:ins>
          </w:p>
        </w:tc>
      </w:tr>
    </w:tbl>
    <w:p w14:paraId="507D3D70" w14:textId="77777777" w:rsidR="00C50A95" w:rsidRPr="0050752F" w:rsidRDefault="00C50A95" w:rsidP="00C50A95">
      <w:pPr>
        <w:pStyle w:val="tablecaption"/>
        <w:rPr>
          <w:ins w:id="6237" w:author="Author"/>
        </w:rPr>
      </w:pPr>
      <w:ins w:id="6238" w:author="Author">
        <w:r w:rsidRPr="0050752F">
          <w:t>Table 298.A.2. Liability Deductible Discount Factors</w:t>
        </w:r>
      </w:ins>
    </w:p>
    <w:p w14:paraId="6FAAC1A2" w14:textId="77777777" w:rsidR="00C50A95" w:rsidRPr="0050752F" w:rsidRDefault="00C50A95" w:rsidP="00C50A95">
      <w:pPr>
        <w:pStyle w:val="isonormal"/>
        <w:rPr>
          <w:ins w:id="6239" w:author="Author"/>
        </w:rPr>
      </w:pPr>
    </w:p>
    <w:p w14:paraId="04D35CCA" w14:textId="77777777" w:rsidR="00C50A95" w:rsidRPr="0050752F" w:rsidRDefault="00C50A95" w:rsidP="00C50A95">
      <w:pPr>
        <w:pStyle w:val="blocktext1"/>
        <w:rPr>
          <w:ins w:id="6240" w:author="Author"/>
        </w:rPr>
      </w:pPr>
      <w:ins w:id="6241" w:author="Author">
        <w:r w:rsidRPr="0050752F">
          <w:t xml:space="preserve">Paragraph </w:t>
        </w:r>
        <w:r w:rsidRPr="0050752F">
          <w:rPr>
            <w:b/>
          </w:rPr>
          <w:t>B.</w:t>
        </w:r>
        <w:r w:rsidRPr="0050752F">
          <w:t xml:space="preserve"> is replaced by the following:</w:t>
        </w:r>
      </w:ins>
    </w:p>
    <w:p w14:paraId="3B9B6B74" w14:textId="77777777" w:rsidR="00C50A95" w:rsidRPr="0050752F" w:rsidRDefault="00C50A95" w:rsidP="00C50A95">
      <w:pPr>
        <w:pStyle w:val="outlinehd2"/>
        <w:rPr>
          <w:ins w:id="6242" w:author="Author"/>
        </w:rPr>
      </w:pPr>
      <w:ins w:id="6243" w:author="Author">
        <w:r w:rsidRPr="0050752F">
          <w:tab/>
          <w:t>B.</w:t>
        </w:r>
        <w:r w:rsidRPr="0050752F">
          <w:tab/>
          <w:t>Physical Damage Coverages</w:t>
        </w:r>
      </w:ins>
    </w:p>
    <w:p w14:paraId="54761236" w14:textId="77777777" w:rsidR="00C50A95" w:rsidRPr="0050752F" w:rsidRDefault="00C50A95" w:rsidP="00C50A95">
      <w:pPr>
        <w:pStyle w:val="outlinehd3"/>
        <w:rPr>
          <w:ins w:id="6244" w:author="Author"/>
        </w:rPr>
      </w:pPr>
      <w:ins w:id="6245" w:author="Author">
        <w:r w:rsidRPr="0050752F">
          <w:tab/>
          <w:t>1.</w:t>
        </w:r>
        <w:r w:rsidRPr="0050752F">
          <w:tab/>
          <w:t>Special Provisions</w:t>
        </w:r>
      </w:ins>
    </w:p>
    <w:p w14:paraId="50A58FFC" w14:textId="77777777" w:rsidR="00C50A95" w:rsidRPr="0050752F" w:rsidRDefault="00C50A95" w:rsidP="00C50A95">
      <w:pPr>
        <w:pStyle w:val="outlinetxt4"/>
        <w:rPr>
          <w:ins w:id="6246" w:author="Author"/>
          <w:b/>
        </w:rPr>
      </w:pPr>
      <w:ins w:id="6247" w:author="Author">
        <w:r w:rsidRPr="0050752F">
          <w:rPr>
            <w:b/>
            <w:bCs/>
            <w:color w:val="000000"/>
          </w:rPr>
          <w:tab/>
          <w:t>a.</w:t>
        </w:r>
        <w:r w:rsidRPr="0050752F">
          <w:rPr>
            <w:b/>
            <w:bCs/>
            <w:color w:val="000000"/>
          </w:rPr>
          <w:tab/>
        </w:r>
        <w:r w:rsidRPr="0050752F">
          <w:t xml:space="preserve">At the option of the insured, the Comprehensive deductible provisions may be made inapplicable to glass breakage loss to covered private passenger type autos only, by use of Arizona – Full Glass Coverage Endorsement </w:t>
        </w:r>
        <w:r w:rsidRPr="0050752F">
          <w:rPr>
            <w:rStyle w:val="formlink"/>
            <w:rFonts w:cs="Arial"/>
            <w:szCs w:val="18"/>
          </w:rPr>
          <w:t>CA 04 23</w:t>
        </w:r>
        <w:r w:rsidRPr="0050752F">
          <w:rPr>
            <w:b/>
          </w:rPr>
          <w:t>.</w:t>
        </w:r>
        <w:r w:rsidRPr="0050752F">
          <w:rPr>
            <w:bCs/>
          </w:rPr>
          <w:t xml:space="preserve"> </w:t>
        </w:r>
        <w:r w:rsidRPr="0050752F">
          <w:t>For other than private passenger type autos, at</w:t>
        </w:r>
        <w:r w:rsidRPr="0050752F">
          <w:rPr>
            <w:bCs/>
          </w:rPr>
          <w:t xml:space="preserve"> </w:t>
        </w:r>
        <w:r w:rsidRPr="0050752F">
          <w:t xml:space="preserve">the option of the insured, the comprehensive deductible provisions may be made inapplicable to safety glass breakage by use of Full Safety Glass Coverage Endorsement </w:t>
        </w:r>
        <w:r w:rsidRPr="0050752F">
          <w:rPr>
            <w:rStyle w:val="formlink"/>
          </w:rPr>
          <w:t>CA 04 21</w:t>
        </w:r>
        <w:r w:rsidRPr="0050752F">
          <w:rPr>
            <w:b/>
            <w:bCs/>
          </w:rPr>
          <w:t>.</w:t>
        </w:r>
      </w:ins>
    </w:p>
    <w:p w14:paraId="7A91A5BD" w14:textId="77777777" w:rsidR="00C50A95" w:rsidRPr="0050752F" w:rsidRDefault="00C50A95" w:rsidP="00C50A95">
      <w:pPr>
        <w:pStyle w:val="outlinetxt4"/>
        <w:rPr>
          <w:ins w:id="6248" w:author="Author"/>
          <w:bCs/>
          <w:color w:val="000000"/>
        </w:rPr>
      </w:pPr>
      <w:ins w:id="6249" w:author="Author">
        <w:r w:rsidRPr="0050752F">
          <w:rPr>
            <w:b/>
            <w:bCs/>
            <w:color w:val="000000"/>
          </w:rPr>
          <w:tab/>
          <w:t>b.</w:t>
        </w:r>
        <w:r w:rsidRPr="0050752F">
          <w:rPr>
            <w:b/>
            <w:bCs/>
            <w:color w:val="000000"/>
          </w:rPr>
          <w:tab/>
        </w:r>
        <w:r w:rsidRPr="0050752F">
          <w:rPr>
            <w:bCs/>
            <w:color w:val="000000"/>
          </w:rPr>
          <w:t>For Specified Causes of Loss deductibles that apply to Theft, Mischief And Vandalism, refer to company. For Limited Other Than Collision coverages without a deductible, the Deductible Discount Factor is 0.000.</w:t>
        </w:r>
      </w:ins>
    </w:p>
    <w:p w14:paraId="409032C7" w14:textId="77777777" w:rsidR="00C50A95" w:rsidRPr="0050752F" w:rsidRDefault="00C50A95" w:rsidP="00C50A95">
      <w:pPr>
        <w:pStyle w:val="outlinetxt4"/>
        <w:rPr>
          <w:ins w:id="6250" w:author="Author"/>
          <w:b/>
        </w:rPr>
      </w:pPr>
      <w:ins w:id="6251" w:author="Author">
        <w:r w:rsidRPr="0050752F">
          <w:rPr>
            <w:b/>
          </w:rPr>
          <w:tab/>
          <w:t>c.</w:t>
        </w:r>
        <w:r w:rsidRPr="0050752F">
          <w:rPr>
            <w:b/>
          </w:rPr>
          <w:tab/>
        </w:r>
        <w:r w:rsidRPr="0050752F">
          <w:t xml:space="preserve">For the Physical Damage premium computations, when the Deductible Discount Factor is subtracted from the Vehicle Value Factor, the resulting value (Vehicle Value Factor </w:t>
        </w:r>
        <w:r w:rsidRPr="0050752F">
          <w:rPr>
            <w:rFonts w:cs="Arial"/>
          </w:rPr>
          <w:t>–</w:t>
        </w:r>
        <w:r w:rsidRPr="0050752F">
          <w:t xml:space="preserve"> Deductible Discount Factor) is subject to a minimum value of 0.10. If the subtraction yields a value less than the minimum, substitute 0.10 in its place.</w:t>
        </w:r>
      </w:ins>
    </w:p>
    <w:p w14:paraId="76F8E484" w14:textId="77777777" w:rsidR="00C50A95" w:rsidRPr="0050752F" w:rsidRDefault="00C50A95" w:rsidP="00C50A95">
      <w:pPr>
        <w:pStyle w:val="outlinehd3"/>
        <w:rPr>
          <w:ins w:id="6252" w:author="Author"/>
        </w:rPr>
      </w:pPr>
      <w:ins w:id="6253" w:author="Author">
        <w:r w:rsidRPr="0050752F">
          <w:tab/>
          <w:t>2.</w:t>
        </w:r>
        <w:r w:rsidRPr="0050752F">
          <w:tab/>
          <w:t>Non-zone-rated Vehicles</w:t>
        </w:r>
      </w:ins>
    </w:p>
    <w:p w14:paraId="45638F31" w14:textId="77777777" w:rsidR="00C50A95" w:rsidRPr="0050752F" w:rsidRDefault="00C50A95" w:rsidP="00C50A95">
      <w:pPr>
        <w:pStyle w:val="outlinehd4"/>
        <w:rPr>
          <w:ins w:id="6254" w:author="Author"/>
        </w:rPr>
      </w:pPr>
      <w:ins w:id="6255" w:author="Author">
        <w:r w:rsidRPr="0050752F">
          <w:tab/>
          <w:t>a.</w:t>
        </w:r>
        <w:r w:rsidRPr="0050752F">
          <w:tab/>
          <w:t>Private Passenger Types Deductible Discount Factors</w:t>
        </w:r>
      </w:ins>
    </w:p>
    <w:p w14:paraId="177932BB" w14:textId="77777777" w:rsidR="00C50A95" w:rsidRPr="0050752F" w:rsidRDefault="00C50A95" w:rsidP="00C50A95">
      <w:pPr>
        <w:pStyle w:val="space4"/>
        <w:rPr>
          <w:ins w:id="6256" w:author="Author"/>
        </w:rPr>
      </w:pPr>
    </w:p>
    <w:tbl>
      <w:tblPr>
        <w:tblW w:w="10280" w:type="dxa"/>
        <w:tblInd w:w="-161" w:type="dxa"/>
        <w:tblLayout w:type="fixed"/>
        <w:tblCellMar>
          <w:left w:w="50" w:type="dxa"/>
          <w:right w:w="50" w:type="dxa"/>
        </w:tblCellMar>
        <w:tblLook w:val="04A0" w:firstRow="1" w:lastRow="0" w:firstColumn="1" w:lastColumn="0" w:noHBand="0" w:noVBand="1"/>
      </w:tblPr>
      <w:tblGrid>
        <w:gridCol w:w="194"/>
        <w:gridCol w:w="240"/>
        <w:gridCol w:w="732"/>
        <w:gridCol w:w="125"/>
        <w:gridCol w:w="1131"/>
        <w:gridCol w:w="1667"/>
        <w:gridCol w:w="1667"/>
        <w:gridCol w:w="1667"/>
        <w:gridCol w:w="1667"/>
        <w:gridCol w:w="1190"/>
      </w:tblGrid>
      <w:tr w:rsidR="00C50A95" w:rsidRPr="0050752F" w14:paraId="797CCD98" w14:textId="77777777" w:rsidTr="00416506">
        <w:trPr>
          <w:cantSplit/>
          <w:trHeight w:val="190"/>
          <w:ins w:id="6257" w:author="Author"/>
        </w:trPr>
        <w:tc>
          <w:tcPr>
            <w:tcW w:w="194" w:type="dxa"/>
            <w:vAlign w:val="bottom"/>
            <w:hideMark/>
          </w:tcPr>
          <w:p w14:paraId="1F9BE0F0" w14:textId="77777777" w:rsidR="00C50A95" w:rsidRPr="0050752F" w:rsidRDefault="00C50A95" w:rsidP="00416506">
            <w:pPr>
              <w:pStyle w:val="tablehead"/>
              <w:rPr>
                <w:ins w:id="6258" w:author="Author"/>
              </w:rPr>
            </w:pPr>
            <w:ins w:id="6259" w:author="Author">
              <w:r w:rsidRPr="0050752F">
                <w:br/>
              </w:r>
            </w:ins>
          </w:p>
        </w:tc>
        <w:tc>
          <w:tcPr>
            <w:tcW w:w="1097" w:type="dxa"/>
            <w:gridSpan w:val="3"/>
            <w:tcBorders>
              <w:top w:val="single" w:sz="6" w:space="0" w:color="auto"/>
              <w:left w:val="single" w:sz="6" w:space="0" w:color="auto"/>
              <w:bottom w:val="single" w:sz="6" w:space="0" w:color="auto"/>
              <w:right w:val="single" w:sz="6" w:space="0" w:color="auto"/>
            </w:tcBorders>
            <w:vAlign w:val="bottom"/>
            <w:hideMark/>
          </w:tcPr>
          <w:p w14:paraId="3A112916" w14:textId="77777777" w:rsidR="00C50A95" w:rsidRPr="0050752F" w:rsidRDefault="00C50A95" w:rsidP="00416506">
            <w:pPr>
              <w:pStyle w:val="tablehead"/>
              <w:rPr>
                <w:ins w:id="6260" w:author="Author"/>
              </w:rPr>
            </w:pPr>
            <w:ins w:id="6261" w:author="Author">
              <w:r w:rsidRPr="0050752F">
                <w:br/>
              </w:r>
              <w:r w:rsidRPr="0050752F">
                <w:br/>
                <w:t>Deductible</w:t>
              </w:r>
              <w:r w:rsidRPr="0050752F">
                <w:br/>
                <w:t>Amount</w:t>
              </w:r>
            </w:ins>
          </w:p>
        </w:tc>
        <w:tc>
          <w:tcPr>
            <w:tcW w:w="1131" w:type="dxa"/>
            <w:tcBorders>
              <w:top w:val="single" w:sz="6" w:space="0" w:color="auto"/>
              <w:left w:val="single" w:sz="6" w:space="0" w:color="auto"/>
              <w:bottom w:val="single" w:sz="6" w:space="0" w:color="auto"/>
              <w:right w:val="single" w:sz="6" w:space="0" w:color="auto"/>
            </w:tcBorders>
            <w:vAlign w:val="bottom"/>
            <w:hideMark/>
          </w:tcPr>
          <w:p w14:paraId="3F61F8EC" w14:textId="77777777" w:rsidR="00C50A95" w:rsidRPr="0050752F" w:rsidRDefault="00C50A95" w:rsidP="00416506">
            <w:pPr>
              <w:pStyle w:val="tablehead"/>
              <w:rPr>
                <w:ins w:id="6262" w:author="Author"/>
              </w:rPr>
            </w:pPr>
            <w:ins w:id="6263" w:author="Author">
              <w:r w:rsidRPr="0050752F">
                <w:br/>
                <w:t>Collision</w:t>
              </w:r>
            </w:ins>
          </w:p>
        </w:tc>
        <w:tc>
          <w:tcPr>
            <w:tcW w:w="1667" w:type="dxa"/>
            <w:tcBorders>
              <w:top w:val="single" w:sz="6" w:space="0" w:color="auto"/>
              <w:left w:val="single" w:sz="6" w:space="0" w:color="auto"/>
              <w:bottom w:val="single" w:sz="6" w:space="0" w:color="auto"/>
              <w:right w:val="single" w:sz="6" w:space="0" w:color="auto"/>
            </w:tcBorders>
            <w:vAlign w:val="bottom"/>
          </w:tcPr>
          <w:p w14:paraId="2C975DF6" w14:textId="77777777" w:rsidR="00C50A95" w:rsidRPr="0050752F" w:rsidRDefault="00C50A95" w:rsidP="00416506">
            <w:pPr>
              <w:pStyle w:val="tablehead"/>
              <w:rPr>
                <w:ins w:id="6264" w:author="Author"/>
              </w:rPr>
            </w:pPr>
            <w:ins w:id="6265" w:author="Author">
              <w:r w:rsidRPr="0050752F">
                <w:t>Comprehensive Deductible For Theft, Mischief And Vandalism</w:t>
              </w:r>
            </w:ins>
          </w:p>
        </w:tc>
        <w:tc>
          <w:tcPr>
            <w:tcW w:w="1667" w:type="dxa"/>
            <w:tcBorders>
              <w:top w:val="single" w:sz="6" w:space="0" w:color="auto"/>
              <w:left w:val="single" w:sz="6" w:space="0" w:color="auto"/>
              <w:bottom w:val="single" w:sz="6" w:space="0" w:color="auto"/>
              <w:right w:val="single" w:sz="6" w:space="0" w:color="auto"/>
            </w:tcBorders>
            <w:vAlign w:val="bottom"/>
          </w:tcPr>
          <w:p w14:paraId="45FC733E" w14:textId="77777777" w:rsidR="00C50A95" w:rsidRPr="0050752F" w:rsidRDefault="00C50A95" w:rsidP="00416506">
            <w:pPr>
              <w:pStyle w:val="tablehead"/>
              <w:rPr>
                <w:ins w:id="6266" w:author="Author"/>
              </w:rPr>
            </w:pPr>
            <w:ins w:id="6267" w:author="Author">
              <w:r w:rsidRPr="0050752F">
                <w:t>Comprehensive All Perils Deductible</w:t>
              </w:r>
            </w:ins>
          </w:p>
        </w:tc>
        <w:tc>
          <w:tcPr>
            <w:tcW w:w="1667" w:type="dxa"/>
            <w:tcBorders>
              <w:top w:val="single" w:sz="6" w:space="0" w:color="auto"/>
              <w:left w:val="single" w:sz="6" w:space="0" w:color="auto"/>
              <w:bottom w:val="single" w:sz="6" w:space="0" w:color="auto"/>
              <w:right w:val="single" w:sz="6" w:space="0" w:color="auto"/>
            </w:tcBorders>
            <w:vAlign w:val="bottom"/>
          </w:tcPr>
          <w:p w14:paraId="00DDF94E" w14:textId="77777777" w:rsidR="00C50A95" w:rsidRPr="0050752F" w:rsidRDefault="00C50A95" w:rsidP="00416506">
            <w:pPr>
              <w:pStyle w:val="tablehead"/>
              <w:rPr>
                <w:ins w:id="6268" w:author="Author"/>
              </w:rPr>
            </w:pPr>
            <w:ins w:id="6269" w:author="Author">
              <w:r w:rsidRPr="0050752F">
                <w:t>Comprehensive Deductible For Theft, Mischief And Vandalism With Full Glass Coverage</w:t>
              </w:r>
            </w:ins>
          </w:p>
        </w:tc>
        <w:tc>
          <w:tcPr>
            <w:tcW w:w="1667" w:type="dxa"/>
            <w:tcBorders>
              <w:top w:val="single" w:sz="6" w:space="0" w:color="auto"/>
              <w:left w:val="single" w:sz="6" w:space="0" w:color="auto"/>
              <w:bottom w:val="single" w:sz="6" w:space="0" w:color="auto"/>
              <w:right w:val="single" w:sz="6" w:space="0" w:color="auto"/>
            </w:tcBorders>
            <w:vAlign w:val="bottom"/>
          </w:tcPr>
          <w:p w14:paraId="5EB1C867" w14:textId="77777777" w:rsidR="00C50A95" w:rsidRPr="0050752F" w:rsidRDefault="00C50A95" w:rsidP="00416506">
            <w:pPr>
              <w:pStyle w:val="tablehead"/>
              <w:rPr>
                <w:ins w:id="6270" w:author="Author"/>
              </w:rPr>
            </w:pPr>
            <w:ins w:id="6271" w:author="Author">
              <w:r w:rsidRPr="0050752F">
                <w:t>Comprehensive All Perils Deductible With Full Glass Coverage</w:t>
              </w:r>
            </w:ins>
          </w:p>
        </w:tc>
        <w:tc>
          <w:tcPr>
            <w:tcW w:w="1190" w:type="dxa"/>
            <w:tcBorders>
              <w:top w:val="single" w:sz="6" w:space="0" w:color="auto"/>
              <w:left w:val="single" w:sz="6" w:space="0" w:color="auto"/>
              <w:bottom w:val="single" w:sz="6" w:space="0" w:color="auto"/>
              <w:right w:val="single" w:sz="6" w:space="0" w:color="auto"/>
            </w:tcBorders>
            <w:vAlign w:val="bottom"/>
          </w:tcPr>
          <w:p w14:paraId="6561F18E" w14:textId="77777777" w:rsidR="00C50A95" w:rsidRPr="0050752F" w:rsidRDefault="00C50A95" w:rsidP="00416506">
            <w:pPr>
              <w:pStyle w:val="tablehead"/>
              <w:rPr>
                <w:ins w:id="6272" w:author="Author"/>
              </w:rPr>
            </w:pPr>
            <w:ins w:id="6273" w:author="Author">
              <w:r w:rsidRPr="0050752F">
                <w:t>Specified Causes Of Loss All Perils Deductible</w:t>
              </w:r>
            </w:ins>
          </w:p>
        </w:tc>
      </w:tr>
      <w:tr w:rsidR="00C50A95" w:rsidRPr="0050752F" w14:paraId="6BD3B932" w14:textId="77777777" w:rsidTr="00416506">
        <w:trPr>
          <w:cantSplit/>
          <w:trHeight w:val="196"/>
          <w:ins w:id="6274" w:author="Author"/>
        </w:trPr>
        <w:tc>
          <w:tcPr>
            <w:tcW w:w="194" w:type="dxa"/>
          </w:tcPr>
          <w:p w14:paraId="43E82778" w14:textId="77777777" w:rsidR="00C50A95" w:rsidRPr="0050752F" w:rsidRDefault="00C50A95" w:rsidP="00416506">
            <w:pPr>
              <w:pStyle w:val="tabletext11"/>
              <w:rPr>
                <w:ins w:id="6275" w:author="Author"/>
              </w:rPr>
            </w:pPr>
          </w:p>
        </w:tc>
        <w:tc>
          <w:tcPr>
            <w:tcW w:w="240" w:type="dxa"/>
            <w:tcBorders>
              <w:top w:val="single" w:sz="6" w:space="0" w:color="auto"/>
              <w:left w:val="single" w:sz="6" w:space="0" w:color="auto"/>
            </w:tcBorders>
            <w:hideMark/>
          </w:tcPr>
          <w:p w14:paraId="3C3F0C1F" w14:textId="77777777" w:rsidR="00C50A95" w:rsidRPr="0050752F" w:rsidRDefault="00C50A95" w:rsidP="00416506">
            <w:pPr>
              <w:pStyle w:val="tabletext11"/>
              <w:jc w:val="right"/>
              <w:rPr>
                <w:ins w:id="6276" w:author="Author"/>
              </w:rPr>
            </w:pPr>
            <w:ins w:id="6277" w:author="Author">
              <w:r w:rsidRPr="0050752F">
                <w:t>$</w:t>
              </w:r>
            </w:ins>
          </w:p>
        </w:tc>
        <w:tc>
          <w:tcPr>
            <w:tcW w:w="732" w:type="dxa"/>
            <w:tcBorders>
              <w:top w:val="single" w:sz="6" w:space="0" w:color="auto"/>
              <w:left w:val="nil"/>
            </w:tcBorders>
            <w:hideMark/>
          </w:tcPr>
          <w:p w14:paraId="59C0DFD2" w14:textId="77777777" w:rsidR="00C50A95" w:rsidRPr="0050752F" w:rsidRDefault="00C50A95" w:rsidP="00416506">
            <w:pPr>
              <w:pStyle w:val="tabletext11"/>
              <w:jc w:val="right"/>
              <w:rPr>
                <w:ins w:id="6278" w:author="Author"/>
              </w:rPr>
            </w:pPr>
            <w:ins w:id="6279" w:author="Author">
              <w:r w:rsidRPr="0050752F">
                <w:t>0</w:t>
              </w:r>
            </w:ins>
          </w:p>
        </w:tc>
        <w:tc>
          <w:tcPr>
            <w:tcW w:w="125" w:type="dxa"/>
            <w:tcBorders>
              <w:top w:val="single" w:sz="6" w:space="0" w:color="auto"/>
              <w:right w:val="single" w:sz="6" w:space="0" w:color="auto"/>
            </w:tcBorders>
          </w:tcPr>
          <w:p w14:paraId="57575DF8" w14:textId="77777777" w:rsidR="00C50A95" w:rsidRPr="0050752F" w:rsidRDefault="00C50A95" w:rsidP="00416506">
            <w:pPr>
              <w:pStyle w:val="tabletext11"/>
              <w:jc w:val="center"/>
              <w:rPr>
                <w:ins w:id="6280" w:author="Author"/>
              </w:rPr>
            </w:pPr>
          </w:p>
        </w:tc>
        <w:tc>
          <w:tcPr>
            <w:tcW w:w="1131" w:type="dxa"/>
            <w:tcBorders>
              <w:top w:val="single" w:sz="6" w:space="0" w:color="auto"/>
              <w:left w:val="single" w:sz="6" w:space="0" w:color="auto"/>
              <w:right w:val="single" w:sz="6" w:space="0" w:color="auto"/>
            </w:tcBorders>
            <w:vAlign w:val="bottom"/>
            <w:hideMark/>
          </w:tcPr>
          <w:p w14:paraId="4DBCD566" w14:textId="77777777" w:rsidR="00C50A95" w:rsidRPr="0050752F" w:rsidRDefault="00C50A95" w:rsidP="00416506">
            <w:pPr>
              <w:pStyle w:val="tabletext11"/>
              <w:jc w:val="center"/>
              <w:rPr>
                <w:ins w:id="6281" w:author="Author"/>
              </w:rPr>
            </w:pPr>
            <w:ins w:id="6282" w:author="Author">
              <w:r w:rsidRPr="0050752F">
                <w:t>N/A</w:t>
              </w:r>
            </w:ins>
          </w:p>
        </w:tc>
        <w:tc>
          <w:tcPr>
            <w:tcW w:w="1667" w:type="dxa"/>
            <w:tcBorders>
              <w:top w:val="single" w:sz="6" w:space="0" w:color="auto"/>
              <w:left w:val="single" w:sz="6" w:space="0" w:color="auto"/>
              <w:right w:val="single" w:sz="6" w:space="0" w:color="auto"/>
            </w:tcBorders>
            <w:vAlign w:val="bottom"/>
          </w:tcPr>
          <w:p w14:paraId="60538FE1" w14:textId="77777777" w:rsidR="00C50A95" w:rsidRPr="0050752F" w:rsidRDefault="00C50A95" w:rsidP="00416506">
            <w:pPr>
              <w:pStyle w:val="tabletext11"/>
              <w:jc w:val="center"/>
              <w:rPr>
                <w:ins w:id="6283" w:author="Author"/>
              </w:rPr>
            </w:pPr>
            <w:ins w:id="6284" w:author="Author">
              <w:r w:rsidRPr="0050752F">
                <w:t>-0.172</w:t>
              </w:r>
            </w:ins>
          </w:p>
        </w:tc>
        <w:tc>
          <w:tcPr>
            <w:tcW w:w="1667" w:type="dxa"/>
            <w:tcBorders>
              <w:top w:val="single" w:sz="6" w:space="0" w:color="auto"/>
              <w:left w:val="single" w:sz="6" w:space="0" w:color="auto"/>
              <w:right w:val="single" w:sz="6" w:space="0" w:color="auto"/>
            </w:tcBorders>
            <w:vAlign w:val="bottom"/>
          </w:tcPr>
          <w:p w14:paraId="00C3A52D" w14:textId="77777777" w:rsidR="00C50A95" w:rsidRPr="0050752F" w:rsidRDefault="00C50A95" w:rsidP="00416506">
            <w:pPr>
              <w:pStyle w:val="tabletext11"/>
              <w:jc w:val="center"/>
              <w:rPr>
                <w:ins w:id="6285" w:author="Author"/>
              </w:rPr>
            </w:pPr>
            <w:ins w:id="6286" w:author="Author">
              <w:r w:rsidRPr="0050752F">
                <w:t>-0.172</w:t>
              </w:r>
            </w:ins>
          </w:p>
        </w:tc>
        <w:tc>
          <w:tcPr>
            <w:tcW w:w="1667" w:type="dxa"/>
            <w:tcBorders>
              <w:top w:val="single" w:sz="6" w:space="0" w:color="auto"/>
              <w:left w:val="single" w:sz="6" w:space="0" w:color="auto"/>
              <w:right w:val="single" w:sz="6" w:space="0" w:color="auto"/>
            </w:tcBorders>
            <w:vAlign w:val="bottom"/>
          </w:tcPr>
          <w:p w14:paraId="6CA45B2E" w14:textId="77777777" w:rsidR="00C50A95" w:rsidRPr="0050752F" w:rsidRDefault="00C50A95" w:rsidP="00416506">
            <w:pPr>
              <w:pStyle w:val="tabletext11"/>
              <w:jc w:val="center"/>
              <w:rPr>
                <w:ins w:id="6287" w:author="Author"/>
              </w:rPr>
            </w:pPr>
            <w:ins w:id="6288" w:author="Author">
              <w:r w:rsidRPr="0050752F">
                <w:t>-0.172</w:t>
              </w:r>
            </w:ins>
          </w:p>
        </w:tc>
        <w:tc>
          <w:tcPr>
            <w:tcW w:w="1667" w:type="dxa"/>
            <w:tcBorders>
              <w:top w:val="single" w:sz="6" w:space="0" w:color="auto"/>
              <w:left w:val="single" w:sz="6" w:space="0" w:color="auto"/>
              <w:right w:val="single" w:sz="6" w:space="0" w:color="auto"/>
            </w:tcBorders>
            <w:vAlign w:val="bottom"/>
          </w:tcPr>
          <w:p w14:paraId="784AD783" w14:textId="77777777" w:rsidR="00C50A95" w:rsidRPr="0050752F" w:rsidRDefault="00C50A95" w:rsidP="00416506">
            <w:pPr>
              <w:pStyle w:val="tabletext11"/>
              <w:jc w:val="center"/>
              <w:rPr>
                <w:ins w:id="6289" w:author="Author"/>
              </w:rPr>
            </w:pPr>
            <w:ins w:id="6290" w:author="Author">
              <w:r w:rsidRPr="0050752F">
                <w:t>-0.172</w:t>
              </w:r>
            </w:ins>
          </w:p>
        </w:tc>
        <w:tc>
          <w:tcPr>
            <w:tcW w:w="1190" w:type="dxa"/>
            <w:tcBorders>
              <w:top w:val="single" w:sz="6" w:space="0" w:color="auto"/>
              <w:left w:val="single" w:sz="6" w:space="0" w:color="auto"/>
              <w:right w:val="single" w:sz="6" w:space="0" w:color="auto"/>
            </w:tcBorders>
            <w:vAlign w:val="bottom"/>
          </w:tcPr>
          <w:p w14:paraId="6A3AC63B" w14:textId="77777777" w:rsidR="00C50A95" w:rsidRPr="0050752F" w:rsidRDefault="00C50A95" w:rsidP="00416506">
            <w:pPr>
              <w:pStyle w:val="tabletext11"/>
              <w:jc w:val="center"/>
              <w:rPr>
                <w:ins w:id="6291" w:author="Author"/>
              </w:rPr>
            </w:pPr>
            <w:ins w:id="6292" w:author="Author">
              <w:r w:rsidRPr="0050752F">
                <w:t>0.000</w:t>
              </w:r>
            </w:ins>
          </w:p>
        </w:tc>
      </w:tr>
      <w:tr w:rsidR="00C50A95" w:rsidRPr="0050752F" w14:paraId="52D14375" w14:textId="77777777" w:rsidTr="00416506">
        <w:trPr>
          <w:cantSplit/>
          <w:trHeight w:val="196"/>
          <w:ins w:id="6293" w:author="Author"/>
        </w:trPr>
        <w:tc>
          <w:tcPr>
            <w:tcW w:w="194" w:type="dxa"/>
          </w:tcPr>
          <w:p w14:paraId="3474A55B" w14:textId="77777777" w:rsidR="00C50A95" w:rsidRPr="0050752F" w:rsidRDefault="00C50A95" w:rsidP="00416506">
            <w:pPr>
              <w:pStyle w:val="tabletext11"/>
              <w:rPr>
                <w:ins w:id="6294" w:author="Author"/>
              </w:rPr>
            </w:pPr>
          </w:p>
        </w:tc>
        <w:tc>
          <w:tcPr>
            <w:tcW w:w="240" w:type="dxa"/>
            <w:tcBorders>
              <w:left w:val="single" w:sz="6" w:space="0" w:color="auto"/>
            </w:tcBorders>
          </w:tcPr>
          <w:p w14:paraId="79F86700" w14:textId="77777777" w:rsidR="00C50A95" w:rsidRPr="0050752F" w:rsidRDefault="00C50A95" w:rsidP="00416506">
            <w:pPr>
              <w:pStyle w:val="tabletext11"/>
              <w:jc w:val="right"/>
              <w:rPr>
                <w:ins w:id="6295" w:author="Author"/>
              </w:rPr>
            </w:pPr>
          </w:p>
        </w:tc>
        <w:tc>
          <w:tcPr>
            <w:tcW w:w="732" w:type="dxa"/>
            <w:tcBorders>
              <w:left w:val="nil"/>
            </w:tcBorders>
            <w:hideMark/>
          </w:tcPr>
          <w:p w14:paraId="49946E20" w14:textId="77777777" w:rsidR="00C50A95" w:rsidRPr="0050752F" w:rsidRDefault="00C50A95" w:rsidP="00416506">
            <w:pPr>
              <w:pStyle w:val="tabletext11"/>
              <w:jc w:val="right"/>
              <w:rPr>
                <w:ins w:id="6296" w:author="Author"/>
              </w:rPr>
            </w:pPr>
            <w:ins w:id="6297" w:author="Author">
              <w:r w:rsidRPr="0050752F">
                <w:t>50</w:t>
              </w:r>
            </w:ins>
          </w:p>
        </w:tc>
        <w:tc>
          <w:tcPr>
            <w:tcW w:w="125" w:type="dxa"/>
            <w:tcBorders>
              <w:right w:val="single" w:sz="6" w:space="0" w:color="auto"/>
            </w:tcBorders>
          </w:tcPr>
          <w:p w14:paraId="5E5196AB" w14:textId="77777777" w:rsidR="00C50A95" w:rsidRPr="0050752F" w:rsidRDefault="00C50A95" w:rsidP="00416506">
            <w:pPr>
              <w:pStyle w:val="tabletext11"/>
              <w:jc w:val="center"/>
              <w:rPr>
                <w:ins w:id="6298" w:author="Author"/>
              </w:rPr>
            </w:pPr>
          </w:p>
        </w:tc>
        <w:tc>
          <w:tcPr>
            <w:tcW w:w="1131" w:type="dxa"/>
            <w:tcBorders>
              <w:left w:val="single" w:sz="6" w:space="0" w:color="auto"/>
              <w:right w:val="single" w:sz="6" w:space="0" w:color="auto"/>
            </w:tcBorders>
            <w:vAlign w:val="bottom"/>
            <w:hideMark/>
          </w:tcPr>
          <w:p w14:paraId="7B0DFE2D" w14:textId="77777777" w:rsidR="00C50A95" w:rsidRPr="0050752F" w:rsidRDefault="00C50A95" w:rsidP="00416506">
            <w:pPr>
              <w:pStyle w:val="tabletext11"/>
              <w:jc w:val="center"/>
              <w:rPr>
                <w:ins w:id="6299" w:author="Author"/>
              </w:rPr>
            </w:pPr>
            <w:ins w:id="6300" w:author="Author">
              <w:r w:rsidRPr="0050752F">
                <w:t>-0.16</w:t>
              </w:r>
            </w:ins>
          </w:p>
        </w:tc>
        <w:tc>
          <w:tcPr>
            <w:tcW w:w="1667" w:type="dxa"/>
            <w:tcBorders>
              <w:left w:val="single" w:sz="6" w:space="0" w:color="auto"/>
              <w:right w:val="single" w:sz="6" w:space="0" w:color="auto"/>
            </w:tcBorders>
            <w:vAlign w:val="bottom"/>
          </w:tcPr>
          <w:p w14:paraId="62DCFF4E" w14:textId="77777777" w:rsidR="00C50A95" w:rsidRPr="0050752F" w:rsidRDefault="00C50A95" w:rsidP="00416506">
            <w:pPr>
              <w:pStyle w:val="tabletext11"/>
              <w:jc w:val="center"/>
              <w:rPr>
                <w:ins w:id="6301" w:author="Author"/>
              </w:rPr>
            </w:pPr>
            <w:ins w:id="6302" w:author="Author">
              <w:r w:rsidRPr="0050752F">
                <w:t>-0.171</w:t>
              </w:r>
            </w:ins>
          </w:p>
        </w:tc>
        <w:tc>
          <w:tcPr>
            <w:tcW w:w="1667" w:type="dxa"/>
            <w:tcBorders>
              <w:left w:val="single" w:sz="6" w:space="0" w:color="auto"/>
              <w:right w:val="single" w:sz="6" w:space="0" w:color="auto"/>
            </w:tcBorders>
            <w:vAlign w:val="bottom"/>
          </w:tcPr>
          <w:p w14:paraId="533B3005" w14:textId="77777777" w:rsidR="00C50A95" w:rsidRPr="0050752F" w:rsidRDefault="00C50A95" w:rsidP="00416506">
            <w:pPr>
              <w:pStyle w:val="tabletext11"/>
              <w:jc w:val="center"/>
              <w:rPr>
                <w:ins w:id="6303" w:author="Author"/>
              </w:rPr>
            </w:pPr>
            <w:ins w:id="6304" w:author="Author">
              <w:r w:rsidRPr="0050752F">
                <w:t>-0.159</w:t>
              </w:r>
            </w:ins>
          </w:p>
        </w:tc>
        <w:tc>
          <w:tcPr>
            <w:tcW w:w="1667" w:type="dxa"/>
            <w:tcBorders>
              <w:left w:val="single" w:sz="6" w:space="0" w:color="auto"/>
              <w:right w:val="single" w:sz="6" w:space="0" w:color="auto"/>
            </w:tcBorders>
            <w:vAlign w:val="bottom"/>
          </w:tcPr>
          <w:p w14:paraId="20AE241B" w14:textId="77777777" w:rsidR="00C50A95" w:rsidRPr="0050752F" w:rsidRDefault="00C50A95" w:rsidP="00416506">
            <w:pPr>
              <w:pStyle w:val="tabletext11"/>
              <w:jc w:val="center"/>
              <w:rPr>
                <w:ins w:id="6305" w:author="Author"/>
              </w:rPr>
            </w:pPr>
            <w:ins w:id="6306" w:author="Author">
              <w:r w:rsidRPr="0050752F">
                <w:t>-0.171</w:t>
              </w:r>
            </w:ins>
          </w:p>
        </w:tc>
        <w:tc>
          <w:tcPr>
            <w:tcW w:w="1667" w:type="dxa"/>
            <w:tcBorders>
              <w:left w:val="single" w:sz="6" w:space="0" w:color="auto"/>
              <w:right w:val="single" w:sz="6" w:space="0" w:color="auto"/>
            </w:tcBorders>
            <w:vAlign w:val="bottom"/>
          </w:tcPr>
          <w:p w14:paraId="53ABF60D" w14:textId="77777777" w:rsidR="00C50A95" w:rsidRPr="0050752F" w:rsidRDefault="00C50A95" w:rsidP="00416506">
            <w:pPr>
              <w:pStyle w:val="tabletext11"/>
              <w:jc w:val="center"/>
              <w:rPr>
                <w:ins w:id="6307" w:author="Author"/>
              </w:rPr>
            </w:pPr>
            <w:ins w:id="6308" w:author="Author">
              <w:r w:rsidRPr="0050752F">
                <w:t>-0.163</w:t>
              </w:r>
            </w:ins>
          </w:p>
        </w:tc>
        <w:tc>
          <w:tcPr>
            <w:tcW w:w="1190" w:type="dxa"/>
            <w:tcBorders>
              <w:left w:val="single" w:sz="6" w:space="0" w:color="auto"/>
              <w:right w:val="single" w:sz="6" w:space="0" w:color="auto"/>
            </w:tcBorders>
            <w:vAlign w:val="bottom"/>
          </w:tcPr>
          <w:p w14:paraId="070B2D30" w14:textId="77777777" w:rsidR="00C50A95" w:rsidRPr="0050752F" w:rsidRDefault="00C50A95" w:rsidP="00416506">
            <w:pPr>
              <w:pStyle w:val="tabletext11"/>
              <w:jc w:val="center"/>
              <w:rPr>
                <w:ins w:id="6309" w:author="Author"/>
              </w:rPr>
            </w:pPr>
            <w:ins w:id="6310" w:author="Author">
              <w:r w:rsidRPr="0050752F">
                <w:t>0.004</w:t>
              </w:r>
            </w:ins>
          </w:p>
        </w:tc>
      </w:tr>
      <w:tr w:rsidR="00C50A95" w:rsidRPr="0050752F" w14:paraId="331E6550" w14:textId="77777777" w:rsidTr="00416506">
        <w:trPr>
          <w:cantSplit/>
          <w:trHeight w:val="196"/>
          <w:ins w:id="6311" w:author="Author"/>
        </w:trPr>
        <w:tc>
          <w:tcPr>
            <w:tcW w:w="194" w:type="dxa"/>
          </w:tcPr>
          <w:p w14:paraId="4115C21C" w14:textId="77777777" w:rsidR="00C50A95" w:rsidRPr="0050752F" w:rsidRDefault="00C50A95" w:rsidP="00416506">
            <w:pPr>
              <w:pStyle w:val="tabletext11"/>
              <w:rPr>
                <w:ins w:id="6312" w:author="Author"/>
              </w:rPr>
            </w:pPr>
          </w:p>
        </w:tc>
        <w:tc>
          <w:tcPr>
            <w:tcW w:w="240" w:type="dxa"/>
            <w:tcBorders>
              <w:left w:val="single" w:sz="6" w:space="0" w:color="auto"/>
            </w:tcBorders>
          </w:tcPr>
          <w:p w14:paraId="7AC48782" w14:textId="77777777" w:rsidR="00C50A95" w:rsidRPr="0050752F" w:rsidRDefault="00C50A95" w:rsidP="00416506">
            <w:pPr>
              <w:pStyle w:val="tabletext11"/>
              <w:jc w:val="right"/>
              <w:rPr>
                <w:ins w:id="6313" w:author="Author"/>
              </w:rPr>
            </w:pPr>
          </w:p>
        </w:tc>
        <w:tc>
          <w:tcPr>
            <w:tcW w:w="732" w:type="dxa"/>
            <w:tcBorders>
              <w:left w:val="nil"/>
            </w:tcBorders>
            <w:hideMark/>
          </w:tcPr>
          <w:p w14:paraId="608F702C" w14:textId="77777777" w:rsidR="00C50A95" w:rsidRPr="0050752F" w:rsidRDefault="00C50A95" w:rsidP="00416506">
            <w:pPr>
              <w:pStyle w:val="tabletext11"/>
              <w:jc w:val="right"/>
              <w:rPr>
                <w:ins w:id="6314" w:author="Author"/>
              </w:rPr>
            </w:pPr>
            <w:ins w:id="6315" w:author="Author">
              <w:r w:rsidRPr="0050752F">
                <w:t>100</w:t>
              </w:r>
            </w:ins>
          </w:p>
        </w:tc>
        <w:tc>
          <w:tcPr>
            <w:tcW w:w="125" w:type="dxa"/>
            <w:tcBorders>
              <w:right w:val="single" w:sz="6" w:space="0" w:color="auto"/>
            </w:tcBorders>
          </w:tcPr>
          <w:p w14:paraId="79CF4230" w14:textId="77777777" w:rsidR="00C50A95" w:rsidRPr="0050752F" w:rsidRDefault="00C50A95" w:rsidP="00416506">
            <w:pPr>
              <w:pStyle w:val="tabletext11"/>
              <w:jc w:val="center"/>
              <w:rPr>
                <w:ins w:id="6316" w:author="Author"/>
              </w:rPr>
            </w:pPr>
          </w:p>
        </w:tc>
        <w:tc>
          <w:tcPr>
            <w:tcW w:w="1131" w:type="dxa"/>
            <w:tcBorders>
              <w:left w:val="single" w:sz="6" w:space="0" w:color="auto"/>
              <w:right w:val="single" w:sz="6" w:space="0" w:color="auto"/>
            </w:tcBorders>
            <w:vAlign w:val="bottom"/>
            <w:hideMark/>
          </w:tcPr>
          <w:p w14:paraId="1F2B3575" w14:textId="77777777" w:rsidR="00C50A95" w:rsidRPr="0050752F" w:rsidRDefault="00C50A95" w:rsidP="00416506">
            <w:pPr>
              <w:pStyle w:val="tabletext11"/>
              <w:jc w:val="center"/>
              <w:rPr>
                <w:ins w:id="6317" w:author="Author"/>
              </w:rPr>
            </w:pPr>
            <w:ins w:id="6318" w:author="Author">
              <w:r w:rsidRPr="0050752F">
                <w:t>-0.15</w:t>
              </w:r>
            </w:ins>
          </w:p>
        </w:tc>
        <w:tc>
          <w:tcPr>
            <w:tcW w:w="1667" w:type="dxa"/>
            <w:tcBorders>
              <w:left w:val="single" w:sz="6" w:space="0" w:color="auto"/>
              <w:right w:val="single" w:sz="6" w:space="0" w:color="auto"/>
            </w:tcBorders>
            <w:vAlign w:val="bottom"/>
          </w:tcPr>
          <w:p w14:paraId="57AE9375" w14:textId="77777777" w:rsidR="00C50A95" w:rsidRPr="0050752F" w:rsidRDefault="00C50A95" w:rsidP="00416506">
            <w:pPr>
              <w:pStyle w:val="tabletext11"/>
              <w:jc w:val="center"/>
              <w:rPr>
                <w:ins w:id="6319" w:author="Author"/>
              </w:rPr>
            </w:pPr>
            <w:ins w:id="6320" w:author="Author">
              <w:r w:rsidRPr="0050752F">
                <w:t>-0.170</w:t>
              </w:r>
            </w:ins>
          </w:p>
        </w:tc>
        <w:tc>
          <w:tcPr>
            <w:tcW w:w="1667" w:type="dxa"/>
            <w:tcBorders>
              <w:left w:val="single" w:sz="6" w:space="0" w:color="auto"/>
              <w:right w:val="single" w:sz="6" w:space="0" w:color="auto"/>
            </w:tcBorders>
            <w:vAlign w:val="bottom"/>
          </w:tcPr>
          <w:p w14:paraId="5F5BD40E" w14:textId="77777777" w:rsidR="00C50A95" w:rsidRPr="0050752F" w:rsidRDefault="00C50A95" w:rsidP="00416506">
            <w:pPr>
              <w:pStyle w:val="tabletext11"/>
              <w:jc w:val="center"/>
              <w:rPr>
                <w:ins w:id="6321" w:author="Author"/>
              </w:rPr>
            </w:pPr>
            <w:ins w:id="6322" w:author="Author">
              <w:r w:rsidRPr="0050752F">
                <w:t>-0.146</w:t>
              </w:r>
            </w:ins>
          </w:p>
        </w:tc>
        <w:tc>
          <w:tcPr>
            <w:tcW w:w="1667" w:type="dxa"/>
            <w:tcBorders>
              <w:left w:val="single" w:sz="6" w:space="0" w:color="auto"/>
              <w:right w:val="single" w:sz="6" w:space="0" w:color="auto"/>
            </w:tcBorders>
            <w:vAlign w:val="bottom"/>
          </w:tcPr>
          <w:p w14:paraId="60E31425" w14:textId="77777777" w:rsidR="00C50A95" w:rsidRPr="0050752F" w:rsidRDefault="00C50A95" w:rsidP="00416506">
            <w:pPr>
              <w:pStyle w:val="tabletext11"/>
              <w:jc w:val="center"/>
              <w:rPr>
                <w:ins w:id="6323" w:author="Author"/>
              </w:rPr>
            </w:pPr>
            <w:ins w:id="6324" w:author="Author">
              <w:r w:rsidRPr="0050752F">
                <w:t>-0.170</w:t>
              </w:r>
            </w:ins>
          </w:p>
        </w:tc>
        <w:tc>
          <w:tcPr>
            <w:tcW w:w="1667" w:type="dxa"/>
            <w:tcBorders>
              <w:left w:val="single" w:sz="6" w:space="0" w:color="auto"/>
              <w:right w:val="single" w:sz="6" w:space="0" w:color="auto"/>
            </w:tcBorders>
            <w:vAlign w:val="bottom"/>
          </w:tcPr>
          <w:p w14:paraId="0288C156" w14:textId="77777777" w:rsidR="00C50A95" w:rsidRPr="0050752F" w:rsidRDefault="00C50A95" w:rsidP="00416506">
            <w:pPr>
              <w:pStyle w:val="tabletext11"/>
              <w:jc w:val="center"/>
              <w:rPr>
                <w:ins w:id="6325" w:author="Author"/>
              </w:rPr>
            </w:pPr>
            <w:ins w:id="6326" w:author="Author">
              <w:r w:rsidRPr="0050752F">
                <w:t>-0.156</w:t>
              </w:r>
            </w:ins>
          </w:p>
        </w:tc>
        <w:tc>
          <w:tcPr>
            <w:tcW w:w="1190" w:type="dxa"/>
            <w:tcBorders>
              <w:left w:val="single" w:sz="6" w:space="0" w:color="auto"/>
              <w:right w:val="single" w:sz="6" w:space="0" w:color="auto"/>
            </w:tcBorders>
            <w:vAlign w:val="bottom"/>
          </w:tcPr>
          <w:p w14:paraId="536DB750" w14:textId="77777777" w:rsidR="00C50A95" w:rsidRPr="0050752F" w:rsidRDefault="00C50A95" w:rsidP="00416506">
            <w:pPr>
              <w:pStyle w:val="tabletext11"/>
              <w:jc w:val="center"/>
              <w:rPr>
                <w:ins w:id="6327" w:author="Author"/>
              </w:rPr>
            </w:pPr>
            <w:ins w:id="6328" w:author="Author">
              <w:r w:rsidRPr="0050752F">
                <w:t>0.009</w:t>
              </w:r>
            </w:ins>
          </w:p>
        </w:tc>
      </w:tr>
      <w:tr w:rsidR="00C50A95" w:rsidRPr="0050752F" w14:paraId="2C42E0F4" w14:textId="77777777" w:rsidTr="00416506">
        <w:trPr>
          <w:cantSplit/>
          <w:trHeight w:val="196"/>
          <w:ins w:id="6329" w:author="Author"/>
        </w:trPr>
        <w:tc>
          <w:tcPr>
            <w:tcW w:w="194" w:type="dxa"/>
          </w:tcPr>
          <w:p w14:paraId="30217219" w14:textId="77777777" w:rsidR="00C50A95" w:rsidRPr="0050752F" w:rsidRDefault="00C50A95" w:rsidP="00416506">
            <w:pPr>
              <w:pStyle w:val="tabletext11"/>
              <w:rPr>
                <w:ins w:id="6330" w:author="Author"/>
              </w:rPr>
            </w:pPr>
          </w:p>
        </w:tc>
        <w:tc>
          <w:tcPr>
            <w:tcW w:w="240" w:type="dxa"/>
            <w:tcBorders>
              <w:left w:val="single" w:sz="6" w:space="0" w:color="auto"/>
            </w:tcBorders>
          </w:tcPr>
          <w:p w14:paraId="0E23003A" w14:textId="77777777" w:rsidR="00C50A95" w:rsidRPr="0050752F" w:rsidRDefault="00C50A95" w:rsidP="00416506">
            <w:pPr>
              <w:pStyle w:val="tabletext11"/>
              <w:jc w:val="right"/>
              <w:rPr>
                <w:ins w:id="6331" w:author="Author"/>
              </w:rPr>
            </w:pPr>
          </w:p>
        </w:tc>
        <w:tc>
          <w:tcPr>
            <w:tcW w:w="732" w:type="dxa"/>
            <w:tcBorders>
              <w:left w:val="nil"/>
            </w:tcBorders>
            <w:hideMark/>
          </w:tcPr>
          <w:p w14:paraId="6FCC6E0F" w14:textId="77777777" w:rsidR="00C50A95" w:rsidRPr="0050752F" w:rsidRDefault="00C50A95" w:rsidP="00416506">
            <w:pPr>
              <w:pStyle w:val="tabletext11"/>
              <w:jc w:val="right"/>
              <w:rPr>
                <w:ins w:id="6332" w:author="Author"/>
              </w:rPr>
            </w:pPr>
            <w:ins w:id="6333" w:author="Author">
              <w:r w:rsidRPr="0050752F">
                <w:t>200</w:t>
              </w:r>
            </w:ins>
          </w:p>
        </w:tc>
        <w:tc>
          <w:tcPr>
            <w:tcW w:w="125" w:type="dxa"/>
            <w:tcBorders>
              <w:right w:val="single" w:sz="6" w:space="0" w:color="auto"/>
            </w:tcBorders>
          </w:tcPr>
          <w:p w14:paraId="10A7301C" w14:textId="77777777" w:rsidR="00C50A95" w:rsidRPr="0050752F" w:rsidRDefault="00C50A95" w:rsidP="00416506">
            <w:pPr>
              <w:pStyle w:val="tabletext11"/>
              <w:jc w:val="center"/>
              <w:rPr>
                <w:ins w:id="6334" w:author="Author"/>
              </w:rPr>
            </w:pPr>
          </w:p>
        </w:tc>
        <w:tc>
          <w:tcPr>
            <w:tcW w:w="1131" w:type="dxa"/>
            <w:tcBorders>
              <w:left w:val="single" w:sz="6" w:space="0" w:color="auto"/>
              <w:right w:val="single" w:sz="6" w:space="0" w:color="auto"/>
            </w:tcBorders>
            <w:vAlign w:val="bottom"/>
            <w:hideMark/>
          </w:tcPr>
          <w:p w14:paraId="78ED62FB" w14:textId="77777777" w:rsidR="00C50A95" w:rsidRPr="0050752F" w:rsidRDefault="00C50A95" w:rsidP="00416506">
            <w:pPr>
              <w:pStyle w:val="tabletext11"/>
              <w:jc w:val="center"/>
              <w:rPr>
                <w:ins w:id="6335" w:author="Author"/>
              </w:rPr>
            </w:pPr>
            <w:ins w:id="6336" w:author="Author">
              <w:r w:rsidRPr="0050752F">
                <w:t>-0.10</w:t>
              </w:r>
            </w:ins>
          </w:p>
        </w:tc>
        <w:tc>
          <w:tcPr>
            <w:tcW w:w="1667" w:type="dxa"/>
            <w:tcBorders>
              <w:left w:val="single" w:sz="6" w:space="0" w:color="auto"/>
              <w:right w:val="single" w:sz="6" w:space="0" w:color="auto"/>
            </w:tcBorders>
            <w:vAlign w:val="bottom"/>
          </w:tcPr>
          <w:p w14:paraId="45FB3BF5" w14:textId="77777777" w:rsidR="00C50A95" w:rsidRPr="0050752F" w:rsidRDefault="00C50A95" w:rsidP="00416506">
            <w:pPr>
              <w:pStyle w:val="tabletext11"/>
              <w:jc w:val="center"/>
              <w:rPr>
                <w:ins w:id="6337" w:author="Author"/>
              </w:rPr>
            </w:pPr>
            <w:ins w:id="6338" w:author="Author">
              <w:r w:rsidRPr="0050752F">
                <w:t>-0.169</w:t>
              </w:r>
            </w:ins>
          </w:p>
        </w:tc>
        <w:tc>
          <w:tcPr>
            <w:tcW w:w="1667" w:type="dxa"/>
            <w:tcBorders>
              <w:left w:val="single" w:sz="6" w:space="0" w:color="auto"/>
              <w:right w:val="single" w:sz="6" w:space="0" w:color="auto"/>
            </w:tcBorders>
            <w:vAlign w:val="bottom"/>
          </w:tcPr>
          <w:p w14:paraId="5237FABF" w14:textId="77777777" w:rsidR="00C50A95" w:rsidRPr="0050752F" w:rsidRDefault="00C50A95" w:rsidP="00416506">
            <w:pPr>
              <w:pStyle w:val="tabletext11"/>
              <w:jc w:val="center"/>
              <w:rPr>
                <w:ins w:id="6339" w:author="Author"/>
              </w:rPr>
            </w:pPr>
            <w:ins w:id="6340" w:author="Author">
              <w:r w:rsidRPr="0050752F">
                <w:t>-0.102</w:t>
              </w:r>
            </w:ins>
          </w:p>
        </w:tc>
        <w:tc>
          <w:tcPr>
            <w:tcW w:w="1667" w:type="dxa"/>
            <w:tcBorders>
              <w:left w:val="single" w:sz="6" w:space="0" w:color="auto"/>
              <w:right w:val="single" w:sz="6" w:space="0" w:color="auto"/>
            </w:tcBorders>
            <w:vAlign w:val="bottom"/>
          </w:tcPr>
          <w:p w14:paraId="489B5BEF" w14:textId="77777777" w:rsidR="00C50A95" w:rsidRPr="0050752F" w:rsidRDefault="00C50A95" w:rsidP="00416506">
            <w:pPr>
              <w:pStyle w:val="tabletext11"/>
              <w:jc w:val="center"/>
              <w:rPr>
                <w:ins w:id="6341" w:author="Author"/>
              </w:rPr>
            </w:pPr>
            <w:ins w:id="6342" w:author="Author">
              <w:r w:rsidRPr="0050752F">
                <w:t>-0.169</w:t>
              </w:r>
            </w:ins>
          </w:p>
        </w:tc>
        <w:tc>
          <w:tcPr>
            <w:tcW w:w="1667" w:type="dxa"/>
            <w:tcBorders>
              <w:left w:val="single" w:sz="6" w:space="0" w:color="auto"/>
              <w:right w:val="single" w:sz="6" w:space="0" w:color="auto"/>
            </w:tcBorders>
            <w:vAlign w:val="bottom"/>
          </w:tcPr>
          <w:p w14:paraId="0B22C4E8" w14:textId="77777777" w:rsidR="00C50A95" w:rsidRPr="0050752F" w:rsidRDefault="00C50A95" w:rsidP="00416506">
            <w:pPr>
              <w:pStyle w:val="tabletext11"/>
              <w:jc w:val="center"/>
              <w:rPr>
                <w:ins w:id="6343" w:author="Author"/>
              </w:rPr>
            </w:pPr>
            <w:ins w:id="6344" w:author="Author">
              <w:r w:rsidRPr="0050752F">
                <w:t>-0.133</w:t>
              </w:r>
            </w:ins>
          </w:p>
        </w:tc>
        <w:tc>
          <w:tcPr>
            <w:tcW w:w="1190" w:type="dxa"/>
            <w:tcBorders>
              <w:left w:val="single" w:sz="6" w:space="0" w:color="auto"/>
              <w:right w:val="single" w:sz="6" w:space="0" w:color="auto"/>
            </w:tcBorders>
            <w:vAlign w:val="bottom"/>
          </w:tcPr>
          <w:p w14:paraId="4FE8AD08" w14:textId="77777777" w:rsidR="00C50A95" w:rsidRPr="0050752F" w:rsidRDefault="00C50A95" w:rsidP="00416506">
            <w:pPr>
              <w:pStyle w:val="tabletext11"/>
              <w:jc w:val="center"/>
              <w:rPr>
                <w:ins w:id="6345" w:author="Author"/>
              </w:rPr>
            </w:pPr>
            <w:ins w:id="6346" w:author="Author">
              <w:r w:rsidRPr="0050752F">
                <w:t>0.018</w:t>
              </w:r>
            </w:ins>
          </w:p>
        </w:tc>
      </w:tr>
      <w:tr w:rsidR="00C50A95" w:rsidRPr="0050752F" w14:paraId="4A55B0CE" w14:textId="77777777" w:rsidTr="00416506">
        <w:trPr>
          <w:cantSplit/>
          <w:trHeight w:val="196"/>
          <w:ins w:id="6347" w:author="Author"/>
        </w:trPr>
        <w:tc>
          <w:tcPr>
            <w:tcW w:w="194" w:type="dxa"/>
          </w:tcPr>
          <w:p w14:paraId="1CBCAA57" w14:textId="77777777" w:rsidR="00C50A95" w:rsidRPr="0050752F" w:rsidRDefault="00C50A95" w:rsidP="00416506">
            <w:pPr>
              <w:pStyle w:val="tabletext11"/>
              <w:rPr>
                <w:ins w:id="6348" w:author="Author"/>
              </w:rPr>
            </w:pPr>
          </w:p>
        </w:tc>
        <w:tc>
          <w:tcPr>
            <w:tcW w:w="240" w:type="dxa"/>
            <w:tcBorders>
              <w:left w:val="single" w:sz="6" w:space="0" w:color="auto"/>
            </w:tcBorders>
          </w:tcPr>
          <w:p w14:paraId="0CDF79D7" w14:textId="77777777" w:rsidR="00C50A95" w:rsidRPr="0050752F" w:rsidRDefault="00C50A95" w:rsidP="00416506">
            <w:pPr>
              <w:pStyle w:val="tabletext11"/>
              <w:jc w:val="right"/>
              <w:rPr>
                <w:ins w:id="6349" w:author="Author"/>
              </w:rPr>
            </w:pPr>
          </w:p>
        </w:tc>
        <w:tc>
          <w:tcPr>
            <w:tcW w:w="732" w:type="dxa"/>
            <w:tcBorders>
              <w:left w:val="nil"/>
            </w:tcBorders>
            <w:hideMark/>
          </w:tcPr>
          <w:p w14:paraId="7451E35A" w14:textId="77777777" w:rsidR="00C50A95" w:rsidRPr="0050752F" w:rsidRDefault="00C50A95" w:rsidP="00416506">
            <w:pPr>
              <w:pStyle w:val="tabletext11"/>
              <w:jc w:val="right"/>
              <w:rPr>
                <w:ins w:id="6350" w:author="Author"/>
              </w:rPr>
            </w:pPr>
            <w:ins w:id="6351" w:author="Author">
              <w:r w:rsidRPr="0050752F">
                <w:t>250</w:t>
              </w:r>
            </w:ins>
          </w:p>
        </w:tc>
        <w:tc>
          <w:tcPr>
            <w:tcW w:w="125" w:type="dxa"/>
            <w:tcBorders>
              <w:right w:val="single" w:sz="6" w:space="0" w:color="auto"/>
            </w:tcBorders>
          </w:tcPr>
          <w:p w14:paraId="048BE105" w14:textId="77777777" w:rsidR="00C50A95" w:rsidRPr="0050752F" w:rsidRDefault="00C50A95" w:rsidP="00416506">
            <w:pPr>
              <w:pStyle w:val="tabletext11"/>
              <w:jc w:val="center"/>
              <w:rPr>
                <w:ins w:id="6352" w:author="Author"/>
              </w:rPr>
            </w:pPr>
          </w:p>
        </w:tc>
        <w:tc>
          <w:tcPr>
            <w:tcW w:w="1131" w:type="dxa"/>
            <w:tcBorders>
              <w:left w:val="single" w:sz="6" w:space="0" w:color="auto"/>
              <w:right w:val="single" w:sz="6" w:space="0" w:color="auto"/>
            </w:tcBorders>
            <w:vAlign w:val="bottom"/>
            <w:hideMark/>
          </w:tcPr>
          <w:p w14:paraId="054430E5" w14:textId="77777777" w:rsidR="00C50A95" w:rsidRPr="0050752F" w:rsidRDefault="00C50A95" w:rsidP="00416506">
            <w:pPr>
              <w:pStyle w:val="tabletext11"/>
              <w:jc w:val="center"/>
              <w:rPr>
                <w:ins w:id="6353" w:author="Author"/>
              </w:rPr>
            </w:pPr>
            <w:ins w:id="6354" w:author="Author">
              <w:r w:rsidRPr="0050752F">
                <w:t>-0.08</w:t>
              </w:r>
            </w:ins>
          </w:p>
        </w:tc>
        <w:tc>
          <w:tcPr>
            <w:tcW w:w="1667" w:type="dxa"/>
            <w:tcBorders>
              <w:left w:val="single" w:sz="6" w:space="0" w:color="auto"/>
              <w:right w:val="single" w:sz="6" w:space="0" w:color="auto"/>
            </w:tcBorders>
            <w:vAlign w:val="bottom"/>
          </w:tcPr>
          <w:p w14:paraId="24147DE3" w14:textId="77777777" w:rsidR="00C50A95" w:rsidRPr="0050752F" w:rsidRDefault="00C50A95" w:rsidP="00416506">
            <w:pPr>
              <w:pStyle w:val="tabletext11"/>
              <w:jc w:val="center"/>
              <w:rPr>
                <w:ins w:id="6355" w:author="Author"/>
              </w:rPr>
            </w:pPr>
            <w:ins w:id="6356" w:author="Author">
              <w:r w:rsidRPr="0050752F">
                <w:t>-0.168</w:t>
              </w:r>
            </w:ins>
          </w:p>
        </w:tc>
        <w:tc>
          <w:tcPr>
            <w:tcW w:w="1667" w:type="dxa"/>
            <w:tcBorders>
              <w:left w:val="single" w:sz="6" w:space="0" w:color="auto"/>
              <w:right w:val="single" w:sz="6" w:space="0" w:color="auto"/>
            </w:tcBorders>
            <w:vAlign w:val="bottom"/>
          </w:tcPr>
          <w:p w14:paraId="412E25E3" w14:textId="77777777" w:rsidR="00C50A95" w:rsidRPr="0050752F" w:rsidRDefault="00C50A95" w:rsidP="00416506">
            <w:pPr>
              <w:pStyle w:val="tabletext11"/>
              <w:jc w:val="center"/>
              <w:rPr>
                <w:ins w:id="6357" w:author="Author"/>
              </w:rPr>
            </w:pPr>
            <w:ins w:id="6358" w:author="Author">
              <w:r w:rsidRPr="0050752F">
                <w:t>-0.081</w:t>
              </w:r>
            </w:ins>
          </w:p>
        </w:tc>
        <w:tc>
          <w:tcPr>
            <w:tcW w:w="1667" w:type="dxa"/>
            <w:tcBorders>
              <w:left w:val="single" w:sz="6" w:space="0" w:color="auto"/>
              <w:right w:val="single" w:sz="6" w:space="0" w:color="auto"/>
            </w:tcBorders>
            <w:vAlign w:val="bottom"/>
          </w:tcPr>
          <w:p w14:paraId="227046B0" w14:textId="77777777" w:rsidR="00C50A95" w:rsidRPr="0050752F" w:rsidRDefault="00C50A95" w:rsidP="00416506">
            <w:pPr>
              <w:pStyle w:val="tabletext11"/>
              <w:jc w:val="center"/>
              <w:rPr>
                <w:ins w:id="6359" w:author="Author"/>
              </w:rPr>
            </w:pPr>
            <w:ins w:id="6360" w:author="Author">
              <w:r w:rsidRPr="0050752F">
                <w:t>-0.168</w:t>
              </w:r>
            </w:ins>
          </w:p>
        </w:tc>
        <w:tc>
          <w:tcPr>
            <w:tcW w:w="1667" w:type="dxa"/>
            <w:tcBorders>
              <w:left w:val="single" w:sz="6" w:space="0" w:color="auto"/>
              <w:right w:val="single" w:sz="6" w:space="0" w:color="auto"/>
            </w:tcBorders>
            <w:vAlign w:val="bottom"/>
          </w:tcPr>
          <w:p w14:paraId="4854A3E1" w14:textId="77777777" w:rsidR="00C50A95" w:rsidRPr="0050752F" w:rsidRDefault="00C50A95" w:rsidP="00416506">
            <w:pPr>
              <w:pStyle w:val="tabletext11"/>
              <w:jc w:val="center"/>
              <w:rPr>
                <w:ins w:id="6361" w:author="Author"/>
              </w:rPr>
            </w:pPr>
            <w:ins w:id="6362" w:author="Author">
              <w:r w:rsidRPr="0050752F">
                <w:t>-0.122</w:t>
              </w:r>
            </w:ins>
          </w:p>
        </w:tc>
        <w:tc>
          <w:tcPr>
            <w:tcW w:w="1190" w:type="dxa"/>
            <w:tcBorders>
              <w:left w:val="single" w:sz="6" w:space="0" w:color="auto"/>
              <w:right w:val="single" w:sz="6" w:space="0" w:color="auto"/>
            </w:tcBorders>
            <w:vAlign w:val="bottom"/>
          </w:tcPr>
          <w:p w14:paraId="721FD5B0" w14:textId="77777777" w:rsidR="00C50A95" w:rsidRPr="0050752F" w:rsidRDefault="00C50A95" w:rsidP="00416506">
            <w:pPr>
              <w:pStyle w:val="tabletext11"/>
              <w:jc w:val="center"/>
              <w:rPr>
                <w:ins w:id="6363" w:author="Author"/>
              </w:rPr>
            </w:pPr>
            <w:ins w:id="6364" w:author="Author">
              <w:r w:rsidRPr="0050752F">
                <w:t>0.023</w:t>
              </w:r>
            </w:ins>
          </w:p>
        </w:tc>
      </w:tr>
      <w:tr w:rsidR="00C50A95" w:rsidRPr="0050752F" w14:paraId="74B0C364" w14:textId="77777777" w:rsidTr="00416506">
        <w:trPr>
          <w:cantSplit/>
          <w:trHeight w:val="196"/>
          <w:ins w:id="6365" w:author="Author"/>
        </w:trPr>
        <w:tc>
          <w:tcPr>
            <w:tcW w:w="194" w:type="dxa"/>
          </w:tcPr>
          <w:p w14:paraId="546CB004" w14:textId="77777777" w:rsidR="00C50A95" w:rsidRPr="0050752F" w:rsidRDefault="00C50A95" w:rsidP="00416506">
            <w:pPr>
              <w:pStyle w:val="tabletext11"/>
              <w:rPr>
                <w:ins w:id="6366" w:author="Author"/>
              </w:rPr>
            </w:pPr>
          </w:p>
        </w:tc>
        <w:tc>
          <w:tcPr>
            <w:tcW w:w="240" w:type="dxa"/>
            <w:tcBorders>
              <w:left w:val="single" w:sz="6" w:space="0" w:color="auto"/>
            </w:tcBorders>
          </w:tcPr>
          <w:p w14:paraId="68A979D8" w14:textId="77777777" w:rsidR="00C50A95" w:rsidRPr="0050752F" w:rsidRDefault="00C50A95" w:rsidP="00416506">
            <w:pPr>
              <w:pStyle w:val="tabletext11"/>
              <w:jc w:val="right"/>
              <w:rPr>
                <w:ins w:id="6367" w:author="Author"/>
              </w:rPr>
            </w:pPr>
          </w:p>
        </w:tc>
        <w:tc>
          <w:tcPr>
            <w:tcW w:w="732" w:type="dxa"/>
            <w:tcBorders>
              <w:left w:val="nil"/>
            </w:tcBorders>
            <w:hideMark/>
          </w:tcPr>
          <w:p w14:paraId="48B43EFE" w14:textId="77777777" w:rsidR="00C50A95" w:rsidRPr="0050752F" w:rsidRDefault="00C50A95" w:rsidP="00416506">
            <w:pPr>
              <w:pStyle w:val="tabletext11"/>
              <w:jc w:val="right"/>
              <w:rPr>
                <w:ins w:id="6368" w:author="Author"/>
              </w:rPr>
            </w:pPr>
            <w:ins w:id="6369" w:author="Author">
              <w:r w:rsidRPr="0050752F">
                <w:t>500</w:t>
              </w:r>
            </w:ins>
          </w:p>
        </w:tc>
        <w:tc>
          <w:tcPr>
            <w:tcW w:w="125" w:type="dxa"/>
            <w:tcBorders>
              <w:right w:val="single" w:sz="6" w:space="0" w:color="auto"/>
            </w:tcBorders>
          </w:tcPr>
          <w:p w14:paraId="45E162DA" w14:textId="77777777" w:rsidR="00C50A95" w:rsidRPr="0050752F" w:rsidRDefault="00C50A95" w:rsidP="00416506">
            <w:pPr>
              <w:pStyle w:val="tabletext11"/>
              <w:jc w:val="center"/>
              <w:rPr>
                <w:ins w:id="6370" w:author="Author"/>
              </w:rPr>
            </w:pPr>
          </w:p>
        </w:tc>
        <w:tc>
          <w:tcPr>
            <w:tcW w:w="1131" w:type="dxa"/>
            <w:tcBorders>
              <w:left w:val="single" w:sz="6" w:space="0" w:color="auto"/>
              <w:right w:val="single" w:sz="6" w:space="0" w:color="auto"/>
            </w:tcBorders>
            <w:vAlign w:val="bottom"/>
            <w:hideMark/>
          </w:tcPr>
          <w:p w14:paraId="729A1118" w14:textId="77777777" w:rsidR="00C50A95" w:rsidRPr="0050752F" w:rsidRDefault="00C50A95" w:rsidP="00416506">
            <w:pPr>
              <w:pStyle w:val="tabletext11"/>
              <w:jc w:val="center"/>
              <w:rPr>
                <w:ins w:id="6371" w:author="Author"/>
              </w:rPr>
            </w:pPr>
            <w:ins w:id="6372" w:author="Author">
              <w:r w:rsidRPr="0050752F">
                <w:t>0.00</w:t>
              </w:r>
            </w:ins>
          </w:p>
        </w:tc>
        <w:tc>
          <w:tcPr>
            <w:tcW w:w="1667" w:type="dxa"/>
            <w:tcBorders>
              <w:left w:val="single" w:sz="6" w:space="0" w:color="auto"/>
              <w:right w:val="single" w:sz="6" w:space="0" w:color="auto"/>
            </w:tcBorders>
            <w:vAlign w:val="bottom"/>
          </w:tcPr>
          <w:p w14:paraId="1B8EC600" w14:textId="77777777" w:rsidR="00C50A95" w:rsidRPr="0050752F" w:rsidRDefault="00C50A95" w:rsidP="00416506">
            <w:pPr>
              <w:pStyle w:val="tabletext11"/>
              <w:jc w:val="center"/>
              <w:rPr>
                <w:ins w:id="6373" w:author="Author"/>
              </w:rPr>
            </w:pPr>
            <w:ins w:id="6374" w:author="Author">
              <w:r w:rsidRPr="0050752F">
                <w:t>-0.167</w:t>
              </w:r>
            </w:ins>
          </w:p>
        </w:tc>
        <w:tc>
          <w:tcPr>
            <w:tcW w:w="1667" w:type="dxa"/>
            <w:tcBorders>
              <w:left w:val="single" w:sz="6" w:space="0" w:color="auto"/>
              <w:right w:val="single" w:sz="6" w:space="0" w:color="auto"/>
            </w:tcBorders>
            <w:vAlign w:val="bottom"/>
          </w:tcPr>
          <w:p w14:paraId="4F4EA047" w14:textId="77777777" w:rsidR="00C50A95" w:rsidRPr="0050752F" w:rsidRDefault="00C50A95" w:rsidP="00416506">
            <w:pPr>
              <w:pStyle w:val="tabletext11"/>
              <w:tabs>
                <w:tab w:val="decimal" w:pos="160"/>
              </w:tabs>
              <w:jc w:val="center"/>
              <w:rPr>
                <w:ins w:id="6375" w:author="Author"/>
              </w:rPr>
            </w:pPr>
            <w:ins w:id="6376" w:author="Author">
              <w:r w:rsidRPr="0050752F">
                <w:t>0.004</w:t>
              </w:r>
            </w:ins>
          </w:p>
        </w:tc>
        <w:tc>
          <w:tcPr>
            <w:tcW w:w="1667" w:type="dxa"/>
            <w:tcBorders>
              <w:left w:val="single" w:sz="6" w:space="0" w:color="auto"/>
              <w:right w:val="single" w:sz="6" w:space="0" w:color="auto"/>
            </w:tcBorders>
            <w:vAlign w:val="bottom"/>
          </w:tcPr>
          <w:p w14:paraId="16679910" w14:textId="77777777" w:rsidR="00C50A95" w:rsidRPr="0050752F" w:rsidRDefault="00C50A95" w:rsidP="00416506">
            <w:pPr>
              <w:pStyle w:val="tabletext11"/>
              <w:jc w:val="center"/>
              <w:rPr>
                <w:ins w:id="6377" w:author="Author"/>
              </w:rPr>
            </w:pPr>
            <w:ins w:id="6378" w:author="Author">
              <w:r w:rsidRPr="0050752F">
                <w:t>-0.167</w:t>
              </w:r>
            </w:ins>
          </w:p>
        </w:tc>
        <w:tc>
          <w:tcPr>
            <w:tcW w:w="1667" w:type="dxa"/>
            <w:tcBorders>
              <w:left w:val="single" w:sz="6" w:space="0" w:color="auto"/>
              <w:right w:val="single" w:sz="6" w:space="0" w:color="auto"/>
            </w:tcBorders>
            <w:vAlign w:val="bottom"/>
          </w:tcPr>
          <w:p w14:paraId="1F67C96A" w14:textId="77777777" w:rsidR="00C50A95" w:rsidRPr="0050752F" w:rsidRDefault="00C50A95" w:rsidP="00416506">
            <w:pPr>
              <w:pStyle w:val="tabletext11"/>
              <w:jc w:val="center"/>
              <w:rPr>
                <w:ins w:id="6379" w:author="Author"/>
              </w:rPr>
            </w:pPr>
            <w:ins w:id="6380" w:author="Author">
              <w:r w:rsidRPr="0050752F">
                <w:t>-0.078</w:t>
              </w:r>
            </w:ins>
          </w:p>
        </w:tc>
        <w:tc>
          <w:tcPr>
            <w:tcW w:w="1190" w:type="dxa"/>
            <w:tcBorders>
              <w:left w:val="single" w:sz="6" w:space="0" w:color="auto"/>
              <w:right w:val="single" w:sz="6" w:space="0" w:color="auto"/>
            </w:tcBorders>
            <w:vAlign w:val="bottom"/>
          </w:tcPr>
          <w:p w14:paraId="6BA6AFBD" w14:textId="77777777" w:rsidR="00C50A95" w:rsidRPr="0050752F" w:rsidRDefault="00C50A95" w:rsidP="00416506">
            <w:pPr>
              <w:pStyle w:val="tabletext11"/>
              <w:jc w:val="center"/>
              <w:rPr>
                <w:ins w:id="6381" w:author="Author"/>
              </w:rPr>
            </w:pPr>
            <w:ins w:id="6382" w:author="Author">
              <w:r w:rsidRPr="0050752F">
                <w:t>0.044</w:t>
              </w:r>
            </w:ins>
          </w:p>
        </w:tc>
      </w:tr>
      <w:tr w:rsidR="00C50A95" w:rsidRPr="0050752F" w14:paraId="44EE4B3C" w14:textId="77777777" w:rsidTr="00416506">
        <w:trPr>
          <w:cantSplit/>
          <w:trHeight w:val="196"/>
          <w:ins w:id="6383" w:author="Author"/>
        </w:trPr>
        <w:tc>
          <w:tcPr>
            <w:tcW w:w="194" w:type="dxa"/>
          </w:tcPr>
          <w:p w14:paraId="3C44DC86" w14:textId="77777777" w:rsidR="00C50A95" w:rsidRPr="0050752F" w:rsidRDefault="00C50A95" w:rsidP="00416506">
            <w:pPr>
              <w:pStyle w:val="tabletext11"/>
              <w:rPr>
                <w:ins w:id="6384" w:author="Author"/>
              </w:rPr>
            </w:pPr>
          </w:p>
        </w:tc>
        <w:tc>
          <w:tcPr>
            <w:tcW w:w="240" w:type="dxa"/>
            <w:tcBorders>
              <w:left w:val="single" w:sz="6" w:space="0" w:color="auto"/>
            </w:tcBorders>
          </w:tcPr>
          <w:p w14:paraId="38CCCAA2" w14:textId="77777777" w:rsidR="00C50A95" w:rsidRPr="0050752F" w:rsidRDefault="00C50A95" w:rsidP="00416506">
            <w:pPr>
              <w:pStyle w:val="tabletext11"/>
              <w:jc w:val="right"/>
              <w:rPr>
                <w:ins w:id="6385" w:author="Author"/>
              </w:rPr>
            </w:pPr>
          </w:p>
        </w:tc>
        <w:tc>
          <w:tcPr>
            <w:tcW w:w="732" w:type="dxa"/>
            <w:tcBorders>
              <w:left w:val="nil"/>
            </w:tcBorders>
            <w:hideMark/>
          </w:tcPr>
          <w:p w14:paraId="23868D68" w14:textId="77777777" w:rsidR="00C50A95" w:rsidRPr="0050752F" w:rsidRDefault="00C50A95" w:rsidP="00416506">
            <w:pPr>
              <w:pStyle w:val="tabletext11"/>
              <w:jc w:val="right"/>
              <w:rPr>
                <w:ins w:id="6386" w:author="Author"/>
              </w:rPr>
            </w:pPr>
            <w:ins w:id="6387" w:author="Author">
              <w:r w:rsidRPr="0050752F">
                <w:t>1,000</w:t>
              </w:r>
            </w:ins>
          </w:p>
        </w:tc>
        <w:tc>
          <w:tcPr>
            <w:tcW w:w="125" w:type="dxa"/>
            <w:tcBorders>
              <w:right w:val="single" w:sz="6" w:space="0" w:color="auto"/>
            </w:tcBorders>
          </w:tcPr>
          <w:p w14:paraId="7BEB9F7A" w14:textId="77777777" w:rsidR="00C50A95" w:rsidRPr="0050752F" w:rsidRDefault="00C50A95" w:rsidP="00416506">
            <w:pPr>
              <w:pStyle w:val="tabletext11"/>
              <w:jc w:val="center"/>
              <w:rPr>
                <w:ins w:id="6388" w:author="Author"/>
              </w:rPr>
            </w:pPr>
          </w:p>
        </w:tc>
        <w:tc>
          <w:tcPr>
            <w:tcW w:w="1131" w:type="dxa"/>
            <w:tcBorders>
              <w:left w:val="single" w:sz="6" w:space="0" w:color="auto"/>
              <w:right w:val="single" w:sz="6" w:space="0" w:color="auto"/>
            </w:tcBorders>
            <w:vAlign w:val="bottom"/>
            <w:hideMark/>
          </w:tcPr>
          <w:p w14:paraId="1951FD37" w14:textId="77777777" w:rsidR="00C50A95" w:rsidRPr="0050752F" w:rsidRDefault="00C50A95" w:rsidP="00416506">
            <w:pPr>
              <w:pStyle w:val="tabletext11"/>
              <w:jc w:val="center"/>
              <w:rPr>
                <w:ins w:id="6389" w:author="Author"/>
              </w:rPr>
            </w:pPr>
            <w:ins w:id="6390" w:author="Author">
              <w:r w:rsidRPr="0050752F">
                <w:t>0.14</w:t>
              </w:r>
            </w:ins>
          </w:p>
        </w:tc>
        <w:tc>
          <w:tcPr>
            <w:tcW w:w="1667" w:type="dxa"/>
            <w:tcBorders>
              <w:left w:val="single" w:sz="6" w:space="0" w:color="auto"/>
              <w:right w:val="single" w:sz="6" w:space="0" w:color="auto"/>
            </w:tcBorders>
            <w:vAlign w:val="bottom"/>
          </w:tcPr>
          <w:p w14:paraId="796BDE0D" w14:textId="77777777" w:rsidR="00C50A95" w:rsidRPr="0050752F" w:rsidRDefault="00C50A95" w:rsidP="00416506">
            <w:pPr>
              <w:pStyle w:val="tabletext11"/>
              <w:jc w:val="center"/>
              <w:rPr>
                <w:ins w:id="6391" w:author="Author"/>
              </w:rPr>
            </w:pPr>
            <w:ins w:id="6392" w:author="Author">
              <w:r w:rsidRPr="0050752F">
                <w:t>-0.166</w:t>
              </w:r>
            </w:ins>
          </w:p>
        </w:tc>
        <w:tc>
          <w:tcPr>
            <w:tcW w:w="1667" w:type="dxa"/>
            <w:tcBorders>
              <w:left w:val="single" w:sz="6" w:space="0" w:color="auto"/>
              <w:right w:val="single" w:sz="6" w:space="0" w:color="auto"/>
            </w:tcBorders>
            <w:vAlign w:val="bottom"/>
          </w:tcPr>
          <w:p w14:paraId="3A3285F8" w14:textId="77777777" w:rsidR="00C50A95" w:rsidRPr="0050752F" w:rsidRDefault="00C50A95" w:rsidP="00416506">
            <w:pPr>
              <w:pStyle w:val="tabletext11"/>
              <w:tabs>
                <w:tab w:val="decimal" w:pos="160"/>
              </w:tabs>
              <w:jc w:val="center"/>
              <w:rPr>
                <w:ins w:id="6393" w:author="Author"/>
              </w:rPr>
            </w:pPr>
            <w:ins w:id="6394" w:author="Author">
              <w:r w:rsidRPr="0050752F">
                <w:t>0.122</w:t>
              </w:r>
            </w:ins>
          </w:p>
        </w:tc>
        <w:tc>
          <w:tcPr>
            <w:tcW w:w="1667" w:type="dxa"/>
            <w:tcBorders>
              <w:left w:val="single" w:sz="6" w:space="0" w:color="auto"/>
              <w:right w:val="single" w:sz="6" w:space="0" w:color="auto"/>
            </w:tcBorders>
            <w:vAlign w:val="bottom"/>
          </w:tcPr>
          <w:p w14:paraId="3F4A4EA4" w14:textId="77777777" w:rsidR="00C50A95" w:rsidRPr="0050752F" w:rsidRDefault="00C50A95" w:rsidP="00416506">
            <w:pPr>
              <w:pStyle w:val="tabletext11"/>
              <w:jc w:val="center"/>
              <w:rPr>
                <w:ins w:id="6395" w:author="Author"/>
              </w:rPr>
            </w:pPr>
            <w:ins w:id="6396" w:author="Author">
              <w:r w:rsidRPr="0050752F">
                <w:t>-0.166</w:t>
              </w:r>
            </w:ins>
          </w:p>
        </w:tc>
        <w:tc>
          <w:tcPr>
            <w:tcW w:w="1667" w:type="dxa"/>
            <w:tcBorders>
              <w:left w:val="single" w:sz="6" w:space="0" w:color="auto"/>
              <w:right w:val="single" w:sz="6" w:space="0" w:color="auto"/>
            </w:tcBorders>
            <w:vAlign w:val="bottom"/>
          </w:tcPr>
          <w:p w14:paraId="20B7B15D" w14:textId="77777777" w:rsidR="00C50A95" w:rsidRPr="0050752F" w:rsidRDefault="00C50A95" w:rsidP="00416506">
            <w:pPr>
              <w:pStyle w:val="tabletext11"/>
              <w:jc w:val="center"/>
              <w:rPr>
                <w:ins w:id="6397" w:author="Author"/>
              </w:rPr>
            </w:pPr>
            <w:ins w:id="6398" w:author="Author">
              <w:r w:rsidRPr="0050752F">
                <w:t>-0.002</w:t>
              </w:r>
            </w:ins>
          </w:p>
        </w:tc>
        <w:tc>
          <w:tcPr>
            <w:tcW w:w="1190" w:type="dxa"/>
            <w:tcBorders>
              <w:left w:val="single" w:sz="6" w:space="0" w:color="auto"/>
              <w:right w:val="single" w:sz="6" w:space="0" w:color="auto"/>
            </w:tcBorders>
            <w:vAlign w:val="bottom"/>
          </w:tcPr>
          <w:p w14:paraId="421BF0B6" w14:textId="77777777" w:rsidR="00C50A95" w:rsidRPr="0050752F" w:rsidRDefault="00C50A95" w:rsidP="00416506">
            <w:pPr>
              <w:pStyle w:val="tabletext11"/>
              <w:jc w:val="center"/>
              <w:rPr>
                <w:ins w:id="6399" w:author="Author"/>
              </w:rPr>
            </w:pPr>
            <w:ins w:id="6400" w:author="Author">
              <w:r w:rsidRPr="0050752F">
                <w:t>0.090</w:t>
              </w:r>
            </w:ins>
          </w:p>
        </w:tc>
      </w:tr>
      <w:tr w:rsidR="00C50A95" w:rsidRPr="0050752F" w14:paraId="29F12C83" w14:textId="77777777" w:rsidTr="00416506">
        <w:trPr>
          <w:cantSplit/>
          <w:trHeight w:val="196"/>
          <w:ins w:id="6401" w:author="Author"/>
        </w:trPr>
        <w:tc>
          <w:tcPr>
            <w:tcW w:w="194" w:type="dxa"/>
          </w:tcPr>
          <w:p w14:paraId="04C923D4" w14:textId="77777777" w:rsidR="00C50A95" w:rsidRPr="0050752F" w:rsidRDefault="00C50A95" w:rsidP="00416506">
            <w:pPr>
              <w:pStyle w:val="tabletext11"/>
              <w:rPr>
                <w:ins w:id="6402" w:author="Author"/>
              </w:rPr>
            </w:pPr>
          </w:p>
        </w:tc>
        <w:tc>
          <w:tcPr>
            <w:tcW w:w="240" w:type="dxa"/>
            <w:tcBorders>
              <w:left w:val="single" w:sz="6" w:space="0" w:color="auto"/>
            </w:tcBorders>
          </w:tcPr>
          <w:p w14:paraId="33702620" w14:textId="77777777" w:rsidR="00C50A95" w:rsidRPr="0050752F" w:rsidRDefault="00C50A95" w:rsidP="00416506">
            <w:pPr>
              <w:pStyle w:val="tabletext11"/>
              <w:jc w:val="right"/>
              <w:rPr>
                <w:ins w:id="6403" w:author="Author"/>
              </w:rPr>
            </w:pPr>
          </w:p>
        </w:tc>
        <w:tc>
          <w:tcPr>
            <w:tcW w:w="732" w:type="dxa"/>
            <w:tcBorders>
              <w:left w:val="nil"/>
            </w:tcBorders>
            <w:hideMark/>
          </w:tcPr>
          <w:p w14:paraId="7073769C" w14:textId="77777777" w:rsidR="00C50A95" w:rsidRPr="0050752F" w:rsidRDefault="00C50A95" w:rsidP="00416506">
            <w:pPr>
              <w:pStyle w:val="tabletext11"/>
              <w:jc w:val="right"/>
              <w:rPr>
                <w:ins w:id="6404" w:author="Author"/>
              </w:rPr>
            </w:pPr>
            <w:ins w:id="6405" w:author="Author">
              <w:r w:rsidRPr="0050752F">
                <w:t>2,000</w:t>
              </w:r>
            </w:ins>
          </w:p>
        </w:tc>
        <w:tc>
          <w:tcPr>
            <w:tcW w:w="125" w:type="dxa"/>
            <w:tcBorders>
              <w:right w:val="single" w:sz="6" w:space="0" w:color="auto"/>
            </w:tcBorders>
          </w:tcPr>
          <w:p w14:paraId="189A2879" w14:textId="77777777" w:rsidR="00C50A95" w:rsidRPr="0050752F" w:rsidRDefault="00C50A95" w:rsidP="00416506">
            <w:pPr>
              <w:pStyle w:val="tabletext11"/>
              <w:jc w:val="center"/>
              <w:rPr>
                <w:ins w:id="6406" w:author="Author"/>
              </w:rPr>
            </w:pPr>
          </w:p>
        </w:tc>
        <w:tc>
          <w:tcPr>
            <w:tcW w:w="1131" w:type="dxa"/>
            <w:tcBorders>
              <w:left w:val="single" w:sz="6" w:space="0" w:color="auto"/>
              <w:right w:val="single" w:sz="6" w:space="0" w:color="auto"/>
            </w:tcBorders>
            <w:vAlign w:val="bottom"/>
            <w:hideMark/>
          </w:tcPr>
          <w:p w14:paraId="6D0F6FB6" w14:textId="77777777" w:rsidR="00C50A95" w:rsidRPr="0050752F" w:rsidRDefault="00C50A95" w:rsidP="00416506">
            <w:pPr>
              <w:pStyle w:val="tabletext11"/>
              <w:jc w:val="center"/>
              <w:rPr>
                <w:ins w:id="6407" w:author="Author"/>
              </w:rPr>
            </w:pPr>
            <w:ins w:id="6408" w:author="Author">
              <w:r w:rsidRPr="0050752F">
                <w:t>0.39</w:t>
              </w:r>
            </w:ins>
          </w:p>
        </w:tc>
        <w:tc>
          <w:tcPr>
            <w:tcW w:w="1667" w:type="dxa"/>
            <w:tcBorders>
              <w:left w:val="single" w:sz="6" w:space="0" w:color="auto"/>
              <w:right w:val="single" w:sz="6" w:space="0" w:color="auto"/>
            </w:tcBorders>
            <w:vAlign w:val="bottom"/>
          </w:tcPr>
          <w:p w14:paraId="043D9D72" w14:textId="77777777" w:rsidR="00C50A95" w:rsidRPr="0050752F" w:rsidRDefault="00C50A95" w:rsidP="00416506">
            <w:pPr>
              <w:pStyle w:val="tabletext11"/>
              <w:jc w:val="center"/>
              <w:rPr>
                <w:ins w:id="6409" w:author="Author"/>
              </w:rPr>
            </w:pPr>
            <w:ins w:id="6410" w:author="Author">
              <w:r w:rsidRPr="0050752F">
                <w:t>-0.165</w:t>
              </w:r>
            </w:ins>
          </w:p>
        </w:tc>
        <w:tc>
          <w:tcPr>
            <w:tcW w:w="1667" w:type="dxa"/>
            <w:tcBorders>
              <w:left w:val="single" w:sz="6" w:space="0" w:color="auto"/>
              <w:right w:val="single" w:sz="6" w:space="0" w:color="auto"/>
            </w:tcBorders>
            <w:vAlign w:val="bottom"/>
          </w:tcPr>
          <w:p w14:paraId="4ACDC97F" w14:textId="77777777" w:rsidR="00C50A95" w:rsidRPr="0050752F" w:rsidRDefault="00C50A95" w:rsidP="00416506">
            <w:pPr>
              <w:pStyle w:val="tabletext11"/>
              <w:tabs>
                <w:tab w:val="decimal" w:pos="160"/>
              </w:tabs>
              <w:jc w:val="center"/>
              <w:rPr>
                <w:ins w:id="6411" w:author="Author"/>
              </w:rPr>
            </w:pPr>
            <w:ins w:id="6412" w:author="Author">
              <w:r w:rsidRPr="0050752F">
                <w:t>0.285</w:t>
              </w:r>
            </w:ins>
          </w:p>
        </w:tc>
        <w:tc>
          <w:tcPr>
            <w:tcW w:w="1667" w:type="dxa"/>
            <w:tcBorders>
              <w:left w:val="single" w:sz="6" w:space="0" w:color="auto"/>
              <w:right w:val="single" w:sz="6" w:space="0" w:color="auto"/>
            </w:tcBorders>
            <w:vAlign w:val="bottom"/>
          </w:tcPr>
          <w:p w14:paraId="53B7F7FC" w14:textId="77777777" w:rsidR="00C50A95" w:rsidRPr="0050752F" w:rsidRDefault="00C50A95" w:rsidP="00416506">
            <w:pPr>
              <w:pStyle w:val="tabletext11"/>
              <w:jc w:val="center"/>
              <w:rPr>
                <w:ins w:id="6413" w:author="Author"/>
              </w:rPr>
            </w:pPr>
            <w:ins w:id="6414" w:author="Author">
              <w:r w:rsidRPr="0050752F">
                <w:t>-0.165</w:t>
              </w:r>
            </w:ins>
          </w:p>
        </w:tc>
        <w:tc>
          <w:tcPr>
            <w:tcW w:w="1667" w:type="dxa"/>
            <w:tcBorders>
              <w:left w:val="single" w:sz="6" w:space="0" w:color="auto"/>
              <w:right w:val="single" w:sz="6" w:space="0" w:color="auto"/>
            </w:tcBorders>
            <w:vAlign w:val="bottom"/>
          </w:tcPr>
          <w:p w14:paraId="53B15922" w14:textId="77777777" w:rsidR="00C50A95" w:rsidRPr="0050752F" w:rsidRDefault="00C50A95" w:rsidP="00416506">
            <w:pPr>
              <w:pStyle w:val="tabletext11"/>
              <w:tabs>
                <w:tab w:val="decimal" w:pos="160"/>
              </w:tabs>
              <w:jc w:val="center"/>
              <w:rPr>
                <w:ins w:id="6415" w:author="Author"/>
              </w:rPr>
            </w:pPr>
            <w:ins w:id="6416" w:author="Author">
              <w:r w:rsidRPr="0050752F">
                <w:t>0.131</w:t>
              </w:r>
            </w:ins>
          </w:p>
        </w:tc>
        <w:tc>
          <w:tcPr>
            <w:tcW w:w="1190" w:type="dxa"/>
            <w:tcBorders>
              <w:left w:val="single" w:sz="6" w:space="0" w:color="auto"/>
              <w:right w:val="single" w:sz="6" w:space="0" w:color="auto"/>
            </w:tcBorders>
            <w:vAlign w:val="bottom"/>
          </w:tcPr>
          <w:p w14:paraId="55B55E58" w14:textId="77777777" w:rsidR="00C50A95" w:rsidRPr="0050752F" w:rsidRDefault="00C50A95" w:rsidP="00416506">
            <w:pPr>
              <w:pStyle w:val="tabletext11"/>
              <w:jc w:val="center"/>
              <w:rPr>
                <w:ins w:id="6417" w:author="Author"/>
              </w:rPr>
            </w:pPr>
            <w:ins w:id="6418" w:author="Author">
              <w:r w:rsidRPr="0050752F">
                <w:t>0.177</w:t>
              </w:r>
            </w:ins>
          </w:p>
        </w:tc>
      </w:tr>
      <w:tr w:rsidR="00C50A95" w:rsidRPr="0050752F" w14:paraId="2B6006AE" w14:textId="77777777" w:rsidTr="00416506">
        <w:trPr>
          <w:cantSplit/>
          <w:trHeight w:val="196"/>
          <w:ins w:id="6419" w:author="Author"/>
        </w:trPr>
        <w:tc>
          <w:tcPr>
            <w:tcW w:w="194" w:type="dxa"/>
          </w:tcPr>
          <w:p w14:paraId="24456F90" w14:textId="77777777" w:rsidR="00C50A95" w:rsidRPr="0050752F" w:rsidRDefault="00C50A95" w:rsidP="00416506">
            <w:pPr>
              <w:pStyle w:val="tabletext11"/>
              <w:rPr>
                <w:ins w:id="6420" w:author="Author"/>
              </w:rPr>
            </w:pPr>
          </w:p>
        </w:tc>
        <w:tc>
          <w:tcPr>
            <w:tcW w:w="240" w:type="dxa"/>
            <w:tcBorders>
              <w:left w:val="single" w:sz="6" w:space="0" w:color="auto"/>
            </w:tcBorders>
          </w:tcPr>
          <w:p w14:paraId="16D5B637" w14:textId="77777777" w:rsidR="00C50A95" w:rsidRPr="0050752F" w:rsidRDefault="00C50A95" w:rsidP="00416506">
            <w:pPr>
              <w:pStyle w:val="tabletext11"/>
              <w:jc w:val="right"/>
              <w:rPr>
                <w:ins w:id="6421" w:author="Author"/>
              </w:rPr>
            </w:pPr>
          </w:p>
        </w:tc>
        <w:tc>
          <w:tcPr>
            <w:tcW w:w="732" w:type="dxa"/>
            <w:tcBorders>
              <w:left w:val="nil"/>
            </w:tcBorders>
            <w:hideMark/>
          </w:tcPr>
          <w:p w14:paraId="1FBC19B9" w14:textId="77777777" w:rsidR="00C50A95" w:rsidRPr="0050752F" w:rsidRDefault="00C50A95" w:rsidP="00416506">
            <w:pPr>
              <w:pStyle w:val="tabletext11"/>
              <w:jc w:val="right"/>
              <w:rPr>
                <w:ins w:id="6422" w:author="Author"/>
              </w:rPr>
            </w:pPr>
            <w:ins w:id="6423" w:author="Author">
              <w:r w:rsidRPr="0050752F">
                <w:t>3,000</w:t>
              </w:r>
            </w:ins>
          </w:p>
        </w:tc>
        <w:tc>
          <w:tcPr>
            <w:tcW w:w="125" w:type="dxa"/>
            <w:tcBorders>
              <w:right w:val="single" w:sz="6" w:space="0" w:color="auto"/>
            </w:tcBorders>
          </w:tcPr>
          <w:p w14:paraId="0E339B76" w14:textId="77777777" w:rsidR="00C50A95" w:rsidRPr="0050752F" w:rsidRDefault="00C50A95" w:rsidP="00416506">
            <w:pPr>
              <w:pStyle w:val="tabletext11"/>
              <w:jc w:val="center"/>
              <w:rPr>
                <w:ins w:id="6424" w:author="Author"/>
              </w:rPr>
            </w:pPr>
          </w:p>
        </w:tc>
        <w:tc>
          <w:tcPr>
            <w:tcW w:w="1131" w:type="dxa"/>
            <w:tcBorders>
              <w:left w:val="single" w:sz="6" w:space="0" w:color="auto"/>
              <w:right w:val="single" w:sz="6" w:space="0" w:color="auto"/>
            </w:tcBorders>
            <w:vAlign w:val="bottom"/>
            <w:hideMark/>
          </w:tcPr>
          <w:p w14:paraId="6CDFBBC1" w14:textId="77777777" w:rsidR="00C50A95" w:rsidRPr="0050752F" w:rsidRDefault="00C50A95" w:rsidP="00416506">
            <w:pPr>
              <w:pStyle w:val="tabletext11"/>
              <w:jc w:val="center"/>
              <w:rPr>
                <w:ins w:id="6425" w:author="Author"/>
              </w:rPr>
            </w:pPr>
            <w:ins w:id="6426" w:author="Author">
              <w:r w:rsidRPr="0050752F">
                <w:t>0.61</w:t>
              </w:r>
            </w:ins>
          </w:p>
        </w:tc>
        <w:tc>
          <w:tcPr>
            <w:tcW w:w="1667" w:type="dxa"/>
            <w:tcBorders>
              <w:left w:val="single" w:sz="6" w:space="0" w:color="auto"/>
              <w:right w:val="single" w:sz="6" w:space="0" w:color="auto"/>
            </w:tcBorders>
            <w:vAlign w:val="bottom"/>
          </w:tcPr>
          <w:p w14:paraId="5E32DCAA" w14:textId="77777777" w:rsidR="00C50A95" w:rsidRPr="0050752F" w:rsidRDefault="00C50A95" w:rsidP="00416506">
            <w:pPr>
              <w:pStyle w:val="tabletext11"/>
              <w:jc w:val="center"/>
              <w:rPr>
                <w:ins w:id="6427" w:author="Author"/>
              </w:rPr>
            </w:pPr>
            <w:ins w:id="6428" w:author="Author">
              <w:r w:rsidRPr="0050752F">
                <w:t>-0.164</w:t>
              </w:r>
            </w:ins>
          </w:p>
        </w:tc>
        <w:tc>
          <w:tcPr>
            <w:tcW w:w="1667" w:type="dxa"/>
            <w:tcBorders>
              <w:left w:val="single" w:sz="6" w:space="0" w:color="auto"/>
              <w:right w:val="single" w:sz="6" w:space="0" w:color="auto"/>
            </w:tcBorders>
            <w:vAlign w:val="bottom"/>
          </w:tcPr>
          <w:p w14:paraId="604841D8" w14:textId="77777777" w:rsidR="00C50A95" w:rsidRPr="0050752F" w:rsidRDefault="00C50A95" w:rsidP="00416506">
            <w:pPr>
              <w:pStyle w:val="tabletext11"/>
              <w:tabs>
                <w:tab w:val="decimal" w:pos="160"/>
              </w:tabs>
              <w:jc w:val="center"/>
              <w:rPr>
                <w:ins w:id="6429" w:author="Author"/>
              </w:rPr>
            </w:pPr>
            <w:ins w:id="6430" w:author="Author">
              <w:r w:rsidRPr="0050752F">
                <w:t>0.441</w:t>
              </w:r>
            </w:ins>
          </w:p>
        </w:tc>
        <w:tc>
          <w:tcPr>
            <w:tcW w:w="1667" w:type="dxa"/>
            <w:tcBorders>
              <w:left w:val="single" w:sz="6" w:space="0" w:color="auto"/>
              <w:right w:val="single" w:sz="6" w:space="0" w:color="auto"/>
            </w:tcBorders>
            <w:vAlign w:val="bottom"/>
          </w:tcPr>
          <w:p w14:paraId="4F12DE60" w14:textId="77777777" w:rsidR="00C50A95" w:rsidRPr="0050752F" w:rsidRDefault="00C50A95" w:rsidP="00416506">
            <w:pPr>
              <w:pStyle w:val="tabletext11"/>
              <w:jc w:val="center"/>
              <w:rPr>
                <w:ins w:id="6431" w:author="Author"/>
              </w:rPr>
            </w:pPr>
            <w:ins w:id="6432" w:author="Author">
              <w:r w:rsidRPr="0050752F">
                <w:t>-0.164</w:t>
              </w:r>
            </w:ins>
          </w:p>
        </w:tc>
        <w:tc>
          <w:tcPr>
            <w:tcW w:w="1667" w:type="dxa"/>
            <w:tcBorders>
              <w:left w:val="single" w:sz="6" w:space="0" w:color="auto"/>
              <w:right w:val="single" w:sz="6" w:space="0" w:color="auto"/>
            </w:tcBorders>
            <w:vAlign w:val="bottom"/>
          </w:tcPr>
          <w:p w14:paraId="21E9D9BA" w14:textId="77777777" w:rsidR="00C50A95" w:rsidRPr="0050752F" w:rsidRDefault="00C50A95" w:rsidP="00416506">
            <w:pPr>
              <w:pStyle w:val="tabletext11"/>
              <w:tabs>
                <w:tab w:val="decimal" w:pos="160"/>
              </w:tabs>
              <w:jc w:val="center"/>
              <w:rPr>
                <w:ins w:id="6433" w:author="Author"/>
              </w:rPr>
            </w:pPr>
            <w:ins w:id="6434" w:author="Author">
              <w:r w:rsidRPr="0050752F">
                <w:t>0.265</w:t>
              </w:r>
            </w:ins>
          </w:p>
        </w:tc>
        <w:tc>
          <w:tcPr>
            <w:tcW w:w="1190" w:type="dxa"/>
            <w:tcBorders>
              <w:left w:val="single" w:sz="6" w:space="0" w:color="auto"/>
              <w:right w:val="single" w:sz="6" w:space="0" w:color="auto"/>
            </w:tcBorders>
            <w:vAlign w:val="bottom"/>
          </w:tcPr>
          <w:p w14:paraId="235267AC" w14:textId="77777777" w:rsidR="00C50A95" w:rsidRPr="0050752F" w:rsidRDefault="00C50A95" w:rsidP="00416506">
            <w:pPr>
              <w:pStyle w:val="tabletext11"/>
              <w:jc w:val="center"/>
              <w:rPr>
                <w:ins w:id="6435" w:author="Author"/>
              </w:rPr>
            </w:pPr>
            <w:ins w:id="6436" w:author="Author">
              <w:r w:rsidRPr="0050752F">
                <w:t>0.275</w:t>
              </w:r>
            </w:ins>
          </w:p>
        </w:tc>
      </w:tr>
      <w:tr w:rsidR="00C50A95" w:rsidRPr="0050752F" w14:paraId="588B3DAD" w14:textId="77777777" w:rsidTr="00416506">
        <w:trPr>
          <w:cantSplit/>
          <w:trHeight w:val="196"/>
          <w:ins w:id="6437" w:author="Author"/>
        </w:trPr>
        <w:tc>
          <w:tcPr>
            <w:tcW w:w="194" w:type="dxa"/>
          </w:tcPr>
          <w:p w14:paraId="1DED08D8" w14:textId="77777777" w:rsidR="00C50A95" w:rsidRPr="0050752F" w:rsidRDefault="00C50A95" w:rsidP="00416506">
            <w:pPr>
              <w:pStyle w:val="tabletext11"/>
              <w:rPr>
                <w:ins w:id="6438" w:author="Author"/>
              </w:rPr>
            </w:pPr>
          </w:p>
        </w:tc>
        <w:tc>
          <w:tcPr>
            <w:tcW w:w="240" w:type="dxa"/>
            <w:tcBorders>
              <w:left w:val="single" w:sz="6" w:space="0" w:color="auto"/>
            </w:tcBorders>
          </w:tcPr>
          <w:p w14:paraId="297912D3" w14:textId="77777777" w:rsidR="00C50A95" w:rsidRPr="0050752F" w:rsidRDefault="00C50A95" w:rsidP="00416506">
            <w:pPr>
              <w:pStyle w:val="tabletext11"/>
              <w:jc w:val="right"/>
              <w:rPr>
                <w:ins w:id="6439" w:author="Author"/>
              </w:rPr>
            </w:pPr>
          </w:p>
        </w:tc>
        <w:tc>
          <w:tcPr>
            <w:tcW w:w="732" w:type="dxa"/>
            <w:tcBorders>
              <w:left w:val="nil"/>
            </w:tcBorders>
            <w:hideMark/>
          </w:tcPr>
          <w:p w14:paraId="24D3DFA7" w14:textId="77777777" w:rsidR="00C50A95" w:rsidRPr="0050752F" w:rsidRDefault="00C50A95" w:rsidP="00416506">
            <w:pPr>
              <w:pStyle w:val="tabletext11"/>
              <w:jc w:val="right"/>
              <w:rPr>
                <w:ins w:id="6440" w:author="Author"/>
              </w:rPr>
            </w:pPr>
            <w:ins w:id="6441" w:author="Author">
              <w:r w:rsidRPr="0050752F">
                <w:t>5,000</w:t>
              </w:r>
            </w:ins>
          </w:p>
        </w:tc>
        <w:tc>
          <w:tcPr>
            <w:tcW w:w="125" w:type="dxa"/>
            <w:tcBorders>
              <w:right w:val="single" w:sz="6" w:space="0" w:color="auto"/>
            </w:tcBorders>
          </w:tcPr>
          <w:p w14:paraId="6F37C994" w14:textId="77777777" w:rsidR="00C50A95" w:rsidRPr="0050752F" w:rsidRDefault="00C50A95" w:rsidP="00416506">
            <w:pPr>
              <w:pStyle w:val="tabletext11"/>
              <w:jc w:val="center"/>
              <w:rPr>
                <w:ins w:id="6442" w:author="Author"/>
              </w:rPr>
            </w:pPr>
          </w:p>
        </w:tc>
        <w:tc>
          <w:tcPr>
            <w:tcW w:w="1131" w:type="dxa"/>
            <w:tcBorders>
              <w:left w:val="single" w:sz="6" w:space="0" w:color="auto"/>
              <w:right w:val="single" w:sz="6" w:space="0" w:color="auto"/>
            </w:tcBorders>
            <w:vAlign w:val="bottom"/>
            <w:hideMark/>
          </w:tcPr>
          <w:p w14:paraId="4A3D30A5" w14:textId="77777777" w:rsidR="00C50A95" w:rsidRPr="0050752F" w:rsidRDefault="00C50A95" w:rsidP="00416506">
            <w:pPr>
              <w:pStyle w:val="tabletext11"/>
              <w:jc w:val="center"/>
              <w:rPr>
                <w:ins w:id="6443" w:author="Author"/>
              </w:rPr>
            </w:pPr>
            <w:ins w:id="6444" w:author="Author">
              <w:r w:rsidRPr="0050752F">
                <w:t>1.05</w:t>
              </w:r>
            </w:ins>
          </w:p>
        </w:tc>
        <w:tc>
          <w:tcPr>
            <w:tcW w:w="1667" w:type="dxa"/>
            <w:tcBorders>
              <w:left w:val="single" w:sz="6" w:space="0" w:color="auto"/>
              <w:right w:val="single" w:sz="6" w:space="0" w:color="auto"/>
            </w:tcBorders>
            <w:vAlign w:val="bottom"/>
          </w:tcPr>
          <w:p w14:paraId="288009C7" w14:textId="77777777" w:rsidR="00C50A95" w:rsidRPr="0050752F" w:rsidRDefault="00C50A95" w:rsidP="00416506">
            <w:pPr>
              <w:pStyle w:val="tabletext11"/>
              <w:jc w:val="center"/>
              <w:rPr>
                <w:ins w:id="6445" w:author="Author"/>
              </w:rPr>
            </w:pPr>
            <w:ins w:id="6446" w:author="Author">
              <w:r w:rsidRPr="0050752F">
                <w:t>-0.163</w:t>
              </w:r>
            </w:ins>
          </w:p>
        </w:tc>
        <w:tc>
          <w:tcPr>
            <w:tcW w:w="1667" w:type="dxa"/>
            <w:tcBorders>
              <w:left w:val="single" w:sz="6" w:space="0" w:color="auto"/>
              <w:right w:val="single" w:sz="6" w:space="0" w:color="auto"/>
            </w:tcBorders>
            <w:vAlign w:val="bottom"/>
          </w:tcPr>
          <w:p w14:paraId="5303D6FB" w14:textId="77777777" w:rsidR="00C50A95" w:rsidRPr="0050752F" w:rsidRDefault="00C50A95" w:rsidP="00416506">
            <w:pPr>
              <w:pStyle w:val="tabletext11"/>
              <w:tabs>
                <w:tab w:val="decimal" w:pos="160"/>
              </w:tabs>
              <w:jc w:val="center"/>
              <w:rPr>
                <w:ins w:id="6447" w:author="Author"/>
              </w:rPr>
            </w:pPr>
            <w:ins w:id="6448" w:author="Author">
              <w:r w:rsidRPr="0050752F">
                <w:t>0.645</w:t>
              </w:r>
            </w:ins>
          </w:p>
        </w:tc>
        <w:tc>
          <w:tcPr>
            <w:tcW w:w="1667" w:type="dxa"/>
            <w:tcBorders>
              <w:left w:val="single" w:sz="6" w:space="0" w:color="auto"/>
              <w:right w:val="single" w:sz="6" w:space="0" w:color="auto"/>
            </w:tcBorders>
            <w:vAlign w:val="bottom"/>
          </w:tcPr>
          <w:p w14:paraId="555B4428" w14:textId="77777777" w:rsidR="00C50A95" w:rsidRPr="0050752F" w:rsidRDefault="00C50A95" w:rsidP="00416506">
            <w:pPr>
              <w:pStyle w:val="tabletext11"/>
              <w:jc w:val="center"/>
              <w:rPr>
                <w:ins w:id="6449" w:author="Author"/>
              </w:rPr>
            </w:pPr>
            <w:ins w:id="6450" w:author="Author">
              <w:r w:rsidRPr="0050752F">
                <w:t>-0.163</w:t>
              </w:r>
            </w:ins>
          </w:p>
        </w:tc>
        <w:tc>
          <w:tcPr>
            <w:tcW w:w="1667" w:type="dxa"/>
            <w:tcBorders>
              <w:left w:val="single" w:sz="6" w:space="0" w:color="auto"/>
              <w:right w:val="single" w:sz="6" w:space="0" w:color="auto"/>
            </w:tcBorders>
            <w:vAlign w:val="bottom"/>
          </w:tcPr>
          <w:p w14:paraId="29529EBB" w14:textId="77777777" w:rsidR="00C50A95" w:rsidRPr="0050752F" w:rsidRDefault="00C50A95" w:rsidP="00416506">
            <w:pPr>
              <w:pStyle w:val="tabletext11"/>
              <w:tabs>
                <w:tab w:val="decimal" w:pos="160"/>
              </w:tabs>
              <w:jc w:val="center"/>
              <w:rPr>
                <w:ins w:id="6451" w:author="Author"/>
              </w:rPr>
            </w:pPr>
            <w:ins w:id="6452" w:author="Author">
              <w:r w:rsidRPr="0050752F">
                <w:t>0.463</w:t>
              </w:r>
            </w:ins>
          </w:p>
        </w:tc>
        <w:tc>
          <w:tcPr>
            <w:tcW w:w="1190" w:type="dxa"/>
            <w:tcBorders>
              <w:left w:val="single" w:sz="6" w:space="0" w:color="auto"/>
              <w:right w:val="single" w:sz="6" w:space="0" w:color="auto"/>
            </w:tcBorders>
            <w:vAlign w:val="bottom"/>
          </w:tcPr>
          <w:p w14:paraId="61A02A7F" w14:textId="77777777" w:rsidR="00C50A95" w:rsidRPr="0050752F" w:rsidRDefault="00C50A95" w:rsidP="00416506">
            <w:pPr>
              <w:pStyle w:val="tabletext11"/>
              <w:jc w:val="center"/>
              <w:rPr>
                <w:ins w:id="6453" w:author="Author"/>
              </w:rPr>
            </w:pPr>
            <w:ins w:id="6454" w:author="Author">
              <w:r w:rsidRPr="0050752F">
                <w:t>0.419</w:t>
              </w:r>
            </w:ins>
          </w:p>
        </w:tc>
      </w:tr>
      <w:tr w:rsidR="00C50A95" w:rsidRPr="0050752F" w14:paraId="79B7882D" w14:textId="77777777" w:rsidTr="00416506">
        <w:trPr>
          <w:cantSplit/>
          <w:trHeight w:val="196"/>
          <w:ins w:id="6455" w:author="Author"/>
        </w:trPr>
        <w:tc>
          <w:tcPr>
            <w:tcW w:w="194" w:type="dxa"/>
          </w:tcPr>
          <w:p w14:paraId="70C9F321" w14:textId="77777777" w:rsidR="00C50A95" w:rsidRPr="0050752F" w:rsidRDefault="00C50A95" w:rsidP="00416506">
            <w:pPr>
              <w:pStyle w:val="tabletext11"/>
              <w:rPr>
                <w:ins w:id="6456" w:author="Author"/>
              </w:rPr>
            </w:pPr>
          </w:p>
        </w:tc>
        <w:tc>
          <w:tcPr>
            <w:tcW w:w="240" w:type="dxa"/>
            <w:tcBorders>
              <w:left w:val="single" w:sz="6" w:space="0" w:color="auto"/>
            </w:tcBorders>
          </w:tcPr>
          <w:p w14:paraId="0E813EAA" w14:textId="77777777" w:rsidR="00C50A95" w:rsidRPr="0050752F" w:rsidRDefault="00C50A95" w:rsidP="00416506">
            <w:pPr>
              <w:pStyle w:val="tabletext11"/>
              <w:jc w:val="right"/>
              <w:rPr>
                <w:ins w:id="6457" w:author="Author"/>
              </w:rPr>
            </w:pPr>
          </w:p>
        </w:tc>
        <w:tc>
          <w:tcPr>
            <w:tcW w:w="732" w:type="dxa"/>
            <w:tcBorders>
              <w:left w:val="nil"/>
            </w:tcBorders>
          </w:tcPr>
          <w:p w14:paraId="0F4DB509" w14:textId="77777777" w:rsidR="00C50A95" w:rsidRPr="0050752F" w:rsidRDefault="00C50A95" w:rsidP="00416506">
            <w:pPr>
              <w:pStyle w:val="tabletext11"/>
              <w:jc w:val="right"/>
              <w:rPr>
                <w:ins w:id="6458" w:author="Author"/>
              </w:rPr>
            </w:pPr>
            <w:ins w:id="6459" w:author="Author">
              <w:r w:rsidRPr="0050752F">
                <w:t>10,000</w:t>
              </w:r>
            </w:ins>
          </w:p>
        </w:tc>
        <w:tc>
          <w:tcPr>
            <w:tcW w:w="125" w:type="dxa"/>
            <w:tcBorders>
              <w:right w:val="single" w:sz="6" w:space="0" w:color="auto"/>
            </w:tcBorders>
          </w:tcPr>
          <w:p w14:paraId="3326D35E" w14:textId="77777777" w:rsidR="00C50A95" w:rsidRPr="0050752F" w:rsidRDefault="00C50A95" w:rsidP="00416506">
            <w:pPr>
              <w:pStyle w:val="tabletext11"/>
              <w:jc w:val="center"/>
              <w:rPr>
                <w:ins w:id="6460" w:author="Author"/>
              </w:rPr>
            </w:pPr>
          </w:p>
        </w:tc>
        <w:tc>
          <w:tcPr>
            <w:tcW w:w="1131" w:type="dxa"/>
            <w:tcBorders>
              <w:left w:val="single" w:sz="6" w:space="0" w:color="auto"/>
              <w:right w:val="single" w:sz="6" w:space="0" w:color="auto"/>
            </w:tcBorders>
            <w:vAlign w:val="bottom"/>
          </w:tcPr>
          <w:p w14:paraId="7387805B" w14:textId="77777777" w:rsidR="00C50A95" w:rsidRPr="0050752F" w:rsidRDefault="00C50A95" w:rsidP="00416506">
            <w:pPr>
              <w:pStyle w:val="tabletext11"/>
              <w:jc w:val="center"/>
              <w:rPr>
                <w:ins w:id="6461" w:author="Author"/>
              </w:rPr>
            </w:pPr>
            <w:ins w:id="6462" w:author="Author">
              <w:r w:rsidRPr="0050752F">
                <w:t>N/A</w:t>
              </w:r>
            </w:ins>
          </w:p>
        </w:tc>
        <w:tc>
          <w:tcPr>
            <w:tcW w:w="1667" w:type="dxa"/>
            <w:tcBorders>
              <w:left w:val="single" w:sz="6" w:space="0" w:color="auto"/>
              <w:right w:val="single" w:sz="6" w:space="0" w:color="auto"/>
            </w:tcBorders>
            <w:vAlign w:val="bottom"/>
          </w:tcPr>
          <w:p w14:paraId="305420A4" w14:textId="77777777" w:rsidR="00C50A95" w:rsidRPr="0050752F" w:rsidRDefault="00C50A95" w:rsidP="00416506">
            <w:pPr>
              <w:pStyle w:val="tabletext11"/>
              <w:jc w:val="center"/>
              <w:rPr>
                <w:ins w:id="6463" w:author="Author"/>
              </w:rPr>
            </w:pPr>
            <w:ins w:id="6464" w:author="Author">
              <w:r w:rsidRPr="0050752F">
                <w:rPr>
                  <w:rFonts w:cs="Arial"/>
                  <w:color w:val="000000"/>
                  <w:szCs w:val="18"/>
                </w:rPr>
                <w:t>-0.156</w:t>
              </w:r>
            </w:ins>
          </w:p>
        </w:tc>
        <w:tc>
          <w:tcPr>
            <w:tcW w:w="1667" w:type="dxa"/>
            <w:tcBorders>
              <w:left w:val="single" w:sz="6" w:space="0" w:color="auto"/>
              <w:right w:val="single" w:sz="6" w:space="0" w:color="auto"/>
            </w:tcBorders>
            <w:vAlign w:val="bottom"/>
          </w:tcPr>
          <w:p w14:paraId="2674F78A" w14:textId="77777777" w:rsidR="00C50A95" w:rsidRPr="0050752F" w:rsidRDefault="00C50A95" w:rsidP="00416506">
            <w:pPr>
              <w:pStyle w:val="tabletext11"/>
              <w:tabs>
                <w:tab w:val="decimal" w:pos="160"/>
              </w:tabs>
              <w:jc w:val="center"/>
              <w:rPr>
                <w:ins w:id="6465" w:author="Author"/>
              </w:rPr>
            </w:pPr>
            <w:ins w:id="6466" w:author="Author">
              <w:r w:rsidRPr="0050752F">
                <w:t>0.901</w:t>
              </w:r>
            </w:ins>
          </w:p>
        </w:tc>
        <w:tc>
          <w:tcPr>
            <w:tcW w:w="1667" w:type="dxa"/>
            <w:tcBorders>
              <w:left w:val="single" w:sz="6" w:space="0" w:color="auto"/>
              <w:right w:val="single" w:sz="6" w:space="0" w:color="auto"/>
            </w:tcBorders>
            <w:vAlign w:val="bottom"/>
          </w:tcPr>
          <w:p w14:paraId="7049394E" w14:textId="77777777" w:rsidR="00C50A95" w:rsidRPr="0050752F" w:rsidRDefault="00C50A95" w:rsidP="00416506">
            <w:pPr>
              <w:pStyle w:val="tabletext11"/>
              <w:jc w:val="center"/>
              <w:rPr>
                <w:ins w:id="6467" w:author="Author"/>
              </w:rPr>
            </w:pPr>
            <w:ins w:id="6468" w:author="Author">
              <w:r w:rsidRPr="0050752F">
                <w:rPr>
                  <w:rFonts w:cs="Arial"/>
                  <w:color w:val="000000"/>
                  <w:szCs w:val="18"/>
                </w:rPr>
                <w:t>-0.162</w:t>
              </w:r>
            </w:ins>
          </w:p>
        </w:tc>
        <w:tc>
          <w:tcPr>
            <w:tcW w:w="1667" w:type="dxa"/>
            <w:tcBorders>
              <w:left w:val="single" w:sz="6" w:space="0" w:color="auto"/>
              <w:right w:val="single" w:sz="6" w:space="0" w:color="auto"/>
            </w:tcBorders>
            <w:vAlign w:val="bottom"/>
          </w:tcPr>
          <w:p w14:paraId="44284CD0" w14:textId="77777777" w:rsidR="00C50A95" w:rsidRPr="0050752F" w:rsidRDefault="00C50A95" w:rsidP="00416506">
            <w:pPr>
              <w:pStyle w:val="tabletext11"/>
              <w:tabs>
                <w:tab w:val="decimal" w:pos="160"/>
              </w:tabs>
              <w:jc w:val="center"/>
              <w:rPr>
                <w:ins w:id="6469" w:author="Author"/>
              </w:rPr>
            </w:pPr>
            <w:ins w:id="6470" w:author="Author">
              <w:r w:rsidRPr="0050752F">
                <w:t>0.722</w:t>
              </w:r>
            </w:ins>
          </w:p>
        </w:tc>
        <w:tc>
          <w:tcPr>
            <w:tcW w:w="1190" w:type="dxa"/>
            <w:tcBorders>
              <w:left w:val="single" w:sz="6" w:space="0" w:color="auto"/>
              <w:right w:val="single" w:sz="6" w:space="0" w:color="auto"/>
            </w:tcBorders>
            <w:vAlign w:val="bottom"/>
          </w:tcPr>
          <w:p w14:paraId="59179B8E" w14:textId="77777777" w:rsidR="00C50A95" w:rsidRPr="0050752F" w:rsidRDefault="00C50A95" w:rsidP="00416506">
            <w:pPr>
              <w:pStyle w:val="tabletext11"/>
              <w:jc w:val="center"/>
              <w:rPr>
                <w:ins w:id="6471" w:author="Author"/>
              </w:rPr>
            </w:pPr>
            <w:ins w:id="6472" w:author="Author">
              <w:r w:rsidRPr="0050752F">
                <w:rPr>
                  <w:rFonts w:cs="Arial"/>
                  <w:color w:val="000000"/>
                  <w:szCs w:val="18"/>
                </w:rPr>
                <w:t>0.630</w:t>
              </w:r>
            </w:ins>
          </w:p>
        </w:tc>
      </w:tr>
      <w:tr w:rsidR="00C50A95" w:rsidRPr="0050752F" w14:paraId="79521827" w14:textId="77777777" w:rsidTr="00416506">
        <w:trPr>
          <w:cantSplit/>
          <w:trHeight w:val="196"/>
          <w:ins w:id="6473" w:author="Author"/>
        </w:trPr>
        <w:tc>
          <w:tcPr>
            <w:tcW w:w="194" w:type="dxa"/>
          </w:tcPr>
          <w:p w14:paraId="10F00E47" w14:textId="77777777" w:rsidR="00C50A95" w:rsidRPr="0050752F" w:rsidRDefault="00C50A95" w:rsidP="00416506">
            <w:pPr>
              <w:pStyle w:val="tabletext11"/>
              <w:rPr>
                <w:ins w:id="6474" w:author="Author"/>
              </w:rPr>
            </w:pPr>
          </w:p>
        </w:tc>
        <w:tc>
          <w:tcPr>
            <w:tcW w:w="240" w:type="dxa"/>
            <w:tcBorders>
              <w:left w:val="single" w:sz="6" w:space="0" w:color="auto"/>
            </w:tcBorders>
          </w:tcPr>
          <w:p w14:paraId="64606ADE" w14:textId="77777777" w:rsidR="00C50A95" w:rsidRPr="0050752F" w:rsidRDefault="00C50A95" w:rsidP="00416506">
            <w:pPr>
              <w:pStyle w:val="tabletext11"/>
              <w:jc w:val="right"/>
              <w:rPr>
                <w:ins w:id="6475" w:author="Author"/>
              </w:rPr>
            </w:pPr>
          </w:p>
        </w:tc>
        <w:tc>
          <w:tcPr>
            <w:tcW w:w="732" w:type="dxa"/>
            <w:tcBorders>
              <w:left w:val="nil"/>
            </w:tcBorders>
          </w:tcPr>
          <w:p w14:paraId="61F0C5E0" w14:textId="77777777" w:rsidR="00C50A95" w:rsidRPr="0050752F" w:rsidRDefault="00C50A95" w:rsidP="00416506">
            <w:pPr>
              <w:pStyle w:val="tabletext11"/>
              <w:jc w:val="right"/>
              <w:rPr>
                <w:ins w:id="6476" w:author="Author"/>
              </w:rPr>
            </w:pPr>
            <w:ins w:id="6477" w:author="Author">
              <w:r w:rsidRPr="0050752F">
                <w:t>15,000</w:t>
              </w:r>
            </w:ins>
          </w:p>
        </w:tc>
        <w:tc>
          <w:tcPr>
            <w:tcW w:w="125" w:type="dxa"/>
            <w:tcBorders>
              <w:right w:val="single" w:sz="6" w:space="0" w:color="auto"/>
            </w:tcBorders>
          </w:tcPr>
          <w:p w14:paraId="6CE40C8C" w14:textId="77777777" w:rsidR="00C50A95" w:rsidRPr="0050752F" w:rsidRDefault="00C50A95" w:rsidP="00416506">
            <w:pPr>
              <w:pStyle w:val="tabletext11"/>
              <w:jc w:val="center"/>
              <w:rPr>
                <w:ins w:id="6478" w:author="Author"/>
              </w:rPr>
            </w:pPr>
          </w:p>
        </w:tc>
        <w:tc>
          <w:tcPr>
            <w:tcW w:w="1131" w:type="dxa"/>
            <w:tcBorders>
              <w:left w:val="single" w:sz="6" w:space="0" w:color="auto"/>
              <w:right w:val="single" w:sz="6" w:space="0" w:color="auto"/>
            </w:tcBorders>
            <w:vAlign w:val="bottom"/>
          </w:tcPr>
          <w:p w14:paraId="03C23F77" w14:textId="77777777" w:rsidR="00C50A95" w:rsidRPr="0050752F" w:rsidRDefault="00C50A95" w:rsidP="00416506">
            <w:pPr>
              <w:pStyle w:val="tabletext11"/>
              <w:jc w:val="center"/>
              <w:rPr>
                <w:ins w:id="6479" w:author="Author"/>
              </w:rPr>
            </w:pPr>
            <w:ins w:id="6480" w:author="Author">
              <w:r w:rsidRPr="0050752F">
                <w:t>N/A</w:t>
              </w:r>
            </w:ins>
          </w:p>
        </w:tc>
        <w:tc>
          <w:tcPr>
            <w:tcW w:w="1667" w:type="dxa"/>
            <w:tcBorders>
              <w:left w:val="single" w:sz="6" w:space="0" w:color="auto"/>
              <w:right w:val="single" w:sz="6" w:space="0" w:color="auto"/>
            </w:tcBorders>
            <w:vAlign w:val="bottom"/>
          </w:tcPr>
          <w:p w14:paraId="4E095B39" w14:textId="77777777" w:rsidR="00C50A95" w:rsidRPr="0050752F" w:rsidRDefault="00C50A95" w:rsidP="00416506">
            <w:pPr>
              <w:pStyle w:val="tabletext11"/>
              <w:jc w:val="center"/>
              <w:rPr>
                <w:ins w:id="6481" w:author="Author"/>
              </w:rPr>
            </w:pPr>
            <w:ins w:id="6482" w:author="Author">
              <w:r w:rsidRPr="0050752F">
                <w:rPr>
                  <w:rFonts w:cs="Arial"/>
                  <w:color w:val="000000"/>
                  <w:szCs w:val="18"/>
                </w:rPr>
                <w:t>-0.141</w:t>
              </w:r>
            </w:ins>
          </w:p>
        </w:tc>
        <w:tc>
          <w:tcPr>
            <w:tcW w:w="1667" w:type="dxa"/>
            <w:tcBorders>
              <w:left w:val="single" w:sz="6" w:space="0" w:color="auto"/>
              <w:right w:val="single" w:sz="6" w:space="0" w:color="auto"/>
            </w:tcBorders>
            <w:vAlign w:val="bottom"/>
          </w:tcPr>
          <w:p w14:paraId="57FD6CE0" w14:textId="77777777" w:rsidR="00C50A95" w:rsidRPr="0050752F" w:rsidRDefault="00C50A95" w:rsidP="00416506">
            <w:pPr>
              <w:pStyle w:val="tabletext11"/>
              <w:tabs>
                <w:tab w:val="decimal" w:pos="160"/>
              </w:tabs>
              <w:jc w:val="center"/>
              <w:rPr>
                <w:ins w:id="6483" w:author="Author"/>
              </w:rPr>
            </w:pPr>
            <w:ins w:id="6484" w:author="Author">
              <w:r w:rsidRPr="0050752F">
                <w:t>1.012</w:t>
              </w:r>
            </w:ins>
          </w:p>
        </w:tc>
        <w:tc>
          <w:tcPr>
            <w:tcW w:w="1667" w:type="dxa"/>
            <w:tcBorders>
              <w:left w:val="single" w:sz="6" w:space="0" w:color="auto"/>
              <w:right w:val="single" w:sz="6" w:space="0" w:color="auto"/>
            </w:tcBorders>
            <w:vAlign w:val="bottom"/>
          </w:tcPr>
          <w:p w14:paraId="3046BF0B" w14:textId="77777777" w:rsidR="00C50A95" w:rsidRPr="0050752F" w:rsidRDefault="00C50A95" w:rsidP="00416506">
            <w:pPr>
              <w:pStyle w:val="tabletext11"/>
              <w:jc w:val="center"/>
              <w:rPr>
                <w:ins w:id="6485" w:author="Author"/>
              </w:rPr>
            </w:pPr>
            <w:ins w:id="6486" w:author="Author">
              <w:r w:rsidRPr="0050752F">
                <w:rPr>
                  <w:rFonts w:cs="Arial"/>
                  <w:color w:val="000000"/>
                  <w:szCs w:val="18"/>
                </w:rPr>
                <w:t>-0.161</w:t>
              </w:r>
            </w:ins>
          </w:p>
        </w:tc>
        <w:tc>
          <w:tcPr>
            <w:tcW w:w="1667" w:type="dxa"/>
            <w:tcBorders>
              <w:left w:val="single" w:sz="6" w:space="0" w:color="auto"/>
              <w:right w:val="single" w:sz="6" w:space="0" w:color="auto"/>
            </w:tcBorders>
            <w:vAlign w:val="bottom"/>
          </w:tcPr>
          <w:p w14:paraId="251BD187" w14:textId="77777777" w:rsidR="00C50A95" w:rsidRPr="0050752F" w:rsidRDefault="00C50A95" w:rsidP="00416506">
            <w:pPr>
              <w:pStyle w:val="tabletext11"/>
              <w:tabs>
                <w:tab w:val="decimal" w:pos="160"/>
              </w:tabs>
              <w:jc w:val="center"/>
              <w:rPr>
                <w:ins w:id="6487" w:author="Author"/>
              </w:rPr>
            </w:pPr>
            <w:ins w:id="6488" w:author="Author">
              <w:r w:rsidRPr="0050752F">
                <w:t>0.835</w:t>
              </w:r>
            </w:ins>
          </w:p>
        </w:tc>
        <w:tc>
          <w:tcPr>
            <w:tcW w:w="1190" w:type="dxa"/>
            <w:tcBorders>
              <w:left w:val="single" w:sz="6" w:space="0" w:color="auto"/>
              <w:right w:val="single" w:sz="6" w:space="0" w:color="auto"/>
            </w:tcBorders>
            <w:vAlign w:val="bottom"/>
          </w:tcPr>
          <w:p w14:paraId="3741FB4A" w14:textId="77777777" w:rsidR="00C50A95" w:rsidRPr="0050752F" w:rsidRDefault="00C50A95" w:rsidP="00416506">
            <w:pPr>
              <w:pStyle w:val="tabletext11"/>
              <w:jc w:val="center"/>
              <w:rPr>
                <w:ins w:id="6489" w:author="Author"/>
              </w:rPr>
            </w:pPr>
            <w:ins w:id="6490" w:author="Author">
              <w:r w:rsidRPr="0050752F">
                <w:rPr>
                  <w:rFonts w:cs="Arial"/>
                  <w:color w:val="000000"/>
                  <w:szCs w:val="18"/>
                </w:rPr>
                <w:t>0.752</w:t>
              </w:r>
            </w:ins>
          </w:p>
        </w:tc>
      </w:tr>
      <w:tr w:rsidR="00C50A95" w:rsidRPr="0050752F" w14:paraId="4A6CE2E4" w14:textId="77777777" w:rsidTr="00416506">
        <w:trPr>
          <w:cantSplit/>
          <w:trHeight w:val="196"/>
          <w:ins w:id="6491" w:author="Author"/>
        </w:trPr>
        <w:tc>
          <w:tcPr>
            <w:tcW w:w="194" w:type="dxa"/>
          </w:tcPr>
          <w:p w14:paraId="5D757AF0" w14:textId="77777777" w:rsidR="00C50A95" w:rsidRPr="0050752F" w:rsidRDefault="00C50A95" w:rsidP="00416506">
            <w:pPr>
              <w:pStyle w:val="tabletext11"/>
              <w:rPr>
                <w:ins w:id="6492" w:author="Author"/>
              </w:rPr>
            </w:pPr>
          </w:p>
        </w:tc>
        <w:tc>
          <w:tcPr>
            <w:tcW w:w="240" w:type="dxa"/>
            <w:tcBorders>
              <w:left w:val="single" w:sz="6" w:space="0" w:color="auto"/>
              <w:bottom w:val="single" w:sz="6" w:space="0" w:color="auto"/>
            </w:tcBorders>
          </w:tcPr>
          <w:p w14:paraId="7EFA433E" w14:textId="77777777" w:rsidR="00C50A95" w:rsidRPr="0050752F" w:rsidRDefault="00C50A95" w:rsidP="00416506">
            <w:pPr>
              <w:pStyle w:val="tabletext11"/>
              <w:jc w:val="right"/>
              <w:rPr>
                <w:ins w:id="6493" w:author="Author"/>
              </w:rPr>
            </w:pPr>
          </w:p>
        </w:tc>
        <w:tc>
          <w:tcPr>
            <w:tcW w:w="732" w:type="dxa"/>
            <w:tcBorders>
              <w:left w:val="nil"/>
              <w:bottom w:val="single" w:sz="6" w:space="0" w:color="auto"/>
            </w:tcBorders>
          </w:tcPr>
          <w:p w14:paraId="61F29D9A" w14:textId="77777777" w:rsidR="00C50A95" w:rsidRPr="0050752F" w:rsidRDefault="00C50A95" w:rsidP="00416506">
            <w:pPr>
              <w:pStyle w:val="tabletext11"/>
              <w:jc w:val="right"/>
              <w:rPr>
                <w:ins w:id="6494" w:author="Author"/>
              </w:rPr>
            </w:pPr>
            <w:ins w:id="6495" w:author="Author">
              <w:r w:rsidRPr="0050752F">
                <w:t>20,000</w:t>
              </w:r>
            </w:ins>
          </w:p>
        </w:tc>
        <w:tc>
          <w:tcPr>
            <w:tcW w:w="125" w:type="dxa"/>
            <w:tcBorders>
              <w:bottom w:val="single" w:sz="6" w:space="0" w:color="auto"/>
              <w:right w:val="single" w:sz="6" w:space="0" w:color="auto"/>
            </w:tcBorders>
          </w:tcPr>
          <w:p w14:paraId="3395155B" w14:textId="77777777" w:rsidR="00C50A95" w:rsidRPr="0050752F" w:rsidRDefault="00C50A95" w:rsidP="00416506">
            <w:pPr>
              <w:pStyle w:val="tabletext11"/>
              <w:jc w:val="center"/>
              <w:rPr>
                <w:ins w:id="6496" w:author="Author"/>
              </w:rPr>
            </w:pPr>
          </w:p>
        </w:tc>
        <w:tc>
          <w:tcPr>
            <w:tcW w:w="1131" w:type="dxa"/>
            <w:tcBorders>
              <w:left w:val="single" w:sz="6" w:space="0" w:color="auto"/>
              <w:bottom w:val="single" w:sz="6" w:space="0" w:color="auto"/>
              <w:right w:val="single" w:sz="6" w:space="0" w:color="auto"/>
            </w:tcBorders>
            <w:vAlign w:val="bottom"/>
          </w:tcPr>
          <w:p w14:paraId="796119EC" w14:textId="77777777" w:rsidR="00C50A95" w:rsidRPr="0050752F" w:rsidRDefault="00C50A95" w:rsidP="00416506">
            <w:pPr>
              <w:pStyle w:val="tabletext11"/>
              <w:jc w:val="center"/>
              <w:rPr>
                <w:ins w:id="6497" w:author="Author"/>
              </w:rPr>
            </w:pPr>
            <w:ins w:id="6498" w:author="Author">
              <w:r w:rsidRPr="0050752F">
                <w:t>N/A</w:t>
              </w:r>
            </w:ins>
          </w:p>
        </w:tc>
        <w:tc>
          <w:tcPr>
            <w:tcW w:w="1667" w:type="dxa"/>
            <w:tcBorders>
              <w:left w:val="single" w:sz="6" w:space="0" w:color="auto"/>
              <w:bottom w:val="single" w:sz="6" w:space="0" w:color="auto"/>
              <w:right w:val="single" w:sz="6" w:space="0" w:color="auto"/>
            </w:tcBorders>
            <w:vAlign w:val="bottom"/>
          </w:tcPr>
          <w:p w14:paraId="1D2C7915" w14:textId="77777777" w:rsidR="00C50A95" w:rsidRPr="0050752F" w:rsidRDefault="00C50A95" w:rsidP="00416506">
            <w:pPr>
              <w:pStyle w:val="tabletext11"/>
              <w:jc w:val="center"/>
              <w:rPr>
                <w:ins w:id="6499" w:author="Author"/>
              </w:rPr>
            </w:pPr>
            <w:ins w:id="6500" w:author="Author">
              <w:r w:rsidRPr="0050752F">
                <w:rPr>
                  <w:rFonts w:cs="Arial"/>
                  <w:color w:val="000000"/>
                  <w:szCs w:val="18"/>
                </w:rPr>
                <w:t>-0.132</w:t>
              </w:r>
            </w:ins>
          </w:p>
        </w:tc>
        <w:tc>
          <w:tcPr>
            <w:tcW w:w="1667" w:type="dxa"/>
            <w:tcBorders>
              <w:left w:val="single" w:sz="6" w:space="0" w:color="auto"/>
              <w:bottom w:val="single" w:sz="6" w:space="0" w:color="auto"/>
              <w:right w:val="single" w:sz="6" w:space="0" w:color="auto"/>
            </w:tcBorders>
            <w:vAlign w:val="bottom"/>
          </w:tcPr>
          <w:p w14:paraId="4E2DE854" w14:textId="77777777" w:rsidR="00C50A95" w:rsidRPr="0050752F" w:rsidRDefault="00C50A95" w:rsidP="00416506">
            <w:pPr>
              <w:pStyle w:val="tabletext11"/>
              <w:tabs>
                <w:tab w:val="decimal" w:pos="160"/>
              </w:tabs>
              <w:jc w:val="center"/>
              <w:rPr>
                <w:ins w:id="6501" w:author="Author"/>
              </w:rPr>
            </w:pPr>
            <w:ins w:id="6502" w:author="Author">
              <w:r w:rsidRPr="0050752F">
                <w:rPr>
                  <w:rFonts w:cs="Arial"/>
                  <w:color w:val="000000"/>
                  <w:szCs w:val="18"/>
                </w:rPr>
                <w:t>1.069</w:t>
              </w:r>
            </w:ins>
          </w:p>
        </w:tc>
        <w:tc>
          <w:tcPr>
            <w:tcW w:w="1667" w:type="dxa"/>
            <w:tcBorders>
              <w:left w:val="single" w:sz="6" w:space="0" w:color="auto"/>
              <w:bottom w:val="single" w:sz="6" w:space="0" w:color="auto"/>
              <w:right w:val="single" w:sz="6" w:space="0" w:color="auto"/>
            </w:tcBorders>
            <w:vAlign w:val="bottom"/>
          </w:tcPr>
          <w:p w14:paraId="5236C637" w14:textId="77777777" w:rsidR="00C50A95" w:rsidRPr="0050752F" w:rsidRDefault="00C50A95" w:rsidP="00416506">
            <w:pPr>
              <w:pStyle w:val="tabletext11"/>
              <w:tabs>
                <w:tab w:val="decimal" w:pos="160"/>
              </w:tabs>
              <w:jc w:val="center"/>
              <w:rPr>
                <w:ins w:id="6503" w:author="Author"/>
              </w:rPr>
            </w:pPr>
            <w:ins w:id="6504" w:author="Author">
              <w:r w:rsidRPr="0050752F">
                <w:rPr>
                  <w:rFonts w:cs="Arial"/>
                  <w:color w:val="000000"/>
                  <w:szCs w:val="18"/>
                </w:rPr>
                <w:t>-0.</w:t>
              </w:r>
              <w:r w:rsidRPr="0050752F">
                <w:t>160</w:t>
              </w:r>
            </w:ins>
          </w:p>
        </w:tc>
        <w:tc>
          <w:tcPr>
            <w:tcW w:w="1667" w:type="dxa"/>
            <w:tcBorders>
              <w:left w:val="single" w:sz="6" w:space="0" w:color="auto"/>
              <w:bottom w:val="single" w:sz="6" w:space="0" w:color="auto"/>
              <w:right w:val="single" w:sz="6" w:space="0" w:color="auto"/>
            </w:tcBorders>
            <w:vAlign w:val="bottom"/>
          </w:tcPr>
          <w:p w14:paraId="1A5F14CF" w14:textId="77777777" w:rsidR="00C50A95" w:rsidRPr="0050752F" w:rsidRDefault="00C50A95" w:rsidP="00416506">
            <w:pPr>
              <w:pStyle w:val="tabletext11"/>
              <w:tabs>
                <w:tab w:val="decimal" w:pos="160"/>
              </w:tabs>
              <w:jc w:val="center"/>
              <w:rPr>
                <w:ins w:id="6505" w:author="Author"/>
              </w:rPr>
            </w:pPr>
            <w:ins w:id="6506" w:author="Author">
              <w:r w:rsidRPr="0050752F">
                <w:rPr>
                  <w:rFonts w:cs="Arial"/>
                  <w:color w:val="000000"/>
                  <w:szCs w:val="18"/>
                </w:rPr>
                <w:t>0.</w:t>
              </w:r>
              <w:r w:rsidRPr="0050752F">
                <w:t>894</w:t>
              </w:r>
            </w:ins>
          </w:p>
        </w:tc>
        <w:tc>
          <w:tcPr>
            <w:tcW w:w="1190" w:type="dxa"/>
            <w:tcBorders>
              <w:left w:val="single" w:sz="6" w:space="0" w:color="auto"/>
              <w:bottom w:val="single" w:sz="6" w:space="0" w:color="auto"/>
              <w:right w:val="single" w:sz="6" w:space="0" w:color="auto"/>
            </w:tcBorders>
            <w:vAlign w:val="bottom"/>
          </w:tcPr>
          <w:p w14:paraId="4CAE0118" w14:textId="77777777" w:rsidR="00C50A95" w:rsidRPr="0050752F" w:rsidRDefault="00C50A95" w:rsidP="00416506">
            <w:pPr>
              <w:pStyle w:val="tabletext11"/>
              <w:jc w:val="center"/>
              <w:rPr>
                <w:ins w:id="6507" w:author="Author"/>
              </w:rPr>
            </w:pPr>
            <w:ins w:id="6508" w:author="Author">
              <w:r w:rsidRPr="0050752F">
                <w:rPr>
                  <w:rFonts w:cs="Arial"/>
                  <w:color w:val="000000"/>
                  <w:szCs w:val="18"/>
                </w:rPr>
                <w:t>0.839</w:t>
              </w:r>
            </w:ins>
          </w:p>
        </w:tc>
      </w:tr>
    </w:tbl>
    <w:p w14:paraId="4E491141" w14:textId="77777777" w:rsidR="00C50A95" w:rsidRPr="0050752F" w:rsidRDefault="00C50A95" w:rsidP="00C50A95">
      <w:pPr>
        <w:pStyle w:val="tablecaption"/>
        <w:rPr>
          <w:ins w:id="6509" w:author="Author"/>
        </w:rPr>
      </w:pPr>
      <w:ins w:id="6510" w:author="Author">
        <w:r w:rsidRPr="0050752F">
          <w:t>Table 298.B.2.a. Private Passenger Types Deductible Discount Factors</w:t>
        </w:r>
      </w:ins>
    </w:p>
    <w:p w14:paraId="6427CEF1" w14:textId="77777777" w:rsidR="00C50A95" w:rsidRPr="0050752F" w:rsidRDefault="00C50A95" w:rsidP="00C50A95">
      <w:pPr>
        <w:pStyle w:val="isonormal"/>
        <w:rPr>
          <w:ins w:id="6511" w:author="Author"/>
        </w:rPr>
      </w:pPr>
    </w:p>
    <w:p w14:paraId="663AD5B4" w14:textId="77777777" w:rsidR="00C50A95" w:rsidRPr="0050752F" w:rsidRDefault="00C50A95" w:rsidP="00C50A95">
      <w:pPr>
        <w:pStyle w:val="outlinehd4"/>
        <w:rPr>
          <w:ins w:id="6512" w:author="Author"/>
        </w:rPr>
      </w:pPr>
      <w:ins w:id="6513" w:author="Author">
        <w:r w:rsidRPr="0050752F">
          <w:tab/>
          <w:t>b.</w:t>
        </w:r>
        <w:r w:rsidRPr="0050752F">
          <w:tab/>
          <w:t>Trucks, Tractors And Trailers And All Autos Except Zone-rated Risks Deductible Discount Factors</w:t>
        </w:r>
      </w:ins>
    </w:p>
    <w:p w14:paraId="7A2558A4" w14:textId="77777777" w:rsidR="00C50A95" w:rsidRPr="0050752F" w:rsidRDefault="00C50A95" w:rsidP="00C50A95">
      <w:pPr>
        <w:pStyle w:val="space4"/>
        <w:rPr>
          <w:ins w:id="6514" w:author="Author"/>
        </w:rPr>
      </w:pPr>
    </w:p>
    <w:tbl>
      <w:tblPr>
        <w:tblW w:w="10280" w:type="dxa"/>
        <w:tblInd w:w="-161" w:type="dxa"/>
        <w:tblLayout w:type="fixed"/>
        <w:tblCellMar>
          <w:left w:w="50" w:type="dxa"/>
          <w:right w:w="50" w:type="dxa"/>
        </w:tblCellMar>
        <w:tblLook w:val="04A0" w:firstRow="1" w:lastRow="0" w:firstColumn="1" w:lastColumn="0" w:noHBand="0" w:noVBand="1"/>
      </w:tblPr>
      <w:tblGrid>
        <w:gridCol w:w="189"/>
        <w:gridCol w:w="200"/>
        <w:gridCol w:w="791"/>
        <w:gridCol w:w="125"/>
        <w:gridCol w:w="1052"/>
        <w:gridCol w:w="947"/>
        <w:gridCol w:w="1476"/>
        <w:gridCol w:w="1476"/>
        <w:gridCol w:w="1476"/>
        <w:gridCol w:w="1476"/>
        <w:gridCol w:w="1072"/>
      </w:tblGrid>
      <w:tr w:rsidR="00C50A95" w:rsidRPr="0050752F" w14:paraId="61FCB105" w14:textId="77777777" w:rsidTr="00416506">
        <w:trPr>
          <w:cantSplit/>
          <w:trHeight w:val="190"/>
          <w:ins w:id="6515" w:author="Author"/>
        </w:trPr>
        <w:tc>
          <w:tcPr>
            <w:tcW w:w="189" w:type="dxa"/>
            <w:hideMark/>
          </w:tcPr>
          <w:p w14:paraId="05C68E42" w14:textId="77777777" w:rsidR="00C50A95" w:rsidRPr="0050752F" w:rsidRDefault="00C50A95" w:rsidP="00416506">
            <w:pPr>
              <w:pStyle w:val="tablehead"/>
              <w:rPr>
                <w:ins w:id="6516" w:author="Author"/>
              </w:rPr>
            </w:pPr>
            <w:ins w:id="6517" w:author="Author">
              <w:r w:rsidRPr="0050752F">
                <w:br/>
              </w:r>
            </w:ins>
          </w:p>
        </w:tc>
        <w:tc>
          <w:tcPr>
            <w:tcW w:w="1116" w:type="dxa"/>
            <w:gridSpan w:val="3"/>
            <w:tcBorders>
              <w:top w:val="single" w:sz="6" w:space="0" w:color="auto"/>
              <w:left w:val="single" w:sz="6" w:space="0" w:color="auto"/>
              <w:bottom w:val="single" w:sz="6" w:space="0" w:color="auto"/>
              <w:right w:val="single" w:sz="6" w:space="0" w:color="auto"/>
            </w:tcBorders>
            <w:vAlign w:val="bottom"/>
            <w:hideMark/>
          </w:tcPr>
          <w:p w14:paraId="2D4C2510" w14:textId="77777777" w:rsidR="00C50A95" w:rsidRPr="0050752F" w:rsidRDefault="00C50A95" w:rsidP="00416506">
            <w:pPr>
              <w:pStyle w:val="tablehead"/>
              <w:rPr>
                <w:ins w:id="6518" w:author="Author"/>
              </w:rPr>
            </w:pPr>
            <w:ins w:id="6519" w:author="Author">
              <w:r w:rsidRPr="0050752F">
                <w:br/>
              </w:r>
              <w:r w:rsidRPr="0050752F">
                <w:br/>
                <w:t>Deductible</w:t>
              </w:r>
              <w:r w:rsidRPr="0050752F">
                <w:br/>
                <w:t>Amount</w:t>
              </w:r>
            </w:ins>
          </w:p>
        </w:tc>
        <w:tc>
          <w:tcPr>
            <w:tcW w:w="1052" w:type="dxa"/>
            <w:tcBorders>
              <w:top w:val="single" w:sz="6" w:space="0" w:color="auto"/>
              <w:left w:val="single" w:sz="6" w:space="0" w:color="auto"/>
              <w:bottom w:val="single" w:sz="6" w:space="0" w:color="auto"/>
              <w:right w:val="single" w:sz="6" w:space="0" w:color="auto"/>
            </w:tcBorders>
            <w:vAlign w:val="bottom"/>
            <w:hideMark/>
          </w:tcPr>
          <w:p w14:paraId="5D369B4C" w14:textId="77777777" w:rsidR="00C50A95" w:rsidRPr="0050752F" w:rsidRDefault="00C50A95" w:rsidP="00416506">
            <w:pPr>
              <w:pStyle w:val="tablehead"/>
              <w:rPr>
                <w:ins w:id="6520" w:author="Author"/>
              </w:rPr>
            </w:pPr>
            <w:ins w:id="6521" w:author="Author">
              <w:r w:rsidRPr="0050752F">
                <w:br/>
                <w:t>Trucks And</w:t>
              </w:r>
              <w:r w:rsidRPr="0050752F">
                <w:br/>
                <w:t>Truck-tractors</w:t>
              </w:r>
              <w:r w:rsidRPr="0050752F">
                <w:br/>
                <w:t>Collision</w:t>
              </w:r>
            </w:ins>
          </w:p>
        </w:tc>
        <w:tc>
          <w:tcPr>
            <w:tcW w:w="947" w:type="dxa"/>
            <w:tcBorders>
              <w:top w:val="single" w:sz="6" w:space="0" w:color="auto"/>
              <w:left w:val="single" w:sz="6" w:space="0" w:color="auto"/>
              <w:bottom w:val="single" w:sz="6" w:space="0" w:color="auto"/>
              <w:right w:val="single" w:sz="6" w:space="0" w:color="auto"/>
            </w:tcBorders>
            <w:vAlign w:val="bottom"/>
          </w:tcPr>
          <w:p w14:paraId="12F08D33" w14:textId="77777777" w:rsidR="00C50A95" w:rsidRPr="0050752F" w:rsidRDefault="00C50A95" w:rsidP="00416506">
            <w:pPr>
              <w:pStyle w:val="tablehead"/>
              <w:rPr>
                <w:ins w:id="6522" w:author="Author"/>
              </w:rPr>
            </w:pPr>
            <w:ins w:id="6523" w:author="Author">
              <w:r w:rsidRPr="0050752F">
                <w:br/>
                <w:t>Trailer</w:t>
              </w:r>
              <w:r w:rsidRPr="0050752F">
                <w:br/>
                <w:t>Types</w:t>
              </w:r>
              <w:r w:rsidRPr="0050752F">
                <w:br/>
                <w:t>Collision</w:t>
              </w:r>
            </w:ins>
          </w:p>
        </w:tc>
        <w:tc>
          <w:tcPr>
            <w:tcW w:w="1476" w:type="dxa"/>
            <w:tcBorders>
              <w:top w:val="single" w:sz="6" w:space="0" w:color="auto"/>
              <w:left w:val="single" w:sz="6" w:space="0" w:color="auto"/>
              <w:bottom w:val="single" w:sz="6" w:space="0" w:color="auto"/>
              <w:right w:val="single" w:sz="6" w:space="0" w:color="auto"/>
            </w:tcBorders>
            <w:vAlign w:val="bottom"/>
          </w:tcPr>
          <w:p w14:paraId="3165A828" w14:textId="77777777" w:rsidR="00C50A95" w:rsidRPr="0050752F" w:rsidRDefault="00C50A95" w:rsidP="00416506">
            <w:pPr>
              <w:pStyle w:val="tablehead"/>
              <w:rPr>
                <w:ins w:id="6524" w:author="Author"/>
              </w:rPr>
            </w:pPr>
            <w:ins w:id="6525" w:author="Author">
              <w:r w:rsidRPr="0050752F">
                <w:t>Comprehensive Deductible For Theft, Mischief And Vandalism</w:t>
              </w:r>
            </w:ins>
          </w:p>
        </w:tc>
        <w:tc>
          <w:tcPr>
            <w:tcW w:w="1476" w:type="dxa"/>
            <w:tcBorders>
              <w:top w:val="single" w:sz="6" w:space="0" w:color="auto"/>
              <w:left w:val="single" w:sz="6" w:space="0" w:color="auto"/>
              <w:bottom w:val="single" w:sz="6" w:space="0" w:color="auto"/>
              <w:right w:val="single" w:sz="6" w:space="0" w:color="auto"/>
            </w:tcBorders>
            <w:vAlign w:val="bottom"/>
          </w:tcPr>
          <w:p w14:paraId="23F0DD13" w14:textId="77777777" w:rsidR="00C50A95" w:rsidRPr="0050752F" w:rsidRDefault="00C50A95" w:rsidP="00416506">
            <w:pPr>
              <w:pStyle w:val="tablehead"/>
              <w:rPr>
                <w:ins w:id="6526" w:author="Author"/>
              </w:rPr>
            </w:pPr>
            <w:ins w:id="6527" w:author="Author">
              <w:r w:rsidRPr="0050752F">
                <w:t>Comprehensive All Perils Deductible</w:t>
              </w:r>
            </w:ins>
          </w:p>
        </w:tc>
        <w:tc>
          <w:tcPr>
            <w:tcW w:w="1476" w:type="dxa"/>
            <w:tcBorders>
              <w:top w:val="single" w:sz="6" w:space="0" w:color="auto"/>
              <w:left w:val="single" w:sz="6" w:space="0" w:color="auto"/>
              <w:bottom w:val="single" w:sz="6" w:space="0" w:color="auto"/>
              <w:right w:val="single" w:sz="6" w:space="0" w:color="auto"/>
            </w:tcBorders>
            <w:vAlign w:val="bottom"/>
          </w:tcPr>
          <w:p w14:paraId="6A5DF3DF" w14:textId="77777777" w:rsidR="00C50A95" w:rsidRPr="0050752F" w:rsidRDefault="00C50A95" w:rsidP="00416506">
            <w:pPr>
              <w:pStyle w:val="tablehead"/>
              <w:rPr>
                <w:ins w:id="6528" w:author="Author"/>
              </w:rPr>
            </w:pPr>
            <w:ins w:id="6529" w:author="Author">
              <w:r w:rsidRPr="0050752F">
                <w:t>Comprehensive Deductible For Theft, Mischief And Vandalism With Full Glass Coverage</w:t>
              </w:r>
            </w:ins>
          </w:p>
        </w:tc>
        <w:tc>
          <w:tcPr>
            <w:tcW w:w="1476" w:type="dxa"/>
            <w:tcBorders>
              <w:top w:val="single" w:sz="6" w:space="0" w:color="auto"/>
              <w:left w:val="single" w:sz="6" w:space="0" w:color="auto"/>
              <w:bottom w:val="single" w:sz="6" w:space="0" w:color="auto"/>
              <w:right w:val="single" w:sz="6" w:space="0" w:color="auto"/>
            </w:tcBorders>
            <w:vAlign w:val="bottom"/>
          </w:tcPr>
          <w:p w14:paraId="3161A747" w14:textId="77777777" w:rsidR="00C50A95" w:rsidRPr="0050752F" w:rsidRDefault="00C50A95" w:rsidP="00416506">
            <w:pPr>
              <w:pStyle w:val="tablehead"/>
              <w:rPr>
                <w:ins w:id="6530" w:author="Author"/>
              </w:rPr>
            </w:pPr>
            <w:ins w:id="6531" w:author="Author">
              <w:r w:rsidRPr="0050752F">
                <w:t>Comprehensive All Perils Deductible With Full Glass Coverage</w:t>
              </w:r>
            </w:ins>
          </w:p>
        </w:tc>
        <w:tc>
          <w:tcPr>
            <w:tcW w:w="1072" w:type="dxa"/>
            <w:tcBorders>
              <w:top w:val="single" w:sz="6" w:space="0" w:color="auto"/>
              <w:left w:val="single" w:sz="6" w:space="0" w:color="auto"/>
              <w:bottom w:val="single" w:sz="6" w:space="0" w:color="auto"/>
              <w:right w:val="single" w:sz="6" w:space="0" w:color="auto"/>
            </w:tcBorders>
            <w:vAlign w:val="bottom"/>
          </w:tcPr>
          <w:p w14:paraId="0A5B0C8A" w14:textId="77777777" w:rsidR="00C50A95" w:rsidRPr="0050752F" w:rsidRDefault="00C50A95" w:rsidP="00416506">
            <w:pPr>
              <w:pStyle w:val="tablehead"/>
              <w:rPr>
                <w:ins w:id="6532" w:author="Author"/>
              </w:rPr>
            </w:pPr>
            <w:ins w:id="6533" w:author="Author">
              <w:r w:rsidRPr="0050752F">
                <w:t>Specified Causes Of Loss All Perils Deductible</w:t>
              </w:r>
            </w:ins>
          </w:p>
        </w:tc>
      </w:tr>
      <w:tr w:rsidR="00C50A95" w:rsidRPr="0050752F" w14:paraId="72B5681F" w14:textId="77777777" w:rsidTr="00416506">
        <w:trPr>
          <w:cantSplit/>
          <w:trHeight w:val="196"/>
          <w:ins w:id="6534" w:author="Author"/>
        </w:trPr>
        <w:tc>
          <w:tcPr>
            <w:tcW w:w="189" w:type="dxa"/>
          </w:tcPr>
          <w:p w14:paraId="361FF112" w14:textId="77777777" w:rsidR="00C50A95" w:rsidRPr="0050752F" w:rsidRDefault="00C50A95" w:rsidP="00416506">
            <w:pPr>
              <w:pStyle w:val="tabletext11"/>
              <w:rPr>
                <w:ins w:id="6535" w:author="Author"/>
              </w:rPr>
            </w:pPr>
          </w:p>
        </w:tc>
        <w:tc>
          <w:tcPr>
            <w:tcW w:w="200" w:type="dxa"/>
            <w:tcBorders>
              <w:top w:val="single" w:sz="6" w:space="0" w:color="auto"/>
              <w:left w:val="single" w:sz="6" w:space="0" w:color="auto"/>
              <w:bottom w:val="nil"/>
              <w:right w:val="nil"/>
            </w:tcBorders>
            <w:hideMark/>
          </w:tcPr>
          <w:p w14:paraId="02701ABB" w14:textId="77777777" w:rsidR="00C50A95" w:rsidRPr="0050752F" w:rsidRDefault="00C50A95" w:rsidP="00416506">
            <w:pPr>
              <w:pStyle w:val="tabletext11"/>
              <w:rPr>
                <w:ins w:id="6536" w:author="Author"/>
              </w:rPr>
            </w:pPr>
            <w:ins w:id="6537" w:author="Author">
              <w:r w:rsidRPr="0050752F">
                <w:t>$</w:t>
              </w:r>
            </w:ins>
          </w:p>
        </w:tc>
        <w:tc>
          <w:tcPr>
            <w:tcW w:w="791" w:type="dxa"/>
            <w:tcBorders>
              <w:top w:val="single" w:sz="6" w:space="0" w:color="auto"/>
              <w:left w:val="nil"/>
              <w:bottom w:val="nil"/>
            </w:tcBorders>
            <w:hideMark/>
          </w:tcPr>
          <w:p w14:paraId="21BE2D96" w14:textId="77777777" w:rsidR="00C50A95" w:rsidRPr="0050752F" w:rsidRDefault="00C50A95" w:rsidP="00416506">
            <w:pPr>
              <w:pStyle w:val="tabletext11"/>
              <w:jc w:val="right"/>
              <w:rPr>
                <w:ins w:id="6538" w:author="Author"/>
              </w:rPr>
            </w:pPr>
            <w:ins w:id="6539" w:author="Author">
              <w:r w:rsidRPr="0050752F">
                <w:t>0</w:t>
              </w:r>
            </w:ins>
          </w:p>
        </w:tc>
        <w:tc>
          <w:tcPr>
            <w:tcW w:w="125" w:type="dxa"/>
            <w:tcBorders>
              <w:top w:val="single" w:sz="6" w:space="0" w:color="auto"/>
              <w:bottom w:val="nil"/>
              <w:right w:val="nil"/>
            </w:tcBorders>
          </w:tcPr>
          <w:p w14:paraId="17E78912" w14:textId="77777777" w:rsidR="00C50A95" w:rsidRPr="0050752F" w:rsidRDefault="00C50A95" w:rsidP="00416506">
            <w:pPr>
              <w:pStyle w:val="tabletext11"/>
              <w:rPr>
                <w:ins w:id="6540" w:author="Author"/>
              </w:rPr>
            </w:pPr>
          </w:p>
        </w:tc>
        <w:tc>
          <w:tcPr>
            <w:tcW w:w="1052" w:type="dxa"/>
            <w:tcBorders>
              <w:top w:val="single" w:sz="6" w:space="0" w:color="auto"/>
              <w:left w:val="single" w:sz="6" w:space="0" w:color="auto"/>
              <w:bottom w:val="nil"/>
              <w:right w:val="single" w:sz="6" w:space="0" w:color="auto"/>
            </w:tcBorders>
            <w:vAlign w:val="bottom"/>
            <w:hideMark/>
          </w:tcPr>
          <w:p w14:paraId="28823D26" w14:textId="77777777" w:rsidR="00C50A95" w:rsidRPr="0050752F" w:rsidRDefault="00C50A95" w:rsidP="00416506">
            <w:pPr>
              <w:pStyle w:val="tabletext11"/>
              <w:jc w:val="center"/>
              <w:rPr>
                <w:ins w:id="6541" w:author="Author"/>
              </w:rPr>
            </w:pPr>
            <w:ins w:id="6542" w:author="Author">
              <w:r w:rsidRPr="0050752F">
                <w:t>N/A</w:t>
              </w:r>
            </w:ins>
          </w:p>
        </w:tc>
        <w:tc>
          <w:tcPr>
            <w:tcW w:w="947" w:type="dxa"/>
            <w:tcBorders>
              <w:top w:val="single" w:sz="6" w:space="0" w:color="auto"/>
              <w:left w:val="nil"/>
              <w:bottom w:val="nil"/>
              <w:right w:val="single" w:sz="6" w:space="0" w:color="auto"/>
            </w:tcBorders>
            <w:vAlign w:val="bottom"/>
            <w:hideMark/>
          </w:tcPr>
          <w:p w14:paraId="2770AAD4" w14:textId="77777777" w:rsidR="00C50A95" w:rsidRPr="0050752F" w:rsidRDefault="00C50A95" w:rsidP="00416506">
            <w:pPr>
              <w:pStyle w:val="tabletext11"/>
              <w:jc w:val="center"/>
              <w:rPr>
                <w:ins w:id="6543" w:author="Author"/>
              </w:rPr>
            </w:pPr>
            <w:ins w:id="6544" w:author="Author">
              <w:r w:rsidRPr="0050752F">
                <w:t>N/A</w:t>
              </w:r>
            </w:ins>
          </w:p>
        </w:tc>
        <w:tc>
          <w:tcPr>
            <w:tcW w:w="1476" w:type="dxa"/>
            <w:tcBorders>
              <w:top w:val="single" w:sz="6" w:space="0" w:color="auto"/>
              <w:left w:val="nil"/>
              <w:bottom w:val="nil"/>
              <w:right w:val="single" w:sz="6" w:space="0" w:color="auto"/>
            </w:tcBorders>
            <w:vAlign w:val="bottom"/>
          </w:tcPr>
          <w:p w14:paraId="2856608F" w14:textId="77777777" w:rsidR="00C50A95" w:rsidRPr="0050752F" w:rsidRDefault="00C50A95" w:rsidP="00416506">
            <w:pPr>
              <w:pStyle w:val="tabletext11"/>
              <w:jc w:val="center"/>
              <w:rPr>
                <w:ins w:id="6545" w:author="Author"/>
              </w:rPr>
            </w:pPr>
            <w:ins w:id="6546" w:author="Author">
              <w:r w:rsidRPr="0050752F">
                <w:t>-0.143</w:t>
              </w:r>
            </w:ins>
          </w:p>
        </w:tc>
        <w:tc>
          <w:tcPr>
            <w:tcW w:w="1476" w:type="dxa"/>
            <w:tcBorders>
              <w:top w:val="single" w:sz="6" w:space="0" w:color="auto"/>
              <w:left w:val="nil"/>
              <w:bottom w:val="nil"/>
              <w:right w:val="single" w:sz="6" w:space="0" w:color="auto"/>
            </w:tcBorders>
            <w:vAlign w:val="bottom"/>
          </w:tcPr>
          <w:p w14:paraId="14C303C0" w14:textId="77777777" w:rsidR="00C50A95" w:rsidRPr="0050752F" w:rsidRDefault="00C50A95" w:rsidP="00416506">
            <w:pPr>
              <w:pStyle w:val="tabletext11"/>
              <w:jc w:val="center"/>
              <w:rPr>
                <w:ins w:id="6547" w:author="Author"/>
              </w:rPr>
            </w:pPr>
            <w:ins w:id="6548" w:author="Author">
              <w:r w:rsidRPr="0050752F">
                <w:t>-0.143</w:t>
              </w:r>
            </w:ins>
          </w:p>
        </w:tc>
        <w:tc>
          <w:tcPr>
            <w:tcW w:w="1476" w:type="dxa"/>
            <w:tcBorders>
              <w:top w:val="single" w:sz="6" w:space="0" w:color="auto"/>
              <w:left w:val="nil"/>
              <w:bottom w:val="nil"/>
              <w:right w:val="single" w:sz="6" w:space="0" w:color="auto"/>
            </w:tcBorders>
            <w:vAlign w:val="bottom"/>
          </w:tcPr>
          <w:p w14:paraId="1873A043" w14:textId="77777777" w:rsidR="00C50A95" w:rsidRPr="0050752F" w:rsidRDefault="00C50A95" w:rsidP="00416506">
            <w:pPr>
              <w:pStyle w:val="tabletext11"/>
              <w:jc w:val="center"/>
              <w:rPr>
                <w:ins w:id="6549" w:author="Author"/>
              </w:rPr>
            </w:pPr>
            <w:ins w:id="6550" w:author="Author">
              <w:r w:rsidRPr="0050752F">
                <w:t>-0.143</w:t>
              </w:r>
            </w:ins>
          </w:p>
        </w:tc>
        <w:tc>
          <w:tcPr>
            <w:tcW w:w="1476" w:type="dxa"/>
            <w:tcBorders>
              <w:top w:val="single" w:sz="6" w:space="0" w:color="auto"/>
              <w:left w:val="nil"/>
              <w:bottom w:val="nil"/>
              <w:right w:val="single" w:sz="6" w:space="0" w:color="auto"/>
            </w:tcBorders>
            <w:vAlign w:val="bottom"/>
          </w:tcPr>
          <w:p w14:paraId="26D7F711" w14:textId="77777777" w:rsidR="00C50A95" w:rsidRPr="0050752F" w:rsidRDefault="00C50A95" w:rsidP="00416506">
            <w:pPr>
              <w:pStyle w:val="tabletext11"/>
              <w:jc w:val="center"/>
              <w:rPr>
                <w:ins w:id="6551" w:author="Author"/>
              </w:rPr>
            </w:pPr>
            <w:ins w:id="6552" w:author="Author">
              <w:r w:rsidRPr="0050752F">
                <w:t>-0.143</w:t>
              </w:r>
            </w:ins>
          </w:p>
        </w:tc>
        <w:tc>
          <w:tcPr>
            <w:tcW w:w="1072" w:type="dxa"/>
            <w:tcBorders>
              <w:top w:val="single" w:sz="6" w:space="0" w:color="auto"/>
              <w:left w:val="nil"/>
              <w:bottom w:val="nil"/>
              <w:right w:val="single" w:sz="6" w:space="0" w:color="auto"/>
            </w:tcBorders>
            <w:vAlign w:val="bottom"/>
          </w:tcPr>
          <w:p w14:paraId="462E2104" w14:textId="77777777" w:rsidR="00C50A95" w:rsidRPr="0050752F" w:rsidRDefault="00C50A95" w:rsidP="00416506">
            <w:pPr>
              <w:pStyle w:val="tabletext11"/>
              <w:jc w:val="center"/>
              <w:rPr>
                <w:ins w:id="6553" w:author="Author"/>
              </w:rPr>
            </w:pPr>
            <w:ins w:id="6554" w:author="Author">
              <w:r w:rsidRPr="0050752F">
                <w:t>0.000</w:t>
              </w:r>
            </w:ins>
          </w:p>
        </w:tc>
      </w:tr>
      <w:tr w:rsidR="00C50A95" w:rsidRPr="0050752F" w14:paraId="17AAA894" w14:textId="77777777" w:rsidTr="00416506">
        <w:trPr>
          <w:cantSplit/>
          <w:trHeight w:val="196"/>
          <w:ins w:id="6555" w:author="Author"/>
        </w:trPr>
        <w:tc>
          <w:tcPr>
            <w:tcW w:w="189" w:type="dxa"/>
          </w:tcPr>
          <w:p w14:paraId="34686D04" w14:textId="77777777" w:rsidR="00C50A95" w:rsidRPr="0050752F" w:rsidRDefault="00C50A95" w:rsidP="00416506">
            <w:pPr>
              <w:pStyle w:val="tabletext11"/>
              <w:rPr>
                <w:ins w:id="6556" w:author="Author"/>
              </w:rPr>
            </w:pPr>
          </w:p>
        </w:tc>
        <w:tc>
          <w:tcPr>
            <w:tcW w:w="200" w:type="dxa"/>
            <w:tcBorders>
              <w:top w:val="nil"/>
              <w:left w:val="single" w:sz="6" w:space="0" w:color="auto"/>
              <w:bottom w:val="nil"/>
              <w:right w:val="nil"/>
            </w:tcBorders>
          </w:tcPr>
          <w:p w14:paraId="252B00C1" w14:textId="77777777" w:rsidR="00C50A95" w:rsidRPr="0050752F" w:rsidRDefault="00C50A95" w:rsidP="00416506">
            <w:pPr>
              <w:pStyle w:val="tabletext11"/>
              <w:rPr>
                <w:ins w:id="6557" w:author="Author"/>
              </w:rPr>
            </w:pPr>
          </w:p>
        </w:tc>
        <w:tc>
          <w:tcPr>
            <w:tcW w:w="791" w:type="dxa"/>
            <w:hideMark/>
          </w:tcPr>
          <w:p w14:paraId="7DC8BED5" w14:textId="77777777" w:rsidR="00C50A95" w:rsidRPr="0050752F" w:rsidRDefault="00C50A95" w:rsidP="00416506">
            <w:pPr>
              <w:pStyle w:val="tabletext11"/>
              <w:jc w:val="right"/>
              <w:rPr>
                <w:ins w:id="6558" w:author="Author"/>
              </w:rPr>
            </w:pPr>
            <w:ins w:id="6559" w:author="Author">
              <w:r w:rsidRPr="0050752F">
                <w:t>50</w:t>
              </w:r>
            </w:ins>
          </w:p>
        </w:tc>
        <w:tc>
          <w:tcPr>
            <w:tcW w:w="125" w:type="dxa"/>
          </w:tcPr>
          <w:p w14:paraId="194DDF9A" w14:textId="77777777" w:rsidR="00C50A95" w:rsidRPr="0050752F" w:rsidRDefault="00C50A95" w:rsidP="00416506">
            <w:pPr>
              <w:pStyle w:val="tabletext11"/>
              <w:rPr>
                <w:ins w:id="6560" w:author="Author"/>
              </w:rPr>
            </w:pPr>
          </w:p>
        </w:tc>
        <w:tc>
          <w:tcPr>
            <w:tcW w:w="1052" w:type="dxa"/>
            <w:tcBorders>
              <w:top w:val="nil"/>
              <w:left w:val="single" w:sz="6" w:space="0" w:color="auto"/>
              <w:bottom w:val="nil"/>
              <w:right w:val="single" w:sz="6" w:space="0" w:color="auto"/>
            </w:tcBorders>
            <w:vAlign w:val="bottom"/>
            <w:hideMark/>
          </w:tcPr>
          <w:p w14:paraId="5B87D1EA" w14:textId="77777777" w:rsidR="00C50A95" w:rsidRPr="0050752F" w:rsidRDefault="00C50A95" w:rsidP="00416506">
            <w:pPr>
              <w:pStyle w:val="tabletext11"/>
              <w:jc w:val="center"/>
              <w:rPr>
                <w:ins w:id="6561" w:author="Author"/>
              </w:rPr>
            </w:pPr>
            <w:ins w:id="6562" w:author="Author">
              <w:r w:rsidRPr="0050752F">
                <w:t>-0.09</w:t>
              </w:r>
            </w:ins>
          </w:p>
        </w:tc>
        <w:tc>
          <w:tcPr>
            <w:tcW w:w="947" w:type="dxa"/>
            <w:tcBorders>
              <w:top w:val="nil"/>
              <w:left w:val="nil"/>
              <w:bottom w:val="nil"/>
              <w:right w:val="single" w:sz="6" w:space="0" w:color="auto"/>
            </w:tcBorders>
            <w:vAlign w:val="bottom"/>
            <w:hideMark/>
          </w:tcPr>
          <w:p w14:paraId="048CD5FA" w14:textId="77777777" w:rsidR="00C50A95" w:rsidRPr="0050752F" w:rsidRDefault="00C50A95" w:rsidP="00416506">
            <w:pPr>
              <w:pStyle w:val="tabletext11"/>
              <w:jc w:val="center"/>
              <w:rPr>
                <w:ins w:id="6563" w:author="Author"/>
              </w:rPr>
            </w:pPr>
            <w:ins w:id="6564" w:author="Author">
              <w:r w:rsidRPr="0050752F">
                <w:t>-0.06</w:t>
              </w:r>
            </w:ins>
          </w:p>
        </w:tc>
        <w:tc>
          <w:tcPr>
            <w:tcW w:w="1476" w:type="dxa"/>
            <w:tcBorders>
              <w:top w:val="nil"/>
              <w:left w:val="nil"/>
              <w:bottom w:val="nil"/>
              <w:right w:val="single" w:sz="6" w:space="0" w:color="auto"/>
            </w:tcBorders>
            <w:vAlign w:val="bottom"/>
          </w:tcPr>
          <w:p w14:paraId="29F994BD" w14:textId="77777777" w:rsidR="00C50A95" w:rsidRPr="0050752F" w:rsidRDefault="00C50A95" w:rsidP="00416506">
            <w:pPr>
              <w:pStyle w:val="tabletext11"/>
              <w:jc w:val="center"/>
              <w:rPr>
                <w:ins w:id="6565" w:author="Author"/>
              </w:rPr>
            </w:pPr>
            <w:ins w:id="6566" w:author="Author">
              <w:r w:rsidRPr="0050752F">
                <w:t>-0.134</w:t>
              </w:r>
            </w:ins>
          </w:p>
        </w:tc>
        <w:tc>
          <w:tcPr>
            <w:tcW w:w="1476" w:type="dxa"/>
            <w:tcBorders>
              <w:top w:val="nil"/>
              <w:left w:val="nil"/>
              <w:bottom w:val="nil"/>
              <w:right w:val="single" w:sz="6" w:space="0" w:color="auto"/>
            </w:tcBorders>
            <w:vAlign w:val="bottom"/>
          </w:tcPr>
          <w:p w14:paraId="66CBE3FC" w14:textId="77777777" w:rsidR="00C50A95" w:rsidRPr="0050752F" w:rsidRDefault="00C50A95" w:rsidP="00416506">
            <w:pPr>
              <w:pStyle w:val="tabletext11"/>
              <w:jc w:val="center"/>
              <w:rPr>
                <w:ins w:id="6567" w:author="Author"/>
              </w:rPr>
            </w:pPr>
            <w:ins w:id="6568" w:author="Author">
              <w:r w:rsidRPr="0050752F">
                <w:t>-0.122</w:t>
              </w:r>
            </w:ins>
          </w:p>
        </w:tc>
        <w:tc>
          <w:tcPr>
            <w:tcW w:w="1476" w:type="dxa"/>
            <w:tcBorders>
              <w:top w:val="nil"/>
              <w:left w:val="nil"/>
              <w:bottom w:val="nil"/>
              <w:right w:val="single" w:sz="6" w:space="0" w:color="auto"/>
            </w:tcBorders>
            <w:vAlign w:val="bottom"/>
          </w:tcPr>
          <w:p w14:paraId="36F625C5" w14:textId="77777777" w:rsidR="00C50A95" w:rsidRPr="0050752F" w:rsidRDefault="00C50A95" w:rsidP="00416506">
            <w:pPr>
              <w:pStyle w:val="tabletext11"/>
              <w:jc w:val="center"/>
              <w:rPr>
                <w:ins w:id="6569" w:author="Author"/>
              </w:rPr>
            </w:pPr>
            <w:ins w:id="6570" w:author="Author">
              <w:r w:rsidRPr="0050752F">
                <w:t>-0.142</w:t>
              </w:r>
            </w:ins>
          </w:p>
        </w:tc>
        <w:tc>
          <w:tcPr>
            <w:tcW w:w="1476" w:type="dxa"/>
            <w:tcBorders>
              <w:top w:val="nil"/>
              <w:left w:val="nil"/>
              <w:bottom w:val="nil"/>
              <w:right w:val="single" w:sz="6" w:space="0" w:color="auto"/>
            </w:tcBorders>
            <w:vAlign w:val="bottom"/>
          </w:tcPr>
          <w:p w14:paraId="1C13CDA3" w14:textId="77777777" w:rsidR="00C50A95" w:rsidRPr="0050752F" w:rsidRDefault="00C50A95" w:rsidP="00416506">
            <w:pPr>
              <w:pStyle w:val="tabletext11"/>
              <w:jc w:val="center"/>
              <w:rPr>
                <w:ins w:id="6571" w:author="Author"/>
              </w:rPr>
            </w:pPr>
            <w:ins w:id="6572" w:author="Author">
              <w:r w:rsidRPr="0050752F">
                <w:t>-0.125</w:t>
              </w:r>
            </w:ins>
          </w:p>
        </w:tc>
        <w:tc>
          <w:tcPr>
            <w:tcW w:w="1072" w:type="dxa"/>
            <w:tcBorders>
              <w:top w:val="nil"/>
              <w:left w:val="nil"/>
              <w:bottom w:val="nil"/>
              <w:right w:val="single" w:sz="6" w:space="0" w:color="auto"/>
            </w:tcBorders>
            <w:vAlign w:val="bottom"/>
          </w:tcPr>
          <w:p w14:paraId="3EC49C3D" w14:textId="77777777" w:rsidR="00C50A95" w:rsidRPr="0050752F" w:rsidRDefault="00C50A95" w:rsidP="00416506">
            <w:pPr>
              <w:pStyle w:val="tabletext11"/>
              <w:jc w:val="center"/>
              <w:rPr>
                <w:ins w:id="6573" w:author="Author"/>
              </w:rPr>
            </w:pPr>
            <w:ins w:id="6574" w:author="Author">
              <w:r w:rsidRPr="0050752F">
                <w:t>0.004</w:t>
              </w:r>
            </w:ins>
          </w:p>
        </w:tc>
      </w:tr>
      <w:tr w:rsidR="00C50A95" w:rsidRPr="0050752F" w14:paraId="5DA035CF" w14:textId="77777777" w:rsidTr="00416506">
        <w:trPr>
          <w:cantSplit/>
          <w:trHeight w:val="196"/>
          <w:ins w:id="6575" w:author="Author"/>
        </w:trPr>
        <w:tc>
          <w:tcPr>
            <w:tcW w:w="189" w:type="dxa"/>
          </w:tcPr>
          <w:p w14:paraId="0911F622" w14:textId="77777777" w:rsidR="00C50A95" w:rsidRPr="0050752F" w:rsidRDefault="00C50A95" w:rsidP="00416506">
            <w:pPr>
              <w:pStyle w:val="tabletext11"/>
              <w:rPr>
                <w:ins w:id="6576" w:author="Author"/>
              </w:rPr>
            </w:pPr>
          </w:p>
        </w:tc>
        <w:tc>
          <w:tcPr>
            <w:tcW w:w="200" w:type="dxa"/>
            <w:tcBorders>
              <w:top w:val="nil"/>
              <w:left w:val="single" w:sz="6" w:space="0" w:color="auto"/>
              <w:bottom w:val="nil"/>
              <w:right w:val="nil"/>
            </w:tcBorders>
          </w:tcPr>
          <w:p w14:paraId="111C2AF4" w14:textId="77777777" w:rsidR="00C50A95" w:rsidRPr="0050752F" w:rsidRDefault="00C50A95" w:rsidP="00416506">
            <w:pPr>
              <w:pStyle w:val="tabletext11"/>
              <w:rPr>
                <w:ins w:id="6577" w:author="Author"/>
              </w:rPr>
            </w:pPr>
          </w:p>
        </w:tc>
        <w:tc>
          <w:tcPr>
            <w:tcW w:w="791" w:type="dxa"/>
            <w:hideMark/>
          </w:tcPr>
          <w:p w14:paraId="00A899C0" w14:textId="77777777" w:rsidR="00C50A95" w:rsidRPr="0050752F" w:rsidRDefault="00C50A95" w:rsidP="00416506">
            <w:pPr>
              <w:pStyle w:val="tabletext11"/>
              <w:jc w:val="right"/>
              <w:rPr>
                <w:ins w:id="6578" w:author="Author"/>
              </w:rPr>
            </w:pPr>
            <w:ins w:id="6579" w:author="Author">
              <w:r w:rsidRPr="0050752F">
                <w:t>100</w:t>
              </w:r>
            </w:ins>
          </w:p>
        </w:tc>
        <w:tc>
          <w:tcPr>
            <w:tcW w:w="125" w:type="dxa"/>
          </w:tcPr>
          <w:p w14:paraId="5F1F1CAF" w14:textId="77777777" w:rsidR="00C50A95" w:rsidRPr="0050752F" w:rsidRDefault="00C50A95" w:rsidP="00416506">
            <w:pPr>
              <w:pStyle w:val="tabletext11"/>
              <w:rPr>
                <w:ins w:id="6580" w:author="Author"/>
              </w:rPr>
            </w:pPr>
          </w:p>
        </w:tc>
        <w:tc>
          <w:tcPr>
            <w:tcW w:w="1052" w:type="dxa"/>
            <w:tcBorders>
              <w:top w:val="nil"/>
              <w:left w:val="single" w:sz="6" w:space="0" w:color="auto"/>
              <w:bottom w:val="nil"/>
              <w:right w:val="single" w:sz="6" w:space="0" w:color="auto"/>
            </w:tcBorders>
            <w:vAlign w:val="bottom"/>
            <w:hideMark/>
          </w:tcPr>
          <w:p w14:paraId="479C5FC9" w14:textId="77777777" w:rsidR="00C50A95" w:rsidRPr="0050752F" w:rsidRDefault="00C50A95" w:rsidP="00416506">
            <w:pPr>
              <w:pStyle w:val="tabletext11"/>
              <w:jc w:val="center"/>
              <w:rPr>
                <w:ins w:id="6581" w:author="Author"/>
              </w:rPr>
            </w:pPr>
            <w:ins w:id="6582" w:author="Author">
              <w:r w:rsidRPr="0050752F">
                <w:t>-0.08</w:t>
              </w:r>
            </w:ins>
          </w:p>
        </w:tc>
        <w:tc>
          <w:tcPr>
            <w:tcW w:w="947" w:type="dxa"/>
            <w:tcBorders>
              <w:top w:val="nil"/>
              <w:left w:val="nil"/>
              <w:bottom w:val="nil"/>
              <w:right w:val="single" w:sz="6" w:space="0" w:color="auto"/>
            </w:tcBorders>
            <w:vAlign w:val="bottom"/>
            <w:hideMark/>
          </w:tcPr>
          <w:p w14:paraId="55136AC6" w14:textId="77777777" w:rsidR="00C50A95" w:rsidRPr="0050752F" w:rsidRDefault="00C50A95" w:rsidP="00416506">
            <w:pPr>
              <w:pStyle w:val="tabletext11"/>
              <w:jc w:val="center"/>
              <w:rPr>
                <w:ins w:id="6583" w:author="Author"/>
              </w:rPr>
            </w:pPr>
            <w:ins w:id="6584" w:author="Author">
              <w:r w:rsidRPr="0050752F">
                <w:t>-0.05</w:t>
              </w:r>
            </w:ins>
          </w:p>
        </w:tc>
        <w:tc>
          <w:tcPr>
            <w:tcW w:w="1476" w:type="dxa"/>
            <w:tcBorders>
              <w:top w:val="nil"/>
              <w:left w:val="nil"/>
              <w:bottom w:val="nil"/>
              <w:right w:val="single" w:sz="6" w:space="0" w:color="auto"/>
            </w:tcBorders>
            <w:vAlign w:val="bottom"/>
          </w:tcPr>
          <w:p w14:paraId="64F41614" w14:textId="77777777" w:rsidR="00C50A95" w:rsidRPr="0050752F" w:rsidRDefault="00C50A95" w:rsidP="00416506">
            <w:pPr>
              <w:pStyle w:val="tabletext11"/>
              <w:jc w:val="center"/>
              <w:rPr>
                <w:ins w:id="6585" w:author="Author"/>
              </w:rPr>
            </w:pPr>
            <w:ins w:id="6586" w:author="Author">
              <w:r w:rsidRPr="0050752F">
                <w:t>-0.133</w:t>
              </w:r>
            </w:ins>
          </w:p>
        </w:tc>
        <w:tc>
          <w:tcPr>
            <w:tcW w:w="1476" w:type="dxa"/>
            <w:tcBorders>
              <w:top w:val="nil"/>
              <w:left w:val="nil"/>
              <w:bottom w:val="nil"/>
              <w:right w:val="single" w:sz="6" w:space="0" w:color="auto"/>
            </w:tcBorders>
            <w:vAlign w:val="bottom"/>
          </w:tcPr>
          <w:p w14:paraId="02FFE98B" w14:textId="77777777" w:rsidR="00C50A95" w:rsidRPr="0050752F" w:rsidRDefault="00C50A95" w:rsidP="00416506">
            <w:pPr>
              <w:pStyle w:val="tabletext11"/>
              <w:jc w:val="center"/>
              <w:rPr>
                <w:ins w:id="6587" w:author="Author"/>
              </w:rPr>
            </w:pPr>
            <w:ins w:id="6588" w:author="Author">
              <w:r w:rsidRPr="0050752F">
                <w:t>-0.106</w:t>
              </w:r>
            </w:ins>
          </w:p>
        </w:tc>
        <w:tc>
          <w:tcPr>
            <w:tcW w:w="1476" w:type="dxa"/>
            <w:tcBorders>
              <w:top w:val="nil"/>
              <w:left w:val="nil"/>
              <w:bottom w:val="nil"/>
              <w:right w:val="single" w:sz="6" w:space="0" w:color="auto"/>
            </w:tcBorders>
            <w:vAlign w:val="bottom"/>
          </w:tcPr>
          <w:p w14:paraId="2EAF18AB" w14:textId="77777777" w:rsidR="00C50A95" w:rsidRPr="0050752F" w:rsidRDefault="00C50A95" w:rsidP="00416506">
            <w:pPr>
              <w:pStyle w:val="tabletext11"/>
              <w:jc w:val="center"/>
              <w:rPr>
                <w:ins w:id="6589" w:author="Author"/>
              </w:rPr>
            </w:pPr>
            <w:ins w:id="6590" w:author="Author">
              <w:r w:rsidRPr="0050752F">
                <w:t>-0.141</w:t>
              </w:r>
            </w:ins>
          </w:p>
        </w:tc>
        <w:tc>
          <w:tcPr>
            <w:tcW w:w="1476" w:type="dxa"/>
            <w:tcBorders>
              <w:top w:val="nil"/>
              <w:left w:val="nil"/>
              <w:bottom w:val="nil"/>
              <w:right w:val="single" w:sz="6" w:space="0" w:color="auto"/>
            </w:tcBorders>
            <w:vAlign w:val="bottom"/>
          </w:tcPr>
          <w:p w14:paraId="0E52212F" w14:textId="77777777" w:rsidR="00C50A95" w:rsidRPr="0050752F" w:rsidRDefault="00C50A95" w:rsidP="00416506">
            <w:pPr>
              <w:pStyle w:val="tabletext11"/>
              <w:jc w:val="center"/>
              <w:rPr>
                <w:ins w:id="6591" w:author="Author"/>
              </w:rPr>
            </w:pPr>
            <w:ins w:id="6592" w:author="Author">
              <w:r w:rsidRPr="0050752F">
                <w:t>-0.115</w:t>
              </w:r>
            </w:ins>
          </w:p>
        </w:tc>
        <w:tc>
          <w:tcPr>
            <w:tcW w:w="1072" w:type="dxa"/>
            <w:tcBorders>
              <w:top w:val="nil"/>
              <w:left w:val="nil"/>
              <w:bottom w:val="nil"/>
              <w:right w:val="single" w:sz="6" w:space="0" w:color="auto"/>
            </w:tcBorders>
            <w:vAlign w:val="bottom"/>
          </w:tcPr>
          <w:p w14:paraId="7FCFB002" w14:textId="77777777" w:rsidR="00C50A95" w:rsidRPr="0050752F" w:rsidRDefault="00C50A95" w:rsidP="00416506">
            <w:pPr>
              <w:pStyle w:val="tabletext11"/>
              <w:jc w:val="center"/>
              <w:rPr>
                <w:ins w:id="6593" w:author="Author"/>
              </w:rPr>
            </w:pPr>
            <w:ins w:id="6594" w:author="Author">
              <w:r w:rsidRPr="0050752F">
                <w:t>0.007</w:t>
              </w:r>
            </w:ins>
          </w:p>
        </w:tc>
      </w:tr>
      <w:tr w:rsidR="00C50A95" w:rsidRPr="0050752F" w14:paraId="719F5108" w14:textId="77777777" w:rsidTr="00416506">
        <w:trPr>
          <w:cantSplit/>
          <w:trHeight w:val="196"/>
          <w:ins w:id="6595" w:author="Author"/>
        </w:trPr>
        <w:tc>
          <w:tcPr>
            <w:tcW w:w="189" w:type="dxa"/>
          </w:tcPr>
          <w:p w14:paraId="663D346B" w14:textId="77777777" w:rsidR="00C50A95" w:rsidRPr="0050752F" w:rsidRDefault="00C50A95" w:rsidP="00416506">
            <w:pPr>
              <w:pStyle w:val="tabletext11"/>
              <w:rPr>
                <w:ins w:id="6596" w:author="Author"/>
              </w:rPr>
            </w:pPr>
          </w:p>
        </w:tc>
        <w:tc>
          <w:tcPr>
            <w:tcW w:w="200" w:type="dxa"/>
            <w:tcBorders>
              <w:top w:val="nil"/>
              <w:left w:val="single" w:sz="6" w:space="0" w:color="auto"/>
              <w:bottom w:val="nil"/>
              <w:right w:val="nil"/>
            </w:tcBorders>
          </w:tcPr>
          <w:p w14:paraId="5510CE21" w14:textId="77777777" w:rsidR="00C50A95" w:rsidRPr="0050752F" w:rsidRDefault="00C50A95" w:rsidP="00416506">
            <w:pPr>
              <w:pStyle w:val="tabletext11"/>
              <w:rPr>
                <w:ins w:id="6597" w:author="Author"/>
              </w:rPr>
            </w:pPr>
          </w:p>
        </w:tc>
        <w:tc>
          <w:tcPr>
            <w:tcW w:w="791" w:type="dxa"/>
            <w:hideMark/>
          </w:tcPr>
          <w:p w14:paraId="00C098FD" w14:textId="77777777" w:rsidR="00C50A95" w:rsidRPr="0050752F" w:rsidRDefault="00C50A95" w:rsidP="00416506">
            <w:pPr>
              <w:pStyle w:val="tabletext11"/>
              <w:jc w:val="right"/>
              <w:rPr>
                <w:ins w:id="6598" w:author="Author"/>
              </w:rPr>
            </w:pPr>
            <w:ins w:id="6599" w:author="Author">
              <w:r w:rsidRPr="0050752F">
                <w:t>200</w:t>
              </w:r>
            </w:ins>
          </w:p>
        </w:tc>
        <w:tc>
          <w:tcPr>
            <w:tcW w:w="125" w:type="dxa"/>
          </w:tcPr>
          <w:p w14:paraId="77B9E2F2" w14:textId="77777777" w:rsidR="00C50A95" w:rsidRPr="0050752F" w:rsidRDefault="00C50A95" w:rsidP="00416506">
            <w:pPr>
              <w:pStyle w:val="tabletext11"/>
              <w:rPr>
                <w:ins w:id="6600" w:author="Author"/>
              </w:rPr>
            </w:pPr>
          </w:p>
        </w:tc>
        <w:tc>
          <w:tcPr>
            <w:tcW w:w="1052" w:type="dxa"/>
            <w:tcBorders>
              <w:top w:val="nil"/>
              <w:left w:val="single" w:sz="6" w:space="0" w:color="auto"/>
              <w:bottom w:val="nil"/>
              <w:right w:val="single" w:sz="6" w:space="0" w:color="auto"/>
            </w:tcBorders>
            <w:vAlign w:val="bottom"/>
            <w:hideMark/>
          </w:tcPr>
          <w:p w14:paraId="3144513B" w14:textId="77777777" w:rsidR="00C50A95" w:rsidRPr="0050752F" w:rsidRDefault="00C50A95" w:rsidP="00416506">
            <w:pPr>
              <w:pStyle w:val="tabletext11"/>
              <w:jc w:val="center"/>
              <w:rPr>
                <w:ins w:id="6601" w:author="Author"/>
              </w:rPr>
            </w:pPr>
            <w:ins w:id="6602" w:author="Author">
              <w:r w:rsidRPr="0050752F">
                <w:t>N/A</w:t>
              </w:r>
            </w:ins>
          </w:p>
        </w:tc>
        <w:tc>
          <w:tcPr>
            <w:tcW w:w="947" w:type="dxa"/>
            <w:tcBorders>
              <w:top w:val="nil"/>
              <w:left w:val="nil"/>
              <w:bottom w:val="nil"/>
              <w:right w:val="single" w:sz="6" w:space="0" w:color="auto"/>
            </w:tcBorders>
            <w:vAlign w:val="bottom"/>
            <w:hideMark/>
          </w:tcPr>
          <w:p w14:paraId="24ED186E" w14:textId="77777777" w:rsidR="00C50A95" w:rsidRPr="0050752F" w:rsidRDefault="00C50A95" w:rsidP="00416506">
            <w:pPr>
              <w:pStyle w:val="tabletext11"/>
              <w:jc w:val="center"/>
              <w:rPr>
                <w:ins w:id="6603" w:author="Author"/>
              </w:rPr>
            </w:pPr>
            <w:ins w:id="6604" w:author="Author">
              <w:r w:rsidRPr="0050752F">
                <w:t>N/A</w:t>
              </w:r>
            </w:ins>
          </w:p>
        </w:tc>
        <w:tc>
          <w:tcPr>
            <w:tcW w:w="1476" w:type="dxa"/>
            <w:tcBorders>
              <w:top w:val="nil"/>
              <w:left w:val="nil"/>
              <w:bottom w:val="nil"/>
              <w:right w:val="single" w:sz="6" w:space="0" w:color="auto"/>
            </w:tcBorders>
            <w:vAlign w:val="bottom"/>
          </w:tcPr>
          <w:p w14:paraId="36CEFF31" w14:textId="77777777" w:rsidR="00C50A95" w:rsidRPr="0050752F" w:rsidRDefault="00C50A95" w:rsidP="00416506">
            <w:pPr>
              <w:pStyle w:val="tabletext11"/>
              <w:jc w:val="center"/>
              <w:rPr>
                <w:ins w:id="6605" w:author="Author"/>
              </w:rPr>
            </w:pPr>
            <w:ins w:id="6606" w:author="Author">
              <w:r w:rsidRPr="0050752F">
                <w:t>-0.132</w:t>
              </w:r>
            </w:ins>
          </w:p>
        </w:tc>
        <w:tc>
          <w:tcPr>
            <w:tcW w:w="1476" w:type="dxa"/>
            <w:tcBorders>
              <w:top w:val="nil"/>
              <w:left w:val="nil"/>
              <w:bottom w:val="nil"/>
              <w:right w:val="single" w:sz="6" w:space="0" w:color="auto"/>
            </w:tcBorders>
            <w:vAlign w:val="bottom"/>
          </w:tcPr>
          <w:p w14:paraId="3E20BC5D" w14:textId="77777777" w:rsidR="00C50A95" w:rsidRPr="0050752F" w:rsidRDefault="00C50A95" w:rsidP="00416506">
            <w:pPr>
              <w:pStyle w:val="tabletext11"/>
              <w:jc w:val="center"/>
              <w:rPr>
                <w:ins w:id="6607" w:author="Author"/>
              </w:rPr>
            </w:pPr>
            <w:ins w:id="6608" w:author="Author">
              <w:r w:rsidRPr="0050752F">
                <w:t>-0.073</w:t>
              </w:r>
            </w:ins>
          </w:p>
        </w:tc>
        <w:tc>
          <w:tcPr>
            <w:tcW w:w="1476" w:type="dxa"/>
            <w:tcBorders>
              <w:top w:val="nil"/>
              <w:left w:val="nil"/>
              <w:bottom w:val="nil"/>
              <w:right w:val="single" w:sz="6" w:space="0" w:color="auto"/>
            </w:tcBorders>
            <w:vAlign w:val="bottom"/>
          </w:tcPr>
          <w:p w14:paraId="08E71328" w14:textId="77777777" w:rsidR="00C50A95" w:rsidRPr="0050752F" w:rsidRDefault="00C50A95" w:rsidP="00416506">
            <w:pPr>
              <w:pStyle w:val="tabletext11"/>
              <w:jc w:val="center"/>
              <w:rPr>
                <w:ins w:id="6609" w:author="Author"/>
              </w:rPr>
            </w:pPr>
            <w:ins w:id="6610" w:author="Author">
              <w:r w:rsidRPr="0050752F">
                <w:t>-0.140</w:t>
              </w:r>
            </w:ins>
          </w:p>
        </w:tc>
        <w:tc>
          <w:tcPr>
            <w:tcW w:w="1476" w:type="dxa"/>
            <w:tcBorders>
              <w:top w:val="nil"/>
              <w:left w:val="nil"/>
              <w:bottom w:val="nil"/>
              <w:right w:val="single" w:sz="6" w:space="0" w:color="auto"/>
            </w:tcBorders>
            <w:vAlign w:val="bottom"/>
          </w:tcPr>
          <w:p w14:paraId="23D69111" w14:textId="77777777" w:rsidR="00C50A95" w:rsidRPr="0050752F" w:rsidRDefault="00C50A95" w:rsidP="00416506">
            <w:pPr>
              <w:pStyle w:val="tabletext11"/>
              <w:jc w:val="center"/>
              <w:rPr>
                <w:ins w:id="6611" w:author="Author"/>
              </w:rPr>
            </w:pPr>
            <w:ins w:id="6612" w:author="Author">
              <w:r w:rsidRPr="0050752F">
                <w:t>-0.098</w:t>
              </w:r>
            </w:ins>
          </w:p>
        </w:tc>
        <w:tc>
          <w:tcPr>
            <w:tcW w:w="1072" w:type="dxa"/>
            <w:tcBorders>
              <w:top w:val="nil"/>
              <w:left w:val="nil"/>
              <w:bottom w:val="nil"/>
              <w:right w:val="single" w:sz="6" w:space="0" w:color="auto"/>
            </w:tcBorders>
            <w:vAlign w:val="bottom"/>
          </w:tcPr>
          <w:p w14:paraId="7988011B" w14:textId="77777777" w:rsidR="00C50A95" w:rsidRPr="0050752F" w:rsidRDefault="00C50A95" w:rsidP="00416506">
            <w:pPr>
              <w:pStyle w:val="tabletext11"/>
              <w:jc w:val="center"/>
              <w:rPr>
                <w:ins w:id="6613" w:author="Author"/>
              </w:rPr>
            </w:pPr>
            <w:ins w:id="6614" w:author="Author">
              <w:r w:rsidRPr="0050752F">
                <w:t>0.015</w:t>
              </w:r>
            </w:ins>
          </w:p>
        </w:tc>
      </w:tr>
      <w:tr w:rsidR="00C50A95" w:rsidRPr="0050752F" w14:paraId="418401D6" w14:textId="77777777" w:rsidTr="00416506">
        <w:trPr>
          <w:cantSplit/>
          <w:trHeight w:val="196"/>
          <w:ins w:id="6615" w:author="Author"/>
        </w:trPr>
        <w:tc>
          <w:tcPr>
            <w:tcW w:w="189" w:type="dxa"/>
          </w:tcPr>
          <w:p w14:paraId="07F4933A" w14:textId="77777777" w:rsidR="00C50A95" w:rsidRPr="0050752F" w:rsidRDefault="00C50A95" w:rsidP="00416506">
            <w:pPr>
              <w:pStyle w:val="tabletext11"/>
              <w:rPr>
                <w:ins w:id="6616" w:author="Author"/>
              </w:rPr>
            </w:pPr>
          </w:p>
        </w:tc>
        <w:tc>
          <w:tcPr>
            <w:tcW w:w="200" w:type="dxa"/>
            <w:tcBorders>
              <w:top w:val="nil"/>
              <w:left w:val="single" w:sz="6" w:space="0" w:color="auto"/>
              <w:bottom w:val="nil"/>
              <w:right w:val="nil"/>
            </w:tcBorders>
          </w:tcPr>
          <w:p w14:paraId="4CC0BA2A" w14:textId="77777777" w:rsidR="00C50A95" w:rsidRPr="0050752F" w:rsidRDefault="00C50A95" w:rsidP="00416506">
            <w:pPr>
              <w:pStyle w:val="tabletext11"/>
              <w:rPr>
                <w:ins w:id="6617" w:author="Author"/>
              </w:rPr>
            </w:pPr>
          </w:p>
        </w:tc>
        <w:tc>
          <w:tcPr>
            <w:tcW w:w="791" w:type="dxa"/>
            <w:hideMark/>
          </w:tcPr>
          <w:p w14:paraId="18B2A98A" w14:textId="77777777" w:rsidR="00C50A95" w:rsidRPr="0050752F" w:rsidRDefault="00C50A95" w:rsidP="00416506">
            <w:pPr>
              <w:pStyle w:val="tabletext11"/>
              <w:jc w:val="right"/>
              <w:rPr>
                <w:ins w:id="6618" w:author="Author"/>
              </w:rPr>
            </w:pPr>
            <w:ins w:id="6619" w:author="Author">
              <w:r w:rsidRPr="0050752F">
                <w:t>250</w:t>
              </w:r>
            </w:ins>
          </w:p>
        </w:tc>
        <w:tc>
          <w:tcPr>
            <w:tcW w:w="125" w:type="dxa"/>
          </w:tcPr>
          <w:p w14:paraId="191EC32A" w14:textId="77777777" w:rsidR="00C50A95" w:rsidRPr="0050752F" w:rsidRDefault="00C50A95" w:rsidP="00416506">
            <w:pPr>
              <w:pStyle w:val="tabletext11"/>
              <w:rPr>
                <w:ins w:id="6620" w:author="Author"/>
              </w:rPr>
            </w:pPr>
          </w:p>
        </w:tc>
        <w:tc>
          <w:tcPr>
            <w:tcW w:w="1052" w:type="dxa"/>
            <w:tcBorders>
              <w:top w:val="nil"/>
              <w:left w:val="single" w:sz="6" w:space="0" w:color="auto"/>
              <w:bottom w:val="nil"/>
              <w:right w:val="single" w:sz="6" w:space="0" w:color="auto"/>
            </w:tcBorders>
            <w:vAlign w:val="bottom"/>
            <w:hideMark/>
          </w:tcPr>
          <w:p w14:paraId="4C31E64B" w14:textId="77777777" w:rsidR="00C50A95" w:rsidRPr="0050752F" w:rsidRDefault="00C50A95" w:rsidP="00416506">
            <w:pPr>
              <w:pStyle w:val="tabletext11"/>
              <w:jc w:val="center"/>
              <w:rPr>
                <w:ins w:id="6621" w:author="Author"/>
              </w:rPr>
            </w:pPr>
            <w:ins w:id="6622" w:author="Author">
              <w:r w:rsidRPr="0050752F">
                <w:t>-0.06</w:t>
              </w:r>
            </w:ins>
          </w:p>
        </w:tc>
        <w:tc>
          <w:tcPr>
            <w:tcW w:w="947" w:type="dxa"/>
            <w:tcBorders>
              <w:top w:val="nil"/>
              <w:left w:val="nil"/>
              <w:bottom w:val="nil"/>
              <w:right w:val="single" w:sz="6" w:space="0" w:color="auto"/>
            </w:tcBorders>
            <w:vAlign w:val="bottom"/>
            <w:hideMark/>
          </w:tcPr>
          <w:p w14:paraId="315CA264" w14:textId="77777777" w:rsidR="00C50A95" w:rsidRPr="0050752F" w:rsidRDefault="00C50A95" w:rsidP="00416506">
            <w:pPr>
              <w:pStyle w:val="tabletext11"/>
              <w:jc w:val="center"/>
              <w:rPr>
                <w:ins w:id="6623" w:author="Author"/>
              </w:rPr>
            </w:pPr>
            <w:ins w:id="6624" w:author="Author">
              <w:r w:rsidRPr="0050752F">
                <w:t>-0.04</w:t>
              </w:r>
            </w:ins>
          </w:p>
        </w:tc>
        <w:tc>
          <w:tcPr>
            <w:tcW w:w="1476" w:type="dxa"/>
            <w:tcBorders>
              <w:top w:val="nil"/>
              <w:left w:val="nil"/>
              <w:bottom w:val="nil"/>
              <w:right w:val="single" w:sz="6" w:space="0" w:color="auto"/>
            </w:tcBorders>
            <w:vAlign w:val="bottom"/>
          </w:tcPr>
          <w:p w14:paraId="49CE9352" w14:textId="77777777" w:rsidR="00C50A95" w:rsidRPr="0050752F" w:rsidRDefault="00C50A95" w:rsidP="00416506">
            <w:pPr>
              <w:pStyle w:val="tabletext11"/>
              <w:jc w:val="center"/>
              <w:rPr>
                <w:ins w:id="6625" w:author="Author"/>
              </w:rPr>
            </w:pPr>
            <w:ins w:id="6626" w:author="Author">
              <w:r w:rsidRPr="0050752F">
                <w:t>-0.131</w:t>
              </w:r>
            </w:ins>
          </w:p>
        </w:tc>
        <w:tc>
          <w:tcPr>
            <w:tcW w:w="1476" w:type="dxa"/>
            <w:tcBorders>
              <w:top w:val="nil"/>
              <w:left w:val="nil"/>
              <w:bottom w:val="nil"/>
              <w:right w:val="single" w:sz="6" w:space="0" w:color="auto"/>
            </w:tcBorders>
            <w:vAlign w:val="bottom"/>
          </w:tcPr>
          <w:p w14:paraId="14F68516" w14:textId="77777777" w:rsidR="00C50A95" w:rsidRPr="0050752F" w:rsidRDefault="00C50A95" w:rsidP="00416506">
            <w:pPr>
              <w:pStyle w:val="tabletext11"/>
              <w:jc w:val="center"/>
              <w:rPr>
                <w:ins w:id="6627" w:author="Author"/>
              </w:rPr>
            </w:pPr>
            <w:ins w:id="6628" w:author="Author">
              <w:r w:rsidRPr="0050752F">
                <w:t>-0.056</w:t>
              </w:r>
            </w:ins>
          </w:p>
        </w:tc>
        <w:tc>
          <w:tcPr>
            <w:tcW w:w="1476" w:type="dxa"/>
            <w:tcBorders>
              <w:top w:val="nil"/>
              <w:left w:val="nil"/>
              <w:bottom w:val="nil"/>
              <w:right w:val="single" w:sz="6" w:space="0" w:color="auto"/>
            </w:tcBorders>
            <w:vAlign w:val="bottom"/>
          </w:tcPr>
          <w:p w14:paraId="505C5DBB" w14:textId="77777777" w:rsidR="00C50A95" w:rsidRPr="0050752F" w:rsidRDefault="00C50A95" w:rsidP="00416506">
            <w:pPr>
              <w:pStyle w:val="tabletext11"/>
              <w:jc w:val="center"/>
              <w:rPr>
                <w:ins w:id="6629" w:author="Author"/>
              </w:rPr>
            </w:pPr>
            <w:ins w:id="6630" w:author="Author">
              <w:r w:rsidRPr="0050752F">
                <w:t>-0.139</w:t>
              </w:r>
            </w:ins>
          </w:p>
        </w:tc>
        <w:tc>
          <w:tcPr>
            <w:tcW w:w="1476" w:type="dxa"/>
            <w:tcBorders>
              <w:top w:val="nil"/>
              <w:left w:val="nil"/>
              <w:bottom w:val="nil"/>
              <w:right w:val="single" w:sz="6" w:space="0" w:color="auto"/>
            </w:tcBorders>
            <w:vAlign w:val="bottom"/>
          </w:tcPr>
          <w:p w14:paraId="0284A661" w14:textId="77777777" w:rsidR="00C50A95" w:rsidRPr="0050752F" w:rsidRDefault="00C50A95" w:rsidP="00416506">
            <w:pPr>
              <w:pStyle w:val="tabletext11"/>
              <w:jc w:val="center"/>
              <w:rPr>
                <w:ins w:id="6631" w:author="Author"/>
              </w:rPr>
            </w:pPr>
            <w:ins w:id="6632" w:author="Author">
              <w:r w:rsidRPr="0050752F">
                <w:t>-0.089</w:t>
              </w:r>
            </w:ins>
          </w:p>
        </w:tc>
        <w:tc>
          <w:tcPr>
            <w:tcW w:w="1072" w:type="dxa"/>
            <w:tcBorders>
              <w:top w:val="nil"/>
              <w:left w:val="nil"/>
              <w:bottom w:val="nil"/>
              <w:right w:val="single" w:sz="6" w:space="0" w:color="auto"/>
            </w:tcBorders>
            <w:vAlign w:val="bottom"/>
          </w:tcPr>
          <w:p w14:paraId="35EF89BE" w14:textId="77777777" w:rsidR="00C50A95" w:rsidRPr="0050752F" w:rsidRDefault="00C50A95" w:rsidP="00416506">
            <w:pPr>
              <w:pStyle w:val="tabletext11"/>
              <w:jc w:val="center"/>
              <w:rPr>
                <w:ins w:id="6633" w:author="Author"/>
              </w:rPr>
            </w:pPr>
            <w:ins w:id="6634" w:author="Author">
              <w:r w:rsidRPr="0050752F">
                <w:t>0.018</w:t>
              </w:r>
            </w:ins>
          </w:p>
        </w:tc>
      </w:tr>
      <w:tr w:rsidR="00C50A95" w:rsidRPr="0050752F" w14:paraId="13FBDE89" w14:textId="77777777" w:rsidTr="00416506">
        <w:trPr>
          <w:cantSplit/>
          <w:trHeight w:val="196"/>
          <w:ins w:id="6635" w:author="Author"/>
        </w:trPr>
        <w:tc>
          <w:tcPr>
            <w:tcW w:w="189" w:type="dxa"/>
          </w:tcPr>
          <w:p w14:paraId="004747FC" w14:textId="77777777" w:rsidR="00C50A95" w:rsidRPr="0050752F" w:rsidRDefault="00C50A95" w:rsidP="00416506">
            <w:pPr>
              <w:pStyle w:val="tabletext11"/>
              <w:rPr>
                <w:ins w:id="6636" w:author="Author"/>
              </w:rPr>
            </w:pPr>
          </w:p>
        </w:tc>
        <w:tc>
          <w:tcPr>
            <w:tcW w:w="200" w:type="dxa"/>
            <w:tcBorders>
              <w:top w:val="nil"/>
              <w:left w:val="single" w:sz="6" w:space="0" w:color="auto"/>
              <w:bottom w:val="nil"/>
              <w:right w:val="nil"/>
            </w:tcBorders>
          </w:tcPr>
          <w:p w14:paraId="49A14ED6" w14:textId="77777777" w:rsidR="00C50A95" w:rsidRPr="0050752F" w:rsidRDefault="00C50A95" w:rsidP="00416506">
            <w:pPr>
              <w:pStyle w:val="tabletext11"/>
              <w:rPr>
                <w:ins w:id="6637" w:author="Author"/>
              </w:rPr>
            </w:pPr>
          </w:p>
        </w:tc>
        <w:tc>
          <w:tcPr>
            <w:tcW w:w="791" w:type="dxa"/>
            <w:hideMark/>
          </w:tcPr>
          <w:p w14:paraId="4C5A3BBD" w14:textId="77777777" w:rsidR="00C50A95" w:rsidRPr="0050752F" w:rsidRDefault="00C50A95" w:rsidP="00416506">
            <w:pPr>
              <w:pStyle w:val="tabletext11"/>
              <w:jc w:val="right"/>
              <w:rPr>
                <w:ins w:id="6638" w:author="Author"/>
              </w:rPr>
            </w:pPr>
            <w:ins w:id="6639" w:author="Author">
              <w:r w:rsidRPr="0050752F">
                <w:t>500</w:t>
              </w:r>
            </w:ins>
          </w:p>
        </w:tc>
        <w:tc>
          <w:tcPr>
            <w:tcW w:w="125" w:type="dxa"/>
          </w:tcPr>
          <w:p w14:paraId="3CB29B46" w14:textId="77777777" w:rsidR="00C50A95" w:rsidRPr="0050752F" w:rsidRDefault="00C50A95" w:rsidP="00416506">
            <w:pPr>
              <w:pStyle w:val="tabletext11"/>
              <w:rPr>
                <w:ins w:id="6640" w:author="Author"/>
              </w:rPr>
            </w:pPr>
          </w:p>
        </w:tc>
        <w:tc>
          <w:tcPr>
            <w:tcW w:w="1052" w:type="dxa"/>
            <w:tcBorders>
              <w:top w:val="nil"/>
              <w:left w:val="single" w:sz="6" w:space="0" w:color="auto"/>
              <w:bottom w:val="nil"/>
              <w:right w:val="single" w:sz="6" w:space="0" w:color="auto"/>
            </w:tcBorders>
            <w:vAlign w:val="bottom"/>
            <w:hideMark/>
          </w:tcPr>
          <w:p w14:paraId="2AFBAF90" w14:textId="77777777" w:rsidR="00C50A95" w:rsidRPr="0050752F" w:rsidRDefault="00C50A95" w:rsidP="00416506">
            <w:pPr>
              <w:pStyle w:val="tabletext11"/>
              <w:tabs>
                <w:tab w:val="decimal" w:pos="160"/>
              </w:tabs>
              <w:jc w:val="center"/>
              <w:rPr>
                <w:ins w:id="6641" w:author="Author"/>
              </w:rPr>
            </w:pPr>
            <w:ins w:id="6642" w:author="Author">
              <w:r w:rsidRPr="0050752F">
                <w:t>0.00</w:t>
              </w:r>
            </w:ins>
          </w:p>
        </w:tc>
        <w:tc>
          <w:tcPr>
            <w:tcW w:w="947" w:type="dxa"/>
            <w:tcBorders>
              <w:top w:val="nil"/>
              <w:left w:val="nil"/>
              <w:bottom w:val="nil"/>
              <w:right w:val="single" w:sz="6" w:space="0" w:color="auto"/>
            </w:tcBorders>
            <w:vAlign w:val="bottom"/>
            <w:hideMark/>
          </w:tcPr>
          <w:p w14:paraId="148AE6B4" w14:textId="77777777" w:rsidR="00C50A95" w:rsidRPr="0050752F" w:rsidRDefault="00C50A95" w:rsidP="00416506">
            <w:pPr>
              <w:pStyle w:val="tabletext11"/>
              <w:tabs>
                <w:tab w:val="decimal" w:pos="160"/>
              </w:tabs>
              <w:jc w:val="center"/>
              <w:rPr>
                <w:ins w:id="6643" w:author="Author"/>
              </w:rPr>
            </w:pPr>
            <w:ins w:id="6644" w:author="Author">
              <w:r w:rsidRPr="0050752F">
                <w:t>0.00</w:t>
              </w:r>
            </w:ins>
          </w:p>
        </w:tc>
        <w:tc>
          <w:tcPr>
            <w:tcW w:w="1476" w:type="dxa"/>
            <w:tcBorders>
              <w:top w:val="nil"/>
              <w:left w:val="nil"/>
              <w:bottom w:val="nil"/>
              <w:right w:val="single" w:sz="6" w:space="0" w:color="auto"/>
            </w:tcBorders>
            <w:vAlign w:val="bottom"/>
          </w:tcPr>
          <w:p w14:paraId="2FC1547E" w14:textId="77777777" w:rsidR="00C50A95" w:rsidRPr="0050752F" w:rsidRDefault="00C50A95" w:rsidP="00416506">
            <w:pPr>
              <w:pStyle w:val="tabletext11"/>
              <w:jc w:val="center"/>
              <w:rPr>
                <w:ins w:id="6645" w:author="Author"/>
              </w:rPr>
            </w:pPr>
            <w:ins w:id="6646" w:author="Author">
              <w:r w:rsidRPr="0050752F">
                <w:t>-0.130</w:t>
              </w:r>
            </w:ins>
          </w:p>
        </w:tc>
        <w:tc>
          <w:tcPr>
            <w:tcW w:w="1476" w:type="dxa"/>
            <w:tcBorders>
              <w:top w:val="nil"/>
              <w:left w:val="nil"/>
              <w:bottom w:val="nil"/>
              <w:right w:val="single" w:sz="6" w:space="0" w:color="auto"/>
            </w:tcBorders>
            <w:vAlign w:val="bottom"/>
          </w:tcPr>
          <w:p w14:paraId="26D33C18" w14:textId="77777777" w:rsidR="00C50A95" w:rsidRPr="0050752F" w:rsidRDefault="00C50A95" w:rsidP="00416506">
            <w:pPr>
              <w:pStyle w:val="tabletext11"/>
              <w:tabs>
                <w:tab w:val="decimal" w:pos="160"/>
              </w:tabs>
              <w:jc w:val="center"/>
              <w:rPr>
                <w:ins w:id="6647" w:author="Author"/>
              </w:rPr>
            </w:pPr>
            <w:ins w:id="6648" w:author="Author">
              <w:r w:rsidRPr="0050752F">
                <w:t>0.004</w:t>
              </w:r>
            </w:ins>
          </w:p>
        </w:tc>
        <w:tc>
          <w:tcPr>
            <w:tcW w:w="1476" w:type="dxa"/>
            <w:tcBorders>
              <w:top w:val="nil"/>
              <w:left w:val="nil"/>
              <w:bottom w:val="nil"/>
              <w:right w:val="single" w:sz="6" w:space="0" w:color="auto"/>
            </w:tcBorders>
            <w:vAlign w:val="bottom"/>
          </w:tcPr>
          <w:p w14:paraId="10B521CA" w14:textId="77777777" w:rsidR="00C50A95" w:rsidRPr="0050752F" w:rsidRDefault="00C50A95" w:rsidP="00416506">
            <w:pPr>
              <w:pStyle w:val="tabletext11"/>
              <w:jc w:val="center"/>
              <w:rPr>
                <w:ins w:id="6649" w:author="Author"/>
              </w:rPr>
            </w:pPr>
            <w:ins w:id="6650" w:author="Author">
              <w:r w:rsidRPr="0050752F">
                <w:t>-0.138</w:t>
              </w:r>
            </w:ins>
          </w:p>
        </w:tc>
        <w:tc>
          <w:tcPr>
            <w:tcW w:w="1476" w:type="dxa"/>
            <w:tcBorders>
              <w:top w:val="nil"/>
              <w:left w:val="nil"/>
              <w:bottom w:val="nil"/>
              <w:right w:val="single" w:sz="6" w:space="0" w:color="auto"/>
            </w:tcBorders>
            <w:vAlign w:val="bottom"/>
          </w:tcPr>
          <w:p w14:paraId="0FDDF749" w14:textId="77777777" w:rsidR="00C50A95" w:rsidRPr="0050752F" w:rsidRDefault="00C50A95" w:rsidP="00416506">
            <w:pPr>
              <w:pStyle w:val="tabletext11"/>
              <w:jc w:val="center"/>
              <w:rPr>
                <w:ins w:id="6651" w:author="Author"/>
              </w:rPr>
            </w:pPr>
            <w:ins w:id="6652" w:author="Author">
              <w:r w:rsidRPr="0050752F">
                <w:t>-0.057</w:t>
              </w:r>
            </w:ins>
          </w:p>
        </w:tc>
        <w:tc>
          <w:tcPr>
            <w:tcW w:w="1072" w:type="dxa"/>
            <w:tcBorders>
              <w:top w:val="nil"/>
              <w:left w:val="nil"/>
              <w:bottom w:val="nil"/>
              <w:right w:val="single" w:sz="6" w:space="0" w:color="auto"/>
            </w:tcBorders>
            <w:vAlign w:val="bottom"/>
          </w:tcPr>
          <w:p w14:paraId="51646823" w14:textId="77777777" w:rsidR="00C50A95" w:rsidRPr="0050752F" w:rsidRDefault="00C50A95" w:rsidP="00416506">
            <w:pPr>
              <w:pStyle w:val="tabletext11"/>
              <w:jc w:val="center"/>
              <w:rPr>
                <w:ins w:id="6653" w:author="Author"/>
              </w:rPr>
            </w:pPr>
            <w:ins w:id="6654" w:author="Author">
              <w:r w:rsidRPr="0050752F">
                <w:t>0.036</w:t>
              </w:r>
            </w:ins>
          </w:p>
        </w:tc>
      </w:tr>
      <w:tr w:rsidR="00C50A95" w:rsidRPr="0050752F" w14:paraId="07830F6C" w14:textId="77777777" w:rsidTr="00416506">
        <w:trPr>
          <w:cantSplit/>
          <w:trHeight w:val="196"/>
          <w:ins w:id="6655" w:author="Author"/>
        </w:trPr>
        <w:tc>
          <w:tcPr>
            <w:tcW w:w="189" w:type="dxa"/>
          </w:tcPr>
          <w:p w14:paraId="4094DCC0" w14:textId="77777777" w:rsidR="00C50A95" w:rsidRPr="0050752F" w:rsidRDefault="00C50A95" w:rsidP="00416506">
            <w:pPr>
              <w:pStyle w:val="tabletext11"/>
              <w:rPr>
                <w:ins w:id="6656" w:author="Author"/>
              </w:rPr>
            </w:pPr>
          </w:p>
        </w:tc>
        <w:tc>
          <w:tcPr>
            <w:tcW w:w="200" w:type="dxa"/>
            <w:tcBorders>
              <w:top w:val="nil"/>
              <w:left w:val="single" w:sz="6" w:space="0" w:color="auto"/>
              <w:bottom w:val="nil"/>
              <w:right w:val="nil"/>
            </w:tcBorders>
          </w:tcPr>
          <w:p w14:paraId="29E58752" w14:textId="77777777" w:rsidR="00C50A95" w:rsidRPr="0050752F" w:rsidRDefault="00C50A95" w:rsidP="00416506">
            <w:pPr>
              <w:pStyle w:val="tabletext11"/>
              <w:rPr>
                <w:ins w:id="6657" w:author="Author"/>
              </w:rPr>
            </w:pPr>
          </w:p>
        </w:tc>
        <w:tc>
          <w:tcPr>
            <w:tcW w:w="791" w:type="dxa"/>
            <w:hideMark/>
          </w:tcPr>
          <w:p w14:paraId="658518E6" w14:textId="77777777" w:rsidR="00C50A95" w:rsidRPr="0050752F" w:rsidRDefault="00C50A95" w:rsidP="00416506">
            <w:pPr>
              <w:pStyle w:val="tabletext11"/>
              <w:jc w:val="right"/>
              <w:rPr>
                <w:ins w:id="6658" w:author="Author"/>
              </w:rPr>
            </w:pPr>
            <w:ins w:id="6659" w:author="Author">
              <w:r w:rsidRPr="0050752F">
                <w:t>1,000</w:t>
              </w:r>
            </w:ins>
          </w:p>
        </w:tc>
        <w:tc>
          <w:tcPr>
            <w:tcW w:w="125" w:type="dxa"/>
          </w:tcPr>
          <w:p w14:paraId="3E190DAA" w14:textId="77777777" w:rsidR="00C50A95" w:rsidRPr="0050752F" w:rsidRDefault="00C50A95" w:rsidP="00416506">
            <w:pPr>
              <w:pStyle w:val="tabletext11"/>
              <w:rPr>
                <w:ins w:id="6660" w:author="Author"/>
              </w:rPr>
            </w:pPr>
          </w:p>
        </w:tc>
        <w:tc>
          <w:tcPr>
            <w:tcW w:w="1052" w:type="dxa"/>
            <w:tcBorders>
              <w:top w:val="nil"/>
              <w:left w:val="single" w:sz="6" w:space="0" w:color="auto"/>
              <w:bottom w:val="nil"/>
              <w:right w:val="single" w:sz="6" w:space="0" w:color="auto"/>
            </w:tcBorders>
            <w:vAlign w:val="bottom"/>
            <w:hideMark/>
          </w:tcPr>
          <w:p w14:paraId="622E11FD" w14:textId="77777777" w:rsidR="00C50A95" w:rsidRPr="0050752F" w:rsidRDefault="00C50A95" w:rsidP="00416506">
            <w:pPr>
              <w:pStyle w:val="tabletext11"/>
              <w:tabs>
                <w:tab w:val="decimal" w:pos="160"/>
              </w:tabs>
              <w:jc w:val="center"/>
              <w:rPr>
                <w:ins w:id="6661" w:author="Author"/>
              </w:rPr>
            </w:pPr>
            <w:ins w:id="6662" w:author="Author">
              <w:r w:rsidRPr="0050752F">
                <w:t>0.10</w:t>
              </w:r>
            </w:ins>
          </w:p>
        </w:tc>
        <w:tc>
          <w:tcPr>
            <w:tcW w:w="947" w:type="dxa"/>
            <w:tcBorders>
              <w:top w:val="nil"/>
              <w:left w:val="nil"/>
              <w:bottom w:val="nil"/>
              <w:right w:val="single" w:sz="6" w:space="0" w:color="auto"/>
            </w:tcBorders>
            <w:vAlign w:val="bottom"/>
            <w:hideMark/>
          </w:tcPr>
          <w:p w14:paraId="1C7511F2" w14:textId="77777777" w:rsidR="00C50A95" w:rsidRPr="0050752F" w:rsidRDefault="00C50A95" w:rsidP="00416506">
            <w:pPr>
              <w:pStyle w:val="tabletext11"/>
              <w:tabs>
                <w:tab w:val="decimal" w:pos="160"/>
              </w:tabs>
              <w:jc w:val="center"/>
              <w:rPr>
                <w:ins w:id="6663" w:author="Author"/>
              </w:rPr>
            </w:pPr>
            <w:ins w:id="6664" w:author="Author">
              <w:r w:rsidRPr="0050752F">
                <w:t>0.09</w:t>
              </w:r>
            </w:ins>
          </w:p>
        </w:tc>
        <w:tc>
          <w:tcPr>
            <w:tcW w:w="1476" w:type="dxa"/>
            <w:tcBorders>
              <w:top w:val="nil"/>
              <w:left w:val="nil"/>
              <w:bottom w:val="nil"/>
              <w:right w:val="single" w:sz="6" w:space="0" w:color="auto"/>
            </w:tcBorders>
            <w:vAlign w:val="bottom"/>
          </w:tcPr>
          <w:p w14:paraId="523E2E21" w14:textId="77777777" w:rsidR="00C50A95" w:rsidRPr="0050752F" w:rsidRDefault="00C50A95" w:rsidP="00416506">
            <w:pPr>
              <w:pStyle w:val="tabletext11"/>
              <w:jc w:val="center"/>
              <w:rPr>
                <w:ins w:id="6665" w:author="Author"/>
              </w:rPr>
            </w:pPr>
            <w:ins w:id="6666" w:author="Author">
              <w:r w:rsidRPr="0050752F">
                <w:t>-0.129</w:t>
              </w:r>
            </w:ins>
          </w:p>
        </w:tc>
        <w:tc>
          <w:tcPr>
            <w:tcW w:w="1476" w:type="dxa"/>
            <w:tcBorders>
              <w:top w:val="nil"/>
              <w:left w:val="nil"/>
              <w:bottom w:val="nil"/>
              <w:right w:val="single" w:sz="6" w:space="0" w:color="auto"/>
            </w:tcBorders>
            <w:vAlign w:val="bottom"/>
          </w:tcPr>
          <w:p w14:paraId="367C9130" w14:textId="77777777" w:rsidR="00C50A95" w:rsidRPr="0050752F" w:rsidRDefault="00C50A95" w:rsidP="00416506">
            <w:pPr>
              <w:pStyle w:val="tabletext11"/>
              <w:tabs>
                <w:tab w:val="decimal" w:pos="160"/>
              </w:tabs>
              <w:jc w:val="center"/>
              <w:rPr>
                <w:ins w:id="6667" w:author="Author"/>
              </w:rPr>
            </w:pPr>
            <w:ins w:id="6668" w:author="Author">
              <w:r w:rsidRPr="0050752F">
                <w:t>0.086</w:t>
              </w:r>
            </w:ins>
          </w:p>
        </w:tc>
        <w:tc>
          <w:tcPr>
            <w:tcW w:w="1476" w:type="dxa"/>
            <w:tcBorders>
              <w:top w:val="nil"/>
              <w:left w:val="nil"/>
              <w:bottom w:val="nil"/>
              <w:right w:val="single" w:sz="6" w:space="0" w:color="auto"/>
            </w:tcBorders>
            <w:vAlign w:val="bottom"/>
          </w:tcPr>
          <w:p w14:paraId="63DAB92C" w14:textId="77777777" w:rsidR="00C50A95" w:rsidRPr="0050752F" w:rsidRDefault="00C50A95" w:rsidP="00416506">
            <w:pPr>
              <w:pStyle w:val="tabletext11"/>
              <w:jc w:val="center"/>
              <w:rPr>
                <w:ins w:id="6669" w:author="Author"/>
              </w:rPr>
            </w:pPr>
            <w:ins w:id="6670" w:author="Author">
              <w:r w:rsidRPr="0050752F">
                <w:t>-0.137</w:t>
              </w:r>
            </w:ins>
          </w:p>
        </w:tc>
        <w:tc>
          <w:tcPr>
            <w:tcW w:w="1476" w:type="dxa"/>
            <w:tcBorders>
              <w:top w:val="nil"/>
              <w:left w:val="nil"/>
              <w:bottom w:val="nil"/>
              <w:right w:val="single" w:sz="6" w:space="0" w:color="auto"/>
            </w:tcBorders>
            <w:vAlign w:val="bottom"/>
          </w:tcPr>
          <w:p w14:paraId="58FECBE9" w14:textId="77777777" w:rsidR="00C50A95" w:rsidRPr="0050752F" w:rsidRDefault="00C50A95" w:rsidP="00416506">
            <w:pPr>
              <w:pStyle w:val="tabletext11"/>
              <w:tabs>
                <w:tab w:val="decimal" w:pos="160"/>
              </w:tabs>
              <w:jc w:val="center"/>
              <w:rPr>
                <w:ins w:id="6671" w:author="Author"/>
              </w:rPr>
            </w:pPr>
            <w:ins w:id="6672" w:author="Author">
              <w:r w:rsidRPr="0050752F">
                <w:t>0.001</w:t>
              </w:r>
            </w:ins>
          </w:p>
        </w:tc>
        <w:tc>
          <w:tcPr>
            <w:tcW w:w="1072" w:type="dxa"/>
            <w:tcBorders>
              <w:top w:val="nil"/>
              <w:left w:val="nil"/>
              <w:bottom w:val="nil"/>
              <w:right w:val="single" w:sz="6" w:space="0" w:color="auto"/>
            </w:tcBorders>
            <w:vAlign w:val="bottom"/>
          </w:tcPr>
          <w:p w14:paraId="41E19E4F" w14:textId="77777777" w:rsidR="00C50A95" w:rsidRPr="0050752F" w:rsidRDefault="00C50A95" w:rsidP="00416506">
            <w:pPr>
              <w:pStyle w:val="tabletext11"/>
              <w:jc w:val="center"/>
              <w:rPr>
                <w:ins w:id="6673" w:author="Author"/>
              </w:rPr>
            </w:pPr>
            <w:ins w:id="6674" w:author="Author">
              <w:r w:rsidRPr="0050752F">
                <w:t>0.079</w:t>
              </w:r>
            </w:ins>
          </w:p>
        </w:tc>
      </w:tr>
      <w:tr w:rsidR="00C50A95" w:rsidRPr="0050752F" w14:paraId="5B8AE686" w14:textId="77777777" w:rsidTr="00416506">
        <w:trPr>
          <w:cantSplit/>
          <w:trHeight w:val="196"/>
          <w:ins w:id="6675" w:author="Author"/>
        </w:trPr>
        <w:tc>
          <w:tcPr>
            <w:tcW w:w="189" w:type="dxa"/>
          </w:tcPr>
          <w:p w14:paraId="49F36A17" w14:textId="77777777" w:rsidR="00C50A95" w:rsidRPr="0050752F" w:rsidRDefault="00C50A95" w:rsidP="00416506">
            <w:pPr>
              <w:pStyle w:val="tabletext11"/>
              <w:rPr>
                <w:ins w:id="6676" w:author="Author"/>
              </w:rPr>
            </w:pPr>
          </w:p>
        </w:tc>
        <w:tc>
          <w:tcPr>
            <w:tcW w:w="200" w:type="dxa"/>
            <w:tcBorders>
              <w:top w:val="nil"/>
              <w:left w:val="single" w:sz="6" w:space="0" w:color="auto"/>
              <w:bottom w:val="nil"/>
              <w:right w:val="nil"/>
            </w:tcBorders>
          </w:tcPr>
          <w:p w14:paraId="1A39D59D" w14:textId="77777777" w:rsidR="00C50A95" w:rsidRPr="0050752F" w:rsidRDefault="00C50A95" w:rsidP="00416506">
            <w:pPr>
              <w:pStyle w:val="tabletext11"/>
              <w:rPr>
                <w:ins w:id="6677" w:author="Author"/>
              </w:rPr>
            </w:pPr>
          </w:p>
        </w:tc>
        <w:tc>
          <w:tcPr>
            <w:tcW w:w="791" w:type="dxa"/>
            <w:hideMark/>
          </w:tcPr>
          <w:p w14:paraId="37C4B909" w14:textId="77777777" w:rsidR="00C50A95" w:rsidRPr="0050752F" w:rsidRDefault="00C50A95" w:rsidP="00416506">
            <w:pPr>
              <w:pStyle w:val="tabletext11"/>
              <w:jc w:val="right"/>
              <w:rPr>
                <w:ins w:id="6678" w:author="Author"/>
              </w:rPr>
            </w:pPr>
            <w:ins w:id="6679" w:author="Author">
              <w:r w:rsidRPr="0050752F">
                <w:t>2,000</w:t>
              </w:r>
            </w:ins>
          </w:p>
        </w:tc>
        <w:tc>
          <w:tcPr>
            <w:tcW w:w="125" w:type="dxa"/>
          </w:tcPr>
          <w:p w14:paraId="10FB4F4F" w14:textId="77777777" w:rsidR="00C50A95" w:rsidRPr="0050752F" w:rsidRDefault="00C50A95" w:rsidP="00416506">
            <w:pPr>
              <w:pStyle w:val="tabletext11"/>
              <w:rPr>
                <w:ins w:id="6680" w:author="Author"/>
              </w:rPr>
            </w:pPr>
          </w:p>
        </w:tc>
        <w:tc>
          <w:tcPr>
            <w:tcW w:w="1052" w:type="dxa"/>
            <w:tcBorders>
              <w:top w:val="nil"/>
              <w:left w:val="single" w:sz="6" w:space="0" w:color="auto"/>
              <w:bottom w:val="nil"/>
              <w:right w:val="single" w:sz="6" w:space="0" w:color="auto"/>
            </w:tcBorders>
            <w:vAlign w:val="bottom"/>
            <w:hideMark/>
          </w:tcPr>
          <w:p w14:paraId="141E56A7" w14:textId="77777777" w:rsidR="00C50A95" w:rsidRPr="0050752F" w:rsidRDefault="00C50A95" w:rsidP="00416506">
            <w:pPr>
              <w:pStyle w:val="tabletext11"/>
              <w:tabs>
                <w:tab w:val="decimal" w:pos="160"/>
              </w:tabs>
              <w:jc w:val="center"/>
              <w:rPr>
                <w:ins w:id="6681" w:author="Author"/>
              </w:rPr>
            </w:pPr>
            <w:ins w:id="6682" w:author="Author">
              <w:r w:rsidRPr="0050752F">
                <w:t>0.26</w:t>
              </w:r>
            </w:ins>
          </w:p>
        </w:tc>
        <w:tc>
          <w:tcPr>
            <w:tcW w:w="947" w:type="dxa"/>
            <w:tcBorders>
              <w:top w:val="nil"/>
              <w:left w:val="nil"/>
              <w:bottom w:val="nil"/>
              <w:right w:val="single" w:sz="6" w:space="0" w:color="auto"/>
            </w:tcBorders>
            <w:vAlign w:val="bottom"/>
            <w:hideMark/>
          </w:tcPr>
          <w:p w14:paraId="6AEF0D0C" w14:textId="77777777" w:rsidR="00C50A95" w:rsidRPr="0050752F" w:rsidRDefault="00C50A95" w:rsidP="00416506">
            <w:pPr>
              <w:pStyle w:val="tabletext11"/>
              <w:tabs>
                <w:tab w:val="decimal" w:pos="160"/>
              </w:tabs>
              <w:jc w:val="center"/>
              <w:rPr>
                <w:ins w:id="6683" w:author="Author"/>
              </w:rPr>
            </w:pPr>
            <w:ins w:id="6684" w:author="Author">
              <w:r w:rsidRPr="0050752F">
                <w:t>0.24</w:t>
              </w:r>
            </w:ins>
          </w:p>
        </w:tc>
        <w:tc>
          <w:tcPr>
            <w:tcW w:w="1476" w:type="dxa"/>
            <w:tcBorders>
              <w:top w:val="nil"/>
              <w:left w:val="nil"/>
              <w:bottom w:val="nil"/>
              <w:right w:val="single" w:sz="6" w:space="0" w:color="auto"/>
            </w:tcBorders>
            <w:vAlign w:val="bottom"/>
          </w:tcPr>
          <w:p w14:paraId="6FD47107" w14:textId="77777777" w:rsidR="00C50A95" w:rsidRPr="0050752F" w:rsidRDefault="00C50A95" w:rsidP="00416506">
            <w:pPr>
              <w:pStyle w:val="tabletext11"/>
              <w:jc w:val="center"/>
              <w:rPr>
                <w:ins w:id="6685" w:author="Author"/>
              </w:rPr>
            </w:pPr>
            <w:ins w:id="6686" w:author="Author">
              <w:r w:rsidRPr="0050752F">
                <w:t>-0.128</w:t>
              </w:r>
            </w:ins>
          </w:p>
        </w:tc>
        <w:tc>
          <w:tcPr>
            <w:tcW w:w="1476" w:type="dxa"/>
            <w:tcBorders>
              <w:top w:val="nil"/>
              <w:left w:val="nil"/>
              <w:bottom w:val="nil"/>
              <w:right w:val="single" w:sz="6" w:space="0" w:color="auto"/>
            </w:tcBorders>
            <w:vAlign w:val="bottom"/>
          </w:tcPr>
          <w:p w14:paraId="44011A7F" w14:textId="77777777" w:rsidR="00C50A95" w:rsidRPr="0050752F" w:rsidRDefault="00C50A95" w:rsidP="00416506">
            <w:pPr>
              <w:pStyle w:val="tabletext11"/>
              <w:tabs>
                <w:tab w:val="decimal" w:pos="160"/>
              </w:tabs>
              <w:jc w:val="center"/>
              <w:rPr>
                <w:ins w:id="6687" w:author="Author"/>
              </w:rPr>
            </w:pPr>
            <w:ins w:id="6688" w:author="Author">
              <w:r w:rsidRPr="0050752F">
                <w:t>0.218</w:t>
              </w:r>
            </w:ins>
          </w:p>
        </w:tc>
        <w:tc>
          <w:tcPr>
            <w:tcW w:w="1476" w:type="dxa"/>
            <w:tcBorders>
              <w:top w:val="nil"/>
              <w:left w:val="nil"/>
              <w:bottom w:val="nil"/>
              <w:right w:val="single" w:sz="6" w:space="0" w:color="auto"/>
            </w:tcBorders>
            <w:vAlign w:val="bottom"/>
          </w:tcPr>
          <w:p w14:paraId="796244D6" w14:textId="77777777" w:rsidR="00C50A95" w:rsidRPr="0050752F" w:rsidRDefault="00C50A95" w:rsidP="00416506">
            <w:pPr>
              <w:pStyle w:val="tabletext11"/>
              <w:jc w:val="center"/>
              <w:rPr>
                <w:ins w:id="6689" w:author="Author"/>
              </w:rPr>
            </w:pPr>
            <w:ins w:id="6690" w:author="Author">
              <w:r w:rsidRPr="0050752F">
                <w:t>-0.136</w:t>
              </w:r>
            </w:ins>
          </w:p>
        </w:tc>
        <w:tc>
          <w:tcPr>
            <w:tcW w:w="1476" w:type="dxa"/>
            <w:tcBorders>
              <w:top w:val="nil"/>
              <w:left w:val="nil"/>
              <w:bottom w:val="nil"/>
              <w:right w:val="single" w:sz="6" w:space="0" w:color="auto"/>
            </w:tcBorders>
            <w:vAlign w:val="bottom"/>
          </w:tcPr>
          <w:p w14:paraId="49F7C99E" w14:textId="77777777" w:rsidR="00C50A95" w:rsidRPr="0050752F" w:rsidRDefault="00C50A95" w:rsidP="00416506">
            <w:pPr>
              <w:pStyle w:val="tabletext11"/>
              <w:tabs>
                <w:tab w:val="decimal" w:pos="160"/>
              </w:tabs>
              <w:jc w:val="center"/>
              <w:rPr>
                <w:ins w:id="6691" w:author="Author"/>
              </w:rPr>
            </w:pPr>
            <w:ins w:id="6692" w:author="Author">
              <w:r w:rsidRPr="0050752F">
                <w:t>0.113</w:t>
              </w:r>
            </w:ins>
          </w:p>
        </w:tc>
        <w:tc>
          <w:tcPr>
            <w:tcW w:w="1072" w:type="dxa"/>
            <w:tcBorders>
              <w:top w:val="nil"/>
              <w:left w:val="nil"/>
              <w:bottom w:val="nil"/>
              <w:right w:val="single" w:sz="6" w:space="0" w:color="auto"/>
            </w:tcBorders>
            <w:vAlign w:val="bottom"/>
          </w:tcPr>
          <w:p w14:paraId="41FE8040" w14:textId="77777777" w:rsidR="00C50A95" w:rsidRPr="0050752F" w:rsidRDefault="00C50A95" w:rsidP="00416506">
            <w:pPr>
              <w:pStyle w:val="tabletext11"/>
              <w:jc w:val="center"/>
              <w:rPr>
                <w:ins w:id="6693" w:author="Author"/>
              </w:rPr>
            </w:pPr>
            <w:ins w:id="6694" w:author="Author">
              <w:r w:rsidRPr="0050752F">
                <w:t>0.171</w:t>
              </w:r>
            </w:ins>
          </w:p>
        </w:tc>
      </w:tr>
      <w:tr w:rsidR="00C50A95" w:rsidRPr="0050752F" w14:paraId="67BE7B30" w14:textId="77777777" w:rsidTr="00416506">
        <w:trPr>
          <w:cantSplit/>
          <w:trHeight w:val="196"/>
          <w:ins w:id="6695" w:author="Author"/>
        </w:trPr>
        <w:tc>
          <w:tcPr>
            <w:tcW w:w="189" w:type="dxa"/>
          </w:tcPr>
          <w:p w14:paraId="7ABA8342" w14:textId="77777777" w:rsidR="00C50A95" w:rsidRPr="0050752F" w:rsidRDefault="00C50A95" w:rsidP="00416506">
            <w:pPr>
              <w:pStyle w:val="tabletext11"/>
              <w:rPr>
                <w:ins w:id="6696" w:author="Author"/>
              </w:rPr>
            </w:pPr>
          </w:p>
        </w:tc>
        <w:tc>
          <w:tcPr>
            <w:tcW w:w="200" w:type="dxa"/>
            <w:tcBorders>
              <w:top w:val="nil"/>
              <w:left w:val="single" w:sz="6" w:space="0" w:color="auto"/>
              <w:bottom w:val="nil"/>
              <w:right w:val="nil"/>
            </w:tcBorders>
          </w:tcPr>
          <w:p w14:paraId="604A8059" w14:textId="77777777" w:rsidR="00C50A95" w:rsidRPr="0050752F" w:rsidRDefault="00C50A95" w:rsidP="00416506">
            <w:pPr>
              <w:pStyle w:val="tabletext11"/>
              <w:rPr>
                <w:ins w:id="6697" w:author="Author"/>
              </w:rPr>
            </w:pPr>
          </w:p>
        </w:tc>
        <w:tc>
          <w:tcPr>
            <w:tcW w:w="791" w:type="dxa"/>
            <w:hideMark/>
          </w:tcPr>
          <w:p w14:paraId="252ABC76" w14:textId="77777777" w:rsidR="00C50A95" w:rsidRPr="0050752F" w:rsidRDefault="00C50A95" w:rsidP="00416506">
            <w:pPr>
              <w:pStyle w:val="tabletext11"/>
              <w:jc w:val="right"/>
              <w:rPr>
                <w:ins w:id="6698" w:author="Author"/>
              </w:rPr>
            </w:pPr>
            <w:ins w:id="6699" w:author="Author">
              <w:r w:rsidRPr="0050752F">
                <w:t>3,000</w:t>
              </w:r>
            </w:ins>
          </w:p>
        </w:tc>
        <w:tc>
          <w:tcPr>
            <w:tcW w:w="125" w:type="dxa"/>
          </w:tcPr>
          <w:p w14:paraId="738CC472" w14:textId="77777777" w:rsidR="00C50A95" w:rsidRPr="0050752F" w:rsidRDefault="00C50A95" w:rsidP="00416506">
            <w:pPr>
              <w:pStyle w:val="tabletext11"/>
              <w:rPr>
                <w:ins w:id="6700" w:author="Author"/>
              </w:rPr>
            </w:pPr>
          </w:p>
        </w:tc>
        <w:tc>
          <w:tcPr>
            <w:tcW w:w="1052" w:type="dxa"/>
            <w:tcBorders>
              <w:top w:val="nil"/>
              <w:left w:val="single" w:sz="6" w:space="0" w:color="auto"/>
              <w:bottom w:val="nil"/>
              <w:right w:val="single" w:sz="6" w:space="0" w:color="auto"/>
            </w:tcBorders>
            <w:vAlign w:val="bottom"/>
            <w:hideMark/>
          </w:tcPr>
          <w:p w14:paraId="7A59317C" w14:textId="77777777" w:rsidR="00C50A95" w:rsidRPr="0050752F" w:rsidRDefault="00C50A95" w:rsidP="00416506">
            <w:pPr>
              <w:pStyle w:val="tabletext11"/>
              <w:tabs>
                <w:tab w:val="decimal" w:pos="160"/>
              </w:tabs>
              <w:jc w:val="center"/>
              <w:rPr>
                <w:ins w:id="6701" w:author="Author"/>
              </w:rPr>
            </w:pPr>
            <w:ins w:id="6702" w:author="Author">
              <w:r w:rsidRPr="0050752F">
                <w:t>0.36</w:t>
              </w:r>
            </w:ins>
          </w:p>
        </w:tc>
        <w:tc>
          <w:tcPr>
            <w:tcW w:w="947" w:type="dxa"/>
            <w:tcBorders>
              <w:top w:val="nil"/>
              <w:left w:val="nil"/>
              <w:bottom w:val="nil"/>
              <w:right w:val="single" w:sz="6" w:space="0" w:color="auto"/>
            </w:tcBorders>
            <w:vAlign w:val="bottom"/>
            <w:hideMark/>
          </w:tcPr>
          <w:p w14:paraId="4ACC6DCA" w14:textId="77777777" w:rsidR="00C50A95" w:rsidRPr="0050752F" w:rsidRDefault="00C50A95" w:rsidP="00416506">
            <w:pPr>
              <w:pStyle w:val="tabletext11"/>
              <w:tabs>
                <w:tab w:val="decimal" w:pos="160"/>
              </w:tabs>
              <w:jc w:val="center"/>
              <w:rPr>
                <w:ins w:id="6703" w:author="Author"/>
              </w:rPr>
            </w:pPr>
            <w:ins w:id="6704" w:author="Author">
              <w:r w:rsidRPr="0050752F">
                <w:t>0.31</w:t>
              </w:r>
            </w:ins>
          </w:p>
        </w:tc>
        <w:tc>
          <w:tcPr>
            <w:tcW w:w="1476" w:type="dxa"/>
            <w:tcBorders>
              <w:top w:val="nil"/>
              <w:left w:val="nil"/>
              <w:bottom w:val="nil"/>
              <w:right w:val="single" w:sz="6" w:space="0" w:color="auto"/>
            </w:tcBorders>
            <w:vAlign w:val="bottom"/>
          </w:tcPr>
          <w:p w14:paraId="1F9CAF15" w14:textId="77777777" w:rsidR="00C50A95" w:rsidRPr="0050752F" w:rsidRDefault="00C50A95" w:rsidP="00416506">
            <w:pPr>
              <w:pStyle w:val="tabletext11"/>
              <w:jc w:val="center"/>
              <w:rPr>
                <w:ins w:id="6705" w:author="Author"/>
              </w:rPr>
            </w:pPr>
            <w:ins w:id="6706" w:author="Author">
              <w:r w:rsidRPr="0050752F">
                <w:t>-0.127</w:t>
              </w:r>
            </w:ins>
          </w:p>
        </w:tc>
        <w:tc>
          <w:tcPr>
            <w:tcW w:w="1476" w:type="dxa"/>
            <w:tcBorders>
              <w:top w:val="nil"/>
              <w:left w:val="nil"/>
              <w:bottom w:val="nil"/>
              <w:right w:val="single" w:sz="6" w:space="0" w:color="auto"/>
            </w:tcBorders>
            <w:vAlign w:val="bottom"/>
          </w:tcPr>
          <w:p w14:paraId="58F58428" w14:textId="77777777" w:rsidR="00C50A95" w:rsidRPr="0050752F" w:rsidRDefault="00C50A95" w:rsidP="00416506">
            <w:pPr>
              <w:pStyle w:val="tabletext11"/>
              <w:tabs>
                <w:tab w:val="decimal" w:pos="160"/>
              </w:tabs>
              <w:jc w:val="center"/>
              <w:rPr>
                <w:ins w:id="6707" w:author="Author"/>
              </w:rPr>
            </w:pPr>
            <w:ins w:id="6708" w:author="Author">
              <w:r w:rsidRPr="0050752F">
                <w:t>0.335</w:t>
              </w:r>
            </w:ins>
          </w:p>
        </w:tc>
        <w:tc>
          <w:tcPr>
            <w:tcW w:w="1476" w:type="dxa"/>
            <w:tcBorders>
              <w:top w:val="nil"/>
              <w:left w:val="nil"/>
              <w:bottom w:val="nil"/>
              <w:right w:val="single" w:sz="6" w:space="0" w:color="auto"/>
            </w:tcBorders>
            <w:vAlign w:val="bottom"/>
          </w:tcPr>
          <w:p w14:paraId="5DDBCFF7" w14:textId="77777777" w:rsidR="00C50A95" w:rsidRPr="0050752F" w:rsidRDefault="00C50A95" w:rsidP="00416506">
            <w:pPr>
              <w:pStyle w:val="tabletext11"/>
              <w:jc w:val="center"/>
              <w:rPr>
                <w:ins w:id="6709" w:author="Author"/>
              </w:rPr>
            </w:pPr>
            <w:ins w:id="6710" w:author="Author">
              <w:r w:rsidRPr="0050752F">
                <w:t>-0.135</w:t>
              </w:r>
            </w:ins>
          </w:p>
        </w:tc>
        <w:tc>
          <w:tcPr>
            <w:tcW w:w="1476" w:type="dxa"/>
            <w:tcBorders>
              <w:top w:val="nil"/>
              <w:left w:val="nil"/>
              <w:bottom w:val="nil"/>
              <w:right w:val="single" w:sz="6" w:space="0" w:color="auto"/>
            </w:tcBorders>
            <w:vAlign w:val="bottom"/>
          </w:tcPr>
          <w:p w14:paraId="54C623FA" w14:textId="77777777" w:rsidR="00C50A95" w:rsidRPr="0050752F" w:rsidRDefault="00C50A95" w:rsidP="00416506">
            <w:pPr>
              <w:pStyle w:val="tabletext11"/>
              <w:tabs>
                <w:tab w:val="decimal" w:pos="160"/>
              </w:tabs>
              <w:jc w:val="center"/>
              <w:rPr>
                <w:ins w:id="6711" w:author="Author"/>
              </w:rPr>
            </w:pPr>
            <w:ins w:id="6712" w:author="Author">
              <w:r w:rsidRPr="0050752F">
                <w:t>0.223</w:t>
              </w:r>
            </w:ins>
          </w:p>
        </w:tc>
        <w:tc>
          <w:tcPr>
            <w:tcW w:w="1072" w:type="dxa"/>
            <w:tcBorders>
              <w:top w:val="nil"/>
              <w:left w:val="nil"/>
              <w:bottom w:val="nil"/>
              <w:right w:val="single" w:sz="6" w:space="0" w:color="auto"/>
            </w:tcBorders>
            <w:vAlign w:val="bottom"/>
          </w:tcPr>
          <w:p w14:paraId="505F0137" w14:textId="77777777" w:rsidR="00C50A95" w:rsidRPr="0050752F" w:rsidRDefault="00C50A95" w:rsidP="00416506">
            <w:pPr>
              <w:pStyle w:val="tabletext11"/>
              <w:jc w:val="center"/>
              <w:rPr>
                <w:ins w:id="6713" w:author="Author"/>
              </w:rPr>
            </w:pPr>
            <w:ins w:id="6714" w:author="Author">
              <w:r w:rsidRPr="0050752F">
                <w:t>0.261</w:t>
              </w:r>
            </w:ins>
          </w:p>
        </w:tc>
      </w:tr>
      <w:tr w:rsidR="00C50A95" w:rsidRPr="0050752F" w14:paraId="0E891100" w14:textId="77777777" w:rsidTr="00416506">
        <w:trPr>
          <w:cantSplit/>
          <w:trHeight w:val="196"/>
          <w:ins w:id="6715" w:author="Author"/>
        </w:trPr>
        <w:tc>
          <w:tcPr>
            <w:tcW w:w="189" w:type="dxa"/>
          </w:tcPr>
          <w:p w14:paraId="1188C2F9" w14:textId="77777777" w:rsidR="00C50A95" w:rsidRPr="0050752F" w:rsidRDefault="00C50A95" w:rsidP="00416506">
            <w:pPr>
              <w:pStyle w:val="tabletext11"/>
              <w:rPr>
                <w:ins w:id="6716" w:author="Author"/>
              </w:rPr>
            </w:pPr>
          </w:p>
        </w:tc>
        <w:tc>
          <w:tcPr>
            <w:tcW w:w="200" w:type="dxa"/>
            <w:tcBorders>
              <w:top w:val="nil"/>
              <w:left w:val="single" w:sz="6" w:space="0" w:color="auto"/>
              <w:bottom w:val="nil"/>
              <w:right w:val="nil"/>
            </w:tcBorders>
          </w:tcPr>
          <w:p w14:paraId="46AC7877" w14:textId="77777777" w:rsidR="00C50A95" w:rsidRPr="0050752F" w:rsidRDefault="00C50A95" w:rsidP="00416506">
            <w:pPr>
              <w:pStyle w:val="tabletext11"/>
              <w:rPr>
                <w:ins w:id="6717" w:author="Author"/>
              </w:rPr>
            </w:pPr>
          </w:p>
        </w:tc>
        <w:tc>
          <w:tcPr>
            <w:tcW w:w="791" w:type="dxa"/>
            <w:tcBorders>
              <w:top w:val="nil"/>
              <w:left w:val="nil"/>
              <w:bottom w:val="nil"/>
            </w:tcBorders>
            <w:hideMark/>
          </w:tcPr>
          <w:p w14:paraId="619634EF" w14:textId="77777777" w:rsidR="00C50A95" w:rsidRPr="0050752F" w:rsidRDefault="00C50A95" w:rsidP="00416506">
            <w:pPr>
              <w:pStyle w:val="tabletext11"/>
              <w:jc w:val="right"/>
              <w:rPr>
                <w:ins w:id="6718" w:author="Author"/>
              </w:rPr>
            </w:pPr>
            <w:ins w:id="6719" w:author="Author">
              <w:r w:rsidRPr="0050752F">
                <w:t>5,000</w:t>
              </w:r>
            </w:ins>
          </w:p>
        </w:tc>
        <w:tc>
          <w:tcPr>
            <w:tcW w:w="125" w:type="dxa"/>
            <w:tcBorders>
              <w:top w:val="nil"/>
              <w:bottom w:val="nil"/>
              <w:right w:val="nil"/>
            </w:tcBorders>
          </w:tcPr>
          <w:p w14:paraId="5A79AE82" w14:textId="77777777" w:rsidR="00C50A95" w:rsidRPr="0050752F" w:rsidRDefault="00C50A95" w:rsidP="00416506">
            <w:pPr>
              <w:pStyle w:val="tabletext11"/>
              <w:rPr>
                <w:ins w:id="6720" w:author="Author"/>
              </w:rPr>
            </w:pPr>
          </w:p>
        </w:tc>
        <w:tc>
          <w:tcPr>
            <w:tcW w:w="1052" w:type="dxa"/>
            <w:tcBorders>
              <w:top w:val="nil"/>
              <w:left w:val="single" w:sz="6" w:space="0" w:color="auto"/>
              <w:bottom w:val="nil"/>
              <w:right w:val="single" w:sz="6" w:space="0" w:color="auto"/>
            </w:tcBorders>
            <w:vAlign w:val="bottom"/>
            <w:hideMark/>
          </w:tcPr>
          <w:p w14:paraId="09288A78" w14:textId="77777777" w:rsidR="00C50A95" w:rsidRPr="0050752F" w:rsidRDefault="00C50A95" w:rsidP="00416506">
            <w:pPr>
              <w:pStyle w:val="tabletext11"/>
              <w:tabs>
                <w:tab w:val="decimal" w:pos="160"/>
              </w:tabs>
              <w:jc w:val="center"/>
              <w:rPr>
                <w:ins w:id="6721" w:author="Author"/>
              </w:rPr>
            </w:pPr>
            <w:ins w:id="6722" w:author="Author">
              <w:r w:rsidRPr="0050752F">
                <w:t>0.46</w:t>
              </w:r>
            </w:ins>
          </w:p>
        </w:tc>
        <w:tc>
          <w:tcPr>
            <w:tcW w:w="947" w:type="dxa"/>
            <w:tcBorders>
              <w:top w:val="nil"/>
              <w:left w:val="nil"/>
              <w:bottom w:val="nil"/>
              <w:right w:val="single" w:sz="6" w:space="0" w:color="auto"/>
            </w:tcBorders>
            <w:vAlign w:val="bottom"/>
            <w:hideMark/>
          </w:tcPr>
          <w:p w14:paraId="7354DDE1" w14:textId="77777777" w:rsidR="00C50A95" w:rsidRPr="0050752F" w:rsidRDefault="00C50A95" w:rsidP="00416506">
            <w:pPr>
              <w:pStyle w:val="tabletext11"/>
              <w:tabs>
                <w:tab w:val="decimal" w:pos="160"/>
              </w:tabs>
              <w:jc w:val="center"/>
              <w:rPr>
                <w:ins w:id="6723" w:author="Author"/>
              </w:rPr>
            </w:pPr>
            <w:ins w:id="6724" w:author="Author">
              <w:r w:rsidRPr="0050752F">
                <w:t>0.41</w:t>
              </w:r>
            </w:ins>
          </w:p>
        </w:tc>
        <w:tc>
          <w:tcPr>
            <w:tcW w:w="1476" w:type="dxa"/>
            <w:tcBorders>
              <w:top w:val="nil"/>
              <w:left w:val="nil"/>
              <w:bottom w:val="nil"/>
              <w:right w:val="single" w:sz="6" w:space="0" w:color="auto"/>
            </w:tcBorders>
            <w:vAlign w:val="bottom"/>
          </w:tcPr>
          <w:p w14:paraId="19D0FB19" w14:textId="77777777" w:rsidR="00C50A95" w:rsidRPr="0050752F" w:rsidRDefault="00C50A95" w:rsidP="00416506">
            <w:pPr>
              <w:pStyle w:val="tabletext11"/>
              <w:jc w:val="center"/>
              <w:rPr>
                <w:ins w:id="6725" w:author="Author"/>
              </w:rPr>
            </w:pPr>
            <w:ins w:id="6726" w:author="Author">
              <w:r w:rsidRPr="0050752F">
                <w:t>-0.109</w:t>
              </w:r>
            </w:ins>
          </w:p>
        </w:tc>
        <w:tc>
          <w:tcPr>
            <w:tcW w:w="1476" w:type="dxa"/>
            <w:tcBorders>
              <w:top w:val="nil"/>
              <w:left w:val="nil"/>
              <w:bottom w:val="nil"/>
              <w:right w:val="single" w:sz="6" w:space="0" w:color="auto"/>
            </w:tcBorders>
            <w:vAlign w:val="bottom"/>
          </w:tcPr>
          <w:p w14:paraId="013DB964" w14:textId="77777777" w:rsidR="00C50A95" w:rsidRPr="0050752F" w:rsidRDefault="00C50A95" w:rsidP="00416506">
            <w:pPr>
              <w:pStyle w:val="tabletext11"/>
              <w:tabs>
                <w:tab w:val="decimal" w:pos="160"/>
              </w:tabs>
              <w:jc w:val="center"/>
              <w:rPr>
                <w:ins w:id="6727" w:author="Author"/>
              </w:rPr>
            </w:pPr>
            <w:ins w:id="6728" w:author="Author">
              <w:r w:rsidRPr="0050752F">
                <w:t>0.497</w:t>
              </w:r>
            </w:ins>
          </w:p>
        </w:tc>
        <w:tc>
          <w:tcPr>
            <w:tcW w:w="1476" w:type="dxa"/>
            <w:tcBorders>
              <w:top w:val="nil"/>
              <w:left w:val="nil"/>
              <w:bottom w:val="nil"/>
              <w:right w:val="single" w:sz="6" w:space="0" w:color="auto"/>
            </w:tcBorders>
            <w:vAlign w:val="bottom"/>
          </w:tcPr>
          <w:p w14:paraId="37FDD37F" w14:textId="77777777" w:rsidR="00C50A95" w:rsidRPr="0050752F" w:rsidRDefault="00C50A95" w:rsidP="00416506">
            <w:pPr>
              <w:pStyle w:val="tabletext11"/>
              <w:jc w:val="center"/>
              <w:rPr>
                <w:ins w:id="6729" w:author="Author"/>
              </w:rPr>
            </w:pPr>
            <w:ins w:id="6730" w:author="Author">
              <w:r w:rsidRPr="0050752F">
                <w:t>-0.134</w:t>
              </w:r>
            </w:ins>
          </w:p>
        </w:tc>
        <w:tc>
          <w:tcPr>
            <w:tcW w:w="1476" w:type="dxa"/>
            <w:tcBorders>
              <w:top w:val="nil"/>
              <w:left w:val="nil"/>
              <w:bottom w:val="nil"/>
              <w:right w:val="single" w:sz="6" w:space="0" w:color="auto"/>
            </w:tcBorders>
            <w:vAlign w:val="bottom"/>
          </w:tcPr>
          <w:p w14:paraId="1FA78263" w14:textId="77777777" w:rsidR="00C50A95" w:rsidRPr="0050752F" w:rsidRDefault="00C50A95" w:rsidP="00416506">
            <w:pPr>
              <w:pStyle w:val="tabletext11"/>
              <w:tabs>
                <w:tab w:val="decimal" w:pos="160"/>
              </w:tabs>
              <w:jc w:val="center"/>
              <w:rPr>
                <w:ins w:id="6731" w:author="Author"/>
              </w:rPr>
            </w:pPr>
            <w:ins w:id="6732" w:author="Author">
              <w:r w:rsidRPr="0050752F">
                <w:t>0.385</w:t>
              </w:r>
            </w:ins>
          </w:p>
        </w:tc>
        <w:tc>
          <w:tcPr>
            <w:tcW w:w="1072" w:type="dxa"/>
            <w:tcBorders>
              <w:top w:val="nil"/>
              <w:left w:val="nil"/>
              <w:bottom w:val="nil"/>
              <w:right w:val="single" w:sz="6" w:space="0" w:color="auto"/>
            </w:tcBorders>
            <w:vAlign w:val="bottom"/>
          </w:tcPr>
          <w:p w14:paraId="7841C755" w14:textId="77777777" w:rsidR="00C50A95" w:rsidRPr="0050752F" w:rsidRDefault="00C50A95" w:rsidP="00416506">
            <w:pPr>
              <w:pStyle w:val="tabletext11"/>
              <w:jc w:val="center"/>
              <w:rPr>
                <w:ins w:id="6733" w:author="Author"/>
              </w:rPr>
            </w:pPr>
            <w:ins w:id="6734" w:author="Author">
              <w:r w:rsidRPr="0050752F">
                <w:t>0.392</w:t>
              </w:r>
            </w:ins>
          </w:p>
        </w:tc>
      </w:tr>
      <w:tr w:rsidR="00C50A95" w:rsidRPr="0050752F" w14:paraId="519D948C" w14:textId="77777777" w:rsidTr="00416506">
        <w:trPr>
          <w:cantSplit/>
          <w:trHeight w:val="196"/>
          <w:ins w:id="6735" w:author="Author"/>
        </w:trPr>
        <w:tc>
          <w:tcPr>
            <w:tcW w:w="189" w:type="dxa"/>
          </w:tcPr>
          <w:p w14:paraId="3B5DF010" w14:textId="77777777" w:rsidR="00C50A95" w:rsidRPr="0050752F" w:rsidRDefault="00C50A95" w:rsidP="00416506">
            <w:pPr>
              <w:pStyle w:val="tabletext11"/>
              <w:rPr>
                <w:ins w:id="6736" w:author="Author"/>
              </w:rPr>
            </w:pPr>
          </w:p>
        </w:tc>
        <w:tc>
          <w:tcPr>
            <w:tcW w:w="200" w:type="dxa"/>
            <w:tcBorders>
              <w:top w:val="nil"/>
              <w:left w:val="single" w:sz="6" w:space="0" w:color="auto"/>
              <w:bottom w:val="nil"/>
              <w:right w:val="nil"/>
            </w:tcBorders>
          </w:tcPr>
          <w:p w14:paraId="1DCF5F18" w14:textId="77777777" w:rsidR="00C50A95" w:rsidRPr="0050752F" w:rsidRDefault="00C50A95" w:rsidP="00416506">
            <w:pPr>
              <w:pStyle w:val="tabletext11"/>
              <w:rPr>
                <w:ins w:id="6737" w:author="Author"/>
              </w:rPr>
            </w:pPr>
          </w:p>
        </w:tc>
        <w:tc>
          <w:tcPr>
            <w:tcW w:w="791" w:type="dxa"/>
            <w:tcBorders>
              <w:top w:val="nil"/>
              <w:left w:val="nil"/>
              <w:bottom w:val="nil"/>
            </w:tcBorders>
          </w:tcPr>
          <w:p w14:paraId="377FE7EC" w14:textId="77777777" w:rsidR="00C50A95" w:rsidRPr="0050752F" w:rsidRDefault="00C50A95" w:rsidP="00416506">
            <w:pPr>
              <w:pStyle w:val="tabletext11"/>
              <w:jc w:val="right"/>
              <w:rPr>
                <w:ins w:id="6738" w:author="Author"/>
              </w:rPr>
            </w:pPr>
            <w:ins w:id="6739" w:author="Author">
              <w:r w:rsidRPr="0050752F">
                <w:t>10,000</w:t>
              </w:r>
            </w:ins>
          </w:p>
        </w:tc>
        <w:tc>
          <w:tcPr>
            <w:tcW w:w="125" w:type="dxa"/>
            <w:tcBorders>
              <w:top w:val="nil"/>
              <w:bottom w:val="nil"/>
              <w:right w:val="nil"/>
            </w:tcBorders>
          </w:tcPr>
          <w:p w14:paraId="40F11829" w14:textId="77777777" w:rsidR="00C50A95" w:rsidRPr="0050752F" w:rsidRDefault="00C50A95" w:rsidP="00416506">
            <w:pPr>
              <w:pStyle w:val="tabletext11"/>
              <w:rPr>
                <w:ins w:id="6740" w:author="Author"/>
              </w:rPr>
            </w:pPr>
          </w:p>
        </w:tc>
        <w:tc>
          <w:tcPr>
            <w:tcW w:w="1052" w:type="dxa"/>
            <w:tcBorders>
              <w:top w:val="nil"/>
              <w:left w:val="single" w:sz="6" w:space="0" w:color="auto"/>
              <w:bottom w:val="nil"/>
              <w:right w:val="single" w:sz="6" w:space="0" w:color="auto"/>
            </w:tcBorders>
            <w:vAlign w:val="bottom"/>
          </w:tcPr>
          <w:p w14:paraId="7C38A50C" w14:textId="77777777" w:rsidR="00C50A95" w:rsidRPr="0050752F" w:rsidRDefault="00C50A95" w:rsidP="00416506">
            <w:pPr>
              <w:pStyle w:val="tabletext11"/>
              <w:jc w:val="center"/>
              <w:rPr>
                <w:ins w:id="6741" w:author="Author"/>
              </w:rPr>
            </w:pPr>
            <w:ins w:id="6742" w:author="Author">
              <w:r w:rsidRPr="0050752F">
                <w:t>N/A</w:t>
              </w:r>
            </w:ins>
          </w:p>
        </w:tc>
        <w:tc>
          <w:tcPr>
            <w:tcW w:w="947" w:type="dxa"/>
            <w:tcBorders>
              <w:top w:val="nil"/>
              <w:left w:val="nil"/>
              <w:bottom w:val="nil"/>
              <w:right w:val="single" w:sz="6" w:space="0" w:color="auto"/>
            </w:tcBorders>
            <w:vAlign w:val="bottom"/>
          </w:tcPr>
          <w:p w14:paraId="2420BA7E" w14:textId="77777777" w:rsidR="00C50A95" w:rsidRPr="0050752F" w:rsidRDefault="00C50A95" w:rsidP="00416506">
            <w:pPr>
              <w:pStyle w:val="tabletext11"/>
              <w:jc w:val="center"/>
              <w:rPr>
                <w:ins w:id="6743" w:author="Author"/>
              </w:rPr>
            </w:pPr>
            <w:ins w:id="6744" w:author="Author">
              <w:r w:rsidRPr="0050752F">
                <w:t>N/A</w:t>
              </w:r>
            </w:ins>
          </w:p>
        </w:tc>
        <w:tc>
          <w:tcPr>
            <w:tcW w:w="1476" w:type="dxa"/>
            <w:tcBorders>
              <w:top w:val="nil"/>
              <w:left w:val="nil"/>
              <w:bottom w:val="nil"/>
              <w:right w:val="single" w:sz="6" w:space="0" w:color="auto"/>
            </w:tcBorders>
            <w:vAlign w:val="bottom"/>
          </w:tcPr>
          <w:p w14:paraId="169F3470" w14:textId="77777777" w:rsidR="00C50A95" w:rsidRPr="0050752F" w:rsidRDefault="00C50A95" w:rsidP="00416506">
            <w:pPr>
              <w:pStyle w:val="tabletext11"/>
              <w:jc w:val="center"/>
              <w:rPr>
                <w:ins w:id="6745" w:author="Author"/>
                <w:rFonts w:cs="Arial"/>
                <w:color w:val="000000"/>
                <w:szCs w:val="18"/>
              </w:rPr>
            </w:pPr>
            <w:ins w:id="6746" w:author="Author">
              <w:r w:rsidRPr="0050752F">
                <w:rPr>
                  <w:rFonts w:cs="Arial"/>
                  <w:color w:val="000000"/>
                  <w:szCs w:val="18"/>
                </w:rPr>
                <w:t>-0.063</w:t>
              </w:r>
            </w:ins>
          </w:p>
        </w:tc>
        <w:tc>
          <w:tcPr>
            <w:tcW w:w="1476" w:type="dxa"/>
            <w:tcBorders>
              <w:top w:val="nil"/>
              <w:left w:val="nil"/>
              <w:bottom w:val="nil"/>
              <w:right w:val="single" w:sz="6" w:space="0" w:color="auto"/>
            </w:tcBorders>
            <w:vAlign w:val="bottom"/>
          </w:tcPr>
          <w:p w14:paraId="74AB7D28" w14:textId="77777777" w:rsidR="00C50A95" w:rsidRPr="0050752F" w:rsidRDefault="00C50A95" w:rsidP="00416506">
            <w:pPr>
              <w:pStyle w:val="tabletext11"/>
              <w:tabs>
                <w:tab w:val="decimal" w:pos="160"/>
              </w:tabs>
              <w:jc w:val="center"/>
              <w:rPr>
                <w:ins w:id="6747" w:author="Author"/>
              </w:rPr>
            </w:pPr>
            <w:ins w:id="6748" w:author="Author">
              <w:r w:rsidRPr="0050752F">
                <w:t>0.715</w:t>
              </w:r>
            </w:ins>
          </w:p>
        </w:tc>
        <w:tc>
          <w:tcPr>
            <w:tcW w:w="1476" w:type="dxa"/>
            <w:tcBorders>
              <w:top w:val="nil"/>
              <w:left w:val="nil"/>
              <w:bottom w:val="nil"/>
              <w:right w:val="single" w:sz="6" w:space="0" w:color="auto"/>
            </w:tcBorders>
            <w:vAlign w:val="bottom"/>
          </w:tcPr>
          <w:p w14:paraId="71ED6AE1" w14:textId="77777777" w:rsidR="00C50A95" w:rsidRPr="0050752F" w:rsidRDefault="00C50A95" w:rsidP="00416506">
            <w:pPr>
              <w:pStyle w:val="tabletext11"/>
              <w:jc w:val="center"/>
              <w:rPr>
                <w:ins w:id="6749" w:author="Author"/>
                <w:rFonts w:cs="Arial"/>
                <w:color w:val="000000"/>
                <w:szCs w:val="18"/>
              </w:rPr>
            </w:pPr>
            <w:ins w:id="6750" w:author="Author">
              <w:r w:rsidRPr="0050752F">
                <w:rPr>
                  <w:rFonts w:cs="Arial"/>
                  <w:color w:val="000000"/>
                  <w:szCs w:val="18"/>
                </w:rPr>
                <w:t>-0.133</w:t>
              </w:r>
            </w:ins>
          </w:p>
        </w:tc>
        <w:tc>
          <w:tcPr>
            <w:tcW w:w="1476" w:type="dxa"/>
            <w:tcBorders>
              <w:top w:val="nil"/>
              <w:left w:val="nil"/>
              <w:bottom w:val="nil"/>
              <w:right w:val="single" w:sz="6" w:space="0" w:color="auto"/>
            </w:tcBorders>
            <w:vAlign w:val="bottom"/>
          </w:tcPr>
          <w:p w14:paraId="3C2A239D" w14:textId="77777777" w:rsidR="00C50A95" w:rsidRPr="0050752F" w:rsidRDefault="00C50A95" w:rsidP="00416506">
            <w:pPr>
              <w:pStyle w:val="tabletext11"/>
              <w:tabs>
                <w:tab w:val="decimal" w:pos="160"/>
              </w:tabs>
              <w:jc w:val="center"/>
              <w:rPr>
                <w:ins w:id="6751" w:author="Author"/>
              </w:rPr>
            </w:pPr>
            <w:ins w:id="6752" w:author="Author">
              <w:r w:rsidRPr="0050752F">
                <w:t>0.609</w:t>
              </w:r>
            </w:ins>
          </w:p>
        </w:tc>
        <w:tc>
          <w:tcPr>
            <w:tcW w:w="1072" w:type="dxa"/>
            <w:tcBorders>
              <w:top w:val="nil"/>
              <w:left w:val="nil"/>
              <w:bottom w:val="nil"/>
              <w:right w:val="single" w:sz="6" w:space="0" w:color="auto"/>
            </w:tcBorders>
            <w:vAlign w:val="bottom"/>
          </w:tcPr>
          <w:p w14:paraId="37A50AD6" w14:textId="77777777" w:rsidR="00C50A95" w:rsidRPr="0050752F" w:rsidRDefault="00C50A95" w:rsidP="00416506">
            <w:pPr>
              <w:pStyle w:val="tabletext11"/>
              <w:jc w:val="center"/>
              <w:rPr>
                <w:ins w:id="6753" w:author="Author"/>
                <w:rFonts w:cs="Arial"/>
                <w:color w:val="000000"/>
                <w:szCs w:val="18"/>
              </w:rPr>
            </w:pPr>
            <w:ins w:id="6754" w:author="Author">
              <w:r w:rsidRPr="0050752F">
                <w:rPr>
                  <w:rFonts w:cs="Arial"/>
                  <w:color w:val="000000"/>
                  <w:szCs w:val="18"/>
                </w:rPr>
                <w:t>0.589</w:t>
              </w:r>
            </w:ins>
          </w:p>
        </w:tc>
      </w:tr>
      <w:tr w:rsidR="00C50A95" w:rsidRPr="0050752F" w14:paraId="3B870E72" w14:textId="77777777" w:rsidTr="00416506">
        <w:trPr>
          <w:cantSplit/>
          <w:trHeight w:val="196"/>
          <w:ins w:id="6755" w:author="Author"/>
        </w:trPr>
        <w:tc>
          <w:tcPr>
            <w:tcW w:w="189" w:type="dxa"/>
          </w:tcPr>
          <w:p w14:paraId="2558B2C7" w14:textId="77777777" w:rsidR="00C50A95" w:rsidRPr="0050752F" w:rsidRDefault="00C50A95" w:rsidP="00416506">
            <w:pPr>
              <w:pStyle w:val="tabletext11"/>
              <w:rPr>
                <w:ins w:id="6756" w:author="Author"/>
              </w:rPr>
            </w:pPr>
          </w:p>
        </w:tc>
        <w:tc>
          <w:tcPr>
            <w:tcW w:w="200" w:type="dxa"/>
            <w:tcBorders>
              <w:top w:val="nil"/>
              <w:left w:val="single" w:sz="6" w:space="0" w:color="auto"/>
              <w:bottom w:val="nil"/>
              <w:right w:val="nil"/>
            </w:tcBorders>
          </w:tcPr>
          <w:p w14:paraId="56CF2FB1" w14:textId="77777777" w:rsidR="00C50A95" w:rsidRPr="0050752F" w:rsidRDefault="00C50A95" w:rsidP="00416506">
            <w:pPr>
              <w:pStyle w:val="tabletext11"/>
              <w:rPr>
                <w:ins w:id="6757" w:author="Author"/>
              </w:rPr>
            </w:pPr>
          </w:p>
        </w:tc>
        <w:tc>
          <w:tcPr>
            <w:tcW w:w="791" w:type="dxa"/>
            <w:tcBorders>
              <w:top w:val="nil"/>
              <w:left w:val="nil"/>
              <w:bottom w:val="nil"/>
            </w:tcBorders>
          </w:tcPr>
          <w:p w14:paraId="65658A5E" w14:textId="77777777" w:rsidR="00C50A95" w:rsidRPr="0050752F" w:rsidRDefault="00C50A95" w:rsidP="00416506">
            <w:pPr>
              <w:pStyle w:val="tabletext11"/>
              <w:jc w:val="right"/>
              <w:rPr>
                <w:ins w:id="6758" w:author="Author"/>
              </w:rPr>
            </w:pPr>
            <w:ins w:id="6759" w:author="Author">
              <w:r w:rsidRPr="0050752F">
                <w:t>15,000</w:t>
              </w:r>
            </w:ins>
          </w:p>
        </w:tc>
        <w:tc>
          <w:tcPr>
            <w:tcW w:w="125" w:type="dxa"/>
            <w:tcBorders>
              <w:top w:val="nil"/>
              <w:bottom w:val="nil"/>
              <w:right w:val="nil"/>
            </w:tcBorders>
          </w:tcPr>
          <w:p w14:paraId="037A15AA" w14:textId="77777777" w:rsidR="00C50A95" w:rsidRPr="0050752F" w:rsidRDefault="00C50A95" w:rsidP="00416506">
            <w:pPr>
              <w:pStyle w:val="tabletext11"/>
              <w:rPr>
                <w:ins w:id="6760" w:author="Author"/>
              </w:rPr>
            </w:pPr>
          </w:p>
        </w:tc>
        <w:tc>
          <w:tcPr>
            <w:tcW w:w="1052" w:type="dxa"/>
            <w:tcBorders>
              <w:top w:val="nil"/>
              <w:left w:val="single" w:sz="6" w:space="0" w:color="auto"/>
              <w:bottom w:val="nil"/>
              <w:right w:val="single" w:sz="6" w:space="0" w:color="auto"/>
            </w:tcBorders>
            <w:vAlign w:val="bottom"/>
          </w:tcPr>
          <w:p w14:paraId="7D9DC23E" w14:textId="77777777" w:rsidR="00C50A95" w:rsidRPr="0050752F" w:rsidRDefault="00C50A95" w:rsidP="00416506">
            <w:pPr>
              <w:pStyle w:val="tabletext11"/>
              <w:jc w:val="center"/>
              <w:rPr>
                <w:ins w:id="6761" w:author="Author"/>
              </w:rPr>
            </w:pPr>
            <w:ins w:id="6762" w:author="Author">
              <w:r w:rsidRPr="0050752F">
                <w:t>N/A</w:t>
              </w:r>
            </w:ins>
          </w:p>
        </w:tc>
        <w:tc>
          <w:tcPr>
            <w:tcW w:w="947" w:type="dxa"/>
            <w:tcBorders>
              <w:top w:val="nil"/>
              <w:left w:val="nil"/>
              <w:bottom w:val="nil"/>
              <w:right w:val="single" w:sz="6" w:space="0" w:color="auto"/>
            </w:tcBorders>
            <w:vAlign w:val="bottom"/>
          </w:tcPr>
          <w:p w14:paraId="2831BA2A" w14:textId="77777777" w:rsidR="00C50A95" w:rsidRPr="0050752F" w:rsidRDefault="00C50A95" w:rsidP="00416506">
            <w:pPr>
              <w:pStyle w:val="tabletext11"/>
              <w:jc w:val="center"/>
              <w:rPr>
                <w:ins w:id="6763" w:author="Author"/>
              </w:rPr>
            </w:pPr>
            <w:ins w:id="6764" w:author="Author">
              <w:r w:rsidRPr="0050752F">
                <w:t>N/A</w:t>
              </w:r>
            </w:ins>
          </w:p>
        </w:tc>
        <w:tc>
          <w:tcPr>
            <w:tcW w:w="1476" w:type="dxa"/>
            <w:tcBorders>
              <w:top w:val="nil"/>
              <w:left w:val="nil"/>
              <w:bottom w:val="nil"/>
              <w:right w:val="single" w:sz="6" w:space="0" w:color="auto"/>
            </w:tcBorders>
            <w:vAlign w:val="bottom"/>
          </w:tcPr>
          <w:p w14:paraId="16BF97A1" w14:textId="77777777" w:rsidR="00C50A95" w:rsidRPr="0050752F" w:rsidRDefault="00C50A95" w:rsidP="00416506">
            <w:pPr>
              <w:pStyle w:val="tabletext11"/>
              <w:jc w:val="center"/>
              <w:rPr>
                <w:ins w:id="6765" w:author="Author"/>
                <w:rFonts w:cs="Arial"/>
                <w:color w:val="000000"/>
                <w:szCs w:val="18"/>
              </w:rPr>
            </w:pPr>
            <w:ins w:id="6766" w:author="Author">
              <w:r w:rsidRPr="0050752F">
                <w:rPr>
                  <w:rFonts w:cs="Arial"/>
                  <w:color w:val="000000"/>
                  <w:szCs w:val="18"/>
                </w:rPr>
                <w:t>-0.035</w:t>
              </w:r>
            </w:ins>
          </w:p>
        </w:tc>
        <w:tc>
          <w:tcPr>
            <w:tcW w:w="1476" w:type="dxa"/>
            <w:tcBorders>
              <w:top w:val="nil"/>
              <w:left w:val="nil"/>
              <w:bottom w:val="nil"/>
              <w:right w:val="single" w:sz="6" w:space="0" w:color="auto"/>
            </w:tcBorders>
            <w:vAlign w:val="bottom"/>
          </w:tcPr>
          <w:p w14:paraId="4F28C212" w14:textId="77777777" w:rsidR="00C50A95" w:rsidRPr="0050752F" w:rsidRDefault="00C50A95" w:rsidP="00416506">
            <w:pPr>
              <w:pStyle w:val="tabletext11"/>
              <w:tabs>
                <w:tab w:val="decimal" w:pos="160"/>
              </w:tabs>
              <w:jc w:val="center"/>
              <w:rPr>
                <w:ins w:id="6767" w:author="Author"/>
              </w:rPr>
            </w:pPr>
            <w:ins w:id="6768" w:author="Author">
              <w:r w:rsidRPr="0050752F">
                <w:t>0.824</w:t>
              </w:r>
            </w:ins>
          </w:p>
        </w:tc>
        <w:tc>
          <w:tcPr>
            <w:tcW w:w="1476" w:type="dxa"/>
            <w:tcBorders>
              <w:top w:val="nil"/>
              <w:left w:val="nil"/>
              <w:bottom w:val="nil"/>
              <w:right w:val="single" w:sz="6" w:space="0" w:color="auto"/>
            </w:tcBorders>
            <w:vAlign w:val="bottom"/>
          </w:tcPr>
          <w:p w14:paraId="69AA0A6C" w14:textId="77777777" w:rsidR="00C50A95" w:rsidRPr="0050752F" w:rsidRDefault="00C50A95" w:rsidP="00416506">
            <w:pPr>
              <w:pStyle w:val="tabletext11"/>
              <w:jc w:val="center"/>
              <w:rPr>
                <w:ins w:id="6769" w:author="Author"/>
                <w:rFonts w:cs="Arial"/>
                <w:color w:val="000000"/>
                <w:szCs w:val="18"/>
              </w:rPr>
            </w:pPr>
            <w:ins w:id="6770" w:author="Author">
              <w:r w:rsidRPr="0050752F">
                <w:rPr>
                  <w:rFonts w:cs="Arial"/>
                  <w:color w:val="000000"/>
                  <w:szCs w:val="18"/>
                </w:rPr>
                <w:t>-0.132</w:t>
              </w:r>
            </w:ins>
          </w:p>
        </w:tc>
        <w:tc>
          <w:tcPr>
            <w:tcW w:w="1476" w:type="dxa"/>
            <w:tcBorders>
              <w:top w:val="nil"/>
              <w:left w:val="nil"/>
              <w:bottom w:val="nil"/>
              <w:right w:val="single" w:sz="6" w:space="0" w:color="auto"/>
            </w:tcBorders>
            <w:vAlign w:val="bottom"/>
          </w:tcPr>
          <w:p w14:paraId="3B5EC1ED" w14:textId="77777777" w:rsidR="00C50A95" w:rsidRPr="0050752F" w:rsidRDefault="00C50A95" w:rsidP="00416506">
            <w:pPr>
              <w:pStyle w:val="tabletext11"/>
              <w:tabs>
                <w:tab w:val="decimal" w:pos="160"/>
              </w:tabs>
              <w:jc w:val="center"/>
              <w:rPr>
                <w:ins w:id="6771" w:author="Author"/>
              </w:rPr>
            </w:pPr>
            <w:ins w:id="6772" w:author="Author">
              <w:r w:rsidRPr="0050752F">
                <w:t>0.722</w:t>
              </w:r>
            </w:ins>
          </w:p>
        </w:tc>
        <w:tc>
          <w:tcPr>
            <w:tcW w:w="1072" w:type="dxa"/>
            <w:tcBorders>
              <w:top w:val="nil"/>
              <w:left w:val="nil"/>
              <w:bottom w:val="nil"/>
              <w:right w:val="single" w:sz="6" w:space="0" w:color="auto"/>
            </w:tcBorders>
            <w:vAlign w:val="bottom"/>
          </w:tcPr>
          <w:p w14:paraId="3D428221" w14:textId="77777777" w:rsidR="00C50A95" w:rsidRPr="0050752F" w:rsidRDefault="00C50A95" w:rsidP="00416506">
            <w:pPr>
              <w:pStyle w:val="tabletext11"/>
              <w:jc w:val="center"/>
              <w:rPr>
                <w:ins w:id="6773" w:author="Author"/>
                <w:rFonts w:cs="Arial"/>
                <w:color w:val="000000"/>
                <w:szCs w:val="18"/>
              </w:rPr>
            </w:pPr>
            <w:ins w:id="6774" w:author="Author">
              <w:r w:rsidRPr="0050752F">
                <w:rPr>
                  <w:rFonts w:cs="Arial"/>
                  <w:color w:val="000000"/>
                  <w:szCs w:val="18"/>
                </w:rPr>
                <w:t>0.703</w:t>
              </w:r>
            </w:ins>
          </w:p>
        </w:tc>
      </w:tr>
      <w:tr w:rsidR="00C50A95" w:rsidRPr="0050752F" w14:paraId="5FCEAFB0" w14:textId="77777777" w:rsidTr="00416506">
        <w:trPr>
          <w:cantSplit/>
          <w:trHeight w:val="196"/>
          <w:ins w:id="6775" w:author="Author"/>
        </w:trPr>
        <w:tc>
          <w:tcPr>
            <w:tcW w:w="189" w:type="dxa"/>
          </w:tcPr>
          <w:p w14:paraId="4741F8D1" w14:textId="77777777" w:rsidR="00C50A95" w:rsidRPr="0050752F" w:rsidRDefault="00C50A95" w:rsidP="00416506">
            <w:pPr>
              <w:pStyle w:val="tabletext11"/>
              <w:rPr>
                <w:ins w:id="6776" w:author="Author"/>
              </w:rPr>
            </w:pPr>
          </w:p>
        </w:tc>
        <w:tc>
          <w:tcPr>
            <w:tcW w:w="200" w:type="dxa"/>
            <w:tcBorders>
              <w:top w:val="nil"/>
              <w:left w:val="single" w:sz="6" w:space="0" w:color="auto"/>
              <w:bottom w:val="single" w:sz="6" w:space="0" w:color="auto"/>
              <w:right w:val="nil"/>
            </w:tcBorders>
          </w:tcPr>
          <w:p w14:paraId="48F335C1" w14:textId="77777777" w:rsidR="00C50A95" w:rsidRPr="0050752F" w:rsidRDefault="00C50A95" w:rsidP="00416506">
            <w:pPr>
              <w:pStyle w:val="tabletext11"/>
              <w:rPr>
                <w:ins w:id="6777" w:author="Author"/>
              </w:rPr>
            </w:pPr>
          </w:p>
        </w:tc>
        <w:tc>
          <w:tcPr>
            <w:tcW w:w="791" w:type="dxa"/>
            <w:tcBorders>
              <w:top w:val="nil"/>
              <w:left w:val="nil"/>
              <w:bottom w:val="single" w:sz="6" w:space="0" w:color="auto"/>
            </w:tcBorders>
          </w:tcPr>
          <w:p w14:paraId="3562000F" w14:textId="77777777" w:rsidR="00C50A95" w:rsidRPr="0050752F" w:rsidRDefault="00C50A95" w:rsidP="00416506">
            <w:pPr>
              <w:pStyle w:val="tabletext11"/>
              <w:jc w:val="right"/>
              <w:rPr>
                <w:ins w:id="6778" w:author="Author"/>
              </w:rPr>
            </w:pPr>
            <w:ins w:id="6779" w:author="Author">
              <w:r w:rsidRPr="0050752F">
                <w:t>20,000</w:t>
              </w:r>
            </w:ins>
          </w:p>
        </w:tc>
        <w:tc>
          <w:tcPr>
            <w:tcW w:w="125" w:type="dxa"/>
            <w:tcBorders>
              <w:top w:val="nil"/>
              <w:bottom w:val="single" w:sz="6" w:space="0" w:color="auto"/>
              <w:right w:val="nil"/>
            </w:tcBorders>
          </w:tcPr>
          <w:p w14:paraId="0BA91C37" w14:textId="77777777" w:rsidR="00C50A95" w:rsidRPr="0050752F" w:rsidRDefault="00C50A95" w:rsidP="00416506">
            <w:pPr>
              <w:pStyle w:val="tabletext11"/>
              <w:rPr>
                <w:ins w:id="6780" w:author="Author"/>
              </w:rPr>
            </w:pPr>
          </w:p>
        </w:tc>
        <w:tc>
          <w:tcPr>
            <w:tcW w:w="1052" w:type="dxa"/>
            <w:tcBorders>
              <w:top w:val="nil"/>
              <w:left w:val="single" w:sz="6" w:space="0" w:color="auto"/>
              <w:bottom w:val="single" w:sz="6" w:space="0" w:color="auto"/>
              <w:right w:val="single" w:sz="6" w:space="0" w:color="auto"/>
            </w:tcBorders>
            <w:vAlign w:val="bottom"/>
          </w:tcPr>
          <w:p w14:paraId="71AC1882" w14:textId="77777777" w:rsidR="00C50A95" w:rsidRPr="0050752F" w:rsidRDefault="00C50A95" w:rsidP="00416506">
            <w:pPr>
              <w:pStyle w:val="tabletext11"/>
              <w:jc w:val="center"/>
              <w:rPr>
                <w:ins w:id="6781" w:author="Author"/>
              </w:rPr>
            </w:pPr>
            <w:ins w:id="6782" w:author="Author">
              <w:r w:rsidRPr="0050752F">
                <w:t>N/A</w:t>
              </w:r>
            </w:ins>
          </w:p>
        </w:tc>
        <w:tc>
          <w:tcPr>
            <w:tcW w:w="947" w:type="dxa"/>
            <w:tcBorders>
              <w:top w:val="nil"/>
              <w:left w:val="nil"/>
              <w:bottom w:val="single" w:sz="6" w:space="0" w:color="auto"/>
              <w:right w:val="single" w:sz="6" w:space="0" w:color="auto"/>
            </w:tcBorders>
            <w:vAlign w:val="bottom"/>
          </w:tcPr>
          <w:p w14:paraId="72352BB5" w14:textId="77777777" w:rsidR="00C50A95" w:rsidRPr="0050752F" w:rsidRDefault="00C50A95" w:rsidP="00416506">
            <w:pPr>
              <w:pStyle w:val="tabletext11"/>
              <w:jc w:val="center"/>
              <w:rPr>
                <w:ins w:id="6783" w:author="Author"/>
              </w:rPr>
            </w:pPr>
            <w:ins w:id="6784" w:author="Author">
              <w:r w:rsidRPr="0050752F">
                <w:t>N/A</w:t>
              </w:r>
            </w:ins>
          </w:p>
        </w:tc>
        <w:tc>
          <w:tcPr>
            <w:tcW w:w="1476" w:type="dxa"/>
            <w:tcBorders>
              <w:top w:val="nil"/>
              <w:left w:val="nil"/>
              <w:bottom w:val="single" w:sz="6" w:space="0" w:color="auto"/>
              <w:right w:val="single" w:sz="6" w:space="0" w:color="auto"/>
            </w:tcBorders>
            <w:vAlign w:val="bottom"/>
          </w:tcPr>
          <w:p w14:paraId="7CDAC1F3" w14:textId="77777777" w:rsidR="00C50A95" w:rsidRPr="0050752F" w:rsidRDefault="00C50A95" w:rsidP="00416506">
            <w:pPr>
              <w:pStyle w:val="tabletext11"/>
              <w:jc w:val="center"/>
              <w:rPr>
                <w:ins w:id="6785" w:author="Author"/>
                <w:rFonts w:cs="Arial"/>
                <w:color w:val="000000"/>
                <w:szCs w:val="18"/>
              </w:rPr>
            </w:pPr>
            <w:ins w:id="6786" w:author="Author">
              <w:r w:rsidRPr="0050752F">
                <w:rPr>
                  <w:rFonts w:cs="Arial"/>
                  <w:color w:val="000000"/>
                  <w:szCs w:val="18"/>
                </w:rPr>
                <w:t>-0.016</w:t>
              </w:r>
            </w:ins>
          </w:p>
        </w:tc>
        <w:tc>
          <w:tcPr>
            <w:tcW w:w="1476" w:type="dxa"/>
            <w:tcBorders>
              <w:top w:val="nil"/>
              <w:left w:val="nil"/>
              <w:bottom w:val="single" w:sz="6" w:space="0" w:color="auto"/>
              <w:right w:val="single" w:sz="6" w:space="0" w:color="auto"/>
            </w:tcBorders>
            <w:vAlign w:val="bottom"/>
          </w:tcPr>
          <w:p w14:paraId="6F4F8993" w14:textId="77777777" w:rsidR="00C50A95" w:rsidRPr="0050752F" w:rsidRDefault="00C50A95" w:rsidP="00416506">
            <w:pPr>
              <w:pStyle w:val="tabletext11"/>
              <w:tabs>
                <w:tab w:val="decimal" w:pos="160"/>
              </w:tabs>
              <w:jc w:val="center"/>
              <w:rPr>
                <w:ins w:id="6787" w:author="Author"/>
              </w:rPr>
            </w:pPr>
            <w:ins w:id="6788" w:author="Author">
              <w:r w:rsidRPr="0050752F">
                <w:t>0.890</w:t>
              </w:r>
            </w:ins>
          </w:p>
        </w:tc>
        <w:tc>
          <w:tcPr>
            <w:tcW w:w="1476" w:type="dxa"/>
            <w:tcBorders>
              <w:top w:val="nil"/>
              <w:left w:val="nil"/>
              <w:bottom w:val="single" w:sz="6" w:space="0" w:color="auto"/>
              <w:right w:val="single" w:sz="6" w:space="0" w:color="auto"/>
            </w:tcBorders>
            <w:vAlign w:val="bottom"/>
          </w:tcPr>
          <w:p w14:paraId="595DC7CF" w14:textId="77777777" w:rsidR="00C50A95" w:rsidRPr="0050752F" w:rsidRDefault="00C50A95" w:rsidP="00416506">
            <w:pPr>
              <w:pStyle w:val="tabletext11"/>
              <w:jc w:val="center"/>
              <w:rPr>
                <w:ins w:id="6789" w:author="Author"/>
                <w:rFonts w:cs="Arial"/>
                <w:color w:val="000000"/>
                <w:szCs w:val="18"/>
              </w:rPr>
            </w:pPr>
            <w:ins w:id="6790" w:author="Author">
              <w:r w:rsidRPr="0050752F">
                <w:rPr>
                  <w:rFonts w:cs="Arial"/>
                  <w:color w:val="000000"/>
                  <w:szCs w:val="18"/>
                </w:rPr>
                <w:t>-0.131</w:t>
              </w:r>
            </w:ins>
          </w:p>
        </w:tc>
        <w:tc>
          <w:tcPr>
            <w:tcW w:w="1476" w:type="dxa"/>
            <w:tcBorders>
              <w:top w:val="nil"/>
              <w:left w:val="nil"/>
              <w:bottom w:val="single" w:sz="6" w:space="0" w:color="auto"/>
              <w:right w:val="single" w:sz="6" w:space="0" w:color="auto"/>
            </w:tcBorders>
            <w:vAlign w:val="bottom"/>
          </w:tcPr>
          <w:p w14:paraId="7DC73054" w14:textId="77777777" w:rsidR="00C50A95" w:rsidRPr="0050752F" w:rsidRDefault="00C50A95" w:rsidP="00416506">
            <w:pPr>
              <w:pStyle w:val="tabletext11"/>
              <w:tabs>
                <w:tab w:val="decimal" w:pos="160"/>
              </w:tabs>
              <w:jc w:val="center"/>
              <w:rPr>
                <w:ins w:id="6791" w:author="Author"/>
              </w:rPr>
            </w:pPr>
            <w:ins w:id="6792" w:author="Author">
              <w:r w:rsidRPr="0050752F">
                <w:t>0.791</w:t>
              </w:r>
            </w:ins>
          </w:p>
        </w:tc>
        <w:tc>
          <w:tcPr>
            <w:tcW w:w="1072" w:type="dxa"/>
            <w:tcBorders>
              <w:top w:val="nil"/>
              <w:left w:val="nil"/>
              <w:bottom w:val="single" w:sz="6" w:space="0" w:color="auto"/>
              <w:right w:val="single" w:sz="6" w:space="0" w:color="auto"/>
            </w:tcBorders>
            <w:vAlign w:val="bottom"/>
          </w:tcPr>
          <w:p w14:paraId="5D960871" w14:textId="77777777" w:rsidR="00C50A95" w:rsidRPr="0050752F" w:rsidRDefault="00C50A95" w:rsidP="00416506">
            <w:pPr>
              <w:pStyle w:val="tabletext11"/>
              <w:jc w:val="center"/>
              <w:rPr>
                <w:ins w:id="6793" w:author="Author"/>
                <w:rFonts w:cs="Arial"/>
                <w:color w:val="000000"/>
                <w:szCs w:val="18"/>
              </w:rPr>
            </w:pPr>
            <w:ins w:id="6794" w:author="Author">
              <w:r w:rsidRPr="0050752F">
                <w:rPr>
                  <w:rFonts w:cs="Arial"/>
                  <w:color w:val="000000"/>
                  <w:szCs w:val="18"/>
                </w:rPr>
                <w:t>0.784</w:t>
              </w:r>
            </w:ins>
          </w:p>
        </w:tc>
      </w:tr>
    </w:tbl>
    <w:p w14:paraId="1736EE92" w14:textId="77777777" w:rsidR="00C50A95" w:rsidRPr="0050752F" w:rsidRDefault="00C50A95" w:rsidP="00C50A95">
      <w:pPr>
        <w:pStyle w:val="tablecaption"/>
        <w:rPr>
          <w:ins w:id="6795" w:author="Author"/>
          <w:rFonts w:cs="Arial"/>
          <w:bCs/>
          <w:color w:val="000000"/>
          <w:szCs w:val="18"/>
        </w:rPr>
      </w:pPr>
      <w:ins w:id="6796" w:author="Author">
        <w:r w:rsidRPr="0050752F">
          <w:t xml:space="preserve">Table 298.B.2.b. </w:t>
        </w:r>
        <w:r w:rsidRPr="0050752F">
          <w:rPr>
            <w:rFonts w:cs="Arial"/>
            <w:bCs/>
            <w:color w:val="000000"/>
            <w:szCs w:val="18"/>
          </w:rPr>
          <w:t>Trucks, Tractors And Trailers And All Autos Except Zone-rated Risks Deductible Discount Factors</w:t>
        </w:r>
      </w:ins>
    </w:p>
    <w:p w14:paraId="316B25A4" w14:textId="77777777" w:rsidR="00C50A95" w:rsidRPr="0050752F" w:rsidRDefault="00C50A95" w:rsidP="00C50A95">
      <w:pPr>
        <w:pStyle w:val="isonormal"/>
        <w:rPr>
          <w:ins w:id="6797" w:author="Author"/>
        </w:rPr>
      </w:pPr>
    </w:p>
    <w:p w14:paraId="768FCCCE" w14:textId="77777777" w:rsidR="00C50A95" w:rsidRPr="0050752F" w:rsidRDefault="00C50A95" w:rsidP="00C50A95">
      <w:pPr>
        <w:pStyle w:val="outlinehd3"/>
        <w:rPr>
          <w:ins w:id="6798" w:author="Author"/>
        </w:rPr>
      </w:pPr>
      <w:ins w:id="6799" w:author="Author">
        <w:r w:rsidRPr="0050752F">
          <w:tab/>
          <w:t>3.</w:t>
        </w:r>
        <w:r w:rsidRPr="0050752F">
          <w:tab/>
          <w:t>Zone-rated Vehicles Deductible Discount Factors</w:t>
        </w:r>
      </w:ins>
    </w:p>
    <w:p w14:paraId="05B0FEF0" w14:textId="77777777" w:rsidR="00C50A95" w:rsidRPr="0050752F" w:rsidRDefault="00C50A95" w:rsidP="00C50A95">
      <w:pPr>
        <w:pStyle w:val="space4"/>
        <w:rPr>
          <w:ins w:id="6800" w:author="Author"/>
        </w:rPr>
      </w:pPr>
    </w:p>
    <w:tbl>
      <w:tblPr>
        <w:tblW w:w="10280" w:type="dxa"/>
        <w:tblInd w:w="-161" w:type="dxa"/>
        <w:tblLayout w:type="fixed"/>
        <w:tblCellMar>
          <w:left w:w="50" w:type="dxa"/>
          <w:right w:w="50" w:type="dxa"/>
        </w:tblCellMar>
        <w:tblLook w:val="04A0" w:firstRow="1" w:lastRow="0" w:firstColumn="1" w:lastColumn="0" w:noHBand="0" w:noVBand="1"/>
      </w:tblPr>
      <w:tblGrid>
        <w:gridCol w:w="189"/>
        <w:gridCol w:w="200"/>
        <w:gridCol w:w="791"/>
        <w:gridCol w:w="125"/>
        <w:gridCol w:w="1052"/>
        <w:gridCol w:w="947"/>
        <w:gridCol w:w="1476"/>
        <w:gridCol w:w="1476"/>
        <w:gridCol w:w="1476"/>
        <w:gridCol w:w="1476"/>
        <w:gridCol w:w="1072"/>
      </w:tblGrid>
      <w:tr w:rsidR="00C50A95" w:rsidRPr="0050752F" w14:paraId="14DDFA95" w14:textId="77777777" w:rsidTr="00416506">
        <w:trPr>
          <w:cantSplit/>
          <w:trHeight w:val="190"/>
          <w:ins w:id="6801" w:author="Author"/>
        </w:trPr>
        <w:tc>
          <w:tcPr>
            <w:tcW w:w="189" w:type="dxa"/>
            <w:hideMark/>
          </w:tcPr>
          <w:p w14:paraId="7230F9A7" w14:textId="77777777" w:rsidR="00C50A95" w:rsidRPr="0050752F" w:rsidRDefault="00C50A95" w:rsidP="00416506">
            <w:pPr>
              <w:pStyle w:val="tablehead"/>
              <w:rPr>
                <w:ins w:id="6802" w:author="Author"/>
              </w:rPr>
            </w:pPr>
            <w:ins w:id="6803" w:author="Author">
              <w:r w:rsidRPr="0050752F">
                <w:br/>
              </w:r>
            </w:ins>
          </w:p>
        </w:tc>
        <w:tc>
          <w:tcPr>
            <w:tcW w:w="1116" w:type="dxa"/>
            <w:gridSpan w:val="3"/>
            <w:tcBorders>
              <w:top w:val="single" w:sz="6" w:space="0" w:color="auto"/>
              <w:left w:val="single" w:sz="6" w:space="0" w:color="auto"/>
              <w:bottom w:val="single" w:sz="6" w:space="0" w:color="auto"/>
              <w:right w:val="single" w:sz="6" w:space="0" w:color="auto"/>
            </w:tcBorders>
            <w:vAlign w:val="bottom"/>
            <w:hideMark/>
          </w:tcPr>
          <w:p w14:paraId="5BE66BE9" w14:textId="77777777" w:rsidR="00C50A95" w:rsidRPr="0050752F" w:rsidRDefault="00C50A95" w:rsidP="00416506">
            <w:pPr>
              <w:pStyle w:val="tablehead"/>
              <w:rPr>
                <w:ins w:id="6804" w:author="Author"/>
              </w:rPr>
            </w:pPr>
            <w:ins w:id="6805" w:author="Author">
              <w:r w:rsidRPr="0050752F">
                <w:br/>
              </w:r>
              <w:r w:rsidRPr="0050752F">
                <w:br/>
                <w:t>Deductible</w:t>
              </w:r>
              <w:r w:rsidRPr="0050752F">
                <w:br/>
                <w:t>Amount</w:t>
              </w:r>
            </w:ins>
          </w:p>
        </w:tc>
        <w:tc>
          <w:tcPr>
            <w:tcW w:w="1052" w:type="dxa"/>
            <w:tcBorders>
              <w:top w:val="single" w:sz="6" w:space="0" w:color="auto"/>
              <w:left w:val="single" w:sz="6" w:space="0" w:color="auto"/>
              <w:bottom w:val="single" w:sz="6" w:space="0" w:color="auto"/>
              <w:right w:val="single" w:sz="6" w:space="0" w:color="auto"/>
            </w:tcBorders>
            <w:vAlign w:val="bottom"/>
            <w:hideMark/>
          </w:tcPr>
          <w:p w14:paraId="31C6A762" w14:textId="77777777" w:rsidR="00C50A95" w:rsidRPr="0050752F" w:rsidRDefault="00C50A95" w:rsidP="00416506">
            <w:pPr>
              <w:pStyle w:val="tablehead"/>
              <w:rPr>
                <w:ins w:id="6806" w:author="Author"/>
              </w:rPr>
            </w:pPr>
            <w:ins w:id="6807" w:author="Author">
              <w:r w:rsidRPr="0050752F">
                <w:br/>
                <w:t>Trucks And</w:t>
              </w:r>
              <w:r w:rsidRPr="0050752F">
                <w:br/>
                <w:t>Truck-tractors</w:t>
              </w:r>
              <w:r w:rsidRPr="0050752F">
                <w:br/>
                <w:t>Collision</w:t>
              </w:r>
            </w:ins>
          </w:p>
        </w:tc>
        <w:tc>
          <w:tcPr>
            <w:tcW w:w="947" w:type="dxa"/>
            <w:tcBorders>
              <w:top w:val="single" w:sz="6" w:space="0" w:color="auto"/>
              <w:left w:val="single" w:sz="6" w:space="0" w:color="auto"/>
              <w:bottom w:val="single" w:sz="6" w:space="0" w:color="auto"/>
              <w:right w:val="single" w:sz="6" w:space="0" w:color="auto"/>
            </w:tcBorders>
            <w:vAlign w:val="bottom"/>
          </w:tcPr>
          <w:p w14:paraId="2D1016FF" w14:textId="77777777" w:rsidR="00C50A95" w:rsidRPr="0050752F" w:rsidRDefault="00C50A95" w:rsidP="00416506">
            <w:pPr>
              <w:pStyle w:val="tablehead"/>
              <w:rPr>
                <w:ins w:id="6808" w:author="Author"/>
              </w:rPr>
            </w:pPr>
            <w:ins w:id="6809" w:author="Author">
              <w:r w:rsidRPr="0050752F">
                <w:br/>
                <w:t>Trailer</w:t>
              </w:r>
              <w:r w:rsidRPr="0050752F">
                <w:br/>
                <w:t>Types</w:t>
              </w:r>
              <w:r w:rsidRPr="0050752F">
                <w:br/>
                <w:t>Collision</w:t>
              </w:r>
            </w:ins>
          </w:p>
        </w:tc>
        <w:tc>
          <w:tcPr>
            <w:tcW w:w="1476" w:type="dxa"/>
            <w:tcBorders>
              <w:top w:val="single" w:sz="6" w:space="0" w:color="auto"/>
              <w:left w:val="single" w:sz="6" w:space="0" w:color="auto"/>
              <w:bottom w:val="single" w:sz="6" w:space="0" w:color="auto"/>
              <w:right w:val="single" w:sz="6" w:space="0" w:color="auto"/>
            </w:tcBorders>
            <w:vAlign w:val="bottom"/>
          </w:tcPr>
          <w:p w14:paraId="5D4EF78C" w14:textId="77777777" w:rsidR="00C50A95" w:rsidRPr="0050752F" w:rsidRDefault="00C50A95" w:rsidP="00416506">
            <w:pPr>
              <w:pStyle w:val="tablehead"/>
              <w:rPr>
                <w:ins w:id="6810" w:author="Author"/>
              </w:rPr>
            </w:pPr>
            <w:ins w:id="6811" w:author="Author">
              <w:r w:rsidRPr="0050752F">
                <w:t>Comprehensive Deductible For Theft, Mischief And Vandalism</w:t>
              </w:r>
            </w:ins>
          </w:p>
        </w:tc>
        <w:tc>
          <w:tcPr>
            <w:tcW w:w="1476" w:type="dxa"/>
            <w:tcBorders>
              <w:top w:val="single" w:sz="6" w:space="0" w:color="auto"/>
              <w:left w:val="single" w:sz="6" w:space="0" w:color="auto"/>
              <w:bottom w:val="single" w:sz="6" w:space="0" w:color="auto"/>
              <w:right w:val="single" w:sz="6" w:space="0" w:color="auto"/>
            </w:tcBorders>
            <w:vAlign w:val="bottom"/>
          </w:tcPr>
          <w:p w14:paraId="397B9791" w14:textId="77777777" w:rsidR="00C50A95" w:rsidRPr="0050752F" w:rsidRDefault="00C50A95" w:rsidP="00416506">
            <w:pPr>
              <w:pStyle w:val="tablehead"/>
              <w:rPr>
                <w:ins w:id="6812" w:author="Author"/>
              </w:rPr>
            </w:pPr>
            <w:ins w:id="6813" w:author="Author">
              <w:r w:rsidRPr="0050752F">
                <w:t>Comprehensive All Perils Deductible</w:t>
              </w:r>
            </w:ins>
          </w:p>
        </w:tc>
        <w:tc>
          <w:tcPr>
            <w:tcW w:w="1476" w:type="dxa"/>
            <w:tcBorders>
              <w:top w:val="single" w:sz="6" w:space="0" w:color="auto"/>
              <w:left w:val="single" w:sz="6" w:space="0" w:color="auto"/>
              <w:bottom w:val="single" w:sz="6" w:space="0" w:color="auto"/>
              <w:right w:val="single" w:sz="6" w:space="0" w:color="auto"/>
            </w:tcBorders>
            <w:vAlign w:val="bottom"/>
          </w:tcPr>
          <w:p w14:paraId="55726A1E" w14:textId="77777777" w:rsidR="00C50A95" w:rsidRPr="0050752F" w:rsidRDefault="00C50A95" w:rsidP="00416506">
            <w:pPr>
              <w:pStyle w:val="tablehead"/>
              <w:rPr>
                <w:ins w:id="6814" w:author="Author"/>
              </w:rPr>
            </w:pPr>
            <w:ins w:id="6815" w:author="Author">
              <w:r w:rsidRPr="0050752F">
                <w:t>Comprehensive Deductible For Theft, Mischief And Vandalism With Full Glass Coverage</w:t>
              </w:r>
            </w:ins>
          </w:p>
        </w:tc>
        <w:tc>
          <w:tcPr>
            <w:tcW w:w="1476" w:type="dxa"/>
            <w:tcBorders>
              <w:top w:val="single" w:sz="6" w:space="0" w:color="auto"/>
              <w:left w:val="single" w:sz="6" w:space="0" w:color="auto"/>
              <w:bottom w:val="single" w:sz="6" w:space="0" w:color="auto"/>
              <w:right w:val="single" w:sz="6" w:space="0" w:color="auto"/>
            </w:tcBorders>
            <w:vAlign w:val="bottom"/>
          </w:tcPr>
          <w:p w14:paraId="215DF5F0" w14:textId="77777777" w:rsidR="00C50A95" w:rsidRPr="0050752F" w:rsidRDefault="00C50A95" w:rsidP="00416506">
            <w:pPr>
              <w:pStyle w:val="tablehead"/>
              <w:rPr>
                <w:ins w:id="6816" w:author="Author"/>
              </w:rPr>
            </w:pPr>
            <w:ins w:id="6817" w:author="Author">
              <w:r w:rsidRPr="0050752F">
                <w:t>Comprehensive All Perils Deductible With Full Glass Coverage</w:t>
              </w:r>
            </w:ins>
          </w:p>
        </w:tc>
        <w:tc>
          <w:tcPr>
            <w:tcW w:w="1072" w:type="dxa"/>
            <w:tcBorders>
              <w:top w:val="single" w:sz="6" w:space="0" w:color="auto"/>
              <w:left w:val="single" w:sz="6" w:space="0" w:color="auto"/>
              <w:bottom w:val="single" w:sz="6" w:space="0" w:color="auto"/>
              <w:right w:val="single" w:sz="6" w:space="0" w:color="auto"/>
            </w:tcBorders>
            <w:vAlign w:val="bottom"/>
          </w:tcPr>
          <w:p w14:paraId="2CB0C763" w14:textId="77777777" w:rsidR="00C50A95" w:rsidRPr="0050752F" w:rsidRDefault="00C50A95" w:rsidP="00416506">
            <w:pPr>
              <w:pStyle w:val="tablehead"/>
              <w:rPr>
                <w:ins w:id="6818" w:author="Author"/>
              </w:rPr>
            </w:pPr>
            <w:ins w:id="6819" w:author="Author">
              <w:r w:rsidRPr="0050752F">
                <w:t>Specified Causes Of Loss All Perils Deductible</w:t>
              </w:r>
            </w:ins>
          </w:p>
        </w:tc>
      </w:tr>
      <w:tr w:rsidR="00C50A95" w:rsidRPr="0050752F" w14:paraId="25D67E8D" w14:textId="77777777" w:rsidTr="00416506">
        <w:trPr>
          <w:cantSplit/>
          <w:trHeight w:val="196"/>
          <w:ins w:id="6820" w:author="Author"/>
        </w:trPr>
        <w:tc>
          <w:tcPr>
            <w:tcW w:w="189" w:type="dxa"/>
          </w:tcPr>
          <w:p w14:paraId="22E2E2E6" w14:textId="77777777" w:rsidR="00C50A95" w:rsidRPr="0050752F" w:rsidRDefault="00C50A95" w:rsidP="00416506">
            <w:pPr>
              <w:pStyle w:val="tabletext11"/>
              <w:rPr>
                <w:ins w:id="6821" w:author="Author"/>
              </w:rPr>
            </w:pPr>
          </w:p>
        </w:tc>
        <w:tc>
          <w:tcPr>
            <w:tcW w:w="200" w:type="dxa"/>
            <w:tcBorders>
              <w:top w:val="single" w:sz="6" w:space="0" w:color="auto"/>
              <w:left w:val="single" w:sz="6" w:space="0" w:color="auto"/>
            </w:tcBorders>
            <w:hideMark/>
          </w:tcPr>
          <w:p w14:paraId="752750F1" w14:textId="77777777" w:rsidR="00C50A95" w:rsidRPr="0050752F" w:rsidRDefault="00C50A95" w:rsidP="00416506">
            <w:pPr>
              <w:pStyle w:val="tabletext11"/>
              <w:jc w:val="right"/>
              <w:rPr>
                <w:ins w:id="6822" w:author="Author"/>
              </w:rPr>
            </w:pPr>
            <w:ins w:id="6823" w:author="Author">
              <w:r w:rsidRPr="0050752F">
                <w:t>$</w:t>
              </w:r>
            </w:ins>
          </w:p>
        </w:tc>
        <w:tc>
          <w:tcPr>
            <w:tcW w:w="791" w:type="dxa"/>
            <w:tcBorders>
              <w:top w:val="single" w:sz="6" w:space="0" w:color="auto"/>
              <w:left w:val="nil"/>
            </w:tcBorders>
            <w:hideMark/>
          </w:tcPr>
          <w:p w14:paraId="00592105" w14:textId="77777777" w:rsidR="00C50A95" w:rsidRPr="0050752F" w:rsidRDefault="00C50A95" w:rsidP="00416506">
            <w:pPr>
              <w:pStyle w:val="tabletext11"/>
              <w:jc w:val="right"/>
              <w:rPr>
                <w:ins w:id="6824" w:author="Author"/>
              </w:rPr>
            </w:pPr>
            <w:ins w:id="6825" w:author="Author">
              <w:r w:rsidRPr="0050752F">
                <w:t>0</w:t>
              </w:r>
            </w:ins>
          </w:p>
        </w:tc>
        <w:tc>
          <w:tcPr>
            <w:tcW w:w="125" w:type="dxa"/>
            <w:tcBorders>
              <w:top w:val="single" w:sz="6" w:space="0" w:color="auto"/>
              <w:right w:val="single" w:sz="6" w:space="0" w:color="auto"/>
            </w:tcBorders>
          </w:tcPr>
          <w:p w14:paraId="76546CD8" w14:textId="77777777" w:rsidR="00C50A95" w:rsidRPr="0050752F" w:rsidRDefault="00C50A95" w:rsidP="00416506">
            <w:pPr>
              <w:pStyle w:val="tabletext11"/>
              <w:rPr>
                <w:ins w:id="6826" w:author="Author"/>
              </w:rPr>
            </w:pPr>
          </w:p>
        </w:tc>
        <w:tc>
          <w:tcPr>
            <w:tcW w:w="1052" w:type="dxa"/>
            <w:tcBorders>
              <w:top w:val="single" w:sz="6" w:space="0" w:color="auto"/>
              <w:left w:val="single" w:sz="6" w:space="0" w:color="auto"/>
              <w:right w:val="single" w:sz="6" w:space="0" w:color="auto"/>
            </w:tcBorders>
            <w:vAlign w:val="bottom"/>
            <w:hideMark/>
          </w:tcPr>
          <w:p w14:paraId="1FE084DF" w14:textId="77777777" w:rsidR="00C50A95" w:rsidRPr="0050752F" w:rsidRDefault="00C50A95" w:rsidP="00416506">
            <w:pPr>
              <w:pStyle w:val="tabletext11"/>
              <w:jc w:val="center"/>
              <w:rPr>
                <w:ins w:id="6827" w:author="Author"/>
              </w:rPr>
            </w:pPr>
            <w:ins w:id="6828" w:author="Author">
              <w:r w:rsidRPr="0050752F">
                <w:t>N/A</w:t>
              </w:r>
            </w:ins>
          </w:p>
        </w:tc>
        <w:tc>
          <w:tcPr>
            <w:tcW w:w="947" w:type="dxa"/>
            <w:tcBorders>
              <w:top w:val="single" w:sz="6" w:space="0" w:color="auto"/>
              <w:left w:val="single" w:sz="6" w:space="0" w:color="auto"/>
              <w:right w:val="single" w:sz="6" w:space="0" w:color="auto"/>
            </w:tcBorders>
            <w:vAlign w:val="bottom"/>
            <w:hideMark/>
          </w:tcPr>
          <w:p w14:paraId="03561E2E" w14:textId="77777777" w:rsidR="00C50A95" w:rsidRPr="0050752F" w:rsidRDefault="00C50A95" w:rsidP="00416506">
            <w:pPr>
              <w:pStyle w:val="tabletext11"/>
              <w:jc w:val="center"/>
              <w:rPr>
                <w:ins w:id="6829" w:author="Author"/>
              </w:rPr>
            </w:pPr>
            <w:ins w:id="6830" w:author="Author">
              <w:r w:rsidRPr="0050752F">
                <w:t>N/A</w:t>
              </w:r>
            </w:ins>
          </w:p>
        </w:tc>
        <w:tc>
          <w:tcPr>
            <w:tcW w:w="1476" w:type="dxa"/>
            <w:tcBorders>
              <w:top w:val="single" w:sz="6" w:space="0" w:color="auto"/>
              <w:left w:val="single" w:sz="6" w:space="0" w:color="auto"/>
              <w:right w:val="single" w:sz="6" w:space="0" w:color="auto"/>
            </w:tcBorders>
            <w:vAlign w:val="bottom"/>
          </w:tcPr>
          <w:p w14:paraId="19D082E9" w14:textId="77777777" w:rsidR="00C50A95" w:rsidRPr="0050752F" w:rsidRDefault="00C50A95" w:rsidP="00416506">
            <w:pPr>
              <w:pStyle w:val="tabletext11"/>
              <w:tabs>
                <w:tab w:val="decimal" w:pos="200"/>
              </w:tabs>
              <w:jc w:val="center"/>
              <w:rPr>
                <w:ins w:id="6831" w:author="Author"/>
              </w:rPr>
            </w:pPr>
            <w:ins w:id="6832" w:author="Author">
              <w:r w:rsidRPr="0050752F">
                <w:t>-0.143</w:t>
              </w:r>
            </w:ins>
          </w:p>
        </w:tc>
        <w:tc>
          <w:tcPr>
            <w:tcW w:w="1476" w:type="dxa"/>
            <w:tcBorders>
              <w:top w:val="single" w:sz="6" w:space="0" w:color="auto"/>
              <w:left w:val="single" w:sz="6" w:space="0" w:color="auto"/>
              <w:right w:val="single" w:sz="6" w:space="0" w:color="auto"/>
            </w:tcBorders>
            <w:vAlign w:val="bottom"/>
          </w:tcPr>
          <w:p w14:paraId="6F3AE0F6" w14:textId="77777777" w:rsidR="00C50A95" w:rsidRPr="0050752F" w:rsidRDefault="00C50A95" w:rsidP="00416506">
            <w:pPr>
              <w:pStyle w:val="tabletext11"/>
              <w:tabs>
                <w:tab w:val="decimal" w:pos="200"/>
              </w:tabs>
              <w:jc w:val="center"/>
              <w:rPr>
                <w:ins w:id="6833" w:author="Author"/>
              </w:rPr>
            </w:pPr>
            <w:ins w:id="6834" w:author="Author">
              <w:r w:rsidRPr="0050752F">
                <w:t>-0.143</w:t>
              </w:r>
            </w:ins>
          </w:p>
        </w:tc>
        <w:tc>
          <w:tcPr>
            <w:tcW w:w="1476" w:type="dxa"/>
            <w:tcBorders>
              <w:top w:val="single" w:sz="6" w:space="0" w:color="auto"/>
              <w:left w:val="single" w:sz="6" w:space="0" w:color="auto"/>
              <w:right w:val="single" w:sz="6" w:space="0" w:color="auto"/>
            </w:tcBorders>
            <w:vAlign w:val="bottom"/>
          </w:tcPr>
          <w:p w14:paraId="40D51FAC" w14:textId="77777777" w:rsidR="00C50A95" w:rsidRPr="0050752F" w:rsidRDefault="00C50A95" w:rsidP="00416506">
            <w:pPr>
              <w:pStyle w:val="tabletext11"/>
              <w:tabs>
                <w:tab w:val="decimal" w:pos="200"/>
              </w:tabs>
              <w:jc w:val="center"/>
              <w:rPr>
                <w:ins w:id="6835" w:author="Author"/>
              </w:rPr>
            </w:pPr>
            <w:ins w:id="6836" w:author="Author">
              <w:r w:rsidRPr="0050752F">
                <w:t>-0.143</w:t>
              </w:r>
            </w:ins>
          </w:p>
        </w:tc>
        <w:tc>
          <w:tcPr>
            <w:tcW w:w="1476" w:type="dxa"/>
            <w:tcBorders>
              <w:top w:val="single" w:sz="6" w:space="0" w:color="auto"/>
              <w:left w:val="single" w:sz="6" w:space="0" w:color="auto"/>
              <w:right w:val="single" w:sz="6" w:space="0" w:color="auto"/>
            </w:tcBorders>
            <w:vAlign w:val="bottom"/>
          </w:tcPr>
          <w:p w14:paraId="4B2CEF50" w14:textId="77777777" w:rsidR="00C50A95" w:rsidRPr="0050752F" w:rsidRDefault="00C50A95" w:rsidP="00416506">
            <w:pPr>
              <w:pStyle w:val="tabletext11"/>
              <w:tabs>
                <w:tab w:val="decimal" w:pos="200"/>
              </w:tabs>
              <w:jc w:val="center"/>
              <w:rPr>
                <w:ins w:id="6837" w:author="Author"/>
              </w:rPr>
            </w:pPr>
            <w:ins w:id="6838" w:author="Author">
              <w:r w:rsidRPr="0050752F">
                <w:t>-0.143</w:t>
              </w:r>
            </w:ins>
          </w:p>
        </w:tc>
        <w:tc>
          <w:tcPr>
            <w:tcW w:w="1072" w:type="dxa"/>
            <w:tcBorders>
              <w:top w:val="single" w:sz="6" w:space="0" w:color="auto"/>
              <w:left w:val="single" w:sz="6" w:space="0" w:color="auto"/>
              <w:right w:val="single" w:sz="6" w:space="0" w:color="auto"/>
            </w:tcBorders>
            <w:vAlign w:val="bottom"/>
          </w:tcPr>
          <w:p w14:paraId="15E5A423" w14:textId="77777777" w:rsidR="00C50A95" w:rsidRPr="0050752F" w:rsidRDefault="00C50A95" w:rsidP="00416506">
            <w:pPr>
              <w:pStyle w:val="tabletext11"/>
              <w:tabs>
                <w:tab w:val="decimal" w:pos="200"/>
              </w:tabs>
              <w:jc w:val="center"/>
              <w:rPr>
                <w:ins w:id="6839" w:author="Author"/>
              </w:rPr>
            </w:pPr>
            <w:ins w:id="6840" w:author="Author">
              <w:r w:rsidRPr="0050752F">
                <w:t>0.000</w:t>
              </w:r>
            </w:ins>
          </w:p>
        </w:tc>
      </w:tr>
      <w:tr w:rsidR="00C50A95" w:rsidRPr="0050752F" w14:paraId="71D8C76A" w14:textId="77777777" w:rsidTr="00416506">
        <w:trPr>
          <w:cantSplit/>
          <w:trHeight w:val="196"/>
          <w:ins w:id="6841" w:author="Author"/>
        </w:trPr>
        <w:tc>
          <w:tcPr>
            <w:tcW w:w="189" w:type="dxa"/>
          </w:tcPr>
          <w:p w14:paraId="30C1A4AA" w14:textId="77777777" w:rsidR="00C50A95" w:rsidRPr="0050752F" w:rsidRDefault="00C50A95" w:rsidP="00416506">
            <w:pPr>
              <w:pStyle w:val="tabletext11"/>
              <w:rPr>
                <w:ins w:id="6842" w:author="Author"/>
              </w:rPr>
            </w:pPr>
          </w:p>
        </w:tc>
        <w:tc>
          <w:tcPr>
            <w:tcW w:w="200" w:type="dxa"/>
            <w:tcBorders>
              <w:left w:val="single" w:sz="6" w:space="0" w:color="auto"/>
            </w:tcBorders>
          </w:tcPr>
          <w:p w14:paraId="0FD6E581" w14:textId="77777777" w:rsidR="00C50A95" w:rsidRPr="0050752F" w:rsidRDefault="00C50A95" w:rsidP="00416506">
            <w:pPr>
              <w:pStyle w:val="tabletext11"/>
              <w:jc w:val="right"/>
              <w:rPr>
                <w:ins w:id="6843" w:author="Author"/>
              </w:rPr>
            </w:pPr>
          </w:p>
        </w:tc>
        <w:tc>
          <w:tcPr>
            <w:tcW w:w="791" w:type="dxa"/>
            <w:tcBorders>
              <w:left w:val="nil"/>
            </w:tcBorders>
            <w:hideMark/>
          </w:tcPr>
          <w:p w14:paraId="422F2DE0" w14:textId="77777777" w:rsidR="00C50A95" w:rsidRPr="0050752F" w:rsidRDefault="00C50A95" w:rsidP="00416506">
            <w:pPr>
              <w:pStyle w:val="tabletext11"/>
              <w:jc w:val="right"/>
              <w:rPr>
                <w:ins w:id="6844" w:author="Author"/>
              </w:rPr>
            </w:pPr>
            <w:ins w:id="6845" w:author="Author">
              <w:r w:rsidRPr="0050752F">
                <w:t>50</w:t>
              </w:r>
            </w:ins>
          </w:p>
        </w:tc>
        <w:tc>
          <w:tcPr>
            <w:tcW w:w="125" w:type="dxa"/>
            <w:tcBorders>
              <w:right w:val="single" w:sz="6" w:space="0" w:color="auto"/>
            </w:tcBorders>
          </w:tcPr>
          <w:p w14:paraId="26FFC411" w14:textId="77777777" w:rsidR="00C50A95" w:rsidRPr="0050752F" w:rsidRDefault="00C50A95" w:rsidP="00416506">
            <w:pPr>
              <w:pStyle w:val="tabletext11"/>
              <w:rPr>
                <w:ins w:id="6846" w:author="Author"/>
              </w:rPr>
            </w:pPr>
          </w:p>
        </w:tc>
        <w:tc>
          <w:tcPr>
            <w:tcW w:w="1052" w:type="dxa"/>
            <w:tcBorders>
              <w:left w:val="single" w:sz="6" w:space="0" w:color="auto"/>
              <w:right w:val="single" w:sz="6" w:space="0" w:color="auto"/>
            </w:tcBorders>
            <w:vAlign w:val="bottom"/>
            <w:hideMark/>
          </w:tcPr>
          <w:p w14:paraId="3D1183E9" w14:textId="77777777" w:rsidR="00C50A95" w:rsidRPr="0050752F" w:rsidRDefault="00C50A95" w:rsidP="00416506">
            <w:pPr>
              <w:pStyle w:val="tabletext11"/>
              <w:tabs>
                <w:tab w:val="decimal" w:pos="200"/>
              </w:tabs>
              <w:jc w:val="center"/>
              <w:rPr>
                <w:ins w:id="6847" w:author="Author"/>
              </w:rPr>
            </w:pPr>
            <w:ins w:id="6848" w:author="Author">
              <w:r w:rsidRPr="0050752F">
                <w:t>-0.09</w:t>
              </w:r>
            </w:ins>
          </w:p>
        </w:tc>
        <w:tc>
          <w:tcPr>
            <w:tcW w:w="947" w:type="dxa"/>
            <w:tcBorders>
              <w:left w:val="single" w:sz="6" w:space="0" w:color="auto"/>
              <w:right w:val="single" w:sz="6" w:space="0" w:color="auto"/>
            </w:tcBorders>
            <w:vAlign w:val="bottom"/>
            <w:hideMark/>
          </w:tcPr>
          <w:p w14:paraId="63FE6346" w14:textId="77777777" w:rsidR="00C50A95" w:rsidRPr="0050752F" w:rsidRDefault="00C50A95" w:rsidP="00416506">
            <w:pPr>
              <w:pStyle w:val="tabletext11"/>
              <w:tabs>
                <w:tab w:val="decimal" w:pos="200"/>
              </w:tabs>
              <w:jc w:val="center"/>
              <w:rPr>
                <w:ins w:id="6849" w:author="Author"/>
              </w:rPr>
            </w:pPr>
            <w:ins w:id="6850" w:author="Author">
              <w:r w:rsidRPr="0050752F">
                <w:t>-0.06</w:t>
              </w:r>
            </w:ins>
          </w:p>
        </w:tc>
        <w:tc>
          <w:tcPr>
            <w:tcW w:w="1476" w:type="dxa"/>
            <w:tcBorders>
              <w:left w:val="single" w:sz="6" w:space="0" w:color="auto"/>
              <w:right w:val="single" w:sz="6" w:space="0" w:color="auto"/>
            </w:tcBorders>
            <w:vAlign w:val="bottom"/>
          </w:tcPr>
          <w:p w14:paraId="31336845" w14:textId="77777777" w:rsidR="00C50A95" w:rsidRPr="0050752F" w:rsidRDefault="00C50A95" w:rsidP="00416506">
            <w:pPr>
              <w:pStyle w:val="tabletext11"/>
              <w:tabs>
                <w:tab w:val="decimal" w:pos="200"/>
              </w:tabs>
              <w:jc w:val="center"/>
              <w:rPr>
                <w:ins w:id="6851" w:author="Author"/>
              </w:rPr>
            </w:pPr>
            <w:ins w:id="6852" w:author="Author">
              <w:r w:rsidRPr="0050752F">
                <w:t>-0.134</w:t>
              </w:r>
            </w:ins>
          </w:p>
        </w:tc>
        <w:tc>
          <w:tcPr>
            <w:tcW w:w="1476" w:type="dxa"/>
            <w:tcBorders>
              <w:left w:val="single" w:sz="6" w:space="0" w:color="auto"/>
              <w:right w:val="single" w:sz="6" w:space="0" w:color="auto"/>
            </w:tcBorders>
            <w:vAlign w:val="bottom"/>
          </w:tcPr>
          <w:p w14:paraId="1C33F1DD" w14:textId="77777777" w:rsidR="00C50A95" w:rsidRPr="0050752F" w:rsidRDefault="00C50A95" w:rsidP="00416506">
            <w:pPr>
              <w:pStyle w:val="tabletext11"/>
              <w:tabs>
                <w:tab w:val="decimal" w:pos="200"/>
              </w:tabs>
              <w:jc w:val="center"/>
              <w:rPr>
                <w:ins w:id="6853" w:author="Author"/>
              </w:rPr>
            </w:pPr>
            <w:ins w:id="6854" w:author="Author">
              <w:r w:rsidRPr="0050752F">
                <w:t>-0.122</w:t>
              </w:r>
            </w:ins>
          </w:p>
        </w:tc>
        <w:tc>
          <w:tcPr>
            <w:tcW w:w="1476" w:type="dxa"/>
            <w:tcBorders>
              <w:left w:val="single" w:sz="6" w:space="0" w:color="auto"/>
              <w:right w:val="single" w:sz="6" w:space="0" w:color="auto"/>
            </w:tcBorders>
            <w:vAlign w:val="bottom"/>
          </w:tcPr>
          <w:p w14:paraId="0FD27A1D" w14:textId="77777777" w:rsidR="00C50A95" w:rsidRPr="0050752F" w:rsidRDefault="00C50A95" w:rsidP="00416506">
            <w:pPr>
              <w:pStyle w:val="tabletext11"/>
              <w:tabs>
                <w:tab w:val="decimal" w:pos="200"/>
              </w:tabs>
              <w:jc w:val="center"/>
              <w:rPr>
                <w:ins w:id="6855" w:author="Author"/>
              </w:rPr>
            </w:pPr>
            <w:ins w:id="6856" w:author="Author">
              <w:r w:rsidRPr="0050752F">
                <w:t>-0.142</w:t>
              </w:r>
            </w:ins>
          </w:p>
        </w:tc>
        <w:tc>
          <w:tcPr>
            <w:tcW w:w="1476" w:type="dxa"/>
            <w:tcBorders>
              <w:left w:val="single" w:sz="6" w:space="0" w:color="auto"/>
              <w:right w:val="single" w:sz="6" w:space="0" w:color="auto"/>
            </w:tcBorders>
            <w:vAlign w:val="bottom"/>
          </w:tcPr>
          <w:p w14:paraId="18A3614F" w14:textId="77777777" w:rsidR="00C50A95" w:rsidRPr="0050752F" w:rsidRDefault="00C50A95" w:rsidP="00416506">
            <w:pPr>
              <w:pStyle w:val="tabletext11"/>
              <w:tabs>
                <w:tab w:val="decimal" w:pos="200"/>
              </w:tabs>
              <w:jc w:val="center"/>
              <w:rPr>
                <w:ins w:id="6857" w:author="Author"/>
              </w:rPr>
            </w:pPr>
            <w:ins w:id="6858" w:author="Author">
              <w:r w:rsidRPr="0050752F">
                <w:t>-0.125</w:t>
              </w:r>
            </w:ins>
          </w:p>
        </w:tc>
        <w:tc>
          <w:tcPr>
            <w:tcW w:w="1072" w:type="dxa"/>
            <w:tcBorders>
              <w:left w:val="single" w:sz="6" w:space="0" w:color="auto"/>
              <w:right w:val="single" w:sz="6" w:space="0" w:color="auto"/>
            </w:tcBorders>
            <w:vAlign w:val="bottom"/>
          </w:tcPr>
          <w:p w14:paraId="4ED8E512" w14:textId="77777777" w:rsidR="00C50A95" w:rsidRPr="0050752F" w:rsidRDefault="00C50A95" w:rsidP="00416506">
            <w:pPr>
              <w:pStyle w:val="tabletext11"/>
              <w:tabs>
                <w:tab w:val="decimal" w:pos="200"/>
              </w:tabs>
              <w:jc w:val="center"/>
              <w:rPr>
                <w:ins w:id="6859" w:author="Author"/>
              </w:rPr>
            </w:pPr>
            <w:ins w:id="6860" w:author="Author">
              <w:r w:rsidRPr="0050752F">
                <w:t>0.004</w:t>
              </w:r>
            </w:ins>
          </w:p>
        </w:tc>
      </w:tr>
      <w:tr w:rsidR="00C50A95" w:rsidRPr="0050752F" w14:paraId="4CB623A1" w14:textId="77777777" w:rsidTr="00416506">
        <w:trPr>
          <w:cantSplit/>
          <w:trHeight w:val="196"/>
          <w:ins w:id="6861" w:author="Author"/>
        </w:trPr>
        <w:tc>
          <w:tcPr>
            <w:tcW w:w="189" w:type="dxa"/>
          </w:tcPr>
          <w:p w14:paraId="24673295" w14:textId="77777777" w:rsidR="00C50A95" w:rsidRPr="0050752F" w:rsidRDefault="00C50A95" w:rsidP="00416506">
            <w:pPr>
              <w:pStyle w:val="tabletext11"/>
              <w:rPr>
                <w:ins w:id="6862" w:author="Author"/>
              </w:rPr>
            </w:pPr>
          </w:p>
        </w:tc>
        <w:tc>
          <w:tcPr>
            <w:tcW w:w="200" w:type="dxa"/>
            <w:tcBorders>
              <w:left w:val="single" w:sz="6" w:space="0" w:color="auto"/>
            </w:tcBorders>
          </w:tcPr>
          <w:p w14:paraId="260C4862" w14:textId="77777777" w:rsidR="00C50A95" w:rsidRPr="0050752F" w:rsidRDefault="00C50A95" w:rsidP="00416506">
            <w:pPr>
              <w:pStyle w:val="tabletext11"/>
              <w:jc w:val="right"/>
              <w:rPr>
                <w:ins w:id="6863" w:author="Author"/>
              </w:rPr>
            </w:pPr>
          </w:p>
        </w:tc>
        <w:tc>
          <w:tcPr>
            <w:tcW w:w="791" w:type="dxa"/>
            <w:tcBorders>
              <w:left w:val="nil"/>
            </w:tcBorders>
            <w:hideMark/>
          </w:tcPr>
          <w:p w14:paraId="4041B1AA" w14:textId="77777777" w:rsidR="00C50A95" w:rsidRPr="0050752F" w:rsidRDefault="00C50A95" w:rsidP="00416506">
            <w:pPr>
              <w:pStyle w:val="tabletext11"/>
              <w:jc w:val="right"/>
              <w:rPr>
                <w:ins w:id="6864" w:author="Author"/>
              </w:rPr>
            </w:pPr>
            <w:ins w:id="6865" w:author="Author">
              <w:r w:rsidRPr="0050752F">
                <w:t>100</w:t>
              </w:r>
            </w:ins>
          </w:p>
        </w:tc>
        <w:tc>
          <w:tcPr>
            <w:tcW w:w="125" w:type="dxa"/>
            <w:tcBorders>
              <w:right w:val="single" w:sz="6" w:space="0" w:color="auto"/>
            </w:tcBorders>
          </w:tcPr>
          <w:p w14:paraId="3349AD56" w14:textId="77777777" w:rsidR="00C50A95" w:rsidRPr="0050752F" w:rsidRDefault="00C50A95" w:rsidP="00416506">
            <w:pPr>
              <w:pStyle w:val="tabletext11"/>
              <w:rPr>
                <w:ins w:id="6866" w:author="Author"/>
              </w:rPr>
            </w:pPr>
          </w:p>
        </w:tc>
        <w:tc>
          <w:tcPr>
            <w:tcW w:w="1052" w:type="dxa"/>
            <w:tcBorders>
              <w:left w:val="single" w:sz="6" w:space="0" w:color="auto"/>
              <w:right w:val="single" w:sz="6" w:space="0" w:color="auto"/>
            </w:tcBorders>
            <w:vAlign w:val="bottom"/>
            <w:hideMark/>
          </w:tcPr>
          <w:p w14:paraId="2C8B8945" w14:textId="77777777" w:rsidR="00C50A95" w:rsidRPr="0050752F" w:rsidRDefault="00C50A95" w:rsidP="00416506">
            <w:pPr>
              <w:pStyle w:val="tabletext11"/>
              <w:tabs>
                <w:tab w:val="decimal" w:pos="200"/>
              </w:tabs>
              <w:jc w:val="center"/>
              <w:rPr>
                <w:ins w:id="6867" w:author="Author"/>
              </w:rPr>
            </w:pPr>
            <w:ins w:id="6868" w:author="Author">
              <w:r w:rsidRPr="0050752F">
                <w:t>-0.08</w:t>
              </w:r>
            </w:ins>
          </w:p>
        </w:tc>
        <w:tc>
          <w:tcPr>
            <w:tcW w:w="947" w:type="dxa"/>
            <w:tcBorders>
              <w:left w:val="single" w:sz="6" w:space="0" w:color="auto"/>
              <w:right w:val="single" w:sz="6" w:space="0" w:color="auto"/>
            </w:tcBorders>
            <w:vAlign w:val="bottom"/>
            <w:hideMark/>
          </w:tcPr>
          <w:p w14:paraId="001DEB6B" w14:textId="77777777" w:rsidR="00C50A95" w:rsidRPr="0050752F" w:rsidRDefault="00C50A95" w:rsidP="00416506">
            <w:pPr>
              <w:pStyle w:val="tabletext11"/>
              <w:tabs>
                <w:tab w:val="decimal" w:pos="200"/>
              </w:tabs>
              <w:jc w:val="center"/>
              <w:rPr>
                <w:ins w:id="6869" w:author="Author"/>
              </w:rPr>
            </w:pPr>
            <w:ins w:id="6870" w:author="Author">
              <w:r w:rsidRPr="0050752F">
                <w:t>-0.05</w:t>
              </w:r>
            </w:ins>
          </w:p>
        </w:tc>
        <w:tc>
          <w:tcPr>
            <w:tcW w:w="1476" w:type="dxa"/>
            <w:tcBorders>
              <w:left w:val="single" w:sz="6" w:space="0" w:color="auto"/>
              <w:right w:val="single" w:sz="6" w:space="0" w:color="auto"/>
            </w:tcBorders>
            <w:vAlign w:val="bottom"/>
          </w:tcPr>
          <w:p w14:paraId="16DD2910" w14:textId="77777777" w:rsidR="00C50A95" w:rsidRPr="0050752F" w:rsidRDefault="00C50A95" w:rsidP="00416506">
            <w:pPr>
              <w:pStyle w:val="tabletext11"/>
              <w:tabs>
                <w:tab w:val="decimal" w:pos="200"/>
              </w:tabs>
              <w:jc w:val="center"/>
              <w:rPr>
                <w:ins w:id="6871" w:author="Author"/>
              </w:rPr>
            </w:pPr>
            <w:ins w:id="6872" w:author="Author">
              <w:r w:rsidRPr="0050752F">
                <w:t>-0.133</w:t>
              </w:r>
            </w:ins>
          </w:p>
        </w:tc>
        <w:tc>
          <w:tcPr>
            <w:tcW w:w="1476" w:type="dxa"/>
            <w:tcBorders>
              <w:left w:val="single" w:sz="6" w:space="0" w:color="auto"/>
              <w:right w:val="single" w:sz="6" w:space="0" w:color="auto"/>
            </w:tcBorders>
            <w:vAlign w:val="bottom"/>
          </w:tcPr>
          <w:p w14:paraId="3D7CFF57" w14:textId="77777777" w:rsidR="00C50A95" w:rsidRPr="0050752F" w:rsidRDefault="00C50A95" w:rsidP="00416506">
            <w:pPr>
              <w:pStyle w:val="tabletext11"/>
              <w:tabs>
                <w:tab w:val="decimal" w:pos="200"/>
              </w:tabs>
              <w:jc w:val="center"/>
              <w:rPr>
                <w:ins w:id="6873" w:author="Author"/>
              </w:rPr>
            </w:pPr>
            <w:ins w:id="6874" w:author="Author">
              <w:r w:rsidRPr="0050752F">
                <w:t>-0.106</w:t>
              </w:r>
            </w:ins>
          </w:p>
        </w:tc>
        <w:tc>
          <w:tcPr>
            <w:tcW w:w="1476" w:type="dxa"/>
            <w:tcBorders>
              <w:left w:val="single" w:sz="6" w:space="0" w:color="auto"/>
              <w:right w:val="single" w:sz="6" w:space="0" w:color="auto"/>
            </w:tcBorders>
            <w:vAlign w:val="bottom"/>
          </w:tcPr>
          <w:p w14:paraId="7F5C7B1C" w14:textId="77777777" w:rsidR="00C50A95" w:rsidRPr="0050752F" w:rsidRDefault="00C50A95" w:rsidP="00416506">
            <w:pPr>
              <w:pStyle w:val="tabletext11"/>
              <w:tabs>
                <w:tab w:val="decimal" w:pos="200"/>
              </w:tabs>
              <w:jc w:val="center"/>
              <w:rPr>
                <w:ins w:id="6875" w:author="Author"/>
              </w:rPr>
            </w:pPr>
            <w:ins w:id="6876" w:author="Author">
              <w:r w:rsidRPr="0050752F">
                <w:t>-0.141</w:t>
              </w:r>
            </w:ins>
          </w:p>
        </w:tc>
        <w:tc>
          <w:tcPr>
            <w:tcW w:w="1476" w:type="dxa"/>
            <w:tcBorders>
              <w:left w:val="single" w:sz="6" w:space="0" w:color="auto"/>
              <w:right w:val="single" w:sz="6" w:space="0" w:color="auto"/>
            </w:tcBorders>
            <w:vAlign w:val="bottom"/>
          </w:tcPr>
          <w:p w14:paraId="19EBD0AB" w14:textId="77777777" w:rsidR="00C50A95" w:rsidRPr="0050752F" w:rsidRDefault="00C50A95" w:rsidP="00416506">
            <w:pPr>
              <w:pStyle w:val="tabletext11"/>
              <w:tabs>
                <w:tab w:val="decimal" w:pos="200"/>
              </w:tabs>
              <w:jc w:val="center"/>
              <w:rPr>
                <w:ins w:id="6877" w:author="Author"/>
              </w:rPr>
            </w:pPr>
            <w:ins w:id="6878" w:author="Author">
              <w:r w:rsidRPr="0050752F">
                <w:t>-0.115</w:t>
              </w:r>
            </w:ins>
          </w:p>
        </w:tc>
        <w:tc>
          <w:tcPr>
            <w:tcW w:w="1072" w:type="dxa"/>
            <w:tcBorders>
              <w:left w:val="single" w:sz="6" w:space="0" w:color="auto"/>
              <w:right w:val="single" w:sz="6" w:space="0" w:color="auto"/>
            </w:tcBorders>
            <w:vAlign w:val="bottom"/>
          </w:tcPr>
          <w:p w14:paraId="06B0EE64" w14:textId="77777777" w:rsidR="00C50A95" w:rsidRPr="0050752F" w:rsidRDefault="00C50A95" w:rsidP="00416506">
            <w:pPr>
              <w:pStyle w:val="tabletext11"/>
              <w:tabs>
                <w:tab w:val="decimal" w:pos="200"/>
              </w:tabs>
              <w:jc w:val="center"/>
              <w:rPr>
                <w:ins w:id="6879" w:author="Author"/>
              </w:rPr>
            </w:pPr>
            <w:ins w:id="6880" w:author="Author">
              <w:r w:rsidRPr="0050752F">
                <w:t>0.007</w:t>
              </w:r>
            </w:ins>
          </w:p>
        </w:tc>
      </w:tr>
      <w:tr w:rsidR="00C50A95" w:rsidRPr="0050752F" w14:paraId="23BC45BA" w14:textId="77777777" w:rsidTr="00416506">
        <w:trPr>
          <w:cantSplit/>
          <w:trHeight w:val="196"/>
          <w:ins w:id="6881" w:author="Author"/>
        </w:trPr>
        <w:tc>
          <w:tcPr>
            <w:tcW w:w="189" w:type="dxa"/>
          </w:tcPr>
          <w:p w14:paraId="0281C543" w14:textId="77777777" w:rsidR="00C50A95" w:rsidRPr="0050752F" w:rsidRDefault="00C50A95" w:rsidP="00416506">
            <w:pPr>
              <w:pStyle w:val="tabletext11"/>
              <w:rPr>
                <w:ins w:id="6882" w:author="Author"/>
              </w:rPr>
            </w:pPr>
          </w:p>
        </w:tc>
        <w:tc>
          <w:tcPr>
            <w:tcW w:w="200" w:type="dxa"/>
            <w:tcBorders>
              <w:left w:val="single" w:sz="6" w:space="0" w:color="auto"/>
            </w:tcBorders>
          </w:tcPr>
          <w:p w14:paraId="477952C9" w14:textId="77777777" w:rsidR="00C50A95" w:rsidRPr="0050752F" w:rsidRDefault="00C50A95" w:rsidP="00416506">
            <w:pPr>
              <w:pStyle w:val="tabletext11"/>
              <w:jc w:val="right"/>
              <w:rPr>
                <w:ins w:id="6883" w:author="Author"/>
              </w:rPr>
            </w:pPr>
          </w:p>
        </w:tc>
        <w:tc>
          <w:tcPr>
            <w:tcW w:w="791" w:type="dxa"/>
            <w:tcBorders>
              <w:left w:val="nil"/>
            </w:tcBorders>
            <w:hideMark/>
          </w:tcPr>
          <w:p w14:paraId="1469D2C0" w14:textId="77777777" w:rsidR="00C50A95" w:rsidRPr="0050752F" w:rsidRDefault="00C50A95" w:rsidP="00416506">
            <w:pPr>
              <w:pStyle w:val="tabletext11"/>
              <w:jc w:val="right"/>
              <w:rPr>
                <w:ins w:id="6884" w:author="Author"/>
              </w:rPr>
            </w:pPr>
            <w:ins w:id="6885" w:author="Author">
              <w:r w:rsidRPr="0050752F">
                <w:t>200</w:t>
              </w:r>
            </w:ins>
          </w:p>
        </w:tc>
        <w:tc>
          <w:tcPr>
            <w:tcW w:w="125" w:type="dxa"/>
            <w:tcBorders>
              <w:right w:val="single" w:sz="6" w:space="0" w:color="auto"/>
            </w:tcBorders>
          </w:tcPr>
          <w:p w14:paraId="3AC6BF2E" w14:textId="77777777" w:rsidR="00C50A95" w:rsidRPr="0050752F" w:rsidRDefault="00C50A95" w:rsidP="00416506">
            <w:pPr>
              <w:pStyle w:val="tabletext11"/>
              <w:rPr>
                <w:ins w:id="6886" w:author="Author"/>
              </w:rPr>
            </w:pPr>
          </w:p>
        </w:tc>
        <w:tc>
          <w:tcPr>
            <w:tcW w:w="1052" w:type="dxa"/>
            <w:tcBorders>
              <w:left w:val="single" w:sz="6" w:space="0" w:color="auto"/>
              <w:right w:val="single" w:sz="6" w:space="0" w:color="auto"/>
            </w:tcBorders>
            <w:vAlign w:val="bottom"/>
            <w:hideMark/>
          </w:tcPr>
          <w:p w14:paraId="75A120B9" w14:textId="77777777" w:rsidR="00C50A95" w:rsidRPr="0050752F" w:rsidRDefault="00C50A95" w:rsidP="00416506">
            <w:pPr>
              <w:pStyle w:val="tabletext11"/>
              <w:jc w:val="center"/>
              <w:rPr>
                <w:ins w:id="6887" w:author="Author"/>
              </w:rPr>
            </w:pPr>
            <w:ins w:id="6888" w:author="Author">
              <w:r w:rsidRPr="0050752F">
                <w:t>N/A</w:t>
              </w:r>
            </w:ins>
          </w:p>
        </w:tc>
        <w:tc>
          <w:tcPr>
            <w:tcW w:w="947" w:type="dxa"/>
            <w:tcBorders>
              <w:left w:val="single" w:sz="6" w:space="0" w:color="auto"/>
              <w:right w:val="single" w:sz="6" w:space="0" w:color="auto"/>
            </w:tcBorders>
            <w:vAlign w:val="bottom"/>
            <w:hideMark/>
          </w:tcPr>
          <w:p w14:paraId="41715151" w14:textId="77777777" w:rsidR="00C50A95" w:rsidRPr="0050752F" w:rsidRDefault="00C50A95" w:rsidP="00416506">
            <w:pPr>
              <w:pStyle w:val="tabletext11"/>
              <w:jc w:val="center"/>
              <w:rPr>
                <w:ins w:id="6889" w:author="Author"/>
              </w:rPr>
            </w:pPr>
            <w:ins w:id="6890" w:author="Author">
              <w:r w:rsidRPr="0050752F">
                <w:t>N/A</w:t>
              </w:r>
            </w:ins>
          </w:p>
        </w:tc>
        <w:tc>
          <w:tcPr>
            <w:tcW w:w="1476" w:type="dxa"/>
            <w:tcBorders>
              <w:left w:val="single" w:sz="6" w:space="0" w:color="auto"/>
              <w:right w:val="single" w:sz="6" w:space="0" w:color="auto"/>
            </w:tcBorders>
            <w:vAlign w:val="bottom"/>
          </w:tcPr>
          <w:p w14:paraId="334970DC" w14:textId="77777777" w:rsidR="00C50A95" w:rsidRPr="0050752F" w:rsidRDefault="00C50A95" w:rsidP="00416506">
            <w:pPr>
              <w:pStyle w:val="tabletext11"/>
              <w:tabs>
                <w:tab w:val="decimal" w:pos="200"/>
              </w:tabs>
              <w:jc w:val="center"/>
              <w:rPr>
                <w:ins w:id="6891" w:author="Author"/>
              </w:rPr>
            </w:pPr>
            <w:ins w:id="6892" w:author="Author">
              <w:r w:rsidRPr="0050752F">
                <w:t>-0.132</w:t>
              </w:r>
            </w:ins>
          </w:p>
        </w:tc>
        <w:tc>
          <w:tcPr>
            <w:tcW w:w="1476" w:type="dxa"/>
            <w:tcBorders>
              <w:left w:val="single" w:sz="6" w:space="0" w:color="auto"/>
              <w:right w:val="single" w:sz="6" w:space="0" w:color="auto"/>
            </w:tcBorders>
            <w:vAlign w:val="bottom"/>
          </w:tcPr>
          <w:p w14:paraId="237B78FF" w14:textId="77777777" w:rsidR="00C50A95" w:rsidRPr="0050752F" w:rsidRDefault="00C50A95" w:rsidP="00416506">
            <w:pPr>
              <w:pStyle w:val="tabletext11"/>
              <w:tabs>
                <w:tab w:val="decimal" w:pos="200"/>
              </w:tabs>
              <w:jc w:val="center"/>
              <w:rPr>
                <w:ins w:id="6893" w:author="Author"/>
              </w:rPr>
            </w:pPr>
            <w:ins w:id="6894" w:author="Author">
              <w:r w:rsidRPr="0050752F">
                <w:t>-0.073</w:t>
              </w:r>
            </w:ins>
          </w:p>
        </w:tc>
        <w:tc>
          <w:tcPr>
            <w:tcW w:w="1476" w:type="dxa"/>
            <w:tcBorders>
              <w:left w:val="single" w:sz="6" w:space="0" w:color="auto"/>
              <w:right w:val="single" w:sz="6" w:space="0" w:color="auto"/>
            </w:tcBorders>
            <w:vAlign w:val="bottom"/>
          </w:tcPr>
          <w:p w14:paraId="52DD96A4" w14:textId="77777777" w:rsidR="00C50A95" w:rsidRPr="0050752F" w:rsidRDefault="00C50A95" w:rsidP="00416506">
            <w:pPr>
              <w:pStyle w:val="tabletext11"/>
              <w:tabs>
                <w:tab w:val="decimal" w:pos="200"/>
              </w:tabs>
              <w:jc w:val="center"/>
              <w:rPr>
                <w:ins w:id="6895" w:author="Author"/>
              </w:rPr>
            </w:pPr>
            <w:ins w:id="6896" w:author="Author">
              <w:r w:rsidRPr="0050752F">
                <w:t>-0.140</w:t>
              </w:r>
            </w:ins>
          </w:p>
        </w:tc>
        <w:tc>
          <w:tcPr>
            <w:tcW w:w="1476" w:type="dxa"/>
            <w:tcBorders>
              <w:left w:val="single" w:sz="6" w:space="0" w:color="auto"/>
              <w:right w:val="single" w:sz="6" w:space="0" w:color="auto"/>
            </w:tcBorders>
            <w:vAlign w:val="bottom"/>
          </w:tcPr>
          <w:p w14:paraId="19E900C6" w14:textId="77777777" w:rsidR="00C50A95" w:rsidRPr="0050752F" w:rsidRDefault="00C50A95" w:rsidP="00416506">
            <w:pPr>
              <w:pStyle w:val="tabletext11"/>
              <w:tabs>
                <w:tab w:val="decimal" w:pos="200"/>
              </w:tabs>
              <w:jc w:val="center"/>
              <w:rPr>
                <w:ins w:id="6897" w:author="Author"/>
              </w:rPr>
            </w:pPr>
            <w:ins w:id="6898" w:author="Author">
              <w:r w:rsidRPr="0050752F">
                <w:t>-0.098</w:t>
              </w:r>
            </w:ins>
          </w:p>
        </w:tc>
        <w:tc>
          <w:tcPr>
            <w:tcW w:w="1072" w:type="dxa"/>
            <w:tcBorders>
              <w:left w:val="single" w:sz="6" w:space="0" w:color="auto"/>
              <w:right w:val="single" w:sz="6" w:space="0" w:color="auto"/>
            </w:tcBorders>
            <w:vAlign w:val="bottom"/>
          </w:tcPr>
          <w:p w14:paraId="1ACF74B0" w14:textId="77777777" w:rsidR="00C50A95" w:rsidRPr="0050752F" w:rsidRDefault="00C50A95" w:rsidP="00416506">
            <w:pPr>
              <w:pStyle w:val="tabletext11"/>
              <w:tabs>
                <w:tab w:val="decimal" w:pos="200"/>
              </w:tabs>
              <w:jc w:val="center"/>
              <w:rPr>
                <w:ins w:id="6899" w:author="Author"/>
              </w:rPr>
            </w:pPr>
            <w:ins w:id="6900" w:author="Author">
              <w:r w:rsidRPr="0050752F">
                <w:t>0.015</w:t>
              </w:r>
            </w:ins>
          </w:p>
        </w:tc>
      </w:tr>
      <w:tr w:rsidR="00C50A95" w:rsidRPr="0050752F" w14:paraId="2B5DBB06" w14:textId="77777777" w:rsidTr="00416506">
        <w:trPr>
          <w:cantSplit/>
          <w:trHeight w:val="196"/>
          <w:ins w:id="6901" w:author="Author"/>
        </w:trPr>
        <w:tc>
          <w:tcPr>
            <w:tcW w:w="189" w:type="dxa"/>
          </w:tcPr>
          <w:p w14:paraId="08CBB67B" w14:textId="77777777" w:rsidR="00C50A95" w:rsidRPr="0050752F" w:rsidRDefault="00C50A95" w:rsidP="00416506">
            <w:pPr>
              <w:pStyle w:val="tabletext11"/>
              <w:rPr>
                <w:ins w:id="6902" w:author="Author"/>
              </w:rPr>
            </w:pPr>
          </w:p>
        </w:tc>
        <w:tc>
          <w:tcPr>
            <w:tcW w:w="200" w:type="dxa"/>
            <w:tcBorders>
              <w:left w:val="single" w:sz="6" w:space="0" w:color="auto"/>
            </w:tcBorders>
          </w:tcPr>
          <w:p w14:paraId="0A245238" w14:textId="77777777" w:rsidR="00C50A95" w:rsidRPr="0050752F" w:rsidRDefault="00C50A95" w:rsidP="00416506">
            <w:pPr>
              <w:pStyle w:val="tabletext11"/>
              <w:jc w:val="right"/>
              <w:rPr>
                <w:ins w:id="6903" w:author="Author"/>
              </w:rPr>
            </w:pPr>
          </w:p>
        </w:tc>
        <w:tc>
          <w:tcPr>
            <w:tcW w:w="791" w:type="dxa"/>
            <w:tcBorders>
              <w:left w:val="nil"/>
            </w:tcBorders>
            <w:hideMark/>
          </w:tcPr>
          <w:p w14:paraId="2E72F766" w14:textId="77777777" w:rsidR="00C50A95" w:rsidRPr="0050752F" w:rsidRDefault="00C50A95" w:rsidP="00416506">
            <w:pPr>
              <w:pStyle w:val="tabletext11"/>
              <w:jc w:val="right"/>
              <w:rPr>
                <w:ins w:id="6904" w:author="Author"/>
              </w:rPr>
            </w:pPr>
            <w:ins w:id="6905" w:author="Author">
              <w:r w:rsidRPr="0050752F">
                <w:t>250</w:t>
              </w:r>
            </w:ins>
          </w:p>
        </w:tc>
        <w:tc>
          <w:tcPr>
            <w:tcW w:w="125" w:type="dxa"/>
            <w:tcBorders>
              <w:right w:val="single" w:sz="6" w:space="0" w:color="auto"/>
            </w:tcBorders>
          </w:tcPr>
          <w:p w14:paraId="0B89E1B8" w14:textId="77777777" w:rsidR="00C50A95" w:rsidRPr="0050752F" w:rsidRDefault="00C50A95" w:rsidP="00416506">
            <w:pPr>
              <w:pStyle w:val="tabletext11"/>
              <w:rPr>
                <w:ins w:id="6906" w:author="Author"/>
              </w:rPr>
            </w:pPr>
          </w:p>
        </w:tc>
        <w:tc>
          <w:tcPr>
            <w:tcW w:w="1052" w:type="dxa"/>
            <w:tcBorders>
              <w:left w:val="single" w:sz="6" w:space="0" w:color="auto"/>
              <w:right w:val="single" w:sz="6" w:space="0" w:color="auto"/>
            </w:tcBorders>
            <w:vAlign w:val="bottom"/>
            <w:hideMark/>
          </w:tcPr>
          <w:p w14:paraId="43A50545" w14:textId="77777777" w:rsidR="00C50A95" w:rsidRPr="0050752F" w:rsidRDefault="00C50A95" w:rsidP="00416506">
            <w:pPr>
              <w:pStyle w:val="tabletext11"/>
              <w:tabs>
                <w:tab w:val="decimal" w:pos="200"/>
              </w:tabs>
              <w:jc w:val="center"/>
              <w:rPr>
                <w:ins w:id="6907" w:author="Author"/>
              </w:rPr>
            </w:pPr>
            <w:ins w:id="6908" w:author="Author">
              <w:r w:rsidRPr="0050752F">
                <w:t>-0.06</w:t>
              </w:r>
            </w:ins>
          </w:p>
        </w:tc>
        <w:tc>
          <w:tcPr>
            <w:tcW w:w="947" w:type="dxa"/>
            <w:tcBorders>
              <w:left w:val="single" w:sz="6" w:space="0" w:color="auto"/>
              <w:right w:val="single" w:sz="6" w:space="0" w:color="auto"/>
            </w:tcBorders>
            <w:vAlign w:val="bottom"/>
            <w:hideMark/>
          </w:tcPr>
          <w:p w14:paraId="2CC7EF1A" w14:textId="77777777" w:rsidR="00C50A95" w:rsidRPr="0050752F" w:rsidRDefault="00C50A95" w:rsidP="00416506">
            <w:pPr>
              <w:pStyle w:val="tabletext11"/>
              <w:tabs>
                <w:tab w:val="decimal" w:pos="200"/>
              </w:tabs>
              <w:jc w:val="center"/>
              <w:rPr>
                <w:ins w:id="6909" w:author="Author"/>
              </w:rPr>
            </w:pPr>
            <w:ins w:id="6910" w:author="Author">
              <w:r w:rsidRPr="0050752F">
                <w:t>-0.04</w:t>
              </w:r>
            </w:ins>
          </w:p>
        </w:tc>
        <w:tc>
          <w:tcPr>
            <w:tcW w:w="1476" w:type="dxa"/>
            <w:tcBorders>
              <w:left w:val="single" w:sz="6" w:space="0" w:color="auto"/>
              <w:right w:val="single" w:sz="6" w:space="0" w:color="auto"/>
            </w:tcBorders>
            <w:vAlign w:val="bottom"/>
          </w:tcPr>
          <w:p w14:paraId="0D2C736B" w14:textId="77777777" w:rsidR="00C50A95" w:rsidRPr="0050752F" w:rsidRDefault="00C50A95" w:rsidP="00416506">
            <w:pPr>
              <w:pStyle w:val="tabletext11"/>
              <w:tabs>
                <w:tab w:val="decimal" w:pos="200"/>
              </w:tabs>
              <w:jc w:val="center"/>
              <w:rPr>
                <w:ins w:id="6911" w:author="Author"/>
              </w:rPr>
            </w:pPr>
            <w:ins w:id="6912" w:author="Author">
              <w:r w:rsidRPr="0050752F">
                <w:t>-0.131</w:t>
              </w:r>
            </w:ins>
          </w:p>
        </w:tc>
        <w:tc>
          <w:tcPr>
            <w:tcW w:w="1476" w:type="dxa"/>
            <w:tcBorders>
              <w:left w:val="single" w:sz="6" w:space="0" w:color="auto"/>
              <w:right w:val="single" w:sz="6" w:space="0" w:color="auto"/>
            </w:tcBorders>
            <w:vAlign w:val="bottom"/>
          </w:tcPr>
          <w:p w14:paraId="7D548178" w14:textId="77777777" w:rsidR="00C50A95" w:rsidRPr="0050752F" w:rsidRDefault="00C50A95" w:rsidP="00416506">
            <w:pPr>
              <w:pStyle w:val="tabletext11"/>
              <w:tabs>
                <w:tab w:val="decimal" w:pos="200"/>
              </w:tabs>
              <w:jc w:val="center"/>
              <w:rPr>
                <w:ins w:id="6913" w:author="Author"/>
              </w:rPr>
            </w:pPr>
            <w:ins w:id="6914" w:author="Author">
              <w:r w:rsidRPr="0050752F">
                <w:t>-0.056</w:t>
              </w:r>
            </w:ins>
          </w:p>
        </w:tc>
        <w:tc>
          <w:tcPr>
            <w:tcW w:w="1476" w:type="dxa"/>
            <w:tcBorders>
              <w:left w:val="single" w:sz="6" w:space="0" w:color="auto"/>
              <w:right w:val="single" w:sz="6" w:space="0" w:color="auto"/>
            </w:tcBorders>
            <w:vAlign w:val="bottom"/>
          </w:tcPr>
          <w:p w14:paraId="2DF7E23D" w14:textId="77777777" w:rsidR="00C50A95" w:rsidRPr="0050752F" w:rsidRDefault="00C50A95" w:rsidP="00416506">
            <w:pPr>
              <w:pStyle w:val="tabletext11"/>
              <w:tabs>
                <w:tab w:val="decimal" w:pos="200"/>
              </w:tabs>
              <w:jc w:val="center"/>
              <w:rPr>
                <w:ins w:id="6915" w:author="Author"/>
              </w:rPr>
            </w:pPr>
            <w:ins w:id="6916" w:author="Author">
              <w:r w:rsidRPr="0050752F">
                <w:t>-0.139</w:t>
              </w:r>
            </w:ins>
          </w:p>
        </w:tc>
        <w:tc>
          <w:tcPr>
            <w:tcW w:w="1476" w:type="dxa"/>
            <w:tcBorders>
              <w:left w:val="single" w:sz="6" w:space="0" w:color="auto"/>
              <w:right w:val="single" w:sz="6" w:space="0" w:color="auto"/>
            </w:tcBorders>
            <w:vAlign w:val="bottom"/>
          </w:tcPr>
          <w:p w14:paraId="19AF0B90" w14:textId="77777777" w:rsidR="00C50A95" w:rsidRPr="0050752F" w:rsidRDefault="00C50A95" w:rsidP="00416506">
            <w:pPr>
              <w:pStyle w:val="tabletext11"/>
              <w:tabs>
                <w:tab w:val="decimal" w:pos="200"/>
              </w:tabs>
              <w:jc w:val="center"/>
              <w:rPr>
                <w:ins w:id="6917" w:author="Author"/>
              </w:rPr>
            </w:pPr>
            <w:ins w:id="6918" w:author="Author">
              <w:r w:rsidRPr="0050752F">
                <w:t>-0.089</w:t>
              </w:r>
            </w:ins>
          </w:p>
        </w:tc>
        <w:tc>
          <w:tcPr>
            <w:tcW w:w="1072" w:type="dxa"/>
            <w:tcBorders>
              <w:left w:val="single" w:sz="6" w:space="0" w:color="auto"/>
              <w:right w:val="single" w:sz="6" w:space="0" w:color="auto"/>
            </w:tcBorders>
            <w:vAlign w:val="bottom"/>
          </w:tcPr>
          <w:p w14:paraId="6B5B5F23" w14:textId="77777777" w:rsidR="00C50A95" w:rsidRPr="0050752F" w:rsidRDefault="00C50A95" w:rsidP="00416506">
            <w:pPr>
              <w:pStyle w:val="tabletext11"/>
              <w:tabs>
                <w:tab w:val="decimal" w:pos="200"/>
              </w:tabs>
              <w:jc w:val="center"/>
              <w:rPr>
                <w:ins w:id="6919" w:author="Author"/>
              </w:rPr>
            </w:pPr>
            <w:ins w:id="6920" w:author="Author">
              <w:r w:rsidRPr="0050752F">
                <w:t>0.018</w:t>
              </w:r>
            </w:ins>
          </w:p>
        </w:tc>
      </w:tr>
      <w:tr w:rsidR="00C50A95" w:rsidRPr="0050752F" w14:paraId="6085E2C3" w14:textId="77777777" w:rsidTr="00416506">
        <w:trPr>
          <w:cantSplit/>
          <w:trHeight w:val="196"/>
          <w:ins w:id="6921" w:author="Author"/>
        </w:trPr>
        <w:tc>
          <w:tcPr>
            <w:tcW w:w="189" w:type="dxa"/>
          </w:tcPr>
          <w:p w14:paraId="45DCB204" w14:textId="77777777" w:rsidR="00C50A95" w:rsidRPr="0050752F" w:rsidRDefault="00C50A95" w:rsidP="00416506">
            <w:pPr>
              <w:pStyle w:val="tabletext11"/>
              <w:rPr>
                <w:ins w:id="6922" w:author="Author"/>
              </w:rPr>
            </w:pPr>
          </w:p>
        </w:tc>
        <w:tc>
          <w:tcPr>
            <w:tcW w:w="200" w:type="dxa"/>
            <w:tcBorders>
              <w:left w:val="single" w:sz="6" w:space="0" w:color="auto"/>
            </w:tcBorders>
          </w:tcPr>
          <w:p w14:paraId="3EA61F51" w14:textId="77777777" w:rsidR="00C50A95" w:rsidRPr="0050752F" w:rsidRDefault="00C50A95" w:rsidP="00416506">
            <w:pPr>
              <w:pStyle w:val="tabletext11"/>
              <w:jc w:val="right"/>
              <w:rPr>
                <w:ins w:id="6923" w:author="Author"/>
              </w:rPr>
            </w:pPr>
          </w:p>
        </w:tc>
        <w:tc>
          <w:tcPr>
            <w:tcW w:w="791" w:type="dxa"/>
            <w:tcBorders>
              <w:left w:val="nil"/>
            </w:tcBorders>
            <w:hideMark/>
          </w:tcPr>
          <w:p w14:paraId="060C346E" w14:textId="77777777" w:rsidR="00C50A95" w:rsidRPr="0050752F" w:rsidRDefault="00C50A95" w:rsidP="00416506">
            <w:pPr>
              <w:pStyle w:val="tabletext11"/>
              <w:jc w:val="right"/>
              <w:rPr>
                <w:ins w:id="6924" w:author="Author"/>
              </w:rPr>
            </w:pPr>
            <w:ins w:id="6925" w:author="Author">
              <w:r w:rsidRPr="0050752F">
                <w:t>500</w:t>
              </w:r>
            </w:ins>
          </w:p>
        </w:tc>
        <w:tc>
          <w:tcPr>
            <w:tcW w:w="125" w:type="dxa"/>
            <w:tcBorders>
              <w:right w:val="single" w:sz="6" w:space="0" w:color="auto"/>
            </w:tcBorders>
          </w:tcPr>
          <w:p w14:paraId="1D4416D0" w14:textId="77777777" w:rsidR="00C50A95" w:rsidRPr="0050752F" w:rsidRDefault="00C50A95" w:rsidP="00416506">
            <w:pPr>
              <w:pStyle w:val="tabletext11"/>
              <w:rPr>
                <w:ins w:id="6926" w:author="Author"/>
              </w:rPr>
            </w:pPr>
          </w:p>
        </w:tc>
        <w:tc>
          <w:tcPr>
            <w:tcW w:w="1052" w:type="dxa"/>
            <w:tcBorders>
              <w:left w:val="single" w:sz="6" w:space="0" w:color="auto"/>
              <w:right w:val="single" w:sz="6" w:space="0" w:color="auto"/>
            </w:tcBorders>
            <w:vAlign w:val="bottom"/>
            <w:hideMark/>
          </w:tcPr>
          <w:p w14:paraId="582BDB8A" w14:textId="77777777" w:rsidR="00C50A95" w:rsidRPr="0050752F" w:rsidRDefault="00C50A95" w:rsidP="00416506">
            <w:pPr>
              <w:pStyle w:val="tabletext11"/>
              <w:tabs>
                <w:tab w:val="decimal" w:pos="200"/>
              </w:tabs>
              <w:jc w:val="center"/>
              <w:rPr>
                <w:ins w:id="6927" w:author="Author"/>
              </w:rPr>
            </w:pPr>
            <w:ins w:id="6928" w:author="Author">
              <w:r w:rsidRPr="0050752F">
                <w:t>0.00</w:t>
              </w:r>
            </w:ins>
          </w:p>
        </w:tc>
        <w:tc>
          <w:tcPr>
            <w:tcW w:w="947" w:type="dxa"/>
            <w:tcBorders>
              <w:left w:val="single" w:sz="6" w:space="0" w:color="auto"/>
              <w:right w:val="single" w:sz="6" w:space="0" w:color="auto"/>
            </w:tcBorders>
            <w:vAlign w:val="bottom"/>
            <w:hideMark/>
          </w:tcPr>
          <w:p w14:paraId="25921CE5" w14:textId="77777777" w:rsidR="00C50A95" w:rsidRPr="0050752F" w:rsidRDefault="00C50A95" w:rsidP="00416506">
            <w:pPr>
              <w:pStyle w:val="tabletext11"/>
              <w:tabs>
                <w:tab w:val="decimal" w:pos="200"/>
              </w:tabs>
              <w:jc w:val="center"/>
              <w:rPr>
                <w:ins w:id="6929" w:author="Author"/>
              </w:rPr>
            </w:pPr>
            <w:ins w:id="6930" w:author="Author">
              <w:r w:rsidRPr="0050752F">
                <w:t>0.00</w:t>
              </w:r>
            </w:ins>
          </w:p>
        </w:tc>
        <w:tc>
          <w:tcPr>
            <w:tcW w:w="1476" w:type="dxa"/>
            <w:tcBorders>
              <w:left w:val="single" w:sz="6" w:space="0" w:color="auto"/>
              <w:right w:val="single" w:sz="6" w:space="0" w:color="auto"/>
            </w:tcBorders>
            <w:vAlign w:val="bottom"/>
          </w:tcPr>
          <w:p w14:paraId="716B35E9" w14:textId="77777777" w:rsidR="00C50A95" w:rsidRPr="0050752F" w:rsidRDefault="00C50A95" w:rsidP="00416506">
            <w:pPr>
              <w:pStyle w:val="tabletext11"/>
              <w:tabs>
                <w:tab w:val="decimal" w:pos="200"/>
              </w:tabs>
              <w:jc w:val="center"/>
              <w:rPr>
                <w:ins w:id="6931" w:author="Author"/>
              </w:rPr>
            </w:pPr>
            <w:ins w:id="6932" w:author="Author">
              <w:r w:rsidRPr="0050752F">
                <w:t>-0.130</w:t>
              </w:r>
            </w:ins>
          </w:p>
        </w:tc>
        <w:tc>
          <w:tcPr>
            <w:tcW w:w="1476" w:type="dxa"/>
            <w:tcBorders>
              <w:left w:val="single" w:sz="6" w:space="0" w:color="auto"/>
              <w:right w:val="single" w:sz="6" w:space="0" w:color="auto"/>
            </w:tcBorders>
            <w:vAlign w:val="bottom"/>
          </w:tcPr>
          <w:p w14:paraId="390018BE" w14:textId="77777777" w:rsidR="00C50A95" w:rsidRPr="0050752F" w:rsidRDefault="00C50A95" w:rsidP="00416506">
            <w:pPr>
              <w:pStyle w:val="tabletext11"/>
              <w:tabs>
                <w:tab w:val="decimal" w:pos="200"/>
              </w:tabs>
              <w:jc w:val="center"/>
              <w:rPr>
                <w:ins w:id="6933" w:author="Author"/>
              </w:rPr>
            </w:pPr>
            <w:ins w:id="6934" w:author="Author">
              <w:r w:rsidRPr="0050752F">
                <w:t>0.004</w:t>
              </w:r>
            </w:ins>
          </w:p>
        </w:tc>
        <w:tc>
          <w:tcPr>
            <w:tcW w:w="1476" w:type="dxa"/>
            <w:tcBorders>
              <w:left w:val="single" w:sz="6" w:space="0" w:color="auto"/>
              <w:right w:val="single" w:sz="6" w:space="0" w:color="auto"/>
            </w:tcBorders>
            <w:vAlign w:val="bottom"/>
          </w:tcPr>
          <w:p w14:paraId="53C1F67B" w14:textId="77777777" w:rsidR="00C50A95" w:rsidRPr="0050752F" w:rsidRDefault="00C50A95" w:rsidP="00416506">
            <w:pPr>
              <w:pStyle w:val="tabletext11"/>
              <w:tabs>
                <w:tab w:val="decimal" w:pos="200"/>
              </w:tabs>
              <w:jc w:val="center"/>
              <w:rPr>
                <w:ins w:id="6935" w:author="Author"/>
              </w:rPr>
            </w:pPr>
            <w:ins w:id="6936" w:author="Author">
              <w:r w:rsidRPr="0050752F">
                <w:t>-0.138</w:t>
              </w:r>
            </w:ins>
          </w:p>
        </w:tc>
        <w:tc>
          <w:tcPr>
            <w:tcW w:w="1476" w:type="dxa"/>
            <w:tcBorders>
              <w:left w:val="single" w:sz="6" w:space="0" w:color="auto"/>
              <w:right w:val="single" w:sz="6" w:space="0" w:color="auto"/>
            </w:tcBorders>
            <w:vAlign w:val="bottom"/>
          </w:tcPr>
          <w:p w14:paraId="5319B522" w14:textId="77777777" w:rsidR="00C50A95" w:rsidRPr="0050752F" w:rsidRDefault="00C50A95" w:rsidP="00416506">
            <w:pPr>
              <w:pStyle w:val="tabletext11"/>
              <w:tabs>
                <w:tab w:val="decimal" w:pos="200"/>
              </w:tabs>
              <w:jc w:val="center"/>
              <w:rPr>
                <w:ins w:id="6937" w:author="Author"/>
              </w:rPr>
            </w:pPr>
            <w:ins w:id="6938" w:author="Author">
              <w:r w:rsidRPr="0050752F">
                <w:t>-0.057</w:t>
              </w:r>
            </w:ins>
          </w:p>
        </w:tc>
        <w:tc>
          <w:tcPr>
            <w:tcW w:w="1072" w:type="dxa"/>
            <w:tcBorders>
              <w:left w:val="single" w:sz="6" w:space="0" w:color="auto"/>
              <w:right w:val="single" w:sz="6" w:space="0" w:color="auto"/>
            </w:tcBorders>
            <w:vAlign w:val="bottom"/>
          </w:tcPr>
          <w:p w14:paraId="1C46BB23" w14:textId="77777777" w:rsidR="00C50A95" w:rsidRPr="0050752F" w:rsidRDefault="00C50A95" w:rsidP="00416506">
            <w:pPr>
              <w:pStyle w:val="tabletext11"/>
              <w:tabs>
                <w:tab w:val="decimal" w:pos="200"/>
              </w:tabs>
              <w:jc w:val="center"/>
              <w:rPr>
                <w:ins w:id="6939" w:author="Author"/>
              </w:rPr>
            </w:pPr>
            <w:ins w:id="6940" w:author="Author">
              <w:r w:rsidRPr="0050752F">
                <w:t>0.036</w:t>
              </w:r>
            </w:ins>
          </w:p>
        </w:tc>
      </w:tr>
      <w:tr w:rsidR="00C50A95" w:rsidRPr="0050752F" w14:paraId="3880924F" w14:textId="77777777" w:rsidTr="00416506">
        <w:trPr>
          <w:cantSplit/>
          <w:trHeight w:val="196"/>
          <w:ins w:id="6941" w:author="Author"/>
        </w:trPr>
        <w:tc>
          <w:tcPr>
            <w:tcW w:w="189" w:type="dxa"/>
          </w:tcPr>
          <w:p w14:paraId="0B5943C3" w14:textId="77777777" w:rsidR="00C50A95" w:rsidRPr="0050752F" w:rsidRDefault="00C50A95" w:rsidP="00416506">
            <w:pPr>
              <w:pStyle w:val="tabletext11"/>
              <w:rPr>
                <w:ins w:id="6942" w:author="Author"/>
              </w:rPr>
            </w:pPr>
          </w:p>
        </w:tc>
        <w:tc>
          <w:tcPr>
            <w:tcW w:w="200" w:type="dxa"/>
            <w:tcBorders>
              <w:left w:val="single" w:sz="6" w:space="0" w:color="auto"/>
            </w:tcBorders>
          </w:tcPr>
          <w:p w14:paraId="7A89390C" w14:textId="77777777" w:rsidR="00C50A95" w:rsidRPr="0050752F" w:rsidRDefault="00C50A95" w:rsidP="00416506">
            <w:pPr>
              <w:pStyle w:val="tabletext11"/>
              <w:jc w:val="right"/>
              <w:rPr>
                <w:ins w:id="6943" w:author="Author"/>
              </w:rPr>
            </w:pPr>
          </w:p>
        </w:tc>
        <w:tc>
          <w:tcPr>
            <w:tcW w:w="791" w:type="dxa"/>
            <w:tcBorders>
              <w:left w:val="nil"/>
            </w:tcBorders>
            <w:hideMark/>
          </w:tcPr>
          <w:p w14:paraId="7D5E7DD0" w14:textId="77777777" w:rsidR="00C50A95" w:rsidRPr="0050752F" w:rsidRDefault="00C50A95" w:rsidP="00416506">
            <w:pPr>
              <w:pStyle w:val="tabletext11"/>
              <w:jc w:val="right"/>
              <w:rPr>
                <w:ins w:id="6944" w:author="Author"/>
              </w:rPr>
            </w:pPr>
            <w:ins w:id="6945" w:author="Author">
              <w:r w:rsidRPr="0050752F">
                <w:t>1,000</w:t>
              </w:r>
            </w:ins>
          </w:p>
        </w:tc>
        <w:tc>
          <w:tcPr>
            <w:tcW w:w="125" w:type="dxa"/>
            <w:tcBorders>
              <w:right w:val="single" w:sz="6" w:space="0" w:color="auto"/>
            </w:tcBorders>
          </w:tcPr>
          <w:p w14:paraId="2D0D8987" w14:textId="77777777" w:rsidR="00C50A95" w:rsidRPr="0050752F" w:rsidRDefault="00C50A95" w:rsidP="00416506">
            <w:pPr>
              <w:pStyle w:val="tabletext11"/>
              <w:rPr>
                <w:ins w:id="6946" w:author="Author"/>
              </w:rPr>
            </w:pPr>
          </w:p>
        </w:tc>
        <w:tc>
          <w:tcPr>
            <w:tcW w:w="1052" w:type="dxa"/>
            <w:tcBorders>
              <w:left w:val="single" w:sz="6" w:space="0" w:color="auto"/>
              <w:right w:val="single" w:sz="6" w:space="0" w:color="auto"/>
            </w:tcBorders>
            <w:vAlign w:val="bottom"/>
            <w:hideMark/>
          </w:tcPr>
          <w:p w14:paraId="7B61C858" w14:textId="77777777" w:rsidR="00C50A95" w:rsidRPr="0050752F" w:rsidRDefault="00C50A95" w:rsidP="00416506">
            <w:pPr>
              <w:pStyle w:val="tabletext11"/>
              <w:tabs>
                <w:tab w:val="decimal" w:pos="200"/>
              </w:tabs>
              <w:jc w:val="center"/>
              <w:rPr>
                <w:ins w:id="6947" w:author="Author"/>
              </w:rPr>
            </w:pPr>
            <w:ins w:id="6948" w:author="Author">
              <w:r w:rsidRPr="0050752F">
                <w:t>0.10</w:t>
              </w:r>
            </w:ins>
          </w:p>
        </w:tc>
        <w:tc>
          <w:tcPr>
            <w:tcW w:w="947" w:type="dxa"/>
            <w:tcBorders>
              <w:left w:val="single" w:sz="6" w:space="0" w:color="auto"/>
              <w:right w:val="single" w:sz="6" w:space="0" w:color="auto"/>
            </w:tcBorders>
            <w:vAlign w:val="bottom"/>
            <w:hideMark/>
          </w:tcPr>
          <w:p w14:paraId="714FE308" w14:textId="77777777" w:rsidR="00C50A95" w:rsidRPr="0050752F" w:rsidRDefault="00C50A95" w:rsidP="00416506">
            <w:pPr>
              <w:pStyle w:val="tabletext11"/>
              <w:tabs>
                <w:tab w:val="decimal" w:pos="200"/>
              </w:tabs>
              <w:jc w:val="center"/>
              <w:rPr>
                <w:ins w:id="6949" w:author="Author"/>
              </w:rPr>
            </w:pPr>
            <w:ins w:id="6950" w:author="Author">
              <w:r w:rsidRPr="0050752F">
                <w:t>0.09</w:t>
              </w:r>
            </w:ins>
          </w:p>
        </w:tc>
        <w:tc>
          <w:tcPr>
            <w:tcW w:w="1476" w:type="dxa"/>
            <w:tcBorders>
              <w:left w:val="single" w:sz="6" w:space="0" w:color="auto"/>
              <w:right w:val="single" w:sz="6" w:space="0" w:color="auto"/>
            </w:tcBorders>
            <w:vAlign w:val="bottom"/>
          </w:tcPr>
          <w:p w14:paraId="20C5AEE8" w14:textId="77777777" w:rsidR="00C50A95" w:rsidRPr="0050752F" w:rsidRDefault="00C50A95" w:rsidP="00416506">
            <w:pPr>
              <w:pStyle w:val="tabletext11"/>
              <w:tabs>
                <w:tab w:val="decimal" w:pos="200"/>
              </w:tabs>
              <w:jc w:val="center"/>
              <w:rPr>
                <w:ins w:id="6951" w:author="Author"/>
              </w:rPr>
            </w:pPr>
            <w:ins w:id="6952" w:author="Author">
              <w:r w:rsidRPr="0050752F">
                <w:t>-0.129</w:t>
              </w:r>
            </w:ins>
          </w:p>
        </w:tc>
        <w:tc>
          <w:tcPr>
            <w:tcW w:w="1476" w:type="dxa"/>
            <w:tcBorders>
              <w:left w:val="single" w:sz="6" w:space="0" w:color="auto"/>
              <w:right w:val="single" w:sz="6" w:space="0" w:color="auto"/>
            </w:tcBorders>
            <w:vAlign w:val="bottom"/>
          </w:tcPr>
          <w:p w14:paraId="5AD3BDA4" w14:textId="77777777" w:rsidR="00C50A95" w:rsidRPr="0050752F" w:rsidRDefault="00C50A95" w:rsidP="00416506">
            <w:pPr>
              <w:pStyle w:val="tabletext11"/>
              <w:tabs>
                <w:tab w:val="decimal" w:pos="200"/>
              </w:tabs>
              <w:jc w:val="center"/>
              <w:rPr>
                <w:ins w:id="6953" w:author="Author"/>
              </w:rPr>
            </w:pPr>
            <w:ins w:id="6954" w:author="Author">
              <w:r w:rsidRPr="0050752F">
                <w:t>0.086</w:t>
              </w:r>
            </w:ins>
          </w:p>
        </w:tc>
        <w:tc>
          <w:tcPr>
            <w:tcW w:w="1476" w:type="dxa"/>
            <w:tcBorders>
              <w:left w:val="single" w:sz="6" w:space="0" w:color="auto"/>
              <w:right w:val="single" w:sz="6" w:space="0" w:color="auto"/>
            </w:tcBorders>
            <w:vAlign w:val="bottom"/>
          </w:tcPr>
          <w:p w14:paraId="081F21BC" w14:textId="77777777" w:rsidR="00C50A95" w:rsidRPr="0050752F" w:rsidRDefault="00C50A95" w:rsidP="00416506">
            <w:pPr>
              <w:pStyle w:val="tabletext11"/>
              <w:tabs>
                <w:tab w:val="decimal" w:pos="200"/>
              </w:tabs>
              <w:jc w:val="center"/>
              <w:rPr>
                <w:ins w:id="6955" w:author="Author"/>
              </w:rPr>
            </w:pPr>
            <w:ins w:id="6956" w:author="Author">
              <w:r w:rsidRPr="0050752F">
                <w:t>-0.137</w:t>
              </w:r>
            </w:ins>
          </w:p>
        </w:tc>
        <w:tc>
          <w:tcPr>
            <w:tcW w:w="1476" w:type="dxa"/>
            <w:tcBorders>
              <w:left w:val="single" w:sz="6" w:space="0" w:color="auto"/>
              <w:right w:val="single" w:sz="6" w:space="0" w:color="auto"/>
            </w:tcBorders>
            <w:vAlign w:val="bottom"/>
          </w:tcPr>
          <w:p w14:paraId="2D5DE504" w14:textId="77777777" w:rsidR="00C50A95" w:rsidRPr="0050752F" w:rsidRDefault="00C50A95" w:rsidP="00416506">
            <w:pPr>
              <w:pStyle w:val="tabletext11"/>
              <w:tabs>
                <w:tab w:val="decimal" w:pos="200"/>
              </w:tabs>
              <w:jc w:val="center"/>
              <w:rPr>
                <w:ins w:id="6957" w:author="Author"/>
              </w:rPr>
            </w:pPr>
            <w:ins w:id="6958" w:author="Author">
              <w:r w:rsidRPr="0050752F">
                <w:t>0.001</w:t>
              </w:r>
            </w:ins>
          </w:p>
        </w:tc>
        <w:tc>
          <w:tcPr>
            <w:tcW w:w="1072" w:type="dxa"/>
            <w:tcBorders>
              <w:left w:val="single" w:sz="6" w:space="0" w:color="auto"/>
              <w:right w:val="single" w:sz="6" w:space="0" w:color="auto"/>
            </w:tcBorders>
            <w:vAlign w:val="bottom"/>
          </w:tcPr>
          <w:p w14:paraId="06279B61" w14:textId="77777777" w:rsidR="00C50A95" w:rsidRPr="0050752F" w:rsidRDefault="00C50A95" w:rsidP="00416506">
            <w:pPr>
              <w:pStyle w:val="tabletext11"/>
              <w:tabs>
                <w:tab w:val="decimal" w:pos="200"/>
              </w:tabs>
              <w:jc w:val="center"/>
              <w:rPr>
                <w:ins w:id="6959" w:author="Author"/>
              </w:rPr>
            </w:pPr>
            <w:ins w:id="6960" w:author="Author">
              <w:r w:rsidRPr="0050752F">
                <w:t>0.079</w:t>
              </w:r>
            </w:ins>
          </w:p>
        </w:tc>
      </w:tr>
      <w:tr w:rsidR="00C50A95" w:rsidRPr="0050752F" w14:paraId="2FF5DD0C" w14:textId="77777777" w:rsidTr="00416506">
        <w:trPr>
          <w:cantSplit/>
          <w:trHeight w:val="196"/>
          <w:ins w:id="6961" w:author="Author"/>
        </w:trPr>
        <w:tc>
          <w:tcPr>
            <w:tcW w:w="189" w:type="dxa"/>
          </w:tcPr>
          <w:p w14:paraId="3779B1C6" w14:textId="77777777" w:rsidR="00C50A95" w:rsidRPr="0050752F" w:rsidRDefault="00C50A95" w:rsidP="00416506">
            <w:pPr>
              <w:pStyle w:val="tabletext11"/>
              <w:rPr>
                <w:ins w:id="6962" w:author="Author"/>
              </w:rPr>
            </w:pPr>
          </w:p>
        </w:tc>
        <w:tc>
          <w:tcPr>
            <w:tcW w:w="200" w:type="dxa"/>
            <w:tcBorders>
              <w:left w:val="single" w:sz="6" w:space="0" w:color="auto"/>
            </w:tcBorders>
          </w:tcPr>
          <w:p w14:paraId="52A5C0EF" w14:textId="77777777" w:rsidR="00C50A95" w:rsidRPr="0050752F" w:rsidRDefault="00C50A95" w:rsidP="00416506">
            <w:pPr>
              <w:pStyle w:val="tabletext11"/>
              <w:jc w:val="right"/>
              <w:rPr>
                <w:ins w:id="6963" w:author="Author"/>
              </w:rPr>
            </w:pPr>
          </w:p>
        </w:tc>
        <w:tc>
          <w:tcPr>
            <w:tcW w:w="791" w:type="dxa"/>
            <w:tcBorders>
              <w:left w:val="nil"/>
            </w:tcBorders>
            <w:hideMark/>
          </w:tcPr>
          <w:p w14:paraId="3BE78005" w14:textId="77777777" w:rsidR="00C50A95" w:rsidRPr="0050752F" w:rsidRDefault="00C50A95" w:rsidP="00416506">
            <w:pPr>
              <w:pStyle w:val="tabletext11"/>
              <w:jc w:val="right"/>
              <w:rPr>
                <w:ins w:id="6964" w:author="Author"/>
              </w:rPr>
            </w:pPr>
            <w:ins w:id="6965" w:author="Author">
              <w:r w:rsidRPr="0050752F">
                <w:t>2,000</w:t>
              </w:r>
            </w:ins>
          </w:p>
        </w:tc>
        <w:tc>
          <w:tcPr>
            <w:tcW w:w="125" w:type="dxa"/>
            <w:tcBorders>
              <w:right w:val="single" w:sz="6" w:space="0" w:color="auto"/>
            </w:tcBorders>
          </w:tcPr>
          <w:p w14:paraId="3B270893" w14:textId="77777777" w:rsidR="00C50A95" w:rsidRPr="0050752F" w:rsidRDefault="00C50A95" w:rsidP="00416506">
            <w:pPr>
              <w:pStyle w:val="tabletext11"/>
              <w:rPr>
                <w:ins w:id="6966" w:author="Author"/>
              </w:rPr>
            </w:pPr>
          </w:p>
        </w:tc>
        <w:tc>
          <w:tcPr>
            <w:tcW w:w="1052" w:type="dxa"/>
            <w:tcBorders>
              <w:left w:val="single" w:sz="6" w:space="0" w:color="auto"/>
              <w:right w:val="single" w:sz="6" w:space="0" w:color="auto"/>
            </w:tcBorders>
            <w:vAlign w:val="bottom"/>
            <w:hideMark/>
          </w:tcPr>
          <w:p w14:paraId="6380B130" w14:textId="77777777" w:rsidR="00C50A95" w:rsidRPr="0050752F" w:rsidRDefault="00C50A95" w:rsidP="00416506">
            <w:pPr>
              <w:pStyle w:val="tabletext11"/>
              <w:tabs>
                <w:tab w:val="decimal" w:pos="200"/>
              </w:tabs>
              <w:jc w:val="center"/>
              <w:rPr>
                <w:ins w:id="6967" w:author="Author"/>
              </w:rPr>
            </w:pPr>
            <w:ins w:id="6968" w:author="Author">
              <w:r w:rsidRPr="0050752F">
                <w:t>0.26</w:t>
              </w:r>
            </w:ins>
          </w:p>
        </w:tc>
        <w:tc>
          <w:tcPr>
            <w:tcW w:w="947" w:type="dxa"/>
            <w:tcBorders>
              <w:left w:val="single" w:sz="6" w:space="0" w:color="auto"/>
              <w:right w:val="single" w:sz="6" w:space="0" w:color="auto"/>
            </w:tcBorders>
            <w:vAlign w:val="bottom"/>
            <w:hideMark/>
          </w:tcPr>
          <w:p w14:paraId="5B1A6AB5" w14:textId="77777777" w:rsidR="00C50A95" w:rsidRPr="0050752F" w:rsidRDefault="00C50A95" w:rsidP="00416506">
            <w:pPr>
              <w:pStyle w:val="tabletext11"/>
              <w:tabs>
                <w:tab w:val="decimal" w:pos="200"/>
              </w:tabs>
              <w:jc w:val="center"/>
              <w:rPr>
                <w:ins w:id="6969" w:author="Author"/>
              </w:rPr>
            </w:pPr>
            <w:ins w:id="6970" w:author="Author">
              <w:r w:rsidRPr="0050752F">
                <w:t>0.24</w:t>
              </w:r>
            </w:ins>
          </w:p>
        </w:tc>
        <w:tc>
          <w:tcPr>
            <w:tcW w:w="1476" w:type="dxa"/>
            <w:tcBorders>
              <w:left w:val="single" w:sz="6" w:space="0" w:color="auto"/>
              <w:right w:val="single" w:sz="6" w:space="0" w:color="auto"/>
            </w:tcBorders>
            <w:vAlign w:val="bottom"/>
          </w:tcPr>
          <w:p w14:paraId="1F7C8DA7" w14:textId="77777777" w:rsidR="00C50A95" w:rsidRPr="0050752F" w:rsidRDefault="00C50A95" w:rsidP="00416506">
            <w:pPr>
              <w:pStyle w:val="tabletext11"/>
              <w:tabs>
                <w:tab w:val="decimal" w:pos="200"/>
              </w:tabs>
              <w:jc w:val="center"/>
              <w:rPr>
                <w:ins w:id="6971" w:author="Author"/>
              </w:rPr>
            </w:pPr>
            <w:ins w:id="6972" w:author="Author">
              <w:r w:rsidRPr="0050752F">
                <w:t>-0.128</w:t>
              </w:r>
            </w:ins>
          </w:p>
        </w:tc>
        <w:tc>
          <w:tcPr>
            <w:tcW w:w="1476" w:type="dxa"/>
            <w:tcBorders>
              <w:left w:val="single" w:sz="6" w:space="0" w:color="auto"/>
              <w:right w:val="single" w:sz="6" w:space="0" w:color="auto"/>
            </w:tcBorders>
            <w:vAlign w:val="bottom"/>
          </w:tcPr>
          <w:p w14:paraId="085308BA" w14:textId="77777777" w:rsidR="00C50A95" w:rsidRPr="0050752F" w:rsidRDefault="00C50A95" w:rsidP="00416506">
            <w:pPr>
              <w:pStyle w:val="tabletext11"/>
              <w:tabs>
                <w:tab w:val="decimal" w:pos="200"/>
              </w:tabs>
              <w:jc w:val="center"/>
              <w:rPr>
                <w:ins w:id="6973" w:author="Author"/>
              </w:rPr>
            </w:pPr>
            <w:ins w:id="6974" w:author="Author">
              <w:r w:rsidRPr="0050752F">
                <w:t>0.218</w:t>
              </w:r>
            </w:ins>
          </w:p>
        </w:tc>
        <w:tc>
          <w:tcPr>
            <w:tcW w:w="1476" w:type="dxa"/>
            <w:tcBorders>
              <w:left w:val="single" w:sz="6" w:space="0" w:color="auto"/>
              <w:right w:val="single" w:sz="6" w:space="0" w:color="auto"/>
            </w:tcBorders>
            <w:vAlign w:val="bottom"/>
          </w:tcPr>
          <w:p w14:paraId="74827EDD" w14:textId="77777777" w:rsidR="00C50A95" w:rsidRPr="0050752F" w:rsidRDefault="00C50A95" w:rsidP="00416506">
            <w:pPr>
              <w:pStyle w:val="tabletext11"/>
              <w:tabs>
                <w:tab w:val="decimal" w:pos="200"/>
              </w:tabs>
              <w:jc w:val="center"/>
              <w:rPr>
                <w:ins w:id="6975" w:author="Author"/>
              </w:rPr>
            </w:pPr>
            <w:ins w:id="6976" w:author="Author">
              <w:r w:rsidRPr="0050752F">
                <w:t>-0.136</w:t>
              </w:r>
            </w:ins>
          </w:p>
        </w:tc>
        <w:tc>
          <w:tcPr>
            <w:tcW w:w="1476" w:type="dxa"/>
            <w:tcBorders>
              <w:left w:val="single" w:sz="6" w:space="0" w:color="auto"/>
              <w:right w:val="single" w:sz="6" w:space="0" w:color="auto"/>
            </w:tcBorders>
            <w:vAlign w:val="bottom"/>
          </w:tcPr>
          <w:p w14:paraId="4D49E66F" w14:textId="77777777" w:rsidR="00C50A95" w:rsidRPr="0050752F" w:rsidRDefault="00C50A95" w:rsidP="00416506">
            <w:pPr>
              <w:pStyle w:val="tabletext11"/>
              <w:tabs>
                <w:tab w:val="decimal" w:pos="200"/>
              </w:tabs>
              <w:jc w:val="center"/>
              <w:rPr>
                <w:ins w:id="6977" w:author="Author"/>
              </w:rPr>
            </w:pPr>
            <w:ins w:id="6978" w:author="Author">
              <w:r w:rsidRPr="0050752F">
                <w:t>0.113</w:t>
              </w:r>
            </w:ins>
          </w:p>
        </w:tc>
        <w:tc>
          <w:tcPr>
            <w:tcW w:w="1072" w:type="dxa"/>
            <w:tcBorders>
              <w:left w:val="single" w:sz="6" w:space="0" w:color="auto"/>
              <w:right w:val="single" w:sz="6" w:space="0" w:color="auto"/>
            </w:tcBorders>
            <w:vAlign w:val="bottom"/>
          </w:tcPr>
          <w:p w14:paraId="271A1DCC" w14:textId="77777777" w:rsidR="00C50A95" w:rsidRPr="0050752F" w:rsidRDefault="00C50A95" w:rsidP="00416506">
            <w:pPr>
              <w:pStyle w:val="tabletext11"/>
              <w:tabs>
                <w:tab w:val="decimal" w:pos="200"/>
              </w:tabs>
              <w:jc w:val="center"/>
              <w:rPr>
                <w:ins w:id="6979" w:author="Author"/>
              </w:rPr>
            </w:pPr>
            <w:ins w:id="6980" w:author="Author">
              <w:r w:rsidRPr="0050752F">
                <w:t>0.171</w:t>
              </w:r>
            </w:ins>
          </w:p>
        </w:tc>
      </w:tr>
      <w:tr w:rsidR="00C50A95" w:rsidRPr="0050752F" w14:paraId="0C249558" w14:textId="77777777" w:rsidTr="00416506">
        <w:trPr>
          <w:cantSplit/>
          <w:trHeight w:val="196"/>
          <w:ins w:id="6981" w:author="Author"/>
        </w:trPr>
        <w:tc>
          <w:tcPr>
            <w:tcW w:w="189" w:type="dxa"/>
          </w:tcPr>
          <w:p w14:paraId="062DE935" w14:textId="77777777" w:rsidR="00C50A95" w:rsidRPr="0050752F" w:rsidRDefault="00C50A95" w:rsidP="00416506">
            <w:pPr>
              <w:pStyle w:val="tabletext11"/>
              <w:rPr>
                <w:ins w:id="6982" w:author="Author"/>
              </w:rPr>
            </w:pPr>
          </w:p>
        </w:tc>
        <w:tc>
          <w:tcPr>
            <w:tcW w:w="200" w:type="dxa"/>
            <w:tcBorders>
              <w:left w:val="single" w:sz="6" w:space="0" w:color="auto"/>
            </w:tcBorders>
          </w:tcPr>
          <w:p w14:paraId="2A58538C" w14:textId="77777777" w:rsidR="00C50A95" w:rsidRPr="0050752F" w:rsidRDefault="00C50A95" w:rsidP="00416506">
            <w:pPr>
              <w:pStyle w:val="tabletext11"/>
              <w:jc w:val="right"/>
              <w:rPr>
                <w:ins w:id="6983" w:author="Author"/>
              </w:rPr>
            </w:pPr>
          </w:p>
        </w:tc>
        <w:tc>
          <w:tcPr>
            <w:tcW w:w="791" w:type="dxa"/>
            <w:tcBorders>
              <w:left w:val="nil"/>
            </w:tcBorders>
            <w:hideMark/>
          </w:tcPr>
          <w:p w14:paraId="1989EBAB" w14:textId="77777777" w:rsidR="00C50A95" w:rsidRPr="0050752F" w:rsidRDefault="00C50A95" w:rsidP="00416506">
            <w:pPr>
              <w:pStyle w:val="tabletext11"/>
              <w:jc w:val="right"/>
              <w:rPr>
                <w:ins w:id="6984" w:author="Author"/>
              </w:rPr>
            </w:pPr>
            <w:ins w:id="6985" w:author="Author">
              <w:r w:rsidRPr="0050752F">
                <w:t>3,000</w:t>
              </w:r>
            </w:ins>
          </w:p>
        </w:tc>
        <w:tc>
          <w:tcPr>
            <w:tcW w:w="125" w:type="dxa"/>
            <w:tcBorders>
              <w:right w:val="single" w:sz="6" w:space="0" w:color="auto"/>
            </w:tcBorders>
          </w:tcPr>
          <w:p w14:paraId="5B22AF60" w14:textId="77777777" w:rsidR="00C50A95" w:rsidRPr="0050752F" w:rsidRDefault="00C50A95" w:rsidP="00416506">
            <w:pPr>
              <w:pStyle w:val="tabletext11"/>
              <w:rPr>
                <w:ins w:id="6986" w:author="Author"/>
              </w:rPr>
            </w:pPr>
          </w:p>
        </w:tc>
        <w:tc>
          <w:tcPr>
            <w:tcW w:w="1052" w:type="dxa"/>
            <w:tcBorders>
              <w:left w:val="single" w:sz="6" w:space="0" w:color="auto"/>
              <w:right w:val="single" w:sz="6" w:space="0" w:color="auto"/>
            </w:tcBorders>
            <w:vAlign w:val="bottom"/>
            <w:hideMark/>
          </w:tcPr>
          <w:p w14:paraId="5CAECED0" w14:textId="77777777" w:rsidR="00C50A95" w:rsidRPr="0050752F" w:rsidRDefault="00C50A95" w:rsidP="00416506">
            <w:pPr>
              <w:pStyle w:val="tabletext11"/>
              <w:tabs>
                <w:tab w:val="decimal" w:pos="200"/>
              </w:tabs>
              <w:jc w:val="center"/>
              <w:rPr>
                <w:ins w:id="6987" w:author="Author"/>
              </w:rPr>
            </w:pPr>
            <w:ins w:id="6988" w:author="Author">
              <w:r w:rsidRPr="0050752F">
                <w:t>0.36</w:t>
              </w:r>
            </w:ins>
          </w:p>
        </w:tc>
        <w:tc>
          <w:tcPr>
            <w:tcW w:w="947" w:type="dxa"/>
            <w:tcBorders>
              <w:left w:val="single" w:sz="6" w:space="0" w:color="auto"/>
              <w:right w:val="single" w:sz="6" w:space="0" w:color="auto"/>
            </w:tcBorders>
            <w:vAlign w:val="bottom"/>
            <w:hideMark/>
          </w:tcPr>
          <w:p w14:paraId="3940F2B4" w14:textId="77777777" w:rsidR="00C50A95" w:rsidRPr="0050752F" w:rsidRDefault="00C50A95" w:rsidP="00416506">
            <w:pPr>
              <w:pStyle w:val="tabletext11"/>
              <w:tabs>
                <w:tab w:val="decimal" w:pos="200"/>
              </w:tabs>
              <w:jc w:val="center"/>
              <w:rPr>
                <w:ins w:id="6989" w:author="Author"/>
              </w:rPr>
            </w:pPr>
            <w:ins w:id="6990" w:author="Author">
              <w:r w:rsidRPr="0050752F">
                <w:t>0.31</w:t>
              </w:r>
            </w:ins>
          </w:p>
        </w:tc>
        <w:tc>
          <w:tcPr>
            <w:tcW w:w="1476" w:type="dxa"/>
            <w:tcBorders>
              <w:left w:val="single" w:sz="6" w:space="0" w:color="auto"/>
              <w:right w:val="single" w:sz="6" w:space="0" w:color="auto"/>
            </w:tcBorders>
            <w:vAlign w:val="bottom"/>
          </w:tcPr>
          <w:p w14:paraId="0BABC7DF" w14:textId="77777777" w:rsidR="00C50A95" w:rsidRPr="0050752F" w:rsidRDefault="00C50A95" w:rsidP="00416506">
            <w:pPr>
              <w:pStyle w:val="tabletext11"/>
              <w:tabs>
                <w:tab w:val="decimal" w:pos="200"/>
              </w:tabs>
              <w:jc w:val="center"/>
              <w:rPr>
                <w:ins w:id="6991" w:author="Author"/>
              </w:rPr>
            </w:pPr>
            <w:ins w:id="6992" w:author="Author">
              <w:r w:rsidRPr="0050752F">
                <w:t>-0.127</w:t>
              </w:r>
            </w:ins>
          </w:p>
        </w:tc>
        <w:tc>
          <w:tcPr>
            <w:tcW w:w="1476" w:type="dxa"/>
            <w:tcBorders>
              <w:left w:val="single" w:sz="6" w:space="0" w:color="auto"/>
              <w:right w:val="single" w:sz="6" w:space="0" w:color="auto"/>
            </w:tcBorders>
            <w:vAlign w:val="bottom"/>
          </w:tcPr>
          <w:p w14:paraId="581F7FBD" w14:textId="77777777" w:rsidR="00C50A95" w:rsidRPr="0050752F" w:rsidRDefault="00C50A95" w:rsidP="00416506">
            <w:pPr>
              <w:pStyle w:val="tabletext11"/>
              <w:tabs>
                <w:tab w:val="decimal" w:pos="200"/>
              </w:tabs>
              <w:jc w:val="center"/>
              <w:rPr>
                <w:ins w:id="6993" w:author="Author"/>
              </w:rPr>
            </w:pPr>
            <w:ins w:id="6994" w:author="Author">
              <w:r w:rsidRPr="0050752F">
                <w:t>0.335</w:t>
              </w:r>
            </w:ins>
          </w:p>
        </w:tc>
        <w:tc>
          <w:tcPr>
            <w:tcW w:w="1476" w:type="dxa"/>
            <w:tcBorders>
              <w:left w:val="single" w:sz="6" w:space="0" w:color="auto"/>
              <w:right w:val="single" w:sz="6" w:space="0" w:color="auto"/>
            </w:tcBorders>
            <w:vAlign w:val="bottom"/>
          </w:tcPr>
          <w:p w14:paraId="4B746BAC" w14:textId="77777777" w:rsidR="00C50A95" w:rsidRPr="0050752F" w:rsidRDefault="00C50A95" w:rsidP="00416506">
            <w:pPr>
              <w:pStyle w:val="tabletext11"/>
              <w:tabs>
                <w:tab w:val="decimal" w:pos="200"/>
              </w:tabs>
              <w:jc w:val="center"/>
              <w:rPr>
                <w:ins w:id="6995" w:author="Author"/>
              </w:rPr>
            </w:pPr>
            <w:ins w:id="6996" w:author="Author">
              <w:r w:rsidRPr="0050752F">
                <w:t>-0.135</w:t>
              </w:r>
            </w:ins>
          </w:p>
        </w:tc>
        <w:tc>
          <w:tcPr>
            <w:tcW w:w="1476" w:type="dxa"/>
            <w:tcBorders>
              <w:left w:val="single" w:sz="6" w:space="0" w:color="auto"/>
              <w:right w:val="single" w:sz="6" w:space="0" w:color="auto"/>
            </w:tcBorders>
            <w:vAlign w:val="bottom"/>
          </w:tcPr>
          <w:p w14:paraId="4C53828B" w14:textId="77777777" w:rsidR="00C50A95" w:rsidRPr="0050752F" w:rsidRDefault="00C50A95" w:rsidP="00416506">
            <w:pPr>
              <w:pStyle w:val="tabletext11"/>
              <w:tabs>
                <w:tab w:val="decimal" w:pos="200"/>
              </w:tabs>
              <w:jc w:val="center"/>
              <w:rPr>
                <w:ins w:id="6997" w:author="Author"/>
              </w:rPr>
            </w:pPr>
            <w:ins w:id="6998" w:author="Author">
              <w:r w:rsidRPr="0050752F">
                <w:t>0.223</w:t>
              </w:r>
            </w:ins>
          </w:p>
        </w:tc>
        <w:tc>
          <w:tcPr>
            <w:tcW w:w="1072" w:type="dxa"/>
            <w:tcBorders>
              <w:left w:val="single" w:sz="6" w:space="0" w:color="auto"/>
              <w:right w:val="single" w:sz="6" w:space="0" w:color="auto"/>
            </w:tcBorders>
            <w:vAlign w:val="bottom"/>
          </w:tcPr>
          <w:p w14:paraId="3AC3FF44" w14:textId="77777777" w:rsidR="00C50A95" w:rsidRPr="0050752F" w:rsidRDefault="00C50A95" w:rsidP="00416506">
            <w:pPr>
              <w:pStyle w:val="tabletext11"/>
              <w:tabs>
                <w:tab w:val="decimal" w:pos="200"/>
              </w:tabs>
              <w:jc w:val="center"/>
              <w:rPr>
                <w:ins w:id="6999" w:author="Author"/>
              </w:rPr>
            </w:pPr>
            <w:ins w:id="7000" w:author="Author">
              <w:r w:rsidRPr="0050752F">
                <w:t>0.261</w:t>
              </w:r>
            </w:ins>
          </w:p>
        </w:tc>
      </w:tr>
      <w:tr w:rsidR="00C50A95" w:rsidRPr="0050752F" w14:paraId="1BC1C5BF" w14:textId="77777777" w:rsidTr="00416506">
        <w:trPr>
          <w:cantSplit/>
          <w:trHeight w:val="196"/>
          <w:ins w:id="7001" w:author="Author"/>
        </w:trPr>
        <w:tc>
          <w:tcPr>
            <w:tcW w:w="189" w:type="dxa"/>
          </w:tcPr>
          <w:p w14:paraId="728208F0" w14:textId="77777777" w:rsidR="00C50A95" w:rsidRPr="0050752F" w:rsidRDefault="00C50A95" w:rsidP="00416506">
            <w:pPr>
              <w:pStyle w:val="tabletext11"/>
              <w:rPr>
                <w:ins w:id="7002" w:author="Author"/>
              </w:rPr>
            </w:pPr>
          </w:p>
        </w:tc>
        <w:tc>
          <w:tcPr>
            <w:tcW w:w="200" w:type="dxa"/>
            <w:tcBorders>
              <w:left w:val="single" w:sz="6" w:space="0" w:color="auto"/>
            </w:tcBorders>
          </w:tcPr>
          <w:p w14:paraId="019DD355" w14:textId="77777777" w:rsidR="00C50A95" w:rsidRPr="0050752F" w:rsidRDefault="00C50A95" w:rsidP="00416506">
            <w:pPr>
              <w:pStyle w:val="tabletext11"/>
              <w:jc w:val="right"/>
              <w:rPr>
                <w:ins w:id="7003" w:author="Author"/>
              </w:rPr>
            </w:pPr>
          </w:p>
        </w:tc>
        <w:tc>
          <w:tcPr>
            <w:tcW w:w="791" w:type="dxa"/>
            <w:tcBorders>
              <w:left w:val="nil"/>
            </w:tcBorders>
            <w:hideMark/>
          </w:tcPr>
          <w:p w14:paraId="1EC105F9" w14:textId="77777777" w:rsidR="00C50A95" w:rsidRPr="0050752F" w:rsidRDefault="00C50A95" w:rsidP="00416506">
            <w:pPr>
              <w:pStyle w:val="tabletext11"/>
              <w:jc w:val="right"/>
              <w:rPr>
                <w:ins w:id="7004" w:author="Author"/>
              </w:rPr>
            </w:pPr>
            <w:ins w:id="7005" w:author="Author">
              <w:r w:rsidRPr="0050752F">
                <w:t>5,000</w:t>
              </w:r>
            </w:ins>
          </w:p>
        </w:tc>
        <w:tc>
          <w:tcPr>
            <w:tcW w:w="125" w:type="dxa"/>
            <w:tcBorders>
              <w:right w:val="single" w:sz="6" w:space="0" w:color="auto"/>
            </w:tcBorders>
          </w:tcPr>
          <w:p w14:paraId="6E0EEDBC" w14:textId="77777777" w:rsidR="00C50A95" w:rsidRPr="0050752F" w:rsidRDefault="00C50A95" w:rsidP="00416506">
            <w:pPr>
              <w:pStyle w:val="tabletext11"/>
              <w:rPr>
                <w:ins w:id="7006" w:author="Author"/>
              </w:rPr>
            </w:pPr>
          </w:p>
        </w:tc>
        <w:tc>
          <w:tcPr>
            <w:tcW w:w="1052" w:type="dxa"/>
            <w:tcBorders>
              <w:left w:val="single" w:sz="6" w:space="0" w:color="auto"/>
              <w:right w:val="single" w:sz="6" w:space="0" w:color="auto"/>
            </w:tcBorders>
            <w:vAlign w:val="bottom"/>
            <w:hideMark/>
          </w:tcPr>
          <w:p w14:paraId="4DC32731" w14:textId="77777777" w:rsidR="00C50A95" w:rsidRPr="0050752F" w:rsidRDefault="00C50A95" w:rsidP="00416506">
            <w:pPr>
              <w:pStyle w:val="tabletext11"/>
              <w:tabs>
                <w:tab w:val="decimal" w:pos="200"/>
              </w:tabs>
              <w:jc w:val="center"/>
              <w:rPr>
                <w:ins w:id="7007" w:author="Author"/>
              </w:rPr>
            </w:pPr>
            <w:ins w:id="7008" w:author="Author">
              <w:r w:rsidRPr="0050752F">
                <w:t>0.46</w:t>
              </w:r>
            </w:ins>
          </w:p>
        </w:tc>
        <w:tc>
          <w:tcPr>
            <w:tcW w:w="947" w:type="dxa"/>
            <w:tcBorders>
              <w:left w:val="single" w:sz="6" w:space="0" w:color="auto"/>
              <w:right w:val="single" w:sz="6" w:space="0" w:color="auto"/>
            </w:tcBorders>
            <w:vAlign w:val="bottom"/>
            <w:hideMark/>
          </w:tcPr>
          <w:p w14:paraId="52C35599" w14:textId="77777777" w:rsidR="00C50A95" w:rsidRPr="0050752F" w:rsidRDefault="00C50A95" w:rsidP="00416506">
            <w:pPr>
              <w:pStyle w:val="tabletext11"/>
              <w:tabs>
                <w:tab w:val="decimal" w:pos="200"/>
              </w:tabs>
              <w:jc w:val="center"/>
              <w:rPr>
                <w:ins w:id="7009" w:author="Author"/>
              </w:rPr>
            </w:pPr>
            <w:ins w:id="7010" w:author="Author">
              <w:r w:rsidRPr="0050752F">
                <w:t>0.41</w:t>
              </w:r>
            </w:ins>
          </w:p>
        </w:tc>
        <w:tc>
          <w:tcPr>
            <w:tcW w:w="1476" w:type="dxa"/>
            <w:tcBorders>
              <w:left w:val="single" w:sz="6" w:space="0" w:color="auto"/>
              <w:right w:val="single" w:sz="6" w:space="0" w:color="auto"/>
            </w:tcBorders>
            <w:vAlign w:val="bottom"/>
          </w:tcPr>
          <w:p w14:paraId="2AB79D69" w14:textId="77777777" w:rsidR="00C50A95" w:rsidRPr="0050752F" w:rsidRDefault="00C50A95" w:rsidP="00416506">
            <w:pPr>
              <w:pStyle w:val="tabletext11"/>
              <w:tabs>
                <w:tab w:val="decimal" w:pos="200"/>
              </w:tabs>
              <w:jc w:val="center"/>
              <w:rPr>
                <w:ins w:id="7011" w:author="Author"/>
              </w:rPr>
            </w:pPr>
            <w:ins w:id="7012" w:author="Author">
              <w:r w:rsidRPr="0050752F">
                <w:t>-0.109</w:t>
              </w:r>
            </w:ins>
          </w:p>
        </w:tc>
        <w:tc>
          <w:tcPr>
            <w:tcW w:w="1476" w:type="dxa"/>
            <w:tcBorders>
              <w:left w:val="single" w:sz="6" w:space="0" w:color="auto"/>
              <w:right w:val="single" w:sz="6" w:space="0" w:color="auto"/>
            </w:tcBorders>
            <w:vAlign w:val="bottom"/>
          </w:tcPr>
          <w:p w14:paraId="611E7BEA" w14:textId="77777777" w:rsidR="00C50A95" w:rsidRPr="0050752F" w:rsidRDefault="00C50A95" w:rsidP="00416506">
            <w:pPr>
              <w:pStyle w:val="tabletext11"/>
              <w:tabs>
                <w:tab w:val="decimal" w:pos="200"/>
              </w:tabs>
              <w:jc w:val="center"/>
              <w:rPr>
                <w:ins w:id="7013" w:author="Author"/>
              </w:rPr>
            </w:pPr>
            <w:ins w:id="7014" w:author="Author">
              <w:r w:rsidRPr="0050752F">
                <w:t>0.497</w:t>
              </w:r>
            </w:ins>
          </w:p>
        </w:tc>
        <w:tc>
          <w:tcPr>
            <w:tcW w:w="1476" w:type="dxa"/>
            <w:tcBorders>
              <w:left w:val="single" w:sz="6" w:space="0" w:color="auto"/>
              <w:right w:val="single" w:sz="6" w:space="0" w:color="auto"/>
            </w:tcBorders>
            <w:vAlign w:val="bottom"/>
          </w:tcPr>
          <w:p w14:paraId="6984B7BE" w14:textId="77777777" w:rsidR="00C50A95" w:rsidRPr="0050752F" w:rsidRDefault="00C50A95" w:rsidP="00416506">
            <w:pPr>
              <w:pStyle w:val="tabletext11"/>
              <w:tabs>
                <w:tab w:val="decimal" w:pos="200"/>
              </w:tabs>
              <w:jc w:val="center"/>
              <w:rPr>
                <w:ins w:id="7015" w:author="Author"/>
              </w:rPr>
            </w:pPr>
            <w:ins w:id="7016" w:author="Author">
              <w:r w:rsidRPr="0050752F">
                <w:t>-0.134</w:t>
              </w:r>
            </w:ins>
          </w:p>
        </w:tc>
        <w:tc>
          <w:tcPr>
            <w:tcW w:w="1476" w:type="dxa"/>
            <w:tcBorders>
              <w:left w:val="single" w:sz="6" w:space="0" w:color="auto"/>
              <w:right w:val="single" w:sz="6" w:space="0" w:color="auto"/>
            </w:tcBorders>
            <w:vAlign w:val="bottom"/>
          </w:tcPr>
          <w:p w14:paraId="2389D7E8" w14:textId="77777777" w:rsidR="00C50A95" w:rsidRPr="0050752F" w:rsidRDefault="00C50A95" w:rsidP="00416506">
            <w:pPr>
              <w:pStyle w:val="tabletext11"/>
              <w:tabs>
                <w:tab w:val="decimal" w:pos="200"/>
              </w:tabs>
              <w:jc w:val="center"/>
              <w:rPr>
                <w:ins w:id="7017" w:author="Author"/>
              </w:rPr>
            </w:pPr>
            <w:ins w:id="7018" w:author="Author">
              <w:r w:rsidRPr="0050752F">
                <w:t>0.385</w:t>
              </w:r>
            </w:ins>
          </w:p>
        </w:tc>
        <w:tc>
          <w:tcPr>
            <w:tcW w:w="1072" w:type="dxa"/>
            <w:tcBorders>
              <w:left w:val="single" w:sz="6" w:space="0" w:color="auto"/>
              <w:right w:val="single" w:sz="6" w:space="0" w:color="auto"/>
            </w:tcBorders>
            <w:vAlign w:val="bottom"/>
          </w:tcPr>
          <w:p w14:paraId="7A2C97A0" w14:textId="77777777" w:rsidR="00C50A95" w:rsidRPr="0050752F" w:rsidRDefault="00C50A95" w:rsidP="00416506">
            <w:pPr>
              <w:pStyle w:val="tabletext11"/>
              <w:tabs>
                <w:tab w:val="decimal" w:pos="200"/>
              </w:tabs>
              <w:jc w:val="center"/>
              <w:rPr>
                <w:ins w:id="7019" w:author="Author"/>
              </w:rPr>
            </w:pPr>
            <w:ins w:id="7020" w:author="Author">
              <w:r w:rsidRPr="0050752F">
                <w:t>0.392</w:t>
              </w:r>
            </w:ins>
          </w:p>
        </w:tc>
      </w:tr>
      <w:tr w:rsidR="00C50A95" w:rsidRPr="0050752F" w14:paraId="70D31D4F" w14:textId="77777777" w:rsidTr="00416506">
        <w:trPr>
          <w:cantSplit/>
          <w:trHeight w:val="196"/>
          <w:ins w:id="7021" w:author="Author"/>
        </w:trPr>
        <w:tc>
          <w:tcPr>
            <w:tcW w:w="189" w:type="dxa"/>
          </w:tcPr>
          <w:p w14:paraId="73CBE429" w14:textId="77777777" w:rsidR="00C50A95" w:rsidRPr="0050752F" w:rsidRDefault="00C50A95" w:rsidP="00416506">
            <w:pPr>
              <w:pStyle w:val="tabletext11"/>
              <w:rPr>
                <w:ins w:id="7022" w:author="Author"/>
              </w:rPr>
            </w:pPr>
          </w:p>
        </w:tc>
        <w:tc>
          <w:tcPr>
            <w:tcW w:w="200" w:type="dxa"/>
            <w:tcBorders>
              <w:left w:val="single" w:sz="6" w:space="0" w:color="auto"/>
            </w:tcBorders>
          </w:tcPr>
          <w:p w14:paraId="6FFCE670" w14:textId="77777777" w:rsidR="00C50A95" w:rsidRPr="0050752F" w:rsidRDefault="00C50A95" w:rsidP="00416506">
            <w:pPr>
              <w:pStyle w:val="tabletext11"/>
              <w:jc w:val="right"/>
              <w:rPr>
                <w:ins w:id="7023" w:author="Author"/>
              </w:rPr>
            </w:pPr>
          </w:p>
        </w:tc>
        <w:tc>
          <w:tcPr>
            <w:tcW w:w="791" w:type="dxa"/>
            <w:tcBorders>
              <w:left w:val="nil"/>
            </w:tcBorders>
          </w:tcPr>
          <w:p w14:paraId="5421461B" w14:textId="77777777" w:rsidR="00C50A95" w:rsidRPr="0050752F" w:rsidRDefault="00C50A95" w:rsidP="00416506">
            <w:pPr>
              <w:pStyle w:val="tabletext11"/>
              <w:jc w:val="right"/>
              <w:rPr>
                <w:ins w:id="7024" w:author="Author"/>
              </w:rPr>
            </w:pPr>
            <w:ins w:id="7025" w:author="Author">
              <w:r w:rsidRPr="0050752F">
                <w:t>10,000</w:t>
              </w:r>
            </w:ins>
          </w:p>
        </w:tc>
        <w:tc>
          <w:tcPr>
            <w:tcW w:w="125" w:type="dxa"/>
            <w:tcBorders>
              <w:right w:val="single" w:sz="6" w:space="0" w:color="auto"/>
            </w:tcBorders>
          </w:tcPr>
          <w:p w14:paraId="1B8B578C" w14:textId="77777777" w:rsidR="00C50A95" w:rsidRPr="0050752F" w:rsidRDefault="00C50A95" w:rsidP="00416506">
            <w:pPr>
              <w:pStyle w:val="tabletext11"/>
              <w:rPr>
                <w:ins w:id="7026" w:author="Author"/>
              </w:rPr>
            </w:pPr>
          </w:p>
        </w:tc>
        <w:tc>
          <w:tcPr>
            <w:tcW w:w="1052" w:type="dxa"/>
            <w:tcBorders>
              <w:left w:val="single" w:sz="6" w:space="0" w:color="auto"/>
              <w:right w:val="single" w:sz="6" w:space="0" w:color="auto"/>
            </w:tcBorders>
            <w:vAlign w:val="bottom"/>
          </w:tcPr>
          <w:p w14:paraId="4BAA5240" w14:textId="77777777" w:rsidR="00C50A95" w:rsidRPr="0050752F" w:rsidRDefault="00C50A95" w:rsidP="00416506">
            <w:pPr>
              <w:pStyle w:val="tabletext11"/>
              <w:jc w:val="center"/>
              <w:rPr>
                <w:ins w:id="7027" w:author="Author"/>
              </w:rPr>
            </w:pPr>
            <w:ins w:id="7028" w:author="Author">
              <w:r w:rsidRPr="0050752F">
                <w:t>N/A</w:t>
              </w:r>
            </w:ins>
          </w:p>
        </w:tc>
        <w:tc>
          <w:tcPr>
            <w:tcW w:w="947" w:type="dxa"/>
            <w:tcBorders>
              <w:left w:val="single" w:sz="6" w:space="0" w:color="auto"/>
              <w:right w:val="single" w:sz="6" w:space="0" w:color="auto"/>
            </w:tcBorders>
            <w:vAlign w:val="bottom"/>
          </w:tcPr>
          <w:p w14:paraId="60224A86" w14:textId="77777777" w:rsidR="00C50A95" w:rsidRPr="0050752F" w:rsidRDefault="00C50A95" w:rsidP="00416506">
            <w:pPr>
              <w:pStyle w:val="tabletext11"/>
              <w:jc w:val="center"/>
              <w:rPr>
                <w:ins w:id="7029" w:author="Author"/>
              </w:rPr>
            </w:pPr>
            <w:ins w:id="7030" w:author="Author">
              <w:r w:rsidRPr="0050752F">
                <w:t>N/A</w:t>
              </w:r>
            </w:ins>
          </w:p>
        </w:tc>
        <w:tc>
          <w:tcPr>
            <w:tcW w:w="1476" w:type="dxa"/>
            <w:tcBorders>
              <w:left w:val="single" w:sz="6" w:space="0" w:color="auto"/>
              <w:right w:val="single" w:sz="6" w:space="0" w:color="auto"/>
            </w:tcBorders>
            <w:vAlign w:val="bottom"/>
          </w:tcPr>
          <w:p w14:paraId="1E91D863" w14:textId="77777777" w:rsidR="00C50A95" w:rsidRPr="0050752F" w:rsidRDefault="00C50A95" w:rsidP="00416506">
            <w:pPr>
              <w:pStyle w:val="tabletext11"/>
              <w:tabs>
                <w:tab w:val="decimal" w:pos="200"/>
              </w:tabs>
              <w:jc w:val="center"/>
              <w:rPr>
                <w:ins w:id="7031" w:author="Author"/>
              </w:rPr>
            </w:pPr>
            <w:ins w:id="7032" w:author="Author">
              <w:r w:rsidRPr="0050752F">
                <w:rPr>
                  <w:rFonts w:cs="Arial"/>
                  <w:color w:val="000000"/>
                  <w:szCs w:val="18"/>
                </w:rPr>
                <w:t>-0.063</w:t>
              </w:r>
            </w:ins>
          </w:p>
        </w:tc>
        <w:tc>
          <w:tcPr>
            <w:tcW w:w="1476" w:type="dxa"/>
            <w:tcBorders>
              <w:left w:val="single" w:sz="6" w:space="0" w:color="auto"/>
              <w:right w:val="single" w:sz="6" w:space="0" w:color="auto"/>
            </w:tcBorders>
            <w:vAlign w:val="bottom"/>
          </w:tcPr>
          <w:p w14:paraId="5C272268" w14:textId="77777777" w:rsidR="00C50A95" w:rsidRPr="0050752F" w:rsidRDefault="00C50A95" w:rsidP="00416506">
            <w:pPr>
              <w:pStyle w:val="tabletext11"/>
              <w:tabs>
                <w:tab w:val="decimal" w:pos="200"/>
              </w:tabs>
              <w:jc w:val="center"/>
              <w:rPr>
                <w:ins w:id="7033" w:author="Author"/>
              </w:rPr>
            </w:pPr>
            <w:ins w:id="7034" w:author="Author">
              <w:r w:rsidRPr="0050752F">
                <w:t>0.715</w:t>
              </w:r>
            </w:ins>
          </w:p>
        </w:tc>
        <w:tc>
          <w:tcPr>
            <w:tcW w:w="1476" w:type="dxa"/>
            <w:tcBorders>
              <w:left w:val="single" w:sz="6" w:space="0" w:color="auto"/>
              <w:right w:val="single" w:sz="6" w:space="0" w:color="auto"/>
            </w:tcBorders>
            <w:vAlign w:val="bottom"/>
          </w:tcPr>
          <w:p w14:paraId="645FE4D1" w14:textId="77777777" w:rsidR="00C50A95" w:rsidRPr="0050752F" w:rsidRDefault="00C50A95" w:rsidP="00416506">
            <w:pPr>
              <w:pStyle w:val="tabletext11"/>
              <w:tabs>
                <w:tab w:val="decimal" w:pos="200"/>
              </w:tabs>
              <w:jc w:val="center"/>
              <w:rPr>
                <w:ins w:id="7035" w:author="Author"/>
              </w:rPr>
            </w:pPr>
            <w:ins w:id="7036" w:author="Author">
              <w:r w:rsidRPr="0050752F">
                <w:rPr>
                  <w:rFonts w:cs="Arial"/>
                  <w:color w:val="000000"/>
                  <w:szCs w:val="18"/>
                </w:rPr>
                <w:t>-0.133</w:t>
              </w:r>
            </w:ins>
          </w:p>
        </w:tc>
        <w:tc>
          <w:tcPr>
            <w:tcW w:w="1476" w:type="dxa"/>
            <w:tcBorders>
              <w:left w:val="single" w:sz="6" w:space="0" w:color="auto"/>
              <w:right w:val="single" w:sz="6" w:space="0" w:color="auto"/>
            </w:tcBorders>
            <w:vAlign w:val="bottom"/>
          </w:tcPr>
          <w:p w14:paraId="4DDA1B7D" w14:textId="77777777" w:rsidR="00C50A95" w:rsidRPr="0050752F" w:rsidRDefault="00C50A95" w:rsidP="00416506">
            <w:pPr>
              <w:pStyle w:val="tabletext11"/>
              <w:tabs>
                <w:tab w:val="decimal" w:pos="200"/>
              </w:tabs>
              <w:jc w:val="center"/>
              <w:rPr>
                <w:ins w:id="7037" w:author="Author"/>
              </w:rPr>
            </w:pPr>
            <w:ins w:id="7038" w:author="Author">
              <w:r w:rsidRPr="0050752F">
                <w:t>0.609</w:t>
              </w:r>
            </w:ins>
          </w:p>
        </w:tc>
        <w:tc>
          <w:tcPr>
            <w:tcW w:w="1072" w:type="dxa"/>
            <w:tcBorders>
              <w:left w:val="single" w:sz="6" w:space="0" w:color="auto"/>
              <w:right w:val="single" w:sz="6" w:space="0" w:color="auto"/>
            </w:tcBorders>
            <w:vAlign w:val="bottom"/>
          </w:tcPr>
          <w:p w14:paraId="435D6406" w14:textId="77777777" w:rsidR="00C50A95" w:rsidRPr="0050752F" w:rsidRDefault="00C50A95" w:rsidP="00416506">
            <w:pPr>
              <w:pStyle w:val="tabletext11"/>
              <w:tabs>
                <w:tab w:val="decimal" w:pos="200"/>
              </w:tabs>
              <w:jc w:val="center"/>
              <w:rPr>
                <w:ins w:id="7039" w:author="Author"/>
              </w:rPr>
            </w:pPr>
            <w:ins w:id="7040" w:author="Author">
              <w:r w:rsidRPr="0050752F">
                <w:rPr>
                  <w:rFonts w:cs="Arial"/>
                  <w:color w:val="000000"/>
                  <w:szCs w:val="18"/>
                </w:rPr>
                <w:t>0.589</w:t>
              </w:r>
            </w:ins>
          </w:p>
        </w:tc>
      </w:tr>
      <w:tr w:rsidR="00C50A95" w:rsidRPr="0050752F" w14:paraId="6EB4008E" w14:textId="77777777" w:rsidTr="00416506">
        <w:trPr>
          <w:cantSplit/>
          <w:trHeight w:val="196"/>
          <w:ins w:id="7041" w:author="Author"/>
        </w:trPr>
        <w:tc>
          <w:tcPr>
            <w:tcW w:w="189" w:type="dxa"/>
          </w:tcPr>
          <w:p w14:paraId="6E184573" w14:textId="77777777" w:rsidR="00C50A95" w:rsidRPr="0050752F" w:rsidRDefault="00C50A95" w:rsidP="00416506">
            <w:pPr>
              <w:pStyle w:val="tabletext11"/>
              <w:rPr>
                <w:ins w:id="7042" w:author="Author"/>
              </w:rPr>
            </w:pPr>
          </w:p>
        </w:tc>
        <w:tc>
          <w:tcPr>
            <w:tcW w:w="200" w:type="dxa"/>
            <w:tcBorders>
              <w:left w:val="single" w:sz="6" w:space="0" w:color="auto"/>
            </w:tcBorders>
          </w:tcPr>
          <w:p w14:paraId="342D4065" w14:textId="77777777" w:rsidR="00C50A95" w:rsidRPr="0050752F" w:rsidRDefault="00C50A95" w:rsidP="00416506">
            <w:pPr>
              <w:pStyle w:val="tabletext11"/>
              <w:jc w:val="right"/>
              <w:rPr>
                <w:ins w:id="7043" w:author="Author"/>
              </w:rPr>
            </w:pPr>
          </w:p>
        </w:tc>
        <w:tc>
          <w:tcPr>
            <w:tcW w:w="791" w:type="dxa"/>
            <w:tcBorders>
              <w:left w:val="nil"/>
            </w:tcBorders>
          </w:tcPr>
          <w:p w14:paraId="470C20A8" w14:textId="77777777" w:rsidR="00C50A95" w:rsidRPr="0050752F" w:rsidRDefault="00C50A95" w:rsidP="00416506">
            <w:pPr>
              <w:pStyle w:val="tabletext11"/>
              <w:jc w:val="right"/>
              <w:rPr>
                <w:ins w:id="7044" w:author="Author"/>
              </w:rPr>
            </w:pPr>
            <w:ins w:id="7045" w:author="Author">
              <w:r w:rsidRPr="0050752F">
                <w:t>15,000</w:t>
              </w:r>
            </w:ins>
          </w:p>
        </w:tc>
        <w:tc>
          <w:tcPr>
            <w:tcW w:w="125" w:type="dxa"/>
            <w:tcBorders>
              <w:right w:val="single" w:sz="6" w:space="0" w:color="auto"/>
            </w:tcBorders>
          </w:tcPr>
          <w:p w14:paraId="374DAF30" w14:textId="77777777" w:rsidR="00C50A95" w:rsidRPr="0050752F" w:rsidRDefault="00C50A95" w:rsidP="00416506">
            <w:pPr>
              <w:pStyle w:val="tabletext11"/>
              <w:rPr>
                <w:ins w:id="7046" w:author="Author"/>
              </w:rPr>
            </w:pPr>
          </w:p>
        </w:tc>
        <w:tc>
          <w:tcPr>
            <w:tcW w:w="1052" w:type="dxa"/>
            <w:tcBorders>
              <w:left w:val="single" w:sz="6" w:space="0" w:color="auto"/>
              <w:right w:val="single" w:sz="6" w:space="0" w:color="auto"/>
            </w:tcBorders>
            <w:vAlign w:val="bottom"/>
          </w:tcPr>
          <w:p w14:paraId="3A469C54" w14:textId="77777777" w:rsidR="00C50A95" w:rsidRPr="0050752F" w:rsidRDefault="00C50A95" w:rsidP="00416506">
            <w:pPr>
              <w:pStyle w:val="tabletext11"/>
              <w:jc w:val="center"/>
              <w:rPr>
                <w:ins w:id="7047" w:author="Author"/>
              </w:rPr>
            </w:pPr>
            <w:ins w:id="7048" w:author="Author">
              <w:r w:rsidRPr="0050752F">
                <w:t>N/A</w:t>
              </w:r>
            </w:ins>
          </w:p>
        </w:tc>
        <w:tc>
          <w:tcPr>
            <w:tcW w:w="947" w:type="dxa"/>
            <w:tcBorders>
              <w:left w:val="single" w:sz="6" w:space="0" w:color="auto"/>
              <w:right w:val="single" w:sz="6" w:space="0" w:color="auto"/>
            </w:tcBorders>
            <w:vAlign w:val="bottom"/>
          </w:tcPr>
          <w:p w14:paraId="41E81ED4" w14:textId="77777777" w:rsidR="00C50A95" w:rsidRPr="0050752F" w:rsidRDefault="00C50A95" w:rsidP="00416506">
            <w:pPr>
              <w:pStyle w:val="tabletext11"/>
              <w:jc w:val="center"/>
              <w:rPr>
                <w:ins w:id="7049" w:author="Author"/>
              </w:rPr>
            </w:pPr>
            <w:ins w:id="7050" w:author="Author">
              <w:r w:rsidRPr="0050752F">
                <w:t>N/A</w:t>
              </w:r>
            </w:ins>
          </w:p>
        </w:tc>
        <w:tc>
          <w:tcPr>
            <w:tcW w:w="1476" w:type="dxa"/>
            <w:tcBorders>
              <w:left w:val="single" w:sz="6" w:space="0" w:color="auto"/>
              <w:right w:val="single" w:sz="6" w:space="0" w:color="auto"/>
            </w:tcBorders>
            <w:vAlign w:val="bottom"/>
          </w:tcPr>
          <w:p w14:paraId="00F37C78" w14:textId="77777777" w:rsidR="00C50A95" w:rsidRPr="0050752F" w:rsidRDefault="00C50A95" w:rsidP="00416506">
            <w:pPr>
              <w:pStyle w:val="tabletext11"/>
              <w:tabs>
                <w:tab w:val="decimal" w:pos="200"/>
              </w:tabs>
              <w:jc w:val="center"/>
              <w:rPr>
                <w:ins w:id="7051" w:author="Author"/>
              </w:rPr>
            </w:pPr>
            <w:ins w:id="7052" w:author="Author">
              <w:r w:rsidRPr="0050752F">
                <w:rPr>
                  <w:rFonts w:cs="Arial"/>
                  <w:color w:val="000000"/>
                  <w:szCs w:val="18"/>
                </w:rPr>
                <w:t>-0.035</w:t>
              </w:r>
            </w:ins>
          </w:p>
        </w:tc>
        <w:tc>
          <w:tcPr>
            <w:tcW w:w="1476" w:type="dxa"/>
            <w:tcBorders>
              <w:left w:val="single" w:sz="6" w:space="0" w:color="auto"/>
              <w:right w:val="single" w:sz="6" w:space="0" w:color="auto"/>
            </w:tcBorders>
            <w:vAlign w:val="bottom"/>
          </w:tcPr>
          <w:p w14:paraId="17FAA5B8" w14:textId="77777777" w:rsidR="00C50A95" w:rsidRPr="0050752F" w:rsidRDefault="00C50A95" w:rsidP="00416506">
            <w:pPr>
              <w:pStyle w:val="tabletext11"/>
              <w:tabs>
                <w:tab w:val="decimal" w:pos="200"/>
              </w:tabs>
              <w:jc w:val="center"/>
              <w:rPr>
                <w:ins w:id="7053" w:author="Author"/>
              </w:rPr>
            </w:pPr>
            <w:ins w:id="7054" w:author="Author">
              <w:r w:rsidRPr="0050752F">
                <w:t>0.824</w:t>
              </w:r>
            </w:ins>
          </w:p>
        </w:tc>
        <w:tc>
          <w:tcPr>
            <w:tcW w:w="1476" w:type="dxa"/>
            <w:tcBorders>
              <w:left w:val="single" w:sz="6" w:space="0" w:color="auto"/>
              <w:right w:val="single" w:sz="6" w:space="0" w:color="auto"/>
            </w:tcBorders>
            <w:vAlign w:val="bottom"/>
          </w:tcPr>
          <w:p w14:paraId="05B43813" w14:textId="77777777" w:rsidR="00C50A95" w:rsidRPr="0050752F" w:rsidRDefault="00C50A95" w:rsidP="00416506">
            <w:pPr>
              <w:pStyle w:val="tabletext11"/>
              <w:tabs>
                <w:tab w:val="decimal" w:pos="200"/>
              </w:tabs>
              <w:jc w:val="center"/>
              <w:rPr>
                <w:ins w:id="7055" w:author="Author"/>
              </w:rPr>
            </w:pPr>
            <w:ins w:id="7056" w:author="Author">
              <w:r w:rsidRPr="0050752F">
                <w:rPr>
                  <w:rFonts w:cs="Arial"/>
                  <w:color w:val="000000"/>
                  <w:szCs w:val="18"/>
                </w:rPr>
                <w:t>-0.132</w:t>
              </w:r>
            </w:ins>
          </w:p>
        </w:tc>
        <w:tc>
          <w:tcPr>
            <w:tcW w:w="1476" w:type="dxa"/>
            <w:tcBorders>
              <w:left w:val="single" w:sz="6" w:space="0" w:color="auto"/>
              <w:right w:val="single" w:sz="6" w:space="0" w:color="auto"/>
            </w:tcBorders>
            <w:vAlign w:val="bottom"/>
          </w:tcPr>
          <w:p w14:paraId="6DD7E0AB" w14:textId="77777777" w:rsidR="00C50A95" w:rsidRPr="0050752F" w:rsidRDefault="00C50A95" w:rsidP="00416506">
            <w:pPr>
              <w:pStyle w:val="tabletext11"/>
              <w:tabs>
                <w:tab w:val="decimal" w:pos="200"/>
              </w:tabs>
              <w:jc w:val="center"/>
              <w:rPr>
                <w:ins w:id="7057" w:author="Author"/>
              </w:rPr>
            </w:pPr>
            <w:ins w:id="7058" w:author="Author">
              <w:r w:rsidRPr="0050752F">
                <w:t>0.722</w:t>
              </w:r>
            </w:ins>
          </w:p>
        </w:tc>
        <w:tc>
          <w:tcPr>
            <w:tcW w:w="1072" w:type="dxa"/>
            <w:tcBorders>
              <w:left w:val="single" w:sz="6" w:space="0" w:color="auto"/>
              <w:right w:val="single" w:sz="6" w:space="0" w:color="auto"/>
            </w:tcBorders>
            <w:vAlign w:val="bottom"/>
          </w:tcPr>
          <w:p w14:paraId="0DD2E551" w14:textId="77777777" w:rsidR="00C50A95" w:rsidRPr="0050752F" w:rsidRDefault="00C50A95" w:rsidP="00416506">
            <w:pPr>
              <w:pStyle w:val="tabletext11"/>
              <w:tabs>
                <w:tab w:val="decimal" w:pos="200"/>
              </w:tabs>
              <w:jc w:val="center"/>
              <w:rPr>
                <w:ins w:id="7059" w:author="Author"/>
              </w:rPr>
            </w:pPr>
            <w:ins w:id="7060" w:author="Author">
              <w:r w:rsidRPr="0050752F">
                <w:rPr>
                  <w:rFonts w:cs="Arial"/>
                  <w:color w:val="000000"/>
                  <w:szCs w:val="18"/>
                </w:rPr>
                <w:t>0.703</w:t>
              </w:r>
            </w:ins>
          </w:p>
        </w:tc>
      </w:tr>
      <w:tr w:rsidR="00C50A95" w:rsidRPr="0050752F" w14:paraId="741F9879" w14:textId="77777777" w:rsidTr="00416506">
        <w:trPr>
          <w:cantSplit/>
          <w:trHeight w:val="196"/>
          <w:ins w:id="7061" w:author="Author"/>
        </w:trPr>
        <w:tc>
          <w:tcPr>
            <w:tcW w:w="189" w:type="dxa"/>
          </w:tcPr>
          <w:p w14:paraId="0A864744" w14:textId="77777777" w:rsidR="00C50A95" w:rsidRPr="0050752F" w:rsidRDefault="00C50A95" w:rsidP="00416506">
            <w:pPr>
              <w:pStyle w:val="tabletext11"/>
              <w:rPr>
                <w:ins w:id="7062" w:author="Author"/>
              </w:rPr>
            </w:pPr>
          </w:p>
        </w:tc>
        <w:tc>
          <w:tcPr>
            <w:tcW w:w="200" w:type="dxa"/>
            <w:tcBorders>
              <w:left w:val="single" w:sz="6" w:space="0" w:color="auto"/>
              <w:bottom w:val="single" w:sz="6" w:space="0" w:color="auto"/>
            </w:tcBorders>
          </w:tcPr>
          <w:p w14:paraId="5C68C2F5" w14:textId="77777777" w:rsidR="00C50A95" w:rsidRPr="0050752F" w:rsidRDefault="00C50A95" w:rsidP="00416506">
            <w:pPr>
              <w:pStyle w:val="tabletext11"/>
              <w:jc w:val="right"/>
              <w:rPr>
                <w:ins w:id="7063" w:author="Author"/>
              </w:rPr>
            </w:pPr>
          </w:p>
        </w:tc>
        <w:tc>
          <w:tcPr>
            <w:tcW w:w="791" w:type="dxa"/>
            <w:tcBorders>
              <w:left w:val="nil"/>
              <w:bottom w:val="single" w:sz="6" w:space="0" w:color="auto"/>
            </w:tcBorders>
          </w:tcPr>
          <w:p w14:paraId="3A0C273E" w14:textId="77777777" w:rsidR="00C50A95" w:rsidRPr="0050752F" w:rsidRDefault="00C50A95" w:rsidP="00416506">
            <w:pPr>
              <w:pStyle w:val="tabletext11"/>
              <w:jc w:val="right"/>
              <w:rPr>
                <w:ins w:id="7064" w:author="Author"/>
              </w:rPr>
            </w:pPr>
            <w:ins w:id="7065" w:author="Author">
              <w:r w:rsidRPr="0050752F">
                <w:t>20,000</w:t>
              </w:r>
            </w:ins>
          </w:p>
        </w:tc>
        <w:tc>
          <w:tcPr>
            <w:tcW w:w="125" w:type="dxa"/>
            <w:tcBorders>
              <w:bottom w:val="single" w:sz="6" w:space="0" w:color="auto"/>
              <w:right w:val="single" w:sz="6" w:space="0" w:color="auto"/>
            </w:tcBorders>
          </w:tcPr>
          <w:p w14:paraId="7F4A411F" w14:textId="77777777" w:rsidR="00C50A95" w:rsidRPr="0050752F" w:rsidRDefault="00C50A95" w:rsidP="00416506">
            <w:pPr>
              <w:pStyle w:val="tabletext11"/>
              <w:rPr>
                <w:ins w:id="7066" w:author="Author"/>
              </w:rPr>
            </w:pPr>
          </w:p>
        </w:tc>
        <w:tc>
          <w:tcPr>
            <w:tcW w:w="1052" w:type="dxa"/>
            <w:tcBorders>
              <w:left w:val="single" w:sz="6" w:space="0" w:color="auto"/>
              <w:bottom w:val="single" w:sz="6" w:space="0" w:color="auto"/>
              <w:right w:val="single" w:sz="6" w:space="0" w:color="auto"/>
            </w:tcBorders>
            <w:vAlign w:val="bottom"/>
          </w:tcPr>
          <w:p w14:paraId="5EB14D07" w14:textId="77777777" w:rsidR="00C50A95" w:rsidRPr="0050752F" w:rsidRDefault="00C50A95" w:rsidP="00416506">
            <w:pPr>
              <w:pStyle w:val="tabletext11"/>
              <w:jc w:val="center"/>
              <w:rPr>
                <w:ins w:id="7067" w:author="Author"/>
              </w:rPr>
            </w:pPr>
            <w:ins w:id="7068" w:author="Author">
              <w:r w:rsidRPr="0050752F">
                <w:t>N/A</w:t>
              </w:r>
            </w:ins>
          </w:p>
        </w:tc>
        <w:tc>
          <w:tcPr>
            <w:tcW w:w="947" w:type="dxa"/>
            <w:tcBorders>
              <w:left w:val="single" w:sz="6" w:space="0" w:color="auto"/>
              <w:bottom w:val="single" w:sz="6" w:space="0" w:color="auto"/>
              <w:right w:val="single" w:sz="6" w:space="0" w:color="auto"/>
            </w:tcBorders>
            <w:vAlign w:val="bottom"/>
          </w:tcPr>
          <w:p w14:paraId="52E4EEAB" w14:textId="77777777" w:rsidR="00C50A95" w:rsidRPr="0050752F" w:rsidRDefault="00C50A95" w:rsidP="00416506">
            <w:pPr>
              <w:pStyle w:val="tabletext11"/>
              <w:jc w:val="center"/>
              <w:rPr>
                <w:ins w:id="7069" w:author="Author"/>
              </w:rPr>
            </w:pPr>
            <w:ins w:id="7070" w:author="Author">
              <w:r w:rsidRPr="0050752F">
                <w:t>N/A</w:t>
              </w:r>
            </w:ins>
          </w:p>
        </w:tc>
        <w:tc>
          <w:tcPr>
            <w:tcW w:w="1476" w:type="dxa"/>
            <w:tcBorders>
              <w:left w:val="single" w:sz="6" w:space="0" w:color="auto"/>
              <w:bottom w:val="single" w:sz="6" w:space="0" w:color="auto"/>
              <w:right w:val="single" w:sz="6" w:space="0" w:color="auto"/>
            </w:tcBorders>
            <w:vAlign w:val="bottom"/>
          </w:tcPr>
          <w:p w14:paraId="33A4E9E4" w14:textId="77777777" w:rsidR="00C50A95" w:rsidRPr="0050752F" w:rsidRDefault="00C50A95" w:rsidP="00416506">
            <w:pPr>
              <w:pStyle w:val="tabletext11"/>
              <w:tabs>
                <w:tab w:val="decimal" w:pos="200"/>
              </w:tabs>
              <w:jc w:val="center"/>
              <w:rPr>
                <w:ins w:id="7071" w:author="Author"/>
              </w:rPr>
            </w:pPr>
            <w:ins w:id="7072" w:author="Author">
              <w:r w:rsidRPr="0050752F">
                <w:rPr>
                  <w:rFonts w:cs="Arial"/>
                  <w:color w:val="000000"/>
                  <w:szCs w:val="18"/>
                </w:rPr>
                <w:t>-0.016</w:t>
              </w:r>
            </w:ins>
          </w:p>
        </w:tc>
        <w:tc>
          <w:tcPr>
            <w:tcW w:w="1476" w:type="dxa"/>
            <w:tcBorders>
              <w:left w:val="single" w:sz="6" w:space="0" w:color="auto"/>
              <w:bottom w:val="single" w:sz="6" w:space="0" w:color="auto"/>
              <w:right w:val="single" w:sz="6" w:space="0" w:color="auto"/>
            </w:tcBorders>
            <w:vAlign w:val="bottom"/>
          </w:tcPr>
          <w:p w14:paraId="58ADAC83" w14:textId="77777777" w:rsidR="00C50A95" w:rsidRPr="0050752F" w:rsidRDefault="00C50A95" w:rsidP="00416506">
            <w:pPr>
              <w:pStyle w:val="tabletext11"/>
              <w:tabs>
                <w:tab w:val="decimal" w:pos="200"/>
              </w:tabs>
              <w:jc w:val="center"/>
              <w:rPr>
                <w:ins w:id="7073" w:author="Author"/>
              </w:rPr>
            </w:pPr>
            <w:ins w:id="7074" w:author="Author">
              <w:r w:rsidRPr="0050752F">
                <w:t>0.890</w:t>
              </w:r>
            </w:ins>
          </w:p>
        </w:tc>
        <w:tc>
          <w:tcPr>
            <w:tcW w:w="1476" w:type="dxa"/>
            <w:tcBorders>
              <w:left w:val="single" w:sz="6" w:space="0" w:color="auto"/>
              <w:bottom w:val="single" w:sz="6" w:space="0" w:color="auto"/>
              <w:right w:val="single" w:sz="6" w:space="0" w:color="auto"/>
            </w:tcBorders>
            <w:vAlign w:val="bottom"/>
          </w:tcPr>
          <w:p w14:paraId="19C011E2" w14:textId="77777777" w:rsidR="00C50A95" w:rsidRPr="0050752F" w:rsidRDefault="00C50A95" w:rsidP="00416506">
            <w:pPr>
              <w:pStyle w:val="tabletext11"/>
              <w:tabs>
                <w:tab w:val="decimal" w:pos="200"/>
              </w:tabs>
              <w:jc w:val="center"/>
              <w:rPr>
                <w:ins w:id="7075" w:author="Author"/>
              </w:rPr>
            </w:pPr>
            <w:ins w:id="7076" w:author="Author">
              <w:r w:rsidRPr="0050752F">
                <w:rPr>
                  <w:rFonts w:cs="Arial"/>
                  <w:color w:val="000000"/>
                  <w:szCs w:val="18"/>
                </w:rPr>
                <w:t>-0.131</w:t>
              </w:r>
            </w:ins>
          </w:p>
        </w:tc>
        <w:tc>
          <w:tcPr>
            <w:tcW w:w="1476" w:type="dxa"/>
            <w:tcBorders>
              <w:left w:val="single" w:sz="6" w:space="0" w:color="auto"/>
              <w:bottom w:val="single" w:sz="6" w:space="0" w:color="auto"/>
              <w:right w:val="single" w:sz="6" w:space="0" w:color="auto"/>
            </w:tcBorders>
            <w:vAlign w:val="bottom"/>
          </w:tcPr>
          <w:p w14:paraId="787ABAFA" w14:textId="77777777" w:rsidR="00C50A95" w:rsidRPr="0050752F" w:rsidRDefault="00C50A95" w:rsidP="00416506">
            <w:pPr>
              <w:pStyle w:val="tabletext11"/>
              <w:tabs>
                <w:tab w:val="decimal" w:pos="200"/>
              </w:tabs>
              <w:jc w:val="center"/>
              <w:rPr>
                <w:ins w:id="7077" w:author="Author"/>
              </w:rPr>
            </w:pPr>
            <w:ins w:id="7078" w:author="Author">
              <w:r w:rsidRPr="0050752F">
                <w:t>0.791</w:t>
              </w:r>
            </w:ins>
          </w:p>
        </w:tc>
        <w:tc>
          <w:tcPr>
            <w:tcW w:w="1072" w:type="dxa"/>
            <w:tcBorders>
              <w:left w:val="single" w:sz="6" w:space="0" w:color="auto"/>
              <w:bottom w:val="single" w:sz="6" w:space="0" w:color="auto"/>
              <w:right w:val="single" w:sz="6" w:space="0" w:color="auto"/>
            </w:tcBorders>
            <w:vAlign w:val="bottom"/>
          </w:tcPr>
          <w:p w14:paraId="17640BA6" w14:textId="77777777" w:rsidR="00C50A95" w:rsidRPr="0050752F" w:rsidRDefault="00C50A95" w:rsidP="00416506">
            <w:pPr>
              <w:pStyle w:val="tabletext11"/>
              <w:tabs>
                <w:tab w:val="decimal" w:pos="200"/>
              </w:tabs>
              <w:jc w:val="center"/>
              <w:rPr>
                <w:ins w:id="7079" w:author="Author"/>
              </w:rPr>
            </w:pPr>
            <w:ins w:id="7080" w:author="Author">
              <w:r w:rsidRPr="0050752F">
                <w:rPr>
                  <w:rFonts w:cs="Arial"/>
                  <w:color w:val="000000"/>
                  <w:szCs w:val="18"/>
                </w:rPr>
                <w:t>0.784</w:t>
              </w:r>
            </w:ins>
          </w:p>
        </w:tc>
      </w:tr>
    </w:tbl>
    <w:p w14:paraId="7B294A7F" w14:textId="77777777" w:rsidR="00C50A95" w:rsidRPr="0050752F" w:rsidRDefault="00C50A95" w:rsidP="00C50A95">
      <w:pPr>
        <w:pStyle w:val="tablecaption"/>
        <w:rPr>
          <w:ins w:id="7081" w:author="Author"/>
        </w:rPr>
      </w:pPr>
      <w:ins w:id="7082" w:author="Author">
        <w:r w:rsidRPr="0050752F">
          <w:t>Table 298.B.3. Zone-rated Vehicles Deductible Discount Factors</w:t>
        </w:r>
      </w:ins>
    </w:p>
    <w:p w14:paraId="7A1BE3BE" w14:textId="77777777" w:rsidR="00C50A95" w:rsidRPr="0050752F" w:rsidRDefault="00C50A95" w:rsidP="00C50A95">
      <w:pPr>
        <w:pStyle w:val="isonormal"/>
        <w:rPr>
          <w:ins w:id="7083" w:author="Author"/>
        </w:rPr>
      </w:pPr>
    </w:p>
    <w:p w14:paraId="1AFCE8BC" w14:textId="77777777" w:rsidR="00C50A95" w:rsidRPr="0050752F" w:rsidRDefault="00C50A95" w:rsidP="00C50A95">
      <w:pPr>
        <w:pStyle w:val="outlinehd3"/>
        <w:rPr>
          <w:ins w:id="7084" w:author="Author"/>
        </w:rPr>
      </w:pPr>
      <w:ins w:id="7085" w:author="Author">
        <w:r w:rsidRPr="0050752F">
          <w:tab/>
          <w:t>4.</w:t>
        </w:r>
        <w:r w:rsidRPr="0050752F">
          <w:tab/>
          <w:t>Auto Dealers And Garagekeepers</w:t>
        </w:r>
      </w:ins>
    </w:p>
    <w:p w14:paraId="73793FBF" w14:textId="77777777" w:rsidR="00C50A95" w:rsidRPr="0050752F" w:rsidRDefault="00C50A95" w:rsidP="00C50A95">
      <w:pPr>
        <w:pStyle w:val="outlinehd4"/>
        <w:rPr>
          <w:ins w:id="7086" w:author="Author"/>
        </w:rPr>
      </w:pPr>
      <w:ins w:id="7087" w:author="Author">
        <w:r w:rsidRPr="0050752F">
          <w:tab/>
          <w:t>a.</w:t>
        </w:r>
        <w:r w:rsidRPr="0050752F">
          <w:tab/>
          <w:t>Auto Dealers Blanket Collision Deductible Factors</w:t>
        </w:r>
      </w:ins>
    </w:p>
    <w:p w14:paraId="0D8F7F38" w14:textId="77777777" w:rsidR="00C50A95" w:rsidRPr="0050752F" w:rsidRDefault="00C50A95" w:rsidP="00C50A95">
      <w:pPr>
        <w:pStyle w:val="space4"/>
        <w:rPr>
          <w:ins w:id="7088" w:author="Author"/>
        </w:rPr>
      </w:pPr>
    </w:p>
    <w:tbl>
      <w:tblPr>
        <w:tblW w:w="0" w:type="auto"/>
        <w:tblInd w:w="-160" w:type="dxa"/>
        <w:tblCellMar>
          <w:left w:w="0" w:type="dxa"/>
          <w:right w:w="0" w:type="dxa"/>
        </w:tblCellMar>
        <w:tblLook w:val="04A0" w:firstRow="1" w:lastRow="0" w:firstColumn="1" w:lastColumn="0" w:noHBand="0" w:noVBand="1"/>
      </w:tblPr>
      <w:tblGrid>
        <w:gridCol w:w="200"/>
        <w:gridCol w:w="200"/>
        <w:gridCol w:w="1250"/>
        <w:gridCol w:w="950"/>
        <w:gridCol w:w="2400"/>
      </w:tblGrid>
      <w:tr w:rsidR="00C50A95" w:rsidRPr="0050752F" w14:paraId="12BB71DB" w14:textId="77777777" w:rsidTr="00416506">
        <w:trPr>
          <w:trHeight w:val="190"/>
          <w:ins w:id="7089" w:author="Author"/>
        </w:trPr>
        <w:tc>
          <w:tcPr>
            <w:tcW w:w="200" w:type="dxa"/>
            <w:tcBorders>
              <w:right w:val="single" w:sz="6" w:space="0" w:color="auto"/>
            </w:tcBorders>
            <w:tcMar>
              <w:top w:w="0" w:type="dxa"/>
              <w:left w:w="50" w:type="dxa"/>
              <w:bottom w:w="0" w:type="dxa"/>
              <w:right w:w="50" w:type="dxa"/>
            </w:tcMar>
            <w:hideMark/>
          </w:tcPr>
          <w:p w14:paraId="5510527F" w14:textId="77777777" w:rsidR="00C50A95" w:rsidRPr="0050752F" w:rsidRDefault="00C50A95" w:rsidP="00416506">
            <w:pPr>
              <w:pStyle w:val="tabletext11"/>
              <w:rPr>
                <w:ins w:id="7090"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6E39B317" w14:textId="77777777" w:rsidR="00C50A95" w:rsidRPr="0050752F" w:rsidRDefault="00C50A95" w:rsidP="00416506">
            <w:pPr>
              <w:pStyle w:val="tablehead"/>
              <w:rPr>
                <w:ins w:id="7091" w:author="Author"/>
              </w:rPr>
            </w:pPr>
            <w:ins w:id="7092" w:author="Author">
              <w:r w:rsidRPr="0050752F">
                <w:t>Deductible Amount</w:t>
              </w:r>
            </w:ins>
          </w:p>
        </w:tc>
        <w:tc>
          <w:tcPr>
            <w:tcW w:w="24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36987B35" w14:textId="77777777" w:rsidR="00C50A95" w:rsidRPr="0050752F" w:rsidRDefault="00C50A95" w:rsidP="00416506">
            <w:pPr>
              <w:pStyle w:val="tablehead"/>
              <w:rPr>
                <w:ins w:id="7093" w:author="Author"/>
              </w:rPr>
            </w:pPr>
            <w:ins w:id="7094" w:author="Author">
              <w:r w:rsidRPr="0050752F">
                <w:t>Factor</w:t>
              </w:r>
            </w:ins>
          </w:p>
        </w:tc>
      </w:tr>
      <w:tr w:rsidR="00C50A95" w:rsidRPr="0050752F" w14:paraId="7EE2FA99" w14:textId="77777777" w:rsidTr="00416506">
        <w:trPr>
          <w:trHeight w:val="190"/>
          <w:ins w:id="7095" w:author="Author"/>
        </w:trPr>
        <w:tc>
          <w:tcPr>
            <w:tcW w:w="200" w:type="dxa"/>
            <w:tcBorders>
              <w:right w:val="single" w:sz="6" w:space="0" w:color="auto"/>
            </w:tcBorders>
            <w:tcMar>
              <w:top w:w="0" w:type="dxa"/>
              <w:left w:w="50" w:type="dxa"/>
              <w:bottom w:w="0" w:type="dxa"/>
              <w:right w:w="50" w:type="dxa"/>
            </w:tcMar>
          </w:tcPr>
          <w:p w14:paraId="3C0B8A9E" w14:textId="77777777" w:rsidR="00C50A95" w:rsidRPr="0050752F" w:rsidRDefault="00C50A95" w:rsidP="00416506">
            <w:pPr>
              <w:pStyle w:val="tabletext11"/>
              <w:rPr>
                <w:ins w:id="7096" w:author="Author"/>
              </w:rPr>
            </w:pPr>
          </w:p>
        </w:tc>
        <w:tc>
          <w:tcPr>
            <w:tcW w:w="200" w:type="dxa"/>
            <w:tcBorders>
              <w:top w:val="single" w:sz="6" w:space="0" w:color="auto"/>
              <w:left w:val="single" w:sz="6" w:space="0" w:color="auto"/>
            </w:tcBorders>
          </w:tcPr>
          <w:p w14:paraId="21D1A1BF" w14:textId="77777777" w:rsidR="00C50A95" w:rsidRPr="0050752F" w:rsidRDefault="00C50A95" w:rsidP="00416506">
            <w:pPr>
              <w:pStyle w:val="tabletext11"/>
              <w:jc w:val="right"/>
              <w:rPr>
                <w:ins w:id="7097" w:author="Author"/>
              </w:rPr>
            </w:pPr>
            <w:ins w:id="7098" w:author="Author">
              <w:r w:rsidRPr="0050752F">
                <w:t>$</w:t>
              </w:r>
            </w:ins>
          </w:p>
        </w:tc>
        <w:tc>
          <w:tcPr>
            <w:tcW w:w="1250" w:type="dxa"/>
            <w:tcBorders>
              <w:top w:val="single" w:sz="6" w:space="0" w:color="auto"/>
              <w:left w:val="nil"/>
            </w:tcBorders>
          </w:tcPr>
          <w:p w14:paraId="0236E7C5" w14:textId="77777777" w:rsidR="00C50A95" w:rsidRPr="0050752F" w:rsidRDefault="00C50A95" w:rsidP="00416506">
            <w:pPr>
              <w:pStyle w:val="tabletext11"/>
              <w:tabs>
                <w:tab w:val="decimal" w:pos="200"/>
              </w:tabs>
              <w:jc w:val="right"/>
              <w:rPr>
                <w:ins w:id="7099" w:author="Author"/>
              </w:rPr>
            </w:pPr>
            <w:ins w:id="7100" w:author="Author">
              <w:r w:rsidRPr="0050752F">
                <w:t>250</w:t>
              </w:r>
            </w:ins>
          </w:p>
        </w:tc>
        <w:tc>
          <w:tcPr>
            <w:tcW w:w="950" w:type="dxa"/>
            <w:tcBorders>
              <w:top w:val="single" w:sz="6" w:space="0" w:color="auto"/>
              <w:right w:val="single" w:sz="6" w:space="0" w:color="auto"/>
            </w:tcBorders>
          </w:tcPr>
          <w:p w14:paraId="0F6619B5" w14:textId="77777777" w:rsidR="00C50A95" w:rsidRPr="0050752F" w:rsidRDefault="00C50A95" w:rsidP="00416506">
            <w:pPr>
              <w:pStyle w:val="tabletext11"/>
              <w:tabs>
                <w:tab w:val="decimal" w:pos="200"/>
              </w:tabs>
              <w:jc w:val="center"/>
              <w:rPr>
                <w:ins w:id="7101" w:author="Author"/>
              </w:rPr>
            </w:pPr>
          </w:p>
        </w:tc>
        <w:tc>
          <w:tcPr>
            <w:tcW w:w="2400" w:type="dxa"/>
            <w:tcBorders>
              <w:top w:val="single" w:sz="6" w:space="0" w:color="auto"/>
              <w:left w:val="single" w:sz="6" w:space="0" w:color="auto"/>
              <w:right w:val="single" w:sz="6" w:space="0" w:color="auto"/>
            </w:tcBorders>
            <w:tcMar>
              <w:top w:w="0" w:type="dxa"/>
              <w:left w:w="50" w:type="dxa"/>
              <w:bottom w:w="0" w:type="dxa"/>
              <w:right w:w="50" w:type="dxa"/>
            </w:tcMar>
          </w:tcPr>
          <w:p w14:paraId="5AF4DD84" w14:textId="77777777" w:rsidR="00C50A95" w:rsidRPr="0050752F" w:rsidRDefault="00C50A95" w:rsidP="00416506">
            <w:pPr>
              <w:pStyle w:val="tabletext11"/>
              <w:jc w:val="center"/>
              <w:rPr>
                <w:ins w:id="7102" w:author="Author"/>
              </w:rPr>
            </w:pPr>
            <w:ins w:id="7103" w:author="Author">
              <w:r w:rsidRPr="0050752F">
                <w:t>1.00</w:t>
              </w:r>
            </w:ins>
          </w:p>
        </w:tc>
      </w:tr>
      <w:tr w:rsidR="00C50A95" w:rsidRPr="0050752F" w14:paraId="26F31E08" w14:textId="77777777" w:rsidTr="00416506">
        <w:trPr>
          <w:trHeight w:val="190"/>
          <w:ins w:id="7104" w:author="Author"/>
        </w:trPr>
        <w:tc>
          <w:tcPr>
            <w:tcW w:w="200" w:type="dxa"/>
            <w:tcBorders>
              <w:right w:val="single" w:sz="6" w:space="0" w:color="auto"/>
            </w:tcBorders>
            <w:tcMar>
              <w:top w:w="0" w:type="dxa"/>
              <w:left w:w="50" w:type="dxa"/>
              <w:bottom w:w="0" w:type="dxa"/>
              <w:right w:w="50" w:type="dxa"/>
            </w:tcMar>
            <w:hideMark/>
          </w:tcPr>
          <w:p w14:paraId="64B4C421" w14:textId="77777777" w:rsidR="00C50A95" w:rsidRPr="0050752F" w:rsidRDefault="00C50A95" w:rsidP="00416506">
            <w:pPr>
              <w:pStyle w:val="tabletext11"/>
              <w:rPr>
                <w:ins w:id="7105" w:author="Author"/>
              </w:rPr>
            </w:pPr>
          </w:p>
        </w:tc>
        <w:tc>
          <w:tcPr>
            <w:tcW w:w="200" w:type="dxa"/>
            <w:tcBorders>
              <w:left w:val="single" w:sz="6" w:space="0" w:color="auto"/>
            </w:tcBorders>
          </w:tcPr>
          <w:p w14:paraId="05D50C45" w14:textId="77777777" w:rsidR="00C50A95" w:rsidRPr="0050752F" w:rsidRDefault="00C50A95" w:rsidP="00416506">
            <w:pPr>
              <w:pStyle w:val="tabletext11"/>
              <w:jc w:val="right"/>
              <w:rPr>
                <w:ins w:id="7106" w:author="Author"/>
              </w:rPr>
            </w:pPr>
          </w:p>
        </w:tc>
        <w:tc>
          <w:tcPr>
            <w:tcW w:w="1250" w:type="dxa"/>
            <w:tcBorders>
              <w:left w:val="nil"/>
            </w:tcBorders>
          </w:tcPr>
          <w:p w14:paraId="59446438" w14:textId="77777777" w:rsidR="00C50A95" w:rsidRPr="0050752F" w:rsidRDefault="00C50A95" w:rsidP="00416506">
            <w:pPr>
              <w:pStyle w:val="tabletext11"/>
              <w:tabs>
                <w:tab w:val="decimal" w:pos="200"/>
              </w:tabs>
              <w:jc w:val="right"/>
              <w:rPr>
                <w:ins w:id="7107" w:author="Author"/>
              </w:rPr>
            </w:pPr>
            <w:ins w:id="7108" w:author="Author">
              <w:r w:rsidRPr="0050752F">
                <w:t>500</w:t>
              </w:r>
            </w:ins>
          </w:p>
        </w:tc>
        <w:tc>
          <w:tcPr>
            <w:tcW w:w="950" w:type="dxa"/>
            <w:tcBorders>
              <w:right w:val="single" w:sz="6" w:space="0" w:color="auto"/>
            </w:tcBorders>
          </w:tcPr>
          <w:p w14:paraId="2FC5982E" w14:textId="77777777" w:rsidR="00C50A95" w:rsidRPr="0050752F" w:rsidRDefault="00C50A95" w:rsidP="00416506">
            <w:pPr>
              <w:pStyle w:val="tabletext11"/>
              <w:tabs>
                <w:tab w:val="decimal" w:pos="200"/>
              </w:tabs>
              <w:jc w:val="center"/>
              <w:rPr>
                <w:ins w:id="7109" w:author="Author"/>
              </w:rPr>
            </w:pPr>
          </w:p>
        </w:tc>
        <w:tc>
          <w:tcPr>
            <w:tcW w:w="2400" w:type="dxa"/>
            <w:tcBorders>
              <w:left w:val="single" w:sz="6" w:space="0" w:color="auto"/>
              <w:right w:val="single" w:sz="6" w:space="0" w:color="auto"/>
            </w:tcBorders>
            <w:tcMar>
              <w:top w:w="0" w:type="dxa"/>
              <w:left w:w="50" w:type="dxa"/>
              <w:bottom w:w="0" w:type="dxa"/>
              <w:right w:w="50" w:type="dxa"/>
            </w:tcMar>
            <w:hideMark/>
          </w:tcPr>
          <w:p w14:paraId="4A6BDC66" w14:textId="77777777" w:rsidR="00C50A95" w:rsidRPr="0050752F" w:rsidRDefault="00C50A95" w:rsidP="00416506">
            <w:pPr>
              <w:pStyle w:val="tabletext11"/>
              <w:jc w:val="center"/>
              <w:rPr>
                <w:ins w:id="7110" w:author="Author"/>
              </w:rPr>
            </w:pPr>
            <w:ins w:id="7111" w:author="Author">
              <w:r w:rsidRPr="0050752F">
                <w:t>0.65</w:t>
              </w:r>
            </w:ins>
          </w:p>
        </w:tc>
      </w:tr>
      <w:tr w:rsidR="00C50A95" w:rsidRPr="0050752F" w14:paraId="298EFF98" w14:textId="77777777" w:rsidTr="00416506">
        <w:trPr>
          <w:trHeight w:val="190"/>
          <w:ins w:id="7112" w:author="Author"/>
        </w:trPr>
        <w:tc>
          <w:tcPr>
            <w:tcW w:w="200" w:type="dxa"/>
            <w:tcBorders>
              <w:right w:val="single" w:sz="6" w:space="0" w:color="auto"/>
            </w:tcBorders>
            <w:tcMar>
              <w:top w:w="0" w:type="dxa"/>
              <w:left w:w="50" w:type="dxa"/>
              <w:bottom w:w="0" w:type="dxa"/>
              <w:right w:w="50" w:type="dxa"/>
            </w:tcMar>
          </w:tcPr>
          <w:p w14:paraId="57D3DEBD" w14:textId="77777777" w:rsidR="00C50A95" w:rsidRPr="0050752F" w:rsidRDefault="00C50A95" w:rsidP="00416506">
            <w:pPr>
              <w:pStyle w:val="tabletext11"/>
              <w:rPr>
                <w:ins w:id="7113" w:author="Author"/>
              </w:rPr>
            </w:pPr>
          </w:p>
        </w:tc>
        <w:tc>
          <w:tcPr>
            <w:tcW w:w="200" w:type="dxa"/>
            <w:tcBorders>
              <w:left w:val="single" w:sz="6" w:space="0" w:color="auto"/>
              <w:bottom w:val="single" w:sz="6" w:space="0" w:color="auto"/>
            </w:tcBorders>
          </w:tcPr>
          <w:p w14:paraId="7614DD96" w14:textId="77777777" w:rsidR="00C50A95" w:rsidRPr="0050752F" w:rsidRDefault="00C50A95" w:rsidP="00416506">
            <w:pPr>
              <w:pStyle w:val="tabletext11"/>
              <w:jc w:val="right"/>
              <w:rPr>
                <w:ins w:id="7114" w:author="Author"/>
              </w:rPr>
            </w:pPr>
          </w:p>
        </w:tc>
        <w:tc>
          <w:tcPr>
            <w:tcW w:w="1250" w:type="dxa"/>
            <w:tcBorders>
              <w:left w:val="nil"/>
              <w:bottom w:val="single" w:sz="6" w:space="0" w:color="auto"/>
            </w:tcBorders>
          </w:tcPr>
          <w:p w14:paraId="1985B709" w14:textId="77777777" w:rsidR="00C50A95" w:rsidRPr="0050752F" w:rsidRDefault="00C50A95" w:rsidP="00416506">
            <w:pPr>
              <w:pStyle w:val="tabletext11"/>
              <w:tabs>
                <w:tab w:val="decimal" w:pos="200"/>
              </w:tabs>
              <w:jc w:val="right"/>
              <w:rPr>
                <w:ins w:id="7115" w:author="Author"/>
              </w:rPr>
            </w:pPr>
            <w:ins w:id="7116" w:author="Author">
              <w:r w:rsidRPr="0050752F">
                <w:t>1,000</w:t>
              </w:r>
            </w:ins>
          </w:p>
        </w:tc>
        <w:tc>
          <w:tcPr>
            <w:tcW w:w="950" w:type="dxa"/>
            <w:tcBorders>
              <w:bottom w:val="single" w:sz="6" w:space="0" w:color="auto"/>
              <w:right w:val="single" w:sz="6" w:space="0" w:color="auto"/>
            </w:tcBorders>
          </w:tcPr>
          <w:p w14:paraId="39CB8B58" w14:textId="77777777" w:rsidR="00C50A95" w:rsidRPr="0050752F" w:rsidRDefault="00C50A95" w:rsidP="00416506">
            <w:pPr>
              <w:pStyle w:val="tabletext11"/>
              <w:tabs>
                <w:tab w:val="decimal" w:pos="200"/>
              </w:tabs>
              <w:jc w:val="center"/>
              <w:rPr>
                <w:ins w:id="7117" w:author="Author"/>
              </w:rPr>
            </w:pPr>
          </w:p>
        </w:tc>
        <w:tc>
          <w:tcPr>
            <w:tcW w:w="2400" w:type="dxa"/>
            <w:tcBorders>
              <w:left w:val="single" w:sz="6" w:space="0" w:color="auto"/>
              <w:bottom w:val="single" w:sz="6" w:space="0" w:color="auto"/>
              <w:right w:val="single" w:sz="6" w:space="0" w:color="auto"/>
            </w:tcBorders>
            <w:tcMar>
              <w:top w:w="0" w:type="dxa"/>
              <w:left w:w="50" w:type="dxa"/>
              <w:bottom w:w="0" w:type="dxa"/>
              <w:right w:w="50" w:type="dxa"/>
            </w:tcMar>
          </w:tcPr>
          <w:p w14:paraId="50AD75DA" w14:textId="77777777" w:rsidR="00C50A95" w:rsidRPr="0050752F" w:rsidRDefault="00C50A95" w:rsidP="00416506">
            <w:pPr>
              <w:pStyle w:val="tabletext11"/>
              <w:jc w:val="center"/>
              <w:rPr>
                <w:ins w:id="7118" w:author="Author"/>
              </w:rPr>
            </w:pPr>
            <w:ins w:id="7119" w:author="Author">
              <w:r w:rsidRPr="0050752F">
                <w:t>0.35</w:t>
              </w:r>
            </w:ins>
          </w:p>
        </w:tc>
      </w:tr>
    </w:tbl>
    <w:p w14:paraId="6DF02410" w14:textId="77777777" w:rsidR="00C50A95" w:rsidRPr="0050752F" w:rsidRDefault="00C50A95" w:rsidP="00C50A95">
      <w:pPr>
        <w:pStyle w:val="tablecaption"/>
        <w:rPr>
          <w:ins w:id="7120" w:author="Author"/>
        </w:rPr>
      </w:pPr>
      <w:ins w:id="7121" w:author="Author">
        <w:r w:rsidRPr="0050752F">
          <w:t>Table 298.B.4.a. Auto Dealers Blanket Collision Deductible Factors</w:t>
        </w:r>
      </w:ins>
    </w:p>
    <w:p w14:paraId="30A45C58" w14:textId="77777777" w:rsidR="00C50A95" w:rsidRPr="0050752F" w:rsidRDefault="00C50A95" w:rsidP="00C50A95">
      <w:pPr>
        <w:pStyle w:val="isonormal"/>
        <w:rPr>
          <w:ins w:id="7122" w:author="Author"/>
        </w:rPr>
      </w:pPr>
    </w:p>
    <w:p w14:paraId="2C77706A" w14:textId="77777777" w:rsidR="00C50A95" w:rsidRPr="0050752F" w:rsidRDefault="00C50A95" w:rsidP="00C50A95">
      <w:pPr>
        <w:pStyle w:val="outlinehd4"/>
        <w:rPr>
          <w:ins w:id="7123" w:author="Author"/>
        </w:rPr>
      </w:pPr>
      <w:ins w:id="7124" w:author="Author">
        <w:r w:rsidRPr="0050752F">
          <w:rPr>
            <w:bCs/>
          </w:rPr>
          <w:tab/>
          <w:t>b.</w:t>
        </w:r>
        <w:r w:rsidRPr="0050752F">
          <w:rPr>
            <w:bCs/>
          </w:rPr>
          <w:tab/>
        </w:r>
        <w:r w:rsidRPr="0050752F">
          <w:t>Auto Dealers And Garagekeepers Other Than Collision Deductible Factors</w:t>
        </w:r>
      </w:ins>
    </w:p>
    <w:p w14:paraId="7D20612E" w14:textId="77777777" w:rsidR="00C50A95" w:rsidRPr="0050752F" w:rsidRDefault="00C50A95" w:rsidP="00C50A95">
      <w:pPr>
        <w:pStyle w:val="space4"/>
        <w:rPr>
          <w:ins w:id="7125" w:author="Author"/>
        </w:rPr>
      </w:pPr>
    </w:p>
    <w:tbl>
      <w:tblPr>
        <w:tblW w:w="0" w:type="auto"/>
        <w:tblInd w:w="-161" w:type="dxa"/>
        <w:tblCellMar>
          <w:left w:w="0" w:type="dxa"/>
          <w:right w:w="0" w:type="dxa"/>
        </w:tblCellMar>
        <w:tblLook w:val="04A0" w:firstRow="1" w:lastRow="0" w:firstColumn="1" w:lastColumn="0" w:noHBand="0" w:noVBand="1"/>
      </w:tblPr>
      <w:tblGrid>
        <w:gridCol w:w="188"/>
        <w:gridCol w:w="2735"/>
        <w:gridCol w:w="1169"/>
        <w:gridCol w:w="1169"/>
        <w:gridCol w:w="1169"/>
        <w:gridCol w:w="1289"/>
        <w:gridCol w:w="1290"/>
        <w:gridCol w:w="1290"/>
      </w:tblGrid>
      <w:tr w:rsidR="00C50A95" w:rsidRPr="0050752F" w14:paraId="2136FE8B" w14:textId="77777777" w:rsidTr="00416506">
        <w:trPr>
          <w:trHeight w:val="393"/>
          <w:ins w:id="7126" w:author="Author"/>
        </w:trPr>
        <w:tc>
          <w:tcPr>
            <w:tcW w:w="188" w:type="dxa"/>
            <w:tcBorders>
              <w:right w:val="single" w:sz="6" w:space="0" w:color="auto"/>
            </w:tcBorders>
            <w:tcMar>
              <w:top w:w="0" w:type="dxa"/>
              <w:left w:w="50" w:type="dxa"/>
              <w:bottom w:w="0" w:type="dxa"/>
              <w:right w:w="50" w:type="dxa"/>
            </w:tcMar>
            <w:hideMark/>
          </w:tcPr>
          <w:p w14:paraId="5E3D1746" w14:textId="77777777" w:rsidR="00C50A95" w:rsidRPr="0050752F" w:rsidRDefault="00C50A95" w:rsidP="00416506">
            <w:pPr>
              <w:pStyle w:val="tabletext11"/>
              <w:rPr>
                <w:ins w:id="7127" w:author="Author"/>
              </w:rPr>
            </w:pPr>
          </w:p>
        </w:tc>
        <w:tc>
          <w:tcPr>
            <w:tcW w:w="2735" w:type="dxa"/>
            <w:vMerge w:val="restart"/>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68B2B21E" w14:textId="77777777" w:rsidR="00C50A95" w:rsidRPr="0050752F" w:rsidRDefault="00C50A95" w:rsidP="00416506">
            <w:pPr>
              <w:pStyle w:val="tablehead"/>
              <w:rPr>
                <w:ins w:id="7128" w:author="Author"/>
              </w:rPr>
            </w:pPr>
            <w:ins w:id="7129" w:author="Author">
              <w:r w:rsidRPr="0050752F">
                <w:br/>
              </w:r>
              <w:r w:rsidRPr="0050752F">
                <w:br/>
                <w:t>Coverage</w:t>
              </w:r>
            </w:ins>
          </w:p>
        </w:tc>
        <w:tc>
          <w:tcPr>
            <w:tcW w:w="3507" w:type="dxa"/>
            <w:gridSpan w:val="3"/>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2A681300" w14:textId="77777777" w:rsidR="00C50A95" w:rsidRPr="0050752F" w:rsidRDefault="00C50A95" w:rsidP="00416506">
            <w:pPr>
              <w:pStyle w:val="tablehead"/>
              <w:rPr>
                <w:ins w:id="7130" w:author="Author"/>
              </w:rPr>
            </w:pPr>
            <w:ins w:id="7131" w:author="Author">
              <w:r w:rsidRPr="0050752F">
                <w:t>Per Auto And Per Occurrence</w:t>
              </w:r>
              <w:r w:rsidRPr="0050752F">
                <w:br/>
                <w:t xml:space="preserve">Deductible </w:t>
              </w:r>
              <w:r w:rsidRPr="0050752F">
                <w:rPr>
                  <w:rFonts w:cs="Arial"/>
                </w:rPr>
                <w:t>–</w:t>
              </w:r>
              <w:r w:rsidRPr="0050752F">
                <w:t xml:space="preserve"> Applicable To Theft,</w:t>
              </w:r>
              <w:r w:rsidRPr="0050752F">
                <w:br/>
                <w:t>Mischief And Vandalism</w:t>
              </w:r>
            </w:ins>
          </w:p>
        </w:tc>
        <w:tc>
          <w:tcPr>
            <w:tcW w:w="3869" w:type="dxa"/>
            <w:gridSpan w:val="3"/>
            <w:tcBorders>
              <w:top w:val="single" w:sz="6" w:space="0" w:color="auto"/>
              <w:left w:val="single" w:sz="6" w:space="0" w:color="auto"/>
              <w:bottom w:val="single" w:sz="6" w:space="0" w:color="auto"/>
              <w:right w:val="single" w:sz="6" w:space="0" w:color="auto"/>
            </w:tcBorders>
            <w:vAlign w:val="bottom"/>
          </w:tcPr>
          <w:p w14:paraId="75ADA244" w14:textId="77777777" w:rsidR="00C50A95" w:rsidRPr="0050752F" w:rsidRDefault="00C50A95" w:rsidP="00416506">
            <w:pPr>
              <w:pStyle w:val="tablehead"/>
              <w:rPr>
                <w:ins w:id="7132" w:author="Author"/>
              </w:rPr>
            </w:pPr>
            <w:ins w:id="7133" w:author="Author">
              <w:r w:rsidRPr="0050752F">
                <w:t>Per Auto And Per Occurrence</w:t>
              </w:r>
              <w:r w:rsidRPr="0050752F">
                <w:br/>
                <w:t xml:space="preserve">Deductible </w:t>
              </w:r>
              <w:r w:rsidRPr="0050752F">
                <w:rPr>
                  <w:rFonts w:cs="Arial"/>
                </w:rPr>
                <w:t>–</w:t>
              </w:r>
              <w:r w:rsidRPr="0050752F">
                <w:t xml:space="preserve"> Applicable To All Perils</w:t>
              </w:r>
            </w:ins>
          </w:p>
        </w:tc>
      </w:tr>
      <w:tr w:rsidR="00C50A95" w:rsidRPr="0050752F" w14:paraId="767F691B" w14:textId="77777777" w:rsidTr="00416506">
        <w:trPr>
          <w:trHeight w:val="57"/>
          <w:ins w:id="7134" w:author="Author"/>
        </w:trPr>
        <w:tc>
          <w:tcPr>
            <w:tcW w:w="188" w:type="dxa"/>
            <w:tcBorders>
              <w:right w:val="single" w:sz="6" w:space="0" w:color="auto"/>
            </w:tcBorders>
            <w:tcMar>
              <w:top w:w="0" w:type="dxa"/>
              <w:left w:w="50" w:type="dxa"/>
              <w:bottom w:w="0" w:type="dxa"/>
              <w:right w:w="50" w:type="dxa"/>
            </w:tcMar>
            <w:hideMark/>
          </w:tcPr>
          <w:p w14:paraId="55CFED71" w14:textId="77777777" w:rsidR="00C50A95" w:rsidRPr="0050752F" w:rsidRDefault="00C50A95" w:rsidP="00416506">
            <w:pPr>
              <w:pStyle w:val="tabletext11"/>
              <w:rPr>
                <w:ins w:id="7135" w:author="Author"/>
                <w:szCs w:val="24"/>
              </w:rPr>
            </w:pPr>
          </w:p>
        </w:tc>
        <w:tc>
          <w:tcPr>
            <w:tcW w:w="2735" w:type="dxa"/>
            <w:vMerge/>
            <w:tcBorders>
              <w:top w:val="single" w:sz="6" w:space="0" w:color="auto"/>
              <w:left w:val="single" w:sz="6" w:space="0" w:color="auto"/>
              <w:bottom w:val="single" w:sz="6" w:space="0" w:color="auto"/>
              <w:right w:val="single" w:sz="6" w:space="0" w:color="auto"/>
            </w:tcBorders>
            <w:vAlign w:val="bottom"/>
            <w:hideMark/>
          </w:tcPr>
          <w:p w14:paraId="24D4E4D0" w14:textId="77777777" w:rsidR="00C50A95" w:rsidRPr="0050752F" w:rsidRDefault="00C50A95" w:rsidP="00416506">
            <w:pPr>
              <w:pStyle w:val="tablehead"/>
              <w:rPr>
                <w:ins w:id="7136" w:author="Author"/>
              </w:rPr>
            </w:pPr>
          </w:p>
        </w:tc>
        <w:tc>
          <w:tcPr>
            <w:tcW w:w="1169"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165AD476" w14:textId="77777777" w:rsidR="00C50A95" w:rsidRPr="0050752F" w:rsidRDefault="00C50A95" w:rsidP="00416506">
            <w:pPr>
              <w:pStyle w:val="tablehead"/>
              <w:rPr>
                <w:ins w:id="7137" w:author="Author"/>
              </w:rPr>
            </w:pPr>
            <w:ins w:id="7138" w:author="Author">
              <w:r w:rsidRPr="0050752F">
                <w:t>$100/500</w:t>
              </w:r>
            </w:ins>
          </w:p>
        </w:tc>
        <w:tc>
          <w:tcPr>
            <w:tcW w:w="1169"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35955EA0" w14:textId="77777777" w:rsidR="00C50A95" w:rsidRPr="0050752F" w:rsidRDefault="00C50A95" w:rsidP="00416506">
            <w:pPr>
              <w:pStyle w:val="tablehead"/>
              <w:rPr>
                <w:ins w:id="7139" w:author="Author"/>
              </w:rPr>
            </w:pPr>
            <w:ins w:id="7140" w:author="Author">
              <w:r w:rsidRPr="0050752F">
                <w:t>$250/1,000</w:t>
              </w:r>
            </w:ins>
          </w:p>
        </w:tc>
        <w:tc>
          <w:tcPr>
            <w:tcW w:w="1169"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3E5BFCF6" w14:textId="77777777" w:rsidR="00C50A95" w:rsidRPr="0050752F" w:rsidRDefault="00C50A95" w:rsidP="00416506">
            <w:pPr>
              <w:pStyle w:val="tablehead"/>
              <w:rPr>
                <w:ins w:id="7141" w:author="Author"/>
              </w:rPr>
            </w:pPr>
            <w:ins w:id="7142" w:author="Author">
              <w:r w:rsidRPr="0050752F">
                <w:t>$500/2,500</w:t>
              </w:r>
            </w:ins>
          </w:p>
        </w:tc>
        <w:tc>
          <w:tcPr>
            <w:tcW w:w="1289" w:type="dxa"/>
            <w:tcBorders>
              <w:top w:val="single" w:sz="6" w:space="0" w:color="auto"/>
              <w:left w:val="single" w:sz="6" w:space="0" w:color="auto"/>
              <w:bottom w:val="single" w:sz="6" w:space="0" w:color="auto"/>
              <w:right w:val="single" w:sz="6" w:space="0" w:color="auto"/>
            </w:tcBorders>
            <w:vAlign w:val="bottom"/>
          </w:tcPr>
          <w:p w14:paraId="6A04453A" w14:textId="77777777" w:rsidR="00C50A95" w:rsidRPr="0050752F" w:rsidRDefault="00C50A95" w:rsidP="00416506">
            <w:pPr>
              <w:pStyle w:val="tablehead"/>
              <w:rPr>
                <w:ins w:id="7143" w:author="Author"/>
              </w:rPr>
            </w:pPr>
            <w:ins w:id="7144" w:author="Author">
              <w:r w:rsidRPr="0050752F">
                <w:t>$100/500</w:t>
              </w:r>
            </w:ins>
          </w:p>
        </w:tc>
        <w:tc>
          <w:tcPr>
            <w:tcW w:w="1290" w:type="dxa"/>
            <w:tcBorders>
              <w:top w:val="single" w:sz="6" w:space="0" w:color="auto"/>
              <w:left w:val="single" w:sz="6" w:space="0" w:color="auto"/>
              <w:bottom w:val="single" w:sz="6" w:space="0" w:color="auto"/>
              <w:right w:val="single" w:sz="6" w:space="0" w:color="auto"/>
            </w:tcBorders>
            <w:vAlign w:val="bottom"/>
          </w:tcPr>
          <w:p w14:paraId="40E0B66F" w14:textId="77777777" w:rsidR="00C50A95" w:rsidRPr="0050752F" w:rsidRDefault="00C50A95" w:rsidP="00416506">
            <w:pPr>
              <w:pStyle w:val="tablehead"/>
              <w:rPr>
                <w:ins w:id="7145" w:author="Author"/>
              </w:rPr>
            </w:pPr>
            <w:ins w:id="7146" w:author="Author">
              <w:r w:rsidRPr="0050752F">
                <w:t>$250/1,000</w:t>
              </w:r>
            </w:ins>
          </w:p>
        </w:tc>
        <w:tc>
          <w:tcPr>
            <w:tcW w:w="1290" w:type="dxa"/>
            <w:tcBorders>
              <w:top w:val="single" w:sz="6" w:space="0" w:color="auto"/>
              <w:left w:val="single" w:sz="6" w:space="0" w:color="auto"/>
              <w:bottom w:val="single" w:sz="6" w:space="0" w:color="auto"/>
              <w:right w:val="single" w:sz="6" w:space="0" w:color="auto"/>
            </w:tcBorders>
            <w:vAlign w:val="bottom"/>
          </w:tcPr>
          <w:p w14:paraId="07C39D8A" w14:textId="77777777" w:rsidR="00C50A95" w:rsidRPr="0050752F" w:rsidRDefault="00C50A95" w:rsidP="00416506">
            <w:pPr>
              <w:pStyle w:val="tablehead"/>
              <w:rPr>
                <w:ins w:id="7147" w:author="Author"/>
              </w:rPr>
            </w:pPr>
            <w:ins w:id="7148" w:author="Author">
              <w:r w:rsidRPr="0050752F">
                <w:t>$500/2,500</w:t>
              </w:r>
            </w:ins>
          </w:p>
        </w:tc>
      </w:tr>
      <w:tr w:rsidR="00C50A95" w:rsidRPr="0050752F" w14:paraId="40496330" w14:textId="77777777" w:rsidTr="00416506">
        <w:trPr>
          <w:trHeight w:val="190"/>
          <w:ins w:id="7149" w:author="Author"/>
        </w:trPr>
        <w:tc>
          <w:tcPr>
            <w:tcW w:w="188" w:type="dxa"/>
            <w:tcBorders>
              <w:right w:val="single" w:sz="6" w:space="0" w:color="auto"/>
            </w:tcBorders>
            <w:tcMar>
              <w:top w:w="0" w:type="dxa"/>
              <w:left w:w="50" w:type="dxa"/>
              <w:bottom w:w="0" w:type="dxa"/>
              <w:right w:w="50" w:type="dxa"/>
            </w:tcMar>
            <w:hideMark/>
          </w:tcPr>
          <w:p w14:paraId="10F036EF" w14:textId="77777777" w:rsidR="00C50A95" w:rsidRPr="0050752F" w:rsidRDefault="00C50A95" w:rsidP="00416506">
            <w:pPr>
              <w:pStyle w:val="tabletext11"/>
              <w:rPr>
                <w:ins w:id="7150" w:author="Author"/>
              </w:rPr>
            </w:pPr>
          </w:p>
        </w:tc>
        <w:tc>
          <w:tcPr>
            <w:tcW w:w="2735"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6A7827B1" w14:textId="77777777" w:rsidR="00C50A95" w:rsidRPr="0050752F" w:rsidRDefault="00C50A95" w:rsidP="00416506">
            <w:pPr>
              <w:pStyle w:val="tabletext11"/>
              <w:rPr>
                <w:ins w:id="7151" w:author="Author"/>
              </w:rPr>
            </w:pPr>
            <w:ins w:id="7152" w:author="Author">
              <w:r w:rsidRPr="0050752F">
                <w:t>Fire Only</w:t>
              </w:r>
            </w:ins>
          </w:p>
        </w:tc>
        <w:tc>
          <w:tcPr>
            <w:tcW w:w="1169"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1E97AC56" w14:textId="77777777" w:rsidR="00C50A95" w:rsidRPr="0050752F" w:rsidRDefault="00C50A95" w:rsidP="00416506">
            <w:pPr>
              <w:pStyle w:val="tabletext11"/>
              <w:jc w:val="center"/>
              <w:rPr>
                <w:ins w:id="7153" w:author="Author"/>
              </w:rPr>
            </w:pPr>
            <w:ins w:id="7154" w:author="Author">
              <w:r w:rsidRPr="0050752F">
                <w:t>1.000</w:t>
              </w:r>
            </w:ins>
          </w:p>
        </w:tc>
        <w:tc>
          <w:tcPr>
            <w:tcW w:w="1169"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3BBB1C76" w14:textId="77777777" w:rsidR="00C50A95" w:rsidRPr="0050752F" w:rsidRDefault="00C50A95" w:rsidP="00416506">
            <w:pPr>
              <w:pStyle w:val="tabletext11"/>
              <w:jc w:val="center"/>
              <w:rPr>
                <w:ins w:id="7155" w:author="Author"/>
              </w:rPr>
            </w:pPr>
            <w:ins w:id="7156" w:author="Author">
              <w:r w:rsidRPr="0050752F">
                <w:t>1.000</w:t>
              </w:r>
            </w:ins>
          </w:p>
        </w:tc>
        <w:tc>
          <w:tcPr>
            <w:tcW w:w="1169"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143F9DB5" w14:textId="77777777" w:rsidR="00C50A95" w:rsidRPr="0050752F" w:rsidRDefault="00C50A95" w:rsidP="00416506">
            <w:pPr>
              <w:pStyle w:val="tabletext11"/>
              <w:jc w:val="center"/>
              <w:rPr>
                <w:ins w:id="7157" w:author="Author"/>
              </w:rPr>
            </w:pPr>
            <w:ins w:id="7158" w:author="Author">
              <w:r w:rsidRPr="0050752F">
                <w:t>1.000</w:t>
              </w:r>
            </w:ins>
          </w:p>
        </w:tc>
        <w:tc>
          <w:tcPr>
            <w:tcW w:w="1289" w:type="dxa"/>
            <w:tcBorders>
              <w:top w:val="single" w:sz="6" w:space="0" w:color="auto"/>
              <w:left w:val="single" w:sz="6" w:space="0" w:color="auto"/>
              <w:bottom w:val="single" w:sz="6" w:space="0" w:color="auto"/>
              <w:right w:val="single" w:sz="6" w:space="0" w:color="auto"/>
            </w:tcBorders>
            <w:vAlign w:val="bottom"/>
          </w:tcPr>
          <w:p w14:paraId="6791DD20" w14:textId="77777777" w:rsidR="00C50A95" w:rsidRPr="0050752F" w:rsidRDefault="00C50A95" w:rsidP="00416506">
            <w:pPr>
              <w:pStyle w:val="tabletext11"/>
              <w:jc w:val="center"/>
              <w:rPr>
                <w:ins w:id="7159" w:author="Author"/>
              </w:rPr>
            </w:pPr>
            <w:ins w:id="7160" w:author="Author">
              <w:r w:rsidRPr="0050752F">
                <w:t>1.000</w:t>
              </w:r>
            </w:ins>
          </w:p>
        </w:tc>
        <w:tc>
          <w:tcPr>
            <w:tcW w:w="1290" w:type="dxa"/>
            <w:tcBorders>
              <w:top w:val="single" w:sz="6" w:space="0" w:color="auto"/>
              <w:left w:val="single" w:sz="6" w:space="0" w:color="auto"/>
              <w:bottom w:val="single" w:sz="6" w:space="0" w:color="auto"/>
              <w:right w:val="single" w:sz="6" w:space="0" w:color="auto"/>
            </w:tcBorders>
            <w:vAlign w:val="bottom"/>
          </w:tcPr>
          <w:p w14:paraId="61DD138D" w14:textId="77777777" w:rsidR="00C50A95" w:rsidRPr="0050752F" w:rsidRDefault="00C50A95" w:rsidP="00416506">
            <w:pPr>
              <w:pStyle w:val="tabletext11"/>
              <w:jc w:val="center"/>
              <w:rPr>
                <w:ins w:id="7161" w:author="Author"/>
              </w:rPr>
            </w:pPr>
            <w:ins w:id="7162" w:author="Author">
              <w:r w:rsidRPr="0050752F">
                <w:t>1.000</w:t>
              </w:r>
            </w:ins>
          </w:p>
        </w:tc>
        <w:tc>
          <w:tcPr>
            <w:tcW w:w="1290" w:type="dxa"/>
            <w:tcBorders>
              <w:top w:val="single" w:sz="6" w:space="0" w:color="auto"/>
              <w:left w:val="single" w:sz="6" w:space="0" w:color="auto"/>
              <w:bottom w:val="single" w:sz="6" w:space="0" w:color="auto"/>
              <w:right w:val="single" w:sz="6" w:space="0" w:color="auto"/>
            </w:tcBorders>
            <w:vAlign w:val="bottom"/>
          </w:tcPr>
          <w:p w14:paraId="7943FCE2" w14:textId="77777777" w:rsidR="00C50A95" w:rsidRPr="0050752F" w:rsidRDefault="00C50A95" w:rsidP="00416506">
            <w:pPr>
              <w:pStyle w:val="tabletext11"/>
              <w:jc w:val="center"/>
              <w:rPr>
                <w:ins w:id="7163" w:author="Author"/>
              </w:rPr>
            </w:pPr>
            <w:ins w:id="7164" w:author="Author">
              <w:r w:rsidRPr="0050752F">
                <w:t>1.000</w:t>
              </w:r>
            </w:ins>
          </w:p>
        </w:tc>
      </w:tr>
      <w:tr w:rsidR="00C50A95" w:rsidRPr="0050752F" w14:paraId="44F87FF7" w14:textId="77777777" w:rsidTr="00416506">
        <w:trPr>
          <w:trHeight w:val="190"/>
          <w:ins w:id="7165" w:author="Author"/>
        </w:trPr>
        <w:tc>
          <w:tcPr>
            <w:tcW w:w="188" w:type="dxa"/>
            <w:tcBorders>
              <w:right w:val="single" w:sz="6" w:space="0" w:color="auto"/>
            </w:tcBorders>
            <w:tcMar>
              <w:top w:w="0" w:type="dxa"/>
              <w:left w:w="50" w:type="dxa"/>
              <w:bottom w:w="0" w:type="dxa"/>
              <w:right w:w="50" w:type="dxa"/>
            </w:tcMar>
            <w:hideMark/>
          </w:tcPr>
          <w:p w14:paraId="5A6EF04B" w14:textId="77777777" w:rsidR="00C50A95" w:rsidRPr="0050752F" w:rsidRDefault="00C50A95" w:rsidP="00416506">
            <w:pPr>
              <w:pStyle w:val="tabletext11"/>
              <w:rPr>
                <w:ins w:id="7166" w:author="Author"/>
              </w:rPr>
            </w:pPr>
          </w:p>
        </w:tc>
        <w:tc>
          <w:tcPr>
            <w:tcW w:w="2735"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6D054E80" w14:textId="77777777" w:rsidR="00C50A95" w:rsidRPr="0050752F" w:rsidRDefault="00C50A95" w:rsidP="00416506">
            <w:pPr>
              <w:pStyle w:val="tabletext11"/>
              <w:rPr>
                <w:ins w:id="7167" w:author="Author"/>
              </w:rPr>
            </w:pPr>
            <w:ins w:id="7168" w:author="Author">
              <w:r w:rsidRPr="0050752F">
                <w:t>Fire And Theft Only</w:t>
              </w:r>
            </w:ins>
          </w:p>
        </w:tc>
        <w:tc>
          <w:tcPr>
            <w:tcW w:w="1169"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7FA17BDB" w14:textId="77777777" w:rsidR="00C50A95" w:rsidRPr="0050752F" w:rsidRDefault="00C50A95" w:rsidP="00416506">
            <w:pPr>
              <w:pStyle w:val="tabletext11"/>
              <w:jc w:val="center"/>
              <w:rPr>
                <w:ins w:id="7169" w:author="Author"/>
              </w:rPr>
            </w:pPr>
            <w:ins w:id="7170" w:author="Author">
              <w:r w:rsidRPr="0050752F">
                <w:t>1.000</w:t>
              </w:r>
            </w:ins>
          </w:p>
        </w:tc>
        <w:tc>
          <w:tcPr>
            <w:tcW w:w="1169"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71198E65" w14:textId="77777777" w:rsidR="00C50A95" w:rsidRPr="0050752F" w:rsidRDefault="00C50A95" w:rsidP="00416506">
            <w:pPr>
              <w:pStyle w:val="tabletext11"/>
              <w:jc w:val="center"/>
              <w:rPr>
                <w:ins w:id="7171" w:author="Author"/>
              </w:rPr>
            </w:pPr>
            <w:ins w:id="7172" w:author="Author">
              <w:r w:rsidRPr="0050752F">
                <w:t>0.900</w:t>
              </w:r>
            </w:ins>
          </w:p>
        </w:tc>
        <w:tc>
          <w:tcPr>
            <w:tcW w:w="1169"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7C78B30C" w14:textId="77777777" w:rsidR="00C50A95" w:rsidRPr="0050752F" w:rsidRDefault="00C50A95" w:rsidP="00416506">
            <w:pPr>
              <w:pStyle w:val="tabletext11"/>
              <w:jc w:val="center"/>
              <w:rPr>
                <w:ins w:id="7173" w:author="Author"/>
              </w:rPr>
            </w:pPr>
            <w:ins w:id="7174" w:author="Author">
              <w:r w:rsidRPr="0050752F">
                <w:t>0.750</w:t>
              </w:r>
            </w:ins>
          </w:p>
        </w:tc>
        <w:tc>
          <w:tcPr>
            <w:tcW w:w="1289" w:type="dxa"/>
            <w:tcBorders>
              <w:top w:val="single" w:sz="6" w:space="0" w:color="auto"/>
              <w:left w:val="single" w:sz="6" w:space="0" w:color="auto"/>
              <w:bottom w:val="single" w:sz="6" w:space="0" w:color="auto"/>
              <w:right w:val="single" w:sz="6" w:space="0" w:color="auto"/>
            </w:tcBorders>
            <w:vAlign w:val="bottom"/>
          </w:tcPr>
          <w:p w14:paraId="3D79C507" w14:textId="77777777" w:rsidR="00C50A95" w:rsidRPr="0050752F" w:rsidRDefault="00C50A95" w:rsidP="00416506">
            <w:pPr>
              <w:pStyle w:val="tabletext11"/>
              <w:jc w:val="center"/>
              <w:rPr>
                <w:ins w:id="7175" w:author="Author"/>
              </w:rPr>
            </w:pPr>
            <w:ins w:id="7176" w:author="Author">
              <w:r w:rsidRPr="0050752F">
                <w:t>0.950</w:t>
              </w:r>
            </w:ins>
          </w:p>
        </w:tc>
        <w:tc>
          <w:tcPr>
            <w:tcW w:w="1290" w:type="dxa"/>
            <w:tcBorders>
              <w:top w:val="single" w:sz="6" w:space="0" w:color="auto"/>
              <w:left w:val="single" w:sz="6" w:space="0" w:color="auto"/>
              <w:bottom w:val="single" w:sz="6" w:space="0" w:color="auto"/>
              <w:right w:val="single" w:sz="6" w:space="0" w:color="auto"/>
            </w:tcBorders>
            <w:vAlign w:val="bottom"/>
          </w:tcPr>
          <w:p w14:paraId="03886627" w14:textId="77777777" w:rsidR="00C50A95" w:rsidRPr="0050752F" w:rsidRDefault="00C50A95" w:rsidP="00416506">
            <w:pPr>
              <w:pStyle w:val="tabletext11"/>
              <w:jc w:val="center"/>
              <w:rPr>
                <w:ins w:id="7177" w:author="Author"/>
              </w:rPr>
            </w:pPr>
            <w:ins w:id="7178" w:author="Author">
              <w:r w:rsidRPr="0050752F">
                <w:t>0.855</w:t>
              </w:r>
            </w:ins>
          </w:p>
        </w:tc>
        <w:tc>
          <w:tcPr>
            <w:tcW w:w="1290" w:type="dxa"/>
            <w:tcBorders>
              <w:top w:val="single" w:sz="6" w:space="0" w:color="auto"/>
              <w:left w:val="single" w:sz="6" w:space="0" w:color="auto"/>
              <w:bottom w:val="single" w:sz="6" w:space="0" w:color="auto"/>
              <w:right w:val="single" w:sz="6" w:space="0" w:color="auto"/>
            </w:tcBorders>
            <w:vAlign w:val="bottom"/>
          </w:tcPr>
          <w:p w14:paraId="22C39A05" w14:textId="77777777" w:rsidR="00C50A95" w:rsidRPr="0050752F" w:rsidRDefault="00C50A95" w:rsidP="00416506">
            <w:pPr>
              <w:pStyle w:val="tabletext11"/>
              <w:jc w:val="center"/>
              <w:rPr>
                <w:ins w:id="7179" w:author="Author"/>
              </w:rPr>
            </w:pPr>
            <w:ins w:id="7180" w:author="Author">
              <w:r w:rsidRPr="0050752F">
                <w:t>0.713</w:t>
              </w:r>
            </w:ins>
          </w:p>
        </w:tc>
      </w:tr>
      <w:tr w:rsidR="00C50A95" w:rsidRPr="0050752F" w14:paraId="41464BF3" w14:textId="77777777" w:rsidTr="00416506">
        <w:trPr>
          <w:trHeight w:val="40"/>
          <w:ins w:id="7181" w:author="Author"/>
        </w:trPr>
        <w:tc>
          <w:tcPr>
            <w:tcW w:w="188" w:type="dxa"/>
            <w:tcBorders>
              <w:right w:val="single" w:sz="6" w:space="0" w:color="auto"/>
            </w:tcBorders>
            <w:tcMar>
              <w:top w:w="0" w:type="dxa"/>
              <w:left w:w="50" w:type="dxa"/>
              <w:bottom w:w="0" w:type="dxa"/>
              <w:right w:w="50" w:type="dxa"/>
            </w:tcMar>
            <w:hideMark/>
          </w:tcPr>
          <w:p w14:paraId="0C5211E2" w14:textId="77777777" w:rsidR="00C50A95" w:rsidRPr="0050752F" w:rsidRDefault="00C50A95" w:rsidP="00416506">
            <w:pPr>
              <w:pStyle w:val="tabletext11"/>
              <w:rPr>
                <w:ins w:id="7182" w:author="Author"/>
              </w:rPr>
            </w:pPr>
          </w:p>
        </w:tc>
        <w:tc>
          <w:tcPr>
            <w:tcW w:w="2735"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4384B4D6" w14:textId="77777777" w:rsidR="00C50A95" w:rsidRPr="0050752F" w:rsidRDefault="00C50A95" w:rsidP="00416506">
            <w:pPr>
              <w:pStyle w:val="tabletext11"/>
              <w:rPr>
                <w:ins w:id="7183" w:author="Author"/>
              </w:rPr>
            </w:pPr>
            <w:ins w:id="7184" w:author="Author">
              <w:r w:rsidRPr="0050752F">
                <w:t>Limited Specified Causes Of Loss</w:t>
              </w:r>
            </w:ins>
          </w:p>
        </w:tc>
        <w:tc>
          <w:tcPr>
            <w:tcW w:w="1169"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551A5640" w14:textId="77777777" w:rsidR="00C50A95" w:rsidRPr="0050752F" w:rsidRDefault="00C50A95" w:rsidP="00416506">
            <w:pPr>
              <w:pStyle w:val="tabletext11"/>
              <w:jc w:val="center"/>
              <w:rPr>
                <w:ins w:id="7185" w:author="Author"/>
              </w:rPr>
            </w:pPr>
            <w:ins w:id="7186" w:author="Author">
              <w:r w:rsidRPr="0050752F">
                <w:t>1.000</w:t>
              </w:r>
            </w:ins>
          </w:p>
        </w:tc>
        <w:tc>
          <w:tcPr>
            <w:tcW w:w="1169"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6E6BAD4A" w14:textId="77777777" w:rsidR="00C50A95" w:rsidRPr="0050752F" w:rsidRDefault="00C50A95" w:rsidP="00416506">
            <w:pPr>
              <w:pStyle w:val="tabletext11"/>
              <w:jc w:val="center"/>
              <w:rPr>
                <w:ins w:id="7187" w:author="Author"/>
              </w:rPr>
            </w:pPr>
            <w:ins w:id="7188" w:author="Author">
              <w:r w:rsidRPr="0050752F">
                <w:t>0.900</w:t>
              </w:r>
            </w:ins>
          </w:p>
        </w:tc>
        <w:tc>
          <w:tcPr>
            <w:tcW w:w="1169"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33E3DA22" w14:textId="77777777" w:rsidR="00C50A95" w:rsidRPr="0050752F" w:rsidRDefault="00C50A95" w:rsidP="00416506">
            <w:pPr>
              <w:pStyle w:val="tabletext11"/>
              <w:jc w:val="center"/>
              <w:rPr>
                <w:ins w:id="7189" w:author="Author"/>
              </w:rPr>
            </w:pPr>
            <w:ins w:id="7190" w:author="Author">
              <w:r w:rsidRPr="0050752F">
                <w:t>0.750</w:t>
              </w:r>
            </w:ins>
          </w:p>
        </w:tc>
        <w:tc>
          <w:tcPr>
            <w:tcW w:w="1289" w:type="dxa"/>
            <w:tcBorders>
              <w:top w:val="single" w:sz="6" w:space="0" w:color="auto"/>
              <w:left w:val="single" w:sz="6" w:space="0" w:color="auto"/>
              <w:bottom w:val="single" w:sz="6" w:space="0" w:color="auto"/>
              <w:right w:val="single" w:sz="6" w:space="0" w:color="auto"/>
            </w:tcBorders>
            <w:vAlign w:val="bottom"/>
          </w:tcPr>
          <w:p w14:paraId="473413B5" w14:textId="77777777" w:rsidR="00C50A95" w:rsidRPr="0050752F" w:rsidRDefault="00C50A95" w:rsidP="00416506">
            <w:pPr>
              <w:pStyle w:val="tabletext11"/>
              <w:jc w:val="center"/>
              <w:rPr>
                <w:ins w:id="7191" w:author="Author"/>
              </w:rPr>
            </w:pPr>
            <w:ins w:id="7192" w:author="Author">
              <w:r w:rsidRPr="0050752F">
                <w:t>0.950</w:t>
              </w:r>
            </w:ins>
          </w:p>
        </w:tc>
        <w:tc>
          <w:tcPr>
            <w:tcW w:w="1290" w:type="dxa"/>
            <w:tcBorders>
              <w:top w:val="single" w:sz="6" w:space="0" w:color="auto"/>
              <w:left w:val="single" w:sz="6" w:space="0" w:color="auto"/>
              <w:bottom w:val="single" w:sz="6" w:space="0" w:color="auto"/>
              <w:right w:val="single" w:sz="6" w:space="0" w:color="auto"/>
            </w:tcBorders>
            <w:vAlign w:val="bottom"/>
          </w:tcPr>
          <w:p w14:paraId="33E4D9ED" w14:textId="77777777" w:rsidR="00C50A95" w:rsidRPr="0050752F" w:rsidRDefault="00C50A95" w:rsidP="00416506">
            <w:pPr>
              <w:pStyle w:val="tabletext11"/>
              <w:jc w:val="center"/>
              <w:rPr>
                <w:ins w:id="7193" w:author="Author"/>
              </w:rPr>
            </w:pPr>
            <w:ins w:id="7194" w:author="Author">
              <w:r w:rsidRPr="0050752F">
                <w:t>0.855</w:t>
              </w:r>
            </w:ins>
          </w:p>
        </w:tc>
        <w:tc>
          <w:tcPr>
            <w:tcW w:w="1290" w:type="dxa"/>
            <w:tcBorders>
              <w:top w:val="single" w:sz="6" w:space="0" w:color="auto"/>
              <w:left w:val="single" w:sz="6" w:space="0" w:color="auto"/>
              <w:bottom w:val="single" w:sz="6" w:space="0" w:color="auto"/>
              <w:right w:val="single" w:sz="6" w:space="0" w:color="auto"/>
            </w:tcBorders>
            <w:vAlign w:val="bottom"/>
          </w:tcPr>
          <w:p w14:paraId="6D892466" w14:textId="77777777" w:rsidR="00C50A95" w:rsidRPr="0050752F" w:rsidRDefault="00C50A95" w:rsidP="00416506">
            <w:pPr>
              <w:pStyle w:val="tabletext11"/>
              <w:jc w:val="center"/>
              <w:rPr>
                <w:ins w:id="7195" w:author="Author"/>
              </w:rPr>
            </w:pPr>
            <w:ins w:id="7196" w:author="Author">
              <w:r w:rsidRPr="0050752F">
                <w:t>0.713</w:t>
              </w:r>
            </w:ins>
          </w:p>
        </w:tc>
      </w:tr>
      <w:tr w:rsidR="00C50A95" w:rsidRPr="0050752F" w14:paraId="1ED98C16" w14:textId="77777777" w:rsidTr="00416506">
        <w:trPr>
          <w:trHeight w:val="190"/>
          <w:ins w:id="7197" w:author="Author"/>
        </w:trPr>
        <w:tc>
          <w:tcPr>
            <w:tcW w:w="188" w:type="dxa"/>
            <w:tcBorders>
              <w:right w:val="single" w:sz="6" w:space="0" w:color="auto"/>
            </w:tcBorders>
            <w:tcMar>
              <w:top w:w="0" w:type="dxa"/>
              <w:left w:w="50" w:type="dxa"/>
              <w:bottom w:w="0" w:type="dxa"/>
              <w:right w:w="50" w:type="dxa"/>
            </w:tcMar>
            <w:hideMark/>
          </w:tcPr>
          <w:p w14:paraId="40DC7C86" w14:textId="77777777" w:rsidR="00C50A95" w:rsidRPr="0050752F" w:rsidRDefault="00C50A95" w:rsidP="00416506">
            <w:pPr>
              <w:pStyle w:val="tabletext11"/>
              <w:rPr>
                <w:ins w:id="7198" w:author="Author"/>
              </w:rPr>
            </w:pPr>
          </w:p>
        </w:tc>
        <w:tc>
          <w:tcPr>
            <w:tcW w:w="2735"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65A1F2F3" w14:textId="77777777" w:rsidR="00C50A95" w:rsidRPr="0050752F" w:rsidRDefault="00C50A95" w:rsidP="00416506">
            <w:pPr>
              <w:pStyle w:val="tabletext11"/>
              <w:rPr>
                <w:ins w:id="7199" w:author="Author"/>
              </w:rPr>
            </w:pPr>
            <w:ins w:id="7200" w:author="Author">
              <w:r w:rsidRPr="0050752F">
                <w:t>Specified Causes Of Loss</w:t>
              </w:r>
            </w:ins>
          </w:p>
        </w:tc>
        <w:tc>
          <w:tcPr>
            <w:tcW w:w="1169"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10F23F0E" w14:textId="77777777" w:rsidR="00C50A95" w:rsidRPr="0050752F" w:rsidRDefault="00C50A95" w:rsidP="00416506">
            <w:pPr>
              <w:pStyle w:val="tabletext11"/>
              <w:jc w:val="center"/>
              <w:rPr>
                <w:ins w:id="7201" w:author="Author"/>
              </w:rPr>
            </w:pPr>
            <w:ins w:id="7202" w:author="Author">
              <w:r w:rsidRPr="0050752F">
                <w:t>1.000</w:t>
              </w:r>
            </w:ins>
          </w:p>
        </w:tc>
        <w:tc>
          <w:tcPr>
            <w:tcW w:w="1169"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3869A958" w14:textId="77777777" w:rsidR="00C50A95" w:rsidRPr="0050752F" w:rsidRDefault="00C50A95" w:rsidP="00416506">
            <w:pPr>
              <w:pStyle w:val="tabletext11"/>
              <w:jc w:val="center"/>
              <w:rPr>
                <w:ins w:id="7203" w:author="Author"/>
              </w:rPr>
            </w:pPr>
            <w:ins w:id="7204" w:author="Author">
              <w:r w:rsidRPr="0050752F">
                <w:t>0.900</w:t>
              </w:r>
            </w:ins>
          </w:p>
        </w:tc>
        <w:tc>
          <w:tcPr>
            <w:tcW w:w="1169"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489263B8" w14:textId="77777777" w:rsidR="00C50A95" w:rsidRPr="0050752F" w:rsidRDefault="00C50A95" w:rsidP="00416506">
            <w:pPr>
              <w:pStyle w:val="tabletext11"/>
              <w:jc w:val="center"/>
              <w:rPr>
                <w:ins w:id="7205" w:author="Author"/>
              </w:rPr>
            </w:pPr>
            <w:ins w:id="7206" w:author="Author">
              <w:r w:rsidRPr="0050752F">
                <w:t>0.750</w:t>
              </w:r>
            </w:ins>
          </w:p>
        </w:tc>
        <w:tc>
          <w:tcPr>
            <w:tcW w:w="1289" w:type="dxa"/>
            <w:tcBorders>
              <w:top w:val="single" w:sz="6" w:space="0" w:color="auto"/>
              <w:left w:val="single" w:sz="6" w:space="0" w:color="auto"/>
              <w:bottom w:val="single" w:sz="6" w:space="0" w:color="auto"/>
              <w:right w:val="single" w:sz="6" w:space="0" w:color="auto"/>
            </w:tcBorders>
            <w:vAlign w:val="bottom"/>
          </w:tcPr>
          <w:p w14:paraId="33086003" w14:textId="77777777" w:rsidR="00C50A95" w:rsidRPr="0050752F" w:rsidRDefault="00C50A95" w:rsidP="00416506">
            <w:pPr>
              <w:pStyle w:val="tabletext11"/>
              <w:jc w:val="center"/>
              <w:rPr>
                <w:ins w:id="7207" w:author="Author"/>
              </w:rPr>
            </w:pPr>
            <w:ins w:id="7208" w:author="Author">
              <w:r w:rsidRPr="0050752F">
                <w:t>0.950</w:t>
              </w:r>
            </w:ins>
          </w:p>
        </w:tc>
        <w:tc>
          <w:tcPr>
            <w:tcW w:w="1290" w:type="dxa"/>
            <w:tcBorders>
              <w:top w:val="single" w:sz="6" w:space="0" w:color="auto"/>
              <w:left w:val="single" w:sz="6" w:space="0" w:color="auto"/>
              <w:bottom w:val="single" w:sz="6" w:space="0" w:color="auto"/>
              <w:right w:val="single" w:sz="6" w:space="0" w:color="auto"/>
            </w:tcBorders>
            <w:vAlign w:val="bottom"/>
          </w:tcPr>
          <w:p w14:paraId="63582895" w14:textId="77777777" w:rsidR="00C50A95" w:rsidRPr="0050752F" w:rsidRDefault="00C50A95" w:rsidP="00416506">
            <w:pPr>
              <w:pStyle w:val="tabletext11"/>
              <w:jc w:val="center"/>
              <w:rPr>
                <w:ins w:id="7209" w:author="Author"/>
              </w:rPr>
            </w:pPr>
            <w:ins w:id="7210" w:author="Author">
              <w:r w:rsidRPr="0050752F">
                <w:t>0.855</w:t>
              </w:r>
            </w:ins>
          </w:p>
        </w:tc>
        <w:tc>
          <w:tcPr>
            <w:tcW w:w="1290" w:type="dxa"/>
            <w:tcBorders>
              <w:top w:val="single" w:sz="6" w:space="0" w:color="auto"/>
              <w:left w:val="single" w:sz="6" w:space="0" w:color="auto"/>
              <w:bottom w:val="single" w:sz="6" w:space="0" w:color="auto"/>
              <w:right w:val="single" w:sz="6" w:space="0" w:color="auto"/>
            </w:tcBorders>
            <w:vAlign w:val="bottom"/>
          </w:tcPr>
          <w:p w14:paraId="4819BFA2" w14:textId="77777777" w:rsidR="00C50A95" w:rsidRPr="0050752F" w:rsidRDefault="00C50A95" w:rsidP="00416506">
            <w:pPr>
              <w:pStyle w:val="tabletext11"/>
              <w:jc w:val="center"/>
              <w:rPr>
                <w:ins w:id="7211" w:author="Author"/>
              </w:rPr>
            </w:pPr>
            <w:ins w:id="7212" w:author="Author">
              <w:r w:rsidRPr="0050752F">
                <w:t>0.713</w:t>
              </w:r>
            </w:ins>
          </w:p>
        </w:tc>
      </w:tr>
      <w:tr w:rsidR="00C50A95" w:rsidRPr="0050752F" w14:paraId="6B092F58" w14:textId="77777777" w:rsidTr="00416506">
        <w:trPr>
          <w:trHeight w:val="190"/>
          <w:ins w:id="7213" w:author="Author"/>
        </w:trPr>
        <w:tc>
          <w:tcPr>
            <w:tcW w:w="188" w:type="dxa"/>
            <w:tcBorders>
              <w:right w:val="single" w:sz="6" w:space="0" w:color="auto"/>
            </w:tcBorders>
            <w:tcMar>
              <w:top w:w="0" w:type="dxa"/>
              <w:left w:w="50" w:type="dxa"/>
              <w:bottom w:w="0" w:type="dxa"/>
              <w:right w:w="50" w:type="dxa"/>
            </w:tcMar>
            <w:hideMark/>
          </w:tcPr>
          <w:p w14:paraId="1ADFE07E" w14:textId="77777777" w:rsidR="00C50A95" w:rsidRPr="0050752F" w:rsidRDefault="00C50A95" w:rsidP="00416506">
            <w:pPr>
              <w:pStyle w:val="tabletext11"/>
              <w:rPr>
                <w:ins w:id="7214" w:author="Author"/>
              </w:rPr>
            </w:pPr>
          </w:p>
        </w:tc>
        <w:tc>
          <w:tcPr>
            <w:tcW w:w="2735"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19B3F39A" w14:textId="77777777" w:rsidR="00C50A95" w:rsidRPr="0050752F" w:rsidRDefault="00C50A95" w:rsidP="00416506">
            <w:pPr>
              <w:pStyle w:val="tabletext11"/>
              <w:rPr>
                <w:ins w:id="7215" w:author="Author"/>
              </w:rPr>
            </w:pPr>
            <w:ins w:id="7216" w:author="Author">
              <w:r w:rsidRPr="0050752F">
                <w:t>Comprehensive</w:t>
              </w:r>
            </w:ins>
          </w:p>
        </w:tc>
        <w:tc>
          <w:tcPr>
            <w:tcW w:w="1169"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27952CC5" w14:textId="77777777" w:rsidR="00C50A95" w:rsidRPr="0050752F" w:rsidRDefault="00C50A95" w:rsidP="00416506">
            <w:pPr>
              <w:pStyle w:val="tabletext11"/>
              <w:jc w:val="center"/>
              <w:rPr>
                <w:ins w:id="7217" w:author="Author"/>
              </w:rPr>
            </w:pPr>
            <w:ins w:id="7218" w:author="Author">
              <w:r w:rsidRPr="0050752F">
                <w:t>1.000</w:t>
              </w:r>
            </w:ins>
          </w:p>
        </w:tc>
        <w:tc>
          <w:tcPr>
            <w:tcW w:w="1169"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20E34288" w14:textId="77777777" w:rsidR="00C50A95" w:rsidRPr="0050752F" w:rsidRDefault="00C50A95" w:rsidP="00416506">
            <w:pPr>
              <w:pStyle w:val="tabletext11"/>
              <w:jc w:val="center"/>
              <w:rPr>
                <w:ins w:id="7219" w:author="Author"/>
              </w:rPr>
            </w:pPr>
            <w:ins w:id="7220" w:author="Author">
              <w:r w:rsidRPr="0050752F">
                <w:t>0.900</w:t>
              </w:r>
            </w:ins>
          </w:p>
        </w:tc>
        <w:tc>
          <w:tcPr>
            <w:tcW w:w="1169"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497C2164" w14:textId="77777777" w:rsidR="00C50A95" w:rsidRPr="0050752F" w:rsidRDefault="00C50A95" w:rsidP="00416506">
            <w:pPr>
              <w:pStyle w:val="tabletext11"/>
              <w:jc w:val="center"/>
              <w:rPr>
                <w:ins w:id="7221" w:author="Author"/>
              </w:rPr>
            </w:pPr>
            <w:ins w:id="7222" w:author="Author">
              <w:r w:rsidRPr="0050752F">
                <w:t>0.750</w:t>
              </w:r>
            </w:ins>
          </w:p>
        </w:tc>
        <w:tc>
          <w:tcPr>
            <w:tcW w:w="1289" w:type="dxa"/>
            <w:tcBorders>
              <w:top w:val="single" w:sz="6" w:space="0" w:color="auto"/>
              <w:left w:val="single" w:sz="6" w:space="0" w:color="auto"/>
              <w:bottom w:val="single" w:sz="6" w:space="0" w:color="auto"/>
              <w:right w:val="single" w:sz="6" w:space="0" w:color="auto"/>
            </w:tcBorders>
            <w:vAlign w:val="bottom"/>
          </w:tcPr>
          <w:p w14:paraId="3A19C5D5" w14:textId="77777777" w:rsidR="00C50A95" w:rsidRPr="0050752F" w:rsidRDefault="00C50A95" w:rsidP="00416506">
            <w:pPr>
              <w:pStyle w:val="tabletext11"/>
              <w:jc w:val="center"/>
              <w:rPr>
                <w:ins w:id="7223" w:author="Author"/>
              </w:rPr>
            </w:pPr>
            <w:ins w:id="7224" w:author="Author">
              <w:r w:rsidRPr="0050752F">
                <w:t>0.950</w:t>
              </w:r>
            </w:ins>
          </w:p>
        </w:tc>
        <w:tc>
          <w:tcPr>
            <w:tcW w:w="1290" w:type="dxa"/>
            <w:tcBorders>
              <w:top w:val="single" w:sz="6" w:space="0" w:color="auto"/>
              <w:left w:val="single" w:sz="6" w:space="0" w:color="auto"/>
              <w:bottom w:val="single" w:sz="6" w:space="0" w:color="auto"/>
              <w:right w:val="single" w:sz="6" w:space="0" w:color="auto"/>
            </w:tcBorders>
            <w:vAlign w:val="bottom"/>
          </w:tcPr>
          <w:p w14:paraId="09C74151" w14:textId="77777777" w:rsidR="00C50A95" w:rsidRPr="0050752F" w:rsidRDefault="00C50A95" w:rsidP="00416506">
            <w:pPr>
              <w:pStyle w:val="tabletext11"/>
              <w:jc w:val="center"/>
              <w:rPr>
                <w:ins w:id="7225" w:author="Author"/>
              </w:rPr>
            </w:pPr>
            <w:ins w:id="7226" w:author="Author">
              <w:r w:rsidRPr="0050752F">
                <w:t>0.855</w:t>
              </w:r>
            </w:ins>
          </w:p>
        </w:tc>
        <w:tc>
          <w:tcPr>
            <w:tcW w:w="1290" w:type="dxa"/>
            <w:tcBorders>
              <w:top w:val="single" w:sz="6" w:space="0" w:color="auto"/>
              <w:left w:val="single" w:sz="6" w:space="0" w:color="auto"/>
              <w:bottom w:val="single" w:sz="6" w:space="0" w:color="auto"/>
              <w:right w:val="single" w:sz="6" w:space="0" w:color="auto"/>
            </w:tcBorders>
            <w:vAlign w:val="bottom"/>
          </w:tcPr>
          <w:p w14:paraId="3C217819" w14:textId="77777777" w:rsidR="00C50A95" w:rsidRPr="0050752F" w:rsidRDefault="00C50A95" w:rsidP="00416506">
            <w:pPr>
              <w:pStyle w:val="tabletext11"/>
              <w:jc w:val="center"/>
              <w:rPr>
                <w:ins w:id="7227" w:author="Author"/>
              </w:rPr>
            </w:pPr>
            <w:ins w:id="7228" w:author="Author">
              <w:r w:rsidRPr="0050752F">
                <w:t>0.713</w:t>
              </w:r>
            </w:ins>
          </w:p>
        </w:tc>
      </w:tr>
    </w:tbl>
    <w:bookmarkEnd w:id="6053"/>
    <w:p w14:paraId="5AB771C4" w14:textId="6886A576" w:rsidR="00C50A95" w:rsidRDefault="00C50A95" w:rsidP="00C50A95">
      <w:pPr>
        <w:pStyle w:val="tablecaption"/>
      </w:pPr>
      <w:ins w:id="7229" w:author="Author">
        <w:r w:rsidRPr="0050752F">
          <w:t>Table 298.B.4.b. Auto Dealers And Garagekeepers Other Than Collision Deductible Factors</w:t>
        </w:r>
      </w:ins>
      <w:bookmarkEnd w:id="6054"/>
    </w:p>
    <w:p w14:paraId="108685D9" w14:textId="73FDC83E" w:rsidR="00C50A95" w:rsidRDefault="00C50A95" w:rsidP="00C50A95">
      <w:pPr>
        <w:pStyle w:val="isonormal"/>
        <w:jc w:val="left"/>
      </w:pPr>
    </w:p>
    <w:p w14:paraId="660293F1" w14:textId="77777777" w:rsidR="00C50A95" w:rsidRDefault="00C50A95" w:rsidP="00C50A95">
      <w:pPr>
        <w:pStyle w:val="isonormal"/>
        <w:sectPr w:rsidR="00C50A95" w:rsidSect="00C50A95">
          <w:pgSz w:w="12240" w:h="15840"/>
          <w:pgMar w:top="1735" w:right="960" w:bottom="1560" w:left="1200" w:header="575" w:footer="480" w:gutter="0"/>
          <w:cols w:space="480"/>
          <w:noEndnote/>
          <w:docGrid w:linePitch="326"/>
        </w:sectPr>
      </w:pPr>
    </w:p>
    <w:p w14:paraId="0BF271CD" w14:textId="77777777" w:rsidR="00C50A95" w:rsidRPr="00C81F08" w:rsidRDefault="00C50A95" w:rsidP="00C50A95">
      <w:pPr>
        <w:pStyle w:val="boxrule"/>
        <w:rPr>
          <w:ins w:id="7230" w:author="Author"/>
        </w:rPr>
      </w:pPr>
      <w:ins w:id="7231" w:author="Author">
        <w:r w:rsidRPr="00C81F08">
          <w:lastRenderedPageBreak/>
          <w:t>300.  INCREASED LIABILITY LIMITS</w:t>
        </w:r>
      </w:ins>
    </w:p>
    <w:p w14:paraId="6F047281" w14:textId="77777777" w:rsidR="00C50A95" w:rsidRPr="00C81F08" w:rsidRDefault="00C50A95" w:rsidP="00C50A95">
      <w:pPr>
        <w:pStyle w:val="blocktext1"/>
        <w:rPr>
          <w:ins w:id="7232" w:author="Author"/>
        </w:rPr>
      </w:pPr>
      <w:ins w:id="7233" w:author="Author">
        <w:r w:rsidRPr="00C81F08">
          <w:t xml:space="preserve">The following is added to Paragraph </w:t>
        </w:r>
        <w:r w:rsidRPr="00C81F08">
          <w:rPr>
            <w:b/>
          </w:rPr>
          <w:t>B.:</w:t>
        </w:r>
      </w:ins>
    </w:p>
    <w:p w14:paraId="18A99F13" w14:textId="77777777" w:rsidR="00C50A95" w:rsidRPr="00C81F08" w:rsidRDefault="00C50A95" w:rsidP="00C50A95">
      <w:pPr>
        <w:pStyle w:val="space4"/>
        <w:rPr>
          <w:ins w:id="7234"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120"/>
        <w:gridCol w:w="560"/>
        <w:gridCol w:w="1060"/>
        <w:gridCol w:w="620"/>
        <w:gridCol w:w="1060"/>
        <w:gridCol w:w="620"/>
        <w:gridCol w:w="1060"/>
        <w:gridCol w:w="620"/>
        <w:gridCol w:w="1060"/>
        <w:gridCol w:w="620"/>
        <w:gridCol w:w="1060"/>
        <w:gridCol w:w="620"/>
      </w:tblGrid>
      <w:tr w:rsidR="00C50A95" w:rsidRPr="00C81F08" w14:paraId="0D0B4A30" w14:textId="77777777" w:rsidTr="00416506">
        <w:trPr>
          <w:cantSplit/>
          <w:trHeight w:val="190"/>
          <w:ins w:id="7235" w:author="Author"/>
        </w:trPr>
        <w:tc>
          <w:tcPr>
            <w:tcW w:w="200" w:type="dxa"/>
            <w:hideMark/>
          </w:tcPr>
          <w:p w14:paraId="3E485812" w14:textId="77777777" w:rsidR="00C50A95" w:rsidRPr="00C81F08" w:rsidRDefault="00C50A95" w:rsidP="00416506">
            <w:pPr>
              <w:pStyle w:val="tablehead"/>
              <w:rPr>
                <w:ins w:id="7236" w:author="Author"/>
              </w:rPr>
            </w:pPr>
            <w:ins w:id="7237" w:author="Author">
              <w:r w:rsidRPr="00C81F08">
                <w:br/>
              </w:r>
              <w:r w:rsidRPr="00C81F08">
                <w:br/>
              </w:r>
              <w:r w:rsidRPr="00C81F08">
                <w:br/>
              </w:r>
              <w:r w:rsidRPr="00C81F08">
                <w:br/>
              </w:r>
              <w:r w:rsidRPr="00C81F08">
                <w:br/>
              </w:r>
              <w:r w:rsidRPr="00C81F08">
                <w:br/>
              </w:r>
            </w:ins>
          </w:p>
        </w:tc>
        <w:tc>
          <w:tcPr>
            <w:tcW w:w="1680" w:type="dxa"/>
            <w:gridSpan w:val="2"/>
            <w:tcBorders>
              <w:top w:val="single" w:sz="6" w:space="0" w:color="auto"/>
              <w:left w:val="single" w:sz="6" w:space="0" w:color="auto"/>
              <w:bottom w:val="single" w:sz="6" w:space="0" w:color="auto"/>
              <w:right w:val="single" w:sz="6" w:space="0" w:color="auto"/>
            </w:tcBorders>
            <w:hideMark/>
          </w:tcPr>
          <w:p w14:paraId="78677EE8" w14:textId="77777777" w:rsidR="00C50A95" w:rsidRPr="00C81F08" w:rsidRDefault="00C50A95" w:rsidP="00416506">
            <w:pPr>
              <w:pStyle w:val="tablehead"/>
              <w:rPr>
                <w:ins w:id="7238" w:author="Author"/>
              </w:rPr>
            </w:pPr>
            <w:ins w:id="7239" w:author="Author">
              <w:r w:rsidRPr="00C81F08">
                <w:br/>
              </w:r>
              <w:r w:rsidRPr="00C81F08">
                <w:br/>
                <w:t>Combined</w:t>
              </w:r>
              <w:r w:rsidRPr="00C81F08">
                <w:br/>
                <w:t>Single</w:t>
              </w:r>
              <w:r w:rsidRPr="00C81F08">
                <w:br/>
                <w:t>Limit Of</w:t>
              </w:r>
              <w:r w:rsidRPr="00C81F08">
                <w:br/>
                <w:t>Liability</w:t>
              </w:r>
              <w:r w:rsidRPr="00C81F08">
                <w:br/>
                <w:t>(000s)</w:t>
              </w:r>
            </w:ins>
          </w:p>
        </w:tc>
        <w:tc>
          <w:tcPr>
            <w:tcW w:w="1680" w:type="dxa"/>
            <w:gridSpan w:val="2"/>
            <w:tcBorders>
              <w:top w:val="single" w:sz="6" w:space="0" w:color="auto"/>
              <w:left w:val="single" w:sz="6" w:space="0" w:color="auto"/>
              <w:bottom w:val="single" w:sz="6" w:space="0" w:color="auto"/>
              <w:right w:val="single" w:sz="6" w:space="0" w:color="auto"/>
            </w:tcBorders>
            <w:hideMark/>
          </w:tcPr>
          <w:p w14:paraId="357C785A" w14:textId="77777777" w:rsidR="00C50A95" w:rsidRPr="00C81F08" w:rsidRDefault="00C50A95" w:rsidP="00416506">
            <w:pPr>
              <w:pStyle w:val="tablehead"/>
              <w:rPr>
                <w:ins w:id="7240" w:author="Author"/>
              </w:rPr>
            </w:pPr>
            <w:ins w:id="7241" w:author="Author">
              <w:r w:rsidRPr="00C81F08">
                <w:t>1.</w:t>
              </w:r>
              <w:r w:rsidRPr="00C81F08">
                <w:br/>
              </w:r>
              <w:r w:rsidRPr="00C81F08">
                <w:br/>
              </w:r>
              <w:r w:rsidRPr="00C81F08">
                <w:br/>
                <w:t>Light</w:t>
              </w:r>
              <w:r w:rsidRPr="00C81F08">
                <w:br/>
                <w:t>And</w:t>
              </w:r>
              <w:r w:rsidRPr="00C81F08">
                <w:br/>
                <w:t>Medium</w:t>
              </w:r>
              <w:r w:rsidRPr="00C81F08">
                <w:br/>
                <w:t>Trucks</w:t>
              </w:r>
            </w:ins>
          </w:p>
        </w:tc>
        <w:tc>
          <w:tcPr>
            <w:tcW w:w="1680" w:type="dxa"/>
            <w:gridSpan w:val="2"/>
            <w:tcBorders>
              <w:top w:val="single" w:sz="6" w:space="0" w:color="auto"/>
              <w:left w:val="single" w:sz="6" w:space="0" w:color="auto"/>
              <w:bottom w:val="single" w:sz="6" w:space="0" w:color="auto"/>
              <w:right w:val="single" w:sz="6" w:space="0" w:color="auto"/>
            </w:tcBorders>
            <w:hideMark/>
          </w:tcPr>
          <w:p w14:paraId="0321E818" w14:textId="77777777" w:rsidR="00C50A95" w:rsidRPr="00C81F08" w:rsidRDefault="00C50A95" w:rsidP="00416506">
            <w:pPr>
              <w:pStyle w:val="tablehead"/>
              <w:rPr>
                <w:ins w:id="7242" w:author="Author"/>
              </w:rPr>
            </w:pPr>
            <w:ins w:id="7243" w:author="Author">
              <w:r w:rsidRPr="00C81F08">
                <w:t>2.</w:t>
              </w:r>
              <w:r w:rsidRPr="00C81F08">
                <w:br/>
              </w:r>
              <w:r w:rsidRPr="00C81F08">
                <w:br/>
                <w:t>Heavy</w:t>
              </w:r>
              <w:r w:rsidRPr="00C81F08">
                <w:br/>
                <w:t>Trucks</w:t>
              </w:r>
              <w:r w:rsidRPr="00C81F08">
                <w:br/>
                <w:t>And</w:t>
              </w:r>
              <w:r w:rsidRPr="00C81F08">
                <w:br/>
                <w:t>Truck-</w:t>
              </w:r>
              <w:r w:rsidRPr="00C81F08">
                <w:br/>
                <w:t>tractors</w:t>
              </w:r>
            </w:ins>
          </w:p>
        </w:tc>
        <w:tc>
          <w:tcPr>
            <w:tcW w:w="1680" w:type="dxa"/>
            <w:gridSpan w:val="2"/>
            <w:tcBorders>
              <w:top w:val="single" w:sz="6" w:space="0" w:color="auto"/>
              <w:left w:val="single" w:sz="6" w:space="0" w:color="auto"/>
              <w:bottom w:val="single" w:sz="6" w:space="0" w:color="auto"/>
              <w:right w:val="single" w:sz="6" w:space="0" w:color="auto"/>
            </w:tcBorders>
            <w:hideMark/>
          </w:tcPr>
          <w:p w14:paraId="46D19A90" w14:textId="77777777" w:rsidR="00C50A95" w:rsidRPr="00C81F08" w:rsidRDefault="00C50A95" w:rsidP="00416506">
            <w:pPr>
              <w:pStyle w:val="tablehead"/>
              <w:rPr>
                <w:ins w:id="7244" w:author="Author"/>
              </w:rPr>
            </w:pPr>
            <w:ins w:id="7245" w:author="Author">
              <w:r w:rsidRPr="00C81F08">
                <w:t>3.</w:t>
              </w:r>
              <w:r w:rsidRPr="00C81F08">
                <w:br/>
                <w:t>Extra-</w:t>
              </w:r>
              <w:r w:rsidRPr="00C81F08">
                <w:br/>
                <w:t>heavy</w:t>
              </w:r>
              <w:r w:rsidRPr="00C81F08">
                <w:br/>
                <w:t>Trucks</w:t>
              </w:r>
              <w:r w:rsidRPr="00C81F08">
                <w:br/>
                <w:t>And</w:t>
              </w:r>
              <w:r w:rsidRPr="00C81F08">
                <w:br/>
                <w:t>Truck-</w:t>
              </w:r>
              <w:r w:rsidRPr="00C81F08">
                <w:br/>
                <w:t>tractors</w:t>
              </w:r>
            </w:ins>
          </w:p>
        </w:tc>
        <w:tc>
          <w:tcPr>
            <w:tcW w:w="1680" w:type="dxa"/>
            <w:gridSpan w:val="2"/>
            <w:tcBorders>
              <w:top w:val="single" w:sz="6" w:space="0" w:color="auto"/>
              <w:left w:val="single" w:sz="6" w:space="0" w:color="auto"/>
              <w:bottom w:val="single" w:sz="6" w:space="0" w:color="auto"/>
              <w:right w:val="single" w:sz="6" w:space="0" w:color="auto"/>
            </w:tcBorders>
            <w:hideMark/>
          </w:tcPr>
          <w:p w14:paraId="722368D8" w14:textId="77777777" w:rsidR="00C50A95" w:rsidRPr="00C81F08" w:rsidRDefault="00C50A95" w:rsidP="00416506">
            <w:pPr>
              <w:pStyle w:val="tablehead"/>
              <w:rPr>
                <w:ins w:id="7246" w:author="Author"/>
              </w:rPr>
            </w:pPr>
            <w:ins w:id="7247" w:author="Author">
              <w:r w:rsidRPr="00C81F08">
                <w:t>4.</w:t>
              </w:r>
              <w:r w:rsidRPr="00C81F08">
                <w:br/>
              </w:r>
              <w:r w:rsidRPr="00C81F08">
                <w:br/>
                <w:t>Trucks,</w:t>
              </w:r>
              <w:r w:rsidRPr="00C81F08">
                <w:br/>
                <w:t>Tractors</w:t>
              </w:r>
              <w:r w:rsidRPr="00C81F08">
                <w:br/>
                <w:t>And</w:t>
              </w:r>
              <w:r w:rsidRPr="00C81F08">
                <w:br/>
                <w:t>Trailers</w:t>
              </w:r>
              <w:r w:rsidRPr="00C81F08">
                <w:br/>
                <w:t>Zone-rated</w:t>
              </w:r>
            </w:ins>
          </w:p>
        </w:tc>
        <w:tc>
          <w:tcPr>
            <w:tcW w:w="1680" w:type="dxa"/>
            <w:gridSpan w:val="2"/>
            <w:tcBorders>
              <w:top w:val="single" w:sz="6" w:space="0" w:color="auto"/>
              <w:left w:val="single" w:sz="6" w:space="0" w:color="auto"/>
              <w:bottom w:val="single" w:sz="6" w:space="0" w:color="auto"/>
              <w:right w:val="single" w:sz="6" w:space="0" w:color="auto"/>
            </w:tcBorders>
            <w:hideMark/>
          </w:tcPr>
          <w:p w14:paraId="537A11D7" w14:textId="77777777" w:rsidR="00C50A95" w:rsidRPr="00C81F08" w:rsidRDefault="00C50A95" w:rsidP="00416506">
            <w:pPr>
              <w:pStyle w:val="tablehead"/>
              <w:rPr>
                <w:ins w:id="7248" w:author="Author"/>
              </w:rPr>
            </w:pPr>
            <w:ins w:id="7249" w:author="Author">
              <w:r w:rsidRPr="00C81F08">
                <w:t>5.</w:t>
              </w:r>
              <w:r w:rsidRPr="00C81F08">
                <w:br/>
              </w:r>
              <w:r w:rsidRPr="00C81F08">
                <w:br/>
              </w:r>
              <w:r w:rsidRPr="00C81F08">
                <w:br/>
              </w:r>
              <w:r w:rsidRPr="00C81F08">
                <w:br/>
                <w:t>All</w:t>
              </w:r>
              <w:r w:rsidRPr="00C81F08">
                <w:br/>
                <w:t>Other</w:t>
              </w:r>
              <w:r w:rsidRPr="00C81F08">
                <w:br/>
                <w:t>Risks</w:t>
              </w:r>
            </w:ins>
          </w:p>
        </w:tc>
      </w:tr>
      <w:tr w:rsidR="00C50A95" w:rsidRPr="00C81F08" w14:paraId="7AA5CC0C" w14:textId="77777777" w:rsidTr="00416506">
        <w:trPr>
          <w:cantSplit/>
          <w:trHeight w:val="190"/>
          <w:ins w:id="7250" w:author="Author"/>
        </w:trPr>
        <w:tc>
          <w:tcPr>
            <w:tcW w:w="200" w:type="dxa"/>
          </w:tcPr>
          <w:p w14:paraId="0529C831" w14:textId="77777777" w:rsidR="00C50A95" w:rsidRPr="00C81F08" w:rsidRDefault="00C50A95" w:rsidP="00416506">
            <w:pPr>
              <w:pStyle w:val="tabletext11"/>
              <w:rPr>
                <w:ins w:id="7251" w:author="Author"/>
              </w:rPr>
            </w:pPr>
          </w:p>
        </w:tc>
        <w:tc>
          <w:tcPr>
            <w:tcW w:w="1120" w:type="dxa"/>
            <w:tcBorders>
              <w:top w:val="single" w:sz="6" w:space="0" w:color="auto"/>
              <w:left w:val="single" w:sz="6" w:space="0" w:color="auto"/>
              <w:bottom w:val="nil"/>
            </w:tcBorders>
            <w:hideMark/>
          </w:tcPr>
          <w:p w14:paraId="2EF1AE7C" w14:textId="77777777" w:rsidR="00C50A95" w:rsidRPr="00C81F08" w:rsidRDefault="00C50A95" w:rsidP="00416506">
            <w:pPr>
              <w:pStyle w:val="tabletext11"/>
              <w:jc w:val="right"/>
              <w:rPr>
                <w:ins w:id="7252" w:author="Author"/>
              </w:rPr>
            </w:pPr>
            <w:ins w:id="7253" w:author="Author">
              <w:r w:rsidRPr="00C81F08">
                <w:t>25</w:t>
              </w:r>
            </w:ins>
          </w:p>
        </w:tc>
        <w:tc>
          <w:tcPr>
            <w:tcW w:w="560" w:type="dxa"/>
            <w:tcBorders>
              <w:top w:val="single" w:sz="6" w:space="0" w:color="auto"/>
              <w:left w:val="nil"/>
              <w:bottom w:val="nil"/>
              <w:right w:val="single" w:sz="6" w:space="0" w:color="auto"/>
            </w:tcBorders>
          </w:tcPr>
          <w:p w14:paraId="08BF84BF" w14:textId="77777777" w:rsidR="00C50A95" w:rsidRPr="00C81F08" w:rsidRDefault="00C50A95" w:rsidP="00416506">
            <w:pPr>
              <w:pStyle w:val="tabletext11"/>
              <w:jc w:val="center"/>
              <w:rPr>
                <w:ins w:id="7254" w:author="Author"/>
              </w:rPr>
            </w:pPr>
          </w:p>
        </w:tc>
        <w:tc>
          <w:tcPr>
            <w:tcW w:w="1060" w:type="dxa"/>
            <w:tcBorders>
              <w:top w:val="single" w:sz="6" w:space="0" w:color="auto"/>
              <w:left w:val="single" w:sz="6" w:space="0" w:color="auto"/>
              <w:bottom w:val="nil"/>
            </w:tcBorders>
          </w:tcPr>
          <w:p w14:paraId="3654419E" w14:textId="77777777" w:rsidR="00C50A95" w:rsidRPr="00C81F08" w:rsidRDefault="00C50A95" w:rsidP="00416506">
            <w:pPr>
              <w:pStyle w:val="tabletext11"/>
              <w:jc w:val="right"/>
              <w:rPr>
                <w:ins w:id="7255" w:author="Author"/>
              </w:rPr>
            </w:pPr>
            <w:ins w:id="7256" w:author="Author">
              <w:r w:rsidRPr="00C81F08">
                <w:t>0.68</w:t>
              </w:r>
            </w:ins>
          </w:p>
        </w:tc>
        <w:tc>
          <w:tcPr>
            <w:tcW w:w="620" w:type="dxa"/>
            <w:tcBorders>
              <w:top w:val="single" w:sz="6" w:space="0" w:color="auto"/>
              <w:left w:val="nil"/>
              <w:bottom w:val="nil"/>
              <w:right w:val="single" w:sz="6" w:space="0" w:color="auto"/>
            </w:tcBorders>
          </w:tcPr>
          <w:p w14:paraId="59662702" w14:textId="77777777" w:rsidR="00C50A95" w:rsidRPr="00C81F08" w:rsidRDefault="00C50A95" w:rsidP="00416506">
            <w:pPr>
              <w:pStyle w:val="tabletext11"/>
              <w:jc w:val="center"/>
              <w:rPr>
                <w:ins w:id="7257" w:author="Author"/>
              </w:rPr>
            </w:pPr>
          </w:p>
        </w:tc>
        <w:tc>
          <w:tcPr>
            <w:tcW w:w="1060" w:type="dxa"/>
            <w:tcBorders>
              <w:top w:val="single" w:sz="6" w:space="0" w:color="auto"/>
              <w:left w:val="single" w:sz="6" w:space="0" w:color="auto"/>
              <w:bottom w:val="nil"/>
            </w:tcBorders>
          </w:tcPr>
          <w:p w14:paraId="3EF3650C" w14:textId="77777777" w:rsidR="00C50A95" w:rsidRPr="00C81F08" w:rsidRDefault="00C50A95" w:rsidP="00416506">
            <w:pPr>
              <w:pStyle w:val="tabletext11"/>
              <w:jc w:val="right"/>
              <w:rPr>
                <w:ins w:id="7258" w:author="Author"/>
              </w:rPr>
            </w:pPr>
            <w:ins w:id="7259" w:author="Author">
              <w:r w:rsidRPr="00C81F08">
                <w:t>0.67</w:t>
              </w:r>
            </w:ins>
          </w:p>
        </w:tc>
        <w:tc>
          <w:tcPr>
            <w:tcW w:w="620" w:type="dxa"/>
            <w:tcBorders>
              <w:top w:val="single" w:sz="6" w:space="0" w:color="auto"/>
              <w:left w:val="nil"/>
              <w:bottom w:val="nil"/>
              <w:right w:val="single" w:sz="6" w:space="0" w:color="auto"/>
            </w:tcBorders>
          </w:tcPr>
          <w:p w14:paraId="1A7857BA" w14:textId="77777777" w:rsidR="00C50A95" w:rsidRPr="00C81F08" w:rsidRDefault="00C50A95" w:rsidP="00416506">
            <w:pPr>
              <w:pStyle w:val="tabletext11"/>
              <w:jc w:val="center"/>
              <w:rPr>
                <w:ins w:id="7260" w:author="Author"/>
              </w:rPr>
            </w:pPr>
          </w:p>
        </w:tc>
        <w:tc>
          <w:tcPr>
            <w:tcW w:w="1060" w:type="dxa"/>
            <w:tcBorders>
              <w:top w:val="single" w:sz="6" w:space="0" w:color="auto"/>
              <w:left w:val="single" w:sz="6" w:space="0" w:color="auto"/>
              <w:bottom w:val="nil"/>
            </w:tcBorders>
          </w:tcPr>
          <w:p w14:paraId="15CA304C" w14:textId="77777777" w:rsidR="00C50A95" w:rsidRPr="00C81F08" w:rsidRDefault="00C50A95" w:rsidP="00416506">
            <w:pPr>
              <w:pStyle w:val="tabletext11"/>
              <w:jc w:val="right"/>
              <w:rPr>
                <w:ins w:id="7261" w:author="Author"/>
              </w:rPr>
            </w:pPr>
            <w:ins w:id="7262" w:author="Author">
              <w:r w:rsidRPr="00C81F08">
                <w:t>0.65</w:t>
              </w:r>
            </w:ins>
          </w:p>
        </w:tc>
        <w:tc>
          <w:tcPr>
            <w:tcW w:w="620" w:type="dxa"/>
            <w:tcBorders>
              <w:top w:val="single" w:sz="6" w:space="0" w:color="auto"/>
              <w:left w:val="nil"/>
              <w:bottom w:val="nil"/>
              <w:right w:val="single" w:sz="6" w:space="0" w:color="auto"/>
            </w:tcBorders>
          </w:tcPr>
          <w:p w14:paraId="08AB9028" w14:textId="77777777" w:rsidR="00C50A95" w:rsidRPr="00C81F08" w:rsidRDefault="00C50A95" w:rsidP="00416506">
            <w:pPr>
              <w:pStyle w:val="tabletext11"/>
              <w:jc w:val="center"/>
              <w:rPr>
                <w:ins w:id="7263" w:author="Author"/>
              </w:rPr>
            </w:pPr>
          </w:p>
        </w:tc>
        <w:tc>
          <w:tcPr>
            <w:tcW w:w="1060" w:type="dxa"/>
            <w:tcBorders>
              <w:top w:val="single" w:sz="6" w:space="0" w:color="auto"/>
              <w:left w:val="single" w:sz="6" w:space="0" w:color="auto"/>
              <w:bottom w:val="nil"/>
            </w:tcBorders>
          </w:tcPr>
          <w:p w14:paraId="38C5F904" w14:textId="77777777" w:rsidR="00C50A95" w:rsidRPr="00C81F08" w:rsidRDefault="00C50A95" w:rsidP="00416506">
            <w:pPr>
              <w:pStyle w:val="tabletext11"/>
              <w:jc w:val="right"/>
              <w:rPr>
                <w:ins w:id="7264" w:author="Author"/>
              </w:rPr>
            </w:pPr>
            <w:ins w:id="7265" w:author="Author">
              <w:r w:rsidRPr="00C81F08">
                <w:t>0.65</w:t>
              </w:r>
            </w:ins>
          </w:p>
        </w:tc>
        <w:tc>
          <w:tcPr>
            <w:tcW w:w="620" w:type="dxa"/>
            <w:tcBorders>
              <w:top w:val="single" w:sz="6" w:space="0" w:color="auto"/>
              <w:left w:val="nil"/>
              <w:bottom w:val="nil"/>
              <w:right w:val="single" w:sz="6" w:space="0" w:color="auto"/>
            </w:tcBorders>
          </w:tcPr>
          <w:p w14:paraId="1DEEE7EB" w14:textId="77777777" w:rsidR="00C50A95" w:rsidRPr="00C81F08" w:rsidRDefault="00C50A95" w:rsidP="00416506">
            <w:pPr>
              <w:pStyle w:val="tabletext11"/>
              <w:jc w:val="center"/>
              <w:rPr>
                <w:ins w:id="7266" w:author="Author"/>
              </w:rPr>
            </w:pPr>
          </w:p>
        </w:tc>
        <w:tc>
          <w:tcPr>
            <w:tcW w:w="1060" w:type="dxa"/>
            <w:tcBorders>
              <w:top w:val="single" w:sz="6" w:space="0" w:color="auto"/>
              <w:left w:val="single" w:sz="6" w:space="0" w:color="auto"/>
              <w:bottom w:val="nil"/>
            </w:tcBorders>
          </w:tcPr>
          <w:p w14:paraId="7143F790" w14:textId="77777777" w:rsidR="00C50A95" w:rsidRPr="00C81F08" w:rsidRDefault="00C50A95" w:rsidP="00416506">
            <w:pPr>
              <w:pStyle w:val="tabletext11"/>
              <w:jc w:val="right"/>
              <w:rPr>
                <w:ins w:id="7267" w:author="Author"/>
              </w:rPr>
            </w:pPr>
            <w:ins w:id="7268" w:author="Author">
              <w:r w:rsidRPr="00C81F08">
                <w:t>0.68</w:t>
              </w:r>
            </w:ins>
          </w:p>
        </w:tc>
        <w:tc>
          <w:tcPr>
            <w:tcW w:w="620" w:type="dxa"/>
            <w:tcBorders>
              <w:top w:val="single" w:sz="6" w:space="0" w:color="auto"/>
              <w:left w:val="nil"/>
              <w:bottom w:val="nil"/>
              <w:right w:val="single" w:sz="6" w:space="0" w:color="auto"/>
            </w:tcBorders>
          </w:tcPr>
          <w:p w14:paraId="577D3D4E" w14:textId="77777777" w:rsidR="00C50A95" w:rsidRPr="00C81F08" w:rsidRDefault="00C50A95" w:rsidP="00416506">
            <w:pPr>
              <w:pStyle w:val="tabletext11"/>
              <w:jc w:val="center"/>
              <w:rPr>
                <w:ins w:id="7269" w:author="Author"/>
              </w:rPr>
            </w:pPr>
          </w:p>
        </w:tc>
      </w:tr>
      <w:tr w:rsidR="00C50A95" w:rsidRPr="00C81F08" w14:paraId="1ECFFAC9" w14:textId="77777777" w:rsidTr="00416506">
        <w:trPr>
          <w:cantSplit/>
          <w:trHeight w:val="190"/>
          <w:ins w:id="7270" w:author="Author"/>
        </w:trPr>
        <w:tc>
          <w:tcPr>
            <w:tcW w:w="200" w:type="dxa"/>
          </w:tcPr>
          <w:p w14:paraId="4591EC15" w14:textId="77777777" w:rsidR="00C50A95" w:rsidRPr="00C81F08" w:rsidRDefault="00C50A95" w:rsidP="00416506">
            <w:pPr>
              <w:pStyle w:val="tabletext11"/>
              <w:rPr>
                <w:ins w:id="7271" w:author="Author"/>
              </w:rPr>
            </w:pPr>
          </w:p>
        </w:tc>
        <w:tc>
          <w:tcPr>
            <w:tcW w:w="1120" w:type="dxa"/>
            <w:tcBorders>
              <w:top w:val="nil"/>
              <w:left w:val="single" w:sz="6" w:space="0" w:color="auto"/>
              <w:bottom w:val="nil"/>
            </w:tcBorders>
            <w:hideMark/>
          </w:tcPr>
          <w:p w14:paraId="0A1AC80F" w14:textId="77777777" w:rsidR="00C50A95" w:rsidRPr="00C81F08" w:rsidRDefault="00C50A95" w:rsidP="00416506">
            <w:pPr>
              <w:pStyle w:val="tabletext11"/>
              <w:jc w:val="right"/>
              <w:rPr>
                <w:ins w:id="7272" w:author="Author"/>
              </w:rPr>
            </w:pPr>
            <w:ins w:id="7273" w:author="Author">
              <w:r w:rsidRPr="00C81F08">
                <w:t>65</w:t>
              </w:r>
            </w:ins>
          </w:p>
        </w:tc>
        <w:tc>
          <w:tcPr>
            <w:tcW w:w="560" w:type="dxa"/>
            <w:tcBorders>
              <w:top w:val="nil"/>
              <w:left w:val="nil"/>
              <w:bottom w:val="nil"/>
              <w:right w:val="single" w:sz="6" w:space="0" w:color="auto"/>
            </w:tcBorders>
          </w:tcPr>
          <w:p w14:paraId="4079A68A" w14:textId="77777777" w:rsidR="00C50A95" w:rsidRPr="00C81F08" w:rsidRDefault="00C50A95" w:rsidP="00416506">
            <w:pPr>
              <w:pStyle w:val="tabletext11"/>
              <w:jc w:val="center"/>
              <w:rPr>
                <w:ins w:id="7274" w:author="Author"/>
              </w:rPr>
            </w:pPr>
          </w:p>
        </w:tc>
        <w:tc>
          <w:tcPr>
            <w:tcW w:w="1060" w:type="dxa"/>
            <w:tcBorders>
              <w:top w:val="nil"/>
              <w:left w:val="single" w:sz="6" w:space="0" w:color="auto"/>
              <w:bottom w:val="nil"/>
            </w:tcBorders>
          </w:tcPr>
          <w:p w14:paraId="15F6D3BA" w14:textId="77777777" w:rsidR="00C50A95" w:rsidRPr="00C81F08" w:rsidRDefault="00C50A95" w:rsidP="00416506">
            <w:pPr>
              <w:pStyle w:val="tabletext11"/>
              <w:jc w:val="right"/>
              <w:rPr>
                <w:ins w:id="7275" w:author="Author"/>
              </w:rPr>
            </w:pPr>
            <w:ins w:id="7276" w:author="Author">
              <w:r w:rsidRPr="00C81F08">
                <w:t>0.90</w:t>
              </w:r>
            </w:ins>
          </w:p>
        </w:tc>
        <w:tc>
          <w:tcPr>
            <w:tcW w:w="620" w:type="dxa"/>
            <w:tcBorders>
              <w:top w:val="nil"/>
              <w:left w:val="nil"/>
              <w:bottom w:val="nil"/>
              <w:right w:val="single" w:sz="6" w:space="0" w:color="auto"/>
            </w:tcBorders>
          </w:tcPr>
          <w:p w14:paraId="39254702" w14:textId="77777777" w:rsidR="00C50A95" w:rsidRPr="00C81F08" w:rsidRDefault="00C50A95" w:rsidP="00416506">
            <w:pPr>
              <w:pStyle w:val="tabletext11"/>
              <w:jc w:val="center"/>
              <w:rPr>
                <w:ins w:id="7277" w:author="Author"/>
              </w:rPr>
            </w:pPr>
          </w:p>
        </w:tc>
        <w:tc>
          <w:tcPr>
            <w:tcW w:w="1060" w:type="dxa"/>
            <w:tcBorders>
              <w:top w:val="nil"/>
              <w:left w:val="single" w:sz="6" w:space="0" w:color="auto"/>
              <w:bottom w:val="nil"/>
            </w:tcBorders>
          </w:tcPr>
          <w:p w14:paraId="6621F9A8" w14:textId="77777777" w:rsidR="00C50A95" w:rsidRPr="00C81F08" w:rsidRDefault="00C50A95" w:rsidP="00416506">
            <w:pPr>
              <w:pStyle w:val="tabletext11"/>
              <w:jc w:val="right"/>
              <w:rPr>
                <w:ins w:id="7278" w:author="Author"/>
              </w:rPr>
            </w:pPr>
            <w:ins w:id="7279" w:author="Author">
              <w:r w:rsidRPr="00C81F08">
                <w:t>0.89</w:t>
              </w:r>
            </w:ins>
          </w:p>
        </w:tc>
        <w:tc>
          <w:tcPr>
            <w:tcW w:w="620" w:type="dxa"/>
            <w:tcBorders>
              <w:top w:val="nil"/>
              <w:left w:val="nil"/>
              <w:bottom w:val="nil"/>
              <w:right w:val="single" w:sz="6" w:space="0" w:color="auto"/>
            </w:tcBorders>
          </w:tcPr>
          <w:p w14:paraId="40738B61" w14:textId="77777777" w:rsidR="00C50A95" w:rsidRPr="00C81F08" w:rsidRDefault="00C50A95" w:rsidP="00416506">
            <w:pPr>
              <w:pStyle w:val="tabletext11"/>
              <w:jc w:val="center"/>
              <w:rPr>
                <w:ins w:id="7280" w:author="Author"/>
              </w:rPr>
            </w:pPr>
          </w:p>
        </w:tc>
        <w:tc>
          <w:tcPr>
            <w:tcW w:w="1060" w:type="dxa"/>
            <w:tcBorders>
              <w:top w:val="nil"/>
              <w:left w:val="single" w:sz="6" w:space="0" w:color="auto"/>
              <w:bottom w:val="nil"/>
            </w:tcBorders>
          </w:tcPr>
          <w:p w14:paraId="2BB6F0EA" w14:textId="77777777" w:rsidR="00C50A95" w:rsidRPr="00C81F08" w:rsidRDefault="00C50A95" w:rsidP="00416506">
            <w:pPr>
              <w:pStyle w:val="tabletext11"/>
              <w:jc w:val="right"/>
              <w:rPr>
                <w:ins w:id="7281" w:author="Author"/>
              </w:rPr>
            </w:pPr>
            <w:ins w:id="7282" w:author="Author">
              <w:r w:rsidRPr="00C81F08">
                <w:t>0.88</w:t>
              </w:r>
            </w:ins>
          </w:p>
        </w:tc>
        <w:tc>
          <w:tcPr>
            <w:tcW w:w="620" w:type="dxa"/>
            <w:tcBorders>
              <w:top w:val="nil"/>
              <w:left w:val="nil"/>
              <w:bottom w:val="nil"/>
              <w:right w:val="single" w:sz="6" w:space="0" w:color="auto"/>
            </w:tcBorders>
          </w:tcPr>
          <w:p w14:paraId="24451155" w14:textId="77777777" w:rsidR="00C50A95" w:rsidRPr="00C81F08" w:rsidRDefault="00C50A95" w:rsidP="00416506">
            <w:pPr>
              <w:pStyle w:val="tabletext11"/>
              <w:jc w:val="center"/>
              <w:rPr>
                <w:ins w:id="7283" w:author="Author"/>
              </w:rPr>
            </w:pPr>
          </w:p>
        </w:tc>
        <w:tc>
          <w:tcPr>
            <w:tcW w:w="1060" w:type="dxa"/>
            <w:tcBorders>
              <w:top w:val="nil"/>
              <w:left w:val="single" w:sz="6" w:space="0" w:color="auto"/>
              <w:bottom w:val="nil"/>
            </w:tcBorders>
          </w:tcPr>
          <w:p w14:paraId="08B6B8EF" w14:textId="77777777" w:rsidR="00C50A95" w:rsidRPr="00C81F08" w:rsidRDefault="00C50A95" w:rsidP="00416506">
            <w:pPr>
              <w:pStyle w:val="tabletext11"/>
              <w:jc w:val="right"/>
              <w:rPr>
                <w:ins w:id="7284" w:author="Author"/>
              </w:rPr>
            </w:pPr>
            <w:ins w:id="7285" w:author="Author">
              <w:r w:rsidRPr="00C81F08">
                <w:t>0.88</w:t>
              </w:r>
            </w:ins>
          </w:p>
        </w:tc>
        <w:tc>
          <w:tcPr>
            <w:tcW w:w="620" w:type="dxa"/>
            <w:tcBorders>
              <w:top w:val="nil"/>
              <w:left w:val="nil"/>
              <w:bottom w:val="nil"/>
              <w:right w:val="single" w:sz="6" w:space="0" w:color="auto"/>
            </w:tcBorders>
          </w:tcPr>
          <w:p w14:paraId="64E14E23" w14:textId="77777777" w:rsidR="00C50A95" w:rsidRPr="00C81F08" w:rsidRDefault="00C50A95" w:rsidP="00416506">
            <w:pPr>
              <w:pStyle w:val="tabletext11"/>
              <w:jc w:val="center"/>
              <w:rPr>
                <w:ins w:id="7286" w:author="Author"/>
              </w:rPr>
            </w:pPr>
          </w:p>
        </w:tc>
        <w:tc>
          <w:tcPr>
            <w:tcW w:w="1060" w:type="dxa"/>
            <w:tcBorders>
              <w:top w:val="nil"/>
              <w:left w:val="single" w:sz="6" w:space="0" w:color="auto"/>
              <w:bottom w:val="nil"/>
            </w:tcBorders>
          </w:tcPr>
          <w:p w14:paraId="327F8017" w14:textId="77777777" w:rsidR="00C50A95" w:rsidRPr="00C81F08" w:rsidRDefault="00C50A95" w:rsidP="00416506">
            <w:pPr>
              <w:pStyle w:val="tabletext11"/>
              <w:jc w:val="right"/>
              <w:rPr>
                <w:ins w:id="7287" w:author="Author"/>
              </w:rPr>
            </w:pPr>
            <w:ins w:id="7288" w:author="Author">
              <w:r w:rsidRPr="00C81F08">
                <w:t>0.90</w:t>
              </w:r>
            </w:ins>
          </w:p>
        </w:tc>
        <w:tc>
          <w:tcPr>
            <w:tcW w:w="620" w:type="dxa"/>
            <w:tcBorders>
              <w:top w:val="nil"/>
              <w:left w:val="nil"/>
              <w:bottom w:val="nil"/>
              <w:right w:val="single" w:sz="6" w:space="0" w:color="auto"/>
            </w:tcBorders>
          </w:tcPr>
          <w:p w14:paraId="6061B0FE" w14:textId="77777777" w:rsidR="00C50A95" w:rsidRPr="00C81F08" w:rsidRDefault="00C50A95" w:rsidP="00416506">
            <w:pPr>
              <w:pStyle w:val="tabletext11"/>
              <w:jc w:val="center"/>
              <w:rPr>
                <w:ins w:id="7289" w:author="Author"/>
              </w:rPr>
            </w:pPr>
          </w:p>
        </w:tc>
      </w:tr>
      <w:tr w:rsidR="00C50A95" w:rsidRPr="00C81F08" w14:paraId="24A120F7" w14:textId="77777777" w:rsidTr="00416506">
        <w:trPr>
          <w:cantSplit/>
          <w:trHeight w:val="190"/>
          <w:ins w:id="7290" w:author="Author"/>
        </w:trPr>
        <w:tc>
          <w:tcPr>
            <w:tcW w:w="200" w:type="dxa"/>
          </w:tcPr>
          <w:p w14:paraId="2BD4A3D3" w14:textId="77777777" w:rsidR="00C50A95" w:rsidRPr="00C81F08" w:rsidRDefault="00C50A95" w:rsidP="00416506">
            <w:pPr>
              <w:pStyle w:val="tabletext11"/>
              <w:rPr>
                <w:ins w:id="7291" w:author="Author"/>
              </w:rPr>
            </w:pPr>
          </w:p>
        </w:tc>
        <w:tc>
          <w:tcPr>
            <w:tcW w:w="1120" w:type="dxa"/>
            <w:tcBorders>
              <w:top w:val="nil"/>
              <w:left w:val="single" w:sz="6" w:space="0" w:color="auto"/>
              <w:bottom w:val="nil"/>
            </w:tcBorders>
            <w:hideMark/>
          </w:tcPr>
          <w:p w14:paraId="179D8EFA" w14:textId="77777777" w:rsidR="00C50A95" w:rsidRPr="00C81F08" w:rsidRDefault="00C50A95" w:rsidP="00416506">
            <w:pPr>
              <w:pStyle w:val="tabletext11"/>
              <w:jc w:val="right"/>
              <w:rPr>
                <w:ins w:id="7292" w:author="Author"/>
              </w:rPr>
            </w:pPr>
            <w:ins w:id="7293" w:author="Author">
              <w:r w:rsidRPr="00C81F08">
                <w:t>100</w:t>
              </w:r>
            </w:ins>
          </w:p>
        </w:tc>
        <w:tc>
          <w:tcPr>
            <w:tcW w:w="560" w:type="dxa"/>
            <w:tcBorders>
              <w:top w:val="nil"/>
              <w:left w:val="nil"/>
              <w:bottom w:val="nil"/>
              <w:right w:val="single" w:sz="6" w:space="0" w:color="auto"/>
            </w:tcBorders>
          </w:tcPr>
          <w:p w14:paraId="1282BE93" w14:textId="77777777" w:rsidR="00C50A95" w:rsidRPr="00C81F08" w:rsidRDefault="00C50A95" w:rsidP="00416506">
            <w:pPr>
              <w:pStyle w:val="tabletext11"/>
              <w:jc w:val="center"/>
              <w:rPr>
                <w:ins w:id="7294" w:author="Author"/>
              </w:rPr>
            </w:pPr>
          </w:p>
        </w:tc>
        <w:tc>
          <w:tcPr>
            <w:tcW w:w="1060" w:type="dxa"/>
            <w:tcBorders>
              <w:top w:val="nil"/>
              <w:left w:val="single" w:sz="6" w:space="0" w:color="auto"/>
              <w:bottom w:val="nil"/>
            </w:tcBorders>
          </w:tcPr>
          <w:p w14:paraId="3CD5D842" w14:textId="77777777" w:rsidR="00C50A95" w:rsidRPr="00C81F08" w:rsidRDefault="00C50A95" w:rsidP="00416506">
            <w:pPr>
              <w:pStyle w:val="tabletext11"/>
              <w:jc w:val="right"/>
              <w:rPr>
                <w:ins w:id="7295" w:author="Author"/>
              </w:rPr>
            </w:pPr>
            <w:ins w:id="7296" w:author="Author">
              <w:r w:rsidRPr="00C81F08">
                <w:t>1.00</w:t>
              </w:r>
            </w:ins>
          </w:p>
        </w:tc>
        <w:tc>
          <w:tcPr>
            <w:tcW w:w="620" w:type="dxa"/>
            <w:tcBorders>
              <w:top w:val="nil"/>
              <w:left w:val="nil"/>
              <w:bottom w:val="nil"/>
              <w:right w:val="single" w:sz="6" w:space="0" w:color="auto"/>
            </w:tcBorders>
          </w:tcPr>
          <w:p w14:paraId="72D6210F" w14:textId="77777777" w:rsidR="00C50A95" w:rsidRPr="00C81F08" w:rsidRDefault="00C50A95" w:rsidP="00416506">
            <w:pPr>
              <w:pStyle w:val="tabletext11"/>
              <w:jc w:val="center"/>
              <w:rPr>
                <w:ins w:id="7297" w:author="Author"/>
              </w:rPr>
            </w:pPr>
          </w:p>
        </w:tc>
        <w:tc>
          <w:tcPr>
            <w:tcW w:w="1060" w:type="dxa"/>
            <w:tcBorders>
              <w:top w:val="nil"/>
              <w:left w:val="single" w:sz="6" w:space="0" w:color="auto"/>
              <w:bottom w:val="nil"/>
            </w:tcBorders>
          </w:tcPr>
          <w:p w14:paraId="1BBF286C" w14:textId="77777777" w:rsidR="00C50A95" w:rsidRPr="00C81F08" w:rsidRDefault="00C50A95" w:rsidP="00416506">
            <w:pPr>
              <w:pStyle w:val="tabletext11"/>
              <w:jc w:val="right"/>
              <w:rPr>
                <w:ins w:id="7298" w:author="Author"/>
              </w:rPr>
            </w:pPr>
            <w:ins w:id="7299" w:author="Author">
              <w:r w:rsidRPr="00C81F08">
                <w:t>1.00</w:t>
              </w:r>
            </w:ins>
          </w:p>
        </w:tc>
        <w:tc>
          <w:tcPr>
            <w:tcW w:w="620" w:type="dxa"/>
            <w:tcBorders>
              <w:top w:val="nil"/>
              <w:left w:val="nil"/>
              <w:bottom w:val="nil"/>
              <w:right w:val="single" w:sz="6" w:space="0" w:color="auto"/>
            </w:tcBorders>
          </w:tcPr>
          <w:p w14:paraId="0F7E8756" w14:textId="77777777" w:rsidR="00C50A95" w:rsidRPr="00C81F08" w:rsidRDefault="00C50A95" w:rsidP="00416506">
            <w:pPr>
              <w:pStyle w:val="tabletext11"/>
              <w:jc w:val="center"/>
              <w:rPr>
                <w:ins w:id="7300" w:author="Author"/>
              </w:rPr>
            </w:pPr>
          </w:p>
        </w:tc>
        <w:tc>
          <w:tcPr>
            <w:tcW w:w="1060" w:type="dxa"/>
            <w:tcBorders>
              <w:top w:val="nil"/>
              <w:left w:val="single" w:sz="6" w:space="0" w:color="auto"/>
              <w:bottom w:val="nil"/>
            </w:tcBorders>
          </w:tcPr>
          <w:p w14:paraId="041AA864" w14:textId="77777777" w:rsidR="00C50A95" w:rsidRPr="00C81F08" w:rsidRDefault="00C50A95" w:rsidP="00416506">
            <w:pPr>
              <w:pStyle w:val="tabletext11"/>
              <w:jc w:val="right"/>
              <w:rPr>
                <w:ins w:id="7301" w:author="Author"/>
              </w:rPr>
            </w:pPr>
            <w:ins w:id="7302" w:author="Author">
              <w:r w:rsidRPr="00C81F08">
                <w:t>1.00</w:t>
              </w:r>
            </w:ins>
          </w:p>
        </w:tc>
        <w:tc>
          <w:tcPr>
            <w:tcW w:w="620" w:type="dxa"/>
            <w:tcBorders>
              <w:top w:val="nil"/>
              <w:left w:val="nil"/>
              <w:bottom w:val="nil"/>
              <w:right w:val="single" w:sz="6" w:space="0" w:color="auto"/>
            </w:tcBorders>
          </w:tcPr>
          <w:p w14:paraId="0DBAB602" w14:textId="77777777" w:rsidR="00C50A95" w:rsidRPr="00C81F08" w:rsidRDefault="00C50A95" w:rsidP="00416506">
            <w:pPr>
              <w:pStyle w:val="tabletext11"/>
              <w:jc w:val="center"/>
              <w:rPr>
                <w:ins w:id="7303" w:author="Author"/>
              </w:rPr>
            </w:pPr>
          </w:p>
        </w:tc>
        <w:tc>
          <w:tcPr>
            <w:tcW w:w="1060" w:type="dxa"/>
            <w:tcBorders>
              <w:top w:val="nil"/>
              <w:left w:val="single" w:sz="6" w:space="0" w:color="auto"/>
              <w:bottom w:val="nil"/>
            </w:tcBorders>
          </w:tcPr>
          <w:p w14:paraId="4EE52E9C" w14:textId="77777777" w:rsidR="00C50A95" w:rsidRPr="00C81F08" w:rsidRDefault="00C50A95" w:rsidP="00416506">
            <w:pPr>
              <w:pStyle w:val="tabletext11"/>
              <w:jc w:val="right"/>
              <w:rPr>
                <w:ins w:id="7304" w:author="Author"/>
              </w:rPr>
            </w:pPr>
            <w:ins w:id="7305" w:author="Author">
              <w:r w:rsidRPr="00C81F08">
                <w:t>1.00</w:t>
              </w:r>
            </w:ins>
          </w:p>
        </w:tc>
        <w:tc>
          <w:tcPr>
            <w:tcW w:w="620" w:type="dxa"/>
            <w:tcBorders>
              <w:top w:val="nil"/>
              <w:left w:val="nil"/>
              <w:bottom w:val="nil"/>
              <w:right w:val="single" w:sz="6" w:space="0" w:color="auto"/>
            </w:tcBorders>
          </w:tcPr>
          <w:p w14:paraId="493A063D" w14:textId="77777777" w:rsidR="00C50A95" w:rsidRPr="00C81F08" w:rsidRDefault="00C50A95" w:rsidP="00416506">
            <w:pPr>
              <w:pStyle w:val="tabletext11"/>
              <w:jc w:val="center"/>
              <w:rPr>
                <w:ins w:id="7306" w:author="Author"/>
              </w:rPr>
            </w:pPr>
          </w:p>
        </w:tc>
        <w:tc>
          <w:tcPr>
            <w:tcW w:w="1060" w:type="dxa"/>
            <w:tcBorders>
              <w:top w:val="nil"/>
              <w:left w:val="single" w:sz="6" w:space="0" w:color="auto"/>
              <w:bottom w:val="nil"/>
            </w:tcBorders>
          </w:tcPr>
          <w:p w14:paraId="520E3DC2" w14:textId="77777777" w:rsidR="00C50A95" w:rsidRPr="00C81F08" w:rsidRDefault="00C50A95" w:rsidP="00416506">
            <w:pPr>
              <w:pStyle w:val="tabletext11"/>
              <w:jc w:val="right"/>
              <w:rPr>
                <w:ins w:id="7307" w:author="Author"/>
              </w:rPr>
            </w:pPr>
            <w:ins w:id="7308" w:author="Author">
              <w:r w:rsidRPr="00C81F08">
                <w:t>1.00</w:t>
              </w:r>
            </w:ins>
          </w:p>
        </w:tc>
        <w:tc>
          <w:tcPr>
            <w:tcW w:w="620" w:type="dxa"/>
            <w:tcBorders>
              <w:top w:val="nil"/>
              <w:left w:val="nil"/>
              <w:bottom w:val="nil"/>
              <w:right w:val="single" w:sz="6" w:space="0" w:color="auto"/>
            </w:tcBorders>
          </w:tcPr>
          <w:p w14:paraId="07640F06" w14:textId="77777777" w:rsidR="00C50A95" w:rsidRPr="00C81F08" w:rsidRDefault="00C50A95" w:rsidP="00416506">
            <w:pPr>
              <w:pStyle w:val="tabletext11"/>
              <w:jc w:val="center"/>
              <w:rPr>
                <w:ins w:id="7309" w:author="Author"/>
              </w:rPr>
            </w:pPr>
          </w:p>
        </w:tc>
      </w:tr>
      <w:tr w:rsidR="00C50A95" w:rsidRPr="00C81F08" w14:paraId="3CBC09A5" w14:textId="77777777" w:rsidTr="00416506">
        <w:trPr>
          <w:cantSplit/>
          <w:trHeight w:val="190"/>
          <w:ins w:id="7310" w:author="Author"/>
        </w:trPr>
        <w:tc>
          <w:tcPr>
            <w:tcW w:w="200" w:type="dxa"/>
          </w:tcPr>
          <w:p w14:paraId="547A57A8" w14:textId="77777777" w:rsidR="00C50A95" w:rsidRPr="00C81F08" w:rsidRDefault="00C50A95" w:rsidP="00416506">
            <w:pPr>
              <w:pStyle w:val="tabletext11"/>
              <w:rPr>
                <w:ins w:id="7311" w:author="Author"/>
              </w:rPr>
            </w:pPr>
          </w:p>
        </w:tc>
        <w:tc>
          <w:tcPr>
            <w:tcW w:w="1120" w:type="dxa"/>
            <w:tcBorders>
              <w:top w:val="nil"/>
              <w:left w:val="single" w:sz="6" w:space="0" w:color="auto"/>
              <w:bottom w:val="nil"/>
            </w:tcBorders>
            <w:hideMark/>
          </w:tcPr>
          <w:p w14:paraId="74819D26" w14:textId="77777777" w:rsidR="00C50A95" w:rsidRPr="00C81F08" w:rsidRDefault="00C50A95" w:rsidP="00416506">
            <w:pPr>
              <w:pStyle w:val="tabletext11"/>
              <w:jc w:val="right"/>
              <w:rPr>
                <w:ins w:id="7312" w:author="Author"/>
              </w:rPr>
            </w:pPr>
            <w:ins w:id="7313" w:author="Author">
              <w:r w:rsidRPr="00C81F08">
                <w:t>125</w:t>
              </w:r>
            </w:ins>
          </w:p>
        </w:tc>
        <w:tc>
          <w:tcPr>
            <w:tcW w:w="560" w:type="dxa"/>
            <w:tcBorders>
              <w:top w:val="nil"/>
              <w:left w:val="nil"/>
              <w:bottom w:val="nil"/>
              <w:right w:val="single" w:sz="6" w:space="0" w:color="auto"/>
            </w:tcBorders>
          </w:tcPr>
          <w:p w14:paraId="2B76A1D5" w14:textId="77777777" w:rsidR="00C50A95" w:rsidRPr="00C81F08" w:rsidRDefault="00C50A95" w:rsidP="00416506">
            <w:pPr>
              <w:pStyle w:val="tabletext11"/>
              <w:jc w:val="center"/>
              <w:rPr>
                <w:ins w:id="7314" w:author="Author"/>
              </w:rPr>
            </w:pPr>
          </w:p>
        </w:tc>
        <w:tc>
          <w:tcPr>
            <w:tcW w:w="1060" w:type="dxa"/>
            <w:tcBorders>
              <w:top w:val="nil"/>
              <w:left w:val="single" w:sz="6" w:space="0" w:color="auto"/>
              <w:bottom w:val="nil"/>
            </w:tcBorders>
          </w:tcPr>
          <w:p w14:paraId="012B38EE" w14:textId="77777777" w:rsidR="00C50A95" w:rsidRPr="00C81F08" w:rsidRDefault="00C50A95" w:rsidP="00416506">
            <w:pPr>
              <w:pStyle w:val="tabletext11"/>
              <w:jc w:val="right"/>
              <w:rPr>
                <w:ins w:id="7315" w:author="Author"/>
              </w:rPr>
            </w:pPr>
            <w:ins w:id="7316" w:author="Author">
              <w:r w:rsidRPr="00C81F08">
                <w:t>1.05</w:t>
              </w:r>
            </w:ins>
          </w:p>
        </w:tc>
        <w:tc>
          <w:tcPr>
            <w:tcW w:w="620" w:type="dxa"/>
            <w:tcBorders>
              <w:top w:val="nil"/>
              <w:left w:val="nil"/>
              <w:bottom w:val="nil"/>
              <w:right w:val="single" w:sz="6" w:space="0" w:color="auto"/>
            </w:tcBorders>
          </w:tcPr>
          <w:p w14:paraId="7233C00D" w14:textId="77777777" w:rsidR="00C50A95" w:rsidRPr="00C81F08" w:rsidRDefault="00C50A95" w:rsidP="00416506">
            <w:pPr>
              <w:pStyle w:val="tabletext11"/>
              <w:jc w:val="center"/>
              <w:rPr>
                <w:ins w:id="7317" w:author="Author"/>
              </w:rPr>
            </w:pPr>
          </w:p>
        </w:tc>
        <w:tc>
          <w:tcPr>
            <w:tcW w:w="1060" w:type="dxa"/>
            <w:tcBorders>
              <w:top w:val="nil"/>
              <w:left w:val="single" w:sz="6" w:space="0" w:color="auto"/>
              <w:bottom w:val="nil"/>
            </w:tcBorders>
          </w:tcPr>
          <w:p w14:paraId="465B9867" w14:textId="77777777" w:rsidR="00C50A95" w:rsidRPr="00C81F08" w:rsidRDefault="00C50A95" w:rsidP="00416506">
            <w:pPr>
              <w:pStyle w:val="tabletext11"/>
              <w:jc w:val="right"/>
              <w:rPr>
                <w:ins w:id="7318" w:author="Author"/>
              </w:rPr>
            </w:pPr>
            <w:ins w:id="7319" w:author="Author">
              <w:r w:rsidRPr="00C81F08">
                <w:t>1.06</w:t>
              </w:r>
            </w:ins>
          </w:p>
        </w:tc>
        <w:tc>
          <w:tcPr>
            <w:tcW w:w="620" w:type="dxa"/>
            <w:tcBorders>
              <w:top w:val="nil"/>
              <w:left w:val="nil"/>
              <w:bottom w:val="nil"/>
              <w:right w:val="single" w:sz="6" w:space="0" w:color="auto"/>
            </w:tcBorders>
          </w:tcPr>
          <w:p w14:paraId="42F2792A" w14:textId="77777777" w:rsidR="00C50A95" w:rsidRPr="00C81F08" w:rsidRDefault="00C50A95" w:rsidP="00416506">
            <w:pPr>
              <w:pStyle w:val="tabletext11"/>
              <w:jc w:val="center"/>
              <w:rPr>
                <w:ins w:id="7320" w:author="Author"/>
              </w:rPr>
            </w:pPr>
          </w:p>
        </w:tc>
        <w:tc>
          <w:tcPr>
            <w:tcW w:w="1060" w:type="dxa"/>
            <w:tcBorders>
              <w:top w:val="nil"/>
              <w:left w:val="single" w:sz="6" w:space="0" w:color="auto"/>
              <w:bottom w:val="nil"/>
            </w:tcBorders>
          </w:tcPr>
          <w:p w14:paraId="6B1F209D" w14:textId="77777777" w:rsidR="00C50A95" w:rsidRPr="00C81F08" w:rsidRDefault="00C50A95" w:rsidP="00416506">
            <w:pPr>
              <w:pStyle w:val="tabletext11"/>
              <w:jc w:val="right"/>
              <w:rPr>
                <w:ins w:id="7321" w:author="Author"/>
              </w:rPr>
            </w:pPr>
            <w:ins w:id="7322" w:author="Author">
              <w:r w:rsidRPr="00C81F08">
                <w:t>1.07</w:t>
              </w:r>
            </w:ins>
          </w:p>
        </w:tc>
        <w:tc>
          <w:tcPr>
            <w:tcW w:w="620" w:type="dxa"/>
            <w:tcBorders>
              <w:top w:val="nil"/>
              <w:left w:val="nil"/>
              <w:bottom w:val="nil"/>
              <w:right w:val="single" w:sz="6" w:space="0" w:color="auto"/>
            </w:tcBorders>
          </w:tcPr>
          <w:p w14:paraId="24331781" w14:textId="77777777" w:rsidR="00C50A95" w:rsidRPr="00C81F08" w:rsidRDefault="00C50A95" w:rsidP="00416506">
            <w:pPr>
              <w:pStyle w:val="tabletext11"/>
              <w:jc w:val="center"/>
              <w:rPr>
                <w:ins w:id="7323" w:author="Author"/>
              </w:rPr>
            </w:pPr>
          </w:p>
        </w:tc>
        <w:tc>
          <w:tcPr>
            <w:tcW w:w="1060" w:type="dxa"/>
            <w:tcBorders>
              <w:top w:val="nil"/>
              <w:left w:val="single" w:sz="6" w:space="0" w:color="auto"/>
              <w:bottom w:val="nil"/>
            </w:tcBorders>
          </w:tcPr>
          <w:p w14:paraId="57197C10" w14:textId="77777777" w:rsidR="00C50A95" w:rsidRPr="00C81F08" w:rsidRDefault="00C50A95" w:rsidP="00416506">
            <w:pPr>
              <w:pStyle w:val="tabletext11"/>
              <w:jc w:val="right"/>
              <w:rPr>
                <w:ins w:id="7324" w:author="Author"/>
              </w:rPr>
            </w:pPr>
            <w:ins w:id="7325" w:author="Author">
              <w:r w:rsidRPr="00C81F08">
                <w:t>1.07</w:t>
              </w:r>
            </w:ins>
          </w:p>
        </w:tc>
        <w:tc>
          <w:tcPr>
            <w:tcW w:w="620" w:type="dxa"/>
            <w:tcBorders>
              <w:top w:val="nil"/>
              <w:left w:val="nil"/>
              <w:bottom w:val="nil"/>
              <w:right w:val="single" w:sz="6" w:space="0" w:color="auto"/>
            </w:tcBorders>
          </w:tcPr>
          <w:p w14:paraId="07B9679B" w14:textId="77777777" w:rsidR="00C50A95" w:rsidRPr="00C81F08" w:rsidRDefault="00C50A95" w:rsidP="00416506">
            <w:pPr>
              <w:pStyle w:val="tabletext11"/>
              <w:jc w:val="center"/>
              <w:rPr>
                <w:ins w:id="7326" w:author="Author"/>
              </w:rPr>
            </w:pPr>
          </w:p>
        </w:tc>
        <w:tc>
          <w:tcPr>
            <w:tcW w:w="1060" w:type="dxa"/>
            <w:tcBorders>
              <w:top w:val="nil"/>
              <w:left w:val="single" w:sz="6" w:space="0" w:color="auto"/>
              <w:bottom w:val="nil"/>
            </w:tcBorders>
          </w:tcPr>
          <w:p w14:paraId="6EC84719" w14:textId="77777777" w:rsidR="00C50A95" w:rsidRPr="00C81F08" w:rsidRDefault="00C50A95" w:rsidP="00416506">
            <w:pPr>
              <w:pStyle w:val="tabletext11"/>
              <w:jc w:val="right"/>
              <w:rPr>
                <w:ins w:id="7327" w:author="Author"/>
              </w:rPr>
            </w:pPr>
            <w:ins w:id="7328" w:author="Author">
              <w:r w:rsidRPr="00C81F08">
                <w:t>1.06</w:t>
              </w:r>
            </w:ins>
          </w:p>
        </w:tc>
        <w:tc>
          <w:tcPr>
            <w:tcW w:w="620" w:type="dxa"/>
            <w:tcBorders>
              <w:top w:val="nil"/>
              <w:left w:val="nil"/>
              <w:bottom w:val="nil"/>
              <w:right w:val="single" w:sz="6" w:space="0" w:color="auto"/>
            </w:tcBorders>
          </w:tcPr>
          <w:p w14:paraId="145C8737" w14:textId="77777777" w:rsidR="00C50A95" w:rsidRPr="00C81F08" w:rsidRDefault="00C50A95" w:rsidP="00416506">
            <w:pPr>
              <w:pStyle w:val="tabletext11"/>
              <w:jc w:val="center"/>
              <w:rPr>
                <w:ins w:id="7329" w:author="Author"/>
              </w:rPr>
            </w:pPr>
          </w:p>
        </w:tc>
      </w:tr>
      <w:tr w:rsidR="00C50A95" w:rsidRPr="00C81F08" w14:paraId="0D6E113B" w14:textId="77777777" w:rsidTr="00416506">
        <w:trPr>
          <w:cantSplit/>
          <w:trHeight w:val="190"/>
          <w:ins w:id="7330" w:author="Author"/>
        </w:trPr>
        <w:tc>
          <w:tcPr>
            <w:tcW w:w="200" w:type="dxa"/>
          </w:tcPr>
          <w:p w14:paraId="14CACF6B" w14:textId="77777777" w:rsidR="00C50A95" w:rsidRPr="00C81F08" w:rsidRDefault="00C50A95" w:rsidP="00416506">
            <w:pPr>
              <w:pStyle w:val="tabletext11"/>
              <w:rPr>
                <w:ins w:id="7331" w:author="Author"/>
              </w:rPr>
            </w:pPr>
          </w:p>
        </w:tc>
        <w:tc>
          <w:tcPr>
            <w:tcW w:w="1120" w:type="dxa"/>
            <w:tcBorders>
              <w:top w:val="nil"/>
              <w:left w:val="single" w:sz="6" w:space="0" w:color="auto"/>
              <w:bottom w:val="nil"/>
            </w:tcBorders>
            <w:hideMark/>
          </w:tcPr>
          <w:p w14:paraId="4383F27E" w14:textId="77777777" w:rsidR="00C50A95" w:rsidRPr="00C81F08" w:rsidRDefault="00C50A95" w:rsidP="00416506">
            <w:pPr>
              <w:pStyle w:val="tabletext11"/>
              <w:jc w:val="right"/>
              <w:rPr>
                <w:ins w:id="7332" w:author="Author"/>
              </w:rPr>
            </w:pPr>
            <w:ins w:id="7333" w:author="Author">
              <w:r w:rsidRPr="00C81F08">
                <w:t>150</w:t>
              </w:r>
            </w:ins>
          </w:p>
        </w:tc>
        <w:tc>
          <w:tcPr>
            <w:tcW w:w="560" w:type="dxa"/>
            <w:tcBorders>
              <w:top w:val="nil"/>
              <w:left w:val="nil"/>
              <w:bottom w:val="nil"/>
              <w:right w:val="single" w:sz="6" w:space="0" w:color="auto"/>
            </w:tcBorders>
          </w:tcPr>
          <w:p w14:paraId="37FAB593" w14:textId="77777777" w:rsidR="00C50A95" w:rsidRPr="00C81F08" w:rsidRDefault="00C50A95" w:rsidP="00416506">
            <w:pPr>
              <w:pStyle w:val="tabletext11"/>
              <w:jc w:val="center"/>
              <w:rPr>
                <w:ins w:id="7334" w:author="Author"/>
              </w:rPr>
            </w:pPr>
          </w:p>
        </w:tc>
        <w:tc>
          <w:tcPr>
            <w:tcW w:w="1060" w:type="dxa"/>
            <w:tcBorders>
              <w:top w:val="nil"/>
              <w:left w:val="single" w:sz="6" w:space="0" w:color="auto"/>
              <w:bottom w:val="nil"/>
            </w:tcBorders>
          </w:tcPr>
          <w:p w14:paraId="28148E2A" w14:textId="77777777" w:rsidR="00C50A95" w:rsidRPr="00C81F08" w:rsidRDefault="00C50A95" w:rsidP="00416506">
            <w:pPr>
              <w:pStyle w:val="tabletext11"/>
              <w:jc w:val="right"/>
              <w:rPr>
                <w:ins w:id="7335" w:author="Author"/>
              </w:rPr>
            </w:pPr>
            <w:ins w:id="7336" w:author="Author">
              <w:r w:rsidRPr="00C81F08">
                <w:t>1.10</w:t>
              </w:r>
            </w:ins>
          </w:p>
        </w:tc>
        <w:tc>
          <w:tcPr>
            <w:tcW w:w="620" w:type="dxa"/>
            <w:tcBorders>
              <w:top w:val="nil"/>
              <w:left w:val="nil"/>
              <w:bottom w:val="nil"/>
              <w:right w:val="single" w:sz="6" w:space="0" w:color="auto"/>
            </w:tcBorders>
          </w:tcPr>
          <w:p w14:paraId="379E98DB" w14:textId="77777777" w:rsidR="00C50A95" w:rsidRPr="00C81F08" w:rsidRDefault="00C50A95" w:rsidP="00416506">
            <w:pPr>
              <w:pStyle w:val="tabletext11"/>
              <w:jc w:val="center"/>
              <w:rPr>
                <w:ins w:id="7337" w:author="Author"/>
              </w:rPr>
            </w:pPr>
          </w:p>
        </w:tc>
        <w:tc>
          <w:tcPr>
            <w:tcW w:w="1060" w:type="dxa"/>
            <w:tcBorders>
              <w:top w:val="nil"/>
              <w:left w:val="single" w:sz="6" w:space="0" w:color="auto"/>
              <w:bottom w:val="nil"/>
            </w:tcBorders>
          </w:tcPr>
          <w:p w14:paraId="5A5ADADB" w14:textId="77777777" w:rsidR="00C50A95" w:rsidRPr="00C81F08" w:rsidRDefault="00C50A95" w:rsidP="00416506">
            <w:pPr>
              <w:pStyle w:val="tabletext11"/>
              <w:jc w:val="right"/>
              <w:rPr>
                <w:ins w:id="7338" w:author="Author"/>
              </w:rPr>
            </w:pPr>
            <w:ins w:id="7339" w:author="Author">
              <w:r w:rsidRPr="00C81F08">
                <w:t>1.12</w:t>
              </w:r>
            </w:ins>
          </w:p>
        </w:tc>
        <w:tc>
          <w:tcPr>
            <w:tcW w:w="620" w:type="dxa"/>
            <w:tcBorders>
              <w:top w:val="nil"/>
              <w:left w:val="nil"/>
              <w:bottom w:val="nil"/>
              <w:right w:val="single" w:sz="6" w:space="0" w:color="auto"/>
            </w:tcBorders>
          </w:tcPr>
          <w:p w14:paraId="6A8AE078" w14:textId="77777777" w:rsidR="00C50A95" w:rsidRPr="00C81F08" w:rsidRDefault="00C50A95" w:rsidP="00416506">
            <w:pPr>
              <w:pStyle w:val="tabletext11"/>
              <w:jc w:val="center"/>
              <w:rPr>
                <w:ins w:id="7340" w:author="Author"/>
              </w:rPr>
            </w:pPr>
          </w:p>
        </w:tc>
        <w:tc>
          <w:tcPr>
            <w:tcW w:w="1060" w:type="dxa"/>
            <w:tcBorders>
              <w:top w:val="nil"/>
              <w:left w:val="single" w:sz="6" w:space="0" w:color="auto"/>
              <w:bottom w:val="nil"/>
            </w:tcBorders>
          </w:tcPr>
          <w:p w14:paraId="6CD23E6C" w14:textId="77777777" w:rsidR="00C50A95" w:rsidRPr="00C81F08" w:rsidRDefault="00C50A95" w:rsidP="00416506">
            <w:pPr>
              <w:pStyle w:val="tabletext11"/>
              <w:jc w:val="right"/>
              <w:rPr>
                <w:ins w:id="7341" w:author="Author"/>
              </w:rPr>
            </w:pPr>
            <w:ins w:id="7342" w:author="Author">
              <w:r w:rsidRPr="00C81F08">
                <w:t>1.12</w:t>
              </w:r>
            </w:ins>
          </w:p>
        </w:tc>
        <w:tc>
          <w:tcPr>
            <w:tcW w:w="620" w:type="dxa"/>
            <w:tcBorders>
              <w:top w:val="nil"/>
              <w:left w:val="nil"/>
              <w:bottom w:val="nil"/>
              <w:right w:val="single" w:sz="6" w:space="0" w:color="auto"/>
            </w:tcBorders>
          </w:tcPr>
          <w:p w14:paraId="58B1A57A" w14:textId="77777777" w:rsidR="00C50A95" w:rsidRPr="00C81F08" w:rsidRDefault="00C50A95" w:rsidP="00416506">
            <w:pPr>
              <w:pStyle w:val="tabletext11"/>
              <w:jc w:val="center"/>
              <w:rPr>
                <w:ins w:id="7343" w:author="Author"/>
              </w:rPr>
            </w:pPr>
          </w:p>
        </w:tc>
        <w:tc>
          <w:tcPr>
            <w:tcW w:w="1060" w:type="dxa"/>
            <w:tcBorders>
              <w:top w:val="nil"/>
              <w:left w:val="single" w:sz="6" w:space="0" w:color="auto"/>
              <w:bottom w:val="nil"/>
            </w:tcBorders>
          </w:tcPr>
          <w:p w14:paraId="3226170F" w14:textId="77777777" w:rsidR="00C50A95" w:rsidRPr="00C81F08" w:rsidRDefault="00C50A95" w:rsidP="00416506">
            <w:pPr>
              <w:pStyle w:val="tabletext11"/>
              <w:jc w:val="right"/>
              <w:rPr>
                <w:ins w:id="7344" w:author="Author"/>
              </w:rPr>
            </w:pPr>
            <w:ins w:id="7345" w:author="Author">
              <w:r w:rsidRPr="00C81F08">
                <w:t>1.13</w:t>
              </w:r>
            </w:ins>
          </w:p>
        </w:tc>
        <w:tc>
          <w:tcPr>
            <w:tcW w:w="620" w:type="dxa"/>
            <w:tcBorders>
              <w:top w:val="nil"/>
              <w:left w:val="nil"/>
              <w:bottom w:val="nil"/>
              <w:right w:val="single" w:sz="6" w:space="0" w:color="auto"/>
            </w:tcBorders>
          </w:tcPr>
          <w:p w14:paraId="7A4F56D7" w14:textId="77777777" w:rsidR="00C50A95" w:rsidRPr="00C81F08" w:rsidRDefault="00C50A95" w:rsidP="00416506">
            <w:pPr>
              <w:pStyle w:val="tabletext11"/>
              <w:jc w:val="center"/>
              <w:rPr>
                <w:ins w:id="7346" w:author="Author"/>
              </w:rPr>
            </w:pPr>
          </w:p>
        </w:tc>
        <w:tc>
          <w:tcPr>
            <w:tcW w:w="1060" w:type="dxa"/>
            <w:tcBorders>
              <w:top w:val="nil"/>
              <w:left w:val="single" w:sz="6" w:space="0" w:color="auto"/>
              <w:bottom w:val="nil"/>
            </w:tcBorders>
          </w:tcPr>
          <w:p w14:paraId="50C35F61" w14:textId="77777777" w:rsidR="00C50A95" w:rsidRPr="00C81F08" w:rsidRDefault="00C50A95" w:rsidP="00416506">
            <w:pPr>
              <w:pStyle w:val="tabletext11"/>
              <w:jc w:val="right"/>
              <w:rPr>
                <w:ins w:id="7347" w:author="Author"/>
              </w:rPr>
            </w:pPr>
            <w:ins w:id="7348" w:author="Author">
              <w:r w:rsidRPr="00C81F08">
                <w:t>1.10</w:t>
              </w:r>
            </w:ins>
          </w:p>
        </w:tc>
        <w:tc>
          <w:tcPr>
            <w:tcW w:w="620" w:type="dxa"/>
            <w:tcBorders>
              <w:top w:val="nil"/>
              <w:left w:val="nil"/>
              <w:bottom w:val="nil"/>
              <w:right w:val="single" w:sz="6" w:space="0" w:color="auto"/>
            </w:tcBorders>
          </w:tcPr>
          <w:p w14:paraId="722EEE04" w14:textId="77777777" w:rsidR="00C50A95" w:rsidRPr="00C81F08" w:rsidRDefault="00C50A95" w:rsidP="00416506">
            <w:pPr>
              <w:pStyle w:val="tabletext11"/>
              <w:jc w:val="center"/>
              <w:rPr>
                <w:ins w:id="7349" w:author="Author"/>
              </w:rPr>
            </w:pPr>
          </w:p>
        </w:tc>
      </w:tr>
      <w:tr w:rsidR="00C50A95" w:rsidRPr="00C81F08" w14:paraId="7CF80D85" w14:textId="77777777" w:rsidTr="00416506">
        <w:trPr>
          <w:cantSplit/>
          <w:trHeight w:val="190"/>
          <w:ins w:id="7350" w:author="Author"/>
        </w:trPr>
        <w:tc>
          <w:tcPr>
            <w:tcW w:w="200" w:type="dxa"/>
          </w:tcPr>
          <w:p w14:paraId="5297CEFD" w14:textId="77777777" w:rsidR="00C50A95" w:rsidRPr="00C81F08" w:rsidRDefault="00C50A95" w:rsidP="00416506">
            <w:pPr>
              <w:pStyle w:val="tabletext11"/>
              <w:rPr>
                <w:ins w:id="7351" w:author="Author"/>
              </w:rPr>
            </w:pPr>
          </w:p>
        </w:tc>
        <w:tc>
          <w:tcPr>
            <w:tcW w:w="1120" w:type="dxa"/>
            <w:tcBorders>
              <w:top w:val="nil"/>
              <w:left w:val="single" w:sz="6" w:space="0" w:color="auto"/>
              <w:bottom w:val="nil"/>
            </w:tcBorders>
            <w:hideMark/>
          </w:tcPr>
          <w:p w14:paraId="24EC8F7C" w14:textId="77777777" w:rsidR="00C50A95" w:rsidRPr="00C81F08" w:rsidRDefault="00C50A95" w:rsidP="00416506">
            <w:pPr>
              <w:pStyle w:val="tabletext11"/>
              <w:jc w:val="right"/>
              <w:rPr>
                <w:ins w:id="7352" w:author="Author"/>
              </w:rPr>
            </w:pPr>
            <w:ins w:id="7353" w:author="Author">
              <w:r w:rsidRPr="00C81F08">
                <w:t>200</w:t>
              </w:r>
            </w:ins>
          </w:p>
        </w:tc>
        <w:tc>
          <w:tcPr>
            <w:tcW w:w="560" w:type="dxa"/>
            <w:tcBorders>
              <w:top w:val="nil"/>
              <w:left w:val="nil"/>
              <w:bottom w:val="nil"/>
              <w:right w:val="single" w:sz="6" w:space="0" w:color="auto"/>
            </w:tcBorders>
          </w:tcPr>
          <w:p w14:paraId="22495E24" w14:textId="77777777" w:rsidR="00C50A95" w:rsidRPr="00C81F08" w:rsidRDefault="00C50A95" w:rsidP="00416506">
            <w:pPr>
              <w:pStyle w:val="tabletext11"/>
              <w:jc w:val="center"/>
              <w:rPr>
                <w:ins w:id="7354" w:author="Author"/>
              </w:rPr>
            </w:pPr>
          </w:p>
        </w:tc>
        <w:tc>
          <w:tcPr>
            <w:tcW w:w="1060" w:type="dxa"/>
            <w:tcBorders>
              <w:top w:val="nil"/>
              <w:left w:val="single" w:sz="6" w:space="0" w:color="auto"/>
              <w:bottom w:val="nil"/>
            </w:tcBorders>
          </w:tcPr>
          <w:p w14:paraId="73AD599A" w14:textId="77777777" w:rsidR="00C50A95" w:rsidRPr="00C81F08" w:rsidRDefault="00C50A95" w:rsidP="00416506">
            <w:pPr>
              <w:pStyle w:val="tabletext11"/>
              <w:jc w:val="right"/>
              <w:rPr>
                <w:ins w:id="7355" w:author="Author"/>
              </w:rPr>
            </w:pPr>
            <w:ins w:id="7356" w:author="Author">
              <w:r w:rsidRPr="00C81F08">
                <w:t>1.17</w:t>
              </w:r>
            </w:ins>
          </w:p>
        </w:tc>
        <w:tc>
          <w:tcPr>
            <w:tcW w:w="620" w:type="dxa"/>
            <w:tcBorders>
              <w:top w:val="nil"/>
              <w:left w:val="nil"/>
              <w:bottom w:val="nil"/>
              <w:right w:val="single" w:sz="6" w:space="0" w:color="auto"/>
            </w:tcBorders>
          </w:tcPr>
          <w:p w14:paraId="5C535092" w14:textId="77777777" w:rsidR="00C50A95" w:rsidRPr="00C81F08" w:rsidRDefault="00C50A95" w:rsidP="00416506">
            <w:pPr>
              <w:pStyle w:val="tabletext11"/>
              <w:jc w:val="center"/>
              <w:rPr>
                <w:ins w:id="7357" w:author="Author"/>
              </w:rPr>
            </w:pPr>
          </w:p>
        </w:tc>
        <w:tc>
          <w:tcPr>
            <w:tcW w:w="1060" w:type="dxa"/>
            <w:tcBorders>
              <w:top w:val="nil"/>
              <w:left w:val="single" w:sz="6" w:space="0" w:color="auto"/>
              <w:bottom w:val="nil"/>
            </w:tcBorders>
          </w:tcPr>
          <w:p w14:paraId="0346D2F9" w14:textId="77777777" w:rsidR="00C50A95" w:rsidRPr="00C81F08" w:rsidRDefault="00C50A95" w:rsidP="00416506">
            <w:pPr>
              <w:pStyle w:val="tabletext11"/>
              <w:jc w:val="right"/>
              <w:rPr>
                <w:ins w:id="7358" w:author="Author"/>
              </w:rPr>
            </w:pPr>
            <w:ins w:id="7359" w:author="Author">
              <w:r w:rsidRPr="00C81F08">
                <w:t>1.20</w:t>
              </w:r>
            </w:ins>
          </w:p>
        </w:tc>
        <w:tc>
          <w:tcPr>
            <w:tcW w:w="620" w:type="dxa"/>
            <w:tcBorders>
              <w:top w:val="nil"/>
              <w:left w:val="nil"/>
              <w:bottom w:val="nil"/>
              <w:right w:val="single" w:sz="6" w:space="0" w:color="auto"/>
            </w:tcBorders>
          </w:tcPr>
          <w:p w14:paraId="4F185D71" w14:textId="77777777" w:rsidR="00C50A95" w:rsidRPr="00C81F08" w:rsidRDefault="00C50A95" w:rsidP="00416506">
            <w:pPr>
              <w:pStyle w:val="tabletext11"/>
              <w:jc w:val="center"/>
              <w:rPr>
                <w:ins w:id="7360" w:author="Author"/>
              </w:rPr>
            </w:pPr>
          </w:p>
        </w:tc>
        <w:tc>
          <w:tcPr>
            <w:tcW w:w="1060" w:type="dxa"/>
            <w:tcBorders>
              <w:top w:val="nil"/>
              <w:left w:val="single" w:sz="6" w:space="0" w:color="auto"/>
              <w:bottom w:val="nil"/>
            </w:tcBorders>
          </w:tcPr>
          <w:p w14:paraId="74C5A0BA" w14:textId="77777777" w:rsidR="00C50A95" w:rsidRPr="00C81F08" w:rsidRDefault="00C50A95" w:rsidP="00416506">
            <w:pPr>
              <w:pStyle w:val="tabletext11"/>
              <w:jc w:val="right"/>
              <w:rPr>
                <w:ins w:id="7361" w:author="Author"/>
              </w:rPr>
            </w:pPr>
            <w:ins w:id="7362" w:author="Author">
              <w:r w:rsidRPr="00C81F08">
                <w:t>1.22</w:t>
              </w:r>
            </w:ins>
          </w:p>
        </w:tc>
        <w:tc>
          <w:tcPr>
            <w:tcW w:w="620" w:type="dxa"/>
            <w:tcBorders>
              <w:top w:val="nil"/>
              <w:left w:val="nil"/>
              <w:bottom w:val="nil"/>
              <w:right w:val="single" w:sz="6" w:space="0" w:color="auto"/>
            </w:tcBorders>
          </w:tcPr>
          <w:p w14:paraId="5CB3E6E5" w14:textId="77777777" w:rsidR="00C50A95" w:rsidRPr="00C81F08" w:rsidRDefault="00C50A95" w:rsidP="00416506">
            <w:pPr>
              <w:pStyle w:val="tabletext11"/>
              <w:jc w:val="center"/>
              <w:rPr>
                <w:ins w:id="7363" w:author="Author"/>
              </w:rPr>
            </w:pPr>
          </w:p>
        </w:tc>
        <w:tc>
          <w:tcPr>
            <w:tcW w:w="1060" w:type="dxa"/>
            <w:tcBorders>
              <w:top w:val="nil"/>
              <w:left w:val="single" w:sz="6" w:space="0" w:color="auto"/>
              <w:bottom w:val="nil"/>
            </w:tcBorders>
          </w:tcPr>
          <w:p w14:paraId="7CADCB9C" w14:textId="77777777" w:rsidR="00C50A95" w:rsidRPr="00C81F08" w:rsidRDefault="00C50A95" w:rsidP="00416506">
            <w:pPr>
              <w:pStyle w:val="tabletext11"/>
              <w:jc w:val="right"/>
              <w:rPr>
                <w:ins w:id="7364" w:author="Author"/>
              </w:rPr>
            </w:pPr>
            <w:ins w:id="7365" w:author="Author">
              <w:r w:rsidRPr="00C81F08">
                <w:t>1.24</w:t>
              </w:r>
            </w:ins>
          </w:p>
        </w:tc>
        <w:tc>
          <w:tcPr>
            <w:tcW w:w="620" w:type="dxa"/>
            <w:tcBorders>
              <w:top w:val="nil"/>
              <w:left w:val="nil"/>
              <w:bottom w:val="nil"/>
              <w:right w:val="single" w:sz="6" w:space="0" w:color="auto"/>
            </w:tcBorders>
          </w:tcPr>
          <w:p w14:paraId="32691982" w14:textId="77777777" w:rsidR="00C50A95" w:rsidRPr="00C81F08" w:rsidRDefault="00C50A95" w:rsidP="00416506">
            <w:pPr>
              <w:pStyle w:val="tabletext11"/>
              <w:jc w:val="center"/>
              <w:rPr>
                <w:ins w:id="7366" w:author="Author"/>
              </w:rPr>
            </w:pPr>
          </w:p>
        </w:tc>
        <w:tc>
          <w:tcPr>
            <w:tcW w:w="1060" w:type="dxa"/>
            <w:tcBorders>
              <w:top w:val="nil"/>
              <w:left w:val="single" w:sz="6" w:space="0" w:color="auto"/>
              <w:bottom w:val="nil"/>
            </w:tcBorders>
          </w:tcPr>
          <w:p w14:paraId="05045131" w14:textId="77777777" w:rsidR="00C50A95" w:rsidRPr="00C81F08" w:rsidRDefault="00C50A95" w:rsidP="00416506">
            <w:pPr>
              <w:pStyle w:val="tabletext11"/>
              <w:jc w:val="right"/>
              <w:rPr>
                <w:ins w:id="7367" w:author="Author"/>
              </w:rPr>
            </w:pPr>
            <w:ins w:id="7368" w:author="Author">
              <w:r w:rsidRPr="00C81F08">
                <w:t>1.18</w:t>
              </w:r>
            </w:ins>
          </w:p>
        </w:tc>
        <w:tc>
          <w:tcPr>
            <w:tcW w:w="620" w:type="dxa"/>
            <w:tcBorders>
              <w:top w:val="nil"/>
              <w:left w:val="nil"/>
              <w:bottom w:val="nil"/>
              <w:right w:val="single" w:sz="6" w:space="0" w:color="auto"/>
            </w:tcBorders>
          </w:tcPr>
          <w:p w14:paraId="11AB8AC9" w14:textId="77777777" w:rsidR="00C50A95" w:rsidRPr="00C81F08" w:rsidRDefault="00C50A95" w:rsidP="00416506">
            <w:pPr>
              <w:pStyle w:val="tabletext11"/>
              <w:jc w:val="center"/>
              <w:rPr>
                <w:ins w:id="7369" w:author="Author"/>
              </w:rPr>
            </w:pPr>
          </w:p>
        </w:tc>
      </w:tr>
      <w:tr w:rsidR="00C50A95" w:rsidRPr="00C81F08" w14:paraId="087753B6" w14:textId="77777777" w:rsidTr="00416506">
        <w:trPr>
          <w:cantSplit/>
          <w:trHeight w:val="190"/>
          <w:ins w:id="7370" w:author="Author"/>
        </w:trPr>
        <w:tc>
          <w:tcPr>
            <w:tcW w:w="200" w:type="dxa"/>
          </w:tcPr>
          <w:p w14:paraId="532B929D" w14:textId="77777777" w:rsidR="00C50A95" w:rsidRPr="00C81F08" w:rsidRDefault="00C50A95" w:rsidP="00416506">
            <w:pPr>
              <w:pStyle w:val="tabletext11"/>
              <w:rPr>
                <w:ins w:id="7371" w:author="Author"/>
              </w:rPr>
            </w:pPr>
          </w:p>
        </w:tc>
        <w:tc>
          <w:tcPr>
            <w:tcW w:w="1120" w:type="dxa"/>
            <w:tcBorders>
              <w:top w:val="nil"/>
              <w:left w:val="single" w:sz="6" w:space="0" w:color="auto"/>
              <w:bottom w:val="nil"/>
            </w:tcBorders>
          </w:tcPr>
          <w:p w14:paraId="49A46F12" w14:textId="77777777" w:rsidR="00C50A95" w:rsidRPr="00C81F08" w:rsidRDefault="00C50A95" w:rsidP="00416506">
            <w:pPr>
              <w:pStyle w:val="tabletext11"/>
              <w:jc w:val="right"/>
              <w:rPr>
                <w:ins w:id="7372" w:author="Author"/>
              </w:rPr>
            </w:pPr>
          </w:p>
        </w:tc>
        <w:tc>
          <w:tcPr>
            <w:tcW w:w="560" w:type="dxa"/>
            <w:tcBorders>
              <w:top w:val="nil"/>
              <w:left w:val="nil"/>
              <w:bottom w:val="nil"/>
              <w:right w:val="single" w:sz="6" w:space="0" w:color="auto"/>
            </w:tcBorders>
          </w:tcPr>
          <w:p w14:paraId="4445DDCE" w14:textId="77777777" w:rsidR="00C50A95" w:rsidRPr="00C81F08" w:rsidRDefault="00C50A95" w:rsidP="00416506">
            <w:pPr>
              <w:pStyle w:val="tabletext11"/>
              <w:jc w:val="center"/>
              <w:rPr>
                <w:ins w:id="7373" w:author="Author"/>
              </w:rPr>
            </w:pPr>
          </w:p>
        </w:tc>
        <w:tc>
          <w:tcPr>
            <w:tcW w:w="1060" w:type="dxa"/>
            <w:tcBorders>
              <w:top w:val="nil"/>
              <w:left w:val="single" w:sz="6" w:space="0" w:color="auto"/>
              <w:bottom w:val="nil"/>
            </w:tcBorders>
          </w:tcPr>
          <w:p w14:paraId="475B00A0" w14:textId="77777777" w:rsidR="00C50A95" w:rsidRPr="00C81F08" w:rsidRDefault="00C50A95" w:rsidP="00416506">
            <w:pPr>
              <w:pStyle w:val="tabletext11"/>
              <w:jc w:val="right"/>
              <w:rPr>
                <w:ins w:id="7374" w:author="Author"/>
              </w:rPr>
            </w:pPr>
          </w:p>
        </w:tc>
        <w:tc>
          <w:tcPr>
            <w:tcW w:w="620" w:type="dxa"/>
            <w:tcBorders>
              <w:top w:val="nil"/>
              <w:left w:val="nil"/>
              <w:bottom w:val="nil"/>
              <w:right w:val="single" w:sz="6" w:space="0" w:color="auto"/>
            </w:tcBorders>
          </w:tcPr>
          <w:p w14:paraId="0933DD55" w14:textId="77777777" w:rsidR="00C50A95" w:rsidRPr="00C81F08" w:rsidRDefault="00C50A95" w:rsidP="00416506">
            <w:pPr>
              <w:pStyle w:val="tabletext11"/>
              <w:jc w:val="center"/>
              <w:rPr>
                <w:ins w:id="7375" w:author="Author"/>
              </w:rPr>
            </w:pPr>
          </w:p>
        </w:tc>
        <w:tc>
          <w:tcPr>
            <w:tcW w:w="1060" w:type="dxa"/>
            <w:tcBorders>
              <w:top w:val="nil"/>
              <w:left w:val="single" w:sz="6" w:space="0" w:color="auto"/>
              <w:bottom w:val="nil"/>
            </w:tcBorders>
          </w:tcPr>
          <w:p w14:paraId="25BECC3D" w14:textId="77777777" w:rsidR="00C50A95" w:rsidRPr="00C81F08" w:rsidRDefault="00C50A95" w:rsidP="00416506">
            <w:pPr>
              <w:pStyle w:val="tabletext11"/>
              <w:jc w:val="right"/>
              <w:rPr>
                <w:ins w:id="7376" w:author="Author"/>
              </w:rPr>
            </w:pPr>
          </w:p>
        </w:tc>
        <w:tc>
          <w:tcPr>
            <w:tcW w:w="620" w:type="dxa"/>
            <w:tcBorders>
              <w:top w:val="nil"/>
              <w:left w:val="nil"/>
              <w:bottom w:val="nil"/>
              <w:right w:val="single" w:sz="6" w:space="0" w:color="auto"/>
            </w:tcBorders>
          </w:tcPr>
          <w:p w14:paraId="23AE0924" w14:textId="77777777" w:rsidR="00C50A95" w:rsidRPr="00C81F08" w:rsidRDefault="00C50A95" w:rsidP="00416506">
            <w:pPr>
              <w:pStyle w:val="tabletext11"/>
              <w:jc w:val="center"/>
              <w:rPr>
                <w:ins w:id="7377" w:author="Author"/>
              </w:rPr>
            </w:pPr>
          </w:p>
        </w:tc>
        <w:tc>
          <w:tcPr>
            <w:tcW w:w="1060" w:type="dxa"/>
            <w:tcBorders>
              <w:top w:val="nil"/>
              <w:left w:val="single" w:sz="6" w:space="0" w:color="auto"/>
              <w:bottom w:val="nil"/>
            </w:tcBorders>
          </w:tcPr>
          <w:p w14:paraId="66A180C5" w14:textId="77777777" w:rsidR="00C50A95" w:rsidRPr="00C81F08" w:rsidRDefault="00C50A95" w:rsidP="00416506">
            <w:pPr>
              <w:pStyle w:val="tabletext11"/>
              <w:jc w:val="right"/>
              <w:rPr>
                <w:ins w:id="7378" w:author="Author"/>
              </w:rPr>
            </w:pPr>
          </w:p>
        </w:tc>
        <w:tc>
          <w:tcPr>
            <w:tcW w:w="620" w:type="dxa"/>
            <w:tcBorders>
              <w:top w:val="nil"/>
              <w:left w:val="nil"/>
              <w:bottom w:val="nil"/>
              <w:right w:val="single" w:sz="6" w:space="0" w:color="auto"/>
            </w:tcBorders>
          </w:tcPr>
          <w:p w14:paraId="5CD5E579" w14:textId="77777777" w:rsidR="00C50A95" w:rsidRPr="00C81F08" w:rsidRDefault="00C50A95" w:rsidP="00416506">
            <w:pPr>
              <w:pStyle w:val="tabletext11"/>
              <w:jc w:val="center"/>
              <w:rPr>
                <w:ins w:id="7379" w:author="Author"/>
              </w:rPr>
            </w:pPr>
          </w:p>
        </w:tc>
        <w:tc>
          <w:tcPr>
            <w:tcW w:w="1060" w:type="dxa"/>
            <w:tcBorders>
              <w:top w:val="nil"/>
              <w:left w:val="single" w:sz="6" w:space="0" w:color="auto"/>
              <w:bottom w:val="nil"/>
            </w:tcBorders>
          </w:tcPr>
          <w:p w14:paraId="14D13FFB" w14:textId="77777777" w:rsidR="00C50A95" w:rsidRPr="00C81F08" w:rsidRDefault="00C50A95" w:rsidP="00416506">
            <w:pPr>
              <w:pStyle w:val="tabletext11"/>
              <w:jc w:val="right"/>
              <w:rPr>
                <w:ins w:id="7380" w:author="Author"/>
              </w:rPr>
            </w:pPr>
          </w:p>
        </w:tc>
        <w:tc>
          <w:tcPr>
            <w:tcW w:w="620" w:type="dxa"/>
            <w:tcBorders>
              <w:top w:val="nil"/>
              <w:left w:val="nil"/>
              <w:bottom w:val="nil"/>
              <w:right w:val="single" w:sz="6" w:space="0" w:color="auto"/>
            </w:tcBorders>
          </w:tcPr>
          <w:p w14:paraId="3A903EAD" w14:textId="77777777" w:rsidR="00C50A95" w:rsidRPr="00C81F08" w:rsidRDefault="00C50A95" w:rsidP="00416506">
            <w:pPr>
              <w:pStyle w:val="tabletext11"/>
              <w:jc w:val="center"/>
              <w:rPr>
                <w:ins w:id="7381" w:author="Author"/>
              </w:rPr>
            </w:pPr>
          </w:p>
        </w:tc>
        <w:tc>
          <w:tcPr>
            <w:tcW w:w="1060" w:type="dxa"/>
            <w:tcBorders>
              <w:top w:val="nil"/>
              <w:left w:val="single" w:sz="6" w:space="0" w:color="auto"/>
              <w:bottom w:val="nil"/>
            </w:tcBorders>
          </w:tcPr>
          <w:p w14:paraId="4AC1390E" w14:textId="77777777" w:rsidR="00C50A95" w:rsidRPr="00C81F08" w:rsidRDefault="00C50A95" w:rsidP="00416506">
            <w:pPr>
              <w:pStyle w:val="tabletext11"/>
              <w:jc w:val="right"/>
              <w:rPr>
                <w:ins w:id="7382" w:author="Author"/>
              </w:rPr>
            </w:pPr>
          </w:p>
        </w:tc>
        <w:tc>
          <w:tcPr>
            <w:tcW w:w="620" w:type="dxa"/>
            <w:tcBorders>
              <w:top w:val="nil"/>
              <w:left w:val="nil"/>
              <w:bottom w:val="nil"/>
              <w:right w:val="single" w:sz="6" w:space="0" w:color="auto"/>
            </w:tcBorders>
          </w:tcPr>
          <w:p w14:paraId="71B6AF7D" w14:textId="77777777" w:rsidR="00C50A95" w:rsidRPr="00C81F08" w:rsidRDefault="00C50A95" w:rsidP="00416506">
            <w:pPr>
              <w:pStyle w:val="tabletext11"/>
              <w:jc w:val="center"/>
              <w:rPr>
                <w:ins w:id="7383" w:author="Author"/>
              </w:rPr>
            </w:pPr>
          </w:p>
        </w:tc>
      </w:tr>
      <w:tr w:rsidR="00C50A95" w:rsidRPr="00C81F08" w14:paraId="5E5347FF" w14:textId="77777777" w:rsidTr="00416506">
        <w:trPr>
          <w:cantSplit/>
          <w:trHeight w:val="190"/>
          <w:ins w:id="7384" w:author="Author"/>
        </w:trPr>
        <w:tc>
          <w:tcPr>
            <w:tcW w:w="200" w:type="dxa"/>
          </w:tcPr>
          <w:p w14:paraId="64D325FC" w14:textId="77777777" w:rsidR="00C50A95" w:rsidRPr="00C81F08" w:rsidRDefault="00C50A95" w:rsidP="00416506">
            <w:pPr>
              <w:pStyle w:val="tabletext11"/>
              <w:rPr>
                <w:ins w:id="7385" w:author="Author"/>
              </w:rPr>
            </w:pPr>
          </w:p>
        </w:tc>
        <w:tc>
          <w:tcPr>
            <w:tcW w:w="1120" w:type="dxa"/>
            <w:tcBorders>
              <w:top w:val="nil"/>
              <w:left w:val="single" w:sz="6" w:space="0" w:color="auto"/>
              <w:bottom w:val="nil"/>
            </w:tcBorders>
            <w:hideMark/>
          </w:tcPr>
          <w:p w14:paraId="13652F95" w14:textId="77777777" w:rsidR="00C50A95" w:rsidRPr="00C81F08" w:rsidRDefault="00C50A95" w:rsidP="00416506">
            <w:pPr>
              <w:pStyle w:val="tabletext11"/>
              <w:jc w:val="right"/>
              <w:rPr>
                <w:ins w:id="7386" w:author="Author"/>
              </w:rPr>
            </w:pPr>
            <w:ins w:id="7387" w:author="Author">
              <w:r w:rsidRPr="00C81F08">
                <w:t>250</w:t>
              </w:r>
            </w:ins>
          </w:p>
        </w:tc>
        <w:tc>
          <w:tcPr>
            <w:tcW w:w="560" w:type="dxa"/>
            <w:tcBorders>
              <w:top w:val="nil"/>
              <w:left w:val="nil"/>
              <w:bottom w:val="nil"/>
              <w:right w:val="single" w:sz="6" w:space="0" w:color="auto"/>
            </w:tcBorders>
          </w:tcPr>
          <w:p w14:paraId="2BDF2459" w14:textId="77777777" w:rsidR="00C50A95" w:rsidRPr="00C81F08" w:rsidRDefault="00C50A95" w:rsidP="00416506">
            <w:pPr>
              <w:pStyle w:val="tabletext11"/>
              <w:jc w:val="center"/>
              <w:rPr>
                <w:ins w:id="7388" w:author="Author"/>
              </w:rPr>
            </w:pPr>
          </w:p>
        </w:tc>
        <w:tc>
          <w:tcPr>
            <w:tcW w:w="1060" w:type="dxa"/>
            <w:tcBorders>
              <w:top w:val="nil"/>
              <w:left w:val="single" w:sz="6" w:space="0" w:color="auto"/>
              <w:bottom w:val="nil"/>
            </w:tcBorders>
          </w:tcPr>
          <w:p w14:paraId="2A822D2B" w14:textId="77777777" w:rsidR="00C50A95" w:rsidRPr="00C81F08" w:rsidRDefault="00C50A95" w:rsidP="00416506">
            <w:pPr>
              <w:pStyle w:val="tabletext11"/>
              <w:jc w:val="right"/>
              <w:rPr>
                <w:ins w:id="7389" w:author="Author"/>
              </w:rPr>
            </w:pPr>
            <w:ins w:id="7390" w:author="Author">
              <w:r w:rsidRPr="00C81F08">
                <w:t>1.23</w:t>
              </w:r>
            </w:ins>
          </w:p>
        </w:tc>
        <w:tc>
          <w:tcPr>
            <w:tcW w:w="620" w:type="dxa"/>
            <w:tcBorders>
              <w:top w:val="nil"/>
              <w:left w:val="nil"/>
              <w:bottom w:val="nil"/>
              <w:right w:val="single" w:sz="6" w:space="0" w:color="auto"/>
            </w:tcBorders>
          </w:tcPr>
          <w:p w14:paraId="5F0BA55C" w14:textId="77777777" w:rsidR="00C50A95" w:rsidRPr="00C81F08" w:rsidRDefault="00C50A95" w:rsidP="00416506">
            <w:pPr>
              <w:pStyle w:val="tabletext11"/>
              <w:jc w:val="center"/>
              <w:rPr>
                <w:ins w:id="7391" w:author="Author"/>
              </w:rPr>
            </w:pPr>
          </w:p>
        </w:tc>
        <w:tc>
          <w:tcPr>
            <w:tcW w:w="1060" w:type="dxa"/>
            <w:tcBorders>
              <w:top w:val="nil"/>
              <w:left w:val="single" w:sz="6" w:space="0" w:color="auto"/>
              <w:bottom w:val="nil"/>
            </w:tcBorders>
          </w:tcPr>
          <w:p w14:paraId="5CD392FC" w14:textId="77777777" w:rsidR="00C50A95" w:rsidRPr="00C81F08" w:rsidRDefault="00C50A95" w:rsidP="00416506">
            <w:pPr>
              <w:pStyle w:val="tabletext11"/>
              <w:jc w:val="right"/>
              <w:rPr>
                <w:ins w:id="7392" w:author="Author"/>
              </w:rPr>
            </w:pPr>
            <w:ins w:id="7393" w:author="Author">
              <w:r w:rsidRPr="00C81F08">
                <w:t>1.28</w:t>
              </w:r>
            </w:ins>
          </w:p>
        </w:tc>
        <w:tc>
          <w:tcPr>
            <w:tcW w:w="620" w:type="dxa"/>
            <w:tcBorders>
              <w:top w:val="nil"/>
              <w:left w:val="nil"/>
              <w:bottom w:val="nil"/>
              <w:right w:val="single" w:sz="6" w:space="0" w:color="auto"/>
            </w:tcBorders>
          </w:tcPr>
          <w:p w14:paraId="3BBAC236" w14:textId="77777777" w:rsidR="00C50A95" w:rsidRPr="00C81F08" w:rsidRDefault="00C50A95" w:rsidP="00416506">
            <w:pPr>
              <w:pStyle w:val="tabletext11"/>
              <w:jc w:val="center"/>
              <w:rPr>
                <w:ins w:id="7394" w:author="Author"/>
              </w:rPr>
            </w:pPr>
          </w:p>
        </w:tc>
        <w:tc>
          <w:tcPr>
            <w:tcW w:w="1060" w:type="dxa"/>
            <w:tcBorders>
              <w:top w:val="nil"/>
              <w:left w:val="single" w:sz="6" w:space="0" w:color="auto"/>
              <w:bottom w:val="nil"/>
            </w:tcBorders>
          </w:tcPr>
          <w:p w14:paraId="06B96458" w14:textId="77777777" w:rsidR="00C50A95" w:rsidRPr="00C81F08" w:rsidRDefault="00C50A95" w:rsidP="00416506">
            <w:pPr>
              <w:pStyle w:val="tabletext11"/>
              <w:jc w:val="right"/>
              <w:rPr>
                <w:ins w:id="7395" w:author="Author"/>
              </w:rPr>
            </w:pPr>
            <w:ins w:id="7396" w:author="Author">
              <w:r w:rsidRPr="00C81F08">
                <w:t>1.31</w:t>
              </w:r>
            </w:ins>
          </w:p>
        </w:tc>
        <w:tc>
          <w:tcPr>
            <w:tcW w:w="620" w:type="dxa"/>
            <w:tcBorders>
              <w:top w:val="nil"/>
              <w:left w:val="nil"/>
              <w:bottom w:val="nil"/>
              <w:right w:val="single" w:sz="6" w:space="0" w:color="auto"/>
            </w:tcBorders>
          </w:tcPr>
          <w:p w14:paraId="114B2577" w14:textId="77777777" w:rsidR="00C50A95" w:rsidRPr="00C81F08" w:rsidRDefault="00C50A95" w:rsidP="00416506">
            <w:pPr>
              <w:pStyle w:val="tabletext11"/>
              <w:jc w:val="center"/>
              <w:rPr>
                <w:ins w:id="7397" w:author="Author"/>
              </w:rPr>
            </w:pPr>
          </w:p>
        </w:tc>
        <w:tc>
          <w:tcPr>
            <w:tcW w:w="1060" w:type="dxa"/>
            <w:tcBorders>
              <w:top w:val="nil"/>
              <w:left w:val="single" w:sz="6" w:space="0" w:color="auto"/>
              <w:bottom w:val="nil"/>
            </w:tcBorders>
          </w:tcPr>
          <w:p w14:paraId="0AE90121" w14:textId="77777777" w:rsidR="00C50A95" w:rsidRPr="00C81F08" w:rsidRDefault="00C50A95" w:rsidP="00416506">
            <w:pPr>
              <w:pStyle w:val="tabletext11"/>
              <w:jc w:val="right"/>
              <w:rPr>
                <w:ins w:id="7398" w:author="Author"/>
              </w:rPr>
            </w:pPr>
            <w:ins w:id="7399" w:author="Author">
              <w:r w:rsidRPr="00C81F08">
                <w:t>1.32</w:t>
              </w:r>
            </w:ins>
          </w:p>
        </w:tc>
        <w:tc>
          <w:tcPr>
            <w:tcW w:w="620" w:type="dxa"/>
            <w:tcBorders>
              <w:top w:val="nil"/>
              <w:left w:val="nil"/>
              <w:bottom w:val="nil"/>
              <w:right w:val="single" w:sz="6" w:space="0" w:color="auto"/>
            </w:tcBorders>
          </w:tcPr>
          <w:p w14:paraId="27DCF9A0" w14:textId="77777777" w:rsidR="00C50A95" w:rsidRPr="00C81F08" w:rsidRDefault="00C50A95" w:rsidP="00416506">
            <w:pPr>
              <w:pStyle w:val="tabletext11"/>
              <w:jc w:val="center"/>
              <w:rPr>
                <w:ins w:id="7400" w:author="Author"/>
              </w:rPr>
            </w:pPr>
          </w:p>
        </w:tc>
        <w:tc>
          <w:tcPr>
            <w:tcW w:w="1060" w:type="dxa"/>
            <w:tcBorders>
              <w:top w:val="nil"/>
              <w:left w:val="single" w:sz="6" w:space="0" w:color="auto"/>
              <w:bottom w:val="nil"/>
            </w:tcBorders>
          </w:tcPr>
          <w:p w14:paraId="63613029" w14:textId="77777777" w:rsidR="00C50A95" w:rsidRPr="00C81F08" w:rsidRDefault="00C50A95" w:rsidP="00416506">
            <w:pPr>
              <w:pStyle w:val="tabletext11"/>
              <w:jc w:val="right"/>
              <w:rPr>
                <w:ins w:id="7401" w:author="Author"/>
              </w:rPr>
            </w:pPr>
            <w:ins w:id="7402" w:author="Author">
              <w:r w:rsidRPr="00C81F08">
                <w:t>1.25</w:t>
              </w:r>
            </w:ins>
          </w:p>
        </w:tc>
        <w:tc>
          <w:tcPr>
            <w:tcW w:w="620" w:type="dxa"/>
            <w:tcBorders>
              <w:top w:val="nil"/>
              <w:left w:val="nil"/>
              <w:bottom w:val="nil"/>
              <w:right w:val="single" w:sz="6" w:space="0" w:color="auto"/>
            </w:tcBorders>
          </w:tcPr>
          <w:p w14:paraId="22818836" w14:textId="77777777" w:rsidR="00C50A95" w:rsidRPr="00C81F08" w:rsidRDefault="00C50A95" w:rsidP="00416506">
            <w:pPr>
              <w:pStyle w:val="tabletext11"/>
              <w:jc w:val="center"/>
              <w:rPr>
                <w:ins w:id="7403" w:author="Author"/>
              </w:rPr>
            </w:pPr>
          </w:p>
        </w:tc>
      </w:tr>
      <w:tr w:rsidR="00C50A95" w:rsidRPr="00C81F08" w14:paraId="48436E05" w14:textId="77777777" w:rsidTr="00416506">
        <w:trPr>
          <w:cantSplit/>
          <w:trHeight w:val="190"/>
          <w:ins w:id="7404" w:author="Author"/>
        </w:trPr>
        <w:tc>
          <w:tcPr>
            <w:tcW w:w="200" w:type="dxa"/>
          </w:tcPr>
          <w:p w14:paraId="3BFDED4F" w14:textId="77777777" w:rsidR="00C50A95" w:rsidRPr="00C81F08" w:rsidRDefault="00C50A95" w:rsidP="00416506">
            <w:pPr>
              <w:pStyle w:val="tabletext11"/>
              <w:rPr>
                <w:ins w:id="7405" w:author="Author"/>
              </w:rPr>
            </w:pPr>
          </w:p>
        </w:tc>
        <w:tc>
          <w:tcPr>
            <w:tcW w:w="1120" w:type="dxa"/>
            <w:tcBorders>
              <w:top w:val="nil"/>
              <w:left w:val="single" w:sz="6" w:space="0" w:color="auto"/>
              <w:bottom w:val="nil"/>
            </w:tcBorders>
            <w:hideMark/>
          </w:tcPr>
          <w:p w14:paraId="1785CA37" w14:textId="77777777" w:rsidR="00C50A95" w:rsidRPr="00C81F08" w:rsidRDefault="00C50A95" w:rsidP="00416506">
            <w:pPr>
              <w:pStyle w:val="tabletext11"/>
              <w:jc w:val="right"/>
              <w:rPr>
                <w:ins w:id="7406" w:author="Author"/>
              </w:rPr>
            </w:pPr>
            <w:ins w:id="7407" w:author="Author">
              <w:r w:rsidRPr="00C81F08">
                <w:t>300</w:t>
              </w:r>
            </w:ins>
          </w:p>
        </w:tc>
        <w:tc>
          <w:tcPr>
            <w:tcW w:w="560" w:type="dxa"/>
            <w:tcBorders>
              <w:top w:val="nil"/>
              <w:left w:val="nil"/>
              <w:bottom w:val="nil"/>
              <w:right w:val="single" w:sz="6" w:space="0" w:color="auto"/>
            </w:tcBorders>
          </w:tcPr>
          <w:p w14:paraId="02AB63A5" w14:textId="77777777" w:rsidR="00C50A95" w:rsidRPr="00C81F08" w:rsidRDefault="00C50A95" w:rsidP="00416506">
            <w:pPr>
              <w:pStyle w:val="tabletext11"/>
              <w:jc w:val="center"/>
              <w:rPr>
                <w:ins w:id="7408" w:author="Author"/>
              </w:rPr>
            </w:pPr>
          </w:p>
        </w:tc>
        <w:tc>
          <w:tcPr>
            <w:tcW w:w="1060" w:type="dxa"/>
            <w:tcBorders>
              <w:top w:val="nil"/>
              <w:left w:val="single" w:sz="6" w:space="0" w:color="auto"/>
              <w:bottom w:val="nil"/>
            </w:tcBorders>
          </w:tcPr>
          <w:p w14:paraId="041A653F" w14:textId="77777777" w:rsidR="00C50A95" w:rsidRPr="00C81F08" w:rsidRDefault="00C50A95" w:rsidP="00416506">
            <w:pPr>
              <w:pStyle w:val="tabletext11"/>
              <w:jc w:val="right"/>
              <w:rPr>
                <w:ins w:id="7409" w:author="Author"/>
              </w:rPr>
            </w:pPr>
            <w:ins w:id="7410" w:author="Author">
              <w:r w:rsidRPr="00C81F08">
                <w:t>1.28</w:t>
              </w:r>
            </w:ins>
          </w:p>
        </w:tc>
        <w:tc>
          <w:tcPr>
            <w:tcW w:w="620" w:type="dxa"/>
            <w:tcBorders>
              <w:top w:val="nil"/>
              <w:left w:val="nil"/>
              <w:bottom w:val="nil"/>
              <w:right w:val="single" w:sz="6" w:space="0" w:color="auto"/>
            </w:tcBorders>
          </w:tcPr>
          <w:p w14:paraId="03AACD20" w14:textId="77777777" w:rsidR="00C50A95" w:rsidRPr="00C81F08" w:rsidRDefault="00C50A95" w:rsidP="00416506">
            <w:pPr>
              <w:pStyle w:val="tabletext11"/>
              <w:jc w:val="center"/>
              <w:rPr>
                <w:ins w:id="7411" w:author="Author"/>
              </w:rPr>
            </w:pPr>
          </w:p>
        </w:tc>
        <w:tc>
          <w:tcPr>
            <w:tcW w:w="1060" w:type="dxa"/>
            <w:tcBorders>
              <w:top w:val="nil"/>
              <w:left w:val="single" w:sz="6" w:space="0" w:color="auto"/>
              <w:bottom w:val="nil"/>
            </w:tcBorders>
          </w:tcPr>
          <w:p w14:paraId="4A8C07AD" w14:textId="77777777" w:rsidR="00C50A95" w:rsidRPr="00C81F08" w:rsidRDefault="00C50A95" w:rsidP="00416506">
            <w:pPr>
              <w:pStyle w:val="tabletext11"/>
              <w:jc w:val="right"/>
              <w:rPr>
                <w:ins w:id="7412" w:author="Author"/>
              </w:rPr>
            </w:pPr>
            <w:ins w:id="7413" w:author="Author">
              <w:r w:rsidRPr="00C81F08">
                <w:t>1.34</w:t>
              </w:r>
            </w:ins>
          </w:p>
        </w:tc>
        <w:tc>
          <w:tcPr>
            <w:tcW w:w="620" w:type="dxa"/>
            <w:tcBorders>
              <w:top w:val="nil"/>
              <w:left w:val="nil"/>
              <w:bottom w:val="nil"/>
              <w:right w:val="single" w:sz="6" w:space="0" w:color="auto"/>
            </w:tcBorders>
          </w:tcPr>
          <w:p w14:paraId="790F583B" w14:textId="77777777" w:rsidR="00C50A95" w:rsidRPr="00C81F08" w:rsidRDefault="00C50A95" w:rsidP="00416506">
            <w:pPr>
              <w:pStyle w:val="tabletext11"/>
              <w:jc w:val="center"/>
              <w:rPr>
                <w:ins w:id="7414" w:author="Author"/>
              </w:rPr>
            </w:pPr>
          </w:p>
        </w:tc>
        <w:tc>
          <w:tcPr>
            <w:tcW w:w="1060" w:type="dxa"/>
            <w:tcBorders>
              <w:top w:val="nil"/>
              <w:left w:val="single" w:sz="6" w:space="0" w:color="auto"/>
              <w:bottom w:val="nil"/>
            </w:tcBorders>
          </w:tcPr>
          <w:p w14:paraId="5CB8C751" w14:textId="77777777" w:rsidR="00C50A95" w:rsidRPr="00C81F08" w:rsidRDefault="00C50A95" w:rsidP="00416506">
            <w:pPr>
              <w:pStyle w:val="tabletext11"/>
              <w:jc w:val="right"/>
              <w:rPr>
                <w:ins w:id="7415" w:author="Author"/>
              </w:rPr>
            </w:pPr>
            <w:ins w:id="7416" w:author="Author">
              <w:r w:rsidRPr="00C81F08">
                <w:t>1.38</w:t>
              </w:r>
            </w:ins>
          </w:p>
        </w:tc>
        <w:tc>
          <w:tcPr>
            <w:tcW w:w="620" w:type="dxa"/>
            <w:tcBorders>
              <w:top w:val="nil"/>
              <w:left w:val="nil"/>
              <w:bottom w:val="nil"/>
              <w:right w:val="single" w:sz="6" w:space="0" w:color="auto"/>
            </w:tcBorders>
          </w:tcPr>
          <w:p w14:paraId="37C3603E" w14:textId="77777777" w:rsidR="00C50A95" w:rsidRPr="00C81F08" w:rsidRDefault="00C50A95" w:rsidP="00416506">
            <w:pPr>
              <w:pStyle w:val="tabletext11"/>
              <w:jc w:val="center"/>
              <w:rPr>
                <w:ins w:id="7417" w:author="Author"/>
              </w:rPr>
            </w:pPr>
          </w:p>
        </w:tc>
        <w:tc>
          <w:tcPr>
            <w:tcW w:w="1060" w:type="dxa"/>
            <w:tcBorders>
              <w:top w:val="nil"/>
              <w:left w:val="single" w:sz="6" w:space="0" w:color="auto"/>
              <w:bottom w:val="nil"/>
            </w:tcBorders>
          </w:tcPr>
          <w:p w14:paraId="5D5000FD" w14:textId="77777777" w:rsidR="00C50A95" w:rsidRPr="00C81F08" w:rsidRDefault="00C50A95" w:rsidP="00416506">
            <w:pPr>
              <w:pStyle w:val="tabletext11"/>
              <w:jc w:val="right"/>
              <w:rPr>
                <w:ins w:id="7418" w:author="Author"/>
              </w:rPr>
            </w:pPr>
            <w:ins w:id="7419" w:author="Author">
              <w:r w:rsidRPr="00C81F08">
                <w:t>1.40</w:t>
              </w:r>
            </w:ins>
          </w:p>
        </w:tc>
        <w:tc>
          <w:tcPr>
            <w:tcW w:w="620" w:type="dxa"/>
            <w:tcBorders>
              <w:top w:val="nil"/>
              <w:left w:val="nil"/>
              <w:bottom w:val="nil"/>
              <w:right w:val="single" w:sz="6" w:space="0" w:color="auto"/>
            </w:tcBorders>
          </w:tcPr>
          <w:p w14:paraId="6142DB46" w14:textId="77777777" w:rsidR="00C50A95" w:rsidRPr="00C81F08" w:rsidRDefault="00C50A95" w:rsidP="00416506">
            <w:pPr>
              <w:pStyle w:val="tabletext11"/>
              <w:jc w:val="center"/>
              <w:rPr>
                <w:ins w:id="7420" w:author="Author"/>
              </w:rPr>
            </w:pPr>
          </w:p>
        </w:tc>
        <w:tc>
          <w:tcPr>
            <w:tcW w:w="1060" w:type="dxa"/>
            <w:tcBorders>
              <w:top w:val="nil"/>
              <w:left w:val="single" w:sz="6" w:space="0" w:color="auto"/>
              <w:bottom w:val="nil"/>
            </w:tcBorders>
          </w:tcPr>
          <w:p w14:paraId="5CE305D0" w14:textId="77777777" w:rsidR="00C50A95" w:rsidRPr="00C81F08" w:rsidRDefault="00C50A95" w:rsidP="00416506">
            <w:pPr>
              <w:pStyle w:val="tabletext11"/>
              <w:jc w:val="right"/>
              <w:rPr>
                <w:ins w:id="7421" w:author="Author"/>
              </w:rPr>
            </w:pPr>
            <w:ins w:id="7422" w:author="Author">
              <w:r w:rsidRPr="00C81F08">
                <w:t>1.30</w:t>
              </w:r>
            </w:ins>
          </w:p>
        </w:tc>
        <w:tc>
          <w:tcPr>
            <w:tcW w:w="620" w:type="dxa"/>
            <w:tcBorders>
              <w:top w:val="nil"/>
              <w:left w:val="nil"/>
              <w:bottom w:val="nil"/>
              <w:right w:val="single" w:sz="6" w:space="0" w:color="auto"/>
            </w:tcBorders>
          </w:tcPr>
          <w:p w14:paraId="0C62E04C" w14:textId="77777777" w:rsidR="00C50A95" w:rsidRPr="00C81F08" w:rsidRDefault="00C50A95" w:rsidP="00416506">
            <w:pPr>
              <w:pStyle w:val="tabletext11"/>
              <w:jc w:val="center"/>
              <w:rPr>
                <w:ins w:id="7423" w:author="Author"/>
              </w:rPr>
            </w:pPr>
          </w:p>
        </w:tc>
      </w:tr>
      <w:tr w:rsidR="00C50A95" w:rsidRPr="00C81F08" w14:paraId="40B46299" w14:textId="77777777" w:rsidTr="00416506">
        <w:trPr>
          <w:cantSplit/>
          <w:trHeight w:val="190"/>
          <w:ins w:id="7424" w:author="Author"/>
        </w:trPr>
        <w:tc>
          <w:tcPr>
            <w:tcW w:w="200" w:type="dxa"/>
          </w:tcPr>
          <w:p w14:paraId="5DE08850" w14:textId="77777777" w:rsidR="00C50A95" w:rsidRPr="00C81F08" w:rsidRDefault="00C50A95" w:rsidP="00416506">
            <w:pPr>
              <w:pStyle w:val="tabletext11"/>
              <w:rPr>
                <w:ins w:id="7425" w:author="Author"/>
              </w:rPr>
            </w:pPr>
          </w:p>
        </w:tc>
        <w:tc>
          <w:tcPr>
            <w:tcW w:w="1120" w:type="dxa"/>
            <w:tcBorders>
              <w:top w:val="nil"/>
              <w:left w:val="single" w:sz="6" w:space="0" w:color="auto"/>
              <w:bottom w:val="nil"/>
            </w:tcBorders>
            <w:hideMark/>
          </w:tcPr>
          <w:p w14:paraId="09DA3E61" w14:textId="77777777" w:rsidR="00C50A95" w:rsidRPr="00C81F08" w:rsidRDefault="00C50A95" w:rsidP="00416506">
            <w:pPr>
              <w:pStyle w:val="tabletext11"/>
              <w:jc w:val="right"/>
              <w:rPr>
                <w:ins w:id="7426" w:author="Author"/>
              </w:rPr>
            </w:pPr>
            <w:ins w:id="7427" w:author="Author">
              <w:r w:rsidRPr="00C81F08">
                <w:t>350</w:t>
              </w:r>
            </w:ins>
          </w:p>
        </w:tc>
        <w:tc>
          <w:tcPr>
            <w:tcW w:w="560" w:type="dxa"/>
            <w:tcBorders>
              <w:top w:val="nil"/>
              <w:left w:val="nil"/>
              <w:bottom w:val="nil"/>
              <w:right w:val="single" w:sz="6" w:space="0" w:color="auto"/>
            </w:tcBorders>
          </w:tcPr>
          <w:p w14:paraId="1497D680" w14:textId="77777777" w:rsidR="00C50A95" w:rsidRPr="00C81F08" w:rsidRDefault="00C50A95" w:rsidP="00416506">
            <w:pPr>
              <w:pStyle w:val="tabletext11"/>
              <w:jc w:val="center"/>
              <w:rPr>
                <w:ins w:id="7428" w:author="Author"/>
              </w:rPr>
            </w:pPr>
          </w:p>
        </w:tc>
        <w:tc>
          <w:tcPr>
            <w:tcW w:w="1060" w:type="dxa"/>
            <w:tcBorders>
              <w:top w:val="nil"/>
              <w:left w:val="single" w:sz="6" w:space="0" w:color="auto"/>
              <w:bottom w:val="nil"/>
            </w:tcBorders>
          </w:tcPr>
          <w:p w14:paraId="200C9603" w14:textId="77777777" w:rsidR="00C50A95" w:rsidRPr="00C81F08" w:rsidRDefault="00C50A95" w:rsidP="00416506">
            <w:pPr>
              <w:pStyle w:val="tabletext11"/>
              <w:jc w:val="right"/>
              <w:rPr>
                <w:ins w:id="7429" w:author="Author"/>
              </w:rPr>
            </w:pPr>
            <w:ins w:id="7430" w:author="Author">
              <w:r w:rsidRPr="00C81F08">
                <w:t>1.32</w:t>
              </w:r>
            </w:ins>
          </w:p>
        </w:tc>
        <w:tc>
          <w:tcPr>
            <w:tcW w:w="620" w:type="dxa"/>
            <w:tcBorders>
              <w:top w:val="nil"/>
              <w:left w:val="nil"/>
              <w:bottom w:val="nil"/>
              <w:right w:val="single" w:sz="6" w:space="0" w:color="auto"/>
            </w:tcBorders>
          </w:tcPr>
          <w:p w14:paraId="1DE3BCB2" w14:textId="77777777" w:rsidR="00C50A95" w:rsidRPr="00C81F08" w:rsidRDefault="00C50A95" w:rsidP="00416506">
            <w:pPr>
              <w:pStyle w:val="tabletext11"/>
              <w:jc w:val="center"/>
              <w:rPr>
                <w:ins w:id="7431" w:author="Author"/>
              </w:rPr>
            </w:pPr>
          </w:p>
        </w:tc>
        <w:tc>
          <w:tcPr>
            <w:tcW w:w="1060" w:type="dxa"/>
            <w:tcBorders>
              <w:top w:val="nil"/>
              <w:left w:val="single" w:sz="6" w:space="0" w:color="auto"/>
              <w:bottom w:val="nil"/>
            </w:tcBorders>
          </w:tcPr>
          <w:p w14:paraId="44CAB6B4" w14:textId="77777777" w:rsidR="00C50A95" w:rsidRPr="00C81F08" w:rsidRDefault="00C50A95" w:rsidP="00416506">
            <w:pPr>
              <w:pStyle w:val="tabletext11"/>
              <w:jc w:val="right"/>
              <w:rPr>
                <w:ins w:id="7432" w:author="Author"/>
              </w:rPr>
            </w:pPr>
            <w:ins w:id="7433" w:author="Author">
              <w:r w:rsidRPr="00C81F08">
                <w:t>1.40</w:t>
              </w:r>
            </w:ins>
          </w:p>
        </w:tc>
        <w:tc>
          <w:tcPr>
            <w:tcW w:w="620" w:type="dxa"/>
            <w:tcBorders>
              <w:top w:val="nil"/>
              <w:left w:val="nil"/>
              <w:bottom w:val="nil"/>
              <w:right w:val="single" w:sz="6" w:space="0" w:color="auto"/>
            </w:tcBorders>
          </w:tcPr>
          <w:p w14:paraId="2FD00084" w14:textId="77777777" w:rsidR="00C50A95" w:rsidRPr="00C81F08" w:rsidRDefault="00C50A95" w:rsidP="00416506">
            <w:pPr>
              <w:pStyle w:val="tabletext11"/>
              <w:jc w:val="center"/>
              <w:rPr>
                <w:ins w:id="7434" w:author="Author"/>
              </w:rPr>
            </w:pPr>
          </w:p>
        </w:tc>
        <w:tc>
          <w:tcPr>
            <w:tcW w:w="1060" w:type="dxa"/>
            <w:tcBorders>
              <w:top w:val="nil"/>
              <w:left w:val="single" w:sz="6" w:space="0" w:color="auto"/>
              <w:bottom w:val="nil"/>
            </w:tcBorders>
          </w:tcPr>
          <w:p w14:paraId="59B09BB9" w14:textId="77777777" w:rsidR="00C50A95" w:rsidRPr="00C81F08" w:rsidRDefault="00C50A95" w:rsidP="00416506">
            <w:pPr>
              <w:pStyle w:val="tabletext11"/>
              <w:jc w:val="right"/>
              <w:rPr>
                <w:ins w:id="7435" w:author="Author"/>
              </w:rPr>
            </w:pPr>
            <w:ins w:id="7436" w:author="Author">
              <w:r w:rsidRPr="00C81F08">
                <w:t>1.45</w:t>
              </w:r>
            </w:ins>
          </w:p>
        </w:tc>
        <w:tc>
          <w:tcPr>
            <w:tcW w:w="620" w:type="dxa"/>
            <w:tcBorders>
              <w:top w:val="nil"/>
              <w:left w:val="nil"/>
              <w:bottom w:val="nil"/>
              <w:right w:val="single" w:sz="6" w:space="0" w:color="auto"/>
            </w:tcBorders>
          </w:tcPr>
          <w:p w14:paraId="6752E4E4" w14:textId="77777777" w:rsidR="00C50A95" w:rsidRPr="00C81F08" w:rsidRDefault="00C50A95" w:rsidP="00416506">
            <w:pPr>
              <w:pStyle w:val="tabletext11"/>
              <w:jc w:val="center"/>
              <w:rPr>
                <w:ins w:id="7437" w:author="Author"/>
              </w:rPr>
            </w:pPr>
          </w:p>
        </w:tc>
        <w:tc>
          <w:tcPr>
            <w:tcW w:w="1060" w:type="dxa"/>
            <w:tcBorders>
              <w:top w:val="nil"/>
              <w:left w:val="single" w:sz="6" w:space="0" w:color="auto"/>
              <w:bottom w:val="nil"/>
            </w:tcBorders>
          </w:tcPr>
          <w:p w14:paraId="7223F31D" w14:textId="77777777" w:rsidR="00C50A95" w:rsidRPr="00C81F08" w:rsidRDefault="00C50A95" w:rsidP="00416506">
            <w:pPr>
              <w:pStyle w:val="tabletext11"/>
              <w:jc w:val="right"/>
              <w:rPr>
                <w:ins w:id="7438" w:author="Author"/>
              </w:rPr>
            </w:pPr>
            <w:ins w:id="7439" w:author="Author">
              <w:r w:rsidRPr="00C81F08">
                <w:t>1.47</w:t>
              </w:r>
            </w:ins>
          </w:p>
        </w:tc>
        <w:tc>
          <w:tcPr>
            <w:tcW w:w="620" w:type="dxa"/>
            <w:tcBorders>
              <w:top w:val="nil"/>
              <w:left w:val="nil"/>
              <w:bottom w:val="nil"/>
              <w:right w:val="single" w:sz="6" w:space="0" w:color="auto"/>
            </w:tcBorders>
          </w:tcPr>
          <w:p w14:paraId="68329C24" w14:textId="77777777" w:rsidR="00C50A95" w:rsidRPr="00C81F08" w:rsidRDefault="00C50A95" w:rsidP="00416506">
            <w:pPr>
              <w:pStyle w:val="tabletext11"/>
              <w:jc w:val="center"/>
              <w:rPr>
                <w:ins w:id="7440" w:author="Author"/>
              </w:rPr>
            </w:pPr>
          </w:p>
        </w:tc>
        <w:tc>
          <w:tcPr>
            <w:tcW w:w="1060" w:type="dxa"/>
            <w:tcBorders>
              <w:top w:val="nil"/>
              <w:left w:val="single" w:sz="6" w:space="0" w:color="auto"/>
              <w:bottom w:val="nil"/>
            </w:tcBorders>
          </w:tcPr>
          <w:p w14:paraId="789CED9D" w14:textId="77777777" w:rsidR="00C50A95" w:rsidRPr="00C81F08" w:rsidRDefault="00C50A95" w:rsidP="00416506">
            <w:pPr>
              <w:pStyle w:val="tabletext11"/>
              <w:jc w:val="right"/>
              <w:rPr>
                <w:ins w:id="7441" w:author="Author"/>
              </w:rPr>
            </w:pPr>
            <w:ins w:id="7442" w:author="Author">
              <w:r w:rsidRPr="00C81F08">
                <w:t>1.35</w:t>
              </w:r>
            </w:ins>
          </w:p>
        </w:tc>
        <w:tc>
          <w:tcPr>
            <w:tcW w:w="620" w:type="dxa"/>
            <w:tcBorders>
              <w:top w:val="nil"/>
              <w:left w:val="nil"/>
              <w:bottom w:val="nil"/>
              <w:right w:val="single" w:sz="6" w:space="0" w:color="auto"/>
            </w:tcBorders>
          </w:tcPr>
          <w:p w14:paraId="37548663" w14:textId="77777777" w:rsidR="00C50A95" w:rsidRPr="00C81F08" w:rsidRDefault="00C50A95" w:rsidP="00416506">
            <w:pPr>
              <w:pStyle w:val="tabletext11"/>
              <w:jc w:val="center"/>
              <w:rPr>
                <w:ins w:id="7443" w:author="Author"/>
              </w:rPr>
            </w:pPr>
          </w:p>
        </w:tc>
      </w:tr>
      <w:tr w:rsidR="00C50A95" w:rsidRPr="00C81F08" w14:paraId="47407BCB" w14:textId="77777777" w:rsidTr="00416506">
        <w:trPr>
          <w:cantSplit/>
          <w:trHeight w:val="190"/>
          <w:ins w:id="7444" w:author="Author"/>
        </w:trPr>
        <w:tc>
          <w:tcPr>
            <w:tcW w:w="200" w:type="dxa"/>
          </w:tcPr>
          <w:p w14:paraId="6337713B" w14:textId="77777777" w:rsidR="00C50A95" w:rsidRPr="00C81F08" w:rsidRDefault="00C50A95" w:rsidP="00416506">
            <w:pPr>
              <w:pStyle w:val="tabletext11"/>
              <w:rPr>
                <w:ins w:id="7445" w:author="Author"/>
              </w:rPr>
            </w:pPr>
          </w:p>
        </w:tc>
        <w:tc>
          <w:tcPr>
            <w:tcW w:w="1120" w:type="dxa"/>
            <w:tcBorders>
              <w:top w:val="nil"/>
              <w:left w:val="single" w:sz="6" w:space="0" w:color="auto"/>
              <w:bottom w:val="nil"/>
            </w:tcBorders>
            <w:hideMark/>
          </w:tcPr>
          <w:p w14:paraId="60FFC29E" w14:textId="77777777" w:rsidR="00C50A95" w:rsidRPr="00C81F08" w:rsidRDefault="00C50A95" w:rsidP="00416506">
            <w:pPr>
              <w:pStyle w:val="tabletext11"/>
              <w:jc w:val="right"/>
              <w:rPr>
                <w:ins w:id="7446" w:author="Author"/>
              </w:rPr>
            </w:pPr>
            <w:ins w:id="7447" w:author="Author">
              <w:r w:rsidRPr="00C81F08">
                <w:t>400</w:t>
              </w:r>
            </w:ins>
          </w:p>
        </w:tc>
        <w:tc>
          <w:tcPr>
            <w:tcW w:w="560" w:type="dxa"/>
            <w:tcBorders>
              <w:top w:val="nil"/>
              <w:left w:val="nil"/>
              <w:bottom w:val="nil"/>
              <w:right w:val="single" w:sz="6" w:space="0" w:color="auto"/>
            </w:tcBorders>
          </w:tcPr>
          <w:p w14:paraId="4EDA0D9A" w14:textId="77777777" w:rsidR="00C50A95" w:rsidRPr="00C81F08" w:rsidRDefault="00C50A95" w:rsidP="00416506">
            <w:pPr>
              <w:pStyle w:val="tabletext11"/>
              <w:jc w:val="center"/>
              <w:rPr>
                <w:ins w:id="7448" w:author="Author"/>
              </w:rPr>
            </w:pPr>
          </w:p>
        </w:tc>
        <w:tc>
          <w:tcPr>
            <w:tcW w:w="1060" w:type="dxa"/>
            <w:tcBorders>
              <w:top w:val="nil"/>
              <w:left w:val="single" w:sz="6" w:space="0" w:color="auto"/>
              <w:bottom w:val="nil"/>
            </w:tcBorders>
          </w:tcPr>
          <w:p w14:paraId="1E489D7F" w14:textId="77777777" w:rsidR="00C50A95" w:rsidRPr="00C81F08" w:rsidRDefault="00C50A95" w:rsidP="00416506">
            <w:pPr>
              <w:pStyle w:val="tabletext11"/>
              <w:jc w:val="right"/>
              <w:rPr>
                <w:ins w:id="7449" w:author="Author"/>
              </w:rPr>
            </w:pPr>
            <w:ins w:id="7450" w:author="Author">
              <w:r w:rsidRPr="00C81F08">
                <w:t>1.36</w:t>
              </w:r>
            </w:ins>
          </w:p>
        </w:tc>
        <w:tc>
          <w:tcPr>
            <w:tcW w:w="620" w:type="dxa"/>
            <w:tcBorders>
              <w:top w:val="nil"/>
              <w:left w:val="nil"/>
              <w:bottom w:val="nil"/>
              <w:right w:val="single" w:sz="6" w:space="0" w:color="auto"/>
            </w:tcBorders>
          </w:tcPr>
          <w:p w14:paraId="62CECEBA" w14:textId="77777777" w:rsidR="00C50A95" w:rsidRPr="00C81F08" w:rsidRDefault="00C50A95" w:rsidP="00416506">
            <w:pPr>
              <w:pStyle w:val="tabletext11"/>
              <w:jc w:val="center"/>
              <w:rPr>
                <w:ins w:id="7451" w:author="Author"/>
              </w:rPr>
            </w:pPr>
          </w:p>
        </w:tc>
        <w:tc>
          <w:tcPr>
            <w:tcW w:w="1060" w:type="dxa"/>
            <w:tcBorders>
              <w:top w:val="nil"/>
              <w:left w:val="single" w:sz="6" w:space="0" w:color="auto"/>
              <w:bottom w:val="nil"/>
            </w:tcBorders>
          </w:tcPr>
          <w:p w14:paraId="32DD9B40" w14:textId="77777777" w:rsidR="00C50A95" w:rsidRPr="00C81F08" w:rsidRDefault="00C50A95" w:rsidP="00416506">
            <w:pPr>
              <w:pStyle w:val="tabletext11"/>
              <w:jc w:val="right"/>
              <w:rPr>
                <w:ins w:id="7452" w:author="Author"/>
              </w:rPr>
            </w:pPr>
            <w:ins w:id="7453" w:author="Author">
              <w:r w:rsidRPr="00C81F08">
                <w:t>1.45</w:t>
              </w:r>
            </w:ins>
          </w:p>
        </w:tc>
        <w:tc>
          <w:tcPr>
            <w:tcW w:w="620" w:type="dxa"/>
            <w:tcBorders>
              <w:top w:val="nil"/>
              <w:left w:val="nil"/>
              <w:bottom w:val="nil"/>
              <w:right w:val="single" w:sz="6" w:space="0" w:color="auto"/>
            </w:tcBorders>
          </w:tcPr>
          <w:p w14:paraId="7A99AC61" w14:textId="77777777" w:rsidR="00C50A95" w:rsidRPr="00C81F08" w:rsidRDefault="00C50A95" w:rsidP="00416506">
            <w:pPr>
              <w:pStyle w:val="tabletext11"/>
              <w:jc w:val="center"/>
              <w:rPr>
                <w:ins w:id="7454" w:author="Author"/>
              </w:rPr>
            </w:pPr>
          </w:p>
        </w:tc>
        <w:tc>
          <w:tcPr>
            <w:tcW w:w="1060" w:type="dxa"/>
            <w:tcBorders>
              <w:top w:val="nil"/>
              <w:left w:val="single" w:sz="6" w:space="0" w:color="auto"/>
              <w:bottom w:val="nil"/>
            </w:tcBorders>
          </w:tcPr>
          <w:p w14:paraId="7477060A" w14:textId="77777777" w:rsidR="00C50A95" w:rsidRPr="00C81F08" w:rsidRDefault="00C50A95" w:rsidP="00416506">
            <w:pPr>
              <w:pStyle w:val="tabletext11"/>
              <w:jc w:val="right"/>
              <w:rPr>
                <w:ins w:id="7455" w:author="Author"/>
              </w:rPr>
            </w:pPr>
            <w:ins w:id="7456" w:author="Author">
              <w:r w:rsidRPr="00C81F08">
                <w:t>1.51</w:t>
              </w:r>
            </w:ins>
          </w:p>
        </w:tc>
        <w:tc>
          <w:tcPr>
            <w:tcW w:w="620" w:type="dxa"/>
            <w:tcBorders>
              <w:top w:val="nil"/>
              <w:left w:val="nil"/>
              <w:bottom w:val="nil"/>
              <w:right w:val="single" w:sz="6" w:space="0" w:color="auto"/>
            </w:tcBorders>
          </w:tcPr>
          <w:p w14:paraId="152F90C4" w14:textId="77777777" w:rsidR="00C50A95" w:rsidRPr="00C81F08" w:rsidRDefault="00C50A95" w:rsidP="00416506">
            <w:pPr>
              <w:pStyle w:val="tabletext11"/>
              <w:jc w:val="center"/>
              <w:rPr>
                <w:ins w:id="7457" w:author="Author"/>
              </w:rPr>
            </w:pPr>
          </w:p>
        </w:tc>
        <w:tc>
          <w:tcPr>
            <w:tcW w:w="1060" w:type="dxa"/>
            <w:tcBorders>
              <w:top w:val="nil"/>
              <w:left w:val="single" w:sz="6" w:space="0" w:color="auto"/>
              <w:bottom w:val="nil"/>
            </w:tcBorders>
          </w:tcPr>
          <w:p w14:paraId="5CD16EAA" w14:textId="77777777" w:rsidR="00C50A95" w:rsidRPr="00C81F08" w:rsidRDefault="00C50A95" w:rsidP="00416506">
            <w:pPr>
              <w:pStyle w:val="tabletext11"/>
              <w:jc w:val="right"/>
              <w:rPr>
                <w:ins w:id="7458" w:author="Author"/>
              </w:rPr>
            </w:pPr>
            <w:ins w:id="7459" w:author="Author">
              <w:r w:rsidRPr="00C81F08">
                <w:t>1.53</w:t>
              </w:r>
            </w:ins>
          </w:p>
        </w:tc>
        <w:tc>
          <w:tcPr>
            <w:tcW w:w="620" w:type="dxa"/>
            <w:tcBorders>
              <w:top w:val="nil"/>
              <w:left w:val="nil"/>
              <w:bottom w:val="nil"/>
              <w:right w:val="single" w:sz="6" w:space="0" w:color="auto"/>
            </w:tcBorders>
          </w:tcPr>
          <w:p w14:paraId="698F6A30" w14:textId="77777777" w:rsidR="00C50A95" w:rsidRPr="00C81F08" w:rsidRDefault="00C50A95" w:rsidP="00416506">
            <w:pPr>
              <w:pStyle w:val="tabletext11"/>
              <w:jc w:val="center"/>
              <w:rPr>
                <w:ins w:id="7460" w:author="Author"/>
              </w:rPr>
            </w:pPr>
          </w:p>
        </w:tc>
        <w:tc>
          <w:tcPr>
            <w:tcW w:w="1060" w:type="dxa"/>
            <w:tcBorders>
              <w:top w:val="nil"/>
              <w:left w:val="single" w:sz="6" w:space="0" w:color="auto"/>
              <w:bottom w:val="nil"/>
            </w:tcBorders>
          </w:tcPr>
          <w:p w14:paraId="3DE9ABFF" w14:textId="77777777" w:rsidR="00C50A95" w:rsidRPr="00C81F08" w:rsidRDefault="00C50A95" w:rsidP="00416506">
            <w:pPr>
              <w:pStyle w:val="tabletext11"/>
              <w:jc w:val="right"/>
              <w:rPr>
                <w:ins w:id="7461" w:author="Author"/>
              </w:rPr>
            </w:pPr>
            <w:ins w:id="7462" w:author="Author">
              <w:r w:rsidRPr="00C81F08">
                <w:t>1.39</w:t>
              </w:r>
            </w:ins>
          </w:p>
        </w:tc>
        <w:tc>
          <w:tcPr>
            <w:tcW w:w="620" w:type="dxa"/>
            <w:tcBorders>
              <w:top w:val="nil"/>
              <w:left w:val="nil"/>
              <w:bottom w:val="nil"/>
              <w:right w:val="single" w:sz="6" w:space="0" w:color="auto"/>
            </w:tcBorders>
          </w:tcPr>
          <w:p w14:paraId="48783971" w14:textId="77777777" w:rsidR="00C50A95" w:rsidRPr="00C81F08" w:rsidRDefault="00C50A95" w:rsidP="00416506">
            <w:pPr>
              <w:pStyle w:val="tabletext11"/>
              <w:jc w:val="center"/>
              <w:rPr>
                <w:ins w:id="7463" w:author="Author"/>
              </w:rPr>
            </w:pPr>
          </w:p>
        </w:tc>
      </w:tr>
      <w:tr w:rsidR="00C50A95" w:rsidRPr="00C81F08" w14:paraId="4CD4F6BC" w14:textId="77777777" w:rsidTr="00416506">
        <w:trPr>
          <w:cantSplit/>
          <w:trHeight w:val="190"/>
          <w:ins w:id="7464" w:author="Author"/>
        </w:trPr>
        <w:tc>
          <w:tcPr>
            <w:tcW w:w="200" w:type="dxa"/>
          </w:tcPr>
          <w:p w14:paraId="0FD9E920" w14:textId="77777777" w:rsidR="00C50A95" w:rsidRPr="00C81F08" w:rsidRDefault="00C50A95" w:rsidP="00416506">
            <w:pPr>
              <w:pStyle w:val="tabletext11"/>
              <w:rPr>
                <w:ins w:id="7465" w:author="Author"/>
              </w:rPr>
            </w:pPr>
          </w:p>
        </w:tc>
        <w:tc>
          <w:tcPr>
            <w:tcW w:w="1120" w:type="dxa"/>
            <w:tcBorders>
              <w:top w:val="nil"/>
              <w:left w:val="single" w:sz="6" w:space="0" w:color="auto"/>
              <w:bottom w:val="nil"/>
            </w:tcBorders>
            <w:hideMark/>
          </w:tcPr>
          <w:p w14:paraId="35D123F4" w14:textId="77777777" w:rsidR="00C50A95" w:rsidRPr="00C81F08" w:rsidRDefault="00C50A95" w:rsidP="00416506">
            <w:pPr>
              <w:pStyle w:val="tabletext11"/>
              <w:jc w:val="right"/>
              <w:rPr>
                <w:ins w:id="7466" w:author="Author"/>
              </w:rPr>
            </w:pPr>
            <w:ins w:id="7467" w:author="Author">
              <w:r w:rsidRPr="00C81F08">
                <w:t>500</w:t>
              </w:r>
            </w:ins>
          </w:p>
        </w:tc>
        <w:tc>
          <w:tcPr>
            <w:tcW w:w="560" w:type="dxa"/>
            <w:tcBorders>
              <w:top w:val="nil"/>
              <w:left w:val="nil"/>
              <w:bottom w:val="nil"/>
              <w:right w:val="single" w:sz="6" w:space="0" w:color="auto"/>
            </w:tcBorders>
          </w:tcPr>
          <w:p w14:paraId="335D0B60" w14:textId="77777777" w:rsidR="00C50A95" w:rsidRPr="00C81F08" w:rsidRDefault="00C50A95" w:rsidP="00416506">
            <w:pPr>
              <w:pStyle w:val="tabletext11"/>
              <w:jc w:val="center"/>
              <w:rPr>
                <w:ins w:id="7468" w:author="Author"/>
              </w:rPr>
            </w:pPr>
          </w:p>
        </w:tc>
        <w:tc>
          <w:tcPr>
            <w:tcW w:w="1060" w:type="dxa"/>
            <w:tcBorders>
              <w:top w:val="nil"/>
              <w:left w:val="single" w:sz="6" w:space="0" w:color="auto"/>
              <w:bottom w:val="nil"/>
            </w:tcBorders>
          </w:tcPr>
          <w:p w14:paraId="138A4382" w14:textId="77777777" w:rsidR="00C50A95" w:rsidRPr="00C81F08" w:rsidRDefault="00C50A95" w:rsidP="00416506">
            <w:pPr>
              <w:pStyle w:val="tabletext11"/>
              <w:jc w:val="right"/>
              <w:rPr>
                <w:ins w:id="7469" w:author="Author"/>
              </w:rPr>
            </w:pPr>
            <w:ins w:id="7470" w:author="Author">
              <w:r w:rsidRPr="00C81F08">
                <w:t>1.43</w:t>
              </w:r>
            </w:ins>
          </w:p>
        </w:tc>
        <w:tc>
          <w:tcPr>
            <w:tcW w:w="620" w:type="dxa"/>
            <w:tcBorders>
              <w:top w:val="nil"/>
              <w:left w:val="nil"/>
              <w:bottom w:val="nil"/>
              <w:right w:val="single" w:sz="6" w:space="0" w:color="auto"/>
            </w:tcBorders>
          </w:tcPr>
          <w:p w14:paraId="3A4C9FB4" w14:textId="77777777" w:rsidR="00C50A95" w:rsidRPr="00C81F08" w:rsidRDefault="00C50A95" w:rsidP="00416506">
            <w:pPr>
              <w:pStyle w:val="tabletext11"/>
              <w:jc w:val="center"/>
              <w:rPr>
                <w:ins w:id="7471" w:author="Author"/>
              </w:rPr>
            </w:pPr>
          </w:p>
        </w:tc>
        <w:tc>
          <w:tcPr>
            <w:tcW w:w="1060" w:type="dxa"/>
            <w:tcBorders>
              <w:top w:val="nil"/>
              <w:left w:val="single" w:sz="6" w:space="0" w:color="auto"/>
              <w:bottom w:val="nil"/>
            </w:tcBorders>
          </w:tcPr>
          <w:p w14:paraId="28978F30" w14:textId="77777777" w:rsidR="00C50A95" w:rsidRPr="00C81F08" w:rsidRDefault="00C50A95" w:rsidP="00416506">
            <w:pPr>
              <w:pStyle w:val="tabletext11"/>
              <w:jc w:val="right"/>
              <w:rPr>
                <w:ins w:id="7472" w:author="Author"/>
              </w:rPr>
            </w:pPr>
            <w:ins w:id="7473" w:author="Author">
              <w:r w:rsidRPr="00C81F08">
                <w:t>1.54</w:t>
              </w:r>
            </w:ins>
          </w:p>
        </w:tc>
        <w:tc>
          <w:tcPr>
            <w:tcW w:w="620" w:type="dxa"/>
            <w:tcBorders>
              <w:top w:val="nil"/>
              <w:left w:val="nil"/>
              <w:bottom w:val="nil"/>
              <w:right w:val="single" w:sz="6" w:space="0" w:color="auto"/>
            </w:tcBorders>
          </w:tcPr>
          <w:p w14:paraId="595CF343" w14:textId="77777777" w:rsidR="00C50A95" w:rsidRPr="00C81F08" w:rsidRDefault="00C50A95" w:rsidP="00416506">
            <w:pPr>
              <w:pStyle w:val="tabletext11"/>
              <w:jc w:val="center"/>
              <w:rPr>
                <w:ins w:id="7474" w:author="Author"/>
              </w:rPr>
            </w:pPr>
          </w:p>
        </w:tc>
        <w:tc>
          <w:tcPr>
            <w:tcW w:w="1060" w:type="dxa"/>
            <w:tcBorders>
              <w:top w:val="nil"/>
              <w:left w:val="single" w:sz="6" w:space="0" w:color="auto"/>
              <w:bottom w:val="nil"/>
            </w:tcBorders>
          </w:tcPr>
          <w:p w14:paraId="5DED2E79" w14:textId="77777777" w:rsidR="00C50A95" w:rsidRPr="00C81F08" w:rsidRDefault="00C50A95" w:rsidP="00416506">
            <w:pPr>
              <w:pStyle w:val="tabletext11"/>
              <w:jc w:val="right"/>
              <w:rPr>
                <w:ins w:id="7475" w:author="Author"/>
              </w:rPr>
            </w:pPr>
            <w:ins w:id="7476" w:author="Author">
              <w:r w:rsidRPr="00C81F08">
                <w:t>1.62</w:t>
              </w:r>
            </w:ins>
          </w:p>
        </w:tc>
        <w:tc>
          <w:tcPr>
            <w:tcW w:w="620" w:type="dxa"/>
            <w:tcBorders>
              <w:top w:val="nil"/>
              <w:left w:val="nil"/>
              <w:bottom w:val="nil"/>
              <w:right w:val="single" w:sz="6" w:space="0" w:color="auto"/>
            </w:tcBorders>
          </w:tcPr>
          <w:p w14:paraId="6F1CCFB1" w14:textId="77777777" w:rsidR="00C50A95" w:rsidRPr="00C81F08" w:rsidRDefault="00C50A95" w:rsidP="00416506">
            <w:pPr>
              <w:pStyle w:val="tabletext11"/>
              <w:jc w:val="center"/>
              <w:rPr>
                <w:ins w:id="7477" w:author="Author"/>
              </w:rPr>
            </w:pPr>
          </w:p>
        </w:tc>
        <w:tc>
          <w:tcPr>
            <w:tcW w:w="1060" w:type="dxa"/>
            <w:tcBorders>
              <w:top w:val="nil"/>
              <w:left w:val="single" w:sz="6" w:space="0" w:color="auto"/>
              <w:bottom w:val="nil"/>
            </w:tcBorders>
          </w:tcPr>
          <w:p w14:paraId="3F589D2E" w14:textId="77777777" w:rsidR="00C50A95" w:rsidRPr="00C81F08" w:rsidRDefault="00C50A95" w:rsidP="00416506">
            <w:pPr>
              <w:pStyle w:val="tabletext11"/>
              <w:jc w:val="right"/>
              <w:rPr>
                <w:ins w:id="7478" w:author="Author"/>
              </w:rPr>
            </w:pPr>
            <w:ins w:id="7479" w:author="Author">
              <w:r w:rsidRPr="00C81F08">
                <w:t>1.64</w:t>
              </w:r>
            </w:ins>
          </w:p>
        </w:tc>
        <w:tc>
          <w:tcPr>
            <w:tcW w:w="620" w:type="dxa"/>
            <w:tcBorders>
              <w:top w:val="nil"/>
              <w:left w:val="nil"/>
              <w:bottom w:val="nil"/>
              <w:right w:val="single" w:sz="6" w:space="0" w:color="auto"/>
            </w:tcBorders>
          </w:tcPr>
          <w:p w14:paraId="4592CC7F" w14:textId="77777777" w:rsidR="00C50A95" w:rsidRPr="00C81F08" w:rsidRDefault="00C50A95" w:rsidP="00416506">
            <w:pPr>
              <w:pStyle w:val="tabletext11"/>
              <w:jc w:val="center"/>
              <w:rPr>
                <w:ins w:id="7480" w:author="Author"/>
              </w:rPr>
            </w:pPr>
          </w:p>
        </w:tc>
        <w:tc>
          <w:tcPr>
            <w:tcW w:w="1060" w:type="dxa"/>
            <w:tcBorders>
              <w:top w:val="nil"/>
              <w:left w:val="single" w:sz="6" w:space="0" w:color="auto"/>
              <w:bottom w:val="nil"/>
            </w:tcBorders>
          </w:tcPr>
          <w:p w14:paraId="2BBBF55C" w14:textId="77777777" w:rsidR="00C50A95" w:rsidRPr="00C81F08" w:rsidRDefault="00C50A95" w:rsidP="00416506">
            <w:pPr>
              <w:pStyle w:val="tabletext11"/>
              <w:jc w:val="right"/>
              <w:rPr>
                <w:ins w:id="7481" w:author="Author"/>
              </w:rPr>
            </w:pPr>
            <w:ins w:id="7482" w:author="Author">
              <w:r w:rsidRPr="00C81F08">
                <w:t>1.46</w:t>
              </w:r>
            </w:ins>
          </w:p>
        </w:tc>
        <w:tc>
          <w:tcPr>
            <w:tcW w:w="620" w:type="dxa"/>
            <w:tcBorders>
              <w:top w:val="nil"/>
              <w:left w:val="nil"/>
              <w:bottom w:val="nil"/>
              <w:right w:val="single" w:sz="6" w:space="0" w:color="auto"/>
            </w:tcBorders>
          </w:tcPr>
          <w:p w14:paraId="64C0A05D" w14:textId="77777777" w:rsidR="00C50A95" w:rsidRPr="00C81F08" w:rsidRDefault="00C50A95" w:rsidP="00416506">
            <w:pPr>
              <w:pStyle w:val="tabletext11"/>
              <w:jc w:val="center"/>
              <w:rPr>
                <w:ins w:id="7483" w:author="Author"/>
              </w:rPr>
            </w:pPr>
          </w:p>
        </w:tc>
      </w:tr>
      <w:tr w:rsidR="00C50A95" w:rsidRPr="00C81F08" w14:paraId="049B8A50" w14:textId="77777777" w:rsidTr="00416506">
        <w:trPr>
          <w:cantSplit/>
          <w:trHeight w:val="190"/>
          <w:ins w:id="7484" w:author="Author"/>
        </w:trPr>
        <w:tc>
          <w:tcPr>
            <w:tcW w:w="200" w:type="dxa"/>
          </w:tcPr>
          <w:p w14:paraId="210A7A2B" w14:textId="77777777" w:rsidR="00C50A95" w:rsidRPr="00C81F08" w:rsidRDefault="00C50A95" w:rsidP="00416506">
            <w:pPr>
              <w:pStyle w:val="tabletext11"/>
              <w:rPr>
                <w:ins w:id="7485" w:author="Author"/>
              </w:rPr>
            </w:pPr>
          </w:p>
        </w:tc>
        <w:tc>
          <w:tcPr>
            <w:tcW w:w="1120" w:type="dxa"/>
            <w:tcBorders>
              <w:top w:val="nil"/>
              <w:left w:val="single" w:sz="6" w:space="0" w:color="auto"/>
              <w:bottom w:val="nil"/>
            </w:tcBorders>
          </w:tcPr>
          <w:p w14:paraId="29FD7E5E" w14:textId="77777777" w:rsidR="00C50A95" w:rsidRPr="00C81F08" w:rsidRDefault="00C50A95" w:rsidP="00416506">
            <w:pPr>
              <w:pStyle w:val="tabletext11"/>
              <w:jc w:val="right"/>
              <w:rPr>
                <w:ins w:id="7486" w:author="Author"/>
              </w:rPr>
            </w:pPr>
          </w:p>
        </w:tc>
        <w:tc>
          <w:tcPr>
            <w:tcW w:w="560" w:type="dxa"/>
            <w:tcBorders>
              <w:top w:val="nil"/>
              <w:left w:val="nil"/>
              <w:bottom w:val="nil"/>
              <w:right w:val="single" w:sz="6" w:space="0" w:color="auto"/>
            </w:tcBorders>
          </w:tcPr>
          <w:p w14:paraId="7CE59F35" w14:textId="77777777" w:rsidR="00C50A95" w:rsidRPr="00C81F08" w:rsidRDefault="00C50A95" w:rsidP="00416506">
            <w:pPr>
              <w:pStyle w:val="tabletext11"/>
              <w:jc w:val="center"/>
              <w:rPr>
                <w:ins w:id="7487" w:author="Author"/>
              </w:rPr>
            </w:pPr>
          </w:p>
        </w:tc>
        <w:tc>
          <w:tcPr>
            <w:tcW w:w="1060" w:type="dxa"/>
            <w:tcBorders>
              <w:top w:val="nil"/>
              <w:left w:val="single" w:sz="6" w:space="0" w:color="auto"/>
              <w:bottom w:val="nil"/>
            </w:tcBorders>
          </w:tcPr>
          <w:p w14:paraId="1019A3E6" w14:textId="77777777" w:rsidR="00C50A95" w:rsidRPr="00C81F08" w:rsidRDefault="00C50A95" w:rsidP="00416506">
            <w:pPr>
              <w:pStyle w:val="tabletext11"/>
              <w:jc w:val="right"/>
              <w:rPr>
                <w:ins w:id="7488" w:author="Author"/>
              </w:rPr>
            </w:pPr>
          </w:p>
        </w:tc>
        <w:tc>
          <w:tcPr>
            <w:tcW w:w="620" w:type="dxa"/>
            <w:tcBorders>
              <w:top w:val="nil"/>
              <w:left w:val="nil"/>
              <w:bottom w:val="nil"/>
              <w:right w:val="single" w:sz="6" w:space="0" w:color="auto"/>
            </w:tcBorders>
          </w:tcPr>
          <w:p w14:paraId="42B17AE8" w14:textId="77777777" w:rsidR="00C50A95" w:rsidRPr="00C81F08" w:rsidRDefault="00C50A95" w:rsidP="00416506">
            <w:pPr>
              <w:pStyle w:val="tabletext11"/>
              <w:jc w:val="center"/>
              <w:rPr>
                <w:ins w:id="7489" w:author="Author"/>
              </w:rPr>
            </w:pPr>
          </w:p>
        </w:tc>
        <w:tc>
          <w:tcPr>
            <w:tcW w:w="1060" w:type="dxa"/>
            <w:tcBorders>
              <w:top w:val="nil"/>
              <w:left w:val="single" w:sz="6" w:space="0" w:color="auto"/>
              <w:bottom w:val="nil"/>
            </w:tcBorders>
          </w:tcPr>
          <w:p w14:paraId="2DC4F3A5" w14:textId="77777777" w:rsidR="00C50A95" w:rsidRPr="00C81F08" w:rsidRDefault="00C50A95" w:rsidP="00416506">
            <w:pPr>
              <w:pStyle w:val="tabletext11"/>
              <w:jc w:val="right"/>
              <w:rPr>
                <w:ins w:id="7490" w:author="Author"/>
              </w:rPr>
            </w:pPr>
          </w:p>
        </w:tc>
        <w:tc>
          <w:tcPr>
            <w:tcW w:w="620" w:type="dxa"/>
            <w:tcBorders>
              <w:top w:val="nil"/>
              <w:left w:val="nil"/>
              <w:bottom w:val="nil"/>
              <w:right w:val="single" w:sz="6" w:space="0" w:color="auto"/>
            </w:tcBorders>
          </w:tcPr>
          <w:p w14:paraId="77C3C0DA" w14:textId="77777777" w:rsidR="00C50A95" w:rsidRPr="00C81F08" w:rsidRDefault="00C50A95" w:rsidP="00416506">
            <w:pPr>
              <w:pStyle w:val="tabletext11"/>
              <w:jc w:val="center"/>
              <w:rPr>
                <w:ins w:id="7491" w:author="Author"/>
              </w:rPr>
            </w:pPr>
          </w:p>
        </w:tc>
        <w:tc>
          <w:tcPr>
            <w:tcW w:w="1060" w:type="dxa"/>
            <w:tcBorders>
              <w:top w:val="nil"/>
              <w:left w:val="single" w:sz="6" w:space="0" w:color="auto"/>
              <w:bottom w:val="nil"/>
            </w:tcBorders>
          </w:tcPr>
          <w:p w14:paraId="2BCA6914" w14:textId="77777777" w:rsidR="00C50A95" w:rsidRPr="00C81F08" w:rsidRDefault="00C50A95" w:rsidP="00416506">
            <w:pPr>
              <w:pStyle w:val="tabletext11"/>
              <w:jc w:val="right"/>
              <w:rPr>
                <w:ins w:id="7492" w:author="Author"/>
              </w:rPr>
            </w:pPr>
          </w:p>
        </w:tc>
        <w:tc>
          <w:tcPr>
            <w:tcW w:w="620" w:type="dxa"/>
            <w:tcBorders>
              <w:top w:val="nil"/>
              <w:left w:val="nil"/>
              <w:bottom w:val="nil"/>
              <w:right w:val="single" w:sz="6" w:space="0" w:color="auto"/>
            </w:tcBorders>
          </w:tcPr>
          <w:p w14:paraId="0F2DDDBD" w14:textId="77777777" w:rsidR="00C50A95" w:rsidRPr="00C81F08" w:rsidRDefault="00C50A95" w:rsidP="00416506">
            <w:pPr>
              <w:pStyle w:val="tabletext11"/>
              <w:jc w:val="center"/>
              <w:rPr>
                <w:ins w:id="7493" w:author="Author"/>
              </w:rPr>
            </w:pPr>
          </w:p>
        </w:tc>
        <w:tc>
          <w:tcPr>
            <w:tcW w:w="1060" w:type="dxa"/>
            <w:tcBorders>
              <w:top w:val="nil"/>
              <w:left w:val="single" w:sz="6" w:space="0" w:color="auto"/>
              <w:bottom w:val="nil"/>
            </w:tcBorders>
          </w:tcPr>
          <w:p w14:paraId="6DA05B59" w14:textId="77777777" w:rsidR="00C50A95" w:rsidRPr="00C81F08" w:rsidRDefault="00C50A95" w:rsidP="00416506">
            <w:pPr>
              <w:pStyle w:val="tabletext11"/>
              <w:jc w:val="right"/>
              <w:rPr>
                <w:ins w:id="7494" w:author="Author"/>
              </w:rPr>
            </w:pPr>
          </w:p>
        </w:tc>
        <w:tc>
          <w:tcPr>
            <w:tcW w:w="620" w:type="dxa"/>
            <w:tcBorders>
              <w:top w:val="nil"/>
              <w:left w:val="nil"/>
              <w:bottom w:val="nil"/>
              <w:right w:val="single" w:sz="6" w:space="0" w:color="auto"/>
            </w:tcBorders>
          </w:tcPr>
          <w:p w14:paraId="3BDD4E4F" w14:textId="77777777" w:rsidR="00C50A95" w:rsidRPr="00C81F08" w:rsidRDefault="00C50A95" w:rsidP="00416506">
            <w:pPr>
              <w:pStyle w:val="tabletext11"/>
              <w:jc w:val="center"/>
              <w:rPr>
                <w:ins w:id="7495" w:author="Author"/>
              </w:rPr>
            </w:pPr>
          </w:p>
        </w:tc>
        <w:tc>
          <w:tcPr>
            <w:tcW w:w="1060" w:type="dxa"/>
            <w:tcBorders>
              <w:top w:val="nil"/>
              <w:left w:val="single" w:sz="6" w:space="0" w:color="auto"/>
              <w:bottom w:val="nil"/>
            </w:tcBorders>
          </w:tcPr>
          <w:p w14:paraId="3411F29C" w14:textId="77777777" w:rsidR="00C50A95" w:rsidRPr="00C81F08" w:rsidRDefault="00C50A95" w:rsidP="00416506">
            <w:pPr>
              <w:pStyle w:val="tabletext11"/>
              <w:jc w:val="right"/>
              <w:rPr>
                <w:ins w:id="7496" w:author="Author"/>
              </w:rPr>
            </w:pPr>
          </w:p>
        </w:tc>
        <w:tc>
          <w:tcPr>
            <w:tcW w:w="620" w:type="dxa"/>
            <w:tcBorders>
              <w:top w:val="nil"/>
              <w:left w:val="nil"/>
              <w:bottom w:val="nil"/>
              <w:right w:val="single" w:sz="6" w:space="0" w:color="auto"/>
            </w:tcBorders>
          </w:tcPr>
          <w:p w14:paraId="2F951035" w14:textId="77777777" w:rsidR="00C50A95" w:rsidRPr="00C81F08" w:rsidRDefault="00C50A95" w:rsidP="00416506">
            <w:pPr>
              <w:pStyle w:val="tabletext11"/>
              <w:jc w:val="center"/>
              <w:rPr>
                <w:ins w:id="7497" w:author="Author"/>
              </w:rPr>
            </w:pPr>
          </w:p>
        </w:tc>
      </w:tr>
      <w:tr w:rsidR="00C50A95" w:rsidRPr="00C81F08" w14:paraId="04279389" w14:textId="77777777" w:rsidTr="00416506">
        <w:trPr>
          <w:cantSplit/>
          <w:trHeight w:val="190"/>
          <w:ins w:id="7498" w:author="Author"/>
        </w:trPr>
        <w:tc>
          <w:tcPr>
            <w:tcW w:w="200" w:type="dxa"/>
          </w:tcPr>
          <w:p w14:paraId="5E15D65C" w14:textId="77777777" w:rsidR="00C50A95" w:rsidRPr="00C81F08" w:rsidRDefault="00C50A95" w:rsidP="00416506">
            <w:pPr>
              <w:pStyle w:val="tabletext11"/>
              <w:rPr>
                <w:ins w:id="7499" w:author="Author"/>
              </w:rPr>
            </w:pPr>
          </w:p>
        </w:tc>
        <w:tc>
          <w:tcPr>
            <w:tcW w:w="1120" w:type="dxa"/>
            <w:tcBorders>
              <w:top w:val="nil"/>
              <w:left w:val="single" w:sz="6" w:space="0" w:color="auto"/>
              <w:bottom w:val="nil"/>
            </w:tcBorders>
            <w:hideMark/>
          </w:tcPr>
          <w:p w14:paraId="06CD6336" w14:textId="77777777" w:rsidR="00C50A95" w:rsidRPr="00C81F08" w:rsidRDefault="00C50A95" w:rsidP="00416506">
            <w:pPr>
              <w:pStyle w:val="tabletext11"/>
              <w:jc w:val="right"/>
              <w:rPr>
                <w:ins w:id="7500" w:author="Author"/>
              </w:rPr>
            </w:pPr>
            <w:ins w:id="7501" w:author="Author">
              <w:r w:rsidRPr="00C81F08">
                <w:t>600</w:t>
              </w:r>
            </w:ins>
          </w:p>
        </w:tc>
        <w:tc>
          <w:tcPr>
            <w:tcW w:w="560" w:type="dxa"/>
            <w:tcBorders>
              <w:top w:val="nil"/>
              <w:left w:val="nil"/>
              <w:bottom w:val="nil"/>
              <w:right w:val="single" w:sz="6" w:space="0" w:color="auto"/>
            </w:tcBorders>
          </w:tcPr>
          <w:p w14:paraId="1063D5A7" w14:textId="77777777" w:rsidR="00C50A95" w:rsidRPr="00C81F08" w:rsidRDefault="00C50A95" w:rsidP="00416506">
            <w:pPr>
              <w:pStyle w:val="tabletext11"/>
              <w:jc w:val="center"/>
              <w:rPr>
                <w:ins w:id="7502" w:author="Author"/>
              </w:rPr>
            </w:pPr>
          </w:p>
        </w:tc>
        <w:tc>
          <w:tcPr>
            <w:tcW w:w="1060" w:type="dxa"/>
            <w:tcBorders>
              <w:top w:val="nil"/>
              <w:left w:val="single" w:sz="6" w:space="0" w:color="auto"/>
              <w:bottom w:val="nil"/>
            </w:tcBorders>
          </w:tcPr>
          <w:p w14:paraId="610822A3" w14:textId="77777777" w:rsidR="00C50A95" w:rsidRPr="00C81F08" w:rsidRDefault="00C50A95" w:rsidP="00416506">
            <w:pPr>
              <w:pStyle w:val="tabletext11"/>
              <w:jc w:val="right"/>
              <w:rPr>
                <w:ins w:id="7503" w:author="Author"/>
              </w:rPr>
            </w:pPr>
            <w:ins w:id="7504" w:author="Author">
              <w:r w:rsidRPr="00C81F08">
                <w:t>1.49</w:t>
              </w:r>
            </w:ins>
          </w:p>
        </w:tc>
        <w:tc>
          <w:tcPr>
            <w:tcW w:w="620" w:type="dxa"/>
            <w:tcBorders>
              <w:top w:val="nil"/>
              <w:left w:val="nil"/>
              <w:bottom w:val="nil"/>
              <w:right w:val="single" w:sz="6" w:space="0" w:color="auto"/>
            </w:tcBorders>
          </w:tcPr>
          <w:p w14:paraId="10259F2F" w14:textId="77777777" w:rsidR="00C50A95" w:rsidRPr="00C81F08" w:rsidRDefault="00C50A95" w:rsidP="00416506">
            <w:pPr>
              <w:pStyle w:val="tabletext11"/>
              <w:jc w:val="center"/>
              <w:rPr>
                <w:ins w:id="7505" w:author="Author"/>
              </w:rPr>
            </w:pPr>
          </w:p>
        </w:tc>
        <w:tc>
          <w:tcPr>
            <w:tcW w:w="1060" w:type="dxa"/>
            <w:tcBorders>
              <w:top w:val="nil"/>
              <w:left w:val="single" w:sz="6" w:space="0" w:color="auto"/>
              <w:bottom w:val="nil"/>
            </w:tcBorders>
          </w:tcPr>
          <w:p w14:paraId="0E588AFF" w14:textId="77777777" w:rsidR="00C50A95" w:rsidRPr="00C81F08" w:rsidRDefault="00C50A95" w:rsidP="00416506">
            <w:pPr>
              <w:pStyle w:val="tabletext11"/>
              <w:jc w:val="right"/>
              <w:rPr>
                <w:ins w:id="7506" w:author="Author"/>
              </w:rPr>
            </w:pPr>
            <w:ins w:id="7507" w:author="Author">
              <w:r w:rsidRPr="00C81F08">
                <w:t>1.61</w:t>
              </w:r>
            </w:ins>
          </w:p>
        </w:tc>
        <w:tc>
          <w:tcPr>
            <w:tcW w:w="620" w:type="dxa"/>
            <w:tcBorders>
              <w:top w:val="nil"/>
              <w:left w:val="nil"/>
              <w:bottom w:val="nil"/>
              <w:right w:val="single" w:sz="6" w:space="0" w:color="auto"/>
            </w:tcBorders>
          </w:tcPr>
          <w:p w14:paraId="75D8FF99" w14:textId="77777777" w:rsidR="00C50A95" w:rsidRPr="00C81F08" w:rsidRDefault="00C50A95" w:rsidP="00416506">
            <w:pPr>
              <w:pStyle w:val="tabletext11"/>
              <w:jc w:val="center"/>
              <w:rPr>
                <w:ins w:id="7508" w:author="Author"/>
              </w:rPr>
            </w:pPr>
          </w:p>
        </w:tc>
        <w:tc>
          <w:tcPr>
            <w:tcW w:w="1060" w:type="dxa"/>
            <w:tcBorders>
              <w:top w:val="nil"/>
              <w:left w:val="single" w:sz="6" w:space="0" w:color="auto"/>
              <w:bottom w:val="nil"/>
            </w:tcBorders>
          </w:tcPr>
          <w:p w14:paraId="20D27BCF" w14:textId="77777777" w:rsidR="00C50A95" w:rsidRPr="00C81F08" w:rsidRDefault="00C50A95" w:rsidP="00416506">
            <w:pPr>
              <w:pStyle w:val="tabletext11"/>
              <w:jc w:val="right"/>
              <w:rPr>
                <w:ins w:id="7509" w:author="Author"/>
              </w:rPr>
            </w:pPr>
            <w:ins w:id="7510" w:author="Author">
              <w:r w:rsidRPr="00C81F08">
                <w:t>1.72</w:t>
              </w:r>
            </w:ins>
          </w:p>
        </w:tc>
        <w:tc>
          <w:tcPr>
            <w:tcW w:w="620" w:type="dxa"/>
            <w:tcBorders>
              <w:top w:val="nil"/>
              <w:left w:val="nil"/>
              <w:bottom w:val="nil"/>
              <w:right w:val="single" w:sz="6" w:space="0" w:color="auto"/>
            </w:tcBorders>
          </w:tcPr>
          <w:p w14:paraId="45E464FA" w14:textId="77777777" w:rsidR="00C50A95" w:rsidRPr="00C81F08" w:rsidRDefault="00C50A95" w:rsidP="00416506">
            <w:pPr>
              <w:pStyle w:val="tabletext11"/>
              <w:jc w:val="center"/>
              <w:rPr>
                <w:ins w:id="7511" w:author="Author"/>
              </w:rPr>
            </w:pPr>
          </w:p>
        </w:tc>
        <w:tc>
          <w:tcPr>
            <w:tcW w:w="1060" w:type="dxa"/>
            <w:tcBorders>
              <w:top w:val="nil"/>
              <w:left w:val="single" w:sz="6" w:space="0" w:color="auto"/>
              <w:bottom w:val="nil"/>
            </w:tcBorders>
          </w:tcPr>
          <w:p w14:paraId="6602AE2C" w14:textId="77777777" w:rsidR="00C50A95" w:rsidRPr="00C81F08" w:rsidRDefault="00C50A95" w:rsidP="00416506">
            <w:pPr>
              <w:pStyle w:val="tabletext11"/>
              <w:jc w:val="right"/>
              <w:rPr>
                <w:ins w:id="7512" w:author="Author"/>
              </w:rPr>
            </w:pPr>
            <w:ins w:id="7513" w:author="Author">
              <w:r w:rsidRPr="00C81F08">
                <w:t>1.74</w:t>
              </w:r>
            </w:ins>
          </w:p>
        </w:tc>
        <w:tc>
          <w:tcPr>
            <w:tcW w:w="620" w:type="dxa"/>
            <w:tcBorders>
              <w:top w:val="nil"/>
              <w:left w:val="nil"/>
              <w:bottom w:val="nil"/>
              <w:right w:val="single" w:sz="6" w:space="0" w:color="auto"/>
            </w:tcBorders>
          </w:tcPr>
          <w:p w14:paraId="0FE0C8A5" w14:textId="77777777" w:rsidR="00C50A95" w:rsidRPr="00C81F08" w:rsidRDefault="00C50A95" w:rsidP="00416506">
            <w:pPr>
              <w:pStyle w:val="tabletext11"/>
              <w:jc w:val="center"/>
              <w:rPr>
                <w:ins w:id="7514" w:author="Author"/>
              </w:rPr>
            </w:pPr>
          </w:p>
        </w:tc>
        <w:tc>
          <w:tcPr>
            <w:tcW w:w="1060" w:type="dxa"/>
            <w:tcBorders>
              <w:top w:val="nil"/>
              <w:left w:val="single" w:sz="6" w:space="0" w:color="auto"/>
              <w:bottom w:val="nil"/>
            </w:tcBorders>
          </w:tcPr>
          <w:p w14:paraId="3D7E22AE" w14:textId="77777777" w:rsidR="00C50A95" w:rsidRPr="00C81F08" w:rsidRDefault="00C50A95" w:rsidP="00416506">
            <w:pPr>
              <w:pStyle w:val="tabletext11"/>
              <w:jc w:val="right"/>
              <w:rPr>
                <w:ins w:id="7515" w:author="Author"/>
              </w:rPr>
            </w:pPr>
            <w:ins w:id="7516" w:author="Author">
              <w:r w:rsidRPr="00C81F08">
                <w:t>1.52</w:t>
              </w:r>
            </w:ins>
          </w:p>
        </w:tc>
        <w:tc>
          <w:tcPr>
            <w:tcW w:w="620" w:type="dxa"/>
            <w:tcBorders>
              <w:top w:val="nil"/>
              <w:left w:val="nil"/>
              <w:bottom w:val="nil"/>
              <w:right w:val="single" w:sz="6" w:space="0" w:color="auto"/>
            </w:tcBorders>
          </w:tcPr>
          <w:p w14:paraId="2B0544A7" w14:textId="77777777" w:rsidR="00C50A95" w:rsidRPr="00C81F08" w:rsidRDefault="00C50A95" w:rsidP="00416506">
            <w:pPr>
              <w:pStyle w:val="tabletext11"/>
              <w:jc w:val="center"/>
              <w:rPr>
                <w:ins w:id="7517" w:author="Author"/>
              </w:rPr>
            </w:pPr>
          </w:p>
        </w:tc>
      </w:tr>
      <w:tr w:rsidR="00C50A95" w:rsidRPr="00C81F08" w14:paraId="591B581E" w14:textId="77777777" w:rsidTr="00416506">
        <w:trPr>
          <w:cantSplit/>
          <w:trHeight w:val="190"/>
          <w:ins w:id="7518" w:author="Author"/>
        </w:trPr>
        <w:tc>
          <w:tcPr>
            <w:tcW w:w="200" w:type="dxa"/>
          </w:tcPr>
          <w:p w14:paraId="7D53B294" w14:textId="77777777" w:rsidR="00C50A95" w:rsidRPr="00C81F08" w:rsidRDefault="00C50A95" w:rsidP="00416506">
            <w:pPr>
              <w:pStyle w:val="tabletext11"/>
              <w:rPr>
                <w:ins w:id="7519" w:author="Author"/>
              </w:rPr>
            </w:pPr>
          </w:p>
        </w:tc>
        <w:tc>
          <w:tcPr>
            <w:tcW w:w="1120" w:type="dxa"/>
            <w:tcBorders>
              <w:top w:val="nil"/>
              <w:left w:val="single" w:sz="6" w:space="0" w:color="auto"/>
              <w:bottom w:val="nil"/>
            </w:tcBorders>
            <w:hideMark/>
          </w:tcPr>
          <w:p w14:paraId="0EF6C05E" w14:textId="77777777" w:rsidR="00C50A95" w:rsidRPr="00C81F08" w:rsidRDefault="00C50A95" w:rsidP="00416506">
            <w:pPr>
              <w:pStyle w:val="tabletext11"/>
              <w:jc w:val="right"/>
              <w:rPr>
                <w:ins w:id="7520" w:author="Author"/>
              </w:rPr>
            </w:pPr>
            <w:ins w:id="7521" w:author="Author">
              <w:r w:rsidRPr="00C81F08">
                <w:t>750</w:t>
              </w:r>
            </w:ins>
          </w:p>
        </w:tc>
        <w:tc>
          <w:tcPr>
            <w:tcW w:w="560" w:type="dxa"/>
            <w:tcBorders>
              <w:top w:val="nil"/>
              <w:left w:val="nil"/>
              <w:bottom w:val="nil"/>
              <w:right w:val="single" w:sz="6" w:space="0" w:color="auto"/>
            </w:tcBorders>
          </w:tcPr>
          <w:p w14:paraId="2B3E9F81" w14:textId="77777777" w:rsidR="00C50A95" w:rsidRPr="00C81F08" w:rsidRDefault="00C50A95" w:rsidP="00416506">
            <w:pPr>
              <w:pStyle w:val="tabletext11"/>
              <w:jc w:val="center"/>
              <w:rPr>
                <w:ins w:id="7522" w:author="Author"/>
              </w:rPr>
            </w:pPr>
          </w:p>
        </w:tc>
        <w:tc>
          <w:tcPr>
            <w:tcW w:w="1060" w:type="dxa"/>
            <w:tcBorders>
              <w:top w:val="nil"/>
              <w:left w:val="single" w:sz="6" w:space="0" w:color="auto"/>
              <w:bottom w:val="nil"/>
            </w:tcBorders>
          </w:tcPr>
          <w:p w14:paraId="1C79EB09" w14:textId="77777777" w:rsidR="00C50A95" w:rsidRPr="00C81F08" w:rsidRDefault="00C50A95" w:rsidP="00416506">
            <w:pPr>
              <w:pStyle w:val="tabletext11"/>
              <w:jc w:val="right"/>
              <w:rPr>
                <w:ins w:id="7523" w:author="Author"/>
              </w:rPr>
            </w:pPr>
            <w:ins w:id="7524" w:author="Author">
              <w:r w:rsidRPr="00C81F08">
                <w:t>1.56</w:t>
              </w:r>
            </w:ins>
          </w:p>
        </w:tc>
        <w:tc>
          <w:tcPr>
            <w:tcW w:w="620" w:type="dxa"/>
            <w:tcBorders>
              <w:top w:val="nil"/>
              <w:left w:val="nil"/>
              <w:bottom w:val="nil"/>
              <w:right w:val="single" w:sz="6" w:space="0" w:color="auto"/>
            </w:tcBorders>
          </w:tcPr>
          <w:p w14:paraId="0C3A8393" w14:textId="77777777" w:rsidR="00C50A95" w:rsidRPr="00C81F08" w:rsidRDefault="00C50A95" w:rsidP="00416506">
            <w:pPr>
              <w:pStyle w:val="tabletext11"/>
              <w:jc w:val="center"/>
              <w:rPr>
                <w:ins w:id="7525" w:author="Author"/>
              </w:rPr>
            </w:pPr>
          </w:p>
        </w:tc>
        <w:tc>
          <w:tcPr>
            <w:tcW w:w="1060" w:type="dxa"/>
            <w:tcBorders>
              <w:top w:val="nil"/>
              <w:left w:val="single" w:sz="6" w:space="0" w:color="auto"/>
              <w:bottom w:val="nil"/>
            </w:tcBorders>
          </w:tcPr>
          <w:p w14:paraId="3BD666EF" w14:textId="77777777" w:rsidR="00C50A95" w:rsidRPr="00C81F08" w:rsidRDefault="00C50A95" w:rsidP="00416506">
            <w:pPr>
              <w:pStyle w:val="tabletext11"/>
              <w:jc w:val="right"/>
              <w:rPr>
                <w:ins w:id="7526" w:author="Author"/>
              </w:rPr>
            </w:pPr>
            <w:ins w:id="7527" w:author="Author">
              <w:r w:rsidRPr="00C81F08">
                <w:t>1.71</w:t>
              </w:r>
            </w:ins>
          </w:p>
        </w:tc>
        <w:tc>
          <w:tcPr>
            <w:tcW w:w="620" w:type="dxa"/>
            <w:tcBorders>
              <w:top w:val="nil"/>
              <w:left w:val="nil"/>
              <w:bottom w:val="nil"/>
              <w:right w:val="single" w:sz="6" w:space="0" w:color="auto"/>
            </w:tcBorders>
          </w:tcPr>
          <w:p w14:paraId="2B37B212" w14:textId="77777777" w:rsidR="00C50A95" w:rsidRPr="00C81F08" w:rsidRDefault="00C50A95" w:rsidP="00416506">
            <w:pPr>
              <w:pStyle w:val="tabletext11"/>
              <w:jc w:val="center"/>
              <w:rPr>
                <w:ins w:id="7528" w:author="Author"/>
              </w:rPr>
            </w:pPr>
          </w:p>
        </w:tc>
        <w:tc>
          <w:tcPr>
            <w:tcW w:w="1060" w:type="dxa"/>
            <w:tcBorders>
              <w:top w:val="nil"/>
              <w:left w:val="single" w:sz="6" w:space="0" w:color="auto"/>
              <w:bottom w:val="nil"/>
            </w:tcBorders>
          </w:tcPr>
          <w:p w14:paraId="12B72ED0" w14:textId="77777777" w:rsidR="00C50A95" w:rsidRPr="00C81F08" w:rsidRDefault="00C50A95" w:rsidP="00416506">
            <w:pPr>
              <w:pStyle w:val="tabletext11"/>
              <w:jc w:val="right"/>
              <w:rPr>
                <w:ins w:id="7529" w:author="Author"/>
              </w:rPr>
            </w:pPr>
            <w:ins w:id="7530" w:author="Author">
              <w:r w:rsidRPr="00C81F08">
                <w:t>1.85</w:t>
              </w:r>
            </w:ins>
          </w:p>
        </w:tc>
        <w:tc>
          <w:tcPr>
            <w:tcW w:w="620" w:type="dxa"/>
            <w:tcBorders>
              <w:top w:val="nil"/>
              <w:left w:val="nil"/>
              <w:bottom w:val="nil"/>
              <w:right w:val="single" w:sz="6" w:space="0" w:color="auto"/>
            </w:tcBorders>
          </w:tcPr>
          <w:p w14:paraId="188BA5FA" w14:textId="77777777" w:rsidR="00C50A95" w:rsidRPr="00C81F08" w:rsidRDefault="00C50A95" w:rsidP="00416506">
            <w:pPr>
              <w:pStyle w:val="tabletext11"/>
              <w:jc w:val="center"/>
              <w:rPr>
                <w:ins w:id="7531" w:author="Author"/>
              </w:rPr>
            </w:pPr>
          </w:p>
        </w:tc>
        <w:tc>
          <w:tcPr>
            <w:tcW w:w="1060" w:type="dxa"/>
            <w:tcBorders>
              <w:top w:val="nil"/>
              <w:left w:val="single" w:sz="6" w:space="0" w:color="auto"/>
              <w:bottom w:val="nil"/>
            </w:tcBorders>
          </w:tcPr>
          <w:p w14:paraId="406B1514" w14:textId="77777777" w:rsidR="00C50A95" w:rsidRPr="00C81F08" w:rsidRDefault="00C50A95" w:rsidP="00416506">
            <w:pPr>
              <w:pStyle w:val="tabletext11"/>
              <w:jc w:val="right"/>
              <w:rPr>
                <w:ins w:id="7532" w:author="Author"/>
              </w:rPr>
            </w:pPr>
            <w:ins w:id="7533" w:author="Author">
              <w:r w:rsidRPr="00C81F08">
                <w:t>1.86</w:t>
              </w:r>
            </w:ins>
          </w:p>
        </w:tc>
        <w:tc>
          <w:tcPr>
            <w:tcW w:w="620" w:type="dxa"/>
            <w:tcBorders>
              <w:top w:val="nil"/>
              <w:left w:val="nil"/>
              <w:bottom w:val="nil"/>
              <w:right w:val="single" w:sz="6" w:space="0" w:color="auto"/>
            </w:tcBorders>
          </w:tcPr>
          <w:p w14:paraId="67146F03" w14:textId="77777777" w:rsidR="00C50A95" w:rsidRPr="00C81F08" w:rsidRDefault="00C50A95" w:rsidP="00416506">
            <w:pPr>
              <w:pStyle w:val="tabletext11"/>
              <w:jc w:val="center"/>
              <w:rPr>
                <w:ins w:id="7534" w:author="Author"/>
              </w:rPr>
            </w:pPr>
          </w:p>
        </w:tc>
        <w:tc>
          <w:tcPr>
            <w:tcW w:w="1060" w:type="dxa"/>
            <w:tcBorders>
              <w:top w:val="nil"/>
              <w:left w:val="single" w:sz="6" w:space="0" w:color="auto"/>
              <w:bottom w:val="nil"/>
            </w:tcBorders>
          </w:tcPr>
          <w:p w14:paraId="15F3C2A0" w14:textId="77777777" w:rsidR="00C50A95" w:rsidRPr="00C81F08" w:rsidRDefault="00C50A95" w:rsidP="00416506">
            <w:pPr>
              <w:pStyle w:val="tabletext11"/>
              <w:jc w:val="right"/>
              <w:rPr>
                <w:ins w:id="7535" w:author="Author"/>
              </w:rPr>
            </w:pPr>
            <w:ins w:id="7536" w:author="Author">
              <w:r w:rsidRPr="00C81F08">
                <w:t>1.59</w:t>
              </w:r>
            </w:ins>
          </w:p>
        </w:tc>
        <w:tc>
          <w:tcPr>
            <w:tcW w:w="620" w:type="dxa"/>
            <w:tcBorders>
              <w:top w:val="nil"/>
              <w:left w:val="nil"/>
              <w:bottom w:val="nil"/>
              <w:right w:val="single" w:sz="6" w:space="0" w:color="auto"/>
            </w:tcBorders>
          </w:tcPr>
          <w:p w14:paraId="437E2341" w14:textId="77777777" w:rsidR="00C50A95" w:rsidRPr="00C81F08" w:rsidRDefault="00C50A95" w:rsidP="00416506">
            <w:pPr>
              <w:pStyle w:val="tabletext11"/>
              <w:jc w:val="center"/>
              <w:rPr>
                <w:ins w:id="7537" w:author="Author"/>
              </w:rPr>
            </w:pPr>
          </w:p>
        </w:tc>
      </w:tr>
      <w:tr w:rsidR="00C50A95" w:rsidRPr="00C81F08" w14:paraId="41565AAA" w14:textId="77777777" w:rsidTr="00416506">
        <w:trPr>
          <w:cantSplit/>
          <w:trHeight w:val="190"/>
          <w:ins w:id="7538" w:author="Author"/>
        </w:trPr>
        <w:tc>
          <w:tcPr>
            <w:tcW w:w="200" w:type="dxa"/>
          </w:tcPr>
          <w:p w14:paraId="09105922" w14:textId="77777777" w:rsidR="00C50A95" w:rsidRPr="00C81F08" w:rsidRDefault="00C50A95" w:rsidP="00416506">
            <w:pPr>
              <w:pStyle w:val="tabletext11"/>
              <w:rPr>
                <w:ins w:id="7539" w:author="Author"/>
              </w:rPr>
            </w:pPr>
          </w:p>
        </w:tc>
        <w:tc>
          <w:tcPr>
            <w:tcW w:w="1120" w:type="dxa"/>
            <w:tcBorders>
              <w:top w:val="nil"/>
              <w:left w:val="single" w:sz="6" w:space="0" w:color="auto"/>
              <w:bottom w:val="nil"/>
            </w:tcBorders>
            <w:hideMark/>
          </w:tcPr>
          <w:p w14:paraId="533825D9" w14:textId="77777777" w:rsidR="00C50A95" w:rsidRPr="00C81F08" w:rsidRDefault="00C50A95" w:rsidP="00416506">
            <w:pPr>
              <w:pStyle w:val="tabletext11"/>
              <w:jc w:val="right"/>
              <w:rPr>
                <w:ins w:id="7540" w:author="Author"/>
              </w:rPr>
            </w:pPr>
            <w:ins w:id="7541" w:author="Author">
              <w:r w:rsidRPr="00C81F08">
                <w:t>1,000</w:t>
              </w:r>
            </w:ins>
          </w:p>
        </w:tc>
        <w:tc>
          <w:tcPr>
            <w:tcW w:w="560" w:type="dxa"/>
            <w:tcBorders>
              <w:top w:val="nil"/>
              <w:left w:val="nil"/>
              <w:bottom w:val="nil"/>
              <w:right w:val="single" w:sz="6" w:space="0" w:color="auto"/>
            </w:tcBorders>
          </w:tcPr>
          <w:p w14:paraId="2C10CE06" w14:textId="77777777" w:rsidR="00C50A95" w:rsidRPr="00C81F08" w:rsidRDefault="00C50A95" w:rsidP="00416506">
            <w:pPr>
              <w:pStyle w:val="tabletext11"/>
              <w:jc w:val="center"/>
              <w:rPr>
                <w:ins w:id="7542" w:author="Author"/>
              </w:rPr>
            </w:pPr>
          </w:p>
        </w:tc>
        <w:tc>
          <w:tcPr>
            <w:tcW w:w="1060" w:type="dxa"/>
            <w:tcBorders>
              <w:top w:val="nil"/>
              <w:left w:val="single" w:sz="6" w:space="0" w:color="auto"/>
              <w:bottom w:val="nil"/>
            </w:tcBorders>
          </w:tcPr>
          <w:p w14:paraId="1BBC8E01" w14:textId="77777777" w:rsidR="00C50A95" w:rsidRPr="00C81F08" w:rsidRDefault="00C50A95" w:rsidP="00416506">
            <w:pPr>
              <w:pStyle w:val="tabletext11"/>
              <w:jc w:val="right"/>
              <w:rPr>
                <w:ins w:id="7543" w:author="Author"/>
              </w:rPr>
            </w:pPr>
            <w:ins w:id="7544" w:author="Author">
              <w:r w:rsidRPr="00C81F08">
                <w:t>1.66</w:t>
              </w:r>
            </w:ins>
          </w:p>
        </w:tc>
        <w:tc>
          <w:tcPr>
            <w:tcW w:w="620" w:type="dxa"/>
            <w:tcBorders>
              <w:top w:val="nil"/>
              <w:left w:val="nil"/>
              <w:bottom w:val="nil"/>
              <w:right w:val="single" w:sz="6" w:space="0" w:color="auto"/>
            </w:tcBorders>
          </w:tcPr>
          <w:p w14:paraId="2BA07D54" w14:textId="77777777" w:rsidR="00C50A95" w:rsidRPr="00C81F08" w:rsidRDefault="00C50A95" w:rsidP="00416506">
            <w:pPr>
              <w:pStyle w:val="tabletext11"/>
              <w:jc w:val="center"/>
              <w:rPr>
                <w:ins w:id="7545" w:author="Author"/>
              </w:rPr>
            </w:pPr>
          </w:p>
        </w:tc>
        <w:tc>
          <w:tcPr>
            <w:tcW w:w="1060" w:type="dxa"/>
            <w:tcBorders>
              <w:top w:val="nil"/>
              <w:left w:val="single" w:sz="6" w:space="0" w:color="auto"/>
              <w:bottom w:val="nil"/>
            </w:tcBorders>
          </w:tcPr>
          <w:p w14:paraId="46F4C580" w14:textId="77777777" w:rsidR="00C50A95" w:rsidRPr="00C81F08" w:rsidRDefault="00C50A95" w:rsidP="00416506">
            <w:pPr>
              <w:pStyle w:val="tabletext11"/>
              <w:jc w:val="right"/>
              <w:rPr>
                <w:ins w:id="7546" w:author="Author"/>
              </w:rPr>
            </w:pPr>
            <w:ins w:id="7547" w:author="Author">
              <w:r w:rsidRPr="00C81F08">
                <w:t>1.85</w:t>
              </w:r>
            </w:ins>
          </w:p>
        </w:tc>
        <w:tc>
          <w:tcPr>
            <w:tcW w:w="620" w:type="dxa"/>
            <w:tcBorders>
              <w:top w:val="nil"/>
              <w:left w:val="nil"/>
              <w:bottom w:val="nil"/>
              <w:right w:val="single" w:sz="6" w:space="0" w:color="auto"/>
            </w:tcBorders>
          </w:tcPr>
          <w:p w14:paraId="37498C01" w14:textId="77777777" w:rsidR="00C50A95" w:rsidRPr="00C81F08" w:rsidRDefault="00C50A95" w:rsidP="00416506">
            <w:pPr>
              <w:pStyle w:val="tabletext11"/>
              <w:jc w:val="center"/>
              <w:rPr>
                <w:ins w:id="7548" w:author="Author"/>
              </w:rPr>
            </w:pPr>
          </w:p>
        </w:tc>
        <w:tc>
          <w:tcPr>
            <w:tcW w:w="1060" w:type="dxa"/>
            <w:tcBorders>
              <w:top w:val="nil"/>
              <w:left w:val="single" w:sz="6" w:space="0" w:color="auto"/>
              <w:bottom w:val="nil"/>
            </w:tcBorders>
          </w:tcPr>
          <w:p w14:paraId="1B8CC74D" w14:textId="77777777" w:rsidR="00C50A95" w:rsidRPr="00C81F08" w:rsidRDefault="00C50A95" w:rsidP="00416506">
            <w:pPr>
              <w:pStyle w:val="tabletext11"/>
              <w:jc w:val="right"/>
              <w:rPr>
                <w:ins w:id="7549" w:author="Author"/>
              </w:rPr>
            </w:pPr>
            <w:ins w:id="7550" w:author="Author">
              <w:r w:rsidRPr="00C81F08">
                <w:t>2.02</w:t>
              </w:r>
            </w:ins>
          </w:p>
        </w:tc>
        <w:tc>
          <w:tcPr>
            <w:tcW w:w="620" w:type="dxa"/>
            <w:tcBorders>
              <w:top w:val="nil"/>
              <w:left w:val="nil"/>
              <w:bottom w:val="nil"/>
              <w:right w:val="single" w:sz="6" w:space="0" w:color="auto"/>
            </w:tcBorders>
          </w:tcPr>
          <w:p w14:paraId="02C68CA6" w14:textId="77777777" w:rsidR="00C50A95" w:rsidRPr="00C81F08" w:rsidRDefault="00C50A95" w:rsidP="00416506">
            <w:pPr>
              <w:pStyle w:val="tabletext11"/>
              <w:jc w:val="center"/>
              <w:rPr>
                <w:ins w:id="7551" w:author="Author"/>
              </w:rPr>
            </w:pPr>
          </w:p>
        </w:tc>
        <w:tc>
          <w:tcPr>
            <w:tcW w:w="1060" w:type="dxa"/>
            <w:tcBorders>
              <w:top w:val="nil"/>
              <w:left w:val="single" w:sz="6" w:space="0" w:color="auto"/>
              <w:bottom w:val="nil"/>
            </w:tcBorders>
          </w:tcPr>
          <w:p w14:paraId="160E6E36" w14:textId="77777777" w:rsidR="00C50A95" w:rsidRPr="00C81F08" w:rsidRDefault="00C50A95" w:rsidP="00416506">
            <w:pPr>
              <w:pStyle w:val="tabletext11"/>
              <w:jc w:val="right"/>
              <w:rPr>
                <w:ins w:id="7552" w:author="Author"/>
              </w:rPr>
            </w:pPr>
            <w:ins w:id="7553" w:author="Author">
              <w:r w:rsidRPr="00C81F08">
                <w:t>2.02</w:t>
              </w:r>
            </w:ins>
          </w:p>
        </w:tc>
        <w:tc>
          <w:tcPr>
            <w:tcW w:w="620" w:type="dxa"/>
            <w:tcBorders>
              <w:top w:val="nil"/>
              <w:left w:val="nil"/>
              <w:bottom w:val="nil"/>
              <w:right w:val="single" w:sz="6" w:space="0" w:color="auto"/>
            </w:tcBorders>
          </w:tcPr>
          <w:p w14:paraId="42A6C00C" w14:textId="77777777" w:rsidR="00C50A95" w:rsidRPr="00C81F08" w:rsidRDefault="00C50A95" w:rsidP="00416506">
            <w:pPr>
              <w:pStyle w:val="tabletext11"/>
              <w:jc w:val="center"/>
              <w:rPr>
                <w:ins w:id="7554" w:author="Author"/>
              </w:rPr>
            </w:pPr>
          </w:p>
        </w:tc>
        <w:tc>
          <w:tcPr>
            <w:tcW w:w="1060" w:type="dxa"/>
            <w:tcBorders>
              <w:top w:val="nil"/>
              <w:left w:val="single" w:sz="6" w:space="0" w:color="auto"/>
              <w:bottom w:val="nil"/>
            </w:tcBorders>
          </w:tcPr>
          <w:p w14:paraId="12226035" w14:textId="77777777" w:rsidR="00C50A95" w:rsidRPr="00C81F08" w:rsidRDefault="00C50A95" w:rsidP="00416506">
            <w:pPr>
              <w:pStyle w:val="tabletext11"/>
              <w:jc w:val="right"/>
              <w:rPr>
                <w:ins w:id="7555" w:author="Author"/>
              </w:rPr>
            </w:pPr>
            <w:ins w:id="7556" w:author="Author">
              <w:r w:rsidRPr="00C81F08">
                <w:t>1.68</w:t>
              </w:r>
            </w:ins>
          </w:p>
        </w:tc>
        <w:tc>
          <w:tcPr>
            <w:tcW w:w="620" w:type="dxa"/>
            <w:tcBorders>
              <w:top w:val="nil"/>
              <w:left w:val="nil"/>
              <w:bottom w:val="nil"/>
              <w:right w:val="single" w:sz="6" w:space="0" w:color="auto"/>
            </w:tcBorders>
          </w:tcPr>
          <w:p w14:paraId="4BD18E8B" w14:textId="77777777" w:rsidR="00C50A95" w:rsidRPr="00C81F08" w:rsidRDefault="00C50A95" w:rsidP="00416506">
            <w:pPr>
              <w:pStyle w:val="tabletext11"/>
              <w:jc w:val="center"/>
              <w:rPr>
                <w:ins w:id="7557" w:author="Author"/>
              </w:rPr>
            </w:pPr>
          </w:p>
        </w:tc>
      </w:tr>
      <w:tr w:rsidR="00C50A95" w:rsidRPr="00C81F08" w14:paraId="2C34FF38" w14:textId="77777777" w:rsidTr="00416506">
        <w:trPr>
          <w:cantSplit/>
          <w:trHeight w:val="190"/>
          <w:ins w:id="7558" w:author="Author"/>
        </w:trPr>
        <w:tc>
          <w:tcPr>
            <w:tcW w:w="200" w:type="dxa"/>
          </w:tcPr>
          <w:p w14:paraId="28E10260" w14:textId="77777777" w:rsidR="00C50A95" w:rsidRPr="00C81F08" w:rsidRDefault="00C50A95" w:rsidP="00416506">
            <w:pPr>
              <w:pStyle w:val="tabletext11"/>
              <w:rPr>
                <w:ins w:id="7559" w:author="Author"/>
              </w:rPr>
            </w:pPr>
          </w:p>
        </w:tc>
        <w:tc>
          <w:tcPr>
            <w:tcW w:w="1120" w:type="dxa"/>
            <w:tcBorders>
              <w:top w:val="nil"/>
              <w:left w:val="single" w:sz="6" w:space="0" w:color="auto"/>
              <w:bottom w:val="nil"/>
            </w:tcBorders>
            <w:hideMark/>
          </w:tcPr>
          <w:p w14:paraId="5B24F5D0" w14:textId="77777777" w:rsidR="00C50A95" w:rsidRPr="00C81F08" w:rsidRDefault="00C50A95" w:rsidP="00416506">
            <w:pPr>
              <w:pStyle w:val="tabletext11"/>
              <w:jc w:val="right"/>
              <w:rPr>
                <w:ins w:id="7560" w:author="Author"/>
              </w:rPr>
            </w:pPr>
            <w:ins w:id="7561" w:author="Author">
              <w:r w:rsidRPr="00C81F08">
                <w:t>1,500</w:t>
              </w:r>
            </w:ins>
          </w:p>
        </w:tc>
        <w:tc>
          <w:tcPr>
            <w:tcW w:w="560" w:type="dxa"/>
            <w:tcBorders>
              <w:top w:val="nil"/>
              <w:left w:val="nil"/>
              <w:bottom w:val="nil"/>
              <w:right w:val="single" w:sz="6" w:space="0" w:color="auto"/>
            </w:tcBorders>
          </w:tcPr>
          <w:p w14:paraId="33F71DB5" w14:textId="77777777" w:rsidR="00C50A95" w:rsidRPr="00C81F08" w:rsidRDefault="00C50A95" w:rsidP="00416506">
            <w:pPr>
              <w:pStyle w:val="tabletext11"/>
              <w:jc w:val="center"/>
              <w:rPr>
                <w:ins w:id="7562" w:author="Author"/>
              </w:rPr>
            </w:pPr>
          </w:p>
        </w:tc>
        <w:tc>
          <w:tcPr>
            <w:tcW w:w="1060" w:type="dxa"/>
            <w:tcBorders>
              <w:top w:val="nil"/>
              <w:left w:val="single" w:sz="6" w:space="0" w:color="auto"/>
              <w:bottom w:val="nil"/>
            </w:tcBorders>
          </w:tcPr>
          <w:p w14:paraId="2A3B66DF" w14:textId="77777777" w:rsidR="00C50A95" w:rsidRPr="00C81F08" w:rsidRDefault="00C50A95" w:rsidP="00416506">
            <w:pPr>
              <w:pStyle w:val="tabletext11"/>
              <w:jc w:val="right"/>
              <w:rPr>
                <w:ins w:id="7563" w:author="Author"/>
              </w:rPr>
            </w:pPr>
            <w:ins w:id="7564" w:author="Author">
              <w:r w:rsidRPr="00C81F08">
                <w:t>1.80</w:t>
              </w:r>
            </w:ins>
          </w:p>
        </w:tc>
        <w:tc>
          <w:tcPr>
            <w:tcW w:w="620" w:type="dxa"/>
            <w:tcBorders>
              <w:top w:val="nil"/>
              <w:left w:val="nil"/>
              <w:bottom w:val="nil"/>
              <w:right w:val="single" w:sz="6" w:space="0" w:color="auto"/>
            </w:tcBorders>
          </w:tcPr>
          <w:p w14:paraId="43E642BE" w14:textId="77777777" w:rsidR="00C50A95" w:rsidRPr="00C81F08" w:rsidRDefault="00C50A95" w:rsidP="00416506">
            <w:pPr>
              <w:pStyle w:val="tabletext11"/>
              <w:jc w:val="center"/>
              <w:rPr>
                <w:ins w:id="7565" w:author="Author"/>
              </w:rPr>
            </w:pPr>
          </w:p>
        </w:tc>
        <w:tc>
          <w:tcPr>
            <w:tcW w:w="1060" w:type="dxa"/>
            <w:tcBorders>
              <w:top w:val="nil"/>
              <w:left w:val="single" w:sz="6" w:space="0" w:color="auto"/>
              <w:bottom w:val="nil"/>
            </w:tcBorders>
          </w:tcPr>
          <w:p w14:paraId="739B42AB" w14:textId="77777777" w:rsidR="00C50A95" w:rsidRPr="00C81F08" w:rsidRDefault="00C50A95" w:rsidP="00416506">
            <w:pPr>
              <w:pStyle w:val="tabletext11"/>
              <w:jc w:val="right"/>
              <w:rPr>
                <w:ins w:id="7566" w:author="Author"/>
              </w:rPr>
            </w:pPr>
            <w:ins w:id="7567" w:author="Author">
              <w:r w:rsidRPr="00C81F08">
                <w:t>2.04</w:t>
              </w:r>
            </w:ins>
          </w:p>
        </w:tc>
        <w:tc>
          <w:tcPr>
            <w:tcW w:w="620" w:type="dxa"/>
            <w:tcBorders>
              <w:top w:val="nil"/>
              <w:left w:val="nil"/>
              <w:bottom w:val="nil"/>
              <w:right w:val="single" w:sz="6" w:space="0" w:color="auto"/>
            </w:tcBorders>
          </w:tcPr>
          <w:p w14:paraId="26599D8C" w14:textId="77777777" w:rsidR="00C50A95" w:rsidRPr="00C81F08" w:rsidRDefault="00C50A95" w:rsidP="00416506">
            <w:pPr>
              <w:pStyle w:val="tabletext11"/>
              <w:jc w:val="center"/>
              <w:rPr>
                <w:ins w:id="7568" w:author="Author"/>
              </w:rPr>
            </w:pPr>
          </w:p>
        </w:tc>
        <w:tc>
          <w:tcPr>
            <w:tcW w:w="1060" w:type="dxa"/>
            <w:tcBorders>
              <w:top w:val="nil"/>
              <w:left w:val="single" w:sz="6" w:space="0" w:color="auto"/>
              <w:bottom w:val="nil"/>
            </w:tcBorders>
          </w:tcPr>
          <w:p w14:paraId="56FDCE69" w14:textId="77777777" w:rsidR="00C50A95" w:rsidRPr="00C81F08" w:rsidRDefault="00C50A95" w:rsidP="00416506">
            <w:pPr>
              <w:pStyle w:val="tabletext11"/>
              <w:jc w:val="right"/>
              <w:rPr>
                <w:ins w:id="7569" w:author="Author"/>
              </w:rPr>
            </w:pPr>
            <w:ins w:id="7570" w:author="Author">
              <w:r w:rsidRPr="00C81F08">
                <w:t>2.29</w:t>
              </w:r>
            </w:ins>
          </w:p>
        </w:tc>
        <w:tc>
          <w:tcPr>
            <w:tcW w:w="620" w:type="dxa"/>
            <w:tcBorders>
              <w:top w:val="nil"/>
              <w:left w:val="nil"/>
              <w:bottom w:val="nil"/>
              <w:right w:val="single" w:sz="6" w:space="0" w:color="auto"/>
            </w:tcBorders>
          </w:tcPr>
          <w:p w14:paraId="61E48814" w14:textId="77777777" w:rsidR="00C50A95" w:rsidRPr="00C81F08" w:rsidRDefault="00C50A95" w:rsidP="00416506">
            <w:pPr>
              <w:pStyle w:val="tabletext11"/>
              <w:jc w:val="center"/>
              <w:rPr>
                <w:ins w:id="7571" w:author="Author"/>
              </w:rPr>
            </w:pPr>
          </w:p>
        </w:tc>
        <w:tc>
          <w:tcPr>
            <w:tcW w:w="1060" w:type="dxa"/>
            <w:tcBorders>
              <w:top w:val="nil"/>
              <w:left w:val="single" w:sz="6" w:space="0" w:color="auto"/>
              <w:bottom w:val="nil"/>
            </w:tcBorders>
          </w:tcPr>
          <w:p w14:paraId="174563B9" w14:textId="77777777" w:rsidR="00C50A95" w:rsidRPr="00C81F08" w:rsidRDefault="00C50A95" w:rsidP="00416506">
            <w:pPr>
              <w:pStyle w:val="tabletext11"/>
              <w:jc w:val="right"/>
              <w:rPr>
                <w:ins w:id="7572" w:author="Author"/>
              </w:rPr>
            </w:pPr>
            <w:ins w:id="7573" w:author="Author">
              <w:r w:rsidRPr="00C81F08">
                <w:t>2.25</w:t>
              </w:r>
            </w:ins>
          </w:p>
        </w:tc>
        <w:tc>
          <w:tcPr>
            <w:tcW w:w="620" w:type="dxa"/>
            <w:tcBorders>
              <w:top w:val="nil"/>
              <w:left w:val="nil"/>
              <w:bottom w:val="nil"/>
              <w:right w:val="single" w:sz="6" w:space="0" w:color="auto"/>
            </w:tcBorders>
          </w:tcPr>
          <w:p w14:paraId="5C0F7EBB" w14:textId="77777777" w:rsidR="00C50A95" w:rsidRPr="00C81F08" w:rsidRDefault="00C50A95" w:rsidP="00416506">
            <w:pPr>
              <w:pStyle w:val="tabletext11"/>
              <w:jc w:val="center"/>
              <w:rPr>
                <w:ins w:id="7574" w:author="Author"/>
              </w:rPr>
            </w:pPr>
          </w:p>
        </w:tc>
        <w:tc>
          <w:tcPr>
            <w:tcW w:w="1060" w:type="dxa"/>
            <w:tcBorders>
              <w:top w:val="nil"/>
              <w:left w:val="single" w:sz="6" w:space="0" w:color="auto"/>
              <w:bottom w:val="nil"/>
            </w:tcBorders>
          </w:tcPr>
          <w:p w14:paraId="597DB38F" w14:textId="77777777" w:rsidR="00C50A95" w:rsidRPr="00C81F08" w:rsidRDefault="00C50A95" w:rsidP="00416506">
            <w:pPr>
              <w:pStyle w:val="tabletext11"/>
              <w:jc w:val="right"/>
              <w:rPr>
                <w:ins w:id="7575" w:author="Author"/>
              </w:rPr>
            </w:pPr>
            <w:ins w:id="7576" w:author="Author">
              <w:r w:rsidRPr="00C81F08">
                <w:t>1.82</w:t>
              </w:r>
            </w:ins>
          </w:p>
        </w:tc>
        <w:tc>
          <w:tcPr>
            <w:tcW w:w="620" w:type="dxa"/>
            <w:tcBorders>
              <w:top w:val="nil"/>
              <w:left w:val="nil"/>
              <w:bottom w:val="nil"/>
              <w:right w:val="single" w:sz="6" w:space="0" w:color="auto"/>
            </w:tcBorders>
          </w:tcPr>
          <w:p w14:paraId="465E56CE" w14:textId="77777777" w:rsidR="00C50A95" w:rsidRPr="00C81F08" w:rsidRDefault="00C50A95" w:rsidP="00416506">
            <w:pPr>
              <w:pStyle w:val="tabletext11"/>
              <w:jc w:val="center"/>
              <w:rPr>
                <w:ins w:id="7577" w:author="Author"/>
              </w:rPr>
            </w:pPr>
          </w:p>
        </w:tc>
      </w:tr>
      <w:tr w:rsidR="00C50A95" w:rsidRPr="00C81F08" w14:paraId="2905AADD" w14:textId="77777777" w:rsidTr="00416506">
        <w:trPr>
          <w:cantSplit/>
          <w:trHeight w:val="190"/>
          <w:ins w:id="7578" w:author="Author"/>
        </w:trPr>
        <w:tc>
          <w:tcPr>
            <w:tcW w:w="200" w:type="dxa"/>
          </w:tcPr>
          <w:p w14:paraId="082FCDC8" w14:textId="77777777" w:rsidR="00C50A95" w:rsidRPr="00C81F08" w:rsidRDefault="00C50A95" w:rsidP="00416506">
            <w:pPr>
              <w:pStyle w:val="tabletext11"/>
              <w:rPr>
                <w:ins w:id="7579" w:author="Author"/>
              </w:rPr>
            </w:pPr>
          </w:p>
        </w:tc>
        <w:tc>
          <w:tcPr>
            <w:tcW w:w="1120" w:type="dxa"/>
            <w:tcBorders>
              <w:top w:val="nil"/>
              <w:left w:val="single" w:sz="6" w:space="0" w:color="auto"/>
              <w:bottom w:val="nil"/>
            </w:tcBorders>
            <w:hideMark/>
          </w:tcPr>
          <w:p w14:paraId="2CF61B3E" w14:textId="77777777" w:rsidR="00C50A95" w:rsidRPr="00C81F08" w:rsidRDefault="00C50A95" w:rsidP="00416506">
            <w:pPr>
              <w:pStyle w:val="tabletext11"/>
              <w:jc w:val="right"/>
              <w:rPr>
                <w:ins w:id="7580" w:author="Author"/>
              </w:rPr>
            </w:pPr>
            <w:ins w:id="7581" w:author="Author">
              <w:r w:rsidRPr="00C81F08">
                <w:t>2,000</w:t>
              </w:r>
            </w:ins>
          </w:p>
        </w:tc>
        <w:tc>
          <w:tcPr>
            <w:tcW w:w="560" w:type="dxa"/>
            <w:tcBorders>
              <w:top w:val="nil"/>
              <w:left w:val="nil"/>
              <w:bottom w:val="nil"/>
              <w:right w:val="single" w:sz="6" w:space="0" w:color="auto"/>
            </w:tcBorders>
          </w:tcPr>
          <w:p w14:paraId="787FEC17" w14:textId="77777777" w:rsidR="00C50A95" w:rsidRPr="00C81F08" w:rsidRDefault="00C50A95" w:rsidP="00416506">
            <w:pPr>
              <w:pStyle w:val="tabletext11"/>
              <w:jc w:val="center"/>
              <w:rPr>
                <w:ins w:id="7582" w:author="Author"/>
              </w:rPr>
            </w:pPr>
          </w:p>
        </w:tc>
        <w:tc>
          <w:tcPr>
            <w:tcW w:w="1060" w:type="dxa"/>
            <w:tcBorders>
              <w:top w:val="nil"/>
              <w:left w:val="single" w:sz="6" w:space="0" w:color="auto"/>
              <w:bottom w:val="nil"/>
            </w:tcBorders>
          </w:tcPr>
          <w:p w14:paraId="5E913500" w14:textId="77777777" w:rsidR="00C50A95" w:rsidRPr="00C81F08" w:rsidRDefault="00C50A95" w:rsidP="00416506">
            <w:pPr>
              <w:pStyle w:val="tabletext11"/>
              <w:jc w:val="right"/>
              <w:rPr>
                <w:ins w:id="7583" w:author="Author"/>
              </w:rPr>
            </w:pPr>
            <w:ins w:id="7584" w:author="Author">
              <w:r w:rsidRPr="00C81F08">
                <w:t>1.90</w:t>
              </w:r>
            </w:ins>
          </w:p>
        </w:tc>
        <w:tc>
          <w:tcPr>
            <w:tcW w:w="620" w:type="dxa"/>
            <w:tcBorders>
              <w:top w:val="nil"/>
              <w:left w:val="nil"/>
              <w:bottom w:val="nil"/>
              <w:right w:val="single" w:sz="6" w:space="0" w:color="auto"/>
            </w:tcBorders>
          </w:tcPr>
          <w:p w14:paraId="03AB2A94" w14:textId="77777777" w:rsidR="00C50A95" w:rsidRPr="00C81F08" w:rsidRDefault="00C50A95" w:rsidP="00416506">
            <w:pPr>
              <w:pStyle w:val="tabletext11"/>
              <w:jc w:val="center"/>
              <w:rPr>
                <w:ins w:id="7585" w:author="Author"/>
              </w:rPr>
            </w:pPr>
          </w:p>
        </w:tc>
        <w:tc>
          <w:tcPr>
            <w:tcW w:w="1060" w:type="dxa"/>
            <w:tcBorders>
              <w:top w:val="nil"/>
              <w:left w:val="single" w:sz="6" w:space="0" w:color="auto"/>
              <w:bottom w:val="nil"/>
            </w:tcBorders>
          </w:tcPr>
          <w:p w14:paraId="588D209E" w14:textId="77777777" w:rsidR="00C50A95" w:rsidRPr="00C81F08" w:rsidRDefault="00C50A95" w:rsidP="00416506">
            <w:pPr>
              <w:pStyle w:val="tabletext11"/>
              <w:jc w:val="right"/>
              <w:rPr>
                <w:ins w:id="7586" w:author="Author"/>
              </w:rPr>
            </w:pPr>
            <w:ins w:id="7587" w:author="Author">
              <w:r w:rsidRPr="00C81F08">
                <w:t>2.18</w:t>
              </w:r>
            </w:ins>
          </w:p>
        </w:tc>
        <w:tc>
          <w:tcPr>
            <w:tcW w:w="620" w:type="dxa"/>
            <w:tcBorders>
              <w:top w:val="nil"/>
              <w:left w:val="nil"/>
              <w:bottom w:val="nil"/>
              <w:right w:val="single" w:sz="6" w:space="0" w:color="auto"/>
            </w:tcBorders>
          </w:tcPr>
          <w:p w14:paraId="392937B9" w14:textId="77777777" w:rsidR="00C50A95" w:rsidRPr="00C81F08" w:rsidRDefault="00C50A95" w:rsidP="00416506">
            <w:pPr>
              <w:pStyle w:val="tabletext11"/>
              <w:jc w:val="center"/>
              <w:rPr>
                <w:ins w:id="7588" w:author="Author"/>
              </w:rPr>
            </w:pPr>
          </w:p>
        </w:tc>
        <w:tc>
          <w:tcPr>
            <w:tcW w:w="1060" w:type="dxa"/>
            <w:tcBorders>
              <w:top w:val="nil"/>
              <w:left w:val="single" w:sz="6" w:space="0" w:color="auto"/>
              <w:bottom w:val="nil"/>
            </w:tcBorders>
          </w:tcPr>
          <w:p w14:paraId="7D4B8460" w14:textId="77777777" w:rsidR="00C50A95" w:rsidRPr="00C81F08" w:rsidRDefault="00C50A95" w:rsidP="00416506">
            <w:pPr>
              <w:pStyle w:val="tabletext11"/>
              <w:jc w:val="right"/>
              <w:rPr>
                <w:ins w:id="7589" w:author="Author"/>
              </w:rPr>
            </w:pPr>
            <w:ins w:id="7590" w:author="Author">
              <w:r w:rsidRPr="00C81F08">
                <w:t>2.48</w:t>
              </w:r>
            </w:ins>
          </w:p>
        </w:tc>
        <w:tc>
          <w:tcPr>
            <w:tcW w:w="620" w:type="dxa"/>
            <w:tcBorders>
              <w:top w:val="nil"/>
              <w:left w:val="nil"/>
              <w:bottom w:val="nil"/>
              <w:right w:val="single" w:sz="6" w:space="0" w:color="auto"/>
            </w:tcBorders>
          </w:tcPr>
          <w:p w14:paraId="552264B7" w14:textId="77777777" w:rsidR="00C50A95" w:rsidRPr="00C81F08" w:rsidRDefault="00C50A95" w:rsidP="00416506">
            <w:pPr>
              <w:pStyle w:val="tabletext11"/>
              <w:jc w:val="center"/>
              <w:rPr>
                <w:ins w:id="7591" w:author="Author"/>
              </w:rPr>
            </w:pPr>
          </w:p>
        </w:tc>
        <w:tc>
          <w:tcPr>
            <w:tcW w:w="1060" w:type="dxa"/>
            <w:tcBorders>
              <w:top w:val="nil"/>
              <w:left w:val="single" w:sz="6" w:space="0" w:color="auto"/>
              <w:bottom w:val="nil"/>
            </w:tcBorders>
          </w:tcPr>
          <w:p w14:paraId="237E947A" w14:textId="77777777" w:rsidR="00C50A95" w:rsidRPr="00C81F08" w:rsidRDefault="00C50A95" w:rsidP="00416506">
            <w:pPr>
              <w:pStyle w:val="tabletext11"/>
              <w:jc w:val="right"/>
              <w:rPr>
                <w:ins w:id="7592" w:author="Author"/>
              </w:rPr>
            </w:pPr>
            <w:ins w:id="7593" w:author="Author">
              <w:r w:rsidRPr="00C81F08">
                <w:t>2.41</w:t>
              </w:r>
            </w:ins>
          </w:p>
        </w:tc>
        <w:tc>
          <w:tcPr>
            <w:tcW w:w="620" w:type="dxa"/>
            <w:tcBorders>
              <w:top w:val="nil"/>
              <w:left w:val="nil"/>
              <w:bottom w:val="nil"/>
              <w:right w:val="single" w:sz="6" w:space="0" w:color="auto"/>
            </w:tcBorders>
          </w:tcPr>
          <w:p w14:paraId="4A12D78C" w14:textId="77777777" w:rsidR="00C50A95" w:rsidRPr="00C81F08" w:rsidRDefault="00C50A95" w:rsidP="00416506">
            <w:pPr>
              <w:pStyle w:val="tabletext11"/>
              <w:jc w:val="center"/>
              <w:rPr>
                <w:ins w:id="7594" w:author="Author"/>
              </w:rPr>
            </w:pPr>
          </w:p>
        </w:tc>
        <w:tc>
          <w:tcPr>
            <w:tcW w:w="1060" w:type="dxa"/>
            <w:tcBorders>
              <w:top w:val="nil"/>
              <w:left w:val="single" w:sz="6" w:space="0" w:color="auto"/>
              <w:bottom w:val="nil"/>
            </w:tcBorders>
          </w:tcPr>
          <w:p w14:paraId="4FE3FDC9" w14:textId="77777777" w:rsidR="00C50A95" w:rsidRPr="00C81F08" w:rsidRDefault="00C50A95" w:rsidP="00416506">
            <w:pPr>
              <w:pStyle w:val="tabletext11"/>
              <w:jc w:val="right"/>
              <w:rPr>
                <w:ins w:id="7595" w:author="Author"/>
              </w:rPr>
            </w:pPr>
            <w:ins w:id="7596" w:author="Author">
              <w:r w:rsidRPr="00C81F08">
                <w:t>1.92</w:t>
              </w:r>
            </w:ins>
          </w:p>
        </w:tc>
        <w:tc>
          <w:tcPr>
            <w:tcW w:w="620" w:type="dxa"/>
            <w:tcBorders>
              <w:top w:val="nil"/>
              <w:left w:val="nil"/>
              <w:bottom w:val="nil"/>
              <w:right w:val="single" w:sz="6" w:space="0" w:color="auto"/>
            </w:tcBorders>
          </w:tcPr>
          <w:p w14:paraId="788BDF62" w14:textId="77777777" w:rsidR="00C50A95" w:rsidRPr="00C81F08" w:rsidRDefault="00C50A95" w:rsidP="00416506">
            <w:pPr>
              <w:pStyle w:val="tabletext11"/>
              <w:jc w:val="center"/>
              <w:rPr>
                <w:ins w:id="7597" w:author="Author"/>
              </w:rPr>
            </w:pPr>
          </w:p>
        </w:tc>
      </w:tr>
      <w:tr w:rsidR="00C50A95" w:rsidRPr="00C81F08" w14:paraId="6C76B0CE" w14:textId="77777777" w:rsidTr="00416506">
        <w:trPr>
          <w:cantSplit/>
          <w:trHeight w:val="190"/>
          <w:ins w:id="7598" w:author="Author"/>
        </w:trPr>
        <w:tc>
          <w:tcPr>
            <w:tcW w:w="200" w:type="dxa"/>
          </w:tcPr>
          <w:p w14:paraId="5978A84A" w14:textId="77777777" w:rsidR="00C50A95" w:rsidRPr="00C81F08" w:rsidRDefault="00C50A95" w:rsidP="00416506">
            <w:pPr>
              <w:pStyle w:val="tabletext11"/>
              <w:rPr>
                <w:ins w:id="7599" w:author="Author"/>
              </w:rPr>
            </w:pPr>
          </w:p>
        </w:tc>
        <w:tc>
          <w:tcPr>
            <w:tcW w:w="1120" w:type="dxa"/>
            <w:tcBorders>
              <w:top w:val="nil"/>
              <w:left w:val="single" w:sz="6" w:space="0" w:color="auto"/>
              <w:bottom w:val="nil"/>
            </w:tcBorders>
          </w:tcPr>
          <w:p w14:paraId="04DD0E15" w14:textId="77777777" w:rsidR="00C50A95" w:rsidRPr="00C81F08" w:rsidRDefault="00C50A95" w:rsidP="00416506">
            <w:pPr>
              <w:pStyle w:val="tabletext11"/>
              <w:jc w:val="right"/>
              <w:rPr>
                <w:ins w:id="7600" w:author="Author"/>
              </w:rPr>
            </w:pPr>
          </w:p>
        </w:tc>
        <w:tc>
          <w:tcPr>
            <w:tcW w:w="560" w:type="dxa"/>
            <w:tcBorders>
              <w:top w:val="nil"/>
              <w:left w:val="nil"/>
              <w:bottom w:val="nil"/>
              <w:right w:val="single" w:sz="6" w:space="0" w:color="auto"/>
            </w:tcBorders>
          </w:tcPr>
          <w:p w14:paraId="2F71DE06" w14:textId="77777777" w:rsidR="00C50A95" w:rsidRPr="00C81F08" w:rsidRDefault="00C50A95" w:rsidP="00416506">
            <w:pPr>
              <w:pStyle w:val="tabletext11"/>
              <w:jc w:val="center"/>
              <w:rPr>
                <w:ins w:id="7601" w:author="Author"/>
              </w:rPr>
            </w:pPr>
          </w:p>
        </w:tc>
        <w:tc>
          <w:tcPr>
            <w:tcW w:w="1060" w:type="dxa"/>
            <w:tcBorders>
              <w:top w:val="nil"/>
              <w:left w:val="single" w:sz="6" w:space="0" w:color="auto"/>
              <w:bottom w:val="nil"/>
            </w:tcBorders>
          </w:tcPr>
          <w:p w14:paraId="3E5F4DF8" w14:textId="77777777" w:rsidR="00C50A95" w:rsidRPr="00C81F08" w:rsidRDefault="00C50A95" w:rsidP="00416506">
            <w:pPr>
              <w:pStyle w:val="tabletext11"/>
              <w:jc w:val="right"/>
              <w:rPr>
                <w:ins w:id="7602" w:author="Author"/>
              </w:rPr>
            </w:pPr>
          </w:p>
        </w:tc>
        <w:tc>
          <w:tcPr>
            <w:tcW w:w="620" w:type="dxa"/>
            <w:tcBorders>
              <w:top w:val="nil"/>
              <w:left w:val="nil"/>
              <w:bottom w:val="nil"/>
              <w:right w:val="single" w:sz="6" w:space="0" w:color="auto"/>
            </w:tcBorders>
          </w:tcPr>
          <w:p w14:paraId="693EE900" w14:textId="77777777" w:rsidR="00C50A95" w:rsidRPr="00C81F08" w:rsidRDefault="00C50A95" w:rsidP="00416506">
            <w:pPr>
              <w:pStyle w:val="tabletext11"/>
              <w:jc w:val="center"/>
              <w:rPr>
                <w:ins w:id="7603" w:author="Author"/>
              </w:rPr>
            </w:pPr>
          </w:p>
        </w:tc>
        <w:tc>
          <w:tcPr>
            <w:tcW w:w="1060" w:type="dxa"/>
            <w:tcBorders>
              <w:top w:val="nil"/>
              <w:left w:val="single" w:sz="6" w:space="0" w:color="auto"/>
              <w:bottom w:val="nil"/>
            </w:tcBorders>
          </w:tcPr>
          <w:p w14:paraId="2D7D90E6" w14:textId="77777777" w:rsidR="00C50A95" w:rsidRPr="00C81F08" w:rsidRDefault="00C50A95" w:rsidP="00416506">
            <w:pPr>
              <w:pStyle w:val="tabletext11"/>
              <w:jc w:val="right"/>
              <w:rPr>
                <w:ins w:id="7604" w:author="Author"/>
              </w:rPr>
            </w:pPr>
          </w:p>
        </w:tc>
        <w:tc>
          <w:tcPr>
            <w:tcW w:w="620" w:type="dxa"/>
            <w:tcBorders>
              <w:top w:val="nil"/>
              <w:left w:val="nil"/>
              <w:bottom w:val="nil"/>
              <w:right w:val="single" w:sz="6" w:space="0" w:color="auto"/>
            </w:tcBorders>
          </w:tcPr>
          <w:p w14:paraId="452C909C" w14:textId="77777777" w:rsidR="00C50A95" w:rsidRPr="00C81F08" w:rsidRDefault="00C50A95" w:rsidP="00416506">
            <w:pPr>
              <w:pStyle w:val="tabletext11"/>
              <w:jc w:val="center"/>
              <w:rPr>
                <w:ins w:id="7605" w:author="Author"/>
              </w:rPr>
            </w:pPr>
          </w:p>
        </w:tc>
        <w:tc>
          <w:tcPr>
            <w:tcW w:w="1060" w:type="dxa"/>
            <w:tcBorders>
              <w:top w:val="nil"/>
              <w:left w:val="single" w:sz="6" w:space="0" w:color="auto"/>
              <w:bottom w:val="nil"/>
            </w:tcBorders>
          </w:tcPr>
          <w:p w14:paraId="59B48E55" w14:textId="77777777" w:rsidR="00C50A95" w:rsidRPr="00C81F08" w:rsidRDefault="00C50A95" w:rsidP="00416506">
            <w:pPr>
              <w:pStyle w:val="tabletext11"/>
              <w:jc w:val="right"/>
              <w:rPr>
                <w:ins w:id="7606" w:author="Author"/>
              </w:rPr>
            </w:pPr>
          </w:p>
        </w:tc>
        <w:tc>
          <w:tcPr>
            <w:tcW w:w="620" w:type="dxa"/>
            <w:tcBorders>
              <w:top w:val="nil"/>
              <w:left w:val="nil"/>
              <w:bottom w:val="nil"/>
              <w:right w:val="single" w:sz="6" w:space="0" w:color="auto"/>
            </w:tcBorders>
          </w:tcPr>
          <w:p w14:paraId="7EC52EAA" w14:textId="77777777" w:rsidR="00C50A95" w:rsidRPr="00C81F08" w:rsidRDefault="00C50A95" w:rsidP="00416506">
            <w:pPr>
              <w:pStyle w:val="tabletext11"/>
              <w:jc w:val="center"/>
              <w:rPr>
                <w:ins w:id="7607" w:author="Author"/>
              </w:rPr>
            </w:pPr>
          </w:p>
        </w:tc>
        <w:tc>
          <w:tcPr>
            <w:tcW w:w="1060" w:type="dxa"/>
            <w:tcBorders>
              <w:top w:val="nil"/>
              <w:left w:val="single" w:sz="6" w:space="0" w:color="auto"/>
              <w:bottom w:val="nil"/>
            </w:tcBorders>
          </w:tcPr>
          <w:p w14:paraId="6D9C1D27" w14:textId="77777777" w:rsidR="00C50A95" w:rsidRPr="00C81F08" w:rsidRDefault="00C50A95" w:rsidP="00416506">
            <w:pPr>
              <w:pStyle w:val="tabletext11"/>
              <w:jc w:val="right"/>
              <w:rPr>
                <w:ins w:id="7608" w:author="Author"/>
              </w:rPr>
            </w:pPr>
          </w:p>
        </w:tc>
        <w:tc>
          <w:tcPr>
            <w:tcW w:w="620" w:type="dxa"/>
            <w:tcBorders>
              <w:top w:val="nil"/>
              <w:left w:val="nil"/>
              <w:bottom w:val="nil"/>
              <w:right w:val="single" w:sz="6" w:space="0" w:color="auto"/>
            </w:tcBorders>
          </w:tcPr>
          <w:p w14:paraId="19174281" w14:textId="77777777" w:rsidR="00C50A95" w:rsidRPr="00C81F08" w:rsidRDefault="00C50A95" w:rsidP="00416506">
            <w:pPr>
              <w:pStyle w:val="tabletext11"/>
              <w:jc w:val="center"/>
              <w:rPr>
                <w:ins w:id="7609" w:author="Author"/>
              </w:rPr>
            </w:pPr>
          </w:p>
        </w:tc>
        <w:tc>
          <w:tcPr>
            <w:tcW w:w="1060" w:type="dxa"/>
            <w:tcBorders>
              <w:top w:val="nil"/>
              <w:left w:val="single" w:sz="6" w:space="0" w:color="auto"/>
              <w:bottom w:val="nil"/>
            </w:tcBorders>
          </w:tcPr>
          <w:p w14:paraId="2C5F008B" w14:textId="77777777" w:rsidR="00C50A95" w:rsidRPr="00C81F08" w:rsidRDefault="00C50A95" w:rsidP="00416506">
            <w:pPr>
              <w:pStyle w:val="tabletext11"/>
              <w:jc w:val="right"/>
              <w:rPr>
                <w:ins w:id="7610" w:author="Author"/>
              </w:rPr>
            </w:pPr>
          </w:p>
        </w:tc>
        <w:tc>
          <w:tcPr>
            <w:tcW w:w="620" w:type="dxa"/>
            <w:tcBorders>
              <w:top w:val="nil"/>
              <w:left w:val="nil"/>
              <w:bottom w:val="nil"/>
              <w:right w:val="single" w:sz="6" w:space="0" w:color="auto"/>
            </w:tcBorders>
          </w:tcPr>
          <w:p w14:paraId="53A49861" w14:textId="77777777" w:rsidR="00C50A95" w:rsidRPr="00C81F08" w:rsidRDefault="00C50A95" w:rsidP="00416506">
            <w:pPr>
              <w:pStyle w:val="tabletext11"/>
              <w:jc w:val="center"/>
              <w:rPr>
                <w:ins w:id="7611" w:author="Author"/>
              </w:rPr>
            </w:pPr>
          </w:p>
        </w:tc>
      </w:tr>
      <w:tr w:rsidR="00C50A95" w:rsidRPr="00C81F08" w14:paraId="2F6A9E66" w14:textId="77777777" w:rsidTr="00416506">
        <w:trPr>
          <w:cantSplit/>
          <w:trHeight w:val="190"/>
          <w:ins w:id="7612" w:author="Author"/>
        </w:trPr>
        <w:tc>
          <w:tcPr>
            <w:tcW w:w="200" w:type="dxa"/>
          </w:tcPr>
          <w:p w14:paraId="2069BA6F" w14:textId="77777777" w:rsidR="00C50A95" w:rsidRPr="00C81F08" w:rsidRDefault="00C50A95" w:rsidP="00416506">
            <w:pPr>
              <w:pStyle w:val="tabletext11"/>
              <w:rPr>
                <w:ins w:id="7613" w:author="Author"/>
              </w:rPr>
            </w:pPr>
          </w:p>
        </w:tc>
        <w:tc>
          <w:tcPr>
            <w:tcW w:w="1120" w:type="dxa"/>
            <w:tcBorders>
              <w:top w:val="nil"/>
              <w:left w:val="single" w:sz="6" w:space="0" w:color="auto"/>
              <w:bottom w:val="nil"/>
            </w:tcBorders>
            <w:hideMark/>
          </w:tcPr>
          <w:p w14:paraId="132207DF" w14:textId="77777777" w:rsidR="00C50A95" w:rsidRPr="00C81F08" w:rsidRDefault="00C50A95" w:rsidP="00416506">
            <w:pPr>
              <w:pStyle w:val="tabletext11"/>
              <w:jc w:val="right"/>
              <w:rPr>
                <w:ins w:id="7614" w:author="Author"/>
              </w:rPr>
            </w:pPr>
            <w:ins w:id="7615" w:author="Author">
              <w:r w:rsidRPr="00C81F08">
                <w:t>2,500</w:t>
              </w:r>
            </w:ins>
          </w:p>
        </w:tc>
        <w:tc>
          <w:tcPr>
            <w:tcW w:w="560" w:type="dxa"/>
            <w:tcBorders>
              <w:top w:val="nil"/>
              <w:left w:val="nil"/>
              <w:bottom w:val="nil"/>
              <w:right w:val="single" w:sz="6" w:space="0" w:color="auto"/>
            </w:tcBorders>
          </w:tcPr>
          <w:p w14:paraId="1B94BDCC" w14:textId="77777777" w:rsidR="00C50A95" w:rsidRPr="00C81F08" w:rsidRDefault="00C50A95" w:rsidP="00416506">
            <w:pPr>
              <w:pStyle w:val="tabletext11"/>
              <w:jc w:val="center"/>
              <w:rPr>
                <w:ins w:id="7616" w:author="Author"/>
              </w:rPr>
            </w:pPr>
          </w:p>
        </w:tc>
        <w:tc>
          <w:tcPr>
            <w:tcW w:w="1060" w:type="dxa"/>
            <w:tcBorders>
              <w:top w:val="nil"/>
              <w:left w:val="single" w:sz="6" w:space="0" w:color="auto"/>
              <w:bottom w:val="nil"/>
            </w:tcBorders>
          </w:tcPr>
          <w:p w14:paraId="3441EF09" w14:textId="77777777" w:rsidR="00C50A95" w:rsidRPr="00C81F08" w:rsidRDefault="00C50A95" w:rsidP="00416506">
            <w:pPr>
              <w:pStyle w:val="tabletext11"/>
              <w:jc w:val="right"/>
              <w:rPr>
                <w:ins w:id="7617" w:author="Author"/>
              </w:rPr>
            </w:pPr>
            <w:ins w:id="7618" w:author="Author">
              <w:r w:rsidRPr="00C81F08">
                <w:t>1.98</w:t>
              </w:r>
            </w:ins>
          </w:p>
        </w:tc>
        <w:tc>
          <w:tcPr>
            <w:tcW w:w="620" w:type="dxa"/>
            <w:tcBorders>
              <w:top w:val="nil"/>
              <w:left w:val="nil"/>
              <w:bottom w:val="nil"/>
              <w:right w:val="single" w:sz="6" w:space="0" w:color="auto"/>
            </w:tcBorders>
          </w:tcPr>
          <w:p w14:paraId="607C0163" w14:textId="77777777" w:rsidR="00C50A95" w:rsidRPr="00C81F08" w:rsidRDefault="00C50A95" w:rsidP="00416506">
            <w:pPr>
              <w:pStyle w:val="tabletext11"/>
              <w:jc w:val="center"/>
              <w:rPr>
                <w:ins w:id="7619" w:author="Author"/>
              </w:rPr>
            </w:pPr>
          </w:p>
        </w:tc>
        <w:tc>
          <w:tcPr>
            <w:tcW w:w="1060" w:type="dxa"/>
            <w:tcBorders>
              <w:top w:val="nil"/>
              <w:left w:val="single" w:sz="6" w:space="0" w:color="auto"/>
              <w:bottom w:val="nil"/>
            </w:tcBorders>
          </w:tcPr>
          <w:p w14:paraId="104E19FF" w14:textId="77777777" w:rsidR="00C50A95" w:rsidRPr="00C81F08" w:rsidRDefault="00C50A95" w:rsidP="00416506">
            <w:pPr>
              <w:pStyle w:val="tabletext11"/>
              <w:jc w:val="right"/>
              <w:rPr>
                <w:ins w:id="7620" w:author="Author"/>
              </w:rPr>
            </w:pPr>
            <w:ins w:id="7621" w:author="Author">
              <w:r w:rsidRPr="00C81F08">
                <w:t>2.30</w:t>
              </w:r>
            </w:ins>
          </w:p>
        </w:tc>
        <w:tc>
          <w:tcPr>
            <w:tcW w:w="620" w:type="dxa"/>
            <w:tcBorders>
              <w:top w:val="nil"/>
              <w:left w:val="nil"/>
              <w:bottom w:val="nil"/>
              <w:right w:val="single" w:sz="6" w:space="0" w:color="auto"/>
            </w:tcBorders>
          </w:tcPr>
          <w:p w14:paraId="1F47F5C0" w14:textId="77777777" w:rsidR="00C50A95" w:rsidRPr="00C81F08" w:rsidRDefault="00C50A95" w:rsidP="00416506">
            <w:pPr>
              <w:pStyle w:val="tabletext11"/>
              <w:jc w:val="center"/>
              <w:rPr>
                <w:ins w:id="7622" w:author="Author"/>
              </w:rPr>
            </w:pPr>
          </w:p>
        </w:tc>
        <w:tc>
          <w:tcPr>
            <w:tcW w:w="1060" w:type="dxa"/>
            <w:tcBorders>
              <w:top w:val="nil"/>
              <w:left w:val="single" w:sz="6" w:space="0" w:color="auto"/>
              <w:bottom w:val="nil"/>
            </w:tcBorders>
          </w:tcPr>
          <w:p w14:paraId="26AB7D60" w14:textId="77777777" w:rsidR="00C50A95" w:rsidRPr="00C81F08" w:rsidRDefault="00C50A95" w:rsidP="00416506">
            <w:pPr>
              <w:pStyle w:val="tabletext11"/>
              <w:jc w:val="right"/>
              <w:rPr>
                <w:ins w:id="7623" w:author="Author"/>
              </w:rPr>
            </w:pPr>
            <w:ins w:id="7624" w:author="Author">
              <w:r w:rsidRPr="00C81F08">
                <w:t>2.64</w:t>
              </w:r>
            </w:ins>
          </w:p>
        </w:tc>
        <w:tc>
          <w:tcPr>
            <w:tcW w:w="620" w:type="dxa"/>
            <w:tcBorders>
              <w:top w:val="nil"/>
              <w:left w:val="nil"/>
              <w:bottom w:val="nil"/>
              <w:right w:val="single" w:sz="6" w:space="0" w:color="auto"/>
            </w:tcBorders>
          </w:tcPr>
          <w:p w14:paraId="1BF58F50" w14:textId="77777777" w:rsidR="00C50A95" w:rsidRPr="00C81F08" w:rsidRDefault="00C50A95" w:rsidP="00416506">
            <w:pPr>
              <w:pStyle w:val="tabletext11"/>
              <w:jc w:val="center"/>
              <w:rPr>
                <w:ins w:id="7625" w:author="Author"/>
              </w:rPr>
            </w:pPr>
          </w:p>
        </w:tc>
        <w:tc>
          <w:tcPr>
            <w:tcW w:w="1060" w:type="dxa"/>
            <w:tcBorders>
              <w:top w:val="nil"/>
              <w:left w:val="single" w:sz="6" w:space="0" w:color="auto"/>
              <w:bottom w:val="nil"/>
            </w:tcBorders>
          </w:tcPr>
          <w:p w14:paraId="3687B5D2" w14:textId="77777777" w:rsidR="00C50A95" w:rsidRPr="00C81F08" w:rsidRDefault="00C50A95" w:rsidP="00416506">
            <w:pPr>
              <w:pStyle w:val="tabletext11"/>
              <w:jc w:val="right"/>
              <w:rPr>
                <w:ins w:id="7626" w:author="Author"/>
              </w:rPr>
            </w:pPr>
            <w:ins w:id="7627" w:author="Author">
              <w:r w:rsidRPr="00C81F08">
                <w:t>2.54</w:t>
              </w:r>
            </w:ins>
          </w:p>
        </w:tc>
        <w:tc>
          <w:tcPr>
            <w:tcW w:w="620" w:type="dxa"/>
            <w:tcBorders>
              <w:top w:val="nil"/>
              <w:left w:val="nil"/>
              <w:bottom w:val="nil"/>
              <w:right w:val="single" w:sz="6" w:space="0" w:color="auto"/>
            </w:tcBorders>
          </w:tcPr>
          <w:p w14:paraId="0F571741" w14:textId="77777777" w:rsidR="00C50A95" w:rsidRPr="00C81F08" w:rsidRDefault="00C50A95" w:rsidP="00416506">
            <w:pPr>
              <w:pStyle w:val="tabletext11"/>
              <w:jc w:val="center"/>
              <w:rPr>
                <w:ins w:id="7628" w:author="Author"/>
              </w:rPr>
            </w:pPr>
          </w:p>
        </w:tc>
        <w:tc>
          <w:tcPr>
            <w:tcW w:w="1060" w:type="dxa"/>
            <w:tcBorders>
              <w:top w:val="nil"/>
              <w:left w:val="single" w:sz="6" w:space="0" w:color="auto"/>
              <w:bottom w:val="nil"/>
            </w:tcBorders>
          </w:tcPr>
          <w:p w14:paraId="1B23C38D" w14:textId="77777777" w:rsidR="00C50A95" w:rsidRPr="00C81F08" w:rsidRDefault="00C50A95" w:rsidP="00416506">
            <w:pPr>
              <w:pStyle w:val="tabletext11"/>
              <w:jc w:val="right"/>
              <w:rPr>
                <w:ins w:id="7629" w:author="Author"/>
              </w:rPr>
            </w:pPr>
            <w:ins w:id="7630" w:author="Author">
              <w:r w:rsidRPr="00C81F08">
                <w:t>2.00</w:t>
              </w:r>
            </w:ins>
          </w:p>
        </w:tc>
        <w:tc>
          <w:tcPr>
            <w:tcW w:w="620" w:type="dxa"/>
            <w:tcBorders>
              <w:top w:val="nil"/>
              <w:left w:val="nil"/>
              <w:bottom w:val="nil"/>
              <w:right w:val="single" w:sz="6" w:space="0" w:color="auto"/>
            </w:tcBorders>
          </w:tcPr>
          <w:p w14:paraId="4611AEC5" w14:textId="77777777" w:rsidR="00C50A95" w:rsidRPr="00C81F08" w:rsidRDefault="00C50A95" w:rsidP="00416506">
            <w:pPr>
              <w:pStyle w:val="tabletext11"/>
              <w:jc w:val="center"/>
              <w:rPr>
                <w:ins w:id="7631" w:author="Author"/>
              </w:rPr>
            </w:pPr>
          </w:p>
        </w:tc>
      </w:tr>
      <w:tr w:rsidR="00C50A95" w:rsidRPr="00C81F08" w14:paraId="026108BB" w14:textId="77777777" w:rsidTr="00416506">
        <w:trPr>
          <w:cantSplit/>
          <w:trHeight w:val="190"/>
          <w:ins w:id="7632" w:author="Author"/>
        </w:trPr>
        <w:tc>
          <w:tcPr>
            <w:tcW w:w="200" w:type="dxa"/>
          </w:tcPr>
          <w:p w14:paraId="284B78F0" w14:textId="77777777" w:rsidR="00C50A95" w:rsidRPr="00C81F08" w:rsidRDefault="00C50A95" w:rsidP="00416506">
            <w:pPr>
              <w:pStyle w:val="tabletext11"/>
              <w:rPr>
                <w:ins w:id="7633" w:author="Author"/>
              </w:rPr>
            </w:pPr>
          </w:p>
        </w:tc>
        <w:tc>
          <w:tcPr>
            <w:tcW w:w="1120" w:type="dxa"/>
            <w:tcBorders>
              <w:top w:val="nil"/>
              <w:left w:val="single" w:sz="6" w:space="0" w:color="auto"/>
              <w:bottom w:val="nil"/>
            </w:tcBorders>
            <w:hideMark/>
          </w:tcPr>
          <w:p w14:paraId="726B4668" w14:textId="77777777" w:rsidR="00C50A95" w:rsidRPr="00C81F08" w:rsidRDefault="00C50A95" w:rsidP="00416506">
            <w:pPr>
              <w:pStyle w:val="tabletext11"/>
              <w:jc w:val="right"/>
              <w:rPr>
                <w:ins w:id="7634" w:author="Author"/>
              </w:rPr>
            </w:pPr>
            <w:ins w:id="7635" w:author="Author">
              <w:r w:rsidRPr="00C81F08">
                <w:t>3,000</w:t>
              </w:r>
            </w:ins>
          </w:p>
        </w:tc>
        <w:tc>
          <w:tcPr>
            <w:tcW w:w="560" w:type="dxa"/>
            <w:tcBorders>
              <w:top w:val="nil"/>
              <w:left w:val="nil"/>
              <w:bottom w:val="nil"/>
              <w:right w:val="single" w:sz="6" w:space="0" w:color="auto"/>
            </w:tcBorders>
          </w:tcPr>
          <w:p w14:paraId="1878FEF7" w14:textId="77777777" w:rsidR="00C50A95" w:rsidRPr="00C81F08" w:rsidRDefault="00C50A95" w:rsidP="00416506">
            <w:pPr>
              <w:pStyle w:val="tabletext11"/>
              <w:jc w:val="center"/>
              <w:rPr>
                <w:ins w:id="7636" w:author="Author"/>
              </w:rPr>
            </w:pPr>
          </w:p>
        </w:tc>
        <w:tc>
          <w:tcPr>
            <w:tcW w:w="1060" w:type="dxa"/>
            <w:tcBorders>
              <w:top w:val="nil"/>
              <w:left w:val="single" w:sz="6" w:space="0" w:color="auto"/>
              <w:bottom w:val="nil"/>
            </w:tcBorders>
          </w:tcPr>
          <w:p w14:paraId="74DA14E1" w14:textId="77777777" w:rsidR="00C50A95" w:rsidRPr="00C81F08" w:rsidRDefault="00C50A95" w:rsidP="00416506">
            <w:pPr>
              <w:pStyle w:val="tabletext11"/>
              <w:jc w:val="right"/>
              <w:rPr>
                <w:ins w:id="7637" w:author="Author"/>
              </w:rPr>
            </w:pPr>
            <w:ins w:id="7638" w:author="Author">
              <w:r w:rsidRPr="00C81F08">
                <w:t>2.06</w:t>
              </w:r>
            </w:ins>
          </w:p>
        </w:tc>
        <w:tc>
          <w:tcPr>
            <w:tcW w:w="620" w:type="dxa"/>
            <w:tcBorders>
              <w:top w:val="nil"/>
              <w:left w:val="nil"/>
              <w:bottom w:val="nil"/>
              <w:right w:val="single" w:sz="6" w:space="0" w:color="auto"/>
            </w:tcBorders>
          </w:tcPr>
          <w:p w14:paraId="6D60030E" w14:textId="77777777" w:rsidR="00C50A95" w:rsidRPr="00C81F08" w:rsidRDefault="00C50A95" w:rsidP="00416506">
            <w:pPr>
              <w:pStyle w:val="tabletext11"/>
              <w:jc w:val="center"/>
              <w:rPr>
                <w:ins w:id="7639" w:author="Author"/>
              </w:rPr>
            </w:pPr>
          </w:p>
        </w:tc>
        <w:tc>
          <w:tcPr>
            <w:tcW w:w="1060" w:type="dxa"/>
            <w:tcBorders>
              <w:top w:val="nil"/>
              <w:left w:val="single" w:sz="6" w:space="0" w:color="auto"/>
              <w:bottom w:val="nil"/>
            </w:tcBorders>
          </w:tcPr>
          <w:p w14:paraId="17623217" w14:textId="77777777" w:rsidR="00C50A95" w:rsidRPr="00C81F08" w:rsidRDefault="00C50A95" w:rsidP="00416506">
            <w:pPr>
              <w:pStyle w:val="tabletext11"/>
              <w:jc w:val="right"/>
              <w:rPr>
                <w:ins w:id="7640" w:author="Author"/>
              </w:rPr>
            </w:pPr>
            <w:ins w:id="7641" w:author="Author">
              <w:r w:rsidRPr="00C81F08">
                <w:t>2.39</w:t>
              </w:r>
            </w:ins>
          </w:p>
        </w:tc>
        <w:tc>
          <w:tcPr>
            <w:tcW w:w="620" w:type="dxa"/>
            <w:tcBorders>
              <w:top w:val="nil"/>
              <w:left w:val="nil"/>
              <w:bottom w:val="nil"/>
              <w:right w:val="single" w:sz="6" w:space="0" w:color="auto"/>
            </w:tcBorders>
          </w:tcPr>
          <w:p w14:paraId="2D285587" w14:textId="77777777" w:rsidR="00C50A95" w:rsidRPr="00C81F08" w:rsidRDefault="00C50A95" w:rsidP="00416506">
            <w:pPr>
              <w:pStyle w:val="tabletext11"/>
              <w:jc w:val="center"/>
              <w:rPr>
                <w:ins w:id="7642" w:author="Author"/>
              </w:rPr>
            </w:pPr>
          </w:p>
        </w:tc>
        <w:tc>
          <w:tcPr>
            <w:tcW w:w="1060" w:type="dxa"/>
            <w:tcBorders>
              <w:top w:val="nil"/>
              <w:left w:val="single" w:sz="6" w:space="0" w:color="auto"/>
              <w:bottom w:val="nil"/>
            </w:tcBorders>
          </w:tcPr>
          <w:p w14:paraId="7F65E638" w14:textId="77777777" w:rsidR="00C50A95" w:rsidRPr="00C81F08" w:rsidRDefault="00C50A95" w:rsidP="00416506">
            <w:pPr>
              <w:pStyle w:val="tabletext11"/>
              <w:jc w:val="right"/>
              <w:rPr>
                <w:ins w:id="7643" w:author="Author"/>
              </w:rPr>
            </w:pPr>
            <w:ins w:id="7644" w:author="Author">
              <w:r w:rsidRPr="00C81F08">
                <w:t>2.76</w:t>
              </w:r>
            </w:ins>
          </w:p>
        </w:tc>
        <w:tc>
          <w:tcPr>
            <w:tcW w:w="620" w:type="dxa"/>
            <w:tcBorders>
              <w:top w:val="nil"/>
              <w:left w:val="nil"/>
              <w:bottom w:val="nil"/>
              <w:right w:val="single" w:sz="6" w:space="0" w:color="auto"/>
            </w:tcBorders>
          </w:tcPr>
          <w:p w14:paraId="033DEBCE" w14:textId="77777777" w:rsidR="00C50A95" w:rsidRPr="00C81F08" w:rsidRDefault="00C50A95" w:rsidP="00416506">
            <w:pPr>
              <w:pStyle w:val="tabletext11"/>
              <w:jc w:val="center"/>
              <w:rPr>
                <w:ins w:id="7645" w:author="Author"/>
              </w:rPr>
            </w:pPr>
          </w:p>
        </w:tc>
        <w:tc>
          <w:tcPr>
            <w:tcW w:w="1060" w:type="dxa"/>
            <w:tcBorders>
              <w:top w:val="nil"/>
              <w:left w:val="single" w:sz="6" w:space="0" w:color="auto"/>
              <w:bottom w:val="nil"/>
            </w:tcBorders>
          </w:tcPr>
          <w:p w14:paraId="798C023E" w14:textId="77777777" w:rsidR="00C50A95" w:rsidRPr="00C81F08" w:rsidRDefault="00C50A95" w:rsidP="00416506">
            <w:pPr>
              <w:pStyle w:val="tabletext11"/>
              <w:jc w:val="right"/>
              <w:rPr>
                <w:ins w:id="7646" w:author="Author"/>
              </w:rPr>
            </w:pPr>
            <w:ins w:id="7647" w:author="Author">
              <w:r w:rsidRPr="00C81F08">
                <w:t>2.66</w:t>
              </w:r>
            </w:ins>
          </w:p>
        </w:tc>
        <w:tc>
          <w:tcPr>
            <w:tcW w:w="620" w:type="dxa"/>
            <w:tcBorders>
              <w:top w:val="nil"/>
              <w:left w:val="nil"/>
              <w:bottom w:val="nil"/>
              <w:right w:val="single" w:sz="6" w:space="0" w:color="auto"/>
            </w:tcBorders>
          </w:tcPr>
          <w:p w14:paraId="0B3EFE83" w14:textId="77777777" w:rsidR="00C50A95" w:rsidRPr="00C81F08" w:rsidRDefault="00C50A95" w:rsidP="00416506">
            <w:pPr>
              <w:pStyle w:val="tabletext11"/>
              <w:jc w:val="center"/>
              <w:rPr>
                <w:ins w:id="7648" w:author="Author"/>
              </w:rPr>
            </w:pPr>
          </w:p>
        </w:tc>
        <w:tc>
          <w:tcPr>
            <w:tcW w:w="1060" w:type="dxa"/>
            <w:tcBorders>
              <w:top w:val="nil"/>
              <w:left w:val="single" w:sz="6" w:space="0" w:color="auto"/>
              <w:bottom w:val="nil"/>
            </w:tcBorders>
          </w:tcPr>
          <w:p w14:paraId="0AB6A70F" w14:textId="77777777" w:rsidR="00C50A95" w:rsidRPr="00C81F08" w:rsidRDefault="00C50A95" w:rsidP="00416506">
            <w:pPr>
              <w:pStyle w:val="tabletext11"/>
              <w:jc w:val="right"/>
              <w:rPr>
                <w:ins w:id="7649" w:author="Author"/>
              </w:rPr>
            </w:pPr>
            <w:ins w:id="7650" w:author="Author">
              <w:r w:rsidRPr="00C81F08">
                <w:t>2.07</w:t>
              </w:r>
            </w:ins>
          </w:p>
        </w:tc>
        <w:tc>
          <w:tcPr>
            <w:tcW w:w="620" w:type="dxa"/>
            <w:tcBorders>
              <w:top w:val="nil"/>
              <w:left w:val="nil"/>
              <w:bottom w:val="nil"/>
              <w:right w:val="single" w:sz="6" w:space="0" w:color="auto"/>
            </w:tcBorders>
          </w:tcPr>
          <w:p w14:paraId="1C339828" w14:textId="77777777" w:rsidR="00C50A95" w:rsidRPr="00C81F08" w:rsidRDefault="00C50A95" w:rsidP="00416506">
            <w:pPr>
              <w:pStyle w:val="tabletext11"/>
              <w:jc w:val="center"/>
              <w:rPr>
                <w:ins w:id="7651" w:author="Author"/>
              </w:rPr>
            </w:pPr>
          </w:p>
        </w:tc>
      </w:tr>
      <w:tr w:rsidR="00C50A95" w:rsidRPr="00C81F08" w14:paraId="581DBFA8" w14:textId="77777777" w:rsidTr="00416506">
        <w:trPr>
          <w:cantSplit/>
          <w:trHeight w:val="190"/>
          <w:ins w:id="7652" w:author="Author"/>
        </w:trPr>
        <w:tc>
          <w:tcPr>
            <w:tcW w:w="200" w:type="dxa"/>
          </w:tcPr>
          <w:p w14:paraId="5F98AB60" w14:textId="77777777" w:rsidR="00C50A95" w:rsidRPr="00C81F08" w:rsidRDefault="00C50A95" w:rsidP="00416506">
            <w:pPr>
              <w:pStyle w:val="tabletext11"/>
              <w:rPr>
                <w:ins w:id="7653" w:author="Author"/>
              </w:rPr>
            </w:pPr>
          </w:p>
        </w:tc>
        <w:tc>
          <w:tcPr>
            <w:tcW w:w="1120" w:type="dxa"/>
            <w:tcBorders>
              <w:top w:val="nil"/>
              <w:left w:val="single" w:sz="6" w:space="0" w:color="auto"/>
              <w:bottom w:val="nil"/>
            </w:tcBorders>
            <w:hideMark/>
          </w:tcPr>
          <w:p w14:paraId="7EF3599D" w14:textId="77777777" w:rsidR="00C50A95" w:rsidRPr="00C81F08" w:rsidRDefault="00C50A95" w:rsidP="00416506">
            <w:pPr>
              <w:pStyle w:val="tabletext11"/>
              <w:jc w:val="right"/>
              <w:rPr>
                <w:ins w:id="7654" w:author="Author"/>
              </w:rPr>
            </w:pPr>
            <w:ins w:id="7655" w:author="Author">
              <w:r w:rsidRPr="00C81F08">
                <w:t>5,000</w:t>
              </w:r>
            </w:ins>
          </w:p>
        </w:tc>
        <w:tc>
          <w:tcPr>
            <w:tcW w:w="560" w:type="dxa"/>
            <w:tcBorders>
              <w:top w:val="nil"/>
              <w:left w:val="nil"/>
              <w:bottom w:val="nil"/>
              <w:right w:val="single" w:sz="6" w:space="0" w:color="auto"/>
            </w:tcBorders>
          </w:tcPr>
          <w:p w14:paraId="58C1E7C6" w14:textId="77777777" w:rsidR="00C50A95" w:rsidRPr="00C81F08" w:rsidRDefault="00C50A95" w:rsidP="00416506">
            <w:pPr>
              <w:pStyle w:val="tabletext11"/>
              <w:jc w:val="center"/>
              <w:rPr>
                <w:ins w:id="7656" w:author="Author"/>
              </w:rPr>
            </w:pPr>
          </w:p>
        </w:tc>
        <w:tc>
          <w:tcPr>
            <w:tcW w:w="1060" w:type="dxa"/>
            <w:tcBorders>
              <w:top w:val="nil"/>
              <w:left w:val="single" w:sz="6" w:space="0" w:color="auto"/>
              <w:bottom w:val="nil"/>
            </w:tcBorders>
          </w:tcPr>
          <w:p w14:paraId="21E58DFE" w14:textId="77777777" w:rsidR="00C50A95" w:rsidRPr="00C81F08" w:rsidRDefault="00C50A95" w:rsidP="00416506">
            <w:pPr>
              <w:pStyle w:val="tabletext11"/>
              <w:jc w:val="right"/>
              <w:rPr>
                <w:ins w:id="7657" w:author="Author"/>
              </w:rPr>
            </w:pPr>
            <w:ins w:id="7658" w:author="Author">
              <w:r w:rsidRPr="00C81F08">
                <w:t>2.28</w:t>
              </w:r>
            </w:ins>
          </w:p>
        </w:tc>
        <w:tc>
          <w:tcPr>
            <w:tcW w:w="620" w:type="dxa"/>
            <w:tcBorders>
              <w:top w:val="nil"/>
              <w:left w:val="nil"/>
              <w:bottom w:val="nil"/>
              <w:right w:val="single" w:sz="6" w:space="0" w:color="auto"/>
            </w:tcBorders>
          </w:tcPr>
          <w:p w14:paraId="7E8514CC" w14:textId="77777777" w:rsidR="00C50A95" w:rsidRPr="00C81F08" w:rsidRDefault="00C50A95" w:rsidP="00416506">
            <w:pPr>
              <w:pStyle w:val="tabletext11"/>
              <w:jc w:val="center"/>
              <w:rPr>
                <w:ins w:id="7659" w:author="Author"/>
              </w:rPr>
            </w:pPr>
          </w:p>
        </w:tc>
        <w:tc>
          <w:tcPr>
            <w:tcW w:w="1060" w:type="dxa"/>
            <w:tcBorders>
              <w:top w:val="nil"/>
              <w:left w:val="single" w:sz="6" w:space="0" w:color="auto"/>
              <w:bottom w:val="nil"/>
            </w:tcBorders>
          </w:tcPr>
          <w:p w14:paraId="527BD9E8" w14:textId="77777777" w:rsidR="00C50A95" w:rsidRPr="00C81F08" w:rsidRDefault="00C50A95" w:rsidP="00416506">
            <w:pPr>
              <w:pStyle w:val="tabletext11"/>
              <w:jc w:val="right"/>
              <w:rPr>
                <w:ins w:id="7660" w:author="Author"/>
              </w:rPr>
            </w:pPr>
            <w:ins w:id="7661" w:author="Author">
              <w:r w:rsidRPr="00C81F08">
                <w:t>2.69</w:t>
              </w:r>
            </w:ins>
          </w:p>
        </w:tc>
        <w:tc>
          <w:tcPr>
            <w:tcW w:w="620" w:type="dxa"/>
            <w:tcBorders>
              <w:top w:val="nil"/>
              <w:left w:val="nil"/>
              <w:bottom w:val="nil"/>
              <w:right w:val="single" w:sz="6" w:space="0" w:color="auto"/>
            </w:tcBorders>
          </w:tcPr>
          <w:p w14:paraId="74638699" w14:textId="77777777" w:rsidR="00C50A95" w:rsidRPr="00C81F08" w:rsidRDefault="00C50A95" w:rsidP="00416506">
            <w:pPr>
              <w:pStyle w:val="tabletext11"/>
              <w:jc w:val="center"/>
              <w:rPr>
                <w:ins w:id="7662" w:author="Author"/>
              </w:rPr>
            </w:pPr>
          </w:p>
        </w:tc>
        <w:tc>
          <w:tcPr>
            <w:tcW w:w="1060" w:type="dxa"/>
            <w:tcBorders>
              <w:top w:val="nil"/>
              <w:left w:val="single" w:sz="6" w:space="0" w:color="auto"/>
              <w:bottom w:val="nil"/>
            </w:tcBorders>
          </w:tcPr>
          <w:p w14:paraId="292F9C50" w14:textId="77777777" w:rsidR="00C50A95" w:rsidRPr="00C81F08" w:rsidRDefault="00C50A95" w:rsidP="00416506">
            <w:pPr>
              <w:pStyle w:val="tabletext11"/>
              <w:jc w:val="right"/>
              <w:rPr>
                <w:ins w:id="7663" w:author="Author"/>
              </w:rPr>
            </w:pPr>
            <w:ins w:id="7664" w:author="Author">
              <w:r w:rsidRPr="00C81F08">
                <w:t>3.16</w:t>
              </w:r>
            </w:ins>
          </w:p>
        </w:tc>
        <w:tc>
          <w:tcPr>
            <w:tcW w:w="620" w:type="dxa"/>
            <w:tcBorders>
              <w:top w:val="nil"/>
              <w:left w:val="nil"/>
              <w:bottom w:val="nil"/>
              <w:right w:val="single" w:sz="6" w:space="0" w:color="auto"/>
            </w:tcBorders>
          </w:tcPr>
          <w:p w14:paraId="228C5EF0" w14:textId="77777777" w:rsidR="00C50A95" w:rsidRPr="00C81F08" w:rsidRDefault="00C50A95" w:rsidP="00416506">
            <w:pPr>
              <w:pStyle w:val="tabletext11"/>
              <w:jc w:val="center"/>
              <w:rPr>
                <w:ins w:id="7665" w:author="Author"/>
              </w:rPr>
            </w:pPr>
          </w:p>
        </w:tc>
        <w:tc>
          <w:tcPr>
            <w:tcW w:w="1060" w:type="dxa"/>
            <w:tcBorders>
              <w:top w:val="nil"/>
              <w:left w:val="single" w:sz="6" w:space="0" w:color="auto"/>
              <w:bottom w:val="nil"/>
            </w:tcBorders>
          </w:tcPr>
          <w:p w14:paraId="7E22E7AA" w14:textId="77777777" w:rsidR="00C50A95" w:rsidRPr="00C81F08" w:rsidRDefault="00C50A95" w:rsidP="00416506">
            <w:pPr>
              <w:pStyle w:val="tabletext11"/>
              <w:jc w:val="right"/>
              <w:rPr>
                <w:ins w:id="7666" w:author="Author"/>
              </w:rPr>
            </w:pPr>
            <w:ins w:id="7667" w:author="Author">
              <w:r w:rsidRPr="00C81F08">
                <w:t>3.01</w:t>
              </w:r>
            </w:ins>
          </w:p>
        </w:tc>
        <w:tc>
          <w:tcPr>
            <w:tcW w:w="620" w:type="dxa"/>
            <w:tcBorders>
              <w:top w:val="nil"/>
              <w:left w:val="nil"/>
              <w:bottom w:val="nil"/>
              <w:right w:val="single" w:sz="6" w:space="0" w:color="auto"/>
            </w:tcBorders>
          </w:tcPr>
          <w:p w14:paraId="1C1E53BB" w14:textId="77777777" w:rsidR="00C50A95" w:rsidRPr="00C81F08" w:rsidRDefault="00C50A95" w:rsidP="00416506">
            <w:pPr>
              <w:pStyle w:val="tabletext11"/>
              <w:jc w:val="center"/>
              <w:rPr>
                <w:ins w:id="7668" w:author="Author"/>
              </w:rPr>
            </w:pPr>
          </w:p>
        </w:tc>
        <w:tc>
          <w:tcPr>
            <w:tcW w:w="1060" w:type="dxa"/>
            <w:tcBorders>
              <w:top w:val="nil"/>
              <w:left w:val="single" w:sz="6" w:space="0" w:color="auto"/>
              <w:bottom w:val="nil"/>
            </w:tcBorders>
          </w:tcPr>
          <w:p w14:paraId="527EE0DC" w14:textId="77777777" w:rsidR="00C50A95" w:rsidRPr="00C81F08" w:rsidRDefault="00C50A95" w:rsidP="00416506">
            <w:pPr>
              <w:pStyle w:val="tabletext11"/>
              <w:jc w:val="right"/>
              <w:rPr>
                <w:ins w:id="7669" w:author="Author"/>
              </w:rPr>
            </w:pPr>
            <w:ins w:id="7670" w:author="Author">
              <w:r w:rsidRPr="00C81F08">
                <w:t>2.30</w:t>
              </w:r>
            </w:ins>
          </w:p>
        </w:tc>
        <w:tc>
          <w:tcPr>
            <w:tcW w:w="620" w:type="dxa"/>
            <w:tcBorders>
              <w:top w:val="nil"/>
              <w:left w:val="nil"/>
              <w:bottom w:val="nil"/>
              <w:right w:val="single" w:sz="6" w:space="0" w:color="auto"/>
            </w:tcBorders>
          </w:tcPr>
          <w:p w14:paraId="68852D0A" w14:textId="77777777" w:rsidR="00C50A95" w:rsidRPr="00C81F08" w:rsidRDefault="00C50A95" w:rsidP="00416506">
            <w:pPr>
              <w:pStyle w:val="tabletext11"/>
              <w:jc w:val="center"/>
              <w:rPr>
                <w:ins w:id="7671" w:author="Author"/>
              </w:rPr>
            </w:pPr>
          </w:p>
        </w:tc>
      </w:tr>
      <w:tr w:rsidR="00C50A95" w:rsidRPr="00C81F08" w14:paraId="2537F617" w14:textId="77777777" w:rsidTr="00416506">
        <w:trPr>
          <w:cantSplit/>
          <w:trHeight w:val="190"/>
          <w:ins w:id="7672" w:author="Author"/>
        </w:trPr>
        <w:tc>
          <w:tcPr>
            <w:tcW w:w="200" w:type="dxa"/>
          </w:tcPr>
          <w:p w14:paraId="084E86DF" w14:textId="77777777" w:rsidR="00C50A95" w:rsidRPr="00C81F08" w:rsidRDefault="00C50A95" w:rsidP="00416506">
            <w:pPr>
              <w:pStyle w:val="tabletext11"/>
              <w:rPr>
                <w:ins w:id="7673" w:author="Author"/>
              </w:rPr>
            </w:pPr>
          </w:p>
        </w:tc>
        <w:tc>
          <w:tcPr>
            <w:tcW w:w="1120" w:type="dxa"/>
            <w:tcBorders>
              <w:top w:val="nil"/>
              <w:left w:val="single" w:sz="6" w:space="0" w:color="auto"/>
              <w:bottom w:val="nil"/>
            </w:tcBorders>
            <w:hideMark/>
          </w:tcPr>
          <w:p w14:paraId="4798CFA2" w14:textId="77777777" w:rsidR="00C50A95" w:rsidRPr="00C81F08" w:rsidRDefault="00C50A95" w:rsidP="00416506">
            <w:pPr>
              <w:pStyle w:val="tabletext11"/>
              <w:jc w:val="right"/>
              <w:rPr>
                <w:ins w:id="7674" w:author="Author"/>
              </w:rPr>
            </w:pPr>
            <w:ins w:id="7675" w:author="Author">
              <w:r w:rsidRPr="00C81F08">
                <w:t>7,500</w:t>
              </w:r>
            </w:ins>
          </w:p>
        </w:tc>
        <w:tc>
          <w:tcPr>
            <w:tcW w:w="560" w:type="dxa"/>
            <w:tcBorders>
              <w:top w:val="nil"/>
              <w:left w:val="nil"/>
              <w:bottom w:val="nil"/>
              <w:right w:val="single" w:sz="6" w:space="0" w:color="auto"/>
            </w:tcBorders>
          </w:tcPr>
          <w:p w14:paraId="4C6263A6" w14:textId="77777777" w:rsidR="00C50A95" w:rsidRPr="00C81F08" w:rsidRDefault="00C50A95" w:rsidP="00416506">
            <w:pPr>
              <w:pStyle w:val="tabletext11"/>
              <w:jc w:val="center"/>
              <w:rPr>
                <w:ins w:id="7676" w:author="Author"/>
              </w:rPr>
            </w:pPr>
          </w:p>
        </w:tc>
        <w:tc>
          <w:tcPr>
            <w:tcW w:w="1060" w:type="dxa"/>
            <w:tcBorders>
              <w:top w:val="nil"/>
              <w:left w:val="single" w:sz="6" w:space="0" w:color="auto"/>
              <w:bottom w:val="nil"/>
            </w:tcBorders>
          </w:tcPr>
          <w:p w14:paraId="7595C36C" w14:textId="77777777" w:rsidR="00C50A95" w:rsidRPr="00C81F08" w:rsidRDefault="00C50A95" w:rsidP="00416506">
            <w:pPr>
              <w:pStyle w:val="tabletext11"/>
              <w:jc w:val="right"/>
              <w:rPr>
                <w:ins w:id="7677" w:author="Author"/>
              </w:rPr>
            </w:pPr>
            <w:ins w:id="7678" w:author="Author">
              <w:r w:rsidRPr="00C81F08">
                <w:t>2.49</w:t>
              </w:r>
            </w:ins>
          </w:p>
        </w:tc>
        <w:tc>
          <w:tcPr>
            <w:tcW w:w="620" w:type="dxa"/>
            <w:tcBorders>
              <w:top w:val="nil"/>
              <w:left w:val="nil"/>
              <w:bottom w:val="nil"/>
              <w:right w:val="single" w:sz="6" w:space="0" w:color="auto"/>
            </w:tcBorders>
          </w:tcPr>
          <w:p w14:paraId="0D770A90" w14:textId="77777777" w:rsidR="00C50A95" w:rsidRPr="00C81F08" w:rsidRDefault="00C50A95" w:rsidP="00416506">
            <w:pPr>
              <w:pStyle w:val="tabletext11"/>
              <w:jc w:val="center"/>
              <w:rPr>
                <w:ins w:id="7679" w:author="Author"/>
              </w:rPr>
            </w:pPr>
          </w:p>
        </w:tc>
        <w:tc>
          <w:tcPr>
            <w:tcW w:w="1060" w:type="dxa"/>
            <w:tcBorders>
              <w:top w:val="nil"/>
              <w:left w:val="single" w:sz="6" w:space="0" w:color="auto"/>
              <w:bottom w:val="nil"/>
            </w:tcBorders>
          </w:tcPr>
          <w:p w14:paraId="2ADCE166" w14:textId="77777777" w:rsidR="00C50A95" w:rsidRPr="00C81F08" w:rsidRDefault="00C50A95" w:rsidP="00416506">
            <w:pPr>
              <w:pStyle w:val="tabletext11"/>
              <w:jc w:val="right"/>
              <w:rPr>
                <w:ins w:id="7680" w:author="Author"/>
              </w:rPr>
            </w:pPr>
            <w:ins w:id="7681" w:author="Author">
              <w:r w:rsidRPr="00C81F08">
                <w:t>2.97</w:t>
              </w:r>
            </w:ins>
          </w:p>
        </w:tc>
        <w:tc>
          <w:tcPr>
            <w:tcW w:w="620" w:type="dxa"/>
            <w:tcBorders>
              <w:top w:val="nil"/>
              <w:left w:val="nil"/>
              <w:bottom w:val="nil"/>
              <w:right w:val="single" w:sz="6" w:space="0" w:color="auto"/>
            </w:tcBorders>
          </w:tcPr>
          <w:p w14:paraId="76BFCA89" w14:textId="77777777" w:rsidR="00C50A95" w:rsidRPr="00C81F08" w:rsidRDefault="00C50A95" w:rsidP="00416506">
            <w:pPr>
              <w:pStyle w:val="tabletext11"/>
              <w:jc w:val="center"/>
              <w:rPr>
                <w:ins w:id="7682" w:author="Author"/>
              </w:rPr>
            </w:pPr>
          </w:p>
        </w:tc>
        <w:tc>
          <w:tcPr>
            <w:tcW w:w="1060" w:type="dxa"/>
            <w:tcBorders>
              <w:top w:val="nil"/>
              <w:left w:val="single" w:sz="6" w:space="0" w:color="auto"/>
              <w:bottom w:val="nil"/>
            </w:tcBorders>
          </w:tcPr>
          <w:p w14:paraId="36C9EAB9" w14:textId="77777777" w:rsidR="00C50A95" w:rsidRPr="00C81F08" w:rsidRDefault="00C50A95" w:rsidP="00416506">
            <w:pPr>
              <w:pStyle w:val="tabletext11"/>
              <w:jc w:val="right"/>
              <w:rPr>
                <w:ins w:id="7683" w:author="Author"/>
              </w:rPr>
            </w:pPr>
            <w:ins w:id="7684" w:author="Author">
              <w:r w:rsidRPr="00C81F08">
                <w:t>3.52</w:t>
              </w:r>
            </w:ins>
          </w:p>
        </w:tc>
        <w:tc>
          <w:tcPr>
            <w:tcW w:w="620" w:type="dxa"/>
            <w:tcBorders>
              <w:top w:val="nil"/>
              <w:left w:val="nil"/>
              <w:bottom w:val="nil"/>
              <w:right w:val="single" w:sz="6" w:space="0" w:color="auto"/>
            </w:tcBorders>
          </w:tcPr>
          <w:p w14:paraId="7B3E85E8" w14:textId="77777777" w:rsidR="00C50A95" w:rsidRPr="00C81F08" w:rsidRDefault="00C50A95" w:rsidP="00416506">
            <w:pPr>
              <w:pStyle w:val="tabletext11"/>
              <w:jc w:val="center"/>
              <w:rPr>
                <w:ins w:id="7685" w:author="Author"/>
              </w:rPr>
            </w:pPr>
          </w:p>
        </w:tc>
        <w:tc>
          <w:tcPr>
            <w:tcW w:w="1060" w:type="dxa"/>
            <w:tcBorders>
              <w:top w:val="nil"/>
              <w:left w:val="single" w:sz="6" w:space="0" w:color="auto"/>
              <w:bottom w:val="nil"/>
            </w:tcBorders>
          </w:tcPr>
          <w:p w14:paraId="28A41928" w14:textId="77777777" w:rsidR="00C50A95" w:rsidRPr="00C81F08" w:rsidRDefault="00C50A95" w:rsidP="00416506">
            <w:pPr>
              <w:pStyle w:val="tabletext11"/>
              <w:jc w:val="right"/>
              <w:rPr>
                <w:ins w:id="7686" w:author="Author"/>
              </w:rPr>
            </w:pPr>
            <w:ins w:id="7687" w:author="Author">
              <w:r w:rsidRPr="00C81F08">
                <w:t>3.34</w:t>
              </w:r>
            </w:ins>
          </w:p>
        </w:tc>
        <w:tc>
          <w:tcPr>
            <w:tcW w:w="620" w:type="dxa"/>
            <w:tcBorders>
              <w:top w:val="nil"/>
              <w:left w:val="nil"/>
              <w:bottom w:val="nil"/>
              <w:right w:val="single" w:sz="6" w:space="0" w:color="auto"/>
            </w:tcBorders>
          </w:tcPr>
          <w:p w14:paraId="3A65E162" w14:textId="77777777" w:rsidR="00C50A95" w:rsidRPr="00C81F08" w:rsidRDefault="00C50A95" w:rsidP="00416506">
            <w:pPr>
              <w:pStyle w:val="tabletext11"/>
              <w:jc w:val="center"/>
              <w:rPr>
                <w:ins w:id="7688" w:author="Author"/>
              </w:rPr>
            </w:pPr>
          </w:p>
        </w:tc>
        <w:tc>
          <w:tcPr>
            <w:tcW w:w="1060" w:type="dxa"/>
            <w:tcBorders>
              <w:top w:val="nil"/>
              <w:left w:val="single" w:sz="6" w:space="0" w:color="auto"/>
              <w:bottom w:val="nil"/>
            </w:tcBorders>
          </w:tcPr>
          <w:p w14:paraId="71843BDF" w14:textId="77777777" w:rsidR="00C50A95" w:rsidRPr="00C81F08" w:rsidRDefault="00C50A95" w:rsidP="00416506">
            <w:pPr>
              <w:pStyle w:val="tabletext11"/>
              <w:jc w:val="right"/>
              <w:rPr>
                <w:ins w:id="7689" w:author="Author"/>
              </w:rPr>
            </w:pPr>
            <w:ins w:id="7690" w:author="Author">
              <w:r w:rsidRPr="00C81F08">
                <w:t>2.51</w:t>
              </w:r>
            </w:ins>
          </w:p>
        </w:tc>
        <w:tc>
          <w:tcPr>
            <w:tcW w:w="620" w:type="dxa"/>
            <w:tcBorders>
              <w:top w:val="nil"/>
              <w:left w:val="nil"/>
              <w:bottom w:val="nil"/>
              <w:right w:val="single" w:sz="6" w:space="0" w:color="auto"/>
            </w:tcBorders>
          </w:tcPr>
          <w:p w14:paraId="78F9E0F4" w14:textId="77777777" w:rsidR="00C50A95" w:rsidRPr="00C81F08" w:rsidRDefault="00C50A95" w:rsidP="00416506">
            <w:pPr>
              <w:pStyle w:val="tabletext11"/>
              <w:jc w:val="center"/>
              <w:rPr>
                <w:ins w:id="7691" w:author="Author"/>
              </w:rPr>
            </w:pPr>
          </w:p>
        </w:tc>
      </w:tr>
      <w:tr w:rsidR="00C50A95" w:rsidRPr="00C81F08" w14:paraId="4AC7833F" w14:textId="77777777" w:rsidTr="00416506">
        <w:trPr>
          <w:cantSplit/>
          <w:trHeight w:val="190"/>
          <w:ins w:id="7692" w:author="Author"/>
        </w:trPr>
        <w:tc>
          <w:tcPr>
            <w:tcW w:w="200" w:type="dxa"/>
          </w:tcPr>
          <w:p w14:paraId="6EE89729" w14:textId="77777777" w:rsidR="00C50A95" w:rsidRPr="00C81F08" w:rsidRDefault="00C50A95" w:rsidP="00416506">
            <w:pPr>
              <w:pStyle w:val="tabletext11"/>
              <w:rPr>
                <w:ins w:id="7693" w:author="Author"/>
              </w:rPr>
            </w:pPr>
          </w:p>
        </w:tc>
        <w:tc>
          <w:tcPr>
            <w:tcW w:w="1120" w:type="dxa"/>
            <w:tcBorders>
              <w:top w:val="nil"/>
              <w:left w:val="single" w:sz="6" w:space="0" w:color="auto"/>
              <w:bottom w:val="single" w:sz="6" w:space="0" w:color="auto"/>
            </w:tcBorders>
            <w:hideMark/>
          </w:tcPr>
          <w:p w14:paraId="6BFBF2AF" w14:textId="77777777" w:rsidR="00C50A95" w:rsidRPr="00C81F08" w:rsidRDefault="00C50A95" w:rsidP="00416506">
            <w:pPr>
              <w:pStyle w:val="tabletext11"/>
              <w:jc w:val="right"/>
              <w:rPr>
                <w:ins w:id="7694" w:author="Author"/>
              </w:rPr>
            </w:pPr>
            <w:ins w:id="7695" w:author="Author">
              <w:r w:rsidRPr="00C81F08">
                <w:t>10,000</w:t>
              </w:r>
            </w:ins>
          </w:p>
        </w:tc>
        <w:tc>
          <w:tcPr>
            <w:tcW w:w="560" w:type="dxa"/>
            <w:tcBorders>
              <w:top w:val="nil"/>
              <w:left w:val="nil"/>
              <w:bottom w:val="single" w:sz="6" w:space="0" w:color="auto"/>
              <w:right w:val="single" w:sz="6" w:space="0" w:color="auto"/>
            </w:tcBorders>
          </w:tcPr>
          <w:p w14:paraId="3B9A07E7" w14:textId="77777777" w:rsidR="00C50A95" w:rsidRPr="00C81F08" w:rsidRDefault="00C50A95" w:rsidP="00416506">
            <w:pPr>
              <w:pStyle w:val="tabletext11"/>
              <w:jc w:val="center"/>
              <w:rPr>
                <w:ins w:id="7696" w:author="Author"/>
              </w:rPr>
            </w:pPr>
          </w:p>
        </w:tc>
        <w:tc>
          <w:tcPr>
            <w:tcW w:w="1060" w:type="dxa"/>
            <w:tcBorders>
              <w:top w:val="nil"/>
              <w:left w:val="single" w:sz="6" w:space="0" w:color="auto"/>
              <w:bottom w:val="single" w:sz="6" w:space="0" w:color="auto"/>
            </w:tcBorders>
          </w:tcPr>
          <w:p w14:paraId="1F2E0B27" w14:textId="77777777" w:rsidR="00C50A95" w:rsidRPr="00C81F08" w:rsidRDefault="00C50A95" w:rsidP="00416506">
            <w:pPr>
              <w:pStyle w:val="tabletext11"/>
              <w:jc w:val="right"/>
              <w:rPr>
                <w:ins w:id="7697" w:author="Author"/>
              </w:rPr>
            </w:pPr>
            <w:ins w:id="7698" w:author="Author">
              <w:r w:rsidRPr="00C81F08">
                <w:t>2.66</w:t>
              </w:r>
            </w:ins>
          </w:p>
        </w:tc>
        <w:tc>
          <w:tcPr>
            <w:tcW w:w="620" w:type="dxa"/>
            <w:tcBorders>
              <w:top w:val="nil"/>
              <w:left w:val="nil"/>
              <w:bottom w:val="single" w:sz="6" w:space="0" w:color="auto"/>
              <w:right w:val="single" w:sz="6" w:space="0" w:color="auto"/>
            </w:tcBorders>
          </w:tcPr>
          <w:p w14:paraId="446E8FAA" w14:textId="77777777" w:rsidR="00C50A95" w:rsidRPr="00C81F08" w:rsidRDefault="00C50A95" w:rsidP="00416506">
            <w:pPr>
              <w:pStyle w:val="tabletext11"/>
              <w:jc w:val="center"/>
              <w:rPr>
                <w:ins w:id="7699" w:author="Author"/>
              </w:rPr>
            </w:pPr>
          </w:p>
        </w:tc>
        <w:tc>
          <w:tcPr>
            <w:tcW w:w="1060" w:type="dxa"/>
            <w:tcBorders>
              <w:top w:val="nil"/>
              <w:left w:val="single" w:sz="6" w:space="0" w:color="auto"/>
              <w:bottom w:val="single" w:sz="6" w:space="0" w:color="auto"/>
            </w:tcBorders>
          </w:tcPr>
          <w:p w14:paraId="608A44F2" w14:textId="77777777" w:rsidR="00C50A95" w:rsidRPr="00C81F08" w:rsidRDefault="00C50A95" w:rsidP="00416506">
            <w:pPr>
              <w:pStyle w:val="tabletext11"/>
              <w:jc w:val="right"/>
              <w:rPr>
                <w:ins w:id="7700" w:author="Author"/>
              </w:rPr>
            </w:pPr>
            <w:ins w:id="7701" w:author="Author">
              <w:r w:rsidRPr="00C81F08">
                <w:t>3.21</w:t>
              </w:r>
            </w:ins>
          </w:p>
        </w:tc>
        <w:tc>
          <w:tcPr>
            <w:tcW w:w="620" w:type="dxa"/>
            <w:tcBorders>
              <w:top w:val="nil"/>
              <w:left w:val="nil"/>
              <w:bottom w:val="single" w:sz="6" w:space="0" w:color="auto"/>
              <w:right w:val="single" w:sz="6" w:space="0" w:color="auto"/>
            </w:tcBorders>
          </w:tcPr>
          <w:p w14:paraId="3383F01A" w14:textId="77777777" w:rsidR="00C50A95" w:rsidRPr="00C81F08" w:rsidRDefault="00C50A95" w:rsidP="00416506">
            <w:pPr>
              <w:pStyle w:val="tabletext11"/>
              <w:jc w:val="center"/>
              <w:rPr>
                <w:ins w:id="7702" w:author="Author"/>
              </w:rPr>
            </w:pPr>
          </w:p>
        </w:tc>
        <w:tc>
          <w:tcPr>
            <w:tcW w:w="1060" w:type="dxa"/>
            <w:tcBorders>
              <w:top w:val="nil"/>
              <w:left w:val="single" w:sz="6" w:space="0" w:color="auto"/>
              <w:bottom w:val="single" w:sz="6" w:space="0" w:color="auto"/>
            </w:tcBorders>
          </w:tcPr>
          <w:p w14:paraId="679ED668" w14:textId="77777777" w:rsidR="00C50A95" w:rsidRPr="00C81F08" w:rsidRDefault="00C50A95" w:rsidP="00416506">
            <w:pPr>
              <w:pStyle w:val="tabletext11"/>
              <w:jc w:val="right"/>
              <w:rPr>
                <w:ins w:id="7703" w:author="Author"/>
              </w:rPr>
            </w:pPr>
            <w:ins w:id="7704" w:author="Author">
              <w:r w:rsidRPr="00C81F08">
                <w:t>3.82</w:t>
              </w:r>
            </w:ins>
          </w:p>
        </w:tc>
        <w:tc>
          <w:tcPr>
            <w:tcW w:w="620" w:type="dxa"/>
            <w:tcBorders>
              <w:top w:val="nil"/>
              <w:left w:val="nil"/>
              <w:bottom w:val="single" w:sz="6" w:space="0" w:color="auto"/>
              <w:right w:val="single" w:sz="6" w:space="0" w:color="auto"/>
            </w:tcBorders>
          </w:tcPr>
          <w:p w14:paraId="53944020" w14:textId="77777777" w:rsidR="00C50A95" w:rsidRPr="00C81F08" w:rsidRDefault="00C50A95" w:rsidP="00416506">
            <w:pPr>
              <w:pStyle w:val="tabletext11"/>
              <w:jc w:val="center"/>
              <w:rPr>
                <w:ins w:id="7705" w:author="Author"/>
              </w:rPr>
            </w:pPr>
          </w:p>
        </w:tc>
        <w:tc>
          <w:tcPr>
            <w:tcW w:w="1060" w:type="dxa"/>
            <w:tcBorders>
              <w:top w:val="nil"/>
              <w:left w:val="single" w:sz="6" w:space="0" w:color="auto"/>
              <w:bottom w:val="single" w:sz="6" w:space="0" w:color="auto"/>
            </w:tcBorders>
          </w:tcPr>
          <w:p w14:paraId="796CFE7D" w14:textId="77777777" w:rsidR="00C50A95" w:rsidRPr="00C81F08" w:rsidRDefault="00C50A95" w:rsidP="00416506">
            <w:pPr>
              <w:pStyle w:val="tabletext11"/>
              <w:jc w:val="right"/>
              <w:rPr>
                <w:ins w:id="7706" w:author="Author"/>
              </w:rPr>
            </w:pPr>
            <w:ins w:id="7707" w:author="Author">
              <w:r w:rsidRPr="00C81F08">
                <w:t>3.62</w:t>
              </w:r>
            </w:ins>
          </w:p>
        </w:tc>
        <w:tc>
          <w:tcPr>
            <w:tcW w:w="620" w:type="dxa"/>
            <w:tcBorders>
              <w:top w:val="nil"/>
              <w:left w:val="nil"/>
              <w:bottom w:val="single" w:sz="6" w:space="0" w:color="auto"/>
              <w:right w:val="single" w:sz="6" w:space="0" w:color="auto"/>
            </w:tcBorders>
          </w:tcPr>
          <w:p w14:paraId="656BECB5" w14:textId="77777777" w:rsidR="00C50A95" w:rsidRPr="00C81F08" w:rsidRDefault="00C50A95" w:rsidP="00416506">
            <w:pPr>
              <w:pStyle w:val="tabletext11"/>
              <w:jc w:val="center"/>
              <w:rPr>
                <w:ins w:id="7708" w:author="Author"/>
              </w:rPr>
            </w:pPr>
          </w:p>
        </w:tc>
        <w:tc>
          <w:tcPr>
            <w:tcW w:w="1060" w:type="dxa"/>
            <w:tcBorders>
              <w:top w:val="nil"/>
              <w:left w:val="single" w:sz="6" w:space="0" w:color="auto"/>
              <w:bottom w:val="single" w:sz="6" w:space="0" w:color="auto"/>
            </w:tcBorders>
          </w:tcPr>
          <w:p w14:paraId="7864B9C9" w14:textId="77777777" w:rsidR="00C50A95" w:rsidRPr="00C81F08" w:rsidRDefault="00C50A95" w:rsidP="00416506">
            <w:pPr>
              <w:pStyle w:val="tabletext11"/>
              <w:jc w:val="right"/>
              <w:rPr>
                <w:ins w:id="7709" w:author="Author"/>
              </w:rPr>
            </w:pPr>
            <w:ins w:id="7710" w:author="Author">
              <w:r w:rsidRPr="00C81F08">
                <w:t>2.69</w:t>
              </w:r>
            </w:ins>
          </w:p>
        </w:tc>
        <w:tc>
          <w:tcPr>
            <w:tcW w:w="620" w:type="dxa"/>
            <w:tcBorders>
              <w:top w:val="nil"/>
              <w:left w:val="nil"/>
              <w:bottom w:val="single" w:sz="6" w:space="0" w:color="auto"/>
              <w:right w:val="single" w:sz="6" w:space="0" w:color="auto"/>
            </w:tcBorders>
          </w:tcPr>
          <w:p w14:paraId="4B3852A6" w14:textId="77777777" w:rsidR="00C50A95" w:rsidRPr="00C81F08" w:rsidRDefault="00C50A95" w:rsidP="00416506">
            <w:pPr>
              <w:pStyle w:val="tabletext11"/>
              <w:jc w:val="center"/>
              <w:rPr>
                <w:ins w:id="7711" w:author="Author"/>
              </w:rPr>
            </w:pPr>
          </w:p>
        </w:tc>
      </w:tr>
    </w:tbl>
    <w:p w14:paraId="69F7E46A" w14:textId="374C2DFA" w:rsidR="00C50A95" w:rsidRDefault="00C50A95" w:rsidP="00C50A95">
      <w:pPr>
        <w:pStyle w:val="tablecaption"/>
      </w:pPr>
      <w:ins w:id="7712" w:author="Author">
        <w:r w:rsidRPr="00C81F08">
          <w:t>Table 300.B. Increased Liability Limits</w:t>
        </w:r>
      </w:ins>
    </w:p>
    <w:p w14:paraId="008CA2B2" w14:textId="2E4A3618" w:rsidR="00C50A95" w:rsidRDefault="00C50A95" w:rsidP="00C50A95">
      <w:pPr>
        <w:pStyle w:val="isonormal"/>
        <w:jc w:val="left"/>
      </w:pPr>
    </w:p>
    <w:p w14:paraId="4D0A7C8B" w14:textId="77777777" w:rsidR="00C50A95" w:rsidRDefault="00C50A95" w:rsidP="00C50A95">
      <w:pPr>
        <w:pStyle w:val="isonormal"/>
        <w:sectPr w:rsidR="00C50A95" w:rsidSect="00C50A95">
          <w:pgSz w:w="12240" w:h="15840"/>
          <w:pgMar w:top="1735" w:right="960" w:bottom="1560" w:left="1200" w:header="575" w:footer="480" w:gutter="0"/>
          <w:cols w:space="0"/>
          <w:noEndnote/>
          <w:docGrid w:linePitch="326"/>
        </w:sectPr>
      </w:pPr>
    </w:p>
    <w:p w14:paraId="2658CF9E" w14:textId="77777777" w:rsidR="00C50A95" w:rsidRPr="00D016EC" w:rsidRDefault="00C50A95" w:rsidP="00C50A95">
      <w:pPr>
        <w:pStyle w:val="boxrule"/>
        <w:rPr>
          <w:ins w:id="7713" w:author="Author"/>
        </w:rPr>
      </w:pPr>
      <w:bookmarkStart w:id="7714" w:name="_Hlk115251373"/>
      <w:ins w:id="7715" w:author="Author">
        <w:r w:rsidRPr="00D016EC">
          <w:lastRenderedPageBreak/>
          <w:t>301.  VEHICLE AGE AND PRICE BRACKET</w:t>
        </w:r>
      </w:ins>
    </w:p>
    <w:p w14:paraId="3821A230" w14:textId="77777777" w:rsidR="00C50A95" w:rsidRPr="00D016EC" w:rsidRDefault="00C50A95" w:rsidP="00C50A95">
      <w:pPr>
        <w:pStyle w:val="blocktext1"/>
        <w:rPr>
          <w:ins w:id="7716" w:author="Author"/>
        </w:rPr>
      </w:pPr>
      <w:ins w:id="7717" w:author="Author">
        <w:r w:rsidRPr="00D016EC">
          <w:t xml:space="preserve">Paragraph </w:t>
        </w:r>
        <w:r w:rsidRPr="00D016EC">
          <w:rPr>
            <w:b/>
          </w:rPr>
          <w:t>C.1.</w:t>
        </w:r>
        <w:r w:rsidRPr="00D016EC">
          <w:t xml:space="preserve"> is replaced by the following:</w:t>
        </w:r>
      </w:ins>
    </w:p>
    <w:p w14:paraId="7D57D158" w14:textId="77777777" w:rsidR="00C50A95" w:rsidRPr="00D016EC" w:rsidRDefault="00C50A95" w:rsidP="00C50A95">
      <w:pPr>
        <w:pStyle w:val="outlinehd3"/>
        <w:rPr>
          <w:ins w:id="7718" w:author="Author"/>
        </w:rPr>
      </w:pPr>
      <w:ins w:id="7719" w:author="Author">
        <w:r w:rsidRPr="00D016EC">
          <w:tab/>
          <w:t>1.</w:t>
        </w:r>
        <w:r w:rsidRPr="00D016EC">
          <w:tab/>
          <w:t>Vehicle Value Factors For Use With The Stated Amount Insurance Endorsement</w:t>
        </w:r>
      </w:ins>
    </w:p>
    <w:p w14:paraId="2D0708DE" w14:textId="77777777" w:rsidR="00C50A95" w:rsidRPr="00D016EC" w:rsidRDefault="00C50A95" w:rsidP="00C50A95">
      <w:pPr>
        <w:pStyle w:val="outlinehd4"/>
        <w:rPr>
          <w:ins w:id="7720" w:author="Author"/>
        </w:rPr>
      </w:pPr>
      <w:ins w:id="7721" w:author="Author">
        <w:r w:rsidRPr="00D016EC">
          <w:tab/>
          <w:t>a.</w:t>
        </w:r>
        <w:r w:rsidRPr="00D016EC">
          <w:tab/>
          <w:t>Collision</w:t>
        </w:r>
      </w:ins>
    </w:p>
    <w:p w14:paraId="01EBF5B5" w14:textId="77777777" w:rsidR="00C50A95" w:rsidRPr="00D016EC" w:rsidRDefault="00C50A95" w:rsidP="00C50A95">
      <w:pPr>
        <w:pStyle w:val="outlinehd5"/>
        <w:rPr>
          <w:ins w:id="7722" w:author="Author"/>
        </w:rPr>
      </w:pPr>
      <w:ins w:id="7723" w:author="Author">
        <w:r w:rsidRPr="00D016EC">
          <w:tab/>
          <w:t>(1)</w:t>
        </w:r>
        <w:r w:rsidRPr="00D016EC">
          <w:tab/>
          <w:t xml:space="preserve">Zone-rated Trailers Vehicle Value Factors </w:t>
        </w:r>
        <w:r w:rsidRPr="00D016EC">
          <w:rPr>
            <w:rFonts w:cs="Arial"/>
          </w:rPr>
          <w:t>–</w:t>
        </w:r>
        <w:r w:rsidRPr="00D016EC">
          <w:t xml:space="preserve"> Collision With Stated Amount Rating</w:t>
        </w:r>
      </w:ins>
    </w:p>
    <w:p w14:paraId="543DD80D" w14:textId="77777777" w:rsidR="00C50A95" w:rsidRPr="00D016EC" w:rsidRDefault="00C50A95" w:rsidP="00C50A95">
      <w:pPr>
        <w:pStyle w:val="space4"/>
        <w:rPr>
          <w:ins w:id="7724"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C50A95" w:rsidRPr="00D016EC" w14:paraId="048E341F" w14:textId="77777777" w:rsidTr="00416506">
        <w:trPr>
          <w:trHeight w:val="190"/>
          <w:ins w:id="7725" w:author="Author"/>
        </w:trPr>
        <w:tc>
          <w:tcPr>
            <w:tcW w:w="200" w:type="dxa"/>
            <w:hideMark/>
          </w:tcPr>
          <w:p w14:paraId="63964683" w14:textId="77777777" w:rsidR="00C50A95" w:rsidRPr="00D016EC" w:rsidRDefault="00C50A95" w:rsidP="00416506">
            <w:pPr>
              <w:pStyle w:val="tablehead"/>
              <w:rPr>
                <w:ins w:id="7726"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171BEDA1" w14:textId="77777777" w:rsidR="00C50A95" w:rsidRPr="00D016EC" w:rsidRDefault="00C50A95" w:rsidP="00416506">
            <w:pPr>
              <w:pStyle w:val="tablehead"/>
              <w:rPr>
                <w:ins w:id="7727" w:author="Author"/>
              </w:rPr>
            </w:pPr>
            <w:ins w:id="7728" w:author="Author">
              <w:r w:rsidRPr="00D016EC">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2577EB64" w14:textId="77777777" w:rsidR="00C50A95" w:rsidRPr="00D016EC" w:rsidRDefault="00C50A95" w:rsidP="00416506">
            <w:pPr>
              <w:pStyle w:val="tablehead"/>
              <w:rPr>
                <w:ins w:id="7729" w:author="Author"/>
              </w:rPr>
            </w:pPr>
            <w:ins w:id="7730" w:author="Author">
              <w:r w:rsidRPr="00D016EC">
                <w:t>Vehicle Value Factor</w:t>
              </w:r>
            </w:ins>
          </w:p>
        </w:tc>
      </w:tr>
      <w:tr w:rsidR="00C50A95" w:rsidRPr="00D016EC" w14:paraId="511DA748" w14:textId="77777777" w:rsidTr="00416506">
        <w:trPr>
          <w:cantSplit/>
          <w:trHeight w:val="190"/>
          <w:ins w:id="7731" w:author="Author"/>
        </w:trPr>
        <w:tc>
          <w:tcPr>
            <w:tcW w:w="200" w:type="dxa"/>
          </w:tcPr>
          <w:p w14:paraId="5E72461A" w14:textId="77777777" w:rsidR="00C50A95" w:rsidRPr="00D016EC" w:rsidRDefault="00C50A95" w:rsidP="00416506">
            <w:pPr>
              <w:pStyle w:val="tabletext11"/>
              <w:rPr>
                <w:ins w:id="7732" w:author="Author"/>
              </w:rPr>
            </w:pPr>
          </w:p>
        </w:tc>
        <w:tc>
          <w:tcPr>
            <w:tcW w:w="360" w:type="dxa"/>
            <w:tcBorders>
              <w:top w:val="single" w:sz="6" w:space="0" w:color="auto"/>
              <w:left w:val="single" w:sz="6" w:space="0" w:color="auto"/>
              <w:bottom w:val="nil"/>
              <w:right w:val="nil"/>
            </w:tcBorders>
            <w:hideMark/>
          </w:tcPr>
          <w:p w14:paraId="60F8402A" w14:textId="77777777" w:rsidR="00C50A95" w:rsidRPr="00D016EC" w:rsidRDefault="00C50A95" w:rsidP="00416506">
            <w:pPr>
              <w:pStyle w:val="tabletext11"/>
              <w:jc w:val="right"/>
              <w:rPr>
                <w:ins w:id="7733" w:author="Author"/>
              </w:rPr>
            </w:pPr>
            <w:ins w:id="7734" w:author="Author">
              <w:r w:rsidRPr="00D016EC">
                <w:t>$</w:t>
              </w:r>
            </w:ins>
          </w:p>
        </w:tc>
        <w:tc>
          <w:tcPr>
            <w:tcW w:w="2040" w:type="dxa"/>
            <w:tcBorders>
              <w:top w:val="single" w:sz="6" w:space="0" w:color="auto"/>
              <w:left w:val="nil"/>
              <w:bottom w:val="nil"/>
              <w:right w:val="single" w:sz="6" w:space="0" w:color="auto"/>
            </w:tcBorders>
            <w:vAlign w:val="bottom"/>
            <w:hideMark/>
          </w:tcPr>
          <w:p w14:paraId="2EC27A9A" w14:textId="77777777" w:rsidR="00C50A95" w:rsidRPr="00D016EC" w:rsidRDefault="00C50A95" w:rsidP="00416506">
            <w:pPr>
              <w:pStyle w:val="tabletext11"/>
              <w:tabs>
                <w:tab w:val="decimal" w:pos="850"/>
              </w:tabs>
              <w:rPr>
                <w:ins w:id="7735" w:author="Author"/>
              </w:rPr>
            </w:pPr>
            <w:ins w:id="7736" w:author="Author">
              <w:r w:rsidRPr="00D016EC">
                <w:t>0 to 999</w:t>
              </w:r>
            </w:ins>
          </w:p>
        </w:tc>
        <w:tc>
          <w:tcPr>
            <w:tcW w:w="360" w:type="dxa"/>
            <w:tcBorders>
              <w:top w:val="single" w:sz="6" w:space="0" w:color="auto"/>
              <w:left w:val="single" w:sz="6" w:space="0" w:color="auto"/>
              <w:bottom w:val="nil"/>
              <w:right w:val="nil"/>
            </w:tcBorders>
            <w:hideMark/>
          </w:tcPr>
          <w:p w14:paraId="75E63CA2" w14:textId="77777777" w:rsidR="00C50A95" w:rsidRPr="00D016EC" w:rsidRDefault="00C50A95" w:rsidP="00416506">
            <w:pPr>
              <w:pStyle w:val="tabletext11"/>
              <w:jc w:val="right"/>
              <w:rPr>
                <w:ins w:id="7737" w:author="Author"/>
              </w:rPr>
            </w:pPr>
          </w:p>
        </w:tc>
        <w:tc>
          <w:tcPr>
            <w:tcW w:w="2040" w:type="dxa"/>
            <w:tcBorders>
              <w:top w:val="single" w:sz="6" w:space="0" w:color="auto"/>
              <w:left w:val="nil"/>
              <w:bottom w:val="nil"/>
              <w:right w:val="single" w:sz="6" w:space="0" w:color="auto"/>
            </w:tcBorders>
            <w:vAlign w:val="bottom"/>
            <w:hideMark/>
          </w:tcPr>
          <w:p w14:paraId="1CB11920" w14:textId="77777777" w:rsidR="00C50A95" w:rsidRPr="00D016EC" w:rsidRDefault="00C50A95" w:rsidP="00416506">
            <w:pPr>
              <w:pStyle w:val="tabletext11"/>
              <w:tabs>
                <w:tab w:val="decimal" w:pos="668"/>
              </w:tabs>
              <w:rPr>
                <w:ins w:id="7738" w:author="Author"/>
              </w:rPr>
            </w:pPr>
            <w:ins w:id="7739" w:author="Author">
              <w:r w:rsidRPr="00D016EC">
                <w:t>0.04</w:t>
              </w:r>
            </w:ins>
          </w:p>
        </w:tc>
      </w:tr>
      <w:tr w:rsidR="00C50A95" w:rsidRPr="00D016EC" w14:paraId="619A1687" w14:textId="77777777" w:rsidTr="00416506">
        <w:trPr>
          <w:trHeight w:val="190"/>
          <w:ins w:id="7740" w:author="Author"/>
        </w:trPr>
        <w:tc>
          <w:tcPr>
            <w:tcW w:w="200" w:type="dxa"/>
          </w:tcPr>
          <w:p w14:paraId="79A75A02" w14:textId="77777777" w:rsidR="00C50A95" w:rsidRPr="00D016EC" w:rsidRDefault="00C50A95" w:rsidP="00416506">
            <w:pPr>
              <w:pStyle w:val="tabletext11"/>
              <w:rPr>
                <w:ins w:id="7741" w:author="Author"/>
              </w:rPr>
            </w:pPr>
          </w:p>
        </w:tc>
        <w:tc>
          <w:tcPr>
            <w:tcW w:w="360" w:type="dxa"/>
            <w:tcBorders>
              <w:top w:val="nil"/>
              <w:left w:val="single" w:sz="6" w:space="0" w:color="auto"/>
              <w:bottom w:val="nil"/>
              <w:right w:val="nil"/>
            </w:tcBorders>
          </w:tcPr>
          <w:p w14:paraId="2434EB4D" w14:textId="77777777" w:rsidR="00C50A95" w:rsidRPr="00D016EC" w:rsidRDefault="00C50A95" w:rsidP="00416506">
            <w:pPr>
              <w:pStyle w:val="tabletext11"/>
              <w:jc w:val="right"/>
              <w:rPr>
                <w:ins w:id="7742" w:author="Author"/>
              </w:rPr>
            </w:pPr>
          </w:p>
        </w:tc>
        <w:tc>
          <w:tcPr>
            <w:tcW w:w="2040" w:type="dxa"/>
            <w:tcBorders>
              <w:top w:val="nil"/>
              <w:left w:val="nil"/>
              <w:bottom w:val="nil"/>
              <w:right w:val="single" w:sz="6" w:space="0" w:color="auto"/>
            </w:tcBorders>
            <w:hideMark/>
          </w:tcPr>
          <w:p w14:paraId="1D33A418" w14:textId="77777777" w:rsidR="00C50A95" w:rsidRPr="00D016EC" w:rsidRDefault="00C50A95" w:rsidP="00416506">
            <w:pPr>
              <w:pStyle w:val="tabletext11"/>
              <w:tabs>
                <w:tab w:val="decimal" w:pos="850"/>
              </w:tabs>
              <w:rPr>
                <w:ins w:id="7743" w:author="Author"/>
              </w:rPr>
            </w:pPr>
            <w:ins w:id="7744" w:author="Author">
              <w:r w:rsidRPr="00D016EC">
                <w:t>1,000 to 1,999</w:t>
              </w:r>
            </w:ins>
          </w:p>
        </w:tc>
        <w:tc>
          <w:tcPr>
            <w:tcW w:w="360" w:type="dxa"/>
            <w:tcBorders>
              <w:left w:val="single" w:sz="6" w:space="0" w:color="auto"/>
            </w:tcBorders>
          </w:tcPr>
          <w:p w14:paraId="612AEC42" w14:textId="77777777" w:rsidR="00C50A95" w:rsidRPr="00D016EC" w:rsidRDefault="00C50A95" w:rsidP="00416506">
            <w:pPr>
              <w:pStyle w:val="tabletext11"/>
              <w:jc w:val="right"/>
              <w:rPr>
                <w:ins w:id="7745" w:author="Author"/>
              </w:rPr>
            </w:pPr>
          </w:p>
        </w:tc>
        <w:tc>
          <w:tcPr>
            <w:tcW w:w="2040" w:type="dxa"/>
            <w:tcBorders>
              <w:top w:val="nil"/>
              <w:left w:val="nil"/>
              <w:bottom w:val="nil"/>
              <w:right w:val="single" w:sz="6" w:space="0" w:color="auto"/>
            </w:tcBorders>
            <w:vAlign w:val="bottom"/>
            <w:hideMark/>
          </w:tcPr>
          <w:p w14:paraId="46B67B04" w14:textId="77777777" w:rsidR="00C50A95" w:rsidRPr="00D016EC" w:rsidRDefault="00C50A95" w:rsidP="00416506">
            <w:pPr>
              <w:pStyle w:val="tabletext11"/>
              <w:tabs>
                <w:tab w:val="decimal" w:pos="668"/>
              </w:tabs>
              <w:rPr>
                <w:ins w:id="7746" w:author="Author"/>
              </w:rPr>
            </w:pPr>
            <w:ins w:id="7747" w:author="Author">
              <w:r w:rsidRPr="00D016EC">
                <w:t>0.06</w:t>
              </w:r>
            </w:ins>
          </w:p>
        </w:tc>
      </w:tr>
      <w:tr w:rsidR="00C50A95" w:rsidRPr="00D016EC" w14:paraId="09003911" w14:textId="77777777" w:rsidTr="00416506">
        <w:trPr>
          <w:trHeight w:val="190"/>
          <w:ins w:id="7748" w:author="Author"/>
        </w:trPr>
        <w:tc>
          <w:tcPr>
            <w:tcW w:w="200" w:type="dxa"/>
          </w:tcPr>
          <w:p w14:paraId="6F5F1D38" w14:textId="77777777" w:rsidR="00C50A95" w:rsidRPr="00D016EC" w:rsidRDefault="00C50A95" w:rsidP="00416506">
            <w:pPr>
              <w:pStyle w:val="tabletext11"/>
              <w:rPr>
                <w:ins w:id="7749" w:author="Author"/>
              </w:rPr>
            </w:pPr>
          </w:p>
        </w:tc>
        <w:tc>
          <w:tcPr>
            <w:tcW w:w="360" w:type="dxa"/>
            <w:tcBorders>
              <w:top w:val="nil"/>
              <w:left w:val="single" w:sz="6" w:space="0" w:color="auto"/>
              <w:bottom w:val="nil"/>
              <w:right w:val="nil"/>
            </w:tcBorders>
          </w:tcPr>
          <w:p w14:paraId="2EF0E7EE" w14:textId="77777777" w:rsidR="00C50A95" w:rsidRPr="00D016EC" w:rsidRDefault="00C50A95" w:rsidP="00416506">
            <w:pPr>
              <w:pStyle w:val="tabletext11"/>
              <w:jc w:val="right"/>
              <w:rPr>
                <w:ins w:id="7750" w:author="Author"/>
              </w:rPr>
            </w:pPr>
          </w:p>
        </w:tc>
        <w:tc>
          <w:tcPr>
            <w:tcW w:w="2040" w:type="dxa"/>
            <w:tcBorders>
              <w:top w:val="nil"/>
              <w:left w:val="nil"/>
              <w:bottom w:val="nil"/>
              <w:right w:val="single" w:sz="6" w:space="0" w:color="auto"/>
            </w:tcBorders>
            <w:hideMark/>
          </w:tcPr>
          <w:p w14:paraId="6AFE4F3A" w14:textId="77777777" w:rsidR="00C50A95" w:rsidRPr="00D016EC" w:rsidRDefault="00C50A95" w:rsidP="00416506">
            <w:pPr>
              <w:pStyle w:val="tabletext11"/>
              <w:tabs>
                <w:tab w:val="decimal" w:pos="850"/>
              </w:tabs>
              <w:rPr>
                <w:ins w:id="7751" w:author="Author"/>
              </w:rPr>
            </w:pPr>
            <w:ins w:id="7752" w:author="Author">
              <w:r w:rsidRPr="00D016EC">
                <w:t>2,000 to 2,999</w:t>
              </w:r>
            </w:ins>
          </w:p>
        </w:tc>
        <w:tc>
          <w:tcPr>
            <w:tcW w:w="360" w:type="dxa"/>
            <w:tcBorders>
              <w:left w:val="single" w:sz="6" w:space="0" w:color="auto"/>
            </w:tcBorders>
          </w:tcPr>
          <w:p w14:paraId="393265FF" w14:textId="77777777" w:rsidR="00C50A95" w:rsidRPr="00D016EC" w:rsidRDefault="00C50A95" w:rsidP="00416506">
            <w:pPr>
              <w:pStyle w:val="tabletext11"/>
              <w:jc w:val="right"/>
              <w:rPr>
                <w:ins w:id="7753" w:author="Author"/>
              </w:rPr>
            </w:pPr>
          </w:p>
        </w:tc>
        <w:tc>
          <w:tcPr>
            <w:tcW w:w="2040" w:type="dxa"/>
            <w:tcBorders>
              <w:top w:val="nil"/>
              <w:left w:val="nil"/>
              <w:bottom w:val="nil"/>
              <w:right w:val="single" w:sz="6" w:space="0" w:color="auto"/>
            </w:tcBorders>
            <w:vAlign w:val="bottom"/>
            <w:hideMark/>
          </w:tcPr>
          <w:p w14:paraId="5D7FC047" w14:textId="77777777" w:rsidR="00C50A95" w:rsidRPr="00D016EC" w:rsidRDefault="00C50A95" w:rsidP="00416506">
            <w:pPr>
              <w:pStyle w:val="tabletext11"/>
              <w:tabs>
                <w:tab w:val="decimal" w:pos="668"/>
              </w:tabs>
              <w:rPr>
                <w:ins w:id="7754" w:author="Author"/>
              </w:rPr>
            </w:pPr>
            <w:ins w:id="7755" w:author="Author">
              <w:r w:rsidRPr="00D016EC">
                <w:t>0.09</w:t>
              </w:r>
            </w:ins>
          </w:p>
        </w:tc>
      </w:tr>
      <w:tr w:rsidR="00C50A95" w:rsidRPr="00D016EC" w14:paraId="766B4D88" w14:textId="77777777" w:rsidTr="00416506">
        <w:trPr>
          <w:trHeight w:val="190"/>
          <w:ins w:id="7756" w:author="Author"/>
        </w:trPr>
        <w:tc>
          <w:tcPr>
            <w:tcW w:w="200" w:type="dxa"/>
          </w:tcPr>
          <w:p w14:paraId="6899E969" w14:textId="77777777" w:rsidR="00C50A95" w:rsidRPr="00D016EC" w:rsidRDefault="00C50A95" w:rsidP="00416506">
            <w:pPr>
              <w:pStyle w:val="tabletext11"/>
              <w:rPr>
                <w:ins w:id="7757" w:author="Author"/>
              </w:rPr>
            </w:pPr>
          </w:p>
        </w:tc>
        <w:tc>
          <w:tcPr>
            <w:tcW w:w="360" w:type="dxa"/>
            <w:tcBorders>
              <w:top w:val="nil"/>
              <w:left w:val="single" w:sz="6" w:space="0" w:color="auto"/>
              <w:bottom w:val="nil"/>
              <w:right w:val="nil"/>
            </w:tcBorders>
          </w:tcPr>
          <w:p w14:paraId="739C4FBC" w14:textId="77777777" w:rsidR="00C50A95" w:rsidRPr="00D016EC" w:rsidRDefault="00C50A95" w:rsidP="00416506">
            <w:pPr>
              <w:pStyle w:val="tabletext11"/>
              <w:jc w:val="right"/>
              <w:rPr>
                <w:ins w:id="7758" w:author="Author"/>
              </w:rPr>
            </w:pPr>
          </w:p>
        </w:tc>
        <w:tc>
          <w:tcPr>
            <w:tcW w:w="2040" w:type="dxa"/>
            <w:tcBorders>
              <w:top w:val="nil"/>
              <w:left w:val="nil"/>
              <w:bottom w:val="nil"/>
              <w:right w:val="single" w:sz="6" w:space="0" w:color="auto"/>
            </w:tcBorders>
            <w:hideMark/>
          </w:tcPr>
          <w:p w14:paraId="4EABE365" w14:textId="77777777" w:rsidR="00C50A95" w:rsidRPr="00D016EC" w:rsidRDefault="00C50A95" w:rsidP="00416506">
            <w:pPr>
              <w:pStyle w:val="tabletext11"/>
              <w:tabs>
                <w:tab w:val="decimal" w:pos="850"/>
              </w:tabs>
              <w:rPr>
                <w:ins w:id="7759" w:author="Author"/>
              </w:rPr>
            </w:pPr>
            <w:ins w:id="7760" w:author="Author">
              <w:r w:rsidRPr="00D016EC">
                <w:t>3,000 to 3,999</w:t>
              </w:r>
            </w:ins>
          </w:p>
        </w:tc>
        <w:tc>
          <w:tcPr>
            <w:tcW w:w="360" w:type="dxa"/>
            <w:tcBorders>
              <w:left w:val="single" w:sz="6" w:space="0" w:color="auto"/>
            </w:tcBorders>
          </w:tcPr>
          <w:p w14:paraId="333F7C86" w14:textId="77777777" w:rsidR="00C50A95" w:rsidRPr="00D016EC" w:rsidRDefault="00C50A95" w:rsidP="00416506">
            <w:pPr>
              <w:pStyle w:val="tabletext11"/>
              <w:jc w:val="right"/>
              <w:rPr>
                <w:ins w:id="7761" w:author="Author"/>
              </w:rPr>
            </w:pPr>
          </w:p>
        </w:tc>
        <w:tc>
          <w:tcPr>
            <w:tcW w:w="2040" w:type="dxa"/>
            <w:tcBorders>
              <w:top w:val="nil"/>
              <w:left w:val="nil"/>
              <w:bottom w:val="nil"/>
              <w:right w:val="single" w:sz="6" w:space="0" w:color="auto"/>
            </w:tcBorders>
            <w:vAlign w:val="bottom"/>
            <w:hideMark/>
          </w:tcPr>
          <w:p w14:paraId="2598EA90" w14:textId="77777777" w:rsidR="00C50A95" w:rsidRPr="00D016EC" w:rsidRDefault="00C50A95" w:rsidP="00416506">
            <w:pPr>
              <w:pStyle w:val="tabletext11"/>
              <w:tabs>
                <w:tab w:val="decimal" w:pos="668"/>
              </w:tabs>
              <w:rPr>
                <w:ins w:id="7762" w:author="Author"/>
              </w:rPr>
            </w:pPr>
            <w:ins w:id="7763" w:author="Author">
              <w:r w:rsidRPr="00D016EC">
                <w:t>0.12</w:t>
              </w:r>
            </w:ins>
          </w:p>
        </w:tc>
      </w:tr>
      <w:tr w:rsidR="00C50A95" w:rsidRPr="00D016EC" w14:paraId="4040E4B2" w14:textId="77777777" w:rsidTr="00416506">
        <w:trPr>
          <w:trHeight w:val="190"/>
          <w:ins w:id="7764" w:author="Author"/>
        </w:trPr>
        <w:tc>
          <w:tcPr>
            <w:tcW w:w="200" w:type="dxa"/>
          </w:tcPr>
          <w:p w14:paraId="0D8A5597" w14:textId="77777777" w:rsidR="00C50A95" w:rsidRPr="00D016EC" w:rsidRDefault="00C50A95" w:rsidP="00416506">
            <w:pPr>
              <w:pStyle w:val="tabletext11"/>
              <w:rPr>
                <w:ins w:id="7765" w:author="Author"/>
              </w:rPr>
            </w:pPr>
          </w:p>
        </w:tc>
        <w:tc>
          <w:tcPr>
            <w:tcW w:w="360" w:type="dxa"/>
            <w:tcBorders>
              <w:top w:val="nil"/>
              <w:left w:val="single" w:sz="6" w:space="0" w:color="auto"/>
              <w:bottom w:val="nil"/>
              <w:right w:val="nil"/>
            </w:tcBorders>
          </w:tcPr>
          <w:p w14:paraId="0F024D03" w14:textId="77777777" w:rsidR="00C50A95" w:rsidRPr="00D016EC" w:rsidRDefault="00C50A95" w:rsidP="00416506">
            <w:pPr>
              <w:pStyle w:val="tabletext11"/>
              <w:jc w:val="right"/>
              <w:rPr>
                <w:ins w:id="7766" w:author="Author"/>
              </w:rPr>
            </w:pPr>
          </w:p>
        </w:tc>
        <w:tc>
          <w:tcPr>
            <w:tcW w:w="2040" w:type="dxa"/>
            <w:tcBorders>
              <w:top w:val="nil"/>
              <w:left w:val="nil"/>
              <w:bottom w:val="nil"/>
              <w:right w:val="single" w:sz="6" w:space="0" w:color="auto"/>
            </w:tcBorders>
            <w:hideMark/>
          </w:tcPr>
          <w:p w14:paraId="665126AF" w14:textId="77777777" w:rsidR="00C50A95" w:rsidRPr="00D016EC" w:rsidRDefault="00C50A95" w:rsidP="00416506">
            <w:pPr>
              <w:pStyle w:val="tabletext11"/>
              <w:tabs>
                <w:tab w:val="decimal" w:pos="850"/>
              </w:tabs>
              <w:rPr>
                <w:ins w:id="7767" w:author="Author"/>
              </w:rPr>
            </w:pPr>
            <w:ins w:id="7768" w:author="Author">
              <w:r w:rsidRPr="00D016EC">
                <w:t>4,000 to 4,999</w:t>
              </w:r>
            </w:ins>
          </w:p>
        </w:tc>
        <w:tc>
          <w:tcPr>
            <w:tcW w:w="360" w:type="dxa"/>
            <w:tcBorders>
              <w:left w:val="single" w:sz="6" w:space="0" w:color="auto"/>
            </w:tcBorders>
          </w:tcPr>
          <w:p w14:paraId="5245E310" w14:textId="77777777" w:rsidR="00C50A95" w:rsidRPr="00D016EC" w:rsidRDefault="00C50A95" w:rsidP="00416506">
            <w:pPr>
              <w:pStyle w:val="tabletext11"/>
              <w:jc w:val="right"/>
              <w:rPr>
                <w:ins w:id="7769" w:author="Author"/>
              </w:rPr>
            </w:pPr>
          </w:p>
        </w:tc>
        <w:tc>
          <w:tcPr>
            <w:tcW w:w="2040" w:type="dxa"/>
            <w:tcBorders>
              <w:top w:val="nil"/>
              <w:left w:val="nil"/>
              <w:bottom w:val="nil"/>
              <w:right w:val="single" w:sz="6" w:space="0" w:color="auto"/>
            </w:tcBorders>
            <w:vAlign w:val="bottom"/>
            <w:hideMark/>
          </w:tcPr>
          <w:p w14:paraId="5E24AE55" w14:textId="77777777" w:rsidR="00C50A95" w:rsidRPr="00D016EC" w:rsidRDefault="00C50A95" w:rsidP="00416506">
            <w:pPr>
              <w:pStyle w:val="tabletext11"/>
              <w:tabs>
                <w:tab w:val="decimal" w:pos="668"/>
              </w:tabs>
              <w:rPr>
                <w:ins w:id="7770" w:author="Author"/>
              </w:rPr>
            </w:pPr>
            <w:ins w:id="7771" w:author="Author">
              <w:r w:rsidRPr="00D016EC">
                <w:t>0.14</w:t>
              </w:r>
            </w:ins>
          </w:p>
        </w:tc>
      </w:tr>
      <w:tr w:rsidR="00C50A95" w:rsidRPr="00D016EC" w14:paraId="6E04B7A3" w14:textId="77777777" w:rsidTr="00416506">
        <w:trPr>
          <w:trHeight w:val="190"/>
          <w:ins w:id="7772" w:author="Author"/>
        </w:trPr>
        <w:tc>
          <w:tcPr>
            <w:tcW w:w="200" w:type="dxa"/>
          </w:tcPr>
          <w:p w14:paraId="14925722" w14:textId="77777777" w:rsidR="00C50A95" w:rsidRPr="00D016EC" w:rsidRDefault="00C50A95" w:rsidP="00416506">
            <w:pPr>
              <w:pStyle w:val="tabletext11"/>
              <w:rPr>
                <w:ins w:id="7773" w:author="Author"/>
              </w:rPr>
            </w:pPr>
          </w:p>
        </w:tc>
        <w:tc>
          <w:tcPr>
            <w:tcW w:w="360" w:type="dxa"/>
            <w:tcBorders>
              <w:top w:val="nil"/>
              <w:left w:val="single" w:sz="6" w:space="0" w:color="auto"/>
              <w:bottom w:val="nil"/>
              <w:right w:val="nil"/>
            </w:tcBorders>
          </w:tcPr>
          <w:p w14:paraId="4D257E5B" w14:textId="77777777" w:rsidR="00C50A95" w:rsidRPr="00D016EC" w:rsidRDefault="00C50A95" w:rsidP="00416506">
            <w:pPr>
              <w:pStyle w:val="tabletext11"/>
              <w:jc w:val="right"/>
              <w:rPr>
                <w:ins w:id="7774" w:author="Author"/>
              </w:rPr>
            </w:pPr>
          </w:p>
        </w:tc>
        <w:tc>
          <w:tcPr>
            <w:tcW w:w="2040" w:type="dxa"/>
            <w:tcBorders>
              <w:top w:val="nil"/>
              <w:left w:val="nil"/>
              <w:bottom w:val="nil"/>
              <w:right w:val="single" w:sz="6" w:space="0" w:color="auto"/>
            </w:tcBorders>
            <w:hideMark/>
          </w:tcPr>
          <w:p w14:paraId="326D3C15" w14:textId="77777777" w:rsidR="00C50A95" w:rsidRPr="00D016EC" w:rsidRDefault="00C50A95" w:rsidP="00416506">
            <w:pPr>
              <w:pStyle w:val="tabletext11"/>
              <w:tabs>
                <w:tab w:val="decimal" w:pos="850"/>
              </w:tabs>
              <w:rPr>
                <w:ins w:id="7775" w:author="Author"/>
              </w:rPr>
            </w:pPr>
            <w:ins w:id="7776" w:author="Author">
              <w:r w:rsidRPr="00D016EC">
                <w:t>5,000 to 5,999</w:t>
              </w:r>
            </w:ins>
          </w:p>
        </w:tc>
        <w:tc>
          <w:tcPr>
            <w:tcW w:w="360" w:type="dxa"/>
            <w:tcBorders>
              <w:left w:val="single" w:sz="6" w:space="0" w:color="auto"/>
            </w:tcBorders>
          </w:tcPr>
          <w:p w14:paraId="23A6AEFF" w14:textId="77777777" w:rsidR="00C50A95" w:rsidRPr="00D016EC" w:rsidRDefault="00C50A95" w:rsidP="00416506">
            <w:pPr>
              <w:pStyle w:val="tabletext11"/>
              <w:jc w:val="right"/>
              <w:rPr>
                <w:ins w:id="7777" w:author="Author"/>
              </w:rPr>
            </w:pPr>
          </w:p>
        </w:tc>
        <w:tc>
          <w:tcPr>
            <w:tcW w:w="2040" w:type="dxa"/>
            <w:tcBorders>
              <w:top w:val="nil"/>
              <w:left w:val="nil"/>
              <w:bottom w:val="nil"/>
              <w:right w:val="single" w:sz="6" w:space="0" w:color="auto"/>
            </w:tcBorders>
            <w:vAlign w:val="bottom"/>
            <w:hideMark/>
          </w:tcPr>
          <w:p w14:paraId="4C943D69" w14:textId="77777777" w:rsidR="00C50A95" w:rsidRPr="00D016EC" w:rsidRDefault="00C50A95" w:rsidP="00416506">
            <w:pPr>
              <w:pStyle w:val="tabletext11"/>
              <w:tabs>
                <w:tab w:val="decimal" w:pos="668"/>
              </w:tabs>
              <w:rPr>
                <w:ins w:id="7778" w:author="Author"/>
              </w:rPr>
            </w:pPr>
            <w:ins w:id="7779" w:author="Author">
              <w:r w:rsidRPr="00D016EC">
                <w:t>0.16</w:t>
              </w:r>
            </w:ins>
          </w:p>
        </w:tc>
      </w:tr>
      <w:tr w:rsidR="00C50A95" w:rsidRPr="00D016EC" w14:paraId="0CFDB381" w14:textId="77777777" w:rsidTr="00416506">
        <w:trPr>
          <w:trHeight w:val="190"/>
          <w:ins w:id="7780" w:author="Author"/>
        </w:trPr>
        <w:tc>
          <w:tcPr>
            <w:tcW w:w="200" w:type="dxa"/>
          </w:tcPr>
          <w:p w14:paraId="4605E7E5" w14:textId="77777777" w:rsidR="00C50A95" w:rsidRPr="00D016EC" w:rsidRDefault="00C50A95" w:rsidP="00416506">
            <w:pPr>
              <w:pStyle w:val="tabletext11"/>
              <w:rPr>
                <w:ins w:id="7781" w:author="Author"/>
              </w:rPr>
            </w:pPr>
          </w:p>
        </w:tc>
        <w:tc>
          <w:tcPr>
            <w:tcW w:w="360" w:type="dxa"/>
            <w:tcBorders>
              <w:top w:val="nil"/>
              <w:left w:val="single" w:sz="6" w:space="0" w:color="auto"/>
              <w:bottom w:val="nil"/>
              <w:right w:val="nil"/>
            </w:tcBorders>
          </w:tcPr>
          <w:p w14:paraId="6B9E0372" w14:textId="77777777" w:rsidR="00C50A95" w:rsidRPr="00D016EC" w:rsidRDefault="00C50A95" w:rsidP="00416506">
            <w:pPr>
              <w:pStyle w:val="tabletext11"/>
              <w:jc w:val="right"/>
              <w:rPr>
                <w:ins w:id="7782" w:author="Author"/>
              </w:rPr>
            </w:pPr>
          </w:p>
        </w:tc>
        <w:tc>
          <w:tcPr>
            <w:tcW w:w="2040" w:type="dxa"/>
            <w:tcBorders>
              <w:top w:val="nil"/>
              <w:left w:val="nil"/>
              <w:bottom w:val="nil"/>
              <w:right w:val="single" w:sz="6" w:space="0" w:color="auto"/>
            </w:tcBorders>
            <w:hideMark/>
          </w:tcPr>
          <w:p w14:paraId="27F722A7" w14:textId="77777777" w:rsidR="00C50A95" w:rsidRPr="00D016EC" w:rsidRDefault="00C50A95" w:rsidP="00416506">
            <w:pPr>
              <w:pStyle w:val="tabletext11"/>
              <w:tabs>
                <w:tab w:val="decimal" w:pos="850"/>
              </w:tabs>
              <w:rPr>
                <w:ins w:id="7783" w:author="Author"/>
              </w:rPr>
            </w:pPr>
            <w:ins w:id="7784" w:author="Author">
              <w:r w:rsidRPr="00D016EC">
                <w:t>6,000 to 7,999</w:t>
              </w:r>
            </w:ins>
          </w:p>
        </w:tc>
        <w:tc>
          <w:tcPr>
            <w:tcW w:w="360" w:type="dxa"/>
            <w:tcBorders>
              <w:left w:val="single" w:sz="6" w:space="0" w:color="auto"/>
            </w:tcBorders>
          </w:tcPr>
          <w:p w14:paraId="4EF92C6B" w14:textId="77777777" w:rsidR="00C50A95" w:rsidRPr="00D016EC" w:rsidRDefault="00C50A95" w:rsidP="00416506">
            <w:pPr>
              <w:pStyle w:val="tabletext11"/>
              <w:jc w:val="right"/>
              <w:rPr>
                <w:ins w:id="7785" w:author="Author"/>
              </w:rPr>
            </w:pPr>
          </w:p>
        </w:tc>
        <w:tc>
          <w:tcPr>
            <w:tcW w:w="2040" w:type="dxa"/>
            <w:tcBorders>
              <w:top w:val="nil"/>
              <w:left w:val="nil"/>
              <w:bottom w:val="nil"/>
              <w:right w:val="single" w:sz="6" w:space="0" w:color="auto"/>
            </w:tcBorders>
            <w:vAlign w:val="bottom"/>
            <w:hideMark/>
          </w:tcPr>
          <w:p w14:paraId="4829F736" w14:textId="77777777" w:rsidR="00C50A95" w:rsidRPr="00D016EC" w:rsidRDefault="00C50A95" w:rsidP="00416506">
            <w:pPr>
              <w:pStyle w:val="tabletext11"/>
              <w:tabs>
                <w:tab w:val="decimal" w:pos="668"/>
              </w:tabs>
              <w:rPr>
                <w:ins w:id="7786" w:author="Author"/>
              </w:rPr>
            </w:pPr>
            <w:ins w:id="7787" w:author="Author">
              <w:r w:rsidRPr="00D016EC">
                <w:t>0.18</w:t>
              </w:r>
            </w:ins>
          </w:p>
        </w:tc>
      </w:tr>
      <w:tr w:rsidR="00C50A95" w:rsidRPr="00D016EC" w14:paraId="166BCE79" w14:textId="77777777" w:rsidTr="00416506">
        <w:trPr>
          <w:trHeight w:val="190"/>
          <w:ins w:id="7788" w:author="Author"/>
        </w:trPr>
        <w:tc>
          <w:tcPr>
            <w:tcW w:w="200" w:type="dxa"/>
          </w:tcPr>
          <w:p w14:paraId="7BDC0A04" w14:textId="77777777" w:rsidR="00C50A95" w:rsidRPr="00D016EC" w:rsidRDefault="00C50A95" w:rsidP="00416506">
            <w:pPr>
              <w:pStyle w:val="tabletext11"/>
              <w:rPr>
                <w:ins w:id="7789" w:author="Author"/>
              </w:rPr>
            </w:pPr>
          </w:p>
        </w:tc>
        <w:tc>
          <w:tcPr>
            <w:tcW w:w="360" w:type="dxa"/>
            <w:tcBorders>
              <w:top w:val="nil"/>
              <w:left w:val="single" w:sz="6" w:space="0" w:color="auto"/>
              <w:bottom w:val="nil"/>
              <w:right w:val="nil"/>
            </w:tcBorders>
          </w:tcPr>
          <w:p w14:paraId="43793776" w14:textId="77777777" w:rsidR="00C50A95" w:rsidRPr="00D016EC" w:rsidRDefault="00C50A95" w:rsidP="00416506">
            <w:pPr>
              <w:pStyle w:val="tabletext11"/>
              <w:jc w:val="right"/>
              <w:rPr>
                <w:ins w:id="7790" w:author="Author"/>
              </w:rPr>
            </w:pPr>
          </w:p>
        </w:tc>
        <w:tc>
          <w:tcPr>
            <w:tcW w:w="2040" w:type="dxa"/>
            <w:tcBorders>
              <w:top w:val="nil"/>
              <w:left w:val="nil"/>
              <w:bottom w:val="nil"/>
              <w:right w:val="single" w:sz="6" w:space="0" w:color="auto"/>
            </w:tcBorders>
            <w:hideMark/>
          </w:tcPr>
          <w:p w14:paraId="1C517506" w14:textId="77777777" w:rsidR="00C50A95" w:rsidRPr="00D016EC" w:rsidRDefault="00C50A95" w:rsidP="00416506">
            <w:pPr>
              <w:pStyle w:val="tabletext11"/>
              <w:tabs>
                <w:tab w:val="decimal" w:pos="850"/>
              </w:tabs>
              <w:rPr>
                <w:ins w:id="7791" w:author="Author"/>
              </w:rPr>
            </w:pPr>
            <w:ins w:id="7792" w:author="Author">
              <w:r w:rsidRPr="00D016EC">
                <w:t>8,000 to 9,999</w:t>
              </w:r>
            </w:ins>
          </w:p>
        </w:tc>
        <w:tc>
          <w:tcPr>
            <w:tcW w:w="360" w:type="dxa"/>
            <w:tcBorders>
              <w:left w:val="single" w:sz="6" w:space="0" w:color="auto"/>
            </w:tcBorders>
          </w:tcPr>
          <w:p w14:paraId="7C0321C5" w14:textId="77777777" w:rsidR="00C50A95" w:rsidRPr="00D016EC" w:rsidRDefault="00C50A95" w:rsidP="00416506">
            <w:pPr>
              <w:pStyle w:val="tabletext11"/>
              <w:jc w:val="right"/>
              <w:rPr>
                <w:ins w:id="7793" w:author="Author"/>
              </w:rPr>
            </w:pPr>
          </w:p>
        </w:tc>
        <w:tc>
          <w:tcPr>
            <w:tcW w:w="2040" w:type="dxa"/>
            <w:tcBorders>
              <w:top w:val="nil"/>
              <w:left w:val="nil"/>
              <w:bottom w:val="nil"/>
              <w:right w:val="single" w:sz="6" w:space="0" w:color="auto"/>
            </w:tcBorders>
            <w:vAlign w:val="bottom"/>
            <w:hideMark/>
          </w:tcPr>
          <w:p w14:paraId="1F33846B" w14:textId="77777777" w:rsidR="00C50A95" w:rsidRPr="00D016EC" w:rsidRDefault="00C50A95" w:rsidP="00416506">
            <w:pPr>
              <w:pStyle w:val="tabletext11"/>
              <w:tabs>
                <w:tab w:val="decimal" w:pos="668"/>
              </w:tabs>
              <w:rPr>
                <w:ins w:id="7794" w:author="Author"/>
              </w:rPr>
            </w:pPr>
            <w:ins w:id="7795" w:author="Author">
              <w:r w:rsidRPr="00D016EC">
                <w:t>0.21</w:t>
              </w:r>
            </w:ins>
          </w:p>
        </w:tc>
      </w:tr>
      <w:tr w:rsidR="00C50A95" w:rsidRPr="00D016EC" w14:paraId="08FF22D0" w14:textId="77777777" w:rsidTr="00416506">
        <w:trPr>
          <w:trHeight w:val="190"/>
          <w:ins w:id="7796" w:author="Author"/>
        </w:trPr>
        <w:tc>
          <w:tcPr>
            <w:tcW w:w="200" w:type="dxa"/>
          </w:tcPr>
          <w:p w14:paraId="40DCA404" w14:textId="77777777" w:rsidR="00C50A95" w:rsidRPr="00D016EC" w:rsidRDefault="00C50A95" w:rsidP="00416506">
            <w:pPr>
              <w:pStyle w:val="tabletext11"/>
              <w:rPr>
                <w:ins w:id="7797" w:author="Author"/>
              </w:rPr>
            </w:pPr>
          </w:p>
        </w:tc>
        <w:tc>
          <w:tcPr>
            <w:tcW w:w="360" w:type="dxa"/>
            <w:tcBorders>
              <w:top w:val="nil"/>
              <w:left w:val="single" w:sz="6" w:space="0" w:color="auto"/>
              <w:bottom w:val="nil"/>
              <w:right w:val="nil"/>
            </w:tcBorders>
          </w:tcPr>
          <w:p w14:paraId="6B8CFFCC" w14:textId="77777777" w:rsidR="00C50A95" w:rsidRPr="00D016EC" w:rsidRDefault="00C50A95" w:rsidP="00416506">
            <w:pPr>
              <w:pStyle w:val="tabletext11"/>
              <w:jc w:val="right"/>
              <w:rPr>
                <w:ins w:id="7798" w:author="Author"/>
              </w:rPr>
            </w:pPr>
          </w:p>
        </w:tc>
        <w:tc>
          <w:tcPr>
            <w:tcW w:w="2040" w:type="dxa"/>
            <w:tcBorders>
              <w:top w:val="nil"/>
              <w:left w:val="nil"/>
              <w:bottom w:val="nil"/>
              <w:right w:val="single" w:sz="6" w:space="0" w:color="auto"/>
            </w:tcBorders>
            <w:hideMark/>
          </w:tcPr>
          <w:p w14:paraId="1B3E26DA" w14:textId="77777777" w:rsidR="00C50A95" w:rsidRPr="00D016EC" w:rsidRDefault="00C50A95" w:rsidP="00416506">
            <w:pPr>
              <w:pStyle w:val="tabletext11"/>
              <w:tabs>
                <w:tab w:val="decimal" w:pos="850"/>
              </w:tabs>
              <w:rPr>
                <w:ins w:id="7799" w:author="Author"/>
              </w:rPr>
            </w:pPr>
            <w:ins w:id="7800" w:author="Author">
              <w:r w:rsidRPr="00D016EC">
                <w:t>10,000 to 11,999</w:t>
              </w:r>
            </w:ins>
          </w:p>
        </w:tc>
        <w:tc>
          <w:tcPr>
            <w:tcW w:w="360" w:type="dxa"/>
            <w:tcBorders>
              <w:left w:val="single" w:sz="6" w:space="0" w:color="auto"/>
            </w:tcBorders>
          </w:tcPr>
          <w:p w14:paraId="3A6548D8" w14:textId="77777777" w:rsidR="00C50A95" w:rsidRPr="00D016EC" w:rsidRDefault="00C50A95" w:rsidP="00416506">
            <w:pPr>
              <w:pStyle w:val="tabletext11"/>
              <w:jc w:val="right"/>
              <w:rPr>
                <w:ins w:id="7801" w:author="Author"/>
              </w:rPr>
            </w:pPr>
          </w:p>
        </w:tc>
        <w:tc>
          <w:tcPr>
            <w:tcW w:w="2040" w:type="dxa"/>
            <w:tcBorders>
              <w:top w:val="nil"/>
              <w:left w:val="nil"/>
              <w:bottom w:val="nil"/>
              <w:right w:val="single" w:sz="6" w:space="0" w:color="auto"/>
            </w:tcBorders>
            <w:vAlign w:val="bottom"/>
            <w:hideMark/>
          </w:tcPr>
          <w:p w14:paraId="5AA86387" w14:textId="77777777" w:rsidR="00C50A95" w:rsidRPr="00D016EC" w:rsidRDefault="00C50A95" w:rsidP="00416506">
            <w:pPr>
              <w:pStyle w:val="tabletext11"/>
              <w:tabs>
                <w:tab w:val="decimal" w:pos="668"/>
              </w:tabs>
              <w:rPr>
                <w:ins w:id="7802" w:author="Author"/>
              </w:rPr>
            </w:pPr>
            <w:ins w:id="7803" w:author="Author">
              <w:r w:rsidRPr="00D016EC">
                <w:t>0.26</w:t>
              </w:r>
            </w:ins>
          </w:p>
        </w:tc>
      </w:tr>
      <w:tr w:rsidR="00C50A95" w:rsidRPr="00D016EC" w14:paraId="299A8095" w14:textId="77777777" w:rsidTr="00416506">
        <w:trPr>
          <w:trHeight w:val="190"/>
          <w:ins w:id="7804" w:author="Author"/>
        </w:trPr>
        <w:tc>
          <w:tcPr>
            <w:tcW w:w="200" w:type="dxa"/>
          </w:tcPr>
          <w:p w14:paraId="3EE74733" w14:textId="77777777" w:rsidR="00C50A95" w:rsidRPr="00D016EC" w:rsidRDefault="00C50A95" w:rsidP="00416506">
            <w:pPr>
              <w:pStyle w:val="tabletext11"/>
              <w:rPr>
                <w:ins w:id="7805" w:author="Author"/>
              </w:rPr>
            </w:pPr>
          </w:p>
        </w:tc>
        <w:tc>
          <w:tcPr>
            <w:tcW w:w="360" w:type="dxa"/>
            <w:tcBorders>
              <w:top w:val="nil"/>
              <w:left w:val="single" w:sz="6" w:space="0" w:color="auto"/>
              <w:bottom w:val="nil"/>
              <w:right w:val="nil"/>
            </w:tcBorders>
          </w:tcPr>
          <w:p w14:paraId="49A34DDD" w14:textId="77777777" w:rsidR="00C50A95" w:rsidRPr="00D016EC" w:rsidRDefault="00C50A95" w:rsidP="00416506">
            <w:pPr>
              <w:pStyle w:val="tabletext11"/>
              <w:jc w:val="right"/>
              <w:rPr>
                <w:ins w:id="7806" w:author="Author"/>
              </w:rPr>
            </w:pPr>
          </w:p>
        </w:tc>
        <w:tc>
          <w:tcPr>
            <w:tcW w:w="2040" w:type="dxa"/>
            <w:tcBorders>
              <w:top w:val="nil"/>
              <w:left w:val="nil"/>
              <w:bottom w:val="nil"/>
              <w:right w:val="single" w:sz="6" w:space="0" w:color="auto"/>
            </w:tcBorders>
            <w:hideMark/>
          </w:tcPr>
          <w:p w14:paraId="18EEE510" w14:textId="77777777" w:rsidR="00C50A95" w:rsidRPr="00D016EC" w:rsidRDefault="00C50A95" w:rsidP="00416506">
            <w:pPr>
              <w:pStyle w:val="tabletext11"/>
              <w:tabs>
                <w:tab w:val="decimal" w:pos="850"/>
              </w:tabs>
              <w:rPr>
                <w:ins w:id="7807" w:author="Author"/>
              </w:rPr>
            </w:pPr>
            <w:ins w:id="7808" w:author="Author">
              <w:r w:rsidRPr="00D016EC">
                <w:t>12,000 to 13,999</w:t>
              </w:r>
            </w:ins>
          </w:p>
        </w:tc>
        <w:tc>
          <w:tcPr>
            <w:tcW w:w="360" w:type="dxa"/>
            <w:tcBorders>
              <w:left w:val="single" w:sz="6" w:space="0" w:color="auto"/>
            </w:tcBorders>
          </w:tcPr>
          <w:p w14:paraId="1FD65F1F" w14:textId="77777777" w:rsidR="00C50A95" w:rsidRPr="00D016EC" w:rsidRDefault="00C50A95" w:rsidP="00416506">
            <w:pPr>
              <w:pStyle w:val="tabletext11"/>
              <w:jc w:val="right"/>
              <w:rPr>
                <w:ins w:id="7809" w:author="Author"/>
              </w:rPr>
            </w:pPr>
          </w:p>
        </w:tc>
        <w:tc>
          <w:tcPr>
            <w:tcW w:w="2040" w:type="dxa"/>
            <w:tcBorders>
              <w:top w:val="nil"/>
              <w:left w:val="nil"/>
              <w:bottom w:val="nil"/>
              <w:right w:val="single" w:sz="6" w:space="0" w:color="auto"/>
            </w:tcBorders>
            <w:vAlign w:val="bottom"/>
            <w:hideMark/>
          </w:tcPr>
          <w:p w14:paraId="7E0BE699" w14:textId="77777777" w:rsidR="00C50A95" w:rsidRPr="00D016EC" w:rsidRDefault="00C50A95" w:rsidP="00416506">
            <w:pPr>
              <w:pStyle w:val="tabletext11"/>
              <w:tabs>
                <w:tab w:val="decimal" w:pos="668"/>
              </w:tabs>
              <w:rPr>
                <w:ins w:id="7810" w:author="Author"/>
              </w:rPr>
            </w:pPr>
            <w:ins w:id="7811" w:author="Author">
              <w:r w:rsidRPr="00D016EC">
                <w:t>0.31</w:t>
              </w:r>
            </w:ins>
          </w:p>
        </w:tc>
      </w:tr>
      <w:tr w:rsidR="00C50A95" w:rsidRPr="00D016EC" w14:paraId="497FBBAA" w14:textId="77777777" w:rsidTr="00416506">
        <w:trPr>
          <w:trHeight w:val="190"/>
          <w:ins w:id="7812" w:author="Author"/>
        </w:trPr>
        <w:tc>
          <w:tcPr>
            <w:tcW w:w="200" w:type="dxa"/>
          </w:tcPr>
          <w:p w14:paraId="2743977E" w14:textId="77777777" w:rsidR="00C50A95" w:rsidRPr="00D016EC" w:rsidRDefault="00C50A95" w:rsidP="00416506">
            <w:pPr>
              <w:pStyle w:val="tabletext11"/>
              <w:rPr>
                <w:ins w:id="7813" w:author="Author"/>
              </w:rPr>
            </w:pPr>
          </w:p>
        </w:tc>
        <w:tc>
          <w:tcPr>
            <w:tcW w:w="360" w:type="dxa"/>
            <w:tcBorders>
              <w:top w:val="nil"/>
              <w:left w:val="single" w:sz="6" w:space="0" w:color="auto"/>
              <w:bottom w:val="nil"/>
              <w:right w:val="nil"/>
            </w:tcBorders>
          </w:tcPr>
          <w:p w14:paraId="67177B90" w14:textId="77777777" w:rsidR="00C50A95" w:rsidRPr="00D016EC" w:rsidRDefault="00C50A95" w:rsidP="00416506">
            <w:pPr>
              <w:pStyle w:val="tabletext11"/>
              <w:jc w:val="right"/>
              <w:rPr>
                <w:ins w:id="7814" w:author="Author"/>
              </w:rPr>
            </w:pPr>
          </w:p>
        </w:tc>
        <w:tc>
          <w:tcPr>
            <w:tcW w:w="2040" w:type="dxa"/>
            <w:tcBorders>
              <w:top w:val="nil"/>
              <w:left w:val="nil"/>
              <w:bottom w:val="nil"/>
              <w:right w:val="single" w:sz="6" w:space="0" w:color="auto"/>
            </w:tcBorders>
            <w:hideMark/>
          </w:tcPr>
          <w:p w14:paraId="0AEC2566" w14:textId="77777777" w:rsidR="00C50A95" w:rsidRPr="00D016EC" w:rsidRDefault="00C50A95" w:rsidP="00416506">
            <w:pPr>
              <w:pStyle w:val="tabletext11"/>
              <w:tabs>
                <w:tab w:val="decimal" w:pos="850"/>
              </w:tabs>
              <w:rPr>
                <w:ins w:id="7815" w:author="Author"/>
              </w:rPr>
            </w:pPr>
            <w:ins w:id="7816" w:author="Author">
              <w:r w:rsidRPr="00D016EC">
                <w:t>14,000 to 15,999</w:t>
              </w:r>
            </w:ins>
          </w:p>
        </w:tc>
        <w:tc>
          <w:tcPr>
            <w:tcW w:w="360" w:type="dxa"/>
            <w:tcBorders>
              <w:left w:val="single" w:sz="6" w:space="0" w:color="auto"/>
            </w:tcBorders>
          </w:tcPr>
          <w:p w14:paraId="2063649E" w14:textId="77777777" w:rsidR="00C50A95" w:rsidRPr="00D016EC" w:rsidRDefault="00C50A95" w:rsidP="00416506">
            <w:pPr>
              <w:pStyle w:val="tabletext11"/>
              <w:jc w:val="right"/>
              <w:rPr>
                <w:ins w:id="7817" w:author="Author"/>
              </w:rPr>
            </w:pPr>
          </w:p>
        </w:tc>
        <w:tc>
          <w:tcPr>
            <w:tcW w:w="2040" w:type="dxa"/>
            <w:tcBorders>
              <w:top w:val="nil"/>
              <w:left w:val="nil"/>
              <w:bottom w:val="nil"/>
              <w:right w:val="single" w:sz="6" w:space="0" w:color="auto"/>
            </w:tcBorders>
            <w:vAlign w:val="bottom"/>
            <w:hideMark/>
          </w:tcPr>
          <w:p w14:paraId="2017BB78" w14:textId="77777777" w:rsidR="00C50A95" w:rsidRPr="00D016EC" w:rsidRDefault="00C50A95" w:rsidP="00416506">
            <w:pPr>
              <w:pStyle w:val="tabletext11"/>
              <w:tabs>
                <w:tab w:val="decimal" w:pos="668"/>
              </w:tabs>
              <w:rPr>
                <w:ins w:id="7818" w:author="Author"/>
              </w:rPr>
            </w:pPr>
            <w:ins w:id="7819" w:author="Author">
              <w:r w:rsidRPr="00D016EC">
                <w:t>0.37</w:t>
              </w:r>
            </w:ins>
          </w:p>
        </w:tc>
      </w:tr>
      <w:tr w:rsidR="00C50A95" w:rsidRPr="00D016EC" w14:paraId="6A169503" w14:textId="77777777" w:rsidTr="00416506">
        <w:trPr>
          <w:trHeight w:val="190"/>
          <w:ins w:id="7820" w:author="Author"/>
        </w:trPr>
        <w:tc>
          <w:tcPr>
            <w:tcW w:w="200" w:type="dxa"/>
          </w:tcPr>
          <w:p w14:paraId="444F5721" w14:textId="77777777" w:rsidR="00C50A95" w:rsidRPr="00D016EC" w:rsidRDefault="00C50A95" w:rsidP="00416506">
            <w:pPr>
              <w:pStyle w:val="tabletext11"/>
              <w:rPr>
                <w:ins w:id="7821" w:author="Author"/>
              </w:rPr>
            </w:pPr>
          </w:p>
        </w:tc>
        <w:tc>
          <w:tcPr>
            <w:tcW w:w="360" w:type="dxa"/>
            <w:tcBorders>
              <w:top w:val="nil"/>
              <w:left w:val="single" w:sz="6" w:space="0" w:color="auto"/>
              <w:bottom w:val="nil"/>
              <w:right w:val="nil"/>
            </w:tcBorders>
          </w:tcPr>
          <w:p w14:paraId="32CE55D2" w14:textId="77777777" w:rsidR="00C50A95" w:rsidRPr="00D016EC" w:rsidRDefault="00C50A95" w:rsidP="00416506">
            <w:pPr>
              <w:pStyle w:val="tabletext11"/>
              <w:jc w:val="right"/>
              <w:rPr>
                <w:ins w:id="7822" w:author="Author"/>
              </w:rPr>
            </w:pPr>
          </w:p>
        </w:tc>
        <w:tc>
          <w:tcPr>
            <w:tcW w:w="2040" w:type="dxa"/>
            <w:tcBorders>
              <w:top w:val="nil"/>
              <w:left w:val="nil"/>
              <w:bottom w:val="nil"/>
              <w:right w:val="single" w:sz="6" w:space="0" w:color="auto"/>
            </w:tcBorders>
            <w:hideMark/>
          </w:tcPr>
          <w:p w14:paraId="30BF220C" w14:textId="77777777" w:rsidR="00C50A95" w:rsidRPr="00D016EC" w:rsidRDefault="00C50A95" w:rsidP="00416506">
            <w:pPr>
              <w:pStyle w:val="tabletext11"/>
              <w:tabs>
                <w:tab w:val="decimal" w:pos="850"/>
              </w:tabs>
              <w:rPr>
                <w:ins w:id="7823" w:author="Author"/>
              </w:rPr>
            </w:pPr>
            <w:ins w:id="7824" w:author="Author">
              <w:r w:rsidRPr="00D016EC">
                <w:t>16,000 to 17,999</w:t>
              </w:r>
            </w:ins>
          </w:p>
        </w:tc>
        <w:tc>
          <w:tcPr>
            <w:tcW w:w="360" w:type="dxa"/>
            <w:tcBorders>
              <w:left w:val="single" w:sz="6" w:space="0" w:color="auto"/>
            </w:tcBorders>
          </w:tcPr>
          <w:p w14:paraId="2F89E826" w14:textId="77777777" w:rsidR="00C50A95" w:rsidRPr="00D016EC" w:rsidRDefault="00C50A95" w:rsidP="00416506">
            <w:pPr>
              <w:pStyle w:val="tabletext11"/>
              <w:jc w:val="right"/>
              <w:rPr>
                <w:ins w:id="7825" w:author="Author"/>
              </w:rPr>
            </w:pPr>
          </w:p>
        </w:tc>
        <w:tc>
          <w:tcPr>
            <w:tcW w:w="2040" w:type="dxa"/>
            <w:tcBorders>
              <w:top w:val="nil"/>
              <w:left w:val="nil"/>
              <w:bottom w:val="nil"/>
              <w:right w:val="single" w:sz="6" w:space="0" w:color="auto"/>
            </w:tcBorders>
            <w:vAlign w:val="bottom"/>
            <w:hideMark/>
          </w:tcPr>
          <w:p w14:paraId="589BBFB6" w14:textId="77777777" w:rsidR="00C50A95" w:rsidRPr="00D016EC" w:rsidRDefault="00C50A95" w:rsidP="00416506">
            <w:pPr>
              <w:pStyle w:val="tabletext11"/>
              <w:tabs>
                <w:tab w:val="decimal" w:pos="668"/>
              </w:tabs>
              <w:rPr>
                <w:ins w:id="7826" w:author="Author"/>
              </w:rPr>
            </w:pPr>
            <w:ins w:id="7827" w:author="Author">
              <w:r w:rsidRPr="00D016EC">
                <w:t>0.42</w:t>
              </w:r>
            </w:ins>
          </w:p>
        </w:tc>
      </w:tr>
      <w:tr w:rsidR="00C50A95" w:rsidRPr="00D016EC" w14:paraId="7CD767CC" w14:textId="77777777" w:rsidTr="00416506">
        <w:trPr>
          <w:trHeight w:val="190"/>
          <w:ins w:id="7828" w:author="Author"/>
        </w:trPr>
        <w:tc>
          <w:tcPr>
            <w:tcW w:w="200" w:type="dxa"/>
          </w:tcPr>
          <w:p w14:paraId="7F5F8381" w14:textId="77777777" w:rsidR="00C50A95" w:rsidRPr="00D016EC" w:rsidRDefault="00C50A95" w:rsidP="00416506">
            <w:pPr>
              <w:pStyle w:val="tabletext11"/>
              <w:rPr>
                <w:ins w:id="7829" w:author="Author"/>
              </w:rPr>
            </w:pPr>
          </w:p>
        </w:tc>
        <w:tc>
          <w:tcPr>
            <w:tcW w:w="360" w:type="dxa"/>
            <w:tcBorders>
              <w:top w:val="nil"/>
              <w:left w:val="single" w:sz="6" w:space="0" w:color="auto"/>
              <w:bottom w:val="nil"/>
              <w:right w:val="nil"/>
            </w:tcBorders>
          </w:tcPr>
          <w:p w14:paraId="0E44EFE4" w14:textId="77777777" w:rsidR="00C50A95" w:rsidRPr="00D016EC" w:rsidRDefault="00C50A95" w:rsidP="00416506">
            <w:pPr>
              <w:pStyle w:val="tabletext11"/>
              <w:jc w:val="right"/>
              <w:rPr>
                <w:ins w:id="7830" w:author="Author"/>
              </w:rPr>
            </w:pPr>
          </w:p>
        </w:tc>
        <w:tc>
          <w:tcPr>
            <w:tcW w:w="2040" w:type="dxa"/>
            <w:tcBorders>
              <w:top w:val="nil"/>
              <w:left w:val="nil"/>
              <w:bottom w:val="nil"/>
              <w:right w:val="single" w:sz="6" w:space="0" w:color="auto"/>
            </w:tcBorders>
            <w:hideMark/>
          </w:tcPr>
          <w:p w14:paraId="05B3B368" w14:textId="77777777" w:rsidR="00C50A95" w:rsidRPr="00D016EC" w:rsidRDefault="00C50A95" w:rsidP="00416506">
            <w:pPr>
              <w:pStyle w:val="tabletext11"/>
              <w:tabs>
                <w:tab w:val="decimal" w:pos="850"/>
              </w:tabs>
              <w:rPr>
                <w:ins w:id="7831" w:author="Author"/>
              </w:rPr>
            </w:pPr>
            <w:ins w:id="7832" w:author="Author">
              <w:r w:rsidRPr="00D016EC">
                <w:t>18,000 to 19,999</w:t>
              </w:r>
            </w:ins>
          </w:p>
        </w:tc>
        <w:tc>
          <w:tcPr>
            <w:tcW w:w="360" w:type="dxa"/>
            <w:tcBorders>
              <w:left w:val="single" w:sz="6" w:space="0" w:color="auto"/>
            </w:tcBorders>
          </w:tcPr>
          <w:p w14:paraId="59F64B63" w14:textId="77777777" w:rsidR="00C50A95" w:rsidRPr="00D016EC" w:rsidRDefault="00C50A95" w:rsidP="00416506">
            <w:pPr>
              <w:pStyle w:val="tabletext11"/>
              <w:jc w:val="right"/>
              <w:rPr>
                <w:ins w:id="7833" w:author="Author"/>
              </w:rPr>
            </w:pPr>
          </w:p>
        </w:tc>
        <w:tc>
          <w:tcPr>
            <w:tcW w:w="2040" w:type="dxa"/>
            <w:tcBorders>
              <w:top w:val="nil"/>
              <w:left w:val="nil"/>
              <w:bottom w:val="nil"/>
              <w:right w:val="single" w:sz="6" w:space="0" w:color="auto"/>
            </w:tcBorders>
            <w:vAlign w:val="bottom"/>
            <w:hideMark/>
          </w:tcPr>
          <w:p w14:paraId="58B6EE0E" w14:textId="77777777" w:rsidR="00C50A95" w:rsidRPr="00D016EC" w:rsidRDefault="00C50A95" w:rsidP="00416506">
            <w:pPr>
              <w:pStyle w:val="tabletext11"/>
              <w:tabs>
                <w:tab w:val="decimal" w:pos="668"/>
              </w:tabs>
              <w:rPr>
                <w:ins w:id="7834" w:author="Author"/>
              </w:rPr>
            </w:pPr>
            <w:ins w:id="7835" w:author="Author">
              <w:r w:rsidRPr="00D016EC">
                <w:t>0.48</w:t>
              </w:r>
            </w:ins>
          </w:p>
        </w:tc>
      </w:tr>
      <w:tr w:rsidR="00C50A95" w:rsidRPr="00D016EC" w14:paraId="14F97C64" w14:textId="77777777" w:rsidTr="00416506">
        <w:trPr>
          <w:trHeight w:val="190"/>
          <w:ins w:id="7836" w:author="Author"/>
        </w:trPr>
        <w:tc>
          <w:tcPr>
            <w:tcW w:w="200" w:type="dxa"/>
          </w:tcPr>
          <w:p w14:paraId="6EB5FFB5" w14:textId="77777777" w:rsidR="00C50A95" w:rsidRPr="00D016EC" w:rsidRDefault="00C50A95" w:rsidP="00416506">
            <w:pPr>
              <w:pStyle w:val="tabletext11"/>
              <w:rPr>
                <w:ins w:id="7837" w:author="Author"/>
              </w:rPr>
            </w:pPr>
          </w:p>
        </w:tc>
        <w:tc>
          <w:tcPr>
            <w:tcW w:w="360" w:type="dxa"/>
            <w:tcBorders>
              <w:top w:val="nil"/>
              <w:left w:val="single" w:sz="6" w:space="0" w:color="auto"/>
              <w:bottom w:val="nil"/>
              <w:right w:val="nil"/>
            </w:tcBorders>
          </w:tcPr>
          <w:p w14:paraId="571FB3AB" w14:textId="77777777" w:rsidR="00C50A95" w:rsidRPr="00D016EC" w:rsidRDefault="00C50A95" w:rsidP="00416506">
            <w:pPr>
              <w:pStyle w:val="tabletext11"/>
              <w:jc w:val="right"/>
              <w:rPr>
                <w:ins w:id="7838" w:author="Author"/>
              </w:rPr>
            </w:pPr>
          </w:p>
        </w:tc>
        <w:tc>
          <w:tcPr>
            <w:tcW w:w="2040" w:type="dxa"/>
            <w:tcBorders>
              <w:top w:val="nil"/>
              <w:left w:val="nil"/>
              <w:bottom w:val="nil"/>
              <w:right w:val="single" w:sz="6" w:space="0" w:color="auto"/>
            </w:tcBorders>
            <w:hideMark/>
          </w:tcPr>
          <w:p w14:paraId="763C9D21" w14:textId="77777777" w:rsidR="00C50A95" w:rsidRPr="00D016EC" w:rsidRDefault="00C50A95" w:rsidP="00416506">
            <w:pPr>
              <w:pStyle w:val="tabletext11"/>
              <w:tabs>
                <w:tab w:val="decimal" w:pos="850"/>
              </w:tabs>
              <w:rPr>
                <w:ins w:id="7839" w:author="Author"/>
              </w:rPr>
            </w:pPr>
            <w:ins w:id="7840" w:author="Author">
              <w:r w:rsidRPr="00D016EC">
                <w:t>20,000 to 24,999</w:t>
              </w:r>
            </w:ins>
          </w:p>
        </w:tc>
        <w:tc>
          <w:tcPr>
            <w:tcW w:w="360" w:type="dxa"/>
            <w:tcBorders>
              <w:left w:val="single" w:sz="6" w:space="0" w:color="auto"/>
            </w:tcBorders>
          </w:tcPr>
          <w:p w14:paraId="0E64FE6A" w14:textId="77777777" w:rsidR="00C50A95" w:rsidRPr="00D016EC" w:rsidRDefault="00C50A95" w:rsidP="00416506">
            <w:pPr>
              <w:pStyle w:val="tabletext11"/>
              <w:jc w:val="right"/>
              <w:rPr>
                <w:ins w:id="7841" w:author="Author"/>
              </w:rPr>
            </w:pPr>
          </w:p>
        </w:tc>
        <w:tc>
          <w:tcPr>
            <w:tcW w:w="2040" w:type="dxa"/>
            <w:tcBorders>
              <w:top w:val="nil"/>
              <w:left w:val="nil"/>
              <w:bottom w:val="nil"/>
              <w:right w:val="single" w:sz="6" w:space="0" w:color="auto"/>
            </w:tcBorders>
            <w:vAlign w:val="bottom"/>
            <w:hideMark/>
          </w:tcPr>
          <w:p w14:paraId="5380F310" w14:textId="77777777" w:rsidR="00C50A95" w:rsidRPr="00D016EC" w:rsidRDefault="00C50A95" w:rsidP="00416506">
            <w:pPr>
              <w:pStyle w:val="tabletext11"/>
              <w:tabs>
                <w:tab w:val="decimal" w:pos="668"/>
              </w:tabs>
              <w:rPr>
                <w:ins w:id="7842" w:author="Author"/>
              </w:rPr>
            </w:pPr>
            <w:ins w:id="7843" w:author="Author">
              <w:r w:rsidRPr="00D016EC">
                <w:t>0.56</w:t>
              </w:r>
            </w:ins>
          </w:p>
        </w:tc>
      </w:tr>
      <w:tr w:rsidR="00C50A95" w:rsidRPr="00D016EC" w14:paraId="20410965" w14:textId="77777777" w:rsidTr="00416506">
        <w:trPr>
          <w:trHeight w:val="190"/>
          <w:ins w:id="7844" w:author="Author"/>
        </w:trPr>
        <w:tc>
          <w:tcPr>
            <w:tcW w:w="200" w:type="dxa"/>
          </w:tcPr>
          <w:p w14:paraId="4225B80F" w14:textId="77777777" w:rsidR="00C50A95" w:rsidRPr="00D016EC" w:rsidRDefault="00C50A95" w:rsidP="00416506">
            <w:pPr>
              <w:pStyle w:val="tabletext11"/>
              <w:rPr>
                <w:ins w:id="7845" w:author="Author"/>
              </w:rPr>
            </w:pPr>
          </w:p>
        </w:tc>
        <w:tc>
          <w:tcPr>
            <w:tcW w:w="360" w:type="dxa"/>
            <w:tcBorders>
              <w:top w:val="nil"/>
              <w:left w:val="single" w:sz="6" w:space="0" w:color="auto"/>
              <w:bottom w:val="nil"/>
              <w:right w:val="nil"/>
            </w:tcBorders>
          </w:tcPr>
          <w:p w14:paraId="3C12E5FA" w14:textId="77777777" w:rsidR="00C50A95" w:rsidRPr="00D016EC" w:rsidRDefault="00C50A95" w:rsidP="00416506">
            <w:pPr>
              <w:pStyle w:val="tabletext11"/>
              <w:jc w:val="right"/>
              <w:rPr>
                <w:ins w:id="7846" w:author="Author"/>
              </w:rPr>
            </w:pPr>
          </w:p>
        </w:tc>
        <w:tc>
          <w:tcPr>
            <w:tcW w:w="2040" w:type="dxa"/>
            <w:tcBorders>
              <w:top w:val="nil"/>
              <w:left w:val="nil"/>
              <w:bottom w:val="nil"/>
              <w:right w:val="single" w:sz="6" w:space="0" w:color="auto"/>
            </w:tcBorders>
            <w:hideMark/>
          </w:tcPr>
          <w:p w14:paraId="3C0D6915" w14:textId="77777777" w:rsidR="00C50A95" w:rsidRPr="00D016EC" w:rsidRDefault="00C50A95" w:rsidP="00416506">
            <w:pPr>
              <w:pStyle w:val="tabletext11"/>
              <w:tabs>
                <w:tab w:val="decimal" w:pos="850"/>
              </w:tabs>
              <w:rPr>
                <w:ins w:id="7847" w:author="Author"/>
              </w:rPr>
            </w:pPr>
            <w:ins w:id="7848" w:author="Author">
              <w:r w:rsidRPr="00D016EC">
                <w:t>25,000 to 29,999</w:t>
              </w:r>
            </w:ins>
          </w:p>
        </w:tc>
        <w:tc>
          <w:tcPr>
            <w:tcW w:w="360" w:type="dxa"/>
            <w:tcBorders>
              <w:left w:val="single" w:sz="6" w:space="0" w:color="auto"/>
            </w:tcBorders>
          </w:tcPr>
          <w:p w14:paraId="69852C7C" w14:textId="77777777" w:rsidR="00C50A95" w:rsidRPr="00D016EC" w:rsidRDefault="00C50A95" w:rsidP="00416506">
            <w:pPr>
              <w:pStyle w:val="tabletext11"/>
              <w:jc w:val="right"/>
              <w:rPr>
                <w:ins w:id="7849" w:author="Author"/>
              </w:rPr>
            </w:pPr>
          </w:p>
        </w:tc>
        <w:tc>
          <w:tcPr>
            <w:tcW w:w="2040" w:type="dxa"/>
            <w:tcBorders>
              <w:top w:val="nil"/>
              <w:left w:val="nil"/>
              <w:bottom w:val="nil"/>
              <w:right w:val="single" w:sz="6" w:space="0" w:color="auto"/>
            </w:tcBorders>
            <w:vAlign w:val="bottom"/>
            <w:hideMark/>
          </w:tcPr>
          <w:p w14:paraId="3508736E" w14:textId="77777777" w:rsidR="00C50A95" w:rsidRPr="00D016EC" w:rsidRDefault="00C50A95" w:rsidP="00416506">
            <w:pPr>
              <w:pStyle w:val="tabletext11"/>
              <w:tabs>
                <w:tab w:val="decimal" w:pos="668"/>
              </w:tabs>
              <w:rPr>
                <w:ins w:id="7850" w:author="Author"/>
              </w:rPr>
            </w:pPr>
            <w:ins w:id="7851" w:author="Author">
              <w:r w:rsidRPr="00D016EC">
                <w:t>0.70</w:t>
              </w:r>
            </w:ins>
          </w:p>
        </w:tc>
      </w:tr>
      <w:tr w:rsidR="00C50A95" w:rsidRPr="00D016EC" w14:paraId="0CB0A0AB" w14:textId="77777777" w:rsidTr="00416506">
        <w:trPr>
          <w:trHeight w:val="190"/>
          <w:ins w:id="7852" w:author="Author"/>
        </w:trPr>
        <w:tc>
          <w:tcPr>
            <w:tcW w:w="200" w:type="dxa"/>
          </w:tcPr>
          <w:p w14:paraId="7A1237A3" w14:textId="77777777" w:rsidR="00C50A95" w:rsidRPr="00D016EC" w:rsidRDefault="00C50A95" w:rsidP="00416506">
            <w:pPr>
              <w:pStyle w:val="tabletext11"/>
              <w:rPr>
                <w:ins w:id="7853" w:author="Author"/>
              </w:rPr>
            </w:pPr>
          </w:p>
        </w:tc>
        <w:tc>
          <w:tcPr>
            <w:tcW w:w="360" w:type="dxa"/>
            <w:tcBorders>
              <w:top w:val="nil"/>
              <w:left w:val="single" w:sz="6" w:space="0" w:color="auto"/>
              <w:bottom w:val="nil"/>
              <w:right w:val="nil"/>
            </w:tcBorders>
          </w:tcPr>
          <w:p w14:paraId="27ED6127" w14:textId="77777777" w:rsidR="00C50A95" w:rsidRPr="00D016EC" w:rsidRDefault="00C50A95" w:rsidP="00416506">
            <w:pPr>
              <w:pStyle w:val="tabletext11"/>
              <w:jc w:val="right"/>
              <w:rPr>
                <w:ins w:id="7854" w:author="Author"/>
              </w:rPr>
            </w:pPr>
          </w:p>
        </w:tc>
        <w:tc>
          <w:tcPr>
            <w:tcW w:w="2040" w:type="dxa"/>
            <w:tcBorders>
              <w:top w:val="nil"/>
              <w:left w:val="nil"/>
              <w:bottom w:val="nil"/>
              <w:right w:val="single" w:sz="6" w:space="0" w:color="auto"/>
            </w:tcBorders>
            <w:hideMark/>
          </w:tcPr>
          <w:p w14:paraId="58B4CF3C" w14:textId="77777777" w:rsidR="00C50A95" w:rsidRPr="00D016EC" w:rsidRDefault="00C50A95" w:rsidP="00416506">
            <w:pPr>
              <w:pStyle w:val="tabletext11"/>
              <w:tabs>
                <w:tab w:val="decimal" w:pos="850"/>
              </w:tabs>
              <w:rPr>
                <w:ins w:id="7855" w:author="Author"/>
              </w:rPr>
            </w:pPr>
            <w:ins w:id="7856" w:author="Author">
              <w:r w:rsidRPr="00D016EC">
                <w:t>30,000 to 34,999</w:t>
              </w:r>
            </w:ins>
          </w:p>
        </w:tc>
        <w:tc>
          <w:tcPr>
            <w:tcW w:w="360" w:type="dxa"/>
            <w:tcBorders>
              <w:left w:val="single" w:sz="6" w:space="0" w:color="auto"/>
            </w:tcBorders>
          </w:tcPr>
          <w:p w14:paraId="2B7F283C" w14:textId="77777777" w:rsidR="00C50A95" w:rsidRPr="00D016EC" w:rsidRDefault="00C50A95" w:rsidP="00416506">
            <w:pPr>
              <w:pStyle w:val="tabletext11"/>
              <w:jc w:val="right"/>
              <w:rPr>
                <w:ins w:id="7857" w:author="Author"/>
              </w:rPr>
            </w:pPr>
          </w:p>
        </w:tc>
        <w:tc>
          <w:tcPr>
            <w:tcW w:w="2040" w:type="dxa"/>
            <w:tcBorders>
              <w:top w:val="nil"/>
              <w:left w:val="nil"/>
              <w:bottom w:val="nil"/>
              <w:right w:val="single" w:sz="6" w:space="0" w:color="auto"/>
            </w:tcBorders>
            <w:vAlign w:val="bottom"/>
            <w:hideMark/>
          </w:tcPr>
          <w:p w14:paraId="48374DCE" w14:textId="77777777" w:rsidR="00C50A95" w:rsidRPr="00D016EC" w:rsidRDefault="00C50A95" w:rsidP="00416506">
            <w:pPr>
              <w:pStyle w:val="tabletext11"/>
              <w:tabs>
                <w:tab w:val="decimal" w:pos="668"/>
              </w:tabs>
              <w:rPr>
                <w:ins w:id="7858" w:author="Author"/>
              </w:rPr>
            </w:pPr>
            <w:ins w:id="7859" w:author="Author">
              <w:r w:rsidRPr="00D016EC">
                <w:t>0.84</w:t>
              </w:r>
            </w:ins>
          </w:p>
        </w:tc>
      </w:tr>
      <w:tr w:rsidR="00C50A95" w:rsidRPr="00D016EC" w14:paraId="07842F90" w14:textId="77777777" w:rsidTr="00416506">
        <w:trPr>
          <w:trHeight w:val="190"/>
          <w:ins w:id="7860" w:author="Author"/>
        </w:trPr>
        <w:tc>
          <w:tcPr>
            <w:tcW w:w="200" w:type="dxa"/>
          </w:tcPr>
          <w:p w14:paraId="6F1088E0" w14:textId="77777777" w:rsidR="00C50A95" w:rsidRPr="00D016EC" w:rsidRDefault="00C50A95" w:rsidP="00416506">
            <w:pPr>
              <w:pStyle w:val="tabletext11"/>
              <w:rPr>
                <w:ins w:id="7861" w:author="Author"/>
              </w:rPr>
            </w:pPr>
          </w:p>
        </w:tc>
        <w:tc>
          <w:tcPr>
            <w:tcW w:w="360" w:type="dxa"/>
            <w:tcBorders>
              <w:top w:val="nil"/>
              <w:left w:val="single" w:sz="6" w:space="0" w:color="auto"/>
              <w:bottom w:val="nil"/>
              <w:right w:val="nil"/>
            </w:tcBorders>
          </w:tcPr>
          <w:p w14:paraId="685FE186" w14:textId="77777777" w:rsidR="00C50A95" w:rsidRPr="00D016EC" w:rsidRDefault="00C50A95" w:rsidP="00416506">
            <w:pPr>
              <w:pStyle w:val="tabletext11"/>
              <w:jc w:val="right"/>
              <w:rPr>
                <w:ins w:id="7862" w:author="Author"/>
              </w:rPr>
            </w:pPr>
          </w:p>
        </w:tc>
        <w:tc>
          <w:tcPr>
            <w:tcW w:w="2040" w:type="dxa"/>
            <w:tcBorders>
              <w:top w:val="nil"/>
              <w:left w:val="nil"/>
              <w:bottom w:val="nil"/>
              <w:right w:val="single" w:sz="6" w:space="0" w:color="auto"/>
            </w:tcBorders>
            <w:hideMark/>
          </w:tcPr>
          <w:p w14:paraId="415BBE1A" w14:textId="77777777" w:rsidR="00C50A95" w:rsidRPr="00D016EC" w:rsidRDefault="00C50A95" w:rsidP="00416506">
            <w:pPr>
              <w:pStyle w:val="tabletext11"/>
              <w:tabs>
                <w:tab w:val="decimal" w:pos="850"/>
              </w:tabs>
              <w:rPr>
                <w:ins w:id="7863" w:author="Author"/>
              </w:rPr>
            </w:pPr>
            <w:ins w:id="7864" w:author="Author">
              <w:r w:rsidRPr="00D016EC">
                <w:t>35,000 to 39,999</w:t>
              </w:r>
            </w:ins>
          </w:p>
        </w:tc>
        <w:tc>
          <w:tcPr>
            <w:tcW w:w="360" w:type="dxa"/>
            <w:tcBorders>
              <w:left w:val="single" w:sz="6" w:space="0" w:color="auto"/>
            </w:tcBorders>
          </w:tcPr>
          <w:p w14:paraId="7798BEEA" w14:textId="77777777" w:rsidR="00C50A95" w:rsidRPr="00D016EC" w:rsidRDefault="00C50A95" w:rsidP="00416506">
            <w:pPr>
              <w:pStyle w:val="tabletext11"/>
              <w:jc w:val="right"/>
              <w:rPr>
                <w:ins w:id="7865" w:author="Author"/>
              </w:rPr>
            </w:pPr>
          </w:p>
        </w:tc>
        <w:tc>
          <w:tcPr>
            <w:tcW w:w="2040" w:type="dxa"/>
            <w:tcBorders>
              <w:top w:val="nil"/>
              <w:left w:val="nil"/>
              <w:bottom w:val="nil"/>
              <w:right w:val="single" w:sz="6" w:space="0" w:color="auto"/>
            </w:tcBorders>
            <w:vAlign w:val="bottom"/>
            <w:hideMark/>
          </w:tcPr>
          <w:p w14:paraId="39E0FE2F" w14:textId="77777777" w:rsidR="00C50A95" w:rsidRPr="00D016EC" w:rsidRDefault="00C50A95" w:rsidP="00416506">
            <w:pPr>
              <w:pStyle w:val="tabletext11"/>
              <w:tabs>
                <w:tab w:val="decimal" w:pos="668"/>
              </w:tabs>
              <w:rPr>
                <w:ins w:id="7866" w:author="Author"/>
              </w:rPr>
            </w:pPr>
            <w:ins w:id="7867" w:author="Author">
              <w:r w:rsidRPr="00D016EC">
                <w:t>0.98</w:t>
              </w:r>
            </w:ins>
          </w:p>
        </w:tc>
      </w:tr>
      <w:tr w:rsidR="00C50A95" w:rsidRPr="00D016EC" w14:paraId="607E32E0" w14:textId="77777777" w:rsidTr="00416506">
        <w:trPr>
          <w:trHeight w:val="190"/>
          <w:ins w:id="7868" w:author="Author"/>
        </w:trPr>
        <w:tc>
          <w:tcPr>
            <w:tcW w:w="200" w:type="dxa"/>
          </w:tcPr>
          <w:p w14:paraId="75215CA9" w14:textId="77777777" w:rsidR="00C50A95" w:rsidRPr="00D016EC" w:rsidRDefault="00C50A95" w:rsidP="00416506">
            <w:pPr>
              <w:pStyle w:val="tabletext11"/>
              <w:rPr>
                <w:ins w:id="7869" w:author="Author"/>
              </w:rPr>
            </w:pPr>
          </w:p>
        </w:tc>
        <w:tc>
          <w:tcPr>
            <w:tcW w:w="360" w:type="dxa"/>
            <w:tcBorders>
              <w:top w:val="nil"/>
              <w:left w:val="single" w:sz="6" w:space="0" w:color="auto"/>
              <w:bottom w:val="nil"/>
              <w:right w:val="nil"/>
            </w:tcBorders>
          </w:tcPr>
          <w:p w14:paraId="1BECA5D3" w14:textId="77777777" w:rsidR="00C50A95" w:rsidRPr="00D016EC" w:rsidRDefault="00C50A95" w:rsidP="00416506">
            <w:pPr>
              <w:pStyle w:val="tabletext11"/>
              <w:jc w:val="right"/>
              <w:rPr>
                <w:ins w:id="7870" w:author="Author"/>
              </w:rPr>
            </w:pPr>
          </w:p>
        </w:tc>
        <w:tc>
          <w:tcPr>
            <w:tcW w:w="2040" w:type="dxa"/>
            <w:tcBorders>
              <w:top w:val="nil"/>
              <w:left w:val="nil"/>
              <w:bottom w:val="nil"/>
              <w:right w:val="single" w:sz="6" w:space="0" w:color="auto"/>
            </w:tcBorders>
            <w:hideMark/>
          </w:tcPr>
          <w:p w14:paraId="60A24ED1" w14:textId="77777777" w:rsidR="00C50A95" w:rsidRPr="00D016EC" w:rsidRDefault="00C50A95" w:rsidP="00416506">
            <w:pPr>
              <w:pStyle w:val="tabletext11"/>
              <w:tabs>
                <w:tab w:val="decimal" w:pos="850"/>
              </w:tabs>
              <w:rPr>
                <w:ins w:id="7871" w:author="Author"/>
              </w:rPr>
            </w:pPr>
            <w:ins w:id="7872" w:author="Author">
              <w:r w:rsidRPr="00D016EC">
                <w:t>40,000 to 44,999</w:t>
              </w:r>
            </w:ins>
          </w:p>
        </w:tc>
        <w:tc>
          <w:tcPr>
            <w:tcW w:w="360" w:type="dxa"/>
            <w:tcBorders>
              <w:left w:val="single" w:sz="6" w:space="0" w:color="auto"/>
            </w:tcBorders>
          </w:tcPr>
          <w:p w14:paraId="4DB6867C" w14:textId="77777777" w:rsidR="00C50A95" w:rsidRPr="00D016EC" w:rsidRDefault="00C50A95" w:rsidP="00416506">
            <w:pPr>
              <w:pStyle w:val="tabletext11"/>
              <w:jc w:val="right"/>
              <w:rPr>
                <w:ins w:id="7873" w:author="Author"/>
              </w:rPr>
            </w:pPr>
          </w:p>
        </w:tc>
        <w:tc>
          <w:tcPr>
            <w:tcW w:w="2040" w:type="dxa"/>
            <w:tcBorders>
              <w:top w:val="nil"/>
              <w:left w:val="nil"/>
              <w:bottom w:val="nil"/>
              <w:right w:val="single" w:sz="6" w:space="0" w:color="auto"/>
            </w:tcBorders>
            <w:vAlign w:val="bottom"/>
            <w:hideMark/>
          </w:tcPr>
          <w:p w14:paraId="6E5225BA" w14:textId="77777777" w:rsidR="00C50A95" w:rsidRPr="00D016EC" w:rsidRDefault="00C50A95" w:rsidP="00416506">
            <w:pPr>
              <w:pStyle w:val="tabletext11"/>
              <w:tabs>
                <w:tab w:val="decimal" w:pos="668"/>
              </w:tabs>
              <w:rPr>
                <w:ins w:id="7874" w:author="Author"/>
              </w:rPr>
            </w:pPr>
            <w:ins w:id="7875" w:author="Author">
              <w:r w:rsidRPr="00D016EC">
                <w:t>1.09</w:t>
              </w:r>
            </w:ins>
          </w:p>
        </w:tc>
      </w:tr>
      <w:tr w:rsidR="00C50A95" w:rsidRPr="00D016EC" w14:paraId="23504E08" w14:textId="77777777" w:rsidTr="00416506">
        <w:trPr>
          <w:trHeight w:val="190"/>
          <w:ins w:id="7876" w:author="Author"/>
        </w:trPr>
        <w:tc>
          <w:tcPr>
            <w:tcW w:w="200" w:type="dxa"/>
          </w:tcPr>
          <w:p w14:paraId="6472A133" w14:textId="77777777" w:rsidR="00C50A95" w:rsidRPr="00D016EC" w:rsidRDefault="00C50A95" w:rsidP="00416506">
            <w:pPr>
              <w:pStyle w:val="tabletext11"/>
              <w:rPr>
                <w:ins w:id="7877" w:author="Author"/>
              </w:rPr>
            </w:pPr>
          </w:p>
        </w:tc>
        <w:tc>
          <w:tcPr>
            <w:tcW w:w="360" w:type="dxa"/>
            <w:tcBorders>
              <w:top w:val="nil"/>
              <w:left w:val="single" w:sz="6" w:space="0" w:color="auto"/>
              <w:bottom w:val="nil"/>
              <w:right w:val="nil"/>
            </w:tcBorders>
          </w:tcPr>
          <w:p w14:paraId="1C9F1BF6" w14:textId="77777777" w:rsidR="00C50A95" w:rsidRPr="00D016EC" w:rsidRDefault="00C50A95" w:rsidP="00416506">
            <w:pPr>
              <w:pStyle w:val="tabletext11"/>
              <w:jc w:val="right"/>
              <w:rPr>
                <w:ins w:id="7878" w:author="Author"/>
              </w:rPr>
            </w:pPr>
          </w:p>
        </w:tc>
        <w:tc>
          <w:tcPr>
            <w:tcW w:w="2040" w:type="dxa"/>
            <w:tcBorders>
              <w:top w:val="nil"/>
              <w:left w:val="nil"/>
              <w:bottom w:val="nil"/>
              <w:right w:val="single" w:sz="6" w:space="0" w:color="auto"/>
            </w:tcBorders>
            <w:hideMark/>
          </w:tcPr>
          <w:p w14:paraId="1F007E91" w14:textId="77777777" w:rsidR="00C50A95" w:rsidRPr="00D016EC" w:rsidRDefault="00C50A95" w:rsidP="00416506">
            <w:pPr>
              <w:pStyle w:val="tabletext11"/>
              <w:tabs>
                <w:tab w:val="decimal" w:pos="850"/>
              </w:tabs>
              <w:rPr>
                <w:ins w:id="7879" w:author="Author"/>
              </w:rPr>
            </w:pPr>
            <w:ins w:id="7880" w:author="Author">
              <w:r w:rsidRPr="00D016EC">
                <w:t>45,000 to 49,999</w:t>
              </w:r>
            </w:ins>
          </w:p>
        </w:tc>
        <w:tc>
          <w:tcPr>
            <w:tcW w:w="360" w:type="dxa"/>
            <w:tcBorders>
              <w:left w:val="single" w:sz="6" w:space="0" w:color="auto"/>
            </w:tcBorders>
          </w:tcPr>
          <w:p w14:paraId="71043E1D" w14:textId="77777777" w:rsidR="00C50A95" w:rsidRPr="00D016EC" w:rsidRDefault="00C50A95" w:rsidP="00416506">
            <w:pPr>
              <w:pStyle w:val="tabletext11"/>
              <w:jc w:val="right"/>
              <w:rPr>
                <w:ins w:id="7881" w:author="Author"/>
              </w:rPr>
            </w:pPr>
          </w:p>
        </w:tc>
        <w:tc>
          <w:tcPr>
            <w:tcW w:w="2040" w:type="dxa"/>
            <w:tcBorders>
              <w:top w:val="nil"/>
              <w:left w:val="nil"/>
              <w:bottom w:val="nil"/>
              <w:right w:val="single" w:sz="6" w:space="0" w:color="auto"/>
            </w:tcBorders>
            <w:vAlign w:val="bottom"/>
            <w:hideMark/>
          </w:tcPr>
          <w:p w14:paraId="4ACFDCA4" w14:textId="77777777" w:rsidR="00C50A95" w:rsidRPr="00D016EC" w:rsidRDefault="00C50A95" w:rsidP="00416506">
            <w:pPr>
              <w:pStyle w:val="tabletext11"/>
              <w:tabs>
                <w:tab w:val="decimal" w:pos="668"/>
              </w:tabs>
              <w:rPr>
                <w:ins w:id="7882" w:author="Author"/>
              </w:rPr>
            </w:pPr>
            <w:ins w:id="7883" w:author="Author">
              <w:r w:rsidRPr="00D016EC">
                <w:t>1.14</w:t>
              </w:r>
            </w:ins>
          </w:p>
        </w:tc>
      </w:tr>
      <w:tr w:rsidR="00C50A95" w:rsidRPr="00D016EC" w14:paraId="0B979C39" w14:textId="77777777" w:rsidTr="00416506">
        <w:trPr>
          <w:trHeight w:val="190"/>
          <w:ins w:id="7884" w:author="Author"/>
        </w:trPr>
        <w:tc>
          <w:tcPr>
            <w:tcW w:w="200" w:type="dxa"/>
          </w:tcPr>
          <w:p w14:paraId="5ACE4333" w14:textId="77777777" w:rsidR="00C50A95" w:rsidRPr="00D016EC" w:rsidRDefault="00C50A95" w:rsidP="00416506">
            <w:pPr>
              <w:pStyle w:val="tabletext11"/>
              <w:rPr>
                <w:ins w:id="7885" w:author="Author"/>
              </w:rPr>
            </w:pPr>
          </w:p>
        </w:tc>
        <w:tc>
          <w:tcPr>
            <w:tcW w:w="360" w:type="dxa"/>
            <w:tcBorders>
              <w:top w:val="nil"/>
              <w:left w:val="single" w:sz="6" w:space="0" w:color="auto"/>
              <w:bottom w:val="nil"/>
              <w:right w:val="nil"/>
            </w:tcBorders>
          </w:tcPr>
          <w:p w14:paraId="35F4E181" w14:textId="77777777" w:rsidR="00C50A95" w:rsidRPr="00D016EC" w:rsidRDefault="00C50A95" w:rsidP="00416506">
            <w:pPr>
              <w:pStyle w:val="tabletext11"/>
              <w:jc w:val="right"/>
              <w:rPr>
                <w:ins w:id="7886" w:author="Author"/>
              </w:rPr>
            </w:pPr>
          </w:p>
        </w:tc>
        <w:tc>
          <w:tcPr>
            <w:tcW w:w="2040" w:type="dxa"/>
            <w:tcBorders>
              <w:top w:val="nil"/>
              <w:left w:val="nil"/>
              <w:bottom w:val="nil"/>
              <w:right w:val="single" w:sz="6" w:space="0" w:color="auto"/>
            </w:tcBorders>
            <w:hideMark/>
          </w:tcPr>
          <w:p w14:paraId="0E7BF3DF" w14:textId="77777777" w:rsidR="00C50A95" w:rsidRPr="00D016EC" w:rsidRDefault="00C50A95" w:rsidP="00416506">
            <w:pPr>
              <w:pStyle w:val="tabletext11"/>
              <w:tabs>
                <w:tab w:val="decimal" w:pos="850"/>
              </w:tabs>
              <w:rPr>
                <w:ins w:id="7887" w:author="Author"/>
              </w:rPr>
            </w:pPr>
            <w:ins w:id="7888" w:author="Author">
              <w:r w:rsidRPr="00D016EC">
                <w:t>50,000 to 54,999</w:t>
              </w:r>
            </w:ins>
          </w:p>
        </w:tc>
        <w:tc>
          <w:tcPr>
            <w:tcW w:w="360" w:type="dxa"/>
            <w:tcBorders>
              <w:left w:val="single" w:sz="6" w:space="0" w:color="auto"/>
            </w:tcBorders>
          </w:tcPr>
          <w:p w14:paraId="44477BF7" w14:textId="77777777" w:rsidR="00C50A95" w:rsidRPr="00D016EC" w:rsidRDefault="00C50A95" w:rsidP="00416506">
            <w:pPr>
              <w:pStyle w:val="tabletext11"/>
              <w:jc w:val="right"/>
              <w:rPr>
                <w:ins w:id="7889" w:author="Author"/>
              </w:rPr>
            </w:pPr>
          </w:p>
        </w:tc>
        <w:tc>
          <w:tcPr>
            <w:tcW w:w="2040" w:type="dxa"/>
            <w:tcBorders>
              <w:top w:val="nil"/>
              <w:left w:val="nil"/>
              <w:bottom w:val="nil"/>
              <w:right w:val="single" w:sz="6" w:space="0" w:color="auto"/>
            </w:tcBorders>
            <w:vAlign w:val="bottom"/>
            <w:hideMark/>
          </w:tcPr>
          <w:p w14:paraId="056B974A" w14:textId="77777777" w:rsidR="00C50A95" w:rsidRPr="00D016EC" w:rsidRDefault="00C50A95" w:rsidP="00416506">
            <w:pPr>
              <w:pStyle w:val="tabletext11"/>
              <w:tabs>
                <w:tab w:val="decimal" w:pos="668"/>
              </w:tabs>
              <w:rPr>
                <w:ins w:id="7890" w:author="Author"/>
              </w:rPr>
            </w:pPr>
            <w:ins w:id="7891" w:author="Author">
              <w:r w:rsidRPr="00D016EC">
                <w:t>1.18</w:t>
              </w:r>
            </w:ins>
          </w:p>
        </w:tc>
      </w:tr>
      <w:tr w:rsidR="00C50A95" w:rsidRPr="00D016EC" w14:paraId="1857D3C3" w14:textId="77777777" w:rsidTr="00416506">
        <w:trPr>
          <w:trHeight w:val="190"/>
          <w:ins w:id="7892" w:author="Author"/>
        </w:trPr>
        <w:tc>
          <w:tcPr>
            <w:tcW w:w="200" w:type="dxa"/>
          </w:tcPr>
          <w:p w14:paraId="5250DBDF" w14:textId="77777777" w:rsidR="00C50A95" w:rsidRPr="00D016EC" w:rsidRDefault="00C50A95" w:rsidP="00416506">
            <w:pPr>
              <w:pStyle w:val="tabletext11"/>
              <w:rPr>
                <w:ins w:id="7893" w:author="Author"/>
              </w:rPr>
            </w:pPr>
          </w:p>
        </w:tc>
        <w:tc>
          <w:tcPr>
            <w:tcW w:w="360" w:type="dxa"/>
            <w:tcBorders>
              <w:top w:val="nil"/>
              <w:left w:val="single" w:sz="6" w:space="0" w:color="auto"/>
              <w:bottom w:val="nil"/>
              <w:right w:val="nil"/>
            </w:tcBorders>
          </w:tcPr>
          <w:p w14:paraId="030FD774" w14:textId="77777777" w:rsidR="00C50A95" w:rsidRPr="00D016EC" w:rsidRDefault="00C50A95" w:rsidP="00416506">
            <w:pPr>
              <w:pStyle w:val="tabletext11"/>
              <w:jc w:val="right"/>
              <w:rPr>
                <w:ins w:id="7894" w:author="Author"/>
              </w:rPr>
            </w:pPr>
          </w:p>
        </w:tc>
        <w:tc>
          <w:tcPr>
            <w:tcW w:w="2040" w:type="dxa"/>
            <w:tcBorders>
              <w:top w:val="nil"/>
              <w:left w:val="nil"/>
              <w:bottom w:val="nil"/>
              <w:right w:val="single" w:sz="6" w:space="0" w:color="auto"/>
            </w:tcBorders>
            <w:hideMark/>
          </w:tcPr>
          <w:p w14:paraId="11C91DAA" w14:textId="77777777" w:rsidR="00C50A95" w:rsidRPr="00D016EC" w:rsidRDefault="00C50A95" w:rsidP="00416506">
            <w:pPr>
              <w:pStyle w:val="tabletext11"/>
              <w:tabs>
                <w:tab w:val="decimal" w:pos="850"/>
              </w:tabs>
              <w:rPr>
                <w:ins w:id="7895" w:author="Author"/>
              </w:rPr>
            </w:pPr>
            <w:ins w:id="7896" w:author="Author">
              <w:r w:rsidRPr="00D016EC">
                <w:t>55,000 to 64,999</w:t>
              </w:r>
            </w:ins>
          </w:p>
        </w:tc>
        <w:tc>
          <w:tcPr>
            <w:tcW w:w="360" w:type="dxa"/>
            <w:tcBorders>
              <w:left w:val="single" w:sz="6" w:space="0" w:color="auto"/>
            </w:tcBorders>
          </w:tcPr>
          <w:p w14:paraId="6B83AFCA" w14:textId="77777777" w:rsidR="00C50A95" w:rsidRPr="00D016EC" w:rsidRDefault="00C50A95" w:rsidP="00416506">
            <w:pPr>
              <w:pStyle w:val="tabletext11"/>
              <w:jc w:val="right"/>
              <w:rPr>
                <w:ins w:id="7897" w:author="Author"/>
              </w:rPr>
            </w:pPr>
          </w:p>
        </w:tc>
        <w:tc>
          <w:tcPr>
            <w:tcW w:w="2040" w:type="dxa"/>
            <w:tcBorders>
              <w:top w:val="nil"/>
              <w:left w:val="nil"/>
              <w:bottom w:val="nil"/>
              <w:right w:val="single" w:sz="6" w:space="0" w:color="auto"/>
            </w:tcBorders>
            <w:vAlign w:val="bottom"/>
            <w:hideMark/>
          </w:tcPr>
          <w:p w14:paraId="35FBCF98" w14:textId="77777777" w:rsidR="00C50A95" w:rsidRPr="00D016EC" w:rsidRDefault="00C50A95" w:rsidP="00416506">
            <w:pPr>
              <w:pStyle w:val="tabletext11"/>
              <w:tabs>
                <w:tab w:val="decimal" w:pos="668"/>
              </w:tabs>
              <w:rPr>
                <w:ins w:id="7898" w:author="Author"/>
              </w:rPr>
            </w:pPr>
            <w:ins w:id="7899" w:author="Author">
              <w:r w:rsidRPr="00D016EC">
                <w:t>1.25</w:t>
              </w:r>
            </w:ins>
          </w:p>
        </w:tc>
      </w:tr>
      <w:tr w:rsidR="00C50A95" w:rsidRPr="00D016EC" w14:paraId="1F773D4C" w14:textId="77777777" w:rsidTr="00416506">
        <w:trPr>
          <w:trHeight w:val="190"/>
          <w:ins w:id="7900" w:author="Author"/>
        </w:trPr>
        <w:tc>
          <w:tcPr>
            <w:tcW w:w="200" w:type="dxa"/>
          </w:tcPr>
          <w:p w14:paraId="7C6395A3" w14:textId="77777777" w:rsidR="00C50A95" w:rsidRPr="00D016EC" w:rsidRDefault="00C50A95" w:rsidP="00416506">
            <w:pPr>
              <w:pStyle w:val="tabletext11"/>
              <w:rPr>
                <w:ins w:id="7901" w:author="Author"/>
              </w:rPr>
            </w:pPr>
          </w:p>
        </w:tc>
        <w:tc>
          <w:tcPr>
            <w:tcW w:w="360" w:type="dxa"/>
            <w:tcBorders>
              <w:top w:val="nil"/>
              <w:left w:val="single" w:sz="6" w:space="0" w:color="auto"/>
              <w:bottom w:val="nil"/>
              <w:right w:val="nil"/>
            </w:tcBorders>
          </w:tcPr>
          <w:p w14:paraId="13707817" w14:textId="77777777" w:rsidR="00C50A95" w:rsidRPr="00D016EC" w:rsidRDefault="00C50A95" w:rsidP="00416506">
            <w:pPr>
              <w:pStyle w:val="tabletext11"/>
              <w:jc w:val="right"/>
              <w:rPr>
                <w:ins w:id="7902" w:author="Author"/>
              </w:rPr>
            </w:pPr>
          </w:p>
        </w:tc>
        <w:tc>
          <w:tcPr>
            <w:tcW w:w="2040" w:type="dxa"/>
            <w:tcBorders>
              <w:top w:val="nil"/>
              <w:left w:val="nil"/>
              <w:bottom w:val="nil"/>
              <w:right w:val="single" w:sz="6" w:space="0" w:color="auto"/>
            </w:tcBorders>
            <w:hideMark/>
          </w:tcPr>
          <w:p w14:paraId="5CBBD728" w14:textId="77777777" w:rsidR="00C50A95" w:rsidRPr="00D016EC" w:rsidRDefault="00C50A95" w:rsidP="00416506">
            <w:pPr>
              <w:pStyle w:val="tabletext11"/>
              <w:tabs>
                <w:tab w:val="decimal" w:pos="850"/>
              </w:tabs>
              <w:rPr>
                <w:ins w:id="7903" w:author="Author"/>
              </w:rPr>
            </w:pPr>
            <w:ins w:id="7904" w:author="Author">
              <w:r w:rsidRPr="00D016EC">
                <w:t>65,000 to 74,999</w:t>
              </w:r>
            </w:ins>
          </w:p>
        </w:tc>
        <w:tc>
          <w:tcPr>
            <w:tcW w:w="360" w:type="dxa"/>
            <w:tcBorders>
              <w:left w:val="single" w:sz="6" w:space="0" w:color="auto"/>
            </w:tcBorders>
          </w:tcPr>
          <w:p w14:paraId="2D39FA57" w14:textId="77777777" w:rsidR="00C50A95" w:rsidRPr="00D016EC" w:rsidRDefault="00C50A95" w:rsidP="00416506">
            <w:pPr>
              <w:pStyle w:val="tabletext11"/>
              <w:jc w:val="right"/>
              <w:rPr>
                <w:ins w:id="7905" w:author="Author"/>
              </w:rPr>
            </w:pPr>
          </w:p>
        </w:tc>
        <w:tc>
          <w:tcPr>
            <w:tcW w:w="2040" w:type="dxa"/>
            <w:tcBorders>
              <w:top w:val="nil"/>
              <w:left w:val="nil"/>
              <w:bottom w:val="nil"/>
              <w:right w:val="single" w:sz="6" w:space="0" w:color="auto"/>
            </w:tcBorders>
            <w:vAlign w:val="bottom"/>
            <w:hideMark/>
          </w:tcPr>
          <w:p w14:paraId="2445A929" w14:textId="77777777" w:rsidR="00C50A95" w:rsidRPr="00D016EC" w:rsidRDefault="00C50A95" w:rsidP="00416506">
            <w:pPr>
              <w:pStyle w:val="tabletext11"/>
              <w:tabs>
                <w:tab w:val="decimal" w:pos="668"/>
              </w:tabs>
              <w:rPr>
                <w:ins w:id="7906" w:author="Author"/>
              </w:rPr>
            </w:pPr>
            <w:ins w:id="7907" w:author="Author">
              <w:r w:rsidRPr="00D016EC">
                <w:t>1.32</w:t>
              </w:r>
            </w:ins>
          </w:p>
        </w:tc>
      </w:tr>
      <w:tr w:rsidR="00C50A95" w:rsidRPr="00D016EC" w14:paraId="3B9B765E" w14:textId="77777777" w:rsidTr="00416506">
        <w:trPr>
          <w:trHeight w:val="190"/>
          <w:ins w:id="7908" w:author="Author"/>
        </w:trPr>
        <w:tc>
          <w:tcPr>
            <w:tcW w:w="200" w:type="dxa"/>
          </w:tcPr>
          <w:p w14:paraId="3C775750" w14:textId="77777777" w:rsidR="00C50A95" w:rsidRPr="00D016EC" w:rsidRDefault="00C50A95" w:rsidP="00416506">
            <w:pPr>
              <w:pStyle w:val="tabletext11"/>
              <w:rPr>
                <w:ins w:id="7909" w:author="Author"/>
              </w:rPr>
            </w:pPr>
          </w:p>
        </w:tc>
        <w:tc>
          <w:tcPr>
            <w:tcW w:w="360" w:type="dxa"/>
            <w:tcBorders>
              <w:top w:val="nil"/>
              <w:left w:val="single" w:sz="6" w:space="0" w:color="auto"/>
              <w:bottom w:val="nil"/>
              <w:right w:val="nil"/>
            </w:tcBorders>
          </w:tcPr>
          <w:p w14:paraId="495D7593" w14:textId="77777777" w:rsidR="00C50A95" w:rsidRPr="00D016EC" w:rsidRDefault="00C50A95" w:rsidP="00416506">
            <w:pPr>
              <w:pStyle w:val="tabletext11"/>
              <w:jc w:val="right"/>
              <w:rPr>
                <w:ins w:id="7910" w:author="Author"/>
              </w:rPr>
            </w:pPr>
          </w:p>
        </w:tc>
        <w:tc>
          <w:tcPr>
            <w:tcW w:w="2040" w:type="dxa"/>
            <w:tcBorders>
              <w:top w:val="nil"/>
              <w:left w:val="nil"/>
              <w:bottom w:val="nil"/>
              <w:right w:val="single" w:sz="6" w:space="0" w:color="auto"/>
            </w:tcBorders>
            <w:hideMark/>
          </w:tcPr>
          <w:p w14:paraId="21745641" w14:textId="77777777" w:rsidR="00C50A95" w:rsidRPr="00D016EC" w:rsidRDefault="00C50A95" w:rsidP="00416506">
            <w:pPr>
              <w:pStyle w:val="tabletext11"/>
              <w:tabs>
                <w:tab w:val="decimal" w:pos="850"/>
              </w:tabs>
              <w:rPr>
                <w:ins w:id="7911" w:author="Author"/>
              </w:rPr>
            </w:pPr>
            <w:ins w:id="7912" w:author="Author">
              <w:r w:rsidRPr="00D016EC">
                <w:t>75,000 to 84,999</w:t>
              </w:r>
            </w:ins>
          </w:p>
        </w:tc>
        <w:tc>
          <w:tcPr>
            <w:tcW w:w="360" w:type="dxa"/>
            <w:tcBorders>
              <w:left w:val="single" w:sz="6" w:space="0" w:color="auto"/>
            </w:tcBorders>
          </w:tcPr>
          <w:p w14:paraId="071DCAE4" w14:textId="77777777" w:rsidR="00C50A95" w:rsidRPr="00D016EC" w:rsidRDefault="00C50A95" w:rsidP="00416506">
            <w:pPr>
              <w:pStyle w:val="tabletext11"/>
              <w:jc w:val="right"/>
              <w:rPr>
                <w:ins w:id="7913" w:author="Author"/>
              </w:rPr>
            </w:pPr>
          </w:p>
        </w:tc>
        <w:tc>
          <w:tcPr>
            <w:tcW w:w="2040" w:type="dxa"/>
            <w:tcBorders>
              <w:top w:val="nil"/>
              <w:left w:val="nil"/>
              <w:bottom w:val="nil"/>
              <w:right w:val="single" w:sz="6" w:space="0" w:color="auto"/>
            </w:tcBorders>
            <w:vAlign w:val="bottom"/>
            <w:hideMark/>
          </w:tcPr>
          <w:p w14:paraId="1CFD470D" w14:textId="77777777" w:rsidR="00C50A95" w:rsidRPr="00D016EC" w:rsidRDefault="00C50A95" w:rsidP="00416506">
            <w:pPr>
              <w:pStyle w:val="tabletext11"/>
              <w:tabs>
                <w:tab w:val="decimal" w:pos="668"/>
              </w:tabs>
              <w:rPr>
                <w:ins w:id="7914" w:author="Author"/>
              </w:rPr>
            </w:pPr>
            <w:ins w:id="7915" w:author="Author">
              <w:r w:rsidRPr="00D016EC">
                <w:t>1.40</w:t>
              </w:r>
            </w:ins>
          </w:p>
        </w:tc>
      </w:tr>
      <w:tr w:rsidR="00C50A95" w:rsidRPr="00D016EC" w14:paraId="6A1150E2" w14:textId="77777777" w:rsidTr="00416506">
        <w:trPr>
          <w:trHeight w:val="190"/>
          <w:ins w:id="7916" w:author="Author"/>
        </w:trPr>
        <w:tc>
          <w:tcPr>
            <w:tcW w:w="200" w:type="dxa"/>
          </w:tcPr>
          <w:p w14:paraId="5618DA46" w14:textId="77777777" w:rsidR="00C50A95" w:rsidRPr="00D016EC" w:rsidRDefault="00C50A95" w:rsidP="00416506">
            <w:pPr>
              <w:pStyle w:val="tabletext11"/>
              <w:rPr>
                <w:ins w:id="7917" w:author="Author"/>
              </w:rPr>
            </w:pPr>
          </w:p>
        </w:tc>
        <w:tc>
          <w:tcPr>
            <w:tcW w:w="360" w:type="dxa"/>
            <w:tcBorders>
              <w:top w:val="nil"/>
              <w:left w:val="single" w:sz="6" w:space="0" w:color="auto"/>
              <w:bottom w:val="nil"/>
              <w:right w:val="nil"/>
            </w:tcBorders>
          </w:tcPr>
          <w:p w14:paraId="127A9F60" w14:textId="77777777" w:rsidR="00C50A95" w:rsidRPr="00D016EC" w:rsidRDefault="00C50A95" w:rsidP="00416506">
            <w:pPr>
              <w:pStyle w:val="tabletext11"/>
              <w:jc w:val="right"/>
              <w:rPr>
                <w:ins w:id="7918" w:author="Author"/>
              </w:rPr>
            </w:pPr>
          </w:p>
        </w:tc>
        <w:tc>
          <w:tcPr>
            <w:tcW w:w="2040" w:type="dxa"/>
            <w:tcBorders>
              <w:top w:val="nil"/>
              <w:left w:val="nil"/>
              <w:bottom w:val="nil"/>
              <w:right w:val="single" w:sz="6" w:space="0" w:color="auto"/>
            </w:tcBorders>
            <w:hideMark/>
          </w:tcPr>
          <w:p w14:paraId="0540E797" w14:textId="77777777" w:rsidR="00C50A95" w:rsidRPr="00D016EC" w:rsidRDefault="00C50A95" w:rsidP="00416506">
            <w:pPr>
              <w:pStyle w:val="tabletext11"/>
              <w:tabs>
                <w:tab w:val="decimal" w:pos="850"/>
              </w:tabs>
              <w:rPr>
                <w:ins w:id="7919" w:author="Author"/>
              </w:rPr>
            </w:pPr>
            <w:ins w:id="7920" w:author="Author">
              <w:r w:rsidRPr="00D016EC">
                <w:t>85,000 to 99,999</w:t>
              </w:r>
            </w:ins>
          </w:p>
        </w:tc>
        <w:tc>
          <w:tcPr>
            <w:tcW w:w="360" w:type="dxa"/>
            <w:tcBorders>
              <w:left w:val="single" w:sz="6" w:space="0" w:color="auto"/>
            </w:tcBorders>
          </w:tcPr>
          <w:p w14:paraId="26014ACC" w14:textId="77777777" w:rsidR="00C50A95" w:rsidRPr="00D016EC" w:rsidRDefault="00C50A95" w:rsidP="00416506">
            <w:pPr>
              <w:pStyle w:val="tabletext11"/>
              <w:jc w:val="right"/>
              <w:rPr>
                <w:ins w:id="7921" w:author="Author"/>
              </w:rPr>
            </w:pPr>
          </w:p>
        </w:tc>
        <w:tc>
          <w:tcPr>
            <w:tcW w:w="2040" w:type="dxa"/>
            <w:tcBorders>
              <w:top w:val="nil"/>
              <w:left w:val="nil"/>
              <w:bottom w:val="nil"/>
              <w:right w:val="single" w:sz="6" w:space="0" w:color="auto"/>
            </w:tcBorders>
            <w:vAlign w:val="bottom"/>
            <w:hideMark/>
          </w:tcPr>
          <w:p w14:paraId="1A9F3DC4" w14:textId="77777777" w:rsidR="00C50A95" w:rsidRPr="00D016EC" w:rsidRDefault="00C50A95" w:rsidP="00416506">
            <w:pPr>
              <w:pStyle w:val="tabletext11"/>
              <w:tabs>
                <w:tab w:val="decimal" w:pos="668"/>
              </w:tabs>
              <w:rPr>
                <w:ins w:id="7922" w:author="Author"/>
              </w:rPr>
            </w:pPr>
            <w:ins w:id="7923" w:author="Author">
              <w:r w:rsidRPr="00D016EC">
                <w:t>1.47</w:t>
              </w:r>
            </w:ins>
          </w:p>
        </w:tc>
      </w:tr>
      <w:tr w:rsidR="00C50A95" w:rsidRPr="00D016EC" w14:paraId="4155A7F3" w14:textId="77777777" w:rsidTr="00416506">
        <w:trPr>
          <w:trHeight w:val="190"/>
          <w:ins w:id="7924" w:author="Author"/>
        </w:trPr>
        <w:tc>
          <w:tcPr>
            <w:tcW w:w="200" w:type="dxa"/>
          </w:tcPr>
          <w:p w14:paraId="3558CF49" w14:textId="77777777" w:rsidR="00C50A95" w:rsidRPr="00D016EC" w:rsidRDefault="00C50A95" w:rsidP="00416506">
            <w:pPr>
              <w:pStyle w:val="tabletext11"/>
              <w:rPr>
                <w:ins w:id="7925" w:author="Author"/>
              </w:rPr>
            </w:pPr>
          </w:p>
        </w:tc>
        <w:tc>
          <w:tcPr>
            <w:tcW w:w="360" w:type="dxa"/>
            <w:tcBorders>
              <w:top w:val="nil"/>
              <w:left w:val="single" w:sz="6" w:space="0" w:color="auto"/>
              <w:bottom w:val="nil"/>
              <w:right w:val="nil"/>
            </w:tcBorders>
          </w:tcPr>
          <w:p w14:paraId="2B14ED8D" w14:textId="77777777" w:rsidR="00C50A95" w:rsidRPr="00D016EC" w:rsidRDefault="00C50A95" w:rsidP="00416506">
            <w:pPr>
              <w:pStyle w:val="tabletext11"/>
              <w:jc w:val="right"/>
              <w:rPr>
                <w:ins w:id="7926" w:author="Author"/>
              </w:rPr>
            </w:pPr>
          </w:p>
        </w:tc>
        <w:tc>
          <w:tcPr>
            <w:tcW w:w="2040" w:type="dxa"/>
            <w:tcBorders>
              <w:top w:val="nil"/>
              <w:left w:val="nil"/>
              <w:bottom w:val="nil"/>
              <w:right w:val="single" w:sz="6" w:space="0" w:color="auto"/>
            </w:tcBorders>
            <w:hideMark/>
          </w:tcPr>
          <w:p w14:paraId="5CE9FF61" w14:textId="77777777" w:rsidR="00C50A95" w:rsidRPr="00D016EC" w:rsidRDefault="00C50A95" w:rsidP="00416506">
            <w:pPr>
              <w:pStyle w:val="tabletext11"/>
              <w:tabs>
                <w:tab w:val="decimal" w:pos="850"/>
              </w:tabs>
              <w:rPr>
                <w:ins w:id="7927" w:author="Author"/>
              </w:rPr>
            </w:pPr>
            <w:ins w:id="7928" w:author="Author">
              <w:r w:rsidRPr="00D016EC">
                <w:t>100,000 to 114,999</w:t>
              </w:r>
            </w:ins>
          </w:p>
        </w:tc>
        <w:tc>
          <w:tcPr>
            <w:tcW w:w="360" w:type="dxa"/>
            <w:tcBorders>
              <w:left w:val="single" w:sz="6" w:space="0" w:color="auto"/>
            </w:tcBorders>
          </w:tcPr>
          <w:p w14:paraId="17F71F2E" w14:textId="77777777" w:rsidR="00C50A95" w:rsidRPr="00D016EC" w:rsidRDefault="00C50A95" w:rsidP="00416506">
            <w:pPr>
              <w:pStyle w:val="tabletext11"/>
              <w:jc w:val="right"/>
              <w:rPr>
                <w:ins w:id="7929" w:author="Author"/>
              </w:rPr>
            </w:pPr>
          </w:p>
        </w:tc>
        <w:tc>
          <w:tcPr>
            <w:tcW w:w="2040" w:type="dxa"/>
            <w:tcBorders>
              <w:top w:val="nil"/>
              <w:left w:val="nil"/>
              <w:bottom w:val="nil"/>
              <w:right w:val="single" w:sz="6" w:space="0" w:color="auto"/>
            </w:tcBorders>
            <w:vAlign w:val="bottom"/>
            <w:hideMark/>
          </w:tcPr>
          <w:p w14:paraId="7E73F39C" w14:textId="77777777" w:rsidR="00C50A95" w:rsidRPr="00D016EC" w:rsidRDefault="00C50A95" w:rsidP="00416506">
            <w:pPr>
              <w:pStyle w:val="tabletext11"/>
              <w:tabs>
                <w:tab w:val="decimal" w:pos="668"/>
              </w:tabs>
              <w:rPr>
                <w:ins w:id="7930" w:author="Author"/>
              </w:rPr>
            </w:pPr>
            <w:ins w:id="7931" w:author="Author">
              <w:r w:rsidRPr="00D016EC">
                <w:t>1.56</w:t>
              </w:r>
            </w:ins>
          </w:p>
        </w:tc>
      </w:tr>
      <w:tr w:rsidR="00C50A95" w:rsidRPr="00D016EC" w14:paraId="4651972A" w14:textId="77777777" w:rsidTr="00416506">
        <w:trPr>
          <w:trHeight w:val="190"/>
          <w:ins w:id="7932" w:author="Author"/>
        </w:trPr>
        <w:tc>
          <w:tcPr>
            <w:tcW w:w="200" w:type="dxa"/>
          </w:tcPr>
          <w:p w14:paraId="0E18EDEC" w14:textId="77777777" w:rsidR="00C50A95" w:rsidRPr="00D016EC" w:rsidRDefault="00C50A95" w:rsidP="00416506">
            <w:pPr>
              <w:pStyle w:val="tabletext11"/>
              <w:rPr>
                <w:ins w:id="7933" w:author="Author"/>
              </w:rPr>
            </w:pPr>
          </w:p>
        </w:tc>
        <w:tc>
          <w:tcPr>
            <w:tcW w:w="360" w:type="dxa"/>
            <w:tcBorders>
              <w:top w:val="nil"/>
              <w:left w:val="single" w:sz="6" w:space="0" w:color="auto"/>
              <w:bottom w:val="nil"/>
              <w:right w:val="nil"/>
            </w:tcBorders>
          </w:tcPr>
          <w:p w14:paraId="6D6C25A3" w14:textId="77777777" w:rsidR="00C50A95" w:rsidRPr="00D016EC" w:rsidRDefault="00C50A95" w:rsidP="00416506">
            <w:pPr>
              <w:pStyle w:val="tabletext11"/>
              <w:jc w:val="right"/>
              <w:rPr>
                <w:ins w:id="7934" w:author="Author"/>
              </w:rPr>
            </w:pPr>
          </w:p>
        </w:tc>
        <w:tc>
          <w:tcPr>
            <w:tcW w:w="2040" w:type="dxa"/>
            <w:tcBorders>
              <w:top w:val="nil"/>
              <w:left w:val="nil"/>
              <w:bottom w:val="nil"/>
              <w:right w:val="single" w:sz="6" w:space="0" w:color="auto"/>
            </w:tcBorders>
            <w:hideMark/>
          </w:tcPr>
          <w:p w14:paraId="68ECD32D" w14:textId="77777777" w:rsidR="00C50A95" w:rsidRPr="00D016EC" w:rsidRDefault="00C50A95" w:rsidP="00416506">
            <w:pPr>
              <w:pStyle w:val="tabletext11"/>
              <w:tabs>
                <w:tab w:val="decimal" w:pos="850"/>
              </w:tabs>
              <w:rPr>
                <w:ins w:id="7935" w:author="Author"/>
              </w:rPr>
            </w:pPr>
            <w:ins w:id="7936" w:author="Author">
              <w:r w:rsidRPr="00D016EC">
                <w:t>115,000 to 129,999</w:t>
              </w:r>
            </w:ins>
          </w:p>
        </w:tc>
        <w:tc>
          <w:tcPr>
            <w:tcW w:w="360" w:type="dxa"/>
            <w:tcBorders>
              <w:left w:val="single" w:sz="6" w:space="0" w:color="auto"/>
            </w:tcBorders>
          </w:tcPr>
          <w:p w14:paraId="606E5404" w14:textId="77777777" w:rsidR="00C50A95" w:rsidRPr="00D016EC" w:rsidRDefault="00C50A95" w:rsidP="00416506">
            <w:pPr>
              <w:pStyle w:val="tabletext11"/>
              <w:jc w:val="right"/>
              <w:rPr>
                <w:ins w:id="7937" w:author="Author"/>
              </w:rPr>
            </w:pPr>
          </w:p>
        </w:tc>
        <w:tc>
          <w:tcPr>
            <w:tcW w:w="2040" w:type="dxa"/>
            <w:tcBorders>
              <w:top w:val="nil"/>
              <w:left w:val="nil"/>
              <w:bottom w:val="nil"/>
              <w:right w:val="single" w:sz="6" w:space="0" w:color="auto"/>
            </w:tcBorders>
            <w:vAlign w:val="bottom"/>
            <w:hideMark/>
          </w:tcPr>
          <w:p w14:paraId="039A0229" w14:textId="77777777" w:rsidR="00C50A95" w:rsidRPr="00D016EC" w:rsidRDefault="00C50A95" w:rsidP="00416506">
            <w:pPr>
              <w:pStyle w:val="tabletext11"/>
              <w:tabs>
                <w:tab w:val="decimal" w:pos="668"/>
              </w:tabs>
              <w:rPr>
                <w:ins w:id="7938" w:author="Author"/>
              </w:rPr>
            </w:pPr>
            <w:ins w:id="7939" w:author="Author">
              <w:r w:rsidRPr="00D016EC">
                <w:t>1.64</w:t>
              </w:r>
            </w:ins>
          </w:p>
        </w:tc>
      </w:tr>
      <w:tr w:rsidR="00C50A95" w:rsidRPr="00D016EC" w14:paraId="55428D68" w14:textId="77777777" w:rsidTr="00416506">
        <w:trPr>
          <w:trHeight w:val="190"/>
          <w:ins w:id="7940" w:author="Author"/>
        </w:trPr>
        <w:tc>
          <w:tcPr>
            <w:tcW w:w="200" w:type="dxa"/>
          </w:tcPr>
          <w:p w14:paraId="43210FE8" w14:textId="77777777" w:rsidR="00C50A95" w:rsidRPr="00D016EC" w:rsidRDefault="00C50A95" w:rsidP="00416506">
            <w:pPr>
              <w:pStyle w:val="tabletext11"/>
              <w:rPr>
                <w:ins w:id="7941" w:author="Author"/>
              </w:rPr>
            </w:pPr>
          </w:p>
        </w:tc>
        <w:tc>
          <w:tcPr>
            <w:tcW w:w="360" w:type="dxa"/>
            <w:tcBorders>
              <w:top w:val="nil"/>
              <w:left w:val="single" w:sz="6" w:space="0" w:color="auto"/>
              <w:bottom w:val="nil"/>
              <w:right w:val="nil"/>
            </w:tcBorders>
          </w:tcPr>
          <w:p w14:paraId="666C1577" w14:textId="77777777" w:rsidR="00C50A95" w:rsidRPr="00D016EC" w:rsidRDefault="00C50A95" w:rsidP="00416506">
            <w:pPr>
              <w:pStyle w:val="tabletext11"/>
              <w:jc w:val="right"/>
              <w:rPr>
                <w:ins w:id="7942" w:author="Author"/>
              </w:rPr>
            </w:pPr>
          </w:p>
        </w:tc>
        <w:tc>
          <w:tcPr>
            <w:tcW w:w="2040" w:type="dxa"/>
            <w:tcBorders>
              <w:top w:val="nil"/>
              <w:left w:val="nil"/>
              <w:bottom w:val="nil"/>
              <w:right w:val="single" w:sz="6" w:space="0" w:color="auto"/>
            </w:tcBorders>
            <w:hideMark/>
          </w:tcPr>
          <w:p w14:paraId="5B805C6E" w14:textId="77777777" w:rsidR="00C50A95" w:rsidRPr="00D016EC" w:rsidRDefault="00C50A95" w:rsidP="00416506">
            <w:pPr>
              <w:pStyle w:val="tabletext11"/>
              <w:tabs>
                <w:tab w:val="decimal" w:pos="850"/>
              </w:tabs>
              <w:rPr>
                <w:ins w:id="7943" w:author="Author"/>
              </w:rPr>
            </w:pPr>
            <w:ins w:id="7944" w:author="Author">
              <w:r w:rsidRPr="00D016EC">
                <w:t>130,000 to 149,999</w:t>
              </w:r>
            </w:ins>
          </w:p>
        </w:tc>
        <w:tc>
          <w:tcPr>
            <w:tcW w:w="360" w:type="dxa"/>
            <w:tcBorders>
              <w:left w:val="single" w:sz="6" w:space="0" w:color="auto"/>
            </w:tcBorders>
          </w:tcPr>
          <w:p w14:paraId="6666DEDF" w14:textId="77777777" w:rsidR="00C50A95" w:rsidRPr="00D016EC" w:rsidRDefault="00C50A95" w:rsidP="00416506">
            <w:pPr>
              <w:pStyle w:val="tabletext11"/>
              <w:jc w:val="right"/>
              <w:rPr>
                <w:ins w:id="7945" w:author="Author"/>
              </w:rPr>
            </w:pPr>
          </w:p>
        </w:tc>
        <w:tc>
          <w:tcPr>
            <w:tcW w:w="2040" w:type="dxa"/>
            <w:tcBorders>
              <w:top w:val="nil"/>
              <w:left w:val="nil"/>
              <w:bottom w:val="nil"/>
              <w:right w:val="single" w:sz="6" w:space="0" w:color="auto"/>
            </w:tcBorders>
            <w:vAlign w:val="bottom"/>
            <w:hideMark/>
          </w:tcPr>
          <w:p w14:paraId="1380F4F8" w14:textId="77777777" w:rsidR="00C50A95" w:rsidRPr="00D016EC" w:rsidRDefault="00C50A95" w:rsidP="00416506">
            <w:pPr>
              <w:pStyle w:val="tabletext11"/>
              <w:tabs>
                <w:tab w:val="decimal" w:pos="668"/>
              </w:tabs>
              <w:rPr>
                <w:ins w:id="7946" w:author="Author"/>
              </w:rPr>
            </w:pPr>
            <w:ins w:id="7947" w:author="Author">
              <w:r w:rsidRPr="00D016EC">
                <w:t>1.73</w:t>
              </w:r>
            </w:ins>
          </w:p>
        </w:tc>
      </w:tr>
      <w:tr w:rsidR="00C50A95" w:rsidRPr="00D016EC" w14:paraId="19D3A201" w14:textId="77777777" w:rsidTr="00416506">
        <w:trPr>
          <w:trHeight w:val="190"/>
          <w:ins w:id="7948" w:author="Author"/>
        </w:trPr>
        <w:tc>
          <w:tcPr>
            <w:tcW w:w="200" w:type="dxa"/>
          </w:tcPr>
          <w:p w14:paraId="7537BB46" w14:textId="77777777" w:rsidR="00C50A95" w:rsidRPr="00D016EC" w:rsidRDefault="00C50A95" w:rsidP="00416506">
            <w:pPr>
              <w:pStyle w:val="tabletext11"/>
              <w:rPr>
                <w:ins w:id="7949" w:author="Author"/>
              </w:rPr>
            </w:pPr>
          </w:p>
        </w:tc>
        <w:tc>
          <w:tcPr>
            <w:tcW w:w="360" w:type="dxa"/>
            <w:tcBorders>
              <w:top w:val="nil"/>
              <w:left w:val="single" w:sz="6" w:space="0" w:color="auto"/>
              <w:bottom w:val="nil"/>
              <w:right w:val="nil"/>
            </w:tcBorders>
          </w:tcPr>
          <w:p w14:paraId="76186D3A" w14:textId="77777777" w:rsidR="00C50A95" w:rsidRPr="00D016EC" w:rsidRDefault="00C50A95" w:rsidP="00416506">
            <w:pPr>
              <w:pStyle w:val="tabletext11"/>
              <w:jc w:val="right"/>
              <w:rPr>
                <w:ins w:id="7950" w:author="Author"/>
              </w:rPr>
            </w:pPr>
          </w:p>
        </w:tc>
        <w:tc>
          <w:tcPr>
            <w:tcW w:w="2040" w:type="dxa"/>
            <w:tcBorders>
              <w:top w:val="nil"/>
              <w:left w:val="nil"/>
              <w:bottom w:val="nil"/>
              <w:right w:val="single" w:sz="6" w:space="0" w:color="auto"/>
            </w:tcBorders>
            <w:hideMark/>
          </w:tcPr>
          <w:p w14:paraId="22235391" w14:textId="77777777" w:rsidR="00C50A95" w:rsidRPr="00D016EC" w:rsidRDefault="00C50A95" w:rsidP="00416506">
            <w:pPr>
              <w:pStyle w:val="tabletext11"/>
              <w:tabs>
                <w:tab w:val="decimal" w:pos="850"/>
              </w:tabs>
              <w:rPr>
                <w:ins w:id="7951" w:author="Author"/>
              </w:rPr>
            </w:pPr>
            <w:ins w:id="7952" w:author="Author">
              <w:r w:rsidRPr="00D016EC">
                <w:t>150,000 to 174,999</w:t>
              </w:r>
            </w:ins>
          </w:p>
        </w:tc>
        <w:tc>
          <w:tcPr>
            <w:tcW w:w="360" w:type="dxa"/>
            <w:tcBorders>
              <w:left w:val="single" w:sz="6" w:space="0" w:color="auto"/>
            </w:tcBorders>
          </w:tcPr>
          <w:p w14:paraId="4049A124" w14:textId="77777777" w:rsidR="00C50A95" w:rsidRPr="00D016EC" w:rsidRDefault="00C50A95" w:rsidP="00416506">
            <w:pPr>
              <w:pStyle w:val="tabletext11"/>
              <w:jc w:val="right"/>
              <w:rPr>
                <w:ins w:id="7953" w:author="Author"/>
              </w:rPr>
            </w:pPr>
          </w:p>
        </w:tc>
        <w:tc>
          <w:tcPr>
            <w:tcW w:w="2040" w:type="dxa"/>
            <w:tcBorders>
              <w:top w:val="nil"/>
              <w:left w:val="nil"/>
              <w:bottom w:val="nil"/>
              <w:right w:val="single" w:sz="6" w:space="0" w:color="auto"/>
            </w:tcBorders>
            <w:vAlign w:val="bottom"/>
            <w:hideMark/>
          </w:tcPr>
          <w:p w14:paraId="63B7B625" w14:textId="77777777" w:rsidR="00C50A95" w:rsidRPr="00D016EC" w:rsidRDefault="00C50A95" w:rsidP="00416506">
            <w:pPr>
              <w:pStyle w:val="tabletext11"/>
              <w:tabs>
                <w:tab w:val="decimal" w:pos="668"/>
              </w:tabs>
              <w:rPr>
                <w:ins w:id="7954" w:author="Author"/>
              </w:rPr>
            </w:pPr>
            <w:ins w:id="7955" w:author="Author">
              <w:r w:rsidRPr="00D016EC">
                <w:t>1.83</w:t>
              </w:r>
            </w:ins>
          </w:p>
        </w:tc>
      </w:tr>
      <w:tr w:rsidR="00C50A95" w:rsidRPr="00D016EC" w14:paraId="3FCBF97A" w14:textId="77777777" w:rsidTr="00416506">
        <w:trPr>
          <w:trHeight w:val="190"/>
          <w:ins w:id="7956" w:author="Author"/>
        </w:trPr>
        <w:tc>
          <w:tcPr>
            <w:tcW w:w="200" w:type="dxa"/>
          </w:tcPr>
          <w:p w14:paraId="66FABDCD" w14:textId="77777777" w:rsidR="00C50A95" w:rsidRPr="00D016EC" w:rsidRDefault="00C50A95" w:rsidP="00416506">
            <w:pPr>
              <w:pStyle w:val="tabletext11"/>
              <w:rPr>
                <w:ins w:id="7957" w:author="Author"/>
              </w:rPr>
            </w:pPr>
          </w:p>
        </w:tc>
        <w:tc>
          <w:tcPr>
            <w:tcW w:w="360" w:type="dxa"/>
            <w:tcBorders>
              <w:top w:val="nil"/>
              <w:left w:val="single" w:sz="6" w:space="0" w:color="auto"/>
              <w:bottom w:val="nil"/>
              <w:right w:val="nil"/>
            </w:tcBorders>
          </w:tcPr>
          <w:p w14:paraId="3C505F94" w14:textId="77777777" w:rsidR="00C50A95" w:rsidRPr="00D016EC" w:rsidRDefault="00C50A95" w:rsidP="00416506">
            <w:pPr>
              <w:pStyle w:val="tabletext11"/>
              <w:jc w:val="right"/>
              <w:rPr>
                <w:ins w:id="7958" w:author="Author"/>
              </w:rPr>
            </w:pPr>
          </w:p>
        </w:tc>
        <w:tc>
          <w:tcPr>
            <w:tcW w:w="2040" w:type="dxa"/>
            <w:tcBorders>
              <w:top w:val="nil"/>
              <w:left w:val="nil"/>
              <w:bottom w:val="nil"/>
              <w:right w:val="single" w:sz="6" w:space="0" w:color="auto"/>
            </w:tcBorders>
            <w:hideMark/>
          </w:tcPr>
          <w:p w14:paraId="726F7F23" w14:textId="77777777" w:rsidR="00C50A95" w:rsidRPr="00D016EC" w:rsidRDefault="00C50A95" w:rsidP="00416506">
            <w:pPr>
              <w:pStyle w:val="tabletext11"/>
              <w:tabs>
                <w:tab w:val="decimal" w:pos="850"/>
              </w:tabs>
              <w:rPr>
                <w:ins w:id="7959" w:author="Author"/>
              </w:rPr>
            </w:pPr>
            <w:ins w:id="7960" w:author="Author">
              <w:r w:rsidRPr="00D016EC">
                <w:t>175,000 to 199,999</w:t>
              </w:r>
            </w:ins>
          </w:p>
        </w:tc>
        <w:tc>
          <w:tcPr>
            <w:tcW w:w="360" w:type="dxa"/>
            <w:tcBorders>
              <w:left w:val="single" w:sz="6" w:space="0" w:color="auto"/>
            </w:tcBorders>
          </w:tcPr>
          <w:p w14:paraId="3A6D61C5" w14:textId="77777777" w:rsidR="00C50A95" w:rsidRPr="00D016EC" w:rsidRDefault="00C50A95" w:rsidP="00416506">
            <w:pPr>
              <w:pStyle w:val="tabletext11"/>
              <w:jc w:val="right"/>
              <w:rPr>
                <w:ins w:id="7961" w:author="Author"/>
              </w:rPr>
            </w:pPr>
          </w:p>
        </w:tc>
        <w:tc>
          <w:tcPr>
            <w:tcW w:w="2040" w:type="dxa"/>
            <w:tcBorders>
              <w:top w:val="nil"/>
              <w:left w:val="nil"/>
              <w:bottom w:val="nil"/>
              <w:right w:val="single" w:sz="6" w:space="0" w:color="auto"/>
            </w:tcBorders>
            <w:vAlign w:val="bottom"/>
            <w:hideMark/>
          </w:tcPr>
          <w:p w14:paraId="114C8661" w14:textId="77777777" w:rsidR="00C50A95" w:rsidRPr="00D016EC" w:rsidRDefault="00C50A95" w:rsidP="00416506">
            <w:pPr>
              <w:pStyle w:val="tabletext11"/>
              <w:tabs>
                <w:tab w:val="decimal" w:pos="668"/>
              </w:tabs>
              <w:rPr>
                <w:ins w:id="7962" w:author="Author"/>
              </w:rPr>
            </w:pPr>
            <w:ins w:id="7963" w:author="Author">
              <w:r w:rsidRPr="00D016EC">
                <w:t>1.94</w:t>
              </w:r>
            </w:ins>
          </w:p>
        </w:tc>
      </w:tr>
      <w:tr w:rsidR="00C50A95" w:rsidRPr="00D016EC" w14:paraId="117C828C" w14:textId="77777777" w:rsidTr="00416506">
        <w:trPr>
          <w:trHeight w:val="190"/>
          <w:ins w:id="7964" w:author="Author"/>
        </w:trPr>
        <w:tc>
          <w:tcPr>
            <w:tcW w:w="200" w:type="dxa"/>
          </w:tcPr>
          <w:p w14:paraId="0F2E86AE" w14:textId="77777777" w:rsidR="00C50A95" w:rsidRPr="00D016EC" w:rsidRDefault="00C50A95" w:rsidP="00416506">
            <w:pPr>
              <w:pStyle w:val="tabletext11"/>
              <w:rPr>
                <w:ins w:id="7965" w:author="Author"/>
              </w:rPr>
            </w:pPr>
          </w:p>
        </w:tc>
        <w:tc>
          <w:tcPr>
            <w:tcW w:w="360" w:type="dxa"/>
            <w:tcBorders>
              <w:top w:val="nil"/>
              <w:left w:val="single" w:sz="6" w:space="0" w:color="auto"/>
              <w:bottom w:val="nil"/>
              <w:right w:val="nil"/>
            </w:tcBorders>
          </w:tcPr>
          <w:p w14:paraId="06F16E06" w14:textId="77777777" w:rsidR="00C50A95" w:rsidRPr="00D016EC" w:rsidRDefault="00C50A95" w:rsidP="00416506">
            <w:pPr>
              <w:pStyle w:val="tabletext11"/>
              <w:jc w:val="right"/>
              <w:rPr>
                <w:ins w:id="7966" w:author="Author"/>
              </w:rPr>
            </w:pPr>
          </w:p>
        </w:tc>
        <w:tc>
          <w:tcPr>
            <w:tcW w:w="2040" w:type="dxa"/>
            <w:tcBorders>
              <w:top w:val="nil"/>
              <w:left w:val="nil"/>
              <w:bottom w:val="nil"/>
              <w:right w:val="single" w:sz="6" w:space="0" w:color="auto"/>
            </w:tcBorders>
            <w:hideMark/>
          </w:tcPr>
          <w:p w14:paraId="7716811E" w14:textId="77777777" w:rsidR="00C50A95" w:rsidRPr="00D016EC" w:rsidRDefault="00C50A95" w:rsidP="00416506">
            <w:pPr>
              <w:pStyle w:val="tabletext11"/>
              <w:tabs>
                <w:tab w:val="decimal" w:pos="850"/>
              </w:tabs>
              <w:rPr>
                <w:ins w:id="7967" w:author="Author"/>
              </w:rPr>
            </w:pPr>
            <w:ins w:id="7968" w:author="Author">
              <w:r w:rsidRPr="00D016EC">
                <w:t>200,000 to 229,999</w:t>
              </w:r>
            </w:ins>
          </w:p>
        </w:tc>
        <w:tc>
          <w:tcPr>
            <w:tcW w:w="360" w:type="dxa"/>
            <w:tcBorders>
              <w:left w:val="single" w:sz="6" w:space="0" w:color="auto"/>
            </w:tcBorders>
          </w:tcPr>
          <w:p w14:paraId="35644ACB" w14:textId="77777777" w:rsidR="00C50A95" w:rsidRPr="00D016EC" w:rsidRDefault="00C50A95" w:rsidP="00416506">
            <w:pPr>
              <w:pStyle w:val="tabletext11"/>
              <w:jc w:val="right"/>
              <w:rPr>
                <w:ins w:id="7969" w:author="Author"/>
              </w:rPr>
            </w:pPr>
          </w:p>
        </w:tc>
        <w:tc>
          <w:tcPr>
            <w:tcW w:w="2040" w:type="dxa"/>
            <w:tcBorders>
              <w:top w:val="nil"/>
              <w:left w:val="nil"/>
              <w:bottom w:val="nil"/>
              <w:right w:val="single" w:sz="6" w:space="0" w:color="auto"/>
            </w:tcBorders>
            <w:vAlign w:val="bottom"/>
            <w:hideMark/>
          </w:tcPr>
          <w:p w14:paraId="639620FD" w14:textId="77777777" w:rsidR="00C50A95" w:rsidRPr="00D016EC" w:rsidRDefault="00C50A95" w:rsidP="00416506">
            <w:pPr>
              <w:pStyle w:val="tabletext11"/>
              <w:tabs>
                <w:tab w:val="decimal" w:pos="668"/>
              </w:tabs>
              <w:rPr>
                <w:ins w:id="7970" w:author="Author"/>
              </w:rPr>
            </w:pPr>
            <w:ins w:id="7971" w:author="Author">
              <w:r w:rsidRPr="00D016EC">
                <w:t>2.04</w:t>
              </w:r>
            </w:ins>
          </w:p>
        </w:tc>
      </w:tr>
      <w:tr w:rsidR="00C50A95" w:rsidRPr="00D016EC" w14:paraId="5F15458D" w14:textId="77777777" w:rsidTr="00416506">
        <w:trPr>
          <w:trHeight w:val="190"/>
          <w:ins w:id="7972" w:author="Author"/>
        </w:trPr>
        <w:tc>
          <w:tcPr>
            <w:tcW w:w="200" w:type="dxa"/>
          </w:tcPr>
          <w:p w14:paraId="70A8F944" w14:textId="77777777" w:rsidR="00C50A95" w:rsidRPr="00D016EC" w:rsidRDefault="00C50A95" w:rsidP="00416506">
            <w:pPr>
              <w:pStyle w:val="tabletext11"/>
              <w:rPr>
                <w:ins w:id="7973" w:author="Author"/>
              </w:rPr>
            </w:pPr>
          </w:p>
        </w:tc>
        <w:tc>
          <w:tcPr>
            <w:tcW w:w="360" w:type="dxa"/>
            <w:tcBorders>
              <w:top w:val="nil"/>
              <w:left w:val="single" w:sz="6" w:space="0" w:color="auto"/>
              <w:bottom w:val="nil"/>
              <w:right w:val="nil"/>
            </w:tcBorders>
          </w:tcPr>
          <w:p w14:paraId="1D6F9FB0" w14:textId="77777777" w:rsidR="00C50A95" w:rsidRPr="00D016EC" w:rsidRDefault="00C50A95" w:rsidP="00416506">
            <w:pPr>
              <w:pStyle w:val="tabletext11"/>
              <w:jc w:val="right"/>
              <w:rPr>
                <w:ins w:id="7974" w:author="Author"/>
              </w:rPr>
            </w:pPr>
          </w:p>
        </w:tc>
        <w:tc>
          <w:tcPr>
            <w:tcW w:w="2040" w:type="dxa"/>
            <w:tcBorders>
              <w:top w:val="nil"/>
              <w:left w:val="nil"/>
              <w:bottom w:val="nil"/>
              <w:right w:val="single" w:sz="6" w:space="0" w:color="auto"/>
            </w:tcBorders>
            <w:hideMark/>
          </w:tcPr>
          <w:p w14:paraId="5E4DF1B0" w14:textId="77777777" w:rsidR="00C50A95" w:rsidRPr="00D016EC" w:rsidRDefault="00C50A95" w:rsidP="00416506">
            <w:pPr>
              <w:pStyle w:val="tabletext11"/>
              <w:tabs>
                <w:tab w:val="decimal" w:pos="850"/>
              </w:tabs>
              <w:rPr>
                <w:ins w:id="7975" w:author="Author"/>
              </w:rPr>
            </w:pPr>
            <w:ins w:id="7976" w:author="Author">
              <w:r w:rsidRPr="00D016EC">
                <w:t>230,000 to 259,999</w:t>
              </w:r>
            </w:ins>
          </w:p>
        </w:tc>
        <w:tc>
          <w:tcPr>
            <w:tcW w:w="360" w:type="dxa"/>
            <w:tcBorders>
              <w:left w:val="single" w:sz="6" w:space="0" w:color="auto"/>
            </w:tcBorders>
          </w:tcPr>
          <w:p w14:paraId="6F3DC31A" w14:textId="77777777" w:rsidR="00C50A95" w:rsidRPr="00D016EC" w:rsidRDefault="00C50A95" w:rsidP="00416506">
            <w:pPr>
              <w:pStyle w:val="tabletext11"/>
              <w:jc w:val="right"/>
              <w:rPr>
                <w:ins w:id="7977" w:author="Author"/>
              </w:rPr>
            </w:pPr>
          </w:p>
        </w:tc>
        <w:tc>
          <w:tcPr>
            <w:tcW w:w="2040" w:type="dxa"/>
            <w:tcBorders>
              <w:top w:val="nil"/>
              <w:left w:val="nil"/>
              <w:bottom w:val="nil"/>
              <w:right w:val="single" w:sz="6" w:space="0" w:color="auto"/>
            </w:tcBorders>
            <w:vAlign w:val="bottom"/>
            <w:hideMark/>
          </w:tcPr>
          <w:p w14:paraId="2F72B84E" w14:textId="77777777" w:rsidR="00C50A95" w:rsidRPr="00D016EC" w:rsidRDefault="00C50A95" w:rsidP="00416506">
            <w:pPr>
              <w:pStyle w:val="tabletext11"/>
              <w:tabs>
                <w:tab w:val="decimal" w:pos="668"/>
              </w:tabs>
              <w:rPr>
                <w:ins w:id="7978" w:author="Author"/>
              </w:rPr>
            </w:pPr>
            <w:ins w:id="7979" w:author="Author">
              <w:r w:rsidRPr="00D016EC">
                <w:t>2.14</w:t>
              </w:r>
            </w:ins>
          </w:p>
        </w:tc>
      </w:tr>
      <w:tr w:rsidR="00C50A95" w:rsidRPr="00D016EC" w14:paraId="09187F25" w14:textId="77777777" w:rsidTr="00416506">
        <w:trPr>
          <w:trHeight w:val="190"/>
          <w:ins w:id="7980" w:author="Author"/>
        </w:trPr>
        <w:tc>
          <w:tcPr>
            <w:tcW w:w="200" w:type="dxa"/>
          </w:tcPr>
          <w:p w14:paraId="4E1A1B6C" w14:textId="77777777" w:rsidR="00C50A95" w:rsidRPr="00D016EC" w:rsidRDefault="00C50A95" w:rsidP="00416506">
            <w:pPr>
              <w:pStyle w:val="tabletext11"/>
              <w:rPr>
                <w:ins w:id="7981" w:author="Author"/>
              </w:rPr>
            </w:pPr>
          </w:p>
        </w:tc>
        <w:tc>
          <w:tcPr>
            <w:tcW w:w="360" w:type="dxa"/>
            <w:tcBorders>
              <w:top w:val="nil"/>
              <w:left w:val="single" w:sz="6" w:space="0" w:color="auto"/>
              <w:bottom w:val="nil"/>
              <w:right w:val="nil"/>
            </w:tcBorders>
          </w:tcPr>
          <w:p w14:paraId="5A9AD8F9" w14:textId="77777777" w:rsidR="00C50A95" w:rsidRPr="00D016EC" w:rsidRDefault="00C50A95" w:rsidP="00416506">
            <w:pPr>
              <w:pStyle w:val="tabletext11"/>
              <w:jc w:val="right"/>
              <w:rPr>
                <w:ins w:id="7982" w:author="Author"/>
              </w:rPr>
            </w:pPr>
          </w:p>
        </w:tc>
        <w:tc>
          <w:tcPr>
            <w:tcW w:w="2040" w:type="dxa"/>
            <w:tcBorders>
              <w:top w:val="nil"/>
              <w:left w:val="nil"/>
              <w:bottom w:val="nil"/>
              <w:right w:val="single" w:sz="6" w:space="0" w:color="auto"/>
            </w:tcBorders>
            <w:hideMark/>
          </w:tcPr>
          <w:p w14:paraId="0182A107" w14:textId="77777777" w:rsidR="00C50A95" w:rsidRPr="00D016EC" w:rsidRDefault="00C50A95" w:rsidP="00416506">
            <w:pPr>
              <w:pStyle w:val="tabletext11"/>
              <w:tabs>
                <w:tab w:val="decimal" w:pos="850"/>
              </w:tabs>
              <w:rPr>
                <w:ins w:id="7983" w:author="Author"/>
              </w:rPr>
            </w:pPr>
            <w:ins w:id="7984" w:author="Author">
              <w:r w:rsidRPr="00D016EC">
                <w:t>260,000 to 299,999</w:t>
              </w:r>
            </w:ins>
          </w:p>
        </w:tc>
        <w:tc>
          <w:tcPr>
            <w:tcW w:w="360" w:type="dxa"/>
            <w:tcBorders>
              <w:left w:val="single" w:sz="6" w:space="0" w:color="auto"/>
            </w:tcBorders>
          </w:tcPr>
          <w:p w14:paraId="0B68317C" w14:textId="77777777" w:rsidR="00C50A95" w:rsidRPr="00D016EC" w:rsidRDefault="00C50A95" w:rsidP="00416506">
            <w:pPr>
              <w:pStyle w:val="tabletext11"/>
              <w:jc w:val="right"/>
              <w:rPr>
                <w:ins w:id="7985" w:author="Author"/>
              </w:rPr>
            </w:pPr>
          </w:p>
        </w:tc>
        <w:tc>
          <w:tcPr>
            <w:tcW w:w="2040" w:type="dxa"/>
            <w:tcBorders>
              <w:top w:val="nil"/>
              <w:left w:val="nil"/>
              <w:bottom w:val="nil"/>
              <w:right w:val="single" w:sz="6" w:space="0" w:color="auto"/>
            </w:tcBorders>
            <w:vAlign w:val="bottom"/>
            <w:hideMark/>
          </w:tcPr>
          <w:p w14:paraId="373F0E68" w14:textId="77777777" w:rsidR="00C50A95" w:rsidRPr="00D016EC" w:rsidRDefault="00C50A95" w:rsidP="00416506">
            <w:pPr>
              <w:pStyle w:val="tabletext11"/>
              <w:tabs>
                <w:tab w:val="decimal" w:pos="668"/>
              </w:tabs>
              <w:rPr>
                <w:ins w:id="7986" w:author="Author"/>
              </w:rPr>
            </w:pPr>
            <w:ins w:id="7987" w:author="Author">
              <w:r w:rsidRPr="00D016EC">
                <w:t>2.25</w:t>
              </w:r>
            </w:ins>
          </w:p>
        </w:tc>
      </w:tr>
      <w:tr w:rsidR="00C50A95" w:rsidRPr="00D016EC" w14:paraId="291478DE" w14:textId="77777777" w:rsidTr="00416506">
        <w:trPr>
          <w:trHeight w:val="190"/>
          <w:ins w:id="7988" w:author="Author"/>
        </w:trPr>
        <w:tc>
          <w:tcPr>
            <w:tcW w:w="200" w:type="dxa"/>
          </w:tcPr>
          <w:p w14:paraId="0BD251A9" w14:textId="77777777" w:rsidR="00C50A95" w:rsidRPr="00D016EC" w:rsidRDefault="00C50A95" w:rsidP="00416506">
            <w:pPr>
              <w:pStyle w:val="tabletext11"/>
              <w:rPr>
                <w:ins w:id="7989" w:author="Author"/>
              </w:rPr>
            </w:pPr>
          </w:p>
        </w:tc>
        <w:tc>
          <w:tcPr>
            <w:tcW w:w="360" w:type="dxa"/>
            <w:tcBorders>
              <w:top w:val="nil"/>
              <w:left w:val="single" w:sz="6" w:space="0" w:color="auto"/>
              <w:bottom w:val="nil"/>
              <w:right w:val="nil"/>
            </w:tcBorders>
          </w:tcPr>
          <w:p w14:paraId="1E93821C" w14:textId="77777777" w:rsidR="00C50A95" w:rsidRPr="00D016EC" w:rsidRDefault="00C50A95" w:rsidP="00416506">
            <w:pPr>
              <w:pStyle w:val="tabletext11"/>
              <w:jc w:val="right"/>
              <w:rPr>
                <w:ins w:id="7990" w:author="Author"/>
              </w:rPr>
            </w:pPr>
          </w:p>
        </w:tc>
        <w:tc>
          <w:tcPr>
            <w:tcW w:w="2040" w:type="dxa"/>
            <w:tcBorders>
              <w:top w:val="nil"/>
              <w:left w:val="nil"/>
              <w:bottom w:val="nil"/>
              <w:right w:val="single" w:sz="6" w:space="0" w:color="auto"/>
            </w:tcBorders>
            <w:hideMark/>
          </w:tcPr>
          <w:p w14:paraId="1BF32B1D" w14:textId="77777777" w:rsidR="00C50A95" w:rsidRPr="00D016EC" w:rsidRDefault="00C50A95" w:rsidP="00416506">
            <w:pPr>
              <w:pStyle w:val="tabletext11"/>
              <w:tabs>
                <w:tab w:val="decimal" w:pos="850"/>
              </w:tabs>
              <w:rPr>
                <w:ins w:id="7991" w:author="Author"/>
              </w:rPr>
            </w:pPr>
            <w:ins w:id="7992" w:author="Author">
              <w:r w:rsidRPr="00D016EC">
                <w:t>300,000 to 349,999</w:t>
              </w:r>
            </w:ins>
          </w:p>
        </w:tc>
        <w:tc>
          <w:tcPr>
            <w:tcW w:w="360" w:type="dxa"/>
            <w:tcBorders>
              <w:left w:val="single" w:sz="6" w:space="0" w:color="auto"/>
            </w:tcBorders>
          </w:tcPr>
          <w:p w14:paraId="5AC9C130" w14:textId="77777777" w:rsidR="00C50A95" w:rsidRPr="00D016EC" w:rsidRDefault="00C50A95" w:rsidP="00416506">
            <w:pPr>
              <w:pStyle w:val="tabletext11"/>
              <w:jc w:val="right"/>
              <w:rPr>
                <w:ins w:id="7993" w:author="Author"/>
              </w:rPr>
            </w:pPr>
          </w:p>
        </w:tc>
        <w:tc>
          <w:tcPr>
            <w:tcW w:w="2040" w:type="dxa"/>
            <w:tcBorders>
              <w:top w:val="nil"/>
              <w:left w:val="nil"/>
              <w:bottom w:val="nil"/>
              <w:right w:val="single" w:sz="6" w:space="0" w:color="auto"/>
            </w:tcBorders>
            <w:vAlign w:val="bottom"/>
            <w:hideMark/>
          </w:tcPr>
          <w:p w14:paraId="09053D7C" w14:textId="77777777" w:rsidR="00C50A95" w:rsidRPr="00D016EC" w:rsidRDefault="00C50A95" w:rsidP="00416506">
            <w:pPr>
              <w:pStyle w:val="tabletext11"/>
              <w:tabs>
                <w:tab w:val="decimal" w:pos="668"/>
              </w:tabs>
              <w:rPr>
                <w:ins w:id="7994" w:author="Author"/>
              </w:rPr>
            </w:pPr>
            <w:ins w:id="7995" w:author="Author">
              <w:r w:rsidRPr="00D016EC">
                <w:t>2.38</w:t>
              </w:r>
            </w:ins>
          </w:p>
        </w:tc>
      </w:tr>
      <w:tr w:rsidR="00C50A95" w:rsidRPr="00D016EC" w14:paraId="2B9E8D78" w14:textId="77777777" w:rsidTr="00416506">
        <w:trPr>
          <w:trHeight w:val="190"/>
          <w:ins w:id="7996" w:author="Author"/>
        </w:trPr>
        <w:tc>
          <w:tcPr>
            <w:tcW w:w="200" w:type="dxa"/>
          </w:tcPr>
          <w:p w14:paraId="116DA6AE" w14:textId="77777777" w:rsidR="00C50A95" w:rsidRPr="00D016EC" w:rsidRDefault="00C50A95" w:rsidP="00416506">
            <w:pPr>
              <w:pStyle w:val="tabletext11"/>
              <w:rPr>
                <w:ins w:id="7997" w:author="Author"/>
              </w:rPr>
            </w:pPr>
          </w:p>
        </w:tc>
        <w:tc>
          <w:tcPr>
            <w:tcW w:w="360" w:type="dxa"/>
            <w:tcBorders>
              <w:top w:val="nil"/>
              <w:left w:val="single" w:sz="6" w:space="0" w:color="auto"/>
              <w:bottom w:val="nil"/>
              <w:right w:val="nil"/>
            </w:tcBorders>
          </w:tcPr>
          <w:p w14:paraId="36A0265F" w14:textId="77777777" w:rsidR="00C50A95" w:rsidRPr="00D016EC" w:rsidRDefault="00C50A95" w:rsidP="00416506">
            <w:pPr>
              <w:pStyle w:val="tabletext11"/>
              <w:jc w:val="right"/>
              <w:rPr>
                <w:ins w:id="7998" w:author="Author"/>
              </w:rPr>
            </w:pPr>
          </w:p>
        </w:tc>
        <w:tc>
          <w:tcPr>
            <w:tcW w:w="2040" w:type="dxa"/>
            <w:tcBorders>
              <w:top w:val="nil"/>
              <w:left w:val="nil"/>
              <w:bottom w:val="nil"/>
              <w:right w:val="single" w:sz="6" w:space="0" w:color="auto"/>
            </w:tcBorders>
            <w:hideMark/>
          </w:tcPr>
          <w:p w14:paraId="38ECD717" w14:textId="77777777" w:rsidR="00C50A95" w:rsidRPr="00D016EC" w:rsidRDefault="00C50A95" w:rsidP="00416506">
            <w:pPr>
              <w:pStyle w:val="tabletext11"/>
              <w:tabs>
                <w:tab w:val="decimal" w:pos="850"/>
              </w:tabs>
              <w:rPr>
                <w:ins w:id="7999" w:author="Author"/>
              </w:rPr>
            </w:pPr>
            <w:ins w:id="8000" w:author="Author">
              <w:r w:rsidRPr="00D016EC">
                <w:t>350,000 to 399,999</w:t>
              </w:r>
            </w:ins>
          </w:p>
        </w:tc>
        <w:tc>
          <w:tcPr>
            <w:tcW w:w="360" w:type="dxa"/>
            <w:tcBorders>
              <w:left w:val="single" w:sz="6" w:space="0" w:color="auto"/>
            </w:tcBorders>
          </w:tcPr>
          <w:p w14:paraId="71045941" w14:textId="77777777" w:rsidR="00C50A95" w:rsidRPr="00D016EC" w:rsidRDefault="00C50A95" w:rsidP="00416506">
            <w:pPr>
              <w:pStyle w:val="tabletext11"/>
              <w:jc w:val="right"/>
              <w:rPr>
                <w:ins w:id="8001" w:author="Author"/>
              </w:rPr>
            </w:pPr>
          </w:p>
        </w:tc>
        <w:tc>
          <w:tcPr>
            <w:tcW w:w="2040" w:type="dxa"/>
            <w:tcBorders>
              <w:top w:val="nil"/>
              <w:left w:val="nil"/>
              <w:bottom w:val="nil"/>
              <w:right w:val="single" w:sz="6" w:space="0" w:color="auto"/>
            </w:tcBorders>
            <w:vAlign w:val="bottom"/>
            <w:hideMark/>
          </w:tcPr>
          <w:p w14:paraId="4EE112E4" w14:textId="77777777" w:rsidR="00C50A95" w:rsidRPr="00D016EC" w:rsidRDefault="00C50A95" w:rsidP="00416506">
            <w:pPr>
              <w:pStyle w:val="tabletext11"/>
              <w:tabs>
                <w:tab w:val="decimal" w:pos="668"/>
              </w:tabs>
              <w:rPr>
                <w:ins w:id="8002" w:author="Author"/>
              </w:rPr>
            </w:pPr>
            <w:ins w:id="8003" w:author="Author">
              <w:r w:rsidRPr="00D016EC">
                <w:t>2.52</w:t>
              </w:r>
            </w:ins>
          </w:p>
        </w:tc>
      </w:tr>
      <w:tr w:rsidR="00C50A95" w:rsidRPr="00D016EC" w14:paraId="771134AC" w14:textId="77777777" w:rsidTr="00416506">
        <w:trPr>
          <w:trHeight w:val="190"/>
          <w:ins w:id="8004" w:author="Author"/>
        </w:trPr>
        <w:tc>
          <w:tcPr>
            <w:tcW w:w="200" w:type="dxa"/>
          </w:tcPr>
          <w:p w14:paraId="7CA609DC" w14:textId="77777777" w:rsidR="00C50A95" w:rsidRPr="00D016EC" w:rsidRDefault="00C50A95" w:rsidP="00416506">
            <w:pPr>
              <w:pStyle w:val="tabletext11"/>
              <w:rPr>
                <w:ins w:id="8005" w:author="Author"/>
              </w:rPr>
            </w:pPr>
          </w:p>
        </w:tc>
        <w:tc>
          <w:tcPr>
            <w:tcW w:w="360" w:type="dxa"/>
            <w:tcBorders>
              <w:top w:val="nil"/>
              <w:left w:val="single" w:sz="6" w:space="0" w:color="auto"/>
              <w:bottom w:val="nil"/>
              <w:right w:val="nil"/>
            </w:tcBorders>
          </w:tcPr>
          <w:p w14:paraId="08D531E3" w14:textId="77777777" w:rsidR="00C50A95" w:rsidRPr="00D016EC" w:rsidRDefault="00C50A95" w:rsidP="00416506">
            <w:pPr>
              <w:pStyle w:val="tabletext11"/>
              <w:jc w:val="right"/>
              <w:rPr>
                <w:ins w:id="8006" w:author="Author"/>
              </w:rPr>
            </w:pPr>
          </w:p>
        </w:tc>
        <w:tc>
          <w:tcPr>
            <w:tcW w:w="2040" w:type="dxa"/>
            <w:tcBorders>
              <w:top w:val="nil"/>
              <w:left w:val="nil"/>
              <w:bottom w:val="nil"/>
              <w:right w:val="single" w:sz="6" w:space="0" w:color="auto"/>
            </w:tcBorders>
            <w:hideMark/>
          </w:tcPr>
          <w:p w14:paraId="75E799C5" w14:textId="77777777" w:rsidR="00C50A95" w:rsidRPr="00D016EC" w:rsidRDefault="00C50A95" w:rsidP="00416506">
            <w:pPr>
              <w:pStyle w:val="tabletext11"/>
              <w:tabs>
                <w:tab w:val="decimal" w:pos="850"/>
              </w:tabs>
              <w:rPr>
                <w:ins w:id="8007" w:author="Author"/>
              </w:rPr>
            </w:pPr>
            <w:ins w:id="8008" w:author="Author">
              <w:r w:rsidRPr="00D016EC">
                <w:t>400,000 to 449,999</w:t>
              </w:r>
            </w:ins>
          </w:p>
        </w:tc>
        <w:tc>
          <w:tcPr>
            <w:tcW w:w="360" w:type="dxa"/>
            <w:tcBorders>
              <w:left w:val="single" w:sz="6" w:space="0" w:color="auto"/>
            </w:tcBorders>
          </w:tcPr>
          <w:p w14:paraId="5102FF45" w14:textId="77777777" w:rsidR="00C50A95" w:rsidRPr="00D016EC" w:rsidRDefault="00C50A95" w:rsidP="00416506">
            <w:pPr>
              <w:pStyle w:val="tabletext11"/>
              <w:jc w:val="right"/>
              <w:rPr>
                <w:ins w:id="8009" w:author="Author"/>
              </w:rPr>
            </w:pPr>
          </w:p>
        </w:tc>
        <w:tc>
          <w:tcPr>
            <w:tcW w:w="2040" w:type="dxa"/>
            <w:tcBorders>
              <w:top w:val="nil"/>
              <w:left w:val="nil"/>
              <w:bottom w:val="nil"/>
              <w:right w:val="single" w:sz="6" w:space="0" w:color="auto"/>
            </w:tcBorders>
            <w:vAlign w:val="bottom"/>
            <w:hideMark/>
          </w:tcPr>
          <w:p w14:paraId="7B07D8B3" w14:textId="77777777" w:rsidR="00C50A95" w:rsidRPr="00D016EC" w:rsidRDefault="00C50A95" w:rsidP="00416506">
            <w:pPr>
              <w:pStyle w:val="tabletext11"/>
              <w:tabs>
                <w:tab w:val="decimal" w:pos="668"/>
              </w:tabs>
              <w:rPr>
                <w:ins w:id="8010" w:author="Author"/>
              </w:rPr>
            </w:pPr>
            <w:ins w:id="8011" w:author="Author">
              <w:r w:rsidRPr="00D016EC">
                <w:t>2.65</w:t>
              </w:r>
            </w:ins>
          </w:p>
        </w:tc>
      </w:tr>
      <w:tr w:rsidR="00C50A95" w:rsidRPr="00D016EC" w14:paraId="53549F92" w14:textId="77777777" w:rsidTr="00416506">
        <w:trPr>
          <w:trHeight w:val="190"/>
          <w:ins w:id="8012" w:author="Author"/>
        </w:trPr>
        <w:tc>
          <w:tcPr>
            <w:tcW w:w="200" w:type="dxa"/>
          </w:tcPr>
          <w:p w14:paraId="6A1EAF2E" w14:textId="77777777" w:rsidR="00C50A95" w:rsidRPr="00D016EC" w:rsidRDefault="00C50A95" w:rsidP="00416506">
            <w:pPr>
              <w:pStyle w:val="tabletext11"/>
              <w:rPr>
                <w:ins w:id="8013" w:author="Author"/>
              </w:rPr>
            </w:pPr>
          </w:p>
        </w:tc>
        <w:tc>
          <w:tcPr>
            <w:tcW w:w="360" w:type="dxa"/>
            <w:tcBorders>
              <w:top w:val="nil"/>
              <w:left w:val="single" w:sz="6" w:space="0" w:color="auto"/>
              <w:bottom w:val="nil"/>
              <w:right w:val="nil"/>
            </w:tcBorders>
          </w:tcPr>
          <w:p w14:paraId="36336BED" w14:textId="77777777" w:rsidR="00C50A95" w:rsidRPr="00D016EC" w:rsidRDefault="00C50A95" w:rsidP="00416506">
            <w:pPr>
              <w:pStyle w:val="tabletext11"/>
              <w:jc w:val="right"/>
              <w:rPr>
                <w:ins w:id="8014" w:author="Author"/>
              </w:rPr>
            </w:pPr>
          </w:p>
        </w:tc>
        <w:tc>
          <w:tcPr>
            <w:tcW w:w="2040" w:type="dxa"/>
            <w:tcBorders>
              <w:top w:val="nil"/>
              <w:left w:val="nil"/>
              <w:bottom w:val="nil"/>
              <w:right w:val="single" w:sz="6" w:space="0" w:color="auto"/>
            </w:tcBorders>
            <w:hideMark/>
          </w:tcPr>
          <w:p w14:paraId="6DC0325F" w14:textId="77777777" w:rsidR="00C50A95" w:rsidRPr="00D016EC" w:rsidRDefault="00C50A95" w:rsidP="00416506">
            <w:pPr>
              <w:pStyle w:val="tabletext11"/>
              <w:tabs>
                <w:tab w:val="decimal" w:pos="850"/>
              </w:tabs>
              <w:rPr>
                <w:ins w:id="8015" w:author="Author"/>
              </w:rPr>
            </w:pPr>
            <w:ins w:id="8016" w:author="Author">
              <w:r w:rsidRPr="00D016EC">
                <w:t>450,000 to 499,999</w:t>
              </w:r>
            </w:ins>
          </w:p>
        </w:tc>
        <w:tc>
          <w:tcPr>
            <w:tcW w:w="360" w:type="dxa"/>
            <w:tcBorders>
              <w:left w:val="single" w:sz="6" w:space="0" w:color="auto"/>
            </w:tcBorders>
          </w:tcPr>
          <w:p w14:paraId="01594719" w14:textId="77777777" w:rsidR="00C50A95" w:rsidRPr="00D016EC" w:rsidRDefault="00C50A95" w:rsidP="00416506">
            <w:pPr>
              <w:pStyle w:val="tabletext11"/>
              <w:jc w:val="right"/>
              <w:rPr>
                <w:ins w:id="8017" w:author="Author"/>
              </w:rPr>
            </w:pPr>
          </w:p>
        </w:tc>
        <w:tc>
          <w:tcPr>
            <w:tcW w:w="2040" w:type="dxa"/>
            <w:tcBorders>
              <w:top w:val="nil"/>
              <w:left w:val="nil"/>
              <w:bottom w:val="nil"/>
              <w:right w:val="single" w:sz="6" w:space="0" w:color="auto"/>
            </w:tcBorders>
            <w:vAlign w:val="bottom"/>
            <w:hideMark/>
          </w:tcPr>
          <w:p w14:paraId="590942CD" w14:textId="77777777" w:rsidR="00C50A95" w:rsidRPr="00D016EC" w:rsidRDefault="00C50A95" w:rsidP="00416506">
            <w:pPr>
              <w:pStyle w:val="tabletext11"/>
              <w:tabs>
                <w:tab w:val="decimal" w:pos="668"/>
              </w:tabs>
              <w:rPr>
                <w:ins w:id="8018" w:author="Author"/>
              </w:rPr>
            </w:pPr>
            <w:ins w:id="8019" w:author="Author">
              <w:r w:rsidRPr="00D016EC">
                <w:t>2.77</w:t>
              </w:r>
            </w:ins>
          </w:p>
        </w:tc>
      </w:tr>
      <w:tr w:rsidR="00C50A95" w:rsidRPr="00D016EC" w14:paraId="7EE4F0B7" w14:textId="77777777" w:rsidTr="00416506">
        <w:trPr>
          <w:trHeight w:val="190"/>
          <w:ins w:id="8020" w:author="Author"/>
        </w:trPr>
        <w:tc>
          <w:tcPr>
            <w:tcW w:w="200" w:type="dxa"/>
          </w:tcPr>
          <w:p w14:paraId="707A74F6" w14:textId="77777777" w:rsidR="00C50A95" w:rsidRPr="00D016EC" w:rsidRDefault="00C50A95" w:rsidP="00416506">
            <w:pPr>
              <w:pStyle w:val="tabletext11"/>
              <w:rPr>
                <w:ins w:id="8021" w:author="Author"/>
              </w:rPr>
            </w:pPr>
          </w:p>
        </w:tc>
        <w:tc>
          <w:tcPr>
            <w:tcW w:w="360" w:type="dxa"/>
            <w:tcBorders>
              <w:top w:val="nil"/>
              <w:left w:val="single" w:sz="6" w:space="0" w:color="auto"/>
              <w:bottom w:val="nil"/>
              <w:right w:val="nil"/>
            </w:tcBorders>
          </w:tcPr>
          <w:p w14:paraId="24E5E1CD" w14:textId="77777777" w:rsidR="00C50A95" w:rsidRPr="00D016EC" w:rsidRDefault="00C50A95" w:rsidP="00416506">
            <w:pPr>
              <w:pStyle w:val="tabletext11"/>
              <w:jc w:val="right"/>
              <w:rPr>
                <w:ins w:id="8022" w:author="Author"/>
              </w:rPr>
            </w:pPr>
          </w:p>
        </w:tc>
        <w:tc>
          <w:tcPr>
            <w:tcW w:w="2040" w:type="dxa"/>
            <w:tcBorders>
              <w:top w:val="nil"/>
              <w:left w:val="nil"/>
              <w:bottom w:val="nil"/>
              <w:right w:val="single" w:sz="6" w:space="0" w:color="auto"/>
            </w:tcBorders>
            <w:hideMark/>
          </w:tcPr>
          <w:p w14:paraId="2214469F" w14:textId="77777777" w:rsidR="00C50A95" w:rsidRPr="00D016EC" w:rsidRDefault="00C50A95" w:rsidP="00416506">
            <w:pPr>
              <w:pStyle w:val="tabletext11"/>
              <w:tabs>
                <w:tab w:val="decimal" w:pos="850"/>
              </w:tabs>
              <w:rPr>
                <w:ins w:id="8023" w:author="Author"/>
              </w:rPr>
            </w:pPr>
            <w:ins w:id="8024" w:author="Author">
              <w:r w:rsidRPr="00D016EC">
                <w:t>500,000 to 599,999</w:t>
              </w:r>
            </w:ins>
          </w:p>
        </w:tc>
        <w:tc>
          <w:tcPr>
            <w:tcW w:w="360" w:type="dxa"/>
            <w:tcBorders>
              <w:left w:val="single" w:sz="6" w:space="0" w:color="auto"/>
            </w:tcBorders>
          </w:tcPr>
          <w:p w14:paraId="7EE610BC" w14:textId="77777777" w:rsidR="00C50A95" w:rsidRPr="00D016EC" w:rsidRDefault="00C50A95" w:rsidP="00416506">
            <w:pPr>
              <w:pStyle w:val="tabletext11"/>
              <w:jc w:val="right"/>
              <w:rPr>
                <w:ins w:id="8025" w:author="Author"/>
              </w:rPr>
            </w:pPr>
          </w:p>
        </w:tc>
        <w:tc>
          <w:tcPr>
            <w:tcW w:w="2040" w:type="dxa"/>
            <w:tcBorders>
              <w:top w:val="nil"/>
              <w:left w:val="nil"/>
              <w:bottom w:val="nil"/>
              <w:right w:val="single" w:sz="6" w:space="0" w:color="auto"/>
            </w:tcBorders>
            <w:vAlign w:val="bottom"/>
            <w:hideMark/>
          </w:tcPr>
          <w:p w14:paraId="5B1CE75E" w14:textId="77777777" w:rsidR="00C50A95" w:rsidRPr="00D016EC" w:rsidRDefault="00C50A95" w:rsidP="00416506">
            <w:pPr>
              <w:pStyle w:val="tabletext11"/>
              <w:tabs>
                <w:tab w:val="decimal" w:pos="668"/>
              </w:tabs>
              <w:rPr>
                <w:ins w:id="8026" w:author="Author"/>
              </w:rPr>
            </w:pPr>
            <w:ins w:id="8027" w:author="Author">
              <w:r w:rsidRPr="00D016EC">
                <w:t>2.90</w:t>
              </w:r>
            </w:ins>
          </w:p>
        </w:tc>
      </w:tr>
      <w:tr w:rsidR="00C50A95" w:rsidRPr="00D016EC" w14:paraId="510CA7BF" w14:textId="77777777" w:rsidTr="00416506">
        <w:trPr>
          <w:trHeight w:val="190"/>
          <w:ins w:id="8028" w:author="Author"/>
        </w:trPr>
        <w:tc>
          <w:tcPr>
            <w:tcW w:w="200" w:type="dxa"/>
          </w:tcPr>
          <w:p w14:paraId="2FF38814" w14:textId="77777777" w:rsidR="00C50A95" w:rsidRPr="00D016EC" w:rsidRDefault="00C50A95" w:rsidP="00416506">
            <w:pPr>
              <w:pStyle w:val="tabletext11"/>
              <w:rPr>
                <w:ins w:id="8029" w:author="Author"/>
              </w:rPr>
            </w:pPr>
          </w:p>
        </w:tc>
        <w:tc>
          <w:tcPr>
            <w:tcW w:w="360" w:type="dxa"/>
            <w:tcBorders>
              <w:top w:val="nil"/>
              <w:left w:val="single" w:sz="6" w:space="0" w:color="auto"/>
              <w:bottom w:val="nil"/>
              <w:right w:val="nil"/>
            </w:tcBorders>
          </w:tcPr>
          <w:p w14:paraId="2CB83AD0" w14:textId="77777777" w:rsidR="00C50A95" w:rsidRPr="00D016EC" w:rsidRDefault="00C50A95" w:rsidP="00416506">
            <w:pPr>
              <w:pStyle w:val="tabletext11"/>
              <w:jc w:val="right"/>
              <w:rPr>
                <w:ins w:id="8030" w:author="Author"/>
              </w:rPr>
            </w:pPr>
          </w:p>
        </w:tc>
        <w:tc>
          <w:tcPr>
            <w:tcW w:w="2040" w:type="dxa"/>
            <w:tcBorders>
              <w:top w:val="nil"/>
              <w:left w:val="nil"/>
              <w:bottom w:val="nil"/>
              <w:right w:val="single" w:sz="6" w:space="0" w:color="auto"/>
            </w:tcBorders>
            <w:hideMark/>
          </w:tcPr>
          <w:p w14:paraId="32B50558" w14:textId="77777777" w:rsidR="00C50A95" w:rsidRPr="00D016EC" w:rsidRDefault="00C50A95" w:rsidP="00416506">
            <w:pPr>
              <w:pStyle w:val="tabletext11"/>
              <w:tabs>
                <w:tab w:val="decimal" w:pos="850"/>
              </w:tabs>
              <w:rPr>
                <w:ins w:id="8031" w:author="Author"/>
              </w:rPr>
            </w:pPr>
            <w:ins w:id="8032" w:author="Author">
              <w:r w:rsidRPr="00D016EC">
                <w:t>600,000 to 699,999</w:t>
              </w:r>
            </w:ins>
          </w:p>
        </w:tc>
        <w:tc>
          <w:tcPr>
            <w:tcW w:w="360" w:type="dxa"/>
            <w:tcBorders>
              <w:left w:val="single" w:sz="6" w:space="0" w:color="auto"/>
            </w:tcBorders>
          </w:tcPr>
          <w:p w14:paraId="659ADB41" w14:textId="77777777" w:rsidR="00C50A95" w:rsidRPr="00D016EC" w:rsidRDefault="00C50A95" w:rsidP="00416506">
            <w:pPr>
              <w:pStyle w:val="tabletext11"/>
              <w:jc w:val="right"/>
              <w:rPr>
                <w:ins w:id="8033" w:author="Author"/>
              </w:rPr>
            </w:pPr>
          </w:p>
        </w:tc>
        <w:tc>
          <w:tcPr>
            <w:tcW w:w="2040" w:type="dxa"/>
            <w:tcBorders>
              <w:top w:val="nil"/>
              <w:left w:val="nil"/>
              <w:bottom w:val="nil"/>
              <w:right w:val="single" w:sz="6" w:space="0" w:color="auto"/>
            </w:tcBorders>
            <w:vAlign w:val="bottom"/>
            <w:hideMark/>
          </w:tcPr>
          <w:p w14:paraId="00DA4819" w14:textId="77777777" w:rsidR="00C50A95" w:rsidRPr="00D016EC" w:rsidRDefault="00C50A95" w:rsidP="00416506">
            <w:pPr>
              <w:pStyle w:val="tabletext11"/>
              <w:tabs>
                <w:tab w:val="decimal" w:pos="668"/>
              </w:tabs>
              <w:rPr>
                <w:ins w:id="8034" w:author="Author"/>
              </w:rPr>
            </w:pPr>
            <w:ins w:id="8035" w:author="Author">
              <w:r w:rsidRPr="00D016EC">
                <w:t>3.11</w:t>
              </w:r>
            </w:ins>
          </w:p>
        </w:tc>
      </w:tr>
      <w:tr w:rsidR="00C50A95" w:rsidRPr="00D016EC" w14:paraId="2EEAC342" w14:textId="77777777" w:rsidTr="00416506">
        <w:trPr>
          <w:trHeight w:val="190"/>
          <w:ins w:id="8036" w:author="Author"/>
        </w:trPr>
        <w:tc>
          <w:tcPr>
            <w:tcW w:w="200" w:type="dxa"/>
          </w:tcPr>
          <w:p w14:paraId="6D8C1ADC" w14:textId="77777777" w:rsidR="00C50A95" w:rsidRPr="00D016EC" w:rsidRDefault="00C50A95" w:rsidP="00416506">
            <w:pPr>
              <w:pStyle w:val="tabletext11"/>
              <w:rPr>
                <w:ins w:id="8037" w:author="Author"/>
              </w:rPr>
            </w:pPr>
          </w:p>
        </w:tc>
        <w:tc>
          <w:tcPr>
            <w:tcW w:w="360" w:type="dxa"/>
            <w:tcBorders>
              <w:top w:val="nil"/>
              <w:left w:val="single" w:sz="6" w:space="0" w:color="auto"/>
              <w:bottom w:val="nil"/>
              <w:right w:val="nil"/>
            </w:tcBorders>
          </w:tcPr>
          <w:p w14:paraId="32EF5260" w14:textId="77777777" w:rsidR="00C50A95" w:rsidRPr="00D016EC" w:rsidRDefault="00C50A95" w:rsidP="00416506">
            <w:pPr>
              <w:pStyle w:val="tabletext11"/>
              <w:jc w:val="right"/>
              <w:rPr>
                <w:ins w:id="8038" w:author="Author"/>
              </w:rPr>
            </w:pPr>
          </w:p>
        </w:tc>
        <w:tc>
          <w:tcPr>
            <w:tcW w:w="2040" w:type="dxa"/>
            <w:tcBorders>
              <w:top w:val="nil"/>
              <w:left w:val="nil"/>
              <w:bottom w:val="nil"/>
              <w:right w:val="single" w:sz="6" w:space="0" w:color="auto"/>
            </w:tcBorders>
            <w:hideMark/>
          </w:tcPr>
          <w:p w14:paraId="2237E872" w14:textId="77777777" w:rsidR="00C50A95" w:rsidRPr="00D016EC" w:rsidRDefault="00C50A95" w:rsidP="00416506">
            <w:pPr>
              <w:pStyle w:val="tabletext11"/>
              <w:tabs>
                <w:tab w:val="decimal" w:pos="850"/>
              </w:tabs>
              <w:rPr>
                <w:ins w:id="8039" w:author="Author"/>
              </w:rPr>
            </w:pPr>
            <w:ins w:id="8040" w:author="Author">
              <w:r w:rsidRPr="00D016EC">
                <w:t>700,000 to 799,999</w:t>
              </w:r>
            </w:ins>
          </w:p>
        </w:tc>
        <w:tc>
          <w:tcPr>
            <w:tcW w:w="360" w:type="dxa"/>
            <w:tcBorders>
              <w:left w:val="single" w:sz="6" w:space="0" w:color="auto"/>
            </w:tcBorders>
          </w:tcPr>
          <w:p w14:paraId="55DD2066" w14:textId="77777777" w:rsidR="00C50A95" w:rsidRPr="00D016EC" w:rsidRDefault="00C50A95" w:rsidP="00416506">
            <w:pPr>
              <w:pStyle w:val="tabletext11"/>
              <w:jc w:val="right"/>
              <w:rPr>
                <w:ins w:id="8041" w:author="Author"/>
              </w:rPr>
            </w:pPr>
          </w:p>
        </w:tc>
        <w:tc>
          <w:tcPr>
            <w:tcW w:w="2040" w:type="dxa"/>
            <w:tcBorders>
              <w:top w:val="nil"/>
              <w:left w:val="nil"/>
              <w:bottom w:val="nil"/>
              <w:right w:val="single" w:sz="6" w:space="0" w:color="auto"/>
            </w:tcBorders>
            <w:vAlign w:val="bottom"/>
            <w:hideMark/>
          </w:tcPr>
          <w:p w14:paraId="1F30D1BB" w14:textId="77777777" w:rsidR="00C50A95" w:rsidRPr="00D016EC" w:rsidRDefault="00C50A95" w:rsidP="00416506">
            <w:pPr>
              <w:pStyle w:val="tabletext11"/>
              <w:tabs>
                <w:tab w:val="decimal" w:pos="668"/>
              </w:tabs>
              <w:rPr>
                <w:ins w:id="8042" w:author="Author"/>
              </w:rPr>
            </w:pPr>
            <w:ins w:id="8043" w:author="Author">
              <w:r w:rsidRPr="00D016EC">
                <w:t>3.29</w:t>
              </w:r>
            </w:ins>
          </w:p>
        </w:tc>
      </w:tr>
      <w:tr w:rsidR="00C50A95" w:rsidRPr="00D016EC" w14:paraId="17939E44" w14:textId="77777777" w:rsidTr="00416506">
        <w:trPr>
          <w:trHeight w:val="190"/>
          <w:ins w:id="8044" w:author="Author"/>
        </w:trPr>
        <w:tc>
          <w:tcPr>
            <w:tcW w:w="200" w:type="dxa"/>
          </w:tcPr>
          <w:p w14:paraId="7F518A06" w14:textId="77777777" w:rsidR="00C50A95" w:rsidRPr="00D016EC" w:rsidRDefault="00C50A95" w:rsidP="00416506">
            <w:pPr>
              <w:pStyle w:val="tabletext11"/>
              <w:rPr>
                <w:ins w:id="8045" w:author="Author"/>
              </w:rPr>
            </w:pPr>
          </w:p>
        </w:tc>
        <w:tc>
          <w:tcPr>
            <w:tcW w:w="360" w:type="dxa"/>
            <w:tcBorders>
              <w:top w:val="nil"/>
              <w:left w:val="single" w:sz="6" w:space="0" w:color="auto"/>
              <w:bottom w:val="nil"/>
              <w:right w:val="nil"/>
            </w:tcBorders>
          </w:tcPr>
          <w:p w14:paraId="7628FA38" w14:textId="77777777" w:rsidR="00C50A95" w:rsidRPr="00D016EC" w:rsidRDefault="00C50A95" w:rsidP="00416506">
            <w:pPr>
              <w:pStyle w:val="tabletext11"/>
              <w:jc w:val="right"/>
              <w:rPr>
                <w:ins w:id="8046" w:author="Author"/>
              </w:rPr>
            </w:pPr>
          </w:p>
        </w:tc>
        <w:tc>
          <w:tcPr>
            <w:tcW w:w="2040" w:type="dxa"/>
            <w:tcBorders>
              <w:top w:val="nil"/>
              <w:left w:val="nil"/>
              <w:bottom w:val="nil"/>
              <w:right w:val="single" w:sz="6" w:space="0" w:color="auto"/>
            </w:tcBorders>
            <w:hideMark/>
          </w:tcPr>
          <w:p w14:paraId="1D1421DE" w14:textId="77777777" w:rsidR="00C50A95" w:rsidRPr="00D016EC" w:rsidRDefault="00C50A95" w:rsidP="00416506">
            <w:pPr>
              <w:pStyle w:val="tabletext11"/>
              <w:tabs>
                <w:tab w:val="decimal" w:pos="850"/>
              </w:tabs>
              <w:rPr>
                <w:ins w:id="8047" w:author="Author"/>
              </w:rPr>
            </w:pPr>
            <w:ins w:id="8048" w:author="Author">
              <w:r w:rsidRPr="00D016EC">
                <w:t>800,000 to 899,999</w:t>
              </w:r>
            </w:ins>
          </w:p>
        </w:tc>
        <w:tc>
          <w:tcPr>
            <w:tcW w:w="360" w:type="dxa"/>
            <w:tcBorders>
              <w:left w:val="single" w:sz="6" w:space="0" w:color="auto"/>
            </w:tcBorders>
          </w:tcPr>
          <w:p w14:paraId="28640E4D" w14:textId="77777777" w:rsidR="00C50A95" w:rsidRPr="00D016EC" w:rsidRDefault="00C50A95" w:rsidP="00416506">
            <w:pPr>
              <w:pStyle w:val="tabletext11"/>
              <w:jc w:val="right"/>
              <w:rPr>
                <w:ins w:id="8049" w:author="Author"/>
              </w:rPr>
            </w:pPr>
          </w:p>
        </w:tc>
        <w:tc>
          <w:tcPr>
            <w:tcW w:w="2040" w:type="dxa"/>
            <w:tcBorders>
              <w:top w:val="nil"/>
              <w:left w:val="nil"/>
              <w:bottom w:val="nil"/>
              <w:right w:val="single" w:sz="6" w:space="0" w:color="auto"/>
            </w:tcBorders>
            <w:vAlign w:val="bottom"/>
            <w:hideMark/>
          </w:tcPr>
          <w:p w14:paraId="218572D8" w14:textId="77777777" w:rsidR="00C50A95" w:rsidRPr="00D016EC" w:rsidRDefault="00C50A95" w:rsidP="00416506">
            <w:pPr>
              <w:pStyle w:val="tabletext11"/>
              <w:tabs>
                <w:tab w:val="decimal" w:pos="668"/>
              </w:tabs>
              <w:rPr>
                <w:ins w:id="8050" w:author="Author"/>
              </w:rPr>
            </w:pPr>
            <w:ins w:id="8051" w:author="Author">
              <w:r w:rsidRPr="00D016EC">
                <w:t>3.46</w:t>
              </w:r>
            </w:ins>
          </w:p>
        </w:tc>
      </w:tr>
      <w:tr w:rsidR="00C50A95" w:rsidRPr="00D016EC" w14:paraId="3DCB697E" w14:textId="77777777" w:rsidTr="00416506">
        <w:trPr>
          <w:trHeight w:val="190"/>
          <w:ins w:id="8052" w:author="Author"/>
        </w:trPr>
        <w:tc>
          <w:tcPr>
            <w:tcW w:w="200" w:type="dxa"/>
          </w:tcPr>
          <w:p w14:paraId="152B495C" w14:textId="77777777" w:rsidR="00C50A95" w:rsidRPr="00D016EC" w:rsidRDefault="00C50A95" w:rsidP="00416506">
            <w:pPr>
              <w:pStyle w:val="tabletext11"/>
              <w:rPr>
                <w:ins w:id="8053" w:author="Author"/>
              </w:rPr>
            </w:pPr>
          </w:p>
        </w:tc>
        <w:tc>
          <w:tcPr>
            <w:tcW w:w="360" w:type="dxa"/>
            <w:tcBorders>
              <w:top w:val="nil"/>
              <w:left w:val="single" w:sz="6" w:space="0" w:color="auto"/>
              <w:bottom w:val="single" w:sz="6" w:space="0" w:color="auto"/>
              <w:right w:val="nil"/>
            </w:tcBorders>
          </w:tcPr>
          <w:p w14:paraId="38A9F9CE" w14:textId="77777777" w:rsidR="00C50A95" w:rsidRPr="00D016EC" w:rsidRDefault="00C50A95" w:rsidP="00416506">
            <w:pPr>
              <w:pStyle w:val="tabletext11"/>
              <w:jc w:val="right"/>
              <w:rPr>
                <w:ins w:id="8054" w:author="Author"/>
              </w:rPr>
            </w:pPr>
          </w:p>
        </w:tc>
        <w:tc>
          <w:tcPr>
            <w:tcW w:w="2040" w:type="dxa"/>
            <w:tcBorders>
              <w:top w:val="nil"/>
              <w:left w:val="nil"/>
              <w:bottom w:val="single" w:sz="6" w:space="0" w:color="auto"/>
              <w:right w:val="single" w:sz="6" w:space="0" w:color="auto"/>
            </w:tcBorders>
            <w:vAlign w:val="bottom"/>
            <w:hideMark/>
          </w:tcPr>
          <w:p w14:paraId="6BE13431" w14:textId="77777777" w:rsidR="00C50A95" w:rsidRPr="00D016EC" w:rsidRDefault="00C50A95" w:rsidP="00416506">
            <w:pPr>
              <w:pStyle w:val="tabletext11"/>
              <w:tabs>
                <w:tab w:val="decimal" w:pos="850"/>
              </w:tabs>
              <w:rPr>
                <w:ins w:id="8055" w:author="Author"/>
              </w:rPr>
            </w:pPr>
            <w:ins w:id="8056" w:author="Author">
              <w:r w:rsidRPr="00D016EC">
                <w:t>900,000 or greater</w:t>
              </w:r>
            </w:ins>
          </w:p>
        </w:tc>
        <w:tc>
          <w:tcPr>
            <w:tcW w:w="360" w:type="dxa"/>
            <w:tcBorders>
              <w:top w:val="nil"/>
              <w:left w:val="single" w:sz="6" w:space="0" w:color="auto"/>
              <w:bottom w:val="single" w:sz="6" w:space="0" w:color="auto"/>
              <w:right w:val="nil"/>
            </w:tcBorders>
          </w:tcPr>
          <w:p w14:paraId="399C2C45" w14:textId="77777777" w:rsidR="00C50A95" w:rsidRPr="00D016EC" w:rsidRDefault="00C50A95" w:rsidP="00416506">
            <w:pPr>
              <w:pStyle w:val="tabletext11"/>
              <w:jc w:val="right"/>
              <w:rPr>
                <w:ins w:id="8057" w:author="Author"/>
              </w:rPr>
            </w:pPr>
          </w:p>
        </w:tc>
        <w:tc>
          <w:tcPr>
            <w:tcW w:w="2040" w:type="dxa"/>
            <w:tcBorders>
              <w:top w:val="nil"/>
              <w:left w:val="nil"/>
              <w:bottom w:val="single" w:sz="6" w:space="0" w:color="auto"/>
              <w:right w:val="single" w:sz="6" w:space="0" w:color="auto"/>
            </w:tcBorders>
            <w:vAlign w:val="bottom"/>
            <w:hideMark/>
          </w:tcPr>
          <w:p w14:paraId="375B1F45" w14:textId="77777777" w:rsidR="00C50A95" w:rsidRPr="00D016EC" w:rsidRDefault="00C50A95" w:rsidP="00416506">
            <w:pPr>
              <w:pStyle w:val="tabletext11"/>
              <w:tabs>
                <w:tab w:val="decimal" w:pos="668"/>
              </w:tabs>
              <w:rPr>
                <w:ins w:id="8058" w:author="Author"/>
              </w:rPr>
            </w:pPr>
            <w:ins w:id="8059" w:author="Author">
              <w:r w:rsidRPr="00D016EC">
                <w:t>3.61</w:t>
              </w:r>
            </w:ins>
          </w:p>
        </w:tc>
      </w:tr>
    </w:tbl>
    <w:p w14:paraId="3F9ACEEE" w14:textId="77777777" w:rsidR="00C50A95" w:rsidRPr="00D016EC" w:rsidRDefault="00C50A95" w:rsidP="00C50A95">
      <w:pPr>
        <w:pStyle w:val="tablecaption"/>
        <w:rPr>
          <w:ins w:id="8060" w:author="Author"/>
        </w:rPr>
      </w:pPr>
      <w:ins w:id="8061" w:author="Author">
        <w:r w:rsidRPr="00D016EC">
          <w:t xml:space="preserve">Table 301.C.1.a.(1) Zone-rated Trailers Vehicle Value Factors </w:t>
        </w:r>
        <w:r w:rsidRPr="00D016EC">
          <w:rPr>
            <w:rFonts w:cs="Arial"/>
          </w:rPr>
          <w:t>–</w:t>
        </w:r>
        <w:r w:rsidRPr="00D016EC">
          <w:t xml:space="preserve"> Collision With Stated Amount Rating</w:t>
        </w:r>
      </w:ins>
    </w:p>
    <w:p w14:paraId="3101573B" w14:textId="77777777" w:rsidR="00C50A95" w:rsidRPr="00D016EC" w:rsidRDefault="00C50A95" w:rsidP="00C50A95">
      <w:pPr>
        <w:pStyle w:val="isonormal"/>
        <w:rPr>
          <w:ins w:id="8062" w:author="Author"/>
        </w:rPr>
      </w:pPr>
    </w:p>
    <w:p w14:paraId="1B7C32F3" w14:textId="77777777" w:rsidR="00C50A95" w:rsidRPr="00D016EC" w:rsidRDefault="00C50A95" w:rsidP="00C50A95">
      <w:pPr>
        <w:pStyle w:val="outlinehd5"/>
        <w:rPr>
          <w:ins w:id="8063" w:author="Author"/>
        </w:rPr>
      </w:pPr>
      <w:ins w:id="8064" w:author="Author">
        <w:r w:rsidRPr="00D016EC">
          <w:tab/>
          <w:t>(2)</w:t>
        </w:r>
        <w:r w:rsidRPr="00D016EC">
          <w:tab/>
          <w:t>Zone-rated Non-trailers Vehicle Value Factors – Collision With Stated Amount Rating</w:t>
        </w:r>
      </w:ins>
    </w:p>
    <w:p w14:paraId="06BB56D1" w14:textId="77777777" w:rsidR="00C50A95" w:rsidRPr="00D016EC" w:rsidRDefault="00C50A95" w:rsidP="00C50A95">
      <w:pPr>
        <w:pStyle w:val="space4"/>
        <w:rPr>
          <w:ins w:id="8065"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C50A95" w:rsidRPr="00D016EC" w14:paraId="1E01A36F" w14:textId="77777777" w:rsidTr="00416506">
        <w:trPr>
          <w:trHeight w:val="190"/>
          <w:ins w:id="8066" w:author="Author"/>
        </w:trPr>
        <w:tc>
          <w:tcPr>
            <w:tcW w:w="200" w:type="dxa"/>
            <w:hideMark/>
          </w:tcPr>
          <w:p w14:paraId="5BFE4ECA" w14:textId="77777777" w:rsidR="00C50A95" w:rsidRPr="00D016EC" w:rsidRDefault="00C50A95" w:rsidP="00416506">
            <w:pPr>
              <w:pStyle w:val="tablehead"/>
              <w:rPr>
                <w:ins w:id="8067"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4621846F" w14:textId="77777777" w:rsidR="00C50A95" w:rsidRPr="00D016EC" w:rsidRDefault="00C50A95" w:rsidP="00416506">
            <w:pPr>
              <w:pStyle w:val="tablehead"/>
              <w:rPr>
                <w:ins w:id="8068" w:author="Author"/>
              </w:rPr>
            </w:pPr>
            <w:ins w:id="8069" w:author="Author">
              <w:r w:rsidRPr="00D016EC">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0EE26321" w14:textId="77777777" w:rsidR="00C50A95" w:rsidRPr="00D016EC" w:rsidRDefault="00C50A95" w:rsidP="00416506">
            <w:pPr>
              <w:pStyle w:val="tablehead"/>
              <w:rPr>
                <w:ins w:id="8070" w:author="Author"/>
              </w:rPr>
            </w:pPr>
            <w:ins w:id="8071" w:author="Author">
              <w:r w:rsidRPr="00D016EC">
                <w:t>Vehicle Value Factor</w:t>
              </w:r>
            </w:ins>
          </w:p>
        </w:tc>
      </w:tr>
      <w:tr w:rsidR="00C50A95" w:rsidRPr="00D016EC" w14:paraId="3D78CE3B" w14:textId="77777777" w:rsidTr="00416506">
        <w:trPr>
          <w:cantSplit/>
          <w:trHeight w:val="190"/>
          <w:ins w:id="8072" w:author="Author"/>
        </w:trPr>
        <w:tc>
          <w:tcPr>
            <w:tcW w:w="200" w:type="dxa"/>
          </w:tcPr>
          <w:p w14:paraId="3FE7A6E0" w14:textId="77777777" w:rsidR="00C50A95" w:rsidRPr="00D016EC" w:rsidRDefault="00C50A95" w:rsidP="00416506">
            <w:pPr>
              <w:pStyle w:val="tabletext11"/>
              <w:rPr>
                <w:ins w:id="8073" w:author="Author"/>
              </w:rPr>
            </w:pPr>
          </w:p>
        </w:tc>
        <w:tc>
          <w:tcPr>
            <w:tcW w:w="360" w:type="dxa"/>
            <w:tcBorders>
              <w:top w:val="single" w:sz="6" w:space="0" w:color="auto"/>
              <w:left w:val="single" w:sz="6" w:space="0" w:color="auto"/>
              <w:bottom w:val="nil"/>
              <w:right w:val="nil"/>
            </w:tcBorders>
            <w:hideMark/>
          </w:tcPr>
          <w:p w14:paraId="34F9B924" w14:textId="77777777" w:rsidR="00C50A95" w:rsidRPr="00D016EC" w:rsidRDefault="00C50A95" w:rsidP="00416506">
            <w:pPr>
              <w:pStyle w:val="tabletext11"/>
              <w:jc w:val="right"/>
              <w:rPr>
                <w:ins w:id="8074" w:author="Author"/>
              </w:rPr>
            </w:pPr>
            <w:ins w:id="8075" w:author="Author">
              <w:r w:rsidRPr="00D016EC">
                <w:t>$</w:t>
              </w:r>
            </w:ins>
          </w:p>
        </w:tc>
        <w:tc>
          <w:tcPr>
            <w:tcW w:w="2040" w:type="dxa"/>
            <w:tcBorders>
              <w:top w:val="single" w:sz="6" w:space="0" w:color="auto"/>
              <w:left w:val="nil"/>
              <w:bottom w:val="nil"/>
              <w:right w:val="single" w:sz="6" w:space="0" w:color="auto"/>
            </w:tcBorders>
            <w:vAlign w:val="bottom"/>
            <w:hideMark/>
          </w:tcPr>
          <w:p w14:paraId="6B4064C8" w14:textId="77777777" w:rsidR="00C50A95" w:rsidRPr="00D016EC" w:rsidRDefault="00C50A95" w:rsidP="00416506">
            <w:pPr>
              <w:pStyle w:val="tabletext11"/>
              <w:tabs>
                <w:tab w:val="decimal" w:pos="850"/>
              </w:tabs>
              <w:rPr>
                <w:ins w:id="8076" w:author="Author"/>
              </w:rPr>
            </w:pPr>
            <w:ins w:id="8077" w:author="Author">
              <w:r w:rsidRPr="00D016EC">
                <w:t>0 to 999</w:t>
              </w:r>
            </w:ins>
          </w:p>
        </w:tc>
        <w:tc>
          <w:tcPr>
            <w:tcW w:w="360" w:type="dxa"/>
            <w:tcBorders>
              <w:top w:val="single" w:sz="6" w:space="0" w:color="auto"/>
              <w:left w:val="single" w:sz="6" w:space="0" w:color="auto"/>
              <w:bottom w:val="nil"/>
              <w:right w:val="nil"/>
            </w:tcBorders>
            <w:hideMark/>
          </w:tcPr>
          <w:p w14:paraId="20672A2B" w14:textId="77777777" w:rsidR="00C50A95" w:rsidRPr="00D016EC" w:rsidRDefault="00C50A95" w:rsidP="00416506">
            <w:pPr>
              <w:pStyle w:val="tabletext11"/>
              <w:jc w:val="right"/>
              <w:rPr>
                <w:ins w:id="8078" w:author="Author"/>
              </w:rPr>
            </w:pPr>
          </w:p>
        </w:tc>
        <w:tc>
          <w:tcPr>
            <w:tcW w:w="2040" w:type="dxa"/>
            <w:tcBorders>
              <w:top w:val="single" w:sz="6" w:space="0" w:color="auto"/>
              <w:left w:val="nil"/>
              <w:bottom w:val="nil"/>
              <w:right w:val="single" w:sz="6" w:space="0" w:color="auto"/>
            </w:tcBorders>
            <w:vAlign w:val="bottom"/>
            <w:hideMark/>
          </w:tcPr>
          <w:p w14:paraId="30C98179" w14:textId="77777777" w:rsidR="00C50A95" w:rsidRPr="00D016EC" w:rsidRDefault="00C50A95" w:rsidP="00416506">
            <w:pPr>
              <w:pStyle w:val="tabletext11"/>
              <w:tabs>
                <w:tab w:val="decimal" w:pos="801"/>
              </w:tabs>
              <w:rPr>
                <w:ins w:id="8079" w:author="Author"/>
              </w:rPr>
            </w:pPr>
            <w:ins w:id="8080" w:author="Author">
              <w:r w:rsidRPr="00D016EC">
                <w:t>0.67</w:t>
              </w:r>
            </w:ins>
          </w:p>
        </w:tc>
      </w:tr>
      <w:tr w:rsidR="00C50A95" w:rsidRPr="00D016EC" w14:paraId="44541E64" w14:textId="77777777" w:rsidTr="00416506">
        <w:trPr>
          <w:trHeight w:val="190"/>
          <w:ins w:id="8081" w:author="Author"/>
        </w:trPr>
        <w:tc>
          <w:tcPr>
            <w:tcW w:w="200" w:type="dxa"/>
          </w:tcPr>
          <w:p w14:paraId="5E8C8E04" w14:textId="77777777" w:rsidR="00C50A95" w:rsidRPr="00D016EC" w:rsidRDefault="00C50A95" w:rsidP="00416506">
            <w:pPr>
              <w:pStyle w:val="tabletext11"/>
              <w:rPr>
                <w:ins w:id="8082" w:author="Author"/>
              </w:rPr>
            </w:pPr>
          </w:p>
        </w:tc>
        <w:tc>
          <w:tcPr>
            <w:tcW w:w="360" w:type="dxa"/>
            <w:tcBorders>
              <w:top w:val="nil"/>
              <w:left w:val="single" w:sz="6" w:space="0" w:color="auto"/>
              <w:bottom w:val="nil"/>
              <w:right w:val="nil"/>
            </w:tcBorders>
          </w:tcPr>
          <w:p w14:paraId="51310E76" w14:textId="77777777" w:rsidR="00C50A95" w:rsidRPr="00D016EC" w:rsidRDefault="00C50A95" w:rsidP="00416506">
            <w:pPr>
              <w:pStyle w:val="tabletext11"/>
              <w:jc w:val="right"/>
              <w:rPr>
                <w:ins w:id="8083" w:author="Author"/>
              </w:rPr>
            </w:pPr>
          </w:p>
        </w:tc>
        <w:tc>
          <w:tcPr>
            <w:tcW w:w="2040" w:type="dxa"/>
            <w:tcBorders>
              <w:top w:val="nil"/>
              <w:left w:val="nil"/>
              <w:bottom w:val="nil"/>
              <w:right w:val="single" w:sz="6" w:space="0" w:color="auto"/>
            </w:tcBorders>
            <w:hideMark/>
          </w:tcPr>
          <w:p w14:paraId="6204AAFE" w14:textId="77777777" w:rsidR="00C50A95" w:rsidRPr="00D016EC" w:rsidRDefault="00C50A95" w:rsidP="00416506">
            <w:pPr>
              <w:pStyle w:val="tabletext11"/>
              <w:tabs>
                <w:tab w:val="decimal" w:pos="850"/>
              </w:tabs>
              <w:rPr>
                <w:ins w:id="8084" w:author="Author"/>
              </w:rPr>
            </w:pPr>
            <w:ins w:id="8085" w:author="Author">
              <w:r w:rsidRPr="00D016EC">
                <w:t>1,000 to 1,999</w:t>
              </w:r>
            </w:ins>
          </w:p>
        </w:tc>
        <w:tc>
          <w:tcPr>
            <w:tcW w:w="360" w:type="dxa"/>
            <w:tcBorders>
              <w:left w:val="single" w:sz="6" w:space="0" w:color="auto"/>
            </w:tcBorders>
          </w:tcPr>
          <w:p w14:paraId="6820C237" w14:textId="77777777" w:rsidR="00C50A95" w:rsidRPr="00D016EC" w:rsidRDefault="00C50A95" w:rsidP="00416506">
            <w:pPr>
              <w:pStyle w:val="tabletext11"/>
              <w:jc w:val="right"/>
              <w:rPr>
                <w:ins w:id="8086" w:author="Author"/>
              </w:rPr>
            </w:pPr>
          </w:p>
        </w:tc>
        <w:tc>
          <w:tcPr>
            <w:tcW w:w="2040" w:type="dxa"/>
            <w:tcBorders>
              <w:top w:val="nil"/>
              <w:left w:val="nil"/>
              <w:bottom w:val="nil"/>
              <w:right w:val="single" w:sz="6" w:space="0" w:color="auto"/>
            </w:tcBorders>
            <w:vAlign w:val="bottom"/>
            <w:hideMark/>
          </w:tcPr>
          <w:p w14:paraId="4BC7A00E" w14:textId="77777777" w:rsidR="00C50A95" w:rsidRPr="00D016EC" w:rsidRDefault="00C50A95" w:rsidP="00416506">
            <w:pPr>
              <w:pStyle w:val="tabletext11"/>
              <w:tabs>
                <w:tab w:val="decimal" w:pos="801"/>
              </w:tabs>
              <w:rPr>
                <w:ins w:id="8087" w:author="Author"/>
              </w:rPr>
            </w:pPr>
            <w:ins w:id="8088" w:author="Author">
              <w:r w:rsidRPr="00D016EC">
                <w:t>0.67</w:t>
              </w:r>
            </w:ins>
          </w:p>
        </w:tc>
      </w:tr>
      <w:tr w:rsidR="00C50A95" w:rsidRPr="00D016EC" w14:paraId="67F14905" w14:textId="77777777" w:rsidTr="00416506">
        <w:trPr>
          <w:trHeight w:val="190"/>
          <w:ins w:id="8089" w:author="Author"/>
        </w:trPr>
        <w:tc>
          <w:tcPr>
            <w:tcW w:w="200" w:type="dxa"/>
          </w:tcPr>
          <w:p w14:paraId="6A1EABFB" w14:textId="77777777" w:rsidR="00C50A95" w:rsidRPr="00D016EC" w:rsidRDefault="00C50A95" w:rsidP="00416506">
            <w:pPr>
              <w:pStyle w:val="tabletext11"/>
              <w:rPr>
                <w:ins w:id="8090" w:author="Author"/>
              </w:rPr>
            </w:pPr>
          </w:p>
        </w:tc>
        <w:tc>
          <w:tcPr>
            <w:tcW w:w="360" w:type="dxa"/>
            <w:tcBorders>
              <w:top w:val="nil"/>
              <w:left w:val="single" w:sz="6" w:space="0" w:color="auto"/>
              <w:bottom w:val="nil"/>
              <w:right w:val="nil"/>
            </w:tcBorders>
          </w:tcPr>
          <w:p w14:paraId="35B8AB3A" w14:textId="77777777" w:rsidR="00C50A95" w:rsidRPr="00D016EC" w:rsidRDefault="00C50A95" w:rsidP="00416506">
            <w:pPr>
              <w:pStyle w:val="tabletext11"/>
              <w:jc w:val="right"/>
              <w:rPr>
                <w:ins w:id="8091" w:author="Author"/>
              </w:rPr>
            </w:pPr>
          </w:p>
        </w:tc>
        <w:tc>
          <w:tcPr>
            <w:tcW w:w="2040" w:type="dxa"/>
            <w:tcBorders>
              <w:top w:val="nil"/>
              <w:left w:val="nil"/>
              <w:bottom w:val="nil"/>
              <w:right w:val="single" w:sz="6" w:space="0" w:color="auto"/>
            </w:tcBorders>
            <w:hideMark/>
          </w:tcPr>
          <w:p w14:paraId="088DB142" w14:textId="77777777" w:rsidR="00C50A95" w:rsidRPr="00D016EC" w:rsidRDefault="00C50A95" w:rsidP="00416506">
            <w:pPr>
              <w:pStyle w:val="tabletext11"/>
              <w:tabs>
                <w:tab w:val="decimal" w:pos="850"/>
              </w:tabs>
              <w:rPr>
                <w:ins w:id="8092" w:author="Author"/>
              </w:rPr>
            </w:pPr>
            <w:ins w:id="8093" w:author="Author">
              <w:r w:rsidRPr="00D016EC">
                <w:t>2,000 to 2,999</w:t>
              </w:r>
            </w:ins>
          </w:p>
        </w:tc>
        <w:tc>
          <w:tcPr>
            <w:tcW w:w="360" w:type="dxa"/>
            <w:tcBorders>
              <w:left w:val="single" w:sz="6" w:space="0" w:color="auto"/>
            </w:tcBorders>
          </w:tcPr>
          <w:p w14:paraId="3ED5D4A5" w14:textId="77777777" w:rsidR="00C50A95" w:rsidRPr="00D016EC" w:rsidRDefault="00C50A95" w:rsidP="00416506">
            <w:pPr>
              <w:pStyle w:val="tabletext11"/>
              <w:jc w:val="right"/>
              <w:rPr>
                <w:ins w:id="8094" w:author="Author"/>
              </w:rPr>
            </w:pPr>
          </w:p>
        </w:tc>
        <w:tc>
          <w:tcPr>
            <w:tcW w:w="2040" w:type="dxa"/>
            <w:tcBorders>
              <w:top w:val="nil"/>
              <w:left w:val="nil"/>
              <w:bottom w:val="nil"/>
              <w:right w:val="single" w:sz="6" w:space="0" w:color="auto"/>
            </w:tcBorders>
            <w:vAlign w:val="bottom"/>
            <w:hideMark/>
          </w:tcPr>
          <w:p w14:paraId="2C4B831A" w14:textId="77777777" w:rsidR="00C50A95" w:rsidRPr="00D016EC" w:rsidRDefault="00C50A95" w:rsidP="00416506">
            <w:pPr>
              <w:pStyle w:val="tabletext11"/>
              <w:tabs>
                <w:tab w:val="decimal" w:pos="801"/>
              </w:tabs>
              <w:rPr>
                <w:ins w:id="8095" w:author="Author"/>
              </w:rPr>
            </w:pPr>
            <w:ins w:id="8096" w:author="Author">
              <w:r w:rsidRPr="00D016EC">
                <w:t>0.67</w:t>
              </w:r>
            </w:ins>
          </w:p>
        </w:tc>
      </w:tr>
      <w:tr w:rsidR="00C50A95" w:rsidRPr="00D016EC" w14:paraId="4F13EA09" w14:textId="77777777" w:rsidTr="00416506">
        <w:trPr>
          <w:trHeight w:val="190"/>
          <w:ins w:id="8097" w:author="Author"/>
        </w:trPr>
        <w:tc>
          <w:tcPr>
            <w:tcW w:w="200" w:type="dxa"/>
          </w:tcPr>
          <w:p w14:paraId="2E8B3715" w14:textId="77777777" w:rsidR="00C50A95" w:rsidRPr="00D016EC" w:rsidRDefault="00C50A95" w:rsidP="00416506">
            <w:pPr>
              <w:pStyle w:val="tabletext11"/>
              <w:rPr>
                <w:ins w:id="8098" w:author="Author"/>
              </w:rPr>
            </w:pPr>
          </w:p>
        </w:tc>
        <w:tc>
          <w:tcPr>
            <w:tcW w:w="360" w:type="dxa"/>
            <w:tcBorders>
              <w:top w:val="nil"/>
              <w:left w:val="single" w:sz="6" w:space="0" w:color="auto"/>
              <w:bottom w:val="nil"/>
              <w:right w:val="nil"/>
            </w:tcBorders>
          </w:tcPr>
          <w:p w14:paraId="2DCCFA8B" w14:textId="77777777" w:rsidR="00C50A95" w:rsidRPr="00D016EC" w:rsidRDefault="00C50A95" w:rsidP="00416506">
            <w:pPr>
              <w:pStyle w:val="tabletext11"/>
              <w:jc w:val="right"/>
              <w:rPr>
                <w:ins w:id="8099" w:author="Author"/>
              </w:rPr>
            </w:pPr>
          </w:p>
        </w:tc>
        <w:tc>
          <w:tcPr>
            <w:tcW w:w="2040" w:type="dxa"/>
            <w:tcBorders>
              <w:top w:val="nil"/>
              <w:left w:val="nil"/>
              <w:bottom w:val="nil"/>
              <w:right w:val="single" w:sz="6" w:space="0" w:color="auto"/>
            </w:tcBorders>
            <w:hideMark/>
          </w:tcPr>
          <w:p w14:paraId="2BB47F23" w14:textId="77777777" w:rsidR="00C50A95" w:rsidRPr="00D016EC" w:rsidRDefault="00C50A95" w:rsidP="00416506">
            <w:pPr>
              <w:pStyle w:val="tabletext11"/>
              <w:tabs>
                <w:tab w:val="decimal" w:pos="850"/>
              </w:tabs>
              <w:rPr>
                <w:ins w:id="8100" w:author="Author"/>
              </w:rPr>
            </w:pPr>
            <w:ins w:id="8101" w:author="Author">
              <w:r w:rsidRPr="00D016EC">
                <w:t>3,000 to 3,999</w:t>
              </w:r>
            </w:ins>
          </w:p>
        </w:tc>
        <w:tc>
          <w:tcPr>
            <w:tcW w:w="360" w:type="dxa"/>
            <w:tcBorders>
              <w:left w:val="single" w:sz="6" w:space="0" w:color="auto"/>
            </w:tcBorders>
          </w:tcPr>
          <w:p w14:paraId="467E36FC" w14:textId="77777777" w:rsidR="00C50A95" w:rsidRPr="00D016EC" w:rsidRDefault="00C50A95" w:rsidP="00416506">
            <w:pPr>
              <w:pStyle w:val="tabletext11"/>
              <w:jc w:val="right"/>
              <w:rPr>
                <w:ins w:id="8102" w:author="Author"/>
              </w:rPr>
            </w:pPr>
          </w:p>
        </w:tc>
        <w:tc>
          <w:tcPr>
            <w:tcW w:w="2040" w:type="dxa"/>
            <w:tcBorders>
              <w:top w:val="nil"/>
              <w:left w:val="nil"/>
              <w:bottom w:val="nil"/>
              <w:right w:val="single" w:sz="6" w:space="0" w:color="auto"/>
            </w:tcBorders>
            <w:vAlign w:val="bottom"/>
            <w:hideMark/>
          </w:tcPr>
          <w:p w14:paraId="73103025" w14:textId="77777777" w:rsidR="00C50A95" w:rsidRPr="00D016EC" w:rsidRDefault="00C50A95" w:rsidP="00416506">
            <w:pPr>
              <w:pStyle w:val="tabletext11"/>
              <w:tabs>
                <w:tab w:val="decimal" w:pos="801"/>
              </w:tabs>
              <w:rPr>
                <w:ins w:id="8103" w:author="Author"/>
              </w:rPr>
            </w:pPr>
            <w:ins w:id="8104" w:author="Author">
              <w:r w:rsidRPr="00D016EC">
                <w:t>0.67</w:t>
              </w:r>
            </w:ins>
          </w:p>
        </w:tc>
      </w:tr>
      <w:tr w:rsidR="00C50A95" w:rsidRPr="00D016EC" w14:paraId="4C2FB0F4" w14:textId="77777777" w:rsidTr="00416506">
        <w:trPr>
          <w:trHeight w:val="190"/>
          <w:ins w:id="8105" w:author="Author"/>
        </w:trPr>
        <w:tc>
          <w:tcPr>
            <w:tcW w:w="200" w:type="dxa"/>
          </w:tcPr>
          <w:p w14:paraId="4A063901" w14:textId="77777777" w:rsidR="00C50A95" w:rsidRPr="00D016EC" w:rsidRDefault="00C50A95" w:rsidP="00416506">
            <w:pPr>
              <w:pStyle w:val="tabletext11"/>
              <w:rPr>
                <w:ins w:id="8106" w:author="Author"/>
              </w:rPr>
            </w:pPr>
          </w:p>
        </w:tc>
        <w:tc>
          <w:tcPr>
            <w:tcW w:w="360" w:type="dxa"/>
            <w:tcBorders>
              <w:top w:val="nil"/>
              <w:left w:val="single" w:sz="6" w:space="0" w:color="auto"/>
              <w:bottom w:val="nil"/>
              <w:right w:val="nil"/>
            </w:tcBorders>
          </w:tcPr>
          <w:p w14:paraId="6BC5BE1E" w14:textId="77777777" w:rsidR="00C50A95" w:rsidRPr="00D016EC" w:rsidRDefault="00C50A95" w:rsidP="00416506">
            <w:pPr>
              <w:pStyle w:val="tabletext11"/>
              <w:jc w:val="right"/>
              <w:rPr>
                <w:ins w:id="8107" w:author="Author"/>
              </w:rPr>
            </w:pPr>
          </w:p>
        </w:tc>
        <w:tc>
          <w:tcPr>
            <w:tcW w:w="2040" w:type="dxa"/>
            <w:tcBorders>
              <w:top w:val="nil"/>
              <w:left w:val="nil"/>
              <w:bottom w:val="nil"/>
              <w:right w:val="single" w:sz="6" w:space="0" w:color="auto"/>
            </w:tcBorders>
            <w:hideMark/>
          </w:tcPr>
          <w:p w14:paraId="1C1B6E2D" w14:textId="77777777" w:rsidR="00C50A95" w:rsidRPr="00D016EC" w:rsidRDefault="00C50A95" w:rsidP="00416506">
            <w:pPr>
              <w:pStyle w:val="tabletext11"/>
              <w:tabs>
                <w:tab w:val="decimal" w:pos="850"/>
              </w:tabs>
              <w:rPr>
                <w:ins w:id="8108" w:author="Author"/>
              </w:rPr>
            </w:pPr>
            <w:ins w:id="8109" w:author="Author">
              <w:r w:rsidRPr="00D016EC">
                <w:t>4,000 to 4,999</w:t>
              </w:r>
            </w:ins>
          </w:p>
        </w:tc>
        <w:tc>
          <w:tcPr>
            <w:tcW w:w="360" w:type="dxa"/>
            <w:tcBorders>
              <w:left w:val="single" w:sz="6" w:space="0" w:color="auto"/>
            </w:tcBorders>
          </w:tcPr>
          <w:p w14:paraId="635E6FC4" w14:textId="77777777" w:rsidR="00C50A95" w:rsidRPr="00D016EC" w:rsidRDefault="00C50A95" w:rsidP="00416506">
            <w:pPr>
              <w:pStyle w:val="tabletext11"/>
              <w:jc w:val="right"/>
              <w:rPr>
                <w:ins w:id="8110" w:author="Author"/>
              </w:rPr>
            </w:pPr>
          </w:p>
        </w:tc>
        <w:tc>
          <w:tcPr>
            <w:tcW w:w="2040" w:type="dxa"/>
            <w:tcBorders>
              <w:top w:val="nil"/>
              <w:left w:val="nil"/>
              <w:bottom w:val="nil"/>
              <w:right w:val="single" w:sz="6" w:space="0" w:color="auto"/>
            </w:tcBorders>
            <w:vAlign w:val="bottom"/>
            <w:hideMark/>
          </w:tcPr>
          <w:p w14:paraId="38F28D9E" w14:textId="77777777" w:rsidR="00C50A95" w:rsidRPr="00D016EC" w:rsidRDefault="00C50A95" w:rsidP="00416506">
            <w:pPr>
              <w:pStyle w:val="tabletext11"/>
              <w:tabs>
                <w:tab w:val="decimal" w:pos="801"/>
              </w:tabs>
              <w:rPr>
                <w:ins w:id="8111" w:author="Author"/>
              </w:rPr>
            </w:pPr>
            <w:ins w:id="8112" w:author="Author">
              <w:r w:rsidRPr="00D016EC">
                <w:t>0.67</w:t>
              </w:r>
            </w:ins>
          </w:p>
        </w:tc>
      </w:tr>
      <w:tr w:rsidR="00C50A95" w:rsidRPr="00D016EC" w14:paraId="4FD63EB1" w14:textId="77777777" w:rsidTr="00416506">
        <w:trPr>
          <w:trHeight w:val="190"/>
          <w:ins w:id="8113" w:author="Author"/>
        </w:trPr>
        <w:tc>
          <w:tcPr>
            <w:tcW w:w="200" w:type="dxa"/>
          </w:tcPr>
          <w:p w14:paraId="5CA45037" w14:textId="77777777" w:rsidR="00C50A95" w:rsidRPr="00D016EC" w:rsidRDefault="00C50A95" w:rsidP="00416506">
            <w:pPr>
              <w:pStyle w:val="tabletext11"/>
              <w:rPr>
                <w:ins w:id="8114" w:author="Author"/>
              </w:rPr>
            </w:pPr>
          </w:p>
        </w:tc>
        <w:tc>
          <w:tcPr>
            <w:tcW w:w="360" w:type="dxa"/>
            <w:tcBorders>
              <w:top w:val="nil"/>
              <w:left w:val="single" w:sz="6" w:space="0" w:color="auto"/>
              <w:bottom w:val="nil"/>
              <w:right w:val="nil"/>
            </w:tcBorders>
          </w:tcPr>
          <w:p w14:paraId="26A62413" w14:textId="77777777" w:rsidR="00C50A95" w:rsidRPr="00D016EC" w:rsidRDefault="00C50A95" w:rsidP="00416506">
            <w:pPr>
              <w:pStyle w:val="tabletext11"/>
              <w:jc w:val="right"/>
              <w:rPr>
                <w:ins w:id="8115" w:author="Author"/>
              </w:rPr>
            </w:pPr>
          </w:p>
        </w:tc>
        <w:tc>
          <w:tcPr>
            <w:tcW w:w="2040" w:type="dxa"/>
            <w:tcBorders>
              <w:top w:val="nil"/>
              <w:left w:val="nil"/>
              <w:bottom w:val="nil"/>
              <w:right w:val="single" w:sz="6" w:space="0" w:color="auto"/>
            </w:tcBorders>
            <w:hideMark/>
          </w:tcPr>
          <w:p w14:paraId="4EC2BB6D" w14:textId="77777777" w:rsidR="00C50A95" w:rsidRPr="00D016EC" w:rsidRDefault="00C50A95" w:rsidP="00416506">
            <w:pPr>
              <w:pStyle w:val="tabletext11"/>
              <w:tabs>
                <w:tab w:val="decimal" w:pos="850"/>
              </w:tabs>
              <w:rPr>
                <w:ins w:id="8116" w:author="Author"/>
              </w:rPr>
            </w:pPr>
            <w:ins w:id="8117" w:author="Author">
              <w:r w:rsidRPr="00D016EC">
                <w:t>5,000 to 5,999</w:t>
              </w:r>
            </w:ins>
          </w:p>
        </w:tc>
        <w:tc>
          <w:tcPr>
            <w:tcW w:w="360" w:type="dxa"/>
            <w:tcBorders>
              <w:left w:val="single" w:sz="6" w:space="0" w:color="auto"/>
            </w:tcBorders>
          </w:tcPr>
          <w:p w14:paraId="1F9D2C3A" w14:textId="77777777" w:rsidR="00C50A95" w:rsidRPr="00D016EC" w:rsidRDefault="00C50A95" w:rsidP="00416506">
            <w:pPr>
              <w:pStyle w:val="tabletext11"/>
              <w:jc w:val="right"/>
              <w:rPr>
                <w:ins w:id="8118" w:author="Author"/>
              </w:rPr>
            </w:pPr>
          </w:p>
        </w:tc>
        <w:tc>
          <w:tcPr>
            <w:tcW w:w="2040" w:type="dxa"/>
            <w:tcBorders>
              <w:top w:val="nil"/>
              <w:left w:val="nil"/>
              <w:bottom w:val="nil"/>
              <w:right w:val="single" w:sz="6" w:space="0" w:color="auto"/>
            </w:tcBorders>
            <w:vAlign w:val="bottom"/>
            <w:hideMark/>
          </w:tcPr>
          <w:p w14:paraId="6BB66890" w14:textId="77777777" w:rsidR="00C50A95" w:rsidRPr="00D016EC" w:rsidRDefault="00C50A95" w:rsidP="00416506">
            <w:pPr>
              <w:pStyle w:val="tabletext11"/>
              <w:tabs>
                <w:tab w:val="decimal" w:pos="801"/>
              </w:tabs>
              <w:rPr>
                <w:ins w:id="8119" w:author="Author"/>
              </w:rPr>
            </w:pPr>
            <w:ins w:id="8120" w:author="Author">
              <w:r w:rsidRPr="00D016EC">
                <w:t>0.67</w:t>
              </w:r>
            </w:ins>
          </w:p>
        </w:tc>
      </w:tr>
      <w:tr w:rsidR="00C50A95" w:rsidRPr="00D016EC" w14:paraId="3FEB409C" w14:textId="77777777" w:rsidTr="00416506">
        <w:trPr>
          <w:trHeight w:val="190"/>
          <w:ins w:id="8121" w:author="Author"/>
        </w:trPr>
        <w:tc>
          <w:tcPr>
            <w:tcW w:w="200" w:type="dxa"/>
          </w:tcPr>
          <w:p w14:paraId="692FF92B" w14:textId="77777777" w:rsidR="00C50A95" w:rsidRPr="00D016EC" w:rsidRDefault="00C50A95" w:rsidP="00416506">
            <w:pPr>
              <w:pStyle w:val="tabletext11"/>
              <w:rPr>
                <w:ins w:id="8122" w:author="Author"/>
              </w:rPr>
            </w:pPr>
          </w:p>
        </w:tc>
        <w:tc>
          <w:tcPr>
            <w:tcW w:w="360" w:type="dxa"/>
            <w:tcBorders>
              <w:top w:val="nil"/>
              <w:left w:val="single" w:sz="6" w:space="0" w:color="auto"/>
              <w:bottom w:val="nil"/>
              <w:right w:val="nil"/>
            </w:tcBorders>
          </w:tcPr>
          <w:p w14:paraId="7076E3E6" w14:textId="77777777" w:rsidR="00C50A95" w:rsidRPr="00D016EC" w:rsidRDefault="00C50A95" w:rsidP="00416506">
            <w:pPr>
              <w:pStyle w:val="tabletext11"/>
              <w:jc w:val="right"/>
              <w:rPr>
                <w:ins w:id="8123" w:author="Author"/>
              </w:rPr>
            </w:pPr>
          </w:p>
        </w:tc>
        <w:tc>
          <w:tcPr>
            <w:tcW w:w="2040" w:type="dxa"/>
            <w:tcBorders>
              <w:top w:val="nil"/>
              <w:left w:val="nil"/>
              <w:bottom w:val="nil"/>
              <w:right w:val="single" w:sz="6" w:space="0" w:color="auto"/>
            </w:tcBorders>
            <w:hideMark/>
          </w:tcPr>
          <w:p w14:paraId="1C11E35F" w14:textId="77777777" w:rsidR="00C50A95" w:rsidRPr="00D016EC" w:rsidRDefault="00C50A95" w:rsidP="00416506">
            <w:pPr>
              <w:pStyle w:val="tabletext11"/>
              <w:tabs>
                <w:tab w:val="decimal" w:pos="850"/>
              </w:tabs>
              <w:rPr>
                <w:ins w:id="8124" w:author="Author"/>
              </w:rPr>
            </w:pPr>
            <w:ins w:id="8125" w:author="Author">
              <w:r w:rsidRPr="00D016EC">
                <w:t>6,000 to 7,999</w:t>
              </w:r>
            </w:ins>
          </w:p>
        </w:tc>
        <w:tc>
          <w:tcPr>
            <w:tcW w:w="360" w:type="dxa"/>
            <w:tcBorders>
              <w:left w:val="single" w:sz="6" w:space="0" w:color="auto"/>
            </w:tcBorders>
          </w:tcPr>
          <w:p w14:paraId="754C6DE1" w14:textId="77777777" w:rsidR="00C50A95" w:rsidRPr="00D016EC" w:rsidRDefault="00C50A95" w:rsidP="00416506">
            <w:pPr>
              <w:pStyle w:val="tabletext11"/>
              <w:jc w:val="right"/>
              <w:rPr>
                <w:ins w:id="8126" w:author="Author"/>
              </w:rPr>
            </w:pPr>
          </w:p>
        </w:tc>
        <w:tc>
          <w:tcPr>
            <w:tcW w:w="2040" w:type="dxa"/>
            <w:tcBorders>
              <w:top w:val="nil"/>
              <w:left w:val="nil"/>
              <w:bottom w:val="nil"/>
              <w:right w:val="single" w:sz="6" w:space="0" w:color="auto"/>
            </w:tcBorders>
            <w:vAlign w:val="bottom"/>
            <w:hideMark/>
          </w:tcPr>
          <w:p w14:paraId="10203DB0" w14:textId="77777777" w:rsidR="00C50A95" w:rsidRPr="00D016EC" w:rsidRDefault="00C50A95" w:rsidP="00416506">
            <w:pPr>
              <w:pStyle w:val="tabletext11"/>
              <w:tabs>
                <w:tab w:val="decimal" w:pos="801"/>
              </w:tabs>
              <w:rPr>
                <w:ins w:id="8127" w:author="Author"/>
              </w:rPr>
            </w:pPr>
            <w:ins w:id="8128" w:author="Author">
              <w:r w:rsidRPr="00D016EC">
                <w:t>0.67</w:t>
              </w:r>
            </w:ins>
          </w:p>
        </w:tc>
      </w:tr>
      <w:tr w:rsidR="00C50A95" w:rsidRPr="00D016EC" w14:paraId="527E173F" w14:textId="77777777" w:rsidTr="00416506">
        <w:trPr>
          <w:trHeight w:val="190"/>
          <w:ins w:id="8129" w:author="Author"/>
        </w:trPr>
        <w:tc>
          <w:tcPr>
            <w:tcW w:w="200" w:type="dxa"/>
          </w:tcPr>
          <w:p w14:paraId="3F1A78F0" w14:textId="77777777" w:rsidR="00C50A95" w:rsidRPr="00D016EC" w:rsidRDefault="00C50A95" w:rsidP="00416506">
            <w:pPr>
              <w:pStyle w:val="tabletext11"/>
              <w:rPr>
                <w:ins w:id="8130" w:author="Author"/>
              </w:rPr>
            </w:pPr>
          </w:p>
        </w:tc>
        <w:tc>
          <w:tcPr>
            <w:tcW w:w="360" w:type="dxa"/>
            <w:tcBorders>
              <w:top w:val="nil"/>
              <w:left w:val="single" w:sz="6" w:space="0" w:color="auto"/>
              <w:bottom w:val="nil"/>
              <w:right w:val="nil"/>
            </w:tcBorders>
          </w:tcPr>
          <w:p w14:paraId="759E67F9" w14:textId="77777777" w:rsidR="00C50A95" w:rsidRPr="00D016EC" w:rsidRDefault="00C50A95" w:rsidP="00416506">
            <w:pPr>
              <w:pStyle w:val="tabletext11"/>
              <w:jc w:val="right"/>
              <w:rPr>
                <w:ins w:id="8131" w:author="Author"/>
              </w:rPr>
            </w:pPr>
          </w:p>
        </w:tc>
        <w:tc>
          <w:tcPr>
            <w:tcW w:w="2040" w:type="dxa"/>
            <w:tcBorders>
              <w:top w:val="nil"/>
              <w:left w:val="nil"/>
              <w:bottom w:val="nil"/>
              <w:right w:val="single" w:sz="6" w:space="0" w:color="auto"/>
            </w:tcBorders>
            <w:hideMark/>
          </w:tcPr>
          <w:p w14:paraId="5907C506" w14:textId="77777777" w:rsidR="00C50A95" w:rsidRPr="00D016EC" w:rsidRDefault="00C50A95" w:rsidP="00416506">
            <w:pPr>
              <w:pStyle w:val="tabletext11"/>
              <w:tabs>
                <w:tab w:val="decimal" w:pos="850"/>
              </w:tabs>
              <w:rPr>
                <w:ins w:id="8132" w:author="Author"/>
              </w:rPr>
            </w:pPr>
            <w:ins w:id="8133" w:author="Author">
              <w:r w:rsidRPr="00D016EC">
                <w:t>8,000 to 9,999</w:t>
              </w:r>
            </w:ins>
          </w:p>
        </w:tc>
        <w:tc>
          <w:tcPr>
            <w:tcW w:w="360" w:type="dxa"/>
            <w:tcBorders>
              <w:left w:val="single" w:sz="6" w:space="0" w:color="auto"/>
            </w:tcBorders>
          </w:tcPr>
          <w:p w14:paraId="1A1E63E7" w14:textId="77777777" w:rsidR="00C50A95" w:rsidRPr="00D016EC" w:rsidRDefault="00C50A95" w:rsidP="00416506">
            <w:pPr>
              <w:pStyle w:val="tabletext11"/>
              <w:jc w:val="right"/>
              <w:rPr>
                <w:ins w:id="8134" w:author="Author"/>
              </w:rPr>
            </w:pPr>
          </w:p>
        </w:tc>
        <w:tc>
          <w:tcPr>
            <w:tcW w:w="2040" w:type="dxa"/>
            <w:tcBorders>
              <w:top w:val="nil"/>
              <w:left w:val="nil"/>
              <w:bottom w:val="nil"/>
              <w:right w:val="single" w:sz="6" w:space="0" w:color="auto"/>
            </w:tcBorders>
            <w:vAlign w:val="bottom"/>
            <w:hideMark/>
          </w:tcPr>
          <w:p w14:paraId="1AEB5DE7" w14:textId="77777777" w:rsidR="00C50A95" w:rsidRPr="00D016EC" w:rsidRDefault="00C50A95" w:rsidP="00416506">
            <w:pPr>
              <w:pStyle w:val="tabletext11"/>
              <w:tabs>
                <w:tab w:val="decimal" w:pos="801"/>
              </w:tabs>
              <w:rPr>
                <w:ins w:id="8135" w:author="Author"/>
              </w:rPr>
            </w:pPr>
            <w:ins w:id="8136" w:author="Author">
              <w:r w:rsidRPr="00D016EC">
                <w:t>0.67</w:t>
              </w:r>
            </w:ins>
          </w:p>
        </w:tc>
      </w:tr>
      <w:tr w:rsidR="00C50A95" w:rsidRPr="00D016EC" w14:paraId="30A7259F" w14:textId="77777777" w:rsidTr="00416506">
        <w:trPr>
          <w:trHeight w:val="190"/>
          <w:ins w:id="8137" w:author="Author"/>
        </w:trPr>
        <w:tc>
          <w:tcPr>
            <w:tcW w:w="200" w:type="dxa"/>
          </w:tcPr>
          <w:p w14:paraId="4A4EABCB" w14:textId="77777777" w:rsidR="00C50A95" w:rsidRPr="00D016EC" w:rsidRDefault="00C50A95" w:rsidP="00416506">
            <w:pPr>
              <w:pStyle w:val="tabletext11"/>
              <w:rPr>
                <w:ins w:id="8138" w:author="Author"/>
              </w:rPr>
            </w:pPr>
          </w:p>
        </w:tc>
        <w:tc>
          <w:tcPr>
            <w:tcW w:w="360" w:type="dxa"/>
            <w:tcBorders>
              <w:top w:val="nil"/>
              <w:left w:val="single" w:sz="6" w:space="0" w:color="auto"/>
              <w:bottom w:val="nil"/>
              <w:right w:val="nil"/>
            </w:tcBorders>
          </w:tcPr>
          <w:p w14:paraId="472177C4" w14:textId="77777777" w:rsidR="00C50A95" w:rsidRPr="00D016EC" w:rsidRDefault="00C50A95" w:rsidP="00416506">
            <w:pPr>
              <w:pStyle w:val="tabletext11"/>
              <w:jc w:val="right"/>
              <w:rPr>
                <w:ins w:id="8139" w:author="Author"/>
              </w:rPr>
            </w:pPr>
          </w:p>
        </w:tc>
        <w:tc>
          <w:tcPr>
            <w:tcW w:w="2040" w:type="dxa"/>
            <w:tcBorders>
              <w:top w:val="nil"/>
              <w:left w:val="nil"/>
              <w:bottom w:val="nil"/>
              <w:right w:val="single" w:sz="6" w:space="0" w:color="auto"/>
            </w:tcBorders>
            <w:hideMark/>
          </w:tcPr>
          <w:p w14:paraId="69FC7F0E" w14:textId="77777777" w:rsidR="00C50A95" w:rsidRPr="00D016EC" w:rsidRDefault="00C50A95" w:rsidP="00416506">
            <w:pPr>
              <w:pStyle w:val="tabletext11"/>
              <w:tabs>
                <w:tab w:val="decimal" w:pos="850"/>
              </w:tabs>
              <w:rPr>
                <w:ins w:id="8140" w:author="Author"/>
              </w:rPr>
            </w:pPr>
            <w:ins w:id="8141" w:author="Author">
              <w:r w:rsidRPr="00D016EC">
                <w:t>10,000 to 11,999</w:t>
              </w:r>
            </w:ins>
          </w:p>
        </w:tc>
        <w:tc>
          <w:tcPr>
            <w:tcW w:w="360" w:type="dxa"/>
            <w:tcBorders>
              <w:left w:val="single" w:sz="6" w:space="0" w:color="auto"/>
            </w:tcBorders>
          </w:tcPr>
          <w:p w14:paraId="16A328A9" w14:textId="77777777" w:rsidR="00C50A95" w:rsidRPr="00D016EC" w:rsidRDefault="00C50A95" w:rsidP="00416506">
            <w:pPr>
              <w:pStyle w:val="tabletext11"/>
              <w:jc w:val="right"/>
              <w:rPr>
                <w:ins w:id="8142" w:author="Author"/>
              </w:rPr>
            </w:pPr>
          </w:p>
        </w:tc>
        <w:tc>
          <w:tcPr>
            <w:tcW w:w="2040" w:type="dxa"/>
            <w:tcBorders>
              <w:top w:val="nil"/>
              <w:left w:val="nil"/>
              <w:bottom w:val="nil"/>
              <w:right w:val="single" w:sz="6" w:space="0" w:color="auto"/>
            </w:tcBorders>
            <w:vAlign w:val="bottom"/>
            <w:hideMark/>
          </w:tcPr>
          <w:p w14:paraId="0C5B9671" w14:textId="77777777" w:rsidR="00C50A95" w:rsidRPr="00D016EC" w:rsidRDefault="00C50A95" w:rsidP="00416506">
            <w:pPr>
              <w:pStyle w:val="tabletext11"/>
              <w:tabs>
                <w:tab w:val="decimal" w:pos="801"/>
              </w:tabs>
              <w:rPr>
                <w:ins w:id="8143" w:author="Author"/>
              </w:rPr>
            </w:pPr>
            <w:ins w:id="8144" w:author="Author">
              <w:r w:rsidRPr="00D016EC">
                <w:t>0.67</w:t>
              </w:r>
            </w:ins>
          </w:p>
        </w:tc>
      </w:tr>
      <w:tr w:rsidR="00C50A95" w:rsidRPr="00D016EC" w14:paraId="6238EFEE" w14:textId="77777777" w:rsidTr="00416506">
        <w:trPr>
          <w:trHeight w:val="190"/>
          <w:ins w:id="8145" w:author="Author"/>
        </w:trPr>
        <w:tc>
          <w:tcPr>
            <w:tcW w:w="200" w:type="dxa"/>
          </w:tcPr>
          <w:p w14:paraId="175B23EC" w14:textId="77777777" w:rsidR="00C50A95" w:rsidRPr="00D016EC" w:rsidRDefault="00C50A95" w:rsidP="00416506">
            <w:pPr>
              <w:pStyle w:val="tabletext11"/>
              <w:rPr>
                <w:ins w:id="8146" w:author="Author"/>
              </w:rPr>
            </w:pPr>
          </w:p>
        </w:tc>
        <w:tc>
          <w:tcPr>
            <w:tcW w:w="360" w:type="dxa"/>
            <w:tcBorders>
              <w:top w:val="nil"/>
              <w:left w:val="single" w:sz="6" w:space="0" w:color="auto"/>
              <w:bottom w:val="nil"/>
              <w:right w:val="nil"/>
            </w:tcBorders>
          </w:tcPr>
          <w:p w14:paraId="1E7DE270" w14:textId="77777777" w:rsidR="00C50A95" w:rsidRPr="00D016EC" w:rsidRDefault="00C50A95" w:rsidP="00416506">
            <w:pPr>
              <w:pStyle w:val="tabletext11"/>
              <w:jc w:val="right"/>
              <w:rPr>
                <w:ins w:id="8147" w:author="Author"/>
              </w:rPr>
            </w:pPr>
          </w:p>
        </w:tc>
        <w:tc>
          <w:tcPr>
            <w:tcW w:w="2040" w:type="dxa"/>
            <w:tcBorders>
              <w:top w:val="nil"/>
              <w:left w:val="nil"/>
              <w:bottom w:val="nil"/>
              <w:right w:val="single" w:sz="6" w:space="0" w:color="auto"/>
            </w:tcBorders>
            <w:hideMark/>
          </w:tcPr>
          <w:p w14:paraId="5E64A406" w14:textId="77777777" w:rsidR="00C50A95" w:rsidRPr="00D016EC" w:rsidRDefault="00C50A95" w:rsidP="00416506">
            <w:pPr>
              <w:pStyle w:val="tabletext11"/>
              <w:tabs>
                <w:tab w:val="decimal" w:pos="850"/>
              </w:tabs>
              <w:rPr>
                <w:ins w:id="8148" w:author="Author"/>
              </w:rPr>
            </w:pPr>
            <w:ins w:id="8149" w:author="Author">
              <w:r w:rsidRPr="00D016EC">
                <w:t>12,000 to 13,999</w:t>
              </w:r>
            </w:ins>
          </w:p>
        </w:tc>
        <w:tc>
          <w:tcPr>
            <w:tcW w:w="360" w:type="dxa"/>
            <w:tcBorders>
              <w:left w:val="single" w:sz="6" w:space="0" w:color="auto"/>
            </w:tcBorders>
          </w:tcPr>
          <w:p w14:paraId="55F56301" w14:textId="77777777" w:rsidR="00C50A95" w:rsidRPr="00D016EC" w:rsidRDefault="00C50A95" w:rsidP="00416506">
            <w:pPr>
              <w:pStyle w:val="tabletext11"/>
              <w:jc w:val="right"/>
              <w:rPr>
                <w:ins w:id="8150" w:author="Author"/>
              </w:rPr>
            </w:pPr>
          </w:p>
        </w:tc>
        <w:tc>
          <w:tcPr>
            <w:tcW w:w="2040" w:type="dxa"/>
            <w:tcBorders>
              <w:top w:val="nil"/>
              <w:left w:val="nil"/>
              <w:bottom w:val="nil"/>
              <w:right w:val="single" w:sz="6" w:space="0" w:color="auto"/>
            </w:tcBorders>
            <w:vAlign w:val="bottom"/>
            <w:hideMark/>
          </w:tcPr>
          <w:p w14:paraId="41E3FBA0" w14:textId="77777777" w:rsidR="00C50A95" w:rsidRPr="00D016EC" w:rsidRDefault="00C50A95" w:rsidP="00416506">
            <w:pPr>
              <w:pStyle w:val="tabletext11"/>
              <w:tabs>
                <w:tab w:val="decimal" w:pos="801"/>
              </w:tabs>
              <w:rPr>
                <w:ins w:id="8151" w:author="Author"/>
              </w:rPr>
            </w:pPr>
            <w:ins w:id="8152" w:author="Author">
              <w:r w:rsidRPr="00D016EC">
                <w:t>0.67</w:t>
              </w:r>
            </w:ins>
          </w:p>
        </w:tc>
      </w:tr>
      <w:tr w:rsidR="00C50A95" w:rsidRPr="00D016EC" w14:paraId="55895B22" w14:textId="77777777" w:rsidTr="00416506">
        <w:trPr>
          <w:trHeight w:val="190"/>
          <w:ins w:id="8153" w:author="Author"/>
        </w:trPr>
        <w:tc>
          <w:tcPr>
            <w:tcW w:w="200" w:type="dxa"/>
          </w:tcPr>
          <w:p w14:paraId="3D597040" w14:textId="77777777" w:rsidR="00C50A95" w:rsidRPr="00D016EC" w:rsidRDefault="00C50A95" w:rsidP="00416506">
            <w:pPr>
              <w:pStyle w:val="tabletext11"/>
              <w:rPr>
                <w:ins w:id="8154" w:author="Author"/>
              </w:rPr>
            </w:pPr>
          </w:p>
        </w:tc>
        <w:tc>
          <w:tcPr>
            <w:tcW w:w="360" w:type="dxa"/>
            <w:tcBorders>
              <w:top w:val="nil"/>
              <w:left w:val="single" w:sz="6" w:space="0" w:color="auto"/>
              <w:bottom w:val="nil"/>
              <w:right w:val="nil"/>
            </w:tcBorders>
          </w:tcPr>
          <w:p w14:paraId="2B342B95" w14:textId="77777777" w:rsidR="00C50A95" w:rsidRPr="00D016EC" w:rsidRDefault="00C50A95" w:rsidP="00416506">
            <w:pPr>
              <w:pStyle w:val="tabletext11"/>
              <w:jc w:val="right"/>
              <w:rPr>
                <w:ins w:id="8155" w:author="Author"/>
              </w:rPr>
            </w:pPr>
          </w:p>
        </w:tc>
        <w:tc>
          <w:tcPr>
            <w:tcW w:w="2040" w:type="dxa"/>
            <w:tcBorders>
              <w:top w:val="nil"/>
              <w:left w:val="nil"/>
              <w:bottom w:val="nil"/>
              <w:right w:val="single" w:sz="6" w:space="0" w:color="auto"/>
            </w:tcBorders>
            <w:hideMark/>
          </w:tcPr>
          <w:p w14:paraId="0B78AEED" w14:textId="77777777" w:rsidR="00C50A95" w:rsidRPr="00D016EC" w:rsidRDefault="00C50A95" w:rsidP="00416506">
            <w:pPr>
              <w:pStyle w:val="tabletext11"/>
              <w:tabs>
                <w:tab w:val="decimal" w:pos="850"/>
              </w:tabs>
              <w:rPr>
                <w:ins w:id="8156" w:author="Author"/>
              </w:rPr>
            </w:pPr>
            <w:ins w:id="8157" w:author="Author">
              <w:r w:rsidRPr="00D016EC">
                <w:t>14,000 to 15,999</w:t>
              </w:r>
            </w:ins>
          </w:p>
        </w:tc>
        <w:tc>
          <w:tcPr>
            <w:tcW w:w="360" w:type="dxa"/>
            <w:tcBorders>
              <w:left w:val="single" w:sz="6" w:space="0" w:color="auto"/>
            </w:tcBorders>
          </w:tcPr>
          <w:p w14:paraId="2FDB6BA0" w14:textId="77777777" w:rsidR="00C50A95" w:rsidRPr="00D016EC" w:rsidRDefault="00C50A95" w:rsidP="00416506">
            <w:pPr>
              <w:pStyle w:val="tabletext11"/>
              <w:jc w:val="right"/>
              <w:rPr>
                <w:ins w:id="8158" w:author="Author"/>
              </w:rPr>
            </w:pPr>
          </w:p>
        </w:tc>
        <w:tc>
          <w:tcPr>
            <w:tcW w:w="2040" w:type="dxa"/>
            <w:tcBorders>
              <w:top w:val="nil"/>
              <w:left w:val="nil"/>
              <w:bottom w:val="nil"/>
              <w:right w:val="single" w:sz="6" w:space="0" w:color="auto"/>
            </w:tcBorders>
            <w:vAlign w:val="bottom"/>
            <w:hideMark/>
          </w:tcPr>
          <w:p w14:paraId="0FBCB571" w14:textId="77777777" w:rsidR="00C50A95" w:rsidRPr="00D016EC" w:rsidRDefault="00C50A95" w:rsidP="00416506">
            <w:pPr>
              <w:pStyle w:val="tabletext11"/>
              <w:tabs>
                <w:tab w:val="decimal" w:pos="801"/>
              </w:tabs>
              <w:rPr>
                <w:ins w:id="8159" w:author="Author"/>
              </w:rPr>
            </w:pPr>
            <w:ins w:id="8160" w:author="Author">
              <w:r w:rsidRPr="00D016EC">
                <w:t>0.65</w:t>
              </w:r>
            </w:ins>
          </w:p>
        </w:tc>
      </w:tr>
      <w:tr w:rsidR="00C50A95" w:rsidRPr="00D016EC" w14:paraId="172A5F22" w14:textId="77777777" w:rsidTr="00416506">
        <w:trPr>
          <w:trHeight w:val="190"/>
          <w:ins w:id="8161" w:author="Author"/>
        </w:trPr>
        <w:tc>
          <w:tcPr>
            <w:tcW w:w="200" w:type="dxa"/>
          </w:tcPr>
          <w:p w14:paraId="117A1234" w14:textId="77777777" w:rsidR="00C50A95" w:rsidRPr="00D016EC" w:rsidRDefault="00C50A95" w:rsidP="00416506">
            <w:pPr>
              <w:pStyle w:val="tabletext11"/>
              <w:rPr>
                <w:ins w:id="8162" w:author="Author"/>
              </w:rPr>
            </w:pPr>
          </w:p>
        </w:tc>
        <w:tc>
          <w:tcPr>
            <w:tcW w:w="360" w:type="dxa"/>
            <w:tcBorders>
              <w:top w:val="nil"/>
              <w:left w:val="single" w:sz="6" w:space="0" w:color="auto"/>
              <w:bottom w:val="nil"/>
              <w:right w:val="nil"/>
            </w:tcBorders>
          </w:tcPr>
          <w:p w14:paraId="1319091E" w14:textId="77777777" w:rsidR="00C50A95" w:rsidRPr="00D016EC" w:rsidRDefault="00C50A95" w:rsidP="00416506">
            <w:pPr>
              <w:pStyle w:val="tabletext11"/>
              <w:jc w:val="right"/>
              <w:rPr>
                <w:ins w:id="8163" w:author="Author"/>
              </w:rPr>
            </w:pPr>
          </w:p>
        </w:tc>
        <w:tc>
          <w:tcPr>
            <w:tcW w:w="2040" w:type="dxa"/>
            <w:tcBorders>
              <w:top w:val="nil"/>
              <w:left w:val="nil"/>
              <w:bottom w:val="nil"/>
              <w:right w:val="single" w:sz="6" w:space="0" w:color="auto"/>
            </w:tcBorders>
            <w:hideMark/>
          </w:tcPr>
          <w:p w14:paraId="427F8E87" w14:textId="77777777" w:rsidR="00C50A95" w:rsidRPr="00D016EC" w:rsidRDefault="00C50A95" w:rsidP="00416506">
            <w:pPr>
              <w:pStyle w:val="tabletext11"/>
              <w:tabs>
                <w:tab w:val="decimal" w:pos="850"/>
              </w:tabs>
              <w:rPr>
                <w:ins w:id="8164" w:author="Author"/>
              </w:rPr>
            </w:pPr>
            <w:ins w:id="8165" w:author="Author">
              <w:r w:rsidRPr="00D016EC">
                <w:t>16,000 to 17,999</w:t>
              </w:r>
            </w:ins>
          </w:p>
        </w:tc>
        <w:tc>
          <w:tcPr>
            <w:tcW w:w="360" w:type="dxa"/>
            <w:tcBorders>
              <w:left w:val="single" w:sz="6" w:space="0" w:color="auto"/>
            </w:tcBorders>
          </w:tcPr>
          <w:p w14:paraId="328BA796" w14:textId="77777777" w:rsidR="00C50A95" w:rsidRPr="00D016EC" w:rsidRDefault="00C50A95" w:rsidP="00416506">
            <w:pPr>
              <w:pStyle w:val="tabletext11"/>
              <w:jc w:val="right"/>
              <w:rPr>
                <w:ins w:id="8166" w:author="Author"/>
              </w:rPr>
            </w:pPr>
          </w:p>
        </w:tc>
        <w:tc>
          <w:tcPr>
            <w:tcW w:w="2040" w:type="dxa"/>
            <w:tcBorders>
              <w:top w:val="nil"/>
              <w:left w:val="nil"/>
              <w:bottom w:val="nil"/>
              <w:right w:val="single" w:sz="6" w:space="0" w:color="auto"/>
            </w:tcBorders>
            <w:vAlign w:val="bottom"/>
            <w:hideMark/>
          </w:tcPr>
          <w:p w14:paraId="32A8F777" w14:textId="77777777" w:rsidR="00C50A95" w:rsidRPr="00D016EC" w:rsidRDefault="00C50A95" w:rsidP="00416506">
            <w:pPr>
              <w:pStyle w:val="tabletext11"/>
              <w:tabs>
                <w:tab w:val="decimal" w:pos="801"/>
              </w:tabs>
              <w:rPr>
                <w:ins w:id="8167" w:author="Author"/>
              </w:rPr>
            </w:pPr>
            <w:ins w:id="8168" w:author="Author">
              <w:r w:rsidRPr="00D016EC">
                <w:t>0.64</w:t>
              </w:r>
            </w:ins>
          </w:p>
        </w:tc>
      </w:tr>
      <w:tr w:rsidR="00C50A95" w:rsidRPr="00D016EC" w14:paraId="0337413D" w14:textId="77777777" w:rsidTr="00416506">
        <w:trPr>
          <w:trHeight w:val="190"/>
          <w:ins w:id="8169" w:author="Author"/>
        </w:trPr>
        <w:tc>
          <w:tcPr>
            <w:tcW w:w="200" w:type="dxa"/>
          </w:tcPr>
          <w:p w14:paraId="4F905918" w14:textId="77777777" w:rsidR="00C50A95" w:rsidRPr="00D016EC" w:rsidRDefault="00C50A95" w:rsidP="00416506">
            <w:pPr>
              <w:pStyle w:val="tabletext11"/>
              <w:rPr>
                <w:ins w:id="8170" w:author="Author"/>
              </w:rPr>
            </w:pPr>
          </w:p>
        </w:tc>
        <w:tc>
          <w:tcPr>
            <w:tcW w:w="360" w:type="dxa"/>
            <w:tcBorders>
              <w:top w:val="nil"/>
              <w:left w:val="single" w:sz="6" w:space="0" w:color="auto"/>
              <w:bottom w:val="nil"/>
              <w:right w:val="nil"/>
            </w:tcBorders>
          </w:tcPr>
          <w:p w14:paraId="6FB6BAF8" w14:textId="77777777" w:rsidR="00C50A95" w:rsidRPr="00D016EC" w:rsidRDefault="00C50A95" w:rsidP="00416506">
            <w:pPr>
              <w:pStyle w:val="tabletext11"/>
              <w:jc w:val="right"/>
              <w:rPr>
                <w:ins w:id="8171" w:author="Author"/>
              </w:rPr>
            </w:pPr>
          </w:p>
        </w:tc>
        <w:tc>
          <w:tcPr>
            <w:tcW w:w="2040" w:type="dxa"/>
            <w:tcBorders>
              <w:top w:val="nil"/>
              <w:left w:val="nil"/>
              <w:bottom w:val="nil"/>
              <w:right w:val="single" w:sz="6" w:space="0" w:color="auto"/>
            </w:tcBorders>
            <w:hideMark/>
          </w:tcPr>
          <w:p w14:paraId="502FA059" w14:textId="77777777" w:rsidR="00C50A95" w:rsidRPr="00D016EC" w:rsidRDefault="00C50A95" w:rsidP="00416506">
            <w:pPr>
              <w:pStyle w:val="tabletext11"/>
              <w:tabs>
                <w:tab w:val="decimal" w:pos="850"/>
              </w:tabs>
              <w:rPr>
                <w:ins w:id="8172" w:author="Author"/>
              </w:rPr>
            </w:pPr>
            <w:ins w:id="8173" w:author="Author">
              <w:r w:rsidRPr="00D016EC">
                <w:t>18,000 to 19,999</w:t>
              </w:r>
            </w:ins>
          </w:p>
        </w:tc>
        <w:tc>
          <w:tcPr>
            <w:tcW w:w="360" w:type="dxa"/>
            <w:tcBorders>
              <w:left w:val="single" w:sz="6" w:space="0" w:color="auto"/>
            </w:tcBorders>
          </w:tcPr>
          <w:p w14:paraId="4E2751AB" w14:textId="77777777" w:rsidR="00C50A95" w:rsidRPr="00D016EC" w:rsidRDefault="00C50A95" w:rsidP="00416506">
            <w:pPr>
              <w:pStyle w:val="tabletext11"/>
              <w:jc w:val="right"/>
              <w:rPr>
                <w:ins w:id="8174" w:author="Author"/>
              </w:rPr>
            </w:pPr>
          </w:p>
        </w:tc>
        <w:tc>
          <w:tcPr>
            <w:tcW w:w="2040" w:type="dxa"/>
            <w:tcBorders>
              <w:top w:val="nil"/>
              <w:left w:val="nil"/>
              <w:bottom w:val="nil"/>
              <w:right w:val="single" w:sz="6" w:space="0" w:color="auto"/>
            </w:tcBorders>
            <w:vAlign w:val="bottom"/>
            <w:hideMark/>
          </w:tcPr>
          <w:p w14:paraId="5574F712" w14:textId="77777777" w:rsidR="00C50A95" w:rsidRPr="00D016EC" w:rsidRDefault="00C50A95" w:rsidP="00416506">
            <w:pPr>
              <w:pStyle w:val="tabletext11"/>
              <w:tabs>
                <w:tab w:val="decimal" w:pos="801"/>
              </w:tabs>
              <w:rPr>
                <w:ins w:id="8175" w:author="Author"/>
              </w:rPr>
            </w:pPr>
            <w:ins w:id="8176" w:author="Author">
              <w:r w:rsidRPr="00D016EC">
                <w:t>0.63</w:t>
              </w:r>
            </w:ins>
          </w:p>
        </w:tc>
      </w:tr>
      <w:tr w:rsidR="00C50A95" w:rsidRPr="00D016EC" w14:paraId="3DC1DC31" w14:textId="77777777" w:rsidTr="00416506">
        <w:trPr>
          <w:trHeight w:val="190"/>
          <w:ins w:id="8177" w:author="Author"/>
        </w:trPr>
        <w:tc>
          <w:tcPr>
            <w:tcW w:w="200" w:type="dxa"/>
          </w:tcPr>
          <w:p w14:paraId="79CE7083" w14:textId="77777777" w:rsidR="00C50A95" w:rsidRPr="00D016EC" w:rsidRDefault="00C50A95" w:rsidP="00416506">
            <w:pPr>
              <w:pStyle w:val="tabletext11"/>
              <w:rPr>
                <w:ins w:id="8178" w:author="Author"/>
              </w:rPr>
            </w:pPr>
          </w:p>
        </w:tc>
        <w:tc>
          <w:tcPr>
            <w:tcW w:w="360" w:type="dxa"/>
            <w:tcBorders>
              <w:top w:val="nil"/>
              <w:left w:val="single" w:sz="6" w:space="0" w:color="auto"/>
              <w:bottom w:val="nil"/>
              <w:right w:val="nil"/>
            </w:tcBorders>
          </w:tcPr>
          <w:p w14:paraId="7FBF4A00" w14:textId="77777777" w:rsidR="00C50A95" w:rsidRPr="00D016EC" w:rsidRDefault="00C50A95" w:rsidP="00416506">
            <w:pPr>
              <w:pStyle w:val="tabletext11"/>
              <w:jc w:val="right"/>
              <w:rPr>
                <w:ins w:id="8179" w:author="Author"/>
              </w:rPr>
            </w:pPr>
          </w:p>
        </w:tc>
        <w:tc>
          <w:tcPr>
            <w:tcW w:w="2040" w:type="dxa"/>
            <w:tcBorders>
              <w:top w:val="nil"/>
              <w:left w:val="nil"/>
              <w:bottom w:val="nil"/>
              <w:right w:val="single" w:sz="6" w:space="0" w:color="auto"/>
            </w:tcBorders>
            <w:hideMark/>
          </w:tcPr>
          <w:p w14:paraId="6886CEDE" w14:textId="77777777" w:rsidR="00C50A95" w:rsidRPr="00D016EC" w:rsidRDefault="00C50A95" w:rsidP="00416506">
            <w:pPr>
              <w:pStyle w:val="tabletext11"/>
              <w:tabs>
                <w:tab w:val="decimal" w:pos="850"/>
              </w:tabs>
              <w:rPr>
                <w:ins w:id="8180" w:author="Author"/>
              </w:rPr>
            </w:pPr>
            <w:ins w:id="8181" w:author="Author">
              <w:r w:rsidRPr="00D016EC">
                <w:t>20,000 to 24,999</w:t>
              </w:r>
            </w:ins>
          </w:p>
        </w:tc>
        <w:tc>
          <w:tcPr>
            <w:tcW w:w="360" w:type="dxa"/>
            <w:tcBorders>
              <w:left w:val="single" w:sz="6" w:space="0" w:color="auto"/>
            </w:tcBorders>
          </w:tcPr>
          <w:p w14:paraId="16BB1802" w14:textId="77777777" w:rsidR="00C50A95" w:rsidRPr="00D016EC" w:rsidRDefault="00C50A95" w:rsidP="00416506">
            <w:pPr>
              <w:pStyle w:val="tabletext11"/>
              <w:jc w:val="right"/>
              <w:rPr>
                <w:ins w:id="8182" w:author="Author"/>
              </w:rPr>
            </w:pPr>
          </w:p>
        </w:tc>
        <w:tc>
          <w:tcPr>
            <w:tcW w:w="2040" w:type="dxa"/>
            <w:tcBorders>
              <w:top w:val="nil"/>
              <w:left w:val="nil"/>
              <w:bottom w:val="nil"/>
              <w:right w:val="single" w:sz="6" w:space="0" w:color="auto"/>
            </w:tcBorders>
            <w:vAlign w:val="bottom"/>
            <w:hideMark/>
          </w:tcPr>
          <w:p w14:paraId="2294B3C9" w14:textId="77777777" w:rsidR="00C50A95" w:rsidRPr="00D016EC" w:rsidRDefault="00C50A95" w:rsidP="00416506">
            <w:pPr>
              <w:pStyle w:val="tabletext11"/>
              <w:tabs>
                <w:tab w:val="decimal" w:pos="801"/>
              </w:tabs>
              <w:rPr>
                <w:ins w:id="8183" w:author="Author"/>
              </w:rPr>
            </w:pPr>
            <w:ins w:id="8184" w:author="Author">
              <w:r w:rsidRPr="00D016EC">
                <w:t>0.63</w:t>
              </w:r>
            </w:ins>
          </w:p>
        </w:tc>
      </w:tr>
      <w:tr w:rsidR="00C50A95" w:rsidRPr="00D016EC" w14:paraId="365E7B36" w14:textId="77777777" w:rsidTr="00416506">
        <w:trPr>
          <w:trHeight w:val="190"/>
          <w:ins w:id="8185" w:author="Author"/>
        </w:trPr>
        <w:tc>
          <w:tcPr>
            <w:tcW w:w="200" w:type="dxa"/>
          </w:tcPr>
          <w:p w14:paraId="51292A27" w14:textId="77777777" w:rsidR="00C50A95" w:rsidRPr="00D016EC" w:rsidRDefault="00C50A95" w:rsidP="00416506">
            <w:pPr>
              <w:pStyle w:val="tabletext11"/>
              <w:rPr>
                <w:ins w:id="8186" w:author="Author"/>
              </w:rPr>
            </w:pPr>
          </w:p>
        </w:tc>
        <w:tc>
          <w:tcPr>
            <w:tcW w:w="360" w:type="dxa"/>
            <w:tcBorders>
              <w:top w:val="nil"/>
              <w:left w:val="single" w:sz="6" w:space="0" w:color="auto"/>
              <w:bottom w:val="nil"/>
              <w:right w:val="nil"/>
            </w:tcBorders>
          </w:tcPr>
          <w:p w14:paraId="3342F8A7" w14:textId="77777777" w:rsidR="00C50A95" w:rsidRPr="00D016EC" w:rsidRDefault="00C50A95" w:rsidP="00416506">
            <w:pPr>
              <w:pStyle w:val="tabletext11"/>
              <w:jc w:val="right"/>
              <w:rPr>
                <w:ins w:id="8187" w:author="Author"/>
              </w:rPr>
            </w:pPr>
          </w:p>
        </w:tc>
        <w:tc>
          <w:tcPr>
            <w:tcW w:w="2040" w:type="dxa"/>
            <w:tcBorders>
              <w:top w:val="nil"/>
              <w:left w:val="nil"/>
              <w:bottom w:val="nil"/>
              <w:right w:val="single" w:sz="6" w:space="0" w:color="auto"/>
            </w:tcBorders>
            <w:hideMark/>
          </w:tcPr>
          <w:p w14:paraId="2B49FA62" w14:textId="77777777" w:rsidR="00C50A95" w:rsidRPr="00D016EC" w:rsidRDefault="00C50A95" w:rsidP="00416506">
            <w:pPr>
              <w:pStyle w:val="tabletext11"/>
              <w:tabs>
                <w:tab w:val="decimal" w:pos="850"/>
              </w:tabs>
              <w:rPr>
                <w:ins w:id="8188" w:author="Author"/>
              </w:rPr>
            </w:pPr>
            <w:ins w:id="8189" w:author="Author">
              <w:r w:rsidRPr="00D016EC">
                <w:t>25,000 to 29,999</w:t>
              </w:r>
            </w:ins>
          </w:p>
        </w:tc>
        <w:tc>
          <w:tcPr>
            <w:tcW w:w="360" w:type="dxa"/>
            <w:tcBorders>
              <w:left w:val="single" w:sz="6" w:space="0" w:color="auto"/>
            </w:tcBorders>
          </w:tcPr>
          <w:p w14:paraId="501741AA" w14:textId="77777777" w:rsidR="00C50A95" w:rsidRPr="00D016EC" w:rsidRDefault="00C50A95" w:rsidP="00416506">
            <w:pPr>
              <w:pStyle w:val="tabletext11"/>
              <w:jc w:val="right"/>
              <w:rPr>
                <w:ins w:id="8190" w:author="Author"/>
              </w:rPr>
            </w:pPr>
          </w:p>
        </w:tc>
        <w:tc>
          <w:tcPr>
            <w:tcW w:w="2040" w:type="dxa"/>
            <w:tcBorders>
              <w:top w:val="nil"/>
              <w:left w:val="nil"/>
              <w:bottom w:val="nil"/>
              <w:right w:val="single" w:sz="6" w:space="0" w:color="auto"/>
            </w:tcBorders>
            <w:vAlign w:val="bottom"/>
            <w:hideMark/>
          </w:tcPr>
          <w:p w14:paraId="273EFC36" w14:textId="77777777" w:rsidR="00C50A95" w:rsidRPr="00D016EC" w:rsidRDefault="00C50A95" w:rsidP="00416506">
            <w:pPr>
              <w:pStyle w:val="tabletext11"/>
              <w:tabs>
                <w:tab w:val="decimal" w:pos="801"/>
              </w:tabs>
              <w:rPr>
                <w:ins w:id="8191" w:author="Author"/>
              </w:rPr>
            </w:pPr>
            <w:ins w:id="8192" w:author="Author">
              <w:r w:rsidRPr="00D016EC">
                <w:t>0.70</w:t>
              </w:r>
            </w:ins>
          </w:p>
        </w:tc>
      </w:tr>
      <w:tr w:rsidR="00C50A95" w:rsidRPr="00D016EC" w14:paraId="3E56D40A" w14:textId="77777777" w:rsidTr="00416506">
        <w:trPr>
          <w:trHeight w:val="190"/>
          <w:ins w:id="8193" w:author="Author"/>
        </w:trPr>
        <w:tc>
          <w:tcPr>
            <w:tcW w:w="200" w:type="dxa"/>
          </w:tcPr>
          <w:p w14:paraId="61A9870E" w14:textId="77777777" w:rsidR="00C50A95" w:rsidRPr="00D016EC" w:rsidRDefault="00C50A95" w:rsidP="00416506">
            <w:pPr>
              <w:pStyle w:val="tabletext11"/>
              <w:rPr>
                <w:ins w:id="8194" w:author="Author"/>
              </w:rPr>
            </w:pPr>
          </w:p>
        </w:tc>
        <w:tc>
          <w:tcPr>
            <w:tcW w:w="360" w:type="dxa"/>
            <w:tcBorders>
              <w:top w:val="nil"/>
              <w:left w:val="single" w:sz="6" w:space="0" w:color="auto"/>
              <w:bottom w:val="nil"/>
              <w:right w:val="nil"/>
            </w:tcBorders>
          </w:tcPr>
          <w:p w14:paraId="3FAF0604" w14:textId="77777777" w:rsidR="00C50A95" w:rsidRPr="00D016EC" w:rsidRDefault="00C50A95" w:rsidP="00416506">
            <w:pPr>
              <w:pStyle w:val="tabletext11"/>
              <w:jc w:val="right"/>
              <w:rPr>
                <w:ins w:id="8195" w:author="Author"/>
              </w:rPr>
            </w:pPr>
          </w:p>
        </w:tc>
        <w:tc>
          <w:tcPr>
            <w:tcW w:w="2040" w:type="dxa"/>
            <w:tcBorders>
              <w:top w:val="nil"/>
              <w:left w:val="nil"/>
              <w:bottom w:val="nil"/>
              <w:right w:val="single" w:sz="6" w:space="0" w:color="auto"/>
            </w:tcBorders>
            <w:hideMark/>
          </w:tcPr>
          <w:p w14:paraId="3886B0CE" w14:textId="77777777" w:rsidR="00C50A95" w:rsidRPr="00D016EC" w:rsidRDefault="00C50A95" w:rsidP="00416506">
            <w:pPr>
              <w:pStyle w:val="tabletext11"/>
              <w:tabs>
                <w:tab w:val="decimal" w:pos="850"/>
              </w:tabs>
              <w:rPr>
                <w:ins w:id="8196" w:author="Author"/>
              </w:rPr>
            </w:pPr>
            <w:ins w:id="8197" w:author="Author">
              <w:r w:rsidRPr="00D016EC">
                <w:t>30,000 to 34,999</w:t>
              </w:r>
            </w:ins>
          </w:p>
        </w:tc>
        <w:tc>
          <w:tcPr>
            <w:tcW w:w="360" w:type="dxa"/>
            <w:tcBorders>
              <w:left w:val="single" w:sz="6" w:space="0" w:color="auto"/>
            </w:tcBorders>
          </w:tcPr>
          <w:p w14:paraId="22399126" w14:textId="77777777" w:rsidR="00C50A95" w:rsidRPr="00D016EC" w:rsidRDefault="00C50A95" w:rsidP="00416506">
            <w:pPr>
              <w:pStyle w:val="tabletext11"/>
              <w:jc w:val="right"/>
              <w:rPr>
                <w:ins w:id="8198" w:author="Author"/>
              </w:rPr>
            </w:pPr>
          </w:p>
        </w:tc>
        <w:tc>
          <w:tcPr>
            <w:tcW w:w="2040" w:type="dxa"/>
            <w:tcBorders>
              <w:top w:val="nil"/>
              <w:left w:val="nil"/>
              <w:bottom w:val="nil"/>
              <w:right w:val="single" w:sz="6" w:space="0" w:color="auto"/>
            </w:tcBorders>
            <w:vAlign w:val="bottom"/>
            <w:hideMark/>
          </w:tcPr>
          <w:p w14:paraId="15822F21" w14:textId="77777777" w:rsidR="00C50A95" w:rsidRPr="00D016EC" w:rsidRDefault="00C50A95" w:rsidP="00416506">
            <w:pPr>
              <w:pStyle w:val="tabletext11"/>
              <w:tabs>
                <w:tab w:val="decimal" w:pos="801"/>
              </w:tabs>
              <w:rPr>
                <w:ins w:id="8199" w:author="Author"/>
              </w:rPr>
            </w:pPr>
            <w:ins w:id="8200" w:author="Author">
              <w:r w:rsidRPr="00D016EC">
                <w:t>0.77</w:t>
              </w:r>
            </w:ins>
          </w:p>
        </w:tc>
      </w:tr>
      <w:tr w:rsidR="00C50A95" w:rsidRPr="00D016EC" w14:paraId="4FD2F4B5" w14:textId="77777777" w:rsidTr="00416506">
        <w:trPr>
          <w:trHeight w:val="190"/>
          <w:ins w:id="8201" w:author="Author"/>
        </w:trPr>
        <w:tc>
          <w:tcPr>
            <w:tcW w:w="200" w:type="dxa"/>
          </w:tcPr>
          <w:p w14:paraId="24114F50" w14:textId="77777777" w:rsidR="00C50A95" w:rsidRPr="00D016EC" w:rsidRDefault="00C50A95" w:rsidP="00416506">
            <w:pPr>
              <w:pStyle w:val="tabletext11"/>
              <w:rPr>
                <w:ins w:id="8202" w:author="Author"/>
              </w:rPr>
            </w:pPr>
          </w:p>
        </w:tc>
        <w:tc>
          <w:tcPr>
            <w:tcW w:w="360" w:type="dxa"/>
            <w:tcBorders>
              <w:top w:val="nil"/>
              <w:left w:val="single" w:sz="6" w:space="0" w:color="auto"/>
              <w:bottom w:val="nil"/>
              <w:right w:val="nil"/>
            </w:tcBorders>
          </w:tcPr>
          <w:p w14:paraId="471C7512" w14:textId="77777777" w:rsidR="00C50A95" w:rsidRPr="00D016EC" w:rsidRDefault="00C50A95" w:rsidP="00416506">
            <w:pPr>
              <w:pStyle w:val="tabletext11"/>
              <w:jc w:val="right"/>
              <w:rPr>
                <w:ins w:id="8203" w:author="Author"/>
              </w:rPr>
            </w:pPr>
          </w:p>
        </w:tc>
        <w:tc>
          <w:tcPr>
            <w:tcW w:w="2040" w:type="dxa"/>
            <w:tcBorders>
              <w:top w:val="nil"/>
              <w:left w:val="nil"/>
              <w:bottom w:val="nil"/>
              <w:right w:val="single" w:sz="6" w:space="0" w:color="auto"/>
            </w:tcBorders>
            <w:hideMark/>
          </w:tcPr>
          <w:p w14:paraId="29C4188B" w14:textId="77777777" w:rsidR="00C50A95" w:rsidRPr="00D016EC" w:rsidRDefault="00C50A95" w:rsidP="00416506">
            <w:pPr>
              <w:pStyle w:val="tabletext11"/>
              <w:tabs>
                <w:tab w:val="decimal" w:pos="850"/>
              </w:tabs>
              <w:rPr>
                <w:ins w:id="8204" w:author="Author"/>
              </w:rPr>
            </w:pPr>
            <w:ins w:id="8205" w:author="Author">
              <w:r w:rsidRPr="00D016EC">
                <w:t>35,000 to 39,999</w:t>
              </w:r>
            </w:ins>
          </w:p>
        </w:tc>
        <w:tc>
          <w:tcPr>
            <w:tcW w:w="360" w:type="dxa"/>
            <w:tcBorders>
              <w:left w:val="single" w:sz="6" w:space="0" w:color="auto"/>
            </w:tcBorders>
          </w:tcPr>
          <w:p w14:paraId="62EE60A4" w14:textId="77777777" w:rsidR="00C50A95" w:rsidRPr="00D016EC" w:rsidRDefault="00C50A95" w:rsidP="00416506">
            <w:pPr>
              <w:pStyle w:val="tabletext11"/>
              <w:jc w:val="right"/>
              <w:rPr>
                <w:ins w:id="8206" w:author="Author"/>
              </w:rPr>
            </w:pPr>
          </w:p>
        </w:tc>
        <w:tc>
          <w:tcPr>
            <w:tcW w:w="2040" w:type="dxa"/>
            <w:tcBorders>
              <w:top w:val="nil"/>
              <w:left w:val="nil"/>
              <w:bottom w:val="nil"/>
              <w:right w:val="single" w:sz="6" w:space="0" w:color="auto"/>
            </w:tcBorders>
            <w:vAlign w:val="bottom"/>
            <w:hideMark/>
          </w:tcPr>
          <w:p w14:paraId="6DFE4CBE" w14:textId="77777777" w:rsidR="00C50A95" w:rsidRPr="00D016EC" w:rsidRDefault="00C50A95" w:rsidP="00416506">
            <w:pPr>
              <w:pStyle w:val="tabletext11"/>
              <w:tabs>
                <w:tab w:val="decimal" w:pos="801"/>
              </w:tabs>
              <w:rPr>
                <w:ins w:id="8207" w:author="Author"/>
              </w:rPr>
            </w:pPr>
            <w:ins w:id="8208" w:author="Author">
              <w:r w:rsidRPr="00D016EC">
                <w:t>0.81</w:t>
              </w:r>
            </w:ins>
          </w:p>
        </w:tc>
      </w:tr>
      <w:tr w:rsidR="00C50A95" w:rsidRPr="00D016EC" w14:paraId="5709BAC8" w14:textId="77777777" w:rsidTr="00416506">
        <w:trPr>
          <w:trHeight w:val="190"/>
          <w:ins w:id="8209" w:author="Author"/>
        </w:trPr>
        <w:tc>
          <w:tcPr>
            <w:tcW w:w="200" w:type="dxa"/>
          </w:tcPr>
          <w:p w14:paraId="6B029BF1" w14:textId="77777777" w:rsidR="00C50A95" w:rsidRPr="00D016EC" w:rsidRDefault="00C50A95" w:rsidP="00416506">
            <w:pPr>
              <w:pStyle w:val="tabletext11"/>
              <w:rPr>
                <w:ins w:id="8210" w:author="Author"/>
              </w:rPr>
            </w:pPr>
          </w:p>
        </w:tc>
        <w:tc>
          <w:tcPr>
            <w:tcW w:w="360" w:type="dxa"/>
            <w:tcBorders>
              <w:top w:val="nil"/>
              <w:left w:val="single" w:sz="6" w:space="0" w:color="auto"/>
              <w:bottom w:val="nil"/>
              <w:right w:val="nil"/>
            </w:tcBorders>
          </w:tcPr>
          <w:p w14:paraId="5E2564BC" w14:textId="77777777" w:rsidR="00C50A95" w:rsidRPr="00D016EC" w:rsidRDefault="00C50A95" w:rsidP="00416506">
            <w:pPr>
              <w:pStyle w:val="tabletext11"/>
              <w:jc w:val="right"/>
              <w:rPr>
                <w:ins w:id="8211" w:author="Author"/>
              </w:rPr>
            </w:pPr>
          </w:p>
        </w:tc>
        <w:tc>
          <w:tcPr>
            <w:tcW w:w="2040" w:type="dxa"/>
            <w:tcBorders>
              <w:top w:val="nil"/>
              <w:left w:val="nil"/>
              <w:bottom w:val="nil"/>
              <w:right w:val="single" w:sz="6" w:space="0" w:color="auto"/>
            </w:tcBorders>
            <w:hideMark/>
          </w:tcPr>
          <w:p w14:paraId="5B96679F" w14:textId="77777777" w:rsidR="00C50A95" w:rsidRPr="00D016EC" w:rsidRDefault="00C50A95" w:rsidP="00416506">
            <w:pPr>
              <w:pStyle w:val="tabletext11"/>
              <w:tabs>
                <w:tab w:val="decimal" w:pos="850"/>
              </w:tabs>
              <w:rPr>
                <w:ins w:id="8212" w:author="Author"/>
              </w:rPr>
            </w:pPr>
            <w:ins w:id="8213" w:author="Author">
              <w:r w:rsidRPr="00D016EC">
                <w:t>40,000 to 44,999</w:t>
              </w:r>
            </w:ins>
          </w:p>
        </w:tc>
        <w:tc>
          <w:tcPr>
            <w:tcW w:w="360" w:type="dxa"/>
            <w:tcBorders>
              <w:left w:val="single" w:sz="6" w:space="0" w:color="auto"/>
            </w:tcBorders>
          </w:tcPr>
          <w:p w14:paraId="34122B1C" w14:textId="77777777" w:rsidR="00C50A95" w:rsidRPr="00D016EC" w:rsidRDefault="00C50A95" w:rsidP="00416506">
            <w:pPr>
              <w:pStyle w:val="tabletext11"/>
              <w:jc w:val="right"/>
              <w:rPr>
                <w:ins w:id="8214" w:author="Author"/>
              </w:rPr>
            </w:pPr>
          </w:p>
        </w:tc>
        <w:tc>
          <w:tcPr>
            <w:tcW w:w="2040" w:type="dxa"/>
            <w:tcBorders>
              <w:top w:val="nil"/>
              <w:left w:val="nil"/>
              <w:bottom w:val="nil"/>
              <w:right w:val="single" w:sz="6" w:space="0" w:color="auto"/>
            </w:tcBorders>
            <w:vAlign w:val="bottom"/>
            <w:hideMark/>
          </w:tcPr>
          <w:p w14:paraId="380C9DAD" w14:textId="77777777" w:rsidR="00C50A95" w:rsidRPr="00D016EC" w:rsidRDefault="00C50A95" w:rsidP="00416506">
            <w:pPr>
              <w:pStyle w:val="tabletext11"/>
              <w:tabs>
                <w:tab w:val="decimal" w:pos="801"/>
              </w:tabs>
              <w:rPr>
                <w:ins w:id="8215" w:author="Author"/>
              </w:rPr>
            </w:pPr>
            <w:ins w:id="8216" w:author="Author">
              <w:r w:rsidRPr="00D016EC">
                <w:t>0.83</w:t>
              </w:r>
            </w:ins>
          </w:p>
        </w:tc>
      </w:tr>
      <w:tr w:rsidR="00C50A95" w:rsidRPr="00D016EC" w14:paraId="2759E557" w14:textId="77777777" w:rsidTr="00416506">
        <w:trPr>
          <w:trHeight w:val="190"/>
          <w:ins w:id="8217" w:author="Author"/>
        </w:trPr>
        <w:tc>
          <w:tcPr>
            <w:tcW w:w="200" w:type="dxa"/>
          </w:tcPr>
          <w:p w14:paraId="2B4F68B1" w14:textId="77777777" w:rsidR="00C50A95" w:rsidRPr="00D016EC" w:rsidRDefault="00C50A95" w:rsidP="00416506">
            <w:pPr>
              <w:pStyle w:val="tabletext11"/>
              <w:rPr>
                <w:ins w:id="8218" w:author="Author"/>
              </w:rPr>
            </w:pPr>
          </w:p>
        </w:tc>
        <w:tc>
          <w:tcPr>
            <w:tcW w:w="360" w:type="dxa"/>
            <w:tcBorders>
              <w:top w:val="nil"/>
              <w:left w:val="single" w:sz="6" w:space="0" w:color="auto"/>
              <w:bottom w:val="nil"/>
              <w:right w:val="nil"/>
            </w:tcBorders>
          </w:tcPr>
          <w:p w14:paraId="20702692" w14:textId="77777777" w:rsidR="00C50A95" w:rsidRPr="00D016EC" w:rsidRDefault="00C50A95" w:rsidP="00416506">
            <w:pPr>
              <w:pStyle w:val="tabletext11"/>
              <w:jc w:val="right"/>
              <w:rPr>
                <w:ins w:id="8219" w:author="Author"/>
              </w:rPr>
            </w:pPr>
          </w:p>
        </w:tc>
        <w:tc>
          <w:tcPr>
            <w:tcW w:w="2040" w:type="dxa"/>
            <w:tcBorders>
              <w:top w:val="nil"/>
              <w:left w:val="nil"/>
              <w:bottom w:val="nil"/>
              <w:right w:val="single" w:sz="6" w:space="0" w:color="auto"/>
            </w:tcBorders>
            <w:hideMark/>
          </w:tcPr>
          <w:p w14:paraId="09846178" w14:textId="77777777" w:rsidR="00C50A95" w:rsidRPr="00D016EC" w:rsidRDefault="00C50A95" w:rsidP="00416506">
            <w:pPr>
              <w:pStyle w:val="tabletext11"/>
              <w:tabs>
                <w:tab w:val="decimal" w:pos="850"/>
              </w:tabs>
              <w:rPr>
                <w:ins w:id="8220" w:author="Author"/>
              </w:rPr>
            </w:pPr>
            <w:ins w:id="8221" w:author="Author">
              <w:r w:rsidRPr="00D016EC">
                <w:t>45,000 to 49,999</w:t>
              </w:r>
            </w:ins>
          </w:p>
        </w:tc>
        <w:tc>
          <w:tcPr>
            <w:tcW w:w="360" w:type="dxa"/>
            <w:tcBorders>
              <w:left w:val="single" w:sz="6" w:space="0" w:color="auto"/>
            </w:tcBorders>
          </w:tcPr>
          <w:p w14:paraId="369BF570" w14:textId="77777777" w:rsidR="00C50A95" w:rsidRPr="00D016EC" w:rsidRDefault="00C50A95" w:rsidP="00416506">
            <w:pPr>
              <w:pStyle w:val="tabletext11"/>
              <w:jc w:val="right"/>
              <w:rPr>
                <w:ins w:id="8222" w:author="Author"/>
              </w:rPr>
            </w:pPr>
          </w:p>
        </w:tc>
        <w:tc>
          <w:tcPr>
            <w:tcW w:w="2040" w:type="dxa"/>
            <w:tcBorders>
              <w:top w:val="nil"/>
              <w:left w:val="nil"/>
              <w:bottom w:val="nil"/>
              <w:right w:val="single" w:sz="6" w:space="0" w:color="auto"/>
            </w:tcBorders>
            <w:vAlign w:val="bottom"/>
            <w:hideMark/>
          </w:tcPr>
          <w:p w14:paraId="1823900C" w14:textId="77777777" w:rsidR="00C50A95" w:rsidRPr="00D016EC" w:rsidRDefault="00C50A95" w:rsidP="00416506">
            <w:pPr>
              <w:pStyle w:val="tabletext11"/>
              <w:tabs>
                <w:tab w:val="decimal" w:pos="801"/>
              </w:tabs>
              <w:rPr>
                <w:ins w:id="8223" w:author="Author"/>
              </w:rPr>
            </w:pPr>
            <w:ins w:id="8224" w:author="Author">
              <w:r w:rsidRPr="00D016EC">
                <w:t>0.86</w:t>
              </w:r>
            </w:ins>
          </w:p>
        </w:tc>
      </w:tr>
      <w:tr w:rsidR="00C50A95" w:rsidRPr="00D016EC" w14:paraId="7AE7A078" w14:textId="77777777" w:rsidTr="00416506">
        <w:trPr>
          <w:trHeight w:val="190"/>
          <w:ins w:id="8225" w:author="Author"/>
        </w:trPr>
        <w:tc>
          <w:tcPr>
            <w:tcW w:w="200" w:type="dxa"/>
          </w:tcPr>
          <w:p w14:paraId="3EC0114C" w14:textId="77777777" w:rsidR="00C50A95" w:rsidRPr="00D016EC" w:rsidRDefault="00C50A95" w:rsidP="00416506">
            <w:pPr>
              <w:pStyle w:val="tabletext11"/>
              <w:rPr>
                <w:ins w:id="8226" w:author="Author"/>
              </w:rPr>
            </w:pPr>
          </w:p>
        </w:tc>
        <w:tc>
          <w:tcPr>
            <w:tcW w:w="360" w:type="dxa"/>
            <w:tcBorders>
              <w:top w:val="nil"/>
              <w:left w:val="single" w:sz="6" w:space="0" w:color="auto"/>
              <w:bottom w:val="nil"/>
              <w:right w:val="nil"/>
            </w:tcBorders>
          </w:tcPr>
          <w:p w14:paraId="69647084" w14:textId="77777777" w:rsidR="00C50A95" w:rsidRPr="00D016EC" w:rsidRDefault="00C50A95" w:rsidP="00416506">
            <w:pPr>
              <w:pStyle w:val="tabletext11"/>
              <w:jc w:val="right"/>
              <w:rPr>
                <w:ins w:id="8227" w:author="Author"/>
              </w:rPr>
            </w:pPr>
          </w:p>
        </w:tc>
        <w:tc>
          <w:tcPr>
            <w:tcW w:w="2040" w:type="dxa"/>
            <w:tcBorders>
              <w:top w:val="nil"/>
              <w:left w:val="nil"/>
              <w:bottom w:val="nil"/>
              <w:right w:val="single" w:sz="6" w:space="0" w:color="auto"/>
            </w:tcBorders>
            <w:hideMark/>
          </w:tcPr>
          <w:p w14:paraId="4D3D64F9" w14:textId="77777777" w:rsidR="00C50A95" w:rsidRPr="00D016EC" w:rsidRDefault="00C50A95" w:rsidP="00416506">
            <w:pPr>
              <w:pStyle w:val="tabletext11"/>
              <w:tabs>
                <w:tab w:val="decimal" w:pos="850"/>
              </w:tabs>
              <w:rPr>
                <w:ins w:id="8228" w:author="Author"/>
              </w:rPr>
            </w:pPr>
            <w:ins w:id="8229" w:author="Author">
              <w:r w:rsidRPr="00D016EC">
                <w:t>50,000 to 54,999</w:t>
              </w:r>
            </w:ins>
          </w:p>
        </w:tc>
        <w:tc>
          <w:tcPr>
            <w:tcW w:w="360" w:type="dxa"/>
            <w:tcBorders>
              <w:left w:val="single" w:sz="6" w:space="0" w:color="auto"/>
            </w:tcBorders>
          </w:tcPr>
          <w:p w14:paraId="4757894F" w14:textId="77777777" w:rsidR="00C50A95" w:rsidRPr="00D016EC" w:rsidRDefault="00C50A95" w:rsidP="00416506">
            <w:pPr>
              <w:pStyle w:val="tabletext11"/>
              <w:jc w:val="right"/>
              <w:rPr>
                <w:ins w:id="8230" w:author="Author"/>
              </w:rPr>
            </w:pPr>
          </w:p>
        </w:tc>
        <w:tc>
          <w:tcPr>
            <w:tcW w:w="2040" w:type="dxa"/>
            <w:tcBorders>
              <w:top w:val="nil"/>
              <w:left w:val="nil"/>
              <w:bottom w:val="nil"/>
              <w:right w:val="single" w:sz="6" w:space="0" w:color="auto"/>
            </w:tcBorders>
            <w:vAlign w:val="bottom"/>
            <w:hideMark/>
          </w:tcPr>
          <w:p w14:paraId="043B8846" w14:textId="77777777" w:rsidR="00C50A95" w:rsidRPr="00D016EC" w:rsidRDefault="00C50A95" w:rsidP="00416506">
            <w:pPr>
              <w:pStyle w:val="tabletext11"/>
              <w:tabs>
                <w:tab w:val="decimal" w:pos="801"/>
              </w:tabs>
              <w:rPr>
                <w:ins w:id="8231" w:author="Author"/>
              </w:rPr>
            </w:pPr>
            <w:ins w:id="8232" w:author="Author">
              <w:r w:rsidRPr="00D016EC">
                <w:t>0.88</w:t>
              </w:r>
            </w:ins>
          </w:p>
        </w:tc>
      </w:tr>
      <w:tr w:rsidR="00C50A95" w:rsidRPr="00D016EC" w14:paraId="1B92F1A8" w14:textId="77777777" w:rsidTr="00416506">
        <w:trPr>
          <w:trHeight w:val="190"/>
          <w:ins w:id="8233" w:author="Author"/>
        </w:trPr>
        <w:tc>
          <w:tcPr>
            <w:tcW w:w="200" w:type="dxa"/>
          </w:tcPr>
          <w:p w14:paraId="230420E5" w14:textId="77777777" w:rsidR="00C50A95" w:rsidRPr="00D016EC" w:rsidRDefault="00C50A95" w:rsidP="00416506">
            <w:pPr>
              <w:pStyle w:val="tabletext11"/>
              <w:rPr>
                <w:ins w:id="8234" w:author="Author"/>
              </w:rPr>
            </w:pPr>
          </w:p>
        </w:tc>
        <w:tc>
          <w:tcPr>
            <w:tcW w:w="360" w:type="dxa"/>
            <w:tcBorders>
              <w:top w:val="nil"/>
              <w:left w:val="single" w:sz="6" w:space="0" w:color="auto"/>
              <w:bottom w:val="nil"/>
              <w:right w:val="nil"/>
            </w:tcBorders>
          </w:tcPr>
          <w:p w14:paraId="706EAA0F" w14:textId="77777777" w:rsidR="00C50A95" w:rsidRPr="00D016EC" w:rsidRDefault="00C50A95" w:rsidP="00416506">
            <w:pPr>
              <w:pStyle w:val="tabletext11"/>
              <w:jc w:val="right"/>
              <w:rPr>
                <w:ins w:id="8235" w:author="Author"/>
              </w:rPr>
            </w:pPr>
          </w:p>
        </w:tc>
        <w:tc>
          <w:tcPr>
            <w:tcW w:w="2040" w:type="dxa"/>
            <w:tcBorders>
              <w:top w:val="nil"/>
              <w:left w:val="nil"/>
              <w:bottom w:val="nil"/>
              <w:right w:val="single" w:sz="6" w:space="0" w:color="auto"/>
            </w:tcBorders>
            <w:hideMark/>
          </w:tcPr>
          <w:p w14:paraId="607EFC7B" w14:textId="77777777" w:rsidR="00C50A95" w:rsidRPr="00D016EC" w:rsidRDefault="00C50A95" w:rsidP="00416506">
            <w:pPr>
              <w:pStyle w:val="tabletext11"/>
              <w:tabs>
                <w:tab w:val="decimal" w:pos="850"/>
              </w:tabs>
              <w:rPr>
                <w:ins w:id="8236" w:author="Author"/>
              </w:rPr>
            </w:pPr>
            <w:ins w:id="8237" w:author="Author">
              <w:r w:rsidRPr="00D016EC">
                <w:t>55,000 to 64,999</w:t>
              </w:r>
            </w:ins>
          </w:p>
        </w:tc>
        <w:tc>
          <w:tcPr>
            <w:tcW w:w="360" w:type="dxa"/>
            <w:tcBorders>
              <w:left w:val="single" w:sz="6" w:space="0" w:color="auto"/>
            </w:tcBorders>
          </w:tcPr>
          <w:p w14:paraId="02A8DE6B" w14:textId="77777777" w:rsidR="00C50A95" w:rsidRPr="00D016EC" w:rsidRDefault="00C50A95" w:rsidP="00416506">
            <w:pPr>
              <w:pStyle w:val="tabletext11"/>
              <w:jc w:val="right"/>
              <w:rPr>
                <w:ins w:id="8238" w:author="Author"/>
              </w:rPr>
            </w:pPr>
          </w:p>
        </w:tc>
        <w:tc>
          <w:tcPr>
            <w:tcW w:w="2040" w:type="dxa"/>
            <w:tcBorders>
              <w:top w:val="nil"/>
              <w:left w:val="nil"/>
              <w:bottom w:val="nil"/>
              <w:right w:val="single" w:sz="6" w:space="0" w:color="auto"/>
            </w:tcBorders>
            <w:vAlign w:val="bottom"/>
            <w:hideMark/>
          </w:tcPr>
          <w:p w14:paraId="23695948" w14:textId="77777777" w:rsidR="00C50A95" w:rsidRPr="00D016EC" w:rsidRDefault="00C50A95" w:rsidP="00416506">
            <w:pPr>
              <w:pStyle w:val="tabletext11"/>
              <w:tabs>
                <w:tab w:val="decimal" w:pos="801"/>
              </w:tabs>
              <w:rPr>
                <w:ins w:id="8239" w:author="Author"/>
              </w:rPr>
            </w:pPr>
            <w:ins w:id="8240" w:author="Author">
              <w:r w:rsidRPr="00D016EC">
                <w:t>0.91</w:t>
              </w:r>
            </w:ins>
          </w:p>
        </w:tc>
      </w:tr>
      <w:tr w:rsidR="00C50A95" w:rsidRPr="00D016EC" w14:paraId="1340D6B2" w14:textId="77777777" w:rsidTr="00416506">
        <w:trPr>
          <w:trHeight w:val="190"/>
          <w:ins w:id="8241" w:author="Author"/>
        </w:trPr>
        <w:tc>
          <w:tcPr>
            <w:tcW w:w="200" w:type="dxa"/>
          </w:tcPr>
          <w:p w14:paraId="6F4D83FC" w14:textId="77777777" w:rsidR="00C50A95" w:rsidRPr="00D016EC" w:rsidRDefault="00C50A95" w:rsidP="00416506">
            <w:pPr>
              <w:pStyle w:val="tabletext11"/>
              <w:rPr>
                <w:ins w:id="8242" w:author="Author"/>
              </w:rPr>
            </w:pPr>
          </w:p>
        </w:tc>
        <w:tc>
          <w:tcPr>
            <w:tcW w:w="360" w:type="dxa"/>
            <w:tcBorders>
              <w:top w:val="nil"/>
              <w:left w:val="single" w:sz="6" w:space="0" w:color="auto"/>
              <w:bottom w:val="nil"/>
              <w:right w:val="nil"/>
            </w:tcBorders>
          </w:tcPr>
          <w:p w14:paraId="0BCD3F1B" w14:textId="77777777" w:rsidR="00C50A95" w:rsidRPr="00D016EC" w:rsidRDefault="00C50A95" w:rsidP="00416506">
            <w:pPr>
              <w:pStyle w:val="tabletext11"/>
              <w:jc w:val="right"/>
              <w:rPr>
                <w:ins w:id="8243" w:author="Author"/>
              </w:rPr>
            </w:pPr>
          </w:p>
        </w:tc>
        <w:tc>
          <w:tcPr>
            <w:tcW w:w="2040" w:type="dxa"/>
            <w:tcBorders>
              <w:top w:val="nil"/>
              <w:left w:val="nil"/>
              <w:bottom w:val="nil"/>
              <w:right w:val="single" w:sz="6" w:space="0" w:color="auto"/>
            </w:tcBorders>
            <w:hideMark/>
          </w:tcPr>
          <w:p w14:paraId="5BFA994B" w14:textId="77777777" w:rsidR="00C50A95" w:rsidRPr="00D016EC" w:rsidRDefault="00C50A95" w:rsidP="00416506">
            <w:pPr>
              <w:pStyle w:val="tabletext11"/>
              <w:tabs>
                <w:tab w:val="decimal" w:pos="850"/>
              </w:tabs>
              <w:rPr>
                <w:ins w:id="8244" w:author="Author"/>
              </w:rPr>
            </w:pPr>
            <w:ins w:id="8245" w:author="Author">
              <w:r w:rsidRPr="00D016EC">
                <w:t>65,000 to 74,999</w:t>
              </w:r>
            </w:ins>
          </w:p>
        </w:tc>
        <w:tc>
          <w:tcPr>
            <w:tcW w:w="360" w:type="dxa"/>
            <w:tcBorders>
              <w:left w:val="single" w:sz="6" w:space="0" w:color="auto"/>
            </w:tcBorders>
          </w:tcPr>
          <w:p w14:paraId="37D7ABB6" w14:textId="77777777" w:rsidR="00C50A95" w:rsidRPr="00D016EC" w:rsidRDefault="00C50A95" w:rsidP="00416506">
            <w:pPr>
              <w:pStyle w:val="tabletext11"/>
              <w:jc w:val="right"/>
              <w:rPr>
                <w:ins w:id="8246" w:author="Author"/>
              </w:rPr>
            </w:pPr>
          </w:p>
        </w:tc>
        <w:tc>
          <w:tcPr>
            <w:tcW w:w="2040" w:type="dxa"/>
            <w:tcBorders>
              <w:top w:val="nil"/>
              <w:left w:val="nil"/>
              <w:bottom w:val="nil"/>
              <w:right w:val="single" w:sz="6" w:space="0" w:color="auto"/>
            </w:tcBorders>
            <w:vAlign w:val="bottom"/>
            <w:hideMark/>
          </w:tcPr>
          <w:p w14:paraId="67E33A4F" w14:textId="77777777" w:rsidR="00C50A95" w:rsidRPr="00D016EC" w:rsidRDefault="00C50A95" w:rsidP="00416506">
            <w:pPr>
              <w:pStyle w:val="tabletext11"/>
              <w:tabs>
                <w:tab w:val="decimal" w:pos="801"/>
              </w:tabs>
              <w:rPr>
                <w:ins w:id="8247" w:author="Author"/>
              </w:rPr>
            </w:pPr>
            <w:ins w:id="8248" w:author="Author">
              <w:r w:rsidRPr="00D016EC">
                <w:t>0.95</w:t>
              </w:r>
            </w:ins>
          </w:p>
        </w:tc>
      </w:tr>
      <w:tr w:rsidR="00C50A95" w:rsidRPr="00D016EC" w14:paraId="77FC7B29" w14:textId="77777777" w:rsidTr="00416506">
        <w:trPr>
          <w:trHeight w:val="190"/>
          <w:ins w:id="8249" w:author="Author"/>
        </w:trPr>
        <w:tc>
          <w:tcPr>
            <w:tcW w:w="200" w:type="dxa"/>
          </w:tcPr>
          <w:p w14:paraId="39793704" w14:textId="77777777" w:rsidR="00C50A95" w:rsidRPr="00D016EC" w:rsidRDefault="00C50A95" w:rsidP="00416506">
            <w:pPr>
              <w:pStyle w:val="tabletext11"/>
              <w:rPr>
                <w:ins w:id="8250" w:author="Author"/>
              </w:rPr>
            </w:pPr>
          </w:p>
        </w:tc>
        <w:tc>
          <w:tcPr>
            <w:tcW w:w="360" w:type="dxa"/>
            <w:tcBorders>
              <w:top w:val="nil"/>
              <w:left w:val="single" w:sz="6" w:space="0" w:color="auto"/>
              <w:bottom w:val="nil"/>
              <w:right w:val="nil"/>
            </w:tcBorders>
          </w:tcPr>
          <w:p w14:paraId="7A4071CF" w14:textId="77777777" w:rsidR="00C50A95" w:rsidRPr="00D016EC" w:rsidRDefault="00C50A95" w:rsidP="00416506">
            <w:pPr>
              <w:pStyle w:val="tabletext11"/>
              <w:jc w:val="right"/>
              <w:rPr>
                <w:ins w:id="8251" w:author="Author"/>
              </w:rPr>
            </w:pPr>
          </w:p>
        </w:tc>
        <w:tc>
          <w:tcPr>
            <w:tcW w:w="2040" w:type="dxa"/>
            <w:tcBorders>
              <w:top w:val="nil"/>
              <w:left w:val="nil"/>
              <w:bottom w:val="nil"/>
              <w:right w:val="single" w:sz="6" w:space="0" w:color="auto"/>
            </w:tcBorders>
            <w:hideMark/>
          </w:tcPr>
          <w:p w14:paraId="155B1ED8" w14:textId="77777777" w:rsidR="00C50A95" w:rsidRPr="00D016EC" w:rsidRDefault="00C50A95" w:rsidP="00416506">
            <w:pPr>
              <w:pStyle w:val="tabletext11"/>
              <w:tabs>
                <w:tab w:val="decimal" w:pos="850"/>
              </w:tabs>
              <w:rPr>
                <w:ins w:id="8252" w:author="Author"/>
              </w:rPr>
            </w:pPr>
            <w:ins w:id="8253" w:author="Author">
              <w:r w:rsidRPr="00D016EC">
                <w:t>75,000 to 84,999</w:t>
              </w:r>
            </w:ins>
          </w:p>
        </w:tc>
        <w:tc>
          <w:tcPr>
            <w:tcW w:w="360" w:type="dxa"/>
            <w:tcBorders>
              <w:left w:val="single" w:sz="6" w:space="0" w:color="auto"/>
            </w:tcBorders>
          </w:tcPr>
          <w:p w14:paraId="63BAF5B2" w14:textId="77777777" w:rsidR="00C50A95" w:rsidRPr="00D016EC" w:rsidRDefault="00C50A95" w:rsidP="00416506">
            <w:pPr>
              <w:pStyle w:val="tabletext11"/>
              <w:jc w:val="right"/>
              <w:rPr>
                <w:ins w:id="8254" w:author="Author"/>
              </w:rPr>
            </w:pPr>
          </w:p>
        </w:tc>
        <w:tc>
          <w:tcPr>
            <w:tcW w:w="2040" w:type="dxa"/>
            <w:tcBorders>
              <w:top w:val="nil"/>
              <w:left w:val="nil"/>
              <w:bottom w:val="nil"/>
              <w:right w:val="single" w:sz="6" w:space="0" w:color="auto"/>
            </w:tcBorders>
            <w:vAlign w:val="bottom"/>
            <w:hideMark/>
          </w:tcPr>
          <w:p w14:paraId="16709478" w14:textId="77777777" w:rsidR="00C50A95" w:rsidRPr="00D016EC" w:rsidRDefault="00C50A95" w:rsidP="00416506">
            <w:pPr>
              <w:pStyle w:val="tabletext11"/>
              <w:tabs>
                <w:tab w:val="decimal" w:pos="801"/>
              </w:tabs>
              <w:rPr>
                <w:ins w:id="8255" w:author="Author"/>
              </w:rPr>
            </w:pPr>
            <w:ins w:id="8256" w:author="Author">
              <w:r w:rsidRPr="00D016EC">
                <w:t>0.99</w:t>
              </w:r>
            </w:ins>
          </w:p>
        </w:tc>
      </w:tr>
      <w:tr w:rsidR="00C50A95" w:rsidRPr="00D016EC" w14:paraId="1B58845F" w14:textId="77777777" w:rsidTr="00416506">
        <w:trPr>
          <w:trHeight w:val="190"/>
          <w:ins w:id="8257" w:author="Author"/>
        </w:trPr>
        <w:tc>
          <w:tcPr>
            <w:tcW w:w="200" w:type="dxa"/>
          </w:tcPr>
          <w:p w14:paraId="2C0DBD3F" w14:textId="77777777" w:rsidR="00C50A95" w:rsidRPr="00D016EC" w:rsidRDefault="00C50A95" w:rsidP="00416506">
            <w:pPr>
              <w:pStyle w:val="tabletext11"/>
              <w:rPr>
                <w:ins w:id="8258" w:author="Author"/>
              </w:rPr>
            </w:pPr>
          </w:p>
        </w:tc>
        <w:tc>
          <w:tcPr>
            <w:tcW w:w="360" w:type="dxa"/>
            <w:tcBorders>
              <w:top w:val="nil"/>
              <w:left w:val="single" w:sz="6" w:space="0" w:color="auto"/>
              <w:bottom w:val="nil"/>
              <w:right w:val="nil"/>
            </w:tcBorders>
          </w:tcPr>
          <w:p w14:paraId="2621DC5A" w14:textId="77777777" w:rsidR="00C50A95" w:rsidRPr="00D016EC" w:rsidRDefault="00C50A95" w:rsidP="00416506">
            <w:pPr>
              <w:pStyle w:val="tabletext11"/>
              <w:jc w:val="right"/>
              <w:rPr>
                <w:ins w:id="8259" w:author="Author"/>
              </w:rPr>
            </w:pPr>
          </w:p>
        </w:tc>
        <w:tc>
          <w:tcPr>
            <w:tcW w:w="2040" w:type="dxa"/>
            <w:tcBorders>
              <w:top w:val="nil"/>
              <w:left w:val="nil"/>
              <w:bottom w:val="nil"/>
              <w:right w:val="single" w:sz="6" w:space="0" w:color="auto"/>
            </w:tcBorders>
            <w:hideMark/>
          </w:tcPr>
          <w:p w14:paraId="7C0F2097" w14:textId="77777777" w:rsidR="00C50A95" w:rsidRPr="00D016EC" w:rsidRDefault="00C50A95" w:rsidP="00416506">
            <w:pPr>
              <w:pStyle w:val="tabletext11"/>
              <w:tabs>
                <w:tab w:val="decimal" w:pos="850"/>
              </w:tabs>
              <w:rPr>
                <w:ins w:id="8260" w:author="Author"/>
              </w:rPr>
            </w:pPr>
            <w:ins w:id="8261" w:author="Author">
              <w:r w:rsidRPr="00D016EC">
                <w:t>85,000 to 99,999</w:t>
              </w:r>
            </w:ins>
          </w:p>
        </w:tc>
        <w:tc>
          <w:tcPr>
            <w:tcW w:w="360" w:type="dxa"/>
            <w:tcBorders>
              <w:left w:val="single" w:sz="6" w:space="0" w:color="auto"/>
            </w:tcBorders>
          </w:tcPr>
          <w:p w14:paraId="6B622E06" w14:textId="77777777" w:rsidR="00C50A95" w:rsidRPr="00D016EC" w:rsidRDefault="00C50A95" w:rsidP="00416506">
            <w:pPr>
              <w:pStyle w:val="tabletext11"/>
              <w:jc w:val="right"/>
              <w:rPr>
                <w:ins w:id="8262" w:author="Author"/>
              </w:rPr>
            </w:pPr>
          </w:p>
        </w:tc>
        <w:tc>
          <w:tcPr>
            <w:tcW w:w="2040" w:type="dxa"/>
            <w:tcBorders>
              <w:top w:val="nil"/>
              <w:left w:val="nil"/>
              <w:bottom w:val="nil"/>
              <w:right w:val="single" w:sz="6" w:space="0" w:color="auto"/>
            </w:tcBorders>
            <w:vAlign w:val="bottom"/>
            <w:hideMark/>
          </w:tcPr>
          <w:p w14:paraId="308C8F0C" w14:textId="77777777" w:rsidR="00C50A95" w:rsidRPr="00D016EC" w:rsidRDefault="00C50A95" w:rsidP="00416506">
            <w:pPr>
              <w:pStyle w:val="tabletext11"/>
              <w:tabs>
                <w:tab w:val="decimal" w:pos="801"/>
              </w:tabs>
              <w:rPr>
                <w:ins w:id="8263" w:author="Author"/>
              </w:rPr>
            </w:pPr>
            <w:ins w:id="8264" w:author="Author">
              <w:r w:rsidRPr="00D016EC">
                <w:t>1.03</w:t>
              </w:r>
            </w:ins>
          </w:p>
        </w:tc>
      </w:tr>
      <w:tr w:rsidR="00C50A95" w:rsidRPr="00D016EC" w14:paraId="66E9C349" w14:textId="77777777" w:rsidTr="00416506">
        <w:trPr>
          <w:trHeight w:val="190"/>
          <w:ins w:id="8265" w:author="Author"/>
        </w:trPr>
        <w:tc>
          <w:tcPr>
            <w:tcW w:w="200" w:type="dxa"/>
          </w:tcPr>
          <w:p w14:paraId="2DDAEF27" w14:textId="77777777" w:rsidR="00C50A95" w:rsidRPr="00D016EC" w:rsidRDefault="00C50A95" w:rsidP="00416506">
            <w:pPr>
              <w:pStyle w:val="tabletext11"/>
              <w:rPr>
                <w:ins w:id="8266" w:author="Author"/>
              </w:rPr>
            </w:pPr>
          </w:p>
        </w:tc>
        <w:tc>
          <w:tcPr>
            <w:tcW w:w="360" w:type="dxa"/>
            <w:tcBorders>
              <w:top w:val="nil"/>
              <w:left w:val="single" w:sz="6" w:space="0" w:color="auto"/>
              <w:bottom w:val="nil"/>
              <w:right w:val="nil"/>
            </w:tcBorders>
          </w:tcPr>
          <w:p w14:paraId="43157F50" w14:textId="77777777" w:rsidR="00C50A95" w:rsidRPr="00D016EC" w:rsidRDefault="00C50A95" w:rsidP="00416506">
            <w:pPr>
              <w:pStyle w:val="tabletext11"/>
              <w:jc w:val="right"/>
              <w:rPr>
                <w:ins w:id="8267" w:author="Author"/>
              </w:rPr>
            </w:pPr>
          </w:p>
        </w:tc>
        <w:tc>
          <w:tcPr>
            <w:tcW w:w="2040" w:type="dxa"/>
            <w:tcBorders>
              <w:top w:val="nil"/>
              <w:left w:val="nil"/>
              <w:bottom w:val="nil"/>
              <w:right w:val="single" w:sz="6" w:space="0" w:color="auto"/>
            </w:tcBorders>
            <w:hideMark/>
          </w:tcPr>
          <w:p w14:paraId="2AC1F93B" w14:textId="77777777" w:rsidR="00C50A95" w:rsidRPr="00D016EC" w:rsidRDefault="00C50A95" w:rsidP="00416506">
            <w:pPr>
              <w:pStyle w:val="tabletext11"/>
              <w:tabs>
                <w:tab w:val="decimal" w:pos="850"/>
              </w:tabs>
              <w:rPr>
                <w:ins w:id="8268" w:author="Author"/>
              </w:rPr>
            </w:pPr>
            <w:ins w:id="8269" w:author="Author">
              <w:r w:rsidRPr="00D016EC">
                <w:t>100,000 to 114,999</w:t>
              </w:r>
            </w:ins>
          </w:p>
        </w:tc>
        <w:tc>
          <w:tcPr>
            <w:tcW w:w="360" w:type="dxa"/>
            <w:tcBorders>
              <w:left w:val="single" w:sz="6" w:space="0" w:color="auto"/>
            </w:tcBorders>
          </w:tcPr>
          <w:p w14:paraId="6E8305C0" w14:textId="77777777" w:rsidR="00C50A95" w:rsidRPr="00D016EC" w:rsidRDefault="00C50A95" w:rsidP="00416506">
            <w:pPr>
              <w:pStyle w:val="tabletext11"/>
              <w:jc w:val="right"/>
              <w:rPr>
                <w:ins w:id="8270" w:author="Author"/>
              </w:rPr>
            </w:pPr>
          </w:p>
        </w:tc>
        <w:tc>
          <w:tcPr>
            <w:tcW w:w="2040" w:type="dxa"/>
            <w:tcBorders>
              <w:top w:val="nil"/>
              <w:left w:val="nil"/>
              <w:bottom w:val="nil"/>
              <w:right w:val="single" w:sz="6" w:space="0" w:color="auto"/>
            </w:tcBorders>
            <w:vAlign w:val="bottom"/>
            <w:hideMark/>
          </w:tcPr>
          <w:p w14:paraId="3380953B" w14:textId="77777777" w:rsidR="00C50A95" w:rsidRPr="00D016EC" w:rsidRDefault="00C50A95" w:rsidP="00416506">
            <w:pPr>
              <w:pStyle w:val="tabletext11"/>
              <w:tabs>
                <w:tab w:val="decimal" w:pos="801"/>
              </w:tabs>
              <w:rPr>
                <w:ins w:id="8271" w:author="Author"/>
              </w:rPr>
            </w:pPr>
            <w:ins w:id="8272" w:author="Author">
              <w:r w:rsidRPr="00D016EC">
                <w:t>1.07</w:t>
              </w:r>
            </w:ins>
          </w:p>
        </w:tc>
      </w:tr>
      <w:tr w:rsidR="00C50A95" w:rsidRPr="00D016EC" w14:paraId="11A95231" w14:textId="77777777" w:rsidTr="00416506">
        <w:trPr>
          <w:trHeight w:val="190"/>
          <w:ins w:id="8273" w:author="Author"/>
        </w:trPr>
        <w:tc>
          <w:tcPr>
            <w:tcW w:w="200" w:type="dxa"/>
          </w:tcPr>
          <w:p w14:paraId="30F5B2F8" w14:textId="77777777" w:rsidR="00C50A95" w:rsidRPr="00D016EC" w:rsidRDefault="00C50A95" w:rsidP="00416506">
            <w:pPr>
              <w:pStyle w:val="tabletext11"/>
              <w:rPr>
                <w:ins w:id="8274" w:author="Author"/>
              </w:rPr>
            </w:pPr>
          </w:p>
        </w:tc>
        <w:tc>
          <w:tcPr>
            <w:tcW w:w="360" w:type="dxa"/>
            <w:tcBorders>
              <w:top w:val="nil"/>
              <w:left w:val="single" w:sz="6" w:space="0" w:color="auto"/>
              <w:bottom w:val="nil"/>
              <w:right w:val="nil"/>
            </w:tcBorders>
          </w:tcPr>
          <w:p w14:paraId="5CDF99B3" w14:textId="77777777" w:rsidR="00C50A95" w:rsidRPr="00D016EC" w:rsidRDefault="00C50A95" w:rsidP="00416506">
            <w:pPr>
              <w:pStyle w:val="tabletext11"/>
              <w:jc w:val="right"/>
              <w:rPr>
                <w:ins w:id="8275" w:author="Author"/>
              </w:rPr>
            </w:pPr>
          </w:p>
        </w:tc>
        <w:tc>
          <w:tcPr>
            <w:tcW w:w="2040" w:type="dxa"/>
            <w:tcBorders>
              <w:top w:val="nil"/>
              <w:left w:val="nil"/>
              <w:bottom w:val="nil"/>
              <w:right w:val="single" w:sz="6" w:space="0" w:color="auto"/>
            </w:tcBorders>
            <w:hideMark/>
          </w:tcPr>
          <w:p w14:paraId="09185E6B" w14:textId="77777777" w:rsidR="00C50A95" w:rsidRPr="00D016EC" w:rsidRDefault="00C50A95" w:rsidP="00416506">
            <w:pPr>
              <w:pStyle w:val="tabletext11"/>
              <w:tabs>
                <w:tab w:val="decimal" w:pos="850"/>
              </w:tabs>
              <w:rPr>
                <w:ins w:id="8276" w:author="Author"/>
              </w:rPr>
            </w:pPr>
            <w:ins w:id="8277" w:author="Author">
              <w:r w:rsidRPr="00D016EC">
                <w:t>115,000 to 129,999</w:t>
              </w:r>
            </w:ins>
          </w:p>
        </w:tc>
        <w:tc>
          <w:tcPr>
            <w:tcW w:w="360" w:type="dxa"/>
            <w:tcBorders>
              <w:left w:val="single" w:sz="6" w:space="0" w:color="auto"/>
            </w:tcBorders>
          </w:tcPr>
          <w:p w14:paraId="06EAE20D" w14:textId="77777777" w:rsidR="00C50A95" w:rsidRPr="00D016EC" w:rsidRDefault="00C50A95" w:rsidP="00416506">
            <w:pPr>
              <w:pStyle w:val="tabletext11"/>
              <w:jc w:val="right"/>
              <w:rPr>
                <w:ins w:id="8278" w:author="Author"/>
              </w:rPr>
            </w:pPr>
          </w:p>
        </w:tc>
        <w:tc>
          <w:tcPr>
            <w:tcW w:w="2040" w:type="dxa"/>
            <w:tcBorders>
              <w:top w:val="nil"/>
              <w:left w:val="nil"/>
              <w:bottom w:val="nil"/>
              <w:right w:val="single" w:sz="6" w:space="0" w:color="auto"/>
            </w:tcBorders>
            <w:vAlign w:val="bottom"/>
            <w:hideMark/>
          </w:tcPr>
          <w:p w14:paraId="7BEEC285" w14:textId="77777777" w:rsidR="00C50A95" w:rsidRPr="00D016EC" w:rsidRDefault="00C50A95" w:rsidP="00416506">
            <w:pPr>
              <w:pStyle w:val="tabletext11"/>
              <w:tabs>
                <w:tab w:val="decimal" w:pos="801"/>
              </w:tabs>
              <w:rPr>
                <w:ins w:id="8279" w:author="Author"/>
              </w:rPr>
            </w:pPr>
            <w:ins w:id="8280" w:author="Author">
              <w:r w:rsidRPr="00D016EC">
                <w:t>1.11</w:t>
              </w:r>
            </w:ins>
          </w:p>
        </w:tc>
      </w:tr>
      <w:tr w:rsidR="00C50A95" w:rsidRPr="00D016EC" w14:paraId="43E85778" w14:textId="77777777" w:rsidTr="00416506">
        <w:trPr>
          <w:trHeight w:val="190"/>
          <w:ins w:id="8281" w:author="Author"/>
        </w:trPr>
        <w:tc>
          <w:tcPr>
            <w:tcW w:w="200" w:type="dxa"/>
          </w:tcPr>
          <w:p w14:paraId="27C2EE9B" w14:textId="77777777" w:rsidR="00C50A95" w:rsidRPr="00D016EC" w:rsidRDefault="00C50A95" w:rsidP="00416506">
            <w:pPr>
              <w:pStyle w:val="tabletext11"/>
              <w:rPr>
                <w:ins w:id="8282" w:author="Author"/>
              </w:rPr>
            </w:pPr>
          </w:p>
        </w:tc>
        <w:tc>
          <w:tcPr>
            <w:tcW w:w="360" w:type="dxa"/>
            <w:tcBorders>
              <w:top w:val="nil"/>
              <w:left w:val="single" w:sz="6" w:space="0" w:color="auto"/>
              <w:bottom w:val="nil"/>
              <w:right w:val="nil"/>
            </w:tcBorders>
          </w:tcPr>
          <w:p w14:paraId="7C486AC0" w14:textId="77777777" w:rsidR="00C50A95" w:rsidRPr="00D016EC" w:rsidRDefault="00C50A95" w:rsidP="00416506">
            <w:pPr>
              <w:pStyle w:val="tabletext11"/>
              <w:jc w:val="right"/>
              <w:rPr>
                <w:ins w:id="8283" w:author="Author"/>
              </w:rPr>
            </w:pPr>
          </w:p>
        </w:tc>
        <w:tc>
          <w:tcPr>
            <w:tcW w:w="2040" w:type="dxa"/>
            <w:tcBorders>
              <w:top w:val="nil"/>
              <w:left w:val="nil"/>
              <w:bottom w:val="nil"/>
              <w:right w:val="single" w:sz="6" w:space="0" w:color="auto"/>
            </w:tcBorders>
            <w:hideMark/>
          </w:tcPr>
          <w:p w14:paraId="01343BAB" w14:textId="77777777" w:rsidR="00C50A95" w:rsidRPr="00D016EC" w:rsidRDefault="00C50A95" w:rsidP="00416506">
            <w:pPr>
              <w:pStyle w:val="tabletext11"/>
              <w:tabs>
                <w:tab w:val="decimal" w:pos="850"/>
              </w:tabs>
              <w:rPr>
                <w:ins w:id="8284" w:author="Author"/>
              </w:rPr>
            </w:pPr>
            <w:ins w:id="8285" w:author="Author">
              <w:r w:rsidRPr="00D016EC">
                <w:t>130,000 to 149,999</w:t>
              </w:r>
            </w:ins>
          </w:p>
        </w:tc>
        <w:tc>
          <w:tcPr>
            <w:tcW w:w="360" w:type="dxa"/>
            <w:tcBorders>
              <w:left w:val="single" w:sz="6" w:space="0" w:color="auto"/>
            </w:tcBorders>
          </w:tcPr>
          <w:p w14:paraId="4BE1C299" w14:textId="77777777" w:rsidR="00C50A95" w:rsidRPr="00D016EC" w:rsidRDefault="00C50A95" w:rsidP="00416506">
            <w:pPr>
              <w:pStyle w:val="tabletext11"/>
              <w:jc w:val="right"/>
              <w:rPr>
                <w:ins w:id="8286" w:author="Author"/>
              </w:rPr>
            </w:pPr>
          </w:p>
        </w:tc>
        <w:tc>
          <w:tcPr>
            <w:tcW w:w="2040" w:type="dxa"/>
            <w:tcBorders>
              <w:top w:val="nil"/>
              <w:left w:val="nil"/>
              <w:bottom w:val="nil"/>
              <w:right w:val="single" w:sz="6" w:space="0" w:color="auto"/>
            </w:tcBorders>
            <w:vAlign w:val="bottom"/>
            <w:hideMark/>
          </w:tcPr>
          <w:p w14:paraId="2EF33942" w14:textId="77777777" w:rsidR="00C50A95" w:rsidRPr="00D016EC" w:rsidRDefault="00C50A95" w:rsidP="00416506">
            <w:pPr>
              <w:pStyle w:val="tabletext11"/>
              <w:tabs>
                <w:tab w:val="decimal" w:pos="801"/>
              </w:tabs>
              <w:rPr>
                <w:ins w:id="8287" w:author="Author"/>
              </w:rPr>
            </w:pPr>
            <w:ins w:id="8288" w:author="Author">
              <w:r w:rsidRPr="00D016EC">
                <w:t>1.15</w:t>
              </w:r>
            </w:ins>
          </w:p>
        </w:tc>
      </w:tr>
      <w:tr w:rsidR="00C50A95" w:rsidRPr="00D016EC" w14:paraId="60D4D618" w14:textId="77777777" w:rsidTr="00416506">
        <w:trPr>
          <w:trHeight w:val="190"/>
          <w:ins w:id="8289" w:author="Author"/>
        </w:trPr>
        <w:tc>
          <w:tcPr>
            <w:tcW w:w="200" w:type="dxa"/>
          </w:tcPr>
          <w:p w14:paraId="43705CCD" w14:textId="77777777" w:rsidR="00C50A95" w:rsidRPr="00D016EC" w:rsidRDefault="00C50A95" w:rsidP="00416506">
            <w:pPr>
              <w:pStyle w:val="tabletext11"/>
              <w:rPr>
                <w:ins w:id="8290" w:author="Author"/>
              </w:rPr>
            </w:pPr>
          </w:p>
        </w:tc>
        <w:tc>
          <w:tcPr>
            <w:tcW w:w="360" w:type="dxa"/>
            <w:tcBorders>
              <w:top w:val="nil"/>
              <w:left w:val="single" w:sz="6" w:space="0" w:color="auto"/>
              <w:bottom w:val="nil"/>
              <w:right w:val="nil"/>
            </w:tcBorders>
          </w:tcPr>
          <w:p w14:paraId="48A505E1" w14:textId="77777777" w:rsidR="00C50A95" w:rsidRPr="00D016EC" w:rsidRDefault="00C50A95" w:rsidP="00416506">
            <w:pPr>
              <w:pStyle w:val="tabletext11"/>
              <w:jc w:val="right"/>
              <w:rPr>
                <w:ins w:id="8291" w:author="Author"/>
              </w:rPr>
            </w:pPr>
          </w:p>
        </w:tc>
        <w:tc>
          <w:tcPr>
            <w:tcW w:w="2040" w:type="dxa"/>
            <w:tcBorders>
              <w:top w:val="nil"/>
              <w:left w:val="nil"/>
              <w:bottom w:val="nil"/>
              <w:right w:val="single" w:sz="6" w:space="0" w:color="auto"/>
            </w:tcBorders>
            <w:hideMark/>
          </w:tcPr>
          <w:p w14:paraId="7DDF67AB" w14:textId="77777777" w:rsidR="00C50A95" w:rsidRPr="00D016EC" w:rsidRDefault="00C50A95" w:rsidP="00416506">
            <w:pPr>
              <w:pStyle w:val="tabletext11"/>
              <w:tabs>
                <w:tab w:val="decimal" w:pos="850"/>
              </w:tabs>
              <w:rPr>
                <w:ins w:id="8292" w:author="Author"/>
              </w:rPr>
            </w:pPr>
            <w:ins w:id="8293" w:author="Author">
              <w:r w:rsidRPr="00D016EC">
                <w:t>150,000 to 174,999</w:t>
              </w:r>
            </w:ins>
          </w:p>
        </w:tc>
        <w:tc>
          <w:tcPr>
            <w:tcW w:w="360" w:type="dxa"/>
            <w:tcBorders>
              <w:left w:val="single" w:sz="6" w:space="0" w:color="auto"/>
            </w:tcBorders>
          </w:tcPr>
          <w:p w14:paraId="7E9910A4" w14:textId="77777777" w:rsidR="00C50A95" w:rsidRPr="00D016EC" w:rsidRDefault="00C50A95" w:rsidP="00416506">
            <w:pPr>
              <w:pStyle w:val="tabletext11"/>
              <w:jc w:val="right"/>
              <w:rPr>
                <w:ins w:id="8294" w:author="Author"/>
              </w:rPr>
            </w:pPr>
          </w:p>
        </w:tc>
        <w:tc>
          <w:tcPr>
            <w:tcW w:w="2040" w:type="dxa"/>
            <w:tcBorders>
              <w:top w:val="nil"/>
              <w:left w:val="nil"/>
              <w:bottom w:val="nil"/>
              <w:right w:val="single" w:sz="6" w:space="0" w:color="auto"/>
            </w:tcBorders>
            <w:vAlign w:val="bottom"/>
            <w:hideMark/>
          </w:tcPr>
          <w:p w14:paraId="512057CB" w14:textId="77777777" w:rsidR="00C50A95" w:rsidRPr="00D016EC" w:rsidRDefault="00C50A95" w:rsidP="00416506">
            <w:pPr>
              <w:pStyle w:val="tabletext11"/>
              <w:tabs>
                <w:tab w:val="decimal" w:pos="801"/>
              </w:tabs>
              <w:rPr>
                <w:ins w:id="8295" w:author="Author"/>
              </w:rPr>
            </w:pPr>
            <w:ins w:id="8296" w:author="Author">
              <w:r w:rsidRPr="00D016EC">
                <w:t>1.19</w:t>
              </w:r>
            </w:ins>
          </w:p>
        </w:tc>
      </w:tr>
      <w:tr w:rsidR="00C50A95" w:rsidRPr="00D016EC" w14:paraId="7DABC144" w14:textId="77777777" w:rsidTr="00416506">
        <w:trPr>
          <w:trHeight w:val="190"/>
          <w:ins w:id="8297" w:author="Author"/>
        </w:trPr>
        <w:tc>
          <w:tcPr>
            <w:tcW w:w="200" w:type="dxa"/>
          </w:tcPr>
          <w:p w14:paraId="60263E45" w14:textId="77777777" w:rsidR="00C50A95" w:rsidRPr="00D016EC" w:rsidRDefault="00C50A95" w:rsidP="00416506">
            <w:pPr>
              <w:pStyle w:val="tabletext11"/>
              <w:rPr>
                <w:ins w:id="8298" w:author="Author"/>
              </w:rPr>
            </w:pPr>
          </w:p>
        </w:tc>
        <w:tc>
          <w:tcPr>
            <w:tcW w:w="360" w:type="dxa"/>
            <w:tcBorders>
              <w:top w:val="nil"/>
              <w:left w:val="single" w:sz="6" w:space="0" w:color="auto"/>
              <w:bottom w:val="nil"/>
              <w:right w:val="nil"/>
            </w:tcBorders>
          </w:tcPr>
          <w:p w14:paraId="362FB7F5" w14:textId="77777777" w:rsidR="00C50A95" w:rsidRPr="00D016EC" w:rsidRDefault="00C50A95" w:rsidP="00416506">
            <w:pPr>
              <w:pStyle w:val="tabletext11"/>
              <w:jc w:val="right"/>
              <w:rPr>
                <w:ins w:id="8299" w:author="Author"/>
              </w:rPr>
            </w:pPr>
          </w:p>
        </w:tc>
        <w:tc>
          <w:tcPr>
            <w:tcW w:w="2040" w:type="dxa"/>
            <w:tcBorders>
              <w:top w:val="nil"/>
              <w:left w:val="nil"/>
              <w:bottom w:val="nil"/>
              <w:right w:val="single" w:sz="6" w:space="0" w:color="auto"/>
            </w:tcBorders>
            <w:hideMark/>
          </w:tcPr>
          <w:p w14:paraId="5FB0F224" w14:textId="77777777" w:rsidR="00C50A95" w:rsidRPr="00D016EC" w:rsidRDefault="00C50A95" w:rsidP="00416506">
            <w:pPr>
              <w:pStyle w:val="tabletext11"/>
              <w:tabs>
                <w:tab w:val="decimal" w:pos="850"/>
              </w:tabs>
              <w:rPr>
                <w:ins w:id="8300" w:author="Author"/>
              </w:rPr>
            </w:pPr>
            <w:ins w:id="8301" w:author="Author">
              <w:r w:rsidRPr="00D016EC">
                <w:t>175,000 to 199,999</w:t>
              </w:r>
            </w:ins>
          </w:p>
        </w:tc>
        <w:tc>
          <w:tcPr>
            <w:tcW w:w="360" w:type="dxa"/>
            <w:tcBorders>
              <w:left w:val="single" w:sz="6" w:space="0" w:color="auto"/>
            </w:tcBorders>
          </w:tcPr>
          <w:p w14:paraId="22463B80" w14:textId="77777777" w:rsidR="00C50A95" w:rsidRPr="00D016EC" w:rsidRDefault="00C50A95" w:rsidP="00416506">
            <w:pPr>
              <w:pStyle w:val="tabletext11"/>
              <w:jc w:val="right"/>
              <w:rPr>
                <w:ins w:id="8302" w:author="Author"/>
              </w:rPr>
            </w:pPr>
          </w:p>
        </w:tc>
        <w:tc>
          <w:tcPr>
            <w:tcW w:w="2040" w:type="dxa"/>
            <w:tcBorders>
              <w:top w:val="nil"/>
              <w:left w:val="nil"/>
              <w:bottom w:val="nil"/>
              <w:right w:val="single" w:sz="6" w:space="0" w:color="auto"/>
            </w:tcBorders>
            <w:vAlign w:val="bottom"/>
            <w:hideMark/>
          </w:tcPr>
          <w:p w14:paraId="7B6570F8" w14:textId="77777777" w:rsidR="00C50A95" w:rsidRPr="00D016EC" w:rsidRDefault="00C50A95" w:rsidP="00416506">
            <w:pPr>
              <w:pStyle w:val="tabletext11"/>
              <w:tabs>
                <w:tab w:val="decimal" w:pos="801"/>
              </w:tabs>
              <w:rPr>
                <w:ins w:id="8303" w:author="Author"/>
              </w:rPr>
            </w:pPr>
            <w:ins w:id="8304" w:author="Author">
              <w:r w:rsidRPr="00D016EC">
                <w:t>1.24</w:t>
              </w:r>
            </w:ins>
          </w:p>
        </w:tc>
      </w:tr>
      <w:tr w:rsidR="00C50A95" w:rsidRPr="00D016EC" w14:paraId="4669805B" w14:textId="77777777" w:rsidTr="00416506">
        <w:trPr>
          <w:trHeight w:val="190"/>
          <w:ins w:id="8305" w:author="Author"/>
        </w:trPr>
        <w:tc>
          <w:tcPr>
            <w:tcW w:w="200" w:type="dxa"/>
          </w:tcPr>
          <w:p w14:paraId="4122528D" w14:textId="77777777" w:rsidR="00C50A95" w:rsidRPr="00D016EC" w:rsidRDefault="00C50A95" w:rsidP="00416506">
            <w:pPr>
              <w:pStyle w:val="tabletext11"/>
              <w:rPr>
                <w:ins w:id="8306" w:author="Author"/>
              </w:rPr>
            </w:pPr>
          </w:p>
        </w:tc>
        <w:tc>
          <w:tcPr>
            <w:tcW w:w="360" w:type="dxa"/>
            <w:tcBorders>
              <w:top w:val="nil"/>
              <w:left w:val="single" w:sz="6" w:space="0" w:color="auto"/>
              <w:bottom w:val="nil"/>
              <w:right w:val="nil"/>
            </w:tcBorders>
          </w:tcPr>
          <w:p w14:paraId="5CC5C702" w14:textId="77777777" w:rsidR="00C50A95" w:rsidRPr="00D016EC" w:rsidRDefault="00C50A95" w:rsidP="00416506">
            <w:pPr>
              <w:pStyle w:val="tabletext11"/>
              <w:jc w:val="right"/>
              <w:rPr>
                <w:ins w:id="8307" w:author="Author"/>
              </w:rPr>
            </w:pPr>
          </w:p>
        </w:tc>
        <w:tc>
          <w:tcPr>
            <w:tcW w:w="2040" w:type="dxa"/>
            <w:tcBorders>
              <w:top w:val="nil"/>
              <w:left w:val="nil"/>
              <w:bottom w:val="nil"/>
              <w:right w:val="single" w:sz="6" w:space="0" w:color="auto"/>
            </w:tcBorders>
            <w:hideMark/>
          </w:tcPr>
          <w:p w14:paraId="2A708520" w14:textId="77777777" w:rsidR="00C50A95" w:rsidRPr="00D016EC" w:rsidRDefault="00C50A95" w:rsidP="00416506">
            <w:pPr>
              <w:pStyle w:val="tabletext11"/>
              <w:tabs>
                <w:tab w:val="decimal" w:pos="850"/>
              </w:tabs>
              <w:rPr>
                <w:ins w:id="8308" w:author="Author"/>
              </w:rPr>
            </w:pPr>
            <w:ins w:id="8309" w:author="Author">
              <w:r w:rsidRPr="00D016EC">
                <w:t>200,000 to 229,999</w:t>
              </w:r>
            </w:ins>
          </w:p>
        </w:tc>
        <w:tc>
          <w:tcPr>
            <w:tcW w:w="360" w:type="dxa"/>
            <w:tcBorders>
              <w:left w:val="single" w:sz="6" w:space="0" w:color="auto"/>
            </w:tcBorders>
          </w:tcPr>
          <w:p w14:paraId="39AFD798" w14:textId="77777777" w:rsidR="00C50A95" w:rsidRPr="00D016EC" w:rsidRDefault="00C50A95" w:rsidP="00416506">
            <w:pPr>
              <w:pStyle w:val="tabletext11"/>
              <w:jc w:val="right"/>
              <w:rPr>
                <w:ins w:id="8310" w:author="Author"/>
              </w:rPr>
            </w:pPr>
          </w:p>
        </w:tc>
        <w:tc>
          <w:tcPr>
            <w:tcW w:w="2040" w:type="dxa"/>
            <w:tcBorders>
              <w:top w:val="nil"/>
              <w:left w:val="nil"/>
              <w:bottom w:val="nil"/>
              <w:right w:val="single" w:sz="6" w:space="0" w:color="auto"/>
            </w:tcBorders>
            <w:vAlign w:val="bottom"/>
            <w:hideMark/>
          </w:tcPr>
          <w:p w14:paraId="29EEBA30" w14:textId="77777777" w:rsidR="00C50A95" w:rsidRPr="00D016EC" w:rsidRDefault="00C50A95" w:rsidP="00416506">
            <w:pPr>
              <w:pStyle w:val="tabletext11"/>
              <w:tabs>
                <w:tab w:val="decimal" w:pos="801"/>
              </w:tabs>
              <w:rPr>
                <w:ins w:id="8311" w:author="Author"/>
              </w:rPr>
            </w:pPr>
            <w:ins w:id="8312" w:author="Author">
              <w:r w:rsidRPr="00D016EC">
                <w:t>1.29</w:t>
              </w:r>
            </w:ins>
          </w:p>
        </w:tc>
      </w:tr>
      <w:tr w:rsidR="00C50A95" w:rsidRPr="00D016EC" w14:paraId="10865890" w14:textId="77777777" w:rsidTr="00416506">
        <w:trPr>
          <w:trHeight w:val="190"/>
          <w:ins w:id="8313" w:author="Author"/>
        </w:trPr>
        <w:tc>
          <w:tcPr>
            <w:tcW w:w="200" w:type="dxa"/>
          </w:tcPr>
          <w:p w14:paraId="586DF062" w14:textId="77777777" w:rsidR="00C50A95" w:rsidRPr="00D016EC" w:rsidRDefault="00C50A95" w:rsidP="00416506">
            <w:pPr>
              <w:pStyle w:val="tabletext11"/>
              <w:rPr>
                <w:ins w:id="8314" w:author="Author"/>
              </w:rPr>
            </w:pPr>
          </w:p>
        </w:tc>
        <w:tc>
          <w:tcPr>
            <w:tcW w:w="360" w:type="dxa"/>
            <w:tcBorders>
              <w:top w:val="nil"/>
              <w:left w:val="single" w:sz="6" w:space="0" w:color="auto"/>
              <w:bottom w:val="nil"/>
              <w:right w:val="nil"/>
            </w:tcBorders>
          </w:tcPr>
          <w:p w14:paraId="0CABCAD4" w14:textId="77777777" w:rsidR="00C50A95" w:rsidRPr="00D016EC" w:rsidRDefault="00C50A95" w:rsidP="00416506">
            <w:pPr>
              <w:pStyle w:val="tabletext11"/>
              <w:jc w:val="right"/>
              <w:rPr>
                <w:ins w:id="8315" w:author="Author"/>
              </w:rPr>
            </w:pPr>
          </w:p>
        </w:tc>
        <w:tc>
          <w:tcPr>
            <w:tcW w:w="2040" w:type="dxa"/>
            <w:tcBorders>
              <w:top w:val="nil"/>
              <w:left w:val="nil"/>
              <w:bottom w:val="nil"/>
              <w:right w:val="single" w:sz="6" w:space="0" w:color="auto"/>
            </w:tcBorders>
            <w:hideMark/>
          </w:tcPr>
          <w:p w14:paraId="3590D7B8" w14:textId="77777777" w:rsidR="00C50A95" w:rsidRPr="00D016EC" w:rsidRDefault="00C50A95" w:rsidP="00416506">
            <w:pPr>
              <w:pStyle w:val="tabletext11"/>
              <w:tabs>
                <w:tab w:val="decimal" w:pos="850"/>
              </w:tabs>
              <w:rPr>
                <w:ins w:id="8316" w:author="Author"/>
              </w:rPr>
            </w:pPr>
            <w:ins w:id="8317" w:author="Author">
              <w:r w:rsidRPr="00D016EC">
                <w:t>230,000 to 259,999</w:t>
              </w:r>
            </w:ins>
          </w:p>
        </w:tc>
        <w:tc>
          <w:tcPr>
            <w:tcW w:w="360" w:type="dxa"/>
            <w:tcBorders>
              <w:left w:val="single" w:sz="6" w:space="0" w:color="auto"/>
            </w:tcBorders>
          </w:tcPr>
          <w:p w14:paraId="10B08A3C" w14:textId="77777777" w:rsidR="00C50A95" w:rsidRPr="00D016EC" w:rsidRDefault="00C50A95" w:rsidP="00416506">
            <w:pPr>
              <w:pStyle w:val="tabletext11"/>
              <w:jc w:val="right"/>
              <w:rPr>
                <w:ins w:id="8318" w:author="Author"/>
              </w:rPr>
            </w:pPr>
          </w:p>
        </w:tc>
        <w:tc>
          <w:tcPr>
            <w:tcW w:w="2040" w:type="dxa"/>
            <w:tcBorders>
              <w:top w:val="nil"/>
              <w:left w:val="nil"/>
              <w:bottom w:val="nil"/>
              <w:right w:val="single" w:sz="6" w:space="0" w:color="auto"/>
            </w:tcBorders>
            <w:vAlign w:val="bottom"/>
            <w:hideMark/>
          </w:tcPr>
          <w:p w14:paraId="5FB3D1D9" w14:textId="77777777" w:rsidR="00C50A95" w:rsidRPr="00D016EC" w:rsidRDefault="00C50A95" w:rsidP="00416506">
            <w:pPr>
              <w:pStyle w:val="tabletext11"/>
              <w:tabs>
                <w:tab w:val="decimal" w:pos="801"/>
              </w:tabs>
              <w:rPr>
                <w:ins w:id="8319" w:author="Author"/>
              </w:rPr>
            </w:pPr>
            <w:ins w:id="8320" w:author="Author">
              <w:r w:rsidRPr="00D016EC">
                <w:t>1.34</w:t>
              </w:r>
            </w:ins>
          </w:p>
        </w:tc>
      </w:tr>
      <w:tr w:rsidR="00C50A95" w:rsidRPr="00D016EC" w14:paraId="78B9469B" w14:textId="77777777" w:rsidTr="00416506">
        <w:trPr>
          <w:trHeight w:val="190"/>
          <w:ins w:id="8321" w:author="Author"/>
        </w:trPr>
        <w:tc>
          <w:tcPr>
            <w:tcW w:w="200" w:type="dxa"/>
          </w:tcPr>
          <w:p w14:paraId="0D0040EA" w14:textId="77777777" w:rsidR="00C50A95" w:rsidRPr="00D016EC" w:rsidRDefault="00C50A95" w:rsidP="00416506">
            <w:pPr>
              <w:pStyle w:val="tabletext11"/>
              <w:rPr>
                <w:ins w:id="8322" w:author="Author"/>
              </w:rPr>
            </w:pPr>
          </w:p>
        </w:tc>
        <w:tc>
          <w:tcPr>
            <w:tcW w:w="360" w:type="dxa"/>
            <w:tcBorders>
              <w:top w:val="nil"/>
              <w:left w:val="single" w:sz="6" w:space="0" w:color="auto"/>
              <w:bottom w:val="nil"/>
              <w:right w:val="nil"/>
            </w:tcBorders>
          </w:tcPr>
          <w:p w14:paraId="5DC7181D" w14:textId="77777777" w:rsidR="00C50A95" w:rsidRPr="00D016EC" w:rsidRDefault="00C50A95" w:rsidP="00416506">
            <w:pPr>
              <w:pStyle w:val="tabletext11"/>
              <w:jc w:val="right"/>
              <w:rPr>
                <w:ins w:id="8323" w:author="Author"/>
              </w:rPr>
            </w:pPr>
          </w:p>
        </w:tc>
        <w:tc>
          <w:tcPr>
            <w:tcW w:w="2040" w:type="dxa"/>
            <w:tcBorders>
              <w:top w:val="nil"/>
              <w:left w:val="nil"/>
              <w:bottom w:val="nil"/>
              <w:right w:val="single" w:sz="6" w:space="0" w:color="auto"/>
            </w:tcBorders>
            <w:hideMark/>
          </w:tcPr>
          <w:p w14:paraId="39F4F8D6" w14:textId="77777777" w:rsidR="00C50A95" w:rsidRPr="00D016EC" w:rsidRDefault="00C50A95" w:rsidP="00416506">
            <w:pPr>
              <w:pStyle w:val="tabletext11"/>
              <w:tabs>
                <w:tab w:val="decimal" w:pos="850"/>
              </w:tabs>
              <w:rPr>
                <w:ins w:id="8324" w:author="Author"/>
              </w:rPr>
            </w:pPr>
            <w:ins w:id="8325" w:author="Author">
              <w:r w:rsidRPr="00D016EC">
                <w:t>260,000 to 299,999</w:t>
              </w:r>
            </w:ins>
          </w:p>
        </w:tc>
        <w:tc>
          <w:tcPr>
            <w:tcW w:w="360" w:type="dxa"/>
            <w:tcBorders>
              <w:left w:val="single" w:sz="6" w:space="0" w:color="auto"/>
            </w:tcBorders>
          </w:tcPr>
          <w:p w14:paraId="05FAFD97" w14:textId="77777777" w:rsidR="00C50A95" w:rsidRPr="00D016EC" w:rsidRDefault="00C50A95" w:rsidP="00416506">
            <w:pPr>
              <w:pStyle w:val="tabletext11"/>
              <w:jc w:val="right"/>
              <w:rPr>
                <w:ins w:id="8326" w:author="Author"/>
              </w:rPr>
            </w:pPr>
          </w:p>
        </w:tc>
        <w:tc>
          <w:tcPr>
            <w:tcW w:w="2040" w:type="dxa"/>
            <w:tcBorders>
              <w:top w:val="nil"/>
              <w:left w:val="nil"/>
              <w:bottom w:val="nil"/>
              <w:right w:val="single" w:sz="6" w:space="0" w:color="auto"/>
            </w:tcBorders>
            <w:vAlign w:val="bottom"/>
            <w:hideMark/>
          </w:tcPr>
          <w:p w14:paraId="08DF4727" w14:textId="77777777" w:rsidR="00C50A95" w:rsidRPr="00D016EC" w:rsidRDefault="00C50A95" w:rsidP="00416506">
            <w:pPr>
              <w:pStyle w:val="tabletext11"/>
              <w:tabs>
                <w:tab w:val="decimal" w:pos="801"/>
              </w:tabs>
              <w:rPr>
                <w:ins w:id="8327" w:author="Author"/>
              </w:rPr>
            </w:pPr>
            <w:ins w:id="8328" w:author="Author">
              <w:r w:rsidRPr="00D016EC">
                <w:t>1.39</w:t>
              </w:r>
            </w:ins>
          </w:p>
        </w:tc>
      </w:tr>
      <w:tr w:rsidR="00C50A95" w:rsidRPr="00D016EC" w14:paraId="2BFF3D82" w14:textId="77777777" w:rsidTr="00416506">
        <w:trPr>
          <w:trHeight w:val="190"/>
          <w:ins w:id="8329" w:author="Author"/>
        </w:trPr>
        <w:tc>
          <w:tcPr>
            <w:tcW w:w="200" w:type="dxa"/>
          </w:tcPr>
          <w:p w14:paraId="76D6A549" w14:textId="77777777" w:rsidR="00C50A95" w:rsidRPr="00D016EC" w:rsidRDefault="00C50A95" w:rsidP="00416506">
            <w:pPr>
              <w:pStyle w:val="tabletext11"/>
              <w:rPr>
                <w:ins w:id="8330" w:author="Author"/>
              </w:rPr>
            </w:pPr>
          </w:p>
        </w:tc>
        <w:tc>
          <w:tcPr>
            <w:tcW w:w="360" w:type="dxa"/>
            <w:tcBorders>
              <w:top w:val="nil"/>
              <w:left w:val="single" w:sz="6" w:space="0" w:color="auto"/>
              <w:bottom w:val="nil"/>
              <w:right w:val="nil"/>
            </w:tcBorders>
          </w:tcPr>
          <w:p w14:paraId="238FE0D3" w14:textId="77777777" w:rsidR="00C50A95" w:rsidRPr="00D016EC" w:rsidRDefault="00C50A95" w:rsidP="00416506">
            <w:pPr>
              <w:pStyle w:val="tabletext11"/>
              <w:jc w:val="right"/>
              <w:rPr>
                <w:ins w:id="8331" w:author="Author"/>
              </w:rPr>
            </w:pPr>
          </w:p>
        </w:tc>
        <w:tc>
          <w:tcPr>
            <w:tcW w:w="2040" w:type="dxa"/>
            <w:tcBorders>
              <w:top w:val="nil"/>
              <w:left w:val="nil"/>
              <w:bottom w:val="nil"/>
              <w:right w:val="single" w:sz="6" w:space="0" w:color="auto"/>
            </w:tcBorders>
            <w:hideMark/>
          </w:tcPr>
          <w:p w14:paraId="61B0C981" w14:textId="77777777" w:rsidR="00C50A95" w:rsidRPr="00D016EC" w:rsidRDefault="00C50A95" w:rsidP="00416506">
            <w:pPr>
              <w:pStyle w:val="tabletext11"/>
              <w:tabs>
                <w:tab w:val="decimal" w:pos="850"/>
              </w:tabs>
              <w:rPr>
                <w:ins w:id="8332" w:author="Author"/>
              </w:rPr>
            </w:pPr>
            <w:ins w:id="8333" w:author="Author">
              <w:r w:rsidRPr="00D016EC">
                <w:t>300,000 to 349,999</w:t>
              </w:r>
            </w:ins>
          </w:p>
        </w:tc>
        <w:tc>
          <w:tcPr>
            <w:tcW w:w="360" w:type="dxa"/>
            <w:tcBorders>
              <w:left w:val="single" w:sz="6" w:space="0" w:color="auto"/>
            </w:tcBorders>
          </w:tcPr>
          <w:p w14:paraId="562F454F" w14:textId="77777777" w:rsidR="00C50A95" w:rsidRPr="00D016EC" w:rsidRDefault="00C50A95" w:rsidP="00416506">
            <w:pPr>
              <w:pStyle w:val="tabletext11"/>
              <w:jc w:val="right"/>
              <w:rPr>
                <w:ins w:id="8334" w:author="Author"/>
              </w:rPr>
            </w:pPr>
          </w:p>
        </w:tc>
        <w:tc>
          <w:tcPr>
            <w:tcW w:w="2040" w:type="dxa"/>
            <w:tcBorders>
              <w:top w:val="nil"/>
              <w:left w:val="nil"/>
              <w:bottom w:val="nil"/>
              <w:right w:val="single" w:sz="6" w:space="0" w:color="auto"/>
            </w:tcBorders>
            <w:vAlign w:val="bottom"/>
            <w:hideMark/>
          </w:tcPr>
          <w:p w14:paraId="6E82D3AB" w14:textId="77777777" w:rsidR="00C50A95" w:rsidRPr="00D016EC" w:rsidRDefault="00C50A95" w:rsidP="00416506">
            <w:pPr>
              <w:pStyle w:val="tabletext11"/>
              <w:tabs>
                <w:tab w:val="decimal" w:pos="801"/>
              </w:tabs>
              <w:rPr>
                <w:ins w:id="8335" w:author="Author"/>
              </w:rPr>
            </w:pPr>
            <w:ins w:id="8336" w:author="Author">
              <w:r w:rsidRPr="00D016EC">
                <w:t>1.44</w:t>
              </w:r>
            </w:ins>
          </w:p>
        </w:tc>
      </w:tr>
      <w:tr w:rsidR="00C50A95" w:rsidRPr="00D016EC" w14:paraId="1ECDBB86" w14:textId="77777777" w:rsidTr="00416506">
        <w:trPr>
          <w:trHeight w:val="190"/>
          <w:ins w:id="8337" w:author="Author"/>
        </w:trPr>
        <w:tc>
          <w:tcPr>
            <w:tcW w:w="200" w:type="dxa"/>
          </w:tcPr>
          <w:p w14:paraId="79E77DC3" w14:textId="77777777" w:rsidR="00C50A95" w:rsidRPr="00D016EC" w:rsidRDefault="00C50A95" w:rsidP="00416506">
            <w:pPr>
              <w:pStyle w:val="tabletext11"/>
              <w:rPr>
                <w:ins w:id="8338" w:author="Author"/>
              </w:rPr>
            </w:pPr>
          </w:p>
        </w:tc>
        <w:tc>
          <w:tcPr>
            <w:tcW w:w="360" w:type="dxa"/>
            <w:tcBorders>
              <w:top w:val="nil"/>
              <w:left w:val="single" w:sz="6" w:space="0" w:color="auto"/>
              <w:bottom w:val="nil"/>
              <w:right w:val="nil"/>
            </w:tcBorders>
          </w:tcPr>
          <w:p w14:paraId="40D0A45D" w14:textId="77777777" w:rsidR="00C50A95" w:rsidRPr="00D016EC" w:rsidRDefault="00C50A95" w:rsidP="00416506">
            <w:pPr>
              <w:pStyle w:val="tabletext11"/>
              <w:jc w:val="right"/>
              <w:rPr>
                <w:ins w:id="8339" w:author="Author"/>
              </w:rPr>
            </w:pPr>
          </w:p>
        </w:tc>
        <w:tc>
          <w:tcPr>
            <w:tcW w:w="2040" w:type="dxa"/>
            <w:tcBorders>
              <w:top w:val="nil"/>
              <w:left w:val="nil"/>
              <w:bottom w:val="nil"/>
              <w:right w:val="single" w:sz="6" w:space="0" w:color="auto"/>
            </w:tcBorders>
            <w:hideMark/>
          </w:tcPr>
          <w:p w14:paraId="1F3E6DD0" w14:textId="77777777" w:rsidR="00C50A95" w:rsidRPr="00D016EC" w:rsidRDefault="00C50A95" w:rsidP="00416506">
            <w:pPr>
              <w:pStyle w:val="tabletext11"/>
              <w:tabs>
                <w:tab w:val="decimal" w:pos="850"/>
              </w:tabs>
              <w:rPr>
                <w:ins w:id="8340" w:author="Author"/>
              </w:rPr>
            </w:pPr>
            <w:ins w:id="8341" w:author="Author">
              <w:r w:rsidRPr="00D016EC">
                <w:t>350,000 to 399,999</w:t>
              </w:r>
            </w:ins>
          </w:p>
        </w:tc>
        <w:tc>
          <w:tcPr>
            <w:tcW w:w="360" w:type="dxa"/>
            <w:tcBorders>
              <w:left w:val="single" w:sz="6" w:space="0" w:color="auto"/>
            </w:tcBorders>
          </w:tcPr>
          <w:p w14:paraId="390778DD" w14:textId="77777777" w:rsidR="00C50A95" w:rsidRPr="00D016EC" w:rsidRDefault="00C50A95" w:rsidP="00416506">
            <w:pPr>
              <w:pStyle w:val="tabletext11"/>
              <w:jc w:val="right"/>
              <w:rPr>
                <w:ins w:id="8342" w:author="Author"/>
              </w:rPr>
            </w:pPr>
          </w:p>
        </w:tc>
        <w:tc>
          <w:tcPr>
            <w:tcW w:w="2040" w:type="dxa"/>
            <w:tcBorders>
              <w:top w:val="nil"/>
              <w:left w:val="nil"/>
              <w:bottom w:val="nil"/>
              <w:right w:val="single" w:sz="6" w:space="0" w:color="auto"/>
            </w:tcBorders>
            <w:vAlign w:val="bottom"/>
            <w:hideMark/>
          </w:tcPr>
          <w:p w14:paraId="6EB487E1" w14:textId="77777777" w:rsidR="00C50A95" w:rsidRPr="00D016EC" w:rsidRDefault="00C50A95" w:rsidP="00416506">
            <w:pPr>
              <w:pStyle w:val="tabletext11"/>
              <w:tabs>
                <w:tab w:val="decimal" w:pos="801"/>
              </w:tabs>
              <w:rPr>
                <w:ins w:id="8343" w:author="Author"/>
              </w:rPr>
            </w:pPr>
            <w:ins w:id="8344" w:author="Author">
              <w:r w:rsidRPr="00D016EC">
                <w:t>1.50</w:t>
              </w:r>
            </w:ins>
          </w:p>
        </w:tc>
      </w:tr>
      <w:tr w:rsidR="00C50A95" w:rsidRPr="00D016EC" w14:paraId="04C3FC62" w14:textId="77777777" w:rsidTr="00416506">
        <w:trPr>
          <w:trHeight w:val="190"/>
          <w:ins w:id="8345" w:author="Author"/>
        </w:trPr>
        <w:tc>
          <w:tcPr>
            <w:tcW w:w="200" w:type="dxa"/>
          </w:tcPr>
          <w:p w14:paraId="559FD606" w14:textId="77777777" w:rsidR="00C50A95" w:rsidRPr="00D016EC" w:rsidRDefault="00C50A95" w:rsidP="00416506">
            <w:pPr>
              <w:pStyle w:val="tabletext11"/>
              <w:rPr>
                <w:ins w:id="8346" w:author="Author"/>
              </w:rPr>
            </w:pPr>
          </w:p>
        </w:tc>
        <w:tc>
          <w:tcPr>
            <w:tcW w:w="360" w:type="dxa"/>
            <w:tcBorders>
              <w:top w:val="nil"/>
              <w:left w:val="single" w:sz="6" w:space="0" w:color="auto"/>
              <w:bottom w:val="nil"/>
              <w:right w:val="nil"/>
            </w:tcBorders>
          </w:tcPr>
          <w:p w14:paraId="6FE295EB" w14:textId="77777777" w:rsidR="00C50A95" w:rsidRPr="00D016EC" w:rsidRDefault="00C50A95" w:rsidP="00416506">
            <w:pPr>
              <w:pStyle w:val="tabletext11"/>
              <w:jc w:val="right"/>
              <w:rPr>
                <w:ins w:id="8347" w:author="Author"/>
              </w:rPr>
            </w:pPr>
          </w:p>
        </w:tc>
        <w:tc>
          <w:tcPr>
            <w:tcW w:w="2040" w:type="dxa"/>
            <w:tcBorders>
              <w:top w:val="nil"/>
              <w:left w:val="nil"/>
              <w:bottom w:val="nil"/>
              <w:right w:val="single" w:sz="6" w:space="0" w:color="auto"/>
            </w:tcBorders>
            <w:hideMark/>
          </w:tcPr>
          <w:p w14:paraId="629E4E3B" w14:textId="77777777" w:rsidR="00C50A95" w:rsidRPr="00D016EC" w:rsidRDefault="00C50A95" w:rsidP="00416506">
            <w:pPr>
              <w:pStyle w:val="tabletext11"/>
              <w:tabs>
                <w:tab w:val="decimal" w:pos="850"/>
              </w:tabs>
              <w:rPr>
                <w:ins w:id="8348" w:author="Author"/>
              </w:rPr>
            </w:pPr>
            <w:ins w:id="8349" w:author="Author">
              <w:r w:rsidRPr="00D016EC">
                <w:t>400,000 to 449,999</w:t>
              </w:r>
            </w:ins>
          </w:p>
        </w:tc>
        <w:tc>
          <w:tcPr>
            <w:tcW w:w="360" w:type="dxa"/>
            <w:tcBorders>
              <w:left w:val="single" w:sz="6" w:space="0" w:color="auto"/>
            </w:tcBorders>
          </w:tcPr>
          <w:p w14:paraId="6E2C22FE" w14:textId="77777777" w:rsidR="00C50A95" w:rsidRPr="00D016EC" w:rsidRDefault="00C50A95" w:rsidP="00416506">
            <w:pPr>
              <w:pStyle w:val="tabletext11"/>
              <w:jc w:val="right"/>
              <w:rPr>
                <w:ins w:id="8350" w:author="Author"/>
              </w:rPr>
            </w:pPr>
          </w:p>
        </w:tc>
        <w:tc>
          <w:tcPr>
            <w:tcW w:w="2040" w:type="dxa"/>
            <w:tcBorders>
              <w:top w:val="nil"/>
              <w:left w:val="nil"/>
              <w:bottom w:val="nil"/>
              <w:right w:val="single" w:sz="6" w:space="0" w:color="auto"/>
            </w:tcBorders>
            <w:vAlign w:val="bottom"/>
            <w:hideMark/>
          </w:tcPr>
          <w:p w14:paraId="2E476A41" w14:textId="77777777" w:rsidR="00C50A95" w:rsidRPr="00D016EC" w:rsidRDefault="00C50A95" w:rsidP="00416506">
            <w:pPr>
              <w:pStyle w:val="tabletext11"/>
              <w:tabs>
                <w:tab w:val="decimal" w:pos="801"/>
              </w:tabs>
              <w:rPr>
                <w:ins w:id="8351" w:author="Author"/>
              </w:rPr>
            </w:pPr>
            <w:ins w:id="8352" w:author="Author">
              <w:r w:rsidRPr="00D016EC">
                <w:t>1.55</w:t>
              </w:r>
            </w:ins>
          </w:p>
        </w:tc>
      </w:tr>
      <w:tr w:rsidR="00C50A95" w:rsidRPr="00D016EC" w14:paraId="070B42BE" w14:textId="77777777" w:rsidTr="00416506">
        <w:trPr>
          <w:trHeight w:val="190"/>
          <w:ins w:id="8353" w:author="Author"/>
        </w:trPr>
        <w:tc>
          <w:tcPr>
            <w:tcW w:w="200" w:type="dxa"/>
          </w:tcPr>
          <w:p w14:paraId="6DB5FAFD" w14:textId="77777777" w:rsidR="00C50A95" w:rsidRPr="00D016EC" w:rsidRDefault="00C50A95" w:rsidP="00416506">
            <w:pPr>
              <w:pStyle w:val="tabletext11"/>
              <w:rPr>
                <w:ins w:id="8354" w:author="Author"/>
              </w:rPr>
            </w:pPr>
          </w:p>
        </w:tc>
        <w:tc>
          <w:tcPr>
            <w:tcW w:w="360" w:type="dxa"/>
            <w:tcBorders>
              <w:top w:val="nil"/>
              <w:left w:val="single" w:sz="6" w:space="0" w:color="auto"/>
              <w:bottom w:val="nil"/>
              <w:right w:val="nil"/>
            </w:tcBorders>
          </w:tcPr>
          <w:p w14:paraId="796AAF5F" w14:textId="77777777" w:rsidR="00C50A95" w:rsidRPr="00D016EC" w:rsidRDefault="00C50A95" w:rsidP="00416506">
            <w:pPr>
              <w:pStyle w:val="tabletext11"/>
              <w:jc w:val="right"/>
              <w:rPr>
                <w:ins w:id="8355" w:author="Author"/>
              </w:rPr>
            </w:pPr>
          </w:p>
        </w:tc>
        <w:tc>
          <w:tcPr>
            <w:tcW w:w="2040" w:type="dxa"/>
            <w:tcBorders>
              <w:top w:val="nil"/>
              <w:left w:val="nil"/>
              <w:bottom w:val="nil"/>
              <w:right w:val="single" w:sz="6" w:space="0" w:color="auto"/>
            </w:tcBorders>
            <w:hideMark/>
          </w:tcPr>
          <w:p w14:paraId="0CD6CC45" w14:textId="77777777" w:rsidR="00C50A95" w:rsidRPr="00D016EC" w:rsidRDefault="00C50A95" w:rsidP="00416506">
            <w:pPr>
              <w:pStyle w:val="tabletext11"/>
              <w:tabs>
                <w:tab w:val="decimal" w:pos="850"/>
              </w:tabs>
              <w:rPr>
                <w:ins w:id="8356" w:author="Author"/>
              </w:rPr>
            </w:pPr>
            <w:ins w:id="8357" w:author="Author">
              <w:r w:rsidRPr="00D016EC">
                <w:t>450,000 to 499,999</w:t>
              </w:r>
            </w:ins>
          </w:p>
        </w:tc>
        <w:tc>
          <w:tcPr>
            <w:tcW w:w="360" w:type="dxa"/>
            <w:tcBorders>
              <w:left w:val="single" w:sz="6" w:space="0" w:color="auto"/>
            </w:tcBorders>
          </w:tcPr>
          <w:p w14:paraId="2767372E" w14:textId="77777777" w:rsidR="00C50A95" w:rsidRPr="00D016EC" w:rsidRDefault="00C50A95" w:rsidP="00416506">
            <w:pPr>
              <w:pStyle w:val="tabletext11"/>
              <w:jc w:val="right"/>
              <w:rPr>
                <w:ins w:id="8358" w:author="Author"/>
              </w:rPr>
            </w:pPr>
          </w:p>
        </w:tc>
        <w:tc>
          <w:tcPr>
            <w:tcW w:w="2040" w:type="dxa"/>
            <w:tcBorders>
              <w:top w:val="nil"/>
              <w:left w:val="nil"/>
              <w:bottom w:val="nil"/>
              <w:right w:val="single" w:sz="6" w:space="0" w:color="auto"/>
            </w:tcBorders>
            <w:vAlign w:val="bottom"/>
            <w:hideMark/>
          </w:tcPr>
          <w:p w14:paraId="3DBC9775" w14:textId="77777777" w:rsidR="00C50A95" w:rsidRPr="00D016EC" w:rsidRDefault="00C50A95" w:rsidP="00416506">
            <w:pPr>
              <w:pStyle w:val="tabletext11"/>
              <w:tabs>
                <w:tab w:val="decimal" w:pos="801"/>
              </w:tabs>
              <w:rPr>
                <w:ins w:id="8359" w:author="Author"/>
              </w:rPr>
            </w:pPr>
            <w:ins w:id="8360" w:author="Author">
              <w:r w:rsidRPr="00D016EC">
                <w:t>1.60</w:t>
              </w:r>
            </w:ins>
          </w:p>
        </w:tc>
      </w:tr>
      <w:tr w:rsidR="00C50A95" w:rsidRPr="00D016EC" w14:paraId="1A5190F6" w14:textId="77777777" w:rsidTr="00416506">
        <w:trPr>
          <w:trHeight w:val="190"/>
          <w:ins w:id="8361" w:author="Author"/>
        </w:trPr>
        <w:tc>
          <w:tcPr>
            <w:tcW w:w="200" w:type="dxa"/>
          </w:tcPr>
          <w:p w14:paraId="560C2154" w14:textId="77777777" w:rsidR="00C50A95" w:rsidRPr="00D016EC" w:rsidRDefault="00C50A95" w:rsidP="00416506">
            <w:pPr>
              <w:pStyle w:val="tabletext11"/>
              <w:rPr>
                <w:ins w:id="8362" w:author="Author"/>
              </w:rPr>
            </w:pPr>
          </w:p>
        </w:tc>
        <w:tc>
          <w:tcPr>
            <w:tcW w:w="360" w:type="dxa"/>
            <w:tcBorders>
              <w:top w:val="nil"/>
              <w:left w:val="single" w:sz="6" w:space="0" w:color="auto"/>
              <w:bottom w:val="nil"/>
              <w:right w:val="nil"/>
            </w:tcBorders>
          </w:tcPr>
          <w:p w14:paraId="2A677719" w14:textId="77777777" w:rsidR="00C50A95" w:rsidRPr="00D016EC" w:rsidRDefault="00C50A95" w:rsidP="00416506">
            <w:pPr>
              <w:pStyle w:val="tabletext11"/>
              <w:jc w:val="right"/>
              <w:rPr>
                <w:ins w:id="8363" w:author="Author"/>
              </w:rPr>
            </w:pPr>
          </w:p>
        </w:tc>
        <w:tc>
          <w:tcPr>
            <w:tcW w:w="2040" w:type="dxa"/>
            <w:tcBorders>
              <w:top w:val="nil"/>
              <w:left w:val="nil"/>
              <w:bottom w:val="nil"/>
              <w:right w:val="single" w:sz="6" w:space="0" w:color="auto"/>
            </w:tcBorders>
            <w:hideMark/>
          </w:tcPr>
          <w:p w14:paraId="5E50BCEB" w14:textId="77777777" w:rsidR="00C50A95" w:rsidRPr="00D016EC" w:rsidRDefault="00C50A95" w:rsidP="00416506">
            <w:pPr>
              <w:pStyle w:val="tabletext11"/>
              <w:tabs>
                <w:tab w:val="decimal" w:pos="850"/>
              </w:tabs>
              <w:rPr>
                <w:ins w:id="8364" w:author="Author"/>
              </w:rPr>
            </w:pPr>
            <w:ins w:id="8365" w:author="Author">
              <w:r w:rsidRPr="00D016EC">
                <w:t>500,000 to 599,999</w:t>
              </w:r>
            </w:ins>
          </w:p>
        </w:tc>
        <w:tc>
          <w:tcPr>
            <w:tcW w:w="360" w:type="dxa"/>
            <w:tcBorders>
              <w:left w:val="single" w:sz="6" w:space="0" w:color="auto"/>
            </w:tcBorders>
          </w:tcPr>
          <w:p w14:paraId="5A6C5E1C" w14:textId="77777777" w:rsidR="00C50A95" w:rsidRPr="00D016EC" w:rsidRDefault="00C50A95" w:rsidP="00416506">
            <w:pPr>
              <w:pStyle w:val="tabletext11"/>
              <w:jc w:val="right"/>
              <w:rPr>
                <w:ins w:id="8366" w:author="Author"/>
              </w:rPr>
            </w:pPr>
          </w:p>
        </w:tc>
        <w:tc>
          <w:tcPr>
            <w:tcW w:w="2040" w:type="dxa"/>
            <w:tcBorders>
              <w:top w:val="nil"/>
              <w:left w:val="nil"/>
              <w:bottom w:val="nil"/>
              <w:right w:val="single" w:sz="6" w:space="0" w:color="auto"/>
            </w:tcBorders>
            <w:vAlign w:val="bottom"/>
            <w:hideMark/>
          </w:tcPr>
          <w:p w14:paraId="0A6330BE" w14:textId="77777777" w:rsidR="00C50A95" w:rsidRPr="00D016EC" w:rsidRDefault="00C50A95" w:rsidP="00416506">
            <w:pPr>
              <w:pStyle w:val="tabletext11"/>
              <w:tabs>
                <w:tab w:val="decimal" w:pos="801"/>
              </w:tabs>
              <w:rPr>
                <w:ins w:id="8367" w:author="Author"/>
              </w:rPr>
            </w:pPr>
            <w:ins w:id="8368" w:author="Author">
              <w:r w:rsidRPr="00D016EC">
                <w:t>1.66</w:t>
              </w:r>
            </w:ins>
          </w:p>
        </w:tc>
      </w:tr>
      <w:tr w:rsidR="00C50A95" w:rsidRPr="00D016EC" w14:paraId="50F7B8F5" w14:textId="77777777" w:rsidTr="00416506">
        <w:trPr>
          <w:trHeight w:val="190"/>
          <w:ins w:id="8369" w:author="Author"/>
        </w:trPr>
        <w:tc>
          <w:tcPr>
            <w:tcW w:w="200" w:type="dxa"/>
          </w:tcPr>
          <w:p w14:paraId="46330017" w14:textId="77777777" w:rsidR="00C50A95" w:rsidRPr="00D016EC" w:rsidRDefault="00C50A95" w:rsidP="00416506">
            <w:pPr>
              <w:pStyle w:val="tabletext11"/>
              <w:rPr>
                <w:ins w:id="8370" w:author="Author"/>
              </w:rPr>
            </w:pPr>
          </w:p>
        </w:tc>
        <w:tc>
          <w:tcPr>
            <w:tcW w:w="360" w:type="dxa"/>
            <w:tcBorders>
              <w:top w:val="nil"/>
              <w:left w:val="single" w:sz="6" w:space="0" w:color="auto"/>
              <w:bottom w:val="nil"/>
              <w:right w:val="nil"/>
            </w:tcBorders>
          </w:tcPr>
          <w:p w14:paraId="2D973A37" w14:textId="77777777" w:rsidR="00C50A95" w:rsidRPr="00D016EC" w:rsidRDefault="00C50A95" w:rsidP="00416506">
            <w:pPr>
              <w:pStyle w:val="tabletext11"/>
              <w:jc w:val="right"/>
              <w:rPr>
                <w:ins w:id="8371" w:author="Author"/>
              </w:rPr>
            </w:pPr>
          </w:p>
        </w:tc>
        <w:tc>
          <w:tcPr>
            <w:tcW w:w="2040" w:type="dxa"/>
            <w:tcBorders>
              <w:top w:val="nil"/>
              <w:left w:val="nil"/>
              <w:bottom w:val="nil"/>
              <w:right w:val="single" w:sz="6" w:space="0" w:color="auto"/>
            </w:tcBorders>
            <w:hideMark/>
          </w:tcPr>
          <w:p w14:paraId="1DA10AE0" w14:textId="77777777" w:rsidR="00C50A95" w:rsidRPr="00D016EC" w:rsidRDefault="00C50A95" w:rsidP="00416506">
            <w:pPr>
              <w:pStyle w:val="tabletext11"/>
              <w:tabs>
                <w:tab w:val="decimal" w:pos="850"/>
              </w:tabs>
              <w:rPr>
                <w:ins w:id="8372" w:author="Author"/>
              </w:rPr>
            </w:pPr>
            <w:ins w:id="8373" w:author="Author">
              <w:r w:rsidRPr="00D016EC">
                <w:t>600,000 to 699,999</w:t>
              </w:r>
            </w:ins>
          </w:p>
        </w:tc>
        <w:tc>
          <w:tcPr>
            <w:tcW w:w="360" w:type="dxa"/>
            <w:tcBorders>
              <w:left w:val="single" w:sz="6" w:space="0" w:color="auto"/>
            </w:tcBorders>
          </w:tcPr>
          <w:p w14:paraId="462B045F" w14:textId="77777777" w:rsidR="00C50A95" w:rsidRPr="00D016EC" w:rsidRDefault="00C50A95" w:rsidP="00416506">
            <w:pPr>
              <w:pStyle w:val="tabletext11"/>
              <w:jc w:val="right"/>
              <w:rPr>
                <w:ins w:id="8374" w:author="Author"/>
              </w:rPr>
            </w:pPr>
          </w:p>
        </w:tc>
        <w:tc>
          <w:tcPr>
            <w:tcW w:w="2040" w:type="dxa"/>
            <w:tcBorders>
              <w:top w:val="nil"/>
              <w:left w:val="nil"/>
              <w:bottom w:val="nil"/>
              <w:right w:val="single" w:sz="6" w:space="0" w:color="auto"/>
            </w:tcBorders>
            <w:vAlign w:val="bottom"/>
            <w:hideMark/>
          </w:tcPr>
          <w:p w14:paraId="7B5397E9" w14:textId="77777777" w:rsidR="00C50A95" w:rsidRPr="00D016EC" w:rsidRDefault="00C50A95" w:rsidP="00416506">
            <w:pPr>
              <w:pStyle w:val="tabletext11"/>
              <w:tabs>
                <w:tab w:val="decimal" w:pos="801"/>
              </w:tabs>
              <w:rPr>
                <w:ins w:id="8375" w:author="Author"/>
              </w:rPr>
            </w:pPr>
            <w:ins w:id="8376" w:author="Author">
              <w:r w:rsidRPr="00D016EC">
                <w:t>1.74</w:t>
              </w:r>
            </w:ins>
          </w:p>
        </w:tc>
      </w:tr>
      <w:tr w:rsidR="00C50A95" w:rsidRPr="00D016EC" w14:paraId="30F7D2DA" w14:textId="77777777" w:rsidTr="00416506">
        <w:trPr>
          <w:trHeight w:val="190"/>
          <w:ins w:id="8377" w:author="Author"/>
        </w:trPr>
        <w:tc>
          <w:tcPr>
            <w:tcW w:w="200" w:type="dxa"/>
          </w:tcPr>
          <w:p w14:paraId="4A7F7DD3" w14:textId="77777777" w:rsidR="00C50A95" w:rsidRPr="00D016EC" w:rsidRDefault="00C50A95" w:rsidP="00416506">
            <w:pPr>
              <w:pStyle w:val="tabletext11"/>
              <w:rPr>
                <w:ins w:id="8378" w:author="Author"/>
              </w:rPr>
            </w:pPr>
          </w:p>
        </w:tc>
        <w:tc>
          <w:tcPr>
            <w:tcW w:w="360" w:type="dxa"/>
            <w:tcBorders>
              <w:top w:val="nil"/>
              <w:left w:val="single" w:sz="6" w:space="0" w:color="auto"/>
              <w:bottom w:val="nil"/>
              <w:right w:val="nil"/>
            </w:tcBorders>
          </w:tcPr>
          <w:p w14:paraId="180AD3EF" w14:textId="77777777" w:rsidR="00C50A95" w:rsidRPr="00D016EC" w:rsidRDefault="00C50A95" w:rsidP="00416506">
            <w:pPr>
              <w:pStyle w:val="tabletext11"/>
              <w:jc w:val="right"/>
              <w:rPr>
                <w:ins w:id="8379" w:author="Author"/>
              </w:rPr>
            </w:pPr>
          </w:p>
        </w:tc>
        <w:tc>
          <w:tcPr>
            <w:tcW w:w="2040" w:type="dxa"/>
            <w:tcBorders>
              <w:top w:val="nil"/>
              <w:left w:val="nil"/>
              <w:bottom w:val="nil"/>
              <w:right w:val="single" w:sz="6" w:space="0" w:color="auto"/>
            </w:tcBorders>
            <w:hideMark/>
          </w:tcPr>
          <w:p w14:paraId="727127DA" w14:textId="77777777" w:rsidR="00C50A95" w:rsidRPr="00D016EC" w:rsidRDefault="00C50A95" w:rsidP="00416506">
            <w:pPr>
              <w:pStyle w:val="tabletext11"/>
              <w:tabs>
                <w:tab w:val="decimal" w:pos="850"/>
              </w:tabs>
              <w:rPr>
                <w:ins w:id="8380" w:author="Author"/>
              </w:rPr>
            </w:pPr>
            <w:ins w:id="8381" w:author="Author">
              <w:r w:rsidRPr="00D016EC">
                <w:t>700,000 to 799,999</w:t>
              </w:r>
            </w:ins>
          </w:p>
        </w:tc>
        <w:tc>
          <w:tcPr>
            <w:tcW w:w="360" w:type="dxa"/>
            <w:tcBorders>
              <w:left w:val="single" w:sz="6" w:space="0" w:color="auto"/>
            </w:tcBorders>
          </w:tcPr>
          <w:p w14:paraId="7A12C097" w14:textId="77777777" w:rsidR="00C50A95" w:rsidRPr="00D016EC" w:rsidRDefault="00C50A95" w:rsidP="00416506">
            <w:pPr>
              <w:pStyle w:val="tabletext11"/>
              <w:jc w:val="right"/>
              <w:rPr>
                <w:ins w:id="8382" w:author="Author"/>
              </w:rPr>
            </w:pPr>
          </w:p>
        </w:tc>
        <w:tc>
          <w:tcPr>
            <w:tcW w:w="2040" w:type="dxa"/>
            <w:tcBorders>
              <w:top w:val="nil"/>
              <w:left w:val="nil"/>
              <w:bottom w:val="nil"/>
              <w:right w:val="single" w:sz="6" w:space="0" w:color="auto"/>
            </w:tcBorders>
            <w:vAlign w:val="bottom"/>
            <w:hideMark/>
          </w:tcPr>
          <w:p w14:paraId="3C735E5C" w14:textId="77777777" w:rsidR="00C50A95" w:rsidRPr="00D016EC" w:rsidRDefault="00C50A95" w:rsidP="00416506">
            <w:pPr>
              <w:pStyle w:val="tabletext11"/>
              <w:tabs>
                <w:tab w:val="decimal" w:pos="801"/>
              </w:tabs>
              <w:rPr>
                <w:ins w:id="8383" w:author="Author"/>
              </w:rPr>
            </w:pPr>
            <w:ins w:id="8384" w:author="Author">
              <w:r w:rsidRPr="00D016EC">
                <w:t>1.81</w:t>
              </w:r>
            </w:ins>
          </w:p>
        </w:tc>
      </w:tr>
      <w:tr w:rsidR="00C50A95" w:rsidRPr="00D016EC" w14:paraId="45BB338F" w14:textId="77777777" w:rsidTr="00416506">
        <w:trPr>
          <w:trHeight w:val="190"/>
          <w:ins w:id="8385" w:author="Author"/>
        </w:trPr>
        <w:tc>
          <w:tcPr>
            <w:tcW w:w="200" w:type="dxa"/>
          </w:tcPr>
          <w:p w14:paraId="2E60D076" w14:textId="77777777" w:rsidR="00C50A95" w:rsidRPr="00D016EC" w:rsidRDefault="00C50A95" w:rsidP="00416506">
            <w:pPr>
              <w:pStyle w:val="tabletext11"/>
              <w:rPr>
                <w:ins w:id="8386" w:author="Author"/>
              </w:rPr>
            </w:pPr>
          </w:p>
        </w:tc>
        <w:tc>
          <w:tcPr>
            <w:tcW w:w="360" w:type="dxa"/>
            <w:tcBorders>
              <w:top w:val="nil"/>
              <w:left w:val="single" w:sz="6" w:space="0" w:color="auto"/>
              <w:bottom w:val="nil"/>
              <w:right w:val="nil"/>
            </w:tcBorders>
          </w:tcPr>
          <w:p w14:paraId="5329FB7C" w14:textId="77777777" w:rsidR="00C50A95" w:rsidRPr="00D016EC" w:rsidRDefault="00C50A95" w:rsidP="00416506">
            <w:pPr>
              <w:pStyle w:val="tabletext11"/>
              <w:jc w:val="right"/>
              <w:rPr>
                <w:ins w:id="8387" w:author="Author"/>
              </w:rPr>
            </w:pPr>
          </w:p>
        </w:tc>
        <w:tc>
          <w:tcPr>
            <w:tcW w:w="2040" w:type="dxa"/>
            <w:tcBorders>
              <w:top w:val="nil"/>
              <w:left w:val="nil"/>
              <w:bottom w:val="nil"/>
              <w:right w:val="single" w:sz="6" w:space="0" w:color="auto"/>
            </w:tcBorders>
            <w:hideMark/>
          </w:tcPr>
          <w:p w14:paraId="0CA19BDE" w14:textId="77777777" w:rsidR="00C50A95" w:rsidRPr="00D016EC" w:rsidRDefault="00C50A95" w:rsidP="00416506">
            <w:pPr>
              <w:pStyle w:val="tabletext11"/>
              <w:tabs>
                <w:tab w:val="decimal" w:pos="850"/>
              </w:tabs>
              <w:rPr>
                <w:ins w:id="8388" w:author="Author"/>
              </w:rPr>
            </w:pPr>
            <w:ins w:id="8389" w:author="Author">
              <w:r w:rsidRPr="00D016EC">
                <w:t>800,000 to 899,999</w:t>
              </w:r>
            </w:ins>
          </w:p>
        </w:tc>
        <w:tc>
          <w:tcPr>
            <w:tcW w:w="360" w:type="dxa"/>
            <w:tcBorders>
              <w:left w:val="single" w:sz="6" w:space="0" w:color="auto"/>
            </w:tcBorders>
          </w:tcPr>
          <w:p w14:paraId="2EE542A1" w14:textId="77777777" w:rsidR="00C50A95" w:rsidRPr="00D016EC" w:rsidRDefault="00C50A95" w:rsidP="00416506">
            <w:pPr>
              <w:pStyle w:val="tabletext11"/>
              <w:jc w:val="right"/>
              <w:rPr>
                <w:ins w:id="8390" w:author="Author"/>
              </w:rPr>
            </w:pPr>
          </w:p>
        </w:tc>
        <w:tc>
          <w:tcPr>
            <w:tcW w:w="2040" w:type="dxa"/>
            <w:tcBorders>
              <w:top w:val="nil"/>
              <w:left w:val="nil"/>
              <w:bottom w:val="nil"/>
              <w:right w:val="single" w:sz="6" w:space="0" w:color="auto"/>
            </w:tcBorders>
            <w:vAlign w:val="bottom"/>
            <w:hideMark/>
          </w:tcPr>
          <w:p w14:paraId="2C39F00F" w14:textId="77777777" w:rsidR="00C50A95" w:rsidRPr="00D016EC" w:rsidRDefault="00C50A95" w:rsidP="00416506">
            <w:pPr>
              <w:pStyle w:val="tabletext11"/>
              <w:tabs>
                <w:tab w:val="decimal" w:pos="801"/>
              </w:tabs>
              <w:rPr>
                <w:ins w:id="8391" w:author="Author"/>
              </w:rPr>
            </w:pPr>
            <w:ins w:id="8392" w:author="Author">
              <w:r w:rsidRPr="00D016EC">
                <w:t>1.87</w:t>
              </w:r>
            </w:ins>
          </w:p>
        </w:tc>
      </w:tr>
      <w:tr w:rsidR="00C50A95" w:rsidRPr="00D016EC" w14:paraId="4499A3AE" w14:textId="77777777" w:rsidTr="00416506">
        <w:trPr>
          <w:trHeight w:val="190"/>
          <w:ins w:id="8393" w:author="Author"/>
        </w:trPr>
        <w:tc>
          <w:tcPr>
            <w:tcW w:w="200" w:type="dxa"/>
          </w:tcPr>
          <w:p w14:paraId="39B5D30F" w14:textId="77777777" w:rsidR="00C50A95" w:rsidRPr="00D016EC" w:rsidRDefault="00C50A95" w:rsidP="00416506">
            <w:pPr>
              <w:pStyle w:val="tabletext11"/>
              <w:rPr>
                <w:ins w:id="8394" w:author="Author"/>
              </w:rPr>
            </w:pPr>
          </w:p>
        </w:tc>
        <w:tc>
          <w:tcPr>
            <w:tcW w:w="360" w:type="dxa"/>
            <w:tcBorders>
              <w:top w:val="nil"/>
              <w:left w:val="single" w:sz="6" w:space="0" w:color="auto"/>
              <w:bottom w:val="single" w:sz="6" w:space="0" w:color="auto"/>
              <w:right w:val="nil"/>
            </w:tcBorders>
          </w:tcPr>
          <w:p w14:paraId="0F6EC5B0" w14:textId="77777777" w:rsidR="00C50A95" w:rsidRPr="00D016EC" w:rsidRDefault="00C50A95" w:rsidP="00416506">
            <w:pPr>
              <w:pStyle w:val="tabletext11"/>
              <w:jc w:val="right"/>
              <w:rPr>
                <w:ins w:id="8395" w:author="Author"/>
              </w:rPr>
            </w:pPr>
          </w:p>
        </w:tc>
        <w:tc>
          <w:tcPr>
            <w:tcW w:w="2040" w:type="dxa"/>
            <w:tcBorders>
              <w:top w:val="nil"/>
              <w:left w:val="nil"/>
              <w:bottom w:val="single" w:sz="6" w:space="0" w:color="auto"/>
              <w:right w:val="single" w:sz="6" w:space="0" w:color="auto"/>
            </w:tcBorders>
            <w:vAlign w:val="bottom"/>
            <w:hideMark/>
          </w:tcPr>
          <w:p w14:paraId="27A29F3F" w14:textId="77777777" w:rsidR="00C50A95" w:rsidRPr="00D016EC" w:rsidRDefault="00C50A95" w:rsidP="00416506">
            <w:pPr>
              <w:pStyle w:val="tabletext11"/>
              <w:tabs>
                <w:tab w:val="decimal" w:pos="850"/>
              </w:tabs>
              <w:rPr>
                <w:ins w:id="8396" w:author="Author"/>
              </w:rPr>
            </w:pPr>
            <w:ins w:id="8397" w:author="Author">
              <w:r w:rsidRPr="00D016EC">
                <w:t>900,000 or greater</w:t>
              </w:r>
            </w:ins>
          </w:p>
        </w:tc>
        <w:tc>
          <w:tcPr>
            <w:tcW w:w="360" w:type="dxa"/>
            <w:tcBorders>
              <w:top w:val="nil"/>
              <w:left w:val="single" w:sz="6" w:space="0" w:color="auto"/>
              <w:bottom w:val="single" w:sz="6" w:space="0" w:color="auto"/>
              <w:right w:val="nil"/>
            </w:tcBorders>
          </w:tcPr>
          <w:p w14:paraId="24C3F11B" w14:textId="77777777" w:rsidR="00C50A95" w:rsidRPr="00D016EC" w:rsidRDefault="00C50A95" w:rsidP="00416506">
            <w:pPr>
              <w:pStyle w:val="tabletext11"/>
              <w:jc w:val="right"/>
              <w:rPr>
                <w:ins w:id="8398" w:author="Author"/>
              </w:rPr>
            </w:pPr>
          </w:p>
        </w:tc>
        <w:tc>
          <w:tcPr>
            <w:tcW w:w="2040" w:type="dxa"/>
            <w:tcBorders>
              <w:top w:val="nil"/>
              <w:left w:val="nil"/>
              <w:bottom w:val="single" w:sz="6" w:space="0" w:color="auto"/>
              <w:right w:val="single" w:sz="6" w:space="0" w:color="auto"/>
            </w:tcBorders>
            <w:vAlign w:val="bottom"/>
            <w:hideMark/>
          </w:tcPr>
          <w:p w14:paraId="0C055BA6" w14:textId="77777777" w:rsidR="00C50A95" w:rsidRPr="00D016EC" w:rsidRDefault="00C50A95" w:rsidP="00416506">
            <w:pPr>
              <w:pStyle w:val="tabletext11"/>
              <w:tabs>
                <w:tab w:val="decimal" w:pos="801"/>
              </w:tabs>
              <w:rPr>
                <w:ins w:id="8399" w:author="Author"/>
              </w:rPr>
            </w:pPr>
            <w:ins w:id="8400" w:author="Author">
              <w:r w:rsidRPr="00D016EC">
                <w:t>1.93</w:t>
              </w:r>
            </w:ins>
          </w:p>
        </w:tc>
      </w:tr>
    </w:tbl>
    <w:p w14:paraId="552922C6" w14:textId="77777777" w:rsidR="00C50A95" w:rsidRPr="00D016EC" w:rsidRDefault="00C50A95" w:rsidP="00C50A95">
      <w:pPr>
        <w:pStyle w:val="tablecaption"/>
        <w:rPr>
          <w:ins w:id="8401" w:author="Author"/>
        </w:rPr>
      </w:pPr>
      <w:ins w:id="8402" w:author="Author">
        <w:r w:rsidRPr="00D016EC">
          <w:t>Table 301.C.1.a.(2) Zone-rated Non-trailers Vehicle Value Factors – Collision With Stated Amount Rating</w:t>
        </w:r>
      </w:ins>
    </w:p>
    <w:p w14:paraId="2627FA98" w14:textId="77777777" w:rsidR="00C50A95" w:rsidRPr="00D016EC" w:rsidRDefault="00C50A95" w:rsidP="00C50A95">
      <w:pPr>
        <w:pStyle w:val="isonormal"/>
        <w:rPr>
          <w:ins w:id="8403" w:author="Author"/>
        </w:rPr>
      </w:pPr>
    </w:p>
    <w:p w14:paraId="66C56BF0" w14:textId="77777777" w:rsidR="00C50A95" w:rsidRPr="00D016EC" w:rsidRDefault="00C50A95" w:rsidP="00C50A95">
      <w:pPr>
        <w:pStyle w:val="outlinehd5"/>
        <w:rPr>
          <w:ins w:id="8404" w:author="Author"/>
        </w:rPr>
      </w:pPr>
      <w:ins w:id="8405" w:author="Author">
        <w:r w:rsidRPr="00D016EC">
          <w:tab/>
          <w:t>(3)</w:t>
        </w:r>
        <w:r w:rsidRPr="00D016EC">
          <w:tab/>
          <w:t>Private Passenger Types Vehicle Value Factors – Collision With Stated Amount Rating</w:t>
        </w:r>
      </w:ins>
    </w:p>
    <w:p w14:paraId="3ECAC468" w14:textId="77777777" w:rsidR="00C50A95" w:rsidRPr="00D016EC" w:rsidRDefault="00C50A95" w:rsidP="00C50A95">
      <w:pPr>
        <w:pStyle w:val="space4"/>
        <w:rPr>
          <w:ins w:id="8406"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3"/>
      </w:tblGrid>
      <w:tr w:rsidR="00C50A95" w:rsidRPr="00D016EC" w14:paraId="27E5A9C8" w14:textId="77777777" w:rsidTr="00416506">
        <w:trPr>
          <w:trHeight w:val="190"/>
          <w:ins w:id="8407" w:author="Author"/>
        </w:trPr>
        <w:tc>
          <w:tcPr>
            <w:tcW w:w="200" w:type="dxa"/>
            <w:hideMark/>
          </w:tcPr>
          <w:p w14:paraId="03DDAB0B" w14:textId="77777777" w:rsidR="00C50A95" w:rsidRPr="00D016EC" w:rsidRDefault="00C50A95" w:rsidP="00416506">
            <w:pPr>
              <w:pStyle w:val="tablehead"/>
              <w:rPr>
                <w:ins w:id="8408"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69F76FA1" w14:textId="77777777" w:rsidR="00C50A95" w:rsidRPr="00D016EC" w:rsidRDefault="00C50A95" w:rsidP="00416506">
            <w:pPr>
              <w:pStyle w:val="tablehead"/>
              <w:rPr>
                <w:ins w:id="8409" w:author="Author"/>
              </w:rPr>
            </w:pPr>
            <w:ins w:id="8410" w:author="Author">
              <w:r w:rsidRPr="00D016EC">
                <w:t>Price Bracket</w:t>
              </w:r>
            </w:ins>
          </w:p>
        </w:tc>
        <w:tc>
          <w:tcPr>
            <w:tcW w:w="2403" w:type="dxa"/>
            <w:gridSpan w:val="2"/>
            <w:tcBorders>
              <w:top w:val="single" w:sz="6" w:space="0" w:color="auto"/>
              <w:left w:val="single" w:sz="6" w:space="0" w:color="auto"/>
              <w:bottom w:val="single" w:sz="6" w:space="0" w:color="auto"/>
              <w:right w:val="single" w:sz="6" w:space="0" w:color="auto"/>
            </w:tcBorders>
            <w:hideMark/>
          </w:tcPr>
          <w:p w14:paraId="54825AE3" w14:textId="77777777" w:rsidR="00C50A95" w:rsidRPr="00D016EC" w:rsidRDefault="00C50A95" w:rsidP="00416506">
            <w:pPr>
              <w:pStyle w:val="tablehead"/>
              <w:rPr>
                <w:ins w:id="8411" w:author="Author"/>
              </w:rPr>
            </w:pPr>
            <w:ins w:id="8412" w:author="Author">
              <w:r w:rsidRPr="00D016EC">
                <w:t>Vehicle Value Factor</w:t>
              </w:r>
            </w:ins>
          </w:p>
        </w:tc>
      </w:tr>
      <w:tr w:rsidR="00C50A95" w:rsidRPr="00D016EC" w14:paraId="2E959440" w14:textId="77777777" w:rsidTr="00416506">
        <w:trPr>
          <w:trHeight w:val="190"/>
          <w:ins w:id="8413" w:author="Author"/>
        </w:trPr>
        <w:tc>
          <w:tcPr>
            <w:tcW w:w="200" w:type="dxa"/>
          </w:tcPr>
          <w:p w14:paraId="30AF260A" w14:textId="77777777" w:rsidR="00C50A95" w:rsidRPr="00D016EC" w:rsidRDefault="00C50A95" w:rsidP="00416506">
            <w:pPr>
              <w:pStyle w:val="tabletext11"/>
              <w:rPr>
                <w:ins w:id="8414" w:author="Author"/>
              </w:rPr>
            </w:pPr>
          </w:p>
        </w:tc>
        <w:tc>
          <w:tcPr>
            <w:tcW w:w="360" w:type="dxa"/>
            <w:tcBorders>
              <w:top w:val="single" w:sz="6" w:space="0" w:color="auto"/>
              <w:left w:val="single" w:sz="6" w:space="0" w:color="auto"/>
              <w:bottom w:val="nil"/>
              <w:right w:val="nil"/>
            </w:tcBorders>
          </w:tcPr>
          <w:p w14:paraId="4A5312F1" w14:textId="77777777" w:rsidR="00C50A95" w:rsidRPr="00D016EC" w:rsidRDefault="00C50A95" w:rsidP="00416506">
            <w:pPr>
              <w:pStyle w:val="tabletext11"/>
              <w:jc w:val="right"/>
              <w:rPr>
                <w:ins w:id="8415" w:author="Author"/>
              </w:rPr>
            </w:pPr>
            <w:ins w:id="8416" w:author="Author">
              <w:r w:rsidRPr="00D016EC">
                <w:t>$</w:t>
              </w:r>
            </w:ins>
          </w:p>
        </w:tc>
        <w:tc>
          <w:tcPr>
            <w:tcW w:w="2040" w:type="dxa"/>
            <w:tcBorders>
              <w:top w:val="single" w:sz="6" w:space="0" w:color="auto"/>
              <w:left w:val="nil"/>
              <w:bottom w:val="nil"/>
              <w:right w:val="single" w:sz="6" w:space="0" w:color="auto"/>
            </w:tcBorders>
            <w:hideMark/>
          </w:tcPr>
          <w:p w14:paraId="700A8210" w14:textId="77777777" w:rsidR="00C50A95" w:rsidRPr="00D016EC" w:rsidRDefault="00C50A95" w:rsidP="00416506">
            <w:pPr>
              <w:pStyle w:val="tabletext11"/>
              <w:tabs>
                <w:tab w:val="decimal" w:pos="850"/>
              </w:tabs>
              <w:rPr>
                <w:ins w:id="8417" w:author="Author"/>
              </w:rPr>
            </w:pPr>
            <w:ins w:id="8418" w:author="Author">
              <w:r w:rsidRPr="00D016EC">
                <w:t>0 to 999</w:t>
              </w:r>
            </w:ins>
          </w:p>
        </w:tc>
        <w:tc>
          <w:tcPr>
            <w:tcW w:w="360" w:type="dxa"/>
            <w:tcBorders>
              <w:top w:val="single" w:sz="6" w:space="0" w:color="auto"/>
              <w:left w:val="single" w:sz="6" w:space="0" w:color="auto"/>
            </w:tcBorders>
          </w:tcPr>
          <w:p w14:paraId="5E2C89D6" w14:textId="77777777" w:rsidR="00C50A95" w:rsidRPr="00D016EC" w:rsidRDefault="00C50A95" w:rsidP="00416506">
            <w:pPr>
              <w:pStyle w:val="tabletext11"/>
              <w:jc w:val="right"/>
              <w:rPr>
                <w:ins w:id="8419" w:author="Author"/>
              </w:rPr>
            </w:pPr>
          </w:p>
        </w:tc>
        <w:tc>
          <w:tcPr>
            <w:tcW w:w="2043" w:type="dxa"/>
            <w:tcBorders>
              <w:top w:val="single" w:sz="6" w:space="0" w:color="auto"/>
              <w:left w:val="nil"/>
              <w:bottom w:val="nil"/>
              <w:right w:val="single" w:sz="6" w:space="0" w:color="auto"/>
            </w:tcBorders>
            <w:vAlign w:val="bottom"/>
            <w:hideMark/>
          </w:tcPr>
          <w:p w14:paraId="6DB0B17A" w14:textId="77777777" w:rsidR="00C50A95" w:rsidRPr="00D016EC" w:rsidRDefault="00C50A95" w:rsidP="00416506">
            <w:pPr>
              <w:pStyle w:val="tabletext11"/>
              <w:tabs>
                <w:tab w:val="decimal" w:pos="801"/>
              </w:tabs>
              <w:rPr>
                <w:ins w:id="8420" w:author="Author"/>
              </w:rPr>
            </w:pPr>
            <w:ins w:id="8421" w:author="Author">
              <w:r w:rsidRPr="00D016EC">
                <w:t>0.72</w:t>
              </w:r>
            </w:ins>
          </w:p>
        </w:tc>
      </w:tr>
      <w:tr w:rsidR="00C50A95" w:rsidRPr="00D016EC" w14:paraId="1CF54599" w14:textId="77777777" w:rsidTr="00416506">
        <w:trPr>
          <w:trHeight w:val="190"/>
          <w:ins w:id="8422" w:author="Author"/>
        </w:trPr>
        <w:tc>
          <w:tcPr>
            <w:tcW w:w="200" w:type="dxa"/>
          </w:tcPr>
          <w:p w14:paraId="3B6529B3" w14:textId="77777777" w:rsidR="00C50A95" w:rsidRPr="00D016EC" w:rsidRDefault="00C50A95" w:rsidP="00416506">
            <w:pPr>
              <w:pStyle w:val="tabletext11"/>
              <w:rPr>
                <w:ins w:id="8423" w:author="Author"/>
              </w:rPr>
            </w:pPr>
          </w:p>
        </w:tc>
        <w:tc>
          <w:tcPr>
            <w:tcW w:w="360" w:type="dxa"/>
            <w:tcBorders>
              <w:top w:val="nil"/>
              <w:left w:val="single" w:sz="6" w:space="0" w:color="auto"/>
              <w:bottom w:val="nil"/>
              <w:right w:val="nil"/>
            </w:tcBorders>
          </w:tcPr>
          <w:p w14:paraId="32FD98B0" w14:textId="77777777" w:rsidR="00C50A95" w:rsidRPr="00D016EC" w:rsidRDefault="00C50A95" w:rsidP="00416506">
            <w:pPr>
              <w:pStyle w:val="tabletext11"/>
              <w:jc w:val="right"/>
              <w:rPr>
                <w:ins w:id="8424" w:author="Author"/>
              </w:rPr>
            </w:pPr>
          </w:p>
        </w:tc>
        <w:tc>
          <w:tcPr>
            <w:tcW w:w="2040" w:type="dxa"/>
            <w:tcBorders>
              <w:top w:val="nil"/>
              <w:left w:val="nil"/>
              <w:bottom w:val="nil"/>
              <w:right w:val="single" w:sz="6" w:space="0" w:color="auto"/>
            </w:tcBorders>
            <w:hideMark/>
          </w:tcPr>
          <w:p w14:paraId="45D7578D" w14:textId="77777777" w:rsidR="00C50A95" w:rsidRPr="00D016EC" w:rsidRDefault="00C50A95" w:rsidP="00416506">
            <w:pPr>
              <w:pStyle w:val="tabletext11"/>
              <w:tabs>
                <w:tab w:val="decimal" w:pos="850"/>
              </w:tabs>
              <w:rPr>
                <w:ins w:id="8425" w:author="Author"/>
              </w:rPr>
            </w:pPr>
            <w:ins w:id="8426" w:author="Author">
              <w:r w:rsidRPr="00D016EC">
                <w:t>1,000 to 1,999</w:t>
              </w:r>
            </w:ins>
          </w:p>
        </w:tc>
        <w:tc>
          <w:tcPr>
            <w:tcW w:w="360" w:type="dxa"/>
            <w:tcBorders>
              <w:left w:val="single" w:sz="6" w:space="0" w:color="auto"/>
            </w:tcBorders>
          </w:tcPr>
          <w:p w14:paraId="71469E3A" w14:textId="77777777" w:rsidR="00C50A95" w:rsidRPr="00D016EC" w:rsidRDefault="00C50A95" w:rsidP="00416506">
            <w:pPr>
              <w:pStyle w:val="tabletext11"/>
              <w:jc w:val="right"/>
              <w:rPr>
                <w:ins w:id="8427" w:author="Author"/>
              </w:rPr>
            </w:pPr>
          </w:p>
        </w:tc>
        <w:tc>
          <w:tcPr>
            <w:tcW w:w="2043" w:type="dxa"/>
            <w:tcBorders>
              <w:top w:val="nil"/>
              <w:left w:val="nil"/>
              <w:bottom w:val="nil"/>
              <w:right w:val="single" w:sz="6" w:space="0" w:color="auto"/>
            </w:tcBorders>
            <w:vAlign w:val="bottom"/>
            <w:hideMark/>
          </w:tcPr>
          <w:p w14:paraId="3D310763" w14:textId="77777777" w:rsidR="00C50A95" w:rsidRPr="00D016EC" w:rsidRDefault="00C50A95" w:rsidP="00416506">
            <w:pPr>
              <w:pStyle w:val="tabletext11"/>
              <w:tabs>
                <w:tab w:val="decimal" w:pos="801"/>
              </w:tabs>
              <w:rPr>
                <w:ins w:id="8428" w:author="Author"/>
              </w:rPr>
            </w:pPr>
            <w:ins w:id="8429" w:author="Author">
              <w:r w:rsidRPr="00D016EC">
                <w:t>0.74</w:t>
              </w:r>
            </w:ins>
          </w:p>
        </w:tc>
      </w:tr>
      <w:tr w:rsidR="00C50A95" w:rsidRPr="00D016EC" w14:paraId="30421C7A" w14:textId="77777777" w:rsidTr="00416506">
        <w:trPr>
          <w:trHeight w:val="190"/>
          <w:ins w:id="8430" w:author="Author"/>
        </w:trPr>
        <w:tc>
          <w:tcPr>
            <w:tcW w:w="200" w:type="dxa"/>
          </w:tcPr>
          <w:p w14:paraId="087BAFE3" w14:textId="77777777" w:rsidR="00C50A95" w:rsidRPr="00D016EC" w:rsidRDefault="00C50A95" w:rsidP="00416506">
            <w:pPr>
              <w:pStyle w:val="tabletext11"/>
              <w:rPr>
                <w:ins w:id="8431" w:author="Author"/>
              </w:rPr>
            </w:pPr>
          </w:p>
        </w:tc>
        <w:tc>
          <w:tcPr>
            <w:tcW w:w="360" w:type="dxa"/>
            <w:tcBorders>
              <w:top w:val="nil"/>
              <w:left w:val="single" w:sz="6" w:space="0" w:color="auto"/>
              <w:bottom w:val="nil"/>
              <w:right w:val="nil"/>
            </w:tcBorders>
          </w:tcPr>
          <w:p w14:paraId="0C175EE0" w14:textId="77777777" w:rsidR="00C50A95" w:rsidRPr="00D016EC" w:rsidRDefault="00C50A95" w:rsidP="00416506">
            <w:pPr>
              <w:pStyle w:val="tabletext11"/>
              <w:jc w:val="right"/>
              <w:rPr>
                <w:ins w:id="8432" w:author="Author"/>
              </w:rPr>
            </w:pPr>
          </w:p>
        </w:tc>
        <w:tc>
          <w:tcPr>
            <w:tcW w:w="2040" w:type="dxa"/>
            <w:tcBorders>
              <w:top w:val="nil"/>
              <w:left w:val="nil"/>
              <w:bottom w:val="nil"/>
              <w:right w:val="single" w:sz="6" w:space="0" w:color="auto"/>
            </w:tcBorders>
            <w:hideMark/>
          </w:tcPr>
          <w:p w14:paraId="779F6ED2" w14:textId="77777777" w:rsidR="00C50A95" w:rsidRPr="00D016EC" w:rsidRDefault="00C50A95" w:rsidP="00416506">
            <w:pPr>
              <w:pStyle w:val="tabletext11"/>
              <w:tabs>
                <w:tab w:val="decimal" w:pos="850"/>
              </w:tabs>
              <w:rPr>
                <w:ins w:id="8433" w:author="Author"/>
              </w:rPr>
            </w:pPr>
            <w:ins w:id="8434" w:author="Author">
              <w:r w:rsidRPr="00D016EC">
                <w:t>2,000 to 2,999</w:t>
              </w:r>
            </w:ins>
          </w:p>
        </w:tc>
        <w:tc>
          <w:tcPr>
            <w:tcW w:w="360" w:type="dxa"/>
            <w:tcBorders>
              <w:left w:val="single" w:sz="6" w:space="0" w:color="auto"/>
            </w:tcBorders>
          </w:tcPr>
          <w:p w14:paraId="3A6B5803" w14:textId="77777777" w:rsidR="00C50A95" w:rsidRPr="00D016EC" w:rsidRDefault="00C50A95" w:rsidP="00416506">
            <w:pPr>
              <w:pStyle w:val="tabletext11"/>
              <w:jc w:val="right"/>
              <w:rPr>
                <w:ins w:id="8435" w:author="Author"/>
              </w:rPr>
            </w:pPr>
          </w:p>
        </w:tc>
        <w:tc>
          <w:tcPr>
            <w:tcW w:w="2043" w:type="dxa"/>
            <w:tcBorders>
              <w:top w:val="nil"/>
              <w:left w:val="nil"/>
              <w:bottom w:val="nil"/>
              <w:right w:val="single" w:sz="6" w:space="0" w:color="auto"/>
            </w:tcBorders>
            <w:vAlign w:val="bottom"/>
            <w:hideMark/>
          </w:tcPr>
          <w:p w14:paraId="431C5051" w14:textId="77777777" w:rsidR="00C50A95" w:rsidRPr="00D016EC" w:rsidRDefault="00C50A95" w:rsidP="00416506">
            <w:pPr>
              <w:pStyle w:val="tabletext11"/>
              <w:tabs>
                <w:tab w:val="decimal" w:pos="801"/>
              </w:tabs>
              <w:rPr>
                <w:ins w:id="8436" w:author="Author"/>
              </w:rPr>
            </w:pPr>
            <w:ins w:id="8437" w:author="Author">
              <w:r w:rsidRPr="00D016EC">
                <w:t>0.75</w:t>
              </w:r>
            </w:ins>
          </w:p>
        </w:tc>
      </w:tr>
      <w:tr w:rsidR="00C50A95" w:rsidRPr="00D016EC" w14:paraId="3AD5F33E" w14:textId="77777777" w:rsidTr="00416506">
        <w:trPr>
          <w:trHeight w:val="190"/>
          <w:ins w:id="8438" w:author="Author"/>
        </w:trPr>
        <w:tc>
          <w:tcPr>
            <w:tcW w:w="200" w:type="dxa"/>
          </w:tcPr>
          <w:p w14:paraId="734B411E" w14:textId="77777777" w:rsidR="00C50A95" w:rsidRPr="00D016EC" w:rsidRDefault="00C50A95" w:rsidP="00416506">
            <w:pPr>
              <w:pStyle w:val="tabletext11"/>
              <w:rPr>
                <w:ins w:id="8439" w:author="Author"/>
              </w:rPr>
            </w:pPr>
          </w:p>
        </w:tc>
        <w:tc>
          <w:tcPr>
            <w:tcW w:w="360" w:type="dxa"/>
            <w:tcBorders>
              <w:top w:val="nil"/>
              <w:left w:val="single" w:sz="6" w:space="0" w:color="auto"/>
              <w:bottom w:val="nil"/>
              <w:right w:val="nil"/>
            </w:tcBorders>
          </w:tcPr>
          <w:p w14:paraId="290E2312" w14:textId="77777777" w:rsidR="00C50A95" w:rsidRPr="00D016EC" w:rsidRDefault="00C50A95" w:rsidP="00416506">
            <w:pPr>
              <w:pStyle w:val="tabletext11"/>
              <w:jc w:val="right"/>
              <w:rPr>
                <w:ins w:id="8440" w:author="Author"/>
              </w:rPr>
            </w:pPr>
          </w:p>
        </w:tc>
        <w:tc>
          <w:tcPr>
            <w:tcW w:w="2040" w:type="dxa"/>
            <w:tcBorders>
              <w:top w:val="nil"/>
              <w:left w:val="nil"/>
              <w:bottom w:val="nil"/>
              <w:right w:val="single" w:sz="6" w:space="0" w:color="auto"/>
            </w:tcBorders>
            <w:hideMark/>
          </w:tcPr>
          <w:p w14:paraId="1E643718" w14:textId="77777777" w:rsidR="00C50A95" w:rsidRPr="00D016EC" w:rsidRDefault="00C50A95" w:rsidP="00416506">
            <w:pPr>
              <w:pStyle w:val="tabletext11"/>
              <w:tabs>
                <w:tab w:val="decimal" w:pos="850"/>
              </w:tabs>
              <w:rPr>
                <w:ins w:id="8441" w:author="Author"/>
              </w:rPr>
            </w:pPr>
            <w:ins w:id="8442" w:author="Author">
              <w:r w:rsidRPr="00D016EC">
                <w:t>3,000 to 3,999</w:t>
              </w:r>
            </w:ins>
          </w:p>
        </w:tc>
        <w:tc>
          <w:tcPr>
            <w:tcW w:w="360" w:type="dxa"/>
            <w:tcBorders>
              <w:left w:val="single" w:sz="6" w:space="0" w:color="auto"/>
            </w:tcBorders>
          </w:tcPr>
          <w:p w14:paraId="05A24720" w14:textId="77777777" w:rsidR="00C50A95" w:rsidRPr="00D016EC" w:rsidRDefault="00C50A95" w:rsidP="00416506">
            <w:pPr>
              <w:pStyle w:val="tabletext11"/>
              <w:jc w:val="right"/>
              <w:rPr>
                <w:ins w:id="8443" w:author="Author"/>
              </w:rPr>
            </w:pPr>
          </w:p>
        </w:tc>
        <w:tc>
          <w:tcPr>
            <w:tcW w:w="2043" w:type="dxa"/>
            <w:tcBorders>
              <w:top w:val="nil"/>
              <w:left w:val="nil"/>
              <w:bottom w:val="nil"/>
              <w:right w:val="single" w:sz="6" w:space="0" w:color="auto"/>
            </w:tcBorders>
            <w:vAlign w:val="bottom"/>
            <w:hideMark/>
          </w:tcPr>
          <w:p w14:paraId="3D8F3AF7" w14:textId="77777777" w:rsidR="00C50A95" w:rsidRPr="00D016EC" w:rsidRDefault="00C50A95" w:rsidP="00416506">
            <w:pPr>
              <w:pStyle w:val="tabletext11"/>
              <w:tabs>
                <w:tab w:val="decimal" w:pos="801"/>
              </w:tabs>
              <w:rPr>
                <w:ins w:id="8444" w:author="Author"/>
              </w:rPr>
            </w:pPr>
            <w:ins w:id="8445" w:author="Author">
              <w:r w:rsidRPr="00D016EC">
                <w:t>0.75</w:t>
              </w:r>
            </w:ins>
          </w:p>
        </w:tc>
      </w:tr>
      <w:tr w:rsidR="00C50A95" w:rsidRPr="00D016EC" w14:paraId="1B30D526" w14:textId="77777777" w:rsidTr="00416506">
        <w:trPr>
          <w:trHeight w:val="190"/>
          <w:ins w:id="8446" w:author="Author"/>
        </w:trPr>
        <w:tc>
          <w:tcPr>
            <w:tcW w:w="200" w:type="dxa"/>
          </w:tcPr>
          <w:p w14:paraId="3CE15F60" w14:textId="77777777" w:rsidR="00C50A95" w:rsidRPr="00D016EC" w:rsidRDefault="00C50A95" w:rsidP="00416506">
            <w:pPr>
              <w:pStyle w:val="tabletext11"/>
              <w:rPr>
                <w:ins w:id="8447" w:author="Author"/>
              </w:rPr>
            </w:pPr>
          </w:p>
        </w:tc>
        <w:tc>
          <w:tcPr>
            <w:tcW w:w="360" w:type="dxa"/>
            <w:tcBorders>
              <w:top w:val="nil"/>
              <w:left w:val="single" w:sz="6" w:space="0" w:color="auto"/>
              <w:bottom w:val="nil"/>
              <w:right w:val="nil"/>
            </w:tcBorders>
          </w:tcPr>
          <w:p w14:paraId="2D14B527" w14:textId="77777777" w:rsidR="00C50A95" w:rsidRPr="00D016EC" w:rsidRDefault="00C50A95" w:rsidP="00416506">
            <w:pPr>
              <w:pStyle w:val="tabletext11"/>
              <w:jc w:val="right"/>
              <w:rPr>
                <w:ins w:id="8448" w:author="Author"/>
              </w:rPr>
            </w:pPr>
          </w:p>
        </w:tc>
        <w:tc>
          <w:tcPr>
            <w:tcW w:w="2040" w:type="dxa"/>
            <w:tcBorders>
              <w:top w:val="nil"/>
              <w:left w:val="nil"/>
              <w:bottom w:val="nil"/>
              <w:right w:val="single" w:sz="6" w:space="0" w:color="auto"/>
            </w:tcBorders>
            <w:hideMark/>
          </w:tcPr>
          <w:p w14:paraId="0E765364" w14:textId="77777777" w:rsidR="00C50A95" w:rsidRPr="00D016EC" w:rsidRDefault="00C50A95" w:rsidP="00416506">
            <w:pPr>
              <w:pStyle w:val="tabletext11"/>
              <w:tabs>
                <w:tab w:val="decimal" w:pos="850"/>
              </w:tabs>
              <w:rPr>
                <w:ins w:id="8449" w:author="Author"/>
              </w:rPr>
            </w:pPr>
            <w:ins w:id="8450" w:author="Author">
              <w:r w:rsidRPr="00D016EC">
                <w:t>4,000 to 4,999</w:t>
              </w:r>
            </w:ins>
          </w:p>
        </w:tc>
        <w:tc>
          <w:tcPr>
            <w:tcW w:w="360" w:type="dxa"/>
            <w:tcBorders>
              <w:left w:val="single" w:sz="6" w:space="0" w:color="auto"/>
            </w:tcBorders>
          </w:tcPr>
          <w:p w14:paraId="6C69DBF9" w14:textId="77777777" w:rsidR="00C50A95" w:rsidRPr="00D016EC" w:rsidRDefault="00C50A95" w:rsidP="00416506">
            <w:pPr>
              <w:pStyle w:val="tabletext11"/>
              <w:jc w:val="right"/>
              <w:rPr>
                <w:ins w:id="8451" w:author="Author"/>
              </w:rPr>
            </w:pPr>
          </w:p>
        </w:tc>
        <w:tc>
          <w:tcPr>
            <w:tcW w:w="2043" w:type="dxa"/>
            <w:tcBorders>
              <w:top w:val="nil"/>
              <w:left w:val="nil"/>
              <w:bottom w:val="nil"/>
              <w:right w:val="single" w:sz="6" w:space="0" w:color="auto"/>
            </w:tcBorders>
            <w:vAlign w:val="bottom"/>
            <w:hideMark/>
          </w:tcPr>
          <w:p w14:paraId="3428C596" w14:textId="77777777" w:rsidR="00C50A95" w:rsidRPr="00D016EC" w:rsidRDefault="00C50A95" w:rsidP="00416506">
            <w:pPr>
              <w:pStyle w:val="tabletext11"/>
              <w:tabs>
                <w:tab w:val="decimal" w:pos="801"/>
              </w:tabs>
              <w:rPr>
                <w:ins w:id="8452" w:author="Author"/>
              </w:rPr>
            </w:pPr>
            <w:ins w:id="8453" w:author="Author">
              <w:r w:rsidRPr="00D016EC">
                <w:t>0.76</w:t>
              </w:r>
            </w:ins>
          </w:p>
        </w:tc>
      </w:tr>
      <w:tr w:rsidR="00C50A95" w:rsidRPr="00D016EC" w14:paraId="174D2866" w14:textId="77777777" w:rsidTr="00416506">
        <w:trPr>
          <w:trHeight w:val="190"/>
          <w:ins w:id="8454" w:author="Author"/>
        </w:trPr>
        <w:tc>
          <w:tcPr>
            <w:tcW w:w="200" w:type="dxa"/>
          </w:tcPr>
          <w:p w14:paraId="3B6DDB7C" w14:textId="77777777" w:rsidR="00C50A95" w:rsidRPr="00D016EC" w:rsidRDefault="00C50A95" w:rsidP="00416506">
            <w:pPr>
              <w:pStyle w:val="tabletext11"/>
              <w:rPr>
                <w:ins w:id="8455" w:author="Author"/>
              </w:rPr>
            </w:pPr>
          </w:p>
        </w:tc>
        <w:tc>
          <w:tcPr>
            <w:tcW w:w="360" w:type="dxa"/>
            <w:tcBorders>
              <w:top w:val="nil"/>
              <w:left w:val="single" w:sz="6" w:space="0" w:color="auto"/>
              <w:bottom w:val="nil"/>
              <w:right w:val="nil"/>
            </w:tcBorders>
          </w:tcPr>
          <w:p w14:paraId="008A053C" w14:textId="77777777" w:rsidR="00C50A95" w:rsidRPr="00D016EC" w:rsidRDefault="00C50A95" w:rsidP="00416506">
            <w:pPr>
              <w:pStyle w:val="tabletext11"/>
              <w:jc w:val="right"/>
              <w:rPr>
                <w:ins w:id="8456" w:author="Author"/>
              </w:rPr>
            </w:pPr>
          </w:p>
        </w:tc>
        <w:tc>
          <w:tcPr>
            <w:tcW w:w="2040" w:type="dxa"/>
            <w:tcBorders>
              <w:top w:val="nil"/>
              <w:left w:val="nil"/>
              <w:bottom w:val="nil"/>
              <w:right w:val="single" w:sz="6" w:space="0" w:color="auto"/>
            </w:tcBorders>
            <w:hideMark/>
          </w:tcPr>
          <w:p w14:paraId="49F77276" w14:textId="77777777" w:rsidR="00C50A95" w:rsidRPr="00D016EC" w:rsidRDefault="00C50A95" w:rsidP="00416506">
            <w:pPr>
              <w:pStyle w:val="tabletext11"/>
              <w:tabs>
                <w:tab w:val="decimal" w:pos="850"/>
              </w:tabs>
              <w:rPr>
                <w:ins w:id="8457" w:author="Author"/>
              </w:rPr>
            </w:pPr>
            <w:ins w:id="8458" w:author="Author">
              <w:r w:rsidRPr="00D016EC">
                <w:t>5,000 to 5,999</w:t>
              </w:r>
            </w:ins>
          </w:p>
        </w:tc>
        <w:tc>
          <w:tcPr>
            <w:tcW w:w="360" w:type="dxa"/>
            <w:tcBorders>
              <w:left w:val="single" w:sz="6" w:space="0" w:color="auto"/>
            </w:tcBorders>
          </w:tcPr>
          <w:p w14:paraId="34EF0464" w14:textId="77777777" w:rsidR="00C50A95" w:rsidRPr="00D016EC" w:rsidRDefault="00C50A95" w:rsidP="00416506">
            <w:pPr>
              <w:pStyle w:val="tabletext11"/>
              <w:jc w:val="right"/>
              <w:rPr>
                <w:ins w:id="8459" w:author="Author"/>
              </w:rPr>
            </w:pPr>
          </w:p>
        </w:tc>
        <w:tc>
          <w:tcPr>
            <w:tcW w:w="2043" w:type="dxa"/>
            <w:tcBorders>
              <w:top w:val="nil"/>
              <w:left w:val="nil"/>
              <w:bottom w:val="nil"/>
              <w:right w:val="single" w:sz="6" w:space="0" w:color="auto"/>
            </w:tcBorders>
            <w:vAlign w:val="bottom"/>
            <w:hideMark/>
          </w:tcPr>
          <w:p w14:paraId="5088485E" w14:textId="77777777" w:rsidR="00C50A95" w:rsidRPr="00D016EC" w:rsidRDefault="00C50A95" w:rsidP="00416506">
            <w:pPr>
              <w:pStyle w:val="tabletext11"/>
              <w:tabs>
                <w:tab w:val="decimal" w:pos="801"/>
              </w:tabs>
              <w:rPr>
                <w:ins w:id="8460" w:author="Author"/>
              </w:rPr>
            </w:pPr>
            <w:ins w:id="8461" w:author="Author">
              <w:r w:rsidRPr="00D016EC">
                <w:t>0.76</w:t>
              </w:r>
            </w:ins>
          </w:p>
        </w:tc>
      </w:tr>
      <w:tr w:rsidR="00C50A95" w:rsidRPr="00D016EC" w14:paraId="730F1184" w14:textId="77777777" w:rsidTr="00416506">
        <w:trPr>
          <w:trHeight w:val="190"/>
          <w:ins w:id="8462" w:author="Author"/>
        </w:trPr>
        <w:tc>
          <w:tcPr>
            <w:tcW w:w="200" w:type="dxa"/>
          </w:tcPr>
          <w:p w14:paraId="06139A43" w14:textId="77777777" w:rsidR="00C50A95" w:rsidRPr="00D016EC" w:rsidRDefault="00C50A95" w:rsidP="00416506">
            <w:pPr>
              <w:pStyle w:val="tabletext11"/>
              <w:rPr>
                <w:ins w:id="8463" w:author="Author"/>
              </w:rPr>
            </w:pPr>
          </w:p>
        </w:tc>
        <w:tc>
          <w:tcPr>
            <w:tcW w:w="360" w:type="dxa"/>
            <w:tcBorders>
              <w:top w:val="nil"/>
              <w:left w:val="single" w:sz="6" w:space="0" w:color="auto"/>
              <w:bottom w:val="nil"/>
              <w:right w:val="nil"/>
            </w:tcBorders>
          </w:tcPr>
          <w:p w14:paraId="3911C193" w14:textId="77777777" w:rsidR="00C50A95" w:rsidRPr="00D016EC" w:rsidRDefault="00C50A95" w:rsidP="00416506">
            <w:pPr>
              <w:pStyle w:val="tabletext11"/>
              <w:jc w:val="right"/>
              <w:rPr>
                <w:ins w:id="8464" w:author="Author"/>
              </w:rPr>
            </w:pPr>
          </w:p>
        </w:tc>
        <w:tc>
          <w:tcPr>
            <w:tcW w:w="2040" w:type="dxa"/>
            <w:tcBorders>
              <w:top w:val="nil"/>
              <w:left w:val="nil"/>
              <w:bottom w:val="nil"/>
              <w:right w:val="single" w:sz="6" w:space="0" w:color="auto"/>
            </w:tcBorders>
            <w:hideMark/>
          </w:tcPr>
          <w:p w14:paraId="793BF7F2" w14:textId="77777777" w:rsidR="00C50A95" w:rsidRPr="00D016EC" w:rsidRDefault="00C50A95" w:rsidP="00416506">
            <w:pPr>
              <w:pStyle w:val="tabletext11"/>
              <w:tabs>
                <w:tab w:val="decimal" w:pos="850"/>
              </w:tabs>
              <w:rPr>
                <w:ins w:id="8465" w:author="Author"/>
              </w:rPr>
            </w:pPr>
            <w:ins w:id="8466" w:author="Author">
              <w:r w:rsidRPr="00D016EC">
                <w:t>6,000 to 7,999</w:t>
              </w:r>
            </w:ins>
          </w:p>
        </w:tc>
        <w:tc>
          <w:tcPr>
            <w:tcW w:w="360" w:type="dxa"/>
            <w:tcBorders>
              <w:left w:val="single" w:sz="6" w:space="0" w:color="auto"/>
            </w:tcBorders>
          </w:tcPr>
          <w:p w14:paraId="0CA3ED10" w14:textId="77777777" w:rsidR="00C50A95" w:rsidRPr="00D016EC" w:rsidRDefault="00C50A95" w:rsidP="00416506">
            <w:pPr>
              <w:pStyle w:val="tabletext11"/>
              <w:jc w:val="right"/>
              <w:rPr>
                <w:ins w:id="8467" w:author="Author"/>
              </w:rPr>
            </w:pPr>
          </w:p>
        </w:tc>
        <w:tc>
          <w:tcPr>
            <w:tcW w:w="2043" w:type="dxa"/>
            <w:tcBorders>
              <w:top w:val="nil"/>
              <w:left w:val="nil"/>
              <w:bottom w:val="nil"/>
              <w:right w:val="single" w:sz="6" w:space="0" w:color="auto"/>
            </w:tcBorders>
            <w:vAlign w:val="bottom"/>
            <w:hideMark/>
          </w:tcPr>
          <w:p w14:paraId="07CA32E4" w14:textId="77777777" w:rsidR="00C50A95" w:rsidRPr="00D016EC" w:rsidRDefault="00C50A95" w:rsidP="00416506">
            <w:pPr>
              <w:pStyle w:val="tabletext11"/>
              <w:tabs>
                <w:tab w:val="decimal" w:pos="801"/>
              </w:tabs>
              <w:rPr>
                <w:ins w:id="8468" w:author="Author"/>
              </w:rPr>
            </w:pPr>
            <w:ins w:id="8469" w:author="Author">
              <w:r w:rsidRPr="00D016EC">
                <w:t>0.77</w:t>
              </w:r>
            </w:ins>
          </w:p>
        </w:tc>
      </w:tr>
      <w:tr w:rsidR="00C50A95" w:rsidRPr="00D016EC" w14:paraId="4129623B" w14:textId="77777777" w:rsidTr="00416506">
        <w:trPr>
          <w:trHeight w:val="190"/>
          <w:ins w:id="8470" w:author="Author"/>
        </w:trPr>
        <w:tc>
          <w:tcPr>
            <w:tcW w:w="200" w:type="dxa"/>
          </w:tcPr>
          <w:p w14:paraId="241FFA1A" w14:textId="77777777" w:rsidR="00C50A95" w:rsidRPr="00D016EC" w:rsidRDefault="00C50A95" w:rsidP="00416506">
            <w:pPr>
              <w:pStyle w:val="tabletext11"/>
              <w:rPr>
                <w:ins w:id="8471" w:author="Author"/>
              </w:rPr>
            </w:pPr>
          </w:p>
        </w:tc>
        <w:tc>
          <w:tcPr>
            <w:tcW w:w="360" w:type="dxa"/>
            <w:tcBorders>
              <w:top w:val="nil"/>
              <w:left w:val="single" w:sz="6" w:space="0" w:color="auto"/>
              <w:bottom w:val="nil"/>
              <w:right w:val="nil"/>
            </w:tcBorders>
          </w:tcPr>
          <w:p w14:paraId="79CA88BD" w14:textId="77777777" w:rsidR="00C50A95" w:rsidRPr="00D016EC" w:rsidRDefault="00C50A95" w:rsidP="00416506">
            <w:pPr>
              <w:pStyle w:val="tabletext11"/>
              <w:jc w:val="right"/>
              <w:rPr>
                <w:ins w:id="8472" w:author="Author"/>
              </w:rPr>
            </w:pPr>
          </w:p>
        </w:tc>
        <w:tc>
          <w:tcPr>
            <w:tcW w:w="2040" w:type="dxa"/>
            <w:tcBorders>
              <w:top w:val="nil"/>
              <w:left w:val="nil"/>
              <w:bottom w:val="nil"/>
              <w:right w:val="single" w:sz="6" w:space="0" w:color="auto"/>
            </w:tcBorders>
            <w:hideMark/>
          </w:tcPr>
          <w:p w14:paraId="69ECBDEF" w14:textId="77777777" w:rsidR="00C50A95" w:rsidRPr="00D016EC" w:rsidRDefault="00C50A95" w:rsidP="00416506">
            <w:pPr>
              <w:pStyle w:val="tabletext11"/>
              <w:tabs>
                <w:tab w:val="decimal" w:pos="850"/>
              </w:tabs>
              <w:rPr>
                <w:ins w:id="8473" w:author="Author"/>
              </w:rPr>
            </w:pPr>
            <w:ins w:id="8474" w:author="Author">
              <w:r w:rsidRPr="00D016EC">
                <w:t>8,000 to 9,999</w:t>
              </w:r>
            </w:ins>
          </w:p>
        </w:tc>
        <w:tc>
          <w:tcPr>
            <w:tcW w:w="360" w:type="dxa"/>
            <w:tcBorders>
              <w:left w:val="single" w:sz="6" w:space="0" w:color="auto"/>
            </w:tcBorders>
          </w:tcPr>
          <w:p w14:paraId="3A3F5CA8" w14:textId="77777777" w:rsidR="00C50A95" w:rsidRPr="00D016EC" w:rsidRDefault="00C50A95" w:rsidP="00416506">
            <w:pPr>
              <w:pStyle w:val="tabletext11"/>
              <w:jc w:val="right"/>
              <w:rPr>
                <w:ins w:id="8475" w:author="Author"/>
              </w:rPr>
            </w:pPr>
          </w:p>
        </w:tc>
        <w:tc>
          <w:tcPr>
            <w:tcW w:w="2043" w:type="dxa"/>
            <w:tcBorders>
              <w:top w:val="nil"/>
              <w:left w:val="nil"/>
              <w:bottom w:val="nil"/>
              <w:right w:val="single" w:sz="6" w:space="0" w:color="auto"/>
            </w:tcBorders>
            <w:vAlign w:val="bottom"/>
            <w:hideMark/>
          </w:tcPr>
          <w:p w14:paraId="2BD262E9" w14:textId="77777777" w:rsidR="00C50A95" w:rsidRPr="00D016EC" w:rsidRDefault="00C50A95" w:rsidP="00416506">
            <w:pPr>
              <w:pStyle w:val="tabletext11"/>
              <w:tabs>
                <w:tab w:val="decimal" w:pos="801"/>
              </w:tabs>
              <w:rPr>
                <w:ins w:id="8476" w:author="Author"/>
              </w:rPr>
            </w:pPr>
            <w:ins w:id="8477" w:author="Author">
              <w:r w:rsidRPr="00D016EC">
                <w:t>0.77</w:t>
              </w:r>
            </w:ins>
          </w:p>
        </w:tc>
      </w:tr>
      <w:tr w:rsidR="00C50A95" w:rsidRPr="00D016EC" w14:paraId="07AE4453" w14:textId="77777777" w:rsidTr="00416506">
        <w:trPr>
          <w:trHeight w:val="190"/>
          <w:ins w:id="8478" w:author="Author"/>
        </w:trPr>
        <w:tc>
          <w:tcPr>
            <w:tcW w:w="200" w:type="dxa"/>
          </w:tcPr>
          <w:p w14:paraId="6BAA4640" w14:textId="77777777" w:rsidR="00C50A95" w:rsidRPr="00D016EC" w:rsidRDefault="00C50A95" w:rsidP="00416506">
            <w:pPr>
              <w:pStyle w:val="tabletext11"/>
              <w:rPr>
                <w:ins w:id="8479" w:author="Author"/>
              </w:rPr>
            </w:pPr>
          </w:p>
        </w:tc>
        <w:tc>
          <w:tcPr>
            <w:tcW w:w="360" w:type="dxa"/>
            <w:tcBorders>
              <w:top w:val="nil"/>
              <w:left w:val="single" w:sz="6" w:space="0" w:color="auto"/>
              <w:bottom w:val="nil"/>
              <w:right w:val="nil"/>
            </w:tcBorders>
          </w:tcPr>
          <w:p w14:paraId="7E55F6C3" w14:textId="77777777" w:rsidR="00C50A95" w:rsidRPr="00D016EC" w:rsidRDefault="00C50A95" w:rsidP="00416506">
            <w:pPr>
              <w:pStyle w:val="tabletext11"/>
              <w:jc w:val="right"/>
              <w:rPr>
                <w:ins w:id="8480" w:author="Author"/>
              </w:rPr>
            </w:pPr>
          </w:p>
        </w:tc>
        <w:tc>
          <w:tcPr>
            <w:tcW w:w="2040" w:type="dxa"/>
            <w:tcBorders>
              <w:top w:val="nil"/>
              <w:left w:val="nil"/>
              <w:bottom w:val="nil"/>
              <w:right w:val="single" w:sz="6" w:space="0" w:color="auto"/>
            </w:tcBorders>
            <w:hideMark/>
          </w:tcPr>
          <w:p w14:paraId="42E89E3C" w14:textId="77777777" w:rsidR="00C50A95" w:rsidRPr="00D016EC" w:rsidRDefault="00C50A95" w:rsidP="00416506">
            <w:pPr>
              <w:pStyle w:val="tabletext11"/>
              <w:tabs>
                <w:tab w:val="decimal" w:pos="850"/>
              </w:tabs>
              <w:rPr>
                <w:ins w:id="8481" w:author="Author"/>
              </w:rPr>
            </w:pPr>
            <w:ins w:id="8482" w:author="Author">
              <w:r w:rsidRPr="00D016EC">
                <w:t>10,000 to 11,999</w:t>
              </w:r>
            </w:ins>
          </w:p>
        </w:tc>
        <w:tc>
          <w:tcPr>
            <w:tcW w:w="360" w:type="dxa"/>
            <w:tcBorders>
              <w:left w:val="single" w:sz="6" w:space="0" w:color="auto"/>
            </w:tcBorders>
          </w:tcPr>
          <w:p w14:paraId="710B4653" w14:textId="77777777" w:rsidR="00C50A95" w:rsidRPr="00D016EC" w:rsidRDefault="00C50A95" w:rsidP="00416506">
            <w:pPr>
              <w:pStyle w:val="tabletext11"/>
              <w:jc w:val="right"/>
              <w:rPr>
                <w:ins w:id="8483" w:author="Author"/>
              </w:rPr>
            </w:pPr>
          </w:p>
        </w:tc>
        <w:tc>
          <w:tcPr>
            <w:tcW w:w="2043" w:type="dxa"/>
            <w:tcBorders>
              <w:top w:val="nil"/>
              <w:left w:val="nil"/>
              <w:bottom w:val="nil"/>
              <w:right w:val="single" w:sz="6" w:space="0" w:color="auto"/>
            </w:tcBorders>
            <w:vAlign w:val="bottom"/>
            <w:hideMark/>
          </w:tcPr>
          <w:p w14:paraId="5895D8E2" w14:textId="77777777" w:rsidR="00C50A95" w:rsidRPr="00D016EC" w:rsidRDefault="00C50A95" w:rsidP="00416506">
            <w:pPr>
              <w:pStyle w:val="tabletext11"/>
              <w:tabs>
                <w:tab w:val="decimal" w:pos="801"/>
              </w:tabs>
              <w:rPr>
                <w:ins w:id="8484" w:author="Author"/>
              </w:rPr>
            </w:pPr>
            <w:ins w:id="8485" w:author="Author">
              <w:r w:rsidRPr="00D016EC">
                <w:t>0.77</w:t>
              </w:r>
            </w:ins>
          </w:p>
        </w:tc>
      </w:tr>
      <w:tr w:rsidR="00C50A95" w:rsidRPr="00D016EC" w14:paraId="2D0AB0CB" w14:textId="77777777" w:rsidTr="00416506">
        <w:trPr>
          <w:trHeight w:val="190"/>
          <w:ins w:id="8486" w:author="Author"/>
        </w:trPr>
        <w:tc>
          <w:tcPr>
            <w:tcW w:w="200" w:type="dxa"/>
          </w:tcPr>
          <w:p w14:paraId="437FDF0C" w14:textId="77777777" w:rsidR="00C50A95" w:rsidRPr="00D016EC" w:rsidRDefault="00C50A95" w:rsidP="00416506">
            <w:pPr>
              <w:pStyle w:val="tabletext11"/>
              <w:rPr>
                <w:ins w:id="8487" w:author="Author"/>
              </w:rPr>
            </w:pPr>
          </w:p>
        </w:tc>
        <w:tc>
          <w:tcPr>
            <w:tcW w:w="360" w:type="dxa"/>
            <w:tcBorders>
              <w:top w:val="nil"/>
              <w:left w:val="single" w:sz="6" w:space="0" w:color="auto"/>
              <w:bottom w:val="nil"/>
              <w:right w:val="nil"/>
            </w:tcBorders>
          </w:tcPr>
          <w:p w14:paraId="1B9CA05C" w14:textId="77777777" w:rsidR="00C50A95" w:rsidRPr="00D016EC" w:rsidRDefault="00C50A95" w:rsidP="00416506">
            <w:pPr>
              <w:pStyle w:val="tabletext11"/>
              <w:jc w:val="right"/>
              <w:rPr>
                <w:ins w:id="8488" w:author="Author"/>
              </w:rPr>
            </w:pPr>
          </w:p>
        </w:tc>
        <w:tc>
          <w:tcPr>
            <w:tcW w:w="2040" w:type="dxa"/>
            <w:tcBorders>
              <w:top w:val="nil"/>
              <w:left w:val="nil"/>
              <w:bottom w:val="nil"/>
              <w:right w:val="single" w:sz="6" w:space="0" w:color="auto"/>
            </w:tcBorders>
            <w:hideMark/>
          </w:tcPr>
          <w:p w14:paraId="62C0AA75" w14:textId="77777777" w:rsidR="00C50A95" w:rsidRPr="00D016EC" w:rsidRDefault="00C50A95" w:rsidP="00416506">
            <w:pPr>
              <w:pStyle w:val="tabletext11"/>
              <w:tabs>
                <w:tab w:val="decimal" w:pos="850"/>
              </w:tabs>
              <w:rPr>
                <w:ins w:id="8489" w:author="Author"/>
              </w:rPr>
            </w:pPr>
            <w:ins w:id="8490" w:author="Author">
              <w:r w:rsidRPr="00D016EC">
                <w:t>12,000 to 13,999</w:t>
              </w:r>
            </w:ins>
          </w:p>
        </w:tc>
        <w:tc>
          <w:tcPr>
            <w:tcW w:w="360" w:type="dxa"/>
            <w:tcBorders>
              <w:left w:val="single" w:sz="6" w:space="0" w:color="auto"/>
            </w:tcBorders>
          </w:tcPr>
          <w:p w14:paraId="14583DD2" w14:textId="77777777" w:rsidR="00C50A95" w:rsidRPr="00D016EC" w:rsidRDefault="00C50A95" w:rsidP="00416506">
            <w:pPr>
              <w:pStyle w:val="tabletext11"/>
              <w:jc w:val="right"/>
              <w:rPr>
                <w:ins w:id="8491" w:author="Author"/>
              </w:rPr>
            </w:pPr>
          </w:p>
        </w:tc>
        <w:tc>
          <w:tcPr>
            <w:tcW w:w="2043" w:type="dxa"/>
            <w:tcBorders>
              <w:top w:val="nil"/>
              <w:left w:val="nil"/>
              <w:bottom w:val="nil"/>
              <w:right w:val="single" w:sz="6" w:space="0" w:color="auto"/>
            </w:tcBorders>
            <w:vAlign w:val="bottom"/>
            <w:hideMark/>
          </w:tcPr>
          <w:p w14:paraId="184869AC" w14:textId="77777777" w:rsidR="00C50A95" w:rsidRPr="00D016EC" w:rsidRDefault="00C50A95" w:rsidP="00416506">
            <w:pPr>
              <w:pStyle w:val="tabletext11"/>
              <w:tabs>
                <w:tab w:val="decimal" w:pos="801"/>
              </w:tabs>
              <w:rPr>
                <w:ins w:id="8492" w:author="Author"/>
              </w:rPr>
            </w:pPr>
            <w:ins w:id="8493" w:author="Author">
              <w:r w:rsidRPr="00D016EC">
                <w:t>0.78</w:t>
              </w:r>
            </w:ins>
          </w:p>
        </w:tc>
      </w:tr>
      <w:tr w:rsidR="00C50A95" w:rsidRPr="00D016EC" w14:paraId="1AA9E6D0" w14:textId="77777777" w:rsidTr="00416506">
        <w:trPr>
          <w:trHeight w:val="190"/>
          <w:ins w:id="8494" w:author="Author"/>
        </w:trPr>
        <w:tc>
          <w:tcPr>
            <w:tcW w:w="200" w:type="dxa"/>
          </w:tcPr>
          <w:p w14:paraId="0E2D3643" w14:textId="77777777" w:rsidR="00C50A95" w:rsidRPr="00D016EC" w:rsidRDefault="00C50A95" w:rsidP="00416506">
            <w:pPr>
              <w:pStyle w:val="tabletext11"/>
              <w:rPr>
                <w:ins w:id="8495" w:author="Author"/>
              </w:rPr>
            </w:pPr>
          </w:p>
        </w:tc>
        <w:tc>
          <w:tcPr>
            <w:tcW w:w="360" w:type="dxa"/>
            <w:tcBorders>
              <w:top w:val="nil"/>
              <w:left w:val="single" w:sz="6" w:space="0" w:color="auto"/>
              <w:bottom w:val="nil"/>
              <w:right w:val="nil"/>
            </w:tcBorders>
          </w:tcPr>
          <w:p w14:paraId="77876BFF" w14:textId="77777777" w:rsidR="00C50A95" w:rsidRPr="00D016EC" w:rsidRDefault="00C50A95" w:rsidP="00416506">
            <w:pPr>
              <w:pStyle w:val="tabletext11"/>
              <w:jc w:val="right"/>
              <w:rPr>
                <w:ins w:id="8496" w:author="Author"/>
              </w:rPr>
            </w:pPr>
          </w:p>
        </w:tc>
        <w:tc>
          <w:tcPr>
            <w:tcW w:w="2040" w:type="dxa"/>
            <w:tcBorders>
              <w:top w:val="nil"/>
              <w:left w:val="nil"/>
              <w:bottom w:val="nil"/>
              <w:right w:val="single" w:sz="6" w:space="0" w:color="auto"/>
            </w:tcBorders>
            <w:hideMark/>
          </w:tcPr>
          <w:p w14:paraId="214716AA" w14:textId="77777777" w:rsidR="00C50A95" w:rsidRPr="00D016EC" w:rsidRDefault="00C50A95" w:rsidP="00416506">
            <w:pPr>
              <w:pStyle w:val="tabletext11"/>
              <w:tabs>
                <w:tab w:val="decimal" w:pos="850"/>
              </w:tabs>
              <w:rPr>
                <w:ins w:id="8497" w:author="Author"/>
              </w:rPr>
            </w:pPr>
            <w:ins w:id="8498" w:author="Author">
              <w:r w:rsidRPr="00D016EC">
                <w:t>14,000 to 15,999</w:t>
              </w:r>
            </w:ins>
          </w:p>
        </w:tc>
        <w:tc>
          <w:tcPr>
            <w:tcW w:w="360" w:type="dxa"/>
            <w:tcBorders>
              <w:left w:val="single" w:sz="6" w:space="0" w:color="auto"/>
            </w:tcBorders>
          </w:tcPr>
          <w:p w14:paraId="3F3D4981" w14:textId="77777777" w:rsidR="00C50A95" w:rsidRPr="00D016EC" w:rsidRDefault="00C50A95" w:rsidP="00416506">
            <w:pPr>
              <w:pStyle w:val="tabletext11"/>
              <w:jc w:val="right"/>
              <w:rPr>
                <w:ins w:id="8499" w:author="Author"/>
              </w:rPr>
            </w:pPr>
          </w:p>
        </w:tc>
        <w:tc>
          <w:tcPr>
            <w:tcW w:w="2043" w:type="dxa"/>
            <w:tcBorders>
              <w:top w:val="nil"/>
              <w:left w:val="nil"/>
              <w:bottom w:val="nil"/>
              <w:right w:val="single" w:sz="6" w:space="0" w:color="auto"/>
            </w:tcBorders>
            <w:vAlign w:val="bottom"/>
            <w:hideMark/>
          </w:tcPr>
          <w:p w14:paraId="2D39BA39" w14:textId="77777777" w:rsidR="00C50A95" w:rsidRPr="00D016EC" w:rsidRDefault="00C50A95" w:rsidP="00416506">
            <w:pPr>
              <w:pStyle w:val="tabletext11"/>
              <w:tabs>
                <w:tab w:val="decimal" w:pos="801"/>
              </w:tabs>
              <w:rPr>
                <w:ins w:id="8500" w:author="Author"/>
              </w:rPr>
            </w:pPr>
            <w:ins w:id="8501" w:author="Author">
              <w:r w:rsidRPr="00D016EC">
                <w:t>0.78</w:t>
              </w:r>
            </w:ins>
          </w:p>
        </w:tc>
      </w:tr>
      <w:tr w:rsidR="00C50A95" w:rsidRPr="00D016EC" w14:paraId="3B2BA1CE" w14:textId="77777777" w:rsidTr="00416506">
        <w:trPr>
          <w:trHeight w:val="190"/>
          <w:ins w:id="8502" w:author="Author"/>
        </w:trPr>
        <w:tc>
          <w:tcPr>
            <w:tcW w:w="200" w:type="dxa"/>
          </w:tcPr>
          <w:p w14:paraId="030885B2" w14:textId="77777777" w:rsidR="00C50A95" w:rsidRPr="00D016EC" w:rsidRDefault="00C50A95" w:rsidP="00416506">
            <w:pPr>
              <w:pStyle w:val="tabletext11"/>
              <w:rPr>
                <w:ins w:id="8503" w:author="Author"/>
              </w:rPr>
            </w:pPr>
          </w:p>
        </w:tc>
        <w:tc>
          <w:tcPr>
            <w:tcW w:w="360" w:type="dxa"/>
            <w:tcBorders>
              <w:top w:val="nil"/>
              <w:left w:val="single" w:sz="6" w:space="0" w:color="auto"/>
              <w:bottom w:val="nil"/>
              <w:right w:val="nil"/>
            </w:tcBorders>
          </w:tcPr>
          <w:p w14:paraId="78FD9FC1" w14:textId="77777777" w:rsidR="00C50A95" w:rsidRPr="00D016EC" w:rsidRDefault="00C50A95" w:rsidP="00416506">
            <w:pPr>
              <w:pStyle w:val="tabletext11"/>
              <w:jc w:val="right"/>
              <w:rPr>
                <w:ins w:id="8504" w:author="Author"/>
              </w:rPr>
            </w:pPr>
          </w:p>
        </w:tc>
        <w:tc>
          <w:tcPr>
            <w:tcW w:w="2040" w:type="dxa"/>
            <w:tcBorders>
              <w:top w:val="nil"/>
              <w:left w:val="nil"/>
              <w:bottom w:val="nil"/>
              <w:right w:val="single" w:sz="6" w:space="0" w:color="auto"/>
            </w:tcBorders>
            <w:hideMark/>
          </w:tcPr>
          <w:p w14:paraId="34E6A1C2" w14:textId="77777777" w:rsidR="00C50A95" w:rsidRPr="00D016EC" w:rsidRDefault="00C50A95" w:rsidP="00416506">
            <w:pPr>
              <w:pStyle w:val="tabletext11"/>
              <w:tabs>
                <w:tab w:val="decimal" w:pos="850"/>
              </w:tabs>
              <w:rPr>
                <w:ins w:id="8505" w:author="Author"/>
              </w:rPr>
            </w:pPr>
            <w:ins w:id="8506" w:author="Author">
              <w:r w:rsidRPr="00D016EC">
                <w:t>16,000 to 17,999</w:t>
              </w:r>
            </w:ins>
          </w:p>
        </w:tc>
        <w:tc>
          <w:tcPr>
            <w:tcW w:w="360" w:type="dxa"/>
            <w:tcBorders>
              <w:left w:val="single" w:sz="6" w:space="0" w:color="auto"/>
            </w:tcBorders>
          </w:tcPr>
          <w:p w14:paraId="0ED85696" w14:textId="77777777" w:rsidR="00C50A95" w:rsidRPr="00D016EC" w:rsidRDefault="00C50A95" w:rsidP="00416506">
            <w:pPr>
              <w:pStyle w:val="tabletext11"/>
              <w:jc w:val="right"/>
              <w:rPr>
                <w:ins w:id="8507" w:author="Author"/>
              </w:rPr>
            </w:pPr>
          </w:p>
        </w:tc>
        <w:tc>
          <w:tcPr>
            <w:tcW w:w="2043" w:type="dxa"/>
            <w:tcBorders>
              <w:top w:val="nil"/>
              <w:left w:val="nil"/>
              <w:bottom w:val="nil"/>
              <w:right w:val="single" w:sz="6" w:space="0" w:color="auto"/>
            </w:tcBorders>
            <w:vAlign w:val="bottom"/>
            <w:hideMark/>
          </w:tcPr>
          <w:p w14:paraId="1C7E7A6E" w14:textId="77777777" w:rsidR="00C50A95" w:rsidRPr="00D016EC" w:rsidRDefault="00C50A95" w:rsidP="00416506">
            <w:pPr>
              <w:pStyle w:val="tabletext11"/>
              <w:tabs>
                <w:tab w:val="decimal" w:pos="801"/>
              </w:tabs>
              <w:rPr>
                <w:ins w:id="8508" w:author="Author"/>
              </w:rPr>
            </w:pPr>
            <w:ins w:id="8509" w:author="Author">
              <w:r w:rsidRPr="00D016EC">
                <w:t>0.77</w:t>
              </w:r>
            </w:ins>
          </w:p>
        </w:tc>
      </w:tr>
      <w:tr w:rsidR="00C50A95" w:rsidRPr="00D016EC" w14:paraId="7E74CEC7" w14:textId="77777777" w:rsidTr="00416506">
        <w:trPr>
          <w:trHeight w:val="190"/>
          <w:ins w:id="8510" w:author="Author"/>
        </w:trPr>
        <w:tc>
          <w:tcPr>
            <w:tcW w:w="200" w:type="dxa"/>
          </w:tcPr>
          <w:p w14:paraId="13EB3F7E" w14:textId="77777777" w:rsidR="00C50A95" w:rsidRPr="00D016EC" w:rsidRDefault="00C50A95" w:rsidP="00416506">
            <w:pPr>
              <w:pStyle w:val="tabletext11"/>
              <w:rPr>
                <w:ins w:id="8511" w:author="Author"/>
              </w:rPr>
            </w:pPr>
          </w:p>
        </w:tc>
        <w:tc>
          <w:tcPr>
            <w:tcW w:w="360" w:type="dxa"/>
            <w:tcBorders>
              <w:top w:val="nil"/>
              <w:left w:val="single" w:sz="6" w:space="0" w:color="auto"/>
              <w:bottom w:val="nil"/>
              <w:right w:val="nil"/>
            </w:tcBorders>
          </w:tcPr>
          <w:p w14:paraId="42EF8E94" w14:textId="77777777" w:rsidR="00C50A95" w:rsidRPr="00D016EC" w:rsidRDefault="00C50A95" w:rsidP="00416506">
            <w:pPr>
              <w:pStyle w:val="tabletext11"/>
              <w:jc w:val="right"/>
              <w:rPr>
                <w:ins w:id="8512" w:author="Author"/>
              </w:rPr>
            </w:pPr>
          </w:p>
        </w:tc>
        <w:tc>
          <w:tcPr>
            <w:tcW w:w="2040" w:type="dxa"/>
            <w:tcBorders>
              <w:top w:val="nil"/>
              <w:left w:val="nil"/>
              <w:bottom w:val="nil"/>
              <w:right w:val="single" w:sz="6" w:space="0" w:color="auto"/>
            </w:tcBorders>
            <w:hideMark/>
          </w:tcPr>
          <w:p w14:paraId="7B3D9A61" w14:textId="77777777" w:rsidR="00C50A95" w:rsidRPr="00D016EC" w:rsidRDefault="00C50A95" w:rsidP="00416506">
            <w:pPr>
              <w:pStyle w:val="tabletext11"/>
              <w:tabs>
                <w:tab w:val="decimal" w:pos="850"/>
              </w:tabs>
              <w:rPr>
                <w:ins w:id="8513" w:author="Author"/>
              </w:rPr>
            </w:pPr>
            <w:ins w:id="8514" w:author="Author">
              <w:r w:rsidRPr="00D016EC">
                <w:t>18,000 to 19,999</w:t>
              </w:r>
            </w:ins>
          </w:p>
        </w:tc>
        <w:tc>
          <w:tcPr>
            <w:tcW w:w="360" w:type="dxa"/>
            <w:tcBorders>
              <w:left w:val="single" w:sz="6" w:space="0" w:color="auto"/>
            </w:tcBorders>
          </w:tcPr>
          <w:p w14:paraId="05587A8C" w14:textId="77777777" w:rsidR="00C50A95" w:rsidRPr="00D016EC" w:rsidRDefault="00C50A95" w:rsidP="00416506">
            <w:pPr>
              <w:pStyle w:val="tabletext11"/>
              <w:jc w:val="right"/>
              <w:rPr>
                <w:ins w:id="8515" w:author="Author"/>
              </w:rPr>
            </w:pPr>
          </w:p>
        </w:tc>
        <w:tc>
          <w:tcPr>
            <w:tcW w:w="2043" w:type="dxa"/>
            <w:tcBorders>
              <w:top w:val="nil"/>
              <w:left w:val="nil"/>
              <w:bottom w:val="nil"/>
              <w:right w:val="single" w:sz="6" w:space="0" w:color="auto"/>
            </w:tcBorders>
            <w:vAlign w:val="bottom"/>
            <w:hideMark/>
          </w:tcPr>
          <w:p w14:paraId="2E61F15A" w14:textId="77777777" w:rsidR="00C50A95" w:rsidRPr="00D016EC" w:rsidRDefault="00C50A95" w:rsidP="00416506">
            <w:pPr>
              <w:pStyle w:val="tabletext11"/>
              <w:tabs>
                <w:tab w:val="decimal" w:pos="801"/>
              </w:tabs>
              <w:rPr>
                <w:ins w:id="8516" w:author="Author"/>
              </w:rPr>
            </w:pPr>
            <w:ins w:id="8517" w:author="Author">
              <w:r w:rsidRPr="00D016EC">
                <w:t>0.75</w:t>
              </w:r>
            </w:ins>
          </w:p>
        </w:tc>
      </w:tr>
      <w:tr w:rsidR="00C50A95" w:rsidRPr="00D016EC" w14:paraId="39767D36" w14:textId="77777777" w:rsidTr="00416506">
        <w:trPr>
          <w:trHeight w:val="190"/>
          <w:ins w:id="8518" w:author="Author"/>
        </w:trPr>
        <w:tc>
          <w:tcPr>
            <w:tcW w:w="200" w:type="dxa"/>
          </w:tcPr>
          <w:p w14:paraId="622D9443" w14:textId="77777777" w:rsidR="00C50A95" w:rsidRPr="00D016EC" w:rsidRDefault="00C50A95" w:rsidP="00416506">
            <w:pPr>
              <w:pStyle w:val="tabletext11"/>
              <w:rPr>
                <w:ins w:id="8519" w:author="Author"/>
              </w:rPr>
            </w:pPr>
          </w:p>
        </w:tc>
        <w:tc>
          <w:tcPr>
            <w:tcW w:w="360" w:type="dxa"/>
            <w:tcBorders>
              <w:top w:val="nil"/>
              <w:left w:val="single" w:sz="6" w:space="0" w:color="auto"/>
              <w:bottom w:val="nil"/>
              <w:right w:val="nil"/>
            </w:tcBorders>
          </w:tcPr>
          <w:p w14:paraId="099DC4CE" w14:textId="77777777" w:rsidR="00C50A95" w:rsidRPr="00D016EC" w:rsidRDefault="00C50A95" w:rsidP="00416506">
            <w:pPr>
              <w:pStyle w:val="tabletext11"/>
              <w:jc w:val="right"/>
              <w:rPr>
                <w:ins w:id="8520" w:author="Author"/>
              </w:rPr>
            </w:pPr>
          </w:p>
        </w:tc>
        <w:tc>
          <w:tcPr>
            <w:tcW w:w="2040" w:type="dxa"/>
            <w:tcBorders>
              <w:top w:val="nil"/>
              <w:left w:val="nil"/>
              <w:bottom w:val="nil"/>
              <w:right w:val="single" w:sz="6" w:space="0" w:color="auto"/>
            </w:tcBorders>
            <w:hideMark/>
          </w:tcPr>
          <w:p w14:paraId="0493CCFC" w14:textId="77777777" w:rsidR="00C50A95" w:rsidRPr="00D016EC" w:rsidRDefault="00C50A95" w:rsidP="00416506">
            <w:pPr>
              <w:pStyle w:val="tabletext11"/>
              <w:tabs>
                <w:tab w:val="decimal" w:pos="850"/>
              </w:tabs>
              <w:rPr>
                <w:ins w:id="8521" w:author="Author"/>
              </w:rPr>
            </w:pPr>
            <w:ins w:id="8522" w:author="Author">
              <w:r w:rsidRPr="00D016EC">
                <w:t>20,000 to 24,999</w:t>
              </w:r>
            </w:ins>
          </w:p>
        </w:tc>
        <w:tc>
          <w:tcPr>
            <w:tcW w:w="360" w:type="dxa"/>
            <w:tcBorders>
              <w:left w:val="single" w:sz="6" w:space="0" w:color="auto"/>
            </w:tcBorders>
          </w:tcPr>
          <w:p w14:paraId="352B913A" w14:textId="77777777" w:rsidR="00C50A95" w:rsidRPr="00D016EC" w:rsidRDefault="00C50A95" w:rsidP="00416506">
            <w:pPr>
              <w:pStyle w:val="tabletext11"/>
              <w:jc w:val="right"/>
              <w:rPr>
                <w:ins w:id="8523" w:author="Author"/>
              </w:rPr>
            </w:pPr>
          </w:p>
        </w:tc>
        <w:tc>
          <w:tcPr>
            <w:tcW w:w="2043" w:type="dxa"/>
            <w:tcBorders>
              <w:top w:val="nil"/>
              <w:left w:val="nil"/>
              <w:bottom w:val="nil"/>
              <w:right w:val="single" w:sz="6" w:space="0" w:color="auto"/>
            </w:tcBorders>
            <w:vAlign w:val="bottom"/>
            <w:hideMark/>
          </w:tcPr>
          <w:p w14:paraId="636F21F4" w14:textId="77777777" w:rsidR="00C50A95" w:rsidRPr="00D016EC" w:rsidRDefault="00C50A95" w:rsidP="00416506">
            <w:pPr>
              <w:pStyle w:val="tabletext11"/>
              <w:tabs>
                <w:tab w:val="decimal" w:pos="801"/>
              </w:tabs>
              <w:rPr>
                <w:ins w:id="8524" w:author="Author"/>
              </w:rPr>
            </w:pPr>
            <w:ins w:id="8525" w:author="Author">
              <w:r w:rsidRPr="00D016EC">
                <w:t>0.71</w:t>
              </w:r>
            </w:ins>
          </w:p>
        </w:tc>
      </w:tr>
      <w:tr w:rsidR="00C50A95" w:rsidRPr="00D016EC" w14:paraId="30DFC00D" w14:textId="77777777" w:rsidTr="00416506">
        <w:trPr>
          <w:trHeight w:val="190"/>
          <w:ins w:id="8526" w:author="Author"/>
        </w:trPr>
        <w:tc>
          <w:tcPr>
            <w:tcW w:w="200" w:type="dxa"/>
          </w:tcPr>
          <w:p w14:paraId="11AE45DB" w14:textId="77777777" w:rsidR="00C50A95" w:rsidRPr="00D016EC" w:rsidRDefault="00C50A95" w:rsidP="00416506">
            <w:pPr>
              <w:pStyle w:val="tabletext11"/>
              <w:rPr>
                <w:ins w:id="8527" w:author="Author"/>
              </w:rPr>
            </w:pPr>
          </w:p>
        </w:tc>
        <w:tc>
          <w:tcPr>
            <w:tcW w:w="360" w:type="dxa"/>
            <w:tcBorders>
              <w:top w:val="nil"/>
              <w:left w:val="single" w:sz="6" w:space="0" w:color="auto"/>
              <w:bottom w:val="nil"/>
              <w:right w:val="nil"/>
            </w:tcBorders>
          </w:tcPr>
          <w:p w14:paraId="65BA8FBD" w14:textId="77777777" w:rsidR="00C50A95" w:rsidRPr="00D016EC" w:rsidRDefault="00C50A95" w:rsidP="00416506">
            <w:pPr>
              <w:pStyle w:val="tabletext11"/>
              <w:jc w:val="right"/>
              <w:rPr>
                <w:ins w:id="8528" w:author="Author"/>
              </w:rPr>
            </w:pPr>
          </w:p>
        </w:tc>
        <w:tc>
          <w:tcPr>
            <w:tcW w:w="2040" w:type="dxa"/>
            <w:tcBorders>
              <w:top w:val="nil"/>
              <w:left w:val="nil"/>
              <w:bottom w:val="nil"/>
              <w:right w:val="single" w:sz="6" w:space="0" w:color="auto"/>
            </w:tcBorders>
            <w:hideMark/>
          </w:tcPr>
          <w:p w14:paraId="412933CE" w14:textId="77777777" w:rsidR="00C50A95" w:rsidRPr="00D016EC" w:rsidRDefault="00C50A95" w:rsidP="00416506">
            <w:pPr>
              <w:pStyle w:val="tabletext11"/>
              <w:tabs>
                <w:tab w:val="decimal" w:pos="850"/>
              </w:tabs>
              <w:rPr>
                <w:ins w:id="8529" w:author="Author"/>
              </w:rPr>
            </w:pPr>
            <w:ins w:id="8530" w:author="Author">
              <w:r w:rsidRPr="00D016EC">
                <w:t>25,000 to 29,999</w:t>
              </w:r>
            </w:ins>
          </w:p>
        </w:tc>
        <w:tc>
          <w:tcPr>
            <w:tcW w:w="360" w:type="dxa"/>
            <w:tcBorders>
              <w:left w:val="single" w:sz="6" w:space="0" w:color="auto"/>
            </w:tcBorders>
          </w:tcPr>
          <w:p w14:paraId="64B5401F" w14:textId="77777777" w:rsidR="00C50A95" w:rsidRPr="00D016EC" w:rsidRDefault="00C50A95" w:rsidP="00416506">
            <w:pPr>
              <w:pStyle w:val="tabletext11"/>
              <w:jc w:val="right"/>
              <w:rPr>
                <w:ins w:id="8531" w:author="Author"/>
              </w:rPr>
            </w:pPr>
          </w:p>
        </w:tc>
        <w:tc>
          <w:tcPr>
            <w:tcW w:w="2043" w:type="dxa"/>
            <w:tcBorders>
              <w:top w:val="nil"/>
              <w:left w:val="nil"/>
              <w:bottom w:val="nil"/>
              <w:right w:val="single" w:sz="6" w:space="0" w:color="auto"/>
            </w:tcBorders>
            <w:vAlign w:val="bottom"/>
            <w:hideMark/>
          </w:tcPr>
          <w:p w14:paraId="1869E0BF" w14:textId="77777777" w:rsidR="00C50A95" w:rsidRPr="00D016EC" w:rsidRDefault="00C50A95" w:rsidP="00416506">
            <w:pPr>
              <w:pStyle w:val="tabletext11"/>
              <w:tabs>
                <w:tab w:val="decimal" w:pos="801"/>
              </w:tabs>
              <w:rPr>
                <w:ins w:id="8532" w:author="Author"/>
              </w:rPr>
            </w:pPr>
            <w:ins w:id="8533" w:author="Author">
              <w:r w:rsidRPr="00D016EC">
                <w:t>0.70</w:t>
              </w:r>
            </w:ins>
          </w:p>
        </w:tc>
      </w:tr>
      <w:tr w:rsidR="00C50A95" w:rsidRPr="00D016EC" w14:paraId="5A142B03" w14:textId="77777777" w:rsidTr="00416506">
        <w:trPr>
          <w:trHeight w:val="190"/>
          <w:ins w:id="8534" w:author="Author"/>
        </w:trPr>
        <w:tc>
          <w:tcPr>
            <w:tcW w:w="200" w:type="dxa"/>
          </w:tcPr>
          <w:p w14:paraId="12D78333" w14:textId="77777777" w:rsidR="00C50A95" w:rsidRPr="00D016EC" w:rsidRDefault="00C50A95" w:rsidP="00416506">
            <w:pPr>
              <w:pStyle w:val="tabletext11"/>
              <w:rPr>
                <w:ins w:id="8535" w:author="Author"/>
              </w:rPr>
            </w:pPr>
          </w:p>
        </w:tc>
        <w:tc>
          <w:tcPr>
            <w:tcW w:w="360" w:type="dxa"/>
            <w:tcBorders>
              <w:top w:val="nil"/>
              <w:left w:val="single" w:sz="6" w:space="0" w:color="auto"/>
              <w:bottom w:val="nil"/>
              <w:right w:val="nil"/>
            </w:tcBorders>
          </w:tcPr>
          <w:p w14:paraId="70D0F226" w14:textId="77777777" w:rsidR="00C50A95" w:rsidRPr="00D016EC" w:rsidRDefault="00C50A95" w:rsidP="00416506">
            <w:pPr>
              <w:pStyle w:val="tabletext11"/>
              <w:jc w:val="right"/>
              <w:rPr>
                <w:ins w:id="8536" w:author="Author"/>
              </w:rPr>
            </w:pPr>
          </w:p>
        </w:tc>
        <w:tc>
          <w:tcPr>
            <w:tcW w:w="2040" w:type="dxa"/>
            <w:tcBorders>
              <w:top w:val="nil"/>
              <w:left w:val="nil"/>
              <w:bottom w:val="nil"/>
              <w:right w:val="single" w:sz="6" w:space="0" w:color="auto"/>
            </w:tcBorders>
            <w:hideMark/>
          </w:tcPr>
          <w:p w14:paraId="1AE6859B" w14:textId="77777777" w:rsidR="00C50A95" w:rsidRPr="00D016EC" w:rsidRDefault="00C50A95" w:rsidP="00416506">
            <w:pPr>
              <w:pStyle w:val="tabletext11"/>
              <w:tabs>
                <w:tab w:val="decimal" w:pos="850"/>
              </w:tabs>
              <w:rPr>
                <w:ins w:id="8537" w:author="Author"/>
              </w:rPr>
            </w:pPr>
            <w:ins w:id="8538" w:author="Author">
              <w:r w:rsidRPr="00D016EC">
                <w:t>30,000 to 34,999</w:t>
              </w:r>
            </w:ins>
          </w:p>
        </w:tc>
        <w:tc>
          <w:tcPr>
            <w:tcW w:w="360" w:type="dxa"/>
            <w:tcBorders>
              <w:left w:val="single" w:sz="6" w:space="0" w:color="auto"/>
            </w:tcBorders>
          </w:tcPr>
          <w:p w14:paraId="18A05112" w14:textId="77777777" w:rsidR="00C50A95" w:rsidRPr="00D016EC" w:rsidRDefault="00C50A95" w:rsidP="00416506">
            <w:pPr>
              <w:pStyle w:val="tabletext11"/>
              <w:jc w:val="right"/>
              <w:rPr>
                <w:ins w:id="8539" w:author="Author"/>
              </w:rPr>
            </w:pPr>
          </w:p>
        </w:tc>
        <w:tc>
          <w:tcPr>
            <w:tcW w:w="2043" w:type="dxa"/>
            <w:tcBorders>
              <w:top w:val="nil"/>
              <w:left w:val="nil"/>
              <w:bottom w:val="nil"/>
              <w:right w:val="single" w:sz="6" w:space="0" w:color="auto"/>
            </w:tcBorders>
            <w:vAlign w:val="bottom"/>
            <w:hideMark/>
          </w:tcPr>
          <w:p w14:paraId="5952D722" w14:textId="77777777" w:rsidR="00C50A95" w:rsidRPr="00D016EC" w:rsidRDefault="00C50A95" w:rsidP="00416506">
            <w:pPr>
              <w:pStyle w:val="tabletext11"/>
              <w:tabs>
                <w:tab w:val="decimal" w:pos="801"/>
              </w:tabs>
              <w:rPr>
                <w:ins w:id="8540" w:author="Author"/>
              </w:rPr>
            </w:pPr>
            <w:ins w:id="8541" w:author="Author">
              <w:r w:rsidRPr="00D016EC">
                <w:t>0.75</w:t>
              </w:r>
            </w:ins>
          </w:p>
        </w:tc>
      </w:tr>
      <w:tr w:rsidR="00C50A95" w:rsidRPr="00D016EC" w14:paraId="0337DF82" w14:textId="77777777" w:rsidTr="00416506">
        <w:trPr>
          <w:trHeight w:val="190"/>
          <w:ins w:id="8542" w:author="Author"/>
        </w:trPr>
        <w:tc>
          <w:tcPr>
            <w:tcW w:w="200" w:type="dxa"/>
          </w:tcPr>
          <w:p w14:paraId="52C2EF00" w14:textId="77777777" w:rsidR="00C50A95" w:rsidRPr="00D016EC" w:rsidRDefault="00C50A95" w:rsidP="00416506">
            <w:pPr>
              <w:pStyle w:val="tabletext11"/>
              <w:rPr>
                <w:ins w:id="8543" w:author="Author"/>
              </w:rPr>
            </w:pPr>
          </w:p>
        </w:tc>
        <w:tc>
          <w:tcPr>
            <w:tcW w:w="360" w:type="dxa"/>
            <w:tcBorders>
              <w:top w:val="nil"/>
              <w:left w:val="single" w:sz="6" w:space="0" w:color="auto"/>
              <w:bottom w:val="nil"/>
              <w:right w:val="nil"/>
            </w:tcBorders>
          </w:tcPr>
          <w:p w14:paraId="1B57B5D5" w14:textId="77777777" w:rsidR="00C50A95" w:rsidRPr="00D016EC" w:rsidRDefault="00C50A95" w:rsidP="00416506">
            <w:pPr>
              <w:pStyle w:val="tabletext11"/>
              <w:jc w:val="right"/>
              <w:rPr>
                <w:ins w:id="8544" w:author="Author"/>
              </w:rPr>
            </w:pPr>
          </w:p>
        </w:tc>
        <w:tc>
          <w:tcPr>
            <w:tcW w:w="2040" w:type="dxa"/>
            <w:tcBorders>
              <w:top w:val="nil"/>
              <w:left w:val="nil"/>
              <w:bottom w:val="nil"/>
              <w:right w:val="single" w:sz="6" w:space="0" w:color="auto"/>
            </w:tcBorders>
            <w:hideMark/>
          </w:tcPr>
          <w:p w14:paraId="0EE77643" w14:textId="77777777" w:rsidR="00C50A95" w:rsidRPr="00D016EC" w:rsidRDefault="00C50A95" w:rsidP="00416506">
            <w:pPr>
              <w:pStyle w:val="tabletext11"/>
              <w:tabs>
                <w:tab w:val="decimal" w:pos="850"/>
              </w:tabs>
              <w:rPr>
                <w:ins w:id="8545" w:author="Author"/>
              </w:rPr>
            </w:pPr>
            <w:ins w:id="8546" w:author="Author">
              <w:r w:rsidRPr="00D016EC">
                <w:t>35,000 to 39,999</w:t>
              </w:r>
            </w:ins>
          </w:p>
        </w:tc>
        <w:tc>
          <w:tcPr>
            <w:tcW w:w="360" w:type="dxa"/>
            <w:tcBorders>
              <w:left w:val="single" w:sz="6" w:space="0" w:color="auto"/>
            </w:tcBorders>
          </w:tcPr>
          <w:p w14:paraId="60B09F8F" w14:textId="77777777" w:rsidR="00C50A95" w:rsidRPr="00D016EC" w:rsidRDefault="00C50A95" w:rsidP="00416506">
            <w:pPr>
              <w:pStyle w:val="tabletext11"/>
              <w:jc w:val="right"/>
              <w:rPr>
                <w:ins w:id="8547" w:author="Author"/>
              </w:rPr>
            </w:pPr>
          </w:p>
        </w:tc>
        <w:tc>
          <w:tcPr>
            <w:tcW w:w="2043" w:type="dxa"/>
            <w:tcBorders>
              <w:top w:val="nil"/>
              <w:left w:val="nil"/>
              <w:bottom w:val="nil"/>
              <w:right w:val="single" w:sz="6" w:space="0" w:color="auto"/>
            </w:tcBorders>
            <w:vAlign w:val="bottom"/>
            <w:hideMark/>
          </w:tcPr>
          <w:p w14:paraId="72E62C21" w14:textId="77777777" w:rsidR="00C50A95" w:rsidRPr="00D016EC" w:rsidRDefault="00C50A95" w:rsidP="00416506">
            <w:pPr>
              <w:pStyle w:val="tabletext11"/>
              <w:tabs>
                <w:tab w:val="decimal" w:pos="801"/>
              </w:tabs>
              <w:rPr>
                <w:ins w:id="8548" w:author="Author"/>
              </w:rPr>
            </w:pPr>
            <w:ins w:id="8549" w:author="Author">
              <w:r w:rsidRPr="00D016EC">
                <w:t>0.80</w:t>
              </w:r>
            </w:ins>
          </w:p>
        </w:tc>
      </w:tr>
      <w:tr w:rsidR="00C50A95" w:rsidRPr="00D016EC" w14:paraId="3A4D6DEA" w14:textId="77777777" w:rsidTr="00416506">
        <w:trPr>
          <w:trHeight w:val="190"/>
          <w:ins w:id="8550" w:author="Author"/>
        </w:trPr>
        <w:tc>
          <w:tcPr>
            <w:tcW w:w="200" w:type="dxa"/>
          </w:tcPr>
          <w:p w14:paraId="118638E6" w14:textId="77777777" w:rsidR="00C50A95" w:rsidRPr="00D016EC" w:rsidRDefault="00C50A95" w:rsidP="00416506">
            <w:pPr>
              <w:pStyle w:val="tabletext11"/>
              <w:rPr>
                <w:ins w:id="8551" w:author="Author"/>
              </w:rPr>
            </w:pPr>
          </w:p>
        </w:tc>
        <w:tc>
          <w:tcPr>
            <w:tcW w:w="360" w:type="dxa"/>
            <w:tcBorders>
              <w:top w:val="nil"/>
              <w:left w:val="single" w:sz="6" w:space="0" w:color="auto"/>
              <w:bottom w:val="nil"/>
              <w:right w:val="nil"/>
            </w:tcBorders>
          </w:tcPr>
          <w:p w14:paraId="65418BA6" w14:textId="77777777" w:rsidR="00C50A95" w:rsidRPr="00D016EC" w:rsidRDefault="00C50A95" w:rsidP="00416506">
            <w:pPr>
              <w:pStyle w:val="tabletext11"/>
              <w:jc w:val="right"/>
              <w:rPr>
                <w:ins w:id="8552" w:author="Author"/>
              </w:rPr>
            </w:pPr>
          </w:p>
        </w:tc>
        <w:tc>
          <w:tcPr>
            <w:tcW w:w="2040" w:type="dxa"/>
            <w:tcBorders>
              <w:top w:val="nil"/>
              <w:left w:val="nil"/>
              <w:bottom w:val="nil"/>
              <w:right w:val="single" w:sz="6" w:space="0" w:color="auto"/>
            </w:tcBorders>
            <w:hideMark/>
          </w:tcPr>
          <w:p w14:paraId="1E9743B6" w14:textId="77777777" w:rsidR="00C50A95" w:rsidRPr="00D016EC" w:rsidRDefault="00C50A95" w:rsidP="00416506">
            <w:pPr>
              <w:pStyle w:val="tabletext11"/>
              <w:tabs>
                <w:tab w:val="decimal" w:pos="850"/>
              </w:tabs>
              <w:rPr>
                <w:ins w:id="8553" w:author="Author"/>
              </w:rPr>
            </w:pPr>
            <w:ins w:id="8554" w:author="Author">
              <w:r w:rsidRPr="00D016EC">
                <w:t>40,000 to 44,999</w:t>
              </w:r>
            </w:ins>
          </w:p>
        </w:tc>
        <w:tc>
          <w:tcPr>
            <w:tcW w:w="360" w:type="dxa"/>
            <w:tcBorders>
              <w:left w:val="single" w:sz="6" w:space="0" w:color="auto"/>
            </w:tcBorders>
          </w:tcPr>
          <w:p w14:paraId="2C0D5FE1" w14:textId="77777777" w:rsidR="00C50A95" w:rsidRPr="00D016EC" w:rsidRDefault="00C50A95" w:rsidP="00416506">
            <w:pPr>
              <w:pStyle w:val="tabletext11"/>
              <w:jc w:val="right"/>
              <w:rPr>
                <w:ins w:id="8555" w:author="Author"/>
              </w:rPr>
            </w:pPr>
          </w:p>
        </w:tc>
        <w:tc>
          <w:tcPr>
            <w:tcW w:w="2043" w:type="dxa"/>
            <w:tcBorders>
              <w:top w:val="nil"/>
              <w:left w:val="nil"/>
              <w:bottom w:val="nil"/>
              <w:right w:val="single" w:sz="6" w:space="0" w:color="auto"/>
            </w:tcBorders>
            <w:vAlign w:val="bottom"/>
            <w:hideMark/>
          </w:tcPr>
          <w:p w14:paraId="18240E83" w14:textId="77777777" w:rsidR="00C50A95" w:rsidRPr="00D016EC" w:rsidRDefault="00C50A95" w:rsidP="00416506">
            <w:pPr>
              <w:pStyle w:val="tabletext11"/>
              <w:tabs>
                <w:tab w:val="decimal" w:pos="801"/>
              </w:tabs>
              <w:rPr>
                <w:ins w:id="8556" w:author="Author"/>
              </w:rPr>
            </w:pPr>
            <w:ins w:id="8557" w:author="Author">
              <w:r w:rsidRPr="00D016EC">
                <w:t>0.85</w:t>
              </w:r>
            </w:ins>
          </w:p>
        </w:tc>
      </w:tr>
      <w:tr w:rsidR="00C50A95" w:rsidRPr="00D016EC" w14:paraId="354CB2A6" w14:textId="77777777" w:rsidTr="00416506">
        <w:trPr>
          <w:trHeight w:val="190"/>
          <w:ins w:id="8558" w:author="Author"/>
        </w:trPr>
        <w:tc>
          <w:tcPr>
            <w:tcW w:w="200" w:type="dxa"/>
          </w:tcPr>
          <w:p w14:paraId="477E77EF" w14:textId="77777777" w:rsidR="00C50A95" w:rsidRPr="00D016EC" w:rsidRDefault="00C50A95" w:rsidP="00416506">
            <w:pPr>
              <w:pStyle w:val="tabletext11"/>
              <w:rPr>
                <w:ins w:id="8559" w:author="Author"/>
              </w:rPr>
            </w:pPr>
          </w:p>
        </w:tc>
        <w:tc>
          <w:tcPr>
            <w:tcW w:w="360" w:type="dxa"/>
            <w:tcBorders>
              <w:top w:val="nil"/>
              <w:left w:val="single" w:sz="6" w:space="0" w:color="auto"/>
              <w:bottom w:val="nil"/>
              <w:right w:val="nil"/>
            </w:tcBorders>
          </w:tcPr>
          <w:p w14:paraId="59CBE211" w14:textId="77777777" w:rsidR="00C50A95" w:rsidRPr="00D016EC" w:rsidRDefault="00C50A95" w:rsidP="00416506">
            <w:pPr>
              <w:pStyle w:val="tabletext11"/>
              <w:jc w:val="right"/>
              <w:rPr>
                <w:ins w:id="8560" w:author="Author"/>
              </w:rPr>
            </w:pPr>
          </w:p>
        </w:tc>
        <w:tc>
          <w:tcPr>
            <w:tcW w:w="2040" w:type="dxa"/>
            <w:tcBorders>
              <w:top w:val="nil"/>
              <w:left w:val="nil"/>
              <w:bottom w:val="nil"/>
              <w:right w:val="single" w:sz="6" w:space="0" w:color="auto"/>
            </w:tcBorders>
            <w:hideMark/>
          </w:tcPr>
          <w:p w14:paraId="7DAC82A2" w14:textId="77777777" w:rsidR="00C50A95" w:rsidRPr="00D016EC" w:rsidRDefault="00C50A95" w:rsidP="00416506">
            <w:pPr>
              <w:pStyle w:val="tabletext11"/>
              <w:tabs>
                <w:tab w:val="decimal" w:pos="850"/>
              </w:tabs>
              <w:rPr>
                <w:ins w:id="8561" w:author="Author"/>
              </w:rPr>
            </w:pPr>
            <w:ins w:id="8562" w:author="Author">
              <w:r w:rsidRPr="00D016EC">
                <w:t>45,000 to 49,999</w:t>
              </w:r>
            </w:ins>
          </w:p>
        </w:tc>
        <w:tc>
          <w:tcPr>
            <w:tcW w:w="360" w:type="dxa"/>
            <w:tcBorders>
              <w:left w:val="single" w:sz="6" w:space="0" w:color="auto"/>
            </w:tcBorders>
          </w:tcPr>
          <w:p w14:paraId="5E1C8699" w14:textId="77777777" w:rsidR="00C50A95" w:rsidRPr="00D016EC" w:rsidRDefault="00C50A95" w:rsidP="00416506">
            <w:pPr>
              <w:pStyle w:val="tabletext11"/>
              <w:jc w:val="right"/>
              <w:rPr>
                <w:ins w:id="8563" w:author="Author"/>
              </w:rPr>
            </w:pPr>
          </w:p>
        </w:tc>
        <w:tc>
          <w:tcPr>
            <w:tcW w:w="2043" w:type="dxa"/>
            <w:tcBorders>
              <w:top w:val="nil"/>
              <w:left w:val="nil"/>
              <w:bottom w:val="nil"/>
              <w:right w:val="single" w:sz="6" w:space="0" w:color="auto"/>
            </w:tcBorders>
            <w:vAlign w:val="bottom"/>
            <w:hideMark/>
          </w:tcPr>
          <w:p w14:paraId="07647E44" w14:textId="77777777" w:rsidR="00C50A95" w:rsidRPr="00D016EC" w:rsidRDefault="00C50A95" w:rsidP="00416506">
            <w:pPr>
              <w:pStyle w:val="tabletext11"/>
              <w:tabs>
                <w:tab w:val="decimal" w:pos="801"/>
              </w:tabs>
              <w:rPr>
                <w:ins w:id="8564" w:author="Author"/>
              </w:rPr>
            </w:pPr>
            <w:ins w:id="8565" w:author="Author">
              <w:r w:rsidRPr="00D016EC">
                <w:t>0.89</w:t>
              </w:r>
            </w:ins>
          </w:p>
        </w:tc>
      </w:tr>
      <w:tr w:rsidR="00C50A95" w:rsidRPr="00D016EC" w14:paraId="10A3D832" w14:textId="77777777" w:rsidTr="00416506">
        <w:trPr>
          <w:trHeight w:val="190"/>
          <w:ins w:id="8566" w:author="Author"/>
        </w:trPr>
        <w:tc>
          <w:tcPr>
            <w:tcW w:w="200" w:type="dxa"/>
          </w:tcPr>
          <w:p w14:paraId="5A6E49C5" w14:textId="77777777" w:rsidR="00C50A95" w:rsidRPr="00D016EC" w:rsidRDefault="00C50A95" w:rsidP="00416506">
            <w:pPr>
              <w:pStyle w:val="tabletext11"/>
              <w:rPr>
                <w:ins w:id="8567" w:author="Author"/>
              </w:rPr>
            </w:pPr>
          </w:p>
        </w:tc>
        <w:tc>
          <w:tcPr>
            <w:tcW w:w="360" w:type="dxa"/>
            <w:tcBorders>
              <w:top w:val="nil"/>
              <w:left w:val="single" w:sz="6" w:space="0" w:color="auto"/>
              <w:bottom w:val="nil"/>
              <w:right w:val="nil"/>
            </w:tcBorders>
          </w:tcPr>
          <w:p w14:paraId="5410DEA3" w14:textId="77777777" w:rsidR="00C50A95" w:rsidRPr="00D016EC" w:rsidRDefault="00C50A95" w:rsidP="00416506">
            <w:pPr>
              <w:pStyle w:val="tabletext11"/>
              <w:jc w:val="right"/>
              <w:rPr>
                <w:ins w:id="8568" w:author="Author"/>
              </w:rPr>
            </w:pPr>
          </w:p>
        </w:tc>
        <w:tc>
          <w:tcPr>
            <w:tcW w:w="2040" w:type="dxa"/>
            <w:tcBorders>
              <w:top w:val="nil"/>
              <w:left w:val="nil"/>
              <w:bottom w:val="nil"/>
              <w:right w:val="single" w:sz="6" w:space="0" w:color="auto"/>
            </w:tcBorders>
            <w:hideMark/>
          </w:tcPr>
          <w:p w14:paraId="2639E56A" w14:textId="77777777" w:rsidR="00C50A95" w:rsidRPr="00D016EC" w:rsidRDefault="00C50A95" w:rsidP="00416506">
            <w:pPr>
              <w:pStyle w:val="tabletext11"/>
              <w:tabs>
                <w:tab w:val="decimal" w:pos="850"/>
              </w:tabs>
              <w:rPr>
                <w:ins w:id="8569" w:author="Author"/>
              </w:rPr>
            </w:pPr>
            <w:ins w:id="8570" w:author="Author">
              <w:r w:rsidRPr="00D016EC">
                <w:t>50,000 to 54,999</w:t>
              </w:r>
            </w:ins>
          </w:p>
        </w:tc>
        <w:tc>
          <w:tcPr>
            <w:tcW w:w="360" w:type="dxa"/>
            <w:tcBorders>
              <w:left w:val="single" w:sz="6" w:space="0" w:color="auto"/>
            </w:tcBorders>
          </w:tcPr>
          <w:p w14:paraId="1622D0F4" w14:textId="77777777" w:rsidR="00C50A95" w:rsidRPr="00D016EC" w:rsidRDefault="00C50A95" w:rsidP="00416506">
            <w:pPr>
              <w:pStyle w:val="tabletext11"/>
              <w:jc w:val="right"/>
              <w:rPr>
                <w:ins w:id="8571" w:author="Author"/>
              </w:rPr>
            </w:pPr>
          </w:p>
        </w:tc>
        <w:tc>
          <w:tcPr>
            <w:tcW w:w="2043" w:type="dxa"/>
            <w:tcBorders>
              <w:top w:val="nil"/>
              <w:left w:val="nil"/>
              <w:bottom w:val="nil"/>
              <w:right w:val="single" w:sz="6" w:space="0" w:color="auto"/>
            </w:tcBorders>
            <w:vAlign w:val="bottom"/>
            <w:hideMark/>
          </w:tcPr>
          <w:p w14:paraId="50B6D205" w14:textId="77777777" w:rsidR="00C50A95" w:rsidRPr="00D016EC" w:rsidRDefault="00C50A95" w:rsidP="00416506">
            <w:pPr>
              <w:pStyle w:val="tabletext11"/>
              <w:tabs>
                <w:tab w:val="decimal" w:pos="801"/>
              </w:tabs>
              <w:rPr>
                <w:ins w:id="8572" w:author="Author"/>
              </w:rPr>
            </w:pPr>
            <w:ins w:id="8573" w:author="Author">
              <w:r w:rsidRPr="00D016EC">
                <w:t>0.94</w:t>
              </w:r>
            </w:ins>
          </w:p>
        </w:tc>
      </w:tr>
      <w:tr w:rsidR="00C50A95" w:rsidRPr="00D016EC" w14:paraId="0BADEC06" w14:textId="77777777" w:rsidTr="00416506">
        <w:trPr>
          <w:trHeight w:val="190"/>
          <w:ins w:id="8574" w:author="Author"/>
        </w:trPr>
        <w:tc>
          <w:tcPr>
            <w:tcW w:w="200" w:type="dxa"/>
          </w:tcPr>
          <w:p w14:paraId="78A9A97D" w14:textId="77777777" w:rsidR="00C50A95" w:rsidRPr="00D016EC" w:rsidRDefault="00C50A95" w:rsidP="00416506">
            <w:pPr>
              <w:pStyle w:val="tabletext11"/>
              <w:rPr>
                <w:ins w:id="8575" w:author="Author"/>
              </w:rPr>
            </w:pPr>
          </w:p>
        </w:tc>
        <w:tc>
          <w:tcPr>
            <w:tcW w:w="360" w:type="dxa"/>
            <w:tcBorders>
              <w:top w:val="nil"/>
              <w:left w:val="single" w:sz="6" w:space="0" w:color="auto"/>
              <w:bottom w:val="nil"/>
              <w:right w:val="nil"/>
            </w:tcBorders>
          </w:tcPr>
          <w:p w14:paraId="1FD80A83" w14:textId="77777777" w:rsidR="00C50A95" w:rsidRPr="00D016EC" w:rsidRDefault="00C50A95" w:rsidP="00416506">
            <w:pPr>
              <w:pStyle w:val="tabletext11"/>
              <w:jc w:val="right"/>
              <w:rPr>
                <w:ins w:id="8576" w:author="Author"/>
              </w:rPr>
            </w:pPr>
          </w:p>
        </w:tc>
        <w:tc>
          <w:tcPr>
            <w:tcW w:w="2040" w:type="dxa"/>
            <w:tcBorders>
              <w:top w:val="nil"/>
              <w:left w:val="nil"/>
              <w:bottom w:val="nil"/>
              <w:right w:val="single" w:sz="6" w:space="0" w:color="auto"/>
            </w:tcBorders>
            <w:hideMark/>
          </w:tcPr>
          <w:p w14:paraId="3E17FEDC" w14:textId="77777777" w:rsidR="00C50A95" w:rsidRPr="00D016EC" w:rsidRDefault="00C50A95" w:rsidP="00416506">
            <w:pPr>
              <w:pStyle w:val="tabletext11"/>
              <w:tabs>
                <w:tab w:val="decimal" w:pos="850"/>
              </w:tabs>
              <w:rPr>
                <w:ins w:id="8577" w:author="Author"/>
              </w:rPr>
            </w:pPr>
            <w:ins w:id="8578" w:author="Author">
              <w:r w:rsidRPr="00D016EC">
                <w:t>55,000 to 64,999</w:t>
              </w:r>
            </w:ins>
          </w:p>
        </w:tc>
        <w:tc>
          <w:tcPr>
            <w:tcW w:w="360" w:type="dxa"/>
            <w:tcBorders>
              <w:left w:val="single" w:sz="6" w:space="0" w:color="auto"/>
            </w:tcBorders>
          </w:tcPr>
          <w:p w14:paraId="39990B66" w14:textId="77777777" w:rsidR="00C50A95" w:rsidRPr="00D016EC" w:rsidRDefault="00C50A95" w:rsidP="00416506">
            <w:pPr>
              <w:pStyle w:val="tabletext11"/>
              <w:jc w:val="right"/>
              <w:rPr>
                <w:ins w:id="8579" w:author="Author"/>
              </w:rPr>
            </w:pPr>
          </w:p>
        </w:tc>
        <w:tc>
          <w:tcPr>
            <w:tcW w:w="2043" w:type="dxa"/>
            <w:tcBorders>
              <w:top w:val="nil"/>
              <w:left w:val="nil"/>
              <w:bottom w:val="nil"/>
              <w:right w:val="single" w:sz="6" w:space="0" w:color="auto"/>
            </w:tcBorders>
            <w:vAlign w:val="bottom"/>
            <w:hideMark/>
          </w:tcPr>
          <w:p w14:paraId="3F571ADA" w14:textId="77777777" w:rsidR="00C50A95" w:rsidRPr="00D016EC" w:rsidRDefault="00C50A95" w:rsidP="00416506">
            <w:pPr>
              <w:pStyle w:val="tabletext11"/>
              <w:tabs>
                <w:tab w:val="decimal" w:pos="801"/>
              </w:tabs>
              <w:rPr>
                <w:ins w:id="8580" w:author="Author"/>
              </w:rPr>
            </w:pPr>
            <w:ins w:id="8581" w:author="Author">
              <w:r w:rsidRPr="00D016EC">
                <w:t>1.03</w:t>
              </w:r>
            </w:ins>
          </w:p>
        </w:tc>
      </w:tr>
      <w:tr w:rsidR="00C50A95" w:rsidRPr="00D016EC" w14:paraId="7F4A216A" w14:textId="77777777" w:rsidTr="00416506">
        <w:trPr>
          <w:trHeight w:val="190"/>
          <w:ins w:id="8582" w:author="Author"/>
        </w:trPr>
        <w:tc>
          <w:tcPr>
            <w:tcW w:w="200" w:type="dxa"/>
          </w:tcPr>
          <w:p w14:paraId="2A4458F4" w14:textId="77777777" w:rsidR="00C50A95" w:rsidRPr="00D016EC" w:rsidRDefault="00C50A95" w:rsidP="00416506">
            <w:pPr>
              <w:pStyle w:val="tabletext11"/>
              <w:rPr>
                <w:ins w:id="8583" w:author="Author"/>
              </w:rPr>
            </w:pPr>
          </w:p>
        </w:tc>
        <w:tc>
          <w:tcPr>
            <w:tcW w:w="360" w:type="dxa"/>
            <w:tcBorders>
              <w:top w:val="nil"/>
              <w:left w:val="single" w:sz="6" w:space="0" w:color="auto"/>
              <w:bottom w:val="nil"/>
              <w:right w:val="nil"/>
            </w:tcBorders>
          </w:tcPr>
          <w:p w14:paraId="1B155A04" w14:textId="77777777" w:rsidR="00C50A95" w:rsidRPr="00D016EC" w:rsidRDefault="00C50A95" w:rsidP="00416506">
            <w:pPr>
              <w:pStyle w:val="tabletext11"/>
              <w:jc w:val="right"/>
              <w:rPr>
                <w:ins w:id="8584" w:author="Author"/>
              </w:rPr>
            </w:pPr>
          </w:p>
        </w:tc>
        <w:tc>
          <w:tcPr>
            <w:tcW w:w="2040" w:type="dxa"/>
            <w:tcBorders>
              <w:top w:val="nil"/>
              <w:left w:val="nil"/>
              <w:bottom w:val="nil"/>
              <w:right w:val="single" w:sz="6" w:space="0" w:color="auto"/>
            </w:tcBorders>
            <w:hideMark/>
          </w:tcPr>
          <w:p w14:paraId="1D2B08F9" w14:textId="77777777" w:rsidR="00C50A95" w:rsidRPr="00D016EC" w:rsidRDefault="00C50A95" w:rsidP="00416506">
            <w:pPr>
              <w:pStyle w:val="tabletext11"/>
              <w:tabs>
                <w:tab w:val="decimal" w:pos="850"/>
              </w:tabs>
              <w:rPr>
                <w:ins w:id="8585" w:author="Author"/>
              </w:rPr>
            </w:pPr>
            <w:ins w:id="8586" w:author="Author">
              <w:r w:rsidRPr="00D016EC">
                <w:t>65,000 to 74,999</w:t>
              </w:r>
            </w:ins>
          </w:p>
        </w:tc>
        <w:tc>
          <w:tcPr>
            <w:tcW w:w="360" w:type="dxa"/>
            <w:tcBorders>
              <w:left w:val="single" w:sz="6" w:space="0" w:color="auto"/>
            </w:tcBorders>
          </w:tcPr>
          <w:p w14:paraId="1703F0CE" w14:textId="77777777" w:rsidR="00C50A95" w:rsidRPr="00D016EC" w:rsidRDefault="00C50A95" w:rsidP="00416506">
            <w:pPr>
              <w:pStyle w:val="tabletext11"/>
              <w:jc w:val="right"/>
              <w:rPr>
                <w:ins w:id="8587" w:author="Author"/>
              </w:rPr>
            </w:pPr>
          </w:p>
        </w:tc>
        <w:tc>
          <w:tcPr>
            <w:tcW w:w="2043" w:type="dxa"/>
            <w:tcBorders>
              <w:top w:val="nil"/>
              <w:left w:val="nil"/>
              <w:bottom w:val="nil"/>
              <w:right w:val="single" w:sz="6" w:space="0" w:color="auto"/>
            </w:tcBorders>
            <w:vAlign w:val="bottom"/>
            <w:hideMark/>
          </w:tcPr>
          <w:p w14:paraId="0D39D918" w14:textId="77777777" w:rsidR="00C50A95" w:rsidRPr="00D016EC" w:rsidRDefault="00C50A95" w:rsidP="00416506">
            <w:pPr>
              <w:pStyle w:val="tabletext11"/>
              <w:tabs>
                <w:tab w:val="decimal" w:pos="801"/>
              </w:tabs>
              <w:rPr>
                <w:ins w:id="8588" w:author="Author"/>
              </w:rPr>
            </w:pPr>
            <w:ins w:id="8589" w:author="Author">
              <w:r w:rsidRPr="00D016EC">
                <w:t>1.15</w:t>
              </w:r>
            </w:ins>
          </w:p>
        </w:tc>
      </w:tr>
      <w:tr w:rsidR="00C50A95" w:rsidRPr="00D016EC" w14:paraId="63E4DDD4" w14:textId="77777777" w:rsidTr="00416506">
        <w:trPr>
          <w:trHeight w:val="190"/>
          <w:ins w:id="8590" w:author="Author"/>
        </w:trPr>
        <w:tc>
          <w:tcPr>
            <w:tcW w:w="200" w:type="dxa"/>
          </w:tcPr>
          <w:p w14:paraId="59F0EC72" w14:textId="77777777" w:rsidR="00C50A95" w:rsidRPr="00D016EC" w:rsidRDefault="00C50A95" w:rsidP="00416506">
            <w:pPr>
              <w:pStyle w:val="tabletext11"/>
              <w:rPr>
                <w:ins w:id="8591" w:author="Author"/>
              </w:rPr>
            </w:pPr>
          </w:p>
        </w:tc>
        <w:tc>
          <w:tcPr>
            <w:tcW w:w="360" w:type="dxa"/>
            <w:tcBorders>
              <w:top w:val="nil"/>
              <w:left w:val="single" w:sz="6" w:space="0" w:color="auto"/>
              <w:bottom w:val="nil"/>
              <w:right w:val="nil"/>
            </w:tcBorders>
          </w:tcPr>
          <w:p w14:paraId="0AABC4E2" w14:textId="77777777" w:rsidR="00C50A95" w:rsidRPr="00D016EC" w:rsidRDefault="00C50A95" w:rsidP="00416506">
            <w:pPr>
              <w:pStyle w:val="tabletext11"/>
              <w:jc w:val="right"/>
              <w:rPr>
                <w:ins w:id="8592" w:author="Author"/>
              </w:rPr>
            </w:pPr>
          </w:p>
        </w:tc>
        <w:tc>
          <w:tcPr>
            <w:tcW w:w="2040" w:type="dxa"/>
            <w:tcBorders>
              <w:top w:val="nil"/>
              <w:left w:val="nil"/>
              <w:bottom w:val="nil"/>
              <w:right w:val="single" w:sz="6" w:space="0" w:color="auto"/>
            </w:tcBorders>
            <w:hideMark/>
          </w:tcPr>
          <w:p w14:paraId="7AACC20D" w14:textId="77777777" w:rsidR="00C50A95" w:rsidRPr="00D016EC" w:rsidRDefault="00C50A95" w:rsidP="00416506">
            <w:pPr>
              <w:pStyle w:val="tabletext11"/>
              <w:tabs>
                <w:tab w:val="decimal" w:pos="850"/>
              </w:tabs>
              <w:rPr>
                <w:ins w:id="8593" w:author="Author"/>
              </w:rPr>
            </w:pPr>
            <w:ins w:id="8594" w:author="Author">
              <w:r w:rsidRPr="00D016EC">
                <w:t>75,000 to 84,999</w:t>
              </w:r>
            </w:ins>
          </w:p>
        </w:tc>
        <w:tc>
          <w:tcPr>
            <w:tcW w:w="360" w:type="dxa"/>
            <w:tcBorders>
              <w:left w:val="single" w:sz="6" w:space="0" w:color="auto"/>
            </w:tcBorders>
          </w:tcPr>
          <w:p w14:paraId="509D7684" w14:textId="77777777" w:rsidR="00C50A95" w:rsidRPr="00D016EC" w:rsidRDefault="00C50A95" w:rsidP="00416506">
            <w:pPr>
              <w:pStyle w:val="tabletext11"/>
              <w:jc w:val="right"/>
              <w:rPr>
                <w:ins w:id="8595" w:author="Author"/>
              </w:rPr>
            </w:pPr>
          </w:p>
        </w:tc>
        <w:tc>
          <w:tcPr>
            <w:tcW w:w="2043" w:type="dxa"/>
            <w:tcBorders>
              <w:top w:val="nil"/>
              <w:left w:val="nil"/>
              <w:bottom w:val="nil"/>
              <w:right w:val="single" w:sz="6" w:space="0" w:color="auto"/>
            </w:tcBorders>
            <w:vAlign w:val="bottom"/>
            <w:hideMark/>
          </w:tcPr>
          <w:p w14:paraId="43D8814A" w14:textId="77777777" w:rsidR="00C50A95" w:rsidRPr="00D016EC" w:rsidRDefault="00C50A95" w:rsidP="00416506">
            <w:pPr>
              <w:pStyle w:val="tabletext11"/>
              <w:tabs>
                <w:tab w:val="decimal" w:pos="801"/>
              </w:tabs>
              <w:rPr>
                <w:ins w:id="8596" w:author="Author"/>
              </w:rPr>
            </w:pPr>
            <w:ins w:id="8597" w:author="Author">
              <w:r w:rsidRPr="00D016EC">
                <w:t>1.26</w:t>
              </w:r>
            </w:ins>
          </w:p>
        </w:tc>
      </w:tr>
      <w:tr w:rsidR="00C50A95" w:rsidRPr="00D016EC" w14:paraId="7FDBD084" w14:textId="77777777" w:rsidTr="00416506">
        <w:trPr>
          <w:trHeight w:val="190"/>
          <w:ins w:id="8598" w:author="Author"/>
        </w:trPr>
        <w:tc>
          <w:tcPr>
            <w:tcW w:w="200" w:type="dxa"/>
          </w:tcPr>
          <w:p w14:paraId="5E1F0813" w14:textId="77777777" w:rsidR="00C50A95" w:rsidRPr="00D016EC" w:rsidRDefault="00C50A95" w:rsidP="00416506">
            <w:pPr>
              <w:pStyle w:val="tabletext11"/>
              <w:rPr>
                <w:ins w:id="8599" w:author="Author"/>
              </w:rPr>
            </w:pPr>
          </w:p>
        </w:tc>
        <w:tc>
          <w:tcPr>
            <w:tcW w:w="360" w:type="dxa"/>
            <w:tcBorders>
              <w:top w:val="nil"/>
              <w:left w:val="single" w:sz="6" w:space="0" w:color="auto"/>
              <w:bottom w:val="nil"/>
              <w:right w:val="nil"/>
            </w:tcBorders>
          </w:tcPr>
          <w:p w14:paraId="6785969E" w14:textId="77777777" w:rsidR="00C50A95" w:rsidRPr="00D016EC" w:rsidRDefault="00C50A95" w:rsidP="00416506">
            <w:pPr>
              <w:pStyle w:val="tabletext11"/>
              <w:jc w:val="right"/>
              <w:rPr>
                <w:ins w:id="8600" w:author="Author"/>
              </w:rPr>
            </w:pPr>
          </w:p>
        </w:tc>
        <w:tc>
          <w:tcPr>
            <w:tcW w:w="2040" w:type="dxa"/>
            <w:tcBorders>
              <w:top w:val="nil"/>
              <w:left w:val="nil"/>
              <w:bottom w:val="nil"/>
              <w:right w:val="single" w:sz="6" w:space="0" w:color="auto"/>
            </w:tcBorders>
            <w:hideMark/>
          </w:tcPr>
          <w:p w14:paraId="0AF023D0" w14:textId="77777777" w:rsidR="00C50A95" w:rsidRPr="00D016EC" w:rsidRDefault="00C50A95" w:rsidP="00416506">
            <w:pPr>
              <w:pStyle w:val="tabletext11"/>
              <w:tabs>
                <w:tab w:val="decimal" w:pos="850"/>
              </w:tabs>
              <w:rPr>
                <w:ins w:id="8601" w:author="Author"/>
              </w:rPr>
            </w:pPr>
            <w:ins w:id="8602" w:author="Author">
              <w:r w:rsidRPr="00D016EC">
                <w:t>85,000 to 99,999</w:t>
              </w:r>
            </w:ins>
          </w:p>
        </w:tc>
        <w:tc>
          <w:tcPr>
            <w:tcW w:w="360" w:type="dxa"/>
            <w:tcBorders>
              <w:left w:val="single" w:sz="6" w:space="0" w:color="auto"/>
            </w:tcBorders>
          </w:tcPr>
          <w:p w14:paraId="399A9211" w14:textId="77777777" w:rsidR="00C50A95" w:rsidRPr="00D016EC" w:rsidRDefault="00C50A95" w:rsidP="00416506">
            <w:pPr>
              <w:pStyle w:val="tabletext11"/>
              <w:jc w:val="right"/>
              <w:rPr>
                <w:ins w:id="8603" w:author="Author"/>
              </w:rPr>
            </w:pPr>
          </w:p>
        </w:tc>
        <w:tc>
          <w:tcPr>
            <w:tcW w:w="2043" w:type="dxa"/>
            <w:tcBorders>
              <w:top w:val="nil"/>
              <w:left w:val="nil"/>
              <w:bottom w:val="nil"/>
              <w:right w:val="single" w:sz="6" w:space="0" w:color="auto"/>
            </w:tcBorders>
            <w:vAlign w:val="bottom"/>
            <w:hideMark/>
          </w:tcPr>
          <w:p w14:paraId="79E27628" w14:textId="77777777" w:rsidR="00C50A95" w:rsidRPr="00D016EC" w:rsidRDefault="00C50A95" w:rsidP="00416506">
            <w:pPr>
              <w:pStyle w:val="tabletext11"/>
              <w:tabs>
                <w:tab w:val="decimal" w:pos="801"/>
              </w:tabs>
              <w:rPr>
                <w:ins w:id="8604" w:author="Author"/>
              </w:rPr>
            </w:pPr>
            <w:ins w:id="8605" w:author="Author">
              <w:r w:rsidRPr="00D016EC">
                <w:t>1.40</w:t>
              </w:r>
            </w:ins>
          </w:p>
        </w:tc>
      </w:tr>
      <w:tr w:rsidR="00C50A95" w:rsidRPr="00D016EC" w14:paraId="71BAD4CB" w14:textId="77777777" w:rsidTr="00416506">
        <w:trPr>
          <w:trHeight w:val="190"/>
          <w:ins w:id="8606" w:author="Author"/>
        </w:trPr>
        <w:tc>
          <w:tcPr>
            <w:tcW w:w="200" w:type="dxa"/>
          </w:tcPr>
          <w:p w14:paraId="2EDB5F0D" w14:textId="77777777" w:rsidR="00C50A95" w:rsidRPr="00D016EC" w:rsidRDefault="00C50A95" w:rsidP="00416506">
            <w:pPr>
              <w:pStyle w:val="tabletext11"/>
              <w:rPr>
                <w:ins w:id="8607" w:author="Author"/>
              </w:rPr>
            </w:pPr>
          </w:p>
        </w:tc>
        <w:tc>
          <w:tcPr>
            <w:tcW w:w="360" w:type="dxa"/>
            <w:tcBorders>
              <w:top w:val="nil"/>
              <w:left w:val="single" w:sz="6" w:space="0" w:color="auto"/>
              <w:bottom w:val="nil"/>
              <w:right w:val="nil"/>
            </w:tcBorders>
          </w:tcPr>
          <w:p w14:paraId="30DA3C62" w14:textId="77777777" w:rsidR="00C50A95" w:rsidRPr="00D016EC" w:rsidRDefault="00C50A95" w:rsidP="00416506">
            <w:pPr>
              <w:pStyle w:val="tabletext11"/>
              <w:jc w:val="right"/>
              <w:rPr>
                <w:ins w:id="8608" w:author="Author"/>
              </w:rPr>
            </w:pPr>
          </w:p>
        </w:tc>
        <w:tc>
          <w:tcPr>
            <w:tcW w:w="2040" w:type="dxa"/>
            <w:tcBorders>
              <w:top w:val="nil"/>
              <w:left w:val="nil"/>
              <w:bottom w:val="nil"/>
              <w:right w:val="single" w:sz="6" w:space="0" w:color="auto"/>
            </w:tcBorders>
            <w:hideMark/>
          </w:tcPr>
          <w:p w14:paraId="3F4B3A18" w14:textId="77777777" w:rsidR="00C50A95" w:rsidRPr="00D016EC" w:rsidRDefault="00C50A95" w:rsidP="00416506">
            <w:pPr>
              <w:pStyle w:val="tabletext11"/>
              <w:tabs>
                <w:tab w:val="decimal" w:pos="850"/>
              </w:tabs>
              <w:rPr>
                <w:ins w:id="8609" w:author="Author"/>
              </w:rPr>
            </w:pPr>
            <w:ins w:id="8610" w:author="Author">
              <w:r w:rsidRPr="00D016EC">
                <w:t>100,000 to 114,999</w:t>
              </w:r>
            </w:ins>
          </w:p>
        </w:tc>
        <w:tc>
          <w:tcPr>
            <w:tcW w:w="360" w:type="dxa"/>
            <w:tcBorders>
              <w:left w:val="single" w:sz="6" w:space="0" w:color="auto"/>
            </w:tcBorders>
          </w:tcPr>
          <w:p w14:paraId="440070ED" w14:textId="77777777" w:rsidR="00C50A95" w:rsidRPr="00D016EC" w:rsidRDefault="00C50A95" w:rsidP="00416506">
            <w:pPr>
              <w:pStyle w:val="tabletext11"/>
              <w:jc w:val="right"/>
              <w:rPr>
                <w:ins w:id="8611" w:author="Author"/>
              </w:rPr>
            </w:pPr>
          </w:p>
        </w:tc>
        <w:tc>
          <w:tcPr>
            <w:tcW w:w="2043" w:type="dxa"/>
            <w:tcBorders>
              <w:top w:val="nil"/>
              <w:left w:val="nil"/>
              <w:bottom w:val="nil"/>
              <w:right w:val="single" w:sz="6" w:space="0" w:color="auto"/>
            </w:tcBorders>
            <w:vAlign w:val="bottom"/>
            <w:hideMark/>
          </w:tcPr>
          <w:p w14:paraId="5FF91581" w14:textId="77777777" w:rsidR="00C50A95" w:rsidRPr="00D016EC" w:rsidRDefault="00C50A95" w:rsidP="00416506">
            <w:pPr>
              <w:pStyle w:val="tabletext11"/>
              <w:tabs>
                <w:tab w:val="decimal" w:pos="801"/>
              </w:tabs>
              <w:rPr>
                <w:ins w:id="8612" w:author="Author"/>
              </w:rPr>
            </w:pPr>
            <w:ins w:id="8613" w:author="Author">
              <w:r w:rsidRPr="00D016EC">
                <w:t>1.55</w:t>
              </w:r>
            </w:ins>
          </w:p>
        </w:tc>
      </w:tr>
      <w:tr w:rsidR="00C50A95" w:rsidRPr="00D016EC" w14:paraId="271C6125" w14:textId="77777777" w:rsidTr="00416506">
        <w:trPr>
          <w:trHeight w:val="190"/>
          <w:ins w:id="8614" w:author="Author"/>
        </w:trPr>
        <w:tc>
          <w:tcPr>
            <w:tcW w:w="200" w:type="dxa"/>
          </w:tcPr>
          <w:p w14:paraId="27827545" w14:textId="77777777" w:rsidR="00C50A95" w:rsidRPr="00D016EC" w:rsidRDefault="00C50A95" w:rsidP="00416506">
            <w:pPr>
              <w:pStyle w:val="tabletext11"/>
              <w:rPr>
                <w:ins w:id="8615" w:author="Author"/>
              </w:rPr>
            </w:pPr>
          </w:p>
        </w:tc>
        <w:tc>
          <w:tcPr>
            <w:tcW w:w="360" w:type="dxa"/>
            <w:tcBorders>
              <w:top w:val="nil"/>
              <w:left w:val="single" w:sz="6" w:space="0" w:color="auto"/>
              <w:bottom w:val="nil"/>
              <w:right w:val="nil"/>
            </w:tcBorders>
          </w:tcPr>
          <w:p w14:paraId="52D9A5EB" w14:textId="77777777" w:rsidR="00C50A95" w:rsidRPr="00D016EC" w:rsidRDefault="00C50A95" w:rsidP="00416506">
            <w:pPr>
              <w:pStyle w:val="tabletext11"/>
              <w:jc w:val="right"/>
              <w:rPr>
                <w:ins w:id="8616" w:author="Author"/>
              </w:rPr>
            </w:pPr>
          </w:p>
        </w:tc>
        <w:tc>
          <w:tcPr>
            <w:tcW w:w="2040" w:type="dxa"/>
            <w:tcBorders>
              <w:top w:val="nil"/>
              <w:left w:val="nil"/>
              <w:bottom w:val="nil"/>
              <w:right w:val="single" w:sz="6" w:space="0" w:color="auto"/>
            </w:tcBorders>
            <w:hideMark/>
          </w:tcPr>
          <w:p w14:paraId="02BEF7A6" w14:textId="77777777" w:rsidR="00C50A95" w:rsidRPr="00D016EC" w:rsidRDefault="00C50A95" w:rsidP="00416506">
            <w:pPr>
              <w:pStyle w:val="tabletext11"/>
              <w:tabs>
                <w:tab w:val="decimal" w:pos="850"/>
              </w:tabs>
              <w:rPr>
                <w:ins w:id="8617" w:author="Author"/>
              </w:rPr>
            </w:pPr>
            <w:ins w:id="8618" w:author="Author">
              <w:r w:rsidRPr="00D016EC">
                <w:t>115,000 to 129,999</w:t>
              </w:r>
            </w:ins>
          </w:p>
        </w:tc>
        <w:tc>
          <w:tcPr>
            <w:tcW w:w="360" w:type="dxa"/>
            <w:tcBorders>
              <w:left w:val="single" w:sz="6" w:space="0" w:color="auto"/>
            </w:tcBorders>
          </w:tcPr>
          <w:p w14:paraId="732F5585" w14:textId="77777777" w:rsidR="00C50A95" w:rsidRPr="00D016EC" w:rsidRDefault="00C50A95" w:rsidP="00416506">
            <w:pPr>
              <w:pStyle w:val="tabletext11"/>
              <w:jc w:val="right"/>
              <w:rPr>
                <w:ins w:id="8619" w:author="Author"/>
              </w:rPr>
            </w:pPr>
          </w:p>
        </w:tc>
        <w:tc>
          <w:tcPr>
            <w:tcW w:w="2043" w:type="dxa"/>
            <w:tcBorders>
              <w:top w:val="nil"/>
              <w:left w:val="nil"/>
              <w:bottom w:val="nil"/>
              <w:right w:val="single" w:sz="6" w:space="0" w:color="auto"/>
            </w:tcBorders>
            <w:vAlign w:val="bottom"/>
            <w:hideMark/>
          </w:tcPr>
          <w:p w14:paraId="79F0D4B0" w14:textId="77777777" w:rsidR="00C50A95" w:rsidRPr="00D016EC" w:rsidRDefault="00C50A95" w:rsidP="00416506">
            <w:pPr>
              <w:pStyle w:val="tabletext11"/>
              <w:tabs>
                <w:tab w:val="decimal" w:pos="801"/>
              </w:tabs>
              <w:rPr>
                <w:ins w:id="8620" w:author="Author"/>
              </w:rPr>
            </w:pPr>
            <w:ins w:id="8621" w:author="Author">
              <w:r w:rsidRPr="00D016EC">
                <w:t>1.70</w:t>
              </w:r>
            </w:ins>
          </w:p>
        </w:tc>
      </w:tr>
      <w:tr w:rsidR="00C50A95" w:rsidRPr="00D016EC" w14:paraId="52D24C90" w14:textId="77777777" w:rsidTr="00416506">
        <w:trPr>
          <w:trHeight w:val="190"/>
          <w:ins w:id="8622" w:author="Author"/>
        </w:trPr>
        <w:tc>
          <w:tcPr>
            <w:tcW w:w="200" w:type="dxa"/>
          </w:tcPr>
          <w:p w14:paraId="06C79000" w14:textId="77777777" w:rsidR="00C50A95" w:rsidRPr="00D016EC" w:rsidRDefault="00C50A95" w:rsidP="00416506">
            <w:pPr>
              <w:pStyle w:val="tabletext11"/>
              <w:rPr>
                <w:ins w:id="8623" w:author="Author"/>
              </w:rPr>
            </w:pPr>
          </w:p>
        </w:tc>
        <w:tc>
          <w:tcPr>
            <w:tcW w:w="360" w:type="dxa"/>
            <w:tcBorders>
              <w:top w:val="nil"/>
              <w:left w:val="single" w:sz="6" w:space="0" w:color="auto"/>
              <w:bottom w:val="nil"/>
              <w:right w:val="nil"/>
            </w:tcBorders>
          </w:tcPr>
          <w:p w14:paraId="30EC1563" w14:textId="77777777" w:rsidR="00C50A95" w:rsidRPr="00D016EC" w:rsidRDefault="00C50A95" w:rsidP="00416506">
            <w:pPr>
              <w:pStyle w:val="tabletext11"/>
              <w:jc w:val="right"/>
              <w:rPr>
                <w:ins w:id="8624" w:author="Author"/>
              </w:rPr>
            </w:pPr>
          </w:p>
        </w:tc>
        <w:tc>
          <w:tcPr>
            <w:tcW w:w="2040" w:type="dxa"/>
            <w:tcBorders>
              <w:top w:val="nil"/>
              <w:left w:val="nil"/>
              <w:bottom w:val="nil"/>
              <w:right w:val="single" w:sz="6" w:space="0" w:color="auto"/>
            </w:tcBorders>
            <w:hideMark/>
          </w:tcPr>
          <w:p w14:paraId="6BFD3215" w14:textId="77777777" w:rsidR="00C50A95" w:rsidRPr="00D016EC" w:rsidRDefault="00C50A95" w:rsidP="00416506">
            <w:pPr>
              <w:pStyle w:val="tabletext11"/>
              <w:tabs>
                <w:tab w:val="decimal" w:pos="850"/>
              </w:tabs>
              <w:rPr>
                <w:ins w:id="8625" w:author="Author"/>
              </w:rPr>
            </w:pPr>
            <w:ins w:id="8626" w:author="Author">
              <w:r w:rsidRPr="00D016EC">
                <w:t>130,000 to 149,999</w:t>
              </w:r>
            </w:ins>
          </w:p>
        </w:tc>
        <w:tc>
          <w:tcPr>
            <w:tcW w:w="360" w:type="dxa"/>
            <w:tcBorders>
              <w:left w:val="single" w:sz="6" w:space="0" w:color="auto"/>
            </w:tcBorders>
          </w:tcPr>
          <w:p w14:paraId="6B773587" w14:textId="77777777" w:rsidR="00C50A95" w:rsidRPr="00D016EC" w:rsidRDefault="00C50A95" w:rsidP="00416506">
            <w:pPr>
              <w:pStyle w:val="tabletext11"/>
              <w:jc w:val="right"/>
              <w:rPr>
                <w:ins w:id="8627" w:author="Author"/>
              </w:rPr>
            </w:pPr>
          </w:p>
        </w:tc>
        <w:tc>
          <w:tcPr>
            <w:tcW w:w="2043" w:type="dxa"/>
            <w:tcBorders>
              <w:top w:val="nil"/>
              <w:left w:val="nil"/>
              <w:bottom w:val="nil"/>
              <w:right w:val="single" w:sz="6" w:space="0" w:color="auto"/>
            </w:tcBorders>
            <w:vAlign w:val="bottom"/>
            <w:hideMark/>
          </w:tcPr>
          <w:p w14:paraId="574D7D71" w14:textId="77777777" w:rsidR="00C50A95" w:rsidRPr="00D016EC" w:rsidRDefault="00C50A95" w:rsidP="00416506">
            <w:pPr>
              <w:pStyle w:val="tabletext11"/>
              <w:tabs>
                <w:tab w:val="decimal" w:pos="801"/>
              </w:tabs>
              <w:rPr>
                <w:ins w:id="8628" w:author="Author"/>
              </w:rPr>
            </w:pPr>
            <w:ins w:id="8629" w:author="Author">
              <w:r w:rsidRPr="00D016EC">
                <w:t>1.86</w:t>
              </w:r>
            </w:ins>
          </w:p>
        </w:tc>
      </w:tr>
      <w:tr w:rsidR="00C50A95" w:rsidRPr="00D016EC" w14:paraId="4F325E7F" w14:textId="77777777" w:rsidTr="00416506">
        <w:trPr>
          <w:trHeight w:val="190"/>
          <w:ins w:id="8630" w:author="Author"/>
        </w:trPr>
        <w:tc>
          <w:tcPr>
            <w:tcW w:w="200" w:type="dxa"/>
          </w:tcPr>
          <w:p w14:paraId="68D01B75" w14:textId="77777777" w:rsidR="00C50A95" w:rsidRPr="00D016EC" w:rsidRDefault="00C50A95" w:rsidP="00416506">
            <w:pPr>
              <w:pStyle w:val="tabletext11"/>
              <w:rPr>
                <w:ins w:id="8631" w:author="Author"/>
              </w:rPr>
            </w:pPr>
          </w:p>
        </w:tc>
        <w:tc>
          <w:tcPr>
            <w:tcW w:w="360" w:type="dxa"/>
            <w:tcBorders>
              <w:top w:val="nil"/>
              <w:left w:val="single" w:sz="6" w:space="0" w:color="auto"/>
              <w:bottom w:val="nil"/>
              <w:right w:val="nil"/>
            </w:tcBorders>
          </w:tcPr>
          <w:p w14:paraId="12BA4DF8" w14:textId="77777777" w:rsidR="00C50A95" w:rsidRPr="00D016EC" w:rsidRDefault="00C50A95" w:rsidP="00416506">
            <w:pPr>
              <w:pStyle w:val="tabletext11"/>
              <w:jc w:val="right"/>
              <w:rPr>
                <w:ins w:id="8632" w:author="Author"/>
              </w:rPr>
            </w:pPr>
          </w:p>
        </w:tc>
        <w:tc>
          <w:tcPr>
            <w:tcW w:w="2040" w:type="dxa"/>
            <w:tcBorders>
              <w:top w:val="nil"/>
              <w:left w:val="nil"/>
              <w:bottom w:val="nil"/>
              <w:right w:val="single" w:sz="6" w:space="0" w:color="auto"/>
            </w:tcBorders>
            <w:hideMark/>
          </w:tcPr>
          <w:p w14:paraId="104DDD3E" w14:textId="77777777" w:rsidR="00C50A95" w:rsidRPr="00D016EC" w:rsidRDefault="00C50A95" w:rsidP="00416506">
            <w:pPr>
              <w:pStyle w:val="tabletext11"/>
              <w:tabs>
                <w:tab w:val="decimal" w:pos="850"/>
              </w:tabs>
              <w:rPr>
                <w:ins w:id="8633" w:author="Author"/>
              </w:rPr>
            </w:pPr>
            <w:ins w:id="8634" w:author="Author">
              <w:r w:rsidRPr="00D016EC">
                <w:t>150,000 to 174,999</w:t>
              </w:r>
            </w:ins>
          </w:p>
        </w:tc>
        <w:tc>
          <w:tcPr>
            <w:tcW w:w="360" w:type="dxa"/>
            <w:tcBorders>
              <w:left w:val="single" w:sz="6" w:space="0" w:color="auto"/>
            </w:tcBorders>
          </w:tcPr>
          <w:p w14:paraId="162D4534" w14:textId="77777777" w:rsidR="00C50A95" w:rsidRPr="00D016EC" w:rsidRDefault="00C50A95" w:rsidP="00416506">
            <w:pPr>
              <w:pStyle w:val="tabletext11"/>
              <w:jc w:val="right"/>
              <w:rPr>
                <w:ins w:id="8635" w:author="Author"/>
              </w:rPr>
            </w:pPr>
          </w:p>
        </w:tc>
        <w:tc>
          <w:tcPr>
            <w:tcW w:w="2043" w:type="dxa"/>
            <w:tcBorders>
              <w:top w:val="nil"/>
              <w:left w:val="nil"/>
              <w:bottom w:val="nil"/>
              <w:right w:val="single" w:sz="6" w:space="0" w:color="auto"/>
            </w:tcBorders>
            <w:vAlign w:val="bottom"/>
            <w:hideMark/>
          </w:tcPr>
          <w:p w14:paraId="61C49FC6" w14:textId="77777777" w:rsidR="00C50A95" w:rsidRPr="00D016EC" w:rsidRDefault="00C50A95" w:rsidP="00416506">
            <w:pPr>
              <w:pStyle w:val="tabletext11"/>
              <w:tabs>
                <w:tab w:val="decimal" w:pos="801"/>
              </w:tabs>
              <w:rPr>
                <w:ins w:id="8636" w:author="Author"/>
              </w:rPr>
            </w:pPr>
            <w:ins w:id="8637" w:author="Author">
              <w:r w:rsidRPr="00D016EC">
                <w:t>2.06</w:t>
              </w:r>
            </w:ins>
          </w:p>
        </w:tc>
      </w:tr>
      <w:tr w:rsidR="00C50A95" w:rsidRPr="00D016EC" w14:paraId="7AB6E046" w14:textId="77777777" w:rsidTr="00416506">
        <w:trPr>
          <w:trHeight w:val="190"/>
          <w:ins w:id="8638" w:author="Author"/>
        </w:trPr>
        <w:tc>
          <w:tcPr>
            <w:tcW w:w="200" w:type="dxa"/>
          </w:tcPr>
          <w:p w14:paraId="5A6019BC" w14:textId="77777777" w:rsidR="00C50A95" w:rsidRPr="00D016EC" w:rsidRDefault="00C50A95" w:rsidP="00416506">
            <w:pPr>
              <w:pStyle w:val="tabletext11"/>
              <w:rPr>
                <w:ins w:id="8639" w:author="Author"/>
              </w:rPr>
            </w:pPr>
          </w:p>
        </w:tc>
        <w:tc>
          <w:tcPr>
            <w:tcW w:w="360" w:type="dxa"/>
            <w:tcBorders>
              <w:top w:val="nil"/>
              <w:left w:val="single" w:sz="6" w:space="0" w:color="auto"/>
              <w:bottom w:val="nil"/>
              <w:right w:val="nil"/>
            </w:tcBorders>
          </w:tcPr>
          <w:p w14:paraId="33C814D8" w14:textId="77777777" w:rsidR="00C50A95" w:rsidRPr="00D016EC" w:rsidRDefault="00C50A95" w:rsidP="00416506">
            <w:pPr>
              <w:pStyle w:val="tabletext11"/>
              <w:jc w:val="right"/>
              <w:rPr>
                <w:ins w:id="8640" w:author="Author"/>
              </w:rPr>
            </w:pPr>
          </w:p>
        </w:tc>
        <w:tc>
          <w:tcPr>
            <w:tcW w:w="2040" w:type="dxa"/>
            <w:tcBorders>
              <w:top w:val="nil"/>
              <w:left w:val="nil"/>
              <w:bottom w:val="nil"/>
              <w:right w:val="single" w:sz="6" w:space="0" w:color="auto"/>
            </w:tcBorders>
            <w:hideMark/>
          </w:tcPr>
          <w:p w14:paraId="1DD46A41" w14:textId="77777777" w:rsidR="00C50A95" w:rsidRPr="00D016EC" w:rsidRDefault="00C50A95" w:rsidP="00416506">
            <w:pPr>
              <w:pStyle w:val="tabletext11"/>
              <w:tabs>
                <w:tab w:val="decimal" w:pos="850"/>
              </w:tabs>
              <w:rPr>
                <w:ins w:id="8641" w:author="Author"/>
              </w:rPr>
            </w:pPr>
            <w:ins w:id="8642" w:author="Author">
              <w:r w:rsidRPr="00D016EC">
                <w:t>175,000 to 199,999</w:t>
              </w:r>
            </w:ins>
          </w:p>
        </w:tc>
        <w:tc>
          <w:tcPr>
            <w:tcW w:w="360" w:type="dxa"/>
            <w:tcBorders>
              <w:left w:val="single" w:sz="6" w:space="0" w:color="auto"/>
            </w:tcBorders>
          </w:tcPr>
          <w:p w14:paraId="78FCF389" w14:textId="77777777" w:rsidR="00C50A95" w:rsidRPr="00D016EC" w:rsidRDefault="00C50A95" w:rsidP="00416506">
            <w:pPr>
              <w:pStyle w:val="tabletext11"/>
              <w:jc w:val="right"/>
              <w:rPr>
                <w:ins w:id="8643" w:author="Author"/>
              </w:rPr>
            </w:pPr>
          </w:p>
        </w:tc>
        <w:tc>
          <w:tcPr>
            <w:tcW w:w="2043" w:type="dxa"/>
            <w:tcBorders>
              <w:top w:val="nil"/>
              <w:left w:val="nil"/>
              <w:bottom w:val="nil"/>
              <w:right w:val="single" w:sz="6" w:space="0" w:color="auto"/>
            </w:tcBorders>
            <w:vAlign w:val="bottom"/>
            <w:hideMark/>
          </w:tcPr>
          <w:p w14:paraId="1B17CA41" w14:textId="77777777" w:rsidR="00C50A95" w:rsidRPr="00D016EC" w:rsidRDefault="00C50A95" w:rsidP="00416506">
            <w:pPr>
              <w:pStyle w:val="tabletext11"/>
              <w:tabs>
                <w:tab w:val="decimal" w:pos="801"/>
              </w:tabs>
              <w:rPr>
                <w:ins w:id="8644" w:author="Author"/>
              </w:rPr>
            </w:pPr>
            <w:ins w:id="8645" w:author="Author">
              <w:r w:rsidRPr="00D016EC">
                <w:t>2.28</w:t>
              </w:r>
            </w:ins>
          </w:p>
        </w:tc>
      </w:tr>
      <w:tr w:rsidR="00C50A95" w:rsidRPr="00D016EC" w14:paraId="3A35F332" w14:textId="77777777" w:rsidTr="00416506">
        <w:trPr>
          <w:trHeight w:val="190"/>
          <w:ins w:id="8646" w:author="Author"/>
        </w:trPr>
        <w:tc>
          <w:tcPr>
            <w:tcW w:w="200" w:type="dxa"/>
          </w:tcPr>
          <w:p w14:paraId="54C6D444" w14:textId="77777777" w:rsidR="00C50A95" w:rsidRPr="00D016EC" w:rsidRDefault="00C50A95" w:rsidP="00416506">
            <w:pPr>
              <w:pStyle w:val="tabletext11"/>
              <w:rPr>
                <w:ins w:id="8647" w:author="Author"/>
              </w:rPr>
            </w:pPr>
          </w:p>
        </w:tc>
        <w:tc>
          <w:tcPr>
            <w:tcW w:w="360" w:type="dxa"/>
            <w:tcBorders>
              <w:top w:val="nil"/>
              <w:left w:val="single" w:sz="6" w:space="0" w:color="auto"/>
              <w:bottom w:val="nil"/>
              <w:right w:val="nil"/>
            </w:tcBorders>
          </w:tcPr>
          <w:p w14:paraId="6ACA11D6" w14:textId="77777777" w:rsidR="00C50A95" w:rsidRPr="00D016EC" w:rsidRDefault="00C50A95" w:rsidP="00416506">
            <w:pPr>
              <w:pStyle w:val="tabletext11"/>
              <w:jc w:val="right"/>
              <w:rPr>
                <w:ins w:id="8648" w:author="Author"/>
              </w:rPr>
            </w:pPr>
          </w:p>
        </w:tc>
        <w:tc>
          <w:tcPr>
            <w:tcW w:w="2040" w:type="dxa"/>
            <w:tcBorders>
              <w:top w:val="nil"/>
              <w:left w:val="nil"/>
              <w:bottom w:val="nil"/>
              <w:right w:val="single" w:sz="6" w:space="0" w:color="auto"/>
            </w:tcBorders>
            <w:hideMark/>
          </w:tcPr>
          <w:p w14:paraId="651B367A" w14:textId="77777777" w:rsidR="00C50A95" w:rsidRPr="00D016EC" w:rsidRDefault="00C50A95" w:rsidP="00416506">
            <w:pPr>
              <w:pStyle w:val="tabletext11"/>
              <w:tabs>
                <w:tab w:val="decimal" w:pos="850"/>
              </w:tabs>
              <w:rPr>
                <w:ins w:id="8649" w:author="Author"/>
              </w:rPr>
            </w:pPr>
            <w:ins w:id="8650" w:author="Author">
              <w:r w:rsidRPr="00D016EC">
                <w:t>200,000 to 229,999</w:t>
              </w:r>
            </w:ins>
          </w:p>
        </w:tc>
        <w:tc>
          <w:tcPr>
            <w:tcW w:w="360" w:type="dxa"/>
            <w:tcBorders>
              <w:left w:val="single" w:sz="6" w:space="0" w:color="auto"/>
            </w:tcBorders>
          </w:tcPr>
          <w:p w14:paraId="6005CA59" w14:textId="77777777" w:rsidR="00C50A95" w:rsidRPr="00D016EC" w:rsidRDefault="00C50A95" w:rsidP="00416506">
            <w:pPr>
              <w:pStyle w:val="tabletext11"/>
              <w:jc w:val="right"/>
              <w:rPr>
                <w:ins w:id="8651" w:author="Author"/>
              </w:rPr>
            </w:pPr>
          </w:p>
        </w:tc>
        <w:tc>
          <w:tcPr>
            <w:tcW w:w="2043" w:type="dxa"/>
            <w:tcBorders>
              <w:top w:val="nil"/>
              <w:left w:val="nil"/>
              <w:bottom w:val="nil"/>
              <w:right w:val="single" w:sz="6" w:space="0" w:color="auto"/>
            </w:tcBorders>
            <w:vAlign w:val="bottom"/>
            <w:hideMark/>
          </w:tcPr>
          <w:p w14:paraId="5930A4FA" w14:textId="77777777" w:rsidR="00C50A95" w:rsidRPr="00D016EC" w:rsidRDefault="00C50A95" w:rsidP="00416506">
            <w:pPr>
              <w:pStyle w:val="tabletext11"/>
              <w:tabs>
                <w:tab w:val="decimal" w:pos="801"/>
              </w:tabs>
              <w:rPr>
                <w:ins w:id="8652" w:author="Author"/>
              </w:rPr>
            </w:pPr>
            <w:ins w:id="8653" w:author="Author">
              <w:r w:rsidRPr="00D016EC">
                <w:t>2.50</w:t>
              </w:r>
            </w:ins>
          </w:p>
        </w:tc>
      </w:tr>
      <w:tr w:rsidR="00C50A95" w:rsidRPr="00D016EC" w14:paraId="62692A95" w14:textId="77777777" w:rsidTr="00416506">
        <w:trPr>
          <w:trHeight w:val="190"/>
          <w:ins w:id="8654" w:author="Author"/>
        </w:trPr>
        <w:tc>
          <w:tcPr>
            <w:tcW w:w="200" w:type="dxa"/>
          </w:tcPr>
          <w:p w14:paraId="42BF9FFA" w14:textId="77777777" w:rsidR="00C50A95" w:rsidRPr="00D016EC" w:rsidRDefault="00C50A95" w:rsidP="00416506">
            <w:pPr>
              <w:pStyle w:val="tabletext11"/>
              <w:rPr>
                <w:ins w:id="8655" w:author="Author"/>
              </w:rPr>
            </w:pPr>
          </w:p>
        </w:tc>
        <w:tc>
          <w:tcPr>
            <w:tcW w:w="360" w:type="dxa"/>
            <w:tcBorders>
              <w:top w:val="nil"/>
              <w:left w:val="single" w:sz="6" w:space="0" w:color="auto"/>
              <w:bottom w:val="nil"/>
              <w:right w:val="nil"/>
            </w:tcBorders>
          </w:tcPr>
          <w:p w14:paraId="4C69195A" w14:textId="77777777" w:rsidR="00C50A95" w:rsidRPr="00D016EC" w:rsidRDefault="00C50A95" w:rsidP="00416506">
            <w:pPr>
              <w:pStyle w:val="tabletext11"/>
              <w:jc w:val="right"/>
              <w:rPr>
                <w:ins w:id="8656" w:author="Author"/>
              </w:rPr>
            </w:pPr>
          </w:p>
        </w:tc>
        <w:tc>
          <w:tcPr>
            <w:tcW w:w="2040" w:type="dxa"/>
            <w:tcBorders>
              <w:top w:val="nil"/>
              <w:left w:val="nil"/>
              <w:bottom w:val="nil"/>
              <w:right w:val="single" w:sz="6" w:space="0" w:color="auto"/>
            </w:tcBorders>
            <w:hideMark/>
          </w:tcPr>
          <w:p w14:paraId="76FE823C" w14:textId="77777777" w:rsidR="00C50A95" w:rsidRPr="00D016EC" w:rsidRDefault="00C50A95" w:rsidP="00416506">
            <w:pPr>
              <w:pStyle w:val="tabletext11"/>
              <w:tabs>
                <w:tab w:val="decimal" w:pos="850"/>
              </w:tabs>
              <w:rPr>
                <w:ins w:id="8657" w:author="Author"/>
              </w:rPr>
            </w:pPr>
            <w:ins w:id="8658" w:author="Author">
              <w:r w:rsidRPr="00D016EC">
                <w:t>230,000 to 259,999</w:t>
              </w:r>
            </w:ins>
          </w:p>
        </w:tc>
        <w:tc>
          <w:tcPr>
            <w:tcW w:w="360" w:type="dxa"/>
            <w:tcBorders>
              <w:left w:val="single" w:sz="6" w:space="0" w:color="auto"/>
            </w:tcBorders>
          </w:tcPr>
          <w:p w14:paraId="1CD73142" w14:textId="77777777" w:rsidR="00C50A95" w:rsidRPr="00D016EC" w:rsidRDefault="00C50A95" w:rsidP="00416506">
            <w:pPr>
              <w:pStyle w:val="tabletext11"/>
              <w:jc w:val="right"/>
              <w:rPr>
                <w:ins w:id="8659" w:author="Author"/>
              </w:rPr>
            </w:pPr>
          </w:p>
        </w:tc>
        <w:tc>
          <w:tcPr>
            <w:tcW w:w="2043" w:type="dxa"/>
            <w:tcBorders>
              <w:top w:val="nil"/>
              <w:left w:val="nil"/>
              <w:bottom w:val="nil"/>
              <w:right w:val="single" w:sz="6" w:space="0" w:color="auto"/>
            </w:tcBorders>
            <w:vAlign w:val="bottom"/>
            <w:hideMark/>
          </w:tcPr>
          <w:p w14:paraId="06897564" w14:textId="77777777" w:rsidR="00C50A95" w:rsidRPr="00D016EC" w:rsidRDefault="00C50A95" w:rsidP="00416506">
            <w:pPr>
              <w:pStyle w:val="tabletext11"/>
              <w:tabs>
                <w:tab w:val="decimal" w:pos="801"/>
              </w:tabs>
              <w:rPr>
                <w:ins w:id="8660" w:author="Author"/>
              </w:rPr>
            </w:pPr>
            <w:ins w:id="8661" w:author="Author">
              <w:r w:rsidRPr="00D016EC">
                <w:t>2.74</w:t>
              </w:r>
            </w:ins>
          </w:p>
        </w:tc>
      </w:tr>
      <w:tr w:rsidR="00C50A95" w:rsidRPr="00D016EC" w14:paraId="4FEAE9FD" w14:textId="77777777" w:rsidTr="00416506">
        <w:trPr>
          <w:trHeight w:val="190"/>
          <w:ins w:id="8662" w:author="Author"/>
        </w:trPr>
        <w:tc>
          <w:tcPr>
            <w:tcW w:w="200" w:type="dxa"/>
          </w:tcPr>
          <w:p w14:paraId="77938B3D" w14:textId="77777777" w:rsidR="00C50A95" w:rsidRPr="00D016EC" w:rsidRDefault="00C50A95" w:rsidP="00416506">
            <w:pPr>
              <w:pStyle w:val="tabletext11"/>
              <w:rPr>
                <w:ins w:id="8663" w:author="Author"/>
              </w:rPr>
            </w:pPr>
          </w:p>
        </w:tc>
        <w:tc>
          <w:tcPr>
            <w:tcW w:w="360" w:type="dxa"/>
            <w:tcBorders>
              <w:top w:val="nil"/>
              <w:left w:val="single" w:sz="6" w:space="0" w:color="auto"/>
              <w:bottom w:val="nil"/>
              <w:right w:val="nil"/>
            </w:tcBorders>
          </w:tcPr>
          <w:p w14:paraId="72519FB0" w14:textId="77777777" w:rsidR="00C50A95" w:rsidRPr="00D016EC" w:rsidRDefault="00C50A95" w:rsidP="00416506">
            <w:pPr>
              <w:pStyle w:val="tabletext11"/>
              <w:jc w:val="right"/>
              <w:rPr>
                <w:ins w:id="8664" w:author="Author"/>
              </w:rPr>
            </w:pPr>
          </w:p>
        </w:tc>
        <w:tc>
          <w:tcPr>
            <w:tcW w:w="2040" w:type="dxa"/>
            <w:tcBorders>
              <w:top w:val="nil"/>
              <w:left w:val="nil"/>
              <w:bottom w:val="nil"/>
              <w:right w:val="single" w:sz="6" w:space="0" w:color="auto"/>
            </w:tcBorders>
            <w:hideMark/>
          </w:tcPr>
          <w:p w14:paraId="40681EF2" w14:textId="77777777" w:rsidR="00C50A95" w:rsidRPr="00D016EC" w:rsidRDefault="00C50A95" w:rsidP="00416506">
            <w:pPr>
              <w:pStyle w:val="tabletext11"/>
              <w:tabs>
                <w:tab w:val="decimal" w:pos="850"/>
              </w:tabs>
              <w:rPr>
                <w:ins w:id="8665" w:author="Author"/>
              </w:rPr>
            </w:pPr>
            <w:ins w:id="8666" w:author="Author">
              <w:r w:rsidRPr="00D016EC">
                <w:t>260,000 to 299,999</w:t>
              </w:r>
            </w:ins>
          </w:p>
        </w:tc>
        <w:tc>
          <w:tcPr>
            <w:tcW w:w="360" w:type="dxa"/>
            <w:tcBorders>
              <w:left w:val="single" w:sz="6" w:space="0" w:color="auto"/>
            </w:tcBorders>
          </w:tcPr>
          <w:p w14:paraId="7577F510" w14:textId="77777777" w:rsidR="00C50A95" w:rsidRPr="00D016EC" w:rsidRDefault="00C50A95" w:rsidP="00416506">
            <w:pPr>
              <w:pStyle w:val="tabletext11"/>
              <w:jc w:val="right"/>
              <w:rPr>
                <w:ins w:id="8667" w:author="Author"/>
              </w:rPr>
            </w:pPr>
          </w:p>
        </w:tc>
        <w:tc>
          <w:tcPr>
            <w:tcW w:w="2043" w:type="dxa"/>
            <w:tcBorders>
              <w:top w:val="nil"/>
              <w:left w:val="nil"/>
              <w:bottom w:val="nil"/>
              <w:right w:val="single" w:sz="6" w:space="0" w:color="auto"/>
            </w:tcBorders>
            <w:vAlign w:val="bottom"/>
            <w:hideMark/>
          </w:tcPr>
          <w:p w14:paraId="16016E23" w14:textId="77777777" w:rsidR="00C50A95" w:rsidRPr="00D016EC" w:rsidRDefault="00C50A95" w:rsidP="00416506">
            <w:pPr>
              <w:pStyle w:val="tabletext11"/>
              <w:tabs>
                <w:tab w:val="decimal" w:pos="801"/>
              </w:tabs>
              <w:rPr>
                <w:ins w:id="8668" w:author="Author"/>
              </w:rPr>
            </w:pPr>
            <w:ins w:id="8669" w:author="Author">
              <w:r w:rsidRPr="00D016EC">
                <w:t>3.00</w:t>
              </w:r>
            </w:ins>
          </w:p>
        </w:tc>
      </w:tr>
      <w:tr w:rsidR="00C50A95" w:rsidRPr="00D016EC" w14:paraId="3E79A3FC" w14:textId="77777777" w:rsidTr="00416506">
        <w:trPr>
          <w:trHeight w:val="190"/>
          <w:ins w:id="8670" w:author="Author"/>
        </w:trPr>
        <w:tc>
          <w:tcPr>
            <w:tcW w:w="200" w:type="dxa"/>
          </w:tcPr>
          <w:p w14:paraId="021F6E5F" w14:textId="77777777" w:rsidR="00C50A95" w:rsidRPr="00D016EC" w:rsidRDefault="00C50A95" w:rsidP="00416506">
            <w:pPr>
              <w:pStyle w:val="tabletext11"/>
              <w:rPr>
                <w:ins w:id="8671" w:author="Author"/>
              </w:rPr>
            </w:pPr>
          </w:p>
        </w:tc>
        <w:tc>
          <w:tcPr>
            <w:tcW w:w="360" w:type="dxa"/>
            <w:tcBorders>
              <w:top w:val="nil"/>
              <w:left w:val="single" w:sz="6" w:space="0" w:color="auto"/>
              <w:bottom w:val="nil"/>
              <w:right w:val="nil"/>
            </w:tcBorders>
          </w:tcPr>
          <w:p w14:paraId="0AD9F5BA" w14:textId="77777777" w:rsidR="00C50A95" w:rsidRPr="00D016EC" w:rsidRDefault="00C50A95" w:rsidP="00416506">
            <w:pPr>
              <w:pStyle w:val="tabletext11"/>
              <w:jc w:val="right"/>
              <w:rPr>
                <w:ins w:id="8672" w:author="Author"/>
              </w:rPr>
            </w:pPr>
          </w:p>
        </w:tc>
        <w:tc>
          <w:tcPr>
            <w:tcW w:w="2040" w:type="dxa"/>
            <w:tcBorders>
              <w:top w:val="nil"/>
              <w:left w:val="nil"/>
              <w:bottom w:val="nil"/>
              <w:right w:val="single" w:sz="6" w:space="0" w:color="auto"/>
            </w:tcBorders>
            <w:hideMark/>
          </w:tcPr>
          <w:p w14:paraId="66B4916D" w14:textId="77777777" w:rsidR="00C50A95" w:rsidRPr="00D016EC" w:rsidRDefault="00C50A95" w:rsidP="00416506">
            <w:pPr>
              <w:pStyle w:val="tabletext11"/>
              <w:tabs>
                <w:tab w:val="decimal" w:pos="850"/>
              </w:tabs>
              <w:rPr>
                <w:ins w:id="8673" w:author="Author"/>
              </w:rPr>
            </w:pPr>
            <w:ins w:id="8674" w:author="Author">
              <w:r w:rsidRPr="00D016EC">
                <w:t>300,000 to 349,999</w:t>
              </w:r>
            </w:ins>
          </w:p>
        </w:tc>
        <w:tc>
          <w:tcPr>
            <w:tcW w:w="360" w:type="dxa"/>
            <w:tcBorders>
              <w:left w:val="single" w:sz="6" w:space="0" w:color="auto"/>
            </w:tcBorders>
          </w:tcPr>
          <w:p w14:paraId="383BDD8D" w14:textId="77777777" w:rsidR="00C50A95" w:rsidRPr="00D016EC" w:rsidRDefault="00C50A95" w:rsidP="00416506">
            <w:pPr>
              <w:pStyle w:val="tabletext11"/>
              <w:jc w:val="right"/>
              <w:rPr>
                <w:ins w:id="8675" w:author="Author"/>
              </w:rPr>
            </w:pPr>
          </w:p>
        </w:tc>
        <w:tc>
          <w:tcPr>
            <w:tcW w:w="2043" w:type="dxa"/>
            <w:tcBorders>
              <w:top w:val="nil"/>
              <w:left w:val="nil"/>
              <w:bottom w:val="nil"/>
              <w:right w:val="single" w:sz="6" w:space="0" w:color="auto"/>
            </w:tcBorders>
            <w:vAlign w:val="bottom"/>
            <w:hideMark/>
          </w:tcPr>
          <w:p w14:paraId="6BAF4868" w14:textId="77777777" w:rsidR="00C50A95" w:rsidRPr="00D016EC" w:rsidRDefault="00C50A95" w:rsidP="00416506">
            <w:pPr>
              <w:pStyle w:val="tabletext11"/>
              <w:tabs>
                <w:tab w:val="decimal" w:pos="801"/>
              </w:tabs>
              <w:rPr>
                <w:ins w:id="8676" w:author="Author"/>
              </w:rPr>
            </w:pPr>
            <w:ins w:id="8677" w:author="Author">
              <w:r w:rsidRPr="00D016EC">
                <w:t>3.31</w:t>
              </w:r>
            </w:ins>
          </w:p>
        </w:tc>
      </w:tr>
      <w:tr w:rsidR="00C50A95" w:rsidRPr="00D016EC" w14:paraId="4D254A26" w14:textId="77777777" w:rsidTr="00416506">
        <w:trPr>
          <w:trHeight w:val="190"/>
          <w:ins w:id="8678" w:author="Author"/>
        </w:trPr>
        <w:tc>
          <w:tcPr>
            <w:tcW w:w="200" w:type="dxa"/>
          </w:tcPr>
          <w:p w14:paraId="5B94CB18" w14:textId="77777777" w:rsidR="00C50A95" w:rsidRPr="00D016EC" w:rsidRDefault="00C50A95" w:rsidP="00416506">
            <w:pPr>
              <w:pStyle w:val="tabletext11"/>
              <w:rPr>
                <w:ins w:id="8679" w:author="Author"/>
              </w:rPr>
            </w:pPr>
          </w:p>
        </w:tc>
        <w:tc>
          <w:tcPr>
            <w:tcW w:w="360" w:type="dxa"/>
            <w:tcBorders>
              <w:top w:val="nil"/>
              <w:left w:val="single" w:sz="6" w:space="0" w:color="auto"/>
              <w:bottom w:val="nil"/>
              <w:right w:val="nil"/>
            </w:tcBorders>
          </w:tcPr>
          <w:p w14:paraId="76403BAC" w14:textId="77777777" w:rsidR="00C50A95" w:rsidRPr="00D016EC" w:rsidRDefault="00C50A95" w:rsidP="00416506">
            <w:pPr>
              <w:pStyle w:val="tabletext11"/>
              <w:jc w:val="right"/>
              <w:rPr>
                <w:ins w:id="8680" w:author="Author"/>
              </w:rPr>
            </w:pPr>
          </w:p>
        </w:tc>
        <w:tc>
          <w:tcPr>
            <w:tcW w:w="2040" w:type="dxa"/>
            <w:tcBorders>
              <w:top w:val="nil"/>
              <w:left w:val="nil"/>
              <w:bottom w:val="nil"/>
              <w:right w:val="single" w:sz="6" w:space="0" w:color="auto"/>
            </w:tcBorders>
            <w:hideMark/>
          </w:tcPr>
          <w:p w14:paraId="193E1B2A" w14:textId="77777777" w:rsidR="00C50A95" w:rsidRPr="00D016EC" w:rsidRDefault="00C50A95" w:rsidP="00416506">
            <w:pPr>
              <w:pStyle w:val="tabletext11"/>
              <w:tabs>
                <w:tab w:val="decimal" w:pos="850"/>
              </w:tabs>
              <w:rPr>
                <w:ins w:id="8681" w:author="Author"/>
              </w:rPr>
            </w:pPr>
            <w:ins w:id="8682" w:author="Author">
              <w:r w:rsidRPr="00D016EC">
                <w:t>350,000 to 399,999</w:t>
              </w:r>
            </w:ins>
          </w:p>
        </w:tc>
        <w:tc>
          <w:tcPr>
            <w:tcW w:w="360" w:type="dxa"/>
            <w:tcBorders>
              <w:left w:val="single" w:sz="6" w:space="0" w:color="auto"/>
            </w:tcBorders>
          </w:tcPr>
          <w:p w14:paraId="7EA4E076" w14:textId="77777777" w:rsidR="00C50A95" w:rsidRPr="00D016EC" w:rsidRDefault="00C50A95" w:rsidP="00416506">
            <w:pPr>
              <w:pStyle w:val="tabletext11"/>
              <w:jc w:val="right"/>
              <w:rPr>
                <w:ins w:id="8683" w:author="Author"/>
              </w:rPr>
            </w:pPr>
          </w:p>
        </w:tc>
        <w:tc>
          <w:tcPr>
            <w:tcW w:w="2043" w:type="dxa"/>
            <w:tcBorders>
              <w:top w:val="nil"/>
              <w:left w:val="nil"/>
              <w:bottom w:val="nil"/>
              <w:right w:val="single" w:sz="6" w:space="0" w:color="auto"/>
            </w:tcBorders>
            <w:vAlign w:val="bottom"/>
            <w:hideMark/>
          </w:tcPr>
          <w:p w14:paraId="164416A4" w14:textId="77777777" w:rsidR="00C50A95" w:rsidRPr="00D016EC" w:rsidRDefault="00C50A95" w:rsidP="00416506">
            <w:pPr>
              <w:pStyle w:val="tabletext11"/>
              <w:tabs>
                <w:tab w:val="decimal" w:pos="801"/>
              </w:tabs>
              <w:rPr>
                <w:ins w:id="8684" w:author="Author"/>
              </w:rPr>
            </w:pPr>
            <w:ins w:id="8685" w:author="Author">
              <w:r w:rsidRPr="00D016EC">
                <w:t>3.66</w:t>
              </w:r>
            </w:ins>
          </w:p>
        </w:tc>
      </w:tr>
      <w:tr w:rsidR="00C50A95" w:rsidRPr="00D016EC" w14:paraId="39CDA96A" w14:textId="77777777" w:rsidTr="00416506">
        <w:trPr>
          <w:trHeight w:val="190"/>
          <w:ins w:id="8686" w:author="Author"/>
        </w:trPr>
        <w:tc>
          <w:tcPr>
            <w:tcW w:w="200" w:type="dxa"/>
          </w:tcPr>
          <w:p w14:paraId="2A9A72F7" w14:textId="77777777" w:rsidR="00C50A95" w:rsidRPr="00D016EC" w:rsidRDefault="00C50A95" w:rsidP="00416506">
            <w:pPr>
              <w:pStyle w:val="tabletext11"/>
              <w:rPr>
                <w:ins w:id="8687" w:author="Author"/>
              </w:rPr>
            </w:pPr>
          </w:p>
        </w:tc>
        <w:tc>
          <w:tcPr>
            <w:tcW w:w="360" w:type="dxa"/>
            <w:tcBorders>
              <w:top w:val="nil"/>
              <w:left w:val="single" w:sz="6" w:space="0" w:color="auto"/>
              <w:bottom w:val="nil"/>
              <w:right w:val="nil"/>
            </w:tcBorders>
          </w:tcPr>
          <w:p w14:paraId="02393B6F" w14:textId="77777777" w:rsidR="00C50A95" w:rsidRPr="00D016EC" w:rsidRDefault="00C50A95" w:rsidP="00416506">
            <w:pPr>
              <w:pStyle w:val="tabletext11"/>
              <w:jc w:val="right"/>
              <w:rPr>
                <w:ins w:id="8688" w:author="Author"/>
              </w:rPr>
            </w:pPr>
          </w:p>
        </w:tc>
        <w:tc>
          <w:tcPr>
            <w:tcW w:w="2040" w:type="dxa"/>
            <w:tcBorders>
              <w:top w:val="nil"/>
              <w:left w:val="nil"/>
              <w:bottom w:val="nil"/>
              <w:right w:val="single" w:sz="6" w:space="0" w:color="auto"/>
            </w:tcBorders>
            <w:hideMark/>
          </w:tcPr>
          <w:p w14:paraId="68A9D2A9" w14:textId="77777777" w:rsidR="00C50A95" w:rsidRPr="00D016EC" w:rsidRDefault="00C50A95" w:rsidP="00416506">
            <w:pPr>
              <w:pStyle w:val="tabletext11"/>
              <w:tabs>
                <w:tab w:val="decimal" w:pos="850"/>
              </w:tabs>
              <w:rPr>
                <w:ins w:id="8689" w:author="Author"/>
              </w:rPr>
            </w:pPr>
            <w:ins w:id="8690" w:author="Author">
              <w:r w:rsidRPr="00D016EC">
                <w:t>400,000 to 449,999</w:t>
              </w:r>
            </w:ins>
          </w:p>
        </w:tc>
        <w:tc>
          <w:tcPr>
            <w:tcW w:w="360" w:type="dxa"/>
            <w:tcBorders>
              <w:left w:val="single" w:sz="6" w:space="0" w:color="auto"/>
            </w:tcBorders>
          </w:tcPr>
          <w:p w14:paraId="56038638" w14:textId="77777777" w:rsidR="00C50A95" w:rsidRPr="00D016EC" w:rsidRDefault="00C50A95" w:rsidP="00416506">
            <w:pPr>
              <w:pStyle w:val="tabletext11"/>
              <w:jc w:val="right"/>
              <w:rPr>
                <w:ins w:id="8691" w:author="Author"/>
              </w:rPr>
            </w:pPr>
          </w:p>
        </w:tc>
        <w:tc>
          <w:tcPr>
            <w:tcW w:w="2043" w:type="dxa"/>
            <w:tcBorders>
              <w:top w:val="nil"/>
              <w:left w:val="nil"/>
              <w:bottom w:val="nil"/>
              <w:right w:val="single" w:sz="6" w:space="0" w:color="auto"/>
            </w:tcBorders>
            <w:vAlign w:val="bottom"/>
            <w:hideMark/>
          </w:tcPr>
          <w:p w14:paraId="6041079B" w14:textId="77777777" w:rsidR="00C50A95" w:rsidRPr="00D016EC" w:rsidRDefault="00C50A95" w:rsidP="00416506">
            <w:pPr>
              <w:pStyle w:val="tabletext11"/>
              <w:tabs>
                <w:tab w:val="decimal" w:pos="801"/>
              </w:tabs>
              <w:rPr>
                <w:ins w:id="8692" w:author="Author"/>
              </w:rPr>
            </w:pPr>
            <w:ins w:id="8693" w:author="Author">
              <w:r w:rsidRPr="00D016EC">
                <w:t>3.99</w:t>
              </w:r>
            </w:ins>
          </w:p>
        </w:tc>
      </w:tr>
      <w:tr w:rsidR="00C50A95" w:rsidRPr="00D016EC" w14:paraId="370F481E" w14:textId="77777777" w:rsidTr="00416506">
        <w:trPr>
          <w:trHeight w:val="190"/>
          <w:ins w:id="8694" w:author="Author"/>
        </w:trPr>
        <w:tc>
          <w:tcPr>
            <w:tcW w:w="200" w:type="dxa"/>
          </w:tcPr>
          <w:p w14:paraId="21E914C3" w14:textId="77777777" w:rsidR="00C50A95" w:rsidRPr="00D016EC" w:rsidRDefault="00C50A95" w:rsidP="00416506">
            <w:pPr>
              <w:pStyle w:val="tabletext11"/>
              <w:rPr>
                <w:ins w:id="8695" w:author="Author"/>
              </w:rPr>
            </w:pPr>
          </w:p>
        </w:tc>
        <w:tc>
          <w:tcPr>
            <w:tcW w:w="360" w:type="dxa"/>
            <w:tcBorders>
              <w:top w:val="nil"/>
              <w:left w:val="single" w:sz="6" w:space="0" w:color="auto"/>
              <w:bottom w:val="nil"/>
              <w:right w:val="nil"/>
            </w:tcBorders>
          </w:tcPr>
          <w:p w14:paraId="05CE3ABC" w14:textId="77777777" w:rsidR="00C50A95" w:rsidRPr="00D016EC" w:rsidRDefault="00C50A95" w:rsidP="00416506">
            <w:pPr>
              <w:pStyle w:val="tabletext11"/>
              <w:jc w:val="right"/>
              <w:rPr>
                <w:ins w:id="8696" w:author="Author"/>
              </w:rPr>
            </w:pPr>
          </w:p>
        </w:tc>
        <w:tc>
          <w:tcPr>
            <w:tcW w:w="2040" w:type="dxa"/>
            <w:tcBorders>
              <w:top w:val="nil"/>
              <w:left w:val="nil"/>
              <w:bottom w:val="nil"/>
              <w:right w:val="single" w:sz="6" w:space="0" w:color="auto"/>
            </w:tcBorders>
            <w:hideMark/>
          </w:tcPr>
          <w:p w14:paraId="53AFF31F" w14:textId="77777777" w:rsidR="00C50A95" w:rsidRPr="00D016EC" w:rsidRDefault="00C50A95" w:rsidP="00416506">
            <w:pPr>
              <w:pStyle w:val="tabletext11"/>
              <w:tabs>
                <w:tab w:val="decimal" w:pos="850"/>
              </w:tabs>
              <w:rPr>
                <w:ins w:id="8697" w:author="Author"/>
              </w:rPr>
            </w:pPr>
            <w:ins w:id="8698" w:author="Author">
              <w:r w:rsidRPr="00D016EC">
                <w:t>450,000 to 499,999</w:t>
              </w:r>
            </w:ins>
          </w:p>
        </w:tc>
        <w:tc>
          <w:tcPr>
            <w:tcW w:w="360" w:type="dxa"/>
            <w:tcBorders>
              <w:left w:val="single" w:sz="6" w:space="0" w:color="auto"/>
            </w:tcBorders>
          </w:tcPr>
          <w:p w14:paraId="200EC847" w14:textId="77777777" w:rsidR="00C50A95" w:rsidRPr="00D016EC" w:rsidRDefault="00C50A95" w:rsidP="00416506">
            <w:pPr>
              <w:pStyle w:val="tabletext11"/>
              <w:jc w:val="right"/>
              <w:rPr>
                <w:ins w:id="8699" w:author="Author"/>
              </w:rPr>
            </w:pPr>
          </w:p>
        </w:tc>
        <w:tc>
          <w:tcPr>
            <w:tcW w:w="2043" w:type="dxa"/>
            <w:tcBorders>
              <w:top w:val="nil"/>
              <w:left w:val="nil"/>
              <w:bottom w:val="nil"/>
              <w:right w:val="single" w:sz="6" w:space="0" w:color="auto"/>
            </w:tcBorders>
            <w:vAlign w:val="bottom"/>
            <w:hideMark/>
          </w:tcPr>
          <w:p w14:paraId="7226015D" w14:textId="77777777" w:rsidR="00C50A95" w:rsidRPr="00D016EC" w:rsidRDefault="00C50A95" w:rsidP="00416506">
            <w:pPr>
              <w:pStyle w:val="tabletext11"/>
              <w:tabs>
                <w:tab w:val="decimal" w:pos="801"/>
              </w:tabs>
              <w:rPr>
                <w:ins w:id="8700" w:author="Author"/>
              </w:rPr>
            </w:pPr>
            <w:ins w:id="8701" w:author="Author">
              <w:r w:rsidRPr="00D016EC">
                <w:t>4.31</w:t>
              </w:r>
            </w:ins>
          </w:p>
        </w:tc>
      </w:tr>
      <w:tr w:rsidR="00C50A95" w:rsidRPr="00D016EC" w14:paraId="66D7D8B9" w14:textId="77777777" w:rsidTr="00416506">
        <w:trPr>
          <w:trHeight w:val="190"/>
          <w:ins w:id="8702" w:author="Author"/>
        </w:trPr>
        <w:tc>
          <w:tcPr>
            <w:tcW w:w="200" w:type="dxa"/>
          </w:tcPr>
          <w:p w14:paraId="604E8023" w14:textId="77777777" w:rsidR="00C50A95" w:rsidRPr="00D016EC" w:rsidRDefault="00C50A95" w:rsidP="00416506">
            <w:pPr>
              <w:pStyle w:val="tabletext11"/>
              <w:rPr>
                <w:ins w:id="8703" w:author="Author"/>
              </w:rPr>
            </w:pPr>
          </w:p>
        </w:tc>
        <w:tc>
          <w:tcPr>
            <w:tcW w:w="360" w:type="dxa"/>
            <w:tcBorders>
              <w:top w:val="nil"/>
              <w:left w:val="single" w:sz="6" w:space="0" w:color="auto"/>
              <w:bottom w:val="nil"/>
              <w:right w:val="nil"/>
            </w:tcBorders>
          </w:tcPr>
          <w:p w14:paraId="3E96A55E" w14:textId="77777777" w:rsidR="00C50A95" w:rsidRPr="00D016EC" w:rsidRDefault="00C50A95" w:rsidP="00416506">
            <w:pPr>
              <w:pStyle w:val="tabletext11"/>
              <w:jc w:val="right"/>
              <w:rPr>
                <w:ins w:id="8704" w:author="Author"/>
              </w:rPr>
            </w:pPr>
          </w:p>
        </w:tc>
        <w:tc>
          <w:tcPr>
            <w:tcW w:w="2040" w:type="dxa"/>
            <w:tcBorders>
              <w:top w:val="nil"/>
              <w:left w:val="nil"/>
              <w:bottom w:val="nil"/>
              <w:right w:val="single" w:sz="6" w:space="0" w:color="auto"/>
            </w:tcBorders>
            <w:hideMark/>
          </w:tcPr>
          <w:p w14:paraId="3452DB25" w14:textId="77777777" w:rsidR="00C50A95" w:rsidRPr="00D016EC" w:rsidRDefault="00C50A95" w:rsidP="00416506">
            <w:pPr>
              <w:pStyle w:val="tabletext11"/>
              <w:tabs>
                <w:tab w:val="decimal" w:pos="850"/>
              </w:tabs>
              <w:rPr>
                <w:ins w:id="8705" w:author="Author"/>
              </w:rPr>
            </w:pPr>
            <w:ins w:id="8706" w:author="Author">
              <w:r w:rsidRPr="00D016EC">
                <w:t>500,000 to 599,999</w:t>
              </w:r>
            </w:ins>
          </w:p>
        </w:tc>
        <w:tc>
          <w:tcPr>
            <w:tcW w:w="360" w:type="dxa"/>
            <w:tcBorders>
              <w:left w:val="single" w:sz="6" w:space="0" w:color="auto"/>
            </w:tcBorders>
          </w:tcPr>
          <w:p w14:paraId="69ADE5AB" w14:textId="77777777" w:rsidR="00C50A95" w:rsidRPr="00D016EC" w:rsidRDefault="00C50A95" w:rsidP="00416506">
            <w:pPr>
              <w:pStyle w:val="tabletext11"/>
              <w:jc w:val="right"/>
              <w:rPr>
                <w:ins w:id="8707" w:author="Author"/>
              </w:rPr>
            </w:pPr>
          </w:p>
        </w:tc>
        <w:tc>
          <w:tcPr>
            <w:tcW w:w="2043" w:type="dxa"/>
            <w:tcBorders>
              <w:top w:val="nil"/>
              <w:left w:val="nil"/>
              <w:bottom w:val="nil"/>
              <w:right w:val="single" w:sz="6" w:space="0" w:color="auto"/>
            </w:tcBorders>
            <w:vAlign w:val="bottom"/>
            <w:hideMark/>
          </w:tcPr>
          <w:p w14:paraId="4F50B90C" w14:textId="77777777" w:rsidR="00C50A95" w:rsidRPr="00D016EC" w:rsidRDefault="00C50A95" w:rsidP="00416506">
            <w:pPr>
              <w:pStyle w:val="tabletext11"/>
              <w:tabs>
                <w:tab w:val="decimal" w:pos="801"/>
              </w:tabs>
              <w:rPr>
                <w:ins w:id="8708" w:author="Author"/>
              </w:rPr>
            </w:pPr>
            <w:ins w:id="8709" w:author="Author">
              <w:r w:rsidRPr="00D016EC">
                <w:t>4.71</w:t>
              </w:r>
            </w:ins>
          </w:p>
        </w:tc>
      </w:tr>
      <w:tr w:rsidR="00C50A95" w:rsidRPr="00D016EC" w14:paraId="28E86467" w14:textId="77777777" w:rsidTr="00416506">
        <w:trPr>
          <w:trHeight w:val="190"/>
          <w:ins w:id="8710" w:author="Author"/>
        </w:trPr>
        <w:tc>
          <w:tcPr>
            <w:tcW w:w="200" w:type="dxa"/>
          </w:tcPr>
          <w:p w14:paraId="01A22979" w14:textId="77777777" w:rsidR="00C50A95" w:rsidRPr="00D016EC" w:rsidRDefault="00C50A95" w:rsidP="00416506">
            <w:pPr>
              <w:pStyle w:val="tabletext11"/>
              <w:rPr>
                <w:ins w:id="8711" w:author="Author"/>
              </w:rPr>
            </w:pPr>
          </w:p>
        </w:tc>
        <w:tc>
          <w:tcPr>
            <w:tcW w:w="360" w:type="dxa"/>
            <w:tcBorders>
              <w:top w:val="nil"/>
              <w:left w:val="single" w:sz="6" w:space="0" w:color="auto"/>
              <w:bottom w:val="nil"/>
              <w:right w:val="nil"/>
            </w:tcBorders>
          </w:tcPr>
          <w:p w14:paraId="451DA886" w14:textId="77777777" w:rsidR="00C50A95" w:rsidRPr="00D016EC" w:rsidRDefault="00C50A95" w:rsidP="00416506">
            <w:pPr>
              <w:pStyle w:val="tabletext11"/>
              <w:jc w:val="right"/>
              <w:rPr>
                <w:ins w:id="8712" w:author="Author"/>
              </w:rPr>
            </w:pPr>
          </w:p>
        </w:tc>
        <w:tc>
          <w:tcPr>
            <w:tcW w:w="2040" w:type="dxa"/>
            <w:tcBorders>
              <w:top w:val="nil"/>
              <w:left w:val="nil"/>
              <w:bottom w:val="nil"/>
              <w:right w:val="single" w:sz="6" w:space="0" w:color="auto"/>
            </w:tcBorders>
            <w:hideMark/>
          </w:tcPr>
          <w:p w14:paraId="1DD704E9" w14:textId="77777777" w:rsidR="00C50A95" w:rsidRPr="00D016EC" w:rsidRDefault="00C50A95" w:rsidP="00416506">
            <w:pPr>
              <w:pStyle w:val="tabletext11"/>
              <w:tabs>
                <w:tab w:val="decimal" w:pos="850"/>
              </w:tabs>
              <w:rPr>
                <w:ins w:id="8713" w:author="Author"/>
              </w:rPr>
            </w:pPr>
            <w:ins w:id="8714" w:author="Author">
              <w:r w:rsidRPr="00D016EC">
                <w:t>600,000 to 699,999</w:t>
              </w:r>
            </w:ins>
          </w:p>
        </w:tc>
        <w:tc>
          <w:tcPr>
            <w:tcW w:w="360" w:type="dxa"/>
            <w:tcBorders>
              <w:left w:val="single" w:sz="6" w:space="0" w:color="auto"/>
            </w:tcBorders>
          </w:tcPr>
          <w:p w14:paraId="5CE4109F" w14:textId="77777777" w:rsidR="00C50A95" w:rsidRPr="00D016EC" w:rsidRDefault="00C50A95" w:rsidP="00416506">
            <w:pPr>
              <w:pStyle w:val="tabletext11"/>
              <w:jc w:val="right"/>
              <w:rPr>
                <w:ins w:id="8715" w:author="Author"/>
              </w:rPr>
            </w:pPr>
          </w:p>
        </w:tc>
        <w:tc>
          <w:tcPr>
            <w:tcW w:w="2043" w:type="dxa"/>
            <w:tcBorders>
              <w:top w:val="nil"/>
              <w:left w:val="nil"/>
              <w:bottom w:val="nil"/>
              <w:right w:val="single" w:sz="6" w:space="0" w:color="auto"/>
            </w:tcBorders>
            <w:vAlign w:val="bottom"/>
            <w:hideMark/>
          </w:tcPr>
          <w:p w14:paraId="345E8385" w14:textId="77777777" w:rsidR="00C50A95" w:rsidRPr="00D016EC" w:rsidRDefault="00C50A95" w:rsidP="00416506">
            <w:pPr>
              <w:pStyle w:val="tabletext11"/>
              <w:tabs>
                <w:tab w:val="decimal" w:pos="801"/>
              </w:tabs>
              <w:rPr>
                <w:ins w:id="8716" w:author="Author"/>
              </w:rPr>
            </w:pPr>
            <w:ins w:id="8717" w:author="Author">
              <w:r w:rsidRPr="00D016EC">
                <w:t>5.32</w:t>
              </w:r>
            </w:ins>
          </w:p>
        </w:tc>
      </w:tr>
      <w:tr w:rsidR="00C50A95" w:rsidRPr="00D016EC" w14:paraId="60DC180E" w14:textId="77777777" w:rsidTr="00416506">
        <w:trPr>
          <w:trHeight w:val="190"/>
          <w:ins w:id="8718" w:author="Author"/>
        </w:trPr>
        <w:tc>
          <w:tcPr>
            <w:tcW w:w="200" w:type="dxa"/>
          </w:tcPr>
          <w:p w14:paraId="76608A26" w14:textId="77777777" w:rsidR="00C50A95" w:rsidRPr="00D016EC" w:rsidRDefault="00C50A95" w:rsidP="00416506">
            <w:pPr>
              <w:pStyle w:val="tabletext11"/>
              <w:rPr>
                <w:ins w:id="8719" w:author="Author"/>
              </w:rPr>
            </w:pPr>
          </w:p>
        </w:tc>
        <w:tc>
          <w:tcPr>
            <w:tcW w:w="360" w:type="dxa"/>
            <w:tcBorders>
              <w:top w:val="nil"/>
              <w:left w:val="single" w:sz="6" w:space="0" w:color="auto"/>
              <w:bottom w:val="nil"/>
              <w:right w:val="nil"/>
            </w:tcBorders>
          </w:tcPr>
          <w:p w14:paraId="70A0BFA0" w14:textId="77777777" w:rsidR="00C50A95" w:rsidRPr="00D016EC" w:rsidRDefault="00C50A95" w:rsidP="00416506">
            <w:pPr>
              <w:pStyle w:val="tabletext11"/>
              <w:jc w:val="right"/>
              <w:rPr>
                <w:ins w:id="8720" w:author="Author"/>
              </w:rPr>
            </w:pPr>
          </w:p>
        </w:tc>
        <w:tc>
          <w:tcPr>
            <w:tcW w:w="2040" w:type="dxa"/>
            <w:tcBorders>
              <w:top w:val="nil"/>
              <w:left w:val="nil"/>
              <w:bottom w:val="nil"/>
              <w:right w:val="single" w:sz="6" w:space="0" w:color="auto"/>
            </w:tcBorders>
            <w:hideMark/>
          </w:tcPr>
          <w:p w14:paraId="61E445A6" w14:textId="77777777" w:rsidR="00C50A95" w:rsidRPr="00D016EC" w:rsidRDefault="00C50A95" w:rsidP="00416506">
            <w:pPr>
              <w:pStyle w:val="tabletext11"/>
              <w:tabs>
                <w:tab w:val="decimal" w:pos="850"/>
              </w:tabs>
              <w:rPr>
                <w:ins w:id="8721" w:author="Author"/>
              </w:rPr>
            </w:pPr>
            <w:ins w:id="8722" w:author="Author">
              <w:r w:rsidRPr="00D016EC">
                <w:t>700,000 to 799,999</w:t>
              </w:r>
            </w:ins>
          </w:p>
        </w:tc>
        <w:tc>
          <w:tcPr>
            <w:tcW w:w="360" w:type="dxa"/>
            <w:tcBorders>
              <w:left w:val="single" w:sz="6" w:space="0" w:color="auto"/>
            </w:tcBorders>
          </w:tcPr>
          <w:p w14:paraId="0D50DA22" w14:textId="77777777" w:rsidR="00C50A95" w:rsidRPr="00D016EC" w:rsidRDefault="00C50A95" w:rsidP="00416506">
            <w:pPr>
              <w:pStyle w:val="tabletext11"/>
              <w:jc w:val="right"/>
              <w:rPr>
                <w:ins w:id="8723" w:author="Author"/>
              </w:rPr>
            </w:pPr>
          </w:p>
        </w:tc>
        <w:tc>
          <w:tcPr>
            <w:tcW w:w="2043" w:type="dxa"/>
            <w:tcBorders>
              <w:top w:val="nil"/>
              <w:left w:val="nil"/>
              <w:bottom w:val="nil"/>
              <w:right w:val="single" w:sz="6" w:space="0" w:color="auto"/>
            </w:tcBorders>
            <w:vAlign w:val="bottom"/>
            <w:hideMark/>
          </w:tcPr>
          <w:p w14:paraId="71CD023F" w14:textId="77777777" w:rsidR="00C50A95" w:rsidRPr="00D016EC" w:rsidRDefault="00C50A95" w:rsidP="00416506">
            <w:pPr>
              <w:pStyle w:val="tabletext11"/>
              <w:tabs>
                <w:tab w:val="decimal" w:pos="801"/>
              </w:tabs>
              <w:rPr>
                <w:ins w:id="8724" w:author="Author"/>
              </w:rPr>
            </w:pPr>
            <w:ins w:id="8725" w:author="Author">
              <w:r w:rsidRPr="00D016EC">
                <w:t>5.90</w:t>
              </w:r>
            </w:ins>
          </w:p>
        </w:tc>
      </w:tr>
      <w:tr w:rsidR="00C50A95" w:rsidRPr="00D016EC" w14:paraId="651E48E8" w14:textId="77777777" w:rsidTr="00416506">
        <w:trPr>
          <w:trHeight w:val="190"/>
          <w:ins w:id="8726" w:author="Author"/>
        </w:trPr>
        <w:tc>
          <w:tcPr>
            <w:tcW w:w="200" w:type="dxa"/>
          </w:tcPr>
          <w:p w14:paraId="7693C3F3" w14:textId="77777777" w:rsidR="00C50A95" w:rsidRPr="00D016EC" w:rsidRDefault="00C50A95" w:rsidP="00416506">
            <w:pPr>
              <w:pStyle w:val="tabletext11"/>
              <w:rPr>
                <w:ins w:id="8727" w:author="Author"/>
              </w:rPr>
            </w:pPr>
          </w:p>
        </w:tc>
        <w:tc>
          <w:tcPr>
            <w:tcW w:w="360" w:type="dxa"/>
            <w:tcBorders>
              <w:top w:val="nil"/>
              <w:left w:val="single" w:sz="6" w:space="0" w:color="auto"/>
              <w:right w:val="nil"/>
            </w:tcBorders>
          </w:tcPr>
          <w:p w14:paraId="1DD12C94" w14:textId="77777777" w:rsidR="00C50A95" w:rsidRPr="00D016EC" w:rsidRDefault="00C50A95" w:rsidP="00416506">
            <w:pPr>
              <w:pStyle w:val="tabletext11"/>
              <w:jc w:val="right"/>
              <w:rPr>
                <w:ins w:id="8728" w:author="Author"/>
              </w:rPr>
            </w:pPr>
          </w:p>
        </w:tc>
        <w:tc>
          <w:tcPr>
            <w:tcW w:w="2040" w:type="dxa"/>
            <w:tcBorders>
              <w:top w:val="nil"/>
              <w:left w:val="nil"/>
              <w:right w:val="single" w:sz="6" w:space="0" w:color="auto"/>
            </w:tcBorders>
            <w:hideMark/>
          </w:tcPr>
          <w:p w14:paraId="7CA7E16F" w14:textId="77777777" w:rsidR="00C50A95" w:rsidRPr="00D016EC" w:rsidRDefault="00C50A95" w:rsidP="00416506">
            <w:pPr>
              <w:pStyle w:val="tabletext11"/>
              <w:tabs>
                <w:tab w:val="decimal" w:pos="850"/>
              </w:tabs>
              <w:rPr>
                <w:ins w:id="8729" w:author="Author"/>
              </w:rPr>
            </w:pPr>
            <w:ins w:id="8730" w:author="Author">
              <w:r w:rsidRPr="00D016EC">
                <w:t>800,000 to 899,999</w:t>
              </w:r>
            </w:ins>
          </w:p>
        </w:tc>
        <w:tc>
          <w:tcPr>
            <w:tcW w:w="360" w:type="dxa"/>
            <w:tcBorders>
              <w:left w:val="single" w:sz="6" w:space="0" w:color="auto"/>
            </w:tcBorders>
          </w:tcPr>
          <w:p w14:paraId="4F805DF4" w14:textId="77777777" w:rsidR="00C50A95" w:rsidRPr="00D016EC" w:rsidRDefault="00C50A95" w:rsidP="00416506">
            <w:pPr>
              <w:pStyle w:val="tabletext11"/>
              <w:jc w:val="right"/>
              <w:rPr>
                <w:ins w:id="8731" w:author="Author"/>
              </w:rPr>
            </w:pPr>
          </w:p>
        </w:tc>
        <w:tc>
          <w:tcPr>
            <w:tcW w:w="2043" w:type="dxa"/>
            <w:tcBorders>
              <w:top w:val="nil"/>
              <w:left w:val="nil"/>
              <w:right w:val="single" w:sz="6" w:space="0" w:color="auto"/>
            </w:tcBorders>
            <w:vAlign w:val="bottom"/>
            <w:hideMark/>
          </w:tcPr>
          <w:p w14:paraId="0AA13296" w14:textId="77777777" w:rsidR="00C50A95" w:rsidRPr="00D016EC" w:rsidRDefault="00C50A95" w:rsidP="00416506">
            <w:pPr>
              <w:pStyle w:val="tabletext11"/>
              <w:tabs>
                <w:tab w:val="decimal" w:pos="801"/>
              </w:tabs>
              <w:rPr>
                <w:ins w:id="8732" w:author="Author"/>
              </w:rPr>
            </w:pPr>
            <w:ins w:id="8733" w:author="Author">
              <w:r w:rsidRPr="00D016EC">
                <w:t>6.60</w:t>
              </w:r>
            </w:ins>
          </w:p>
        </w:tc>
      </w:tr>
      <w:tr w:rsidR="00C50A95" w:rsidRPr="00D016EC" w14:paraId="63D0406B" w14:textId="77777777" w:rsidTr="00416506">
        <w:trPr>
          <w:trHeight w:val="190"/>
          <w:ins w:id="8734" w:author="Author"/>
        </w:trPr>
        <w:tc>
          <w:tcPr>
            <w:tcW w:w="200" w:type="dxa"/>
          </w:tcPr>
          <w:p w14:paraId="55DFD0C2" w14:textId="77777777" w:rsidR="00C50A95" w:rsidRPr="00D016EC" w:rsidRDefault="00C50A95" w:rsidP="00416506">
            <w:pPr>
              <w:pStyle w:val="tabletext11"/>
              <w:rPr>
                <w:ins w:id="8735" w:author="Author"/>
              </w:rPr>
            </w:pPr>
          </w:p>
        </w:tc>
        <w:tc>
          <w:tcPr>
            <w:tcW w:w="360" w:type="dxa"/>
            <w:tcBorders>
              <w:top w:val="nil"/>
              <w:left w:val="single" w:sz="6" w:space="0" w:color="auto"/>
              <w:bottom w:val="single" w:sz="6" w:space="0" w:color="auto"/>
              <w:right w:val="nil"/>
            </w:tcBorders>
          </w:tcPr>
          <w:p w14:paraId="06589293" w14:textId="77777777" w:rsidR="00C50A95" w:rsidRPr="00D016EC" w:rsidRDefault="00C50A95" w:rsidP="00416506">
            <w:pPr>
              <w:pStyle w:val="tabletext11"/>
              <w:jc w:val="right"/>
              <w:rPr>
                <w:ins w:id="8736" w:author="Author"/>
              </w:rPr>
            </w:pPr>
          </w:p>
        </w:tc>
        <w:tc>
          <w:tcPr>
            <w:tcW w:w="2040" w:type="dxa"/>
            <w:tcBorders>
              <w:top w:val="nil"/>
              <w:left w:val="nil"/>
              <w:bottom w:val="single" w:sz="6" w:space="0" w:color="auto"/>
              <w:right w:val="single" w:sz="6" w:space="0" w:color="auto"/>
            </w:tcBorders>
            <w:hideMark/>
          </w:tcPr>
          <w:p w14:paraId="0EFBBAB1" w14:textId="77777777" w:rsidR="00C50A95" w:rsidRPr="00D016EC" w:rsidRDefault="00C50A95" w:rsidP="00416506">
            <w:pPr>
              <w:pStyle w:val="tabletext11"/>
              <w:tabs>
                <w:tab w:val="decimal" w:pos="850"/>
              </w:tabs>
              <w:rPr>
                <w:ins w:id="8737" w:author="Author"/>
              </w:rPr>
            </w:pPr>
            <w:ins w:id="8738" w:author="Author">
              <w:r w:rsidRPr="00D016EC">
                <w:t>900,000 or greater</w:t>
              </w:r>
            </w:ins>
          </w:p>
        </w:tc>
        <w:tc>
          <w:tcPr>
            <w:tcW w:w="360" w:type="dxa"/>
            <w:tcBorders>
              <w:left w:val="single" w:sz="6" w:space="0" w:color="auto"/>
              <w:bottom w:val="single" w:sz="6" w:space="0" w:color="auto"/>
            </w:tcBorders>
          </w:tcPr>
          <w:p w14:paraId="6A35CEFF" w14:textId="77777777" w:rsidR="00C50A95" w:rsidRPr="00D016EC" w:rsidRDefault="00C50A95" w:rsidP="00416506">
            <w:pPr>
              <w:pStyle w:val="tabletext11"/>
              <w:jc w:val="right"/>
              <w:rPr>
                <w:ins w:id="8739" w:author="Author"/>
              </w:rPr>
            </w:pPr>
          </w:p>
        </w:tc>
        <w:tc>
          <w:tcPr>
            <w:tcW w:w="2043" w:type="dxa"/>
            <w:tcBorders>
              <w:top w:val="nil"/>
              <w:left w:val="nil"/>
              <w:bottom w:val="single" w:sz="6" w:space="0" w:color="auto"/>
              <w:right w:val="single" w:sz="6" w:space="0" w:color="auto"/>
            </w:tcBorders>
            <w:vAlign w:val="bottom"/>
            <w:hideMark/>
          </w:tcPr>
          <w:p w14:paraId="2D52FD68" w14:textId="77777777" w:rsidR="00C50A95" w:rsidRPr="00D016EC" w:rsidRDefault="00C50A95" w:rsidP="00416506">
            <w:pPr>
              <w:pStyle w:val="tabletext11"/>
              <w:tabs>
                <w:tab w:val="decimal" w:pos="801"/>
              </w:tabs>
              <w:rPr>
                <w:ins w:id="8740" w:author="Author"/>
              </w:rPr>
            </w:pPr>
            <w:ins w:id="8741" w:author="Author">
              <w:r w:rsidRPr="00D016EC">
                <w:t>7.35</w:t>
              </w:r>
            </w:ins>
          </w:p>
        </w:tc>
      </w:tr>
    </w:tbl>
    <w:p w14:paraId="47442735" w14:textId="77777777" w:rsidR="00C50A95" w:rsidRPr="00D016EC" w:rsidRDefault="00C50A95" w:rsidP="00C50A95">
      <w:pPr>
        <w:pStyle w:val="tablecaption"/>
        <w:rPr>
          <w:ins w:id="8742" w:author="Author"/>
        </w:rPr>
      </w:pPr>
      <w:ins w:id="8743" w:author="Author">
        <w:r w:rsidRPr="00D016EC">
          <w:t>Table 301.C.1.a.(3) Private Passenger Types Vehicle Value Factors – Collision With Stated Amount Rating</w:t>
        </w:r>
      </w:ins>
    </w:p>
    <w:p w14:paraId="1CA0EA08" w14:textId="77777777" w:rsidR="00C50A95" w:rsidRPr="00D016EC" w:rsidRDefault="00C50A95" w:rsidP="00C50A95">
      <w:pPr>
        <w:pStyle w:val="isonormal"/>
        <w:rPr>
          <w:ins w:id="8744" w:author="Author"/>
        </w:rPr>
      </w:pPr>
    </w:p>
    <w:p w14:paraId="643EFD36" w14:textId="77777777" w:rsidR="00C50A95" w:rsidRPr="00D016EC" w:rsidRDefault="00C50A95" w:rsidP="00C50A95">
      <w:pPr>
        <w:pStyle w:val="outlinehd5"/>
        <w:rPr>
          <w:ins w:id="8745" w:author="Author"/>
        </w:rPr>
      </w:pPr>
      <w:ins w:id="8746" w:author="Author">
        <w:r w:rsidRPr="00D016EC">
          <w:tab/>
          <w:t>(4)</w:t>
        </w:r>
        <w:r w:rsidRPr="00D016EC">
          <w:tab/>
          <w:t>Non-zone-rated Trailers Vehicle Value Factors – Collision With Stated Amount Rating</w:t>
        </w:r>
      </w:ins>
    </w:p>
    <w:p w14:paraId="5F84E552" w14:textId="77777777" w:rsidR="00C50A95" w:rsidRPr="00D016EC" w:rsidRDefault="00C50A95" w:rsidP="00C50A95">
      <w:pPr>
        <w:pStyle w:val="space4"/>
        <w:rPr>
          <w:ins w:id="8747"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C50A95" w:rsidRPr="00D016EC" w14:paraId="51E9B7B9" w14:textId="77777777" w:rsidTr="00416506">
        <w:trPr>
          <w:trHeight w:val="190"/>
          <w:ins w:id="8748" w:author="Author"/>
        </w:trPr>
        <w:tc>
          <w:tcPr>
            <w:tcW w:w="200" w:type="dxa"/>
            <w:hideMark/>
          </w:tcPr>
          <w:p w14:paraId="085E596D" w14:textId="77777777" w:rsidR="00C50A95" w:rsidRPr="00D016EC" w:rsidRDefault="00C50A95" w:rsidP="00416506">
            <w:pPr>
              <w:pStyle w:val="tablehead"/>
              <w:rPr>
                <w:ins w:id="8749"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26996DE3" w14:textId="77777777" w:rsidR="00C50A95" w:rsidRPr="00D016EC" w:rsidRDefault="00C50A95" w:rsidP="00416506">
            <w:pPr>
              <w:pStyle w:val="tablehead"/>
              <w:rPr>
                <w:ins w:id="8750" w:author="Author"/>
              </w:rPr>
            </w:pPr>
            <w:ins w:id="8751" w:author="Author">
              <w:r w:rsidRPr="00D016EC">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67195549" w14:textId="77777777" w:rsidR="00C50A95" w:rsidRPr="00D016EC" w:rsidRDefault="00C50A95" w:rsidP="00416506">
            <w:pPr>
              <w:pStyle w:val="tablehead"/>
              <w:rPr>
                <w:ins w:id="8752" w:author="Author"/>
              </w:rPr>
            </w:pPr>
            <w:ins w:id="8753" w:author="Author">
              <w:r w:rsidRPr="00D016EC">
                <w:t>Vehicle Value Factor</w:t>
              </w:r>
            </w:ins>
          </w:p>
        </w:tc>
      </w:tr>
      <w:tr w:rsidR="00C50A95" w:rsidRPr="00D016EC" w14:paraId="320B5DB8" w14:textId="77777777" w:rsidTr="00416506">
        <w:trPr>
          <w:cantSplit/>
          <w:trHeight w:val="190"/>
          <w:ins w:id="8754" w:author="Author"/>
        </w:trPr>
        <w:tc>
          <w:tcPr>
            <w:tcW w:w="200" w:type="dxa"/>
          </w:tcPr>
          <w:p w14:paraId="0E3A04C2" w14:textId="77777777" w:rsidR="00C50A95" w:rsidRPr="00D016EC" w:rsidRDefault="00C50A95" w:rsidP="00416506">
            <w:pPr>
              <w:pStyle w:val="tabletext11"/>
              <w:rPr>
                <w:ins w:id="8755" w:author="Author"/>
              </w:rPr>
            </w:pPr>
          </w:p>
        </w:tc>
        <w:tc>
          <w:tcPr>
            <w:tcW w:w="360" w:type="dxa"/>
            <w:tcBorders>
              <w:top w:val="single" w:sz="6" w:space="0" w:color="auto"/>
              <w:left w:val="single" w:sz="6" w:space="0" w:color="auto"/>
              <w:bottom w:val="nil"/>
              <w:right w:val="nil"/>
            </w:tcBorders>
            <w:hideMark/>
          </w:tcPr>
          <w:p w14:paraId="62D54411" w14:textId="77777777" w:rsidR="00C50A95" w:rsidRPr="00D016EC" w:rsidRDefault="00C50A95" w:rsidP="00416506">
            <w:pPr>
              <w:pStyle w:val="tabletext11"/>
              <w:jc w:val="right"/>
              <w:rPr>
                <w:ins w:id="8756" w:author="Author"/>
              </w:rPr>
            </w:pPr>
            <w:ins w:id="8757" w:author="Author">
              <w:r w:rsidRPr="00D016EC">
                <w:t>$</w:t>
              </w:r>
            </w:ins>
          </w:p>
        </w:tc>
        <w:tc>
          <w:tcPr>
            <w:tcW w:w="2040" w:type="dxa"/>
            <w:tcBorders>
              <w:top w:val="single" w:sz="6" w:space="0" w:color="auto"/>
              <w:left w:val="nil"/>
              <w:bottom w:val="nil"/>
              <w:right w:val="single" w:sz="6" w:space="0" w:color="auto"/>
            </w:tcBorders>
            <w:vAlign w:val="bottom"/>
            <w:hideMark/>
          </w:tcPr>
          <w:p w14:paraId="2AA125DB" w14:textId="77777777" w:rsidR="00C50A95" w:rsidRPr="00D016EC" w:rsidRDefault="00C50A95" w:rsidP="00416506">
            <w:pPr>
              <w:pStyle w:val="tabletext11"/>
              <w:tabs>
                <w:tab w:val="decimal" w:pos="850"/>
              </w:tabs>
              <w:rPr>
                <w:ins w:id="8758" w:author="Author"/>
              </w:rPr>
            </w:pPr>
            <w:ins w:id="8759" w:author="Author">
              <w:r w:rsidRPr="00D016EC">
                <w:t>0 to 999</w:t>
              </w:r>
            </w:ins>
          </w:p>
        </w:tc>
        <w:tc>
          <w:tcPr>
            <w:tcW w:w="360" w:type="dxa"/>
            <w:tcBorders>
              <w:top w:val="single" w:sz="6" w:space="0" w:color="auto"/>
              <w:left w:val="single" w:sz="6" w:space="0" w:color="auto"/>
              <w:bottom w:val="nil"/>
              <w:right w:val="nil"/>
            </w:tcBorders>
            <w:hideMark/>
          </w:tcPr>
          <w:p w14:paraId="033608B2" w14:textId="77777777" w:rsidR="00C50A95" w:rsidRPr="00D016EC" w:rsidRDefault="00C50A95" w:rsidP="00416506">
            <w:pPr>
              <w:pStyle w:val="tabletext11"/>
              <w:jc w:val="right"/>
              <w:rPr>
                <w:ins w:id="8760" w:author="Author"/>
              </w:rPr>
            </w:pPr>
          </w:p>
        </w:tc>
        <w:tc>
          <w:tcPr>
            <w:tcW w:w="2040" w:type="dxa"/>
            <w:tcBorders>
              <w:top w:val="single" w:sz="6" w:space="0" w:color="auto"/>
              <w:left w:val="nil"/>
              <w:bottom w:val="nil"/>
              <w:right w:val="single" w:sz="6" w:space="0" w:color="auto"/>
            </w:tcBorders>
            <w:vAlign w:val="bottom"/>
            <w:hideMark/>
          </w:tcPr>
          <w:p w14:paraId="4AF848BD" w14:textId="77777777" w:rsidR="00C50A95" w:rsidRPr="00D016EC" w:rsidRDefault="00C50A95" w:rsidP="00416506">
            <w:pPr>
              <w:pStyle w:val="tabletext11"/>
              <w:tabs>
                <w:tab w:val="decimal" w:pos="668"/>
              </w:tabs>
              <w:rPr>
                <w:ins w:id="8761" w:author="Author"/>
              </w:rPr>
            </w:pPr>
            <w:ins w:id="8762" w:author="Author">
              <w:r w:rsidRPr="00D016EC">
                <w:t>0.04</w:t>
              </w:r>
            </w:ins>
          </w:p>
        </w:tc>
      </w:tr>
      <w:tr w:rsidR="00C50A95" w:rsidRPr="00D016EC" w14:paraId="22FD284D" w14:textId="77777777" w:rsidTr="00416506">
        <w:trPr>
          <w:trHeight w:val="190"/>
          <w:ins w:id="8763" w:author="Author"/>
        </w:trPr>
        <w:tc>
          <w:tcPr>
            <w:tcW w:w="200" w:type="dxa"/>
          </w:tcPr>
          <w:p w14:paraId="79172B44" w14:textId="77777777" w:rsidR="00C50A95" w:rsidRPr="00D016EC" w:rsidRDefault="00C50A95" w:rsidP="00416506">
            <w:pPr>
              <w:pStyle w:val="tabletext11"/>
              <w:rPr>
                <w:ins w:id="8764" w:author="Author"/>
              </w:rPr>
            </w:pPr>
          </w:p>
        </w:tc>
        <w:tc>
          <w:tcPr>
            <w:tcW w:w="360" w:type="dxa"/>
            <w:tcBorders>
              <w:top w:val="nil"/>
              <w:left w:val="single" w:sz="6" w:space="0" w:color="auto"/>
              <w:bottom w:val="nil"/>
              <w:right w:val="nil"/>
            </w:tcBorders>
          </w:tcPr>
          <w:p w14:paraId="08E3BE3A" w14:textId="77777777" w:rsidR="00C50A95" w:rsidRPr="00D016EC" w:rsidRDefault="00C50A95" w:rsidP="00416506">
            <w:pPr>
              <w:pStyle w:val="tabletext11"/>
              <w:jc w:val="right"/>
              <w:rPr>
                <w:ins w:id="8765" w:author="Author"/>
              </w:rPr>
            </w:pPr>
          </w:p>
        </w:tc>
        <w:tc>
          <w:tcPr>
            <w:tcW w:w="2040" w:type="dxa"/>
            <w:tcBorders>
              <w:top w:val="nil"/>
              <w:left w:val="nil"/>
              <w:bottom w:val="nil"/>
              <w:right w:val="single" w:sz="6" w:space="0" w:color="auto"/>
            </w:tcBorders>
            <w:hideMark/>
          </w:tcPr>
          <w:p w14:paraId="2405678D" w14:textId="77777777" w:rsidR="00C50A95" w:rsidRPr="00D016EC" w:rsidRDefault="00C50A95" w:rsidP="00416506">
            <w:pPr>
              <w:pStyle w:val="tabletext11"/>
              <w:tabs>
                <w:tab w:val="decimal" w:pos="850"/>
              </w:tabs>
              <w:rPr>
                <w:ins w:id="8766" w:author="Author"/>
              </w:rPr>
            </w:pPr>
            <w:ins w:id="8767" w:author="Author">
              <w:r w:rsidRPr="00D016EC">
                <w:t>1,000 to 1,999</w:t>
              </w:r>
            </w:ins>
          </w:p>
        </w:tc>
        <w:tc>
          <w:tcPr>
            <w:tcW w:w="360" w:type="dxa"/>
            <w:tcBorders>
              <w:left w:val="single" w:sz="6" w:space="0" w:color="auto"/>
            </w:tcBorders>
          </w:tcPr>
          <w:p w14:paraId="7E6253B3" w14:textId="77777777" w:rsidR="00C50A95" w:rsidRPr="00D016EC" w:rsidRDefault="00C50A95" w:rsidP="00416506">
            <w:pPr>
              <w:pStyle w:val="tabletext11"/>
              <w:jc w:val="right"/>
              <w:rPr>
                <w:ins w:id="8768" w:author="Author"/>
              </w:rPr>
            </w:pPr>
          </w:p>
        </w:tc>
        <w:tc>
          <w:tcPr>
            <w:tcW w:w="2040" w:type="dxa"/>
            <w:tcBorders>
              <w:top w:val="nil"/>
              <w:left w:val="nil"/>
              <w:bottom w:val="nil"/>
              <w:right w:val="single" w:sz="6" w:space="0" w:color="auto"/>
            </w:tcBorders>
            <w:vAlign w:val="bottom"/>
            <w:hideMark/>
          </w:tcPr>
          <w:p w14:paraId="1D32052C" w14:textId="77777777" w:rsidR="00C50A95" w:rsidRPr="00D016EC" w:rsidRDefault="00C50A95" w:rsidP="00416506">
            <w:pPr>
              <w:pStyle w:val="tabletext11"/>
              <w:tabs>
                <w:tab w:val="decimal" w:pos="668"/>
              </w:tabs>
              <w:rPr>
                <w:ins w:id="8769" w:author="Author"/>
              </w:rPr>
            </w:pPr>
            <w:ins w:id="8770" w:author="Author">
              <w:r w:rsidRPr="00D016EC">
                <w:t>0.06</w:t>
              </w:r>
            </w:ins>
          </w:p>
        </w:tc>
      </w:tr>
      <w:tr w:rsidR="00C50A95" w:rsidRPr="00D016EC" w14:paraId="05C7482D" w14:textId="77777777" w:rsidTr="00416506">
        <w:trPr>
          <w:trHeight w:val="190"/>
          <w:ins w:id="8771" w:author="Author"/>
        </w:trPr>
        <w:tc>
          <w:tcPr>
            <w:tcW w:w="200" w:type="dxa"/>
          </w:tcPr>
          <w:p w14:paraId="64FFD81B" w14:textId="77777777" w:rsidR="00C50A95" w:rsidRPr="00D016EC" w:rsidRDefault="00C50A95" w:rsidP="00416506">
            <w:pPr>
              <w:pStyle w:val="tabletext11"/>
              <w:rPr>
                <w:ins w:id="8772" w:author="Author"/>
              </w:rPr>
            </w:pPr>
          </w:p>
        </w:tc>
        <w:tc>
          <w:tcPr>
            <w:tcW w:w="360" w:type="dxa"/>
            <w:tcBorders>
              <w:top w:val="nil"/>
              <w:left w:val="single" w:sz="6" w:space="0" w:color="auto"/>
              <w:bottom w:val="nil"/>
              <w:right w:val="nil"/>
            </w:tcBorders>
          </w:tcPr>
          <w:p w14:paraId="46125E3F" w14:textId="77777777" w:rsidR="00C50A95" w:rsidRPr="00D016EC" w:rsidRDefault="00C50A95" w:rsidP="00416506">
            <w:pPr>
              <w:pStyle w:val="tabletext11"/>
              <w:jc w:val="right"/>
              <w:rPr>
                <w:ins w:id="8773" w:author="Author"/>
              </w:rPr>
            </w:pPr>
          </w:p>
        </w:tc>
        <w:tc>
          <w:tcPr>
            <w:tcW w:w="2040" w:type="dxa"/>
            <w:tcBorders>
              <w:top w:val="nil"/>
              <w:left w:val="nil"/>
              <w:bottom w:val="nil"/>
              <w:right w:val="single" w:sz="6" w:space="0" w:color="auto"/>
            </w:tcBorders>
            <w:hideMark/>
          </w:tcPr>
          <w:p w14:paraId="49B679F1" w14:textId="77777777" w:rsidR="00C50A95" w:rsidRPr="00D016EC" w:rsidRDefault="00C50A95" w:rsidP="00416506">
            <w:pPr>
              <w:pStyle w:val="tabletext11"/>
              <w:tabs>
                <w:tab w:val="decimal" w:pos="850"/>
              </w:tabs>
              <w:rPr>
                <w:ins w:id="8774" w:author="Author"/>
              </w:rPr>
            </w:pPr>
            <w:ins w:id="8775" w:author="Author">
              <w:r w:rsidRPr="00D016EC">
                <w:t>2,000 to 2,999</w:t>
              </w:r>
            </w:ins>
          </w:p>
        </w:tc>
        <w:tc>
          <w:tcPr>
            <w:tcW w:w="360" w:type="dxa"/>
            <w:tcBorders>
              <w:left w:val="single" w:sz="6" w:space="0" w:color="auto"/>
            </w:tcBorders>
          </w:tcPr>
          <w:p w14:paraId="7870F155" w14:textId="77777777" w:rsidR="00C50A95" w:rsidRPr="00D016EC" w:rsidRDefault="00C50A95" w:rsidP="00416506">
            <w:pPr>
              <w:pStyle w:val="tabletext11"/>
              <w:jc w:val="right"/>
              <w:rPr>
                <w:ins w:id="8776" w:author="Author"/>
              </w:rPr>
            </w:pPr>
          </w:p>
        </w:tc>
        <w:tc>
          <w:tcPr>
            <w:tcW w:w="2040" w:type="dxa"/>
            <w:tcBorders>
              <w:top w:val="nil"/>
              <w:left w:val="nil"/>
              <w:bottom w:val="nil"/>
              <w:right w:val="single" w:sz="6" w:space="0" w:color="auto"/>
            </w:tcBorders>
            <w:vAlign w:val="bottom"/>
            <w:hideMark/>
          </w:tcPr>
          <w:p w14:paraId="1FE74177" w14:textId="77777777" w:rsidR="00C50A95" w:rsidRPr="00D016EC" w:rsidRDefault="00C50A95" w:rsidP="00416506">
            <w:pPr>
              <w:pStyle w:val="tabletext11"/>
              <w:tabs>
                <w:tab w:val="decimal" w:pos="668"/>
              </w:tabs>
              <w:rPr>
                <w:ins w:id="8777" w:author="Author"/>
              </w:rPr>
            </w:pPr>
            <w:ins w:id="8778" w:author="Author">
              <w:r w:rsidRPr="00D016EC">
                <w:t>0.09</w:t>
              </w:r>
            </w:ins>
          </w:p>
        </w:tc>
      </w:tr>
      <w:tr w:rsidR="00C50A95" w:rsidRPr="00D016EC" w14:paraId="073B0DFA" w14:textId="77777777" w:rsidTr="00416506">
        <w:trPr>
          <w:trHeight w:val="190"/>
          <w:ins w:id="8779" w:author="Author"/>
        </w:trPr>
        <w:tc>
          <w:tcPr>
            <w:tcW w:w="200" w:type="dxa"/>
          </w:tcPr>
          <w:p w14:paraId="4928A6F0" w14:textId="77777777" w:rsidR="00C50A95" w:rsidRPr="00D016EC" w:rsidRDefault="00C50A95" w:rsidP="00416506">
            <w:pPr>
              <w:pStyle w:val="tabletext11"/>
              <w:rPr>
                <w:ins w:id="8780" w:author="Author"/>
              </w:rPr>
            </w:pPr>
          </w:p>
        </w:tc>
        <w:tc>
          <w:tcPr>
            <w:tcW w:w="360" w:type="dxa"/>
            <w:tcBorders>
              <w:top w:val="nil"/>
              <w:left w:val="single" w:sz="6" w:space="0" w:color="auto"/>
              <w:bottom w:val="nil"/>
              <w:right w:val="nil"/>
            </w:tcBorders>
          </w:tcPr>
          <w:p w14:paraId="37990EB1" w14:textId="77777777" w:rsidR="00C50A95" w:rsidRPr="00D016EC" w:rsidRDefault="00C50A95" w:rsidP="00416506">
            <w:pPr>
              <w:pStyle w:val="tabletext11"/>
              <w:jc w:val="right"/>
              <w:rPr>
                <w:ins w:id="8781" w:author="Author"/>
              </w:rPr>
            </w:pPr>
          </w:p>
        </w:tc>
        <w:tc>
          <w:tcPr>
            <w:tcW w:w="2040" w:type="dxa"/>
            <w:tcBorders>
              <w:top w:val="nil"/>
              <w:left w:val="nil"/>
              <w:bottom w:val="nil"/>
              <w:right w:val="single" w:sz="6" w:space="0" w:color="auto"/>
            </w:tcBorders>
            <w:hideMark/>
          </w:tcPr>
          <w:p w14:paraId="05D57D69" w14:textId="77777777" w:rsidR="00C50A95" w:rsidRPr="00D016EC" w:rsidRDefault="00C50A95" w:rsidP="00416506">
            <w:pPr>
              <w:pStyle w:val="tabletext11"/>
              <w:tabs>
                <w:tab w:val="decimal" w:pos="850"/>
              </w:tabs>
              <w:rPr>
                <w:ins w:id="8782" w:author="Author"/>
              </w:rPr>
            </w:pPr>
            <w:ins w:id="8783" w:author="Author">
              <w:r w:rsidRPr="00D016EC">
                <w:t>3,000 to 3,999</w:t>
              </w:r>
            </w:ins>
          </w:p>
        </w:tc>
        <w:tc>
          <w:tcPr>
            <w:tcW w:w="360" w:type="dxa"/>
            <w:tcBorders>
              <w:left w:val="single" w:sz="6" w:space="0" w:color="auto"/>
            </w:tcBorders>
          </w:tcPr>
          <w:p w14:paraId="6A38E834" w14:textId="77777777" w:rsidR="00C50A95" w:rsidRPr="00D016EC" w:rsidRDefault="00C50A95" w:rsidP="00416506">
            <w:pPr>
              <w:pStyle w:val="tabletext11"/>
              <w:jc w:val="right"/>
              <w:rPr>
                <w:ins w:id="8784" w:author="Author"/>
              </w:rPr>
            </w:pPr>
          </w:p>
        </w:tc>
        <w:tc>
          <w:tcPr>
            <w:tcW w:w="2040" w:type="dxa"/>
            <w:tcBorders>
              <w:top w:val="nil"/>
              <w:left w:val="nil"/>
              <w:bottom w:val="nil"/>
              <w:right w:val="single" w:sz="6" w:space="0" w:color="auto"/>
            </w:tcBorders>
            <w:vAlign w:val="bottom"/>
            <w:hideMark/>
          </w:tcPr>
          <w:p w14:paraId="24310289" w14:textId="77777777" w:rsidR="00C50A95" w:rsidRPr="00D016EC" w:rsidRDefault="00C50A95" w:rsidP="00416506">
            <w:pPr>
              <w:pStyle w:val="tabletext11"/>
              <w:tabs>
                <w:tab w:val="decimal" w:pos="668"/>
              </w:tabs>
              <w:rPr>
                <w:ins w:id="8785" w:author="Author"/>
              </w:rPr>
            </w:pPr>
            <w:ins w:id="8786" w:author="Author">
              <w:r w:rsidRPr="00D016EC">
                <w:t>0.12</w:t>
              </w:r>
            </w:ins>
          </w:p>
        </w:tc>
      </w:tr>
      <w:tr w:rsidR="00C50A95" w:rsidRPr="00D016EC" w14:paraId="119F2EA6" w14:textId="77777777" w:rsidTr="00416506">
        <w:trPr>
          <w:trHeight w:val="190"/>
          <w:ins w:id="8787" w:author="Author"/>
        </w:trPr>
        <w:tc>
          <w:tcPr>
            <w:tcW w:w="200" w:type="dxa"/>
          </w:tcPr>
          <w:p w14:paraId="7F93D8E1" w14:textId="77777777" w:rsidR="00C50A95" w:rsidRPr="00D016EC" w:rsidRDefault="00C50A95" w:rsidP="00416506">
            <w:pPr>
              <w:pStyle w:val="tabletext11"/>
              <w:rPr>
                <w:ins w:id="8788" w:author="Author"/>
              </w:rPr>
            </w:pPr>
          </w:p>
        </w:tc>
        <w:tc>
          <w:tcPr>
            <w:tcW w:w="360" w:type="dxa"/>
            <w:tcBorders>
              <w:top w:val="nil"/>
              <w:left w:val="single" w:sz="6" w:space="0" w:color="auto"/>
              <w:bottom w:val="nil"/>
              <w:right w:val="nil"/>
            </w:tcBorders>
          </w:tcPr>
          <w:p w14:paraId="65F41E41" w14:textId="77777777" w:rsidR="00C50A95" w:rsidRPr="00D016EC" w:rsidRDefault="00C50A95" w:rsidP="00416506">
            <w:pPr>
              <w:pStyle w:val="tabletext11"/>
              <w:jc w:val="right"/>
              <w:rPr>
                <w:ins w:id="8789" w:author="Author"/>
              </w:rPr>
            </w:pPr>
          </w:p>
        </w:tc>
        <w:tc>
          <w:tcPr>
            <w:tcW w:w="2040" w:type="dxa"/>
            <w:tcBorders>
              <w:top w:val="nil"/>
              <w:left w:val="nil"/>
              <w:bottom w:val="nil"/>
              <w:right w:val="single" w:sz="6" w:space="0" w:color="auto"/>
            </w:tcBorders>
            <w:hideMark/>
          </w:tcPr>
          <w:p w14:paraId="6139A0D1" w14:textId="77777777" w:rsidR="00C50A95" w:rsidRPr="00D016EC" w:rsidRDefault="00C50A95" w:rsidP="00416506">
            <w:pPr>
              <w:pStyle w:val="tabletext11"/>
              <w:tabs>
                <w:tab w:val="decimal" w:pos="850"/>
              </w:tabs>
              <w:rPr>
                <w:ins w:id="8790" w:author="Author"/>
              </w:rPr>
            </w:pPr>
            <w:ins w:id="8791" w:author="Author">
              <w:r w:rsidRPr="00D016EC">
                <w:t>4,000 to 4,999</w:t>
              </w:r>
            </w:ins>
          </w:p>
        </w:tc>
        <w:tc>
          <w:tcPr>
            <w:tcW w:w="360" w:type="dxa"/>
            <w:tcBorders>
              <w:left w:val="single" w:sz="6" w:space="0" w:color="auto"/>
            </w:tcBorders>
          </w:tcPr>
          <w:p w14:paraId="7ADB5FC4" w14:textId="77777777" w:rsidR="00C50A95" w:rsidRPr="00D016EC" w:rsidRDefault="00C50A95" w:rsidP="00416506">
            <w:pPr>
              <w:pStyle w:val="tabletext11"/>
              <w:jc w:val="right"/>
              <w:rPr>
                <w:ins w:id="8792" w:author="Author"/>
              </w:rPr>
            </w:pPr>
          </w:p>
        </w:tc>
        <w:tc>
          <w:tcPr>
            <w:tcW w:w="2040" w:type="dxa"/>
            <w:tcBorders>
              <w:top w:val="nil"/>
              <w:left w:val="nil"/>
              <w:bottom w:val="nil"/>
              <w:right w:val="single" w:sz="6" w:space="0" w:color="auto"/>
            </w:tcBorders>
            <w:vAlign w:val="bottom"/>
            <w:hideMark/>
          </w:tcPr>
          <w:p w14:paraId="4CF5ED58" w14:textId="77777777" w:rsidR="00C50A95" w:rsidRPr="00D016EC" w:rsidRDefault="00C50A95" w:rsidP="00416506">
            <w:pPr>
              <w:pStyle w:val="tabletext11"/>
              <w:tabs>
                <w:tab w:val="decimal" w:pos="668"/>
              </w:tabs>
              <w:rPr>
                <w:ins w:id="8793" w:author="Author"/>
              </w:rPr>
            </w:pPr>
            <w:ins w:id="8794" w:author="Author">
              <w:r w:rsidRPr="00D016EC">
                <w:t>0.14</w:t>
              </w:r>
            </w:ins>
          </w:p>
        </w:tc>
      </w:tr>
      <w:tr w:rsidR="00C50A95" w:rsidRPr="00D016EC" w14:paraId="310216BD" w14:textId="77777777" w:rsidTr="00416506">
        <w:trPr>
          <w:trHeight w:val="190"/>
          <w:ins w:id="8795" w:author="Author"/>
        </w:trPr>
        <w:tc>
          <w:tcPr>
            <w:tcW w:w="200" w:type="dxa"/>
          </w:tcPr>
          <w:p w14:paraId="22CD5C71" w14:textId="77777777" w:rsidR="00C50A95" w:rsidRPr="00D016EC" w:rsidRDefault="00C50A95" w:rsidP="00416506">
            <w:pPr>
              <w:pStyle w:val="tabletext11"/>
              <w:rPr>
                <w:ins w:id="8796" w:author="Author"/>
              </w:rPr>
            </w:pPr>
          </w:p>
        </w:tc>
        <w:tc>
          <w:tcPr>
            <w:tcW w:w="360" w:type="dxa"/>
            <w:tcBorders>
              <w:top w:val="nil"/>
              <w:left w:val="single" w:sz="6" w:space="0" w:color="auto"/>
              <w:bottom w:val="nil"/>
              <w:right w:val="nil"/>
            </w:tcBorders>
          </w:tcPr>
          <w:p w14:paraId="3B600F20" w14:textId="77777777" w:rsidR="00C50A95" w:rsidRPr="00D016EC" w:rsidRDefault="00C50A95" w:rsidP="00416506">
            <w:pPr>
              <w:pStyle w:val="tabletext11"/>
              <w:jc w:val="right"/>
              <w:rPr>
                <w:ins w:id="8797" w:author="Author"/>
              </w:rPr>
            </w:pPr>
          </w:p>
        </w:tc>
        <w:tc>
          <w:tcPr>
            <w:tcW w:w="2040" w:type="dxa"/>
            <w:tcBorders>
              <w:top w:val="nil"/>
              <w:left w:val="nil"/>
              <w:bottom w:val="nil"/>
              <w:right w:val="single" w:sz="6" w:space="0" w:color="auto"/>
            </w:tcBorders>
            <w:hideMark/>
          </w:tcPr>
          <w:p w14:paraId="6F3121AD" w14:textId="77777777" w:rsidR="00C50A95" w:rsidRPr="00D016EC" w:rsidRDefault="00C50A95" w:rsidP="00416506">
            <w:pPr>
              <w:pStyle w:val="tabletext11"/>
              <w:tabs>
                <w:tab w:val="decimal" w:pos="850"/>
              </w:tabs>
              <w:rPr>
                <w:ins w:id="8798" w:author="Author"/>
              </w:rPr>
            </w:pPr>
            <w:ins w:id="8799" w:author="Author">
              <w:r w:rsidRPr="00D016EC">
                <w:t>5,000 to 5,999</w:t>
              </w:r>
            </w:ins>
          </w:p>
        </w:tc>
        <w:tc>
          <w:tcPr>
            <w:tcW w:w="360" w:type="dxa"/>
            <w:tcBorders>
              <w:left w:val="single" w:sz="6" w:space="0" w:color="auto"/>
            </w:tcBorders>
          </w:tcPr>
          <w:p w14:paraId="4AE5EEFF" w14:textId="77777777" w:rsidR="00C50A95" w:rsidRPr="00D016EC" w:rsidRDefault="00C50A95" w:rsidP="00416506">
            <w:pPr>
              <w:pStyle w:val="tabletext11"/>
              <w:jc w:val="right"/>
              <w:rPr>
                <w:ins w:id="8800" w:author="Author"/>
              </w:rPr>
            </w:pPr>
          </w:p>
        </w:tc>
        <w:tc>
          <w:tcPr>
            <w:tcW w:w="2040" w:type="dxa"/>
            <w:tcBorders>
              <w:top w:val="nil"/>
              <w:left w:val="nil"/>
              <w:bottom w:val="nil"/>
              <w:right w:val="single" w:sz="6" w:space="0" w:color="auto"/>
            </w:tcBorders>
            <w:vAlign w:val="bottom"/>
            <w:hideMark/>
          </w:tcPr>
          <w:p w14:paraId="720E7DEE" w14:textId="77777777" w:rsidR="00C50A95" w:rsidRPr="00D016EC" w:rsidRDefault="00C50A95" w:rsidP="00416506">
            <w:pPr>
              <w:pStyle w:val="tabletext11"/>
              <w:tabs>
                <w:tab w:val="decimal" w:pos="668"/>
              </w:tabs>
              <w:rPr>
                <w:ins w:id="8801" w:author="Author"/>
              </w:rPr>
            </w:pPr>
            <w:ins w:id="8802" w:author="Author">
              <w:r w:rsidRPr="00D016EC">
                <w:t>0.16</w:t>
              </w:r>
            </w:ins>
          </w:p>
        </w:tc>
      </w:tr>
      <w:tr w:rsidR="00C50A95" w:rsidRPr="00D016EC" w14:paraId="0CB102A5" w14:textId="77777777" w:rsidTr="00416506">
        <w:trPr>
          <w:trHeight w:val="190"/>
          <w:ins w:id="8803" w:author="Author"/>
        </w:trPr>
        <w:tc>
          <w:tcPr>
            <w:tcW w:w="200" w:type="dxa"/>
          </w:tcPr>
          <w:p w14:paraId="382F0D21" w14:textId="77777777" w:rsidR="00C50A95" w:rsidRPr="00D016EC" w:rsidRDefault="00C50A95" w:rsidP="00416506">
            <w:pPr>
              <w:pStyle w:val="tabletext11"/>
              <w:rPr>
                <w:ins w:id="8804" w:author="Author"/>
              </w:rPr>
            </w:pPr>
          </w:p>
        </w:tc>
        <w:tc>
          <w:tcPr>
            <w:tcW w:w="360" w:type="dxa"/>
            <w:tcBorders>
              <w:top w:val="nil"/>
              <w:left w:val="single" w:sz="6" w:space="0" w:color="auto"/>
              <w:bottom w:val="nil"/>
              <w:right w:val="nil"/>
            </w:tcBorders>
          </w:tcPr>
          <w:p w14:paraId="001774DF" w14:textId="77777777" w:rsidR="00C50A95" w:rsidRPr="00D016EC" w:rsidRDefault="00C50A95" w:rsidP="00416506">
            <w:pPr>
              <w:pStyle w:val="tabletext11"/>
              <w:jc w:val="right"/>
              <w:rPr>
                <w:ins w:id="8805" w:author="Author"/>
              </w:rPr>
            </w:pPr>
          </w:p>
        </w:tc>
        <w:tc>
          <w:tcPr>
            <w:tcW w:w="2040" w:type="dxa"/>
            <w:tcBorders>
              <w:top w:val="nil"/>
              <w:left w:val="nil"/>
              <w:bottom w:val="nil"/>
              <w:right w:val="single" w:sz="6" w:space="0" w:color="auto"/>
            </w:tcBorders>
            <w:hideMark/>
          </w:tcPr>
          <w:p w14:paraId="1EEB463C" w14:textId="77777777" w:rsidR="00C50A95" w:rsidRPr="00D016EC" w:rsidRDefault="00C50A95" w:rsidP="00416506">
            <w:pPr>
              <w:pStyle w:val="tabletext11"/>
              <w:tabs>
                <w:tab w:val="decimal" w:pos="850"/>
              </w:tabs>
              <w:rPr>
                <w:ins w:id="8806" w:author="Author"/>
              </w:rPr>
            </w:pPr>
            <w:ins w:id="8807" w:author="Author">
              <w:r w:rsidRPr="00D016EC">
                <w:t>6,000 to 7,999</w:t>
              </w:r>
            </w:ins>
          </w:p>
        </w:tc>
        <w:tc>
          <w:tcPr>
            <w:tcW w:w="360" w:type="dxa"/>
            <w:tcBorders>
              <w:left w:val="single" w:sz="6" w:space="0" w:color="auto"/>
            </w:tcBorders>
          </w:tcPr>
          <w:p w14:paraId="42F2409E" w14:textId="77777777" w:rsidR="00C50A95" w:rsidRPr="00D016EC" w:rsidRDefault="00C50A95" w:rsidP="00416506">
            <w:pPr>
              <w:pStyle w:val="tabletext11"/>
              <w:jc w:val="right"/>
              <w:rPr>
                <w:ins w:id="8808" w:author="Author"/>
              </w:rPr>
            </w:pPr>
          </w:p>
        </w:tc>
        <w:tc>
          <w:tcPr>
            <w:tcW w:w="2040" w:type="dxa"/>
            <w:tcBorders>
              <w:top w:val="nil"/>
              <w:left w:val="nil"/>
              <w:bottom w:val="nil"/>
              <w:right w:val="single" w:sz="6" w:space="0" w:color="auto"/>
            </w:tcBorders>
            <w:vAlign w:val="bottom"/>
            <w:hideMark/>
          </w:tcPr>
          <w:p w14:paraId="62A5C630" w14:textId="77777777" w:rsidR="00C50A95" w:rsidRPr="00D016EC" w:rsidRDefault="00C50A95" w:rsidP="00416506">
            <w:pPr>
              <w:pStyle w:val="tabletext11"/>
              <w:tabs>
                <w:tab w:val="decimal" w:pos="668"/>
              </w:tabs>
              <w:rPr>
                <w:ins w:id="8809" w:author="Author"/>
              </w:rPr>
            </w:pPr>
            <w:ins w:id="8810" w:author="Author">
              <w:r w:rsidRPr="00D016EC">
                <w:t>0.18</w:t>
              </w:r>
            </w:ins>
          </w:p>
        </w:tc>
      </w:tr>
      <w:tr w:rsidR="00C50A95" w:rsidRPr="00D016EC" w14:paraId="694283E4" w14:textId="77777777" w:rsidTr="00416506">
        <w:trPr>
          <w:trHeight w:val="190"/>
          <w:ins w:id="8811" w:author="Author"/>
        </w:trPr>
        <w:tc>
          <w:tcPr>
            <w:tcW w:w="200" w:type="dxa"/>
          </w:tcPr>
          <w:p w14:paraId="7DBF3A4C" w14:textId="77777777" w:rsidR="00C50A95" w:rsidRPr="00D016EC" w:rsidRDefault="00C50A95" w:rsidP="00416506">
            <w:pPr>
              <w:pStyle w:val="tabletext11"/>
              <w:rPr>
                <w:ins w:id="8812" w:author="Author"/>
              </w:rPr>
            </w:pPr>
          </w:p>
        </w:tc>
        <w:tc>
          <w:tcPr>
            <w:tcW w:w="360" w:type="dxa"/>
            <w:tcBorders>
              <w:top w:val="nil"/>
              <w:left w:val="single" w:sz="6" w:space="0" w:color="auto"/>
              <w:bottom w:val="nil"/>
              <w:right w:val="nil"/>
            </w:tcBorders>
          </w:tcPr>
          <w:p w14:paraId="2C2C64F4" w14:textId="77777777" w:rsidR="00C50A95" w:rsidRPr="00D016EC" w:rsidRDefault="00C50A95" w:rsidP="00416506">
            <w:pPr>
              <w:pStyle w:val="tabletext11"/>
              <w:jc w:val="right"/>
              <w:rPr>
                <w:ins w:id="8813" w:author="Author"/>
              </w:rPr>
            </w:pPr>
          </w:p>
        </w:tc>
        <w:tc>
          <w:tcPr>
            <w:tcW w:w="2040" w:type="dxa"/>
            <w:tcBorders>
              <w:top w:val="nil"/>
              <w:left w:val="nil"/>
              <w:bottom w:val="nil"/>
              <w:right w:val="single" w:sz="6" w:space="0" w:color="auto"/>
            </w:tcBorders>
            <w:hideMark/>
          </w:tcPr>
          <w:p w14:paraId="3E29BB7C" w14:textId="77777777" w:rsidR="00C50A95" w:rsidRPr="00D016EC" w:rsidRDefault="00C50A95" w:rsidP="00416506">
            <w:pPr>
              <w:pStyle w:val="tabletext11"/>
              <w:tabs>
                <w:tab w:val="decimal" w:pos="850"/>
              </w:tabs>
              <w:rPr>
                <w:ins w:id="8814" w:author="Author"/>
              </w:rPr>
            </w:pPr>
            <w:ins w:id="8815" w:author="Author">
              <w:r w:rsidRPr="00D016EC">
                <w:t>8,000 to 9,999</w:t>
              </w:r>
            </w:ins>
          </w:p>
        </w:tc>
        <w:tc>
          <w:tcPr>
            <w:tcW w:w="360" w:type="dxa"/>
            <w:tcBorders>
              <w:left w:val="single" w:sz="6" w:space="0" w:color="auto"/>
            </w:tcBorders>
          </w:tcPr>
          <w:p w14:paraId="620A4B87" w14:textId="77777777" w:rsidR="00C50A95" w:rsidRPr="00D016EC" w:rsidRDefault="00C50A95" w:rsidP="00416506">
            <w:pPr>
              <w:pStyle w:val="tabletext11"/>
              <w:jc w:val="right"/>
              <w:rPr>
                <w:ins w:id="8816" w:author="Author"/>
              </w:rPr>
            </w:pPr>
          </w:p>
        </w:tc>
        <w:tc>
          <w:tcPr>
            <w:tcW w:w="2040" w:type="dxa"/>
            <w:tcBorders>
              <w:top w:val="nil"/>
              <w:left w:val="nil"/>
              <w:bottom w:val="nil"/>
              <w:right w:val="single" w:sz="6" w:space="0" w:color="auto"/>
            </w:tcBorders>
            <w:vAlign w:val="bottom"/>
            <w:hideMark/>
          </w:tcPr>
          <w:p w14:paraId="40005ED2" w14:textId="77777777" w:rsidR="00C50A95" w:rsidRPr="00D016EC" w:rsidRDefault="00C50A95" w:rsidP="00416506">
            <w:pPr>
              <w:pStyle w:val="tabletext11"/>
              <w:tabs>
                <w:tab w:val="decimal" w:pos="668"/>
              </w:tabs>
              <w:rPr>
                <w:ins w:id="8817" w:author="Author"/>
              </w:rPr>
            </w:pPr>
            <w:ins w:id="8818" w:author="Author">
              <w:r w:rsidRPr="00D016EC">
                <w:t>0.21</w:t>
              </w:r>
            </w:ins>
          </w:p>
        </w:tc>
      </w:tr>
      <w:tr w:rsidR="00C50A95" w:rsidRPr="00D016EC" w14:paraId="1410D59D" w14:textId="77777777" w:rsidTr="00416506">
        <w:trPr>
          <w:trHeight w:val="190"/>
          <w:ins w:id="8819" w:author="Author"/>
        </w:trPr>
        <w:tc>
          <w:tcPr>
            <w:tcW w:w="200" w:type="dxa"/>
          </w:tcPr>
          <w:p w14:paraId="37CAA75B" w14:textId="77777777" w:rsidR="00C50A95" w:rsidRPr="00D016EC" w:rsidRDefault="00C50A95" w:rsidP="00416506">
            <w:pPr>
              <w:pStyle w:val="tabletext11"/>
              <w:rPr>
                <w:ins w:id="8820" w:author="Author"/>
              </w:rPr>
            </w:pPr>
          </w:p>
        </w:tc>
        <w:tc>
          <w:tcPr>
            <w:tcW w:w="360" w:type="dxa"/>
            <w:tcBorders>
              <w:top w:val="nil"/>
              <w:left w:val="single" w:sz="6" w:space="0" w:color="auto"/>
              <w:bottom w:val="nil"/>
              <w:right w:val="nil"/>
            </w:tcBorders>
          </w:tcPr>
          <w:p w14:paraId="74832C9D" w14:textId="77777777" w:rsidR="00C50A95" w:rsidRPr="00D016EC" w:rsidRDefault="00C50A95" w:rsidP="00416506">
            <w:pPr>
              <w:pStyle w:val="tabletext11"/>
              <w:jc w:val="right"/>
              <w:rPr>
                <w:ins w:id="8821" w:author="Author"/>
              </w:rPr>
            </w:pPr>
          </w:p>
        </w:tc>
        <w:tc>
          <w:tcPr>
            <w:tcW w:w="2040" w:type="dxa"/>
            <w:tcBorders>
              <w:top w:val="nil"/>
              <w:left w:val="nil"/>
              <w:bottom w:val="nil"/>
              <w:right w:val="single" w:sz="6" w:space="0" w:color="auto"/>
            </w:tcBorders>
            <w:hideMark/>
          </w:tcPr>
          <w:p w14:paraId="67538C14" w14:textId="77777777" w:rsidR="00C50A95" w:rsidRPr="00D016EC" w:rsidRDefault="00C50A95" w:rsidP="00416506">
            <w:pPr>
              <w:pStyle w:val="tabletext11"/>
              <w:tabs>
                <w:tab w:val="decimal" w:pos="850"/>
              </w:tabs>
              <w:rPr>
                <w:ins w:id="8822" w:author="Author"/>
              </w:rPr>
            </w:pPr>
            <w:ins w:id="8823" w:author="Author">
              <w:r w:rsidRPr="00D016EC">
                <w:t>10,000 to 11,999</w:t>
              </w:r>
            </w:ins>
          </w:p>
        </w:tc>
        <w:tc>
          <w:tcPr>
            <w:tcW w:w="360" w:type="dxa"/>
            <w:tcBorders>
              <w:left w:val="single" w:sz="6" w:space="0" w:color="auto"/>
            </w:tcBorders>
          </w:tcPr>
          <w:p w14:paraId="0B31BDA6" w14:textId="77777777" w:rsidR="00C50A95" w:rsidRPr="00D016EC" w:rsidRDefault="00C50A95" w:rsidP="00416506">
            <w:pPr>
              <w:pStyle w:val="tabletext11"/>
              <w:jc w:val="right"/>
              <w:rPr>
                <w:ins w:id="8824" w:author="Author"/>
              </w:rPr>
            </w:pPr>
          </w:p>
        </w:tc>
        <w:tc>
          <w:tcPr>
            <w:tcW w:w="2040" w:type="dxa"/>
            <w:tcBorders>
              <w:top w:val="nil"/>
              <w:left w:val="nil"/>
              <w:bottom w:val="nil"/>
              <w:right w:val="single" w:sz="6" w:space="0" w:color="auto"/>
            </w:tcBorders>
            <w:vAlign w:val="bottom"/>
            <w:hideMark/>
          </w:tcPr>
          <w:p w14:paraId="0E454FBE" w14:textId="77777777" w:rsidR="00C50A95" w:rsidRPr="00D016EC" w:rsidRDefault="00C50A95" w:rsidP="00416506">
            <w:pPr>
              <w:pStyle w:val="tabletext11"/>
              <w:tabs>
                <w:tab w:val="decimal" w:pos="668"/>
              </w:tabs>
              <w:rPr>
                <w:ins w:id="8825" w:author="Author"/>
              </w:rPr>
            </w:pPr>
            <w:ins w:id="8826" w:author="Author">
              <w:r w:rsidRPr="00D016EC">
                <w:t>0.26</w:t>
              </w:r>
            </w:ins>
          </w:p>
        </w:tc>
      </w:tr>
      <w:tr w:rsidR="00C50A95" w:rsidRPr="00D016EC" w14:paraId="7DE0A739" w14:textId="77777777" w:rsidTr="00416506">
        <w:trPr>
          <w:trHeight w:val="190"/>
          <w:ins w:id="8827" w:author="Author"/>
        </w:trPr>
        <w:tc>
          <w:tcPr>
            <w:tcW w:w="200" w:type="dxa"/>
          </w:tcPr>
          <w:p w14:paraId="64DF943E" w14:textId="77777777" w:rsidR="00C50A95" w:rsidRPr="00D016EC" w:rsidRDefault="00C50A95" w:rsidP="00416506">
            <w:pPr>
              <w:pStyle w:val="tabletext11"/>
              <w:rPr>
                <w:ins w:id="8828" w:author="Author"/>
              </w:rPr>
            </w:pPr>
          </w:p>
        </w:tc>
        <w:tc>
          <w:tcPr>
            <w:tcW w:w="360" w:type="dxa"/>
            <w:tcBorders>
              <w:top w:val="nil"/>
              <w:left w:val="single" w:sz="6" w:space="0" w:color="auto"/>
              <w:bottom w:val="nil"/>
              <w:right w:val="nil"/>
            </w:tcBorders>
          </w:tcPr>
          <w:p w14:paraId="7046EECE" w14:textId="77777777" w:rsidR="00C50A95" w:rsidRPr="00D016EC" w:rsidRDefault="00C50A95" w:rsidP="00416506">
            <w:pPr>
              <w:pStyle w:val="tabletext11"/>
              <w:jc w:val="right"/>
              <w:rPr>
                <w:ins w:id="8829" w:author="Author"/>
              </w:rPr>
            </w:pPr>
          </w:p>
        </w:tc>
        <w:tc>
          <w:tcPr>
            <w:tcW w:w="2040" w:type="dxa"/>
            <w:tcBorders>
              <w:top w:val="nil"/>
              <w:left w:val="nil"/>
              <w:bottom w:val="nil"/>
              <w:right w:val="single" w:sz="6" w:space="0" w:color="auto"/>
            </w:tcBorders>
            <w:hideMark/>
          </w:tcPr>
          <w:p w14:paraId="6C443E55" w14:textId="77777777" w:rsidR="00C50A95" w:rsidRPr="00D016EC" w:rsidRDefault="00C50A95" w:rsidP="00416506">
            <w:pPr>
              <w:pStyle w:val="tabletext11"/>
              <w:tabs>
                <w:tab w:val="decimal" w:pos="850"/>
              </w:tabs>
              <w:rPr>
                <w:ins w:id="8830" w:author="Author"/>
              </w:rPr>
            </w:pPr>
            <w:ins w:id="8831" w:author="Author">
              <w:r w:rsidRPr="00D016EC">
                <w:t>12,000 to 13,999</w:t>
              </w:r>
            </w:ins>
          </w:p>
        </w:tc>
        <w:tc>
          <w:tcPr>
            <w:tcW w:w="360" w:type="dxa"/>
            <w:tcBorders>
              <w:left w:val="single" w:sz="6" w:space="0" w:color="auto"/>
            </w:tcBorders>
          </w:tcPr>
          <w:p w14:paraId="1118397E" w14:textId="77777777" w:rsidR="00C50A95" w:rsidRPr="00D016EC" w:rsidRDefault="00C50A95" w:rsidP="00416506">
            <w:pPr>
              <w:pStyle w:val="tabletext11"/>
              <w:jc w:val="right"/>
              <w:rPr>
                <w:ins w:id="8832" w:author="Author"/>
              </w:rPr>
            </w:pPr>
          </w:p>
        </w:tc>
        <w:tc>
          <w:tcPr>
            <w:tcW w:w="2040" w:type="dxa"/>
            <w:tcBorders>
              <w:top w:val="nil"/>
              <w:left w:val="nil"/>
              <w:bottom w:val="nil"/>
              <w:right w:val="single" w:sz="6" w:space="0" w:color="auto"/>
            </w:tcBorders>
            <w:vAlign w:val="bottom"/>
            <w:hideMark/>
          </w:tcPr>
          <w:p w14:paraId="69625EED" w14:textId="77777777" w:rsidR="00C50A95" w:rsidRPr="00D016EC" w:rsidRDefault="00C50A95" w:rsidP="00416506">
            <w:pPr>
              <w:pStyle w:val="tabletext11"/>
              <w:tabs>
                <w:tab w:val="decimal" w:pos="668"/>
              </w:tabs>
              <w:rPr>
                <w:ins w:id="8833" w:author="Author"/>
              </w:rPr>
            </w:pPr>
            <w:ins w:id="8834" w:author="Author">
              <w:r w:rsidRPr="00D016EC">
                <w:t>0.31</w:t>
              </w:r>
            </w:ins>
          </w:p>
        </w:tc>
      </w:tr>
      <w:tr w:rsidR="00C50A95" w:rsidRPr="00D016EC" w14:paraId="27714ACE" w14:textId="77777777" w:rsidTr="00416506">
        <w:trPr>
          <w:trHeight w:val="190"/>
          <w:ins w:id="8835" w:author="Author"/>
        </w:trPr>
        <w:tc>
          <w:tcPr>
            <w:tcW w:w="200" w:type="dxa"/>
          </w:tcPr>
          <w:p w14:paraId="2E7C42F3" w14:textId="77777777" w:rsidR="00C50A95" w:rsidRPr="00D016EC" w:rsidRDefault="00C50A95" w:rsidP="00416506">
            <w:pPr>
              <w:pStyle w:val="tabletext11"/>
              <w:rPr>
                <w:ins w:id="8836" w:author="Author"/>
              </w:rPr>
            </w:pPr>
          </w:p>
        </w:tc>
        <w:tc>
          <w:tcPr>
            <w:tcW w:w="360" w:type="dxa"/>
            <w:tcBorders>
              <w:top w:val="nil"/>
              <w:left w:val="single" w:sz="6" w:space="0" w:color="auto"/>
              <w:bottom w:val="nil"/>
              <w:right w:val="nil"/>
            </w:tcBorders>
          </w:tcPr>
          <w:p w14:paraId="702126E3" w14:textId="77777777" w:rsidR="00C50A95" w:rsidRPr="00D016EC" w:rsidRDefault="00C50A95" w:rsidP="00416506">
            <w:pPr>
              <w:pStyle w:val="tabletext11"/>
              <w:jc w:val="right"/>
              <w:rPr>
                <w:ins w:id="8837" w:author="Author"/>
              </w:rPr>
            </w:pPr>
          </w:p>
        </w:tc>
        <w:tc>
          <w:tcPr>
            <w:tcW w:w="2040" w:type="dxa"/>
            <w:tcBorders>
              <w:top w:val="nil"/>
              <w:left w:val="nil"/>
              <w:bottom w:val="nil"/>
              <w:right w:val="single" w:sz="6" w:space="0" w:color="auto"/>
            </w:tcBorders>
            <w:hideMark/>
          </w:tcPr>
          <w:p w14:paraId="42DDBEA9" w14:textId="77777777" w:rsidR="00C50A95" w:rsidRPr="00D016EC" w:rsidRDefault="00C50A95" w:rsidP="00416506">
            <w:pPr>
              <w:pStyle w:val="tabletext11"/>
              <w:tabs>
                <w:tab w:val="decimal" w:pos="850"/>
              </w:tabs>
              <w:rPr>
                <w:ins w:id="8838" w:author="Author"/>
              </w:rPr>
            </w:pPr>
            <w:ins w:id="8839" w:author="Author">
              <w:r w:rsidRPr="00D016EC">
                <w:t>14,000 to 15,999</w:t>
              </w:r>
            </w:ins>
          </w:p>
        </w:tc>
        <w:tc>
          <w:tcPr>
            <w:tcW w:w="360" w:type="dxa"/>
            <w:tcBorders>
              <w:left w:val="single" w:sz="6" w:space="0" w:color="auto"/>
            </w:tcBorders>
          </w:tcPr>
          <w:p w14:paraId="4FE83E53" w14:textId="77777777" w:rsidR="00C50A95" w:rsidRPr="00D016EC" w:rsidRDefault="00C50A95" w:rsidP="00416506">
            <w:pPr>
              <w:pStyle w:val="tabletext11"/>
              <w:jc w:val="right"/>
              <w:rPr>
                <w:ins w:id="8840" w:author="Author"/>
              </w:rPr>
            </w:pPr>
          </w:p>
        </w:tc>
        <w:tc>
          <w:tcPr>
            <w:tcW w:w="2040" w:type="dxa"/>
            <w:tcBorders>
              <w:top w:val="nil"/>
              <w:left w:val="nil"/>
              <w:bottom w:val="nil"/>
              <w:right w:val="single" w:sz="6" w:space="0" w:color="auto"/>
            </w:tcBorders>
            <w:vAlign w:val="bottom"/>
            <w:hideMark/>
          </w:tcPr>
          <w:p w14:paraId="1BABC355" w14:textId="77777777" w:rsidR="00C50A95" w:rsidRPr="00D016EC" w:rsidRDefault="00C50A95" w:rsidP="00416506">
            <w:pPr>
              <w:pStyle w:val="tabletext11"/>
              <w:tabs>
                <w:tab w:val="decimal" w:pos="668"/>
              </w:tabs>
              <w:rPr>
                <w:ins w:id="8841" w:author="Author"/>
              </w:rPr>
            </w:pPr>
            <w:ins w:id="8842" w:author="Author">
              <w:r w:rsidRPr="00D016EC">
                <w:t>0.37</w:t>
              </w:r>
            </w:ins>
          </w:p>
        </w:tc>
      </w:tr>
      <w:tr w:rsidR="00C50A95" w:rsidRPr="00D016EC" w14:paraId="43DE773D" w14:textId="77777777" w:rsidTr="00416506">
        <w:trPr>
          <w:trHeight w:val="190"/>
          <w:ins w:id="8843" w:author="Author"/>
        </w:trPr>
        <w:tc>
          <w:tcPr>
            <w:tcW w:w="200" w:type="dxa"/>
          </w:tcPr>
          <w:p w14:paraId="404F79C8" w14:textId="77777777" w:rsidR="00C50A95" w:rsidRPr="00D016EC" w:rsidRDefault="00C50A95" w:rsidP="00416506">
            <w:pPr>
              <w:pStyle w:val="tabletext11"/>
              <w:rPr>
                <w:ins w:id="8844" w:author="Author"/>
              </w:rPr>
            </w:pPr>
          </w:p>
        </w:tc>
        <w:tc>
          <w:tcPr>
            <w:tcW w:w="360" w:type="dxa"/>
            <w:tcBorders>
              <w:top w:val="nil"/>
              <w:left w:val="single" w:sz="6" w:space="0" w:color="auto"/>
              <w:bottom w:val="nil"/>
              <w:right w:val="nil"/>
            </w:tcBorders>
          </w:tcPr>
          <w:p w14:paraId="43FFC94B" w14:textId="77777777" w:rsidR="00C50A95" w:rsidRPr="00D016EC" w:rsidRDefault="00C50A95" w:rsidP="00416506">
            <w:pPr>
              <w:pStyle w:val="tabletext11"/>
              <w:jc w:val="right"/>
              <w:rPr>
                <w:ins w:id="8845" w:author="Author"/>
              </w:rPr>
            </w:pPr>
          </w:p>
        </w:tc>
        <w:tc>
          <w:tcPr>
            <w:tcW w:w="2040" w:type="dxa"/>
            <w:tcBorders>
              <w:top w:val="nil"/>
              <w:left w:val="nil"/>
              <w:bottom w:val="nil"/>
              <w:right w:val="single" w:sz="6" w:space="0" w:color="auto"/>
            </w:tcBorders>
            <w:hideMark/>
          </w:tcPr>
          <w:p w14:paraId="46DA21B4" w14:textId="77777777" w:rsidR="00C50A95" w:rsidRPr="00D016EC" w:rsidRDefault="00C50A95" w:rsidP="00416506">
            <w:pPr>
              <w:pStyle w:val="tabletext11"/>
              <w:tabs>
                <w:tab w:val="decimal" w:pos="850"/>
              </w:tabs>
              <w:rPr>
                <w:ins w:id="8846" w:author="Author"/>
              </w:rPr>
            </w:pPr>
            <w:ins w:id="8847" w:author="Author">
              <w:r w:rsidRPr="00D016EC">
                <w:t>16,000 to 17,999</w:t>
              </w:r>
            </w:ins>
          </w:p>
        </w:tc>
        <w:tc>
          <w:tcPr>
            <w:tcW w:w="360" w:type="dxa"/>
            <w:tcBorders>
              <w:left w:val="single" w:sz="6" w:space="0" w:color="auto"/>
            </w:tcBorders>
          </w:tcPr>
          <w:p w14:paraId="394BDFF7" w14:textId="77777777" w:rsidR="00C50A95" w:rsidRPr="00D016EC" w:rsidRDefault="00C50A95" w:rsidP="00416506">
            <w:pPr>
              <w:pStyle w:val="tabletext11"/>
              <w:jc w:val="right"/>
              <w:rPr>
                <w:ins w:id="8848" w:author="Author"/>
              </w:rPr>
            </w:pPr>
          </w:p>
        </w:tc>
        <w:tc>
          <w:tcPr>
            <w:tcW w:w="2040" w:type="dxa"/>
            <w:tcBorders>
              <w:top w:val="nil"/>
              <w:left w:val="nil"/>
              <w:bottom w:val="nil"/>
              <w:right w:val="single" w:sz="6" w:space="0" w:color="auto"/>
            </w:tcBorders>
            <w:vAlign w:val="bottom"/>
            <w:hideMark/>
          </w:tcPr>
          <w:p w14:paraId="2EDBDDF3" w14:textId="77777777" w:rsidR="00C50A95" w:rsidRPr="00D016EC" w:rsidRDefault="00C50A95" w:rsidP="00416506">
            <w:pPr>
              <w:pStyle w:val="tabletext11"/>
              <w:tabs>
                <w:tab w:val="decimal" w:pos="668"/>
              </w:tabs>
              <w:rPr>
                <w:ins w:id="8849" w:author="Author"/>
              </w:rPr>
            </w:pPr>
            <w:ins w:id="8850" w:author="Author">
              <w:r w:rsidRPr="00D016EC">
                <w:t>0.42</w:t>
              </w:r>
            </w:ins>
          </w:p>
        </w:tc>
      </w:tr>
      <w:tr w:rsidR="00C50A95" w:rsidRPr="00D016EC" w14:paraId="7424E2F1" w14:textId="77777777" w:rsidTr="00416506">
        <w:trPr>
          <w:trHeight w:val="190"/>
          <w:ins w:id="8851" w:author="Author"/>
        </w:trPr>
        <w:tc>
          <w:tcPr>
            <w:tcW w:w="200" w:type="dxa"/>
          </w:tcPr>
          <w:p w14:paraId="48912F55" w14:textId="77777777" w:rsidR="00C50A95" w:rsidRPr="00D016EC" w:rsidRDefault="00C50A95" w:rsidP="00416506">
            <w:pPr>
              <w:pStyle w:val="tabletext11"/>
              <w:rPr>
                <w:ins w:id="8852" w:author="Author"/>
              </w:rPr>
            </w:pPr>
          </w:p>
        </w:tc>
        <w:tc>
          <w:tcPr>
            <w:tcW w:w="360" w:type="dxa"/>
            <w:tcBorders>
              <w:top w:val="nil"/>
              <w:left w:val="single" w:sz="6" w:space="0" w:color="auto"/>
              <w:bottom w:val="nil"/>
              <w:right w:val="nil"/>
            </w:tcBorders>
          </w:tcPr>
          <w:p w14:paraId="04D1B75C" w14:textId="77777777" w:rsidR="00C50A95" w:rsidRPr="00D016EC" w:rsidRDefault="00C50A95" w:rsidP="00416506">
            <w:pPr>
              <w:pStyle w:val="tabletext11"/>
              <w:jc w:val="right"/>
              <w:rPr>
                <w:ins w:id="8853" w:author="Author"/>
              </w:rPr>
            </w:pPr>
          </w:p>
        </w:tc>
        <w:tc>
          <w:tcPr>
            <w:tcW w:w="2040" w:type="dxa"/>
            <w:tcBorders>
              <w:top w:val="nil"/>
              <w:left w:val="nil"/>
              <w:bottom w:val="nil"/>
              <w:right w:val="single" w:sz="6" w:space="0" w:color="auto"/>
            </w:tcBorders>
            <w:hideMark/>
          </w:tcPr>
          <w:p w14:paraId="7C73F1FA" w14:textId="77777777" w:rsidR="00C50A95" w:rsidRPr="00D016EC" w:rsidRDefault="00C50A95" w:rsidP="00416506">
            <w:pPr>
              <w:pStyle w:val="tabletext11"/>
              <w:tabs>
                <w:tab w:val="decimal" w:pos="850"/>
              </w:tabs>
              <w:rPr>
                <w:ins w:id="8854" w:author="Author"/>
              </w:rPr>
            </w:pPr>
            <w:ins w:id="8855" w:author="Author">
              <w:r w:rsidRPr="00D016EC">
                <w:t>18,000 to 19,999</w:t>
              </w:r>
            </w:ins>
          </w:p>
        </w:tc>
        <w:tc>
          <w:tcPr>
            <w:tcW w:w="360" w:type="dxa"/>
            <w:tcBorders>
              <w:left w:val="single" w:sz="6" w:space="0" w:color="auto"/>
            </w:tcBorders>
          </w:tcPr>
          <w:p w14:paraId="0716EE72" w14:textId="77777777" w:rsidR="00C50A95" w:rsidRPr="00D016EC" w:rsidRDefault="00C50A95" w:rsidP="00416506">
            <w:pPr>
              <w:pStyle w:val="tabletext11"/>
              <w:jc w:val="right"/>
              <w:rPr>
                <w:ins w:id="8856" w:author="Author"/>
              </w:rPr>
            </w:pPr>
          </w:p>
        </w:tc>
        <w:tc>
          <w:tcPr>
            <w:tcW w:w="2040" w:type="dxa"/>
            <w:tcBorders>
              <w:top w:val="nil"/>
              <w:left w:val="nil"/>
              <w:bottom w:val="nil"/>
              <w:right w:val="single" w:sz="6" w:space="0" w:color="auto"/>
            </w:tcBorders>
            <w:vAlign w:val="bottom"/>
            <w:hideMark/>
          </w:tcPr>
          <w:p w14:paraId="15C6512D" w14:textId="77777777" w:rsidR="00C50A95" w:rsidRPr="00D016EC" w:rsidRDefault="00C50A95" w:rsidP="00416506">
            <w:pPr>
              <w:pStyle w:val="tabletext11"/>
              <w:tabs>
                <w:tab w:val="decimal" w:pos="668"/>
              </w:tabs>
              <w:rPr>
                <w:ins w:id="8857" w:author="Author"/>
              </w:rPr>
            </w:pPr>
            <w:ins w:id="8858" w:author="Author">
              <w:r w:rsidRPr="00D016EC">
                <w:t>0.48</w:t>
              </w:r>
            </w:ins>
          </w:p>
        </w:tc>
      </w:tr>
      <w:tr w:rsidR="00C50A95" w:rsidRPr="00D016EC" w14:paraId="582D5AB7" w14:textId="77777777" w:rsidTr="00416506">
        <w:trPr>
          <w:trHeight w:val="190"/>
          <w:ins w:id="8859" w:author="Author"/>
        </w:trPr>
        <w:tc>
          <w:tcPr>
            <w:tcW w:w="200" w:type="dxa"/>
          </w:tcPr>
          <w:p w14:paraId="46232F36" w14:textId="77777777" w:rsidR="00C50A95" w:rsidRPr="00D016EC" w:rsidRDefault="00C50A95" w:rsidP="00416506">
            <w:pPr>
              <w:pStyle w:val="tabletext11"/>
              <w:rPr>
                <w:ins w:id="8860" w:author="Author"/>
              </w:rPr>
            </w:pPr>
          </w:p>
        </w:tc>
        <w:tc>
          <w:tcPr>
            <w:tcW w:w="360" w:type="dxa"/>
            <w:tcBorders>
              <w:top w:val="nil"/>
              <w:left w:val="single" w:sz="6" w:space="0" w:color="auto"/>
              <w:bottom w:val="nil"/>
              <w:right w:val="nil"/>
            </w:tcBorders>
          </w:tcPr>
          <w:p w14:paraId="4ED7079A" w14:textId="77777777" w:rsidR="00C50A95" w:rsidRPr="00D016EC" w:rsidRDefault="00C50A95" w:rsidP="00416506">
            <w:pPr>
              <w:pStyle w:val="tabletext11"/>
              <w:jc w:val="right"/>
              <w:rPr>
                <w:ins w:id="8861" w:author="Author"/>
              </w:rPr>
            </w:pPr>
          </w:p>
        </w:tc>
        <w:tc>
          <w:tcPr>
            <w:tcW w:w="2040" w:type="dxa"/>
            <w:tcBorders>
              <w:top w:val="nil"/>
              <w:left w:val="nil"/>
              <w:bottom w:val="nil"/>
              <w:right w:val="single" w:sz="6" w:space="0" w:color="auto"/>
            </w:tcBorders>
            <w:hideMark/>
          </w:tcPr>
          <w:p w14:paraId="2A4B88BF" w14:textId="77777777" w:rsidR="00C50A95" w:rsidRPr="00D016EC" w:rsidRDefault="00C50A95" w:rsidP="00416506">
            <w:pPr>
              <w:pStyle w:val="tabletext11"/>
              <w:tabs>
                <w:tab w:val="decimal" w:pos="850"/>
              </w:tabs>
              <w:rPr>
                <w:ins w:id="8862" w:author="Author"/>
              </w:rPr>
            </w:pPr>
            <w:ins w:id="8863" w:author="Author">
              <w:r w:rsidRPr="00D016EC">
                <w:t>20,000 to 24,999</w:t>
              </w:r>
            </w:ins>
          </w:p>
        </w:tc>
        <w:tc>
          <w:tcPr>
            <w:tcW w:w="360" w:type="dxa"/>
            <w:tcBorders>
              <w:left w:val="single" w:sz="6" w:space="0" w:color="auto"/>
            </w:tcBorders>
          </w:tcPr>
          <w:p w14:paraId="2EC9CD25" w14:textId="77777777" w:rsidR="00C50A95" w:rsidRPr="00D016EC" w:rsidRDefault="00C50A95" w:rsidP="00416506">
            <w:pPr>
              <w:pStyle w:val="tabletext11"/>
              <w:jc w:val="right"/>
              <w:rPr>
                <w:ins w:id="8864" w:author="Author"/>
              </w:rPr>
            </w:pPr>
          </w:p>
        </w:tc>
        <w:tc>
          <w:tcPr>
            <w:tcW w:w="2040" w:type="dxa"/>
            <w:tcBorders>
              <w:top w:val="nil"/>
              <w:left w:val="nil"/>
              <w:bottom w:val="nil"/>
              <w:right w:val="single" w:sz="6" w:space="0" w:color="auto"/>
            </w:tcBorders>
            <w:vAlign w:val="bottom"/>
            <w:hideMark/>
          </w:tcPr>
          <w:p w14:paraId="0ECFE268" w14:textId="77777777" w:rsidR="00C50A95" w:rsidRPr="00D016EC" w:rsidRDefault="00C50A95" w:rsidP="00416506">
            <w:pPr>
              <w:pStyle w:val="tabletext11"/>
              <w:tabs>
                <w:tab w:val="decimal" w:pos="668"/>
              </w:tabs>
              <w:rPr>
                <w:ins w:id="8865" w:author="Author"/>
              </w:rPr>
            </w:pPr>
            <w:ins w:id="8866" w:author="Author">
              <w:r w:rsidRPr="00D016EC">
                <w:t>0.56</w:t>
              </w:r>
            </w:ins>
          </w:p>
        </w:tc>
      </w:tr>
      <w:tr w:rsidR="00C50A95" w:rsidRPr="00D016EC" w14:paraId="02F6A7F5" w14:textId="77777777" w:rsidTr="00416506">
        <w:trPr>
          <w:trHeight w:val="190"/>
          <w:ins w:id="8867" w:author="Author"/>
        </w:trPr>
        <w:tc>
          <w:tcPr>
            <w:tcW w:w="200" w:type="dxa"/>
          </w:tcPr>
          <w:p w14:paraId="5EFDFB64" w14:textId="77777777" w:rsidR="00C50A95" w:rsidRPr="00D016EC" w:rsidRDefault="00C50A95" w:rsidP="00416506">
            <w:pPr>
              <w:pStyle w:val="tabletext11"/>
              <w:rPr>
                <w:ins w:id="8868" w:author="Author"/>
              </w:rPr>
            </w:pPr>
          </w:p>
        </w:tc>
        <w:tc>
          <w:tcPr>
            <w:tcW w:w="360" w:type="dxa"/>
            <w:tcBorders>
              <w:top w:val="nil"/>
              <w:left w:val="single" w:sz="6" w:space="0" w:color="auto"/>
              <w:bottom w:val="nil"/>
              <w:right w:val="nil"/>
            </w:tcBorders>
          </w:tcPr>
          <w:p w14:paraId="50A20E28" w14:textId="77777777" w:rsidR="00C50A95" w:rsidRPr="00D016EC" w:rsidRDefault="00C50A95" w:rsidP="00416506">
            <w:pPr>
              <w:pStyle w:val="tabletext11"/>
              <w:jc w:val="right"/>
              <w:rPr>
                <w:ins w:id="8869" w:author="Author"/>
              </w:rPr>
            </w:pPr>
          </w:p>
        </w:tc>
        <w:tc>
          <w:tcPr>
            <w:tcW w:w="2040" w:type="dxa"/>
            <w:tcBorders>
              <w:top w:val="nil"/>
              <w:left w:val="nil"/>
              <w:bottom w:val="nil"/>
              <w:right w:val="single" w:sz="6" w:space="0" w:color="auto"/>
            </w:tcBorders>
            <w:hideMark/>
          </w:tcPr>
          <w:p w14:paraId="740604C5" w14:textId="77777777" w:rsidR="00C50A95" w:rsidRPr="00D016EC" w:rsidRDefault="00C50A95" w:rsidP="00416506">
            <w:pPr>
              <w:pStyle w:val="tabletext11"/>
              <w:tabs>
                <w:tab w:val="decimal" w:pos="850"/>
              </w:tabs>
              <w:rPr>
                <w:ins w:id="8870" w:author="Author"/>
              </w:rPr>
            </w:pPr>
            <w:ins w:id="8871" w:author="Author">
              <w:r w:rsidRPr="00D016EC">
                <w:t>25,000 to 29,999</w:t>
              </w:r>
            </w:ins>
          </w:p>
        </w:tc>
        <w:tc>
          <w:tcPr>
            <w:tcW w:w="360" w:type="dxa"/>
            <w:tcBorders>
              <w:left w:val="single" w:sz="6" w:space="0" w:color="auto"/>
            </w:tcBorders>
          </w:tcPr>
          <w:p w14:paraId="25F1FD84" w14:textId="77777777" w:rsidR="00C50A95" w:rsidRPr="00D016EC" w:rsidRDefault="00C50A95" w:rsidP="00416506">
            <w:pPr>
              <w:pStyle w:val="tabletext11"/>
              <w:jc w:val="right"/>
              <w:rPr>
                <w:ins w:id="8872" w:author="Author"/>
              </w:rPr>
            </w:pPr>
          </w:p>
        </w:tc>
        <w:tc>
          <w:tcPr>
            <w:tcW w:w="2040" w:type="dxa"/>
            <w:tcBorders>
              <w:top w:val="nil"/>
              <w:left w:val="nil"/>
              <w:bottom w:val="nil"/>
              <w:right w:val="single" w:sz="6" w:space="0" w:color="auto"/>
            </w:tcBorders>
            <w:vAlign w:val="bottom"/>
            <w:hideMark/>
          </w:tcPr>
          <w:p w14:paraId="4F9785D9" w14:textId="77777777" w:rsidR="00C50A95" w:rsidRPr="00D016EC" w:rsidRDefault="00C50A95" w:rsidP="00416506">
            <w:pPr>
              <w:pStyle w:val="tabletext11"/>
              <w:tabs>
                <w:tab w:val="decimal" w:pos="668"/>
              </w:tabs>
              <w:rPr>
                <w:ins w:id="8873" w:author="Author"/>
              </w:rPr>
            </w:pPr>
            <w:ins w:id="8874" w:author="Author">
              <w:r w:rsidRPr="00D016EC">
                <w:t>0.70</w:t>
              </w:r>
            </w:ins>
          </w:p>
        </w:tc>
      </w:tr>
      <w:tr w:rsidR="00C50A95" w:rsidRPr="00D016EC" w14:paraId="282CCE62" w14:textId="77777777" w:rsidTr="00416506">
        <w:trPr>
          <w:trHeight w:val="190"/>
          <w:ins w:id="8875" w:author="Author"/>
        </w:trPr>
        <w:tc>
          <w:tcPr>
            <w:tcW w:w="200" w:type="dxa"/>
          </w:tcPr>
          <w:p w14:paraId="4B96187A" w14:textId="77777777" w:rsidR="00C50A95" w:rsidRPr="00D016EC" w:rsidRDefault="00C50A95" w:rsidP="00416506">
            <w:pPr>
              <w:pStyle w:val="tabletext11"/>
              <w:rPr>
                <w:ins w:id="8876" w:author="Author"/>
              </w:rPr>
            </w:pPr>
          </w:p>
        </w:tc>
        <w:tc>
          <w:tcPr>
            <w:tcW w:w="360" w:type="dxa"/>
            <w:tcBorders>
              <w:top w:val="nil"/>
              <w:left w:val="single" w:sz="6" w:space="0" w:color="auto"/>
              <w:bottom w:val="nil"/>
              <w:right w:val="nil"/>
            </w:tcBorders>
          </w:tcPr>
          <w:p w14:paraId="5835DC2F" w14:textId="77777777" w:rsidR="00C50A95" w:rsidRPr="00D016EC" w:rsidRDefault="00C50A95" w:rsidP="00416506">
            <w:pPr>
              <w:pStyle w:val="tabletext11"/>
              <w:jc w:val="right"/>
              <w:rPr>
                <w:ins w:id="8877" w:author="Author"/>
              </w:rPr>
            </w:pPr>
          </w:p>
        </w:tc>
        <w:tc>
          <w:tcPr>
            <w:tcW w:w="2040" w:type="dxa"/>
            <w:tcBorders>
              <w:top w:val="nil"/>
              <w:left w:val="nil"/>
              <w:bottom w:val="nil"/>
              <w:right w:val="single" w:sz="6" w:space="0" w:color="auto"/>
            </w:tcBorders>
            <w:hideMark/>
          </w:tcPr>
          <w:p w14:paraId="254CDC14" w14:textId="77777777" w:rsidR="00C50A95" w:rsidRPr="00D016EC" w:rsidRDefault="00C50A95" w:rsidP="00416506">
            <w:pPr>
              <w:pStyle w:val="tabletext11"/>
              <w:tabs>
                <w:tab w:val="decimal" w:pos="850"/>
              </w:tabs>
              <w:rPr>
                <w:ins w:id="8878" w:author="Author"/>
              </w:rPr>
            </w:pPr>
            <w:ins w:id="8879" w:author="Author">
              <w:r w:rsidRPr="00D016EC">
                <w:t>30,000 to 34,999</w:t>
              </w:r>
            </w:ins>
          </w:p>
        </w:tc>
        <w:tc>
          <w:tcPr>
            <w:tcW w:w="360" w:type="dxa"/>
            <w:tcBorders>
              <w:left w:val="single" w:sz="6" w:space="0" w:color="auto"/>
            </w:tcBorders>
          </w:tcPr>
          <w:p w14:paraId="10A3BF6A" w14:textId="77777777" w:rsidR="00C50A95" w:rsidRPr="00D016EC" w:rsidRDefault="00C50A95" w:rsidP="00416506">
            <w:pPr>
              <w:pStyle w:val="tabletext11"/>
              <w:jc w:val="right"/>
              <w:rPr>
                <w:ins w:id="8880" w:author="Author"/>
              </w:rPr>
            </w:pPr>
          </w:p>
        </w:tc>
        <w:tc>
          <w:tcPr>
            <w:tcW w:w="2040" w:type="dxa"/>
            <w:tcBorders>
              <w:top w:val="nil"/>
              <w:left w:val="nil"/>
              <w:bottom w:val="nil"/>
              <w:right w:val="single" w:sz="6" w:space="0" w:color="auto"/>
            </w:tcBorders>
            <w:vAlign w:val="bottom"/>
            <w:hideMark/>
          </w:tcPr>
          <w:p w14:paraId="74F2F84E" w14:textId="77777777" w:rsidR="00C50A95" w:rsidRPr="00D016EC" w:rsidRDefault="00C50A95" w:rsidP="00416506">
            <w:pPr>
              <w:pStyle w:val="tabletext11"/>
              <w:tabs>
                <w:tab w:val="decimal" w:pos="668"/>
              </w:tabs>
              <w:rPr>
                <w:ins w:id="8881" w:author="Author"/>
              </w:rPr>
            </w:pPr>
            <w:ins w:id="8882" w:author="Author">
              <w:r w:rsidRPr="00D016EC">
                <w:t>0.84</w:t>
              </w:r>
            </w:ins>
          </w:p>
        </w:tc>
      </w:tr>
      <w:tr w:rsidR="00C50A95" w:rsidRPr="00D016EC" w14:paraId="6B8D8CAD" w14:textId="77777777" w:rsidTr="00416506">
        <w:trPr>
          <w:trHeight w:val="190"/>
          <w:ins w:id="8883" w:author="Author"/>
        </w:trPr>
        <w:tc>
          <w:tcPr>
            <w:tcW w:w="200" w:type="dxa"/>
          </w:tcPr>
          <w:p w14:paraId="59F65DCA" w14:textId="77777777" w:rsidR="00C50A95" w:rsidRPr="00D016EC" w:rsidRDefault="00C50A95" w:rsidP="00416506">
            <w:pPr>
              <w:pStyle w:val="tabletext11"/>
              <w:rPr>
                <w:ins w:id="8884" w:author="Author"/>
              </w:rPr>
            </w:pPr>
          </w:p>
        </w:tc>
        <w:tc>
          <w:tcPr>
            <w:tcW w:w="360" w:type="dxa"/>
            <w:tcBorders>
              <w:top w:val="nil"/>
              <w:left w:val="single" w:sz="6" w:space="0" w:color="auto"/>
              <w:bottom w:val="nil"/>
              <w:right w:val="nil"/>
            </w:tcBorders>
          </w:tcPr>
          <w:p w14:paraId="5B790691" w14:textId="77777777" w:rsidR="00C50A95" w:rsidRPr="00D016EC" w:rsidRDefault="00C50A95" w:rsidP="00416506">
            <w:pPr>
              <w:pStyle w:val="tabletext11"/>
              <w:jc w:val="right"/>
              <w:rPr>
                <w:ins w:id="8885" w:author="Author"/>
              </w:rPr>
            </w:pPr>
          </w:p>
        </w:tc>
        <w:tc>
          <w:tcPr>
            <w:tcW w:w="2040" w:type="dxa"/>
            <w:tcBorders>
              <w:top w:val="nil"/>
              <w:left w:val="nil"/>
              <w:bottom w:val="nil"/>
              <w:right w:val="single" w:sz="6" w:space="0" w:color="auto"/>
            </w:tcBorders>
            <w:hideMark/>
          </w:tcPr>
          <w:p w14:paraId="4CFDD000" w14:textId="77777777" w:rsidR="00C50A95" w:rsidRPr="00D016EC" w:rsidRDefault="00C50A95" w:rsidP="00416506">
            <w:pPr>
              <w:pStyle w:val="tabletext11"/>
              <w:tabs>
                <w:tab w:val="decimal" w:pos="850"/>
              </w:tabs>
              <w:rPr>
                <w:ins w:id="8886" w:author="Author"/>
              </w:rPr>
            </w:pPr>
            <w:ins w:id="8887" w:author="Author">
              <w:r w:rsidRPr="00D016EC">
                <w:t>35,000 to 39,999</w:t>
              </w:r>
            </w:ins>
          </w:p>
        </w:tc>
        <w:tc>
          <w:tcPr>
            <w:tcW w:w="360" w:type="dxa"/>
            <w:tcBorders>
              <w:left w:val="single" w:sz="6" w:space="0" w:color="auto"/>
            </w:tcBorders>
          </w:tcPr>
          <w:p w14:paraId="40217C59" w14:textId="77777777" w:rsidR="00C50A95" w:rsidRPr="00D016EC" w:rsidRDefault="00C50A95" w:rsidP="00416506">
            <w:pPr>
              <w:pStyle w:val="tabletext11"/>
              <w:jc w:val="right"/>
              <w:rPr>
                <w:ins w:id="8888" w:author="Author"/>
              </w:rPr>
            </w:pPr>
          </w:p>
        </w:tc>
        <w:tc>
          <w:tcPr>
            <w:tcW w:w="2040" w:type="dxa"/>
            <w:tcBorders>
              <w:top w:val="nil"/>
              <w:left w:val="nil"/>
              <w:bottom w:val="nil"/>
              <w:right w:val="single" w:sz="6" w:space="0" w:color="auto"/>
            </w:tcBorders>
            <w:vAlign w:val="bottom"/>
            <w:hideMark/>
          </w:tcPr>
          <w:p w14:paraId="5FAC2ED5" w14:textId="77777777" w:rsidR="00C50A95" w:rsidRPr="00D016EC" w:rsidRDefault="00C50A95" w:rsidP="00416506">
            <w:pPr>
              <w:pStyle w:val="tabletext11"/>
              <w:tabs>
                <w:tab w:val="decimal" w:pos="668"/>
              </w:tabs>
              <w:rPr>
                <w:ins w:id="8889" w:author="Author"/>
              </w:rPr>
            </w:pPr>
            <w:ins w:id="8890" w:author="Author">
              <w:r w:rsidRPr="00D016EC">
                <w:t>0.98</w:t>
              </w:r>
            </w:ins>
          </w:p>
        </w:tc>
      </w:tr>
      <w:tr w:rsidR="00C50A95" w:rsidRPr="00D016EC" w14:paraId="515D4C12" w14:textId="77777777" w:rsidTr="00416506">
        <w:trPr>
          <w:trHeight w:val="190"/>
          <w:ins w:id="8891" w:author="Author"/>
        </w:trPr>
        <w:tc>
          <w:tcPr>
            <w:tcW w:w="200" w:type="dxa"/>
          </w:tcPr>
          <w:p w14:paraId="305AA6E2" w14:textId="77777777" w:rsidR="00C50A95" w:rsidRPr="00D016EC" w:rsidRDefault="00C50A95" w:rsidP="00416506">
            <w:pPr>
              <w:pStyle w:val="tabletext11"/>
              <w:rPr>
                <w:ins w:id="8892" w:author="Author"/>
              </w:rPr>
            </w:pPr>
          </w:p>
        </w:tc>
        <w:tc>
          <w:tcPr>
            <w:tcW w:w="360" w:type="dxa"/>
            <w:tcBorders>
              <w:top w:val="nil"/>
              <w:left w:val="single" w:sz="6" w:space="0" w:color="auto"/>
              <w:bottom w:val="nil"/>
              <w:right w:val="nil"/>
            </w:tcBorders>
          </w:tcPr>
          <w:p w14:paraId="20C10472" w14:textId="77777777" w:rsidR="00C50A95" w:rsidRPr="00D016EC" w:rsidRDefault="00C50A95" w:rsidP="00416506">
            <w:pPr>
              <w:pStyle w:val="tabletext11"/>
              <w:jc w:val="right"/>
              <w:rPr>
                <w:ins w:id="8893" w:author="Author"/>
              </w:rPr>
            </w:pPr>
          </w:p>
        </w:tc>
        <w:tc>
          <w:tcPr>
            <w:tcW w:w="2040" w:type="dxa"/>
            <w:tcBorders>
              <w:top w:val="nil"/>
              <w:left w:val="nil"/>
              <w:bottom w:val="nil"/>
              <w:right w:val="single" w:sz="6" w:space="0" w:color="auto"/>
            </w:tcBorders>
            <w:hideMark/>
          </w:tcPr>
          <w:p w14:paraId="27D442D0" w14:textId="77777777" w:rsidR="00C50A95" w:rsidRPr="00D016EC" w:rsidRDefault="00C50A95" w:rsidP="00416506">
            <w:pPr>
              <w:pStyle w:val="tabletext11"/>
              <w:tabs>
                <w:tab w:val="decimal" w:pos="850"/>
              </w:tabs>
              <w:rPr>
                <w:ins w:id="8894" w:author="Author"/>
              </w:rPr>
            </w:pPr>
            <w:ins w:id="8895" w:author="Author">
              <w:r w:rsidRPr="00D016EC">
                <w:t>40,000 to 44,999</w:t>
              </w:r>
            </w:ins>
          </w:p>
        </w:tc>
        <w:tc>
          <w:tcPr>
            <w:tcW w:w="360" w:type="dxa"/>
            <w:tcBorders>
              <w:left w:val="single" w:sz="6" w:space="0" w:color="auto"/>
            </w:tcBorders>
          </w:tcPr>
          <w:p w14:paraId="1513DE49" w14:textId="77777777" w:rsidR="00C50A95" w:rsidRPr="00D016EC" w:rsidRDefault="00C50A95" w:rsidP="00416506">
            <w:pPr>
              <w:pStyle w:val="tabletext11"/>
              <w:jc w:val="right"/>
              <w:rPr>
                <w:ins w:id="8896" w:author="Author"/>
              </w:rPr>
            </w:pPr>
          </w:p>
        </w:tc>
        <w:tc>
          <w:tcPr>
            <w:tcW w:w="2040" w:type="dxa"/>
            <w:tcBorders>
              <w:top w:val="nil"/>
              <w:left w:val="nil"/>
              <w:bottom w:val="nil"/>
              <w:right w:val="single" w:sz="6" w:space="0" w:color="auto"/>
            </w:tcBorders>
            <w:vAlign w:val="bottom"/>
            <w:hideMark/>
          </w:tcPr>
          <w:p w14:paraId="36435D41" w14:textId="77777777" w:rsidR="00C50A95" w:rsidRPr="00D016EC" w:rsidRDefault="00C50A95" w:rsidP="00416506">
            <w:pPr>
              <w:pStyle w:val="tabletext11"/>
              <w:tabs>
                <w:tab w:val="decimal" w:pos="668"/>
              </w:tabs>
              <w:rPr>
                <w:ins w:id="8897" w:author="Author"/>
              </w:rPr>
            </w:pPr>
            <w:ins w:id="8898" w:author="Author">
              <w:r w:rsidRPr="00D016EC">
                <w:t>1.09</w:t>
              </w:r>
            </w:ins>
          </w:p>
        </w:tc>
      </w:tr>
      <w:tr w:rsidR="00C50A95" w:rsidRPr="00D016EC" w14:paraId="00F88600" w14:textId="77777777" w:rsidTr="00416506">
        <w:trPr>
          <w:trHeight w:val="190"/>
          <w:ins w:id="8899" w:author="Author"/>
        </w:trPr>
        <w:tc>
          <w:tcPr>
            <w:tcW w:w="200" w:type="dxa"/>
          </w:tcPr>
          <w:p w14:paraId="033C36FE" w14:textId="77777777" w:rsidR="00C50A95" w:rsidRPr="00D016EC" w:rsidRDefault="00C50A95" w:rsidP="00416506">
            <w:pPr>
              <w:pStyle w:val="tabletext11"/>
              <w:rPr>
                <w:ins w:id="8900" w:author="Author"/>
              </w:rPr>
            </w:pPr>
          </w:p>
        </w:tc>
        <w:tc>
          <w:tcPr>
            <w:tcW w:w="360" w:type="dxa"/>
            <w:tcBorders>
              <w:top w:val="nil"/>
              <w:left w:val="single" w:sz="6" w:space="0" w:color="auto"/>
              <w:bottom w:val="nil"/>
              <w:right w:val="nil"/>
            </w:tcBorders>
          </w:tcPr>
          <w:p w14:paraId="381669B1" w14:textId="77777777" w:rsidR="00C50A95" w:rsidRPr="00D016EC" w:rsidRDefault="00C50A95" w:rsidP="00416506">
            <w:pPr>
              <w:pStyle w:val="tabletext11"/>
              <w:jc w:val="right"/>
              <w:rPr>
                <w:ins w:id="8901" w:author="Author"/>
              </w:rPr>
            </w:pPr>
          </w:p>
        </w:tc>
        <w:tc>
          <w:tcPr>
            <w:tcW w:w="2040" w:type="dxa"/>
            <w:tcBorders>
              <w:top w:val="nil"/>
              <w:left w:val="nil"/>
              <w:bottom w:val="nil"/>
              <w:right w:val="single" w:sz="6" w:space="0" w:color="auto"/>
            </w:tcBorders>
            <w:hideMark/>
          </w:tcPr>
          <w:p w14:paraId="4EE186B7" w14:textId="77777777" w:rsidR="00C50A95" w:rsidRPr="00D016EC" w:rsidRDefault="00C50A95" w:rsidP="00416506">
            <w:pPr>
              <w:pStyle w:val="tabletext11"/>
              <w:tabs>
                <w:tab w:val="decimal" w:pos="850"/>
              </w:tabs>
              <w:rPr>
                <w:ins w:id="8902" w:author="Author"/>
              </w:rPr>
            </w:pPr>
            <w:ins w:id="8903" w:author="Author">
              <w:r w:rsidRPr="00D016EC">
                <w:t>45,000 to 49,999</w:t>
              </w:r>
            </w:ins>
          </w:p>
        </w:tc>
        <w:tc>
          <w:tcPr>
            <w:tcW w:w="360" w:type="dxa"/>
            <w:tcBorders>
              <w:left w:val="single" w:sz="6" w:space="0" w:color="auto"/>
            </w:tcBorders>
          </w:tcPr>
          <w:p w14:paraId="3CF9FC0A" w14:textId="77777777" w:rsidR="00C50A95" w:rsidRPr="00D016EC" w:rsidRDefault="00C50A95" w:rsidP="00416506">
            <w:pPr>
              <w:pStyle w:val="tabletext11"/>
              <w:jc w:val="right"/>
              <w:rPr>
                <w:ins w:id="8904" w:author="Author"/>
              </w:rPr>
            </w:pPr>
          </w:p>
        </w:tc>
        <w:tc>
          <w:tcPr>
            <w:tcW w:w="2040" w:type="dxa"/>
            <w:tcBorders>
              <w:top w:val="nil"/>
              <w:left w:val="nil"/>
              <w:bottom w:val="nil"/>
              <w:right w:val="single" w:sz="6" w:space="0" w:color="auto"/>
            </w:tcBorders>
            <w:vAlign w:val="bottom"/>
            <w:hideMark/>
          </w:tcPr>
          <w:p w14:paraId="5D46D224" w14:textId="77777777" w:rsidR="00C50A95" w:rsidRPr="00D016EC" w:rsidRDefault="00C50A95" w:rsidP="00416506">
            <w:pPr>
              <w:pStyle w:val="tabletext11"/>
              <w:tabs>
                <w:tab w:val="decimal" w:pos="668"/>
              </w:tabs>
              <w:rPr>
                <w:ins w:id="8905" w:author="Author"/>
              </w:rPr>
            </w:pPr>
            <w:ins w:id="8906" w:author="Author">
              <w:r w:rsidRPr="00D016EC">
                <w:t>1.14</w:t>
              </w:r>
            </w:ins>
          </w:p>
        </w:tc>
      </w:tr>
      <w:tr w:rsidR="00C50A95" w:rsidRPr="00D016EC" w14:paraId="51E10032" w14:textId="77777777" w:rsidTr="00416506">
        <w:trPr>
          <w:trHeight w:val="190"/>
          <w:ins w:id="8907" w:author="Author"/>
        </w:trPr>
        <w:tc>
          <w:tcPr>
            <w:tcW w:w="200" w:type="dxa"/>
          </w:tcPr>
          <w:p w14:paraId="59395616" w14:textId="77777777" w:rsidR="00C50A95" w:rsidRPr="00D016EC" w:rsidRDefault="00C50A95" w:rsidP="00416506">
            <w:pPr>
              <w:pStyle w:val="tabletext11"/>
              <w:rPr>
                <w:ins w:id="8908" w:author="Author"/>
              </w:rPr>
            </w:pPr>
          </w:p>
        </w:tc>
        <w:tc>
          <w:tcPr>
            <w:tcW w:w="360" w:type="dxa"/>
            <w:tcBorders>
              <w:top w:val="nil"/>
              <w:left w:val="single" w:sz="6" w:space="0" w:color="auto"/>
              <w:bottom w:val="nil"/>
              <w:right w:val="nil"/>
            </w:tcBorders>
          </w:tcPr>
          <w:p w14:paraId="07A86AA8" w14:textId="77777777" w:rsidR="00C50A95" w:rsidRPr="00D016EC" w:rsidRDefault="00C50A95" w:rsidP="00416506">
            <w:pPr>
              <w:pStyle w:val="tabletext11"/>
              <w:jc w:val="right"/>
              <w:rPr>
                <w:ins w:id="8909" w:author="Author"/>
              </w:rPr>
            </w:pPr>
          </w:p>
        </w:tc>
        <w:tc>
          <w:tcPr>
            <w:tcW w:w="2040" w:type="dxa"/>
            <w:tcBorders>
              <w:top w:val="nil"/>
              <w:left w:val="nil"/>
              <w:bottom w:val="nil"/>
              <w:right w:val="single" w:sz="6" w:space="0" w:color="auto"/>
            </w:tcBorders>
            <w:hideMark/>
          </w:tcPr>
          <w:p w14:paraId="631053BF" w14:textId="77777777" w:rsidR="00C50A95" w:rsidRPr="00D016EC" w:rsidRDefault="00C50A95" w:rsidP="00416506">
            <w:pPr>
              <w:pStyle w:val="tabletext11"/>
              <w:tabs>
                <w:tab w:val="decimal" w:pos="850"/>
              </w:tabs>
              <w:rPr>
                <w:ins w:id="8910" w:author="Author"/>
              </w:rPr>
            </w:pPr>
            <w:ins w:id="8911" w:author="Author">
              <w:r w:rsidRPr="00D016EC">
                <w:t>50,000 to 54,999</w:t>
              </w:r>
            </w:ins>
          </w:p>
        </w:tc>
        <w:tc>
          <w:tcPr>
            <w:tcW w:w="360" w:type="dxa"/>
            <w:tcBorders>
              <w:left w:val="single" w:sz="6" w:space="0" w:color="auto"/>
            </w:tcBorders>
          </w:tcPr>
          <w:p w14:paraId="0469A061" w14:textId="77777777" w:rsidR="00C50A95" w:rsidRPr="00D016EC" w:rsidRDefault="00C50A95" w:rsidP="00416506">
            <w:pPr>
              <w:pStyle w:val="tabletext11"/>
              <w:jc w:val="right"/>
              <w:rPr>
                <w:ins w:id="8912" w:author="Author"/>
              </w:rPr>
            </w:pPr>
          </w:p>
        </w:tc>
        <w:tc>
          <w:tcPr>
            <w:tcW w:w="2040" w:type="dxa"/>
            <w:tcBorders>
              <w:top w:val="nil"/>
              <w:left w:val="nil"/>
              <w:bottom w:val="nil"/>
              <w:right w:val="single" w:sz="6" w:space="0" w:color="auto"/>
            </w:tcBorders>
            <w:vAlign w:val="bottom"/>
            <w:hideMark/>
          </w:tcPr>
          <w:p w14:paraId="633A627B" w14:textId="77777777" w:rsidR="00C50A95" w:rsidRPr="00D016EC" w:rsidRDefault="00C50A95" w:rsidP="00416506">
            <w:pPr>
              <w:pStyle w:val="tabletext11"/>
              <w:tabs>
                <w:tab w:val="decimal" w:pos="668"/>
              </w:tabs>
              <w:rPr>
                <w:ins w:id="8913" w:author="Author"/>
              </w:rPr>
            </w:pPr>
            <w:ins w:id="8914" w:author="Author">
              <w:r w:rsidRPr="00D016EC">
                <w:t>1.18</w:t>
              </w:r>
            </w:ins>
          </w:p>
        </w:tc>
      </w:tr>
      <w:tr w:rsidR="00C50A95" w:rsidRPr="00D016EC" w14:paraId="3E8D447F" w14:textId="77777777" w:rsidTr="00416506">
        <w:trPr>
          <w:trHeight w:val="190"/>
          <w:ins w:id="8915" w:author="Author"/>
        </w:trPr>
        <w:tc>
          <w:tcPr>
            <w:tcW w:w="200" w:type="dxa"/>
          </w:tcPr>
          <w:p w14:paraId="3FD14D24" w14:textId="77777777" w:rsidR="00C50A95" w:rsidRPr="00D016EC" w:rsidRDefault="00C50A95" w:rsidP="00416506">
            <w:pPr>
              <w:pStyle w:val="tabletext11"/>
              <w:rPr>
                <w:ins w:id="8916" w:author="Author"/>
              </w:rPr>
            </w:pPr>
          </w:p>
        </w:tc>
        <w:tc>
          <w:tcPr>
            <w:tcW w:w="360" w:type="dxa"/>
            <w:tcBorders>
              <w:top w:val="nil"/>
              <w:left w:val="single" w:sz="6" w:space="0" w:color="auto"/>
              <w:bottom w:val="nil"/>
              <w:right w:val="nil"/>
            </w:tcBorders>
          </w:tcPr>
          <w:p w14:paraId="5B8922C9" w14:textId="77777777" w:rsidR="00C50A95" w:rsidRPr="00D016EC" w:rsidRDefault="00C50A95" w:rsidP="00416506">
            <w:pPr>
              <w:pStyle w:val="tabletext11"/>
              <w:jc w:val="right"/>
              <w:rPr>
                <w:ins w:id="8917" w:author="Author"/>
              </w:rPr>
            </w:pPr>
          </w:p>
        </w:tc>
        <w:tc>
          <w:tcPr>
            <w:tcW w:w="2040" w:type="dxa"/>
            <w:tcBorders>
              <w:top w:val="nil"/>
              <w:left w:val="nil"/>
              <w:bottom w:val="nil"/>
              <w:right w:val="single" w:sz="6" w:space="0" w:color="auto"/>
            </w:tcBorders>
            <w:hideMark/>
          </w:tcPr>
          <w:p w14:paraId="37086884" w14:textId="77777777" w:rsidR="00C50A95" w:rsidRPr="00D016EC" w:rsidRDefault="00C50A95" w:rsidP="00416506">
            <w:pPr>
              <w:pStyle w:val="tabletext11"/>
              <w:tabs>
                <w:tab w:val="decimal" w:pos="850"/>
              </w:tabs>
              <w:rPr>
                <w:ins w:id="8918" w:author="Author"/>
              </w:rPr>
            </w:pPr>
            <w:ins w:id="8919" w:author="Author">
              <w:r w:rsidRPr="00D016EC">
                <w:t>55,000 to 64,999</w:t>
              </w:r>
            </w:ins>
          </w:p>
        </w:tc>
        <w:tc>
          <w:tcPr>
            <w:tcW w:w="360" w:type="dxa"/>
            <w:tcBorders>
              <w:left w:val="single" w:sz="6" w:space="0" w:color="auto"/>
            </w:tcBorders>
          </w:tcPr>
          <w:p w14:paraId="589E4E38" w14:textId="77777777" w:rsidR="00C50A95" w:rsidRPr="00D016EC" w:rsidRDefault="00C50A95" w:rsidP="00416506">
            <w:pPr>
              <w:pStyle w:val="tabletext11"/>
              <w:jc w:val="right"/>
              <w:rPr>
                <w:ins w:id="8920" w:author="Author"/>
              </w:rPr>
            </w:pPr>
          </w:p>
        </w:tc>
        <w:tc>
          <w:tcPr>
            <w:tcW w:w="2040" w:type="dxa"/>
            <w:tcBorders>
              <w:top w:val="nil"/>
              <w:left w:val="nil"/>
              <w:bottom w:val="nil"/>
              <w:right w:val="single" w:sz="6" w:space="0" w:color="auto"/>
            </w:tcBorders>
            <w:vAlign w:val="bottom"/>
            <w:hideMark/>
          </w:tcPr>
          <w:p w14:paraId="4C2B9202" w14:textId="77777777" w:rsidR="00C50A95" w:rsidRPr="00D016EC" w:rsidRDefault="00C50A95" w:rsidP="00416506">
            <w:pPr>
              <w:pStyle w:val="tabletext11"/>
              <w:tabs>
                <w:tab w:val="decimal" w:pos="668"/>
              </w:tabs>
              <w:rPr>
                <w:ins w:id="8921" w:author="Author"/>
              </w:rPr>
            </w:pPr>
            <w:ins w:id="8922" w:author="Author">
              <w:r w:rsidRPr="00D016EC">
                <w:t>1.25</w:t>
              </w:r>
            </w:ins>
          </w:p>
        </w:tc>
      </w:tr>
      <w:tr w:rsidR="00C50A95" w:rsidRPr="00D016EC" w14:paraId="29F73F7E" w14:textId="77777777" w:rsidTr="00416506">
        <w:trPr>
          <w:trHeight w:val="190"/>
          <w:ins w:id="8923" w:author="Author"/>
        </w:trPr>
        <w:tc>
          <w:tcPr>
            <w:tcW w:w="200" w:type="dxa"/>
          </w:tcPr>
          <w:p w14:paraId="4C8999F2" w14:textId="77777777" w:rsidR="00C50A95" w:rsidRPr="00D016EC" w:rsidRDefault="00C50A95" w:rsidP="00416506">
            <w:pPr>
              <w:pStyle w:val="tabletext11"/>
              <w:rPr>
                <w:ins w:id="8924" w:author="Author"/>
              </w:rPr>
            </w:pPr>
          </w:p>
        </w:tc>
        <w:tc>
          <w:tcPr>
            <w:tcW w:w="360" w:type="dxa"/>
            <w:tcBorders>
              <w:top w:val="nil"/>
              <w:left w:val="single" w:sz="6" w:space="0" w:color="auto"/>
              <w:bottom w:val="nil"/>
              <w:right w:val="nil"/>
            </w:tcBorders>
          </w:tcPr>
          <w:p w14:paraId="55E3C2A3" w14:textId="77777777" w:rsidR="00C50A95" w:rsidRPr="00D016EC" w:rsidRDefault="00C50A95" w:rsidP="00416506">
            <w:pPr>
              <w:pStyle w:val="tabletext11"/>
              <w:jc w:val="right"/>
              <w:rPr>
                <w:ins w:id="8925" w:author="Author"/>
              </w:rPr>
            </w:pPr>
          </w:p>
        </w:tc>
        <w:tc>
          <w:tcPr>
            <w:tcW w:w="2040" w:type="dxa"/>
            <w:tcBorders>
              <w:top w:val="nil"/>
              <w:left w:val="nil"/>
              <w:bottom w:val="nil"/>
              <w:right w:val="single" w:sz="6" w:space="0" w:color="auto"/>
            </w:tcBorders>
            <w:hideMark/>
          </w:tcPr>
          <w:p w14:paraId="1DAECC5F" w14:textId="77777777" w:rsidR="00C50A95" w:rsidRPr="00D016EC" w:rsidRDefault="00C50A95" w:rsidP="00416506">
            <w:pPr>
              <w:pStyle w:val="tabletext11"/>
              <w:tabs>
                <w:tab w:val="decimal" w:pos="850"/>
              </w:tabs>
              <w:rPr>
                <w:ins w:id="8926" w:author="Author"/>
              </w:rPr>
            </w:pPr>
            <w:ins w:id="8927" w:author="Author">
              <w:r w:rsidRPr="00D016EC">
                <w:t>65,000 to 74,999</w:t>
              </w:r>
            </w:ins>
          </w:p>
        </w:tc>
        <w:tc>
          <w:tcPr>
            <w:tcW w:w="360" w:type="dxa"/>
            <w:tcBorders>
              <w:left w:val="single" w:sz="6" w:space="0" w:color="auto"/>
            </w:tcBorders>
          </w:tcPr>
          <w:p w14:paraId="55E3143B" w14:textId="77777777" w:rsidR="00C50A95" w:rsidRPr="00D016EC" w:rsidRDefault="00C50A95" w:rsidP="00416506">
            <w:pPr>
              <w:pStyle w:val="tabletext11"/>
              <w:jc w:val="right"/>
              <w:rPr>
                <w:ins w:id="8928" w:author="Author"/>
              </w:rPr>
            </w:pPr>
          </w:p>
        </w:tc>
        <w:tc>
          <w:tcPr>
            <w:tcW w:w="2040" w:type="dxa"/>
            <w:tcBorders>
              <w:top w:val="nil"/>
              <w:left w:val="nil"/>
              <w:bottom w:val="nil"/>
              <w:right w:val="single" w:sz="6" w:space="0" w:color="auto"/>
            </w:tcBorders>
            <w:vAlign w:val="bottom"/>
            <w:hideMark/>
          </w:tcPr>
          <w:p w14:paraId="038BEC5C" w14:textId="77777777" w:rsidR="00C50A95" w:rsidRPr="00D016EC" w:rsidRDefault="00C50A95" w:rsidP="00416506">
            <w:pPr>
              <w:pStyle w:val="tabletext11"/>
              <w:tabs>
                <w:tab w:val="decimal" w:pos="668"/>
              </w:tabs>
              <w:rPr>
                <w:ins w:id="8929" w:author="Author"/>
              </w:rPr>
            </w:pPr>
            <w:ins w:id="8930" w:author="Author">
              <w:r w:rsidRPr="00D016EC">
                <w:t>1.32</w:t>
              </w:r>
            </w:ins>
          </w:p>
        </w:tc>
      </w:tr>
      <w:tr w:rsidR="00C50A95" w:rsidRPr="00D016EC" w14:paraId="49D2844C" w14:textId="77777777" w:rsidTr="00416506">
        <w:trPr>
          <w:trHeight w:val="190"/>
          <w:ins w:id="8931" w:author="Author"/>
        </w:trPr>
        <w:tc>
          <w:tcPr>
            <w:tcW w:w="200" w:type="dxa"/>
          </w:tcPr>
          <w:p w14:paraId="0D4B95D9" w14:textId="77777777" w:rsidR="00C50A95" w:rsidRPr="00D016EC" w:rsidRDefault="00C50A95" w:rsidP="00416506">
            <w:pPr>
              <w:pStyle w:val="tabletext11"/>
              <w:rPr>
                <w:ins w:id="8932" w:author="Author"/>
              </w:rPr>
            </w:pPr>
          </w:p>
        </w:tc>
        <w:tc>
          <w:tcPr>
            <w:tcW w:w="360" w:type="dxa"/>
            <w:tcBorders>
              <w:top w:val="nil"/>
              <w:left w:val="single" w:sz="6" w:space="0" w:color="auto"/>
              <w:bottom w:val="nil"/>
              <w:right w:val="nil"/>
            </w:tcBorders>
          </w:tcPr>
          <w:p w14:paraId="27C06DD7" w14:textId="77777777" w:rsidR="00C50A95" w:rsidRPr="00D016EC" w:rsidRDefault="00C50A95" w:rsidP="00416506">
            <w:pPr>
              <w:pStyle w:val="tabletext11"/>
              <w:jc w:val="right"/>
              <w:rPr>
                <w:ins w:id="8933" w:author="Author"/>
              </w:rPr>
            </w:pPr>
          </w:p>
        </w:tc>
        <w:tc>
          <w:tcPr>
            <w:tcW w:w="2040" w:type="dxa"/>
            <w:tcBorders>
              <w:top w:val="nil"/>
              <w:left w:val="nil"/>
              <w:bottom w:val="nil"/>
              <w:right w:val="single" w:sz="6" w:space="0" w:color="auto"/>
            </w:tcBorders>
            <w:hideMark/>
          </w:tcPr>
          <w:p w14:paraId="1C4299F0" w14:textId="77777777" w:rsidR="00C50A95" w:rsidRPr="00D016EC" w:rsidRDefault="00C50A95" w:rsidP="00416506">
            <w:pPr>
              <w:pStyle w:val="tabletext11"/>
              <w:tabs>
                <w:tab w:val="decimal" w:pos="850"/>
              </w:tabs>
              <w:rPr>
                <w:ins w:id="8934" w:author="Author"/>
              </w:rPr>
            </w:pPr>
            <w:ins w:id="8935" w:author="Author">
              <w:r w:rsidRPr="00D016EC">
                <w:t>75,000 to 84,999</w:t>
              </w:r>
            </w:ins>
          </w:p>
        </w:tc>
        <w:tc>
          <w:tcPr>
            <w:tcW w:w="360" w:type="dxa"/>
            <w:tcBorders>
              <w:left w:val="single" w:sz="6" w:space="0" w:color="auto"/>
            </w:tcBorders>
          </w:tcPr>
          <w:p w14:paraId="421854F1" w14:textId="77777777" w:rsidR="00C50A95" w:rsidRPr="00D016EC" w:rsidRDefault="00C50A95" w:rsidP="00416506">
            <w:pPr>
              <w:pStyle w:val="tabletext11"/>
              <w:jc w:val="right"/>
              <w:rPr>
                <w:ins w:id="8936" w:author="Author"/>
              </w:rPr>
            </w:pPr>
          </w:p>
        </w:tc>
        <w:tc>
          <w:tcPr>
            <w:tcW w:w="2040" w:type="dxa"/>
            <w:tcBorders>
              <w:top w:val="nil"/>
              <w:left w:val="nil"/>
              <w:bottom w:val="nil"/>
              <w:right w:val="single" w:sz="6" w:space="0" w:color="auto"/>
            </w:tcBorders>
            <w:vAlign w:val="bottom"/>
            <w:hideMark/>
          </w:tcPr>
          <w:p w14:paraId="3A7F89B4" w14:textId="77777777" w:rsidR="00C50A95" w:rsidRPr="00D016EC" w:rsidRDefault="00C50A95" w:rsidP="00416506">
            <w:pPr>
              <w:pStyle w:val="tabletext11"/>
              <w:tabs>
                <w:tab w:val="decimal" w:pos="668"/>
              </w:tabs>
              <w:rPr>
                <w:ins w:id="8937" w:author="Author"/>
              </w:rPr>
            </w:pPr>
            <w:ins w:id="8938" w:author="Author">
              <w:r w:rsidRPr="00D016EC">
                <w:t>1.40</w:t>
              </w:r>
            </w:ins>
          </w:p>
        </w:tc>
      </w:tr>
      <w:tr w:rsidR="00C50A95" w:rsidRPr="00D016EC" w14:paraId="10B800B5" w14:textId="77777777" w:rsidTr="00416506">
        <w:trPr>
          <w:trHeight w:val="190"/>
          <w:ins w:id="8939" w:author="Author"/>
        </w:trPr>
        <w:tc>
          <w:tcPr>
            <w:tcW w:w="200" w:type="dxa"/>
          </w:tcPr>
          <w:p w14:paraId="2C2A4382" w14:textId="77777777" w:rsidR="00C50A95" w:rsidRPr="00D016EC" w:rsidRDefault="00C50A95" w:rsidP="00416506">
            <w:pPr>
              <w:pStyle w:val="tabletext11"/>
              <w:rPr>
                <w:ins w:id="8940" w:author="Author"/>
              </w:rPr>
            </w:pPr>
          </w:p>
        </w:tc>
        <w:tc>
          <w:tcPr>
            <w:tcW w:w="360" w:type="dxa"/>
            <w:tcBorders>
              <w:top w:val="nil"/>
              <w:left w:val="single" w:sz="6" w:space="0" w:color="auto"/>
              <w:bottom w:val="nil"/>
              <w:right w:val="nil"/>
            </w:tcBorders>
          </w:tcPr>
          <w:p w14:paraId="6C6C9B47" w14:textId="77777777" w:rsidR="00C50A95" w:rsidRPr="00D016EC" w:rsidRDefault="00C50A95" w:rsidP="00416506">
            <w:pPr>
              <w:pStyle w:val="tabletext11"/>
              <w:jc w:val="right"/>
              <w:rPr>
                <w:ins w:id="8941" w:author="Author"/>
              </w:rPr>
            </w:pPr>
          </w:p>
        </w:tc>
        <w:tc>
          <w:tcPr>
            <w:tcW w:w="2040" w:type="dxa"/>
            <w:tcBorders>
              <w:top w:val="nil"/>
              <w:left w:val="nil"/>
              <w:bottom w:val="nil"/>
              <w:right w:val="single" w:sz="6" w:space="0" w:color="auto"/>
            </w:tcBorders>
            <w:hideMark/>
          </w:tcPr>
          <w:p w14:paraId="1D8DF6D2" w14:textId="77777777" w:rsidR="00C50A95" w:rsidRPr="00D016EC" w:rsidRDefault="00C50A95" w:rsidP="00416506">
            <w:pPr>
              <w:pStyle w:val="tabletext11"/>
              <w:tabs>
                <w:tab w:val="decimal" w:pos="850"/>
              </w:tabs>
              <w:rPr>
                <w:ins w:id="8942" w:author="Author"/>
              </w:rPr>
            </w:pPr>
            <w:ins w:id="8943" w:author="Author">
              <w:r w:rsidRPr="00D016EC">
                <w:t>85,000 to 99,999</w:t>
              </w:r>
            </w:ins>
          </w:p>
        </w:tc>
        <w:tc>
          <w:tcPr>
            <w:tcW w:w="360" w:type="dxa"/>
            <w:tcBorders>
              <w:left w:val="single" w:sz="6" w:space="0" w:color="auto"/>
            </w:tcBorders>
          </w:tcPr>
          <w:p w14:paraId="6A428BDC" w14:textId="77777777" w:rsidR="00C50A95" w:rsidRPr="00D016EC" w:rsidRDefault="00C50A95" w:rsidP="00416506">
            <w:pPr>
              <w:pStyle w:val="tabletext11"/>
              <w:jc w:val="right"/>
              <w:rPr>
                <w:ins w:id="8944" w:author="Author"/>
              </w:rPr>
            </w:pPr>
          </w:p>
        </w:tc>
        <w:tc>
          <w:tcPr>
            <w:tcW w:w="2040" w:type="dxa"/>
            <w:tcBorders>
              <w:top w:val="nil"/>
              <w:left w:val="nil"/>
              <w:bottom w:val="nil"/>
              <w:right w:val="single" w:sz="6" w:space="0" w:color="auto"/>
            </w:tcBorders>
            <w:vAlign w:val="bottom"/>
            <w:hideMark/>
          </w:tcPr>
          <w:p w14:paraId="15FC7242" w14:textId="77777777" w:rsidR="00C50A95" w:rsidRPr="00D016EC" w:rsidRDefault="00C50A95" w:rsidP="00416506">
            <w:pPr>
              <w:pStyle w:val="tabletext11"/>
              <w:tabs>
                <w:tab w:val="decimal" w:pos="668"/>
              </w:tabs>
              <w:rPr>
                <w:ins w:id="8945" w:author="Author"/>
              </w:rPr>
            </w:pPr>
            <w:ins w:id="8946" w:author="Author">
              <w:r w:rsidRPr="00D016EC">
                <w:t>1.47</w:t>
              </w:r>
            </w:ins>
          </w:p>
        </w:tc>
      </w:tr>
      <w:tr w:rsidR="00C50A95" w:rsidRPr="00D016EC" w14:paraId="34BFFAF9" w14:textId="77777777" w:rsidTr="00416506">
        <w:trPr>
          <w:trHeight w:val="190"/>
          <w:ins w:id="8947" w:author="Author"/>
        </w:trPr>
        <w:tc>
          <w:tcPr>
            <w:tcW w:w="200" w:type="dxa"/>
          </w:tcPr>
          <w:p w14:paraId="7DFFD21A" w14:textId="77777777" w:rsidR="00C50A95" w:rsidRPr="00D016EC" w:rsidRDefault="00C50A95" w:rsidP="00416506">
            <w:pPr>
              <w:pStyle w:val="tabletext11"/>
              <w:rPr>
                <w:ins w:id="8948" w:author="Author"/>
              </w:rPr>
            </w:pPr>
          </w:p>
        </w:tc>
        <w:tc>
          <w:tcPr>
            <w:tcW w:w="360" w:type="dxa"/>
            <w:tcBorders>
              <w:top w:val="nil"/>
              <w:left w:val="single" w:sz="6" w:space="0" w:color="auto"/>
              <w:bottom w:val="nil"/>
              <w:right w:val="nil"/>
            </w:tcBorders>
          </w:tcPr>
          <w:p w14:paraId="5A2C320B" w14:textId="77777777" w:rsidR="00C50A95" w:rsidRPr="00D016EC" w:rsidRDefault="00C50A95" w:rsidP="00416506">
            <w:pPr>
              <w:pStyle w:val="tabletext11"/>
              <w:jc w:val="right"/>
              <w:rPr>
                <w:ins w:id="8949" w:author="Author"/>
              </w:rPr>
            </w:pPr>
          </w:p>
        </w:tc>
        <w:tc>
          <w:tcPr>
            <w:tcW w:w="2040" w:type="dxa"/>
            <w:tcBorders>
              <w:top w:val="nil"/>
              <w:left w:val="nil"/>
              <w:bottom w:val="nil"/>
              <w:right w:val="single" w:sz="6" w:space="0" w:color="auto"/>
            </w:tcBorders>
            <w:hideMark/>
          </w:tcPr>
          <w:p w14:paraId="6C88C0E9" w14:textId="77777777" w:rsidR="00C50A95" w:rsidRPr="00D016EC" w:rsidRDefault="00C50A95" w:rsidP="00416506">
            <w:pPr>
              <w:pStyle w:val="tabletext11"/>
              <w:tabs>
                <w:tab w:val="decimal" w:pos="850"/>
              </w:tabs>
              <w:rPr>
                <w:ins w:id="8950" w:author="Author"/>
              </w:rPr>
            </w:pPr>
            <w:ins w:id="8951" w:author="Author">
              <w:r w:rsidRPr="00D016EC">
                <w:t>100,000 to 114,999</w:t>
              </w:r>
            </w:ins>
          </w:p>
        </w:tc>
        <w:tc>
          <w:tcPr>
            <w:tcW w:w="360" w:type="dxa"/>
            <w:tcBorders>
              <w:left w:val="single" w:sz="6" w:space="0" w:color="auto"/>
            </w:tcBorders>
          </w:tcPr>
          <w:p w14:paraId="555DA095" w14:textId="77777777" w:rsidR="00C50A95" w:rsidRPr="00D016EC" w:rsidRDefault="00C50A95" w:rsidP="00416506">
            <w:pPr>
              <w:pStyle w:val="tabletext11"/>
              <w:jc w:val="right"/>
              <w:rPr>
                <w:ins w:id="8952" w:author="Author"/>
              </w:rPr>
            </w:pPr>
          </w:p>
        </w:tc>
        <w:tc>
          <w:tcPr>
            <w:tcW w:w="2040" w:type="dxa"/>
            <w:tcBorders>
              <w:top w:val="nil"/>
              <w:left w:val="nil"/>
              <w:bottom w:val="nil"/>
              <w:right w:val="single" w:sz="6" w:space="0" w:color="auto"/>
            </w:tcBorders>
            <w:vAlign w:val="bottom"/>
            <w:hideMark/>
          </w:tcPr>
          <w:p w14:paraId="03E64A60" w14:textId="77777777" w:rsidR="00C50A95" w:rsidRPr="00D016EC" w:rsidRDefault="00C50A95" w:rsidP="00416506">
            <w:pPr>
              <w:pStyle w:val="tabletext11"/>
              <w:tabs>
                <w:tab w:val="decimal" w:pos="668"/>
              </w:tabs>
              <w:rPr>
                <w:ins w:id="8953" w:author="Author"/>
              </w:rPr>
            </w:pPr>
            <w:ins w:id="8954" w:author="Author">
              <w:r w:rsidRPr="00D016EC">
                <w:t>1.56</w:t>
              </w:r>
            </w:ins>
          </w:p>
        </w:tc>
      </w:tr>
      <w:tr w:rsidR="00C50A95" w:rsidRPr="00D016EC" w14:paraId="5EF3AE84" w14:textId="77777777" w:rsidTr="00416506">
        <w:trPr>
          <w:trHeight w:val="190"/>
          <w:ins w:id="8955" w:author="Author"/>
        </w:trPr>
        <w:tc>
          <w:tcPr>
            <w:tcW w:w="200" w:type="dxa"/>
          </w:tcPr>
          <w:p w14:paraId="440C01D7" w14:textId="77777777" w:rsidR="00C50A95" w:rsidRPr="00D016EC" w:rsidRDefault="00C50A95" w:rsidP="00416506">
            <w:pPr>
              <w:pStyle w:val="tabletext11"/>
              <w:rPr>
                <w:ins w:id="8956" w:author="Author"/>
              </w:rPr>
            </w:pPr>
          </w:p>
        </w:tc>
        <w:tc>
          <w:tcPr>
            <w:tcW w:w="360" w:type="dxa"/>
            <w:tcBorders>
              <w:top w:val="nil"/>
              <w:left w:val="single" w:sz="6" w:space="0" w:color="auto"/>
              <w:bottom w:val="nil"/>
              <w:right w:val="nil"/>
            </w:tcBorders>
          </w:tcPr>
          <w:p w14:paraId="1BAF77B7" w14:textId="77777777" w:rsidR="00C50A95" w:rsidRPr="00D016EC" w:rsidRDefault="00C50A95" w:rsidP="00416506">
            <w:pPr>
              <w:pStyle w:val="tabletext11"/>
              <w:jc w:val="right"/>
              <w:rPr>
                <w:ins w:id="8957" w:author="Author"/>
              </w:rPr>
            </w:pPr>
          </w:p>
        </w:tc>
        <w:tc>
          <w:tcPr>
            <w:tcW w:w="2040" w:type="dxa"/>
            <w:tcBorders>
              <w:top w:val="nil"/>
              <w:left w:val="nil"/>
              <w:bottom w:val="nil"/>
              <w:right w:val="single" w:sz="6" w:space="0" w:color="auto"/>
            </w:tcBorders>
            <w:hideMark/>
          </w:tcPr>
          <w:p w14:paraId="35905C75" w14:textId="77777777" w:rsidR="00C50A95" w:rsidRPr="00D016EC" w:rsidRDefault="00C50A95" w:rsidP="00416506">
            <w:pPr>
              <w:pStyle w:val="tabletext11"/>
              <w:tabs>
                <w:tab w:val="decimal" w:pos="850"/>
              </w:tabs>
              <w:rPr>
                <w:ins w:id="8958" w:author="Author"/>
              </w:rPr>
            </w:pPr>
            <w:ins w:id="8959" w:author="Author">
              <w:r w:rsidRPr="00D016EC">
                <w:t>115,000 to 129,999</w:t>
              </w:r>
            </w:ins>
          </w:p>
        </w:tc>
        <w:tc>
          <w:tcPr>
            <w:tcW w:w="360" w:type="dxa"/>
            <w:tcBorders>
              <w:left w:val="single" w:sz="6" w:space="0" w:color="auto"/>
            </w:tcBorders>
          </w:tcPr>
          <w:p w14:paraId="7E37B816" w14:textId="77777777" w:rsidR="00C50A95" w:rsidRPr="00D016EC" w:rsidRDefault="00C50A95" w:rsidP="00416506">
            <w:pPr>
              <w:pStyle w:val="tabletext11"/>
              <w:jc w:val="right"/>
              <w:rPr>
                <w:ins w:id="8960" w:author="Author"/>
              </w:rPr>
            </w:pPr>
          </w:p>
        </w:tc>
        <w:tc>
          <w:tcPr>
            <w:tcW w:w="2040" w:type="dxa"/>
            <w:tcBorders>
              <w:top w:val="nil"/>
              <w:left w:val="nil"/>
              <w:bottom w:val="nil"/>
              <w:right w:val="single" w:sz="6" w:space="0" w:color="auto"/>
            </w:tcBorders>
            <w:vAlign w:val="bottom"/>
            <w:hideMark/>
          </w:tcPr>
          <w:p w14:paraId="3A9E1E0D" w14:textId="77777777" w:rsidR="00C50A95" w:rsidRPr="00D016EC" w:rsidRDefault="00C50A95" w:rsidP="00416506">
            <w:pPr>
              <w:pStyle w:val="tabletext11"/>
              <w:tabs>
                <w:tab w:val="decimal" w:pos="668"/>
              </w:tabs>
              <w:rPr>
                <w:ins w:id="8961" w:author="Author"/>
              </w:rPr>
            </w:pPr>
            <w:ins w:id="8962" w:author="Author">
              <w:r w:rsidRPr="00D016EC">
                <w:t>1.64</w:t>
              </w:r>
            </w:ins>
          </w:p>
        </w:tc>
      </w:tr>
      <w:tr w:rsidR="00C50A95" w:rsidRPr="00D016EC" w14:paraId="0123EFF9" w14:textId="77777777" w:rsidTr="00416506">
        <w:trPr>
          <w:trHeight w:val="190"/>
          <w:ins w:id="8963" w:author="Author"/>
        </w:trPr>
        <w:tc>
          <w:tcPr>
            <w:tcW w:w="200" w:type="dxa"/>
          </w:tcPr>
          <w:p w14:paraId="457AD6F8" w14:textId="77777777" w:rsidR="00C50A95" w:rsidRPr="00D016EC" w:rsidRDefault="00C50A95" w:rsidP="00416506">
            <w:pPr>
              <w:pStyle w:val="tabletext11"/>
              <w:rPr>
                <w:ins w:id="8964" w:author="Author"/>
              </w:rPr>
            </w:pPr>
          </w:p>
        </w:tc>
        <w:tc>
          <w:tcPr>
            <w:tcW w:w="360" w:type="dxa"/>
            <w:tcBorders>
              <w:top w:val="nil"/>
              <w:left w:val="single" w:sz="6" w:space="0" w:color="auto"/>
              <w:bottom w:val="nil"/>
              <w:right w:val="nil"/>
            </w:tcBorders>
          </w:tcPr>
          <w:p w14:paraId="1495B9D8" w14:textId="77777777" w:rsidR="00C50A95" w:rsidRPr="00D016EC" w:rsidRDefault="00C50A95" w:rsidP="00416506">
            <w:pPr>
              <w:pStyle w:val="tabletext11"/>
              <w:jc w:val="right"/>
              <w:rPr>
                <w:ins w:id="8965" w:author="Author"/>
              </w:rPr>
            </w:pPr>
          </w:p>
        </w:tc>
        <w:tc>
          <w:tcPr>
            <w:tcW w:w="2040" w:type="dxa"/>
            <w:tcBorders>
              <w:top w:val="nil"/>
              <w:left w:val="nil"/>
              <w:bottom w:val="nil"/>
              <w:right w:val="single" w:sz="6" w:space="0" w:color="auto"/>
            </w:tcBorders>
            <w:hideMark/>
          </w:tcPr>
          <w:p w14:paraId="4F074D76" w14:textId="77777777" w:rsidR="00C50A95" w:rsidRPr="00D016EC" w:rsidRDefault="00C50A95" w:rsidP="00416506">
            <w:pPr>
              <w:pStyle w:val="tabletext11"/>
              <w:tabs>
                <w:tab w:val="decimal" w:pos="850"/>
              </w:tabs>
              <w:rPr>
                <w:ins w:id="8966" w:author="Author"/>
              </w:rPr>
            </w:pPr>
            <w:ins w:id="8967" w:author="Author">
              <w:r w:rsidRPr="00D016EC">
                <w:t>130,000 to 149,999</w:t>
              </w:r>
            </w:ins>
          </w:p>
        </w:tc>
        <w:tc>
          <w:tcPr>
            <w:tcW w:w="360" w:type="dxa"/>
            <w:tcBorders>
              <w:left w:val="single" w:sz="6" w:space="0" w:color="auto"/>
            </w:tcBorders>
          </w:tcPr>
          <w:p w14:paraId="66339855" w14:textId="77777777" w:rsidR="00C50A95" w:rsidRPr="00D016EC" w:rsidRDefault="00C50A95" w:rsidP="00416506">
            <w:pPr>
              <w:pStyle w:val="tabletext11"/>
              <w:jc w:val="right"/>
              <w:rPr>
                <w:ins w:id="8968" w:author="Author"/>
              </w:rPr>
            </w:pPr>
          </w:p>
        </w:tc>
        <w:tc>
          <w:tcPr>
            <w:tcW w:w="2040" w:type="dxa"/>
            <w:tcBorders>
              <w:top w:val="nil"/>
              <w:left w:val="nil"/>
              <w:bottom w:val="nil"/>
              <w:right w:val="single" w:sz="6" w:space="0" w:color="auto"/>
            </w:tcBorders>
            <w:vAlign w:val="bottom"/>
            <w:hideMark/>
          </w:tcPr>
          <w:p w14:paraId="6467E75E" w14:textId="77777777" w:rsidR="00C50A95" w:rsidRPr="00D016EC" w:rsidRDefault="00C50A95" w:rsidP="00416506">
            <w:pPr>
              <w:pStyle w:val="tabletext11"/>
              <w:tabs>
                <w:tab w:val="decimal" w:pos="668"/>
              </w:tabs>
              <w:rPr>
                <w:ins w:id="8969" w:author="Author"/>
              </w:rPr>
            </w:pPr>
            <w:ins w:id="8970" w:author="Author">
              <w:r w:rsidRPr="00D016EC">
                <w:t>1.73</w:t>
              </w:r>
            </w:ins>
          </w:p>
        </w:tc>
      </w:tr>
      <w:tr w:rsidR="00C50A95" w:rsidRPr="00D016EC" w14:paraId="63001539" w14:textId="77777777" w:rsidTr="00416506">
        <w:trPr>
          <w:trHeight w:val="190"/>
          <w:ins w:id="8971" w:author="Author"/>
        </w:trPr>
        <w:tc>
          <w:tcPr>
            <w:tcW w:w="200" w:type="dxa"/>
          </w:tcPr>
          <w:p w14:paraId="5AB9C95F" w14:textId="77777777" w:rsidR="00C50A95" w:rsidRPr="00D016EC" w:rsidRDefault="00C50A95" w:rsidP="00416506">
            <w:pPr>
              <w:pStyle w:val="tabletext11"/>
              <w:rPr>
                <w:ins w:id="8972" w:author="Author"/>
              </w:rPr>
            </w:pPr>
          </w:p>
        </w:tc>
        <w:tc>
          <w:tcPr>
            <w:tcW w:w="360" w:type="dxa"/>
            <w:tcBorders>
              <w:top w:val="nil"/>
              <w:left w:val="single" w:sz="6" w:space="0" w:color="auto"/>
              <w:bottom w:val="nil"/>
              <w:right w:val="nil"/>
            </w:tcBorders>
          </w:tcPr>
          <w:p w14:paraId="246F17E8" w14:textId="77777777" w:rsidR="00C50A95" w:rsidRPr="00D016EC" w:rsidRDefault="00C50A95" w:rsidP="00416506">
            <w:pPr>
              <w:pStyle w:val="tabletext11"/>
              <w:jc w:val="right"/>
              <w:rPr>
                <w:ins w:id="8973" w:author="Author"/>
              </w:rPr>
            </w:pPr>
          </w:p>
        </w:tc>
        <w:tc>
          <w:tcPr>
            <w:tcW w:w="2040" w:type="dxa"/>
            <w:tcBorders>
              <w:top w:val="nil"/>
              <w:left w:val="nil"/>
              <w:bottom w:val="nil"/>
              <w:right w:val="single" w:sz="6" w:space="0" w:color="auto"/>
            </w:tcBorders>
            <w:hideMark/>
          </w:tcPr>
          <w:p w14:paraId="54F4EEC7" w14:textId="77777777" w:rsidR="00C50A95" w:rsidRPr="00D016EC" w:rsidRDefault="00C50A95" w:rsidP="00416506">
            <w:pPr>
              <w:pStyle w:val="tabletext11"/>
              <w:tabs>
                <w:tab w:val="decimal" w:pos="850"/>
              </w:tabs>
              <w:rPr>
                <w:ins w:id="8974" w:author="Author"/>
              </w:rPr>
            </w:pPr>
            <w:ins w:id="8975" w:author="Author">
              <w:r w:rsidRPr="00D016EC">
                <w:t>150,000 to 174,999</w:t>
              </w:r>
            </w:ins>
          </w:p>
        </w:tc>
        <w:tc>
          <w:tcPr>
            <w:tcW w:w="360" w:type="dxa"/>
            <w:tcBorders>
              <w:left w:val="single" w:sz="6" w:space="0" w:color="auto"/>
            </w:tcBorders>
          </w:tcPr>
          <w:p w14:paraId="53793DC8" w14:textId="77777777" w:rsidR="00C50A95" w:rsidRPr="00D016EC" w:rsidRDefault="00C50A95" w:rsidP="00416506">
            <w:pPr>
              <w:pStyle w:val="tabletext11"/>
              <w:jc w:val="right"/>
              <w:rPr>
                <w:ins w:id="8976" w:author="Author"/>
              </w:rPr>
            </w:pPr>
          </w:p>
        </w:tc>
        <w:tc>
          <w:tcPr>
            <w:tcW w:w="2040" w:type="dxa"/>
            <w:tcBorders>
              <w:top w:val="nil"/>
              <w:left w:val="nil"/>
              <w:bottom w:val="nil"/>
              <w:right w:val="single" w:sz="6" w:space="0" w:color="auto"/>
            </w:tcBorders>
            <w:vAlign w:val="bottom"/>
            <w:hideMark/>
          </w:tcPr>
          <w:p w14:paraId="6D43F44D" w14:textId="77777777" w:rsidR="00C50A95" w:rsidRPr="00D016EC" w:rsidRDefault="00C50A95" w:rsidP="00416506">
            <w:pPr>
              <w:pStyle w:val="tabletext11"/>
              <w:tabs>
                <w:tab w:val="decimal" w:pos="668"/>
              </w:tabs>
              <w:rPr>
                <w:ins w:id="8977" w:author="Author"/>
              </w:rPr>
            </w:pPr>
            <w:ins w:id="8978" w:author="Author">
              <w:r w:rsidRPr="00D016EC">
                <w:t>1.83</w:t>
              </w:r>
            </w:ins>
          </w:p>
        </w:tc>
      </w:tr>
      <w:tr w:rsidR="00C50A95" w:rsidRPr="00D016EC" w14:paraId="4C8BAD05" w14:textId="77777777" w:rsidTr="00416506">
        <w:trPr>
          <w:trHeight w:val="190"/>
          <w:ins w:id="8979" w:author="Author"/>
        </w:trPr>
        <w:tc>
          <w:tcPr>
            <w:tcW w:w="200" w:type="dxa"/>
          </w:tcPr>
          <w:p w14:paraId="153B113D" w14:textId="77777777" w:rsidR="00C50A95" w:rsidRPr="00D016EC" w:rsidRDefault="00C50A95" w:rsidP="00416506">
            <w:pPr>
              <w:pStyle w:val="tabletext11"/>
              <w:rPr>
                <w:ins w:id="8980" w:author="Author"/>
              </w:rPr>
            </w:pPr>
          </w:p>
        </w:tc>
        <w:tc>
          <w:tcPr>
            <w:tcW w:w="360" w:type="dxa"/>
            <w:tcBorders>
              <w:top w:val="nil"/>
              <w:left w:val="single" w:sz="6" w:space="0" w:color="auto"/>
              <w:bottom w:val="nil"/>
              <w:right w:val="nil"/>
            </w:tcBorders>
          </w:tcPr>
          <w:p w14:paraId="1611095C" w14:textId="77777777" w:rsidR="00C50A95" w:rsidRPr="00D016EC" w:rsidRDefault="00C50A95" w:rsidP="00416506">
            <w:pPr>
              <w:pStyle w:val="tabletext11"/>
              <w:jc w:val="right"/>
              <w:rPr>
                <w:ins w:id="8981" w:author="Author"/>
              </w:rPr>
            </w:pPr>
          </w:p>
        </w:tc>
        <w:tc>
          <w:tcPr>
            <w:tcW w:w="2040" w:type="dxa"/>
            <w:tcBorders>
              <w:top w:val="nil"/>
              <w:left w:val="nil"/>
              <w:bottom w:val="nil"/>
              <w:right w:val="single" w:sz="6" w:space="0" w:color="auto"/>
            </w:tcBorders>
            <w:hideMark/>
          </w:tcPr>
          <w:p w14:paraId="26A0CABE" w14:textId="77777777" w:rsidR="00C50A95" w:rsidRPr="00D016EC" w:rsidRDefault="00C50A95" w:rsidP="00416506">
            <w:pPr>
              <w:pStyle w:val="tabletext11"/>
              <w:tabs>
                <w:tab w:val="decimal" w:pos="850"/>
              </w:tabs>
              <w:rPr>
                <w:ins w:id="8982" w:author="Author"/>
              </w:rPr>
            </w:pPr>
            <w:ins w:id="8983" w:author="Author">
              <w:r w:rsidRPr="00D016EC">
                <w:t>175,000 to 199,999</w:t>
              </w:r>
            </w:ins>
          </w:p>
        </w:tc>
        <w:tc>
          <w:tcPr>
            <w:tcW w:w="360" w:type="dxa"/>
            <w:tcBorders>
              <w:left w:val="single" w:sz="6" w:space="0" w:color="auto"/>
            </w:tcBorders>
          </w:tcPr>
          <w:p w14:paraId="018E96F8" w14:textId="77777777" w:rsidR="00C50A95" w:rsidRPr="00D016EC" w:rsidRDefault="00C50A95" w:rsidP="00416506">
            <w:pPr>
              <w:pStyle w:val="tabletext11"/>
              <w:jc w:val="right"/>
              <w:rPr>
                <w:ins w:id="8984" w:author="Author"/>
              </w:rPr>
            </w:pPr>
          </w:p>
        </w:tc>
        <w:tc>
          <w:tcPr>
            <w:tcW w:w="2040" w:type="dxa"/>
            <w:tcBorders>
              <w:top w:val="nil"/>
              <w:left w:val="nil"/>
              <w:bottom w:val="nil"/>
              <w:right w:val="single" w:sz="6" w:space="0" w:color="auto"/>
            </w:tcBorders>
            <w:vAlign w:val="bottom"/>
            <w:hideMark/>
          </w:tcPr>
          <w:p w14:paraId="5642678F" w14:textId="77777777" w:rsidR="00C50A95" w:rsidRPr="00D016EC" w:rsidRDefault="00C50A95" w:rsidP="00416506">
            <w:pPr>
              <w:pStyle w:val="tabletext11"/>
              <w:tabs>
                <w:tab w:val="decimal" w:pos="668"/>
              </w:tabs>
              <w:rPr>
                <w:ins w:id="8985" w:author="Author"/>
              </w:rPr>
            </w:pPr>
            <w:ins w:id="8986" w:author="Author">
              <w:r w:rsidRPr="00D016EC">
                <w:t>1.94</w:t>
              </w:r>
            </w:ins>
          </w:p>
        </w:tc>
      </w:tr>
      <w:tr w:rsidR="00C50A95" w:rsidRPr="00D016EC" w14:paraId="418DCEEA" w14:textId="77777777" w:rsidTr="00416506">
        <w:trPr>
          <w:trHeight w:val="190"/>
          <w:ins w:id="8987" w:author="Author"/>
        </w:trPr>
        <w:tc>
          <w:tcPr>
            <w:tcW w:w="200" w:type="dxa"/>
          </w:tcPr>
          <w:p w14:paraId="2579767B" w14:textId="77777777" w:rsidR="00C50A95" w:rsidRPr="00D016EC" w:rsidRDefault="00C50A95" w:rsidP="00416506">
            <w:pPr>
              <w:pStyle w:val="tabletext11"/>
              <w:rPr>
                <w:ins w:id="8988" w:author="Author"/>
              </w:rPr>
            </w:pPr>
          </w:p>
        </w:tc>
        <w:tc>
          <w:tcPr>
            <w:tcW w:w="360" w:type="dxa"/>
            <w:tcBorders>
              <w:top w:val="nil"/>
              <w:left w:val="single" w:sz="6" w:space="0" w:color="auto"/>
              <w:bottom w:val="nil"/>
              <w:right w:val="nil"/>
            </w:tcBorders>
          </w:tcPr>
          <w:p w14:paraId="3FC3021C" w14:textId="77777777" w:rsidR="00C50A95" w:rsidRPr="00D016EC" w:rsidRDefault="00C50A95" w:rsidP="00416506">
            <w:pPr>
              <w:pStyle w:val="tabletext11"/>
              <w:jc w:val="right"/>
              <w:rPr>
                <w:ins w:id="8989" w:author="Author"/>
              </w:rPr>
            </w:pPr>
          </w:p>
        </w:tc>
        <w:tc>
          <w:tcPr>
            <w:tcW w:w="2040" w:type="dxa"/>
            <w:tcBorders>
              <w:top w:val="nil"/>
              <w:left w:val="nil"/>
              <w:bottom w:val="nil"/>
              <w:right w:val="single" w:sz="6" w:space="0" w:color="auto"/>
            </w:tcBorders>
            <w:hideMark/>
          </w:tcPr>
          <w:p w14:paraId="3734B334" w14:textId="77777777" w:rsidR="00C50A95" w:rsidRPr="00D016EC" w:rsidRDefault="00C50A95" w:rsidP="00416506">
            <w:pPr>
              <w:pStyle w:val="tabletext11"/>
              <w:tabs>
                <w:tab w:val="decimal" w:pos="850"/>
              </w:tabs>
              <w:rPr>
                <w:ins w:id="8990" w:author="Author"/>
              </w:rPr>
            </w:pPr>
            <w:ins w:id="8991" w:author="Author">
              <w:r w:rsidRPr="00D016EC">
                <w:t>200,000 to 229,999</w:t>
              </w:r>
            </w:ins>
          </w:p>
        </w:tc>
        <w:tc>
          <w:tcPr>
            <w:tcW w:w="360" w:type="dxa"/>
            <w:tcBorders>
              <w:left w:val="single" w:sz="6" w:space="0" w:color="auto"/>
            </w:tcBorders>
          </w:tcPr>
          <w:p w14:paraId="7BCBB338" w14:textId="77777777" w:rsidR="00C50A95" w:rsidRPr="00D016EC" w:rsidRDefault="00C50A95" w:rsidP="00416506">
            <w:pPr>
              <w:pStyle w:val="tabletext11"/>
              <w:jc w:val="right"/>
              <w:rPr>
                <w:ins w:id="8992" w:author="Author"/>
              </w:rPr>
            </w:pPr>
          </w:p>
        </w:tc>
        <w:tc>
          <w:tcPr>
            <w:tcW w:w="2040" w:type="dxa"/>
            <w:tcBorders>
              <w:top w:val="nil"/>
              <w:left w:val="nil"/>
              <w:bottom w:val="nil"/>
              <w:right w:val="single" w:sz="6" w:space="0" w:color="auto"/>
            </w:tcBorders>
            <w:vAlign w:val="bottom"/>
            <w:hideMark/>
          </w:tcPr>
          <w:p w14:paraId="50A769AC" w14:textId="77777777" w:rsidR="00C50A95" w:rsidRPr="00D016EC" w:rsidRDefault="00C50A95" w:rsidP="00416506">
            <w:pPr>
              <w:pStyle w:val="tabletext11"/>
              <w:tabs>
                <w:tab w:val="decimal" w:pos="668"/>
              </w:tabs>
              <w:rPr>
                <w:ins w:id="8993" w:author="Author"/>
              </w:rPr>
            </w:pPr>
            <w:ins w:id="8994" w:author="Author">
              <w:r w:rsidRPr="00D016EC">
                <w:t>2.04</w:t>
              </w:r>
            </w:ins>
          </w:p>
        </w:tc>
      </w:tr>
      <w:tr w:rsidR="00C50A95" w:rsidRPr="00D016EC" w14:paraId="67108B37" w14:textId="77777777" w:rsidTr="00416506">
        <w:trPr>
          <w:trHeight w:val="190"/>
          <w:ins w:id="8995" w:author="Author"/>
        </w:trPr>
        <w:tc>
          <w:tcPr>
            <w:tcW w:w="200" w:type="dxa"/>
          </w:tcPr>
          <w:p w14:paraId="7847C244" w14:textId="77777777" w:rsidR="00C50A95" w:rsidRPr="00D016EC" w:rsidRDefault="00C50A95" w:rsidP="00416506">
            <w:pPr>
              <w:pStyle w:val="tabletext11"/>
              <w:rPr>
                <w:ins w:id="8996" w:author="Author"/>
              </w:rPr>
            </w:pPr>
          </w:p>
        </w:tc>
        <w:tc>
          <w:tcPr>
            <w:tcW w:w="360" w:type="dxa"/>
            <w:tcBorders>
              <w:top w:val="nil"/>
              <w:left w:val="single" w:sz="6" w:space="0" w:color="auto"/>
              <w:bottom w:val="nil"/>
              <w:right w:val="nil"/>
            </w:tcBorders>
          </w:tcPr>
          <w:p w14:paraId="73F4B40B" w14:textId="77777777" w:rsidR="00C50A95" w:rsidRPr="00D016EC" w:rsidRDefault="00C50A95" w:rsidP="00416506">
            <w:pPr>
              <w:pStyle w:val="tabletext11"/>
              <w:jc w:val="right"/>
              <w:rPr>
                <w:ins w:id="8997" w:author="Author"/>
              </w:rPr>
            </w:pPr>
          </w:p>
        </w:tc>
        <w:tc>
          <w:tcPr>
            <w:tcW w:w="2040" w:type="dxa"/>
            <w:tcBorders>
              <w:top w:val="nil"/>
              <w:left w:val="nil"/>
              <w:bottom w:val="nil"/>
              <w:right w:val="single" w:sz="6" w:space="0" w:color="auto"/>
            </w:tcBorders>
            <w:hideMark/>
          </w:tcPr>
          <w:p w14:paraId="0DAC0841" w14:textId="77777777" w:rsidR="00C50A95" w:rsidRPr="00D016EC" w:rsidRDefault="00C50A95" w:rsidP="00416506">
            <w:pPr>
              <w:pStyle w:val="tabletext11"/>
              <w:tabs>
                <w:tab w:val="decimal" w:pos="850"/>
              </w:tabs>
              <w:rPr>
                <w:ins w:id="8998" w:author="Author"/>
              </w:rPr>
            </w:pPr>
            <w:ins w:id="8999" w:author="Author">
              <w:r w:rsidRPr="00D016EC">
                <w:t>230,000 to 259,999</w:t>
              </w:r>
            </w:ins>
          </w:p>
        </w:tc>
        <w:tc>
          <w:tcPr>
            <w:tcW w:w="360" w:type="dxa"/>
            <w:tcBorders>
              <w:left w:val="single" w:sz="6" w:space="0" w:color="auto"/>
            </w:tcBorders>
          </w:tcPr>
          <w:p w14:paraId="1BC55BA4" w14:textId="77777777" w:rsidR="00C50A95" w:rsidRPr="00D016EC" w:rsidRDefault="00C50A95" w:rsidP="00416506">
            <w:pPr>
              <w:pStyle w:val="tabletext11"/>
              <w:jc w:val="right"/>
              <w:rPr>
                <w:ins w:id="9000" w:author="Author"/>
              </w:rPr>
            </w:pPr>
          </w:p>
        </w:tc>
        <w:tc>
          <w:tcPr>
            <w:tcW w:w="2040" w:type="dxa"/>
            <w:tcBorders>
              <w:top w:val="nil"/>
              <w:left w:val="nil"/>
              <w:bottom w:val="nil"/>
              <w:right w:val="single" w:sz="6" w:space="0" w:color="auto"/>
            </w:tcBorders>
            <w:vAlign w:val="bottom"/>
            <w:hideMark/>
          </w:tcPr>
          <w:p w14:paraId="7D5954A0" w14:textId="77777777" w:rsidR="00C50A95" w:rsidRPr="00D016EC" w:rsidRDefault="00C50A95" w:rsidP="00416506">
            <w:pPr>
              <w:pStyle w:val="tabletext11"/>
              <w:tabs>
                <w:tab w:val="decimal" w:pos="668"/>
              </w:tabs>
              <w:rPr>
                <w:ins w:id="9001" w:author="Author"/>
              </w:rPr>
            </w:pPr>
            <w:ins w:id="9002" w:author="Author">
              <w:r w:rsidRPr="00D016EC">
                <w:t>2.14</w:t>
              </w:r>
            </w:ins>
          </w:p>
        </w:tc>
      </w:tr>
      <w:tr w:rsidR="00C50A95" w:rsidRPr="00D016EC" w14:paraId="73B3F8D8" w14:textId="77777777" w:rsidTr="00416506">
        <w:trPr>
          <w:trHeight w:val="190"/>
          <w:ins w:id="9003" w:author="Author"/>
        </w:trPr>
        <w:tc>
          <w:tcPr>
            <w:tcW w:w="200" w:type="dxa"/>
          </w:tcPr>
          <w:p w14:paraId="00B99806" w14:textId="77777777" w:rsidR="00C50A95" w:rsidRPr="00D016EC" w:rsidRDefault="00C50A95" w:rsidP="00416506">
            <w:pPr>
              <w:pStyle w:val="tabletext11"/>
              <w:rPr>
                <w:ins w:id="9004" w:author="Author"/>
              </w:rPr>
            </w:pPr>
          </w:p>
        </w:tc>
        <w:tc>
          <w:tcPr>
            <w:tcW w:w="360" w:type="dxa"/>
            <w:tcBorders>
              <w:top w:val="nil"/>
              <w:left w:val="single" w:sz="6" w:space="0" w:color="auto"/>
              <w:bottom w:val="nil"/>
              <w:right w:val="nil"/>
            </w:tcBorders>
          </w:tcPr>
          <w:p w14:paraId="6B09C5E4" w14:textId="77777777" w:rsidR="00C50A95" w:rsidRPr="00D016EC" w:rsidRDefault="00C50A95" w:rsidP="00416506">
            <w:pPr>
              <w:pStyle w:val="tabletext11"/>
              <w:jc w:val="right"/>
              <w:rPr>
                <w:ins w:id="9005" w:author="Author"/>
              </w:rPr>
            </w:pPr>
          </w:p>
        </w:tc>
        <w:tc>
          <w:tcPr>
            <w:tcW w:w="2040" w:type="dxa"/>
            <w:tcBorders>
              <w:top w:val="nil"/>
              <w:left w:val="nil"/>
              <w:bottom w:val="nil"/>
              <w:right w:val="single" w:sz="6" w:space="0" w:color="auto"/>
            </w:tcBorders>
            <w:hideMark/>
          </w:tcPr>
          <w:p w14:paraId="70F9A001" w14:textId="77777777" w:rsidR="00C50A95" w:rsidRPr="00D016EC" w:rsidRDefault="00C50A95" w:rsidP="00416506">
            <w:pPr>
              <w:pStyle w:val="tabletext11"/>
              <w:tabs>
                <w:tab w:val="decimal" w:pos="850"/>
              </w:tabs>
              <w:rPr>
                <w:ins w:id="9006" w:author="Author"/>
              </w:rPr>
            </w:pPr>
            <w:ins w:id="9007" w:author="Author">
              <w:r w:rsidRPr="00D016EC">
                <w:t>260,000 to 299,999</w:t>
              </w:r>
            </w:ins>
          </w:p>
        </w:tc>
        <w:tc>
          <w:tcPr>
            <w:tcW w:w="360" w:type="dxa"/>
            <w:tcBorders>
              <w:left w:val="single" w:sz="6" w:space="0" w:color="auto"/>
            </w:tcBorders>
          </w:tcPr>
          <w:p w14:paraId="337C4C90" w14:textId="77777777" w:rsidR="00C50A95" w:rsidRPr="00D016EC" w:rsidRDefault="00C50A95" w:rsidP="00416506">
            <w:pPr>
              <w:pStyle w:val="tabletext11"/>
              <w:jc w:val="right"/>
              <w:rPr>
                <w:ins w:id="9008" w:author="Author"/>
              </w:rPr>
            </w:pPr>
          </w:p>
        </w:tc>
        <w:tc>
          <w:tcPr>
            <w:tcW w:w="2040" w:type="dxa"/>
            <w:tcBorders>
              <w:top w:val="nil"/>
              <w:left w:val="nil"/>
              <w:bottom w:val="nil"/>
              <w:right w:val="single" w:sz="6" w:space="0" w:color="auto"/>
            </w:tcBorders>
            <w:vAlign w:val="bottom"/>
            <w:hideMark/>
          </w:tcPr>
          <w:p w14:paraId="4291F014" w14:textId="77777777" w:rsidR="00C50A95" w:rsidRPr="00D016EC" w:rsidRDefault="00C50A95" w:rsidP="00416506">
            <w:pPr>
              <w:pStyle w:val="tabletext11"/>
              <w:tabs>
                <w:tab w:val="decimal" w:pos="668"/>
              </w:tabs>
              <w:rPr>
                <w:ins w:id="9009" w:author="Author"/>
              </w:rPr>
            </w:pPr>
            <w:ins w:id="9010" w:author="Author">
              <w:r w:rsidRPr="00D016EC">
                <w:t>2.25</w:t>
              </w:r>
            </w:ins>
          </w:p>
        </w:tc>
      </w:tr>
      <w:tr w:rsidR="00C50A95" w:rsidRPr="00D016EC" w14:paraId="30DED1BC" w14:textId="77777777" w:rsidTr="00416506">
        <w:trPr>
          <w:trHeight w:val="190"/>
          <w:ins w:id="9011" w:author="Author"/>
        </w:trPr>
        <w:tc>
          <w:tcPr>
            <w:tcW w:w="200" w:type="dxa"/>
          </w:tcPr>
          <w:p w14:paraId="5A5E5E8B" w14:textId="77777777" w:rsidR="00C50A95" w:rsidRPr="00D016EC" w:rsidRDefault="00C50A95" w:rsidP="00416506">
            <w:pPr>
              <w:pStyle w:val="tabletext11"/>
              <w:rPr>
                <w:ins w:id="9012" w:author="Author"/>
              </w:rPr>
            </w:pPr>
          </w:p>
        </w:tc>
        <w:tc>
          <w:tcPr>
            <w:tcW w:w="360" w:type="dxa"/>
            <w:tcBorders>
              <w:top w:val="nil"/>
              <w:left w:val="single" w:sz="6" w:space="0" w:color="auto"/>
              <w:bottom w:val="nil"/>
              <w:right w:val="nil"/>
            </w:tcBorders>
          </w:tcPr>
          <w:p w14:paraId="715DDFDF" w14:textId="77777777" w:rsidR="00C50A95" w:rsidRPr="00D016EC" w:rsidRDefault="00C50A95" w:rsidP="00416506">
            <w:pPr>
              <w:pStyle w:val="tabletext11"/>
              <w:jc w:val="right"/>
              <w:rPr>
                <w:ins w:id="9013" w:author="Author"/>
              </w:rPr>
            </w:pPr>
          </w:p>
        </w:tc>
        <w:tc>
          <w:tcPr>
            <w:tcW w:w="2040" w:type="dxa"/>
            <w:tcBorders>
              <w:top w:val="nil"/>
              <w:left w:val="nil"/>
              <w:bottom w:val="nil"/>
              <w:right w:val="single" w:sz="6" w:space="0" w:color="auto"/>
            </w:tcBorders>
            <w:hideMark/>
          </w:tcPr>
          <w:p w14:paraId="39626500" w14:textId="77777777" w:rsidR="00C50A95" w:rsidRPr="00D016EC" w:rsidRDefault="00C50A95" w:rsidP="00416506">
            <w:pPr>
              <w:pStyle w:val="tabletext11"/>
              <w:tabs>
                <w:tab w:val="decimal" w:pos="850"/>
              </w:tabs>
              <w:rPr>
                <w:ins w:id="9014" w:author="Author"/>
              </w:rPr>
            </w:pPr>
            <w:ins w:id="9015" w:author="Author">
              <w:r w:rsidRPr="00D016EC">
                <w:t>300,000 to 349,999</w:t>
              </w:r>
            </w:ins>
          </w:p>
        </w:tc>
        <w:tc>
          <w:tcPr>
            <w:tcW w:w="360" w:type="dxa"/>
            <w:tcBorders>
              <w:left w:val="single" w:sz="6" w:space="0" w:color="auto"/>
            </w:tcBorders>
          </w:tcPr>
          <w:p w14:paraId="0EC97590" w14:textId="77777777" w:rsidR="00C50A95" w:rsidRPr="00D016EC" w:rsidRDefault="00C50A95" w:rsidP="00416506">
            <w:pPr>
              <w:pStyle w:val="tabletext11"/>
              <w:jc w:val="right"/>
              <w:rPr>
                <w:ins w:id="9016" w:author="Author"/>
              </w:rPr>
            </w:pPr>
          </w:p>
        </w:tc>
        <w:tc>
          <w:tcPr>
            <w:tcW w:w="2040" w:type="dxa"/>
            <w:tcBorders>
              <w:top w:val="nil"/>
              <w:left w:val="nil"/>
              <w:bottom w:val="nil"/>
              <w:right w:val="single" w:sz="6" w:space="0" w:color="auto"/>
            </w:tcBorders>
            <w:vAlign w:val="bottom"/>
            <w:hideMark/>
          </w:tcPr>
          <w:p w14:paraId="61AFD081" w14:textId="77777777" w:rsidR="00C50A95" w:rsidRPr="00D016EC" w:rsidRDefault="00C50A95" w:rsidP="00416506">
            <w:pPr>
              <w:pStyle w:val="tabletext11"/>
              <w:tabs>
                <w:tab w:val="decimal" w:pos="668"/>
              </w:tabs>
              <w:rPr>
                <w:ins w:id="9017" w:author="Author"/>
              </w:rPr>
            </w:pPr>
            <w:ins w:id="9018" w:author="Author">
              <w:r w:rsidRPr="00D016EC">
                <w:t>2.38</w:t>
              </w:r>
            </w:ins>
          </w:p>
        </w:tc>
      </w:tr>
      <w:tr w:rsidR="00C50A95" w:rsidRPr="00D016EC" w14:paraId="11ECDF43" w14:textId="77777777" w:rsidTr="00416506">
        <w:trPr>
          <w:trHeight w:val="190"/>
          <w:ins w:id="9019" w:author="Author"/>
        </w:trPr>
        <w:tc>
          <w:tcPr>
            <w:tcW w:w="200" w:type="dxa"/>
          </w:tcPr>
          <w:p w14:paraId="6F20F036" w14:textId="77777777" w:rsidR="00C50A95" w:rsidRPr="00D016EC" w:rsidRDefault="00C50A95" w:rsidP="00416506">
            <w:pPr>
              <w:pStyle w:val="tabletext11"/>
              <w:rPr>
                <w:ins w:id="9020" w:author="Author"/>
              </w:rPr>
            </w:pPr>
          </w:p>
        </w:tc>
        <w:tc>
          <w:tcPr>
            <w:tcW w:w="360" w:type="dxa"/>
            <w:tcBorders>
              <w:top w:val="nil"/>
              <w:left w:val="single" w:sz="6" w:space="0" w:color="auto"/>
              <w:bottom w:val="nil"/>
              <w:right w:val="nil"/>
            </w:tcBorders>
          </w:tcPr>
          <w:p w14:paraId="5DAC3C6E" w14:textId="77777777" w:rsidR="00C50A95" w:rsidRPr="00D016EC" w:rsidRDefault="00C50A95" w:rsidP="00416506">
            <w:pPr>
              <w:pStyle w:val="tabletext11"/>
              <w:jc w:val="right"/>
              <w:rPr>
                <w:ins w:id="9021" w:author="Author"/>
              </w:rPr>
            </w:pPr>
          </w:p>
        </w:tc>
        <w:tc>
          <w:tcPr>
            <w:tcW w:w="2040" w:type="dxa"/>
            <w:tcBorders>
              <w:top w:val="nil"/>
              <w:left w:val="nil"/>
              <w:bottom w:val="nil"/>
              <w:right w:val="single" w:sz="6" w:space="0" w:color="auto"/>
            </w:tcBorders>
            <w:hideMark/>
          </w:tcPr>
          <w:p w14:paraId="339728B2" w14:textId="77777777" w:rsidR="00C50A95" w:rsidRPr="00D016EC" w:rsidRDefault="00C50A95" w:rsidP="00416506">
            <w:pPr>
              <w:pStyle w:val="tabletext11"/>
              <w:tabs>
                <w:tab w:val="decimal" w:pos="850"/>
              </w:tabs>
              <w:rPr>
                <w:ins w:id="9022" w:author="Author"/>
              </w:rPr>
            </w:pPr>
            <w:ins w:id="9023" w:author="Author">
              <w:r w:rsidRPr="00D016EC">
                <w:t>350,000 to 399,999</w:t>
              </w:r>
            </w:ins>
          </w:p>
        </w:tc>
        <w:tc>
          <w:tcPr>
            <w:tcW w:w="360" w:type="dxa"/>
            <w:tcBorders>
              <w:left w:val="single" w:sz="6" w:space="0" w:color="auto"/>
            </w:tcBorders>
          </w:tcPr>
          <w:p w14:paraId="4900FB3F" w14:textId="77777777" w:rsidR="00C50A95" w:rsidRPr="00D016EC" w:rsidRDefault="00C50A95" w:rsidP="00416506">
            <w:pPr>
              <w:pStyle w:val="tabletext11"/>
              <w:jc w:val="right"/>
              <w:rPr>
                <w:ins w:id="9024" w:author="Author"/>
              </w:rPr>
            </w:pPr>
          </w:p>
        </w:tc>
        <w:tc>
          <w:tcPr>
            <w:tcW w:w="2040" w:type="dxa"/>
            <w:tcBorders>
              <w:top w:val="nil"/>
              <w:left w:val="nil"/>
              <w:bottom w:val="nil"/>
              <w:right w:val="single" w:sz="6" w:space="0" w:color="auto"/>
            </w:tcBorders>
            <w:vAlign w:val="bottom"/>
            <w:hideMark/>
          </w:tcPr>
          <w:p w14:paraId="45B37DC6" w14:textId="77777777" w:rsidR="00C50A95" w:rsidRPr="00D016EC" w:rsidRDefault="00C50A95" w:rsidP="00416506">
            <w:pPr>
              <w:pStyle w:val="tabletext11"/>
              <w:tabs>
                <w:tab w:val="decimal" w:pos="668"/>
              </w:tabs>
              <w:rPr>
                <w:ins w:id="9025" w:author="Author"/>
              </w:rPr>
            </w:pPr>
            <w:ins w:id="9026" w:author="Author">
              <w:r w:rsidRPr="00D016EC">
                <w:t>2.52</w:t>
              </w:r>
            </w:ins>
          </w:p>
        </w:tc>
      </w:tr>
      <w:tr w:rsidR="00C50A95" w:rsidRPr="00D016EC" w14:paraId="70880995" w14:textId="77777777" w:rsidTr="00416506">
        <w:trPr>
          <w:trHeight w:val="190"/>
          <w:ins w:id="9027" w:author="Author"/>
        </w:trPr>
        <w:tc>
          <w:tcPr>
            <w:tcW w:w="200" w:type="dxa"/>
          </w:tcPr>
          <w:p w14:paraId="473DC802" w14:textId="77777777" w:rsidR="00C50A95" w:rsidRPr="00D016EC" w:rsidRDefault="00C50A95" w:rsidP="00416506">
            <w:pPr>
              <w:pStyle w:val="tabletext11"/>
              <w:rPr>
                <w:ins w:id="9028" w:author="Author"/>
              </w:rPr>
            </w:pPr>
          </w:p>
        </w:tc>
        <w:tc>
          <w:tcPr>
            <w:tcW w:w="360" w:type="dxa"/>
            <w:tcBorders>
              <w:top w:val="nil"/>
              <w:left w:val="single" w:sz="6" w:space="0" w:color="auto"/>
              <w:bottom w:val="nil"/>
              <w:right w:val="nil"/>
            </w:tcBorders>
          </w:tcPr>
          <w:p w14:paraId="282ED72F" w14:textId="77777777" w:rsidR="00C50A95" w:rsidRPr="00D016EC" w:rsidRDefault="00C50A95" w:rsidP="00416506">
            <w:pPr>
              <w:pStyle w:val="tabletext11"/>
              <w:jc w:val="right"/>
              <w:rPr>
                <w:ins w:id="9029" w:author="Author"/>
              </w:rPr>
            </w:pPr>
          </w:p>
        </w:tc>
        <w:tc>
          <w:tcPr>
            <w:tcW w:w="2040" w:type="dxa"/>
            <w:tcBorders>
              <w:top w:val="nil"/>
              <w:left w:val="nil"/>
              <w:bottom w:val="nil"/>
              <w:right w:val="single" w:sz="6" w:space="0" w:color="auto"/>
            </w:tcBorders>
            <w:hideMark/>
          </w:tcPr>
          <w:p w14:paraId="2801F37A" w14:textId="77777777" w:rsidR="00C50A95" w:rsidRPr="00D016EC" w:rsidRDefault="00C50A95" w:rsidP="00416506">
            <w:pPr>
              <w:pStyle w:val="tabletext11"/>
              <w:tabs>
                <w:tab w:val="decimal" w:pos="850"/>
              </w:tabs>
              <w:rPr>
                <w:ins w:id="9030" w:author="Author"/>
              </w:rPr>
            </w:pPr>
            <w:ins w:id="9031" w:author="Author">
              <w:r w:rsidRPr="00D016EC">
                <w:t>400,000 to 449,999</w:t>
              </w:r>
            </w:ins>
          </w:p>
        </w:tc>
        <w:tc>
          <w:tcPr>
            <w:tcW w:w="360" w:type="dxa"/>
            <w:tcBorders>
              <w:left w:val="single" w:sz="6" w:space="0" w:color="auto"/>
            </w:tcBorders>
          </w:tcPr>
          <w:p w14:paraId="6DE65B25" w14:textId="77777777" w:rsidR="00C50A95" w:rsidRPr="00D016EC" w:rsidRDefault="00C50A95" w:rsidP="00416506">
            <w:pPr>
              <w:pStyle w:val="tabletext11"/>
              <w:jc w:val="right"/>
              <w:rPr>
                <w:ins w:id="9032" w:author="Author"/>
              </w:rPr>
            </w:pPr>
          </w:p>
        </w:tc>
        <w:tc>
          <w:tcPr>
            <w:tcW w:w="2040" w:type="dxa"/>
            <w:tcBorders>
              <w:top w:val="nil"/>
              <w:left w:val="nil"/>
              <w:bottom w:val="nil"/>
              <w:right w:val="single" w:sz="6" w:space="0" w:color="auto"/>
            </w:tcBorders>
            <w:vAlign w:val="bottom"/>
            <w:hideMark/>
          </w:tcPr>
          <w:p w14:paraId="394393C0" w14:textId="77777777" w:rsidR="00C50A95" w:rsidRPr="00D016EC" w:rsidRDefault="00C50A95" w:rsidP="00416506">
            <w:pPr>
              <w:pStyle w:val="tabletext11"/>
              <w:tabs>
                <w:tab w:val="decimal" w:pos="668"/>
              </w:tabs>
              <w:rPr>
                <w:ins w:id="9033" w:author="Author"/>
              </w:rPr>
            </w:pPr>
            <w:ins w:id="9034" w:author="Author">
              <w:r w:rsidRPr="00D016EC">
                <w:t>2.65</w:t>
              </w:r>
            </w:ins>
          </w:p>
        </w:tc>
      </w:tr>
      <w:tr w:rsidR="00C50A95" w:rsidRPr="00D016EC" w14:paraId="376911E9" w14:textId="77777777" w:rsidTr="00416506">
        <w:trPr>
          <w:trHeight w:val="190"/>
          <w:ins w:id="9035" w:author="Author"/>
        </w:trPr>
        <w:tc>
          <w:tcPr>
            <w:tcW w:w="200" w:type="dxa"/>
          </w:tcPr>
          <w:p w14:paraId="2DE49B5B" w14:textId="77777777" w:rsidR="00C50A95" w:rsidRPr="00D016EC" w:rsidRDefault="00C50A95" w:rsidP="00416506">
            <w:pPr>
              <w:pStyle w:val="tabletext11"/>
              <w:rPr>
                <w:ins w:id="9036" w:author="Author"/>
              </w:rPr>
            </w:pPr>
          </w:p>
        </w:tc>
        <w:tc>
          <w:tcPr>
            <w:tcW w:w="360" w:type="dxa"/>
            <w:tcBorders>
              <w:top w:val="nil"/>
              <w:left w:val="single" w:sz="6" w:space="0" w:color="auto"/>
              <w:bottom w:val="nil"/>
              <w:right w:val="nil"/>
            </w:tcBorders>
          </w:tcPr>
          <w:p w14:paraId="3628C036" w14:textId="77777777" w:rsidR="00C50A95" w:rsidRPr="00D016EC" w:rsidRDefault="00C50A95" w:rsidP="00416506">
            <w:pPr>
              <w:pStyle w:val="tabletext11"/>
              <w:jc w:val="right"/>
              <w:rPr>
                <w:ins w:id="9037" w:author="Author"/>
              </w:rPr>
            </w:pPr>
          </w:p>
        </w:tc>
        <w:tc>
          <w:tcPr>
            <w:tcW w:w="2040" w:type="dxa"/>
            <w:tcBorders>
              <w:top w:val="nil"/>
              <w:left w:val="nil"/>
              <w:bottom w:val="nil"/>
              <w:right w:val="single" w:sz="6" w:space="0" w:color="auto"/>
            </w:tcBorders>
            <w:hideMark/>
          </w:tcPr>
          <w:p w14:paraId="54629C67" w14:textId="77777777" w:rsidR="00C50A95" w:rsidRPr="00D016EC" w:rsidRDefault="00C50A95" w:rsidP="00416506">
            <w:pPr>
              <w:pStyle w:val="tabletext11"/>
              <w:tabs>
                <w:tab w:val="decimal" w:pos="850"/>
              </w:tabs>
              <w:rPr>
                <w:ins w:id="9038" w:author="Author"/>
              </w:rPr>
            </w:pPr>
            <w:ins w:id="9039" w:author="Author">
              <w:r w:rsidRPr="00D016EC">
                <w:t>450,000 to 499,999</w:t>
              </w:r>
            </w:ins>
          </w:p>
        </w:tc>
        <w:tc>
          <w:tcPr>
            <w:tcW w:w="360" w:type="dxa"/>
            <w:tcBorders>
              <w:left w:val="single" w:sz="6" w:space="0" w:color="auto"/>
            </w:tcBorders>
          </w:tcPr>
          <w:p w14:paraId="6616EB84" w14:textId="77777777" w:rsidR="00C50A95" w:rsidRPr="00D016EC" w:rsidRDefault="00C50A95" w:rsidP="00416506">
            <w:pPr>
              <w:pStyle w:val="tabletext11"/>
              <w:jc w:val="right"/>
              <w:rPr>
                <w:ins w:id="9040" w:author="Author"/>
              </w:rPr>
            </w:pPr>
          </w:p>
        </w:tc>
        <w:tc>
          <w:tcPr>
            <w:tcW w:w="2040" w:type="dxa"/>
            <w:tcBorders>
              <w:top w:val="nil"/>
              <w:left w:val="nil"/>
              <w:bottom w:val="nil"/>
              <w:right w:val="single" w:sz="6" w:space="0" w:color="auto"/>
            </w:tcBorders>
            <w:vAlign w:val="bottom"/>
            <w:hideMark/>
          </w:tcPr>
          <w:p w14:paraId="18560777" w14:textId="77777777" w:rsidR="00C50A95" w:rsidRPr="00D016EC" w:rsidRDefault="00C50A95" w:rsidP="00416506">
            <w:pPr>
              <w:pStyle w:val="tabletext11"/>
              <w:tabs>
                <w:tab w:val="decimal" w:pos="668"/>
              </w:tabs>
              <w:rPr>
                <w:ins w:id="9041" w:author="Author"/>
              </w:rPr>
            </w:pPr>
            <w:ins w:id="9042" w:author="Author">
              <w:r w:rsidRPr="00D016EC">
                <w:t>2.77</w:t>
              </w:r>
            </w:ins>
          </w:p>
        </w:tc>
      </w:tr>
      <w:tr w:rsidR="00C50A95" w:rsidRPr="00D016EC" w14:paraId="6432E115" w14:textId="77777777" w:rsidTr="00416506">
        <w:trPr>
          <w:trHeight w:val="190"/>
          <w:ins w:id="9043" w:author="Author"/>
        </w:trPr>
        <w:tc>
          <w:tcPr>
            <w:tcW w:w="200" w:type="dxa"/>
          </w:tcPr>
          <w:p w14:paraId="54E0DB87" w14:textId="77777777" w:rsidR="00C50A95" w:rsidRPr="00D016EC" w:rsidRDefault="00C50A95" w:rsidP="00416506">
            <w:pPr>
              <w:pStyle w:val="tabletext11"/>
              <w:rPr>
                <w:ins w:id="9044" w:author="Author"/>
              </w:rPr>
            </w:pPr>
          </w:p>
        </w:tc>
        <w:tc>
          <w:tcPr>
            <w:tcW w:w="360" w:type="dxa"/>
            <w:tcBorders>
              <w:top w:val="nil"/>
              <w:left w:val="single" w:sz="6" w:space="0" w:color="auto"/>
              <w:bottom w:val="nil"/>
              <w:right w:val="nil"/>
            </w:tcBorders>
          </w:tcPr>
          <w:p w14:paraId="5152B99C" w14:textId="77777777" w:rsidR="00C50A95" w:rsidRPr="00D016EC" w:rsidRDefault="00C50A95" w:rsidP="00416506">
            <w:pPr>
              <w:pStyle w:val="tabletext11"/>
              <w:jc w:val="right"/>
              <w:rPr>
                <w:ins w:id="9045" w:author="Author"/>
              </w:rPr>
            </w:pPr>
          </w:p>
        </w:tc>
        <w:tc>
          <w:tcPr>
            <w:tcW w:w="2040" w:type="dxa"/>
            <w:tcBorders>
              <w:top w:val="nil"/>
              <w:left w:val="nil"/>
              <w:bottom w:val="nil"/>
              <w:right w:val="single" w:sz="6" w:space="0" w:color="auto"/>
            </w:tcBorders>
            <w:hideMark/>
          </w:tcPr>
          <w:p w14:paraId="6DA78144" w14:textId="77777777" w:rsidR="00C50A95" w:rsidRPr="00D016EC" w:rsidRDefault="00C50A95" w:rsidP="00416506">
            <w:pPr>
              <w:pStyle w:val="tabletext11"/>
              <w:tabs>
                <w:tab w:val="decimal" w:pos="850"/>
              </w:tabs>
              <w:rPr>
                <w:ins w:id="9046" w:author="Author"/>
              </w:rPr>
            </w:pPr>
            <w:ins w:id="9047" w:author="Author">
              <w:r w:rsidRPr="00D016EC">
                <w:t>500,000 to 599,999</w:t>
              </w:r>
            </w:ins>
          </w:p>
        </w:tc>
        <w:tc>
          <w:tcPr>
            <w:tcW w:w="360" w:type="dxa"/>
            <w:tcBorders>
              <w:left w:val="single" w:sz="6" w:space="0" w:color="auto"/>
            </w:tcBorders>
          </w:tcPr>
          <w:p w14:paraId="4E17079C" w14:textId="77777777" w:rsidR="00C50A95" w:rsidRPr="00D016EC" w:rsidRDefault="00C50A95" w:rsidP="00416506">
            <w:pPr>
              <w:pStyle w:val="tabletext11"/>
              <w:jc w:val="right"/>
              <w:rPr>
                <w:ins w:id="9048" w:author="Author"/>
              </w:rPr>
            </w:pPr>
          </w:p>
        </w:tc>
        <w:tc>
          <w:tcPr>
            <w:tcW w:w="2040" w:type="dxa"/>
            <w:tcBorders>
              <w:top w:val="nil"/>
              <w:left w:val="nil"/>
              <w:bottom w:val="nil"/>
              <w:right w:val="single" w:sz="6" w:space="0" w:color="auto"/>
            </w:tcBorders>
            <w:vAlign w:val="bottom"/>
            <w:hideMark/>
          </w:tcPr>
          <w:p w14:paraId="648BD9E4" w14:textId="77777777" w:rsidR="00C50A95" w:rsidRPr="00D016EC" w:rsidRDefault="00C50A95" w:rsidP="00416506">
            <w:pPr>
              <w:pStyle w:val="tabletext11"/>
              <w:tabs>
                <w:tab w:val="decimal" w:pos="668"/>
              </w:tabs>
              <w:rPr>
                <w:ins w:id="9049" w:author="Author"/>
              </w:rPr>
            </w:pPr>
            <w:ins w:id="9050" w:author="Author">
              <w:r w:rsidRPr="00D016EC">
                <w:t>2.90</w:t>
              </w:r>
            </w:ins>
          </w:p>
        </w:tc>
      </w:tr>
      <w:tr w:rsidR="00C50A95" w:rsidRPr="00D016EC" w14:paraId="26C8F321" w14:textId="77777777" w:rsidTr="00416506">
        <w:trPr>
          <w:trHeight w:val="190"/>
          <w:ins w:id="9051" w:author="Author"/>
        </w:trPr>
        <w:tc>
          <w:tcPr>
            <w:tcW w:w="200" w:type="dxa"/>
          </w:tcPr>
          <w:p w14:paraId="0EF1D9FE" w14:textId="77777777" w:rsidR="00C50A95" w:rsidRPr="00D016EC" w:rsidRDefault="00C50A95" w:rsidP="00416506">
            <w:pPr>
              <w:pStyle w:val="tabletext11"/>
              <w:rPr>
                <w:ins w:id="9052" w:author="Author"/>
              </w:rPr>
            </w:pPr>
          </w:p>
        </w:tc>
        <w:tc>
          <w:tcPr>
            <w:tcW w:w="360" w:type="dxa"/>
            <w:tcBorders>
              <w:top w:val="nil"/>
              <w:left w:val="single" w:sz="6" w:space="0" w:color="auto"/>
              <w:bottom w:val="nil"/>
              <w:right w:val="nil"/>
            </w:tcBorders>
          </w:tcPr>
          <w:p w14:paraId="6F44A64F" w14:textId="77777777" w:rsidR="00C50A95" w:rsidRPr="00D016EC" w:rsidRDefault="00C50A95" w:rsidP="00416506">
            <w:pPr>
              <w:pStyle w:val="tabletext11"/>
              <w:jc w:val="right"/>
              <w:rPr>
                <w:ins w:id="9053" w:author="Author"/>
              </w:rPr>
            </w:pPr>
          </w:p>
        </w:tc>
        <w:tc>
          <w:tcPr>
            <w:tcW w:w="2040" w:type="dxa"/>
            <w:tcBorders>
              <w:top w:val="nil"/>
              <w:left w:val="nil"/>
              <w:bottom w:val="nil"/>
              <w:right w:val="single" w:sz="6" w:space="0" w:color="auto"/>
            </w:tcBorders>
            <w:hideMark/>
          </w:tcPr>
          <w:p w14:paraId="37AD1804" w14:textId="77777777" w:rsidR="00C50A95" w:rsidRPr="00D016EC" w:rsidRDefault="00C50A95" w:rsidP="00416506">
            <w:pPr>
              <w:pStyle w:val="tabletext11"/>
              <w:tabs>
                <w:tab w:val="decimal" w:pos="850"/>
              </w:tabs>
              <w:rPr>
                <w:ins w:id="9054" w:author="Author"/>
              </w:rPr>
            </w:pPr>
            <w:ins w:id="9055" w:author="Author">
              <w:r w:rsidRPr="00D016EC">
                <w:t>600,000 to 699,999</w:t>
              </w:r>
            </w:ins>
          </w:p>
        </w:tc>
        <w:tc>
          <w:tcPr>
            <w:tcW w:w="360" w:type="dxa"/>
            <w:tcBorders>
              <w:left w:val="single" w:sz="6" w:space="0" w:color="auto"/>
            </w:tcBorders>
          </w:tcPr>
          <w:p w14:paraId="067F19EA" w14:textId="77777777" w:rsidR="00C50A95" w:rsidRPr="00D016EC" w:rsidRDefault="00C50A95" w:rsidP="00416506">
            <w:pPr>
              <w:pStyle w:val="tabletext11"/>
              <w:jc w:val="right"/>
              <w:rPr>
                <w:ins w:id="9056" w:author="Author"/>
              </w:rPr>
            </w:pPr>
          </w:p>
        </w:tc>
        <w:tc>
          <w:tcPr>
            <w:tcW w:w="2040" w:type="dxa"/>
            <w:tcBorders>
              <w:top w:val="nil"/>
              <w:left w:val="nil"/>
              <w:bottom w:val="nil"/>
              <w:right w:val="single" w:sz="6" w:space="0" w:color="auto"/>
            </w:tcBorders>
            <w:vAlign w:val="bottom"/>
            <w:hideMark/>
          </w:tcPr>
          <w:p w14:paraId="5511CBEC" w14:textId="77777777" w:rsidR="00C50A95" w:rsidRPr="00D016EC" w:rsidRDefault="00C50A95" w:rsidP="00416506">
            <w:pPr>
              <w:pStyle w:val="tabletext11"/>
              <w:tabs>
                <w:tab w:val="decimal" w:pos="668"/>
              </w:tabs>
              <w:rPr>
                <w:ins w:id="9057" w:author="Author"/>
              </w:rPr>
            </w:pPr>
            <w:ins w:id="9058" w:author="Author">
              <w:r w:rsidRPr="00D016EC">
                <w:t>3.11</w:t>
              </w:r>
            </w:ins>
          </w:p>
        </w:tc>
      </w:tr>
      <w:tr w:rsidR="00C50A95" w:rsidRPr="00D016EC" w14:paraId="5E6F057F" w14:textId="77777777" w:rsidTr="00416506">
        <w:trPr>
          <w:trHeight w:val="190"/>
          <w:ins w:id="9059" w:author="Author"/>
        </w:trPr>
        <w:tc>
          <w:tcPr>
            <w:tcW w:w="200" w:type="dxa"/>
          </w:tcPr>
          <w:p w14:paraId="0623FD07" w14:textId="77777777" w:rsidR="00C50A95" w:rsidRPr="00D016EC" w:rsidRDefault="00C50A95" w:rsidP="00416506">
            <w:pPr>
              <w:pStyle w:val="tabletext11"/>
              <w:rPr>
                <w:ins w:id="9060" w:author="Author"/>
              </w:rPr>
            </w:pPr>
          </w:p>
        </w:tc>
        <w:tc>
          <w:tcPr>
            <w:tcW w:w="360" w:type="dxa"/>
            <w:tcBorders>
              <w:top w:val="nil"/>
              <w:left w:val="single" w:sz="6" w:space="0" w:color="auto"/>
              <w:bottom w:val="nil"/>
              <w:right w:val="nil"/>
            </w:tcBorders>
          </w:tcPr>
          <w:p w14:paraId="2DAEA653" w14:textId="77777777" w:rsidR="00C50A95" w:rsidRPr="00D016EC" w:rsidRDefault="00C50A95" w:rsidP="00416506">
            <w:pPr>
              <w:pStyle w:val="tabletext11"/>
              <w:jc w:val="right"/>
              <w:rPr>
                <w:ins w:id="9061" w:author="Author"/>
              </w:rPr>
            </w:pPr>
          </w:p>
        </w:tc>
        <w:tc>
          <w:tcPr>
            <w:tcW w:w="2040" w:type="dxa"/>
            <w:tcBorders>
              <w:top w:val="nil"/>
              <w:left w:val="nil"/>
              <w:bottom w:val="nil"/>
              <w:right w:val="single" w:sz="6" w:space="0" w:color="auto"/>
            </w:tcBorders>
            <w:hideMark/>
          </w:tcPr>
          <w:p w14:paraId="202F7B25" w14:textId="77777777" w:rsidR="00C50A95" w:rsidRPr="00D016EC" w:rsidRDefault="00C50A95" w:rsidP="00416506">
            <w:pPr>
              <w:pStyle w:val="tabletext11"/>
              <w:tabs>
                <w:tab w:val="decimal" w:pos="850"/>
              </w:tabs>
              <w:rPr>
                <w:ins w:id="9062" w:author="Author"/>
              </w:rPr>
            </w:pPr>
            <w:ins w:id="9063" w:author="Author">
              <w:r w:rsidRPr="00D016EC">
                <w:t>700,000 to 799,999</w:t>
              </w:r>
            </w:ins>
          </w:p>
        </w:tc>
        <w:tc>
          <w:tcPr>
            <w:tcW w:w="360" w:type="dxa"/>
            <w:tcBorders>
              <w:left w:val="single" w:sz="6" w:space="0" w:color="auto"/>
            </w:tcBorders>
          </w:tcPr>
          <w:p w14:paraId="58940EBC" w14:textId="77777777" w:rsidR="00C50A95" w:rsidRPr="00D016EC" w:rsidRDefault="00C50A95" w:rsidP="00416506">
            <w:pPr>
              <w:pStyle w:val="tabletext11"/>
              <w:jc w:val="right"/>
              <w:rPr>
                <w:ins w:id="9064" w:author="Author"/>
              </w:rPr>
            </w:pPr>
          </w:p>
        </w:tc>
        <w:tc>
          <w:tcPr>
            <w:tcW w:w="2040" w:type="dxa"/>
            <w:tcBorders>
              <w:top w:val="nil"/>
              <w:left w:val="nil"/>
              <w:bottom w:val="nil"/>
              <w:right w:val="single" w:sz="6" w:space="0" w:color="auto"/>
            </w:tcBorders>
            <w:vAlign w:val="bottom"/>
            <w:hideMark/>
          </w:tcPr>
          <w:p w14:paraId="43062966" w14:textId="77777777" w:rsidR="00C50A95" w:rsidRPr="00D016EC" w:rsidRDefault="00C50A95" w:rsidP="00416506">
            <w:pPr>
              <w:pStyle w:val="tabletext11"/>
              <w:tabs>
                <w:tab w:val="decimal" w:pos="668"/>
              </w:tabs>
              <w:rPr>
                <w:ins w:id="9065" w:author="Author"/>
              </w:rPr>
            </w:pPr>
            <w:ins w:id="9066" w:author="Author">
              <w:r w:rsidRPr="00D016EC">
                <w:t>3.29</w:t>
              </w:r>
            </w:ins>
          </w:p>
        </w:tc>
      </w:tr>
      <w:tr w:rsidR="00C50A95" w:rsidRPr="00D016EC" w14:paraId="4E75D8D1" w14:textId="77777777" w:rsidTr="00416506">
        <w:trPr>
          <w:trHeight w:val="190"/>
          <w:ins w:id="9067" w:author="Author"/>
        </w:trPr>
        <w:tc>
          <w:tcPr>
            <w:tcW w:w="200" w:type="dxa"/>
          </w:tcPr>
          <w:p w14:paraId="6432B200" w14:textId="77777777" w:rsidR="00C50A95" w:rsidRPr="00D016EC" w:rsidRDefault="00C50A95" w:rsidP="00416506">
            <w:pPr>
              <w:pStyle w:val="tabletext11"/>
              <w:rPr>
                <w:ins w:id="9068" w:author="Author"/>
              </w:rPr>
            </w:pPr>
          </w:p>
        </w:tc>
        <w:tc>
          <w:tcPr>
            <w:tcW w:w="360" w:type="dxa"/>
            <w:tcBorders>
              <w:top w:val="nil"/>
              <w:left w:val="single" w:sz="6" w:space="0" w:color="auto"/>
              <w:bottom w:val="nil"/>
              <w:right w:val="nil"/>
            </w:tcBorders>
          </w:tcPr>
          <w:p w14:paraId="07E3942D" w14:textId="77777777" w:rsidR="00C50A95" w:rsidRPr="00D016EC" w:rsidRDefault="00C50A95" w:rsidP="00416506">
            <w:pPr>
              <w:pStyle w:val="tabletext11"/>
              <w:jc w:val="right"/>
              <w:rPr>
                <w:ins w:id="9069" w:author="Author"/>
              </w:rPr>
            </w:pPr>
          </w:p>
        </w:tc>
        <w:tc>
          <w:tcPr>
            <w:tcW w:w="2040" w:type="dxa"/>
            <w:tcBorders>
              <w:top w:val="nil"/>
              <w:left w:val="nil"/>
              <w:bottom w:val="nil"/>
              <w:right w:val="single" w:sz="6" w:space="0" w:color="auto"/>
            </w:tcBorders>
            <w:hideMark/>
          </w:tcPr>
          <w:p w14:paraId="40B84496" w14:textId="77777777" w:rsidR="00C50A95" w:rsidRPr="00D016EC" w:rsidRDefault="00C50A95" w:rsidP="00416506">
            <w:pPr>
              <w:pStyle w:val="tabletext11"/>
              <w:tabs>
                <w:tab w:val="decimal" w:pos="850"/>
              </w:tabs>
              <w:rPr>
                <w:ins w:id="9070" w:author="Author"/>
              </w:rPr>
            </w:pPr>
            <w:ins w:id="9071" w:author="Author">
              <w:r w:rsidRPr="00D016EC">
                <w:t>800,000 to 899,999</w:t>
              </w:r>
            </w:ins>
          </w:p>
        </w:tc>
        <w:tc>
          <w:tcPr>
            <w:tcW w:w="360" w:type="dxa"/>
            <w:tcBorders>
              <w:left w:val="single" w:sz="6" w:space="0" w:color="auto"/>
            </w:tcBorders>
          </w:tcPr>
          <w:p w14:paraId="782BF7D8" w14:textId="77777777" w:rsidR="00C50A95" w:rsidRPr="00D016EC" w:rsidRDefault="00C50A95" w:rsidP="00416506">
            <w:pPr>
              <w:pStyle w:val="tabletext11"/>
              <w:jc w:val="right"/>
              <w:rPr>
                <w:ins w:id="9072" w:author="Author"/>
              </w:rPr>
            </w:pPr>
          </w:p>
        </w:tc>
        <w:tc>
          <w:tcPr>
            <w:tcW w:w="2040" w:type="dxa"/>
            <w:tcBorders>
              <w:top w:val="nil"/>
              <w:left w:val="nil"/>
              <w:bottom w:val="nil"/>
              <w:right w:val="single" w:sz="6" w:space="0" w:color="auto"/>
            </w:tcBorders>
            <w:vAlign w:val="bottom"/>
            <w:hideMark/>
          </w:tcPr>
          <w:p w14:paraId="49D01301" w14:textId="77777777" w:rsidR="00C50A95" w:rsidRPr="00D016EC" w:rsidRDefault="00C50A95" w:rsidP="00416506">
            <w:pPr>
              <w:pStyle w:val="tabletext11"/>
              <w:tabs>
                <w:tab w:val="decimal" w:pos="668"/>
              </w:tabs>
              <w:rPr>
                <w:ins w:id="9073" w:author="Author"/>
              </w:rPr>
            </w:pPr>
            <w:ins w:id="9074" w:author="Author">
              <w:r w:rsidRPr="00D016EC">
                <w:t>3.46</w:t>
              </w:r>
            </w:ins>
          </w:p>
        </w:tc>
      </w:tr>
      <w:tr w:rsidR="00C50A95" w:rsidRPr="00D016EC" w14:paraId="5FA4D5A9" w14:textId="77777777" w:rsidTr="00416506">
        <w:trPr>
          <w:trHeight w:val="190"/>
          <w:ins w:id="9075" w:author="Author"/>
        </w:trPr>
        <w:tc>
          <w:tcPr>
            <w:tcW w:w="200" w:type="dxa"/>
          </w:tcPr>
          <w:p w14:paraId="1A0BA065" w14:textId="77777777" w:rsidR="00C50A95" w:rsidRPr="00D016EC" w:rsidRDefault="00C50A95" w:rsidP="00416506">
            <w:pPr>
              <w:pStyle w:val="tabletext11"/>
              <w:rPr>
                <w:ins w:id="9076" w:author="Author"/>
              </w:rPr>
            </w:pPr>
          </w:p>
        </w:tc>
        <w:tc>
          <w:tcPr>
            <w:tcW w:w="360" w:type="dxa"/>
            <w:tcBorders>
              <w:top w:val="nil"/>
              <w:left w:val="single" w:sz="6" w:space="0" w:color="auto"/>
              <w:bottom w:val="single" w:sz="6" w:space="0" w:color="auto"/>
              <w:right w:val="nil"/>
            </w:tcBorders>
          </w:tcPr>
          <w:p w14:paraId="4B150DB2" w14:textId="77777777" w:rsidR="00C50A95" w:rsidRPr="00D016EC" w:rsidRDefault="00C50A95" w:rsidP="00416506">
            <w:pPr>
              <w:pStyle w:val="tabletext11"/>
              <w:jc w:val="right"/>
              <w:rPr>
                <w:ins w:id="9077" w:author="Author"/>
              </w:rPr>
            </w:pPr>
          </w:p>
        </w:tc>
        <w:tc>
          <w:tcPr>
            <w:tcW w:w="2040" w:type="dxa"/>
            <w:tcBorders>
              <w:top w:val="nil"/>
              <w:left w:val="nil"/>
              <w:bottom w:val="single" w:sz="6" w:space="0" w:color="auto"/>
              <w:right w:val="single" w:sz="6" w:space="0" w:color="auto"/>
            </w:tcBorders>
            <w:vAlign w:val="bottom"/>
            <w:hideMark/>
          </w:tcPr>
          <w:p w14:paraId="01BB38B0" w14:textId="77777777" w:rsidR="00C50A95" w:rsidRPr="00D016EC" w:rsidRDefault="00C50A95" w:rsidP="00416506">
            <w:pPr>
              <w:pStyle w:val="tabletext11"/>
              <w:tabs>
                <w:tab w:val="decimal" w:pos="850"/>
              </w:tabs>
              <w:rPr>
                <w:ins w:id="9078" w:author="Author"/>
              </w:rPr>
            </w:pPr>
            <w:ins w:id="9079" w:author="Author">
              <w:r w:rsidRPr="00D016EC">
                <w:t>900,000 or greater</w:t>
              </w:r>
            </w:ins>
          </w:p>
        </w:tc>
        <w:tc>
          <w:tcPr>
            <w:tcW w:w="360" w:type="dxa"/>
            <w:tcBorders>
              <w:top w:val="nil"/>
              <w:left w:val="single" w:sz="6" w:space="0" w:color="auto"/>
              <w:bottom w:val="single" w:sz="6" w:space="0" w:color="auto"/>
              <w:right w:val="nil"/>
            </w:tcBorders>
          </w:tcPr>
          <w:p w14:paraId="067A754F" w14:textId="77777777" w:rsidR="00C50A95" w:rsidRPr="00D016EC" w:rsidRDefault="00C50A95" w:rsidP="00416506">
            <w:pPr>
              <w:pStyle w:val="tabletext11"/>
              <w:jc w:val="right"/>
              <w:rPr>
                <w:ins w:id="9080" w:author="Author"/>
              </w:rPr>
            </w:pPr>
          </w:p>
        </w:tc>
        <w:tc>
          <w:tcPr>
            <w:tcW w:w="2040" w:type="dxa"/>
            <w:tcBorders>
              <w:top w:val="nil"/>
              <w:left w:val="nil"/>
              <w:bottom w:val="single" w:sz="6" w:space="0" w:color="auto"/>
              <w:right w:val="single" w:sz="6" w:space="0" w:color="auto"/>
            </w:tcBorders>
            <w:vAlign w:val="bottom"/>
            <w:hideMark/>
          </w:tcPr>
          <w:p w14:paraId="22F3021D" w14:textId="77777777" w:rsidR="00C50A95" w:rsidRPr="00D016EC" w:rsidRDefault="00C50A95" w:rsidP="00416506">
            <w:pPr>
              <w:pStyle w:val="tabletext11"/>
              <w:tabs>
                <w:tab w:val="decimal" w:pos="668"/>
              </w:tabs>
              <w:rPr>
                <w:ins w:id="9081" w:author="Author"/>
              </w:rPr>
            </w:pPr>
            <w:ins w:id="9082" w:author="Author">
              <w:r w:rsidRPr="00D016EC">
                <w:t>3.61</w:t>
              </w:r>
            </w:ins>
          </w:p>
        </w:tc>
      </w:tr>
    </w:tbl>
    <w:p w14:paraId="51A59BC2" w14:textId="77777777" w:rsidR="00C50A95" w:rsidRPr="00D016EC" w:rsidRDefault="00C50A95" w:rsidP="00C50A95">
      <w:pPr>
        <w:pStyle w:val="tablecaption"/>
        <w:rPr>
          <w:ins w:id="9083" w:author="Author"/>
        </w:rPr>
      </w:pPr>
      <w:ins w:id="9084" w:author="Author">
        <w:r w:rsidRPr="00D016EC">
          <w:t>Table 301.C.1.a.(4) Non-zone-rated Trailers Vehicle Value Factors – Collision With Stated Amount Rating</w:t>
        </w:r>
      </w:ins>
    </w:p>
    <w:p w14:paraId="59553E16" w14:textId="77777777" w:rsidR="00C50A95" w:rsidRPr="00D016EC" w:rsidRDefault="00C50A95" w:rsidP="00C50A95">
      <w:pPr>
        <w:pStyle w:val="isonormal"/>
        <w:rPr>
          <w:ins w:id="9085" w:author="Author"/>
        </w:rPr>
      </w:pPr>
    </w:p>
    <w:p w14:paraId="363BBF50" w14:textId="77777777" w:rsidR="00C50A95" w:rsidRPr="00D016EC" w:rsidRDefault="00C50A95" w:rsidP="00C50A95">
      <w:pPr>
        <w:pStyle w:val="outlinehd5"/>
        <w:rPr>
          <w:ins w:id="9086" w:author="Author"/>
        </w:rPr>
      </w:pPr>
      <w:ins w:id="9087" w:author="Author">
        <w:r w:rsidRPr="00D016EC">
          <w:tab/>
          <w:t>(5)</w:t>
        </w:r>
        <w:r w:rsidRPr="00D016EC">
          <w:tab/>
          <w:t>All Other Vehicles Vehicle Value Factors – Collision With Stated Amount Rating</w:t>
        </w:r>
      </w:ins>
    </w:p>
    <w:p w14:paraId="2D273A6D" w14:textId="77777777" w:rsidR="00C50A95" w:rsidRPr="00D016EC" w:rsidRDefault="00C50A95" w:rsidP="00C50A95">
      <w:pPr>
        <w:pStyle w:val="space4"/>
        <w:rPr>
          <w:ins w:id="9088"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C50A95" w:rsidRPr="00D016EC" w14:paraId="4C6C68F2" w14:textId="77777777" w:rsidTr="00416506">
        <w:trPr>
          <w:trHeight w:val="190"/>
          <w:ins w:id="9089" w:author="Author"/>
        </w:trPr>
        <w:tc>
          <w:tcPr>
            <w:tcW w:w="200" w:type="dxa"/>
            <w:hideMark/>
          </w:tcPr>
          <w:p w14:paraId="54F943AF" w14:textId="77777777" w:rsidR="00C50A95" w:rsidRPr="00D016EC" w:rsidRDefault="00C50A95" w:rsidP="00416506">
            <w:pPr>
              <w:pStyle w:val="tablehead"/>
              <w:rPr>
                <w:ins w:id="9090"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79A6737A" w14:textId="77777777" w:rsidR="00C50A95" w:rsidRPr="00D016EC" w:rsidRDefault="00C50A95" w:rsidP="00416506">
            <w:pPr>
              <w:pStyle w:val="tablehead"/>
              <w:rPr>
                <w:ins w:id="9091" w:author="Author"/>
              </w:rPr>
            </w:pPr>
            <w:ins w:id="9092" w:author="Author">
              <w:r w:rsidRPr="00D016EC">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01A90689" w14:textId="77777777" w:rsidR="00C50A95" w:rsidRPr="00D016EC" w:rsidRDefault="00C50A95" w:rsidP="00416506">
            <w:pPr>
              <w:pStyle w:val="tablehead"/>
              <w:rPr>
                <w:ins w:id="9093" w:author="Author"/>
              </w:rPr>
            </w:pPr>
            <w:ins w:id="9094" w:author="Author">
              <w:r w:rsidRPr="00D016EC">
                <w:t>Vehicle Value Factor</w:t>
              </w:r>
            </w:ins>
          </w:p>
        </w:tc>
      </w:tr>
      <w:tr w:rsidR="00C50A95" w:rsidRPr="00D016EC" w14:paraId="2A0DD6A5" w14:textId="77777777" w:rsidTr="00416506">
        <w:trPr>
          <w:cantSplit/>
          <w:trHeight w:val="190"/>
          <w:ins w:id="9095" w:author="Author"/>
        </w:trPr>
        <w:tc>
          <w:tcPr>
            <w:tcW w:w="200" w:type="dxa"/>
          </w:tcPr>
          <w:p w14:paraId="7602E813" w14:textId="77777777" w:rsidR="00C50A95" w:rsidRPr="00D016EC" w:rsidRDefault="00C50A95" w:rsidP="00416506">
            <w:pPr>
              <w:pStyle w:val="tabletext11"/>
              <w:rPr>
                <w:ins w:id="9096" w:author="Author"/>
              </w:rPr>
            </w:pPr>
          </w:p>
        </w:tc>
        <w:tc>
          <w:tcPr>
            <w:tcW w:w="360" w:type="dxa"/>
            <w:tcBorders>
              <w:top w:val="single" w:sz="6" w:space="0" w:color="auto"/>
              <w:left w:val="single" w:sz="6" w:space="0" w:color="auto"/>
              <w:bottom w:val="nil"/>
              <w:right w:val="nil"/>
            </w:tcBorders>
            <w:hideMark/>
          </w:tcPr>
          <w:p w14:paraId="688E163D" w14:textId="77777777" w:rsidR="00C50A95" w:rsidRPr="00D016EC" w:rsidRDefault="00C50A95" w:rsidP="00416506">
            <w:pPr>
              <w:pStyle w:val="tabletext11"/>
              <w:jc w:val="right"/>
              <w:rPr>
                <w:ins w:id="9097" w:author="Author"/>
              </w:rPr>
            </w:pPr>
            <w:ins w:id="9098" w:author="Author">
              <w:r w:rsidRPr="00D016EC">
                <w:t>$</w:t>
              </w:r>
            </w:ins>
          </w:p>
        </w:tc>
        <w:tc>
          <w:tcPr>
            <w:tcW w:w="2040" w:type="dxa"/>
            <w:tcBorders>
              <w:top w:val="single" w:sz="6" w:space="0" w:color="auto"/>
              <w:left w:val="nil"/>
              <w:bottom w:val="nil"/>
              <w:right w:val="single" w:sz="6" w:space="0" w:color="auto"/>
            </w:tcBorders>
            <w:vAlign w:val="bottom"/>
            <w:hideMark/>
          </w:tcPr>
          <w:p w14:paraId="2DF80D62" w14:textId="77777777" w:rsidR="00C50A95" w:rsidRPr="00D016EC" w:rsidRDefault="00C50A95" w:rsidP="00416506">
            <w:pPr>
              <w:pStyle w:val="tabletext11"/>
              <w:tabs>
                <w:tab w:val="decimal" w:pos="850"/>
              </w:tabs>
              <w:rPr>
                <w:ins w:id="9099" w:author="Author"/>
              </w:rPr>
            </w:pPr>
            <w:ins w:id="9100" w:author="Author">
              <w:r w:rsidRPr="00D016EC">
                <w:t>0 to 999</w:t>
              </w:r>
            </w:ins>
          </w:p>
        </w:tc>
        <w:tc>
          <w:tcPr>
            <w:tcW w:w="360" w:type="dxa"/>
            <w:tcBorders>
              <w:top w:val="single" w:sz="6" w:space="0" w:color="auto"/>
              <w:left w:val="single" w:sz="6" w:space="0" w:color="auto"/>
              <w:bottom w:val="nil"/>
              <w:right w:val="nil"/>
            </w:tcBorders>
            <w:hideMark/>
          </w:tcPr>
          <w:p w14:paraId="20263FAC" w14:textId="77777777" w:rsidR="00C50A95" w:rsidRPr="00D016EC" w:rsidRDefault="00C50A95" w:rsidP="00416506">
            <w:pPr>
              <w:pStyle w:val="tabletext11"/>
              <w:jc w:val="right"/>
              <w:rPr>
                <w:ins w:id="9101" w:author="Author"/>
              </w:rPr>
            </w:pPr>
          </w:p>
        </w:tc>
        <w:tc>
          <w:tcPr>
            <w:tcW w:w="2040" w:type="dxa"/>
            <w:tcBorders>
              <w:top w:val="single" w:sz="6" w:space="0" w:color="auto"/>
              <w:left w:val="nil"/>
              <w:bottom w:val="nil"/>
              <w:right w:val="single" w:sz="6" w:space="0" w:color="auto"/>
            </w:tcBorders>
            <w:vAlign w:val="bottom"/>
            <w:hideMark/>
          </w:tcPr>
          <w:p w14:paraId="76655F81" w14:textId="77777777" w:rsidR="00C50A95" w:rsidRPr="00D016EC" w:rsidRDefault="00C50A95" w:rsidP="00416506">
            <w:pPr>
              <w:pStyle w:val="tabletext11"/>
              <w:tabs>
                <w:tab w:val="decimal" w:pos="801"/>
              </w:tabs>
              <w:rPr>
                <w:ins w:id="9102" w:author="Author"/>
              </w:rPr>
            </w:pPr>
            <w:ins w:id="9103" w:author="Author">
              <w:r w:rsidRPr="00D016EC">
                <w:t>0.67</w:t>
              </w:r>
            </w:ins>
          </w:p>
        </w:tc>
      </w:tr>
      <w:tr w:rsidR="00C50A95" w:rsidRPr="00D016EC" w14:paraId="25E4B945" w14:textId="77777777" w:rsidTr="00416506">
        <w:trPr>
          <w:trHeight w:val="190"/>
          <w:ins w:id="9104" w:author="Author"/>
        </w:trPr>
        <w:tc>
          <w:tcPr>
            <w:tcW w:w="200" w:type="dxa"/>
          </w:tcPr>
          <w:p w14:paraId="6FF0384D" w14:textId="77777777" w:rsidR="00C50A95" w:rsidRPr="00D016EC" w:rsidRDefault="00C50A95" w:rsidP="00416506">
            <w:pPr>
              <w:pStyle w:val="tabletext11"/>
              <w:rPr>
                <w:ins w:id="9105" w:author="Author"/>
              </w:rPr>
            </w:pPr>
          </w:p>
        </w:tc>
        <w:tc>
          <w:tcPr>
            <w:tcW w:w="360" w:type="dxa"/>
            <w:tcBorders>
              <w:top w:val="nil"/>
              <w:left w:val="single" w:sz="6" w:space="0" w:color="auto"/>
              <w:bottom w:val="nil"/>
              <w:right w:val="nil"/>
            </w:tcBorders>
          </w:tcPr>
          <w:p w14:paraId="6DACE34C" w14:textId="77777777" w:rsidR="00C50A95" w:rsidRPr="00D016EC" w:rsidRDefault="00C50A95" w:rsidP="00416506">
            <w:pPr>
              <w:pStyle w:val="tabletext11"/>
              <w:jc w:val="right"/>
              <w:rPr>
                <w:ins w:id="9106" w:author="Author"/>
              </w:rPr>
            </w:pPr>
          </w:p>
        </w:tc>
        <w:tc>
          <w:tcPr>
            <w:tcW w:w="2040" w:type="dxa"/>
            <w:tcBorders>
              <w:top w:val="nil"/>
              <w:left w:val="nil"/>
              <w:bottom w:val="nil"/>
              <w:right w:val="single" w:sz="6" w:space="0" w:color="auto"/>
            </w:tcBorders>
            <w:hideMark/>
          </w:tcPr>
          <w:p w14:paraId="1C98C83B" w14:textId="77777777" w:rsidR="00C50A95" w:rsidRPr="00D016EC" w:rsidRDefault="00C50A95" w:rsidP="00416506">
            <w:pPr>
              <w:pStyle w:val="tabletext11"/>
              <w:tabs>
                <w:tab w:val="decimal" w:pos="850"/>
              </w:tabs>
              <w:rPr>
                <w:ins w:id="9107" w:author="Author"/>
              </w:rPr>
            </w:pPr>
            <w:ins w:id="9108" w:author="Author">
              <w:r w:rsidRPr="00D016EC">
                <w:t>1,000 to 1,999</w:t>
              </w:r>
            </w:ins>
          </w:p>
        </w:tc>
        <w:tc>
          <w:tcPr>
            <w:tcW w:w="360" w:type="dxa"/>
            <w:tcBorders>
              <w:left w:val="single" w:sz="6" w:space="0" w:color="auto"/>
            </w:tcBorders>
          </w:tcPr>
          <w:p w14:paraId="2C464F62" w14:textId="77777777" w:rsidR="00C50A95" w:rsidRPr="00D016EC" w:rsidRDefault="00C50A95" w:rsidP="00416506">
            <w:pPr>
              <w:pStyle w:val="tabletext11"/>
              <w:jc w:val="right"/>
              <w:rPr>
                <w:ins w:id="9109" w:author="Author"/>
              </w:rPr>
            </w:pPr>
          </w:p>
        </w:tc>
        <w:tc>
          <w:tcPr>
            <w:tcW w:w="2040" w:type="dxa"/>
            <w:tcBorders>
              <w:top w:val="nil"/>
              <w:left w:val="nil"/>
              <w:bottom w:val="nil"/>
              <w:right w:val="single" w:sz="6" w:space="0" w:color="auto"/>
            </w:tcBorders>
            <w:vAlign w:val="bottom"/>
            <w:hideMark/>
          </w:tcPr>
          <w:p w14:paraId="2060352D" w14:textId="77777777" w:rsidR="00C50A95" w:rsidRPr="00D016EC" w:rsidRDefault="00C50A95" w:rsidP="00416506">
            <w:pPr>
              <w:pStyle w:val="tabletext11"/>
              <w:tabs>
                <w:tab w:val="decimal" w:pos="801"/>
              </w:tabs>
              <w:rPr>
                <w:ins w:id="9110" w:author="Author"/>
              </w:rPr>
            </w:pPr>
            <w:ins w:id="9111" w:author="Author">
              <w:r w:rsidRPr="00D016EC">
                <w:t>0.67</w:t>
              </w:r>
            </w:ins>
          </w:p>
        </w:tc>
      </w:tr>
      <w:tr w:rsidR="00C50A95" w:rsidRPr="00D016EC" w14:paraId="150B7C23" w14:textId="77777777" w:rsidTr="00416506">
        <w:trPr>
          <w:trHeight w:val="190"/>
          <w:ins w:id="9112" w:author="Author"/>
        </w:trPr>
        <w:tc>
          <w:tcPr>
            <w:tcW w:w="200" w:type="dxa"/>
          </w:tcPr>
          <w:p w14:paraId="52A44F34" w14:textId="77777777" w:rsidR="00C50A95" w:rsidRPr="00D016EC" w:rsidRDefault="00C50A95" w:rsidP="00416506">
            <w:pPr>
              <w:pStyle w:val="tabletext11"/>
              <w:rPr>
                <w:ins w:id="9113" w:author="Author"/>
              </w:rPr>
            </w:pPr>
          </w:p>
        </w:tc>
        <w:tc>
          <w:tcPr>
            <w:tcW w:w="360" w:type="dxa"/>
            <w:tcBorders>
              <w:top w:val="nil"/>
              <w:left w:val="single" w:sz="6" w:space="0" w:color="auto"/>
              <w:bottom w:val="nil"/>
              <w:right w:val="nil"/>
            </w:tcBorders>
          </w:tcPr>
          <w:p w14:paraId="047F4E25" w14:textId="77777777" w:rsidR="00C50A95" w:rsidRPr="00D016EC" w:rsidRDefault="00C50A95" w:rsidP="00416506">
            <w:pPr>
              <w:pStyle w:val="tabletext11"/>
              <w:jc w:val="right"/>
              <w:rPr>
                <w:ins w:id="9114" w:author="Author"/>
              </w:rPr>
            </w:pPr>
          </w:p>
        </w:tc>
        <w:tc>
          <w:tcPr>
            <w:tcW w:w="2040" w:type="dxa"/>
            <w:tcBorders>
              <w:top w:val="nil"/>
              <w:left w:val="nil"/>
              <w:bottom w:val="nil"/>
              <w:right w:val="single" w:sz="6" w:space="0" w:color="auto"/>
            </w:tcBorders>
            <w:hideMark/>
          </w:tcPr>
          <w:p w14:paraId="22E58329" w14:textId="77777777" w:rsidR="00C50A95" w:rsidRPr="00D016EC" w:rsidRDefault="00C50A95" w:rsidP="00416506">
            <w:pPr>
              <w:pStyle w:val="tabletext11"/>
              <w:tabs>
                <w:tab w:val="decimal" w:pos="850"/>
              </w:tabs>
              <w:rPr>
                <w:ins w:id="9115" w:author="Author"/>
              </w:rPr>
            </w:pPr>
            <w:ins w:id="9116" w:author="Author">
              <w:r w:rsidRPr="00D016EC">
                <w:t>2,000 to 2,999</w:t>
              </w:r>
            </w:ins>
          </w:p>
        </w:tc>
        <w:tc>
          <w:tcPr>
            <w:tcW w:w="360" w:type="dxa"/>
            <w:tcBorders>
              <w:left w:val="single" w:sz="6" w:space="0" w:color="auto"/>
            </w:tcBorders>
          </w:tcPr>
          <w:p w14:paraId="59E58BB1" w14:textId="77777777" w:rsidR="00C50A95" w:rsidRPr="00D016EC" w:rsidRDefault="00C50A95" w:rsidP="00416506">
            <w:pPr>
              <w:pStyle w:val="tabletext11"/>
              <w:jc w:val="right"/>
              <w:rPr>
                <w:ins w:id="9117" w:author="Author"/>
              </w:rPr>
            </w:pPr>
          </w:p>
        </w:tc>
        <w:tc>
          <w:tcPr>
            <w:tcW w:w="2040" w:type="dxa"/>
            <w:tcBorders>
              <w:top w:val="nil"/>
              <w:left w:val="nil"/>
              <w:bottom w:val="nil"/>
              <w:right w:val="single" w:sz="6" w:space="0" w:color="auto"/>
            </w:tcBorders>
            <w:vAlign w:val="bottom"/>
            <w:hideMark/>
          </w:tcPr>
          <w:p w14:paraId="562CF04C" w14:textId="77777777" w:rsidR="00C50A95" w:rsidRPr="00D016EC" w:rsidRDefault="00C50A95" w:rsidP="00416506">
            <w:pPr>
              <w:pStyle w:val="tabletext11"/>
              <w:tabs>
                <w:tab w:val="decimal" w:pos="801"/>
              </w:tabs>
              <w:rPr>
                <w:ins w:id="9118" w:author="Author"/>
              </w:rPr>
            </w:pPr>
            <w:ins w:id="9119" w:author="Author">
              <w:r w:rsidRPr="00D016EC">
                <w:t>0.67</w:t>
              </w:r>
            </w:ins>
          </w:p>
        </w:tc>
      </w:tr>
      <w:tr w:rsidR="00C50A95" w:rsidRPr="00D016EC" w14:paraId="42CC96F4" w14:textId="77777777" w:rsidTr="00416506">
        <w:trPr>
          <w:trHeight w:val="190"/>
          <w:ins w:id="9120" w:author="Author"/>
        </w:trPr>
        <w:tc>
          <w:tcPr>
            <w:tcW w:w="200" w:type="dxa"/>
          </w:tcPr>
          <w:p w14:paraId="74A60D19" w14:textId="77777777" w:rsidR="00C50A95" w:rsidRPr="00D016EC" w:rsidRDefault="00C50A95" w:rsidP="00416506">
            <w:pPr>
              <w:pStyle w:val="tabletext11"/>
              <w:rPr>
                <w:ins w:id="9121" w:author="Author"/>
              </w:rPr>
            </w:pPr>
          </w:p>
        </w:tc>
        <w:tc>
          <w:tcPr>
            <w:tcW w:w="360" w:type="dxa"/>
            <w:tcBorders>
              <w:top w:val="nil"/>
              <w:left w:val="single" w:sz="6" w:space="0" w:color="auto"/>
              <w:bottom w:val="nil"/>
              <w:right w:val="nil"/>
            </w:tcBorders>
          </w:tcPr>
          <w:p w14:paraId="215175BD" w14:textId="77777777" w:rsidR="00C50A95" w:rsidRPr="00D016EC" w:rsidRDefault="00C50A95" w:rsidP="00416506">
            <w:pPr>
              <w:pStyle w:val="tabletext11"/>
              <w:jc w:val="right"/>
              <w:rPr>
                <w:ins w:id="9122" w:author="Author"/>
              </w:rPr>
            </w:pPr>
          </w:p>
        </w:tc>
        <w:tc>
          <w:tcPr>
            <w:tcW w:w="2040" w:type="dxa"/>
            <w:tcBorders>
              <w:top w:val="nil"/>
              <w:left w:val="nil"/>
              <w:bottom w:val="nil"/>
              <w:right w:val="single" w:sz="6" w:space="0" w:color="auto"/>
            </w:tcBorders>
            <w:hideMark/>
          </w:tcPr>
          <w:p w14:paraId="4D1E9EAA" w14:textId="77777777" w:rsidR="00C50A95" w:rsidRPr="00D016EC" w:rsidRDefault="00C50A95" w:rsidP="00416506">
            <w:pPr>
              <w:pStyle w:val="tabletext11"/>
              <w:tabs>
                <w:tab w:val="decimal" w:pos="850"/>
              </w:tabs>
              <w:rPr>
                <w:ins w:id="9123" w:author="Author"/>
              </w:rPr>
            </w:pPr>
            <w:ins w:id="9124" w:author="Author">
              <w:r w:rsidRPr="00D016EC">
                <w:t>3,000 to 3,999</w:t>
              </w:r>
            </w:ins>
          </w:p>
        </w:tc>
        <w:tc>
          <w:tcPr>
            <w:tcW w:w="360" w:type="dxa"/>
            <w:tcBorders>
              <w:left w:val="single" w:sz="6" w:space="0" w:color="auto"/>
            </w:tcBorders>
          </w:tcPr>
          <w:p w14:paraId="2AB9B2C8" w14:textId="77777777" w:rsidR="00C50A95" w:rsidRPr="00D016EC" w:rsidRDefault="00C50A95" w:rsidP="00416506">
            <w:pPr>
              <w:pStyle w:val="tabletext11"/>
              <w:jc w:val="right"/>
              <w:rPr>
                <w:ins w:id="9125" w:author="Author"/>
              </w:rPr>
            </w:pPr>
          </w:p>
        </w:tc>
        <w:tc>
          <w:tcPr>
            <w:tcW w:w="2040" w:type="dxa"/>
            <w:tcBorders>
              <w:top w:val="nil"/>
              <w:left w:val="nil"/>
              <w:bottom w:val="nil"/>
              <w:right w:val="single" w:sz="6" w:space="0" w:color="auto"/>
            </w:tcBorders>
            <w:vAlign w:val="bottom"/>
            <w:hideMark/>
          </w:tcPr>
          <w:p w14:paraId="310C6006" w14:textId="77777777" w:rsidR="00C50A95" w:rsidRPr="00D016EC" w:rsidRDefault="00C50A95" w:rsidP="00416506">
            <w:pPr>
              <w:pStyle w:val="tabletext11"/>
              <w:tabs>
                <w:tab w:val="decimal" w:pos="801"/>
              </w:tabs>
              <w:rPr>
                <w:ins w:id="9126" w:author="Author"/>
              </w:rPr>
            </w:pPr>
            <w:ins w:id="9127" w:author="Author">
              <w:r w:rsidRPr="00D016EC">
                <w:t>0.67</w:t>
              </w:r>
            </w:ins>
          </w:p>
        </w:tc>
      </w:tr>
      <w:tr w:rsidR="00C50A95" w:rsidRPr="00D016EC" w14:paraId="659CE60B" w14:textId="77777777" w:rsidTr="00416506">
        <w:trPr>
          <w:trHeight w:val="190"/>
          <w:ins w:id="9128" w:author="Author"/>
        </w:trPr>
        <w:tc>
          <w:tcPr>
            <w:tcW w:w="200" w:type="dxa"/>
          </w:tcPr>
          <w:p w14:paraId="3DC7E123" w14:textId="77777777" w:rsidR="00C50A95" w:rsidRPr="00D016EC" w:rsidRDefault="00C50A95" w:rsidP="00416506">
            <w:pPr>
              <w:pStyle w:val="tabletext11"/>
              <w:rPr>
                <w:ins w:id="9129" w:author="Author"/>
              </w:rPr>
            </w:pPr>
          </w:p>
        </w:tc>
        <w:tc>
          <w:tcPr>
            <w:tcW w:w="360" w:type="dxa"/>
            <w:tcBorders>
              <w:top w:val="nil"/>
              <w:left w:val="single" w:sz="6" w:space="0" w:color="auto"/>
              <w:bottom w:val="nil"/>
              <w:right w:val="nil"/>
            </w:tcBorders>
          </w:tcPr>
          <w:p w14:paraId="3814D508" w14:textId="77777777" w:rsidR="00C50A95" w:rsidRPr="00D016EC" w:rsidRDefault="00C50A95" w:rsidP="00416506">
            <w:pPr>
              <w:pStyle w:val="tabletext11"/>
              <w:jc w:val="right"/>
              <w:rPr>
                <w:ins w:id="9130" w:author="Author"/>
              </w:rPr>
            </w:pPr>
          </w:p>
        </w:tc>
        <w:tc>
          <w:tcPr>
            <w:tcW w:w="2040" w:type="dxa"/>
            <w:tcBorders>
              <w:top w:val="nil"/>
              <w:left w:val="nil"/>
              <w:bottom w:val="nil"/>
              <w:right w:val="single" w:sz="6" w:space="0" w:color="auto"/>
            </w:tcBorders>
            <w:hideMark/>
          </w:tcPr>
          <w:p w14:paraId="123D5B2B" w14:textId="77777777" w:rsidR="00C50A95" w:rsidRPr="00D016EC" w:rsidRDefault="00C50A95" w:rsidP="00416506">
            <w:pPr>
              <w:pStyle w:val="tabletext11"/>
              <w:tabs>
                <w:tab w:val="decimal" w:pos="850"/>
              </w:tabs>
              <w:rPr>
                <w:ins w:id="9131" w:author="Author"/>
              </w:rPr>
            </w:pPr>
            <w:ins w:id="9132" w:author="Author">
              <w:r w:rsidRPr="00D016EC">
                <w:t>4,000 to 4,999</w:t>
              </w:r>
            </w:ins>
          </w:p>
        </w:tc>
        <w:tc>
          <w:tcPr>
            <w:tcW w:w="360" w:type="dxa"/>
            <w:tcBorders>
              <w:left w:val="single" w:sz="6" w:space="0" w:color="auto"/>
            </w:tcBorders>
          </w:tcPr>
          <w:p w14:paraId="56DF2A21" w14:textId="77777777" w:rsidR="00C50A95" w:rsidRPr="00D016EC" w:rsidRDefault="00C50A95" w:rsidP="00416506">
            <w:pPr>
              <w:pStyle w:val="tabletext11"/>
              <w:jc w:val="right"/>
              <w:rPr>
                <w:ins w:id="9133" w:author="Author"/>
              </w:rPr>
            </w:pPr>
          </w:p>
        </w:tc>
        <w:tc>
          <w:tcPr>
            <w:tcW w:w="2040" w:type="dxa"/>
            <w:tcBorders>
              <w:top w:val="nil"/>
              <w:left w:val="nil"/>
              <w:bottom w:val="nil"/>
              <w:right w:val="single" w:sz="6" w:space="0" w:color="auto"/>
            </w:tcBorders>
            <w:vAlign w:val="bottom"/>
            <w:hideMark/>
          </w:tcPr>
          <w:p w14:paraId="4A6025F4" w14:textId="77777777" w:rsidR="00C50A95" w:rsidRPr="00D016EC" w:rsidRDefault="00C50A95" w:rsidP="00416506">
            <w:pPr>
              <w:pStyle w:val="tabletext11"/>
              <w:tabs>
                <w:tab w:val="decimal" w:pos="801"/>
              </w:tabs>
              <w:rPr>
                <w:ins w:id="9134" w:author="Author"/>
              </w:rPr>
            </w:pPr>
            <w:ins w:id="9135" w:author="Author">
              <w:r w:rsidRPr="00D016EC">
                <w:t>0.67</w:t>
              </w:r>
            </w:ins>
          </w:p>
        </w:tc>
      </w:tr>
      <w:tr w:rsidR="00C50A95" w:rsidRPr="00D016EC" w14:paraId="5FCD3D09" w14:textId="77777777" w:rsidTr="00416506">
        <w:trPr>
          <w:trHeight w:val="190"/>
          <w:ins w:id="9136" w:author="Author"/>
        </w:trPr>
        <w:tc>
          <w:tcPr>
            <w:tcW w:w="200" w:type="dxa"/>
          </w:tcPr>
          <w:p w14:paraId="4F321D1F" w14:textId="77777777" w:rsidR="00C50A95" w:rsidRPr="00D016EC" w:rsidRDefault="00C50A95" w:rsidP="00416506">
            <w:pPr>
              <w:pStyle w:val="tabletext11"/>
              <w:rPr>
                <w:ins w:id="9137" w:author="Author"/>
              </w:rPr>
            </w:pPr>
          </w:p>
        </w:tc>
        <w:tc>
          <w:tcPr>
            <w:tcW w:w="360" w:type="dxa"/>
            <w:tcBorders>
              <w:top w:val="nil"/>
              <w:left w:val="single" w:sz="6" w:space="0" w:color="auto"/>
              <w:bottom w:val="nil"/>
              <w:right w:val="nil"/>
            </w:tcBorders>
          </w:tcPr>
          <w:p w14:paraId="50940208" w14:textId="77777777" w:rsidR="00C50A95" w:rsidRPr="00D016EC" w:rsidRDefault="00C50A95" w:rsidP="00416506">
            <w:pPr>
              <w:pStyle w:val="tabletext11"/>
              <w:jc w:val="right"/>
              <w:rPr>
                <w:ins w:id="9138" w:author="Author"/>
              </w:rPr>
            </w:pPr>
          </w:p>
        </w:tc>
        <w:tc>
          <w:tcPr>
            <w:tcW w:w="2040" w:type="dxa"/>
            <w:tcBorders>
              <w:top w:val="nil"/>
              <w:left w:val="nil"/>
              <w:bottom w:val="nil"/>
              <w:right w:val="single" w:sz="6" w:space="0" w:color="auto"/>
            </w:tcBorders>
            <w:hideMark/>
          </w:tcPr>
          <w:p w14:paraId="591EC997" w14:textId="77777777" w:rsidR="00C50A95" w:rsidRPr="00D016EC" w:rsidRDefault="00C50A95" w:rsidP="00416506">
            <w:pPr>
              <w:pStyle w:val="tabletext11"/>
              <w:tabs>
                <w:tab w:val="decimal" w:pos="850"/>
              </w:tabs>
              <w:rPr>
                <w:ins w:id="9139" w:author="Author"/>
              </w:rPr>
            </w:pPr>
            <w:ins w:id="9140" w:author="Author">
              <w:r w:rsidRPr="00D016EC">
                <w:t>5,000 to 5,999</w:t>
              </w:r>
            </w:ins>
          </w:p>
        </w:tc>
        <w:tc>
          <w:tcPr>
            <w:tcW w:w="360" w:type="dxa"/>
            <w:tcBorders>
              <w:left w:val="single" w:sz="6" w:space="0" w:color="auto"/>
            </w:tcBorders>
          </w:tcPr>
          <w:p w14:paraId="0D289A26" w14:textId="77777777" w:rsidR="00C50A95" w:rsidRPr="00D016EC" w:rsidRDefault="00C50A95" w:rsidP="00416506">
            <w:pPr>
              <w:pStyle w:val="tabletext11"/>
              <w:jc w:val="right"/>
              <w:rPr>
                <w:ins w:id="9141" w:author="Author"/>
              </w:rPr>
            </w:pPr>
          </w:p>
        </w:tc>
        <w:tc>
          <w:tcPr>
            <w:tcW w:w="2040" w:type="dxa"/>
            <w:tcBorders>
              <w:top w:val="nil"/>
              <w:left w:val="nil"/>
              <w:bottom w:val="nil"/>
              <w:right w:val="single" w:sz="6" w:space="0" w:color="auto"/>
            </w:tcBorders>
            <w:vAlign w:val="bottom"/>
            <w:hideMark/>
          </w:tcPr>
          <w:p w14:paraId="69AE53AF" w14:textId="77777777" w:rsidR="00C50A95" w:rsidRPr="00D016EC" w:rsidRDefault="00C50A95" w:rsidP="00416506">
            <w:pPr>
              <w:pStyle w:val="tabletext11"/>
              <w:tabs>
                <w:tab w:val="decimal" w:pos="801"/>
              </w:tabs>
              <w:rPr>
                <w:ins w:id="9142" w:author="Author"/>
              </w:rPr>
            </w:pPr>
            <w:ins w:id="9143" w:author="Author">
              <w:r w:rsidRPr="00D016EC">
                <w:t>0.67</w:t>
              </w:r>
            </w:ins>
          </w:p>
        </w:tc>
      </w:tr>
      <w:tr w:rsidR="00C50A95" w:rsidRPr="00D016EC" w14:paraId="6B3C2200" w14:textId="77777777" w:rsidTr="00416506">
        <w:trPr>
          <w:trHeight w:val="190"/>
          <w:ins w:id="9144" w:author="Author"/>
        </w:trPr>
        <w:tc>
          <w:tcPr>
            <w:tcW w:w="200" w:type="dxa"/>
          </w:tcPr>
          <w:p w14:paraId="5FAB61A7" w14:textId="77777777" w:rsidR="00C50A95" w:rsidRPr="00D016EC" w:rsidRDefault="00C50A95" w:rsidP="00416506">
            <w:pPr>
              <w:pStyle w:val="tabletext11"/>
              <w:rPr>
                <w:ins w:id="9145" w:author="Author"/>
              </w:rPr>
            </w:pPr>
          </w:p>
        </w:tc>
        <w:tc>
          <w:tcPr>
            <w:tcW w:w="360" w:type="dxa"/>
            <w:tcBorders>
              <w:top w:val="nil"/>
              <w:left w:val="single" w:sz="6" w:space="0" w:color="auto"/>
              <w:bottom w:val="nil"/>
              <w:right w:val="nil"/>
            </w:tcBorders>
          </w:tcPr>
          <w:p w14:paraId="4CCE2646" w14:textId="77777777" w:rsidR="00C50A95" w:rsidRPr="00D016EC" w:rsidRDefault="00C50A95" w:rsidP="00416506">
            <w:pPr>
              <w:pStyle w:val="tabletext11"/>
              <w:jc w:val="right"/>
              <w:rPr>
                <w:ins w:id="9146" w:author="Author"/>
              </w:rPr>
            </w:pPr>
          </w:p>
        </w:tc>
        <w:tc>
          <w:tcPr>
            <w:tcW w:w="2040" w:type="dxa"/>
            <w:tcBorders>
              <w:top w:val="nil"/>
              <w:left w:val="nil"/>
              <w:bottom w:val="nil"/>
              <w:right w:val="single" w:sz="6" w:space="0" w:color="auto"/>
            </w:tcBorders>
            <w:hideMark/>
          </w:tcPr>
          <w:p w14:paraId="1B9F26C5" w14:textId="77777777" w:rsidR="00C50A95" w:rsidRPr="00D016EC" w:rsidRDefault="00C50A95" w:rsidP="00416506">
            <w:pPr>
              <w:pStyle w:val="tabletext11"/>
              <w:tabs>
                <w:tab w:val="decimal" w:pos="850"/>
              </w:tabs>
              <w:rPr>
                <w:ins w:id="9147" w:author="Author"/>
              </w:rPr>
            </w:pPr>
            <w:ins w:id="9148" w:author="Author">
              <w:r w:rsidRPr="00D016EC">
                <w:t>6,000 to 7,999</w:t>
              </w:r>
            </w:ins>
          </w:p>
        </w:tc>
        <w:tc>
          <w:tcPr>
            <w:tcW w:w="360" w:type="dxa"/>
            <w:tcBorders>
              <w:left w:val="single" w:sz="6" w:space="0" w:color="auto"/>
            </w:tcBorders>
          </w:tcPr>
          <w:p w14:paraId="439F1727" w14:textId="77777777" w:rsidR="00C50A95" w:rsidRPr="00D016EC" w:rsidRDefault="00C50A95" w:rsidP="00416506">
            <w:pPr>
              <w:pStyle w:val="tabletext11"/>
              <w:jc w:val="right"/>
              <w:rPr>
                <w:ins w:id="9149" w:author="Author"/>
              </w:rPr>
            </w:pPr>
          </w:p>
        </w:tc>
        <w:tc>
          <w:tcPr>
            <w:tcW w:w="2040" w:type="dxa"/>
            <w:tcBorders>
              <w:top w:val="nil"/>
              <w:left w:val="nil"/>
              <w:bottom w:val="nil"/>
              <w:right w:val="single" w:sz="6" w:space="0" w:color="auto"/>
            </w:tcBorders>
            <w:vAlign w:val="bottom"/>
            <w:hideMark/>
          </w:tcPr>
          <w:p w14:paraId="494806DD" w14:textId="77777777" w:rsidR="00C50A95" w:rsidRPr="00D016EC" w:rsidRDefault="00C50A95" w:rsidP="00416506">
            <w:pPr>
              <w:pStyle w:val="tabletext11"/>
              <w:tabs>
                <w:tab w:val="decimal" w:pos="801"/>
              </w:tabs>
              <w:rPr>
                <w:ins w:id="9150" w:author="Author"/>
              </w:rPr>
            </w:pPr>
            <w:ins w:id="9151" w:author="Author">
              <w:r w:rsidRPr="00D016EC">
                <w:t>0.67</w:t>
              </w:r>
            </w:ins>
          </w:p>
        </w:tc>
      </w:tr>
      <w:tr w:rsidR="00C50A95" w:rsidRPr="00D016EC" w14:paraId="6AC4A072" w14:textId="77777777" w:rsidTr="00416506">
        <w:trPr>
          <w:trHeight w:val="190"/>
          <w:ins w:id="9152" w:author="Author"/>
        </w:trPr>
        <w:tc>
          <w:tcPr>
            <w:tcW w:w="200" w:type="dxa"/>
          </w:tcPr>
          <w:p w14:paraId="7CF15268" w14:textId="77777777" w:rsidR="00C50A95" w:rsidRPr="00D016EC" w:rsidRDefault="00C50A95" w:rsidP="00416506">
            <w:pPr>
              <w:pStyle w:val="tabletext11"/>
              <w:rPr>
                <w:ins w:id="9153" w:author="Author"/>
              </w:rPr>
            </w:pPr>
          </w:p>
        </w:tc>
        <w:tc>
          <w:tcPr>
            <w:tcW w:w="360" w:type="dxa"/>
            <w:tcBorders>
              <w:top w:val="nil"/>
              <w:left w:val="single" w:sz="6" w:space="0" w:color="auto"/>
              <w:bottom w:val="nil"/>
              <w:right w:val="nil"/>
            </w:tcBorders>
          </w:tcPr>
          <w:p w14:paraId="50F35C16" w14:textId="77777777" w:rsidR="00C50A95" w:rsidRPr="00D016EC" w:rsidRDefault="00C50A95" w:rsidP="00416506">
            <w:pPr>
              <w:pStyle w:val="tabletext11"/>
              <w:jc w:val="right"/>
              <w:rPr>
                <w:ins w:id="9154" w:author="Author"/>
              </w:rPr>
            </w:pPr>
          </w:p>
        </w:tc>
        <w:tc>
          <w:tcPr>
            <w:tcW w:w="2040" w:type="dxa"/>
            <w:tcBorders>
              <w:top w:val="nil"/>
              <w:left w:val="nil"/>
              <w:bottom w:val="nil"/>
              <w:right w:val="single" w:sz="6" w:space="0" w:color="auto"/>
            </w:tcBorders>
            <w:hideMark/>
          </w:tcPr>
          <w:p w14:paraId="23209F05" w14:textId="77777777" w:rsidR="00C50A95" w:rsidRPr="00D016EC" w:rsidRDefault="00C50A95" w:rsidP="00416506">
            <w:pPr>
              <w:pStyle w:val="tabletext11"/>
              <w:tabs>
                <w:tab w:val="decimal" w:pos="850"/>
              </w:tabs>
              <w:rPr>
                <w:ins w:id="9155" w:author="Author"/>
              </w:rPr>
            </w:pPr>
            <w:ins w:id="9156" w:author="Author">
              <w:r w:rsidRPr="00D016EC">
                <w:t>8,000 to 9,999</w:t>
              </w:r>
            </w:ins>
          </w:p>
        </w:tc>
        <w:tc>
          <w:tcPr>
            <w:tcW w:w="360" w:type="dxa"/>
            <w:tcBorders>
              <w:left w:val="single" w:sz="6" w:space="0" w:color="auto"/>
            </w:tcBorders>
          </w:tcPr>
          <w:p w14:paraId="3581534A" w14:textId="77777777" w:rsidR="00C50A95" w:rsidRPr="00D016EC" w:rsidRDefault="00C50A95" w:rsidP="00416506">
            <w:pPr>
              <w:pStyle w:val="tabletext11"/>
              <w:jc w:val="right"/>
              <w:rPr>
                <w:ins w:id="9157" w:author="Author"/>
              </w:rPr>
            </w:pPr>
          </w:p>
        </w:tc>
        <w:tc>
          <w:tcPr>
            <w:tcW w:w="2040" w:type="dxa"/>
            <w:tcBorders>
              <w:top w:val="nil"/>
              <w:left w:val="nil"/>
              <w:bottom w:val="nil"/>
              <w:right w:val="single" w:sz="6" w:space="0" w:color="auto"/>
            </w:tcBorders>
            <w:vAlign w:val="bottom"/>
            <w:hideMark/>
          </w:tcPr>
          <w:p w14:paraId="3D651ADF" w14:textId="77777777" w:rsidR="00C50A95" w:rsidRPr="00D016EC" w:rsidRDefault="00C50A95" w:rsidP="00416506">
            <w:pPr>
              <w:pStyle w:val="tabletext11"/>
              <w:tabs>
                <w:tab w:val="decimal" w:pos="801"/>
              </w:tabs>
              <w:rPr>
                <w:ins w:id="9158" w:author="Author"/>
              </w:rPr>
            </w:pPr>
            <w:ins w:id="9159" w:author="Author">
              <w:r w:rsidRPr="00D016EC">
                <w:t>0.67</w:t>
              </w:r>
            </w:ins>
          </w:p>
        </w:tc>
      </w:tr>
      <w:tr w:rsidR="00C50A95" w:rsidRPr="00D016EC" w14:paraId="6A406CB8" w14:textId="77777777" w:rsidTr="00416506">
        <w:trPr>
          <w:trHeight w:val="190"/>
          <w:ins w:id="9160" w:author="Author"/>
        </w:trPr>
        <w:tc>
          <w:tcPr>
            <w:tcW w:w="200" w:type="dxa"/>
          </w:tcPr>
          <w:p w14:paraId="144C218A" w14:textId="77777777" w:rsidR="00C50A95" w:rsidRPr="00D016EC" w:rsidRDefault="00C50A95" w:rsidP="00416506">
            <w:pPr>
              <w:pStyle w:val="tabletext11"/>
              <w:rPr>
                <w:ins w:id="9161" w:author="Author"/>
              </w:rPr>
            </w:pPr>
          </w:p>
        </w:tc>
        <w:tc>
          <w:tcPr>
            <w:tcW w:w="360" w:type="dxa"/>
            <w:tcBorders>
              <w:top w:val="nil"/>
              <w:left w:val="single" w:sz="6" w:space="0" w:color="auto"/>
              <w:bottom w:val="nil"/>
              <w:right w:val="nil"/>
            </w:tcBorders>
          </w:tcPr>
          <w:p w14:paraId="47AF62CE" w14:textId="77777777" w:rsidR="00C50A95" w:rsidRPr="00D016EC" w:rsidRDefault="00C50A95" w:rsidP="00416506">
            <w:pPr>
              <w:pStyle w:val="tabletext11"/>
              <w:jc w:val="right"/>
              <w:rPr>
                <w:ins w:id="9162" w:author="Author"/>
              </w:rPr>
            </w:pPr>
          </w:p>
        </w:tc>
        <w:tc>
          <w:tcPr>
            <w:tcW w:w="2040" w:type="dxa"/>
            <w:tcBorders>
              <w:top w:val="nil"/>
              <w:left w:val="nil"/>
              <w:bottom w:val="nil"/>
              <w:right w:val="single" w:sz="6" w:space="0" w:color="auto"/>
            </w:tcBorders>
            <w:hideMark/>
          </w:tcPr>
          <w:p w14:paraId="2E6E511A" w14:textId="77777777" w:rsidR="00C50A95" w:rsidRPr="00D016EC" w:rsidRDefault="00C50A95" w:rsidP="00416506">
            <w:pPr>
              <w:pStyle w:val="tabletext11"/>
              <w:tabs>
                <w:tab w:val="decimal" w:pos="850"/>
              </w:tabs>
              <w:rPr>
                <w:ins w:id="9163" w:author="Author"/>
              </w:rPr>
            </w:pPr>
            <w:ins w:id="9164" w:author="Author">
              <w:r w:rsidRPr="00D016EC">
                <w:t>10,000 to 11,999</w:t>
              </w:r>
            </w:ins>
          </w:p>
        </w:tc>
        <w:tc>
          <w:tcPr>
            <w:tcW w:w="360" w:type="dxa"/>
            <w:tcBorders>
              <w:left w:val="single" w:sz="6" w:space="0" w:color="auto"/>
            </w:tcBorders>
          </w:tcPr>
          <w:p w14:paraId="592A2B3C" w14:textId="77777777" w:rsidR="00C50A95" w:rsidRPr="00D016EC" w:rsidRDefault="00C50A95" w:rsidP="00416506">
            <w:pPr>
              <w:pStyle w:val="tabletext11"/>
              <w:jc w:val="right"/>
              <w:rPr>
                <w:ins w:id="9165" w:author="Author"/>
              </w:rPr>
            </w:pPr>
          </w:p>
        </w:tc>
        <w:tc>
          <w:tcPr>
            <w:tcW w:w="2040" w:type="dxa"/>
            <w:tcBorders>
              <w:top w:val="nil"/>
              <w:left w:val="nil"/>
              <w:bottom w:val="nil"/>
              <w:right w:val="single" w:sz="6" w:space="0" w:color="auto"/>
            </w:tcBorders>
            <w:vAlign w:val="bottom"/>
            <w:hideMark/>
          </w:tcPr>
          <w:p w14:paraId="41C98001" w14:textId="77777777" w:rsidR="00C50A95" w:rsidRPr="00D016EC" w:rsidRDefault="00C50A95" w:rsidP="00416506">
            <w:pPr>
              <w:pStyle w:val="tabletext11"/>
              <w:tabs>
                <w:tab w:val="decimal" w:pos="801"/>
              </w:tabs>
              <w:rPr>
                <w:ins w:id="9166" w:author="Author"/>
              </w:rPr>
            </w:pPr>
            <w:ins w:id="9167" w:author="Author">
              <w:r w:rsidRPr="00D016EC">
                <w:t>0.67</w:t>
              </w:r>
            </w:ins>
          </w:p>
        </w:tc>
      </w:tr>
      <w:tr w:rsidR="00C50A95" w:rsidRPr="00D016EC" w14:paraId="7E3AA529" w14:textId="77777777" w:rsidTr="00416506">
        <w:trPr>
          <w:trHeight w:val="190"/>
          <w:ins w:id="9168" w:author="Author"/>
        </w:trPr>
        <w:tc>
          <w:tcPr>
            <w:tcW w:w="200" w:type="dxa"/>
          </w:tcPr>
          <w:p w14:paraId="4497BE30" w14:textId="77777777" w:rsidR="00C50A95" w:rsidRPr="00D016EC" w:rsidRDefault="00C50A95" w:rsidP="00416506">
            <w:pPr>
              <w:pStyle w:val="tabletext11"/>
              <w:rPr>
                <w:ins w:id="9169" w:author="Author"/>
              </w:rPr>
            </w:pPr>
          </w:p>
        </w:tc>
        <w:tc>
          <w:tcPr>
            <w:tcW w:w="360" w:type="dxa"/>
            <w:tcBorders>
              <w:top w:val="nil"/>
              <w:left w:val="single" w:sz="6" w:space="0" w:color="auto"/>
              <w:bottom w:val="nil"/>
              <w:right w:val="nil"/>
            </w:tcBorders>
          </w:tcPr>
          <w:p w14:paraId="0C680E22" w14:textId="77777777" w:rsidR="00C50A95" w:rsidRPr="00D016EC" w:rsidRDefault="00C50A95" w:rsidP="00416506">
            <w:pPr>
              <w:pStyle w:val="tabletext11"/>
              <w:jc w:val="right"/>
              <w:rPr>
                <w:ins w:id="9170" w:author="Author"/>
              </w:rPr>
            </w:pPr>
          </w:p>
        </w:tc>
        <w:tc>
          <w:tcPr>
            <w:tcW w:w="2040" w:type="dxa"/>
            <w:tcBorders>
              <w:top w:val="nil"/>
              <w:left w:val="nil"/>
              <w:bottom w:val="nil"/>
              <w:right w:val="single" w:sz="6" w:space="0" w:color="auto"/>
            </w:tcBorders>
            <w:hideMark/>
          </w:tcPr>
          <w:p w14:paraId="0EF2E7E6" w14:textId="77777777" w:rsidR="00C50A95" w:rsidRPr="00D016EC" w:rsidRDefault="00C50A95" w:rsidP="00416506">
            <w:pPr>
              <w:pStyle w:val="tabletext11"/>
              <w:tabs>
                <w:tab w:val="decimal" w:pos="850"/>
              </w:tabs>
              <w:rPr>
                <w:ins w:id="9171" w:author="Author"/>
              </w:rPr>
            </w:pPr>
            <w:ins w:id="9172" w:author="Author">
              <w:r w:rsidRPr="00D016EC">
                <w:t>12,000 to 13,999</w:t>
              </w:r>
            </w:ins>
          </w:p>
        </w:tc>
        <w:tc>
          <w:tcPr>
            <w:tcW w:w="360" w:type="dxa"/>
            <w:tcBorders>
              <w:left w:val="single" w:sz="6" w:space="0" w:color="auto"/>
            </w:tcBorders>
          </w:tcPr>
          <w:p w14:paraId="17B72937" w14:textId="77777777" w:rsidR="00C50A95" w:rsidRPr="00D016EC" w:rsidRDefault="00C50A95" w:rsidP="00416506">
            <w:pPr>
              <w:pStyle w:val="tabletext11"/>
              <w:jc w:val="right"/>
              <w:rPr>
                <w:ins w:id="9173" w:author="Author"/>
              </w:rPr>
            </w:pPr>
          </w:p>
        </w:tc>
        <w:tc>
          <w:tcPr>
            <w:tcW w:w="2040" w:type="dxa"/>
            <w:tcBorders>
              <w:top w:val="nil"/>
              <w:left w:val="nil"/>
              <w:bottom w:val="nil"/>
              <w:right w:val="single" w:sz="6" w:space="0" w:color="auto"/>
            </w:tcBorders>
            <w:vAlign w:val="bottom"/>
            <w:hideMark/>
          </w:tcPr>
          <w:p w14:paraId="68B4E178" w14:textId="77777777" w:rsidR="00C50A95" w:rsidRPr="00D016EC" w:rsidRDefault="00C50A95" w:rsidP="00416506">
            <w:pPr>
              <w:pStyle w:val="tabletext11"/>
              <w:tabs>
                <w:tab w:val="decimal" w:pos="801"/>
              </w:tabs>
              <w:rPr>
                <w:ins w:id="9174" w:author="Author"/>
              </w:rPr>
            </w:pPr>
            <w:ins w:id="9175" w:author="Author">
              <w:r w:rsidRPr="00D016EC">
                <w:t>0.67</w:t>
              </w:r>
            </w:ins>
          </w:p>
        </w:tc>
      </w:tr>
      <w:tr w:rsidR="00C50A95" w:rsidRPr="00D016EC" w14:paraId="50742BB3" w14:textId="77777777" w:rsidTr="00416506">
        <w:trPr>
          <w:trHeight w:val="190"/>
          <w:ins w:id="9176" w:author="Author"/>
        </w:trPr>
        <w:tc>
          <w:tcPr>
            <w:tcW w:w="200" w:type="dxa"/>
          </w:tcPr>
          <w:p w14:paraId="2ADF1DAB" w14:textId="77777777" w:rsidR="00C50A95" w:rsidRPr="00D016EC" w:rsidRDefault="00C50A95" w:rsidP="00416506">
            <w:pPr>
              <w:pStyle w:val="tabletext11"/>
              <w:rPr>
                <w:ins w:id="9177" w:author="Author"/>
              </w:rPr>
            </w:pPr>
          </w:p>
        </w:tc>
        <w:tc>
          <w:tcPr>
            <w:tcW w:w="360" w:type="dxa"/>
            <w:tcBorders>
              <w:top w:val="nil"/>
              <w:left w:val="single" w:sz="6" w:space="0" w:color="auto"/>
              <w:bottom w:val="nil"/>
              <w:right w:val="nil"/>
            </w:tcBorders>
          </w:tcPr>
          <w:p w14:paraId="4C81E1B1" w14:textId="77777777" w:rsidR="00C50A95" w:rsidRPr="00D016EC" w:rsidRDefault="00C50A95" w:rsidP="00416506">
            <w:pPr>
              <w:pStyle w:val="tabletext11"/>
              <w:jc w:val="right"/>
              <w:rPr>
                <w:ins w:id="9178" w:author="Author"/>
              </w:rPr>
            </w:pPr>
          </w:p>
        </w:tc>
        <w:tc>
          <w:tcPr>
            <w:tcW w:w="2040" w:type="dxa"/>
            <w:tcBorders>
              <w:top w:val="nil"/>
              <w:left w:val="nil"/>
              <w:bottom w:val="nil"/>
              <w:right w:val="single" w:sz="6" w:space="0" w:color="auto"/>
            </w:tcBorders>
            <w:hideMark/>
          </w:tcPr>
          <w:p w14:paraId="2DBC2276" w14:textId="77777777" w:rsidR="00C50A95" w:rsidRPr="00D016EC" w:rsidRDefault="00C50A95" w:rsidP="00416506">
            <w:pPr>
              <w:pStyle w:val="tabletext11"/>
              <w:tabs>
                <w:tab w:val="decimal" w:pos="850"/>
              </w:tabs>
              <w:rPr>
                <w:ins w:id="9179" w:author="Author"/>
              </w:rPr>
            </w:pPr>
            <w:ins w:id="9180" w:author="Author">
              <w:r w:rsidRPr="00D016EC">
                <w:t>14,000 to 15,999</w:t>
              </w:r>
            </w:ins>
          </w:p>
        </w:tc>
        <w:tc>
          <w:tcPr>
            <w:tcW w:w="360" w:type="dxa"/>
            <w:tcBorders>
              <w:left w:val="single" w:sz="6" w:space="0" w:color="auto"/>
            </w:tcBorders>
          </w:tcPr>
          <w:p w14:paraId="2582D692" w14:textId="77777777" w:rsidR="00C50A95" w:rsidRPr="00D016EC" w:rsidRDefault="00C50A95" w:rsidP="00416506">
            <w:pPr>
              <w:pStyle w:val="tabletext11"/>
              <w:jc w:val="right"/>
              <w:rPr>
                <w:ins w:id="9181" w:author="Author"/>
              </w:rPr>
            </w:pPr>
          </w:p>
        </w:tc>
        <w:tc>
          <w:tcPr>
            <w:tcW w:w="2040" w:type="dxa"/>
            <w:tcBorders>
              <w:top w:val="nil"/>
              <w:left w:val="nil"/>
              <w:bottom w:val="nil"/>
              <w:right w:val="single" w:sz="6" w:space="0" w:color="auto"/>
            </w:tcBorders>
            <w:vAlign w:val="bottom"/>
            <w:hideMark/>
          </w:tcPr>
          <w:p w14:paraId="276E6061" w14:textId="77777777" w:rsidR="00C50A95" w:rsidRPr="00D016EC" w:rsidRDefault="00C50A95" w:rsidP="00416506">
            <w:pPr>
              <w:pStyle w:val="tabletext11"/>
              <w:tabs>
                <w:tab w:val="decimal" w:pos="801"/>
              </w:tabs>
              <w:rPr>
                <w:ins w:id="9182" w:author="Author"/>
              </w:rPr>
            </w:pPr>
            <w:ins w:id="9183" w:author="Author">
              <w:r w:rsidRPr="00D016EC">
                <w:t>0.65</w:t>
              </w:r>
            </w:ins>
          </w:p>
        </w:tc>
      </w:tr>
      <w:tr w:rsidR="00C50A95" w:rsidRPr="00D016EC" w14:paraId="45CA84E1" w14:textId="77777777" w:rsidTr="00416506">
        <w:trPr>
          <w:trHeight w:val="190"/>
          <w:ins w:id="9184" w:author="Author"/>
        </w:trPr>
        <w:tc>
          <w:tcPr>
            <w:tcW w:w="200" w:type="dxa"/>
          </w:tcPr>
          <w:p w14:paraId="13BD504A" w14:textId="77777777" w:rsidR="00C50A95" w:rsidRPr="00D016EC" w:rsidRDefault="00C50A95" w:rsidP="00416506">
            <w:pPr>
              <w:pStyle w:val="tabletext11"/>
              <w:rPr>
                <w:ins w:id="9185" w:author="Author"/>
              </w:rPr>
            </w:pPr>
          </w:p>
        </w:tc>
        <w:tc>
          <w:tcPr>
            <w:tcW w:w="360" w:type="dxa"/>
            <w:tcBorders>
              <w:top w:val="nil"/>
              <w:left w:val="single" w:sz="6" w:space="0" w:color="auto"/>
              <w:bottom w:val="nil"/>
              <w:right w:val="nil"/>
            </w:tcBorders>
          </w:tcPr>
          <w:p w14:paraId="60BDEDB0" w14:textId="77777777" w:rsidR="00C50A95" w:rsidRPr="00D016EC" w:rsidRDefault="00C50A95" w:rsidP="00416506">
            <w:pPr>
              <w:pStyle w:val="tabletext11"/>
              <w:jc w:val="right"/>
              <w:rPr>
                <w:ins w:id="9186" w:author="Author"/>
              </w:rPr>
            </w:pPr>
          </w:p>
        </w:tc>
        <w:tc>
          <w:tcPr>
            <w:tcW w:w="2040" w:type="dxa"/>
            <w:tcBorders>
              <w:top w:val="nil"/>
              <w:left w:val="nil"/>
              <w:bottom w:val="nil"/>
              <w:right w:val="single" w:sz="6" w:space="0" w:color="auto"/>
            </w:tcBorders>
            <w:hideMark/>
          </w:tcPr>
          <w:p w14:paraId="71546BBA" w14:textId="77777777" w:rsidR="00C50A95" w:rsidRPr="00D016EC" w:rsidRDefault="00C50A95" w:rsidP="00416506">
            <w:pPr>
              <w:pStyle w:val="tabletext11"/>
              <w:tabs>
                <w:tab w:val="decimal" w:pos="850"/>
              </w:tabs>
              <w:rPr>
                <w:ins w:id="9187" w:author="Author"/>
              </w:rPr>
            </w:pPr>
            <w:ins w:id="9188" w:author="Author">
              <w:r w:rsidRPr="00D016EC">
                <w:t>16,000 to 17,999</w:t>
              </w:r>
            </w:ins>
          </w:p>
        </w:tc>
        <w:tc>
          <w:tcPr>
            <w:tcW w:w="360" w:type="dxa"/>
            <w:tcBorders>
              <w:left w:val="single" w:sz="6" w:space="0" w:color="auto"/>
            </w:tcBorders>
          </w:tcPr>
          <w:p w14:paraId="4EB5A2E6" w14:textId="77777777" w:rsidR="00C50A95" w:rsidRPr="00D016EC" w:rsidRDefault="00C50A95" w:rsidP="00416506">
            <w:pPr>
              <w:pStyle w:val="tabletext11"/>
              <w:jc w:val="right"/>
              <w:rPr>
                <w:ins w:id="9189" w:author="Author"/>
              </w:rPr>
            </w:pPr>
          </w:p>
        </w:tc>
        <w:tc>
          <w:tcPr>
            <w:tcW w:w="2040" w:type="dxa"/>
            <w:tcBorders>
              <w:top w:val="nil"/>
              <w:left w:val="nil"/>
              <w:bottom w:val="nil"/>
              <w:right w:val="single" w:sz="6" w:space="0" w:color="auto"/>
            </w:tcBorders>
            <w:vAlign w:val="bottom"/>
            <w:hideMark/>
          </w:tcPr>
          <w:p w14:paraId="293733CA" w14:textId="77777777" w:rsidR="00C50A95" w:rsidRPr="00D016EC" w:rsidRDefault="00C50A95" w:rsidP="00416506">
            <w:pPr>
              <w:pStyle w:val="tabletext11"/>
              <w:tabs>
                <w:tab w:val="decimal" w:pos="801"/>
              </w:tabs>
              <w:rPr>
                <w:ins w:id="9190" w:author="Author"/>
              </w:rPr>
            </w:pPr>
            <w:ins w:id="9191" w:author="Author">
              <w:r w:rsidRPr="00D016EC">
                <w:t>0.64</w:t>
              </w:r>
            </w:ins>
          </w:p>
        </w:tc>
      </w:tr>
      <w:tr w:rsidR="00C50A95" w:rsidRPr="00D016EC" w14:paraId="783C4ED1" w14:textId="77777777" w:rsidTr="00416506">
        <w:trPr>
          <w:trHeight w:val="190"/>
          <w:ins w:id="9192" w:author="Author"/>
        </w:trPr>
        <w:tc>
          <w:tcPr>
            <w:tcW w:w="200" w:type="dxa"/>
          </w:tcPr>
          <w:p w14:paraId="055883EF" w14:textId="77777777" w:rsidR="00C50A95" w:rsidRPr="00D016EC" w:rsidRDefault="00C50A95" w:rsidP="00416506">
            <w:pPr>
              <w:pStyle w:val="tabletext11"/>
              <w:rPr>
                <w:ins w:id="9193" w:author="Author"/>
              </w:rPr>
            </w:pPr>
          </w:p>
        </w:tc>
        <w:tc>
          <w:tcPr>
            <w:tcW w:w="360" w:type="dxa"/>
            <w:tcBorders>
              <w:top w:val="nil"/>
              <w:left w:val="single" w:sz="6" w:space="0" w:color="auto"/>
              <w:bottom w:val="nil"/>
              <w:right w:val="nil"/>
            </w:tcBorders>
          </w:tcPr>
          <w:p w14:paraId="2FCA1349" w14:textId="77777777" w:rsidR="00C50A95" w:rsidRPr="00D016EC" w:rsidRDefault="00C50A95" w:rsidP="00416506">
            <w:pPr>
              <w:pStyle w:val="tabletext11"/>
              <w:jc w:val="right"/>
              <w:rPr>
                <w:ins w:id="9194" w:author="Author"/>
              </w:rPr>
            </w:pPr>
          </w:p>
        </w:tc>
        <w:tc>
          <w:tcPr>
            <w:tcW w:w="2040" w:type="dxa"/>
            <w:tcBorders>
              <w:top w:val="nil"/>
              <w:left w:val="nil"/>
              <w:bottom w:val="nil"/>
              <w:right w:val="single" w:sz="6" w:space="0" w:color="auto"/>
            </w:tcBorders>
            <w:hideMark/>
          </w:tcPr>
          <w:p w14:paraId="7652987B" w14:textId="77777777" w:rsidR="00C50A95" w:rsidRPr="00D016EC" w:rsidRDefault="00C50A95" w:rsidP="00416506">
            <w:pPr>
              <w:pStyle w:val="tabletext11"/>
              <w:tabs>
                <w:tab w:val="decimal" w:pos="850"/>
              </w:tabs>
              <w:rPr>
                <w:ins w:id="9195" w:author="Author"/>
              </w:rPr>
            </w:pPr>
            <w:ins w:id="9196" w:author="Author">
              <w:r w:rsidRPr="00D016EC">
                <w:t>18,000 to 19,999</w:t>
              </w:r>
            </w:ins>
          </w:p>
        </w:tc>
        <w:tc>
          <w:tcPr>
            <w:tcW w:w="360" w:type="dxa"/>
            <w:tcBorders>
              <w:left w:val="single" w:sz="6" w:space="0" w:color="auto"/>
            </w:tcBorders>
          </w:tcPr>
          <w:p w14:paraId="59B09307" w14:textId="77777777" w:rsidR="00C50A95" w:rsidRPr="00D016EC" w:rsidRDefault="00C50A95" w:rsidP="00416506">
            <w:pPr>
              <w:pStyle w:val="tabletext11"/>
              <w:jc w:val="right"/>
              <w:rPr>
                <w:ins w:id="9197" w:author="Author"/>
              </w:rPr>
            </w:pPr>
          </w:p>
        </w:tc>
        <w:tc>
          <w:tcPr>
            <w:tcW w:w="2040" w:type="dxa"/>
            <w:tcBorders>
              <w:top w:val="nil"/>
              <w:left w:val="nil"/>
              <w:bottom w:val="nil"/>
              <w:right w:val="single" w:sz="6" w:space="0" w:color="auto"/>
            </w:tcBorders>
            <w:vAlign w:val="bottom"/>
            <w:hideMark/>
          </w:tcPr>
          <w:p w14:paraId="6605668E" w14:textId="77777777" w:rsidR="00C50A95" w:rsidRPr="00D016EC" w:rsidRDefault="00C50A95" w:rsidP="00416506">
            <w:pPr>
              <w:pStyle w:val="tabletext11"/>
              <w:tabs>
                <w:tab w:val="decimal" w:pos="801"/>
              </w:tabs>
              <w:rPr>
                <w:ins w:id="9198" w:author="Author"/>
              </w:rPr>
            </w:pPr>
            <w:ins w:id="9199" w:author="Author">
              <w:r w:rsidRPr="00D016EC">
                <w:t>0.63</w:t>
              </w:r>
            </w:ins>
          </w:p>
        </w:tc>
      </w:tr>
      <w:tr w:rsidR="00C50A95" w:rsidRPr="00D016EC" w14:paraId="497491FA" w14:textId="77777777" w:rsidTr="00416506">
        <w:trPr>
          <w:trHeight w:val="190"/>
          <w:ins w:id="9200" w:author="Author"/>
        </w:trPr>
        <w:tc>
          <w:tcPr>
            <w:tcW w:w="200" w:type="dxa"/>
          </w:tcPr>
          <w:p w14:paraId="3CA8A415" w14:textId="77777777" w:rsidR="00C50A95" w:rsidRPr="00D016EC" w:rsidRDefault="00C50A95" w:rsidP="00416506">
            <w:pPr>
              <w:pStyle w:val="tabletext11"/>
              <w:rPr>
                <w:ins w:id="9201" w:author="Author"/>
              </w:rPr>
            </w:pPr>
          </w:p>
        </w:tc>
        <w:tc>
          <w:tcPr>
            <w:tcW w:w="360" w:type="dxa"/>
            <w:tcBorders>
              <w:top w:val="nil"/>
              <w:left w:val="single" w:sz="6" w:space="0" w:color="auto"/>
              <w:bottom w:val="nil"/>
              <w:right w:val="nil"/>
            </w:tcBorders>
          </w:tcPr>
          <w:p w14:paraId="2CAB92B8" w14:textId="77777777" w:rsidR="00C50A95" w:rsidRPr="00D016EC" w:rsidRDefault="00C50A95" w:rsidP="00416506">
            <w:pPr>
              <w:pStyle w:val="tabletext11"/>
              <w:jc w:val="right"/>
              <w:rPr>
                <w:ins w:id="9202" w:author="Author"/>
              </w:rPr>
            </w:pPr>
          </w:p>
        </w:tc>
        <w:tc>
          <w:tcPr>
            <w:tcW w:w="2040" w:type="dxa"/>
            <w:tcBorders>
              <w:top w:val="nil"/>
              <w:left w:val="nil"/>
              <w:bottom w:val="nil"/>
              <w:right w:val="single" w:sz="6" w:space="0" w:color="auto"/>
            </w:tcBorders>
            <w:hideMark/>
          </w:tcPr>
          <w:p w14:paraId="4D28758F" w14:textId="77777777" w:rsidR="00C50A95" w:rsidRPr="00D016EC" w:rsidRDefault="00C50A95" w:rsidP="00416506">
            <w:pPr>
              <w:pStyle w:val="tabletext11"/>
              <w:tabs>
                <w:tab w:val="decimal" w:pos="850"/>
              </w:tabs>
              <w:rPr>
                <w:ins w:id="9203" w:author="Author"/>
              </w:rPr>
            </w:pPr>
            <w:ins w:id="9204" w:author="Author">
              <w:r w:rsidRPr="00D016EC">
                <w:t>20,000 to 24,999</w:t>
              </w:r>
            </w:ins>
          </w:p>
        </w:tc>
        <w:tc>
          <w:tcPr>
            <w:tcW w:w="360" w:type="dxa"/>
            <w:tcBorders>
              <w:left w:val="single" w:sz="6" w:space="0" w:color="auto"/>
            </w:tcBorders>
          </w:tcPr>
          <w:p w14:paraId="2432CB30" w14:textId="77777777" w:rsidR="00C50A95" w:rsidRPr="00D016EC" w:rsidRDefault="00C50A95" w:rsidP="00416506">
            <w:pPr>
              <w:pStyle w:val="tabletext11"/>
              <w:jc w:val="right"/>
              <w:rPr>
                <w:ins w:id="9205" w:author="Author"/>
              </w:rPr>
            </w:pPr>
          </w:p>
        </w:tc>
        <w:tc>
          <w:tcPr>
            <w:tcW w:w="2040" w:type="dxa"/>
            <w:tcBorders>
              <w:top w:val="nil"/>
              <w:left w:val="nil"/>
              <w:bottom w:val="nil"/>
              <w:right w:val="single" w:sz="6" w:space="0" w:color="auto"/>
            </w:tcBorders>
            <w:vAlign w:val="bottom"/>
            <w:hideMark/>
          </w:tcPr>
          <w:p w14:paraId="4BA9BAEA" w14:textId="77777777" w:rsidR="00C50A95" w:rsidRPr="00D016EC" w:rsidRDefault="00C50A95" w:rsidP="00416506">
            <w:pPr>
              <w:pStyle w:val="tabletext11"/>
              <w:tabs>
                <w:tab w:val="decimal" w:pos="801"/>
              </w:tabs>
              <w:rPr>
                <w:ins w:id="9206" w:author="Author"/>
              </w:rPr>
            </w:pPr>
            <w:ins w:id="9207" w:author="Author">
              <w:r w:rsidRPr="00D016EC">
                <w:t>0.63</w:t>
              </w:r>
            </w:ins>
          </w:p>
        </w:tc>
      </w:tr>
      <w:tr w:rsidR="00C50A95" w:rsidRPr="00D016EC" w14:paraId="5B3F14DD" w14:textId="77777777" w:rsidTr="00416506">
        <w:trPr>
          <w:trHeight w:val="190"/>
          <w:ins w:id="9208" w:author="Author"/>
        </w:trPr>
        <w:tc>
          <w:tcPr>
            <w:tcW w:w="200" w:type="dxa"/>
          </w:tcPr>
          <w:p w14:paraId="1810FE09" w14:textId="77777777" w:rsidR="00C50A95" w:rsidRPr="00D016EC" w:rsidRDefault="00C50A95" w:rsidP="00416506">
            <w:pPr>
              <w:pStyle w:val="tabletext11"/>
              <w:rPr>
                <w:ins w:id="9209" w:author="Author"/>
              </w:rPr>
            </w:pPr>
          </w:p>
        </w:tc>
        <w:tc>
          <w:tcPr>
            <w:tcW w:w="360" w:type="dxa"/>
            <w:tcBorders>
              <w:top w:val="nil"/>
              <w:left w:val="single" w:sz="6" w:space="0" w:color="auto"/>
              <w:bottom w:val="nil"/>
              <w:right w:val="nil"/>
            </w:tcBorders>
          </w:tcPr>
          <w:p w14:paraId="5EEE6D6B" w14:textId="77777777" w:rsidR="00C50A95" w:rsidRPr="00D016EC" w:rsidRDefault="00C50A95" w:rsidP="00416506">
            <w:pPr>
              <w:pStyle w:val="tabletext11"/>
              <w:jc w:val="right"/>
              <w:rPr>
                <w:ins w:id="9210" w:author="Author"/>
              </w:rPr>
            </w:pPr>
          </w:p>
        </w:tc>
        <w:tc>
          <w:tcPr>
            <w:tcW w:w="2040" w:type="dxa"/>
            <w:tcBorders>
              <w:top w:val="nil"/>
              <w:left w:val="nil"/>
              <w:bottom w:val="nil"/>
              <w:right w:val="single" w:sz="6" w:space="0" w:color="auto"/>
            </w:tcBorders>
            <w:hideMark/>
          </w:tcPr>
          <w:p w14:paraId="7BE88D04" w14:textId="77777777" w:rsidR="00C50A95" w:rsidRPr="00D016EC" w:rsidRDefault="00C50A95" w:rsidP="00416506">
            <w:pPr>
              <w:pStyle w:val="tabletext11"/>
              <w:tabs>
                <w:tab w:val="decimal" w:pos="850"/>
              </w:tabs>
              <w:rPr>
                <w:ins w:id="9211" w:author="Author"/>
              </w:rPr>
            </w:pPr>
            <w:ins w:id="9212" w:author="Author">
              <w:r w:rsidRPr="00D016EC">
                <w:t>25,000 to 29,999</w:t>
              </w:r>
            </w:ins>
          </w:p>
        </w:tc>
        <w:tc>
          <w:tcPr>
            <w:tcW w:w="360" w:type="dxa"/>
            <w:tcBorders>
              <w:left w:val="single" w:sz="6" w:space="0" w:color="auto"/>
            </w:tcBorders>
          </w:tcPr>
          <w:p w14:paraId="2376C8EB" w14:textId="77777777" w:rsidR="00C50A95" w:rsidRPr="00D016EC" w:rsidRDefault="00C50A95" w:rsidP="00416506">
            <w:pPr>
              <w:pStyle w:val="tabletext11"/>
              <w:jc w:val="right"/>
              <w:rPr>
                <w:ins w:id="9213" w:author="Author"/>
              </w:rPr>
            </w:pPr>
          </w:p>
        </w:tc>
        <w:tc>
          <w:tcPr>
            <w:tcW w:w="2040" w:type="dxa"/>
            <w:tcBorders>
              <w:top w:val="nil"/>
              <w:left w:val="nil"/>
              <w:bottom w:val="nil"/>
              <w:right w:val="single" w:sz="6" w:space="0" w:color="auto"/>
            </w:tcBorders>
            <w:vAlign w:val="bottom"/>
            <w:hideMark/>
          </w:tcPr>
          <w:p w14:paraId="1F069998" w14:textId="77777777" w:rsidR="00C50A95" w:rsidRPr="00D016EC" w:rsidRDefault="00C50A95" w:rsidP="00416506">
            <w:pPr>
              <w:pStyle w:val="tabletext11"/>
              <w:tabs>
                <w:tab w:val="decimal" w:pos="801"/>
              </w:tabs>
              <w:rPr>
                <w:ins w:id="9214" w:author="Author"/>
              </w:rPr>
            </w:pPr>
            <w:ins w:id="9215" w:author="Author">
              <w:r w:rsidRPr="00D016EC">
                <w:t>0.70</w:t>
              </w:r>
            </w:ins>
          </w:p>
        </w:tc>
      </w:tr>
      <w:tr w:rsidR="00C50A95" w:rsidRPr="00D016EC" w14:paraId="6C14652D" w14:textId="77777777" w:rsidTr="00416506">
        <w:trPr>
          <w:trHeight w:val="190"/>
          <w:ins w:id="9216" w:author="Author"/>
        </w:trPr>
        <w:tc>
          <w:tcPr>
            <w:tcW w:w="200" w:type="dxa"/>
          </w:tcPr>
          <w:p w14:paraId="1E10486A" w14:textId="77777777" w:rsidR="00C50A95" w:rsidRPr="00D016EC" w:rsidRDefault="00C50A95" w:rsidP="00416506">
            <w:pPr>
              <w:pStyle w:val="tabletext11"/>
              <w:rPr>
                <w:ins w:id="9217" w:author="Author"/>
              </w:rPr>
            </w:pPr>
          </w:p>
        </w:tc>
        <w:tc>
          <w:tcPr>
            <w:tcW w:w="360" w:type="dxa"/>
            <w:tcBorders>
              <w:top w:val="nil"/>
              <w:left w:val="single" w:sz="6" w:space="0" w:color="auto"/>
              <w:bottom w:val="nil"/>
              <w:right w:val="nil"/>
            </w:tcBorders>
          </w:tcPr>
          <w:p w14:paraId="71B6D416" w14:textId="77777777" w:rsidR="00C50A95" w:rsidRPr="00D016EC" w:rsidRDefault="00C50A95" w:rsidP="00416506">
            <w:pPr>
              <w:pStyle w:val="tabletext11"/>
              <w:jc w:val="right"/>
              <w:rPr>
                <w:ins w:id="9218" w:author="Author"/>
              </w:rPr>
            </w:pPr>
          </w:p>
        </w:tc>
        <w:tc>
          <w:tcPr>
            <w:tcW w:w="2040" w:type="dxa"/>
            <w:tcBorders>
              <w:top w:val="nil"/>
              <w:left w:val="nil"/>
              <w:bottom w:val="nil"/>
              <w:right w:val="single" w:sz="6" w:space="0" w:color="auto"/>
            </w:tcBorders>
            <w:hideMark/>
          </w:tcPr>
          <w:p w14:paraId="0DF33812" w14:textId="77777777" w:rsidR="00C50A95" w:rsidRPr="00D016EC" w:rsidRDefault="00C50A95" w:rsidP="00416506">
            <w:pPr>
              <w:pStyle w:val="tabletext11"/>
              <w:tabs>
                <w:tab w:val="decimal" w:pos="850"/>
              </w:tabs>
              <w:rPr>
                <w:ins w:id="9219" w:author="Author"/>
              </w:rPr>
            </w:pPr>
            <w:ins w:id="9220" w:author="Author">
              <w:r w:rsidRPr="00D016EC">
                <w:t>30,000 to 34,999</w:t>
              </w:r>
            </w:ins>
          </w:p>
        </w:tc>
        <w:tc>
          <w:tcPr>
            <w:tcW w:w="360" w:type="dxa"/>
            <w:tcBorders>
              <w:left w:val="single" w:sz="6" w:space="0" w:color="auto"/>
            </w:tcBorders>
          </w:tcPr>
          <w:p w14:paraId="46BAC98E" w14:textId="77777777" w:rsidR="00C50A95" w:rsidRPr="00D016EC" w:rsidRDefault="00C50A95" w:rsidP="00416506">
            <w:pPr>
              <w:pStyle w:val="tabletext11"/>
              <w:jc w:val="right"/>
              <w:rPr>
                <w:ins w:id="9221" w:author="Author"/>
              </w:rPr>
            </w:pPr>
          </w:p>
        </w:tc>
        <w:tc>
          <w:tcPr>
            <w:tcW w:w="2040" w:type="dxa"/>
            <w:tcBorders>
              <w:top w:val="nil"/>
              <w:left w:val="nil"/>
              <w:bottom w:val="nil"/>
              <w:right w:val="single" w:sz="6" w:space="0" w:color="auto"/>
            </w:tcBorders>
            <w:vAlign w:val="bottom"/>
            <w:hideMark/>
          </w:tcPr>
          <w:p w14:paraId="06D31D36" w14:textId="77777777" w:rsidR="00C50A95" w:rsidRPr="00D016EC" w:rsidRDefault="00C50A95" w:rsidP="00416506">
            <w:pPr>
              <w:pStyle w:val="tabletext11"/>
              <w:tabs>
                <w:tab w:val="decimal" w:pos="801"/>
              </w:tabs>
              <w:rPr>
                <w:ins w:id="9222" w:author="Author"/>
              </w:rPr>
            </w:pPr>
            <w:ins w:id="9223" w:author="Author">
              <w:r w:rsidRPr="00D016EC">
                <w:t>0.77</w:t>
              </w:r>
            </w:ins>
          </w:p>
        </w:tc>
      </w:tr>
      <w:tr w:rsidR="00C50A95" w:rsidRPr="00D016EC" w14:paraId="3A57908B" w14:textId="77777777" w:rsidTr="00416506">
        <w:trPr>
          <w:trHeight w:val="190"/>
          <w:ins w:id="9224" w:author="Author"/>
        </w:trPr>
        <w:tc>
          <w:tcPr>
            <w:tcW w:w="200" w:type="dxa"/>
          </w:tcPr>
          <w:p w14:paraId="657A50E7" w14:textId="77777777" w:rsidR="00C50A95" w:rsidRPr="00D016EC" w:rsidRDefault="00C50A95" w:rsidP="00416506">
            <w:pPr>
              <w:pStyle w:val="tabletext11"/>
              <w:rPr>
                <w:ins w:id="9225" w:author="Author"/>
              </w:rPr>
            </w:pPr>
          </w:p>
        </w:tc>
        <w:tc>
          <w:tcPr>
            <w:tcW w:w="360" w:type="dxa"/>
            <w:tcBorders>
              <w:top w:val="nil"/>
              <w:left w:val="single" w:sz="6" w:space="0" w:color="auto"/>
              <w:bottom w:val="nil"/>
              <w:right w:val="nil"/>
            </w:tcBorders>
          </w:tcPr>
          <w:p w14:paraId="207E9AF1" w14:textId="77777777" w:rsidR="00C50A95" w:rsidRPr="00D016EC" w:rsidRDefault="00C50A95" w:rsidP="00416506">
            <w:pPr>
              <w:pStyle w:val="tabletext11"/>
              <w:jc w:val="right"/>
              <w:rPr>
                <w:ins w:id="9226" w:author="Author"/>
              </w:rPr>
            </w:pPr>
          </w:p>
        </w:tc>
        <w:tc>
          <w:tcPr>
            <w:tcW w:w="2040" w:type="dxa"/>
            <w:tcBorders>
              <w:top w:val="nil"/>
              <w:left w:val="nil"/>
              <w:bottom w:val="nil"/>
              <w:right w:val="single" w:sz="6" w:space="0" w:color="auto"/>
            </w:tcBorders>
            <w:hideMark/>
          </w:tcPr>
          <w:p w14:paraId="340ACE0B" w14:textId="77777777" w:rsidR="00C50A95" w:rsidRPr="00D016EC" w:rsidRDefault="00C50A95" w:rsidP="00416506">
            <w:pPr>
              <w:pStyle w:val="tabletext11"/>
              <w:tabs>
                <w:tab w:val="decimal" w:pos="850"/>
              </w:tabs>
              <w:rPr>
                <w:ins w:id="9227" w:author="Author"/>
              </w:rPr>
            </w:pPr>
            <w:ins w:id="9228" w:author="Author">
              <w:r w:rsidRPr="00D016EC">
                <w:t>35,000 to 39,999</w:t>
              </w:r>
            </w:ins>
          </w:p>
        </w:tc>
        <w:tc>
          <w:tcPr>
            <w:tcW w:w="360" w:type="dxa"/>
            <w:tcBorders>
              <w:left w:val="single" w:sz="6" w:space="0" w:color="auto"/>
            </w:tcBorders>
          </w:tcPr>
          <w:p w14:paraId="1D8F4235" w14:textId="77777777" w:rsidR="00C50A95" w:rsidRPr="00D016EC" w:rsidRDefault="00C50A95" w:rsidP="00416506">
            <w:pPr>
              <w:pStyle w:val="tabletext11"/>
              <w:jc w:val="right"/>
              <w:rPr>
                <w:ins w:id="9229" w:author="Author"/>
              </w:rPr>
            </w:pPr>
          </w:p>
        </w:tc>
        <w:tc>
          <w:tcPr>
            <w:tcW w:w="2040" w:type="dxa"/>
            <w:tcBorders>
              <w:top w:val="nil"/>
              <w:left w:val="nil"/>
              <w:bottom w:val="nil"/>
              <w:right w:val="single" w:sz="6" w:space="0" w:color="auto"/>
            </w:tcBorders>
            <w:vAlign w:val="bottom"/>
            <w:hideMark/>
          </w:tcPr>
          <w:p w14:paraId="1BEBA64D" w14:textId="77777777" w:rsidR="00C50A95" w:rsidRPr="00D016EC" w:rsidRDefault="00C50A95" w:rsidP="00416506">
            <w:pPr>
              <w:pStyle w:val="tabletext11"/>
              <w:tabs>
                <w:tab w:val="decimal" w:pos="801"/>
              </w:tabs>
              <w:rPr>
                <w:ins w:id="9230" w:author="Author"/>
              </w:rPr>
            </w:pPr>
            <w:ins w:id="9231" w:author="Author">
              <w:r w:rsidRPr="00D016EC">
                <w:t>0.81</w:t>
              </w:r>
            </w:ins>
          </w:p>
        </w:tc>
      </w:tr>
      <w:tr w:rsidR="00C50A95" w:rsidRPr="00D016EC" w14:paraId="47EF20FB" w14:textId="77777777" w:rsidTr="00416506">
        <w:trPr>
          <w:trHeight w:val="190"/>
          <w:ins w:id="9232" w:author="Author"/>
        </w:trPr>
        <w:tc>
          <w:tcPr>
            <w:tcW w:w="200" w:type="dxa"/>
          </w:tcPr>
          <w:p w14:paraId="4C5103A8" w14:textId="77777777" w:rsidR="00C50A95" w:rsidRPr="00D016EC" w:rsidRDefault="00C50A95" w:rsidP="00416506">
            <w:pPr>
              <w:pStyle w:val="tabletext11"/>
              <w:rPr>
                <w:ins w:id="9233" w:author="Author"/>
              </w:rPr>
            </w:pPr>
          </w:p>
        </w:tc>
        <w:tc>
          <w:tcPr>
            <w:tcW w:w="360" w:type="dxa"/>
            <w:tcBorders>
              <w:top w:val="nil"/>
              <w:left w:val="single" w:sz="6" w:space="0" w:color="auto"/>
              <w:bottom w:val="nil"/>
              <w:right w:val="nil"/>
            </w:tcBorders>
          </w:tcPr>
          <w:p w14:paraId="5B0611BB" w14:textId="77777777" w:rsidR="00C50A95" w:rsidRPr="00D016EC" w:rsidRDefault="00C50A95" w:rsidP="00416506">
            <w:pPr>
              <w:pStyle w:val="tabletext11"/>
              <w:jc w:val="right"/>
              <w:rPr>
                <w:ins w:id="9234" w:author="Author"/>
              </w:rPr>
            </w:pPr>
          </w:p>
        </w:tc>
        <w:tc>
          <w:tcPr>
            <w:tcW w:w="2040" w:type="dxa"/>
            <w:tcBorders>
              <w:top w:val="nil"/>
              <w:left w:val="nil"/>
              <w:bottom w:val="nil"/>
              <w:right w:val="single" w:sz="6" w:space="0" w:color="auto"/>
            </w:tcBorders>
            <w:hideMark/>
          </w:tcPr>
          <w:p w14:paraId="12E31AA3" w14:textId="77777777" w:rsidR="00C50A95" w:rsidRPr="00D016EC" w:rsidRDefault="00C50A95" w:rsidP="00416506">
            <w:pPr>
              <w:pStyle w:val="tabletext11"/>
              <w:tabs>
                <w:tab w:val="decimal" w:pos="850"/>
              </w:tabs>
              <w:rPr>
                <w:ins w:id="9235" w:author="Author"/>
              </w:rPr>
            </w:pPr>
            <w:ins w:id="9236" w:author="Author">
              <w:r w:rsidRPr="00D016EC">
                <w:t>40,000 to 44,999</w:t>
              </w:r>
            </w:ins>
          </w:p>
        </w:tc>
        <w:tc>
          <w:tcPr>
            <w:tcW w:w="360" w:type="dxa"/>
            <w:tcBorders>
              <w:left w:val="single" w:sz="6" w:space="0" w:color="auto"/>
            </w:tcBorders>
          </w:tcPr>
          <w:p w14:paraId="2D81A1AD" w14:textId="77777777" w:rsidR="00C50A95" w:rsidRPr="00D016EC" w:rsidRDefault="00C50A95" w:rsidP="00416506">
            <w:pPr>
              <w:pStyle w:val="tabletext11"/>
              <w:jc w:val="right"/>
              <w:rPr>
                <w:ins w:id="9237" w:author="Author"/>
              </w:rPr>
            </w:pPr>
          </w:p>
        </w:tc>
        <w:tc>
          <w:tcPr>
            <w:tcW w:w="2040" w:type="dxa"/>
            <w:tcBorders>
              <w:top w:val="nil"/>
              <w:left w:val="nil"/>
              <w:bottom w:val="nil"/>
              <w:right w:val="single" w:sz="6" w:space="0" w:color="auto"/>
            </w:tcBorders>
            <w:vAlign w:val="bottom"/>
            <w:hideMark/>
          </w:tcPr>
          <w:p w14:paraId="6124481B" w14:textId="77777777" w:rsidR="00C50A95" w:rsidRPr="00D016EC" w:rsidRDefault="00C50A95" w:rsidP="00416506">
            <w:pPr>
              <w:pStyle w:val="tabletext11"/>
              <w:tabs>
                <w:tab w:val="decimal" w:pos="801"/>
              </w:tabs>
              <w:rPr>
                <w:ins w:id="9238" w:author="Author"/>
              </w:rPr>
            </w:pPr>
            <w:ins w:id="9239" w:author="Author">
              <w:r w:rsidRPr="00D016EC">
                <w:t>0.83</w:t>
              </w:r>
            </w:ins>
          </w:p>
        </w:tc>
      </w:tr>
      <w:tr w:rsidR="00C50A95" w:rsidRPr="00D016EC" w14:paraId="5769E54E" w14:textId="77777777" w:rsidTr="00416506">
        <w:trPr>
          <w:trHeight w:val="190"/>
          <w:ins w:id="9240" w:author="Author"/>
        </w:trPr>
        <w:tc>
          <w:tcPr>
            <w:tcW w:w="200" w:type="dxa"/>
          </w:tcPr>
          <w:p w14:paraId="3BD1099C" w14:textId="77777777" w:rsidR="00C50A95" w:rsidRPr="00D016EC" w:rsidRDefault="00C50A95" w:rsidP="00416506">
            <w:pPr>
              <w:pStyle w:val="tabletext11"/>
              <w:rPr>
                <w:ins w:id="9241" w:author="Author"/>
              </w:rPr>
            </w:pPr>
          </w:p>
        </w:tc>
        <w:tc>
          <w:tcPr>
            <w:tcW w:w="360" w:type="dxa"/>
            <w:tcBorders>
              <w:top w:val="nil"/>
              <w:left w:val="single" w:sz="6" w:space="0" w:color="auto"/>
              <w:bottom w:val="nil"/>
              <w:right w:val="nil"/>
            </w:tcBorders>
          </w:tcPr>
          <w:p w14:paraId="5D6A8A00" w14:textId="77777777" w:rsidR="00C50A95" w:rsidRPr="00D016EC" w:rsidRDefault="00C50A95" w:rsidP="00416506">
            <w:pPr>
              <w:pStyle w:val="tabletext11"/>
              <w:jc w:val="right"/>
              <w:rPr>
                <w:ins w:id="9242" w:author="Author"/>
              </w:rPr>
            </w:pPr>
          </w:p>
        </w:tc>
        <w:tc>
          <w:tcPr>
            <w:tcW w:w="2040" w:type="dxa"/>
            <w:tcBorders>
              <w:top w:val="nil"/>
              <w:left w:val="nil"/>
              <w:bottom w:val="nil"/>
              <w:right w:val="single" w:sz="6" w:space="0" w:color="auto"/>
            </w:tcBorders>
            <w:hideMark/>
          </w:tcPr>
          <w:p w14:paraId="5B3D0428" w14:textId="77777777" w:rsidR="00C50A95" w:rsidRPr="00D016EC" w:rsidRDefault="00C50A95" w:rsidP="00416506">
            <w:pPr>
              <w:pStyle w:val="tabletext11"/>
              <w:tabs>
                <w:tab w:val="decimal" w:pos="850"/>
              </w:tabs>
              <w:rPr>
                <w:ins w:id="9243" w:author="Author"/>
              </w:rPr>
            </w:pPr>
            <w:ins w:id="9244" w:author="Author">
              <w:r w:rsidRPr="00D016EC">
                <w:t>45,000 to 49,999</w:t>
              </w:r>
            </w:ins>
          </w:p>
        </w:tc>
        <w:tc>
          <w:tcPr>
            <w:tcW w:w="360" w:type="dxa"/>
            <w:tcBorders>
              <w:left w:val="single" w:sz="6" w:space="0" w:color="auto"/>
            </w:tcBorders>
          </w:tcPr>
          <w:p w14:paraId="4ED54A6C" w14:textId="77777777" w:rsidR="00C50A95" w:rsidRPr="00D016EC" w:rsidRDefault="00C50A95" w:rsidP="00416506">
            <w:pPr>
              <w:pStyle w:val="tabletext11"/>
              <w:jc w:val="right"/>
              <w:rPr>
                <w:ins w:id="9245" w:author="Author"/>
              </w:rPr>
            </w:pPr>
          </w:p>
        </w:tc>
        <w:tc>
          <w:tcPr>
            <w:tcW w:w="2040" w:type="dxa"/>
            <w:tcBorders>
              <w:top w:val="nil"/>
              <w:left w:val="nil"/>
              <w:bottom w:val="nil"/>
              <w:right w:val="single" w:sz="6" w:space="0" w:color="auto"/>
            </w:tcBorders>
            <w:vAlign w:val="bottom"/>
            <w:hideMark/>
          </w:tcPr>
          <w:p w14:paraId="6794ED8B" w14:textId="77777777" w:rsidR="00C50A95" w:rsidRPr="00D016EC" w:rsidRDefault="00C50A95" w:rsidP="00416506">
            <w:pPr>
              <w:pStyle w:val="tabletext11"/>
              <w:tabs>
                <w:tab w:val="decimal" w:pos="801"/>
              </w:tabs>
              <w:rPr>
                <w:ins w:id="9246" w:author="Author"/>
              </w:rPr>
            </w:pPr>
            <w:ins w:id="9247" w:author="Author">
              <w:r w:rsidRPr="00D016EC">
                <w:t>0.86</w:t>
              </w:r>
            </w:ins>
          </w:p>
        </w:tc>
      </w:tr>
      <w:tr w:rsidR="00C50A95" w:rsidRPr="00D016EC" w14:paraId="0F379D6E" w14:textId="77777777" w:rsidTr="00416506">
        <w:trPr>
          <w:trHeight w:val="190"/>
          <w:ins w:id="9248" w:author="Author"/>
        </w:trPr>
        <w:tc>
          <w:tcPr>
            <w:tcW w:w="200" w:type="dxa"/>
          </w:tcPr>
          <w:p w14:paraId="148ECC30" w14:textId="77777777" w:rsidR="00C50A95" w:rsidRPr="00D016EC" w:rsidRDefault="00C50A95" w:rsidP="00416506">
            <w:pPr>
              <w:pStyle w:val="tabletext11"/>
              <w:rPr>
                <w:ins w:id="9249" w:author="Author"/>
              </w:rPr>
            </w:pPr>
          </w:p>
        </w:tc>
        <w:tc>
          <w:tcPr>
            <w:tcW w:w="360" w:type="dxa"/>
            <w:tcBorders>
              <w:top w:val="nil"/>
              <w:left w:val="single" w:sz="6" w:space="0" w:color="auto"/>
              <w:bottom w:val="nil"/>
              <w:right w:val="nil"/>
            </w:tcBorders>
          </w:tcPr>
          <w:p w14:paraId="453C01AA" w14:textId="77777777" w:rsidR="00C50A95" w:rsidRPr="00D016EC" w:rsidRDefault="00C50A95" w:rsidP="00416506">
            <w:pPr>
              <w:pStyle w:val="tabletext11"/>
              <w:jc w:val="right"/>
              <w:rPr>
                <w:ins w:id="9250" w:author="Author"/>
              </w:rPr>
            </w:pPr>
          </w:p>
        </w:tc>
        <w:tc>
          <w:tcPr>
            <w:tcW w:w="2040" w:type="dxa"/>
            <w:tcBorders>
              <w:top w:val="nil"/>
              <w:left w:val="nil"/>
              <w:bottom w:val="nil"/>
              <w:right w:val="single" w:sz="6" w:space="0" w:color="auto"/>
            </w:tcBorders>
            <w:hideMark/>
          </w:tcPr>
          <w:p w14:paraId="2A18A163" w14:textId="77777777" w:rsidR="00C50A95" w:rsidRPr="00D016EC" w:rsidRDefault="00C50A95" w:rsidP="00416506">
            <w:pPr>
              <w:pStyle w:val="tabletext11"/>
              <w:tabs>
                <w:tab w:val="decimal" w:pos="850"/>
              </w:tabs>
              <w:rPr>
                <w:ins w:id="9251" w:author="Author"/>
              </w:rPr>
            </w:pPr>
            <w:ins w:id="9252" w:author="Author">
              <w:r w:rsidRPr="00D016EC">
                <w:t>50,000 to 54,999</w:t>
              </w:r>
            </w:ins>
          </w:p>
        </w:tc>
        <w:tc>
          <w:tcPr>
            <w:tcW w:w="360" w:type="dxa"/>
            <w:tcBorders>
              <w:left w:val="single" w:sz="6" w:space="0" w:color="auto"/>
            </w:tcBorders>
          </w:tcPr>
          <w:p w14:paraId="0DF42983" w14:textId="77777777" w:rsidR="00C50A95" w:rsidRPr="00D016EC" w:rsidRDefault="00C50A95" w:rsidP="00416506">
            <w:pPr>
              <w:pStyle w:val="tabletext11"/>
              <w:jc w:val="right"/>
              <w:rPr>
                <w:ins w:id="9253" w:author="Author"/>
              </w:rPr>
            </w:pPr>
          </w:p>
        </w:tc>
        <w:tc>
          <w:tcPr>
            <w:tcW w:w="2040" w:type="dxa"/>
            <w:tcBorders>
              <w:top w:val="nil"/>
              <w:left w:val="nil"/>
              <w:bottom w:val="nil"/>
              <w:right w:val="single" w:sz="6" w:space="0" w:color="auto"/>
            </w:tcBorders>
            <w:vAlign w:val="bottom"/>
            <w:hideMark/>
          </w:tcPr>
          <w:p w14:paraId="6AE93232" w14:textId="77777777" w:rsidR="00C50A95" w:rsidRPr="00D016EC" w:rsidRDefault="00C50A95" w:rsidP="00416506">
            <w:pPr>
              <w:pStyle w:val="tabletext11"/>
              <w:tabs>
                <w:tab w:val="decimal" w:pos="801"/>
              </w:tabs>
              <w:rPr>
                <w:ins w:id="9254" w:author="Author"/>
              </w:rPr>
            </w:pPr>
            <w:ins w:id="9255" w:author="Author">
              <w:r w:rsidRPr="00D016EC">
                <w:t>0.88</w:t>
              </w:r>
            </w:ins>
          </w:p>
        </w:tc>
      </w:tr>
      <w:tr w:rsidR="00C50A95" w:rsidRPr="00D016EC" w14:paraId="46BBEFAC" w14:textId="77777777" w:rsidTr="00416506">
        <w:trPr>
          <w:trHeight w:val="190"/>
          <w:ins w:id="9256" w:author="Author"/>
        </w:trPr>
        <w:tc>
          <w:tcPr>
            <w:tcW w:w="200" w:type="dxa"/>
          </w:tcPr>
          <w:p w14:paraId="639F42C6" w14:textId="77777777" w:rsidR="00C50A95" w:rsidRPr="00D016EC" w:rsidRDefault="00C50A95" w:rsidP="00416506">
            <w:pPr>
              <w:pStyle w:val="tabletext11"/>
              <w:rPr>
                <w:ins w:id="9257" w:author="Author"/>
              </w:rPr>
            </w:pPr>
          </w:p>
        </w:tc>
        <w:tc>
          <w:tcPr>
            <w:tcW w:w="360" w:type="dxa"/>
            <w:tcBorders>
              <w:top w:val="nil"/>
              <w:left w:val="single" w:sz="6" w:space="0" w:color="auto"/>
              <w:bottom w:val="nil"/>
              <w:right w:val="nil"/>
            </w:tcBorders>
          </w:tcPr>
          <w:p w14:paraId="6FD1A083" w14:textId="77777777" w:rsidR="00C50A95" w:rsidRPr="00D016EC" w:rsidRDefault="00C50A95" w:rsidP="00416506">
            <w:pPr>
              <w:pStyle w:val="tabletext11"/>
              <w:jc w:val="right"/>
              <w:rPr>
                <w:ins w:id="9258" w:author="Author"/>
              </w:rPr>
            </w:pPr>
          </w:p>
        </w:tc>
        <w:tc>
          <w:tcPr>
            <w:tcW w:w="2040" w:type="dxa"/>
            <w:tcBorders>
              <w:top w:val="nil"/>
              <w:left w:val="nil"/>
              <w:bottom w:val="nil"/>
              <w:right w:val="single" w:sz="6" w:space="0" w:color="auto"/>
            </w:tcBorders>
            <w:hideMark/>
          </w:tcPr>
          <w:p w14:paraId="5807A1B9" w14:textId="77777777" w:rsidR="00C50A95" w:rsidRPr="00D016EC" w:rsidRDefault="00C50A95" w:rsidP="00416506">
            <w:pPr>
              <w:pStyle w:val="tabletext11"/>
              <w:tabs>
                <w:tab w:val="decimal" w:pos="850"/>
              </w:tabs>
              <w:rPr>
                <w:ins w:id="9259" w:author="Author"/>
              </w:rPr>
            </w:pPr>
            <w:ins w:id="9260" w:author="Author">
              <w:r w:rsidRPr="00D016EC">
                <w:t>55,000 to 64,999</w:t>
              </w:r>
            </w:ins>
          </w:p>
        </w:tc>
        <w:tc>
          <w:tcPr>
            <w:tcW w:w="360" w:type="dxa"/>
            <w:tcBorders>
              <w:left w:val="single" w:sz="6" w:space="0" w:color="auto"/>
            </w:tcBorders>
          </w:tcPr>
          <w:p w14:paraId="37D411D8" w14:textId="77777777" w:rsidR="00C50A95" w:rsidRPr="00D016EC" w:rsidRDefault="00C50A95" w:rsidP="00416506">
            <w:pPr>
              <w:pStyle w:val="tabletext11"/>
              <w:jc w:val="right"/>
              <w:rPr>
                <w:ins w:id="9261" w:author="Author"/>
              </w:rPr>
            </w:pPr>
          </w:p>
        </w:tc>
        <w:tc>
          <w:tcPr>
            <w:tcW w:w="2040" w:type="dxa"/>
            <w:tcBorders>
              <w:top w:val="nil"/>
              <w:left w:val="nil"/>
              <w:bottom w:val="nil"/>
              <w:right w:val="single" w:sz="6" w:space="0" w:color="auto"/>
            </w:tcBorders>
            <w:vAlign w:val="bottom"/>
            <w:hideMark/>
          </w:tcPr>
          <w:p w14:paraId="5DBD6AED" w14:textId="77777777" w:rsidR="00C50A95" w:rsidRPr="00D016EC" w:rsidRDefault="00C50A95" w:rsidP="00416506">
            <w:pPr>
              <w:pStyle w:val="tabletext11"/>
              <w:tabs>
                <w:tab w:val="decimal" w:pos="801"/>
              </w:tabs>
              <w:rPr>
                <w:ins w:id="9262" w:author="Author"/>
              </w:rPr>
            </w:pPr>
            <w:ins w:id="9263" w:author="Author">
              <w:r w:rsidRPr="00D016EC">
                <w:t>0.91</w:t>
              </w:r>
            </w:ins>
          </w:p>
        </w:tc>
      </w:tr>
      <w:tr w:rsidR="00C50A95" w:rsidRPr="00D016EC" w14:paraId="48D4871E" w14:textId="77777777" w:rsidTr="00416506">
        <w:trPr>
          <w:trHeight w:val="190"/>
          <w:ins w:id="9264" w:author="Author"/>
        </w:trPr>
        <w:tc>
          <w:tcPr>
            <w:tcW w:w="200" w:type="dxa"/>
          </w:tcPr>
          <w:p w14:paraId="32E670B4" w14:textId="77777777" w:rsidR="00C50A95" w:rsidRPr="00D016EC" w:rsidRDefault="00C50A95" w:rsidP="00416506">
            <w:pPr>
              <w:pStyle w:val="tabletext11"/>
              <w:rPr>
                <w:ins w:id="9265" w:author="Author"/>
              </w:rPr>
            </w:pPr>
          </w:p>
        </w:tc>
        <w:tc>
          <w:tcPr>
            <w:tcW w:w="360" w:type="dxa"/>
            <w:tcBorders>
              <w:top w:val="nil"/>
              <w:left w:val="single" w:sz="6" w:space="0" w:color="auto"/>
              <w:bottom w:val="nil"/>
              <w:right w:val="nil"/>
            </w:tcBorders>
          </w:tcPr>
          <w:p w14:paraId="4D7E6D5A" w14:textId="77777777" w:rsidR="00C50A95" w:rsidRPr="00D016EC" w:rsidRDefault="00C50A95" w:rsidP="00416506">
            <w:pPr>
              <w:pStyle w:val="tabletext11"/>
              <w:jc w:val="right"/>
              <w:rPr>
                <w:ins w:id="9266" w:author="Author"/>
              </w:rPr>
            </w:pPr>
          </w:p>
        </w:tc>
        <w:tc>
          <w:tcPr>
            <w:tcW w:w="2040" w:type="dxa"/>
            <w:tcBorders>
              <w:top w:val="nil"/>
              <w:left w:val="nil"/>
              <w:bottom w:val="nil"/>
              <w:right w:val="single" w:sz="6" w:space="0" w:color="auto"/>
            </w:tcBorders>
            <w:hideMark/>
          </w:tcPr>
          <w:p w14:paraId="0635E5DF" w14:textId="77777777" w:rsidR="00C50A95" w:rsidRPr="00D016EC" w:rsidRDefault="00C50A95" w:rsidP="00416506">
            <w:pPr>
              <w:pStyle w:val="tabletext11"/>
              <w:tabs>
                <w:tab w:val="decimal" w:pos="850"/>
              </w:tabs>
              <w:rPr>
                <w:ins w:id="9267" w:author="Author"/>
              </w:rPr>
            </w:pPr>
            <w:ins w:id="9268" w:author="Author">
              <w:r w:rsidRPr="00D016EC">
                <w:t>65,000 to 74,999</w:t>
              </w:r>
            </w:ins>
          </w:p>
        </w:tc>
        <w:tc>
          <w:tcPr>
            <w:tcW w:w="360" w:type="dxa"/>
            <w:tcBorders>
              <w:left w:val="single" w:sz="6" w:space="0" w:color="auto"/>
            </w:tcBorders>
          </w:tcPr>
          <w:p w14:paraId="5CC05D1F" w14:textId="77777777" w:rsidR="00C50A95" w:rsidRPr="00D016EC" w:rsidRDefault="00C50A95" w:rsidP="00416506">
            <w:pPr>
              <w:pStyle w:val="tabletext11"/>
              <w:jc w:val="right"/>
              <w:rPr>
                <w:ins w:id="9269" w:author="Author"/>
              </w:rPr>
            </w:pPr>
          </w:p>
        </w:tc>
        <w:tc>
          <w:tcPr>
            <w:tcW w:w="2040" w:type="dxa"/>
            <w:tcBorders>
              <w:top w:val="nil"/>
              <w:left w:val="nil"/>
              <w:bottom w:val="nil"/>
              <w:right w:val="single" w:sz="6" w:space="0" w:color="auto"/>
            </w:tcBorders>
            <w:vAlign w:val="bottom"/>
            <w:hideMark/>
          </w:tcPr>
          <w:p w14:paraId="5AC1688B" w14:textId="77777777" w:rsidR="00C50A95" w:rsidRPr="00D016EC" w:rsidRDefault="00C50A95" w:rsidP="00416506">
            <w:pPr>
              <w:pStyle w:val="tabletext11"/>
              <w:tabs>
                <w:tab w:val="decimal" w:pos="801"/>
              </w:tabs>
              <w:rPr>
                <w:ins w:id="9270" w:author="Author"/>
              </w:rPr>
            </w:pPr>
            <w:ins w:id="9271" w:author="Author">
              <w:r w:rsidRPr="00D016EC">
                <w:t>0.95</w:t>
              </w:r>
            </w:ins>
          </w:p>
        </w:tc>
      </w:tr>
      <w:tr w:rsidR="00C50A95" w:rsidRPr="00D016EC" w14:paraId="1D8E993F" w14:textId="77777777" w:rsidTr="00416506">
        <w:trPr>
          <w:trHeight w:val="190"/>
          <w:ins w:id="9272" w:author="Author"/>
        </w:trPr>
        <w:tc>
          <w:tcPr>
            <w:tcW w:w="200" w:type="dxa"/>
          </w:tcPr>
          <w:p w14:paraId="1C5075F3" w14:textId="77777777" w:rsidR="00C50A95" w:rsidRPr="00D016EC" w:rsidRDefault="00C50A95" w:rsidP="00416506">
            <w:pPr>
              <w:pStyle w:val="tabletext11"/>
              <w:rPr>
                <w:ins w:id="9273" w:author="Author"/>
              </w:rPr>
            </w:pPr>
          </w:p>
        </w:tc>
        <w:tc>
          <w:tcPr>
            <w:tcW w:w="360" w:type="dxa"/>
            <w:tcBorders>
              <w:top w:val="nil"/>
              <w:left w:val="single" w:sz="6" w:space="0" w:color="auto"/>
              <w:bottom w:val="nil"/>
              <w:right w:val="nil"/>
            </w:tcBorders>
          </w:tcPr>
          <w:p w14:paraId="55C99BE8" w14:textId="77777777" w:rsidR="00C50A95" w:rsidRPr="00D016EC" w:rsidRDefault="00C50A95" w:rsidP="00416506">
            <w:pPr>
              <w:pStyle w:val="tabletext11"/>
              <w:jc w:val="right"/>
              <w:rPr>
                <w:ins w:id="9274" w:author="Author"/>
              </w:rPr>
            </w:pPr>
          </w:p>
        </w:tc>
        <w:tc>
          <w:tcPr>
            <w:tcW w:w="2040" w:type="dxa"/>
            <w:tcBorders>
              <w:top w:val="nil"/>
              <w:left w:val="nil"/>
              <w:bottom w:val="nil"/>
              <w:right w:val="single" w:sz="6" w:space="0" w:color="auto"/>
            </w:tcBorders>
            <w:hideMark/>
          </w:tcPr>
          <w:p w14:paraId="326EE8B3" w14:textId="77777777" w:rsidR="00C50A95" w:rsidRPr="00D016EC" w:rsidRDefault="00C50A95" w:rsidP="00416506">
            <w:pPr>
              <w:pStyle w:val="tabletext11"/>
              <w:tabs>
                <w:tab w:val="decimal" w:pos="850"/>
              </w:tabs>
              <w:rPr>
                <w:ins w:id="9275" w:author="Author"/>
              </w:rPr>
            </w:pPr>
            <w:ins w:id="9276" w:author="Author">
              <w:r w:rsidRPr="00D016EC">
                <w:t>75,000 to 84,999</w:t>
              </w:r>
            </w:ins>
          </w:p>
        </w:tc>
        <w:tc>
          <w:tcPr>
            <w:tcW w:w="360" w:type="dxa"/>
            <w:tcBorders>
              <w:left w:val="single" w:sz="6" w:space="0" w:color="auto"/>
            </w:tcBorders>
          </w:tcPr>
          <w:p w14:paraId="63E1F790" w14:textId="77777777" w:rsidR="00C50A95" w:rsidRPr="00D016EC" w:rsidRDefault="00C50A95" w:rsidP="00416506">
            <w:pPr>
              <w:pStyle w:val="tabletext11"/>
              <w:jc w:val="right"/>
              <w:rPr>
                <w:ins w:id="9277" w:author="Author"/>
              </w:rPr>
            </w:pPr>
          </w:p>
        </w:tc>
        <w:tc>
          <w:tcPr>
            <w:tcW w:w="2040" w:type="dxa"/>
            <w:tcBorders>
              <w:top w:val="nil"/>
              <w:left w:val="nil"/>
              <w:bottom w:val="nil"/>
              <w:right w:val="single" w:sz="6" w:space="0" w:color="auto"/>
            </w:tcBorders>
            <w:vAlign w:val="bottom"/>
            <w:hideMark/>
          </w:tcPr>
          <w:p w14:paraId="6EE335A9" w14:textId="77777777" w:rsidR="00C50A95" w:rsidRPr="00D016EC" w:rsidRDefault="00C50A95" w:rsidP="00416506">
            <w:pPr>
              <w:pStyle w:val="tabletext11"/>
              <w:tabs>
                <w:tab w:val="decimal" w:pos="801"/>
              </w:tabs>
              <w:rPr>
                <w:ins w:id="9278" w:author="Author"/>
              </w:rPr>
            </w:pPr>
            <w:ins w:id="9279" w:author="Author">
              <w:r w:rsidRPr="00D016EC">
                <w:t>0.99</w:t>
              </w:r>
            </w:ins>
          </w:p>
        </w:tc>
      </w:tr>
      <w:tr w:rsidR="00C50A95" w:rsidRPr="00D016EC" w14:paraId="5CD6A41A" w14:textId="77777777" w:rsidTr="00416506">
        <w:trPr>
          <w:trHeight w:val="190"/>
          <w:ins w:id="9280" w:author="Author"/>
        </w:trPr>
        <w:tc>
          <w:tcPr>
            <w:tcW w:w="200" w:type="dxa"/>
          </w:tcPr>
          <w:p w14:paraId="0299BB51" w14:textId="77777777" w:rsidR="00C50A95" w:rsidRPr="00D016EC" w:rsidRDefault="00C50A95" w:rsidP="00416506">
            <w:pPr>
              <w:pStyle w:val="tabletext11"/>
              <w:rPr>
                <w:ins w:id="9281" w:author="Author"/>
              </w:rPr>
            </w:pPr>
          </w:p>
        </w:tc>
        <w:tc>
          <w:tcPr>
            <w:tcW w:w="360" w:type="dxa"/>
            <w:tcBorders>
              <w:top w:val="nil"/>
              <w:left w:val="single" w:sz="6" w:space="0" w:color="auto"/>
              <w:bottom w:val="nil"/>
              <w:right w:val="nil"/>
            </w:tcBorders>
          </w:tcPr>
          <w:p w14:paraId="5EB3B318" w14:textId="77777777" w:rsidR="00C50A95" w:rsidRPr="00D016EC" w:rsidRDefault="00C50A95" w:rsidP="00416506">
            <w:pPr>
              <w:pStyle w:val="tabletext11"/>
              <w:jc w:val="right"/>
              <w:rPr>
                <w:ins w:id="9282" w:author="Author"/>
              </w:rPr>
            </w:pPr>
          </w:p>
        </w:tc>
        <w:tc>
          <w:tcPr>
            <w:tcW w:w="2040" w:type="dxa"/>
            <w:tcBorders>
              <w:top w:val="nil"/>
              <w:left w:val="nil"/>
              <w:bottom w:val="nil"/>
              <w:right w:val="single" w:sz="6" w:space="0" w:color="auto"/>
            </w:tcBorders>
            <w:hideMark/>
          </w:tcPr>
          <w:p w14:paraId="2EEA810E" w14:textId="77777777" w:rsidR="00C50A95" w:rsidRPr="00D016EC" w:rsidRDefault="00C50A95" w:rsidP="00416506">
            <w:pPr>
              <w:pStyle w:val="tabletext11"/>
              <w:tabs>
                <w:tab w:val="decimal" w:pos="850"/>
              </w:tabs>
              <w:rPr>
                <w:ins w:id="9283" w:author="Author"/>
              </w:rPr>
            </w:pPr>
            <w:ins w:id="9284" w:author="Author">
              <w:r w:rsidRPr="00D016EC">
                <w:t>85,000 to 99,999</w:t>
              </w:r>
            </w:ins>
          </w:p>
        </w:tc>
        <w:tc>
          <w:tcPr>
            <w:tcW w:w="360" w:type="dxa"/>
            <w:tcBorders>
              <w:left w:val="single" w:sz="6" w:space="0" w:color="auto"/>
            </w:tcBorders>
          </w:tcPr>
          <w:p w14:paraId="7565BEB0" w14:textId="77777777" w:rsidR="00C50A95" w:rsidRPr="00D016EC" w:rsidRDefault="00C50A95" w:rsidP="00416506">
            <w:pPr>
              <w:pStyle w:val="tabletext11"/>
              <w:jc w:val="right"/>
              <w:rPr>
                <w:ins w:id="9285" w:author="Author"/>
              </w:rPr>
            </w:pPr>
          </w:p>
        </w:tc>
        <w:tc>
          <w:tcPr>
            <w:tcW w:w="2040" w:type="dxa"/>
            <w:tcBorders>
              <w:top w:val="nil"/>
              <w:left w:val="nil"/>
              <w:bottom w:val="nil"/>
              <w:right w:val="single" w:sz="6" w:space="0" w:color="auto"/>
            </w:tcBorders>
            <w:vAlign w:val="bottom"/>
            <w:hideMark/>
          </w:tcPr>
          <w:p w14:paraId="5B516683" w14:textId="77777777" w:rsidR="00C50A95" w:rsidRPr="00D016EC" w:rsidRDefault="00C50A95" w:rsidP="00416506">
            <w:pPr>
              <w:pStyle w:val="tabletext11"/>
              <w:tabs>
                <w:tab w:val="decimal" w:pos="801"/>
              </w:tabs>
              <w:rPr>
                <w:ins w:id="9286" w:author="Author"/>
              </w:rPr>
            </w:pPr>
            <w:ins w:id="9287" w:author="Author">
              <w:r w:rsidRPr="00D016EC">
                <w:t>1.03</w:t>
              </w:r>
            </w:ins>
          </w:p>
        </w:tc>
      </w:tr>
      <w:tr w:rsidR="00C50A95" w:rsidRPr="00D016EC" w14:paraId="43710AF9" w14:textId="77777777" w:rsidTr="00416506">
        <w:trPr>
          <w:trHeight w:val="190"/>
          <w:ins w:id="9288" w:author="Author"/>
        </w:trPr>
        <w:tc>
          <w:tcPr>
            <w:tcW w:w="200" w:type="dxa"/>
          </w:tcPr>
          <w:p w14:paraId="31626498" w14:textId="77777777" w:rsidR="00C50A95" w:rsidRPr="00D016EC" w:rsidRDefault="00C50A95" w:rsidP="00416506">
            <w:pPr>
              <w:pStyle w:val="tabletext11"/>
              <w:rPr>
                <w:ins w:id="9289" w:author="Author"/>
              </w:rPr>
            </w:pPr>
          </w:p>
        </w:tc>
        <w:tc>
          <w:tcPr>
            <w:tcW w:w="360" w:type="dxa"/>
            <w:tcBorders>
              <w:top w:val="nil"/>
              <w:left w:val="single" w:sz="6" w:space="0" w:color="auto"/>
              <w:bottom w:val="nil"/>
              <w:right w:val="nil"/>
            </w:tcBorders>
          </w:tcPr>
          <w:p w14:paraId="26B9EB52" w14:textId="77777777" w:rsidR="00C50A95" w:rsidRPr="00D016EC" w:rsidRDefault="00C50A95" w:rsidP="00416506">
            <w:pPr>
              <w:pStyle w:val="tabletext11"/>
              <w:jc w:val="right"/>
              <w:rPr>
                <w:ins w:id="9290" w:author="Author"/>
              </w:rPr>
            </w:pPr>
          </w:p>
        </w:tc>
        <w:tc>
          <w:tcPr>
            <w:tcW w:w="2040" w:type="dxa"/>
            <w:tcBorders>
              <w:top w:val="nil"/>
              <w:left w:val="nil"/>
              <w:bottom w:val="nil"/>
              <w:right w:val="single" w:sz="6" w:space="0" w:color="auto"/>
            </w:tcBorders>
            <w:hideMark/>
          </w:tcPr>
          <w:p w14:paraId="458562EF" w14:textId="77777777" w:rsidR="00C50A95" w:rsidRPr="00D016EC" w:rsidRDefault="00C50A95" w:rsidP="00416506">
            <w:pPr>
              <w:pStyle w:val="tabletext11"/>
              <w:tabs>
                <w:tab w:val="decimal" w:pos="850"/>
              </w:tabs>
              <w:rPr>
                <w:ins w:id="9291" w:author="Author"/>
              </w:rPr>
            </w:pPr>
            <w:ins w:id="9292" w:author="Author">
              <w:r w:rsidRPr="00D016EC">
                <w:t>100,000 to 114,999</w:t>
              </w:r>
            </w:ins>
          </w:p>
        </w:tc>
        <w:tc>
          <w:tcPr>
            <w:tcW w:w="360" w:type="dxa"/>
            <w:tcBorders>
              <w:left w:val="single" w:sz="6" w:space="0" w:color="auto"/>
            </w:tcBorders>
          </w:tcPr>
          <w:p w14:paraId="293142DE" w14:textId="77777777" w:rsidR="00C50A95" w:rsidRPr="00D016EC" w:rsidRDefault="00C50A95" w:rsidP="00416506">
            <w:pPr>
              <w:pStyle w:val="tabletext11"/>
              <w:jc w:val="right"/>
              <w:rPr>
                <w:ins w:id="9293" w:author="Author"/>
              </w:rPr>
            </w:pPr>
          </w:p>
        </w:tc>
        <w:tc>
          <w:tcPr>
            <w:tcW w:w="2040" w:type="dxa"/>
            <w:tcBorders>
              <w:top w:val="nil"/>
              <w:left w:val="nil"/>
              <w:bottom w:val="nil"/>
              <w:right w:val="single" w:sz="6" w:space="0" w:color="auto"/>
            </w:tcBorders>
            <w:vAlign w:val="bottom"/>
            <w:hideMark/>
          </w:tcPr>
          <w:p w14:paraId="61DF0288" w14:textId="77777777" w:rsidR="00C50A95" w:rsidRPr="00D016EC" w:rsidRDefault="00C50A95" w:rsidP="00416506">
            <w:pPr>
              <w:pStyle w:val="tabletext11"/>
              <w:tabs>
                <w:tab w:val="decimal" w:pos="801"/>
              </w:tabs>
              <w:rPr>
                <w:ins w:id="9294" w:author="Author"/>
              </w:rPr>
            </w:pPr>
            <w:ins w:id="9295" w:author="Author">
              <w:r w:rsidRPr="00D016EC">
                <w:t>1.07</w:t>
              </w:r>
            </w:ins>
          </w:p>
        </w:tc>
      </w:tr>
      <w:tr w:rsidR="00C50A95" w:rsidRPr="00D016EC" w14:paraId="145AD832" w14:textId="77777777" w:rsidTr="00416506">
        <w:trPr>
          <w:trHeight w:val="190"/>
          <w:ins w:id="9296" w:author="Author"/>
        </w:trPr>
        <w:tc>
          <w:tcPr>
            <w:tcW w:w="200" w:type="dxa"/>
          </w:tcPr>
          <w:p w14:paraId="62BEDE0D" w14:textId="77777777" w:rsidR="00C50A95" w:rsidRPr="00D016EC" w:rsidRDefault="00C50A95" w:rsidP="00416506">
            <w:pPr>
              <w:pStyle w:val="tabletext11"/>
              <w:rPr>
                <w:ins w:id="9297" w:author="Author"/>
              </w:rPr>
            </w:pPr>
          </w:p>
        </w:tc>
        <w:tc>
          <w:tcPr>
            <w:tcW w:w="360" w:type="dxa"/>
            <w:tcBorders>
              <w:top w:val="nil"/>
              <w:left w:val="single" w:sz="6" w:space="0" w:color="auto"/>
              <w:bottom w:val="nil"/>
              <w:right w:val="nil"/>
            </w:tcBorders>
          </w:tcPr>
          <w:p w14:paraId="4F5992A1" w14:textId="77777777" w:rsidR="00C50A95" w:rsidRPr="00D016EC" w:rsidRDefault="00C50A95" w:rsidP="00416506">
            <w:pPr>
              <w:pStyle w:val="tabletext11"/>
              <w:jc w:val="right"/>
              <w:rPr>
                <w:ins w:id="9298" w:author="Author"/>
              </w:rPr>
            </w:pPr>
          </w:p>
        </w:tc>
        <w:tc>
          <w:tcPr>
            <w:tcW w:w="2040" w:type="dxa"/>
            <w:tcBorders>
              <w:top w:val="nil"/>
              <w:left w:val="nil"/>
              <w:bottom w:val="nil"/>
              <w:right w:val="single" w:sz="6" w:space="0" w:color="auto"/>
            </w:tcBorders>
            <w:hideMark/>
          </w:tcPr>
          <w:p w14:paraId="3A5B18A2" w14:textId="77777777" w:rsidR="00C50A95" w:rsidRPr="00D016EC" w:rsidRDefault="00C50A95" w:rsidP="00416506">
            <w:pPr>
              <w:pStyle w:val="tabletext11"/>
              <w:tabs>
                <w:tab w:val="decimal" w:pos="850"/>
              </w:tabs>
              <w:rPr>
                <w:ins w:id="9299" w:author="Author"/>
              </w:rPr>
            </w:pPr>
            <w:ins w:id="9300" w:author="Author">
              <w:r w:rsidRPr="00D016EC">
                <w:t>115,000 to 129,999</w:t>
              </w:r>
            </w:ins>
          </w:p>
        </w:tc>
        <w:tc>
          <w:tcPr>
            <w:tcW w:w="360" w:type="dxa"/>
            <w:tcBorders>
              <w:left w:val="single" w:sz="6" w:space="0" w:color="auto"/>
            </w:tcBorders>
          </w:tcPr>
          <w:p w14:paraId="53CCD924" w14:textId="77777777" w:rsidR="00C50A95" w:rsidRPr="00D016EC" w:rsidRDefault="00C50A95" w:rsidP="00416506">
            <w:pPr>
              <w:pStyle w:val="tabletext11"/>
              <w:jc w:val="right"/>
              <w:rPr>
                <w:ins w:id="9301" w:author="Author"/>
              </w:rPr>
            </w:pPr>
          </w:p>
        </w:tc>
        <w:tc>
          <w:tcPr>
            <w:tcW w:w="2040" w:type="dxa"/>
            <w:tcBorders>
              <w:top w:val="nil"/>
              <w:left w:val="nil"/>
              <w:bottom w:val="nil"/>
              <w:right w:val="single" w:sz="6" w:space="0" w:color="auto"/>
            </w:tcBorders>
            <w:vAlign w:val="bottom"/>
            <w:hideMark/>
          </w:tcPr>
          <w:p w14:paraId="74B30F32" w14:textId="77777777" w:rsidR="00C50A95" w:rsidRPr="00D016EC" w:rsidRDefault="00C50A95" w:rsidP="00416506">
            <w:pPr>
              <w:pStyle w:val="tabletext11"/>
              <w:tabs>
                <w:tab w:val="decimal" w:pos="801"/>
              </w:tabs>
              <w:rPr>
                <w:ins w:id="9302" w:author="Author"/>
              </w:rPr>
            </w:pPr>
            <w:ins w:id="9303" w:author="Author">
              <w:r w:rsidRPr="00D016EC">
                <w:t>1.11</w:t>
              </w:r>
            </w:ins>
          </w:p>
        </w:tc>
      </w:tr>
      <w:tr w:rsidR="00C50A95" w:rsidRPr="00D016EC" w14:paraId="1E69A9D8" w14:textId="77777777" w:rsidTr="00416506">
        <w:trPr>
          <w:trHeight w:val="190"/>
          <w:ins w:id="9304" w:author="Author"/>
        </w:trPr>
        <w:tc>
          <w:tcPr>
            <w:tcW w:w="200" w:type="dxa"/>
          </w:tcPr>
          <w:p w14:paraId="7C24A058" w14:textId="77777777" w:rsidR="00C50A95" w:rsidRPr="00D016EC" w:rsidRDefault="00C50A95" w:rsidP="00416506">
            <w:pPr>
              <w:pStyle w:val="tabletext11"/>
              <w:rPr>
                <w:ins w:id="9305" w:author="Author"/>
              </w:rPr>
            </w:pPr>
          </w:p>
        </w:tc>
        <w:tc>
          <w:tcPr>
            <w:tcW w:w="360" w:type="dxa"/>
            <w:tcBorders>
              <w:top w:val="nil"/>
              <w:left w:val="single" w:sz="6" w:space="0" w:color="auto"/>
              <w:bottom w:val="nil"/>
              <w:right w:val="nil"/>
            </w:tcBorders>
          </w:tcPr>
          <w:p w14:paraId="24285A4A" w14:textId="77777777" w:rsidR="00C50A95" w:rsidRPr="00D016EC" w:rsidRDefault="00C50A95" w:rsidP="00416506">
            <w:pPr>
              <w:pStyle w:val="tabletext11"/>
              <w:jc w:val="right"/>
              <w:rPr>
                <w:ins w:id="9306" w:author="Author"/>
              </w:rPr>
            </w:pPr>
          </w:p>
        </w:tc>
        <w:tc>
          <w:tcPr>
            <w:tcW w:w="2040" w:type="dxa"/>
            <w:tcBorders>
              <w:top w:val="nil"/>
              <w:left w:val="nil"/>
              <w:bottom w:val="nil"/>
              <w:right w:val="single" w:sz="6" w:space="0" w:color="auto"/>
            </w:tcBorders>
            <w:hideMark/>
          </w:tcPr>
          <w:p w14:paraId="3B1C8859" w14:textId="77777777" w:rsidR="00C50A95" w:rsidRPr="00D016EC" w:rsidRDefault="00C50A95" w:rsidP="00416506">
            <w:pPr>
              <w:pStyle w:val="tabletext11"/>
              <w:tabs>
                <w:tab w:val="decimal" w:pos="850"/>
              </w:tabs>
              <w:rPr>
                <w:ins w:id="9307" w:author="Author"/>
              </w:rPr>
            </w:pPr>
            <w:ins w:id="9308" w:author="Author">
              <w:r w:rsidRPr="00D016EC">
                <w:t>130,000 to 149,999</w:t>
              </w:r>
            </w:ins>
          </w:p>
        </w:tc>
        <w:tc>
          <w:tcPr>
            <w:tcW w:w="360" w:type="dxa"/>
            <w:tcBorders>
              <w:left w:val="single" w:sz="6" w:space="0" w:color="auto"/>
            </w:tcBorders>
          </w:tcPr>
          <w:p w14:paraId="50A79267" w14:textId="77777777" w:rsidR="00C50A95" w:rsidRPr="00D016EC" w:rsidRDefault="00C50A95" w:rsidP="00416506">
            <w:pPr>
              <w:pStyle w:val="tabletext11"/>
              <w:jc w:val="right"/>
              <w:rPr>
                <w:ins w:id="9309" w:author="Author"/>
              </w:rPr>
            </w:pPr>
          </w:p>
        </w:tc>
        <w:tc>
          <w:tcPr>
            <w:tcW w:w="2040" w:type="dxa"/>
            <w:tcBorders>
              <w:top w:val="nil"/>
              <w:left w:val="nil"/>
              <w:bottom w:val="nil"/>
              <w:right w:val="single" w:sz="6" w:space="0" w:color="auto"/>
            </w:tcBorders>
            <w:vAlign w:val="bottom"/>
            <w:hideMark/>
          </w:tcPr>
          <w:p w14:paraId="47A84B9D" w14:textId="77777777" w:rsidR="00C50A95" w:rsidRPr="00D016EC" w:rsidRDefault="00C50A95" w:rsidP="00416506">
            <w:pPr>
              <w:pStyle w:val="tabletext11"/>
              <w:tabs>
                <w:tab w:val="decimal" w:pos="801"/>
              </w:tabs>
              <w:rPr>
                <w:ins w:id="9310" w:author="Author"/>
              </w:rPr>
            </w:pPr>
            <w:ins w:id="9311" w:author="Author">
              <w:r w:rsidRPr="00D016EC">
                <w:t>1.15</w:t>
              </w:r>
            </w:ins>
          </w:p>
        </w:tc>
      </w:tr>
      <w:tr w:rsidR="00C50A95" w:rsidRPr="00D016EC" w14:paraId="773179A9" w14:textId="77777777" w:rsidTr="00416506">
        <w:trPr>
          <w:trHeight w:val="190"/>
          <w:ins w:id="9312" w:author="Author"/>
        </w:trPr>
        <w:tc>
          <w:tcPr>
            <w:tcW w:w="200" w:type="dxa"/>
          </w:tcPr>
          <w:p w14:paraId="56A574D8" w14:textId="77777777" w:rsidR="00C50A95" w:rsidRPr="00D016EC" w:rsidRDefault="00C50A95" w:rsidP="00416506">
            <w:pPr>
              <w:pStyle w:val="tabletext11"/>
              <w:rPr>
                <w:ins w:id="9313" w:author="Author"/>
              </w:rPr>
            </w:pPr>
          </w:p>
        </w:tc>
        <w:tc>
          <w:tcPr>
            <w:tcW w:w="360" w:type="dxa"/>
            <w:tcBorders>
              <w:top w:val="nil"/>
              <w:left w:val="single" w:sz="6" w:space="0" w:color="auto"/>
              <w:bottom w:val="nil"/>
              <w:right w:val="nil"/>
            </w:tcBorders>
          </w:tcPr>
          <w:p w14:paraId="24807736" w14:textId="77777777" w:rsidR="00C50A95" w:rsidRPr="00D016EC" w:rsidRDefault="00C50A95" w:rsidP="00416506">
            <w:pPr>
              <w:pStyle w:val="tabletext11"/>
              <w:jc w:val="right"/>
              <w:rPr>
                <w:ins w:id="9314" w:author="Author"/>
              </w:rPr>
            </w:pPr>
          </w:p>
        </w:tc>
        <w:tc>
          <w:tcPr>
            <w:tcW w:w="2040" w:type="dxa"/>
            <w:tcBorders>
              <w:top w:val="nil"/>
              <w:left w:val="nil"/>
              <w:bottom w:val="nil"/>
              <w:right w:val="single" w:sz="6" w:space="0" w:color="auto"/>
            </w:tcBorders>
            <w:hideMark/>
          </w:tcPr>
          <w:p w14:paraId="6F6A05F1" w14:textId="77777777" w:rsidR="00C50A95" w:rsidRPr="00D016EC" w:rsidRDefault="00C50A95" w:rsidP="00416506">
            <w:pPr>
              <w:pStyle w:val="tabletext11"/>
              <w:tabs>
                <w:tab w:val="decimal" w:pos="850"/>
              </w:tabs>
              <w:rPr>
                <w:ins w:id="9315" w:author="Author"/>
              </w:rPr>
            </w:pPr>
            <w:ins w:id="9316" w:author="Author">
              <w:r w:rsidRPr="00D016EC">
                <w:t>150,000 to 174,999</w:t>
              </w:r>
            </w:ins>
          </w:p>
        </w:tc>
        <w:tc>
          <w:tcPr>
            <w:tcW w:w="360" w:type="dxa"/>
            <w:tcBorders>
              <w:left w:val="single" w:sz="6" w:space="0" w:color="auto"/>
            </w:tcBorders>
          </w:tcPr>
          <w:p w14:paraId="5172D8A6" w14:textId="77777777" w:rsidR="00C50A95" w:rsidRPr="00D016EC" w:rsidRDefault="00C50A95" w:rsidP="00416506">
            <w:pPr>
              <w:pStyle w:val="tabletext11"/>
              <w:jc w:val="right"/>
              <w:rPr>
                <w:ins w:id="9317" w:author="Author"/>
              </w:rPr>
            </w:pPr>
          </w:p>
        </w:tc>
        <w:tc>
          <w:tcPr>
            <w:tcW w:w="2040" w:type="dxa"/>
            <w:tcBorders>
              <w:top w:val="nil"/>
              <w:left w:val="nil"/>
              <w:bottom w:val="nil"/>
              <w:right w:val="single" w:sz="6" w:space="0" w:color="auto"/>
            </w:tcBorders>
            <w:vAlign w:val="bottom"/>
            <w:hideMark/>
          </w:tcPr>
          <w:p w14:paraId="3DEE39F0" w14:textId="77777777" w:rsidR="00C50A95" w:rsidRPr="00D016EC" w:rsidRDefault="00C50A95" w:rsidP="00416506">
            <w:pPr>
              <w:pStyle w:val="tabletext11"/>
              <w:tabs>
                <w:tab w:val="decimal" w:pos="801"/>
              </w:tabs>
              <w:rPr>
                <w:ins w:id="9318" w:author="Author"/>
              </w:rPr>
            </w:pPr>
            <w:ins w:id="9319" w:author="Author">
              <w:r w:rsidRPr="00D016EC">
                <w:t>1.19</w:t>
              </w:r>
            </w:ins>
          </w:p>
        </w:tc>
      </w:tr>
      <w:tr w:rsidR="00C50A95" w:rsidRPr="00D016EC" w14:paraId="7472CCF6" w14:textId="77777777" w:rsidTr="00416506">
        <w:trPr>
          <w:trHeight w:val="190"/>
          <w:ins w:id="9320" w:author="Author"/>
        </w:trPr>
        <w:tc>
          <w:tcPr>
            <w:tcW w:w="200" w:type="dxa"/>
          </w:tcPr>
          <w:p w14:paraId="4015418E" w14:textId="77777777" w:rsidR="00C50A95" w:rsidRPr="00D016EC" w:rsidRDefault="00C50A95" w:rsidP="00416506">
            <w:pPr>
              <w:pStyle w:val="tabletext11"/>
              <w:rPr>
                <w:ins w:id="9321" w:author="Author"/>
              </w:rPr>
            </w:pPr>
          </w:p>
        </w:tc>
        <w:tc>
          <w:tcPr>
            <w:tcW w:w="360" w:type="dxa"/>
            <w:tcBorders>
              <w:top w:val="nil"/>
              <w:left w:val="single" w:sz="6" w:space="0" w:color="auto"/>
              <w:bottom w:val="nil"/>
              <w:right w:val="nil"/>
            </w:tcBorders>
          </w:tcPr>
          <w:p w14:paraId="0A80B37D" w14:textId="77777777" w:rsidR="00C50A95" w:rsidRPr="00D016EC" w:rsidRDefault="00C50A95" w:rsidP="00416506">
            <w:pPr>
              <w:pStyle w:val="tabletext11"/>
              <w:jc w:val="right"/>
              <w:rPr>
                <w:ins w:id="9322" w:author="Author"/>
              </w:rPr>
            </w:pPr>
          </w:p>
        </w:tc>
        <w:tc>
          <w:tcPr>
            <w:tcW w:w="2040" w:type="dxa"/>
            <w:tcBorders>
              <w:top w:val="nil"/>
              <w:left w:val="nil"/>
              <w:bottom w:val="nil"/>
              <w:right w:val="single" w:sz="6" w:space="0" w:color="auto"/>
            </w:tcBorders>
            <w:hideMark/>
          </w:tcPr>
          <w:p w14:paraId="06728028" w14:textId="77777777" w:rsidR="00C50A95" w:rsidRPr="00D016EC" w:rsidRDefault="00C50A95" w:rsidP="00416506">
            <w:pPr>
              <w:pStyle w:val="tabletext11"/>
              <w:tabs>
                <w:tab w:val="decimal" w:pos="850"/>
              </w:tabs>
              <w:rPr>
                <w:ins w:id="9323" w:author="Author"/>
              </w:rPr>
            </w:pPr>
            <w:ins w:id="9324" w:author="Author">
              <w:r w:rsidRPr="00D016EC">
                <w:t>175,000 to 199,999</w:t>
              </w:r>
            </w:ins>
          </w:p>
        </w:tc>
        <w:tc>
          <w:tcPr>
            <w:tcW w:w="360" w:type="dxa"/>
            <w:tcBorders>
              <w:left w:val="single" w:sz="6" w:space="0" w:color="auto"/>
            </w:tcBorders>
          </w:tcPr>
          <w:p w14:paraId="71AB256B" w14:textId="77777777" w:rsidR="00C50A95" w:rsidRPr="00D016EC" w:rsidRDefault="00C50A95" w:rsidP="00416506">
            <w:pPr>
              <w:pStyle w:val="tabletext11"/>
              <w:jc w:val="right"/>
              <w:rPr>
                <w:ins w:id="9325" w:author="Author"/>
              </w:rPr>
            </w:pPr>
          </w:p>
        </w:tc>
        <w:tc>
          <w:tcPr>
            <w:tcW w:w="2040" w:type="dxa"/>
            <w:tcBorders>
              <w:top w:val="nil"/>
              <w:left w:val="nil"/>
              <w:bottom w:val="nil"/>
              <w:right w:val="single" w:sz="6" w:space="0" w:color="auto"/>
            </w:tcBorders>
            <w:vAlign w:val="bottom"/>
            <w:hideMark/>
          </w:tcPr>
          <w:p w14:paraId="4DC75E20" w14:textId="77777777" w:rsidR="00C50A95" w:rsidRPr="00D016EC" w:rsidRDefault="00C50A95" w:rsidP="00416506">
            <w:pPr>
              <w:pStyle w:val="tabletext11"/>
              <w:tabs>
                <w:tab w:val="decimal" w:pos="801"/>
              </w:tabs>
              <w:rPr>
                <w:ins w:id="9326" w:author="Author"/>
              </w:rPr>
            </w:pPr>
            <w:ins w:id="9327" w:author="Author">
              <w:r w:rsidRPr="00D016EC">
                <w:t>1.24</w:t>
              </w:r>
            </w:ins>
          </w:p>
        </w:tc>
      </w:tr>
      <w:tr w:rsidR="00C50A95" w:rsidRPr="00D016EC" w14:paraId="075998E6" w14:textId="77777777" w:rsidTr="00416506">
        <w:trPr>
          <w:trHeight w:val="190"/>
          <w:ins w:id="9328" w:author="Author"/>
        </w:trPr>
        <w:tc>
          <w:tcPr>
            <w:tcW w:w="200" w:type="dxa"/>
          </w:tcPr>
          <w:p w14:paraId="732DE350" w14:textId="77777777" w:rsidR="00C50A95" w:rsidRPr="00D016EC" w:rsidRDefault="00C50A95" w:rsidP="00416506">
            <w:pPr>
              <w:pStyle w:val="tabletext11"/>
              <w:rPr>
                <w:ins w:id="9329" w:author="Author"/>
              </w:rPr>
            </w:pPr>
          </w:p>
        </w:tc>
        <w:tc>
          <w:tcPr>
            <w:tcW w:w="360" w:type="dxa"/>
            <w:tcBorders>
              <w:top w:val="nil"/>
              <w:left w:val="single" w:sz="6" w:space="0" w:color="auto"/>
              <w:bottom w:val="nil"/>
              <w:right w:val="nil"/>
            </w:tcBorders>
          </w:tcPr>
          <w:p w14:paraId="42766E45" w14:textId="77777777" w:rsidR="00C50A95" w:rsidRPr="00D016EC" w:rsidRDefault="00C50A95" w:rsidP="00416506">
            <w:pPr>
              <w:pStyle w:val="tabletext11"/>
              <w:jc w:val="right"/>
              <w:rPr>
                <w:ins w:id="9330" w:author="Author"/>
              </w:rPr>
            </w:pPr>
          </w:p>
        </w:tc>
        <w:tc>
          <w:tcPr>
            <w:tcW w:w="2040" w:type="dxa"/>
            <w:tcBorders>
              <w:top w:val="nil"/>
              <w:left w:val="nil"/>
              <w:bottom w:val="nil"/>
              <w:right w:val="single" w:sz="6" w:space="0" w:color="auto"/>
            </w:tcBorders>
            <w:hideMark/>
          </w:tcPr>
          <w:p w14:paraId="547130CC" w14:textId="77777777" w:rsidR="00C50A95" w:rsidRPr="00D016EC" w:rsidRDefault="00C50A95" w:rsidP="00416506">
            <w:pPr>
              <w:pStyle w:val="tabletext11"/>
              <w:tabs>
                <w:tab w:val="decimal" w:pos="850"/>
              </w:tabs>
              <w:rPr>
                <w:ins w:id="9331" w:author="Author"/>
              </w:rPr>
            </w:pPr>
            <w:ins w:id="9332" w:author="Author">
              <w:r w:rsidRPr="00D016EC">
                <w:t>200,000 to 229,999</w:t>
              </w:r>
            </w:ins>
          </w:p>
        </w:tc>
        <w:tc>
          <w:tcPr>
            <w:tcW w:w="360" w:type="dxa"/>
            <w:tcBorders>
              <w:left w:val="single" w:sz="6" w:space="0" w:color="auto"/>
            </w:tcBorders>
          </w:tcPr>
          <w:p w14:paraId="1569D2E3" w14:textId="77777777" w:rsidR="00C50A95" w:rsidRPr="00D016EC" w:rsidRDefault="00C50A95" w:rsidP="00416506">
            <w:pPr>
              <w:pStyle w:val="tabletext11"/>
              <w:jc w:val="right"/>
              <w:rPr>
                <w:ins w:id="9333" w:author="Author"/>
              </w:rPr>
            </w:pPr>
          </w:p>
        </w:tc>
        <w:tc>
          <w:tcPr>
            <w:tcW w:w="2040" w:type="dxa"/>
            <w:tcBorders>
              <w:top w:val="nil"/>
              <w:left w:val="nil"/>
              <w:bottom w:val="nil"/>
              <w:right w:val="single" w:sz="6" w:space="0" w:color="auto"/>
            </w:tcBorders>
            <w:vAlign w:val="bottom"/>
            <w:hideMark/>
          </w:tcPr>
          <w:p w14:paraId="17CBFA9A" w14:textId="77777777" w:rsidR="00C50A95" w:rsidRPr="00D016EC" w:rsidRDefault="00C50A95" w:rsidP="00416506">
            <w:pPr>
              <w:pStyle w:val="tabletext11"/>
              <w:tabs>
                <w:tab w:val="decimal" w:pos="801"/>
              </w:tabs>
              <w:rPr>
                <w:ins w:id="9334" w:author="Author"/>
              </w:rPr>
            </w:pPr>
            <w:ins w:id="9335" w:author="Author">
              <w:r w:rsidRPr="00D016EC">
                <w:t>1.29</w:t>
              </w:r>
            </w:ins>
          </w:p>
        </w:tc>
      </w:tr>
      <w:tr w:rsidR="00C50A95" w:rsidRPr="00D016EC" w14:paraId="17C582B7" w14:textId="77777777" w:rsidTr="00416506">
        <w:trPr>
          <w:trHeight w:val="190"/>
          <w:ins w:id="9336" w:author="Author"/>
        </w:trPr>
        <w:tc>
          <w:tcPr>
            <w:tcW w:w="200" w:type="dxa"/>
          </w:tcPr>
          <w:p w14:paraId="134B76D1" w14:textId="77777777" w:rsidR="00C50A95" w:rsidRPr="00D016EC" w:rsidRDefault="00C50A95" w:rsidP="00416506">
            <w:pPr>
              <w:pStyle w:val="tabletext11"/>
              <w:rPr>
                <w:ins w:id="9337" w:author="Author"/>
              </w:rPr>
            </w:pPr>
          </w:p>
        </w:tc>
        <w:tc>
          <w:tcPr>
            <w:tcW w:w="360" w:type="dxa"/>
            <w:tcBorders>
              <w:top w:val="nil"/>
              <w:left w:val="single" w:sz="6" w:space="0" w:color="auto"/>
              <w:bottom w:val="nil"/>
              <w:right w:val="nil"/>
            </w:tcBorders>
          </w:tcPr>
          <w:p w14:paraId="5119D96F" w14:textId="77777777" w:rsidR="00C50A95" w:rsidRPr="00D016EC" w:rsidRDefault="00C50A95" w:rsidP="00416506">
            <w:pPr>
              <w:pStyle w:val="tabletext11"/>
              <w:jc w:val="right"/>
              <w:rPr>
                <w:ins w:id="9338" w:author="Author"/>
              </w:rPr>
            </w:pPr>
          </w:p>
        </w:tc>
        <w:tc>
          <w:tcPr>
            <w:tcW w:w="2040" w:type="dxa"/>
            <w:tcBorders>
              <w:top w:val="nil"/>
              <w:left w:val="nil"/>
              <w:bottom w:val="nil"/>
              <w:right w:val="single" w:sz="6" w:space="0" w:color="auto"/>
            </w:tcBorders>
            <w:hideMark/>
          </w:tcPr>
          <w:p w14:paraId="67B7694A" w14:textId="77777777" w:rsidR="00C50A95" w:rsidRPr="00D016EC" w:rsidRDefault="00C50A95" w:rsidP="00416506">
            <w:pPr>
              <w:pStyle w:val="tabletext11"/>
              <w:tabs>
                <w:tab w:val="decimal" w:pos="850"/>
              </w:tabs>
              <w:rPr>
                <w:ins w:id="9339" w:author="Author"/>
              </w:rPr>
            </w:pPr>
            <w:ins w:id="9340" w:author="Author">
              <w:r w:rsidRPr="00D016EC">
                <w:t>230,000 to 259,999</w:t>
              </w:r>
            </w:ins>
          </w:p>
        </w:tc>
        <w:tc>
          <w:tcPr>
            <w:tcW w:w="360" w:type="dxa"/>
            <w:tcBorders>
              <w:left w:val="single" w:sz="6" w:space="0" w:color="auto"/>
            </w:tcBorders>
          </w:tcPr>
          <w:p w14:paraId="024F204A" w14:textId="77777777" w:rsidR="00C50A95" w:rsidRPr="00D016EC" w:rsidRDefault="00C50A95" w:rsidP="00416506">
            <w:pPr>
              <w:pStyle w:val="tabletext11"/>
              <w:jc w:val="right"/>
              <w:rPr>
                <w:ins w:id="9341" w:author="Author"/>
              </w:rPr>
            </w:pPr>
          </w:p>
        </w:tc>
        <w:tc>
          <w:tcPr>
            <w:tcW w:w="2040" w:type="dxa"/>
            <w:tcBorders>
              <w:top w:val="nil"/>
              <w:left w:val="nil"/>
              <w:bottom w:val="nil"/>
              <w:right w:val="single" w:sz="6" w:space="0" w:color="auto"/>
            </w:tcBorders>
            <w:vAlign w:val="bottom"/>
            <w:hideMark/>
          </w:tcPr>
          <w:p w14:paraId="309679A5" w14:textId="77777777" w:rsidR="00C50A95" w:rsidRPr="00D016EC" w:rsidRDefault="00C50A95" w:rsidP="00416506">
            <w:pPr>
              <w:pStyle w:val="tabletext11"/>
              <w:tabs>
                <w:tab w:val="decimal" w:pos="801"/>
              </w:tabs>
              <w:rPr>
                <w:ins w:id="9342" w:author="Author"/>
              </w:rPr>
            </w:pPr>
            <w:ins w:id="9343" w:author="Author">
              <w:r w:rsidRPr="00D016EC">
                <w:t>1.34</w:t>
              </w:r>
            </w:ins>
          </w:p>
        </w:tc>
      </w:tr>
      <w:tr w:rsidR="00C50A95" w:rsidRPr="00D016EC" w14:paraId="4E3C336A" w14:textId="77777777" w:rsidTr="00416506">
        <w:trPr>
          <w:trHeight w:val="190"/>
          <w:ins w:id="9344" w:author="Author"/>
        </w:trPr>
        <w:tc>
          <w:tcPr>
            <w:tcW w:w="200" w:type="dxa"/>
          </w:tcPr>
          <w:p w14:paraId="0F3473CF" w14:textId="77777777" w:rsidR="00C50A95" w:rsidRPr="00D016EC" w:rsidRDefault="00C50A95" w:rsidP="00416506">
            <w:pPr>
              <w:pStyle w:val="tabletext11"/>
              <w:rPr>
                <w:ins w:id="9345" w:author="Author"/>
              </w:rPr>
            </w:pPr>
          </w:p>
        </w:tc>
        <w:tc>
          <w:tcPr>
            <w:tcW w:w="360" w:type="dxa"/>
            <w:tcBorders>
              <w:top w:val="nil"/>
              <w:left w:val="single" w:sz="6" w:space="0" w:color="auto"/>
              <w:bottom w:val="nil"/>
              <w:right w:val="nil"/>
            </w:tcBorders>
          </w:tcPr>
          <w:p w14:paraId="6A4B910E" w14:textId="77777777" w:rsidR="00C50A95" w:rsidRPr="00D016EC" w:rsidRDefault="00C50A95" w:rsidP="00416506">
            <w:pPr>
              <w:pStyle w:val="tabletext11"/>
              <w:jc w:val="right"/>
              <w:rPr>
                <w:ins w:id="9346" w:author="Author"/>
              </w:rPr>
            </w:pPr>
          </w:p>
        </w:tc>
        <w:tc>
          <w:tcPr>
            <w:tcW w:w="2040" w:type="dxa"/>
            <w:tcBorders>
              <w:top w:val="nil"/>
              <w:left w:val="nil"/>
              <w:bottom w:val="nil"/>
              <w:right w:val="single" w:sz="6" w:space="0" w:color="auto"/>
            </w:tcBorders>
            <w:hideMark/>
          </w:tcPr>
          <w:p w14:paraId="7008C383" w14:textId="77777777" w:rsidR="00C50A95" w:rsidRPr="00D016EC" w:rsidRDefault="00C50A95" w:rsidP="00416506">
            <w:pPr>
              <w:pStyle w:val="tabletext11"/>
              <w:tabs>
                <w:tab w:val="decimal" w:pos="850"/>
              </w:tabs>
              <w:rPr>
                <w:ins w:id="9347" w:author="Author"/>
              </w:rPr>
            </w:pPr>
            <w:ins w:id="9348" w:author="Author">
              <w:r w:rsidRPr="00D016EC">
                <w:t>260,000 to 299,999</w:t>
              </w:r>
            </w:ins>
          </w:p>
        </w:tc>
        <w:tc>
          <w:tcPr>
            <w:tcW w:w="360" w:type="dxa"/>
            <w:tcBorders>
              <w:left w:val="single" w:sz="6" w:space="0" w:color="auto"/>
            </w:tcBorders>
          </w:tcPr>
          <w:p w14:paraId="1B417B58" w14:textId="77777777" w:rsidR="00C50A95" w:rsidRPr="00D016EC" w:rsidRDefault="00C50A95" w:rsidP="00416506">
            <w:pPr>
              <w:pStyle w:val="tabletext11"/>
              <w:jc w:val="right"/>
              <w:rPr>
                <w:ins w:id="9349" w:author="Author"/>
              </w:rPr>
            </w:pPr>
          </w:p>
        </w:tc>
        <w:tc>
          <w:tcPr>
            <w:tcW w:w="2040" w:type="dxa"/>
            <w:tcBorders>
              <w:top w:val="nil"/>
              <w:left w:val="nil"/>
              <w:bottom w:val="nil"/>
              <w:right w:val="single" w:sz="6" w:space="0" w:color="auto"/>
            </w:tcBorders>
            <w:vAlign w:val="bottom"/>
            <w:hideMark/>
          </w:tcPr>
          <w:p w14:paraId="3A259119" w14:textId="77777777" w:rsidR="00C50A95" w:rsidRPr="00D016EC" w:rsidRDefault="00C50A95" w:rsidP="00416506">
            <w:pPr>
              <w:pStyle w:val="tabletext11"/>
              <w:tabs>
                <w:tab w:val="decimal" w:pos="801"/>
              </w:tabs>
              <w:rPr>
                <w:ins w:id="9350" w:author="Author"/>
              </w:rPr>
            </w:pPr>
            <w:ins w:id="9351" w:author="Author">
              <w:r w:rsidRPr="00D016EC">
                <w:t>1.39</w:t>
              </w:r>
            </w:ins>
          </w:p>
        </w:tc>
      </w:tr>
      <w:tr w:rsidR="00C50A95" w:rsidRPr="00D016EC" w14:paraId="71BA9649" w14:textId="77777777" w:rsidTr="00416506">
        <w:trPr>
          <w:trHeight w:val="190"/>
          <w:ins w:id="9352" w:author="Author"/>
        </w:trPr>
        <w:tc>
          <w:tcPr>
            <w:tcW w:w="200" w:type="dxa"/>
          </w:tcPr>
          <w:p w14:paraId="768D4059" w14:textId="77777777" w:rsidR="00C50A95" w:rsidRPr="00D016EC" w:rsidRDefault="00C50A95" w:rsidP="00416506">
            <w:pPr>
              <w:pStyle w:val="tabletext11"/>
              <w:rPr>
                <w:ins w:id="9353" w:author="Author"/>
              </w:rPr>
            </w:pPr>
          </w:p>
        </w:tc>
        <w:tc>
          <w:tcPr>
            <w:tcW w:w="360" w:type="dxa"/>
            <w:tcBorders>
              <w:top w:val="nil"/>
              <w:left w:val="single" w:sz="6" w:space="0" w:color="auto"/>
              <w:bottom w:val="nil"/>
              <w:right w:val="nil"/>
            </w:tcBorders>
          </w:tcPr>
          <w:p w14:paraId="23EA842E" w14:textId="77777777" w:rsidR="00C50A95" w:rsidRPr="00D016EC" w:rsidRDefault="00C50A95" w:rsidP="00416506">
            <w:pPr>
              <w:pStyle w:val="tabletext11"/>
              <w:jc w:val="right"/>
              <w:rPr>
                <w:ins w:id="9354" w:author="Author"/>
              </w:rPr>
            </w:pPr>
          </w:p>
        </w:tc>
        <w:tc>
          <w:tcPr>
            <w:tcW w:w="2040" w:type="dxa"/>
            <w:tcBorders>
              <w:top w:val="nil"/>
              <w:left w:val="nil"/>
              <w:bottom w:val="nil"/>
              <w:right w:val="single" w:sz="6" w:space="0" w:color="auto"/>
            </w:tcBorders>
            <w:hideMark/>
          </w:tcPr>
          <w:p w14:paraId="76DD9746" w14:textId="77777777" w:rsidR="00C50A95" w:rsidRPr="00D016EC" w:rsidRDefault="00C50A95" w:rsidP="00416506">
            <w:pPr>
              <w:pStyle w:val="tabletext11"/>
              <w:tabs>
                <w:tab w:val="decimal" w:pos="850"/>
              </w:tabs>
              <w:rPr>
                <w:ins w:id="9355" w:author="Author"/>
              </w:rPr>
            </w:pPr>
            <w:ins w:id="9356" w:author="Author">
              <w:r w:rsidRPr="00D016EC">
                <w:t>300,000 to 349,999</w:t>
              </w:r>
            </w:ins>
          </w:p>
        </w:tc>
        <w:tc>
          <w:tcPr>
            <w:tcW w:w="360" w:type="dxa"/>
            <w:tcBorders>
              <w:left w:val="single" w:sz="6" w:space="0" w:color="auto"/>
            </w:tcBorders>
          </w:tcPr>
          <w:p w14:paraId="2E014BF8" w14:textId="77777777" w:rsidR="00C50A95" w:rsidRPr="00D016EC" w:rsidRDefault="00C50A95" w:rsidP="00416506">
            <w:pPr>
              <w:pStyle w:val="tabletext11"/>
              <w:jc w:val="right"/>
              <w:rPr>
                <w:ins w:id="9357" w:author="Author"/>
              </w:rPr>
            </w:pPr>
          </w:p>
        </w:tc>
        <w:tc>
          <w:tcPr>
            <w:tcW w:w="2040" w:type="dxa"/>
            <w:tcBorders>
              <w:top w:val="nil"/>
              <w:left w:val="nil"/>
              <w:bottom w:val="nil"/>
              <w:right w:val="single" w:sz="6" w:space="0" w:color="auto"/>
            </w:tcBorders>
            <w:vAlign w:val="bottom"/>
            <w:hideMark/>
          </w:tcPr>
          <w:p w14:paraId="02CC4689" w14:textId="77777777" w:rsidR="00C50A95" w:rsidRPr="00D016EC" w:rsidRDefault="00C50A95" w:rsidP="00416506">
            <w:pPr>
              <w:pStyle w:val="tabletext11"/>
              <w:tabs>
                <w:tab w:val="decimal" w:pos="801"/>
              </w:tabs>
              <w:rPr>
                <w:ins w:id="9358" w:author="Author"/>
              </w:rPr>
            </w:pPr>
            <w:ins w:id="9359" w:author="Author">
              <w:r w:rsidRPr="00D016EC">
                <w:t>1.44</w:t>
              </w:r>
            </w:ins>
          </w:p>
        </w:tc>
      </w:tr>
      <w:tr w:rsidR="00C50A95" w:rsidRPr="00D016EC" w14:paraId="3E38F289" w14:textId="77777777" w:rsidTr="00416506">
        <w:trPr>
          <w:trHeight w:val="190"/>
          <w:ins w:id="9360" w:author="Author"/>
        </w:trPr>
        <w:tc>
          <w:tcPr>
            <w:tcW w:w="200" w:type="dxa"/>
          </w:tcPr>
          <w:p w14:paraId="1E246848" w14:textId="77777777" w:rsidR="00C50A95" w:rsidRPr="00D016EC" w:rsidRDefault="00C50A95" w:rsidP="00416506">
            <w:pPr>
              <w:pStyle w:val="tabletext11"/>
              <w:rPr>
                <w:ins w:id="9361" w:author="Author"/>
              </w:rPr>
            </w:pPr>
          </w:p>
        </w:tc>
        <w:tc>
          <w:tcPr>
            <w:tcW w:w="360" w:type="dxa"/>
            <w:tcBorders>
              <w:top w:val="nil"/>
              <w:left w:val="single" w:sz="6" w:space="0" w:color="auto"/>
              <w:bottom w:val="nil"/>
              <w:right w:val="nil"/>
            </w:tcBorders>
          </w:tcPr>
          <w:p w14:paraId="75C16300" w14:textId="77777777" w:rsidR="00C50A95" w:rsidRPr="00D016EC" w:rsidRDefault="00C50A95" w:rsidP="00416506">
            <w:pPr>
              <w:pStyle w:val="tabletext11"/>
              <w:jc w:val="right"/>
              <w:rPr>
                <w:ins w:id="9362" w:author="Author"/>
              </w:rPr>
            </w:pPr>
          </w:p>
        </w:tc>
        <w:tc>
          <w:tcPr>
            <w:tcW w:w="2040" w:type="dxa"/>
            <w:tcBorders>
              <w:top w:val="nil"/>
              <w:left w:val="nil"/>
              <w:bottom w:val="nil"/>
              <w:right w:val="single" w:sz="6" w:space="0" w:color="auto"/>
            </w:tcBorders>
            <w:hideMark/>
          </w:tcPr>
          <w:p w14:paraId="16FFF6D5" w14:textId="77777777" w:rsidR="00C50A95" w:rsidRPr="00D016EC" w:rsidRDefault="00C50A95" w:rsidP="00416506">
            <w:pPr>
              <w:pStyle w:val="tabletext11"/>
              <w:tabs>
                <w:tab w:val="decimal" w:pos="850"/>
              </w:tabs>
              <w:rPr>
                <w:ins w:id="9363" w:author="Author"/>
              </w:rPr>
            </w:pPr>
            <w:ins w:id="9364" w:author="Author">
              <w:r w:rsidRPr="00D016EC">
                <w:t>350,000 to 399,999</w:t>
              </w:r>
            </w:ins>
          </w:p>
        </w:tc>
        <w:tc>
          <w:tcPr>
            <w:tcW w:w="360" w:type="dxa"/>
            <w:tcBorders>
              <w:left w:val="single" w:sz="6" w:space="0" w:color="auto"/>
            </w:tcBorders>
          </w:tcPr>
          <w:p w14:paraId="74ACF85B" w14:textId="77777777" w:rsidR="00C50A95" w:rsidRPr="00D016EC" w:rsidRDefault="00C50A95" w:rsidP="00416506">
            <w:pPr>
              <w:pStyle w:val="tabletext11"/>
              <w:jc w:val="right"/>
              <w:rPr>
                <w:ins w:id="9365" w:author="Author"/>
              </w:rPr>
            </w:pPr>
          </w:p>
        </w:tc>
        <w:tc>
          <w:tcPr>
            <w:tcW w:w="2040" w:type="dxa"/>
            <w:tcBorders>
              <w:top w:val="nil"/>
              <w:left w:val="nil"/>
              <w:bottom w:val="nil"/>
              <w:right w:val="single" w:sz="6" w:space="0" w:color="auto"/>
            </w:tcBorders>
            <w:vAlign w:val="bottom"/>
            <w:hideMark/>
          </w:tcPr>
          <w:p w14:paraId="2AC0B6FE" w14:textId="77777777" w:rsidR="00C50A95" w:rsidRPr="00D016EC" w:rsidRDefault="00C50A95" w:rsidP="00416506">
            <w:pPr>
              <w:pStyle w:val="tabletext11"/>
              <w:tabs>
                <w:tab w:val="decimal" w:pos="801"/>
              </w:tabs>
              <w:rPr>
                <w:ins w:id="9366" w:author="Author"/>
              </w:rPr>
            </w:pPr>
            <w:ins w:id="9367" w:author="Author">
              <w:r w:rsidRPr="00D016EC">
                <w:t>1.50</w:t>
              </w:r>
            </w:ins>
          </w:p>
        </w:tc>
      </w:tr>
      <w:tr w:rsidR="00C50A95" w:rsidRPr="00D016EC" w14:paraId="71B81676" w14:textId="77777777" w:rsidTr="00416506">
        <w:trPr>
          <w:trHeight w:val="190"/>
          <w:ins w:id="9368" w:author="Author"/>
        </w:trPr>
        <w:tc>
          <w:tcPr>
            <w:tcW w:w="200" w:type="dxa"/>
          </w:tcPr>
          <w:p w14:paraId="29BD3774" w14:textId="77777777" w:rsidR="00C50A95" w:rsidRPr="00D016EC" w:rsidRDefault="00C50A95" w:rsidP="00416506">
            <w:pPr>
              <w:pStyle w:val="tabletext11"/>
              <w:rPr>
                <w:ins w:id="9369" w:author="Author"/>
              </w:rPr>
            </w:pPr>
          </w:p>
        </w:tc>
        <w:tc>
          <w:tcPr>
            <w:tcW w:w="360" w:type="dxa"/>
            <w:tcBorders>
              <w:top w:val="nil"/>
              <w:left w:val="single" w:sz="6" w:space="0" w:color="auto"/>
              <w:bottom w:val="nil"/>
              <w:right w:val="nil"/>
            </w:tcBorders>
          </w:tcPr>
          <w:p w14:paraId="5B053422" w14:textId="77777777" w:rsidR="00C50A95" w:rsidRPr="00D016EC" w:rsidRDefault="00C50A95" w:rsidP="00416506">
            <w:pPr>
              <w:pStyle w:val="tabletext11"/>
              <w:jc w:val="right"/>
              <w:rPr>
                <w:ins w:id="9370" w:author="Author"/>
              </w:rPr>
            </w:pPr>
          </w:p>
        </w:tc>
        <w:tc>
          <w:tcPr>
            <w:tcW w:w="2040" w:type="dxa"/>
            <w:tcBorders>
              <w:top w:val="nil"/>
              <w:left w:val="nil"/>
              <w:bottom w:val="nil"/>
              <w:right w:val="single" w:sz="6" w:space="0" w:color="auto"/>
            </w:tcBorders>
            <w:hideMark/>
          </w:tcPr>
          <w:p w14:paraId="71ADD1C4" w14:textId="77777777" w:rsidR="00C50A95" w:rsidRPr="00D016EC" w:rsidRDefault="00C50A95" w:rsidP="00416506">
            <w:pPr>
              <w:pStyle w:val="tabletext11"/>
              <w:tabs>
                <w:tab w:val="decimal" w:pos="850"/>
              </w:tabs>
              <w:rPr>
                <w:ins w:id="9371" w:author="Author"/>
              </w:rPr>
            </w:pPr>
            <w:ins w:id="9372" w:author="Author">
              <w:r w:rsidRPr="00D016EC">
                <w:t>400,000 to 449,999</w:t>
              </w:r>
            </w:ins>
          </w:p>
        </w:tc>
        <w:tc>
          <w:tcPr>
            <w:tcW w:w="360" w:type="dxa"/>
            <w:tcBorders>
              <w:left w:val="single" w:sz="6" w:space="0" w:color="auto"/>
            </w:tcBorders>
          </w:tcPr>
          <w:p w14:paraId="34554F1B" w14:textId="77777777" w:rsidR="00C50A95" w:rsidRPr="00D016EC" w:rsidRDefault="00C50A95" w:rsidP="00416506">
            <w:pPr>
              <w:pStyle w:val="tabletext11"/>
              <w:jc w:val="right"/>
              <w:rPr>
                <w:ins w:id="9373" w:author="Author"/>
              </w:rPr>
            </w:pPr>
          </w:p>
        </w:tc>
        <w:tc>
          <w:tcPr>
            <w:tcW w:w="2040" w:type="dxa"/>
            <w:tcBorders>
              <w:top w:val="nil"/>
              <w:left w:val="nil"/>
              <w:bottom w:val="nil"/>
              <w:right w:val="single" w:sz="6" w:space="0" w:color="auto"/>
            </w:tcBorders>
            <w:vAlign w:val="bottom"/>
            <w:hideMark/>
          </w:tcPr>
          <w:p w14:paraId="47C87EDF" w14:textId="77777777" w:rsidR="00C50A95" w:rsidRPr="00D016EC" w:rsidRDefault="00C50A95" w:rsidP="00416506">
            <w:pPr>
              <w:pStyle w:val="tabletext11"/>
              <w:tabs>
                <w:tab w:val="decimal" w:pos="801"/>
              </w:tabs>
              <w:rPr>
                <w:ins w:id="9374" w:author="Author"/>
              </w:rPr>
            </w:pPr>
            <w:ins w:id="9375" w:author="Author">
              <w:r w:rsidRPr="00D016EC">
                <w:t>1.55</w:t>
              </w:r>
            </w:ins>
          </w:p>
        </w:tc>
      </w:tr>
      <w:tr w:rsidR="00C50A95" w:rsidRPr="00D016EC" w14:paraId="3710753B" w14:textId="77777777" w:rsidTr="00416506">
        <w:trPr>
          <w:trHeight w:val="190"/>
          <w:ins w:id="9376" w:author="Author"/>
        </w:trPr>
        <w:tc>
          <w:tcPr>
            <w:tcW w:w="200" w:type="dxa"/>
          </w:tcPr>
          <w:p w14:paraId="3E42AAD2" w14:textId="77777777" w:rsidR="00C50A95" w:rsidRPr="00D016EC" w:rsidRDefault="00C50A95" w:rsidP="00416506">
            <w:pPr>
              <w:pStyle w:val="tabletext11"/>
              <w:rPr>
                <w:ins w:id="9377" w:author="Author"/>
              </w:rPr>
            </w:pPr>
          </w:p>
        </w:tc>
        <w:tc>
          <w:tcPr>
            <w:tcW w:w="360" w:type="dxa"/>
            <w:tcBorders>
              <w:top w:val="nil"/>
              <w:left w:val="single" w:sz="6" w:space="0" w:color="auto"/>
              <w:bottom w:val="nil"/>
              <w:right w:val="nil"/>
            </w:tcBorders>
          </w:tcPr>
          <w:p w14:paraId="1EA0212B" w14:textId="77777777" w:rsidR="00C50A95" w:rsidRPr="00D016EC" w:rsidRDefault="00C50A95" w:rsidP="00416506">
            <w:pPr>
              <w:pStyle w:val="tabletext11"/>
              <w:jc w:val="right"/>
              <w:rPr>
                <w:ins w:id="9378" w:author="Author"/>
              </w:rPr>
            </w:pPr>
          </w:p>
        </w:tc>
        <w:tc>
          <w:tcPr>
            <w:tcW w:w="2040" w:type="dxa"/>
            <w:tcBorders>
              <w:top w:val="nil"/>
              <w:left w:val="nil"/>
              <w:bottom w:val="nil"/>
              <w:right w:val="single" w:sz="6" w:space="0" w:color="auto"/>
            </w:tcBorders>
            <w:hideMark/>
          </w:tcPr>
          <w:p w14:paraId="00253129" w14:textId="77777777" w:rsidR="00C50A95" w:rsidRPr="00D016EC" w:rsidRDefault="00C50A95" w:rsidP="00416506">
            <w:pPr>
              <w:pStyle w:val="tabletext11"/>
              <w:tabs>
                <w:tab w:val="decimal" w:pos="850"/>
              </w:tabs>
              <w:rPr>
                <w:ins w:id="9379" w:author="Author"/>
              </w:rPr>
            </w:pPr>
            <w:ins w:id="9380" w:author="Author">
              <w:r w:rsidRPr="00D016EC">
                <w:t>450,000 to 499,999</w:t>
              </w:r>
            </w:ins>
          </w:p>
        </w:tc>
        <w:tc>
          <w:tcPr>
            <w:tcW w:w="360" w:type="dxa"/>
            <w:tcBorders>
              <w:left w:val="single" w:sz="6" w:space="0" w:color="auto"/>
            </w:tcBorders>
          </w:tcPr>
          <w:p w14:paraId="2DDBB0C3" w14:textId="77777777" w:rsidR="00C50A95" w:rsidRPr="00D016EC" w:rsidRDefault="00C50A95" w:rsidP="00416506">
            <w:pPr>
              <w:pStyle w:val="tabletext11"/>
              <w:jc w:val="right"/>
              <w:rPr>
                <w:ins w:id="9381" w:author="Author"/>
              </w:rPr>
            </w:pPr>
          </w:p>
        </w:tc>
        <w:tc>
          <w:tcPr>
            <w:tcW w:w="2040" w:type="dxa"/>
            <w:tcBorders>
              <w:top w:val="nil"/>
              <w:left w:val="nil"/>
              <w:bottom w:val="nil"/>
              <w:right w:val="single" w:sz="6" w:space="0" w:color="auto"/>
            </w:tcBorders>
            <w:vAlign w:val="bottom"/>
            <w:hideMark/>
          </w:tcPr>
          <w:p w14:paraId="6018EB87" w14:textId="77777777" w:rsidR="00C50A95" w:rsidRPr="00D016EC" w:rsidRDefault="00C50A95" w:rsidP="00416506">
            <w:pPr>
              <w:pStyle w:val="tabletext11"/>
              <w:tabs>
                <w:tab w:val="decimal" w:pos="801"/>
              </w:tabs>
              <w:rPr>
                <w:ins w:id="9382" w:author="Author"/>
              </w:rPr>
            </w:pPr>
            <w:ins w:id="9383" w:author="Author">
              <w:r w:rsidRPr="00D016EC">
                <w:t>1.60</w:t>
              </w:r>
            </w:ins>
          </w:p>
        </w:tc>
      </w:tr>
      <w:tr w:rsidR="00C50A95" w:rsidRPr="00D016EC" w14:paraId="5E757C18" w14:textId="77777777" w:rsidTr="00416506">
        <w:trPr>
          <w:trHeight w:val="190"/>
          <w:ins w:id="9384" w:author="Author"/>
        </w:trPr>
        <w:tc>
          <w:tcPr>
            <w:tcW w:w="200" w:type="dxa"/>
          </w:tcPr>
          <w:p w14:paraId="0D6E3473" w14:textId="77777777" w:rsidR="00C50A95" w:rsidRPr="00D016EC" w:rsidRDefault="00C50A95" w:rsidP="00416506">
            <w:pPr>
              <w:pStyle w:val="tabletext11"/>
              <w:rPr>
                <w:ins w:id="9385" w:author="Author"/>
              </w:rPr>
            </w:pPr>
          </w:p>
        </w:tc>
        <w:tc>
          <w:tcPr>
            <w:tcW w:w="360" w:type="dxa"/>
            <w:tcBorders>
              <w:top w:val="nil"/>
              <w:left w:val="single" w:sz="6" w:space="0" w:color="auto"/>
              <w:bottom w:val="nil"/>
              <w:right w:val="nil"/>
            </w:tcBorders>
          </w:tcPr>
          <w:p w14:paraId="57DED55A" w14:textId="77777777" w:rsidR="00C50A95" w:rsidRPr="00D016EC" w:rsidRDefault="00C50A95" w:rsidP="00416506">
            <w:pPr>
              <w:pStyle w:val="tabletext11"/>
              <w:jc w:val="right"/>
              <w:rPr>
                <w:ins w:id="9386" w:author="Author"/>
              </w:rPr>
            </w:pPr>
          </w:p>
        </w:tc>
        <w:tc>
          <w:tcPr>
            <w:tcW w:w="2040" w:type="dxa"/>
            <w:tcBorders>
              <w:top w:val="nil"/>
              <w:left w:val="nil"/>
              <w:bottom w:val="nil"/>
              <w:right w:val="single" w:sz="6" w:space="0" w:color="auto"/>
            </w:tcBorders>
            <w:hideMark/>
          </w:tcPr>
          <w:p w14:paraId="1AABB2AB" w14:textId="77777777" w:rsidR="00C50A95" w:rsidRPr="00D016EC" w:rsidRDefault="00C50A95" w:rsidP="00416506">
            <w:pPr>
              <w:pStyle w:val="tabletext11"/>
              <w:tabs>
                <w:tab w:val="decimal" w:pos="850"/>
              </w:tabs>
              <w:rPr>
                <w:ins w:id="9387" w:author="Author"/>
              </w:rPr>
            </w:pPr>
            <w:ins w:id="9388" w:author="Author">
              <w:r w:rsidRPr="00D016EC">
                <w:t>500,000 to 599,999</w:t>
              </w:r>
            </w:ins>
          </w:p>
        </w:tc>
        <w:tc>
          <w:tcPr>
            <w:tcW w:w="360" w:type="dxa"/>
            <w:tcBorders>
              <w:left w:val="single" w:sz="6" w:space="0" w:color="auto"/>
            </w:tcBorders>
          </w:tcPr>
          <w:p w14:paraId="47F1FCD9" w14:textId="77777777" w:rsidR="00C50A95" w:rsidRPr="00D016EC" w:rsidRDefault="00C50A95" w:rsidP="00416506">
            <w:pPr>
              <w:pStyle w:val="tabletext11"/>
              <w:jc w:val="right"/>
              <w:rPr>
                <w:ins w:id="9389" w:author="Author"/>
              </w:rPr>
            </w:pPr>
          </w:p>
        </w:tc>
        <w:tc>
          <w:tcPr>
            <w:tcW w:w="2040" w:type="dxa"/>
            <w:tcBorders>
              <w:top w:val="nil"/>
              <w:left w:val="nil"/>
              <w:bottom w:val="nil"/>
              <w:right w:val="single" w:sz="6" w:space="0" w:color="auto"/>
            </w:tcBorders>
            <w:vAlign w:val="bottom"/>
            <w:hideMark/>
          </w:tcPr>
          <w:p w14:paraId="297DE98D" w14:textId="77777777" w:rsidR="00C50A95" w:rsidRPr="00D016EC" w:rsidRDefault="00C50A95" w:rsidP="00416506">
            <w:pPr>
              <w:pStyle w:val="tabletext11"/>
              <w:tabs>
                <w:tab w:val="decimal" w:pos="801"/>
              </w:tabs>
              <w:rPr>
                <w:ins w:id="9390" w:author="Author"/>
              </w:rPr>
            </w:pPr>
            <w:ins w:id="9391" w:author="Author">
              <w:r w:rsidRPr="00D016EC">
                <w:t>1.66</w:t>
              </w:r>
            </w:ins>
          </w:p>
        </w:tc>
      </w:tr>
      <w:tr w:rsidR="00C50A95" w:rsidRPr="00D016EC" w14:paraId="18C45FAC" w14:textId="77777777" w:rsidTr="00416506">
        <w:trPr>
          <w:trHeight w:val="190"/>
          <w:ins w:id="9392" w:author="Author"/>
        </w:trPr>
        <w:tc>
          <w:tcPr>
            <w:tcW w:w="200" w:type="dxa"/>
          </w:tcPr>
          <w:p w14:paraId="5C26958F" w14:textId="77777777" w:rsidR="00C50A95" w:rsidRPr="00D016EC" w:rsidRDefault="00C50A95" w:rsidP="00416506">
            <w:pPr>
              <w:pStyle w:val="tabletext11"/>
              <w:rPr>
                <w:ins w:id="9393" w:author="Author"/>
              </w:rPr>
            </w:pPr>
          </w:p>
        </w:tc>
        <w:tc>
          <w:tcPr>
            <w:tcW w:w="360" w:type="dxa"/>
            <w:tcBorders>
              <w:top w:val="nil"/>
              <w:left w:val="single" w:sz="6" w:space="0" w:color="auto"/>
              <w:bottom w:val="nil"/>
              <w:right w:val="nil"/>
            </w:tcBorders>
          </w:tcPr>
          <w:p w14:paraId="4F447DEB" w14:textId="77777777" w:rsidR="00C50A95" w:rsidRPr="00D016EC" w:rsidRDefault="00C50A95" w:rsidP="00416506">
            <w:pPr>
              <w:pStyle w:val="tabletext11"/>
              <w:jc w:val="right"/>
              <w:rPr>
                <w:ins w:id="9394" w:author="Author"/>
              </w:rPr>
            </w:pPr>
          </w:p>
        </w:tc>
        <w:tc>
          <w:tcPr>
            <w:tcW w:w="2040" w:type="dxa"/>
            <w:tcBorders>
              <w:top w:val="nil"/>
              <w:left w:val="nil"/>
              <w:bottom w:val="nil"/>
              <w:right w:val="single" w:sz="6" w:space="0" w:color="auto"/>
            </w:tcBorders>
            <w:hideMark/>
          </w:tcPr>
          <w:p w14:paraId="119F7A97" w14:textId="77777777" w:rsidR="00C50A95" w:rsidRPr="00D016EC" w:rsidRDefault="00C50A95" w:rsidP="00416506">
            <w:pPr>
              <w:pStyle w:val="tabletext11"/>
              <w:tabs>
                <w:tab w:val="decimal" w:pos="850"/>
              </w:tabs>
              <w:rPr>
                <w:ins w:id="9395" w:author="Author"/>
              </w:rPr>
            </w:pPr>
            <w:ins w:id="9396" w:author="Author">
              <w:r w:rsidRPr="00D016EC">
                <w:t>600,000 to 699,999</w:t>
              </w:r>
            </w:ins>
          </w:p>
        </w:tc>
        <w:tc>
          <w:tcPr>
            <w:tcW w:w="360" w:type="dxa"/>
            <w:tcBorders>
              <w:left w:val="single" w:sz="6" w:space="0" w:color="auto"/>
            </w:tcBorders>
          </w:tcPr>
          <w:p w14:paraId="2E2E9AA5" w14:textId="77777777" w:rsidR="00C50A95" w:rsidRPr="00D016EC" w:rsidRDefault="00C50A95" w:rsidP="00416506">
            <w:pPr>
              <w:pStyle w:val="tabletext11"/>
              <w:jc w:val="right"/>
              <w:rPr>
                <w:ins w:id="9397" w:author="Author"/>
              </w:rPr>
            </w:pPr>
          </w:p>
        </w:tc>
        <w:tc>
          <w:tcPr>
            <w:tcW w:w="2040" w:type="dxa"/>
            <w:tcBorders>
              <w:top w:val="nil"/>
              <w:left w:val="nil"/>
              <w:bottom w:val="nil"/>
              <w:right w:val="single" w:sz="6" w:space="0" w:color="auto"/>
            </w:tcBorders>
            <w:vAlign w:val="bottom"/>
            <w:hideMark/>
          </w:tcPr>
          <w:p w14:paraId="4CEF70BA" w14:textId="77777777" w:rsidR="00C50A95" w:rsidRPr="00D016EC" w:rsidRDefault="00C50A95" w:rsidP="00416506">
            <w:pPr>
              <w:pStyle w:val="tabletext11"/>
              <w:tabs>
                <w:tab w:val="decimal" w:pos="801"/>
              </w:tabs>
              <w:rPr>
                <w:ins w:id="9398" w:author="Author"/>
              </w:rPr>
            </w:pPr>
            <w:ins w:id="9399" w:author="Author">
              <w:r w:rsidRPr="00D016EC">
                <w:t>1.74</w:t>
              </w:r>
            </w:ins>
          </w:p>
        </w:tc>
      </w:tr>
      <w:tr w:rsidR="00C50A95" w:rsidRPr="00D016EC" w14:paraId="7836E333" w14:textId="77777777" w:rsidTr="00416506">
        <w:trPr>
          <w:trHeight w:val="190"/>
          <w:ins w:id="9400" w:author="Author"/>
        </w:trPr>
        <w:tc>
          <w:tcPr>
            <w:tcW w:w="200" w:type="dxa"/>
          </w:tcPr>
          <w:p w14:paraId="409703A1" w14:textId="77777777" w:rsidR="00C50A95" w:rsidRPr="00D016EC" w:rsidRDefault="00C50A95" w:rsidP="00416506">
            <w:pPr>
              <w:pStyle w:val="tabletext11"/>
              <w:rPr>
                <w:ins w:id="9401" w:author="Author"/>
              </w:rPr>
            </w:pPr>
          </w:p>
        </w:tc>
        <w:tc>
          <w:tcPr>
            <w:tcW w:w="360" w:type="dxa"/>
            <w:tcBorders>
              <w:top w:val="nil"/>
              <w:left w:val="single" w:sz="6" w:space="0" w:color="auto"/>
              <w:bottom w:val="nil"/>
              <w:right w:val="nil"/>
            </w:tcBorders>
          </w:tcPr>
          <w:p w14:paraId="7C730F87" w14:textId="77777777" w:rsidR="00C50A95" w:rsidRPr="00D016EC" w:rsidRDefault="00C50A95" w:rsidP="00416506">
            <w:pPr>
              <w:pStyle w:val="tabletext11"/>
              <w:jc w:val="right"/>
              <w:rPr>
                <w:ins w:id="9402" w:author="Author"/>
              </w:rPr>
            </w:pPr>
          </w:p>
        </w:tc>
        <w:tc>
          <w:tcPr>
            <w:tcW w:w="2040" w:type="dxa"/>
            <w:tcBorders>
              <w:top w:val="nil"/>
              <w:left w:val="nil"/>
              <w:bottom w:val="nil"/>
              <w:right w:val="single" w:sz="6" w:space="0" w:color="auto"/>
            </w:tcBorders>
            <w:hideMark/>
          </w:tcPr>
          <w:p w14:paraId="6527984A" w14:textId="77777777" w:rsidR="00C50A95" w:rsidRPr="00D016EC" w:rsidRDefault="00C50A95" w:rsidP="00416506">
            <w:pPr>
              <w:pStyle w:val="tabletext11"/>
              <w:tabs>
                <w:tab w:val="decimal" w:pos="850"/>
              </w:tabs>
              <w:rPr>
                <w:ins w:id="9403" w:author="Author"/>
              </w:rPr>
            </w:pPr>
            <w:ins w:id="9404" w:author="Author">
              <w:r w:rsidRPr="00D016EC">
                <w:t>700,000 to 799,999</w:t>
              </w:r>
            </w:ins>
          </w:p>
        </w:tc>
        <w:tc>
          <w:tcPr>
            <w:tcW w:w="360" w:type="dxa"/>
            <w:tcBorders>
              <w:left w:val="single" w:sz="6" w:space="0" w:color="auto"/>
            </w:tcBorders>
          </w:tcPr>
          <w:p w14:paraId="3B0A3E9A" w14:textId="77777777" w:rsidR="00C50A95" w:rsidRPr="00D016EC" w:rsidRDefault="00C50A95" w:rsidP="00416506">
            <w:pPr>
              <w:pStyle w:val="tabletext11"/>
              <w:jc w:val="right"/>
              <w:rPr>
                <w:ins w:id="9405" w:author="Author"/>
              </w:rPr>
            </w:pPr>
          </w:p>
        </w:tc>
        <w:tc>
          <w:tcPr>
            <w:tcW w:w="2040" w:type="dxa"/>
            <w:tcBorders>
              <w:top w:val="nil"/>
              <w:left w:val="nil"/>
              <w:bottom w:val="nil"/>
              <w:right w:val="single" w:sz="6" w:space="0" w:color="auto"/>
            </w:tcBorders>
            <w:vAlign w:val="bottom"/>
            <w:hideMark/>
          </w:tcPr>
          <w:p w14:paraId="13106D1E" w14:textId="77777777" w:rsidR="00C50A95" w:rsidRPr="00D016EC" w:rsidRDefault="00C50A95" w:rsidP="00416506">
            <w:pPr>
              <w:pStyle w:val="tabletext11"/>
              <w:tabs>
                <w:tab w:val="decimal" w:pos="801"/>
              </w:tabs>
              <w:rPr>
                <w:ins w:id="9406" w:author="Author"/>
              </w:rPr>
            </w:pPr>
            <w:ins w:id="9407" w:author="Author">
              <w:r w:rsidRPr="00D016EC">
                <w:t>1.81</w:t>
              </w:r>
            </w:ins>
          </w:p>
        </w:tc>
      </w:tr>
      <w:tr w:rsidR="00C50A95" w:rsidRPr="00D016EC" w14:paraId="7E5DE5F0" w14:textId="77777777" w:rsidTr="00416506">
        <w:trPr>
          <w:trHeight w:val="190"/>
          <w:ins w:id="9408" w:author="Author"/>
        </w:trPr>
        <w:tc>
          <w:tcPr>
            <w:tcW w:w="200" w:type="dxa"/>
          </w:tcPr>
          <w:p w14:paraId="6CB70A6B" w14:textId="77777777" w:rsidR="00C50A95" w:rsidRPr="00D016EC" w:rsidRDefault="00C50A95" w:rsidP="00416506">
            <w:pPr>
              <w:pStyle w:val="tabletext11"/>
              <w:rPr>
                <w:ins w:id="9409" w:author="Author"/>
              </w:rPr>
            </w:pPr>
          </w:p>
        </w:tc>
        <w:tc>
          <w:tcPr>
            <w:tcW w:w="360" w:type="dxa"/>
            <w:tcBorders>
              <w:top w:val="nil"/>
              <w:left w:val="single" w:sz="6" w:space="0" w:color="auto"/>
              <w:bottom w:val="nil"/>
              <w:right w:val="nil"/>
            </w:tcBorders>
          </w:tcPr>
          <w:p w14:paraId="4517A47B" w14:textId="77777777" w:rsidR="00C50A95" w:rsidRPr="00D016EC" w:rsidRDefault="00C50A95" w:rsidP="00416506">
            <w:pPr>
              <w:pStyle w:val="tabletext11"/>
              <w:jc w:val="right"/>
              <w:rPr>
                <w:ins w:id="9410" w:author="Author"/>
              </w:rPr>
            </w:pPr>
          </w:p>
        </w:tc>
        <w:tc>
          <w:tcPr>
            <w:tcW w:w="2040" w:type="dxa"/>
            <w:tcBorders>
              <w:top w:val="nil"/>
              <w:left w:val="nil"/>
              <w:bottom w:val="nil"/>
              <w:right w:val="single" w:sz="6" w:space="0" w:color="auto"/>
            </w:tcBorders>
            <w:hideMark/>
          </w:tcPr>
          <w:p w14:paraId="370DD508" w14:textId="77777777" w:rsidR="00C50A95" w:rsidRPr="00D016EC" w:rsidRDefault="00C50A95" w:rsidP="00416506">
            <w:pPr>
              <w:pStyle w:val="tabletext11"/>
              <w:tabs>
                <w:tab w:val="decimal" w:pos="850"/>
              </w:tabs>
              <w:rPr>
                <w:ins w:id="9411" w:author="Author"/>
              </w:rPr>
            </w:pPr>
            <w:ins w:id="9412" w:author="Author">
              <w:r w:rsidRPr="00D016EC">
                <w:t>800,000 to 899,999</w:t>
              </w:r>
            </w:ins>
          </w:p>
        </w:tc>
        <w:tc>
          <w:tcPr>
            <w:tcW w:w="360" w:type="dxa"/>
            <w:tcBorders>
              <w:left w:val="single" w:sz="6" w:space="0" w:color="auto"/>
            </w:tcBorders>
          </w:tcPr>
          <w:p w14:paraId="28B25F49" w14:textId="77777777" w:rsidR="00C50A95" w:rsidRPr="00D016EC" w:rsidRDefault="00C50A95" w:rsidP="00416506">
            <w:pPr>
              <w:pStyle w:val="tabletext11"/>
              <w:jc w:val="right"/>
              <w:rPr>
                <w:ins w:id="9413" w:author="Author"/>
              </w:rPr>
            </w:pPr>
          </w:p>
        </w:tc>
        <w:tc>
          <w:tcPr>
            <w:tcW w:w="2040" w:type="dxa"/>
            <w:tcBorders>
              <w:top w:val="nil"/>
              <w:left w:val="nil"/>
              <w:bottom w:val="nil"/>
              <w:right w:val="single" w:sz="6" w:space="0" w:color="auto"/>
            </w:tcBorders>
            <w:vAlign w:val="bottom"/>
            <w:hideMark/>
          </w:tcPr>
          <w:p w14:paraId="5DFE4304" w14:textId="77777777" w:rsidR="00C50A95" w:rsidRPr="00D016EC" w:rsidRDefault="00C50A95" w:rsidP="00416506">
            <w:pPr>
              <w:pStyle w:val="tabletext11"/>
              <w:tabs>
                <w:tab w:val="decimal" w:pos="801"/>
              </w:tabs>
              <w:rPr>
                <w:ins w:id="9414" w:author="Author"/>
              </w:rPr>
            </w:pPr>
            <w:ins w:id="9415" w:author="Author">
              <w:r w:rsidRPr="00D016EC">
                <w:t>1.87</w:t>
              </w:r>
            </w:ins>
          </w:p>
        </w:tc>
      </w:tr>
      <w:tr w:rsidR="00C50A95" w:rsidRPr="00D016EC" w14:paraId="0725DA37" w14:textId="77777777" w:rsidTr="00416506">
        <w:trPr>
          <w:trHeight w:val="190"/>
          <w:ins w:id="9416" w:author="Author"/>
        </w:trPr>
        <w:tc>
          <w:tcPr>
            <w:tcW w:w="200" w:type="dxa"/>
          </w:tcPr>
          <w:p w14:paraId="734B2132" w14:textId="77777777" w:rsidR="00C50A95" w:rsidRPr="00D016EC" w:rsidRDefault="00C50A95" w:rsidP="00416506">
            <w:pPr>
              <w:pStyle w:val="tabletext11"/>
              <w:rPr>
                <w:ins w:id="9417" w:author="Author"/>
              </w:rPr>
            </w:pPr>
          </w:p>
        </w:tc>
        <w:tc>
          <w:tcPr>
            <w:tcW w:w="360" w:type="dxa"/>
            <w:tcBorders>
              <w:top w:val="nil"/>
              <w:left w:val="single" w:sz="6" w:space="0" w:color="auto"/>
              <w:bottom w:val="single" w:sz="6" w:space="0" w:color="auto"/>
              <w:right w:val="nil"/>
            </w:tcBorders>
          </w:tcPr>
          <w:p w14:paraId="2445627E" w14:textId="77777777" w:rsidR="00C50A95" w:rsidRPr="00D016EC" w:rsidRDefault="00C50A95" w:rsidP="00416506">
            <w:pPr>
              <w:pStyle w:val="tabletext11"/>
              <w:jc w:val="right"/>
              <w:rPr>
                <w:ins w:id="9418" w:author="Author"/>
              </w:rPr>
            </w:pPr>
          </w:p>
        </w:tc>
        <w:tc>
          <w:tcPr>
            <w:tcW w:w="2040" w:type="dxa"/>
            <w:tcBorders>
              <w:top w:val="nil"/>
              <w:left w:val="nil"/>
              <w:bottom w:val="single" w:sz="6" w:space="0" w:color="auto"/>
              <w:right w:val="single" w:sz="6" w:space="0" w:color="auto"/>
            </w:tcBorders>
            <w:vAlign w:val="bottom"/>
            <w:hideMark/>
          </w:tcPr>
          <w:p w14:paraId="14E041D6" w14:textId="77777777" w:rsidR="00C50A95" w:rsidRPr="00D016EC" w:rsidRDefault="00C50A95" w:rsidP="00416506">
            <w:pPr>
              <w:pStyle w:val="tabletext11"/>
              <w:tabs>
                <w:tab w:val="decimal" w:pos="850"/>
              </w:tabs>
              <w:rPr>
                <w:ins w:id="9419" w:author="Author"/>
              </w:rPr>
            </w:pPr>
            <w:ins w:id="9420" w:author="Author">
              <w:r w:rsidRPr="00D016EC">
                <w:t>900,000 or greater</w:t>
              </w:r>
            </w:ins>
          </w:p>
        </w:tc>
        <w:tc>
          <w:tcPr>
            <w:tcW w:w="360" w:type="dxa"/>
            <w:tcBorders>
              <w:top w:val="nil"/>
              <w:left w:val="single" w:sz="6" w:space="0" w:color="auto"/>
              <w:bottom w:val="single" w:sz="6" w:space="0" w:color="auto"/>
              <w:right w:val="nil"/>
            </w:tcBorders>
          </w:tcPr>
          <w:p w14:paraId="7A4A5BD9" w14:textId="77777777" w:rsidR="00C50A95" w:rsidRPr="00D016EC" w:rsidRDefault="00C50A95" w:rsidP="00416506">
            <w:pPr>
              <w:pStyle w:val="tabletext11"/>
              <w:jc w:val="right"/>
              <w:rPr>
                <w:ins w:id="9421" w:author="Author"/>
              </w:rPr>
            </w:pPr>
          </w:p>
        </w:tc>
        <w:tc>
          <w:tcPr>
            <w:tcW w:w="2040" w:type="dxa"/>
            <w:tcBorders>
              <w:top w:val="nil"/>
              <w:left w:val="nil"/>
              <w:bottom w:val="single" w:sz="6" w:space="0" w:color="auto"/>
              <w:right w:val="single" w:sz="6" w:space="0" w:color="auto"/>
            </w:tcBorders>
            <w:vAlign w:val="bottom"/>
            <w:hideMark/>
          </w:tcPr>
          <w:p w14:paraId="11B27B03" w14:textId="77777777" w:rsidR="00C50A95" w:rsidRPr="00D016EC" w:rsidRDefault="00C50A95" w:rsidP="00416506">
            <w:pPr>
              <w:pStyle w:val="tabletext11"/>
              <w:tabs>
                <w:tab w:val="decimal" w:pos="801"/>
              </w:tabs>
              <w:rPr>
                <w:ins w:id="9422" w:author="Author"/>
              </w:rPr>
            </w:pPr>
            <w:ins w:id="9423" w:author="Author">
              <w:r w:rsidRPr="00D016EC">
                <w:t>1.93</w:t>
              </w:r>
            </w:ins>
          </w:p>
        </w:tc>
      </w:tr>
    </w:tbl>
    <w:p w14:paraId="52312554" w14:textId="77777777" w:rsidR="00C50A95" w:rsidRPr="00D016EC" w:rsidRDefault="00C50A95" w:rsidP="00C50A95">
      <w:pPr>
        <w:pStyle w:val="tablecaption"/>
        <w:rPr>
          <w:ins w:id="9424" w:author="Author"/>
        </w:rPr>
      </w:pPr>
      <w:ins w:id="9425" w:author="Author">
        <w:r w:rsidRPr="00D016EC">
          <w:t>Table 301.C.1.a.(5) All Other Vehicles Vehicle Value Factors – Collision With Stated Amount Rating</w:t>
        </w:r>
      </w:ins>
    </w:p>
    <w:p w14:paraId="4271EDF1" w14:textId="77777777" w:rsidR="00C50A95" w:rsidRPr="00D016EC" w:rsidRDefault="00C50A95" w:rsidP="00C50A95">
      <w:pPr>
        <w:pStyle w:val="isonormal"/>
        <w:rPr>
          <w:ins w:id="9426" w:author="Author"/>
        </w:rPr>
      </w:pPr>
    </w:p>
    <w:p w14:paraId="27C21C01" w14:textId="77777777" w:rsidR="00C50A95" w:rsidRPr="00D016EC" w:rsidRDefault="00C50A95" w:rsidP="00C50A95">
      <w:pPr>
        <w:pStyle w:val="outlinehd4"/>
        <w:rPr>
          <w:ins w:id="9427" w:author="Author"/>
        </w:rPr>
      </w:pPr>
      <w:ins w:id="9428" w:author="Author">
        <w:r w:rsidRPr="00D016EC">
          <w:tab/>
          <w:t>b.</w:t>
        </w:r>
        <w:r w:rsidRPr="00D016EC">
          <w:tab/>
          <w:t>Other Than Collision</w:t>
        </w:r>
      </w:ins>
    </w:p>
    <w:p w14:paraId="5CB929F4" w14:textId="77777777" w:rsidR="00C50A95" w:rsidRPr="00D016EC" w:rsidRDefault="00C50A95" w:rsidP="00C50A95">
      <w:pPr>
        <w:pStyle w:val="outlinehd5"/>
        <w:rPr>
          <w:ins w:id="9429" w:author="Author"/>
        </w:rPr>
      </w:pPr>
      <w:ins w:id="9430" w:author="Author">
        <w:r w:rsidRPr="00D016EC">
          <w:tab/>
          <w:t>(1)</w:t>
        </w:r>
        <w:r w:rsidRPr="00D016EC">
          <w:tab/>
          <w:t>Zone-rated Vehicles Vehicle Value Factors – Other Than Collision With Stated Amount Rating</w:t>
        </w:r>
      </w:ins>
    </w:p>
    <w:p w14:paraId="468B5C71" w14:textId="77777777" w:rsidR="00C50A95" w:rsidRPr="00D016EC" w:rsidRDefault="00C50A95" w:rsidP="00C50A95">
      <w:pPr>
        <w:pStyle w:val="space4"/>
        <w:rPr>
          <w:ins w:id="9431"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C50A95" w:rsidRPr="00D016EC" w14:paraId="74A1F9B1" w14:textId="77777777" w:rsidTr="00416506">
        <w:trPr>
          <w:trHeight w:val="190"/>
          <w:ins w:id="9432" w:author="Author"/>
        </w:trPr>
        <w:tc>
          <w:tcPr>
            <w:tcW w:w="200" w:type="dxa"/>
            <w:hideMark/>
          </w:tcPr>
          <w:p w14:paraId="6B663CFB" w14:textId="77777777" w:rsidR="00C50A95" w:rsidRPr="00D016EC" w:rsidRDefault="00C50A95" w:rsidP="00416506">
            <w:pPr>
              <w:pStyle w:val="tablehead"/>
              <w:rPr>
                <w:ins w:id="9433"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4C3E5288" w14:textId="77777777" w:rsidR="00C50A95" w:rsidRPr="00D016EC" w:rsidRDefault="00C50A95" w:rsidP="00416506">
            <w:pPr>
              <w:pStyle w:val="tablehead"/>
              <w:rPr>
                <w:ins w:id="9434" w:author="Author"/>
              </w:rPr>
            </w:pPr>
            <w:ins w:id="9435" w:author="Author">
              <w:r w:rsidRPr="00D016EC">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0DF1143C" w14:textId="77777777" w:rsidR="00C50A95" w:rsidRPr="00D016EC" w:rsidRDefault="00C50A95" w:rsidP="00416506">
            <w:pPr>
              <w:pStyle w:val="tablehead"/>
              <w:rPr>
                <w:ins w:id="9436" w:author="Author"/>
              </w:rPr>
            </w:pPr>
            <w:ins w:id="9437" w:author="Author">
              <w:r w:rsidRPr="00D016EC">
                <w:t>Vehicle Value Factor</w:t>
              </w:r>
            </w:ins>
          </w:p>
        </w:tc>
      </w:tr>
      <w:tr w:rsidR="00C50A95" w:rsidRPr="00D016EC" w14:paraId="40B3FC90" w14:textId="77777777" w:rsidTr="00416506">
        <w:trPr>
          <w:cantSplit/>
          <w:trHeight w:val="190"/>
          <w:ins w:id="9438" w:author="Author"/>
        </w:trPr>
        <w:tc>
          <w:tcPr>
            <w:tcW w:w="200" w:type="dxa"/>
          </w:tcPr>
          <w:p w14:paraId="04F4E87A" w14:textId="77777777" w:rsidR="00C50A95" w:rsidRPr="00D016EC" w:rsidRDefault="00C50A95" w:rsidP="00416506">
            <w:pPr>
              <w:pStyle w:val="tabletext11"/>
              <w:rPr>
                <w:ins w:id="9439" w:author="Author"/>
              </w:rPr>
            </w:pPr>
          </w:p>
        </w:tc>
        <w:tc>
          <w:tcPr>
            <w:tcW w:w="360" w:type="dxa"/>
            <w:tcBorders>
              <w:top w:val="single" w:sz="6" w:space="0" w:color="auto"/>
              <w:left w:val="single" w:sz="6" w:space="0" w:color="auto"/>
              <w:bottom w:val="nil"/>
              <w:right w:val="nil"/>
            </w:tcBorders>
            <w:hideMark/>
          </w:tcPr>
          <w:p w14:paraId="42873676" w14:textId="77777777" w:rsidR="00C50A95" w:rsidRPr="00D016EC" w:rsidRDefault="00C50A95" w:rsidP="00416506">
            <w:pPr>
              <w:pStyle w:val="tabletext11"/>
              <w:jc w:val="right"/>
              <w:rPr>
                <w:ins w:id="9440" w:author="Author"/>
              </w:rPr>
            </w:pPr>
            <w:ins w:id="9441" w:author="Author">
              <w:r w:rsidRPr="00D016EC">
                <w:t>$</w:t>
              </w:r>
            </w:ins>
          </w:p>
        </w:tc>
        <w:tc>
          <w:tcPr>
            <w:tcW w:w="2040" w:type="dxa"/>
            <w:tcBorders>
              <w:top w:val="single" w:sz="6" w:space="0" w:color="auto"/>
              <w:left w:val="nil"/>
              <w:bottom w:val="nil"/>
              <w:right w:val="single" w:sz="6" w:space="0" w:color="auto"/>
            </w:tcBorders>
            <w:vAlign w:val="bottom"/>
            <w:hideMark/>
          </w:tcPr>
          <w:p w14:paraId="584111CD" w14:textId="77777777" w:rsidR="00C50A95" w:rsidRPr="00D016EC" w:rsidRDefault="00C50A95" w:rsidP="00416506">
            <w:pPr>
              <w:pStyle w:val="tabletext11"/>
              <w:tabs>
                <w:tab w:val="decimal" w:pos="850"/>
              </w:tabs>
              <w:rPr>
                <w:ins w:id="9442" w:author="Author"/>
              </w:rPr>
            </w:pPr>
            <w:ins w:id="9443" w:author="Author">
              <w:r w:rsidRPr="00D016EC">
                <w:t>0 to 999</w:t>
              </w:r>
            </w:ins>
          </w:p>
        </w:tc>
        <w:tc>
          <w:tcPr>
            <w:tcW w:w="360" w:type="dxa"/>
            <w:tcBorders>
              <w:top w:val="single" w:sz="6" w:space="0" w:color="auto"/>
              <w:left w:val="single" w:sz="6" w:space="0" w:color="auto"/>
              <w:bottom w:val="nil"/>
              <w:right w:val="nil"/>
            </w:tcBorders>
            <w:hideMark/>
          </w:tcPr>
          <w:p w14:paraId="5354C382" w14:textId="77777777" w:rsidR="00C50A95" w:rsidRPr="00D016EC" w:rsidRDefault="00C50A95" w:rsidP="00416506">
            <w:pPr>
              <w:pStyle w:val="tabletext11"/>
              <w:jc w:val="right"/>
              <w:rPr>
                <w:ins w:id="9444" w:author="Author"/>
              </w:rPr>
            </w:pPr>
          </w:p>
        </w:tc>
        <w:tc>
          <w:tcPr>
            <w:tcW w:w="2040" w:type="dxa"/>
            <w:tcBorders>
              <w:top w:val="single" w:sz="6" w:space="0" w:color="auto"/>
              <w:left w:val="nil"/>
              <w:bottom w:val="nil"/>
              <w:right w:val="single" w:sz="6" w:space="0" w:color="auto"/>
            </w:tcBorders>
            <w:vAlign w:val="bottom"/>
            <w:hideMark/>
          </w:tcPr>
          <w:p w14:paraId="75DD2A7D" w14:textId="77777777" w:rsidR="00C50A95" w:rsidRPr="00D016EC" w:rsidRDefault="00C50A95" w:rsidP="00416506">
            <w:pPr>
              <w:pStyle w:val="tabletext11"/>
              <w:tabs>
                <w:tab w:val="decimal" w:pos="801"/>
              </w:tabs>
              <w:rPr>
                <w:ins w:id="9445" w:author="Author"/>
              </w:rPr>
            </w:pPr>
            <w:ins w:id="9446" w:author="Author">
              <w:r w:rsidRPr="00D016EC">
                <w:t>0.17</w:t>
              </w:r>
            </w:ins>
          </w:p>
        </w:tc>
      </w:tr>
      <w:tr w:rsidR="00C50A95" w:rsidRPr="00D016EC" w14:paraId="274B1D53" w14:textId="77777777" w:rsidTr="00416506">
        <w:trPr>
          <w:trHeight w:val="190"/>
          <w:ins w:id="9447" w:author="Author"/>
        </w:trPr>
        <w:tc>
          <w:tcPr>
            <w:tcW w:w="200" w:type="dxa"/>
          </w:tcPr>
          <w:p w14:paraId="53ED0397" w14:textId="77777777" w:rsidR="00C50A95" w:rsidRPr="00D016EC" w:rsidRDefault="00C50A95" w:rsidP="00416506">
            <w:pPr>
              <w:pStyle w:val="tabletext11"/>
              <w:rPr>
                <w:ins w:id="9448" w:author="Author"/>
              </w:rPr>
            </w:pPr>
          </w:p>
        </w:tc>
        <w:tc>
          <w:tcPr>
            <w:tcW w:w="360" w:type="dxa"/>
            <w:tcBorders>
              <w:top w:val="nil"/>
              <w:left w:val="single" w:sz="6" w:space="0" w:color="auto"/>
              <w:bottom w:val="nil"/>
              <w:right w:val="nil"/>
            </w:tcBorders>
          </w:tcPr>
          <w:p w14:paraId="46AFAB8B" w14:textId="77777777" w:rsidR="00C50A95" w:rsidRPr="00D016EC" w:rsidRDefault="00C50A95" w:rsidP="00416506">
            <w:pPr>
              <w:pStyle w:val="tabletext11"/>
              <w:jc w:val="right"/>
              <w:rPr>
                <w:ins w:id="9449" w:author="Author"/>
              </w:rPr>
            </w:pPr>
          </w:p>
        </w:tc>
        <w:tc>
          <w:tcPr>
            <w:tcW w:w="2040" w:type="dxa"/>
            <w:tcBorders>
              <w:top w:val="nil"/>
              <w:left w:val="nil"/>
              <w:bottom w:val="nil"/>
              <w:right w:val="single" w:sz="6" w:space="0" w:color="auto"/>
            </w:tcBorders>
            <w:hideMark/>
          </w:tcPr>
          <w:p w14:paraId="5C54DEB8" w14:textId="77777777" w:rsidR="00C50A95" w:rsidRPr="00D016EC" w:rsidRDefault="00C50A95" w:rsidP="00416506">
            <w:pPr>
              <w:pStyle w:val="tabletext11"/>
              <w:tabs>
                <w:tab w:val="decimal" w:pos="850"/>
              </w:tabs>
              <w:rPr>
                <w:ins w:id="9450" w:author="Author"/>
              </w:rPr>
            </w:pPr>
            <w:ins w:id="9451" w:author="Author">
              <w:r w:rsidRPr="00D016EC">
                <w:t>1,000 to 1,999</w:t>
              </w:r>
            </w:ins>
          </w:p>
        </w:tc>
        <w:tc>
          <w:tcPr>
            <w:tcW w:w="360" w:type="dxa"/>
            <w:tcBorders>
              <w:left w:val="single" w:sz="6" w:space="0" w:color="auto"/>
            </w:tcBorders>
          </w:tcPr>
          <w:p w14:paraId="3EF10FE9" w14:textId="77777777" w:rsidR="00C50A95" w:rsidRPr="00D016EC" w:rsidRDefault="00C50A95" w:rsidP="00416506">
            <w:pPr>
              <w:pStyle w:val="tabletext11"/>
              <w:jc w:val="right"/>
              <w:rPr>
                <w:ins w:id="9452" w:author="Author"/>
              </w:rPr>
            </w:pPr>
          </w:p>
        </w:tc>
        <w:tc>
          <w:tcPr>
            <w:tcW w:w="2040" w:type="dxa"/>
            <w:tcBorders>
              <w:top w:val="nil"/>
              <w:left w:val="nil"/>
              <w:bottom w:val="nil"/>
              <w:right w:val="single" w:sz="6" w:space="0" w:color="auto"/>
            </w:tcBorders>
            <w:vAlign w:val="bottom"/>
            <w:hideMark/>
          </w:tcPr>
          <w:p w14:paraId="40FC3A08" w14:textId="77777777" w:rsidR="00C50A95" w:rsidRPr="00D016EC" w:rsidRDefault="00C50A95" w:rsidP="00416506">
            <w:pPr>
              <w:pStyle w:val="tabletext11"/>
              <w:tabs>
                <w:tab w:val="decimal" w:pos="801"/>
              </w:tabs>
              <w:rPr>
                <w:ins w:id="9453" w:author="Author"/>
              </w:rPr>
            </w:pPr>
            <w:ins w:id="9454" w:author="Author">
              <w:r w:rsidRPr="00D016EC">
                <w:t>0.20</w:t>
              </w:r>
            </w:ins>
          </w:p>
        </w:tc>
      </w:tr>
      <w:tr w:rsidR="00C50A95" w:rsidRPr="00D016EC" w14:paraId="15D4F5F7" w14:textId="77777777" w:rsidTr="00416506">
        <w:trPr>
          <w:trHeight w:val="190"/>
          <w:ins w:id="9455" w:author="Author"/>
        </w:trPr>
        <w:tc>
          <w:tcPr>
            <w:tcW w:w="200" w:type="dxa"/>
          </w:tcPr>
          <w:p w14:paraId="07B0B985" w14:textId="77777777" w:rsidR="00C50A95" w:rsidRPr="00D016EC" w:rsidRDefault="00C50A95" w:rsidP="00416506">
            <w:pPr>
              <w:pStyle w:val="tabletext11"/>
              <w:rPr>
                <w:ins w:id="9456" w:author="Author"/>
              </w:rPr>
            </w:pPr>
          </w:p>
        </w:tc>
        <w:tc>
          <w:tcPr>
            <w:tcW w:w="360" w:type="dxa"/>
            <w:tcBorders>
              <w:top w:val="nil"/>
              <w:left w:val="single" w:sz="6" w:space="0" w:color="auto"/>
              <w:bottom w:val="nil"/>
              <w:right w:val="nil"/>
            </w:tcBorders>
          </w:tcPr>
          <w:p w14:paraId="21C9D7EB" w14:textId="77777777" w:rsidR="00C50A95" w:rsidRPr="00D016EC" w:rsidRDefault="00C50A95" w:rsidP="00416506">
            <w:pPr>
              <w:pStyle w:val="tabletext11"/>
              <w:jc w:val="right"/>
              <w:rPr>
                <w:ins w:id="9457" w:author="Author"/>
              </w:rPr>
            </w:pPr>
          </w:p>
        </w:tc>
        <w:tc>
          <w:tcPr>
            <w:tcW w:w="2040" w:type="dxa"/>
            <w:tcBorders>
              <w:top w:val="nil"/>
              <w:left w:val="nil"/>
              <w:bottom w:val="nil"/>
              <w:right w:val="single" w:sz="6" w:space="0" w:color="auto"/>
            </w:tcBorders>
            <w:hideMark/>
          </w:tcPr>
          <w:p w14:paraId="576D197A" w14:textId="77777777" w:rsidR="00C50A95" w:rsidRPr="00D016EC" w:rsidRDefault="00C50A95" w:rsidP="00416506">
            <w:pPr>
              <w:pStyle w:val="tabletext11"/>
              <w:tabs>
                <w:tab w:val="decimal" w:pos="850"/>
              </w:tabs>
              <w:rPr>
                <w:ins w:id="9458" w:author="Author"/>
              </w:rPr>
            </w:pPr>
            <w:ins w:id="9459" w:author="Author">
              <w:r w:rsidRPr="00D016EC">
                <w:t>2,000 to 2,999</w:t>
              </w:r>
            </w:ins>
          </w:p>
        </w:tc>
        <w:tc>
          <w:tcPr>
            <w:tcW w:w="360" w:type="dxa"/>
            <w:tcBorders>
              <w:left w:val="single" w:sz="6" w:space="0" w:color="auto"/>
            </w:tcBorders>
          </w:tcPr>
          <w:p w14:paraId="0F7745A0" w14:textId="77777777" w:rsidR="00C50A95" w:rsidRPr="00D016EC" w:rsidRDefault="00C50A95" w:rsidP="00416506">
            <w:pPr>
              <w:pStyle w:val="tabletext11"/>
              <w:jc w:val="right"/>
              <w:rPr>
                <w:ins w:id="9460" w:author="Author"/>
              </w:rPr>
            </w:pPr>
          </w:p>
        </w:tc>
        <w:tc>
          <w:tcPr>
            <w:tcW w:w="2040" w:type="dxa"/>
            <w:tcBorders>
              <w:top w:val="nil"/>
              <w:left w:val="nil"/>
              <w:bottom w:val="nil"/>
              <w:right w:val="single" w:sz="6" w:space="0" w:color="auto"/>
            </w:tcBorders>
            <w:vAlign w:val="bottom"/>
            <w:hideMark/>
          </w:tcPr>
          <w:p w14:paraId="6DB6B89B" w14:textId="77777777" w:rsidR="00C50A95" w:rsidRPr="00D016EC" w:rsidRDefault="00C50A95" w:rsidP="00416506">
            <w:pPr>
              <w:pStyle w:val="tabletext11"/>
              <w:tabs>
                <w:tab w:val="decimal" w:pos="801"/>
              </w:tabs>
              <w:rPr>
                <w:ins w:id="9461" w:author="Author"/>
              </w:rPr>
            </w:pPr>
            <w:ins w:id="9462" w:author="Author">
              <w:r w:rsidRPr="00D016EC">
                <w:t>0.25</w:t>
              </w:r>
            </w:ins>
          </w:p>
        </w:tc>
      </w:tr>
      <w:tr w:rsidR="00C50A95" w:rsidRPr="00D016EC" w14:paraId="51A5D201" w14:textId="77777777" w:rsidTr="00416506">
        <w:trPr>
          <w:trHeight w:val="190"/>
          <w:ins w:id="9463" w:author="Author"/>
        </w:trPr>
        <w:tc>
          <w:tcPr>
            <w:tcW w:w="200" w:type="dxa"/>
          </w:tcPr>
          <w:p w14:paraId="25ECCEB0" w14:textId="77777777" w:rsidR="00C50A95" w:rsidRPr="00D016EC" w:rsidRDefault="00C50A95" w:rsidP="00416506">
            <w:pPr>
              <w:pStyle w:val="tabletext11"/>
              <w:rPr>
                <w:ins w:id="9464" w:author="Author"/>
              </w:rPr>
            </w:pPr>
          </w:p>
        </w:tc>
        <w:tc>
          <w:tcPr>
            <w:tcW w:w="360" w:type="dxa"/>
            <w:tcBorders>
              <w:top w:val="nil"/>
              <w:left w:val="single" w:sz="6" w:space="0" w:color="auto"/>
              <w:bottom w:val="nil"/>
              <w:right w:val="nil"/>
            </w:tcBorders>
          </w:tcPr>
          <w:p w14:paraId="08C1F422" w14:textId="77777777" w:rsidR="00C50A95" w:rsidRPr="00D016EC" w:rsidRDefault="00C50A95" w:rsidP="00416506">
            <w:pPr>
              <w:pStyle w:val="tabletext11"/>
              <w:jc w:val="right"/>
              <w:rPr>
                <w:ins w:id="9465" w:author="Author"/>
              </w:rPr>
            </w:pPr>
          </w:p>
        </w:tc>
        <w:tc>
          <w:tcPr>
            <w:tcW w:w="2040" w:type="dxa"/>
            <w:tcBorders>
              <w:top w:val="nil"/>
              <w:left w:val="nil"/>
              <w:bottom w:val="nil"/>
              <w:right w:val="single" w:sz="6" w:space="0" w:color="auto"/>
            </w:tcBorders>
            <w:hideMark/>
          </w:tcPr>
          <w:p w14:paraId="13BF66B0" w14:textId="77777777" w:rsidR="00C50A95" w:rsidRPr="00D016EC" w:rsidRDefault="00C50A95" w:rsidP="00416506">
            <w:pPr>
              <w:pStyle w:val="tabletext11"/>
              <w:tabs>
                <w:tab w:val="decimal" w:pos="850"/>
              </w:tabs>
              <w:rPr>
                <w:ins w:id="9466" w:author="Author"/>
              </w:rPr>
            </w:pPr>
            <w:ins w:id="9467" w:author="Author">
              <w:r w:rsidRPr="00D016EC">
                <w:t>3,000 to 3,999</w:t>
              </w:r>
            </w:ins>
          </w:p>
        </w:tc>
        <w:tc>
          <w:tcPr>
            <w:tcW w:w="360" w:type="dxa"/>
            <w:tcBorders>
              <w:left w:val="single" w:sz="6" w:space="0" w:color="auto"/>
            </w:tcBorders>
          </w:tcPr>
          <w:p w14:paraId="30D33977" w14:textId="77777777" w:rsidR="00C50A95" w:rsidRPr="00D016EC" w:rsidRDefault="00C50A95" w:rsidP="00416506">
            <w:pPr>
              <w:pStyle w:val="tabletext11"/>
              <w:jc w:val="right"/>
              <w:rPr>
                <w:ins w:id="9468" w:author="Author"/>
              </w:rPr>
            </w:pPr>
          </w:p>
        </w:tc>
        <w:tc>
          <w:tcPr>
            <w:tcW w:w="2040" w:type="dxa"/>
            <w:tcBorders>
              <w:top w:val="nil"/>
              <w:left w:val="nil"/>
              <w:bottom w:val="nil"/>
              <w:right w:val="single" w:sz="6" w:space="0" w:color="auto"/>
            </w:tcBorders>
            <w:vAlign w:val="bottom"/>
            <w:hideMark/>
          </w:tcPr>
          <w:p w14:paraId="325067AB" w14:textId="77777777" w:rsidR="00C50A95" w:rsidRPr="00D016EC" w:rsidRDefault="00C50A95" w:rsidP="00416506">
            <w:pPr>
              <w:pStyle w:val="tabletext11"/>
              <w:tabs>
                <w:tab w:val="decimal" w:pos="801"/>
              </w:tabs>
              <w:rPr>
                <w:ins w:id="9469" w:author="Author"/>
              </w:rPr>
            </w:pPr>
            <w:ins w:id="9470" w:author="Author">
              <w:r w:rsidRPr="00D016EC">
                <w:t>0.27</w:t>
              </w:r>
            </w:ins>
          </w:p>
        </w:tc>
      </w:tr>
      <w:tr w:rsidR="00C50A95" w:rsidRPr="00D016EC" w14:paraId="475A5D31" w14:textId="77777777" w:rsidTr="00416506">
        <w:trPr>
          <w:trHeight w:val="190"/>
          <w:ins w:id="9471" w:author="Author"/>
        </w:trPr>
        <w:tc>
          <w:tcPr>
            <w:tcW w:w="200" w:type="dxa"/>
          </w:tcPr>
          <w:p w14:paraId="617643C2" w14:textId="77777777" w:rsidR="00C50A95" w:rsidRPr="00D016EC" w:rsidRDefault="00C50A95" w:rsidP="00416506">
            <w:pPr>
              <w:pStyle w:val="tabletext11"/>
              <w:rPr>
                <w:ins w:id="9472" w:author="Author"/>
              </w:rPr>
            </w:pPr>
          </w:p>
        </w:tc>
        <w:tc>
          <w:tcPr>
            <w:tcW w:w="360" w:type="dxa"/>
            <w:tcBorders>
              <w:top w:val="nil"/>
              <w:left w:val="single" w:sz="6" w:space="0" w:color="auto"/>
              <w:bottom w:val="nil"/>
              <w:right w:val="nil"/>
            </w:tcBorders>
          </w:tcPr>
          <w:p w14:paraId="111249B0" w14:textId="77777777" w:rsidR="00C50A95" w:rsidRPr="00D016EC" w:rsidRDefault="00C50A95" w:rsidP="00416506">
            <w:pPr>
              <w:pStyle w:val="tabletext11"/>
              <w:jc w:val="right"/>
              <w:rPr>
                <w:ins w:id="9473" w:author="Author"/>
              </w:rPr>
            </w:pPr>
          </w:p>
        </w:tc>
        <w:tc>
          <w:tcPr>
            <w:tcW w:w="2040" w:type="dxa"/>
            <w:tcBorders>
              <w:top w:val="nil"/>
              <w:left w:val="nil"/>
              <w:bottom w:val="nil"/>
              <w:right w:val="single" w:sz="6" w:space="0" w:color="auto"/>
            </w:tcBorders>
            <w:hideMark/>
          </w:tcPr>
          <w:p w14:paraId="05A1A11C" w14:textId="77777777" w:rsidR="00C50A95" w:rsidRPr="00D016EC" w:rsidRDefault="00C50A95" w:rsidP="00416506">
            <w:pPr>
              <w:pStyle w:val="tabletext11"/>
              <w:tabs>
                <w:tab w:val="decimal" w:pos="850"/>
              </w:tabs>
              <w:rPr>
                <w:ins w:id="9474" w:author="Author"/>
              </w:rPr>
            </w:pPr>
            <w:ins w:id="9475" w:author="Author">
              <w:r w:rsidRPr="00D016EC">
                <w:t>4,000 to 4,999</w:t>
              </w:r>
            </w:ins>
          </w:p>
        </w:tc>
        <w:tc>
          <w:tcPr>
            <w:tcW w:w="360" w:type="dxa"/>
            <w:tcBorders>
              <w:left w:val="single" w:sz="6" w:space="0" w:color="auto"/>
            </w:tcBorders>
          </w:tcPr>
          <w:p w14:paraId="24AE5D2E" w14:textId="77777777" w:rsidR="00C50A95" w:rsidRPr="00D016EC" w:rsidRDefault="00C50A95" w:rsidP="00416506">
            <w:pPr>
              <w:pStyle w:val="tabletext11"/>
              <w:jc w:val="right"/>
              <w:rPr>
                <w:ins w:id="9476" w:author="Author"/>
              </w:rPr>
            </w:pPr>
          </w:p>
        </w:tc>
        <w:tc>
          <w:tcPr>
            <w:tcW w:w="2040" w:type="dxa"/>
            <w:tcBorders>
              <w:top w:val="nil"/>
              <w:left w:val="nil"/>
              <w:bottom w:val="nil"/>
              <w:right w:val="single" w:sz="6" w:space="0" w:color="auto"/>
            </w:tcBorders>
            <w:vAlign w:val="bottom"/>
            <w:hideMark/>
          </w:tcPr>
          <w:p w14:paraId="5039756B" w14:textId="77777777" w:rsidR="00C50A95" w:rsidRPr="00D016EC" w:rsidRDefault="00C50A95" w:rsidP="00416506">
            <w:pPr>
              <w:pStyle w:val="tabletext11"/>
              <w:tabs>
                <w:tab w:val="decimal" w:pos="801"/>
              </w:tabs>
              <w:rPr>
                <w:ins w:id="9477" w:author="Author"/>
              </w:rPr>
            </w:pPr>
            <w:ins w:id="9478" w:author="Author">
              <w:r w:rsidRPr="00D016EC">
                <w:t>0.30</w:t>
              </w:r>
            </w:ins>
          </w:p>
        </w:tc>
      </w:tr>
      <w:tr w:rsidR="00C50A95" w:rsidRPr="00D016EC" w14:paraId="1CC9B7BB" w14:textId="77777777" w:rsidTr="00416506">
        <w:trPr>
          <w:trHeight w:val="190"/>
          <w:ins w:id="9479" w:author="Author"/>
        </w:trPr>
        <w:tc>
          <w:tcPr>
            <w:tcW w:w="200" w:type="dxa"/>
          </w:tcPr>
          <w:p w14:paraId="70B5FA0A" w14:textId="77777777" w:rsidR="00C50A95" w:rsidRPr="00D016EC" w:rsidRDefault="00C50A95" w:rsidP="00416506">
            <w:pPr>
              <w:pStyle w:val="tabletext11"/>
              <w:rPr>
                <w:ins w:id="9480" w:author="Author"/>
              </w:rPr>
            </w:pPr>
          </w:p>
        </w:tc>
        <w:tc>
          <w:tcPr>
            <w:tcW w:w="360" w:type="dxa"/>
            <w:tcBorders>
              <w:top w:val="nil"/>
              <w:left w:val="single" w:sz="6" w:space="0" w:color="auto"/>
              <w:bottom w:val="nil"/>
              <w:right w:val="nil"/>
            </w:tcBorders>
          </w:tcPr>
          <w:p w14:paraId="1046384A" w14:textId="77777777" w:rsidR="00C50A95" w:rsidRPr="00D016EC" w:rsidRDefault="00C50A95" w:rsidP="00416506">
            <w:pPr>
              <w:pStyle w:val="tabletext11"/>
              <w:jc w:val="right"/>
              <w:rPr>
                <w:ins w:id="9481" w:author="Author"/>
              </w:rPr>
            </w:pPr>
          </w:p>
        </w:tc>
        <w:tc>
          <w:tcPr>
            <w:tcW w:w="2040" w:type="dxa"/>
            <w:tcBorders>
              <w:top w:val="nil"/>
              <w:left w:val="nil"/>
              <w:bottom w:val="nil"/>
              <w:right w:val="single" w:sz="6" w:space="0" w:color="auto"/>
            </w:tcBorders>
            <w:hideMark/>
          </w:tcPr>
          <w:p w14:paraId="70EA1CA9" w14:textId="77777777" w:rsidR="00C50A95" w:rsidRPr="00D016EC" w:rsidRDefault="00C50A95" w:rsidP="00416506">
            <w:pPr>
              <w:pStyle w:val="tabletext11"/>
              <w:tabs>
                <w:tab w:val="decimal" w:pos="850"/>
              </w:tabs>
              <w:rPr>
                <w:ins w:id="9482" w:author="Author"/>
              </w:rPr>
            </w:pPr>
            <w:ins w:id="9483" w:author="Author">
              <w:r w:rsidRPr="00D016EC">
                <w:t>5,000 to 5,999</w:t>
              </w:r>
            </w:ins>
          </w:p>
        </w:tc>
        <w:tc>
          <w:tcPr>
            <w:tcW w:w="360" w:type="dxa"/>
            <w:tcBorders>
              <w:left w:val="single" w:sz="6" w:space="0" w:color="auto"/>
            </w:tcBorders>
          </w:tcPr>
          <w:p w14:paraId="605A7EEC" w14:textId="77777777" w:rsidR="00C50A95" w:rsidRPr="00D016EC" w:rsidRDefault="00C50A95" w:rsidP="00416506">
            <w:pPr>
              <w:pStyle w:val="tabletext11"/>
              <w:jc w:val="right"/>
              <w:rPr>
                <w:ins w:id="9484" w:author="Author"/>
              </w:rPr>
            </w:pPr>
          </w:p>
        </w:tc>
        <w:tc>
          <w:tcPr>
            <w:tcW w:w="2040" w:type="dxa"/>
            <w:tcBorders>
              <w:top w:val="nil"/>
              <w:left w:val="nil"/>
              <w:bottom w:val="nil"/>
              <w:right w:val="single" w:sz="6" w:space="0" w:color="auto"/>
            </w:tcBorders>
            <w:vAlign w:val="bottom"/>
            <w:hideMark/>
          </w:tcPr>
          <w:p w14:paraId="0AC40392" w14:textId="77777777" w:rsidR="00C50A95" w:rsidRPr="00D016EC" w:rsidRDefault="00C50A95" w:rsidP="00416506">
            <w:pPr>
              <w:pStyle w:val="tabletext11"/>
              <w:tabs>
                <w:tab w:val="decimal" w:pos="801"/>
              </w:tabs>
              <w:rPr>
                <w:ins w:id="9485" w:author="Author"/>
              </w:rPr>
            </w:pPr>
            <w:ins w:id="9486" w:author="Author">
              <w:r w:rsidRPr="00D016EC">
                <w:t>0.32</w:t>
              </w:r>
            </w:ins>
          </w:p>
        </w:tc>
      </w:tr>
      <w:tr w:rsidR="00C50A95" w:rsidRPr="00D016EC" w14:paraId="1FE2DF88" w14:textId="77777777" w:rsidTr="00416506">
        <w:trPr>
          <w:trHeight w:val="190"/>
          <w:ins w:id="9487" w:author="Author"/>
        </w:trPr>
        <w:tc>
          <w:tcPr>
            <w:tcW w:w="200" w:type="dxa"/>
          </w:tcPr>
          <w:p w14:paraId="019A438D" w14:textId="77777777" w:rsidR="00C50A95" w:rsidRPr="00D016EC" w:rsidRDefault="00C50A95" w:rsidP="00416506">
            <w:pPr>
              <w:pStyle w:val="tabletext11"/>
              <w:rPr>
                <w:ins w:id="9488" w:author="Author"/>
              </w:rPr>
            </w:pPr>
          </w:p>
        </w:tc>
        <w:tc>
          <w:tcPr>
            <w:tcW w:w="360" w:type="dxa"/>
            <w:tcBorders>
              <w:top w:val="nil"/>
              <w:left w:val="single" w:sz="6" w:space="0" w:color="auto"/>
              <w:bottom w:val="nil"/>
              <w:right w:val="nil"/>
            </w:tcBorders>
          </w:tcPr>
          <w:p w14:paraId="161E17B2" w14:textId="77777777" w:rsidR="00C50A95" w:rsidRPr="00D016EC" w:rsidRDefault="00C50A95" w:rsidP="00416506">
            <w:pPr>
              <w:pStyle w:val="tabletext11"/>
              <w:jc w:val="right"/>
              <w:rPr>
                <w:ins w:id="9489" w:author="Author"/>
              </w:rPr>
            </w:pPr>
          </w:p>
        </w:tc>
        <w:tc>
          <w:tcPr>
            <w:tcW w:w="2040" w:type="dxa"/>
            <w:tcBorders>
              <w:top w:val="nil"/>
              <w:left w:val="nil"/>
              <w:bottom w:val="nil"/>
              <w:right w:val="single" w:sz="6" w:space="0" w:color="auto"/>
            </w:tcBorders>
            <w:hideMark/>
          </w:tcPr>
          <w:p w14:paraId="1B7FC63C" w14:textId="77777777" w:rsidR="00C50A95" w:rsidRPr="00D016EC" w:rsidRDefault="00C50A95" w:rsidP="00416506">
            <w:pPr>
              <w:pStyle w:val="tabletext11"/>
              <w:tabs>
                <w:tab w:val="decimal" w:pos="850"/>
              </w:tabs>
              <w:rPr>
                <w:ins w:id="9490" w:author="Author"/>
              </w:rPr>
            </w:pPr>
            <w:ins w:id="9491" w:author="Author">
              <w:r w:rsidRPr="00D016EC">
                <w:t>6,000 to 7,999</w:t>
              </w:r>
            </w:ins>
          </w:p>
        </w:tc>
        <w:tc>
          <w:tcPr>
            <w:tcW w:w="360" w:type="dxa"/>
            <w:tcBorders>
              <w:left w:val="single" w:sz="6" w:space="0" w:color="auto"/>
            </w:tcBorders>
          </w:tcPr>
          <w:p w14:paraId="0FE49E1D" w14:textId="77777777" w:rsidR="00C50A95" w:rsidRPr="00D016EC" w:rsidRDefault="00C50A95" w:rsidP="00416506">
            <w:pPr>
              <w:pStyle w:val="tabletext11"/>
              <w:jc w:val="right"/>
              <w:rPr>
                <w:ins w:id="9492" w:author="Author"/>
              </w:rPr>
            </w:pPr>
          </w:p>
        </w:tc>
        <w:tc>
          <w:tcPr>
            <w:tcW w:w="2040" w:type="dxa"/>
            <w:tcBorders>
              <w:top w:val="nil"/>
              <w:left w:val="nil"/>
              <w:bottom w:val="nil"/>
              <w:right w:val="single" w:sz="6" w:space="0" w:color="auto"/>
            </w:tcBorders>
            <w:vAlign w:val="bottom"/>
            <w:hideMark/>
          </w:tcPr>
          <w:p w14:paraId="5092841B" w14:textId="77777777" w:rsidR="00C50A95" w:rsidRPr="00D016EC" w:rsidRDefault="00C50A95" w:rsidP="00416506">
            <w:pPr>
              <w:pStyle w:val="tabletext11"/>
              <w:tabs>
                <w:tab w:val="decimal" w:pos="801"/>
              </w:tabs>
              <w:rPr>
                <w:ins w:id="9493" w:author="Author"/>
              </w:rPr>
            </w:pPr>
            <w:ins w:id="9494" w:author="Author">
              <w:r w:rsidRPr="00D016EC">
                <w:t>0.34</w:t>
              </w:r>
            </w:ins>
          </w:p>
        </w:tc>
      </w:tr>
      <w:tr w:rsidR="00C50A95" w:rsidRPr="00D016EC" w14:paraId="0EB8F422" w14:textId="77777777" w:rsidTr="00416506">
        <w:trPr>
          <w:trHeight w:val="190"/>
          <w:ins w:id="9495" w:author="Author"/>
        </w:trPr>
        <w:tc>
          <w:tcPr>
            <w:tcW w:w="200" w:type="dxa"/>
          </w:tcPr>
          <w:p w14:paraId="5DA62CC9" w14:textId="77777777" w:rsidR="00C50A95" w:rsidRPr="00D016EC" w:rsidRDefault="00C50A95" w:rsidP="00416506">
            <w:pPr>
              <w:pStyle w:val="tabletext11"/>
              <w:rPr>
                <w:ins w:id="9496" w:author="Author"/>
              </w:rPr>
            </w:pPr>
          </w:p>
        </w:tc>
        <w:tc>
          <w:tcPr>
            <w:tcW w:w="360" w:type="dxa"/>
            <w:tcBorders>
              <w:top w:val="nil"/>
              <w:left w:val="single" w:sz="6" w:space="0" w:color="auto"/>
              <w:bottom w:val="nil"/>
              <w:right w:val="nil"/>
            </w:tcBorders>
          </w:tcPr>
          <w:p w14:paraId="4B1106B1" w14:textId="77777777" w:rsidR="00C50A95" w:rsidRPr="00D016EC" w:rsidRDefault="00C50A95" w:rsidP="00416506">
            <w:pPr>
              <w:pStyle w:val="tabletext11"/>
              <w:jc w:val="right"/>
              <w:rPr>
                <w:ins w:id="9497" w:author="Author"/>
              </w:rPr>
            </w:pPr>
          </w:p>
        </w:tc>
        <w:tc>
          <w:tcPr>
            <w:tcW w:w="2040" w:type="dxa"/>
            <w:tcBorders>
              <w:top w:val="nil"/>
              <w:left w:val="nil"/>
              <w:bottom w:val="nil"/>
              <w:right w:val="single" w:sz="6" w:space="0" w:color="auto"/>
            </w:tcBorders>
            <w:hideMark/>
          </w:tcPr>
          <w:p w14:paraId="673A8ED0" w14:textId="77777777" w:rsidR="00C50A95" w:rsidRPr="00D016EC" w:rsidRDefault="00C50A95" w:rsidP="00416506">
            <w:pPr>
              <w:pStyle w:val="tabletext11"/>
              <w:tabs>
                <w:tab w:val="decimal" w:pos="850"/>
              </w:tabs>
              <w:rPr>
                <w:ins w:id="9498" w:author="Author"/>
              </w:rPr>
            </w:pPr>
            <w:ins w:id="9499" w:author="Author">
              <w:r w:rsidRPr="00D016EC">
                <w:t>8,000 to 9,999</w:t>
              </w:r>
            </w:ins>
          </w:p>
        </w:tc>
        <w:tc>
          <w:tcPr>
            <w:tcW w:w="360" w:type="dxa"/>
            <w:tcBorders>
              <w:left w:val="single" w:sz="6" w:space="0" w:color="auto"/>
            </w:tcBorders>
          </w:tcPr>
          <w:p w14:paraId="4C85AB96" w14:textId="77777777" w:rsidR="00C50A95" w:rsidRPr="00D016EC" w:rsidRDefault="00C50A95" w:rsidP="00416506">
            <w:pPr>
              <w:pStyle w:val="tabletext11"/>
              <w:jc w:val="right"/>
              <w:rPr>
                <w:ins w:id="9500" w:author="Author"/>
              </w:rPr>
            </w:pPr>
          </w:p>
        </w:tc>
        <w:tc>
          <w:tcPr>
            <w:tcW w:w="2040" w:type="dxa"/>
            <w:tcBorders>
              <w:top w:val="nil"/>
              <w:left w:val="nil"/>
              <w:bottom w:val="nil"/>
              <w:right w:val="single" w:sz="6" w:space="0" w:color="auto"/>
            </w:tcBorders>
            <w:vAlign w:val="bottom"/>
            <w:hideMark/>
          </w:tcPr>
          <w:p w14:paraId="3F147428" w14:textId="77777777" w:rsidR="00C50A95" w:rsidRPr="00D016EC" w:rsidRDefault="00C50A95" w:rsidP="00416506">
            <w:pPr>
              <w:pStyle w:val="tabletext11"/>
              <w:tabs>
                <w:tab w:val="decimal" w:pos="801"/>
              </w:tabs>
              <w:rPr>
                <w:ins w:id="9501" w:author="Author"/>
              </w:rPr>
            </w:pPr>
            <w:ins w:id="9502" w:author="Author">
              <w:r w:rsidRPr="00D016EC">
                <w:t>0.37</w:t>
              </w:r>
            </w:ins>
          </w:p>
        </w:tc>
      </w:tr>
      <w:tr w:rsidR="00C50A95" w:rsidRPr="00D016EC" w14:paraId="57614C88" w14:textId="77777777" w:rsidTr="00416506">
        <w:trPr>
          <w:trHeight w:val="190"/>
          <w:ins w:id="9503" w:author="Author"/>
        </w:trPr>
        <w:tc>
          <w:tcPr>
            <w:tcW w:w="200" w:type="dxa"/>
          </w:tcPr>
          <w:p w14:paraId="687A6868" w14:textId="77777777" w:rsidR="00C50A95" w:rsidRPr="00D016EC" w:rsidRDefault="00C50A95" w:rsidP="00416506">
            <w:pPr>
              <w:pStyle w:val="tabletext11"/>
              <w:rPr>
                <w:ins w:id="9504" w:author="Author"/>
              </w:rPr>
            </w:pPr>
          </w:p>
        </w:tc>
        <w:tc>
          <w:tcPr>
            <w:tcW w:w="360" w:type="dxa"/>
            <w:tcBorders>
              <w:top w:val="nil"/>
              <w:left w:val="single" w:sz="6" w:space="0" w:color="auto"/>
              <w:bottom w:val="nil"/>
              <w:right w:val="nil"/>
            </w:tcBorders>
          </w:tcPr>
          <w:p w14:paraId="3B04567E" w14:textId="77777777" w:rsidR="00C50A95" w:rsidRPr="00D016EC" w:rsidRDefault="00C50A95" w:rsidP="00416506">
            <w:pPr>
              <w:pStyle w:val="tabletext11"/>
              <w:jc w:val="right"/>
              <w:rPr>
                <w:ins w:id="9505" w:author="Author"/>
              </w:rPr>
            </w:pPr>
          </w:p>
        </w:tc>
        <w:tc>
          <w:tcPr>
            <w:tcW w:w="2040" w:type="dxa"/>
            <w:tcBorders>
              <w:top w:val="nil"/>
              <w:left w:val="nil"/>
              <w:bottom w:val="nil"/>
              <w:right w:val="single" w:sz="6" w:space="0" w:color="auto"/>
            </w:tcBorders>
            <w:hideMark/>
          </w:tcPr>
          <w:p w14:paraId="3076EB27" w14:textId="77777777" w:rsidR="00C50A95" w:rsidRPr="00D016EC" w:rsidRDefault="00C50A95" w:rsidP="00416506">
            <w:pPr>
              <w:pStyle w:val="tabletext11"/>
              <w:tabs>
                <w:tab w:val="decimal" w:pos="850"/>
              </w:tabs>
              <w:rPr>
                <w:ins w:id="9506" w:author="Author"/>
              </w:rPr>
            </w:pPr>
            <w:ins w:id="9507" w:author="Author">
              <w:r w:rsidRPr="00D016EC">
                <w:t>10,000 to 11,999</w:t>
              </w:r>
            </w:ins>
          </w:p>
        </w:tc>
        <w:tc>
          <w:tcPr>
            <w:tcW w:w="360" w:type="dxa"/>
            <w:tcBorders>
              <w:left w:val="single" w:sz="6" w:space="0" w:color="auto"/>
            </w:tcBorders>
          </w:tcPr>
          <w:p w14:paraId="5D2806AA" w14:textId="77777777" w:rsidR="00C50A95" w:rsidRPr="00D016EC" w:rsidRDefault="00C50A95" w:rsidP="00416506">
            <w:pPr>
              <w:pStyle w:val="tabletext11"/>
              <w:jc w:val="right"/>
              <w:rPr>
                <w:ins w:id="9508" w:author="Author"/>
              </w:rPr>
            </w:pPr>
          </w:p>
        </w:tc>
        <w:tc>
          <w:tcPr>
            <w:tcW w:w="2040" w:type="dxa"/>
            <w:tcBorders>
              <w:top w:val="nil"/>
              <w:left w:val="nil"/>
              <w:bottom w:val="nil"/>
              <w:right w:val="single" w:sz="6" w:space="0" w:color="auto"/>
            </w:tcBorders>
            <w:vAlign w:val="bottom"/>
            <w:hideMark/>
          </w:tcPr>
          <w:p w14:paraId="63949D3E" w14:textId="77777777" w:rsidR="00C50A95" w:rsidRPr="00D016EC" w:rsidRDefault="00C50A95" w:rsidP="00416506">
            <w:pPr>
              <w:pStyle w:val="tabletext11"/>
              <w:tabs>
                <w:tab w:val="decimal" w:pos="801"/>
              </w:tabs>
              <w:rPr>
                <w:ins w:id="9509" w:author="Author"/>
              </w:rPr>
            </w:pPr>
            <w:ins w:id="9510" w:author="Author">
              <w:r w:rsidRPr="00D016EC">
                <w:t>0.41</w:t>
              </w:r>
            </w:ins>
          </w:p>
        </w:tc>
      </w:tr>
      <w:tr w:rsidR="00C50A95" w:rsidRPr="00D016EC" w14:paraId="58354695" w14:textId="77777777" w:rsidTr="00416506">
        <w:trPr>
          <w:trHeight w:val="190"/>
          <w:ins w:id="9511" w:author="Author"/>
        </w:trPr>
        <w:tc>
          <w:tcPr>
            <w:tcW w:w="200" w:type="dxa"/>
          </w:tcPr>
          <w:p w14:paraId="4AC1E4A8" w14:textId="77777777" w:rsidR="00C50A95" w:rsidRPr="00D016EC" w:rsidRDefault="00C50A95" w:rsidP="00416506">
            <w:pPr>
              <w:pStyle w:val="tabletext11"/>
              <w:rPr>
                <w:ins w:id="9512" w:author="Author"/>
              </w:rPr>
            </w:pPr>
          </w:p>
        </w:tc>
        <w:tc>
          <w:tcPr>
            <w:tcW w:w="360" w:type="dxa"/>
            <w:tcBorders>
              <w:top w:val="nil"/>
              <w:left w:val="single" w:sz="6" w:space="0" w:color="auto"/>
              <w:bottom w:val="nil"/>
              <w:right w:val="nil"/>
            </w:tcBorders>
          </w:tcPr>
          <w:p w14:paraId="0B6DE66A" w14:textId="77777777" w:rsidR="00C50A95" w:rsidRPr="00D016EC" w:rsidRDefault="00C50A95" w:rsidP="00416506">
            <w:pPr>
              <w:pStyle w:val="tabletext11"/>
              <w:jc w:val="right"/>
              <w:rPr>
                <w:ins w:id="9513" w:author="Author"/>
              </w:rPr>
            </w:pPr>
          </w:p>
        </w:tc>
        <w:tc>
          <w:tcPr>
            <w:tcW w:w="2040" w:type="dxa"/>
            <w:tcBorders>
              <w:top w:val="nil"/>
              <w:left w:val="nil"/>
              <w:bottom w:val="nil"/>
              <w:right w:val="single" w:sz="6" w:space="0" w:color="auto"/>
            </w:tcBorders>
            <w:hideMark/>
          </w:tcPr>
          <w:p w14:paraId="122D1AC5" w14:textId="77777777" w:rsidR="00C50A95" w:rsidRPr="00D016EC" w:rsidRDefault="00C50A95" w:rsidP="00416506">
            <w:pPr>
              <w:pStyle w:val="tabletext11"/>
              <w:tabs>
                <w:tab w:val="decimal" w:pos="850"/>
              </w:tabs>
              <w:rPr>
                <w:ins w:id="9514" w:author="Author"/>
              </w:rPr>
            </w:pPr>
            <w:ins w:id="9515" w:author="Author">
              <w:r w:rsidRPr="00D016EC">
                <w:t>12,000 to 13,999</w:t>
              </w:r>
            </w:ins>
          </w:p>
        </w:tc>
        <w:tc>
          <w:tcPr>
            <w:tcW w:w="360" w:type="dxa"/>
            <w:tcBorders>
              <w:left w:val="single" w:sz="6" w:space="0" w:color="auto"/>
            </w:tcBorders>
          </w:tcPr>
          <w:p w14:paraId="6768BC20" w14:textId="77777777" w:rsidR="00C50A95" w:rsidRPr="00D016EC" w:rsidRDefault="00C50A95" w:rsidP="00416506">
            <w:pPr>
              <w:pStyle w:val="tabletext11"/>
              <w:jc w:val="right"/>
              <w:rPr>
                <w:ins w:id="9516" w:author="Author"/>
              </w:rPr>
            </w:pPr>
          </w:p>
        </w:tc>
        <w:tc>
          <w:tcPr>
            <w:tcW w:w="2040" w:type="dxa"/>
            <w:tcBorders>
              <w:top w:val="nil"/>
              <w:left w:val="nil"/>
              <w:bottom w:val="nil"/>
              <w:right w:val="single" w:sz="6" w:space="0" w:color="auto"/>
            </w:tcBorders>
            <w:vAlign w:val="bottom"/>
            <w:hideMark/>
          </w:tcPr>
          <w:p w14:paraId="3805F92F" w14:textId="77777777" w:rsidR="00C50A95" w:rsidRPr="00D016EC" w:rsidRDefault="00C50A95" w:rsidP="00416506">
            <w:pPr>
              <w:pStyle w:val="tabletext11"/>
              <w:tabs>
                <w:tab w:val="decimal" w:pos="801"/>
              </w:tabs>
              <w:rPr>
                <w:ins w:id="9517" w:author="Author"/>
              </w:rPr>
            </w:pPr>
            <w:ins w:id="9518" w:author="Author">
              <w:r w:rsidRPr="00D016EC">
                <w:t>0.45</w:t>
              </w:r>
            </w:ins>
          </w:p>
        </w:tc>
      </w:tr>
      <w:tr w:rsidR="00C50A95" w:rsidRPr="00D016EC" w14:paraId="224EFBE7" w14:textId="77777777" w:rsidTr="00416506">
        <w:trPr>
          <w:trHeight w:val="190"/>
          <w:ins w:id="9519" w:author="Author"/>
        </w:trPr>
        <w:tc>
          <w:tcPr>
            <w:tcW w:w="200" w:type="dxa"/>
          </w:tcPr>
          <w:p w14:paraId="0EE1990D" w14:textId="77777777" w:rsidR="00C50A95" w:rsidRPr="00D016EC" w:rsidRDefault="00C50A95" w:rsidP="00416506">
            <w:pPr>
              <w:pStyle w:val="tabletext11"/>
              <w:rPr>
                <w:ins w:id="9520" w:author="Author"/>
              </w:rPr>
            </w:pPr>
          </w:p>
        </w:tc>
        <w:tc>
          <w:tcPr>
            <w:tcW w:w="360" w:type="dxa"/>
            <w:tcBorders>
              <w:top w:val="nil"/>
              <w:left w:val="single" w:sz="6" w:space="0" w:color="auto"/>
              <w:bottom w:val="nil"/>
              <w:right w:val="nil"/>
            </w:tcBorders>
          </w:tcPr>
          <w:p w14:paraId="7FB92FCE" w14:textId="77777777" w:rsidR="00C50A95" w:rsidRPr="00D016EC" w:rsidRDefault="00C50A95" w:rsidP="00416506">
            <w:pPr>
              <w:pStyle w:val="tabletext11"/>
              <w:jc w:val="right"/>
              <w:rPr>
                <w:ins w:id="9521" w:author="Author"/>
              </w:rPr>
            </w:pPr>
          </w:p>
        </w:tc>
        <w:tc>
          <w:tcPr>
            <w:tcW w:w="2040" w:type="dxa"/>
            <w:tcBorders>
              <w:top w:val="nil"/>
              <w:left w:val="nil"/>
              <w:bottom w:val="nil"/>
              <w:right w:val="single" w:sz="6" w:space="0" w:color="auto"/>
            </w:tcBorders>
            <w:hideMark/>
          </w:tcPr>
          <w:p w14:paraId="7E6BF8DA" w14:textId="77777777" w:rsidR="00C50A95" w:rsidRPr="00D016EC" w:rsidRDefault="00C50A95" w:rsidP="00416506">
            <w:pPr>
              <w:pStyle w:val="tabletext11"/>
              <w:tabs>
                <w:tab w:val="decimal" w:pos="850"/>
              </w:tabs>
              <w:rPr>
                <w:ins w:id="9522" w:author="Author"/>
              </w:rPr>
            </w:pPr>
            <w:ins w:id="9523" w:author="Author">
              <w:r w:rsidRPr="00D016EC">
                <w:t>14,000 to 15,999</w:t>
              </w:r>
            </w:ins>
          </w:p>
        </w:tc>
        <w:tc>
          <w:tcPr>
            <w:tcW w:w="360" w:type="dxa"/>
            <w:tcBorders>
              <w:left w:val="single" w:sz="6" w:space="0" w:color="auto"/>
            </w:tcBorders>
          </w:tcPr>
          <w:p w14:paraId="0F36CFB0" w14:textId="77777777" w:rsidR="00C50A95" w:rsidRPr="00D016EC" w:rsidRDefault="00C50A95" w:rsidP="00416506">
            <w:pPr>
              <w:pStyle w:val="tabletext11"/>
              <w:jc w:val="right"/>
              <w:rPr>
                <w:ins w:id="9524" w:author="Author"/>
              </w:rPr>
            </w:pPr>
          </w:p>
        </w:tc>
        <w:tc>
          <w:tcPr>
            <w:tcW w:w="2040" w:type="dxa"/>
            <w:tcBorders>
              <w:top w:val="nil"/>
              <w:left w:val="nil"/>
              <w:bottom w:val="nil"/>
              <w:right w:val="single" w:sz="6" w:space="0" w:color="auto"/>
            </w:tcBorders>
            <w:vAlign w:val="bottom"/>
            <w:hideMark/>
          </w:tcPr>
          <w:p w14:paraId="44CA5C98" w14:textId="77777777" w:rsidR="00C50A95" w:rsidRPr="00D016EC" w:rsidRDefault="00C50A95" w:rsidP="00416506">
            <w:pPr>
              <w:pStyle w:val="tabletext11"/>
              <w:tabs>
                <w:tab w:val="decimal" w:pos="801"/>
              </w:tabs>
              <w:rPr>
                <w:ins w:id="9525" w:author="Author"/>
              </w:rPr>
            </w:pPr>
            <w:ins w:id="9526" w:author="Author">
              <w:r w:rsidRPr="00D016EC">
                <w:t>0.49</w:t>
              </w:r>
            </w:ins>
          </w:p>
        </w:tc>
      </w:tr>
      <w:tr w:rsidR="00C50A95" w:rsidRPr="00D016EC" w14:paraId="63629B57" w14:textId="77777777" w:rsidTr="00416506">
        <w:trPr>
          <w:trHeight w:val="190"/>
          <w:ins w:id="9527" w:author="Author"/>
        </w:trPr>
        <w:tc>
          <w:tcPr>
            <w:tcW w:w="200" w:type="dxa"/>
          </w:tcPr>
          <w:p w14:paraId="4B2287BC" w14:textId="77777777" w:rsidR="00C50A95" w:rsidRPr="00D016EC" w:rsidRDefault="00C50A95" w:rsidP="00416506">
            <w:pPr>
              <w:pStyle w:val="tabletext11"/>
              <w:rPr>
                <w:ins w:id="9528" w:author="Author"/>
              </w:rPr>
            </w:pPr>
          </w:p>
        </w:tc>
        <w:tc>
          <w:tcPr>
            <w:tcW w:w="360" w:type="dxa"/>
            <w:tcBorders>
              <w:top w:val="nil"/>
              <w:left w:val="single" w:sz="6" w:space="0" w:color="auto"/>
              <w:bottom w:val="nil"/>
              <w:right w:val="nil"/>
            </w:tcBorders>
          </w:tcPr>
          <w:p w14:paraId="06BE27B1" w14:textId="77777777" w:rsidR="00C50A95" w:rsidRPr="00D016EC" w:rsidRDefault="00C50A95" w:rsidP="00416506">
            <w:pPr>
              <w:pStyle w:val="tabletext11"/>
              <w:jc w:val="right"/>
              <w:rPr>
                <w:ins w:id="9529" w:author="Author"/>
              </w:rPr>
            </w:pPr>
          </w:p>
        </w:tc>
        <w:tc>
          <w:tcPr>
            <w:tcW w:w="2040" w:type="dxa"/>
            <w:tcBorders>
              <w:top w:val="nil"/>
              <w:left w:val="nil"/>
              <w:bottom w:val="nil"/>
              <w:right w:val="single" w:sz="6" w:space="0" w:color="auto"/>
            </w:tcBorders>
            <w:hideMark/>
          </w:tcPr>
          <w:p w14:paraId="48057676" w14:textId="77777777" w:rsidR="00C50A95" w:rsidRPr="00D016EC" w:rsidRDefault="00C50A95" w:rsidP="00416506">
            <w:pPr>
              <w:pStyle w:val="tabletext11"/>
              <w:tabs>
                <w:tab w:val="decimal" w:pos="850"/>
              </w:tabs>
              <w:rPr>
                <w:ins w:id="9530" w:author="Author"/>
              </w:rPr>
            </w:pPr>
            <w:ins w:id="9531" w:author="Author">
              <w:r w:rsidRPr="00D016EC">
                <w:t>16,000 to 17,999</w:t>
              </w:r>
            </w:ins>
          </w:p>
        </w:tc>
        <w:tc>
          <w:tcPr>
            <w:tcW w:w="360" w:type="dxa"/>
            <w:tcBorders>
              <w:left w:val="single" w:sz="6" w:space="0" w:color="auto"/>
            </w:tcBorders>
          </w:tcPr>
          <w:p w14:paraId="149E5972" w14:textId="77777777" w:rsidR="00C50A95" w:rsidRPr="00D016EC" w:rsidRDefault="00C50A95" w:rsidP="00416506">
            <w:pPr>
              <w:pStyle w:val="tabletext11"/>
              <w:jc w:val="right"/>
              <w:rPr>
                <w:ins w:id="9532" w:author="Author"/>
              </w:rPr>
            </w:pPr>
          </w:p>
        </w:tc>
        <w:tc>
          <w:tcPr>
            <w:tcW w:w="2040" w:type="dxa"/>
            <w:tcBorders>
              <w:top w:val="nil"/>
              <w:left w:val="nil"/>
              <w:bottom w:val="nil"/>
              <w:right w:val="single" w:sz="6" w:space="0" w:color="auto"/>
            </w:tcBorders>
            <w:vAlign w:val="bottom"/>
            <w:hideMark/>
          </w:tcPr>
          <w:p w14:paraId="19DA3652" w14:textId="77777777" w:rsidR="00C50A95" w:rsidRPr="00D016EC" w:rsidRDefault="00C50A95" w:rsidP="00416506">
            <w:pPr>
              <w:pStyle w:val="tabletext11"/>
              <w:tabs>
                <w:tab w:val="decimal" w:pos="801"/>
              </w:tabs>
              <w:rPr>
                <w:ins w:id="9533" w:author="Author"/>
              </w:rPr>
            </w:pPr>
            <w:ins w:id="9534" w:author="Author">
              <w:r w:rsidRPr="00D016EC">
                <w:t>0.53</w:t>
              </w:r>
            </w:ins>
          </w:p>
        </w:tc>
      </w:tr>
      <w:tr w:rsidR="00C50A95" w:rsidRPr="00D016EC" w14:paraId="5404320A" w14:textId="77777777" w:rsidTr="00416506">
        <w:trPr>
          <w:trHeight w:val="190"/>
          <w:ins w:id="9535" w:author="Author"/>
        </w:trPr>
        <w:tc>
          <w:tcPr>
            <w:tcW w:w="200" w:type="dxa"/>
          </w:tcPr>
          <w:p w14:paraId="58EE313F" w14:textId="77777777" w:rsidR="00C50A95" w:rsidRPr="00D016EC" w:rsidRDefault="00C50A95" w:rsidP="00416506">
            <w:pPr>
              <w:pStyle w:val="tabletext11"/>
              <w:rPr>
                <w:ins w:id="9536" w:author="Author"/>
              </w:rPr>
            </w:pPr>
          </w:p>
        </w:tc>
        <w:tc>
          <w:tcPr>
            <w:tcW w:w="360" w:type="dxa"/>
            <w:tcBorders>
              <w:top w:val="nil"/>
              <w:left w:val="single" w:sz="6" w:space="0" w:color="auto"/>
              <w:bottom w:val="nil"/>
              <w:right w:val="nil"/>
            </w:tcBorders>
          </w:tcPr>
          <w:p w14:paraId="44E41328" w14:textId="77777777" w:rsidR="00C50A95" w:rsidRPr="00D016EC" w:rsidRDefault="00C50A95" w:rsidP="00416506">
            <w:pPr>
              <w:pStyle w:val="tabletext11"/>
              <w:jc w:val="right"/>
              <w:rPr>
                <w:ins w:id="9537" w:author="Author"/>
              </w:rPr>
            </w:pPr>
          </w:p>
        </w:tc>
        <w:tc>
          <w:tcPr>
            <w:tcW w:w="2040" w:type="dxa"/>
            <w:tcBorders>
              <w:top w:val="nil"/>
              <w:left w:val="nil"/>
              <w:bottom w:val="nil"/>
              <w:right w:val="single" w:sz="6" w:space="0" w:color="auto"/>
            </w:tcBorders>
            <w:hideMark/>
          </w:tcPr>
          <w:p w14:paraId="7CBFB421" w14:textId="77777777" w:rsidR="00C50A95" w:rsidRPr="00D016EC" w:rsidRDefault="00C50A95" w:rsidP="00416506">
            <w:pPr>
              <w:pStyle w:val="tabletext11"/>
              <w:tabs>
                <w:tab w:val="decimal" w:pos="850"/>
              </w:tabs>
              <w:rPr>
                <w:ins w:id="9538" w:author="Author"/>
              </w:rPr>
            </w:pPr>
            <w:ins w:id="9539" w:author="Author">
              <w:r w:rsidRPr="00D016EC">
                <w:t>18,000 to 19,999</w:t>
              </w:r>
            </w:ins>
          </w:p>
        </w:tc>
        <w:tc>
          <w:tcPr>
            <w:tcW w:w="360" w:type="dxa"/>
            <w:tcBorders>
              <w:left w:val="single" w:sz="6" w:space="0" w:color="auto"/>
            </w:tcBorders>
          </w:tcPr>
          <w:p w14:paraId="616E4495" w14:textId="77777777" w:rsidR="00C50A95" w:rsidRPr="00D016EC" w:rsidRDefault="00C50A95" w:rsidP="00416506">
            <w:pPr>
              <w:pStyle w:val="tabletext11"/>
              <w:jc w:val="right"/>
              <w:rPr>
                <w:ins w:id="9540" w:author="Author"/>
              </w:rPr>
            </w:pPr>
          </w:p>
        </w:tc>
        <w:tc>
          <w:tcPr>
            <w:tcW w:w="2040" w:type="dxa"/>
            <w:tcBorders>
              <w:top w:val="nil"/>
              <w:left w:val="nil"/>
              <w:bottom w:val="nil"/>
              <w:right w:val="single" w:sz="6" w:space="0" w:color="auto"/>
            </w:tcBorders>
            <w:vAlign w:val="bottom"/>
            <w:hideMark/>
          </w:tcPr>
          <w:p w14:paraId="5E49E5DD" w14:textId="77777777" w:rsidR="00C50A95" w:rsidRPr="00D016EC" w:rsidRDefault="00C50A95" w:rsidP="00416506">
            <w:pPr>
              <w:pStyle w:val="tabletext11"/>
              <w:tabs>
                <w:tab w:val="decimal" w:pos="801"/>
              </w:tabs>
              <w:rPr>
                <w:ins w:id="9541" w:author="Author"/>
              </w:rPr>
            </w:pPr>
            <w:ins w:id="9542" w:author="Author">
              <w:r w:rsidRPr="00D016EC">
                <w:t>0.56</w:t>
              </w:r>
            </w:ins>
          </w:p>
        </w:tc>
      </w:tr>
      <w:tr w:rsidR="00C50A95" w:rsidRPr="00D016EC" w14:paraId="4430C8A4" w14:textId="77777777" w:rsidTr="00416506">
        <w:trPr>
          <w:trHeight w:val="190"/>
          <w:ins w:id="9543" w:author="Author"/>
        </w:trPr>
        <w:tc>
          <w:tcPr>
            <w:tcW w:w="200" w:type="dxa"/>
          </w:tcPr>
          <w:p w14:paraId="400092E8" w14:textId="77777777" w:rsidR="00C50A95" w:rsidRPr="00D016EC" w:rsidRDefault="00C50A95" w:rsidP="00416506">
            <w:pPr>
              <w:pStyle w:val="tabletext11"/>
              <w:rPr>
                <w:ins w:id="9544" w:author="Author"/>
              </w:rPr>
            </w:pPr>
          </w:p>
        </w:tc>
        <w:tc>
          <w:tcPr>
            <w:tcW w:w="360" w:type="dxa"/>
            <w:tcBorders>
              <w:top w:val="nil"/>
              <w:left w:val="single" w:sz="6" w:space="0" w:color="auto"/>
              <w:bottom w:val="nil"/>
              <w:right w:val="nil"/>
            </w:tcBorders>
          </w:tcPr>
          <w:p w14:paraId="7110AFFC" w14:textId="77777777" w:rsidR="00C50A95" w:rsidRPr="00D016EC" w:rsidRDefault="00C50A95" w:rsidP="00416506">
            <w:pPr>
              <w:pStyle w:val="tabletext11"/>
              <w:jc w:val="right"/>
              <w:rPr>
                <w:ins w:id="9545" w:author="Author"/>
              </w:rPr>
            </w:pPr>
          </w:p>
        </w:tc>
        <w:tc>
          <w:tcPr>
            <w:tcW w:w="2040" w:type="dxa"/>
            <w:tcBorders>
              <w:top w:val="nil"/>
              <w:left w:val="nil"/>
              <w:bottom w:val="nil"/>
              <w:right w:val="single" w:sz="6" w:space="0" w:color="auto"/>
            </w:tcBorders>
            <w:hideMark/>
          </w:tcPr>
          <w:p w14:paraId="283C515B" w14:textId="77777777" w:rsidR="00C50A95" w:rsidRPr="00D016EC" w:rsidRDefault="00C50A95" w:rsidP="00416506">
            <w:pPr>
              <w:pStyle w:val="tabletext11"/>
              <w:tabs>
                <w:tab w:val="decimal" w:pos="850"/>
              </w:tabs>
              <w:rPr>
                <w:ins w:id="9546" w:author="Author"/>
              </w:rPr>
            </w:pPr>
            <w:ins w:id="9547" w:author="Author">
              <w:r w:rsidRPr="00D016EC">
                <w:t>20,000 to 24,999</w:t>
              </w:r>
            </w:ins>
          </w:p>
        </w:tc>
        <w:tc>
          <w:tcPr>
            <w:tcW w:w="360" w:type="dxa"/>
            <w:tcBorders>
              <w:left w:val="single" w:sz="6" w:space="0" w:color="auto"/>
            </w:tcBorders>
          </w:tcPr>
          <w:p w14:paraId="2D09DECF" w14:textId="77777777" w:rsidR="00C50A95" w:rsidRPr="00D016EC" w:rsidRDefault="00C50A95" w:rsidP="00416506">
            <w:pPr>
              <w:pStyle w:val="tabletext11"/>
              <w:jc w:val="right"/>
              <w:rPr>
                <w:ins w:id="9548" w:author="Author"/>
              </w:rPr>
            </w:pPr>
          </w:p>
        </w:tc>
        <w:tc>
          <w:tcPr>
            <w:tcW w:w="2040" w:type="dxa"/>
            <w:tcBorders>
              <w:top w:val="nil"/>
              <w:left w:val="nil"/>
              <w:bottom w:val="nil"/>
              <w:right w:val="single" w:sz="6" w:space="0" w:color="auto"/>
            </w:tcBorders>
            <w:vAlign w:val="bottom"/>
            <w:hideMark/>
          </w:tcPr>
          <w:p w14:paraId="6EB5815D" w14:textId="77777777" w:rsidR="00C50A95" w:rsidRPr="00D016EC" w:rsidRDefault="00C50A95" w:rsidP="00416506">
            <w:pPr>
              <w:pStyle w:val="tabletext11"/>
              <w:tabs>
                <w:tab w:val="decimal" w:pos="801"/>
              </w:tabs>
              <w:rPr>
                <w:ins w:id="9549" w:author="Author"/>
              </w:rPr>
            </w:pPr>
            <w:ins w:id="9550" w:author="Author">
              <w:r w:rsidRPr="00D016EC">
                <w:t>0.62</w:t>
              </w:r>
            </w:ins>
          </w:p>
        </w:tc>
      </w:tr>
      <w:tr w:rsidR="00C50A95" w:rsidRPr="00D016EC" w14:paraId="7C4856E6" w14:textId="77777777" w:rsidTr="00416506">
        <w:trPr>
          <w:trHeight w:val="190"/>
          <w:ins w:id="9551" w:author="Author"/>
        </w:trPr>
        <w:tc>
          <w:tcPr>
            <w:tcW w:w="200" w:type="dxa"/>
          </w:tcPr>
          <w:p w14:paraId="1E8E1F29" w14:textId="77777777" w:rsidR="00C50A95" w:rsidRPr="00D016EC" w:rsidRDefault="00C50A95" w:rsidP="00416506">
            <w:pPr>
              <w:pStyle w:val="tabletext11"/>
              <w:rPr>
                <w:ins w:id="9552" w:author="Author"/>
              </w:rPr>
            </w:pPr>
          </w:p>
        </w:tc>
        <w:tc>
          <w:tcPr>
            <w:tcW w:w="360" w:type="dxa"/>
            <w:tcBorders>
              <w:top w:val="nil"/>
              <w:left w:val="single" w:sz="6" w:space="0" w:color="auto"/>
              <w:bottom w:val="nil"/>
              <w:right w:val="nil"/>
            </w:tcBorders>
          </w:tcPr>
          <w:p w14:paraId="4D4E2ABB" w14:textId="77777777" w:rsidR="00C50A95" w:rsidRPr="00D016EC" w:rsidRDefault="00C50A95" w:rsidP="00416506">
            <w:pPr>
              <w:pStyle w:val="tabletext11"/>
              <w:jc w:val="right"/>
              <w:rPr>
                <w:ins w:id="9553" w:author="Author"/>
              </w:rPr>
            </w:pPr>
          </w:p>
        </w:tc>
        <w:tc>
          <w:tcPr>
            <w:tcW w:w="2040" w:type="dxa"/>
            <w:tcBorders>
              <w:top w:val="nil"/>
              <w:left w:val="nil"/>
              <w:bottom w:val="nil"/>
              <w:right w:val="single" w:sz="6" w:space="0" w:color="auto"/>
            </w:tcBorders>
            <w:hideMark/>
          </w:tcPr>
          <w:p w14:paraId="4ACA22AC" w14:textId="77777777" w:rsidR="00C50A95" w:rsidRPr="00D016EC" w:rsidRDefault="00C50A95" w:rsidP="00416506">
            <w:pPr>
              <w:pStyle w:val="tabletext11"/>
              <w:tabs>
                <w:tab w:val="decimal" w:pos="850"/>
              </w:tabs>
              <w:rPr>
                <w:ins w:id="9554" w:author="Author"/>
              </w:rPr>
            </w:pPr>
            <w:ins w:id="9555" w:author="Author">
              <w:r w:rsidRPr="00D016EC">
                <w:t>25,000 to 29,999</w:t>
              </w:r>
            </w:ins>
          </w:p>
        </w:tc>
        <w:tc>
          <w:tcPr>
            <w:tcW w:w="360" w:type="dxa"/>
            <w:tcBorders>
              <w:left w:val="single" w:sz="6" w:space="0" w:color="auto"/>
            </w:tcBorders>
          </w:tcPr>
          <w:p w14:paraId="47A0F90D" w14:textId="77777777" w:rsidR="00C50A95" w:rsidRPr="00D016EC" w:rsidRDefault="00C50A95" w:rsidP="00416506">
            <w:pPr>
              <w:pStyle w:val="tabletext11"/>
              <w:jc w:val="right"/>
              <w:rPr>
                <w:ins w:id="9556" w:author="Author"/>
              </w:rPr>
            </w:pPr>
          </w:p>
        </w:tc>
        <w:tc>
          <w:tcPr>
            <w:tcW w:w="2040" w:type="dxa"/>
            <w:tcBorders>
              <w:top w:val="nil"/>
              <w:left w:val="nil"/>
              <w:bottom w:val="nil"/>
              <w:right w:val="single" w:sz="6" w:space="0" w:color="auto"/>
            </w:tcBorders>
            <w:vAlign w:val="bottom"/>
            <w:hideMark/>
          </w:tcPr>
          <w:p w14:paraId="057F3607" w14:textId="77777777" w:rsidR="00C50A95" w:rsidRPr="00D016EC" w:rsidRDefault="00C50A95" w:rsidP="00416506">
            <w:pPr>
              <w:pStyle w:val="tabletext11"/>
              <w:tabs>
                <w:tab w:val="decimal" w:pos="801"/>
              </w:tabs>
              <w:rPr>
                <w:ins w:id="9557" w:author="Author"/>
              </w:rPr>
            </w:pPr>
            <w:ins w:id="9558" w:author="Author">
              <w:r w:rsidRPr="00D016EC">
                <w:t>0.70</w:t>
              </w:r>
            </w:ins>
          </w:p>
        </w:tc>
      </w:tr>
      <w:tr w:rsidR="00C50A95" w:rsidRPr="00D016EC" w14:paraId="4D1B1FA2" w14:textId="77777777" w:rsidTr="00416506">
        <w:trPr>
          <w:trHeight w:val="190"/>
          <w:ins w:id="9559" w:author="Author"/>
        </w:trPr>
        <w:tc>
          <w:tcPr>
            <w:tcW w:w="200" w:type="dxa"/>
          </w:tcPr>
          <w:p w14:paraId="7E3AA3C5" w14:textId="77777777" w:rsidR="00C50A95" w:rsidRPr="00D016EC" w:rsidRDefault="00C50A95" w:rsidP="00416506">
            <w:pPr>
              <w:pStyle w:val="tabletext11"/>
              <w:rPr>
                <w:ins w:id="9560" w:author="Author"/>
              </w:rPr>
            </w:pPr>
          </w:p>
        </w:tc>
        <w:tc>
          <w:tcPr>
            <w:tcW w:w="360" w:type="dxa"/>
            <w:tcBorders>
              <w:top w:val="nil"/>
              <w:left w:val="single" w:sz="6" w:space="0" w:color="auto"/>
              <w:bottom w:val="nil"/>
              <w:right w:val="nil"/>
            </w:tcBorders>
          </w:tcPr>
          <w:p w14:paraId="2AA9C443" w14:textId="77777777" w:rsidR="00C50A95" w:rsidRPr="00D016EC" w:rsidRDefault="00C50A95" w:rsidP="00416506">
            <w:pPr>
              <w:pStyle w:val="tabletext11"/>
              <w:jc w:val="right"/>
              <w:rPr>
                <w:ins w:id="9561" w:author="Author"/>
              </w:rPr>
            </w:pPr>
          </w:p>
        </w:tc>
        <w:tc>
          <w:tcPr>
            <w:tcW w:w="2040" w:type="dxa"/>
            <w:tcBorders>
              <w:top w:val="nil"/>
              <w:left w:val="nil"/>
              <w:bottom w:val="nil"/>
              <w:right w:val="single" w:sz="6" w:space="0" w:color="auto"/>
            </w:tcBorders>
            <w:hideMark/>
          </w:tcPr>
          <w:p w14:paraId="4DDB1661" w14:textId="77777777" w:rsidR="00C50A95" w:rsidRPr="00D016EC" w:rsidRDefault="00C50A95" w:rsidP="00416506">
            <w:pPr>
              <w:pStyle w:val="tabletext11"/>
              <w:tabs>
                <w:tab w:val="decimal" w:pos="850"/>
              </w:tabs>
              <w:rPr>
                <w:ins w:id="9562" w:author="Author"/>
              </w:rPr>
            </w:pPr>
            <w:ins w:id="9563" w:author="Author">
              <w:r w:rsidRPr="00D016EC">
                <w:t>30,000 to 34,999</w:t>
              </w:r>
            </w:ins>
          </w:p>
        </w:tc>
        <w:tc>
          <w:tcPr>
            <w:tcW w:w="360" w:type="dxa"/>
            <w:tcBorders>
              <w:left w:val="single" w:sz="6" w:space="0" w:color="auto"/>
            </w:tcBorders>
          </w:tcPr>
          <w:p w14:paraId="68F6717C" w14:textId="77777777" w:rsidR="00C50A95" w:rsidRPr="00D016EC" w:rsidRDefault="00C50A95" w:rsidP="00416506">
            <w:pPr>
              <w:pStyle w:val="tabletext11"/>
              <w:jc w:val="right"/>
              <w:rPr>
                <w:ins w:id="9564" w:author="Author"/>
              </w:rPr>
            </w:pPr>
          </w:p>
        </w:tc>
        <w:tc>
          <w:tcPr>
            <w:tcW w:w="2040" w:type="dxa"/>
            <w:tcBorders>
              <w:top w:val="nil"/>
              <w:left w:val="nil"/>
              <w:bottom w:val="nil"/>
              <w:right w:val="single" w:sz="6" w:space="0" w:color="auto"/>
            </w:tcBorders>
            <w:vAlign w:val="bottom"/>
            <w:hideMark/>
          </w:tcPr>
          <w:p w14:paraId="516C919D" w14:textId="77777777" w:rsidR="00C50A95" w:rsidRPr="00D016EC" w:rsidRDefault="00C50A95" w:rsidP="00416506">
            <w:pPr>
              <w:pStyle w:val="tabletext11"/>
              <w:tabs>
                <w:tab w:val="decimal" w:pos="801"/>
              </w:tabs>
              <w:rPr>
                <w:ins w:id="9565" w:author="Author"/>
              </w:rPr>
            </w:pPr>
            <w:ins w:id="9566" w:author="Author">
              <w:r w:rsidRPr="00D016EC">
                <w:t>0.77</w:t>
              </w:r>
            </w:ins>
          </w:p>
        </w:tc>
      </w:tr>
      <w:tr w:rsidR="00C50A95" w:rsidRPr="00D016EC" w14:paraId="565347BA" w14:textId="77777777" w:rsidTr="00416506">
        <w:trPr>
          <w:trHeight w:val="190"/>
          <w:ins w:id="9567" w:author="Author"/>
        </w:trPr>
        <w:tc>
          <w:tcPr>
            <w:tcW w:w="200" w:type="dxa"/>
          </w:tcPr>
          <w:p w14:paraId="24995D66" w14:textId="77777777" w:rsidR="00C50A95" w:rsidRPr="00D016EC" w:rsidRDefault="00C50A95" w:rsidP="00416506">
            <w:pPr>
              <w:pStyle w:val="tabletext11"/>
              <w:rPr>
                <w:ins w:id="9568" w:author="Author"/>
              </w:rPr>
            </w:pPr>
          </w:p>
        </w:tc>
        <w:tc>
          <w:tcPr>
            <w:tcW w:w="360" w:type="dxa"/>
            <w:tcBorders>
              <w:top w:val="nil"/>
              <w:left w:val="single" w:sz="6" w:space="0" w:color="auto"/>
              <w:bottom w:val="nil"/>
              <w:right w:val="nil"/>
            </w:tcBorders>
          </w:tcPr>
          <w:p w14:paraId="2AA0D9D6" w14:textId="77777777" w:rsidR="00C50A95" w:rsidRPr="00D016EC" w:rsidRDefault="00C50A95" w:rsidP="00416506">
            <w:pPr>
              <w:pStyle w:val="tabletext11"/>
              <w:jc w:val="right"/>
              <w:rPr>
                <w:ins w:id="9569" w:author="Author"/>
              </w:rPr>
            </w:pPr>
          </w:p>
        </w:tc>
        <w:tc>
          <w:tcPr>
            <w:tcW w:w="2040" w:type="dxa"/>
            <w:tcBorders>
              <w:top w:val="nil"/>
              <w:left w:val="nil"/>
              <w:bottom w:val="nil"/>
              <w:right w:val="single" w:sz="6" w:space="0" w:color="auto"/>
            </w:tcBorders>
            <w:hideMark/>
          </w:tcPr>
          <w:p w14:paraId="77D1C107" w14:textId="77777777" w:rsidR="00C50A95" w:rsidRPr="00D016EC" w:rsidRDefault="00C50A95" w:rsidP="00416506">
            <w:pPr>
              <w:pStyle w:val="tabletext11"/>
              <w:tabs>
                <w:tab w:val="decimal" w:pos="850"/>
              </w:tabs>
              <w:rPr>
                <w:ins w:id="9570" w:author="Author"/>
              </w:rPr>
            </w:pPr>
            <w:ins w:id="9571" w:author="Author">
              <w:r w:rsidRPr="00D016EC">
                <w:t>35,000 to 39,999</w:t>
              </w:r>
            </w:ins>
          </w:p>
        </w:tc>
        <w:tc>
          <w:tcPr>
            <w:tcW w:w="360" w:type="dxa"/>
            <w:tcBorders>
              <w:left w:val="single" w:sz="6" w:space="0" w:color="auto"/>
            </w:tcBorders>
          </w:tcPr>
          <w:p w14:paraId="44E72506" w14:textId="77777777" w:rsidR="00C50A95" w:rsidRPr="00D016EC" w:rsidRDefault="00C50A95" w:rsidP="00416506">
            <w:pPr>
              <w:pStyle w:val="tabletext11"/>
              <w:jc w:val="right"/>
              <w:rPr>
                <w:ins w:id="9572" w:author="Author"/>
              </w:rPr>
            </w:pPr>
          </w:p>
        </w:tc>
        <w:tc>
          <w:tcPr>
            <w:tcW w:w="2040" w:type="dxa"/>
            <w:tcBorders>
              <w:top w:val="nil"/>
              <w:left w:val="nil"/>
              <w:bottom w:val="nil"/>
              <w:right w:val="single" w:sz="6" w:space="0" w:color="auto"/>
            </w:tcBorders>
            <w:vAlign w:val="bottom"/>
            <w:hideMark/>
          </w:tcPr>
          <w:p w14:paraId="72843E34" w14:textId="77777777" w:rsidR="00C50A95" w:rsidRPr="00D016EC" w:rsidRDefault="00C50A95" w:rsidP="00416506">
            <w:pPr>
              <w:pStyle w:val="tabletext11"/>
              <w:tabs>
                <w:tab w:val="decimal" w:pos="801"/>
              </w:tabs>
              <w:rPr>
                <w:ins w:id="9573" w:author="Author"/>
              </w:rPr>
            </w:pPr>
            <w:ins w:id="9574" w:author="Author">
              <w:r w:rsidRPr="00D016EC">
                <w:t>0.84</w:t>
              </w:r>
            </w:ins>
          </w:p>
        </w:tc>
      </w:tr>
      <w:tr w:rsidR="00C50A95" w:rsidRPr="00D016EC" w14:paraId="04FC2619" w14:textId="77777777" w:rsidTr="00416506">
        <w:trPr>
          <w:trHeight w:val="190"/>
          <w:ins w:id="9575" w:author="Author"/>
        </w:trPr>
        <w:tc>
          <w:tcPr>
            <w:tcW w:w="200" w:type="dxa"/>
          </w:tcPr>
          <w:p w14:paraId="53F387B5" w14:textId="77777777" w:rsidR="00C50A95" w:rsidRPr="00D016EC" w:rsidRDefault="00C50A95" w:rsidP="00416506">
            <w:pPr>
              <w:pStyle w:val="tabletext11"/>
              <w:rPr>
                <w:ins w:id="9576" w:author="Author"/>
              </w:rPr>
            </w:pPr>
          </w:p>
        </w:tc>
        <w:tc>
          <w:tcPr>
            <w:tcW w:w="360" w:type="dxa"/>
            <w:tcBorders>
              <w:top w:val="nil"/>
              <w:left w:val="single" w:sz="6" w:space="0" w:color="auto"/>
              <w:bottom w:val="nil"/>
              <w:right w:val="nil"/>
            </w:tcBorders>
          </w:tcPr>
          <w:p w14:paraId="40A9FC20" w14:textId="77777777" w:rsidR="00C50A95" w:rsidRPr="00D016EC" w:rsidRDefault="00C50A95" w:rsidP="00416506">
            <w:pPr>
              <w:pStyle w:val="tabletext11"/>
              <w:jc w:val="right"/>
              <w:rPr>
                <w:ins w:id="9577" w:author="Author"/>
              </w:rPr>
            </w:pPr>
          </w:p>
        </w:tc>
        <w:tc>
          <w:tcPr>
            <w:tcW w:w="2040" w:type="dxa"/>
            <w:tcBorders>
              <w:top w:val="nil"/>
              <w:left w:val="nil"/>
              <w:bottom w:val="nil"/>
              <w:right w:val="single" w:sz="6" w:space="0" w:color="auto"/>
            </w:tcBorders>
            <w:hideMark/>
          </w:tcPr>
          <w:p w14:paraId="543A3B81" w14:textId="77777777" w:rsidR="00C50A95" w:rsidRPr="00D016EC" w:rsidRDefault="00C50A95" w:rsidP="00416506">
            <w:pPr>
              <w:pStyle w:val="tabletext11"/>
              <w:tabs>
                <w:tab w:val="decimal" w:pos="850"/>
              </w:tabs>
              <w:rPr>
                <w:ins w:id="9578" w:author="Author"/>
              </w:rPr>
            </w:pPr>
            <w:ins w:id="9579" w:author="Author">
              <w:r w:rsidRPr="00D016EC">
                <w:t>40,000 to 44,999</w:t>
              </w:r>
            </w:ins>
          </w:p>
        </w:tc>
        <w:tc>
          <w:tcPr>
            <w:tcW w:w="360" w:type="dxa"/>
            <w:tcBorders>
              <w:left w:val="single" w:sz="6" w:space="0" w:color="auto"/>
            </w:tcBorders>
          </w:tcPr>
          <w:p w14:paraId="5909A292" w14:textId="77777777" w:rsidR="00C50A95" w:rsidRPr="00D016EC" w:rsidRDefault="00C50A95" w:rsidP="00416506">
            <w:pPr>
              <w:pStyle w:val="tabletext11"/>
              <w:jc w:val="right"/>
              <w:rPr>
                <w:ins w:id="9580" w:author="Author"/>
              </w:rPr>
            </w:pPr>
          </w:p>
        </w:tc>
        <w:tc>
          <w:tcPr>
            <w:tcW w:w="2040" w:type="dxa"/>
            <w:tcBorders>
              <w:top w:val="nil"/>
              <w:left w:val="nil"/>
              <w:bottom w:val="nil"/>
              <w:right w:val="single" w:sz="6" w:space="0" w:color="auto"/>
            </w:tcBorders>
            <w:vAlign w:val="bottom"/>
            <w:hideMark/>
          </w:tcPr>
          <w:p w14:paraId="61AEABA8" w14:textId="77777777" w:rsidR="00C50A95" w:rsidRPr="00D016EC" w:rsidRDefault="00C50A95" w:rsidP="00416506">
            <w:pPr>
              <w:pStyle w:val="tabletext11"/>
              <w:tabs>
                <w:tab w:val="decimal" w:pos="801"/>
              </w:tabs>
              <w:rPr>
                <w:ins w:id="9581" w:author="Author"/>
              </w:rPr>
            </w:pPr>
            <w:ins w:id="9582" w:author="Author">
              <w:r w:rsidRPr="00D016EC">
                <w:t>0.89</w:t>
              </w:r>
            </w:ins>
          </w:p>
        </w:tc>
      </w:tr>
      <w:tr w:rsidR="00C50A95" w:rsidRPr="00D016EC" w14:paraId="59512B7C" w14:textId="77777777" w:rsidTr="00416506">
        <w:trPr>
          <w:trHeight w:val="190"/>
          <w:ins w:id="9583" w:author="Author"/>
        </w:trPr>
        <w:tc>
          <w:tcPr>
            <w:tcW w:w="200" w:type="dxa"/>
          </w:tcPr>
          <w:p w14:paraId="584E4D4B" w14:textId="77777777" w:rsidR="00C50A95" w:rsidRPr="00D016EC" w:rsidRDefault="00C50A95" w:rsidP="00416506">
            <w:pPr>
              <w:pStyle w:val="tabletext11"/>
              <w:rPr>
                <w:ins w:id="9584" w:author="Author"/>
              </w:rPr>
            </w:pPr>
          </w:p>
        </w:tc>
        <w:tc>
          <w:tcPr>
            <w:tcW w:w="360" w:type="dxa"/>
            <w:tcBorders>
              <w:top w:val="nil"/>
              <w:left w:val="single" w:sz="6" w:space="0" w:color="auto"/>
              <w:bottom w:val="nil"/>
              <w:right w:val="nil"/>
            </w:tcBorders>
          </w:tcPr>
          <w:p w14:paraId="4EF829A3" w14:textId="77777777" w:rsidR="00C50A95" w:rsidRPr="00D016EC" w:rsidRDefault="00C50A95" w:rsidP="00416506">
            <w:pPr>
              <w:pStyle w:val="tabletext11"/>
              <w:jc w:val="right"/>
              <w:rPr>
                <w:ins w:id="9585" w:author="Author"/>
              </w:rPr>
            </w:pPr>
          </w:p>
        </w:tc>
        <w:tc>
          <w:tcPr>
            <w:tcW w:w="2040" w:type="dxa"/>
            <w:tcBorders>
              <w:top w:val="nil"/>
              <w:left w:val="nil"/>
              <w:bottom w:val="nil"/>
              <w:right w:val="single" w:sz="6" w:space="0" w:color="auto"/>
            </w:tcBorders>
            <w:hideMark/>
          </w:tcPr>
          <w:p w14:paraId="21622191" w14:textId="77777777" w:rsidR="00C50A95" w:rsidRPr="00D016EC" w:rsidRDefault="00C50A95" w:rsidP="00416506">
            <w:pPr>
              <w:pStyle w:val="tabletext11"/>
              <w:tabs>
                <w:tab w:val="decimal" w:pos="850"/>
              </w:tabs>
              <w:rPr>
                <w:ins w:id="9586" w:author="Author"/>
              </w:rPr>
            </w:pPr>
            <w:ins w:id="9587" w:author="Author">
              <w:r w:rsidRPr="00D016EC">
                <w:t>45,000 to 49,999</w:t>
              </w:r>
            </w:ins>
          </w:p>
        </w:tc>
        <w:tc>
          <w:tcPr>
            <w:tcW w:w="360" w:type="dxa"/>
            <w:tcBorders>
              <w:left w:val="single" w:sz="6" w:space="0" w:color="auto"/>
            </w:tcBorders>
          </w:tcPr>
          <w:p w14:paraId="4CAE78DD" w14:textId="77777777" w:rsidR="00C50A95" w:rsidRPr="00D016EC" w:rsidRDefault="00C50A95" w:rsidP="00416506">
            <w:pPr>
              <w:pStyle w:val="tabletext11"/>
              <w:jc w:val="right"/>
              <w:rPr>
                <w:ins w:id="9588" w:author="Author"/>
              </w:rPr>
            </w:pPr>
          </w:p>
        </w:tc>
        <w:tc>
          <w:tcPr>
            <w:tcW w:w="2040" w:type="dxa"/>
            <w:tcBorders>
              <w:top w:val="nil"/>
              <w:left w:val="nil"/>
              <w:bottom w:val="nil"/>
              <w:right w:val="single" w:sz="6" w:space="0" w:color="auto"/>
            </w:tcBorders>
            <w:vAlign w:val="bottom"/>
            <w:hideMark/>
          </w:tcPr>
          <w:p w14:paraId="5C5F912C" w14:textId="77777777" w:rsidR="00C50A95" w:rsidRPr="00D016EC" w:rsidRDefault="00C50A95" w:rsidP="00416506">
            <w:pPr>
              <w:pStyle w:val="tabletext11"/>
              <w:tabs>
                <w:tab w:val="decimal" w:pos="801"/>
              </w:tabs>
              <w:rPr>
                <w:ins w:id="9589" w:author="Author"/>
              </w:rPr>
            </w:pPr>
            <w:ins w:id="9590" w:author="Author">
              <w:r w:rsidRPr="00D016EC">
                <w:t>0.93</w:t>
              </w:r>
            </w:ins>
          </w:p>
        </w:tc>
      </w:tr>
      <w:tr w:rsidR="00C50A95" w:rsidRPr="00D016EC" w14:paraId="361C54F5" w14:textId="77777777" w:rsidTr="00416506">
        <w:trPr>
          <w:trHeight w:val="190"/>
          <w:ins w:id="9591" w:author="Author"/>
        </w:trPr>
        <w:tc>
          <w:tcPr>
            <w:tcW w:w="200" w:type="dxa"/>
          </w:tcPr>
          <w:p w14:paraId="19FE2079" w14:textId="77777777" w:rsidR="00C50A95" w:rsidRPr="00D016EC" w:rsidRDefault="00C50A95" w:rsidP="00416506">
            <w:pPr>
              <w:pStyle w:val="tabletext11"/>
              <w:rPr>
                <w:ins w:id="9592" w:author="Author"/>
              </w:rPr>
            </w:pPr>
          </w:p>
        </w:tc>
        <w:tc>
          <w:tcPr>
            <w:tcW w:w="360" w:type="dxa"/>
            <w:tcBorders>
              <w:top w:val="nil"/>
              <w:left w:val="single" w:sz="6" w:space="0" w:color="auto"/>
              <w:bottom w:val="nil"/>
              <w:right w:val="nil"/>
            </w:tcBorders>
          </w:tcPr>
          <w:p w14:paraId="45306F10" w14:textId="77777777" w:rsidR="00C50A95" w:rsidRPr="00D016EC" w:rsidRDefault="00C50A95" w:rsidP="00416506">
            <w:pPr>
              <w:pStyle w:val="tabletext11"/>
              <w:jc w:val="right"/>
              <w:rPr>
                <w:ins w:id="9593" w:author="Author"/>
              </w:rPr>
            </w:pPr>
          </w:p>
        </w:tc>
        <w:tc>
          <w:tcPr>
            <w:tcW w:w="2040" w:type="dxa"/>
            <w:tcBorders>
              <w:top w:val="nil"/>
              <w:left w:val="nil"/>
              <w:bottom w:val="nil"/>
              <w:right w:val="single" w:sz="6" w:space="0" w:color="auto"/>
            </w:tcBorders>
            <w:hideMark/>
          </w:tcPr>
          <w:p w14:paraId="6E219FFC" w14:textId="77777777" w:rsidR="00C50A95" w:rsidRPr="00D016EC" w:rsidRDefault="00C50A95" w:rsidP="00416506">
            <w:pPr>
              <w:pStyle w:val="tabletext11"/>
              <w:tabs>
                <w:tab w:val="decimal" w:pos="850"/>
              </w:tabs>
              <w:rPr>
                <w:ins w:id="9594" w:author="Author"/>
              </w:rPr>
            </w:pPr>
            <w:ins w:id="9595" w:author="Author">
              <w:r w:rsidRPr="00D016EC">
                <w:t>50,000 to 54,999</w:t>
              </w:r>
            </w:ins>
          </w:p>
        </w:tc>
        <w:tc>
          <w:tcPr>
            <w:tcW w:w="360" w:type="dxa"/>
            <w:tcBorders>
              <w:left w:val="single" w:sz="6" w:space="0" w:color="auto"/>
            </w:tcBorders>
          </w:tcPr>
          <w:p w14:paraId="1B038B53" w14:textId="77777777" w:rsidR="00C50A95" w:rsidRPr="00D016EC" w:rsidRDefault="00C50A95" w:rsidP="00416506">
            <w:pPr>
              <w:pStyle w:val="tabletext11"/>
              <w:jc w:val="right"/>
              <w:rPr>
                <w:ins w:id="9596" w:author="Author"/>
              </w:rPr>
            </w:pPr>
          </w:p>
        </w:tc>
        <w:tc>
          <w:tcPr>
            <w:tcW w:w="2040" w:type="dxa"/>
            <w:tcBorders>
              <w:top w:val="nil"/>
              <w:left w:val="nil"/>
              <w:bottom w:val="nil"/>
              <w:right w:val="single" w:sz="6" w:space="0" w:color="auto"/>
            </w:tcBorders>
            <w:vAlign w:val="bottom"/>
            <w:hideMark/>
          </w:tcPr>
          <w:p w14:paraId="72049D88" w14:textId="77777777" w:rsidR="00C50A95" w:rsidRPr="00D016EC" w:rsidRDefault="00C50A95" w:rsidP="00416506">
            <w:pPr>
              <w:pStyle w:val="tabletext11"/>
              <w:tabs>
                <w:tab w:val="decimal" w:pos="801"/>
              </w:tabs>
              <w:rPr>
                <w:ins w:id="9597" w:author="Author"/>
              </w:rPr>
            </w:pPr>
            <w:ins w:id="9598" w:author="Author">
              <w:r w:rsidRPr="00D016EC">
                <w:t>0.97</w:t>
              </w:r>
            </w:ins>
          </w:p>
        </w:tc>
      </w:tr>
      <w:tr w:rsidR="00C50A95" w:rsidRPr="00D016EC" w14:paraId="633C6B0F" w14:textId="77777777" w:rsidTr="00416506">
        <w:trPr>
          <w:trHeight w:val="190"/>
          <w:ins w:id="9599" w:author="Author"/>
        </w:trPr>
        <w:tc>
          <w:tcPr>
            <w:tcW w:w="200" w:type="dxa"/>
          </w:tcPr>
          <w:p w14:paraId="77F3F9DE" w14:textId="77777777" w:rsidR="00C50A95" w:rsidRPr="00D016EC" w:rsidRDefault="00C50A95" w:rsidP="00416506">
            <w:pPr>
              <w:pStyle w:val="tabletext11"/>
              <w:rPr>
                <w:ins w:id="9600" w:author="Author"/>
              </w:rPr>
            </w:pPr>
          </w:p>
        </w:tc>
        <w:tc>
          <w:tcPr>
            <w:tcW w:w="360" w:type="dxa"/>
            <w:tcBorders>
              <w:top w:val="nil"/>
              <w:left w:val="single" w:sz="6" w:space="0" w:color="auto"/>
              <w:bottom w:val="nil"/>
              <w:right w:val="nil"/>
            </w:tcBorders>
          </w:tcPr>
          <w:p w14:paraId="65C5A2B2" w14:textId="77777777" w:rsidR="00C50A95" w:rsidRPr="00D016EC" w:rsidRDefault="00C50A95" w:rsidP="00416506">
            <w:pPr>
              <w:pStyle w:val="tabletext11"/>
              <w:jc w:val="right"/>
              <w:rPr>
                <w:ins w:id="9601" w:author="Author"/>
              </w:rPr>
            </w:pPr>
          </w:p>
        </w:tc>
        <w:tc>
          <w:tcPr>
            <w:tcW w:w="2040" w:type="dxa"/>
            <w:tcBorders>
              <w:top w:val="nil"/>
              <w:left w:val="nil"/>
              <w:bottom w:val="nil"/>
              <w:right w:val="single" w:sz="6" w:space="0" w:color="auto"/>
            </w:tcBorders>
            <w:hideMark/>
          </w:tcPr>
          <w:p w14:paraId="69FF79FA" w14:textId="77777777" w:rsidR="00C50A95" w:rsidRPr="00D016EC" w:rsidRDefault="00C50A95" w:rsidP="00416506">
            <w:pPr>
              <w:pStyle w:val="tabletext11"/>
              <w:tabs>
                <w:tab w:val="decimal" w:pos="850"/>
              </w:tabs>
              <w:rPr>
                <w:ins w:id="9602" w:author="Author"/>
              </w:rPr>
            </w:pPr>
            <w:ins w:id="9603" w:author="Author">
              <w:r w:rsidRPr="00D016EC">
                <w:t>55,000 to 64,999</w:t>
              </w:r>
            </w:ins>
          </w:p>
        </w:tc>
        <w:tc>
          <w:tcPr>
            <w:tcW w:w="360" w:type="dxa"/>
            <w:tcBorders>
              <w:left w:val="single" w:sz="6" w:space="0" w:color="auto"/>
            </w:tcBorders>
          </w:tcPr>
          <w:p w14:paraId="08F75A91" w14:textId="77777777" w:rsidR="00C50A95" w:rsidRPr="00D016EC" w:rsidRDefault="00C50A95" w:rsidP="00416506">
            <w:pPr>
              <w:pStyle w:val="tabletext11"/>
              <w:jc w:val="right"/>
              <w:rPr>
                <w:ins w:id="9604" w:author="Author"/>
              </w:rPr>
            </w:pPr>
          </w:p>
        </w:tc>
        <w:tc>
          <w:tcPr>
            <w:tcW w:w="2040" w:type="dxa"/>
            <w:tcBorders>
              <w:top w:val="nil"/>
              <w:left w:val="nil"/>
              <w:bottom w:val="nil"/>
              <w:right w:val="single" w:sz="6" w:space="0" w:color="auto"/>
            </w:tcBorders>
            <w:vAlign w:val="bottom"/>
            <w:hideMark/>
          </w:tcPr>
          <w:p w14:paraId="145A31FD" w14:textId="77777777" w:rsidR="00C50A95" w:rsidRPr="00D016EC" w:rsidRDefault="00C50A95" w:rsidP="00416506">
            <w:pPr>
              <w:pStyle w:val="tabletext11"/>
              <w:tabs>
                <w:tab w:val="decimal" w:pos="801"/>
              </w:tabs>
              <w:rPr>
                <w:ins w:id="9605" w:author="Author"/>
              </w:rPr>
            </w:pPr>
            <w:ins w:id="9606" w:author="Author">
              <w:r w:rsidRPr="00D016EC">
                <w:t>1.02</w:t>
              </w:r>
            </w:ins>
          </w:p>
        </w:tc>
      </w:tr>
      <w:tr w:rsidR="00C50A95" w:rsidRPr="00D016EC" w14:paraId="70539D60" w14:textId="77777777" w:rsidTr="00416506">
        <w:trPr>
          <w:trHeight w:val="190"/>
          <w:ins w:id="9607" w:author="Author"/>
        </w:trPr>
        <w:tc>
          <w:tcPr>
            <w:tcW w:w="200" w:type="dxa"/>
          </w:tcPr>
          <w:p w14:paraId="1FE4087A" w14:textId="77777777" w:rsidR="00C50A95" w:rsidRPr="00D016EC" w:rsidRDefault="00C50A95" w:rsidP="00416506">
            <w:pPr>
              <w:pStyle w:val="tabletext11"/>
              <w:rPr>
                <w:ins w:id="9608" w:author="Author"/>
              </w:rPr>
            </w:pPr>
          </w:p>
        </w:tc>
        <w:tc>
          <w:tcPr>
            <w:tcW w:w="360" w:type="dxa"/>
            <w:tcBorders>
              <w:top w:val="nil"/>
              <w:left w:val="single" w:sz="6" w:space="0" w:color="auto"/>
              <w:bottom w:val="nil"/>
              <w:right w:val="nil"/>
            </w:tcBorders>
          </w:tcPr>
          <w:p w14:paraId="0A25E4A0" w14:textId="77777777" w:rsidR="00C50A95" w:rsidRPr="00D016EC" w:rsidRDefault="00C50A95" w:rsidP="00416506">
            <w:pPr>
              <w:pStyle w:val="tabletext11"/>
              <w:jc w:val="right"/>
              <w:rPr>
                <w:ins w:id="9609" w:author="Author"/>
              </w:rPr>
            </w:pPr>
          </w:p>
        </w:tc>
        <w:tc>
          <w:tcPr>
            <w:tcW w:w="2040" w:type="dxa"/>
            <w:tcBorders>
              <w:top w:val="nil"/>
              <w:left w:val="nil"/>
              <w:bottom w:val="nil"/>
              <w:right w:val="single" w:sz="6" w:space="0" w:color="auto"/>
            </w:tcBorders>
            <w:hideMark/>
          </w:tcPr>
          <w:p w14:paraId="6AC0795B" w14:textId="77777777" w:rsidR="00C50A95" w:rsidRPr="00D016EC" w:rsidRDefault="00C50A95" w:rsidP="00416506">
            <w:pPr>
              <w:pStyle w:val="tabletext11"/>
              <w:tabs>
                <w:tab w:val="decimal" w:pos="850"/>
              </w:tabs>
              <w:rPr>
                <w:ins w:id="9610" w:author="Author"/>
              </w:rPr>
            </w:pPr>
            <w:ins w:id="9611" w:author="Author">
              <w:r w:rsidRPr="00D016EC">
                <w:t>65,000 to 74,999</w:t>
              </w:r>
            </w:ins>
          </w:p>
        </w:tc>
        <w:tc>
          <w:tcPr>
            <w:tcW w:w="360" w:type="dxa"/>
            <w:tcBorders>
              <w:left w:val="single" w:sz="6" w:space="0" w:color="auto"/>
            </w:tcBorders>
          </w:tcPr>
          <w:p w14:paraId="74FC90D7" w14:textId="77777777" w:rsidR="00C50A95" w:rsidRPr="00D016EC" w:rsidRDefault="00C50A95" w:rsidP="00416506">
            <w:pPr>
              <w:pStyle w:val="tabletext11"/>
              <w:jc w:val="right"/>
              <w:rPr>
                <w:ins w:id="9612" w:author="Author"/>
              </w:rPr>
            </w:pPr>
          </w:p>
        </w:tc>
        <w:tc>
          <w:tcPr>
            <w:tcW w:w="2040" w:type="dxa"/>
            <w:tcBorders>
              <w:top w:val="nil"/>
              <w:left w:val="nil"/>
              <w:bottom w:val="nil"/>
              <w:right w:val="single" w:sz="6" w:space="0" w:color="auto"/>
            </w:tcBorders>
            <w:vAlign w:val="bottom"/>
            <w:hideMark/>
          </w:tcPr>
          <w:p w14:paraId="184D80D1" w14:textId="77777777" w:rsidR="00C50A95" w:rsidRPr="00D016EC" w:rsidRDefault="00C50A95" w:rsidP="00416506">
            <w:pPr>
              <w:pStyle w:val="tabletext11"/>
              <w:tabs>
                <w:tab w:val="decimal" w:pos="801"/>
              </w:tabs>
              <w:rPr>
                <w:ins w:id="9613" w:author="Author"/>
              </w:rPr>
            </w:pPr>
            <w:ins w:id="9614" w:author="Author">
              <w:r w:rsidRPr="00D016EC">
                <w:t>1.09</w:t>
              </w:r>
            </w:ins>
          </w:p>
        </w:tc>
      </w:tr>
      <w:tr w:rsidR="00C50A95" w:rsidRPr="00D016EC" w14:paraId="4A139F78" w14:textId="77777777" w:rsidTr="00416506">
        <w:trPr>
          <w:trHeight w:val="190"/>
          <w:ins w:id="9615" w:author="Author"/>
        </w:trPr>
        <w:tc>
          <w:tcPr>
            <w:tcW w:w="200" w:type="dxa"/>
          </w:tcPr>
          <w:p w14:paraId="52C968B4" w14:textId="77777777" w:rsidR="00C50A95" w:rsidRPr="00D016EC" w:rsidRDefault="00C50A95" w:rsidP="00416506">
            <w:pPr>
              <w:pStyle w:val="tabletext11"/>
              <w:rPr>
                <w:ins w:id="9616" w:author="Author"/>
              </w:rPr>
            </w:pPr>
          </w:p>
        </w:tc>
        <w:tc>
          <w:tcPr>
            <w:tcW w:w="360" w:type="dxa"/>
            <w:tcBorders>
              <w:top w:val="nil"/>
              <w:left w:val="single" w:sz="6" w:space="0" w:color="auto"/>
              <w:bottom w:val="nil"/>
              <w:right w:val="nil"/>
            </w:tcBorders>
          </w:tcPr>
          <w:p w14:paraId="13C2B2E9" w14:textId="77777777" w:rsidR="00C50A95" w:rsidRPr="00D016EC" w:rsidRDefault="00C50A95" w:rsidP="00416506">
            <w:pPr>
              <w:pStyle w:val="tabletext11"/>
              <w:jc w:val="right"/>
              <w:rPr>
                <w:ins w:id="9617" w:author="Author"/>
              </w:rPr>
            </w:pPr>
          </w:p>
        </w:tc>
        <w:tc>
          <w:tcPr>
            <w:tcW w:w="2040" w:type="dxa"/>
            <w:tcBorders>
              <w:top w:val="nil"/>
              <w:left w:val="nil"/>
              <w:bottom w:val="nil"/>
              <w:right w:val="single" w:sz="6" w:space="0" w:color="auto"/>
            </w:tcBorders>
            <w:hideMark/>
          </w:tcPr>
          <w:p w14:paraId="2F564F3D" w14:textId="77777777" w:rsidR="00C50A95" w:rsidRPr="00D016EC" w:rsidRDefault="00C50A95" w:rsidP="00416506">
            <w:pPr>
              <w:pStyle w:val="tabletext11"/>
              <w:tabs>
                <w:tab w:val="decimal" w:pos="850"/>
              </w:tabs>
              <w:rPr>
                <w:ins w:id="9618" w:author="Author"/>
              </w:rPr>
            </w:pPr>
            <w:ins w:id="9619" w:author="Author">
              <w:r w:rsidRPr="00D016EC">
                <w:t>75,000 to 84,999</w:t>
              </w:r>
            </w:ins>
          </w:p>
        </w:tc>
        <w:tc>
          <w:tcPr>
            <w:tcW w:w="360" w:type="dxa"/>
            <w:tcBorders>
              <w:left w:val="single" w:sz="6" w:space="0" w:color="auto"/>
            </w:tcBorders>
          </w:tcPr>
          <w:p w14:paraId="1D2AB2A6" w14:textId="77777777" w:rsidR="00C50A95" w:rsidRPr="00D016EC" w:rsidRDefault="00C50A95" w:rsidP="00416506">
            <w:pPr>
              <w:pStyle w:val="tabletext11"/>
              <w:jc w:val="right"/>
              <w:rPr>
                <w:ins w:id="9620" w:author="Author"/>
              </w:rPr>
            </w:pPr>
          </w:p>
        </w:tc>
        <w:tc>
          <w:tcPr>
            <w:tcW w:w="2040" w:type="dxa"/>
            <w:tcBorders>
              <w:top w:val="nil"/>
              <w:left w:val="nil"/>
              <w:bottom w:val="nil"/>
              <w:right w:val="single" w:sz="6" w:space="0" w:color="auto"/>
            </w:tcBorders>
            <w:vAlign w:val="bottom"/>
            <w:hideMark/>
          </w:tcPr>
          <w:p w14:paraId="0A145BD5" w14:textId="77777777" w:rsidR="00C50A95" w:rsidRPr="00D016EC" w:rsidRDefault="00C50A95" w:rsidP="00416506">
            <w:pPr>
              <w:pStyle w:val="tabletext11"/>
              <w:tabs>
                <w:tab w:val="decimal" w:pos="801"/>
              </w:tabs>
              <w:rPr>
                <w:ins w:id="9621" w:author="Author"/>
              </w:rPr>
            </w:pPr>
            <w:ins w:id="9622" w:author="Author">
              <w:r w:rsidRPr="00D016EC">
                <w:t>1.15</w:t>
              </w:r>
            </w:ins>
          </w:p>
        </w:tc>
      </w:tr>
      <w:tr w:rsidR="00C50A95" w:rsidRPr="00D016EC" w14:paraId="6F84252D" w14:textId="77777777" w:rsidTr="00416506">
        <w:trPr>
          <w:trHeight w:val="190"/>
          <w:ins w:id="9623" w:author="Author"/>
        </w:trPr>
        <w:tc>
          <w:tcPr>
            <w:tcW w:w="200" w:type="dxa"/>
          </w:tcPr>
          <w:p w14:paraId="6DD9950F" w14:textId="77777777" w:rsidR="00C50A95" w:rsidRPr="00D016EC" w:rsidRDefault="00C50A95" w:rsidP="00416506">
            <w:pPr>
              <w:pStyle w:val="tabletext11"/>
              <w:rPr>
                <w:ins w:id="9624" w:author="Author"/>
              </w:rPr>
            </w:pPr>
          </w:p>
        </w:tc>
        <w:tc>
          <w:tcPr>
            <w:tcW w:w="360" w:type="dxa"/>
            <w:tcBorders>
              <w:top w:val="nil"/>
              <w:left w:val="single" w:sz="6" w:space="0" w:color="auto"/>
              <w:bottom w:val="nil"/>
              <w:right w:val="nil"/>
            </w:tcBorders>
          </w:tcPr>
          <w:p w14:paraId="4F3851D1" w14:textId="77777777" w:rsidR="00C50A95" w:rsidRPr="00D016EC" w:rsidRDefault="00C50A95" w:rsidP="00416506">
            <w:pPr>
              <w:pStyle w:val="tabletext11"/>
              <w:jc w:val="right"/>
              <w:rPr>
                <w:ins w:id="9625" w:author="Author"/>
              </w:rPr>
            </w:pPr>
          </w:p>
        </w:tc>
        <w:tc>
          <w:tcPr>
            <w:tcW w:w="2040" w:type="dxa"/>
            <w:tcBorders>
              <w:top w:val="nil"/>
              <w:left w:val="nil"/>
              <w:bottom w:val="nil"/>
              <w:right w:val="single" w:sz="6" w:space="0" w:color="auto"/>
            </w:tcBorders>
            <w:hideMark/>
          </w:tcPr>
          <w:p w14:paraId="3EA79206" w14:textId="77777777" w:rsidR="00C50A95" w:rsidRPr="00D016EC" w:rsidRDefault="00C50A95" w:rsidP="00416506">
            <w:pPr>
              <w:pStyle w:val="tabletext11"/>
              <w:tabs>
                <w:tab w:val="decimal" w:pos="850"/>
              </w:tabs>
              <w:rPr>
                <w:ins w:id="9626" w:author="Author"/>
              </w:rPr>
            </w:pPr>
            <w:ins w:id="9627" w:author="Author">
              <w:r w:rsidRPr="00D016EC">
                <w:t>85,000 to 99,999</w:t>
              </w:r>
            </w:ins>
          </w:p>
        </w:tc>
        <w:tc>
          <w:tcPr>
            <w:tcW w:w="360" w:type="dxa"/>
            <w:tcBorders>
              <w:left w:val="single" w:sz="6" w:space="0" w:color="auto"/>
            </w:tcBorders>
          </w:tcPr>
          <w:p w14:paraId="3D99B484" w14:textId="77777777" w:rsidR="00C50A95" w:rsidRPr="00D016EC" w:rsidRDefault="00C50A95" w:rsidP="00416506">
            <w:pPr>
              <w:pStyle w:val="tabletext11"/>
              <w:jc w:val="right"/>
              <w:rPr>
                <w:ins w:id="9628" w:author="Author"/>
              </w:rPr>
            </w:pPr>
          </w:p>
        </w:tc>
        <w:tc>
          <w:tcPr>
            <w:tcW w:w="2040" w:type="dxa"/>
            <w:tcBorders>
              <w:top w:val="nil"/>
              <w:left w:val="nil"/>
              <w:bottom w:val="nil"/>
              <w:right w:val="single" w:sz="6" w:space="0" w:color="auto"/>
            </w:tcBorders>
            <w:vAlign w:val="bottom"/>
            <w:hideMark/>
          </w:tcPr>
          <w:p w14:paraId="4CAEF89B" w14:textId="77777777" w:rsidR="00C50A95" w:rsidRPr="00D016EC" w:rsidRDefault="00C50A95" w:rsidP="00416506">
            <w:pPr>
              <w:pStyle w:val="tabletext11"/>
              <w:tabs>
                <w:tab w:val="decimal" w:pos="801"/>
              </w:tabs>
              <w:rPr>
                <w:ins w:id="9629" w:author="Author"/>
              </w:rPr>
            </w:pPr>
            <w:ins w:id="9630" w:author="Author">
              <w:r w:rsidRPr="00D016EC">
                <w:t>1.21</w:t>
              </w:r>
            </w:ins>
          </w:p>
        </w:tc>
      </w:tr>
      <w:tr w:rsidR="00C50A95" w:rsidRPr="00D016EC" w14:paraId="7B6F40F5" w14:textId="77777777" w:rsidTr="00416506">
        <w:trPr>
          <w:trHeight w:val="190"/>
          <w:ins w:id="9631" w:author="Author"/>
        </w:trPr>
        <w:tc>
          <w:tcPr>
            <w:tcW w:w="200" w:type="dxa"/>
          </w:tcPr>
          <w:p w14:paraId="3B932B81" w14:textId="77777777" w:rsidR="00C50A95" w:rsidRPr="00D016EC" w:rsidRDefault="00C50A95" w:rsidP="00416506">
            <w:pPr>
              <w:pStyle w:val="tabletext11"/>
              <w:rPr>
                <w:ins w:id="9632" w:author="Author"/>
              </w:rPr>
            </w:pPr>
          </w:p>
        </w:tc>
        <w:tc>
          <w:tcPr>
            <w:tcW w:w="360" w:type="dxa"/>
            <w:tcBorders>
              <w:top w:val="nil"/>
              <w:left w:val="single" w:sz="6" w:space="0" w:color="auto"/>
              <w:bottom w:val="nil"/>
              <w:right w:val="nil"/>
            </w:tcBorders>
          </w:tcPr>
          <w:p w14:paraId="17F8CCF5" w14:textId="77777777" w:rsidR="00C50A95" w:rsidRPr="00D016EC" w:rsidRDefault="00C50A95" w:rsidP="00416506">
            <w:pPr>
              <w:pStyle w:val="tabletext11"/>
              <w:jc w:val="right"/>
              <w:rPr>
                <w:ins w:id="9633" w:author="Author"/>
              </w:rPr>
            </w:pPr>
          </w:p>
        </w:tc>
        <w:tc>
          <w:tcPr>
            <w:tcW w:w="2040" w:type="dxa"/>
            <w:tcBorders>
              <w:top w:val="nil"/>
              <w:left w:val="nil"/>
              <w:bottom w:val="nil"/>
              <w:right w:val="single" w:sz="6" w:space="0" w:color="auto"/>
            </w:tcBorders>
            <w:hideMark/>
          </w:tcPr>
          <w:p w14:paraId="3EDB855B" w14:textId="77777777" w:rsidR="00C50A95" w:rsidRPr="00D016EC" w:rsidRDefault="00C50A95" w:rsidP="00416506">
            <w:pPr>
              <w:pStyle w:val="tabletext11"/>
              <w:tabs>
                <w:tab w:val="decimal" w:pos="850"/>
              </w:tabs>
              <w:rPr>
                <w:ins w:id="9634" w:author="Author"/>
              </w:rPr>
            </w:pPr>
            <w:ins w:id="9635" w:author="Author">
              <w:r w:rsidRPr="00D016EC">
                <w:t>100,000 to 114,999</w:t>
              </w:r>
            </w:ins>
          </w:p>
        </w:tc>
        <w:tc>
          <w:tcPr>
            <w:tcW w:w="360" w:type="dxa"/>
            <w:tcBorders>
              <w:left w:val="single" w:sz="6" w:space="0" w:color="auto"/>
            </w:tcBorders>
          </w:tcPr>
          <w:p w14:paraId="0697D04D" w14:textId="77777777" w:rsidR="00C50A95" w:rsidRPr="00D016EC" w:rsidRDefault="00C50A95" w:rsidP="00416506">
            <w:pPr>
              <w:pStyle w:val="tabletext11"/>
              <w:jc w:val="right"/>
              <w:rPr>
                <w:ins w:id="9636" w:author="Author"/>
              </w:rPr>
            </w:pPr>
          </w:p>
        </w:tc>
        <w:tc>
          <w:tcPr>
            <w:tcW w:w="2040" w:type="dxa"/>
            <w:tcBorders>
              <w:top w:val="nil"/>
              <w:left w:val="nil"/>
              <w:bottom w:val="nil"/>
              <w:right w:val="single" w:sz="6" w:space="0" w:color="auto"/>
            </w:tcBorders>
            <w:vAlign w:val="bottom"/>
            <w:hideMark/>
          </w:tcPr>
          <w:p w14:paraId="091EBE17" w14:textId="77777777" w:rsidR="00C50A95" w:rsidRPr="00D016EC" w:rsidRDefault="00C50A95" w:rsidP="00416506">
            <w:pPr>
              <w:pStyle w:val="tabletext11"/>
              <w:tabs>
                <w:tab w:val="decimal" w:pos="801"/>
              </w:tabs>
              <w:rPr>
                <w:ins w:id="9637" w:author="Author"/>
              </w:rPr>
            </w:pPr>
            <w:ins w:id="9638" w:author="Author">
              <w:r w:rsidRPr="00D016EC">
                <w:t>1.29</w:t>
              </w:r>
            </w:ins>
          </w:p>
        </w:tc>
      </w:tr>
      <w:tr w:rsidR="00C50A95" w:rsidRPr="00D016EC" w14:paraId="271C5BCF" w14:textId="77777777" w:rsidTr="00416506">
        <w:trPr>
          <w:trHeight w:val="190"/>
          <w:ins w:id="9639" w:author="Author"/>
        </w:trPr>
        <w:tc>
          <w:tcPr>
            <w:tcW w:w="200" w:type="dxa"/>
          </w:tcPr>
          <w:p w14:paraId="761BF794" w14:textId="77777777" w:rsidR="00C50A95" w:rsidRPr="00D016EC" w:rsidRDefault="00C50A95" w:rsidP="00416506">
            <w:pPr>
              <w:pStyle w:val="tabletext11"/>
              <w:rPr>
                <w:ins w:id="9640" w:author="Author"/>
              </w:rPr>
            </w:pPr>
          </w:p>
        </w:tc>
        <w:tc>
          <w:tcPr>
            <w:tcW w:w="360" w:type="dxa"/>
            <w:tcBorders>
              <w:top w:val="nil"/>
              <w:left w:val="single" w:sz="6" w:space="0" w:color="auto"/>
              <w:bottom w:val="nil"/>
              <w:right w:val="nil"/>
            </w:tcBorders>
          </w:tcPr>
          <w:p w14:paraId="29F5DD48" w14:textId="77777777" w:rsidR="00C50A95" w:rsidRPr="00D016EC" w:rsidRDefault="00C50A95" w:rsidP="00416506">
            <w:pPr>
              <w:pStyle w:val="tabletext11"/>
              <w:jc w:val="right"/>
              <w:rPr>
                <w:ins w:id="9641" w:author="Author"/>
              </w:rPr>
            </w:pPr>
          </w:p>
        </w:tc>
        <w:tc>
          <w:tcPr>
            <w:tcW w:w="2040" w:type="dxa"/>
            <w:tcBorders>
              <w:top w:val="nil"/>
              <w:left w:val="nil"/>
              <w:bottom w:val="nil"/>
              <w:right w:val="single" w:sz="6" w:space="0" w:color="auto"/>
            </w:tcBorders>
            <w:hideMark/>
          </w:tcPr>
          <w:p w14:paraId="5836D804" w14:textId="77777777" w:rsidR="00C50A95" w:rsidRPr="00D016EC" w:rsidRDefault="00C50A95" w:rsidP="00416506">
            <w:pPr>
              <w:pStyle w:val="tabletext11"/>
              <w:tabs>
                <w:tab w:val="decimal" w:pos="850"/>
              </w:tabs>
              <w:rPr>
                <w:ins w:id="9642" w:author="Author"/>
              </w:rPr>
            </w:pPr>
            <w:ins w:id="9643" w:author="Author">
              <w:r w:rsidRPr="00D016EC">
                <w:t>115,000 to 129,999</w:t>
              </w:r>
            </w:ins>
          </w:p>
        </w:tc>
        <w:tc>
          <w:tcPr>
            <w:tcW w:w="360" w:type="dxa"/>
            <w:tcBorders>
              <w:left w:val="single" w:sz="6" w:space="0" w:color="auto"/>
            </w:tcBorders>
          </w:tcPr>
          <w:p w14:paraId="4B09E885" w14:textId="77777777" w:rsidR="00C50A95" w:rsidRPr="00D016EC" w:rsidRDefault="00C50A95" w:rsidP="00416506">
            <w:pPr>
              <w:pStyle w:val="tabletext11"/>
              <w:jc w:val="right"/>
              <w:rPr>
                <w:ins w:id="9644" w:author="Author"/>
              </w:rPr>
            </w:pPr>
          </w:p>
        </w:tc>
        <w:tc>
          <w:tcPr>
            <w:tcW w:w="2040" w:type="dxa"/>
            <w:tcBorders>
              <w:top w:val="nil"/>
              <w:left w:val="nil"/>
              <w:bottom w:val="nil"/>
              <w:right w:val="single" w:sz="6" w:space="0" w:color="auto"/>
            </w:tcBorders>
            <w:vAlign w:val="bottom"/>
            <w:hideMark/>
          </w:tcPr>
          <w:p w14:paraId="562A12B4" w14:textId="77777777" w:rsidR="00C50A95" w:rsidRPr="00D016EC" w:rsidRDefault="00C50A95" w:rsidP="00416506">
            <w:pPr>
              <w:pStyle w:val="tabletext11"/>
              <w:tabs>
                <w:tab w:val="decimal" w:pos="801"/>
              </w:tabs>
              <w:rPr>
                <w:ins w:id="9645" w:author="Author"/>
              </w:rPr>
            </w:pPr>
            <w:ins w:id="9646" w:author="Author">
              <w:r w:rsidRPr="00D016EC">
                <w:t>1.36</w:t>
              </w:r>
            </w:ins>
          </w:p>
        </w:tc>
      </w:tr>
      <w:tr w:rsidR="00C50A95" w:rsidRPr="00D016EC" w14:paraId="5DE7485E" w14:textId="77777777" w:rsidTr="00416506">
        <w:trPr>
          <w:trHeight w:val="190"/>
          <w:ins w:id="9647" w:author="Author"/>
        </w:trPr>
        <w:tc>
          <w:tcPr>
            <w:tcW w:w="200" w:type="dxa"/>
          </w:tcPr>
          <w:p w14:paraId="05FAD491" w14:textId="77777777" w:rsidR="00C50A95" w:rsidRPr="00D016EC" w:rsidRDefault="00C50A95" w:rsidP="00416506">
            <w:pPr>
              <w:pStyle w:val="tabletext11"/>
              <w:rPr>
                <w:ins w:id="9648" w:author="Author"/>
              </w:rPr>
            </w:pPr>
          </w:p>
        </w:tc>
        <w:tc>
          <w:tcPr>
            <w:tcW w:w="360" w:type="dxa"/>
            <w:tcBorders>
              <w:top w:val="nil"/>
              <w:left w:val="single" w:sz="6" w:space="0" w:color="auto"/>
              <w:bottom w:val="nil"/>
              <w:right w:val="nil"/>
            </w:tcBorders>
          </w:tcPr>
          <w:p w14:paraId="02B97348" w14:textId="77777777" w:rsidR="00C50A95" w:rsidRPr="00D016EC" w:rsidRDefault="00C50A95" w:rsidP="00416506">
            <w:pPr>
              <w:pStyle w:val="tabletext11"/>
              <w:jc w:val="right"/>
              <w:rPr>
                <w:ins w:id="9649" w:author="Author"/>
              </w:rPr>
            </w:pPr>
          </w:p>
        </w:tc>
        <w:tc>
          <w:tcPr>
            <w:tcW w:w="2040" w:type="dxa"/>
            <w:tcBorders>
              <w:top w:val="nil"/>
              <w:left w:val="nil"/>
              <w:bottom w:val="nil"/>
              <w:right w:val="single" w:sz="6" w:space="0" w:color="auto"/>
            </w:tcBorders>
            <w:hideMark/>
          </w:tcPr>
          <w:p w14:paraId="1F8831E7" w14:textId="77777777" w:rsidR="00C50A95" w:rsidRPr="00D016EC" w:rsidRDefault="00C50A95" w:rsidP="00416506">
            <w:pPr>
              <w:pStyle w:val="tabletext11"/>
              <w:tabs>
                <w:tab w:val="decimal" w:pos="850"/>
              </w:tabs>
              <w:rPr>
                <w:ins w:id="9650" w:author="Author"/>
              </w:rPr>
            </w:pPr>
            <w:ins w:id="9651" w:author="Author">
              <w:r w:rsidRPr="00D016EC">
                <w:t>130,000 to 149,999</w:t>
              </w:r>
            </w:ins>
          </w:p>
        </w:tc>
        <w:tc>
          <w:tcPr>
            <w:tcW w:w="360" w:type="dxa"/>
            <w:tcBorders>
              <w:left w:val="single" w:sz="6" w:space="0" w:color="auto"/>
            </w:tcBorders>
          </w:tcPr>
          <w:p w14:paraId="46EF2CDB" w14:textId="77777777" w:rsidR="00C50A95" w:rsidRPr="00D016EC" w:rsidRDefault="00C50A95" w:rsidP="00416506">
            <w:pPr>
              <w:pStyle w:val="tabletext11"/>
              <w:jc w:val="right"/>
              <w:rPr>
                <w:ins w:id="9652" w:author="Author"/>
              </w:rPr>
            </w:pPr>
          </w:p>
        </w:tc>
        <w:tc>
          <w:tcPr>
            <w:tcW w:w="2040" w:type="dxa"/>
            <w:tcBorders>
              <w:top w:val="nil"/>
              <w:left w:val="nil"/>
              <w:bottom w:val="nil"/>
              <w:right w:val="single" w:sz="6" w:space="0" w:color="auto"/>
            </w:tcBorders>
            <w:vAlign w:val="bottom"/>
            <w:hideMark/>
          </w:tcPr>
          <w:p w14:paraId="6098B868" w14:textId="77777777" w:rsidR="00C50A95" w:rsidRPr="00D016EC" w:rsidRDefault="00C50A95" w:rsidP="00416506">
            <w:pPr>
              <w:pStyle w:val="tabletext11"/>
              <w:tabs>
                <w:tab w:val="decimal" w:pos="801"/>
              </w:tabs>
              <w:rPr>
                <w:ins w:id="9653" w:author="Author"/>
              </w:rPr>
            </w:pPr>
            <w:ins w:id="9654" w:author="Author">
              <w:r w:rsidRPr="00D016EC">
                <w:t>1.43</w:t>
              </w:r>
            </w:ins>
          </w:p>
        </w:tc>
      </w:tr>
      <w:tr w:rsidR="00C50A95" w:rsidRPr="00D016EC" w14:paraId="7A07982F" w14:textId="77777777" w:rsidTr="00416506">
        <w:trPr>
          <w:trHeight w:val="190"/>
          <w:ins w:id="9655" w:author="Author"/>
        </w:trPr>
        <w:tc>
          <w:tcPr>
            <w:tcW w:w="200" w:type="dxa"/>
          </w:tcPr>
          <w:p w14:paraId="0CD02F25" w14:textId="77777777" w:rsidR="00C50A95" w:rsidRPr="00D016EC" w:rsidRDefault="00C50A95" w:rsidP="00416506">
            <w:pPr>
              <w:pStyle w:val="tabletext11"/>
              <w:rPr>
                <w:ins w:id="9656" w:author="Author"/>
              </w:rPr>
            </w:pPr>
          </w:p>
        </w:tc>
        <w:tc>
          <w:tcPr>
            <w:tcW w:w="360" w:type="dxa"/>
            <w:tcBorders>
              <w:top w:val="nil"/>
              <w:left w:val="single" w:sz="6" w:space="0" w:color="auto"/>
              <w:bottom w:val="nil"/>
              <w:right w:val="nil"/>
            </w:tcBorders>
          </w:tcPr>
          <w:p w14:paraId="29AD4E9F" w14:textId="77777777" w:rsidR="00C50A95" w:rsidRPr="00D016EC" w:rsidRDefault="00C50A95" w:rsidP="00416506">
            <w:pPr>
              <w:pStyle w:val="tabletext11"/>
              <w:jc w:val="right"/>
              <w:rPr>
                <w:ins w:id="9657" w:author="Author"/>
              </w:rPr>
            </w:pPr>
          </w:p>
        </w:tc>
        <w:tc>
          <w:tcPr>
            <w:tcW w:w="2040" w:type="dxa"/>
            <w:tcBorders>
              <w:top w:val="nil"/>
              <w:left w:val="nil"/>
              <w:bottom w:val="nil"/>
              <w:right w:val="single" w:sz="6" w:space="0" w:color="auto"/>
            </w:tcBorders>
            <w:hideMark/>
          </w:tcPr>
          <w:p w14:paraId="78ADFBBB" w14:textId="77777777" w:rsidR="00C50A95" w:rsidRPr="00D016EC" w:rsidRDefault="00C50A95" w:rsidP="00416506">
            <w:pPr>
              <w:pStyle w:val="tabletext11"/>
              <w:tabs>
                <w:tab w:val="decimal" w:pos="850"/>
              </w:tabs>
              <w:rPr>
                <w:ins w:id="9658" w:author="Author"/>
              </w:rPr>
            </w:pPr>
            <w:ins w:id="9659" w:author="Author">
              <w:r w:rsidRPr="00D016EC">
                <w:t>150,000 to 174,999</w:t>
              </w:r>
            </w:ins>
          </w:p>
        </w:tc>
        <w:tc>
          <w:tcPr>
            <w:tcW w:w="360" w:type="dxa"/>
            <w:tcBorders>
              <w:left w:val="single" w:sz="6" w:space="0" w:color="auto"/>
            </w:tcBorders>
          </w:tcPr>
          <w:p w14:paraId="459F2A32" w14:textId="77777777" w:rsidR="00C50A95" w:rsidRPr="00D016EC" w:rsidRDefault="00C50A95" w:rsidP="00416506">
            <w:pPr>
              <w:pStyle w:val="tabletext11"/>
              <w:jc w:val="right"/>
              <w:rPr>
                <w:ins w:id="9660" w:author="Author"/>
              </w:rPr>
            </w:pPr>
          </w:p>
        </w:tc>
        <w:tc>
          <w:tcPr>
            <w:tcW w:w="2040" w:type="dxa"/>
            <w:tcBorders>
              <w:top w:val="nil"/>
              <w:left w:val="nil"/>
              <w:bottom w:val="nil"/>
              <w:right w:val="single" w:sz="6" w:space="0" w:color="auto"/>
            </w:tcBorders>
            <w:vAlign w:val="bottom"/>
            <w:hideMark/>
          </w:tcPr>
          <w:p w14:paraId="0622A459" w14:textId="77777777" w:rsidR="00C50A95" w:rsidRPr="00D016EC" w:rsidRDefault="00C50A95" w:rsidP="00416506">
            <w:pPr>
              <w:pStyle w:val="tabletext11"/>
              <w:tabs>
                <w:tab w:val="decimal" w:pos="801"/>
              </w:tabs>
              <w:rPr>
                <w:ins w:id="9661" w:author="Author"/>
              </w:rPr>
            </w:pPr>
            <w:ins w:id="9662" w:author="Author">
              <w:r w:rsidRPr="00D016EC">
                <w:t>1.52</w:t>
              </w:r>
            </w:ins>
          </w:p>
        </w:tc>
      </w:tr>
      <w:tr w:rsidR="00C50A95" w:rsidRPr="00D016EC" w14:paraId="2EE40D1E" w14:textId="77777777" w:rsidTr="00416506">
        <w:trPr>
          <w:trHeight w:val="190"/>
          <w:ins w:id="9663" w:author="Author"/>
        </w:trPr>
        <w:tc>
          <w:tcPr>
            <w:tcW w:w="200" w:type="dxa"/>
          </w:tcPr>
          <w:p w14:paraId="10664993" w14:textId="77777777" w:rsidR="00C50A95" w:rsidRPr="00D016EC" w:rsidRDefault="00C50A95" w:rsidP="00416506">
            <w:pPr>
              <w:pStyle w:val="tabletext11"/>
              <w:rPr>
                <w:ins w:id="9664" w:author="Author"/>
              </w:rPr>
            </w:pPr>
          </w:p>
        </w:tc>
        <w:tc>
          <w:tcPr>
            <w:tcW w:w="360" w:type="dxa"/>
            <w:tcBorders>
              <w:top w:val="nil"/>
              <w:left w:val="single" w:sz="6" w:space="0" w:color="auto"/>
              <w:bottom w:val="nil"/>
              <w:right w:val="nil"/>
            </w:tcBorders>
          </w:tcPr>
          <w:p w14:paraId="3F2141AD" w14:textId="77777777" w:rsidR="00C50A95" w:rsidRPr="00D016EC" w:rsidRDefault="00C50A95" w:rsidP="00416506">
            <w:pPr>
              <w:pStyle w:val="tabletext11"/>
              <w:jc w:val="right"/>
              <w:rPr>
                <w:ins w:id="9665" w:author="Author"/>
              </w:rPr>
            </w:pPr>
          </w:p>
        </w:tc>
        <w:tc>
          <w:tcPr>
            <w:tcW w:w="2040" w:type="dxa"/>
            <w:tcBorders>
              <w:top w:val="nil"/>
              <w:left w:val="nil"/>
              <w:bottom w:val="nil"/>
              <w:right w:val="single" w:sz="6" w:space="0" w:color="auto"/>
            </w:tcBorders>
            <w:hideMark/>
          </w:tcPr>
          <w:p w14:paraId="79E1694E" w14:textId="77777777" w:rsidR="00C50A95" w:rsidRPr="00D016EC" w:rsidRDefault="00C50A95" w:rsidP="00416506">
            <w:pPr>
              <w:pStyle w:val="tabletext11"/>
              <w:tabs>
                <w:tab w:val="decimal" w:pos="850"/>
              </w:tabs>
              <w:rPr>
                <w:ins w:id="9666" w:author="Author"/>
              </w:rPr>
            </w:pPr>
            <w:ins w:id="9667" w:author="Author">
              <w:r w:rsidRPr="00D016EC">
                <w:t>175,000 to 199,999</w:t>
              </w:r>
            </w:ins>
          </w:p>
        </w:tc>
        <w:tc>
          <w:tcPr>
            <w:tcW w:w="360" w:type="dxa"/>
            <w:tcBorders>
              <w:left w:val="single" w:sz="6" w:space="0" w:color="auto"/>
            </w:tcBorders>
          </w:tcPr>
          <w:p w14:paraId="5791BEE9" w14:textId="77777777" w:rsidR="00C50A95" w:rsidRPr="00D016EC" w:rsidRDefault="00C50A95" w:rsidP="00416506">
            <w:pPr>
              <w:pStyle w:val="tabletext11"/>
              <w:jc w:val="right"/>
              <w:rPr>
                <w:ins w:id="9668" w:author="Author"/>
              </w:rPr>
            </w:pPr>
          </w:p>
        </w:tc>
        <w:tc>
          <w:tcPr>
            <w:tcW w:w="2040" w:type="dxa"/>
            <w:tcBorders>
              <w:top w:val="nil"/>
              <w:left w:val="nil"/>
              <w:bottom w:val="nil"/>
              <w:right w:val="single" w:sz="6" w:space="0" w:color="auto"/>
            </w:tcBorders>
            <w:vAlign w:val="bottom"/>
            <w:hideMark/>
          </w:tcPr>
          <w:p w14:paraId="0D55C7F0" w14:textId="77777777" w:rsidR="00C50A95" w:rsidRPr="00D016EC" w:rsidRDefault="00C50A95" w:rsidP="00416506">
            <w:pPr>
              <w:pStyle w:val="tabletext11"/>
              <w:tabs>
                <w:tab w:val="decimal" w:pos="801"/>
              </w:tabs>
              <w:rPr>
                <w:ins w:id="9669" w:author="Author"/>
              </w:rPr>
            </w:pPr>
            <w:ins w:id="9670" w:author="Author">
              <w:r w:rsidRPr="00D016EC">
                <w:t>1.60</w:t>
              </w:r>
            </w:ins>
          </w:p>
        </w:tc>
      </w:tr>
      <w:tr w:rsidR="00C50A95" w:rsidRPr="00D016EC" w14:paraId="13F9B69A" w14:textId="77777777" w:rsidTr="00416506">
        <w:trPr>
          <w:trHeight w:val="190"/>
          <w:ins w:id="9671" w:author="Author"/>
        </w:trPr>
        <w:tc>
          <w:tcPr>
            <w:tcW w:w="200" w:type="dxa"/>
          </w:tcPr>
          <w:p w14:paraId="7DD803F2" w14:textId="77777777" w:rsidR="00C50A95" w:rsidRPr="00D016EC" w:rsidRDefault="00C50A95" w:rsidP="00416506">
            <w:pPr>
              <w:pStyle w:val="tabletext11"/>
              <w:rPr>
                <w:ins w:id="9672" w:author="Author"/>
              </w:rPr>
            </w:pPr>
          </w:p>
        </w:tc>
        <w:tc>
          <w:tcPr>
            <w:tcW w:w="360" w:type="dxa"/>
            <w:tcBorders>
              <w:top w:val="nil"/>
              <w:left w:val="single" w:sz="6" w:space="0" w:color="auto"/>
              <w:bottom w:val="nil"/>
              <w:right w:val="nil"/>
            </w:tcBorders>
          </w:tcPr>
          <w:p w14:paraId="631C6920" w14:textId="77777777" w:rsidR="00C50A95" w:rsidRPr="00D016EC" w:rsidRDefault="00C50A95" w:rsidP="00416506">
            <w:pPr>
              <w:pStyle w:val="tabletext11"/>
              <w:jc w:val="right"/>
              <w:rPr>
                <w:ins w:id="9673" w:author="Author"/>
              </w:rPr>
            </w:pPr>
          </w:p>
        </w:tc>
        <w:tc>
          <w:tcPr>
            <w:tcW w:w="2040" w:type="dxa"/>
            <w:tcBorders>
              <w:top w:val="nil"/>
              <w:left w:val="nil"/>
              <w:bottom w:val="nil"/>
              <w:right w:val="single" w:sz="6" w:space="0" w:color="auto"/>
            </w:tcBorders>
            <w:hideMark/>
          </w:tcPr>
          <w:p w14:paraId="53F9E789" w14:textId="77777777" w:rsidR="00C50A95" w:rsidRPr="00D016EC" w:rsidRDefault="00C50A95" w:rsidP="00416506">
            <w:pPr>
              <w:pStyle w:val="tabletext11"/>
              <w:tabs>
                <w:tab w:val="decimal" w:pos="850"/>
              </w:tabs>
              <w:rPr>
                <w:ins w:id="9674" w:author="Author"/>
              </w:rPr>
            </w:pPr>
            <w:ins w:id="9675" w:author="Author">
              <w:r w:rsidRPr="00D016EC">
                <w:t>200,000 to 229,999</w:t>
              </w:r>
            </w:ins>
          </w:p>
        </w:tc>
        <w:tc>
          <w:tcPr>
            <w:tcW w:w="360" w:type="dxa"/>
            <w:tcBorders>
              <w:left w:val="single" w:sz="6" w:space="0" w:color="auto"/>
            </w:tcBorders>
          </w:tcPr>
          <w:p w14:paraId="353456BA" w14:textId="77777777" w:rsidR="00C50A95" w:rsidRPr="00D016EC" w:rsidRDefault="00C50A95" w:rsidP="00416506">
            <w:pPr>
              <w:pStyle w:val="tabletext11"/>
              <w:jc w:val="right"/>
              <w:rPr>
                <w:ins w:id="9676" w:author="Author"/>
              </w:rPr>
            </w:pPr>
          </w:p>
        </w:tc>
        <w:tc>
          <w:tcPr>
            <w:tcW w:w="2040" w:type="dxa"/>
            <w:tcBorders>
              <w:top w:val="nil"/>
              <w:left w:val="nil"/>
              <w:bottom w:val="nil"/>
              <w:right w:val="single" w:sz="6" w:space="0" w:color="auto"/>
            </w:tcBorders>
            <w:vAlign w:val="bottom"/>
            <w:hideMark/>
          </w:tcPr>
          <w:p w14:paraId="33EFDCE3" w14:textId="77777777" w:rsidR="00C50A95" w:rsidRPr="00D016EC" w:rsidRDefault="00C50A95" w:rsidP="00416506">
            <w:pPr>
              <w:pStyle w:val="tabletext11"/>
              <w:tabs>
                <w:tab w:val="decimal" w:pos="801"/>
              </w:tabs>
              <w:rPr>
                <w:ins w:id="9677" w:author="Author"/>
              </w:rPr>
            </w:pPr>
            <w:ins w:id="9678" w:author="Author">
              <w:r w:rsidRPr="00D016EC">
                <w:t>1.69</w:t>
              </w:r>
            </w:ins>
          </w:p>
        </w:tc>
      </w:tr>
      <w:tr w:rsidR="00C50A95" w:rsidRPr="00D016EC" w14:paraId="6A6461A5" w14:textId="77777777" w:rsidTr="00416506">
        <w:trPr>
          <w:trHeight w:val="190"/>
          <w:ins w:id="9679" w:author="Author"/>
        </w:trPr>
        <w:tc>
          <w:tcPr>
            <w:tcW w:w="200" w:type="dxa"/>
          </w:tcPr>
          <w:p w14:paraId="6DDEE605" w14:textId="77777777" w:rsidR="00C50A95" w:rsidRPr="00D016EC" w:rsidRDefault="00C50A95" w:rsidP="00416506">
            <w:pPr>
              <w:pStyle w:val="tabletext11"/>
              <w:rPr>
                <w:ins w:id="9680" w:author="Author"/>
              </w:rPr>
            </w:pPr>
          </w:p>
        </w:tc>
        <w:tc>
          <w:tcPr>
            <w:tcW w:w="360" w:type="dxa"/>
            <w:tcBorders>
              <w:top w:val="nil"/>
              <w:left w:val="single" w:sz="6" w:space="0" w:color="auto"/>
              <w:bottom w:val="nil"/>
              <w:right w:val="nil"/>
            </w:tcBorders>
          </w:tcPr>
          <w:p w14:paraId="1B2B30E0" w14:textId="77777777" w:rsidR="00C50A95" w:rsidRPr="00D016EC" w:rsidRDefault="00C50A95" w:rsidP="00416506">
            <w:pPr>
              <w:pStyle w:val="tabletext11"/>
              <w:jc w:val="right"/>
              <w:rPr>
                <w:ins w:id="9681" w:author="Author"/>
              </w:rPr>
            </w:pPr>
          </w:p>
        </w:tc>
        <w:tc>
          <w:tcPr>
            <w:tcW w:w="2040" w:type="dxa"/>
            <w:tcBorders>
              <w:top w:val="nil"/>
              <w:left w:val="nil"/>
              <w:bottom w:val="nil"/>
              <w:right w:val="single" w:sz="6" w:space="0" w:color="auto"/>
            </w:tcBorders>
            <w:hideMark/>
          </w:tcPr>
          <w:p w14:paraId="62FEB9F2" w14:textId="77777777" w:rsidR="00C50A95" w:rsidRPr="00D016EC" w:rsidRDefault="00C50A95" w:rsidP="00416506">
            <w:pPr>
              <w:pStyle w:val="tabletext11"/>
              <w:tabs>
                <w:tab w:val="decimal" w:pos="850"/>
              </w:tabs>
              <w:rPr>
                <w:ins w:id="9682" w:author="Author"/>
              </w:rPr>
            </w:pPr>
            <w:ins w:id="9683" w:author="Author">
              <w:r w:rsidRPr="00D016EC">
                <w:t>230,000 to 259,999</w:t>
              </w:r>
            </w:ins>
          </w:p>
        </w:tc>
        <w:tc>
          <w:tcPr>
            <w:tcW w:w="360" w:type="dxa"/>
            <w:tcBorders>
              <w:left w:val="single" w:sz="6" w:space="0" w:color="auto"/>
            </w:tcBorders>
          </w:tcPr>
          <w:p w14:paraId="61305812" w14:textId="77777777" w:rsidR="00C50A95" w:rsidRPr="00D016EC" w:rsidRDefault="00C50A95" w:rsidP="00416506">
            <w:pPr>
              <w:pStyle w:val="tabletext11"/>
              <w:jc w:val="right"/>
              <w:rPr>
                <w:ins w:id="9684" w:author="Author"/>
              </w:rPr>
            </w:pPr>
          </w:p>
        </w:tc>
        <w:tc>
          <w:tcPr>
            <w:tcW w:w="2040" w:type="dxa"/>
            <w:tcBorders>
              <w:top w:val="nil"/>
              <w:left w:val="nil"/>
              <w:bottom w:val="nil"/>
              <w:right w:val="single" w:sz="6" w:space="0" w:color="auto"/>
            </w:tcBorders>
            <w:vAlign w:val="bottom"/>
            <w:hideMark/>
          </w:tcPr>
          <w:p w14:paraId="16AF9E9B" w14:textId="77777777" w:rsidR="00C50A95" w:rsidRPr="00D016EC" w:rsidRDefault="00C50A95" w:rsidP="00416506">
            <w:pPr>
              <w:pStyle w:val="tabletext11"/>
              <w:tabs>
                <w:tab w:val="decimal" w:pos="801"/>
              </w:tabs>
              <w:rPr>
                <w:ins w:id="9685" w:author="Author"/>
              </w:rPr>
            </w:pPr>
            <w:ins w:id="9686" w:author="Author">
              <w:r w:rsidRPr="00D016EC">
                <w:t>1.78</w:t>
              </w:r>
            </w:ins>
          </w:p>
        </w:tc>
      </w:tr>
      <w:tr w:rsidR="00C50A95" w:rsidRPr="00D016EC" w14:paraId="391E6373" w14:textId="77777777" w:rsidTr="00416506">
        <w:trPr>
          <w:trHeight w:val="190"/>
          <w:ins w:id="9687" w:author="Author"/>
        </w:trPr>
        <w:tc>
          <w:tcPr>
            <w:tcW w:w="200" w:type="dxa"/>
          </w:tcPr>
          <w:p w14:paraId="2802DFC5" w14:textId="77777777" w:rsidR="00C50A95" w:rsidRPr="00D016EC" w:rsidRDefault="00C50A95" w:rsidP="00416506">
            <w:pPr>
              <w:pStyle w:val="tabletext11"/>
              <w:rPr>
                <w:ins w:id="9688" w:author="Author"/>
              </w:rPr>
            </w:pPr>
          </w:p>
        </w:tc>
        <w:tc>
          <w:tcPr>
            <w:tcW w:w="360" w:type="dxa"/>
            <w:tcBorders>
              <w:top w:val="nil"/>
              <w:left w:val="single" w:sz="6" w:space="0" w:color="auto"/>
              <w:bottom w:val="nil"/>
              <w:right w:val="nil"/>
            </w:tcBorders>
          </w:tcPr>
          <w:p w14:paraId="114F4077" w14:textId="77777777" w:rsidR="00C50A95" w:rsidRPr="00D016EC" w:rsidRDefault="00C50A95" w:rsidP="00416506">
            <w:pPr>
              <w:pStyle w:val="tabletext11"/>
              <w:jc w:val="right"/>
              <w:rPr>
                <w:ins w:id="9689" w:author="Author"/>
              </w:rPr>
            </w:pPr>
          </w:p>
        </w:tc>
        <w:tc>
          <w:tcPr>
            <w:tcW w:w="2040" w:type="dxa"/>
            <w:tcBorders>
              <w:top w:val="nil"/>
              <w:left w:val="nil"/>
              <w:bottom w:val="nil"/>
              <w:right w:val="single" w:sz="6" w:space="0" w:color="auto"/>
            </w:tcBorders>
            <w:hideMark/>
          </w:tcPr>
          <w:p w14:paraId="2868DC0A" w14:textId="77777777" w:rsidR="00C50A95" w:rsidRPr="00D016EC" w:rsidRDefault="00C50A95" w:rsidP="00416506">
            <w:pPr>
              <w:pStyle w:val="tabletext11"/>
              <w:tabs>
                <w:tab w:val="decimal" w:pos="850"/>
              </w:tabs>
              <w:rPr>
                <w:ins w:id="9690" w:author="Author"/>
              </w:rPr>
            </w:pPr>
            <w:ins w:id="9691" w:author="Author">
              <w:r w:rsidRPr="00D016EC">
                <w:t>260,000 to 299,999</w:t>
              </w:r>
            </w:ins>
          </w:p>
        </w:tc>
        <w:tc>
          <w:tcPr>
            <w:tcW w:w="360" w:type="dxa"/>
            <w:tcBorders>
              <w:left w:val="single" w:sz="6" w:space="0" w:color="auto"/>
            </w:tcBorders>
          </w:tcPr>
          <w:p w14:paraId="59CE380F" w14:textId="77777777" w:rsidR="00C50A95" w:rsidRPr="00D016EC" w:rsidRDefault="00C50A95" w:rsidP="00416506">
            <w:pPr>
              <w:pStyle w:val="tabletext11"/>
              <w:jc w:val="right"/>
              <w:rPr>
                <w:ins w:id="9692" w:author="Author"/>
              </w:rPr>
            </w:pPr>
          </w:p>
        </w:tc>
        <w:tc>
          <w:tcPr>
            <w:tcW w:w="2040" w:type="dxa"/>
            <w:tcBorders>
              <w:top w:val="nil"/>
              <w:left w:val="nil"/>
              <w:bottom w:val="nil"/>
              <w:right w:val="single" w:sz="6" w:space="0" w:color="auto"/>
            </w:tcBorders>
            <w:vAlign w:val="bottom"/>
            <w:hideMark/>
          </w:tcPr>
          <w:p w14:paraId="57497BC7" w14:textId="77777777" w:rsidR="00C50A95" w:rsidRPr="00D016EC" w:rsidRDefault="00C50A95" w:rsidP="00416506">
            <w:pPr>
              <w:pStyle w:val="tabletext11"/>
              <w:tabs>
                <w:tab w:val="decimal" w:pos="801"/>
              </w:tabs>
              <w:rPr>
                <w:ins w:id="9693" w:author="Author"/>
              </w:rPr>
            </w:pPr>
            <w:ins w:id="9694" w:author="Author">
              <w:r w:rsidRPr="00D016EC">
                <w:t>1.88</w:t>
              </w:r>
            </w:ins>
          </w:p>
        </w:tc>
      </w:tr>
      <w:tr w:rsidR="00C50A95" w:rsidRPr="00D016EC" w14:paraId="387EDFC9" w14:textId="77777777" w:rsidTr="00416506">
        <w:trPr>
          <w:trHeight w:val="190"/>
          <w:ins w:id="9695" w:author="Author"/>
        </w:trPr>
        <w:tc>
          <w:tcPr>
            <w:tcW w:w="200" w:type="dxa"/>
          </w:tcPr>
          <w:p w14:paraId="5DDA0AAB" w14:textId="77777777" w:rsidR="00C50A95" w:rsidRPr="00D016EC" w:rsidRDefault="00C50A95" w:rsidP="00416506">
            <w:pPr>
              <w:pStyle w:val="tabletext11"/>
              <w:rPr>
                <w:ins w:id="9696" w:author="Author"/>
              </w:rPr>
            </w:pPr>
          </w:p>
        </w:tc>
        <w:tc>
          <w:tcPr>
            <w:tcW w:w="360" w:type="dxa"/>
            <w:tcBorders>
              <w:top w:val="nil"/>
              <w:left w:val="single" w:sz="6" w:space="0" w:color="auto"/>
              <w:bottom w:val="nil"/>
              <w:right w:val="nil"/>
            </w:tcBorders>
          </w:tcPr>
          <w:p w14:paraId="10D81E70" w14:textId="77777777" w:rsidR="00C50A95" w:rsidRPr="00D016EC" w:rsidRDefault="00C50A95" w:rsidP="00416506">
            <w:pPr>
              <w:pStyle w:val="tabletext11"/>
              <w:jc w:val="right"/>
              <w:rPr>
                <w:ins w:id="9697" w:author="Author"/>
              </w:rPr>
            </w:pPr>
          </w:p>
        </w:tc>
        <w:tc>
          <w:tcPr>
            <w:tcW w:w="2040" w:type="dxa"/>
            <w:tcBorders>
              <w:top w:val="nil"/>
              <w:left w:val="nil"/>
              <w:bottom w:val="nil"/>
              <w:right w:val="single" w:sz="6" w:space="0" w:color="auto"/>
            </w:tcBorders>
            <w:hideMark/>
          </w:tcPr>
          <w:p w14:paraId="4E1459C5" w14:textId="77777777" w:rsidR="00C50A95" w:rsidRPr="00D016EC" w:rsidRDefault="00C50A95" w:rsidP="00416506">
            <w:pPr>
              <w:pStyle w:val="tabletext11"/>
              <w:tabs>
                <w:tab w:val="decimal" w:pos="850"/>
              </w:tabs>
              <w:rPr>
                <w:ins w:id="9698" w:author="Author"/>
              </w:rPr>
            </w:pPr>
            <w:ins w:id="9699" w:author="Author">
              <w:r w:rsidRPr="00D016EC">
                <w:t>300,000 to 349,999</w:t>
              </w:r>
            </w:ins>
          </w:p>
        </w:tc>
        <w:tc>
          <w:tcPr>
            <w:tcW w:w="360" w:type="dxa"/>
            <w:tcBorders>
              <w:left w:val="single" w:sz="6" w:space="0" w:color="auto"/>
            </w:tcBorders>
          </w:tcPr>
          <w:p w14:paraId="7DC4C569" w14:textId="77777777" w:rsidR="00C50A95" w:rsidRPr="00D016EC" w:rsidRDefault="00C50A95" w:rsidP="00416506">
            <w:pPr>
              <w:pStyle w:val="tabletext11"/>
              <w:jc w:val="right"/>
              <w:rPr>
                <w:ins w:id="9700" w:author="Author"/>
              </w:rPr>
            </w:pPr>
          </w:p>
        </w:tc>
        <w:tc>
          <w:tcPr>
            <w:tcW w:w="2040" w:type="dxa"/>
            <w:tcBorders>
              <w:top w:val="nil"/>
              <w:left w:val="nil"/>
              <w:bottom w:val="nil"/>
              <w:right w:val="single" w:sz="6" w:space="0" w:color="auto"/>
            </w:tcBorders>
            <w:vAlign w:val="bottom"/>
            <w:hideMark/>
          </w:tcPr>
          <w:p w14:paraId="00D64E1A" w14:textId="77777777" w:rsidR="00C50A95" w:rsidRPr="00D016EC" w:rsidRDefault="00C50A95" w:rsidP="00416506">
            <w:pPr>
              <w:pStyle w:val="tabletext11"/>
              <w:tabs>
                <w:tab w:val="decimal" w:pos="801"/>
              </w:tabs>
              <w:rPr>
                <w:ins w:id="9701" w:author="Author"/>
              </w:rPr>
            </w:pPr>
            <w:ins w:id="9702" w:author="Author">
              <w:r w:rsidRPr="00D016EC">
                <w:t>1.99</w:t>
              </w:r>
            </w:ins>
          </w:p>
        </w:tc>
      </w:tr>
      <w:tr w:rsidR="00C50A95" w:rsidRPr="00D016EC" w14:paraId="5ABAF55D" w14:textId="77777777" w:rsidTr="00416506">
        <w:trPr>
          <w:trHeight w:val="190"/>
          <w:ins w:id="9703" w:author="Author"/>
        </w:trPr>
        <w:tc>
          <w:tcPr>
            <w:tcW w:w="200" w:type="dxa"/>
          </w:tcPr>
          <w:p w14:paraId="765BFF87" w14:textId="77777777" w:rsidR="00C50A95" w:rsidRPr="00D016EC" w:rsidRDefault="00C50A95" w:rsidP="00416506">
            <w:pPr>
              <w:pStyle w:val="tabletext11"/>
              <w:rPr>
                <w:ins w:id="9704" w:author="Author"/>
              </w:rPr>
            </w:pPr>
          </w:p>
        </w:tc>
        <w:tc>
          <w:tcPr>
            <w:tcW w:w="360" w:type="dxa"/>
            <w:tcBorders>
              <w:top w:val="nil"/>
              <w:left w:val="single" w:sz="6" w:space="0" w:color="auto"/>
              <w:bottom w:val="nil"/>
              <w:right w:val="nil"/>
            </w:tcBorders>
          </w:tcPr>
          <w:p w14:paraId="4266DDB9" w14:textId="77777777" w:rsidR="00C50A95" w:rsidRPr="00D016EC" w:rsidRDefault="00C50A95" w:rsidP="00416506">
            <w:pPr>
              <w:pStyle w:val="tabletext11"/>
              <w:jc w:val="right"/>
              <w:rPr>
                <w:ins w:id="9705" w:author="Author"/>
              </w:rPr>
            </w:pPr>
          </w:p>
        </w:tc>
        <w:tc>
          <w:tcPr>
            <w:tcW w:w="2040" w:type="dxa"/>
            <w:tcBorders>
              <w:top w:val="nil"/>
              <w:left w:val="nil"/>
              <w:bottom w:val="nil"/>
              <w:right w:val="single" w:sz="6" w:space="0" w:color="auto"/>
            </w:tcBorders>
            <w:hideMark/>
          </w:tcPr>
          <w:p w14:paraId="7F54C976" w14:textId="77777777" w:rsidR="00C50A95" w:rsidRPr="00D016EC" w:rsidRDefault="00C50A95" w:rsidP="00416506">
            <w:pPr>
              <w:pStyle w:val="tabletext11"/>
              <w:tabs>
                <w:tab w:val="decimal" w:pos="850"/>
              </w:tabs>
              <w:rPr>
                <w:ins w:id="9706" w:author="Author"/>
              </w:rPr>
            </w:pPr>
            <w:ins w:id="9707" w:author="Author">
              <w:r w:rsidRPr="00D016EC">
                <w:t>350,000 to 399,999</w:t>
              </w:r>
            </w:ins>
          </w:p>
        </w:tc>
        <w:tc>
          <w:tcPr>
            <w:tcW w:w="360" w:type="dxa"/>
            <w:tcBorders>
              <w:left w:val="single" w:sz="6" w:space="0" w:color="auto"/>
            </w:tcBorders>
          </w:tcPr>
          <w:p w14:paraId="72C1AA1A" w14:textId="77777777" w:rsidR="00C50A95" w:rsidRPr="00D016EC" w:rsidRDefault="00C50A95" w:rsidP="00416506">
            <w:pPr>
              <w:pStyle w:val="tabletext11"/>
              <w:jc w:val="right"/>
              <w:rPr>
                <w:ins w:id="9708" w:author="Author"/>
              </w:rPr>
            </w:pPr>
          </w:p>
        </w:tc>
        <w:tc>
          <w:tcPr>
            <w:tcW w:w="2040" w:type="dxa"/>
            <w:tcBorders>
              <w:top w:val="nil"/>
              <w:left w:val="nil"/>
              <w:bottom w:val="nil"/>
              <w:right w:val="single" w:sz="6" w:space="0" w:color="auto"/>
            </w:tcBorders>
            <w:vAlign w:val="bottom"/>
            <w:hideMark/>
          </w:tcPr>
          <w:p w14:paraId="0AA79991" w14:textId="77777777" w:rsidR="00C50A95" w:rsidRPr="00D016EC" w:rsidRDefault="00C50A95" w:rsidP="00416506">
            <w:pPr>
              <w:pStyle w:val="tabletext11"/>
              <w:tabs>
                <w:tab w:val="decimal" w:pos="801"/>
              </w:tabs>
              <w:rPr>
                <w:ins w:id="9709" w:author="Author"/>
              </w:rPr>
            </w:pPr>
            <w:ins w:id="9710" w:author="Author">
              <w:r w:rsidRPr="00D016EC">
                <w:t>2.10</w:t>
              </w:r>
            </w:ins>
          </w:p>
        </w:tc>
      </w:tr>
      <w:tr w:rsidR="00C50A95" w:rsidRPr="00D016EC" w14:paraId="3AFEEAA2" w14:textId="77777777" w:rsidTr="00416506">
        <w:trPr>
          <w:trHeight w:val="190"/>
          <w:ins w:id="9711" w:author="Author"/>
        </w:trPr>
        <w:tc>
          <w:tcPr>
            <w:tcW w:w="200" w:type="dxa"/>
          </w:tcPr>
          <w:p w14:paraId="5163D8A3" w14:textId="77777777" w:rsidR="00C50A95" w:rsidRPr="00D016EC" w:rsidRDefault="00C50A95" w:rsidP="00416506">
            <w:pPr>
              <w:pStyle w:val="tabletext11"/>
              <w:rPr>
                <w:ins w:id="9712" w:author="Author"/>
              </w:rPr>
            </w:pPr>
          </w:p>
        </w:tc>
        <w:tc>
          <w:tcPr>
            <w:tcW w:w="360" w:type="dxa"/>
            <w:tcBorders>
              <w:top w:val="nil"/>
              <w:left w:val="single" w:sz="6" w:space="0" w:color="auto"/>
              <w:bottom w:val="nil"/>
              <w:right w:val="nil"/>
            </w:tcBorders>
          </w:tcPr>
          <w:p w14:paraId="7E7AB59C" w14:textId="77777777" w:rsidR="00C50A95" w:rsidRPr="00D016EC" w:rsidRDefault="00C50A95" w:rsidP="00416506">
            <w:pPr>
              <w:pStyle w:val="tabletext11"/>
              <w:jc w:val="right"/>
              <w:rPr>
                <w:ins w:id="9713" w:author="Author"/>
              </w:rPr>
            </w:pPr>
          </w:p>
        </w:tc>
        <w:tc>
          <w:tcPr>
            <w:tcW w:w="2040" w:type="dxa"/>
            <w:tcBorders>
              <w:top w:val="nil"/>
              <w:left w:val="nil"/>
              <w:bottom w:val="nil"/>
              <w:right w:val="single" w:sz="6" w:space="0" w:color="auto"/>
            </w:tcBorders>
            <w:hideMark/>
          </w:tcPr>
          <w:p w14:paraId="44961E0E" w14:textId="77777777" w:rsidR="00C50A95" w:rsidRPr="00D016EC" w:rsidRDefault="00C50A95" w:rsidP="00416506">
            <w:pPr>
              <w:pStyle w:val="tabletext11"/>
              <w:tabs>
                <w:tab w:val="decimal" w:pos="850"/>
              </w:tabs>
              <w:rPr>
                <w:ins w:id="9714" w:author="Author"/>
              </w:rPr>
            </w:pPr>
            <w:ins w:id="9715" w:author="Author">
              <w:r w:rsidRPr="00D016EC">
                <w:t>400,000 to 449,999</w:t>
              </w:r>
            </w:ins>
          </w:p>
        </w:tc>
        <w:tc>
          <w:tcPr>
            <w:tcW w:w="360" w:type="dxa"/>
            <w:tcBorders>
              <w:left w:val="single" w:sz="6" w:space="0" w:color="auto"/>
            </w:tcBorders>
          </w:tcPr>
          <w:p w14:paraId="4E0BC6A4" w14:textId="77777777" w:rsidR="00C50A95" w:rsidRPr="00D016EC" w:rsidRDefault="00C50A95" w:rsidP="00416506">
            <w:pPr>
              <w:pStyle w:val="tabletext11"/>
              <w:jc w:val="right"/>
              <w:rPr>
                <w:ins w:id="9716" w:author="Author"/>
              </w:rPr>
            </w:pPr>
          </w:p>
        </w:tc>
        <w:tc>
          <w:tcPr>
            <w:tcW w:w="2040" w:type="dxa"/>
            <w:tcBorders>
              <w:top w:val="nil"/>
              <w:left w:val="nil"/>
              <w:bottom w:val="nil"/>
              <w:right w:val="single" w:sz="6" w:space="0" w:color="auto"/>
            </w:tcBorders>
            <w:vAlign w:val="bottom"/>
            <w:hideMark/>
          </w:tcPr>
          <w:p w14:paraId="34D06D53" w14:textId="77777777" w:rsidR="00C50A95" w:rsidRPr="00D016EC" w:rsidRDefault="00C50A95" w:rsidP="00416506">
            <w:pPr>
              <w:pStyle w:val="tabletext11"/>
              <w:tabs>
                <w:tab w:val="decimal" w:pos="801"/>
              </w:tabs>
              <w:rPr>
                <w:ins w:id="9717" w:author="Author"/>
              </w:rPr>
            </w:pPr>
            <w:ins w:id="9718" w:author="Author">
              <w:r w:rsidRPr="00D016EC">
                <w:t>2.21</w:t>
              </w:r>
            </w:ins>
          </w:p>
        </w:tc>
      </w:tr>
      <w:tr w:rsidR="00C50A95" w:rsidRPr="00D016EC" w14:paraId="676302AC" w14:textId="77777777" w:rsidTr="00416506">
        <w:trPr>
          <w:trHeight w:val="190"/>
          <w:ins w:id="9719" w:author="Author"/>
        </w:trPr>
        <w:tc>
          <w:tcPr>
            <w:tcW w:w="200" w:type="dxa"/>
          </w:tcPr>
          <w:p w14:paraId="607C2EC1" w14:textId="77777777" w:rsidR="00C50A95" w:rsidRPr="00D016EC" w:rsidRDefault="00C50A95" w:rsidP="00416506">
            <w:pPr>
              <w:pStyle w:val="tabletext11"/>
              <w:rPr>
                <w:ins w:id="9720" w:author="Author"/>
              </w:rPr>
            </w:pPr>
          </w:p>
        </w:tc>
        <w:tc>
          <w:tcPr>
            <w:tcW w:w="360" w:type="dxa"/>
            <w:tcBorders>
              <w:top w:val="nil"/>
              <w:left w:val="single" w:sz="6" w:space="0" w:color="auto"/>
              <w:bottom w:val="nil"/>
              <w:right w:val="nil"/>
            </w:tcBorders>
          </w:tcPr>
          <w:p w14:paraId="171A7D27" w14:textId="77777777" w:rsidR="00C50A95" w:rsidRPr="00D016EC" w:rsidRDefault="00C50A95" w:rsidP="00416506">
            <w:pPr>
              <w:pStyle w:val="tabletext11"/>
              <w:jc w:val="right"/>
              <w:rPr>
                <w:ins w:id="9721" w:author="Author"/>
              </w:rPr>
            </w:pPr>
          </w:p>
        </w:tc>
        <w:tc>
          <w:tcPr>
            <w:tcW w:w="2040" w:type="dxa"/>
            <w:tcBorders>
              <w:top w:val="nil"/>
              <w:left w:val="nil"/>
              <w:bottom w:val="nil"/>
              <w:right w:val="single" w:sz="6" w:space="0" w:color="auto"/>
            </w:tcBorders>
            <w:hideMark/>
          </w:tcPr>
          <w:p w14:paraId="6E400F3E" w14:textId="77777777" w:rsidR="00C50A95" w:rsidRPr="00D016EC" w:rsidRDefault="00C50A95" w:rsidP="00416506">
            <w:pPr>
              <w:pStyle w:val="tabletext11"/>
              <w:tabs>
                <w:tab w:val="decimal" w:pos="850"/>
              </w:tabs>
              <w:rPr>
                <w:ins w:id="9722" w:author="Author"/>
              </w:rPr>
            </w:pPr>
            <w:ins w:id="9723" w:author="Author">
              <w:r w:rsidRPr="00D016EC">
                <w:t>450,000 to 499,999</w:t>
              </w:r>
            </w:ins>
          </w:p>
        </w:tc>
        <w:tc>
          <w:tcPr>
            <w:tcW w:w="360" w:type="dxa"/>
            <w:tcBorders>
              <w:left w:val="single" w:sz="6" w:space="0" w:color="auto"/>
            </w:tcBorders>
          </w:tcPr>
          <w:p w14:paraId="2A95A1B4" w14:textId="77777777" w:rsidR="00C50A95" w:rsidRPr="00D016EC" w:rsidRDefault="00C50A95" w:rsidP="00416506">
            <w:pPr>
              <w:pStyle w:val="tabletext11"/>
              <w:jc w:val="right"/>
              <w:rPr>
                <w:ins w:id="9724" w:author="Author"/>
              </w:rPr>
            </w:pPr>
          </w:p>
        </w:tc>
        <w:tc>
          <w:tcPr>
            <w:tcW w:w="2040" w:type="dxa"/>
            <w:tcBorders>
              <w:top w:val="nil"/>
              <w:left w:val="nil"/>
              <w:bottom w:val="nil"/>
              <w:right w:val="single" w:sz="6" w:space="0" w:color="auto"/>
            </w:tcBorders>
            <w:vAlign w:val="bottom"/>
            <w:hideMark/>
          </w:tcPr>
          <w:p w14:paraId="49694AAF" w14:textId="77777777" w:rsidR="00C50A95" w:rsidRPr="00D016EC" w:rsidRDefault="00C50A95" w:rsidP="00416506">
            <w:pPr>
              <w:pStyle w:val="tabletext11"/>
              <w:tabs>
                <w:tab w:val="decimal" w:pos="801"/>
              </w:tabs>
              <w:rPr>
                <w:ins w:id="9725" w:author="Author"/>
              </w:rPr>
            </w:pPr>
            <w:ins w:id="9726" w:author="Author">
              <w:r w:rsidRPr="00D016EC">
                <w:t>2.31</w:t>
              </w:r>
            </w:ins>
          </w:p>
        </w:tc>
      </w:tr>
      <w:tr w:rsidR="00C50A95" w:rsidRPr="00D016EC" w14:paraId="2B9464D4" w14:textId="77777777" w:rsidTr="00416506">
        <w:trPr>
          <w:trHeight w:val="190"/>
          <w:ins w:id="9727" w:author="Author"/>
        </w:trPr>
        <w:tc>
          <w:tcPr>
            <w:tcW w:w="200" w:type="dxa"/>
          </w:tcPr>
          <w:p w14:paraId="5C6A7E4A" w14:textId="77777777" w:rsidR="00C50A95" w:rsidRPr="00D016EC" w:rsidRDefault="00C50A95" w:rsidP="00416506">
            <w:pPr>
              <w:pStyle w:val="tabletext11"/>
              <w:rPr>
                <w:ins w:id="9728" w:author="Author"/>
              </w:rPr>
            </w:pPr>
          </w:p>
        </w:tc>
        <w:tc>
          <w:tcPr>
            <w:tcW w:w="360" w:type="dxa"/>
            <w:tcBorders>
              <w:top w:val="nil"/>
              <w:left w:val="single" w:sz="6" w:space="0" w:color="auto"/>
              <w:bottom w:val="nil"/>
              <w:right w:val="nil"/>
            </w:tcBorders>
          </w:tcPr>
          <w:p w14:paraId="7C7BB5BF" w14:textId="77777777" w:rsidR="00C50A95" w:rsidRPr="00D016EC" w:rsidRDefault="00C50A95" w:rsidP="00416506">
            <w:pPr>
              <w:pStyle w:val="tabletext11"/>
              <w:jc w:val="right"/>
              <w:rPr>
                <w:ins w:id="9729" w:author="Author"/>
              </w:rPr>
            </w:pPr>
          </w:p>
        </w:tc>
        <w:tc>
          <w:tcPr>
            <w:tcW w:w="2040" w:type="dxa"/>
            <w:tcBorders>
              <w:top w:val="nil"/>
              <w:left w:val="nil"/>
              <w:bottom w:val="nil"/>
              <w:right w:val="single" w:sz="6" w:space="0" w:color="auto"/>
            </w:tcBorders>
            <w:hideMark/>
          </w:tcPr>
          <w:p w14:paraId="30F84A90" w14:textId="77777777" w:rsidR="00C50A95" w:rsidRPr="00D016EC" w:rsidRDefault="00C50A95" w:rsidP="00416506">
            <w:pPr>
              <w:pStyle w:val="tabletext11"/>
              <w:tabs>
                <w:tab w:val="decimal" w:pos="850"/>
              </w:tabs>
              <w:rPr>
                <w:ins w:id="9730" w:author="Author"/>
              </w:rPr>
            </w:pPr>
            <w:ins w:id="9731" w:author="Author">
              <w:r w:rsidRPr="00D016EC">
                <w:t>500,000 to 599,999</w:t>
              </w:r>
            </w:ins>
          </w:p>
        </w:tc>
        <w:tc>
          <w:tcPr>
            <w:tcW w:w="360" w:type="dxa"/>
            <w:tcBorders>
              <w:left w:val="single" w:sz="6" w:space="0" w:color="auto"/>
            </w:tcBorders>
          </w:tcPr>
          <w:p w14:paraId="405138A0" w14:textId="77777777" w:rsidR="00C50A95" w:rsidRPr="00D016EC" w:rsidRDefault="00C50A95" w:rsidP="00416506">
            <w:pPr>
              <w:pStyle w:val="tabletext11"/>
              <w:jc w:val="right"/>
              <w:rPr>
                <w:ins w:id="9732" w:author="Author"/>
              </w:rPr>
            </w:pPr>
          </w:p>
        </w:tc>
        <w:tc>
          <w:tcPr>
            <w:tcW w:w="2040" w:type="dxa"/>
            <w:tcBorders>
              <w:top w:val="nil"/>
              <w:left w:val="nil"/>
              <w:bottom w:val="nil"/>
              <w:right w:val="single" w:sz="6" w:space="0" w:color="auto"/>
            </w:tcBorders>
            <w:vAlign w:val="bottom"/>
            <w:hideMark/>
          </w:tcPr>
          <w:p w14:paraId="06F62274" w14:textId="77777777" w:rsidR="00C50A95" w:rsidRPr="00D016EC" w:rsidRDefault="00C50A95" w:rsidP="00416506">
            <w:pPr>
              <w:pStyle w:val="tabletext11"/>
              <w:tabs>
                <w:tab w:val="decimal" w:pos="801"/>
              </w:tabs>
              <w:rPr>
                <w:ins w:id="9733" w:author="Author"/>
              </w:rPr>
            </w:pPr>
            <w:ins w:id="9734" w:author="Author">
              <w:r w:rsidRPr="00D016EC">
                <w:t>2.43</w:t>
              </w:r>
            </w:ins>
          </w:p>
        </w:tc>
      </w:tr>
      <w:tr w:rsidR="00C50A95" w:rsidRPr="00D016EC" w14:paraId="22FEF287" w14:textId="77777777" w:rsidTr="00416506">
        <w:trPr>
          <w:trHeight w:val="190"/>
          <w:ins w:id="9735" w:author="Author"/>
        </w:trPr>
        <w:tc>
          <w:tcPr>
            <w:tcW w:w="200" w:type="dxa"/>
          </w:tcPr>
          <w:p w14:paraId="76ECE4B1" w14:textId="77777777" w:rsidR="00C50A95" w:rsidRPr="00D016EC" w:rsidRDefault="00C50A95" w:rsidP="00416506">
            <w:pPr>
              <w:pStyle w:val="tabletext11"/>
              <w:rPr>
                <w:ins w:id="9736" w:author="Author"/>
              </w:rPr>
            </w:pPr>
          </w:p>
        </w:tc>
        <w:tc>
          <w:tcPr>
            <w:tcW w:w="360" w:type="dxa"/>
            <w:tcBorders>
              <w:top w:val="nil"/>
              <w:left w:val="single" w:sz="6" w:space="0" w:color="auto"/>
              <w:bottom w:val="nil"/>
              <w:right w:val="nil"/>
            </w:tcBorders>
          </w:tcPr>
          <w:p w14:paraId="790E45AB" w14:textId="77777777" w:rsidR="00C50A95" w:rsidRPr="00D016EC" w:rsidRDefault="00C50A95" w:rsidP="00416506">
            <w:pPr>
              <w:pStyle w:val="tabletext11"/>
              <w:jc w:val="right"/>
              <w:rPr>
                <w:ins w:id="9737" w:author="Author"/>
              </w:rPr>
            </w:pPr>
          </w:p>
        </w:tc>
        <w:tc>
          <w:tcPr>
            <w:tcW w:w="2040" w:type="dxa"/>
            <w:tcBorders>
              <w:top w:val="nil"/>
              <w:left w:val="nil"/>
              <w:bottom w:val="nil"/>
              <w:right w:val="single" w:sz="6" w:space="0" w:color="auto"/>
            </w:tcBorders>
            <w:hideMark/>
          </w:tcPr>
          <w:p w14:paraId="3393BC90" w14:textId="77777777" w:rsidR="00C50A95" w:rsidRPr="00D016EC" w:rsidRDefault="00C50A95" w:rsidP="00416506">
            <w:pPr>
              <w:pStyle w:val="tabletext11"/>
              <w:tabs>
                <w:tab w:val="decimal" w:pos="850"/>
              </w:tabs>
              <w:rPr>
                <w:ins w:id="9738" w:author="Author"/>
              </w:rPr>
            </w:pPr>
            <w:ins w:id="9739" w:author="Author">
              <w:r w:rsidRPr="00D016EC">
                <w:t>600,000 to 699,999</w:t>
              </w:r>
            </w:ins>
          </w:p>
        </w:tc>
        <w:tc>
          <w:tcPr>
            <w:tcW w:w="360" w:type="dxa"/>
            <w:tcBorders>
              <w:left w:val="single" w:sz="6" w:space="0" w:color="auto"/>
            </w:tcBorders>
          </w:tcPr>
          <w:p w14:paraId="45B5BB80" w14:textId="77777777" w:rsidR="00C50A95" w:rsidRPr="00D016EC" w:rsidRDefault="00C50A95" w:rsidP="00416506">
            <w:pPr>
              <w:pStyle w:val="tabletext11"/>
              <w:jc w:val="right"/>
              <w:rPr>
                <w:ins w:id="9740" w:author="Author"/>
              </w:rPr>
            </w:pPr>
          </w:p>
        </w:tc>
        <w:tc>
          <w:tcPr>
            <w:tcW w:w="2040" w:type="dxa"/>
            <w:tcBorders>
              <w:top w:val="nil"/>
              <w:left w:val="nil"/>
              <w:bottom w:val="nil"/>
              <w:right w:val="single" w:sz="6" w:space="0" w:color="auto"/>
            </w:tcBorders>
            <w:vAlign w:val="bottom"/>
            <w:hideMark/>
          </w:tcPr>
          <w:p w14:paraId="67E6F983" w14:textId="77777777" w:rsidR="00C50A95" w:rsidRPr="00D016EC" w:rsidRDefault="00C50A95" w:rsidP="00416506">
            <w:pPr>
              <w:pStyle w:val="tabletext11"/>
              <w:tabs>
                <w:tab w:val="decimal" w:pos="801"/>
              </w:tabs>
              <w:rPr>
                <w:ins w:id="9741" w:author="Author"/>
              </w:rPr>
            </w:pPr>
            <w:ins w:id="9742" w:author="Author">
              <w:r w:rsidRPr="00D016EC">
                <w:t>2.60</w:t>
              </w:r>
            </w:ins>
          </w:p>
        </w:tc>
      </w:tr>
      <w:tr w:rsidR="00C50A95" w:rsidRPr="00D016EC" w14:paraId="417CE750" w14:textId="77777777" w:rsidTr="00416506">
        <w:trPr>
          <w:trHeight w:val="190"/>
          <w:ins w:id="9743" w:author="Author"/>
        </w:trPr>
        <w:tc>
          <w:tcPr>
            <w:tcW w:w="200" w:type="dxa"/>
          </w:tcPr>
          <w:p w14:paraId="29AAFA03" w14:textId="77777777" w:rsidR="00C50A95" w:rsidRPr="00D016EC" w:rsidRDefault="00C50A95" w:rsidP="00416506">
            <w:pPr>
              <w:pStyle w:val="tabletext11"/>
              <w:rPr>
                <w:ins w:id="9744" w:author="Author"/>
              </w:rPr>
            </w:pPr>
          </w:p>
        </w:tc>
        <w:tc>
          <w:tcPr>
            <w:tcW w:w="360" w:type="dxa"/>
            <w:tcBorders>
              <w:top w:val="nil"/>
              <w:left w:val="single" w:sz="6" w:space="0" w:color="auto"/>
              <w:bottom w:val="nil"/>
              <w:right w:val="nil"/>
            </w:tcBorders>
          </w:tcPr>
          <w:p w14:paraId="1F461E2F" w14:textId="77777777" w:rsidR="00C50A95" w:rsidRPr="00D016EC" w:rsidRDefault="00C50A95" w:rsidP="00416506">
            <w:pPr>
              <w:pStyle w:val="tabletext11"/>
              <w:jc w:val="right"/>
              <w:rPr>
                <w:ins w:id="9745" w:author="Author"/>
              </w:rPr>
            </w:pPr>
          </w:p>
        </w:tc>
        <w:tc>
          <w:tcPr>
            <w:tcW w:w="2040" w:type="dxa"/>
            <w:tcBorders>
              <w:top w:val="nil"/>
              <w:left w:val="nil"/>
              <w:bottom w:val="nil"/>
              <w:right w:val="single" w:sz="6" w:space="0" w:color="auto"/>
            </w:tcBorders>
            <w:hideMark/>
          </w:tcPr>
          <w:p w14:paraId="6000A36D" w14:textId="77777777" w:rsidR="00C50A95" w:rsidRPr="00D016EC" w:rsidRDefault="00C50A95" w:rsidP="00416506">
            <w:pPr>
              <w:pStyle w:val="tabletext11"/>
              <w:tabs>
                <w:tab w:val="decimal" w:pos="850"/>
              </w:tabs>
              <w:rPr>
                <w:ins w:id="9746" w:author="Author"/>
              </w:rPr>
            </w:pPr>
            <w:ins w:id="9747" w:author="Author">
              <w:r w:rsidRPr="00D016EC">
                <w:t>700,000 to 799,999</w:t>
              </w:r>
            </w:ins>
          </w:p>
        </w:tc>
        <w:tc>
          <w:tcPr>
            <w:tcW w:w="360" w:type="dxa"/>
            <w:tcBorders>
              <w:left w:val="single" w:sz="6" w:space="0" w:color="auto"/>
            </w:tcBorders>
          </w:tcPr>
          <w:p w14:paraId="138A68D6" w14:textId="77777777" w:rsidR="00C50A95" w:rsidRPr="00D016EC" w:rsidRDefault="00C50A95" w:rsidP="00416506">
            <w:pPr>
              <w:pStyle w:val="tabletext11"/>
              <w:jc w:val="right"/>
              <w:rPr>
                <w:ins w:id="9748" w:author="Author"/>
              </w:rPr>
            </w:pPr>
          </w:p>
        </w:tc>
        <w:tc>
          <w:tcPr>
            <w:tcW w:w="2040" w:type="dxa"/>
            <w:tcBorders>
              <w:top w:val="nil"/>
              <w:left w:val="nil"/>
              <w:bottom w:val="nil"/>
              <w:right w:val="single" w:sz="6" w:space="0" w:color="auto"/>
            </w:tcBorders>
            <w:vAlign w:val="bottom"/>
            <w:hideMark/>
          </w:tcPr>
          <w:p w14:paraId="3FE4A439" w14:textId="77777777" w:rsidR="00C50A95" w:rsidRPr="00D016EC" w:rsidRDefault="00C50A95" w:rsidP="00416506">
            <w:pPr>
              <w:pStyle w:val="tabletext11"/>
              <w:tabs>
                <w:tab w:val="decimal" w:pos="801"/>
              </w:tabs>
              <w:rPr>
                <w:ins w:id="9749" w:author="Author"/>
              </w:rPr>
            </w:pPr>
            <w:ins w:id="9750" w:author="Author">
              <w:r w:rsidRPr="00D016EC">
                <w:t>2.76</w:t>
              </w:r>
            </w:ins>
          </w:p>
        </w:tc>
      </w:tr>
      <w:tr w:rsidR="00C50A95" w:rsidRPr="00D016EC" w14:paraId="3A5CBA99" w14:textId="77777777" w:rsidTr="00416506">
        <w:trPr>
          <w:trHeight w:val="190"/>
          <w:ins w:id="9751" w:author="Author"/>
        </w:trPr>
        <w:tc>
          <w:tcPr>
            <w:tcW w:w="200" w:type="dxa"/>
          </w:tcPr>
          <w:p w14:paraId="6FC2C246" w14:textId="77777777" w:rsidR="00C50A95" w:rsidRPr="00D016EC" w:rsidRDefault="00C50A95" w:rsidP="00416506">
            <w:pPr>
              <w:pStyle w:val="tabletext11"/>
              <w:rPr>
                <w:ins w:id="9752" w:author="Author"/>
              </w:rPr>
            </w:pPr>
          </w:p>
        </w:tc>
        <w:tc>
          <w:tcPr>
            <w:tcW w:w="360" w:type="dxa"/>
            <w:tcBorders>
              <w:top w:val="nil"/>
              <w:left w:val="single" w:sz="6" w:space="0" w:color="auto"/>
              <w:bottom w:val="nil"/>
              <w:right w:val="nil"/>
            </w:tcBorders>
          </w:tcPr>
          <w:p w14:paraId="1DA3EBF2" w14:textId="77777777" w:rsidR="00C50A95" w:rsidRPr="00D016EC" w:rsidRDefault="00C50A95" w:rsidP="00416506">
            <w:pPr>
              <w:pStyle w:val="tabletext11"/>
              <w:jc w:val="right"/>
              <w:rPr>
                <w:ins w:id="9753" w:author="Author"/>
              </w:rPr>
            </w:pPr>
          </w:p>
        </w:tc>
        <w:tc>
          <w:tcPr>
            <w:tcW w:w="2040" w:type="dxa"/>
            <w:tcBorders>
              <w:top w:val="nil"/>
              <w:left w:val="nil"/>
              <w:bottom w:val="nil"/>
              <w:right w:val="single" w:sz="6" w:space="0" w:color="auto"/>
            </w:tcBorders>
            <w:hideMark/>
          </w:tcPr>
          <w:p w14:paraId="349F67C6" w14:textId="77777777" w:rsidR="00C50A95" w:rsidRPr="00D016EC" w:rsidRDefault="00C50A95" w:rsidP="00416506">
            <w:pPr>
              <w:pStyle w:val="tabletext11"/>
              <w:tabs>
                <w:tab w:val="decimal" w:pos="850"/>
              </w:tabs>
              <w:rPr>
                <w:ins w:id="9754" w:author="Author"/>
              </w:rPr>
            </w:pPr>
            <w:ins w:id="9755" w:author="Author">
              <w:r w:rsidRPr="00D016EC">
                <w:t>800,000 to 899,999</w:t>
              </w:r>
            </w:ins>
          </w:p>
        </w:tc>
        <w:tc>
          <w:tcPr>
            <w:tcW w:w="360" w:type="dxa"/>
            <w:tcBorders>
              <w:left w:val="single" w:sz="6" w:space="0" w:color="auto"/>
            </w:tcBorders>
          </w:tcPr>
          <w:p w14:paraId="625CEDFF" w14:textId="77777777" w:rsidR="00C50A95" w:rsidRPr="00D016EC" w:rsidRDefault="00C50A95" w:rsidP="00416506">
            <w:pPr>
              <w:pStyle w:val="tabletext11"/>
              <w:jc w:val="right"/>
              <w:rPr>
                <w:ins w:id="9756" w:author="Author"/>
              </w:rPr>
            </w:pPr>
          </w:p>
        </w:tc>
        <w:tc>
          <w:tcPr>
            <w:tcW w:w="2040" w:type="dxa"/>
            <w:tcBorders>
              <w:top w:val="nil"/>
              <w:left w:val="nil"/>
              <w:bottom w:val="nil"/>
              <w:right w:val="single" w:sz="6" w:space="0" w:color="auto"/>
            </w:tcBorders>
            <w:vAlign w:val="bottom"/>
            <w:hideMark/>
          </w:tcPr>
          <w:p w14:paraId="22232C07" w14:textId="77777777" w:rsidR="00C50A95" w:rsidRPr="00D016EC" w:rsidRDefault="00C50A95" w:rsidP="00416506">
            <w:pPr>
              <w:pStyle w:val="tabletext11"/>
              <w:tabs>
                <w:tab w:val="decimal" w:pos="801"/>
              </w:tabs>
              <w:rPr>
                <w:ins w:id="9757" w:author="Author"/>
              </w:rPr>
            </w:pPr>
            <w:ins w:id="9758" w:author="Author">
              <w:r w:rsidRPr="00D016EC">
                <w:t>2.90</w:t>
              </w:r>
            </w:ins>
          </w:p>
        </w:tc>
      </w:tr>
      <w:tr w:rsidR="00C50A95" w:rsidRPr="00D016EC" w14:paraId="3FB431CD" w14:textId="77777777" w:rsidTr="00416506">
        <w:trPr>
          <w:trHeight w:val="190"/>
          <w:ins w:id="9759" w:author="Author"/>
        </w:trPr>
        <w:tc>
          <w:tcPr>
            <w:tcW w:w="200" w:type="dxa"/>
          </w:tcPr>
          <w:p w14:paraId="126F3FF3" w14:textId="77777777" w:rsidR="00C50A95" w:rsidRPr="00D016EC" w:rsidRDefault="00C50A95" w:rsidP="00416506">
            <w:pPr>
              <w:pStyle w:val="tabletext11"/>
              <w:rPr>
                <w:ins w:id="9760" w:author="Author"/>
              </w:rPr>
            </w:pPr>
          </w:p>
        </w:tc>
        <w:tc>
          <w:tcPr>
            <w:tcW w:w="360" w:type="dxa"/>
            <w:tcBorders>
              <w:top w:val="nil"/>
              <w:left w:val="single" w:sz="6" w:space="0" w:color="auto"/>
              <w:bottom w:val="single" w:sz="6" w:space="0" w:color="auto"/>
              <w:right w:val="nil"/>
            </w:tcBorders>
          </w:tcPr>
          <w:p w14:paraId="50F501E0" w14:textId="77777777" w:rsidR="00C50A95" w:rsidRPr="00D016EC" w:rsidRDefault="00C50A95" w:rsidP="00416506">
            <w:pPr>
              <w:pStyle w:val="tabletext11"/>
              <w:jc w:val="right"/>
              <w:rPr>
                <w:ins w:id="9761" w:author="Author"/>
              </w:rPr>
            </w:pPr>
          </w:p>
        </w:tc>
        <w:tc>
          <w:tcPr>
            <w:tcW w:w="2040" w:type="dxa"/>
            <w:tcBorders>
              <w:top w:val="nil"/>
              <w:left w:val="nil"/>
              <w:bottom w:val="single" w:sz="6" w:space="0" w:color="auto"/>
              <w:right w:val="single" w:sz="6" w:space="0" w:color="auto"/>
            </w:tcBorders>
            <w:vAlign w:val="bottom"/>
            <w:hideMark/>
          </w:tcPr>
          <w:p w14:paraId="6255DBD8" w14:textId="77777777" w:rsidR="00C50A95" w:rsidRPr="00D016EC" w:rsidRDefault="00C50A95" w:rsidP="00416506">
            <w:pPr>
              <w:pStyle w:val="tabletext11"/>
              <w:tabs>
                <w:tab w:val="decimal" w:pos="850"/>
              </w:tabs>
              <w:rPr>
                <w:ins w:id="9762" w:author="Author"/>
              </w:rPr>
            </w:pPr>
            <w:ins w:id="9763" w:author="Author">
              <w:r w:rsidRPr="00D016EC">
                <w:t>900,000 or greater</w:t>
              </w:r>
            </w:ins>
          </w:p>
        </w:tc>
        <w:tc>
          <w:tcPr>
            <w:tcW w:w="360" w:type="dxa"/>
            <w:tcBorders>
              <w:top w:val="nil"/>
              <w:left w:val="single" w:sz="6" w:space="0" w:color="auto"/>
              <w:bottom w:val="single" w:sz="6" w:space="0" w:color="auto"/>
              <w:right w:val="nil"/>
            </w:tcBorders>
          </w:tcPr>
          <w:p w14:paraId="12DFD5C6" w14:textId="77777777" w:rsidR="00C50A95" w:rsidRPr="00D016EC" w:rsidRDefault="00C50A95" w:rsidP="00416506">
            <w:pPr>
              <w:pStyle w:val="tabletext11"/>
              <w:jc w:val="right"/>
              <w:rPr>
                <w:ins w:id="9764" w:author="Author"/>
              </w:rPr>
            </w:pPr>
          </w:p>
        </w:tc>
        <w:tc>
          <w:tcPr>
            <w:tcW w:w="2040" w:type="dxa"/>
            <w:tcBorders>
              <w:top w:val="nil"/>
              <w:left w:val="nil"/>
              <w:bottom w:val="single" w:sz="6" w:space="0" w:color="auto"/>
              <w:right w:val="single" w:sz="6" w:space="0" w:color="auto"/>
            </w:tcBorders>
            <w:vAlign w:val="bottom"/>
            <w:hideMark/>
          </w:tcPr>
          <w:p w14:paraId="3018BA6A" w14:textId="77777777" w:rsidR="00C50A95" w:rsidRPr="00D016EC" w:rsidRDefault="00C50A95" w:rsidP="00416506">
            <w:pPr>
              <w:pStyle w:val="tabletext11"/>
              <w:tabs>
                <w:tab w:val="decimal" w:pos="801"/>
              </w:tabs>
              <w:rPr>
                <w:ins w:id="9765" w:author="Author"/>
              </w:rPr>
            </w:pPr>
            <w:ins w:id="9766" w:author="Author">
              <w:r w:rsidRPr="00D016EC">
                <w:t>3.04</w:t>
              </w:r>
            </w:ins>
          </w:p>
        </w:tc>
      </w:tr>
    </w:tbl>
    <w:p w14:paraId="7EE74F46" w14:textId="77777777" w:rsidR="00C50A95" w:rsidRPr="00D016EC" w:rsidRDefault="00C50A95" w:rsidP="00C50A95">
      <w:pPr>
        <w:pStyle w:val="tablecaption"/>
        <w:rPr>
          <w:ins w:id="9767" w:author="Author"/>
        </w:rPr>
      </w:pPr>
      <w:ins w:id="9768" w:author="Author">
        <w:r w:rsidRPr="00D016EC">
          <w:t>Table 301.C.1.b.(1) Zone-rated Vehicles Vehicle Value Factors – Other Than Collision With Stated Amount Rating</w:t>
        </w:r>
      </w:ins>
    </w:p>
    <w:p w14:paraId="0AD92D6A" w14:textId="77777777" w:rsidR="00C50A95" w:rsidRPr="00D016EC" w:rsidRDefault="00C50A95" w:rsidP="00C50A95">
      <w:pPr>
        <w:pStyle w:val="isonormal"/>
        <w:rPr>
          <w:ins w:id="9769" w:author="Author"/>
        </w:rPr>
      </w:pPr>
    </w:p>
    <w:p w14:paraId="48AFEE16" w14:textId="77777777" w:rsidR="00C50A95" w:rsidRPr="00D016EC" w:rsidRDefault="00C50A95" w:rsidP="00C50A95">
      <w:pPr>
        <w:pStyle w:val="outlinehd5"/>
        <w:rPr>
          <w:ins w:id="9770" w:author="Author"/>
        </w:rPr>
      </w:pPr>
      <w:ins w:id="9771" w:author="Author">
        <w:r w:rsidRPr="00D016EC">
          <w:tab/>
          <w:t>(2)</w:t>
        </w:r>
        <w:r w:rsidRPr="00D016EC">
          <w:tab/>
          <w:t>Private Passenger Types Vehicle Value Factors – Other Than Collision With Stated Amount Rating</w:t>
        </w:r>
      </w:ins>
    </w:p>
    <w:p w14:paraId="204D8CC6" w14:textId="77777777" w:rsidR="00C50A95" w:rsidRPr="00D016EC" w:rsidRDefault="00C50A95" w:rsidP="00C50A95">
      <w:pPr>
        <w:pStyle w:val="space4"/>
        <w:rPr>
          <w:ins w:id="9772"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C50A95" w:rsidRPr="00D016EC" w14:paraId="623A216C" w14:textId="77777777" w:rsidTr="00416506">
        <w:trPr>
          <w:trHeight w:val="190"/>
          <w:ins w:id="9773" w:author="Author"/>
        </w:trPr>
        <w:tc>
          <w:tcPr>
            <w:tcW w:w="200" w:type="dxa"/>
            <w:hideMark/>
          </w:tcPr>
          <w:p w14:paraId="5A1E460B" w14:textId="77777777" w:rsidR="00C50A95" w:rsidRPr="00D016EC" w:rsidRDefault="00C50A95" w:rsidP="00416506">
            <w:pPr>
              <w:pStyle w:val="tablehead"/>
              <w:rPr>
                <w:ins w:id="9774"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56720416" w14:textId="77777777" w:rsidR="00C50A95" w:rsidRPr="00D016EC" w:rsidRDefault="00C50A95" w:rsidP="00416506">
            <w:pPr>
              <w:pStyle w:val="tablehead"/>
              <w:rPr>
                <w:ins w:id="9775" w:author="Author"/>
              </w:rPr>
            </w:pPr>
            <w:ins w:id="9776" w:author="Author">
              <w:r w:rsidRPr="00D016EC">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6F13B600" w14:textId="77777777" w:rsidR="00C50A95" w:rsidRPr="00D016EC" w:rsidRDefault="00C50A95" w:rsidP="00416506">
            <w:pPr>
              <w:pStyle w:val="tablehead"/>
              <w:rPr>
                <w:ins w:id="9777" w:author="Author"/>
              </w:rPr>
            </w:pPr>
            <w:ins w:id="9778" w:author="Author">
              <w:r w:rsidRPr="00D016EC">
                <w:t>Vehicle Value Factor</w:t>
              </w:r>
            </w:ins>
          </w:p>
        </w:tc>
      </w:tr>
      <w:tr w:rsidR="00C50A95" w:rsidRPr="00D016EC" w14:paraId="4F361213" w14:textId="77777777" w:rsidTr="00416506">
        <w:trPr>
          <w:cantSplit/>
          <w:trHeight w:val="190"/>
          <w:ins w:id="9779" w:author="Author"/>
        </w:trPr>
        <w:tc>
          <w:tcPr>
            <w:tcW w:w="200" w:type="dxa"/>
          </w:tcPr>
          <w:p w14:paraId="6B211D26" w14:textId="77777777" w:rsidR="00C50A95" w:rsidRPr="00D016EC" w:rsidRDefault="00C50A95" w:rsidP="00416506">
            <w:pPr>
              <w:pStyle w:val="tabletext11"/>
              <w:rPr>
                <w:ins w:id="9780" w:author="Author"/>
              </w:rPr>
            </w:pPr>
          </w:p>
        </w:tc>
        <w:tc>
          <w:tcPr>
            <w:tcW w:w="360" w:type="dxa"/>
            <w:tcBorders>
              <w:top w:val="single" w:sz="6" w:space="0" w:color="auto"/>
              <w:left w:val="single" w:sz="6" w:space="0" w:color="auto"/>
              <w:bottom w:val="nil"/>
              <w:right w:val="nil"/>
            </w:tcBorders>
            <w:hideMark/>
          </w:tcPr>
          <w:p w14:paraId="706830BD" w14:textId="77777777" w:rsidR="00C50A95" w:rsidRPr="00D016EC" w:rsidRDefault="00C50A95" w:rsidP="00416506">
            <w:pPr>
              <w:pStyle w:val="tabletext11"/>
              <w:jc w:val="right"/>
              <w:rPr>
                <w:ins w:id="9781" w:author="Author"/>
              </w:rPr>
            </w:pPr>
            <w:ins w:id="9782" w:author="Author">
              <w:r w:rsidRPr="00D016EC">
                <w:t>$</w:t>
              </w:r>
            </w:ins>
          </w:p>
        </w:tc>
        <w:tc>
          <w:tcPr>
            <w:tcW w:w="2040" w:type="dxa"/>
            <w:tcBorders>
              <w:top w:val="single" w:sz="6" w:space="0" w:color="auto"/>
              <w:left w:val="nil"/>
              <w:bottom w:val="nil"/>
              <w:right w:val="single" w:sz="6" w:space="0" w:color="auto"/>
            </w:tcBorders>
            <w:vAlign w:val="bottom"/>
            <w:hideMark/>
          </w:tcPr>
          <w:p w14:paraId="6822BF44" w14:textId="77777777" w:rsidR="00C50A95" w:rsidRPr="00D016EC" w:rsidRDefault="00C50A95" w:rsidP="00416506">
            <w:pPr>
              <w:pStyle w:val="tabletext11"/>
              <w:tabs>
                <w:tab w:val="decimal" w:pos="850"/>
              </w:tabs>
              <w:rPr>
                <w:ins w:id="9783" w:author="Author"/>
              </w:rPr>
            </w:pPr>
            <w:ins w:id="9784" w:author="Author">
              <w:r w:rsidRPr="00D016EC">
                <w:t>0 to 999</w:t>
              </w:r>
            </w:ins>
          </w:p>
        </w:tc>
        <w:tc>
          <w:tcPr>
            <w:tcW w:w="360" w:type="dxa"/>
            <w:tcBorders>
              <w:top w:val="single" w:sz="6" w:space="0" w:color="auto"/>
              <w:left w:val="single" w:sz="6" w:space="0" w:color="auto"/>
              <w:bottom w:val="nil"/>
              <w:right w:val="nil"/>
            </w:tcBorders>
            <w:hideMark/>
          </w:tcPr>
          <w:p w14:paraId="1810703E" w14:textId="77777777" w:rsidR="00C50A95" w:rsidRPr="00D016EC" w:rsidRDefault="00C50A95" w:rsidP="00416506">
            <w:pPr>
              <w:pStyle w:val="tabletext11"/>
              <w:jc w:val="right"/>
              <w:rPr>
                <w:ins w:id="9785" w:author="Author"/>
              </w:rPr>
            </w:pPr>
          </w:p>
        </w:tc>
        <w:tc>
          <w:tcPr>
            <w:tcW w:w="2040" w:type="dxa"/>
            <w:tcBorders>
              <w:top w:val="single" w:sz="6" w:space="0" w:color="auto"/>
              <w:left w:val="nil"/>
              <w:bottom w:val="nil"/>
              <w:right w:val="single" w:sz="6" w:space="0" w:color="auto"/>
            </w:tcBorders>
            <w:vAlign w:val="bottom"/>
            <w:hideMark/>
          </w:tcPr>
          <w:p w14:paraId="49AEBA83" w14:textId="77777777" w:rsidR="00C50A95" w:rsidRPr="00D016EC" w:rsidRDefault="00C50A95" w:rsidP="00416506">
            <w:pPr>
              <w:pStyle w:val="tabletext11"/>
              <w:tabs>
                <w:tab w:val="decimal" w:pos="681"/>
              </w:tabs>
              <w:rPr>
                <w:ins w:id="9786" w:author="Author"/>
              </w:rPr>
            </w:pPr>
            <w:ins w:id="9787" w:author="Author">
              <w:r w:rsidRPr="00D016EC">
                <w:t>0.22</w:t>
              </w:r>
            </w:ins>
          </w:p>
        </w:tc>
      </w:tr>
      <w:tr w:rsidR="00C50A95" w:rsidRPr="00D016EC" w14:paraId="44304190" w14:textId="77777777" w:rsidTr="00416506">
        <w:trPr>
          <w:trHeight w:val="190"/>
          <w:ins w:id="9788" w:author="Author"/>
        </w:trPr>
        <w:tc>
          <w:tcPr>
            <w:tcW w:w="200" w:type="dxa"/>
          </w:tcPr>
          <w:p w14:paraId="68603E9D" w14:textId="77777777" w:rsidR="00C50A95" w:rsidRPr="00D016EC" w:rsidRDefault="00C50A95" w:rsidP="00416506">
            <w:pPr>
              <w:pStyle w:val="tabletext11"/>
              <w:rPr>
                <w:ins w:id="9789" w:author="Author"/>
              </w:rPr>
            </w:pPr>
          </w:p>
        </w:tc>
        <w:tc>
          <w:tcPr>
            <w:tcW w:w="360" w:type="dxa"/>
            <w:tcBorders>
              <w:top w:val="nil"/>
              <w:left w:val="single" w:sz="6" w:space="0" w:color="auto"/>
              <w:bottom w:val="nil"/>
              <w:right w:val="nil"/>
            </w:tcBorders>
          </w:tcPr>
          <w:p w14:paraId="4F4EF376" w14:textId="77777777" w:rsidR="00C50A95" w:rsidRPr="00D016EC" w:rsidRDefault="00C50A95" w:rsidP="00416506">
            <w:pPr>
              <w:pStyle w:val="tabletext11"/>
              <w:jc w:val="right"/>
              <w:rPr>
                <w:ins w:id="9790" w:author="Author"/>
              </w:rPr>
            </w:pPr>
          </w:p>
        </w:tc>
        <w:tc>
          <w:tcPr>
            <w:tcW w:w="2040" w:type="dxa"/>
            <w:tcBorders>
              <w:top w:val="nil"/>
              <w:left w:val="nil"/>
              <w:bottom w:val="nil"/>
              <w:right w:val="single" w:sz="6" w:space="0" w:color="auto"/>
            </w:tcBorders>
            <w:hideMark/>
          </w:tcPr>
          <w:p w14:paraId="22DEDB52" w14:textId="77777777" w:rsidR="00C50A95" w:rsidRPr="00D016EC" w:rsidRDefault="00C50A95" w:rsidP="00416506">
            <w:pPr>
              <w:pStyle w:val="tabletext11"/>
              <w:tabs>
                <w:tab w:val="decimal" w:pos="850"/>
              </w:tabs>
              <w:rPr>
                <w:ins w:id="9791" w:author="Author"/>
              </w:rPr>
            </w:pPr>
            <w:ins w:id="9792" w:author="Author">
              <w:r w:rsidRPr="00D016EC">
                <w:t>1,000 to 1,999</w:t>
              </w:r>
            </w:ins>
          </w:p>
        </w:tc>
        <w:tc>
          <w:tcPr>
            <w:tcW w:w="360" w:type="dxa"/>
            <w:tcBorders>
              <w:left w:val="single" w:sz="6" w:space="0" w:color="auto"/>
            </w:tcBorders>
          </w:tcPr>
          <w:p w14:paraId="5A90B061" w14:textId="77777777" w:rsidR="00C50A95" w:rsidRPr="00D016EC" w:rsidRDefault="00C50A95" w:rsidP="00416506">
            <w:pPr>
              <w:pStyle w:val="tabletext11"/>
              <w:jc w:val="right"/>
              <w:rPr>
                <w:ins w:id="9793" w:author="Author"/>
              </w:rPr>
            </w:pPr>
          </w:p>
        </w:tc>
        <w:tc>
          <w:tcPr>
            <w:tcW w:w="2040" w:type="dxa"/>
            <w:tcBorders>
              <w:top w:val="nil"/>
              <w:left w:val="nil"/>
              <w:bottom w:val="nil"/>
              <w:right w:val="single" w:sz="6" w:space="0" w:color="auto"/>
            </w:tcBorders>
            <w:vAlign w:val="bottom"/>
            <w:hideMark/>
          </w:tcPr>
          <w:p w14:paraId="7BCB6009" w14:textId="77777777" w:rsidR="00C50A95" w:rsidRPr="00D016EC" w:rsidRDefault="00C50A95" w:rsidP="00416506">
            <w:pPr>
              <w:pStyle w:val="tabletext11"/>
              <w:tabs>
                <w:tab w:val="decimal" w:pos="681"/>
              </w:tabs>
              <w:rPr>
                <w:ins w:id="9794" w:author="Author"/>
              </w:rPr>
            </w:pPr>
            <w:ins w:id="9795" w:author="Author">
              <w:r w:rsidRPr="00D016EC">
                <w:t>0.27</w:t>
              </w:r>
            </w:ins>
          </w:p>
        </w:tc>
      </w:tr>
      <w:tr w:rsidR="00C50A95" w:rsidRPr="00D016EC" w14:paraId="003F48A7" w14:textId="77777777" w:rsidTr="00416506">
        <w:trPr>
          <w:trHeight w:val="190"/>
          <w:ins w:id="9796" w:author="Author"/>
        </w:trPr>
        <w:tc>
          <w:tcPr>
            <w:tcW w:w="200" w:type="dxa"/>
          </w:tcPr>
          <w:p w14:paraId="0A501ABD" w14:textId="77777777" w:rsidR="00C50A95" w:rsidRPr="00D016EC" w:rsidRDefault="00C50A95" w:rsidP="00416506">
            <w:pPr>
              <w:pStyle w:val="tabletext11"/>
              <w:rPr>
                <w:ins w:id="9797" w:author="Author"/>
              </w:rPr>
            </w:pPr>
          </w:p>
        </w:tc>
        <w:tc>
          <w:tcPr>
            <w:tcW w:w="360" w:type="dxa"/>
            <w:tcBorders>
              <w:top w:val="nil"/>
              <w:left w:val="single" w:sz="6" w:space="0" w:color="auto"/>
              <w:bottom w:val="nil"/>
              <w:right w:val="nil"/>
            </w:tcBorders>
          </w:tcPr>
          <w:p w14:paraId="3E1E8DF1" w14:textId="77777777" w:rsidR="00C50A95" w:rsidRPr="00D016EC" w:rsidRDefault="00C50A95" w:rsidP="00416506">
            <w:pPr>
              <w:pStyle w:val="tabletext11"/>
              <w:jc w:val="right"/>
              <w:rPr>
                <w:ins w:id="9798" w:author="Author"/>
              </w:rPr>
            </w:pPr>
          </w:p>
        </w:tc>
        <w:tc>
          <w:tcPr>
            <w:tcW w:w="2040" w:type="dxa"/>
            <w:tcBorders>
              <w:top w:val="nil"/>
              <w:left w:val="nil"/>
              <w:bottom w:val="nil"/>
              <w:right w:val="single" w:sz="6" w:space="0" w:color="auto"/>
            </w:tcBorders>
            <w:hideMark/>
          </w:tcPr>
          <w:p w14:paraId="353822C1" w14:textId="77777777" w:rsidR="00C50A95" w:rsidRPr="00D016EC" w:rsidRDefault="00C50A95" w:rsidP="00416506">
            <w:pPr>
              <w:pStyle w:val="tabletext11"/>
              <w:tabs>
                <w:tab w:val="decimal" w:pos="850"/>
              </w:tabs>
              <w:rPr>
                <w:ins w:id="9799" w:author="Author"/>
              </w:rPr>
            </w:pPr>
            <w:ins w:id="9800" w:author="Author">
              <w:r w:rsidRPr="00D016EC">
                <w:t>2,000 to 2,999</w:t>
              </w:r>
            </w:ins>
          </w:p>
        </w:tc>
        <w:tc>
          <w:tcPr>
            <w:tcW w:w="360" w:type="dxa"/>
            <w:tcBorders>
              <w:left w:val="single" w:sz="6" w:space="0" w:color="auto"/>
            </w:tcBorders>
          </w:tcPr>
          <w:p w14:paraId="459A158A" w14:textId="77777777" w:rsidR="00C50A95" w:rsidRPr="00D016EC" w:rsidRDefault="00C50A95" w:rsidP="00416506">
            <w:pPr>
              <w:pStyle w:val="tabletext11"/>
              <w:jc w:val="right"/>
              <w:rPr>
                <w:ins w:id="9801" w:author="Author"/>
              </w:rPr>
            </w:pPr>
          </w:p>
        </w:tc>
        <w:tc>
          <w:tcPr>
            <w:tcW w:w="2040" w:type="dxa"/>
            <w:tcBorders>
              <w:top w:val="nil"/>
              <w:left w:val="nil"/>
              <w:bottom w:val="nil"/>
              <w:right w:val="single" w:sz="6" w:space="0" w:color="auto"/>
            </w:tcBorders>
            <w:vAlign w:val="bottom"/>
            <w:hideMark/>
          </w:tcPr>
          <w:p w14:paraId="4339174A" w14:textId="77777777" w:rsidR="00C50A95" w:rsidRPr="00D016EC" w:rsidRDefault="00C50A95" w:rsidP="00416506">
            <w:pPr>
              <w:pStyle w:val="tabletext11"/>
              <w:tabs>
                <w:tab w:val="decimal" w:pos="681"/>
              </w:tabs>
              <w:rPr>
                <w:ins w:id="9802" w:author="Author"/>
              </w:rPr>
            </w:pPr>
            <w:ins w:id="9803" w:author="Author">
              <w:r w:rsidRPr="00D016EC">
                <w:t>0.33</w:t>
              </w:r>
            </w:ins>
          </w:p>
        </w:tc>
      </w:tr>
      <w:tr w:rsidR="00C50A95" w:rsidRPr="00D016EC" w14:paraId="204CA456" w14:textId="77777777" w:rsidTr="00416506">
        <w:trPr>
          <w:trHeight w:val="190"/>
          <w:ins w:id="9804" w:author="Author"/>
        </w:trPr>
        <w:tc>
          <w:tcPr>
            <w:tcW w:w="200" w:type="dxa"/>
          </w:tcPr>
          <w:p w14:paraId="16D2EF2F" w14:textId="77777777" w:rsidR="00C50A95" w:rsidRPr="00D016EC" w:rsidRDefault="00C50A95" w:rsidP="00416506">
            <w:pPr>
              <w:pStyle w:val="tabletext11"/>
              <w:rPr>
                <w:ins w:id="9805" w:author="Author"/>
              </w:rPr>
            </w:pPr>
          </w:p>
        </w:tc>
        <w:tc>
          <w:tcPr>
            <w:tcW w:w="360" w:type="dxa"/>
            <w:tcBorders>
              <w:top w:val="nil"/>
              <w:left w:val="single" w:sz="6" w:space="0" w:color="auto"/>
              <w:bottom w:val="nil"/>
              <w:right w:val="nil"/>
            </w:tcBorders>
          </w:tcPr>
          <w:p w14:paraId="352EA09D" w14:textId="77777777" w:rsidR="00C50A95" w:rsidRPr="00D016EC" w:rsidRDefault="00C50A95" w:rsidP="00416506">
            <w:pPr>
              <w:pStyle w:val="tabletext11"/>
              <w:jc w:val="right"/>
              <w:rPr>
                <w:ins w:id="9806" w:author="Author"/>
              </w:rPr>
            </w:pPr>
          </w:p>
        </w:tc>
        <w:tc>
          <w:tcPr>
            <w:tcW w:w="2040" w:type="dxa"/>
            <w:tcBorders>
              <w:top w:val="nil"/>
              <w:left w:val="nil"/>
              <w:bottom w:val="nil"/>
              <w:right w:val="single" w:sz="6" w:space="0" w:color="auto"/>
            </w:tcBorders>
            <w:hideMark/>
          </w:tcPr>
          <w:p w14:paraId="58D47444" w14:textId="77777777" w:rsidR="00C50A95" w:rsidRPr="00D016EC" w:rsidRDefault="00C50A95" w:rsidP="00416506">
            <w:pPr>
              <w:pStyle w:val="tabletext11"/>
              <w:tabs>
                <w:tab w:val="decimal" w:pos="850"/>
              </w:tabs>
              <w:rPr>
                <w:ins w:id="9807" w:author="Author"/>
              </w:rPr>
            </w:pPr>
            <w:ins w:id="9808" w:author="Author">
              <w:r w:rsidRPr="00D016EC">
                <w:t>3,000 to 3,999</w:t>
              </w:r>
            </w:ins>
          </w:p>
        </w:tc>
        <w:tc>
          <w:tcPr>
            <w:tcW w:w="360" w:type="dxa"/>
            <w:tcBorders>
              <w:left w:val="single" w:sz="6" w:space="0" w:color="auto"/>
            </w:tcBorders>
          </w:tcPr>
          <w:p w14:paraId="697D40D3" w14:textId="77777777" w:rsidR="00C50A95" w:rsidRPr="00D016EC" w:rsidRDefault="00C50A95" w:rsidP="00416506">
            <w:pPr>
              <w:pStyle w:val="tabletext11"/>
              <w:jc w:val="right"/>
              <w:rPr>
                <w:ins w:id="9809" w:author="Author"/>
              </w:rPr>
            </w:pPr>
          </w:p>
        </w:tc>
        <w:tc>
          <w:tcPr>
            <w:tcW w:w="2040" w:type="dxa"/>
            <w:tcBorders>
              <w:top w:val="nil"/>
              <w:left w:val="nil"/>
              <w:bottom w:val="nil"/>
              <w:right w:val="single" w:sz="6" w:space="0" w:color="auto"/>
            </w:tcBorders>
            <w:vAlign w:val="bottom"/>
            <w:hideMark/>
          </w:tcPr>
          <w:p w14:paraId="052CBC9E" w14:textId="77777777" w:rsidR="00C50A95" w:rsidRPr="00D016EC" w:rsidRDefault="00C50A95" w:rsidP="00416506">
            <w:pPr>
              <w:pStyle w:val="tabletext11"/>
              <w:tabs>
                <w:tab w:val="decimal" w:pos="681"/>
              </w:tabs>
              <w:rPr>
                <w:ins w:id="9810" w:author="Author"/>
              </w:rPr>
            </w:pPr>
            <w:ins w:id="9811" w:author="Author">
              <w:r w:rsidRPr="00D016EC">
                <w:t>0.37</w:t>
              </w:r>
            </w:ins>
          </w:p>
        </w:tc>
      </w:tr>
      <w:tr w:rsidR="00C50A95" w:rsidRPr="00D016EC" w14:paraId="20E85884" w14:textId="77777777" w:rsidTr="00416506">
        <w:trPr>
          <w:trHeight w:val="190"/>
          <w:ins w:id="9812" w:author="Author"/>
        </w:trPr>
        <w:tc>
          <w:tcPr>
            <w:tcW w:w="200" w:type="dxa"/>
          </w:tcPr>
          <w:p w14:paraId="37492DCA" w14:textId="77777777" w:rsidR="00C50A95" w:rsidRPr="00D016EC" w:rsidRDefault="00C50A95" w:rsidP="00416506">
            <w:pPr>
              <w:pStyle w:val="tabletext11"/>
              <w:rPr>
                <w:ins w:id="9813" w:author="Author"/>
              </w:rPr>
            </w:pPr>
          </w:p>
        </w:tc>
        <w:tc>
          <w:tcPr>
            <w:tcW w:w="360" w:type="dxa"/>
            <w:tcBorders>
              <w:top w:val="nil"/>
              <w:left w:val="single" w:sz="6" w:space="0" w:color="auto"/>
              <w:bottom w:val="nil"/>
              <w:right w:val="nil"/>
            </w:tcBorders>
          </w:tcPr>
          <w:p w14:paraId="0D6E8137" w14:textId="77777777" w:rsidR="00C50A95" w:rsidRPr="00D016EC" w:rsidRDefault="00C50A95" w:rsidP="00416506">
            <w:pPr>
              <w:pStyle w:val="tabletext11"/>
              <w:jc w:val="right"/>
              <w:rPr>
                <w:ins w:id="9814" w:author="Author"/>
              </w:rPr>
            </w:pPr>
          </w:p>
        </w:tc>
        <w:tc>
          <w:tcPr>
            <w:tcW w:w="2040" w:type="dxa"/>
            <w:tcBorders>
              <w:top w:val="nil"/>
              <w:left w:val="nil"/>
              <w:bottom w:val="nil"/>
              <w:right w:val="single" w:sz="6" w:space="0" w:color="auto"/>
            </w:tcBorders>
            <w:hideMark/>
          </w:tcPr>
          <w:p w14:paraId="635FE4DC" w14:textId="77777777" w:rsidR="00C50A95" w:rsidRPr="00D016EC" w:rsidRDefault="00C50A95" w:rsidP="00416506">
            <w:pPr>
              <w:pStyle w:val="tabletext11"/>
              <w:tabs>
                <w:tab w:val="decimal" w:pos="850"/>
              </w:tabs>
              <w:rPr>
                <w:ins w:id="9815" w:author="Author"/>
              </w:rPr>
            </w:pPr>
            <w:ins w:id="9816" w:author="Author">
              <w:r w:rsidRPr="00D016EC">
                <w:t>4,000 to 4,999</w:t>
              </w:r>
            </w:ins>
          </w:p>
        </w:tc>
        <w:tc>
          <w:tcPr>
            <w:tcW w:w="360" w:type="dxa"/>
            <w:tcBorders>
              <w:left w:val="single" w:sz="6" w:space="0" w:color="auto"/>
            </w:tcBorders>
          </w:tcPr>
          <w:p w14:paraId="70DBA981" w14:textId="77777777" w:rsidR="00C50A95" w:rsidRPr="00D016EC" w:rsidRDefault="00C50A95" w:rsidP="00416506">
            <w:pPr>
              <w:pStyle w:val="tabletext11"/>
              <w:jc w:val="right"/>
              <w:rPr>
                <w:ins w:id="9817" w:author="Author"/>
              </w:rPr>
            </w:pPr>
          </w:p>
        </w:tc>
        <w:tc>
          <w:tcPr>
            <w:tcW w:w="2040" w:type="dxa"/>
            <w:tcBorders>
              <w:top w:val="nil"/>
              <w:left w:val="nil"/>
              <w:bottom w:val="nil"/>
              <w:right w:val="single" w:sz="6" w:space="0" w:color="auto"/>
            </w:tcBorders>
            <w:vAlign w:val="bottom"/>
            <w:hideMark/>
          </w:tcPr>
          <w:p w14:paraId="3602B50C" w14:textId="77777777" w:rsidR="00C50A95" w:rsidRPr="00D016EC" w:rsidRDefault="00C50A95" w:rsidP="00416506">
            <w:pPr>
              <w:pStyle w:val="tabletext11"/>
              <w:tabs>
                <w:tab w:val="decimal" w:pos="681"/>
              </w:tabs>
              <w:rPr>
                <w:ins w:id="9818" w:author="Author"/>
              </w:rPr>
            </w:pPr>
            <w:ins w:id="9819" w:author="Author">
              <w:r w:rsidRPr="00D016EC">
                <w:t>0.40</w:t>
              </w:r>
            </w:ins>
          </w:p>
        </w:tc>
      </w:tr>
      <w:tr w:rsidR="00C50A95" w:rsidRPr="00D016EC" w14:paraId="3BFD4DD3" w14:textId="77777777" w:rsidTr="00416506">
        <w:trPr>
          <w:trHeight w:val="190"/>
          <w:ins w:id="9820" w:author="Author"/>
        </w:trPr>
        <w:tc>
          <w:tcPr>
            <w:tcW w:w="200" w:type="dxa"/>
          </w:tcPr>
          <w:p w14:paraId="0C987A8D" w14:textId="77777777" w:rsidR="00C50A95" w:rsidRPr="00D016EC" w:rsidRDefault="00C50A95" w:rsidP="00416506">
            <w:pPr>
              <w:pStyle w:val="tabletext11"/>
              <w:rPr>
                <w:ins w:id="9821" w:author="Author"/>
              </w:rPr>
            </w:pPr>
          </w:p>
        </w:tc>
        <w:tc>
          <w:tcPr>
            <w:tcW w:w="360" w:type="dxa"/>
            <w:tcBorders>
              <w:top w:val="nil"/>
              <w:left w:val="single" w:sz="6" w:space="0" w:color="auto"/>
              <w:bottom w:val="nil"/>
              <w:right w:val="nil"/>
            </w:tcBorders>
          </w:tcPr>
          <w:p w14:paraId="50A22859" w14:textId="77777777" w:rsidR="00C50A95" w:rsidRPr="00D016EC" w:rsidRDefault="00C50A95" w:rsidP="00416506">
            <w:pPr>
              <w:pStyle w:val="tabletext11"/>
              <w:jc w:val="right"/>
              <w:rPr>
                <w:ins w:id="9822" w:author="Author"/>
              </w:rPr>
            </w:pPr>
          </w:p>
        </w:tc>
        <w:tc>
          <w:tcPr>
            <w:tcW w:w="2040" w:type="dxa"/>
            <w:tcBorders>
              <w:top w:val="nil"/>
              <w:left w:val="nil"/>
              <w:bottom w:val="nil"/>
              <w:right w:val="single" w:sz="6" w:space="0" w:color="auto"/>
            </w:tcBorders>
            <w:hideMark/>
          </w:tcPr>
          <w:p w14:paraId="77F2AFDA" w14:textId="77777777" w:rsidR="00C50A95" w:rsidRPr="00D016EC" w:rsidRDefault="00C50A95" w:rsidP="00416506">
            <w:pPr>
              <w:pStyle w:val="tabletext11"/>
              <w:tabs>
                <w:tab w:val="decimal" w:pos="850"/>
              </w:tabs>
              <w:rPr>
                <w:ins w:id="9823" w:author="Author"/>
              </w:rPr>
            </w:pPr>
            <w:ins w:id="9824" w:author="Author">
              <w:r w:rsidRPr="00D016EC">
                <w:t>5,000 to 5,999</w:t>
              </w:r>
            </w:ins>
          </w:p>
        </w:tc>
        <w:tc>
          <w:tcPr>
            <w:tcW w:w="360" w:type="dxa"/>
            <w:tcBorders>
              <w:left w:val="single" w:sz="6" w:space="0" w:color="auto"/>
            </w:tcBorders>
          </w:tcPr>
          <w:p w14:paraId="34513003" w14:textId="77777777" w:rsidR="00C50A95" w:rsidRPr="00D016EC" w:rsidRDefault="00C50A95" w:rsidP="00416506">
            <w:pPr>
              <w:pStyle w:val="tabletext11"/>
              <w:jc w:val="right"/>
              <w:rPr>
                <w:ins w:id="9825" w:author="Author"/>
              </w:rPr>
            </w:pPr>
          </w:p>
        </w:tc>
        <w:tc>
          <w:tcPr>
            <w:tcW w:w="2040" w:type="dxa"/>
            <w:tcBorders>
              <w:top w:val="nil"/>
              <w:left w:val="nil"/>
              <w:bottom w:val="nil"/>
              <w:right w:val="single" w:sz="6" w:space="0" w:color="auto"/>
            </w:tcBorders>
            <w:vAlign w:val="bottom"/>
            <w:hideMark/>
          </w:tcPr>
          <w:p w14:paraId="29ABB9A2" w14:textId="77777777" w:rsidR="00C50A95" w:rsidRPr="00D016EC" w:rsidRDefault="00C50A95" w:rsidP="00416506">
            <w:pPr>
              <w:pStyle w:val="tabletext11"/>
              <w:tabs>
                <w:tab w:val="decimal" w:pos="681"/>
              </w:tabs>
              <w:rPr>
                <w:ins w:id="9826" w:author="Author"/>
              </w:rPr>
            </w:pPr>
            <w:ins w:id="9827" w:author="Author">
              <w:r w:rsidRPr="00D016EC">
                <w:t>0.43</w:t>
              </w:r>
            </w:ins>
          </w:p>
        </w:tc>
      </w:tr>
      <w:tr w:rsidR="00C50A95" w:rsidRPr="00D016EC" w14:paraId="72A82620" w14:textId="77777777" w:rsidTr="00416506">
        <w:trPr>
          <w:trHeight w:val="190"/>
          <w:ins w:id="9828" w:author="Author"/>
        </w:trPr>
        <w:tc>
          <w:tcPr>
            <w:tcW w:w="200" w:type="dxa"/>
          </w:tcPr>
          <w:p w14:paraId="7F9F668C" w14:textId="77777777" w:rsidR="00C50A95" w:rsidRPr="00D016EC" w:rsidRDefault="00C50A95" w:rsidP="00416506">
            <w:pPr>
              <w:pStyle w:val="tabletext11"/>
              <w:rPr>
                <w:ins w:id="9829" w:author="Author"/>
              </w:rPr>
            </w:pPr>
          </w:p>
        </w:tc>
        <w:tc>
          <w:tcPr>
            <w:tcW w:w="360" w:type="dxa"/>
            <w:tcBorders>
              <w:top w:val="nil"/>
              <w:left w:val="single" w:sz="6" w:space="0" w:color="auto"/>
              <w:bottom w:val="nil"/>
              <w:right w:val="nil"/>
            </w:tcBorders>
          </w:tcPr>
          <w:p w14:paraId="212E1354" w14:textId="77777777" w:rsidR="00C50A95" w:rsidRPr="00D016EC" w:rsidRDefault="00C50A95" w:rsidP="00416506">
            <w:pPr>
              <w:pStyle w:val="tabletext11"/>
              <w:jc w:val="right"/>
              <w:rPr>
                <w:ins w:id="9830" w:author="Author"/>
              </w:rPr>
            </w:pPr>
          </w:p>
        </w:tc>
        <w:tc>
          <w:tcPr>
            <w:tcW w:w="2040" w:type="dxa"/>
            <w:tcBorders>
              <w:top w:val="nil"/>
              <w:left w:val="nil"/>
              <w:bottom w:val="nil"/>
              <w:right w:val="single" w:sz="6" w:space="0" w:color="auto"/>
            </w:tcBorders>
            <w:hideMark/>
          </w:tcPr>
          <w:p w14:paraId="7FA84AC3" w14:textId="77777777" w:rsidR="00C50A95" w:rsidRPr="00D016EC" w:rsidRDefault="00C50A95" w:rsidP="00416506">
            <w:pPr>
              <w:pStyle w:val="tabletext11"/>
              <w:tabs>
                <w:tab w:val="decimal" w:pos="850"/>
              </w:tabs>
              <w:rPr>
                <w:ins w:id="9831" w:author="Author"/>
              </w:rPr>
            </w:pPr>
            <w:ins w:id="9832" w:author="Author">
              <w:r w:rsidRPr="00D016EC">
                <w:t>6,000 to 7,999</w:t>
              </w:r>
            </w:ins>
          </w:p>
        </w:tc>
        <w:tc>
          <w:tcPr>
            <w:tcW w:w="360" w:type="dxa"/>
            <w:tcBorders>
              <w:left w:val="single" w:sz="6" w:space="0" w:color="auto"/>
            </w:tcBorders>
          </w:tcPr>
          <w:p w14:paraId="76492574" w14:textId="77777777" w:rsidR="00C50A95" w:rsidRPr="00D016EC" w:rsidRDefault="00C50A95" w:rsidP="00416506">
            <w:pPr>
              <w:pStyle w:val="tabletext11"/>
              <w:jc w:val="right"/>
              <w:rPr>
                <w:ins w:id="9833" w:author="Author"/>
              </w:rPr>
            </w:pPr>
          </w:p>
        </w:tc>
        <w:tc>
          <w:tcPr>
            <w:tcW w:w="2040" w:type="dxa"/>
            <w:tcBorders>
              <w:top w:val="nil"/>
              <w:left w:val="nil"/>
              <w:bottom w:val="nil"/>
              <w:right w:val="single" w:sz="6" w:space="0" w:color="auto"/>
            </w:tcBorders>
            <w:vAlign w:val="bottom"/>
            <w:hideMark/>
          </w:tcPr>
          <w:p w14:paraId="6F2ED4D7" w14:textId="77777777" w:rsidR="00C50A95" w:rsidRPr="00D016EC" w:rsidRDefault="00C50A95" w:rsidP="00416506">
            <w:pPr>
              <w:pStyle w:val="tabletext11"/>
              <w:tabs>
                <w:tab w:val="decimal" w:pos="681"/>
              </w:tabs>
              <w:rPr>
                <w:ins w:id="9834" w:author="Author"/>
              </w:rPr>
            </w:pPr>
            <w:ins w:id="9835" w:author="Author">
              <w:r w:rsidRPr="00D016EC">
                <w:t>0.47</w:t>
              </w:r>
            </w:ins>
          </w:p>
        </w:tc>
      </w:tr>
      <w:tr w:rsidR="00C50A95" w:rsidRPr="00D016EC" w14:paraId="57550884" w14:textId="77777777" w:rsidTr="00416506">
        <w:trPr>
          <w:trHeight w:val="190"/>
          <w:ins w:id="9836" w:author="Author"/>
        </w:trPr>
        <w:tc>
          <w:tcPr>
            <w:tcW w:w="200" w:type="dxa"/>
          </w:tcPr>
          <w:p w14:paraId="37CB9ABA" w14:textId="77777777" w:rsidR="00C50A95" w:rsidRPr="00D016EC" w:rsidRDefault="00C50A95" w:rsidP="00416506">
            <w:pPr>
              <w:pStyle w:val="tabletext11"/>
              <w:rPr>
                <w:ins w:id="9837" w:author="Author"/>
              </w:rPr>
            </w:pPr>
          </w:p>
        </w:tc>
        <w:tc>
          <w:tcPr>
            <w:tcW w:w="360" w:type="dxa"/>
            <w:tcBorders>
              <w:top w:val="nil"/>
              <w:left w:val="single" w:sz="6" w:space="0" w:color="auto"/>
              <w:bottom w:val="nil"/>
              <w:right w:val="nil"/>
            </w:tcBorders>
          </w:tcPr>
          <w:p w14:paraId="18FBAA37" w14:textId="77777777" w:rsidR="00C50A95" w:rsidRPr="00D016EC" w:rsidRDefault="00C50A95" w:rsidP="00416506">
            <w:pPr>
              <w:pStyle w:val="tabletext11"/>
              <w:jc w:val="right"/>
              <w:rPr>
                <w:ins w:id="9838" w:author="Author"/>
              </w:rPr>
            </w:pPr>
          </w:p>
        </w:tc>
        <w:tc>
          <w:tcPr>
            <w:tcW w:w="2040" w:type="dxa"/>
            <w:tcBorders>
              <w:top w:val="nil"/>
              <w:left w:val="nil"/>
              <w:bottom w:val="nil"/>
              <w:right w:val="single" w:sz="6" w:space="0" w:color="auto"/>
            </w:tcBorders>
            <w:hideMark/>
          </w:tcPr>
          <w:p w14:paraId="09BDAEE4" w14:textId="77777777" w:rsidR="00C50A95" w:rsidRPr="00D016EC" w:rsidRDefault="00C50A95" w:rsidP="00416506">
            <w:pPr>
              <w:pStyle w:val="tabletext11"/>
              <w:tabs>
                <w:tab w:val="decimal" w:pos="850"/>
              </w:tabs>
              <w:rPr>
                <w:ins w:id="9839" w:author="Author"/>
              </w:rPr>
            </w:pPr>
            <w:ins w:id="9840" w:author="Author">
              <w:r w:rsidRPr="00D016EC">
                <w:t>8,000 to 9,999</w:t>
              </w:r>
            </w:ins>
          </w:p>
        </w:tc>
        <w:tc>
          <w:tcPr>
            <w:tcW w:w="360" w:type="dxa"/>
            <w:tcBorders>
              <w:left w:val="single" w:sz="6" w:space="0" w:color="auto"/>
            </w:tcBorders>
          </w:tcPr>
          <w:p w14:paraId="4CEB0910" w14:textId="77777777" w:rsidR="00C50A95" w:rsidRPr="00D016EC" w:rsidRDefault="00C50A95" w:rsidP="00416506">
            <w:pPr>
              <w:pStyle w:val="tabletext11"/>
              <w:jc w:val="right"/>
              <w:rPr>
                <w:ins w:id="9841" w:author="Author"/>
              </w:rPr>
            </w:pPr>
          </w:p>
        </w:tc>
        <w:tc>
          <w:tcPr>
            <w:tcW w:w="2040" w:type="dxa"/>
            <w:tcBorders>
              <w:top w:val="nil"/>
              <w:left w:val="nil"/>
              <w:bottom w:val="nil"/>
              <w:right w:val="single" w:sz="6" w:space="0" w:color="auto"/>
            </w:tcBorders>
            <w:vAlign w:val="bottom"/>
            <w:hideMark/>
          </w:tcPr>
          <w:p w14:paraId="6FC79967" w14:textId="77777777" w:rsidR="00C50A95" w:rsidRPr="00D016EC" w:rsidRDefault="00C50A95" w:rsidP="00416506">
            <w:pPr>
              <w:pStyle w:val="tabletext11"/>
              <w:tabs>
                <w:tab w:val="decimal" w:pos="681"/>
              </w:tabs>
              <w:rPr>
                <w:ins w:id="9842" w:author="Author"/>
              </w:rPr>
            </w:pPr>
            <w:ins w:id="9843" w:author="Author">
              <w:r w:rsidRPr="00D016EC">
                <w:t>0.50</w:t>
              </w:r>
            </w:ins>
          </w:p>
        </w:tc>
      </w:tr>
      <w:tr w:rsidR="00C50A95" w:rsidRPr="00D016EC" w14:paraId="30B2971E" w14:textId="77777777" w:rsidTr="00416506">
        <w:trPr>
          <w:trHeight w:val="190"/>
          <w:ins w:id="9844" w:author="Author"/>
        </w:trPr>
        <w:tc>
          <w:tcPr>
            <w:tcW w:w="200" w:type="dxa"/>
          </w:tcPr>
          <w:p w14:paraId="743492C8" w14:textId="77777777" w:rsidR="00C50A95" w:rsidRPr="00D016EC" w:rsidRDefault="00C50A95" w:rsidP="00416506">
            <w:pPr>
              <w:pStyle w:val="tabletext11"/>
              <w:rPr>
                <w:ins w:id="9845" w:author="Author"/>
              </w:rPr>
            </w:pPr>
          </w:p>
        </w:tc>
        <w:tc>
          <w:tcPr>
            <w:tcW w:w="360" w:type="dxa"/>
            <w:tcBorders>
              <w:top w:val="nil"/>
              <w:left w:val="single" w:sz="6" w:space="0" w:color="auto"/>
              <w:bottom w:val="nil"/>
              <w:right w:val="nil"/>
            </w:tcBorders>
          </w:tcPr>
          <w:p w14:paraId="1FEFF2E7" w14:textId="77777777" w:rsidR="00C50A95" w:rsidRPr="00D016EC" w:rsidRDefault="00C50A95" w:rsidP="00416506">
            <w:pPr>
              <w:pStyle w:val="tabletext11"/>
              <w:jc w:val="right"/>
              <w:rPr>
                <w:ins w:id="9846" w:author="Author"/>
              </w:rPr>
            </w:pPr>
          </w:p>
        </w:tc>
        <w:tc>
          <w:tcPr>
            <w:tcW w:w="2040" w:type="dxa"/>
            <w:tcBorders>
              <w:top w:val="nil"/>
              <w:left w:val="nil"/>
              <w:bottom w:val="nil"/>
              <w:right w:val="single" w:sz="6" w:space="0" w:color="auto"/>
            </w:tcBorders>
            <w:hideMark/>
          </w:tcPr>
          <w:p w14:paraId="53463F4A" w14:textId="77777777" w:rsidR="00C50A95" w:rsidRPr="00D016EC" w:rsidRDefault="00C50A95" w:rsidP="00416506">
            <w:pPr>
              <w:pStyle w:val="tabletext11"/>
              <w:tabs>
                <w:tab w:val="decimal" w:pos="850"/>
              </w:tabs>
              <w:rPr>
                <w:ins w:id="9847" w:author="Author"/>
              </w:rPr>
            </w:pPr>
            <w:ins w:id="9848" w:author="Author">
              <w:r w:rsidRPr="00D016EC">
                <w:t>10,000 to 11,999</w:t>
              </w:r>
            </w:ins>
          </w:p>
        </w:tc>
        <w:tc>
          <w:tcPr>
            <w:tcW w:w="360" w:type="dxa"/>
            <w:tcBorders>
              <w:left w:val="single" w:sz="6" w:space="0" w:color="auto"/>
            </w:tcBorders>
          </w:tcPr>
          <w:p w14:paraId="48F6DCA3" w14:textId="77777777" w:rsidR="00C50A95" w:rsidRPr="00D016EC" w:rsidRDefault="00C50A95" w:rsidP="00416506">
            <w:pPr>
              <w:pStyle w:val="tabletext11"/>
              <w:jc w:val="right"/>
              <w:rPr>
                <w:ins w:id="9849" w:author="Author"/>
              </w:rPr>
            </w:pPr>
          </w:p>
        </w:tc>
        <w:tc>
          <w:tcPr>
            <w:tcW w:w="2040" w:type="dxa"/>
            <w:tcBorders>
              <w:top w:val="nil"/>
              <w:left w:val="nil"/>
              <w:bottom w:val="nil"/>
              <w:right w:val="single" w:sz="6" w:space="0" w:color="auto"/>
            </w:tcBorders>
            <w:vAlign w:val="bottom"/>
            <w:hideMark/>
          </w:tcPr>
          <w:p w14:paraId="417B427D" w14:textId="77777777" w:rsidR="00C50A95" w:rsidRPr="00D016EC" w:rsidRDefault="00C50A95" w:rsidP="00416506">
            <w:pPr>
              <w:pStyle w:val="tabletext11"/>
              <w:tabs>
                <w:tab w:val="decimal" w:pos="681"/>
              </w:tabs>
              <w:rPr>
                <w:ins w:id="9850" w:author="Author"/>
              </w:rPr>
            </w:pPr>
            <w:ins w:id="9851" w:author="Author">
              <w:r w:rsidRPr="00D016EC">
                <w:t>0.53</w:t>
              </w:r>
            </w:ins>
          </w:p>
        </w:tc>
      </w:tr>
      <w:tr w:rsidR="00C50A95" w:rsidRPr="00D016EC" w14:paraId="6969D5C9" w14:textId="77777777" w:rsidTr="00416506">
        <w:trPr>
          <w:trHeight w:val="190"/>
          <w:ins w:id="9852" w:author="Author"/>
        </w:trPr>
        <w:tc>
          <w:tcPr>
            <w:tcW w:w="200" w:type="dxa"/>
          </w:tcPr>
          <w:p w14:paraId="4E5C2E58" w14:textId="77777777" w:rsidR="00C50A95" w:rsidRPr="00D016EC" w:rsidRDefault="00C50A95" w:rsidP="00416506">
            <w:pPr>
              <w:pStyle w:val="tabletext11"/>
              <w:rPr>
                <w:ins w:id="9853" w:author="Author"/>
              </w:rPr>
            </w:pPr>
          </w:p>
        </w:tc>
        <w:tc>
          <w:tcPr>
            <w:tcW w:w="360" w:type="dxa"/>
            <w:tcBorders>
              <w:top w:val="nil"/>
              <w:left w:val="single" w:sz="6" w:space="0" w:color="auto"/>
              <w:bottom w:val="nil"/>
              <w:right w:val="nil"/>
            </w:tcBorders>
          </w:tcPr>
          <w:p w14:paraId="416AB4A5" w14:textId="77777777" w:rsidR="00C50A95" w:rsidRPr="00D016EC" w:rsidRDefault="00C50A95" w:rsidP="00416506">
            <w:pPr>
              <w:pStyle w:val="tabletext11"/>
              <w:jc w:val="right"/>
              <w:rPr>
                <w:ins w:id="9854" w:author="Author"/>
              </w:rPr>
            </w:pPr>
          </w:p>
        </w:tc>
        <w:tc>
          <w:tcPr>
            <w:tcW w:w="2040" w:type="dxa"/>
            <w:tcBorders>
              <w:top w:val="nil"/>
              <w:left w:val="nil"/>
              <w:bottom w:val="nil"/>
              <w:right w:val="single" w:sz="6" w:space="0" w:color="auto"/>
            </w:tcBorders>
            <w:hideMark/>
          </w:tcPr>
          <w:p w14:paraId="35A0ED24" w14:textId="77777777" w:rsidR="00C50A95" w:rsidRPr="00D016EC" w:rsidRDefault="00C50A95" w:rsidP="00416506">
            <w:pPr>
              <w:pStyle w:val="tabletext11"/>
              <w:tabs>
                <w:tab w:val="decimal" w:pos="850"/>
              </w:tabs>
              <w:rPr>
                <w:ins w:id="9855" w:author="Author"/>
              </w:rPr>
            </w:pPr>
            <w:ins w:id="9856" w:author="Author">
              <w:r w:rsidRPr="00D016EC">
                <w:t>12,000 to 13,999</w:t>
              </w:r>
            </w:ins>
          </w:p>
        </w:tc>
        <w:tc>
          <w:tcPr>
            <w:tcW w:w="360" w:type="dxa"/>
            <w:tcBorders>
              <w:left w:val="single" w:sz="6" w:space="0" w:color="auto"/>
            </w:tcBorders>
          </w:tcPr>
          <w:p w14:paraId="79B657B0" w14:textId="77777777" w:rsidR="00C50A95" w:rsidRPr="00D016EC" w:rsidRDefault="00C50A95" w:rsidP="00416506">
            <w:pPr>
              <w:pStyle w:val="tabletext11"/>
              <w:jc w:val="right"/>
              <w:rPr>
                <w:ins w:id="9857" w:author="Author"/>
              </w:rPr>
            </w:pPr>
          </w:p>
        </w:tc>
        <w:tc>
          <w:tcPr>
            <w:tcW w:w="2040" w:type="dxa"/>
            <w:tcBorders>
              <w:top w:val="nil"/>
              <w:left w:val="nil"/>
              <w:bottom w:val="nil"/>
              <w:right w:val="single" w:sz="6" w:space="0" w:color="auto"/>
            </w:tcBorders>
            <w:vAlign w:val="bottom"/>
            <w:hideMark/>
          </w:tcPr>
          <w:p w14:paraId="634F046E" w14:textId="77777777" w:rsidR="00C50A95" w:rsidRPr="00D016EC" w:rsidRDefault="00C50A95" w:rsidP="00416506">
            <w:pPr>
              <w:pStyle w:val="tabletext11"/>
              <w:tabs>
                <w:tab w:val="decimal" w:pos="681"/>
              </w:tabs>
              <w:rPr>
                <w:ins w:id="9858" w:author="Author"/>
              </w:rPr>
            </w:pPr>
            <w:ins w:id="9859" w:author="Author">
              <w:r w:rsidRPr="00D016EC">
                <w:t>0.56</w:t>
              </w:r>
            </w:ins>
          </w:p>
        </w:tc>
      </w:tr>
      <w:tr w:rsidR="00C50A95" w:rsidRPr="00D016EC" w14:paraId="0B9765FB" w14:textId="77777777" w:rsidTr="00416506">
        <w:trPr>
          <w:trHeight w:val="190"/>
          <w:ins w:id="9860" w:author="Author"/>
        </w:trPr>
        <w:tc>
          <w:tcPr>
            <w:tcW w:w="200" w:type="dxa"/>
          </w:tcPr>
          <w:p w14:paraId="1C3B7A74" w14:textId="77777777" w:rsidR="00C50A95" w:rsidRPr="00D016EC" w:rsidRDefault="00C50A95" w:rsidP="00416506">
            <w:pPr>
              <w:pStyle w:val="tabletext11"/>
              <w:rPr>
                <w:ins w:id="9861" w:author="Author"/>
              </w:rPr>
            </w:pPr>
          </w:p>
        </w:tc>
        <w:tc>
          <w:tcPr>
            <w:tcW w:w="360" w:type="dxa"/>
            <w:tcBorders>
              <w:top w:val="nil"/>
              <w:left w:val="single" w:sz="6" w:space="0" w:color="auto"/>
              <w:bottom w:val="nil"/>
              <w:right w:val="nil"/>
            </w:tcBorders>
          </w:tcPr>
          <w:p w14:paraId="30D58657" w14:textId="77777777" w:rsidR="00C50A95" w:rsidRPr="00D016EC" w:rsidRDefault="00C50A95" w:rsidP="00416506">
            <w:pPr>
              <w:pStyle w:val="tabletext11"/>
              <w:jc w:val="right"/>
              <w:rPr>
                <w:ins w:id="9862" w:author="Author"/>
              </w:rPr>
            </w:pPr>
          </w:p>
        </w:tc>
        <w:tc>
          <w:tcPr>
            <w:tcW w:w="2040" w:type="dxa"/>
            <w:tcBorders>
              <w:top w:val="nil"/>
              <w:left w:val="nil"/>
              <w:bottom w:val="nil"/>
              <w:right w:val="single" w:sz="6" w:space="0" w:color="auto"/>
            </w:tcBorders>
            <w:hideMark/>
          </w:tcPr>
          <w:p w14:paraId="0A8F750D" w14:textId="77777777" w:rsidR="00C50A95" w:rsidRPr="00D016EC" w:rsidRDefault="00C50A95" w:rsidP="00416506">
            <w:pPr>
              <w:pStyle w:val="tabletext11"/>
              <w:tabs>
                <w:tab w:val="decimal" w:pos="850"/>
              </w:tabs>
              <w:rPr>
                <w:ins w:id="9863" w:author="Author"/>
              </w:rPr>
            </w:pPr>
            <w:ins w:id="9864" w:author="Author">
              <w:r w:rsidRPr="00D016EC">
                <w:t>14,000 to 15,999</w:t>
              </w:r>
            </w:ins>
          </w:p>
        </w:tc>
        <w:tc>
          <w:tcPr>
            <w:tcW w:w="360" w:type="dxa"/>
            <w:tcBorders>
              <w:left w:val="single" w:sz="6" w:space="0" w:color="auto"/>
            </w:tcBorders>
          </w:tcPr>
          <w:p w14:paraId="3C8A251A" w14:textId="77777777" w:rsidR="00C50A95" w:rsidRPr="00D016EC" w:rsidRDefault="00C50A95" w:rsidP="00416506">
            <w:pPr>
              <w:pStyle w:val="tabletext11"/>
              <w:jc w:val="right"/>
              <w:rPr>
                <w:ins w:id="9865" w:author="Author"/>
              </w:rPr>
            </w:pPr>
          </w:p>
        </w:tc>
        <w:tc>
          <w:tcPr>
            <w:tcW w:w="2040" w:type="dxa"/>
            <w:tcBorders>
              <w:top w:val="nil"/>
              <w:left w:val="nil"/>
              <w:bottom w:val="nil"/>
              <w:right w:val="single" w:sz="6" w:space="0" w:color="auto"/>
            </w:tcBorders>
            <w:vAlign w:val="bottom"/>
            <w:hideMark/>
          </w:tcPr>
          <w:p w14:paraId="1ABE24D3" w14:textId="77777777" w:rsidR="00C50A95" w:rsidRPr="00D016EC" w:rsidRDefault="00C50A95" w:rsidP="00416506">
            <w:pPr>
              <w:pStyle w:val="tabletext11"/>
              <w:tabs>
                <w:tab w:val="decimal" w:pos="681"/>
              </w:tabs>
              <w:rPr>
                <w:ins w:id="9866" w:author="Author"/>
              </w:rPr>
            </w:pPr>
            <w:ins w:id="9867" w:author="Author">
              <w:r w:rsidRPr="00D016EC">
                <w:t>0.59</w:t>
              </w:r>
            </w:ins>
          </w:p>
        </w:tc>
      </w:tr>
      <w:tr w:rsidR="00C50A95" w:rsidRPr="00D016EC" w14:paraId="35925129" w14:textId="77777777" w:rsidTr="00416506">
        <w:trPr>
          <w:trHeight w:val="190"/>
          <w:ins w:id="9868" w:author="Author"/>
        </w:trPr>
        <w:tc>
          <w:tcPr>
            <w:tcW w:w="200" w:type="dxa"/>
          </w:tcPr>
          <w:p w14:paraId="4A3011EB" w14:textId="77777777" w:rsidR="00C50A95" w:rsidRPr="00D016EC" w:rsidRDefault="00C50A95" w:rsidP="00416506">
            <w:pPr>
              <w:pStyle w:val="tabletext11"/>
              <w:rPr>
                <w:ins w:id="9869" w:author="Author"/>
              </w:rPr>
            </w:pPr>
          </w:p>
        </w:tc>
        <w:tc>
          <w:tcPr>
            <w:tcW w:w="360" w:type="dxa"/>
            <w:tcBorders>
              <w:top w:val="nil"/>
              <w:left w:val="single" w:sz="6" w:space="0" w:color="auto"/>
              <w:bottom w:val="nil"/>
              <w:right w:val="nil"/>
            </w:tcBorders>
          </w:tcPr>
          <w:p w14:paraId="312C4601" w14:textId="77777777" w:rsidR="00C50A95" w:rsidRPr="00D016EC" w:rsidRDefault="00C50A95" w:rsidP="00416506">
            <w:pPr>
              <w:pStyle w:val="tabletext11"/>
              <w:jc w:val="right"/>
              <w:rPr>
                <w:ins w:id="9870" w:author="Author"/>
              </w:rPr>
            </w:pPr>
          </w:p>
        </w:tc>
        <w:tc>
          <w:tcPr>
            <w:tcW w:w="2040" w:type="dxa"/>
            <w:tcBorders>
              <w:top w:val="nil"/>
              <w:left w:val="nil"/>
              <w:bottom w:val="nil"/>
              <w:right w:val="single" w:sz="6" w:space="0" w:color="auto"/>
            </w:tcBorders>
            <w:hideMark/>
          </w:tcPr>
          <w:p w14:paraId="0A8661D8" w14:textId="77777777" w:rsidR="00C50A95" w:rsidRPr="00D016EC" w:rsidRDefault="00C50A95" w:rsidP="00416506">
            <w:pPr>
              <w:pStyle w:val="tabletext11"/>
              <w:tabs>
                <w:tab w:val="decimal" w:pos="850"/>
              </w:tabs>
              <w:rPr>
                <w:ins w:id="9871" w:author="Author"/>
              </w:rPr>
            </w:pPr>
            <w:ins w:id="9872" w:author="Author">
              <w:r w:rsidRPr="00D016EC">
                <w:t>16,000 to 17,999</w:t>
              </w:r>
            </w:ins>
          </w:p>
        </w:tc>
        <w:tc>
          <w:tcPr>
            <w:tcW w:w="360" w:type="dxa"/>
            <w:tcBorders>
              <w:left w:val="single" w:sz="6" w:space="0" w:color="auto"/>
            </w:tcBorders>
          </w:tcPr>
          <w:p w14:paraId="606447E6" w14:textId="77777777" w:rsidR="00C50A95" w:rsidRPr="00D016EC" w:rsidRDefault="00C50A95" w:rsidP="00416506">
            <w:pPr>
              <w:pStyle w:val="tabletext11"/>
              <w:jc w:val="right"/>
              <w:rPr>
                <w:ins w:id="9873" w:author="Author"/>
              </w:rPr>
            </w:pPr>
          </w:p>
        </w:tc>
        <w:tc>
          <w:tcPr>
            <w:tcW w:w="2040" w:type="dxa"/>
            <w:tcBorders>
              <w:top w:val="nil"/>
              <w:left w:val="nil"/>
              <w:bottom w:val="nil"/>
              <w:right w:val="single" w:sz="6" w:space="0" w:color="auto"/>
            </w:tcBorders>
            <w:vAlign w:val="bottom"/>
            <w:hideMark/>
          </w:tcPr>
          <w:p w14:paraId="022737BF" w14:textId="77777777" w:rsidR="00C50A95" w:rsidRPr="00D016EC" w:rsidRDefault="00C50A95" w:rsidP="00416506">
            <w:pPr>
              <w:pStyle w:val="tabletext11"/>
              <w:tabs>
                <w:tab w:val="decimal" w:pos="681"/>
              </w:tabs>
              <w:rPr>
                <w:ins w:id="9874" w:author="Author"/>
              </w:rPr>
            </w:pPr>
            <w:ins w:id="9875" w:author="Author">
              <w:r w:rsidRPr="00D016EC">
                <w:t>0.61</w:t>
              </w:r>
            </w:ins>
          </w:p>
        </w:tc>
      </w:tr>
      <w:tr w:rsidR="00C50A95" w:rsidRPr="00D016EC" w14:paraId="70A47FFA" w14:textId="77777777" w:rsidTr="00416506">
        <w:trPr>
          <w:trHeight w:val="190"/>
          <w:ins w:id="9876" w:author="Author"/>
        </w:trPr>
        <w:tc>
          <w:tcPr>
            <w:tcW w:w="200" w:type="dxa"/>
          </w:tcPr>
          <w:p w14:paraId="49406345" w14:textId="77777777" w:rsidR="00C50A95" w:rsidRPr="00D016EC" w:rsidRDefault="00C50A95" w:rsidP="00416506">
            <w:pPr>
              <w:pStyle w:val="tabletext11"/>
              <w:rPr>
                <w:ins w:id="9877" w:author="Author"/>
              </w:rPr>
            </w:pPr>
          </w:p>
        </w:tc>
        <w:tc>
          <w:tcPr>
            <w:tcW w:w="360" w:type="dxa"/>
            <w:tcBorders>
              <w:top w:val="nil"/>
              <w:left w:val="single" w:sz="6" w:space="0" w:color="auto"/>
              <w:bottom w:val="nil"/>
              <w:right w:val="nil"/>
            </w:tcBorders>
          </w:tcPr>
          <w:p w14:paraId="462D2296" w14:textId="77777777" w:rsidR="00C50A95" w:rsidRPr="00D016EC" w:rsidRDefault="00C50A95" w:rsidP="00416506">
            <w:pPr>
              <w:pStyle w:val="tabletext11"/>
              <w:jc w:val="right"/>
              <w:rPr>
                <w:ins w:id="9878" w:author="Author"/>
              </w:rPr>
            </w:pPr>
          </w:p>
        </w:tc>
        <w:tc>
          <w:tcPr>
            <w:tcW w:w="2040" w:type="dxa"/>
            <w:tcBorders>
              <w:top w:val="nil"/>
              <w:left w:val="nil"/>
              <w:bottom w:val="nil"/>
              <w:right w:val="single" w:sz="6" w:space="0" w:color="auto"/>
            </w:tcBorders>
            <w:hideMark/>
          </w:tcPr>
          <w:p w14:paraId="4C94AA23" w14:textId="77777777" w:rsidR="00C50A95" w:rsidRPr="00D016EC" w:rsidRDefault="00C50A95" w:rsidP="00416506">
            <w:pPr>
              <w:pStyle w:val="tabletext11"/>
              <w:tabs>
                <w:tab w:val="decimal" w:pos="850"/>
              </w:tabs>
              <w:rPr>
                <w:ins w:id="9879" w:author="Author"/>
              </w:rPr>
            </w:pPr>
            <w:ins w:id="9880" w:author="Author">
              <w:r w:rsidRPr="00D016EC">
                <w:t>18,000 to 19,999</w:t>
              </w:r>
            </w:ins>
          </w:p>
        </w:tc>
        <w:tc>
          <w:tcPr>
            <w:tcW w:w="360" w:type="dxa"/>
            <w:tcBorders>
              <w:left w:val="single" w:sz="6" w:space="0" w:color="auto"/>
            </w:tcBorders>
          </w:tcPr>
          <w:p w14:paraId="7E4FCBCA" w14:textId="77777777" w:rsidR="00C50A95" w:rsidRPr="00D016EC" w:rsidRDefault="00C50A95" w:rsidP="00416506">
            <w:pPr>
              <w:pStyle w:val="tabletext11"/>
              <w:jc w:val="right"/>
              <w:rPr>
                <w:ins w:id="9881" w:author="Author"/>
              </w:rPr>
            </w:pPr>
          </w:p>
        </w:tc>
        <w:tc>
          <w:tcPr>
            <w:tcW w:w="2040" w:type="dxa"/>
            <w:tcBorders>
              <w:top w:val="nil"/>
              <w:left w:val="nil"/>
              <w:bottom w:val="nil"/>
              <w:right w:val="single" w:sz="6" w:space="0" w:color="auto"/>
            </w:tcBorders>
            <w:vAlign w:val="bottom"/>
            <w:hideMark/>
          </w:tcPr>
          <w:p w14:paraId="564A04BC" w14:textId="77777777" w:rsidR="00C50A95" w:rsidRPr="00D016EC" w:rsidRDefault="00C50A95" w:rsidP="00416506">
            <w:pPr>
              <w:pStyle w:val="tabletext11"/>
              <w:tabs>
                <w:tab w:val="decimal" w:pos="681"/>
              </w:tabs>
              <w:rPr>
                <w:ins w:id="9882" w:author="Author"/>
              </w:rPr>
            </w:pPr>
            <w:ins w:id="9883" w:author="Author">
              <w:r w:rsidRPr="00D016EC">
                <w:t>0.63</w:t>
              </w:r>
            </w:ins>
          </w:p>
        </w:tc>
      </w:tr>
      <w:tr w:rsidR="00C50A95" w:rsidRPr="00D016EC" w14:paraId="2AED41EA" w14:textId="77777777" w:rsidTr="00416506">
        <w:trPr>
          <w:trHeight w:val="190"/>
          <w:ins w:id="9884" w:author="Author"/>
        </w:trPr>
        <w:tc>
          <w:tcPr>
            <w:tcW w:w="200" w:type="dxa"/>
          </w:tcPr>
          <w:p w14:paraId="71CE984C" w14:textId="77777777" w:rsidR="00C50A95" w:rsidRPr="00D016EC" w:rsidRDefault="00C50A95" w:rsidP="00416506">
            <w:pPr>
              <w:pStyle w:val="tabletext11"/>
              <w:rPr>
                <w:ins w:id="9885" w:author="Author"/>
              </w:rPr>
            </w:pPr>
          </w:p>
        </w:tc>
        <w:tc>
          <w:tcPr>
            <w:tcW w:w="360" w:type="dxa"/>
            <w:tcBorders>
              <w:top w:val="nil"/>
              <w:left w:val="single" w:sz="6" w:space="0" w:color="auto"/>
              <w:bottom w:val="nil"/>
              <w:right w:val="nil"/>
            </w:tcBorders>
          </w:tcPr>
          <w:p w14:paraId="1DB58CD4" w14:textId="77777777" w:rsidR="00C50A95" w:rsidRPr="00D016EC" w:rsidRDefault="00C50A95" w:rsidP="00416506">
            <w:pPr>
              <w:pStyle w:val="tabletext11"/>
              <w:jc w:val="right"/>
              <w:rPr>
                <w:ins w:id="9886" w:author="Author"/>
              </w:rPr>
            </w:pPr>
          </w:p>
        </w:tc>
        <w:tc>
          <w:tcPr>
            <w:tcW w:w="2040" w:type="dxa"/>
            <w:tcBorders>
              <w:top w:val="nil"/>
              <w:left w:val="nil"/>
              <w:bottom w:val="nil"/>
              <w:right w:val="single" w:sz="6" w:space="0" w:color="auto"/>
            </w:tcBorders>
            <w:hideMark/>
          </w:tcPr>
          <w:p w14:paraId="58E8662C" w14:textId="77777777" w:rsidR="00C50A95" w:rsidRPr="00D016EC" w:rsidRDefault="00C50A95" w:rsidP="00416506">
            <w:pPr>
              <w:pStyle w:val="tabletext11"/>
              <w:tabs>
                <w:tab w:val="decimal" w:pos="850"/>
              </w:tabs>
              <w:rPr>
                <w:ins w:id="9887" w:author="Author"/>
              </w:rPr>
            </w:pPr>
            <w:ins w:id="9888" w:author="Author">
              <w:r w:rsidRPr="00D016EC">
                <w:t>20,000 to 24,999</w:t>
              </w:r>
            </w:ins>
          </w:p>
        </w:tc>
        <w:tc>
          <w:tcPr>
            <w:tcW w:w="360" w:type="dxa"/>
            <w:tcBorders>
              <w:left w:val="single" w:sz="6" w:space="0" w:color="auto"/>
            </w:tcBorders>
          </w:tcPr>
          <w:p w14:paraId="66A498EC" w14:textId="77777777" w:rsidR="00C50A95" w:rsidRPr="00D016EC" w:rsidRDefault="00C50A95" w:rsidP="00416506">
            <w:pPr>
              <w:pStyle w:val="tabletext11"/>
              <w:jc w:val="right"/>
              <w:rPr>
                <w:ins w:id="9889" w:author="Author"/>
              </w:rPr>
            </w:pPr>
          </w:p>
        </w:tc>
        <w:tc>
          <w:tcPr>
            <w:tcW w:w="2040" w:type="dxa"/>
            <w:tcBorders>
              <w:top w:val="nil"/>
              <w:left w:val="nil"/>
              <w:bottom w:val="nil"/>
              <w:right w:val="single" w:sz="6" w:space="0" w:color="auto"/>
            </w:tcBorders>
            <w:vAlign w:val="bottom"/>
            <w:hideMark/>
          </w:tcPr>
          <w:p w14:paraId="538B8800" w14:textId="77777777" w:rsidR="00C50A95" w:rsidRPr="00D016EC" w:rsidRDefault="00C50A95" w:rsidP="00416506">
            <w:pPr>
              <w:pStyle w:val="tabletext11"/>
              <w:tabs>
                <w:tab w:val="decimal" w:pos="681"/>
              </w:tabs>
              <w:rPr>
                <w:ins w:id="9890" w:author="Author"/>
              </w:rPr>
            </w:pPr>
            <w:ins w:id="9891" w:author="Author">
              <w:r w:rsidRPr="00D016EC">
                <w:t>0.66</w:t>
              </w:r>
            </w:ins>
          </w:p>
        </w:tc>
      </w:tr>
      <w:tr w:rsidR="00C50A95" w:rsidRPr="00D016EC" w14:paraId="1B23F0D8" w14:textId="77777777" w:rsidTr="00416506">
        <w:trPr>
          <w:trHeight w:val="190"/>
          <w:ins w:id="9892" w:author="Author"/>
        </w:trPr>
        <w:tc>
          <w:tcPr>
            <w:tcW w:w="200" w:type="dxa"/>
          </w:tcPr>
          <w:p w14:paraId="6B0686A5" w14:textId="77777777" w:rsidR="00C50A95" w:rsidRPr="00D016EC" w:rsidRDefault="00C50A95" w:rsidP="00416506">
            <w:pPr>
              <w:pStyle w:val="tabletext11"/>
              <w:rPr>
                <w:ins w:id="9893" w:author="Author"/>
              </w:rPr>
            </w:pPr>
          </w:p>
        </w:tc>
        <w:tc>
          <w:tcPr>
            <w:tcW w:w="360" w:type="dxa"/>
            <w:tcBorders>
              <w:top w:val="nil"/>
              <w:left w:val="single" w:sz="6" w:space="0" w:color="auto"/>
              <w:bottom w:val="nil"/>
              <w:right w:val="nil"/>
            </w:tcBorders>
          </w:tcPr>
          <w:p w14:paraId="74686392" w14:textId="77777777" w:rsidR="00C50A95" w:rsidRPr="00D016EC" w:rsidRDefault="00C50A95" w:rsidP="00416506">
            <w:pPr>
              <w:pStyle w:val="tabletext11"/>
              <w:jc w:val="right"/>
              <w:rPr>
                <w:ins w:id="9894" w:author="Author"/>
              </w:rPr>
            </w:pPr>
          </w:p>
        </w:tc>
        <w:tc>
          <w:tcPr>
            <w:tcW w:w="2040" w:type="dxa"/>
            <w:tcBorders>
              <w:top w:val="nil"/>
              <w:left w:val="nil"/>
              <w:bottom w:val="nil"/>
              <w:right w:val="single" w:sz="6" w:space="0" w:color="auto"/>
            </w:tcBorders>
            <w:hideMark/>
          </w:tcPr>
          <w:p w14:paraId="63C0CD26" w14:textId="77777777" w:rsidR="00C50A95" w:rsidRPr="00D016EC" w:rsidRDefault="00C50A95" w:rsidP="00416506">
            <w:pPr>
              <w:pStyle w:val="tabletext11"/>
              <w:tabs>
                <w:tab w:val="decimal" w:pos="850"/>
              </w:tabs>
              <w:rPr>
                <w:ins w:id="9895" w:author="Author"/>
              </w:rPr>
            </w:pPr>
            <w:ins w:id="9896" w:author="Author">
              <w:r w:rsidRPr="00D016EC">
                <w:t>25,000 to 29,999</w:t>
              </w:r>
            </w:ins>
          </w:p>
        </w:tc>
        <w:tc>
          <w:tcPr>
            <w:tcW w:w="360" w:type="dxa"/>
            <w:tcBorders>
              <w:left w:val="single" w:sz="6" w:space="0" w:color="auto"/>
            </w:tcBorders>
          </w:tcPr>
          <w:p w14:paraId="768B2768" w14:textId="77777777" w:rsidR="00C50A95" w:rsidRPr="00D016EC" w:rsidRDefault="00C50A95" w:rsidP="00416506">
            <w:pPr>
              <w:pStyle w:val="tabletext11"/>
              <w:jc w:val="right"/>
              <w:rPr>
                <w:ins w:id="9897" w:author="Author"/>
              </w:rPr>
            </w:pPr>
          </w:p>
        </w:tc>
        <w:tc>
          <w:tcPr>
            <w:tcW w:w="2040" w:type="dxa"/>
            <w:tcBorders>
              <w:top w:val="nil"/>
              <w:left w:val="nil"/>
              <w:bottom w:val="nil"/>
              <w:right w:val="single" w:sz="6" w:space="0" w:color="auto"/>
            </w:tcBorders>
            <w:vAlign w:val="bottom"/>
            <w:hideMark/>
          </w:tcPr>
          <w:p w14:paraId="5373C39B" w14:textId="77777777" w:rsidR="00C50A95" w:rsidRPr="00D016EC" w:rsidRDefault="00C50A95" w:rsidP="00416506">
            <w:pPr>
              <w:pStyle w:val="tabletext11"/>
              <w:tabs>
                <w:tab w:val="decimal" w:pos="681"/>
              </w:tabs>
              <w:rPr>
                <w:ins w:id="9898" w:author="Author"/>
              </w:rPr>
            </w:pPr>
            <w:ins w:id="9899" w:author="Author">
              <w:r w:rsidRPr="00D016EC">
                <w:t>0.70</w:t>
              </w:r>
            </w:ins>
          </w:p>
        </w:tc>
      </w:tr>
      <w:tr w:rsidR="00C50A95" w:rsidRPr="00D016EC" w14:paraId="7E4AF628" w14:textId="77777777" w:rsidTr="00416506">
        <w:trPr>
          <w:trHeight w:val="190"/>
          <w:ins w:id="9900" w:author="Author"/>
        </w:trPr>
        <w:tc>
          <w:tcPr>
            <w:tcW w:w="200" w:type="dxa"/>
          </w:tcPr>
          <w:p w14:paraId="4CDB58A6" w14:textId="77777777" w:rsidR="00C50A95" w:rsidRPr="00D016EC" w:rsidRDefault="00C50A95" w:rsidP="00416506">
            <w:pPr>
              <w:pStyle w:val="tabletext11"/>
              <w:rPr>
                <w:ins w:id="9901" w:author="Author"/>
              </w:rPr>
            </w:pPr>
          </w:p>
        </w:tc>
        <w:tc>
          <w:tcPr>
            <w:tcW w:w="360" w:type="dxa"/>
            <w:tcBorders>
              <w:top w:val="nil"/>
              <w:left w:val="single" w:sz="6" w:space="0" w:color="auto"/>
              <w:bottom w:val="nil"/>
              <w:right w:val="nil"/>
            </w:tcBorders>
          </w:tcPr>
          <w:p w14:paraId="15E4AB67" w14:textId="77777777" w:rsidR="00C50A95" w:rsidRPr="00D016EC" w:rsidRDefault="00C50A95" w:rsidP="00416506">
            <w:pPr>
              <w:pStyle w:val="tabletext11"/>
              <w:jc w:val="right"/>
              <w:rPr>
                <w:ins w:id="9902" w:author="Author"/>
              </w:rPr>
            </w:pPr>
          </w:p>
        </w:tc>
        <w:tc>
          <w:tcPr>
            <w:tcW w:w="2040" w:type="dxa"/>
            <w:tcBorders>
              <w:top w:val="nil"/>
              <w:left w:val="nil"/>
              <w:bottom w:val="nil"/>
              <w:right w:val="single" w:sz="6" w:space="0" w:color="auto"/>
            </w:tcBorders>
            <w:hideMark/>
          </w:tcPr>
          <w:p w14:paraId="009052C2" w14:textId="77777777" w:rsidR="00C50A95" w:rsidRPr="00D016EC" w:rsidRDefault="00C50A95" w:rsidP="00416506">
            <w:pPr>
              <w:pStyle w:val="tabletext11"/>
              <w:tabs>
                <w:tab w:val="decimal" w:pos="850"/>
              </w:tabs>
              <w:rPr>
                <w:ins w:id="9903" w:author="Author"/>
              </w:rPr>
            </w:pPr>
            <w:ins w:id="9904" w:author="Author">
              <w:r w:rsidRPr="00D016EC">
                <w:t>30,000 to 34,999</w:t>
              </w:r>
            </w:ins>
          </w:p>
        </w:tc>
        <w:tc>
          <w:tcPr>
            <w:tcW w:w="360" w:type="dxa"/>
            <w:tcBorders>
              <w:left w:val="single" w:sz="6" w:space="0" w:color="auto"/>
            </w:tcBorders>
          </w:tcPr>
          <w:p w14:paraId="3BC382C4" w14:textId="77777777" w:rsidR="00C50A95" w:rsidRPr="00D016EC" w:rsidRDefault="00C50A95" w:rsidP="00416506">
            <w:pPr>
              <w:pStyle w:val="tabletext11"/>
              <w:jc w:val="right"/>
              <w:rPr>
                <w:ins w:id="9905" w:author="Author"/>
              </w:rPr>
            </w:pPr>
          </w:p>
        </w:tc>
        <w:tc>
          <w:tcPr>
            <w:tcW w:w="2040" w:type="dxa"/>
            <w:tcBorders>
              <w:top w:val="nil"/>
              <w:left w:val="nil"/>
              <w:bottom w:val="nil"/>
              <w:right w:val="single" w:sz="6" w:space="0" w:color="auto"/>
            </w:tcBorders>
            <w:vAlign w:val="bottom"/>
            <w:hideMark/>
          </w:tcPr>
          <w:p w14:paraId="567C6C13" w14:textId="77777777" w:rsidR="00C50A95" w:rsidRPr="00D016EC" w:rsidRDefault="00C50A95" w:rsidP="00416506">
            <w:pPr>
              <w:pStyle w:val="tabletext11"/>
              <w:tabs>
                <w:tab w:val="decimal" w:pos="681"/>
              </w:tabs>
              <w:rPr>
                <w:ins w:id="9906" w:author="Author"/>
              </w:rPr>
            </w:pPr>
            <w:ins w:id="9907" w:author="Author">
              <w:r w:rsidRPr="00D016EC">
                <w:t>0.76</w:t>
              </w:r>
            </w:ins>
          </w:p>
        </w:tc>
      </w:tr>
      <w:tr w:rsidR="00C50A95" w:rsidRPr="00D016EC" w14:paraId="737BDF75" w14:textId="77777777" w:rsidTr="00416506">
        <w:trPr>
          <w:trHeight w:val="190"/>
          <w:ins w:id="9908" w:author="Author"/>
        </w:trPr>
        <w:tc>
          <w:tcPr>
            <w:tcW w:w="200" w:type="dxa"/>
          </w:tcPr>
          <w:p w14:paraId="1CD253E5" w14:textId="77777777" w:rsidR="00C50A95" w:rsidRPr="00D016EC" w:rsidRDefault="00C50A95" w:rsidP="00416506">
            <w:pPr>
              <w:pStyle w:val="tabletext11"/>
              <w:rPr>
                <w:ins w:id="9909" w:author="Author"/>
              </w:rPr>
            </w:pPr>
          </w:p>
        </w:tc>
        <w:tc>
          <w:tcPr>
            <w:tcW w:w="360" w:type="dxa"/>
            <w:tcBorders>
              <w:top w:val="nil"/>
              <w:left w:val="single" w:sz="6" w:space="0" w:color="auto"/>
              <w:bottom w:val="nil"/>
              <w:right w:val="nil"/>
            </w:tcBorders>
          </w:tcPr>
          <w:p w14:paraId="4BE9394E" w14:textId="77777777" w:rsidR="00C50A95" w:rsidRPr="00D016EC" w:rsidRDefault="00C50A95" w:rsidP="00416506">
            <w:pPr>
              <w:pStyle w:val="tabletext11"/>
              <w:jc w:val="right"/>
              <w:rPr>
                <w:ins w:id="9910" w:author="Author"/>
              </w:rPr>
            </w:pPr>
          </w:p>
        </w:tc>
        <w:tc>
          <w:tcPr>
            <w:tcW w:w="2040" w:type="dxa"/>
            <w:tcBorders>
              <w:top w:val="nil"/>
              <w:left w:val="nil"/>
              <w:bottom w:val="nil"/>
              <w:right w:val="single" w:sz="6" w:space="0" w:color="auto"/>
            </w:tcBorders>
            <w:hideMark/>
          </w:tcPr>
          <w:p w14:paraId="4D483941" w14:textId="77777777" w:rsidR="00C50A95" w:rsidRPr="00D016EC" w:rsidRDefault="00C50A95" w:rsidP="00416506">
            <w:pPr>
              <w:pStyle w:val="tabletext11"/>
              <w:tabs>
                <w:tab w:val="decimal" w:pos="850"/>
              </w:tabs>
              <w:rPr>
                <w:ins w:id="9911" w:author="Author"/>
              </w:rPr>
            </w:pPr>
            <w:ins w:id="9912" w:author="Author">
              <w:r w:rsidRPr="00D016EC">
                <w:t>35,000 to 39,999</w:t>
              </w:r>
            </w:ins>
          </w:p>
        </w:tc>
        <w:tc>
          <w:tcPr>
            <w:tcW w:w="360" w:type="dxa"/>
            <w:tcBorders>
              <w:left w:val="single" w:sz="6" w:space="0" w:color="auto"/>
            </w:tcBorders>
          </w:tcPr>
          <w:p w14:paraId="66C95D3C" w14:textId="77777777" w:rsidR="00C50A95" w:rsidRPr="00D016EC" w:rsidRDefault="00C50A95" w:rsidP="00416506">
            <w:pPr>
              <w:pStyle w:val="tabletext11"/>
              <w:jc w:val="right"/>
              <w:rPr>
                <w:ins w:id="9913" w:author="Author"/>
              </w:rPr>
            </w:pPr>
          </w:p>
        </w:tc>
        <w:tc>
          <w:tcPr>
            <w:tcW w:w="2040" w:type="dxa"/>
            <w:tcBorders>
              <w:top w:val="nil"/>
              <w:left w:val="nil"/>
              <w:bottom w:val="nil"/>
              <w:right w:val="single" w:sz="6" w:space="0" w:color="auto"/>
            </w:tcBorders>
            <w:vAlign w:val="bottom"/>
            <w:hideMark/>
          </w:tcPr>
          <w:p w14:paraId="560AB2D8" w14:textId="77777777" w:rsidR="00C50A95" w:rsidRPr="00D016EC" w:rsidRDefault="00C50A95" w:rsidP="00416506">
            <w:pPr>
              <w:pStyle w:val="tabletext11"/>
              <w:tabs>
                <w:tab w:val="decimal" w:pos="681"/>
              </w:tabs>
              <w:rPr>
                <w:ins w:id="9914" w:author="Author"/>
              </w:rPr>
            </w:pPr>
            <w:ins w:id="9915" w:author="Author">
              <w:r w:rsidRPr="00D016EC">
                <w:t>0.85</w:t>
              </w:r>
            </w:ins>
          </w:p>
        </w:tc>
      </w:tr>
      <w:tr w:rsidR="00C50A95" w:rsidRPr="00D016EC" w14:paraId="4E55862F" w14:textId="77777777" w:rsidTr="00416506">
        <w:trPr>
          <w:trHeight w:val="190"/>
          <w:ins w:id="9916" w:author="Author"/>
        </w:trPr>
        <w:tc>
          <w:tcPr>
            <w:tcW w:w="200" w:type="dxa"/>
          </w:tcPr>
          <w:p w14:paraId="72388748" w14:textId="77777777" w:rsidR="00C50A95" w:rsidRPr="00D016EC" w:rsidRDefault="00C50A95" w:rsidP="00416506">
            <w:pPr>
              <w:pStyle w:val="tabletext11"/>
              <w:rPr>
                <w:ins w:id="9917" w:author="Author"/>
              </w:rPr>
            </w:pPr>
          </w:p>
        </w:tc>
        <w:tc>
          <w:tcPr>
            <w:tcW w:w="360" w:type="dxa"/>
            <w:tcBorders>
              <w:top w:val="nil"/>
              <w:left w:val="single" w:sz="6" w:space="0" w:color="auto"/>
              <w:bottom w:val="nil"/>
              <w:right w:val="nil"/>
            </w:tcBorders>
          </w:tcPr>
          <w:p w14:paraId="7DAAD80D" w14:textId="77777777" w:rsidR="00C50A95" w:rsidRPr="00D016EC" w:rsidRDefault="00C50A95" w:rsidP="00416506">
            <w:pPr>
              <w:pStyle w:val="tabletext11"/>
              <w:jc w:val="right"/>
              <w:rPr>
                <w:ins w:id="9918" w:author="Author"/>
              </w:rPr>
            </w:pPr>
          </w:p>
        </w:tc>
        <w:tc>
          <w:tcPr>
            <w:tcW w:w="2040" w:type="dxa"/>
            <w:tcBorders>
              <w:top w:val="nil"/>
              <w:left w:val="nil"/>
              <w:bottom w:val="nil"/>
              <w:right w:val="single" w:sz="6" w:space="0" w:color="auto"/>
            </w:tcBorders>
            <w:hideMark/>
          </w:tcPr>
          <w:p w14:paraId="1E2F7784" w14:textId="77777777" w:rsidR="00C50A95" w:rsidRPr="00D016EC" w:rsidRDefault="00C50A95" w:rsidP="00416506">
            <w:pPr>
              <w:pStyle w:val="tabletext11"/>
              <w:tabs>
                <w:tab w:val="decimal" w:pos="850"/>
              </w:tabs>
              <w:rPr>
                <w:ins w:id="9919" w:author="Author"/>
              </w:rPr>
            </w:pPr>
            <w:ins w:id="9920" w:author="Author">
              <w:r w:rsidRPr="00D016EC">
                <w:t>40,000 to 44,999</w:t>
              </w:r>
            </w:ins>
          </w:p>
        </w:tc>
        <w:tc>
          <w:tcPr>
            <w:tcW w:w="360" w:type="dxa"/>
            <w:tcBorders>
              <w:left w:val="single" w:sz="6" w:space="0" w:color="auto"/>
            </w:tcBorders>
          </w:tcPr>
          <w:p w14:paraId="1E08C21F" w14:textId="77777777" w:rsidR="00C50A95" w:rsidRPr="00D016EC" w:rsidRDefault="00C50A95" w:rsidP="00416506">
            <w:pPr>
              <w:pStyle w:val="tabletext11"/>
              <w:jc w:val="right"/>
              <w:rPr>
                <w:ins w:id="9921" w:author="Author"/>
              </w:rPr>
            </w:pPr>
          </w:p>
        </w:tc>
        <w:tc>
          <w:tcPr>
            <w:tcW w:w="2040" w:type="dxa"/>
            <w:tcBorders>
              <w:top w:val="nil"/>
              <w:left w:val="nil"/>
              <w:bottom w:val="nil"/>
              <w:right w:val="single" w:sz="6" w:space="0" w:color="auto"/>
            </w:tcBorders>
            <w:vAlign w:val="bottom"/>
            <w:hideMark/>
          </w:tcPr>
          <w:p w14:paraId="510BD775" w14:textId="77777777" w:rsidR="00C50A95" w:rsidRPr="00D016EC" w:rsidRDefault="00C50A95" w:rsidP="00416506">
            <w:pPr>
              <w:pStyle w:val="tabletext11"/>
              <w:tabs>
                <w:tab w:val="decimal" w:pos="681"/>
              </w:tabs>
              <w:rPr>
                <w:ins w:id="9922" w:author="Author"/>
              </w:rPr>
            </w:pPr>
            <w:ins w:id="9923" w:author="Author">
              <w:r w:rsidRPr="00D016EC">
                <w:t>0.94</w:t>
              </w:r>
            </w:ins>
          </w:p>
        </w:tc>
      </w:tr>
      <w:tr w:rsidR="00C50A95" w:rsidRPr="00D016EC" w14:paraId="424C5811" w14:textId="77777777" w:rsidTr="00416506">
        <w:trPr>
          <w:trHeight w:val="190"/>
          <w:ins w:id="9924" w:author="Author"/>
        </w:trPr>
        <w:tc>
          <w:tcPr>
            <w:tcW w:w="200" w:type="dxa"/>
          </w:tcPr>
          <w:p w14:paraId="42099B61" w14:textId="77777777" w:rsidR="00C50A95" w:rsidRPr="00D016EC" w:rsidRDefault="00C50A95" w:rsidP="00416506">
            <w:pPr>
              <w:pStyle w:val="tabletext11"/>
              <w:rPr>
                <w:ins w:id="9925" w:author="Author"/>
              </w:rPr>
            </w:pPr>
          </w:p>
        </w:tc>
        <w:tc>
          <w:tcPr>
            <w:tcW w:w="360" w:type="dxa"/>
            <w:tcBorders>
              <w:top w:val="nil"/>
              <w:left w:val="single" w:sz="6" w:space="0" w:color="auto"/>
              <w:bottom w:val="nil"/>
              <w:right w:val="nil"/>
            </w:tcBorders>
          </w:tcPr>
          <w:p w14:paraId="059ABE12" w14:textId="77777777" w:rsidR="00C50A95" w:rsidRPr="00D016EC" w:rsidRDefault="00C50A95" w:rsidP="00416506">
            <w:pPr>
              <w:pStyle w:val="tabletext11"/>
              <w:jc w:val="right"/>
              <w:rPr>
                <w:ins w:id="9926" w:author="Author"/>
              </w:rPr>
            </w:pPr>
          </w:p>
        </w:tc>
        <w:tc>
          <w:tcPr>
            <w:tcW w:w="2040" w:type="dxa"/>
            <w:tcBorders>
              <w:top w:val="nil"/>
              <w:left w:val="nil"/>
              <w:bottom w:val="nil"/>
              <w:right w:val="single" w:sz="6" w:space="0" w:color="auto"/>
            </w:tcBorders>
            <w:hideMark/>
          </w:tcPr>
          <w:p w14:paraId="1C7A663F" w14:textId="77777777" w:rsidR="00C50A95" w:rsidRPr="00D016EC" w:rsidRDefault="00C50A95" w:rsidP="00416506">
            <w:pPr>
              <w:pStyle w:val="tabletext11"/>
              <w:tabs>
                <w:tab w:val="decimal" w:pos="850"/>
              </w:tabs>
              <w:rPr>
                <w:ins w:id="9927" w:author="Author"/>
              </w:rPr>
            </w:pPr>
            <w:ins w:id="9928" w:author="Author">
              <w:r w:rsidRPr="00D016EC">
                <w:t>45,000 to 49,999</w:t>
              </w:r>
            </w:ins>
          </w:p>
        </w:tc>
        <w:tc>
          <w:tcPr>
            <w:tcW w:w="360" w:type="dxa"/>
            <w:tcBorders>
              <w:left w:val="single" w:sz="6" w:space="0" w:color="auto"/>
            </w:tcBorders>
          </w:tcPr>
          <w:p w14:paraId="1EB15116" w14:textId="77777777" w:rsidR="00C50A95" w:rsidRPr="00D016EC" w:rsidRDefault="00C50A95" w:rsidP="00416506">
            <w:pPr>
              <w:pStyle w:val="tabletext11"/>
              <w:jc w:val="right"/>
              <w:rPr>
                <w:ins w:id="9929" w:author="Author"/>
              </w:rPr>
            </w:pPr>
          </w:p>
        </w:tc>
        <w:tc>
          <w:tcPr>
            <w:tcW w:w="2040" w:type="dxa"/>
            <w:tcBorders>
              <w:top w:val="nil"/>
              <w:left w:val="nil"/>
              <w:bottom w:val="nil"/>
              <w:right w:val="single" w:sz="6" w:space="0" w:color="auto"/>
            </w:tcBorders>
            <w:vAlign w:val="bottom"/>
            <w:hideMark/>
          </w:tcPr>
          <w:p w14:paraId="13807670" w14:textId="77777777" w:rsidR="00C50A95" w:rsidRPr="00D016EC" w:rsidRDefault="00C50A95" w:rsidP="00416506">
            <w:pPr>
              <w:pStyle w:val="tabletext11"/>
              <w:tabs>
                <w:tab w:val="decimal" w:pos="681"/>
              </w:tabs>
              <w:rPr>
                <w:ins w:id="9930" w:author="Author"/>
              </w:rPr>
            </w:pPr>
            <w:ins w:id="9931" w:author="Author">
              <w:r w:rsidRPr="00D016EC">
                <w:t>1.03</w:t>
              </w:r>
            </w:ins>
          </w:p>
        </w:tc>
      </w:tr>
      <w:tr w:rsidR="00C50A95" w:rsidRPr="00D016EC" w14:paraId="0816F207" w14:textId="77777777" w:rsidTr="00416506">
        <w:trPr>
          <w:trHeight w:val="190"/>
          <w:ins w:id="9932" w:author="Author"/>
        </w:trPr>
        <w:tc>
          <w:tcPr>
            <w:tcW w:w="200" w:type="dxa"/>
          </w:tcPr>
          <w:p w14:paraId="05DB528E" w14:textId="77777777" w:rsidR="00C50A95" w:rsidRPr="00D016EC" w:rsidRDefault="00C50A95" w:rsidP="00416506">
            <w:pPr>
              <w:pStyle w:val="tabletext11"/>
              <w:rPr>
                <w:ins w:id="9933" w:author="Author"/>
              </w:rPr>
            </w:pPr>
          </w:p>
        </w:tc>
        <w:tc>
          <w:tcPr>
            <w:tcW w:w="360" w:type="dxa"/>
            <w:tcBorders>
              <w:top w:val="nil"/>
              <w:left w:val="single" w:sz="6" w:space="0" w:color="auto"/>
              <w:bottom w:val="nil"/>
              <w:right w:val="nil"/>
            </w:tcBorders>
          </w:tcPr>
          <w:p w14:paraId="49FAC4E9" w14:textId="77777777" w:rsidR="00C50A95" w:rsidRPr="00D016EC" w:rsidRDefault="00C50A95" w:rsidP="00416506">
            <w:pPr>
              <w:pStyle w:val="tabletext11"/>
              <w:jc w:val="right"/>
              <w:rPr>
                <w:ins w:id="9934" w:author="Author"/>
              </w:rPr>
            </w:pPr>
          </w:p>
        </w:tc>
        <w:tc>
          <w:tcPr>
            <w:tcW w:w="2040" w:type="dxa"/>
            <w:tcBorders>
              <w:top w:val="nil"/>
              <w:left w:val="nil"/>
              <w:bottom w:val="nil"/>
              <w:right w:val="single" w:sz="6" w:space="0" w:color="auto"/>
            </w:tcBorders>
            <w:hideMark/>
          </w:tcPr>
          <w:p w14:paraId="346108BE" w14:textId="77777777" w:rsidR="00C50A95" w:rsidRPr="00D016EC" w:rsidRDefault="00C50A95" w:rsidP="00416506">
            <w:pPr>
              <w:pStyle w:val="tabletext11"/>
              <w:tabs>
                <w:tab w:val="decimal" w:pos="850"/>
              </w:tabs>
              <w:rPr>
                <w:ins w:id="9935" w:author="Author"/>
              </w:rPr>
            </w:pPr>
            <w:ins w:id="9936" w:author="Author">
              <w:r w:rsidRPr="00D016EC">
                <w:t>50,000 to 54,999</w:t>
              </w:r>
            </w:ins>
          </w:p>
        </w:tc>
        <w:tc>
          <w:tcPr>
            <w:tcW w:w="360" w:type="dxa"/>
            <w:tcBorders>
              <w:left w:val="single" w:sz="6" w:space="0" w:color="auto"/>
            </w:tcBorders>
          </w:tcPr>
          <w:p w14:paraId="099942A9" w14:textId="77777777" w:rsidR="00C50A95" w:rsidRPr="00D016EC" w:rsidRDefault="00C50A95" w:rsidP="00416506">
            <w:pPr>
              <w:pStyle w:val="tabletext11"/>
              <w:jc w:val="right"/>
              <w:rPr>
                <w:ins w:id="9937" w:author="Author"/>
              </w:rPr>
            </w:pPr>
          </w:p>
        </w:tc>
        <w:tc>
          <w:tcPr>
            <w:tcW w:w="2040" w:type="dxa"/>
            <w:tcBorders>
              <w:top w:val="nil"/>
              <w:left w:val="nil"/>
              <w:bottom w:val="nil"/>
              <w:right w:val="single" w:sz="6" w:space="0" w:color="auto"/>
            </w:tcBorders>
            <w:vAlign w:val="bottom"/>
            <w:hideMark/>
          </w:tcPr>
          <w:p w14:paraId="579EF482" w14:textId="77777777" w:rsidR="00C50A95" w:rsidRPr="00D016EC" w:rsidRDefault="00C50A95" w:rsidP="00416506">
            <w:pPr>
              <w:pStyle w:val="tabletext11"/>
              <w:tabs>
                <w:tab w:val="decimal" w:pos="681"/>
              </w:tabs>
              <w:rPr>
                <w:ins w:id="9938" w:author="Author"/>
              </w:rPr>
            </w:pPr>
            <w:ins w:id="9939" w:author="Author">
              <w:r w:rsidRPr="00D016EC">
                <w:t>1.12</w:t>
              </w:r>
            </w:ins>
          </w:p>
        </w:tc>
      </w:tr>
      <w:tr w:rsidR="00C50A95" w:rsidRPr="00D016EC" w14:paraId="63F1EC96" w14:textId="77777777" w:rsidTr="00416506">
        <w:trPr>
          <w:trHeight w:val="190"/>
          <w:ins w:id="9940" w:author="Author"/>
        </w:trPr>
        <w:tc>
          <w:tcPr>
            <w:tcW w:w="200" w:type="dxa"/>
          </w:tcPr>
          <w:p w14:paraId="734F9F00" w14:textId="77777777" w:rsidR="00C50A95" w:rsidRPr="00D016EC" w:rsidRDefault="00C50A95" w:rsidP="00416506">
            <w:pPr>
              <w:pStyle w:val="tabletext11"/>
              <w:rPr>
                <w:ins w:id="9941" w:author="Author"/>
              </w:rPr>
            </w:pPr>
          </w:p>
        </w:tc>
        <w:tc>
          <w:tcPr>
            <w:tcW w:w="360" w:type="dxa"/>
            <w:tcBorders>
              <w:top w:val="nil"/>
              <w:left w:val="single" w:sz="6" w:space="0" w:color="auto"/>
              <w:bottom w:val="nil"/>
              <w:right w:val="nil"/>
            </w:tcBorders>
          </w:tcPr>
          <w:p w14:paraId="5093C680" w14:textId="77777777" w:rsidR="00C50A95" w:rsidRPr="00D016EC" w:rsidRDefault="00C50A95" w:rsidP="00416506">
            <w:pPr>
              <w:pStyle w:val="tabletext11"/>
              <w:jc w:val="right"/>
              <w:rPr>
                <w:ins w:id="9942" w:author="Author"/>
              </w:rPr>
            </w:pPr>
          </w:p>
        </w:tc>
        <w:tc>
          <w:tcPr>
            <w:tcW w:w="2040" w:type="dxa"/>
            <w:tcBorders>
              <w:top w:val="nil"/>
              <w:left w:val="nil"/>
              <w:bottom w:val="nil"/>
              <w:right w:val="single" w:sz="6" w:space="0" w:color="auto"/>
            </w:tcBorders>
            <w:hideMark/>
          </w:tcPr>
          <w:p w14:paraId="5032EDF2" w14:textId="77777777" w:rsidR="00C50A95" w:rsidRPr="00D016EC" w:rsidRDefault="00C50A95" w:rsidP="00416506">
            <w:pPr>
              <w:pStyle w:val="tabletext11"/>
              <w:tabs>
                <w:tab w:val="decimal" w:pos="850"/>
              </w:tabs>
              <w:rPr>
                <w:ins w:id="9943" w:author="Author"/>
              </w:rPr>
            </w:pPr>
            <w:ins w:id="9944" w:author="Author">
              <w:r w:rsidRPr="00D016EC">
                <w:t>55,000 to 64,999</w:t>
              </w:r>
            </w:ins>
          </w:p>
        </w:tc>
        <w:tc>
          <w:tcPr>
            <w:tcW w:w="360" w:type="dxa"/>
            <w:tcBorders>
              <w:left w:val="single" w:sz="6" w:space="0" w:color="auto"/>
            </w:tcBorders>
          </w:tcPr>
          <w:p w14:paraId="4CDF47C3" w14:textId="77777777" w:rsidR="00C50A95" w:rsidRPr="00D016EC" w:rsidRDefault="00C50A95" w:rsidP="00416506">
            <w:pPr>
              <w:pStyle w:val="tabletext11"/>
              <w:jc w:val="right"/>
              <w:rPr>
                <w:ins w:id="9945" w:author="Author"/>
              </w:rPr>
            </w:pPr>
          </w:p>
        </w:tc>
        <w:tc>
          <w:tcPr>
            <w:tcW w:w="2040" w:type="dxa"/>
            <w:tcBorders>
              <w:top w:val="nil"/>
              <w:left w:val="nil"/>
              <w:bottom w:val="nil"/>
              <w:right w:val="single" w:sz="6" w:space="0" w:color="auto"/>
            </w:tcBorders>
            <w:vAlign w:val="bottom"/>
            <w:hideMark/>
          </w:tcPr>
          <w:p w14:paraId="2CD0DE6E" w14:textId="77777777" w:rsidR="00C50A95" w:rsidRPr="00D016EC" w:rsidRDefault="00C50A95" w:rsidP="00416506">
            <w:pPr>
              <w:pStyle w:val="tabletext11"/>
              <w:tabs>
                <w:tab w:val="decimal" w:pos="681"/>
              </w:tabs>
              <w:rPr>
                <w:ins w:id="9946" w:author="Author"/>
              </w:rPr>
            </w:pPr>
            <w:ins w:id="9947" w:author="Author">
              <w:r w:rsidRPr="00D016EC">
                <w:t>1.25</w:t>
              </w:r>
            </w:ins>
          </w:p>
        </w:tc>
      </w:tr>
      <w:tr w:rsidR="00C50A95" w:rsidRPr="00D016EC" w14:paraId="1F17CFFD" w14:textId="77777777" w:rsidTr="00416506">
        <w:trPr>
          <w:trHeight w:val="190"/>
          <w:ins w:id="9948" w:author="Author"/>
        </w:trPr>
        <w:tc>
          <w:tcPr>
            <w:tcW w:w="200" w:type="dxa"/>
          </w:tcPr>
          <w:p w14:paraId="530E3366" w14:textId="77777777" w:rsidR="00C50A95" w:rsidRPr="00D016EC" w:rsidRDefault="00C50A95" w:rsidP="00416506">
            <w:pPr>
              <w:pStyle w:val="tabletext11"/>
              <w:rPr>
                <w:ins w:id="9949" w:author="Author"/>
              </w:rPr>
            </w:pPr>
          </w:p>
        </w:tc>
        <w:tc>
          <w:tcPr>
            <w:tcW w:w="360" w:type="dxa"/>
            <w:tcBorders>
              <w:top w:val="nil"/>
              <w:left w:val="single" w:sz="6" w:space="0" w:color="auto"/>
              <w:bottom w:val="nil"/>
              <w:right w:val="nil"/>
            </w:tcBorders>
          </w:tcPr>
          <w:p w14:paraId="62D6A206" w14:textId="77777777" w:rsidR="00C50A95" w:rsidRPr="00D016EC" w:rsidRDefault="00C50A95" w:rsidP="00416506">
            <w:pPr>
              <w:pStyle w:val="tabletext11"/>
              <w:jc w:val="right"/>
              <w:rPr>
                <w:ins w:id="9950" w:author="Author"/>
              </w:rPr>
            </w:pPr>
          </w:p>
        </w:tc>
        <w:tc>
          <w:tcPr>
            <w:tcW w:w="2040" w:type="dxa"/>
            <w:tcBorders>
              <w:top w:val="nil"/>
              <w:left w:val="nil"/>
              <w:bottom w:val="nil"/>
              <w:right w:val="single" w:sz="6" w:space="0" w:color="auto"/>
            </w:tcBorders>
            <w:hideMark/>
          </w:tcPr>
          <w:p w14:paraId="5F12B571" w14:textId="77777777" w:rsidR="00C50A95" w:rsidRPr="00D016EC" w:rsidRDefault="00C50A95" w:rsidP="00416506">
            <w:pPr>
              <w:pStyle w:val="tabletext11"/>
              <w:tabs>
                <w:tab w:val="decimal" w:pos="850"/>
              </w:tabs>
              <w:rPr>
                <w:ins w:id="9951" w:author="Author"/>
              </w:rPr>
            </w:pPr>
            <w:ins w:id="9952" w:author="Author">
              <w:r w:rsidRPr="00D016EC">
                <w:t>65,000 to 74,999</w:t>
              </w:r>
            </w:ins>
          </w:p>
        </w:tc>
        <w:tc>
          <w:tcPr>
            <w:tcW w:w="360" w:type="dxa"/>
            <w:tcBorders>
              <w:left w:val="single" w:sz="6" w:space="0" w:color="auto"/>
            </w:tcBorders>
          </w:tcPr>
          <w:p w14:paraId="6BC79427" w14:textId="77777777" w:rsidR="00C50A95" w:rsidRPr="00D016EC" w:rsidRDefault="00C50A95" w:rsidP="00416506">
            <w:pPr>
              <w:pStyle w:val="tabletext11"/>
              <w:jc w:val="right"/>
              <w:rPr>
                <w:ins w:id="9953" w:author="Author"/>
              </w:rPr>
            </w:pPr>
          </w:p>
        </w:tc>
        <w:tc>
          <w:tcPr>
            <w:tcW w:w="2040" w:type="dxa"/>
            <w:tcBorders>
              <w:top w:val="nil"/>
              <w:left w:val="nil"/>
              <w:bottom w:val="nil"/>
              <w:right w:val="single" w:sz="6" w:space="0" w:color="auto"/>
            </w:tcBorders>
            <w:vAlign w:val="bottom"/>
            <w:hideMark/>
          </w:tcPr>
          <w:p w14:paraId="628B8FC8" w14:textId="77777777" w:rsidR="00C50A95" w:rsidRPr="00D016EC" w:rsidRDefault="00C50A95" w:rsidP="00416506">
            <w:pPr>
              <w:pStyle w:val="tabletext11"/>
              <w:tabs>
                <w:tab w:val="decimal" w:pos="681"/>
              </w:tabs>
              <w:rPr>
                <w:ins w:id="9954" w:author="Author"/>
              </w:rPr>
            </w:pPr>
            <w:ins w:id="9955" w:author="Author">
              <w:r w:rsidRPr="00D016EC">
                <w:t>1.41</w:t>
              </w:r>
            </w:ins>
          </w:p>
        </w:tc>
      </w:tr>
      <w:tr w:rsidR="00C50A95" w:rsidRPr="00D016EC" w14:paraId="1583515E" w14:textId="77777777" w:rsidTr="00416506">
        <w:trPr>
          <w:trHeight w:val="190"/>
          <w:ins w:id="9956" w:author="Author"/>
        </w:trPr>
        <w:tc>
          <w:tcPr>
            <w:tcW w:w="200" w:type="dxa"/>
          </w:tcPr>
          <w:p w14:paraId="6F92D8B3" w14:textId="77777777" w:rsidR="00C50A95" w:rsidRPr="00D016EC" w:rsidRDefault="00C50A95" w:rsidP="00416506">
            <w:pPr>
              <w:pStyle w:val="tabletext11"/>
              <w:rPr>
                <w:ins w:id="9957" w:author="Author"/>
              </w:rPr>
            </w:pPr>
          </w:p>
        </w:tc>
        <w:tc>
          <w:tcPr>
            <w:tcW w:w="360" w:type="dxa"/>
            <w:tcBorders>
              <w:top w:val="nil"/>
              <w:left w:val="single" w:sz="6" w:space="0" w:color="auto"/>
              <w:bottom w:val="nil"/>
              <w:right w:val="nil"/>
            </w:tcBorders>
          </w:tcPr>
          <w:p w14:paraId="6F904947" w14:textId="77777777" w:rsidR="00C50A95" w:rsidRPr="00D016EC" w:rsidRDefault="00C50A95" w:rsidP="00416506">
            <w:pPr>
              <w:pStyle w:val="tabletext11"/>
              <w:jc w:val="right"/>
              <w:rPr>
                <w:ins w:id="9958" w:author="Author"/>
              </w:rPr>
            </w:pPr>
          </w:p>
        </w:tc>
        <w:tc>
          <w:tcPr>
            <w:tcW w:w="2040" w:type="dxa"/>
            <w:tcBorders>
              <w:top w:val="nil"/>
              <w:left w:val="nil"/>
              <w:bottom w:val="nil"/>
              <w:right w:val="single" w:sz="6" w:space="0" w:color="auto"/>
            </w:tcBorders>
            <w:hideMark/>
          </w:tcPr>
          <w:p w14:paraId="0D582B8C" w14:textId="77777777" w:rsidR="00C50A95" w:rsidRPr="00D016EC" w:rsidRDefault="00C50A95" w:rsidP="00416506">
            <w:pPr>
              <w:pStyle w:val="tabletext11"/>
              <w:tabs>
                <w:tab w:val="decimal" w:pos="850"/>
              </w:tabs>
              <w:rPr>
                <w:ins w:id="9959" w:author="Author"/>
              </w:rPr>
            </w:pPr>
            <w:ins w:id="9960" w:author="Author">
              <w:r w:rsidRPr="00D016EC">
                <w:t>75,000 to 84,999</w:t>
              </w:r>
            </w:ins>
          </w:p>
        </w:tc>
        <w:tc>
          <w:tcPr>
            <w:tcW w:w="360" w:type="dxa"/>
            <w:tcBorders>
              <w:left w:val="single" w:sz="6" w:space="0" w:color="auto"/>
            </w:tcBorders>
          </w:tcPr>
          <w:p w14:paraId="0A8B4BFD" w14:textId="77777777" w:rsidR="00C50A95" w:rsidRPr="00D016EC" w:rsidRDefault="00C50A95" w:rsidP="00416506">
            <w:pPr>
              <w:pStyle w:val="tabletext11"/>
              <w:jc w:val="right"/>
              <w:rPr>
                <w:ins w:id="9961" w:author="Author"/>
              </w:rPr>
            </w:pPr>
          </w:p>
        </w:tc>
        <w:tc>
          <w:tcPr>
            <w:tcW w:w="2040" w:type="dxa"/>
            <w:tcBorders>
              <w:top w:val="nil"/>
              <w:left w:val="nil"/>
              <w:bottom w:val="nil"/>
              <w:right w:val="single" w:sz="6" w:space="0" w:color="auto"/>
            </w:tcBorders>
            <w:vAlign w:val="bottom"/>
            <w:hideMark/>
          </w:tcPr>
          <w:p w14:paraId="1CEEF03F" w14:textId="77777777" w:rsidR="00C50A95" w:rsidRPr="00D016EC" w:rsidRDefault="00C50A95" w:rsidP="00416506">
            <w:pPr>
              <w:pStyle w:val="tabletext11"/>
              <w:tabs>
                <w:tab w:val="decimal" w:pos="681"/>
              </w:tabs>
              <w:rPr>
                <w:ins w:id="9962" w:author="Author"/>
              </w:rPr>
            </w:pPr>
            <w:ins w:id="9963" w:author="Author">
              <w:r w:rsidRPr="00D016EC">
                <w:t>1.58</w:t>
              </w:r>
            </w:ins>
          </w:p>
        </w:tc>
      </w:tr>
      <w:tr w:rsidR="00C50A95" w:rsidRPr="00D016EC" w14:paraId="2F44CF4D" w14:textId="77777777" w:rsidTr="00416506">
        <w:trPr>
          <w:trHeight w:val="190"/>
          <w:ins w:id="9964" w:author="Author"/>
        </w:trPr>
        <w:tc>
          <w:tcPr>
            <w:tcW w:w="200" w:type="dxa"/>
          </w:tcPr>
          <w:p w14:paraId="69D54AA1" w14:textId="77777777" w:rsidR="00C50A95" w:rsidRPr="00D016EC" w:rsidRDefault="00C50A95" w:rsidP="00416506">
            <w:pPr>
              <w:pStyle w:val="tabletext11"/>
              <w:rPr>
                <w:ins w:id="9965" w:author="Author"/>
              </w:rPr>
            </w:pPr>
          </w:p>
        </w:tc>
        <w:tc>
          <w:tcPr>
            <w:tcW w:w="360" w:type="dxa"/>
            <w:tcBorders>
              <w:top w:val="nil"/>
              <w:left w:val="single" w:sz="6" w:space="0" w:color="auto"/>
              <w:bottom w:val="nil"/>
              <w:right w:val="nil"/>
            </w:tcBorders>
          </w:tcPr>
          <w:p w14:paraId="369CE745" w14:textId="77777777" w:rsidR="00C50A95" w:rsidRPr="00D016EC" w:rsidRDefault="00C50A95" w:rsidP="00416506">
            <w:pPr>
              <w:pStyle w:val="tabletext11"/>
              <w:jc w:val="right"/>
              <w:rPr>
                <w:ins w:id="9966" w:author="Author"/>
              </w:rPr>
            </w:pPr>
          </w:p>
        </w:tc>
        <w:tc>
          <w:tcPr>
            <w:tcW w:w="2040" w:type="dxa"/>
            <w:tcBorders>
              <w:top w:val="nil"/>
              <w:left w:val="nil"/>
              <w:bottom w:val="nil"/>
              <w:right w:val="single" w:sz="6" w:space="0" w:color="auto"/>
            </w:tcBorders>
            <w:hideMark/>
          </w:tcPr>
          <w:p w14:paraId="3C61014E" w14:textId="77777777" w:rsidR="00C50A95" w:rsidRPr="00D016EC" w:rsidRDefault="00C50A95" w:rsidP="00416506">
            <w:pPr>
              <w:pStyle w:val="tabletext11"/>
              <w:tabs>
                <w:tab w:val="decimal" w:pos="850"/>
              </w:tabs>
              <w:rPr>
                <w:ins w:id="9967" w:author="Author"/>
              </w:rPr>
            </w:pPr>
            <w:ins w:id="9968" w:author="Author">
              <w:r w:rsidRPr="00D016EC">
                <w:t>85,000 to 99,999</w:t>
              </w:r>
            </w:ins>
          </w:p>
        </w:tc>
        <w:tc>
          <w:tcPr>
            <w:tcW w:w="360" w:type="dxa"/>
            <w:tcBorders>
              <w:left w:val="single" w:sz="6" w:space="0" w:color="auto"/>
            </w:tcBorders>
          </w:tcPr>
          <w:p w14:paraId="707BF2DC" w14:textId="77777777" w:rsidR="00C50A95" w:rsidRPr="00D016EC" w:rsidRDefault="00C50A95" w:rsidP="00416506">
            <w:pPr>
              <w:pStyle w:val="tabletext11"/>
              <w:jc w:val="right"/>
              <w:rPr>
                <w:ins w:id="9969" w:author="Author"/>
              </w:rPr>
            </w:pPr>
          </w:p>
        </w:tc>
        <w:tc>
          <w:tcPr>
            <w:tcW w:w="2040" w:type="dxa"/>
            <w:tcBorders>
              <w:top w:val="nil"/>
              <w:left w:val="nil"/>
              <w:bottom w:val="nil"/>
              <w:right w:val="single" w:sz="6" w:space="0" w:color="auto"/>
            </w:tcBorders>
            <w:vAlign w:val="bottom"/>
            <w:hideMark/>
          </w:tcPr>
          <w:p w14:paraId="5E20E6D8" w14:textId="77777777" w:rsidR="00C50A95" w:rsidRPr="00D016EC" w:rsidRDefault="00C50A95" w:rsidP="00416506">
            <w:pPr>
              <w:pStyle w:val="tabletext11"/>
              <w:tabs>
                <w:tab w:val="decimal" w:pos="681"/>
              </w:tabs>
              <w:rPr>
                <w:ins w:id="9970" w:author="Author"/>
              </w:rPr>
            </w:pPr>
            <w:ins w:id="9971" w:author="Author">
              <w:r w:rsidRPr="00D016EC">
                <w:t>1.77</w:t>
              </w:r>
            </w:ins>
          </w:p>
        </w:tc>
      </w:tr>
      <w:tr w:rsidR="00C50A95" w:rsidRPr="00D016EC" w14:paraId="5ABBF8B2" w14:textId="77777777" w:rsidTr="00416506">
        <w:trPr>
          <w:trHeight w:val="190"/>
          <w:ins w:id="9972" w:author="Author"/>
        </w:trPr>
        <w:tc>
          <w:tcPr>
            <w:tcW w:w="200" w:type="dxa"/>
          </w:tcPr>
          <w:p w14:paraId="7DD186D9" w14:textId="77777777" w:rsidR="00C50A95" w:rsidRPr="00D016EC" w:rsidRDefault="00C50A95" w:rsidP="00416506">
            <w:pPr>
              <w:pStyle w:val="tabletext11"/>
              <w:rPr>
                <w:ins w:id="9973" w:author="Author"/>
              </w:rPr>
            </w:pPr>
          </w:p>
        </w:tc>
        <w:tc>
          <w:tcPr>
            <w:tcW w:w="360" w:type="dxa"/>
            <w:tcBorders>
              <w:top w:val="nil"/>
              <w:left w:val="single" w:sz="6" w:space="0" w:color="auto"/>
              <w:bottom w:val="nil"/>
              <w:right w:val="nil"/>
            </w:tcBorders>
          </w:tcPr>
          <w:p w14:paraId="6A2F36C7" w14:textId="77777777" w:rsidR="00C50A95" w:rsidRPr="00D016EC" w:rsidRDefault="00C50A95" w:rsidP="00416506">
            <w:pPr>
              <w:pStyle w:val="tabletext11"/>
              <w:jc w:val="right"/>
              <w:rPr>
                <w:ins w:id="9974" w:author="Author"/>
              </w:rPr>
            </w:pPr>
          </w:p>
        </w:tc>
        <w:tc>
          <w:tcPr>
            <w:tcW w:w="2040" w:type="dxa"/>
            <w:tcBorders>
              <w:top w:val="nil"/>
              <w:left w:val="nil"/>
              <w:bottom w:val="nil"/>
              <w:right w:val="single" w:sz="6" w:space="0" w:color="auto"/>
            </w:tcBorders>
            <w:hideMark/>
          </w:tcPr>
          <w:p w14:paraId="30556B8D" w14:textId="77777777" w:rsidR="00C50A95" w:rsidRPr="00D016EC" w:rsidRDefault="00C50A95" w:rsidP="00416506">
            <w:pPr>
              <w:pStyle w:val="tabletext11"/>
              <w:tabs>
                <w:tab w:val="decimal" w:pos="850"/>
              </w:tabs>
              <w:rPr>
                <w:ins w:id="9975" w:author="Author"/>
              </w:rPr>
            </w:pPr>
            <w:ins w:id="9976" w:author="Author">
              <w:r w:rsidRPr="00D016EC">
                <w:t>100,000 to 114,999</w:t>
              </w:r>
            </w:ins>
          </w:p>
        </w:tc>
        <w:tc>
          <w:tcPr>
            <w:tcW w:w="360" w:type="dxa"/>
            <w:tcBorders>
              <w:left w:val="single" w:sz="6" w:space="0" w:color="auto"/>
            </w:tcBorders>
          </w:tcPr>
          <w:p w14:paraId="580BD258" w14:textId="77777777" w:rsidR="00C50A95" w:rsidRPr="00D016EC" w:rsidRDefault="00C50A95" w:rsidP="00416506">
            <w:pPr>
              <w:pStyle w:val="tabletext11"/>
              <w:jc w:val="right"/>
              <w:rPr>
                <w:ins w:id="9977" w:author="Author"/>
              </w:rPr>
            </w:pPr>
          </w:p>
        </w:tc>
        <w:tc>
          <w:tcPr>
            <w:tcW w:w="2040" w:type="dxa"/>
            <w:tcBorders>
              <w:top w:val="nil"/>
              <w:left w:val="nil"/>
              <w:bottom w:val="nil"/>
              <w:right w:val="single" w:sz="6" w:space="0" w:color="auto"/>
            </w:tcBorders>
            <w:vAlign w:val="bottom"/>
            <w:hideMark/>
          </w:tcPr>
          <w:p w14:paraId="589156CE" w14:textId="77777777" w:rsidR="00C50A95" w:rsidRPr="00D016EC" w:rsidRDefault="00C50A95" w:rsidP="00416506">
            <w:pPr>
              <w:pStyle w:val="tabletext11"/>
              <w:tabs>
                <w:tab w:val="decimal" w:pos="681"/>
              </w:tabs>
              <w:rPr>
                <w:ins w:id="9978" w:author="Author"/>
              </w:rPr>
            </w:pPr>
            <w:ins w:id="9979" w:author="Author">
              <w:r w:rsidRPr="00D016EC">
                <w:t>2.00</w:t>
              </w:r>
            </w:ins>
          </w:p>
        </w:tc>
      </w:tr>
      <w:tr w:rsidR="00C50A95" w:rsidRPr="00D016EC" w14:paraId="3FABF363" w14:textId="77777777" w:rsidTr="00416506">
        <w:trPr>
          <w:trHeight w:val="190"/>
          <w:ins w:id="9980" w:author="Author"/>
        </w:trPr>
        <w:tc>
          <w:tcPr>
            <w:tcW w:w="200" w:type="dxa"/>
          </w:tcPr>
          <w:p w14:paraId="7840B906" w14:textId="77777777" w:rsidR="00C50A95" w:rsidRPr="00D016EC" w:rsidRDefault="00C50A95" w:rsidP="00416506">
            <w:pPr>
              <w:pStyle w:val="tabletext11"/>
              <w:rPr>
                <w:ins w:id="9981" w:author="Author"/>
              </w:rPr>
            </w:pPr>
          </w:p>
        </w:tc>
        <w:tc>
          <w:tcPr>
            <w:tcW w:w="360" w:type="dxa"/>
            <w:tcBorders>
              <w:top w:val="nil"/>
              <w:left w:val="single" w:sz="6" w:space="0" w:color="auto"/>
              <w:bottom w:val="nil"/>
              <w:right w:val="nil"/>
            </w:tcBorders>
          </w:tcPr>
          <w:p w14:paraId="66071EC0" w14:textId="77777777" w:rsidR="00C50A95" w:rsidRPr="00D016EC" w:rsidRDefault="00C50A95" w:rsidP="00416506">
            <w:pPr>
              <w:pStyle w:val="tabletext11"/>
              <w:jc w:val="right"/>
              <w:rPr>
                <w:ins w:id="9982" w:author="Author"/>
              </w:rPr>
            </w:pPr>
          </w:p>
        </w:tc>
        <w:tc>
          <w:tcPr>
            <w:tcW w:w="2040" w:type="dxa"/>
            <w:tcBorders>
              <w:top w:val="nil"/>
              <w:left w:val="nil"/>
              <w:bottom w:val="nil"/>
              <w:right w:val="single" w:sz="6" w:space="0" w:color="auto"/>
            </w:tcBorders>
            <w:hideMark/>
          </w:tcPr>
          <w:p w14:paraId="3A33AA74" w14:textId="77777777" w:rsidR="00C50A95" w:rsidRPr="00D016EC" w:rsidRDefault="00C50A95" w:rsidP="00416506">
            <w:pPr>
              <w:pStyle w:val="tabletext11"/>
              <w:tabs>
                <w:tab w:val="decimal" w:pos="850"/>
              </w:tabs>
              <w:rPr>
                <w:ins w:id="9983" w:author="Author"/>
              </w:rPr>
            </w:pPr>
            <w:ins w:id="9984" w:author="Author">
              <w:r w:rsidRPr="00D016EC">
                <w:t>115,000 to 129,999</w:t>
              </w:r>
            </w:ins>
          </w:p>
        </w:tc>
        <w:tc>
          <w:tcPr>
            <w:tcW w:w="360" w:type="dxa"/>
            <w:tcBorders>
              <w:left w:val="single" w:sz="6" w:space="0" w:color="auto"/>
            </w:tcBorders>
          </w:tcPr>
          <w:p w14:paraId="6B1F03E6" w14:textId="77777777" w:rsidR="00C50A95" w:rsidRPr="00D016EC" w:rsidRDefault="00C50A95" w:rsidP="00416506">
            <w:pPr>
              <w:pStyle w:val="tabletext11"/>
              <w:jc w:val="right"/>
              <w:rPr>
                <w:ins w:id="9985" w:author="Author"/>
              </w:rPr>
            </w:pPr>
          </w:p>
        </w:tc>
        <w:tc>
          <w:tcPr>
            <w:tcW w:w="2040" w:type="dxa"/>
            <w:tcBorders>
              <w:top w:val="nil"/>
              <w:left w:val="nil"/>
              <w:bottom w:val="nil"/>
              <w:right w:val="single" w:sz="6" w:space="0" w:color="auto"/>
            </w:tcBorders>
            <w:vAlign w:val="bottom"/>
            <w:hideMark/>
          </w:tcPr>
          <w:p w14:paraId="1FE56DA4" w14:textId="77777777" w:rsidR="00C50A95" w:rsidRPr="00D016EC" w:rsidRDefault="00C50A95" w:rsidP="00416506">
            <w:pPr>
              <w:pStyle w:val="tabletext11"/>
              <w:tabs>
                <w:tab w:val="decimal" w:pos="681"/>
              </w:tabs>
              <w:rPr>
                <w:ins w:id="9986" w:author="Author"/>
              </w:rPr>
            </w:pPr>
            <w:ins w:id="9987" w:author="Author">
              <w:r w:rsidRPr="00D016EC">
                <w:t>2.22</w:t>
              </w:r>
            </w:ins>
          </w:p>
        </w:tc>
      </w:tr>
      <w:tr w:rsidR="00C50A95" w:rsidRPr="00D016EC" w14:paraId="23D70878" w14:textId="77777777" w:rsidTr="00416506">
        <w:trPr>
          <w:trHeight w:val="190"/>
          <w:ins w:id="9988" w:author="Author"/>
        </w:trPr>
        <w:tc>
          <w:tcPr>
            <w:tcW w:w="200" w:type="dxa"/>
          </w:tcPr>
          <w:p w14:paraId="42A4E964" w14:textId="77777777" w:rsidR="00C50A95" w:rsidRPr="00D016EC" w:rsidRDefault="00C50A95" w:rsidP="00416506">
            <w:pPr>
              <w:pStyle w:val="tabletext11"/>
              <w:rPr>
                <w:ins w:id="9989" w:author="Author"/>
              </w:rPr>
            </w:pPr>
          </w:p>
        </w:tc>
        <w:tc>
          <w:tcPr>
            <w:tcW w:w="360" w:type="dxa"/>
            <w:tcBorders>
              <w:top w:val="nil"/>
              <w:left w:val="single" w:sz="6" w:space="0" w:color="auto"/>
              <w:bottom w:val="nil"/>
              <w:right w:val="nil"/>
            </w:tcBorders>
          </w:tcPr>
          <w:p w14:paraId="4B9A85A8" w14:textId="77777777" w:rsidR="00C50A95" w:rsidRPr="00D016EC" w:rsidRDefault="00C50A95" w:rsidP="00416506">
            <w:pPr>
              <w:pStyle w:val="tabletext11"/>
              <w:jc w:val="right"/>
              <w:rPr>
                <w:ins w:id="9990" w:author="Author"/>
              </w:rPr>
            </w:pPr>
          </w:p>
        </w:tc>
        <w:tc>
          <w:tcPr>
            <w:tcW w:w="2040" w:type="dxa"/>
            <w:tcBorders>
              <w:top w:val="nil"/>
              <w:left w:val="nil"/>
              <w:bottom w:val="nil"/>
              <w:right w:val="single" w:sz="6" w:space="0" w:color="auto"/>
            </w:tcBorders>
            <w:hideMark/>
          </w:tcPr>
          <w:p w14:paraId="02066031" w14:textId="77777777" w:rsidR="00C50A95" w:rsidRPr="00D016EC" w:rsidRDefault="00C50A95" w:rsidP="00416506">
            <w:pPr>
              <w:pStyle w:val="tabletext11"/>
              <w:tabs>
                <w:tab w:val="decimal" w:pos="850"/>
              </w:tabs>
              <w:rPr>
                <w:ins w:id="9991" w:author="Author"/>
              </w:rPr>
            </w:pPr>
            <w:ins w:id="9992" w:author="Author">
              <w:r w:rsidRPr="00D016EC">
                <w:t>130,000 to 149,999</w:t>
              </w:r>
            </w:ins>
          </w:p>
        </w:tc>
        <w:tc>
          <w:tcPr>
            <w:tcW w:w="360" w:type="dxa"/>
            <w:tcBorders>
              <w:left w:val="single" w:sz="6" w:space="0" w:color="auto"/>
            </w:tcBorders>
          </w:tcPr>
          <w:p w14:paraId="49A4E954" w14:textId="77777777" w:rsidR="00C50A95" w:rsidRPr="00D016EC" w:rsidRDefault="00C50A95" w:rsidP="00416506">
            <w:pPr>
              <w:pStyle w:val="tabletext11"/>
              <w:jc w:val="right"/>
              <w:rPr>
                <w:ins w:id="9993" w:author="Author"/>
              </w:rPr>
            </w:pPr>
          </w:p>
        </w:tc>
        <w:tc>
          <w:tcPr>
            <w:tcW w:w="2040" w:type="dxa"/>
            <w:tcBorders>
              <w:top w:val="nil"/>
              <w:left w:val="nil"/>
              <w:bottom w:val="nil"/>
              <w:right w:val="single" w:sz="6" w:space="0" w:color="auto"/>
            </w:tcBorders>
            <w:vAlign w:val="bottom"/>
            <w:hideMark/>
          </w:tcPr>
          <w:p w14:paraId="569817D4" w14:textId="77777777" w:rsidR="00C50A95" w:rsidRPr="00D016EC" w:rsidRDefault="00C50A95" w:rsidP="00416506">
            <w:pPr>
              <w:pStyle w:val="tabletext11"/>
              <w:tabs>
                <w:tab w:val="decimal" w:pos="681"/>
              </w:tabs>
              <w:rPr>
                <w:ins w:id="9994" w:author="Author"/>
              </w:rPr>
            </w:pPr>
            <w:ins w:id="9995" w:author="Author">
              <w:r w:rsidRPr="00D016EC">
                <w:t>2.47</w:t>
              </w:r>
            </w:ins>
          </w:p>
        </w:tc>
      </w:tr>
      <w:tr w:rsidR="00C50A95" w:rsidRPr="00D016EC" w14:paraId="6A68BCC0" w14:textId="77777777" w:rsidTr="00416506">
        <w:trPr>
          <w:trHeight w:val="190"/>
          <w:ins w:id="9996" w:author="Author"/>
        </w:trPr>
        <w:tc>
          <w:tcPr>
            <w:tcW w:w="200" w:type="dxa"/>
          </w:tcPr>
          <w:p w14:paraId="0B6C9F04" w14:textId="77777777" w:rsidR="00C50A95" w:rsidRPr="00D016EC" w:rsidRDefault="00C50A95" w:rsidP="00416506">
            <w:pPr>
              <w:pStyle w:val="tabletext11"/>
              <w:rPr>
                <w:ins w:id="9997" w:author="Author"/>
              </w:rPr>
            </w:pPr>
          </w:p>
        </w:tc>
        <w:tc>
          <w:tcPr>
            <w:tcW w:w="360" w:type="dxa"/>
            <w:tcBorders>
              <w:top w:val="nil"/>
              <w:left w:val="single" w:sz="6" w:space="0" w:color="auto"/>
              <w:bottom w:val="nil"/>
              <w:right w:val="nil"/>
            </w:tcBorders>
          </w:tcPr>
          <w:p w14:paraId="611D1180" w14:textId="77777777" w:rsidR="00C50A95" w:rsidRPr="00D016EC" w:rsidRDefault="00C50A95" w:rsidP="00416506">
            <w:pPr>
              <w:pStyle w:val="tabletext11"/>
              <w:jc w:val="right"/>
              <w:rPr>
                <w:ins w:id="9998" w:author="Author"/>
              </w:rPr>
            </w:pPr>
          </w:p>
        </w:tc>
        <w:tc>
          <w:tcPr>
            <w:tcW w:w="2040" w:type="dxa"/>
            <w:tcBorders>
              <w:top w:val="nil"/>
              <w:left w:val="nil"/>
              <w:bottom w:val="nil"/>
              <w:right w:val="single" w:sz="6" w:space="0" w:color="auto"/>
            </w:tcBorders>
            <w:hideMark/>
          </w:tcPr>
          <w:p w14:paraId="33354C6B" w14:textId="77777777" w:rsidR="00C50A95" w:rsidRPr="00D016EC" w:rsidRDefault="00C50A95" w:rsidP="00416506">
            <w:pPr>
              <w:pStyle w:val="tabletext11"/>
              <w:tabs>
                <w:tab w:val="decimal" w:pos="850"/>
              </w:tabs>
              <w:rPr>
                <w:ins w:id="9999" w:author="Author"/>
              </w:rPr>
            </w:pPr>
            <w:ins w:id="10000" w:author="Author">
              <w:r w:rsidRPr="00D016EC">
                <w:t>150,000 to 174,999</w:t>
              </w:r>
            </w:ins>
          </w:p>
        </w:tc>
        <w:tc>
          <w:tcPr>
            <w:tcW w:w="360" w:type="dxa"/>
            <w:tcBorders>
              <w:left w:val="single" w:sz="6" w:space="0" w:color="auto"/>
            </w:tcBorders>
          </w:tcPr>
          <w:p w14:paraId="1EC17473" w14:textId="77777777" w:rsidR="00C50A95" w:rsidRPr="00D016EC" w:rsidRDefault="00C50A95" w:rsidP="00416506">
            <w:pPr>
              <w:pStyle w:val="tabletext11"/>
              <w:jc w:val="right"/>
              <w:rPr>
                <w:ins w:id="10001" w:author="Author"/>
              </w:rPr>
            </w:pPr>
          </w:p>
        </w:tc>
        <w:tc>
          <w:tcPr>
            <w:tcW w:w="2040" w:type="dxa"/>
            <w:tcBorders>
              <w:top w:val="nil"/>
              <w:left w:val="nil"/>
              <w:bottom w:val="nil"/>
              <w:right w:val="single" w:sz="6" w:space="0" w:color="auto"/>
            </w:tcBorders>
            <w:vAlign w:val="bottom"/>
            <w:hideMark/>
          </w:tcPr>
          <w:p w14:paraId="7E9D0F81" w14:textId="77777777" w:rsidR="00C50A95" w:rsidRPr="00D016EC" w:rsidRDefault="00C50A95" w:rsidP="00416506">
            <w:pPr>
              <w:pStyle w:val="tabletext11"/>
              <w:tabs>
                <w:tab w:val="decimal" w:pos="681"/>
              </w:tabs>
              <w:rPr>
                <w:ins w:id="10002" w:author="Author"/>
              </w:rPr>
            </w:pPr>
            <w:ins w:id="10003" w:author="Author">
              <w:r w:rsidRPr="00D016EC">
                <w:t>2.78</w:t>
              </w:r>
            </w:ins>
          </w:p>
        </w:tc>
      </w:tr>
      <w:tr w:rsidR="00C50A95" w:rsidRPr="00D016EC" w14:paraId="16340A96" w14:textId="77777777" w:rsidTr="00416506">
        <w:trPr>
          <w:trHeight w:val="190"/>
          <w:ins w:id="10004" w:author="Author"/>
        </w:trPr>
        <w:tc>
          <w:tcPr>
            <w:tcW w:w="200" w:type="dxa"/>
          </w:tcPr>
          <w:p w14:paraId="4F1DF960" w14:textId="77777777" w:rsidR="00C50A95" w:rsidRPr="00D016EC" w:rsidRDefault="00C50A95" w:rsidP="00416506">
            <w:pPr>
              <w:pStyle w:val="tabletext11"/>
              <w:rPr>
                <w:ins w:id="10005" w:author="Author"/>
              </w:rPr>
            </w:pPr>
          </w:p>
        </w:tc>
        <w:tc>
          <w:tcPr>
            <w:tcW w:w="360" w:type="dxa"/>
            <w:tcBorders>
              <w:top w:val="nil"/>
              <w:left w:val="single" w:sz="6" w:space="0" w:color="auto"/>
              <w:bottom w:val="nil"/>
              <w:right w:val="nil"/>
            </w:tcBorders>
          </w:tcPr>
          <w:p w14:paraId="4BF4B9BB" w14:textId="77777777" w:rsidR="00C50A95" w:rsidRPr="00D016EC" w:rsidRDefault="00C50A95" w:rsidP="00416506">
            <w:pPr>
              <w:pStyle w:val="tabletext11"/>
              <w:jc w:val="right"/>
              <w:rPr>
                <w:ins w:id="10006" w:author="Author"/>
              </w:rPr>
            </w:pPr>
          </w:p>
        </w:tc>
        <w:tc>
          <w:tcPr>
            <w:tcW w:w="2040" w:type="dxa"/>
            <w:tcBorders>
              <w:top w:val="nil"/>
              <w:left w:val="nil"/>
              <w:bottom w:val="nil"/>
              <w:right w:val="single" w:sz="6" w:space="0" w:color="auto"/>
            </w:tcBorders>
            <w:hideMark/>
          </w:tcPr>
          <w:p w14:paraId="06861D51" w14:textId="77777777" w:rsidR="00C50A95" w:rsidRPr="00D016EC" w:rsidRDefault="00C50A95" w:rsidP="00416506">
            <w:pPr>
              <w:pStyle w:val="tabletext11"/>
              <w:tabs>
                <w:tab w:val="decimal" w:pos="850"/>
              </w:tabs>
              <w:rPr>
                <w:ins w:id="10007" w:author="Author"/>
              </w:rPr>
            </w:pPr>
            <w:ins w:id="10008" w:author="Author">
              <w:r w:rsidRPr="00D016EC">
                <w:t>175,000 to 199,999</w:t>
              </w:r>
            </w:ins>
          </w:p>
        </w:tc>
        <w:tc>
          <w:tcPr>
            <w:tcW w:w="360" w:type="dxa"/>
            <w:tcBorders>
              <w:left w:val="single" w:sz="6" w:space="0" w:color="auto"/>
            </w:tcBorders>
          </w:tcPr>
          <w:p w14:paraId="621F72DB" w14:textId="77777777" w:rsidR="00C50A95" w:rsidRPr="00D016EC" w:rsidRDefault="00C50A95" w:rsidP="00416506">
            <w:pPr>
              <w:pStyle w:val="tabletext11"/>
              <w:jc w:val="right"/>
              <w:rPr>
                <w:ins w:id="10009" w:author="Author"/>
              </w:rPr>
            </w:pPr>
          </w:p>
        </w:tc>
        <w:tc>
          <w:tcPr>
            <w:tcW w:w="2040" w:type="dxa"/>
            <w:tcBorders>
              <w:top w:val="nil"/>
              <w:left w:val="nil"/>
              <w:bottom w:val="nil"/>
              <w:right w:val="single" w:sz="6" w:space="0" w:color="auto"/>
            </w:tcBorders>
            <w:vAlign w:val="bottom"/>
            <w:hideMark/>
          </w:tcPr>
          <w:p w14:paraId="6B8631DE" w14:textId="77777777" w:rsidR="00C50A95" w:rsidRPr="00D016EC" w:rsidRDefault="00C50A95" w:rsidP="00416506">
            <w:pPr>
              <w:pStyle w:val="tabletext11"/>
              <w:tabs>
                <w:tab w:val="decimal" w:pos="681"/>
              </w:tabs>
              <w:rPr>
                <w:ins w:id="10010" w:author="Author"/>
              </w:rPr>
            </w:pPr>
            <w:ins w:id="10011" w:author="Author">
              <w:r w:rsidRPr="00D016EC">
                <w:t>3.12</w:t>
              </w:r>
            </w:ins>
          </w:p>
        </w:tc>
      </w:tr>
      <w:tr w:rsidR="00C50A95" w:rsidRPr="00D016EC" w14:paraId="13564974" w14:textId="77777777" w:rsidTr="00416506">
        <w:trPr>
          <w:trHeight w:val="190"/>
          <w:ins w:id="10012" w:author="Author"/>
        </w:trPr>
        <w:tc>
          <w:tcPr>
            <w:tcW w:w="200" w:type="dxa"/>
          </w:tcPr>
          <w:p w14:paraId="6586D68F" w14:textId="77777777" w:rsidR="00C50A95" w:rsidRPr="00D016EC" w:rsidRDefault="00C50A95" w:rsidP="00416506">
            <w:pPr>
              <w:pStyle w:val="tabletext11"/>
              <w:rPr>
                <w:ins w:id="10013" w:author="Author"/>
              </w:rPr>
            </w:pPr>
          </w:p>
        </w:tc>
        <w:tc>
          <w:tcPr>
            <w:tcW w:w="360" w:type="dxa"/>
            <w:tcBorders>
              <w:top w:val="nil"/>
              <w:left w:val="single" w:sz="6" w:space="0" w:color="auto"/>
              <w:bottom w:val="nil"/>
              <w:right w:val="nil"/>
            </w:tcBorders>
          </w:tcPr>
          <w:p w14:paraId="00E22364" w14:textId="77777777" w:rsidR="00C50A95" w:rsidRPr="00D016EC" w:rsidRDefault="00C50A95" w:rsidP="00416506">
            <w:pPr>
              <w:pStyle w:val="tabletext11"/>
              <w:jc w:val="right"/>
              <w:rPr>
                <w:ins w:id="10014" w:author="Author"/>
              </w:rPr>
            </w:pPr>
          </w:p>
        </w:tc>
        <w:tc>
          <w:tcPr>
            <w:tcW w:w="2040" w:type="dxa"/>
            <w:tcBorders>
              <w:top w:val="nil"/>
              <w:left w:val="nil"/>
              <w:bottom w:val="nil"/>
              <w:right w:val="single" w:sz="6" w:space="0" w:color="auto"/>
            </w:tcBorders>
            <w:hideMark/>
          </w:tcPr>
          <w:p w14:paraId="7E7454F8" w14:textId="77777777" w:rsidR="00C50A95" w:rsidRPr="00D016EC" w:rsidRDefault="00C50A95" w:rsidP="00416506">
            <w:pPr>
              <w:pStyle w:val="tabletext11"/>
              <w:tabs>
                <w:tab w:val="decimal" w:pos="850"/>
              </w:tabs>
              <w:rPr>
                <w:ins w:id="10015" w:author="Author"/>
              </w:rPr>
            </w:pPr>
            <w:ins w:id="10016" w:author="Author">
              <w:r w:rsidRPr="00D016EC">
                <w:t>200,000 to 229,999</w:t>
              </w:r>
            </w:ins>
          </w:p>
        </w:tc>
        <w:tc>
          <w:tcPr>
            <w:tcW w:w="360" w:type="dxa"/>
            <w:tcBorders>
              <w:left w:val="single" w:sz="6" w:space="0" w:color="auto"/>
            </w:tcBorders>
          </w:tcPr>
          <w:p w14:paraId="4FEC9D4A" w14:textId="77777777" w:rsidR="00C50A95" w:rsidRPr="00D016EC" w:rsidRDefault="00C50A95" w:rsidP="00416506">
            <w:pPr>
              <w:pStyle w:val="tabletext11"/>
              <w:jc w:val="right"/>
              <w:rPr>
                <w:ins w:id="10017" w:author="Author"/>
              </w:rPr>
            </w:pPr>
          </w:p>
        </w:tc>
        <w:tc>
          <w:tcPr>
            <w:tcW w:w="2040" w:type="dxa"/>
            <w:tcBorders>
              <w:top w:val="nil"/>
              <w:left w:val="nil"/>
              <w:bottom w:val="nil"/>
              <w:right w:val="single" w:sz="6" w:space="0" w:color="auto"/>
            </w:tcBorders>
            <w:vAlign w:val="bottom"/>
            <w:hideMark/>
          </w:tcPr>
          <w:p w14:paraId="435AF42D" w14:textId="77777777" w:rsidR="00C50A95" w:rsidRPr="00D016EC" w:rsidRDefault="00C50A95" w:rsidP="00416506">
            <w:pPr>
              <w:pStyle w:val="tabletext11"/>
              <w:tabs>
                <w:tab w:val="decimal" w:pos="681"/>
              </w:tabs>
              <w:rPr>
                <w:ins w:id="10018" w:author="Author"/>
              </w:rPr>
            </w:pPr>
            <w:ins w:id="10019" w:author="Author">
              <w:r w:rsidRPr="00D016EC">
                <w:t>3.48</w:t>
              </w:r>
            </w:ins>
          </w:p>
        </w:tc>
      </w:tr>
      <w:tr w:rsidR="00C50A95" w:rsidRPr="00D016EC" w14:paraId="450764AD" w14:textId="77777777" w:rsidTr="00416506">
        <w:trPr>
          <w:trHeight w:val="190"/>
          <w:ins w:id="10020" w:author="Author"/>
        </w:trPr>
        <w:tc>
          <w:tcPr>
            <w:tcW w:w="200" w:type="dxa"/>
          </w:tcPr>
          <w:p w14:paraId="704C9837" w14:textId="77777777" w:rsidR="00C50A95" w:rsidRPr="00D016EC" w:rsidRDefault="00C50A95" w:rsidP="00416506">
            <w:pPr>
              <w:pStyle w:val="tabletext11"/>
              <w:rPr>
                <w:ins w:id="10021" w:author="Author"/>
              </w:rPr>
            </w:pPr>
          </w:p>
        </w:tc>
        <w:tc>
          <w:tcPr>
            <w:tcW w:w="360" w:type="dxa"/>
            <w:tcBorders>
              <w:top w:val="nil"/>
              <w:left w:val="single" w:sz="6" w:space="0" w:color="auto"/>
              <w:bottom w:val="nil"/>
              <w:right w:val="nil"/>
            </w:tcBorders>
          </w:tcPr>
          <w:p w14:paraId="45787535" w14:textId="77777777" w:rsidR="00C50A95" w:rsidRPr="00D016EC" w:rsidRDefault="00C50A95" w:rsidP="00416506">
            <w:pPr>
              <w:pStyle w:val="tabletext11"/>
              <w:jc w:val="right"/>
              <w:rPr>
                <w:ins w:id="10022" w:author="Author"/>
              </w:rPr>
            </w:pPr>
          </w:p>
        </w:tc>
        <w:tc>
          <w:tcPr>
            <w:tcW w:w="2040" w:type="dxa"/>
            <w:tcBorders>
              <w:top w:val="nil"/>
              <w:left w:val="nil"/>
              <w:bottom w:val="nil"/>
              <w:right w:val="single" w:sz="6" w:space="0" w:color="auto"/>
            </w:tcBorders>
            <w:hideMark/>
          </w:tcPr>
          <w:p w14:paraId="39355C94" w14:textId="77777777" w:rsidR="00C50A95" w:rsidRPr="00D016EC" w:rsidRDefault="00C50A95" w:rsidP="00416506">
            <w:pPr>
              <w:pStyle w:val="tabletext11"/>
              <w:tabs>
                <w:tab w:val="decimal" w:pos="850"/>
              </w:tabs>
              <w:rPr>
                <w:ins w:id="10023" w:author="Author"/>
              </w:rPr>
            </w:pPr>
            <w:ins w:id="10024" w:author="Author">
              <w:r w:rsidRPr="00D016EC">
                <w:t>230,000 to 259,999</w:t>
              </w:r>
            </w:ins>
          </w:p>
        </w:tc>
        <w:tc>
          <w:tcPr>
            <w:tcW w:w="360" w:type="dxa"/>
            <w:tcBorders>
              <w:left w:val="single" w:sz="6" w:space="0" w:color="auto"/>
            </w:tcBorders>
          </w:tcPr>
          <w:p w14:paraId="4F2D69F0" w14:textId="77777777" w:rsidR="00C50A95" w:rsidRPr="00D016EC" w:rsidRDefault="00C50A95" w:rsidP="00416506">
            <w:pPr>
              <w:pStyle w:val="tabletext11"/>
              <w:jc w:val="right"/>
              <w:rPr>
                <w:ins w:id="10025" w:author="Author"/>
              </w:rPr>
            </w:pPr>
          </w:p>
        </w:tc>
        <w:tc>
          <w:tcPr>
            <w:tcW w:w="2040" w:type="dxa"/>
            <w:tcBorders>
              <w:top w:val="nil"/>
              <w:left w:val="nil"/>
              <w:bottom w:val="nil"/>
              <w:right w:val="single" w:sz="6" w:space="0" w:color="auto"/>
            </w:tcBorders>
            <w:vAlign w:val="bottom"/>
            <w:hideMark/>
          </w:tcPr>
          <w:p w14:paraId="1C4603AA" w14:textId="77777777" w:rsidR="00C50A95" w:rsidRPr="00D016EC" w:rsidRDefault="00C50A95" w:rsidP="00416506">
            <w:pPr>
              <w:pStyle w:val="tabletext11"/>
              <w:tabs>
                <w:tab w:val="decimal" w:pos="681"/>
              </w:tabs>
              <w:rPr>
                <w:ins w:id="10026" w:author="Author"/>
              </w:rPr>
            </w:pPr>
            <w:ins w:id="10027" w:author="Author">
              <w:r w:rsidRPr="00D016EC">
                <w:t>3.87</w:t>
              </w:r>
            </w:ins>
          </w:p>
        </w:tc>
      </w:tr>
      <w:tr w:rsidR="00C50A95" w:rsidRPr="00D016EC" w14:paraId="3087BEBF" w14:textId="77777777" w:rsidTr="00416506">
        <w:trPr>
          <w:trHeight w:val="190"/>
          <w:ins w:id="10028" w:author="Author"/>
        </w:trPr>
        <w:tc>
          <w:tcPr>
            <w:tcW w:w="200" w:type="dxa"/>
          </w:tcPr>
          <w:p w14:paraId="47AE2B78" w14:textId="77777777" w:rsidR="00C50A95" w:rsidRPr="00D016EC" w:rsidRDefault="00C50A95" w:rsidP="00416506">
            <w:pPr>
              <w:pStyle w:val="tabletext11"/>
              <w:rPr>
                <w:ins w:id="10029" w:author="Author"/>
              </w:rPr>
            </w:pPr>
          </w:p>
        </w:tc>
        <w:tc>
          <w:tcPr>
            <w:tcW w:w="360" w:type="dxa"/>
            <w:tcBorders>
              <w:top w:val="nil"/>
              <w:left w:val="single" w:sz="6" w:space="0" w:color="auto"/>
              <w:bottom w:val="nil"/>
              <w:right w:val="nil"/>
            </w:tcBorders>
          </w:tcPr>
          <w:p w14:paraId="7FC686A3" w14:textId="77777777" w:rsidR="00C50A95" w:rsidRPr="00D016EC" w:rsidRDefault="00C50A95" w:rsidP="00416506">
            <w:pPr>
              <w:pStyle w:val="tabletext11"/>
              <w:jc w:val="right"/>
              <w:rPr>
                <w:ins w:id="10030" w:author="Author"/>
              </w:rPr>
            </w:pPr>
          </w:p>
        </w:tc>
        <w:tc>
          <w:tcPr>
            <w:tcW w:w="2040" w:type="dxa"/>
            <w:tcBorders>
              <w:top w:val="nil"/>
              <w:left w:val="nil"/>
              <w:bottom w:val="nil"/>
              <w:right w:val="single" w:sz="6" w:space="0" w:color="auto"/>
            </w:tcBorders>
            <w:hideMark/>
          </w:tcPr>
          <w:p w14:paraId="7E281891" w14:textId="77777777" w:rsidR="00C50A95" w:rsidRPr="00D016EC" w:rsidRDefault="00C50A95" w:rsidP="00416506">
            <w:pPr>
              <w:pStyle w:val="tabletext11"/>
              <w:tabs>
                <w:tab w:val="decimal" w:pos="850"/>
              </w:tabs>
              <w:rPr>
                <w:ins w:id="10031" w:author="Author"/>
              </w:rPr>
            </w:pPr>
            <w:ins w:id="10032" w:author="Author">
              <w:r w:rsidRPr="00D016EC">
                <w:t>260,000 to 299,999</w:t>
              </w:r>
            </w:ins>
          </w:p>
        </w:tc>
        <w:tc>
          <w:tcPr>
            <w:tcW w:w="360" w:type="dxa"/>
            <w:tcBorders>
              <w:left w:val="single" w:sz="6" w:space="0" w:color="auto"/>
            </w:tcBorders>
          </w:tcPr>
          <w:p w14:paraId="63436E88" w14:textId="77777777" w:rsidR="00C50A95" w:rsidRPr="00D016EC" w:rsidRDefault="00C50A95" w:rsidP="00416506">
            <w:pPr>
              <w:pStyle w:val="tabletext11"/>
              <w:jc w:val="right"/>
              <w:rPr>
                <w:ins w:id="10033" w:author="Author"/>
              </w:rPr>
            </w:pPr>
          </w:p>
        </w:tc>
        <w:tc>
          <w:tcPr>
            <w:tcW w:w="2040" w:type="dxa"/>
            <w:tcBorders>
              <w:top w:val="nil"/>
              <w:left w:val="nil"/>
              <w:bottom w:val="nil"/>
              <w:right w:val="single" w:sz="6" w:space="0" w:color="auto"/>
            </w:tcBorders>
            <w:vAlign w:val="bottom"/>
            <w:hideMark/>
          </w:tcPr>
          <w:p w14:paraId="2CF43AFD" w14:textId="77777777" w:rsidR="00C50A95" w:rsidRPr="00D016EC" w:rsidRDefault="00C50A95" w:rsidP="00416506">
            <w:pPr>
              <w:pStyle w:val="tabletext11"/>
              <w:tabs>
                <w:tab w:val="decimal" w:pos="681"/>
              </w:tabs>
              <w:rPr>
                <w:ins w:id="10034" w:author="Author"/>
              </w:rPr>
            </w:pPr>
            <w:ins w:id="10035" w:author="Author">
              <w:r w:rsidRPr="00D016EC">
                <w:t>4.29</w:t>
              </w:r>
            </w:ins>
          </w:p>
        </w:tc>
      </w:tr>
      <w:tr w:rsidR="00C50A95" w:rsidRPr="00D016EC" w14:paraId="39A07894" w14:textId="77777777" w:rsidTr="00416506">
        <w:trPr>
          <w:trHeight w:val="190"/>
          <w:ins w:id="10036" w:author="Author"/>
        </w:trPr>
        <w:tc>
          <w:tcPr>
            <w:tcW w:w="200" w:type="dxa"/>
          </w:tcPr>
          <w:p w14:paraId="62AD8020" w14:textId="77777777" w:rsidR="00C50A95" w:rsidRPr="00D016EC" w:rsidRDefault="00C50A95" w:rsidP="00416506">
            <w:pPr>
              <w:pStyle w:val="tabletext11"/>
              <w:rPr>
                <w:ins w:id="10037" w:author="Author"/>
              </w:rPr>
            </w:pPr>
          </w:p>
        </w:tc>
        <w:tc>
          <w:tcPr>
            <w:tcW w:w="360" w:type="dxa"/>
            <w:tcBorders>
              <w:top w:val="nil"/>
              <w:left w:val="single" w:sz="6" w:space="0" w:color="auto"/>
              <w:bottom w:val="nil"/>
              <w:right w:val="nil"/>
            </w:tcBorders>
          </w:tcPr>
          <w:p w14:paraId="35192431" w14:textId="77777777" w:rsidR="00C50A95" w:rsidRPr="00D016EC" w:rsidRDefault="00C50A95" w:rsidP="00416506">
            <w:pPr>
              <w:pStyle w:val="tabletext11"/>
              <w:jc w:val="right"/>
              <w:rPr>
                <w:ins w:id="10038" w:author="Author"/>
              </w:rPr>
            </w:pPr>
          </w:p>
        </w:tc>
        <w:tc>
          <w:tcPr>
            <w:tcW w:w="2040" w:type="dxa"/>
            <w:tcBorders>
              <w:top w:val="nil"/>
              <w:left w:val="nil"/>
              <w:bottom w:val="nil"/>
              <w:right w:val="single" w:sz="6" w:space="0" w:color="auto"/>
            </w:tcBorders>
            <w:hideMark/>
          </w:tcPr>
          <w:p w14:paraId="208E3A1A" w14:textId="77777777" w:rsidR="00C50A95" w:rsidRPr="00D016EC" w:rsidRDefault="00C50A95" w:rsidP="00416506">
            <w:pPr>
              <w:pStyle w:val="tabletext11"/>
              <w:tabs>
                <w:tab w:val="decimal" w:pos="850"/>
              </w:tabs>
              <w:rPr>
                <w:ins w:id="10039" w:author="Author"/>
              </w:rPr>
            </w:pPr>
            <w:ins w:id="10040" w:author="Author">
              <w:r w:rsidRPr="00D016EC">
                <w:t>300,000 to 349,999</w:t>
              </w:r>
            </w:ins>
          </w:p>
        </w:tc>
        <w:tc>
          <w:tcPr>
            <w:tcW w:w="360" w:type="dxa"/>
            <w:tcBorders>
              <w:left w:val="single" w:sz="6" w:space="0" w:color="auto"/>
            </w:tcBorders>
          </w:tcPr>
          <w:p w14:paraId="0B57CA2B" w14:textId="77777777" w:rsidR="00C50A95" w:rsidRPr="00D016EC" w:rsidRDefault="00C50A95" w:rsidP="00416506">
            <w:pPr>
              <w:pStyle w:val="tabletext11"/>
              <w:jc w:val="right"/>
              <w:rPr>
                <w:ins w:id="10041" w:author="Author"/>
              </w:rPr>
            </w:pPr>
          </w:p>
        </w:tc>
        <w:tc>
          <w:tcPr>
            <w:tcW w:w="2040" w:type="dxa"/>
            <w:tcBorders>
              <w:top w:val="nil"/>
              <w:left w:val="nil"/>
              <w:bottom w:val="nil"/>
              <w:right w:val="single" w:sz="6" w:space="0" w:color="auto"/>
            </w:tcBorders>
            <w:vAlign w:val="bottom"/>
            <w:hideMark/>
          </w:tcPr>
          <w:p w14:paraId="41F39B7A" w14:textId="77777777" w:rsidR="00C50A95" w:rsidRPr="00D016EC" w:rsidRDefault="00C50A95" w:rsidP="00416506">
            <w:pPr>
              <w:pStyle w:val="tabletext11"/>
              <w:tabs>
                <w:tab w:val="decimal" w:pos="681"/>
              </w:tabs>
              <w:rPr>
                <w:ins w:id="10042" w:author="Author"/>
              </w:rPr>
            </w:pPr>
            <w:ins w:id="10043" w:author="Author">
              <w:r w:rsidRPr="00D016EC">
                <w:t>4.82</w:t>
              </w:r>
            </w:ins>
          </w:p>
        </w:tc>
      </w:tr>
      <w:tr w:rsidR="00C50A95" w:rsidRPr="00D016EC" w14:paraId="37C2B48B" w14:textId="77777777" w:rsidTr="00416506">
        <w:trPr>
          <w:trHeight w:val="190"/>
          <w:ins w:id="10044" w:author="Author"/>
        </w:trPr>
        <w:tc>
          <w:tcPr>
            <w:tcW w:w="200" w:type="dxa"/>
          </w:tcPr>
          <w:p w14:paraId="5C3E96C3" w14:textId="77777777" w:rsidR="00C50A95" w:rsidRPr="00D016EC" w:rsidRDefault="00C50A95" w:rsidP="00416506">
            <w:pPr>
              <w:pStyle w:val="tabletext11"/>
              <w:rPr>
                <w:ins w:id="10045" w:author="Author"/>
              </w:rPr>
            </w:pPr>
          </w:p>
        </w:tc>
        <w:tc>
          <w:tcPr>
            <w:tcW w:w="360" w:type="dxa"/>
            <w:tcBorders>
              <w:top w:val="nil"/>
              <w:left w:val="single" w:sz="6" w:space="0" w:color="auto"/>
              <w:bottom w:val="nil"/>
              <w:right w:val="nil"/>
            </w:tcBorders>
          </w:tcPr>
          <w:p w14:paraId="682A9E3D" w14:textId="77777777" w:rsidR="00C50A95" w:rsidRPr="00D016EC" w:rsidRDefault="00C50A95" w:rsidP="00416506">
            <w:pPr>
              <w:pStyle w:val="tabletext11"/>
              <w:jc w:val="right"/>
              <w:rPr>
                <w:ins w:id="10046" w:author="Author"/>
              </w:rPr>
            </w:pPr>
          </w:p>
        </w:tc>
        <w:tc>
          <w:tcPr>
            <w:tcW w:w="2040" w:type="dxa"/>
            <w:tcBorders>
              <w:top w:val="nil"/>
              <w:left w:val="nil"/>
              <w:bottom w:val="nil"/>
              <w:right w:val="single" w:sz="6" w:space="0" w:color="auto"/>
            </w:tcBorders>
            <w:hideMark/>
          </w:tcPr>
          <w:p w14:paraId="46057D7A" w14:textId="77777777" w:rsidR="00C50A95" w:rsidRPr="00D016EC" w:rsidRDefault="00C50A95" w:rsidP="00416506">
            <w:pPr>
              <w:pStyle w:val="tabletext11"/>
              <w:tabs>
                <w:tab w:val="decimal" w:pos="850"/>
              </w:tabs>
              <w:rPr>
                <w:ins w:id="10047" w:author="Author"/>
              </w:rPr>
            </w:pPr>
            <w:ins w:id="10048" w:author="Author">
              <w:r w:rsidRPr="00D016EC">
                <w:t>350,000 to 399,999</w:t>
              </w:r>
            </w:ins>
          </w:p>
        </w:tc>
        <w:tc>
          <w:tcPr>
            <w:tcW w:w="360" w:type="dxa"/>
            <w:tcBorders>
              <w:left w:val="single" w:sz="6" w:space="0" w:color="auto"/>
            </w:tcBorders>
          </w:tcPr>
          <w:p w14:paraId="5BAB79B3" w14:textId="77777777" w:rsidR="00C50A95" w:rsidRPr="00D016EC" w:rsidRDefault="00C50A95" w:rsidP="00416506">
            <w:pPr>
              <w:pStyle w:val="tabletext11"/>
              <w:jc w:val="right"/>
              <w:rPr>
                <w:ins w:id="10049" w:author="Author"/>
              </w:rPr>
            </w:pPr>
          </w:p>
        </w:tc>
        <w:tc>
          <w:tcPr>
            <w:tcW w:w="2040" w:type="dxa"/>
            <w:tcBorders>
              <w:top w:val="nil"/>
              <w:left w:val="nil"/>
              <w:bottom w:val="nil"/>
              <w:right w:val="single" w:sz="6" w:space="0" w:color="auto"/>
            </w:tcBorders>
            <w:vAlign w:val="bottom"/>
            <w:hideMark/>
          </w:tcPr>
          <w:p w14:paraId="5C68B3B3" w14:textId="77777777" w:rsidR="00C50A95" w:rsidRPr="00D016EC" w:rsidRDefault="00C50A95" w:rsidP="00416506">
            <w:pPr>
              <w:pStyle w:val="tabletext11"/>
              <w:tabs>
                <w:tab w:val="decimal" w:pos="681"/>
              </w:tabs>
              <w:rPr>
                <w:ins w:id="10050" w:author="Author"/>
              </w:rPr>
            </w:pPr>
            <w:ins w:id="10051" w:author="Author">
              <w:r w:rsidRPr="00D016EC">
                <w:t>5.41</w:t>
              </w:r>
            </w:ins>
          </w:p>
        </w:tc>
      </w:tr>
      <w:tr w:rsidR="00C50A95" w:rsidRPr="00D016EC" w14:paraId="7E0BBA63" w14:textId="77777777" w:rsidTr="00416506">
        <w:trPr>
          <w:trHeight w:val="190"/>
          <w:ins w:id="10052" w:author="Author"/>
        </w:trPr>
        <w:tc>
          <w:tcPr>
            <w:tcW w:w="200" w:type="dxa"/>
          </w:tcPr>
          <w:p w14:paraId="4394FC28" w14:textId="77777777" w:rsidR="00C50A95" w:rsidRPr="00D016EC" w:rsidRDefault="00C50A95" w:rsidP="00416506">
            <w:pPr>
              <w:pStyle w:val="tabletext11"/>
              <w:rPr>
                <w:ins w:id="10053" w:author="Author"/>
              </w:rPr>
            </w:pPr>
          </w:p>
        </w:tc>
        <w:tc>
          <w:tcPr>
            <w:tcW w:w="360" w:type="dxa"/>
            <w:tcBorders>
              <w:top w:val="nil"/>
              <w:left w:val="single" w:sz="6" w:space="0" w:color="auto"/>
              <w:bottom w:val="nil"/>
              <w:right w:val="nil"/>
            </w:tcBorders>
          </w:tcPr>
          <w:p w14:paraId="459A6532" w14:textId="77777777" w:rsidR="00C50A95" w:rsidRPr="00D016EC" w:rsidRDefault="00C50A95" w:rsidP="00416506">
            <w:pPr>
              <w:pStyle w:val="tabletext11"/>
              <w:jc w:val="right"/>
              <w:rPr>
                <w:ins w:id="10054" w:author="Author"/>
              </w:rPr>
            </w:pPr>
          </w:p>
        </w:tc>
        <w:tc>
          <w:tcPr>
            <w:tcW w:w="2040" w:type="dxa"/>
            <w:tcBorders>
              <w:top w:val="nil"/>
              <w:left w:val="nil"/>
              <w:bottom w:val="nil"/>
              <w:right w:val="single" w:sz="6" w:space="0" w:color="auto"/>
            </w:tcBorders>
            <w:hideMark/>
          </w:tcPr>
          <w:p w14:paraId="4F2900C3" w14:textId="77777777" w:rsidR="00C50A95" w:rsidRPr="00D016EC" w:rsidRDefault="00C50A95" w:rsidP="00416506">
            <w:pPr>
              <w:pStyle w:val="tabletext11"/>
              <w:tabs>
                <w:tab w:val="decimal" w:pos="850"/>
              </w:tabs>
              <w:rPr>
                <w:ins w:id="10055" w:author="Author"/>
              </w:rPr>
            </w:pPr>
            <w:ins w:id="10056" w:author="Author">
              <w:r w:rsidRPr="00D016EC">
                <w:t>400,000 to 449,999</w:t>
              </w:r>
            </w:ins>
          </w:p>
        </w:tc>
        <w:tc>
          <w:tcPr>
            <w:tcW w:w="360" w:type="dxa"/>
            <w:tcBorders>
              <w:left w:val="single" w:sz="6" w:space="0" w:color="auto"/>
            </w:tcBorders>
          </w:tcPr>
          <w:p w14:paraId="730F0B42" w14:textId="77777777" w:rsidR="00C50A95" w:rsidRPr="00D016EC" w:rsidRDefault="00C50A95" w:rsidP="00416506">
            <w:pPr>
              <w:pStyle w:val="tabletext11"/>
              <w:jc w:val="right"/>
              <w:rPr>
                <w:ins w:id="10057" w:author="Author"/>
              </w:rPr>
            </w:pPr>
          </w:p>
        </w:tc>
        <w:tc>
          <w:tcPr>
            <w:tcW w:w="2040" w:type="dxa"/>
            <w:tcBorders>
              <w:top w:val="nil"/>
              <w:left w:val="nil"/>
              <w:bottom w:val="nil"/>
              <w:right w:val="single" w:sz="6" w:space="0" w:color="auto"/>
            </w:tcBorders>
            <w:vAlign w:val="bottom"/>
            <w:hideMark/>
          </w:tcPr>
          <w:p w14:paraId="232FDBB0" w14:textId="77777777" w:rsidR="00C50A95" w:rsidRPr="00D016EC" w:rsidRDefault="00C50A95" w:rsidP="00416506">
            <w:pPr>
              <w:pStyle w:val="tabletext11"/>
              <w:tabs>
                <w:tab w:val="decimal" w:pos="681"/>
              </w:tabs>
              <w:rPr>
                <w:ins w:id="10058" w:author="Author"/>
              </w:rPr>
            </w:pPr>
            <w:ins w:id="10059" w:author="Author">
              <w:r w:rsidRPr="00D016EC">
                <w:t>5.99</w:t>
              </w:r>
            </w:ins>
          </w:p>
        </w:tc>
      </w:tr>
      <w:tr w:rsidR="00C50A95" w:rsidRPr="00D016EC" w14:paraId="0BBCB88C" w14:textId="77777777" w:rsidTr="00416506">
        <w:trPr>
          <w:trHeight w:val="190"/>
          <w:ins w:id="10060" w:author="Author"/>
        </w:trPr>
        <w:tc>
          <w:tcPr>
            <w:tcW w:w="200" w:type="dxa"/>
          </w:tcPr>
          <w:p w14:paraId="22FA64CC" w14:textId="77777777" w:rsidR="00C50A95" w:rsidRPr="00D016EC" w:rsidRDefault="00C50A95" w:rsidP="00416506">
            <w:pPr>
              <w:pStyle w:val="tabletext11"/>
              <w:rPr>
                <w:ins w:id="10061" w:author="Author"/>
              </w:rPr>
            </w:pPr>
          </w:p>
        </w:tc>
        <w:tc>
          <w:tcPr>
            <w:tcW w:w="360" w:type="dxa"/>
            <w:tcBorders>
              <w:top w:val="nil"/>
              <w:left w:val="single" w:sz="6" w:space="0" w:color="auto"/>
              <w:bottom w:val="nil"/>
              <w:right w:val="nil"/>
            </w:tcBorders>
          </w:tcPr>
          <w:p w14:paraId="7AF9B142" w14:textId="77777777" w:rsidR="00C50A95" w:rsidRPr="00D016EC" w:rsidRDefault="00C50A95" w:rsidP="00416506">
            <w:pPr>
              <w:pStyle w:val="tabletext11"/>
              <w:jc w:val="right"/>
              <w:rPr>
                <w:ins w:id="10062" w:author="Author"/>
              </w:rPr>
            </w:pPr>
          </w:p>
        </w:tc>
        <w:tc>
          <w:tcPr>
            <w:tcW w:w="2040" w:type="dxa"/>
            <w:tcBorders>
              <w:top w:val="nil"/>
              <w:left w:val="nil"/>
              <w:bottom w:val="nil"/>
              <w:right w:val="single" w:sz="6" w:space="0" w:color="auto"/>
            </w:tcBorders>
            <w:hideMark/>
          </w:tcPr>
          <w:p w14:paraId="5812384C" w14:textId="77777777" w:rsidR="00C50A95" w:rsidRPr="00D016EC" w:rsidRDefault="00C50A95" w:rsidP="00416506">
            <w:pPr>
              <w:pStyle w:val="tabletext11"/>
              <w:tabs>
                <w:tab w:val="decimal" w:pos="850"/>
              </w:tabs>
              <w:rPr>
                <w:ins w:id="10063" w:author="Author"/>
              </w:rPr>
            </w:pPr>
            <w:ins w:id="10064" w:author="Author">
              <w:r w:rsidRPr="00D016EC">
                <w:t>450,000 to 499,999</w:t>
              </w:r>
            </w:ins>
          </w:p>
        </w:tc>
        <w:tc>
          <w:tcPr>
            <w:tcW w:w="360" w:type="dxa"/>
            <w:tcBorders>
              <w:left w:val="single" w:sz="6" w:space="0" w:color="auto"/>
            </w:tcBorders>
          </w:tcPr>
          <w:p w14:paraId="4E06973F" w14:textId="77777777" w:rsidR="00C50A95" w:rsidRPr="00D016EC" w:rsidRDefault="00C50A95" w:rsidP="00416506">
            <w:pPr>
              <w:pStyle w:val="tabletext11"/>
              <w:jc w:val="right"/>
              <w:rPr>
                <w:ins w:id="10065" w:author="Author"/>
              </w:rPr>
            </w:pPr>
          </w:p>
        </w:tc>
        <w:tc>
          <w:tcPr>
            <w:tcW w:w="2040" w:type="dxa"/>
            <w:tcBorders>
              <w:top w:val="nil"/>
              <w:left w:val="nil"/>
              <w:bottom w:val="nil"/>
              <w:right w:val="single" w:sz="6" w:space="0" w:color="auto"/>
            </w:tcBorders>
            <w:vAlign w:val="bottom"/>
            <w:hideMark/>
          </w:tcPr>
          <w:p w14:paraId="6DE52B58" w14:textId="77777777" w:rsidR="00C50A95" w:rsidRPr="00D016EC" w:rsidRDefault="00C50A95" w:rsidP="00416506">
            <w:pPr>
              <w:pStyle w:val="tabletext11"/>
              <w:tabs>
                <w:tab w:val="decimal" w:pos="681"/>
              </w:tabs>
              <w:rPr>
                <w:ins w:id="10066" w:author="Author"/>
              </w:rPr>
            </w:pPr>
            <w:ins w:id="10067" w:author="Author">
              <w:r w:rsidRPr="00D016EC">
                <w:t>6.55</w:t>
              </w:r>
            </w:ins>
          </w:p>
        </w:tc>
      </w:tr>
      <w:tr w:rsidR="00C50A95" w:rsidRPr="00D016EC" w14:paraId="016457A0" w14:textId="77777777" w:rsidTr="00416506">
        <w:trPr>
          <w:trHeight w:val="190"/>
          <w:ins w:id="10068" w:author="Author"/>
        </w:trPr>
        <w:tc>
          <w:tcPr>
            <w:tcW w:w="200" w:type="dxa"/>
          </w:tcPr>
          <w:p w14:paraId="620083C9" w14:textId="77777777" w:rsidR="00C50A95" w:rsidRPr="00D016EC" w:rsidRDefault="00C50A95" w:rsidP="00416506">
            <w:pPr>
              <w:pStyle w:val="tabletext11"/>
              <w:rPr>
                <w:ins w:id="10069" w:author="Author"/>
              </w:rPr>
            </w:pPr>
          </w:p>
        </w:tc>
        <w:tc>
          <w:tcPr>
            <w:tcW w:w="360" w:type="dxa"/>
            <w:tcBorders>
              <w:top w:val="nil"/>
              <w:left w:val="single" w:sz="6" w:space="0" w:color="auto"/>
              <w:bottom w:val="nil"/>
              <w:right w:val="nil"/>
            </w:tcBorders>
          </w:tcPr>
          <w:p w14:paraId="48CCA750" w14:textId="77777777" w:rsidR="00C50A95" w:rsidRPr="00D016EC" w:rsidRDefault="00C50A95" w:rsidP="00416506">
            <w:pPr>
              <w:pStyle w:val="tabletext11"/>
              <w:jc w:val="right"/>
              <w:rPr>
                <w:ins w:id="10070" w:author="Author"/>
              </w:rPr>
            </w:pPr>
          </w:p>
        </w:tc>
        <w:tc>
          <w:tcPr>
            <w:tcW w:w="2040" w:type="dxa"/>
            <w:tcBorders>
              <w:top w:val="nil"/>
              <w:left w:val="nil"/>
              <w:bottom w:val="nil"/>
              <w:right w:val="single" w:sz="6" w:space="0" w:color="auto"/>
            </w:tcBorders>
            <w:hideMark/>
          </w:tcPr>
          <w:p w14:paraId="6E3B741D" w14:textId="77777777" w:rsidR="00C50A95" w:rsidRPr="00D016EC" w:rsidRDefault="00C50A95" w:rsidP="00416506">
            <w:pPr>
              <w:pStyle w:val="tabletext11"/>
              <w:tabs>
                <w:tab w:val="decimal" w:pos="850"/>
              </w:tabs>
              <w:rPr>
                <w:ins w:id="10071" w:author="Author"/>
              </w:rPr>
            </w:pPr>
            <w:ins w:id="10072" w:author="Author">
              <w:r w:rsidRPr="00D016EC">
                <w:t>500,000 to 599,999</w:t>
              </w:r>
            </w:ins>
          </w:p>
        </w:tc>
        <w:tc>
          <w:tcPr>
            <w:tcW w:w="360" w:type="dxa"/>
            <w:tcBorders>
              <w:left w:val="single" w:sz="6" w:space="0" w:color="auto"/>
            </w:tcBorders>
          </w:tcPr>
          <w:p w14:paraId="79E26462" w14:textId="77777777" w:rsidR="00C50A95" w:rsidRPr="00D016EC" w:rsidRDefault="00C50A95" w:rsidP="00416506">
            <w:pPr>
              <w:pStyle w:val="tabletext11"/>
              <w:jc w:val="right"/>
              <w:rPr>
                <w:ins w:id="10073" w:author="Author"/>
              </w:rPr>
            </w:pPr>
          </w:p>
        </w:tc>
        <w:tc>
          <w:tcPr>
            <w:tcW w:w="2040" w:type="dxa"/>
            <w:tcBorders>
              <w:top w:val="nil"/>
              <w:left w:val="nil"/>
              <w:bottom w:val="nil"/>
              <w:right w:val="single" w:sz="6" w:space="0" w:color="auto"/>
            </w:tcBorders>
            <w:vAlign w:val="bottom"/>
            <w:hideMark/>
          </w:tcPr>
          <w:p w14:paraId="7D31FA82" w14:textId="77777777" w:rsidR="00C50A95" w:rsidRPr="00D016EC" w:rsidRDefault="00C50A95" w:rsidP="00416506">
            <w:pPr>
              <w:pStyle w:val="tabletext11"/>
              <w:tabs>
                <w:tab w:val="decimal" w:pos="681"/>
              </w:tabs>
              <w:rPr>
                <w:ins w:id="10074" w:author="Author"/>
              </w:rPr>
            </w:pPr>
            <w:ins w:id="10075" w:author="Author">
              <w:r w:rsidRPr="00D016EC">
                <w:t>7.25</w:t>
              </w:r>
            </w:ins>
          </w:p>
        </w:tc>
      </w:tr>
      <w:tr w:rsidR="00C50A95" w:rsidRPr="00D016EC" w14:paraId="0E0E9F8A" w14:textId="77777777" w:rsidTr="00416506">
        <w:trPr>
          <w:trHeight w:val="190"/>
          <w:ins w:id="10076" w:author="Author"/>
        </w:trPr>
        <w:tc>
          <w:tcPr>
            <w:tcW w:w="200" w:type="dxa"/>
          </w:tcPr>
          <w:p w14:paraId="01823520" w14:textId="77777777" w:rsidR="00C50A95" w:rsidRPr="00D016EC" w:rsidRDefault="00C50A95" w:rsidP="00416506">
            <w:pPr>
              <w:pStyle w:val="tabletext11"/>
              <w:rPr>
                <w:ins w:id="10077" w:author="Author"/>
              </w:rPr>
            </w:pPr>
          </w:p>
        </w:tc>
        <w:tc>
          <w:tcPr>
            <w:tcW w:w="360" w:type="dxa"/>
            <w:tcBorders>
              <w:top w:val="nil"/>
              <w:left w:val="single" w:sz="6" w:space="0" w:color="auto"/>
              <w:bottom w:val="nil"/>
              <w:right w:val="nil"/>
            </w:tcBorders>
          </w:tcPr>
          <w:p w14:paraId="7B3CAF3D" w14:textId="77777777" w:rsidR="00C50A95" w:rsidRPr="00D016EC" w:rsidRDefault="00C50A95" w:rsidP="00416506">
            <w:pPr>
              <w:pStyle w:val="tabletext11"/>
              <w:jc w:val="right"/>
              <w:rPr>
                <w:ins w:id="10078" w:author="Author"/>
              </w:rPr>
            </w:pPr>
          </w:p>
        </w:tc>
        <w:tc>
          <w:tcPr>
            <w:tcW w:w="2040" w:type="dxa"/>
            <w:tcBorders>
              <w:top w:val="nil"/>
              <w:left w:val="nil"/>
              <w:bottom w:val="nil"/>
              <w:right w:val="single" w:sz="6" w:space="0" w:color="auto"/>
            </w:tcBorders>
            <w:hideMark/>
          </w:tcPr>
          <w:p w14:paraId="621BBFB6" w14:textId="77777777" w:rsidR="00C50A95" w:rsidRPr="00D016EC" w:rsidRDefault="00C50A95" w:rsidP="00416506">
            <w:pPr>
              <w:pStyle w:val="tabletext11"/>
              <w:tabs>
                <w:tab w:val="decimal" w:pos="850"/>
              </w:tabs>
              <w:rPr>
                <w:ins w:id="10079" w:author="Author"/>
              </w:rPr>
            </w:pPr>
            <w:ins w:id="10080" w:author="Author">
              <w:r w:rsidRPr="00D016EC">
                <w:t>600,000 to 699,999</w:t>
              </w:r>
            </w:ins>
          </w:p>
        </w:tc>
        <w:tc>
          <w:tcPr>
            <w:tcW w:w="360" w:type="dxa"/>
            <w:tcBorders>
              <w:left w:val="single" w:sz="6" w:space="0" w:color="auto"/>
            </w:tcBorders>
          </w:tcPr>
          <w:p w14:paraId="5D96A712" w14:textId="77777777" w:rsidR="00C50A95" w:rsidRPr="00D016EC" w:rsidRDefault="00C50A95" w:rsidP="00416506">
            <w:pPr>
              <w:pStyle w:val="tabletext11"/>
              <w:jc w:val="right"/>
              <w:rPr>
                <w:ins w:id="10081" w:author="Author"/>
              </w:rPr>
            </w:pPr>
          </w:p>
        </w:tc>
        <w:tc>
          <w:tcPr>
            <w:tcW w:w="2040" w:type="dxa"/>
            <w:tcBorders>
              <w:top w:val="nil"/>
              <w:left w:val="nil"/>
              <w:bottom w:val="nil"/>
              <w:right w:val="single" w:sz="6" w:space="0" w:color="auto"/>
            </w:tcBorders>
            <w:vAlign w:val="bottom"/>
            <w:hideMark/>
          </w:tcPr>
          <w:p w14:paraId="77944456" w14:textId="77777777" w:rsidR="00C50A95" w:rsidRPr="00D016EC" w:rsidRDefault="00C50A95" w:rsidP="00416506">
            <w:pPr>
              <w:pStyle w:val="tabletext11"/>
              <w:tabs>
                <w:tab w:val="decimal" w:pos="681"/>
              </w:tabs>
              <w:rPr>
                <w:ins w:id="10082" w:author="Author"/>
              </w:rPr>
            </w:pPr>
            <w:ins w:id="10083" w:author="Author">
              <w:r w:rsidRPr="00D016EC">
                <w:t>8.35</w:t>
              </w:r>
            </w:ins>
          </w:p>
        </w:tc>
      </w:tr>
      <w:tr w:rsidR="00C50A95" w:rsidRPr="00D016EC" w14:paraId="21ADD45B" w14:textId="77777777" w:rsidTr="00416506">
        <w:trPr>
          <w:trHeight w:val="190"/>
          <w:ins w:id="10084" w:author="Author"/>
        </w:trPr>
        <w:tc>
          <w:tcPr>
            <w:tcW w:w="200" w:type="dxa"/>
          </w:tcPr>
          <w:p w14:paraId="620B3431" w14:textId="77777777" w:rsidR="00C50A95" w:rsidRPr="00D016EC" w:rsidRDefault="00C50A95" w:rsidP="00416506">
            <w:pPr>
              <w:pStyle w:val="tabletext11"/>
              <w:rPr>
                <w:ins w:id="10085" w:author="Author"/>
              </w:rPr>
            </w:pPr>
          </w:p>
        </w:tc>
        <w:tc>
          <w:tcPr>
            <w:tcW w:w="360" w:type="dxa"/>
            <w:tcBorders>
              <w:top w:val="nil"/>
              <w:left w:val="single" w:sz="6" w:space="0" w:color="auto"/>
              <w:bottom w:val="nil"/>
              <w:right w:val="nil"/>
            </w:tcBorders>
          </w:tcPr>
          <w:p w14:paraId="62DE2B71" w14:textId="77777777" w:rsidR="00C50A95" w:rsidRPr="00D016EC" w:rsidRDefault="00C50A95" w:rsidP="00416506">
            <w:pPr>
              <w:pStyle w:val="tabletext11"/>
              <w:jc w:val="right"/>
              <w:rPr>
                <w:ins w:id="10086" w:author="Author"/>
              </w:rPr>
            </w:pPr>
          </w:p>
        </w:tc>
        <w:tc>
          <w:tcPr>
            <w:tcW w:w="2040" w:type="dxa"/>
            <w:tcBorders>
              <w:top w:val="nil"/>
              <w:left w:val="nil"/>
              <w:bottom w:val="nil"/>
              <w:right w:val="single" w:sz="6" w:space="0" w:color="auto"/>
            </w:tcBorders>
            <w:hideMark/>
          </w:tcPr>
          <w:p w14:paraId="0035809F" w14:textId="77777777" w:rsidR="00C50A95" w:rsidRPr="00D016EC" w:rsidRDefault="00C50A95" w:rsidP="00416506">
            <w:pPr>
              <w:pStyle w:val="tabletext11"/>
              <w:tabs>
                <w:tab w:val="decimal" w:pos="850"/>
              </w:tabs>
              <w:rPr>
                <w:ins w:id="10087" w:author="Author"/>
              </w:rPr>
            </w:pPr>
            <w:ins w:id="10088" w:author="Author">
              <w:r w:rsidRPr="00D016EC">
                <w:t>700,000 to 799,999</w:t>
              </w:r>
            </w:ins>
          </w:p>
        </w:tc>
        <w:tc>
          <w:tcPr>
            <w:tcW w:w="360" w:type="dxa"/>
            <w:tcBorders>
              <w:left w:val="single" w:sz="6" w:space="0" w:color="auto"/>
            </w:tcBorders>
          </w:tcPr>
          <w:p w14:paraId="1F93FCD3" w14:textId="77777777" w:rsidR="00C50A95" w:rsidRPr="00D016EC" w:rsidRDefault="00C50A95" w:rsidP="00416506">
            <w:pPr>
              <w:pStyle w:val="tabletext11"/>
              <w:jc w:val="right"/>
              <w:rPr>
                <w:ins w:id="10089" w:author="Author"/>
              </w:rPr>
            </w:pPr>
          </w:p>
        </w:tc>
        <w:tc>
          <w:tcPr>
            <w:tcW w:w="2040" w:type="dxa"/>
            <w:tcBorders>
              <w:top w:val="nil"/>
              <w:left w:val="nil"/>
              <w:bottom w:val="nil"/>
              <w:right w:val="single" w:sz="6" w:space="0" w:color="auto"/>
            </w:tcBorders>
            <w:vAlign w:val="bottom"/>
            <w:hideMark/>
          </w:tcPr>
          <w:p w14:paraId="0B56F2D0" w14:textId="77777777" w:rsidR="00C50A95" w:rsidRPr="00D016EC" w:rsidRDefault="00C50A95" w:rsidP="00416506">
            <w:pPr>
              <w:pStyle w:val="tabletext11"/>
              <w:tabs>
                <w:tab w:val="decimal" w:pos="681"/>
              </w:tabs>
              <w:rPr>
                <w:ins w:id="10090" w:author="Author"/>
              </w:rPr>
            </w:pPr>
            <w:ins w:id="10091" w:author="Author">
              <w:r w:rsidRPr="00D016EC">
                <w:t>9.41</w:t>
              </w:r>
            </w:ins>
          </w:p>
        </w:tc>
      </w:tr>
      <w:tr w:rsidR="00C50A95" w:rsidRPr="00D016EC" w14:paraId="2C93218C" w14:textId="77777777" w:rsidTr="00416506">
        <w:trPr>
          <w:trHeight w:val="190"/>
          <w:ins w:id="10092" w:author="Author"/>
        </w:trPr>
        <w:tc>
          <w:tcPr>
            <w:tcW w:w="200" w:type="dxa"/>
          </w:tcPr>
          <w:p w14:paraId="24B862C7" w14:textId="77777777" w:rsidR="00C50A95" w:rsidRPr="00D016EC" w:rsidRDefault="00C50A95" w:rsidP="00416506">
            <w:pPr>
              <w:pStyle w:val="tabletext11"/>
              <w:rPr>
                <w:ins w:id="10093" w:author="Author"/>
              </w:rPr>
            </w:pPr>
          </w:p>
        </w:tc>
        <w:tc>
          <w:tcPr>
            <w:tcW w:w="360" w:type="dxa"/>
            <w:tcBorders>
              <w:top w:val="nil"/>
              <w:left w:val="single" w:sz="6" w:space="0" w:color="auto"/>
              <w:bottom w:val="nil"/>
              <w:right w:val="nil"/>
            </w:tcBorders>
          </w:tcPr>
          <w:p w14:paraId="50B23D37" w14:textId="77777777" w:rsidR="00C50A95" w:rsidRPr="00D016EC" w:rsidRDefault="00C50A95" w:rsidP="00416506">
            <w:pPr>
              <w:pStyle w:val="tabletext11"/>
              <w:jc w:val="right"/>
              <w:rPr>
                <w:ins w:id="10094" w:author="Author"/>
              </w:rPr>
            </w:pPr>
          </w:p>
        </w:tc>
        <w:tc>
          <w:tcPr>
            <w:tcW w:w="2040" w:type="dxa"/>
            <w:tcBorders>
              <w:top w:val="nil"/>
              <w:left w:val="nil"/>
              <w:bottom w:val="nil"/>
              <w:right w:val="single" w:sz="6" w:space="0" w:color="auto"/>
            </w:tcBorders>
            <w:hideMark/>
          </w:tcPr>
          <w:p w14:paraId="60E34769" w14:textId="77777777" w:rsidR="00C50A95" w:rsidRPr="00D016EC" w:rsidRDefault="00C50A95" w:rsidP="00416506">
            <w:pPr>
              <w:pStyle w:val="tabletext11"/>
              <w:tabs>
                <w:tab w:val="decimal" w:pos="850"/>
              </w:tabs>
              <w:rPr>
                <w:ins w:id="10095" w:author="Author"/>
              </w:rPr>
            </w:pPr>
            <w:ins w:id="10096" w:author="Author">
              <w:r w:rsidRPr="00D016EC">
                <w:t>800,000 to 899,999</w:t>
              </w:r>
            </w:ins>
          </w:p>
        </w:tc>
        <w:tc>
          <w:tcPr>
            <w:tcW w:w="360" w:type="dxa"/>
            <w:tcBorders>
              <w:left w:val="single" w:sz="6" w:space="0" w:color="auto"/>
            </w:tcBorders>
          </w:tcPr>
          <w:p w14:paraId="0A377E95" w14:textId="77777777" w:rsidR="00C50A95" w:rsidRPr="00D016EC" w:rsidRDefault="00C50A95" w:rsidP="00416506">
            <w:pPr>
              <w:pStyle w:val="tabletext11"/>
              <w:jc w:val="right"/>
              <w:rPr>
                <w:ins w:id="10097" w:author="Author"/>
              </w:rPr>
            </w:pPr>
          </w:p>
        </w:tc>
        <w:tc>
          <w:tcPr>
            <w:tcW w:w="2040" w:type="dxa"/>
            <w:tcBorders>
              <w:top w:val="nil"/>
              <w:left w:val="nil"/>
              <w:bottom w:val="nil"/>
              <w:right w:val="single" w:sz="6" w:space="0" w:color="auto"/>
            </w:tcBorders>
            <w:vAlign w:val="bottom"/>
            <w:hideMark/>
          </w:tcPr>
          <w:p w14:paraId="0DFFE223" w14:textId="77777777" w:rsidR="00C50A95" w:rsidRPr="00D016EC" w:rsidRDefault="00C50A95" w:rsidP="00416506">
            <w:pPr>
              <w:pStyle w:val="tabletext11"/>
              <w:tabs>
                <w:tab w:val="decimal" w:pos="681"/>
              </w:tabs>
              <w:rPr>
                <w:ins w:id="10098" w:author="Author"/>
              </w:rPr>
            </w:pPr>
            <w:ins w:id="10099" w:author="Author">
              <w:r w:rsidRPr="00D016EC">
                <w:t>10.44</w:t>
              </w:r>
            </w:ins>
          </w:p>
        </w:tc>
      </w:tr>
      <w:tr w:rsidR="00C50A95" w:rsidRPr="00D016EC" w14:paraId="67A5F50D" w14:textId="77777777" w:rsidTr="00416506">
        <w:trPr>
          <w:trHeight w:val="190"/>
          <w:ins w:id="10100" w:author="Author"/>
        </w:trPr>
        <w:tc>
          <w:tcPr>
            <w:tcW w:w="200" w:type="dxa"/>
          </w:tcPr>
          <w:p w14:paraId="237AC09E" w14:textId="77777777" w:rsidR="00C50A95" w:rsidRPr="00D016EC" w:rsidRDefault="00C50A95" w:rsidP="00416506">
            <w:pPr>
              <w:pStyle w:val="tabletext11"/>
              <w:rPr>
                <w:ins w:id="10101" w:author="Author"/>
              </w:rPr>
            </w:pPr>
          </w:p>
        </w:tc>
        <w:tc>
          <w:tcPr>
            <w:tcW w:w="360" w:type="dxa"/>
            <w:tcBorders>
              <w:top w:val="nil"/>
              <w:left w:val="single" w:sz="6" w:space="0" w:color="auto"/>
              <w:bottom w:val="single" w:sz="6" w:space="0" w:color="auto"/>
              <w:right w:val="nil"/>
            </w:tcBorders>
          </w:tcPr>
          <w:p w14:paraId="373C2F30" w14:textId="77777777" w:rsidR="00C50A95" w:rsidRPr="00D016EC" w:rsidRDefault="00C50A95" w:rsidP="00416506">
            <w:pPr>
              <w:pStyle w:val="tabletext11"/>
              <w:jc w:val="right"/>
              <w:rPr>
                <w:ins w:id="10102" w:author="Author"/>
              </w:rPr>
            </w:pPr>
          </w:p>
        </w:tc>
        <w:tc>
          <w:tcPr>
            <w:tcW w:w="2040" w:type="dxa"/>
            <w:tcBorders>
              <w:top w:val="nil"/>
              <w:left w:val="nil"/>
              <w:bottom w:val="single" w:sz="6" w:space="0" w:color="auto"/>
              <w:right w:val="single" w:sz="6" w:space="0" w:color="auto"/>
            </w:tcBorders>
            <w:vAlign w:val="bottom"/>
            <w:hideMark/>
          </w:tcPr>
          <w:p w14:paraId="1AEB0A59" w14:textId="77777777" w:rsidR="00C50A95" w:rsidRPr="00D016EC" w:rsidRDefault="00C50A95" w:rsidP="00416506">
            <w:pPr>
              <w:pStyle w:val="tabletext11"/>
              <w:tabs>
                <w:tab w:val="decimal" w:pos="850"/>
              </w:tabs>
              <w:rPr>
                <w:ins w:id="10103" w:author="Author"/>
              </w:rPr>
            </w:pPr>
            <w:ins w:id="10104" w:author="Author">
              <w:r w:rsidRPr="00D016EC">
                <w:t>900,000 or greater</w:t>
              </w:r>
            </w:ins>
          </w:p>
        </w:tc>
        <w:tc>
          <w:tcPr>
            <w:tcW w:w="360" w:type="dxa"/>
            <w:tcBorders>
              <w:top w:val="nil"/>
              <w:left w:val="single" w:sz="6" w:space="0" w:color="auto"/>
              <w:bottom w:val="single" w:sz="6" w:space="0" w:color="auto"/>
              <w:right w:val="nil"/>
            </w:tcBorders>
          </w:tcPr>
          <w:p w14:paraId="45F8BDDE" w14:textId="77777777" w:rsidR="00C50A95" w:rsidRPr="00D016EC" w:rsidRDefault="00C50A95" w:rsidP="00416506">
            <w:pPr>
              <w:pStyle w:val="tabletext11"/>
              <w:jc w:val="right"/>
              <w:rPr>
                <w:ins w:id="10105" w:author="Author"/>
              </w:rPr>
            </w:pPr>
          </w:p>
        </w:tc>
        <w:tc>
          <w:tcPr>
            <w:tcW w:w="2040" w:type="dxa"/>
            <w:tcBorders>
              <w:top w:val="nil"/>
              <w:left w:val="nil"/>
              <w:bottom w:val="single" w:sz="6" w:space="0" w:color="auto"/>
              <w:right w:val="single" w:sz="6" w:space="0" w:color="auto"/>
            </w:tcBorders>
            <w:vAlign w:val="bottom"/>
            <w:hideMark/>
          </w:tcPr>
          <w:p w14:paraId="7298B6B3" w14:textId="77777777" w:rsidR="00C50A95" w:rsidRPr="00D016EC" w:rsidRDefault="00C50A95" w:rsidP="00416506">
            <w:pPr>
              <w:pStyle w:val="tabletext11"/>
              <w:tabs>
                <w:tab w:val="decimal" w:pos="681"/>
              </w:tabs>
              <w:rPr>
                <w:ins w:id="10106" w:author="Author"/>
              </w:rPr>
            </w:pPr>
            <w:ins w:id="10107" w:author="Author">
              <w:r w:rsidRPr="00D016EC">
                <w:t>11.45</w:t>
              </w:r>
            </w:ins>
          </w:p>
        </w:tc>
      </w:tr>
    </w:tbl>
    <w:p w14:paraId="64B6CFA8" w14:textId="77777777" w:rsidR="00C50A95" w:rsidRPr="00D016EC" w:rsidRDefault="00C50A95" w:rsidP="00C50A95">
      <w:pPr>
        <w:pStyle w:val="tablecaption"/>
        <w:rPr>
          <w:ins w:id="10108" w:author="Author"/>
        </w:rPr>
      </w:pPr>
      <w:ins w:id="10109" w:author="Author">
        <w:r w:rsidRPr="00D016EC">
          <w:t>Table 301.C.1.b.(2) Private Passenger Types Vehicle Value Factors – Other Than Collision With Stated Amount Rating</w:t>
        </w:r>
      </w:ins>
    </w:p>
    <w:p w14:paraId="54495B5D" w14:textId="77777777" w:rsidR="00C50A95" w:rsidRPr="00D016EC" w:rsidRDefault="00C50A95" w:rsidP="00C50A95">
      <w:pPr>
        <w:pStyle w:val="isonormal"/>
        <w:rPr>
          <w:ins w:id="10110" w:author="Author"/>
        </w:rPr>
      </w:pPr>
    </w:p>
    <w:p w14:paraId="1D42D7E1" w14:textId="77777777" w:rsidR="00C50A95" w:rsidRPr="00D016EC" w:rsidRDefault="00C50A95" w:rsidP="00C50A95">
      <w:pPr>
        <w:pStyle w:val="outlinehd5"/>
        <w:rPr>
          <w:ins w:id="10111" w:author="Author"/>
        </w:rPr>
      </w:pPr>
      <w:ins w:id="10112" w:author="Author">
        <w:r w:rsidRPr="00D016EC">
          <w:tab/>
          <w:t>(3)</w:t>
        </w:r>
        <w:r w:rsidRPr="00D016EC">
          <w:tab/>
          <w:t>All Other Vehicles Vehicle Value Factors – Other Than Collision With Stated Amount Rating</w:t>
        </w:r>
      </w:ins>
    </w:p>
    <w:p w14:paraId="28608518" w14:textId="77777777" w:rsidR="00C50A95" w:rsidRPr="00D016EC" w:rsidRDefault="00C50A95" w:rsidP="00C50A95">
      <w:pPr>
        <w:pStyle w:val="space4"/>
        <w:rPr>
          <w:ins w:id="10113"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C50A95" w:rsidRPr="00D016EC" w14:paraId="14156411" w14:textId="77777777" w:rsidTr="00416506">
        <w:trPr>
          <w:trHeight w:val="190"/>
          <w:ins w:id="10114" w:author="Author"/>
        </w:trPr>
        <w:tc>
          <w:tcPr>
            <w:tcW w:w="200" w:type="dxa"/>
            <w:hideMark/>
          </w:tcPr>
          <w:p w14:paraId="19DE9F98" w14:textId="77777777" w:rsidR="00C50A95" w:rsidRPr="00D016EC" w:rsidRDefault="00C50A95" w:rsidP="00416506">
            <w:pPr>
              <w:pStyle w:val="tablehead"/>
              <w:rPr>
                <w:ins w:id="10115"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0C9D54B3" w14:textId="77777777" w:rsidR="00C50A95" w:rsidRPr="00D016EC" w:rsidRDefault="00C50A95" w:rsidP="00416506">
            <w:pPr>
              <w:pStyle w:val="tablehead"/>
              <w:rPr>
                <w:ins w:id="10116" w:author="Author"/>
              </w:rPr>
            </w:pPr>
            <w:ins w:id="10117" w:author="Author">
              <w:r w:rsidRPr="00D016EC">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0AC71FA3" w14:textId="77777777" w:rsidR="00C50A95" w:rsidRPr="00D016EC" w:rsidRDefault="00C50A95" w:rsidP="00416506">
            <w:pPr>
              <w:pStyle w:val="tablehead"/>
              <w:rPr>
                <w:ins w:id="10118" w:author="Author"/>
              </w:rPr>
            </w:pPr>
            <w:ins w:id="10119" w:author="Author">
              <w:r w:rsidRPr="00D016EC">
                <w:t>Vehicle Value Factor</w:t>
              </w:r>
            </w:ins>
          </w:p>
        </w:tc>
      </w:tr>
      <w:tr w:rsidR="00C50A95" w:rsidRPr="00D016EC" w14:paraId="4146554E" w14:textId="77777777" w:rsidTr="00416506">
        <w:trPr>
          <w:cantSplit/>
          <w:trHeight w:val="190"/>
          <w:ins w:id="10120" w:author="Author"/>
        </w:trPr>
        <w:tc>
          <w:tcPr>
            <w:tcW w:w="200" w:type="dxa"/>
          </w:tcPr>
          <w:p w14:paraId="13ACAE54" w14:textId="77777777" w:rsidR="00C50A95" w:rsidRPr="00D016EC" w:rsidRDefault="00C50A95" w:rsidP="00416506">
            <w:pPr>
              <w:pStyle w:val="tabletext11"/>
              <w:rPr>
                <w:ins w:id="10121" w:author="Author"/>
              </w:rPr>
            </w:pPr>
          </w:p>
        </w:tc>
        <w:tc>
          <w:tcPr>
            <w:tcW w:w="360" w:type="dxa"/>
            <w:tcBorders>
              <w:top w:val="single" w:sz="6" w:space="0" w:color="auto"/>
              <w:left w:val="single" w:sz="6" w:space="0" w:color="auto"/>
              <w:bottom w:val="nil"/>
              <w:right w:val="nil"/>
            </w:tcBorders>
            <w:hideMark/>
          </w:tcPr>
          <w:p w14:paraId="62A8914C" w14:textId="77777777" w:rsidR="00C50A95" w:rsidRPr="00D016EC" w:rsidRDefault="00C50A95" w:rsidP="00416506">
            <w:pPr>
              <w:pStyle w:val="tabletext11"/>
              <w:jc w:val="right"/>
              <w:rPr>
                <w:ins w:id="10122" w:author="Author"/>
              </w:rPr>
            </w:pPr>
            <w:ins w:id="10123" w:author="Author">
              <w:r w:rsidRPr="00D016EC">
                <w:t>$</w:t>
              </w:r>
            </w:ins>
          </w:p>
        </w:tc>
        <w:tc>
          <w:tcPr>
            <w:tcW w:w="2040" w:type="dxa"/>
            <w:tcBorders>
              <w:top w:val="single" w:sz="6" w:space="0" w:color="auto"/>
              <w:left w:val="nil"/>
              <w:bottom w:val="nil"/>
              <w:right w:val="single" w:sz="6" w:space="0" w:color="auto"/>
            </w:tcBorders>
            <w:vAlign w:val="bottom"/>
            <w:hideMark/>
          </w:tcPr>
          <w:p w14:paraId="77DB0711" w14:textId="77777777" w:rsidR="00C50A95" w:rsidRPr="00D016EC" w:rsidRDefault="00C50A95" w:rsidP="00416506">
            <w:pPr>
              <w:pStyle w:val="tabletext11"/>
              <w:tabs>
                <w:tab w:val="decimal" w:pos="850"/>
              </w:tabs>
              <w:rPr>
                <w:ins w:id="10124" w:author="Author"/>
              </w:rPr>
            </w:pPr>
            <w:ins w:id="10125" w:author="Author">
              <w:r w:rsidRPr="00D016EC">
                <w:t>0 to 999</w:t>
              </w:r>
            </w:ins>
          </w:p>
        </w:tc>
        <w:tc>
          <w:tcPr>
            <w:tcW w:w="360" w:type="dxa"/>
            <w:tcBorders>
              <w:top w:val="single" w:sz="6" w:space="0" w:color="auto"/>
              <w:left w:val="single" w:sz="6" w:space="0" w:color="auto"/>
              <w:bottom w:val="nil"/>
              <w:right w:val="nil"/>
            </w:tcBorders>
            <w:hideMark/>
          </w:tcPr>
          <w:p w14:paraId="28AB1E0C" w14:textId="77777777" w:rsidR="00C50A95" w:rsidRPr="00D016EC" w:rsidRDefault="00C50A95" w:rsidP="00416506">
            <w:pPr>
              <w:pStyle w:val="tabletext11"/>
              <w:jc w:val="right"/>
              <w:rPr>
                <w:ins w:id="10126" w:author="Author"/>
              </w:rPr>
            </w:pPr>
          </w:p>
        </w:tc>
        <w:tc>
          <w:tcPr>
            <w:tcW w:w="2040" w:type="dxa"/>
            <w:tcBorders>
              <w:top w:val="single" w:sz="6" w:space="0" w:color="auto"/>
              <w:left w:val="nil"/>
              <w:bottom w:val="nil"/>
              <w:right w:val="single" w:sz="6" w:space="0" w:color="auto"/>
            </w:tcBorders>
            <w:vAlign w:val="bottom"/>
            <w:hideMark/>
          </w:tcPr>
          <w:p w14:paraId="47AC8A66" w14:textId="77777777" w:rsidR="00C50A95" w:rsidRPr="00D016EC" w:rsidRDefault="00C50A95" w:rsidP="00416506">
            <w:pPr>
              <w:pStyle w:val="tabletext11"/>
              <w:tabs>
                <w:tab w:val="decimal" w:pos="801"/>
              </w:tabs>
              <w:rPr>
                <w:ins w:id="10127" w:author="Author"/>
              </w:rPr>
            </w:pPr>
            <w:ins w:id="10128" w:author="Author">
              <w:r w:rsidRPr="00D016EC">
                <w:t>0.17</w:t>
              </w:r>
            </w:ins>
          </w:p>
        </w:tc>
      </w:tr>
      <w:tr w:rsidR="00C50A95" w:rsidRPr="00D016EC" w14:paraId="35633470" w14:textId="77777777" w:rsidTr="00416506">
        <w:trPr>
          <w:trHeight w:val="190"/>
          <w:ins w:id="10129" w:author="Author"/>
        </w:trPr>
        <w:tc>
          <w:tcPr>
            <w:tcW w:w="200" w:type="dxa"/>
          </w:tcPr>
          <w:p w14:paraId="42435A8B" w14:textId="77777777" w:rsidR="00C50A95" w:rsidRPr="00D016EC" w:rsidRDefault="00C50A95" w:rsidP="00416506">
            <w:pPr>
              <w:pStyle w:val="tabletext11"/>
              <w:rPr>
                <w:ins w:id="10130" w:author="Author"/>
              </w:rPr>
            </w:pPr>
          </w:p>
        </w:tc>
        <w:tc>
          <w:tcPr>
            <w:tcW w:w="360" w:type="dxa"/>
            <w:tcBorders>
              <w:top w:val="nil"/>
              <w:left w:val="single" w:sz="6" w:space="0" w:color="auto"/>
              <w:bottom w:val="nil"/>
              <w:right w:val="nil"/>
            </w:tcBorders>
          </w:tcPr>
          <w:p w14:paraId="2CF54BBB" w14:textId="77777777" w:rsidR="00C50A95" w:rsidRPr="00D016EC" w:rsidRDefault="00C50A95" w:rsidP="00416506">
            <w:pPr>
              <w:pStyle w:val="tabletext11"/>
              <w:jc w:val="right"/>
              <w:rPr>
                <w:ins w:id="10131" w:author="Author"/>
              </w:rPr>
            </w:pPr>
          </w:p>
        </w:tc>
        <w:tc>
          <w:tcPr>
            <w:tcW w:w="2040" w:type="dxa"/>
            <w:tcBorders>
              <w:top w:val="nil"/>
              <w:left w:val="nil"/>
              <w:bottom w:val="nil"/>
              <w:right w:val="single" w:sz="6" w:space="0" w:color="auto"/>
            </w:tcBorders>
            <w:hideMark/>
          </w:tcPr>
          <w:p w14:paraId="5967187A" w14:textId="77777777" w:rsidR="00C50A95" w:rsidRPr="00D016EC" w:rsidRDefault="00C50A95" w:rsidP="00416506">
            <w:pPr>
              <w:pStyle w:val="tabletext11"/>
              <w:tabs>
                <w:tab w:val="decimal" w:pos="850"/>
              </w:tabs>
              <w:rPr>
                <w:ins w:id="10132" w:author="Author"/>
              </w:rPr>
            </w:pPr>
            <w:ins w:id="10133" w:author="Author">
              <w:r w:rsidRPr="00D016EC">
                <w:t>1,000 to 1,999</w:t>
              </w:r>
            </w:ins>
          </w:p>
        </w:tc>
        <w:tc>
          <w:tcPr>
            <w:tcW w:w="360" w:type="dxa"/>
            <w:tcBorders>
              <w:left w:val="single" w:sz="6" w:space="0" w:color="auto"/>
            </w:tcBorders>
          </w:tcPr>
          <w:p w14:paraId="6322EE77" w14:textId="77777777" w:rsidR="00C50A95" w:rsidRPr="00D016EC" w:rsidRDefault="00C50A95" w:rsidP="00416506">
            <w:pPr>
              <w:pStyle w:val="tabletext11"/>
              <w:jc w:val="right"/>
              <w:rPr>
                <w:ins w:id="10134" w:author="Author"/>
              </w:rPr>
            </w:pPr>
          </w:p>
        </w:tc>
        <w:tc>
          <w:tcPr>
            <w:tcW w:w="2040" w:type="dxa"/>
            <w:tcBorders>
              <w:top w:val="nil"/>
              <w:left w:val="nil"/>
              <w:bottom w:val="nil"/>
              <w:right w:val="single" w:sz="6" w:space="0" w:color="auto"/>
            </w:tcBorders>
            <w:vAlign w:val="bottom"/>
            <w:hideMark/>
          </w:tcPr>
          <w:p w14:paraId="4E232585" w14:textId="77777777" w:rsidR="00C50A95" w:rsidRPr="00D016EC" w:rsidRDefault="00C50A95" w:rsidP="00416506">
            <w:pPr>
              <w:pStyle w:val="tabletext11"/>
              <w:tabs>
                <w:tab w:val="decimal" w:pos="801"/>
              </w:tabs>
              <w:rPr>
                <w:ins w:id="10135" w:author="Author"/>
              </w:rPr>
            </w:pPr>
            <w:ins w:id="10136" w:author="Author">
              <w:r w:rsidRPr="00D016EC">
                <w:t>0.20</w:t>
              </w:r>
            </w:ins>
          </w:p>
        </w:tc>
      </w:tr>
      <w:tr w:rsidR="00C50A95" w:rsidRPr="00D016EC" w14:paraId="48A0D37F" w14:textId="77777777" w:rsidTr="00416506">
        <w:trPr>
          <w:trHeight w:val="190"/>
          <w:ins w:id="10137" w:author="Author"/>
        </w:trPr>
        <w:tc>
          <w:tcPr>
            <w:tcW w:w="200" w:type="dxa"/>
          </w:tcPr>
          <w:p w14:paraId="39DF6D5A" w14:textId="77777777" w:rsidR="00C50A95" w:rsidRPr="00D016EC" w:rsidRDefault="00C50A95" w:rsidP="00416506">
            <w:pPr>
              <w:pStyle w:val="tabletext11"/>
              <w:rPr>
                <w:ins w:id="10138" w:author="Author"/>
              </w:rPr>
            </w:pPr>
          </w:p>
        </w:tc>
        <w:tc>
          <w:tcPr>
            <w:tcW w:w="360" w:type="dxa"/>
            <w:tcBorders>
              <w:top w:val="nil"/>
              <w:left w:val="single" w:sz="6" w:space="0" w:color="auto"/>
              <w:bottom w:val="nil"/>
              <w:right w:val="nil"/>
            </w:tcBorders>
          </w:tcPr>
          <w:p w14:paraId="4B72E62B" w14:textId="77777777" w:rsidR="00C50A95" w:rsidRPr="00D016EC" w:rsidRDefault="00C50A95" w:rsidP="00416506">
            <w:pPr>
              <w:pStyle w:val="tabletext11"/>
              <w:jc w:val="right"/>
              <w:rPr>
                <w:ins w:id="10139" w:author="Author"/>
              </w:rPr>
            </w:pPr>
          </w:p>
        </w:tc>
        <w:tc>
          <w:tcPr>
            <w:tcW w:w="2040" w:type="dxa"/>
            <w:tcBorders>
              <w:top w:val="nil"/>
              <w:left w:val="nil"/>
              <w:bottom w:val="nil"/>
              <w:right w:val="single" w:sz="6" w:space="0" w:color="auto"/>
            </w:tcBorders>
            <w:hideMark/>
          </w:tcPr>
          <w:p w14:paraId="11F4DC9C" w14:textId="77777777" w:rsidR="00C50A95" w:rsidRPr="00D016EC" w:rsidRDefault="00C50A95" w:rsidP="00416506">
            <w:pPr>
              <w:pStyle w:val="tabletext11"/>
              <w:tabs>
                <w:tab w:val="decimal" w:pos="850"/>
              </w:tabs>
              <w:rPr>
                <w:ins w:id="10140" w:author="Author"/>
              </w:rPr>
            </w:pPr>
            <w:ins w:id="10141" w:author="Author">
              <w:r w:rsidRPr="00D016EC">
                <w:t>2,000 to 2,999</w:t>
              </w:r>
            </w:ins>
          </w:p>
        </w:tc>
        <w:tc>
          <w:tcPr>
            <w:tcW w:w="360" w:type="dxa"/>
            <w:tcBorders>
              <w:left w:val="single" w:sz="6" w:space="0" w:color="auto"/>
            </w:tcBorders>
          </w:tcPr>
          <w:p w14:paraId="79C0101B" w14:textId="77777777" w:rsidR="00C50A95" w:rsidRPr="00D016EC" w:rsidRDefault="00C50A95" w:rsidP="00416506">
            <w:pPr>
              <w:pStyle w:val="tabletext11"/>
              <w:jc w:val="right"/>
              <w:rPr>
                <w:ins w:id="10142" w:author="Author"/>
              </w:rPr>
            </w:pPr>
          </w:p>
        </w:tc>
        <w:tc>
          <w:tcPr>
            <w:tcW w:w="2040" w:type="dxa"/>
            <w:tcBorders>
              <w:top w:val="nil"/>
              <w:left w:val="nil"/>
              <w:bottom w:val="nil"/>
              <w:right w:val="single" w:sz="6" w:space="0" w:color="auto"/>
            </w:tcBorders>
            <w:vAlign w:val="bottom"/>
            <w:hideMark/>
          </w:tcPr>
          <w:p w14:paraId="5836C7EE" w14:textId="77777777" w:rsidR="00C50A95" w:rsidRPr="00D016EC" w:rsidRDefault="00C50A95" w:rsidP="00416506">
            <w:pPr>
              <w:pStyle w:val="tabletext11"/>
              <w:tabs>
                <w:tab w:val="decimal" w:pos="801"/>
              </w:tabs>
              <w:rPr>
                <w:ins w:id="10143" w:author="Author"/>
              </w:rPr>
            </w:pPr>
            <w:ins w:id="10144" w:author="Author">
              <w:r w:rsidRPr="00D016EC">
                <w:t>0.25</w:t>
              </w:r>
            </w:ins>
          </w:p>
        </w:tc>
      </w:tr>
      <w:tr w:rsidR="00C50A95" w:rsidRPr="00D016EC" w14:paraId="6780DF6A" w14:textId="77777777" w:rsidTr="00416506">
        <w:trPr>
          <w:trHeight w:val="190"/>
          <w:ins w:id="10145" w:author="Author"/>
        </w:trPr>
        <w:tc>
          <w:tcPr>
            <w:tcW w:w="200" w:type="dxa"/>
          </w:tcPr>
          <w:p w14:paraId="5CDE8767" w14:textId="77777777" w:rsidR="00C50A95" w:rsidRPr="00D016EC" w:rsidRDefault="00C50A95" w:rsidP="00416506">
            <w:pPr>
              <w:pStyle w:val="tabletext11"/>
              <w:rPr>
                <w:ins w:id="10146" w:author="Author"/>
              </w:rPr>
            </w:pPr>
          </w:p>
        </w:tc>
        <w:tc>
          <w:tcPr>
            <w:tcW w:w="360" w:type="dxa"/>
            <w:tcBorders>
              <w:top w:val="nil"/>
              <w:left w:val="single" w:sz="6" w:space="0" w:color="auto"/>
              <w:bottom w:val="nil"/>
              <w:right w:val="nil"/>
            </w:tcBorders>
          </w:tcPr>
          <w:p w14:paraId="5FFD5335" w14:textId="77777777" w:rsidR="00C50A95" w:rsidRPr="00D016EC" w:rsidRDefault="00C50A95" w:rsidP="00416506">
            <w:pPr>
              <w:pStyle w:val="tabletext11"/>
              <w:jc w:val="right"/>
              <w:rPr>
                <w:ins w:id="10147" w:author="Author"/>
              </w:rPr>
            </w:pPr>
          </w:p>
        </w:tc>
        <w:tc>
          <w:tcPr>
            <w:tcW w:w="2040" w:type="dxa"/>
            <w:tcBorders>
              <w:top w:val="nil"/>
              <w:left w:val="nil"/>
              <w:bottom w:val="nil"/>
              <w:right w:val="single" w:sz="6" w:space="0" w:color="auto"/>
            </w:tcBorders>
            <w:hideMark/>
          </w:tcPr>
          <w:p w14:paraId="146DFB76" w14:textId="77777777" w:rsidR="00C50A95" w:rsidRPr="00D016EC" w:rsidRDefault="00C50A95" w:rsidP="00416506">
            <w:pPr>
              <w:pStyle w:val="tabletext11"/>
              <w:tabs>
                <w:tab w:val="decimal" w:pos="850"/>
              </w:tabs>
              <w:rPr>
                <w:ins w:id="10148" w:author="Author"/>
              </w:rPr>
            </w:pPr>
            <w:ins w:id="10149" w:author="Author">
              <w:r w:rsidRPr="00D016EC">
                <w:t>3,000 to 3,999</w:t>
              </w:r>
            </w:ins>
          </w:p>
        </w:tc>
        <w:tc>
          <w:tcPr>
            <w:tcW w:w="360" w:type="dxa"/>
            <w:tcBorders>
              <w:left w:val="single" w:sz="6" w:space="0" w:color="auto"/>
            </w:tcBorders>
          </w:tcPr>
          <w:p w14:paraId="5A54A439" w14:textId="77777777" w:rsidR="00C50A95" w:rsidRPr="00D016EC" w:rsidRDefault="00C50A95" w:rsidP="00416506">
            <w:pPr>
              <w:pStyle w:val="tabletext11"/>
              <w:jc w:val="right"/>
              <w:rPr>
                <w:ins w:id="10150" w:author="Author"/>
              </w:rPr>
            </w:pPr>
          </w:p>
        </w:tc>
        <w:tc>
          <w:tcPr>
            <w:tcW w:w="2040" w:type="dxa"/>
            <w:tcBorders>
              <w:top w:val="nil"/>
              <w:left w:val="nil"/>
              <w:bottom w:val="nil"/>
              <w:right w:val="single" w:sz="6" w:space="0" w:color="auto"/>
            </w:tcBorders>
            <w:vAlign w:val="bottom"/>
            <w:hideMark/>
          </w:tcPr>
          <w:p w14:paraId="7C2D0E0C" w14:textId="77777777" w:rsidR="00C50A95" w:rsidRPr="00D016EC" w:rsidRDefault="00C50A95" w:rsidP="00416506">
            <w:pPr>
              <w:pStyle w:val="tabletext11"/>
              <w:tabs>
                <w:tab w:val="decimal" w:pos="801"/>
              </w:tabs>
              <w:rPr>
                <w:ins w:id="10151" w:author="Author"/>
              </w:rPr>
            </w:pPr>
            <w:ins w:id="10152" w:author="Author">
              <w:r w:rsidRPr="00D016EC">
                <w:t>0.27</w:t>
              </w:r>
            </w:ins>
          </w:p>
        </w:tc>
      </w:tr>
      <w:tr w:rsidR="00C50A95" w:rsidRPr="00D016EC" w14:paraId="0EC23CE7" w14:textId="77777777" w:rsidTr="00416506">
        <w:trPr>
          <w:trHeight w:val="190"/>
          <w:ins w:id="10153" w:author="Author"/>
        </w:trPr>
        <w:tc>
          <w:tcPr>
            <w:tcW w:w="200" w:type="dxa"/>
          </w:tcPr>
          <w:p w14:paraId="5607C57D" w14:textId="77777777" w:rsidR="00C50A95" w:rsidRPr="00D016EC" w:rsidRDefault="00C50A95" w:rsidP="00416506">
            <w:pPr>
              <w:pStyle w:val="tabletext11"/>
              <w:rPr>
                <w:ins w:id="10154" w:author="Author"/>
              </w:rPr>
            </w:pPr>
          </w:p>
        </w:tc>
        <w:tc>
          <w:tcPr>
            <w:tcW w:w="360" w:type="dxa"/>
            <w:tcBorders>
              <w:top w:val="nil"/>
              <w:left w:val="single" w:sz="6" w:space="0" w:color="auto"/>
              <w:bottom w:val="nil"/>
              <w:right w:val="nil"/>
            </w:tcBorders>
          </w:tcPr>
          <w:p w14:paraId="03304067" w14:textId="77777777" w:rsidR="00C50A95" w:rsidRPr="00D016EC" w:rsidRDefault="00C50A95" w:rsidP="00416506">
            <w:pPr>
              <w:pStyle w:val="tabletext11"/>
              <w:jc w:val="right"/>
              <w:rPr>
                <w:ins w:id="10155" w:author="Author"/>
              </w:rPr>
            </w:pPr>
          </w:p>
        </w:tc>
        <w:tc>
          <w:tcPr>
            <w:tcW w:w="2040" w:type="dxa"/>
            <w:tcBorders>
              <w:top w:val="nil"/>
              <w:left w:val="nil"/>
              <w:bottom w:val="nil"/>
              <w:right w:val="single" w:sz="6" w:space="0" w:color="auto"/>
            </w:tcBorders>
            <w:hideMark/>
          </w:tcPr>
          <w:p w14:paraId="6D2369C9" w14:textId="77777777" w:rsidR="00C50A95" w:rsidRPr="00D016EC" w:rsidRDefault="00C50A95" w:rsidP="00416506">
            <w:pPr>
              <w:pStyle w:val="tabletext11"/>
              <w:tabs>
                <w:tab w:val="decimal" w:pos="850"/>
              </w:tabs>
              <w:rPr>
                <w:ins w:id="10156" w:author="Author"/>
              </w:rPr>
            </w:pPr>
            <w:ins w:id="10157" w:author="Author">
              <w:r w:rsidRPr="00D016EC">
                <w:t>4,000 to 4,999</w:t>
              </w:r>
            </w:ins>
          </w:p>
        </w:tc>
        <w:tc>
          <w:tcPr>
            <w:tcW w:w="360" w:type="dxa"/>
            <w:tcBorders>
              <w:left w:val="single" w:sz="6" w:space="0" w:color="auto"/>
            </w:tcBorders>
          </w:tcPr>
          <w:p w14:paraId="029E30F9" w14:textId="77777777" w:rsidR="00C50A95" w:rsidRPr="00D016EC" w:rsidRDefault="00C50A95" w:rsidP="00416506">
            <w:pPr>
              <w:pStyle w:val="tabletext11"/>
              <w:jc w:val="right"/>
              <w:rPr>
                <w:ins w:id="10158" w:author="Author"/>
              </w:rPr>
            </w:pPr>
          </w:p>
        </w:tc>
        <w:tc>
          <w:tcPr>
            <w:tcW w:w="2040" w:type="dxa"/>
            <w:tcBorders>
              <w:top w:val="nil"/>
              <w:left w:val="nil"/>
              <w:bottom w:val="nil"/>
              <w:right w:val="single" w:sz="6" w:space="0" w:color="auto"/>
            </w:tcBorders>
            <w:vAlign w:val="bottom"/>
            <w:hideMark/>
          </w:tcPr>
          <w:p w14:paraId="09C968B2" w14:textId="77777777" w:rsidR="00C50A95" w:rsidRPr="00D016EC" w:rsidRDefault="00C50A95" w:rsidP="00416506">
            <w:pPr>
              <w:pStyle w:val="tabletext11"/>
              <w:tabs>
                <w:tab w:val="decimal" w:pos="801"/>
              </w:tabs>
              <w:rPr>
                <w:ins w:id="10159" w:author="Author"/>
              </w:rPr>
            </w:pPr>
            <w:ins w:id="10160" w:author="Author">
              <w:r w:rsidRPr="00D016EC">
                <w:t>0.30</w:t>
              </w:r>
            </w:ins>
          </w:p>
        </w:tc>
      </w:tr>
      <w:tr w:rsidR="00C50A95" w:rsidRPr="00D016EC" w14:paraId="5E518547" w14:textId="77777777" w:rsidTr="00416506">
        <w:trPr>
          <w:trHeight w:val="190"/>
          <w:ins w:id="10161" w:author="Author"/>
        </w:trPr>
        <w:tc>
          <w:tcPr>
            <w:tcW w:w="200" w:type="dxa"/>
          </w:tcPr>
          <w:p w14:paraId="4CA711EB" w14:textId="77777777" w:rsidR="00C50A95" w:rsidRPr="00D016EC" w:rsidRDefault="00C50A95" w:rsidP="00416506">
            <w:pPr>
              <w:pStyle w:val="tabletext11"/>
              <w:rPr>
                <w:ins w:id="10162" w:author="Author"/>
              </w:rPr>
            </w:pPr>
          </w:p>
        </w:tc>
        <w:tc>
          <w:tcPr>
            <w:tcW w:w="360" w:type="dxa"/>
            <w:tcBorders>
              <w:top w:val="nil"/>
              <w:left w:val="single" w:sz="6" w:space="0" w:color="auto"/>
              <w:bottom w:val="nil"/>
              <w:right w:val="nil"/>
            </w:tcBorders>
          </w:tcPr>
          <w:p w14:paraId="4067552D" w14:textId="77777777" w:rsidR="00C50A95" w:rsidRPr="00D016EC" w:rsidRDefault="00C50A95" w:rsidP="00416506">
            <w:pPr>
              <w:pStyle w:val="tabletext11"/>
              <w:jc w:val="right"/>
              <w:rPr>
                <w:ins w:id="10163" w:author="Author"/>
              </w:rPr>
            </w:pPr>
          </w:p>
        </w:tc>
        <w:tc>
          <w:tcPr>
            <w:tcW w:w="2040" w:type="dxa"/>
            <w:tcBorders>
              <w:top w:val="nil"/>
              <w:left w:val="nil"/>
              <w:bottom w:val="nil"/>
              <w:right w:val="single" w:sz="6" w:space="0" w:color="auto"/>
            </w:tcBorders>
            <w:hideMark/>
          </w:tcPr>
          <w:p w14:paraId="573B779D" w14:textId="77777777" w:rsidR="00C50A95" w:rsidRPr="00D016EC" w:rsidRDefault="00C50A95" w:rsidP="00416506">
            <w:pPr>
              <w:pStyle w:val="tabletext11"/>
              <w:tabs>
                <w:tab w:val="decimal" w:pos="850"/>
              </w:tabs>
              <w:rPr>
                <w:ins w:id="10164" w:author="Author"/>
              </w:rPr>
            </w:pPr>
            <w:ins w:id="10165" w:author="Author">
              <w:r w:rsidRPr="00D016EC">
                <w:t>5,000 to 5,999</w:t>
              </w:r>
            </w:ins>
          </w:p>
        </w:tc>
        <w:tc>
          <w:tcPr>
            <w:tcW w:w="360" w:type="dxa"/>
            <w:tcBorders>
              <w:left w:val="single" w:sz="6" w:space="0" w:color="auto"/>
            </w:tcBorders>
          </w:tcPr>
          <w:p w14:paraId="1F689AD4" w14:textId="77777777" w:rsidR="00C50A95" w:rsidRPr="00D016EC" w:rsidRDefault="00C50A95" w:rsidP="00416506">
            <w:pPr>
              <w:pStyle w:val="tabletext11"/>
              <w:jc w:val="right"/>
              <w:rPr>
                <w:ins w:id="10166" w:author="Author"/>
              </w:rPr>
            </w:pPr>
          </w:p>
        </w:tc>
        <w:tc>
          <w:tcPr>
            <w:tcW w:w="2040" w:type="dxa"/>
            <w:tcBorders>
              <w:top w:val="nil"/>
              <w:left w:val="nil"/>
              <w:bottom w:val="nil"/>
              <w:right w:val="single" w:sz="6" w:space="0" w:color="auto"/>
            </w:tcBorders>
            <w:vAlign w:val="bottom"/>
            <w:hideMark/>
          </w:tcPr>
          <w:p w14:paraId="0B0873DC" w14:textId="77777777" w:rsidR="00C50A95" w:rsidRPr="00D016EC" w:rsidRDefault="00C50A95" w:rsidP="00416506">
            <w:pPr>
              <w:pStyle w:val="tabletext11"/>
              <w:tabs>
                <w:tab w:val="decimal" w:pos="801"/>
              </w:tabs>
              <w:rPr>
                <w:ins w:id="10167" w:author="Author"/>
              </w:rPr>
            </w:pPr>
            <w:ins w:id="10168" w:author="Author">
              <w:r w:rsidRPr="00D016EC">
                <w:t>0.32</w:t>
              </w:r>
            </w:ins>
          </w:p>
        </w:tc>
      </w:tr>
      <w:tr w:rsidR="00C50A95" w:rsidRPr="00D016EC" w14:paraId="71718B68" w14:textId="77777777" w:rsidTr="00416506">
        <w:trPr>
          <w:trHeight w:val="190"/>
          <w:ins w:id="10169" w:author="Author"/>
        </w:trPr>
        <w:tc>
          <w:tcPr>
            <w:tcW w:w="200" w:type="dxa"/>
          </w:tcPr>
          <w:p w14:paraId="7872E422" w14:textId="77777777" w:rsidR="00C50A95" w:rsidRPr="00D016EC" w:rsidRDefault="00C50A95" w:rsidP="00416506">
            <w:pPr>
              <w:pStyle w:val="tabletext11"/>
              <w:rPr>
                <w:ins w:id="10170" w:author="Author"/>
              </w:rPr>
            </w:pPr>
          </w:p>
        </w:tc>
        <w:tc>
          <w:tcPr>
            <w:tcW w:w="360" w:type="dxa"/>
            <w:tcBorders>
              <w:top w:val="nil"/>
              <w:left w:val="single" w:sz="6" w:space="0" w:color="auto"/>
              <w:bottom w:val="nil"/>
              <w:right w:val="nil"/>
            </w:tcBorders>
          </w:tcPr>
          <w:p w14:paraId="6AA6E968" w14:textId="77777777" w:rsidR="00C50A95" w:rsidRPr="00D016EC" w:rsidRDefault="00C50A95" w:rsidP="00416506">
            <w:pPr>
              <w:pStyle w:val="tabletext11"/>
              <w:jc w:val="right"/>
              <w:rPr>
                <w:ins w:id="10171" w:author="Author"/>
              </w:rPr>
            </w:pPr>
          </w:p>
        </w:tc>
        <w:tc>
          <w:tcPr>
            <w:tcW w:w="2040" w:type="dxa"/>
            <w:tcBorders>
              <w:top w:val="nil"/>
              <w:left w:val="nil"/>
              <w:bottom w:val="nil"/>
              <w:right w:val="single" w:sz="6" w:space="0" w:color="auto"/>
            </w:tcBorders>
            <w:hideMark/>
          </w:tcPr>
          <w:p w14:paraId="20551AC4" w14:textId="77777777" w:rsidR="00C50A95" w:rsidRPr="00D016EC" w:rsidRDefault="00C50A95" w:rsidP="00416506">
            <w:pPr>
              <w:pStyle w:val="tabletext11"/>
              <w:tabs>
                <w:tab w:val="decimal" w:pos="850"/>
              </w:tabs>
              <w:rPr>
                <w:ins w:id="10172" w:author="Author"/>
              </w:rPr>
            </w:pPr>
            <w:ins w:id="10173" w:author="Author">
              <w:r w:rsidRPr="00D016EC">
                <w:t>6,000 to 7,999</w:t>
              </w:r>
            </w:ins>
          </w:p>
        </w:tc>
        <w:tc>
          <w:tcPr>
            <w:tcW w:w="360" w:type="dxa"/>
            <w:tcBorders>
              <w:left w:val="single" w:sz="6" w:space="0" w:color="auto"/>
            </w:tcBorders>
          </w:tcPr>
          <w:p w14:paraId="7BF09ED3" w14:textId="77777777" w:rsidR="00C50A95" w:rsidRPr="00D016EC" w:rsidRDefault="00C50A95" w:rsidP="00416506">
            <w:pPr>
              <w:pStyle w:val="tabletext11"/>
              <w:jc w:val="right"/>
              <w:rPr>
                <w:ins w:id="10174" w:author="Author"/>
              </w:rPr>
            </w:pPr>
          </w:p>
        </w:tc>
        <w:tc>
          <w:tcPr>
            <w:tcW w:w="2040" w:type="dxa"/>
            <w:tcBorders>
              <w:top w:val="nil"/>
              <w:left w:val="nil"/>
              <w:bottom w:val="nil"/>
              <w:right w:val="single" w:sz="6" w:space="0" w:color="auto"/>
            </w:tcBorders>
            <w:vAlign w:val="bottom"/>
            <w:hideMark/>
          </w:tcPr>
          <w:p w14:paraId="590A0BBF" w14:textId="77777777" w:rsidR="00C50A95" w:rsidRPr="00D016EC" w:rsidRDefault="00C50A95" w:rsidP="00416506">
            <w:pPr>
              <w:pStyle w:val="tabletext11"/>
              <w:tabs>
                <w:tab w:val="decimal" w:pos="801"/>
              </w:tabs>
              <w:rPr>
                <w:ins w:id="10175" w:author="Author"/>
              </w:rPr>
            </w:pPr>
            <w:ins w:id="10176" w:author="Author">
              <w:r w:rsidRPr="00D016EC">
                <w:t>0.34</w:t>
              </w:r>
            </w:ins>
          </w:p>
        </w:tc>
      </w:tr>
      <w:tr w:rsidR="00C50A95" w:rsidRPr="00D016EC" w14:paraId="41BABC30" w14:textId="77777777" w:rsidTr="00416506">
        <w:trPr>
          <w:trHeight w:val="190"/>
          <w:ins w:id="10177" w:author="Author"/>
        </w:trPr>
        <w:tc>
          <w:tcPr>
            <w:tcW w:w="200" w:type="dxa"/>
          </w:tcPr>
          <w:p w14:paraId="2BFDF9A3" w14:textId="77777777" w:rsidR="00C50A95" w:rsidRPr="00D016EC" w:rsidRDefault="00C50A95" w:rsidP="00416506">
            <w:pPr>
              <w:pStyle w:val="tabletext11"/>
              <w:rPr>
                <w:ins w:id="10178" w:author="Author"/>
              </w:rPr>
            </w:pPr>
          </w:p>
        </w:tc>
        <w:tc>
          <w:tcPr>
            <w:tcW w:w="360" w:type="dxa"/>
            <w:tcBorders>
              <w:top w:val="nil"/>
              <w:left w:val="single" w:sz="6" w:space="0" w:color="auto"/>
              <w:bottom w:val="nil"/>
              <w:right w:val="nil"/>
            </w:tcBorders>
          </w:tcPr>
          <w:p w14:paraId="495EA893" w14:textId="77777777" w:rsidR="00C50A95" w:rsidRPr="00D016EC" w:rsidRDefault="00C50A95" w:rsidP="00416506">
            <w:pPr>
              <w:pStyle w:val="tabletext11"/>
              <w:jc w:val="right"/>
              <w:rPr>
                <w:ins w:id="10179" w:author="Author"/>
              </w:rPr>
            </w:pPr>
          </w:p>
        </w:tc>
        <w:tc>
          <w:tcPr>
            <w:tcW w:w="2040" w:type="dxa"/>
            <w:tcBorders>
              <w:top w:val="nil"/>
              <w:left w:val="nil"/>
              <w:bottom w:val="nil"/>
              <w:right w:val="single" w:sz="6" w:space="0" w:color="auto"/>
            </w:tcBorders>
            <w:hideMark/>
          </w:tcPr>
          <w:p w14:paraId="4F75D862" w14:textId="77777777" w:rsidR="00C50A95" w:rsidRPr="00D016EC" w:rsidRDefault="00C50A95" w:rsidP="00416506">
            <w:pPr>
              <w:pStyle w:val="tabletext11"/>
              <w:tabs>
                <w:tab w:val="decimal" w:pos="850"/>
              </w:tabs>
              <w:rPr>
                <w:ins w:id="10180" w:author="Author"/>
              </w:rPr>
            </w:pPr>
            <w:ins w:id="10181" w:author="Author">
              <w:r w:rsidRPr="00D016EC">
                <w:t>8,000 to 9,999</w:t>
              </w:r>
            </w:ins>
          </w:p>
        </w:tc>
        <w:tc>
          <w:tcPr>
            <w:tcW w:w="360" w:type="dxa"/>
            <w:tcBorders>
              <w:left w:val="single" w:sz="6" w:space="0" w:color="auto"/>
            </w:tcBorders>
          </w:tcPr>
          <w:p w14:paraId="76FAFE4A" w14:textId="77777777" w:rsidR="00C50A95" w:rsidRPr="00D016EC" w:rsidRDefault="00C50A95" w:rsidP="00416506">
            <w:pPr>
              <w:pStyle w:val="tabletext11"/>
              <w:jc w:val="right"/>
              <w:rPr>
                <w:ins w:id="10182" w:author="Author"/>
              </w:rPr>
            </w:pPr>
          </w:p>
        </w:tc>
        <w:tc>
          <w:tcPr>
            <w:tcW w:w="2040" w:type="dxa"/>
            <w:tcBorders>
              <w:top w:val="nil"/>
              <w:left w:val="nil"/>
              <w:bottom w:val="nil"/>
              <w:right w:val="single" w:sz="6" w:space="0" w:color="auto"/>
            </w:tcBorders>
            <w:vAlign w:val="bottom"/>
            <w:hideMark/>
          </w:tcPr>
          <w:p w14:paraId="15FA6328" w14:textId="77777777" w:rsidR="00C50A95" w:rsidRPr="00D016EC" w:rsidRDefault="00C50A95" w:rsidP="00416506">
            <w:pPr>
              <w:pStyle w:val="tabletext11"/>
              <w:tabs>
                <w:tab w:val="decimal" w:pos="801"/>
              </w:tabs>
              <w:rPr>
                <w:ins w:id="10183" w:author="Author"/>
              </w:rPr>
            </w:pPr>
            <w:ins w:id="10184" w:author="Author">
              <w:r w:rsidRPr="00D016EC">
                <w:t>0.37</w:t>
              </w:r>
            </w:ins>
          </w:p>
        </w:tc>
      </w:tr>
      <w:tr w:rsidR="00C50A95" w:rsidRPr="00D016EC" w14:paraId="3B2950FC" w14:textId="77777777" w:rsidTr="00416506">
        <w:trPr>
          <w:trHeight w:val="190"/>
          <w:ins w:id="10185" w:author="Author"/>
        </w:trPr>
        <w:tc>
          <w:tcPr>
            <w:tcW w:w="200" w:type="dxa"/>
          </w:tcPr>
          <w:p w14:paraId="33D2624B" w14:textId="77777777" w:rsidR="00C50A95" w:rsidRPr="00D016EC" w:rsidRDefault="00C50A95" w:rsidP="00416506">
            <w:pPr>
              <w:pStyle w:val="tabletext11"/>
              <w:rPr>
                <w:ins w:id="10186" w:author="Author"/>
              </w:rPr>
            </w:pPr>
          </w:p>
        </w:tc>
        <w:tc>
          <w:tcPr>
            <w:tcW w:w="360" w:type="dxa"/>
            <w:tcBorders>
              <w:top w:val="nil"/>
              <w:left w:val="single" w:sz="6" w:space="0" w:color="auto"/>
              <w:bottom w:val="nil"/>
              <w:right w:val="nil"/>
            </w:tcBorders>
          </w:tcPr>
          <w:p w14:paraId="29119D75" w14:textId="77777777" w:rsidR="00C50A95" w:rsidRPr="00D016EC" w:rsidRDefault="00C50A95" w:rsidP="00416506">
            <w:pPr>
              <w:pStyle w:val="tabletext11"/>
              <w:jc w:val="right"/>
              <w:rPr>
                <w:ins w:id="10187" w:author="Author"/>
              </w:rPr>
            </w:pPr>
          </w:p>
        </w:tc>
        <w:tc>
          <w:tcPr>
            <w:tcW w:w="2040" w:type="dxa"/>
            <w:tcBorders>
              <w:top w:val="nil"/>
              <w:left w:val="nil"/>
              <w:bottom w:val="nil"/>
              <w:right w:val="single" w:sz="6" w:space="0" w:color="auto"/>
            </w:tcBorders>
            <w:hideMark/>
          </w:tcPr>
          <w:p w14:paraId="23D24C8D" w14:textId="77777777" w:rsidR="00C50A95" w:rsidRPr="00D016EC" w:rsidRDefault="00C50A95" w:rsidP="00416506">
            <w:pPr>
              <w:pStyle w:val="tabletext11"/>
              <w:tabs>
                <w:tab w:val="decimal" w:pos="850"/>
              </w:tabs>
              <w:rPr>
                <w:ins w:id="10188" w:author="Author"/>
              </w:rPr>
            </w:pPr>
            <w:ins w:id="10189" w:author="Author">
              <w:r w:rsidRPr="00D016EC">
                <w:t>10,000 to 11,999</w:t>
              </w:r>
            </w:ins>
          </w:p>
        </w:tc>
        <w:tc>
          <w:tcPr>
            <w:tcW w:w="360" w:type="dxa"/>
            <w:tcBorders>
              <w:left w:val="single" w:sz="6" w:space="0" w:color="auto"/>
            </w:tcBorders>
          </w:tcPr>
          <w:p w14:paraId="55CF75CB" w14:textId="77777777" w:rsidR="00C50A95" w:rsidRPr="00D016EC" w:rsidRDefault="00C50A95" w:rsidP="00416506">
            <w:pPr>
              <w:pStyle w:val="tabletext11"/>
              <w:jc w:val="right"/>
              <w:rPr>
                <w:ins w:id="10190" w:author="Author"/>
              </w:rPr>
            </w:pPr>
          </w:p>
        </w:tc>
        <w:tc>
          <w:tcPr>
            <w:tcW w:w="2040" w:type="dxa"/>
            <w:tcBorders>
              <w:top w:val="nil"/>
              <w:left w:val="nil"/>
              <w:bottom w:val="nil"/>
              <w:right w:val="single" w:sz="6" w:space="0" w:color="auto"/>
            </w:tcBorders>
            <w:vAlign w:val="bottom"/>
            <w:hideMark/>
          </w:tcPr>
          <w:p w14:paraId="12E6CBE8" w14:textId="77777777" w:rsidR="00C50A95" w:rsidRPr="00D016EC" w:rsidRDefault="00C50A95" w:rsidP="00416506">
            <w:pPr>
              <w:pStyle w:val="tabletext11"/>
              <w:tabs>
                <w:tab w:val="decimal" w:pos="801"/>
              </w:tabs>
              <w:rPr>
                <w:ins w:id="10191" w:author="Author"/>
              </w:rPr>
            </w:pPr>
            <w:ins w:id="10192" w:author="Author">
              <w:r w:rsidRPr="00D016EC">
                <w:t>0.41</w:t>
              </w:r>
            </w:ins>
          </w:p>
        </w:tc>
      </w:tr>
      <w:tr w:rsidR="00C50A95" w:rsidRPr="00D016EC" w14:paraId="40829732" w14:textId="77777777" w:rsidTr="00416506">
        <w:trPr>
          <w:trHeight w:val="190"/>
          <w:ins w:id="10193" w:author="Author"/>
        </w:trPr>
        <w:tc>
          <w:tcPr>
            <w:tcW w:w="200" w:type="dxa"/>
          </w:tcPr>
          <w:p w14:paraId="3B1494E3" w14:textId="77777777" w:rsidR="00C50A95" w:rsidRPr="00D016EC" w:rsidRDefault="00C50A95" w:rsidP="00416506">
            <w:pPr>
              <w:pStyle w:val="tabletext11"/>
              <w:rPr>
                <w:ins w:id="10194" w:author="Author"/>
              </w:rPr>
            </w:pPr>
          </w:p>
        </w:tc>
        <w:tc>
          <w:tcPr>
            <w:tcW w:w="360" w:type="dxa"/>
            <w:tcBorders>
              <w:top w:val="nil"/>
              <w:left w:val="single" w:sz="6" w:space="0" w:color="auto"/>
              <w:bottom w:val="nil"/>
              <w:right w:val="nil"/>
            </w:tcBorders>
          </w:tcPr>
          <w:p w14:paraId="1FA08AEE" w14:textId="77777777" w:rsidR="00C50A95" w:rsidRPr="00D016EC" w:rsidRDefault="00C50A95" w:rsidP="00416506">
            <w:pPr>
              <w:pStyle w:val="tabletext11"/>
              <w:jc w:val="right"/>
              <w:rPr>
                <w:ins w:id="10195" w:author="Author"/>
              </w:rPr>
            </w:pPr>
          </w:p>
        </w:tc>
        <w:tc>
          <w:tcPr>
            <w:tcW w:w="2040" w:type="dxa"/>
            <w:tcBorders>
              <w:top w:val="nil"/>
              <w:left w:val="nil"/>
              <w:bottom w:val="nil"/>
              <w:right w:val="single" w:sz="6" w:space="0" w:color="auto"/>
            </w:tcBorders>
            <w:hideMark/>
          </w:tcPr>
          <w:p w14:paraId="6CFE845B" w14:textId="77777777" w:rsidR="00C50A95" w:rsidRPr="00D016EC" w:rsidRDefault="00C50A95" w:rsidP="00416506">
            <w:pPr>
              <w:pStyle w:val="tabletext11"/>
              <w:tabs>
                <w:tab w:val="decimal" w:pos="850"/>
              </w:tabs>
              <w:rPr>
                <w:ins w:id="10196" w:author="Author"/>
              </w:rPr>
            </w:pPr>
            <w:ins w:id="10197" w:author="Author">
              <w:r w:rsidRPr="00D016EC">
                <w:t>12,000 to 13,999</w:t>
              </w:r>
            </w:ins>
          </w:p>
        </w:tc>
        <w:tc>
          <w:tcPr>
            <w:tcW w:w="360" w:type="dxa"/>
            <w:tcBorders>
              <w:left w:val="single" w:sz="6" w:space="0" w:color="auto"/>
            </w:tcBorders>
          </w:tcPr>
          <w:p w14:paraId="7B28843A" w14:textId="77777777" w:rsidR="00C50A95" w:rsidRPr="00D016EC" w:rsidRDefault="00C50A95" w:rsidP="00416506">
            <w:pPr>
              <w:pStyle w:val="tabletext11"/>
              <w:jc w:val="right"/>
              <w:rPr>
                <w:ins w:id="10198" w:author="Author"/>
              </w:rPr>
            </w:pPr>
          </w:p>
        </w:tc>
        <w:tc>
          <w:tcPr>
            <w:tcW w:w="2040" w:type="dxa"/>
            <w:tcBorders>
              <w:top w:val="nil"/>
              <w:left w:val="nil"/>
              <w:bottom w:val="nil"/>
              <w:right w:val="single" w:sz="6" w:space="0" w:color="auto"/>
            </w:tcBorders>
            <w:vAlign w:val="bottom"/>
            <w:hideMark/>
          </w:tcPr>
          <w:p w14:paraId="5C6597EF" w14:textId="77777777" w:rsidR="00C50A95" w:rsidRPr="00D016EC" w:rsidRDefault="00C50A95" w:rsidP="00416506">
            <w:pPr>
              <w:pStyle w:val="tabletext11"/>
              <w:tabs>
                <w:tab w:val="decimal" w:pos="801"/>
              </w:tabs>
              <w:rPr>
                <w:ins w:id="10199" w:author="Author"/>
              </w:rPr>
            </w:pPr>
            <w:ins w:id="10200" w:author="Author">
              <w:r w:rsidRPr="00D016EC">
                <w:t>0.45</w:t>
              </w:r>
            </w:ins>
          </w:p>
        </w:tc>
      </w:tr>
      <w:tr w:rsidR="00C50A95" w:rsidRPr="00D016EC" w14:paraId="72C22A31" w14:textId="77777777" w:rsidTr="00416506">
        <w:trPr>
          <w:trHeight w:val="190"/>
          <w:ins w:id="10201" w:author="Author"/>
        </w:trPr>
        <w:tc>
          <w:tcPr>
            <w:tcW w:w="200" w:type="dxa"/>
          </w:tcPr>
          <w:p w14:paraId="6CEF3E2A" w14:textId="77777777" w:rsidR="00C50A95" w:rsidRPr="00D016EC" w:rsidRDefault="00C50A95" w:rsidP="00416506">
            <w:pPr>
              <w:pStyle w:val="tabletext11"/>
              <w:rPr>
                <w:ins w:id="10202" w:author="Author"/>
              </w:rPr>
            </w:pPr>
          </w:p>
        </w:tc>
        <w:tc>
          <w:tcPr>
            <w:tcW w:w="360" w:type="dxa"/>
            <w:tcBorders>
              <w:top w:val="nil"/>
              <w:left w:val="single" w:sz="6" w:space="0" w:color="auto"/>
              <w:bottom w:val="nil"/>
              <w:right w:val="nil"/>
            </w:tcBorders>
          </w:tcPr>
          <w:p w14:paraId="3130CBC4" w14:textId="77777777" w:rsidR="00C50A95" w:rsidRPr="00D016EC" w:rsidRDefault="00C50A95" w:rsidP="00416506">
            <w:pPr>
              <w:pStyle w:val="tabletext11"/>
              <w:jc w:val="right"/>
              <w:rPr>
                <w:ins w:id="10203" w:author="Author"/>
              </w:rPr>
            </w:pPr>
          </w:p>
        </w:tc>
        <w:tc>
          <w:tcPr>
            <w:tcW w:w="2040" w:type="dxa"/>
            <w:tcBorders>
              <w:top w:val="nil"/>
              <w:left w:val="nil"/>
              <w:bottom w:val="nil"/>
              <w:right w:val="single" w:sz="6" w:space="0" w:color="auto"/>
            </w:tcBorders>
            <w:hideMark/>
          </w:tcPr>
          <w:p w14:paraId="3805F772" w14:textId="77777777" w:rsidR="00C50A95" w:rsidRPr="00D016EC" w:rsidRDefault="00C50A95" w:rsidP="00416506">
            <w:pPr>
              <w:pStyle w:val="tabletext11"/>
              <w:tabs>
                <w:tab w:val="decimal" w:pos="850"/>
              </w:tabs>
              <w:rPr>
                <w:ins w:id="10204" w:author="Author"/>
              </w:rPr>
            </w:pPr>
            <w:ins w:id="10205" w:author="Author">
              <w:r w:rsidRPr="00D016EC">
                <w:t>14,000 to 15,999</w:t>
              </w:r>
            </w:ins>
          </w:p>
        </w:tc>
        <w:tc>
          <w:tcPr>
            <w:tcW w:w="360" w:type="dxa"/>
            <w:tcBorders>
              <w:left w:val="single" w:sz="6" w:space="0" w:color="auto"/>
            </w:tcBorders>
          </w:tcPr>
          <w:p w14:paraId="57F290B4" w14:textId="77777777" w:rsidR="00C50A95" w:rsidRPr="00D016EC" w:rsidRDefault="00C50A95" w:rsidP="00416506">
            <w:pPr>
              <w:pStyle w:val="tabletext11"/>
              <w:jc w:val="right"/>
              <w:rPr>
                <w:ins w:id="10206" w:author="Author"/>
              </w:rPr>
            </w:pPr>
          </w:p>
        </w:tc>
        <w:tc>
          <w:tcPr>
            <w:tcW w:w="2040" w:type="dxa"/>
            <w:tcBorders>
              <w:top w:val="nil"/>
              <w:left w:val="nil"/>
              <w:bottom w:val="nil"/>
              <w:right w:val="single" w:sz="6" w:space="0" w:color="auto"/>
            </w:tcBorders>
            <w:vAlign w:val="bottom"/>
            <w:hideMark/>
          </w:tcPr>
          <w:p w14:paraId="0FA61D63" w14:textId="77777777" w:rsidR="00C50A95" w:rsidRPr="00D016EC" w:rsidRDefault="00C50A95" w:rsidP="00416506">
            <w:pPr>
              <w:pStyle w:val="tabletext11"/>
              <w:tabs>
                <w:tab w:val="decimal" w:pos="801"/>
              </w:tabs>
              <w:rPr>
                <w:ins w:id="10207" w:author="Author"/>
              </w:rPr>
            </w:pPr>
            <w:ins w:id="10208" w:author="Author">
              <w:r w:rsidRPr="00D016EC">
                <w:t>0.49</w:t>
              </w:r>
            </w:ins>
          </w:p>
        </w:tc>
      </w:tr>
      <w:tr w:rsidR="00C50A95" w:rsidRPr="00D016EC" w14:paraId="1FCA6D9D" w14:textId="77777777" w:rsidTr="00416506">
        <w:trPr>
          <w:trHeight w:val="190"/>
          <w:ins w:id="10209" w:author="Author"/>
        </w:trPr>
        <w:tc>
          <w:tcPr>
            <w:tcW w:w="200" w:type="dxa"/>
          </w:tcPr>
          <w:p w14:paraId="1DD981BB" w14:textId="77777777" w:rsidR="00C50A95" w:rsidRPr="00D016EC" w:rsidRDefault="00C50A95" w:rsidP="00416506">
            <w:pPr>
              <w:pStyle w:val="tabletext11"/>
              <w:rPr>
                <w:ins w:id="10210" w:author="Author"/>
              </w:rPr>
            </w:pPr>
          </w:p>
        </w:tc>
        <w:tc>
          <w:tcPr>
            <w:tcW w:w="360" w:type="dxa"/>
            <w:tcBorders>
              <w:top w:val="nil"/>
              <w:left w:val="single" w:sz="6" w:space="0" w:color="auto"/>
              <w:bottom w:val="nil"/>
              <w:right w:val="nil"/>
            </w:tcBorders>
          </w:tcPr>
          <w:p w14:paraId="3C529403" w14:textId="77777777" w:rsidR="00C50A95" w:rsidRPr="00D016EC" w:rsidRDefault="00C50A95" w:rsidP="00416506">
            <w:pPr>
              <w:pStyle w:val="tabletext11"/>
              <w:jc w:val="right"/>
              <w:rPr>
                <w:ins w:id="10211" w:author="Author"/>
              </w:rPr>
            </w:pPr>
          </w:p>
        </w:tc>
        <w:tc>
          <w:tcPr>
            <w:tcW w:w="2040" w:type="dxa"/>
            <w:tcBorders>
              <w:top w:val="nil"/>
              <w:left w:val="nil"/>
              <w:bottom w:val="nil"/>
              <w:right w:val="single" w:sz="6" w:space="0" w:color="auto"/>
            </w:tcBorders>
            <w:hideMark/>
          </w:tcPr>
          <w:p w14:paraId="47050FF4" w14:textId="77777777" w:rsidR="00C50A95" w:rsidRPr="00D016EC" w:rsidRDefault="00C50A95" w:rsidP="00416506">
            <w:pPr>
              <w:pStyle w:val="tabletext11"/>
              <w:tabs>
                <w:tab w:val="decimal" w:pos="850"/>
              </w:tabs>
              <w:rPr>
                <w:ins w:id="10212" w:author="Author"/>
              </w:rPr>
            </w:pPr>
            <w:ins w:id="10213" w:author="Author">
              <w:r w:rsidRPr="00D016EC">
                <w:t>16,000 to 17,999</w:t>
              </w:r>
            </w:ins>
          </w:p>
        </w:tc>
        <w:tc>
          <w:tcPr>
            <w:tcW w:w="360" w:type="dxa"/>
            <w:tcBorders>
              <w:left w:val="single" w:sz="6" w:space="0" w:color="auto"/>
            </w:tcBorders>
          </w:tcPr>
          <w:p w14:paraId="2841EDD1" w14:textId="77777777" w:rsidR="00C50A95" w:rsidRPr="00D016EC" w:rsidRDefault="00C50A95" w:rsidP="00416506">
            <w:pPr>
              <w:pStyle w:val="tabletext11"/>
              <w:jc w:val="right"/>
              <w:rPr>
                <w:ins w:id="10214" w:author="Author"/>
              </w:rPr>
            </w:pPr>
          </w:p>
        </w:tc>
        <w:tc>
          <w:tcPr>
            <w:tcW w:w="2040" w:type="dxa"/>
            <w:tcBorders>
              <w:top w:val="nil"/>
              <w:left w:val="nil"/>
              <w:bottom w:val="nil"/>
              <w:right w:val="single" w:sz="6" w:space="0" w:color="auto"/>
            </w:tcBorders>
            <w:vAlign w:val="bottom"/>
            <w:hideMark/>
          </w:tcPr>
          <w:p w14:paraId="044D2D2B" w14:textId="77777777" w:rsidR="00C50A95" w:rsidRPr="00D016EC" w:rsidRDefault="00C50A95" w:rsidP="00416506">
            <w:pPr>
              <w:pStyle w:val="tabletext11"/>
              <w:tabs>
                <w:tab w:val="decimal" w:pos="801"/>
              </w:tabs>
              <w:rPr>
                <w:ins w:id="10215" w:author="Author"/>
              </w:rPr>
            </w:pPr>
            <w:ins w:id="10216" w:author="Author">
              <w:r w:rsidRPr="00D016EC">
                <w:t>0.53</w:t>
              </w:r>
            </w:ins>
          </w:p>
        </w:tc>
      </w:tr>
      <w:tr w:rsidR="00C50A95" w:rsidRPr="00D016EC" w14:paraId="76386694" w14:textId="77777777" w:rsidTr="00416506">
        <w:trPr>
          <w:trHeight w:val="190"/>
          <w:ins w:id="10217" w:author="Author"/>
        </w:trPr>
        <w:tc>
          <w:tcPr>
            <w:tcW w:w="200" w:type="dxa"/>
          </w:tcPr>
          <w:p w14:paraId="33DBF335" w14:textId="77777777" w:rsidR="00C50A95" w:rsidRPr="00D016EC" w:rsidRDefault="00C50A95" w:rsidP="00416506">
            <w:pPr>
              <w:pStyle w:val="tabletext11"/>
              <w:rPr>
                <w:ins w:id="10218" w:author="Author"/>
              </w:rPr>
            </w:pPr>
          </w:p>
        </w:tc>
        <w:tc>
          <w:tcPr>
            <w:tcW w:w="360" w:type="dxa"/>
            <w:tcBorders>
              <w:top w:val="nil"/>
              <w:left w:val="single" w:sz="6" w:space="0" w:color="auto"/>
              <w:bottom w:val="nil"/>
              <w:right w:val="nil"/>
            </w:tcBorders>
          </w:tcPr>
          <w:p w14:paraId="180E038F" w14:textId="77777777" w:rsidR="00C50A95" w:rsidRPr="00D016EC" w:rsidRDefault="00C50A95" w:rsidP="00416506">
            <w:pPr>
              <w:pStyle w:val="tabletext11"/>
              <w:jc w:val="right"/>
              <w:rPr>
                <w:ins w:id="10219" w:author="Author"/>
              </w:rPr>
            </w:pPr>
          </w:p>
        </w:tc>
        <w:tc>
          <w:tcPr>
            <w:tcW w:w="2040" w:type="dxa"/>
            <w:tcBorders>
              <w:top w:val="nil"/>
              <w:left w:val="nil"/>
              <w:bottom w:val="nil"/>
              <w:right w:val="single" w:sz="6" w:space="0" w:color="auto"/>
            </w:tcBorders>
            <w:hideMark/>
          </w:tcPr>
          <w:p w14:paraId="6CAB4D7A" w14:textId="77777777" w:rsidR="00C50A95" w:rsidRPr="00D016EC" w:rsidRDefault="00C50A95" w:rsidP="00416506">
            <w:pPr>
              <w:pStyle w:val="tabletext11"/>
              <w:tabs>
                <w:tab w:val="decimal" w:pos="850"/>
              </w:tabs>
              <w:rPr>
                <w:ins w:id="10220" w:author="Author"/>
              </w:rPr>
            </w:pPr>
            <w:ins w:id="10221" w:author="Author">
              <w:r w:rsidRPr="00D016EC">
                <w:t>18,000 to 19,999</w:t>
              </w:r>
            </w:ins>
          </w:p>
        </w:tc>
        <w:tc>
          <w:tcPr>
            <w:tcW w:w="360" w:type="dxa"/>
            <w:tcBorders>
              <w:left w:val="single" w:sz="6" w:space="0" w:color="auto"/>
            </w:tcBorders>
          </w:tcPr>
          <w:p w14:paraId="02C83AEF" w14:textId="77777777" w:rsidR="00C50A95" w:rsidRPr="00D016EC" w:rsidRDefault="00C50A95" w:rsidP="00416506">
            <w:pPr>
              <w:pStyle w:val="tabletext11"/>
              <w:jc w:val="right"/>
              <w:rPr>
                <w:ins w:id="10222" w:author="Author"/>
              </w:rPr>
            </w:pPr>
          </w:p>
        </w:tc>
        <w:tc>
          <w:tcPr>
            <w:tcW w:w="2040" w:type="dxa"/>
            <w:tcBorders>
              <w:top w:val="nil"/>
              <w:left w:val="nil"/>
              <w:bottom w:val="nil"/>
              <w:right w:val="single" w:sz="6" w:space="0" w:color="auto"/>
            </w:tcBorders>
            <w:vAlign w:val="bottom"/>
            <w:hideMark/>
          </w:tcPr>
          <w:p w14:paraId="56898ECE" w14:textId="77777777" w:rsidR="00C50A95" w:rsidRPr="00D016EC" w:rsidRDefault="00C50A95" w:rsidP="00416506">
            <w:pPr>
              <w:pStyle w:val="tabletext11"/>
              <w:tabs>
                <w:tab w:val="decimal" w:pos="801"/>
              </w:tabs>
              <w:rPr>
                <w:ins w:id="10223" w:author="Author"/>
              </w:rPr>
            </w:pPr>
            <w:ins w:id="10224" w:author="Author">
              <w:r w:rsidRPr="00D016EC">
                <w:t>0.56</w:t>
              </w:r>
            </w:ins>
          </w:p>
        </w:tc>
      </w:tr>
      <w:tr w:rsidR="00C50A95" w:rsidRPr="00D016EC" w14:paraId="67F004A2" w14:textId="77777777" w:rsidTr="00416506">
        <w:trPr>
          <w:trHeight w:val="190"/>
          <w:ins w:id="10225" w:author="Author"/>
        </w:trPr>
        <w:tc>
          <w:tcPr>
            <w:tcW w:w="200" w:type="dxa"/>
          </w:tcPr>
          <w:p w14:paraId="6CC42244" w14:textId="77777777" w:rsidR="00C50A95" w:rsidRPr="00D016EC" w:rsidRDefault="00C50A95" w:rsidP="00416506">
            <w:pPr>
              <w:pStyle w:val="tabletext11"/>
              <w:rPr>
                <w:ins w:id="10226" w:author="Author"/>
              </w:rPr>
            </w:pPr>
          </w:p>
        </w:tc>
        <w:tc>
          <w:tcPr>
            <w:tcW w:w="360" w:type="dxa"/>
            <w:tcBorders>
              <w:top w:val="nil"/>
              <w:left w:val="single" w:sz="6" w:space="0" w:color="auto"/>
              <w:bottom w:val="nil"/>
              <w:right w:val="nil"/>
            </w:tcBorders>
          </w:tcPr>
          <w:p w14:paraId="3B637720" w14:textId="77777777" w:rsidR="00C50A95" w:rsidRPr="00D016EC" w:rsidRDefault="00C50A95" w:rsidP="00416506">
            <w:pPr>
              <w:pStyle w:val="tabletext11"/>
              <w:jc w:val="right"/>
              <w:rPr>
                <w:ins w:id="10227" w:author="Author"/>
              </w:rPr>
            </w:pPr>
          </w:p>
        </w:tc>
        <w:tc>
          <w:tcPr>
            <w:tcW w:w="2040" w:type="dxa"/>
            <w:tcBorders>
              <w:top w:val="nil"/>
              <w:left w:val="nil"/>
              <w:bottom w:val="nil"/>
              <w:right w:val="single" w:sz="6" w:space="0" w:color="auto"/>
            </w:tcBorders>
            <w:hideMark/>
          </w:tcPr>
          <w:p w14:paraId="71DDDA2B" w14:textId="77777777" w:rsidR="00C50A95" w:rsidRPr="00D016EC" w:rsidRDefault="00C50A95" w:rsidP="00416506">
            <w:pPr>
              <w:pStyle w:val="tabletext11"/>
              <w:tabs>
                <w:tab w:val="decimal" w:pos="850"/>
              </w:tabs>
              <w:rPr>
                <w:ins w:id="10228" w:author="Author"/>
              </w:rPr>
            </w:pPr>
            <w:ins w:id="10229" w:author="Author">
              <w:r w:rsidRPr="00D016EC">
                <w:t>20,000 to 24,999</w:t>
              </w:r>
            </w:ins>
          </w:p>
        </w:tc>
        <w:tc>
          <w:tcPr>
            <w:tcW w:w="360" w:type="dxa"/>
            <w:tcBorders>
              <w:left w:val="single" w:sz="6" w:space="0" w:color="auto"/>
            </w:tcBorders>
          </w:tcPr>
          <w:p w14:paraId="670791C3" w14:textId="77777777" w:rsidR="00C50A95" w:rsidRPr="00D016EC" w:rsidRDefault="00C50A95" w:rsidP="00416506">
            <w:pPr>
              <w:pStyle w:val="tabletext11"/>
              <w:jc w:val="right"/>
              <w:rPr>
                <w:ins w:id="10230" w:author="Author"/>
              </w:rPr>
            </w:pPr>
          </w:p>
        </w:tc>
        <w:tc>
          <w:tcPr>
            <w:tcW w:w="2040" w:type="dxa"/>
            <w:tcBorders>
              <w:top w:val="nil"/>
              <w:left w:val="nil"/>
              <w:bottom w:val="nil"/>
              <w:right w:val="single" w:sz="6" w:space="0" w:color="auto"/>
            </w:tcBorders>
            <w:vAlign w:val="bottom"/>
            <w:hideMark/>
          </w:tcPr>
          <w:p w14:paraId="286FE6A5" w14:textId="77777777" w:rsidR="00C50A95" w:rsidRPr="00D016EC" w:rsidRDefault="00C50A95" w:rsidP="00416506">
            <w:pPr>
              <w:pStyle w:val="tabletext11"/>
              <w:tabs>
                <w:tab w:val="decimal" w:pos="801"/>
              </w:tabs>
              <w:rPr>
                <w:ins w:id="10231" w:author="Author"/>
              </w:rPr>
            </w:pPr>
            <w:ins w:id="10232" w:author="Author">
              <w:r w:rsidRPr="00D016EC">
                <w:t>0.62</w:t>
              </w:r>
            </w:ins>
          </w:p>
        </w:tc>
      </w:tr>
      <w:tr w:rsidR="00C50A95" w:rsidRPr="00D016EC" w14:paraId="5418D8B1" w14:textId="77777777" w:rsidTr="00416506">
        <w:trPr>
          <w:trHeight w:val="190"/>
          <w:ins w:id="10233" w:author="Author"/>
        </w:trPr>
        <w:tc>
          <w:tcPr>
            <w:tcW w:w="200" w:type="dxa"/>
          </w:tcPr>
          <w:p w14:paraId="7DEE99A2" w14:textId="77777777" w:rsidR="00C50A95" w:rsidRPr="00D016EC" w:rsidRDefault="00C50A95" w:rsidP="00416506">
            <w:pPr>
              <w:pStyle w:val="tabletext11"/>
              <w:rPr>
                <w:ins w:id="10234" w:author="Author"/>
              </w:rPr>
            </w:pPr>
          </w:p>
        </w:tc>
        <w:tc>
          <w:tcPr>
            <w:tcW w:w="360" w:type="dxa"/>
            <w:tcBorders>
              <w:top w:val="nil"/>
              <w:left w:val="single" w:sz="6" w:space="0" w:color="auto"/>
              <w:bottom w:val="nil"/>
              <w:right w:val="nil"/>
            </w:tcBorders>
          </w:tcPr>
          <w:p w14:paraId="4588D370" w14:textId="77777777" w:rsidR="00C50A95" w:rsidRPr="00D016EC" w:rsidRDefault="00C50A95" w:rsidP="00416506">
            <w:pPr>
              <w:pStyle w:val="tabletext11"/>
              <w:jc w:val="right"/>
              <w:rPr>
                <w:ins w:id="10235" w:author="Author"/>
              </w:rPr>
            </w:pPr>
          </w:p>
        </w:tc>
        <w:tc>
          <w:tcPr>
            <w:tcW w:w="2040" w:type="dxa"/>
            <w:tcBorders>
              <w:top w:val="nil"/>
              <w:left w:val="nil"/>
              <w:bottom w:val="nil"/>
              <w:right w:val="single" w:sz="6" w:space="0" w:color="auto"/>
            </w:tcBorders>
            <w:hideMark/>
          </w:tcPr>
          <w:p w14:paraId="2D2445A2" w14:textId="77777777" w:rsidR="00C50A95" w:rsidRPr="00D016EC" w:rsidRDefault="00C50A95" w:rsidP="00416506">
            <w:pPr>
              <w:pStyle w:val="tabletext11"/>
              <w:tabs>
                <w:tab w:val="decimal" w:pos="850"/>
              </w:tabs>
              <w:rPr>
                <w:ins w:id="10236" w:author="Author"/>
              </w:rPr>
            </w:pPr>
            <w:ins w:id="10237" w:author="Author">
              <w:r w:rsidRPr="00D016EC">
                <w:t>25,000 to 29,999</w:t>
              </w:r>
            </w:ins>
          </w:p>
        </w:tc>
        <w:tc>
          <w:tcPr>
            <w:tcW w:w="360" w:type="dxa"/>
            <w:tcBorders>
              <w:left w:val="single" w:sz="6" w:space="0" w:color="auto"/>
            </w:tcBorders>
          </w:tcPr>
          <w:p w14:paraId="63901870" w14:textId="77777777" w:rsidR="00C50A95" w:rsidRPr="00D016EC" w:rsidRDefault="00C50A95" w:rsidP="00416506">
            <w:pPr>
              <w:pStyle w:val="tabletext11"/>
              <w:jc w:val="right"/>
              <w:rPr>
                <w:ins w:id="10238" w:author="Author"/>
              </w:rPr>
            </w:pPr>
          </w:p>
        </w:tc>
        <w:tc>
          <w:tcPr>
            <w:tcW w:w="2040" w:type="dxa"/>
            <w:tcBorders>
              <w:top w:val="nil"/>
              <w:left w:val="nil"/>
              <w:bottom w:val="nil"/>
              <w:right w:val="single" w:sz="6" w:space="0" w:color="auto"/>
            </w:tcBorders>
            <w:vAlign w:val="bottom"/>
            <w:hideMark/>
          </w:tcPr>
          <w:p w14:paraId="2A06708F" w14:textId="77777777" w:rsidR="00C50A95" w:rsidRPr="00D016EC" w:rsidRDefault="00C50A95" w:rsidP="00416506">
            <w:pPr>
              <w:pStyle w:val="tabletext11"/>
              <w:tabs>
                <w:tab w:val="decimal" w:pos="801"/>
              </w:tabs>
              <w:rPr>
                <w:ins w:id="10239" w:author="Author"/>
              </w:rPr>
            </w:pPr>
            <w:ins w:id="10240" w:author="Author">
              <w:r w:rsidRPr="00D016EC">
                <w:t>0.70</w:t>
              </w:r>
            </w:ins>
          </w:p>
        </w:tc>
      </w:tr>
      <w:tr w:rsidR="00C50A95" w:rsidRPr="00D016EC" w14:paraId="58E5DADF" w14:textId="77777777" w:rsidTr="00416506">
        <w:trPr>
          <w:trHeight w:val="190"/>
          <w:ins w:id="10241" w:author="Author"/>
        </w:trPr>
        <w:tc>
          <w:tcPr>
            <w:tcW w:w="200" w:type="dxa"/>
          </w:tcPr>
          <w:p w14:paraId="583DE7B9" w14:textId="77777777" w:rsidR="00C50A95" w:rsidRPr="00D016EC" w:rsidRDefault="00C50A95" w:rsidP="00416506">
            <w:pPr>
              <w:pStyle w:val="tabletext11"/>
              <w:rPr>
                <w:ins w:id="10242" w:author="Author"/>
              </w:rPr>
            </w:pPr>
          </w:p>
        </w:tc>
        <w:tc>
          <w:tcPr>
            <w:tcW w:w="360" w:type="dxa"/>
            <w:tcBorders>
              <w:top w:val="nil"/>
              <w:left w:val="single" w:sz="6" w:space="0" w:color="auto"/>
              <w:bottom w:val="nil"/>
              <w:right w:val="nil"/>
            </w:tcBorders>
          </w:tcPr>
          <w:p w14:paraId="59EF93D9" w14:textId="77777777" w:rsidR="00C50A95" w:rsidRPr="00D016EC" w:rsidRDefault="00C50A95" w:rsidP="00416506">
            <w:pPr>
              <w:pStyle w:val="tabletext11"/>
              <w:jc w:val="right"/>
              <w:rPr>
                <w:ins w:id="10243" w:author="Author"/>
              </w:rPr>
            </w:pPr>
          </w:p>
        </w:tc>
        <w:tc>
          <w:tcPr>
            <w:tcW w:w="2040" w:type="dxa"/>
            <w:tcBorders>
              <w:top w:val="nil"/>
              <w:left w:val="nil"/>
              <w:bottom w:val="nil"/>
              <w:right w:val="single" w:sz="6" w:space="0" w:color="auto"/>
            </w:tcBorders>
            <w:hideMark/>
          </w:tcPr>
          <w:p w14:paraId="5707DE65" w14:textId="77777777" w:rsidR="00C50A95" w:rsidRPr="00D016EC" w:rsidRDefault="00C50A95" w:rsidP="00416506">
            <w:pPr>
              <w:pStyle w:val="tabletext11"/>
              <w:tabs>
                <w:tab w:val="decimal" w:pos="850"/>
              </w:tabs>
              <w:rPr>
                <w:ins w:id="10244" w:author="Author"/>
              </w:rPr>
            </w:pPr>
            <w:ins w:id="10245" w:author="Author">
              <w:r w:rsidRPr="00D016EC">
                <w:t>30,000 to 34,999</w:t>
              </w:r>
            </w:ins>
          </w:p>
        </w:tc>
        <w:tc>
          <w:tcPr>
            <w:tcW w:w="360" w:type="dxa"/>
            <w:tcBorders>
              <w:left w:val="single" w:sz="6" w:space="0" w:color="auto"/>
            </w:tcBorders>
          </w:tcPr>
          <w:p w14:paraId="63EBBE7A" w14:textId="77777777" w:rsidR="00C50A95" w:rsidRPr="00D016EC" w:rsidRDefault="00C50A95" w:rsidP="00416506">
            <w:pPr>
              <w:pStyle w:val="tabletext11"/>
              <w:jc w:val="right"/>
              <w:rPr>
                <w:ins w:id="10246" w:author="Author"/>
              </w:rPr>
            </w:pPr>
          </w:p>
        </w:tc>
        <w:tc>
          <w:tcPr>
            <w:tcW w:w="2040" w:type="dxa"/>
            <w:tcBorders>
              <w:top w:val="nil"/>
              <w:left w:val="nil"/>
              <w:bottom w:val="nil"/>
              <w:right w:val="single" w:sz="6" w:space="0" w:color="auto"/>
            </w:tcBorders>
            <w:vAlign w:val="bottom"/>
            <w:hideMark/>
          </w:tcPr>
          <w:p w14:paraId="65F73CD6" w14:textId="77777777" w:rsidR="00C50A95" w:rsidRPr="00D016EC" w:rsidRDefault="00C50A95" w:rsidP="00416506">
            <w:pPr>
              <w:pStyle w:val="tabletext11"/>
              <w:tabs>
                <w:tab w:val="decimal" w:pos="801"/>
              </w:tabs>
              <w:rPr>
                <w:ins w:id="10247" w:author="Author"/>
              </w:rPr>
            </w:pPr>
            <w:ins w:id="10248" w:author="Author">
              <w:r w:rsidRPr="00D016EC">
                <w:t>0.77</w:t>
              </w:r>
            </w:ins>
          </w:p>
        </w:tc>
      </w:tr>
      <w:tr w:rsidR="00C50A95" w:rsidRPr="00D016EC" w14:paraId="7D47F86F" w14:textId="77777777" w:rsidTr="00416506">
        <w:trPr>
          <w:trHeight w:val="190"/>
          <w:ins w:id="10249" w:author="Author"/>
        </w:trPr>
        <w:tc>
          <w:tcPr>
            <w:tcW w:w="200" w:type="dxa"/>
          </w:tcPr>
          <w:p w14:paraId="050A83E4" w14:textId="77777777" w:rsidR="00C50A95" w:rsidRPr="00D016EC" w:rsidRDefault="00C50A95" w:rsidP="00416506">
            <w:pPr>
              <w:pStyle w:val="tabletext11"/>
              <w:rPr>
                <w:ins w:id="10250" w:author="Author"/>
              </w:rPr>
            </w:pPr>
          </w:p>
        </w:tc>
        <w:tc>
          <w:tcPr>
            <w:tcW w:w="360" w:type="dxa"/>
            <w:tcBorders>
              <w:top w:val="nil"/>
              <w:left w:val="single" w:sz="6" w:space="0" w:color="auto"/>
              <w:bottom w:val="nil"/>
              <w:right w:val="nil"/>
            </w:tcBorders>
          </w:tcPr>
          <w:p w14:paraId="7F72845C" w14:textId="77777777" w:rsidR="00C50A95" w:rsidRPr="00D016EC" w:rsidRDefault="00C50A95" w:rsidP="00416506">
            <w:pPr>
              <w:pStyle w:val="tabletext11"/>
              <w:jc w:val="right"/>
              <w:rPr>
                <w:ins w:id="10251" w:author="Author"/>
              </w:rPr>
            </w:pPr>
          </w:p>
        </w:tc>
        <w:tc>
          <w:tcPr>
            <w:tcW w:w="2040" w:type="dxa"/>
            <w:tcBorders>
              <w:top w:val="nil"/>
              <w:left w:val="nil"/>
              <w:bottom w:val="nil"/>
              <w:right w:val="single" w:sz="6" w:space="0" w:color="auto"/>
            </w:tcBorders>
            <w:hideMark/>
          </w:tcPr>
          <w:p w14:paraId="674CC903" w14:textId="77777777" w:rsidR="00C50A95" w:rsidRPr="00D016EC" w:rsidRDefault="00C50A95" w:rsidP="00416506">
            <w:pPr>
              <w:pStyle w:val="tabletext11"/>
              <w:tabs>
                <w:tab w:val="decimal" w:pos="850"/>
              </w:tabs>
              <w:rPr>
                <w:ins w:id="10252" w:author="Author"/>
              </w:rPr>
            </w:pPr>
            <w:ins w:id="10253" w:author="Author">
              <w:r w:rsidRPr="00D016EC">
                <w:t>35,000 to 39,999</w:t>
              </w:r>
            </w:ins>
          </w:p>
        </w:tc>
        <w:tc>
          <w:tcPr>
            <w:tcW w:w="360" w:type="dxa"/>
            <w:tcBorders>
              <w:left w:val="single" w:sz="6" w:space="0" w:color="auto"/>
            </w:tcBorders>
          </w:tcPr>
          <w:p w14:paraId="07C86138" w14:textId="77777777" w:rsidR="00C50A95" w:rsidRPr="00D016EC" w:rsidRDefault="00C50A95" w:rsidP="00416506">
            <w:pPr>
              <w:pStyle w:val="tabletext11"/>
              <w:jc w:val="right"/>
              <w:rPr>
                <w:ins w:id="10254" w:author="Author"/>
              </w:rPr>
            </w:pPr>
          </w:p>
        </w:tc>
        <w:tc>
          <w:tcPr>
            <w:tcW w:w="2040" w:type="dxa"/>
            <w:tcBorders>
              <w:top w:val="nil"/>
              <w:left w:val="nil"/>
              <w:bottom w:val="nil"/>
              <w:right w:val="single" w:sz="6" w:space="0" w:color="auto"/>
            </w:tcBorders>
            <w:vAlign w:val="bottom"/>
            <w:hideMark/>
          </w:tcPr>
          <w:p w14:paraId="2D464EC0" w14:textId="77777777" w:rsidR="00C50A95" w:rsidRPr="00D016EC" w:rsidRDefault="00C50A95" w:rsidP="00416506">
            <w:pPr>
              <w:pStyle w:val="tabletext11"/>
              <w:tabs>
                <w:tab w:val="decimal" w:pos="801"/>
              </w:tabs>
              <w:rPr>
                <w:ins w:id="10255" w:author="Author"/>
              </w:rPr>
            </w:pPr>
            <w:ins w:id="10256" w:author="Author">
              <w:r w:rsidRPr="00D016EC">
                <w:t>0.84</w:t>
              </w:r>
            </w:ins>
          </w:p>
        </w:tc>
      </w:tr>
      <w:tr w:rsidR="00C50A95" w:rsidRPr="00D016EC" w14:paraId="0FEF19CF" w14:textId="77777777" w:rsidTr="00416506">
        <w:trPr>
          <w:trHeight w:val="190"/>
          <w:ins w:id="10257" w:author="Author"/>
        </w:trPr>
        <w:tc>
          <w:tcPr>
            <w:tcW w:w="200" w:type="dxa"/>
          </w:tcPr>
          <w:p w14:paraId="4D12AE9D" w14:textId="77777777" w:rsidR="00C50A95" w:rsidRPr="00D016EC" w:rsidRDefault="00C50A95" w:rsidP="00416506">
            <w:pPr>
              <w:pStyle w:val="tabletext11"/>
              <w:rPr>
                <w:ins w:id="10258" w:author="Author"/>
              </w:rPr>
            </w:pPr>
          </w:p>
        </w:tc>
        <w:tc>
          <w:tcPr>
            <w:tcW w:w="360" w:type="dxa"/>
            <w:tcBorders>
              <w:top w:val="nil"/>
              <w:left w:val="single" w:sz="6" w:space="0" w:color="auto"/>
              <w:bottom w:val="nil"/>
              <w:right w:val="nil"/>
            </w:tcBorders>
          </w:tcPr>
          <w:p w14:paraId="60C19347" w14:textId="77777777" w:rsidR="00C50A95" w:rsidRPr="00D016EC" w:rsidRDefault="00C50A95" w:rsidP="00416506">
            <w:pPr>
              <w:pStyle w:val="tabletext11"/>
              <w:jc w:val="right"/>
              <w:rPr>
                <w:ins w:id="10259" w:author="Author"/>
              </w:rPr>
            </w:pPr>
          </w:p>
        </w:tc>
        <w:tc>
          <w:tcPr>
            <w:tcW w:w="2040" w:type="dxa"/>
            <w:tcBorders>
              <w:top w:val="nil"/>
              <w:left w:val="nil"/>
              <w:bottom w:val="nil"/>
              <w:right w:val="single" w:sz="6" w:space="0" w:color="auto"/>
            </w:tcBorders>
            <w:hideMark/>
          </w:tcPr>
          <w:p w14:paraId="7D3BE740" w14:textId="77777777" w:rsidR="00C50A95" w:rsidRPr="00D016EC" w:rsidRDefault="00C50A95" w:rsidP="00416506">
            <w:pPr>
              <w:pStyle w:val="tabletext11"/>
              <w:tabs>
                <w:tab w:val="decimal" w:pos="850"/>
              </w:tabs>
              <w:rPr>
                <w:ins w:id="10260" w:author="Author"/>
              </w:rPr>
            </w:pPr>
            <w:ins w:id="10261" w:author="Author">
              <w:r w:rsidRPr="00D016EC">
                <w:t>40,000 to 44,999</w:t>
              </w:r>
            </w:ins>
          </w:p>
        </w:tc>
        <w:tc>
          <w:tcPr>
            <w:tcW w:w="360" w:type="dxa"/>
            <w:tcBorders>
              <w:left w:val="single" w:sz="6" w:space="0" w:color="auto"/>
            </w:tcBorders>
          </w:tcPr>
          <w:p w14:paraId="7E2387FE" w14:textId="77777777" w:rsidR="00C50A95" w:rsidRPr="00D016EC" w:rsidRDefault="00C50A95" w:rsidP="00416506">
            <w:pPr>
              <w:pStyle w:val="tabletext11"/>
              <w:jc w:val="right"/>
              <w:rPr>
                <w:ins w:id="10262" w:author="Author"/>
              </w:rPr>
            </w:pPr>
          </w:p>
        </w:tc>
        <w:tc>
          <w:tcPr>
            <w:tcW w:w="2040" w:type="dxa"/>
            <w:tcBorders>
              <w:top w:val="nil"/>
              <w:left w:val="nil"/>
              <w:bottom w:val="nil"/>
              <w:right w:val="single" w:sz="6" w:space="0" w:color="auto"/>
            </w:tcBorders>
            <w:vAlign w:val="bottom"/>
            <w:hideMark/>
          </w:tcPr>
          <w:p w14:paraId="34252451" w14:textId="77777777" w:rsidR="00C50A95" w:rsidRPr="00D016EC" w:rsidRDefault="00C50A95" w:rsidP="00416506">
            <w:pPr>
              <w:pStyle w:val="tabletext11"/>
              <w:tabs>
                <w:tab w:val="decimal" w:pos="801"/>
              </w:tabs>
              <w:rPr>
                <w:ins w:id="10263" w:author="Author"/>
              </w:rPr>
            </w:pPr>
            <w:ins w:id="10264" w:author="Author">
              <w:r w:rsidRPr="00D016EC">
                <w:t>0.89</w:t>
              </w:r>
            </w:ins>
          </w:p>
        </w:tc>
      </w:tr>
      <w:tr w:rsidR="00C50A95" w:rsidRPr="00D016EC" w14:paraId="6FC4897E" w14:textId="77777777" w:rsidTr="00416506">
        <w:trPr>
          <w:trHeight w:val="190"/>
          <w:ins w:id="10265" w:author="Author"/>
        </w:trPr>
        <w:tc>
          <w:tcPr>
            <w:tcW w:w="200" w:type="dxa"/>
          </w:tcPr>
          <w:p w14:paraId="62BDE0A1" w14:textId="77777777" w:rsidR="00C50A95" w:rsidRPr="00D016EC" w:rsidRDefault="00C50A95" w:rsidP="00416506">
            <w:pPr>
              <w:pStyle w:val="tabletext11"/>
              <w:rPr>
                <w:ins w:id="10266" w:author="Author"/>
              </w:rPr>
            </w:pPr>
          </w:p>
        </w:tc>
        <w:tc>
          <w:tcPr>
            <w:tcW w:w="360" w:type="dxa"/>
            <w:tcBorders>
              <w:top w:val="nil"/>
              <w:left w:val="single" w:sz="6" w:space="0" w:color="auto"/>
              <w:bottom w:val="nil"/>
              <w:right w:val="nil"/>
            </w:tcBorders>
          </w:tcPr>
          <w:p w14:paraId="295F76CD" w14:textId="77777777" w:rsidR="00C50A95" w:rsidRPr="00D016EC" w:rsidRDefault="00C50A95" w:rsidP="00416506">
            <w:pPr>
              <w:pStyle w:val="tabletext11"/>
              <w:jc w:val="right"/>
              <w:rPr>
                <w:ins w:id="10267" w:author="Author"/>
              </w:rPr>
            </w:pPr>
          </w:p>
        </w:tc>
        <w:tc>
          <w:tcPr>
            <w:tcW w:w="2040" w:type="dxa"/>
            <w:tcBorders>
              <w:top w:val="nil"/>
              <w:left w:val="nil"/>
              <w:bottom w:val="nil"/>
              <w:right w:val="single" w:sz="6" w:space="0" w:color="auto"/>
            </w:tcBorders>
            <w:hideMark/>
          </w:tcPr>
          <w:p w14:paraId="4E5D690B" w14:textId="77777777" w:rsidR="00C50A95" w:rsidRPr="00D016EC" w:rsidRDefault="00C50A95" w:rsidP="00416506">
            <w:pPr>
              <w:pStyle w:val="tabletext11"/>
              <w:tabs>
                <w:tab w:val="decimal" w:pos="850"/>
              </w:tabs>
              <w:rPr>
                <w:ins w:id="10268" w:author="Author"/>
              </w:rPr>
            </w:pPr>
            <w:ins w:id="10269" w:author="Author">
              <w:r w:rsidRPr="00D016EC">
                <w:t>45,000 to 49,999</w:t>
              </w:r>
            </w:ins>
          </w:p>
        </w:tc>
        <w:tc>
          <w:tcPr>
            <w:tcW w:w="360" w:type="dxa"/>
            <w:tcBorders>
              <w:left w:val="single" w:sz="6" w:space="0" w:color="auto"/>
            </w:tcBorders>
          </w:tcPr>
          <w:p w14:paraId="7093AB47" w14:textId="77777777" w:rsidR="00C50A95" w:rsidRPr="00D016EC" w:rsidRDefault="00C50A95" w:rsidP="00416506">
            <w:pPr>
              <w:pStyle w:val="tabletext11"/>
              <w:jc w:val="right"/>
              <w:rPr>
                <w:ins w:id="10270" w:author="Author"/>
              </w:rPr>
            </w:pPr>
          </w:p>
        </w:tc>
        <w:tc>
          <w:tcPr>
            <w:tcW w:w="2040" w:type="dxa"/>
            <w:tcBorders>
              <w:top w:val="nil"/>
              <w:left w:val="nil"/>
              <w:bottom w:val="nil"/>
              <w:right w:val="single" w:sz="6" w:space="0" w:color="auto"/>
            </w:tcBorders>
            <w:vAlign w:val="bottom"/>
            <w:hideMark/>
          </w:tcPr>
          <w:p w14:paraId="6C1EAC4A" w14:textId="77777777" w:rsidR="00C50A95" w:rsidRPr="00D016EC" w:rsidRDefault="00C50A95" w:rsidP="00416506">
            <w:pPr>
              <w:pStyle w:val="tabletext11"/>
              <w:tabs>
                <w:tab w:val="decimal" w:pos="801"/>
              </w:tabs>
              <w:rPr>
                <w:ins w:id="10271" w:author="Author"/>
              </w:rPr>
            </w:pPr>
            <w:ins w:id="10272" w:author="Author">
              <w:r w:rsidRPr="00D016EC">
                <w:t>0.93</w:t>
              </w:r>
            </w:ins>
          </w:p>
        </w:tc>
      </w:tr>
      <w:tr w:rsidR="00C50A95" w:rsidRPr="00D016EC" w14:paraId="049C4BE7" w14:textId="77777777" w:rsidTr="00416506">
        <w:trPr>
          <w:trHeight w:val="190"/>
          <w:ins w:id="10273" w:author="Author"/>
        </w:trPr>
        <w:tc>
          <w:tcPr>
            <w:tcW w:w="200" w:type="dxa"/>
          </w:tcPr>
          <w:p w14:paraId="61DB954A" w14:textId="77777777" w:rsidR="00C50A95" w:rsidRPr="00D016EC" w:rsidRDefault="00C50A95" w:rsidP="00416506">
            <w:pPr>
              <w:pStyle w:val="tabletext11"/>
              <w:rPr>
                <w:ins w:id="10274" w:author="Author"/>
              </w:rPr>
            </w:pPr>
          </w:p>
        </w:tc>
        <w:tc>
          <w:tcPr>
            <w:tcW w:w="360" w:type="dxa"/>
            <w:tcBorders>
              <w:top w:val="nil"/>
              <w:left w:val="single" w:sz="6" w:space="0" w:color="auto"/>
              <w:bottom w:val="nil"/>
              <w:right w:val="nil"/>
            </w:tcBorders>
          </w:tcPr>
          <w:p w14:paraId="3FFB3517" w14:textId="77777777" w:rsidR="00C50A95" w:rsidRPr="00D016EC" w:rsidRDefault="00C50A95" w:rsidP="00416506">
            <w:pPr>
              <w:pStyle w:val="tabletext11"/>
              <w:jc w:val="right"/>
              <w:rPr>
                <w:ins w:id="10275" w:author="Author"/>
              </w:rPr>
            </w:pPr>
          </w:p>
        </w:tc>
        <w:tc>
          <w:tcPr>
            <w:tcW w:w="2040" w:type="dxa"/>
            <w:tcBorders>
              <w:top w:val="nil"/>
              <w:left w:val="nil"/>
              <w:bottom w:val="nil"/>
              <w:right w:val="single" w:sz="6" w:space="0" w:color="auto"/>
            </w:tcBorders>
            <w:hideMark/>
          </w:tcPr>
          <w:p w14:paraId="23307AD7" w14:textId="77777777" w:rsidR="00C50A95" w:rsidRPr="00D016EC" w:rsidRDefault="00C50A95" w:rsidP="00416506">
            <w:pPr>
              <w:pStyle w:val="tabletext11"/>
              <w:tabs>
                <w:tab w:val="decimal" w:pos="850"/>
              </w:tabs>
              <w:rPr>
                <w:ins w:id="10276" w:author="Author"/>
              </w:rPr>
            </w:pPr>
            <w:ins w:id="10277" w:author="Author">
              <w:r w:rsidRPr="00D016EC">
                <w:t>50,000 to 54,999</w:t>
              </w:r>
            </w:ins>
          </w:p>
        </w:tc>
        <w:tc>
          <w:tcPr>
            <w:tcW w:w="360" w:type="dxa"/>
            <w:tcBorders>
              <w:left w:val="single" w:sz="6" w:space="0" w:color="auto"/>
            </w:tcBorders>
          </w:tcPr>
          <w:p w14:paraId="15E54886" w14:textId="77777777" w:rsidR="00C50A95" w:rsidRPr="00D016EC" w:rsidRDefault="00C50A95" w:rsidP="00416506">
            <w:pPr>
              <w:pStyle w:val="tabletext11"/>
              <w:jc w:val="right"/>
              <w:rPr>
                <w:ins w:id="10278" w:author="Author"/>
              </w:rPr>
            </w:pPr>
          </w:p>
        </w:tc>
        <w:tc>
          <w:tcPr>
            <w:tcW w:w="2040" w:type="dxa"/>
            <w:tcBorders>
              <w:top w:val="nil"/>
              <w:left w:val="nil"/>
              <w:bottom w:val="nil"/>
              <w:right w:val="single" w:sz="6" w:space="0" w:color="auto"/>
            </w:tcBorders>
            <w:vAlign w:val="bottom"/>
            <w:hideMark/>
          </w:tcPr>
          <w:p w14:paraId="181BFBEC" w14:textId="77777777" w:rsidR="00C50A95" w:rsidRPr="00D016EC" w:rsidRDefault="00C50A95" w:rsidP="00416506">
            <w:pPr>
              <w:pStyle w:val="tabletext11"/>
              <w:tabs>
                <w:tab w:val="decimal" w:pos="801"/>
              </w:tabs>
              <w:rPr>
                <w:ins w:id="10279" w:author="Author"/>
              </w:rPr>
            </w:pPr>
            <w:ins w:id="10280" w:author="Author">
              <w:r w:rsidRPr="00D016EC">
                <w:t>0.97</w:t>
              </w:r>
            </w:ins>
          </w:p>
        </w:tc>
      </w:tr>
      <w:tr w:rsidR="00C50A95" w:rsidRPr="00D016EC" w14:paraId="6989DFA7" w14:textId="77777777" w:rsidTr="00416506">
        <w:trPr>
          <w:trHeight w:val="190"/>
          <w:ins w:id="10281" w:author="Author"/>
        </w:trPr>
        <w:tc>
          <w:tcPr>
            <w:tcW w:w="200" w:type="dxa"/>
          </w:tcPr>
          <w:p w14:paraId="7B18951C" w14:textId="77777777" w:rsidR="00C50A95" w:rsidRPr="00D016EC" w:rsidRDefault="00C50A95" w:rsidP="00416506">
            <w:pPr>
              <w:pStyle w:val="tabletext11"/>
              <w:rPr>
                <w:ins w:id="10282" w:author="Author"/>
              </w:rPr>
            </w:pPr>
          </w:p>
        </w:tc>
        <w:tc>
          <w:tcPr>
            <w:tcW w:w="360" w:type="dxa"/>
            <w:tcBorders>
              <w:top w:val="nil"/>
              <w:left w:val="single" w:sz="6" w:space="0" w:color="auto"/>
              <w:bottom w:val="nil"/>
              <w:right w:val="nil"/>
            </w:tcBorders>
          </w:tcPr>
          <w:p w14:paraId="791D5C36" w14:textId="77777777" w:rsidR="00C50A95" w:rsidRPr="00D016EC" w:rsidRDefault="00C50A95" w:rsidP="00416506">
            <w:pPr>
              <w:pStyle w:val="tabletext11"/>
              <w:jc w:val="right"/>
              <w:rPr>
                <w:ins w:id="10283" w:author="Author"/>
              </w:rPr>
            </w:pPr>
          </w:p>
        </w:tc>
        <w:tc>
          <w:tcPr>
            <w:tcW w:w="2040" w:type="dxa"/>
            <w:tcBorders>
              <w:top w:val="nil"/>
              <w:left w:val="nil"/>
              <w:bottom w:val="nil"/>
              <w:right w:val="single" w:sz="6" w:space="0" w:color="auto"/>
            </w:tcBorders>
            <w:hideMark/>
          </w:tcPr>
          <w:p w14:paraId="76678C5C" w14:textId="77777777" w:rsidR="00C50A95" w:rsidRPr="00D016EC" w:rsidRDefault="00C50A95" w:rsidP="00416506">
            <w:pPr>
              <w:pStyle w:val="tabletext11"/>
              <w:tabs>
                <w:tab w:val="decimal" w:pos="850"/>
              </w:tabs>
              <w:rPr>
                <w:ins w:id="10284" w:author="Author"/>
              </w:rPr>
            </w:pPr>
            <w:ins w:id="10285" w:author="Author">
              <w:r w:rsidRPr="00D016EC">
                <w:t>55,000 to 64,999</w:t>
              </w:r>
            </w:ins>
          </w:p>
        </w:tc>
        <w:tc>
          <w:tcPr>
            <w:tcW w:w="360" w:type="dxa"/>
            <w:tcBorders>
              <w:left w:val="single" w:sz="6" w:space="0" w:color="auto"/>
            </w:tcBorders>
          </w:tcPr>
          <w:p w14:paraId="7D80924A" w14:textId="77777777" w:rsidR="00C50A95" w:rsidRPr="00D016EC" w:rsidRDefault="00C50A95" w:rsidP="00416506">
            <w:pPr>
              <w:pStyle w:val="tabletext11"/>
              <w:jc w:val="right"/>
              <w:rPr>
                <w:ins w:id="10286" w:author="Author"/>
              </w:rPr>
            </w:pPr>
          </w:p>
        </w:tc>
        <w:tc>
          <w:tcPr>
            <w:tcW w:w="2040" w:type="dxa"/>
            <w:tcBorders>
              <w:top w:val="nil"/>
              <w:left w:val="nil"/>
              <w:bottom w:val="nil"/>
              <w:right w:val="single" w:sz="6" w:space="0" w:color="auto"/>
            </w:tcBorders>
            <w:vAlign w:val="bottom"/>
            <w:hideMark/>
          </w:tcPr>
          <w:p w14:paraId="48791E3D" w14:textId="77777777" w:rsidR="00C50A95" w:rsidRPr="00D016EC" w:rsidRDefault="00C50A95" w:rsidP="00416506">
            <w:pPr>
              <w:pStyle w:val="tabletext11"/>
              <w:tabs>
                <w:tab w:val="decimal" w:pos="801"/>
              </w:tabs>
              <w:rPr>
                <w:ins w:id="10287" w:author="Author"/>
              </w:rPr>
            </w:pPr>
            <w:ins w:id="10288" w:author="Author">
              <w:r w:rsidRPr="00D016EC">
                <w:t>1.02</w:t>
              </w:r>
            </w:ins>
          </w:p>
        </w:tc>
      </w:tr>
      <w:tr w:rsidR="00C50A95" w:rsidRPr="00D016EC" w14:paraId="14D6C34A" w14:textId="77777777" w:rsidTr="00416506">
        <w:trPr>
          <w:trHeight w:val="190"/>
          <w:ins w:id="10289" w:author="Author"/>
        </w:trPr>
        <w:tc>
          <w:tcPr>
            <w:tcW w:w="200" w:type="dxa"/>
          </w:tcPr>
          <w:p w14:paraId="6955ED2C" w14:textId="77777777" w:rsidR="00C50A95" w:rsidRPr="00D016EC" w:rsidRDefault="00C50A95" w:rsidP="00416506">
            <w:pPr>
              <w:pStyle w:val="tabletext11"/>
              <w:rPr>
                <w:ins w:id="10290" w:author="Author"/>
              </w:rPr>
            </w:pPr>
          </w:p>
        </w:tc>
        <w:tc>
          <w:tcPr>
            <w:tcW w:w="360" w:type="dxa"/>
            <w:tcBorders>
              <w:top w:val="nil"/>
              <w:left w:val="single" w:sz="6" w:space="0" w:color="auto"/>
              <w:bottom w:val="nil"/>
              <w:right w:val="nil"/>
            </w:tcBorders>
          </w:tcPr>
          <w:p w14:paraId="20789338" w14:textId="77777777" w:rsidR="00C50A95" w:rsidRPr="00D016EC" w:rsidRDefault="00C50A95" w:rsidP="00416506">
            <w:pPr>
              <w:pStyle w:val="tabletext11"/>
              <w:jc w:val="right"/>
              <w:rPr>
                <w:ins w:id="10291" w:author="Author"/>
              </w:rPr>
            </w:pPr>
          </w:p>
        </w:tc>
        <w:tc>
          <w:tcPr>
            <w:tcW w:w="2040" w:type="dxa"/>
            <w:tcBorders>
              <w:top w:val="nil"/>
              <w:left w:val="nil"/>
              <w:bottom w:val="nil"/>
              <w:right w:val="single" w:sz="6" w:space="0" w:color="auto"/>
            </w:tcBorders>
            <w:hideMark/>
          </w:tcPr>
          <w:p w14:paraId="4CB483D7" w14:textId="77777777" w:rsidR="00C50A95" w:rsidRPr="00D016EC" w:rsidRDefault="00C50A95" w:rsidP="00416506">
            <w:pPr>
              <w:pStyle w:val="tabletext11"/>
              <w:tabs>
                <w:tab w:val="decimal" w:pos="850"/>
              </w:tabs>
              <w:rPr>
                <w:ins w:id="10292" w:author="Author"/>
              </w:rPr>
            </w:pPr>
            <w:ins w:id="10293" w:author="Author">
              <w:r w:rsidRPr="00D016EC">
                <w:t>65,000 to 74,999</w:t>
              </w:r>
            </w:ins>
          </w:p>
        </w:tc>
        <w:tc>
          <w:tcPr>
            <w:tcW w:w="360" w:type="dxa"/>
            <w:tcBorders>
              <w:left w:val="single" w:sz="6" w:space="0" w:color="auto"/>
            </w:tcBorders>
          </w:tcPr>
          <w:p w14:paraId="4432A74C" w14:textId="77777777" w:rsidR="00C50A95" w:rsidRPr="00D016EC" w:rsidRDefault="00C50A95" w:rsidP="00416506">
            <w:pPr>
              <w:pStyle w:val="tabletext11"/>
              <w:jc w:val="right"/>
              <w:rPr>
                <w:ins w:id="10294" w:author="Author"/>
              </w:rPr>
            </w:pPr>
          </w:p>
        </w:tc>
        <w:tc>
          <w:tcPr>
            <w:tcW w:w="2040" w:type="dxa"/>
            <w:tcBorders>
              <w:top w:val="nil"/>
              <w:left w:val="nil"/>
              <w:bottom w:val="nil"/>
              <w:right w:val="single" w:sz="6" w:space="0" w:color="auto"/>
            </w:tcBorders>
            <w:vAlign w:val="bottom"/>
            <w:hideMark/>
          </w:tcPr>
          <w:p w14:paraId="6648E06E" w14:textId="77777777" w:rsidR="00C50A95" w:rsidRPr="00D016EC" w:rsidRDefault="00C50A95" w:rsidP="00416506">
            <w:pPr>
              <w:pStyle w:val="tabletext11"/>
              <w:tabs>
                <w:tab w:val="decimal" w:pos="801"/>
              </w:tabs>
              <w:rPr>
                <w:ins w:id="10295" w:author="Author"/>
              </w:rPr>
            </w:pPr>
            <w:ins w:id="10296" w:author="Author">
              <w:r w:rsidRPr="00D016EC">
                <w:t>1.09</w:t>
              </w:r>
            </w:ins>
          </w:p>
        </w:tc>
      </w:tr>
      <w:tr w:rsidR="00C50A95" w:rsidRPr="00D016EC" w14:paraId="02997512" w14:textId="77777777" w:rsidTr="00416506">
        <w:trPr>
          <w:trHeight w:val="190"/>
          <w:ins w:id="10297" w:author="Author"/>
        </w:trPr>
        <w:tc>
          <w:tcPr>
            <w:tcW w:w="200" w:type="dxa"/>
          </w:tcPr>
          <w:p w14:paraId="0E0EB3DF" w14:textId="77777777" w:rsidR="00C50A95" w:rsidRPr="00D016EC" w:rsidRDefault="00C50A95" w:rsidP="00416506">
            <w:pPr>
              <w:pStyle w:val="tabletext11"/>
              <w:rPr>
                <w:ins w:id="10298" w:author="Author"/>
              </w:rPr>
            </w:pPr>
          </w:p>
        </w:tc>
        <w:tc>
          <w:tcPr>
            <w:tcW w:w="360" w:type="dxa"/>
            <w:tcBorders>
              <w:top w:val="nil"/>
              <w:left w:val="single" w:sz="6" w:space="0" w:color="auto"/>
              <w:bottom w:val="nil"/>
              <w:right w:val="nil"/>
            </w:tcBorders>
          </w:tcPr>
          <w:p w14:paraId="65171826" w14:textId="77777777" w:rsidR="00C50A95" w:rsidRPr="00D016EC" w:rsidRDefault="00C50A95" w:rsidP="00416506">
            <w:pPr>
              <w:pStyle w:val="tabletext11"/>
              <w:jc w:val="right"/>
              <w:rPr>
                <w:ins w:id="10299" w:author="Author"/>
              </w:rPr>
            </w:pPr>
          </w:p>
        </w:tc>
        <w:tc>
          <w:tcPr>
            <w:tcW w:w="2040" w:type="dxa"/>
            <w:tcBorders>
              <w:top w:val="nil"/>
              <w:left w:val="nil"/>
              <w:bottom w:val="nil"/>
              <w:right w:val="single" w:sz="6" w:space="0" w:color="auto"/>
            </w:tcBorders>
            <w:hideMark/>
          </w:tcPr>
          <w:p w14:paraId="4206551A" w14:textId="77777777" w:rsidR="00C50A95" w:rsidRPr="00D016EC" w:rsidRDefault="00C50A95" w:rsidP="00416506">
            <w:pPr>
              <w:pStyle w:val="tabletext11"/>
              <w:tabs>
                <w:tab w:val="decimal" w:pos="850"/>
              </w:tabs>
              <w:rPr>
                <w:ins w:id="10300" w:author="Author"/>
              </w:rPr>
            </w:pPr>
            <w:ins w:id="10301" w:author="Author">
              <w:r w:rsidRPr="00D016EC">
                <w:t>75,000 to 84,999</w:t>
              </w:r>
            </w:ins>
          </w:p>
        </w:tc>
        <w:tc>
          <w:tcPr>
            <w:tcW w:w="360" w:type="dxa"/>
            <w:tcBorders>
              <w:left w:val="single" w:sz="6" w:space="0" w:color="auto"/>
            </w:tcBorders>
          </w:tcPr>
          <w:p w14:paraId="07FBA47C" w14:textId="77777777" w:rsidR="00C50A95" w:rsidRPr="00D016EC" w:rsidRDefault="00C50A95" w:rsidP="00416506">
            <w:pPr>
              <w:pStyle w:val="tabletext11"/>
              <w:jc w:val="right"/>
              <w:rPr>
                <w:ins w:id="10302" w:author="Author"/>
              </w:rPr>
            </w:pPr>
          </w:p>
        </w:tc>
        <w:tc>
          <w:tcPr>
            <w:tcW w:w="2040" w:type="dxa"/>
            <w:tcBorders>
              <w:top w:val="nil"/>
              <w:left w:val="nil"/>
              <w:bottom w:val="nil"/>
              <w:right w:val="single" w:sz="6" w:space="0" w:color="auto"/>
            </w:tcBorders>
            <w:vAlign w:val="bottom"/>
            <w:hideMark/>
          </w:tcPr>
          <w:p w14:paraId="5BE1DAF3" w14:textId="77777777" w:rsidR="00C50A95" w:rsidRPr="00D016EC" w:rsidRDefault="00C50A95" w:rsidP="00416506">
            <w:pPr>
              <w:pStyle w:val="tabletext11"/>
              <w:tabs>
                <w:tab w:val="decimal" w:pos="801"/>
              </w:tabs>
              <w:rPr>
                <w:ins w:id="10303" w:author="Author"/>
              </w:rPr>
            </w:pPr>
            <w:ins w:id="10304" w:author="Author">
              <w:r w:rsidRPr="00D016EC">
                <w:t>1.15</w:t>
              </w:r>
            </w:ins>
          </w:p>
        </w:tc>
      </w:tr>
      <w:tr w:rsidR="00C50A95" w:rsidRPr="00D016EC" w14:paraId="1BBF9D44" w14:textId="77777777" w:rsidTr="00416506">
        <w:trPr>
          <w:trHeight w:val="190"/>
          <w:ins w:id="10305" w:author="Author"/>
        </w:trPr>
        <w:tc>
          <w:tcPr>
            <w:tcW w:w="200" w:type="dxa"/>
          </w:tcPr>
          <w:p w14:paraId="542CF061" w14:textId="77777777" w:rsidR="00C50A95" w:rsidRPr="00D016EC" w:rsidRDefault="00C50A95" w:rsidP="00416506">
            <w:pPr>
              <w:pStyle w:val="tabletext11"/>
              <w:rPr>
                <w:ins w:id="10306" w:author="Author"/>
              </w:rPr>
            </w:pPr>
          </w:p>
        </w:tc>
        <w:tc>
          <w:tcPr>
            <w:tcW w:w="360" w:type="dxa"/>
            <w:tcBorders>
              <w:top w:val="nil"/>
              <w:left w:val="single" w:sz="6" w:space="0" w:color="auto"/>
              <w:bottom w:val="nil"/>
              <w:right w:val="nil"/>
            </w:tcBorders>
          </w:tcPr>
          <w:p w14:paraId="5B0EA5F6" w14:textId="77777777" w:rsidR="00C50A95" w:rsidRPr="00D016EC" w:rsidRDefault="00C50A95" w:rsidP="00416506">
            <w:pPr>
              <w:pStyle w:val="tabletext11"/>
              <w:jc w:val="right"/>
              <w:rPr>
                <w:ins w:id="10307" w:author="Author"/>
              </w:rPr>
            </w:pPr>
          </w:p>
        </w:tc>
        <w:tc>
          <w:tcPr>
            <w:tcW w:w="2040" w:type="dxa"/>
            <w:tcBorders>
              <w:top w:val="nil"/>
              <w:left w:val="nil"/>
              <w:bottom w:val="nil"/>
              <w:right w:val="single" w:sz="6" w:space="0" w:color="auto"/>
            </w:tcBorders>
            <w:hideMark/>
          </w:tcPr>
          <w:p w14:paraId="5C01AE59" w14:textId="77777777" w:rsidR="00C50A95" w:rsidRPr="00D016EC" w:rsidRDefault="00C50A95" w:rsidP="00416506">
            <w:pPr>
              <w:pStyle w:val="tabletext11"/>
              <w:tabs>
                <w:tab w:val="decimal" w:pos="850"/>
              </w:tabs>
              <w:rPr>
                <w:ins w:id="10308" w:author="Author"/>
              </w:rPr>
            </w:pPr>
            <w:ins w:id="10309" w:author="Author">
              <w:r w:rsidRPr="00D016EC">
                <w:t>85,000 to 99,999</w:t>
              </w:r>
            </w:ins>
          </w:p>
        </w:tc>
        <w:tc>
          <w:tcPr>
            <w:tcW w:w="360" w:type="dxa"/>
            <w:tcBorders>
              <w:left w:val="single" w:sz="6" w:space="0" w:color="auto"/>
            </w:tcBorders>
          </w:tcPr>
          <w:p w14:paraId="478A8052" w14:textId="77777777" w:rsidR="00C50A95" w:rsidRPr="00D016EC" w:rsidRDefault="00C50A95" w:rsidP="00416506">
            <w:pPr>
              <w:pStyle w:val="tabletext11"/>
              <w:jc w:val="right"/>
              <w:rPr>
                <w:ins w:id="10310" w:author="Author"/>
              </w:rPr>
            </w:pPr>
          </w:p>
        </w:tc>
        <w:tc>
          <w:tcPr>
            <w:tcW w:w="2040" w:type="dxa"/>
            <w:tcBorders>
              <w:top w:val="nil"/>
              <w:left w:val="nil"/>
              <w:bottom w:val="nil"/>
              <w:right w:val="single" w:sz="6" w:space="0" w:color="auto"/>
            </w:tcBorders>
            <w:vAlign w:val="bottom"/>
            <w:hideMark/>
          </w:tcPr>
          <w:p w14:paraId="2769AA86" w14:textId="77777777" w:rsidR="00C50A95" w:rsidRPr="00D016EC" w:rsidRDefault="00C50A95" w:rsidP="00416506">
            <w:pPr>
              <w:pStyle w:val="tabletext11"/>
              <w:tabs>
                <w:tab w:val="decimal" w:pos="801"/>
              </w:tabs>
              <w:rPr>
                <w:ins w:id="10311" w:author="Author"/>
              </w:rPr>
            </w:pPr>
            <w:ins w:id="10312" w:author="Author">
              <w:r w:rsidRPr="00D016EC">
                <w:t>1.21</w:t>
              </w:r>
            </w:ins>
          </w:p>
        </w:tc>
      </w:tr>
      <w:tr w:rsidR="00C50A95" w:rsidRPr="00D016EC" w14:paraId="423B6D8A" w14:textId="77777777" w:rsidTr="00416506">
        <w:trPr>
          <w:trHeight w:val="190"/>
          <w:ins w:id="10313" w:author="Author"/>
        </w:trPr>
        <w:tc>
          <w:tcPr>
            <w:tcW w:w="200" w:type="dxa"/>
          </w:tcPr>
          <w:p w14:paraId="2100F13A" w14:textId="77777777" w:rsidR="00C50A95" w:rsidRPr="00D016EC" w:rsidRDefault="00C50A95" w:rsidP="00416506">
            <w:pPr>
              <w:pStyle w:val="tabletext11"/>
              <w:rPr>
                <w:ins w:id="10314" w:author="Author"/>
              </w:rPr>
            </w:pPr>
          </w:p>
        </w:tc>
        <w:tc>
          <w:tcPr>
            <w:tcW w:w="360" w:type="dxa"/>
            <w:tcBorders>
              <w:top w:val="nil"/>
              <w:left w:val="single" w:sz="6" w:space="0" w:color="auto"/>
              <w:bottom w:val="nil"/>
              <w:right w:val="nil"/>
            </w:tcBorders>
          </w:tcPr>
          <w:p w14:paraId="3C330866" w14:textId="77777777" w:rsidR="00C50A95" w:rsidRPr="00D016EC" w:rsidRDefault="00C50A95" w:rsidP="00416506">
            <w:pPr>
              <w:pStyle w:val="tabletext11"/>
              <w:jc w:val="right"/>
              <w:rPr>
                <w:ins w:id="10315" w:author="Author"/>
              </w:rPr>
            </w:pPr>
          </w:p>
        </w:tc>
        <w:tc>
          <w:tcPr>
            <w:tcW w:w="2040" w:type="dxa"/>
            <w:tcBorders>
              <w:top w:val="nil"/>
              <w:left w:val="nil"/>
              <w:bottom w:val="nil"/>
              <w:right w:val="single" w:sz="6" w:space="0" w:color="auto"/>
            </w:tcBorders>
            <w:hideMark/>
          </w:tcPr>
          <w:p w14:paraId="0CD61217" w14:textId="77777777" w:rsidR="00C50A95" w:rsidRPr="00D016EC" w:rsidRDefault="00C50A95" w:rsidP="00416506">
            <w:pPr>
              <w:pStyle w:val="tabletext11"/>
              <w:tabs>
                <w:tab w:val="decimal" w:pos="850"/>
              </w:tabs>
              <w:rPr>
                <w:ins w:id="10316" w:author="Author"/>
              </w:rPr>
            </w:pPr>
            <w:ins w:id="10317" w:author="Author">
              <w:r w:rsidRPr="00D016EC">
                <w:t>100,000 to 114,999</w:t>
              </w:r>
            </w:ins>
          </w:p>
        </w:tc>
        <w:tc>
          <w:tcPr>
            <w:tcW w:w="360" w:type="dxa"/>
            <w:tcBorders>
              <w:left w:val="single" w:sz="6" w:space="0" w:color="auto"/>
            </w:tcBorders>
          </w:tcPr>
          <w:p w14:paraId="0B80B874" w14:textId="77777777" w:rsidR="00C50A95" w:rsidRPr="00D016EC" w:rsidRDefault="00C50A95" w:rsidP="00416506">
            <w:pPr>
              <w:pStyle w:val="tabletext11"/>
              <w:jc w:val="right"/>
              <w:rPr>
                <w:ins w:id="10318" w:author="Author"/>
              </w:rPr>
            </w:pPr>
          </w:p>
        </w:tc>
        <w:tc>
          <w:tcPr>
            <w:tcW w:w="2040" w:type="dxa"/>
            <w:tcBorders>
              <w:top w:val="nil"/>
              <w:left w:val="nil"/>
              <w:bottom w:val="nil"/>
              <w:right w:val="single" w:sz="6" w:space="0" w:color="auto"/>
            </w:tcBorders>
            <w:vAlign w:val="bottom"/>
            <w:hideMark/>
          </w:tcPr>
          <w:p w14:paraId="6430E12D" w14:textId="77777777" w:rsidR="00C50A95" w:rsidRPr="00D016EC" w:rsidRDefault="00C50A95" w:rsidP="00416506">
            <w:pPr>
              <w:pStyle w:val="tabletext11"/>
              <w:tabs>
                <w:tab w:val="decimal" w:pos="801"/>
              </w:tabs>
              <w:rPr>
                <w:ins w:id="10319" w:author="Author"/>
              </w:rPr>
            </w:pPr>
            <w:ins w:id="10320" w:author="Author">
              <w:r w:rsidRPr="00D016EC">
                <w:t>1.29</w:t>
              </w:r>
            </w:ins>
          </w:p>
        </w:tc>
      </w:tr>
      <w:tr w:rsidR="00C50A95" w:rsidRPr="00D016EC" w14:paraId="22B5EC8A" w14:textId="77777777" w:rsidTr="00416506">
        <w:trPr>
          <w:trHeight w:val="190"/>
          <w:ins w:id="10321" w:author="Author"/>
        </w:trPr>
        <w:tc>
          <w:tcPr>
            <w:tcW w:w="200" w:type="dxa"/>
          </w:tcPr>
          <w:p w14:paraId="7CE61A13" w14:textId="77777777" w:rsidR="00C50A95" w:rsidRPr="00D016EC" w:rsidRDefault="00C50A95" w:rsidP="00416506">
            <w:pPr>
              <w:pStyle w:val="tabletext11"/>
              <w:rPr>
                <w:ins w:id="10322" w:author="Author"/>
              </w:rPr>
            </w:pPr>
          </w:p>
        </w:tc>
        <w:tc>
          <w:tcPr>
            <w:tcW w:w="360" w:type="dxa"/>
            <w:tcBorders>
              <w:top w:val="nil"/>
              <w:left w:val="single" w:sz="6" w:space="0" w:color="auto"/>
              <w:bottom w:val="nil"/>
              <w:right w:val="nil"/>
            </w:tcBorders>
          </w:tcPr>
          <w:p w14:paraId="22834E07" w14:textId="77777777" w:rsidR="00C50A95" w:rsidRPr="00D016EC" w:rsidRDefault="00C50A95" w:rsidP="00416506">
            <w:pPr>
              <w:pStyle w:val="tabletext11"/>
              <w:jc w:val="right"/>
              <w:rPr>
                <w:ins w:id="10323" w:author="Author"/>
              </w:rPr>
            </w:pPr>
          </w:p>
        </w:tc>
        <w:tc>
          <w:tcPr>
            <w:tcW w:w="2040" w:type="dxa"/>
            <w:tcBorders>
              <w:top w:val="nil"/>
              <w:left w:val="nil"/>
              <w:bottom w:val="nil"/>
              <w:right w:val="single" w:sz="6" w:space="0" w:color="auto"/>
            </w:tcBorders>
            <w:hideMark/>
          </w:tcPr>
          <w:p w14:paraId="22553797" w14:textId="77777777" w:rsidR="00C50A95" w:rsidRPr="00D016EC" w:rsidRDefault="00C50A95" w:rsidP="00416506">
            <w:pPr>
              <w:pStyle w:val="tabletext11"/>
              <w:tabs>
                <w:tab w:val="decimal" w:pos="850"/>
              </w:tabs>
              <w:rPr>
                <w:ins w:id="10324" w:author="Author"/>
              </w:rPr>
            </w:pPr>
            <w:ins w:id="10325" w:author="Author">
              <w:r w:rsidRPr="00D016EC">
                <w:t>115,000 to 129,999</w:t>
              </w:r>
            </w:ins>
          </w:p>
        </w:tc>
        <w:tc>
          <w:tcPr>
            <w:tcW w:w="360" w:type="dxa"/>
            <w:tcBorders>
              <w:left w:val="single" w:sz="6" w:space="0" w:color="auto"/>
            </w:tcBorders>
          </w:tcPr>
          <w:p w14:paraId="3A42558D" w14:textId="77777777" w:rsidR="00C50A95" w:rsidRPr="00D016EC" w:rsidRDefault="00C50A95" w:rsidP="00416506">
            <w:pPr>
              <w:pStyle w:val="tabletext11"/>
              <w:jc w:val="right"/>
              <w:rPr>
                <w:ins w:id="10326" w:author="Author"/>
              </w:rPr>
            </w:pPr>
          </w:p>
        </w:tc>
        <w:tc>
          <w:tcPr>
            <w:tcW w:w="2040" w:type="dxa"/>
            <w:tcBorders>
              <w:top w:val="nil"/>
              <w:left w:val="nil"/>
              <w:bottom w:val="nil"/>
              <w:right w:val="single" w:sz="6" w:space="0" w:color="auto"/>
            </w:tcBorders>
            <w:vAlign w:val="bottom"/>
            <w:hideMark/>
          </w:tcPr>
          <w:p w14:paraId="1DD8D6D2" w14:textId="77777777" w:rsidR="00C50A95" w:rsidRPr="00D016EC" w:rsidRDefault="00C50A95" w:rsidP="00416506">
            <w:pPr>
              <w:pStyle w:val="tabletext11"/>
              <w:tabs>
                <w:tab w:val="decimal" w:pos="801"/>
              </w:tabs>
              <w:rPr>
                <w:ins w:id="10327" w:author="Author"/>
              </w:rPr>
            </w:pPr>
            <w:ins w:id="10328" w:author="Author">
              <w:r w:rsidRPr="00D016EC">
                <w:t>1.36</w:t>
              </w:r>
            </w:ins>
          </w:p>
        </w:tc>
      </w:tr>
      <w:tr w:rsidR="00C50A95" w:rsidRPr="00D016EC" w14:paraId="4A59E21A" w14:textId="77777777" w:rsidTr="00416506">
        <w:trPr>
          <w:trHeight w:val="190"/>
          <w:ins w:id="10329" w:author="Author"/>
        </w:trPr>
        <w:tc>
          <w:tcPr>
            <w:tcW w:w="200" w:type="dxa"/>
          </w:tcPr>
          <w:p w14:paraId="38403117" w14:textId="77777777" w:rsidR="00C50A95" w:rsidRPr="00D016EC" w:rsidRDefault="00C50A95" w:rsidP="00416506">
            <w:pPr>
              <w:pStyle w:val="tabletext11"/>
              <w:rPr>
                <w:ins w:id="10330" w:author="Author"/>
              </w:rPr>
            </w:pPr>
          </w:p>
        </w:tc>
        <w:tc>
          <w:tcPr>
            <w:tcW w:w="360" w:type="dxa"/>
            <w:tcBorders>
              <w:top w:val="nil"/>
              <w:left w:val="single" w:sz="6" w:space="0" w:color="auto"/>
              <w:bottom w:val="nil"/>
              <w:right w:val="nil"/>
            </w:tcBorders>
          </w:tcPr>
          <w:p w14:paraId="11A819B9" w14:textId="77777777" w:rsidR="00C50A95" w:rsidRPr="00D016EC" w:rsidRDefault="00C50A95" w:rsidP="00416506">
            <w:pPr>
              <w:pStyle w:val="tabletext11"/>
              <w:jc w:val="right"/>
              <w:rPr>
                <w:ins w:id="10331" w:author="Author"/>
              </w:rPr>
            </w:pPr>
          </w:p>
        </w:tc>
        <w:tc>
          <w:tcPr>
            <w:tcW w:w="2040" w:type="dxa"/>
            <w:tcBorders>
              <w:top w:val="nil"/>
              <w:left w:val="nil"/>
              <w:bottom w:val="nil"/>
              <w:right w:val="single" w:sz="6" w:space="0" w:color="auto"/>
            </w:tcBorders>
            <w:hideMark/>
          </w:tcPr>
          <w:p w14:paraId="78EF83ED" w14:textId="77777777" w:rsidR="00C50A95" w:rsidRPr="00D016EC" w:rsidRDefault="00C50A95" w:rsidP="00416506">
            <w:pPr>
              <w:pStyle w:val="tabletext11"/>
              <w:tabs>
                <w:tab w:val="decimal" w:pos="850"/>
              </w:tabs>
              <w:rPr>
                <w:ins w:id="10332" w:author="Author"/>
              </w:rPr>
            </w:pPr>
            <w:ins w:id="10333" w:author="Author">
              <w:r w:rsidRPr="00D016EC">
                <w:t>130,000 to 149,999</w:t>
              </w:r>
            </w:ins>
          </w:p>
        </w:tc>
        <w:tc>
          <w:tcPr>
            <w:tcW w:w="360" w:type="dxa"/>
            <w:tcBorders>
              <w:left w:val="single" w:sz="6" w:space="0" w:color="auto"/>
            </w:tcBorders>
          </w:tcPr>
          <w:p w14:paraId="17A5245E" w14:textId="77777777" w:rsidR="00C50A95" w:rsidRPr="00D016EC" w:rsidRDefault="00C50A95" w:rsidP="00416506">
            <w:pPr>
              <w:pStyle w:val="tabletext11"/>
              <w:jc w:val="right"/>
              <w:rPr>
                <w:ins w:id="10334" w:author="Author"/>
              </w:rPr>
            </w:pPr>
          </w:p>
        </w:tc>
        <w:tc>
          <w:tcPr>
            <w:tcW w:w="2040" w:type="dxa"/>
            <w:tcBorders>
              <w:top w:val="nil"/>
              <w:left w:val="nil"/>
              <w:bottom w:val="nil"/>
              <w:right w:val="single" w:sz="6" w:space="0" w:color="auto"/>
            </w:tcBorders>
            <w:vAlign w:val="bottom"/>
            <w:hideMark/>
          </w:tcPr>
          <w:p w14:paraId="3570FAFF" w14:textId="77777777" w:rsidR="00C50A95" w:rsidRPr="00D016EC" w:rsidRDefault="00C50A95" w:rsidP="00416506">
            <w:pPr>
              <w:pStyle w:val="tabletext11"/>
              <w:tabs>
                <w:tab w:val="decimal" w:pos="801"/>
              </w:tabs>
              <w:rPr>
                <w:ins w:id="10335" w:author="Author"/>
              </w:rPr>
            </w:pPr>
            <w:ins w:id="10336" w:author="Author">
              <w:r w:rsidRPr="00D016EC">
                <w:t>1.43</w:t>
              </w:r>
            </w:ins>
          </w:p>
        </w:tc>
      </w:tr>
      <w:tr w:rsidR="00C50A95" w:rsidRPr="00D016EC" w14:paraId="70978562" w14:textId="77777777" w:rsidTr="00416506">
        <w:trPr>
          <w:trHeight w:val="190"/>
          <w:ins w:id="10337" w:author="Author"/>
        </w:trPr>
        <w:tc>
          <w:tcPr>
            <w:tcW w:w="200" w:type="dxa"/>
          </w:tcPr>
          <w:p w14:paraId="7543D4A3" w14:textId="77777777" w:rsidR="00C50A95" w:rsidRPr="00D016EC" w:rsidRDefault="00C50A95" w:rsidP="00416506">
            <w:pPr>
              <w:pStyle w:val="tabletext11"/>
              <w:rPr>
                <w:ins w:id="10338" w:author="Author"/>
              </w:rPr>
            </w:pPr>
          </w:p>
        </w:tc>
        <w:tc>
          <w:tcPr>
            <w:tcW w:w="360" w:type="dxa"/>
            <w:tcBorders>
              <w:top w:val="nil"/>
              <w:left w:val="single" w:sz="6" w:space="0" w:color="auto"/>
              <w:bottom w:val="nil"/>
              <w:right w:val="nil"/>
            </w:tcBorders>
          </w:tcPr>
          <w:p w14:paraId="46415F36" w14:textId="77777777" w:rsidR="00C50A95" w:rsidRPr="00D016EC" w:rsidRDefault="00C50A95" w:rsidP="00416506">
            <w:pPr>
              <w:pStyle w:val="tabletext11"/>
              <w:jc w:val="right"/>
              <w:rPr>
                <w:ins w:id="10339" w:author="Author"/>
              </w:rPr>
            </w:pPr>
          </w:p>
        </w:tc>
        <w:tc>
          <w:tcPr>
            <w:tcW w:w="2040" w:type="dxa"/>
            <w:tcBorders>
              <w:top w:val="nil"/>
              <w:left w:val="nil"/>
              <w:bottom w:val="nil"/>
              <w:right w:val="single" w:sz="6" w:space="0" w:color="auto"/>
            </w:tcBorders>
            <w:hideMark/>
          </w:tcPr>
          <w:p w14:paraId="54EE66F8" w14:textId="77777777" w:rsidR="00C50A95" w:rsidRPr="00D016EC" w:rsidRDefault="00C50A95" w:rsidP="00416506">
            <w:pPr>
              <w:pStyle w:val="tabletext11"/>
              <w:tabs>
                <w:tab w:val="decimal" w:pos="850"/>
              </w:tabs>
              <w:rPr>
                <w:ins w:id="10340" w:author="Author"/>
              </w:rPr>
            </w:pPr>
            <w:ins w:id="10341" w:author="Author">
              <w:r w:rsidRPr="00D016EC">
                <w:t>150,000 to 174,999</w:t>
              </w:r>
            </w:ins>
          </w:p>
        </w:tc>
        <w:tc>
          <w:tcPr>
            <w:tcW w:w="360" w:type="dxa"/>
            <w:tcBorders>
              <w:left w:val="single" w:sz="6" w:space="0" w:color="auto"/>
            </w:tcBorders>
          </w:tcPr>
          <w:p w14:paraId="58F11574" w14:textId="77777777" w:rsidR="00C50A95" w:rsidRPr="00D016EC" w:rsidRDefault="00C50A95" w:rsidP="00416506">
            <w:pPr>
              <w:pStyle w:val="tabletext11"/>
              <w:jc w:val="right"/>
              <w:rPr>
                <w:ins w:id="10342" w:author="Author"/>
              </w:rPr>
            </w:pPr>
          </w:p>
        </w:tc>
        <w:tc>
          <w:tcPr>
            <w:tcW w:w="2040" w:type="dxa"/>
            <w:tcBorders>
              <w:top w:val="nil"/>
              <w:left w:val="nil"/>
              <w:bottom w:val="nil"/>
              <w:right w:val="single" w:sz="6" w:space="0" w:color="auto"/>
            </w:tcBorders>
            <w:vAlign w:val="bottom"/>
            <w:hideMark/>
          </w:tcPr>
          <w:p w14:paraId="33D0E96B" w14:textId="77777777" w:rsidR="00C50A95" w:rsidRPr="00D016EC" w:rsidRDefault="00C50A95" w:rsidP="00416506">
            <w:pPr>
              <w:pStyle w:val="tabletext11"/>
              <w:tabs>
                <w:tab w:val="decimal" w:pos="801"/>
              </w:tabs>
              <w:rPr>
                <w:ins w:id="10343" w:author="Author"/>
              </w:rPr>
            </w:pPr>
            <w:ins w:id="10344" w:author="Author">
              <w:r w:rsidRPr="00D016EC">
                <w:t>1.52</w:t>
              </w:r>
            </w:ins>
          </w:p>
        </w:tc>
      </w:tr>
      <w:tr w:rsidR="00C50A95" w:rsidRPr="00D016EC" w14:paraId="74DB0BCD" w14:textId="77777777" w:rsidTr="00416506">
        <w:trPr>
          <w:trHeight w:val="190"/>
          <w:ins w:id="10345" w:author="Author"/>
        </w:trPr>
        <w:tc>
          <w:tcPr>
            <w:tcW w:w="200" w:type="dxa"/>
          </w:tcPr>
          <w:p w14:paraId="7FE506CB" w14:textId="77777777" w:rsidR="00C50A95" w:rsidRPr="00D016EC" w:rsidRDefault="00C50A95" w:rsidP="00416506">
            <w:pPr>
              <w:pStyle w:val="tabletext11"/>
              <w:rPr>
                <w:ins w:id="10346" w:author="Author"/>
              </w:rPr>
            </w:pPr>
          </w:p>
        </w:tc>
        <w:tc>
          <w:tcPr>
            <w:tcW w:w="360" w:type="dxa"/>
            <w:tcBorders>
              <w:top w:val="nil"/>
              <w:left w:val="single" w:sz="6" w:space="0" w:color="auto"/>
              <w:bottom w:val="nil"/>
              <w:right w:val="nil"/>
            </w:tcBorders>
          </w:tcPr>
          <w:p w14:paraId="1042A63D" w14:textId="77777777" w:rsidR="00C50A95" w:rsidRPr="00D016EC" w:rsidRDefault="00C50A95" w:rsidP="00416506">
            <w:pPr>
              <w:pStyle w:val="tabletext11"/>
              <w:jc w:val="right"/>
              <w:rPr>
                <w:ins w:id="10347" w:author="Author"/>
              </w:rPr>
            </w:pPr>
          </w:p>
        </w:tc>
        <w:tc>
          <w:tcPr>
            <w:tcW w:w="2040" w:type="dxa"/>
            <w:tcBorders>
              <w:top w:val="nil"/>
              <w:left w:val="nil"/>
              <w:bottom w:val="nil"/>
              <w:right w:val="single" w:sz="6" w:space="0" w:color="auto"/>
            </w:tcBorders>
            <w:hideMark/>
          </w:tcPr>
          <w:p w14:paraId="67F03BD0" w14:textId="77777777" w:rsidR="00C50A95" w:rsidRPr="00D016EC" w:rsidRDefault="00C50A95" w:rsidP="00416506">
            <w:pPr>
              <w:pStyle w:val="tabletext11"/>
              <w:tabs>
                <w:tab w:val="decimal" w:pos="850"/>
              </w:tabs>
              <w:rPr>
                <w:ins w:id="10348" w:author="Author"/>
              </w:rPr>
            </w:pPr>
            <w:ins w:id="10349" w:author="Author">
              <w:r w:rsidRPr="00D016EC">
                <w:t>175,000 to 199,999</w:t>
              </w:r>
            </w:ins>
          </w:p>
        </w:tc>
        <w:tc>
          <w:tcPr>
            <w:tcW w:w="360" w:type="dxa"/>
            <w:tcBorders>
              <w:left w:val="single" w:sz="6" w:space="0" w:color="auto"/>
            </w:tcBorders>
          </w:tcPr>
          <w:p w14:paraId="0633899C" w14:textId="77777777" w:rsidR="00C50A95" w:rsidRPr="00D016EC" w:rsidRDefault="00C50A95" w:rsidP="00416506">
            <w:pPr>
              <w:pStyle w:val="tabletext11"/>
              <w:jc w:val="right"/>
              <w:rPr>
                <w:ins w:id="10350" w:author="Author"/>
              </w:rPr>
            </w:pPr>
          </w:p>
        </w:tc>
        <w:tc>
          <w:tcPr>
            <w:tcW w:w="2040" w:type="dxa"/>
            <w:tcBorders>
              <w:top w:val="nil"/>
              <w:left w:val="nil"/>
              <w:bottom w:val="nil"/>
              <w:right w:val="single" w:sz="6" w:space="0" w:color="auto"/>
            </w:tcBorders>
            <w:vAlign w:val="bottom"/>
            <w:hideMark/>
          </w:tcPr>
          <w:p w14:paraId="0232E07F" w14:textId="77777777" w:rsidR="00C50A95" w:rsidRPr="00D016EC" w:rsidRDefault="00C50A95" w:rsidP="00416506">
            <w:pPr>
              <w:pStyle w:val="tabletext11"/>
              <w:tabs>
                <w:tab w:val="decimal" w:pos="801"/>
              </w:tabs>
              <w:rPr>
                <w:ins w:id="10351" w:author="Author"/>
              </w:rPr>
            </w:pPr>
            <w:ins w:id="10352" w:author="Author">
              <w:r w:rsidRPr="00D016EC">
                <w:t>1.60</w:t>
              </w:r>
            </w:ins>
          </w:p>
        </w:tc>
      </w:tr>
      <w:tr w:rsidR="00C50A95" w:rsidRPr="00D016EC" w14:paraId="1101306C" w14:textId="77777777" w:rsidTr="00416506">
        <w:trPr>
          <w:trHeight w:val="190"/>
          <w:ins w:id="10353" w:author="Author"/>
        </w:trPr>
        <w:tc>
          <w:tcPr>
            <w:tcW w:w="200" w:type="dxa"/>
          </w:tcPr>
          <w:p w14:paraId="1260A300" w14:textId="77777777" w:rsidR="00C50A95" w:rsidRPr="00D016EC" w:rsidRDefault="00C50A95" w:rsidP="00416506">
            <w:pPr>
              <w:pStyle w:val="tabletext11"/>
              <w:rPr>
                <w:ins w:id="10354" w:author="Author"/>
              </w:rPr>
            </w:pPr>
          </w:p>
        </w:tc>
        <w:tc>
          <w:tcPr>
            <w:tcW w:w="360" w:type="dxa"/>
            <w:tcBorders>
              <w:top w:val="nil"/>
              <w:left w:val="single" w:sz="6" w:space="0" w:color="auto"/>
              <w:bottom w:val="nil"/>
              <w:right w:val="nil"/>
            </w:tcBorders>
          </w:tcPr>
          <w:p w14:paraId="2059F438" w14:textId="77777777" w:rsidR="00C50A95" w:rsidRPr="00D016EC" w:rsidRDefault="00C50A95" w:rsidP="00416506">
            <w:pPr>
              <w:pStyle w:val="tabletext11"/>
              <w:jc w:val="right"/>
              <w:rPr>
                <w:ins w:id="10355" w:author="Author"/>
              </w:rPr>
            </w:pPr>
          </w:p>
        </w:tc>
        <w:tc>
          <w:tcPr>
            <w:tcW w:w="2040" w:type="dxa"/>
            <w:tcBorders>
              <w:top w:val="nil"/>
              <w:left w:val="nil"/>
              <w:bottom w:val="nil"/>
              <w:right w:val="single" w:sz="6" w:space="0" w:color="auto"/>
            </w:tcBorders>
            <w:hideMark/>
          </w:tcPr>
          <w:p w14:paraId="35FACB2E" w14:textId="77777777" w:rsidR="00C50A95" w:rsidRPr="00D016EC" w:rsidRDefault="00C50A95" w:rsidP="00416506">
            <w:pPr>
              <w:pStyle w:val="tabletext11"/>
              <w:tabs>
                <w:tab w:val="decimal" w:pos="850"/>
              </w:tabs>
              <w:rPr>
                <w:ins w:id="10356" w:author="Author"/>
              </w:rPr>
            </w:pPr>
            <w:ins w:id="10357" w:author="Author">
              <w:r w:rsidRPr="00D016EC">
                <w:t>200,000 to 229,999</w:t>
              </w:r>
            </w:ins>
          </w:p>
        </w:tc>
        <w:tc>
          <w:tcPr>
            <w:tcW w:w="360" w:type="dxa"/>
            <w:tcBorders>
              <w:left w:val="single" w:sz="6" w:space="0" w:color="auto"/>
            </w:tcBorders>
          </w:tcPr>
          <w:p w14:paraId="71517E72" w14:textId="77777777" w:rsidR="00C50A95" w:rsidRPr="00D016EC" w:rsidRDefault="00C50A95" w:rsidP="00416506">
            <w:pPr>
              <w:pStyle w:val="tabletext11"/>
              <w:jc w:val="right"/>
              <w:rPr>
                <w:ins w:id="10358" w:author="Author"/>
              </w:rPr>
            </w:pPr>
          </w:p>
        </w:tc>
        <w:tc>
          <w:tcPr>
            <w:tcW w:w="2040" w:type="dxa"/>
            <w:tcBorders>
              <w:top w:val="nil"/>
              <w:left w:val="nil"/>
              <w:bottom w:val="nil"/>
              <w:right w:val="single" w:sz="6" w:space="0" w:color="auto"/>
            </w:tcBorders>
            <w:vAlign w:val="bottom"/>
            <w:hideMark/>
          </w:tcPr>
          <w:p w14:paraId="5E6CDA57" w14:textId="77777777" w:rsidR="00C50A95" w:rsidRPr="00D016EC" w:rsidRDefault="00C50A95" w:rsidP="00416506">
            <w:pPr>
              <w:pStyle w:val="tabletext11"/>
              <w:tabs>
                <w:tab w:val="decimal" w:pos="801"/>
              </w:tabs>
              <w:rPr>
                <w:ins w:id="10359" w:author="Author"/>
              </w:rPr>
            </w:pPr>
            <w:ins w:id="10360" w:author="Author">
              <w:r w:rsidRPr="00D016EC">
                <w:t>1.69</w:t>
              </w:r>
            </w:ins>
          </w:p>
        </w:tc>
      </w:tr>
      <w:tr w:rsidR="00C50A95" w:rsidRPr="00D016EC" w14:paraId="4B0F482F" w14:textId="77777777" w:rsidTr="00416506">
        <w:trPr>
          <w:trHeight w:val="190"/>
          <w:ins w:id="10361" w:author="Author"/>
        </w:trPr>
        <w:tc>
          <w:tcPr>
            <w:tcW w:w="200" w:type="dxa"/>
          </w:tcPr>
          <w:p w14:paraId="75AB5987" w14:textId="77777777" w:rsidR="00C50A95" w:rsidRPr="00D016EC" w:rsidRDefault="00C50A95" w:rsidP="00416506">
            <w:pPr>
              <w:pStyle w:val="tabletext11"/>
              <w:rPr>
                <w:ins w:id="10362" w:author="Author"/>
              </w:rPr>
            </w:pPr>
          </w:p>
        </w:tc>
        <w:tc>
          <w:tcPr>
            <w:tcW w:w="360" w:type="dxa"/>
            <w:tcBorders>
              <w:top w:val="nil"/>
              <w:left w:val="single" w:sz="6" w:space="0" w:color="auto"/>
              <w:bottom w:val="nil"/>
              <w:right w:val="nil"/>
            </w:tcBorders>
          </w:tcPr>
          <w:p w14:paraId="49967605" w14:textId="77777777" w:rsidR="00C50A95" w:rsidRPr="00D016EC" w:rsidRDefault="00C50A95" w:rsidP="00416506">
            <w:pPr>
              <w:pStyle w:val="tabletext11"/>
              <w:jc w:val="right"/>
              <w:rPr>
                <w:ins w:id="10363" w:author="Author"/>
              </w:rPr>
            </w:pPr>
          </w:p>
        </w:tc>
        <w:tc>
          <w:tcPr>
            <w:tcW w:w="2040" w:type="dxa"/>
            <w:tcBorders>
              <w:top w:val="nil"/>
              <w:left w:val="nil"/>
              <w:bottom w:val="nil"/>
              <w:right w:val="single" w:sz="6" w:space="0" w:color="auto"/>
            </w:tcBorders>
            <w:hideMark/>
          </w:tcPr>
          <w:p w14:paraId="2C3A7FE6" w14:textId="77777777" w:rsidR="00C50A95" w:rsidRPr="00D016EC" w:rsidRDefault="00C50A95" w:rsidP="00416506">
            <w:pPr>
              <w:pStyle w:val="tabletext11"/>
              <w:tabs>
                <w:tab w:val="decimal" w:pos="850"/>
              </w:tabs>
              <w:rPr>
                <w:ins w:id="10364" w:author="Author"/>
              </w:rPr>
            </w:pPr>
            <w:ins w:id="10365" w:author="Author">
              <w:r w:rsidRPr="00D016EC">
                <w:t>230,000 to 259,999</w:t>
              </w:r>
            </w:ins>
          </w:p>
        </w:tc>
        <w:tc>
          <w:tcPr>
            <w:tcW w:w="360" w:type="dxa"/>
            <w:tcBorders>
              <w:left w:val="single" w:sz="6" w:space="0" w:color="auto"/>
            </w:tcBorders>
          </w:tcPr>
          <w:p w14:paraId="5B496B7A" w14:textId="77777777" w:rsidR="00C50A95" w:rsidRPr="00D016EC" w:rsidRDefault="00C50A95" w:rsidP="00416506">
            <w:pPr>
              <w:pStyle w:val="tabletext11"/>
              <w:jc w:val="right"/>
              <w:rPr>
                <w:ins w:id="10366" w:author="Author"/>
              </w:rPr>
            </w:pPr>
          </w:p>
        </w:tc>
        <w:tc>
          <w:tcPr>
            <w:tcW w:w="2040" w:type="dxa"/>
            <w:tcBorders>
              <w:top w:val="nil"/>
              <w:left w:val="nil"/>
              <w:bottom w:val="nil"/>
              <w:right w:val="single" w:sz="6" w:space="0" w:color="auto"/>
            </w:tcBorders>
            <w:vAlign w:val="bottom"/>
            <w:hideMark/>
          </w:tcPr>
          <w:p w14:paraId="2AAD07C1" w14:textId="77777777" w:rsidR="00C50A95" w:rsidRPr="00D016EC" w:rsidRDefault="00C50A95" w:rsidP="00416506">
            <w:pPr>
              <w:pStyle w:val="tabletext11"/>
              <w:tabs>
                <w:tab w:val="decimal" w:pos="801"/>
              </w:tabs>
              <w:rPr>
                <w:ins w:id="10367" w:author="Author"/>
              </w:rPr>
            </w:pPr>
            <w:ins w:id="10368" w:author="Author">
              <w:r w:rsidRPr="00D016EC">
                <w:t>1.78</w:t>
              </w:r>
            </w:ins>
          </w:p>
        </w:tc>
      </w:tr>
      <w:tr w:rsidR="00C50A95" w:rsidRPr="00D016EC" w14:paraId="30661DBF" w14:textId="77777777" w:rsidTr="00416506">
        <w:trPr>
          <w:trHeight w:val="190"/>
          <w:ins w:id="10369" w:author="Author"/>
        </w:trPr>
        <w:tc>
          <w:tcPr>
            <w:tcW w:w="200" w:type="dxa"/>
          </w:tcPr>
          <w:p w14:paraId="24512172" w14:textId="77777777" w:rsidR="00C50A95" w:rsidRPr="00D016EC" w:rsidRDefault="00C50A95" w:rsidP="00416506">
            <w:pPr>
              <w:pStyle w:val="tabletext11"/>
              <w:rPr>
                <w:ins w:id="10370" w:author="Author"/>
              </w:rPr>
            </w:pPr>
          </w:p>
        </w:tc>
        <w:tc>
          <w:tcPr>
            <w:tcW w:w="360" w:type="dxa"/>
            <w:tcBorders>
              <w:top w:val="nil"/>
              <w:left w:val="single" w:sz="6" w:space="0" w:color="auto"/>
              <w:bottom w:val="nil"/>
              <w:right w:val="nil"/>
            </w:tcBorders>
          </w:tcPr>
          <w:p w14:paraId="577CDB3E" w14:textId="77777777" w:rsidR="00C50A95" w:rsidRPr="00D016EC" w:rsidRDefault="00C50A95" w:rsidP="00416506">
            <w:pPr>
              <w:pStyle w:val="tabletext11"/>
              <w:jc w:val="right"/>
              <w:rPr>
                <w:ins w:id="10371" w:author="Author"/>
              </w:rPr>
            </w:pPr>
          </w:p>
        </w:tc>
        <w:tc>
          <w:tcPr>
            <w:tcW w:w="2040" w:type="dxa"/>
            <w:tcBorders>
              <w:top w:val="nil"/>
              <w:left w:val="nil"/>
              <w:bottom w:val="nil"/>
              <w:right w:val="single" w:sz="6" w:space="0" w:color="auto"/>
            </w:tcBorders>
            <w:hideMark/>
          </w:tcPr>
          <w:p w14:paraId="6BF3C8A4" w14:textId="77777777" w:rsidR="00C50A95" w:rsidRPr="00D016EC" w:rsidRDefault="00C50A95" w:rsidP="00416506">
            <w:pPr>
              <w:pStyle w:val="tabletext11"/>
              <w:tabs>
                <w:tab w:val="decimal" w:pos="850"/>
              </w:tabs>
              <w:rPr>
                <w:ins w:id="10372" w:author="Author"/>
              </w:rPr>
            </w:pPr>
            <w:ins w:id="10373" w:author="Author">
              <w:r w:rsidRPr="00D016EC">
                <w:t>260,000 to 299,999</w:t>
              </w:r>
            </w:ins>
          </w:p>
        </w:tc>
        <w:tc>
          <w:tcPr>
            <w:tcW w:w="360" w:type="dxa"/>
            <w:tcBorders>
              <w:left w:val="single" w:sz="6" w:space="0" w:color="auto"/>
            </w:tcBorders>
          </w:tcPr>
          <w:p w14:paraId="026523BC" w14:textId="77777777" w:rsidR="00C50A95" w:rsidRPr="00D016EC" w:rsidRDefault="00C50A95" w:rsidP="00416506">
            <w:pPr>
              <w:pStyle w:val="tabletext11"/>
              <w:jc w:val="right"/>
              <w:rPr>
                <w:ins w:id="10374" w:author="Author"/>
              </w:rPr>
            </w:pPr>
          </w:p>
        </w:tc>
        <w:tc>
          <w:tcPr>
            <w:tcW w:w="2040" w:type="dxa"/>
            <w:tcBorders>
              <w:top w:val="nil"/>
              <w:left w:val="nil"/>
              <w:bottom w:val="nil"/>
              <w:right w:val="single" w:sz="6" w:space="0" w:color="auto"/>
            </w:tcBorders>
            <w:vAlign w:val="bottom"/>
            <w:hideMark/>
          </w:tcPr>
          <w:p w14:paraId="7D1882FD" w14:textId="77777777" w:rsidR="00C50A95" w:rsidRPr="00D016EC" w:rsidRDefault="00C50A95" w:rsidP="00416506">
            <w:pPr>
              <w:pStyle w:val="tabletext11"/>
              <w:tabs>
                <w:tab w:val="decimal" w:pos="801"/>
              </w:tabs>
              <w:rPr>
                <w:ins w:id="10375" w:author="Author"/>
              </w:rPr>
            </w:pPr>
            <w:ins w:id="10376" w:author="Author">
              <w:r w:rsidRPr="00D016EC">
                <w:t>1.88</w:t>
              </w:r>
            </w:ins>
          </w:p>
        </w:tc>
      </w:tr>
      <w:tr w:rsidR="00C50A95" w:rsidRPr="00D016EC" w14:paraId="7F59D121" w14:textId="77777777" w:rsidTr="00416506">
        <w:trPr>
          <w:trHeight w:val="190"/>
          <w:ins w:id="10377" w:author="Author"/>
        </w:trPr>
        <w:tc>
          <w:tcPr>
            <w:tcW w:w="200" w:type="dxa"/>
          </w:tcPr>
          <w:p w14:paraId="58900047" w14:textId="77777777" w:rsidR="00C50A95" w:rsidRPr="00D016EC" w:rsidRDefault="00C50A95" w:rsidP="00416506">
            <w:pPr>
              <w:pStyle w:val="tabletext11"/>
              <w:rPr>
                <w:ins w:id="10378" w:author="Author"/>
              </w:rPr>
            </w:pPr>
          </w:p>
        </w:tc>
        <w:tc>
          <w:tcPr>
            <w:tcW w:w="360" w:type="dxa"/>
            <w:tcBorders>
              <w:top w:val="nil"/>
              <w:left w:val="single" w:sz="6" w:space="0" w:color="auto"/>
              <w:bottom w:val="nil"/>
              <w:right w:val="nil"/>
            </w:tcBorders>
          </w:tcPr>
          <w:p w14:paraId="2767801B" w14:textId="77777777" w:rsidR="00C50A95" w:rsidRPr="00D016EC" w:rsidRDefault="00C50A95" w:rsidP="00416506">
            <w:pPr>
              <w:pStyle w:val="tabletext11"/>
              <w:jc w:val="right"/>
              <w:rPr>
                <w:ins w:id="10379" w:author="Author"/>
              </w:rPr>
            </w:pPr>
          </w:p>
        </w:tc>
        <w:tc>
          <w:tcPr>
            <w:tcW w:w="2040" w:type="dxa"/>
            <w:tcBorders>
              <w:top w:val="nil"/>
              <w:left w:val="nil"/>
              <w:bottom w:val="nil"/>
              <w:right w:val="single" w:sz="6" w:space="0" w:color="auto"/>
            </w:tcBorders>
            <w:hideMark/>
          </w:tcPr>
          <w:p w14:paraId="48AA5D41" w14:textId="77777777" w:rsidR="00C50A95" w:rsidRPr="00D016EC" w:rsidRDefault="00C50A95" w:rsidP="00416506">
            <w:pPr>
              <w:pStyle w:val="tabletext11"/>
              <w:tabs>
                <w:tab w:val="decimal" w:pos="850"/>
              </w:tabs>
              <w:rPr>
                <w:ins w:id="10380" w:author="Author"/>
              </w:rPr>
            </w:pPr>
            <w:ins w:id="10381" w:author="Author">
              <w:r w:rsidRPr="00D016EC">
                <w:t>300,000 to 349,999</w:t>
              </w:r>
            </w:ins>
          </w:p>
        </w:tc>
        <w:tc>
          <w:tcPr>
            <w:tcW w:w="360" w:type="dxa"/>
            <w:tcBorders>
              <w:left w:val="single" w:sz="6" w:space="0" w:color="auto"/>
            </w:tcBorders>
          </w:tcPr>
          <w:p w14:paraId="4AC87176" w14:textId="77777777" w:rsidR="00C50A95" w:rsidRPr="00D016EC" w:rsidRDefault="00C50A95" w:rsidP="00416506">
            <w:pPr>
              <w:pStyle w:val="tabletext11"/>
              <w:jc w:val="right"/>
              <w:rPr>
                <w:ins w:id="10382" w:author="Author"/>
              </w:rPr>
            </w:pPr>
          </w:p>
        </w:tc>
        <w:tc>
          <w:tcPr>
            <w:tcW w:w="2040" w:type="dxa"/>
            <w:tcBorders>
              <w:top w:val="nil"/>
              <w:left w:val="nil"/>
              <w:bottom w:val="nil"/>
              <w:right w:val="single" w:sz="6" w:space="0" w:color="auto"/>
            </w:tcBorders>
            <w:vAlign w:val="bottom"/>
            <w:hideMark/>
          </w:tcPr>
          <w:p w14:paraId="06B59676" w14:textId="77777777" w:rsidR="00C50A95" w:rsidRPr="00D016EC" w:rsidRDefault="00C50A95" w:rsidP="00416506">
            <w:pPr>
              <w:pStyle w:val="tabletext11"/>
              <w:tabs>
                <w:tab w:val="decimal" w:pos="801"/>
              </w:tabs>
              <w:rPr>
                <w:ins w:id="10383" w:author="Author"/>
              </w:rPr>
            </w:pPr>
            <w:ins w:id="10384" w:author="Author">
              <w:r w:rsidRPr="00D016EC">
                <w:t>1.99</w:t>
              </w:r>
            </w:ins>
          </w:p>
        </w:tc>
      </w:tr>
      <w:tr w:rsidR="00C50A95" w:rsidRPr="00D016EC" w14:paraId="3CC8C8BA" w14:textId="77777777" w:rsidTr="00416506">
        <w:trPr>
          <w:trHeight w:val="190"/>
          <w:ins w:id="10385" w:author="Author"/>
        </w:trPr>
        <w:tc>
          <w:tcPr>
            <w:tcW w:w="200" w:type="dxa"/>
          </w:tcPr>
          <w:p w14:paraId="33B8DBE5" w14:textId="77777777" w:rsidR="00C50A95" w:rsidRPr="00D016EC" w:rsidRDefault="00C50A95" w:rsidP="00416506">
            <w:pPr>
              <w:pStyle w:val="tabletext11"/>
              <w:rPr>
                <w:ins w:id="10386" w:author="Author"/>
              </w:rPr>
            </w:pPr>
          </w:p>
        </w:tc>
        <w:tc>
          <w:tcPr>
            <w:tcW w:w="360" w:type="dxa"/>
            <w:tcBorders>
              <w:top w:val="nil"/>
              <w:left w:val="single" w:sz="6" w:space="0" w:color="auto"/>
              <w:bottom w:val="nil"/>
              <w:right w:val="nil"/>
            </w:tcBorders>
          </w:tcPr>
          <w:p w14:paraId="55D8B23D" w14:textId="77777777" w:rsidR="00C50A95" w:rsidRPr="00D016EC" w:rsidRDefault="00C50A95" w:rsidP="00416506">
            <w:pPr>
              <w:pStyle w:val="tabletext11"/>
              <w:jc w:val="right"/>
              <w:rPr>
                <w:ins w:id="10387" w:author="Author"/>
              </w:rPr>
            </w:pPr>
          </w:p>
        </w:tc>
        <w:tc>
          <w:tcPr>
            <w:tcW w:w="2040" w:type="dxa"/>
            <w:tcBorders>
              <w:top w:val="nil"/>
              <w:left w:val="nil"/>
              <w:bottom w:val="nil"/>
              <w:right w:val="single" w:sz="6" w:space="0" w:color="auto"/>
            </w:tcBorders>
            <w:hideMark/>
          </w:tcPr>
          <w:p w14:paraId="753AA406" w14:textId="77777777" w:rsidR="00C50A95" w:rsidRPr="00D016EC" w:rsidRDefault="00C50A95" w:rsidP="00416506">
            <w:pPr>
              <w:pStyle w:val="tabletext11"/>
              <w:tabs>
                <w:tab w:val="decimal" w:pos="850"/>
              </w:tabs>
              <w:rPr>
                <w:ins w:id="10388" w:author="Author"/>
              </w:rPr>
            </w:pPr>
            <w:ins w:id="10389" w:author="Author">
              <w:r w:rsidRPr="00D016EC">
                <w:t>350,000 to 399,999</w:t>
              </w:r>
            </w:ins>
          </w:p>
        </w:tc>
        <w:tc>
          <w:tcPr>
            <w:tcW w:w="360" w:type="dxa"/>
            <w:tcBorders>
              <w:left w:val="single" w:sz="6" w:space="0" w:color="auto"/>
            </w:tcBorders>
          </w:tcPr>
          <w:p w14:paraId="65B38086" w14:textId="77777777" w:rsidR="00C50A95" w:rsidRPr="00D016EC" w:rsidRDefault="00C50A95" w:rsidP="00416506">
            <w:pPr>
              <w:pStyle w:val="tabletext11"/>
              <w:jc w:val="right"/>
              <w:rPr>
                <w:ins w:id="10390" w:author="Author"/>
              </w:rPr>
            </w:pPr>
          </w:p>
        </w:tc>
        <w:tc>
          <w:tcPr>
            <w:tcW w:w="2040" w:type="dxa"/>
            <w:tcBorders>
              <w:top w:val="nil"/>
              <w:left w:val="nil"/>
              <w:bottom w:val="nil"/>
              <w:right w:val="single" w:sz="6" w:space="0" w:color="auto"/>
            </w:tcBorders>
            <w:vAlign w:val="bottom"/>
            <w:hideMark/>
          </w:tcPr>
          <w:p w14:paraId="325688BF" w14:textId="77777777" w:rsidR="00C50A95" w:rsidRPr="00D016EC" w:rsidRDefault="00C50A95" w:rsidP="00416506">
            <w:pPr>
              <w:pStyle w:val="tabletext11"/>
              <w:tabs>
                <w:tab w:val="decimal" w:pos="801"/>
              </w:tabs>
              <w:rPr>
                <w:ins w:id="10391" w:author="Author"/>
              </w:rPr>
            </w:pPr>
            <w:ins w:id="10392" w:author="Author">
              <w:r w:rsidRPr="00D016EC">
                <w:t>2.10</w:t>
              </w:r>
            </w:ins>
          </w:p>
        </w:tc>
      </w:tr>
      <w:tr w:rsidR="00C50A95" w:rsidRPr="00D016EC" w14:paraId="5CA954CE" w14:textId="77777777" w:rsidTr="00416506">
        <w:trPr>
          <w:trHeight w:val="190"/>
          <w:ins w:id="10393" w:author="Author"/>
        </w:trPr>
        <w:tc>
          <w:tcPr>
            <w:tcW w:w="200" w:type="dxa"/>
          </w:tcPr>
          <w:p w14:paraId="7DC94A07" w14:textId="77777777" w:rsidR="00C50A95" w:rsidRPr="00D016EC" w:rsidRDefault="00C50A95" w:rsidP="00416506">
            <w:pPr>
              <w:pStyle w:val="tabletext11"/>
              <w:rPr>
                <w:ins w:id="10394" w:author="Author"/>
              </w:rPr>
            </w:pPr>
          </w:p>
        </w:tc>
        <w:tc>
          <w:tcPr>
            <w:tcW w:w="360" w:type="dxa"/>
            <w:tcBorders>
              <w:top w:val="nil"/>
              <w:left w:val="single" w:sz="6" w:space="0" w:color="auto"/>
              <w:bottom w:val="nil"/>
              <w:right w:val="nil"/>
            </w:tcBorders>
          </w:tcPr>
          <w:p w14:paraId="2E29F32B" w14:textId="77777777" w:rsidR="00C50A95" w:rsidRPr="00D016EC" w:rsidRDefault="00C50A95" w:rsidP="00416506">
            <w:pPr>
              <w:pStyle w:val="tabletext11"/>
              <w:jc w:val="right"/>
              <w:rPr>
                <w:ins w:id="10395" w:author="Author"/>
              </w:rPr>
            </w:pPr>
          </w:p>
        </w:tc>
        <w:tc>
          <w:tcPr>
            <w:tcW w:w="2040" w:type="dxa"/>
            <w:tcBorders>
              <w:top w:val="nil"/>
              <w:left w:val="nil"/>
              <w:bottom w:val="nil"/>
              <w:right w:val="single" w:sz="6" w:space="0" w:color="auto"/>
            </w:tcBorders>
            <w:hideMark/>
          </w:tcPr>
          <w:p w14:paraId="1A627F95" w14:textId="77777777" w:rsidR="00C50A95" w:rsidRPr="00D016EC" w:rsidRDefault="00C50A95" w:rsidP="00416506">
            <w:pPr>
              <w:pStyle w:val="tabletext11"/>
              <w:tabs>
                <w:tab w:val="decimal" w:pos="850"/>
              </w:tabs>
              <w:rPr>
                <w:ins w:id="10396" w:author="Author"/>
              </w:rPr>
            </w:pPr>
            <w:ins w:id="10397" w:author="Author">
              <w:r w:rsidRPr="00D016EC">
                <w:t>400,000 to 449,999</w:t>
              </w:r>
            </w:ins>
          </w:p>
        </w:tc>
        <w:tc>
          <w:tcPr>
            <w:tcW w:w="360" w:type="dxa"/>
            <w:tcBorders>
              <w:left w:val="single" w:sz="6" w:space="0" w:color="auto"/>
            </w:tcBorders>
          </w:tcPr>
          <w:p w14:paraId="4FC52B21" w14:textId="77777777" w:rsidR="00C50A95" w:rsidRPr="00D016EC" w:rsidRDefault="00C50A95" w:rsidP="00416506">
            <w:pPr>
              <w:pStyle w:val="tabletext11"/>
              <w:jc w:val="right"/>
              <w:rPr>
                <w:ins w:id="10398" w:author="Author"/>
              </w:rPr>
            </w:pPr>
          </w:p>
        </w:tc>
        <w:tc>
          <w:tcPr>
            <w:tcW w:w="2040" w:type="dxa"/>
            <w:tcBorders>
              <w:top w:val="nil"/>
              <w:left w:val="nil"/>
              <w:bottom w:val="nil"/>
              <w:right w:val="single" w:sz="6" w:space="0" w:color="auto"/>
            </w:tcBorders>
            <w:vAlign w:val="bottom"/>
            <w:hideMark/>
          </w:tcPr>
          <w:p w14:paraId="5A146D13" w14:textId="77777777" w:rsidR="00C50A95" w:rsidRPr="00D016EC" w:rsidRDefault="00C50A95" w:rsidP="00416506">
            <w:pPr>
              <w:pStyle w:val="tabletext11"/>
              <w:tabs>
                <w:tab w:val="decimal" w:pos="801"/>
              </w:tabs>
              <w:rPr>
                <w:ins w:id="10399" w:author="Author"/>
              </w:rPr>
            </w:pPr>
            <w:ins w:id="10400" w:author="Author">
              <w:r w:rsidRPr="00D016EC">
                <w:t>2.21</w:t>
              </w:r>
            </w:ins>
          </w:p>
        </w:tc>
      </w:tr>
      <w:tr w:rsidR="00C50A95" w:rsidRPr="00D016EC" w14:paraId="22B10A62" w14:textId="77777777" w:rsidTr="00416506">
        <w:trPr>
          <w:trHeight w:val="190"/>
          <w:ins w:id="10401" w:author="Author"/>
        </w:trPr>
        <w:tc>
          <w:tcPr>
            <w:tcW w:w="200" w:type="dxa"/>
          </w:tcPr>
          <w:p w14:paraId="67275A0B" w14:textId="77777777" w:rsidR="00C50A95" w:rsidRPr="00D016EC" w:rsidRDefault="00C50A95" w:rsidP="00416506">
            <w:pPr>
              <w:pStyle w:val="tabletext11"/>
              <w:rPr>
                <w:ins w:id="10402" w:author="Author"/>
              </w:rPr>
            </w:pPr>
          </w:p>
        </w:tc>
        <w:tc>
          <w:tcPr>
            <w:tcW w:w="360" w:type="dxa"/>
            <w:tcBorders>
              <w:top w:val="nil"/>
              <w:left w:val="single" w:sz="6" w:space="0" w:color="auto"/>
              <w:bottom w:val="nil"/>
              <w:right w:val="nil"/>
            </w:tcBorders>
          </w:tcPr>
          <w:p w14:paraId="6BB657D2" w14:textId="77777777" w:rsidR="00C50A95" w:rsidRPr="00D016EC" w:rsidRDefault="00C50A95" w:rsidP="00416506">
            <w:pPr>
              <w:pStyle w:val="tabletext11"/>
              <w:jc w:val="right"/>
              <w:rPr>
                <w:ins w:id="10403" w:author="Author"/>
              </w:rPr>
            </w:pPr>
          </w:p>
        </w:tc>
        <w:tc>
          <w:tcPr>
            <w:tcW w:w="2040" w:type="dxa"/>
            <w:tcBorders>
              <w:top w:val="nil"/>
              <w:left w:val="nil"/>
              <w:bottom w:val="nil"/>
              <w:right w:val="single" w:sz="6" w:space="0" w:color="auto"/>
            </w:tcBorders>
            <w:hideMark/>
          </w:tcPr>
          <w:p w14:paraId="4D540ED8" w14:textId="77777777" w:rsidR="00C50A95" w:rsidRPr="00D016EC" w:rsidRDefault="00C50A95" w:rsidP="00416506">
            <w:pPr>
              <w:pStyle w:val="tabletext11"/>
              <w:tabs>
                <w:tab w:val="decimal" w:pos="850"/>
              </w:tabs>
              <w:rPr>
                <w:ins w:id="10404" w:author="Author"/>
              </w:rPr>
            </w:pPr>
            <w:ins w:id="10405" w:author="Author">
              <w:r w:rsidRPr="00D016EC">
                <w:t>450,000 to 499,999</w:t>
              </w:r>
            </w:ins>
          </w:p>
        </w:tc>
        <w:tc>
          <w:tcPr>
            <w:tcW w:w="360" w:type="dxa"/>
            <w:tcBorders>
              <w:left w:val="single" w:sz="6" w:space="0" w:color="auto"/>
            </w:tcBorders>
          </w:tcPr>
          <w:p w14:paraId="2CCA628A" w14:textId="77777777" w:rsidR="00C50A95" w:rsidRPr="00D016EC" w:rsidRDefault="00C50A95" w:rsidP="00416506">
            <w:pPr>
              <w:pStyle w:val="tabletext11"/>
              <w:jc w:val="right"/>
              <w:rPr>
                <w:ins w:id="10406" w:author="Author"/>
              </w:rPr>
            </w:pPr>
          </w:p>
        </w:tc>
        <w:tc>
          <w:tcPr>
            <w:tcW w:w="2040" w:type="dxa"/>
            <w:tcBorders>
              <w:top w:val="nil"/>
              <w:left w:val="nil"/>
              <w:bottom w:val="nil"/>
              <w:right w:val="single" w:sz="6" w:space="0" w:color="auto"/>
            </w:tcBorders>
            <w:vAlign w:val="bottom"/>
            <w:hideMark/>
          </w:tcPr>
          <w:p w14:paraId="6B331B73" w14:textId="77777777" w:rsidR="00C50A95" w:rsidRPr="00D016EC" w:rsidRDefault="00C50A95" w:rsidP="00416506">
            <w:pPr>
              <w:pStyle w:val="tabletext11"/>
              <w:tabs>
                <w:tab w:val="decimal" w:pos="801"/>
              </w:tabs>
              <w:rPr>
                <w:ins w:id="10407" w:author="Author"/>
              </w:rPr>
            </w:pPr>
            <w:ins w:id="10408" w:author="Author">
              <w:r w:rsidRPr="00D016EC">
                <w:t>2.31</w:t>
              </w:r>
            </w:ins>
          </w:p>
        </w:tc>
      </w:tr>
      <w:tr w:rsidR="00C50A95" w:rsidRPr="00D016EC" w14:paraId="05123699" w14:textId="77777777" w:rsidTr="00416506">
        <w:trPr>
          <w:trHeight w:val="190"/>
          <w:ins w:id="10409" w:author="Author"/>
        </w:trPr>
        <w:tc>
          <w:tcPr>
            <w:tcW w:w="200" w:type="dxa"/>
          </w:tcPr>
          <w:p w14:paraId="7CE811F6" w14:textId="77777777" w:rsidR="00C50A95" w:rsidRPr="00D016EC" w:rsidRDefault="00C50A95" w:rsidP="00416506">
            <w:pPr>
              <w:pStyle w:val="tabletext11"/>
              <w:rPr>
                <w:ins w:id="10410" w:author="Author"/>
              </w:rPr>
            </w:pPr>
          </w:p>
        </w:tc>
        <w:tc>
          <w:tcPr>
            <w:tcW w:w="360" w:type="dxa"/>
            <w:tcBorders>
              <w:top w:val="nil"/>
              <w:left w:val="single" w:sz="6" w:space="0" w:color="auto"/>
              <w:bottom w:val="nil"/>
              <w:right w:val="nil"/>
            </w:tcBorders>
          </w:tcPr>
          <w:p w14:paraId="6E060BB1" w14:textId="77777777" w:rsidR="00C50A95" w:rsidRPr="00D016EC" w:rsidRDefault="00C50A95" w:rsidP="00416506">
            <w:pPr>
              <w:pStyle w:val="tabletext11"/>
              <w:jc w:val="right"/>
              <w:rPr>
                <w:ins w:id="10411" w:author="Author"/>
              </w:rPr>
            </w:pPr>
          </w:p>
        </w:tc>
        <w:tc>
          <w:tcPr>
            <w:tcW w:w="2040" w:type="dxa"/>
            <w:tcBorders>
              <w:top w:val="nil"/>
              <w:left w:val="nil"/>
              <w:bottom w:val="nil"/>
              <w:right w:val="single" w:sz="6" w:space="0" w:color="auto"/>
            </w:tcBorders>
            <w:hideMark/>
          </w:tcPr>
          <w:p w14:paraId="78FB72EB" w14:textId="77777777" w:rsidR="00C50A95" w:rsidRPr="00D016EC" w:rsidRDefault="00C50A95" w:rsidP="00416506">
            <w:pPr>
              <w:pStyle w:val="tabletext11"/>
              <w:tabs>
                <w:tab w:val="decimal" w:pos="850"/>
              </w:tabs>
              <w:rPr>
                <w:ins w:id="10412" w:author="Author"/>
              </w:rPr>
            </w:pPr>
            <w:ins w:id="10413" w:author="Author">
              <w:r w:rsidRPr="00D016EC">
                <w:t>500,000 to 599,999</w:t>
              </w:r>
            </w:ins>
          </w:p>
        </w:tc>
        <w:tc>
          <w:tcPr>
            <w:tcW w:w="360" w:type="dxa"/>
            <w:tcBorders>
              <w:left w:val="single" w:sz="6" w:space="0" w:color="auto"/>
            </w:tcBorders>
          </w:tcPr>
          <w:p w14:paraId="617497AE" w14:textId="77777777" w:rsidR="00C50A95" w:rsidRPr="00D016EC" w:rsidRDefault="00C50A95" w:rsidP="00416506">
            <w:pPr>
              <w:pStyle w:val="tabletext11"/>
              <w:jc w:val="right"/>
              <w:rPr>
                <w:ins w:id="10414" w:author="Author"/>
              </w:rPr>
            </w:pPr>
          </w:p>
        </w:tc>
        <w:tc>
          <w:tcPr>
            <w:tcW w:w="2040" w:type="dxa"/>
            <w:tcBorders>
              <w:top w:val="nil"/>
              <w:left w:val="nil"/>
              <w:bottom w:val="nil"/>
              <w:right w:val="single" w:sz="6" w:space="0" w:color="auto"/>
            </w:tcBorders>
            <w:vAlign w:val="bottom"/>
            <w:hideMark/>
          </w:tcPr>
          <w:p w14:paraId="50EBE738" w14:textId="77777777" w:rsidR="00C50A95" w:rsidRPr="00D016EC" w:rsidRDefault="00C50A95" w:rsidP="00416506">
            <w:pPr>
              <w:pStyle w:val="tabletext11"/>
              <w:tabs>
                <w:tab w:val="decimal" w:pos="801"/>
              </w:tabs>
              <w:rPr>
                <w:ins w:id="10415" w:author="Author"/>
              </w:rPr>
            </w:pPr>
            <w:ins w:id="10416" w:author="Author">
              <w:r w:rsidRPr="00D016EC">
                <w:t>2.43</w:t>
              </w:r>
            </w:ins>
          </w:p>
        </w:tc>
      </w:tr>
      <w:tr w:rsidR="00C50A95" w:rsidRPr="00D016EC" w14:paraId="43430360" w14:textId="77777777" w:rsidTr="00416506">
        <w:trPr>
          <w:trHeight w:val="190"/>
          <w:ins w:id="10417" w:author="Author"/>
        </w:trPr>
        <w:tc>
          <w:tcPr>
            <w:tcW w:w="200" w:type="dxa"/>
          </w:tcPr>
          <w:p w14:paraId="26C54A99" w14:textId="77777777" w:rsidR="00C50A95" w:rsidRPr="00D016EC" w:rsidRDefault="00C50A95" w:rsidP="00416506">
            <w:pPr>
              <w:pStyle w:val="tabletext11"/>
              <w:rPr>
                <w:ins w:id="10418" w:author="Author"/>
              </w:rPr>
            </w:pPr>
          </w:p>
        </w:tc>
        <w:tc>
          <w:tcPr>
            <w:tcW w:w="360" w:type="dxa"/>
            <w:tcBorders>
              <w:top w:val="nil"/>
              <w:left w:val="single" w:sz="6" w:space="0" w:color="auto"/>
              <w:bottom w:val="nil"/>
              <w:right w:val="nil"/>
            </w:tcBorders>
          </w:tcPr>
          <w:p w14:paraId="79CBA034" w14:textId="77777777" w:rsidR="00C50A95" w:rsidRPr="00D016EC" w:rsidRDefault="00C50A95" w:rsidP="00416506">
            <w:pPr>
              <w:pStyle w:val="tabletext11"/>
              <w:jc w:val="right"/>
              <w:rPr>
                <w:ins w:id="10419" w:author="Author"/>
              </w:rPr>
            </w:pPr>
          </w:p>
        </w:tc>
        <w:tc>
          <w:tcPr>
            <w:tcW w:w="2040" w:type="dxa"/>
            <w:tcBorders>
              <w:top w:val="nil"/>
              <w:left w:val="nil"/>
              <w:bottom w:val="nil"/>
              <w:right w:val="single" w:sz="6" w:space="0" w:color="auto"/>
            </w:tcBorders>
            <w:hideMark/>
          </w:tcPr>
          <w:p w14:paraId="13CDD5D1" w14:textId="77777777" w:rsidR="00C50A95" w:rsidRPr="00D016EC" w:rsidRDefault="00C50A95" w:rsidP="00416506">
            <w:pPr>
              <w:pStyle w:val="tabletext11"/>
              <w:tabs>
                <w:tab w:val="decimal" w:pos="850"/>
              </w:tabs>
              <w:rPr>
                <w:ins w:id="10420" w:author="Author"/>
              </w:rPr>
            </w:pPr>
            <w:ins w:id="10421" w:author="Author">
              <w:r w:rsidRPr="00D016EC">
                <w:t>600,000 to 699,999</w:t>
              </w:r>
            </w:ins>
          </w:p>
        </w:tc>
        <w:tc>
          <w:tcPr>
            <w:tcW w:w="360" w:type="dxa"/>
            <w:tcBorders>
              <w:left w:val="single" w:sz="6" w:space="0" w:color="auto"/>
            </w:tcBorders>
          </w:tcPr>
          <w:p w14:paraId="5A906E31" w14:textId="77777777" w:rsidR="00C50A95" w:rsidRPr="00D016EC" w:rsidRDefault="00C50A95" w:rsidP="00416506">
            <w:pPr>
              <w:pStyle w:val="tabletext11"/>
              <w:jc w:val="right"/>
              <w:rPr>
                <w:ins w:id="10422" w:author="Author"/>
              </w:rPr>
            </w:pPr>
          </w:p>
        </w:tc>
        <w:tc>
          <w:tcPr>
            <w:tcW w:w="2040" w:type="dxa"/>
            <w:tcBorders>
              <w:top w:val="nil"/>
              <w:left w:val="nil"/>
              <w:bottom w:val="nil"/>
              <w:right w:val="single" w:sz="6" w:space="0" w:color="auto"/>
            </w:tcBorders>
            <w:vAlign w:val="bottom"/>
            <w:hideMark/>
          </w:tcPr>
          <w:p w14:paraId="71E041A3" w14:textId="77777777" w:rsidR="00C50A95" w:rsidRPr="00D016EC" w:rsidRDefault="00C50A95" w:rsidP="00416506">
            <w:pPr>
              <w:pStyle w:val="tabletext11"/>
              <w:tabs>
                <w:tab w:val="decimal" w:pos="801"/>
              </w:tabs>
              <w:rPr>
                <w:ins w:id="10423" w:author="Author"/>
              </w:rPr>
            </w:pPr>
            <w:ins w:id="10424" w:author="Author">
              <w:r w:rsidRPr="00D016EC">
                <w:t>2.60</w:t>
              </w:r>
            </w:ins>
          </w:p>
        </w:tc>
      </w:tr>
      <w:tr w:rsidR="00C50A95" w:rsidRPr="00D016EC" w14:paraId="7DA72960" w14:textId="77777777" w:rsidTr="00416506">
        <w:trPr>
          <w:trHeight w:val="190"/>
          <w:ins w:id="10425" w:author="Author"/>
        </w:trPr>
        <w:tc>
          <w:tcPr>
            <w:tcW w:w="200" w:type="dxa"/>
          </w:tcPr>
          <w:p w14:paraId="7CE548C5" w14:textId="77777777" w:rsidR="00C50A95" w:rsidRPr="00D016EC" w:rsidRDefault="00C50A95" w:rsidP="00416506">
            <w:pPr>
              <w:pStyle w:val="tabletext11"/>
              <w:rPr>
                <w:ins w:id="10426" w:author="Author"/>
              </w:rPr>
            </w:pPr>
          </w:p>
        </w:tc>
        <w:tc>
          <w:tcPr>
            <w:tcW w:w="360" w:type="dxa"/>
            <w:tcBorders>
              <w:top w:val="nil"/>
              <w:left w:val="single" w:sz="6" w:space="0" w:color="auto"/>
              <w:bottom w:val="nil"/>
              <w:right w:val="nil"/>
            </w:tcBorders>
          </w:tcPr>
          <w:p w14:paraId="0325B80A" w14:textId="77777777" w:rsidR="00C50A95" w:rsidRPr="00D016EC" w:rsidRDefault="00C50A95" w:rsidP="00416506">
            <w:pPr>
              <w:pStyle w:val="tabletext11"/>
              <w:jc w:val="right"/>
              <w:rPr>
                <w:ins w:id="10427" w:author="Author"/>
              </w:rPr>
            </w:pPr>
          </w:p>
        </w:tc>
        <w:tc>
          <w:tcPr>
            <w:tcW w:w="2040" w:type="dxa"/>
            <w:tcBorders>
              <w:top w:val="nil"/>
              <w:left w:val="nil"/>
              <w:bottom w:val="nil"/>
              <w:right w:val="single" w:sz="6" w:space="0" w:color="auto"/>
            </w:tcBorders>
            <w:hideMark/>
          </w:tcPr>
          <w:p w14:paraId="5911FE85" w14:textId="77777777" w:rsidR="00C50A95" w:rsidRPr="00D016EC" w:rsidRDefault="00C50A95" w:rsidP="00416506">
            <w:pPr>
              <w:pStyle w:val="tabletext11"/>
              <w:tabs>
                <w:tab w:val="decimal" w:pos="850"/>
              </w:tabs>
              <w:rPr>
                <w:ins w:id="10428" w:author="Author"/>
              </w:rPr>
            </w:pPr>
            <w:ins w:id="10429" w:author="Author">
              <w:r w:rsidRPr="00D016EC">
                <w:t>700,000 to 799,999</w:t>
              </w:r>
            </w:ins>
          </w:p>
        </w:tc>
        <w:tc>
          <w:tcPr>
            <w:tcW w:w="360" w:type="dxa"/>
            <w:tcBorders>
              <w:left w:val="single" w:sz="6" w:space="0" w:color="auto"/>
            </w:tcBorders>
          </w:tcPr>
          <w:p w14:paraId="225E1893" w14:textId="77777777" w:rsidR="00C50A95" w:rsidRPr="00D016EC" w:rsidRDefault="00C50A95" w:rsidP="00416506">
            <w:pPr>
              <w:pStyle w:val="tabletext11"/>
              <w:jc w:val="right"/>
              <w:rPr>
                <w:ins w:id="10430" w:author="Author"/>
              </w:rPr>
            </w:pPr>
          </w:p>
        </w:tc>
        <w:tc>
          <w:tcPr>
            <w:tcW w:w="2040" w:type="dxa"/>
            <w:tcBorders>
              <w:top w:val="nil"/>
              <w:left w:val="nil"/>
              <w:bottom w:val="nil"/>
              <w:right w:val="single" w:sz="6" w:space="0" w:color="auto"/>
            </w:tcBorders>
            <w:vAlign w:val="bottom"/>
            <w:hideMark/>
          </w:tcPr>
          <w:p w14:paraId="0EE18B3C" w14:textId="77777777" w:rsidR="00C50A95" w:rsidRPr="00D016EC" w:rsidRDefault="00C50A95" w:rsidP="00416506">
            <w:pPr>
              <w:pStyle w:val="tabletext11"/>
              <w:tabs>
                <w:tab w:val="decimal" w:pos="801"/>
              </w:tabs>
              <w:rPr>
                <w:ins w:id="10431" w:author="Author"/>
              </w:rPr>
            </w:pPr>
            <w:ins w:id="10432" w:author="Author">
              <w:r w:rsidRPr="00D016EC">
                <w:t>2.76</w:t>
              </w:r>
            </w:ins>
          </w:p>
        </w:tc>
      </w:tr>
      <w:tr w:rsidR="00C50A95" w:rsidRPr="00D016EC" w14:paraId="768A3F9B" w14:textId="77777777" w:rsidTr="00416506">
        <w:trPr>
          <w:trHeight w:val="190"/>
          <w:ins w:id="10433" w:author="Author"/>
        </w:trPr>
        <w:tc>
          <w:tcPr>
            <w:tcW w:w="200" w:type="dxa"/>
          </w:tcPr>
          <w:p w14:paraId="10EB4B01" w14:textId="77777777" w:rsidR="00C50A95" w:rsidRPr="00D016EC" w:rsidRDefault="00C50A95" w:rsidP="00416506">
            <w:pPr>
              <w:pStyle w:val="tabletext11"/>
              <w:rPr>
                <w:ins w:id="10434" w:author="Author"/>
              </w:rPr>
            </w:pPr>
          </w:p>
        </w:tc>
        <w:tc>
          <w:tcPr>
            <w:tcW w:w="360" w:type="dxa"/>
            <w:tcBorders>
              <w:top w:val="nil"/>
              <w:left w:val="single" w:sz="6" w:space="0" w:color="auto"/>
              <w:bottom w:val="nil"/>
              <w:right w:val="nil"/>
            </w:tcBorders>
          </w:tcPr>
          <w:p w14:paraId="2DA9140C" w14:textId="77777777" w:rsidR="00C50A95" w:rsidRPr="00D016EC" w:rsidRDefault="00C50A95" w:rsidP="00416506">
            <w:pPr>
              <w:pStyle w:val="tabletext11"/>
              <w:jc w:val="right"/>
              <w:rPr>
                <w:ins w:id="10435" w:author="Author"/>
              </w:rPr>
            </w:pPr>
          </w:p>
        </w:tc>
        <w:tc>
          <w:tcPr>
            <w:tcW w:w="2040" w:type="dxa"/>
            <w:tcBorders>
              <w:top w:val="nil"/>
              <w:left w:val="nil"/>
              <w:bottom w:val="nil"/>
              <w:right w:val="single" w:sz="6" w:space="0" w:color="auto"/>
            </w:tcBorders>
            <w:hideMark/>
          </w:tcPr>
          <w:p w14:paraId="4A72CA0E" w14:textId="77777777" w:rsidR="00C50A95" w:rsidRPr="00D016EC" w:rsidRDefault="00C50A95" w:rsidP="00416506">
            <w:pPr>
              <w:pStyle w:val="tabletext11"/>
              <w:tabs>
                <w:tab w:val="decimal" w:pos="850"/>
              </w:tabs>
              <w:rPr>
                <w:ins w:id="10436" w:author="Author"/>
              </w:rPr>
            </w:pPr>
            <w:ins w:id="10437" w:author="Author">
              <w:r w:rsidRPr="00D016EC">
                <w:t>800,000 to 899,999</w:t>
              </w:r>
            </w:ins>
          </w:p>
        </w:tc>
        <w:tc>
          <w:tcPr>
            <w:tcW w:w="360" w:type="dxa"/>
            <w:tcBorders>
              <w:left w:val="single" w:sz="6" w:space="0" w:color="auto"/>
            </w:tcBorders>
          </w:tcPr>
          <w:p w14:paraId="30BE4FAE" w14:textId="77777777" w:rsidR="00C50A95" w:rsidRPr="00D016EC" w:rsidRDefault="00C50A95" w:rsidP="00416506">
            <w:pPr>
              <w:pStyle w:val="tabletext11"/>
              <w:jc w:val="right"/>
              <w:rPr>
                <w:ins w:id="10438" w:author="Author"/>
              </w:rPr>
            </w:pPr>
          </w:p>
        </w:tc>
        <w:tc>
          <w:tcPr>
            <w:tcW w:w="2040" w:type="dxa"/>
            <w:tcBorders>
              <w:top w:val="nil"/>
              <w:left w:val="nil"/>
              <w:bottom w:val="nil"/>
              <w:right w:val="single" w:sz="6" w:space="0" w:color="auto"/>
            </w:tcBorders>
            <w:vAlign w:val="bottom"/>
            <w:hideMark/>
          </w:tcPr>
          <w:p w14:paraId="1003A2D3" w14:textId="77777777" w:rsidR="00C50A95" w:rsidRPr="00D016EC" w:rsidRDefault="00C50A95" w:rsidP="00416506">
            <w:pPr>
              <w:pStyle w:val="tabletext11"/>
              <w:tabs>
                <w:tab w:val="decimal" w:pos="801"/>
              </w:tabs>
              <w:rPr>
                <w:ins w:id="10439" w:author="Author"/>
              </w:rPr>
            </w:pPr>
            <w:ins w:id="10440" w:author="Author">
              <w:r w:rsidRPr="00D016EC">
                <w:t>2.90</w:t>
              </w:r>
            </w:ins>
          </w:p>
        </w:tc>
      </w:tr>
      <w:tr w:rsidR="00C50A95" w:rsidRPr="00D016EC" w14:paraId="2732D226" w14:textId="77777777" w:rsidTr="00416506">
        <w:trPr>
          <w:trHeight w:val="190"/>
          <w:ins w:id="10441" w:author="Author"/>
        </w:trPr>
        <w:tc>
          <w:tcPr>
            <w:tcW w:w="200" w:type="dxa"/>
          </w:tcPr>
          <w:p w14:paraId="30B71E09" w14:textId="77777777" w:rsidR="00C50A95" w:rsidRPr="00D016EC" w:rsidRDefault="00C50A95" w:rsidP="00416506">
            <w:pPr>
              <w:pStyle w:val="tabletext11"/>
              <w:rPr>
                <w:ins w:id="10442" w:author="Author"/>
              </w:rPr>
            </w:pPr>
          </w:p>
        </w:tc>
        <w:tc>
          <w:tcPr>
            <w:tcW w:w="360" w:type="dxa"/>
            <w:tcBorders>
              <w:top w:val="nil"/>
              <w:left w:val="single" w:sz="6" w:space="0" w:color="auto"/>
              <w:bottom w:val="single" w:sz="6" w:space="0" w:color="auto"/>
              <w:right w:val="nil"/>
            </w:tcBorders>
          </w:tcPr>
          <w:p w14:paraId="7C081B81" w14:textId="77777777" w:rsidR="00C50A95" w:rsidRPr="00D016EC" w:rsidRDefault="00C50A95" w:rsidP="00416506">
            <w:pPr>
              <w:pStyle w:val="tabletext11"/>
              <w:jc w:val="right"/>
              <w:rPr>
                <w:ins w:id="10443" w:author="Author"/>
              </w:rPr>
            </w:pPr>
          </w:p>
        </w:tc>
        <w:tc>
          <w:tcPr>
            <w:tcW w:w="2040" w:type="dxa"/>
            <w:tcBorders>
              <w:top w:val="nil"/>
              <w:left w:val="nil"/>
              <w:bottom w:val="single" w:sz="6" w:space="0" w:color="auto"/>
              <w:right w:val="single" w:sz="6" w:space="0" w:color="auto"/>
            </w:tcBorders>
            <w:vAlign w:val="bottom"/>
            <w:hideMark/>
          </w:tcPr>
          <w:p w14:paraId="5E1414B4" w14:textId="77777777" w:rsidR="00C50A95" w:rsidRPr="00D016EC" w:rsidRDefault="00C50A95" w:rsidP="00416506">
            <w:pPr>
              <w:pStyle w:val="tabletext11"/>
              <w:tabs>
                <w:tab w:val="decimal" w:pos="850"/>
              </w:tabs>
              <w:rPr>
                <w:ins w:id="10444" w:author="Author"/>
              </w:rPr>
            </w:pPr>
            <w:ins w:id="10445" w:author="Author">
              <w:r w:rsidRPr="00D016EC">
                <w:t>900,000 or greater</w:t>
              </w:r>
            </w:ins>
          </w:p>
        </w:tc>
        <w:tc>
          <w:tcPr>
            <w:tcW w:w="360" w:type="dxa"/>
            <w:tcBorders>
              <w:top w:val="nil"/>
              <w:left w:val="single" w:sz="6" w:space="0" w:color="auto"/>
              <w:bottom w:val="single" w:sz="6" w:space="0" w:color="auto"/>
              <w:right w:val="nil"/>
            </w:tcBorders>
          </w:tcPr>
          <w:p w14:paraId="436B2C82" w14:textId="77777777" w:rsidR="00C50A95" w:rsidRPr="00D016EC" w:rsidRDefault="00C50A95" w:rsidP="00416506">
            <w:pPr>
              <w:pStyle w:val="tabletext11"/>
              <w:jc w:val="right"/>
              <w:rPr>
                <w:ins w:id="10446" w:author="Author"/>
              </w:rPr>
            </w:pPr>
          </w:p>
        </w:tc>
        <w:tc>
          <w:tcPr>
            <w:tcW w:w="2040" w:type="dxa"/>
            <w:tcBorders>
              <w:top w:val="nil"/>
              <w:left w:val="nil"/>
              <w:bottom w:val="single" w:sz="6" w:space="0" w:color="auto"/>
              <w:right w:val="single" w:sz="6" w:space="0" w:color="auto"/>
            </w:tcBorders>
            <w:vAlign w:val="bottom"/>
            <w:hideMark/>
          </w:tcPr>
          <w:p w14:paraId="01975F62" w14:textId="77777777" w:rsidR="00C50A95" w:rsidRPr="00D016EC" w:rsidRDefault="00C50A95" w:rsidP="00416506">
            <w:pPr>
              <w:pStyle w:val="tabletext11"/>
              <w:tabs>
                <w:tab w:val="decimal" w:pos="801"/>
              </w:tabs>
              <w:rPr>
                <w:ins w:id="10447" w:author="Author"/>
              </w:rPr>
            </w:pPr>
            <w:ins w:id="10448" w:author="Author">
              <w:r w:rsidRPr="00D016EC">
                <w:t>3.04</w:t>
              </w:r>
            </w:ins>
          </w:p>
        </w:tc>
      </w:tr>
    </w:tbl>
    <w:p w14:paraId="63B4C156" w14:textId="77777777" w:rsidR="00C50A95" w:rsidRPr="00D016EC" w:rsidRDefault="00C50A95" w:rsidP="00C50A95">
      <w:pPr>
        <w:pStyle w:val="tablecaption"/>
        <w:rPr>
          <w:ins w:id="10449" w:author="Author"/>
        </w:rPr>
      </w:pPr>
      <w:ins w:id="10450" w:author="Author">
        <w:r w:rsidRPr="00D016EC">
          <w:t>Table 301.C.1.b.(3) All Other Vehicles Vehicle Value Factors – Other Than Collision With Stated Amount Rating</w:t>
        </w:r>
      </w:ins>
    </w:p>
    <w:p w14:paraId="2869FB2A" w14:textId="77777777" w:rsidR="00C50A95" w:rsidRPr="00D016EC" w:rsidRDefault="00C50A95" w:rsidP="00C50A95">
      <w:pPr>
        <w:pStyle w:val="isonormal"/>
        <w:rPr>
          <w:ins w:id="10451" w:author="Author"/>
        </w:rPr>
      </w:pPr>
    </w:p>
    <w:p w14:paraId="04D5403F" w14:textId="77777777" w:rsidR="00C50A95" w:rsidRPr="00D016EC" w:rsidRDefault="00C50A95" w:rsidP="00C50A95">
      <w:pPr>
        <w:pStyle w:val="isonormal"/>
        <w:rPr>
          <w:ins w:id="10452" w:author="Author"/>
        </w:rPr>
        <w:sectPr w:rsidR="00C50A95" w:rsidRPr="00D016EC" w:rsidSect="00C50A95">
          <w:pgSz w:w="12240" w:h="15840" w:code="1"/>
          <w:pgMar w:top="1735" w:right="960" w:bottom="1560" w:left="1200" w:header="575" w:footer="480" w:gutter="0"/>
          <w:cols w:space="480"/>
          <w:noEndnote/>
          <w:docGrid w:linePitch="326"/>
        </w:sectPr>
      </w:pPr>
    </w:p>
    <w:p w14:paraId="040E5707" w14:textId="77777777" w:rsidR="00C50A95" w:rsidRPr="00D016EC" w:rsidRDefault="00C50A95" w:rsidP="00C50A95">
      <w:pPr>
        <w:pStyle w:val="blocktext1"/>
        <w:rPr>
          <w:ins w:id="10453" w:author="Author"/>
        </w:rPr>
      </w:pPr>
      <w:ins w:id="10454" w:author="Author">
        <w:r w:rsidRPr="00D016EC">
          <w:lastRenderedPageBreak/>
          <w:t xml:space="preserve">Paragraph </w:t>
        </w:r>
        <w:r w:rsidRPr="00D016EC">
          <w:rPr>
            <w:b/>
          </w:rPr>
          <w:t>C.2.</w:t>
        </w:r>
        <w:r w:rsidRPr="00D016EC">
          <w:t xml:space="preserve"> is replaced by the following:</w:t>
        </w:r>
      </w:ins>
    </w:p>
    <w:p w14:paraId="352D6C7A" w14:textId="77777777" w:rsidR="00C50A95" w:rsidRPr="00D016EC" w:rsidRDefault="00C50A95" w:rsidP="00C50A95">
      <w:pPr>
        <w:pStyle w:val="outlinehd3"/>
        <w:rPr>
          <w:ins w:id="10455" w:author="Author"/>
        </w:rPr>
      </w:pPr>
      <w:ins w:id="10456" w:author="Author">
        <w:r w:rsidRPr="00D016EC">
          <w:tab/>
        </w:r>
        <w:r w:rsidRPr="00D016EC">
          <w:rPr>
            <w:bCs/>
          </w:rPr>
          <w:t>2.</w:t>
        </w:r>
        <w:r w:rsidRPr="00D016EC">
          <w:tab/>
          <w:t>Vehicle Value Factors For Actual Cash Value Rating</w:t>
        </w:r>
      </w:ins>
    </w:p>
    <w:p w14:paraId="2AA7625B" w14:textId="77777777" w:rsidR="00C50A95" w:rsidRPr="00D016EC" w:rsidRDefault="00C50A95" w:rsidP="00C50A95">
      <w:pPr>
        <w:pStyle w:val="outlinehd4"/>
        <w:rPr>
          <w:ins w:id="10457" w:author="Author"/>
        </w:rPr>
      </w:pPr>
      <w:ins w:id="10458" w:author="Author">
        <w:r w:rsidRPr="00D016EC">
          <w:tab/>
          <w:t>a.</w:t>
        </w:r>
        <w:r w:rsidRPr="00D016EC">
          <w:tab/>
          <w:t>Collision</w:t>
        </w:r>
      </w:ins>
    </w:p>
    <w:p w14:paraId="72751552" w14:textId="77777777" w:rsidR="00C50A95" w:rsidRPr="00D016EC" w:rsidRDefault="00C50A95" w:rsidP="00C50A95">
      <w:pPr>
        <w:pStyle w:val="outlinehd5"/>
        <w:rPr>
          <w:ins w:id="10459" w:author="Author"/>
        </w:rPr>
      </w:pPr>
      <w:ins w:id="10460" w:author="Author">
        <w:r w:rsidRPr="00D016EC">
          <w:tab/>
          <w:t>(1)</w:t>
        </w:r>
        <w:r w:rsidRPr="00D016EC">
          <w:tab/>
          <w:t>Zone-rated Trailers Vehicle Value Factors – Collision With Actual Cash Value Rating</w:t>
        </w:r>
      </w:ins>
    </w:p>
    <w:p w14:paraId="10BFE9F2" w14:textId="77777777" w:rsidR="00C50A95" w:rsidRPr="00D016EC" w:rsidRDefault="00C50A95" w:rsidP="00C50A95">
      <w:pPr>
        <w:pStyle w:val="space4"/>
        <w:rPr>
          <w:ins w:id="10461"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C50A95" w:rsidRPr="00D016EC" w14:paraId="376B854B" w14:textId="77777777" w:rsidTr="00416506">
        <w:trPr>
          <w:trHeight w:val="190"/>
          <w:ins w:id="10462" w:author="Author"/>
        </w:trPr>
        <w:tc>
          <w:tcPr>
            <w:tcW w:w="1780" w:type="dxa"/>
            <w:gridSpan w:val="2"/>
            <w:vAlign w:val="bottom"/>
            <w:hideMark/>
          </w:tcPr>
          <w:p w14:paraId="2D7EA5D5" w14:textId="77777777" w:rsidR="00C50A95" w:rsidRPr="00D016EC" w:rsidRDefault="00C50A95" w:rsidP="00416506">
            <w:pPr>
              <w:pStyle w:val="tablehead"/>
              <w:rPr>
                <w:ins w:id="10463" w:author="Author"/>
              </w:rPr>
            </w:pPr>
            <w:ins w:id="10464" w:author="Author">
              <w:r w:rsidRPr="00D016EC">
                <w:t>OCN Price Bracket</w:t>
              </w:r>
            </w:ins>
          </w:p>
        </w:tc>
        <w:tc>
          <w:tcPr>
            <w:tcW w:w="680" w:type="dxa"/>
            <w:vAlign w:val="bottom"/>
            <w:hideMark/>
          </w:tcPr>
          <w:p w14:paraId="6EACA9B4" w14:textId="77777777" w:rsidR="00C50A95" w:rsidRPr="00D016EC" w:rsidRDefault="00C50A95" w:rsidP="00416506">
            <w:pPr>
              <w:pStyle w:val="tablehead"/>
              <w:rPr>
                <w:ins w:id="10465" w:author="Author"/>
              </w:rPr>
            </w:pPr>
            <w:ins w:id="10466" w:author="Author">
              <w:r w:rsidRPr="00D016EC">
                <w:t xml:space="preserve">Current Model Year </w:t>
              </w:r>
            </w:ins>
          </w:p>
        </w:tc>
        <w:tc>
          <w:tcPr>
            <w:tcW w:w="900" w:type="dxa"/>
            <w:vAlign w:val="bottom"/>
            <w:hideMark/>
          </w:tcPr>
          <w:p w14:paraId="70F7499C" w14:textId="77777777" w:rsidR="00C50A95" w:rsidRPr="00D016EC" w:rsidRDefault="00C50A95" w:rsidP="00416506">
            <w:pPr>
              <w:pStyle w:val="tablehead"/>
              <w:rPr>
                <w:ins w:id="10467" w:author="Author"/>
              </w:rPr>
            </w:pPr>
            <w:ins w:id="10468" w:author="Author">
              <w:r w:rsidRPr="00D016EC">
                <w:t xml:space="preserve">First Preceding Model Year </w:t>
              </w:r>
            </w:ins>
          </w:p>
        </w:tc>
        <w:tc>
          <w:tcPr>
            <w:tcW w:w="400" w:type="dxa"/>
            <w:vAlign w:val="bottom"/>
            <w:hideMark/>
          </w:tcPr>
          <w:p w14:paraId="59CFE32D" w14:textId="77777777" w:rsidR="00C50A95" w:rsidRPr="00D016EC" w:rsidRDefault="00C50A95" w:rsidP="00416506">
            <w:pPr>
              <w:pStyle w:val="tablehead"/>
              <w:rPr>
                <w:ins w:id="10469" w:author="Author"/>
              </w:rPr>
            </w:pPr>
            <w:ins w:id="10470" w:author="Author">
              <w:r w:rsidRPr="00D016EC">
                <w:t>2nd</w:t>
              </w:r>
            </w:ins>
          </w:p>
        </w:tc>
        <w:tc>
          <w:tcPr>
            <w:tcW w:w="400" w:type="dxa"/>
            <w:vAlign w:val="bottom"/>
            <w:hideMark/>
          </w:tcPr>
          <w:p w14:paraId="174B18C8" w14:textId="77777777" w:rsidR="00C50A95" w:rsidRPr="00D016EC" w:rsidRDefault="00C50A95" w:rsidP="00416506">
            <w:pPr>
              <w:pStyle w:val="tablehead"/>
              <w:rPr>
                <w:ins w:id="10471" w:author="Author"/>
              </w:rPr>
            </w:pPr>
            <w:ins w:id="10472" w:author="Author">
              <w:r w:rsidRPr="00D016EC">
                <w:t>3rd</w:t>
              </w:r>
            </w:ins>
          </w:p>
        </w:tc>
        <w:tc>
          <w:tcPr>
            <w:tcW w:w="400" w:type="dxa"/>
            <w:vAlign w:val="bottom"/>
            <w:hideMark/>
          </w:tcPr>
          <w:p w14:paraId="3702658E" w14:textId="77777777" w:rsidR="00C50A95" w:rsidRPr="00D016EC" w:rsidRDefault="00C50A95" w:rsidP="00416506">
            <w:pPr>
              <w:pStyle w:val="tablehead"/>
              <w:rPr>
                <w:ins w:id="10473" w:author="Author"/>
              </w:rPr>
            </w:pPr>
            <w:ins w:id="10474" w:author="Author">
              <w:r w:rsidRPr="00D016EC">
                <w:t>4th</w:t>
              </w:r>
            </w:ins>
          </w:p>
        </w:tc>
        <w:tc>
          <w:tcPr>
            <w:tcW w:w="400" w:type="dxa"/>
            <w:vAlign w:val="bottom"/>
            <w:hideMark/>
          </w:tcPr>
          <w:p w14:paraId="71FEDB90" w14:textId="77777777" w:rsidR="00C50A95" w:rsidRPr="00D016EC" w:rsidRDefault="00C50A95" w:rsidP="00416506">
            <w:pPr>
              <w:pStyle w:val="tablehead"/>
              <w:rPr>
                <w:ins w:id="10475" w:author="Author"/>
              </w:rPr>
            </w:pPr>
            <w:ins w:id="10476" w:author="Author">
              <w:r w:rsidRPr="00D016EC">
                <w:t>5th</w:t>
              </w:r>
            </w:ins>
          </w:p>
        </w:tc>
        <w:tc>
          <w:tcPr>
            <w:tcW w:w="400" w:type="dxa"/>
            <w:vAlign w:val="bottom"/>
            <w:hideMark/>
          </w:tcPr>
          <w:p w14:paraId="593A217E" w14:textId="77777777" w:rsidR="00C50A95" w:rsidRPr="00D016EC" w:rsidRDefault="00C50A95" w:rsidP="00416506">
            <w:pPr>
              <w:pStyle w:val="tablehead"/>
              <w:rPr>
                <w:ins w:id="10477" w:author="Author"/>
              </w:rPr>
            </w:pPr>
            <w:ins w:id="10478" w:author="Author">
              <w:r w:rsidRPr="00D016EC">
                <w:t>6th</w:t>
              </w:r>
            </w:ins>
          </w:p>
        </w:tc>
        <w:tc>
          <w:tcPr>
            <w:tcW w:w="400" w:type="dxa"/>
            <w:vAlign w:val="bottom"/>
            <w:hideMark/>
          </w:tcPr>
          <w:p w14:paraId="2623B41E" w14:textId="77777777" w:rsidR="00C50A95" w:rsidRPr="00D016EC" w:rsidRDefault="00C50A95" w:rsidP="00416506">
            <w:pPr>
              <w:pStyle w:val="tablehead"/>
              <w:rPr>
                <w:ins w:id="10479" w:author="Author"/>
              </w:rPr>
            </w:pPr>
            <w:ins w:id="10480" w:author="Author">
              <w:r w:rsidRPr="00D016EC">
                <w:t>7th</w:t>
              </w:r>
            </w:ins>
          </w:p>
        </w:tc>
        <w:tc>
          <w:tcPr>
            <w:tcW w:w="400" w:type="dxa"/>
            <w:vAlign w:val="bottom"/>
            <w:hideMark/>
          </w:tcPr>
          <w:p w14:paraId="42C1B877" w14:textId="77777777" w:rsidR="00C50A95" w:rsidRPr="00D016EC" w:rsidRDefault="00C50A95" w:rsidP="00416506">
            <w:pPr>
              <w:pStyle w:val="tablehead"/>
              <w:rPr>
                <w:ins w:id="10481" w:author="Author"/>
              </w:rPr>
            </w:pPr>
            <w:ins w:id="10482" w:author="Author">
              <w:r w:rsidRPr="00D016EC">
                <w:t>8th</w:t>
              </w:r>
            </w:ins>
          </w:p>
        </w:tc>
        <w:tc>
          <w:tcPr>
            <w:tcW w:w="400" w:type="dxa"/>
            <w:vAlign w:val="bottom"/>
            <w:hideMark/>
          </w:tcPr>
          <w:p w14:paraId="1CCE97B5" w14:textId="77777777" w:rsidR="00C50A95" w:rsidRPr="00D016EC" w:rsidRDefault="00C50A95" w:rsidP="00416506">
            <w:pPr>
              <w:pStyle w:val="tablehead"/>
              <w:rPr>
                <w:ins w:id="10483" w:author="Author"/>
              </w:rPr>
            </w:pPr>
            <w:ins w:id="10484" w:author="Author">
              <w:r w:rsidRPr="00D016EC">
                <w:t>9th</w:t>
              </w:r>
            </w:ins>
          </w:p>
        </w:tc>
        <w:tc>
          <w:tcPr>
            <w:tcW w:w="400" w:type="dxa"/>
            <w:vAlign w:val="bottom"/>
            <w:hideMark/>
          </w:tcPr>
          <w:p w14:paraId="3C9EB280" w14:textId="77777777" w:rsidR="00C50A95" w:rsidRPr="00D016EC" w:rsidRDefault="00C50A95" w:rsidP="00416506">
            <w:pPr>
              <w:pStyle w:val="tablehead"/>
              <w:rPr>
                <w:ins w:id="10485" w:author="Author"/>
              </w:rPr>
            </w:pPr>
            <w:ins w:id="10486" w:author="Author">
              <w:r w:rsidRPr="00D016EC">
                <w:t>10th</w:t>
              </w:r>
            </w:ins>
          </w:p>
        </w:tc>
        <w:tc>
          <w:tcPr>
            <w:tcW w:w="400" w:type="dxa"/>
            <w:vAlign w:val="bottom"/>
            <w:hideMark/>
          </w:tcPr>
          <w:p w14:paraId="2F32B7BC" w14:textId="77777777" w:rsidR="00C50A95" w:rsidRPr="00D016EC" w:rsidRDefault="00C50A95" w:rsidP="00416506">
            <w:pPr>
              <w:pStyle w:val="tablehead"/>
              <w:rPr>
                <w:ins w:id="10487" w:author="Author"/>
              </w:rPr>
            </w:pPr>
            <w:ins w:id="10488" w:author="Author">
              <w:r w:rsidRPr="00D016EC">
                <w:t>11th</w:t>
              </w:r>
            </w:ins>
          </w:p>
        </w:tc>
        <w:tc>
          <w:tcPr>
            <w:tcW w:w="400" w:type="dxa"/>
            <w:vAlign w:val="bottom"/>
            <w:hideMark/>
          </w:tcPr>
          <w:p w14:paraId="47BF7BF7" w14:textId="77777777" w:rsidR="00C50A95" w:rsidRPr="00D016EC" w:rsidRDefault="00C50A95" w:rsidP="00416506">
            <w:pPr>
              <w:pStyle w:val="tablehead"/>
              <w:rPr>
                <w:ins w:id="10489" w:author="Author"/>
              </w:rPr>
            </w:pPr>
            <w:ins w:id="10490" w:author="Author">
              <w:r w:rsidRPr="00D016EC">
                <w:t>12th</w:t>
              </w:r>
            </w:ins>
          </w:p>
        </w:tc>
        <w:tc>
          <w:tcPr>
            <w:tcW w:w="400" w:type="dxa"/>
            <w:vAlign w:val="bottom"/>
            <w:hideMark/>
          </w:tcPr>
          <w:p w14:paraId="18039650" w14:textId="77777777" w:rsidR="00C50A95" w:rsidRPr="00D016EC" w:rsidRDefault="00C50A95" w:rsidP="00416506">
            <w:pPr>
              <w:pStyle w:val="tablehead"/>
              <w:rPr>
                <w:ins w:id="10491" w:author="Author"/>
              </w:rPr>
            </w:pPr>
            <w:ins w:id="10492" w:author="Author">
              <w:r w:rsidRPr="00D016EC">
                <w:t>13th</w:t>
              </w:r>
            </w:ins>
          </w:p>
        </w:tc>
        <w:tc>
          <w:tcPr>
            <w:tcW w:w="400" w:type="dxa"/>
            <w:vAlign w:val="bottom"/>
            <w:hideMark/>
          </w:tcPr>
          <w:p w14:paraId="5CAA3DE6" w14:textId="77777777" w:rsidR="00C50A95" w:rsidRPr="00D016EC" w:rsidRDefault="00C50A95" w:rsidP="00416506">
            <w:pPr>
              <w:pStyle w:val="tablehead"/>
              <w:rPr>
                <w:ins w:id="10493" w:author="Author"/>
              </w:rPr>
            </w:pPr>
            <w:ins w:id="10494" w:author="Author">
              <w:r w:rsidRPr="00D016EC">
                <w:t>14th</w:t>
              </w:r>
            </w:ins>
          </w:p>
        </w:tc>
        <w:tc>
          <w:tcPr>
            <w:tcW w:w="400" w:type="dxa"/>
            <w:vAlign w:val="bottom"/>
            <w:hideMark/>
          </w:tcPr>
          <w:p w14:paraId="0A157B4C" w14:textId="77777777" w:rsidR="00C50A95" w:rsidRPr="00D016EC" w:rsidRDefault="00C50A95" w:rsidP="00416506">
            <w:pPr>
              <w:pStyle w:val="tablehead"/>
              <w:rPr>
                <w:ins w:id="10495" w:author="Author"/>
              </w:rPr>
            </w:pPr>
            <w:ins w:id="10496" w:author="Author">
              <w:r w:rsidRPr="00D016EC">
                <w:t>15th</w:t>
              </w:r>
            </w:ins>
          </w:p>
        </w:tc>
        <w:tc>
          <w:tcPr>
            <w:tcW w:w="400" w:type="dxa"/>
            <w:vAlign w:val="bottom"/>
            <w:hideMark/>
          </w:tcPr>
          <w:p w14:paraId="7527C4CF" w14:textId="77777777" w:rsidR="00C50A95" w:rsidRPr="00D016EC" w:rsidRDefault="00C50A95" w:rsidP="00416506">
            <w:pPr>
              <w:pStyle w:val="tablehead"/>
              <w:rPr>
                <w:ins w:id="10497" w:author="Author"/>
              </w:rPr>
            </w:pPr>
            <w:ins w:id="10498" w:author="Author">
              <w:r w:rsidRPr="00D016EC">
                <w:t>16th</w:t>
              </w:r>
            </w:ins>
          </w:p>
        </w:tc>
        <w:tc>
          <w:tcPr>
            <w:tcW w:w="400" w:type="dxa"/>
            <w:vAlign w:val="bottom"/>
            <w:hideMark/>
          </w:tcPr>
          <w:p w14:paraId="11B62DDE" w14:textId="77777777" w:rsidR="00C50A95" w:rsidRPr="00D016EC" w:rsidRDefault="00C50A95" w:rsidP="00416506">
            <w:pPr>
              <w:pStyle w:val="tablehead"/>
              <w:rPr>
                <w:ins w:id="10499" w:author="Author"/>
              </w:rPr>
            </w:pPr>
            <w:ins w:id="10500" w:author="Author">
              <w:r w:rsidRPr="00D016EC">
                <w:t>17th</w:t>
              </w:r>
            </w:ins>
          </w:p>
        </w:tc>
        <w:tc>
          <w:tcPr>
            <w:tcW w:w="400" w:type="dxa"/>
            <w:vAlign w:val="bottom"/>
            <w:hideMark/>
          </w:tcPr>
          <w:p w14:paraId="150A4A15" w14:textId="77777777" w:rsidR="00C50A95" w:rsidRPr="00D016EC" w:rsidRDefault="00C50A95" w:rsidP="00416506">
            <w:pPr>
              <w:pStyle w:val="tablehead"/>
              <w:rPr>
                <w:ins w:id="10501" w:author="Author"/>
              </w:rPr>
            </w:pPr>
            <w:ins w:id="10502" w:author="Author">
              <w:r w:rsidRPr="00D016EC">
                <w:t>18th</w:t>
              </w:r>
            </w:ins>
          </w:p>
        </w:tc>
        <w:tc>
          <w:tcPr>
            <w:tcW w:w="400" w:type="dxa"/>
            <w:vAlign w:val="bottom"/>
            <w:hideMark/>
          </w:tcPr>
          <w:p w14:paraId="46C8D674" w14:textId="77777777" w:rsidR="00C50A95" w:rsidRPr="00D016EC" w:rsidRDefault="00C50A95" w:rsidP="00416506">
            <w:pPr>
              <w:pStyle w:val="tablehead"/>
              <w:rPr>
                <w:ins w:id="10503" w:author="Author"/>
              </w:rPr>
            </w:pPr>
            <w:ins w:id="10504" w:author="Author">
              <w:r w:rsidRPr="00D016EC">
                <w:t>19th</w:t>
              </w:r>
            </w:ins>
          </w:p>
        </w:tc>
        <w:tc>
          <w:tcPr>
            <w:tcW w:w="400" w:type="dxa"/>
            <w:vAlign w:val="bottom"/>
            <w:hideMark/>
          </w:tcPr>
          <w:p w14:paraId="21D7FD47" w14:textId="77777777" w:rsidR="00C50A95" w:rsidRPr="00D016EC" w:rsidRDefault="00C50A95" w:rsidP="00416506">
            <w:pPr>
              <w:pStyle w:val="tablehead"/>
              <w:rPr>
                <w:ins w:id="10505" w:author="Author"/>
              </w:rPr>
            </w:pPr>
            <w:ins w:id="10506" w:author="Author">
              <w:r w:rsidRPr="00D016EC">
                <w:t>20th</w:t>
              </w:r>
            </w:ins>
          </w:p>
        </w:tc>
        <w:tc>
          <w:tcPr>
            <w:tcW w:w="400" w:type="dxa"/>
            <w:vAlign w:val="bottom"/>
            <w:hideMark/>
          </w:tcPr>
          <w:p w14:paraId="761C5E2A" w14:textId="77777777" w:rsidR="00C50A95" w:rsidRPr="00D016EC" w:rsidRDefault="00C50A95" w:rsidP="00416506">
            <w:pPr>
              <w:pStyle w:val="tablehead"/>
              <w:rPr>
                <w:ins w:id="10507" w:author="Author"/>
              </w:rPr>
            </w:pPr>
            <w:ins w:id="10508" w:author="Author">
              <w:r w:rsidRPr="00D016EC">
                <w:t>21st</w:t>
              </w:r>
            </w:ins>
          </w:p>
        </w:tc>
        <w:tc>
          <w:tcPr>
            <w:tcW w:w="440" w:type="dxa"/>
            <w:vAlign w:val="bottom"/>
            <w:hideMark/>
          </w:tcPr>
          <w:p w14:paraId="39555523" w14:textId="77777777" w:rsidR="00C50A95" w:rsidRPr="00D016EC" w:rsidRDefault="00C50A95" w:rsidP="00416506">
            <w:pPr>
              <w:pStyle w:val="tablehead"/>
              <w:rPr>
                <w:ins w:id="10509" w:author="Author"/>
              </w:rPr>
            </w:pPr>
            <w:ins w:id="10510" w:author="Author">
              <w:r w:rsidRPr="00D016EC">
                <w:t>22nd</w:t>
              </w:r>
            </w:ins>
          </w:p>
        </w:tc>
        <w:tc>
          <w:tcPr>
            <w:tcW w:w="400" w:type="dxa"/>
            <w:vAlign w:val="bottom"/>
            <w:hideMark/>
          </w:tcPr>
          <w:p w14:paraId="19AFFE80" w14:textId="77777777" w:rsidR="00C50A95" w:rsidRPr="00D016EC" w:rsidRDefault="00C50A95" w:rsidP="00416506">
            <w:pPr>
              <w:pStyle w:val="tablehead"/>
              <w:rPr>
                <w:ins w:id="10511" w:author="Author"/>
              </w:rPr>
            </w:pPr>
            <w:ins w:id="10512" w:author="Author">
              <w:r w:rsidRPr="00D016EC">
                <w:t>23rd</w:t>
              </w:r>
            </w:ins>
          </w:p>
        </w:tc>
        <w:tc>
          <w:tcPr>
            <w:tcW w:w="400" w:type="dxa"/>
            <w:vAlign w:val="bottom"/>
            <w:hideMark/>
          </w:tcPr>
          <w:p w14:paraId="0FC345BA" w14:textId="77777777" w:rsidR="00C50A95" w:rsidRPr="00D016EC" w:rsidRDefault="00C50A95" w:rsidP="00416506">
            <w:pPr>
              <w:pStyle w:val="tablehead"/>
              <w:rPr>
                <w:ins w:id="10513" w:author="Author"/>
              </w:rPr>
            </w:pPr>
            <w:ins w:id="10514" w:author="Author">
              <w:r w:rsidRPr="00D016EC">
                <w:t>24th</w:t>
              </w:r>
            </w:ins>
          </w:p>
        </w:tc>
        <w:tc>
          <w:tcPr>
            <w:tcW w:w="400" w:type="dxa"/>
            <w:vAlign w:val="bottom"/>
            <w:hideMark/>
          </w:tcPr>
          <w:p w14:paraId="5156A026" w14:textId="77777777" w:rsidR="00C50A95" w:rsidRPr="00D016EC" w:rsidRDefault="00C50A95" w:rsidP="00416506">
            <w:pPr>
              <w:pStyle w:val="tablehead"/>
              <w:rPr>
                <w:ins w:id="10515" w:author="Author"/>
              </w:rPr>
            </w:pPr>
            <w:ins w:id="10516" w:author="Author">
              <w:r w:rsidRPr="00D016EC">
                <w:t>25th</w:t>
              </w:r>
            </w:ins>
          </w:p>
        </w:tc>
        <w:tc>
          <w:tcPr>
            <w:tcW w:w="400" w:type="dxa"/>
            <w:vAlign w:val="bottom"/>
            <w:hideMark/>
          </w:tcPr>
          <w:p w14:paraId="034AB8C3" w14:textId="77777777" w:rsidR="00C50A95" w:rsidRPr="00D016EC" w:rsidRDefault="00C50A95" w:rsidP="00416506">
            <w:pPr>
              <w:pStyle w:val="tablehead"/>
              <w:rPr>
                <w:ins w:id="10517" w:author="Author"/>
              </w:rPr>
            </w:pPr>
            <w:ins w:id="10518" w:author="Author">
              <w:r w:rsidRPr="00D016EC">
                <w:t>26th</w:t>
              </w:r>
            </w:ins>
          </w:p>
        </w:tc>
        <w:tc>
          <w:tcPr>
            <w:tcW w:w="460" w:type="dxa"/>
            <w:vAlign w:val="bottom"/>
            <w:hideMark/>
          </w:tcPr>
          <w:p w14:paraId="649EB3FB" w14:textId="77777777" w:rsidR="00C50A95" w:rsidRPr="00D016EC" w:rsidRDefault="00C50A95" w:rsidP="00416506">
            <w:pPr>
              <w:pStyle w:val="tablehead"/>
              <w:rPr>
                <w:ins w:id="10519" w:author="Author"/>
              </w:rPr>
            </w:pPr>
            <w:ins w:id="10520" w:author="Author">
              <w:r w:rsidRPr="00D016EC">
                <w:t>27th and older</w:t>
              </w:r>
            </w:ins>
          </w:p>
        </w:tc>
      </w:tr>
      <w:tr w:rsidR="00C50A95" w:rsidRPr="00D016EC" w14:paraId="79446A0A" w14:textId="77777777" w:rsidTr="00416506">
        <w:trPr>
          <w:trHeight w:val="190"/>
          <w:ins w:id="10521" w:author="Author"/>
        </w:trPr>
        <w:tc>
          <w:tcPr>
            <w:tcW w:w="200" w:type="dxa"/>
            <w:tcBorders>
              <w:right w:val="nil"/>
            </w:tcBorders>
            <w:vAlign w:val="bottom"/>
            <w:hideMark/>
          </w:tcPr>
          <w:p w14:paraId="32E56850" w14:textId="77777777" w:rsidR="00C50A95" w:rsidRPr="00D016EC" w:rsidRDefault="00C50A95" w:rsidP="00416506">
            <w:pPr>
              <w:pStyle w:val="tabletext11"/>
              <w:jc w:val="right"/>
              <w:rPr>
                <w:ins w:id="10522" w:author="Author"/>
              </w:rPr>
            </w:pPr>
            <w:ins w:id="10523" w:author="Author">
              <w:r w:rsidRPr="00D016EC">
                <w:t>$</w:t>
              </w:r>
            </w:ins>
          </w:p>
        </w:tc>
        <w:tc>
          <w:tcPr>
            <w:tcW w:w="1580" w:type="dxa"/>
            <w:tcBorders>
              <w:left w:val="nil"/>
            </w:tcBorders>
            <w:vAlign w:val="bottom"/>
            <w:hideMark/>
          </w:tcPr>
          <w:p w14:paraId="25DF8547" w14:textId="77777777" w:rsidR="00C50A95" w:rsidRPr="00D016EC" w:rsidRDefault="00C50A95" w:rsidP="00416506">
            <w:pPr>
              <w:pStyle w:val="tabletext11"/>
              <w:tabs>
                <w:tab w:val="decimal" w:pos="640"/>
              </w:tabs>
              <w:rPr>
                <w:ins w:id="10524" w:author="Author"/>
              </w:rPr>
            </w:pPr>
            <w:ins w:id="10525" w:author="Author">
              <w:r w:rsidRPr="00D016EC">
                <w:t>0 to 999</w:t>
              </w:r>
            </w:ins>
          </w:p>
        </w:tc>
        <w:tc>
          <w:tcPr>
            <w:tcW w:w="680" w:type="dxa"/>
            <w:noWrap/>
            <w:vAlign w:val="bottom"/>
            <w:hideMark/>
          </w:tcPr>
          <w:p w14:paraId="0B08C1D3" w14:textId="77777777" w:rsidR="00C50A95" w:rsidRPr="00D016EC" w:rsidRDefault="00C50A95" w:rsidP="00416506">
            <w:pPr>
              <w:pStyle w:val="tabletext11"/>
              <w:jc w:val="center"/>
              <w:rPr>
                <w:ins w:id="10526" w:author="Author"/>
              </w:rPr>
            </w:pPr>
            <w:ins w:id="10527" w:author="Author">
              <w:r w:rsidRPr="00D016EC">
                <w:t>0.06</w:t>
              </w:r>
            </w:ins>
          </w:p>
        </w:tc>
        <w:tc>
          <w:tcPr>
            <w:tcW w:w="900" w:type="dxa"/>
            <w:noWrap/>
            <w:vAlign w:val="bottom"/>
            <w:hideMark/>
          </w:tcPr>
          <w:p w14:paraId="6A0064A3" w14:textId="77777777" w:rsidR="00C50A95" w:rsidRPr="00D016EC" w:rsidRDefault="00C50A95" w:rsidP="00416506">
            <w:pPr>
              <w:pStyle w:val="tabletext11"/>
              <w:jc w:val="center"/>
              <w:rPr>
                <w:ins w:id="10528" w:author="Author"/>
              </w:rPr>
            </w:pPr>
            <w:ins w:id="10529" w:author="Author">
              <w:r w:rsidRPr="00D016EC">
                <w:t>0.05</w:t>
              </w:r>
            </w:ins>
          </w:p>
        </w:tc>
        <w:tc>
          <w:tcPr>
            <w:tcW w:w="400" w:type="dxa"/>
            <w:noWrap/>
            <w:vAlign w:val="bottom"/>
            <w:hideMark/>
          </w:tcPr>
          <w:p w14:paraId="2C21A8C4" w14:textId="77777777" w:rsidR="00C50A95" w:rsidRPr="00D016EC" w:rsidRDefault="00C50A95" w:rsidP="00416506">
            <w:pPr>
              <w:pStyle w:val="tabletext11"/>
              <w:jc w:val="center"/>
              <w:rPr>
                <w:ins w:id="10530" w:author="Author"/>
              </w:rPr>
            </w:pPr>
            <w:ins w:id="10531" w:author="Author">
              <w:r w:rsidRPr="00D016EC">
                <w:t>0.05</w:t>
              </w:r>
            </w:ins>
          </w:p>
        </w:tc>
        <w:tc>
          <w:tcPr>
            <w:tcW w:w="400" w:type="dxa"/>
            <w:noWrap/>
            <w:vAlign w:val="bottom"/>
            <w:hideMark/>
          </w:tcPr>
          <w:p w14:paraId="22544218" w14:textId="77777777" w:rsidR="00C50A95" w:rsidRPr="00D016EC" w:rsidRDefault="00C50A95" w:rsidP="00416506">
            <w:pPr>
              <w:pStyle w:val="tabletext11"/>
              <w:jc w:val="center"/>
              <w:rPr>
                <w:ins w:id="10532" w:author="Author"/>
              </w:rPr>
            </w:pPr>
            <w:ins w:id="10533" w:author="Author">
              <w:r w:rsidRPr="00D016EC">
                <w:t>0.05</w:t>
              </w:r>
            </w:ins>
          </w:p>
        </w:tc>
        <w:tc>
          <w:tcPr>
            <w:tcW w:w="400" w:type="dxa"/>
            <w:noWrap/>
            <w:vAlign w:val="bottom"/>
            <w:hideMark/>
          </w:tcPr>
          <w:p w14:paraId="157852DC" w14:textId="77777777" w:rsidR="00C50A95" w:rsidRPr="00D016EC" w:rsidRDefault="00C50A95" w:rsidP="00416506">
            <w:pPr>
              <w:pStyle w:val="tabletext11"/>
              <w:jc w:val="center"/>
              <w:rPr>
                <w:ins w:id="10534" w:author="Author"/>
              </w:rPr>
            </w:pPr>
            <w:ins w:id="10535" w:author="Author">
              <w:r w:rsidRPr="00D016EC">
                <w:t>0.04</w:t>
              </w:r>
            </w:ins>
          </w:p>
        </w:tc>
        <w:tc>
          <w:tcPr>
            <w:tcW w:w="400" w:type="dxa"/>
            <w:noWrap/>
            <w:vAlign w:val="bottom"/>
            <w:hideMark/>
          </w:tcPr>
          <w:p w14:paraId="440F87FB" w14:textId="77777777" w:rsidR="00C50A95" w:rsidRPr="00D016EC" w:rsidRDefault="00C50A95" w:rsidP="00416506">
            <w:pPr>
              <w:pStyle w:val="tabletext11"/>
              <w:jc w:val="center"/>
              <w:rPr>
                <w:ins w:id="10536" w:author="Author"/>
              </w:rPr>
            </w:pPr>
            <w:ins w:id="10537" w:author="Author">
              <w:r w:rsidRPr="00D016EC">
                <w:t>0.04</w:t>
              </w:r>
            </w:ins>
          </w:p>
        </w:tc>
        <w:tc>
          <w:tcPr>
            <w:tcW w:w="400" w:type="dxa"/>
            <w:noWrap/>
            <w:vAlign w:val="bottom"/>
            <w:hideMark/>
          </w:tcPr>
          <w:p w14:paraId="22E07BA8" w14:textId="77777777" w:rsidR="00C50A95" w:rsidRPr="00D016EC" w:rsidRDefault="00C50A95" w:rsidP="00416506">
            <w:pPr>
              <w:pStyle w:val="tabletext11"/>
              <w:jc w:val="center"/>
              <w:rPr>
                <w:ins w:id="10538" w:author="Author"/>
              </w:rPr>
            </w:pPr>
            <w:ins w:id="10539" w:author="Author">
              <w:r w:rsidRPr="00D016EC">
                <w:t>0.04</w:t>
              </w:r>
            </w:ins>
          </w:p>
        </w:tc>
        <w:tc>
          <w:tcPr>
            <w:tcW w:w="400" w:type="dxa"/>
            <w:noWrap/>
            <w:vAlign w:val="bottom"/>
            <w:hideMark/>
          </w:tcPr>
          <w:p w14:paraId="18F49CD9" w14:textId="77777777" w:rsidR="00C50A95" w:rsidRPr="00D016EC" w:rsidRDefault="00C50A95" w:rsidP="00416506">
            <w:pPr>
              <w:pStyle w:val="tabletext11"/>
              <w:jc w:val="center"/>
              <w:rPr>
                <w:ins w:id="10540" w:author="Author"/>
              </w:rPr>
            </w:pPr>
            <w:ins w:id="10541" w:author="Author">
              <w:r w:rsidRPr="00D016EC">
                <w:t>0.04</w:t>
              </w:r>
            </w:ins>
          </w:p>
        </w:tc>
        <w:tc>
          <w:tcPr>
            <w:tcW w:w="400" w:type="dxa"/>
            <w:noWrap/>
            <w:vAlign w:val="bottom"/>
            <w:hideMark/>
          </w:tcPr>
          <w:p w14:paraId="7B31E8E0" w14:textId="77777777" w:rsidR="00C50A95" w:rsidRPr="00D016EC" w:rsidRDefault="00C50A95" w:rsidP="00416506">
            <w:pPr>
              <w:pStyle w:val="tabletext11"/>
              <w:jc w:val="center"/>
              <w:rPr>
                <w:ins w:id="10542" w:author="Author"/>
              </w:rPr>
            </w:pPr>
            <w:ins w:id="10543" w:author="Author">
              <w:r w:rsidRPr="00D016EC">
                <w:t>0.04</w:t>
              </w:r>
            </w:ins>
          </w:p>
        </w:tc>
        <w:tc>
          <w:tcPr>
            <w:tcW w:w="400" w:type="dxa"/>
            <w:noWrap/>
            <w:vAlign w:val="bottom"/>
            <w:hideMark/>
          </w:tcPr>
          <w:p w14:paraId="44BFD47B" w14:textId="77777777" w:rsidR="00C50A95" w:rsidRPr="00D016EC" w:rsidRDefault="00C50A95" w:rsidP="00416506">
            <w:pPr>
              <w:pStyle w:val="tabletext11"/>
              <w:jc w:val="center"/>
              <w:rPr>
                <w:ins w:id="10544" w:author="Author"/>
              </w:rPr>
            </w:pPr>
            <w:ins w:id="10545" w:author="Author">
              <w:r w:rsidRPr="00D016EC">
                <w:t>0.04</w:t>
              </w:r>
            </w:ins>
          </w:p>
        </w:tc>
        <w:tc>
          <w:tcPr>
            <w:tcW w:w="400" w:type="dxa"/>
            <w:noWrap/>
            <w:vAlign w:val="bottom"/>
            <w:hideMark/>
          </w:tcPr>
          <w:p w14:paraId="0E475D4F" w14:textId="77777777" w:rsidR="00C50A95" w:rsidRPr="00D016EC" w:rsidRDefault="00C50A95" w:rsidP="00416506">
            <w:pPr>
              <w:pStyle w:val="tabletext11"/>
              <w:jc w:val="center"/>
              <w:rPr>
                <w:ins w:id="10546" w:author="Author"/>
              </w:rPr>
            </w:pPr>
            <w:ins w:id="10547" w:author="Author">
              <w:r w:rsidRPr="00D016EC">
                <w:t>0.04</w:t>
              </w:r>
            </w:ins>
          </w:p>
        </w:tc>
        <w:tc>
          <w:tcPr>
            <w:tcW w:w="400" w:type="dxa"/>
            <w:noWrap/>
            <w:vAlign w:val="bottom"/>
            <w:hideMark/>
          </w:tcPr>
          <w:p w14:paraId="62D36561" w14:textId="77777777" w:rsidR="00C50A95" w:rsidRPr="00D016EC" w:rsidRDefault="00C50A95" w:rsidP="00416506">
            <w:pPr>
              <w:pStyle w:val="tabletext11"/>
              <w:jc w:val="center"/>
              <w:rPr>
                <w:ins w:id="10548" w:author="Author"/>
              </w:rPr>
            </w:pPr>
            <w:ins w:id="10549" w:author="Author">
              <w:r w:rsidRPr="00D016EC">
                <w:t>0.04</w:t>
              </w:r>
            </w:ins>
          </w:p>
        </w:tc>
        <w:tc>
          <w:tcPr>
            <w:tcW w:w="400" w:type="dxa"/>
            <w:noWrap/>
            <w:vAlign w:val="bottom"/>
            <w:hideMark/>
          </w:tcPr>
          <w:p w14:paraId="62E53797" w14:textId="77777777" w:rsidR="00C50A95" w:rsidRPr="00D016EC" w:rsidRDefault="00C50A95" w:rsidP="00416506">
            <w:pPr>
              <w:pStyle w:val="tabletext11"/>
              <w:jc w:val="center"/>
              <w:rPr>
                <w:ins w:id="10550" w:author="Author"/>
              </w:rPr>
            </w:pPr>
            <w:ins w:id="10551" w:author="Author">
              <w:r w:rsidRPr="00D016EC">
                <w:t>0.04</w:t>
              </w:r>
            </w:ins>
          </w:p>
        </w:tc>
        <w:tc>
          <w:tcPr>
            <w:tcW w:w="400" w:type="dxa"/>
            <w:noWrap/>
            <w:vAlign w:val="bottom"/>
            <w:hideMark/>
          </w:tcPr>
          <w:p w14:paraId="0E9297A4" w14:textId="77777777" w:rsidR="00C50A95" w:rsidRPr="00D016EC" w:rsidRDefault="00C50A95" w:rsidP="00416506">
            <w:pPr>
              <w:pStyle w:val="tabletext11"/>
              <w:jc w:val="center"/>
              <w:rPr>
                <w:ins w:id="10552" w:author="Author"/>
              </w:rPr>
            </w:pPr>
            <w:ins w:id="10553" w:author="Author">
              <w:r w:rsidRPr="00D016EC">
                <w:t>0.04</w:t>
              </w:r>
            </w:ins>
          </w:p>
        </w:tc>
        <w:tc>
          <w:tcPr>
            <w:tcW w:w="400" w:type="dxa"/>
            <w:noWrap/>
            <w:vAlign w:val="bottom"/>
            <w:hideMark/>
          </w:tcPr>
          <w:p w14:paraId="28D024C1" w14:textId="77777777" w:rsidR="00C50A95" w:rsidRPr="00D016EC" w:rsidRDefault="00C50A95" w:rsidP="00416506">
            <w:pPr>
              <w:pStyle w:val="tabletext11"/>
              <w:jc w:val="center"/>
              <w:rPr>
                <w:ins w:id="10554" w:author="Author"/>
              </w:rPr>
            </w:pPr>
            <w:ins w:id="10555" w:author="Author">
              <w:r w:rsidRPr="00D016EC">
                <w:t>0.04</w:t>
              </w:r>
            </w:ins>
          </w:p>
        </w:tc>
        <w:tc>
          <w:tcPr>
            <w:tcW w:w="400" w:type="dxa"/>
            <w:noWrap/>
            <w:vAlign w:val="bottom"/>
            <w:hideMark/>
          </w:tcPr>
          <w:p w14:paraId="541EC01A" w14:textId="77777777" w:rsidR="00C50A95" w:rsidRPr="00D016EC" w:rsidRDefault="00C50A95" w:rsidP="00416506">
            <w:pPr>
              <w:pStyle w:val="tabletext11"/>
              <w:jc w:val="center"/>
              <w:rPr>
                <w:ins w:id="10556" w:author="Author"/>
              </w:rPr>
            </w:pPr>
            <w:ins w:id="10557" w:author="Author">
              <w:r w:rsidRPr="00D016EC">
                <w:t>0.04</w:t>
              </w:r>
            </w:ins>
          </w:p>
        </w:tc>
        <w:tc>
          <w:tcPr>
            <w:tcW w:w="400" w:type="dxa"/>
            <w:noWrap/>
            <w:vAlign w:val="bottom"/>
            <w:hideMark/>
          </w:tcPr>
          <w:p w14:paraId="3ABC83EE" w14:textId="77777777" w:rsidR="00C50A95" w:rsidRPr="00D016EC" w:rsidRDefault="00C50A95" w:rsidP="00416506">
            <w:pPr>
              <w:pStyle w:val="tabletext11"/>
              <w:jc w:val="center"/>
              <w:rPr>
                <w:ins w:id="10558" w:author="Author"/>
              </w:rPr>
            </w:pPr>
            <w:ins w:id="10559" w:author="Author">
              <w:r w:rsidRPr="00D016EC">
                <w:t>0.04</w:t>
              </w:r>
            </w:ins>
          </w:p>
        </w:tc>
        <w:tc>
          <w:tcPr>
            <w:tcW w:w="400" w:type="dxa"/>
            <w:noWrap/>
            <w:vAlign w:val="bottom"/>
            <w:hideMark/>
          </w:tcPr>
          <w:p w14:paraId="6D1E1D2C" w14:textId="77777777" w:rsidR="00C50A95" w:rsidRPr="00D016EC" w:rsidRDefault="00C50A95" w:rsidP="00416506">
            <w:pPr>
              <w:pStyle w:val="tabletext11"/>
              <w:jc w:val="center"/>
              <w:rPr>
                <w:ins w:id="10560" w:author="Author"/>
              </w:rPr>
            </w:pPr>
            <w:ins w:id="10561" w:author="Author">
              <w:r w:rsidRPr="00D016EC">
                <w:t>0.04</w:t>
              </w:r>
            </w:ins>
          </w:p>
        </w:tc>
        <w:tc>
          <w:tcPr>
            <w:tcW w:w="400" w:type="dxa"/>
            <w:noWrap/>
            <w:vAlign w:val="bottom"/>
            <w:hideMark/>
          </w:tcPr>
          <w:p w14:paraId="3752076A" w14:textId="77777777" w:rsidR="00C50A95" w:rsidRPr="00D016EC" w:rsidRDefault="00C50A95" w:rsidP="00416506">
            <w:pPr>
              <w:pStyle w:val="tabletext11"/>
              <w:jc w:val="center"/>
              <w:rPr>
                <w:ins w:id="10562" w:author="Author"/>
              </w:rPr>
            </w:pPr>
            <w:ins w:id="10563" w:author="Author">
              <w:r w:rsidRPr="00D016EC">
                <w:t>0.04</w:t>
              </w:r>
            </w:ins>
          </w:p>
        </w:tc>
        <w:tc>
          <w:tcPr>
            <w:tcW w:w="400" w:type="dxa"/>
            <w:noWrap/>
            <w:vAlign w:val="bottom"/>
            <w:hideMark/>
          </w:tcPr>
          <w:p w14:paraId="60F32CAC" w14:textId="77777777" w:rsidR="00C50A95" w:rsidRPr="00D016EC" w:rsidRDefault="00C50A95" w:rsidP="00416506">
            <w:pPr>
              <w:pStyle w:val="tabletext11"/>
              <w:jc w:val="center"/>
              <w:rPr>
                <w:ins w:id="10564" w:author="Author"/>
              </w:rPr>
            </w:pPr>
            <w:ins w:id="10565" w:author="Author">
              <w:r w:rsidRPr="00D016EC">
                <w:t>0.04</w:t>
              </w:r>
            </w:ins>
          </w:p>
        </w:tc>
        <w:tc>
          <w:tcPr>
            <w:tcW w:w="400" w:type="dxa"/>
            <w:noWrap/>
            <w:vAlign w:val="bottom"/>
            <w:hideMark/>
          </w:tcPr>
          <w:p w14:paraId="6C05A10B" w14:textId="77777777" w:rsidR="00C50A95" w:rsidRPr="00D016EC" w:rsidRDefault="00C50A95" w:rsidP="00416506">
            <w:pPr>
              <w:pStyle w:val="tabletext11"/>
              <w:jc w:val="center"/>
              <w:rPr>
                <w:ins w:id="10566" w:author="Author"/>
              </w:rPr>
            </w:pPr>
            <w:ins w:id="10567" w:author="Author">
              <w:r w:rsidRPr="00D016EC">
                <w:t>0.04</w:t>
              </w:r>
            </w:ins>
          </w:p>
        </w:tc>
        <w:tc>
          <w:tcPr>
            <w:tcW w:w="400" w:type="dxa"/>
            <w:noWrap/>
            <w:vAlign w:val="bottom"/>
            <w:hideMark/>
          </w:tcPr>
          <w:p w14:paraId="2F0005AE" w14:textId="77777777" w:rsidR="00C50A95" w:rsidRPr="00D016EC" w:rsidRDefault="00C50A95" w:rsidP="00416506">
            <w:pPr>
              <w:pStyle w:val="tabletext11"/>
              <w:jc w:val="center"/>
              <w:rPr>
                <w:ins w:id="10568" w:author="Author"/>
              </w:rPr>
            </w:pPr>
            <w:ins w:id="10569" w:author="Author">
              <w:r w:rsidRPr="00D016EC">
                <w:t>0.04</w:t>
              </w:r>
            </w:ins>
          </w:p>
        </w:tc>
        <w:tc>
          <w:tcPr>
            <w:tcW w:w="440" w:type="dxa"/>
            <w:noWrap/>
            <w:vAlign w:val="bottom"/>
            <w:hideMark/>
          </w:tcPr>
          <w:p w14:paraId="2EE6A03B" w14:textId="77777777" w:rsidR="00C50A95" w:rsidRPr="00D016EC" w:rsidRDefault="00C50A95" w:rsidP="00416506">
            <w:pPr>
              <w:pStyle w:val="tabletext11"/>
              <w:jc w:val="center"/>
              <w:rPr>
                <w:ins w:id="10570" w:author="Author"/>
              </w:rPr>
            </w:pPr>
            <w:ins w:id="10571" w:author="Author">
              <w:r w:rsidRPr="00D016EC">
                <w:t>0.04</w:t>
              </w:r>
            </w:ins>
          </w:p>
        </w:tc>
        <w:tc>
          <w:tcPr>
            <w:tcW w:w="400" w:type="dxa"/>
            <w:noWrap/>
            <w:vAlign w:val="bottom"/>
            <w:hideMark/>
          </w:tcPr>
          <w:p w14:paraId="609DBDDD" w14:textId="77777777" w:rsidR="00C50A95" w:rsidRPr="00D016EC" w:rsidRDefault="00C50A95" w:rsidP="00416506">
            <w:pPr>
              <w:pStyle w:val="tabletext11"/>
              <w:jc w:val="center"/>
              <w:rPr>
                <w:ins w:id="10572" w:author="Author"/>
              </w:rPr>
            </w:pPr>
            <w:ins w:id="10573" w:author="Author">
              <w:r w:rsidRPr="00D016EC">
                <w:t>0.04</w:t>
              </w:r>
            </w:ins>
          </w:p>
        </w:tc>
        <w:tc>
          <w:tcPr>
            <w:tcW w:w="400" w:type="dxa"/>
            <w:noWrap/>
            <w:vAlign w:val="bottom"/>
            <w:hideMark/>
          </w:tcPr>
          <w:p w14:paraId="1E89BD99" w14:textId="77777777" w:rsidR="00C50A95" w:rsidRPr="00D016EC" w:rsidRDefault="00C50A95" w:rsidP="00416506">
            <w:pPr>
              <w:pStyle w:val="tabletext11"/>
              <w:jc w:val="center"/>
              <w:rPr>
                <w:ins w:id="10574" w:author="Author"/>
              </w:rPr>
            </w:pPr>
            <w:ins w:id="10575" w:author="Author">
              <w:r w:rsidRPr="00D016EC">
                <w:t>0.04</w:t>
              </w:r>
            </w:ins>
          </w:p>
        </w:tc>
        <w:tc>
          <w:tcPr>
            <w:tcW w:w="400" w:type="dxa"/>
            <w:noWrap/>
            <w:vAlign w:val="bottom"/>
            <w:hideMark/>
          </w:tcPr>
          <w:p w14:paraId="253B6928" w14:textId="77777777" w:rsidR="00C50A95" w:rsidRPr="00D016EC" w:rsidRDefault="00C50A95" w:rsidP="00416506">
            <w:pPr>
              <w:pStyle w:val="tabletext11"/>
              <w:jc w:val="center"/>
              <w:rPr>
                <w:ins w:id="10576" w:author="Author"/>
              </w:rPr>
            </w:pPr>
            <w:ins w:id="10577" w:author="Author">
              <w:r w:rsidRPr="00D016EC">
                <w:t>0.04</w:t>
              </w:r>
            </w:ins>
          </w:p>
        </w:tc>
        <w:tc>
          <w:tcPr>
            <w:tcW w:w="400" w:type="dxa"/>
            <w:noWrap/>
            <w:vAlign w:val="bottom"/>
            <w:hideMark/>
          </w:tcPr>
          <w:p w14:paraId="733DDD73" w14:textId="77777777" w:rsidR="00C50A95" w:rsidRPr="00D016EC" w:rsidRDefault="00C50A95" w:rsidP="00416506">
            <w:pPr>
              <w:pStyle w:val="tabletext11"/>
              <w:jc w:val="center"/>
              <w:rPr>
                <w:ins w:id="10578" w:author="Author"/>
              </w:rPr>
            </w:pPr>
            <w:ins w:id="10579" w:author="Author">
              <w:r w:rsidRPr="00D016EC">
                <w:t>0.04</w:t>
              </w:r>
            </w:ins>
          </w:p>
        </w:tc>
        <w:tc>
          <w:tcPr>
            <w:tcW w:w="460" w:type="dxa"/>
            <w:noWrap/>
            <w:vAlign w:val="bottom"/>
            <w:hideMark/>
          </w:tcPr>
          <w:p w14:paraId="27656E47" w14:textId="77777777" w:rsidR="00C50A95" w:rsidRPr="00D016EC" w:rsidRDefault="00C50A95" w:rsidP="00416506">
            <w:pPr>
              <w:pStyle w:val="tabletext11"/>
              <w:jc w:val="center"/>
              <w:rPr>
                <w:ins w:id="10580" w:author="Author"/>
              </w:rPr>
            </w:pPr>
            <w:ins w:id="10581" w:author="Author">
              <w:r w:rsidRPr="00D016EC">
                <w:t>0.04</w:t>
              </w:r>
            </w:ins>
          </w:p>
        </w:tc>
      </w:tr>
      <w:tr w:rsidR="00C50A95" w:rsidRPr="00D016EC" w14:paraId="3DE46E27" w14:textId="77777777" w:rsidTr="00416506">
        <w:trPr>
          <w:trHeight w:val="190"/>
          <w:ins w:id="10582" w:author="Author"/>
        </w:trPr>
        <w:tc>
          <w:tcPr>
            <w:tcW w:w="200" w:type="dxa"/>
            <w:tcBorders>
              <w:right w:val="nil"/>
            </w:tcBorders>
            <w:vAlign w:val="bottom"/>
          </w:tcPr>
          <w:p w14:paraId="50A4F014" w14:textId="77777777" w:rsidR="00C50A95" w:rsidRPr="00D016EC" w:rsidRDefault="00C50A95" w:rsidP="00416506">
            <w:pPr>
              <w:pStyle w:val="tabletext11"/>
              <w:jc w:val="right"/>
              <w:rPr>
                <w:ins w:id="10583" w:author="Author"/>
              </w:rPr>
            </w:pPr>
          </w:p>
        </w:tc>
        <w:tc>
          <w:tcPr>
            <w:tcW w:w="1580" w:type="dxa"/>
            <w:tcBorders>
              <w:left w:val="nil"/>
            </w:tcBorders>
            <w:vAlign w:val="bottom"/>
            <w:hideMark/>
          </w:tcPr>
          <w:p w14:paraId="629AFF36" w14:textId="77777777" w:rsidR="00C50A95" w:rsidRPr="00D016EC" w:rsidRDefault="00C50A95" w:rsidP="00416506">
            <w:pPr>
              <w:pStyle w:val="tabletext11"/>
              <w:tabs>
                <w:tab w:val="decimal" w:pos="640"/>
              </w:tabs>
              <w:rPr>
                <w:ins w:id="10584" w:author="Author"/>
              </w:rPr>
            </w:pPr>
            <w:ins w:id="10585" w:author="Author">
              <w:r w:rsidRPr="00D016EC">
                <w:t>1,000 to 1,999</w:t>
              </w:r>
            </w:ins>
          </w:p>
        </w:tc>
        <w:tc>
          <w:tcPr>
            <w:tcW w:w="680" w:type="dxa"/>
            <w:noWrap/>
            <w:vAlign w:val="bottom"/>
            <w:hideMark/>
          </w:tcPr>
          <w:p w14:paraId="6F3DB38D" w14:textId="77777777" w:rsidR="00C50A95" w:rsidRPr="00D016EC" w:rsidRDefault="00C50A95" w:rsidP="00416506">
            <w:pPr>
              <w:pStyle w:val="tabletext11"/>
              <w:jc w:val="center"/>
              <w:rPr>
                <w:ins w:id="10586" w:author="Author"/>
              </w:rPr>
            </w:pPr>
            <w:ins w:id="10587" w:author="Author">
              <w:r w:rsidRPr="00D016EC">
                <w:t>0.09</w:t>
              </w:r>
            </w:ins>
          </w:p>
        </w:tc>
        <w:tc>
          <w:tcPr>
            <w:tcW w:w="900" w:type="dxa"/>
            <w:noWrap/>
            <w:vAlign w:val="bottom"/>
            <w:hideMark/>
          </w:tcPr>
          <w:p w14:paraId="2D1E0882" w14:textId="77777777" w:rsidR="00C50A95" w:rsidRPr="00D016EC" w:rsidRDefault="00C50A95" w:rsidP="00416506">
            <w:pPr>
              <w:pStyle w:val="tabletext11"/>
              <w:jc w:val="center"/>
              <w:rPr>
                <w:ins w:id="10588" w:author="Author"/>
              </w:rPr>
            </w:pPr>
            <w:ins w:id="10589" w:author="Author">
              <w:r w:rsidRPr="00D016EC">
                <w:t>0.07</w:t>
              </w:r>
            </w:ins>
          </w:p>
        </w:tc>
        <w:tc>
          <w:tcPr>
            <w:tcW w:w="400" w:type="dxa"/>
            <w:noWrap/>
            <w:vAlign w:val="bottom"/>
            <w:hideMark/>
          </w:tcPr>
          <w:p w14:paraId="7439266F" w14:textId="77777777" w:rsidR="00C50A95" w:rsidRPr="00D016EC" w:rsidRDefault="00C50A95" w:rsidP="00416506">
            <w:pPr>
              <w:pStyle w:val="tabletext11"/>
              <w:jc w:val="center"/>
              <w:rPr>
                <w:ins w:id="10590" w:author="Author"/>
              </w:rPr>
            </w:pPr>
            <w:ins w:id="10591" w:author="Author">
              <w:r w:rsidRPr="00D016EC">
                <w:t>0.07</w:t>
              </w:r>
            </w:ins>
          </w:p>
        </w:tc>
        <w:tc>
          <w:tcPr>
            <w:tcW w:w="400" w:type="dxa"/>
            <w:noWrap/>
            <w:vAlign w:val="bottom"/>
            <w:hideMark/>
          </w:tcPr>
          <w:p w14:paraId="4F846DE7" w14:textId="77777777" w:rsidR="00C50A95" w:rsidRPr="00D016EC" w:rsidRDefault="00C50A95" w:rsidP="00416506">
            <w:pPr>
              <w:pStyle w:val="tabletext11"/>
              <w:jc w:val="center"/>
              <w:rPr>
                <w:ins w:id="10592" w:author="Author"/>
              </w:rPr>
            </w:pPr>
            <w:ins w:id="10593" w:author="Author">
              <w:r w:rsidRPr="00D016EC">
                <w:t>0.07</w:t>
              </w:r>
            </w:ins>
          </w:p>
        </w:tc>
        <w:tc>
          <w:tcPr>
            <w:tcW w:w="400" w:type="dxa"/>
            <w:noWrap/>
            <w:vAlign w:val="bottom"/>
            <w:hideMark/>
          </w:tcPr>
          <w:p w14:paraId="2679213E" w14:textId="77777777" w:rsidR="00C50A95" w:rsidRPr="00D016EC" w:rsidRDefault="00C50A95" w:rsidP="00416506">
            <w:pPr>
              <w:pStyle w:val="tabletext11"/>
              <w:jc w:val="center"/>
              <w:rPr>
                <w:ins w:id="10594" w:author="Author"/>
              </w:rPr>
            </w:pPr>
            <w:ins w:id="10595" w:author="Author">
              <w:r w:rsidRPr="00D016EC">
                <w:t>0.07</w:t>
              </w:r>
            </w:ins>
          </w:p>
        </w:tc>
        <w:tc>
          <w:tcPr>
            <w:tcW w:w="400" w:type="dxa"/>
            <w:noWrap/>
            <w:vAlign w:val="bottom"/>
            <w:hideMark/>
          </w:tcPr>
          <w:p w14:paraId="0FFD17B3" w14:textId="77777777" w:rsidR="00C50A95" w:rsidRPr="00D016EC" w:rsidRDefault="00C50A95" w:rsidP="00416506">
            <w:pPr>
              <w:pStyle w:val="tabletext11"/>
              <w:jc w:val="center"/>
              <w:rPr>
                <w:ins w:id="10596" w:author="Author"/>
              </w:rPr>
            </w:pPr>
            <w:ins w:id="10597" w:author="Author">
              <w:r w:rsidRPr="00D016EC">
                <w:t>0.06</w:t>
              </w:r>
            </w:ins>
          </w:p>
        </w:tc>
        <w:tc>
          <w:tcPr>
            <w:tcW w:w="400" w:type="dxa"/>
            <w:noWrap/>
            <w:vAlign w:val="bottom"/>
            <w:hideMark/>
          </w:tcPr>
          <w:p w14:paraId="7B82EF23" w14:textId="77777777" w:rsidR="00C50A95" w:rsidRPr="00D016EC" w:rsidRDefault="00C50A95" w:rsidP="00416506">
            <w:pPr>
              <w:pStyle w:val="tabletext11"/>
              <w:jc w:val="center"/>
              <w:rPr>
                <w:ins w:id="10598" w:author="Author"/>
              </w:rPr>
            </w:pPr>
            <w:ins w:id="10599" w:author="Author">
              <w:r w:rsidRPr="00D016EC">
                <w:t>0.06</w:t>
              </w:r>
            </w:ins>
          </w:p>
        </w:tc>
        <w:tc>
          <w:tcPr>
            <w:tcW w:w="400" w:type="dxa"/>
            <w:noWrap/>
            <w:vAlign w:val="bottom"/>
            <w:hideMark/>
          </w:tcPr>
          <w:p w14:paraId="691D0BFF" w14:textId="77777777" w:rsidR="00C50A95" w:rsidRPr="00D016EC" w:rsidRDefault="00C50A95" w:rsidP="00416506">
            <w:pPr>
              <w:pStyle w:val="tabletext11"/>
              <w:jc w:val="center"/>
              <w:rPr>
                <w:ins w:id="10600" w:author="Author"/>
              </w:rPr>
            </w:pPr>
            <w:ins w:id="10601" w:author="Author">
              <w:r w:rsidRPr="00D016EC">
                <w:t>0.06</w:t>
              </w:r>
            </w:ins>
          </w:p>
        </w:tc>
        <w:tc>
          <w:tcPr>
            <w:tcW w:w="400" w:type="dxa"/>
            <w:noWrap/>
            <w:vAlign w:val="bottom"/>
            <w:hideMark/>
          </w:tcPr>
          <w:p w14:paraId="1A622043" w14:textId="77777777" w:rsidR="00C50A95" w:rsidRPr="00D016EC" w:rsidRDefault="00C50A95" w:rsidP="00416506">
            <w:pPr>
              <w:pStyle w:val="tabletext11"/>
              <w:jc w:val="center"/>
              <w:rPr>
                <w:ins w:id="10602" w:author="Author"/>
              </w:rPr>
            </w:pPr>
            <w:ins w:id="10603" w:author="Author">
              <w:r w:rsidRPr="00D016EC">
                <w:t>0.05</w:t>
              </w:r>
            </w:ins>
          </w:p>
        </w:tc>
        <w:tc>
          <w:tcPr>
            <w:tcW w:w="400" w:type="dxa"/>
            <w:noWrap/>
            <w:vAlign w:val="bottom"/>
            <w:hideMark/>
          </w:tcPr>
          <w:p w14:paraId="417C7006" w14:textId="77777777" w:rsidR="00C50A95" w:rsidRPr="00D016EC" w:rsidRDefault="00C50A95" w:rsidP="00416506">
            <w:pPr>
              <w:pStyle w:val="tabletext11"/>
              <w:jc w:val="center"/>
              <w:rPr>
                <w:ins w:id="10604" w:author="Author"/>
              </w:rPr>
            </w:pPr>
            <w:ins w:id="10605" w:author="Author">
              <w:r w:rsidRPr="00D016EC">
                <w:t>0.05</w:t>
              </w:r>
            </w:ins>
          </w:p>
        </w:tc>
        <w:tc>
          <w:tcPr>
            <w:tcW w:w="400" w:type="dxa"/>
            <w:noWrap/>
            <w:vAlign w:val="bottom"/>
            <w:hideMark/>
          </w:tcPr>
          <w:p w14:paraId="5DE26D2C" w14:textId="77777777" w:rsidR="00C50A95" w:rsidRPr="00D016EC" w:rsidRDefault="00C50A95" w:rsidP="00416506">
            <w:pPr>
              <w:pStyle w:val="tabletext11"/>
              <w:jc w:val="center"/>
              <w:rPr>
                <w:ins w:id="10606" w:author="Author"/>
              </w:rPr>
            </w:pPr>
            <w:ins w:id="10607" w:author="Author">
              <w:r w:rsidRPr="00D016EC">
                <w:t>0.05</w:t>
              </w:r>
            </w:ins>
          </w:p>
        </w:tc>
        <w:tc>
          <w:tcPr>
            <w:tcW w:w="400" w:type="dxa"/>
            <w:noWrap/>
            <w:vAlign w:val="bottom"/>
            <w:hideMark/>
          </w:tcPr>
          <w:p w14:paraId="52830667" w14:textId="77777777" w:rsidR="00C50A95" w:rsidRPr="00D016EC" w:rsidRDefault="00C50A95" w:rsidP="00416506">
            <w:pPr>
              <w:pStyle w:val="tabletext11"/>
              <w:jc w:val="center"/>
              <w:rPr>
                <w:ins w:id="10608" w:author="Author"/>
              </w:rPr>
            </w:pPr>
            <w:ins w:id="10609" w:author="Author">
              <w:r w:rsidRPr="00D016EC">
                <w:t>0.05</w:t>
              </w:r>
            </w:ins>
          </w:p>
        </w:tc>
        <w:tc>
          <w:tcPr>
            <w:tcW w:w="400" w:type="dxa"/>
            <w:noWrap/>
            <w:vAlign w:val="bottom"/>
            <w:hideMark/>
          </w:tcPr>
          <w:p w14:paraId="079979F5" w14:textId="77777777" w:rsidR="00C50A95" w:rsidRPr="00D016EC" w:rsidRDefault="00C50A95" w:rsidP="00416506">
            <w:pPr>
              <w:pStyle w:val="tabletext11"/>
              <w:jc w:val="center"/>
              <w:rPr>
                <w:ins w:id="10610" w:author="Author"/>
              </w:rPr>
            </w:pPr>
            <w:ins w:id="10611" w:author="Author">
              <w:r w:rsidRPr="00D016EC">
                <w:t>0.05</w:t>
              </w:r>
            </w:ins>
          </w:p>
        </w:tc>
        <w:tc>
          <w:tcPr>
            <w:tcW w:w="400" w:type="dxa"/>
            <w:noWrap/>
            <w:vAlign w:val="bottom"/>
            <w:hideMark/>
          </w:tcPr>
          <w:p w14:paraId="25E86BFF" w14:textId="77777777" w:rsidR="00C50A95" w:rsidRPr="00D016EC" w:rsidRDefault="00C50A95" w:rsidP="00416506">
            <w:pPr>
              <w:pStyle w:val="tabletext11"/>
              <w:jc w:val="center"/>
              <w:rPr>
                <w:ins w:id="10612" w:author="Author"/>
              </w:rPr>
            </w:pPr>
            <w:ins w:id="10613" w:author="Author">
              <w:r w:rsidRPr="00D016EC">
                <w:t>0.05</w:t>
              </w:r>
            </w:ins>
          </w:p>
        </w:tc>
        <w:tc>
          <w:tcPr>
            <w:tcW w:w="400" w:type="dxa"/>
            <w:noWrap/>
            <w:vAlign w:val="bottom"/>
            <w:hideMark/>
          </w:tcPr>
          <w:p w14:paraId="6083CDC2" w14:textId="77777777" w:rsidR="00C50A95" w:rsidRPr="00D016EC" w:rsidRDefault="00C50A95" w:rsidP="00416506">
            <w:pPr>
              <w:pStyle w:val="tabletext11"/>
              <w:jc w:val="center"/>
              <w:rPr>
                <w:ins w:id="10614" w:author="Author"/>
              </w:rPr>
            </w:pPr>
            <w:ins w:id="10615" w:author="Author">
              <w:r w:rsidRPr="00D016EC">
                <w:t>0.05</w:t>
              </w:r>
            </w:ins>
          </w:p>
        </w:tc>
        <w:tc>
          <w:tcPr>
            <w:tcW w:w="400" w:type="dxa"/>
            <w:noWrap/>
            <w:vAlign w:val="bottom"/>
            <w:hideMark/>
          </w:tcPr>
          <w:p w14:paraId="3B796730" w14:textId="77777777" w:rsidR="00C50A95" w:rsidRPr="00D016EC" w:rsidRDefault="00C50A95" w:rsidP="00416506">
            <w:pPr>
              <w:pStyle w:val="tabletext11"/>
              <w:jc w:val="center"/>
              <w:rPr>
                <w:ins w:id="10616" w:author="Author"/>
              </w:rPr>
            </w:pPr>
            <w:ins w:id="10617" w:author="Author">
              <w:r w:rsidRPr="00D016EC">
                <w:t>0.05</w:t>
              </w:r>
            </w:ins>
          </w:p>
        </w:tc>
        <w:tc>
          <w:tcPr>
            <w:tcW w:w="400" w:type="dxa"/>
            <w:noWrap/>
            <w:vAlign w:val="bottom"/>
            <w:hideMark/>
          </w:tcPr>
          <w:p w14:paraId="3B7882DD" w14:textId="77777777" w:rsidR="00C50A95" w:rsidRPr="00D016EC" w:rsidRDefault="00C50A95" w:rsidP="00416506">
            <w:pPr>
              <w:pStyle w:val="tabletext11"/>
              <w:jc w:val="center"/>
              <w:rPr>
                <w:ins w:id="10618" w:author="Author"/>
              </w:rPr>
            </w:pPr>
            <w:ins w:id="10619" w:author="Author">
              <w:r w:rsidRPr="00D016EC">
                <w:t>0.05</w:t>
              </w:r>
            </w:ins>
          </w:p>
        </w:tc>
        <w:tc>
          <w:tcPr>
            <w:tcW w:w="400" w:type="dxa"/>
            <w:noWrap/>
            <w:vAlign w:val="bottom"/>
            <w:hideMark/>
          </w:tcPr>
          <w:p w14:paraId="19413DBE" w14:textId="77777777" w:rsidR="00C50A95" w:rsidRPr="00D016EC" w:rsidRDefault="00C50A95" w:rsidP="00416506">
            <w:pPr>
              <w:pStyle w:val="tabletext11"/>
              <w:jc w:val="center"/>
              <w:rPr>
                <w:ins w:id="10620" w:author="Author"/>
              </w:rPr>
            </w:pPr>
            <w:ins w:id="10621" w:author="Author">
              <w:r w:rsidRPr="00D016EC">
                <w:t>0.05</w:t>
              </w:r>
            </w:ins>
          </w:p>
        </w:tc>
        <w:tc>
          <w:tcPr>
            <w:tcW w:w="400" w:type="dxa"/>
            <w:noWrap/>
            <w:vAlign w:val="bottom"/>
            <w:hideMark/>
          </w:tcPr>
          <w:p w14:paraId="76EA5340" w14:textId="77777777" w:rsidR="00C50A95" w:rsidRPr="00D016EC" w:rsidRDefault="00C50A95" w:rsidP="00416506">
            <w:pPr>
              <w:pStyle w:val="tabletext11"/>
              <w:jc w:val="center"/>
              <w:rPr>
                <w:ins w:id="10622" w:author="Author"/>
              </w:rPr>
            </w:pPr>
            <w:ins w:id="10623" w:author="Author">
              <w:r w:rsidRPr="00D016EC">
                <w:t>0.05</w:t>
              </w:r>
            </w:ins>
          </w:p>
        </w:tc>
        <w:tc>
          <w:tcPr>
            <w:tcW w:w="400" w:type="dxa"/>
            <w:noWrap/>
            <w:vAlign w:val="bottom"/>
            <w:hideMark/>
          </w:tcPr>
          <w:p w14:paraId="1688A50E" w14:textId="77777777" w:rsidR="00C50A95" w:rsidRPr="00D016EC" w:rsidRDefault="00C50A95" w:rsidP="00416506">
            <w:pPr>
              <w:pStyle w:val="tabletext11"/>
              <w:jc w:val="center"/>
              <w:rPr>
                <w:ins w:id="10624" w:author="Author"/>
              </w:rPr>
            </w:pPr>
            <w:ins w:id="10625" w:author="Author">
              <w:r w:rsidRPr="00D016EC">
                <w:t>0.05</w:t>
              </w:r>
            </w:ins>
          </w:p>
        </w:tc>
        <w:tc>
          <w:tcPr>
            <w:tcW w:w="400" w:type="dxa"/>
            <w:noWrap/>
            <w:vAlign w:val="bottom"/>
            <w:hideMark/>
          </w:tcPr>
          <w:p w14:paraId="1330C5A8" w14:textId="77777777" w:rsidR="00C50A95" w:rsidRPr="00D016EC" w:rsidRDefault="00C50A95" w:rsidP="00416506">
            <w:pPr>
              <w:pStyle w:val="tabletext11"/>
              <w:jc w:val="center"/>
              <w:rPr>
                <w:ins w:id="10626" w:author="Author"/>
              </w:rPr>
            </w:pPr>
            <w:ins w:id="10627" w:author="Author">
              <w:r w:rsidRPr="00D016EC">
                <w:t>0.05</w:t>
              </w:r>
            </w:ins>
          </w:p>
        </w:tc>
        <w:tc>
          <w:tcPr>
            <w:tcW w:w="400" w:type="dxa"/>
            <w:noWrap/>
            <w:vAlign w:val="bottom"/>
            <w:hideMark/>
          </w:tcPr>
          <w:p w14:paraId="511B8104" w14:textId="77777777" w:rsidR="00C50A95" w:rsidRPr="00D016EC" w:rsidRDefault="00C50A95" w:rsidP="00416506">
            <w:pPr>
              <w:pStyle w:val="tabletext11"/>
              <w:jc w:val="center"/>
              <w:rPr>
                <w:ins w:id="10628" w:author="Author"/>
              </w:rPr>
            </w:pPr>
            <w:ins w:id="10629" w:author="Author">
              <w:r w:rsidRPr="00D016EC">
                <w:t>0.05</w:t>
              </w:r>
            </w:ins>
          </w:p>
        </w:tc>
        <w:tc>
          <w:tcPr>
            <w:tcW w:w="440" w:type="dxa"/>
            <w:noWrap/>
            <w:vAlign w:val="bottom"/>
            <w:hideMark/>
          </w:tcPr>
          <w:p w14:paraId="27315F21" w14:textId="77777777" w:rsidR="00C50A95" w:rsidRPr="00D016EC" w:rsidRDefault="00C50A95" w:rsidP="00416506">
            <w:pPr>
              <w:pStyle w:val="tabletext11"/>
              <w:jc w:val="center"/>
              <w:rPr>
                <w:ins w:id="10630" w:author="Author"/>
              </w:rPr>
            </w:pPr>
            <w:ins w:id="10631" w:author="Author">
              <w:r w:rsidRPr="00D016EC">
                <w:t>0.05</w:t>
              </w:r>
            </w:ins>
          </w:p>
        </w:tc>
        <w:tc>
          <w:tcPr>
            <w:tcW w:w="400" w:type="dxa"/>
            <w:noWrap/>
            <w:vAlign w:val="bottom"/>
            <w:hideMark/>
          </w:tcPr>
          <w:p w14:paraId="2C1B4550" w14:textId="77777777" w:rsidR="00C50A95" w:rsidRPr="00D016EC" w:rsidRDefault="00C50A95" w:rsidP="00416506">
            <w:pPr>
              <w:pStyle w:val="tabletext11"/>
              <w:jc w:val="center"/>
              <w:rPr>
                <w:ins w:id="10632" w:author="Author"/>
              </w:rPr>
            </w:pPr>
            <w:ins w:id="10633" w:author="Author">
              <w:r w:rsidRPr="00D016EC">
                <w:t>0.05</w:t>
              </w:r>
            </w:ins>
          </w:p>
        </w:tc>
        <w:tc>
          <w:tcPr>
            <w:tcW w:w="400" w:type="dxa"/>
            <w:noWrap/>
            <w:vAlign w:val="bottom"/>
            <w:hideMark/>
          </w:tcPr>
          <w:p w14:paraId="2D3EDD1D" w14:textId="77777777" w:rsidR="00C50A95" w:rsidRPr="00D016EC" w:rsidRDefault="00C50A95" w:rsidP="00416506">
            <w:pPr>
              <w:pStyle w:val="tabletext11"/>
              <w:jc w:val="center"/>
              <w:rPr>
                <w:ins w:id="10634" w:author="Author"/>
              </w:rPr>
            </w:pPr>
            <w:ins w:id="10635" w:author="Author">
              <w:r w:rsidRPr="00D016EC">
                <w:t>0.05</w:t>
              </w:r>
            </w:ins>
          </w:p>
        </w:tc>
        <w:tc>
          <w:tcPr>
            <w:tcW w:w="400" w:type="dxa"/>
            <w:noWrap/>
            <w:vAlign w:val="bottom"/>
            <w:hideMark/>
          </w:tcPr>
          <w:p w14:paraId="5FB56D36" w14:textId="77777777" w:rsidR="00C50A95" w:rsidRPr="00D016EC" w:rsidRDefault="00C50A95" w:rsidP="00416506">
            <w:pPr>
              <w:pStyle w:val="tabletext11"/>
              <w:jc w:val="center"/>
              <w:rPr>
                <w:ins w:id="10636" w:author="Author"/>
              </w:rPr>
            </w:pPr>
            <w:ins w:id="10637" w:author="Author">
              <w:r w:rsidRPr="00D016EC">
                <w:t>0.05</w:t>
              </w:r>
            </w:ins>
          </w:p>
        </w:tc>
        <w:tc>
          <w:tcPr>
            <w:tcW w:w="400" w:type="dxa"/>
            <w:noWrap/>
            <w:vAlign w:val="bottom"/>
            <w:hideMark/>
          </w:tcPr>
          <w:p w14:paraId="4E2B9BFD" w14:textId="77777777" w:rsidR="00C50A95" w:rsidRPr="00D016EC" w:rsidRDefault="00C50A95" w:rsidP="00416506">
            <w:pPr>
              <w:pStyle w:val="tabletext11"/>
              <w:jc w:val="center"/>
              <w:rPr>
                <w:ins w:id="10638" w:author="Author"/>
              </w:rPr>
            </w:pPr>
            <w:ins w:id="10639" w:author="Author">
              <w:r w:rsidRPr="00D016EC">
                <w:t>0.05</w:t>
              </w:r>
            </w:ins>
          </w:p>
        </w:tc>
        <w:tc>
          <w:tcPr>
            <w:tcW w:w="460" w:type="dxa"/>
            <w:noWrap/>
            <w:vAlign w:val="bottom"/>
            <w:hideMark/>
          </w:tcPr>
          <w:p w14:paraId="7A0C1DE9" w14:textId="77777777" w:rsidR="00C50A95" w:rsidRPr="00D016EC" w:rsidRDefault="00C50A95" w:rsidP="00416506">
            <w:pPr>
              <w:pStyle w:val="tabletext11"/>
              <w:jc w:val="center"/>
              <w:rPr>
                <w:ins w:id="10640" w:author="Author"/>
              </w:rPr>
            </w:pPr>
            <w:ins w:id="10641" w:author="Author">
              <w:r w:rsidRPr="00D016EC">
                <w:t>0.05</w:t>
              </w:r>
            </w:ins>
          </w:p>
        </w:tc>
      </w:tr>
      <w:tr w:rsidR="00C50A95" w:rsidRPr="00D016EC" w14:paraId="34A19956" w14:textId="77777777" w:rsidTr="00416506">
        <w:trPr>
          <w:trHeight w:val="190"/>
          <w:ins w:id="10642" w:author="Author"/>
        </w:trPr>
        <w:tc>
          <w:tcPr>
            <w:tcW w:w="200" w:type="dxa"/>
            <w:tcBorders>
              <w:right w:val="nil"/>
            </w:tcBorders>
            <w:vAlign w:val="bottom"/>
          </w:tcPr>
          <w:p w14:paraId="7F62A767" w14:textId="77777777" w:rsidR="00C50A95" w:rsidRPr="00D016EC" w:rsidRDefault="00C50A95" w:rsidP="00416506">
            <w:pPr>
              <w:pStyle w:val="tabletext11"/>
              <w:jc w:val="right"/>
              <w:rPr>
                <w:ins w:id="10643" w:author="Author"/>
              </w:rPr>
            </w:pPr>
          </w:p>
        </w:tc>
        <w:tc>
          <w:tcPr>
            <w:tcW w:w="1580" w:type="dxa"/>
            <w:tcBorders>
              <w:left w:val="nil"/>
            </w:tcBorders>
            <w:vAlign w:val="bottom"/>
            <w:hideMark/>
          </w:tcPr>
          <w:p w14:paraId="06BD2770" w14:textId="77777777" w:rsidR="00C50A95" w:rsidRPr="00D016EC" w:rsidRDefault="00C50A95" w:rsidP="00416506">
            <w:pPr>
              <w:pStyle w:val="tabletext11"/>
              <w:tabs>
                <w:tab w:val="decimal" w:pos="640"/>
              </w:tabs>
              <w:rPr>
                <w:ins w:id="10644" w:author="Author"/>
              </w:rPr>
            </w:pPr>
            <w:ins w:id="10645" w:author="Author">
              <w:r w:rsidRPr="00D016EC">
                <w:t>2,000 to 2,999</w:t>
              </w:r>
            </w:ins>
          </w:p>
        </w:tc>
        <w:tc>
          <w:tcPr>
            <w:tcW w:w="680" w:type="dxa"/>
            <w:noWrap/>
            <w:vAlign w:val="bottom"/>
            <w:hideMark/>
          </w:tcPr>
          <w:p w14:paraId="219EA179" w14:textId="77777777" w:rsidR="00C50A95" w:rsidRPr="00D016EC" w:rsidRDefault="00C50A95" w:rsidP="00416506">
            <w:pPr>
              <w:pStyle w:val="tabletext11"/>
              <w:jc w:val="center"/>
              <w:rPr>
                <w:ins w:id="10646" w:author="Author"/>
              </w:rPr>
            </w:pPr>
            <w:ins w:id="10647" w:author="Author">
              <w:r w:rsidRPr="00D016EC">
                <w:t>0.13</w:t>
              </w:r>
            </w:ins>
          </w:p>
        </w:tc>
        <w:tc>
          <w:tcPr>
            <w:tcW w:w="900" w:type="dxa"/>
            <w:noWrap/>
            <w:vAlign w:val="bottom"/>
            <w:hideMark/>
          </w:tcPr>
          <w:p w14:paraId="5DA551C2" w14:textId="77777777" w:rsidR="00C50A95" w:rsidRPr="00D016EC" w:rsidRDefault="00C50A95" w:rsidP="00416506">
            <w:pPr>
              <w:pStyle w:val="tabletext11"/>
              <w:jc w:val="center"/>
              <w:rPr>
                <w:ins w:id="10648" w:author="Author"/>
              </w:rPr>
            </w:pPr>
            <w:ins w:id="10649" w:author="Author">
              <w:r w:rsidRPr="00D016EC">
                <w:t>0.10</w:t>
              </w:r>
            </w:ins>
          </w:p>
        </w:tc>
        <w:tc>
          <w:tcPr>
            <w:tcW w:w="400" w:type="dxa"/>
            <w:noWrap/>
            <w:vAlign w:val="bottom"/>
            <w:hideMark/>
          </w:tcPr>
          <w:p w14:paraId="2A3E5F29" w14:textId="77777777" w:rsidR="00C50A95" w:rsidRPr="00D016EC" w:rsidRDefault="00C50A95" w:rsidP="00416506">
            <w:pPr>
              <w:pStyle w:val="tabletext11"/>
              <w:jc w:val="center"/>
              <w:rPr>
                <w:ins w:id="10650" w:author="Author"/>
              </w:rPr>
            </w:pPr>
            <w:ins w:id="10651" w:author="Author">
              <w:r w:rsidRPr="00D016EC">
                <w:t>0.10</w:t>
              </w:r>
            </w:ins>
          </w:p>
        </w:tc>
        <w:tc>
          <w:tcPr>
            <w:tcW w:w="400" w:type="dxa"/>
            <w:noWrap/>
            <w:vAlign w:val="bottom"/>
            <w:hideMark/>
          </w:tcPr>
          <w:p w14:paraId="35D58003" w14:textId="77777777" w:rsidR="00C50A95" w:rsidRPr="00D016EC" w:rsidRDefault="00C50A95" w:rsidP="00416506">
            <w:pPr>
              <w:pStyle w:val="tabletext11"/>
              <w:jc w:val="center"/>
              <w:rPr>
                <w:ins w:id="10652" w:author="Author"/>
              </w:rPr>
            </w:pPr>
            <w:ins w:id="10653" w:author="Author">
              <w:r w:rsidRPr="00D016EC">
                <w:t>0.10</w:t>
              </w:r>
            </w:ins>
          </w:p>
        </w:tc>
        <w:tc>
          <w:tcPr>
            <w:tcW w:w="400" w:type="dxa"/>
            <w:noWrap/>
            <w:vAlign w:val="bottom"/>
            <w:hideMark/>
          </w:tcPr>
          <w:p w14:paraId="5A9CBDF1" w14:textId="77777777" w:rsidR="00C50A95" w:rsidRPr="00D016EC" w:rsidRDefault="00C50A95" w:rsidP="00416506">
            <w:pPr>
              <w:pStyle w:val="tabletext11"/>
              <w:jc w:val="center"/>
              <w:rPr>
                <w:ins w:id="10654" w:author="Author"/>
              </w:rPr>
            </w:pPr>
            <w:ins w:id="10655" w:author="Author">
              <w:r w:rsidRPr="00D016EC">
                <w:t>0.10</w:t>
              </w:r>
            </w:ins>
          </w:p>
        </w:tc>
        <w:tc>
          <w:tcPr>
            <w:tcW w:w="400" w:type="dxa"/>
            <w:noWrap/>
            <w:vAlign w:val="bottom"/>
            <w:hideMark/>
          </w:tcPr>
          <w:p w14:paraId="4A2FB1FF" w14:textId="77777777" w:rsidR="00C50A95" w:rsidRPr="00D016EC" w:rsidRDefault="00C50A95" w:rsidP="00416506">
            <w:pPr>
              <w:pStyle w:val="tabletext11"/>
              <w:jc w:val="center"/>
              <w:rPr>
                <w:ins w:id="10656" w:author="Author"/>
              </w:rPr>
            </w:pPr>
            <w:ins w:id="10657" w:author="Author">
              <w:r w:rsidRPr="00D016EC">
                <w:t>0.09</w:t>
              </w:r>
            </w:ins>
          </w:p>
        </w:tc>
        <w:tc>
          <w:tcPr>
            <w:tcW w:w="400" w:type="dxa"/>
            <w:noWrap/>
            <w:vAlign w:val="bottom"/>
            <w:hideMark/>
          </w:tcPr>
          <w:p w14:paraId="22CC6F9C" w14:textId="77777777" w:rsidR="00C50A95" w:rsidRPr="00D016EC" w:rsidRDefault="00C50A95" w:rsidP="00416506">
            <w:pPr>
              <w:pStyle w:val="tabletext11"/>
              <w:jc w:val="center"/>
              <w:rPr>
                <w:ins w:id="10658" w:author="Author"/>
              </w:rPr>
            </w:pPr>
            <w:ins w:id="10659" w:author="Author">
              <w:r w:rsidRPr="00D016EC">
                <w:t>0.09</w:t>
              </w:r>
            </w:ins>
          </w:p>
        </w:tc>
        <w:tc>
          <w:tcPr>
            <w:tcW w:w="400" w:type="dxa"/>
            <w:noWrap/>
            <w:vAlign w:val="bottom"/>
            <w:hideMark/>
          </w:tcPr>
          <w:p w14:paraId="17E283B3" w14:textId="77777777" w:rsidR="00C50A95" w:rsidRPr="00D016EC" w:rsidRDefault="00C50A95" w:rsidP="00416506">
            <w:pPr>
              <w:pStyle w:val="tabletext11"/>
              <w:jc w:val="center"/>
              <w:rPr>
                <w:ins w:id="10660" w:author="Author"/>
              </w:rPr>
            </w:pPr>
            <w:ins w:id="10661" w:author="Author">
              <w:r w:rsidRPr="00D016EC">
                <w:t>0.08</w:t>
              </w:r>
            </w:ins>
          </w:p>
        </w:tc>
        <w:tc>
          <w:tcPr>
            <w:tcW w:w="400" w:type="dxa"/>
            <w:noWrap/>
            <w:vAlign w:val="bottom"/>
            <w:hideMark/>
          </w:tcPr>
          <w:p w14:paraId="67E31D34" w14:textId="77777777" w:rsidR="00C50A95" w:rsidRPr="00D016EC" w:rsidRDefault="00C50A95" w:rsidP="00416506">
            <w:pPr>
              <w:pStyle w:val="tabletext11"/>
              <w:jc w:val="center"/>
              <w:rPr>
                <w:ins w:id="10662" w:author="Author"/>
              </w:rPr>
            </w:pPr>
            <w:ins w:id="10663" w:author="Author">
              <w:r w:rsidRPr="00D016EC">
                <w:t>0.08</w:t>
              </w:r>
            </w:ins>
          </w:p>
        </w:tc>
        <w:tc>
          <w:tcPr>
            <w:tcW w:w="400" w:type="dxa"/>
            <w:noWrap/>
            <w:vAlign w:val="bottom"/>
            <w:hideMark/>
          </w:tcPr>
          <w:p w14:paraId="0EE4300E" w14:textId="77777777" w:rsidR="00C50A95" w:rsidRPr="00D016EC" w:rsidRDefault="00C50A95" w:rsidP="00416506">
            <w:pPr>
              <w:pStyle w:val="tabletext11"/>
              <w:jc w:val="center"/>
              <w:rPr>
                <w:ins w:id="10664" w:author="Author"/>
              </w:rPr>
            </w:pPr>
            <w:ins w:id="10665" w:author="Author">
              <w:r w:rsidRPr="00D016EC">
                <w:t>0.08</w:t>
              </w:r>
            </w:ins>
          </w:p>
        </w:tc>
        <w:tc>
          <w:tcPr>
            <w:tcW w:w="400" w:type="dxa"/>
            <w:noWrap/>
            <w:vAlign w:val="bottom"/>
            <w:hideMark/>
          </w:tcPr>
          <w:p w14:paraId="63144C98" w14:textId="77777777" w:rsidR="00C50A95" w:rsidRPr="00D016EC" w:rsidRDefault="00C50A95" w:rsidP="00416506">
            <w:pPr>
              <w:pStyle w:val="tabletext11"/>
              <w:jc w:val="center"/>
              <w:rPr>
                <w:ins w:id="10666" w:author="Author"/>
              </w:rPr>
            </w:pPr>
            <w:ins w:id="10667" w:author="Author">
              <w:r w:rsidRPr="00D016EC">
                <w:t>0.08</w:t>
              </w:r>
            </w:ins>
          </w:p>
        </w:tc>
        <w:tc>
          <w:tcPr>
            <w:tcW w:w="400" w:type="dxa"/>
            <w:noWrap/>
            <w:vAlign w:val="bottom"/>
            <w:hideMark/>
          </w:tcPr>
          <w:p w14:paraId="1CCB5650" w14:textId="77777777" w:rsidR="00C50A95" w:rsidRPr="00D016EC" w:rsidRDefault="00C50A95" w:rsidP="00416506">
            <w:pPr>
              <w:pStyle w:val="tabletext11"/>
              <w:jc w:val="center"/>
              <w:rPr>
                <w:ins w:id="10668" w:author="Author"/>
              </w:rPr>
            </w:pPr>
            <w:ins w:id="10669" w:author="Author">
              <w:r w:rsidRPr="00D016EC">
                <w:t>0.08</w:t>
              </w:r>
            </w:ins>
          </w:p>
        </w:tc>
        <w:tc>
          <w:tcPr>
            <w:tcW w:w="400" w:type="dxa"/>
            <w:noWrap/>
            <w:vAlign w:val="bottom"/>
            <w:hideMark/>
          </w:tcPr>
          <w:p w14:paraId="3FBAEE8A" w14:textId="77777777" w:rsidR="00C50A95" w:rsidRPr="00D016EC" w:rsidRDefault="00C50A95" w:rsidP="00416506">
            <w:pPr>
              <w:pStyle w:val="tabletext11"/>
              <w:jc w:val="center"/>
              <w:rPr>
                <w:ins w:id="10670" w:author="Author"/>
              </w:rPr>
            </w:pPr>
            <w:ins w:id="10671" w:author="Author">
              <w:r w:rsidRPr="00D016EC">
                <w:t>0.08</w:t>
              </w:r>
            </w:ins>
          </w:p>
        </w:tc>
        <w:tc>
          <w:tcPr>
            <w:tcW w:w="400" w:type="dxa"/>
            <w:noWrap/>
            <w:vAlign w:val="bottom"/>
            <w:hideMark/>
          </w:tcPr>
          <w:p w14:paraId="015DF5CF" w14:textId="77777777" w:rsidR="00C50A95" w:rsidRPr="00D016EC" w:rsidRDefault="00C50A95" w:rsidP="00416506">
            <w:pPr>
              <w:pStyle w:val="tabletext11"/>
              <w:jc w:val="center"/>
              <w:rPr>
                <w:ins w:id="10672" w:author="Author"/>
              </w:rPr>
            </w:pPr>
            <w:ins w:id="10673" w:author="Author">
              <w:r w:rsidRPr="00D016EC">
                <w:t>0.08</w:t>
              </w:r>
            </w:ins>
          </w:p>
        </w:tc>
        <w:tc>
          <w:tcPr>
            <w:tcW w:w="400" w:type="dxa"/>
            <w:noWrap/>
            <w:vAlign w:val="bottom"/>
            <w:hideMark/>
          </w:tcPr>
          <w:p w14:paraId="0CABB93B" w14:textId="77777777" w:rsidR="00C50A95" w:rsidRPr="00D016EC" w:rsidRDefault="00C50A95" w:rsidP="00416506">
            <w:pPr>
              <w:pStyle w:val="tabletext11"/>
              <w:jc w:val="center"/>
              <w:rPr>
                <w:ins w:id="10674" w:author="Author"/>
              </w:rPr>
            </w:pPr>
            <w:ins w:id="10675" w:author="Author">
              <w:r w:rsidRPr="00D016EC">
                <w:t>0.08</w:t>
              </w:r>
            </w:ins>
          </w:p>
        </w:tc>
        <w:tc>
          <w:tcPr>
            <w:tcW w:w="400" w:type="dxa"/>
            <w:noWrap/>
            <w:vAlign w:val="bottom"/>
            <w:hideMark/>
          </w:tcPr>
          <w:p w14:paraId="32EDB44C" w14:textId="77777777" w:rsidR="00C50A95" w:rsidRPr="00D016EC" w:rsidRDefault="00C50A95" w:rsidP="00416506">
            <w:pPr>
              <w:pStyle w:val="tabletext11"/>
              <w:jc w:val="center"/>
              <w:rPr>
                <w:ins w:id="10676" w:author="Author"/>
              </w:rPr>
            </w:pPr>
            <w:ins w:id="10677" w:author="Author">
              <w:r w:rsidRPr="00D016EC">
                <w:t>0.08</w:t>
              </w:r>
            </w:ins>
          </w:p>
        </w:tc>
        <w:tc>
          <w:tcPr>
            <w:tcW w:w="400" w:type="dxa"/>
            <w:noWrap/>
            <w:vAlign w:val="bottom"/>
            <w:hideMark/>
          </w:tcPr>
          <w:p w14:paraId="642A9EDD" w14:textId="77777777" w:rsidR="00C50A95" w:rsidRPr="00D016EC" w:rsidRDefault="00C50A95" w:rsidP="00416506">
            <w:pPr>
              <w:pStyle w:val="tabletext11"/>
              <w:jc w:val="center"/>
              <w:rPr>
                <w:ins w:id="10678" w:author="Author"/>
              </w:rPr>
            </w:pPr>
            <w:ins w:id="10679" w:author="Author">
              <w:r w:rsidRPr="00D016EC">
                <w:t>0.08</w:t>
              </w:r>
            </w:ins>
          </w:p>
        </w:tc>
        <w:tc>
          <w:tcPr>
            <w:tcW w:w="400" w:type="dxa"/>
            <w:noWrap/>
            <w:vAlign w:val="bottom"/>
            <w:hideMark/>
          </w:tcPr>
          <w:p w14:paraId="521D5EE9" w14:textId="77777777" w:rsidR="00C50A95" w:rsidRPr="00D016EC" w:rsidRDefault="00C50A95" w:rsidP="00416506">
            <w:pPr>
              <w:pStyle w:val="tabletext11"/>
              <w:jc w:val="center"/>
              <w:rPr>
                <w:ins w:id="10680" w:author="Author"/>
              </w:rPr>
            </w:pPr>
            <w:ins w:id="10681" w:author="Author">
              <w:r w:rsidRPr="00D016EC">
                <w:t>0.08</w:t>
              </w:r>
            </w:ins>
          </w:p>
        </w:tc>
        <w:tc>
          <w:tcPr>
            <w:tcW w:w="400" w:type="dxa"/>
            <w:noWrap/>
            <w:vAlign w:val="bottom"/>
            <w:hideMark/>
          </w:tcPr>
          <w:p w14:paraId="4BCEF1E7" w14:textId="77777777" w:rsidR="00C50A95" w:rsidRPr="00D016EC" w:rsidRDefault="00C50A95" w:rsidP="00416506">
            <w:pPr>
              <w:pStyle w:val="tabletext11"/>
              <w:jc w:val="center"/>
              <w:rPr>
                <w:ins w:id="10682" w:author="Author"/>
              </w:rPr>
            </w:pPr>
            <w:ins w:id="10683" w:author="Author">
              <w:r w:rsidRPr="00D016EC">
                <w:t>0.08</w:t>
              </w:r>
            </w:ins>
          </w:p>
        </w:tc>
        <w:tc>
          <w:tcPr>
            <w:tcW w:w="400" w:type="dxa"/>
            <w:noWrap/>
            <w:vAlign w:val="bottom"/>
            <w:hideMark/>
          </w:tcPr>
          <w:p w14:paraId="5D22FBEA" w14:textId="77777777" w:rsidR="00C50A95" w:rsidRPr="00D016EC" w:rsidRDefault="00C50A95" w:rsidP="00416506">
            <w:pPr>
              <w:pStyle w:val="tabletext11"/>
              <w:jc w:val="center"/>
              <w:rPr>
                <w:ins w:id="10684" w:author="Author"/>
              </w:rPr>
            </w:pPr>
            <w:ins w:id="10685" w:author="Author">
              <w:r w:rsidRPr="00D016EC">
                <w:t>0.08</w:t>
              </w:r>
            </w:ins>
          </w:p>
        </w:tc>
        <w:tc>
          <w:tcPr>
            <w:tcW w:w="400" w:type="dxa"/>
            <w:noWrap/>
            <w:vAlign w:val="bottom"/>
            <w:hideMark/>
          </w:tcPr>
          <w:p w14:paraId="22272769" w14:textId="77777777" w:rsidR="00C50A95" w:rsidRPr="00D016EC" w:rsidRDefault="00C50A95" w:rsidP="00416506">
            <w:pPr>
              <w:pStyle w:val="tabletext11"/>
              <w:jc w:val="center"/>
              <w:rPr>
                <w:ins w:id="10686" w:author="Author"/>
              </w:rPr>
            </w:pPr>
            <w:ins w:id="10687" w:author="Author">
              <w:r w:rsidRPr="00D016EC">
                <w:t>0.08</w:t>
              </w:r>
            </w:ins>
          </w:p>
        </w:tc>
        <w:tc>
          <w:tcPr>
            <w:tcW w:w="400" w:type="dxa"/>
            <w:noWrap/>
            <w:vAlign w:val="bottom"/>
            <w:hideMark/>
          </w:tcPr>
          <w:p w14:paraId="531FB418" w14:textId="77777777" w:rsidR="00C50A95" w:rsidRPr="00D016EC" w:rsidRDefault="00C50A95" w:rsidP="00416506">
            <w:pPr>
              <w:pStyle w:val="tabletext11"/>
              <w:jc w:val="center"/>
              <w:rPr>
                <w:ins w:id="10688" w:author="Author"/>
              </w:rPr>
            </w:pPr>
            <w:ins w:id="10689" w:author="Author">
              <w:r w:rsidRPr="00D016EC">
                <w:t>0.08</w:t>
              </w:r>
            </w:ins>
          </w:p>
        </w:tc>
        <w:tc>
          <w:tcPr>
            <w:tcW w:w="440" w:type="dxa"/>
            <w:noWrap/>
            <w:vAlign w:val="bottom"/>
            <w:hideMark/>
          </w:tcPr>
          <w:p w14:paraId="024CEB78" w14:textId="77777777" w:rsidR="00C50A95" w:rsidRPr="00D016EC" w:rsidRDefault="00C50A95" w:rsidP="00416506">
            <w:pPr>
              <w:pStyle w:val="tabletext11"/>
              <w:jc w:val="center"/>
              <w:rPr>
                <w:ins w:id="10690" w:author="Author"/>
              </w:rPr>
            </w:pPr>
            <w:ins w:id="10691" w:author="Author">
              <w:r w:rsidRPr="00D016EC">
                <w:t>0.08</w:t>
              </w:r>
            </w:ins>
          </w:p>
        </w:tc>
        <w:tc>
          <w:tcPr>
            <w:tcW w:w="400" w:type="dxa"/>
            <w:noWrap/>
            <w:vAlign w:val="bottom"/>
            <w:hideMark/>
          </w:tcPr>
          <w:p w14:paraId="5BF1F98A" w14:textId="77777777" w:rsidR="00C50A95" w:rsidRPr="00D016EC" w:rsidRDefault="00C50A95" w:rsidP="00416506">
            <w:pPr>
              <w:pStyle w:val="tabletext11"/>
              <w:jc w:val="center"/>
              <w:rPr>
                <w:ins w:id="10692" w:author="Author"/>
              </w:rPr>
            </w:pPr>
            <w:ins w:id="10693" w:author="Author">
              <w:r w:rsidRPr="00D016EC">
                <w:t>0.08</w:t>
              </w:r>
            </w:ins>
          </w:p>
        </w:tc>
        <w:tc>
          <w:tcPr>
            <w:tcW w:w="400" w:type="dxa"/>
            <w:noWrap/>
            <w:vAlign w:val="bottom"/>
            <w:hideMark/>
          </w:tcPr>
          <w:p w14:paraId="6CFEFDA5" w14:textId="77777777" w:rsidR="00C50A95" w:rsidRPr="00D016EC" w:rsidRDefault="00C50A95" w:rsidP="00416506">
            <w:pPr>
              <w:pStyle w:val="tabletext11"/>
              <w:jc w:val="center"/>
              <w:rPr>
                <w:ins w:id="10694" w:author="Author"/>
              </w:rPr>
            </w:pPr>
            <w:ins w:id="10695" w:author="Author">
              <w:r w:rsidRPr="00D016EC">
                <w:t>0.08</w:t>
              </w:r>
            </w:ins>
          </w:p>
        </w:tc>
        <w:tc>
          <w:tcPr>
            <w:tcW w:w="400" w:type="dxa"/>
            <w:noWrap/>
            <w:vAlign w:val="bottom"/>
            <w:hideMark/>
          </w:tcPr>
          <w:p w14:paraId="0D55A3F9" w14:textId="77777777" w:rsidR="00C50A95" w:rsidRPr="00D016EC" w:rsidRDefault="00C50A95" w:rsidP="00416506">
            <w:pPr>
              <w:pStyle w:val="tabletext11"/>
              <w:jc w:val="center"/>
              <w:rPr>
                <w:ins w:id="10696" w:author="Author"/>
              </w:rPr>
            </w:pPr>
            <w:ins w:id="10697" w:author="Author">
              <w:r w:rsidRPr="00D016EC">
                <w:t>0.08</w:t>
              </w:r>
            </w:ins>
          </w:p>
        </w:tc>
        <w:tc>
          <w:tcPr>
            <w:tcW w:w="400" w:type="dxa"/>
            <w:noWrap/>
            <w:vAlign w:val="bottom"/>
            <w:hideMark/>
          </w:tcPr>
          <w:p w14:paraId="298032D8" w14:textId="77777777" w:rsidR="00C50A95" w:rsidRPr="00D016EC" w:rsidRDefault="00C50A95" w:rsidP="00416506">
            <w:pPr>
              <w:pStyle w:val="tabletext11"/>
              <w:jc w:val="center"/>
              <w:rPr>
                <w:ins w:id="10698" w:author="Author"/>
              </w:rPr>
            </w:pPr>
            <w:ins w:id="10699" w:author="Author">
              <w:r w:rsidRPr="00D016EC">
                <w:t>0.08</w:t>
              </w:r>
            </w:ins>
          </w:p>
        </w:tc>
        <w:tc>
          <w:tcPr>
            <w:tcW w:w="460" w:type="dxa"/>
            <w:noWrap/>
            <w:vAlign w:val="bottom"/>
            <w:hideMark/>
          </w:tcPr>
          <w:p w14:paraId="362B4277" w14:textId="77777777" w:rsidR="00C50A95" w:rsidRPr="00D016EC" w:rsidRDefault="00C50A95" w:rsidP="00416506">
            <w:pPr>
              <w:pStyle w:val="tabletext11"/>
              <w:jc w:val="center"/>
              <w:rPr>
                <w:ins w:id="10700" w:author="Author"/>
              </w:rPr>
            </w:pPr>
            <w:ins w:id="10701" w:author="Author">
              <w:r w:rsidRPr="00D016EC">
                <w:t>0.08</w:t>
              </w:r>
            </w:ins>
          </w:p>
        </w:tc>
      </w:tr>
      <w:tr w:rsidR="00C50A95" w:rsidRPr="00D016EC" w14:paraId="5814E9AE" w14:textId="77777777" w:rsidTr="00416506">
        <w:trPr>
          <w:trHeight w:val="190"/>
          <w:ins w:id="10702" w:author="Author"/>
        </w:trPr>
        <w:tc>
          <w:tcPr>
            <w:tcW w:w="200" w:type="dxa"/>
            <w:tcBorders>
              <w:right w:val="nil"/>
            </w:tcBorders>
            <w:vAlign w:val="bottom"/>
          </w:tcPr>
          <w:p w14:paraId="3684445F" w14:textId="77777777" w:rsidR="00C50A95" w:rsidRPr="00D016EC" w:rsidRDefault="00C50A95" w:rsidP="00416506">
            <w:pPr>
              <w:pStyle w:val="tabletext11"/>
              <w:jc w:val="right"/>
              <w:rPr>
                <w:ins w:id="10703" w:author="Author"/>
              </w:rPr>
            </w:pPr>
          </w:p>
        </w:tc>
        <w:tc>
          <w:tcPr>
            <w:tcW w:w="1580" w:type="dxa"/>
            <w:tcBorders>
              <w:left w:val="nil"/>
            </w:tcBorders>
            <w:vAlign w:val="bottom"/>
            <w:hideMark/>
          </w:tcPr>
          <w:p w14:paraId="0B3FB8F9" w14:textId="77777777" w:rsidR="00C50A95" w:rsidRPr="00D016EC" w:rsidRDefault="00C50A95" w:rsidP="00416506">
            <w:pPr>
              <w:pStyle w:val="tabletext11"/>
              <w:tabs>
                <w:tab w:val="decimal" w:pos="640"/>
              </w:tabs>
              <w:rPr>
                <w:ins w:id="10704" w:author="Author"/>
              </w:rPr>
            </w:pPr>
            <w:ins w:id="10705" w:author="Author">
              <w:r w:rsidRPr="00D016EC">
                <w:t>3,000 to 3,999</w:t>
              </w:r>
            </w:ins>
          </w:p>
        </w:tc>
        <w:tc>
          <w:tcPr>
            <w:tcW w:w="680" w:type="dxa"/>
            <w:noWrap/>
            <w:vAlign w:val="bottom"/>
            <w:hideMark/>
          </w:tcPr>
          <w:p w14:paraId="26A7CE5F" w14:textId="77777777" w:rsidR="00C50A95" w:rsidRPr="00D016EC" w:rsidRDefault="00C50A95" w:rsidP="00416506">
            <w:pPr>
              <w:pStyle w:val="tabletext11"/>
              <w:jc w:val="center"/>
              <w:rPr>
                <w:ins w:id="10706" w:author="Author"/>
              </w:rPr>
            </w:pPr>
            <w:ins w:id="10707" w:author="Author">
              <w:r w:rsidRPr="00D016EC">
                <w:t>0.17</w:t>
              </w:r>
            </w:ins>
          </w:p>
        </w:tc>
        <w:tc>
          <w:tcPr>
            <w:tcW w:w="900" w:type="dxa"/>
            <w:noWrap/>
            <w:vAlign w:val="bottom"/>
            <w:hideMark/>
          </w:tcPr>
          <w:p w14:paraId="0EA4E8E8" w14:textId="77777777" w:rsidR="00C50A95" w:rsidRPr="00D016EC" w:rsidRDefault="00C50A95" w:rsidP="00416506">
            <w:pPr>
              <w:pStyle w:val="tabletext11"/>
              <w:jc w:val="center"/>
              <w:rPr>
                <w:ins w:id="10708" w:author="Author"/>
              </w:rPr>
            </w:pPr>
            <w:ins w:id="10709" w:author="Author">
              <w:r w:rsidRPr="00D016EC">
                <w:t>0.13</w:t>
              </w:r>
            </w:ins>
          </w:p>
        </w:tc>
        <w:tc>
          <w:tcPr>
            <w:tcW w:w="400" w:type="dxa"/>
            <w:noWrap/>
            <w:vAlign w:val="bottom"/>
            <w:hideMark/>
          </w:tcPr>
          <w:p w14:paraId="6787D050" w14:textId="77777777" w:rsidR="00C50A95" w:rsidRPr="00D016EC" w:rsidRDefault="00C50A95" w:rsidP="00416506">
            <w:pPr>
              <w:pStyle w:val="tabletext11"/>
              <w:jc w:val="center"/>
              <w:rPr>
                <w:ins w:id="10710" w:author="Author"/>
              </w:rPr>
            </w:pPr>
            <w:ins w:id="10711" w:author="Author">
              <w:r w:rsidRPr="00D016EC">
                <w:t>0.13</w:t>
              </w:r>
            </w:ins>
          </w:p>
        </w:tc>
        <w:tc>
          <w:tcPr>
            <w:tcW w:w="400" w:type="dxa"/>
            <w:noWrap/>
            <w:vAlign w:val="bottom"/>
            <w:hideMark/>
          </w:tcPr>
          <w:p w14:paraId="604F8A91" w14:textId="77777777" w:rsidR="00C50A95" w:rsidRPr="00D016EC" w:rsidRDefault="00C50A95" w:rsidP="00416506">
            <w:pPr>
              <w:pStyle w:val="tabletext11"/>
              <w:jc w:val="center"/>
              <w:rPr>
                <w:ins w:id="10712" w:author="Author"/>
              </w:rPr>
            </w:pPr>
            <w:ins w:id="10713" w:author="Author">
              <w:r w:rsidRPr="00D016EC">
                <w:t>0.13</w:t>
              </w:r>
            </w:ins>
          </w:p>
        </w:tc>
        <w:tc>
          <w:tcPr>
            <w:tcW w:w="400" w:type="dxa"/>
            <w:noWrap/>
            <w:vAlign w:val="bottom"/>
            <w:hideMark/>
          </w:tcPr>
          <w:p w14:paraId="6683C007" w14:textId="77777777" w:rsidR="00C50A95" w:rsidRPr="00D016EC" w:rsidRDefault="00C50A95" w:rsidP="00416506">
            <w:pPr>
              <w:pStyle w:val="tabletext11"/>
              <w:jc w:val="center"/>
              <w:rPr>
                <w:ins w:id="10714" w:author="Author"/>
              </w:rPr>
            </w:pPr>
            <w:ins w:id="10715" w:author="Author">
              <w:r w:rsidRPr="00D016EC">
                <w:t>0.12</w:t>
              </w:r>
            </w:ins>
          </w:p>
        </w:tc>
        <w:tc>
          <w:tcPr>
            <w:tcW w:w="400" w:type="dxa"/>
            <w:noWrap/>
            <w:vAlign w:val="bottom"/>
            <w:hideMark/>
          </w:tcPr>
          <w:p w14:paraId="676AC733" w14:textId="77777777" w:rsidR="00C50A95" w:rsidRPr="00D016EC" w:rsidRDefault="00C50A95" w:rsidP="00416506">
            <w:pPr>
              <w:pStyle w:val="tabletext11"/>
              <w:jc w:val="center"/>
              <w:rPr>
                <w:ins w:id="10716" w:author="Author"/>
              </w:rPr>
            </w:pPr>
            <w:ins w:id="10717" w:author="Author">
              <w:r w:rsidRPr="00D016EC">
                <w:t>0.12</w:t>
              </w:r>
            </w:ins>
          </w:p>
        </w:tc>
        <w:tc>
          <w:tcPr>
            <w:tcW w:w="400" w:type="dxa"/>
            <w:noWrap/>
            <w:vAlign w:val="bottom"/>
            <w:hideMark/>
          </w:tcPr>
          <w:p w14:paraId="0668D6A2" w14:textId="77777777" w:rsidR="00C50A95" w:rsidRPr="00D016EC" w:rsidRDefault="00C50A95" w:rsidP="00416506">
            <w:pPr>
              <w:pStyle w:val="tabletext11"/>
              <w:jc w:val="center"/>
              <w:rPr>
                <w:ins w:id="10718" w:author="Author"/>
              </w:rPr>
            </w:pPr>
            <w:ins w:id="10719" w:author="Author">
              <w:r w:rsidRPr="00D016EC">
                <w:t>0.11</w:t>
              </w:r>
            </w:ins>
          </w:p>
        </w:tc>
        <w:tc>
          <w:tcPr>
            <w:tcW w:w="400" w:type="dxa"/>
            <w:noWrap/>
            <w:vAlign w:val="bottom"/>
            <w:hideMark/>
          </w:tcPr>
          <w:p w14:paraId="7EFEB5ED" w14:textId="77777777" w:rsidR="00C50A95" w:rsidRPr="00D016EC" w:rsidRDefault="00C50A95" w:rsidP="00416506">
            <w:pPr>
              <w:pStyle w:val="tabletext11"/>
              <w:jc w:val="center"/>
              <w:rPr>
                <w:ins w:id="10720" w:author="Author"/>
              </w:rPr>
            </w:pPr>
            <w:ins w:id="10721" w:author="Author">
              <w:r w:rsidRPr="00D016EC">
                <w:t>0.11</w:t>
              </w:r>
            </w:ins>
          </w:p>
        </w:tc>
        <w:tc>
          <w:tcPr>
            <w:tcW w:w="400" w:type="dxa"/>
            <w:noWrap/>
            <w:vAlign w:val="bottom"/>
            <w:hideMark/>
          </w:tcPr>
          <w:p w14:paraId="0C964454" w14:textId="77777777" w:rsidR="00C50A95" w:rsidRPr="00D016EC" w:rsidRDefault="00C50A95" w:rsidP="00416506">
            <w:pPr>
              <w:pStyle w:val="tabletext11"/>
              <w:jc w:val="center"/>
              <w:rPr>
                <w:ins w:id="10722" w:author="Author"/>
              </w:rPr>
            </w:pPr>
            <w:ins w:id="10723" w:author="Author">
              <w:r w:rsidRPr="00D016EC">
                <w:t>0.10</w:t>
              </w:r>
            </w:ins>
          </w:p>
        </w:tc>
        <w:tc>
          <w:tcPr>
            <w:tcW w:w="400" w:type="dxa"/>
            <w:noWrap/>
            <w:vAlign w:val="bottom"/>
            <w:hideMark/>
          </w:tcPr>
          <w:p w14:paraId="7BC80E79" w14:textId="77777777" w:rsidR="00C50A95" w:rsidRPr="00D016EC" w:rsidRDefault="00C50A95" w:rsidP="00416506">
            <w:pPr>
              <w:pStyle w:val="tabletext11"/>
              <w:jc w:val="center"/>
              <w:rPr>
                <w:ins w:id="10724" w:author="Author"/>
              </w:rPr>
            </w:pPr>
            <w:ins w:id="10725" w:author="Author">
              <w:r w:rsidRPr="00D016EC">
                <w:t>0.10</w:t>
              </w:r>
            </w:ins>
          </w:p>
        </w:tc>
        <w:tc>
          <w:tcPr>
            <w:tcW w:w="400" w:type="dxa"/>
            <w:noWrap/>
            <w:vAlign w:val="bottom"/>
            <w:hideMark/>
          </w:tcPr>
          <w:p w14:paraId="44E02E7E" w14:textId="77777777" w:rsidR="00C50A95" w:rsidRPr="00D016EC" w:rsidRDefault="00C50A95" w:rsidP="00416506">
            <w:pPr>
              <w:pStyle w:val="tabletext11"/>
              <w:jc w:val="center"/>
              <w:rPr>
                <w:ins w:id="10726" w:author="Author"/>
              </w:rPr>
            </w:pPr>
            <w:ins w:id="10727" w:author="Author">
              <w:r w:rsidRPr="00D016EC">
                <w:t>0.10</w:t>
              </w:r>
            </w:ins>
          </w:p>
        </w:tc>
        <w:tc>
          <w:tcPr>
            <w:tcW w:w="400" w:type="dxa"/>
            <w:noWrap/>
            <w:vAlign w:val="bottom"/>
            <w:hideMark/>
          </w:tcPr>
          <w:p w14:paraId="67647F66" w14:textId="77777777" w:rsidR="00C50A95" w:rsidRPr="00D016EC" w:rsidRDefault="00C50A95" w:rsidP="00416506">
            <w:pPr>
              <w:pStyle w:val="tabletext11"/>
              <w:jc w:val="center"/>
              <w:rPr>
                <w:ins w:id="10728" w:author="Author"/>
              </w:rPr>
            </w:pPr>
            <w:ins w:id="10729" w:author="Author">
              <w:r w:rsidRPr="00D016EC">
                <w:t>0.10</w:t>
              </w:r>
            </w:ins>
          </w:p>
        </w:tc>
        <w:tc>
          <w:tcPr>
            <w:tcW w:w="400" w:type="dxa"/>
            <w:noWrap/>
            <w:vAlign w:val="bottom"/>
            <w:hideMark/>
          </w:tcPr>
          <w:p w14:paraId="15784DEA" w14:textId="77777777" w:rsidR="00C50A95" w:rsidRPr="00D016EC" w:rsidRDefault="00C50A95" w:rsidP="00416506">
            <w:pPr>
              <w:pStyle w:val="tabletext11"/>
              <w:jc w:val="center"/>
              <w:rPr>
                <w:ins w:id="10730" w:author="Author"/>
              </w:rPr>
            </w:pPr>
            <w:ins w:id="10731" w:author="Author">
              <w:r w:rsidRPr="00D016EC">
                <w:t>0.10</w:t>
              </w:r>
            </w:ins>
          </w:p>
        </w:tc>
        <w:tc>
          <w:tcPr>
            <w:tcW w:w="400" w:type="dxa"/>
            <w:noWrap/>
            <w:vAlign w:val="bottom"/>
            <w:hideMark/>
          </w:tcPr>
          <w:p w14:paraId="4351C607" w14:textId="77777777" w:rsidR="00C50A95" w:rsidRPr="00D016EC" w:rsidRDefault="00C50A95" w:rsidP="00416506">
            <w:pPr>
              <w:pStyle w:val="tabletext11"/>
              <w:jc w:val="center"/>
              <w:rPr>
                <w:ins w:id="10732" w:author="Author"/>
              </w:rPr>
            </w:pPr>
            <w:ins w:id="10733" w:author="Author">
              <w:r w:rsidRPr="00D016EC">
                <w:t>0.10</w:t>
              </w:r>
            </w:ins>
          </w:p>
        </w:tc>
        <w:tc>
          <w:tcPr>
            <w:tcW w:w="400" w:type="dxa"/>
            <w:noWrap/>
            <w:vAlign w:val="bottom"/>
            <w:hideMark/>
          </w:tcPr>
          <w:p w14:paraId="3326C0FA" w14:textId="77777777" w:rsidR="00C50A95" w:rsidRPr="00D016EC" w:rsidRDefault="00C50A95" w:rsidP="00416506">
            <w:pPr>
              <w:pStyle w:val="tabletext11"/>
              <w:jc w:val="center"/>
              <w:rPr>
                <w:ins w:id="10734" w:author="Author"/>
              </w:rPr>
            </w:pPr>
            <w:ins w:id="10735" w:author="Author">
              <w:r w:rsidRPr="00D016EC">
                <w:t>0.10</w:t>
              </w:r>
            </w:ins>
          </w:p>
        </w:tc>
        <w:tc>
          <w:tcPr>
            <w:tcW w:w="400" w:type="dxa"/>
            <w:noWrap/>
            <w:vAlign w:val="bottom"/>
            <w:hideMark/>
          </w:tcPr>
          <w:p w14:paraId="70C606C4" w14:textId="77777777" w:rsidR="00C50A95" w:rsidRPr="00D016EC" w:rsidRDefault="00C50A95" w:rsidP="00416506">
            <w:pPr>
              <w:pStyle w:val="tabletext11"/>
              <w:jc w:val="center"/>
              <w:rPr>
                <w:ins w:id="10736" w:author="Author"/>
              </w:rPr>
            </w:pPr>
            <w:ins w:id="10737" w:author="Author">
              <w:r w:rsidRPr="00D016EC">
                <w:t>0.10</w:t>
              </w:r>
            </w:ins>
          </w:p>
        </w:tc>
        <w:tc>
          <w:tcPr>
            <w:tcW w:w="400" w:type="dxa"/>
            <w:noWrap/>
            <w:vAlign w:val="bottom"/>
            <w:hideMark/>
          </w:tcPr>
          <w:p w14:paraId="77FE8622" w14:textId="77777777" w:rsidR="00C50A95" w:rsidRPr="00D016EC" w:rsidRDefault="00C50A95" w:rsidP="00416506">
            <w:pPr>
              <w:pStyle w:val="tabletext11"/>
              <w:jc w:val="center"/>
              <w:rPr>
                <w:ins w:id="10738" w:author="Author"/>
              </w:rPr>
            </w:pPr>
            <w:ins w:id="10739" w:author="Author">
              <w:r w:rsidRPr="00D016EC">
                <w:t>0.10</w:t>
              </w:r>
            </w:ins>
          </w:p>
        </w:tc>
        <w:tc>
          <w:tcPr>
            <w:tcW w:w="400" w:type="dxa"/>
            <w:noWrap/>
            <w:vAlign w:val="bottom"/>
            <w:hideMark/>
          </w:tcPr>
          <w:p w14:paraId="7A6CCD25" w14:textId="77777777" w:rsidR="00C50A95" w:rsidRPr="00D016EC" w:rsidRDefault="00C50A95" w:rsidP="00416506">
            <w:pPr>
              <w:pStyle w:val="tabletext11"/>
              <w:jc w:val="center"/>
              <w:rPr>
                <w:ins w:id="10740" w:author="Author"/>
              </w:rPr>
            </w:pPr>
            <w:ins w:id="10741" w:author="Author">
              <w:r w:rsidRPr="00D016EC">
                <w:t>0.10</w:t>
              </w:r>
            </w:ins>
          </w:p>
        </w:tc>
        <w:tc>
          <w:tcPr>
            <w:tcW w:w="400" w:type="dxa"/>
            <w:noWrap/>
            <w:vAlign w:val="bottom"/>
            <w:hideMark/>
          </w:tcPr>
          <w:p w14:paraId="3B06FBF4" w14:textId="77777777" w:rsidR="00C50A95" w:rsidRPr="00D016EC" w:rsidRDefault="00C50A95" w:rsidP="00416506">
            <w:pPr>
              <w:pStyle w:val="tabletext11"/>
              <w:jc w:val="center"/>
              <w:rPr>
                <w:ins w:id="10742" w:author="Author"/>
              </w:rPr>
            </w:pPr>
            <w:ins w:id="10743" w:author="Author">
              <w:r w:rsidRPr="00D016EC">
                <w:t>0.10</w:t>
              </w:r>
            </w:ins>
          </w:p>
        </w:tc>
        <w:tc>
          <w:tcPr>
            <w:tcW w:w="400" w:type="dxa"/>
            <w:noWrap/>
            <w:vAlign w:val="bottom"/>
            <w:hideMark/>
          </w:tcPr>
          <w:p w14:paraId="15FC8EB1" w14:textId="77777777" w:rsidR="00C50A95" w:rsidRPr="00D016EC" w:rsidRDefault="00C50A95" w:rsidP="00416506">
            <w:pPr>
              <w:pStyle w:val="tabletext11"/>
              <w:jc w:val="center"/>
              <w:rPr>
                <w:ins w:id="10744" w:author="Author"/>
              </w:rPr>
            </w:pPr>
            <w:ins w:id="10745" w:author="Author">
              <w:r w:rsidRPr="00D016EC">
                <w:t>0.10</w:t>
              </w:r>
            </w:ins>
          </w:p>
        </w:tc>
        <w:tc>
          <w:tcPr>
            <w:tcW w:w="400" w:type="dxa"/>
            <w:noWrap/>
            <w:vAlign w:val="bottom"/>
            <w:hideMark/>
          </w:tcPr>
          <w:p w14:paraId="14FAE7FB" w14:textId="77777777" w:rsidR="00C50A95" w:rsidRPr="00D016EC" w:rsidRDefault="00C50A95" w:rsidP="00416506">
            <w:pPr>
              <w:pStyle w:val="tabletext11"/>
              <w:jc w:val="center"/>
              <w:rPr>
                <w:ins w:id="10746" w:author="Author"/>
              </w:rPr>
            </w:pPr>
            <w:ins w:id="10747" w:author="Author">
              <w:r w:rsidRPr="00D016EC">
                <w:t>0.10</w:t>
              </w:r>
            </w:ins>
          </w:p>
        </w:tc>
        <w:tc>
          <w:tcPr>
            <w:tcW w:w="400" w:type="dxa"/>
            <w:noWrap/>
            <w:vAlign w:val="bottom"/>
            <w:hideMark/>
          </w:tcPr>
          <w:p w14:paraId="78A24D30" w14:textId="77777777" w:rsidR="00C50A95" w:rsidRPr="00D016EC" w:rsidRDefault="00C50A95" w:rsidP="00416506">
            <w:pPr>
              <w:pStyle w:val="tabletext11"/>
              <w:jc w:val="center"/>
              <w:rPr>
                <w:ins w:id="10748" w:author="Author"/>
              </w:rPr>
            </w:pPr>
            <w:ins w:id="10749" w:author="Author">
              <w:r w:rsidRPr="00D016EC">
                <w:t>0.10</w:t>
              </w:r>
            </w:ins>
          </w:p>
        </w:tc>
        <w:tc>
          <w:tcPr>
            <w:tcW w:w="440" w:type="dxa"/>
            <w:noWrap/>
            <w:vAlign w:val="bottom"/>
            <w:hideMark/>
          </w:tcPr>
          <w:p w14:paraId="057835CF" w14:textId="77777777" w:rsidR="00C50A95" w:rsidRPr="00D016EC" w:rsidRDefault="00C50A95" w:rsidP="00416506">
            <w:pPr>
              <w:pStyle w:val="tabletext11"/>
              <w:jc w:val="center"/>
              <w:rPr>
                <w:ins w:id="10750" w:author="Author"/>
              </w:rPr>
            </w:pPr>
            <w:ins w:id="10751" w:author="Author">
              <w:r w:rsidRPr="00D016EC">
                <w:t>0.10</w:t>
              </w:r>
            </w:ins>
          </w:p>
        </w:tc>
        <w:tc>
          <w:tcPr>
            <w:tcW w:w="400" w:type="dxa"/>
            <w:noWrap/>
            <w:vAlign w:val="bottom"/>
            <w:hideMark/>
          </w:tcPr>
          <w:p w14:paraId="6FB4F3FA" w14:textId="77777777" w:rsidR="00C50A95" w:rsidRPr="00D016EC" w:rsidRDefault="00C50A95" w:rsidP="00416506">
            <w:pPr>
              <w:pStyle w:val="tabletext11"/>
              <w:jc w:val="center"/>
              <w:rPr>
                <w:ins w:id="10752" w:author="Author"/>
              </w:rPr>
            </w:pPr>
            <w:ins w:id="10753" w:author="Author">
              <w:r w:rsidRPr="00D016EC">
                <w:t>0.10</w:t>
              </w:r>
            </w:ins>
          </w:p>
        </w:tc>
        <w:tc>
          <w:tcPr>
            <w:tcW w:w="400" w:type="dxa"/>
            <w:noWrap/>
            <w:vAlign w:val="bottom"/>
            <w:hideMark/>
          </w:tcPr>
          <w:p w14:paraId="0C00BD5A" w14:textId="77777777" w:rsidR="00C50A95" w:rsidRPr="00D016EC" w:rsidRDefault="00C50A95" w:rsidP="00416506">
            <w:pPr>
              <w:pStyle w:val="tabletext11"/>
              <w:jc w:val="center"/>
              <w:rPr>
                <w:ins w:id="10754" w:author="Author"/>
              </w:rPr>
            </w:pPr>
            <w:ins w:id="10755" w:author="Author">
              <w:r w:rsidRPr="00D016EC">
                <w:t>0.10</w:t>
              </w:r>
            </w:ins>
          </w:p>
        </w:tc>
        <w:tc>
          <w:tcPr>
            <w:tcW w:w="400" w:type="dxa"/>
            <w:noWrap/>
            <w:vAlign w:val="bottom"/>
            <w:hideMark/>
          </w:tcPr>
          <w:p w14:paraId="136CDF2B" w14:textId="77777777" w:rsidR="00C50A95" w:rsidRPr="00D016EC" w:rsidRDefault="00C50A95" w:rsidP="00416506">
            <w:pPr>
              <w:pStyle w:val="tabletext11"/>
              <w:jc w:val="center"/>
              <w:rPr>
                <w:ins w:id="10756" w:author="Author"/>
              </w:rPr>
            </w:pPr>
            <w:ins w:id="10757" w:author="Author">
              <w:r w:rsidRPr="00D016EC">
                <w:t>0.10</w:t>
              </w:r>
            </w:ins>
          </w:p>
        </w:tc>
        <w:tc>
          <w:tcPr>
            <w:tcW w:w="400" w:type="dxa"/>
            <w:noWrap/>
            <w:vAlign w:val="bottom"/>
            <w:hideMark/>
          </w:tcPr>
          <w:p w14:paraId="52BA344F" w14:textId="77777777" w:rsidR="00C50A95" w:rsidRPr="00D016EC" w:rsidRDefault="00C50A95" w:rsidP="00416506">
            <w:pPr>
              <w:pStyle w:val="tabletext11"/>
              <w:jc w:val="center"/>
              <w:rPr>
                <w:ins w:id="10758" w:author="Author"/>
              </w:rPr>
            </w:pPr>
            <w:ins w:id="10759" w:author="Author">
              <w:r w:rsidRPr="00D016EC">
                <w:t>0.10</w:t>
              </w:r>
            </w:ins>
          </w:p>
        </w:tc>
        <w:tc>
          <w:tcPr>
            <w:tcW w:w="460" w:type="dxa"/>
            <w:noWrap/>
            <w:vAlign w:val="bottom"/>
            <w:hideMark/>
          </w:tcPr>
          <w:p w14:paraId="4C75A3AC" w14:textId="77777777" w:rsidR="00C50A95" w:rsidRPr="00D016EC" w:rsidRDefault="00C50A95" w:rsidP="00416506">
            <w:pPr>
              <w:pStyle w:val="tabletext11"/>
              <w:jc w:val="center"/>
              <w:rPr>
                <w:ins w:id="10760" w:author="Author"/>
              </w:rPr>
            </w:pPr>
            <w:ins w:id="10761" w:author="Author">
              <w:r w:rsidRPr="00D016EC">
                <w:t>0.10</w:t>
              </w:r>
            </w:ins>
          </w:p>
        </w:tc>
      </w:tr>
      <w:tr w:rsidR="00C50A95" w:rsidRPr="00D016EC" w14:paraId="661E63F6" w14:textId="77777777" w:rsidTr="00416506">
        <w:trPr>
          <w:trHeight w:val="190"/>
          <w:ins w:id="10762" w:author="Author"/>
        </w:trPr>
        <w:tc>
          <w:tcPr>
            <w:tcW w:w="200" w:type="dxa"/>
            <w:tcBorders>
              <w:right w:val="nil"/>
            </w:tcBorders>
            <w:vAlign w:val="bottom"/>
          </w:tcPr>
          <w:p w14:paraId="35559D24" w14:textId="77777777" w:rsidR="00C50A95" w:rsidRPr="00D016EC" w:rsidRDefault="00C50A95" w:rsidP="00416506">
            <w:pPr>
              <w:pStyle w:val="tabletext11"/>
              <w:jc w:val="right"/>
              <w:rPr>
                <w:ins w:id="10763" w:author="Author"/>
              </w:rPr>
            </w:pPr>
          </w:p>
        </w:tc>
        <w:tc>
          <w:tcPr>
            <w:tcW w:w="1580" w:type="dxa"/>
            <w:tcBorders>
              <w:left w:val="nil"/>
            </w:tcBorders>
            <w:vAlign w:val="bottom"/>
            <w:hideMark/>
          </w:tcPr>
          <w:p w14:paraId="307A3B41" w14:textId="77777777" w:rsidR="00C50A95" w:rsidRPr="00D016EC" w:rsidRDefault="00C50A95" w:rsidP="00416506">
            <w:pPr>
              <w:pStyle w:val="tabletext11"/>
              <w:tabs>
                <w:tab w:val="decimal" w:pos="640"/>
              </w:tabs>
              <w:rPr>
                <w:ins w:id="10764" w:author="Author"/>
              </w:rPr>
            </w:pPr>
            <w:ins w:id="10765" w:author="Author">
              <w:r w:rsidRPr="00D016EC">
                <w:t>4,000 to 4,999</w:t>
              </w:r>
            </w:ins>
          </w:p>
        </w:tc>
        <w:tc>
          <w:tcPr>
            <w:tcW w:w="680" w:type="dxa"/>
            <w:noWrap/>
            <w:vAlign w:val="bottom"/>
            <w:hideMark/>
          </w:tcPr>
          <w:p w14:paraId="5C4009E6" w14:textId="77777777" w:rsidR="00C50A95" w:rsidRPr="00D016EC" w:rsidRDefault="00C50A95" w:rsidP="00416506">
            <w:pPr>
              <w:pStyle w:val="tabletext11"/>
              <w:jc w:val="center"/>
              <w:rPr>
                <w:ins w:id="10766" w:author="Author"/>
              </w:rPr>
            </w:pPr>
            <w:ins w:id="10767" w:author="Author">
              <w:r w:rsidRPr="00D016EC">
                <w:t>0.20</w:t>
              </w:r>
            </w:ins>
          </w:p>
        </w:tc>
        <w:tc>
          <w:tcPr>
            <w:tcW w:w="900" w:type="dxa"/>
            <w:noWrap/>
            <w:vAlign w:val="bottom"/>
            <w:hideMark/>
          </w:tcPr>
          <w:p w14:paraId="1FC89BDE" w14:textId="77777777" w:rsidR="00C50A95" w:rsidRPr="00D016EC" w:rsidRDefault="00C50A95" w:rsidP="00416506">
            <w:pPr>
              <w:pStyle w:val="tabletext11"/>
              <w:jc w:val="center"/>
              <w:rPr>
                <w:ins w:id="10768" w:author="Author"/>
              </w:rPr>
            </w:pPr>
            <w:ins w:id="10769" w:author="Author">
              <w:r w:rsidRPr="00D016EC">
                <w:t>0.15</w:t>
              </w:r>
            </w:ins>
          </w:p>
        </w:tc>
        <w:tc>
          <w:tcPr>
            <w:tcW w:w="400" w:type="dxa"/>
            <w:noWrap/>
            <w:vAlign w:val="bottom"/>
            <w:hideMark/>
          </w:tcPr>
          <w:p w14:paraId="6E1048EC" w14:textId="77777777" w:rsidR="00C50A95" w:rsidRPr="00D016EC" w:rsidRDefault="00C50A95" w:rsidP="00416506">
            <w:pPr>
              <w:pStyle w:val="tabletext11"/>
              <w:jc w:val="center"/>
              <w:rPr>
                <w:ins w:id="10770" w:author="Author"/>
              </w:rPr>
            </w:pPr>
            <w:ins w:id="10771" w:author="Author">
              <w:r w:rsidRPr="00D016EC">
                <w:t>0.15</w:t>
              </w:r>
            </w:ins>
          </w:p>
        </w:tc>
        <w:tc>
          <w:tcPr>
            <w:tcW w:w="400" w:type="dxa"/>
            <w:noWrap/>
            <w:vAlign w:val="bottom"/>
            <w:hideMark/>
          </w:tcPr>
          <w:p w14:paraId="01CA6532" w14:textId="77777777" w:rsidR="00C50A95" w:rsidRPr="00D016EC" w:rsidRDefault="00C50A95" w:rsidP="00416506">
            <w:pPr>
              <w:pStyle w:val="tabletext11"/>
              <w:jc w:val="center"/>
              <w:rPr>
                <w:ins w:id="10772" w:author="Author"/>
              </w:rPr>
            </w:pPr>
            <w:ins w:id="10773" w:author="Author">
              <w:r w:rsidRPr="00D016EC">
                <w:t>0.15</w:t>
              </w:r>
            </w:ins>
          </w:p>
        </w:tc>
        <w:tc>
          <w:tcPr>
            <w:tcW w:w="400" w:type="dxa"/>
            <w:noWrap/>
            <w:vAlign w:val="bottom"/>
            <w:hideMark/>
          </w:tcPr>
          <w:p w14:paraId="4C98F286" w14:textId="77777777" w:rsidR="00C50A95" w:rsidRPr="00D016EC" w:rsidRDefault="00C50A95" w:rsidP="00416506">
            <w:pPr>
              <w:pStyle w:val="tabletext11"/>
              <w:jc w:val="center"/>
              <w:rPr>
                <w:ins w:id="10774" w:author="Author"/>
              </w:rPr>
            </w:pPr>
            <w:ins w:id="10775" w:author="Author">
              <w:r w:rsidRPr="00D016EC">
                <w:t>0.14</w:t>
              </w:r>
            </w:ins>
          </w:p>
        </w:tc>
        <w:tc>
          <w:tcPr>
            <w:tcW w:w="400" w:type="dxa"/>
            <w:noWrap/>
            <w:vAlign w:val="bottom"/>
            <w:hideMark/>
          </w:tcPr>
          <w:p w14:paraId="229CE3D6" w14:textId="77777777" w:rsidR="00C50A95" w:rsidRPr="00D016EC" w:rsidRDefault="00C50A95" w:rsidP="00416506">
            <w:pPr>
              <w:pStyle w:val="tabletext11"/>
              <w:jc w:val="center"/>
              <w:rPr>
                <w:ins w:id="10776" w:author="Author"/>
              </w:rPr>
            </w:pPr>
            <w:ins w:id="10777" w:author="Author">
              <w:r w:rsidRPr="00D016EC">
                <w:t>0.14</w:t>
              </w:r>
            </w:ins>
          </w:p>
        </w:tc>
        <w:tc>
          <w:tcPr>
            <w:tcW w:w="400" w:type="dxa"/>
            <w:noWrap/>
            <w:vAlign w:val="bottom"/>
            <w:hideMark/>
          </w:tcPr>
          <w:p w14:paraId="77DD5B76" w14:textId="77777777" w:rsidR="00C50A95" w:rsidRPr="00D016EC" w:rsidRDefault="00C50A95" w:rsidP="00416506">
            <w:pPr>
              <w:pStyle w:val="tabletext11"/>
              <w:jc w:val="center"/>
              <w:rPr>
                <w:ins w:id="10778" w:author="Author"/>
              </w:rPr>
            </w:pPr>
            <w:ins w:id="10779" w:author="Author">
              <w:r w:rsidRPr="00D016EC">
                <w:t>0.13</w:t>
              </w:r>
            </w:ins>
          </w:p>
        </w:tc>
        <w:tc>
          <w:tcPr>
            <w:tcW w:w="400" w:type="dxa"/>
            <w:noWrap/>
            <w:vAlign w:val="bottom"/>
            <w:hideMark/>
          </w:tcPr>
          <w:p w14:paraId="020AAC17" w14:textId="77777777" w:rsidR="00C50A95" w:rsidRPr="00D016EC" w:rsidRDefault="00C50A95" w:rsidP="00416506">
            <w:pPr>
              <w:pStyle w:val="tabletext11"/>
              <w:jc w:val="center"/>
              <w:rPr>
                <w:ins w:id="10780" w:author="Author"/>
              </w:rPr>
            </w:pPr>
            <w:ins w:id="10781" w:author="Author">
              <w:r w:rsidRPr="00D016EC">
                <w:t>0.13</w:t>
              </w:r>
            </w:ins>
          </w:p>
        </w:tc>
        <w:tc>
          <w:tcPr>
            <w:tcW w:w="400" w:type="dxa"/>
            <w:noWrap/>
            <w:vAlign w:val="bottom"/>
            <w:hideMark/>
          </w:tcPr>
          <w:p w14:paraId="6E78A952" w14:textId="77777777" w:rsidR="00C50A95" w:rsidRPr="00D016EC" w:rsidRDefault="00C50A95" w:rsidP="00416506">
            <w:pPr>
              <w:pStyle w:val="tabletext11"/>
              <w:jc w:val="center"/>
              <w:rPr>
                <w:ins w:id="10782" w:author="Author"/>
              </w:rPr>
            </w:pPr>
            <w:ins w:id="10783" w:author="Author">
              <w:r w:rsidRPr="00D016EC">
                <w:t>0.12</w:t>
              </w:r>
            </w:ins>
          </w:p>
        </w:tc>
        <w:tc>
          <w:tcPr>
            <w:tcW w:w="400" w:type="dxa"/>
            <w:noWrap/>
            <w:vAlign w:val="bottom"/>
            <w:hideMark/>
          </w:tcPr>
          <w:p w14:paraId="2604AD1F" w14:textId="77777777" w:rsidR="00C50A95" w:rsidRPr="00D016EC" w:rsidRDefault="00C50A95" w:rsidP="00416506">
            <w:pPr>
              <w:pStyle w:val="tabletext11"/>
              <w:jc w:val="center"/>
              <w:rPr>
                <w:ins w:id="10784" w:author="Author"/>
              </w:rPr>
            </w:pPr>
            <w:ins w:id="10785" w:author="Author">
              <w:r w:rsidRPr="00D016EC">
                <w:t>0.12</w:t>
              </w:r>
            </w:ins>
          </w:p>
        </w:tc>
        <w:tc>
          <w:tcPr>
            <w:tcW w:w="400" w:type="dxa"/>
            <w:noWrap/>
            <w:vAlign w:val="bottom"/>
            <w:hideMark/>
          </w:tcPr>
          <w:p w14:paraId="1C725242" w14:textId="77777777" w:rsidR="00C50A95" w:rsidRPr="00D016EC" w:rsidRDefault="00C50A95" w:rsidP="00416506">
            <w:pPr>
              <w:pStyle w:val="tabletext11"/>
              <w:jc w:val="center"/>
              <w:rPr>
                <w:ins w:id="10786" w:author="Author"/>
              </w:rPr>
            </w:pPr>
            <w:ins w:id="10787" w:author="Author">
              <w:r w:rsidRPr="00D016EC">
                <w:t>0.12</w:t>
              </w:r>
            </w:ins>
          </w:p>
        </w:tc>
        <w:tc>
          <w:tcPr>
            <w:tcW w:w="400" w:type="dxa"/>
            <w:noWrap/>
            <w:vAlign w:val="bottom"/>
            <w:hideMark/>
          </w:tcPr>
          <w:p w14:paraId="68CA7934" w14:textId="77777777" w:rsidR="00C50A95" w:rsidRPr="00D016EC" w:rsidRDefault="00C50A95" w:rsidP="00416506">
            <w:pPr>
              <w:pStyle w:val="tabletext11"/>
              <w:jc w:val="center"/>
              <w:rPr>
                <w:ins w:id="10788" w:author="Author"/>
              </w:rPr>
            </w:pPr>
            <w:ins w:id="10789" w:author="Author">
              <w:r w:rsidRPr="00D016EC">
                <w:t>0.12</w:t>
              </w:r>
            </w:ins>
          </w:p>
        </w:tc>
        <w:tc>
          <w:tcPr>
            <w:tcW w:w="400" w:type="dxa"/>
            <w:noWrap/>
            <w:vAlign w:val="bottom"/>
            <w:hideMark/>
          </w:tcPr>
          <w:p w14:paraId="3A98A7D1" w14:textId="77777777" w:rsidR="00C50A95" w:rsidRPr="00D016EC" w:rsidRDefault="00C50A95" w:rsidP="00416506">
            <w:pPr>
              <w:pStyle w:val="tabletext11"/>
              <w:jc w:val="center"/>
              <w:rPr>
                <w:ins w:id="10790" w:author="Author"/>
              </w:rPr>
            </w:pPr>
            <w:ins w:id="10791" w:author="Author">
              <w:r w:rsidRPr="00D016EC">
                <w:t>0.12</w:t>
              </w:r>
            </w:ins>
          </w:p>
        </w:tc>
        <w:tc>
          <w:tcPr>
            <w:tcW w:w="400" w:type="dxa"/>
            <w:noWrap/>
            <w:vAlign w:val="bottom"/>
            <w:hideMark/>
          </w:tcPr>
          <w:p w14:paraId="0D6AD44C" w14:textId="77777777" w:rsidR="00C50A95" w:rsidRPr="00D016EC" w:rsidRDefault="00C50A95" w:rsidP="00416506">
            <w:pPr>
              <w:pStyle w:val="tabletext11"/>
              <w:jc w:val="center"/>
              <w:rPr>
                <w:ins w:id="10792" w:author="Author"/>
              </w:rPr>
            </w:pPr>
            <w:ins w:id="10793" w:author="Author">
              <w:r w:rsidRPr="00D016EC">
                <w:t>0.12</w:t>
              </w:r>
            </w:ins>
          </w:p>
        </w:tc>
        <w:tc>
          <w:tcPr>
            <w:tcW w:w="400" w:type="dxa"/>
            <w:noWrap/>
            <w:vAlign w:val="bottom"/>
            <w:hideMark/>
          </w:tcPr>
          <w:p w14:paraId="565F1324" w14:textId="77777777" w:rsidR="00C50A95" w:rsidRPr="00D016EC" w:rsidRDefault="00C50A95" w:rsidP="00416506">
            <w:pPr>
              <w:pStyle w:val="tabletext11"/>
              <w:jc w:val="center"/>
              <w:rPr>
                <w:ins w:id="10794" w:author="Author"/>
              </w:rPr>
            </w:pPr>
            <w:ins w:id="10795" w:author="Author">
              <w:r w:rsidRPr="00D016EC">
                <w:t>0.12</w:t>
              </w:r>
            </w:ins>
          </w:p>
        </w:tc>
        <w:tc>
          <w:tcPr>
            <w:tcW w:w="400" w:type="dxa"/>
            <w:noWrap/>
            <w:vAlign w:val="bottom"/>
            <w:hideMark/>
          </w:tcPr>
          <w:p w14:paraId="186E3A60" w14:textId="77777777" w:rsidR="00C50A95" w:rsidRPr="00D016EC" w:rsidRDefault="00C50A95" w:rsidP="00416506">
            <w:pPr>
              <w:pStyle w:val="tabletext11"/>
              <w:jc w:val="center"/>
              <w:rPr>
                <w:ins w:id="10796" w:author="Author"/>
              </w:rPr>
            </w:pPr>
            <w:ins w:id="10797" w:author="Author">
              <w:r w:rsidRPr="00D016EC">
                <w:t>0.12</w:t>
              </w:r>
            </w:ins>
          </w:p>
        </w:tc>
        <w:tc>
          <w:tcPr>
            <w:tcW w:w="400" w:type="dxa"/>
            <w:noWrap/>
            <w:vAlign w:val="bottom"/>
            <w:hideMark/>
          </w:tcPr>
          <w:p w14:paraId="57C236BC" w14:textId="77777777" w:rsidR="00C50A95" w:rsidRPr="00D016EC" w:rsidRDefault="00C50A95" w:rsidP="00416506">
            <w:pPr>
              <w:pStyle w:val="tabletext11"/>
              <w:jc w:val="center"/>
              <w:rPr>
                <w:ins w:id="10798" w:author="Author"/>
              </w:rPr>
            </w:pPr>
            <w:ins w:id="10799" w:author="Author">
              <w:r w:rsidRPr="00D016EC">
                <w:t>0.12</w:t>
              </w:r>
            </w:ins>
          </w:p>
        </w:tc>
        <w:tc>
          <w:tcPr>
            <w:tcW w:w="400" w:type="dxa"/>
            <w:noWrap/>
            <w:vAlign w:val="bottom"/>
            <w:hideMark/>
          </w:tcPr>
          <w:p w14:paraId="50BABD89" w14:textId="77777777" w:rsidR="00C50A95" w:rsidRPr="00D016EC" w:rsidRDefault="00C50A95" w:rsidP="00416506">
            <w:pPr>
              <w:pStyle w:val="tabletext11"/>
              <w:jc w:val="center"/>
              <w:rPr>
                <w:ins w:id="10800" w:author="Author"/>
              </w:rPr>
            </w:pPr>
            <w:ins w:id="10801" w:author="Author">
              <w:r w:rsidRPr="00D016EC">
                <w:t>0.12</w:t>
              </w:r>
            </w:ins>
          </w:p>
        </w:tc>
        <w:tc>
          <w:tcPr>
            <w:tcW w:w="400" w:type="dxa"/>
            <w:noWrap/>
            <w:vAlign w:val="bottom"/>
            <w:hideMark/>
          </w:tcPr>
          <w:p w14:paraId="2706188C" w14:textId="77777777" w:rsidR="00C50A95" w:rsidRPr="00D016EC" w:rsidRDefault="00C50A95" w:rsidP="00416506">
            <w:pPr>
              <w:pStyle w:val="tabletext11"/>
              <w:jc w:val="center"/>
              <w:rPr>
                <w:ins w:id="10802" w:author="Author"/>
              </w:rPr>
            </w:pPr>
            <w:ins w:id="10803" w:author="Author">
              <w:r w:rsidRPr="00D016EC">
                <w:t>0.12</w:t>
              </w:r>
            </w:ins>
          </w:p>
        </w:tc>
        <w:tc>
          <w:tcPr>
            <w:tcW w:w="400" w:type="dxa"/>
            <w:noWrap/>
            <w:vAlign w:val="bottom"/>
            <w:hideMark/>
          </w:tcPr>
          <w:p w14:paraId="2FE87C4A" w14:textId="77777777" w:rsidR="00C50A95" w:rsidRPr="00D016EC" w:rsidRDefault="00C50A95" w:rsidP="00416506">
            <w:pPr>
              <w:pStyle w:val="tabletext11"/>
              <w:jc w:val="center"/>
              <w:rPr>
                <w:ins w:id="10804" w:author="Author"/>
              </w:rPr>
            </w:pPr>
            <w:ins w:id="10805" w:author="Author">
              <w:r w:rsidRPr="00D016EC">
                <w:t>0.12</w:t>
              </w:r>
            </w:ins>
          </w:p>
        </w:tc>
        <w:tc>
          <w:tcPr>
            <w:tcW w:w="400" w:type="dxa"/>
            <w:noWrap/>
            <w:vAlign w:val="bottom"/>
            <w:hideMark/>
          </w:tcPr>
          <w:p w14:paraId="04F4FD07" w14:textId="77777777" w:rsidR="00C50A95" w:rsidRPr="00D016EC" w:rsidRDefault="00C50A95" w:rsidP="00416506">
            <w:pPr>
              <w:pStyle w:val="tabletext11"/>
              <w:jc w:val="center"/>
              <w:rPr>
                <w:ins w:id="10806" w:author="Author"/>
              </w:rPr>
            </w:pPr>
            <w:ins w:id="10807" w:author="Author">
              <w:r w:rsidRPr="00D016EC">
                <w:t>0.12</w:t>
              </w:r>
            </w:ins>
          </w:p>
        </w:tc>
        <w:tc>
          <w:tcPr>
            <w:tcW w:w="400" w:type="dxa"/>
            <w:noWrap/>
            <w:vAlign w:val="bottom"/>
            <w:hideMark/>
          </w:tcPr>
          <w:p w14:paraId="459B965D" w14:textId="77777777" w:rsidR="00C50A95" w:rsidRPr="00D016EC" w:rsidRDefault="00C50A95" w:rsidP="00416506">
            <w:pPr>
              <w:pStyle w:val="tabletext11"/>
              <w:jc w:val="center"/>
              <w:rPr>
                <w:ins w:id="10808" w:author="Author"/>
              </w:rPr>
            </w:pPr>
            <w:ins w:id="10809" w:author="Author">
              <w:r w:rsidRPr="00D016EC">
                <w:t>0.12</w:t>
              </w:r>
            </w:ins>
          </w:p>
        </w:tc>
        <w:tc>
          <w:tcPr>
            <w:tcW w:w="440" w:type="dxa"/>
            <w:noWrap/>
            <w:vAlign w:val="bottom"/>
            <w:hideMark/>
          </w:tcPr>
          <w:p w14:paraId="7CE436B0" w14:textId="77777777" w:rsidR="00C50A95" w:rsidRPr="00D016EC" w:rsidRDefault="00C50A95" w:rsidP="00416506">
            <w:pPr>
              <w:pStyle w:val="tabletext11"/>
              <w:jc w:val="center"/>
              <w:rPr>
                <w:ins w:id="10810" w:author="Author"/>
              </w:rPr>
            </w:pPr>
            <w:ins w:id="10811" w:author="Author">
              <w:r w:rsidRPr="00D016EC">
                <w:t>0.12</w:t>
              </w:r>
            </w:ins>
          </w:p>
        </w:tc>
        <w:tc>
          <w:tcPr>
            <w:tcW w:w="400" w:type="dxa"/>
            <w:noWrap/>
            <w:vAlign w:val="bottom"/>
            <w:hideMark/>
          </w:tcPr>
          <w:p w14:paraId="5A12F406" w14:textId="77777777" w:rsidR="00C50A95" w:rsidRPr="00D016EC" w:rsidRDefault="00C50A95" w:rsidP="00416506">
            <w:pPr>
              <w:pStyle w:val="tabletext11"/>
              <w:jc w:val="center"/>
              <w:rPr>
                <w:ins w:id="10812" w:author="Author"/>
              </w:rPr>
            </w:pPr>
            <w:ins w:id="10813" w:author="Author">
              <w:r w:rsidRPr="00D016EC">
                <w:t>0.12</w:t>
              </w:r>
            </w:ins>
          </w:p>
        </w:tc>
        <w:tc>
          <w:tcPr>
            <w:tcW w:w="400" w:type="dxa"/>
            <w:noWrap/>
            <w:vAlign w:val="bottom"/>
            <w:hideMark/>
          </w:tcPr>
          <w:p w14:paraId="24286E36" w14:textId="77777777" w:rsidR="00C50A95" w:rsidRPr="00D016EC" w:rsidRDefault="00C50A95" w:rsidP="00416506">
            <w:pPr>
              <w:pStyle w:val="tabletext11"/>
              <w:jc w:val="center"/>
              <w:rPr>
                <w:ins w:id="10814" w:author="Author"/>
              </w:rPr>
            </w:pPr>
            <w:ins w:id="10815" w:author="Author">
              <w:r w:rsidRPr="00D016EC">
                <w:t>0.12</w:t>
              </w:r>
            </w:ins>
          </w:p>
        </w:tc>
        <w:tc>
          <w:tcPr>
            <w:tcW w:w="400" w:type="dxa"/>
            <w:noWrap/>
            <w:vAlign w:val="bottom"/>
            <w:hideMark/>
          </w:tcPr>
          <w:p w14:paraId="3E18D3E6" w14:textId="77777777" w:rsidR="00C50A95" w:rsidRPr="00D016EC" w:rsidRDefault="00C50A95" w:rsidP="00416506">
            <w:pPr>
              <w:pStyle w:val="tabletext11"/>
              <w:jc w:val="center"/>
              <w:rPr>
                <w:ins w:id="10816" w:author="Author"/>
              </w:rPr>
            </w:pPr>
            <w:ins w:id="10817" w:author="Author">
              <w:r w:rsidRPr="00D016EC">
                <w:t>0.12</w:t>
              </w:r>
            </w:ins>
          </w:p>
        </w:tc>
        <w:tc>
          <w:tcPr>
            <w:tcW w:w="400" w:type="dxa"/>
            <w:noWrap/>
            <w:vAlign w:val="bottom"/>
            <w:hideMark/>
          </w:tcPr>
          <w:p w14:paraId="598606EE" w14:textId="77777777" w:rsidR="00C50A95" w:rsidRPr="00D016EC" w:rsidRDefault="00C50A95" w:rsidP="00416506">
            <w:pPr>
              <w:pStyle w:val="tabletext11"/>
              <w:jc w:val="center"/>
              <w:rPr>
                <w:ins w:id="10818" w:author="Author"/>
              </w:rPr>
            </w:pPr>
            <w:ins w:id="10819" w:author="Author">
              <w:r w:rsidRPr="00D016EC">
                <w:t>0.12</w:t>
              </w:r>
            </w:ins>
          </w:p>
        </w:tc>
        <w:tc>
          <w:tcPr>
            <w:tcW w:w="460" w:type="dxa"/>
            <w:noWrap/>
            <w:vAlign w:val="bottom"/>
            <w:hideMark/>
          </w:tcPr>
          <w:p w14:paraId="05C4B347" w14:textId="77777777" w:rsidR="00C50A95" w:rsidRPr="00D016EC" w:rsidRDefault="00C50A95" w:rsidP="00416506">
            <w:pPr>
              <w:pStyle w:val="tabletext11"/>
              <w:jc w:val="center"/>
              <w:rPr>
                <w:ins w:id="10820" w:author="Author"/>
              </w:rPr>
            </w:pPr>
            <w:ins w:id="10821" w:author="Author">
              <w:r w:rsidRPr="00D016EC">
                <w:t>0.12</w:t>
              </w:r>
            </w:ins>
          </w:p>
        </w:tc>
      </w:tr>
      <w:tr w:rsidR="00C50A95" w:rsidRPr="00D016EC" w14:paraId="085726A6" w14:textId="77777777" w:rsidTr="00416506">
        <w:trPr>
          <w:trHeight w:val="190"/>
          <w:ins w:id="10822" w:author="Author"/>
        </w:trPr>
        <w:tc>
          <w:tcPr>
            <w:tcW w:w="200" w:type="dxa"/>
            <w:tcBorders>
              <w:right w:val="nil"/>
            </w:tcBorders>
            <w:vAlign w:val="bottom"/>
          </w:tcPr>
          <w:p w14:paraId="36EDC4E9" w14:textId="77777777" w:rsidR="00C50A95" w:rsidRPr="00D016EC" w:rsidRDefault="00C50A95" w:rsidP="00416506">
            <w:pPr>
              <w:pStyle w:val="tabletext11"/>
              <w:jc w:val="right"/>
              <w:rPr>
                <w:ins w:id="10823" w:author="Author"/>
              </w:rPr>
            </w:pPr>
          </w:p>
        </w:tc>
        <w:tc>
          <w:tcPr>
            <w:tcW w:w="1580" w:type="dxa"/>
            <w:tcBorders>
              <w:left w:val="nil"/>
            </w:tcBorders>
            <w:vAlign w:val="bottom"/>
            <w:hideMark/>
          </w:tcPr>
          <w:p w14:paraId="5AA7F1BD" w14:textId="77777777" w:rsidR="00C50A95" w:rsidRPr="00D016EC" w:rsidRDefault="00C50A95" w:rsidP="00416506">
            <w:pPr>
              <w:pStyle w:val="tabletext11"/>
              <w:tabs>
                <w:tab w:val="decimal" w:pos="640"/>
              </w:tabs>
              <w:rPr>
                <w:ins w:id="10824" w:author="Author"/>
              </w:rPr>
            </w:pPr>
            <w:ins w:id="10825" w:author="Author">
              <w:r w:rsidRPr="00D016EC">
                <w:t>5,000 to 5,999</w:t>
              </w:r>
            </w:ins>
          </w:p>
        </w:tc>
        <w:tc>
          <w:tcPr>
            <w:tcW w:w="680" w:type="dxa"/>
            <w:noWrap/>
            <w:vAlign w:val="bottom"/>
            <w:hideMark/>
          </w:tcPr>
          <w:p w14:paraId="77F1CA5B" w14:textId="77777777" w:rsidR="00C50A95" w:rsidRPr="00D016EC" w:rsidRDefault="00C50A95" w:rsidP="00416506">
            <w:pPr>
              <w:pStyle w:val="tabletext11"/>
              <w:jc w:val="center"/>
              <w:rPr>
                <w:ins w:id="10826" w:author="Author"/>
              </w:rPr>
            </w:pPr>
            <w:ins w:id="10827" w:author="Author">
              <w:r w:rsidRPr="00D016EC">
                <w:t>0.23</w:t>
              </w:r>
            </w:ins>
          </w:p>
        </w:tc>
        <w:tc>
          <w:tcPr>
            <w:tcW w:w="900" w:type="dxa"/>
            <w:noWrap/>
            <w:vAlign w:val="bottom"/>
            <w:hideMark/>
          </w:tcPr>
          <w:p w14:paraId="11ECF814" w14:textId="77777777" w:rsidR="00C50A95" w:rsidRPr="00D016EC" w:rsidRDefault="00C50A95" w:rsidP="00416506">
            <w:pPr>
              <w:pStyle w:val="tabletext11"/>
              <w:jc w:val="center"/>
              <w:rPr>
                <w:ins w:id="10828" w:author="Author"/>
              </w:rPr>
            </w:pPr>
            <w:ins w:id="10829" w:author="Author">
              <w:r w:rsidRPr="00D016EC">
                <w:t>0.17</w:t>
              </w:r>
            </w:ins>
          </w:p>
        </w:tc>
        <w:tc>
          <w:tcPr>
            <w:tcW w:w="400" w:type="dxa"/>
            <w:noWrap/>
            <w:vAlign w:val="bottom"/>
            <w:hideMark/>
          </w:tcPr>
          <w:p w14:paraId="4AF5C3D9" w14:textId="77777777" w:rsidR="00C50A95" w:rsidRPr="00D016EC" w:rsidRDefault="00C50A95" w:rsidP="00416506">
            <w:pPr>
              <w:pStyle w:val="tabletext11"/>
              <w:jc w:val="center"/>
              <w:rPr>
                <w:ins w:id="10830" w:author="Author"/>
              </w:rPr>
            </w:pPr>
            <w:ins w:id="10831" w:author="Author">
              <w:r w:rsidRPr="00D016EC">
                <w:t>0.17</w:t>
              </w:r>
            </w:ins>
          </w:p>
        </w:tc>
        <w:tc>
          <w:tcPr>
            <w:tcW w:w="400" w:type="dxa"/>
            <w:noWrap/>
            <w:vAlign w:val="bottom"/>
            <w:hideMark/>
          </w:tcPr>
          <w:p w14:paraId="51673898" w14:textId="77777777" w:rsidR="00C50A95" w:rsidRPr="00D016EC" w:rsidRDefault="00C50A95" w:rsidP="00416506">
            <w:pPr>
              <w:pStyle w:val="tabletext11"/>
              <w:jc w:val="center"/>
              <w:rPr>
                <w:ins w:id="10832" w:author="Author"/>
              </w:rPr>
            </w:pPr>
            <w:ins w:id="10833" w:author="Author">
              <w:r w:rsidRPr="00D016EC">
                <w:t>0.17</w:t>
              </w:r>
            </w:ins>
          </w:p>
        </w:tc>
        <w:tc>
          <w:tcPr>
            <w:tcW w:w="400" w:type="dxa"/>
            <w:noWrap/>
            <w:vAlign w:val="bottom"/>
            <w:hideMark/>
          </w:tcPr>
          <w:p w14:paraId="7FF2F41C" w14:textId="77777777" w:rsidR="00C50A95" w:rsidRPr="00D016EC" w:rsidRDefault="00C50A95" w:rsidP="00416506">
            <w:pPr>
              <w:pStyle w:val="tabletext11"/>
              <w:jc w:val="center"/>
              <w:rPr>
                <w:ins w:id="10834" w:author="Author"/>
              </w:rPr>
            </w:pPr>
            <w:ins w:id="10835" w:author="Author">
              <w:r w:rsidRPr="00D016EC">
                <w:t>0.16</w:t>
              </w:r>
            </w:ins>
          </w:p>
        </w:tc>
        <w:tc>
          <w:tcPr>
            <w:tcW w:w="400" w:type="dxa"/>
            <w:noWrap/>
            <w:vAlign w:val="bottom"/>
            <w:hideMark/>
          </w:tcPr>
          <w:p w14:paraId="268BCEA9" w14:textId="77777777" w:rsidR="00C50A95" w:rsidRPr="00D016EC" w:rsidRDefault="00C50A95" w:rsidP="00416506">
            <w:pPr>
              <w:pStyle w:val="tabletext11"/>
              <w:jc w:val="center"/>
              <w:rPr>
                <w:ins w:id="10836" w:author="Author"/>
              </w:rPr>
            </w:pPr>
            <w:ins w:id="10837" w:author="Author">
              <w:r w:rsidRPr="00D016EC">
                <w:t>0.16</w:t>
              </w:r>
            </w:ins>
          </w:p>
        </w:tc>
        <w:tc>
          <w:tcPr>
            <w:tcW w:w="400" w:type="dxa"/>
            <w:noWrap/>
            <w:vAlign w:val="bottom"/>
            <w:hideMark/>
          </w:tcPr>
          <w:p w14:paraId="5C83DFDE" w14:textId="77777777" w:rsidR="00C50A95" w:rsidRPr="00D016EC" w:rsidRDefault="00C50A95" w:rsidP="00416506">
            <w:pPr>
              <w:pStyle w:val="tabletext11"/>
              <w:jc w:val="center"/>
              <w:rPr>
                <w:ins w:id="10838" w:author="Author"/>
              </w:rPr>
            </w:pPr>
            <w:ins w:id="10839" w:author="Author">
              <w:r w:rsidRPr="00D016EC">
                <w:t>0.15</w:t>
              </w:r>
            </w:ins>
          </w:p>
        </w:tc>
        <w:tc>
          <w:tcPr>
            <w:tcW w:w="400" w:type="dxa"/>
            <w:noWrap/>
            <w:vAlign w:val="bottom"/>
            <w:hideMark/>
          </w:tcPr>
          <w:p w14:paraId="4A302383" w14:textId="77777777" w:rsidR="00C50A95" w:rsidRPr="00D016EC" w:rsidRDefault="00C50A95" w:rsidP="00416506">
            <w:pPr>
              <w:pStyle w:val="tabletext11"/>
              <w:jc w:val="center"/>
              <w:rPr>
                <w:ins w:id="10840" w:author="Author"/>
              </w:rPr>
            </w:pPr>
            <w:ins w:id="10841" w:author="Author">
              <w:r w:rsidRPr="00D016EC">
                <w:t>0.14</w:t>
              </w:r>
            </w:ins>
          </w:p>
        </w:tc>
        <w:tc>
          <w:tcPr>
            <w:tcW w:w="400" w:type="dxa"/>
            <w:noWrap/>
            <w:vAlign w:val="bottom"/>
            <w:hideMark/>
          </w:tcPr>
          <w:p w14:paraId="33CF2697" w14:textId="77777777" w:rsidR="00C50A95" w:rsidRPr="00D016EC" w:rsidRDefault="00C50A95" w:rsidP="00416506">
            <w:pPr>
              <w:pStyle w:val="tabletext11"/>
              <w:jc w:val="center"/>
              <w:rPr>
                <w:ins w:id="10842" w:author="Author"/>
              </w:rPr>
            </w:pPr>
            <w:ins w:id="10843" w:author="Author">
              <w:r w:rsidRPr="00D016EC">
                <w:t>0.14</w:t>
              </w:r>
            </w:ins>
          </w:p>
        </w:tc>
        <w:tc>
          <w:tcPr>
            <w:tcW w:w="400" w:type="dxa"/>
            <w:noWrap/>
            <w:vAlign w:val="bottom"/>
            <w:hideMark/>
          </w:tcPr>
          <w:p w14:paraId="2D084C11" w14:textId="77777777" w:rsidR="00C50A95" w:rsidRPr="00D016EC" w:rsidRDefault="00C50A95" w:rsidP="00416506">
            <w:pPr>
              <w:pStyle w:val="tabletext11"/>
              <w:jc w:val="center"/>
              <w:rPr>
                <w:ins w:id="10844" w:author="Author"/>
              </w:rPr>
            </w:pPr>
            <w:ins w:id="10845" w:author="Author">
              <w:r w:rsidRPr="00D016EC">
                <w:t>0.14</w:t>
              </w:r>
            </w:ins>
          </w:p>
        </w:tc>
        <w:tc>
          <w:tcPr>
            <w:tcW w:w="400" w:type="dxa"/>
            <w:noWrap/>
            <w:vAlign w:val="bottom"/>
            <w:hideMark/>
          </w:tcPr>
          <w:p w14:paraId="325B0084" w14:textId="77777777" w:rsidR="00C50A95" w:rsidRPr="00D016EC" w:rsidRDefault="00C50A95" w:rsidP="00416506">
            <w:pPr>
              <w:pStyle w:val="tabletext11"/>
              <w:jc w:val="center"/>
              <w:rPr>
                <w:ins w:id="10846" w:author="Author"/>
              </w:rPr>
            </w:pPr>
            <w:ins w:id="10847" w:author="Author">
              <w:r w:rsidRPr="00D016EC">
                <w:t>0.14</w:t>
              </w:r>
            </w:ins>
          </w:p>
        </w:tc>
        <w:tc>
          <w:tcPr>
            <w:tcW w:w="400" w:type="dxa"/>
            <w:noWrap/>
            <w:vAlign w:val="bottom"/>
            <w:hideMark/>
          </w:tcPr>
          <w:p w14:paraId="682FA7B6" w14:textId="77777777" w:rsidR="00C50A95" w:rsidRPr="00D016EC" w:rsidRDefault="00C50A95" w:rsidP="00416506">
            <w:pPr>
              <w:pStyle w:val="tabletext11"/>
              <w:jc w:val="center"/>
              <w:rPr>
                <w:ins w:id="10848" w:author="Author"/>
              </w:rPr>
            </w:pPr>
            <w:ins w:id="10849" w:author="Author">
              <w:r w:rsidRPr="00D016EC">
                <w:t>0.14</w:t>
              </w:r>
            </w:ins>
          </w:p>
        </w:tc>
        <w:tc>
          <w:tcPr>
            <w:tcW w:w="400" w:type="dxa"/>
            <w:noWrap/>
            <w:vAlign w:val="bottom"/>
            <w:hideMark/>
          </w:tcPr>
          <w:p w14:paraId="0741D034" w14:textId="77777777" w:rsidR="00C50A95" w:rsidRPr="00D016EC" w:rsidRDefault="00C50A95" w:rsidP="00416506">
            <w:pPr>
              <w:pStyle w:val="tabletext11"/>
              <w:jc w:val="center"/>
              <w:rPr>
                <w:ins w:id="10850" w:author="Author"/>
              </w:rPr>
            </w:pPr>
            <w:ins w:id="10851" w:author="Author">
              <w:r w:rsidRPr="00D016EC">
                <w:t>0.14</w:t>
              </w:r>
            </w:ins>
          </w:p>
        </w:tc>
        <w:tc>
          <w:tcPr>
            <w:tcW w:w="400" w:type="dxa"/>
            <w:noWrap/>
            <w:vAlign w:val="bottom"/>
            <w:hideMark/>
          </w:tcPr>
          <w:p w14:paraId="02DD21A1" w14:textId="77777777" w:rsidR="00C50A95" w:rsidRPr="00D016EC" w:rsidRDefault="00C50A95" w:rsidP="00416506">
            <w:pPr>
              <w:pStyle w:val="tabletext11"/>
              <w:jc w:val="center"/>
              <w:rPr>
                <w:ins w:id="10852" w:author="Author"/>
              </w:rPr>
            </w:pPr>
            <w:ins w:id="10853" w:author="Author">
              <w:r w:rsidRPr="00D016EC">
                <w:t>0.14</w:t>
              </w:r>
            </w:ins>
          </w:p>
        </w:tc>
        <w:tc>
          <w:tcPr>
            <w:tcW w:w="400" w:type="dxa"/>
            <w:noWrap/>
            <w:vAlign w:val="bottom"/>
            <w:hideMark/>
          </w:tcPr>
          <w:p w14:paraId="785FBC95" w14:textId="77777777" w:rsidR="00C50A95" w:rsidRPr="00D016EC" w:rsidRDefault="00C50A95" w:rsidP="00416506">
            <w:pPr>
              <w:pStyle w:val="tabletext11"/>
              <w:jc w:val="center"/>
              <w:rPr>
                <w:ins w:id="10854" w:author="Author"/>
              </w:rPr>
            </w:pPr>
            <w:ins w:id="10855" w:author="Author">
              <w:r w:rsidRPr="00D016EC">
                <w:t>0.14</w:t>
              </w:r>
            </w:ins>
          </w:p>
        </w:tc>
        <w:tc>
          <w:tcPr>
            <w:tcW w:w="400" w:type="dxa"/>
            <w:noWrap/>
            <w:vAlign w:val="bottom"/>
            <w:hideMark/>
          </w:tcPr>
          <w:p w14:paraId="0BD28896" w14:textId="77777777" w:rsidR="00C50A95" w:rsidRPr="00D016EC" w:rsidRDefault="00C50A95" w:rsidP="00416506">
            <w:pPr>
              <w:pStyle w:val="tabletext11"/>
              <w:jc w:val="center"/>
              <w:rPr>
                <w:ins w:id="10856" w:author="Author"/>
              </w:rPr>
            </w:pPr>
            <w:ins w:id="10857" w:author="Author">
              <w:r w:rsidRPr="00D016EC">
                <w:t>0.14</w:t>
              </w:r>
            </w:ins>
          </w:p>
        </w:tc>
        <w:tc>
          <w:tcPr>
            <w:tcW w:w="400" w:type="dxa"/>
            <w:noWrap/>
            <w:vAlign w:val="bottom"/>
            <w:hideMark/>
          </w:tcPr>
          <w:p w14:paraId="26CE8EA0" w14:textId="77777777" w:rsidR="00C50A95" w:rsidRPr="00D016EC" w:rsidRDefault="00C50A95" w:rsidP="00416506">
            <w:pPr>
              <w:pStyle w:val="tabletext11"/>
              <w:jc w:val="center"/>
              <w:rPr>
                <w:ins w:id="10858" w:author="Author"/>
              </w:rPr>
            </w:pPr>
            <w:ins w:id="10859" w:author="Author">
              <w:r w:rsidRPr="00D016EC">
                <w:t>0.14</w:t>
              </w:r>
            </w:ins>
          </w:p>
        </w:tc>
        <w:tc>
          <w:tcPr>
            <w:tcW w:w="400" w:type="dxa"/>
            <w:noWrap/>
            <w:vAlign w:val="bottom"/>
            <w:hideMark/>
          </w:tcPr>
          <w:p w14:paraId="5D426970" w14:textId="77777777" w:rsidR="00C50A95" w:rsidRPr="00D016EC" w:rsidRDefault="00C50A95" w:rsidP="00416506">
            <w:pPr>
              <w:pStyle w:val="tabletext11"/>
              <w:jc w:val="center"/>
              <w:rPr>
                <w:ins w:id="10860" w:author="Author"/>
              </w:rPr>
            </w:pPr>
            <w:ins w:id="10861" w:author="Author">
              <w:r w:rsidRPr="00D016EC">
                <w:t>0.14</w:t>
              </w:r>
            </w:ins>
          </w:p>
        </w:tc>
        <w:tc>
          <w:tcPr>
            <w:tcW w:w="400" w:type="dxa"/>
            <w:noWrap/>
            <w:vAlign w:val="bottom"/>
            <w:hideMark/>
          </w:tcPr>
          <w:p w14:paraId="57D3DB4E" w14:textId="77777777" w:rsidR="00C50A95" w:rsidRPr="00D016EC" w:rsidRDefault="00C50A95" w:rsidP="00416506">
            <w:pPr>
              <w:pStyle w:val="tabletext11"/>
              <w:jc w:val="center"/>
              <w:rPr>
                <w:ins w:id="10862" w:author="Author"/>
              </w:rPr>
            </w:pPr>
            <w:ins w:id="10863" w:author="Author">
              <w:r w:rsidRPr="00D016EC">
                <w:t>0.14</w:t>
              </w:r>
            </w:ins>
          </w:p>
        </w:tc>
        <w:tc>
          <w:tcPr>
            <w:tcW w:w="400" w:type="dxa"/>
            <w:noWrap/>
            <w:vAlign w:val="bottom"/>
            <w:hideMark/>
          </w:tcPr>
          <w:p w14:paraId="75913592" w14:textId="77777777" w:rsidR="00C50A95" w:rsidRPr="00D016EC" w:rsidRDefault="00C50A95" w:rsidP="00416506">
            <w:pPr>
              <w:pStyle w:val="tabletext11"/>
              <w:jc w:val="center"/>
              <w:rPr>
                <w:ins w:id="10864" w:author="Author"/>
              </w:rPr>
            </w:pPr>
            <w:ins w:id="10865" w:author="Author">
              <w:r w:rsidRPr="00D016EC">
                <w:t>0.14</w:t>
              </w:r>
            </w:ins>
          </w:p>
        </w:tc>
        <w:tc>
          <w:tcPr>
            <w:tcW w:w="400" w:type="dxa"/>
            <w:noWrap/>
            <w:vAlign w:val="bottom"/>
            <w:hideMark/>
          </w:tcPr>
          <w:p w14:paraId="5EC11401" w14:textId="77777777" w:rsidR="00C50A95" w:rsidRPr="00D016EC" w:rsidRDefault="00C50A95" w:rsidP="00416506">
            <w:pPr>
              <w:pStyle w:val="tabletext11"/>
              <w:jc w:val="center"/>
              <w:rPr>
                <w:ins w:id="10866" w:author="Author"/>
              </w:rPr>
            </w:pPr>
            <w:ins w:id="10867" w:author="Author">
              <w:r w:rsidRPr="00D016EC">
                <w:t>0.14</w:t>
              </w:r>
            </w:ins>
          </w:p>
        </w:tc>
        <w:tc>
          <w:tcPr>
            <w:tcW w:w="400" w:type="dxa"/>
            <w:noWrap/>
            <w:vAlign w:val="bottom"/>
            <w:hideMark/>
          </w:tcPr>
          <w:p w14:paraId="30294ED8" w14:textId="77777777" w:rsidR="00C50A95" w:rsidRPr="00D016EC" w:rsidRDefault="00C50A95" w:rsidP="00416506">
            <w:pPr>
              <w:pStyle w:val="tabletext11"/>
              <w:jc w:val="center"/>
              <w:rPr>
                <w:ins w:id="10868" w:author="Author"/>
              </w:rPr>
            </w:pPr>
            <w:ins w:id="10869" w:author="Author">
              <w:r w:rsidRPr="00D016EC">
                <w:t>0.14</w:t>
              </w:r>
            </w:ins>
          </w:p>
        </w:tc>
        <w:tc>
          <w:tcPr>
            <w:tcW w:w="440" w:type="dxa"/>
            <w:noWrap/>
            <w:vAlign w:val="bottom"/>
            <w:hideMark/>
          </w:tcPr>
          <w:p w14:paraId="3BC27E33" w14:textId="77777777" w:rsidR="00C50A95" w:rsidRPr="00D016EC" w:rsidRDefault="00C50A95" w:rsidP="00416506">
            <w:pPr>
              <w:pStyle w:val="tabletext11"/>
              <w:jc w:val="center"/>
              <w:rPr>
                <w:ins w:id="10870" w:author="Author"/>
              </w:rPr>
            </w:pPr>
            <w:ins w:id="10871" w:author="Author">
              <w:r w:rsidRPr="00D016EC">
                <w:t>0.14</w:t>
              </w:r>
            </w:ins>
          </w:p>
        </w:tc>
        <w:tc>
          <w:tcPr>
            <w:tcW w:w="400" w:type="dxa"/>
            <w:noWrap/>
            <w:vAlign w:val="bottom"/>
            <w:hideMark/>
          </w:tcPr>
          <w:p w14:paraId="2F703A2D" w14:textId="77777777" w:rsidR="00C50A95" w:rsidRPr="00D016EC" w:rsidRDefault="00C50A95" w:rsidP="00416506">
            <w:pPr>
              <w:pStyle w:val="tabletext11"/>
              <w:jc w:val="center"/>
              <w:rPr>
                <w:ins w:id="10872" w:author="Author"/>
              </w:rPr>
            </w:pPr>
            <w:ins w:id="10873" w:author="Author">
              <w:r w:rsidRPr="00D016EC">
                <w:t>0.14</w:t>
              </w:r>
            </w:ins>
          </w:p>
        </w:tc>
        <w:tc>
          <w:tcPr>
            <w:tcW w:w="400" w:type="dxa"/>
            <w:noWrap/>
            <w:vAlign w:val="bottom"/>
            <w:hideMark/>
          </w:tcPr>
          <w:p w14:paraId="7F74AD68" w14:textId="77777777" w:rsidR="00C50A95" w:rsidRPr="00D016EC" w:rsidRDefault="00C50A95" w:rsidP="00416506">
            <w:pPr>
              <w:pStyle w:val="tabletext11"/>
              <w:jc w:val="center"/>
              <w:rPr>
                <w:ins w:id="10874" w:author="Author"/>
              </w:rPr>
            </w:pPr>
            <w:ins w:id="10875" w:author="Author">
              <w:r w:rsidRPr="00D016EC">
                <w:t>0.14</w:t>
              </w:r>
            </w:ins>
          </w:p>
        </w:tc>
        <w:tc>
          <w:tcPr>
            <w:tcW w:w="400" w:type="dxa"/>
            <w:noWrap/>
            <w:vAlign w:val="bottom"/>
            <w:hideMark/>
          </w:tcPr>
          <w:p w14:paraId="3A2D5F8D" w14:textId="77777777" w:rsidR="00C50A95" w:rsidRPr="00D016EC" w:rsidRDefault="00C50A95" w:rsidP="00416506">
            <w:pPr>
              <w:pStyle w:val="tabletext11"/>
              <w:jc w:val="center"/>
              <w:rPr>
                <w:ins w:id="10876" w:author="Author"/>
              </w:rPr>
            </w:pPr>
            <w:ins w:id="10877" w:author="Author">
              <w:r w:rsidRPr="00D016EC">
                <w:t>0.14</w:t>
              </w:r>
            </w:ins>
          </w:p>
        </w:tc>
        <w:tc>
          <w:tcPr>
            <w:tcW w:w="400" w:type="dxa"/>
            <w:noWrap/>
            <w:vAlign w:val="bottom"/>
            <w:hideMark/>
          </w:tcPr>
          <w:p w14:paraId="79B765EE" w14:textId="77777777" w:rsidR="00C50A95" w:rsidRPr="00D016EC" w:rsidRDefault="00C50A95" w:rsidP="00416506">
            <w:pPr>
              <w:pStyle w:val="tabletext11"/>
              <w:jc w:val="center"/>
              <w:rPr>
                <w:ins w:id="10878" w:author="Author"/>
              </w:rPr>
            </w:pPr>
            <w:ins w:id="10879" w:author="Author">
              <w:r w:rsidRPr="00D016EC">
                <w:t>0.14</w:t>
              </w:r>
            </w:ins>
          </w:p>
        </w:tc>
        <w:tc>
          <w:tcPr>
            <w:tcW w:w="460" w:type="dxa"/>
            <w:noWrap/>
            <w:vAlign w:val="bottom"/>
            <w:hideMark/>
          </w:tcPr>
          <w:p w14:paraId="0BCE6721" w14:textId="77777777" w:rsidR="00C50A95" w:rsidRPr="00D016EC" w:rsidRDefault="00C50A95" w:rsidP="00416506">
            <w:pPr>
              <w:pStyle w:val="tabletext11"/>
              <w:jc w:val="center"/>
              <w:rPr>
                <w:ins w:id="10880" w:author="Author"/>
              </w:rPr>
            </w:pPr>
            <w:ins w:id="10881" w:author="Author">
              <w:r w:rsidRPr="00D016EC">
                <w:t>0.14</w:t>
              </w:r>
            </w:ins>
          </w:p>
        </w:tc>
      </w:tr>
      <w:tr w:rsidR="00C50A95" w:rsidRPr="00D016EC" w14:paraId="4D91FCB8" w14:textId="77777777" w:rsidTr="00416506">
        <w:trPr>
          <w:trHeight w:val="190"/>
          <w:ins w:id="10882" w:author="Author"/>
        </w:trPr>
        <w:tc>
          <w:tcPr>
            <w:tcW w:w="200" w:type="dxa"/>
            <w:tcBorders>
              <w:right w:val="nil"/>
            </w:tcBorders>
            <w:vAlign w:val="bottom"/>
          </w:tcPr>
          <w:p w14:paraId="127250A0" w14:textId="77777777" w:rsidR="00C50A95" w:rsidRPr="00D016EC" w:rsidRDefault="00C50A95" w:rsidP="00416506">
            <w:pPr>
              <w:pStyle w:val="tabletext11"/>
              <w:jc w:val="right"/>
              <w:rPr>
                <w:ins w:id="10883" w:author="Author"/>
              </w:rPr>
            </w:pPr>
          </w:p>
        </w:tc>
        <w:tc>
          <w:tcPr>
            <w:tcW w:w="1580" w:type="dxa"/>
            <w:tcBorders>
              <w:left w:val="nil"/>
            </w:tcBorders>
            <w:vAlign w:val="bottom"/>
            <w:hideMark/>
          </w:tcPr>
          <w:p w14:paraId="468BC4F2" w14:textId="77777777" w:rsidR="00C50A95" w:rsidRPr="00D016EC" w:rsidRDefault="00C50A95" w:rsidP="00416506">
            <w:pPr>
              <w:pStyle w:val="tabletext11"/>
              <w:tabs>
                <w:tab w:val="decimal" w:pos="640"/>
              </w:tabs>
              <w:rPr>
                <w:ins w:id="10884" w:author="Author"/>
              </w:rPr>
            </w:pPr>
            <w:ins w:id="10885" w:author="Author">
              <w:r w:rsidRPr="00D016EC">
                <w:t>6,000 to 7,999</w:t>
              </w:r>
            </w:ins>
          </w:p>
        </w:tc>
        <w:tc>
          <w:tcPr>
            <w:tcW w:w="680" w:type="dxa"/>
            <w:noWrap/>
            <w:vAlign w:val="bottom"/>
            <w:hideMark/>
          </w:tcPr>
          <w:p w14:paraId="7B0F41F1" w14:textId="77777777" w:rsidR="00C50A95" w:rsidRPr="00D016EC" w:rsidRDefault="00C50A95" w:rsidP="00416506">
            <w:pPr>
              <w:pStyle w:val="tabletext11"/>
              <w:jc w:val="center"/>
              <w:rPr>
                <w:ins w:id="10886" w:author="Author"/>
              </w:rPr>
            </w:pPr>
            <w:ins w:id="10887" w:author="Author">
              <w:r w:rsidRPr="00D016EC">
                <w:t>0.26</w:t>
              </w:r>
            </w:ins>
          </w:p>
        </w:tc>
        <w:tc>
          <w:tcPr>
            <w:tcW w:w="900" w:type="dxa"/>
            <w:noWrap/>
            <w:vAlign w:val="bottom"/>
            <w:hideMark/>
          </w:tcPr>
          <w:p w14:paraId="1361A613" w14:textId="77777777" w:rsidR="00C50A95" w:rsidRPr="00D016EC" w:rsidRDefault="00C50A95" w:rsidP="00416506">
            <w:pPr>
              <w:pStyle w:val="tabletext11"/>
              <w:jc w:val="center"/>
              <w:rPr>
                <w:ins w:id="10888" w:author="Author"/>
              </w:rPr>
            </w:pPr>
            <w:ins w:id="10889" w:author="Author">
              <w:r w:rsidRPr="00D016EC">
                <w:t>0.20</w:t>
              </w:r>
            </w:ins>
          </w:p>
        </w:tc>
        <w:tc>
          <w:tcPr>
            <w:tcW w:w="400" w:type="dxa"/>
            <w:noWrap/>
            <w:vAlign w:val="bottom"/>
            <w:hideMark/>
          </w:tcPr>
          <w:p w14:paraId="242CF38E" w14:textId="77777777" w:rsidR="00C50A95" w:rsidRPr="00D016EC" w:rsidRDefault="00C50A95" w:rsidP="00416506">
            <w:pPr>
              <w:pStyle w:val="tabletext11"/>
              <w:jc w:val="center"/>
              <w:rPr>
                <w:ins w:id="10890" w:author="Author"/>
              </w:rPr>
            </w:pPr>
            <w:ins w:id="10891" w:author="Author">
              <w:r w:rsidRPr="00D016EC">
                <w:t>0.20</w:t>
              </w:r>
            </w:ins>
          </w:p>
        </w:tc>
        <w:tc>
          <w:tcPr>
            <w:tcW w:w="400" w:type="dxa"/>
            <w:noWrap/>
            <w:vAlign w:val="bottom"/>
            <w:hideMark/>
          </w:tcPr>
          <w:p w14:paraId="6B886174" w14:textId="77777777" w:rsidR="00C50A95" w:rsidRPr="00D016EC" w:rsidRDefault="00C50A95" w:rsidP="00416506">
            <w:pPr>
              <w:pStyle w:val="tabletext11"/>
              <w:jc w:val="center"/>
              <w:rPr>
                <w:ins w:id="10892" w:author="Author"/>
              </w:rPr>
            </w:pPr>
            <w:ins w:id="10893" w:author="Author">
              <w:r w:rsidRPr="00D016EC">
                <w:t>0.20</w:t>
              </w:r>
            </w:ins>
          </w:p>
        </w:tc>
        <w:tc>
          <w:tcPr>
            <w:tcW w:w="400" w:type="dxa"/>
            <w:noWrap/>
            <w:vAlign w:val="bottom"/>
            <w:hideMark/>
          </w:tcPr>
          <w:p w14:paraId="6A0F9B4B" w14:textId="77777777" w:rsidR="00C50A95" w:rsidRPr="00D016EC" w:rsidRDefault="00C50A95" w:rsidP="00416506">
            <w:pPr>
              <w:pStyle w:val="tabletext11"/>
              <w:jc w:val="center"/>
              <w:rPr>
                <w:ins w:id="10894" w:author="Author"/>
              </w:rPr>
            </w:pPr>
            <w:ins w:id="10895" w:author="Author">
              <w:r w:rsidRPr="00D016EC">
                <w:t>0.19</w:t>
              </w:r>
            </w:ins>
          </w:p>
        </w:tc>
        <w:tc>
          <w:tcPr>
            <w:tcW w:w="400" w:type="dxa"/>
            <w:noWrap/>
            <w:vAlign w:val="bottom"/>
            <w:hideMark/>
          </w:tcPr>
          <w:p w14:paraId="73C58BB2" w14:textId="77777777" w:rsidR="00C50A95" w:rsidRPr="00D016EC" w:rsidRDefault="00C50A95" w:rsidP="00416506">
            <w:pPr>
              <w:pStyle w:val="tabletext11"/>
              <w:jc w:val="center"/>
              <w:rPr>
                <w:ins w:id="10896" w:author="Author"/>
              </w:rPr>
            </w:pPr>
            <w:ins w:id="10897" w:author="Author">
              <w:r w:rsidRPr="00D016EC">
                <w:t>0.18</w:t>
              </w:r>
            </w:ins>
          </w:p>
        </w:tc>
        <w:tc>
          <w:tcPr>
            <w:tcW w:w="400" w:type="dxa"/>
            <w:noWrap/>
            <w:vAlign w:val="bottom"/>
            <w:hideMark/>
          </w:tcPr>
          <w:p w14:paraId="7C8D2ABD" w14:textId="77777777" w:rsidR="00C50A95" w:rsidRPr="00D016EC" w:rsidRDefault="00C50A95" w:rsidP="00416506">
            <w:pPr>
              <w:pStyle w:val="tabletext11"/>
              <w:jc w:val="center"/>
              <w:rPr>
                <w:ins w:id="10898" w:author="Author"/>
              </w:rPr>
            </w:pPr>
            <w:ins w:id="10899" w:author="Author">
              <w:r w:rsidRPr="00D016EC">
                <w:t>0.17</w:t>
              </w:r>
            </w:ins>
          </w:p>
        </w:tc>
        <w:tc>
          <w:tcPr>
            <w:tcW w:w="400" w:type="dxa"/>
            <w:noWrap/>
            <w:vAlign w:val="bottom"/>
            <w:hideMark/>
          </w:tcPr>
          <w:p w14:paraId="4EAD9742" w14:textId="77777777" w:rsidR="00C50A95" w:rsidRPr="00D016EC" w:rsidRDefault="00C50A95" w:rsidP="00416506">
            <w:pPr>
              <w:pStyle w:val="tabletext11"/>
              <w:jc w:val="center"/>
              <w:rPr>
                <w:ins w:id="10900" w:author="Author"/>
              </w:rPr>
            </w:pPr>
            <w:ins w:id="10901" w:author="Author">
              <w:r w:rsidRPr="00D016EC">
                <w:t>0.17</w:t>
              </w:r>
            </w:ins>
          </w:p>
        </w:tc>
        <w:tc>
          <w:tcPr>
            <w:tcW w:w="400" w:type="dxa"/>
            <w:noWrap/>
            <w:vAlign w:val="bottom"/>
            <w:hideMark/>
          </w:tcPr>
          <w:p w14:paraId="7490AFE4" w14:textId="77777777" w:rsidR="00C50A95" w:rsidRPr="00D016EC" w:rsidRDefault="00C50A95" w:rsidP="00416506">
            <w:pPr>
              <w:pStyle w:val="tabletext11"/>
              <w:jc w:val="center"/>
              <w:rPr>
                <w:ins w:id="10902" w:author="Author"/>
              </w:rPr>
            </w:pPr>
            <w:ins w:id="10903" w:author="Author">
              <w:r w:rsidRPr="00D016EC">
                <w:t>0.16</w:t>
              </w:r>
            </w:ins>
          </w:p>
        </w:tc>
        <w:tc>
          <w:tcPr>
            <w:tcW w:w="400" w:type="dxa"/>
            <w:noWrap/>
            <w:vAlign w:val="bottom"/>
            <w:hideMark/>
          </w:tcPr>
          <w:p w14:paraId="6DB8B3C3" w14:textId="77777777" w:rsidR="00C50A95" w:rsidRPr="00D016EC" w:rsidRDefault="00C50A95" w:rsidP="00416506">
            <w:pPr>
              <w:pStyle w:val="tabletext11"/>
              <w:jc w:val="center"/>
              <w:rPr>
                <w:ins w:id="10904" w:author="Author"/>
              </w:rPr>
            </w:pPr>
            <w:ins w:id="10905" w:author="Author">
              <w:r w:rsidRPr="00D016EC">
                <w:t>0.16</w:t>
              </w:r>
            </w:ins>
          </w:p>
        </w:tc>
        <w:tc>
          <w:tcPr>
            <w:tcW w:w="400" w:type="dxa"/>
            <w:noWrap/>
            <w:vAlign w:val="bottom"/>
            <w:hideMark/>
          </w:tcPr>
          <w:p w14:paraId="61D53C72" w14:textId="77777777" w:rsidR="00C50A95" w:rsidRPr="00D016EC" w:rsidRDefault="00C50A95" w:rsidP="00416506">
            <w:pPr>
              <w:pStyle w:val="tabletext11"/>
              <w:jc w:val="center"/>
              <w:rPr>
                <w:ins w:id="10906" w:author="Author"/>
              </w:rPr>
            </w:pPr>
            <w:ins w:id="10907" w:author="Author">
              <w:r w:rsidRPr="00D016EC">
                <w:t>0.16</w:t>
              </w:r>
            </w:ins>
          </w:p>
        </w:tc>
        <w:tc>
          <w:tcPr>
            <w:tcW w:w="400" w:type="dxa"/>
            <w:noWrap/>
            <w:vAlign w:val="bottom"/>
            <w:hideMark/>
          </w:tcPr>
          <w:p w14:paraId="4C7CBDF3" w14:textId="77777777" w:rsidR="00C50A95" w:rsidRPr="00D016EC" w:rsidRDefault="00C50A95" w:rsidP="00416506">
            <w:pPr>
              <w:pStyle w:val="tabletext11"/>
              <w:jc w:val="center"/>
              <w:rPr>
                <w:ins w:id="10908" w:author="Author"/>
              </w:rPr>
            </w:pPr>
            <w:ins w:id="10909" w:author="Author">
              <w:r w:rsidRPr="00D016EC">
                <w:t>0.16</w:t>
              </w:r>
            </w:ins>
          </w:p>
        </w:tc>
        <w:tc>
          <w:tcPr>
            <w:tcW w:w="400" w:type="dxa"/>
            <w:noWrap/>
            <w:vAlign w:val="bottom"/>
            <w:hideMark/>
          </w:tcPr>
          <w:p w14:paraId="688FF9A1" w14:textId="77777777" w:rsidR="00C50A95" w:rsidRPr="00D016EC" w:rsidRDefault="00C50A95" w:rsidP="00416506">
            <w:pPr>
              <w:pStyle w:val="tabletext11"/>
              <w:jc w:val="center"/>
              <w:rPr>
                <w:ins w:id="10910" w:author="Author"/>
              </w:rPr>
            </w:pPr>
            <w:ins w:id="10911" w:author="Author">
              <w:r w:rsidRPr="00D016EC">
                <w:t>0.16</w:t>
              </w:r>
            </w:ins>
          </w:p>
        </w:tc>
        <w:tc>
          <w:tcPr>
            <w:tcW w:w="400" w:type="dxa"/>
            <w:noWrap/>
            <w:vAlign w:val="bottom"/>
            <w:hideMark/>
          </w:tcPr>
          <w:p w14:paraId="766873F8" w14:textId="77777777" w:rsidR="00C50A95" w:rsidRPr="00D016EC" w:rsidRDefault="00C50A95" w:rsidP="00416506">
            <w:pPr>
              <w:pStyle w:val="tabletext11"/>
              <w:jc w:val="center"/>
              <w:rPr>
                <w:ins w:id="10912" w:author="Author"/>
              </w:rPr>
            </w:pPr>
            <w:ins w:id="10913" w:author="Author">
              <w:r w:rsidRPr="00D016EC">
                <w:t>0.16</w:t>
              </w:r>
            </w:ins>
          </w:p>
        </w:tc>
        <w:tc>
          <w:tcPr>
            <w:tcW w:w="400" w:type="dxa"/>
            <w:noWrap/>
            <w:vAlign w:val="bottom"/>
            <w:hideMark/>
          </w:tcPr>
          <w:p w14:paraId="2035F32C" w14:textId="77777777" w:rsidR="00C50A95" w:rsidRPr="00D016EC" w:rsidRDefault="00C50A95" w:rsidP="00416506">
            <w:pPr>
              <w:pStyle w:val="tabletext11"/>
              <w:jc w:val="center"/>
              <w:rPr>
                <w:ins w:id="10914" w:author="Author"/>
              </w:rPr>
            </w:pPr>
            <w:ins w:id="10915" w:author="Author">
              <w:r w:rsidRPr="00D016EC">
                <w:t>0.16</w:t>
              </w:r>
            </w:ins>
          </w:p>
        </w:tc>
        <w:tc>
          <w:tcPr>
            <w:tcW w:w="400" w:type="dxa"/>
            <w:noWrap/>
            <w:vAlign w:val="bottom"/>
            <w:hideMark/>
          </w:tcPr>
          <w:p w14:paraId="50BE9F0C" w14:textId="77777777" w:rsidR="00C50A95" w:rsidRPr="00D016EC" w:rsidRDefault="00C50A95" w:rsidP="00416506">
            <w:pPr>
              <w:pStyle w:val="tabletext11"/>
              <w:jc w:val="center"/>
              <w:rPr>
                <w:ins w:id="10916" w:author="Author"/>
              </w:rPr>
            </w:pPr>
            <w:ins w:id="10917" w:author="Author">
              <w:r w:rsidRPr="00D016EC">
                <w:t>0.16</w:t>
              </w:r>
            </w:ins>
          </w:p>
        </w:tc>
        <w:tc>
          <w:tcPr>
            <w:tcW w:w="400" w:type="dxa"/>
            <w:noWrap/>
            <w:vAlign w:val="bottom"/>
            <w:hideMark/>
          </w:tcPr>
          <w:p w14:paraId="3BE874D0" w14:textId="77777777" w:rsidR="00C50A95" w:rsidRPr="00D016EC" w:rsidRDefault="00C50A95" w:rsidP="00416506">
            <w:pPr>
              <w:pStyle w:val="tabletext11"/>
              <w:jc w:val="center"/>
              <w:rPr>
                <w:ins w:id="10918" w:author="Author"/>
              </w:rPr>
            </w:pPr>
            <w:ins w:id="10919" w:author="Author">
              <w:r w:rsidRPr="00D016EC">
                <w:t>0.16</w:t>
              </w:r>
            </w:ins>
          </w:p>
        </w:tc>
        <w:tc>
          <w:tcPr>
            <w:tcW w:w="400" w:type="dxa"/>
            <w:noWrap/>
            <w:vAlign w:val="bottom"/>
            <w:hideMark/>
          </w:tcPr>
          <w:p w14:paraId="5FD62727" w14:textId="77777777" w:rsidR="00C50A95" w:rsidRPr="00D016EC" w:rsidRDefault="00C50A95" w:rsidP="00416506">
            <w:pPr>
              <w:pStyle w:val="tabletext11"/>
              <w:jc w:val="center"/>
              <w:rPr>
                <w:ins w:id="10920" w:author="Author"/>
              </w:rPr>
            </w:pPr>
            <w:ins w:id="10921" w:author="Author">
              <w:r w:rsidRPr="00D016EC">
                <w:t>0.16</w:t>
              </w:r>
            </w:ins>
          </w:p>
        </w:tc>
        <w:tc>
          <w:tcPr>
            <w:tcW w:w="400" w:type="dxa"/>
            <w:noWrap/>
            <w:vAlign w:val="bottom"/>
            <w:hideMark/>
          </w:tcPr>
          <w:p w14:paraId="35A8E9F8" w14:textId="77777777" w:rsidR="00C50A95" w:rsidRPr="00D016EC" w:rsidRDefault="00C50A95" w:rsidP="00416506">
            <w:pPr>
              <w:pStyle w:val="tabletext11"/>
              <w:jc w:val="center"/>
              <w:rPr>
                <w:ins w:id="10922" w:author="Author"/>
              </w:rPr>
            </w:pPr>
            <w:ins w:id="10923" w:author="Author">
              <w:r w:rsidRPr="00D016EC">
                <w:t>0.16</w:t>
              </w:r>
            </w:ins>
          </w:p>
        </w:tc>
        <w:tc>
          <w:tcPr>
            <w:tcW w:w="400" w:type="dxa"/>
            <w:noWrap/>
            <w:vAlign w:val="bottom"/>
            <w:hideMark/>
          </w:tcPr>
          <w:p w14:paraId="2C24B107" w14:textId="77777777" w:rsidR="00C50A95" w:rsidRPr="00D016EC" w:rsidRDefault="00C50A95" w:rsidP="00416506">
            <w:pPr>
              <w:pStyle w:val="tabletext11"/>
              <w:jc w:val="center"/>
              <w:rPr>
                <w:ins w:id="10924" w:author="Author"/>
              </w:rPr>
            </w:pPr>
            <w:ins w:id="10925" w:author="Author">
              <w:r w:rsidRPr="00D016EC">
                <w:t>0.16</w:t>
              </w:r>
            </w:ins>
          </w:p>
        </w:tc>
        <w:tc>
          <w:tcPr>
            <w:tcW w:w="400" w:type="dxa"/>
            <w:noWrap/>
            <w:vAlign w:val="bottom"/>
            <w:hideMark/>
          </w:tcPr>
          <w:p w14:paraId="16A81C88" w14:textId="77777777" w:rsidR="00C50A95" w:rsidRPr="00D016EC" w:rsidRDefault="00C50A95" w:rsidP="00416506">
            <w:pPr>
              <w:pStyle w:val="tabletext11"/>
              <w:jc w:val="center"/>
              <w:rPr>
                <w:ins w:id="10926" w:author="Author"/>
              </w:rPr>
            </w:pPr>
            <w:ins w:id="10927" w:author="Author">
              <w:r w:rsidRPr="00D016EC">
                <w:t>0.16</w:t>
              </w:r>
            </w:ins>
          </w:p>
        </w:tc>
        <w:tc>
          <w:tcPr>
            <w:tcW w:w="400" w:type="dxa"/>
            <w:noWrap/>
            <w:vAlign w:val="bottom"/>
            <w:hideMark/>
          </w:tcPr>
          <w:p w14:paraId="4A5B4FB8" w14:textId="77777777" w:rsidR="00C50A95" w:rsidRPr="00D016EC" w:rsidRDefault="00C50A95" w:rsidP="00416506">
            <w:pPr>
              <w:pStyle w:val="tabletext11"/>
              <w:jc w:val="center"/>
              <w:rPr>
                <w:ins w:id="10928" w:author="Author"/>
              </w:rPr>
            </w:pPr>
            <w:ins w:id="10929" w:author="Author">
              <w:r w:rsidRPr="00D016EC">
                <w:t>0.16</w:t>
              </w:r>
            </w:ins>
          </w:p>
        </w:tc>
        <w:tc>
          <w:tcPr>
            <w:tcW w:w="440" w:type="dxa"/>
            <w:noWrap/>
            <w:vAlign w:val="bottom"/>
            <w:hideMark/>
          </w:tcPr>
          <w:p w14:paraId="2C0E162B" w14:textId="77777777" w:rsidR="00C50A95" w:rsidRPr="00D016EC" w:rsidRDefault="00C50A95" w:rsidP="00416506">
            <w:pPr>
              <w:pStyle w:val="tabletext11"/>
              <w:jc w:val="center"/>
              <w:rPr>
                <w:ins w:id="10930" w:author="Author"/>
              </w:rPr>
            </w:pPr>
            <w:ins w:id="10931" w:author="Author">
              <w:r w:rsidRPr="00D016EC">
                <w:t>0.16</w:t>
              </w:r>
            </w:ins>
          </w:p>
        </w:tc>
        <w:tc>
          <w:tcPr>
            <w:tcW w:w="400" w:type="dxa"/>
            <w:noWrap/>
            <w:vAlign w:val="bottom"/>
            <w:hideMark/>
          </w:tcPr>
          <w:p w14:paraId="33753EAC" w14:textId="77777777" w:rsidR="00C50A95" w:rsidRPr="00D016EC" w:rsidRDefault="00C50A95" w:rsidP="00416506">
            <w:pPr>
              <w:pStyle w:val="tabletext11"/>
              <w:jc w:val="center"/>
              <w:rPr>
                <w:ins w:id="10932" w:author="Author"/>
              </w:rPr>
            </w:pPr>
            <w:ins w:id="10933" w:author="Author">
              <w:r w:rsidRPr="00D016EC">
                <w:t>0.16</w:t>
              </w:r>
            </w:ins>
          </w:p>
        </w:tc>
        <w:tc>
          <w:tcPr>
            <w:tcW w:w="400" w:type="dxa"/>
            <w:noWrap/>
            <w:vAlign w:val="bottom"/>
            <w:hideMark/>
          </w:tcPr>
          <w:p w14:paraId="33F2182A" w14:textId="77777777" w:rsidR="00C50A95" w:rsidRPr="00D016EC" w:rsidRDefault="00C50A95" w:rsidP="00416506">
            <w:pPr>
              <w:pStyle w:val="tabletext11"/>
              <w:jc w:val="center"/>
              <w:rPr>
                <w:ins w:id="10934" w:author="Author"/>
              </w:rPr>
            </w:pPr>
            <w:ins w:id="10935" w:author="Author">
              <w:r w:rsidRPr="00D016EC">
                <w:t>0.16</w:t>
              </w:r>
            </w:ins>
          </w:p>
        </w:tc>
        <w:tc>
          <w:tcPr>
            <w:tcW w:w="400" w:type="dxa"/>
            <w:noWrap/>
            <w:vAlign w:val="bottom"/>
            <w:hideMark/>
          </w:tcPr>
          <w:p w14:paraId="6995C844" w14:textId="77777777" w:rsidR="00C50A95" w:rsidRPr="00D016EC" w:rsidRDefault="00C50A95" w:rsidP="00416506">
            <w:pPr>
              <w:pStyle w:val="tabletext11"/>
              <w:jc w:val="center"/>
              <w:rPr>
                <w:ins w:id="10936" w:author="Author"/>
              </w:rPr>
            </w:pPr>
            <w:ins w:id="10937" w:author="Author">
              <w:r w:rsidRPr="00D016EC">
                <w:t>0.16</w:t>
              </w:r>
            </w:ins>
          </w:p>
        </w:tc>
        <w:tc>
          <w:tcPr>
            <w:tcW w:w="400" w:type="dxa"/>
            <w:noWrap/>
            <w:vAlign w:val="bottom"/>
            <w:hideMark/>
          </w:tcPr>
          <w:p w14:paraId="3230BDB5" w14:textId="77777777" w:rsidR="00C50A95" w:rsidRPr="00D016EC" w:rsidRDefault="00C50A95" w:rsidP="00416506">
            <w:pPr>
              <w:pStyle w:val="tabletext11"/>
              <w:jc w:val="center"/>
              <w:rPr>
                <w:ins w:id="10938" w:author="Author"/>
              </w:rPr>
            </w:pPr>
            <w:ins w:id="10939" w:author="Author">
              <w:r w:rsidRPr="00D016EC">
                <w:t>0.16</w:t>
              </w:r>
            </w:ins>
          </w:p>
        </w:tc>
        <w:tc>
          <w:tcPr>
            <w:tcW w:w="460" w:type="dxa"/>
            <w:noWrap/>
            <w:vAlign w:val="bottom"/>
            <w:hideMark/>
          </w:tcPr>
          <w:p w14:paraId="12EA9CE7" w14:textId="77777777" w:rsidR="00C50A95" w:rsidRPr="00D016EC" w:rsidRDefault="00C50A95" w:rsidP="00416506">
            <w:pPr>
              <w:pStyle w:val="tabletext11"/>
              <w:jc w:val="center"/>
              <w:rPr>
                <w:ins w:id="10940" w:author="Author"/>
              </w:rPr>
            </w:pPr>
            <w:ins w:id="10941" w:author="Author">
              <w:r w:rsidRPr="00D016EC">
                <w:t>0.16</w:t>
              </w:r>
            </w:ins>
          </w:p>
        </w:tc>
      </w:tr>
      <w:tr w:rsidR="00C50A95" w:rsidRPr="00D016EC" w14:paraId="17B2F7C9" w14:textId="77777777" w:rsidTr="00416506">
        <w:trPr>
          <w:trHeight w:val="190"/>
          <w:ins w:id="10942" w:author="Author"/>
        </w:trPr>
        <w:tc>
          <w:tcPr>
            <w:tcW w:w="200" w:type="dxa"/>
            <w:tcBorders>
              <w:right w:val="nil"/>
            </w:tcBorders>
            <w:vAlign w:val="bottom"/>
          </w:tcPr>
          <w:p w14:paraId="7498FE86" w14:textId="77777777" w:rsidR="00C50A95" w:rsidRPr="00D016EC" w:rsidRDefault="00C50A95" w:rsidP="00416506">
            <w:pPr>
              <w:pStyle w:val="tabletext11"/>
              <w:jc w:val="right"/>
              <w:rPr>
                <w:ins w:id="10943" w:author="Author"/>
              </w:rPr>
            </w:pPr>
          </w:p>
        </w:tc>
        <w:tc>
          <w:tcPr>
            <w:tcW w:w="1580" w:type="dxa"/>
            <w:tcBorders>
              <w:left w:val="nil"/>
            </w:tcBorders>
            <w:vAlign w:val="bottom"/>
            <w:hideMark/>
          </w:tcPr>
          <w:p w14:paraId="2C695929" w14:textId="77777777" w:rsidR="00C50A95" w:rsidRPr="00D016EC" w:rsidRDefault="00C50A95" w:rsidP="00416506">
            <w:pPr>
              <w:pStyle w:val="tabletext11"/>
              <w:tabs>
                <w:tab w:val="decimal" w:pos="640"/>
              </w:tabs>
              <w:rPr>
                <w:ins w:id="10944" w:author="Author"/>
              </w:rPr>
            </w:pPr>
            <w:ins w:id="10945" w:author="Author">
              <w:r w:rsidRPr="00D016EC">
                <w:t>8,000 to 9,999</w:t>
              </w:r>
            </w:ins>
          </w:p>
        </w:tc>
        <w:tc>
          <w:tcPr>
            <w:tcW w:w="680" w:type="dxa"/>
            <w:noWrap/>
            <w:vAlign w:val="bottom"/>
            <w:hideMark/>
          </w:tcPr>
          <w:p w14:paraId="608E44BF" w14:textId="77777777" w:rsidR="00C50A95" w:rsidRPr="00D016EC" w:rsidRDefault="00C50A95" w:rsidP="00416506">
            <w:pPr>
              <w:pStyle w:val="tabletext11"/>
              <w:jc w:val="center"/>
              <w:rPr>
                <w:ins w:id="10946" w:author="Author"/>
              </w:rPr>
            </w:pPr>
            <w:ins w:id="10947" w:author="Author">
              <w:r w:rsidRPr="00D016EC">
                <w:t>0.31</w:t>
              </w:r>
            </w:ins>
          </w:p>
        </w:tc>
        <w:tc>
          <w:tcPr>
            <w:tcW w:w="900" w:type="dxa"/>
            <w:noWrap/>
            <w:vAlign w:val="bottom"/>
            <w:hideMark/>
          </w:tcPr>
          <w:p w14:paraId="4CF03ED5" w14:textId="77777777" w:rsidR="00C50A95" w:rsidRPr="00D016EC" w:rsidRDefault="00C50A95" w:rsidP="00416506">
            <w:pPr>
              <w:pStyle w:val="tabletext11"/>
              <w:jc w:val="center"/>
              <w:rPr>
                <w:ins w:id="10948" w:author="Author"/>
              </w:rPr>
            </w:pPr>
            <w:ins w:id="10949" w:author="Author">
              <w:r w:rsidRPr="00D016EC">
                <w:t>0.23</w:t>
              </w:r>
            </w:ins>
          </w:p>
        </w:tc>
        <w:tc>
          <w:tcPr>
            <w:tcW w:w="400" w:type="dxa"/>
            <w:noWrap/>
            <w:vAlign w:val="bottom"/>
            <w:hideMark/>
          </w:tcPr>
          <w:p w14:paraId="37A75D5A" w14:textId="77777777" w:rsidR="00C50A95" w:rsidRPr="00D016EC" w:rsidRDefault="00C50A95" w:rsidP="00416506">
            <w:pPr>
              <w:pStyle w:val="tabletext11"/>
              <w:jc w:val="center"/>
              <w:rPr>
                <w:ins w:id="10950" w:author="Author"/>
              </w:rPr>
            </w:pPr>
            <w:ins w:id="10951" w:author="Author">
              <w:r w:rsidRPr="00D016EC">
                <w:t>0.23</w:t>
              </w:r>
            </w:ins>
          </w:p>
        </w:tc>
        <w:tc>
          <w:tcPr>
            <w:tcW w:w="400" w:type="dxa"/>
            <w:noWrap/>
            <w:vAlign w:val="bottom"/>
            <w:hideMark/>
          </w:tcPr>
          <w:p w14:paraId="2AB515B8" w14:textId="77777777" w:rsidR="00C50A95" w:rsidRPr="00D016EC" w:rsidRDefault="00C50A95" w:rsidP="00416506">
            <w:pPr>
              <w:pStyle w:val="tabletext11"/>
              <w:jc w:val="center"/>
              <w:rPr>
                <w:ins w:id="10952" w:author="Author"/>
              </w:rPr>
            </w:pPr>
            <w:ins w:id="10953" w:author="Author">
              <w:r w:rsidRPr="00D016EC">
                <w:t>0.23</w:t>
              </w:r>
            </w:ins>
          </w:p>
        </w:tc>
        <w:tc>
          <w:tcPr>
            <w:tcW w:w="400" w:type="dxa"/>
            <w:noWrap/>
            <w:vAlign w:val="bottom"/>
            <w:hideMark/>
          </w:tcPr>
          <w:p w14:paraId="000F0D63" w14:textId="77777777" w:rsidR="00C50A95" w:rsidRPr="00D016EC" w:rsidRDefault="00C50A95" w:rsidP="00416506">
            <w:pPr>
              <w:pStyle w:val="tabletext11"/>
              <w:jc w:val="center"/>
              <w:rPr>
                <w:ins w:id="10954" w:author="Author"/>
              </w:rPr>
            </w:pPr>
            <w:ins w:id="10955" w:author="Author">
              <w:r w:rsidRPr="00D016EC">
                <w:t>0.22</w:t>
              </w:r>
            </w:ins>
          </w:p>
        </w:tc>
        <w:tc>
          <w:tcPr>
            <w:tcW w:w="400" w:type="dxa"/>
            <w:noWrap/>
            <w:vAlign w:val="bottom"/>
            <w:hideMark/>
          </w:tcPr>
          <w:p w14:paraId="5C8144C3" w14:textId="77777777" w:rsidR="00C50A95" w:rsidRPr="00D016EC" w:rsidRDefault="00C50A95" w:rsidP="00416506">
            <w:pPr>
              <w:pStyle w:val="tabletext11"/>
              <w:jc w:val="center"/>
              <w:rPr>
                <w:ins w:id="10956" w:author="Author"/>
              </w:rPr>
            </w:pPr>
            <w:ins w:id="10957" w:author="Author">
              <w:r w:rsidRPr="00D016EC">
                <w:t>0.21</w:t>
              </w:r>
            </w:ins>
          </w:p>
        </w:tc>
        <w:tc>
          <w:tcPr>
            <w:tcW w:w="400" w:type="dxa"/>
            <w:noWrap/>
            <w:vAlign w:val="bottom"/>
            <w:hideMark/>
          </w:tcPr>
          <w:p w14:paraId="6637D6B7" w14:textId="77777777" w:rsidR="00C50A95" w:rsidRPr="00D016EC" w:rsidRDefault="00C50A95" w:rsidP="00416506">
            <w:pPr>
              <w:pStyle w:val="tabletext11"/>
              <w:jc w:val="center"/>
              <w:rPr>
                <w:ins w:id="10958" w:author="Author"/>
              </w:rPr>
            </w:pPr>
            <w:ins w:id="10959" w:author="Author">
              <w:r w:rsidRPr="00D016EC">
                <w:t>0.20</w:t>
              </w:r>
            </w:ins>
          </w:p>
        </w:tc>
        <w:tc>
          <w:tcPr>
            <w:tcW w:w="400" w:type="dxa"/>
            <w:noWrap/>
            <w:vAlign w:val="bottom"/>
            <w:hideMark/>
          </w:tcPr>
          <w:p w14:paraId="073504D9" w14:textId="77777777" w:rsidR="00C50A95" w:rsidRPr="00D016EC" w:rsidRDefault="00C50A95" w:rsidP="00416506">
            <w:pPr>
              <w:pStyle w:val="tabletext11"/>
              <w:jc w:val="center"/>
              <w:rPr>
                <w:ins w:id="10960" w:author="Author"/>
              </w:rPr>
            </w:pPr>
            <w:ins w:id="10961" w:author="Author">
              <w:r w:rsidRPr="00D016EC">
                <w:t>0.19</w:t>
              </w:r>
            </w:ins>
          </w:p>
        </w:tc>
        <w:tc>
          <w:tcPr>
            <w:tcW w:w="400" w:type="dxa"/>
            <w:noWrap/>
            <w:vAlign w:val="bottom"/>
            <w:hideMark/>
          </w:tcPr>
          <w:p w14:paraId="1807AE8F" w14:textId="77777777" w:rsidR="00C50A95" w:rsidRPr="00D016EC" w:rsidRDefault="00C50A95" w:rsidP="00416506">
            <w:pPr>
              <w:pStyle w:val="tabletext11"/>
              <w:jc w:val="center"/>
              <w:rPr>
                <w:ins w:id="10962" w:author="Author"/>
              </w:rPr>
            </w:pPr>
            <w:ins w:id="10963" w:author="Author">
              <w:r w:rsidRPr="00D016EC">
                <w:t>0.18</w:t>
              </w:r>
            </w:ins>
          </w:p>
        </w:tc>
        <w:tc>
          <w:tcPr>
            <w:tcW w:w="400" w:type="dxa"/>
            <w:noWrap/>
            <w:vAlign w:val="bottom"/>
            <w:hideMark/>
          </w:tcPr>
          <w:p w14:paraId="79C0607D" w14:textId="77777777" w:rsidR="00C50A95" w:rsidRPr="00D016EC" w:rsidRDefault="00C50A95" w:rsidP="00416506">
            <w:pPr>
              <w:pStyle w:val="tabletext11"/>
              <w:jc w:val="center"/>
              <w:rPr>
                <w:ins w:id="10964" w:author="Author"/>
              </w:rPr>
            </w:pPr>
            <w:ins w:id="10965" w:author="Author">
              <w:r w:rsidRPr="00D016EC">
                <w:t>0.18</w:t>
              </w:r>
            </w:ins>
          </w:p>
        </w:tc>
        <w:tc>
          <w:tcPr>
            <w:tcW w:w="400" w:type="dxa"/>
            <w:noWrap/>
            <w:vAlign w:val="bottom"/>
            <w:hideMark/>
          </w:tcPr>
          <w:p w14:paraId="6442929F" w14:textId="77777777" w:rsidR="00C50A95" w:rsidRPr="00D016EC" w:rsidRDefault="00C50A95" w:rsidP="00416506">
            <w:pPr>
              <w:pStyle w:val="tabletext11"/>
              <w:jc w:val="center"/>
              <w:rPr>
                <w:ins w:id="10966" w:author="Author"/>
              </w:rPr>
            </w:pPr>
            <w:ins w:id="10967" w:author="Author">
              <w:r w:rsidRPr="00D016EC">
                <w:t>0.18</w:t>
              </w:r>
            </w:ins>
          </w:p>
        </w:tc>
        <w:tc>
          <w:tcPr>
            <w:tcW w:w="400" w:type="dxa"/>
            <w:noWrap/>
            <w:vAlign w:val="bottom"/>
            <w:hideMark/>
          </w:tcPr>
          <w:p w14:paraId="68FFB74D" w14:textId="77777777" w:rsidR="00C50A95" w:rsidRPr="00D016EC" w:rsidRDefault="00C50A95" w:rsidP="00416506">
            <w:pPr>
              <w:pStyle w:val="tabletext11"/>
              <w:jc w:val="center"/>
              <w:rPr>
                <w:ins w:id="10968" w:author="Author"/>
              </w:rPr>
            </w:pPr>
            <w:ins w:id="10969" w:author="Author">
              <w:r w:rsidRPr="00D016EC">
                <w:t>0.18</w:t>
              </w:r>
            </w:ins>
          </w:p>
        </w:tc>
        <w:tc>
          <w:tcPr>
            <w:tcW w:w="400" w:type="dxa"/>
            <w:noWrap/>
            <w:vAlign w:val="bottom"/>
            <w:hideMark/>
          </w:tcPr>
          <w:p w14:paraId="3527E123" w14:textId="77777777" w:rsidR="00C50A95" w:rsidRPr="00D016EC" w:rsidRDefault="00C50A95" w:rsidP="00416506">
            <w:pPr>
              <w:pStyle w:val="tabletext11"/>
              <w:jc w:val="center"/>
              <w:rPr>
                <w:ins w:id="10970" w:author="Author"/>
              </w:rPr>
            </w:pPr>
            <w:ins w:id="10971" w:author="Author">
              <w:r w:rsidRPr="00D016EC">
                <w:t>0.18</w:t>
              </w:r>
            </w:ins>
          </w:p>
        </w:tc>
        <w:tc>
          <w:tcPr>
            <w:tcW w:w="400" w:type="dxa"/>
            <w:noWrap/>
            <w:vAlign w:val="bottom"/>
            <w:hideMark/>
          </w:tcPr>
          <w:p w14:paraId="55F4BF39" w14:textId="77777777" w:rsidR="00C50A95" w:rsidRPr="00D016EC" w:rsidRDefault="00C50A95" w:rsidP="00416506">
            <w:pPr>
              <w:pStyle w:val="tabletext11"/>
              <w:jc w:val="center"/>
              <w:rPr>
                <w:ins w:id="10972" w:author="Author"/>
              </w:rPr>
            </w:pPr>
            <w:ins w:id="10973" w:author="Author">
              <w:r w:rsidRPr="00D016EC">
                <w:t>0.18</w:t>
              </w:r>
            </w:ins>
          </w:p>
        </w:tc>
        <w:tc>
          <w:tcPr>
            <w:tcW w:w="400" w:type="dxa"/>
            <w:noWrap/>
            <w:vAlign w:val="bottom"/>
            <w:hideMark/>
          </w:tcPr>
          <w:p w14:paraId="2958E0CC" w14:textId="77777777" w:rsidR="00C50A95" w:rsidRPr="00D016EC" w:rsidRDefault="00C50A95" w:rsidP="00416506">
            <w:pPr>
              <w:pStyle w:val="tabletext11"/>
              <w:jc w:val="center"/>
              <w:rPr>
                <w:ins w:id="10974" w:author="Author"/>
              </w:rPr>
            </w:pPr>
            <w:ins w:id="10975" w:author="Author">
              <w:r w:rsidRPr="00D016EC">
                <w:t>0.18</w:t>
              </w:r>
            </w:ins>
          </w:p>
        </w:tc>
        <w:tc>
          <w:tcPr>
            <w:tcW w:w="400" w:type="dxa"/>
            <w:noWrap/>
            <w:vAlign w:val="bottom"/>
            <w:hideMark/>
          </w:tcPr>
          <w:p w14:paraId="51B4CBF3" w14:textId="77777777" w:rsidR="00C50A95" w:rsidRPr="00D016EC" w:rsidRDefault="00C50A95" w:rsidP="00416506">
            <w:pPr>
              <w:pStyle w:val="tabletext11"/>
              <w:jc w:val="center"/>
              <w:rPr>
                <w:ins w:id="10976" w:author="Author"/>
              </w:rPr>
            </w:pPr>
            <w:ins w:id="10977" w:author="Author">
              <w:r w:rsidRPr="00D016EC">
                <w:t>0.18</w:t>
              </w:r>
            </w:ins>
          </w:p>
        </w:tc>
        <w:tc>
          <w:tcPr>
            <w:tcW w:w="400" w:type="dxa"/>
            <w:noWrap/>
            <w:vAlign w:val="bottom"/>
            <w:hideMark/>
          </w:tcPr>
          <w:p w14:paraId="2000FAF4" w14:textId="77777777" w:rsidR="00C50A95" w:rsidRPr="00D016EC" w:rsidRDefault="00C50A95" w:rsidP="00416506">
            <w:pPr>
              <w:pStyle w:val="tabletext11"/>
              <w:jc w:val="center"/>
              <w:rPr>
                <w:ins w:id="10978" w:author="Author"/>
              </w:rPr>
            </w:pPr>
            <w:ins w:id="10979" w:author="Author">
              <w:r w:rsidRPr="00D016EC">
                <w:t>0.18</w:t>
              </w:r>
            </w:ins>
          </w:p>
        </w:tc>
        <w:tc>
          <w:tcPr>
            <w:tcW w:w="400" w:type="dxa"/>
            <w:noWrap/>
            <w:vAlign w:val="bottom"/>
            <w:hideMark/>
          </w:tcPr>
          <w:p w14:paraId="60A815AA" w14:textId="77777777" w:rsidR="00C50A95" w:rsidRPr="00D016EC" w:rsidRDefault="00C50A95" w:rsidP="00416506">
            <w:pPr>
              <w:pStyle w:val="tabletext11"/>
              <w:jc w:val="center"/>
              <w:rPr>
                <w:ins w:id="10980" w:author="Author"/>
              </w:rPr>
            </w:pPr>
            <w:ins w:id="10981" w:author="Author">
              <w:r w:rsidRPr="00D016EC">
                <w:t>0.18</w:t>
              </w:r>
            </w:ins>
          </w:p>
        </w:tc>
        <w:tc>
          <w:tcPr>
            <w:tcW w:w="400" w:type="dxa"/>
            <w:noWrap/>
            <w:vAlign w:val="bottom"/>
            <w:hideMark/>
          </w:tcPr>
          <w:p w14:paraId="2B540F59" w14:textId="77777777" w:rsidR="00C50A95" w:rsidRPr="00D016EC" w:rsidRDefault="00C50A95" w:rsidP="00416506">
            <w:pPr>
              <w:pStyle w:val="tabletext11"/>
              <w:jc w:val="center"/>
              <w:rPr>
                <w:ins w:id="10982" w:author="Author"/>
              </w:rPr>
            </w:pPr>
            <w:ins w:id="10983" w:author="Author">
              <w:r w:rsidRPr="00D016EC">
                <w:t>0.18</w:t>
              </w:r>
            </w:ins>
          </w:p>
        </w:tc>
        <w:tc>
          <w:tcPr>
            <w:tcW w:w="400" w:type="dxa"/>
            <w:noWrap/>
            <w:vAlign w:val="bottom"/>
            <w:hideMark/>
          </w:tcPr>
          <w:p w14:paraId="52DD9515" w14:textId="77777777" w:rsidR="00C50A95" w:rsidRPr="00D016EC" w:rsidRDefault="00C50A95" w:rsidP="00416506">
            <w:pPr>
              <w:pStyle w:val="tabletext11"/>
              <w:jc w:val="center"/>
              <w:rPr>
                <w:ins w:id="10984" w:author="Author"/>
              </w:rPr>
            </w:pPr>
            <w:ins w:id="10985" w:author="Author">
              <w:r w:rsidRPr="00D016EC">
                <w:t>0.18</w:t>
              </w:r>
            </w:ins>
          </w:p>
        </w:tc>
        <w:tc>
          <w:tcPr>
            <w:tcW w:w="400" w:type="dxa"/>
            <w:noWrap/>
            <w:vAlign w:val="bottom"/>
            <w:hideMark/>
          </w:tcPr>
          <w:p w14:paraId="19AD38F9" w14:textId="77777777" w:rsidR="00C50A95" w:rsidRPr="00D016EC" w:rsidRDefault="00C50A95" w:rsidP="00416506">
            <w:pPr>
              <w:pStyle w:val="tabletext11"/>
              <w:jc w:val="center"/>
              <w:rPr>
                <w:ins w:id="10986" w:author="Author"/>
              </w:rPr>
            </w:pPr>
            <w:ins w:id="10987" w:author="Author">
              <w:r w:rsidRPr="00D016EC">
                <w:t>0.18</w:t>
              </w:r>
            </w:ins>
          </w:p>
        </w:tc>
        <w:tc>
          <w:tcPr>
            <w:tcW w:w="400" w:type="dxa"/>
            <w:noWrap/>
            <w:vAlign w:val="bottom"/>
            <w:hideMark/>
          </w:tcPr>
          <w:p w14:paraId="256F62FA" w14:textId="77777777" w:rsidR="00C50A95" w:rsidRPr="00D016EC" w:rsidRDefault="00C50A95" w:rsidP="00416506">
            <w:pPr>
              <w:pStyle w:val="tabletext11"/>
              <w:jc w:val="center"/>
              <w:rPr>
                <w:ins w:id="10988" w:author="Author"/>
              </w:rPr>
            </w:pPr>
            <w:ins w:id="10989" w:author="Author">
              <w:r w:rsidRPr="00D016EC">
                <w:t>0.18</w:t>
              </w:r>
            </w:ins>
          </w:p>
        </w:tc>
        <w:tc>
          <w:tcPr>
            <w:tcW w:w="440" w:type="dxa"/>
            <w:noWrap/>
            <w:vAlign w:val="bottom"/>
            <w:hideMark/>
          </w:tcPr>
          <w:p w14:paraId="3D34E557" w14:textId="77777777" w:rsidR="00C50A95" w:rsidRPr="00D016EC" w:rsidRDefault="00C50A95" w:rsidP="00416506">
            <w:pPr>
              <w:pStyle w:val="tabletext11"/>
              <w:jc w:val="center"/>
              <w:rPr>
                <w:ins w:id="10990" w:author="Author"/>
              </w:rPr>
            </w:pPr>
            <w:ins w:id="10991" w:author="Author">
              <w:r w:rsidRPr="00D016EC">
                <w:t>0.18</w:t>
              </w:r>
            </w:ins>
          </w:p>
        </w:tc>
        <w:tc>
          <w:tcPr>
            <w:tcW w:w="400" w:type="dxa"/>
            <w:noWrap/>
            <w:vAlign w:val="bottom"/>
            <w:hideMark/>
          </w:tcPr>
          <w:p w14:paraId="314F1040" w14:textId="77777777" w:rsidR="00C50A95" w:rsidRPr="00D016EC" w:rsidRDefault="00C50A95" w:rsidP="00416506">
            <w:pPr>
              <w:pStyle w:val="tabletext11"/>
              <w:jc w:val="center"/>
              <w:rPr>
                <w:ins w:id="10992" w:author="Author"/>
              </w:rPr>
            </w:pPr>
            <w:ins w:id="10993" w:author="Author">
              <w:r w:rsidRPr="00D016EC">
                <w:t>0.18</w:t>
              </w:r>
            </w:ins>
          </w:p>
        </w:tc>
        <w:tc>
          <w:tcPr>
            <w:tcW w:w="400" w:type="dxa"/>
            <w:noWrap/>
            <w:vAlign w:val="bottom"/>
            <w:hideMark/>
          </w:tcPr>
          <w:p w14:paraId="412F3254" w14:textId="77777777" w:rsidR="00C50A95" w:rsidRPr="00D016EC" w:rsidRDefault="00C50A95" w:rsidP="00416506">
            <w:pPr>
              <w:pStyle w:val="tabletext11"/>
              <w:jc w:val="center"/>
              <w:rPr>
                <w:ins w:id="10994" w:author="Author"/>
              </w:rPr>
            </w:pPr>
            <w:ins w:id="10995" w:author="Author">
              <w:r w:rsidRPr="00D016EC">
                <w:t>0.18</w:t>
              </w:r>
            </w:ins>
          </w:p>
        </w:tc>
        <w:tc>
          <w:tcPr>
            <w:tcW w:w="400" w:type="dxa"/>
            <w:noWrap/>
            <w:vAlign w:val="bottom"/>
            <w:hideMark/>
          </w:tcPr>
          <w:p w14:paraId="4AAA9A81" w14:textId="77777777" w:rsidR="00C50A95" w:rsidRPr="00D016EC" w:rsidRDefault="00C50A95" w:rsidP="00416506">
            <w:pPr>
              <w:pStyle w:val="tabletext11"/>
              <w:jc w:val="center"/>
              <w:rPr>
                <w:ins w:id="10996" w:author="Author"/>
              </w:rPr>
            </w:pPr>
            <w:ins w:id="10997" w:author="Author">
              <w:r w:rsidRPr="00D016EC">
                <w:t>0.18</w:t>
              </w:r>
            </w:ins>
          </w:p>
        </w:tc>
        <w:tc>
          <w:tcPr>
            <w:tcW w:w="400" w:type="dxa"/>
            <w:noWrap/>
            <w:vAlign w:val="bottom"/>
            <w:hideMark/>
          </w:tcPr>
          <w:p w14:paraId="0DF6267A" w14:textId="77777777" w:rsidR="00C50A95" w:rsidRPr="00D016EC" w:rsidRDefault="00C50A95" w:rsidP="00416506">
            <w:pPr>
              <w:pStyle w:val="tabletext11"/>
              <w:jc w:val="center"/>
              <w:rPr>
                <w:ins w:id="10998" w:author="Author"/>
              </w:rPr>
            </w:pPr>
            <w:ins w:id="10999" w:author="Author">
              <w:r w:rsidRPr="00D016EC">
                <w:t>0.18</w:t>
              </w:r>
            </w:ins>
          </w:p>
        </w:tc>
        <w:tc>
          <w:tcPr>
            <w:tcW w:w="460" w:type="dxa"/>
            <w:noWrap/>
            <w:vAlign w:val="bottom"/>
            <w:hideMark/>
          </w:tcPr>
          <w:p w14:paraId="372EC11B" w14:textId="77777777" w:rsidR="00C50A95" w:rsidRPr="00D016EC" w:rsidRDefault="00C50A95" w:rsidP="00416506">
            <w:pPr>
              <w:pStyle w:val="tabletext11"/>
              <w:jc w:val="center"/>
              <w:rPr>
                <w:ins w:id="11000" w:author="Author"/>
              </w:rPr>
            </w:pPr>
            <w:ins w:id="11001" w:author="Author">
              <w:r w:rsidRPr="00D016EC">
                <w:t>0.18</w:t>
              </w:r>
            </w:ins>
          </w:p>
        </w:tc>
      </w:tr>
      <w:tr w:rsidR="00C50A95" w:rsidRPr="00D016EC" w14:paraId="095A8EE9" w14:textId="77777777" w:rsidTr="00416506">
        <w:trPr>
          <w:trHeight w:val="190"/>
          <w:ins w:id="11002" w:author="Author"/>
        </w:trPr>
        <w:tc>
          <w:tcPr>
            <w:tcW w:w="200" w:type="dxa"/>
            <w:tcBorders>
              <w:right w:val="nil"/>
            </w:tcBorders>
            <w:vAlign w:val="bottom"/>
          </w:tcPr>
          <w:p w14:paraId="47D89EBB" w14:textId="77777777" w:rsidR="00C50A95" w:rsidRPr="00D016EC" w:rsidRDefault="00C50A95" w:rsidP="00416506">
            <w:pPr>
              <w:pStyle w:val="tabletext11"/>
              <w:jc w:val="right"/>
              <w:rPr>
                <w:ins w:id="11003" w:author="Author"/>
              </w:rPr>
            </w:pPr>
          </w:p>
        </w:tc>
        <w:tc>
          <w:tcPr>
            <w:tcW w:w="1580" w:type="dxa"/>
            <w:tcBorders>
              <w:left w:val="nil"/>
            </w:tcBorders>
            <w:vAlign w:val="bottom"/>
            <w:hideMark/>
          </w:tcPr>
          <w:p w14:paraId="5C4E3510" w14:textId="77777777" w:rsidR="00C50A95" w:rsidRPr="00D016EC" w:rsidRDefault="00C50A95" w:rsidP="00416506">
            <w:pPr>
              <w:pStyle w:val="tabletext11"/>
              <w:tabs>
                <w:tab w:val="decimal" w:pos="640"/>
              </w:tabs>
              <w:rPr>
                <w:ins w:id="11004" w:author="Author"/>
              </w:rPr>
            </w:pPr>
            <w:ins w:id="11005" w:author="Author">
              <w:r w:rsidRPr="00D016EC">
                <w:t>10,000 to 11,999</w:t>
              </w:r>
            </w:ins>
          </w:p>
        </w:tc>
        <w:tc>
          <w:tcPr>
            <w:tcW w:w="680" w:type="dxa"/>
            <w:noWrap/>
            <w:vAlign w:val="bottom"/>
            <w:hideMark/>
          </w:tcPr>
          <w:p w14:paraId="3F568B71" w14:textId="77777777" w:rsidR="00C50A95" w:rsidRPr="00D016EC" w:rsidRDefault="00C50A95" w:rsidP="00416506">
            <w:pPr>
              <w:pStyle w:val="tabletext11"/>
              <w:jc w:val="center"/>
              <w:rPr>
                <w:ins w:id="11006" w:author="Author"/>
              </w:rPr>
            </w:pPr>
            <w:ins w:id="11007" w:author="Author">
              <w:r w:rsidRPr="00D016EC">
                <w:t>0.37</w:t>
              </w:r>
            </w:ins>
          </w:p>
        </w:tc>
        <w:tc>
          <w:tcPr>
            <w:tcW w:w="900" w:type="dxa"/>
            <w:noWrap/>
            <w:vAlign w:val="bottom"/>
            <w:hideMark/>
          </w:tcPr>
          <w:p w14:paraId="763045B7" w14:textId="77777777" w:rsidR="00C50A95" w:rsidRPr="00D016EC" w:rsidRDefault="00C50A95" w:rsidP="00416506">
            <w:pPr>
              <w:pStyle w:val="tabletext11"/>
              <w:jc w:val="center"/>
              <w:rPr>
                <w:ins w:id="11008" w:author="Author"/>
              </w:rPr>
            </w:pPr>
            <w:ins w:id="11009" w:author="Author">
              <w:r w:rsidRPr="00D016EC">
                <w:t>0.28</w:t>
              </w:r>
            </w:ins>
          </w:p>
        </w:tc>
        <w:tc>
          <w:tcPr>
            <w:tcW w:w="400" w:type="dxa"/>
            <w:noWrap/>
            <w:vAlign w:val="bottom"/>
            <w:hideMark/>
          </w:tcPr>
          <w:p w14:paraId="34EF6B40" w14:textId="77777777" w:rsidR="00C50A95" w:rsidRPr="00D016EC" w:rsidRDefault="00C50A95" w:rsidP="00416506">
            <w:pPr>
              <w:pStyle w:val="tabletext11"/>
              <w:jc w:val="center"/>
              <w:rPr>
                <w:ins w:id="11010" w:author="Author"/>
              </w:rPr>
            </w:pPr>
            <w:ins w:id="11011" w:author="Author">
              <w:r w:rsidRPr="00D016EC">
                <w:t>0.28</w:t>
              </w:r>
            </w:ins>
          </w:p>
        </w:tc>
        <w:tc>
          <w:tcPr>
            <w:tcW w:w="400" w:type="dxa"/>
            <w:noWrap/>
            <w:vAlign w:val="bottom"/>
            <w:hideMark/>
          </w:tcPr>
          <w:p w14:paraId="5FF25422" w14:textId="77777777" w:rsidR="00C50A95" w:rsidRPr="00D016EC" w:rsidRDefault="00C50A95" w:rsidP="00416506">
            <w:pPr>
              <w:pStyle w:val="tabletext11"/>
              <w:jc w:val="center"/>
              <w:rPr>
                <w:ins w:id="11012" w:author="Author"/>
              </w:rPr>
            </w:pPr>
            <w:ins w:id="11013" w:author="Author">
              <w:r w:rsidRPr="00D016EC">
                <w:t>0.28</w:t>
              </w:r>
            </w:ins>
          </w:p>
        </w:tc>
        <w:tc>
          <w:tcPr>
            <w:tcW w:w="400" w:type="dxa"/>
            <w:noWrap/>
            <w:vAlign w:val="bottom"/>
            <w:hideMark/>
          </w:tcPr>
          <w:p w14:paraId="6E928D0B" w14:textId="77777777" w:rsidR="00C50A95" w:rsidRPr="00D016EC" w:rsidRDefault="00C50A95" w:rsidP="00416506">
            <w:pPr>
              <w:pStyle w:val="tabletext11"/>
              <w:jc w:val="center"/>
              <w:rPr>
                <w:ins w:id="11014" w:author="Author"/>
              </w:rPr>
            </w:pPr>
            <w:ins w:id="11015" w:author="Author">
              <w:r w:rsidRPr="00D016EC">
                <w:t>0.27</w:t>
              </w:r>
            </w:ins>
          </w:p>
        </w:tc>
        <w:tc>
          <w:tcPr>
            <w:tcW w:w="400" w:type="dxa"/>
            <w:noWrap/>
            <w:vAlign w:val="bottom"/>
            <w:hideMark/>
          </w:tcPr>
          <w:p w14:paraId="0739C008" w14:textId="77777777" w:rsidR="00C50A95" w:rsidRPr="00D016EC" w:rsidRDefault="00C50A95" w:rsidP="00416506">
            <w:pPr>
              <w:pStyle w:val="tabletext11"/>
              <w:jc w:val="center"/>
              <w:rPr>
                <w:ins w:id="11016" w:author="Author"/>
              </w:rPr>
            </w:pPr>
            <w:ins w:id="11017" w:author="Author">
              <w:r w:rsidRPr="00D016EC">
                <w:t>0.26</w:t>
              </w:r>
            </w:ins>
          </w:p>
        </w:tc>
        <w:tc>
          <w:tcPr>
            <w:tcW w:w="400" w:type="dxa"/>
            <w:noWrap/>
            <w:vAlign w:val="bottom"/>
            <w:hideMark/>
          </w:tcPr>
          <w:p w14:paraId="4D88AF13" w14:textId="77777777" w:rsidR="00C50A95" w:rsidRPr="00D016EC" w:rsidRDefault="00C50A95" w:rsidP="00416506">
            <w:pPr>
              <w:pStyle w:val="tabletext11"/>
              <w:jc w:val="center"/>
              <w:rPr>
                <w:ins w:id="11018" w:author="Author"/>
              </w:rPr>
            </w:pPr>
            <w:ins w:id="11019" w:author="Author">
              <w:r w:rsidRPr="00D016EC">
                <w:t>0.25</w:t>
              </w:r>
            </w:ins>
          </w:p>
        </w:tc>
        <w:tc>
          <w:tcPr>
            <w:tcW w:w="400" w:type="dxa"/>
            <w:noWrap/>
            <w:vAlign w:val="bottom"/>
            <w:hideMark/>
          </w:tcPr>
          <w:p w14:paraId="0FB14046" w14:textId="77777777" w:rsidR="00C50A95" w:rsidRPr="00D016EC" w:rsidRDefault="00C50A95" w:rsidP="00416506">
            <w:pPr>
              <w:pStyle w:val="tabletext11"/>
              <w:jc w:val="center"/>
              <w:rPr>
                <w:ins w:id="11020" w:author="Author"/>
              </w:rPr>
            </w:pPr>
            <w:ins w:id="11021" w:author="Author">
              <w:r w:rsidRPr="00D016EC">
                <w:t>0.23</w:t>
              </w:r>
            </w:ins>
          </w:p>
        </w:tc>
        <w:tc>
          <w:tcPr>
            <w:tcW w:w="400" w:type="dxa"/>
            <w:noWrap/>
            <w:vAlign w:val="bottom"/>
            <w:hideMark/>
          </w:tcPr>
          <w:p w14:paraId="1DFB8523" w14:textId="77777777" w:rsidR="00C50A95" w:rsidRPr="00D016EC" w:rsidRDefault="00C50A95" w:rsidP="00416506">
            <w:pPr>
              <w:pStyle w:val="tabletext11"/>
              <w:jc w:val="center"/>
              <w:rPr>
                <w:ins w:id="11022" w:author="Author"/>
              </w:rPr>
            </w:pPr>
            <w:ins w:id="11023" w:author="Author">
              <w:r w:rsidRPr="00D016EC">
                <w:t>0.22</w:t>
              </w:r>
            </w:ins>
          </w:p>
        </w:tc>
        <w:tc>
          <w:tcPr>
            <w:tcW w:w="400" w:type="dxa"/>
            <w:noWrap/>
            <w:vAlign w:val="bottom"/>
            <w:hideMark/>
          </w:tcPr>
          <w:p w14:paraId="552F6309" w14:textId="77777777" w:rsidR="00C50A95" w:rsidRPr="00D016EC" w:rsidRDefault="00C50A95" w:rsidP="00416506">
            <w:pPr>
              <w:pStyle w:val="tabletext11"/>
              <w:jc w:val="center"/>
              <w:rPr>
                <w:ins w:id="11024" w:author="Author"/>
              </w:rPr>
            </w:pPr>
            <w:ins w:id="11025" w:author="Author">
              <w:r w:rsidRPr="00D016EC">
                <w:t>0.22</w:t>
              </w:r>
            </w:ins>
          </w:p>
        </w:tc>
        <w:tc>
          <w:tcPr>
            <w:tcW w:w="400" w:type="dxa"/>
            <w:noWrap/>
            <w:vAlign w:val="bottom"/>
            <w:hideMark/>
          </w:tcPr>
          <w:p w14:paraId="15F72983" w14:textId="77777777" w:rsidR="00C50A95" w:rsidRPr="00D016EC" w:rsidRDefault="00C50A95" w:rsidP="00416506">
            <w:pPr>
              <w:pStyle w:val="tabletext11"/>
              <w:jc w:val="center"/>
              <w:rPr>
                <w:ins w:id="11026" w:author="Author"/>
              </w:rPr>
            </w:pPr>
            <w:ins w:id="11027" w:author="Author">
              <w:r w:rsidRPr="00D016EC">
                <w:t>0.22</w:t>
              </w:r>
            </w:ins>
          </w:p>
        </w:tc>
        <w:tc>
          <w:tcPr>
            <w:tcW w:w="400" w:type="dxa"/>
            <w:noWrap/>
            <w:vAlign w:val="bottom"/>
            <w:hideMark/>
          </w:tcPr>
          <w:p w14:paraId="460046E1" w14:textId="77777777" w:rsidR="00C50A95" w:rsidRPr="00D016EC" w:rsidRDefault="00C50A95" w:rsidP="00416506">
            <w:pPr>
              <w:pStyle w:val="tabletext11"/>
              <w:jc w:val="center"/>
              <w:rPr>
                <w:ins w:id="11028" w:author="Author"/>
              </w:rPr>
            </w:pPr>
            <w:ins w:id="11029" w:author="Author">
              <w:r w:rsidRPr="00D016EC">
                <w:t>0.22</w:t>
              </w:r>
            </w:ins>
          </w:p>
        </w:tc>
        <w:tc>
          <w:tcPr>
            <w:tcW w:w="400" w:type="dxa"/>
            <w:noWrap/>
            <w:vAlign w:val="bottom"/>
            <w:hideMark/>
          </w:tcPr>
          <w:p w14:paraId="13ABF9BC" w14:textId="77777777" w:rsidR="00C50A95" w:rsidRPr="00D016EC" w:rsidRDefault="00C50A95" w:rsidP="00416506">
            <w:pPr>
              <w:pStyle w:val="tabletext11"/>
              <w:jc w:val="center"/>
              <w:rPr>
                <w:ins w:id="11030" w:author="Author"/>
              </w:rPr>
            </w:pPr>
            <w:ins w:id="11031" w:author="Author">
              <w:r w:rsidRPr="00D016EC">
                <w:t>0.22</w:t>
              </w:r>
            </w:ins>
          </w:p>
        </w:tc>
        <w:tc>
          <w:tcPr>
            <w:tcW w:w="400" w:type="dxa"/>
            <w:noWrap/>
            <w:vAlign w:val="bottom"/>
            <w:hideMark/>
          </w:tcPr>
          <w:p w14:paraId="47986C86" w14:textId="77777777" w:rsidR="00C50A95" w:rsidRPr="00D016EC" w:rsidRDefault="00C50A95" w:rsidP="00416506">
            <w:pPr>
              <w:pStyle w:val="tabletext11"/>
              <w:jc w:val="center"/>
              <w:rPr>
                <w:ins w:id="11032" w:author="Author"/>
              </w:rPr>
            </w:pPr>
            <w:ins w:id="11033" w:author="Author">
              <w:r w:rsidRPr="00D016EC">
                <w:t>0.22</w:t>
              </w:r>
            </w:ins>
          </w:p>
        </w:tc>
        <w:tc>
          <w:tcPr>
            <w:tcW w:w="400" w:type="dxa"/>
            <w:noWrap/>
            <w:vAlign w:val="bottom"/>
            <w:hideMark/>
          </w:tcPr>
          <w:p w14:paraId="3D88389B" w14:textId="77777777" w:rsidR="00C50A95" w:rsidRPr="00D016EC" w:rsidRDefault="00C50A95" w:rsidP="00416506">
            <w:pPr>
              <w:pStyle w:val="tabletext11"/>
              <w:jc w:val="center"/>
              <w:rPr>
                <w:ins w:id="11034" w:author="Author"/>
              </w:rPr>
            </w:pPr>
            <w:ins w:id="11035" w:author="Author">
              <w:r w:rsidRPr="00D016EC">
                <w:t>0.22</w:t>
              </w:r>
            </w:ins>
          </w:p>
        </w:tc>
        <w:tc>
          <w:tcPr>
            <w:tcW w:w="400" w:type="dxa"/>
            <w:noWrap/>
            <w:vAlign w:val="bottom"/>
            <w:hideMark/>
          </w:tcPr>
          <w:p w14:paraId="2DF069AD" w14:textId="77777777" w:rsidR="00C50A95" w:rsidRPr="00D016EC" w:rsidRDefault="00C50A95" w:rsidP="00416506">
            <w:pPr>
              <w:pStyle w:val="tabletext11"/>
              <w:jc w:val="center"/>
              <w:rPr>
                <w:ins w:id="11036" w:author="Author"/>
              </w:rPr>
            </w:pPr>
            <w:ins w:id="11037" w:author="Author">
              <w:r w:rsidRPr="00D016EC">
                <w:t>0.22</w:t>
              </w:r>
            </w:ins>
          </w:p>
        </w:tc>
        <w:tc>
          <w:tcPr>
            <w:tcW w:w="400" w:type="dxa"/>
            <w:noWrap/>
            <w:vAlign w:val="bottom"/>
            <w:hideMark/>
          </w:tcPr>
          <w:p w14:paraId="7B12E3BE" w14:textId="77777777" w:rsidR="00C50A95" w:rsidRPr="00D016EC" w:rsidRDefault="00C50A95" w:rsidP="00416506">
            <w:pPr>
              <w:pStyle w:val="tabletext11"/>
              <w:jc w:val="center"/>
              <w:rPr>
                <w:ins w:id="11038" w:author="Author"/>
              </w:rPr>
            </w:pPr>
            <w:ins w:id="11039" w:author="Author">
              <w:r w:rsidRPr="00D016EC">
                <w:t>0.22</w:t>
              </w:r>
            </w:ins>
          </w:p>
        </w:tc>
        <w:tc>
          <w:tcPr>
            <w:tcW w:w="400" w:type="dxa"/>
            <w:noWrap/>
            <w:vAlign w:val="bottom"/>
            <w:hideMark/>
          </w:tcPr>
          <w:p w14:paraId="1EB7DE52" w14:textId="77777777" w:rsidR="00C50A95" w:rsidRPr="00D016EC" w:rsidRDefault="00C50A95" w:rsidP="00416506">
            <w:pPr>
              <w:pStyle w:val="tabletext11"/>
              <w:jc w:val="center"/>
              <w:rPr>
                <w:ins w:id="11040" w:author="Author"/>
              </w:rPr>
            </w:pPr>
            <w:ins w:id="11041" w:author="Author">
              <w:r w:rsidRPr="00D016EC">
                <w:t>0.22</w:t>
              </w:r>
            </w:ins>
          </w:p>
        </w:tc>
        <w:tc>
          <w:tcPr>
            <w:tcW w:w="400" w:type="dxa"/>
            <w:noWrap/>
            <w:vAlign w:val="bottom"/>
            <w:hideMark/>
          </w:tcPr>
          <w:p w14:paraId="0ED8B1A8" w14:textId="77777777" w:rsidR="00C50A95" w:rsidRPr="00D016EC" w:rsidRDefault="00C50A95" w:rsidP="00416506">
            <w:pPr>
              <w:pStyle w:val="tabletext11"/>
              <w:jc w:val="center"/>
              <w:rPr>
                <w:ins w:id="11042" w:author="Author"/>
              </w:rPr>
            </w:pPr>
            <w:ins w:id="11043" w:author="Author">
              <w:r w:rsidRPr="00D016EC">
                <w:t>0.22</w:t>
              </w:r>
            </w:ins>
          </w:p>
        </w:tc>
        <w:tc>
          <w:tcPr>
            <w:tcW w:w="400" w:type="dxa"/>
            <w:noWrap/>
            <w:vAlign w:val="bottom"/>
            <w:hideMark/>
          </w:tcPr>
          <w:p w14:paraId="2A24208C" w14:textId="77777777" w:rsidR="00C50A95" w:rsidRPr="00D016EC" w:rsidRDefault="00C50A95" w:rsidP="00416506">
            <w:pPr>
              <w:pStyle w:val="tabletext11"/>
              <w:jc w:val="center"/>
              <w:rPr>
                <w:ins w:id="11044" w:author="Author"/>
              </w:rPr>
            </w:pPr>
            <w:ins w:id="11045" w:author="Author">
              <w:r w:rsidRPr="00D016EC">
                <w:t>0.22</w:t>
              </w:r>
            </w:ins>
          </w:p>
        </w:tc>
        <w:tc>
          <w:tcPr>
            <w:tcW w:w="400" w:type="dxa"/>
            <w:noWrap/>
            <w:vAlign w:val="bottom"/>
            <w:hideMark/>
          </w:tcPr>
          <w:p w14:paraId="47015C46" w14:textId="77777777" w:rsidR="00C50A95" w:rsidRPr="00D016EC" w:rsidRDefault="00C50A95" w:rsidP="00416506">
            <w:pPr>
              <w:pStyle w:val="tabletext11"/>
              <w:jc w:val="center"/>
              <w:rPr>
                <w:ins w:id="11046" w:author="Author"/>
              </w:rPr>
            </w:pPr>
            <w:ins w:id="11047" w:author="Author">
              <w:r w:rsidRPr="00D016EC">
                <w:t>0.22</w:t>
              </w:r>
            </w:ins>
          </w:p>
        </w:tc>
        <w:tc>
          <w:tcPr>
            <w:tcW w:w="400" w:type="dxa"/>
            <w:noWrap/>
            <w:vAlign w:val="bottom"/>
            <w:hideMark/>
          </w:tcPr>
          <w:p w14:paraId="1A3DB2DD" w14:textId="77777777" w:rsidR="00C50A95" w:rsidRPr="00D016EC" w:rsidRDefault="00C50A95" w:rsidP="00416506">
            <w:pPr>
              <w:pStyle w:val="tabletext11"/>
              <w:jc w:val="center"/>
              <w:rPr>
                <w:ins w:id="11048" w:author="Author"/>
              </w:rPr>
            </w:pPr>
            <w:ins w:id="11049" w:author="Author">
              <w:r w:rsidRPr="00D016EC">
                <w:t>0.22</w:t>
              </w:r>
            </w:ins>
          </w:p>
        </w:tc>
        <w:tc>
          <w:tcPr>
            <w:tcW w:w="440" w:type="dxa"/>
            <w:noWrap/>
            <w:vAlign w:val="bottom"/>
            <w:hideMark/>
          </w:tcPr>
          <w:p w14:paraId="4C037C0F" w14:textId="77777777" w:rsidR="00C50A95" w:rsidRPr="00D016EC" w:rsidRDefault="00C50A95" w:rsidP="00416506">
            <w:pPr>
              <w:pStyle w:val="tabletext11"/>
              <w:jc w:val="center"/>
              <w:rPr>
                <w:ins w:id="11050" w:author="Author"/>
              </w:rPr>
            </w:pPr>
            <w:ins w:id="11051" w:author="Author">
              <w:r w:rsidRPr="00D016EC">
                <w:t>0.22</w:t>
              </w:r>
            </w:ins>
          </w:p>
        </w:tc>
        <w:tc>
          <w:tcPr>
            <w:tcW w:w="400" w:type="dxa"/>
            <w:noWrap/>
            <w:vAlign w:val="bottom"/>
            <w:hideMark/>
          </w:tcPr>
          <w:p w14:paraId="3CBB38FF" w14:textId="77777777" w:rsidR="00C50A95" w:rsidRPr="00D016EC" w:rsidRDefault="00C50A95" w:rsidP="00416506">
            <w:pPr>
              <w:pStyle w:val="tabletext11"/>
              <w:jc w:val="center"/>
              <w:rPr>
                <w:ins w:id="11052" w:author="Author"/>
              </w:rPr>
            </w:pPr>
            <w:ins w:id="11053" w:author="Author">
              <w:r w:rsidRPr="00D016EC">
                <w:t>0.22</w:t>
              </w:r>
            </w:ins>
          </w:p>
        </w:tc>
        <w:tc>
          <w:tcPr>
            <w:tcW w:w="400" w:type="dxa"/>
            <w:noWrap/>
            <w:vAlign w:val="bottom"/>
            <w:hideMark/>
          </w:tcPr>
          <w:p w14:paraId="7586578A" w14:textId="77777777" w:rsidR="00C50A95" w:rsidRPr="00D016EC" w:rsidRDefault="00C50A95" w:rsidP="00416506">
            <w:pPr>
              <w:pStyle w:val="tabletext11"/>
              <w:jc w:val="center"/>
              <w:rPr>
                <w:ins w:id="11054" w:author="Author"/>
              </w:rPr>
            </w:pPr>
            <w:ins w:id="11055" w:author="Author">
              <w:r w:rsidRPr="00D016EC">
                <w:t>0.22</w:t>
              </w:r>
            </w:ins>
          </w:p>
        </w:tc>
        <w:tc>
          <w:tcPr>
            <w:tcW w:w="400" w:type="dxa"/>
            <w:noWrap/>
            <w:vAlign w:val="bottom"/>
            <w:hideMark/>
          </w:tcPr>
          <w:p w14:paraId="3DD93F38" w14:textId="77777777" w:rsidR="00C50A95" w:rsidRPr="00D016EC" w:rsidRDefault="00C50A95" w:rsidP="00416506">
            <w:pPr>
              <w:pStyle w:val="tabletext11"/>
              <w:jc w:val="center"/>
              <w:rPr>
                <w:ins w:id="11056" w:author="Author"/>
              </w:rPr>
            </w:pPr>
            <w:ins w:id="11057" w:author="Author">
              <w:r w:rsidRPr="00D016EC">
                <w:t>0.22</w:t>
              </w:r>
            </w:ins>
          </w:p>
        </w:tc>
        <w:tc>
          <w:tcPr>
            <w:tcW w:w="400" w:type="dxa"/>
            <w:noWrap/>
            <w:vAlign w:val="bottom"/>
            <w:hideMark/>
          </w:tcPr>
          <w:p w14:paraId="525B2B5F" w14:textId="77777777" w:rsidR="00C50A95" w:rsidRPr="00D016EC" w:rsidRDefault="00C50A95" w:rsidP="00416506">
            <w:pPr>
              <w:pStyle w:val="tabletext11"/>
              <w:jc w:val="center"/>
              <w:rPr>
                <w:ins w:id="11058" w:author="Author"/>
              </w:rPr>
            </w:pPr>
            <w:ins w:id="11059" w:author="Author">
              <w:r w:rsidRPr="00D016EC">
                <w:t>0.22</w:t>
              </w:r>
            </w:ins>
          </w:p>
        </w:tc>
        <w:tc>
          <w:tcPr>
            <w:tcW w:w="460" w:type="dxa"/>
            <w:noWrap/>
            <w:vAlign w:val="bottom"/>
            <w:hideMark/>
          </w:tcPr>
          <w:p w14:paraId="0E9BC829" w14:textId="77777777" w:rsidR="00C50A95" w:rsidRPr="00D016EC" w:rsidRDefault="00C50A95" w:rsidP="00416506">
            <w:pPr>
              <w:pStyle w:val="tabletext11"/>
              <w:jc w:val="center"/>
              <w:rPr>
                <w:ins w:id="11060" w:author="Author"/>
              </w:rPr>
            </w:pPr>
            <w:ins w:id="11061" w:author="Author">
              <w:r w:rsidRPr="00D016EC">
                <w:t>0.22</w:t>
              </w:r>
            </w:ins>
          </w:p>
        </w:tc>
      </w:tr>
      <w:tr w:rsidR="00C50A95" w:rsidRPr="00D016EC" w14:paraId="71A13C18" w14:textId="77777777" w:rsidTr="00416506">
        <w:trPr>
          <w:trHeight w:val="190"/>
          <w:ins w:id="11062" w:author="Author"/>
        </w:trPr>
        <w:tc>
          <w:tcPr>
            <w:tcW w:w="200" w:type="dxa"/>
            <w:tcBorders>
              <w:right w:val="nil"/>
            </w:tcBorders>
            <w:vAlign w:val="bottom"/>
          </w:tcPr>
          <w:p w14:paraId="72293517" w14:textId="77777777" w:rsidR="00C50A95" w:rsidRPr="00D016EC" w:rsidRDefault="00C50A95" w:rsidP="00416506">
            <w:pPr>
              <w:pStyle w:val="tabletext11"/>
              <w:jc w:val="right"/>
              <w:rPr>
                <w:ins w:id="11063" w:author="Author"/>
              </w:rPr>
            </w:pPr>
          </w:p>
        </w:tc>
        <w:tc>
          <w:tcPr>
            <w:tcW w:w="1580" w:type="dxa"/>
            <w:tcBorders>
              <w:left w:val="nil"/>
            </w:tcBorders>
            <w:vAlign w:val="bottom"/>
            <w:hideMark/>
          </w:tcPr>
          <w:p w14:paraId="31E6B941" w14:textId="77777777" w:rsidR="00C50A95" w:rsidRPr="00D016EC" w:rsidRDefault="00C50A95" w:rsidP="00416506">
            <w:pPr>
              <w:pStyle w:val="tabletext11"/>
              <w:tabs>
                <w:tab w:val="decimal" w:pos="640"/>
              </w:tabs>
              <w:rPr>
                <w:ins w:id="11064" w:author="Author"/>
              </w:rPr>
            </w:pPr>
            <w:ins w:id="11065" w:author="Author">
              <w:r w:rsidRPr="00D016EC">
                <w:t>12,000 to 13,999</w:t>
              </w:r>
            </w:ins>
          </w:p>
        </w:tc>
        <w:tc>
          <w:tcPr>
            <w:tcW w:w="680" w:type="dxa"/>
            <w:noWrap/>
            <w:vAlign w:val="bottom"/>
            <w:hideMark/>
          </w:tcPr>
          <w:p w14:paraId="7B5DBCDD" w14:textId="77777777" w:rsidR="00C50A95" w:rsidRPr="00D016EC" w:rsidRDefault="00C50A95" w:rsidP="00416506">
            <w:pPr>
              <w:pStyle w:val="tabletext11"/>
              <w:jc w:val="center"/>
              <w:rPr>
                <w:ins w:id="11066" w:author="Author"/>
              </w:rPr>
            </w:pPr>
            <w:ins w:id="11067" w:author="Author">
              <w:r w:rsidRPr="00D016EC">
                <w:t>0.45</w:t>
              </w:r>
            </w:ins>
          </w:p>
        </w:tc>
        <w:tc>
          <w:tcPr>
            <w:tcW w:w="900" w:type="dxa"/>
            <w:noWrap/>
            <w:vAlign w:val="bottom"/>
            <w:hideMark/>
          </w:tcPr>
          <w:p w14:paraId="56236AB6" w14:textId="77777777" w:rsidR="00C50A95" w:rsidRPr="00D016EC" w:rsidRDefault="00C50A95" w:rsidP="00416506">
            <w:pPr>
              <w:pStyle w:val="tabletext11"/>
              <w:jc w:val="center"/>
              <w:rPr>
                <w:ins w:id="11068" w:author="Author"/>
              </w:rPr>
            </w:pPr>
            <w:ins w:id="11069" w:author="Author">
              <w:r w:rsidRPr="00D016EC">
                <w:t>0.34</w:t>
              </w:r>
            </w:ins>
          </w:p>
        </w:tc>
        <w:tc>
          <w:tcPr>
            <w:tcW w:w="400" w:type="dxa"/>
            <w:noWrap/>
            <w:vAlign w:val="bottom"/>
            <w:hideMark/>
          </w:tcPr>
          <w:p w14:paraId="27C1AED8" w14:textId="77777777" w:rsidR="00C50A95" w:rsidRPr="00D016EC" w:rsidRDefault="00C50A95" w:rsidP="00416506">
            <w:pPr>
              <w:pStyle w:val="tabletext11"/>
              <w:jc w:val="center"/>
              <w:rPr>
                <w:ins w:id="11070" w:author="Author"/>
              </w:rPr>
            </w:pPr>
            <w:ins w:id="11071" w:author="Author">
              <w:r w:rsidRPr="00D016EC">
                <w:t>0.34</w:t>
              </w:r>
            </w:ins>
          </w:p>
        </w:tc>
        <w:tc>
          <w:tcPr>
            <w:tcW w:w="400" w:type="dxa"/>
            <w:noWrap/>
            <w:vAlign w:val="bottom"/>
            <w:hideMark/>
          </w:tcPr>
          <w:p w14:paraId="4C5D6F6E" w14:textId="77777777" w:rsidR="00C50A95" w:rsidRPr="00D016EC" w:rsidRDefault="00C50A95" w:rsidP="00416506">
            <w:pPr>
              <w:pStyle w:val="tabletext11"/>
              <w:jc w:val="center"/>
              <w:rPr>
                <w:ins w:id="11072" w:author="Author"/>
              </w:rPr>
            </w:pPr>
            <w:ins w:id="11073" w:author="Author">
              <w:r w:rsidRPr="00D016EC">
                <w:t>0.34</w:t>
              </w:r>
            </w:ins>
          </w:p>
        </w:tc>
        <w:tc>
          <w:tcPr>
            <w:tcW w:w="400" w:type="dxa"/>
            <w:noWrap/>
            <w:vAlign w:val="bottom"/>
            <w:hideMark/>
          </w:tcPr>
          <w:p w14:paraId="3788BC6F" w14:textId="77777777" w:rsidR="00C50A95" w:rsidRPr="00D016EC" w:rsidRDefault="00C50A95" w:rsidP="00416506">
            <w:pPr>
              <w:pStyle w:val="tabletext11"/>
              <w:jc w:val="center"/>
              <w:rPr>
                <w:ins w:id="11074" w:author="Author"/>
              </w:rPr>
            </w:pPr>
            <w:ins w:id="11075" w:author="Author">
              <w:r w:rsidRPr="00D016EC">
                <w:t>0.32</w:t>
              </w:r>
            </w:ins>
          </w:p>
        </w:tc>
        <w:tc>
          <w:tcPr>
            <w:tcW w:w="400" w:type="dxa"/>
            <w:noWrap/>
            <w:vAlign w:val="bottom"/>
            <w:hideMark/>
          </w:tcPr>
          <w:p w14:paraId="13B1B044" w14:textId="77777777" w:rsidR="00C50A95" w:rsidRPr="00D016EC" w:rsidRDefault="00C50A95" w:rsidP="00416506">
            <w:pPr>
              <w:pStyle w:val="tabletext11"/>
              <w:jc w:val="center"/>
              <w:rPr>
                <w:ins w:id="11076" w:author="Author"/>
              </w:rPr>
            </w:pPr>
            <w:ins w:id="11077" w:author="Author">
              <w:r w:rsidRPr="00D016EC">
                <w:t>0.31</w:t>
              </w:r>
            </w:ins>
          </w:p>
        </w:tc>
        <w:tc>
          <w:tcPr>
            <w:tcW w:w="400" w:type="dxa"/>
            <w:noWrap/>
            <w:vAlign w:val="bottom"/>
            <w:hideMark/>
          </w:tcPr>
          <w:p w14:paraId="22C3CE30" w14:textId="77777777" w:rsidR="00C50A95" w:rsidRPr="00D016EC" w:rsidRDefault="00C50A95" w:rsidP="00416506">
            <w:pPr>
              <w:pStyle w:val="tabletext11"/>
              <w:jc w:val="center"/>
              <w:rPr>
                <w:ins w:id="11078" w:author="Author"/>
              </w:rPr>
            </w:pPr>
            <w:ins w:id="11079" w:author="Author">
              <w:r w:rsidRPr="00D016EC">
                <w:t>0.30</w:t>
              </w:r>
            </w:ins>
          </w:p>
        </w:tc>
        <w:tc>
          <w:tcPr>
            <w:tcW w:w="400" w:type="dxa"/>
            <w:noWrap/>
            <w:vAlign w:val="bottom"/>
            <w:hideMark/>
          </w:tcPr>
          <w:p w14:paraId="4CC9C4BA" w14:textId="77777777" w:rsidR="00C50A95" w:rsidRPr="00D016EC" w:rsidRDefault="00C50A95" w:rsidP="00416506">
            <w:pPr>
              <w:pStyle w:val="tabletext11"/>
              <w:jc w:val="center"/>
              <w:rPr>
                <w:ins w:id="11080" w:author="Author"/>
              </w:rPr>
            </w:pPr>
            <w:ins w:id="11081" w:author="Author">
              <w:r w:rsidRPr="00D016EC">
                <w:t>0.28</w:t>
              </w:r>
            </w:ins>
          </w:p>
        </w:tc>
        <w:tc>
          <w:tcPr>
            <w:tcW w:w="400" w:type="dxa"/>
            <w:noWrap/>
            <w:vAlign w:val="bottom"/>
            <w:hideMark/>
          </w:tcPr>
          <w:p w14:paraId="738D03BC" w14:textId="77777777" w:rsidR="00C50A95" w:rsidRPr="00D016EC" w:rsidRDefault="00C50A95" w:rsidP="00416506">
            <w:pPr>
              <w:pStyle w:val="tabletext11"/>
              <w:jc w:val="center"/>
              <w:rPr>
                <w:ins w:id="11082" w:author="Author"/>
              </w:rPr>
            </w:pPr>
            <w:ins w:id="11083" w:author="Author">
              <w:r w:rsidRPr="00D016EC">
                <w:t>0.27</w:t>
              </w:r>
            </w:ins>
          </w:p>
        </w:tc>
        <w:tc>
          <w:tcPr>
            <w:tcW w:w="400" w:type="dxa"/>
            <w:noWrap/>
            <w:vAlign w:val="bottom"/>
            <w:hideMark/>
          </w:tcPr>
          <w:p w14:paraId="03D54048" w14:textId="77777777" w:rsidR="00C50A95" w:rsidRPr="00D016EC" w:rsidRDefault="00C50A95" w:rsidP="00416506">
            <w:pPr>
              <w:pStyle w:val="tabletext11"/>
              <w:jc w:val="center"/>
              <w:rPr>
                <w:ins w:id="11084" w:author="Author"/>
              </w:rPr>
            </w:pPr>
            <w:ins w:id="11085" w:author="Author">
              <w:r w:rsidRPr="00D016EC">
                <w:t>0.27</w:t>
              </w:r>
            </w:ins>
          </w:p>
        </w:tc>
        <w:tc>
          <w:tcPr>
            <w:tcW w:w="400" w:type="dxa"/>
            <w:noWrap/>
            <w:vAlign w:val="bottom"/>
            <w:hideMark/>
          </w:tcPr>
          <w:p w14:paraId="270FBCBC" w14:textId="77777777" w:rsidR="00C50A95" w:rsidRPr="00D016EC" w:rsidRDefault="00C50A95" w:rsidP="00416506">
            <w:pPr>
              <w:pStyle w:val="tabletext11"/>
              <w:jc w:val="center"/>
              <w:rPr>
                <w:ins w:id="11086" w:author="Author"/>
              </w:rPr>
            </w:pPr>
            <w:ins w:id="11087" w:author="Author">
              <w:r w:rsidRPr="00D016EC">
                <w:t>0.27</w:t>
              </w:r>
            </w:ins>
          </w:p>
        </w:tc>
        <w:tc>
          <w:tcPr>
            <w:tcW w:w="400" w:type="dxa"/>
            <w:noWrap/>
            <w:vAlign w:val="bottom"/>
            <w:hideMark/>
          </w:tcPr>
          <w:p w14:paraId="21C84314" w14:textId="77777777" w:rsidR="00C50A95" w:rsidRPr="00D016EC" w:rsidRDefault="00C50A95" w:rsidP="00416506">
            <w:pPr>
              <w:pStyle w:val="tabletext11"/>
              <w:jc w:val="center"/>
              <w:rPr>
                <w:ins w:id="11088" w:author="Author"/>
              </w:rPr>
            </w:pPr>
            <w:ins w:id="11089" w:author="Author">
              <w:r w:rsidRPr="00D016EC">
                <w:t>0.27</w:t>
              </w:r>
            </w:ins>
          </w:p>
        </w:tc>
        <w:tc>
          <w:tcPr>
            <w:tcW w:w="400" w:type="dxa"/>
            <w:noWrap/>
            <w:vAlign w:val="bottom"/>
            <w:hideMark/>
          </w:tcPr>
          <w:p w14:paraId="1AC21462" w14:textId="77777777" w:rsidR="00C50A95" w:rsidRPr="00D016EC" w:rsidRDefault="00C50A95" w:rsidP="00416506">
            <w:pPr>
              <w:pStyle w:val="tabletext11"/>
              <w:jc w:val="center"/>
              <w:rPr>
                <w:ins w:id="11090" w:author="Author"/>
              </w:rPr>
            </w:pPr>
            <w:ins w:id="11091" w:author="Author">
              <w:r w:rsidRPr="00D016EC">
                <w:t>0.27</w:t>
              </w:r>
            </w:ins>
          </w:p>
        </w:tc>
        <w:tc>
          <w:tcPr>
            <w:tcW w:w="400" w:type="dxa"/>
            <w:noWrap/>
            <w:vAlign w:val="bottom"/>
            <w:hideMark/>
          </w:tcPr>
          <w:p w14:paraId="2294BD55" w14:textId="77777777" w:rsidR="00C50A95" w:rsidRPr="00D016EC" w:rsidRDefault="00C50A95" w:rsidP="00416506">
            <w:pPr>
              <w:pStyle w:val="tabletext11"/>
              <w:jc w:val="center"/>
              <w:rPr>
                <w:ins w:id="11092" w:author="Author"/>
              </w:rPr>
            </w:pPr>
            <w:ins w:id="11093" w:author="Author">
              <w:r w:rsidRPr="00D016EC">
                <w:t>0.27</w:t>
              </w:r>
            </w:ins>
          </w:p>
        </w:tc>
        <w:tc>
          <w:tcPr>
            <w:tcW w:w="400" w:type="dxa"/>
            <w:noWrap/>
            <w:vAlign w:val="bottom"/>
            <w:hideMark/>
          </w:tcPr>
          <w:p w14:paraId="3F303587" w14:textId="77777777" w:rsidR="00C50A95" w:rsidRPr="00D016EC" w:rsidRDefault="00C50A95" w:rsidP="00416506">
            <w:pPr>
              <w:pStyle w:val="tabletext11"/>
              <w:jc w:val="center"/>
              <w:rPr>
                <w:ins w:id="11094" w:author="Author"/>
              </w:rPr>
            </w:pPr>
            <w:ins w:id="11095" w:author="Author">
              <w:r w:rsidRPr="00D016EC">
                <w:t>0.27</w:t>
              </w:r>
            </w:ins>
          </w:p>
        </w:tc>
        <w:tc>
          <w:tcPr>
            <w:tcW w:w="400" w:type="dxa"/>
            <w:noWrap/>
            <w:vAlign w:val="bottom"/>
            <w:hideMark/>
          </w:tcPr>
          <w:p w14:paraId="3782591B" w14:textId="77777777" w:rsidR="00C50A95" w:rsidRPr="00D016EC" w:rsidRDefault="00C50A95" w:rsidP="00416506">
            <w:pPr>
              <w:pStyle w:val="tabletext11"/>
              <w:jc w:val="center"/>
              <w:rPr>
                <w:ins w:id="11096" w:author="Author"/>
              </w:rPr>
            </w:pPr>
            <w:ins w:id="11097" w:author="Author">
              <w:r w:rsidRPr="00D016EC">
                <w:t>0.27</w:t>
              </w:r>
            </w:ins>
          </w:p>
        </w:tc>
        <w:tc>
          <w:tcPr>
            <w:tcW w:w="400" w:type="dxa"/>
            <w:noWrap/>
            <w:vAlign w:val="bottom"/>
            <w:hideMark/>
          </w:tcPr>
          <w:p w14:paraId="1EA12B37" w14:textId="77777777" w:rsidR="00C50A95" w:rsidRPr="00D016EC" w:rsidRDefault="00C50A95" w:rsidP="00416506">
            <w:pPr>
              <w:pStyle w:val="tabletext11"/>
              <w:jc w:val="center"/>
              <w:rPr>
                <w:ins w:id="11098" w:author="Author"/>
              </w:rPr>
            </w:pPr>
            <w:ins w:id="11099" w:author="Author">
              <w:r w:rsidRPr="00D016EC">
                <w:t>0.27</w:t>
              </w:r>
            </w:ins>
          </w:p>
        </w:tc>
        <w:tc>
          <w:tcPr>
            <w:tcW w:w="400" w:type="dxa"/>
            <w:noWrap/>
            <w:vAlign w:val="bottom"/>
            <w:hideMark/>
          </w:tcPr>
          <w:p w14:paraId="28039E9F" w14:textId="77777777" w:rsidR="00C50A95" w:rsidRPr="00D016EC" w:rsidRDefault="00C50A95" w:rsidP="00416506">
            <w:pPr>
              <w:pStyle w:val="tabletext11"/>
              <w:jc w:val="center"/>
              <w:rPr>
                <w:ins w:id="11100" w:author="Author"/>
              </w:rPr>
            </w:pPr>
            <w:ins w:id="11101" w:author="Author">
              <w:r w:rsidRPr="00D016EC">
                <w:t>0.27</w:t>
              </w:r>
            </w:ins>
          </w:p>
        </w:tc>
        <w:tc>
          <w:tcPr>
            <w:tcW w:w="400" w:type="dxa"/>
            <w:noWrap/>
            <w:vAlign w:val="bottom"/>
            <w:hideMark/>
          </w:tcPr>
          <w:p w14:paraId="2DE8F1BC" w14:textId="77777777" w:rsidR="00C50A95" w:rsidRPr="00D016EC" w:rsidRDefault="00C50A95" w:rsidP="00416506">
            <w:pPr>
              <w:pStyle w:val="tabletext11"/>
              <w:jc w:val="center"/>
              <w:rPr>
                <w:ins w:id="11102" w:author="Author"/>
              </w:rPr>
            </w:pPr>
            <w:ins w:id="11103" w:author="Author">
              <w:r w:rsidRPr="00D016EC">
                <w:t>0.27</w:t>
              </w:r>
            </w:ins>
          </w:p>
        </w:tc>
        <w:tc>
          <w:tcPr>
            <w:tcW w:w="400" w:type="dxa"/>
            <w:noWrap/>
            <w:vAlign w:val="bottom"/>
            <w:hideMark/>
          </w:tcPr>
          <w:p w14:paraId="5C8E8712" w14:textId="77777777" w:rsidR="00C50A95" w:rsidRPr="00D016EC" w:rsidRDefault="00C50A95" w:rsidP="00416506">
            <w:pPr>
              <w:pStyle w:val="tabletext11"/>
              <w:jc w:val="center"/>
              <w:rPr>
                <w:ins w:id="11104" w:author="Author"/>
              </w:rPr>
            </w:pPr>
            <w:ins w:id="11105" w:author="Author">
              <w:r w:rsidRPr="00D016EC">
                <w:t>0.27</w:t>
              </w:r>
            </w:ins>
          </w:p>
        </w:tc>
        <w:tc>
          <w:tcPr>
            <w:tcW w:w="400" w:type="dxa"/>
            <w:noWrap/>
            <w:vAlign w:val="bottom"/>
            <w:hideMark/>
          </w:tcPr>
          <w:p w14:paraId="62E0AC35" w14:textId="77777777" w:rsidR="00C50A95" w:rsidRPr="00D016EC" w:rsidRDefault="00C50A95" w:rsidP="00416506">
            <w:pPr>
              <w:pStyle w:val="tabletext11"/>
              <w:jc w:val="center"/>
              <w:rPr>
                <w:ins w:id="11106" w:author="Author"/>
              </w:rPr>
            </w:pPr>
            <w:ins w:id="11107" w:author="Author">
              <w:r w:rsidRPr="00D016EC">
                <w:t>0.27</w:t>
              </w:r>
            </w:ins>
          </w:p>
        </w:tc>
        <w:tc>
          <w:tcPr>
            <w:tcW w:w="400" w:type="dxa"/>
            <w:noWrap/>
            <w:vAlign w:val="bottom"/>
            <w:hideMark/>
          </w:tcPr>
          <w:p w14:paraId="603B51F5" w14:textId="77777777" w:rsidR="00C50A95" w:rsidRPr="00D016EC" w:rsidRDefault="00C50A95" w:rsidP="00416506">
            <w:pPr>
              <w:pStyle w:val="tabletext11"/>
              <w:jc w:val="center"/>
              <w:rPr>
                <w:ins w:id="11108" w:author="Author"/>
              </w:rPr>
            </w:pPr>
            <w:ins w:id="11109" w:author="Author">
              <w:r w:rsidRPr="00D016EC">
                <w:t>0.27</w:t>
              </w:r>
            </w:ins>
          </w:p>
        </w:tc>
        <w:tc>
          <w:tcPr>
            <w:tcW w:w="440" w:type="dxa"/>
            <w:noWrap/>
            <w:vAlign w:val="bottom"/>
            <w:hideMark/>
          </w:tcPr>
          <w:p w14:paraId="5EC402A3" w14:textId="77777777" w:rsidR="00C50A95" w:rsidRPr="00D016EC" w:rsidRDefault="00C50A95" w:rsidP="00416506">
            <w:pPr>
              <w:pStyle w:val="tabletext11"/>
              <w:jc w:val="center"/>
              <w:rPr>
                <w:ins w:id="11110" w:author="Author"/>
              </w:rPr>
            </w:pPr>
            <w:ins w:id="11111" w:author="Author">
              <w:r w:rsidRPr="00D016EC">
                <w:t>0.27</w:t>
              </w:r>
            </w:ins>
          </w:p>
        </w:tc>
        <w:tc>
          <w:tcPr>
            <w:tcW w:w="400" w:type="dxa"/>
            <w:noWrap/>
            <w:vAlign w:val="bottom"/>
            <w:hideMark/>
          </w:tcPr>
          <w:p w14:paraId="20A610DE" w14:textId="77777777" w:rsidR="00C50A95" w:rsidRPr="00D016EC" w:rsidRDefault="00C50A95" w:rsidP="00416506">
            <w:pPr>
              <w:pStyle w:val="tabletext11"/>
              <w:jc w:val="center"/>
              <w:rPr>
                <w:ins w:id="11112" w:author="Author"/>
              </w:rPr>
            </w:pPr>
            <w:ins w:id="11113" w:author="Author">
              <w:r w:rsidRPr="00D016EC">
                <w:t>0.27</w:t>
              </w:r>
            </w:ins>
          </w:p>
        </w:tc>
        <w:tc>
          <w:tcPr>
            <w:tcW w:w="400" w:type="dxa"/>
            <w:noWrap/>
            <w:vAlign w:val="bottom"/>
            <w:hideMark/>
          </w:tcPr>
          <w:p w14:paraId="1DE1CC79" w14:textId="77777777" w:rsidR="00C50A95" w:rsidRPr="00D016EC" w:rsidRDefault="00C50A95" w:rsidP="00416506">
            <w:pPr>
              <w:pStyle w:val="tabletext11"/>
              <w:jc w:val="center"/>
              <w:rPr>
                <w:ins w:id="11114" w:author="Author"/>
              </w:rPr>
            </w:pPr>
            <w:ins w:id="11115" w:author="Author">
              <w:r w:rsidRPr="00D016EC">
                <w:t>0.27</w:t>
              </w:r>
            </w:ins>
          </w:p>
        </w:tc>
        <w:tc>
          <w:tcPr>
            <w:tcW w:w="400" w:type="dxa"/>
            <w:noWrap/>
            <w:vAlign w:val="bottom"/>
            <w:hideMark/>
          </w:tcPr>
          <w:p w14:paraId="7A6DFDCB" w14:textId="77777777" w:rsidR="00C50A95" w:rsidRPr="00D016EC" w:rsidRDefault="00C50A95" w:rsidP="00416506">
            <w:pPr>
              <w:pStyle w:val="tabletext11"/>
              <w:jc w:val="center"/>
              <w:rPr>
                <w:ins w:id="11116" w:author="Author"/>
              </w:rPr>
            </w:pPr>
            <w:ins w:id="11117" w:author="Author">
              <w:r w:rsidRPr="00D016EC">
                <w:t>0.27</w:t>
              </w:r>
            </w:ins>
          </w:p>
        </w:tc>
        <w:tc>
          <w:tcPr>
            <w:tcW w:w="400" w:type="dxa"/>
            <w:noWrap/>
            <w:vAlign w:val="bottom"/>
            <w:hideMark/>
          </w:tcPr>
          <w:p w14:paraId="68AE4BA8" w14:textId="77777777" w:rsidR="00C50A95" w:rsidRPr="00D016EC" w:rsidRDefault="00C50A95" w:rsidP="00416506">
            <w:pPr>
              <w:pStyle w:val="tabletext11"/>
              <w:jc w:val="center"/>
              <w:rPr>
                <w:ins w:id="11118" w:author="Author"/>
              </w:rPr>
            </w:pPr>
            <w:ins w:id="11119" w:author="Author">
              <w:r w:rsidRPr="00D016EC">
                <w:t>0.27</w:t>
              </w:r>
            </w:ins>
          </w:p>
        </w:tc>
        <w:tc>
          <w:tcPr>
            <w:tcW w:w="460" w:type="dxa"/>
            <w:noWrap/>
            <w:vAlign w:val="bottom"/>
            <w:hideMark/>
          </w:tcPr>
          <w:p w14:paraId="01995011" w14:textId="77777777" w:rsidR="00C50A95" w:rsidRPr="00D016EC" w:rsidRDefault="00C50A95" w:rsidP="00416506">
            <w:pPr>
              <w:pStyle w:val="tabletext11"/>
              <w:jc w:val="center"/>
              <w:rPr>
                <w:ins w:id="11120" w:author="Author"/>
              </w:rPr>
            </w:pPr>
            <w:ins w:id="11121" w:author="Author">
              <w:r w:rsidRPr="00D016EC">
                <w:t>0.27</w:t>
              </w:r>
            </w:ins>
          </w:p>
        </w:tc>
      </w:tr>
      <w:tr w:rsidR="00C50A95" w:rsidRPr="00D016EC" w14:paraId="23A9C8A6" w14:textId="77777777" w:rsidTr="00416506">
        <w:trPr>
          <w:trHeight w:val="190"/>
          <w:ins w:id="11122" w:author="Author"/>
        </w:trPr>
        <w:tc>
          <w:tcPr>
            <w:tcW w:w="200" w:type="dxa"/>
            <w:tcBorders>
              <w:right w:val="nil"/>
            </w:tcBorders>
            <w:vAlign w:val="bottom"/>
          </w:tcPr>
          <w:p w14:paraId="518B4D18" w14:textId="77777777" w:rsidR="00C50A95" w:rsidRPr="00D016EC" w:rsidRDefault="00C50A95" w:rsidP="00416506">
            <w:pPr>
              <w:pStyle w:val="tabletext11"/>
              <w:jc w:val="right"/>
              <w:rPr>
                <w:ins w:id="11123" w:author="Author"/>
              </w:rPr>
            </w:pPr>
          </w:p>
        </w:tc>
        <w:tc>
          <w:tcPr>
            <w:tcW w:w="1580" w:type="dxa"/>
            <w:tcBorders>
              <w:left w:val="nil"/>
            </w:tcBorders>
            <w:vAlign w:val="bottom"/>
            <w:hideMark/>
          </w:tcPr>
          <w:p w14:paraId="68197825" w14:textId="77777777" w:rsidR="00C50A95" w:rsidRPr="00D016EC" w:rsidRDefault="00C50A95" w:rsidP="00416506">
            <w:pPr>
              <w:pStyle w:val="tabletext11"/>
              <w:tabs>
                <w:tab w:val="decimal" w:pos="640"/>
              </w:tabs>
              <w:rPr>
                <w:ins w:id="11124" w:author="Author"/>
              </w:rPr>
            </w:pPr>
            <w:ins w:id="11125" w:author="Author">
              <w:r w:rsidRPr="00D016EC">
                <w:t>14,000 to 15,999</w:t>
              </w:r>
            </w:ins>
          </w:p>
        </w:tc>
        <w:tc>
          <w:tcPr>
            <w:tcW w:w="680" w:type="dxa"/>
            <w:noWrap/>
            <w:vAlign w:val="bottom"/>
            <w:hideMark/>
          </w:tcPr>
          <w:p w14:paraId="342308E5" w14:textId="77777777" w:rsidR="00C50A95" w:rsidRPr="00D016EC" w:rsidRDefault="00C50A95" w:rsidP="00416506">
            <w:pPr>
              <w:pStyle w:val="tabletext11"/>
              <w:jc w:val="center"/>
              <w:rPr>
                <w:ins w:id="11126" w:author="Author"/>
              </w:rPr>
            </w:pPr>
            <w:ins w:id="11127" w:author="Author">
              <w:r w:rsidRPr="00D016EC">
                <w:t>0.53</w:t>
              </w:r>
            </w:ins>
          </w:p>
        </w:tc>
        <w:tc>
          <w:tcPr>
            <w:tcW w:w="900" w:type="dxa"/>
            <w:noWrap/>
            <w:vAlign w:val="bottom"/>
            <w:hideMark/>
          </w:tcPr>
          <w:p w14:paraId="3F1910C8" w14:textId="77777777" w:rsidR="00C50A95" w:rsidRPr="00D016EC" w:rsidRDefault="00C50A95" w:rsidP="00416506">
            <w:pPr>
              <w:pStyle w:val="tabletext11"/>
              <w:jc w:val="center"/>
              <w:rPr>
                <w:ins w:id="11128" w:author="Author"/>
              </w:rPr>
            </w:pPr>
            <w:ins w:id="11129" w:author="Author">
              <w:r w:rsidRPr="00D016EC">
                <w:t>0.39</w:t>
              </w:r>
            </w:ins>
          </w:p>
        </w:tc>
        <w:tc>
          <w:tcPr>
            <w:tcW w:w="400" w:type="dxa"/>
            <w:noWrap/>
            <w:vAlign w:val="bottom"/>
            <w:hideMark/>
          </w:tcPr>
          <w:p w14:paraId="3FA5AF75" w14:textId="77777777" w:rsidR="00C50A95" w:rsidRPr="00D016EC" w:rsidRDefault="00C50A95" w:rsidP="00416506">
            <w:pPr>
              <w:pStyle w:val="tabletext11"/>
              <w:jc w:val="center"/>
              <w:rPr>
                <w:ins w:id="11130" w:author="Author"/>
              </w:rPr>
            </w:pPr>
            <w:ins w:id="11131" w:author="Author">
              <w:r w:rsidRPr="00D016EC">
                <w:t>0.39</w:t>
              </w:r>
            </w:ins>
          </w:p>
        </w:tc>
        <w:tc>
          <w:tcPr>
            <w:tcW w:w="400" w:type="dxa"/>
            <w:noWrap/>
            <w:vAlign w:val="bottom"/>
            <w:hideMark/>
          </w:tcPr>
          <w:p w14:paraId="5248FD6F" w14:textId="77777777" w:rsidR="00C50A95" w:rsidRPr="00D016EC" w:rsidRDefault="00C50A95" w:rsidP="00416506">
            <w:pPr>
              <w:pStyle w:val="tabletext11"/>
              <w:jc w:val="center"/>
              <w:rPr>
                <w:ins w:id="11132" w:author="Author"/>
              </w:rPr>
            </w:pPr>
            <w:ins w:id="11133" w:author="Author">
              <w:r w:rsidRPr="00D016EC">
                <w:t>0.39</w:t>
              </w:r>
            </w:ins>
          </w:p>
        </w:tc>
        <w:tc>
          <w:tcPr>
            <w:tcW w:w="400" w:type="dxa"/>
            <w:noWrap/>
            <w:vAlign w:val="bottom"/>
            <w:hideMark/>
          </w:tcPr>
          <w:p w14:paraId="552F74AC" w14:textId="77777777" w:rsidR="00C50A95" w:rsidRPr="00D016EC" w:rsidRDefault="00C50A95" w:rsidP="00416506">
            <w:pPr>
              <w:pStyle w:val="tabletext11"/>
              <w:jc w:val="center"/>
              <w:rPr>
                <w:ins w:id="11134" w:author="Author"/>
              </w:rPr>
            </w:pPr>
            <w:ins w:id="11135" w:author="Author">
              <w:r w:rsidRPr="00D016EC">
                <w:t>0.38</w:t>
              </w:r>
            </w:ins>
          </w:p>
        </w:tc>
        <w:tc>
          <w:tcPr>
            <w:tcW w:w="400" w:type="dxa"/>
            <w:noWrap/>
            <w:vAlign w:val="bottom"/>
            <w:hideMark/>
          </w:tcPr>
          <w:p w14:paraId="189BD329" w14:textId="77777777" w:rsidR="00C50A95" w:rsidRPr="00D016EC" w:rsidRDefault="00C50A95" w:rsidP="00416506">
            <w:pPr>
              <w:pStyle w:val="tabletext11"/>
              <w:jc w:val="center"/>
              <w:rPr>
                <w:ins w:id="11136" w:author="Author"/>
              </w:rPr>
            </w:pPr>
            <w:ins w:id="11137" w:author="Author">
              <w:r w:rsidRPr="00D016EC">
                <w:t>0.36</w:t>
              </w:r>
            </w:ins>
          </w:p>
        </w:tc>
        <w:tc>
          <w:tcPr>
            <w:tcW w:w="400" w:type="dxa"/>
            <w:noWrap/>
            <w:vAlign w:val="bottom"/>
            <w:hideMark/>
          </w:tcPr>
          <w:p w14:paraId="2D009C38" w14:textId="77777777" w:rsidR="00C50A95" w:rsidRPr="00D016EC" w:rsidRDefault="00C50A95" w:rsidP="00416506">
            <w:pPr>
              <w:pStyle w:val="tabletext11"/>
              <w:jc w:val="center"/>
              <w:rPr>
                <w:ins w:id="11138" w:author="Author"/>
              </w:rPr>
            </w:pPr>
            <w:ins w:id="11139" w:author="Author">
              <w:r w:rsidRPr="00D016EC">
                <w:t>0.35</w:t>
              </w:r>
            </w:ins>
          </w:p>
        </w:tc>
        <w:tc>
          <w:tcPr>
            <w:tcW w:w="400" w:type="dxa"/>
            <w:noWrap/>
            <w:vAlign w:val="bottom"/>
            <w:hideMark/>
          </w:tcPr>
          <w:p w14:paraId="0B75DF66" w14:textId="77777777" w:rsidR="00C50A95" w:rsidRPr="00D016EC" w:rsidRDefault="00C50A95" w:rsidP="00416506">
            <w:pPr>
              <w:pStyle w:val="tabletext11"/>
              <w:jc w:val="center"/>
              <w:rPr>
                <w:ins w:id="11140" w:author="Author"/>
              </w:rPr>
            </w:pPr>
            <w:ins w:id="11141" w:author="Author">
              <w:r w:rsidRPr="00D016EC">
                <w:t>0.33</w:t>
              </w:r>
            </w:ins>
          </w:p>
        </w:tc>
        <w:tc>
          <w:tcPr>
            <w:tcW w:w="400" w:type="dxa"/>
            <w:noWrap/>
            <w:vAlign w:val="bottom"/>
            <w:hideMark/>
          </w:tcPr>
          <w:p w14:paraId="4407F15E" w14:textId="77777777" w:rsidR="00C50A95" w:rsidRPr="00D016EC" w:rsidRDefault="00C50A95" w:rsidP="00416506">
            <w:pPr>
              <w:pStyle w:val="tabletext11"/>
              <w:jc w:val="center"/>
              <w:rPr>
                <w:ins w:id="11142" w:author="Author"/>
              </w:rPr>
            </w:pPr>
            <w:ins w:id="11143" w:author="Author">
              <w:r w:rsidRPr="00D016EC">
                <w:t>0.32</w:t>
              </w:r>
            </w:ins>
          </w:p>
        </w:tc>
        <w:tc>
          <w:tcPr>
            <w:tcW w:w="400" w:type="dxa"/>
            <w:noWrap/>
            <w:vAlign w:val="bottom"/>
            <w:hideMark/>
          </w:tcPr>
          <w:p w14:paraId="7FC38E84" w14:textId="77777777" w:rsidR="00C50A95" w:rsidRPr="00D016EC" w:rsidRDefault="00C50A95" w:rsidP="00416506">
            <w:pPr>
              <w:pStyle w:val="tabletext11"/>
              <w:jc w:val="center"/>
              <w:rPr>
                <w:ins w:id="11144" w:author="Author"/>
              </w:rPr>
            </w:pPr>
            <w:ins w:id="11145" w:author="Author">
              <w:r w:rsidRPr="00D016EC">
                <w:t>0.32</w:t>
              </w:r>
            </w:ins>
          </w:p>
        </w:tc>
        <w:tc>
          <w:tcPr>
            <w:tcW w:w="400" w:type="dxa"/>
            <w:noWrap/>
            <w:vAlign w:val="bottom"/>
            <w:hideMark/>
          </w:tcPr>
          <w:p w14:paraId="0C3F6953" w14:textId="77777777" w:rsidR="00C50A95" w:rsidRPr="00D016EC" w:rsidRDefault="00C50A95" w:rsidP="00416506">
            <w:pPr>
              <w:pStyle w:val="tabletext11"/>
              <w:jc w:val="center"/>
              <w:rPr>
                <w:ins w:id="11146" w:author="Author"/>
              </w:rPr>
            </w:pPr>
            <w:ins w:id="11147" w:author="Author">
              <w:r w:rsidRPr="00D016EC">
                <w:t>0.32</w:t>
              </w:r>
            </w:ins>
          </w:p>
        </w:tc>
        <w:tc>
          <w:tcPr>
            <w:tcW w:w="400" w:type="dxa"/>
            <w:noWrap/>
            <w:vAlign w:val="bottom"/>
            <w:hideMark/>
          </w:tcPr>
          <w:p w14:paraId="77B842EE" w14:textId="77777777" w:rsidR="00C50A95" w:rsidRPr="00D016EC" w:rsidRDefault="00C50A95" w:rsidP="00416506">
            <w:pPr>
              <w:pStyle w:val="tabletext11"/>
              <w:jc w:val="center"/>
              <w:rPr>
                <w:ins w:id="11148" w:author="Author"/>
              </w:rPr>
            </w:pPr>
            <w:ins w:id="11149" w:author="Author">
              <w:r w:rsidRPr="00D016EC">
                <w:t>0.32</w:t>
              </w:r>
            </w:ins>
          </w:p>
        </w:tc>
        <w:tc>
          <w:tcPr>
            <w:tcW w:w="400" w:type="dxa"/>
            <w:noWrap/>
            <w:vAlign w:val="bottom"/>
            <w:hideMark/>
          </w:tcPr>
          <w:p w14:paraId="72ECA3FC" w14:textId="77777777" w:rsidR="00C50A95" w:rsidRPr="00D016EC" w:rsidRDefault="00C50A95" w:rsidP="00416506">
            <w:pPr>
              <w:pStyle w:val="tabletext11"/>
              <w:jc w:val="center"/>
              <w:rPr>
                <w:ins w:id="11150" w:author="Author"/>
              </w:rPr>
            </w:pPr>
            <w:ins w:id="11151" w:author="Author">
              <w:r w:rsidRPr="00D016EC">
                <w:t>0.32</w:t>
              </w:r>
            </w:ins>
          </w:p>
        </w:tc>
        <w:tc>
          <w:tcPr>
            <w:tcW w:w="400" w:type="dxa"/>
            <w:noWrap/>
            <w:vAlign w:val="bottom"/>
            <w:hideMark/>
          </w:tcPr>
          <w:p w14:paraId="7B5C00BD" w14:textId="77777777" w:rsidR="00C50A95" w:rsidRPr="00D016EC" w:rsidRDefault="00C50A95" w:rsidP="00416506">
            <w:pPr>
              <w:pStyle w:val="tabletext11"/>
              <w:jc w:val="center"/>
              <w:rPr>
                <w:ins w:id="11152" w:author="Author"/>
              </w:rPr>
            </w:pPr>
            <w:ins w:id="11153" w:author="Author">
              <w:r w:rsidRPr="00D016EC">
                <w:t>0.32</w:t>
              </w:r>
            </w:ins>
          </w:p>
        </w:tc>
        <w:tc>
          <w:tcPr>
            <w:tcW w:w="400" w:type="dxa"/>
            <w:noWrap/>
            <w:vAlign w:val="bottom"/>
            <w:hideMark/>
          </w:tcPr>
          <w:p w14:paraId="13955F27" w14:textId="77777777" w:rsidR="00C50A95" w:rsidRPr="00D016EC" w:rsidRDefault="00C50A95" w:rsidP="00416506">
            <w:pPr>
              <w:pStyle w:val="tabletext11"/>
              <w:jc w:val="center"/>
              <w:rPr>
                <w:ins w:id="11154" w:author="Author"/>
              </w:rPr>
            </w:pPr>
            <w:ins w:id="11155" w:author="Author">
              <w:r w:rsidRPr="00D016EC">
                <w:t>0.32</w:t>
              </w:r>
            </w:ins>
          </w:p>
        </w:tc>
        <w:tc>
          <w:tcPr>
            <w:tcW w:w="400" w:type="dxa"/>
            <w:noWrap/>
            <w:vAlign w:val="bottom"/>
            <w:hideMark/>
          </w:tcPr>
          <w:p w14:paraId="647024D2" w14:textId="77777777" w:rsidR="00C50A95" w:rsidRPr="00D016EC" w:rsidRDefault="00C50A95" w:rsidP="00416506">
            <w:pPr>
              <w:pStyle w:val="tabletext11"/>
              <w:jc w:val="center"/>
              <w:rPr>
                <w:ins w:id="11156" w:author="Author"/>
              </w:rPr>
            </w:pPr>
            <w:ins w:id="11157" w:author="Author">
              <w:r w:rsidRPr="00D016EC">
                <w:t>0.32</w:t>
              </w:r>
            </w:ins>
          </w:p>
        </w:tc>
        <w:tc>
          <w:tcPr>
            <w:tcW w:w="400" w:type="dxa"/>
            <w:noWrap/>
            <w:vAlign w:val="bottom"/>
            <w:hideMark/>
          </w:tcPr>
          <w:p w14:paraId="3D417B55" w14:textId="77777777" w:rsidR="00C50A95" w:rsidRPr="00D016EC" w:rsidRDefault="00C50A95" w:rsidP="00416506">
            <w:pPr>
              <w:pStyle w:val="tabletext11"/>
              <w:jc w:val="center"/>
              <w:rPr>
                <w:ins w:id="11158" w:author="Author"/>
              </w:rPr>
            </w:pPr>
            <w:ins w:id="11159" w:author="Author">
              <w:r w:rsidRPr="00D016EC">
                <w:t>0.32</w:t>
              </w:r>
            </w:ins>
          </w:p>
        </w:tc>
        <w:tc>
          <w:tcPr>
            <w:tcW w:w="400" w:type="dxa"/>
            <w:noWrap/>
            <w:vAlign w:val="bottom"/>
            <w:hideMark/>
          </w:tcPr>
          <w:p w14:paraId="14254D10" w14:textId="77777777" w:rsidR="00C50A95" w:rsidRPr="00D016EC" w:rsidRDefault="00C50A95" w:rsidP="00416506">
            <w:pPr>
              <w:pStyle w:val="tabletext11"/>
              <w:jc w:val="center"/>
              <w:rPr>
                <w:ins w:id="11160" w:author="Author"/>
              </w:rPr>
            </w:pPr>
            <w:ins w:id="11161" w:author="Author">
              <w:r w:rsidRPr="00D016EC">
                <w:t>0.32</w:t>
              </w:r>
            </w:ins>
          </w:p>
        </w:tc>
        <w:tc>
          <w:tcPr>
            <w:tcW w:w="400" w:type="dxa"/>
            <w:noWrap/>
            <w:vAlign w:val="bottom"/>
            <w:hideMark/>
          </w:tcPr>
          <w:p w14:paraId="760A28D7" w14:textId="77777777" w:rsidR="00C50A95" w:rsidRPr="00D016EC" w:rsidRDefault="00C50A95" w:rsidP="00416506">
            <w:pPr>
              <w:pStyle w:val="tabletext11"/>
              <w:jc w:val="center"/>
              <w:rPr>
                <w:ins w:id="11162" w:author="Author"/>
              </w:rPr>
            </w:pPr>
            <w:ins w:id="11163" w:author="Author">
              <w:r w:rsidRPr="00D016EC">
                <w:t>0.32</w:t>
              </w:r>
            </w:ins>
          </w:p>
        </w:tc>
        <w:tc>
          <w:tcPr>
            <w:tcW w:w="400" w:type="dxa"/>
            <w:noWrap/>
            <w:vAlign w:val="bottom"/>
            <w:hideMark/>
          </w:tcPr>
          <w:p w14:paraId="7ECDABA0" w14:textId="77777777" w:rsidR="00C50A95" w:rsidRPr="00D016EC" w:rsidRDefault="00C50A95" w:rsidP="00416506">
            <w:pPr>
              <w:pStyle w:val="tabletext11"/>
              <w:jc w:val="center"/>
              <w:rPr>
                <w:ins w:id="11164" w:author="Author"/>
              </w:rPr>
            </w:pPr>
            <w:ins w:id="11165" w:author="Author">
              <w:r w:rsidRPr="00D016EC">
                <w:t>0.32</w:t>
              </w:r>
            </w:ins>
          </w:p>
        </w:tc>
        <w:tc>
          <w:tcPr>
            <w:tcW w:w="400" w:type="dxa"/>
            <w:noWrap/>
            <w:vAlign w:val="bottom"/>
            <w:hideMark/>
          </w:tcPr>
          <w:p w14:paraId="333E0C24" w14:textId="77777777" w:rsidR="00C50A95" w:rsidRPr="00D016EC" w:rsidRDefault="00C50A95" w:rsidP="00416506">
            <w:pPr>
              <w:pStyle w:val="tabletext11"/>
              <w:jc w:val="center"/>
              <w:rPr>
                <w:ins w:id="11166" w:author="Author"/>
              </w:rPr>
            </w:pPr>
            <w:ins w:id="11167" w:author="Author">
              <w:r w:rsidRPr="00D016EC">
                <w:t>0.32</w:t>
              </w:r>
            </w:ins>
          </w:p>
        </w:tc>
        <w:tc>
          <w:tcPr>
            <w:tcW w:w="400" w:type="dxa"/>
            <w:noWrap/>
            <w:vAlign w:val="bottom"/>
            <w:hideMark/>
          </w:tcPr>
          <w:p w14:paraId="6E649405" w14:textId="77777777" w:rsidR="00C50A95" w:rsidRPr="00D016EC" w:rsidRDefault="00C50A95" w:rsidP="00416506">
            <w:pPr>
              <w:pStyle w:val="tabletext11"/>
              <w:jc w:val="center"/>
              <w:rPr>
                <w:ins w:id="11168" w:author="Author"/>
              </w:rPr>
            </w:pPr>
            <w:ins w:id="11169" w:author="Author">
              <w:r w:rsidRPr="00D016EC">
                <w:t>0.32</w:t>
              </w:r>
            </w:ins>
          </w:p>
        </w:tc>
        <w:tc>
          <w:tcPr>
            <w:tcW w:w="440" w:type="dxa"/>
            <w:noWrap/>
            <w:vAlign w:val="bottom"/>
            <w:hideMark/>
          </w:tcPr>
          <w:p w14:paraId="238F86F1" w14:textId="77777777" w:rsidR="00C50A95" w:rsidRPr="00D016EC" w:rsidRDefault="00C50A95" w:rsidP="00416506">
            <w:pPr>
              <w:pStyle w:val="tabletext11"/>
              <w:jc w:val="center"/>
              <w:rPr>
                <w:ins w:id="11170" w:author="Author"/>
              </w:rPr>
            </w:pPr>
            <w:ins w:id="11171" w:author="Author">
              <w:r w:rsidRPr="00D016EC">
                <w:t>0.32</w:t>
              </w:r>
            </w:ins>
          </w:p>
        </w:tc>
        <w:tc>
          <w:tcPr>
            <w:tcW w:w="400" w:type="dxa"/>
            <w:noWrap/>
            <w:vAlign w:val="bottom"/>
            <w:hideMark/>
          </w:tcPr>
          <w:p w14:paraId="5438A098" w14:textId="77777777" w:rsidR="00C50A95" w:rsidRPr="00D016EC" w:rsidRDefault="00C50A95" w:rsidP="00416506">
            <w:pPr>
              <w:pStyle w:val="tabletext11"/>
              <w:jc w:val="center"/>
              <w:rPr>
                <w:ins w:id="11172" w:author="Author"/>
              </w:rPr>
            </w:pPr>
            <w:ins w:id="11173" w:author="Author">
              <w:r w:rsidRPr="00D016EC">
                <w:t>0.32</w:t>
              </w:r>
            </w:ins>
          </w:p>
        </w:tc>
        <w:tc>
          <w:tcPr>
            <w:tcW w:w="400" w:type="dxa"/>
            <w:noWrap/>
            <w:vAlign w:val="bottom"/>
            <w:hideMark/>
          </w:tcPr>
          <w:p w14:paraId="1B75C748" w14:textId="77777777" w:rsidR="00C50A95" w:rsidRPr="00D016EC" w:rsidRDefault="00C50A95" w:rsidP="00416506">
            <w:pPr>
              <w:pStyle w:val="tabletext11"/>
              <w:jc w:val="center"/>
              <w:rPr>
                <w:ins w:id="11174" w:author="Author"/>
              </w:rPr>
            </w:pPr>
            <w:ins w:id="11175" w:author="Author">
              <w:r w:rsidRPr="00D016EC">
                <w:t>0.32</w:t>
              </w:r>
            </w:ins>
          </w:p>
        </w:tc>
        <w:tc>
          <w:tcPr>
            <w:tcW w:w="400" w:type="dxa"/>
            <w:noWrap/>
            <w:vAlign w:val="bottom"/>
            <w:hideMark/>
          </w:tcPr>
          <w:p w14:paraId="106AC364" w14:textId="77777777" w:rsidR="00C50A95" w:rsidRPr="00D016EC" w:rsidRDefault="00C50A95" w:rsidP="00416506">
            <w:pPr>
              <w:pStyle w:val="tabletext11"/>
              <w:jc w:val="center"/>
              <w:rPr>
                <w:ins w:id="11176" w:author="Author"/>
              </w:rPr>
            </w:pPr>
            <w:ins w:id="11177" w:author="Author">
              <w:r w:rsidRPr="00D016EC">
                <w:t>0.32</w:t>
              </w:r>
            </w:ins>
          </w:p>
        </w:tc>
        <w:tc>
          <w:tcPr>
            <w:tcW w:w="400" w:type="dxa"/>
            <w:noWrap/>
            <w:vAlign w:val="bottom"/>
            <w:hideMark/>
          </w:tcPr>
          <w:p w14:paraId="6AD68993" w14:textId="77777777" w:rsidR="00C50A95" w:rsidRPr="00D016EC" w:rsidRDefault="00C50A95" w:rsidP="00416506">
            <w:pPr>
              <w:pStyle w:val="tabletext11"/>
              <w:jc w:val="center"/>
              <w:rPr>
                <w:ins w:id="11178" w:author="Author"/>
              </w:rPr>
            </w:pPr>
            <w:ins w:id="11179" w:author="Author">
              <w:r w:rsidRPr="00D016EC">
                <w:t>0.32</w:t>
              </w:r>
            </w:ins>
          </w:p>
        </w:tc>
        <w:tc>
          <w:tcPr>
            <w:tcW w:w="460" w:type="dxa"/>
            <w:noWrap/>
            <w:vAlign w:val="bottom"/>
            <w:hideMark/>
          </w:tcPr>
          <w:p w14:paraId="4368B9B9" w14:textId="77777777" w:rsidR="00C50A95" w:rsidRPr="00D016EC" w:rsidRDefault="00C50A95" w:rsidP="00416506">
            <w:pPr>
              <w:pStyle w:val="tabletext11"/>
              <w:jc w:val="center"/>
              <w:rPr>
                <w:ins w:id="11180" w:author="Author"/>
              </w:rPr>
            </w:pPr>
            <w:ins w:id="11181" w:author="Author">
              <w:r w:rsidRPr="00D016EC">
                <w:t>0.32</w:t>
              </w:r>
            </w:ins>
          </w:p>
        </w:tc>
      </w:tr>
      <w:tr w:rsidR="00C50A95" w:rsidRPr="00D016EC" w14:paraId="575BCB6B" w14:textId="77777777" w:rsidTr="00416506">
        <w:trPr>
          <w:trHeight w:val="190"/>
          <w:ins w:id="11182" w:author="Author"/>
        </w:trPr>
        <w:tc>
          <w:tcPr>
            <w:tcW w:w="200" w:type="dxa"/>
            <w:tcBorders>
              <w:right w:val="nil"/>
            </w:tcBorders>
            <w:vAlign w:val="bottom"/>
          </w:tcPr>
          <w:p w14:paraId="438344FF" w14:textId="77777777" w:rsidR="00C50A95" w:rsidRPr="00D016EC" w:rsidRDefault="00C50A95" w:rsidP="00416506">
            <w:pPr>
              <w:pStyle w:val="tabletext11"/>
              <w:jc w:val="right"/>
              <w:rPr>
                <w:ins w:id="11183" w:author="Author"/>
              </w:rPr>
            </w:pPr>
          </w:p>
        </w:tc>
        <w:tc>
          <w:tcPr>
            <w:tcW w:w="1580" w:type="dxa"/>
            <w:tcBorders>
              <w:left w:val="nil"/>
            </w:tcBorders>
            <w:vAlign w:val="bottom"/>
            <w:hideMark/>
          </w:tcPr>
          <w:p w14:paraId="1DFAC96C" w14:textId="77777777" w:rsidR="00C50A95" w:rsidRPr="00D016EC" w:rsidRDefault="00C50A95" w:rsidP="00416506">
            <w:pPr>
              <w:pStyle w:val="tabletext11"/>
              <w:tabs>
                <w:tab w:val="decimal" w:pos="640"/>
              </w:tabs>
              <w:rPr>
                <w:ins w:id="11184" w:author="Author"/>
              </w:rPr>
            </w:pPr>
            <w:ins w:id="11185" w:author="Author">
              <w:r w:rsidRPr="00D016EC">
                <w:t>16,000 to 17,999</w:t>
              </w:r>
            </w:ins>
          </w:p>
        </w:tc>
        <w:tc>
          <w:tcPr>
            <w:tcW w:w="680" w:type="dxa"/>
            <w:noWrap/>
            <w:vAlign w:val="bottom"/>
            <w:hideMark/>
          </w:tcPr>
          <w:p w14:paraId="390E0575" w14:textId="77777777" w:rsidR="00C50A95" w:rsidRPr="00D016EC" w:rsidRDefault="00C50A95" w:rsidP="00416506">
            <w:pPr>
              <w:pStyle w:val="tabletext11"/>
              <w:jc w:val="center"/>
              <w:rPr>
                <w:ins w:id="11186" w:author="Author"/>
              </w:rPr>
            </w:pPr>
            <w:ins w:id="11187" w:author="Author">
              <w:r w:rsidRPr="00D016EC">
                <w:t>0.60</w:t>
              </w:r>
            </w:ins>
          </w:p>
        </w:tc>
        <w:tc>
          <w:tcPr>
            <w:tcW w:w="900" w:type="dxa"/>
            <w:noWrap/>
            <w:vAlign w:val="bottom"/>
            <w:hideMark/>
          </w:tcPr>
          <w:p w14:paraId="69F42F72" w14:textId="77777777" w:rsidR="00C50A95" w:rsidRPr="00D016EC" w:rsidRDefault="00C50A95" w:rsidP="00416506">
            <w:pPr>
              <w:pStyle w:val="tabletext11"/>
              <w:jc w:val="center"/>
              <w:rPr>
                <w:ins w:id="11188" w:author="Author"/>
              </w:rPr>
            </w:pPr>
            <w:ins w:id="11189" w:author="Author">
              <w:r w:rsidRPr="00D016EC">
                <w:t>0.45</w:t>
              </w:r>
            </w:ins>
          </w:p>
        </w:tc>
        <w:tc>
          <w:tcPr>
            <w:tcW w:w="400" w:type="dxa"/>
            <w:noWrap/>
            <w:vAlign w:val="bottom"/>
            <w:hideMark/>
          </w:tcPr>
          <w:p w14:paraId="57CD0F5D" w14:textId="77777777" w:rsidR="00C50A95" w:rsidRPr="00D016EC" w:rsidRDefault="00C50A95" w:rsidP="00416506">
            <w:pPr>
              <w:pStyle w:val="tabletext11"/>
              <w:jc w:val="center"/>
              <w:rPr>
                <w:ins w:id="11190" w:author="Author"/>
              </w:rPr>
            </w:pPr>
            <w:ins w:id="11191" w:author="Author">
              <w:r w:rsidRPr="00D016EC">
                <w:t>0.45</w:t>
              </w:r>
            </w:ins>
          </w:p>
        </w:tc>
        <w:tc>
          <w:tcPr>
            <w:tcW w:w="400" w:type="dxa"/>
            <w:noWrap/>
            <w:vAlign w:val="bottom"/>
            <w:hideMark/>
          </w:tcPr>
          <w:p w14:paraId="70D352A7" w14:textId="77777777" w:rsidR="00C50A95" w:rsidRPr="00D016EC" w:rsidRDefault="00C50A95" w:rsidP="00416506">
            <w:pPr>
              <w:pStyle w:val="tabletext11"/>
              <w:jc w:val="center"/>
              <w:rPr>
                <w:ins w:id="11192" w:author="Author"/>
              </w:rPr>
            </w:pPr>
            <w:ins w:id="11193" w:author="Author">
              <w:r w:rsidRPr="00D016EC">
                <w:t>0.45</w:t>
              </w:r>
            </w:ins>
          </w:p>
        </w:tc>
        <w:tc>
          <w:tcPr>
            <w:tcW w:w="400" w:type="dxa"/>
            <w:noWrap/>
            <w:vAlign w:val="bottom"/>
            <w:hideMark/>
          </w:tcPr>
          <w:p w14:paraId="7616B1C6" w14:textId="77777777" w:rsidR="00C50A95" w:rsidRPr="00D016EC" w:rsidRDefault="00C50A95" w:rsidP="00416506">
            <w:pPr>
              <w:pStyle w:val="tabletext11"/>
              <w:jc w:val="center"/>
              <w:rPr>
                <w:ins w:id="11194" w:author="Author"/>
              </w:rPr>
            </w:pPr>
            <w:ins w:id="11195" w:author="Author">
              <w:r w:rsidRPr="00D016EC">
                <w:t>0.43</w:t>
              </w:r>
            </w:ins>
          </w:p>
        </w:tc>
        <w:tc>
          <w:tcPr>
            <w:tcW w:w="400" w:type="dxa"/>
            <w:noWrap/>
            <w:vAlign w:val="bottom"/>
            <w:hideMark/>
          </w:tcPr>
          <w:p w14:paraId="5FAEE25A" w14:textId="77777777" w:rsidR="00C50A95" w:rsidRPr="00D016EC" w:rsidRDefault="00C50A95" w:rsidP="00416506">
            <w:pPr>
              <w:pStyle w:val="tabletext11"/>
              <w:jc w:val="center"/>
              <w:rPr>
                <w:ins w:id="11196" w:author="Author"/>
              </w:rPr>
            </w:pPr>
            <w:ins w:id="11197" w:author="Author">
              <w:r w:rsidRPr="00D016EC">
                <w:t>0.42</w:t>
              </w:r>
            </w:ins>
          </w:p>
        </w:tc>
        <w:tc>
          <w:tcPr>
            <w:tcW w:w="400" w:type="dxa"/>
            <w:noWrap/>
            <w:vAlign w:val="bottom"/>
            <w:hideMark/>
          </w:tcPr>
          <w:p w14:paraId="532E866A" w14:textId="77777777" w:rsidR="00C50A95" w:rsidRPr="00D016EC" w:rsidRDefault="00C50A95" w:rsidP="00416506">
            <w:pPr>
              <w:pStyle w:val="tabletext11"/>
              <w:jc w:val="center"/>
              <w:rPr>
                <w:ins w:id="11198" w:author="Author"/>
              </w:rPr>
            </w:pPr>
            <w:ins w:id="11199" w:author="Author">
              <w:r w:rsidRPr="00D016EC">
                <w:t>0.40</w:t>
              </w:r>
            </w:ins>
          </w:p>
        </w:tc>
        <w:tc>
          <w:tcPr>
            <w:tcW w:w="400" w:type="dxa"/>
            <w:noWrap/>
            <w:vAlign w:val="bottom"/>
            <w:hideMark/>
          </w:tcPr>
          <w:p w14:paraId="3AE763AE" w14:textId="77777777" w:rsidR="00C50A95" w:rsidRPr="00D016EC" w:rsidRDefault="00C50A95" w:rsidP="00416506">
            <w:pPr>
              <w:pStyle w:val="tabletext11"/>
              <w:jc w:val="center"/>
              <w:rPr>
                <w:ins w:id="11200" w:author="Author"/>
              </w:rPr>
            </w:pPr>
            <w:ins w:id="11201" w:author="Author">
              <w:r w:rsidRPr="00D016EC">
                <w:t>0.38</w:t>
              </w:r>
            </w:ins>
          </w:p>
        </w:tc>
        <w:tc>
          <w:tcPr>
            <w:tcW w:w="400" w:type="dxa"/>
            <w:noWrap/>
            <w:vAlign w:val="bottom"/>
            <w:hideMark/>
          </w:tcPr>
          <w:p w14:paraId="59E7D583" w14:textId="77777777" w:rsidR="00C50A95" w:rsidRPr="00D016EC" w:rsidRDefault="00C50A95" w:rsidP="00416506">
            <w:pPr>
              <w:pStyle w:val="tabletext11"/>
              <w:jc w:val="center"/>
              <w:rPr>
                <w:ins w:id="11202" w:author="Author"/>
              </w:rPr>
            </w:pPr>
            <w:ins w:id="11203" w:author="Author">
              <w:r w:rsidRPr="00D016EC">
                <w:t>0.36</w:t>
              </w:r>
            </w:ins>
          </w:p>
        </w:tc>
        <w:tc>
          <w:tcPr>
            <w:tcW w:w="400" w:type="dxa"/>
            <w:noWrap/>
            <w:vAlign w:val="bottom"/>
            <w:hideMark/>
          </w:tcPr>
          <w:p w14:paraId="2DF6F17C" w14:textId="77777777" w:rsidR="00C50A95" w:rsidRPr="00D016EC" w:rsidRDefault="00C50A95" w:rsidP="00416506">
            <w:pPr>
              <w:pStyle w:val="tabletext11"/>
              <w:jc w:val="center"/>
              <w:rPr>
                <w:ins w:id="11204" w:author="Author"/>
              </w:rPr>
            </w:pPr>
            <w:ins w:id="11205" w:author="Author">
              <w:r w:rsidRPr="00D016EC">
                <w:t>0.36</w:t>
              </w:r>
            </w:ins>
          </w:p>
        </w:tc>
        <w:tc>
          <w:tcPr>
            <w:tcW w:w="400" w:type="dxa"/>
            <w:noWrap/>
            <w:vAlign w:val="bottom"/>
            <w:hideMark/>
          </w:tcPr>
          <w:p w14:paraId="759AF54A" w14:textId="77777777" w:rsidR="00C50A95" w:rsidRPr="00D016EC" w:rsidRDefault="00C50A95" w:rsidP="00416506">
            <w:pPr>
              <w:pStyle w:val="tabletext11"/>
              <w:jc w:val="center"/>
              <w:rPr>
                <w:ins w:id="11206" w:author="Author"/>
              </w:rPr>
            </w:pPr>
            <w:ins w:id="11207" w:author="Author">
              <w:r w:rsidRPr="00D016EC">
                <w:t>0.36</w:t>
              </w:r>
            </w:ins>
          </w:p>
        </w:tc>
        <w:tc>
          <w:tcPr>
            <w:tcW w:w="400" w:type="dxa"/>
            <w:noWrap/>
            <w:vAlign w:val="bottom"/>
            <w:hideMark/>
          </w:tcPr>
          <w:p w14:paraId="54C11084" w14:textId="77777777" w:rsidR="00C50A95" w:rsidRPr="00D016EC" w:rsidRDefault="00C50A95" w:rsidP="00416506">
            <w:pPr>
              <w:pStyle w:val="tabletext11"/>
              <w:jc w:val="center"/>
              <w:rPr>
                <w:ins w:id="11208" w:author="Author"/>
              </w:rPr>
            </w:pPr>
            <w:ins w:id="11209" w:author="Author">
              <w:r w:rsidRPr="00D016EC">
                <w:t>0.36</w:t>
              </w:r>
            </w:ins>
          </w:p>
        </w:tc>
        <w:tc>
          <w:tcPr>
            <w:tcW w:w="400" w:type="dxa"/>
            <w:noWrap/>
            <w:vAlign w:val="bottom"/>
            <w:hideMark/>
          </w:tcPr>
          <w:p w14:paraId="0DA382E1" w14:textId="77777777" w:rsidR="00C50A95" w:rsidRPr="00D016EC" w:rsidRDefault="00C50A95" w:rsidP="00416506">
            <w:pPr>
              <w:pStyle w:val="tabletext11"/>
              <w:jc w:val="center"/>
              <w:rPr>
                <w:ins w:id="11210" w:author="Author"/>
              </w:rPr>
            </w:pPr>
            <w:ins w:id="11211" w:author="Author">
              <w:r w:rsidRPr="00D016EC">
                <w:t>0.36</w:t>
              </w:r>
            </w:ins>
          </w:p>
        </w:tc>
        <w:tc>
          <w:tcPr>
            <w:tcW w:w="400" w:type="dxa"/>
            <w:noWrap/>
            <w:vAlign w:val="bottom"/>
            <w:hideMark/>
          </w:tcPr>
          <w:p w14:paraId="54E0ACEE" w14:textId="77777777" w:rsidR="00C50A95" w:rsidRPr="00D016EC" w:rsidRDefault="00C50A95" w:rsidP="00416506">
            <w:pPr>
              <w:pStyle w:val="tabletext11"/>
              <w:jc w:val="center"/>
              <w:rPr>
                <w:ins w:id="11212" w:author="Author"/>
              </w:rPr>
            </w:pPr>
            <w:ins w:id="11213" w:author="Author">
              <w:r w:rsidRPr="00D016EC">
                <w:t>0.36</w:t>
              </w:r>
            </w:ins>
          </w:p>
        </w:tc>
        <w:tc>
          <w:tcPr>
            <w:tcW w:w="400" w:type="dxa"/>
            <w:noWrap/>
            <w:vAlign w:val="bottom"/>
            <w:hideMark/>
          </w:tcPr>
          <w:p w14:paraId="4A571355" w14:textId="77777777" w:rsidR="00C50A95" w:rsidRPr="00D016EC" w:rsidRDefault="00C50A95" w:rsidP="00416506">
            <w:pPr>
              <w:pStyle w:val="tabletext11"/>
              <w:jc w:val="center"/>
              <w:rPr>
                <w:ins w:id="11214" w:author="Author"/>
              </w:rPr>
            </w:pPr>
            <w:ins w:id="11215" w:author="Author">
              <w:r w:rsidRPr="00D016EC">
                <w:t>0.36</w:t>
              </w:r>
            </w:ins>
          </w:p>
        </w:tc>
        <w:tc>
          <w:tcPr>
            <w:tcW w:w="400" w:type="dxa"/>
            <w:noWrap/>
            <w:vAlign w:val="bottom"/>
            <w:hideMark/>
          </w:tcPr>
          <w:p w14:paraId="098D7ACD" w14:textId="77777777" w:rsidR="00C50A95" w:rsidRPr="00D016EC" w:rsidRDefault="00C50A95" w:rsidP="00416506">
            <w:pPr>
              <w:pStyle w:val="tabletext11"/>
              <w:jc w:val="center"/>
              <w:rPr>
                <w:ins w:id="11216" w:author="Author"/>
              </w:rPr>
            </w:pPr>
            <w:ins w:id="11217" w:author="Author">
              <w:r w:rsidRPr="00D016EC">
                <w:t>0.36</w:t>
              </w:r>
            </w:ins>
          </w:p>
        </w:tc>
        <w:tc>
          <w:tcPr>
            <w:tcW w:w="400" w:type="dxa"/>
            <w:noWrap/>
            <w:vAlign w:val="bottom"/>
            <w:hideMark/>
          </w:tcPr>
          <w:p w14:paraId="13ACB290" w14:textId="77777777" w:rsidR="00C50A95" w:rsidRPr="00D016EC" w:rsidRDefault="00C50A95" w:rsidP="00416506">
            <w:pPr>
              <w:pStyle w:val="tabletext11"/>
              <w:jc w:val="center"/>
              <w:rPr>
                <w:ins w:id="11218" w:author="Author"/>
              </w:rPr>
            </w:pPr>
            <w:ins w:id="11219" w:author="Author">
              <w:r w:rsidRPr="00D016EC">
                <w:t>0.36</w:t>
              </w:r>
            </w:ins>
          </w:p>
        </w:tc>
        <w:tc>
          <w:tcPr>
            <w:tcW w:w="400" w:type="dxa"/>
            <w:noWrap/>
            <w:vAlign w:val="bottom"/>
            <w:hideMark/>
          </w:tcPr>
          <w:p w14:paraId="634AF89B" w14:textId="77777777" w:rsidR="00C50A95" w:rsidRPr="00D016EC" w:rsidRDefault="00C50A95" w:rsidP="00416506">
            <w:pPr>
              <w:pStyle w:val="tabletext11"/>
              <w:jc w:val="center"/>
              <w:rPr>
                <w:ins w:id="11220" w:author="Author"/>
              </w:rPr>
            </w:pPr>
            <w:ins w:id="11221" w:author="Author">
              <w:r w:rsidRPr="00D016EC">
                <w:t>0.36</w:t>
              </w:r>
            </w:ins>
          </w:p>
        </w:tc>
        <w:tc>
          <w:tcPr>
            <w:tcW w:w="400" w:type="dxa"/>
            <w:noWrap/>
            <w:vAlign w:val="bottom"/>
            <w:hideMark/>
          </w:tcPr>
          <w:p w14:paraId="4E303849" w14:textId="77777777" w:rsidR="00C50A95" w:rsidRPr="00D016EC" w:rsidRDefault="00C50A95" w:rsidP="00416506">
            <w:pPr>
              <w:pStyle w:val="tabletext11"/>
              <w:jc w:val="center"/>
              <w:rPr>
                <w:ins w:id="11222" w:author="Author"/>
              </w:rPr>
            </w:pPr>
            <w:ins w:id="11223" w:author="Author">
              <w:r w:rsidRPr="00D016EC">
                <w:t>0.36</w:t>
              </w:r>
            </w:ins>
          </w:p>
        </w:tc>
        <w:tc>
          <w:tcPr>
            <w:tcW w:w="400" w:type="dxa"/>
            <w:noWrap/>
            <w:vAlign w:val="bottom"/>
            <w:hideMark/>
          </w:tcPr>
          <w:p w14:paraId="2AEC2A87" w14:textId="77777777" w:rsidR="00C50A95" w:rsidRPr="00D016EC" w:rsidRDefault="00C50A95" w:rsidP="00416506">
            <w:pPr>
              <w:pStyle w:val="tabletext11"/>
              <w:jc w:val="center"/>
              <w:rPr>
                <w:ins w:id="11224" w:author="Author"/>
              </w:rPr>
            </w:pPr>
            <w:ins w:id="11225" w:author="Author">
              <w:r w:rsidRPr="00D016EC">
                <w:t>0.36</w:t>
              </w:r>
            </w:ins>
          </w:p>
        </w:tc>
        <w:tc>
          <w:tcPr>
            <w:tcW w:w="400" w:type="dxa"/>
            <w:noWrap/>
            <w:vAlign w:val="bottom"/>
            <w:hideMark/>
          </w:tcPr>
          <w:p w14:paraId="412846FF" w14:textId="77777777" w:rsidR="00C50A95" w:rsidRPr="00D016EC" w:rsidRDefault="00C50A95" w:rsidP="00416506">
            <w:pPr>
              <w:pStyle w:val="tabletext11"/>
              <w:jc w:val="center"/>
              <w:rPr>
                <w:ins w:id="11226" w:author="Author"/>
              </w:rPr>
            </w:pPr>
            <w:ins w:id="11227" w:author="Author">
              <w:r w:rsidRPr="00D016EC">
                <w:t>0.36</w:t>
              </w:r>
            </w:ins>
          </w:p>
        </w:tc>
        <w:tc>
          <w:tcPr>
            <w:tcW w:w="400" w:type="dxa"/>
            <w:noWrap/>
            <w:vAlign w:val="bottom"/>
            <w:hideMark/>
          </w:tcPr>
          <w:p w14:paraId="41388931" w14:textId="77777777" w:rsidR="00C50A95" w:rsidRPr="00D016EC" w:rsidRDefault="00C50A95" w:rsidP="00416506">
            <w:pPr>
              <w:pStyle w:val="tabletext11"/>
              <w:jc w:val="center"/>
              <w:rPr>
                <w:ins w:id="11228" w:author="Author"/>
              </w:rPr>
            </w:pPr>
            <w:ins w:id="11229" w:author="Author">
              <w:r w:rsidRPr="00D016EC">
                <w:t>0.36</w:t>
              </w:r>
            </w:ins>
          </w:p>
        </w:tc>
        <w:tc>
          <w:tcPr>
            <w:tcW w:w="440" w:type="dxa"/>
            <w:noWrap/>
            <w:vAlign w:val="bottom"/>
            <w:hideMark/>
          </w:tcPr>
          <w:p w14:paraId="30F3ED80" w14:textId="77777777" w:rsidR="00C50A95" w:rsidRPr="00D016EC" w:rsidRDefault="00C50A95" w:rsidP="00416506">
            <w:pPr>
              <w:pStyle w:val="tabletext11"/>
              <w:jc w:val="center"/>
              <w:rPr>
                <w:ins w:id="11230" w:author="Author"/>
              </w:rPr>
            </w:pPr>
            <w:ins w:id="11231" w:author="Author">
              <w:r w:rsidRPr="00D016EC">
                <w:t>0.36</w:t>
              </w:r>
            </w:ins>
          </w:p>
        </w:tc>
        <w:tc>
          <w:tcPr>
            <w:tcW w:w="400" w:type="dxa"/>
            <w:noWrap/>
            <w:vAlign w:val="bottom"/>
            <w:hideMark/>
          </w:tcPr>
          <w:p w14:paraId="18EB1308" w14:textId="77777777" w:rsidR="00C50A95" w:rsidRPr="00D016EC" w:rsidRDefault="00C50A95" w:rsidP="00416506">
            <w:pPr>
              <w:pStyle w:val="tabletext11"/>
              <w:jc w:val="center"/>
              <w:rPr>
                <w:ins w:id="11232" w:author="Author"/>
              </w:rPr>
            </w:pPr>
            <w:ins w:id="11233" w:author="Author">
              <w:r w:rsidRPr="00D016EC">
                <w:t>0.36</w:t>
              </w:r>
            </w:ins>
          </w:p>
        </w:tc>
        <w:tc>
          <w:tcPr>
            <w:tcW w:w="400" w:type="dxa"/>
            <w:noWrap/>
            <w:vAlign w:val="bottom"/>
            <w:hideMark/>
          </w:tcPr>
          <w:p w14:paraId="0D45D0FB" w14:textId="77777777" w:rsidR="00C50A95" w:rsidRPr="00D016EC" w:rsidRDefault="00C50A95" w:rsidP="00416506">
            <w:pPr>
              <w:pStyle w:val="tabletext11"/>
              <w:jc w:val="center"/>
              <w:rPr>
                <w:ins w:id="11234" w:author="Author"/>
              </w:rPr>
            </w:pPr>
            <w:ins w:id="11235" w:author="Author">
              <w:r w:rsidRPr="00D016EC">
                <w:t>0.36</w:t>
              </w:r>
            </w:ins>
          </w:p>
        </w:tc>
        <w:tc>
          <w:tcPr>
            <w:tcW w:w="400" w:type="dxa"/>
            <w:noWrap/>
            <w:vAlign w:val="bottom"/>
            <w:hideMark/>
          </w:tcPr>
          <w:p w14:paraId="4A6EF411" w14:textId="77777777" w:rsidR="00C50A95" w:rsidRPr="00D016EC" w:rsidRDefault="00C50A95" w:rsidP="00416506">
            <w:pPr>
              <w:pStyle w:val="tabletext11"/>
              <w:jc w:val="center"/>
              <w:rPr>
                <w:ins w:id="11236" w:author="Author"/>
              </w:rPr>
            </w:pPr>
            <w:ins w:id="11237" w:author="Author">
              <w:r w:rsidRPr="00D016EC">
                <w:t>0.36</w:t>
              </w:r>
            </w:ins>
          </w:p>
        </w:tc>
        <w:tc>
          <w:tcPr>
            <w:tcW w:w="400" w:type="dxa"/>
            <w:noWrap/>
            <w:vAlign w:val="bottom"/>
            <w:hideMark/>
          </w:tcPr>
          <w:p w14:paraId="1D960393" w14:textId="77777777" w:rsidR="00C50A95" w:rsidRPr="00D016EC" w:rsidRDefault="00C50A95" w:rsidP="00416506">
            <w:pPr>
              <w:pStyle w:val="tabletext11"/>
              <w:jc w:val="center"/>
              <w:rPr>
                <w:ins w:id="11238" w:author="Author"/>
              </w:rPr>
            </w:pPr>
            <w:ins w:id="11239" w:author="Author">
              <w:r w:rsidRPr="00D016EC">
                <w:t>0.36</w:t>
              </w:r>
            </w:ins>
          </w:p>
        </w:tc>
        <w:tc>
          <w:tcPr>
            <w:tcW w:w="460" w:type="dxa"/>
            <w:noWrap/>
            <w:vAlign w:val="bottom"/>
            <w:hideMark/>
          </w:tcPr>
          <w:p w14:paraId="1F13D840" w14:textId="77777777" w:rsidR="00C50A95" w:rsidRPr="00D016EC" w:rsidRDefault="00C50A95" w:rsidP="00416506">
            <w:pPr>
              <w:pStyle w:val="tabletext11"/>
              <w:jc w:val="center"/>
              <w:rPr>
                <w:ins w:id="11240" w:author="Author"/>
              </w:rPr>
            </w:pPr>
            <w:ins w:id="11241" w:author="Author">
              <w:r w:rsidRPr="00D016EC">
                <w:t>0.36</w:t>
              </w:r>
            </w:ins>
          </w:p>
        </w:tc>
      </w:tr>
      <w:tr w:rsidR="00C50A95" w:rsidRPr="00D016EC" w14:paraId="4A211784" w14:textId="77777777" w:rsidTr="00416506">
        <w:trPr>
          <w:trHeight w:val="190"/>
          <w:ins w:id="11242" w:author="Author"/>
        </w:trPr>
        <w:tc>
          <w:tcPr>
            <w:tcW w:w="200" w:type="dxa"/>
            <w:tcBorders>
              <w:right w:val="nil"/>
            </w:tcBorders>
            <w:vAlign w:val="bottom"/>
          </w:tcPr>
          <w:p w14:paraId="77979C3D" w14:textId="77777777" w:rsidR="00C50A95" w:rsidRPr="00D016EC" w:rsidRDefault="00C50A95" w:rsidP="00416506">
            <w:pPr>
              <w:pStyle w:val="tabletext11"/>
              <w:jc w:val="right"/>
              <w:rPr>
                <w:ins w:id="11243" w:author="Author"/>
              </w:rPr>
            </w:pPr>
          </w:p>
        </w:tc>
        <w:tc>
          <w:tcPr>
            <w:tcW w:w="1580" w:type="dxa"/>
            <w:tcBorders>
              <w:left w:val="nil"/>
            </w:tcBorders>
            <w:vAlign w:val="bottom"/>
            <w:hideMark/>
          </w:tcPr>
          <w:p w14:paraId="0E51BE3C" w14:textId="77777777" w:rsidR="00C50A95" w:rsidRPr="00D016EC" w:rsidRDefault="00C50A95" w:rsidP="00416506">
            <w:pPr>
              <w:pStyle w:val="tabletext11"/>
              <w:tabs>
                <w:tab w:val="decimal" w:pos="640"/>
              </w:tabs>
              <w:rPr>
                <w:ins w:id="11244" w:author="Author"/>
              </w:rPr>
            </w:pPr>
            <w:ins w:id="11245" w:author="Author">
              <w:r w:rsidRPr="00D016EC">
                <w:t>18,000 to 19,999</w:t>
              </w:r>
            </w:ins>
          </w:p>
        </w:tc>
        <w:tc>
          <w:tcPr>
            <w:tcW w:w="680" w:type="dxa"/>
            <w:noWrap/>
            <w:vAlign w:val="bottom"/>
            <w:hideMark/>
          </w:tcPr>
          <w:p w14:paraId="70FBB0D3" w14:textId="77777777" w:rsidR="00C50A95" w:rsidRPr="00D016EC" w:rsidRDefault="00C50A95" w:rsidP="00416506">
            <w:pPr>
              <w:pStyle w:val="tabletext11"/>
              <w:jc w:val="center"/>
              <w:rPr>
                <w:ins w:id="11246" w:author="Author"/>
              </w:rPr>
            </w:pPr>
            <w:ins w:id="11247" w:author="Author">
              <w:r w:rsidRPr="00D016EC">
                <w:t>0.68</w:t>
              </w:r>
            </w:ins>
          </w:p>
        </w:tc>
        <w:tc>
          <w:tcPr>
            <w:tcW w:w="900" w:type="dxa"/>
            <w:noWrap/>
            <w:vAlign w:val="bottom"/>
            <w:hideMark/>
          </w:tcPr>
          <w:p w14:paraId="02BB953A" w14:textId="77777777" w:rsidR="00C50A95" w:rsidRPr="00D016EC" w:rsidRDefault="00C50A95" w:rsidP="00416506">
            <w:pPr>
              <w:pStyle w:val="tabletext11"/>
              <w:jc w:val="center"/>
              <w:rPr>
                <w:ins w:id="11248" w:author="Author"/>
              </w:rPr>
            </w:pPr>
            <w:ins w:id="11249" w:author="Author">
              <w:r w:rsidRPr="00D016EC">
                <w:t>0.51</w:t>
              </w:r>
            </w:ins>
          </w:p>
        </w:tc>
        <w:tc>
          <w:tcPr>
            <w:tcW w:w="400" w:type="dxa"/>
            <w:noWrap/>
            <w:vAlign w:val="bottom"/>
            <w:hideMark/>
          </w:tcPr>
          <w:p w14:paraId="71588E3C" w14:textId="77777777" w:rsidR="00C50A95" w:rsidRPr="00D016EC" w:rsidRDefault="00C50A95" w:rsidP="00416506">
            <w:pPr>
              <w:pStyle w:val="tabletext11"/>
              <w:jc w:val="center"/>
              <w:rPr>
                <w:ins w:id="11250" w:author="Author"/>
              </w:rPr>
            </w:pPr>
            <w:ins w:id="11251" w:author="Author">
              <w:r w:rsidRPr="00D016EC">
                <w:t>0.51</w:t>
              </w:r>
            </w:ins>
          </w:p>
        </w:tc>
        <w:tc>
          <w:tcPr>
            <w:tcW w:w="400" w:type="dxa"/>
            <w:noWrap/>
            <w:vAlign w:val="bottom"/>
            <w:hideMark/>
          </w:tcPr>
          <w:p w14:paraId="6D558E88" w14:textId="77777777" w:rsidR="00C50A95" w:rsidRPr="00D016EC" w:rsidRDefault="00C50A95" w:rsidP="00416506">
            <w:pPr>
              <w:pStyle w:val="tabletext11"/>
              <w:jc w:val="center"/>
              <w:rPr>
                <w:ins w:id="11252" w:author="Author"/>
              </w:rPr>
            </w:pPr>
            <w:ins w:id="11253" w:author="Author">
              <w:r w:rsidRPr="00D016EC">
                <w:t>0.51</w:t>
              </w:r>
            </w:ins>
          </w:p>
        </w:tc>
        <w:tc>
          <w:tcPr>
            <w:tcW w:w="400" w:type="dxa"/>
            <w:noWrap/>
            <w:vAlign w:val="bottom"/>
            <w:hideMark/>
          </w:tcPr>
          <w:p w14:paraId="0649D632" w14:textId="77777777" w:rsidR="00C50A95" w:rsidRPr="00D016EC" w:rsidRDefault="00C50A95" w:rsidP="00416506">
            <w:pPr>
              <w:pStyle w:val="tabletext11"/>
              <w:jc w:val="center"/>
              <w:rPr>
                <w:ins w:id="11254" w:author="Author"/>
              </w:rPr>
            </w:pPr>
            <w:ins w:id="11255" w:author="Author">
              <w:r w:rsidRPr="00D016EC">
                <w:t>0.49</w:t>
              </w:r>
            </w:ins>
          </w:p>
        </w:tc>
        <w:tc>
          <w:tcPr>
            <w:tcW w:w="400" w:type="dxa"/>
            <w:noWrap/>
            <w:vAlign w:val="bottom"/>
            <w:hideMark/>
          </w:tcPr>
          <w:p w14:paraId="59AAE719" w14:textId="77777777" w:rsidR="00C50A95" w:rsidRPr="00D016EC" w:rsidRDefault="00C50A95" w:rsidP="00416506">
            <w:pPr>
              <w:pStyle w:val="tabletext11"/>
              <w:jc w:val="center"/>
              <w:rPr>
                <w:ins w:id="11256" w:author="Author"/>
              </w:rPr>
            </w:pPr>
            <w:ins w:id="11257" w:author="Author">
              <w:r w:rsidRPr="00D016EC">
                <w:t>0.47</w:t>
              </w:r>
            </w:ins>
          </w:p>
        </w:tc>
        <w:tc>
          <w:tcPr>
            <w:tcW w:w="400" w:type="dxa"/>
            <w:noWrap/>
            <w:vAlign w:val="bottom"/>
            <w:hideMark/>
          </w:tcPr>
          <w:p w14:paraId="0C7086FF" w14:textId="77777777" w:rsidR="00C50A95" w:rsidRPr="00D016EC" w:rsidRDefault="00C50A95" w:rsidP="00416506">
            <w:pPr>
              <w:pStyle w:val="tabletext11"/>
              <w:jc w:val="center"/>
              <w:rPr>
                <w:ins w:id="11258" w:author="Author"/>
              </w:rPr>
            </w:pPr>
            <w:ins w:id="11259" w:author="Author">
              <w:r w:rsidRPr="00D016EC">
                <w:t>0.45</w:t>
              </w:r>
            </w:ins>
          </w:p>
        </w:tc>
        <w:tc>
          <w:tcPr>
            <w:tcW w:w="400" w:type="dxa"/>
            <w:noWrap/>
            <w:vAlign w:val="bottom"/>
            <w:hideMark/>
          </w:tcPr>
          <w:p w14:paraId="53F7A11A" w14:textId="77777777" w:rsidR="00C50A95" w:rsidRPr="00D016EC" w:rsidRDefault="00C50A95" w:rsidP="00416506">
            <w:pPr>
              <w:pStyle w:val="tabletext11"/>
              <w:jc w:val="center"/>
              <w:rPr>
                <w:ins w:id="11260" w:author="Author"/>
              </w:rPr>
            </w:pPr>
            <w:ins w:id="11261" w:author="Author">
              <w:r w:rsidRPr="00D016EC">
                <w:t>0.43</w:t>
              </w:r>
            </w:ins>
          </w:p>
        </w:tc>
        <w:tc>
          <w:tcPr>
            <w:tcW w:w="400" w:type="dxa"/>
            <w:noWrap/>
            <w:vAlign w:val="bottom"/>
            <w:hideMark/>
          </w:tcPr>
          <w:p w14:paraId="5DEC52B0" w14:textId="77777777" w:rsidR="00C50A95" w:rsidRPr="00D016EC" w:rsidRDefault="00C50A95" w:rsidP="00416506">
            <w:pPr>
              <w:pStyle w:val="tabletext11"/>
              <w:jc w:val="center"/>
              <w:rPr>
                <w:ins w:id="11262" w:author="Author"/>
              </w:rPr>
            </w:pPr>
            <w:ins w:id="11263" w:author="Author">
              <w:r w:rsidRPr="00D016EC">
                <w:t>0.41</w:t>
              </w:r>
            </w:ins>
          </w:p>
        </w:tc>
        <w:tc>
          <w:tcPr>
            <w:tcW w:w="400" w:type="dxa"/>
            <w:noWrap/>
            <w:vAlign w:val="bottom"/>
            <w:hideMark/>
          </w:tcPr>
          <w:p w14:paraId="4E2D0786" w14:textId="77777777" w:rsidR="00C50A95" w:rsidRPr="00D016EC" w:rsidRDefault="00C50A95" w:rsidP="00416506">
            <w:pPr>
              <w:pStyle w:val="tabletext11"/>
              <w:jc w:val="center"/>
              <w:rPr>
                <w:ins w:id="11264" w:author="Author"/>
              </w:rPr>
            </w:pPr>
            <w:ins w:id="11265" w:author="Author">
              <w:r w:rsidRPr="00D016EC">
                <w:t>0.41</w:t>
              </w:r>
            </w:ins>
          </w:p>
        </w:tc>
        <w:tc>
          <w:tcPr>
            <w:tcW w:w="400" w:type="dxa"/>
            <w:noWrap/>
            <w:vAlign w:val="bottom"/>
            <w:hideMark/>
          </w:tcPr>
          <w:p w14:paraId="30867480" w14:textId="77777777" w:rsidR="00C50A95" w:rsidRPr="00D016EC" w:rsidRDefault="00C50A95" w:rsidP="00416506">
            <w:pPr>
              <w:pStyle w:val="tabletext11"/>
              <w:jc w:val="center"/>
              <w:rPr>
                <w:ins w:id="11266" w:author="Author"/>
              </w:rPr>
            </w:pPr>
            <w:ins w:id="11267" w:author="Author">
              <w:r w:rsidRPr="00D016EC">
                <w:t>0.41</w:t>
              </w:r>
            </w:ins>
          </w:p>
        </w:tc>
        <w:tc>
          <w:tcPr>
            <w:tcW w:w="400" w:type="dxa"/>
            <w:noWrap/>
            <w:vAlign w:val="bottom"/>
            <w:hideMark/>
          </w:tcPr>
          <w:p w14:paraId="31301DA8" w14:textId="77777777" w:rsidR="00C50A95" w:rsidRPr="00D016EC" w:rsidRDefault="00C50A95" w:rsidP="00416506">
            <w:pPr>
              <w:pStyle w:val="tabletext11"/>
              <w:jc w:val="center"/>
              <w:rPr>
                <w:ins w:id="11268" w:author="Author"/>
              </w:rPr>
            </w:pPr>
            <w:ins w:id="11269" w:author="Author">
              <w:r w:rsidRPr="00D016EC">
                <w:t>0.41</w:t>
              </w:r>
            </w:ins>
          </w:p>
        </w:tc>
        <w:tc>
          <w:tcPr>
            <w:tcW w:w="400" w:type="dxa"/>
            <w:noWrap/>
            <w:vAlign w:val="bottom"/>
            <w:hideMark/>
          </w:tcPr>
          <w:p w14:paraId="1DEE70A1" w14:textId="77777777" w:rsidR="00C50A95" w:rsidRPr="00D016EC" w:rsidRDefault="00C50A95" w:rsidP="00416506">
            <w:pPr>
              <w:pStyle w:val="tabletext11"/>
              <w:jc w:val="center"/>
              <w:rPr>
                <w:ins w:id="11270" w:author="Author"/>
              </w:rPr>
            </w:pPr>
            <w:ins w:id="11271" w:author="Author">
              <w:r w:rsidRPr="00D016EC">
                <w:t>0.41</w:t>
              </w:r>
            </w:ins>
          </w:p>
        </w:tc>
        <w:tc>
          <w:tcPr>
            <w:tcW w:w="400" w:type="dxa"/>
            <w:noWrap/>
            <w:vAlign w:val="bottom"/>
            <w:hideMark/>
          </w:tcPr>
          <w:p w14:paraId="5F63859C" w14:textId="77777777" w:rsidR="00C50A95" w:rsidRPr="00D016EC" w:rsidRDefault="00C50A95" w:rsidP="00416506">
            <w:pPr>
              <w:pStyle w:val="tabletext11"/>
              <w:jc w:val="center"/>
              <w:rPr>
                <w:ins w:id="11272" w:author="Author"/>
              </w:rPr>
            </w:pPr>
            <w:ins w:id="11273" w:author="Author">
              <w:r w:rsidRPr="00D016EC">
                <w:t>0.41</w:t>
              </w:r>
            </w:ins>
          </w:p>
        </w:tc>
        <w:tc>
          <w:tcPr>
            <w:tcW w:w="400" w:type="dxa"/>
            <w:noWrap/>
            <w:vAlign w:val="bottom"/>
            <w:hideMark/>
          </w:tcPr>
          <w:p w14:paraId="0809A990" w14:textId="77777777" w:rsidR="00C50A95" w:rsidRPr="00D016EC" w:rsidRDefault="00C50A95" w:rsidP="00416506">
            <w:pPr>
              <w:pStyle w:val="tabletext11"/>
              <w:jc w:val="center"/>
              <w:rPr>
                <w:ins w:id="11274" w:author="Author"/>
              </w:rPr>
            </w:pPr>
            <w:ins w:id="11275" w:author="Author">
              <w:r w:rsidRPr="00D016EC">
                <w:t>0.41</w:t>
              </w:r>
            </w:ins>
          </w:p>
        </w:tc>
        <w:tc>
          <w:tcPr>
            <w:tcW w:w="400" w:type="dxa"/>
            <w:noWrap/>
            <w:vAlign w:val="bottom"/>
            <w:hideMark/>
          </w:tcPr>
          <w:p w14:paraId="75BA9E66" w14:textId="77777777" w:rsidR="00C50A95" w:rsidRPr="00D016EC" w:rsidRDefault="00C50A95" w:rsidP="00416506">
            <w:pPr>
              <w:pStyle w:val="tabletext11"/>
              <w:jc w:val="center"/>
              <w:rPr>
                <w:ins w:id="11276" w:author="Author"/>
              </w:rPr>
            </w:pPr>
            <w:ins w:id="11277" w:author="Author">
              <w:r w:rsidRPr="00D016EC">
                <w:t>0.41</w:t>
              </w:r>
            </w:ins>
          </w:p>
        </w:tc>
        <w:tc>
          <w:tcPr>
            <w:tcW w:w="400" w:type="dxa"/>
            <w:noWrap/>
            <w:vAlign w:val="bottom"/>
            <w:hideMark/>
          </w:tcPr>
          <w:p w14:paraId="135BABE3" w14:textId="77777777" w:rsidR="00C50A95" w:rsidRPr="00D016EC" w:rsidRDefault="00C50A95" w:rsidP="00416506">
            <w:pPr>
              <w:pStyle w:val="tabletext11"/>
              <w:jc w:val="center"/>
              <w:rPr>
                <w:ins w:id="11278" w:author="Author"/>
              </w:rPr>
            </w:pPr>
            <w:ins w:id="11279" w:author="Author">
              <w:r w:rsidRPr="00D016EC">
                <w:t>0.41</w:t>
              </w:r>
            </w:ins>
          </w:p>
        </w:tc>
        <w:tc>
          <w:tcPr>
            <w:tcW w:w="400" w:type="dxa"/>
            <w:noWrap/>
            <w:vAlign w:val="bottom"/>
            <w:hideMark/>
          </w:tcPr>
          <w:p w14:paraId="3EDDEE9E" w14:textId="77777777" w:rsidR="00C50A95" w:rsidRPr="00D016EC" w:rsidRDefault="00C50A95" w:rsidP="00416506">
            <w:pPr>
              <w:pStyle w:val="tabletext11"/>
              <w:jc w:val="center"/>
              <w:rPr>
                <w:ins w:id="11280" w:author="Author"/>
              </w:rPr>
            </w:pPr>
            <w:ins w:id="11281" w:author="Author">
              <w:r w:rsidRPr="00D016EC">
                <w:t>0.41</w:t>
              </w:r>
            </w:ins>
          </w:p>
        </w:tc>
        <w:tc>
          <w:tcPr>
            <w:tcW w:w="400" w:type="dxa"/>
            <w:noWrap/>
            <w:vAlign w:val="bottom"/>
            <w:hideMark/>
          </w:tcPr>
          <w:p w14:paraId="6318045B" w14:textId="77777777" w:rsidR="00C50A95" w:rsidRPr="00D016EC" w:rsidRDefault="00C50A95" w:rsidP="00416506">
            <w:pPr>
              <w:pStyle w:val="tabletext11"/>
              <w:jc w:val="center"/>
              <w:rPr>
                <w:ins w:id="11282" w:author="Author"/>
              </w:rPr>
            </w:pPr>
            <w:ins w:id="11283" w:author="Author">
              <w:r w:rsidRPr="00D016EC">
                <w:t>0.41</w:t>
              </w:r>
            </w:ins>
          </w:p>
        </w:tc>
        <w:tc>
          <w:tcPr>
            <w:tcW w:w="400" w:type="dxa"/>
            <w:noWrap/>
            <w:vAlign w:val="bottom"/>
            <w:hideMark/>
          </w:tcPr>
          <w:p w14:paraId="2B6BF28C" w14:textId="77777777" w:rsidR="00C50A95" w:rsidRPr="00D016EC" w:rsidRDefault="00C50A95" w:rsidP="00416506">
            <w:pPr>
              <w:pStyle w:val="tabletext11"/>
              <w:jc w:val="center"/>
              <w:rPr>
                <w:ins w:id="11284" w:author="Author"/>
              </w:rPr>
            </w:pPr>
            <w:ins w:id="11285" w:author="Author">
              <w:r w:rsidRPr="00D016EC">
                <w:t>0.41</w:t>
              </w:r>
            </w:ins>
          </w:p>
        </w:tc>
        <w:tc>
          <w:tcPr>
            <w:tcW w:w="400" w:type="dxa"/>
            <w:noWrap/>
            <w:vAlign w:val="bottom"/>
            <w:hideMark/>
          </w:tcPr>
          <w:p w14:paraId="6744B661" w14:textId="77777777" w:rsidR="00C50A95" w:rsidRPr="00D016EC" w:rsidRDefault="00C50A95" w:rsidP="00416506">
            <w:pPr>
              <w:pStyle w:val="tabletext11"/>
              <w:jc w:val="center"/>
              <w:rPr>
                <w:ins w:id="11286" w:author="Author"/>
              </w:rPr>
            </w:pPr>
            <w:ins w:id="11287" w:author="Author">
              <w:r w:rsidRPr="00D016EC">
                <w:t>0.41</w:t>
              </w:r>
            </w:ins>
          </w:p>
        </w:tc>
        <w:tc>
          <w:tcPr>
            <w:tcW w:w="400" w:type="dxa"/>
            <w:noWrap/>
            <w:vAlign w:val="bottom"/>
            <w:hideMark/>
          </w:tcPr>
          <w:p w14:paraId="5215990E" w14:textId="77777777" w:rsidR="00C50A95" w:rsidRPr="00D016EC" w:rsidRDefault="00C50A95" w:rsidP="00416506">
            <w:pPr>
              <w:pStyle w:val="tabletext11"/>
              <w:jc w:val="center"/>
              <w:rPr>
                <w:ins w:id="11288" w:author="Author"/>
              </w:rPr>
            </w:pPr>
            <w:ins w:id="11289" w:author="Author">
              <w:r w:rsidRPr="00D016EC">
                <w:t>0.41</w:t>
              </w:r>
            </w:ins>
          </w:p>
        </w:tc>
        <w:tc>
          <w:tcPr>
            <w:tcW w:w="440" w:type="dxa"/>
            <w:noWrap/>
            <w:vAlign w:val="bottom"/>
            <w:hideMark/>
          </w:tcPr>
          <w:p w14:paraId="219D848E" w14:textId="77777777" w:rsidR="00C50A95" w:rsidRPr="00D016EC" w:rsidRDefault="00C50A95" w:rsidP="00416506">
            <w:pPr>
              <w:pStyle w:val="tabletext11"/>
              <w:jc w:val="center"/>
              <w:rPr>
                <w:ins w:id="11290" w:author="Author"/>
              </w:rPr>
            </w:pPr>
            <w:ins w:id="11291" w:author="Author">
              <w:r w:rsidRPr="00D016EC">
                <w:t>0.41</w:t>
              </w:r>
            </w:ins>
          </w:p>
        </w:tc>
        <w:tc>
          <w:tcPr>
            <w:tcW w:w="400" w:type="dxa"/>
            <w:noWrap/>
            <w:vAlign w:val="bottom"/>
            <w:hideMark/>
          </w:tcPr>
          <w:p w14:paraId="32F30697" w14:textId="77777777" w:rsidR="00C50A95" w:rsidRPr="00D016EC" w:rsidRDefault="00C50A95" w:rsidP="00416506">
            <w:pPr>
              <w:pStyle w:val="tabletext11"/>
              <w:jc w:val="center"/>
              <w:rPr>
                <w:ins w:id="11292" w:author="Author"/>
              </w:rPr>
            </w:pPr>
            <w:ins w:id="11293" w:author="Author">
              <w:r w:rsidRPr="00D016EC">
                <w:t>0.41</w:t>
              </w:r>
            </w:ins>
          </w:p>
        </w:tc>
        <w:tc>
          <w:tcPr>
            <w:tcW w:w="400" w:type="dxa"/>
            <w:noWrap/>
            <w:vAlign w:val="bottom"/>
            <w:hideMark/>
          </w:tcPr>
          <w:p w14:paraId="3050A1E1" w14:textId="77777777" w:rsidR="00C50A95" w:rsidRPr="00D016EC" w:rsidRDefault="00C50A95" w:rsidP="00416506">
            <w:pPr>
              <w:pStyle w:val="tabletext11"/>
              <w:jc w:val="center"/>
              <w:rPr>
                <w:ins w:id="11294" w:author="Author"/>
              </w:rPr>
            </w:pPr>
            <w:ins w:id="11295" w:author="Author">
              <w:r w:rsidRPr="00D016EC">
                <w:t>0.41</w:t>
              </w:r>
            </w:ins>
          </w:p>
        </w:tc>
        <w:tc>
          <w:tcPr>
            <w:tcW w:w="400" w:type="dxa"/>
            <w:noWrap/>
            <w:vAlign w:val="bottom"/>
            <w:hideMark/>
          </w:tcPr>
          <w:p w14:paraId="205EF21B" w14:textId="77777777" w:rsidR="00C50A95" w:rsidRPr="00D016EC" w:rsidRDefault="00C50A95" w:rsidP="00416506">
            <w:pPr>
              <w:pStyle w:val="tabletext11"/>
              <w:jc w:val="center"/>
              <w:rPr>
                <w:ins w:id="11296" w:author="Author"/>
              </w:rPr>
            </w:pPr>
            <w:ins w:id="11297" w:author="Author">
              <w:r w:rsidRPr="00D016EC">
                <w:t>0.41</w:t>
              </w:r>
            </w:ins>
          </w:p>
        </w:tc>
        <w:tc>
          <w:tcPr>
            <w:tcW w:w="400" w:type="dxa"/>
            <w:noWrap/>
            <w:vAlign w:val="bottom"/>
            <w:hideMark/>
          </w:tcPr>
          <w:p w14:paraId="757AC694" w14:textId="77777777" w:rsidR="00C50A95" w:rsidRPr="00D016EC" w:rsidRDefault="00C50A95" w:rsidP="00416506">
            <w:pPr>
              <w:pStyle w:val="tabletext11"/>
              <w:jc w:val="center"/>
              <w:rPr>
                <w:ins w:id="11298" w:author="Author"/>
              </w:rPr>
            </w:pPr>
            <w:ins w:id="11299" w:author="Author">
              <w:r w:rsidRPr="00D016EC">
                <w:t>0.41</w:t>
              </w:r>
            </w:ins>
          </w:p>
        </w:tc>
        <w:tc>
          <w:tcPr>
            <w:tcW w:w="460" w:type="dxa"/>
            <w:noWrap/>
            <w:vAlign w:val="bottom"/>
            <w:hideMark/>
          </w:tcPr>
          <w:p w14:paraId="022114A1" w14:textId="77777777" w:rsidR="00C50A95" w:rsidRPr="00D016EC" w:rsidRDefault="00C50A95" w:rsidP="00416506">
            <w:pPr>
              <w:pStyle w:val="tabletext11"/>
              <w:jc w:val="center"/>
              <w:rPr>
                <w:ins w:id="11300" w:author="Author"/>
              </w:rPr>
            </w:pPr>
            <w:ins w:id="11301" w:author="Author">
              <w:r w:rsidRPr="00D016EC">
                <w:t>0.41</w:t>
              </w:r>
            </w:ins>
          </w:p>
        </w:tc>
      </w:tr>
      <w:tr w:rsidR="00C50A95" w:rsidRPr="00D016EC" w14:paraId="5A164194" w14:textId="77777777" w:rsidTr="00416506">
        <w:trPr>
          <w:trHeight w:val="190"/>
          <w:ins w:id="11302" w:author="Author"/>
        </w:trPr>
        <w:tc>
          <w:tcPr>
            <w:tcW w:w="200" w:type="dxa"/>
            <w:tcBorders>
              <w:right w:val="nil"/>
            </w:tcBorders>
            <w:vAlign w:val="bottom"/>
          </w:tcPr>
          <w:p w14:paraId="728FF12E" w14:textId="77777777" w:rsidR="00C50A95" w:rsidRPr="00D016EC" w:rsidRDefault="00C50A95" w:rsidP="00416506">
            <w:pPr>
              <w:pStyle w:val="tabletext11"/>
              <w:jc w:val="right"/>
              <w:rPr>
                <w:ins w:id="11303" w:author="Author"/>
              </w:rPr>
            </w:pPr>
          </w:p>
        </w:tc>
        <w:tc>
          <w:tcPr>
            <w:tcW w:w="1580" w:type="dxa"/>
            <w:tcBorders>
              <w:left w:val="nil"/>
            </w:tcBorders>
            <w:vAlign w:val="bottom"/>
            <w:hideMark/>
          </w:tcPr>
          <w:p w14:paraId="17245478" w14:textId="77777777" w:rsidR="00C50A95" w:rsidRPr="00D016EC" w:rsidRDefault="00C50A95" w:rsidP="00416506">
            <w:pPr>
              <w:pStyle w:val="tabletext11"/>
              <w:tabs>
                <w:tab w:val="decimal" w:pos="640"/>
              </w:tabs>
              <w:rPr>
                <w:ins w:id="11304" w:author="Author"/>
              </w:rPr>
            </w:pPr>
            <w:ins w:id="11305" w:author="Author">
              <w:r w:rsidRPr="00D016EC">
                <w:t>20,000 to 24,999</w:t>
              </w:r>
            </w:ins>
          </w:p>
        </w:tc>
        <w:tc>
          <w:tcPr>
            <w:tcW w:w="680" w:type="dxa"/>
            <w:noWrap/>
            <w:vAlign w:val="bottom"/>
            <w:hideMark/>
          </w:tcPr>
          <w:p w14:paraId="67C942A7" w14:textId="77777777" w:rsidR="00C50A95" w:rsidRPr="00D016EC" w:rsidRDefault="00C50A95" w:rsidP="00416506">
            <w:pPr>
              <w:pStyle w:val="tabletext11"/>
              <w:jc w:val="center"/>
              <w:rPr>
                <w:ins w:id="11306" w:author="Author"/>
              </w:rPr>
            </w:pPr>
            <w:ins w:id="11307" w:author="Author">
              <w:r w:rsidRPr="00D016EC">
                <w:t>0.80</w:t>
              </w:r>
            </w:ins>
          </w:p>
        </w:tc>
        <w:tc>
          <w:tcPr>
            <w:tcW w:w="900" w:type="dxa"/>
            <w:noWrap/>
            <w:vAlign w:val="bottom"/>
            <w:hideMark/>
          </w:tcPr>
          <w:p w14:paraId="2F0EF050" w14:textId="77777777" w:rsidR="00C50A95" w:rsidRPr="00D016EC" w:rsidRDefault="00C50A95" w:rsidP="00416506">
            <w:pPr>
              <w:pStyle w:val="tabletext11"/>
              <w:jc w:val="center"/>
              <w:rPr>
                <w:ins w:id="11308" w:author="Author"/>
              </w:rPr>
            </w:pPr>
            <w:ins w:id="11309" w:author="Author">
              <w:r w:rsidRPr="00D016EC">
                <w:t>0.60</w:t>
              </w:r>
            </w:ins>
          </w:p>
        </w:tc>
        <w:tc>
          <w:tcPr>
            <w:tcW w:w="400" w:type="dxa"/>
            <w:noWrap/>
            <w:vAlign w:val="bottom"/>
            <w:hideMark/>
          </w:tcPr>
          <w:p w14:paraId="6B25F943" w14:textId="77777777" w:rsidR="00C50A95" w:rsidRPr="00D016EC" w:rsidRDefault="00C50A95" w:rsidP="00416506">
            <w:pPr>
              <w:pStyle w:val="tabletext11"/>
              <w:jc w:val="center"/>
              <w:rPr>
                <w:ins w:id="11310" w:author="Author"/>
              </w:rPr>
            </w:pPr>
            <w:ins w:id="11311" w:author="Author">
              <w:r w:rsidRPr="00D016EC">
                <w:t>0.60</w:t>
              </w:r>
            </w:ins>
          </w:p>
        </w:tc>
        <w:tc>
          <w:tcPr>
            <w:tcW w:w="400" w:type="dxa"/>
            <w:noWrap/>
            <w:vAlign w:val="bottom"/>
            <w:hideMark/>
          </w:tcPr>
          <w:p w14:paraId="2AD87521" w14:textId="77777777" w:rsidR="00C50A95" w:rsidRPr="00D016EC" w:rsidRDefault="00C50A95" w:rsidP="00416506">
            <w:pPr>
              <w:pStyle w:val="tabletext11"/>
              <w:jc w:val="center"/>
              <w:rPr>
                <w:ins w:id="11312" w:author="Author"/>
              </w:rPr>
            </w:pPr>
            <w:ins w:id="11313" w:author="Author">
              <w:r w:rsidRPr="00D016EC">
                <w:t>0.60</w:t>
              </w:r>
            </w:ins>
          </w:p>
        </w:tc>
        <w:tc>
          <w:tcPr>
            <w:tcW w:w="400" w:type="dxa"/>
            <w:noWrap/>
            <w:vAlign w:val="bottom"/>
            <w:hideMark/>
          </w:tcPr>
          <w:p w14:paraId="4D123B25" w14:textId="77777777" w:rsidR="00C50A95" w:rsidRPr="00D016EC" w:rsidRDefault="00C50A95" w:rsidP="00416506">
            <w:pPr>
              <w:pStyle w:val="tabletext11"/>
              <w:jc w:val="center"/>
              <w:rPr>
                <w:ins w:id="11314" w:author="Author"/>
              </w:rPr>
            </w:pPr>
            <w:ins w:id="11315" w:author="Author">
              <w:r w:rsidRPr="00D016EC">
                <w:t>0.58</w:t>
              </w:r>
            </w:ins>
          </w:p>
        </w:tc>
        <w:tc>
          <w:tcPr>
            <w:tcW w:w="400" w:type="dxa"/>
            <w:noWrap/>
            <w:vAlign w:val="bottom"/>
            <w:hideMark/>
          </w:tcPr>
          <w:p w14:paraId="4F73D135" w14:textId="77777777" w:rsidR="00C50A95" w:rsidRPr="00D016EC" w:rsidRDefault="00C50A95" w:rsidP="00416506">
            <w:pPr>
              <w:pStyle w:val="tabletext11"/>
              <w:jc w:val="center"/>
              <w:rPr>
                <w:ins w:id="11316" w:author="Author"/>
              </w:rPr>
            </w:pPr>
            <w:ins w:id="11317" w:author="Author">
              <w:r w:rsidRPr="00D016EC">
                <w:t>0.55</w:t>
              </w:r>
            </w:ins>
          </w:p>
        </w:tc>
        <w:tc>
          <w:tcPr>
            <w:tcW w:w="400" w:type="dxa"/>
            <w:noWrap/>
            <w:vAlign w:val="bottom"/>
            <w:hideMark/>
          </w:tcPr>
          <w:p w14:paraId="292DC522" w14:textId="77777777" w:rsidR="00C50A95" w:rsidRPr="00D016EC" w:rsidRDefault="00C50A95" w:rsidP="00416506">
            <w:pPr>
              <w:pStyle w:val="tabletext11"/>
              <w:jc w:val="center"/>
              <w:rPr>
                <w:ins w:id="11318" w:author="Author"/>
              </w:rPr>
            </w:pPr>
            <w:ins w:id="11319" w:author="Author">
              <w:r w:rsidRPr="00D016EC">
                <w:t>0.53</w:t>
              </w:r>
            </w:ins>
          </w:p>
        </w:tc>
        <w:tc>
          <w:tcPr>
            <w:tcW w:w="400" w:type="dxa"/>
            <w:noWrap/>
            <w:vAlign w:val="bottom"/>
            <w:hideMark/>
          </w:tcPr>
          <w:p w14:paraId="5BF06BE3" w14:textId="77777777" w:rsidR="00C50A95" w:rsidRPr="00D016EC" w:rsidRDefault="00C50A95" w:rsidP="00416506">
            <w:pPr>
              <w:pStyle w:val="tabletext11"/>
              <w:jc w:val="center"/>
              <w:rPr>
                <w:ins w:id="11320" w:author="Author"/>
              </w:rPr>
            </w:pPr>
            <w:ins w:id="11321" w:author="Author">
              <w:r w:rsidRPr="00D016EC">
                <w:t>0.50</w:t>
              </w:r>
            </w:ins>
          </w:p>
        </w:tc>
        <w:tc>
          <w:tcPr>
            <w:tcW w:w="400" w:type="dxa"/>
            <w:noWrap/>
            <w:vAlign w:val="bottom"/>
            <w:hideMark/>
          </w:tcPr>
          <w:p w14:paraId="3167C8B2" w14:textId="77777777" w:rsidR="00C50A95" w:rsidRPr="00D016EC" w:rsidRDefault="00C50A95" w:rsidP="00416506">
            <w:pPr>
              <w:pStyle w:val="tabletext11"/>
              <w:jc w:val="center"/>
              <w:rPr>
                <w:ins w:id="11322" w:author="Author"/>
              </w:rPr>
            </w:pPr>
            <w:ins w:id="11323" w:author="Author">
              <w:r w:rsidRPr="00D016EC">
                <w:t>0.48</w:t>
              </w:r>
            </w:ins>
          </w:p>
        </w:tc>
        <w:tc>
          <w:tcPr>
            <w:tcW w:w="400" w:type="dxa"/>
            <w:noWrap/>
            <w:vAlign w:val="bottom"/>
            <w:hideMark/>
          </w:tcPr>
          <w:p w14:paraId="758B1759" w14:textId="77777777" w:rsidR="00C50A95" w:rsidRPr="00D016EC" w:rsidRDefault="00C50A95" w:rsidP="00416506">
            <w:pPr>
              <w:pStyle w:val="tabletext11"/>
              <w:jc w:val="center"/>
              <w:rPr>
                <w:ins w:id="11324" w:author="Author"/>
              </w:rPr>
            </w:pPr>
            <w:ins w:id="11325" w:author="Author">
              <w:r w:rsidRPr="00D016EC">
                <w:t>0.48</w:t>
              </w:r>
            </w:ins>
          </w:p>
        </w:tc>
        <w:tc>
          <w:tcPr>
            <w:tcW w:w="400" w:type="dxa"/>
            <w:noWrap/>
            <w:vAlign w:val="bottom"/>
            <w:hideMark/>
          </w:tcPr>
          <w:p w14:paraId="740BA47E" w14:textId="77777777" w:rsidR="00C50A95" w:rsidRPr="00D016EC" w:rsidRDefault="00C50A95" w:rsidP="00416506">
            <w:pPr>
              <w:pStyle w:val="tabletext11"/>
              <w:jc w:val="center"/>
              <w:rPr>
                <w:ins w:id="11326" w:author="Author"/>
              </w:rPr>
            </w:pPr>
            <w:ins w:id="11327" w:author="Author">
              <w:r w:rsidRPr="00D016EC">
                <w:t>0.48</w:t>
              </w:r>
            </w:ins>
          </w:p>
        </w:tc>
        <w:tc>
          <w:tcPr>
            <w:tcW w:w="400" w:type="dxa"/>
            <w:noWrap/>
            <w:vAlign w:val="bottom"/>
            <w:hideMark/>
          </w:tcPr>
          <w:p w14:paraId="7DB27D04" w14:textId="77777777" w:rsidR="00C50A95" w:rsidRPr="00D016EC" w:rsidRDefault="00C50A95" w:rsidP="00416506">
            <w:pPr>
              <w:pStyle w:val="tabletext11"/>
              <w:jc w:val="center"/>
              <w:rPr>
                <w:ins w:id="11328" w:author="Author"/>
              </w:rPr>
            </w:pPr>
            <w:ins w:id="11329" w:author="Author">
              <w:r w:rsidRPr="00D016EC">
                <w:t>0.48</w:t>
              </w:r>
            </w:ins>
          </w:p>
        </w:tc>
        <w:tc>
          <w:tcPr>
            <w:tcW w:w="400" w:type="dxa"/>
            <w:noWrap/>
            <w:vAlign w:val="bottom"/>
            <w:hideMark/>
          </w:tcPr>
          <w:p w14:paraId="4372FD69" w14:textId="77777777" w:rsidR="00C50A95" w:rsidRPr="00D016EC" w:rsidRDefault="00C50A95" w:rsidP="00416506">
            <w:pPr>
              <w:pStyle w:val="tabletext11"/>
              <w:jc w:val="center"/>
              <w:rPr>
                <w:ins w:id="11330" w:author="Author"/>
              </w:rPr>
            </w:pPr>
            <w:ins w:id="11331" w:author="Author">
              <w:r w:rsidRPr="00D016EC">
                <w:t>0.48</w:t>
              </w:r>
            </w:ins>
          </w:p>
        </w:tc>
        <w:tc>
          <w:tcPr>
            <w:tcW w:w="400" w:type="dxa"/>
            <w:noWrap/>
            <w:vAlign w:val="bottom"/>
            <w:hideMark/>
          </w:tcPr>
          <w:p w14:paraId="2D7081D5" w14:textId="77777777" w:rsidR="00C50A95" w:rsidRPr="00D016EC" w:rsidRDefault="00C50A95" w:rsidP="00416506">
            <w:pPr>
              <w:pStyle w:val="tabletext11"/>
              <w:jc w:val="center"/>
              <w:rPr>
                <w:ins w:id="11332" w:author="Author"/>
              </w:rPr>
            </w:pPr>
            <w:ins w:id="11333" w:author="Author">
              <w:r w:rsidRPr="00D016EC">
                <w:t>0.48</w:t>
              </w:r>
            </w:ins>
          </w:p>
        </w:tc>
        <w:tc>
          <w:tcPr>
            <w:tcW w:w="400" w:type="dxa"/>
            <w:noWrap/>
            <w:vAlign w:val="bottom"/>
            <w:hideMark/>
          </w:tcPr>
          <w:p w14:paraId="5031964E" w14:textId="77777777" w:rsidR="00C50A95" w:rsidRPr="00D016EC" w:rsidRDefault="00C50A95" w:rsidP="00416506">
            <w:pPr>
              <w:pStyle w:val="tabletext11"/>
              <w:jc w:val="center"/>
              <w:rPr>
                <w:ins w:id="11334" w:author="Author"/>
              </w:rPr>
            </w:pPr>
            <w:ins w:id="11335" w:author="Author">
              <w:r w:rsidRPr="00D016EC">
                <w:t>0.48</w:t>
              </w:r>
            </w:ins>
          </w:p>
        </w:tc>
        <w:tc>
          <w:tcPr>
            <w:tcW w:w="400" w:type="dxa"/>
            <w:noWrap/>
            <w:vAlign w:val="bottom"/>
            <w:hideMark/>
          </w:tcPr>
          <w:p w14:paraId="19600495" w14:textId="77777777" w:rsidR="00C50A95" w:rsidRPr="00D016EC" w:rsidRDefault="00C50A95" w:rsidP="00416506">
            <w:pPr>
              <w:pStyle w:val="tabletext11"/>
              <w:jc w:val="center"/>
              <w:rPr>
                <w:ins w:id="11336" w:author="Author"/>
              </w:rPr>
            </w:pPr>
            <w:ins w:id="11337" w:author="Author">
              <w:r w:rsidRPr="00D016EC">
                <w:t>0.48</w:t>
              </w:r>
            </w:ins>
          </w:p>
        </w:tc>
        <w:tc>
          <w:tcPr>
            <w:tcW w:w="400" w:type="dxa"/>
            <w:noWrap/>
            <w:vAlign w:val="bottom"/>
            <w:hideMark/>
          </w:tcPr>
          <w:p w14:paraId="139C7E3B" w14:textId="77777777" w:rsidR="00C50A95" w:rsidRPr="00D016EC" w:rsidRDefault="00C50A95" w:rsidP="00416506">
            <w:pPr>
              <w:pStyle w:val="tabletext11"/>
              <w:jc w:val="center"/>
              <w:rPr>
                <w:ins w:id="11338" w:author="Author"/>
              </w:rPr>
            </w:pPr>
            <w:ins w:id="11339" w:author="Author">
              <w:r w:rsidRPr="00D016EC">
                <w:t>0.48</w:t>
              </w:r>
            </w:ins>
          </w:p>
        </w:tc>
        <w:tc>
          <w:tcPr>
            <w:tcW w:w="400" w:type="dxa"/>
            <w:noWrap/>
            <w:vAlign w:val="bottom"/>
            <w:hideMark/>
          </w:tcPr>
          <w:p w14:paraId="75A35673" w14:textId="77777777" w:rsidR="00C50A95" w:rsidRPr="00D016EC" w:rsidRDefault="00C50A95" w:rsidP="00416506">
            <w:pPr>
              <w:pStyle w:val="tabletext11"/>
              <w:jc w:val="center"/>
              <w:rPr>
                <w:ins w:id="11340" w:author="Author"/>
              </w:rPr>
            </w:pPr>
            <w:ins w:id="11341" w:author="Author">
              <w:r w:rsidRPr="00D016EC">
                <w:t>0.48</w:t>
              </w:r>
            </w:ins>
          </w:p>
        </w:tc>
        <w:tc>
          <w:tcPr>
            <w:tcW w:w="400" w:type="dxa"/>
            <w:noWrap/>
            <w:vAlign w:val="bottom"/>
            <w:hideMark/>
          </w:tcPr>
          <w:p w14:paraId="163882C0" w14:textId="77777777" w:rsidR="00C50A95" w:rsidRPr="00D016EC" w:rsidRDefault="00C50A95" w:rsidP="00416506">
            <w:pPr>
              <w:pStyle w:val="tabletext11"/>
              <w:jc w:val="center"/>
              <w:rPr>
                <w:ins w:id="11342" w:author="Author"/>
              </w:rPr>
            </w:pPr>
            <w:ins w:id="11343" w:author="Author">
              <w:r w:rsidRPr="00D016EC">
                <w:t>0.48</w:t>
              </w:r>
            </w:ins>
          </w:p>
        </w:tc>
        <w:tc>
          <w:tcPr>
            <w:tcW w:w="400" w:type="dxa"/>
            <w:noWrap/>
            <w:vAlign w:val="bottom"/>
            <w:hideMark/>
          </w:tcPr>
          <w:p w14:paraId="10FCB4BA" w14:textId="77777777" w:rsidR="00C50A95" w:rsidRPr="00D016EC" w:rsidRDefault="00C50A95" w:rsidP="00416506">
            <w:pPr>
              <w:pStyle w:val="tabletext11"/>
              <w:jc w:val="center"/>
              <w:rPr>
                <w:ins w:id="11344" w:author="Author"/>
              </w:rPr>
            </w:pPr>
            <w:ins w:id="11345" w:author="Author">
              <w:r w:rsidRPr="00D016EC">
                <w:t>0.48</w:t>
              </w:r>
            </w:ins>
          </w:p>
        </w:tc>
        <w:tc>
          <w:tcPr>
            <w:tcW w:w="400" w:type="dxa"/>
            <w:noWrap/>
            <w:vAlign w:val="bottom"/>
            <w:hideMark/>
          </w:tcPr>
          <w:p w14:paraId="49AE0728" w14:textId="77777777" w:rsidR="00C50A95" w:rsidRPr="00D016EC" w:rsidRDefault="00C50A95" w:rsidP="00416506">
            <w:pPr>
              <w:pStyle w:val="tabletext11"/>
              <w:jc w:val="center"/>
              <w:rPr>
                <w:ins w:id="11346" w:author="Author"/>
              </w:rPr>
            </w:pPr>
            <w:ins w:id="11347" w:author="Author">
              <w:r w:rsidRPr="00D016EC">
                <w:t>0.48</w:t>
              </w:r>
            </w:ins>
          </w:p>
        </w:tc>
        <w:tc>
          <w:tcPr>
            <w:tcW w:w="400" w:type="dxa"/>
            <w:noWrap/>
            <w:vAlign w:val="bottom"/>
            <w:hideMark/>
          </w:tcPr>
          <w:p w14:paraId="34555D3A" w14:textId="77777777" w:rsidR="00C50A95" w:rsidRPr="00D016EC" w:rsidRDefault="00C50A95" w:rsidP="00416506">
            <w:pPr>
              <w:pStyle w:val="tabletext11"/>
              <w:jc w:val="center"/>
              <w:rPr>
                <w:ins w:id="11348" w:author="Author"/>
              </w:rPr>
            </w:pPr>
            <w:ins w:id="11349" w:author="Author">
              <w:r w:rsidRPr="00D016EC">
                <w:t>0.48</w:t>
              </w:r>
            </w:ins>
          </w:p>
        </w:tc>
        <w:tc>
          <w:tcPr>
            <w:tcW w:w="440" w:type="dxa"/>
            <w:noWrap/>
            <w:vAlign w:val="bottom"/>
            <w:hideMark/>
          </w:tcPr>
          <w:p w14:paraId="49E64FCA" w14:textId="77777777" w:rsidR="00C50A95" w:rsidRPr="00D016EC" w:rsidRDefault="00C50A95" w:rsidP="00416506">
            <w:pPr>
              <w:pStyle w:val="tabletext11"/>
              <w:jc w:val="center"/>
              <w:rPr>
                <w:ins w:id="11350" w:author="Author"/>
              </w:rPr>
            </w:pPr>
            <w:ins w:id="11351" w:author="Author">
              <w:r w:rsidRPr="00D016EC">
                <w:t>0.48</w:t>
              </w:r>
            </w:ins>
          </w:p>
        </w:tc>
        <w:tc>
          <w:tcPr>
            <w:tcW w:w="400" w:type="dxa"/>
            <w:noWrap/>
            <w:vAlign w:val="bottom"/>
            <w:hideMark/>
          </w:tcPr>
          <w:p w14:paraId="238FCA6E" w14:textId="77777777" w:rsidR="00C50A95" w:rsidRPr="00D016EC" w:rsidRDefault="00C50A95" w:rsidP="00416506">
            <w:pPr>
              <w:pStyle w:val="tabletext11"/>
              <w:jc w:val="center"/>
              <w:rPr>
                <w:ins w:id="11352" w:author="Author"/>
              </w:rPr>
            </w:pPr>
            <w:ins w:id="11353" w:author="Author">
              <w:r w:rsidRPr="00D016EC">
                <w:t>0.48</w:t>
              </w:r>
            </w:ins>
          </w:p>
        </w:tc>
        <w:tc>
          <w:tcPr>
            <w:tcW w:w="400" w:type="dxa"/>
            <w:noWrap/>
            <w:vAlign w:val="bottom"/>
            <w:hideMark/>
          </w:tcPr>
          <w:p w14:paraId="5E55B3D4" w14:textId="77777777" w:rsidR="00C50A95" w:rsidRPr="00D016EC" w:rsidRDefault="00C50A95" w:rsidP="00416506">
            <w:pPr>
              <w:pStyle w:val="tabletext11"/>
              <w:jc w:val="center"/>
              <w:rPr>
                <w:ins w:id="11354" w:author="Author"/>
              </w:rPr>
            </w:pPr>
            <w:ins w:id="11355" w:author="Author">
              <w:r w:rsidRPr="00D016EC">
                <w:t>0.48</w:t>
              </w:r>
            </w:ins>
          </w:p>
        </w:tc>
        <w:tc>
          <w:tcPr>
            <w:tcW w:w="400" w:type="dxa"/>
            <w:noWrap/>
            <w:vAlign w:val="bottom"/>
            <w:hideMark/>
          </w:tcPr>
          <w:p w14:paraId="18E0AC00" w14:textId="77777777" w:rsidR="00C50A95" w:rsidRPr="00D016EC" w:rsidRDefault="00C50A95" w:rsidP="00416506">
            <w:pPr>
              <w:pStyle w:val="tabletext11"/>
              <w:jc w:val="center"/>
              <w:rPr>
                <w:ins w:id="11356" w:author="Author"/>
              </w:rPr>
            </w:pPr>
            <w:ins w:id="11357" w:author="Author">
              <w:r w:rsidRPr="00D016EC">
                <w:t>0.48</w:t>
              </w:r>
            </w:ins>
          </w:p>
        </w:tc>
        <w:tc>
          <w:tcPr>
            <w:tcW w:w="400" w:type="dxa"/>
            <w:noWrap/>
            <w:vAlign w:val="bottom"/>
            <w:hideMark/>
          </w:tcPr>
          <w:p w14:paraId="7E33499F" w14:textId="77777777" w:rsidR="00C50A95" w:rsidRPr="00D016EC" w:rsidRDefault="00C50A95" w:rsidP="00416506">
            <w:pPr>
              <w:pStyle w:val="tabletext11"/>
              <w:jc w:val="center"/>
              <w:rPr>
                <w:ins w:id="11358" w:author="Author"/>
              </w:rPr>
            </w:pPr>
            <w:ins w:id="11359" w:author="Author">
              <w:r w:rsidRPr="00D016EC">
                <w:t>0.48</w:t>
              </w:r>
            </w:ins>
          </w:p>
        </w:tc>
        <w:tc>
          <w:tcPr>
            <w:tcW w:w="460" w:type="dxa"/>
            <w:noWrap/>
            <w:vAlign w:val="bottom"/>
            <w:hideMark/>
          </w:tcPr>
          <w:p w14:paraId="109C5FDC" w14:textId="77777777" w:rsidR="00C50A95" w:rsidRPr="00D016EC" w:rsidRDefault="00C50A95" w:rsidP="00416506">
            <w:pPr>
              <w:pStyle w:val="tabletext11"/>
              <w:jc w:val="center"/>
              <w:rPr>
                <w:ins w:id="11360" w:author="Author"/>
              </w:rPr>
            </w:pPr>
            <w:ins w:id="11361" w:author="Author">
              <w:r w:rsidRPr="00D016EC">
                <w:t>0.48</w:t>
              </w:r>
            </w:ins>
          </w:p>
        </w:tc>
      </w:tr>
      <w:tr w:rsidR="00C50A95" w:rsidRPr="00D016EC" w14:paraId="6AC7DEB2" w14:textId="77777777" w:rsidTr="00416506">
        <w:trPr>
          <w:trHeight w:val="190"/>
          <w:ins w:id="11362" w:author="Author"/>
        </w:trPr>
        <w:tc>
          <w:tcPr>
            <w:tcW w:w="200" w:type="dxa"/>
            <w:tcBorders>
              <w:right w:val="nil"/>
            </w:tcBorders>
            <w:vAlign w:val="bottom"/>
          </w:tcPr>
          <w:p w14:paraId="22DEAF9F" w14:textId="77777777" w:rsidR="00C50A95" w:rsidRPr="00D016EC" w:rsidRDefault="00C50A95" w:rsidP="00416506">
            <w:pPr>
              <w:pStyle w:val="tabletext11"/>
              <w:jc w:val="right"/>
              <w:rPr>
                <w:ins w:id="11363" w:author="Author"/>
              </w:rPr>
            </w:pPr>
          </w:p>
        </w:tc>
        <w:tc>
          <w:tcPr>
            <w:tcW w:w="1580" w:type="dxa"/>
            <w:tcBorders>
              <w:left w:val="nil"/>
            </w:tcBorders>
            <w:vAlign w:val="bottom"/>
            <w:hideMark/>
          </w:tcPr>
          <w:p w14:paraId="54042CF8" w14:textId="77777777" w:rsidR="00C50A95" w:rsidRPr="00D016EC" w:rsidRDefault="00C50A95" w:rsidP="00416506">
            <w:pPr>
              <w:pStyle w:val="tabletext11"/>
              <w:tabs>
                <w:tab w:val="decimal" w:pos="640"/>
              </w:tabs>
              <w:rPr>
                <w:ins w:id="11364" w:author="Author"/>
              </w:rPr>
            </w:pPr>
            <w:ins w:id="11365" w:author="Author">
              <w:r w:rsidRPr="00D016EC">
                <w:t>25,000 to 29,999</w:t>
              </w:r>
            </w:ins>
          </w:p>
        </w:tc>
        <w:tc>
          <w:tcPr>
            <w:tcW w:w="680" w:type="dxa"/>
            <w:noWrap/>
            <w:vAlign w:val="bottom"/>
            <w:hideMark/>
          </w:tcPr>
          <w:p w14:paraId="3F3E0780" w14:textId="77777777" w:rsidR="00C50A95" w:rsidRPr="00D016EC" w:rsidRDefault="00C50A95" w:rsidP="00416506">
            <w:pPr>
              <w:pStyle w:val="tabletext11"/>
              <w:jc w:val="center"/>
              <w:rPr>
                <w:ins w:id="11366" w:author="Author"/>
              </w:rPr>
            </w:pPr>
            <w:ins w:id="11367" w:author="Author">
              <w:r w:rsidRPr="00D016EC">
                <w:t>1.00</w:t>
              </w:r>
            </w:ins>
          </w:p>
        </w:tc>
        <w:tc>
          <w:tcPr>
            <w:tcW w:w="900" w:type="dxa"/>
            <w:noWrap/>
            <w:vAlign w:val="bottom"/>
            <w:hideMark/>
          </w:tcPr>
          <w:p w14:paraId="49B2986F" w14:textId="77777777" w:rsidR="00C50A95" w:rsidRPr="00D016EC" w:rsidRDefault="00C50A95" w:rsidP="00416506">
            <w:pPr>
              <w:pStyle w:val="tabletext11"/>
              <w:jc w:val="center"/>
              <w:rPr>
                <w:ins w:id="11368" w:author="Author"/>
              </w:rPr>
            </w:pPr>
            <w:ins w:id="11369" w:author="Author">
              <w:r w:rsidRPr="00D016EC">
                <w:t>0.75</w:t>
              </w:r>
            </w:ins>
          </w:p>
        </w:tc>
        <w:tc>
          <w:tcPr>
            <w:tcW w:w="400" w:type="dxa"/>
            <w:noWrap/>
            <w:vAlign w:val="bottom"/>
            <w:hideMark/>
          </w:tcPr>
          <w:p w14:paraId="638EB97B" w14:textId="77777777" w:rsidR="00C50A95" w:rsidRPr="00D016EC" w:rsidRDefault="00C50A95" w:rsidP="00416506">
            <w:pPr>
              <w:pStyle w:val="tabletext11"/>
              <w:jc w:val="center"/>
              <w:rPr>
                <w:ins w:id="11370" w:author="Author"/>
              </w:rPr>
            </w:pPr>
            <w:ins w:id="11371" w:author="Author">
              <w:r w:rsidRPr="00D016EC">
                <w:t>0.75</w:t>
              </w:r>
            </w:ins>
          </w:p>
        </w:tc>
        <w:tc>
          <w:tcPr>
            <w:tcW w:w="400" w:type="dxa"/>
            <w:noWrap/>
            <w:vAlign w:val="bottom"/>
            <w:hideMark/>
          </w:tcPr>
          <w:p w14:paraId="756E97BF" w14:textId="77777777" w:rsidR="00C50A95" w:rsidRPr="00D016EC" w:rsidRDefault="00C50A95" w:rsidP="00416506">
            <w:pPr>
              <w:pStyle w:val="tabletext11"/>
              <w:jc w:val="center"/>
              <w:rPr>
                <w:ins w:id="11372" w:author="Author"/>
              </w:rPr>
            </w:pPr>
            <w:ins w:id="11373" w:author="Author">
              <w:r w:rsidRPr="00D016EC">
                <w:t>0.75</w:t>
              </w:r>
            </w:ins>
          </w:p>
        </w:tc>
        <w:tc>
          <w:tcPr>
            <w:tcW w:w="400" w:type="dxa"/>
            <w:noWrap/>
            <w:vAlign w:val="bottom"/>
            <w:hideMark/>
          </w:tcPr>
          <w:p w14:paraId="2EC06217" w14:textId="77777777" w:rsidR="00C50A95" w:rsidRPr="00D016EC" w:rsidRDefault="00C50A95" w:rsidP="00416506">
            <w:pPr>
              <w:pStyle w:val="tabletext11"/>
              <w:jc w:val="center"/>
              <w:rPr>
                <w:ins w:id="11374" w:author="Author"/>
              </w:rPr>
            </w:pPr>
            <w:ins w:id="11375" w:author="Author">
              <w:r w:rsidRPr="00D016EC">
                <w:t>0.72</w:t>
              </w:r>
            </w:ins>
          </w:p>
        </w:tc>
        <w:tc>
          <w:tcPr>
            <w:tcW w:w="400" w:type="dxa"/>
            <w:noWrap/>
            <w:vAlign w:val="bottom"/>
            <w:hideMark/>
          </w:tcPr>
          <w:p w14:paraId="257FCED2" w14:textId="77777777" w:rsidR="00C50A95" w:rsidRPr="00D016EC" w:rsidRDefault="00C50A95" w:rsidP="00416506">
            <w:pPr>
              <w:pStyle w:val="tabletext11"/>
              <w:jc w:val="center"/>
              <w:rPr>
                <w:ins w:id="11376" w:author="Author"/>
              </w:rPr>
            </w:pPr>
            <w:ins w:id="11377" w:author="Author">
              <w:r w:rsidRPr="00D016EC">
                <w:t>0.69</w:t>
              </w:r>
            </w:ins>
          </w:p>
        </w:tc>
        <w:tc>
          <w:tcPr>
            <w:tcW w:w="400" w:type="dxa"/>
            <w:noWrap/>
            <w:vAlign w:val="bottom"/>
            <w:hideMark/>
          </w:tcPr>
          <w:p w14:paraId="332E0630" w14:textId="77777777" w:rsidR="00C50A95" w:rsidRPr="00D016EC" w:rsidRDefault="00C50A95" w:rsidP="00416506">
            <w:pPr>
              <w:pStyle w:val="tabletext11"/>
              <w:jc w:val="center"/>
              <w:rPr>
                <w:ins w:id="11378" w:author="Author"/>
              </w:rPr>
            </w:pPr>
            <w:ins w:id="11379" w:author="Author">
              <w:r w:rsidRPr="00D016EC">
                <w:t>0.66</w:t>
              </w:r>
            </w:ins>
          </w:p>
        </w:tc>
        <w:tc>
          <w:tcPr>
            <w:tcW w:w="400" w:type="dxa"/>
            <w:noWrap/>
            <w:vAlign w:val="bottom"/>
            <w:hideMark/>
          </w:tcPr>
          <w:p w14:paraId="07B02640" w14:textId="77777777" w:rsidR="00C50A95" w:rsidRPr="00D016EC" w:rsidRDefault="00C50A95" w:rsidP="00416506">
            <w:pPr>
              <w:pStyle w:val="tabletext11"/>
              <w:jc w:val="center"/>
              <w:rPr>
                <w:ins w:id="11380" w:author="Author"/>
              </w:rPr>
            </w:pPr>
            <w:ins w:id="11381" w:author="Author">
              <w:r w:rsidRPr="00D016EC">
                <w:t>0.63</w:t>
              </w:r>
            </w:ins>
          </w:p>
        </w:tc>
        <w:tc>
          <w:tcPr>
            <w:tcW w:w="400" w:type="dxa"/>
            <w:noWrap/>
            <w:vAlign w:val="bottom"/>
            <w:hideMark/>
          </w:tcPr>
          <w:p w14:paraId="0BB80B51" w14:textId="77777777" w:rsidR="00C50A95" w:rsidRPr="00D016EC" w:rsidRDefault="00C50A95" w:rsidP="00416506">
            <w:pPr>
              <w:pStyle w:val="tabletext11"/>
              <w:jc w:val="center"/>
              <w:rPr>
                <w:ins w:id="11382" w:author="Author"/>
              </w:rPr>
            </w:pPr>
            <w:ins w:id="11383" w:author="Author">
              <w:r w:rsidRPr="00D016EC">
                <w:t>0.60</w:t>
              </w:r>
            </w:ins>
          </w:p>
        </w:tc>
        <w:tc>
          <w:tcPr>
            <w:tcW w:w="400" w:type="dxa"/>
            <w:noWrap/>
            <w:vAlign w:val="bottom"/>
            <w:hideMark/>
          </w:tcPr>
          <w:p w14:paraId="2E96E065" w14:textId="77777777" w:rsidR="00C50A95" w:rsidRPr="00D016EC" w:rsidRDefault="00C50A95" w:rsidP="00416506">
            <w:pPr>
              <w:pStyle w:val="tabletext11"/>
              <w:jc w:val="center"/>
              <w:rPr>
                <w:ins w:id="11384" w:author="Author"/>
              </w:rPr>
            </w:pPr>
            <w:ins w:id="11385" w:author="Author">
              <w:r w:rsidRPr="00D016EC">
                <w:t>0.60</w:t>
              </w:r>
            </w:ins>
          </w:p>
        </w:tc>
        <w:tc>
          <w:tcPr>
            <w:tcW w:w="400" w:type="dxa"/>
            <w:noWrap/>
            <w:vAlign w:val="bottom"/>
            <w:hideMark/>
          </w:tcPr>
          <w:p w14:paraId="6D2B3E7B" w14:textId="77777777" w:rsidR="00C50A95" w:rsidRPr="00D016EC" w:rsidRDefault="00C50A95" w:rsidP="00416506">
            <w:pPr>
              <w:pStyle w:val="tabletext11"/>
              <w:jc w:val="center"/>
              <w:rPr>
                <w:ins w:id="11386" w:author="Author"/>
              </w:rPr>
            </w:pPr>
            <w:ins w:id="11387" w:author="Author">
              <w:r w:rsidRPr="00D016EC">
                <w:t>0.60</w:t>
              </w:r>
            </w:ins>
          </w:p>
        </w:tc>
        <w:tc>
          <w:tcPr>
            <w:tcW w:w="400" w:type="dxa"/>
            <w:noWrap/>
            <w:vAlign w:val="bottom"/>
            <w:hideMark/>
          </w:tcPr>
          <w:p w14:paraId="2F08F2F0" w14:textId="77777777" w:rsidR="00C50A95" w:rsidRPr="00D016EC" w:rsidRDefault="00C50A95" w:rsidP="00416506">
            <w:pPr>
              <w:pStyle w:val="tabletext11"/>
              <w:jc w:val="center"/>
              <w:rPr>
                <w:ins w:id="11388" w:author="Author"/>
              </w:rPr>
            </w:pPr>
            <w:ins w:id="11389" w:author="Author">
              <w:r w:rsidRPr="00D016EC">
                <w:t>0.60</w:t>
              </w:r>
            </w:ins>
          </w:p>
        </w:tc>
        <w:tc>
          <w:tcPr>
            <w:tcW w:w="400" w:type="dxa"/>
            <w:noWrap/>
            <w:vAlign w:val="bottom"/>
            <w:hideMark/>
          </w:tcPr>
          <w:p w14:paraId="055CBD94" w14:textId="77777777" w:rsidR="00C50A95" w:rsidRPr="00D016EC" w:rsidRDefault="00C50A95" w:rsidP="00416506">
            <w:pPr>
              <w:pStyle w:val="tabletext11"/>
              <w:jc w:val="center"/>
              <w:rPr>
                <w:ins w:id="11390" w:author="Author"/>
              </w:rPr>
            </w:pPr>
            <w:ins w:id="11391" w:author="Author">
              <w:r w:rsidRPr="00D016EC">
                <w:t>0.60</w:t>
              </w:r>
            </w:ins>
          </w:p>
        </w:tc>
        <w:tc>
          <w:tcPr>
            <w:tcW w:w="400" w:type="dxa"/>
            <w:noWrap/>
            <w:vAlign w:val="bottom"/>
            <w:hideMark/>
          </w:tcPr>
          <w:p w14:paraId="51E188D1" w14:textId="77777777" w:rsidR="00C50A95" w:rsidRPr="00D016EC" w:rsidRDefault="00C50A95" w:rsidP="00416506">
            <w:pPr>
              <w:pStyle w:val="tabletext11"/>
              <w:jc w:val="center"/>
              <w:rPr>
                <w:ins w:id="11392" w:author="Author"/>
              </w:rPr>
            </w:pPr>
            <w:ins w:id="11393" w:author="Author">
              <w:r w:rsidRPr="00D016EC">
                <w:t>0.60</w:t>
              </w:r>
            </w:ins>
          </w:p>
        </w:tc>
        <w:tc>
          <w:tcPr>
            <w:tcW w:w="400" w:type="dxa"/>
            <w:noWrap/>
            <w:vAlign w:val="bottom"/>
            <w:hideMark/>
          </w:tcPr>
          <w:p w14:paraId="544AA0A7" w14:textId="77777777" w:rsidR="00C50A95" w:rsidRPr="00D016EC" w:rsidRDefault="00C50A95" w:rsidP="00416506">
            <w:pPr>
              <w:pStyle w:val="tabletext11"/>
              <w:jc w:val="center"/>
              <w:rPr>
                <w:ins w:id="11394" w:author="Author"/>
              </w:rPr>
            </w:pPr>
            <w:ins w:id="11395" w:author="Author">
              <w:r w:rsidRPr="00D016EC">
                <w:t>0.60</w:t>
              </w:r>
            </w:ins>
          </w:p>
        </w:tc>
        <w:tc>
          <w:tcPr>
            <w:tcW w:w="400" w:type="dxa"/>
            <w:noWrap/>
            <w:vAlign w:val="bottom"/>
            <w:hideMark/>
          </w:tcPr>
          <w:p w14:paraId="4E0201A1" w14:textId="77777777" w:rsidR="00C50A95" w:rsidRPr="00D016EC" w:rsidRDefault="00C50A95" w:rsidP="00416506">
            <w:pPr>
              <w:pStyle w:val="tabletext11"/>
              <w:jc w:val="center"/>
              <w:rPr>
                <w:ins w:id="11396" w:author="Author"/>
              </w:rPr>
            </w:pPr>
            <w:ins w:id="11397" w:author="Author">
              <w:r w:rsidRPr="00D016EC">
                <w:t>0.60</w:t>
              </w:r>
            </w:ins>
          </w:p>
        </w:tc>
        <w:tc>
          <w:tcPr>
            <w:tcW w:w="400" w:type="dxa"/>
            <w:noWrap/>
            <w:vAlign w:val="bottom"/>
            <w:hideMark/>
          </w:tcPr>
          <w:p w14:paraId="3E056AF5" w14:textId="77777777" w:rsidR="00C50A95" w:rsidRPr="00D016EC" w:rsidRDefault="00C50A95" w:rsidP="00416506">
            <w:pPr>
              <w:pStyle w:val="tabletext11"/>
              <w:jc w:val="center"/>
              <w:rPr>
                <w:ins w:id="11398" w:author="Author"/>
              </w:rPr>
            </w:pPr>
            <w:ins w:id="11399" w:author="Author">
              <w:r w:rsidRPr="00D016EC">
                <w:t>0.60</w:t>
              </w:r>
            </w:ins>
          </w:p>
        </w:tc>
        <w:tc>
          <w:tcPr>
            <w:tcW w:w="400" w:type="dxa"/>
            <w:noWrap/>
            <w:vAlign w:val="bottom"/>
            <w:hideMark/>
          </w:tcPr>
          <w:p w14:paraId="70E5214D" w14:textId="77777777" w:rsidR="00C50A95" w:rsidRPr="00D016EC" w:rsidRDefault="00C50A95" w:rsidP="00416506">
            <w:pPr>
              <w:pStyle w:val="tabletext11"/>
              <w:jc w:val="center"/>
              <w:rPr>
                <w:ins w:id="11400" w:author="Author"/>
              </w:rPr>
            </w:pPr>
            <w:ins w:id="11401" w:author="Author">
              <w:r w:rsidRPr="00D016EC">
                <w:t>0.60</w:t>
              </w:r>
            </w:ins>
          </w:p>
        </w:tc>
        <w:tc>
          <w:tcPr>
            <w:tcW w:w="400" w:type="dxa"/>
            <w:noWrap/>
            <w:vAlign w:val="bottom"/>
            <w:hideMark/>
          </w:tcPr>
          <w:p w14:paraId="213B812F" w14:textId="77777777" w:rsidR="00C50A95" w:rsidRPr="00D016EC" w:rsidRDefault="00C50A95" w:rsidP="00416506">
            <w:pPr>
              <w:pStyle w:val="tabletext11"/>
              <w:jc w:val="center"/>
              <w:rPr>
                <w:ins w:id="11402" w:author="Author"/>
              </w:rPr>
            </w:pPr>
            <w:ins w:id="11403" w:author="Author">
              <w:r w:rsidRPr="00D016EC">
                <w:t>0.60</w:t>
              </w:r>
            </w:ins>
          </w:p>
        </w:tc>
        <w:tc>
          <w:tcPr>
            <w:tcW w:w="400" w:type="dxa"/>
            <w:noWrap/>
            <w:vAlign w:val="bottom"/>
            <w:hideMark/>
          </w:tcPr>
          <w:p w14:paraId="02D7A572" w14:textId="77777777" w:rsidR="00C50A95" w:rsidRPr="00D016EC" w:rsidRDefault="00C50A95" w:rsidP="00416506">
            <w:pPr>
              <w:pStyle w:val="tabletext11"/>
              <w:jc w:val="center"/>
              <w:rPr>
                <w:ins w:id="11404" w:author="Author"/>
              </w:rPr>
            </w:pPr>
            <w:ins w:id="11405" w:author="Author">
              <w:r w:rsidRPr="00D016EC">
                <w:t>0.60</w:t>
              </w:r>
            </w:ins>
          </w:p>
        </w:tc>
        <w:tc>
          <w:tcPr>
            <w:tcW w:w="400" w:type="dxa"/>
            <w:noWrap/>
            <w:vAlign w:val="bottom"/>
            <w:hideMark/>
          </w:tcPr>
          <w:p w14:paraId="25F2B0D3" w14:textId="77777777" w:rsidR="00C50A95" w:rsidRPr="00D016EC" w:rsidRDefault="00C50A95" w:rsidP="00416506">
            <w:pPr>
              <w:pStyle w:val="tabletext11"/>
              <w:jc w:val="center"/>
              <w:rPr>
                <w:ins w:id="11406" w:author="Author"/>
              </w:rPr>
            </w:pPr>
            <w:ins w:id="11407" w:author="Author">
              <w:r w:rsidRPr="00D016EC">
                <w:t>0.60</w:t>
              </w:r>
            </w:ins>
          </w:p>
        </w:tc>
        <w:tc>
          <w:tcPr>
            <w:tcW w:w="400" w:type="dxa"/>
            <w:noWrap/>
            <w:vAlign w:val="bottom"/>
            <w:hideMark/>
          </w:tcPr>
          <w:p w14:paraId="6A766126" w14:textId="77777777" w:rsidR="00C50A95" w:rsidRPr="00D016EC" w:rsidRDefault="00C50A95" w:rsidP="00416506">
            <w:pPr>
              <w:pStyle w:val="tabletext11"/>
              <w:jc w:val="center"/>
              <w:rPr>
                <w:ins w:id="11408" w:author="Author"/>
              </w:rPr>
            </w:pPr>
            <w:ins w:id="11409" w:author="Author">
              <w:r w:rsidRPr="00D016EC">
                <w:t>0.60</w:t>
              </w:r>
            </w:ins>
          </w:p>
        </w:tc>
        <w:tc>
          <w:tcPr>
            <w:tcW w:w="440" w:type="dxa"/>
            <w:noWrap/>
            <w:vAlign w:val="bottom"/>
            <w:hideMark/>
          </w:tcPr>
          <w:p w14:paraId="5A79DF1F" w14:textId="77777777" w:rsidR="00C50A95" w:rsidRPr="00D016EC" w:rsidRDefault="00C50A95" w:rsidP="00416506">
            <w:pPr>
              <w:pStyle w:val="tabletext11"/>
              <w:jc w:val="center"/>
              <w:rPr>
                <w:ins w:id="11410" w:author="Author"/>
              </w:rPr>
            </w:pPr>
            <w:ins w:id="11411" w:author="Author">
              <w:r w:rsidRPr="00D016EC">
                <w:t>0.60</w:t>
              </w:r>
            </w:ins>
          </w:p>
        </w:tc>
        <w:tc>
          <w:tcPr>
            <w:tcW w:w="400" w:type="dxa"/>
            <w:noWrap/>
            <w:vAlign w:val="bottom"/>
            <w:hideMark/>
          </w:tcPr>
          <w:p w14:paraId="10718CD2" w14:textId="77777777" w:rsidR="00C50A95" w:rsidRPr="00D016EC" w:rsidRDefault="00C50A95" w:rsidP="00416506">
            <w:pPr>
              <w:pStyle w:val="tabletext11"/>
              <w:jc w:val="center"/>
              <w:rPr>
                <w:ins w:id="11412" w:author="Author"/>
              </w:rPr>
            </w:pPr>
            <w:ins w:id="11413" w:author="Author">
              <w:r w:rsidRPr="00D016EC">
                <w:t>0.60</w:t>
              </w:r>
            </w:ins>
          </w:p>
        </w:tc>
        <w:tc>
          <w:tcPr>
            <w:tcW w:w="400" w:type="dxa"/>
            <w:noWrap/>
            <w:vAlign w:val="bottom"/>
            <w:hideMark/>
          </w:tcPr>
          <w:p w14:paraId="6F33FE9F" w14:textId="77777777" w:rsidR="00C50A95" w:rsidRPr="00D016EC" w:rsidRDefault="00C50A95" w:rsidP="00416506">
            <w:pPr>
              <w:pStyle w:val="tabletext11"/>
              <w:jc w:val="center"/>
              <w:rPr>
                <w:ins w:id="11414" w:author="Author"/>
              </w:rPr>
            </w:pPr>
            <w:ins w:id="11415" w:author="Author">
              <w:r w:rsidRPr="00D016EC">
                <w:t>0.60</w:t>
              </w:r>
            </w:ins>
          </w:p>
        </w:tc>
        <w:tc>
          <w:tcPr>
            <w:tcW w:w="400" w:type="dxa"/>
            <w:noWrap/>
            <w:vAlign w:val="bottom"/>
            <w:hideMark/>
          </w:tcPr>
          <w:p w14:paraId="38BC0BA7" w14:textId="77777777" w:rsidR="00C50A95" w:rsidRPr="00D016EC" w:rsidRDefault="00C50A95" w:rsidP="00416506">
            <w:pPr>
              <w:pStyle w:val="tabletext11"/>
              <w:jc w:val="center"/>
              <w:rPr>
                <w:ins w:id="11416" w:author="Author"/>
              </w:rPr>
            </w:pPr>
            <w:ins w:id="11417" w:author="Author">
              <w:r w:rsidRPr="00D016EC">
                <w:t>0.60</w:t>
              </w:r>
            </w:ins>
          </w:p>
        </w:tc>
        <w:tc>
          <w:tcPr>
            <w:tcW w:w="400" w:type="dxa"/>
            <w:noWrap/>
            <w:vAlign w:val="bottom"/>
            <w:hideMark/>
          </w:tcPr>
          <w:p w14:paraId="2117E31B" w14:textId="77777777" w:rsidR="00C50A95" w:rsidRPr="00D016EC" w:rsidRDefault="00C50A95" w:rsidP="00416506">
            <w:pPr>
              <w:pStyle w:val="tabletext11"/>
              <w:jc w:val="center"/>
              <w:rPr>
                <w:ins w:id="11418" w:author="Author"/>
              </w:rPr>
            </w:pPr>
            <w:ins w:id="11419" w:author="Author">
              <w:r w:rsidRPr="00D016EC">
                <w:t>0.60</w:t>
              </w:r>
            </w:ins>
          </w:p>
        </w:tc>
        <w:tc>
          <w:tcPr>
            <w:tcW w:w="460" w:type="dxa"/>
            <w:noWrap/>
            <w:vAlign w:val="bottom"/>
            <w:hideMark/>
          </w:tcPr>
          <w:p w14:paraId="2C7049B1" w14:textId="77777777" w:rsidR="00C50A95" w:rsidRPr="00D016EC" w:rsidRDefault="00C50A95" w:rsidP="00416506">
            <w:pPr>
              <w:pStyle w:val="tabletext11"/>
              <w:jc w:val="center"/>
              <w:rPr>
                <w:ins w:id="11420" w:author="Author"/>
              </w:rPr>
            </w:pPr>
            <w:ins w:id="11421" w:author="Author">
              <w:r w:rsidRPr="00D016EC">
                <w:t>0.60</w:t>
              </w:r>
            </w:ins>
          </w:p>
        </w:tc>
      </w:tr>
      <w:tr w:rsidR="00C50A95" w:rsidRPr="00D016EC" w14:paraId="07A420C9" w14:textId="77777777" w:rsidTr="00416506">
        <w:trPr>
          <w:trHeight w:val="190"/>
          <w:ins w:id="11422" w:author="Author"/>
        </w:trPr>
        <w:tc>
          <w:tcPr>
            <w:tcW w:w="200" w:type="dxa"/>
            <w:tcBorders>
              <w:right w:val="nil"/>
            </w:tcBorders>
            <w:vAlign w:val="bottom"/>
          </w:tcPr>
          <w:p w14:paraId="10B732E0" w14:textId="77777777" w:rsidR="00C50A95" w:rsidRPr="00D016EC" w:rsidRDefault="00C50A95" w:rsidP="00416506">
            <w:pPr>
              <w:pStyle w:val="tabletext11"/>
              <w:jc w:val="right"/>
              <w:rPr>
                <w:ins w:id="11423" w:author="Author"/>
              </w:rPr>
            </w:pPr>
          </w:p>
        </w:tc>
        <w:tc>
          <w:tcPr>
            <w:tcW w:w="1580" w:type="dxa"/>
            <w:tcBorders>
              <w:left w:val="nil"/>
            </w:tcBorders>
            <w:vAlign w:val="bottom"/>
            <w:hideMark/>
          </w:tcPr>
          <w:p w14:paraId="5F27778A" w14:textId="77777777" w:rsidR="00C50A95" w:rsidRPr="00D016EC" w:rsidRDefault="00C50A95" w:rsidP="00416506">
            <w:pPr>
              <w:pStyle w:val="tabletext11"/>
              <w:tabs>
                <w:tab w:val="decimal" w:pos="640"/>
              </w:tabs>
              <w:rPr>
                <w:ins w:id="11424" w:author="Author"/>
              </w:rPr>
            </w:pPr>
            <w:ins w:id="11425" w:author="Author">
              <w:r w:rsidRPr="00D016EC">
                <w:t>30,000 to 34,999</w:t>
              </w:r>
            </w:ins>
          </w:p>
        </w:tc>
        <w:tc>
          <w:tcPr>
            <w:tcW w:w="680" w:type="dxa"/>
            <w:noWrap/>
            <w:vAlign w:val="bottom"/>
            <w:hideMark/>
          </w:tcPr>
          <w:p w14:paraId="0821E3DE" w14:textId="77777777" w:rsidR="00C50A95" w:rsidRPr="00D016EC" w:rsidRDefault="00C50A95" w:rsidP="00416506">
            <w:pPr>
              <w:pStyle w:val="tabletext11"/>
              <w:jc w:val="center"/>
              <w:rPr>
                <w:ins w:id="11426" w:author="Author"/>
              </w:rPr>
            </w:pPr>
            <w:ins w:id="11427" w:author="Author">
              <w:r w:rsidRPr="00D016EC">
                <w:t>1.20</w:t>
              </w:r>
            </w:ins>
          </w:p>
        </w:tc>
        <w:tc>
          <w:tcPr>
            <w:tcW w:w="900" w:type="dxa"/>
            <w:noWrap/>
            <w:vAlign w:val="bottom"/>
            <w:hideMark/>
          </w:tcPr>
          <w:p w14:paraId="172F835C" w14:textId="77777777" w:rsidR="00C50A95" w:rsidRPr="00D016EC" w:rsidRDefault="00C50A95" w:rsidP="00416506">
            <w:pPr>
              <w:pStyle w:val="tabletext11"/>
              <w:jc w:val="center"/>
              <w:rPr>
                <w:ins w:id="11428" w:author="Author"/>
              </w:rPr>
            </w:pPr>
            <w:ins w:id="11429" w:author="Author">
              <w:r w:rsidRPr="00D016EC">
                <w:t>0.90</w:t>
              </w:r>
            </w:ins>
          </w:p>
        </w:tc>
        <w:tc>
          <w:tcPr>
            <w:tcW w:w="400" w:type="dxa"/>
            <w:noWrap/>
            <w:vAlign w:val="bottom"/>
            <w:hideMark/>
          </w:tcPr>
          <w:p w14:paraId="14CF0D62" w14:textId="77777777" w:rsidR="00C50A95" w:rsidRPr="00D016EC" w:rsidRDefault="00C50A95" w:rsidP="00416506">
            <w:pPr>
              <w:pStyle w:val="tabletext11"/>
              <w:jc w:val="center"/>
              <w:rPr>
                <w:ins w:id="11430" w:author="Author"/>
              </w:rPr>
            </w:pPr>
            <w:ins w:id="11431" w:author="Author">
              <w:r w:rsidRPr="00D016EC">
                <w:t>0.90</w:t>
              </w:r>
            </w:ins>
          </w:p>
        </w:tc>
        <w:tc>
          <w:tcPr>
            <w:tcW w:w="400" w:type="dxa"/>
            <w:noWrap/>
            <w:vAlign w:val="bottom"/>
            <w:hideMark/>
          </w:tcPr>
          <w:p w14:paraId="66411B7A" w14:textId="77777777" w:rsidR="00C50A95" w:rsidRPr="00D016EC" w:rsidRDefault="00C50A95" w:rsidP="00416506">
            <w:pPr>
              <w:pStyle w:val="tabletext11"/>
              <w:jc w:val="center"/>
              <w:rPr>
                <w:ins w:id="11432" w:author="Author"/>
              </w:rPr>
            </w:pPr>
            <w:ins w:id="11433" w:author="Author">
              <w:r w:rsidRPr="00D016EC">
                <w:t>0.90</w:t>
              </w:r>
            </w:ins>
          </w:p>
        </w:tc>
        <w:tc>
          <w:tcPr>
            <w:tcW w:w="400" w:type="dxa"/>
            <w:noWrap/>
            <w:vAlign w:val="bottom"/>
            <w:hideMark/>
          </w:tcPr>
          <w:p w14:paraId="6AC7FDF8" w14:textId="77777777" w:rsidR="00C50A95" w:rsidRPr="00D016EC" w:rsidRDefault="00C50A95" w:rsidP="00416506">
            <w:pPr>
              <w:pStyle w:val="tabletext11"/>
              <w:jc w:val="center"/>
              <w:rPr>
                <w:ins w:id="11434" w:author="Author"/>
              </w:rPr>
            </w:pPr>
            <w:ins w:id="11435" w:author="Author">
              <w:r w:rsidRPr="00D016EC">
                <w:t>0.87</w:t>
              </w:r>
            </w:ins>
          </w:p>
        </w:tc>
        <w:tc>
          <w:tcPr>
            <w:tcW w:w="400" w:type="dxa"/>
            <w:noWrap/>
            <w:vAlign w:val="bottom"/>
            <w:hideMark/>
          </w:tcPr>
          <w:p w14:paraId="15670D74" w14:textId="77777777" w:rsidR="00C50A95" w:rsidRPr="00D016EC" w:rsidRDefault="00C50A95" w:rsidP="00416506">
            <w:pPr>
              <w:pStyle w:val="tabletext11"/>
              <w:jc w:val="center"/>
              <w:rPr>
                <w:ins w:id="11436" w:author="Author"/>
              </w:rPr>
            </w:pPr>
            <w:ins w:id="11437" w:author="Author">
              <w:r w:rsidRPr="00D016EC">
                <w:t>0.83</w:t>
              </w:r>
            </w:ins>
          </w:p>
        </w:tc>
        <w:tc>
          <w:tcPr>
            <w:tcW w:w="400" w:type="dxa"/>
            <w:noWrap/>
            <w:vAlign w:val="bottom"/>
            <w:hideMark/>
          </w:tcPr>
          <w:p w14:paraId="2D7BE672" w14:textId="77777777" w:rsidR="00C50A95" w:rsidRPr="00D016EC" w:rsidRDefault="00C50A95" w:rsidP="00416506">
            <w:pPr>
              <w:pStyle w:val="tabletext11"/>
              <w:jc w:val="center"/>
              <w:rPr>
                <w:ins w:id="11438" w:author="Author"/>
              </w:rPr>
            </w:pPr>
            <w:ins w:id="11439" w:author="Author">
              <w:r w:rsidRPr="00D016EC">
                <w:t>0.79</w:t>
              </w:r>
            </w:ins>
          </w:p>
        </w:tc>
        <w:tc>
          <w:tcPr>
            <w:tcW w:w="400" w:type="dxa"/>
            <w:noWrap/>
            <w:vAlign w:val="bottom"/>
            <w:hideMark/>
          </w:tcPr>
          <w:p w14:paraId="05446BF3" w14:textId="77777777" w:rsidR="00C50A95" w:rsidRPr="00D016EC" w:rsidRDefault="00C50A95" w:rsidP="00416506">
            <w:pPr>
              <w:pStyle w:val="tabletext11"/>
              <w:jc w:val="center"/>
              <w:rPr>
                <w:ins w:id="11440" w:author="Author"/>
              </w:rPr>
            </w:pPr>
            <w:ins w:id="11441" w:author="Author">
              <w:r w:rsidRPr="00D016EC">
                <w:t>0.76</w:t>
              </w:r>
            </w:ins>
          </w:p>
        </w:tc>
        <w:tc>
          <w:tcPr>
            <w:tcW w:w="400" w:type="dxa"/>
            <w:noWrap/>
            <w:vAlign w:val="bottom"/>
            <w:hideMark/>
          </w:tcPr>
          <w:p w14:paraId="2CEDF629" w14:textId="77777777" w:rsidR="00C50A95" w:rsidRPr="00D016EC" w:rsidRDefault="00C50A95" w:rsidP="00416506">
            <w:pPr>
              <w:pStyle w:val="tabletext11"/>
              <w:jc w:val="center"/>
              <w:rPr>
                <w:ins w:id="11442" w:author="Author"/>
              </w:rPr>
            </w:pPr>
            <w:ins w:id="11443" w:author="Author">
              <w:r w:rsidRPr="00D016EC">
                <w:t>0.72</w:t>
              </w:r>
            </w:ins>
          </w:p>
        </w:tc>
        <w:tc>
          <w:tcPr>
            <w:tcW w:w="400" w:type="dxa"/>
            <w:noWrap/>
            <w:vAlign w:val="bottom"/>
            <w:hideMark/>
          </w:tcPr>
          <w:p w14:paraId="4009552B" w14:textId="77777777" w:rsidR="00C50A95" w:rsidRPr="00D016EC" w:rsidRDefault="00C50A95" w:rsidP="00416506">
            <w:pPr>
              <w:pStyle w:val="tabletext11"/>
              <w:jc w:val="center"/>
              <w:rPr>
                <w:ins w:id="11444" w:author="Author"/>
              </w:rPr>
            </w:pPr>
            <w:ins w:id="11445" w:author="Author">
              <w:r w:rsidRPr="00D016EC">
                <w:t>0.72</w:t>
              </w:r>
            </w:ins>
          </w:p>
        </w:tc>
        <w:tc>
          <w:tcPr>
            <w:tcW w:w="400" w:type="dxa"/>
            <w:noWrap/>
            <w:vAlign w:val="bottom"/>
            <w:hideMark/>
          </w:tcPr>
          <w:p w14:paraId="41151708" w14:textId="77777777" w:rsidR="00C50A95" w:rsidRPr="00D016EC" w:rsidRDefault="00C50A95" w:rsidP="00416506">
            <w:pPr>
              <w:pStyle w:val="tabletext11"/>
              <w:jc w:val="center"/>
              <w:rPr>
                <w:ins w:id="11446" w:author="Author"/>
              </w:rPr>
            </w:pPr>
            <w:ins w:id="11447" w:author="Author">
              <w:r w:rsidRPr="00D016EC">
                <w:t>0.72</w:t>
              </w:r>
            </w:ins>
          </w:p>
        </w:tc>
        <w:tc>
          <w:tcPr>
            <w:tcW w:w="400" w:type="dxa"/>
            <w:noWrap/>
            <w:vAlign w:val="bottom"/>
            <w:hideMark/>
          </w:tcPr>
          <w:p w14:paraId="61216186" w14:textId="77777777" w:rsidR="00C50A95" w:rsidRPr="00D016EC" w:rsidRDefault="00C50A95" w:rsidP="00416506">
            <w:pPr>
              <w:pStyle w:val="tabletext11"/>
              <w:jc w:val="center"/>
              <w:rPr>
                <w:ins w:id="11448" w:author="Author"/>
              </w:rPr>
            </w:pPr>
            <w:ins w:id="11449" w:author="Author">
              <w:r w:rsidRPr="00D016EC">
                <w:t>0.72</w:t>
              </w:r>
            </w:ins>
          </w:p>
        </w:tc>
        <w:tc>
          <w:tcPr>
            <w:tcW w:w="400" w:type="dxa"/>
            <w:noWrap/>
            <w:vAlign w:val="bottom"/>
            <w:hideMark/>
          </w:tcPr>
          <w:p w14:paraId="58A746CB" w14:textId="77777777" w:rsidR="00C50A95" w:rsidRPr="00D016EC" w:rsidRDefault="00C50A95" w:rsidP="00416506">
            <w:pPr>
              <w:pStyle w:val="tabletext11"/>
              <w:jc w:val="center"/>
              <w:rPr>
                <w:ins w:id="11450" w:author="Author"/>
              </w:rPr>
            </w:pPr>
            <w:ins w:id="11451" w:author="Author">
              <w:r w:rsidRPr="00D016EC">
                <w:t>0.72</w:t>
              </w:r>
            </w:ins>
          </w:p>
        </w:tc>
        <w:tc>
          <w:tcPr>
            <w:tcW w:w="400" w:type="dxa"/>
            <w:noWrap/>
            <w:vAlign w:val="bottom"/>
            <w:hideMark/>
          </w:tcPr>
          <w:p w14:paraId="2453AFEA" w14:textId="77777777" w:rsidR="00C50A95" w:rsidRPr="00D016EC" w:rsidRDefault="00C50A95" w:rsidP="00416506">
            <w:pPr>
              <w:pStyle w:val="tabletext11"/>
              <w:jc w:val="center"/>
              <w:rPr>
                <w:ins w:id="11452" w:author="Author"/>
              </w:rPr>
            </w:pPr>
            <w:ins w:id="11453" w:author="Author">
              <w:r w:rsidRPr="00D016EC">
                <w:t>0.72</w:t>
              </w:r>
            </w:ins>
          </w:p>
        </w:tc>
        <w:tc>
          <w:tcPr>
            <w:tcW w:w="400" w:type="dxa"/>
            <w:noWrap/>
            <w:vAlign w:val="bottom"/>
            <w:hideMark/>
          </w:tcPr>
          <w:p w14:paraId="39907980" w14:textId="77777777" w:rsidR="00C50A95" w:rsidRPr="00D016EC" w:rsidRDefault="00C50A95" w:rsidP="00416506">
            <w:pPr>
              <w:pStyle w:val="tabletext11"/>
              <w:jc w:val="center"/>
              <w:rPr>
                <w:ins w:id="11454" w:author="Author"/>
              </w:rPr>
            </w:pPr>
            <w:ins w:id="11455" w:author="Author">
              <w:r w:rsidRPr="00D016EC">
                <w:t>0.72</w:t>
              </w:r>
            </w:ins>
          </w:p>
        </w:tc>
        <w:tc>
          <w:tcPr>
            <w:tcW w:w="400" w:type="dxa"/>
            <w:noWrap/>
            <w:vAlign w:val="bottom"/>
            <w:hideMark/>
          </w:tcPr>
          <w:p w14:paraId="76920700" w14:textId="77777777" w:rsidR="00C50A95" w:rsidRPr="00D016EC" w:rsidRDefault="00C50A95" w:rsidP="00416506">
            <w:pPr>
              <w:pStyle w:val="tabletext11"/>
              <w:jc w:val="center"/>
              <w:rPr>
                <w:ins w:id="11456" w:author="Author"/>
              </w:rPr>
            </w:pPr>
            <w:ins w:id="11457" w:author="Author">
              <w:r w:rsidRPr="00D016EC">
                <w:t>0.72</w:t>
              </w:r>
            </w:ins>
          </w:p>
        </w:tc>
        <w:tc>
          <w:tcPr>
            <w:tcW w:w="400" w:type="dxa"/>
            <w:noWrap/>
            <w:vAlign w:val="bottom"/>
            <w:hideMark/>
          </w:tcPr>
          <w:p w14:paraId="5B239398" w14:textId="77777777" w:rsidR="00C50A95" w:rsidRPr="00D016EC" w:rsidRDefault="00C50A95" w:rsidP="00416506">
            <w:pPr>
              <w:pStyle w:val="tabletext11"/>
              <w:jc w:val="center"/>
              <w:rPr>
                <w:ins w:id="11458" w:author="Author"/>
              </w:rPr>
            </w:pPr>
            <w:ins w:id="11459" w:author="Author">
              <w:r w:rsidRPr="00D016EC">
                <w:t>0.72</w:t>
              </w:r>
            </w:ins>
          </w:p>
        </w:tc>
        <w:tc>
          <w:tcPr>
            <w:tcW w:w="400" w:type="dxa"/>
            <w:noWrap/>
            <w:vAlign w:val="bottom"/>
            <w:hideMark/>
          </w:tcPr>
          <w:p w14:paraId="7EE20D26" w14:textId="77777777" w:rsidR="00C50A95" w:rsidRPr="00D016EC" w:rsidRDefault="00C50A95" w:rsidP="00416506">
            <w:pPr>
              <w:pStyle w:val="tabletext11"/>
              <w:jc w:val="center"/>
              <w:rPr>
                <w:ins w:id="11460" w:author="Author"/>
              </w:rPr>
            </w:pPr>
            <w:ins w:id="11461" w:author="Author">
              <w:r w:rsidRPr="00D016EC">
                <w:t>0.72</w:t>
              </w:r>
            </w:ins>
          </w:p>
        </w:tc>
        <w:tc>
          <w:tcPr>
            <w:tcW w:w="400" w:type="dxa"/>
            <w:noWrap/>
            <w:vAlign w:val="bottom"/>
            <w:hideMark/>
          </w:tcPr>
          <w:p w14:paraId="411F7054" w14:textId="77777777" w:rsidR="00C50A95" w:rsidRPr="00D016EC" w:rsidRDefault="00C50A95" w:rsidP="00416506">
            <w:pPr>
              <w:pStyle w:val="tabletext11"/>
              <w:jc w:val="center"/>
              <w:rPr>
                <w:ins w:id="11462" w:author="Author"/>
              </w:rPr>
            </w:pPr>
            <w:ins w:id="11463" w:author="Author">
              <w:r w:rsidRPr="00D016EC">
                <w:t>0.72</w:t>
              </w:r>
            </w:ins>
          </w:p>
        </w:tc>
        <w:tc>
          <w:tcPr>
            <w:tcW w:w="400" w:type="dxa"/>
            <w:noWrap/>
            <w:vAlign w:val="bottom"/>
            <w:hideMark/>
          </w:tcPr>
          <w:p w14:paraId="6E25145D" w14:textId="77777777" w:rsidR="00C50A95" w:rsidRPr="00D016EC" w:rsidRDefault="00C50A95" w:rsidP="00416506">
            <w:pPr>
              <w:pStyle w:val="tabletext11"/>
              <w:jc w:val="center"/>
              <w:rPr>
                <w:ins w:id="11464" w:author="Author"/>
              </w:rPr>
            </w:pPr>
            <w:ins w:id="11465" w:author="Author">
              <w:r w:rsidRPr="00D016EC">
                <w:t>0.72</w:t>
              </w:r>
            </w:ins>
          </w:p>
        </w:tc>
        <w:tc>
          <w:tcPr>
            <w:tcW w:w="400" w:type="dxa"/>
            <w:noWrap/>
            <w:vAlign w:val="bottom"/>
            <w:hideMark/>
          </w:tcPr>
          <w:p w14:paraId="1F8B296D" w14:textId="77777777" w:rsidR="00C50A95" w:rsidRPr="00D016EC" w:rsidRDefault="00C50A95" w:rsidP="00416506">
            <w:pPr>
              <w:pStyle w:val="tabletext11"/>
              <w:jc w:val="center"/>
              <w:rPr>
                <w:ins w:id="11466" w:author="Author"/>
              </w:rPr>
            </w:pPr>
            <w:ins w:id="11467" w:author="Author">
              <w:r w:rsidRPr="00D016EC">
                <w:t>0.72</w:t>
              </w:r>
            </w:ins>
          </w:p>
        </w:tc>
        <w:tc>
          <w:tcPr>
            <w:tcW w:w="400" w:type="dxa"/>
            <w:noWrap/>
            <w:vAlign w:val="bottom"/>
            <w:hideMark/>
          </w:tcPr>
          <w:p w14:paraId="38C0F4F8" w14:textId="77777777" w:rsidR="00C50A95" w:rsidRPr="00D016EC" w:rsidRDefault="00C50A95" w:rsidP="00416506">
            <w:pPr>
              <w:pStyle w:val="tabletext11"/>
              <w:jc w:val="center"/>
              <w:rPr>
                <w:ins w:id="11468" w:author="Author"/>
              </w:rPr>
            </w:pPr>
            <w:ins w:id="11469" w:author="Author">
              <w:r w:rsidRPr="00D016EC">
                <w:t>0.72</w:t>
              </w:r>
            </w:ins>
          </w:p>
        </w:tc>
        <w:tc>
          <w:tcPr>
            <w:tcW w:w="440" w:type="dxa"/>
            <w:noWrap/>
            <w:vAlign w:val="bottom"/>
            <w:hideMark/>
          </w:tcPr>
          <w:p w14:paraId="5D8294AD" w14:textId="77777777" w:rsidR="00C50A95" w:rsidRPr="00D016EC" w:rsidRDefault="00C50A95" w:rsidP="00416506">
            <w:pPr>
              <w:pStyle w:val="tabletext11"/>
              <w:jc w:val="center"/>
              <w:rPr>
                <w:ins w:id="11470" w:author="Author"/>
              </w:rPr>
            </w:pPr>
            <w:ins w:id="11471" w:author="Author">
              <w:r w:rsidRPr="00D016EC">
                <w:t>0.72</w:t>
              </w:r>
            </w:ins>
          </w:p>
        </w:tc>
        <w:tc>
          <w:tcPr>
            <w:tcW w:w="400" w:type="dxa"/>
            <w:noWrap/>
            <w:vAlign w:val="bottom"/>
            <w:hideMark/>
          </w:tcPr>
          <w:p w14:paraId="758E8EBB" w14:textId="77777777" w:rsidR="00C50A95" w:rsidRPr="00D016EC" w:rsidRDefault="00C50A95" w:rsidP="00416506">
            <w:pPr>
              <w:pStyle w:val="tabletext11"/>
              <w:jc w:val="center"/>
              <w:rPr>
                <w:ins w:id="11472" w:author="Author"/>
              </w:rPr>
            </w:pPr>
            <w:ins w:id="11473" w:author="Author">
              <w:r w:rsidRPr="00D016EC">
                <w:t>0.72</w:t>
              </w:r>
            </w:ins>
          </w:p>
        </w:tc>
        <w:tc>
          <w:tcPr>
            <w:tcW w:w="400" w:type="dxa"/>
            <w:noWrap/>
            <w:vAlign w:val="bottom"/>
            <w:hideMark/>
          </w:tcPr>
          <w:p w14:paraId="79068C9F" w14:textId="77777777" w:rsidR="00C50A95" w:rsidRPr="00D016EC" w:rsidRDefault="00C50A95" w:rsidP="00416506">
            <w:pPr>
              <w:pStyle w:val="tabletext11"/>
              <w:jc w:val="center"/>
              <w:rPr>
                <w:ins w:id="11474" w:author="Author"/>
              </w:rPr>
            </w:pPr>
            <w:ins w:id="11475" w:author="Author">
              <w:r w:rsidRPr="00D016EC">
                <w:t>0.72</w:t>
              </w:r>
            </w:ins>
          </w:p>
        </w:tc>
        <w:tc>
          <w:tcPr>
            <w:tcW w:w="400" w:type="dxa"/>
            <w:noWrap/>
            <w:vAlign w:val="bottom"/>
            <w:hideMark/>
          </w:tcPr>
          <w:p w14:paraId="0B4DB729" w14:textId="77777777" w:rsidR="00C50A95" w:rsidRPr="00D016EC" w:rsidRDefault="00C50A95" w:rsidP="00416506">
            <w:pPr>
              <w:pStyle w:val="tabletext11"/>
              <w:jc w:val="center"/>
              <w:rPr>
                <w:ins w:id="11476" w:author="Author"/>
              </w:rPr>
            </w:pPr>
            <w:ins w:id="11477" w:author="Author">
              <w:r w:rsidRPr="00D016EC">
                <w:t>0.72</w:t>
              </w:r>
            </w:ins>
          </w:p>
        </w:tc>
        <w:tc>
          <w:tcPr>
            <w:tcW w:w="400" w:type="dxa"/>
            <w:noWrap/>
            <w:vAlign w:val="bottom"/>
            <w:hideMark/>
          </w:tcPr>
          <w:p w14:paraId="3F785C10" w14:textId="77777777" w:rsidR="00C50A95" w:rsidRPr="00D016EC" w:rsidRDefault="00C50A95" w:rsidP="00416506">
            <w:pPr>
              <w:pStyle w:val="tabletext11"/>
              <w:jc w:val="center"/>
              <w:rPr>
                <w:ins w:id="11478" w:author="Author"/>
              </w:rPr>
            </w:pPr>
            <w:ins w:id="11479" w:author="Author">
              <w:r w:rsidRPr="00D016EC">
                <w:t>0.72</w:t>
              </w:r>
            </w:ins>
          </w:p>
        </w:tc>
        <w:tc>
          <w:tcPr>
            <w:tcW w:w="460" w:type="dxa"/>
            <w:noWrap/>
            <w:vAlign w:val="bottom"/>
            <w:hideMark/>
          </w:tcPr>
          <w:p w14:paraId="0770A62F" w14:textId="77777777" w:rsidR="00C50A95" w:rsidRPr="00D016EC" w:rsidRDefault="00C50A95" w:rsidP="00416506">
            <w:pPr>
              <w:pStyle w:val="tabletext11"/>
              <w:jc w:val="center"/>
              <w:rPr>
                <w:ins w:id="11480" w:author="Author"/>
              </w:rPr>
            </w:pPr>
            <w:ins w:id="11481" w:author="Author">
              <w:r w:rsidRPr="00D016EC">
                <w:t>0.72</w:t>
              </w:r>
            </w:ins>
          </w:p>
        </w:tc>
      </w:tr>
      <w:tr w:rsidR="00C50A95" w:rsidRPr="00D016EC" w14:paraId="69157FCD" w14:textId="77777777" w:rsidTr="00416506">
        <w:trPr>
          <w:trHeight w:val="190"/>
          <w:ins w:id="11482" w:author="Author"/>
        </w:trPr>
        <w:tc>
          <w:tcPr>
            <w:tcW w:w="200" w:type="dxa"/>
            <w:tcBorders>
              <w:right w:val="nil"/>
            </w:tcBorders>
            <w:vAlign w:val="bottom"/>
          </w:tcPr>
          <w:p w14:paraId="3E8A6BFA" w14:textId="77777777" w:rsidR="00C50A95" w:rsidRPr="00D016EC" w:rsidRDefault="00C50A95" w:rsidP="00416506">
            <w:pPr>
              <w:pStyle w:val="tabletext11"/>
              <w:jc w:val="right"/>
              <w:rPr>
                <w:ins w:id="11483" w:author="Author"/>
              </w:rPr>
            </w:pPr>
          </w:p>
        </w:tc>
        <w:tc>
          <w:tcPr>
            <w:tcW w:w="1580" w:type="dxa"/>
            <w:tcBorders>
              <w:left w:val="nil"/>
            </w:tcBorders>
            <w:vAlign w:val="bottom"/>
            <w:hideMark/>
          </w:tcPr>
          <w:p w14:paraId="5F5D2F0F" w14:textId="77777777" w:rsidR="00C50A95" w:rsidRPr="00D016EC" w:rsidRDefault="00C50A95" w:rsidP="00416506">
            <w:pPr>
              <w:pStyle w:val="tabletext11"/>
              <w:tabs>
                <w:tab w:val="decimal" w:pos="640"/>
              </w:tabs>
              <w:rPr>
                <w:ins w:id="11484" w:author="Author"/>
              </w:rPr>
            </w:pPr>
            <w:ins w:id="11485" w:author="Author">
              <w:r w:rsidRPr="00D016EC">
                <w:t>35,000 to 39,999</w:t>
              </w:r>
            </w:ins>
          </w:p>
        </w:tc>
        <w:tc>
          <w:tcPr>
            <w:tcW w:w="680" w:type="dxa"/>
            <w:noWrap/>
            <w:vAlign w:val="bottom"/>
            <w:hideMark/>
          </w:tcPr>
          <w:p w14:paraId="14E3391B" w14:textId="77777777" w:rsidR="00C50A95" w:rsidRPr="00D016EC" w:rsidRDefault="00C50A95" w:rsidP="00416506">
            <w:pPr>
              <w:pStyle w:val="tabletext11"/>
              <w:jc w:val="center"/>
              <w:rPr>
                <w:ins w:id="11486" w:author="Author"/>
              </w:rPr>
            </w:pPr>
            <w:ins w:id="11487" w:author="Author">
              <w:r w:rsidRPr="00D016EC">
                <w:t>1.41</w:t>
              </w:r>
            </w:ins>
          </w:p>
        </w:tc>
        <w:tc>
          <w:tcPr>
            <w:tcW w:w="900" w:type="dxa"/>
            <w:noWrap/>
            <w:vAlign w:val="bottom"/>
            <w:hideMark/>
          </w:tcPr>
          <w:p w14:paraId="6C126E70" w14:textId="77777777" w:rsidR="00C50A95" w:rsidRPr="00D016EC" w:rsidRDefault="00C50A95" w:rsidP="00416506">
            <w:pPr>
              <w:pStyle w:val="tabletext11"/>
              <w:jc w:val="center"/>
              <w:rPr>
                <w:ins w:id="11488" w:author="Author"/>
              </w:rPr>
            </w:pPr>
            <w:ins w:id="11489" w:author="Author">
              <w:r w:rsidRPr="00D016EC">
                <w:t>1.05</w:t>
              </w:r>
            </w:ins>
          </w:p>
        </w:tc>
        <w:tc>
          <w:tcPr>
            <w:tcW w:w="400" w:type="dxa"/>
            <w:noWrap/>
            <w:vAlign w:val="bottom"/>
            <w:hideMark/>
          </w:tcPr>
          <w:p w14:paraId="1A23B048" w14:textId="77777777" w:rsidR="00C50A95" w:rsidRPr="00D016EC" w:rsidRDefault="00C50A95" w:rsidP="00416506">
            <w:pPr>
              <w:pStyle w:val="tabletext11"/>
              <w:jc w:val="center"/>
              <w:rPr>
                <w:ins w:id="11490" w:author="Author"/>
              </w:rPr>
            </w:pPr>
            <w:ins w:id="11491" w:author="Author">
              <w:r w:rsidRPr="00D016EC">
                <w:t>1.05</w:t>
              </w:r>
            </w:ins>
          </w:p>
        </w:tc>
        <w:tc>
          <w:tcPr>
            <w:tcW w:w="400" w:type="dxa"/>
            <w:noWrap/>
            <w:vAlign w:val="bottom"/>
            <w:hideMark/>
          </w:tcPr>
          <w:p w14:paraId="662E7BB7" w14:textId="77777777" w:rsidR="00C50A95" w:rsidRPr="00D016EC" w:rsidRDefault="00C50A95" w:rsidP="00416506">
            <w:pPr>
              <w:pStyle w:val="tabletext11"/>
              <w:jc w:val="center"/>
              <w:rPr>
                <w:ins w:id="11492" w:author="Author"/>
              </w:rPr>
            </w:pPr>
            <w:ins w:id="11493" w:author="Author">
              <w:r w:rsidRPr="00D016EC">
                <w:t>1.05</w:t>
              </w:r>
            </w:ins>
          </w:p>
        </w:tc>
        <w:tc>
          <w:tcPr>
            <w:tcW w:w="400" w:type="dxa"/>
            <w:noWrap/>
            <w:vAlign w:val="bottom"/>
            <w:hideMark/>
          </w:tcPr>
          <w:p w14:paraId="204D1936" w14:textId="77777777" w:rsidR="00C50A95" w:rsidRPr="00D016EC" w:rsidRDefault="00C50A95" w:rsidP="00416506">
            <w:pPr>
              <w:pStyle w:val="tabletext11"/>
              <w:jc w:val="center"/>
              <w:rPr>
                <w:ins w:id="11494" w:author="Author"/>
              </w:rPr>
            </w:pPr>
            <w:ins w:id="11495" w:author="Author">
              <w:r w:rsidRPr="00D016EC">
                <w:t>1.01</w:t>
              </w:r>
            </w:ins>
          </w:p>
        </w:tc>
        <w:tc>
          <w:tcPr>
            <w:tcW w:w="400" w:type="dxa"/>
            <w:noWrap/>
            <w:vAlign w:val="bottom"/>
            <w:hideMark/>
          </w:tcPr>
          <w:p w14:paraId="48CCFE83" w14:textId="77777777" w:rsidR="00C50A95" w:rsidRPr="00D016EC" w:rsidRDefault="00C50A95" w:rsidP="00416506">
            <w:pPr>
              <w:pStyle w:val="tabletext11"/>
              <w:jc w:val="center"/>
              <w:rPr>
                <w:ins w:id="11496" w:author="Author"/>
              </w:rPr>
            </w:pPr>
            <w:ins w:id="11497" w:author="Author">
              <w:r w:rsidRPr="00D016EC">
                <w:t>0.97</w:t>
              </w:r>
            </w:ins>
          </w:p>
        </w:tc>
        <w:tc>
          <w:tcPr>
            <w:tcW w:w="400" w:type="dxa"/>
            <w:noWrap/>
            <w:vAlign w:val="bottom"/>
            <w:hideMark/>
          </w:tcPr>
          <w:p w14:paraId="7B4CD5E2" w14:textId="77777777" w:rsidR="00C50A95" w:rsidRPr="00D016EC" w:rsidRDefault="00C50A95" w:rsidP="00416506">
            <w:pPr>
              <w:pStyle w:val="tabletext11"/>
              <w:jc w:val="center"/>
              <w:rPr>
                <w:ins w:id="11498" w:author="Author"/>
              </w:rPr>
            </w:pPr>
            <w:ins w:id="11499" w:author="Author">
              <w:r w:rsidRPr="00D016EC">
                <w:t>0.93</w:t>
              </w:r>
            </w:ins>
          </w:p>
        </w:tc>
        <w:tc>
          <w:tcPr>
            <w:tcW w:w="400" w:type="dxa"/>
            <w:noWrap/>
            <w:vAlign w:val="bottom"/>
            <w:hideMark/>
          </w:tcPr>
          <w:p w14:paraId="4DB62754" w14:textId="77777777" w:rsidR="00C50A95" w:rsidRPr="00D016EC" w:rsidRDefault="00C50A95" w:rsidP="00416506">
            <w:pPr>
              <w:pStyle w:val="tabletext11"/>
              <w:jc w:val="center"/>
              <w:rPr>
                <w:ins w:id="11500" w:author="Author"/>
              </w:rPr>
            </w:pPr>
            <w:ins w:id="11501" w:author="Author">
              <w:r w:rsidRPr="00D016EC">
                <w:t>0.89</w:t>
              </w:r>
            </w:ins>
          </w:p>
        </w:tc>
        <w:tc>
          <w:tcPr>
            <w:tcW w:w="400" w:type="dxa"/>
            <w:noWrap/>
            <w:vAlign w:val="bottom"/>
            <w:hideMark/>
          </w:tcPr>
          <w:p w14:paraId="600F8E77" w14:textId="77777777" w:rsidR="00C50A95" w:rsidRPr="00D016EC" w:rsidRDefault="00C50A95" w:rsidP="00416506">
            <w:pPr>
              <w:pStyle w:val="tabletext11"/>
              <w:jc w:val="center"/>
              <w:rPr>
                <w:ins w:id="11502" w:author="Author"/>
              </w:rPr>
            </w:pPr>
            <w:ins w:id="11503" w:author="Author">
              <w:r w:rsidRPr="00D016EC">
                <w:t>0.84</w:t>
              </w:r>
            </w:ins>
          </w:p>
        </w:tc>
        <w:tc>
          <w:tcPr>
            <w:tcW w:w="400" w:type="dxa"/>
            <w:noWrap/>
            <w:vAlign w:val="bottom"/>
            <w:hideMark/>
          </w:tcPr>
          <w:p w14:paraId="4FD959F9" w14:textId="77777777" w:rsidR="00C50A95" w:rsidRPr="00D016EC" w:rsidRDefault="00C50A95" w:rsidP="00416506">
            <w:pPr>
              <w:pStyle w:val="tabletext11"/>
              <w:jc w:val="center"/>
              <w:rPr>
                <w:ins w:id="11504" w:author="Author"/>
              </w:rPr>
            </w:pPr>
            <w:ins w:id="11505" w:author="Author">
              <w:r w:rsidRPr="00D016EC">
                <w:t>0.84</w:t>
              </w:r>
            </w:ins>
          </w:p>
        </w:tc>
        <w:tc>
          <w:tcPr>
            <w:tcW w:w="400" w:type="dxa"/>
            <w:noWrap/>
            <w:vAlign w:val="bottom"/>
            <w:hideMark/>
          </w:tcPr>
          <w:p w14:paraId="605D9121" w14:textId="77777777" w:rsidR="00C50A95" w:rsidRPr="00D016EC" w:rsidRDefault="00C50A95" w:rsidP="00416506">
            <w:pPr>
              <w:pStyle w:val="tabletext11"/>
              <w:jc w:val="center"/>
              <w:rPr>
                <w:ins w:id="11506" w:author="Author"/>
              </w:rPr>
            </w:pPr>
            <w:ins w:id="11507" w:author="Author">
              <w:r w:rsidRPr="00D016EC">
                <w:t>0.84</w:t>
              </w:r>
            </w:ins>
          </w:p>
        </w:tc>
        <w:tc>
          <w:tcPr>
            <w:tcW w:w="400" w:type="dxa"/>
            <w:noWrap/>
            <w:vAlign w:val="bottom"/>
            <w:hideMark/>
          </w:tcPr>
          <w:p w14:paraId="00957981" w14:textId="77777777" w:rsidR="00C50A95" w:rsidRPr="00D016EC" w:rsidRDefault="00C50A95" w:rsidP="00416506">
            <w:pPr>
              <w:pStyle w:val="tabletext11"/>
              <w:jc w:val="center"/>
              <w:rPr>
                <w:ins w:id="11508" w:author="Author"/>
              </w:rPr>
            </w:pPr>
            <w:ins w:id="11509" w:author="Author">
              <w:r w:rsidRPr="00D016EC">
                <w:t>0.84</w:t>
              </w:r>
            </w:ins>
          </w:p>
        </w:tc>
        <w:tc>
          <w:tcPr>
            <w:tcW w:w="400" w:type="dxa"/>
            <w:noWrap/>
            <w:vAlign w:val="bottom"/>
            <w:hideMark/>
          </w:tcPr>
          <w:p w14:paraId="01630D87" w14:textId="77777777" w:rsidR="00C50A95" w:rsidRPr="00D016EC" w:rsidRDefault="00C50A95" w:rsidP="00416506">
            <w:pPr>
              <w:pStyle w:val="tabletext11"/>
              <w:jc w:val="center"/>
              <w:rPr>
                <w:ins w:id="11510" w:author="Author"/>
              </w:rPr>
            </w:pPr>
            <w:ins w:id="11511" w:author="Author">
              <w:r w:rsidRPr="00D016EC">
                <w:t>0.84</w:t>
              </w:r>
            </w:ins>
          </w:p>
        </w:tc>
        <w:tc>
          <w:tcPr>
            <w:tcW w:w="400" w:type="dxa"/>
            <w:noWrap/>
            <w:vAlign w:val="bottom"/>
            <w:hideMark/>
          </w:tcPr>
          <w:p w14:paraId="500AA858" w14:textId="77777777" w:rsidR="00C50A95" w:rsidRPr="00D016EC" w:rsidRDefault="00C50A95" w:rsidP="00416506">
            <w:pPr>
              <w:pStyle w:val="tabletext11"/>
              <w:jc w:val="center"/>
              <w:rPr>
                <w:ins w:id="11512" w:author="Author"/>
              </w:rPr>
            </w:pPr>
            <w:ins w:id="11513" w:author="Author">
              <w:r w:rsidRPr="00D016EC">
                <w:t>0.84</w:t>
              </w:r>
            </w:ins>
          </w:p>
        </w:tc>
        <w:tc>
          <w:tcPr>
            <w:tcW w:w="400" w:type="dxa"/>
            <w:noWrap/>
            <w:vAlign w:val="bottom"/>
            <w:hideMark/>
          </w:tcPr>
          <w:p w14:paraId="43E91511" w14:textId="77777777" w:rsidR="00C50A95" w:rsidRPr="00D016EC" w:rsidRDefault="00C50A95" w:rsidP="00416506">
            <w:pPr>
              <w:pStyle w:val="tabletext11"/>
              <w:jc w:val="center"/>
              <w:rPr>
                <w:ins w:id="11514" w:author="Author"/>
              </w:rPr>
            </w:pPr>
            <w:ins w:id="11515" w:author="Author">
              <w:r w:rsidRPr="00D016EC">
                <w:t>0.84</w:t>
              </w:r>
            </w:ins>
          </w:p>
        </w:tc>
        <w:tc>
          <w:tcPr>
            <w:tcW w:w="400" w:type="dxa"/>
            <w:noWrap/>
            <w:vAlign w:val="bottom"/>
            <w:hideMark/>
          </w:tcPr>
          <w:p w14:paraId="5FD9F747" w14:textId="77777777" w:rsidR="00C50A95" w:rsidRPr="00D016EC" w:rsidRDefault="00C50A95" w:rsidP="00416506">
            <w:pPr>
              <w:pStyle w:val="tabletext11"/>
              <w:jc w:val="center"/>
              <w:rPr>
                <w:ins w:id="11516" w:author="Author"/>
              </w:rPr>
            </w:pPr>
            <w:ins w:id="11517" w:author="Author">
              <w:r w:rsidRPr="00D016EC">
                <w:t>0.84</w:t>
              </w:r>
            </w:ins>
          </w:p>
        </w:tc>
        <w:tc>
          <w:tcPr>
            <w:tcW w:w="400" w:type="dxa"/>
            <w:noWrap/>
            <w:vAlign w:val="bottom"/>
            <w:hideMark/>
          </w:tcPr>
          <w:p w14:paraId="47F05149" w14:textId="77777777" w:rsidR="00C50A95" w:rsidRPr="00D016EC" w:rsidRDefault="00C50A95" w:rsidP="00416506">
            <w:pPr>
              <w:pStyle w:val="tabletext11"/>
              <w:jc w:val="center"/>
              <w:rPr>
                <w:ins w:id="11518" w:author="Author"/>
              </w:rPr>
            </w:pPr>
            <w:ins w:id="11519" w:author="Author">
              <w:r w:rsidRPr="00D016EC">
                <w:t>0.84</w:t>
              </w:r>
            </w:ins>
          </w:p>
        </w:tc>
        <w:tc>
          <w:tcPr>
            <w:tcW w:w="400" w:type="dxa"/>
            <w:noWrap/>
            <w:vAlign w:val="bottom"/>
            <w:hideMark/>
          </w:tcPr>
          <w:p w14:paraId="696B25F9" w14:textId="77777777" w:rsidR="00C50A95" w:rsidRPr="00D016EC" w:rsidRDefault="00C50A95" w:rsidP="00416506">
            <w:pPr>
              <w:pStyle w:val="tabletext11"/>
              <w:jc w:val="center"/>
              <w:rPr>
                <w:ins w:id="11520" w:author="Author"/>
              </w:rPr>
            </w:pPr>
            <w:ins w:id="11521" w:author="Author">
              <w:r w:rsidRPr="00D016EC">
                <w:t>0.84</w:t>
              </w:r>
            </w:ins>
          </w:p>
        </w:tc>
        <w:tc>
          <w:tcPr>
            <w:tcW w:w="400" w:type="dxa"/>
            <w:noWrap/>
            <w:vAlign w:val="bottom"/>
            <w:hideMark/>
          </w:tcPr>
          <w:p w14:paraId="4E9CB419" w14:textId="77777777" w:rsidR="00C50A95" w:rsidRPr="00D016EC" w:rsidRDefault="00C50A95" w:rsidP="00416506">
            <w:pPr>
              <w:pStyle w:val="tabletext11"/>
              <w:jc w:val="center"/>
              <w:rPr>
                <w:ins w:id="11522" w:author="Author"/>
              </w:rPr>
            </w:pPr>
            <w:ins w:id="11523" w:author="Author">
              <w:r w:rsidRPr="00D016EC">
                <w:t>0.84</w:t>
              </w:r>
            </w:ins>
          </w:p>
        </w:tc>
        <w:tc>
          <w:tcPr>
            <w:tcW w:w="400" w:type="dxa"/>
            <w:noWrap/>
            <w:vAlign w:val="bottom"/>
            <w:hideMark/>
          </w:tcPr>
          <w:p w14:paraId="6CB5F979" w14:textId="77777777" w:rsidR="00C50A95" w:rsidRPr="00D016EC" w:rsidRDefault="00C50A95" w:rsidP="00416506">
            <w:pPr>
              <w:pStyle w:val="tabletext11"/>
              <w:jc w:val="center"/>
              <w:rPr>
                <w:ins w:id="11524" w:author="Author"/>
              </w:rPr>
            </w:pPr>
            <w:ins w:id="11525" w:author="Author">
              <w:r w:rsidRPr="00D016EC">
                <w:t>0.84</w:t>
              </w:r>
            </w:ins>
          </w:p>
        </w:tc>
        <w:tc>
          <w:tcPr>
            <w:tcW w:w="400" w:type="dxa"/>
            <w:noWrap/>
            <w:vAlign w:val="bottom"/>
            <w:hideMark/>
          </w:tcPr>
          <w:p w14:paraId="1C30815C" w14:textId="77777777" w:rsidR="00C50A95" w:rsidRPr="00D016EC" w:rsidRDefault="00C50A95" w:rsidP="00416506">
            <w:pPr>
              <w:pStyle w:val="tabletext11"/>
              <w:jc w:val="center"/>
              <w:rPr>
                <w:ins w:id="11526" w:author="Author"/>
              </w:rPr>
            </w:pPr>
            <w:ins w:id="11527" w:author="Author">
              <w:r w:rsidRPr="00D016EC">
                <w:t>0.84</w:t>
              </w:r>
            </w:ins>
          </w:p>
        </w:tc>
        <w:tc>
          <w:tcPr>
            <w:tcW w:w="400" w:type="dxa"/>
            <w:noWrap/>
            <w:vAlign w:val="bottom"/>
            <w:hideMark/>
          </w:tcPr>
          <w:p w14:paraId="0BDF5734" w14:textId="77777777" w:rsidR="00C50A95" w:rsidRPr="00D016EC" w:rsidRDefault="00C50A95" w:rsidP="00416506">
            <w:pPr>
              <w:pStyle w:val="tabletext11"/>
              <w:jc w:val="center"/>
              <w:rPr>
                <w:ins w:id="11528" w:author="Author"/>
              </w:rPr>
            </w:pPr>
            <w:ins w:id="11529" w:author="Author">
              <w:r w:rsidRPr="00D016EC">
                <w:t>0.84</w:t>
              </w:r>
            </w:ins>
          </w:p>
        </w:tc>
        <w:tc>
          <w:tcPr>
            <w:tcW w:w="440" w:type="dxa"/>
            <w:noWrap/>
            <w:vAlign w:val="bottom"/>
            <w:hideMark/>
          </w:tcPr>
          <w:p w14:paraId="122122E3" w14:textId="77777777" w:rsidR="00C50A95" w:rsidRPr="00D016EC" w:rsidRDefault="00C50A95" w:rsidP="00416506">
            <w:pPr>
              <w:pStyle w:val="tabletext11"/>
              <w:jc w:val="center"/>
              <w:rPr>
                <w:ins w:id="11530" w:author="Author"/>
              </w:rPr>
            </w:pPr>
            <w:ins w:id="11531" w:author="Author">
              <w:r w:rsidRPr="00D016EC">
                <w:t>0.84</w:t>
              </w:r>
            </w:ins>
          </w:p>
        </w:tc>
        <w:tc>
          <w:tcPr>
            <w:tcW w:w="400" w:type="dxa"/>
            <w:noWrap/>
            <w:vAlign w:val="bottom"/>
            <w:hideMark/>
          </w:tcPr>
          <w:p w14:paraId="1C440C66" w14:textId="77777777" w:rsidR="00C50A95" w:rsidRPr="00D016EC" w:rsidRDefault="00C50A95" w:rsidP="00416506">
            <w:pPr>
              <w:pStyle w:val="tabletext11"/>
              <w:jc w:val="center"/>
              <w:rPr>
                <w:ins w:id="11532" w:author="Author"/>
              </w:rPr>
            </w:pPr>
            <w:ins w:id="11533" w:author="Author">
              <w:r w:rsidRPr="00D016EC">
                <w:t>0.84</w:t>
              </w:r>
            </w:ins>
          </w:p>
        </w:tc>
        <w:tc>
          <w:tcPr>
            <w:tcW w:w="400" w:type="dxa"/>
            <w:noWrap/>
            <w:vAlign w:val="bottom"/>
            <w:hideMark/>
          </w:tcPr>
          <w:p w14:paraId="799C65CA" w14:textId="77777777" w:rsidR="00C50A95" w:rsidRPr="00D016EC" w:rsidRDefault="00C50A95" w:rsidP="00416506">
            <w:pPr>
              <w:pStyle w:val="tabletext11"/>
              <w:jc w:val="center"/>
              <w:rPr>
                <w:ins w:id="11534" w:author="Author"/>
              </w:rPr>
            </w:pPr>
            <w:ins w:id="11535" w:author="Author">
              <w:r w:rsidRPr="00D016EC">
                <w:t>0.84</w:t>
              </w:r>
            </w:ins>
          </w:p>
        </w:tc>
        <w:tc>
          <w:tcPr>
            <w:tcW w:w="400" w:type="dxa"/>
            <w:noWrap/>
            <w:vAlign w:val="bottom"/>
            <w:hideMark/>
          </w:tcPr>
          <w:p w14:paraId="7FF9F42F" w14:textId="77777777" w:rsidR="00C50A95" w:rsidRPr="00D016EC" w:rsidRDefault="00C50A95" w:rsidP="00416506">
            <w:pPr>
              <w:pStyle w:val="tabletext11"/>
              <w:jc w:val="center"/>
              <w:rPr>
                <w:ins w:id="11536" w:author="Author"/>
              </w:rPr>
            </w:pPr>
            <w:ins w:id="11537" w:author="Author">
              <w:r w:rsidRPr="00D016EC">
                <w:t>0.84</w:t>
              </w:r>
            </w:ins>
          </w:p>
        </w:tc>
        <w:tc>
          <w:tcPr>
            <w:tcW w:w="400" w:type="dxa"/>
            <w:noWrap/>
            <w:vAlign w:val="bottom"/>
            <w:hideMark/>
          </w:tcPr>
          <w:p w14:paraId="3319AE61" w14:textId="77777777" w:rsidR="00C50A95" w:rsidRPr="00D016EC" w:rsidRDefault="00C50A95" w:rsidP="00416506">
            <w:pPr>
              <w:pStyle w:val="tabletext11"/>
              <w:jc w:val="center"/>
              <w:rPr>
                <w:ins w:id="11538" w:author="Author"/>
              </w:rPr>
            </w:pPr>
            <w:ins w:id="11539" w:author="Author">
              <w:r w:rsidRPr="00D016EC">
                <w:t>0.84</w:t>
              </w:r>
            </w:ins>
          </w:p>
        </w:tc>
        <w:tc>
          <w:tcPr>
            <w:tcW w:w="460" w:type="dxa"/>
            <w:noWrap/>
            <w:vAlign w:val="bottom"/>
            <w:hideMark/>
          </w:tcPr>
          <w:p w14:paraId="7B438A17" w14:textId="77777777" w:rsidR="00C50A95" w:rsidRPr="00D016EC" w:rsidRDefault="00C50A95" w:rsidP="00416506">
            <w:pPr>
              <w:pStyle w:val="tabletext11"/>
              <w:jc w:val="center"/>
              <w:rPr>
                <w:ins w:id="11540" w:author="Author"/>
              </w:rPr>
            </w:pPr>
            <w:ins w:id="11541" w:author="Author">
              <w:r w:rsidRPr="00D016EC">
                <w:t>0.84</w:t>
              </w:r>
            </w:ins>
          </w:p>
        </w:tc>
      </w:tr>
      <w:tr w:rsidR="00C50A95" w:rsidRPr="00D016EC" w14:paraId="227EA201" w14:textId="77777777" w:rsidTr="00416506">
        <w:trPr>
          <w:trHeight w:val="190"/>
          <w:ins w:id="11542" w:author="Author"/>
        </w:trPr>
        <w:tc>
          <w:tcPr>
            <w:tcW w:w="200" w:type="dxa"/>
            <w:tcBorders>
              <w:right w:val="nil"/>
            </w:tcBorders>
            <w:vAlign w:val="bottom"/>
          </w:tcPr>
          <w:p w14:paraId="78D4C797" w14:textId="77777777" w:rsidR="00C50A95" w:rsidRPr="00D016EC" w:rsidRDefault="00C50A95" w:rsidP="00416506">
            <w:pPr>
              <w:pStyle w:val="tabletext11"/>
              <w:jc w:val="right"/>
              <w:rPr>
                <w:ins w:id="11543" w:author="Author"/>
              </w:rPr>
            </w:pPr>
          </w:p>
        </w:tc>
        <w:tc>
          <w:tcPr>
            <w:tcW w:w="1580" w:type="dxa"/>
            <w:tcBorders>
              <w:left w:val="nil"/>
            </w:tcBorders>
            <w:vAlign w:val="bottom"/>
            <w:hideMark/>
          </w:tcPr>
          <w:p w14:paraId="15F9F02F" w14:textId="77777777" w:rsidR="00C50A95" w:rsidRPr="00D016EC" w:rsidRDefault="00C50A95" w:rsidP="00416506">
            <w:pPr>
              <w:pStyle w:val="tabletext11"/>
              <w:tabs>
                <w:tab w:val="decimal" w:pos="640"/>
              </w:tabs>
              <w:rPr>
                <w:ins w:id="11544" w:author="Author"/>
              </w:rPr>
            </w:pPr>
            <w:ins w:id="11545" w:author="Author">
              <w:r w:rsidRPr="00D016EC">
                <w:t>40,000 to 44,999</w:t>
              </w:r>
            </w:ins>
          </w:p>
        </w:tc>
        <w:tc>
          <w:tcPr>
            <w:tcW w:w="680" w:type="dxa"/>
            <w:noWrap/>
            <w:vAlign w:val="bottom"/>
            <w:hideMark/>
          </w:tcPr>
          <w:p w14:paraId="307FE629" w14:textId="77777777" w:rsidR="00C50A95" w:rsidRPr="00D016EC" w:rsidRDefault="00C50A95" w:rsidP="00416506">
            <w:pPr>
              <w:pStyle w:val="tabletext11"/>
              <w:jc w:val="center"/>
              <w:rPr>
                <w:ins w:id="11546" w:author="Author"/>
              </w:rPr>
            </w:pPr>
            <w:ins w:id="11547" w:author="Author">
              <w:r w:rsidRPr="00D016EC">
                <w:t>1.55</w:t>
              </w:r>
            </w:ins>
          </w:p>
        </w:tc>
        <w:tc>
          <w:tcPr>
            <w:tcW w:w="900" w:type="dxa"/>
            <w:noWrap/>
            <w:vAlign w:val="bottom"/>
            <w:hideMark/>
          </w:tcPr>
          <w:p w14:paraId="35AD7761" w14:textId="77777777" w:rsidR="00C50A95" w:rsidRPr="00D016EC" w:rsidRDefault="00C50A95" w:rsidP="00416506">
            <w:pPr>
              <w:pStyle w:val="tabletext11"/>
              <w:jc w:val="center"/>
              <w:rPr>
                <w:ins w:id="11548" w:author="Author"/>
              </w:rPr>
            </w:pPr>
            <w:ins w:id="11549" w:author="Author">
              <w:r w:rsidRPr="00D016EC">
                <w:t>1.17</w:t>
              </w:r>
            </w:ins>
          </w:p>
        </w:tc>
        <w:tc>
          <w:tcPr>
            <w:tcW w:w="400" w:type="dxa"/>
            <w:noWrap/>
            <w:vAlign w:val="bottom"/>
            <w:hideMark/>
          </w:tcPr>
          <w:p w14:paraId="5AC99ED3" w14:textId="77777777" w:rsidR="00C50A95" w:rsidRPr="00D016EC" w:rsidRDefault="00C50A95" w:rsidP="00416506">
            <w:pPr>
              <w:pStyle w:val="tabletext11"/>
              <w:jc w:val="center"/>
              <w:rPr>
                <w:ins w:id="11550" w:author="Author"/>
              </w:rPr>
            </w:pPr>
            <w:ins w:id="11551" w:author="Author">
              <w:r w:rsidRPr="00D016EC">
                <w:t>1.17</w:t>
              </w:r>
            </w:ins>
          </w:p>
        </w:tc>
        <w:tc>
          <w:tcPr>
            <w:tcW w:w="400" w:type="dxa"/>
            <w:noWrap/>
            <w:vAlign w:val="bottom"/>
            <w:hideMark/>
          </w:tcPr>
          <w:p w14:paraId="03DEF5A6" w14:textId="77777777" w:rsidR="00C50A95" w:rsidRPr="00D016EC" w:rsidRDefault="00C50A95" w:rsidP="00416506">
            <w:pPr>
              <w:pStyle w:val="tabletext11"/>
              <w:jc w:val="center"/>
              <w:rPr>
                <w:ins w:id="11552" w:author="Author"/>
              </w:rPr>
            </w:pPr>
            <w:ins w:id="11553" w:author="Author">
              <w:r w:rsidRPr="00D016EC">
                <w:t>1.17</w:t>
              </w:r>
            </w:ins>
          </w:p>
        </w:tc>
        <w:tc>
          <w:tcPr>
            <w:tcW w:w="400" w:type="dxa"/>
            <w:noWrap/>
            <w:vAlign w:val="bottom"/>
            <w:hideMark/>
          </w:tcPr>
          <w:p w14:paraId="1B82917C" w14:textId="77777777" w:rsidR="00C50A95" w:rsidRPr="00D016EC" w:rsidRDefault="00C50A95" w:rsidP="00416506">
            <w:pPr>
              <w:pStyle w:val="tabletext11"/>
              <w:jc w:val="center"/>
              <w:rPr>
                <w:ins w:id="11554" w:author="Author"/>
              </w:rPr>
            </w:pPr>
            <w:ins w:id="11555" w:author="Author">
              <w:r w:rsidRPr="00D016EC">
                <w:t>1.12</w:t>
              </w:r>
            </w:ins>
          </w:p>
        </w:tc>
        <w:tc>
          <w:tcPr>
            <w:tcW w:w="400" w:type="dxa"/>
            <w:noWrap/>
            <w:vAlign w:val="bottom"/>
            <w:hideMark/>
          </w:tcPr>
          <w:p w14:paraId="7B141404" w14:textId="77777777" w:rsidR="00C50A95" w:rsidRPr="00D016EC" w:rsidRDefault="00C50A95" w:rsidP="00416506">
            <w:pPr>
              <w:pStyle w:val="tabletext11"/>
              <w:jc w:val="center"/>
              <w:rPr>
                <w:ins w:id="11556" w:author="Author"/>
              </w:rPr>
            </w:pPr>
            <w:ins w:id="11557" w:author="Author">
              <w:r w:rsidRPr="00D016EC">
                <w:t>1.07</w:t>
              </w:r>
            </w:ins>
          </w:p>
        </w:tc>
        <w:tc>
          <w:tcPr>
            <w:tcW w:w="400" w:type="dxa"/>
            <w:noWrap/>
            <w:vAlign w:val="bottom"/>
            <w:hideMark/>
          </w:tcPr>
          <w:p w14:paraId="4C50D2B7" w14:textId="77777777" w:rsidR="00C50A95" w:rsidRPr="00D016EC" w:rsidRDefault="00C50A95" w:rsidP="00416506">
            <w:pPr>
              <w:pStyle w:val="tabletext11"/>
              <w:jc w:val="center"/>
              <w:rPr>
                <w:ins w:id="11558" w:author="Author"/>
              </w:rPr>
            </w:pPr>
            <w:ins w:id="11559" w:author="Author">
              <w:r w:rsidRPr="00D016EC">
                <w:t>1.03</w:t>
              </w:r>
            </w:ins>
          </w:p>
        </w:tc>
        <w:tc>
          <w:tcPr>
            <w:tcW w:w="400" w:type="dxa"/>
            <w:noWrap/>
            <w:vAlign w:val="bottom"/>
            <w:hideMark/>
          </w:tcPr>
          <w:p w14:paraId="53B09AA9" w14:textId="77777777" w:rsidR="00C50A95" w:rsidRPr="00D016EC" w:rsidRDefault="00C50A95" w:rsidP="00416506">
            <w:pPr>
              <w:pStyle w:val="tabletext11"/>
              <w:jc w:val="center"/>
              <w:rPr>
                <w:ins w:id="11560" w:author="Author"/>
              </w:rPr>
            </w:pPr>
            <w:ins w:id="11561" w:author="Author">
              <w:r w:rsidRPr="00D016EC">
                <w:t>0.98</w:t>
              </w:r>
            </w:ins>
          </w:p>
        </w:tc>
        <w:tc>
          <w:tcPr>
            <w:tcW w:w="400" w:type="dxa"/>
            <w:noWrap/>
            <w:vAlign w:val="bottom"/>
            <w:hideMark/>
          </w:tcPr>
          <w:p w14:paraId="392A199D" w14:textId="77777777" w:rsidR="00C50A95" w:rsidRPr="00D016EC" w:rsidRDefault="00C50A95" w:rsidP="00416506">
            <w:pPr>
              <w:pStyle w:val="tabletext11"/>
              <w:jc w:val="center"/>
              <w:rPr>
                <w:ins w:id="11562" w:author="Author"/>
              </w:rPr>
            </w:pPr>
            <w:ins w:id="11563" w:author="Author">
              <w:r w:rsidRPr="00D016EC">
                <w:t>0.93</w:t>
              </w:r>
            </w:ins>
          </w:p>
        </w:tc>
        <w:tc>
          <w:tcPr>
            <w:tcW w:w="400" w:type="dxa"/>
            <w:noWrap/>
            <w:vAlign w:val="bottom"/>
            <w:hideMark/>
          </w:tcPr>
          <w:p w14:paraId="1F257C2C" w14:textId="77777777" w:rsidR="00C50A95" w:rsidRPr="00D016EC" w:rsidRDefault="00C50A95" w:rsidP="00416506">
            <w:pPr>
              <w:pStyle w:val="tabletext11"/>
              <w:jc w:val="center"/>
              <w:rPr>
                <w:ins w:id="11564" w:author="Author"/>
              </w:rPr>
            </w:pPr>
            <w:ins w:id="11565" w:author="Author">
              <w:r w:rsidRPr="00D016EC">
                <w:t>0.93</w:t>
              </w:r>
            </w:ins>
          </w:p>
        </w:tc>
        <w:tc>
          <w:tcPr>
            <w:tcW w:w="400" w:type="dxa"/>
            <w:noWrap/>
            <w:vAlign w:val="bottom"/>
            <w:hideMark/>
          </w:tcPr>
          <w:p w14:paraId="7C19592E" w14:textId="77777777" w:rsidR="00C50A95" w:rsidRPr="00D016EC" w:rsidRDefault="00C50A95" w:rsidP="00416506">
            <w:pPr>
              <w:pStyle w:val="tabletext11"/>
              <w:jc w:val="center"/>
              <w:rPr>
                <w:ins w:id="11566" w:author="Author"/>
              </w:rPr>
            </w:pPr>
            <w:ins w:id="11567" w:author="Author">
              <w:r w:rsidRPr="00D016EC">
                <w:t>0.93</w:t>
              </w:r>
            </w:ins>
          </w:p>
        </w:tc>
        <w:tc>
          <w:tcPr>
            <w:tcW w:w="400" w:type="dxa"/>
            <w:noWrap/>
            <w:vAlign w:val="bottom"/>
            <w:hideMark/>
          </w:tcPr>
          <w:p w14:paraId="737F3890" w14:textId="77777777" w:rsidR="00C50A95" w:rsidRPr="00D016EC" w:rsidRDefault="00C50A95" w:rsidP="00416506">
            <w:pPr>
              <w:pStyle w:val="tabletext11"/>
              <w:jc w:val="center"/>
              <w:rPr>
                <w:ins w:id="11568" w:author="Author"/>
              </w:rPr>
            </w:pPr>
            <w:ins w:id="11569" w:author="Author">
              <w:r w:rsidRPr="00D016EC">
                <w:t>0.93</w:t>
              </w:r>
            </w:ins>
          </w:p>
        </w:tc>
        <w:tc>
          <w:tcPr>
            <w:tcW w:w="400" w:type="dxa"/>
            <w:noWrap/>
            <w:vAlign w:val="bottom"/>
            <w:hideMark/>
          </w:tcPr>
          <w:p w14:paraId="72A9DA14" w14:textId="77777777" w:rsidR="00C50A95" w:rsidRPr="00D016EC" w:rsidRDefault="00C50A95" w:rsidP="00416506">
            <w:pPr>
              <w:pStyle w:val="tabletext11"/>
              <w:jc w:val="center"/>
              <w:rPr>
                <w:ins w:id="11570" w:author="Author"/>
              </w:rPr>
            </w:pPr>
            <w:ins w:id="11571" w:author="Author">
              <w:r w:rsidRPr="00D016EC">
                <w:t>0.93</w:t>
              </w:r>
            </w:ins>
          </w:p>
        </w:tc>
        <w:tc>
          <w:tcPr>
            <w:tcW w:w="400" w:type="dxa"/>
            <w:noWrap/>
            <w:vAlign w:val="bottom"/>
            <w:hideMark/>
          </w:tcPr>
          <w:p w14:paraId="79203583" w14:textId="77777777" w:rsidR="00C50A95" w:rsidRPr="00D016EC" w:rsidRDefault="00C50A95" w:rsidP="00416506">
            <w:pPr>
              <w:pStyle w:val="tabletext11"/>
              <w:jc w:val="center"/>
              <w:rPr>
                <w:ins w:id="11572" w:author="Author"/>
              </w:rPr>
            </w:pPr>
            <w:ins w:id="11573" w:author="Author">
              <w:r w:rsidRPr="00D016EC">
                <w:t>0.93</w:t>
              </w:r>
            </w:ins>
          </w:p>
        </w:tc>
        <w:tc>
          <w:tcPr>
            <w:tcW w:w="400" w:type="dxa"/>
            <w:noWrap/>
            <w:vAlign w:val="bottom"/>
            <w:hideMark/>
          </w:tcPr>
          <w:p w14:paraId="63B1D35B" w14:textId="77777777" w:rsidR="00C50A95" w:rsidRPr="00D016EC" w:rsidRDefault="00C50A95" w:rsidP="00416506">
            <w:pPr>
              <w:pStyle w:val="tabletext11"/>
              <w:jc w:val="center"/>
              <w:rPr>
                <w:ins w:id="11574" w:author="Author"/>
              </w:rPr>
            </w:pPr>
            <w:ins w:id="11575" w:author="Author">
              <w:r w:rsidRPr="00D016EC">
                <w:t>0.93</w:t>
              </w:r>
            </w:ins>
          </w:p>
        </w:tc>
        <w:tc>
          <w:tcPr>
            <w:tcW w:w="400" w:type="dxa"/>
            <w:noWrap/>
            <w:vAlign w:val="bottom"/>
            <w:hideMark/>
          </w:tcPr>
          <w:p w14:paraId="38063223" w14:textId="77777777" w:rsidR="00C50A95" w:rsidRPr="00D016EC" w:rsidRDefault="00C50A95" w:rsidP="00416506">
            <w:pPr>
              <w:pStyle w:val="tabletext11"/>
              <w:jc w:val="center"/>
              <w:rPr>
                <w:ins w:id="11576" w:author="Author"/>
              </w:rPr>
            </w:pPr>
            <w:ins w:id="11577" w:author="Author">
              <w:r w:rsidRPr="00D016EC">
                <w:t>0.93</w:t>
              </w:r>
            </w:ins>
          </w:p>
        </w:tc>
        <w:tc>
          <w:tcPr>
            <w:tcW w:w="400" w:type="dxa"/>
            <w:noWrap/>
            <w:vAlign w:val="bottom"/>
            <w:hideMark/>
          </w:tcPr>
          <w:p w14:paraId="60BE27A7" w14:textId="77777777" w:rsidR="00C50A95" w:rsidRPr="00D016EC" w:rsidRDefault="00C50A95" w:rsidP="00416506">
            <w:pPr>
              <w:pStyle w:val="tabletext11"/>
              <w:jc w:val="center"/>
              <w:rPr>
                <w:ins w:id="11578" w:author="Author"/>
              </w:rPr>
            </w:pPr>
            <w:ins w:id="11579" w:author="Author">
              <w:r w:rsidRPr="00D016EC">
                <w:t>0.93</w:t>
              </w:r>
            </w:ins>
          </w:p>
        </w:tc>
        <w:tc>
          <w:tcPr>
            <w:tcW w:w="400" w:type="dxa"/>
            <w:noWrap/>
            <w:vAlign w:val="bottom"/>
            <w:hideMark/>
          </w:tcPr>
          <w:p w14:paraId="7A0421AF" w14:textId="77777777" w:rsidR="00C50A95" w:rsidRPr="00D016EC" w:rsidRDefault="00C50A95" w:rsidP="00416506">
            <w:pPr>
              <w:pStyle w:val="tabletext11"/>
              <w:jc w:val="center"/>
              <w:rPr>
                <w:ins w:id="11580" w:author="Author"/>
              </w:rPr>
            </w:pPr>
            <w:ins w:id="11581" w:author="Author">
              <w:r w:rsidRPr="00D016EC">
                <w:t>0.93</w:t>
              </w:r>
            </w:ins>
          </w:p>
        </w:tc>
        <w:tc>
          <w:tcPr>
            <w:tcW w:w="400" w:type="dxa"/>
            <w:noWrap/>
            <w:vAlign w:val="bottom"/>
            <w:hideMark/>
          </w:tcPr>
          <w:p w14:paraId="0B8D259F" w14:textId="77777777" w:rsidR="00C50A95" w:rsidRPr="00D016EC" w:rsidRDefault="00C50A95" w:rsidP="00416506">
            <w:pPr>
              <w:pStyle w:val="tabletext11"/>
              <w:jc w:val="center"/>
              <w:rPr>
                <w:ins w:id="11582" w:author="Author"/>
              </w:rPr>
            </w:pPr>
            <w:ins w:id="11583" w:author="Author">
              <w:r w:rsidRPr="00D016EC">
                <w:t>0.93</w:t>
              </w:r>
            </w:ins>
          </w:p>
        </w:tc>
        <w:tc>
          <w:tcPr>
            <w:tcW w:w="400" w:type="dxa"/>
            <w:noWrap/>
            <w:vAlign w:val="bottom"/>
            <w:hideMark/>
          </w:tcPr>
          <w:p w14:paraId="40E8FFBB" w14:textId="77777777" w:rsidR="00C50A95" w:rsidRPr="00D016EC" w:rsidRDefault="00C50A95" w:rsidP="00416506">
            <w:pPr>
              <w:pStyle w:val="tabletext11"/>
              <w:jc w:val="center"/>
              <w:rPr>
                <w:ins w:id="11584" w:author="Author"/>
              </w:rPr>
            </w:pPr>
            <w:ins w:id="11585" w:author="Author">
              <w:r w:rsidRPr="00D016EC">
                <w:t>0.93</w:t>
              </w:r>
            </w:ins>
          </w:p>
        </w:tc>
        <w:tc>
          <w:tcPr>
            <w:tcW w:w="400" w:type="dxa"/>
            <w:noWrap/>
            <w:vAlign w:val="bottom"/>
            <w:hideMark/>
          </w:tcPr>
          <w:p w14:paraId="45A780E6" w14:textId="77777777" w:rsidR="00C50A95" w:rsidRPr="00D016EC" w:rsidRDefault="00C50A95" w:rsidP="00416506">
            <w:pPr>
              <w:pStyle w:val="tabletext11"/>
              <w:jc w:val="center"/>
              <w:rPr>
                <w:ins w:id="11586" w:author="Author"/>
              </w:rPr>
            </w:pPr>
            <w:ins w:id="11587" w:author="Author">
              <w:r w:rsidRPr="00D016EC">
                <w:t>0.93</w:t>
              </w:r>
            </w:ins>
          </w:p>
        </w:tc>
        <w:tc>
          <w:tcPr>
            <w:tcW w:w="400" w:type="dxa"/>
            <w:noWrap/>
            <w:vAlign w:val="bottom"/>
            <w:hideMark/>
          </w:tcPr>
          <w:p w14:paraId="4608DAD6" w14:textId="77777777" w:rsidR="00C50A95" w:rsidRPr="00D016EC" w:rsidRDefault="00C50A95" w:rsidP="00416506">
            <w:pPr>
              <w:pStyle w:val="tabletext11"/>
              <w:jc w:val="center"/>
              <w:rPr>
                <w:ins w:id="11588" w:author="Author"/>
              </w:rPr>
            </w:pPr>
            <w:ins w:id="11589" w:author="Author">
              <w:r w:rsidRPr="00D016EC">
                <w:t>0.93</w:t>
              </w:r>
            </w:ins>
          </w:p>
        </w:tc>
        <w:tc>
          <w:tcPr>
            <w:tcW w:w="440" w:type="dxa"/>
            <w:noWrap/>
            <w:vAlign w:val="bottom"/>
            <w:hideMark/>
          </w:tcPr>
          <w:p w14:paraId="5CC01111" w14:textId="77777777" w:rsidR="00C50A95" w:rsidRPr="00D016EC" w:rsidRDefault="00C50A95" w:rsidP="00416506">
            <w:pPr>
              <w:pStyle w:val="tabletext11"/>
              <w:jc w:val="center"/>
              <w:rPr>
                <w:ins w:id="11590" w:author="Author"/>
              </w:rPr>
            </w:pPr>
            <w:ins w:id="11591" w:author="Author">
              <w:r w:rsidRPr="00D016EC">
                <w:t>0.93</w:t>
              </w:r>
            </w:ins>
          </w:p>
        </w:tc>
        <w:tc>
          <w:tcPr>
            <w:tcW w:w="400" w:type="dxa"/>
            <w:noWrap/>
            <w:vAlign w:val="bottom"/>
            <w:hideMark/>
          </w:tcPr>
          <w:p w14:paraId="4F5BA466" w14:textId="77777777" w:rsidR="00C50A95" w:rsidRPr="00D016EC" w:rsidRDefault="00C50A95" w:rsidP="00416506">
            <w:pPr>
              <w:pStyle w:val="tabletext11"/>
              <w:jc w:val="center"/>
              <w:rPr>
                <w:ins w:id="11592" w:author="Author"/>
              </w:rPr>
            </w:pPr>
            <w:ins w:id="11593" w:author="Author">
              <w:r w:rsidRPr="00D016EC">
                <w:t>0.93</w:t>
              </w:r>
            </w:ins>
          </w:p>
        </w:tc>
        <w:tc>
          <w:tcPr>
            <w:tcW w:w="400" w:type="dxa"/>
            <w:noWrap/>
            <w:vAlign w:val="bottom"/>
            <w:hideMark/>
          </w:tcPr>
          <w:p w14:paraId="09BEB420" w14:textId="77777777" w:rsidR="00C50A95" w:rsidRPr="00D016EC" w:rsidRDefault="00C50A95" w:rsidP="00416506">
            <w:pPr>
              <w:pStyle w:val="tabletext11"/>
              <w:jc w:val="center"/>
              <w:rPr>
                <w:ins w:id="11594" w:author="Author"/>
              </w:rPr>
            </w:pPr>
            <w:ins w:id="11595" w:author="Author">
              <w:r w:rsidRPr="00D016EC">
                <w:t>0.93</w:t>
              </w:r>
            </w:ins>
          </w:p>
        </w:tc>
        <w:tc>
          <w:tcPr>
            <w:tcW w:w="400" w:type="dxa"/>
            <w:noWrap/>
            <w:vAlign w:val="bottom"/>
            <w:hideMark/>
          </w:tcPr>
          <w:p w14:paraId="7410E5A5" w14:textId="77777777" w:rsidR="00C50A95" w:rsidRPr="00D016EC" w:rsidRDefault="00C50A95" w:rsidP="00416506">
            <w:pPr>
              <w:pStyle w:val="tabletext11"/>
              <w:jc w:val="center"/>
              <w:rPr>
                <w:ins w:id="11596" w:author="Author"/>
              </w:rPr>
            </w:pPr>
            <w:ins w:id="11597" w:author="Author">
              <w:r w:rsidRPr="00D016EC">
                <w:t>0.93</w:t>
              </w:r>
            </w:ins>
          </w:p>
        </w:tc>
        <w:tc>
          <w:tcPr>
            <w:tcW w:w="400" w:type="dxa"/>
            <w:noWrap/>
            <w:vAlign w:val="bottom"/>
            <w:hideMark/>
          </w:tcPr>
          <w:p w14:paraId="4746E9B8" w14:textId="77777777" w:rsidR="00C50A95" w:rsidRPr="00D016EC" w:rsidRDefault="00C50A95" w:rsidP="00416506">
            <w:pPr>
              <w:pStyle w:val="tabletext11"/>
              <w:jc w:val="center"/>
              <w:rPr>
                <w:ins w:id="11598" w:author="Author"/>
              </w:rPr>
            </w:pPr>
            <w:ins w:id="11599" w:author="Author">
              <w:r w:rsidRPr="00D016EC">
                <w:t>0.93</w:t>
              </w:r>
            </w:ins>
          </w:p>
        </w:tc>
        <w:tc>
          <w:tcPr>
            <w:tcW w:w="460" w:type="dxa"/>
            <w:noWrap/>
            <w:vAlign w:val="bottom"/>
            <w:hideMark/>
          </w:tcPr>
          <w:p w14:paraId="06811E93" w14:textId="77777777" w:rsidR="00C50A95" w:rsidRPr="00D016EC" w:rsidRDefault="00C50A95" w:rsidP="00416506">
            <w:pPr>
              <w:pStyle w:val="tabletext11"/>
              <w:jc w:val="center"/>
              <w:rPr>
                <w:ins w:id="11600" w:author="Author"/>
              </w:rPr>
            </w:pPr>
            <w:ins w:id="11601" w:author="Author">
              <w:r w:rsidRPr="00D016EC">
                <w:t>0.93</w:t>
              </w:r>
            </w:ins>
          </w:p>
        </w:tc>
      </w:tr>
      <w:tr w:rsidR="00C50A95" w:rsidRPr="00D016EC" w14:paraId="43A0DEA8" w14:textId="77777777" w:rsidTr="00416506">
        <w:trPr>
          <w:trHeight w:val="190"/>
          <w:ins w:id="11602" w:author="Author"/>
        </w:trPr>
        <w:tc>
          <w:tcPr>
            <w:tcW w:w="200" w:type="dxa"/>
            <w:tcBorders>
              <w:right w:val="nil"/>
            </w:tcBorders>
            <w:vAlign w:val="bottom"/>
          </w:tcPr>
          <w:p w14:paraId="6F19C778" w14:textId="77777777" w:rsidR="00C50A95" w:rsidRPr="00D016EC" w:rsidRDefault="00C50A95" w:rsidP="00416506">
            <w:pPr>
              <w:pStyle w:val="tabletext11"/>
              <w:jc w:val="right"/>
              <w:rPr>
                <w:ins w:id="11603" w:author="Author"/>
              </w:rPr>
            </w:pPr>
          </w:p>
        </w:tc>
        <w:tc>
          <w:tcPr>
            <w:tcW w:w="1580" w:type="dxa"/>
            <w:tcBorders>
              <w:left w:val="nil"/>
            </w:tcBorders>
            <w:vAlign w:val="bottom"/>
            <w:hideMark/>
          </w:tcPr>
          <w:p w14:paraId="4B062EE5" w14:textId="77777777" w:rsidR="00C50A95" w:rsidRPr="00D016EC" w:rsidRDefault="00C50A95" w:rsidP="00416506">
            <w:pPr>
              <w:pStyle w:val="tabletext11"/>
              <w:tabs>
                <w:tab w:val="decimal" w:pos="640"/>
              </w:tabs>
              <w:rPr>
                <w:ins w:id="11604" w:author="Author"/>
              </w:rPr>
            </w:pPr>
            <w:ins w:id="11605" w:author="Author">
              <w:r w:rsidRPr="00D016EC">
                <w:t>45,000 to 49,999</w:t>
              </w:r>
            </w:ins>
          </w:p>
        </w:tc>
        <w:tc>
          <w:tcPr>
            <w:tcW w:w="680" w:type="dxa"/>
            <w:noWrap/>
            <w:vAlign w:val="bottom"/>
            <w:hideMark/>
          </w:tcPr>
          <w:p w14:paraId="4741DB09" w14:textId="77777777" w:rsidR="00C50A95" w:rsidRPr="00D016EC" w:rsidRDefault="00C50A95" w:rsidP="00416506">
            <w:pPr>
              <w:pStyle w:val="tabletext11"/>
              <w:jc w:val="center"/>
              <w:rPr>
                <w:ins w:id="11606" w:author="Author"/>
              </w:rPr>
            </w:pPr>
            <w:ins w:id="11607" w:author="Author">
              <w:r w:rsidRPr="00D016EC">
                <w:t>1.62</w:t>
              </w:r>
            </w:ins>
          </w:p>
        </w:tc>
        <w:tc>
          <w:tcPr>
            <w:tcW w:w="900" w:type="dxa"/>
            <w:noWrap/>
            <w:vAlign w:val="bottom"/>
            <w:hideMark/>
          </w:tcPr>
          <w:p w14:paraId="447CCBED" w14:textId="77777777" w:rsidR="00C50A95" w:rsidRPr="00D016EC" w:rsidRDefault="00C50A95" w:rsidP="00416506">
            <w:pPr>
              <w:pStyle w:val="tabletext11"/>
              <w:jc w:val="center"/>
              <w:rPr>
                <w:ins w:id="11608" w:author="Author"/>
              </w:rPr>
            </w:pPr>
            <w:ins w:id="11609" w:author="Author">
              <w:r w:rsidRPr="00D016EC">
                <w:t>1.22</w:t>
              </w:r>
            </w:ins>
          </w:p>
        </w:tc>
        <w:tc>
          <w:tcPr>
            <w:tcW w:w="400" w:type="dxa"/>
            <w:noWrap/>
            <w:vAlign w:val="bottom"/>
            <w:hideMark/>
          </w:tcPr>
          <w:p w14:paraId="02A80CE8" w14:textId="77777777" w:rsidR="00C50A95" w:rsidRPr="00D016EC" w:rsidRDefault="00C50A95" w:rsidP="00416506">
            <w:pPr>
              <w:pStyle w:val="tabletext11"/>
              <w:jc w:val="center"/>
              <w:rPr>
                <w:ins w:id="11610" w:author="Author"/>
              </w:rPr>
            </w:pPr>
            <w:ins w:id="11611" w:author="Author">
              <w:r w:rsidRPr="00D016EC">
                <w:t>1.22</w:t>
              </w:r>
            </w:ins>
          </w:p>
        </w:tc>
        <w:tc>
          <w:tcPr>
            <w:tcW w:w="400" w:type="dxa"/>
            <w:noWrap/>
            <w:vAlign w:val="bottom"/>
            <w:hideMark/>
          </w:tcPr>
          <w:p w14:paraId="0403D08A" w14:textId="77777777" w:rsidR="00C50A95" w:rsidRPr="00D016EC" w:rsidRDefault="00C50A95" w:rsidP="00416506">
            <w:pPr>
              <w:pStyle w:val="tabletext11"/>
              <w:jc w:val="center"/>
              <w:rPr>
                <w:ins w:id="11612" w:author="Author"/>
              </w:rPr>
            </w:pPr>
            <w:ins w:id="11613" w:author="Author">
              <w:r w:rsidRPr="00D016EC">
                <w:t>1.22</w:t>
              </w:r>
            </w:ins>
          </w:p>
        </w:tc>
        <w:tc>
          <w:tcPr>
            <w:tcW w:w="400" w:type="dxa"/>
            <w:noWrap/>
            <w:vAlign w:val="bottom"/>
            <w:hideMark/>
          </w:tcPr>
          <w:p w14:paraId="2163F0B7" w14:textId="77777777" w:rsidR="00C50A95" w:rsidRPr="00D016EC" w:rsidRDefault="00C50A95" w:rsidP="00416506">
            <w:pPr>
              <w:pStyle w:val="tabletext11"/>
              <w:jc w:val="center"/>
              <w:rPr>
                <w:ins w:id="11614" w:author="Author"/>
              </w:rPr>
            </w:pPr>
            <w:ins w:id="11615" w:author="Author">
              <w:r w:rsidRPr="00D016EC">
                <w:t>1.17</w:t>
              </w:r>
            </w:ins>
          </w:p>
        </w:tc>
        <w:tc>
          <w:tcPr>
            <w:tcW w:w="400" w:type="dxa"/>
            <w:noWrap/>
            <w:vAlign w:val="bottom"/>
            <w:hideMark/>
          </w:tcPr>
          <w:p w14:paraId="121657E4" w14:textId="77777777" w:rsidR="00C50A95" w:rsidRPr="00D016EC" w:rsidRDefault="00C50A95" w:rsidP="00416506">
            <w:pPr>
              <w:pStyle w:val="tabletext11"/>
              <w:jc w:val="center"/>
              <w:rPr>
                <w:ins w:id="11616" w:author="Author"/>
              </w:rPr>
            </w:pPr>
            <w:ins w:id="11617" w:author="Author">
              <w:r w:rsidRPr="00D016EC">
                <w:t>1.12</w:t>
              </w:r>
            </w:ins>
          </w:p>
        </w:tc>
        <w:tc>
          <w:tcPr>
            <w:tcW w:w="400" w:type="dxa"/>
            <w:noWrap/>
            <w:vAlign w:val="bottom"/>
            <w:hideMark/>
          </w:tcPr>
          <w:p w14:paraId="7E3691FD" w14:textId="77777777" w:rsidR="00C50A95" w:rsidRPr="00D016EC" w:rsidRDefault="00C50A95" w:rsidP="00416506">
            <w:pPr>
              <w:pStyle w:val="tabletext11"/>
              <w:jc w:val="center"/>
              <w:rPr>
                <w:ins w:id="11618" w:author="Author"/>
              </w:rPr>
            </w:pPr>
            <w:ins w:id="11619" w:author="Author">
              <w:r w:rsidRPr="00D016EC">
                <w:t>1.07</w:t>
              </w:r>
            </w:ins>
          </w:p>
        </w:tc>
        <w:tc>
          <w:tcPr>
            <w:tcW w:w="400" w:type="dxa"/>
            <w:noWrap/>
            <w:vAlign w:val="bottom"/>
            <w:hideMark/>
          </w:tcPr>
          <w:p w14:paraId="0E8B9C66" w14:textId="77777777" w:rsidR="00C50A95" w:rsidRPr="00D016EC" w:rsidRDefault="00C50A95" w:rsidP="00416506">
            <w:pPr>
              <w:pStyle w:val="tabletext11"/>
              <w:jc w:val="center"/>
              <w:rPr>
                <w:ins w:id="11620" w:author="Author"/>
              </w:rPr>
            </w:pPr>
            <w:ins w:id="11621" w:author="Author">
              <w:r w:rsidRPr="00D016EC">
                <w:t>1.02</w:t>
              </w:r>
            </w:ins>
          </w:p>
        </w:tc>
        <w:tc>
          <w:tcPr>
            <w:tcW w:w="400" w:type="dxa"/>
            <w:noWrap/>
            <w:vAlign w:val="bottom"/>
            <w:hideMark/>
          </w:tcPr>
          <w:p w14:paraId="1CFBAC21" w14:textId="77777777" w:rsidR="00C50A95" w:rsidRPr="00D016EC" w:rsidRDefault="00C50A95" w:rsidP="00416506">
            <w:pPr>
              <w:pStyle w:val="tabletext11"/>
              <w:jc w:val="center"/>
              <w:rPr>
                <w:ins w:id="11622" w:author="Author"/>
              </w:rPr>
            </w:pPr>
            <w:ins w:id="11623" w:author="Author">
              <w:r w:rsidRPr="00D016EC">
                <w:t>0.97</w:t>
              </w:r>
            </w:ins>
          </w:p>
        </w:tc>
        <w:tc>
          <w:tcPr>
            <w:tcW w:w="400" w:type="dxa"/>
            <w:noWrap/>
            <w:vAlign w:val="bottom"/>
            <w:hideMark/>
          </w:tcPr>
          <w:p w14:paraId="7E0734DE" w14:textId="77777777" w:rsidR="00C50A95" w:rsidRPr="00D016EC" w:rsidRDefault="00C50A95" w:rsidP="00416506">
            <w:pPr>
              <w:pStyle w:val="tabletext11"/>
              <w:jc w:val="center"/>
              <w:rPr>
                <w:ins w:id="11624" w:author="Author"/>
              </w:rPr>
            </w:pPr>
            <w:ins w:id="11625" w:author="Author">
              <w:r w:rsidRPr="00D016EC">
                <w:t>0.97</w:t>
              </w:r>
            </w:ins>
          </w:p>
        </w:tc>
        <w:tc>
          <w:tcPr>
            <w:tcW w:w="400" w:type="dxa"/>
            <w:noWrap/>
            <w:vAlign w:val="bottom"/>
            <w:hideMark/>
          </w:tcPr>
          <w:p w14:paraId="75842267" w14:textId="77777777" w:rsidR="00C50A95" w:rsidRPr="00D016EC" w:rsidRDefault="00C50A95" w:rsidP="00416506">
            <w:pPr>
              <w:pStyle w:val="tabletext11"/>
              <w:jc w:val="center"/>
              <w:rPr>
                <w:ins w:id="11626" w:author="Author"/>
              </w:rPr>
            </w:pPr>
            <w:ins w:id="11627" w:author="Author">
              <w:r w:rsidRPr="00D016EC">
                <w:t>0.97</w:t>
              </w:r>
            </w:ins>
          </w:p>
        </w:tc>
        <w:tc>
          <w:tcPr>
            <w:tcW w:w="400" w:type="dxa"/>
            <w:noWrap/>
            <w:vAlign w:val="bottom"/>
            <w:hideMark/>
          </w:tcPr>
          <w:p w14:paraId="6928D010" w14:textId="77777777" w:rsidR="00C50A95" w:rsidRPr="00D016EC" w:rsidRDefault="00C50A95" w:rsidP="00416506">
            <w:pPr>
              <w:pStyle w:val="tabletext11"/>
              <w:jc w:val="center"/>
              <w:rPr>
                <w:ins w:id="11628" w:author="Author"/>
              </w:rPr>
            </w:pPr>
            <w:ins w:id="11629" w:author="Author">
              <w:r w:rsidRPr="00D016EC">
                <w:t>0.97</w:t>
              </w:r>
            </w:ins>
          </w:p>
        </w:tc>
        <w:tc>
          <w:tcPr>
            <w:tcW w:w="400" w:type="dxa"/>
            <w:noWrap/>
            <w:vAlign w:val="bottom"/>
            <w:hideMark/>
          </w:tcPr>
          <w:p w14:paraId="5DC2DF63" w14:textId="77777777" w:rsidR="00C50A95" w:rsidRPr="00D016EC" w:rsidRDefault="00C50A95" w:rsidP="00416506">
            <w:pPr>
              <w:pStyle w:val="tabletext11"/>
              <w:jc w:val="center"/>
              <w:rPr>
                <w:ins w:id="11630" w:author="Author"/>
              </w:rPr>
            </w:pPr>
            <w:ins w:id="11631" w:author="Author">
              <w:r w:rsidRPr="00D016EC">
                <w:t>0.97</w:t>
              </w:r>
            </w:ins>
          </w:p>
        </w:tc>
        <w:tc>
          <w:tcPr>
            <w:tcW w:w="400" w:type="dxa"/>
            <w:noWrap/>
            <w:vAlign w:val="bottom"/>
            <w:hideMark/>
          </w:tcPr>
          <w:p w14:paraId="1800B02F" w14:textId="77777777" w:rsidR="00C50A95" w:rsidRPr="00D016EC" w:rsidRDefault="00C50A95" w:rsidP="00416506">
            <w:pPr>
              <w:pStyle w:val="tabletext11"/>
              <w:jc w:val="center"/>
              <w:rPr>
                <w:ins w:id="11632" w:author="Author"/>
              </w:rPr>
            </w:pPr>
            <w:ins w:id="11633" w:author="Author">
              <w:r w:rsidRPr="00D016EC">
                <w:t>0.97</w:t>
              </w:r>
            </w:ins>
          </w:p>
        </w:tc>
        <w:tc>
          <w:tcPr>
            <w:tcW w:w="400" w:type="dxa"/>
            <w:noWrap/>
            <w:vAlign w:val="bottom"/>
            <w:hideMark/>
          </w:tcPr>
          <w:p w14:paraId="6D73BF08" w14:textId="77777777" w:rsidR="00C50A95" w:rsidRPr="00D016EC" w:rsidRDefault="00C50A95" w:rsidP="00416506">
            <w:pPr>
              <w:pStyle w:val="tabletext11"/>
              <w:jc w:val="center"/>
              <w:rPr>
                <w:ins w:id="11634" w:author="Author"/>
              </w:rPr>
            </w:pPr>
            <w:ins w:id="11635" w:author="Author">
              <w:r w:rsidRPr="00D016EC">
                <w:t>0.97</w:t>
              </w:r>
            </w:ins>
          </w:p>
        </w:tc>
        <w:tc>
          <w:tcPr>
            <w:tcW w:w="400" w:type="dxa"/>
            <w:noWrap/>
            <w:vAlign w:val="bottom"/>
            <w:hideMark/>
          </w:tcPr>
          <w:p w14:paraId="0C748C72" w14:textId="77777777" w:rsidR="00C50A95" w:rsidRPr="00D016EC" w:rsidRDefault="00C50A95" w:rsidP="00416506">
            <w:pPr>
              <w:pStyle w:val="tabletext11"/>
              <w:jc w:val="center"/>
              <w:rPr>
                <w:ins w:id="11636" w:author="Author"/>
              </w:rPr>
            </w:pPr>
            <w:ins w:id="11637" w:author="Author">
              <w:r w:rsidRPr="00D016EC">
                <w:t>0.97</w:t>
              </w:r>
            </w:ins>
          </w:p>
        </w:tc>
        <w:tc>
          <w:tcPr>
            <w:tcW w:w="400" w:type="dxa"/>
            <w:noWrap/>
            <w:vAlign w:val="bottom"/>
            <w:hideMark/>
          </w:tcPr>
          <w:p w14:paraId="6E3CB2AD" w14:textId="77777777" w:rsidR="00C50A95" w:rsidRPr="00D016EC" w:rsidRDefault="00C50A95" w:rsidP="00416506">
            <w:pPr>
              <w:pStyle w:val="tabletext11"/>
              <w:jc w:val="center"/>
              <w:rPr>
                <w:ins w:id="11638" w:author="Author"/>
              </w:rPr>
            </w:pPr>
            <w:ins w:id="11639" w:author="Author">
              <w:r w:rsidRPr="00D016EC">
                <w:t>0.97</w:t>
              </w:r>
            </w:ins>
          </w:p>
        </w:tc>
        <w:tc>
          <w:tcPr>
            <w:tcW w:w="400" w:type="dxa"/>
            <w:noWrap/>
            <w:vAlign w:val="bottom"/>
            <w:hideMark/>
          </w:tcPr>
          <w:p w14:paraId="299F78B5" w14:textId="77777777" w:rsidR="00C50A95" w:rsidRPr="00D016EC" w:rsidRDefault="00C50A95" w:rsidP="00416506">
            <w:pPr>
              <w:pStyle w:val="tabletext11"/>
              <w:jc w:val="center"/>
              <w:rPr>
                <w:ins w:id="11640" w:author="Author"/>
              </w:rPr>
            </w:pPr>
            <w:ins w:id="11641" w:author="Author">
              <w:r w:rsidRPr="00D016EC">
                <w:t>0.97</w:t>
              </w:r>
            </w:ins>
          </w:p>
        </w:tc>
        <w:tc>
          <w:tcPr>
            <w:tcW w:w="400" w:type="dxa"/>
            <w:noWrap/>
            <w:vAlign w:val="bottom"/>
            <w:hideMark/>
          </w:tcPr>
          <w:p w14:paraId="65E673EB" w14:textId="77777777" w:rsidR="00C50A95" w:rsidRPr="00D016EC" w:rsidRDefault="00C50A95" w:rsidP="00416506">
            <w:pPr>
              <w:pStyle w:val="tabletext11"/>
              <w:jc w:val="center"/>
              <w:rPr>
                <w:ins w:id="11642" w:author="Author"/>
              </w:rPr>
            </w:pPr>
            <w:ins w:id="11643" w:author="Author">
              <w:r w:rsidRPr="00D016EC">
                <w:t>0.97</w:t>
              </w:r>
            </w:ins>
          </w:p>
        </w:tc>
        <w:tc>
          <w:tcPr>
            <w:tcW w:w="400" w:type="dxa"/>
            <w:noWrap/>
            <w:vAlign w:val="bottom"/>
            <w:hideMark/>
          </w:tcPr>
          <w:p w14:paraId="54F9F91A" w14:textId="77777777" w:rsidR="00C50A95" w:rsidRPr="00D016EC" w:rsidRDefault="00C50A95" w:rsidP="00416506">
            <w:pPr>
              <w:pStyle w:val="tabletext11"/>
              <w:jc w:val="center"/>
              <w:rPr>
                <w:ins w:id="11644" w:author="Author"/>
              </w:rPr>
            </w:pPr>
            <w:ins w:id="11645" w:author="Author">
              <w:r w:rsidRPr="00D016EC">
                <w:t>0.97</w:t>
              </w:r>
            </w:ins>
          </w:p>
        </w:tc>
        <w:tc>
          <w:tcPr>
            <w:tcW w:w="400" w:type="dxa"/>
            <w:noWrap/>
            <w:vAlign w:val="bottom"/>
            <w:hideMark/>
          </w:tcPr>
          <w:p w14:paraId="14D64885" w14:textId="77777777" w:rsidR="00C50A95" w:rsidRPr="00D016EC" w:rsidRDefault="00C50A95" w:rsidP="00416506">
            <w:pPr>
              <w:pStyle w:val="tabletext11"/>
              <w:jc w:val="center"/>
              <w:rPr>
                <w:ins w:id="11646" w:author="Author"/>
              </w:rPr>
            </w:pPr>
            <w:ins w:id="11647" w:author="Author">
              <w:r w:rsidRPr="00D016EC">
                <w:t>0.97</w:t>
              </w:r>
            </w:ins>
          </w:p>
        </w:tc>
        <w:tc>
          <w:tcPr>
            <w:tcW w:w="400" w:type="dxa"/>
            <w:noWrap/>
            <w:vAlign w:val="bottom"/>
            <w:hideMark/>
          </w:tcPr>
          <w:p w14:paraId="7BA8C345" w14:textId="77777777" w:rsidR="00C50A95" w:rsidRPr="00D016EC" w:rsidRDefault="00C50A95" w:rsidP="00416506">
            <w:pPr>
              <w:pStyle w:val="tabletext11"/>
              <w:jc w:val="center"/>
              <w:rPr>
                <w:ins w:id="11648" w:author="Author"/>
              </w:rPr>
            </w:pPr>
            <w:ins w:id="11649" w:author="Author">
              <w:r w:rsidRPr="00D016EC">
                <w:t>0.97</w:t>
              </w:r>
            </w:ins>
          </w:p>
        </w:tc>
        <w:tc>
          <w:tcPr>
            <w:tcW w:w="440" w:type="dxa"/>
            <w:noWrap/>
            <w:vAlign w:val="bottom"/>
            <w:hideMark/>
          </w:tcPr>
          <w:p w14:paraId="14582DAC" w14:textId="77777777" w:rsidR="00C50A95" w:rsidRPr="00D016EC" w:rsidRDefault="00C50A95" w:rsidP="00416506">
            <w:pPr>
              <w:pStyle w:val="tabletext11"/>
              <w:jc w:val="center"/>
              <w:rPr>
                <w:ins w:id="11650" w:author="Author"/>
              </w:rPr>
            </w:pPr>
            <w:ins w:id="11651" w:author="Author">
              <w:r w:rsidRPr="00D016EC">
                <w:t>0.97</w:t>
              </w:r>
            </w:ins>
          </w:p>
        </w:tc>
        <w:tc>
          <w:tcPr>
            <w:tcW w:w="400" w:type="dxa"/>
            <w:noWrap/>
            <w:vAlign w:val="bottom"/>
            <w:hideMark/>
          </w:tcPr>
          <w:p w14:paraId="15DCDFDA" w14:textId="77777777" w:rsidR="00C50A95" w:rsidRPr="00D016EC" w:rsidRDefault="00C50A95" w:rsidP="00416506">
            <w:pPr>
              <w:pStyle w:val="tabletext11"/>
              <w:jc w:val="center"/>
              <w:rPr>
                <w:ins w:id="11652" w:author="Author"/>
              </w:rPr>
            </w:pPr>
            <w:ins w:id="11653" w:author="Author">
              <w:r w:rsidRPr="00D016EC">
                <w:t>0.97</w:t>
              </w:r>
            </w:ins>
          </w:p>
        </w:tc>
        <w:tc>
          <w:tcPr>
            <w:tcW w:w="400" w:type="dxa"/>
            <w:noWrap/>
            <w:vAlign w:val="bottom"/>
            <w:hideMark/>
          </w:tcPr>
          <w:p w14:paraId="558462CB" w14:textId="77777777" w:rsidR="00C50A95" w:rsidRPr="00D016EC" w:rsidRDefault="00C50A95" w:rsidP="00416506">
            <w:pPr>
              <w:pStyle w:val="tabletext11"/>
              <w:jc w:val="center"/>
              <w:rPr>
                <w:ins w:id="11654" w:author="Author"/>
              </w:rPr>
            </w:pPr>
            <w:ins w:id="11655" w:author="Author">
              <w:r w:rsidRPr="00D016EC">
                <w:t>0.97</w:t>
              </w:r>
            </w:ins>
          </w:p>
        </w:tc>
        <w:tc>
          <w:tcPr>
            <w:tcW w:w="400" w:type="dxa"/>
            <w:noWrap/>
            <w:vAlign w:val="bottom"/>
            <w:hideMark/>
          </w:tcPr>
          <w:p w14:paraId="52CEF337" w14:textId="77777777" w:rsidR="00C50A95" w:rsidRPr="00D016EC" w:rsidRDefault="00C50A95" w:rsidP="00416506">
            <w:pPr>
              <w:pStyle w:val="tabletext11"/>
              <w:jc w:val="center"/>
              <w:rPr>
                <w:ins w:id="11656" w:author="Author"/>
              </w:rPr>
            </w:pPr>
            <w:ins w:id="11657" w:author="Author">
              <w:r w:rsidRPr="00D016EC">
                <w:t>0.97</w:t>
              </w:r>
            </w:ins>
          </w:p>
        </w:tc>
        <w:tc>
          <w:tcPr>
            <w:tcW w:w="400" w:type="dxa"/>
            <w:noWrap/>
            <w:vAlign w:val="bottom"/>
            <w:hideMark/>
          </w:tcPr>
          <w:p w14:paraId="68556D47" w14:textId="77777777" w:rsidR="00C50A95" w:rsidRPr="00D016EC" w:rsidRDefault="00C50A95" w:rsidP="00416506">
            <w:pPr>
              <w:pStyle w:val="tabletext11"/>
              <w:jc w:val="center"/>
              <w:rPr>
                <w:ins w:id="11658" w:author="Author"/>
              </w:rPr>
            </w:pPr>
            <w:ins w:id="11659" w:author="Author">
              <w:r w:rsidRPr="00D016EC">
                <w:t>0.97</w:t>
              </w:r>
            </w:ins>
          </w:p>
        </w:tc>
        <w:tc>
          <w:tcPr>
            <w:tcW w:w="460" w:type="dxa"/>
            <w:noWrap/>
            <w:vAlign w:val="bottom"/>
            <w:hideMark/>
          </w:tcPr>
          <w:p w14:paraId="304E3701" w14:textId="77777777" w:rsidR="00C50A95" w:rsidRPr="00D016EC" w:rsidRDefault="00C50A95" w:rsidP="00416506">
            <w:pPr>
              <w:pStyle w:val="tabletext11"/>
              <w:jc w:val="center"/>
              <w:rPr>
                <w:ins w:id="11660" w:author="Author"/>
              </w:rPr>
            </w:pPr>
            <w:ins w:id="11661" w:author="Author">
              <w:r w:rsidRPr="00D016EC">
                <w:t>0.97</w:t>
              </w:r>
            </w:ins>
          </w:p>
        </w:tc>
      </w:tr>
      <w:tr w:rsidR="00C50A95" w:rsidRPr="00D016EC" w14:paraId="6B150B4C" w14:textId="77777777" w:rsidTr="00416506">
        <w:trPr>
          <w:trHeight w:val="190"/>
          <w:ins w:id="11662" w:author="Author"/>
        </w:trPr>
        <w:tc>
          <w:tcPr>
            <w:tcW w:w="200" w:type="dxa"/>
            <w:tcBorders>
              <w:right w:val="nil"/>
            </w:tcBorders>
            <w:vAlign w:val="bottom"/>
          </w:tcPr>
          <w:p w14:paraId="0D8A9CD7" w14:textId="77777777" w:rsidR="00C50A95" w:rsidRPr="00D016EC" w:rsidRDefault="00C50A95" w:rsidP="00416506">
            <w:pPr>
              <w:pStyle w:val="tabletext11"/>
              <w:jc w:val="right"/>
              <w:rPr>
                <w:ins w:id="11663" w:author="Author"/>
              </w:rPr>
            </w:pPr>
          </w:p>
        </w:tc>
        <w:tc>
          <w:tcPr>
            <w:tcW w:w="1580" w:type="dxa"/>
            <w:tcBorders>
              <w:left w:val="nil"/>
            </w:tcBorders>
            <w:vAlign w:val="bottom"/>
            <w:hideMark/>
          </w:tcPr>
          <w:p w14:paraId="19AF945D" w14:textId="77777777" w:rsidR="00C50A95" w:rsidRPr="00D016EC" w:rsidRDefault="00C50A95" w:rsidP="00416506">
            <w:pPr>
              <w:pStyle w:val="tabletext11"/>
              <w:tabs>
                <w:tab w:val="decimal" w:pos="640"/>
              </w:tabs>
              <w:rPr>
                <w:ins w:id="11664" w:author="Author"/>
              </w:rPr>
            </w:pPr>
            <w:ins w:id="11665" w:author="Author">
              <w:r w:rsidRPr="00D016EC">
                <w:t>50,000 to 54,999</w:t>
              </w:r>
            </w:ins>
          </w:p>
        </w:tc>
        <w:tc>
          <w:tcPr>
            <w:tcW w:w="680" w:type="dxa"/>
            <w:noWrap/>
            <w:vAlign w:val="bottom"/>
            <w:hideMark/>
          </w:tcPr>
          <w:p w14:paraId="7FDB665C" w14:textId="77777777" w:rsidR="00C50A95" w:rsidRPr="00D016EC" w:rsidRDefault="00C50A95" w:rsidP="00416506">
            <w:pPr>
              <w:pStyle w:val="tabletext11"/>
              <w:jc w:val="center"/>
              <w:rPr>
                <w:ins w:id="11666" w:author="Author"/>
              </w:rPr>
            </w:pPr>
            <w:ins w:id="11667" w:author="Author">
              <w:r w:rsidRPr="00D016EC">
                <w:t>1.69</w:t>
              </w:r>
            </w:ins>
          </w:p>
        </w:tc>
        <w:tc>
          <w:tcPr>
            <w:tcW w:w="900" w:type="dxa"/>
            <w:noWrap/>
            <w:vAlign w:val="bottom"/>
            <w:hideMark/>
          </w:tcPr>
          <w:p w14:paraId="1EF2C891" w14:textId="77777777" w:rsidR="00C50A95" w:rsidRPr="00D016EC" w:rsidRDefault="00C50A95" w:rsidP="00416506">
            <w:pPr>
              <w:pStyle w:val="tabletext11"/>
              <w:jc w:val="center"/>
              <w:rPr>
                <w:ins w:id="11668" w:author="Author"/>
              </w:rPr>
            </w:pPr>
            <w:ins w:id="11669" w:author="Author">
              <w:r w:rsidRPr="00D016EC">
                <w:t>1.27</w:t>
              </w:r>
            </w:ins>
          </w:p>
        </w:tc>
        <w:tc>
          <w:tcPr>
            <w:tcW w:w="400" w:type="dxa"/>
            <w:noWrap/>
            <w:vAlign w:val="bottom"/>
            <w:hideMark/>
          </w:tcPr>
          <w:p w14:paraId="630520F0" w14:textId="77777777" w:rsidR="00C50A95" w:rsidRPr="00D016EC" w:rsidRDefault="00C50A95" w:rsidP="00416506">
            <w:pPr>
              <w:pStyle w:val="tabletext11"/>
              <w:jc w:val="center"/>
              <w:rPr>
                <w:ins w:id="11670" w:author="Author"/>
              </w:rPr>
            </w:pPr>
            <w:ins w:id="11671" w:author="Author">
              <w:r w:rsidRPr="00D016EC">
                <w:t>1.27</w:t>
              </w:r>
            </w:ins>
          </w:p>
        </w:tc>
        <w:tc>
          <w:tcPr>
            <w:tcW w:w="400" w:type="dxa"/>
            <w:noWrap/>
            <w:vAlign w:val="bottom"/>
            <w:hideMark/>
          </w:tcPr>
          <w:p w14:paraId="56CD9537" w14:textId="77777777" w:rsidR="00C50A95" w:rsidRPr="00D016EC" w:rsidRDefault="00C50A95" w:rsidP="00416506">
            <w:pPr>
              <w:pStyle w:val="tabletext11"/>
              <w:jc w:val="center"/>
              <w:rPr>
                <w:ins w:id="11672" w:author="Author"/>
              </w:rPr>
            </w:pPr>
            <w:ins w:id="11673" w:author="Author">
              <w:r w:rsidRPr="00D016EC">
                <w:t>1.27</w:t>
              </w:r>
            </w:ins>
          </w:p>
        </w:tc>
        <w:tc>
          <w:tcPr>
            <w:tcW w:w="400" w:type="dxa"/>
            <w:noWrap/>
            <w:vAlign w:val="bottom"/>
            <w:hideMark/>
          </w:tcPr>
          <w:p w14:paraId="27E24CC1" w14:textId="77777777" w:rsidR="00C50A95" w:rsidRPr="00D016EC" w:rsidRDefault="00C50A95" w:rsidP="00416506">
            <w:pPr>
              <w:pStyle w:val="tabletext11"/>
              <w:jc w:val="center"/>
              <w:rPr>
                <w:ins w:id="11674" w:author="Author"/>
              </w:rPr>
            </w:pPr>
            <w:ins w:id="11675" w:author="Author">
              <w:r w:rsidRPr="00D016EC">
                <w:t>1.22</w:t>
              </w:r>
            </w:ins>
          </w:p>
        </w:tc>
        <w:tc>
          <w:tcPr>
            <w:tcW w:w="400" w:type="dxa"/>
            <w:noWrap/>
            <w:vAlign w:val="bottom"/>
            <w:hideMark/>
          </w:tcPr>
          <w:p w14:paraId="2FA73F90" w14:textId="77777777" w:rsidR="00C50A95" w:rsidRPr="00D016EC" w:rsidRDefault="00C50A95" w:rsidP="00416506">
            <w:pPr>
              <w:pStyle w:val="tabletext11"/>
              <w:jc w:val="center"/>
              <w:rPr>
                <w:ins w:id="11676" w:author="Author"/>
              </w:rPr>
            </w:pPr>
            <w:ins w:id="11677" w:author="Author">
              <w:r w:rsidRPr="00D016EC">
                <w:t>1.17</w:t>
              </w:r>
            </w:ins>
          </w:p>
        </w:tc>
        <w:tc>
          <w:tcPr>
            <w:tcW w:w="400" w:type="dxa"/>
            <w:noWrap/>
            <w:vAlign w:val="bottom"/>
            <w:hideMark/>
          </w:tcPr>
          <w:p w14:paraId="3E3E3AAC" w14:textId="77777777" w:rsidR="00C50A95" w:rsidRPr="00D016EC" w:rsidRDefault="00C50A95" w:rsidP="00416506">
            <w:pPr>
              <w:pStyle w:val="tabletext11"/>
              <w:jc w:val="center"/>
              <w:rPr>
                <w:ins w:id="11678" w:author="Author"/>
              </w:rPr>
            </w:pPr>
            <w:ins w:id="11679" w:author="Author">
              <w:r w:rsidRPr="00D016EC">
                <w:t>1.12</w:t>
              </w:r>
            </w:ins>
          </w:p>
        </w:tc>
        <w:tc>
          <w:tcPr>
            <w:tcW w:w="400" w:type="dxa"/>
            <w:noWrap/>
            <w:vAlign w:val="bottom"/>
            <w:hideMark/>
          </w:tcPr>
          <w:p w14:paraId="745DBDA2" w14:textId="77777777" w:rsidR="00C50A95" w:rsidRPr="00D016EC" w:rsidRDefault="00C50A95" w:rsidP="00416506">
            <w:pPr>
              <w:pStyle w:val="tabletext11"/>
              <w:jc w:val="center"/>
              <w:rPr>
                <w:ins w:id="11680" w:author="Author"/>
              </w:rPr>
            </w:pPr>
            <w:ins w:id="11681" w:author="Author">
              <w:r w:rsidRPr="00D016EC">
                <w:t>1.06</w:t>
              </w:r>
            </w:ins>
          </w:p>
        </w:tc>
        <w:tc>
          <w:tcPr>
            <w:tcW w:w="400" w:type="dxa"/>
            <w:noWrap/>
            <w:vAlign w:val="bottom"/>
            <w:hideMark/>
          </w:tcPr>
          <w:p w14:paraId="4B40F84C" w14:textId="77777777" w:rsidR="00C50A95" w:rsidRPr="00D016EC" w:rsidRDefault="00C50A95" w:rsidP="00416506">
            <w:pPr>
              <w:pStyle w:val="tabletext11"/>
              <w:jc w:val="center"/>
              <w:rPr>
                <w:ins w:id="11682" w:author="Author"/>
              </w:rPr>
            </w:pPr>
            <w:ins w:id="11683" w:author="Author">
              <w:r w:rsidRPr="00D016EC">
                <w:t>1.01</w:t>
              </w:r>
            </w:ins>
          </w:p>
        </w:tc>
        <w:tc>
          <w:tcPr>
            <w:tcW w:w="400" w:type="dxa"/>
            <w:noWrap/>
            <w:vAlign w:val="bottom"/>
            <w:hideMark/>
          </w:tcPr>
          <w:p w14:paraId="16824C9C" w14:textId="77777777" w:rsidR="00C50A95" w:rsidRPr="00D016EC" w:rsidRDefault="00C50A95" w:rsidP="00416506">
            <w:pPr>
              <w:pStyle w:val="tabletext11"/>
              <w:jc w:val="center"/>
              <w:rPr>
                <w:ins w:id="11684" w:author="Author"/>
              </w:rPr>
            </w:pPr>
            <w:ins w:id="11685" w:author="Author">
              <w:r w:rsidRPr="00D016EC">
                <w:t>1.01</w:t>
              </w:r>
            </w:ins>
          </w:p>
        </w:tc>
        <w:tc>
          <w:tcPr>
            <w:tcW w:w="400" w:type="dxa"/>
            <w:noWrap/>
            <w:vAlign w:val="bottom"/>
            <w:hideMark/>
          </w:tcPr>
          <w:p w14:paraId="1FC1BDB6" w14:textId="77777777" w:rsidR="00C50A95" w:rsidRPr="00D016EC" w:rsidRDefault="00C50A95" w:rsidP="00416506">
            <w:pPr>
              <w:pStyle w:val="tabletext11"/>
              <w:jc w:val="center"/>
              <w:rPr>
                <w:ins w:id="11686" w:author="Author"/>
              </w:rPr>
            </w:pPr>
            <w:ins w:id="11687" w:author="Author">
              <w:r w:rsidRPr="00D016EC">
                <w:t>1.01</w:t>
              </w:r>
            </w:ins>
          </w:p>
        </w:tc>
        <w:tc>
          <w:tcPr>
            <w:tcW w:w="400" w:type="dxa"/>
            <w:noWrap/>
            <w:vAlign w:val="bottom"/>
            <w:hideMark/>
          </w:tcPr>
          <w:p w14:paraId="6697BC11" w14:textId="77777777" w:rsidR="00C50A95" w:rsidRPr="00D016EC" w:rsidRDefault="00C50A95" w:rsidP="00416506">
            <w:pPr>
              <w:pStyle w:val="tabletext11"/>
              <w:jc w:val="center"/>
              <w:rPr>
                <w:ins w:id="11688" w:author="Author"/>
              </w:rPr>
            </w:pPr>
            <w:ins w:id="11689" w:author="Author">
              <w:r w:rsidRPr="00D016EC">
                <w:t>1.01</w:t>
              </w:r>
            </w:ins>
          </w:p>
        </w:tc>
        <w:tc>
          <w:tcPr>
            <w:tcW w:w="400" w:type="dxa"/>
            <w:noWrap/>
            <w:vAlign w:val="bottom"/>
            <w:hideMark/>
          </w:tcPr>
          <w:p w14:paraId="6616C6EB" w14:textId="77777777" w:rsidR="00C50A95" w:rsidRPr="00D016EC" w:rsidRDefault="00C50A95" w:rsidP="00416506">
            <w:pPr>
              <w:pStyle w:val="tabletext11"/>
              <w:jc w:val="center"/>
              <w:rPr>
                <w:ins w:id="11690" w:author="Author"/>
              </w:rPr>
            </w:pPr>
            <w:ins w:id="11691" w:author="Author">
              <w:r w:rsidRPr="00D016EC">
                <w:t>1.01</w:t>
              </w:r>
            </w:ins>
          </w:p>
        </w:tc>
        <w:tc>
          <w:tcPr>
            <w:tcW w:w="400" w:type="dxa"/>
            <w:noWrap/>
            <w:vAlign w:val="bottom"/>
            <w:hideMark/>
          </w:tcPr>
          <w:p w14:paraId="12DA110C" w14:textId="77777777" w:rsidR="00C50A95" w:rsidRPr="00D016EC" w:rsidRDefault="00C50A95" w:rsidP="00416506">
            <w:pPr>
              <w:pStyle w:val="tabletext11"/>
              <w:jc w:val="center"/>
              <w:rPr>
                <w:ins w:id="11692" w:author="Author"/>
              </w:rPr>
            </w:pPr>
            <w:ins w:id="11693" w:author="Author">
              <w:r w:rsidRPr="00D016EC">
                <w:t>1.01</w:t>
              </w:r>
            </w:ins>
          </w:p>
        </w:tc>
        <w:tc>
          <w:tcPr>
            <w:tcW w:w="400" w:type="dxa"/>
            <w:noWrap/>
            <w:vAlign w:val="bottom"/>
            <w:hideMark/>
          </w:tcPr>
          <w:p w14:paraId="52CCAD82" w14:textId="77777777" w:rsidR="00C50A95" w:rsidRPr="00D016EC" w:rsidRDefault="00C50A95" w:rsidP="00416506">
            <w:pPr>
              <w:pStyle w:val="tabletext11"/>
              <w:jc w:val="center"/>
              <w:rPr>
                <w:ins w:id="11694" w:author="Author"/>
              </w:rPr>
            </w:pPr>
            <w:ins w:id="11695" w:author="Author">
              <w:r w:rsidRPr="00D016EC">
                <w:t>1.01</w:t>
              </w:r>
            </w:ins>
          </w:p>
        </w:tc>
        <w:tc>
          <w:tcPr>
            <w:tcW w:w="400" w:type="dxa"/>
            <w:noWrap/>
            <w:vAlign w:val="bottom"/>
            <w:hideMark/>
          </w:tcPr>
          <w:p w14:paraId="11293E41" w14:textId="77777777" w:rsidR="00C50A95" w:rsidRPr="00D016EC" w:rsidRDefault="00C50A95" w:rsidP="00416506">
            <w:pPr>
              <w:pStyle w:val="tabletext11"/>
              <w:jc w:val="center"/>
              <w:rPr>
                <w:ins w:id="11696" w:author="Author"/>
              </w:rPr>
            </w:pPr>
            <w:ins w:id="11697" w:author="Author">
              <w:r w:rsidRPr="00D016EC">
                <w:t>1.01</w:t>
              </w:r>
            </w:ins>
          </w:p>
        </w:tc>
        <w:tc>
          <w:tcPr>
            <w:tcW w:w="400" w:type="dxa"/>
            <w:noWrap/>
            <w:vAlign w:val="bottom"/>
            <w:hideMark/>
          </w:tcPr>
          <w:p w14:paraId="7645F7E9" w14:textId="77777777" w:rsidR="00C50A95" w:rsidRPr="00D016EC" w:rsidRDefault="00C50A95" w:rsidP="00416506">
            <w:pPr>
              <w:pStyle w:val="tabletext11"/>
              <w:jc w:val="center"/>
              <w:rPr>
                <w:ins w:id="11698" w:author="Author"/>
              </w:rPr>
            </w:pPr>
            <w:ins w:id="11699" w:author="Author">
              <w:r w:rsidRPr="00D016EC">
                <w:t>1.01</w:t>
              </w:r>
            </w:ins>
          </w:p>
        </w:tc>
        <w:tc>
          <w:tcPr>
            <w:tcW w:w="400" w:type="dxa"/>
            <w:noWrap/>
            <w:vAlign w:val="bottom"/>
            <w:hideMark/>
          </w:tcPr>
          <w:p w14:paraId="75449D9A" w14:textId="77777777" w:rsidR="00C50A95" w:rsidRPr="00D016EC" w:rsidRDefault="00C50A95" w:rsidP="00416506">
            <w:pPr>
              <w:pStyle w:val="tabletext11"/>
              <w:jc w:val="center"/>
              <w:rPr>
                <w:ins w:id="11700" w:author="Author"/>
              </w:rPr>
            </w:pPr>
            <w:ins w:id="11701" w:author="Author">
              <w:r w:rsidRPr="00D016EC">
                <w:t>1.01</w:t>
              </w:r>
            </w:ins>
          </w:p>
        </w:tc>
        <w:tc>
          <w:tcPr>
            <w:tcW w:w="400" w:type="dxa"/>
            <w:noWrap/>
            <w:vAlign w:val="bottom"/>
            <w:hideMark/>
          </w:tcPr>
          <w:p w14:paraId="645F15CE" w14:textId="77777777" w:rsidR="00C50A95" w:rsidRPr="00D016EC" w:rsidRDefault="00C50A95" w:rsidP="00416506">
            <w:pPr>
              <w:pStyle w:val="tabletext11"/>
              <w:jc w:val="center"/>
              <w:rPr>
                <w:ins w:id="11702" w:author="Author"/>
              </w:rPr>
            </w:pPr>
            <w:ins w:id="11703" w:author="Author">
              <w:r w:rsidRPr="00D016EC">
                <w:t>1.01</w:t>
              </w:r>
            </w:ins>
          </w:p>
        </w:tc>
        <w:tc>
          <w:tcPr>
            <w:tcW w:w="400" w:type="dxa"/>
            <w:noWrap/>
            <w:vAlign w:val="bottom"/>
            <w:hideMark/>
          </w:tcPr>
          <w:p w14:paraId="2ED4593A" w14:textId="77777777" w:rsidR="00C50A95" w:rsidRPr="00D016EC" w:rsidRDefault="00C50A95" w:rsidP="00416506">
            <w:pPr>
              <w:pStyle w:val="tabletext11"/>
              <w:jc w:val="center"/>
              <w:rPr>
                <w:ins w:id="11704" w:author="Author"/>
              </w:rPr>
            </w:pPr>
            <w:ins w:id="11705" w:author="Author">
              <w:r w:rsidRPr="00D016EC">
                <w:t>1.01</w:t>
              </w:r>
            </w:ins>
          </w:p>
        </w:tc>
        <w:tc>
          <w:tcPr>
            <w:tcW w:w="400" w:type="dxa"/>
            <w:noWrap/>
            <w:vAlign w:val="bottom"/>
            <w:hideMark/>
          </w:tcPr>
          <w:p w14:paraId="236FD44C" w14:textId="77777777" w:rsidR="00C50A95" w:rsidRPr="00D016EC" w:rsidRDefault="00C50A95" w:rsidP="00416506">
            <w:pPr>
              <w:pStyle w:val="tabletext11"/>
              <w:jc w:val="center"/>
              <w:rPr>
                <w:ins w:id="11706" w:author="Author"/>
              </w:rPr>
            </w:pPr>
            <w:ins w:id="11707" w:author="Author">
              <w:r w:rsidRPr="00D016EC">
                <w:t>1.01</w:t>
              </w:r>
            </w:ins>
          </w:p>
        </w:tc>
        <w:tc>
          <w:tcPr>
            <w:tcW w:w="400" w:type="dxa"/>
            <w:noWrap/>
            <w:vAlign w:val="bottom"/>
            <w:hideMark/>
          </w:tcPr>
          <w:p w14:paraId="1430335D" w14:textId="77777777" w:rsidR="00C50A95" w:rsidRPr="00D016EC" w:rsidRDefault="00C50A95" w:rsidP="00416506">
            <w:pPr>
              <w:pStyle w:val="tabletext11"/>
              <w:jc w:val="center"/>
              <w:rPr>
                <w:ins w:id="11708" w:author="Author"/>
              </w:rPr>
            </w:pPr>
            <w:ins w:id="11709" w:author="Author">
              <w:r w:rsidRPr="00D016EC">
                <w:t>1.01</w:t>
              </w:r>
            </w:ins>
          </w:p>
        </w:tc>
        <w:tc>
          <w:tcPr>
            <w:tcW w:w="440" w:type="dxa"/>
            <w:noWrap/>
            <w:vAlign w:val="bottom"/>
            <w:hideMark/>
          </w:tcPr>
          <w:p w14:paraId="182F42C4" w14:textId="77777777" w:rsidR="00C50A95" w:rsidRPr="00D016EC" w:rsidRDefault="00C50A95" w:rsidP="00416506">
            <w:pPr>
              <w:pStyle w:val="tabletext11"/>
              <w:jc w:val="center"/>
              <w:rPr>
                <w:ins w:id="11710" w:author="Author"/>
              </w:rPr>
            </w:pPr>
            <w:ins w:id="11711" w:author="Author">
              <w:r w:rsidRPr="00D016EC">
                <w:t>1.01</w:t>
              </w:r>
            </w:ins>
          </w:p>
        </w:tc>
        <w:tc>
          <w:tcPr>
            <w:tcW w:w="400" w:type="dxa"/>
            <w:noWrap/>
            <w:vAlign w:val="bottom"/>
            <w:hideMark/>
          </w:tcPr>
          <w:p w14:paraId="682113B8" w14:textId="77777777" w:rsidR="00C50A95" w:rsidRPr="00D016EC" w:rsidRDefault="00C50A95" w:rsidP="00416506">
            <w:pPr>
              <w:pStyle w:val="tabletext11"/>
              <w:jc w:val="center"/>
              <w:rPr>
                <w:ins w:id="11712" w:author="Author"/>
              </w:rPr>
            </w:pPr>
            <w:ins w:id="11713" w:author="Author">
              <w:r w:rsidRPr="00D016EC">
                <w:t>1.01</w:t>
              </w:r>
            </w:ins>
          </w:p>
        </w:tc>
        <w:tc>
          <w:tcPr>
            <w:tcW w:w="400" w:type="dxa"/>
            <w:noWrap/>
            <w:vAlign w:val="bottom"/>
            <w:hideMark/>
          </w:tcPr>
          <w:p w14:paraId="57FE74BA" w14:textId="77777777" w:rsidR="00C50A95" w:rsidRPr="00D016EC" w:rsidRDefault="00C50A95" w:rsidP="00416506">
            <w:pPr>
              <w:pStyle w:val="tabletext11"/>
              <w:jc w:val="center"/>
              <w:rPr>
                <w:ins w:id="11714" w:author="Author"/>
              </w:rPr>
            </w:pPr>
            <w:ins w:id="11715" w:author="Author">
              <w:r w:rsidRPr="00D016EC">
                <w:t>1.01</w:t>
              </w:r>
            </w:ins>
          </w:p>
        </w:tc>
        <w:tc>
          <w:tcPr>
            <w:tcW w:w="400" w:type="dxa"/>
            <w:noWrap/>
            <w:vAlign w:val="bottom"/>
            <w:hideMark/>
          </w:tcPr>
          <w:p w14:paraId="57D0D936" w14:textId="77777777" w:rsidR="00C50A95" w:rsidRPr="00D016EC" w:rsidRDefault="00C50A95" w:rsidP="00416506">
            <w:pPr>
              <w:pStyle w:val="tabletext11"/>
              <w:jc w:val="center"/>
              <w:rPr>
                <w:ins w:id="11716" w:author="Author"/>
              </w:rPr>
            </w:pPr>
            <w:ins w:id="11717" w:author="Author">
              <w:r w:rsidRPr="00D016EC">
                <w:t>1.01</w:t>
              </w:r>
            </w:ins>
          </w:p>
        </w:tc>
        <w:tc>
          <w:tcPr>
            <w:tcW w:w="400" w:type="dxa"/>
            <w:noWrap/>
            <w:vAlign w:val="bottom"/>
            <w:hideMark/>
          </w:tcPr>
          <w:p w14:paraId="0229DE10" w14:textId="77777777" w:rsidR="00C50A95" w:rsidRPr="00D016EC" w:rsidRDefault="00C50A95" w:rsidP="00416506">
            <w:pPr>
              <w:pStyle w:val="tabletext11"/>
              <w:jc w:val="center"/>
              <w:rPr>
                <w:ins w:id="11718" w:author="Author"/>
              </w:rPr>
            </w:pPr>
            <w:ins w:id="11719" w:author="Author">
              <w:r w:rsidRPr="00D016EC">
                <w:t>1.01</w:t>
              </w:r>
            </w:ins>
          </w:p>
        </w:tc>
        <w:tc>
          <w:tcPr>
            <w:tcW w:w="460" w:type="dxa"/>
            <w:noWrap/>
            <w:vAlign w:val="bottom"/>
            <w:hideMark/>
          </w:tcPr>
          <w:p w14:paraId="1B38BF71" w14:textId="77777777" w:rsidR="00C50A95" w:rsidRPr="00D016EC" w:rsidRDefault="00C50A95" w:rsidP="00416506">
            <w:pPr>
              <w:pStyle w:val="tabletext11"/>
              <w:jc w:val="center"/>
              <w:rPr>
                <w:ins w:id="11720" w:author="Author"/>
              </w:rPr>
            </w:pPr>
            <w:ins w:id="11721" w:author="Author">
              <w:r w:rsidRPr="00D016EC">
                <w:t>1.01</w:t>
              </w:r>
            </w:ins>
          </w:p>
        </w:tc>
      </w:tr>
      <w:tr w:rsidR="00C50A95" w:rsidRPr="00D016EC" w14:paraId="592D79EE" w14:textId="77777777" w:rsidTr="00416506">
        <w:trPr>
          <w:trHeight w:val="190"/>
          <w:ins w:id="11722" w:author="Author"/>
        </w:trPr>
        <w:tc>
          <w:tcPr>
            <w:tcW w:w="200" w:type="dxa"/>
            <w:tcBorders>
              <w:right w:val="nil"/>
            </w:tcBorders>
            <w:vAlign w:val="bottom"/>
          </w:tcPr>
          <w:p w14:paraId="215F4AC3" w14:textId="77777777" w:rsidR="00C50A95" w:rsidRPr="00D016EC" w:rsidRDefault="00C50A95" w:rsidP="00416506">
            <w:pPr>
              <w:pStyle w:val="tabletext11"/>
              <w:jc w:val="right"/>
              <w:rPr>
                <w:ins w:id="11723" w:author="Author"/>
              </w:rPr>
            </w:pPr>
          </w:p>
        </w:tc>
        <w:tc>
          <w:tcPr>
            <w:tcW w:w="1580" w:type="dxa"/>
            <w:tcBorders>
              <w:left w:val="nil"/>
            </w:tcBorders>
            <w:vAlign w:val="bottom"/>
            <w:hideMark/>
          </w:tcPr>
          <w:p w14:paraId="5FC3E0E5" w14:textId="77777777" w:rsidR="00C50A95" w:rsidRPr="00D016EC" w:rsidRDefault="00C50A95" w:rsidP="00416506">
            <w:pPr>
              <w:pStyle w:val="tabletext11"/>
              <w:tabs>
                <w:tab w:val="decimal" w:pos="640"/>
              </w:tabs>
              <w:rPr>
                <w:ins w:id="11724" w:author="Author"/>
              </w:rPr>
            </w:pPr>
            <w:ins w:id="11725" w:author="Author">
              <w:r w:rsidRPr="00D016EC">
                <w:t>55,000 to 64,999</w:t>
              </w:r>
            </w:ins>
          </w:p>
        </w:tc>
        <w:tc>
          <w:tcPr>
            <w:tcW w:w="680" w:type="dxa"/>
            <w:noWrap/>
            <w:vAlign w:val="bottom"/>
            <w:hideMark/>
          </w:tcPr>
          <w:p w14:paraId="7897AB06" w14:textId="77777777" w:rsidR="00C50A95" w:rsidRPr="00D016EC" w:rsidRDefault="00C50A95" w:rsidP="00416506">
            <w:pPr>
              <w:pStyle w:val="tabletext11"/>
              <w:jc w:val="center"/>
              <w:rPr>
                <w:ins w:id="11726" w:author="Author"/>
              </w:rPr>
            </w:pPr>
            <w:ins w:id="11727" w:author="Author">
              <w:r w:rsidRPr="00D016EC">
                <w:t>1.78</w:t>
              </w:r>
            </w:ins>
          </w:p>
        </w:tc>
        <w:tc>
          <w:tcPr>
            <w:tcW w:w="900" w:type="dxa"/>
            <w:noWrap/>
            <w:vAlign w:val="bottom"/>
            <w:hideMark/>
          </w:tcPr>
          <w:p w14:paraId="6D88EC5A" w14:textId="77777777" w:rsidR="00C50A95" w:rsidRPr="00D016EC" w:rsidRDefault="00C50A95" w:rsidP="00416506">
            <w:pPr>
              <w:pStyle w:val="tabletext11"/>
              <w:jc w:val="center"/>
              <w:rPr>
                <w:ins w:id="11728" w:author="Author"/>
              </w:rPr>
            </w:pPr>
            <w:ins w:id="11729" w:author="Author">
              <w:r w:rsidRPr="00D016EC">
                <w:t>1.34</w:t>
              </w:r>
            </w:ins>
          </w:p>
        </w:tc>
        <w:tc>
          <w:tcPr>
            <w:tcW w:w="400" w:type="dxa"/>
            <w:noWrap/>
            <w:vAlign w:val="bottom"/>
            <w:hideMark/>
          </w:tcPr>
          <w:p w14:paraId="38E03D8B" w14:textId="77777777" w:rsidR="00C50A95" w:rsidRPr="00D016EC" w:rsidRDefault="00C50A95" w:rsidP="00416506">
            <w:pPr>
              <w:pStyle w:val="tabletext11"/>
              <w:jc w:val="center"/>
              <w:rPr>
                <w:ins w:id="11730" w:author="Author"/>
              </w:rPr>
            </w:pPr>
            <w:ins w:id="11731" w:author="Author">
              <w:r w:rsidRPr="00D016EC">
                <w:t>1.34</w:t>
              </w:r>
            </w:ins>
          </w:p>
        </w:tc>
        <w:tc>
          <w:tcPr>
            <w:tcW w:w="400" w:type="dxa"/>
            <w:noWrap/>
            <w:vAlign w:val="bottom"/>
            <w:hideMark/>
          </w:tcPr>
          <w:p w14:paraId="0DA5D949" w14:textId="77777777" w:rsidR="00C50A95" w:rsidRPr="00D016EC" w:rsidRDefault="00C50A95" w:rsidP="00416506">
            <w:pPr>
              <w:pStyle w:val="tabletext11"/>
              <w:jc w:val="center"/>
              <w:rPr>
                <w:ins w:id="11732" w:author="Author"/>
              </w:rPr>
            </w:pPr>
            <w:ins w:id="11733" w:author="Author">
              <w:r w:rsidRPr="00D016EC">
                <w:t>1.34</w:t>
              </w:r>
            </w:ins>
          </w:p>
        </w:tc>
        <w:tc>
          <w:tcPr>
            <w:tcW w:w="400" w:type="dxa"/>
            <w:noWrap/>
            <w:vAlign w:val="bottom"/>
            <w:hideMark/>
          </w:tcPr>
          <w:p w14:paraId="2E8D8C8E" w14:textId="77777777" w:rsidR="00C50A95" w:rsidRPr="00D016EC" w:rsidRDefault="00C50A95" w:rsidP="00416506">
            <w:pPr>
              <w:pStyle w:val="tabletext11"/>
              <w:jc w:val="center"/>
              <w:rPr>
                <w:ins w:id="11734" w:author="Author"/>
              </w:rPr>
            </w:pPr>
            <w:ins w:id="11735" w:author="Author">
              <w:r w:rsidRPr="00D016EC">
                <w:t>1.28</w:t>
              </w:r>
            </w:ins>
          </w:p>
        </w:tc>
        <w:tc>
          <w:tcPr>
            <w:tcW w:w="400" w:type="dxa"/>
            <w:noWrap/>
            <w:vAlign w:val="bottom"/>
            <w:hideMark/>
          </w:tcPr>
          <w:p w14:paraId="0755DE8F" w14:textId="77777777" w:rsidR="00C50A95" w:rsidRPr="00D016EC" w:rsidRDefault="00C50A95" w:rsidP="00416506">
            <w:pPr>
              <w:pStyle w:val="tabletext11"/>
              <w:jc w:val="center"/>
              <w:rPr>
                <w:ins w:id="11736" w:author="Author"/>
              </w:rPr>
            </w:pPr>
            <w:ins w:id="11737" w:author="Author">
              <w:r w:rsidRPr="00D016EC">
                <w:t>1.23</w:t>
              </w:r>
            </w:ins>
          </w:p>
        </w:tc>
        <w:tc>
          <w:tcPr>
            <w:tcW w:w="400" w:type="dxa"/>
            <w:noWrap/>
            <w:vAlign w:val="bottom"/>
            <w:hideMark/>
          </w:tcPr>
          <w:p w14:paraId="0447C58E" w14:textId="77777777" w:rsidR="00C50A95" w:rsidRPr="00D016EC" w:rsidRDefault="00C50A95" w:rsidP="00416506">
            <w:pPr>
              <w:pStyle w:val="tabletext11"/>
              <w:jc w:val="center"/>
              <w:rPr>
                <w:ins w:id="11738" w:author="Author"/>
              </w:rPr>
            </w:pPr>
            <w:ins w:id="11739" w:author="Author">
              <w:r w:rsidRPr="00D016EC">
                <w:t>1.18</w:t>
              </w:r>
            </w:ins>
          </w:p>
        </w:tc>
        <w:tc>
          <w:tcPr>
            <w:tcW w:w="400" w:type="dxa"/>
            <w:noWrap/>
            <w:vAlign w:val="bottom"/>
            <w:hideMark/>
          </w:tcPr>
          <w:p w14:paraId="50729581" w14:textId="77777777" w:rsidR="00C50A95" w:rsidRPr="00D016EC" w:rsidRDefault="00C50A95" w:rsidP="00416506">
            <w:pPr>
              <w:pStyle w:val="tabletext11"/>
              <w:jc w:val="center"/>
              <w:rPr>
                <w:ins w:id="11740" w:author="Author"/>
              </w:rPr>
            </w:pPr>
            <w:ins w:id="11741" w:author="Author">
              <w:r w:rsidRPr="00D016EC">
                <w:t>1.12</w:t>
              </w:r>
            </w:ins>
          </w:p>
        </w:tc>
        <w:tc>
          <w:tcPr>
            <w:tcW w:w="400" w:type="dxa"/>
            <w:noWrap/>
            <w:vAlign w:val="bottom"/>
            <w:hideMark/>
          </w:tcPr>
          <w:p w14:paraId="56DE4330" w14:textId="77777777" w:rsidR="00C50A95" w:rsidRPr="00D016EC" w:rsidRDefault="00C50A95" w:rsidP="00416506">
            <w:pPr>
              <w:pStyle w:val="tabletext11"/>
              <w:jc w:val="center"/>
              <w:rPr>
                <w:ins w:id="11742" w:author="Author"/>
              </w:rPr>
            </w:pPr>
            <w:ins w:id="11743" w:author="Author">
              <w:r w:rsidRPr="00D016EC">
                <w:t>1.07</w:t>
              </w:r>
            </w:ins>
          </w:p>
        </w:tc>
        <w:tc>
          <w:tcPr>
            <w:tcW w:w="400" w:type="dxa"/>
            <w:noWrap/>
            <w:vAlign w:val="bottom"/>
            <w:hideMark/>
          </w:tcPr>
          <w:p w14:paraId="27C473A9" w14:textId="77777777" w:rsidR="00C50A95" w:rsidRPr="00D016EC" w:rsidRDefault="00C50A95" w:rsidP="00416506">
            <w:pPr>
              <w:pStyle w:val="tabletext11"/>
              <w:jc w:val="center"/>
              <w:rPr>
                <w:ins w:id="11744" w:author="Author"/>
              </w:rPr>
            </w:pPr>
            <w:ins w:id="11745" w:author="Author">
              <w:r w:rsidRPr="00D016EC">
                <w:t>1.07</w:t>
              </w:r>
            </w:ins>
          </w:p>
        </w:tc>
        <w:tc>
          <w:tcPr>
            <w:tcW w:w="400" w:type="dxa"/>
            <w:noWrap/>
            <w:vAlign w:val="bottom"/>
            <w:hideMark/>
          </w:tcPr>
          <w:p w14:paraId="3695F176" w14:textId="77777777" w:rsidR="00C50A95" w:rsidRPr="00D016EC" w:rsidRDefault="00C50A95" w:rsidP="00416506">
            <w:pPr>
              <w:pStyle w:val="tabletext11"/>
              <w:jc w:val="center"/>
              <w:rPr>
                <w:ins w:id="11746" w:author="Author"/>
              </w:rPr>
            </w:pPr>
            <w:ins w:id="11747" w:author="Author">
              <w:r w:rsidRPr="00D016EC">
                <w:t>1.07</w:t>
              </w:r>
            </w:ins>
          </w:p>
        </w:tc>
        <w:tc>
          <w:tcPr>
            <w:tcW w:w="400" w:type="dxa"/>
            <w:noWrap/>
            <w:vAlign w:val="bottom"/>
            <w:hideMark/>
          </w:tcPr>
          <w:p w14:paraId="315D1841" w14:textId="77777777" w:rsidR="00C50A95" w:rsidRPr="00D016EC" w:rsidRDefault="00C50A95" w:rsidP="00416506">
            <w:pPr>
              <w:pStyle w:val="tabletext11"/>
              <w:jc w:val="center"/>
              <w:rPr>
                <w:ins w:id="11748" w:author="Author"/>
              </w:rPr>
            </w:pPr>
            <w:ins w:id="11749" w:author="Author">
              <w:r w:rsidRPr="00D016EC">
                <w:t>1.07</w:t>
              </w:r>
            </w:ins>
          </w:p>
        </w:tc>
        <w:tc>
          <w:tcPr>
            <w:tcW w:w="400" w:type="dxa"/>
            <w:noWrap/>
            <w:vAlign w:val="bottom"/>
            <w:hideMark/>
          </w:tcPr>
          <w:p w14:paraId="5B784E07" w14:textId="77777777" w:rsidR="00C50A95" w:rsidRPr="00D016EC" w:rsidRDefault="00C50A95" w:rsidP="00416506">
            <w:pPr>
              <w:pStyle w:val="tabletext11"/>
              <w:jc w:val="center"/>
              <w:rPr>
                <w:ins w:id="11750" w:author="Author"/>
              </w:rPr>
            </w:pPr>
            <w:ins w:id="11751" w:author="Author">
              <w:r w:rsidRPr="00D016EC">
                <w:t>1.07</w:t>
              </w:r>
            </w:ins>
          </w:p>
        </w:tc>
        <w:tc>
          <w:tcPr>
            <w:tcW w:w="400" w:type="dxa"/>
            <w:noWrap/>
            <w:vAlign w:val="bottom"/>
            <w:hideMark/>
          </w:tcPr>
          <w:p w14:paraId="31564945" w14:textId="77777777" w:rsidR="00C50A95" w:rsidRPr="00D016EC" w:rsidRDefault="00C50A95" w:rsidP="00416506">
            <w:pPr>
              <w:pStyle w:val="tabletext11"/>
              <w:jc w:val="center"/>
              <w:rPr>
                <w:ins w:id="11752" w:author="Author"/>
              </w:rPr>
            </w:pPr>
            <w:ins w:id="11753" w:author="Author">
              <w:r w:rsidRPr="00D016EC">
                <w:t>1.07</w:t>
              </w:r>
            </w:ins>
          </w:p>
        </w:tc>
        <w:tc>
          <w:tcPr>
            <w:tcW w:w="400" w:type="dxa"/>
            <w:noWrap/>
            <w:vAlign w:val="bottom"/>
            <w:hideMark/>
          </w:tcPr>
          <w:p w14:paraId="5645B707" w14:textId="77777777" w:rsidR="00C50A95" w:rsidRPr="00D016EC" w:rsidRDefault="00C50A95" w:rsidP="00416506">
            <w:pPr>
              <w:pStyle w:val="tabletext11"/>
              <w:jc w:val="center"/>
              <w:rPr>
                <w:ins w:id="11754" w:author="Author"/>
              </w:rPr>
            </w:pPr>
            <w:ins w:id="11755" w:author="Author">
              <w:r w:rsidRPr="00D016EC">
                <w:t>1.07</w:t>
              </w:r>
            </w:ins>
          </w:p>
        </w:tc>
        <w:tc>
          <w:tcPr>
            <w:tcW w:w="400" w:type="dxa"/>
            <w:noWrap/>
            <w:vAlign w:val="bottom"/>
            <w:hideMark/>
          </w:tcPr>
          <w:p w14:paraId="4B8B7503" w14:textId="77777777" w:rsidR="00C50A95" w:rsidRPr="00D016EC" w:rsidRDefault="00C50A95" w:rsidP="00416506">
            <w:pPr>
              <w:pStyle w:val="tabletext11"/>
              <w:jc w:val="center"/>
              <w:rPr>
                <w:ins w:id="11756" w:author="Author"/>
              </w:rPr>
            </w:pPr>
            <w:ins w:id="11757" w:author="Author">
              <w:r w:rsidRPr="00D016EC">
                <w:t>1.07</w:t>
              </w:r>
            </w:ins>
          </w:p>
        </w:tc>
        <w:tc>
          <w:tcPr>
            <w:tcW w:w="400" w:type="dxa"/>
            <w:noWrap/>
            <w:vAlign w:val="bottom"/>
            <w:hideMark/>
          </w:tcPr>
          <w:p w14:paraId="4014DC64" w14:textId="77777777" w:rsidR="00C50A95" w:rsidRPr="00D016EC" w:rsidRDefault="00C50A95" w:rsidP="00416506">
            <w:pPr>
              <w:pStyle w:val="tabletext11"/>
              <w:jc w:val="center"/>
              <w:rPr>
                <w:ins w:id="11758" w:author="Author"/>
              </w:rPr>
            </w:pPr>
            <w:ins w:id="11759" w:author="Author">
              <w:r w:rsidRPr="00D016EC">
                <w:t>1.07</w:t>
              </w:r>
            </w:ins>
          </w:p>
        </w:tc>
        <w:tc>
          <w:tcPr>
            <w:tcW w:w="400" w:type="dxa"/>
            <w:noWrap/>
            <w:vAlign w:val="bottom"/>
            <w:hideMark/>
          </w:tcPr>
          <w:p w14:paraId="7B57BC2B" w14:textId="77777777" w:rsidR="00C50A95" w:rsidRPr="00D016EC" w:rsidRDefault="00C50A95" w:rsidP="00416506">
            <w:pPr>
              <w:pStyle w:val="tabletext11"/>
              <w:jc w:val="center"/>
              <w:rPr>
                <w:ins w:id="11760" w:author="Author"/>
              </w:rPr>
            </w:pPr>
            <w:ins w:id="11761" w:author="Author">
              <w:r w:rsidRPr="00D016EC">
                <w:t>1.07</w:t>
              </w:r>
            </w:ins>
          </w:p>
        </w:tc>
        <w:tc>
          <w:tcPr>
            <w:tcW w:w="400" w:type="dxa"/>
            <w:noWrap/>
            <w:vAlign w:val="bottom"/>
            <w:hideMark/>
          </w:tcPr>
          <w:p w14:paraId="6FDAC7A3" w14:textId="77777777" w:rsidR="00C50A95" w:rsidRPr="00D016EC" w:rsidRDefault="00C50A95" w:rsidP="00416506">
            <w:pPr>
              <w:pStyle w:val="tabletext11"/>
              <w:jc w:val="center"/>
              <w:rPr>
                <w:ins w:id="11762" w:author="Author"/>
              </w:rPr>
            </w:pPr>
            <w:ins w:id="11763" w:author="Author">
              <w:r w:rsidRPr="00D016EC">
                <w:t>1.07</w:t>
              </w:r>
            </w:ins>
          </w:p>
        </w:tc>
        <w:tc>
          <w:tcPr>
            <w:tcW w:w="400" w:type="dxa"/>
            <w:noWrap/>
            <w:vAlign w:val="bottom"/>
            <w:hideMark/>
          </w:tcPr>
          <w:p w14:paraId="3729A889" w14:textId="77777777" w:rsidR="00C50A95" w:rsidRPr="00D016EC" w:rsidRDefault="00C50A95" w:rsidP="00416506">
            <w:pPr>
              <w:pStyle w:val="tabletext11"/>
              <w:jc w:val="center"/>
              <w:rPr>
                <w:ins w:id="11764" w:author="Author"/>
              </w:rPr>
            </w:pPr>
            <w:ins w:id="11765" w:author="Author">
              <w:r w:rsidRPr="00D016EC">
                <w:t>1.07</w:t>
              </w:r>
            </w:ins>
          </w:p>
        </w:tc>
        <w:tc>
          <w:tcPr>
            <w:tcW w:w="400" w:type="dxa"/>
            <w:noWrap/>
            <w:vAlign w:val="bottom"/>
            <w:hideMark/>
          </w:tcPr>
          <w:p w14:paraId="54334E09" w14:textId="77777777" w:rsidR="00C50A95" w:rsidRPr="00D016EC" w:rsidRDefault="00C50A95" w:rsidP="00416506">
            <w:pPr>
              <w:pStyle w:val="tabletext11"/>
              <w:jc w:val="center"/>
              <w:rPr>
                <w:ins w:id="11766" w:author="Author"/>
              </w:rPr>
            </w:pPr>
            <w:ins w:id="11767" w:author="Author">
              <w:r w:rsidRPr="00D016EC">
                <w:t>1.07</w:t>
              </w:r>
            </w:ins>
          </w:p>
        </w:tc>
        <w:tc>
          <w:tcPr>
            <w:tcW w:w="400" w:type="dxa"/>
            <w:noWrap/>
            <w:vAlign w:val="bottom"/>
            <w:hideMark/>
          </w:tcPr>
          <w:p w14:paraId="4F4586EF" w14:textId="77777777" w:rsidR="00C50A95" w:rsidRPr="00D016EC" w:rsidRDefault="00C50A95" w:rsidP="00416506">
            <w:pPr>
              <w:pStyle w:val="tabletext11"/>
              <w:jc w:val="center"/>
              <w:rPr>
                <w:ins w:id="11768" w:author="Author"/>
              </w:rPr>
            </w:pPr>
            <w:ins w:id="11769" w:author="Author">
              <w:r w:rsidRPr="00D016EC">
                <w:t>1.07</w:t>
              </w:r>
            </w:ins>
          </w:p>
        </w:tc>
        <w:tc>
          <w:tcPr>
            <w:tcW w:w="440" w:type="dxa"/>
            <w:noWrap/>
            <w:vAlign w:val="bottom"/>
            <w:hideMark/>
          </w:tcPr>
          <w:p w14:paraId="39566C98" w14:textId="77777777" w:rsidR="00C50A95" w:rsidRPr="00D016EC" w:rsidRDefault="00C50A95" w:rsidP="00416506">
            <w:pPr>
              <w:pStyle w:val="tabletext11"/>
              <w:jc w:val="center"/>
              <w:rPr>
                <w:ins w:id="11770" w:author="Author"/>
              </w:rPr>
            </w:pPr>
            <w:ins w:id="11771" w:author="Author">
              <w:r w:rsidRPr="00D016EC">
                <w:t>1.07</w:t>
              </w:r>
            </w:ins>
          </w:p>
        </w:tc>
        <w:tc>
          <w:tcPr>
            <w:tcW w:w="400" w:type="dxa"/>
            <w:noWrap/>
            <w:vAlign w:val="bottom"/>
            <w:hideMark/>
          </w:tcPr>
          <w:p w14:paraId="4390E107" w14:textId="77777777" w:rsidR="00C50A95" w:rsidRPr="00D016EC" w:rsidRDefault="00C50A95" w:rsidP="00416506">
            <w:pPr>
              <w:pStyle w:val="tabletext11"/>
              <w:jc w:val="center"/>
              <w:rPr>
                <w:ins w:id="11772" w:author="Author"/>
              </w:rPr>
            </w:pPr>
            <w:ins w:id="11773" w:author="Author">
              <w:r w:rsidRPr="00D016EC">
                <w:t>1.07</w:t>
              </w:r>
            </w:ins>
          </w:p>
        </w:tc>
        <w:tc>
          <w:tcPr>
            <w:tcW w:w="400" w:type="dxa"/>
            <w:noWrap/>
            <w:vAlign w:val="bottom"/>
            <w:hideMark/>
          </w:tcPr>
          <w:p w14:paraId="2815B345" w14:textId="77777777" w:rsidR="00C50A95" w:rsidRPr="00D016EC" w:rsidRDefault="00C50A95" w:rsidP="00416506">
            <w:pPr>
              <w:pStyle w:val="tabletext11"/>
              <w:jc w:val="center"/>
              <w:rPr>
                <w:ins w:id="11774" w:author="Author"/>
              </w:rPr>
            </w:pPr>
            <w:ins w:id="11775" w:author="Author">
              <w:r w:rsidRPr="00D016EC">
                <w:t>1.07</w:t>
              </w:r>
            </w:ins>
          </w:p>
        </w:tc>
        <w:tc>
          <w:tcPr>
            <w:tcW w:w="400" w:type="dxa"/>
            <w:noWrap/>
            <w:vAlign w:val="bottom"/>
            <w:hideMark/>
          </w:tcPr>
          <w:p w14:paraId="638B1CDB" w14:textId="77777777" w:rsidR="00C50A95" w:rsidRPr="00D016EC" w:rsidRDefault="00C50A95" w:rsidP="00416506">
            <w:pPr>
              <w:pStyle w:val="tabletext11"/>
              <w:jc w:val="center"/>
              <w:rPr>
                <w:ins w:id="11776" w:author="Author"/>
              </w:rPr>
            </w:pPr>
            <w:ins w:id="11777" w:author="Author">
              <w:r w:rsidRPr="00D016EC">
                <w:t>1.07</w:t>
              </w:r>
            </w:ins>
          </w:p>
        </w:tc>
        <w:tc>
          <w:tcPr>
            <w:tcW w:w="400" w:type="dxa"/>
            <w:noWrap/>
            <w:vAlign w:val="bottom"/>
            <w:hideMark/>
          </w:tcPr>
          <w:p w14:paraId="6ADEDFA3" w14:textId="77777777" w:rsidR="00C50A95" w:rsidRPr="00D016EC" w:rsidRDefault="00C50A95" w:rsidP="00416506">
            <w:pPr>
              <w:pStyle w:val="tabletext11"/>
              <w:jc w:val="center"/>
              <w:rPr>
                <w:ins w:id="11778" w:author="Author"/>
              </w:rPr>
            </w:pPr>
            <w:ins w:id="11779" w:author="Author">
              <w:r w:rsidRPr="00D016EC">
                <w:t>1.07</w:t>
              </w:r>
            </w:ins>
          </w:p>
        </w:tc>
        <w:tc>
          <w:tcPr>
            <w:tcW w:w="460" w:type="dxa"/>
            <w:noWrap/>
            <w:vAlign w:val="bottom"/>
            <w:hideMark/>
          </w:tcPr>
          <w:p w14:paraId="03366781" w14:textId="77777777" w:rsidR="00C50A95" w:rsidRPr="00D016EC" w:rsidRDefault="00C50A95" w:rsidP="00416506">
            <w:pPr>
              <w:pStyle w:val="tabletext11"/>
              <w:jc w:val="center"/>
              <w:rPr>
                <w:ins w:id="11780" w:author="Author"/>
              </w:rPr>
            </w:pPr>
            <w:ins w:id="11781" w:author="Author">
              <w:r w:rsidRPr="00D016EC">
                <w:t>1.07</w:t>
              </w:r>
            </w:ins>
          </w:p>
        </w:tc>
      </w:tr>
      <w:tr w:rsidR="00C50A95" w:rsidRPr="00D016EC" w14:paraId="6FA04D2F" w14:textId="77777777" w:rsidTr="00416506">
        <w:trPr>
          <w:trHeight w:val="190"/>
          <w:ins w:id="11782" w:author="Author"/>
        </w:trPr>
        <w:tc>
          <w:tcPr>
            <w:tcW w:w="200" w:type="dxa"/>
            <w:tcBorders>
              <w:right w:val="nil"/>
            </w:tcBorders>
            <w:vAlign w:val="bottom"/>
          </w:tcPr>
          <w:p w14:paraId="40AB96E6" w14:textId="77777777" w:rsidR="00C50A95" w:rsidRPr="00D016EC" w:rsidRDefault="00C50A95" w:rsidP="00416506">
            <w:pPr>
              <w:pStyle w:val="tabletext11"/>
              <w:jc w:val="right"/>
              <w:rPr>
                <w:ins w:id="11783" w:author="Author"/>
              </w:rPr>
            </w:pPr>
          </w:p>
        </w:tc>
        <w:tc>
          <w:tcPr>
            <w:tcW w:w="1580" w:type="dxa"/>
            <w:tcBorders>
              <w:left w:val="nil"/>
            </w:tcBorders>
            <w:vAlign w:val="bottom"/>
            <w:hideMark/>
          </w:tcPr>
          <w:p w14:paraId="11C8D491" w14:textId="77777777" w:rsidR="00C50A95" w:rsidRPr="00D016EC" w:rsidRDefault="00C50A95" w:rsidP="00416506">
            <w:pPr>
              <w:pStyle w:val="tabletext11"/>
              <w:tabs>
                <w:tab w:val="decimal" w:pos="640"/>
              </w:tabs>
              <w:rPr>
                <w:ins w:id="11784" w:author="Author"/>
              </w:rPr>
            </w:pPr>
            <w:ins w:id="11785" w:author="Author">
              <w:r w:rsidRPr="00D016EC">
                <w:t>65,000 to 74,999</w:t>
              </w:r>
            </w:ins>
          </w:p>
        </w:tc>
        <w:tc>
          <w:tcPr>
            <w:tcW w:w="680" w:type="dxa"/>
            <w:noWrap/>
            <w:vAlign w:val="bottom"/>
            <w:hideMark/>
          </w:tcPr>
          <w:p w14:paraId="608F7E70" w14:textId="77777777" w:rsidR="00C50A95" w:rsidRPr="00D016EC" w:rsidRDefault="00C50A95" w:rsidP="00416506">
            <w:pPr>
              <w:pStyle w:val="tabletext11"/>
              <w:jc w:val="center"/>
              <w:rPr>
                <w:ins w:id="11786" w:author="Author"/>
              </w:rPr>
            </w:pPr>
            <w:ins w:id="11787" w:author="Author">
              <w:r w:rsidRPr="00D016EC">
                <w:t>1.89</w:t>
              </w:r>
            </w:ins>
          </w:p>
        </w:tc>
        <w:tc>
          <w:tcPr>
            <w:tcW w:w="900" w:type="dxa"/>
            <w:noWrap/>
            <w:vAlign w:val="bottom"/>
            <w:hideMark/>
          </w:tcPr>
          <w:p w14:paraId="7BF27EA1" w14:textId="77777777" w:rsidR="00C50A95" w:rsidRPr="00D016EC" w:rsidRDefault="00C50A95" w:rsidP="00416506">
            <w:pPr>
              <w:pStyle w:val="tabletext11"/>
              <w:jc w:val="center"/>
              <w:rPr>
                <w:ins w:id="11788" w:author="Author"/>
              </w:rPr>
            </w:pPr>
            <w:ins w:id="11789" w:author="Author">
              <w:r w:rsidRPr="00D016EC">
                <w:t>1.42</w:t>
              </w:r>
            </w:ins>
          </w:p>
        </w:tc>
        <w:tc>
          <w:tcPr>
            <w:tcW w:w="400" w:type="dxa"/>
            <w:noWrap/>
            <w:vAlign w:val="bottom"/>
            <w:hideMark/>
          </w:tcPr>
          <w:p w14:paraId="20F0CE91" w14:textId="77777777" w:rsidR="00C50A95" w:rsidRPr="00D016EC" w:rsidRDefault="00C50A95" w:rsidP="00416506">
            <w:pPr>
              <w:pStyle w:val="tabletext11"/>
              <w:jc w:val="center"/>
              <w:rPr>
                <w:ins w:id="11790" w:author="Author"/>
              </w:rPr>
            </w:pPr>
            <w:ins w:id="11791" w:author="Author">
              <w:r w:rsidRPr="00D016EC">
                <w:t>1.42</w:t>
              </w:r>
            </w:ins>
          </w:p>
        </w:tc>
        <w:tc>
          <w:tcPr>
            <w:tcW w:w="400" w:type="dxa"/>
            <w:noWrap/>
            <w:vAlign w:val="bottom"/>
            <w:hideMark/>
          </w:tcPr>
          <w:p w14:paraId="51314FB1" w14:textId="77777777" w:rsidR="00C50A95" w:rsidRPr="00D016EC" w:rsidRDefault="00C50A95" w:rsidP="00416506">
            <w:pPr>
              <w:pStyle w:val="tabletext11"/>
              <w:jc w:val="center"/>
              <w:rPr>
                <w:ins w:id="11792" w:author="Author"/>
              </w:rPr>
            </w:pPr>
            <w:ins w:id="11793" w:author="Author">
              <w:r w:rsidRPr="00D016EC">
                <w:t>1.42</w:t>
              </w:r>
            </w:ins>
          </w:p>
        </w:tc>
        <w:tc>
          <w:tcPr>
            <w:tcW w:w="400" w:type="dxa"/>
            <w:noWrap/>
            <w:vAlign w:val="bottom"/>
            <w:hideMark/>
          </w:tcPr>
          <w:p w14:paraId="6BCB09EC" w14:textId="77777777" w:rsidR="00C50A95" w:rsidRPr="00D016EC" w:rsidRDefault="00C50A95" w:rsidP="00416506">
            <w:pPr>
              <w:pStyle w:val="tabletext11"/>
              <w:jc w:val="center"/>
              <w:rPr>
                <w:ins w:id="11794" w:author="Author"/>
              </w:rPr>
            </w:pPr>
            <w:ins w:id="11795" w:author="Author">
              <w:r w:rsidRPr="00D016EC">
                <w:t>1.36</w:t>
              </w:r>
            </w:ins>
          </w:p>
        </w:tc>
        <w:tc>
          <w:tcPr>
            <w:tcW w:w="400" w:type="dxa"/>
            <w:noWrap/>
            <w:vAlign w:val="bottom"/>
            <w:hideMark/>
          </w:tcPr>
          <w:p w14:paraId="67488DA8" w14:textId="77777777" w:rsidR="00C50A95" w:rsidRPr="00D016EC" w:rsidRDefault="00C50A95" w:rsidP="00416506">
            <w:pPr>
              <w:pStyle w:val="tabletext11"/>
              <w:jc w:val="center"/>
              <w:rPr>
                <w:ins w:id="11796" w:author="Author"/>
              </w:rPr>
            </w:pPr>
            <w:ins w:id="11797" w:author="Author">
              <w:r w:rsidRPr="00D016EC">
                <w:t>1.31</w:t>
              </w:r>
            </w:ins>
          </w:p>
        </w:tc>
        <w:tc>
          <w:tcPr>
            <w:tcW w:w="400" w:type="dxa"/>
            <w:noWrap/>
            <w:vAlign w:val="bottom"/>
            <w:hideMark/>
          </w:tcPr>
          <w:p w14:paraId="656F47A9" w14:textId="77777777" w:rsidR="00C50A95" w:rsidRPr="00D016EC" w:rsidRDefault="00C50A95" w:rsidP="00416506">
            <w:pPr>
              <w:pStyle w:val="tabletext11"/>
              <w:jc w:val="center"/>
              <w:rPr>
                <w:ins w:id="11798" w:author="Author"/>
              </w:rPr>
            </w:pPr>
            <w:ins w:id="11799" w:author="Author">
              <w:r w:rsidRPr="00D016EC">
                <w:t>1.25</w:t>
              </w:r>
            </w:ins>
          </w:p>
        </w:tc>
        <w:tc>
          <w:tcPr>
            <w:tcW w:w="400" w:type="dxa"/>
            <w:noWrap/>
            <w:vAlign w:val="bottom"/>
            <w:hideMark/>
          </w:tcPr>
          <w:p w14:paraId="791D123B" w14:textId="77777777" w:rsidR="00C50A95" w:rsidRPr="00D016EC" w:rsidRDefault="00C50A95" w:rsidP="00416506">
            <w:pPr>
              <w:pStyle w:val="tabletext11"/>
              <w:jc w:val="center"/>
              <w:rPr>
                <w:ins w:id="11800" w:author="Author"/>
              </w:rPr>
            </w:pPr>
            <w:ins w:id="11801" w:author="Author">
              <w:r w:rsidRPr="00D016EC">
                <w:t>1.19</w:t>
              </w:r>
            </w:ins>
          </w:p>
        </w:tc>
        <w:tc>
          <w:tcPr>
            <w:tcW w:w="400" w:type="dxa"/>
            <w:noWrap/>
            <w:vAlign w:val="bottom"/>
            <w:hideMark/>
          </w:tcPr>
          <w:p w14:paraId="6B515A97" w14:textId="77777777" w:rsidR="00C50A95" w:rsidRPr="00D016EC" w:rsidRDefault="00C50A95" w:rsidP="00416506">
            <w:pPr>
              <w:pStyle w:val="tabletext11"/>
              <w:jc w:val="center"/>
              <w:rPr>
                <w:ins w:id="11802" w:author="Author"/>
              </w:rPr>
            </w:pPr>
            <w:ins w:id="11803" w:author="Author">
              <w:r w:rsidRPr="00D016EC">
                <w:t>1.14</w:t>
              </w:r>
            </w:ins>
          </w:p>
        </w:tc>
        <w:tc>
          <w:tcPr>
            <w:tcW w:w="400" w:type="dxa"/>
            <w:noWrap/>
            <w:vAlign w:val="bottom"/>
            <w:hideMark/>
          </w:tcPr>
          <w:p w14:paraId="2B0D481F" w14:textId="77777777" w:rsidR="00C50A95" w:rsidRPr="00D016EC" w:rsidRDefault="00C50A95" w:rsidP="00416506">
            <w:pPr>
              <w:pStyle w:val="tabletext11"/>
              <w:jc w:val="center"/>
              <w:rPr>
                <w:ins w:id="11804" w:author="Author"/>
              </w:rPr>
            </w:pPr>
            <w:ins w:id="11805" w:author="Author">
              <w:r w:rsidRPr="00D016EC">
                <w:t>1.14</w:t>
              </w:r>
            </w:ins>
          </w:p>
        </w:tc>
        <w:tc>
          <w:tcPr>
            <w:tcW w:w="400" w:type="dxa"/>
            <w:noWrap/>
            <w:vAlign w:val="bottom"/>
            <w:hideMark/>
          </w:tcPr>
          <w:p w14:paraId="37948B14" w14:textId="77777777" w:rsidR="00C50A95" w:rsidRPr="00D016EC" w:rsidRDefault="00C50A95" w:rsidP="00416506">
            <w:pPr>
              <w:pStyle w:val="tabletext11"/>
              <w:jc w:val="center"/>
              <w:rPr>
                <w:ins w:id="11806" w:author="Author"/>
              </w:rPr>
            </w:pPr>
            <w:ins w:id="11807" w:author="Author">
              <w:r w:rsidRPr="00D016EC">
                <w:t>1.14</w:t>
              </w:r>
            </w:ins>
          </w:p>
        </w:tc>
        <w:tc>
          <w:tcPr>
            <w:tcW w:w="400" w:type="dxa"/>
            <w:noWrap/>
            <w:vAlign w:val="bottom"/>
            <w:hideMark/>
          </w:tcPr>
          <w:p w14:paraId="58A8527C" w14:textId="77777777" w:rsidR="00C50A95" w:rsidRPr="00D016EC" w:rsidRDefault="00C50A95" w:rsidP="00416506">
            <w:pPr>
              <w:pStyle w:val="tabletext11"/>
              <w:jc w:val="center"/>
              <w:rPr>
                <w:ins w:id="11808" w:author="Author"/>
              </w:rPr>
            </w:pPr>
            <w:ins w:id="11809" w:author="Author">
              <w:r w:rsidRPr="00D016EC">
                <w:t>1.14</w:t>
              </w:r>
            </w:ins>
          </w:p>
        </w:tc>
        <w:tc>
          <w:tcPr>
            <w:tcW w:w="400" w:type="dxa"/>
            <w:noWrap/>
            <w:vAlign w:val="bottom"/>
            <w:hideMark/>
          </w:tcPr>
          <w:p w14:paraId="4C713F2E" w14:textId="77777777" w:rsidR="00C50A95" w:rsidRPr="00D016EC" w:rsidRDefault="00C50A95" w:rsidP="00416506">
            <w:pPr>
              <w:pStyle w:val="tabletext11"/>
              <w:jc w:val="center"/>
              <w:rPr>
                <w:ins w:id="11810" w:author="Author"/>
              </w:rPr>
            </w:pPr>
            <w:ins w:id="11811" w:author="Author">
              <w:r w:rsidRPr="00D016EC">
                <w:t>1.14</w:t>
              </w:r>
            </w:ins>
          </w:p>
        </w:tc>
        <w:tc>
          <w:tcPr>
            <w:tcW w:w="400" w:type="dxa"/>
            <w:noWrap/>
            <w:vAlign w:val="bottom"/>
            <w:hideMark/>
          </w:tcPr>
          <w:p w14:paraId="2F91A346" w14:textId="77777777" w:rsidR="00C50A95" w:rsidRPr="00D016EC" w:rsidRDefault="00C50A95" w:rsidP="00416506">
            <w:pPr>
              <w:pStyle w:val="tabletext11"/>
              <w:jc w:val="center"/>
              <w:rPr>
                <w:ins w:id="11812" w:author="Author"/>
              </w:rPr>
            </w:pPr>
            <w:ins w:id="11813" w:author="Author">
              <w:r w:rsidRPr="00D016EC">
                <w:t>1.14</w:t>
              </w:r>
            </w:ins>
          </w:p>
        </w:tc>
        <w:tc>
          <w:tcPr>
            <w:tcW w:w="400" w:type="dxa"/>
            <w:noWrap/>
            <w:vAlign w:val="bottom"/>
            <w:hideMark/>
          </w:tcPr>
          <w:p w14:paraId="01318CED" w14:textId="77777777" w:rsidR="00C50A95" w:rsidRPr="00D016EC" w:rsidRDefault="00C50A95" w:rsidP="00416506">
            <w:pPr>
              <w:pStyle w:val="tabletext11"/>
              <w:jc w:val="center"/>
              <w:rPr>
                <w:ins w:id="11814" w:author="Author"/>
              </w:rPr>
            </w:pPr>
            <w:ins w:id="11815" w:author="Author">
              <w:r w:rsidRPr="00D016EC">
                <w:t>1.14</w:t>
              </w:r>
            </w:ins>
          </w:p>
        </w:tc>
        <w:tc>
          <w:tcPr>
            <w:tcW w:w="400" w:type="dxa"/>
            <w:noWrap/>
            <w:vAlign w:val="bottom"/>
            <w:hideMark/>
          </w:tcPr>
          <w:p w14:paraId="64F80110" w14:textId="77777777" w:rsidR="00C50A95" w:rsidRPr="00D016EC" w:rsidRDefault="00C50A95" w:rsidP="00416506">
            <w:pPr>
              <w:pStyle w:val="tabletext11"/>
              <w:jc w:val="center"/>
              <w:rPr>
                <w:ins w:id="11816" w:author="Author"/>
              </w:rPr>
            </w:pPr>
            <w:ins w:id="11817" w:author="Author">
              <w:r w:rsidRPr="00D016EC">
                <w:t>1.14</w:t>
              </w:r>
            </w:ins>
          </w:p>
        </w:tc>
        <w:tc>
          <w:tcPr>
            <w:tcW w:w="400" w:type="dxa"/>
            <w:noWrap/>
            <w:vAlign w:val="bottom"/>
            <w:hideMark/>
          </w:tcPr>
          <w:p w14:paraId="194DC006" w14:textId="77777777" w:rsidR="00C50A95" w:rsidRPr="00D016EC" w:rsidRDefault="00C50A95" w:rsidP="00416506">
            <w:pPr>
              <w:pStyle w:val="tabletext11"/>
              <w:jc w:val="center"/>
              <w:rPr>
                <w:ins w:id="11818" w:author="Author"/>
              </w:rPr>
            </w:pPr>
            <w:ins w:id="11819" w:author="Author">
              <w:r w:rsidRPr="00D016EC">
                <w:t>1.14</w:t>
              </w:r>
            </w:ins>
          </w:p>
        </w:tc>
        <w:tc>
          <w:tcPr>
            <w:tcW w:w="400" w:type="dxa"/>
            <w:noWrap/>
            <w:vAlign w:val="bottom"/>
            <w:hideMark/>
          </w:tcPr>
          <w:p w14:paraId="56CC52C3" w14:textId="77777777" w:rsidR="00C50A95" w:rsidRPr="00D016EC" w:rsidRDefault="00C50A95" w:rsidP="00416506">
            <w:pPr>
              <w:pStyle w:val="tabletext11"/>
              <w:jc w:val="center"/>
              <w:rPr>
                <w:ins w:id="11820" w:author="Author"/>
              </w:rPr>
            </w:pPr>
            <w:ins w:id="11821" w:author="Author">
              <w:r w:rsidRPr="00D016EC">
                <w:t>1.14</w:t>
              </w:r>
            </w:ins>
          </w:p>
        </w:tc>
        <w:tc>
          <w:tcPr>
            <w:tcW w:w="400" w:type="dxa"/>
            <w:noWrap/>
            <w:vAlign w:val="bottom"/>
            <w:hideMark/>
          </w:tcPr>
          <w:p w14:paraId="778FDF99" w14:textId="77777777" w:rsidR="00C50A95" w:rsidRPr="00D016EC" w:rsidRDefault="00C50A95" w:rsidP="00416506">
            <w:pPr>
              <w:pStyle w:val="tabletext11"/>
              <w:jc w:val="center"/>
              <w:rPr>
                <w:ins w:id="11822" w:author="Author"/>
              </w:rPr>
            </w:pPr>
            <w:ins w:id="11823" w:author="Author">
              <w:r w:rsidRPr="00D016EC">
                <w:t>1.14</w:t>
              </w:r>
            </w:ins>
          </w:p>
        </w:tc>
        <w:tc>
          <w:tcPr>
            <w:tcW w:w="400" w:type="dxa"/>
            <w:noWrap/>
            <w:vAlign w:val="bottom"/>
            <w:hideMark/>
          </w:tcPr>
          <w:p w14:paraId="6581EBD6" w14:textId="77777777" w:rsidR="00C50A95" w:rsidRPr="00D016EC" w:rsidRDefault="00C50A95" w:rsidP="00416506">
            <w:pPr>
              <w:pStyle w:val="tabletext11"/>
              <w:jc w:val="center"/>
              <w:rPr>
                <w:ins w:id="11824" w:author="Author"/>
              </w:rPr>
            </w:pPr>
            <w:ins w:id="11825" w:author="Author">
              <w:r w:rsidRPr="00D016EC">
                <w:t>1.14</w:t>
              </w:r>
            </w:ins>
          </w:p>
        </w:tc>
        <w:tc>
          <w:tcPr>
            <w:tcW w:w="400" w:type="dxa"/>
            <w:noWrap/>
            <w:vAlign w:val="bottom"/>
            <w:hideMark/>
          </w:tcPr>
          <w:p w14:paraId="4441694D" w14:textId="77777777" w:rsidR="00C50A95" w:rsidRPr="00D016EC" w:rsidRDefault="00C50A95" w:rsidP="00416506">
            <w:pPr>
              <w:pStyle w:val="tabletext11"/>
              <w:jc w:val="center"/>
              <w:rPr>
                <w:ins w:id="11826" w:author="Author"/>
              </w:rPr>
            </w:pPr>
            <w:ins w:id="11827" w:author="Author">
              <w:r w:rsidRPr="00D016EC">
                <w:t>1.14</w:t>
              </w:r>
            </w:ins>
          </w:p>
        </w:tc>
        <w:tc>
          <w:tcPr>
            <w:tcW w:w="400" w:type="dxa"/>
            <w:noWrap/>
            <w:vAlign w:val="bottom"/>
            <w:hideMark/>
          </w:tcPr>
          <w:p w14:paraId="1C7192C8" w14:textId="77777777" w:rsidR="00C50A95" w:rsidRPr="00D016EC" w:rsidRDefault="00C50A95" w:rsidP="00416506">
            <w:pPr>
              <w:pStyle w:val="tabletext11"/>
              <w:jc w:val="center"/>
              <w:rPr>
                <w:ins w:id="11828" w:author="Author"/>
              </w:rPr>
            </w:pPr>
            <w:ins w:id="11829" w:author="Author">
              <w:r w:rsidRPr="00D016EC">
                <w:t>1.14</w:t>
              </w:r>
            </w:ins>
          </w:p>
        </w:tc>
        <w:tc>
          <w:tcPr>
            <w:tcW w:w="440" w:type="dxa"/>
            <w:noWrap/>
            <w:vAlign w:val="bottom"/>
            <w:hideMark/>
          </w:tcPr>
          <w:p w14:paraId="4C18B409" w14:textId="77777777" w:rsidR="00C50A95" w:rsidRPr="00D016EC" w:rsidRDefault="00C50A95" w:rsidP="00416506">
            <w:pPr>
              <w:pStyle w:val="tabletext11"/>
              <w:jc w:val="center"/>
              <w:rPr>
                <w:ins w:id="11830" w:author="Author"/>
              </w:rPr>
            </w:pPr>
            <w:ins w:id="11831" w:author="Author">
              <w:r w:rsidRPr="00D016EC">
                <w:t>1.14</w:t>
              </w:r>
            </w:ins>
          </w:p>
        </w:tc>
        <w:tc>
          <w:tcPr>
            <w:tcW w:w="400" w:type="dxa"/>
            <w:noWrap/>
            <w:vAlign w:val="bottom"/>
            <w:hideMark/>
          </w:tcPr>
          <w:p w14:paraId="6ABF8BA4" w14:textId="77777777" w:rsidR="00C50A95" w:rsidRPr="00D016EC" w:rsidRDefault="00C50A95" w:rsidP="00416506">
            <w:pPr>
              <w:pStyle w:val="tabletext11"/>
              <w:jc w:val="center"/>
              <w:rPr>
                <w:ins w:id="11832" w:author="Author"/>
              </w:rPr>
            </w:pPr>
            <w:ins w:id="11833" w:author="Author">
              <w:r w:rsidRPr="00D016EC">
                <w:t>1.14</w:t>
              </w:r>
            </w:ins>
          </w:p>
        </w:tc>
        <w:tc>
          <w:tcPr>
            <w:tcW w:w="400" w:type="dxa"/>
            <w:noWrap/>
            <w:vAlign w:val="bottom"/>
            <w:hideMark/>
          </w:tcPr>
          <w:p w14:paraId="515D12A1" w14:textId="77777777" w:rsidR="00C50A95" w:rsidRPr="00D016EC" w:rsidRDefault="00C50A95" w:rsidP="00416506">
            <w:pPr>
              <w:pStyle w:val="tabletext11"/>
              <w:jc w:val="center"/>
              <w:rPr>
                <w:ins w:id="11834" w:author="Author"/>
              </w:rPr>
            </w:pPr>
            <w:ins w:id="11835" w:author="Author">
              <w:r w:rsidRPr="00D016EC">
                <w:t>1.14</w:t>
              </w:r>
            </w:ins>
          </w:p>
        </w:tc>
        <w:tc>
          <w:tcPr>
            <w:tcW w:w="400" w:type="dxa"/>
            <w:noWrap/>
            <w:vAlign w:val="bottom"/>
            <w:hideMark/>
          </w:tcPr>
          <w:p w14:paraId="7AA09495" w14:textId="77777777" w:rsidR="00C50A95" w:rsidRPr="00D016EC" w:rsidRDefault="00C50A95" w:rsidP="00416506">
            <w:pPr>
              <w:pStyle w:val="tabletext11"/>
              <w:jc w:val="center"/>
              <w:rPr>
                <w:ins w:id="11836" w:author="Author"/>
              </w:rPr>
            </w:pPr>
            <w:ins w:id="11837" w:author="Author">
              <w:r w:rsidRPr="00D016EC">
                <w:t>1.14</w:t>
              </w:r>
            </w:ins>
          </w:p>
        </w:tc>
        <w:tc>
          <w:tcPr>
            <w:tcW w:w="400" w:type="dxa"/>
            <w:noWrap/>
            <w:vAlign w:val="bottom"/>
            <w:hideMark/>
          </w:tcPr>
          <w:p w14:paraId="7D71201F" w14:textId="77777777" w:rsidR="00C50A95" w:rsidRPr="00D016EC" w:rsidRDefault="00C50A95" w:rsidP="00416506">
            <w:pPr>
              <w:pStyle w:val="tabletext11"/>
              <w:jc w:val="center"/>
              <w:rPr>
                <w:ins w:id="11838" w:author="Author"/>
              </w:rPr>
            </w:pPr>
            <w:ins w:id="11839" w:author="Author">
              <w:r w:rsidRPr="00D016EC">
                <w:t>1.14</w:t>
              </w:r>
            </w:ins>
          </w:p>
        </w:tc>
        <w:tc>
          <w:tcPr>
            <w:tcW w:w="460" w:type="dxa"/>
            <w:noWrap/>
            <w:vAlign w:val="bottom"/>
            <w:hideMark/>
          </w:tcPr>
          <w:p w14:paraId="77EA392C" w14:textId="77777777" w:rsidR="00C50A95" w:rsidRPr="00D016EC" w:rsidRDefault="00C50A95" w:rsidP="00416506">
            <w:pPr>
              <w:pStyle w:val="tabletext11"/>
              <w:jc w:val="center"/>
              <w:rPr>
                <w:ins w:id="11840" w:author="Author"/>
              </w:rPr>
            </w:pPr>
            <w:ins w:id="11841" w:author="Author">
              <w:r w:rsidRPr="00D016EC">
                <w:t>1.14</w:t>
              </w:r>
            </w:ins>
          </w:p>
        </w:tc>
      </w:tr>
      <w:tr w:rsidR="00C50A95" w:rsidRPr="00D016EC" w14:paraId="14A0B7FB" w14:textId="77777777" w:rsidTr="00416506">
        <w:trPr>
          <w:trHeight w:val="190"/>
          <w:ins w:id="11842" w:author="Author"/>
        </w:trPr>
        <w:tc>
          <w:tcPr>
            <w:tcW w:w="200" w:type="dxa"/>
            <w:tcBorders>
              <w:right w:val="nil"/>
            </w:tcBorders>
            <w:vAlign w:val="bottom"/>
          </w:tcPr>
          <w:p w14:paraId="73BDFC2E" w14:textId="77777777" w:rsidR="00C50A95" w:rsidRPr="00D016EC" w:rsidRDefault="00C50A95" w:rsidP="00416506">
            <w:pPr>
              <w:pStyle w:val="tabletext11"/>
              <w:jc w:val="right"/>
              <w:rPr>
                <w:ins w:id="11843" w:author="Author"/>
              </w:rPr>
            </w:pPr>
          </w:p>
        </w:tc>
        <w:tc>
          <w:tcPr>
            <w:tcW w:w="1580" w:type="dxa"/>
            <w:tcBorders>
              <w:left w:val="nil"/>
            </w:tcBorders>
            <w:vAlign w:val="bottom"/>
            <w:hideMark/>
          </w:tcPr>
          <w:p w14:paraId="5A807781" w14:textId="77777777" w:rsidR="00C50A95" w:rsidRPr="00D016EC" w:rsidRDefault="00C50A95" w:rsidP="00416506">
            <w:pPr>
              <w:pStyle w:val="tabletext11"/>
              <w:tabs>
                <w:tab w:val="decimal" w:pos="640"/>
              </w:tabs>
              <w:rPr>
                <w:ins w:id="11844" w:author="Author"/>
              </w:rPr>
            </w:pPr>
            <w:ins w:id="11845" w:author="Author">
              <w:r w:rsidRPr="00D016EC">
                <w:t>75,000 to 84,999</w:t>
              </w:r>
            </w:ins>
          </w:p>
        </w:tc>
        <w:tc>
          <w:tcPr>
            <w:tcW w:w="680" w:type="dxa"/>
            <w:noWrap/>
            <w:vAlign w:val="bottom"/>
            <w:hideMark/>
          </w:tcPr>
          <w:p w14:paraId="0D758761" w14:textId="77777777" w:rsidR="00C50A95" w:rsidRPr="00D016EC" w:rsidRDefault="00C50A95" w:rsidP="00416506">
            <w:pPr>
              <w:pStyle w:val="tabletext11"/>
              <w:jc w:val="center"/>
              <w:rPr>
                <w:ins w:id="11846" w:author="Author"/>
              </w:rPr>
            </w:pPr>
            <w:ins w:id="11847" w:author="Author">
              <w:r w:rsidRPr="00D016EC">
                <w:t>1.99</w:t>
              </w:r>
            </w:ins>
          </w:p>
        </w:tc>
        <w:tc>
          <w:tcPr>
            <w:tcW w:w="900" w:type="dxa"/>
            <w:noWrap/>
            <w:vAlign w:val="bottom"/>
            <w:hideMark/>
          </w:tcPr>
          <w:p w14:paraId="70D73CD9" w14:textId="77777777" w:rsidR="00C50A95" w:rsidRPr="00D016EC" w:rsidRDefault="00C50A95" w:rsidP="00416506">
            <w:pPr>
              <w:pStyle w:val="tabletext11"/>
              <w:jc w:val="center"/>
              <w:rPr>
                <w:ins w:id="11848" w:author="Author"/>
              </w:rPr>
            </w:pPr>
            <w:ins w:id="11849" w:author="Author">
              <w:r w:rsidRPr="00D016EC">
                <w:t>1.50</w:t>
              </w:r>
            </w:ins>
          </w:p>
        </w:tc>
        <w:tc>
          <w:tcPr>
            <w:tcW w:w="400" w:type="dxa"/>
            <w:noWrap/>
            <w:vAlign w:val="bottom"/>
            <w:hideMark/>
          </w:tcPr>
          <w:p w14:paraId="0C463BE8" w14:textId="77777777" w:rsidR="00C50A95" w:rsidRPr="00D016EC" w:rsidRDefault="00C50A95" w:rsidP="00416506">
            <w:pPr>
              <w:pStyle w:val="tabletext11"/>
              <w:jc w:val="center"/>
              <w:rPr>
                <w:ins w:id="11850" w:author="Author"/>
              </w:rPr>
            </w:pPr>
            <w:ins w:id="11851" w:author="Author">
              <w:r w:rsidRPr="00D016EC">
                <w:t>1.50</w:t>
              </w:r>
            </w:ins>
          </w:p>
        </w:tc>
        <w:tc>
          <w:tcPr>
            <w:tcW w:w="400" w:type="dxa"/>
            <w:noWrap/>
            <w:vAlign w:val="bottom"/>
            <w:hideMark/>
          </w:tcPr>
          <w:p w14:paraId="7D74FC7C" w14:textId="77777777" w:rsidR="00C50A95" w:rsidRPr="00D016EC" w:rsidRDefault="00C50A95" w:rsidP="00416506">
            <w:pPr>
              <w:pStyle w:val="tabletext11"/>
              <w:jc w:val="center"/>
              <w:rPr>
                <w:ins w:id="11852" w:author="Author"/>
              </w:rPr>
            </w:pPr>
            <w:ins w:id="11853" w:author="Author">
              <w:r w:rsidRPr="00D016EC">
                <w:t>1.50</w:t>
              </w:r>
            </w:ins>
          </w:p>
        </w:tc>
        <w:tc>
          <w:tcPr>
            <w:tcW w:w="400" w:type="dxa"/>
            <w:noWrap/>
            <w:vAlign w:val="bottom"/>
            <w:hideMark/>
          </w:tcPr>
          <w:p w14:paraId="0C070CA6" w14:textId="77777777" w:rsidR="00C50A95" w:rsidRPr="00D016EC" w:rsidRDefault="00C50A95" w:rsidP="00416506">
            <w:pPr>
              <w:pStyle w:val="tabletext11"/>
              <w:jc w:val="center"/>
              <w:rPr>
                <w:ins w:id="11854" w:author="Author"/>
              </w:rPr>
            </w:pPr>
            <w:ins w:id="11855" w:author="Author">
              <w:r w:rsidRPr="00D016EC">
                <w:t>1.44</w:t>
              </w:r>
            </w:ins>
          </w:p>
        </w:tc>
        <w:tc>
          <w:tcPr>
            <w:tcW w:w="400" w:type="dxa"/>
            <w:noWrap/>
            <w:vAlign w:val="bottom"/>
            <w:hideMark/>
          </w:tcPr>
          <w:p w14:paraId="057CE97E" w14:textId="77777777" w:rsidR="00C50A95" w:rsidRPr="00D016EC" w:rsidRDefault="00C50A95" w:rsidP="00416506">
            <w:pPr>
              <w:pStyle w:val="tabletext11"/>
              <w:jc w:val="center"/>
              <w:rPr>
                <w:ins w:id="11856" w:author="Author"/>
              </w:rPr>
            </w:pPr>
            <w:ins w:id="11857" w:author="Author">
              <w:r w:rsidRPr="00D016EC">
                <w:t>1.38</w:t>
              </w:r>
            </w:ins>
          </w:p>
        </w:tc>
        <w:tc>
          <w:tcPr>
            <w:tcW w:w="400" w:type="dxa"/>
            <w:noWrap/>
            <w:vAlign w:val="bottom"/>
            <w:hideMark/>
          </w:tcPr>
          <w:p w14:paraId="24162832" w14:textId="77777777" w:rsidR="00C50A95" w:rsidRPr="00D016EC" w:rsidRDefault="00C50A95" w:rsidP="00416506">
            <w:pPr>
              <w:pStyle w:val="tabletext11"/>
              <w:jc w:val="center"/>
              <w:rPr>
                <w:ins w:id="11858" w:author="Author"/>
              </w:rPr>
            </w:pPr>
            <w:ins w:id="11859" w:author="Author">
              <w:r w:rsidRPr="00D016EC">
                <w:t>1.32</w:t>
              </w:r>
            </w:ins>
          </w:p>
        </w:tc>
        <w:tc>
          <w:tcPr>
            <w:tcW w:w="400" w:type="dxa"/>
            <w:noWrap/>
            <w:vAlign w:val="bottom"/>
            <w:hideMark/>
          </w:tcPr>
          <w:p w14:paraId="0110BA18" w14:textId="77777777" w:rsidR="00C50A95" w:rsidRPr="00D016EC" w:rsidRDefault="00C50A95" w:rsidP="00416506">
            <w:pPr>
              <w:pStyle w:val="tabletext11"/>
              <w:jc w:val="center"/>
              <w:rPr>
                <w:ins w:id="11860" w:author="Author"/>
              </w:rPr>
            </w:pPr>
            <w:ins w:id="11861" w:author="Author">
              <w:r w:rsidRPr="00D016EC">
                <w:t>1.26</w:t>
              </w:r>
            </w:ins>
          </w:p>
        </w:tc>
        <w:tc>
          <w:tcPr>
            <w:tcW w:w="400" w:type="dxa"/>
            <w:noWrap/>
            <w:vAlign w:val="bottom"/>
            <w:hideMark/>
          </w:tcPr>
          <w:p w14:paraId="79BFD979" w14:textId="77777777" w:rsidR="00C50A95" w:rsidRPr="00D016EC" w:rsidRDefault="00C50A95" w:rsidP="00416506">
            <w:pPr>
              <w:pStyle w:val="tabletext11"/>
              <w:jc w:val="center"/>
              <w:rPr>
                <w:ins w:id="11862" w:author="Author"/>
              </w:rPr>
            </w:pPr>
            <w:ins w:id="11863" w:author="Author">
              <w:r w:rsidRPr="00D016EC">
                <w:t>1.20</w:t>
              </w:r>
            </w:ins>
          </w:p>
        </w:tc>
        <w:tc>
          <w:tcPr>
            <w:tcW w:w="400" w:type="dxa"/>
            <w:noWrap/>
            <w:vAlign w:val="bottom"/>
            <w:hideMark/>
          </w:tcPr>
          <w:p w14:paraId="5006DDFC" w14:textId="77777777" w:rsidR="00C50A95" w:rsidRPr="00D016EC" w:rsidRDefault="00C50A95" w:rsidP="00416506">
            <w:pPr>
              <w:pStyle w:val="tabletext11"/>
              <w:jc w:val="center"/>
              <w:rPr>
                <w:ins w:id="11864" w:author="Author"/>
              </w:rPr>
            </w:pPr>
            <w:ins w:id="11865" w:author="Author">
              <w:r w:rsidRPr="00D016EC">
                <w:t>1.20</w:t>
              </w:r>
            </w:ins>
          </w:p>
        </w:tc>
        <w:tc>
          <w:tcPr>
            <w:tcW w:w="400" w:type="dxa"/>
            <w:noWrap/>
            <w:vAlign w:val="bottom"/>
            <w:hideMark/>
          </w:tcPr>
          <w:p w14:paraId="327EE8A3" w14:textId="77777777" w:rsidR="00C50A95" w:rsidRPr="00D016EC" w:rsidRDefault="00C50A95" w:rsidP="00416506">
            <w:pPr>
              <w:pStyle w:val="tabletext11"/>
              <w:jc w:val="center"/>
              <w:rPr>
                <w:ins w:id="11866" w:author="Author"/>
              </w:rPr>
            </w:pPr>
            <w:ins w:id="11867" w:author="Author">
              <w:r w:rsidRPr="00D016EC">
                <w:t>1.20</w:t>
              </w:r>
            </w:ins>
          </w:p>
        </w:tc>
        <w:tc>
          <w:tcPr>
            <w:tcW w:w="400" w:type="dxa"/>
            <w:noWrap/>
            <w:vAlign w:val="bottom"/>
            <w:hideMark/>
          </w:tcPr>
          <w:p w14:paraId="49AF71C2" w14:textId="77777777" w:rsidR="00C50A95" w:rsidRPr="00D016EC" w:rsidRDefault="00C50A95" w:rsidP="00416506">
            <w:pPr>
              <w:pStyle w:val="tabletext11"/>
              <w:jc w:val="center"/>
              <w:rPr>
                <w:ins w:id="11868" w:author="Author"/>
              </w:rPr>
            </w:pPr>
            <w:ins w:id="11869" w:author="Author">
              <w:r w:rsidRPr="00D016EC">
                <w:t>1.20</w:t>
              </w:r>
            </w:ins>
          </w:p>
        </w:tc>
        <w:tc>
          <w:tcPr>
            <w:tcW w:w="400" w:type="dxa"/>
            <w:noWrap/>
            <w:vAlign w:val="bottom"/>
            <w:hideMark/>
          </w:tcPr>
          <w:p w14:paraId="6AABF052" w14:textId="77777777" w:rsidR="00C50A95" w:rsidRPr="00D016EC" w:rsidRDefault="00C50A95" w:rsidP="00416506">
            <w:pPr>
              <w:pStyle w:val="tabletext11"/>
              <w:jc w:val="center"/>
              <w:rPr>
                <w:ins w:id="11870" w:author="Author"/>
              </w:rPr>
            </w:pPr>
            <w:ins w:id="11871" w:author="Author">
              <w:r w:rsidRPr="00D016EC">
                <w:t>1.20</w:t>
              </w:r>
            </w:ins>
          </w:p>
        </w:tc>
        <w:tc>
          <w:tcPr>
            <w:tcW w:w="400" w:type="dxa"/>
            <w:noWrap/>
            <w:vAlign w:val="bottom"/>
            <w:hideMark/>
          </w:tcPr>
          <w:p w14:paraId="612F799D" w14:textId="77777777" w:rsidR="00C50A95" w:rsidRPr="00D016EC" w:rsidRDefault="00C50A95" w:rsidP="00416506">
            <w:pPr>
              <w:pStyle w:val="tabletext11"/>
              <w:jc w:val="center"/>
              <w:rPr>
                <w:ins w:id="11872" w:author="Author"/>
              </w:rPr>
            </w:pPr>
            <w:ins w:id="11873" w:author="Author">
              <w:r w:rsidRPr="00D016EC">
                <w:t>1.20</w:t>
              </w:r>
            </w:ins>
          </w:p>
        </w:tc>
        <w:tc>
          <w:tcPr>
            <w:tcW w:w="400" w:type="dxa"/>
            <w:noWrap/>
            <w:vAlign w:val="bottom"/>
            <w:hideMark/>
          </w:tcPr>
          <w:p w14:paraId="75597797" w14:textId="77777777" w:rsidR="00C50A95" w:rsidRPr="00D016EC" w:rsidRDefault="00C50A95" w:rsidP="00416506">
            <w:pPr>
              <w:pStyle w:val="tabletext11"/>
              <w:jc w:val="center"/>
              <w:rPr>
                <w:ins w:id="11874" w:author="Author"/>
              </w:rPr>
            </w:pPr>
            <w:ins w:id="11875" w:author="Author">
              <w:r w:rsidRPr="00D016EC">
                <w:t>1.20</w:t>
              </w:r>
            </w:ins>
          </w:p>
        </w:tc>
        <w:tc>
          <w:tcPr>
            <w:tcW w:w="400" w:type="dxa"/>
            <w:noWrap/>
            <w:vAlign w:val="bottom"/>
            <w:hideMark/>
          </w:tcPr>
          <w:p w14:paraId="044DC9DB" w14:textId="77777777" w:rsidR="00C50A95" w:rsidRPr="00D016EC" w:rsidRDefault="00C50A95" w:rsidP="00416506">
            <w:pPr>
              <w:pStyle w:val="tabletext11"/>
              <w:jc w:val="center"/>
              <w:rPr>
                <w:ins w:id="11876" w:author="Author"/>
              </w:rPr>
            </w:pPr>
            <w:ins w:id="11877" w:author="Author">
              <w:r w:rsidRPr="00D016EC">
                <w:t>1.20</w:t>
              </w:r>
            </w:ins>
          </w:p>
        </w:tc>
        <w:tc>
          <w:tcPr>
            <w:tcW w:w="400" w:type="dxa"/>
            <w:noWrap/>
            <w:vAlign w:val="bottom"/>
            <w:hideMark/>
          </w:tcPr>
          <w:p w14:paraId="37457C8C" w14:textId="77777777" w:rsidR="00C50A95" w:rsidRPr="00D016EC" w:rsidRDefault="00C50A95" w:rsidP="00416506">
            <w:pPr>
              <w:pStyle w:val="tabletext11"/>
              <w:jc w:val="center"/>
              <w:rPr>
                <w:ins w:id="11878" w:author="Author"/>
              </w:rPr>
            </w:pPr>
            <w:ins w:id="11879" w:author="Author">
              <w:r w:rsidRPr="00D016EC">
                <w:t>1.20</w:t>
              </w:r>
            </w:ins>
          </w:p>
        </w:tc>
        <w:tc>
          <w:tcPr>
            <w:tcW w:w="400" w:type="dxa"/>
            <w:noWrap/>
            <w:vAlign w:val="bottom"/>
            <w:hideMark/>
          </w:tcPr>
          <w:p w14:paraId="7FC7E437" w14:textId="77777777" w:rsidR="00C50A95" w:rsidRPr="00D016EC" w:rsidRDefault="00C50A95" w:rsidP="00416506">
            <w:pPr>
              <w:pStyle w:val="tabletext11"/>
              <w:jc w:val="center"/>
              <w:rPr>
                <w:ins w:id="11880" w:author="Author"/>
              </w:rPr>
            </w:pPr>
            <w:ins w:id="11881" w:author="Author">
              <w:r w:rsidRPr="00D016EC">
                <w:t>1.20</w:t>
              </w:r>
            </w:ins>
          </w:p>
        </w:tc>
        <w:tc>
          <w:tcPr>
            <w:tcW w:w="400" w:type="dxa"/>
            <w:noWrap/>
            <w:vAlign w:val="bottom"/>
            <w:hideMark/>
          </w:tcPr>
          <w:p w14:paraId="328B1E9F" w14:textId="77777777" w:rsidR="00C50A95" w:rsidRPr="00D016EC" w:rsidRDefault="00C50A95" w:rsidP="00416506">
            <w:pPr>
              <w:pStyle w:val="tabletext11"/>
              <w:jc w:val="center"/>
              <w:rPr>
                <w:ins w:id="11882" w:author="Author"/>
              </w:rPr>
            </w:pPr>
            <w:ins w:id="11883" w:author="Author">
              <w:r w:rsidRPr="00D016EC">
                <w:t>1.20</w:t>
              </w:r>
            </w:ins>
          </w:p>
        </w:tc>
        <w:tc>
          <w:tcPr>
            <w:tcW w:w="400" w:type="dxa"/>
            <w:noWrap/>
            <w:vAlign w:val="bottom"/>
            <w:hideMark/>
          </w:tcPr>
          <w:p w14:paraId="1E22915B" w14:textId="77777777" w:rsidR="00C50A95" w:rsidRPr="00D016EC" w:rsidRDefault="00C50A95" w:rsidP="00416506">
            <w:pPr>
              <w:pStyle w:val="tabletext11"/>
              <w:jc w:val="center"/>
              <w:rPr>
                <w:ins w:id="11884" w:author="Author"/>
              </w:rPr>
            </w:pPr>
            <w:ins w:id="11885" w:author="Author">
              <w:r w:rsidRPr="00D016EC">
                <w:t>1.20</w:t>
              </w:r>
            </w:ins>
          </w:p>
        </w:tc>
        <w:tc>
          <w:tcPr>
            <w:tcW w:w="400" w:type="dxa"/>
            <w:noWrap/>
            <w:vAlign w:val="bottom"/>
            <w:hideMark/>
          </w:tcPr>
          <w:p w14:paraId="2F2F1080" w14:textId="77777777" w:rsidR="00C50A95" w:rsidRPr="00D016EC" w:rsidRDefault="00C50A95" w:rsidP="00416506">
            <w:pPr>
              <w:pStyle w:val="tabletext11"/>
              <w:jc w:val="center"/>
              <w:rPr>
                <w:ins w:id="11886" w:author="Author"/>
              </w:rPr>
            </w:pPr>
            <w:ins w:id="11887" w:author="Author">
              <w:r w:rsidRPr="00D016EC">
                <w:t>1.20</w:t>
              </w:r>
            </w:ins>
          </w:p>
        </w:tc>
        <w:tc>
          <w:tcPr>
            <w:tcW w:w="400" w:type="dxa"/>
            <w:noWrap/>
            <w:vAlign w:val="bottom"/>
            <w:hideMark/>
          </w:tcPr>
          <w:p w14:paraId="3B98BA12" w14:textId="77777777" w:rsidR="00C50A95" w:rsidRPr="00D016EC" w:rsidRDefault="00C50A95" w:rsidP="00416506">
            <w:pPr>
              <w:pStyle w:val="tabletext11"/>
              <w:jc w:val="center"/>
              <w:rPr>
                <w:ins w:id="11888" w:author="Author"/>
              </w:rPr>
            </w:pPr>
            <w:ins w:id="11889" w:author="Author">
              <w:r w:rsidRPr="00D016EC">
                <w:t>1.20</w:t>
              </w:r>
            </w:ins>
          </w:p>
        </w:tc>
        <w:tc>
          <w:tcPr>
            <w:tcW w:w="440" w:type="dxa"/>
            <w:noWrap/>
            <w:vAlign w:val="bottom"/>
            <w:hideMark/>
          </w:tcPr>
          <w:p w14:paraId="6D270786" w14:textId="77777777" w:rsidR="00C50A95" w:rsidRPr="00D016EC" w:rsidRDefault="00C50A95" w:rsidP="00416506">
            <w:pPr>
              <w:pStyle w:val="tabletext11"/>
              <w:jc w:val="center"/>
              <w:rPr>
                <w:ins w:id="11890" w:author="Author"/>
              </w:rPr>
            </w:pPr>
            <w:ins w:id="11891" w:author="Author">
              <w:r w:rsidRPr="00D016EC">
                <w:t>1.20</w:t>
              </w:r>
            </w:ins>
          </w:p>
        </w:tc>
        <w:tc>
          <w:tcPr>
            <w:tcW w:w="400" w:type="dxa"/>
            <w:noWrap/>
            <w:vAlign w:val="bottom"/>
            <w:hideMark/>
          </w:tcPr>
          <w:p w14:paraId="0D58885C" w14:textId="77777777" w:rsidR="00C50A95" w:rsidRPr="00D016EC" w:rsidRDefault="00C50A95" w:rsidP="00416506">
            <w:pPr>
              <w:pStyle w:val="tabletext11"/>
              <w:jc w:val="center"/>
              <w:rPr>
                <w:ins w:id="11892" w:author="Author"/>
              </w:rPr>
            </w:pPr>
            <w:ins w:id="11893" w:author="Author">
              <w:r w:rsidRPr="00D016EC">
                <w:t>1.20</w:t>
              </w:r>
            </w:ins>
          </w:p>
        </w:tc>
        <w:tc>
          <w:tcPr>
            <w:tcW w:w="400" w:type="dxa"/>
            <w:noWrap/>
            <w:vAlign w:val="bottom"/>
            <w:hideMark/>
          </w:tcPr>
          <w:p w14:paraId="1873DB76" w14:textId="77777777" w:rsidR="00C50A95" w:rsidRPr="00D016EC" w:rsidRDefault="00C50A95" w:rsidP="00416506">
            <w:pPr>
              <w:pStyle w:val="tabletext11"/>
              <w:jc w:val="center"/>
              <w:rPr>
                <w:ins w:id="11894" w:author="Author"/>
              </w:rPr>
            </w:pPr>
            <w:ins w:id="11895" w:author="Author">
              <w:r w:rsidRPr="00D016EC">
                <w:t>1.20</w:t>
              </w:r>
            </w:ins>
          </w:p>
        </w:tc>
        <w:tc>
          <w:tcPr>
            <w:tcW w:w="400" w:type="dxa"/>
            <w:noWrap/>
            <w:vAlign w:val="bottom"/>
            <w:hideMark/>
          </w:tcPr>
          <w:p w14:paraId="2FB6ED86" w14:textId="77777777" w:rsidR="00C50A95" w:rsidRPr="00D016EC" w:rsidRDefault="00C50A95" w:rsidP="00416506">
            <w:pPr>
              <w:pStyle w:val="tabletext11"/>
              <w:jc w:val="center"/>
              <w:rPr>
                <w:ins w:id="11896" w:author="Author"/>
              </w:rPr>
            </w:pPr>
            <w:ins w:id="11897" w:author="Author">
              <w:r w:rsidRPr="00D016EC">
                <w:t>1.20</w:t>
              </w:r>
            </w:ins>
          </w:p>
        </w:tc>
        <w:tc>
          <w:tcPr>
            <w:tcW w:w="400" w:type="dxa"/>
            <w:noWrap/>
            <w:vAlign w:val="bottom"/>
            <w:hideMark/>
          </w:tcPr>
          <w:p w14:paraId="17C2F53D" w14:textId="77777777" w:rsidR="00C50A95" w:rsidRPr="00D016EC" w:rsidRDefault="00C50A95" w:rsidP="00416506">
            <w:pPr>
              <w:pStyle w:val="tabletext11"/>
              <w:jc w:val="center"/>
              <w:rPr>
                <w:ins w:id="11898" w:author="Author"/>
              </w:rPr>
            </w:pPr>
            <w:ins w:id="11899" w:author="Author">
              <w:r w:rsidRPr="00D016EC">
                <w:t>1.20</w:t>
              </w:r>
            </w:ins>
          </w:p>
        </w:tc>
        <w:tc>
          <w:tcPr>
            <w:tcW w:w="460" w:type="dxa"/>
            <w:noWrap/>
            <w:vAlign w:val="bottom"/>
            <w:hideMark/>
          </w:tcPr>
          <w:p w14:paraId="2D46EA8C" w14:textId="77777777" w:rsidR="00C50A95" w:rsidRPr="00D016EC" w:rsidRDefault="00C50A95" w:rsidP="00416506">
            <w:pPr>
              <w:pStyle w:val="tabletext11"/>
              <w:jc w:val="center"/>
              <w:rPr>
                <w:ins w:id="11900" w:author="Author"/>
              </w:rPr>
            </w:pPr>
            <w:ins w:id="11901" w:author="Author">
              <w:r w:rsidRPr="00D016EC">
                <w:t>1.20</w:t>
              </w:r>
            </w:ins>
          </w:p>
        </w:tc>
      </w:tr>
      <w:tr w:rsidR="00C50A95" w:rsidRPr="00D016EC" w14:paraId="4DC69F09" w14:textId="77777777" w:rsidTr="00416506">
        <w:trPr>
          <w:trHeight w:val="190"/>
          <w:ins w:id="11902" w:author="Author"/>
        </w:trPr>
        <w:tc>
          <w:tcPr>
            <w:tcW w:w="200" w:type="dxa"/>
            <w:tcBorders>
              <w:right w:val="nil"/>
            </w:tcBorders>
            <w:vAlign w:val="bottom"/>
          </w:tcPr>
          <w:p w14:paraId="74BED7B8" w14:textId="77777777" w:rsidR="00C50A95" w:rsidRPr="00D016EC" w:rsidRDefault="00C50A95" w:rsidP="00416506">
            <w:pPr>
              <w:pStyle w:val="tabletext11"/>
              <w:jc w:val="right"/>
              <w:rPr>
                <w:ins w:id="11903" w:author="Author"/>
              </w:rPr>
            </w:pPr>
          </w:p>
        </w:tc>
        <w:tc>
          <w:tcPr>
            <w:tcW w:w="1580" w:type="dxa"/>
            <w:tcBorders>
              <w:left w:val="nil"/>
            </w:tcBorders>
            <w:vAlign w:val="bottom"/>
            <w:hideMark/>
          </w:tcPr>
          <w:p w14:paraId="5866AF3E" w14:textId="77777777" w:rsidR="00C50A95" w:rsidRPr="00D016EC" w:rsidRDefault="00C50A95" w:rsidP="00416506">
            <w:pPr>
              <w:pStyle w:val="tabletext11"/>
              <w:tabs>
                <w:tab w:val="decimal" w:pos="640"/>
              </w:tabs>
              <w:rPr>
                <w:ins w:id="11904" w:author="Author"/>
              </w:rPr>
            </w:pPr>
            <w:ins w:id="11905" w:author="Author">
              <w:r w:rsidRPr="00D016EC">
                <w:t>85,000 to 99,999</w:t>
              </w:r>
            </w:ins>
          </w:p>
        </w:tc>
        <w:tc>
          <w:tcPr>
            <w:tcW w:w="680" w:type="dxa"/>
            <w:noWrap/>
            <w:vAlign w:val="bottom"/>
            <w:hideMark/>
          </w:tcPr>
          <w:p w14:paraId="765DD209" w14:textId="77777777" w:rsidR="00C50A95" w:rsidRPr="00D016EC" w:rsidRDefault="00C50A95" w:rsidP="00416506">
            <w:pPr>
              <w:pStyle w:val="tabletext11"/>
              <w:jc w:val="center"/>
              <w:rPr>
                <w:ins w:id="11906" w:author="Author"/>
              </w:rPr>
            </w:pPr>
            <w:ins w:id="11907" w:author="Author">
              <w:r w:rsidRPr="00D016EC">
                <w:t>2.11</w:t>
              </w:r>
            </w:ins>
          </w:p>
        </w:tc>
        <w:tc>
          <w:tcPr>
            <w:tcW w:w="900" w:type="dxa"/>
            <w:noWrap/>
            <w:vAlign w:val="bottom"/>
            <w:hideMark/>
          </w:tcPr>
          <w:p w14:paraId="084F8E6C" w14:textId="77777777" w:rsidR="00C50A95" w:rsidRPr="00D016EC" w:rsidRDefault="00C50A95" w:rsidP="00416506">
            <w:pPr>
              <w:pStyle w:val="tabletext11"/>
              <w:jc w:val="center"/>
              <w:rPr>
                <w:ins w:id="11908" w:author="Author"/>
              </w:rPr>
            </w:pPr>
            <w:ins w:id="11909" w:author="Author">
              <w:r w:rsidRPr="00D016EC">
                <w:t>1.58</w:t>
              </w:r>
            </w:ins>
          </w:p>
        </w:tc>
        <w:tc>
          <w:tcPr>
            <w:tcW w:w="400" w:type="dxa"/>
            <w:noWrap/>
            <w:vAlign w:val="bottom"/>
            <w:hideMark/>
          </w:tcPr>
          <w:p w14:paraId="6F176F1E" w14:textId="77777777" w:rsidR="00C50A95" w:rsidRPr="00D016EC" w:rsidRDefault="00C50A95" w:rsidP="00416506">
            <w:pPr>
              <w:pStyle w:val="tabletext11"/>
              <w:jc w:val="center"/>
              <w:rPr>
                <w:ins w:id="11910" w:author="Author"/>
              </w:rPr>
            </w:pPr>
            <w:ins w:id="11911" w:author="Author">
              <w:r w:rsidRPr="00D016EC">
                <w:t>1.58</w:t>
              </w:r>
            </w:ins>
          </w:p>
        </w:tc>
        <w:tc>
          <w:tcPr>
            <w:tcW w:w="400" w:type="dxa"/>
            <w:noWrap/>
            <w:vAlign w:val="bottom"/>
            <w:hideMark/>
          </w:tcPr>
          <w:p w14:paraId="710EC057" w14:textId="77777777" w:rsidR="00C50A95" w:rsidRPr="00D016EC" w:rsidRDefault="00C50A95" w:rsidP="00416506">
            <w:pPr>
              <w:pStyle w:val="tabletext11"/>
              <w:jc w:val="center"/>
              <w:rPr>
                <w:ins w:id="11912" w:author="Author"/>
              </w:rPr>
            </w:pPr>
            <w:ins w:id="11913" w:author="Author">
              <w:r w:rsidRPr="00D016EC">
                <w:t>1.58</w:t>
              </w:r>
            </w:ins>
          </w:p>
        </w:tc>
        <w:tc>
          <w:tcPr>
            <w:tcW w:w="400" w:type="dxa"/>
            <w:noWrap/>
            <w:vAlign w:val="bottom"/>
            <w:hideMark/>
          </w:tcPr>
          <w:p w14:paraId="5DF5BFEA" w14:textId="77777777" w:rsidR="00C50A95" w:rsidRPr="00D016EC" w:rsidRDefault="00C50A95" w:rsidP="00416506">
            <w:pPr>
              <w:pStyle w:val="tabletext11"/>
              <w:jc w:val="center"/>
              <w:rPr>
                <w:ins w:id="11914" w:author="Author"/>
              </w:rPr>
            </w:pPr>
            <w:ins w:id="11915" w:author="Author">
              <w:r w:rsidRPr="00D016EC">
                <w:t>1.52</w:t>
              </w:r>
            </w:ins>
          </w:p>
        </w:tc>
        <w:tc>
          <w:tcPr>
            <w:tcW w:w="400" w:type="dxa"/>
            <w:noWrap/>
            <w:vAlign w:val="bottom"/>
            <w:hideMark/>
          </w:tcPr>
          <w:p w14:paraId="37D06D05" w14:textId="77777777" w:rsidR="00C50A95" w:rsidRPr="00D016EC" w:rsidRDefault="00C50A95" w:rsidP="00416506">
            <w:pPr>
              <w:pStyle w:val="tabletext11"/>
              <w:jc w:val="center"/>
              <w:rPr>
                <w:ins w:id="11916" w:author="Author"/>
              </w:rPr>
            </w:pPr>
            <w:ins w:id="11917" w:author="Author">
              <w:r w:rsidRPr="00D016EC">
                <w:t>1.45</w:t>
              </w:r>
            </w:ins>
          </w:p>
        </w:tc>
        <w:tc>
          <w:tcPr>
            <w:tcW w:w="400" w:type="dxa"/>
            <w:noWrap/>
            <w:vAlign w:val="bottom"/>
            <w:hideMark/>
          </w:tcPr>
          <w:p w14:paraId="51F319B4" w14:textId="77777777" w:rsidR="00C50A95" w:rsidRPr="00D016EC" w:rsidRDefault="00C50A95" w:rsidP="00416506">
            <w:pPr>
              <w:pStyle w:val="tabletext11"/>
              <w:jc w:val="center"/>
              <w:rPr>
                <w:ins w:id="11918" w:author="Author"/>
              </w:rPr>
            </w:pPr>
            <w:ins w:id="11919" w:author="Author">
              <w:r w:rsidRPr="00D016EC">
                <w:t>1.39</w:t>
              </w:r>
            </w:ins>
          </w:p>
        </w:tc>
        <w:tc>
          <w:tcPr>
            <w:tcW w:w="400" w:type="dxa"/>
            <w:noWrap/>
            <w:vAlign w:val="bottom"/>
            <w:hideMark/>
          </w:tcPr>
          <w:p w14:paraId="762DF3C4" w14:textId="77777777" w:rsidR="00C50A95" w:rsidRPr="00D016EC" w:rsidRDefault="00C50A95" w:rsidP="00416506">
            <w:pPr>
              <w:pStyle w:val="tabletext11"/>
              <w:jc w:val="center"/>
              <w:rPr>
                <w:ins w:id="11920" w:author="Author"/>
              </w:rPr>
            </w:pPr>
            <w:ins w:id="11921" w:author="Author">
              <w:r w:rsidRPr="00D016EC">
                <w:t>1.33</w:t>
              </w:r>
            </w:ins>
          </w:p>
        </w:tc>
        <w:tc>
          <w:tcPr>
            <w:tcW w:w="400" w:type="dxa"/>
            <w:noWrap/>
            <w:vAlign w:val="bottom"/>
            <w:hideMark/>
          </w:tcPr>
          <w:p w14:paraId="5BED9D30" w14:textId="77777777" w:rsidR="00C50A95" w:rsidRPr="00D016EC" w:rsidRDefault="00C50A95" w:rsidP="00416506">
            <w:pPr>
              <w:pStyle w:val="tabletext11"/>
              <w:jc w:val="center"/>
              <w:rPr>
                <w:ins w:id="11922" w:author="Author"/>
              </w:rPr>
            </w:pPr>
            <w:ins w:id="11923" w:author="Author">
              <w:r w:rsidRPr="00D016EC">
                <w:t>1.26</w:t>
              </w:r>
            </w:ins>
          </w:p>
        </w:tc>
        <w:tc>
          <w:tcPr>
            <w:tcW w:w="400" w:type="dxa"/>
            <w:noWrap/>
            <w:vAlign w:val="bottom"/>
            <w:hideMark/>
          </w:tcPr>
          <w:p w14:paraId="45B4255C" w14:textId="77777777" w:rsidR="00C50A95" w:rsidRPr="00D016EC" w:rsidRDefault="00C50A95" w:rsidP="00416506">
            <w:pPr>
              <w:pStyle w:val="tabletext11"/>
              <w:jc w:val="center"/>
              <w:rPr>
                <w:ins w:id="11924" w:author="Author"/>
              </w:rPr>
            </w:pPr>
            <w:ins w:id="11925" w:author="Author">
              <w:r w:rsidRPr="00D016EC">
                <w:t>1.26</w:t>
              </w:r>
            </w:ins>
          </w:p>
        </w:tc>
        <w:tc>
          <w:tcPr>
            <w:tcW w:w="400" w:type="dxa"/>
            <w:noWrap/>
            <w:vAlign w:val="bottom"/>
            <w:hideMark/>
          </w:tcPr>
          <w:p w14:paraId="2B0A1BFB" w14:textId="77777777" w:rsidR="00C50A95" w:rsidRPr="00D016EC" w:rsidRDefault="00C50A95" w:rsidP="00416506">
            <w:pPr>
              <w:pStyle w:val="tabletext11"/>
              <w:jc w:val="center"/>
              <w:rPr>
                <w:ins w:id="11926" w:author="Author"/>
              </w:rPr>
            </w:pPr>
            <w:ins w:id="11927" w:author="Author">
              <w:r w:rsidRPr="00D016EC">
                <w:t>1.26</w:t>
              </w:r>
            </w:ins>
          </w:p>
        </w:tc>
        <w:tc>
          <w:tcPr>
            <w:tcW w:w="400" w:type="dxa"/>
            <w:noWrap/>
            <w:vAlign w:val="bottom"/>
            <w:hideMark/>
          </w:tcPr>
          <w:p w14:paraId="3DE032B1" w14:textId="77777777" w:rsidR="00C50A95" w:rsidRPr="00D016EC" w:rsidRDefault="00C50A95" w:rsidP="00416506">
            <w:pPr>
              <w:pStyle w:val="tabletext11"/>
              <w:jc w:val="center"/>
              <w:rPr>
                <w:ins w:id="11928" w:author="Author"/>
              </w:rPr>
            </w:pPr>
            <w:ins w:id="11929" w:author="Author">
              <w:r w:rsidRPr="00D016EC">
                <w:t>1.26</w:t>
              </w:r>
            </w:ins>
          </w:p>
        </w:tc>
        <w:tc>
          <w:tcPr>
            <w:tcW w:w="400" w:type="dxa"/>
            <w:noWrap/>
            <w:vAlign w:val="bottom"/>
            <w:hideMark/>
          </w:tcPr>
          <w:p w14:paraId="5D058737" w14:textId="77777777" w:rsidR="00C50A95" w:rsidRPr="00D016EC" w:rsidRDefault="00C50A95" w:rsidP="00416506">
            <w:pPr>
              <w:pStyle w:val="tabletext11"/>
              <w:jc w:val="center"/>
              <w:rPr>
                <w:ins w:id="11930" w:author="Author"/>
              </w:rPr>
            </w:pPr>
            <w:ins w:id="11931" w:author="Author">
              <w:r w:rsidRPr="00D016EC">
                <w:t>1.26</w:t>
              </w:r>
            </w:ins>
          </w:p>
        </w:tc>
        <w:tc>
          <w:tcPr>
            <w:tcW w:w="400" w:type="dxa"/>
            <w:noWrap/>
            <w:vAlign w:val="bottom"/>
            <w:hideMark/>
          </w:tcPr>
          <w:p w14:paraId="38213DCB" w14:textId="77777777" w:rsidR="00C50A95" w:rsidRPr="00D016EC" w:rsidRDefault="00C50A95" w:rsidP="00416506">
            <w:pPr>
              <w:pStyle w:val="tabletext11"/>
              <w:jc w:val="center"/>
              <w:rPr>
                <w:ins w:id="11932" w:author="Author"/>
              </w:rPr>
            </w:pPr>
            <w:ins w:id="11933" w:author="Author">
              <w:r w:rsidRPr="00D016EC">
                <w:t>1.26</w:t>
              </w:r>
            </w:ins>
          </w:p>
        </w:tc>
        <w:tc>
          <w:tcPr>
            <w:tcW w:w="400" w:type="dxa"/>
            <w:noWrap/>
            <w:vAlign w:val="bottom"/>
            <w:hideMark/>
          </w:tcPr>
          <w:p w14:paraId="6E4C7567" w14:textId="77777777" w:rsidR="00C50A95" w:rsidRPr="00D016EC" w:rsidRDefault="00C50A95" w:rsidP="00416506">
            <w:pPr>
              <w:pStyle w:val="tabletext11"/>
              <w:jc w:val="center"/>
              <w:rPr>
                <w:ins w:id="11934" w:author="Author"/>
              </w:rPr>
            </w:pPr>
            <w:ins w:id="11935" w:author="Author">
              <w:r w:rsidRPr="00D016EC">
                <w:t>1.26</w:t>
              </w:r>
            </w:ins>
          </w:p>
        </w:tc>
        <w:tc>
          <w:tcPr>
            <w:tcW w:w="400" w:type="dxa"/>
            <w:noWrap/>
            <w:vAlign w:val="bottom"/>
            <w:hideMark/>
          </w:tcPr>
          <w:p w14:paraId="0640D666" w14:textId="77777777" w:rsidR="00C50A95" w:rsidRPr="00D016EC" w:rsidRDefault="00C50A95" w:rsidP="00416506">
            <w:pPr>
              <w:pStyle w:val="tabletext11"/>
              <w:jc w:val="center"/>
              <w:rPr>
                <w:ins w:id="11936" w:author="Author"/>
              </w:rPr>
            </w:pPr>
            <w:ins w:id="11937" w:author="Author">
              <w:r w:rsidRPr="00D016EC">
                <w:t>1.26</w:t>
              </w:r>
            </w:ins>
          </w:p>
        </w:tc>
        <w:tc>
          <w:tcPr>
            <w:tcW w:w="400" w:type="dxa"/>
            <w:noWrap/>
            <w:vAlign w:val="bottom"/>
            <w:hideMark/>
          </w:tcPr>
          <w:p w14:paraId="006DC2C7" w14:textId="77777777" w:rsidR="00C50A95" w:rsidRPr="00D016EC" w:rsidRDefault="00C50A95" w:rsidP="00416506">
            <w:pPr>
              <w:pStyle w:val="tabletext11"/>
              <w:jc w:val="center"/>
              <w:rPr>
                <w:ins w:id="11938" w:author="Author"/>
              </w:rPr>
            </w:pPr>
            <w:ins w:id="11939" w:author="Author">
              <w:r w:rsidRPr="00D016EC">
                <w:t>1.26</w:t>
              </w:r>
            </w:ins>
          </w:p>
        </w:tc>
        <w:tc>
          <w:tcPr>
            <w:tcW w:w="400" w:type="dxa"/>
            <w:noWrap/>
            <w:vAlign w:val="bottom"/>
            <w:hideMark/>
          </w:tcPr>
          <w:p w14:paraId="0DD5F6DB" w14:textId="77777777" w:rsidR="00C50A95" w:rsidRPr="00D016EC" w:rsidRDefault="00C50A95" w:rsidP="00416506">
            <w:pPr>
              <w:pStyle w:val="tabletext11"/>
              <w:jc w:val="center"/>
              <w:rPr>
                <w:ins w:id="11940" w:author="Author"/>
              </w:rPr>
            </w:pPr>
            <w:ins w:id="11941" w:author="Author">
              <w:r w:rsidRPr="00D016EC">
                <w:t>1.26</w:t>
              </w:r>
            </w:ins>
          </w:p>
        </w:tc>
        <w:tc>
          <w:tcPr>
            <w:tcW w:w="400" w:type="dxa"/>
            <w:noWrap/>
            <w:vAlign w:val="bottom"/>
            <w:hideMark/>
          </w:tcPr>
          <w:p w14:paraId="646BE9A1" w14:textId="77777777" w:rsidR="00C50A95" w:rsidRPr="00D016EC" w:rsidRDefault="00C50A95" w:rsidP="00416506">
            <w:pPr>
              <w:pStyle w:val="tabletext11"/>
              <w:jc w:val="center"/>
              <w:rPr>
                <w:ins w:id="11942" w:author="Author"/>
              </w:rPr>
            </w:pPr>
            <w:ins w:id="11943" w:author="Author">
              <w:r w:rsidRPr="00D016EC">
                <w:t>1.26</w:t>
              </w:r>
            </w:ins>
          </w:p>
        </w:tc>
        <w:tc>
          <w:tcPr>
            <w:tcW w:w="400" w:type="dxa"/>
            <w:noWrap/>
            <w:vAlign w:val="bottom"/>
            <w:hideMark/>
          </w:tcPr>
          <w:p w14:paraId="1AEEA211" w14:textId="77777777" w:rsidR="00C50A95" w:rsidRPr="00D016EC" w:rsidRDefault="00C50A95" w:rsidP="00416506">
            <w:pPr>
              <w:pStyle w:val="tabletext11"/>
              <w:jc w:val="center"/>
              <w:rPr>
                <w:ins w:id="11944" w:author="Author"/>
              </w:rPr>
            </w:pPr>
            <w:ins w:id="11945" w:author="Author">
              <w:r w:rsidRPr="00D016EC">
                <w:t>1.26</w:t>
              </w:r>
            </w:ins>
          </w:p>
        </w:tc>
        <w:tc>
          <w:tcPr>
            <w:tcW w:w="400" w:type="dxa"/>
            <w:noWrap/>
            <w:vAlign w:val="bottom"/>
            <w:hideMark/>
          </w:tcPr>
          <w:p w14:paraId="4FCC166E" w14:textId="77777777" w:rsidR="00C50A95" w:rsidRPr="00D016EC" w:rsidRDefault="00C50A95" w:rsidP="00416506">
            <w:pPr>
              <w:pStyle w:val="tabletext11"/>
              <w:jc w:val="center"/>
              <w:rPr>
                <w:ins w:id="11946" w:author="Author"/>
              </w:rPr>
            </w:pPr>
            <w:ins w:id="11947" w:author="Author">
              <w:r w:rsidRPr="00D016EC">
                <w:t>1.26</w:t>
              </w:r>
            </w:ins>
          </w:p>
        </w:tc>
        <w:tc>
          <w:tcPr>
            <w:tcW w:w="400" w:type="dxa"/>
            <w:noWrap/>
            <w:vAlign w:val="bottom"/>
            <w:hideMark/>
          </w:tcPr>
          <w:p w14:paraId="638552E6" w14:textId="77777777" w:rsidR="00C50A95" w:rsidRPr="00D016EC" w:rsidRDefault="00C50A95" w:rsidP="00416506">
            <w:pPr>
              <w:pStyle w:val="tabletext11"/>
              <w:jc w:val="center"/>
              <w:rPr>
                <w:ins w:id="11948" w:author="Author"/>
              </w:rPr>
            </w:pPr>
            <w:ins w:id="11949" w:author="Author">
              <w:r w:rsidRPr="00D016EC">
                <w:t>1.26</w:t>
              </w:r>
            </w:ins>
          </w:p>
        </w:tc>
        <w:tc>
          <w:tcPr>
            <w:tcW w:w="440" w:type="dxa"/>
            <w:noWrap/>
            <w:vAlign w:val="bottom"/>
            <w:hideMark/>
          </w:tcPr>
          <w:p w14:paraId="0CCA32B3" w14:textId="77777777" w:rsidR="00C50A95" w:rsidRPr="00D016EC" w:rsidRDefault="00C50A95" w:rsidP="00416506">
            <w:pPr>
              <w:pStyle w:val="tabletext11"/>
              <w:jc w:val="center"/>
              <w:rPr>
                <w:ins w:id="11950" w:author="Author"/>
              </w:rPr>
            </w:pPr>
            <w:ins w:id="11951" w:author="Author">
              <w:r w:rsidRPr="00D016EC">
                <w:t>1.26</w:t>
              </w:r>
            </w:ins>
          </w:p>
        </w:tc>
        <w:tc>
          <w:tcPr>
            <w:tcW w:w="400" w:type="dxa"/>
            <w:noWrap/>
            <w:vAlign w:val="bottom"/>
            <w:hideMark/>
          </w:tcPr>
          <w:p w14:paraId="4407BB25" w14:textId="77777777" w:rsidR="00C50A95" w:rsidRPr="00D016EC" w:rsidRDefault="00C50A95" w:rsidP="00416506">
            <w:pPr>
              <w:pStyle w:val="tabletext11"/>
              <w:jc w:val="center"/>
              <w:rPr>
                <w:ins w:id="11952" w:author="Author"/>
              </w:rPr>
            </w:pPr>
            <w:ins w:id="11953" w:author="Author">
              <w:r w:rsidRPr="00D016EC">
                <w:t>1.26</w:t>
              </w:r>
            </w:ins>
          </w:p>
        </w:tc>
        <w:tc>
          <w:tcPr>
            <w:tcW w:w="400" w:type="dxa"/>
            <w:noWrap/>
            <w:vAlign w:val="bottom"/>
            <w:hideMark/>
          </w:tcPr>
          <w:p w14:paraId="77A3442B" w14:textId="77777777" w:rsidR="00C50A95" w:rsidRPr="00D016EC" w:rsidRDefault="00C50A95" w:rsidP="00416506">
            <w:pPr>
              <w:pStyle w:val="tabletext11"/>
              <w:jc w:val="center"/>
              <w:rPr>
                <w:ins w:id="11954" w:author="Author"/>
              </w:rPr>
            </w:pPr>
            <w:ins w:id="11955" w:author="Author">
              <w:r w:rsidRPr="00D016EC">
                <w:t>1.26</w:t>
              </w:r>
            </w:ins>
          </w:p>
        </w:tc>
        <w:tc>
          <w:tcPr>
            <w:tcW w:w="400" w:type="dxa"/>
            <w:noWrap/>
            <w:vAlign w:val="bottom"/>
            <w:hideMark/>
          </w:tcPr>
          <w:p w14:paraId="4D7B1BA2" w14:textId="77777777" w:rsidR="00C50A95" w:rsidRPr="00D016EC" w:rsidRDefault="00C50A95" w:rsidP="00416506">
            <w:pPr>
              <w:pStyle w:val="tabletext11"/>
              <w:jc w:val="center"/>
              <w:rPr>
                <w:ins w:id="11956" w:author="Author"/>
              </w:rPr>
            </w:pPr>
            <w:ins w:id="11957" w:author="Author">
              <w:r w:rsidRPr="00D016EC">
                <w:t>1.26</w:t>
              </w:r>
            </w:ins>
          </w:p>
        </w:tc>
        <w:tc>
          <w:tcPr>
            <w:tcW w:w="400" w:type="dxa"/>
            <w:noWrap/>
            <w:vAlign w:val="bottom"/>
            <w:hideMark/>
          </w:tcPr>
          <w:p w14:paraId="06DFF2FE" w14:textId="77777777" w:rsidR="00C50A95" w:rsidRPr="00D016EC" w:rsidRDefault="00C50A95" w:rsidP="00416506">
            <w:pPr>
              <w:pStyle w:val="tabletext11"/>
              <w:jc w:val="center"/>
              <w:rPr>
                <w:ins w:id="11958" w:author="Author"/>
              </w:rPr>
            </w:pPr>
            <w:ins w:id="11959" w:author="Author">
              <w:r w:rsidRPr="00D016EC">
                <w:t>1.26</w:t>
              </w:r>
            </w:ins>
          </w:p>
        </w:tc>
        <w:tc>
          <w:tcPr>
            <w:tcW w:w="460" w:type="dxa"/>
            <w:noWrap/>
            <w:vAlign w:val="bottom"/>
            <w:hideMark/>
          </w:tcPr>
          <w:p w14:paraId="5879A548" w14:textId="77777777" w:rsidR="00C50A95" w:rsidRPr="00D016EC" w:rsidRDefault="00C50A95" w:rsidP="00416506">
            <w:pPr>
              <w:pStyle w:val="tabletext11"/>
              <w:jc w:val="center"/>
              <w:rPr>
                <w:ins w:id="11960" w:author="Author"/>
              </w:rPr>
            </w:pPr>
            <w:ins w:id="11961" w:author="Author">
              <w:r w:rsidRPr="00D016EC">
                <w:t>1.26</w:t>
              </w:r>
            </w:ins>
          </w:p>
        </w:tc>
      </w:tr>
      <w:tr w:rsidR="00C50A95" w:rsidRPr="00D016EC" w14:paraId="54F1450F" w14:textId="77777777" w:rsidTr="00416506">
        <w:trPr>
          <w:trHeight w:val="190"/>
          <w:ins w:id="11962" w:author="Author"/>
        </w:trPr>
        <w:tc>
          <w:tcPr>
            <w:tcW w:w="200" w:type="dxa"/>
            <w:tcBorders>
              <w:right w:val="nil"/>
            </w:tcBorders>
            <w:vAlign w:val="bottom"/>
          </w:tcPr>
          <w:p w14:paraId="57CFFAFA" w14:textId="77777777" w:rsidR="00C50A95" w:rsidRPr="00D016EC" w:rsidRDefault="00C50A95" w:rsidP="00416506">
            <w:pPr>
              <w:pStyle w:val="tabletext11"/>
              <w:jc w:val="right"/>
              <w:rPr>
                <w:ins w:id="11963" w:author="Author"/>
              </w:rPr>
            </w:pPr>
          </w:p>
        </w:tc>
        <w:tc>
          <w:tcPr>
            <w:tcW w:w="1580" w:type="dxa"/>
            <w:tcBorders>
              <w:left w:val="nil"/>
            </w:tcBorders>
            <w:vAlign w:val="bottom"/>
            <w:hideMark/>
          </w:tcPr>
          <w:p w14:paraId="60DC3970" w14:textId="77777777" w:rsidR="00C50A95" w:rsidRPr="00D016EC" w:rsidRDefault="00C50A95" w:rsidP="00416506">
            <w:pPr>
              <w:pStyle w:val="tabletext11"/>
              <w:tabs>
                <w:tab w:val="decimal" w:pos="640"/>
              </w:tabs>
              <w:rPr>
                <w:ins w:id="11964" w:author="Author"/>
              </w:rPr>
            </w:pPr>
            <w:ins w:id="11965" w:author="Author">
              <w:r w:rsidRPr="00D016EC">
                <w:t>100,000 to 114,999</w:t>
              </w:r>
            </w:ins>
          </w:p>
        </w:tc>
        <w:tc>
          <w:tcPr>
            <w:tcW w:w="680" w:type="dxa"/>
            <w:noWrap/>
            <w:vAlign w:val="bottom"/>
            <w:hideMark/>
          </w:tcPr>
          <w:p w14:paraId="7B9457BF" w14:textId="77777777" w:rsidR="00C50A95" w:rsidRPr="00D016EC" w:rsidRDefault="00C50A95" w:rsidP="00416506">
            <w:pPr>
              <w:pStyle w:val="tabletext11"/>
              <w:jc w:val="center"/>
              <w:rPr>
                <w:ins w:id="11966" w:author="Author"/>
              </w:rPr>
            </w:pPr>
            <w:ins w:id="11967" w:author="Author">
              <w:r w:rsidRPr="00D016EC">
                <w:t>2.23</w:t>
              </w:r>
            </w:ins>
          </w:p>
        </w:tc>
        <w:tc>
          <w:tcPr>
            <w:tcW w:w="900" w:type="dxa"/>
            <w:noWrap/>
            <w:vAlign w:val="bottom"/>
            <w:hideMark/>
          </w:tcPr>
          <w:p w14:paraId="04F74755" w14:textId="77777777" w:rsidR="00C50A95" w:rsidRPr="00D016EC" w:rsidRDefault="00C50A95" w:rsidP="00416506">
            <w:pPr>
              <w:pStyle w:val="tabletext11"/>
              <w:jc w:val="center"/>
              <w:rPr>
                <w:ins w:id="11968" w:author="Author"/>
              </w:rPr>
            </w:pPr>
            <w:ins w:id="11969" w:author="Author">
              <w:r w:rsidRPr="00D016EC">
                <w:t>1.67</w:t>
              </w:r>
            </w:ins>
          </w:p>
        </w:tc>
        <w:tc>
          <w:tcPr>
            <w:tcW w:w="400" w:type="dxa"/>
            <w:noWrap/>
            <w:vAlign w:val="bottom"/>
            <w:hideMark/>
          </w:tcPr>
          <w:p w14:paraId="1D782E9F" w14:textId="77777777" w:rsidR="00C50A95" w:rsidRPr="00D016EC" w:rsidRDefault="00C50A95" w:rsidP="00416506">
            <w:pPr>
              <w:pStyle w:val="tabletext11"/>
              <w:jc w:val="center"/>
              <w:rPr>
                <w:ins w:id="11970" w:author="Author"/>
              </w:rPr>
            </w:pPr>
            <w:ins w:id="11971" w:author="Author">
              <w:r w:rsidRPr="00D016EC">
                <w:t>1.67</w:t>
              </w:r>
            </w:ins>
          </w:p>
        </w:tc>
        <w:tc>
          <w:tcPr>
            <w:tcW w:w="400" w:type="dxa"/>
            <w:noWrap/>
            <w:vAlign w:val="bottom"/>
            <w:hideMark/>
          </w:tcPr>
          <w:p w14:paraId="26A139B8" w14:textId="77777777" w:rsidR="00C50A95" w:rsidRPr="00D016EC" w:rsidRDefault="00C50A95" w:rsidP="00416506">
            <w:pPr>
              <w:pStyle w:val="tabletext11"/>
              <w:jc w:val="center"/>
              <w:rPr>
                <w:ins w:id="11972" w:author="Author"/>
              </w:rPr>
            </w:pPr>
            <w:ins w:id="11973" w:author="Author">
              <w:r w:rsidRPr="00D016EC">
                <w:t>1.67</w:t>
              </w:r>
            </w:ins>
          </w:p>
        </w:tc>
        <w:tc>
          <w:tcPr>
            <w:tcW w:w="400" w:type="dxa"/>
            <w:noWrap/>
            <w:vAlign w:val="bottom"/>
            <w:hideMark/>
          </w:tcPr>
          <w:p w14:paraId="123004EA" w14:textId="77777777" w:rsidR="00C50A95" w:rsidRPr="00D016EC" w:rsidRDefault="00C50A95" w:rsidP="00416506">
            <w:pPr>
              <w:pStyle w:val="tabletext11"/>
              <w:jc w:val="center"/>
              <w:rPr>
                <w:ins w:id="11974" w:author="Author"/>
              </w:rPr>
            </w:pPr>
            <w:ins w:id="11975" w:author="Author">
              <w:r w:rsidRPr="00D016EC">
                <w:t>1.61</w:t>
              </w:r>
            </w:ins>
          </w:p>
        </w:tc>
        <w:tc>
          <w:tcPr>
            <w:tcW w:w="400" w:type="dxa"/>
            <w:noWrap/>
            <w:vAlign w:val="bottom"/>
            <w:hideMark/>
          </w:tcPr>
          <w:p w14:paraId="573939E8" w14:textId="77777777" w:rsidR="00C50A95" w:rsidRPr="00D016EC" w:rsidRDefault="00C50A95" w:rsidP="00416506">
            <w:pPr>
              <w:pStyle w:val="tabletext11"/>
              <w:jc w:val="center"/>
              <w:rPr>
                <w:ins w:id="11976" w:author="Author"/>
              </w:rPr>
            </w:pPr>
            <w:ins w:id="11977" w:author="Author">
              <w:r w:rsidRPr="00D016EC">
                <w:t>1.54</w:t>
              </w:r>
            </w:ins>
          </w:p>
        </w:tc>
        <w:tc>
          <w:tcPr>
            <w:tcW w:w="400" w:type="dxa"/>
            <w:noWrap/>
            <w:vAlign w:val="bottom"/>
            <w:hideMark/>
          </w:tcPr>
          <w:p w14:paraId="496F5C43" w14:textId="77777777" w:rsidR="00C50A95" w:rsidRPr="00D016EC" w:rsidRDefault="00C50A95" w:rsidP="00416506">
            <w:pPr>
              <w:pStyle w:val="tabletext11"/>
              <w:jc w:val="center"/>
              <w:rPr>
                <w:ins w:id="11978" w:author="Author"/>
              </w:rPr>
            </w:pPr>
            <w:ins w:id="11979" w:author="Author">
              <w:r w:rsidRPr="00D016EC">
                <w:t>1.47</w:t>
              </w:r>
            </w:ins>
          </w:p>
        </w:tc>
        <w:tc>
          <w:tcPr>
            <w:tcW w:w="400" w:type="dxa"/>
            <w:noWrap/>
            <w:vAlign w:val="bottom"/>
            <w:hideMark/>
          </w:tcPr>
          <w:p w14:paraId="50334E28" w14:textId="77777777" w:rsidR="00C50A95" w:rsidRPr="00D016EC" w:rsidRDefault="00C50A95" w:rsidP="00416506">
            <w:pPr>
              <w:pStyle w:val="tabletext11"/>
              <w:jc w:val="center"/>
              <w:rPr>
                <w:ins w:id="11980" w:author="Author"/>
              </w:rPr>
            </w:pPr>
            <w:ins w:id="11981" w:author="Author">
              <w:r w:rsidRPr="00D016EC">
                <w:t>1.41</w:t>
              </w:r>
            </w:ins>
          </w:p>
        </w:tc>
        <w:tc>
          <w:tcPr>
            <w:tcW w:w="400" w:type="dxa"/>
            <w:noWrap/>
            <w:vAlign w:val="bottom"/>
            <w:hideMark/>
          </w:tcPr>
          <w:p w14:paraId="5B4A29E0" w14:textId="77777777" w:rsidR="00C50A95" w:rsidRPr="00D016EC" w:rsidRDefault="00C50A95" w:rsidP="00416506">
            <w:pPr>
              <w:pStyle w:val="tabletext11"/>
              <w:jc w:val="center"/>
              <w:rPr>
                <w:ins w:id="11982" w:author="Author"/>
              </w:rPr>
            </w:pPr>
            <w:ins w:id="11983" w:author="Author">
              <w:r w:rsidRPr="00D016EC">
                <w:t>1.34</w:t>
              </w:r>
            </w:ins>
          </w:p>
        </w:tc>
        <w:tc>
          <w:tcPr>
            <w:tcW w:w="400" w:type="dxa"/>
            <w:noWrap/>
            <w:vAlign w:val="bottom"/>
            <w:hideMark/>
          </w:tcPr>
          <w:p w14:paraId="47354BF1" w14:textId="77777777" w:rsidR="00C50A95" w:rsidRPr="00D016EC" w:rsidRDefault="00C50A95" w:rsidP="00416506">
            <w:pPr>
              <w:pStyle w:val="tabletext11"/>
              <w:jc w:val="center"/>
              <w:rPr>
                <w:ins w:id="11984" w:author="Author"/>
              </w:rPr>
            </w:pPr>
            <w:ins w:id="11985" w:author="Author">
              <w:r w:rsidRPr="00D016EC">
                <w:t>1.34</w:t>
              </w:r>
            </w:ins>
          </w:p>
        </w:tc>
        <w:tc>
          <w:tcPr>
            <w:tcW w:w="400" w:type="dxa"/>
            <w:noWrap/>
            <w:vAlign w:val="bottom"/>
            <w:hideMark/>
          </w:tcPr>
          <w:p w14:paraId="62AF4706" w14:textId="77777777" w:rsidR="00C50A95" w:rsidRPr="00D016EC" w:rsidRDefault="00C50A95" w:rsidP="00416506">
            <w:pPr>
              <w:pStyle w:val="tabletext11"/>
              <w:jc w:val="center"/>
              <w:rPr>
                <w:ins w:id="11986" w:author="Author"/>
              </w:rPr>
            </w:pPr>
            <w:ins w:id="11987" w:author="Author">
              <w:r w:rsidRPr="00D016EC">
                <w:t>1.34</w:t>
              </w:r>
            </w:ins>
          </w:p>
        </w:tc>
        <w:tc>
          <w:tcPr>
            <w:tcW w:w="400" w:type="dxa"/>
            <w:noWrap/>
            <w:vAlign w:val="bottom"/>
            <w:hideMark/>
          </w:tcPr>
          <w:p w14:paraId="79448F49" w14:textId="77777777" w:rsidR="00C50A95" w:rsidRPr="00D016EC" w:rsidRDefault="00C50A95" w:rsidP="00416506">
            <w:pPr>
              <w:pStyle w:val="tabletext11"/>
              <w:jc w:val="center"/>
              <w:rPr>
                <w:ins w:id="11988" w:author="Author"/>
              </w:rPr>
            </w:pPr>
            <w:ins w:id="11989" w:author="Author">
              <w:r w:rsidRPr="00D016EC">
                <w:t>1.34</w:t>
              </w:r>
            </w:ins>
          </w:p>
        </w:tc>
        <w:tc>
          <w:tcPr>
            <w:tcW w:w="400" w:type="dxa"/>
            <w:noWrap/>
            <w:vAlign w:val="bottom"/>
            <w:hideMark/>
          </w:tcPr>
          <w:p w14:paraId="5639E91E" w14:textId="77777777" w:rsidR="00C50A95" w:rsidRPr="00D016EC" w:rsidRDefault="00C50A95" w:rsidP="00416506">
            <w:pPr>
              <w:pStyle w:val="tabletext11"/>
              <w:jc w:val="center"/>
              <w:rPr>
                <w:ins w:id="11990" w:author="Author"/>
              </w:rPr>
            </w:pPr>
            <w:ins w:id="11991" w:author="Author">
              <w:r w:rsidRPr="00D016EC">
                <w:t>1.34</w:t>
              </w:r>
            </w:ins>
          </w:p>
        </w:tc>
        <w:tc>
          <w:tcPr>
            <w:tcW w:w="400" w:type="dxa"/>
            <w:noWrap/>
            <w:vAlign w:val="bottom"/>
            <w:hideMark/>
          </w:tcPr>
          <w:p w14:paraId="06B0F8A5" w14:textId="77777777" w:rsidR="00C50A95" w:rsidRPr="00D016EC" w:rsidRDefault="00C50A95" w:rsidP="00416506">
            <w:pPr>
              <w:pStyle w:val="tabletext11"/>
              <w:jc w:val="center"/>
              <w:rPr>
                <w:ins w:id="11992" w:author="Author"/>
              </w:rPr>
            </w:pPr>
            <w:ins w:id="11993" w:author="Author">
              <w:r w:rsidRPr="00D016EC">
                <w:t>1.34</w:t>
              </w:r>
            </w:ins>
          </w:p>
        </w:tc>
        <w:tc>
          <w:tcPr>
            <w:tcW w:w="400" w:type="dxa"/>
            <w:noWrap/>
            <w:vAlign w:val="bottom"/>
            <w:hideMark/>
          </w:tcPr>
          <w:p w14:paraId="4E3F9620" w14:textId="77777777" w:rsidR="00C50A95" w:rsidRPr="00D016EC" w:rsidRDefault="00C50A95" w:rsidP="00416506">
            <w:pPr>
              <w:pStyle w:val="tabletext11"/>
              <w:jc w:val="center"/>
              <w:rPr>
                <w:ins w:id="11994" w:author="Author"/>
              </w:rPr>
            </w:pPr>
            <w:ins w:id="11995" w:author="Author">
              <w:r w:rsidRPr="00D016EC">
                <w:t>1.34</w:t>
              </w:r>
            </w:ins>
          </w:p>
        </w:tc>
        <w:tc>
          <w:tcPr>
            <w:tcW w:w="400" w:type="dxa"/>
            <w:noWrap/>
            <w:vAlign w:val="bottom"/>
            <w:hideMark/>
          </w:tcPr>
          <w:p w14:paraId="786F2EB3" w14:textId="77777777" w:rsidR="00C50A95" w:rsidRPr="00D016EC" w:rsidRDefault="00C50A95" w:rsidP="00416506">
            <w:pPr>
              <w:pStyle w:val="tabletext11"/>
              <w:jc w:val="center"/>
              <w:rPr>
                <w:ins w:id="11996" w:author="Author"/>
              </w:rPr>
            </w:pPr>
            <w:ins w:id="11997" w:author="Author">
              <w:r w:rsidRPr="00D016EC">
                <w:t>1.34</w:t>
              </w:r>
            </w:ins>
          </w:p>
        </w:tc>
        <w:tc>
          <w:tcPr>
            <w:tcW w:w="400" w:type="dxa"/>
            <w:noWrap/>
            <w:vAlign w:val="bottom"/>
            <w:hideMark/>
          </w:tcPr>
          <w:p w14:paraId="5C5F8A81" w14:textId="77777777" w:rsidR="00C50A95" w:rsidRPr="00D016EC" w:rsidRDefault="00C50A95" w:rsidP="00416506">
            <w:pPr>
              <w:pStyle w:val="tabletext11"/>
              <w:jc w:val="center"/>
              <w:rPr>
                <w:ins w:id="11998" w:author="Author"/>
              </w:rPr>
            </w:pPr>
            <w:ins w:id="11999" w:author="Author">
              <w:r w:rsidRPr="00D016EC">
                <w:t>1.34</w:t>
              </w:r>
            </w:ins>
          </w:p>
        </w:tc>
        <w:tc>
          <w:tcPr>
            <w:tcW w:w="400" w:type="dxa"/>
            <w:noWrap/>
            <w:vAlign w:val="bottom"/>
            <w:hideMark/>
          </w:tcPr>
          <w:p w14:paraId="58514BE8" w14:textId="77777777" w:rsidR="00C50A95" w:rsidRPr="00D016EC" w:rsidRDefault="00C50A95" w:rsidP="00416506">
            <w:pPr>
              <w:pStyle w:val="tabletext11"/>
              <w:jc w:val="center"/>
              <w:rPr>
                <w:ins w:id="12000" w:author="Author"/>
              </w:rPr>
            </w:pPr>
            <w:ins w:id="12001" w:author="Author">
              <w:r w:rsidRPr="00D016EC">
                <w:t>1.34</w:t>
              </w:r>
            </w:ins>
          </w:p>
        </w:tc>
        <w:tc>
          <w:tcPr>
            <w:tcW w:w="400" w:type="dxa"/>
            <w:noWrap/>
            <w:vAlign w:val="bottom"/>
            <w:hideMark/>
          </w:tcPr>
          <w:p w14:paraId="41D9E357" w14:textId="77777777" w:rsidR="00C50A95" w:rsidRPr="00D016EC" w:rsidRDefault="00C50A95" w:rsidP="00416506">
            <w:pPr>
              <w:pStyle w:val="tabletext11"/>
              <w:jc w:val="center"/>
              <w:rPr>
                <w:ins w:id="12002" w:author="Author"/>
              </w:rPr>
            </w:pPr>
            <w:ins w:id="12003" w:author="Author">
              <w:r w:rsidRPr="00D016EC">
                <w:t>1.34</w:t>
              </w:r>
            </w:ins>
          </w:p>
        </w:tc>
        <w:tc>
          <w:tcPr>
            <w:tcW w:w="400" w:type="dxa"/>
            <w:noWrap/>
            <w:vAlign w:val="bottom"/>
            <w:hideMark/>
          </w:tcPr>
          <w:p w14:paraId="5EF35533" w14:textId="77777777" w:rsidR="00C50A95" w:rsidRPr="00D016EC" w:rsidRDefault="00C50A95" w:rsidP="00416506">
            <w:pPr>
              <w:pStyle w:val="tabletext11"/>
              <w:jc w:val="center"/>
              <w:rPr>
                <w:ins w:id="12004" w:author="Author"/>
              </w:rPr>
            </w:pPr>
            <w:ins w:id="12005" w:author="Author">
              <w:r w:rsidRPr="00D016EC">
                <w:t>1.34</w:t>
              </w:r>
            </w:ins>
          </w:p>
        </w:tc>
        <w:tc>
          <w:tcPr>
            <w:tcW w:w="400" w:type="dxa"/>
            <w:noWrap/>
            <w:vAlign w:val="bottom"/>
            <w:hideMark/>
          </w:tcPr>
          <w:p w14:paraId="38186224" w14:textId="77777777" w:rsidR="00C50A95" w:rsidRPr="00D016EC" w:rsidRDefault="00C50A95" w:rsidP="00416506">
            <w:pPr>
              <w:pStyle w:val="tabletext11"/>
              <w:jc w:val="center"/>
              <w:rPr>
                <w:ins w:id="12006" w:author="Author"/>
              </w:rPr>
            </w:pPr>
            <w:ins w:id="12007" w:author="Author">
              <w:r w:rsidRPr="00D016EC">
                <w:t>1.34</w:t>
              </w:r>
            </w:ins>
          </w:p>
        </w:tc>
        <w:tc>
          <w:tcPr>
            <w:tcW w:w="400" w:type="dxa"/>
            <w:noWrap/>
            <w:vAlign w:val="bottom"/>
            <w:hideMark/>
          </w:tcPr>
          <w:p w14:paraId="1A79C60A" w14:textId="77777777" w:rsidR="00C50A95" w:rsidRPr="00D016EC" w:rsidRDefault="00C50A95" w:rsidP="00416506">
            <w:pPr>
              <w:pStyle w:val="tabletext11"/>
              <w:jc w:val="center"/>
              <w:rPr>
                <w:ins w:id="12008" w:author="Author"/>
              </w:rPr>
            </w:pPr>
            <w:ins w:id="12009" w:author="Author">
              <w:r w:rsidRPr="00D016EC">
                <w:t>1.34</w:t>
              </w:r>
            </w:ins>
          </w:p>
        </w:tc>
        <w:tc>
          <w:tcPr>
            <w:tcW w:w="440" w:type="dxa"/>
            <w:noWrap/>
            <w:vAlign w:val="bottom"/>
            <w:hideMark/>
          </w:tcPr>
          <w:p w14:paraId="4CAF21A2" w14:textId="77777777" w:rsidR="00C50A95" w:rsidRPr="00D016EC" w:rsidRDefault="00C50A95" w:rsidP="00416506">
            <w:pPr>
              <w:pStyle w:val="tabletext11"/>
              <w:jc w:val="center"/>
              <w:rPr>
                <w:ins w:id="12010" w:author="Author"/>
              </w:rPr>
            </w:pPr>
            <w:ins w:id="12011" w:author="Author">
              <w:r w:rsidRPr="00D016EC">
                <w:t>1.34</w:t>
              </w:r>
            </w:ins>
          </w:p>
        </w:tc>
        <w:tc>
          <w:tcPr>
            <w:tcW w:w="400" w:type="dxa"/>
            <w:noWrap/>
            <w:vAlign w:val="bottom"/>
            <w:hideMark/>
          </w:tcPr>
          <w:p w14:paraId="75AA1FEF" w14:textId="77777777" w:rsidR="00C50A95" w:rsidRPr="00D016EC" w:rsidRDefault="00C50A95" w:rsidP="00416506">
            <w:pPr>
              <w:pStyle w:val="tabletext11"/>
              <w:jc w:val="center"/>
              <w:rPr>
                <w:ins w:id="12012" w:author="Author"/>
              </w:rPr>
            </w:pPr>
            <w:ins w:id="12013" w:author="Author">
              <w:r w:rsidRPr="00D016EC">
                <w:t>1.34</w:t>
              </w:r>
            </w:ins>
          </w:p>
        </w:tc>
        <w:tc>
          <w:tcPr>
            <w:tcW w:w="400" w:type="dxa"/>
            <w:noWrap/>
            <w:vAlign w:val="bottom"/>
            <w:hideMark/>
          </w:tcPr>
          <w:p w14:paraId="1A981D18" w14:textId="77777777" w:rsidR="00C50A95" w:rsidRPr="00D016EC" w:rsidRDefault="00C50A95" w:rsidP="00416506">
            <w:pPr>
              <w:pStyle w:val="tabletext11"/>
              <w:jc w:val="center"/>
              <w:rPr>
                <w:ins w:id="12014" w:author="Author"/>
              </w:rPr>
            </w:pPr>
            <w:ins w:id="12015" w:author="Author">
              <w:r w:rsidRPr="00D016EC">
                <w:t>1.34</w:t>
              </w:r>
            </w:ins>
          </w:p>
        </w:tc>
        <w:tc>
          <w:tcPr>
            <w:tcW w:w="400" w:type="dxa"/>
            <w:noWrap/>
            <w:vAlign w:val="bottom"/>
            <w:hideMark/>
          </w:tcPr>
          <w:p w14:paraId="58A0F291" w14:textId="77777777" w:rsidR="00C50A95" w:rsidRPr="00D016EC" w:rsidRDefault="00C50A95" w:rsidP="00416506">
            <w:pPr>
              <w:pStyle w:val="tabletext11"/>
              <w:jc w:val="center"/>
              <w:rPr>
                <w:ins w:id="12016" w:author="Author"/>
              </w:rPr>
            </w:pPr>
            <w:ins w:id="12017" w:author="Author">
              <w:r w:rsidRPr="00D016EC">
                <w:t>1.34</w:t>
              </w:r>
            </w:ins>
          </w:p>
        </w:tc>
        <w:tc>
          <w:tcPr>
            <w:tcW w:w="400" w:type="dxa"/>
            <w:noWrap/>
            <w:vAlign w:val="bottom"/>
            <w:hideMark/>
          </w:tcPr>
          <w:p w14:paraId="31867E24" w14:textId="77777777" w:rsidR="00C50A95" w:rsidRPr="00D016EC" w:rsidRDefault="00C50A95" w:rsidP="00416506">
            <w:pPr>
              <w:pStyle w:val="tabletext11"/>
              <w:jc w:val="center"/>
              <w:rPr>
                <w:ins w:id="12018" w:author="Author"/>
              </w:rPr>
            </w:pPr>
            <w:ins w:id="12019" w:author="Author">
              <w:r w:rsidRPr="00D016EC">
                <w:t>1.34</w:t>
              </w:r>
            </w:ins>
          </w:p>
        </w:tc>
        <w:tc>
          <w:tcPr>
            <w:tcW w:w="460" w:type="dxa"/>
            <w:noWrap/>
            <w:vAlign w:val="bottom"/>
            <w:hideMark/>
          </w:tcPr>
          <w:p w14:paraId="0FA20046" w14:textId="77777777" w:rsidR="00C50A95" w:rsidRPr="00D016EC" w:rsidRDefault="00C50A95" w:rsidP="00416506">
            <w:pPr>
              <w:pStyle w:val="tabletext11"/>
              <w:jc w:val="center"/>
              <w:rPr>
                <w:ins w:id="12020" w:author="Author"/>
              </w:rPr>
            </w:pPr>
            <w:ins w:id="12021" w:author="Author">
              <w:r w:rsidRPr="00D016EC">
                <w:t>1.34</w:t>
              </w:r>
            </w:ins>
          </w:p>
        </w:tc>
      </w:tr>
      <w:tr w:rsidR="00C50A95" w:rsidRPr="00D016EC" w14:paraId="53C8CA1D" w14:textId="77777777" w:rsidTr="00416506">
        <w:trPr>
          <w:trHeight w:val="190"/>
          <w:ins w:id="12022" w:author="Author"/>
        </w:trPr>
        <w:tc>
          <w:tcPr>
            <w:tcW w:w="200" w:type="dxa"/>
            <w:tcBorders>
              <w:right w:val="nil"/>
            </w:tcBorders>
            <w:vAlign w:val="bottom"/>
          </w:tcPr>
          <w:p w14:paraId="46F3432A" w14:textId="77777777" w:rsidR="00C50A95" w:rsidRPr="00D016EC" w:rsidRDefault="00C50A95" w:rsidP="00416506">
            <w:pPr>
              <w:pStyle w:val="tabletext11"/>
              <w:jc w:val="right"/>
              <w:rPr>
                <w:ins w:id="12023" w:author="Author"/>
              </w:rPr>
            </w:pPr>
          </w:p>
        </w:tc>
        <w:tc>
          <w:tcPr>
            <w:tcW w:w="1580" w:type="dxa"/>
            <w:tcBorders>
              <w:left w:val="nil"/>
            </w:tcBorders>
            <w:vAlign w:val="bottom"/>
            <w:hideMark/>
          </w:tcPr>
          <w:p w14:paraId="7D647F9D" w14:textId="77777777" w:rsidR="00C50A95" w:rsidRPr="00D016EC" w:rsidRDefault="00C50A95" w:rsidP="00416506">
            <w:pPr>
              <w:pStyle w:val="tabletext11"/>
              <w:tabs>
                <w:tab w:val="decimal" w:pos="640"/>
              </w:tabs>
              <w:rPr>
                <w:ins w:id="12024" w:author="Author"/>
              </w:rPr>
            </w:pPr>
            <w:ins w:id="12025" w:author="Author">
              <w:r w:rsidRPr="00D016EC">
                <w:t>115,000 to 129,999</w:t>
              </w:r>
            </w:ins>
          </w:p>
        </w:tc>
        <w:tc>
          <w:tcPr>
            <w:tcW w:w="680" w:type="dxa"/>
            <w:noWrap/>
            <w:vAlign w:val="bottom"/>
            <w:hideMark/>
          </w:tcPr>
          <w:p w14:paraId="1380B6AE" w14:textId="77777777" w:rsidR="00C50A95" w:rsidRPr="00D016EC" w:rsidRDefault="00C50A95" w:rsidP="00416506">
            <w:pPr>
              <w:pStyle w:val="tabletext11"/>
              <w:jc w:val="center"/>
              <w:rPr>
                <w:ins w:id="12026" w:author="Author"/>
              </w:rPr>
            </w:pPr>
            <w:ins w:id="12027" w:author="Author">
              <w:r w:rsidRPr="00D016EC">
                <w:t>2.35</w:t>
              </w:r>
            </w:ins>
          </w:p>
        </w:tc>
        <w:tc>
          <w:tcPr>
            <w:tcW w:w="900" w:type="dxa"/>
            <w:noWrap/>
            <w:vAlign w:val="bottom"/>
            <w:hideMark/>
          </w:tcPr>
          <w:p w14:paraId="4BECE270" w14:textId="77777777" w:rsidR="00C50A95" w:rsidRPr="00D016EC" w:rsidRDefault="00C50A95" w:rsidP="00416506">
            <w:pPr>
              <w:pStyle w:val="tabletext11"/>
              <w:jc w:val="center"/>
              <w:rPr>
                <w:ins w:id="12028" w:author="Author"/>
              </w:rPr>
            </w:pPr>
            <w:ins w:id="12029" w:author="Author">
              <w:r w:rsidRPr="00D016EC">
                <w:t>1.76</w:t>
              </w:r>
            </w:ins>
          </w:p>
        </w:tc>
        <w:tc>
          <w:tcPr>
            <w:tcW w:w="400" w:type="dxa"/>
            <w:noWrap/>
            <w:vAlign w:val="bottom"/>
            <w:hideMark/>
          </w:tcPr>
          <w:p w14:paraId="59B7C97D" w14:textId="77777777" w:rsidR="00C50A95" w:rsidRPr="00D016EC" w:rsidRDefault="00C50A95" w:rsidP="00416506">
            <w:pPr>
              <w:pStyle w:val="tabletext11"/>
              <w:jc w:val="center"/>
              <w:rPr>
                <w:ins w:id="12030" w:author="Author"/>
              </w:rPr>
            </w:pPr>
            <w:ins w:id="12031" w:author="Author">
              <w:r w:rsidRPr="00D016EC">
                <w:t>1.76</w:t>
              </w:r>
            </w:ins>
          </w:p>
        </w:tc>
        <w:tc>
          <w:tcPr>
            <w:tcW w:w="400" w:type="dxa"/>
            <w:noWrap/>
            <w:vAlign w:val="bottom"/>
            <w:hideMark/>
          </w:tcPr>
          <w:p w14:paraId="7AB9A257" w14:textId="77777777" w:rsidR="00C50A95" w:rsidRPr="00D016EC" w:rsidRDefault="00C50A95" w:rsidP="00416506">
            <w:pPr>
              <w:pStyle w:val="tabletext11"/>
              <w:jc w:val="center"/>
              <w:rPr>
                <w:ins w:id="12032" w:author="Author"/>
              </w:rPr>
            </w:pPr>
            <w:ins w:id="12033" w:author="Author">
              <w:r w:rsidRPr="00D016EC">
                <w:t>1.76</w:t>
              </w:r>
            </w:ins>
          </w:p>
        </w:tc>
        <w:tc>
          <w:tcPr>
            <w:tcW w:w="400" w:type="dxa"/>
            <w:noWrap/>
            <w:vAlign w:val="bottom"/>
            <w:hideMark/>
          </w:tcPr>
          <w:p w14:paraId="3E95CCF4" w14:textId="77777777" w:rsidR="00C50A95" w:rsidRPr="00D016EC" w:rsidRDefault="00C50A95" w:rsidP="00416506">
            <w:pPr>
              <w:pStyle w:val="tabletext11"/>
              <w:jc w:val="center"/>
              <w:rPr>
                <w:ins w:id="12034" w:author="Author"/>
              </w:rPr>
            </w:pPr>
            <w:ins w:id="12035" w:author="Author">
              <w:r w:rsidRPr="00D016EC">
                <w:t>1.69</w:t>
              </w:r>
            </w:ins>
          </w:p>
        </w:tc>
        <w:tc>
          <w:tcPr>
            <w:tcW w:w="400" w:type="dxa"/>
            <w:noWrap/>
            <w:vAlign w:val="bottom"/>
            <w:hideMark/>
          </w:tcPr>
          <w:p w14:paraId="13E49578" w14:textId="77777777" w:rsidR="00C50A95" w:rsidRPr="00D016EC" w:rsidRDefault="00C50A95" w:rsidP="00416506">
            <w:pPr>
              <w:pStyle w:val="tabletext11"/>
              <w:jc w:val="center"/>
              <w:rPr>
                <w:ins w:id="12036" w:author="Author"/>
              </w:rPr>
            </w:pPr>
            <w:ins w:id="12037" w:author="Author">
              <w:r w:rsidRPr="00D016EC">
                <w:t>1.62</w:t>
              </w:r>
            </w:ins>
          </w:p>
        </w:tc>
        <w:tc>
          <w:tcPr>
            <w:tcW w:w="400" w:type="dxa"/>
            <w:noWrap/>
            <w:vAlign w:val="bottom"/>
            <w:hideMark/>
          </w:tcPr>
          <w:p w14:paraId="4346D47E" w14:textId="77777777" w:rsidR="00C50A95" w:rsidRPr="00D016EC" w:rsidRDefault="00C50A95" w:rsidP="00416506">
            <w:pPr>
              <w:pStyle w:val="tabletext11"/>
              <w:jc w:val="center"/>
              <w:rPr>
                <w:ins w:id="12038" w:author="Author"/>
              </w:rPr>
            </w:pPr>
            <w:ins w:id="12039" w:author="Author">
              <w:r w:rsidRPr="00D016EC">
                <w:t>1.55</w:t>
              </w:r>
            </w:ins>
          </w:p>
        </w:tc>
        <w:tc>
          <w:tcPr>
            <w:tcW w:w="400" w:type="dxa"/>
            <w:noWrap/>
            <w:vAlign w:val="bottom"/>
            <w:hideMark/>
          </w:tcPr>
          <w:p w14:paraId="0F52AC95" w14:textId="77777777" w:rsidR="00C50A95" w:rsidRPr="00D016EC" w:rsidRDefault="00C50A95" w:rsidP="00416506">
            <w:pPr>
              <w:pStyle w:val="tabletext11"/>
              <w:jc w:val="center"/>
              <w:rPr>
                <w:ins w:id="12040" w:author="Author"/>
              </w:rPr>
            </w:pPr>
            <w:ins w:id="12041" w:author="Author">
              <w:r w:rsidRPr="00D016EC">
                <w:t>1.48</w:t>
              </w:r>
            </w:ins>
          </w:p>
        </w:tc>
        <w:tc>
          <w:tcPr>
            <w:tcW w:w="400" w:type="dxa"/>
            <w:noWrap/>
            <w:vAlign w:val="bottom"/>
            <w:hideMark/>
          </w:tcPr>
          <w:p w14:paraId="71B39C8E" w14:textId="77777777" w:rsidR="00C50A95" w:rsidRPr="00D016EC" w:rsidRDefault="00C50A95" w:rsidP="00416506">
            <w:pPr>
              <w:pStyle w:val="tabletext11"/>
              <w:jc w:val="center"/>
              <w:rPr>
                <w:ins w:id="12042" w:author="Author"/>
              </w:rPr>
            </w:pPr>
            <w:ins w:id="12043" w:author="Author">
              <w:r w:rsidRPr="00D016EC">
                <w:t>1.41</w:t>
              </w:r>
            </w:ins>
          </w:p>
        </w:tc>
        <w:tc>
          <w:tcPr>
            <w:tcW w:w="400" w:type="dxa"/>
            <w:noWrap/>
            <w:vAlign w:val="bottom"/>
            <w:hideMark/>
          </w:tcPr>
          <w:p w14:paraId="1289D7EB" w14:textId="77777777" w:rsidR="00C50A95" w:rsidRPr="00D016EC" w:rsidRDefault="00C50A95" w:rsidP="00416506">
            <w:pPr>
              <w:pStyle w:val="tabletext11"/>
              <w:jc w:val="center"/>
              <w:rPr>
                <w:ins w:id="12044" w:author="Author"/>
              </w:rPr>
            </w:pPr>
            <w:ins w:id="12045" w:author="Author">
              <w:r w:rsidRPr="00D016EC">
                <w:t>1.41</w:t>
              </w:r>
            </w:ins>
          </w:p>
        </w:tc>
        <w:tc>
          <w:tcPr>
            <w:tcW w:w="400" w:type="dxa"/>
            <w:noWrap/>
            <w:vAlign w:val="bottom"/>
            <w:hideMark/>
          </w:tcPr>
          <w:p w14:paraId="4D2D0E3D" w14:textId="77777777" w:rsidR="00C50A95" w:rsidRPr="00D016EC" w:rsidRDefault="00C50A95" w:rsidP="00416506">
            <w:pPr>
              <w:pStyle w:val="tabletext11"/>
              <w:jc w:val="center"/>
              <w:rPr>
                <w:ins w:id="12046" w:author="Author"/>
              </w:rPr>
            </w:pPr>
            <w:ins w:id="12047" w:author="Author">
              <w:r w:rsidRPr="00D016EC">
                <w:t>1.41</w:t>
              </w:r>
            </w:ins>
          </w:p>
        </w:tc>
        <w:tc>
          <w:tcPr>
            <w:tcW w:w="400" w:type="dxa"/>
            <w:noWrap/>
            <w:vAlign w:val="bottom"/>
            <w:hideMark/>
          </w:tcPr>
          <w:p w14:paraId="54881905" w14:textId="77777777" w:rsidR="00C50A95" w:rsidRPr="00D016EC" w:rsidRDefault="00C50A95" w:rsidP="00416506">
            <w:pPr>
              <w:pStyle w:val="tabletext11"/>
              <w:jc w:val="center"/>
              <w:rPr>
                <w:ins w:id="12048" w:author="Author"/>
              </w:rPr>
            </w:pPr>
            <w:ins w:id="12049" w:author="Author">
              <w:r w:rsidRPr="00D016EC">
                <w:t>1.41</w:t>
              </w:r>
            </w:ins>
          </w:p>
        </w:tc>
        <w:tc>
          <w:tcPr>
            <w:tcW w:w="400" w:type="dxa"/>
            <w:noWrap/>
            <w:vAlign w:val="bottom"/>
            <w:hideMark/>
          </w:tcPr>
          <w:p w14:paraId="0434AD03" w14:textId="77777777" w:rsidR="00C50A95" w:rsidRPr="00D016EC" w:rsidRDefault="00C50A95" w:rsidP="00416506">
            <w:pPr>
              <w:pStyle w:val="tabletext11"/>
              <w:jc w:val="center"/>
              <w:rPr>
                <w:ins w:id="12050" w:author="Author"/>
              </w:rPr>
            </w:pPr>
            <w:ins w:id="12051" w:author="Author">
              <w:r w:rsidRPr="00D016EC">
                <w:t>1.41</w:t>
              </w:r>
            </w:ins>
          </w:p>
        </w:tc>
        <w:tc>
          <w:tcPr>
            <w:tcW w:w="400" w:type="dxa"/>
            <w:noWrap/>
            <w:vAlign w:val="bottom"/>
            <w:hideMark/>
          </w:tcPr>
          <w:p w14:paraId="73DDF78C" w14:textId="77777777" w:rsidR="00C50A95" w:rsidRPr="00D016EC" w:rsidRDefault="00C50A95" w:rsidP="00416506">
            <w:pPr>
              <w:pStyle w:val="tabletext11"/>
              <w:jc w:val="center"/>
              <w:rPr>
                <w:ins w:id="12052" w:author="Author"/>
              </w:rPr>
            </w:pPr>
            <w:ins w:id="12053" w:author="Author">
              <w:r w:rsidRPr="00D016EC">
                <w:t>1.41</w:t>
              </w:r>
            </w:ins>
          </w:p>
        </w:tc>
        <w:tc>
          <w:tcPr>
            <w:tcW w:w="400" w:type="dxa"/>
            <w:noWrap/>
            <w:vAlign w:val="bottom"/>
            <w:hideMark/>
          </w:tcPr>
          <w:p w14:paraId="256E9D30" w14:textId="77777777" w:rsidR="00C50A95" w:rsidRPr="00D016EC" w:rsidRDefault="00C50A95" w:rsidP="00416506">
            <w:pPr>
              <w:pStyle w:val="tabletext11"/>
              <w:jc w:val="center"/>
              <w:rPr>
                <w:ins w:id="12054" w:author="Author"/>
              </w:rPr>
            </w:pPr>
            <w:ins w:id="12055" w:author="Author">
              <w:r w:rsidRPr="00D016EC">
                <w:t>1.41</w:t>
              </w:r>
            </w:ins>
          </w:p>
        </w:tc>
        <w:tc>
          <w:tcPr>
            <w:tcW w:w="400" w:type="dxa"/>
            <w:noWrap/>
            <w:vAlign w:val="bottom"/>
            <w:hideMark/>
          </w:tcPr>
          <w:p w14:paraId="1F91007F" w14:textId="77777777" w:rsidR="00C50A95" w:rsidRPr="00D016EC" w:rsidRDefault="00C50A95" w:rsidP="00416506">
            <w:pPr>
              <w:pStyle w:val="tabletext11"/>
              <w:jc w:val="center"/>
              <w:rPr>
                <w:ins w:id="12056" w:author="Author"/>
              </w:rPr>
            </w:pPr>
            <w:ins w:id="12057" w:author="Author">
              <w:r w:rsidRPr="00D016EC">
                <w:t>1.41</w:t>
              </w:r>
            </w:ins>
          </w:p>
        </w:tc>
        <w:tc>
          <w:tcPr>
            <w:tcW w:w="400" w:type="dxa"/>
            <w:noWrap/>
            <w:vAlign w:val="bottom"/>
            <w:hideMark/>
          </w:tcPr>
          <w:p w14:paraId="18CCDB9C" w14:textId="77777777" w:rsidR="00C50A95" w:rsidRPr="00D016EC" w:rsidRDefault="00C50A95" w:rsidP="00416506">
            <w:pPr>
              <w:pStyle w:val="tabletext11"/>
              <w:jc w:val="center"/>
              <w:rPr>
                <w:ins w:id="12058" w:author="Author"/>
              </w:rPr>
            </w:pPr>
            <w:ins w:id="12059" w:author="Author">
              <w:r w:rsidRPr="00D016EC">
                <w:t>1.41</w:t>
              </w:r>
            </w:ins>
          </w:p>
        </w:tc>
        <w:tc>
          <w:tcPr>
            <w:tcW w:w="400" w:type="dxa"/>
            <w:noWrap/>
            <w:vAlign w:val="bottom"/>
            <w:hideMark/>
          </w:tcPr>
          <w:p w14:paraId="0611B07D" w14:textId="77777777" w:rsidR="00C50A95" w:rsidRPr="00D016EC" w:rsidRDefault="00C50A95" w:rsidP="00416506">
            <w:pPr>
              <w:pStyle w:val="tabletext11"/>
              <w:jc w:val="center"/>
              <w:rPr>
                <w:ins w:id="12060" w:author="Author"/>
              </w:rPr>
            </w:pPr>
            <w:ins w:id="12061" w:author="Author">
              <w:r w:rsidRPr="00D016EC">
                <w:t>1.41</w:t>
              </w:r>
            </w:ins>
          </w:p>
        </w:tc>
        <w:tc>
          <w:tcPr>
            <w:tcW w:w="400" w:type="dxa"/>
            <w:noWrap/>
            <w:vAlign w:val="bottom"/>
            <w:hideMark/>
          </w:tcPr>
          <w:p w14:paraId="6FAC6374" w14:textId="77777777" w:rsidR="00C50A95" w:rsidRPr="00D016EC" w:rsidRDefault="00C50A95" w:rsidP="00416506">
            <w:pPr>
              <w:pStyle w:val="tabletext11"/>
              <w:jc w:val="center"/>
              <w:rPr>
                <w:ins w:id="12062" w:author="Author"/>
              </w:rPr>
            </w:pPr>
            <w:ins w:id="12063" w:author="Author">
              <w:r w:rsidRPr="00D016EC">
                <w:t>1.41</w:t>
              </w:r>
            </w:ins>
          </w:p>
        </w:tc>
        <w:tc>
          <w:tcPr>
            <w:tcW w:w="400" w:type="dxa"/>
            <w:noWrap/>
            <w:vAlign w:val="bottom"/>
            <w:hideMark/>
          </w:tcPr>
          <w:p w14:paraId="4370543F" w14:textId="77777777" w:rsidR="00C50A95" w:rsidRPr="00D016EC" w:rsidRDefault="00C50A95" w:rsidP="00416506">
            <w:pPr>
              <w:pStyle w:val="tabletext11"/>
              <w:jc w:val="center"/>
              <w:rPr>
                <w:ins w:id="12064" w:author="Author"/>
              </w:rPr>
            </w:pPr>
            <w:ins w:id="12065" w:author="Author">
              <w:r w:rsidRPr="00D016EC">
                <w:t>1.41</w:t>
              </w:r>
            </w:ins>
          </w:p>
        </w:tc>
        <w:tc>
          <w:tcPr>
            <w:tcW w:w="400" w:type="dxa"/>
            <w:noWrap/>
            <w:vAlign w:val="bottom"/>
            <w:hideMark/>
          </w:tcPr>
          <w:p w14:paraId="475CDF82" w14:textId="77777777" w:rsidR="00C50A95" w:rsidRPr="00D016EC" w:rsidRDefault="00C50A95" w:rsidP="00416506">
            <w:pPr>
              <w:pStyle w:val="tabletext11"/>
              <w:jc w:val="center"/>
              <w:rPr>
                <w:ins w:id="12066" w:author="Author"/>
              </w:rPr>
            </w:pPr>
            <w:ins w:id="12067" w:author="Author">
              <w:r w:rsidRPr="00D016EC">
                <w:t>1.41</w:t>
              </w:r>
            </w:ins>
          </w:p>
        </w:tc>
        <w:tc>
          <w:tcPr>
            <w:tcW w:w="400" w:type="dxa"/>
            <w:noWrap/>
            <w:vAlign w:val="bottom"/>
            <w:hideMark/>
          </w:tcPr>
          <w:p w14:paraId="50F76A46" w14:textId="77777777" w:rsidR="00C50A95" w:rsidRPr="00D016EC" w:rsidRDefault="00C50A95" w:rsidP="00416506">
            <w:pPr>
              <w:pStyle w:val="tabletext11"/>
              <w:jc w:val="center"/>
              <w:rPr>
                <w:ins w:id="12068" w:author="Author"/>
              </w:rPr>
            </w:pPr>
            <w:ins w:id="12069" w:author="Author">
              <w:r w:rsidRPr="00D016EC">
                <w:t>1.41</w:t>
              </w:r>
            </w:ins>
          </w:p>
        </w:tc>
        <w:tc>
          <w:tcPr>
            <w:tcW w:w="440" w:type="dxa"/>
            <w:noWrap/>
            <w:vAlign w:val="bottom"/>
            <w:hideMark/>
          </w:tcPr>
          <w:p w14:paraId="3EB4D66C" w14:textId="77777777" w:rsidR="00C50A95" w:rsidRPr="00D016EC" w:rsidRDefault="00C50A95" w:rsidP="00416506">
            <w:pPr>
              <w:pStyle w:val="tabletext11"/>
              <w:jc w:val="center"/>
              <w:rPr>
                <w:ins w:id="12070" w:author="Author"/>
              </w:rPr>
            </w:pPr>
            <w:ins w:id="12071" w:author="Author">
              <w:r w:rsidRPr="00D016EC">
                <w:t>1.41</w:t>
              </w:r>
            </w:ins>
          </w:p>
        </w:tc>
        <w:tc>
          <w:tcPr>
            <w:tcW w:w="400" w:type="dxa"/>
            <w:noWrap/>
            <w:vAlign w:val="bottom"/>
            <w:hideMark/>
          </w:tcPr>
          <w:p w14:paraId="3A92C2A7" w14:textId="77777777" w:rsidR="00C50A95" w:rsidRPr="00D016EC" w:rsidRDefault="00C50A95" w:rsidP="00416506">
            <w:pPr>
              <w:pStyle w:val="tabletext11"/>
              <w:jc w:val="center"/>
              <w:rPr>
                <w:ins w:id="12072" w:author="Author"/>
              </w:rPr>
            </w:pPr>
            <w:ins w:id="12073" w:author="Author">
              <w:r w:rsidRPr="00D016EC">
                <w:t>1.41</w:t>
              </w:r>
            </w:ins>
          </w:p>
        </w:tc>
        <w:tc>
          <w:tcPr>
            <w:tcW w:w="400" w:type="dxa"/>
            <w:noWrap/>
            <w:vAlign w:val="bottom"/>
            <w:hideMark/>
          </w:tcPr>
          <w:p w14:paraId="2B425D35" w14:textId="77777777" w:rsidR="00C50A95" w:rsidRPr="00D016EC" w:rsidRDefault="00C50A95" w:rsidP="00416506">
            <w:pPr>
              <w:pStyle w:val="tabletext11"/>
              <w:jc w:val="center"/>
              <w:rPr>
                <w:ins w:id="12074" w:author="Author"/>
              </w:rPr>
            </w:pPr>
            <w:ins w:id="12075" w:author="Author">
              <w:r w:rsidRPr="00D016EC">
                <w:t>1.41</w:t>
              </w:r>
            </w:ins>
          </w:p>
        </w:tc>
        <w:tc>
          <w:tcPr>
            <w:tcW w:w="400" w:type="dxa"/>
            <w:noWrap/>
            <w:vAlign w:val="bottom"/>
            <w:hideMark/>
          </w:tcPr>
          <w:p w14:paraId="2BFE7A3F" w14:textId="77777777" w:rsidR="00C50A95" w:rsidRPr="00D016EC" w:rsidRDefault="00C50A95" w:rsidP="00416506">
            <w:pPr>
              <w:pStyle w:val="tabletext11"/>
              <w:jc w:val="center"/>
              <w:rPr>
                <w:ins w:id="12076" w:author="Author"/>
              </w:rPr>
            </w:pPr>
            <w:ins w:id="12077" w:author="Author">
              <w:r w:rsidRPr="00D016EC">
                <w:t>1.41</w:t>
              </w:r>
            </w:ins>
          </w:p>
        </w:tc>
        <w:tc>
          <w:tcPr>
            <w:tcW w:w="400" w:type="dxa"/>
            <w:noWrap/>
            <w:vAlign w:val="bottom"/>
            <w:hideMark/>
          </w:tcPr>
          <w:p w14:paraId="5CA47B02" w14:textId="77777777" w:rsidR="00C50A95" w:rsidRPr="00D016EC" w:rsidRDefault="00C50A95" w:rsidP="00416506">
            <w:pPr>
              <w:pStyle w:val="tabletext11"/>
              <w:jc w:val="center"/>
              <w:rPr>
                <w:ins w:id="12078" w:author="Author"/>
              </w:rPr>
            </w:pPr>
            <w:ins w:id="12079" w:author="Author">
              <w:r w:rsidRPr="00D016EC">
                <w:t>1.41</w:t>
              </w:r>
            </w:ins>
          </w:p>
        </w:tc>
        <w:tc>
          <w:tcPr>
            <w:tcW w:w="460" w:type="dxa"/>
            <w:noWrap/>
            <w:vAlign w:val="bottom"/>
            <w:hideMark/>
          </w:tcPr>
          <w:p w14:paraId="2D0FD771" w14:textId="77777777" w:rsidR="00C50A95" w:rsidRPr="00D016EC" w:rsidRDefault="00C50A95" w:rsidP="00416506">
            <w:pPr>
              <w:pStyle w:val="tabletext11"/>
              <w:jc w:val="center"/>
              <w:rPr>
                <w:ins w:id="12080" w:author="Author"/>
              </w:rPr>
            </w:pPr>
            <w:ins w:id="12081" w:author="Author">
              <w:r w:rsidRPr="00D016EC">
                <w:t>1.41</w:t>
              </w:r>
            </w:ins>
          </w:p>
        </w:tc>
      </w:tr>
      <w:tr w:rsidR="00C50A95" w:rsidRPr="00D016EC" w14:paraId="48647FA1" w14:textId="77777777" w:rsidTr="00416506">
        <w:trPr>
          <w:trHeight w:val="190"/>
          <w:ins w:id="12082" w:author="Author"/>
        </w:trPr>
        <w:tc>
          <w:tcPr>
            <w:tcW w:w="200" w:type="dxa"/>
            <w:tcBorders>
              <w:right w:val="nil"/>
            </w:tcBorders>
            <w:vAlign w:val="bottom"/>
          </w:tcPr>
          <w:p w14:paraId="58FE9FFD" w14:textId="77777777" w:rsidR="00C50A95" w:rsidRPr="00D016EC" w:rsidRDefault="00C50A95" w:rsidP="00416506">
            <w:pPr>
              <w:pStyle w:val="tabletext11"/>
              <w:jc w:val="right"/>
              <w:rPr>
                <w:ins w:id="12083" w:author="Author"/>
              </w:rPr>
            </w:pPr>
          </w:p>
        </w:tc>
        <w:tc>
          <w:tcPr>
            <w:tcW w:w="1580" w:type="dxa"/>
            <w:tcBorders>
              <w:left w:val="nil"/>
            </w:tcBorders>
            <w:vAlign w:val="bottom"/>
            <w:hideMark/>
          </w:tcPr>
          <w:p w14:paraId="3B4C8480" w14:textId="77777777" w:rsidR="00C50A95" w:rsidRPr="00D016EC" w:rsidRDefault="00C50A95" w:rsidP="00416506">
            <w:pPr>
              <w:pStyle w:val="tabletext11"/>
              <w:tabs>
                <w:tab w:val="decimal" w:pos="640"/>
              </w:tabs>
              <w:rPr>
                <w:ins w:id="12084" w:author="Author"/>
              </w:rPr>
            </w:pPr>
            <w:ins w:id="12085" w:author="Author">
              <w:r w:rsidRPr="00D016EC">
                <w:t>130,000 to 149,999</w:t>
              </w:r>
            </w:ins>
          </w:p>
        </w:tc>
        <w:tc>
          <w:tcPr>
            <w:tcW w:w="680" w:type="dxa"/>
            <w:noWrap/>
            <w:vAlign w:val="bottom"/>
            <w:hideMark/>
          </w:tcPr>
          <w:p w14:paraId="0184094E" w14:textId="77777777" w:rsidR="00C50A95" w:rsidRPr="00D016EC" w:rsidRDefault="00C50A95" w:rsidP="00416506">
            <w:pPr>
              <w:pStyle w:val="tabletext11"/>
              <w:jc w:val="center"/>
              <w:rPr>
                <w:ins w:id="12086" w:author="Author"/>
              </w:rPr>
            </w:pPr>
            <w:ins w:id="12087" w:author="Author">
              <w:r w:rsidRPr="00D016EC">
                <w:t>2.47</w:t>
              </w:r>
            </w:ins>
          </w:p>
        </w:tc>
        <w:tc>
          <w:tcPr>
            <w:tcW w:w="900" w:type="dxa"/>
            <w:noWrap/>
            <w:vAlign w:val="bottom"/>
            <w:hideMark/>
          </w:tcPr>
          <w:p w14:paraId="4165B0E7" w14:textId="77777777" w:rsidR="00C50A95" w:rsidRPr="00D016EC" w:rsidRDefault="00C50A95" w:rsidP="00416506">
            <w:pPr>
              <w:pStyle w:val="tabletext11"/>
              <w:jc w:val="center"/>
              <w:rPr>
                <w:ins w:id="12088" w:author="Author"/>
              </w:rPr>
            </w:pPr>
            <w:ins w:id="12089" w:author="Author">
              <w:r w:rsidRPr="00D016EC">
                <w:t>1.85</w:t>
              </w:r>
            </w:ins>
          </w:p>
        </w:tc>
        <w:tc>
          <w:tcPr>
            <w:tcW w:w="400" w:type="dxa"/>
            <w:noWrap/>
            <w:vAlign w:val="bottom"/>
            <w:hideMark/>
          </w:tcPr>
          <w:p w14:paraId="75407744" w14:textId="77777777" w:rsidR="00C50A95" w:rsidRPr="00D016EC" w:rsidRDefault="00C50A95" w:rsidP="00416506">
            <w:pPr>
              <w:pStyle w:val="tabletext11"/>
              <w:jc w:val="center"/>
              <w:rPr>
                <w:ins w:id="12090" w:author="Author"/>
              </w:rPr>
            </w:pPr>
            <w:ins w:id="12091" w:author="Author">
              <w:r w:rsidRPr="00D016EC">
                <w:t>1.85</w:t>
              </w:r>
            </w:ins>
          </w:p>
        </w:tc>
        <w:tc>
          <w:tcPr>
            <w:tcW w:w="400" w:type="dxa"/>
            <w:noWrap/>
            <w:vAlign w:val="bottom"/>
            <w:hideMark/>
          </w:tcPr>
          <w:p w14:paraId="452C5FD8" w14:textId="77777777" w:rsidR="00C50A95" w:rsidRPr="00D016EC" w:rsidRDefault="00C50A95" w:rsidP="00416506">
            <w:pPr>
              <w:pStyle w:val="tabletext11"/>
              <w:jc w:val="center"/>
              <w:rPr>
                <w:ins w:id="12092" w:author="Author"/>
              </w:rPr>
            </w:pPr>
            <w:ins w:id="12093" w:author="Author">
              <w:r w:rsidRPr="00D016EC">
                <w:t>1.85</w:t>
              </w:r>
            </w:ins>
          </w:p>
        </w:tc>
        <w:tc>
          <w:tcPr>
            <w:tcW w:w="400" w:type="dxa"/>
            <w:noWrap/>
            <w:vAlign w:val="bottom"/>
            <w:hideMark/>
          </w:tcPr>
          <w:p w14:paraId="5265A9EC" w14:textId="77777777" w:rsidR="00C50A95" w:rsidRPr="00D016EC" w:rsidRDefault="00C50A95" w:rsidP="00416506">
            <w:pPr>
              <w:pStyle w:val="tabletext11"/>
              <w:jc w:val="center"/>
              <w:rPr>
                <w:ins w:id="12094" w:author="Author"/>
              </w:rPr>
            </w:pPr>
            <w:ins w:id="12095" w:author="Author">
              <w:r w:rsidRPr="00D016EC">
                <w:t>1.78</w:t>
              </w:r>
            </w:ins>
          </w:p>
        </w:tc>
        <w:tc>
          <w:tcPr>
            <w:tcW w:w="400" w:type="dxa"/>
            <w:noWrap/>
            <w:vAlign w:val="bottom"/>
            <w:hideMark/>
          </w:tcPr>
          <w:p w14:paraId="2134B560" w14:textId="77777777" w:rsidR="00C50A95" w:rsidRPr="00D016EC" w:rsidRDefault="00C50A95" w:rsidP="00416506">
            <w:pPr>
              <w:pStyle w:val="tabletext11"/>
              <w:jc w:val="center"/>
              <w:rPr>
                <w:ins w:id="12096" w:author="Author"/>
              </w:rPr>
            </w:pPr>
            <w:ins w:id="12097" w:author="Author">
              <w:r w:rsidRPr="00D016EC">
                <w:t>1.70</w:t>
              </w:r>
            </w:ins>
          </w:p>
        </w:tc>
        <w:tc>
          <w:tcPr>
            <w:tcW w:w="400" w:type="dxa"/>
            <w:noWrap/>
            <w:vAlign w:val="bottom"/>
            <w:hideMark/>
          </w:tcPr>
          <w:p w14:paraId="7E1EFA44" w14:textId="77777777" w:rsidR="00C50A95" w:rsidRPr="00D016EC" w:rsidRDefault="00C50A95" w:rsidP="00416506">
            <w:pPr>
              <w:pStyle w:val="tabletext11"/>
              <w:jc w:val="center"/>
              <w:rPr>
                <w:ins w:id="12098" w:author="Author"/>
              </w:rPr>
            </w:pPr>
            <w:ins w:id="12099" w:author="Author">
              <w:r w:rsidRPr="00D016EC">
                <w:t>1.63</w:t>
              </w:r>
            </w:ins>
          </w:p>
        </w:tc>
        <w:tc>
          <w:tcPr>
            <w:tcW w:w="400" w:type="dxa"/>
            <w:noWrap/>
            <w:vAlign w:val="bottom"/>
            <w:hideMark/>
          </w:tcPr>
          <w:p w14:paraId="0573ED1B" w14:textId="77777777" w:rsidR="00C50A95" w:rsidRPr="00D016EC" w:rsidRDefault="00C50A95" w:rsidP="00416506">
            <w:pPr>
              <w:pStyle w:val="tabletext11"/>
              <w:jc w:val="center"/>
              <w:rPr>
                <w:ins w:id="12100" w:author="Author"/>
              </w:rPr>
            </w:pPr>
            <w:ins w:id="12101" w:author="Author">
              <w:r w:rsidRPr="00D016EC">
                <w:t>1.56</w:t>
              </w:r>
            </w:ins>
          </w:p>
        </w:tc>
        <w:tc>
          <w:tcPr>
            <w:tcW w:w="400" w:type="dxa"/>
            <w:noWrap/>
            <w:vAlign w:val="bottom"/>
            <w:hideMark/>
          </w:tcPr>
          <w:p w14:paraId="4B5BD596" w14:textId="77777777" w:rsidR="00C50A95" w:rsidRPr="00D016EC" w:rsidRDefault="00C50A95" w:rsidP="00416506">
            <w:pPr>
              <w:pStyle w:val="tabletext11"/>
              <w:jc w:val="center"/>
              <w:rPr>
                <w:ins w:id="12102" w:author="Author"/>
              </w:rPr>
            </w:pPr>
            <w:ins w:id="12103" w:author="Author">
              <w:r w:rsidRPr="00D016EC">
                <w:t>1.48</w:t>
              </w:r>
            </w:ins>
          </w:p>
        </w:tc>
        <w:tc>
          <w:tcPr>
            <w:tcW w:w="400" w:type="dxa"/>
            <w:noWrap/>
            <w:vAlign w:val="bottom"/>
            <w:hideMark/>
          </w:tcPr>
          <w:p w14:paraId="1D1DBED9" w14:textId="77777777" w:rsidR="00C50A95" w:rsidRPr="00D016EC" w:rsidRDefault="00C50A95" w:rsidP="00416506">
            <w:pPr>
              <w:pStyle w:val="tabletext11"/>
              <w:jc w:val="center"/>
              <w:rPr>
                <w:ins w:id="12104" w:author="Author"/>
              </w:rPr>
            </w:pPr>
            <w:ins w:id="12105" w:author="Author">
              <w:r w:rsidRPr="00D016EC">
                <w:t>1.48</w:t>
              </w:r>
            </w:ins>
          </w:p>
        </w:tc>
        <w:tc>
          <w:tcPr>
            <w:tcW w:w="400" w:type="dxa"/>
            <w:noWrap/>
            <w:vAlign w:val="bottom"/>
            <w:hideMark/>
          </w:tcPr>
          <w:p w14:paraId="192F5F21" w14:textId="77777777" w:rsidR="00C50A95" w:rsidRPr="00D016EC" w:rsidRDefault="00C50A95" w:rsidP="00416506">
            <w:pPr>
              <w:pStyle w:val="tabletext11"/>
              <w:jc w:val="center"/>
              <w:rPr>
                <w:ins w:id="12106" w:author="Author"/>
              </w:rPr>
            </w:pPr>
            <w:ins w:id="12107" w:author="Author">
              <w:r w:rsidRPr="00D016EC">
                <w:t>1.48</w:t>
              </w:r>
            </w:ins>
          </w:p>
        </w:tc>
        <w:tc>
          <w:tcPr>
            <w:tcW w:w="400" w:type="dxa"/>
            <w:noWrap/>
            <w:vAlign w:val="bottom"/>
            <w:hideMark/>
          </w:tcPr>
          <w:p w14:paraId="496135BA" w14:textId="77777777" w:rsidR="00C50A95" w:rsidRPr="00D016EC" w:rsidRDefault="00C50A95" w:rsidP="00416506">
            <w:pPr>
              <w:pStyle w:val="tabletext11"/>
              <w:jc w:val="center"/>
              <w:rPr>
                <w:ins w:id="12108" w:author="Author"/>
              </w:rPr>
            </w:pPr>
            <w:ins w:id="12109" w:author="Author">
              <w:r w:rsidRPr="00D016EC">
                <w:t>1.48</w:t>
              </w:r>
            </w:ins>
          </w:p>
        </w:tc>
        <w:tc>
          <w:tcPr>
            <w:tcW w:w="400" w:type="dxa"/>
            <w:noWrap/>
            <w:vAlign w:val="bottom"/>
            <w:hideMark/>
          </w:tcPr>
          <w:p w14:paraId="3156F803" w14:textId="77777777" w:rsidR="00C50A95" w:rsidRPr="00D016EC" w:rsidRDefault="00C50A95" w:rsidP="00416506">
            <w:pPr>
              <w:pStyle w:val="tabletext11"/>
              <w:jc w:val="center"/>
              <w:rPr>
                <w:ins w:id="12110" w:author="Author"/>
              </w:rPr>
            </w:pPr>
            <w:ins w:id="12111" w:author="Author">
              <w:r w:rsidRPr="00D016EC">
                <w:t>1.48</w:t>
              </w:r>
            </w:ins>
          </w:p>
        </w:tc>
        <w:tc>
          <w:tcPr>
            <w:tcW w:w="400" w:type="dxa"/>
            <w:noWrap/>
            <w:vAlign w:val="bottom"/>
            <w:hideMark/>
          </w:tcPr>
          <w:p w14:paraId="707563F4" w14:textId="77777777" w:rsidR="00C50A95" w:rsidRPr="00D016EC" w:rsidRDefault="00C50A95" w:rsidP="00416506">
            <w:pPr>
              <w:pStyle w:val="tabletext11"/>
              <w:jc w:val="center"/>
              <w:rPr>
                <w:ins w:id="12112" w:author="Author"/>
              </w:rPr>
            </w:pPr>
            <w:ins w:id="12113" w:author="Author">
              <w:r w:rsidRPr="00D016EC">
                <w:t>1.48</w:t>
              </w:r>
            </w:ins>
          </w:p>
        </w:tc>
        <w:tc>
          <w:tcPr>
            <w:tcW w:w="400" w:type="dxa"/>
            <w:noWrap/>
            <w:vAlign w:val="bottom"/>
            <w:hideMark/>
          </w:tcPr>
          <w:p w14:paraId="628871D0" w14:textId="77777777" w:rsidR="00C50A95" w:rsidRPr="00D016EC" w:rsidRDefault="00C50A95" w:rsidP="00416506">
            <w:pPr>
              <w:pStyle w:val="tabletext11"/>
              <w:jc w:val="center"/>
              <w:rPr>
                <w:ins w:id="12114" w:author="Author"/>
              </w:rPr>
            </w:pPr>
            <w:ins w:id="12115" w:author="Author">
              <w:r w:rsidRPr="00D016EC">
                <w:t>1.48</w:t>
              </w:r>
            </w:ins>
          </w:p>
        </w:tc>
        <w:tc>
          <w:tcPr>
            <w:tcW w:w="400" w:type="dxa"/>
            <w:noWrap/>
            <w:vAlign w:val="bottom"/>
            <w:hideMark/>
          </w:tcPr>
          <w:p w14:paraId="2783213D" w14:textId="77777777" w:rsidR="00C50A95" w:rsidRPr="00D016EC" w:rsidRDefault="00C50A95" w:rsidP="00416506">
            <w:pPr>
              <w:pStyle w:val="tabletext11"/>
              <w:jc w:val="center"/>
              <w:rPr>
                <w:ins w:id="12116" w:author="Author"/>
              </w:rPr>
            </w:pPr>
            <w:ins w:id="12117" w:author="Author">
              <w:r w:rsidRPr="00D016EC">
                <w:t>1.48</w:t>
              </w:r>
            </w:ins>
          </w:p>
        </w:tc>
        <w:tc>
          <w:tcPr>
            <w:tcW w:w="400" w:type="dxa"/>
            <w:noWrap/>
            <w:vAlign w:val="bottom"/>
            <w:hideMark/>
          </w:tcPr>
          <w:p w14:paraId="6C9EF17B" w14:textId="77777777" w:rsidR="00C50A95" w:rsidRPr="00D016EC" w:rsidRDefault="00C50A95" w:rsidP="00416506">
            <w:pPr>
              <w:pStyle w:val="tabletext11"/>
              <w:jc w:val="center"/>
              <w:rPr>
                <w:ins w:id="12118" w:author="Author"/>
              </w:rPr>
            </w:pPr>
            <w:ins w:id="12119" w:author="Author">
              <w:r w:rsidRPr="00D016EC">
                <w:t>1.48</w:t>
              </w:r>
            </w:ins>
          </w:p>
        </w:tc>
        <w:tc>
          <w:tcPr>
            <w:tcW w:w="400" w:type="dxa"/>
            <w:noWrap/>
            <w:vAlign w:val="bottom"/>
            <w:hideMark/>
          </w:tcPr>
          <w:p w14:paraId="28A2F119" w14:textId="77777777" w:rsidR="00C50A95" w:rsidRPr="00D016EC" w:rsidRDefault="00C50A95" w:rsidP="00416506">
            <w:pPr>
              <w:pStyle w:val="tabletext11"/>
              <w:jc w:val="center"/>
              <w:rPr>
                <w:ins w:id="12120" w:author="Author"/>
              </w:rPr>
            </w:pPr>
            <w:ins w:id="12121" w:author="Author">
              <w:r w:rsidRPr="00D016EC">
                <w:t>1.48</w:t>
              </w:r>
            </w:ins>
          </w:p>
        </w:tc>
        <w:tc>
          <w:tcPr>
            <w:tcW w:w="400" w:type="dxa"/>
            <w:noWrap/>
            <w:vAlign w:val="bottom"/>
            <w:hideMark/>
          </w:tcPr>
          <w:p w14:paraId="0E0817D7" w14:textId="77777777" w:rsidR="00C50A95" w:rsidRPr="00D016EC" w:rsidRDefault="00C50A95" w:rsidP="00416506">
            <w:pPr>
              <w:pStyle w:val="tabletext11"/>
              <w:jc w:val="center"/>
              <w:rPr>
                <w:ins w:id="12122" w:author="Author"/>
              </w:rPr>
            </w:pPr>
            <w:ins w:id="12123" w:author="Author">
              <w:r w:rsidRPr="00D016EC">
                <w:t>1.48</w:t>
              </w:r>
            </w:ins>
          </w:p>
        </w:tc>
        <w:tc>
          <w:tcPr>
            <w:tcW w:w="400" w:type="dxa"/>
            <w:noWrap/>
            <w:vAlign w:val="bottom"/>
            <w:hideMark/>
          </w:tcPr>
          <w:p w14:paraId="678738B8" w14:textId="77777777" w:rsidR="00C50A95" w:rsidRPr="00D016EC" w:rsidRDefault="00C50A95" w:rsidP="00416506">
            <w:pPr>
              <w:pStyle w:val="tabletext11"/>
              <w:jc w:val="center"/>
              <w:rPr>
                <w:ins w:id="12124" w:author="Author"/>
              </w:rPr>
            </w:pPr>
            <w:ins w:id="12125" w:author="Author">
              <w:r w:rsidRPr="00D016EC">
                <w:t>1.48</w:t>
              </w:r>
            </w:ins>
          </w:p>
        </w:tc>
        <w:tc>
          <w:tcPr>
            <w:tcW w:w="400" w:type="dxa"/>
            <w:noWrap/>
            <w:vAlign w:val="bottom"/>
            <w:hideMark/>
          </w:tcPr>
          <w:p w14:paraId="4997CBBA" w14:textId="77777777" w:rsidR="00C50A95" w:rsidRPr="00D016EC" w:rsidRDefault="00C50A95" w:rsidP="00416506">
            <w:pPr>
              <w:pStyle w:val="tabletext11"/>
              <w:jc w:val="center"/>
              <w:rPr>
                <w:ins w:id="12126" w:author="Author"/>
              </w:rPr>
            </w:pPr>
            <w:ins w:id="12127" w:author="Author">
              <w:r w:rsidRPr="00D016EC">
                <w:t>1.48</w:t>
              </w:r>
            </w:ins>
          </w:p>
        </w:tc>
        <w:tc>
          <w:tcPr>
            <w:tcW w:w="400" w:type="dxa"/>
            <w:noWrap/>
            <w:vAlign w:val="bottom"/>
            <w:hideMark/>
          </w:tcPr>
          <w:p w14:paraId="5F6F7316" w14:textId="77777777" w:rsidR="00C50A95" w:rsidRPr="00D016EC" w:rsidRDefault="00C50A95" w:rsidP="00416506">
            <w:pPr>
              <w:pStyle w:val="tabletext11"/>
              <w:jc w:val="center"/>
              <w:rPr>
                <w:ins w:id="12128" w:author="Author"/>
              </w:rPr>
            </w:pPr>
            <w:ins w:id="12129" w:author="Author">
              <w:r w:rsidRPr="00D016EC">
                <w:t>1.48</w:t>
              </w:r>
            </w:ins>
          </w:p>
        </w:tc>
        <w:tc>
          <w:tcPr>
            <w:tcW w:w="440" w:type="dxa"/>
            <w:noWrap/>
            <w:vAlign w:val="bottom"/>
            <w:hideMark/>
          </w:tcPr>
          <w:p w14:paraId="519F0EFF" w14:textId="77777777" w:rsidR="00C50A95" w:rsidRPr="00D016EC" w:rsidRDefault="00C50A95" w:rsidP="00416506">
            <w:pPr>
              <w:pStyle w:val="tabletext11"/>
              <w:jc w:val="center"/>
              <w:rPr>
                <w:ins w:id="12130" w:author="Author"/>
              </w:rPr>
            </w:pPr>
            <w:ins w:id="12131" w:author="Author">
              <w:r w:rsidRPr="00D016EC">
                <w:t>1.48</w:t>
              </w:r>
            </w:ins>
          </w:p>
        </w:tc>
        <w:tc>
          <w:tcPr>
            <w:tcW w:w="400" w:type="dxa"/>
            <w:noWrap/>
            <w:vAlign w:val="bottom"/>
            <w:hideMark/>
          </w:tcPr>
          <w:p w14:paraId="5E0F3E14" w14:textId="77777777" w:rsidR="00C50A95" w:rsidRPr="00D016EC" w:rsidRDefault="00C50A95" w:rsidP="00416506">
            <w:pPr>
              <w:pStyle w:val="tabletext11"/>
              <w:jc w:val="center"/>
              <w:rPr>
                <w:ins w:id="12132" w:author="Author"/>
              </w:rPr>
            </w:pPr>
            <w:ins w:id="12133" w:author="Author">
              <w:r w:rsidRPr="00D016EC">
                <w:t>1.48</w:t>
              </w:r>
            </w:ins>
          </w:p>
        </w:tc>
        <w:tc>
          <w:tcPr>
            <w:tcW w:w="400" w:type="dxa"/>
            <w:noWrap/>
            <w:vAlign w:val="bottom"/>
            <w:hideMark/>
          </w:tcPr>
          <w:p w14:paraId="09CD5F42" w14:textId="77777777" w:rsidR="00C50A95" w:rsidRPr="00D016EC" w:rsidRDefault="00C50A95" w:rsidP="00416506">
            <w:pPr>
              <w:pStyle w:val="tabletext11"/>
              <w:jc w:val="center"/>
              <w:rPr>
                <w:ins w:id="12134" w:author="Author"/>
              </w:rPr>
            </w:pPr>
            <w:ins w:id="12135" w:author="Author">
              <w:r w:rsidRPr="00D016EC">
                <w:t>1.48</w:t>
              </w:r>
            </w:ins>
          </w:p>
        </w:tc>
        <w:tc>
          <w:tcPr>
            <w:tcW w:w="400" w:type="dxa"/>
            <w:noWrap/>
            <w:vAlign w:val="bottom"/>
            <w:hideMark/>
          </w:tcPr>
          <w:p w14:paraId="26CC2039" w14:textId="77777777" w:rsidR="00C50A95" w:rsidRPr="00D016EC" w:rsidRDefault="00C50A95" w:rsidP="00416506">
            <w:pPr>
              <w:pStyle w:val="tabletext11"/>
              <w:jc w:val="center"/>
              <w:rPr>
                <w:ins w:id="12136" w:author="Author"/>
              </w:rPr>
            </w:pPr>
            <w:ins w:id="12137" w:author="Author">
              <w:r w:rsidRPr="00D016EC">
                <w:t>1.48</w:t>
              </w:r>
            </w:ins>
          </w:p>
        </w:tc>
        <w:tc>
          <w:tcPr>
            <w:tcW w:w="400" w:type="dxa"/>
            <w:noWrap/>
            <w:vAlign w:val="bottom"/>
            <w:hideMark/>
          </w:tcPr>
          <w:p w14:paraId="7FFCFBDA" w14:textId="77777777" w:rsidR="00C50A95" w:rsidRPr="00D016EC" w:rsidRDefault="00C50A95" w:rsidP="00416506">
            <w:pPr>
              <w:pStyle w:val="tabletext11"/>
              <w:jc w:val="center"/>
              <w:rPr>
                <w:ins w:id="12138" w:author="Author"/>
              </w:rPr>
            </w:pPr>
            <w:ins w:id="12139" w:author="Author">
              <w:r w:rsidRPr="00D016EC">
                <w:t>1.48</w:t>
              </w:r>
            </w:ins>
          </w:p>
        </w:tc>
        <w:tc>
          <w:tcPr>
            <w:tcW w:w="460" w:type="dxa"/>
            <w:noWrap/>
            <w:vAlign w:val="bottom"/>
            <w:hideMark/>
          </w:tcPr>
          <w:p w14:paraId="2756CF89" w14:textId="77777777" w:rsidR="00C50A95" w:rsidRPr="00D016EC" w:rsidRDefault="00C50A95" w:rsidP="00416506">
            <w:pPr>
              <w:pStyle w:val="tabletext11"/>
              <w:jc w:val="center"/>
              <w:rPr>
                <w:ins w:id="12140" w:author="Author"/>
              </w:rPr>
            </w:pPr>
            <w:ins w:id="12141" w:author="Author">
              <w:r w:rsidRPr="00D016EC">
                <w:t>1.48</w:t>
              </w:r>
            </w:ins>
          </w:p>
        </w:tc>
      </w:tr>
      <w:tr w:rsidR="00C50A95" w:rsidRPr="00D016EC" w14:paraId="68C2B0A2" w14:textId="77777777" w:rsidTr="00416506">
        <w:trPr>
          <w:trHeight w:val="190"/>
          <w:ins w:id="12142" w:author="Author"/>
        </w:trPr>
        <w:tc>
          <w:tcPr>
            <w:tcW w:w="200" w:type="dxa"/>
            <w:tcBorders>
              <w:right w:val="nil"/>
            </w:tcBorders>
            <w:vAlign w:val="bottom"/>
          </w:tcPr>
          <w:p w14:paraId="52811A8E" w14:textId="77777777" w:rsidR="00C50A95" w:rsidRPr="00D016EC" w:rsidRDefault="00C50A95" w:rsidP="00416506">
            <w:pPr>
              <w:pStyle w:val="tabletext11"/>
              <w:jc w:val="right"/>
              <w:rPr>
                <w:ins w:id="12143" w:author="Author"/>
              </w:rPr>
            </w:pPr>
          </w:p>
        </w:tc>
        <w:tc>
          <w:tcPr>
            <w:tcW w:w="1580" w:type="dxa"/>
            <w:tcBorders>
              <w:left w:val="nil"/>
            </w:tcBorders>
            <w:vAlign w:val="bottom"/>
            <w:hideMark/>
          </w:tcPr>
          <w:p w14:paraId="3DE495F9" w14:textId="77777777" w:rsidR="00C50A95" w:rsidRPr="00D016EC" w:rsidRDefault="00C50A95" w:rsidP="00416506">
            <w:pPr>
              <w:pStyle w:val="tabletext11"/>
              <w:tabs>
                <w:tab w:val="decimal" w:pos="640"/>
              </w:tabs>
              <w:rPr>
                <w:ins w:id="12144" w:author="Author"/>
              </w:rPr>
            </w:pPr>
            <w:ins w:id="12145" w:author="Author">
              <w:r w:rsidRPr="00D016EC">
                <w:t>150,000 to 174,999</w:t>
              </w:r>
            </w:ins>
          </w:p>
        </w:tc>
        <w:tc>
          <w:tcPr>
            <w:tcW w:w="680" w:type="dxa"/>
            <w:noWrap/>
            <w:vAlign w:val="bottom"/>
            <w:hideMark/>
          </w:tcPr>
          <w:p w14:paraId="055A49E0" w14:textId="77777777" w:rsidR="00C50A95" w:rsidRPr="00D016EC" w:rsidRDefault="00C50A95" w:rsidP="00416506">
            <w:pPr>
              <w:pStyle w:val="tabletext11"/>
              <w:jc w:val="center"/>
              <w:rPr>
                <w:ins w:id="12146" w:author="Author"/>
              </w:rPr>
            </w:pPr>
            <w:ins w:id="12147" w:author="Author">
              <w:r w:rsidRPr="00D016EC">
                <w:t>2.61</w:t>
              </w:r>
            </w:ins>
          </w:p>
        </w:tc>
        <w:tc>
          <w:tcPr>
            <w:tcW w:w="900" w:type="dxa"/>
            <w:noWrap/>
            <w:vAlign w:val="bottom"/>
            <w:hideMark/>
          </w:tcPr>
          <w:p w14:paraId="73D0D6BC" w14:textId="77777777" w:rsidR="00C50A95" w:rsidRPr="00D016EC" w:rsidRDefault="00C50A95" w:rsidP="00416506">
            <w:pPr>
              <w:pStyle w:val="tabletext11"/>
              <w:jc w:val="center"/>
              <w:rPr>
                <w:ins w:id="12148" w:author="Author"/>
              </w:rPr>
            </w:pPr>
            <w:ins w:id="12149" w:author="Author">
              <w:r w:rsidRPr="00D016EC">
                <w:t>1.96</w:t>
              </w:r>
            </w:ins>
          </w:p>
        </w:tc>
        <w:tc>
          <w:tcPr>
            <w:tcW w:w="400" w:type="dxa"/>
            <w:noWrap/>
            <w:vAlign w:val="bottom"/>
            <w:hideMark/>
          </w:tcPr>
          <w:p w14:paraId="2DCAEBA0" w14:textId="77777777" w:rsidR="00C50A95" w:rsidRPr="00D016EC" w:rsidRDefault="00C50A95" w:rsidP="00416506">
            <w:pPr>
              <w:pStyle w:val="tabletext11"/>
              <w:jc w:val="center"/>
              <w:rPr>
                <w:ins w:id="12150" w:author="Author"/>
              </w:rPr>
            </w:pPr>
            <w:ins w:id="12151" w:author="Author">
              <w:r w:rsidRPr="00D016EC">
                <w:t>1.96</w:t>
              </w:r>
            </w:ins>
          </w:p>
        </w:tc>
        <w:tc>
          <w:tcPr>
            <w:tcW w:w="400" w:type="dxa"/>
            <w:noWrap/>
            <w:vAlign w:val="bottom"/>
            <w:hideMark/>
          </w:tcPr>
          <w:p w14:paraId="5CBE2061" w14:textId="77777777" w:rsidR="00C50A95" w:rsidRPr="00D016EC" w:rsidRDefault="00C50A95" w:rsidP="00416506">
            <w:pPr>
              <w:pStyle w:val="tabletext11"/>
              <w:jc w:val="center"/>
              <w:rPr>
                <w:ins w:id="12152" w:author="Author"/>
              </w:rPr>
            </w:pPr>
            <w:ins w:id="12153" w:author="Author">
              <w:r w:rsidRPr="00D016EC">
                <w:t>1.96</w:t>
              </w:r>
            </w:ins>
          </w:p>
        </w:tc>
        <w:tc>
          <w:tcPr>
            <w:tcW w:w="400" w:type="dxa"/>
            <w:noWrap/>
            <w:vAlign w:val="bottom"/>
            <w:hideMark/>
          </w:tcPr>
          <w:p w14:paraId="04ED1F7B" w14:textId="77777777" w:rsidR="00C50A95" w:rsidRPr="00D016EC" w:rsidRDefault="00C50A95" w:rsidP="00416506">
            <w:pPr>
              <w:pStyle w:val="tabletext11"/>
              <w:jc w:val="center"/>
              <w:rPr>
                <w:ins w:id="12154" w:author="Author"/>
              </w:rPr>
            </w:pPr>
            <w:ins w:id="12155" w:author="Author">
              <w:r w:rsidRPr="00D016EC">
                <w:t>1.88</w:t>
              </w:r>
            </w:ins>
          </w:p>
        </w:tc>
        <w:tc>
          <w:tcPr>
            <w:tcW w:w="400" w:type="dxa"/>
            <w:noWrap/>
            <w:vAlign w:val="bottom"/>
            <w:hideMark/>
          </w:tcPr>
          <w:p w14:paraId="17DD56ED" w14:textId="77777777" w:rsidR="00C50A95" w:rsidRPr="00D016EC" w:rsidRDefault="00C50A95" w:rsidP="00416506">
            <w:pPr>
              <w:pStyle w:val="tabletext11"/>
              <w:jc w:val="center"/>
              <w:rPr>
                <w:ins w:id="12156" w:author="Author"/>
              </w:rPr>
            </w:pPr>
            <w:ins w:id="12157" w:author="Author">
              <w:r w:rsidRPr="00D016EC">
                <w:t>1.80</w:t>
              </w:r>
            </w:ins>
          </w:p>
        </w:tc>
        <w:tc>
          <w:tcPr>
            <w:tcW w:w="400" w:type="dxa"/>
            <w:noWrap/>
            <w:vAlign w:val="bottom"/>
            <w:hideMark/>
          </w:tcPr>
          <w:p w14:paraId="215C8024" w14:textId="77777777" w:rsidR="00C50A95" w:rsidRPr="00D016EC" w:rsidRDefault="00C50A95" w:rsidP="00416506">
            <w:pPr>
              <w:pStyle w:val="tabletext11"/>
              <w:jc w:val="center"/>
              <w:rPr>
                <w:ins w:id="12158" w:author="Author"/>
              </w:rPr>
            </w:pPr>
            <w:ins w:id="12159" w:author="Author">
              <w:r w:rsidRPr="00D016EC">
                <w:t>1.73</w:t>
              </w:r>
            </w:ins>
          </w:p>
        </w:tc>
        <w:tc>
          <w:tcPr>
            <w:tcW w:w="400" w:type="dxa"/>
            <w:noWrap/>
            <w:vAlign w:val="bottom"/>
            <w:hideMark/>
          </w:tcPr>
          <w:p w14:paraId="74ACA7D6" w14:textId="77777777" w:rsidR="00C50A95" w:rsidRPr="00D016EC" w:rsidRDefault="00C50A95" w:rsidP="00416506">
            <w:pPr>
              <w:pStyle w:val="tabletext11"/>
              <w:jc w:val="center"/>
              <w:rPr>
                <w:ins w:id="12160" w:author="Author"/>
              </w:rPr>
            </w:pPr>
            <w:ins w:id="12161" w:author="Author">
              <w:r w:rsidRPr="00D016EC">
                <w:t>1.65</w:t>
              </w:r>
            </w:ins>
          </w:p>
        </w:tc>
        <w:tc>
          <w:tcPr>
            <w:tcW w:w="400" w:type="dxa"/>
            <w:noWrap/>
            <w:vAlign w:val="bottom"/>
            <w:hideMark/>
          </w:tcPr>
          <w:p w14:paraId="1EAFB6E1" w14:textId="77777777" w:rsidR="00C50A95" w:rsidRPr="00D016EC" w:rsidRDefault="00C50A95" w:rsidP="00416506">
            <w:pPr>
              <w:pStyle w:val="tabletext11"/>
              <w:jc w:val="center"/>
              <w:rPr>
                <w:ins w:id="12162" w:author="Author"/>
              </w:rPr>
            </w:pPr>
            <w:ins w:id="12163" w:author="Author">
              <w:r w:rsidRPr="00D016EC">
                <w:t>1.57</w:t>
              </w:r>
            </w:ins>
          </w:p>
        </w:tc>
        <w:tc>
          <w:tcPr>
            <w:tcW w:w="400" w:type="dxa"/>
            <w:noWrap/>
            <w:vAlign w:val="bottom"/>
            <w:hideMark/>
          </w:tcPr>
          <w:p w14:paraId="56078C36" w14:textId="77777777" w:rsidR="00C50A95" w:rsidRPr="00D016EC" w:rsidRDefault="00C50A95" w:rsidP="00416506">
            <w:pPr>
              <w:pStyle w:val="tabletext11"/>
              <w:jc w:val="center"/>
              <w:rPr>
                <w:ins w:id="12164" w:author="Author"/>
              </w:rPr>
            </w:pPr>
            <w:ins w:id="12165" w:author="Author">
              <w:r w:rsidRPr="00D016EC">
                <w:t>1.57</w:t>
              </w:r>
            </w:ins>
          </w:p>
        </w:tc>
        <w:tc>
          <w:tcPr>
            <w:tcW w:w="400" w:type="dxa"/>
            <w:noWrap/>
            <w:vAlign w:val="bottom"/>
            <w:hideMark/>
          </w:tcPr>
          <w:p w14:paraId="7A9ACF7A" w14:textId="77777777" w:rsidR="00C50A95" w:rsidRPr="00D016EC" w:rsidRDefault="00C50A95" w:rsidP="00416506">
            <w:pPr>
              <w:pStyle w:val="tabletext11"/>
              <w:jc w:val="center"/>
              <w:rPr>
                <w:ins w:id="12166" w:author="Author"/>
              </w:rPr>
            </w:pPr>
            <w:ins w:id="12167" w:author="Author">
              <w:r w:rsidRPr="00D016EC">
                <w:t>1.57</w:t>
              </w:r>
            </w:ins>
          </w:p>
        </w:tc>
        <w:tc>
          <w:tcPr>
            <w:tcW w:w="400" w:type="dxa"/>
            <w:noWrap/>
            <w:vAlign w:val="bottom"/>
            <w:hideMark/>
          </w:tcPr>
          <w:p w14:paraId="20166FB0" w14:textId="77777777" w:rsidR="00C50A95" w:rsidRPr="00D016EC" w:rsidRDefault="00C50A95" w:rsidP="00416506">
            <w:pPr>
              <w:pStyle w:val="tabletext11"/>
              <w:jc w:val="center"/>
              <w:rPr>
                <w:ins w:id="12168" w:author="Author"/>
              </w:rPr>
            </w:pPr>
            <w:ins w:id="12169" w:author="Author">
              <w:r w:rsidRPr="00D016EC">
                <w:t>1.57</w:t>
              </w:r>
            </w:ins>
          </w:p>
        </w:tc>
        <w:tc>
          <w:tcPr>
            <w:tcW w:w="400" w:type="dxa"/>
            <w:noWrap/>
            <w:vAlign w:val="bottom"/>
            <w:hideMark/>
          </w:tcPr>
          <w:p w14:paraId="17C769DD" w14:textId="77777777" w:rsidR="00C50A95" w:rsidRPr="00D016EC" w:rsidRDefault="00C50A95" w:rsidP="00416506">
            <w:pPr>
              <w:pStyle w:val="tabletext11"/>
              <w:jc w:val="center"/>
              <w:rPr>
                <w:ins w:id="12170" w:author="Author"/>
              </w:rPr>
            </w:pPr>
            <w:ins w:id="12171" w:author="Author">
              <w:r w:rsidRPr="00D016EC">
                <w:t>1.57</w:t>
              </w:r>
            </w:ins>
          </w:p>
        </w:tc>
        <w:tc>
          <w:tcPr>
            <w:tcW w:w="400" w:type="dxa"/>
            <w:noWrap/>
            <w:vAlign w:val="bottom"/>
            <w:hideMark/>
          </w:tcPr>
          <w:p w14:paraId="5834FC3B" w14:textId="77777777" w:rsidR="00C50A95" w:rsidRPr="00D016EC" w:rsidRDefault="00C50A95" w:rsidP="00416506">
            <w:pPr>
              <w:pStyle w:val="tabletext11"/>
              <w:jc w:val="center"/>
              <w:rPr>
                <w:ins w:id="12172" w:author="Author"/>
              </w:rPr>
            </w:pPr>
            <w:ins w:id="12173" w:author="Author">
              <w:r w:rsidRPr="00D016EC">
                <w:t>1.57</w:t>
              </w:r>
            </w:ins>
          </w:p>
        </w:tc>
        <w:tc>
          <w:tcPr>
            <w:tcW w:w="400" w:type="dxa"/>
            <w:noWrap/>
            <w:vAlign w:val="bottom"/>
            <w:hideMark/>
          </w:tcPr>
          <w:p w14:paraId="03BD3F13" w14:textId="77777777" w:rsidR="00C50A95" w:rsidRPr="00D016EC" w:rsidRDefault="00C50A95" w:rsidP="00416506">
            <w:pPr>
              <w:pStyle w:val="tabletext11"/>
              <w:jc w:val="center"/>
              <w:rPr>
                <w:ins w:id="12174" w:author="Author"/>
              </w:rPr>
            </w:pPr>
            <w:ins w:id="12175" w:author="Author">
              <w:r w:rsidRPr="00D016EC">
                <w:t>1.57</w:t>
              </w:r>
            </w:ins>
          </w:p>
        </w:tc>
        <w:tc>
          <w:tcPr>
            <w:tcW w:w="400" w:type="dxa"/>
            <w:noWrap/>
            <w:vAlign w:val="bottom"/>
            <w:hideMark/>
          </w:tcPr>
          <w:p w14:paraId="0E297500" w14:textId="77777777" w:rsidR="00C50A95" w:rsidRPr="00D016EC" w:rsidRDefault="00C50A95" w:rsidP="00416506">
            <w:pPr>
              <w:pStyle w:val="tabletext11"/>
              <w:jc w:val="center"/>
              <w:rPr>
                <w:ins w:id="12176" w:author="Author"/>
              </w:rPr>
            </w:pPr>
            <w:ins w:id="12177" w:author="Author">
              <w:r w:rsidRPr="00D016EC">
                <w:t>1.57</w:t>
              </w:r>
            </w:ins>
          </w:p>
        </w:tc>
        <w:tc>
          <w:tcPr>
            <w:tcW w:w="400" w:type="dxa"/>
            <w:noWrap/>
            <w:vAlign w:val="bottom"/>
            <w:hideMark/>
          </w:tcPr>
          <w:p w14:paraId="677A4435" w14:textId="77777777" w:rsidR="00C50A95" w:rsidRPr="00D016EC" w:rsidRDefault="00C50A95" w:rsidP="00416506">
            <w:pPr>
              <w:pStyle w:val="tabletext11"/>
              <w:jc w:val="center"/>
              <w:rPr>
                <w:ins w:id="12178" w:author="Author"/>
              </w:rPr>
            </w:pPr>
            <w:ins w:id="12179" w:author="Author">
              <w:r w:rsidRPr="00D016EC">
                <w:t>1.57</w:t>
              </w:r>
            </w:ins>
          </w:p>
        </w:tc>
        <w:tc>
          <w:tcPr>
            <w:tcW w:w="400" w:type="dxa"/>
            <w:noWrap/>
            <w:vAlign w:val="bottom"/>
            <w:hideMark/>
          </w:tcPr>
          <w:p w14:paraId="5897A2D5" w14:textId="77777777" w:rsidR="00C50A95" w:rsidRPr="00D016EC" w:rsidRDefault="00C50A95" w:rsidP="00416506">
            <w:pPr>
              <w:pStyle w:val="tabletext11"/>
              <w:jc w:val="center"/>
              <w:rPr>
                <w:ins w:id="12180" w:author="Author"/>
              </w:rPr>
            </w:pPr>
            <w:ins w:id="12181" w:author="Author">
              <w:r w:rsidRPr="00D016EC">
                <w:t>1.57</w:t>
              </w:r>
            </w:ins>
          </w:p>
        </w:tc>
        <w:tc>
          <w:tcPr>
            <w:tcW w:w="400" w:type="dxa"/>
            <w:noWrap/>
            <w:vAlign w:val="bottom"/>
            <w:hideMark/>
          </w:tcPr>
          <w:p w14:paraId="4C4EAFB4" w14:textId="77777777" w:rsidR="00C50A95" w:rsidRPr="00D016EC" w:rsidRDefault="00C50A95" w:rsidP="00416506">
            <w:pPr>
              <w:pStyle w:val="tabletext11"/>
              <w:jc w:val="center"/>
              <w:rPr>
                <w:ins w:id="12182" w:author="Author"/>
              </w:rPr>
            </w:pPr>
            <w:ins w:id="12183" w:author="Author">
              <w:r w:rsidRPr="00D016EC">
                <w:t>1.57</w:t>
              </w:r>
            </w:ins>
          </w:p>
        </w:tc>
        <w:tc>
          <w:tcPr>
            <w:tcW w:w="400" w:type="dxa"/>
            <w:noWrap/>
            <w:vAlign w:val="bottom"/>
            <w:hideMark/>
          </w:tcPr>
          <w:p w14:paraId="01B75C91" w14:textId="77777777" w:rsidR="00C50A95" w:rsidRPr="00D016EC" w:rsidRDefault="00C50A95" w:rsidP="00416506">
            <w:pPr>
              <w:pStyle w:val="tabletext11"/>
              <w:jc w:val="center"/>
              <w:rPr>
                <w:ins w:id="12184" w:author="Author"/>
              </w:rPr>
            </w:pPr>
            <w:ins w:id="12185" w:author="Author">
              <w:r w:rsidRPr="00D016EC">
                <w:t>1.57</w:t>
              </w:r>
            </w:ins>
          </w:p>
        </w:tc>
        <w:tc>
          <w:tcPr>
            <w:tcW w:w="400" w:type="dxa"/>
            <w:noWrap/>
            <w:vAlign w:val="bottom"/>
            <w:hideMark/>
          </w:tcPr>
          <w:p w14:paraId="7266E7C9" w14:textId="77777777" w:rsidR="00C50A95" w:rsidRPr="00D016EC" w:rsidRDefault="00C50A95" w:rsidP="00416506">
            <w:pPr>
              <w:pStyle w:val="tabletext11"/>
              <w:jc w:val="center"/>
              <w:rPr>
                <w:ins w:id="12186" w:author="Author"/>
              </w:rPr>
            </w:pPr>
            <w:ins w:id="12187" w:author="Author">
              <w:r w:rsidRPr="00D016EC">
                <w:t>1.57</w:t>
              </w:r>
            </w:ins>
          </w:p>
        </w:tc>
        <w:tc>
          <w:tcPr>
            <w:tcW w:w="400" w:type="dxa"/>
            <w:noWrap/>
            <w:vAlign w:val="bottom"/>
            <w:hideMark/>
          </w:tcPr>
          <w:p w14:paraId="70D7044D" w14:textId="77777777" w:rsidR="00C50A95" w:rsidRPr="00D016EC" w:rsidRDefault="00C50A95" w:rsidP="00416506">
            <w:pPr>
              <w:pStyle w:val="tabletext11"/>
              <w:jc w:val="center"/>
              <w:rPr>
                <w:ins w:id="12188" w:author="Author"/>
              </w:rPr>
            </w:pPr>
            <w:ins w:id="12189" w:author="Author">
              <w:r w:rsidRPr="00D016EC">
                <w:t>1.57</w:t>
              </w:r>
            </w:ins>
          </w:p>
        </w:tc>
        <w:tc>
          <w:tcPr>
            <w:tcW w:w="440" w:type="dxa"/>
            <w:noWrap/>
            <w:vAlign w:val="bottom"/>
            <w:hideMark/>
          </w:tcPr>
          <w:p w14:paraId="03CCFFAD" w14:textId="77777777" w:rsidR="00C50A95" w:rsidRPr="00D016EC" w:rsidRDefault="00C50A95" w:rsidP="00416506">
            <w:pPr>
              <w:pStyle w:val="tabletext11"/>
              <w:jc w:val="center"/>
              <w:rPr>
                <w:ins w:id="12190" w:author="Author"/>
              </w:rPr>
            </w:pPr>
            <w:ins w:id="12191" w:author="Author">
              <w:r w:rsidRPr="00D016EC">
                <w:t>1.57</w:t>
              </w:r>
            </w:ins>
          </w:p>
        </w:tc>
        <w:tc>
          <w:tcPr>
            <w:tcW w:w="400" w:type="dxa"/>
            <w:noWrap/>
            <w:vAlign w:val="bottom"/>
            <w:hideMark/>
          </w:tcPr>
          <w:p w14:paraId="6A795381" w14:textId="77777777" w:rsidR="00C50A95" w:rsidRPr="00D016EC" w:rsidRDefault="00C50A95" w:rsidP="00416506">
            <w:pPr>
              <w:pStyle w:val="tabletext11"/>
              <w:jc w:val="center"/>
              <w:rPr>
                <w:ins w:id="12192" w:author="Author"/>
              </w:rPr>
            </w:pPr>
            <w:ins w:id="12193" w:author="Author">
              <w:r w:rsidRPr="00D016EC">
                <w:t>1.57</w:t>
              </w:r>
            </w:ins>
          </w:p>
        </w:tc>
        <w:tc>
          <w:tcPr>
            <w:tcW w:w="400" w:type="dxa"/>
            <w:noWrap/>
            <w:vAlign w:val="bottom"/>
            <w:hideMark/>
          </w:tcPr>
          <w:p w14:paraId="4B857CE4" w14:textId="77777777" w:rsidR="00C50A95" w:rsidRPr="00D016EC" w:rsidRDefault="00C50A95" w:rsidP="00416506">
            <w:pPr>
              <w:pStyle w:val="tabletext11"/>
              <w:jc w:val="center"/>
              <w:rPr>
                <w:ins w:id="12194" w:author="Author"/>
              </w:rPr>
            </w:pPr>
            <w:ins w:id="12195" w:author="Author">
              <w:r w:rsidRPr="00D016EC">
                <w:t>1.57</w:t>
              </w:r>
            </w:ins>
          </w:p>
        </w:tc>
        <w:tc>
          <w:tcPr>
            <w:tcW w:w="400" w:type="dxa"/>
            <w:noWrap/>
            <w:vAlign w:val="bottom"/>
            <w:hideMark/>
          </w:tcPr>
          <w:p w14:paraId="5B15086C" w14:textId="77777777" w:rsidR="00C50A95" w:rsidRPr="00D016EC" w:rsidRDefault="00C50A95" w:rsidP="00416506">
            <w:pPr>
              <w:pStyle w:val="tabletext11"/>
              <w:jc w:val="center"/>
              <w:rPr>
                <w:ins w:id="12196" w:author="Author"/>
              </w:rPr>
            </w:pPr>
            <w:ins w:id="12197" w:author="Author">
              <w:r w:rsidRPr="00D016EC">
                <w:t>1.57</w:t>
              </w:r>
            </w:ins>
          </w:p>
        </w:tc>
        <w:tc>
          <w:tcPr>
            <w:tcW w:w="400" w:type="dxa"/>
            <w:noWrap/>
            <w:vAlign w:val="bottom"/>
            <w:hideMark/>
          </w:tcPr>
          <w:p w14:paraId="50F11005" w14:textId="77777777" w:rsidR="00C50A95" w:rsidRPr="00D016EC" w:rsidRDefault="00C50A95" w:rsidP="00416506">
            <w:pPr>
              <w:pStyle w:val="tabletext11"/>
              <w:jc w:val="center"/>
              <w:rPr>
                <w:ins w:id="12198" w:author="Author"/>
              </w:rPr>
            </w:pPr>
            <w:ins w:id="12199" w:author="Author">
              <w:r w:rsidRPr="00D016EC">
                <w:t>1.57</w:t>
              </w:r>
            </w:ins>
          </w:p>
        </w:tc>
        <w:tc>
          <w:tcPr>
            <w:tcW w:w="460" w:type="dxa"/>
            <w:noWrap/>
            <w:vAlign w:val="bottom"/>
            <w:hideMark/>
          </w:tcPr>
          <w:p w14:paraId="4B00622A" w14:textId="77777777" w:rsidR="00C50A95" w:rsidRPr="00D016EC" w:rsidRDefault="00C50A95" w:rsidP="00416506">
            <w:pPr>
              <w:pStyle w:val="tabletext11"/>
              <w:jc w:val="center"/>
              <w:rPr>
                <w:ins w:id="12200" w:author="Author"/>
              </w:rPr>
            </w:pPr>
            <w:ins w:id="12201" w:author="Author">
              <w:r w:rsidRPr="00D016EC">
                <w:t>1.57</w:t>
              </w:r>
            </w:ins>
          </w:p>
        </w:tc>
      </w:tr>
      <w:tr w:rsidR="00C50A95" w:rsidRPr="00D016EC" w14:paraId="70CE8E86" w14:textId="77777777" w:rsidTr="00416506">
        <w:trPr>
          <w:trHeight w:val="190"/>
          <w:ins w:id="12202" w:author="Author"/>
        </w:trPr>
        <w:tc>
          <w:tcPr>
            <w:tcW w:w="200" w:type="dxa"/>
            <w:tcBorders>
              <w:right w:val="nil"/>
            </w:tcBorders>
            <w:vAlign w:val="bottom"/>
          </w:tcPr>
          <w:p w14:paraId="0FFF2CB8" w14:textId="77777777" w:rsidR="00C50A95" w:rsidRPr="00D016EC" w:rsidRDefault="00C50A95" w:rsidP="00416506">
            <w:pPr>
              <w:pStyle w:val="tabletext11"/>
              <w:jc w:val="right"/>
              <w:rPr>
                <w:ins w:id="12203" w:author="Author"/>
              </w:rPr>
            </w:pPr>
          </w:p>
        </w:tc>
        <w:tc>
          <w:tcPr>
            <w:tcW w:w="1580" w:type="dxa"/>
            <w:tcBorders>
              <w:left w:val="nil"/>
            </w:tcBorders>
            <w:vAlign w:val="bottom"/>
            <w:hideMark/>
          </w:tcPr>
          <w:p w14:paraId="4B63379B" w14:textId="77777777" w:rsidR="00C50A95" w:rsidRPr="00D016EC" w:rsidRDefault="00C50A95" w:rsidP="00416506">
            <w:pPr>
              <w:pStyle w:val="tabletext11"/>
              <w:tabs>
                <w:tab w:val="decimal" w:pos="640"/>
              </w:tabs>
              <w:rPr>
                <w:ins w:id="12204" w:author="Author"/>
              </w:rPr>
            </w:pPr>
            <w:ins w:id="12205" w:author="Author">
              <w:r w:rsidRPr="00D016EC">
                <w:t>175,000 to 199,999</w:t>
              </w:r>
            </w:ins>
          </w:p>
        </w:tc>
        <w:tc>
          <w:tcPr>
            <w:tcW w:w="680" w:type="dxa"/>
            <w:noWrap/>
            <w:vAlign w:val="bottom"/>
            <w:hideMark/>
          </w:tcPr>
          <w:p w14:paraId="385907F5" w14:textId="77777777" w:rsidR="00C50A95" w:rsidRPr="00D016EC" w:rsidRDefault="00C50A95" w:rsidP="00416506">
            <w:pPr>
              <w:pStyle w:val="tabletext11"/>
              <w:jc w:val="center"/>
              <w:rPr>
                <w:ins w:id="12206" w:author="Author"/>
              </w:rPr>
            </w:pPr>
            <w:ins w:id="12207" w:author="Author">
              <w:r w:rsidRPr="00D016EC">
                <w:t>2.76</w:t>
              </w:r>
            </w:ins>
          </w:p>
        </w:tc>
        <w:tc>
          <w:tcPr>
            <w:tcW w:w="900" w:type="dxa"/>
            <w:noWrap/>
            <w:vAlign w:val="bottom"/>
            <w:hideMark/>
          </w:tcPr>
          <w:p w14:paraId="4A9302E4" w14:textId="77777777" w:rsidR="00C50A95" w:rsidRPr="00D016EC" w:rsidRDefault="00C50A95" w:rsidP="00416506">
            <w:pPr>
              <w:pStyle w:val="tabletext11"/>
              <w:jc w:val="center"/>
              <w:rPr>
                <w:ins w:id="12208" w:author="Author"/>
              </w:rPr>
            </w:pPr>
            <w:ins w:id="12209" w:author="Author">
              <w:r w:rsidRPr="00D016EC">
                <w:t>2.07</w:t>
              </w:r>
            </w:ins>
          </w:p>
        </w:tc>
        <w:tc>
          <w:tcPr>
            <w:tcW w:w="400" w:type="dxa"/>
            <w:noWrap/>
            <w:vAlign w:val="bottom"/>
            <w:hideMark/>
          </w:tcPr>
          <w:p w14:paraId="04E2CA36" w14:textId="77777777" w:rsidR="00C50A95" w:rsidRPr="00D016EC" w:rsidRDefault="00C50A95" w:rsidP="00416506">
            <w:pPr>
              <w:pStyle w:val="tabletext11"/>
              <w:jc w:val="center"/>
              <w:rPr>
                <w:ins w:id="12210" w:author="Author"/>
              </w:rPr>
            </w:pPr>
            <w:ins w:id="12211" w:author="Author">
              <w:r w:rsidRPr="00D016EC">
                <w:t>2.07</w:t>
              </w:r>
            </w:ins>
          </w:p>
        </w:tc>
        <w:tc>
          <w:tcPr>
            <w:tcW w:w="400" w:type="dxa"/>
            <w:noWrap/>
            <w:vAlign w:val="bottom"/>
            <w:hideMark/>
          </w:tcPr>
          <w:p w14:paraId="0B7423E1" w14:textId="77777777" w:rsidR="00C50A95" w:rsidRPr="00D016EC" w:rsidRDefault="00C50A95" w:rsidP="00416506">
            <w:pPr>
              <w:pStyle w:val="tabletext11"/>
              <w:jc w:val="center"/>
              <w:rPr>
                <w:ins w:id="12212" w:author="Author"/>
              </w:rPr>
            </w:pPr>
            <w:ins w:id="12213" w:author="Author">
              <w:r w:rsidRPr="00D016EC">
                <w:t>2.07</w:t>
              </w:r>
            </w:ins>
          </w:p>
        </w:tc>
        <w:tc>
          <w:tcPr>
            <w:tcW w:w="400" w:type="dxa"/>
            <w:noWrap/>
            <w:vAlign w:val="bottom"/>
            <w:hideMark/>
          </w:tcPr>
          <w:p w14:paraId="0191334D" w14:textId="77777777" w:rsidR="00C50A95" w:rsidRPr="00D016EC" w:rsidRDefault="00C50A95" w:rsidP="00416506">
            <w:pPr>
              <w:pStyle w:val="tabletext11"/>
              <w:jc w:val="center"/>
              <w:rPr>
                <w:ins w:id="12214" w:author="Author"/>
              </w:rPr>
            </w:pPr>
            <w:ins w:id="12215" w:author="Author">
              <w:r w:rsidRPr="00D016EC">
                <w:t>1.99</w:t>
              </w:r>
            </w:ins>
          </w:p>
        </w:tc>
        <w:tc>
          <w:tcPr>
            <w:tcW w:w="400" w:type="dxa"/>
            <w:noWrap/>
            <w:vAlign w:val="bottom"/>
            <w:hideMark/>
          </w:tcPr>
          <w:p w14:paraId="3A69CC2B" w14:textId="77777777" w:rsidR="00C50A95" w:rsidRPr="00D016EC" w:rsidRDefault="00C50A95" w:rsidP="00416506">
            <w:pPr>
              <w:pStyle w:val="tabletext11"/>
              <w:jc w:val="center"/>
              <w:rPr>
                <w:ins w:id="12216" w:author="Author"/>
              </w:rPr>
            </w:pPr>
            <w:ins w:id="12217" w:author="Author">
              <w:r w:rsidRPr="00D016EC">
                <w:t>1.91</w:t>
              </w:r>
            </w:ins>
          </w:p>
        </w:tc>
        <w:tc>
          <w:tcPr>
            <w:tcW w:w="400" w:type="dxa"/>
            <w:noWrap/>
            <w:vAlign w:val="bottom"/>
            <w:hideMark/>
          </w:tcPr>
          <w:p w14:paraId="07CA5422" w14:textId="77777777" w:rsidR="00C50A95" w:rsidRPr="00D016EC" w:rsidRDefault="00C50A95" w:rsidP="00416506">
            <w:pPr>
              <w:pStyle w:val="tabletext11"/>
              <w:jc w:val="center"/>
              <w:rPr>
                <w:ins w:id="12218" w:author="Author"/>
              </w:rPr>
            </w:pPr>
            <w:ins w:id="12219" w:author="Author">
              <w:r w:rsidRPr="00D016EC">
                <w:t>1.82</w:t>
              </w:r>
            </w:ins>
          </w:p>
        </w:tc>
        <w:tc>
          <w:tcPr>
            <w:tcW w:w="400" w:type="dxa"/>
            <w:noWrap/>
            <w:vAlign w:val="bottom"/>
            <w:hideMark/>
          </w:tcPr>
          <w:p w14:paraId="780A585E" w14:textId="77777777" w:rsidR="00C50A95" w:rsidRPr="00D016EC" w:rsidRDefault="00C50A95" w:rsidP="00416506">
            <w:pPr>
              <w:pStyle w:val="tabletext11"/>
              <w:jc w:val="center"/>
              <w:rPr>
                <w:ins w:id="12220" w:author="Author"/>
              </w:rPr>
            </w:pPr>
            <w:ins w:id="12221" w:author="Author">
              <w:r w:rsidRPr="00D016EC">
                <w:t>1.74</w:t>
              </w:r>
            </w:ins>
          </w:p>
        </w:tc>
        <w:tc>
          <w:tcPr>
            <w:tcW w:w="400" w:type="dxa"/>
            <w:noWrap/>
            <w:vAlign w:val="bottom"/>
            <w:hideMark/>
          </w:tcPr>
          <w:p w14:paraId="3FECFAF2" w14:textId="77777777" w:rsidR="00C50A95" w:rsidRPr="00D016EC" w:rsidRDefault="00C50A95" w:rsidP="00416506">
            <w:pPr>
              <w:pStyle w:val="tabletext11"/>
              <w:jc w:val="center"/>
              <w:rPr>
                <w:ins w:id="12222" w:author="Author"/>
              </w:rPr>
            </w:pPr>
            <w:ins w:id="12223" w:author="Author">
              <w:r w:rsidRPr="00D016EC">
                <w:t>1.66</w:t>
              </w:r>
            </w:ins>
          </w:p>
        </w:tc>
        <w:tc>
          <w:tcPr>
            <w:tcW w:w="400" w:type="dxa"/>
            <w:noWrap/>
            <w:vAlign w:val="bottom"/>
            <w:hideMark/>
          </w:tcPr>
          <w:p w14:paraId="0163E5DE" w14:textId="77777777" w:rsidR="00C50A95" w:rsidRPr="00D016EC" w:rsidRDefault="00C50A95" w:rsidP="00416506">
            <w:pPr>
              <w:pStyle w:val="tabletext11"/>
              <w:jc w:val="center"/>
              <w:rPr>
                <w:ins w:id="12224" w:author="Author"/>
              </w:rPr>
            </w:pPr>
            <w:ins w:id="12225" w:author="Author">
              <w:r w:rsidRPr="00D016EC">
                <w:t>1.66</w:t>
              </w:r>
            </w:ins>
          </w:p>
        </w:tc>
        <w:tc>
          <w:tcPr>
            <w:tcW w:w="400" w:type="dxa"/>
            <w:noWrap/>
            <w:vAlign w:val="bottom"/>
            <w:hideMark/>
          </w:tcPr>
          <w:p w14:paraId="707621DA" w14:textId="77777777" w:rsidR="00C50A95" w:rsidRPr="00D016EC" w:rsidRDefault="00C50A95" w:rsidP="00416506">
            <w:pPr>
              <w:pStyle w:val="tabletext11"/>
              <w:jc w:val="center"/>
              <w:rPr>
                <w:ins w:id="12226" w:author="Author"/>
              </w:rPr>
            </w:pPr>
            <w:ins w:id="12227" w:author="Author">
              <w:r w:rsidRPr="00D016EC">
                <w:t>1.66</w:t>
              </w:r>
            </w:ins>
          </w:p>
        </w:tc>
        <w:tc>
          <w:tcPr>
            <w:tcW w:w="400" w:type="dxa"/>
            <w:noWrap/>
            <w:vAlign w:val="bottom"/>
            <w:hideMark/>
          </w:tcPr>
          <w:p w14:paraId="7EFDAED7" w14:textId="77777777" w:rsidR="00C50A95" w:rsidRPr="00D016EC" w:rsidRDefault="00C50A95" w:rsidP="00416506">
            <w:pPr>
              <w:pStyle w:val="tabletext11"/>
              <w:jc w:val="center"/>
              <w:rPr>
                <w:ins w:id="12228" w:author="Author"/>
              </w:rPr>
            </w:pPr>
            <w:ins w:id="12229" w:author="Author">
              <w:r w:rsidRPr="00D016EC">
                <w:t>1.66</w:t>
              </w:r>
            </w:ins>
          </w:p>
        </w:tc>
        <w:tc>
          <w:tcPr>
            <w:tcW w:w="400" w:type="dxa"/>
            <w:noWrap/>
            <w:vAlign w:val="bottom"/>
            <w:hideMark/>
          </w:tcPr>
          <w:p w14:paraId="65296337" w14:textId="77777777" w:rsidR="00C50A95" w:rsidRPr="00D016EC" w:rsidRDefault="00C50A95" w:rsidP="00416506">
            <w:pPr>
              <w:pStyle w:val="tabletext11"/>
              <w:jc w:val="center"/>
              <w:rPr>
                <w:ins w:id="12230" w:author="Author"/>
              </w:rPr>
            </w:pPr>
            <w:ins w:id="12231" w:author="Author">
              <w:r w:rsidRPr="00D016EC">
                <w:t>1.66</w:t>
              </w:r>
            </w:ins>
          </w:p>
        </w:tc>
        <w:tc>
          <w:tcPr>
            <w:tcW w:w="400" w:type="dxa"/>
            <w:noWrap/>
            <w:vAlign w:val="bottom"/>
            <w:hideMark/>
          </w:tcPr>
          <w:p w14:paraId="7FD03195" w14:textId="77777777" w:rsidR="00C50A95" w:rsidRPr="00D016EC" w:rsidRDefault="00C50A95" w:rsidP="00416506">
            <w:pPr>
              <w:pStyle w:val="tabletext11"/>
              <w:jc w:val="center"/>
              <w:rPr>
                <w:ins w:id="12232" w:author="Author"/>
              </w:rPr>
            </w:pPr>
            <w:ins w:id="12233" w:author="Author">
              <w:r w:rsidRPr="00D016EC">
                <w:t>1.66</w:t>
              </w:r>
            </w:ins>
          </w:p>
        </w:tc>
        <w:tc>
          <w:tcPr>
            <w:tcW w:w="400" w:type="dxa"/>
            <w:noWrap/>
            <w:vAlign w:val="bottom"/>
            <w:hideMark/>
          </w:tcPr>
          <w:p w14:paraId="710B23F3" w14:textId="77777777" w:rsidR="00C50A95" w:rsidRPr="00D016EC" w:rsidRDefault="00C50A95" w:rsidP="00416506">
            <w:pPr>
              <w:pStyle w:val="tabletext11"/>
              <w:jc w:val="center"/>
              <w:rPr>
                <w:ins w:id="12234" w:author="Author"/>
              </w:rPr>
            </w:pPr>
            <w:ins w:id="12235" w:author="Author">
              <w:r w:rsidRPr="00D016EC">
                <w:t>1.66</w:t>
              </w:r>
            </w:ins>
          </w:p>
        </w:tc>
        <w:tc>
          <w:tcPr>
            <w:tcW w:w="400" w:type="dxa"/>
            <w:noWrap/>
            <w:vAlign w:val="bottom"/>
            <w:hideMark/>
          </w:tcPr>
          <w:p w14:paraId="536F272C" w14:textId="77777777" w:rsidR="00C50A95" w:rsidRPr="00D016EC" w:rsidRDefault="00C50A95" w:rsidP="00416506">
            <w:pPr>
              <w:pStyle w:val="tabletext11"/>
              <w:jc w:val="center"/>
              <w:rPr>
                <w:ins w:id="12236" w:author="Author"/>
              </w:rPr>
            </w:pPr>
            <w:ins w:id="12237" w:author="Author">
              <w:r w:rsidRPr="00D016EC">
                <w:t>1.66</w:t>
              </w:r>
            </w:ins>
          </w:p>
        </w:tc>
        <w:tc>
          <w:tcPr>
            <w:tcW w:w="400" w:type="dxa"/>
            <w:noWrap/>
            <w:vAlign w:val="bottom"/>
            <w:hideMark/>
          </w:tcPr>
          <w:p w14:paraId="6A3EB399" w14:textId="77777777" w:rsidR="00C50A95" w:rsidRPr="00D016EC" w:rsidRDefault="00C50A95" w:rsidP="00416506">
            <w:pPr>
              <w:pStyle w:val="tabletext11"/>
              <w:jc w:val="center"/>
              <w:rPr>
                <w:ins w:id="12238" w:author="Author"/>
              </w:rPr>
            </w:pPr>
            <w:ins w:id="12239" w:author="Author">
              <w:r w:rsidRPr="00D016EC">
                <w:t>1.66</w:t>
              </w:r>
            </w:ins>
          </w:p>
        </w:tc>
        <w:tc>
          <w:tcPr>
            <w:tcW w:w="400" w:type="dxa"/>
            <w:noWrap/>
            <w:vAlign w:val="bottom"/>
            <w:hideMark/>
          </w:tcPr>
          <w:p w14:paraId="027CF503" w14:textId="77777777" w:rsidR="00C50A95" w:rsidRPr="00D016EC" w:rsidRDefault="00C50A95" w:rsidP="00416506">
            <w:pPr>
              <w:pStyle w:val="tabletext11"/>
              <w:jc w:val="center"/>
              <w:rPr>
                <w:ins w:id="12240" w:author="Author"/>
              </w:rPr>
            </w:pPr>
            <w:ins w:id="12241" w:author="Author">
              <w:r w:rsidRPr="00D016EC">
                <w:t>1.66</w:t>
              </w:r>
            </w:ins>
          </w:p>
        </w:tc>
        <w:tc>
          <w:tcPr>
            <w:tcW w:w="400" w:type="dxa"/>
            <w:noWrap/>
            <w:vAlign w:val="bottom"/>
            <w:hideMark/>
          </w:tcPr>
          <w:p w14:paraId="0ED0344F" w14:textId="77777777" w:rsidR="00C50A95" w:rsidRPr="00D016EC" w:rsidRDefault="00C50A95" w:rsidP="00416506">
            <w:pPr>
              <w:pStyle w:val="tabletext11"/>
              <w:jc w:val="center"/>
              <w:rPr>
                <w:ins w:id="12242" w:author="Author"/>
              </w:rPr>
            </w:pPr>
            <w:ins w:id="12243" w:author="Author">
              <w:r w:rsidRPr="00D016EC">
                <w:t>1.66</w:t>
              </w:r>
            </w:ins>
          </w:p>
        </w:tc>
        <w:tc>
          <w:tcPr>
            <w:tcW w:w="400" w:type="dxa"/>
            <w:noWrap/>
            <w:vAlign w:val="bottom"/>
            <w:hideMark/>
          </w:tcPr>
          <w:p w14:paraId="6473615D" w14:textId="77777777" w:rsidR="00C50A95" w:rsidRPr="00D016EC" w:rsidRDefault="00C50A95" w:rsidP="00416506">
            <w:pPr>
              <w:pStyle w:val="tabletext11"/>
              <w:jc w:val="center"/>
              <w:rPr>
                <w:ins w:id="12244" w:author="Author"/>
              </w:rPr>
            </w:pPr>
            <w:ins w:id="12245" w:author="Author">
              <w:r w:rsidRPr="00D016EC">
                <w:t>1.66</w:t>
              </w:r>
            </w:ins>
          </w:p>
        </w:tc>
        <w:tc>
          <w:tcPr>
            <w:tcW w:w="400" w:type="dxa"/>
            <w:noWrap/>
            <w:vAlign w:val="bottom"/>
            <w:hideMark/>
          </w:tcPr>
          <w:p w14:paraId="396B1323" w14:textId="77777777" w:rsidR="00C50A95" w:rsidRPr="00D016EC" w:rsidRDefault="00C50A95" w:rsidP="00416506">
            <w:pPr>
              <w:pStyle w:val="tabletext11"/>
              <w:jc w:val="center"/>
              <w:rPr>
                <w:ins w:id="12246" w:author="Author"/>
              </w:rPr>
            </w:pPr>
            <w:ins w:id="12247" w:author="Author">
              <w:r w:rsidRPr="00D016EC">
                <w:t>1.66</w:t>
              </w:r>
            </w:ins>
          </w:p>
        </w:tc>
        <w:tc>
          <w:tcPr>
            <w:tcW w:w="400" w:type="dxa"/>
            <w:noWrap/>
            <w:vAlign w:val="bottom"/>
            <w:hideMark/>
          </w:tcPr>
          <w:p w14:paraId="5BCA0433" w14:textId="77777777" w:rsidR="00C50A95" w:rsidRPr="00D016EC" w:rsidRDefault="00C50A95" w:rsidP="00416506">
            <w:pPr>
              <w:pStyle w:val="tabletext11"/>
              <w:jc w:val="center"/>
              <w:rPr>
                <w:ins w:id="12248" w:author="Author"/>
              </w:rPr>
            </w:pPr>
            <w:ins w:id="12249" w:author="Author">
              <w:r w:rsidRPr="00D016EC">
                <w:t>1.66</w:t>
              </w:r>
            </w:ins>
          </w:p>
        </w:tc>
        <w:tc>
          <w:tcPr>
            <w:tcW w:w="440" w:type="dxa"/>
            <w:noWrap/>
            <w:vAlign w:val="bottom"/>
            <w:hideMark/>
          </w:tcPr>
          <w:p w14:paraId="700FF43D" w14:textId="77777777" w:rsidR="00C50A95" w:rsidRPr="00D016EC" w:rsidRDefault="00C50A95" w:rsidP="00416506">
            <w:pPr>
              <w:pStyle w:val="tabletext11"/>
              <w:jc w:val="center"/>
              <w:rPr>
                <w:ins w:id="12250" w:author="Author"/>
              </w:rPr>
            </w:pPr>
            <w:ins w:id="12251" w:author="Author">
              <w:r w:rsidRPr="00D016EC">
                <w:t>1.66</w:t>
              </w:r>
            </w:ins>
          </w:p>
        </w:tc>
        <w:tc>
          <w:tcPr>
            <w:tcW w:w="400" w:type="dxa"/>
            <w:noWrap/>
            <w:vAlign w:val="bottom"/>
            <w:hideMark/>
          </w:tcPr>
          <w:p w14:paraId="2F19AE97" w14:textId="77777777" w:rsidR="00C50A95" w:rsidRPr="00D016EC" w:rsidRDefault="00C50A95" w:rsidP="00416506">
            <w:pPr>
              <w:pStyle w:val="tabletext11"/>
              <w:jc w:val="center"/>
              <w:rPr>
                <w:ins w:id="12252" w:author="Author"/>
              </w:rPr>
            </w:pPr>
            <w:ins w:id="12253" w:author="Author">
              <w:r w:rsidRPr="00D016EC">
                <w:t>1.66</w:t>
              </w:r>
            </w:ins>
          </w:p>
        </w:tc>
        <w:tc>
          <w:tcPr>
            <w:tcW w:w="400" w:type="dxa"/>
            <w:noWrap/>
            <w:vAlign w:val="bottom"/>
            <w:hideMark/>
          </w:tcPr>
          <w:p w14:paraId="074B9606" w14:textId="77777777" w:rsidR="00C50A95" w:rsidRPr="00D016EC" w:rsidRDefault="00C50A95" w:rsidP="00416506">
            <w:pPr>
              <w:pStyle w:val="tabletext11"/>
              <w:jc w:val="center"/>
              <w:rPr>
                <w:ins w:id="12254" w:author="Author"/>
              </w:rPr>
            </w:pPr>
            <w:ins w:id="12255" w:author="Author">
              <w:r w:rsidRPr="00D016EC">
                <w:t>1.66</w:t>
              </w:r>
            </w:ins>
          </w:p>
        </w:tc>
        <w:tc>
          <w:tcPr>
            <w:tcW w:w="400" w:type="dxa"/>
            <w:noWrap/>
            <w:vAlign w:val="bottom"/>
            <w:hideMark/>
          </w:tcPr>
          <w:p w14:paraId="79C71C5F" w14:textId="77777777" w:rsidR="00C50A95" w:rsidRPr="00D016EC" w:rsidRDefault="00C50A95" w:rsidP="00416506">
            <w:pPr>
              <w:pStyle w:val="tabletext11"/>
              <w:jc w:val="center"/>
              <w:rPr>
                <w:ins w:id="12256" w:author="Author"/>
              </w:rPr>
            </w:pPr>
            <w:ins w:id="12257" w:author="Author">
              <w:r w:rsidRPr="00D016EC">
                <w:t>1.66</w:t>
              </w:r>
            </w:ins>
          </w:p>
        </w:tc>
        <w:tc>
          <w:tcPr>
            <w:tcW w:w="400" w:type="dxa"/>
            <w:noWrap/>
            <w:vAlign w:val="bottom"/>
            <w:hideMark/>
          </w:tcPr>
          <w:p w14:paraId="6698718E" w14:textId="77777777" w:rsidR="00C50A95" w:rsidRPr="00D016EC" w:rsidRDefault="00C50A95" w:rsidP="00416506">
            <w:pPr>
              <w:pStyle w:val="tabletext11"/>
              <w:jc w:val="center"/>
              <w:rPr>
                <w:ins w:id="12258" w:author="Author"/>
              </w:rPr>
            </w:pPr>
            <w:ins w:id="12259" w:author="Author">
              <w:r w:rsidRPr="00D016EC">
                <w:t>1.66</w:t>
              </w:r>
            </w:ins>
          </w:p>
        </w:tc>
        <w:tc>
          <w:tcPr>
            <w:tcW w:w="460" w:type="dxa"/>
            <w:noWrap/>
            <w:vAlign w:val="bottom"/>
            <w:hideMark/>
          </w:tcPr>
          <w:p w14:paraId="014936F9" w14:textId="77777777" w:rsidR="00C50A95" w:rsidRPr="00D016EC" w:rsidRDefault="00C50A95" w:rsidP="00416506">
            <w:pPr>
              <w:pStyle w:val="tabletext11"/>
              <w:jc w:val="center"/>
              <w:rPr>
                <w:ins w:id="12260" w:author="Author"/>
              </w:rPr>
            </w:pPr>
            <w:ins w:id="12261" w:author="Author">
              <w:r w:rsidRPr="00D016EC">
                <w:t>1.66</w:t>
              </w:r>
            </w:ins>
          </w:p>
        </w:tc>
      </w:tr>
      <w:tr w:rsidR="00C50A95" w:rsidRPr="00D016EC" w14:paraId="33C41925" w14:textId="77777777" w:rsidTr="00416506">
        <w:trPr>
          <w:trHeight w:val="190"/>
          <w:ins w:id="12262" w:author="Author"/>
        </w:trPr>
        <w:tc>
          <w:tcPr>
            <w:tcW w:w="200" w:type="dxa"/>
            <w:tcBorders>
              <w:right w:val="nil"/>
            </w:tcBorders>
            <w:vAlign w:val="bottom"/>
          </w:tcPr>
          <w:p w14:paraId="3F3EA0FE" w14:textId="77777777" w:rsidR="00C50A95" w:rsidRPr="00D016EC" w:rsidRDefault="00C50A95" w:rsidP="00416506">
            <w:pPr>
              <w:pStyle w:val="tabletext11"/>
              <w:jc w:val="right"/>
              <w:rPr>
                <w:ins w:id="12263" w:author="Author"/>
              </w:rPr>
            </w:pPr>
          </w:p>
        </w:tc>
        <w:tc>
          <w:tcPr>
            <w:tcW w:w="1580" w:type="dxa"/>
            <w:tcBorders>
              <w:left w:val="nil"/>
            </w:tcBorders>
            <w:vAlign w:val="bottom"/>
            <w:hideMark/>
          </w:tcPr>
          <w:p w14:paraId="60B30E75" w14:textId="77777777" w:rsidR="00C50A95" w:rsidRPr="00D016EC" w:rsidRDefault="00C50A95" w:rsidP="00416506">
            <w:pPr>
              <w:pStyle w:val="tabletext11"/>
              <w:tabs>
                <w:tab w:val="decimal" w:pos="640"/>
              </w:tabs>
              <w:rPr>
                <w:ins w:id="12264" w:author="Author"/>
              </w:rPr>
            </w:pPr>
            <w:ins w:id="12265" w:author="Author">
              <w:r w:rsidRPr="00D016EC">
                <w:t>200,000 to 229,999</w:t>
              </w:r>
            </w:ins>
          </w:p>
        </w:tc>
        <w:tc>
          <w:tcPr>
            <w:tcW w:w="680" w:type="dxa"/>
            <w:noWrap/>
            <w:vAlign w:val="bottom"/>
            <w:hideMark/>
          </w:tcPr>
          <w:p w14:paraId="503E84B5" w14:textId="77777777" w:rsidR="00C50A95" w:rsidRPr="00D016EC" w:rsidRDefault="00C50A95" w:rsidP="00416506">
            <w:pPr>
              <w:pStyle w:val="tabletext11"/>
              <w:jc w:val="center"/>
              <w:rPr>
                <w:ins w:id="12266" w:author="Author"/>
              </w:rPr>
            </w:pPr>
            <w:ins w:id="12267" w:author="Author">
              <w:r w:rsidRPr="00D016EC">
                <w:t>2.91</w:t>
              </w:r>
            </w:ins>
          </w:p>
        </w:tc>
        <w:tc>
          <w:tcPr>
            <w:tcW w:w="900" w:type="dxa"/>
            <w:noWrap/>
            <w:vAlign w:val="bottom"/>
            <w:hideMark/>
          </w:tcPr>
          <w:p w14:paraId="0975E44E" w14:textId="77777777" w:rsidR="00C50A95" w:rsidRPr="00D016EC" w:rsidRDefault="00C50A95" w:rsidP="00416506">
            <w:pPr>
              <w:pStyle w:val="tabletext11"/>
              <w:jc w:val="center"/>
              <w:rPr>
                <w:ins w:id="12268" w:author="Author"/>
              </w:rPr>
            </w:pPr>
            <w:ins w:id="12269" w:author="Author">
              <w:r w:rsidRPr="00D016EC">
                <w:t>2.18</w:t>
              </w:r>
            </w:ins>
          </w:p>
        </w:tc>
        <w:tc>
          <w:tcPr>
            <w:tcW w:w="400" w:type="dxa"/>
            <w:noWrap/>
            <w:vAlign w:val="bottom"/>
            <w:hideMark/>
          </w:tcPr>
          <w:p w14:paraId="0AC441EE" w14:textId="77777777" w:rsidR="00C50A95" w:rsidRPr="00D016EC" w:rsidRDefault="00C50A95" w:rsidP="00416506">
            <w:pPr>
              <w:pStyle w:val="tabletext11"/>
              <w:jc w:val="center"/>
              <w:rPr>
                <w:ins w:id="12270" w:author="Author"/>
              </w:rPr>
            </w:pPr>
            <w:ins w:id="12271" w:author="Author">
              <w:r w:rsidRPr="00D016EC">
                <w:t>2.18</w:t>
              </w:r>
            </w:ins>
          </w:p>
        </w:tc>
        <w:tc>
          <w:tcPr>
            <w:tcW w:w="400" w:type="dxa"/>
            <w:noWrap/>
            <w:vAlign w:val="bottom"/>
            <w:hideMark/>
          </w:tcPr>
          <w:p w14:paraId="262206C7" w14:textId="77777777" w:rsidR="00C50A95" w:rsidRPr="00D016EC" w:rsidRDefault="00C50A95" w:rsidP="00416506">
            <w:pPr>
              <w:pStyle w:val="tabletext11"/>
              <w:jc w:val="center"/>
              <w:rPr>
                <w:ins w:id="12272" w:author="Author"/>
              </w:rPr>
            </w:pPr>
            <w:ins w:id="12273" w:author="Author">
              <w:r w:rsidRPr="00D016EC">
                <w:t>2.18</w:t>
              </w:r>
            </w:ins>
          </w:p>
        </w:tc>
        <w:tc>
          <w:tcPr>
            <w:tcW w:w="400" w:type="dxa"/>
            <w:noWrap/>
            <w:vAlign w:val="bottom"/>
            <w:hideMark/>
          </w:tcPr>
          <w:p w14:paraId="026AC66E" w14:textId="77777777" w:rsidR="00C50A95" w:rsidRPr="00D016EC" w:rsidRDefault="00C50A95" w:rsidP="00416506">
            <w:pPr>
              <w:pStyle w:val="tabletext11"/>
              <w:jc w:val="center"/>
              <w:rPr>
                <w:ins w:id="12274" w:author="Author"/>
              </w:rPr>
            </w:pPr>
            <w:ins w:id="12275" w:author="Author">
              <w:r w:rsidRPr="00D016EC">
                <w:t>2.10</w:t>
              </w:r>
            </w:ins>
          </w:p>
        </w:tc>
        <w:tc>
          <w:tcPr>
            <w:tcW w:w="400" w:type="dxa"/>
            <w:noWrap/>
            <w:vAlign w:val="bottom"/>
            <w:hideMark/>
          </w:tcPr>
          <w:p w14:paraId="554B1E09" w14:textId="77777777" w:rsidR="00C50A95" w:rsidRPr="00D016EC" w:rsidRDefault="00C50A95" w:rsidP="00416506">
            <w:pPr>
              <w:pStyle w:val="tabletext11"/>
              <w:jc w:val="center"/>
              <w:rPr>
                <w:ins w:id="12276" w:author="Author"/>
              </w:rPr>
            </w:pPr>
            <w:ins w:id="12277" w:author="Author">
              <w:r w:rsidRPr="00D016EC">
                <w:t>2.01</w:t>
              </w:r>
            </w:ins>
          </w:p>
        </w:tc>
        <w:tc>
          <w:tcPr>
            <w:tcW w:w="400" w:type="dxa"/>
            <w:noWrap/>
            <w:vAlign w:val="bottom"/>
            <w:hideMark/>
          </w:tcPr>
          <w:p w14:paraId="3DCC2254" w14:textId="77777777" w:rsidR="00C50A95" w:rsidRPr="00D016EC" w:rsidRDefault="00C50A95" w:rsidP="00416506">
            <w:pPr>
              <w:pStyle w:val="tabletext11"/>
              <w:jc w:val="center"/>
              <w:rPr>
                <w:ins w:id="12278" w:author="Author"/>
              </w:rPr>
            </w:pPr>
            <w:ins w:id="12279" w:author="Author">
              <w:r w:rsidRPr="00D016EC">
                <w:t>1.92</w:t>
              </w:r>
            </w:ins>
          </w:p>
        </w:tc>
        <w:tc>
          <w:tcPr>
            <w:tcW w:w="400" w:type="dxa"/>
            <w:noWrap/>
            <w:vAlign w:val="bottom"/>
            <w:hideMark/>
          </w:tcPr>
          <w:p w14:paraId="5B4DBFF0" w14:textId="77777777" w:rsidR="00C50A95" w:rsidRPr="00D016EC" w:rsidRDefault="00C50A95" w:rsidP="00416506">
            <w:pPr>
              <w:pStyle w:val="tabletext11"/>
              <w:jc w:val="center"/>
              <w:rPr>
                <w:ins w:id="12280" w:author="Author"/>
              </w:rPr>
            </w:pPr>
            <w:ins w:id="12281" w:author="Author">
              <w:r w:rsidRPr="00D016EC">
                <w:t>1.83</w:t>
              </w:r>
            </w:ins>
          </w:p>
        </w:tc>
        <w:tc>
          <w:tcPr>
            <w:tcW w:w="400" w:type="dxa"/>
            <w:noWrap/>
            <w:vAlign w:val="bottom"/>
            <w:hideMark/>
          </w:tcPr>
          <w:p w14:paraId="50C948B5" w14:textId="77777777" w:rsidR="00C50A95" w:rsidRPr="00D016EC" w:rsidRDefault="00C50A95" w:rsidP="00416506">
            <w:pPr>
              <w:pStyle w:val="tabletext11"/>
              <w:jc w:val="center"/>
              <w:rPr>
                <w:ins w:id="12282" w:author="Author"/>
              </w:rPr>
            </w:pPr>
            <w:ins w:id="12283" w:author="Author">
              <w:r w:rsidRPr="00D016EC">
                <w:t>1.75</w:t>
              </w:r>
            </w:ins>
          </w:p>
        </w:tc>
        <w:tc>
          <w:tcPr>
            <w:tcW w:w="400" w:type="dxa"/>
            <w:noWrap/>
            <w:vAlign w:val="bottom"/>
            <w:hideMark/>
          </w:tcPr>
          <w:p w14:paraId="54F71E85" w14:textId="77777777" w:rsidR="00C50A95" w:rsidRPr="00D016EC" w:rsidRDefault="00C50A95" w:rsidP="00416506">
            <w:pPr>
              <w:pStyle w:val="tabletext11"/>
              <w:jc w:val="center"/>
              <w:rPr>
                <w:ins w:id="12284" w:author="Author"/>
              </w:rPr>
            </w:pPr>
            <w:ins w:id="12285" w:author="Author">
              <w:r w:rsidRPr="00D016EC">
                <w:t>1.75</w:t>
              </w:r>
            </w:ins>
          </w:p>
        </w:tc>
        <w:tc>
          <w:tcPr>
            <w:tcW w:w="400" w:type="dxa"/>
            <w:noWrap/>
            <w:vAlign w:val="bottom"/>
            <w:hideMark/>
          </w:tcPr>
          <w:p w14:paraId="275ABB32" w14:textId="77777777" w:rsidR="00C50A95" w:rsidRPr="00D016EC" w:rsidRDefault="00C50A95" w:rsidP="00416506">
            <w:pPr>
              <w:pStyle w:val="tabletext11"/>
              <w:jc w:val="center"/>
              <w:rPr>
                <w:ins w:id="12286" w:author="Author"/>
              </w:rPr>
            </w:pPr>
            <w:ins w:id="12287" w:author="Author">
              <w:r w:rsidRPr="00D016EC">
                <w:t>1.75</w:t>
              </w:r>
            </w:ins>
          </w:p>
        </w:tc>
        <w:tc>
          <w:tcPr>
            <w:tcW w:w="400" w:type="dxa"/>
            <w:noWrap/>
            <w:vAlign w:val="bottom"/>
            <w:hideMark/>
          </w:tcPr>
          <w:p w14:paraId="5ECC2FB3" w14:textId="77777777" w:rsidR="00C50A95" w:rsidRPr="00D016EC" w:rsidRDefault="00C50A95" w:rsidP="00416506">
            <w:pPr>
              <w:pStyle w:val="tabletext11"/>
              <w:jc w:val="center"/>
              <w:rPr>
                <w:ins w:id="12288" w:author="Author"/>
              </w:rPr>
            </w:pPr>
            <w:ins w:id="12289" w:author="Author">
              <w:r w:rsidRPr="00D016EC">
                <w:t>1.75</w:t>
              </w:r>
            </w:ins>
          </w:p>
        </w:tc>
        <w:tc>
          <w:tcPr>
            <w:tcW w:w="400" w:type="dxa"/>
            <w:noWrap/>
            <w:vAlign w:val="bottom"/>
            <w:hideMark/>
          </w:tcPr>
          <w:p w14:paraId="5A4ECB41" w14:textId="77777777" w:rsidR="00C50A95" w:rsidRPr="00D016EC" w:rsidRDefault="00C50A95" w:rsidP="00416506">
            <w:pPr>
              <w:pStyle w:val="tabletext11"/>
              <w:jc w:val="center"/>
              <w:rPr>
                <w:ins w:id="12290" w:author="Author"/>
              </w:rPr>
            </w:pPr>
            <w:ins w:id="12291" w:author="Author">
              <w:r w:rsidRPr="00D016EC">
                <w:t>1.75</w:t>
              </w:r>
            </w:ins>
          </w:p>
        </w:tc>
        <w:tc>
          <w:tcPr>
            <w:tcW w:w="400" w:type="dxa"/>
            <w:noWrap/>
            <w:vAlign w:val="bottom"/>
            <w:hideMark/>
          </w:tcPr>
          <w:p w14:paraId="1BD865AA" w14:textId="77777777" w:rsidR="00C50A95" w:rsidRPr="00D016EC" w:rsidRDefault="00C50A95" w:rsidP="00416506">
            <w:pPr>
              <w:pStyle w:val="tabletext11"/>
              <w:jc w:val="center"/>
              <w:rPr>
                <w:ins w:id="12292" w:author="Author"/>
              </w:rPr>
            </w:pPr>
            <w:ins w:id="12293" w:author="Author">
              <w:r w:rsidRPr="00D016EC">
                <w:t>1.75</w:t>
              </w:r>
            </w:ins>
          </w:p>
        </w:tc>
        <w:tc>
          <w:tcPr>
            <w:tcW w:w="400" w:type="dxa"/>
            <w:noWrap/>
            <w:vAlign w:val="bottom"/>
            <w:hideMark/>
          </w:tcPr>
          <w:p w14:paraId="57C0F78F" w14:textId="77777777" w:rsidR="00C50A95" w:rsidRPr="00D016EC" w:rsidRDefault="00C50A95" w:rsidP="00416506">
            <w:pPr>
              <w:pStyle w:val="tabletext11"/>
              <w:jc w:val="center"/>
              <w:rPr>
                <w:ins w:id="12294" w:author="Author"/>
              </w:rPr>
            </w:pPr>
            <w:ins w:id="12295" w:author="Author">
              <w:r w:rsidRPr="00D016EC">
                <w:t>1.75</w:t>
              </w:r>
            </w:ins>
          </w:p>
        </w:tc>
        <w:tc>
          <w:tcPr>
            <w:tcW w:w="400" w:type="dxa"/>
            <w:noWrap/>
            <w:vAlign w:val="bottom"/>
            <w:hideMark/>
          </w:tcPr>
          <w:p w14:paraId="20E609C2" w14:textId="77777777" w:rsidR="00C50A95" w:rsidRPr="00D016EC" w:rsidRDefault="00C50A95" w:rsidP="00416506">
            <w:pPr>
              <w:pStyle w:val="tabletext11"/>
              <w:jc w:val="center"/>
              <w:rPr>
                <w:ins w:id="12296" w:author="Author"/>
              </w:rPr>
            </w:pPr>
            <w:ins w:id="12297" w:author="Author">
              <w:r w:rsidRPr="00D016EC">
                <w:t>1.75</w:t>
              </w:r>
            </w:ins>
          </w:p>
        </w:tc>
        <w:tc>
          <w:tcPr>
            <w:tcW w:w="400" w:type="dxa"/>
            <w:noWrap/>
            <w:vAlign w:val="bottom"/>
            <w:hideMark/>
          </w:tcPr>
          <w:p w14:paraId="34112507" w14:textId="77777777" w:rsidR="00C50A95" w:rsidRPr="00D016EC" w:rsidRDefault="00C50A95" w:rsidP="00416506">
            <w:pPr>
              <w:pStyle w:val="tabletext11"/>
              <w:jc w:val="center"/>
              <w:rPr>
                <w:ins w:id="12298" w:author="Author"/>
              </w:rPr>
            </w:pPr>
            <w:ins w:id="12299" w:author="Author">
              <w:r w:rsidRPr="00D016EC">
                <w:t>1.75</w:t>
              </w:r>
            </w:ins>
          </w:p>
        </w:tc>
        <w:tc>
          <w:tcPr>
            <w:tcW w:w="400" w:type="dxa"/>
            <w:noWrap/>
            <w:vAlign w:val="bottom"/>
            <w:hideMark/>
          </w:tcPr>
          <w:p w14:paraId="10C6574F" w14:textId="77777777" w:rsidR="00C50A95" w:rsidRPr="00D016EC" w:rsidRDefault="00C50A95" w:rsidP="00416506">
            <w:pPr>
              <w:pStyle w:val="tabletext11"/>
              <w:jc w:val="center"/>
              <w:rPr>
                <w:ins w:id="12300" w:author="Author"/>
              </w:rPr>
            </w:pPr>
            <w:ins w:id="12301" w:author="Author">
              <w:r w:rsidRPr="00D016EC">
                <w:t>1.75</w:t>
              </w:r>
            </w:ins>
          </w:p>
        </w:tc>
        <w:tc>
          <w:tcPr>
            <w:tcW w:w="400" w:type="dxa"/>
            <w:noWrap/>
            <w:vAlign w:val="bottom"/>
            <w:hideMark/>
          </w:tcPr>
          <w:p w14:paraId="24103C68" w14:textId="77777777" w:rsidR="00C50A95" w:rsidRPr="00D016EC" w:rsidRDefault="00C50A95" w:rsidP="00416506">
            <w:pPr>
              <w:pStyle w:val="tabletext11"/>
              <w:jc w:val="center"/>
              <w:rPr>
                <w:ins w:id="12302" w:author="Author"/>
              </w:rPr>
            </w:pPr>
            <w:ins w:id="12303" w:author="Author">
              <w:r w:rsidRPr="00D016EC">
                <w:t>1.75</w:t>
              </w:r>
            </w:ins>
          </w:p>
        </w:tc>
        <w:tc>
          <w:tcPr>
            <w:tcW w:w="400" w:type="dxa"/>
            <w:noWrap/>
            <w:vAlign w:val="bottom"/>
            <w:hideMark/>
          </w:tcPr>
          <w:p w14:paraId="1DEA18EE" w14:textId="77777777" w:rsidR="00C50A95" w:rsidRPr="00D016EC" w:rsidRDefault="00C50A95" w:rsidP="00416506">
            <w:pPr>
              <w:pStyle w:val="tabletext11"/>
              <w:jc w:val="center"/>
              <w:rPr>
                <w:ins w:id="12304" w:author="Author"/>
              </w:rPr>
            </w:pPr>
            <w:ins w:id="12305" w:author="Author">
              <w:r w:rsidRPr="00D016EC">
                <w:t>1.75</w:t>
              </w:r>
            </w:ins>
          </w:p>
        </w:tc>
        <w:tc>
          <w:tcPr>
            <w:tcW w:w="400" w:type="dxa"/>
            <w:noWrap/>
            <w:vAlign w:val="bottom"/>
            <w:hideMark/>
          </w:tcPr>
          <w:p w14:paraId="38CB3050" w14:textId="77777777" w:rsidR="00C50A95" w:rsidRPr="00D016EC" w:rsidRDefault="00C50A95" w:rsidP="00416506">
            <w:pPr>
              <w:pStyle w:val="tabletext11"/>
              <w:jc w:val="center"/>
              <w:rPr>
                <w:ins w:id="12306" w:author="Author"/>
              </w:rPr>
            </w:pPr>
            <w:ins w:id="12307" w:author="Author">
              <w:r w:rsidRPr="00D016EC">
                <w:t>1.75</w:t>
              </w:r>
            </w:ins>
          </w:p>
        </w:tc>
        <w:tc>
          <w:tcPr>
            <w:tcW w:w="400" w:type="dxa"/>
            <w:noWrap/>
            <w:vAlign w:val="bottom"/>
            <w:hideMark/>
          </w:tcPr>
          <w:p w14:paraId="66093C56" w14:textId="77777777" w:rsidR="00C50A95" w:rsidRPr="00D016EC" w:rsidRDefault="00C50A95" w:rsidP="00416506">
            <w:pPr>
              <w:pStyle w:val="tabletext11"/>
              <w:jc w:val="center"/>
              <w:rPr>
                <w:ins w:id="12308" w:author="Author"/>
              </w:rPr>
            </w:pPr>
            <w:ins w:id="12309" w:author="Author">
              <w:r w:rsidRPr="00D016EC">
                <w:t>1.75</w:t>
              </w:r>
            </w:ins>
          </w:p>
        </w:tc>
        <w:tc>
          <w:tcPr>
            <w:tcW w:w="440" w:type="dxa"/>
            <w:noWrap/>
            <w:vAlign w:val="bottom"/>
            <w:hideMark/>
          </w:tcPr>
          <w:p w14:paraId="0B5C8FD4" w14:textId="77777777" w:rsidR="00C50A95" w:rsidRPr="00D016EC" w:rsidRDefault="00C50A95" w:rsidP="00416506">
            <w:pPr>
              <w:pStyle w:val="tabletext11"/>
              <w:jc w:val="center"/>
              <w:rPr>
                <w:ins w:id="12310" w:author="Author"/>
              </w:rPr>
            </w:pPr>
            <w:ins w:id="12311" w:author="Author">
              <w:r w:rsidRPr="00D016EC">
                <w:t>1.75</w:t>
              </w:r>
            </w:ins>
          </w:p>
        </w:tc>
        <w:tc>
          <w:tcPr>
            <w:tcW w:w="400" w:type="dxa"/>
            <w:noWrap/>
            <w:vAlign w:val="bottom"/>
            <w:hideMark/>
          </w:tcPr>
          <w:p w14:paraId="790670A9" w14:textId="77777777" w:rsidR="00C50A95" w:rsidRPr="00D016EC" w:rsidRDefault="00C50A95" w:rsidP="00416506">
            <w:pPr>
              <w:pStyle w:val="tabletext11"/>
              <w:jc w:val="center"/>
              <w:rPr>
                <w:ins w:id="12312" w:author="Author"/>
              </w:rPr>
            </w:pPr>
            <w:ins w:id="12313" w:author="Author">
              <w:r w:rsidRPr="00D016EC">
                <w:t>1.75</w:t>
              </w:r>
            </w:ins>
          </w:p>
        </w:tc>
        <w:tc>
          <w:tcPr>
            <w:tcW w:w="400" w:type="dxa"/>
            <w:noWrap/>
            <w:vAlign w:val="bottom"/>
            <w:hideMark/>
          </w:tcPr>
          <w:p w14:paraId="071CE987" w14:textId="77777777" w:rsidR="00C50A95" w:rsidRPr="00D016EC" w:rsidRDefault="00C50A95" w:rsidP="00416506">
            <w:pPr>
              <w:pStyle w:val="tabletext11"/>
              <w:jc w:val="center"/>
              <w:rPr>
                <w:ins w:id="12314" w:author="Author"/>
              </w:rPr>
            </w:pPr>
            <w:ins w:id="12315" w:author="Author">
              <w:r w:rsidRPr="00D016EC">
                <w:t>1.75</w:t>
              </w:r>
            </w:ins>
          </w:p>
        </w:tc>
        <w:tc>
          <w:tcPr>
            <w:tcW w:w="400" w:type="dxa"/>
            <w:noWrap/>
            <w:vAlign w:val="bottom"/>
            <w:hideMark/>
          </w:tcPr>
          <w:p w14:paraId="7B378355" w14:textId="77777777" w:rsidR="00C50A95" w:rsidRPr="00D016EC" w:rsidRDefault="00C50A95" w:rsidP="00416506">
            <w:pPr>
              <w:pStyle w:val="tabletext11"/>
              <w:jc w:val="center"/>
              <w:rPr>
                <w:ins w:id="12316" w:author="Author"/>
              </w:rPr>
            </w:pPr>
            <w:ins w:id="12317" w:author="Author">
              <w:r w:rsidRPr="00D016EC">
                <w:t>1.75</w:t>
              </w:r>
            </w:ins>
          </w:p>
        </w:tc>
        <w:tc>
          <w:tcPr>
            <w:tcW w:w="400" w:type="dxa"/>
            <w:noWrap/>
            <w:vAlign w:val="bottom"/>
            <w:hideMark/>
          </w:tcPr>
          <w:p w14:paraId="1BB642ED" w14:textId="77777777" w:rsidR="00C50A95" w:rsidRPr="00D016EC" w:rsidRDefault="00C50A95" w:rsidP="00416506">
            <w:pPr>
              <w:pStyle w:val="tabletext11"/>
              <w:jc w:val="center"/>
              <w:rPr>
                <w:ins w:id="12318" w:author="Author"/>
              </w:rPr>
            </w:pPr>
            <w:ins w:id="12319" w:author="Author">
              <w:r w:rsidRPr="00D016EC">
                <w:t>1.75</w:t>
              </w:r>
            </w:ins>
          </w:p>
        </w:tc>
        <w:tc>
          <w:tcPr>
            <w:tcW w:w="460" w:type="dxa"/>
            <w:noWrap/>
            <w:vAlign w:val="bottom"/>
            <w:hideMark/>
          </w:tcPr>
          <w:p w14:paraId="3A323911" w14:textId="77777777" w:rsidR="00C50A95" w:rsidRPr="00D016EC" w:rsidRDefault="00C50A95" w:rsidP="00416506">
            <w:pPr>
              <w:pStyle w:val="tabletext11"/>
              <w:jc w:val="center"/>
              <w:rPr>
                <w:ins w:id="12320" w:author="Author"/>
              </w:rPr>
            </w:pPr>
            <w:ins w:id="12321" w:author="Author">
              <w:r w:rsidRPr="00D016EC">
                <w:t>1.75</w:t>
              </w:r>
            </w:ins>
          </w:p>
        </w:tc>
      </w:tr>
      <w:tr w:rsidR="00C50A95" w:rsidRPr="00D016EC" w14:paraId="58B54D32" w14:textId="77777777" w:rsidTr="00416506">
        <w:trPr>
          <w:trHeight w:val="190"/>
          <w:ins w:id="12322" w:author="Author"/>
        </w:trPr>
        <w:tc>
          <w:tcPr>
            <w:tcW w:w="200" w:type="dxa"/>
            <w:tcBorders>
              <w:right w:val="nil"/>
            </w:tcBorders>
            <w:vAlign w:val="bottom"/>
          </w:tcPr>
          <w:p w14:paraId="05055D5D" w14:textId="77777777" w:rsidR="00C50A95" w:rsidRPr="00D016EC" w:rsidRDefault="00C50A95" w:rsidP="00416506">
            <w:pPr>
              <w:pStyle w:val="tabletext11"/>
              <w:jc w:val="right"/>
              <w:rPr>
                <w:ins w:id="12323" w:author="Author"/>
              </w:rPr>
            </w:pPr>
          </w:p>
        </w:tc>
        <w:tc>
          <w:tcPr>
            <w:tcW w:w="1580" w:type="dxa"/>
            <w:tcBorders>
              <w:left w:val="nil"/>
            </w:tcBorders>
            <w:vAlign w:val="bottom"/>
            <w:hideMark/>
          </w:tcPr>
          <w:p w14:paraId="39DB5FC0" w14:textId="77777777" w:rsidR="00C50A95" w:rsidRPr="00D016EC" w:rsidRDefault="00C50A95" w:rsidP="00416506">
            <w:pPr>
              <w:pStyle w:val="tabletext11"/>
              <w:tabs>
                <w:tab w:val="decimal" w:pos="640"/>
              </w:tabs>
              <w:rPr>
                <w:ins w:id="12324" w:author="Author"/>
              </w:rPr>
            </w:pPr>
            <w:ins w:id="12325" w:author="Author">
              <w:r w:rsidRPr="00D016EC">
                <w:t>230,000 to 259,999</w:t>
              </w:r>
            </w:ins>
          </w:p>
        </w:tc>
        <w:tc>
          <w:tcPr>
            <w:tcW w:w="680" w:type="dxa"/>
            <w:noWrap/>
            <w:vAlign w:val="bottom"/>
            <w:hideMark/>
          </w:tcPr>
          <w:p w14:paraId="2FF50D9C" w14:textId="77777777" w:rsidR="00C50A95" w:rsidRPr="00D016EC" w:rsidRDefault="00C50A95" w:rsidP="00416506">
            <w:pPr>
              <w:pStyle w:val="tabletext11"/>
              <w:jc w:val="center"/>
              <w:rPr>
                <w:ins w:id="12326" w:author="Author"/>
              </w:rPr>
            </w:pPr>
            <w:ins w:id="12327" w:author="Author">
              <w:r w:rsidRPr="00D016EC">
                <w:t>3.06</w:t>
              </w:r>
            </w:ins>
          </w:p>
        </w:tc>
        <w:tc>
          <w:tcPr>
            <w:tcW w:w="900" w:type="dxa"/>
            <w:noWrap/>
            <w:vAlign w:val="bottom"/>
            <w:hideMark/>
          </w:tcPr>
          <w:p w14:paraId="6717F0BD" w14:textId="77777777" w:rsidR="00C50A95" w:rsidRPr="00D016EC" w:rsidRDefault="00C50A95" w:rsidP="00416506">
            <w:pPr>
              <w:pStyle w:val="tabletext11"/>
              <w:jc w:val="center"/>
              <w:rPr>
                <w:ins w:id="12328" w:author="Author"/>
              </w:rPr>
            </w:pPr>
            <w:ins w:id="12329" w:author="Author">
              <w:r w:rsidRPr="00D016EC">
                <w:t>2.30</w:t>
              </w:r>
            </w:ins>
          </w:p>
        </w:tc>
        <w:tc>
          <w:tcPr>
            <w:tcW w:w="400" w:type="dxa"/>
            <w:noWrap/>
            <w:vAlign w:val="bottom"/>
            <w:hideMark/>
          </w:tcPr>
          <w:p w14:paraId="1C7B5F0D" w14:textId="77777777" w:rsidR="00C50A95" w:rsidRPr="00D016EC" w:rsidRDefault="00C50A95" w:rsidP="00416506">
            <w:pPr>
              <w:pStyle w:val="tabletext11"/>
              <w:jc w:val="center"/>
              <w:rPr>
                <w:ins w:id="12330" w:author="Author"/>
              </w:rPr>
            </w:pPr>
            <w:ins w:id="12331" w:author="Author">
              <w:r w:rsidRPr="00D016EC">
                <w:t>2.30</w:t>
              </w:r>
            </w:ins>
          </w:p>
        </w:tc>
        <w:tc>
          <w:tcPr>
            <w:tcW w:w="400" w:type="dxa"/>
            <w:noWrap/>
            <w:vAlign w:val="bottom"/>
            <w:hideMark/>
          </w:tcPr>
          <w:p w14:paraId="43FA27C6" w14:textId="77777777" w:rsidR="00C50A95" w:rsidRPr="00D016EC" w:rsidRDefault="00C50A95" w:rsidP="00416506">
            <w:pPr>
              <w:pStyle w:val="tabletext11"/>
              <w:jc w:val="center"/>
              <w:rPr>
                <w:ins w:id="12332" w:author="Author"/>
              </w:rPr>
            </w:pPr>
            <w:ins w:id="12333" w:author="Author">
              <w:r w:rsidRPr="00D016EC">
                <w:t>2.30</w:t>
              </w:r>
            </w:ins>
          </w:p>
        </w:tc>
        <w:tc>
          <w:tcPr>
            <w:tcW w:w="400" w:type="dxa"/>
            <w:noWrap/>
            <w:vAlign w:val="bottom"/>
            <w:hideMark/>
          </w:tcPr>
          <w:p w14:paraId="6ED4BDA7" w14:textId="77777777" w:rsidR="00C50A95" w:rsidRPr="00D016EC" w:rsidRDefault="00C50A95" w:rsidP="00416506">
            <w:pPr>
              <w:pStyle w:val="tabletext11"/>
              <w:jc w:val="center"/>
              <w:rPr>
                <w:ins w:id="12334" w:author="Author"/>
              </w:rPr>
            </w:pPr>
            <w:ins w:id="12335" w:author="Author">
              <w:r w:rsidRPr="00D016EC">
                <w:t>2.21</w:t>
              </w:r>
            </w:ins>
          </w:p>
        </w:tc>
        <w:tc>
          <w:tcPr>
            <w:tcW w:w="400" w:type="dxa"/>
            <w:noWrap/>
            <w:vAlign w:val="bottom"/>
            <w:hideMark/>
          </w:tcPr>
          <w:p w14:paraId="727CB0FE" w14:textId="77777777" w:rsidR="00C50A95" w:rsidRPr="00D016EC" w:rsidRDefault="00C50A95" w:rsidP="00416506">
            <w:pPr>
              <w:pStyle w:val="tabletext11"/>
              <w:jc w:val="center"/>
              <w:rPr>
                <w:ins w:id="12336" w:author="Author"/>
              </w:rPr>
            </w:pPr>
            <w:ins w:id="12337" w:author="Author">
              <w:r w:rsidRPr="00D016EC">
                <w:t>2.11</w:t>
              </w:r>
            </w:ins>
          </w:p>
        </w:tc>
        <w:tc>
          <w:tcPr>
            <w:tcW w:w="400" w:type="dxa"/>
            <w:noWrap/>
            <w:vAlign w:val="bottom"/>
            <w:hideMark/>
          </w:tcPr>
          <w:p w14:paraId="349EEDE5" w14:textId="77777777" w:rsidR="00C50A95" w:rsidRPr="00D016EC" w:rsidRDefault="00C50A95" w:rsidP="00416506">
            <w:pPr>
              <w:pStyle w:val="tabletext11"/>
              <w:jc w:val="center"/>
              <w:rPr>
                <w:ins w:id="12338" w:author="Author"/>
              </w:rPr>
            </w:pPr>
            <w:ins w:id="12339" w:author="Author">
              <w:r w:rsidRPr="00D016EC">
                <w:t>2.02</w:t>
              </w:r>
            </w:ins>
          </w:p>
        </w:tc>
        <w:tc>
          <w:tcPr>
            <w:tcW w:w="400" w:type="dxa"/>
            <w:noWrap/>
            <w:vAlign w:val="bottom"/>
            <w:hideMark/>
          </w:tcPr>
          <w:p w14:paraId="50193A24" w14:textId="77777777" w:rsidR="00C50A95" w:rsidRPr="00D016EC" w:rsidRDefault="00C50A95" w:rsidP="00416506">
            <w:pPr>
              <w:pStyle w:val="tabletext11"/>
              <w:jc w:val="center"/>
              <w:rPr>
                <w:ins w:id="12340" w:author="Author"/>
              </w:rPr>
            </w:pPr>
            <w:ins w:id="12341" w:author="Author">
              <w:r w:rsidRPr="00D016EC">
                <w:t>1.93</w:t>
              </w:r>
            </w:ins>
          </w:p>
        </w:tc>
        <w:tc>
          <w:tcPr>
            <w:tcW w:w="400" w:type="dxa"/>
            <w:noWrap/>
            <w:vAlign w:val="bottom"/>
            <w:hideMark/>
          </w:tcPr>
          <w:p w14:paraId="72D849A5" w14:textId="77777777" w:rsidR="00C50A95" w:rsidRPr="00D016EC" w:rsidRDefault="00C50A95" w:rsidP="00416506">
            <w:pPr>
              <w:pStyle w:val="tabletext11"/>
              <w:jc w:val="center"/>
              <w:rPr>
                <w:ins w:id="12342" w:author="Author"/>
              </w:rPr>
            </w:pPr>
            <w:ins w:id="12343" w:author="Author">
              <w:r w:rsidRPr="00D016EC">
                <w:t>1.84</w:t>
              </w:r>
            </w:ins>
          </w:p>
        </w:tc>
        <w:tc>
          <w:tcPr>
            <w:tcW w:w="400" w:type="dxa"/>
            <w:noWrap/>
            <w:vAlign w:val="bottom"/>
            <w:hideMark/>
          </w:tcPr>
          <w:p w14:paraId="6E8E4596" w14:textId="77777777" w:rsidR="00C50A95" w:rsidRPr="00D016EC" w:rsidRDefault="00C50A95" w:rsidP="00416506">
            <w:pPr>
              <w:pStyle w:val="tabletext11"/>
              <w:jc w:val="center"/>
              <w:rPr>
                <w:ins w:id="12344" w:author="Author"/>
              </w:rPr>
            </w:pPr>
            <w:ins w:id="12345" w:author="Author">
              <w:r w:rsidRPr="00D016EC">
                <w:t>1.84</w:t>
              </w:r>
            </w:ins>
          </w:p>
        </w:tc>
        <w:tc>
          <w:tcPr>
            <w:tcW w:w="400" w:type="dxa"/>
            <w:noWrap/>
            <w:vAlign w:val="bottom"/>
            <w:hideMark/>
          </w:tcPr>
          <w:p w14:paraId="63107510" w14:textId="77777777" w:rsidR="00C50A95" w:rsidRPr="00D016EC" w:rsidRDefault="00C50A95" w:rsidP="00416506">
            <w:pPr>
              <w:pStyle w:val="tabletext11"/>
              <w:jc w:val="center"/>
              <w:rPr>
                <w:ins w:id="12346" w:author="Author"/>
              </w:rPr>
            </w:pPr>
            <w:ins w:id="12347" w:author="Author">
              <w:r w:rsidRPr="00D016EC">
                <w:t>1.84</w:t>
              </w:r>
            </w:ins>
          </w:p>
        </w:tc>
        <w:tc>
          <w:tcPr>
            <w:tcW w:w="400" w:type="dxa"/>
            <w:noWrap/>
            <w:vAlign w:val="bottom"/>
            <w:hideMark/>
          </w:tcPr>
          <w:p w14:paraId="0967E479" w14:textId="77777777" w:rsidR="00C50A95" w:rsidRPr="00D016EC" w:rsidRDefault="00C50A95" w:rsidP="00416506">
            <w:pPr>
              <w:pStyle w:val="tabletext11"/>
              <w:jc w:val="center"/>
              <w:rPr>
                <w:ins w:id="12348" w:author="Author"/>
              </w:rPr>
            </w:pPr>
            <w:ins w:id="12349" w:author="Author">
              <w:r w:rsidRPr="00D016EC">
                <w:t>1.84</w:t>
              </w:r>
            </w:ins>
          </w:p>
        </w:tc>
        <w:tc>
          <w:tcPr>
            <w:tcW w:w="400" w:type="dxa"/>
            <w:noWrap/>
            <w:vAlign w:val="bottom"/>
            <w:hideMark/>
          </w:tcPr>
          <w:p w14:paraId="71B49A85" w14:textId="77777777" w:rsidR="00C50A95" w:rsidRPr="00D016EC" w:rsidRDefault="00C50A95" w:rsidP="00416506">
            <w:pPr>
              <w:pStyle w:val="tabletext11"/>
              <w:jc w:val="center"/>
              <w:rPr>
                <w:ins w:id="12350" w:author="Author"/>
              </w:rPr>
            </w:pPr>
            <w:ins w:id="12351" w:author="Author">
              <w:r w:rsidRPr="00D016EC">
                <w:t>1.84</w:t>
              </w:r>
            </w:ins>
          </w:p>
        </w:tc>
        <w:tc>
          <w:tcPr>
            <w:tcW w:w="400" w:type="dxa"/>
            <w:noWrap/>
            <w:vAlign w:val="bottom"/>
            <w:hideMark/>
          </w:tcPr>
          <w:p w14:paraId="3898D2BC" w14:textId="77777777" w:rsidR="00C50A95" w:rsidRPr="00D016EC" w:rsidRDefault="00C50A95" w:rsidP="00416506">
            <w:pPr>
              <w:pStyle w:val="tabletext11"/>
              <w:jc w:val="center"/>
              <w:rPr>
                <w:ins w:id="12352" w:author="Author"/>
              </w:rPr>
            </w:pPr>
            <w:ins w:id="12353" w:author="Author">
              <w:r w:rsidRPr="00D016EC">
                <w:t>1.84</w:t>
              </w:r>
            </w:ins>
          </w:p>
        </w:tc>
        <w:tc>
          <w:tcPr>
            <w:tcW w:w="400" w:type="dxa"/>
            <w:noWrap/>
            <w:vAlign w:val="bottom"/>
            <w:hideMark/>
          </w:tcPr>
          <w:p w14:paraId="59D937DC" w14:textId="77777777" w:rsidR="00C50A95" w:rsidRPr="00D016EC" w:rsidRDefault="00C50A95" w:rsidP="00416506">
            <w:pPr>
              <w:pStyle w:val="tabletext11"/>
              <w:jc w:val="center"/>
              <w:rPr>
                <w:ins w:id="12354" w:author="Author"/>
              </w:rPr>
            </w:pPr>
            <w:ins w:id="12355" w:author="Author">
              <w:r w:rsidRPr="00D016EC">
                <w:t>1.84</w:t>
              </w:r>
            </w:ins>
          </w:p>
        </w:tc>
        <w:tc>
          <w:tcPr>
            <w:tcW w:w="400" w:type="dxa"/>
            <w:noWrap/>
            <w:vAlign w:val="bottom"/>
            <w:hideMark/>
          </w:tcPr>
          <w:p w14:paraId="7D40CA49" w14:textId="77777777" w:rsidR="00C50A95" w:rsidRPr="00D016EC" w:rsidRDefault="00C50A95" w:rsidP="00416506">
            <w:pPr>
              <w:pStyle w:val="tabletext11"/>
              <w:jc w:val="center"/>
              <w:rPr>
                <w:ins w:id="12356" w:author="Author"/>
              </w:rPr>
            </w:pPr>
            <w:ins w:id="12357" w:author="Author">
              <w:r w:rsidRPr="00D016EC">
                <w:t>1.84</w:t>
              </w:r>
            </w:ins>
          </w:p>
        </w:tc>
        <w:tc>
          <w:tcPr>
            <w:tcW w:w="400" w:type="dxa"/>
            <w:noWrap/>
            <w:vAlign w:val="bottom"/>
            <w:hideMark/>
          </w:tcPr>
          <w:p w14:paraId="399D4AC8" w14:textId="77777777" w:rsidR="00C50A95" w:rsidRPr="00D016EC" w:rsidRDefault="00C50A95" w:rsidP="00416506">
            <w:pPr>
              <w:pStyle w:val="tabletext11"/>
              <w:jc w:val="center"/>
              <w:rPr>
                <w:ins w:id="12358" w:author="Author"/>
              </w:rPr>
            </w:pPr>
            <w:ins w:id="12359" w:author="Author">
              <w:r w:rsidRPr="00D016EC">
                <w:t>1.84</w:t>
              </w:r>
            </w:ins>
          </w:p>
        </w:tc>
        <w:tc>
          <w:tcPr>
            <w:tcW w:w="400" w:type="dxa"/>
            <w:noWrap/>
            <w:vAlign w:val="bottom"/>
            <w:hideMark/>
          </w:tcPr>
          <w:p w14:paraId="624AA2A9" w14:textId="77777777" w:rsidR="00C50A95" w:rsidRPr="00D016EC" w:rsidRDefault="00C50A95" w:rsidP="00416506">
            <w:pPr>
              <w:pStyle w:val="tabletext11"/>
              <w:jc w:val="center"/>
              <w:rPr>
                <w:ins w:id="12360" w:author="Author"/>
              </w:rPr>
            </w:pPr>
            <w:ins w:id="12361" w:author="Author">
              <w:r w:rsidRPr="00D016EC">
                <w:t>1.84</w:t>
              </w:r>
            </w:ins>
          </w:p>
        </w:tc>
        <w:tc>
          <w:tcPr>
            <w:tcW w:w="400" w:type="dxa"/>
            <w:noWrap/>
            <w:vAlign w:val="bottom"/>
            <w:hideMark/>
          </w:tcPr>
          <w:p w14:paraId="644F1C96" w14:textId="77777777" w:rsidR="00C50A95" w:rsidRPr="00D016EC" w:rsidRDefault="00C50A95" w:rsidP="00416506">
            <w:pPr>
              <w:pStyle w:val="tabletext11"/>
              <w:jc w:val="center"/>
              <w:rPr>
                <w:ins w:id="12362" w:author="Author"/>
              </w:rPr>
            </w:pPr>
            <w:ins w:id="12363" w:author="Author">
              <w:r w:rsidRPr="00D016EC">
                <w:t>1.84</w:t>
              </w:r>
            </w:ins>
          </w:p>
        </w:tc>
        <w:tc>
          <w:tcPr>
            <w:tcW w:w="400" w:type="dxa"/>
            <w:noWrap/>
            <w:vAlign w:val="bottom"/>
            <w:hideMark/>
          </w:tcPr>
          <w:p w14:paraId="4A08959C" w14:textId="77777777" w:rsidR="00C50A95" w:rsidRPr="00D016EC" w:rsidRDefault="00C50A95" w:rsidP="00416506">
            <w:pPr>
              <w:pStyle w:val="tabletext11"/>
              <w:jc w:val="center"/>
              <w:rPr>
                <w:ins w:id="12364" w:author="Author"/>
              </w:rPr>
            </w:pPr>
            <w:ins w:id="12365" w:author="Author">
              <w:r w:rsidRPr="00D016EC">
                <w:t>1.84</w:t>
              </w:r>
            </w:ins>
          </w:p>
        </w:tc>
        <w:tc>
          <w:tcPr>
            <w:tcW w:w="400" w:type="dxa"/>
            <w:noWrap/>
            <w:vAlign w:val="bottom"/>
            <w:hideMark/>
          </w:tcPr>
          <w:p w14:paraId="466069D2" w14:textId="77777777" w:rsidR="00C50A95" w:rsidRPr="00D016EC" w:rsidRDefault="00C50A95" w:rsidP="00416506">
            <w:pPr>
              <w:pStyle w:val="tabletext11"/>
              <w:jc w:val="center"/>
              <w:rPr>
                <w:ins w:id="12366" w:author="Author"/>
              </w:rPr>
            </w:pPr>
            <w:ins w:id="12367" w:author="Author">
              <w:r w:rsidRPr="00D016EC">
                <w:t>1.84</w:t>
              </w:r>
            </w:ins>
          </w:p>
        </w:tc>
        <w:tc>
          <w:tcPr>
            <w:tcW w:w="400" w:type="dxa"/>
            <w:noWrap/>
            <w:vAlign w:val="bottom"/>
            <w:hideMark/>
          </w:tcPr>
          <w:p w14:paraId="7BC8898F" w14:textId="77777777" w:rsidR="00C50A95" w:rsidRPr="00D016EC" w:rsidRDefault="00C50A95" w:rsidP="00416506">
            <w:pPr>
              <w:pStyle w:val="tabletext11"/>
              <w:jc w:val="center"/>
              <w:rPr>
                <w:ins w:id="12368" w:author="Author"/>
              </w:rPr>
            </w:pPr>
            <w:ins w:id="12369" w:author="Author">
              <w:r w:rsidRPr="00D016EC">
                <w:t>1.84</w:t>
              </w:r>
            </w:ins>
          </w:p>
        </w:tc>
        <w:tc>
          <w:tcPr>
            <w:tcW w:w="440" w:type="dxa"/>
            <w:noWrap/>
            <w:vAlign w:val="bottom"/>
            <w:hideMark/>
          </w:tcPr>
          <w:p w14:paraId="57521ED8" w14:textId="77777777" w:rsidR="00C50A95" w:rsidRPr="00D016EC" w:rsidRDefault="00C50A95" w:rsidP="00416506">
            <w:pPr>
              <w:pStyle w:val="tabletext11"/>
              <w:jc w:val="center"/>
              <w:rPr>
                <w:ins w:id="12370" w:author="Author"/>
              </w:rPr>
            </w:pPr>
            <w:ins w:id="12371" w:author="Author">
              <w:r w:rsidRPr="00D016EC">
                <w:t>1.84</w:t>
              </w:r>
            </w:ins>
          </w:p>
        </w:tc>
        <w:tc>
          <w:tcPr>
            <w:tcW w:w="400" w:type="dxa"/>
            <w:noWrap/>
            <w:vAlign w:val="bottom"/>
            <w:hideMark/>
          </w:tcPr>
          <w:p w14:paraId="047633E4" w14:textId="77777777" w:rsidR="00C50A95" w:rsidRPr="00D016EC" w:rsidRDefault="00C50A95" w:rsidP="00416506">
            <w:pPr>
              <w:pStyle w:val="tabletext11"/>
              <w:jc w:val="center"/>
              <w:rPr>
                <w:ins w:id="12372" w:author="Author"/>
              </w:rPr>
            </w:pPr>
            <w:ins w:id="12373" w:author="Author">
              <w:r w:rsidRPr="00D016EC">
                <w:t>1.84</w:t>
              </w:r>
            </w:ins>
          </w:p>
        </w:tc>
        <w:tc>
          <w:tcPr>
            <w:tcW w:w="400" w:type="dxa"/>
            <w:noWrap/>
            <w:vAlign w:val="bottom"/>
            <w:hideMark/>
          </w:tcPr>
          <w:p w14:paraId="45B16920" w14:textId="77777777" w:rsidR="00C50A95" w:rsidRPr="00D016EC" w:rsidRDefault="00C50A95" w:rsidP="00416506">
            <w:pPr>
              <w:pStyle w:val="tabletext11"/>
              <w:jc w:val="center"/>
              <w:rPr>
                <w:ins w:id="12374" w:author="Author"/>
              </w:rPr>
            </w:pPr>
            <w:ins w:id="12375" w:author="Author">
              <w:r w:rsidRPr="00D016EC">
                <w:t>1.84</w:t>
              </w:r>
            </w:ins>
          </w:p>
        </w:tc>
        <w:tc>
          <w:tcPr>
            <w:tcW w:w="400" w:type="dxa"/>
            <w:noWrap/>
            <w:vAlign w:val="bottom"/>
            <w:hideMark/>
          </w:tcPr>
          <w:p w14:paraId="421ACC6A" w14:textId="77777777" w:rsidR="00C50A95" w:rsidRPr="00D016EC" w:rsidRDefault="00C50A95" w:rsidP="00416506">
            <w:pPr>
              <w:pStyle w:val="tabletext11"/>
              <w:jc w:val="center"/>
              <w:rPr>
                <w:ins w:id="12376" w:author="Author"/>
              </w:rPr>
            </w:pPr>
            <w:ins w:id="12377" w:author="Author">
              <w:r w:rsidRPr="00D016EC">
                <w:t>1.84</w:t>
              </w:r>
            </w:ins>
          </w:p>
        </w:tc>
        <w:tc>
          <w:tcPr>
            <w:tcW w:w="400" w:type="dxa"/>
            <w:noWrap/>
            <w:vAlign w:val="bottom"/>
            <w:hideMark/>
          </w:tcPr>
          <w:p w14:paraId="1920C58B" w14:textId="77777777" w:rsidR="00C50A95" w:rsidRPr="00D016EC" w:rsidRDefault="00C50A95" w:rsidP="00416506">
            <w:pPr>
              <w:pStyle w:val="tabletext11"/>
              <w:jc w:val="center"/>
              <w:rPr>
                <w:ins w:id="12378" w:author="Author"/>
              </w:rPr>
            </w:pPr>
            <w:ins w:id="12379" w:author="Author">
              <w:r w:rsidRPr="00D016EC">
                <w:t>1.84</w:t>
              </w:r>
            </w:ins>
          </w:p>
        </w:tc>
        <w:tc>
          <w:tcPr>
            <w:tcW w:w="460" w:type="dxa"/>
            <w:noWrap/>
            <w:vAlign w:val="bottom"/>
            <w:hideMark/>
          </w:tcPr>
          <w:p w14:paraId="19472078" w14:textId="77777777" w:rsidR="00C50A95" w:rsidRPr="00D016EC" w:rsidRDefault="00C50A95" w:rsidP="00416506">
            <w:pPr>
              <w:pStyle w:val="tabletext11"/>
              <w:jc w:val="center"/>
              <w:rPr>
                <w:ins w:id="12380" w:author="Author"/>
              </w:rPr>
            </w:pPr>
            <w:ins w:id="12381" w:author="Author">
              <w:r w:rsidRPr="00D016EC">
                <w:t>1.84</w:t>
              </w:r>
            </w:ins>
          </w:p>
        </w:tc>
      </w:tr>
      <w:tr w:rsidR="00C50A95" w:rsidRPr="00D016EC" w14:paraId="3D01BAB9" w14:textId="77777777" w:rsidTr="00416506">
        <w:trPr>
          <w:trHeight w:val="190"/>
          <w:ins w:id="12382" w:author="Author"/>
        </w:trPr>
        <w:tc>
          <w:tcPr>
            <w:tcW w:w="200" w:type="dxa"/>
            <w:tcBorders>
              <w:right w:val="nil"/>
            </w:tcBorders>
            <w:vAlign w:val="bottom"/>
          </w:tcPr>
          <w:p w14:paraId="3E5F5A72" w14:textId="77777777" w:rsidR="00C50A95" w:rsidRPr="00D016EC" w:rsidRDefault="00C50A95" w:rsidP="00416506">
            <w:pPr>
              <w:pStyle w:val="tabletext11"/>
              <w:jc w:val="right"/>
              <w:rPr>
                <w:ins w:id="12383" w:author="Author"/>
              </w:rPr>
            </w:pPr>
          </w:p>
        </w:tc>
        <w:tc>
          <w:tcPr>
            <w:tcW w:w="1580" w:type="dxa"/>
            <w:tcBorders>
              <w:left w:val="nil"/>
            </w:tcBorders>
            <w:vAlign w:val="bottom"/>
            <w:hideMark/>
          </w:tcPr>
          <w:p w14:paraId="6B1D94BD" w14:textId="77777777" w:rsidR="00C50A95" w:rsidRPr="00D016EC" w:rsidRDefault="00C50A95" w:rsidP="00416506">
            <w:pPr>
              <w:pStyle w:val="tabletext11"/>
              <w:tabs>
                <w:tab w:val="decimal" w:pos="640"/>
              </w:tabs>
              <w:rPr>
                <w:ins w:id="12384" w:author="Author"/>
              </w:rPr>
            </w:pPr>
            <w:ins w:id="12385" w:author="Author">
              <w:r w:rsidRPr="00D016EC">
                <w:t>260,000 to 299,999</w:t>
              </w:r>
            </w:ins>
          </w:p>
        </w:tc>
        <w:tc>
          <w:tcPr>
            <w:tcW w:w="680" w:type="dxa"/>
            <w:noWrap/>
            <w:vAlign w:val="bottom"/>
            <w:hideMark/>
          </w:tcPr>
          <w:p w14:paraId="68E001E1" w14:textId="77777777" w:rsidR="00C50A95" w:rsidRPr="00D016EC" w:rsidRDefault="00C50A95" w:rsidP="00416506">
            <w:pPr>
              <w:pStyle w:val="tabletext11"/>
              <w:jc w:val="center"/>
              <w:rPr>
                <w:ins w:id="12386" w:author="Author"/>
              </w:rPr>
            </w:pPr>
            <w:ins w:id="12387" w:author="Author">
              <w:r w:rsidRPr="00D016EC">
                <w:t>3.22</w:t>
              </w:r>
            </w:ins>
          </w:p>
        </w:tc>
        <w:tc>
          <w:tcPr>
            <w:tcW w:w="900" w:type="dxa"/>
            <w:noWrap/>
            <w:vAlign w:val="bottom"/>
            <w:hideMark/>
          </w:tcPr>
          <w:p w14:paraId="74B5123E" w14:textId="77777777" w:rsidR="00C50A95" w:rsidRPr="00D016EC" w:rsidRDefault="00C50A95" w:rsidP="00416506">
            <w:pPr>
              <w:pStyle w:val="tabletext11"/>
              <w:jc w:val="center"/>
              <w:rPr>
                <w:ins w:id="12388" w:author="Author"/>
              </w:rPr>
            </w:pPr>
            <w:ins w:id="12389" w:author="Author">
              <w:r w:rsidRPr="00D016EC">
                <w:t>2.41</w:t>
              </w:r>
            </w:ins>
          </w:p>
        </w:tc>
        <w:tc>
          <w:tcPr>
            <w:tcW w:w="400" w:type="dxa"/>
            <w:noWrap/>
            <w:vAlign w:val="bottom"/>
            <w:hideMark/>
          </w:tcPr>
          <w:p w14:paraId="6189B7E0" w14:textId="77777777" w:rsidR="00C50A95" w:rsidRPr="00D016EC" w:rsidRDefault="00C50A95" w:rsidP="00416506">
            <w:pPr>
              <w:pStyle w:val="tabletext11"/>
              <w:jc w:val="center"/>
              <w:rPr>
                <w:ins w:id="12390" w:author="Author"/>
              </w:rPr>
            </w:pPr>
            <w:ins w:id="12391" w:author="Author">
              <w:r w:rsidRPr="00D016EC">
                <w:t>2.41</w:t>
              </w:r>
            </w:ins>
          </w:p>
        </w:tc>
        <w:tc>
          <w:tcPr>
            <w:tcW w:w="400" w:type="dxa"/>
            <w:noWrap/>
            <w:vAlign w:val="bottom"/>
            <w:hideMark/>
          </w:tcPr>
          <w:p w14:paraId="7B60072E" w14:textId="77777777" w:rsidR="00C50A95" w:rsidRPr="00D016EC" w:rsidRDefault="00C50A95" w:rsidP="00416506">
            <w:pPr>
              <w:pStyle w:val="tabletext11"/>
              <w:jc w:val="center"/>
              <w:rPr>
                <w:ins w:id="12392" w:author="Author"/>
              </w:rPr>
            </w:pPr>
            <w:ins w:id="12393" w:author="Author">
              <w:r w:rsidRPr="00D016EC">
                <w:t>2.41</w:t>
              </w:r>
            </w:ins>
          </w:p>
        </w:tc>
        <w:tc>
          <w:tcPr>
            <w:tcW w:w="400" w:type="dxa"/>
            <w:noWrap/>
            <w:vAlign w:val="bottom"/>
            <w:hideMark/>
          </w:tcPr>
          <w:p w14:paraId="2E0064C0" w14:textId="77777777" w:rsidR="00C50A95" w:rsidRPr="00D016EC" w:rsidRDefault="00C50A95" w:rsidP="00416506">
            <w:pPr>
              <w:pStyle w:val="tabletext11"/>
              <w:jc w:val="center"/>
              <w:rPr>
                <w:ins w:id="12394" w:author="Author"/>
              </w:rPr>
            </w:pPr>
            <w:ins w:id="12395" w:author="Author">
              <w:r w:rsidRPr="00D016EC">
                <w:t>2.32</w:t>
              </w:r>
            </w:ins>
          </w:p>
        </w:tc>
        <w:tc>
          <w:tcPr>
            <w:tcW w:w="400" w:type="dxa"/>
            <w:noWrap/>
            <w:vAlign w:val="bottom"/>
            <w:hideMark/>
          </w:tcPr>
          <w:p w14:paraId="6025E919" w14:textId="77777777" w:rsidR="00C50A95" w:rsidRPr="00D016EC" w:rsidRDefault="00C50A95" w:rsidP="00416506">
            <w:pPr>
              <w:pStyle w:val="tabletext11"/>
              <w:jc w:val="center"/>
              <w:rPr>
                <w:ins w:id="12396" w:author="Author"/>
              </w:rPr>
            </w:pPr>
            <w:ins w:id="12397" w:author="Author">
              <w:r w:rsidRPr="00D016EC">
                <w:t>2.22</w:t>
              </w:r>
            </w:ins>
          </w:p>
        </w:tc>
        <w:tc>
          <w:tcPr>
            <w:tcW w:w="400" w:type="dxa"/>
            <w:noWrap/>
            <w:vAlign w:val="bottom"/>
            <w:hideMark/>
          </w:tcPr>
          <w:p w14:paraId="296C4BA2" w14:textId="77777777" w:rsidR="00C50A95" w:rsidRPr="00D016EC" w:rsidRDefault="00C50A95" w:rsidP="00416506">
            <w:pPr>
              <w:pStyle w:val="tabletext11"/>
              <w:jc w:val="center"/>
              <w:rPr>
                <w:ins w:id="12398" w:author="Author"/>
              </w:rPr>
            </w:pPr>
            <w:ins w:id="12399" w:author="Author">
              <w:r w:rsidRPr="00D016EC">
                <w:t>2.12</w:t>
              </w:r>
            </w:ins>
          </w:p>
        </w:tc>
        <w:tc>
          <w:tcPr>
            <w:tcW w:w="400" w:type="dxa"/>
            <w:noWrap/>
            <w:vAlign w:val="bottom"/>
            <w:hideMark/>
          </w:tcPr>
          <w:p w14:paraId="3A9E60BE" w14:textId="77777777" w:rsidR="00C50A95" w:rsidRPr="00D016EC" w:rsidRDefault="00C50A95" w:rsidP="00416506">
            <w:pPr>
              <w:pStyle w:val="tabletext11"/>
              <w:jc w:val="center"/>
              <w:rPr>
                <w:ins w:id="12400" w:author="Author"/>
              </w:rPr>
            </w:pPr>
            <w:ins w:id="12401" w:author="Author">
              <w:r w:rsidRPr="00D016EC">
                <w:t>2.03</w:t>
              </w:r>
            </w:ins>
          </w:p>
        </w:tc>
        <w:tc>
          <w:tcPr>
            <w:tcW w:w="400" w:type="dxa"/>
            <w:noWrap/>
            <w:vAlign w:val="bottom"/>
            <w:hideMark/>
          </w:tcPr>
          <w:p w14:paraId="68F21929" w14:textId="77777777" w:rsidR="00C50A95" w:rsidRPr="00D016EC" w:rsidRDefault="00C50A95" w:rsidP="00416506">
            <w:pPr>
              <w:pStyle w:val="tabletext11"/>
              <w:jc w:val="center"/>
              <w:rPr>
                <w:ins w:id="12402" w:author="Author"/>
              </w:rPr>
            </w:pPr>
            <w:ins w:id="12403" w:author="Author">
              <w:r w:rsidRPr="00D016EC">
                <w:t>1.93</w:t>
              </w:r>
            </w:ins>
          </w:p>
        </w:tc>
        <w:tc>
          <w:tcPr>
            <w:tcW w:w="400" w:type="dxa"/>
            <w:noWrap/>
            <w:vAlign w:val="bottom"/>
            <w:hideMark/>
          </w:tcPr>
          <w:p w14:paraId="2ABC2651" w14:textId="77777777" w:rsidR="00C50A95" w:rsidRPr="00D016EC" w:rsidRDefault="00C50A95" w:rsidP="00416506">
            <w:pPr>
              <w:pStyle w:val="tabletext11"/>
              <w:jc w:val="center"/>
              <w:rPr>
                <w:ins w:id="12404" w:author="Author"/>
              </w:rPr>
            </w:pPr>
            <w:ins w:id="12405" w:author="Author">
              <w:r w:rsidRPr="00D016EC">
                <w:t>1.93</w:t>
              </w:r>
            </w:ins>
          </w:p>
        </w:tc>
        <w:tc>
          <w:tcPr>
            <w:tcW w:w="400" w:type="dxa"/>
            <w:noWrap/>
            <w:vAlign w:val="bottom"/>
            <w:hideMark/>
          </w:tcPr>
          <w:p w14:paraId="0F16C4E6" w14:textId="77777777" w:rsidR="00C50A95" w:rsidRPr="00D016EC" w:rsidRDefault="00C50A95" w:rsidP="00416506">
            <w:pPr>
              <w:pStyle w:val="tabletext11"/>
              <w:jc w:val="center"/>
              <w:rPr>
                <w:ins w:id="12406" w:author="Author"/>
              </w:rPr>
            </w:pPr>
            <w:ins w:id="12407" w:author="Author">
              <w:r w:rsidRPr="00D016EC">
                <w:t>1.93</w:t>
              </w:r>
            </w:ins>
          </w:p>
        </w:tc>
        <w:tc>
          <w:tcPr>
            <w:tcW w:w="400" w:type="dxa"/>
            <w:noWrap/>
            <w:vAlign w:val="bottom"/>
            <w:hideMark/>
          </w:tcPr>
          <w:p w14:paraId="778C6C5D" w14:textId="77777777" w:rsidR="00C50A95" w:rsidRPr="00D016EC" w:rsidRDefault="00C50A95" w:rsidP="00416506">
            <w:pPr>
              <w:pStyle w:val="tabletext11"/>
              <w:jc w:val="center"/>
              <w:rPr>
                <w:ins w:id="12408" w:author="Author"/>
              </w:rPr>
            </w:pPr>
            <w:ins w:id="12409" w:author="Author">
              <w:r w:rsidRPr="00D016EC">
                <w:t>1.93</w:t>
              </w:r>
            </w:ins>
          </w:p>
        </w:tc>
        <w:tc>
          <w:tcPr>
            <w:tcW w:w="400" w:type="dxa"/>
            <w:noWrap/>
            <w:vAlign w:val="bottom"/>
            <w:hideMark/>
          </w:tcPr>
          <w:p w14:paraId="6126308E" w14:textId="77777777" w:rsidR="00C50A95" w:rsidRPr="00D016EC" w:rsidRDefault="00C50A95" w:rsidP="00416506">
            <w:pPr>
              <w:pStyle w:val="tabletext11"/>
              <w:jc w:val="center"/>
              <w:rPr>
                <w:ins w:id="12410" w:author="Author"/>
              </w:rPr>
            </w:pPr>
            <w:ins w:id="12411" w:author="Author">
              <w:r w:rsidRPr="00D016EC">
                <w:t>1.93</w:t>
              </w:r>
            </w:ins>
          </w:p>
        </w:tc>
        <w:tc>
          <w:tcPr>
            <w:tcW w:w="400" w:type="dxa"/>
            <w:noWrap/>
            <w:vAlign w:val="bottom"/>
            <w:hideMark/>
          </w:tcPr>
          <w:p w14:paraId="1121B2B2" w14:textId="77777777" w:rsidR="00C50A95" w:rsidRPr="00D016EC" w:rsidRDefault="00C50A95" w:rsidP="00416506">
            <w:pPr>
              <w:pStyle w:val="tabletext11"/>
              <w:jc w:val="center"/>
              <w:rPr>
                <w:ins w:id="12412" w:author="Author"/>
              </w:rPr>
            </w:pPr>
            <w:ins w:id="12413" w:author="Author">
              <w:r w:rsidRPr="00D016EC">
                <w:t>1.93</w:t>
              </w:r>
            </w:ins>
          </w:p>
        </w:tc>
        <w:tc>
          <w:tcPr>
            <w:tcW w:w="400" w:type="dxa"/>
            <w:noWrap/>
            <w:vAlign w:val="bottom"/>
            <w:hideMark/>
          </w:tcPr>
          <w:p w14:paraId="54D11AD9" w14:textId="77777777" w:rsidR="00C50A95" w:rsidRPr="00D016EC" w:rsidRDefault="00C50A95" w:rsidP="00416506">
            <w:pPr>
              <w:pStyle w:val="tabletext11"/>
              <w:jc w:val="center"/>
              <w:rPr>
                <w:ins w:id="12414" w:author="Author"/>
              </w:rPr>
            </w:pPr>
            <w:ins w:id="12415" w:author="Author">
              <w:r w:rsidRPr="00D016EC">
                <w:t>1.93</w:t>
              </w:r>
            </w:ins>
          </w:p>
        </w:tc>
        <w:tc>
          <w:tcPr>
            <w:tcW w:w="400" w:type="dxa"/>
            <w:noWrap/>
            <w:vAlign w:val="bottom"/>
            <w:hideMark/>
          </w:tcPr>
          <w:p w14:paraId="74FFDBE8" w14:textId="77777777" w:rsidR="00C50A95" w:rsidRPr="00D016EC" w:rsidRDefault="00C50A95" w:rsidP="00416506">
            <w:pPr>
              <w:pStyle w:val="tabletext11"/>
              <w:jc w:val="center"/>
              <w:rPr>
                <w:ins w:id="12416" w:author="Author"/>
              </w:rPr>
            </w:pPr>
            <w:ins w:id="12417" w:author="Author">
              <w:r w:rsidRPr="00D016EC">
                <w:t>1.93</w:t>
              </w:r>
            </w:ins>
          </w:p>
        </w:tc>
        <w:tc>
          <w:tcPr>
            <w:tcW w:w="400" w:type="dxa"/>
            <w:noWrap/>
            <w:vAlign w:val="bottom"/>
            <w:hideMark/>
          </w:tcPr>
          <w:p w14:paraId="16A454C3" w14:textId="77777777" w:rsidR="00C50A95" w:rsidRPr="00D016EC" w:rsidRDefault="00C50A95" w:rsidP="00416506">
            <w:pPr>
              <w:pStyle w:val="tabletext11"/>
              <w:jc w:val="center"/>
              <w:rPr>
                <w:ins w:id="12418" w:author="Author"/>
              </w:rPr>
            </w:pPr>
            <w:ins w:id="12419" w:author="Author">
              <w:r w:rsidRPr="00D016EC">
                <w:t>1.93</w:t>
              </w:r>
            </w:ins>
          </w:p>
        </w:tc>
        <w:tc>
          <w:tcPr>
            <w:tcW w:w="400" w:type="dxa"/>
            <w:noWrap/>
            <w:vAlign w:val="bottom"/>
            <w:hideMark/>
          </w:tcPr>
          <w:p w14:paraId="39546B85" w14:textId="77777777" w:rsidR="00C50A95" w:rsidRPr="00D016EC" w:rsidRDefault="00C50A95" w:rsidP="00416506">
            <w:pPr>
              <w:pStyle w:val="tabletext11"/>
              <w:jc w:val="center"/>
              <w:rPr>
                <w:ins w:id="12420" w:author="Author"/>
              </w:rPr>
            </w:pPr>
            <w:ins w:id="12421" w:author="Author">
              <w:r w:rsidRPr="00D016EC">
                <w:t>1.93</w:t>
              </w:r>
            </w:ins>
          </w:p>
        </w:tc>
        <w:tc>
          <w:tcPr>
            <w:tcW w:w="400" w:type="dxa"/>
            <w:noWrap/>
            <w:vAlign w:val="bottom"/>
            <w:hideMark/>
          </w:tcPr>
          <w:p w14:paraId="76ADAD5F" w14:textId="77777777" w:rsidR="00C50A95" w:rsidRPr="00D016EC" w:rsidRDefault="00C50A95" w:rsidP="00416506">
            <w:pPr>
              <w:pStyle w:val="tabletext11"/>
              <w:jc w:val="center"/>
              <w:rPr>
                <w:ins w:id="12422" w:author="Author"/>
              </w:rPr>
            </w:pPr>
            <w:ins w:id="12423" w:author="Author">
              <w:r w:rsidRPr="00D016EC">
                <w:t>1.93</w:t>
              </w:r>
            </w:ins>
          </w:p>
        </w:tc>
        <w:tc>
          <w:tcPr>
            <w:tcW w:w="400" w:type="dxa"/>
            <w:noWrap/>
            <w:vAlign w:val="bottom"/>
            <w:hideMark/>
          </w:tcPr>
          <w:p w14:paraId="7FE11077" w14:textId="77777777" w:rsidR="00C50A95" w:rsidRPr="00D016EC" w:rsidRDefault="00C50A95" w:rsidP="00416506">
            <w:pPr>
              <w:pStyle w:val="tabletext11"/>
              <w:jc w:val="center"/>
              <w:rPr>
                <w:ins w:id="12424" w:author="Author"/>
              </w:rPr>
            </w:pPr>
            <w:ins w:id="12425" w:author="Author">
              <w:r w:rsidRPr="00D016EC">
                <w:t>1.93</w:t>
              </w:r>
            </w:ins>
          </w:p>
        </w:tc>
        <w:tc>
          <w:tcPr>
            <w:tcW w:w="400" w:type="dxa"/>
            <w:noWrap/>
            <w:vAlign w:val="bottom"/>
            <w:hideMark/>
          </w:tcPr>
          <w:p w14:paraId="7841A847" w14:textId="77777777" w:rsidR="00C50A95" w:rsidRPr="00D016EC" w:rsidRDefault="00C50A95" w:rsidP="00416506">
            <w:pPr>
              <w:pStyle w:val="tabletext11"/>
              <w:jc w:val="center"/>
              <w:rPr>
                <w:ins w:id="12426" w:author="Author"/>
              </w:rPr>
            </w:pPr>
            <w:ins w:id="12427" w:author="Author">
              <w:r w:rsidRPr="00D016EC">
                <w:t>1.93</w:t>
              </w:r>
            </w:ins>
          </w:p>
        </w:tc>
        <w:tc>
          <w:tcPr>
            <w:tcW w:w="400" w:type="dxa"/>
            <w:noWrap/>
            <w:vAlign w:val="bottom"/>
            <w:hideMark/>
          </w:tcPr>
          <w:p w14:paraId="09E1A029" w14:textId="77777777" w:rsidR="00C50A95" w:rsidRPr="00D016EC" w:rsidRDefault="00C50A95" w:rsidP="00416506">
            <w:pPr>
              <w:pStyle w:val="tabletext11"/>
              <w:jc w:val="center"/>
              <w:rPr>
                <w:ins w:id="12428" w:author="Author"/>
              </w:rPr>
            </w:pPr>
            <w:ins w:id="12429" w:author="Author">
              <w:r w:rsidRPr="00D016EC">
                <w:t>1.93</w:t>
              </w:r>
            </w:ins>
          </w:p>
        </w:tc>
        <w:tc>
          <w:tcPr>
            <w:tcW w:w="440" w:type="dxa"/>
            <w:noWrap/>
            <w:vAlign w:val="bottom"/>
            <w:hideMark/>
          </w:tcPr>
          <w:p w14:paraId="2FC9FBD1" w14:textId="77777777" w:rsidR="00C50A95" w:rsidRPr="00D016EC" w:rsidRDefault="00C50A95" w:rsidP="00416506">
            <w:pPr>
              <w:pStyle w:val="tabletext11"/>
              <w:jc w:val="center"/>
              <w:rPr>
                <w:ins w:id="12430" w:author="Author"/>
              </w:rPr>
            </w:pPr>
            <w:ins w:id="12431" w:author="Author">
              <w:r w:rsidRPr="00D016EC">
                <w:t>1.93</w:t>
              </w:r>
            </w:ins>
          </w:p>
        </w:tc>
        <w:tc>
          <w:tcPr>
            <w:tcW w:w="400" w:type="dxa"/>
            <w:noWrap/>
            <w:vAlign w:val="bottom"/>
            <w:hideMark/>
          </w:tcPr>
          <w:p w14:paraId="72CE603B" w14:textId="77777777" w:rsidR="00C50A95" w:rsidRPr="00D016EC" w:rsidRDefault="00C50A95" w:rsidP="00416506">
            <w:pPr>
              <w:pStyle w:val="tabletext11"/>
              <w:jc w:val="center"/>
              <w:rPr>
                <w:ins w:id="12432" w:author="Author"/>
              </w:rPr>
            </w:pPr>
            <w:ins w:id="12433" w:author="Author">
              <w:r w:rsidRPr="00D016EC">
                <w:t>1.93</w:t>
              </w:r>
            </w:ins>
          </w:p>
        </w:tc>
        <w:tc>
          <w:tcPr>
            <w:tcW w:w="400" w:type="dxa"/>
            <w:noWrap/>
            <w:vAlign w:val="bottom"/>
            <w:hideMark/>
          </w:tcPr>
          <w:p w14:paraId="724EB96E" w14:textId="77777777" w:rsidR="00C50A95" w:rsidRPr="00D016EC" w:rsidRDefault="00C50A95" w:rsidP="00416506">
            <w:pPr>
              <w:pStyle w:val="tabletext11"/>
              <w:jc w:val="center"/>
              <w:rPr>
                <w:ins w:id="12434" w:author="Author"/>
              </w:rPr>
            </w:pPr>
            <w:ins w:id="12435" w:author="Author">
              <w:r w:rsidRPr="00D016EC">
                <w:t>1.93</w:t>
              </w:r>
            </w:ins>
          </w:p>
        </w:tc>
        <w:tc>
          <w:tcPr>
            <w:tcW w:w="400" w:type="dxa"/>
            <w:noWrap/>
            <w:vAlign w:val="bottom"/>
            <w:hideMark/>
          </w:tcPr>
          <w:p w14:paraId="512CB6DB" w14:textId="77777777" w:rsidR="00C50A95" w:rsidRPr="00D016EC" w:rsidRDefault="00C50A95" w:rsidP="00416506">
            <w:pPr>
              <w:pStyle w:val="tabletext11"/>
              <w:jc w:val="center"/>
              <w:rPr>
                <w:ins w:id="12436" w:author="Author"/>
              </w:rPr>
            </w:pPr>
            <w:ins w:id="12437" w:author="Author">
              <w:r w:rsidRPr="00D016EC">
                <w:t>1.93</w:t>
              </w:r>
            </w:ins>
          </w:p>
        </w:tc>
        <w:tc>
          <w:tcPr>
            <w:tcW w:w="400" w:type="dxa"/>
            <w:noWrap/>
            <w:vAlign w:val="bottom"/>
            <w:hideMark/>
          </w:tcPr>
          <w:p w14:paraId="3B6FE02D" w14:textId="77777777" w:rsidR="00C50A95" w:rsidRPr="00D016EC" w:rsidRDefault="00C50A95" w:rsidP="00416506">
            <w:pPr>
              <w:pStyle w:val="tabletext11"/>
              <w:jc w:val="center"/>
              <w:rPr>
                <w:ins w:id="12438" w:author="Author"/>
              </w:rPr>
            </w:pPr>
            <w:ins w:id="12439" w:author="Author">
              <w:r w:rsidRPr="00D016EC">
                <w:t>1.93</w:t>
              </w:r>
            </w:ins>
          </w:p>
        </w:tc>
        <w:tc>
          <w:tcPr>
            <w:tcW w:w="460" w:type="dxa"/>
            <w:noWrap/>
            <w:vAlign w:val="bottom"/>
            <w:hideMark/>
          </w:tcPr>
          <w:p w14:paraId="4DF7F869" w14:textId="77777777" w:rsidR="00C50A95" w:rsidRPr="00D016EC" w:rsidRDefault="00C50A95" w:rsidP="00416506">
            <w:pPr>
              <w:pStyle w:val="tabletext11"/>
              <w:jc w:val="center"/>
              <w:rPr>
                <w:ins w:id="12440" w:author="Author"/>
              </w:rPr>
            </w:pPr>
            <w:ins w:id="12441" w:author="Author">
              <w:r w:rsidRPr="00D016EC">
                <w:t>1.93</w:t>
              </w:r>
            </w:ins>
          </w:p>
        </w:tc>
      </w:tr>
      <w:tr w:rsidR="00C50A95" w:rsidRPr="00D016EC" w14:paraId="3F58206A" w14:textId="77777777" w:rsidTr="00416506">
        <w:trPr>
          <w:trHeight w:val="190"/>
          <w:ins w:id="12442" w:author="Author"/>
        </w:trPr>
        <w:tc>
          <w:tcPr>
            <w:tcW w:w="200" w:type="dxa"/>
            <w:tcBorders>
              <w:right w:val="nil"/>
            </w:tcBorders>
            <w:vAlign w:val="bottom"/>
          </w:tcPr>
          <w:p w14:paraId="0665183D" w14:textId="77777777" w:rsidR="00C50A95" w:rsidRPr="00D016EC" w:rsidRDefault="00C50A95" w:rsidP="00416506">
            <w:pPr>
              <w:pStyle w:val="tabletext11"/>
              <w:jc w:val="right"/>
              <w:rPr>
                <w:ins w:id="12443" w:author="Author"/>
              </w:rPr>
            </w:pPr>
          </w:p>
        </w:tc>
        <w:tc>
          <w:tcPr>
            <w:tcW w:w="1580" w:type="dxa"/>
            <w:tcBorders>
              <w:left w:val="nil"/>
            </w:tcBorders>
            <w:vAlign w:val="bottom"/>
            <w:hideMark/>
          </w:tcPr>
          <w:p w14:paraId="6F5F8525" w14:textId="77777777" w:rsidR="00C50A95" w:rsidRPr="00D016EC" w:rsidRDefault="00C50A95" w:rsidP="00416506">
            <w:pPr>
              <w:pStyle w:val="tabletext11"/>
              <w:tabs>
                <w:tab w:val="decimal" w:pos="640"/>
              </w:tabs>
              <w:rPr>
                <w:ins w:id="12444" w:author="Author"/>
              </w:rPr>
            </w:pPr>
            <w:ins w:id="12445" w:author="Author">
              <w:r w:rsidRPr="00D016EC">
                <w:t>300,000 to 349,999</w:t>
              </w:r>
            </w:ins>
          </w:p>
        </w:tc>
        <w:tc>
          <w:tcPr>
            <w:tcW w:w="680" w:type="dxa"/>
            <w:noWrap/>
            <w:vAlign w:val="bottom"/>
            <w:hideMark/>
          </w:tcPr>
          <w:p w14:paraId="3E83C3FE" w14:textId="77777777" w:rsidR="00C50A95" w:rsidRPr="00D016EC" w:rsidRDefault="00C50A95" w:rsidP="00416506">
            <w:pPr>
              <w:pStyle w:val="tabletext11"/>
              <w:jc w:val="center"/>
              <w:rPr>
                <w:ins w:id="12446" w:author="Author"/>
              </w:rPr>
            </w:pPr>
            <w:ins w:id="12447" w:author="Author">
              <w:r w:rsidRPr="00D016EC">
                <w:t>3.40</w:t>
              </w:r>
            </w:ins>
          </w:p>
        </w:tc>
        <w:tc>
          <w:tcPr>
            <w:tcW w:w="900" w:type="dxa"/>
            <w:noWrap/>
            <w:vAlign w:val="bottom"/>
            <w:hideMark/>
          </w:tcPr>
          <w:p w14:paraId="6002C24F" w14:textId="77777777" w:rsidR="00C50A95" w:rsidRPr="00D016EC" w:rsidRDefault="00C50A95" w:rsidP="00416506">
            <w:pPr>
              <w:pStyle w:val="tabletext11"/>
              <w:jc w:val="center"/>
              <w:rPr>
                <w:ins w:id="12448" w:author="Author"/>
              </w:rPr>
            </w:pPr>
            <w:ins w:id="12449" w:author="Author">
              <w:r w:rsidRPr="00D016EC">
                <w:t>2.55</w:t>
              </w:r>
            </w:ins>
          </w:p>
        </w:tc>
        <w:tc>
          <w:tcPr>
            <w:tcW w:w="400" w:type="dxa"/>
            <w:noWrap/>
            <w:vAlign w:val="bottom"/>
            <w:hideMark/>
          </w:tcPr>
          <w:p w14:paraId="64E54523" w14:textId="77777777" w:rsidR="00C50A95" w:rsidRPr="00D016EC" w:rsidRDefault="00C50A95" w:rsidP="00416506">
            <w:pPr>
              <w:pStyle w:val="tabletext11"/>
              <w:jc w:val="center"/>
              <w:rPr>
                <w:ins w:id="12450" w:author="Author"/>
              </w:rPr>
            </w:pPr>
            <w:ins w:id="12451" w:author="Author">
              <w:r w:rsidRPr="00D016EC">
                <w:t>2.55</w:t>
              </w:r>
            </w:ins>
          </w:p>
        </w:tc>
        <w:tc>
          <w:tcPr>
            <w:tcW w:w="400" w:type="dxa"/>
            <w:noWrap/>
            <w:vAlign w:val="bottom"/>
            <w:hideMark/>
          </w:tcPr>
          <w:p w14:paraId="4A9A33E5" w14:textId="77777777" w:rsidR="00C50A95" w:rsidRPr="00D016EC" w:rsidRDefault="00C50A95" w:rsidP="00416506">
            <w:pPr>
              <w:pStyle w:val="tabletext11"/>
              <w:jc w:val="center"/>
              <w:rPr>
                <w:ins w:id="12452" w:author="Author"/>
              </w:rPr>
            </w:pPr>
            <w:ins w:id="12453" w:author="Author">
              <w:r w:rsidRPr="00D016EC">
                <w:t>2.55</w:t>
              </w:r>
            </w:ins>
          </w:p>
        </w:tc>
        <w:tc>
          <w:tcPr>
            <w:tcW w:w="400" w:type="dxa"/>
            <w:noWrap/>
            <w:vAlign w:val="bottom"/>
            <w:hideMark/>
          </w:tcPr>
          <w:p w14:paraId="18C5AC6A" w14:textId="77777777" w:rsidR="00C50A95" w:rsidRPr="00D016EC" w:rsidRDefault="00C50A95" w:rsidP="00416506">
            <w:pPr>
              <w:pStyle w:val="tabletext11"/>
              <w:jc w:val="center"/>
              <w:rPr>
                <w:ins w:id="12454" w:author="Author"/>
              </w:rPr>
            </w:pPr>
            <w:ins w:id="12455" w:author="Author">
              <w:r w:rsidRPr="00D016EC">
                <w:t>2.45</w:t>
              </w:r>
            </w:ins>
          </w:p>
        </w:tc>
        <w:tc>
          <w:tcPr>
            <w:tcW w:w="400" w:type="dxa"/>
            <w:noWrap/>
            <w:vAlign w:val="bottom"/>
            <w:hideMark/>
          </w:tcPr>
          <w:p w14:paraId="72741846" w14:textId="77777777" w:rsidR="00C50A95" w:rsidRPr="00D016EC" w:rsidRDefault="00C50A95" w:rsidP="00416506">
            <w:pPr>
              <w:pStyle w:val="tabletext11"/>
              <w:jc w:val="center"/>
              <w:rPr>
                <w:ins w:id="12456" w:author="Author"/>
              </w:rPr>
            </w:pPr>
            <w:ins w:id="12457" w:author="Author">
              <w:r w:rsidRPr="00D016EC">
                <w:t>2.35</w:t>
              </w:r>
            </w:ins>
          </w:p>
        </w:tc>
        <w:tc>
          <w:tcPr>
            <w:tcW w:w="400" w:type="dxa"/>
            <w:noWrap/>
            <w:vAlign w:val="bottom"/>
            <w:hideMark/>
          </w:tcPr>
          <w:p w14:paraId="6AD4375A" w14:textId="77777777" w:rsidR="00C50A95" w:rsidRPr="00D016EC" w:rsidRDefault="00C50A95" w:rsidP="00416506">
            <w:pPr>
              <w:pStyle w:val="tabletext11"/>
              <w:jc w:val="center"/>
              <w:rPr>
                <w:ins w:id="12458" w:author="Author"/>
              </w:rPr>
            </w:pPr>
            <w:ins w:id="12459" w:author="Author">
              <w:r w:rsidRPr="00D016EC">
                <w:t>2.25</w:t>
              </w:r>
            </w:ins>
          </w:p>
        </w:tc>
        <w:tc>
          <w:tcPr>
            <w:tcW w:w="400" w:type="dxa"/>
            <w:noWrap/>
            <w:vAlign w:val="bottom"/>
            <w:hideMark/>
          </w:tcPr>
          <w:p w14:paraId="6A5C76B2" w14:textId="77777777" w:rsidR="00C50A95" w:rsidRPr="00D016EC" w:rsidRDefault="00C50A95" w:rsidP="00416506">
            <w:pPr>
              <w:pStyle w:val="tabletext11"/>
              <w:jc w:val="center"/>
              <w:rPr>
                <w:ins w:id="12460" w:author="Author"/>
              </w:rPr>
            </w:pPr>
            <w:ins w:id="12461" w:author="Author">
              <w:r w:rsidRPr="00D016EC">
                <w:t>2.14</w:t>
              </w:r>
            </w:ins>
          </w:p>
        </w:tc>
        <w:tc>
          <w:tcPr>
            <w:tcW w:w="400" w:type="dxa"/>
            <w:noWrap/>
            <w:vAlign w:val="bottom"/>
            <w:hideMark/>
          </w:tcPr>
          <w:p w14:paraId="7842865E" w14:textId="77777777" w:rsidR="00C50A95" w:rsidRPr="00D016EC" w:rsidRDefault="00C50A95" w:rsidP="00416506">
            <w:pPr>
              <w:pStyle w:val="tabletext11"/>
              <w:jc w:val="center"/>
              <w:rPr>
                <w:ins w:id="12462" w:author="Author"/>
              </w:rPr>
            </w:pPr>
            <w:ins w:id="12463" w:author="Author">
              <w:r w:rsidRPr="00D016EC">
                <w:t>2.04</w:t>
              </w:r>
            </w:ins>
          </w:p>
        </w:tc>
        <w:tc>
          <w:tcPr>
            <w:tcW w:w="400" w:type="dxa"/>
            <w:noWrap/>
            <w:vAlign w:val="bottom"/>
            <w:hideMark/>
          </w:tcPr>
          <w:p w14:paraId="2B29C015" w14:textId="77777777" w:rsidR="00C50A95" w:rsidRPr="00D016EC" w:rsidRDefault="00C50A95" w:rsidP="00416506">
            <w:pPr>
              <w:pStyle w:val="tabletext11"/>
              <w:jc w:val="center"/>
              <w:rPr>
                <w:ins w:id="12464" w:author="Author"/>
              </w:rPr>
            </w:pPr>
            <w:ins w:id="12465" w:author="Author">
              <w:r w:rsidRPr="00D016EC">
                <w:t>2.04</w:t>
              </w:r>
            </w:ins>
          </w:p>
        </w:tc>
        <w:tc>
          <w:tcPr>
            <w:tcW w:w="400" w:type="dxa"/>
            <w:noWrap/>
            <w:vAlign w:val="bottom"/>
            <w:hideMark/>
          </w:tcPr>
          <w:p w14:paraId="7BBAA9E3" w14:textId="77777777" w:rsidR="00C50A95" w:rsidRPr="00D016EC" w:rsidRDefault="00C50A95" w:rsidP="00416506">
            <w:pPr>
              <w:pStyle w:val="tabletext11"/>
              <w:jc w:val="center"/>
              <w:rPr>
                <w:ins w:id="12466" w:author="Author"/>
              </w:rPr>
            </w:pPr>
            <w:ins w:id="12467" w:author="Author">
              <w:r w:rsidRPr="00D016EC">
                <w:t>2.04</w:t>
              </w:r>
            </w:ins>
          </w:p>
        </w:tc>
        <w:tc>
          <w:tcPr>
            <w:tcW w:w="400" w:type="dxa"/>
            <w:noWrap/>
            <w:vAlign w:val="bottom"/>
            <w:hideMark/>
          </w:tcPr>
          <w:p w14:paraId="43145583" w14:textId="77777777" w:rsidR="00C50A95" w:rsidRPr="00D016EC" w:rsidRDefault="00C50A95" w:rsidP="00416506">
            <w:pPr>
              <w:pStyle w:val="tabletext11"/>
              <w:jc w:val="center"/>
              <w:rPr>
                <w:ins w:id="12468" w:author="Author"/>
              </w:rPr>
            </w:pPr>
            <w:ins w:id="12469" w:author="Author">
              <w:r w:rsidRPr="00D016EC">
                <w:t>2.04</w:t>
              </w:r>
            </w:ins>
          </w:p>
        </w:tc>
        <w:tc>
          <w:tcPr>
            <w:tcW w:w="400" w:type="dxa"/>
            <w:noWrap/>
            <w:vAlign w:val="bottom"/>
            <w:hideMark/>
          </w:tcPr>
          <w:p w14:paraId="7E2159BA" w14:textId="77777777" w:rsidR="00C50A95" w:rsidRPr="00D016EC" w:rsidRDefault="00C50A95" w:rsidP="00416506">
            <w:pPr>
              <w:pStyle w:val="tabletext11"/>
              <w:jc w:val="center"/>
              <w:rPr>
                <w:ins w:id="12470" w:author="Author"/>
              </w:rPr>
            </w:pPr>
            <w:ins w:id="12471" w:author="Author">
              <w:r w:rsidRPr="00D016EC">
                <w:t>2.04</w:t>
              </w:r>
            </w:ins>
          </w:p>
        </w:tc>
        <w:tc>
          <w:tcPr>
            <w:tcW w:w="400" w:type="dxa"/>
            <w:noWrap/>
            <w:vAlign w:val="bottom"/>
            <w:hideMark/>
          </w:tcPr>
          <w:p w14:paraId="607C3E49" w14:textId="77777777" w:rsidR="00C50A95" w:rsidRPr="00D016EC" w:rsidRDefault="00C50A95" w:rsidP="00416506">
            <w:pPr>
              <w:pStyle w:val="tabletext11"/>
              <w:jc w:val="center"/>
              <w:rPr>
                <w:ins w:id="12472" w:author="Author"/>
              </w:rPr>
            </w:pPr>
            <w:ins w:id="12473" w:author="Author">
              <w:r w:rsidRPr="00D016EC">
                <w:t>2.04</w:t>
              </w:r>
            </w:ins>
          </w:p>
        </w:tc>
        <w:tc>
          <w:tcPr>
            <w:tcW w:w="400" w:type="dxa"/>
            <w:noWrap/>
            <w:vAlign w:val="bottom"/>
            <w:hideMark/>
          </w:tcPr>
          <w:p w14:paraId="196E7154" w14:textId="77777777" w:rsidR="00C50A95" w:rsidRPr="00D016EC" w:rsidRDefault="00C50A95" w:rsidP="00416506">
            <w:pPr>
              <w:pStyle w:val="tabletext11"/>
              <w:jc w:val="center"/>
              <w:rPr>
                <w:ins w:id="12474" w:author="Author"/>
              </w:rPr>
            </w:pPr>
            <w:ins w:id="12475" w:author="Author">
              <w:r w:rsidRPr="00D016EC">
                <w:t>2.04</w:t>
              </w:r>
            </w:ins>
          </w:p>
        </w:tc>
        <w:tc>
          <w:tcPr>
            <w:tcW w:w="400" w:type="dxa"/>
            <w:noWrap/>
            <w:vAlign w:val="bottom"/>
            <w:hideMark/>
          </w:tcPr>
          <w:p w14:paraId="3CFE7231" w14:textId="77777777" w:rsidR="00C50A95" w:rsidRPr="00D016EC" w:rsidRDefault="00C50A95" w:rsidP="00416506">
            <w:pPr>
              <w:pStyle w:val="tabletext11"/>
              <w:jc w:val="center"/>
              <w:rPr>
                <w:ins w:id="12476" w:author="Author"/>
              </w:rPr>
            </w:pPr>
            <w:ins w:id="12477" w:author="Author">
              <w:r w:rsidRPr="00D016EC">
                <w:t>2.04</w:t>
              </w:r>
            </w:ins>
          </w:p>
        </w:tc>
        <w:tc>
          <w:tcPr>
            <w:tcW w:w="400" w:type="dxa"/>
            <w:noWrap/>
            <w:vAlign w:val="bottom"/>
            <w:hideMark/>
          </w:tcPr>
          <w:p w14:paraId="086F9101" w14:textId="77777777" w:rsidR="00C50A95" w:rsidRPr="00D016EC" w:rsidRDefault="00C50A95" w:rsidP="00416506">
            <w:pPr>
              <w:pStyle w:val="tabletext11"/>
              <w:jc w:val="center"/>
              <w:rPr>
                <w:ins w:id="12478" w:author="Author"/>
              </w:rPr>
            </w:pPr>
            <w:ins w:id="12479" w:author="Author">
              <w:r w:rsidRPr="00D016EC">
                <w:t>2.04</w:t>
              </w:r>
            </w:ins>
          </w:p>
        </w:tc>
        <w:tc>
          <w:tcPr>
            <w:tcW w:w="400" w:type="dxa"/>
            <w:noWrap/>
            <w:vAlign w:val="bottom"/>
            <w:hideMark/>
          </w:tcPr>
          <w:p w14:paraId="3B1A869D" w14:textId="77777777" w:rsidR="00C50A95" w:rsidRPr="00D016EC" w:rsidRDefault="00C50A95" w:rsidP="00416506">
            <w:pPr>
              <w:pStyle w:val="tabletext11"/>
              <w:jc w:val="center"/>
              <w:rPr>
                <w:ins w:id="12480" w:author="Author"/>
              </w:rPr>
            </w:pPr>
            <w:ins w:id="12481" w:author="Author">
              <w:r w:rsidRPr="00D016EC">
                <w:t>2.04</w:t>
              </w:r>
            </w:ins>
          </w:p>
        </w:tc>
        <w:tc>
          <w:tcPr>
            <w:tcW w:w="400" w:type="dxa"/>
            <w:noWrap/>
            <w:vAlign w:val="bottom"/>
            <w:hideMark/>
          </w:tcPr>
          <w:p w14:paraId="03AB182B" w14:textId="77777777" w:rsidR="00C50A95" w:rsidRPr="00D016EC" w:rsidRDefault="00C50A95" w:rsidP="00416506">
            <w:pPr>
              <w:pStyle w:val="tabletext11"/>
              <w:jc w:val="center"/>
              <w:rPr>
                <w:ins w:id="12482" w:author="Author"/>
              </w:rPr>
            </w:pPr>
            <w:ins w:id="12483" w:author="Author">
              <w:r w:rsidRPr="00D016EC">
                <w:t>2.04</w:t>
              </w:r>
            </w:ins>
          </w:p>
        </w:tc>
        <w:tc>
          <w:tcPr>
            <w:tcW w:w="400" w:type="dxa"/>
            <w:noWrap/>
            <w:vAlign w:val="bottom"/>
            <w:hideMark/>
          </w:tcPr>
          <w:p w14:paraId="55CAE902" w14:textId="77777777" w:rsidR="00C50A95" w:rsidRPr="00D016EC" w:rsidRDefault="00C50A95" w:rsidP="00416506">
            <w:pPr>
              <w:pStyle w:val="tabletext11"/>
              <w:jc w:val="center"/>
              <w:rPr>
                <w:ins w:id="12484" w:author="Author"/>
              </w:rPr>
            </w:pPr>
            <w:ins w:id="12485" w:author="Author">
              <w:r w:rsidRPr="00D016EC">
                <w:t>2.04</w:t>
              </w:r>
            </w:ins>
          </w:p>
        </w:tc>
        <w:tc>
          <w:tcPr>
            <w:tcW w:w="400" w:type="dxa"/>
            <w:noWrap/>
            <w:vAlign w:val="bottom"/>
            <w:hideMark/>
          </w:tcPr>
          <w:p w14:paraId="6459E530" w14:textId="77777777" w:rsidR="00C50A95" w:rsidRPr="00D016EC" w:rsidRDefault="00C50A95" w:rsidP="00416506">
            <w:pPr>
              <w:pStyle w:val="tabletext11"/>
              <w:jc w:val="center"/>
              <w:rPr>
                <w:ins w:id="12486" w:author="Author"/>
              </w:rPr>
            </w:pPr>
            <w:ins w:id="12487" w:author="Author">
              <w:r w:rsidRPr="00D016EC">
                <w:t>2.04</w:t>
              </w:r>
            </w:ins>
          </w:p>
        </w:tc>
        <w:tc>
          <w:tcPr>
            <w:tcW w:w="400" w:type="dxa"/>
            <w:noWrap/>
            <w:vAlign w:val="bottom"/>
            <w:hideMark/>
          </w:tcPr>
          <w:p w14:paraId="67BA5F1E" w14:textId="77777777" w:rsidR="00C50A95" w:rsidRPr="00D016EC" w:rsidRDefault="00C50A95" w:rsidP="00416506">
            <w:pPr>
              <w:pStyle w:val="tabletext11"/>
              <w:jc w:val="center"/>
              <w:rPr>
                <w:ins w:id="12488" w:author="Author"/>
              </w:rPr>
            </w:pPr>
            <w:ins w:id="12489" w:author="Author">
              <w:r w:rsidRPr="00D016EC">
                <w:t>2.04</w:t>
              </w:r>
            </w:ins>
          </w:p>
        </w:tc>
        <w:tc>
          <w:tcPr>
            <w:tcW w:w="440" w:type="dxa"/>
            <w:noWrap/>
            <w:vAlign w:val="bottom"/>
            <w:hideMark/>
          </w:tcPr>
          <w:p w14:paraId="73DFE553" w14:textId="77777777" w:rsidR="00C50A95" w:rsidRPr="00D016EC" w:rsidRDefault="00C50A95" w:rsidP="00416506">
            <w:pPr>
              <w:pStyle w:val="tabletext11"/>
              <w:jc w:val="center"/>
              <w:rPr>
                <w:ins w:id="12490" w:author="Author"/>
              </w:rPr>
            </w:pPr>
            <w:ins w:id="12491" w:author="Author">
              <w:r w:rsidRPr="00D016EC">
                <w:t>2.04</w:t>
              </w:r>
            </w:ins>
          </w:p>
        </w:tc>
        <w:tc>
          <w:tcPr>
            <w:tcW w:w="400" w:type="dxa"/>
            <w:noWrap/>
            <w:vAlign w:val="bottom"/>
            <w:hideMark/>
          </w:tcPr>
          <w:p w14:paraId="6F6DA2C7" w14:textId="77777777" w:rsidR="00C50A95" w:rsidRPr="00D016EC" w:rsidRDefault="00C50A95" w:rsidP="00416506">
            <w:pPr>
              <w:pStyle w:val="tabletext11"/>
              <w:jc w:val="center"/>
              <w:rPr>
                <w:ins w:id="12492" w:author="Author"/>
              </w:rPr>
            </w:pPr>
            <w:ins w:id="12493" w:author="Author">
              <w:r w:rsidRPr="00D016EC">
                <w:t>2.04</w:t>
              </w:r>
            </w:ins>
          </w:p>
        </w:tc>
        <w:tc>
          <w:tcPr>
            <w:tcW w:w="400" w:type="dxa"/>
            <w:noWrap/>
            <w:vAlign w:val="bottom"/>
            <w:hideMark/>
          </w:tcPr>
          <w:p w14:paraId="5C0A8F6C" w14:textId="77777777" w:rsidR="00C50A95" w:rsidRPr="00D016EC" w:rsidRDefault="00C50A95" w:rsidP="00416506">
            <w:pPr>
              <w:pStyle w:val="tabletext11"/>
              <w:jc w:val="center"/>
              <w:rPr>
                <w:ins w:id="12494" w:author="Author"/>
              </w:rPr>
            </w:pPr>
            <w:ins w:id="12495" w:author="Author">
              <w:r w:rsidRPr="00D016EC">
                <w:t>2.04</w:t>
              </w:r>
            </w:ins>
          </w:p>
        </w:tc>
        <w:tc>
          <w:tcPr>
            <w:tcW w:w="400" w:type="dxa"/>
            <w:noWrap/>
            <w:vAlign w:val="bottom"/>
            <w:hideMark/>
          </w:tcPr>
          <w:p w14:paraId="1C2D0810" w14:textId="77777777" w:rsidR="00C50A95" w:rsidRPr="00D016EC" w:rsidRDefault="00C50A95" w:rsidP="00416506">
            <w:pPr>
              <w:pStyle w:val="tabletext11"/>
              <w:jc w:val="center"/>
              <w:rPr>
                <w:ins w:id="12496" w:author="Author"/>
              </w:rPr>
            </w:pPr>
            <w:ins w:id="12497" w:author="Author">
              <w:r w:rsidRPr="00D016EC">
                <w:t>2.04</w:t>
              </w:r>
            </w:ins>
          </w:p>
        </w:tc>
        <w:tc>
          <w:tcPr>
            <w:tcW w:w="400" w:type="dxa"/>
            <w:noWrap/>
            <w:vAlign w:val="bottom"/>
            <w:hideMark/>
          </w:tcPr>
          <w:p w14:paraId="069B21E3" w14:textId="77777777" w:rsidR="00C50A95" w:rsidRPr="00D016EC" w:rsidRDefault="00C50A95" w:rsidP="00416506">
            <w:pPr>
              <w:pStyle w:val="tabletext11"/>
              <w:jc w:val="center"/>
              <w:rPr>
                <w:ins w:id="12498" w:author="Author"/>
              </w:rPr>
            </w:pPr>
            <w:ins w:id="12499" w:author="Author">
              <w:r w:rsidRPr="00D016EC">
                <w:t>2.04</w:t>
              </w:r>
            </w:ins>
          </w:p>
        </w:tc>
        <w:tc>
          <w:tcPr>
            <w:tcW w:w="460" w:type="dxa"/>
            <w:noWrap/>
            <w:vAlign w:val="bottom"/>
            <w:hideMark/>
          </w:tcPr>
          <w:p w14:paraId="086FAD4D" w14:textId="77777777" w:rsidR="00C50A95" w:rsidRPr="00D016EC" w:rsidRDefault="00C50A95" w:rsidP="00416506">
            <w:pPr>
              <w:pStyle w:val="tabletext11"/>
              <w:jc w:val="center"/>
              <w:rPr>
                <w:ins w:id="12500" w:author="Author"/>
              </w:rPr>
            </w:pPr>
            <w:ins w:id="12501" w:author="Author">
              <w:r w:rsidRPr="00D016EC">
                <w:t>2.04</w:t>
              </w:r>
            </w:ins>
          </w:p>
        </w:tc>
      </w:tr>
      <w:tr w:rsidR="00C50A95" w:rsidRPr="00D016EC" w14:paraId="172CC71A" w14:textId="77777777" w:rsidTr="00416506">
        <w:trPr>
          <w:trHeight w:val="190"/>
          <w:ins w:id="12502" w:author="Author"/>
        </w:trPr>
        <w:tc>
          <w:tcPr>
            <w:tcW w:w="200" w:type="dxa"/>
            <w:tcBorders>
              <w:right w:val="nil"/>
            </w:tcBorders>
            <w:vAlign w:val="bottom"/>
          </w:tcPr>
          <w:p w14:paraId="32E05A40" w14:textId="77777777" w:rsidR="00C50A95" w:rsidRPr="00D016EC" w:rsidRDefault="00C50A95" w:rsidP="00416506">
            <w:pPr>
              <w:pStyle w:val="tabletext11"/>
              <w:jc w:val="right"/>
              <w:rPr>
                <w:ins w:id="12503" w:author="Author"/>
              </w:rPr>
            </w:pPr>
          </w:p>
        </w:tc>
        <w:tc>
          <w:tcPr>
            <w:tcW w:w="1580" w:type="dxa"/>
            <w:tcBorders>
              <w:left w:val="nil"/>
            </w:tcBorders>
            <w:vAlign w:val="bottom"/>
            <w:hideMark/>
          </w:tcPr>
          <w:p w14:paraId="63F317A0" w14:textId="77777777" w:rsidR="00C50A95" w:rsidRPr="00D016EC" w:rsidRDefault="00C50A95" w:rsidP="00416506">
            <w:pPr>
              <w:pStyle w:val="tabletext11"/>
              <w:tabs>
                <w:tab w:val="decimal" w:pos="640"/>
              </w:tabs>
              <w:rPr>
                <w:ins w:id="12504" w:author="Author"/>
              </w:rPr>
            </w:pPr>
            <w:ins w:id="12505" w:author="Author">
              <w:r w:rsidRPr="00D016EC">
                <w:t>350,000 to 399,999</w:t>
              </w:r>
            </w:ins>
          </w:p>
        </w:tc>
        <w:tc>
          <w:tcPr>
            <w:tcW w:w="680" w:type="dxa"/>
            <w:noWrap/>
            <w:vAlign w:val="bottom"/>
            <w:hideMark/>
          </w:tcPr>
          <w:p w14:paraId="7FDE2ED0" w14:textId="77777777" w:rsidR="00C50A95" w:rsidRPr="00D016EC" w:rsidRDefault="00C50A95" w:rsidP="00416506">
            <w:pPr>
              <w:pStyle w:val="tabletext11"/>
              <w:jc w:val="center"/>
              <w:rPr>
                <w:ins w:id="12506" w:author="Author"/>
              </w:rPr>
            </w:pPr>
            <w:ins w:id="12507" w:author="Author">
              <w:r w:rsidRPr="00D016EC">
                <w:t>3.60</w:t>
              </w:r>
            </w:ins>
          </w:p>
        </w:tc>
        <w:tc>
          <w:tcPr>
            <w:tcW w:w="900" w:type="dxa"/>
            <w:noWrap/>
            <w:vAlign w:val="bottom"/>
            <w:hideMark/>
          </w:tcPr>
          <w:p w14:paraId="09B6CBAA" w14:textId="77777777" w:rsidR="00C50A95" w:rsidRPr="00D016EC" w:rsidRDefault="00C50A95" w:rsidP="00416506">
            <w:pPr>
              <w:pStyle w:val="tabletext11"/>
              <w:jc w:val="center"/>
              <w:rPr>
                <w:ins w:id="12508" w:author="Author"/>
              </w:rPr>
            </w:pPr>
            <w:ins w:id="12509" w:author="Author">
              <w:r w:rsidRPr="00D016EC">
                <w:t>2.70</w:t>
              </w:r>
            </w:ins>
          </w:p>
        </w:tc>
        <w:tc>
          <w:tcPr>
            <w:tcW w:w="400" w:type="dxa"/>
            <w:noWrap/>
            <w:vAlign w:val="bottom"/>
            <w:hideMark/>
          </w:tcPr>
          <w:p w14:paraId="44AFF407" w14:textId="77777777" w:rsidR="00C50A95" w:rsidRPr="00D016EC" w:rsidRDefault="00C50A95" w:rsidP="00416506">
            <w:pPr>
              <w:pStyle w:val="tabletext11"/>
              <w:jc w:val="center"/>
              <w:rPr>
                <w:ins w:id="12510" w:author="Author"/>
              </w:rPr>
            </w:pPr>
            <w:ins w:id="12511" w:author="Author">
              <w:r w:rsidRPr="00D016EC">
                <w:t>2.70</w:t>
              </w:r>
            </w:ins>
          </w:p>
        </w:tc>
        <w:tc>
          <w:tcPr>
            <w:tcW w:w="400" w:type="dxa"/>
            <w:noWrap/>
            <w:vAlign w:val="bottom"/>
            <w:hideMark/>
          </w:tcPr>
          <w:p w14:paraId="2D317E05" w14:textId="77777777" w:rsidR="00C50A95" w:rsidRPr="00D016EC" w:rsidRDefault="00C50A95" w:rsidP="00416506">
            <w:pPr>
              <w:pStyle w:val="tabletext11"/>
              <w:jc w:val="center"/>
              <w:rPr>
                <w:ins w:id="12512" w:author="Author"/>
              </w:rPr>
            </w:pPr>
            <w:ins w:id="12513" w:author="Author">
              <w:r w:rsidRPr="00D016EC">
                <w:t>2.70</w:t>
              </w:r>
            </w:ins>
          </w:p>
        </w:tc>
        <w:tc>
          <w:tcPr>
            <w:tcW w:w="400" w:type="dxa"/>
            <w:noWrap/>
            <w:vAlign w:val="bottom"/>
            <w:hideMark/>
          </w:tcPr>
          <w:p w14:paraId="5EBC589C" w14:textId="77777777" w:rsidR="00C50A95" w:rsidRPr="00D016EC" w:rsidRDefault="00C50A95" w:rsidP="00416506">
            <w:pPr>
              <w:pStyle w:val="tabletext11"/>
              <w:jc w:val="center"/>
              <w:rPr>
                <w:ins w:id="12514" w:author="Author"/>
              </w:rPr>
            </w:pPr>
            <w:ins w:id="12515" w:author="Author">
              <w:r w:rsidRPr="00D016EC">
                <w:t>2.59</w:t>
              </w:r>
            </w:ins>
          </w:p>
        </w:tc>
        <w:tc>
          <w:tcPr>
            <w:tcW w:w="400" w:type="dxa"/>
            <w:noWrap/>
            <w:vAlign w:val="bottom"/>
            <w:hideMark/>
          </w:tcPr>
          <w:p w14:paraId="7AA04DDB" w14:textId="77777777" w:rsidR="00C50A95" w:rsidRPr="00D016EC" w:rsidRDefault="00C50A95" w:rsidP="00416506">
            <w:pPr>
              <w:pStyle w:val="tabletext11"/>
              <w:jc w:val="center"/>
              <w:rPr>
                <w:ins w:id="12516" w:author="Author"/>
              </w:rPr>
            </w:pPr>
            <w:ins w:id="12517" w:author="Author">
              <w:r w:rsidRPr="00D016EC">
                <w:t>2.48</w:t>
              </w:r>
            </w:ins>
          </w:p>
        </w:tc>
        <w:tc>
          <w:tcPr>
            <w:tcW w:w="400" w:type="dxa"/>
            <w:noWrap/>
            <w:vAlign w:val="bottom"/>
            <w:hideMark/>
          </w:tcPr>
          <w:p w14:paraId="72D7CE0E" w14:textId="77777777" w:rsidR="00C50A95" w:rsidRPr="00D016EC" w:rsidRDefault="00C50A95" w:rsidP="00416506">
            <w:pPr>
              <w:pStyle w:val="tabletext11"/>
              <w:jc w:val="center"/>
              <w:rPr>
                <w:ins w:id="12518" w:author="Author"/>
              </w:rPr>
            </w:pPr>
            <w:ins w:id="12519" w:author="Author">
              <w:r w:rsidRPr="00D016EC">
                <w:t>2.37</w:t>
              </w:r>
            </w:ins>
          </w:p>
        </w:tc>
        <w:tc>
          <w:tcPr>
            <w:tcW w:w="400" w:type="dxa"/>
            <w:noWrap/>
            <w:vAlign w:val="bottom"/>
            <w:hideMark/>
          </w:tcPr>
          <w:p w14:paraId="5C08E6E5" w14:textId="77777777" w:rsidR="00C50A95" w:rsidRPr="00D016EC" w:rsidRDefault="00C50A95" w:rsidP="00416506">
            <w:pPr>
              <w:pStyle w:val="tabletext11"/>
              <w:jc w:val="center"/>
              <w:rPr>
                <w:ins w:id="12520" w:author="Author"/>
              </w:rPr>
            </w:pPr>
            <w:ins w:id="12521" w:author="Author">
              <w:r w:rsidRPr="00D016EC">
                <w:t>2.27</w:t>
              </w:r>
            </w:ins>
          </w:p>
        </w:tc>
        <w:tc>
          <w:tcPr>
            <w:tcW w:w="400" w:type="dxa"/>
            <w:noWrap/>
            <w:vAlign w:val="bottom"/>
            <w:hideMark/>
          </w:tcPr>
          <w:p w14:paraId="5C8ECA1D" w14:textId="77777777" w:rsidR="00C50A95" w:rsidRPr="00D016EC" w:rsidRDefault="00C50A95" w:rsidP="00416506">
            <w:pPr>
              <w:pStyle w:val="tabletext11"/>
              <w:jc w:val="center"/>
              <w:rPr>
                <w:ins w:id="12522" w:author="Author"/>
              </w:rPr>
            </w:pPr>
            <w:ins w:id="12523" w:author="Author">
              <w:r w:rsidRPr="00D016EC">
                <w:t>2.16</w:t>
              </w:r>
            </w:ins>
          </w:p>
        </w:tc>
        <w:tc>
          <w:tcPr>
            <w:tcW w:w="400" w:type="dxa"/>
            <w:noWrap/>
            <w:vAlign w:val="bottom"/>
            <w:hideMark/>
          </w:tcPr>
          <w:p w14:paraId="6CEC9C17" w14:textId="77777777" w:rsidR="00C50A95" w:rsidRPr="00D016EC" w:rsidRDefault="00C50A95" w:rsidP="00416506">
            <w:pPr>
              <w:pStyle w:val="tabletext11"/>
              <w:jc w:val="center"/>
              <w:rPr>
                <w:ins w:id="12524" w:author="Author"/>
              </w:rPr>
            </w:pPr>
            <w:ins w:id="12525" w:author="Author">
              <w:r w:rsidRPr="00D016EC">
                <w:t>2.16</w:t>
              </w:r>
            </w:ins>
          </w:p>
        </w:tc>
        <w:tc>
          <w:tcPr>
            <w:tcW w:w="400" w:type="dxa"/>
            <w:noWrap/>
            <w:vAlign w:val="bottom"/>
            <w:hideMark/>
          </w:tcPr>
          <w:p w14:paraId="4C2D0B3A" w14:textId="77777777" w:rsidR="00C50A95" w:rsidRPr="00D016EC" w:rsidRDefault="00C50A95" w:rsidP="00416506">
            <w:pPr>
              <w:pStyle w:val="tabletext11"/>
              <w:jc w:val="center"/>
              <w:rPr>
                <w:ins w:id="12526" w:author="Author"/>
              </w:rPr>
            </w:pPr>
            <w:ins w:id="12527" w:author="Author">
              <w:r w:rsidRPr="00D016EC">
                <w:t>2.16</w:t>
              </w:r>
            </w:ins>
          </w:p>
        </w:tc>
        <w:tc>
          <w:tcPr>
            <w:tcW w:w="400" w:type="dxa"/>
            <w:noWrap/>
            <w:vAlign w:val="bottom"/>
            <w:hideMark/>
          </w:tcPr>
          <w:p w14:paraId="7714870F" w14:textId="77777777" w:rsidR="00C50A95" w:rsidRPr="00D016EC" w:rsidRDefault="00C50A95" w:rsidP="00416506">
            <w:pPr>
              <w:pStyle w:val="tabletext11"/>
              <w:jc w:val="center"/>
              <w:rPr>
                <w:ins w:id="12528" w:author="Author"/>
              </w:rPr>
            </w:pPr>
            <w:ins w:id="12529" w:author="Author">
              <w:r w:rsidRPr="00D016EC">
                <w:t>2.16</w:t>
              </w:r>
            </w:ins>
          </w:p>
        </w:tc>
        <w:tc>
          <w:tcPr>
            <w:tcW w:w="400" w:type="dxa"/>
            <w:noWrap/>
            <w:vAlign w:val="bottom"/>
            <w:hideMark/>
          </w:tcPr>
          <w:p w14:paraId="698E463B" w14:textId="77777777" w:rsidR="00C50A95" w:rsidRPr="00D016EC" w:rsidRDefault="00C50A95" w:rsidP="00416506">
            <w:pPr>
              <w:pStyle w:val="tabletext11"/>
              <w:jc w:val="center"/>
              <w:rPr>
                <w:ins w:id="12530" w:author="Author"/>
              </w:rPr>
            </w:pPr>
            <w:ins w:id="12531" w:author="Author">
              <w:r w:rsidRPr="00D016EC">
                <w:t>2.16</w:t>
              </w:r>
            </w:ins>
          </w:p>
        </w:tc>
        <w:tc>
          <w:tcPr>
            <w:tcW w:w="400" w:type="dxa"/>
            <w:noWrap/>
            <w:vAlign w:val="bottom"/>
            <w:hideMark/>
          </w:tcPr>
          <w:p w14:paraId="122921F9" w14:textId="77777777" w:rsidR="00C50A95" w:rsidRPr="00D016EC" w:rsidRDefault="00C50A95" w:rsidP="00416506">
            <w:pPr>
              <w:pStyle w:val="tabletext11"/>
              <w:jc w:val="center"/>
              <w:rPr>
                <w:ins w:id="12532" w:author="Author"/>
              </w:rPr>
            </w:pPr>
            <w:ins w:id="12533" w:author="Author">
              <w:r w:rsidRPr="00D016EC">
                <w:t>2.16</w:t>
              </w:r>
            </w:ins>
          </w:p>
        </w:tc>
        <w:tc>
          <w:tcPr>
            <w:tcW w:w="400" w:type="dxa"/>
            <w:noWrap/>
            <w:vAlign w:val="bottom"/>
            <w:hideMark/>
          </w:tcPr>
          <w:p w14:paraId="4F090D72" w14:textId="77777777" w:rsidR="00C50A95" w:rsidRPr="00D016EC" w:rsidRDefault="00C50A95" w:rsidP="00416506">
            <w:pPr>
              <w:pStyle w:val="tabletext11"/>
              <w:jc w:val="center"/>
              <w:rPr>
                <w:ins w:id="12534" w:author="Author"/>
              </w:rPr>
            </w:pPr>
            <w:ins w:id="12535" w:author="Author">
              <w:r w:rsidRPr="00D016EC">
                <w:t>2.16</w:t>
              </w:r>
            </w:ins>
          </w:p>
        </w:tc>
        <w:tc>
          <w:tcPr>
            <w:tcW w:w="400" w:type="dxa"/>
            <w:noWrap/>
            <w:vAlign w:val="bottom"/>
            <w:hideMark/>
          </w:tcPr>
          <w:p w14:paraId="2955ACE6" w14:textId="77777777" w:rsidR="00C50A95" w:rsidRPr="00D016EC" w:rsidRDefault="00C50A95" w:rsidP="00416506">
            <w:pPr>
              <w:pStyle w:val="tabletext11"/>
              <w:jc w:val="center"/>
              <w:rPr>
                <w:ins w:id="12536" w:author="Author"/>
              </w:rPr>
            </w:pPr>
            <w:ins w:id="12537" w:author="Author">
              <w:r w:rsidRPr="00D016EC">
                <w:t>2.16</w:t>
              </w:r>
            </w:ins>
          </w:p>
        </w:tc>
        <w:tc>
          <w:tcPr>
            <w:tcW w:w="400" w:type="dxa"/>
            <w:noWrap/>
            <w:vAlign w:val="bottom"/>
            <w:hideMark/>
          </w:tcPr>
          <w:p w14:paraId="56D6CF44" w14:textId="77777777" w:rsidR="00C50A95" w:rsidRPr="00D016EC" w:rsidRDefault="00C50A95" w:rsidP="00416506">
            <w:pPr>
              <w:pStyle w:val="tabletext11"/>
              <w:jc w:val="center"/>
              <w:rPr>
                <w:ins w:id="12538" w:author="Author"/>
              </w:rPr>
            </w:pPr>
            <w:ins w:id="12539" w:author="Author">
              <w:r w:rsidRPr="00D016EC">
                <w:t>2.16</w:t>
              </w:r>
            </w:ins>
          </w:p>
        </w:tc>
        <w:tc>
          <w:tcPr>
            <w:tcW w:w="400" w:type="dxa"/>
            <w:noWrap/>
            <w:vAlign w:val="bottom"/>
            <w:hideMark/>
          </w:tcPr>
          <w:p w14:paraId="09DA4A22" w14:textId="77777777" w:rsidR="00C50A95" w:rsidRPr="00D016EC" w:rsidRDefault="00C50A95" w:rsidP="00416506">
            <w:pPr>
              <w:pStyle w:val="tabletext11"/>
              <w:jc w:val="center"/>
              <w:rPr>
                <w:ins w:id="12540" w:author="Author"/>
              </w:rPr>
            </w:pPr>
            <w:ins w:id="12541" w:author="Author">
              <w:r w:rsidRPr="00D016EC">
                <w:t>2.16</w:t>
              </w:r>
            </w:ins>
          </w:p>
        </w:tc>
        <w:tc>
          <w:tcPr>
            <w:tcW w:w="400" w:type="dxa"/>
            <w:noWrap/>
            <w:vAlign w:val="bottom"/>
            <w:hideMark/>
          </w:tcPr>
          <w:p w14:paraId="165AB972" w14:textId="77777777" w:rsidR="00C50A95" w:rsidRPr="00D016EC" w:rsidRDefault="00C50A95" w:rsidP="00416506">
            <w:pPr>
              <w:pStyle w:val="tabletext11"/>
              <w:jc w:val="center"/>
              <w:rPr>
                <w:ins w:id="12542" w:author="Author"/>
              </w:rPr>
            </w:pPr>
            <w:ins w:id="12543" w:author="Author">
              <w:r w:rsidRPr="00D016EC">
                <w:t>2.16</w:t>
              </w:r>
            </w:ins>
          </w:p>
        </w:tc>
        <w:tc>
          <w:tcPr>
            <w:tcW w:w="400" w:type="dxa"/>
            <w:noWrap/>
            <w:vAlign w:val="bottom"/>
            <w:hideMark/>
          </w:tcPr>
          <w:p w14:paraId="3188FBA5" w14:textId="77777777" w:rsidR="00C50A95" w:rsidRPr="00D016EC" w:rsidRDefault="00C50A95" w:rsidP="00416506">
            <w:pPr>
              <w:pStyle w:val="tabletext11"/>
              <w:jc w:val="center"/>
              <w:rPr>
                <w:ins w:id="12544" w:author="Author"/>
              </w:rPr>
            </w:pPr>
            <w:ins w:id="12545" w:author="Author">
              <w:r w:rsidRPr="00D016EC">
                <w:t>2.16</w:t>
              </w:r>
            </w:ins>
          </w:p>
        </w:tc>
        <w:tc>
          <w:tcPr>
            <w:tcW w:w="400" w:type="dxa"/>
            <w:noWrap/>
            <w:vAlign w:val="bottom"/>
            <w:hideMark/>
          </w:tcPr>
          <w:p w14:paraId="6F2AA961" w14:textId="77777777" w:rsidR="00C50A95" w:rsidRPr="00D016EC" w:rsidRDefault="00C50A95" w:rsidP="00416506">
            <w:pPr>
              <w:pStyle w:val="tabletext11"/>
              <w:jc w:val="center"/>
              <w:rPr>
                <w:ins w:id="12546" w:author="Author"/>
              </w:rPr>
            </w:pPr>
            <w:ins w:id="12547" w:author="Author">
              <w:r w:rsidRPr="00D016EC">
                <w:t>2.16</w:t>
              </w:r>
            </w:ins>
          </w:p>
        </w:tc>
        <w:tc>
          <w:tcPr>
            <w:tcW w:w="400" w:type="dxa"/>
            <w:noWrap/>
            <w:vAlign w:val="bottom"/>
            <w:hideMark/>
          </w:tcPr>
          <w:p w14:paraId="52B0D02B" w14:textId="77777777" w:rsidR="00C50A95" w:rsidRPr="00D016EC" w:rsidRDefault="00C50A95" w:rsidP="00416506">
            <w:pPr>
              <w:pStyle w:val="tabletext11"/>
              <w:jc w:val="center"/>
              <w:rPr>
                <w:ins w:id="12548" w:author="Author"/>
              </w:rPr>
            </w:pPr>
            <w:ins w:id="12549" w:author="Author">
              <w:r w:rsidRPr="00D016EC">
                <w:t>2.16</w:t>
              </w:r>
            </w:ins>
          </w:p>
        </w:tc>
        <w:tc>
          <w:tcPr>
            <w:tcW w:w="440" w:type="dxa"/>
            <w:noWrap/>
            <w:vAlign w:val="bottom"/>
            <w:hideMark/>
          </w:tcPr>
          <w:p w14:paraId="642EEB0B" w14:textId="77777777" w:rsidR="00C50A95" w:rsidRPr="00D016EC" w:rsidRDefault="00C50A95" w:rsidP="00416506">
            <w:pPr>
              <w:pStyle w:val="tabletext11"/>
              <w:jc w:val="center"/>
              <w:rPr>
                <w:ins w:id="12550" w:author="Author"/>
              </w:rPr>
            </w:pPr>
            <w:ins w:id="12551" w:author="Author">
              <w:r w:rsidRPr="00D016EC">
                <w:t>2.16</w:t>
              </w:r>
            </w:ins>
          </w:p>
        </w:tc>
        <w:tc>
          <w:tcPr>
            <w:tcW w:w="400" w:type="dxa"/>
            <w:noWrap/>
            <w:vAlign w:val="bottom"/>
            <w:hideMark/>
          </w:tcPr>
          <w:p w14:paraId="76FBF4A3" w14:textId="77777777" w:rsidR="00C50A95" w:rsidRPr="00D016EC" w:rsidRDefault="00C50A95" w:rsidP="00416506">
            <w:pPr>
              <w:pStyle w:val="tabletext11"/>
              <w:jc w:val="center"/>
              <w:rPr>
                <w:ins w:id="12552" w:author="Author"/>
              </w:rPr>
            </w:pPr>
            <w:ins w:id="12553" w:author="Author">
              <w:r w:rsidRPr="00D016EC">
                <w:t>2.16</w:t>
              </w:r>
            </w:ins>
          </w:p>
        </w:tc>
        <w:tc>
          <w:tcPr>
            <w:tcW w:w="400" w:type="dxa"/>
            <w:noWrap/>
            <w:vAlign w:val="bottom"/>
            <w:hideMark/>
          </w:tcPr>
          <w:p w14:paraId="3AE503C8" w14:textId="77777777" w:rsidR="00C50A95" w:rsidRPr="00D016EC" w:rsidRDefault="00C50A95" w:rsidP="00416506">
            <w:pPr>
              <w:pStyle w:val="tabletext11"/>
              <w:jc w:val="center"/>
              <w:rPr>
                <w:ins w:id="12554" w:author="Author"/>
              </w:rPr>
            </w:pPr>
            <w:ins w:id="12555" w:author="Author">
              <w:r w:rsidRPr="00D016EC">
                <w:t>2.16</w:t>
              </w:r>
            </w:ins>
          </w:p>
        </w:tc>
        <w:tc>
          <w:tcPr>
            <w:tcW w:w="400" w:type="dxa"/>
            <w:noWrap/>
            <w:vAlign w:val="bottom"/>
            <w:hideMark/>
          </w:tcPr>
          <w:p w14:paraId="7ECEDF27" w14:textId="77777777" w:rsidR="00C50A95" w:rsidRPr="00D016EC" w:rsidRDefault="00C50A95" w:rsidP="00416506">
            <w:pPr>
              <w:pStyle w:val="tabletext11"/>
              <w:jc w:val="center"/>
              <w:rPr>
                <w:ins w:id="12556" w:author="Author"/>
              </w:rPr>
            </w:pPr>
            <w:ins w:id="12557" w:author="Author">
              <w:r w:rsidRPr="00D016EC">
                <w:t>2.16</w:t>
              </w:r>
            </w:ins>
          </w:p>
        </w:tc>
        <w:tc>
          <w:tcPr>
            <w:tcW w:w="400" w:type="dxa"/>
            <w:noWrap/>
            <w:vAlign w:val="bottom"/>
            <w:hideMark/>
          </w:tcPr>
          <w:p w14:paraId="6153D0A7" w14:textId="77777777" w:rsidR="00C50A95" w:rsidRPr="00D016EC" w:rsidRDefault="00C50A95" w:rsidP="00416506">
            <w:pPr>
              <w:pStyle w:val="tabletext11"/>
              <w:jc w:val="center"/>
              <w:rPr>
                <w:ins w:id="12558" w:author="Author"/>
              </w:rPr>
            </w:pPr>
            <w:ins w:id="12559" w:author="Author">
              <w:r w:rsidRPr="00D016EC">
                <w:t>2.16</w:t>
              </w:r>
            </w:ins>
          </w:p>
        </w:tc>
        <w:tc>
          <w:tcPr>
            <w:tcW w:w="460" w:type="dxa"/>
            <w:noWrap/>
            <w:vAlign w:val="bottom"/>
            <w:hideMark/>
          </w:tcPr>
          <w:p w14:paraId="67788FAD" w14:textId="77777777" w:rsidR="00C50A95" w:rsidRPr="00D016EC" w:rsidRDefault="00C50A95" w:rsidP="00416506">
            <w:pPr>
              <w:pStyle w:val="tabletext11"/>
              <w:jc w:val="center"/>
              <w:rPr>
                <w:ins w:id="12560" w:author="Author"/>
              </w:rPr>
            </w:pPr>
            <w:ins w:id="12561" w:author="Author">
              <w:r w:rsidRPr="00D016EC">
                <w:t>2.16</w:t>
              </w:r>
            </w:ins>
          </w:p>
        </w:tc>
      </w:tr>
      <w:tr w:rsidR="00C50A95" w:rsidRPr="00D016EC" w14:paraId="2FCD9F60" w14:textId="77777777" w:rsidTr="00416506">
        <w:trPr>
          <w:trHeight w:val="190"/>
          <w:ins w:id="12562" w:author="Author"/>
        </w:trPr>
        <w:tc>
          <w:tcPr>
            <w:tcW w:w="200" w:type="dxa"/>
            <w:tcBorders>
              <w:right w:val="nil"/>
            </w:tcBorders>
            <w:vAlign w:val="bottom"/>
          </w:tcPr>
          <w:p w14:paraId="2BDEEF76" w14:textId="77777777" w:rsidR="00C50A95" w:rsidRPr="00D016EC" w:rsidRDefault="00C50A95" w:rsidP="00416506">
            <w:pPr>
              <w:pStyle w:val="tabletext11"/>
              <w:jc w:val="right"/>
              <w:rPr>
                <w:ins w:id="12563" w:author="Author"/>
              </w:rPr>
            </w:pPr>
          </w:p>
        </w:tc>
        <w:tc>
          <w:tcPr>
            <w:tcW w:w="1580" w:type="dxa"/>
            <w:tcBorders>
              <w:left w:val="nil"/>
            </w:tcBorders>
            <w:vAlign w:val="bottom"/>
            <w:hideMark/>
          </w:tcPr>
          <w:p w14:paraId="2295527E" w14:textId="77777777" w:rsidR="00C50A95" w:rsidRPr="00D016EC" w:rsidRDefault="00C50A95" w:rsidP="00416506">
            <w:pPr>
              <w:pStyle w:val="tabletext11"/>
              <w:tabs>
                <w:tab w:val="decimal" w:pos="640"/>
              </w:tabs>
              <w:rPr>
                <w:ins w:id="12564" w:author="Author"/>
              </w:rPr>
            </w:pPr>
            <w:ins w:id="12565" w:author="Author">
              <w:r w:rsidRPr="00D016EC">
                <w:t>400,000 to 449,999</w:t>
              </w:r>
            </w:ins>
          </w:p>
        </w:tc>
        <w:tc>
          <w:tcPr>
            <w:tcW w:w="680" w:type="dxa"/>
            <w:noWrap/>
            <w:vAlign w:val="bottom"/>
            <w:hideMark/>
          </w:tcPr>
          <w:p w14:paraId="558A7055" w14:textId="77777777" w:rsidR="00C50A95" w:rsidRPr="00D016EC" w:rsidRDefault="00C50A95" w:rsidP="00416506">
            <w:pPr>
              <w:pStyle w:val="tabletext11"/>
              <w:jc w:val="center"/>
              <w:rPr>
                <w:ins w:id="12566" w:author="Author"/>
              </w:rPr>
            </w:pPr>
            <w:ins w:id="12567" w:author="Author">
              <w:r w:rsidRPr="00D016EC">
                <w:t>3.78</w:t>
              </w:r>
            </w:ins>
          </w:p>
        </w:tc>
        <w:tc>
          <w:tcPr>
            <w:tcW w:w="900" w:type="dxa"/>
            <w:noWrap/>
            <w:vAlign w:val="bottom"/>
            <w:hideMark/>
          </w:tcPr>
          <w:p w14:paraId="3B044E70" w14:textId="77777777" w:rsidR="00C50A95" w:rsidRPr="00D016EC" w:rsidRDefault="00C50A95" w:rsidP="00416506">
            <w:pPr>
              <w:pStyle w:val="tabletext11"/>
              <w:jc w:val="center"/>
              <w:rPr>
                <w:ins w:id="12568" w:author="Author"/>
              </w:rPr>
            </w:pPr>
            <w:ins w:id="12569" w:author="Author">
              <w:r w:rsidRPr="00D016EC">
                <w:t>2.84</w:t>
              </w:r>
            </w:ins>
          </w:p>
        </w:tc>
        <w:tc>
          <w:tcPr>
            <w:tcW w:w="400" w:type="dxa"/>
            <w:noWrap/>
            <w:vAlign w:val="bottom"/>
            <w:hideMark/>
          </w:tcPr>
          <w:p w14:paraId="2F41E532" w14:textId="77777777" w:rsidR="00C50A95" w:rsidRPr="00D016EC" w:rsidRDefault="00C50A95" w:rsidP="00416506">
            <w:pPr>
              <w:pStyle w:val="tabletext11"/>
              <w:jc w:val="center"/>
              <w:rPr>
                <w:ins w:id="12570" w:author="Author"/>
              </w:rPr>
            </w:pPr>
            <w:ins w:id="12571" w:author="Author">
              <w:r w:rsidRPr="00D016EC">
                <w:t>2.84</w:t>
              </w:r>
            </w:ins>
          </w:p>
        </w:tc>
        <w:tc>
          <w:tcPr>
            <w:tcW w:w="400" w:type="dxa"/>
            <w:noWrap/>
            <w:vAlign w:val="bottom"/>
            <w:hideMark/>
          </w:tcPr>
          <w:p w14:paraId="0E028616" w14:textId="77777777" w:rsidR="00C50A95" w:rsidRPr="00D016EC" w:rsidRDefault="00C50A95" w:rsidP="00416506">
            <w:pPr>
              <w:pStyle w:val="tabletext11"/>
              <w:jc w:val="center"/>
              <w:rPr>
                <w:ins w:id="12572" w:author="Author"/>
              </w:rPr>
            </w:pPr>
            <w:ins w:id="12573" w:author="Author">
              <w:r w:rsidRPr="00D016EC">
                <w:t>2.84</w:t>
              </w:r>
            </w:ins>
          </w:p>
        </w:tc>
        <w:tc>
          <w:tcPr>
            <w:tcW w:w="400" w:type="dxa"/>
            <w:noWrap/>
            <w:vAlign w:val="bottom"/>
            <w:hideMark/>
          </w:tcPr>
          <w:p w14:paraId="11DEA215" w14:textId="77777777" w:rsidR="00C50A95" w:rsidRPr="00D016EC" w:rsidRDefault="00C50A95" w:rsidP="00416506">
            <w:pPr>
              <w:pStyle w:val="tabletext11"/>
              <w:jc w:val="center"/>
              <w:rPr>
                <w:ins w:id="12574" w:author="Author"/>
              </w:rPr>
            </w:pPr>
            <w:ins w:id="12575" w:author="Author">
              <w:r w:rsidRPr="00D016EC">
                <w:t>2.72</w:t>
              </w:r>
            </w:ins>
          </w:p>
        </w:tc>
        <w:tc>
          <w:tcPr>
            <w:tcW w:w="400" w:type="dxa"/>
            <w:noWrap/>
            <w:vAlign w:val="bottom"/>
            <w:hideMark/>
          </w:tcPr>
          <w:p w14:paraId="24FCB9ED" w14:textId="77777777" w:rsidR="00C50A95" w:rsidRPr="00D016EC" w:rsidRDefault="00C50A95" w:rsidP="00416506">
            <w:pPr>
              <w:pStyle w:val="tabletext11"/>
              <w:jc w:val="center"/>
              <w:rPr>
                <w:ins w:id="12576" w:author="Author"/>
              </w:rPr>
            </w:pPr>
            <w:ins w:id="12577" w:author="Author">
              <w:r w:rsidRPr="00D016EC">
                <w:t>2.61</w:t>
              </w:r>
            </w:ins>
          </w:p>
        </w:tc>
        <w:tc>
          <w:tcPr>
            <w:tcW w:w="400" w:type="dxa"/>
            <w:noWrap/>
            <w:vAlign w:val="bottom"/>
            <w:hideMark/>
          </w:tcPr>
          <w:p w14:paraId="0E7578B7" w14:textId="77777777" w:rsidR="00C50A95" w:rsidRPr="00D016EC" w:rsidRDefault="00C50A95" w:rsidP="00416506">
            <w:pPr>
              <w:pStyle w:val="tabletext11"/>
              <w:jc w:val="center"/>
              <w:rPr>
                <w:ins w:id="12578" w:author="Author"/>
              </w:rPr>
            </w:pPr>
            <w:ins w:id="12579" w:author="Author">
              <w:r w:rsidRPr="00D016EC">
                <w:t>2.50</w:t>
              </w:r>
            </w:ins>
          </w:p>
        </w:tc>
        <w:tc>
          <w:tcPr>
            <w:tcW w:w="400" w:type="dxa"/>
            <w:noWrap/>
            <w:vAlign w:val="bottom"/>
            <w:hideMark/>
          </w:tcPr>
          <w:p w14:paraId="4BA4C01F" w14:textId="77777777" w:rsidR="00C50A95" w:rsidRPr="00D016EC" w:rsidRDefault="00C50A95" w:rsidP="00416506">
            <w:pPr>
              <w:pStyle w:val="tabletext11"/>
              <w:jc w:val="center"/>
              <w:rPr>
                <w:ins w:id="12580" w:author="Author"/>
              </w:rPr>
            </w:pPr>
            <w:ins w:id="12581" w:author="Author">
              <w:r w:rsidRPr="00D016EC">
                <w:t>2.38</w:t>
              </w:r>
            </w:ins>
          </w:p>
        </w:tc>
        <w:tc>
          <w:tcPr>
            <w:tcW w:w="400" w:type="dxa"/>
            <w:noWrap/>
            <w:vAlign w:val="bottom"/>
            <w:hideMark/>
          </w:tcPr>
          <w:p w14:paraId="0A6B5595" w14:textId="77777777" w:rsidR="00C50A95" w:rsidRPr="00D016EC" w:rsidRDefault="00C50A95" w:rsidP="00416506">
            <w:pPr>
              <w:pStyle w:val="tabletext11"/>
              <w:jc w:val="center"/>
              <w:rPr>
                <w:ins w:id="12582" w:author="Author"/>
              </w:rPr>
            </w:pPr>
            <w:ins w:id="12583" w:author="Author">
              <w:r w:rsidRPr="00D016EC">
                <w:t>2.27</w:t>
              </w:r>
            </w:ins>
          </w:p>
        </w:tc>
        <w:tc>
          <w:tcPr>
            <w:tcW w:w="400" w:type="dxa"/>
            <w:noWrap/>
            <w:vAlign w:val="bottom"/>
            <w:hideMark/>
          </w:tcPr>
          <w:p w14:paraId="52BEF352" w14:textId="77777777" w:rsidR="00C50A95" w:rsidRPr="00D016EC" w:rsidRDefault="00C50A95" w:rsidP="00416506">
            <w:pPr>
              <w:pStyle w:val="tabletext11"/>
              <w:jc w:val="center"/>
              <w:rPr>
                <w:ins w:id="12584" w:author="Author"/>
              </w:rPr>
            </w:pPr>
            <w:ins w:id="12585" w:author="Author">
              <w:r w:rsidRPr="00D016EC">
                <w:t>2.27</w:t>
              </w:r>
            </w:ins>
          </w:p>
        </w:tc>
        <w:tc>
          <w:tcPr>
            <w:tcW w:w="400" w:type="dxa"/>
            <w:noWrap/>
            <w:vAlign w:val="bottom"/>
            <w:hideMark/>
          </w:tcPr>
          <w:p w14:paraId="0289617E" w14:textId="77777777" w:rsidR="00C50A95" w:rsidRPr="00D016EC" w:rsidRDefault="00C50A95" w:rsidP="00416506">
            <w:pPr>
              <w:pStyle w:val="tabletext11"/>
              <w:jc w:val="center"/>
              <w:rPr>
                <w:ins w:id="12586" w:author="Author"/>
              </w:rPr>
            </w:pPr>
            <w:ins w:id="12587" w:author="Author">
              <w:r w:rsidRPr="00D016EC">
                <w:t>2.27</w:t>
              </w:r>
            </w:ins>
          </w:p>
        </w:tc>
        <w:tc>
          <w:tcPr>
            <w:tcW w:w="400" w:type="dxa"/>
            <w:noWrap/>
            <w:vAlign w:val="bottom"/>
            <w:hideMark/>
          </w:tcPr>
          <w:p w14:paraId="6B6DC3F0" w14:textId="77777777" w:rsidR="00C50A95" w:rsidRPr="00D016EC" w:rsidRDefault="00C50A95" w:rsidP="00416506">
            <w:pPr>
              <w:pStyle w:val="tabletext11"/>
              <w:jc w:val="center"/>
              <w:rPr>
                <w:ins w:id="12588" w:author="Author"/>
              </w:rPr>
            </w:pPr>
            <w:ins w:id="12589" w:author="Author">
              <w:r w:rsidRPr="00D016EC">
                <w:t>2.27</w:t>
              </w:r>
            </w:ins>
          </w:p>
        </w:tc>
        <w:tc>
          <w:tcPr>
            <w:tcW w:w="400" w:type="dxa"/>
            <w:noWrap/>
            <w:vAlign w:val="bottom"/>
            <w:hideMark/>
          </w:tcPr>
          <w:p w14:paraId="6D02AB9F" w14:textId="77777777" w:rsidR="00C50A95" w:rsidRPr="00D016EC" w:rsidRDefault="00C50A95" w:rsidP="00416506">
            <w:pPr>
              <w:pStyle w:val="tabletext11"/>
              <w:jc w:val="center"/>
              <w:rPr>
                <w:ins w:id="12590" w:author="Author"/>
              </w:rPr>
            </w:pPr>
            <w:ins w:id="12591" w:author="Author">
              <w:r w:rsidRPr="00D016EC">
                <w:t>2.27</w:t>
              </w:r>
            </w:ins>
          </w:p>
        </w:tc>
        <w:tc>
          <w:tcPr>
            <w:tcW w:w="400" w:type="dxa"/>
            <w:noWrap/>
            <w:vAlign w:val="bottom"/>
            <w:hideMark/>
          </w:tcPr>
          <w:p w14:paraId="1A7EF703" w14:textId="77777777" w:rsidR="00C50A95" w:rsidRPr="00D016EC" w:rsidRDefault="00C50A95" w:rsidP="00416506">
            <w:pPr>
              <w:pStyle w:val="tabletext11"/>
              <w:jc w:val="center"/>
              <w:rPr>
                <w:ins w:id="12592" w:author="Author"/>
              </w:rPr>
            </w:pPr>
            <w:ins w:id="12593" w:author="Author">
              <w:r w:rsidRPr="00D016EC">
                <w:t>2.27</w:t>
              </w:r>
            </w:ins>
          </w:p>
        </w:tc>
        <w:tc>
          <w:tcPr>
            <w:tcW w:w="400" w:type="dxa"/>
            <w:noWrap/>
            <w:vAlign w:val="bottom"/>
            <w:hideMark/>
          </w:tcPr>
          <w:p w14:paraId="13D6F87F" w14:textId="77777777" w:rsidR="00C50A95" w:rsidRPr="00D016EC" w:rsidRDefault="00C50A95" w:rsidP="00416506">
            <w:pPr>
              <w:pStyle w:val="tabletext11"/>
              <w:jc w:val="center"/>
              <w:rPr>
                <w:ins w:id="12594" w:author="Author"/>
              </w:rPr>
            </w:pPr>
            <w:ins w:id="12595" w:author="Author">
              <w:r w:rsidRPr="00D016EC">
                <w:t>2.27</w:t>
              </w:r>
            </w:ins>
          </w:p>
        </w:tc>
        <w:tc>
          <w:tcPr>
            <w:tcW w:w="400" w:type="dxa"/>
            <w:noWrap/>
            <w:vAlign w:val="bottom"/>
            <w:hideMark/>
          </w:tcPr>
          <w:p w14:paraId="3907E1C6" w14:textId="77777777" w:rsidR="00C50A95" w:rsidRPr="00D016EC" w:rsidRDefault="00C50A95" w:rsidP="00416506">
            <w:pPr>
              <w:pStyle w:val="tabletext11"/>
              <w:jc w:val="center"/>
              <w:rPr>
                <w:ins w:id="12596" w:author="Author"/>
              </w:rPr>
            </w:pPr>
            <w:ins w:id="12597" w:author="Author">
              <w:r w:rsidRPr="00D016EC">
                <w:t>2.27</w:t>
              </w:r>
            </w:ins>
          </w:p>
        </w:tc>
        <w:tc>
          <w:tcPr>
            <w:tcW w:w="400" w:type="dxa"/>
            <w:noWrap/>
            <w:vAlign w:val="bottom"/>
            <w:hideMark/>
          </w:tcPr>
          <w:p w14:paraId="7E6D4743" w14:textId="77777777" w:rsidR="00C50A95" w:rsidRPr="00D016EC" w:rsidRDefault="00C50A95" w:rsidP="00416506">
            <w:pPr>
              <w:pStyle w:val="tabletext11"/>
              <w:jc w:val="center"/>
              <w:rPr>
                <w:ins w:id="12598" w:author="Author"/>
              </w:rPr>
            </w:pPr>
            <w:ins w:id="12599" w:author="Author">
              <w:r w:rsidRPr="00D016EC">
                <w:t>2.27</w:t>
              </w:r>
            </w:ins>
          </w:p>
        </w:tc>
        <w:tc>
          <w:tcPr>
            <w:tcW w:w="400" w:type="dxa"/>
            <w:noWrap/>
            <w:vAlign w:val="bottom"/>
            <w:hideMark/>
          </w:tcPr>
          <w:p w14:paraId="4153C97B" w14:textId="77777777" w:rsidR="00C50A95" w:rsidRPr="00D016EC" w:rsidRDefault="00C50A95" w:rsidP="00416506">
            <w:pPr>
              <w:pStyle w:val="tabletext11"/>
              <w:jc w:val="center"/>
              <w:rPr>
                <w:ins w:id="12600" w:author="Author"/>
              </w:rPr>
            </w:pPr>
            <w:ins w:id="12601" w:author="Author">
              <w:r w:rsidRPr="00D016EC">
                <w:t>2.27</w:t>
              </w:r>
            </w:ins>
          </w:p>
        </w:tc>
        <w:tc>
          <w:tcPr>
            <w:tcW w:w="400" w:type="dxa"/>
            <w:noWrap/>
            <w:vAlign w:val="bottom"/>
            <w:hideMark/>
          </w:tcPr>
          <w:p w14:paraId="46653C24" w14:textId="77777777" w:rsidR="00C50A95" w:rsidRPr="00D016EC" w:rsidRDefault="00C50A95" w:rsidP="00416506">
            <w:pPr>
              <w:pStyle w:val="tabletext11"/>
              <w:jc w:val="center"/>
              <w:rPr>
                <w:ins w:id="12602" w:author="Author"/>
              </w:rPr>
            </w:pPr>
            <w:ins w:id="12603" w:author="Author">
              <w:r w:rsidRPr="00D016EC">
                <w:t>2.27</w:t>
              </w:r>
            </w:ins>
          </w:p>
        </w:tc>
        <w:tc>
          <w:tcPr>
            <w:tcW w:w="400" w:type="dxa"/>
            <w:noWrap/>
            <w:vAlign w:val="bottom"/>
            <w:hideMark/>
          </w:tcPr>
          <w:p w14:paraId="34C0FD5B" w14:textId="77777777" w:rsidR="00C50A95" w:rsidRPr="00D016EC" w:rsidRDefault="00C50A95" w:rsidP="00416506">
            <w:pPr>
              <w:pStyle w:val="tabletext11"/>
              <w:jc w:val="center"/>
              <w:rPr>
                <w:ins w:id="12604" w:author="Author"/>
              </w:rPr>
            </w:pPr>
            <w:ins w:id="12605" w:author="Author">
              <w:r w:rsidRPr="00D016EC">
                <w:t>2.27</w:t>
              </w:r>
            </w:ins>
          </w:p>
        </w:tc>
        <w:tc>
          <w:tcPr>
            <w:tcW w:w="400" w:type="dxa"/>
            <w:noWrap/>
            <w:vAlign w:val="bottom"/>
            <w:hideMark/>
          </w:tcPr>
          <w:p w14:paraId="6AC46273" w14:textId="77777777" w:rsidR="00C50A95" w:rsidRPr="00D016EC" w:rsidRDefault="00C50A95" w:rsidP="00416506">
            <w:pPr>
              <w:pStyle w:val="tabletext11"/>
              <w:jc w:val="center"/>
              <w:rPr>
                <w:ins w:id="12606" w:author="Author"/>
              </w:rPr>
            </w:pPr>
            <w:ins w:id="12607" w:author="Author">
              <w:r w:rsidRPr="00D016EC">
                <w:t>2.27</w:t>
              </w:r>
            </w:ins>
          </w:p>
        </w:tc>
        <w:tc>
          <w:tcPr>
            <w:tcW w:w="400" w:type="dxa"/>
            <w:noWrap/>
            <w:vAlign w:val="bottom"/>
            <w:hideMark/>
          </w:tcPr>
          <w:p w14:paraId="0B01C02E" w14:textId="77777777" w:rsidR="00C50A95" w:rsidRPr="00D016EC" w:rsidRDefault="00C50A95" w:rsidP="00416506">
            <w:pPr>
              <w:pStyle w:val="tabletext11"/>
              <w:jc w:val="center"/>
              <w:rPr>
                <w:ins w:id="12608" w:author="Author"/>
              </w:rPr>
            </w:pPr>
            <w:ins w:id="12609" w:author="Author">
              <w:r w:rsidRPr="00D016EC">
                <w:t>2.27</w:t>
              </w:r>
            </w:ins>
          </w:p>
        </w:tc>
        <w:tc>
          <w:tcPr>
            <w:tcW w:w="440" w:type="dxa"/>
            <w:noWrap/>
            <w:vAlign w:val="bottom"/>
            <w:hideMark/>
          </w:tcPr>
          <w:p w14:paraId="5D36557D" w14:textId="77777777" w:rsidR="00C50A95" w:rsidRPr="00D016EC" w:rsidRDefault="00C50A95" w:rsidP="00416506">
            <w:pPr>
              <w:pStyle w:val="tabletext11"/>
              <w:jc w:val="center"/>
              <w:rPr>
                <w:ins w:id="12610" w:author="Author"/>
              </w:rPr>
            </w:pPr>
            <w:ins w:id="12611" w:author="Author">
              <w:r w:rsidRPr="00D016EC">
                <w:t>2.27</w:t>
              </w:r>
            </w:ins>
          </w:p>
        </w:tc>
        <w:tc>
          <w:tcPr>
            <w:tcW w:w="400" w:type="dxa"/>
            <w:noWrap/>
            <w:vAlign w:val="bottom"/>
            <w:hideMark/>
          </w:tcPr>
          <w:p w14:paraId="087A7FC5" w14:textId="77777777" w:rsidR="00C50A95" w:rsidRPr="00D016EC" w:rsidRDefault="00C50A95" w:rsidP="00416506">
            <w:pPr>
              <w:pStyle w:val="tabletext11"/>
              <w:jc w:val="center"/>
              <w:rPr>
                <w:ins w:id="12612" w:author="Author"/>
              </w:rPr>
            </w:pPr>
            <w:ins w:id="12613" w:author="Author">
              <w:r w:rsidRPr="00D016EC">
                <w:t>2.27</w:t>
              </w:r>
            </w:ins>
          </w:p>
        </w:tc>
        <w:tc>
          <w:tcPr>
            <w:tcW w:w="400" w:type="dxa"/>
            <w:noWrap/>
            <w:vAlign w:val="bottom"/>
            <w:hideMark/>
          </w:tcPr>
          <w:p w14:paraId="5E84567F" w14:textId="77777777" w:rsidR="00C50A95" w:rsidRPr="00D016EC" w:rsidRDefault="00C50A95" w:rsidP="00416506">
            <w:pPr>
              <w:pStyle w:val="tabletext11"/>
              <w:jc w:val="center"/>
              <w:rPr>
                <w:ins w:id="12614" w:author="Author"/>
              </w:rPr>
            </w:pPr>
            <w:ins w:id="12615" w:author="Author">
              <w:r w:rsidRPr="00D016EC">
                <w:t>2.27</w:t>
              </w:r>
            </w:ins>
          </w:p>
        </w:tc>
        <w:tc>
          <w:tcPr>
            <w:tcW w:w="400" w:type="dxa"/>
            <w:noWrap/>
            <w:vAlign w:val="bottom"/>
            <w:hideMark/>
          </w:tcPr>
          <w:p w14:paraId="15F72D3E" w14:textId="77777777" w:rsidR="00C50A95" w:rsidRPr="00D016EC" w:rsidRDefault="00C50A95" w:rsidP="00416506">
            <w:pPr>
              <w:pStyle w:val="tabletext11"/>
              <w:jc w:val="center"/>
              <w:rPr>
                <w:ins w:id="12616" w:author="Author"/>
              </w:rPr>
            </w:pPr>
            <w:ins w:id="12617" w:author="Author">
              <w:r w:rsidRPr="00D016EC">
                <w:t>2.27</w:t>
              </w:r>
            </w:ins>
          </w:p>
        </w:tc>
        <w:tc>
          <w:tcPr>
            <w:tcW w:w="400" w:type="dxa"/>
            <w:noWrap/>
            <w:vAlign w:val="bottom"/>
            <w:hideMark/>
          </w:tcPr>
          <w:p w14:paraId="468F549A" w14:textId="77777777" w:rsidR="00C50A95" w:rsidRPr="00D016EC" w:rsidRDefault="00C50A95" w:rsidP="00416506">
            <w:pPr>
              <w:pStyle w:val="tabletext11"/>
              <w:jc w:val="center"/>
              <w:rPr>
                <w:ins w:id="12618" w:author="Author"/>
              </w:rPr>
            </w:pPr>
            <w:ins w:id="12619" w:author="Author">
              <w:r w:rsidRPr="00D016EC">
                <w:t>2.27</w:t>
              </w:r>
            </w:ins>
          </w:p>
        </w:tc>
        <w:tc>
          <w:tcPr>
            <w:tcW w:w="460" w:type="dxa"/>
            <w:noWrap/>
            <w:vAlign w:val="bottom"/>
            <w:hideMark/>
          </w:tcPr>
          <w:p w14:paraId="03AD70D0" w14:textId="77777777" w:rsidR="00C50A95" w:rsidRPr="00D016EC" w:rsidRDefault="00C50A95" w:rsidP="00416506">
            <w:pPr>
              <w:pStyle w:val="tabletext11"/>
              <w:jc w:val="center"/>
              <w:rPr>
                <w:ins w:id="12620" w:author="Author"/>
              </w:rPr>
            </w:pPr>
            <w:ins w:id="12621" w:author="Author">
              <w:r w:rsidRPr="00D016EC">
                <w:t>2.27</w:t>
              </w:r>
            </w:ins>
          </w:p>
        </w:tc>
      </w:tr>
      <w:tr w:rsidR="00C50A95" w:rsidRPr="00D016EC" w14:paraId="06BBBC09" w14:textId="77777777" w:rsidTr="00416506">
        <w:trPr>
          <w:trHeight w:val="190"/>
          <w:ins w:id="12622" w:author="Author"/>
        </w:trPr>
        <w:tc>
          <w:tcPr>
            <w:tcW w:w="200" w:type="dxa"/>
            <w:tcBorders>
              <w:right w:val="nil"/>
            </w:tcBorders>
            <w:vAlign w:val="bottom"/>
          </w:tcPr>
          <w:p w14:paraId="7E67E81C" w14:textId="77777777" w:rsidR="00C50A95" w:rsidRPr="00D016EC" w:rsidRDefault="00C50A95" w:rsidP="00416506">
            <w:pPr>
              <w:pStyle w:val="tabletext11"/>
              <w:jc w:val="right"/>
              <w:rPr>
                <w:ins w:id="12623" w:author="Author"/>
              </w:rPr>
            </w:pPr>
          </w:p>
        </w:tc>
        <w:tc>
          <w:tcPr>
            <w:tcW w:w="1580" w:type="dxa"/>
            <w:tcBorders>
              <w:left w:val="nil"/>
            </w:tcBorders>
            <w:vAlign w:val="bottom"/>
            <w:hideMark/>
          </w:tcPr>
          <w:p w14:paraId="734069E3" w14:textId="77777777" w:rsidR="00C50A95" w:rsidRPr="00D016EC" w:rsidRDefault="00C50A95" w:rsidP="00416506">
            <w:pPr>
              <w:pStyle w:val="tabletext11"/>
              <w:tabs>
                <w:tab w:val="decimal" w:pos="640"/>
              </w:tabs>
              <w:rPr>
                <w:ins w:id="12624" w:author="Author"/>
              </w:rPr>
            </w:pPr>
            <w:ins w:id="12625" w:author="Author">
              <w:r w:rsidRPr="00D016EC">
                <w:t>450,000 to 499,999</w:t>
              </w:r>
            </w:ins>
          </w:p>
        </w:tc>
        <w:tc>
          <w:tcPr>
            <w:tcW w:w="680" w:type="dxa"/>
            <w:noWrap/>
            <w:vAlign w:val="bottom"/>
            <w:hideMark/>
          </w:tcPr>
          <w:p w14:paraId="092B2314" w14:textId="77777777" w:rsidR="00C50A95" w:rsidRPr="00D016EC" w:rsidRDefault="00C50A95" w:rsidP="00416506">
            <w:pPr>
              <w:pStyle w:val="tabletext11"/>
              <w:jc w:val="center"/>
              <w:rPr>
                <w:ins w:id="12626" w:author="Author"/>
              </w:rPr>
            </w:pPr>
            <w:ins w:id="12627" w:author="Author">
              <w:r w:rsidRPr="00D016EC">
                <w:t>3.95</w:t>
              </w:r>
            </w:ins>
          </w:p>
        </w:tc>
        <w:tc>
          <w:tcPr>
            <w:tcW w:w="900" w:type="dxa"/>
            <w:noWrap/>
            <w:vAlign w:val="bottom"/>
            <w:hideMark/>
          </w:tcPr>
          <w:p w14:paraId="56ED623F" w14:textId="77777777" w:rsidR="00C50A95" w:rsidRPr="00D016EC" w:rsidRDefault="00C50A95" w:rsidP="00416506">
            <w:pPr>
              <w:pStyle w:val="tabletext11"/>
              <w:jc w:val="center"/>
              <w:rPr>
                <w:ins w:id="12628" w:author="Author"/>
              </w:rPr>
            </w:pPr>
            <w:ins w:id="12629" w:author="Author">
              <w:r w:rsidRPr="00D016EC">
                <w:t>2.96</w:t>
              </w:r>
            </w:ins>
          </w:p>
        </w:tc>
        <w:tc>
          <w:tcPr>
            <w:tcW w:w="400" w:type="dxa"/>
            <w:noWrap/>
            <w:vAlign w:val="bottom"/>
            <w:hideMark/>
          </w:tcPr>
          <w:p w14:paraId="6BDEFCA0" w14:textId="77777777" w:rsidR="00C50A95" w:rsidRPr="00D016EC" w:rsidRDefault="00C50A95" w:rsidP="00416506">
            <w:pPr>
              <w:pStyle w:val="tabletext11"/>
              <w:jc w:val="center"/>
              <w:rPr>
                <w:ins w:id="12630" w:author="Author"/>
              </w:rPr>
            </w:pPr>
            <w:ins w:id="12631" w:author="Author">
              <w:r w:rsidRPr="00D016EC">
                <w:t>2.96</w:t>
              </w:r>
            </w:ins>
          </w:p>
        </w:tc>
        <w:tc>
          <w:tcPr>
            <w:tcW w:w="400" w:type="dxa"/>
            <w:noWrap/>
            <w:vAlign w:val="bottom"/>
            <w:hideMark/>
          </w:tcPr>
          <w:p w14:paraId="648E7BFC" w14:textId="77777777" w:rsidR="00C50A95" w:rsidRPr="00D016EC" w:rsidRDefault="00C50A95" w:rsidP="00416506">
            <w:pPr>
              <w:pStyle w:val="tabletext11"/>
              <w:jc w:val="center"/>
              <w:rPr>
                <w:ins w:id="12632" w:author="Author"/>
              </w:rPr>
            </w:pPr>
            <w:ins w:id="12633" w:author="Author">
              <w:r w:rsidRPr="00D016EC">
                <w:t>2.96</w:t>
              </w:r>
            </w:ins>
          </w:p>
        </w:tc>
        <w:tc>
          <w:tcPr>
            <w:tcW w:w="400" w:type="dxa"/>
            <w:noWrap/>
            <w:vAlign w:val="bottom"/>
            <w:hideMark/>
          </w:tcPr>
          <w:p w14:paraId="4937681C" w14:textId="77777777" w:rsidR="00C50A95" w:rsidRPr="00D016EC" w:rsidRDefault="00C50A95" w:rsidP="00416506">
            <w:pPr>
              <w:pStyle w:val="tabletext11"/>
              <w:jc w:val="center"/>
              <w:rPr>
                <w:ins w:id="12634" w:author="Author"/>
              </w:rPr>
            </w:pPr>
            <w:ins w:id="12635" w:author="Author">
              <w:r w:rsidRPr="00D016EC">
                <w:t>2.85</w:t>
              </w:r>
            </w:ins>
          </w:p>
        </w:tc>
        <w:tc>
          <w:tcPr>
            <w:tcW w:w="400" w:type="dxa"/>
            <w:noWrap/>
            <w:vAlign w:val="bottom"/>
            <w:hideMark/>
          </w:tcPr>
          <w:p w14:paraId="6DA1D3C9" w14:textId="77777777" w:rsidR="00C50A95" w:rsidRPr="00D016EC" w:rsidRDefault="00C50A95" w:rsidP="00416506">
            <w:pPr>
              <w:pStyle w:val="tabletext11"/>
              <w:jc w:val="center"/>
              <w:rPr>
                <w:ins w:id="12636" w:author="Author"/>
              </w:rPr>
            </w:pPr>
            <w:ins w:id="12637" w:author="Author">
              <w:r w:rsidRPr="00D016EC">
                <w:t>2.73</w:t>
              </w:r>
            </w:ins>
          </w:p>
        </w:tc>
        <w:tc>
          <w:tcPr>
            <w:tcW w:w="400" w:type="dxa"/>
            <w:noWrap/>
            <w:vAlign w:val="bottom"/>
            <w:hideMark/>
          </w:tcPr>
          <w:p w14:paraId="7446A926" w14:textId="77777777" w:rsidR="00C50A95" w:rsidRPr="00D016EC" w:rsidRDefault="00C50A95" w:rsidP="00416506">
            <w:pPr>
              <w:pStyle w:val="tabletext11"/>
              <w:jc w:val="center"/>
              <w:rPr>
                <w:ins w:id="12638" w:author="Author"/>
              </w:rPr>
            </w:pPr>
            <w:ins w:id="12639" w:author="Author">
              <w:r w:rsidRPr="00D016EC">
                <w:t>2.61</w:t>
              </w:r>
            </w:ins>
          </w:p>
        </w:tc>
        <w:tc>
          <w:tcPr>
            <w:tcW w:w="400" w:type="dxa"/>
            <w:noWrap/>
            <w:vAlign w:val="bottom"/>
            <w:hideMark/>
          </w:tcPr>
          <w:p w14:paraId="55D3FCA2" w14:textId="77777777" w:rsidR="00C50A95" w:rsidRPr="00D016EC" w:rsidRDefault="00C50A95" w:rsidP="00416506">
            <w:pPr>
              <w:pStyle w:val="tabletext11"/>
              <w:jc w:val="center"/>
              <w:rPr>
                <w:ins w:id="12640" w:author="Author"/>
              </w:rPr>
            </w:pPr>
            <w:ins w:id="12641" w:author="Author">
              <w:r w:rsidRPr="00D016EC">
                <w:t>2.49</w:t>
              </w:r>
            </w:ins>
          </w:p>
        </w:tc>
        <w:tc>
          <w:tcPr>
            <w:tcW w:w="400" w:type="dxa"/>
            <w:noWrap/>
            <w:vAlign w:val="bottom"/>
            <w:hideMark/>
          </w:tcPr>
          <w:p w14:paraId="408FA6FF" w14:textId="77777777" w:rsidR="00C50A95" w:rsidRPr="00D016EC" w:rsidRDefault="00C50A95" w:rsidP="00416506">
            <w:pPr>
              <w:pStyle w:val="tabletext11"/>
              <w:jc w:val="center"/>
              <w:rPr>
                <w:ins w:id="12642" w:author="Author"/>
              </w:rPr>
            </w:pPr>
            <w:ins w:id="12643" w:author="Author">
              <w:r w:rsidRPr="00D016EC">
                <w:t>2.37</w:t>
              </w:r>
            </w:ins>
          </w:p>
        </w:tc>
        <w:tc>
          <w:tcPr>
            <w:tcW w:w="400" w:type="dxa"/>
            <w:noWrap/>
            <w:vAlign w:val="bottom"/>
            <w:hideMark/>
          </w:tcPr>
          <w:p w14:paraId="62065DCD" w14:textId="77777777" w:rsidR="00C50A95" w:rsidRPr="00D016EC" w:rsidRDefault="00C50A95" w:rsidP="00416506">
            <w:pPr>
              <w:pStyle w:val="tabletext11"/>
              <w:jc w:val="center"/>
              <w:rPr>
                <w:ins w:id="12644" w:author="Author"/>
              </w:rPr>
            </w:pPr>
            <w:ins w:id="12645" w:author="Author">
              <w:r w:rsidRPr="00D016EC">
                <w:t>2.37</w:t>
              </w:r>
            </w:ins>
          </w:p>
        </w:tc>
        <w:tc>
          <w:tcPr>
            <w:tcW w:w="400" w:type="dxa"/>
            <w:noWrap/>
            <w:vAlign w:val="bottom"/>
            <w:hideMark/>
          </w:tcPr>
          <w:p w14:paraId="29496128" w14:textId="77777777" w:rsidR="00C50A95" w:rsidRPr="00D016EC" w:rsidRDefault="00C50A95" w:rsidP="00416506">
            <w:pPr>
              <w:pStyle w:val="tabletext11"/>
              <w:jc w:val="center"/>
              <w:rPr>
                <w:ins w:id="12646" w:author="Author"/>
              </w:rPr>
            </w:pPr>
            <w:ins w:id="12647" w:author="Author">
              <w:r w:rsidRPr="00D016EC">
                <w:t>2.37</w:t>
              </w:r>
            </w:ins>
          </w:p>
        </w:tc>
        <w:tc>
          <w:tcPr>
            <w:tcW w:w="400" w:type="dxa"/>
            <w:noWrap/>
            <w:vAlign w:val="bottom"/>
            <w:hideMark/>
          </w:tcPr>
          <w:p w14:paraId="7F2113A5" w14:textId="77777777" w:rsidR="00C50A95" w:rsidRPr="00D016EC" w:rsidRDefault="00C50A95" w:rsidP="00416506">
            <w:pPr>
              <w:pStyle w:val="tabletext11"/>
              <w:jc w:val="center"/>
              <w:rPr>
                <w:ins w:id="12648" w:author="Author"/>
              </w:rPr>
            </w:pPr>
            <w:ins w:id="12649" w:author="Author">
              <w:r w:rsidRPr="00D016EC">
                <w:t>2.37</w:t>
              </w:r>
            </w:ins>
          </w:p>
        </w:tc>
        <w:tc>
          <w:tcPr>
            <w:tcW w:w="400" w:type="dxa"/>
            <w:noWrap/>
            <w:vAlign w:val="bottom"/>
            <w:hideMark/>
          </w:tcPr>
          <w:p w14:paraId="32FB9229" w14:textId="77777777" w:rsidR="00C50A95" w:rsidRPr="00D016EC" w:rsidRDefault="00C50A95" w:rsidP="00416506">
            <w:pPr>
              <w:pStyle w:val="tabletext11"/>
              <w:jc w:val="center"/>
              <w:rPr>
                <w:ins w:id="12650" w:author="Author"/>
              </w:rPr>
            </w:pPr>
            <w:ins w:id="12651" w:author="Author">
              <w:r w:rsidRPr="00D016EC">
                <w:t>2.37</w:t>
              </w:r>
            </w:ins>
          </w:p>
        </w:tc>
        <w:tc>
          <w:tcPr>
            <w:tcW w:w="400" w:type="dxa"/>
            <w:noWrap/>
            <w:vAlign w:val="bottom"/>
            <w:hideMark/>
          </w:tcPr>
          <w:p w14:paraId="7822F40D" w14:textId="77777777" w:rsidR="00C50A95" w:rsidRPr="00D016EC" w:rsidRDefault="00C50A95" w:rsidP="00416506">
            <w:pPr>
              <w:pStyle w:val="tabletext11"/>
              <w:jc w:val="center"/>
              <w:rPr>
                <w:ins w:id="12652" w:author="Author"/>
              </w:rPr>
            </w:pPr>
            <w:ins w:id="12653" w:author="Author">
              <w:r w:rsidRPr="00D016EC">
                <w:t>2.37</w:t>
              </w:r>
            </w:ins>
          </w:p>
        </w:tc>
        <w:tc>
          <w:tcPr>
            <w:tcW w:w="400" w:type="dxa"/>
            <w:noWrap/>
            <w:vAlign w:val="bottom"/>
            <w:hideMark/>
          </w:tcPr>
          <w:p w14:paraId="6FF989A9" w14:textId="77777777" w:rsidR="00C50A95" w:rsidRPr="00D016EC" w:rsidRDefault="00C50A95" w:rsidP="00416506">
            <w:pPr>
              <w:pStyle w:val="tabletext11"/>
              <w:jc w:val="center"/>
              <w:rPr>
                <w:ins w:id="12654" w:author="Author"/>
              </w:rPr>
            </w:pPr>
            <w:ins w:id="12655" w:author="Author">
              <w:r w:rsidRPr="00D016EC">
                <w:t>2.37</w:t>
              </w:r>
            </w:ins>
          </w:p>
        </w:tc>
        <w:tc>
          <w:tcPr>
            <w:tcW w:w="400" w:type="dxa"/>
            <w:noWrap/>
            <w:vAlign w:val="bottom"/>
            <w:hideMark/>
          </w:tcPr>
          <w:p w14:paraId="53230ACF" w14:textId="77777777" w:rsidR="00C50A95" w:rsidRPr="00D016EC" w:rsidRDefault="00C50A95" w:rsidP="00416506">
            <w:pPr>
              <w:pStyle w:val="tabletext11"/>
              <w:jc w:val="center"/>
              <w:rPr>
                <w:ins w:id="12656" w:author="Author"/>
              </w:rPr>
            </w:pPr>
            <w:ins w:id="12657" w:author="Author">
              <w:r w:rsidRPr="00D016EC">
                <w:t>2.37</w:t>
              </w:r>
            </w:ins>
          </w:p>
        </w:tc>
        <w:tc>
          <w:tcPr>
            <w:tcW w:w="400" w:type="dxa"/>
            <w:noWrap/>
            <w:vAlign w:val="bottom"/>
            <w:hideMark/>
          </w:tcPr>
          <w:p w14:paraId="02628F21" w14:textId="77777777" w:rsidR="00C50A95" w:rsidRPr="00D016EC" w:rsidRDefault="00C50A95" w:rsidP="00416506">
            <w:pPr>
              <w:pStyle w:val="tabletext11"/>
              <w:jc w:val="center"/>
              <w:rPr>
                <w:ins w:id="12658" w:author="Author"/>
              </w:rPr>
            </w:pPr>
            <w:ins w:id="12659" w:author="Author">
              <w:r w:rsidRPr="00D016EC">
                <w:t>2.37</w:t>
              </w:r>
            </w:ins>
          </w:p>
        </w:tc>
        <w:tc>
          <w:tcPr>
            <w:tcW w:w="400" w:type="dxa"/>
            <w:noWrap/>
            <w:vAlign w:val="bottom"/>
            <w:hideMark/>
          </w:tcPr>
          <w:p w14:paraId="1A1995FE" w14:textId="77777777" w:rsidR="00C50A95" w:rsidRPr="00D016EC" w:rsidRDefault="00C50A95" w:rsidP="00416506">
            <w:pPr>
              <w:pStyle w:val="tabletext11"/>
              <w:jc w:val="center"/>
              <w:rPr>
                <w:ins w:id="12660" w:author="Author"/>
              </w:rPr>
            </w:pPr>
            <w:ins w:id="12661" w:author="Author">
              <w:r w:rsidRPr="00D016EC">
                <w:t>2.37</w:t>
              </w:r>
            </w:ins>
          </w:p>
        </w:tc>
        <w:tc>
          <w:tcPr>
            <w:tcW w:w="400" w:type="dxa"/>
            <w:noWrap/>
            <w:vAlign w:val="bottom"/>
            <w:hideMark/>
          </w:tcPr>
          <w:p w14:paraId="629C032C" w14:textId="77777777" w:rsidR="00C50A95" w:rsidRPr="00D016EC" w:rsidRDefault="00C50A95" w:rsidP="00416506">
            <w:pPr>
              <w:pStyle w:val="tabletext11"/>
              <w:jc w:val="center"/>
              <w:rPr>
                <w:ins w:id="12662" w:author="Author"/>
              </w:rPr>
            </w:pPr>
            <w:ins w:id="12663" w:author="Author">
              <w:r w:rsidRPr="00D016EC">
                <w:t>2.37</w:t>
              </w:r>
            </w:ins>
          </w:p>
        </w:tc>
        <w:tc>
          <w:tcPr>
            <w:tcW w:w="400" w:type="dxa"/>
            <w:noWrap/>
            <w:vAlign w:val="bottom"/>
            <w:hideMark/>
          </w:tcPr>
          <w:p w14:paraId="16328DEC" w14:textId="77777777" w:rsidR="00C50A95" w:rsidRPr="00D016EC" w:rsidRDefault="00C50A95" w:rsidP="00416506">
            <w:pPr>
              <w:pStyle w:val="tabletext11"/>
              <w:jc w:val="center"/>
              <w:rPr>
                <w:ins w:id="12664" w:author="Author"/>
              </w:rPr>
            </w:pPr>
            <w:ins w:id="12665" w:author="Author">
              <w:r w:rsidRPr="00D016EC">
                <w:t>2.37</w:t>
              </w:r>
            </w:ins>
          </w:p>
        </w:tc>
        <w:tc>
          <w:tcPr>
            <w:tcW w:w="400" w:type="dxa"/>
            <w:noWrap/>
            <w:vAlign w:val="bottom"/>
            <w:hideMark/>
          </w:tcPr>
          <w:p w14:paraId="2C7B4F88" w14:textId="77777777" w:rsidR="00C50A95" w:rsidRPr="00D016EC" w:rsidRDefault="00C50A95" w:rsidP="00416506">
            <w:pPr>
              <w:pStyle w:val="tabletext11"/>
              <w:jc w:val="center"/>
              <w:rPr>
                <w:ins w:id="12666" w:author="Author"/>
              </w:rPr>
            </w:pPr>
            <w:ins w:id="12667" w:author="Author">
              <w:r w:rsidRPr="00D016EC">
                <w:t>2.37</w:t>
              </w:r>
            </w:ins>
          </w:p>
        </w:tc>
        <w:tc>
          <w:tcPr>
            <w:tcW w:w="400" w:type="dxa"/>
            <w:noWrap/>
            <w:vAlign w:val="bottom"/>
            <w:hideMark/>
          </w:tcPr>
          <w:p w14:paraId="11A6E21C" w14:textId="77777777" w:rsidR="00C50A95" w:rsidRPr="00D016EC" w:rsidRDefault="00C50A95" w:rsidP="00416506">
            <w:pPr>
              <w:pStyle w:val="tabletext11"/>
              <w:jc w:val="center"/>
              <w:rPr>
                <w:ins w:id="12668" w:author="Author"/>
              </w:rPr>
            </w:pPr>
            <w:ins w:id="12669" w:author="Author">
              <w:r w:rsidRPr="00D016EC">
                <w:t>2.37</w:t>
              </w:r>
            </w:ins>
          </w:p>
        </w:tc>
        <w:tc>
          <w:tcPr>
            <w:tcW w:w="440" w:type="dxa"/>
            <w:noWrap/>
            <w:vAlign w:val="bottom"/>
            <w:hideMark/>
          </w:tcPr>
          <w:p w14:paraId="4A3D0D82" w14:textId="77777777" w:rsidR="00C50A95" w:rsidRPr="00D016EC" w:rsidRDefault="00C50A95" w:rsidP="00416506">
            <w:pPr>
              <w:pStyle w:val="tabletext11"/>
              <w:jc w:val="center"/>
              <w:rPr>
                <w:ins w:id="12670" w:author="Author"/>
              </w:rPr>
            </w:pPr>
            <w:ins w:id="12671" w:author="Author">
              <w:r w:rsidRPr="00D016EC">
                <w:t>2.37</w:t>
              </w:r>
            </w:ins>
          </w:p>
        </w:tc>
        <w:tc>
          <w:tcPr>
            <w:tcW w:w="400" w:type="dxa"/>
            <w:noWrap/>
            <w:vAlign w:val="bottom"/>
            <w:hideMark/>
          </w:tcPr>
          <w:p w14:paraId="233C1D0E" w14:textId="77777777" w:rsidR="00C50A95" w:rsidRPr="00D016EC" w:rsidRDefault="00C50A95" w:rsidP="00416506">
            <w:pPr>
              <w:pStyle w:val="tabletext11"/>
              <w:jc w:val="center"/>
              <w:rPr>
                <w:ins w:id="12672" w:author="Author"/>
              </w:rPr>
            </w:pPr>
            <w:ins w:id="12673" w:author="Author">
              <w:r w:rsidRPr="00D016EC">
                <w:t>2.37</w:t>
              </w:r>
            </w:ins>
          </w:p>
        </w:tc>
        <w:tc>
          <w:tcPr>
            <w:tcW w:w="400" w:type="dxa"/>
            <w:noWrap/>
            <w:vAlign w:val="bottom"/>
            <w:hideMark/>
          </w:tcPr>
          <w:p w14:paraId="543359FB" w14:textId="77777777" w:rsidR="00C50A95" w:rsidRPr="00D016EC" w:rsidRDefault="00C50A95" w:rsidP="00416506">
            <w:pPr>
              <w:pStyle w:val="tabletext11"/>
              <w:jc w:val="center"/>
              <w:rPr>
                <w:ins w:id="12674" w:author="Author"/>
              </w:rPr>
            </w:pPr>
            <w:ins w:id="12675" w:author="Author">
              <w:r w:rsidRPr="00D016EC">
                <w:t>2.37</w:t>
              </w:r>
            </w:ins>
          </w:p>
        </w:tc>
        <w:tc>
          <w:tcPr>
            <w:tcW w:w="400" w:type="dxa"/>
            <w:noWrap/>
            <w:vAlign w:val="bottom"/>
            <w:hideMark/>
          </w:tcPr>
          <w:p w14:paraId="510FDF5A" w14:textId="77777777" w:rsidR="00C50A95" w:rsidRPr="00D016EC" w:rsidRDefault="00C50A95" w:rsidP="00416506">
            <w:pPr>
              <w:pStyle w:val="tabletext11"/>
              <w:jc w:val="center"/>
              <w:rPr>
                <w:ins w:id="12676" w:author="Author"/>
              </w:rPr>
            </w:pPr>
            <w:ins w:id="12677" w:author="Author">
              <w:r w:rsidRPr="00D016EC">
                <w:t>2.37</w:t>
              </w:r>
            </w:ins>
          </w:p>
        </w:tc>
        <w:tc>
          <w:tcPr>
            <w:tcW w:w="400" w:type="dxa"/>
            <w:noWrap/>
            <w:vAlign w:val="bottom"/>
            <w:hideMark/>
          </w:tcPr>
          <w:p w14:paraId="68F8727C" w14:textId="77777777" w:rsidR="00C50A95" w:rsidRPr="00D016EC" w:rsidRDefault="00C50A95" w:rsidP="00416506">
            <w:pPr>
              <w:pStyle w:val="tabletext11"/>
              <w:jc w:val="center"/>
              <w:rPr>
                <w:ins w:id="12678" w:author="Author"/>
              </w:rPr>
            </w:pPr>
            <w:ins w:id="12679" w:author="Author">
              <w:r w:rsidRPr="00D016EC">
                <w:t>2.37</w:t>
              </w:r>
            </w:ins>
          </w:p>
        </w:tc>
        <w:tc>
          <w:tcPr>
            <w:tcW w:w="460" w:type="dxa"/>
            <w:noWrap/>
            <w:vAlign w:val="bottom"/>
            <w:hideMark/>
          </w:tcPr>
          <w:p w14:paraId="1E4CE361" w14:textId="77777777" w:rsidR="00C50A95" w:rsidRPr="00D016EC" w:rsidRDefault="00C50A95" w:rsidP="00416506">
            <w:pPr>
              <w:pStyle w:val="tabletext11"/>
              <w:jc w:val="center"/>
              <w:rPr>
                <w:ins w:id="12680" w:author="Author"/>
              </w:rPr>
            </w:pPr>
            <w:ins w:id="12681" w:author="Author">
              <w:r w:rsidRPr="00D016EC">
                <w:t>2.37</w:t>
              </w:r>
            </w:ins>
          </w:p>
        </w:tc>
      </w:tr>
      <w:tr w:rsidR="00C50A95" w:rsidRPr="00D016EC" w14:paraId="35174665" w14:textId="77777777" w:rsidTr="00416506">
        <w:trPr>
          <w:trHeight w:val="190"/>
          <w:ins w:id="12682" w:author="Author"/>
        </w:trPr>
        <w:tc>
          <w:tcPr>
            <w:tcW w:w="200" w:type="dxa"/>
            <w:tcBorders>
              <w:right w:val="nil"/>
            </w:tcBorders>
            <w:vAlign w:val="bottom"/>
          </w:tcPr>
          <w:p w14:paraId="6B2956CB" w14:textId="77777777" w:rsidR="00C50A95" w:rsidRPr="00D016EC" w:rsidRDefault="00C50A95" w:rsidP="00416506">
            <w:pPr>
              <w:pStyle w:val="tabletext11"/>
              <w:jc w:val="right"/>
              <w:rPr>
                <w:ins w:id="12683" w:author="Author"/>
              </w:rPr>
            </w:pPr>
          </w:p>
        </w:tc>
        <w:tc>
          <w:tcPr>
            <w:tcW w:w="1580" w:type="dxa"/>
            <w:tcBorders>
              <w:left w:val="nil"/>
            </w:tcBorders>
            <w:vAlign w:val="bottom"/>
            <w:hideMark/>
          </w:tcPr>
          <w:p w14:paraId="2BF3AC6C" w14:textId="77777777" w:rsidR="00C50A95" w:rsidRPr="00D016EC" w:rsidRDefault="00C50A95" w:rsidP="00416506">
            <w:pPr>
              <w:pStyle w:val="tabletext11"/>
              <w:tabs>
                <w:tab w:val="decimal" w:pos="640"/>
              </w:tabs>
              <w:rPr>
                <w:ins w:id="12684" w:author="Author"/>
              </w:rPr>
            </w:pPr>
            <w:ins w:id="12685" w:author="Author">
              <w:r w:rsidRPr="00D016EC">
                <w:t>500,000 to 599,999</w:t>
              </w:r>
            </w:ins>
          </w:p>
        </w:tc>
        <w:tc>
          <w:tcPr>
            <w:tcW w:w="680" w:type="dxa"/>
            <w:noWrap/>
            <w:vAlign w:val="bottom"/>
            <w:hideMark/>
          </w:tcPr>
          <w:p w14:paraId="3E2A7CAF" w14:textId="77777777" w:rsidR="00C50A95" w:rsidRPr="00D016EC" w:rsidRDefault="00C50A95" w:rsidP="00416506">
            <w:pPr>
              <w:pStyle w:val="tabletext11"/>
              <w:jc w:val="center"/>
              <w:rPr>
                <w:ins w:id="12686" w:author="Author"/>
              </w:rPr>
            </w:pPr>
            <w:ins w:id="12687" w:author="Author">
              <w:r w:rsidRPr="00D016EC">
                <w:t>4.15</w:t>
              </w:r>
            </w:ins>
          </w:p>
        </w:tc>
        <w:tc>
          <w:tcPr>
            <w:tcW w:w="900" w:type="dxa"/>
            <w:noWrap/>
            <w:vAlign w:val="bottom"/>
            <w:hideMark/>
          </w:tcPr>
          <w:p w14:paraId="7EFE0A0E" w14:textId="77777777" w:rsidR="00C50A95" w:rsidRPr="00D016EC" w:rsidRDefault="00C50A95" w:rsidP="00416506">
            <w:pPr>
              <w:pStyle w:val="tabletext11"/>
              <w:jc w:val="center"/>
              <w:rPr>
                <w:ins w:id="12688" w:author="Author"/>
              </w:rPr>
            </w:pPr>
            <w:ins w:id="12689" w:author="Author">
              <w:r w:rsidRPr="00D016EC">
                <w:t>3.11</w:t>
              </w:r>
            </w:ins>
          </w:p>
        </w:tc>
        <w:tc>
          <w:tcPr>
            <w:tcW w:w="400" w:type="dxa"/>
            <w:noWrap/>
            <w:vAlign w:val="bottom"/>
            <w:hideMark/>
          </w:tcPr>
          <w:p w14:paraId="72D4BC09" w14:textId="77777777" w:rsidR="00C50A95" w:rsidRPr="00D016EC" w:rsidRDefault="00C50A95" w:rsidP="00416506">
            <w:pPr>
              <w:pStyle w:val="tabletext11"/>
              <w:jc w:val="center"/>
              <w:rPr>
                <w:ins w:id="12690" w:author="Author"/>
              </w:rPr>
            </w:pPr>
            <w:ins w:id="12691" w:author="Author">
              <w:r w:rsidRPr="00D016EC">
                <w:t>3.11</w:t>
              </w:r>
            </w:ins>
          </w:p>
        </w:tc>
        <w:tc>
          <w:tcPr>
            <w:tcW w:w="400" w:type="dxa"/>
            <w:noWrap/>
            <w:vAlign w:val="bottom"/>
            <w:hideMark/>
          </w:tcPr>
          <w:p w14:paraId="663E9656" w14:textId="77777777" w:rsidR="00C50A95" w:rsidRPr="00D016EC" w:rsidRDefault="00C50A95" w:rsidP="00416506">
            <w:pPr>
              <w:pStyle w:val="tabletext11"/>
              <w:jc w:val="center"/>
              <w:rPr>
                <w:ins w:id="12692" w:author="Author"/>
              </w:rPr>
            </w:pPr>
            <w:ins w:id="12693" w:author="Author">
              <w:r w:rsidRPr="00D016EC">
                <w:t>3.11</w:t>
              </w:r>
            </w:ins>
          </w:p>
        </w:tc>
        <w:tc>
          <w:tcPr>
            <w:tcW w:w="400" w:type="dxa"/>
            <w:noWrap/>
            <w:vAlign w:val="bottom"/>
            <w:hideMark/>
          </w:tcPr>
          <w:p w14:paraId="0A1A3ED5" w14:textId="77777777" w:rsidR="00C50A95" w:rsidRPr="00D016EC" w:rsidRDefault="00C50A95" w:rsidP="00416506">
            <w:pPr>
              <w:pStyle w:val="tabletext11"/>
              <w:jc w:val="center"/>
              <w:rPr>
                <w:ins w:id="12694" w:author="Author"/>
              </w:rPr>
            </w:pPr>
            <w:ins w:id="12695" w:author="Author">
              <w:r w:rsidRPr="00D016EC">
                <w:t>2.99</w:t>
              </w:r>
            </w:ins>
          </w:p>
        </w:tc>
        <w:tc>
          <w:tcPr>
            <w:tcW w:w="400" w:type="dxa"/>
            <w:noWrap/>
            <w:vAlign w:val="bottom"/>
            <w:hideMark/>
          </w:tcPr>
          <w:p w14:paraId="2BE91FD6" w14:textId="77777777" w:rsidR="00C50A95" w:rsidRPr="00D016EC" w:rsidRDefault="00C50A95" w:rsidP="00416506">
            <w:pPr>
              <w:pStyle w:val="tabletext11"/>
              <w:jc w:val="center"/>
              <w:rPr>
                <w:ins w:id="12696" w:author="Author"/>
              </w:rPr>
            </w:pPr>
            <w:ins w:id="12697" w:author="Author">
              <w:r w:rsidRPr="00D016EC">
                <w:t>2.86</w:t>
              </w:r>
            </w:ins>
          </w:p>
        </w:tc>
        <w:tc>
          <w:tcPr>
            <w:tcW w:w="400" w:type="dxa"/>
            <w:noWrap/>
            <w:vAlign w:val="bottom"/>
            <w:hideMark/>
          </w:tcPr>
          <w:p w14:paraId="29771FE6" w14:textId="77777777" w:rsidR="00C50A95" w:rsidRPr="00D016EC" w:rsidRDefault="00C50A95" w:rsidP="00416506">
            <w:pPr>
              <w:pStyle w:val="tabletext11"/>
              <w:jc w:val="center"/>
              <w:rPr>
                <w:ins w:id="12698" w:author="Author"/>
              </w:rPr>
            </w:pPr>
            <w:ins w:id="12699" w:author="Author">
              <w:r w:rsidRPr="00D016EC">
                <w:t>2.74</w:t>
              </w:r>
            </w:ins>
          </w:p>
        </w:tc>
        <w:tc>
          <w:tcPr>
            <w:tcW w:w="400" w:type="dxa"/>
            <w:noWrap/>
            <w:vAlign w:val="bottom"/>
            <w:hideMark/>
          </w:tcPr>
          <w:p w14:paraId="5A0F7526" w14:textId="77777777" w:rsidR="00C50A95" w:rsidRPr="00D016EC" w:rsidRDefault="00C50A95" w:rsidP="00416506">
            <w:pPr>
              <w:pStyle w:val="tabletext11"/>
              <w:jc w:val="center"/>
              <w:rPr>
                <w:ins w:id="12700" w:author="Author"/>
              </w:rPr>
            </w:pPr>
            <w:ins w:id="12701" w:author="Author">
              <w:r w:rsidRPr="00D016EC">
                <w:t>2.61</w:t>
              </w:r>
            </w:ins>
          </w:p>
        </w:tc>
        <w:tc>
          <w:tcPr>
            <w:tcW w:w="400" w:type="dxa"/>
            <w:noWrap/>
            <w:vAlign w:val="bottom"/>
            <w:hideMark/>
          </w:tcPr>
          <w:p w14:paraId="1E0E0E4B" w14:textId="77777777" w:rsidR="00C50A95" w:rsidRPr="00D016EC" w:rsidRDefault="00C50A95" w:rsidP="00416506">
            <w:pPr>
              <w:pStyle w:val="tabletext11"/>
              <w:jc w:val="center"/>
              <w:rPr>
                <w:ins w:id="12702" w:author="Author"/>
              </w:rPr>
            </w:pPr>
            <w:ins w:id="12703" w:author="Author">
              <w:r w:rsidRPr="00D016EC">
                <w:t>2.49</w:t>
              </w:r>
            </w:ins>
          </w:p>
        </w:tc>
        <w:tc>
          <w:tcPr>
            <w:tcW w:w="400" w:type="dxa"/>
            <w:noWrap/>
            <w:vAlign w:val="bottom"/>
            <w:hideMark/>
          </w:tcPr>
          <w:p w14:paraId="1C4724C5" w14:textId="77777777" w:rsidR="00C50A95" w:rsidRPr="00D016EC" w:rsidRDefault="00C50A95" w:rsidP="00416506">
            <w:pPr>
              <w:pStyle w:val="tabletext11"/>
              <w:jc w:val="center"/>
              <w:rPr>
                <w:ins w:id="12704" w:author="Author"/>
              </w:rPr>
            </w:pPr>
            <w:ins w:id="12705" w:author="Author">
              <w:r w:rsidRPr="00D016EC">
                <w:t>2.49</w:t>
              </w:r>
            </w:ins>
          </w:p>
        </w:tc>
        <w:tc>
          <w:tcPr>
            <w:tcW w:w="400" w:type="dxa"/>
            <w:noWrap/>
            <w:vAlign w:val="bottom"/>
            <w:hideMark/>
          </w:tcPr>
          <w:p w14:paraId="705A6504" w14:textId="77777777" w:rsidR="00C50A95" w:rsidRPr="00D016EC" w:rsidRDefault="00C50A95" w:rsidP="00416506">
            <w:pPr>
              <w:pStyle w:val="tabletext11"/>
              <w:jc w:val="center"/>
              <w:rPr>
                <w:ins w:id="12706" w:author="Author"/>
              </w:rPr>
            </w:pPr>
            <w:ins w:id="12707" w:author="Author">
              <w:r w:rsidRPr="00D016EC">
                <w:t>2.49</w:t>
              </w:r>
            </w:ins>
          </w:p>
        </w:tc>
        <w:tc>
          <w:tcPr>
            <w:tcW w:w="400" w:type="dxa"/>
            <w:noWrap/>
            <w:vAlign w:val="bottom"/>
            <w:hideMark/>
          </w:tcPr>
          <w:p w14:paraId="56E24748" w14:textId="77777777" w:rsidR="00C50A95" w:rsidRPr="00D016EC" w:rsidRDefault="00C50A95" w:rsidP="00416506">
            <w:pPr>
              <w:pStyle w:val="tabletext11"/>
              <w:jc w:val="center"/>
              <w:rPr>
                <w:ins w:id="12708" w:author="Author"/>
              </w:rPr>
            </w:pPr>
            <w:ins w:id="12709" w:author="Author">
              <w:r w:rsidRPr="00D016EC">
                <w:t>2.49</w:t>
              </w:r>
            </w:ins>
          </w:p>
        </w:tc>
        <w:tc>
          <w:tcPr>
            <w:tcW w:w="400" w:type="dxa"/>
            <w:noWrap/>
            <w:vAlign w:val="bottom"/>
            <w:hideMark/>
          </w:tcPr>
          <w:p w14:paraId="41D586AC" w14:textId="77777777" w:rsidR="00C50A95" w:rsidRPr="00D016EC" w:rsidRDefault="00C50A95" w:rsidP="00416506">
            <w:pPr>
              <w:pStyle w:val="tabletext11"/>
              <w:jc w:val="center"/>
              <w:rPr>
                <w:ins w:id="12710" w:author="Author"/>
              </w:rPr>
            </w:pPr>
            <w:ins w:id="12711" w:author="Author">
              <w:r w:rsidRPr="00D016EC">
                <w:t>2.49</w:t>
              </w:r>
            </w:ins>
          </w:p>
        </w:tc>
        <w:tc>
          <w:tcPr>
            <w:tcW w:w="400" w:type="dxa"/>
            <w:noWrap/>
            <w:vAlign w:val="bottom"/>
            <w:hideMark/>
          </w:tcPr>
          <w:p w14:paraId="379C5571" w14:textId="77777777" w:rsidR="00C50A95" w:rsidRPr="00D016EC" w:rsidRDefault="00C50A95" w:rsidP="00416506">
            <w:pPr>
              <w:pStyle w:val="tabletext11"/>
              <w:jc w:val="center"/>
              <w:rPr>
                <w:ins w:id="12712" w:author="Author"/>
              </w:rPr>
            </w:pPr>
            <w:ins w:id="12713" w:author="Author">
              <w:r w:rsidRPr="00D016EC">
                <w:t>2.49</w:t>
              </w:r>
            </w:ins>
          </w:p>
        </w:tc>
        <w:tc>
          <w:tcPr>
            <w:tcW w:w="400" w:type="dxa"/>
            <w:noWrap/>
            <w:vAlign w:val="bottom"/>
            <w:hideMark/>
          </w:tcPr>
          <w:p w14:paraId="0386AB8B" w14:textId="77777777" w:rsidR="00C50A95" w:rsidRPr="00D016EC" w:rsidRDefault="00C50A95" w:rsidP="00416506">
            <w:pPr>
              <w:pStyle w:val="tabletext11"/>
              <w:jc w:val="center"/>
              <w:rPr>
                <w:ins w:id="12714" w:author="Author"/>
              </w:rPr>
            </w:pPr>
            <w:ins w:id="12715" w:author="Author">
              <w:r w:rsidRPr="00D016EC">
                <w:t>2.49</w:t>
              </w:r>
            </w:ins>
          </w:p>
        </w:tc>
        <w:tc>
          <w:tcPr>
            <w:tcW w:w="400" w:type="dxa"/>
            <w:noWrap/>
            <w:vAlign w:val="bottom"/>
            <w:hideMark/>
          </w:tcPr>
          <w:p w14:paraId="606F9EA7" w14:textId="77777777" w:rsidR="00C50A95" w:rsidRPr="00D016EC" w:rsidRDefault="00C50A95" w:rsidP="00416506">
            <w:pPr>
              <w:pStyle w:val="tabletext11"/>
              <w:jc w:val="center"/>
              <w:rPr>
                <w:ins w:id="12716" w:author="Author"/>
              </w:rPr>
            </w:pPr>
            <w:ins w:id="12717" w:author="Author">
              <w:r w:rsidRPr="00D016EC">
                <w:t>2.49</w:t>
              </w:r>
            </w:ins>
          </w:p>
        </w:tc>
        <w:tc>
          <w:tcPr>
            <w:tcW w:w="400" w:type="dxa"/>
            <w:noWrap/>
            <w:vAlign w:val="bottom"/>
            <w:hideMark/>
          </w:tcPr>
          <w:p w14:paraId="35265E7C" w14:textId="77777777" w:rsidR="00C50A95" w:rsidRPr="00D016EC" w:rsidRDefault="00C50A95" w:rsidP="00416506">
            <w:pPr>
              <w:pStyle w:val="tabletext11"/>
              <w:jc w:val="center"/>
              <w:rPr>
                <w:ins w:id="12718" w:author="Author"/>
              </w:rPr>
            </w:pPr>
            <w:ins w:id="12719" w:author="Author">
              <w:r w:rsidRPr="00D016EC">
                <w:t>2.49</w:t>
              </w:r>
            </w:ins>
          </w:p>
        </w:tc>
        <w:tc>
          <w:tcPr>
            <w:tcW w:w="400" w:type="dxa"/>
            <w:noWrap/>
            <w:vAlign w:val="bottom"/>
            <w:hideMark/>
          </w:tcPr>
          <w:p w14:paraId="1C039184" w14:textId="77777777" w:rsidR="00C50A95" w:rsidRPr="00D016EC" w:rsidRDefault="00C50A95" w:rsidP="00416506">
            <w:pPr>
              <w:pStyle w:val="tabletext11"/>
              <w:jc w:val="center"/>
              <w:rPr>
                <w:ins w:id="12720" w:author="Author"/>
              </w:rPr>
            </w:pPr>
            <w:ins w:id="12721" w:author="Author">
              <w:r w:rsidRPr="00D016EC">
                <w:t>2.49</w:t>
              </w:r>
            </w:ins>
          </w:p>
        </w:tc>
        <w:tc>
          <w:tcPr>
            <w:tcW w:w="400" w:type="dxa"/>
            <w:noWrap/>
            <w:vAlign w:val="bottom"/>
            <w:hideMark/>
          </w:tcPr>
          <w:p w14:paraId="4FF23FF5" w14:textId="77777777" w:rsidR="00C50A95" w:rsidRPr="00D016EC" w:rsidRDefault="00C50A95" w:rsidP="00416506">
            <w:pPr>
              <w:pStyle w:val="tabletext11"/>
              <w:jc w:val="center"/>
              <w:rPr>
                <w:ins w:id="12722" w:author="Author"/>
              </w:rPr>
            </w:pPr>
            <w:ins w:id="12723" w:author="Author">
              <w:r w:rsidRPr="00D016EC">
                <w:t>2.49</w:t>
              </w:r>
            </w:ins>
          </w:p>
        </w:tc>
        <w:tc>
          <w:tcPr>
            <w:tcW w:w="400" w:type="dxa"/>
            <w:noWrap/>
            <w:vAlign w:val="bottom"/>
            <w:hideMark/>
          </w:tcPr>
          <w:p w14:paraId="1B8C6D07" w14:textId="77777777" w:rsidR="00C50A95" w:rsidRPr="00D016EC" w:rsidRDefault="00C50A95" w:rsidP="00416506">
            <w:pPr>
              <w:pStyle w:val="tabletext11"/>
              <w:jc w:val="center"/>
              <w:rPr>
                <w:ins w:id="12724" w:author="Author"/>
              </w:rPr>
            </w:pPr>
            <w:ins w:id="12725" w:author="Author">
              <w:r w:rsidRPr="00D016EC">
                <w:t>2.49</w:t>
              </w:r>
            </w:ins>
          </w:p>
        </w:tc>
        <w:tc>
          <w:tcPr>
            <w:tcW w:w="400" w:type="dxa"/>
            <w:noWrap/>
            <w:vAlign w:val="bottom"/>
            <w:hideMark/>
          </w:tcPr>
          <w:p w14:paraId="753F62E8" w14:textId="77777777" w:rsidR="00C50A95" w:rsidRPr="00D016EC" w:rsidRDefault="00C50A95" w:rsidP="00416506">
            <w:pPr>
              <w:pStyle w:val="tabletext11"/>
              <w:jc w:val="center"/>
              <w:rPr>
                <w:ins w:id="12726" w:author="Author"/>
              </w:rPr>
            </w:pPr>
            <w:ins w:id="12727" w:author="Author">
              <w:r w:rsidRPr="00D016EC">
                <w:t>2.49</w:t>
              </w:r>
            </w:ins>
          </w:p>
        </w:tc>
        <w:tc>
          <w:tcPr>
            <w:tcW w:w="400" w:type="dxa"/>
            <w:noWrap/>
            <w:vAlign w:val="bottom"/>
            <w:hideMark/>
          </w:tcPr>
          <w:p w14:paraId="1BC2556B" w14:textId="77777777" w:rsidR="00C50A95" w:rsidRPr="00D016EC" w:rsidRDefault="00C50A95" w:rsidP="00416506">
            <w:pPr>
              <w:pStyle w:val="tabletext11"/>
              <w:jc w:val="center"/>
              <w:rPr>
                <w:ins w:id="12728" w:author="Author"/>
              </w:rPr>
            </w:pPr>
            <w:ins w:id="12729" w:author="Author">
              <w:r w:rsidRPr="00D016EC">
                <w:t>2.49</w:t>
              </w:r>
            </w:ins>
          </w:p>
        </w:tc>
        <w:tc>
          <w:tcPr>
            <w:tcW w:w="440" w:type="dxa"/>
            <w:noWrap/>
            <w:vAlign w:val="bottom"/>
            <w:hideMark/>
          </w:tcPr>
          <w:p w14:paraId="0953BC85" w14:textId="77777777" w:rsidR="00C50A95" w:rsidRPr="00D016EC" w:rsidRDefault="00C50A95" w:rsidP="00416506">
            <w:pPr>
              <w:pStyle w:val="tabletext11"/>
              <w:jc w:val="center"/>
              <w:rPr>
                <w:ins w:id="12730" w:author="Author"/>
              </w:rPr>
            </w:pPr>
            <w:ins w:id="12731" w:author="Author">
              <w:r w:rsidRPr="00D016EC">
                <w:t>2.49</w:t>
              </w:r>
            </w:ins>
          </w:p>
        </w:tc>
        <w:tc>
          <w:tcPr>
            <w:tcW w:w="400" w:type="dxa"/>
            <w:noWrap/>
            <w:vAlign w:val="bottom"/>
            <w:hideMark/>
          </w:tcPr>
          <w:p w14:paraId="6C73FB34" w14:textId="77777777" w:rsidR="00C50A95" w:rsidRPr="00D016EC" w:rsidRDefault="00C50A95" w:rsidP="00416506">
            <w:pPr>
              <w:pStyle w:val="tabletext11"/>
              <w:jc w:val="center"/>
              <w:rPr>
                <w:ins w:id="12732" w:author="Author"/>
              </w:rPr>
            </w:pPr>
            <w:ins w:id="12733" w:author="Author">
              <w:r w:rsidRPr="00D016EC">
                <w:t>2.49</w:t>
              </w:r>
            </w:ins>
          </w:p>
        </w:tc>
        <w:tc>
          <w:tcPr>
            <w:tcW w:w="400" w:type="dxa"/>
            <w:noWrap/>
            <w:vAlign w:val="bottom"/>
            <w:hideMark/>
          </w:tcPr>
          <w:p w14:paraId="3878DF45" w14:textId="77777777" w:rsidR="00C50A95" w:rsidRPr="00D016EC" w:rsidRDefault="00C50A95" w:rsidP="00416506">
            <w:pPr>
              <w:pStyle w:val="tabletext11"/>
              <w:jc w:val="center"/>
              <w:rPr>
                <w:ins w:id="12734" w:author="Author"/>
              </w:rPr>
            </w:pPr>
            <w:ins w:id="12735" w:author="Author">
              <w:r w:rsidRPr="00D016EC">
                <w:t>2.49</w:t>
              </w:r>
            </w:ins>
          </w:p>
        </w:tc>
        <w:tc>
          <w:tcPr>
            <w:tcW w:w="400" w:type="dxa"/>
            <w:noWrap/>
            <w:vAlign w:val="bottom"/>
            <w:hideMark/>
          </w:tcPr>
          <w:p w14:paraId="101A2AC4" w14:textId="77777777" w:rsidR="00C50A95" w:rsidRPr="00D016EC" w:rsidRDefault="00C50A95" w:rsidP="00416506">
            <w:pPr>
              <w:pStyle w:val="tabletext11"/>
              <w:jc w:val="center"/>
              <w:rPr>
                <w:ins w:id="12736" w:author="Author"/>
              </w:rPr>
            </w:pPr>
            <w:ins w:id="12737" w:author="Author">
              <w:r w:rsidRPr="00D016EC">
                <w:t>2.49</w:t>
              </w:r>
            </w:ins>
          </w:p>
        </w:tc>
        <w:tc>
          <w:tcPr>
            <w:tcW w:w="400" w:type="dxa"/>
            <w:noWrap/>
            <w:vAlign w:val="bottom"/>
            <w:hideMark/>
          </w:tcPr>
          <w:p w14:paraId="56E76CBB" w14:textId="77777777" w:rsidR="00C50A95" w:rsidRPr="00D016EC" w:rsidRDefault="00C50A95" w:rsidP="00416506">
            <w:pPr>
              <w:pStyle w:val="tabletext11"/>
              <w:jc w:val="center"/>
              <w:rPr>
                <w:ins w:id="12738" w:author="Author"/>
              </w:rPr>
            </w:pPr>
            <w:ins w:id="12739" w:author="Author">
              <w:r w:rsidRPr="00D016EC">
                <w:t>2.49</w:t>
              </w:r>
            </w:ins>
          </w:p>
        </w:tc>
        <w:tc>
          <w:tcPr>
            <w:tcW w:w="460" w:type="dxa"/>
            <w:noWrap/>
            <w:vAlign w:val="bottom"/>
            <w:hideMark/>
          </w:tcPr>
          <w:p w14:paraId="07431F5F" w14:textId="77777777" w:rsidR="00C50A95" w:rsidRPr="00D016EC" w:rsidRDefault="00C50A95" w:rsidP="00416506">
            <w:pPr>
              <w:pStyle w:val="tabletext11"/>
              <w:jc w:val="center"/>
              <w:rPr>
                <w:ins w:id="12740" w:author="Author"/>
              </w:rPr>
            </w:pPr>
            <w:ins w:id="12741" w:author="Author">
              <w:r w:rsidRPr="00D016EC">
                <w:t>2.49</w:t>
              </w:r>
            </w:ins>
          </w:p>
        </w:tc>
      </w:tr>
      <w:tr w:rsidR="00C50A95" w:rsidRPr="00D016EC" w14:paraId="35A4B09F" w14:textId="77777777" w:rsidTr="00416506">
        <w:trPr>
          <w:trHeight w:val="190"/>
          <w:ins w:id="12742" w:author="Author"/>
        </w:trPr>
        <w:tc>
          <w:tcPr>
            <w:tcW w:w="200" w:type="dxa"/>
            <w:tcBorders>
              <w:right w:val="nil"/>
            </w:tcBorders>
            <w:vAlign w:val="bottom"/>
          </w:tcPr>
          <w:p w14:paraId="58F46416" w14:textId="77777777" w:rsidR="00C50A95" w:rsidRPr="00D016EC" w:rsidRDefault="00C50A95" w:rsidP="00416506">
            <w:pPr>
              <w:pStyle w:val="tabletext11"/>
              <w:jc w:val="right"/>
              <w:rPr>
                <w:ins w:id="12743" w:author="Author"/>
              </w:rPr>
            </w:pPr>
          </w:p>
        </w:tc>
        <w:tc>
          <w:tcPr>
            <w:tcW w:w="1580" w:type="dxa"/>
            <w:tcBorders>
              <w:left w:val="nil"/>
            </w:tcBorders>
            <w:vAlign w:val="bottom"/>
            <w:hideMark/>
          </w:tcPr>
          <w:p w14:paraId="32B08034" w14:textId="77777777" w:rsidR="00C50A95" w:rsidRPr="00D016EC" w:rsidRDefault="00C50A95" w:rsidP="00416506">
            <w:pPr>
              <w:pStyle w:val="tabletext11"/>
              <w:tabs>
                <w:tab w:val="decimal" w:pos="640"/>
              </w:tabs>
              <w:rPr>
                <w:ins w:id="12744" w:author="Author"/>
              </w:rPr>
            </w:pPr>
            <w:ins w:id="12745" w:author="Author">
              <w:r w:rsidRPr="00D016EC">
                <w:t>600,000 to 699,999</w:t>
              </w:r>
            </w:ins>
          </w:p>
        </w:tc>
        <w:tc>
          <w:tcPr>
            <w:tcW w:w="680" w:type="dxa"/>
            <w:noWrap/>
            <w:vAlign w:val="bottom"/>
            <w:hideMark/>
          </w:tcPr>
          <w:p w14:paraId="3833070F" w14:textId="77777777" w:rsidR="00C50A95" w:rsidRPr="00D016EC" w:rsidRDefault="00C50A95" w:rsidP="00416506">
            <w:pPr>
              <w:pStyle w:val="tabletext11"/>
              <w:jc w:val="center"/>
              <w:rPr>
                <w:ins w:id="12746" w:author="Author"/>
              </w:rPr>
            </w:pPr>
            <w:ins w:id="12747" w:author="Author">
              <w:r w:rsidRPr="00D016EC">
                <w:t>4.44</w:t>
              </w:r>
            </w:ins>
          </w:p>
        </w:tc>
        <w:tc>
          <w:tcPr>
            <w:tcW w:w="900" w:type="dxa"/>
            <w:noWrap/>
            <w:vAlign w:val="bottom"/>
            <w:hideMark/>
          </w:tcPr>
          <w:p w14:paraId="18A29ED2" w14:textId="77777777" w:rsidR="00C50A95" w:rsidRPr="00D016EC" w:rsidRDefault="00C50A95" w:rsidP="00416506">
            <w:pPr>
              <w:pStyle w:val="tabletext11"/>
              <w:jc w:val="center"/>
              <w:rPr>
                <w:ins w:id="12748" w:author="Author"/>
              </w:rPr>
            </w:pPr>
            <w:ins w:id="12749" w:author="Author">
              <w:r w:rsidRPr="00D016EC">
                <w:t>3.33</w:t>
              </w:r>
            </w:ins>
          </w:p>
        </w:tc>
        <w:tc>
          <w:tcPr>
            <w:tcW w:w="400" w:type="dxa"/>
            <w:noWrap/>
            <w:vAlign w:val="bottom"/>
            <w:hideMark/>
          </w:tcPr>
          <w:p w14:paraId="31B3A5FF" w14:textId="77777777" w:rsidR="00C50A95" w:rsidRPr="00D016EC" w:rsidRDefault="00C50A95" w:rsidP="00416506">
            <w:pPr>
              <w:pStyle w:val="tabletext11"/>
              <w:jc w:val="center"/>
              <w:rPr>
                <w:ins w:id="12750" w:author="Author"/>
              </w:rPr>
            </w:pPr>
            <w:ins w:id="12751" w:author="Author">
              <w:r w:rsidRPr="00D016EC">
                <w:t>3.33</w:t>
              </w:r>
            </w:ins>
          </w:p>
        </w:tc>
        <w:tc>
          <w:tcPr>
            <w:tcW w:w="400" w:type="dxa"/>
            <w:noWrap/>
            <w:vAlign w:val="bottom"/>
            <w:hideMark/>
          </w:tcPr>
          <w:p w14:paraId="53F3FAF5" w14:textId="77777777" w:rsidR="00C50A95" w:rsidRPr="00D016EC" w:rsidRDefault="00C50A95" w:rsidP="00416506">
            <w:pPr>
              <w:pStyle w:val="tabletext11"/>
              <w:jc w:val="center"/>
              <w:rPr>
                <w:ins w:id="12752" w:author="Author"/>
              </w:rPr>
            </w:pPr>
            <w:ins w:id="12753" w:author="Author">
              <w:r w:rsidRPr="00D016EC">
                <w:t>3.33</w:t>
              </w:r>
            </w:ins>
          </w:p>
        </w:tc>
        <w:tc>
          <w:tcPr>
            <w:tcW w:w="400" w:type="dxa"/>
            <w:noWrap/>
            <w:vAlign w:val="bottom"/>
            <w:hideMark/>
          </w:tcPr>
          <w:p w14:paraId="51EF623E" w14:textId="77777777" w:rsidR="00C50A95" w:rsidRPr="00D016EC" w:rsidRDefault="00C50A95" w:rsidP="00416506">
            <w:pPr>
              <w:pStyle w:val="tabletext11"/>
              <w:jc w:val="center"/>
              <w:rPr>
                <w:ins w:id="12754" w:author="Author"/>
              </w:rPr>
            </w:pPr>
            <w:ins w:id="12755" w:author="Author">
              <w:r w:rsidRPr="00D016EC">
                <w:t>3.20</w:t>
              </w:r>
            </w:ins>
          </w:p>
        </w:tc>
        <w:tc>
          <w:tcPr>
            <w:tcW w:w="400" w:type="dxa"/>
            <w:noWrap/>
            <w:vAlign w:val="bottom"/>
            <w:hideMark/>
          </w:tcPr>
          <w:p w14:paraId="6798CB2C" w14:textId="77777777" w:rsidR="00C50A95" w:rsidRPr="00D016EC" w:rsidRDefault="00C50A95" w:rsidP="00416506">
            <w:pPr>
              <w:pStyle w:val="tabletext11"/>
              <w:jc w:val="center"/>
              <w:rPr>
                <w:ins w:id="12756" w:author="Author"/>
              </w:rPr>
            </w:pPr>
            <w:ins w:id="12757" w:author="Author">
              <w:r w:rsidRPr="00D016EC">
                <w:t>3.06</w:t>
              </w:r>
            </w:ins>
          </w:p>
        </w:tc>
        <w:tc>
          <w:tcPr>
            <w:tcW w:w="400" w:type="dxa"/>
            <w:noWrap/>
            <w:vAlign w:val="bottom"/>
            <w:hideMark/>
          </w:tcPr>
          <w:p w14:paraId="6BB75157" w14:textId="77777777" w:rsidR="00C50A95" w:rsidRPr="00D016EC" w:rsidRDefault="00C50A95" w:rsidP="00416506">
            <w:pPr>
              <w:pStyle w:val="tabletext11"/>
              <w:jc w:val="center"/>
              <w:rPr>
                <w:ins w:id="12758" w:author="Author"/>
              </w:rPr>
            </w:pPr>
            <w:ins w:id="12759" w:author="Author">
              <w:r w:rsidRPr="00D016EC">
                <w:t>2.93</w:t>
              </w:r>
            </w:ins>
          </w:p>
        </w:tc>
        <w:tc>
          <w:tcPr>
            <w:tcW w:w="400" w:type="dxa"/>
            <w:noWrap/>
            <w:vAlign w:val="bottom"/>
            <w:hideMark/>
          </w:tcPr>
          <w:p w14:paraId="72B86832" w14:textId="77777777" w:rsidR="00C50A95" w:rsidRPr="00D016EC" w:rsidRDefault="00C50A95" w:rsidP="00416506">
            <w:pPr>
              <w:pStyle w:val="tabletext11"/>
              <w:jc w:val="center"/>
              <w:rPr>
                <w:ins w:id="12760" w:author="Author"/>
              </w:rPr>
            </w:pPr>
            <w:ins w:id="12761" w:author="Author">
              <w:r w:rsidRPr="00D016EC">
                <w:t>2.80</w:t>
              </w:r>
            </w:ins>
          </w:p>
        </w:tc>
        <w:tc>
          <w:tcPr>
            <w:tcW w:w="400" w:type="dxa"/>
            <w:noWrap/>
            <w:vAlign w:val="bottom"/>
            <w:hideMark/>
          </w:tcPr>
          <w:p w14:paraId="27822E17" w14:textId="77777777" w:rsidR="00C50A95" w:rsidRPr="00D016EC" w:rsidRDefault="00C50A95" w:rsidP="00416506">
            <w:pPr>
              <w:pStyle w:val="tabletext11"/>
              <w:jc w:val="center"/>
              <w:rPr>
                <w:ins w:id="12762" w:author="Author"/>
              </w:rPr>
            </w:pPr>
            <w:ins w:id="12763" w:author="Author">
              <w:r w:rsidRPr="00D016EC">
                <w:t>2.66</w:t>
              </w:r>
            </w:ins>
          </w:p>
        </w:tc>
        <w:tc>
          <w:tcPr>
            <w:tcW w:w="400" w:type="dxa"/>
            <w:noWrap/>
            <w:vAlign w:val="bottom"/>
            <w:hideMark/>
          </w:tcPr>
          <w:p w14:paraId="482EFFCC" w14:textId="77777777" w:rsidR="00C50A95" w:rsidRPr="00D016EC" w:rsidRDefault="00C50A95" w:rsidP="00416506">
            <w:pPr>
              <w:pStyle w:val="tabletext11"/>
              <w:jc w:val="center"/>
              <w:rPr>
                <w:ins w:id="12764" w:author="Author"/>
              </w:rPr>
            </w:pPr>
            <w:ins w:id="12765" w:author="Author">
              <w:r w:rsidRPr="00D016EC">
                <w:t>2.66</w:t>
              </w:r>
            </w:ins>
          </w:p>
        </w:tc>
        <w:tc>
          <w:tcPr>
            <w:tcW w:w="400" w:type="dxa"/>
            <w:noWrap/>
            <w:vAlign w:val="bottom"/>
            <w:hideMark/>
          </w:tcPr>
          <w:p w14:paraId="4E180DF9" w14:textId="77777777" w:rsidR="00C50A95" w:rsidRPr="00D016EC" w:rsidRDefault="00C50A95" w:rsidP="00416506">
            <w:pPr>
              <w:pStyle w:val="tabletext11"/>
              <w:jc w:val="center"/>
              <w:rPr>
                <w:ins w:id="12766" w:author="Author"/>
              </w:rPr>
            </w:pPr>
            <w:ins w:id="12767" w:author="Author">
              <w:r w:rsidRPr="00D016EC">
                <w:t>2.66</w:t>
              </w:r>
            </w:ins>
          </w:p>
        </w:tc>
        <w:tc>
          <w:tcPr>
            <w:tcW w:w="400" w:type="dxa"/>
            <w:noWrap/>
            <w:vAlign w:val="bottom"/>
            <w:hideMark/>
          </w:tcPr>
          <w:p w14:paraId="0BDCF3A2" w14:textId="77777777" w:rsidR="00C50A95" w:rsidRPr="00D016EC" w:rsidRDefault="00C50A95" w:rsidP="00416506">
            <w:pPr>
              <w:pStyle w:val="tabletext11"/>
              <w:jc w:val="center"/>
              <w:rPr>
                <w:ins w:id="12768" w:author="Author"/>
              </w:rPr>
            </w:pPr>
            <w:ins w:id="12769" w:author="Author">
              <w:r w:rsidRPr="00D016EC">
                <w:t>2.66</w:t>
              </w:r>
            </w:ins>
          </w:p>
        </w:tc>
        <w:tc>
          <w:tcPr>
            <w:tcW w:w="400" w:type="dxa"/>
            <w:noWrap/>
            <w:vAlign w:val="bottom"/>
            <w:hideMark/>
          </w:tcPr>
          <w:p w14:paraId="367B5017" w14:textId="77777777" w:rsidR="00C50A95" w:rsidRPr="00D016EC" w:rsidRDefault="00C50A95" w:rsidP="00416506">
            <w:pPr>
              <w:pStyle w:val="tabletext11"/>
              <w:jc w:val="center"/>
              <w:rPr>
                <w:ins w:id="12770" w:author="Author"/>
              </w:rPr>
            </w:pPr>
            <w:ins w:id="12771" w:author="Author">
              <w:r w:rsidRPr="00D016EC">
                <w:t>2.66</w:t>
              </w:r>
            </w:ins>
          </w:p>
        </w:tc>
        <w:tc>
          <w:tcPr>
            <w:tcW w:w="400" w:type="dxa"/>
            <w:noWrap/>
            <w:vAlign w:val="bottom"/>
            <w:hideMark/>
          </w:tcPr>
          <w:p w14:paraId="33BC4BB6" w14:textId="77777777" w:rsidR="00C50A95" w:rsidRPr="00D016EC" w:rsidRDefault="00C50A95" w:rsidP="00416506">
            <w:pPr>
              <w:pStyle w:val="tabletext11"/>
              <w:jc w:val="center"/>
              <w:rPr>
                <w:ins w:id="12772" w:author="Author"/>
              </w:rPr>
            </w:pPr>
            <w:ins w:id="12773" w:author="Author">
              <w:r w:rsidRPr="00D016EC">
                <w:t>2.66</w:t>
              </w:r>
            </w:ins>
          </w:p>
        </w:tc>
        <w:tc>
          <w:tcPr>
            <w:tcW w:w="400" w:type="dxa"/>
            <w:noWrap/>
            <w:vAlign w:val="bottom"/>
            <w:hideMark/>
          </w:tcPr>
          <w:p w14:paraId="59B15849" w14:textId="77777777" w:rsidR="00C50A95" w:rsidRPr="00D016EC" w:rsidRDefault="00C50A95" w:rsidP="00416506">
            <w:pPr>
              <w:pStyle w:val="tabletext11"/>
              <w:jc w:val="center"/>
              <w:rPr>
                <w:ins w:id="12774" w:author="Author"/>
              </w:rPr>
            </w:pPr>
            <w:ins w:id="12775" w:author="Author">
              <w:r w:rsidRPr="00D016EC">
                <w:t>2.66</w:t>
              </w:r>
            </w:ins>
          </w:p>
        </w:tc>
        <w:tc>
          <w:tcPr>
            <w:tcW w:w="400" w:type="dxa"/>
            <w:noWrap/>
            <w:vAlign w:val="bottom"/>
            <w:hideMark/>
          </w:tcPr>
          <w:p w14:paraId="0394DA31" w14:textId="77777777" w:rsidR="00C50A95" w:rsidRPr="00D016EC" w:rsidRDefault="00C50A95" w:rsidP="00416506">
            <w:pPr>
              <w:pStyle w:val="tabletext11"/>
              <w:jc w:val="center"/>
              <w:rPr>
                <w:ins w:id="12776" w:author="Author"/>
              </w:rPr>
            </w:pPr>
            <w:ins w:id="12777" w:author="Author">
              <w:r w:rsidRPr="00D016EC">
                <w:t>2.66</w:t>
              </w:r>
            </w:ins>
          </w:p>
        </w:tc>
        <w:tc>
          <w:tcPr>
            <w:tcW w:w="400" w:type="dxa"/>
            <w:noWrap/>
            <w:vAlign w:val="bottom"/>
            <w:hideMark/>
          </w:tcPr>
          <w:p w14:paraId="00832BF9" w14:textId="77777777" w:rsidR="00C50A95" w:rsidRPr="00D016EC" w:rsidRDefault="00C50A95" w:rsidP="00416506">
            <w:pPr>
              <w:pStyle w:val="tabletext11"/>
              <w:jc w:val="center"/>
              <w:rPr>
                <w:ins w:id="12778" w:author="Author"/>
              </w:rPr>
            </w:pPr>
            <w:ins w:id="12779" w:author="Author">
              <w:r w:rsidRPr="00D016EC">
                <w:t>2.66</w:t>
              </w:r>
            </w:ins>
          </w:p>
        </w:tc>
        <w:tc>
          <w:tcPr>
            <w:tcW w:w="400" w:type="dxa"/>
            <w:noWrap/>
            <w:vAlign w:val="bottom"/>
            <w:hideMark/>
          </w:tcPr>
          <w:p w14:paraId="433A9C57" w14:textId="77777777" w:rsidR="00C50A95" w:rsidRPr="00D016EC" w:rsidRDefault="00C50A95" w:rsidP="00416506">
            <w:pPr>
              <w:pStyle w:val="tabletext11"/>
              <w:jc w:val="center"/>
              <w:rPr>
                <w:ins w:id="12780" w:author="Author"/>
              </w:rPr>
            </w:pPr>
            <w:ins w:id="12781" w:author="Author">
              <w:r w:rsidRPr="00D016EC">
                <w:t>2.66</w:t>
              </w:r>
            </w:ins>
          </w:p>
        </w:tc>
        <w:tc>
          <w:tcPr>
            <w:tcW w:w="400" w:type="dxa"/>
            <w:noWrap/>
            <w:vAlign w:val="bottom"/>
            <w:hideMark/>
          </w:tcPr>
          <w:p w14:paraId="3A8C87E1" w14:textId="77777777" w:rsidR="00C50A95" w:rsidRPr="00D016EC" w:rsidRDefault="00C50A95" w:rsidP="00416506">
            <w:pPr>
              <w:pStyle w:val="tabletext11"/>
              <w:jc w:val="center"/>
              <w:rPr>
                <w:ins w:id="12782" w:author="Author"/>
              </w:rPr>
            </w:pPr>
            <w:ins w:id="12783" w:author="Author">
              <w:r w:rsidRPr="00D016EC">
                <w:t>2.66</w:t>
              </w:r>
            </w:ins>
          </w:p>
        </w:tc>
        <w:tc>
          <w:tcPr>
            <w:tcW w:w="400" w:type="dxa"/>
            <w:noWrap/>
            <w:vAlign w:val="bottom"/>
            <w:hideMark/>
          </w:tcPr>
          <w:p w14:paraId="3C45929D" w14:textId="77777777" w:rsidR="00C50A95" w:rsidRPr="00D016EC" w:rsidRDefault="00C50A95" w:rsidP="00416506">
            <w:pPr>
              <w:pStyle w:val="tabletext11"/>
              <w:jc w:val="center"/>
              <w:rPr>
                <w:ins w:id="12784" w:author="Author"/>
              </w:rPr>
            </w:pPr>
            <w:ins w:id="12785" w:author="Author">
              <w:r w:rsidRPr="00D016EC">
                <w:t>2.66</w:t>
              </w:r>
            </w:ins>
          </w:p>
        </w:tc>
        <w:tc>
          <w:tcPr>
            <w:tcW w:w="400" w:type="dxa"/>
            <w:noWrap/>
            <w:vAlign w:val="bottom"/>
            <w:hideMark/>
          </w:tcPr>
          <w:p w14:paraId="54165CA3" w14:textId="77777777" w:rsidR="00C50A95" w:rsidRPr="00D016EC" w:rsidRDefault="00C50A95" w:rsidP="00416506">
            <w:pPr>
              <w:pStyle w:val="tabletext11"/>
              <w:jc w:val="center"/>
              <w:rPr>
                <w:ins w:id="12786" w:author="Author"/>
              </w:rPr>
            </w:pPr>
            <w:ins w:id="12787" w:author="Author">
              <w:r w:rsidRPr="00D016EC">
                <w:t>2.66</w:t>
              </w:r>
            </w:ins>
          </w:p>
        </w:tc>
        <w:tc>
          <w:tcPr>
            <w:tcW w:w="400" w:type="dxa"/>
            <w:noWrap/>
            <w:vAlign w:val="bottom"/>
            <w:hideMark/>
          </w:tcPr>
          <w:p w14:paraId="78ECBD9E" w14:textId="77777777" w:rsidR="00C50A95" w:rsidRPr="00D016EC" w:rsidRDefault="00C50A95" w:rsidP="00416506">
            <w:pPr>
              <w:pStyle w:val="tabletext11"/>
              <w:jc w:val="center"/>
              <w:rPr>
                <w:ins w:id="12788" w:author="Author"/>
              </w:rPr>
            </w:pPr>
            <w:ins w:id="12789" w:author="Author">
              <w:r w:rsidRPr="00D016EC">
                <w:t>2.66</w:t>
              </w:r>
            </w:ins>
          </w:p>
        </w:tc>
        <w:tc>
          <w:tcPr>
            <w:tcW w:w="440" w:type="dxa"/>
            <w:noWrap/>
            <w:vAlign w:val="bottom"/>
            <w:hideMark/>
          </w:tcPr>
          <w:p w14:paraId="2D333F86" w14:textId="77777777" w:rsidR="00C50A95" w:rsidRPr="00D016EC" w:rsidRDefault="00C50A95" w:rsidP="00416506">
            <w:pPr>
              <w:pStyle w:val="tabletext11"/>
              <w:jc w:val="center"/>
              <w:rPr>
                <w:ins w:id="12790" w:author="Author"/>
              </w:rPr>
            </w:pPr>
            <w:ins w:id="12791" w:author="Author">
              <w:r w:rsidRPr="00D016EC">
                <w:t>2.66</w:t>
              </w:r>
            </w:ins>
          </w:p>
        </w:tc>
        <w:tc>
          <w:tcPr>
            <w:tcW w:w="400" w:type="dxa"/>
            <w:noWrap/>
            <w:vAlign w:val="bottom"/>
            <w:hideMark/>
          </w:tcPr>
          <w:p w14:paraId="2218CB87" w14:textId="77777777" w:rsidR="00C50A95" w:rsidRPr="00D016EC" w:rsidRDefault="00C50A95" w:rsidP="00416506">
            <w:pPr>
              <w:pStyle w:val="tabletext11"/>
              <w:jc w:val="center"/>
              <w:rPr>
                <w:ins w:id="12792" w:author="Author"/>
              </w:rPr>
            </w:pPr>
            <w:ins w:id="12793" w:author="Author">
              <w:r w:rsidRPr="00D016EC">
                <w:t>2.66</w:t>
              </w:r>
            </w:ins>
          </w:p>
        </w:tc>
        <w:tc>
          <w:tcPr>
            <w:tcW w:w="400" w:type="dxa"/>
            <w:noWrap/>
            <w:vAlign w:val="bottom"/>
            <w:hideMark/>
          </w:tcPr>
          <w:p w14:paraId="2C44B756" w14:textId="77777777" w:rsidR="00C50A95" w:rsidRPr="00D016EC" w:rsidRDefault="00C50A95" w:rsidP="00416506">
            <w:pPr>
              <w:pStyle w:val="tabletext11"/>
              <w:jc w:val="center"/>
              <w:rPr>
                <w:ins w:id="12794" w:author="Author"/>
              </w:rPr>
            </w:pPr>
            <w:ins w:id="12795" w:author="Author">
              <w:r w:rsidRPr="00D016EC">
                <w:t>2.66</w:t>
              </w:r>
            </w:ins>
          </w:p>
        </w:tc>
        <w:tc>
          <w:tcPr>
            <w:tcW w:w="400" w:type="dxa"/>
            <w:noWrap/>
            <w:vAlign w:val="bottom"/>
            <w:hideMark/>
          </w:tcPr>
          <w:p w14:paraId="633A280B" w14:textId="77777777" w:rsidR="00C50A95" w:rsidRPr="00D016EC" w:rsidRDefault="00C50A95" w:rsidP="00416506">
            <w:pPr>
              <w:pStyle w:val="tabletext11"/>
              <w:jc w:val="center"/>
              <w:rPr>
                <w:ins w:id="12796" w:author="Author"/>
              </w:rPr>
            </w:pPr>
            <w:ins w:id="12797" w:author="Author">
              <w:r w:rsidRPr="00D016EC">
                <w:t>2.66</w:t>
              </w:r>
            </w:ins>
          </w:p>
        </w:tc>
        <w:tc>
          <w:tcPr>
            <w:tcW w:w="400" w:type="dxa"/>
            <w:noWrap/>
            <w:vAlign w:val="bottom"/>
            <w:hideMark/>
          </w:tcPr>
          <w:p w14:paraId="491F2AFA" w14:textId="77777777" w:rsidR="00C50A95" w:rsidRPr="00D016EC" w:rsidRDefault="00C50A95" w:rsidP="00416506">
            <w:pPr>
              <w:pStyle w:val="tabletext11"/>
              <w:jc w:val="center"/>
              <w:rPr>
                <w:ins w:id="12798" w:author="Author"/>
              </w:rPr>
            </w:pPr>
            <w:ins w:id="12799" w:author="Author">
              <w:r w:rsidRPr="00D016EC">
                <w:t>2.66</w:t>
              </w:r>
            </w:ins>
          </w:p>
        </w:tc>
        <w:tc>
          <w:tcPr>
            <w:tcW w:w="460" w:type="dxa"/>
            <w:noWrap/>
            <w:vAlign w:val="bottom"/>
            <w:hideMark/>
          </w:tcPr>
          <w:p w14:paraId="4BC091C3" w14:textId="77777777" w:rsidR="00C50A95" w:rsidRPr="00D016EC" w:rsidRDefault="00C50A95" w:rsidP="00416506">
            <w:pPr>
              <w:pStyle w:val="tabletext11"/>
              <w:jc w:val="center"/>
              <w:rPr>
                <w:ins w:id="12800" w:author="Author"/>
              </w:rPr>
            </w:pPr>
            <w:ins w:id="12801" w:author="Author">
              <w:r w:rsidRPr="00D016EC">
                <w:t>2.66</w:t>
              </w:r>
            </w:ins>
          </w:p>
        </w:tc>
      </w:tr>
      <w:tr w:rsidR="00C50A95" w:rsidRPr="00D016EC" w14:paraId="02FC3487" w14:textId="77777777" w:rsidTr="00416506">
        <w:trPr>
          <w:trHeight w:val="190"/>
          <w:ins w:id="12802" w:author="Author"/>
        </w:trPr>
        <w:tc>
          <w:tcPr>
            <w:tcW w:w="200" w:type="dxa"/>
            <w:tcBorders>
              <w:right w:val="nil"/>
            </w:tcBorders>
            <w:vAlign w:val="bottom"/>
          </w:tcPr>
          <w:p w14:paraId="0A1881E2" w14:textId="77777777" w:rsidR="00C50A95" w:rsidRPr="00D016EC" w:rsidRDefault="00C50A95" w:rsidP="00416506">
            <w:pPr>
              <w:pStyle w:val="tabletext11"/>
              <w:jc w:val="right"/>
              <w:rPr>
                <w:ins w:id="12803" w:author="Author"/>
              </w:rPr>
            </w:pPr>
          </w:p>
        </w:tc>
        <w:tc>
          <w:tcPr>
            <w:tcW w:w="1580" w:type="dxa"/>
            <w:tcBorders>
              <w:left w:val="nil"/>
            </w:tcBorders>
            <w:vAlign w:val="bottom"/>
            <w:hideMark/>
          </w:tcPr>
          <w:p w14:paraId="693B5E77" w14:textId="77777777" w:rsidR="00C50A95" w:rsidRPr="00D016EC" w:rsidRDefault="00C50A95" w:rsidP="00416506">
            <w:pPr>
              <w:pStyle w:val="tabletext11"/>
              <w:tabs>
                <w:tab w:val="decimal" w:pos="640"/>
              </w:tabs>
              <w:rPr>
                <w:ins w:id="12804" w:author="Author"/>
              </w:rPr>
            </w:pPr>
            <w:ins w:id="12805" w:author="Author">
              <w:r w:rsidRPr="00D016EC">
                <w:t>700,000 to 799,999</w:t>
              </w:r>
            </w:ins>
          </w:p>
        </w:tc>
        <w:tc>
          <w:tcPr>
            <w:tcW w:w="680" w:type="dxa"/>
            <w:noWrap/>
            <w:vAlign w:val="bottom"/>
            <w:hideMark/>
          </w:tcPr>
          <w:p w14:paraId="25A3F13F" w14:textId="77777777" w:rsidR="00C50A95" w:rsidRPr="00D016EC" w:rsidRDefault="00C50A95" w:rsidP="00416506">
            <w:pPr>
              <w:pStyle w:val="tabletext11"/>
              <w:jc w:val="center"/>
              <w:rPr>
                <w:ins w:id="12806" w:author="Author"/>
              </w:rPr>
            </w:pPr>
            <w:ins w:id="12807" w:author="Author">
              <w:r w:rsidRPr="00D016EC">
                <w:t>4.70</w:t>
              </w:r>
            </w:ins>
          </w:p>
        </w:tc>
        <w:tc>
          <w:tcPr>
            <w:tcW w:w="900" w:type="dxa"/>
            <w:noWrap/>
            <w:vAlign w:val="bottom"/>
            <w:hideMark/>
          </w:tcPr>
          <w:p w14:paraId="1D6AB496" w14:textId="77777777" w:rsidR="00C50A95" w:rsidRPr="00D016EC" w:rsidRDefault="00C50A95" w:rsidP="00416506">
            <w:pPr>
              <w:pStyle w:val="tabletext11"/>
              <w:jc w:val="center"/>
              <w:rPr>
                <w:ins w:id="12808" w:author="Author"/>
              </w:rPr>
            </w:pPr>
            <w:ins w:id="12809" w:author="Author">
              <w:r w:rsidRPr="00D016EC">
                <w:t>3.53</w:t>
              </w:r>
            </w:ins>
          </w:p>
        </w:tc>
        <w:tc>
          <w:tcPr>
            <w:tcW w:w="400" w:type="dxa"/>
            <w:noWrap/>
            <w:vAlign w:val="bottom"/>
            <w:hideMark/>
          </w:tcPr>
          <w:p w14:paraId="219EA8E6" w14:textId="77777777" w:rsidR="00C50A95" w:rsidRPr="00D016EC" w:rsidRDefault="00C50A95" w:rsidP="00416506">
            <w:pPr>
              <w:pStyle w:val="tabletext11"/>
              <w:jc w:val="center"/>
              <w:rPr>
                <w:ins w:id="12810" w:author="Author"/>
              </w:rPr>
            </w:pPr>
            <w:ins w:id="12811" w:author="Author">
              <w:r w:rsidRPr="00D016EC">
                <w:t>3.53</w:t>
              </w:r>
            </w:ins>
          </w:p>
        </w:tc>
        <w:tc>
          <w:tcPr>
            <w:tcW w:w="400" w:type="dxa"/>
            <w:noWrap/>
            <w:vAlign w:val="bottom"/>
            <w:hideMark/>
          </w:tcPr>
          <w:p w14:paraId="5EC24131" w14:textId="77777777" w:rsidR="00C50A95" w:rsidRPr="00D016EC" w:rsidRDefault="00C50A95" w:rsidP="00416506">
            <w:pPr>
              <w:pStyle w:val="tabletext11"/>
              <w:jc w:val="center"/>
              <w:rPr>
                <w:ins w:id="12812" w:author="Author"/>
              </w:rPr>
            </w:pPr>
            <w:ins w:id="12813" w:author="Author">
              <w:r w:rsidRPr="00D016EC">
                <w:t>3.53</w:t>
              </w:r>
            </w:ins>
          </w:p>
        </w:tc>
        <w:tc>
          <w:tcPr>
            <w:tcW w:w="400" w:type="dxa"/>
            <w:noWrap/>
            <w:vAlign w:val="bottom"/>
            <w:hideMark/>
          </w:tcPr>
          <w:p w14:paraId="5D4BD322" w14:textId="77777777" w:rsidR="00C50A95" w:rsidRPr="00D016EC" w:rsidRDefault="00C50A95" w:rsidP="00416506">
            <w:pPr>
              <w:pStyle w:val="tabletext11"/>
              <w:jc w:val="center"/>
              <w:rPr>
                <w:ins w:id="12814" w:author="Author"/>
              </w:rPr>
            </w:pPr>
            <w:ins w:id="12815" w:author="Author">
              <w:r w:rsidRPr="00D016EC">
                <w:t>3.38</w:t>
              </w:r>
            </w:ins>
          </w:p>
        </w:tc>
        <w:tc>
          <w:tcPr>
            <w:tcW w:w="400" w:type="dxa"/>
            <w:noWrap/>
            <w:vAlign w:val="bottom"/>
            <w:hideMark/>
          </w:tcPr>
          <w:p w14:paraId="40EFB37E" w14:textId="77777777" w:rsidR="00C50A95" w:rsidRPr="00D016EC" w:rsidRDefault="00C50A95" w:rsidP="00416506">
            <w:pPr>
              <w:pStyle w:val="tabletext11"/>
              <w:jc w:val="center"/>
              <w:rPr>
                <w:ins w:id="12816" w:author="Author"/>
              </w:rPr>
            </w:pPr>
            <w:ins w:id="12817" w:author="Author">
              <w:r w:rsidRPr="00D016EC">
                <w:t>3.24</w:t>
              </w:r>
            </w:ins>
          </w:p>
        </w:tc>
        <w:tc>
          <w:tcPr>
            <w:tcW w:w="400" w:type="dxa"/>
            <w:noWrap/>
            <w:vAlign w:val="bottom"/>
            <w:hideMark/>
          </w:tcPr>
          <w:p w14:paraId="46C5B114" w14:textId="77777777" w:rsidR="00C50A95" w:rsidRPr="00D016EC" w:rsidRDefault="00C50A95" w:rsidP="00416506">
            <w:pPr>
              <w:pStyle w:val="tabletext11"/>
              <w:jc w:val="center"/>
              <w:rPr>
                <w:ins w:id="12818" w:author="Author"/>
              </w:rPr>
            </w:pPr>
            <w:ins w:id="12819" w:author="Author">
              <w:r w:rsidRPr="00D016EC">
                <w:t>3.10</w:t>
              </w:r>
            </w:ins>
          </w:p>
        </w:tc>
        <w:tc>
          <w:tcPr>
            <w:tcW w:w="400" w:type="dxa"/>
            <w:noWrap/>
            <w:vAlign w:val="bottom"/>
            <w:hideMark/>
          </w:tcPr>
          <w:p w14:paraId="292730F9" w14:textId="77777777" w:rsidR="00C50A95" w:rsidRPr="00D016EC" w:rsidRDefault="00C50A95" w:rsidP="00416506">
            <w:pPr>
              <w:pStyle w:val="tabletext11"/>
              <w:jc w:val="center"/>
              <w:rPr>
                <w:ins w:id="12820" w:author="Author"/>
              </w:rPr>
            </w:pPr>
            <w:ins w:id="12821" w:author="Author">
              <w:r w:rsidRPr="00D016EC">
                <w:t>2.96</w:t>
              </w:r>
            </w:ins>
          </w:p>
        </w:tc>
        <w:tc>
          <w:tcPr>
            <w:tcW w:w="400" w:type="dxa"/>
            <w:noWrap/>
            <w:vAlign w:val="bottom"/>
            <w:hideMark/>
          </w:tcPr>
          <w:p w14:paraId="5F8E78BA" w14:textId="77777777" w:rsidR="00C50A95" w:rsidRPr="00D016EC" w:rsidRDefault="00C50A95" w:rsidP="00416506">
            <w:pPr>
              <w:pStyle w:val="tabletext11"/>
              <w:jc w:val="center"/>
              <w:rPr>
                <w:ins w:id="12822" w:author="Author"/>
              </w:rPr>
            </w:pPr>
            <w:ins w:id="12823" w:author="Author">
              <w:r w:rsidRPr="00D016EC">
                <w:t>2.82</w:t>
              </w:r>
            </w:ins>
          </w:p>
        </w:tc>
        <w:tc>
          <w:tcPr>
            <w:tcW w:w="400" w:type="dxa"/>
            <w:noWrap/>
            <w:vAlign w:val="bottom"/>
            <w:hideMark/>
          </w:tcPr>
          <w:p w14:paraId="77BA6137" w14:textId="77777777" w:rsidR="00C50A95" w:rsidRPr="00D016EC" w:rsidRDefault="00C50A95" w:rsidP="00416506">
            <w:pPr>
              <w:pStyle w:val="tabletext11"/>
              <w:jc w:val="center"/>
              <w:rPr>
                <w:ins w:id="12824" w:author="Author"/>
              </w:rPr>
            </w:pPr>
            <w:ins w:id="12825" w:author="Author">
              <w:r w:rsidRPr="00D016EC">
                <w:t>2.82</w:t>
              </w:r>
            </w:ins>
          </w:p>
        </w:tc>
        <w:tc>
          <w:tcPr>
            <w:tcW w:w="400" w:type="dxa"/>
            <w:noWrap/>
            <w:vAlign w:val="bottom"/>
            <w:hideMark/>
          </w:tcPr>
          <w:p w14:paraId="44307F87" w14:textId="77777777" w:rsidR="00C50A95" w:rsidRPr="00D016EC" w:rsidRDefault="00C50A95" w:rsidP="00416506">
            <w:pPr>
              <w:pStyle w:val="tabletext11"/>
              <w:jc w:val="center"/>
              <w:rPr>
                <w:ins w:id="12826" w:author="Author"/>
              </w:rPr>
            </w:pPr>
            <w:ins w:id="12827" w:author="Author">
              <w:r w:rsidRPr="00D016EC">
                <w:t>2.82</w:t>
              </w:r>
            </w:ins>
          </w:p>
        </w:tc>
        <w:tc>
          <w:tcPr>
            <w:tcW w:w="400" w:type="dxa"/>
            <w:noWrap/>
            <w:vAlign w:val="bottom"/>
            <w:hideMark/>
          </w:tcPr>
          <w:p w14:paraId="13994453" w14:textId="77777777" w:rsidR="00C50A95" w:rsidRPr="00D016EC" w:rsidRDefault="00C50A95" w:rsidP="00416506">
            <w:pPr>
              <w:pStyle w:val="tabletext11"/>
              <w:jc w:val="center"/>
              <w:rPr>
                <w:ins w:id="12828" w:author="Author"/>
              </w:rPr>
            </w:pPr>
            <w:ins w:id="12829" w:author="Author">
              <w:r w:rsidRPr="00D016EC">
                <w:t>2.82</w:t>
              </w:r>
            </w:ins>
          </w:p>
        </w:tc>
        <w:tc>
          <w:tcPr>
            <w:tcW w:w="400" w:type="dxa"/>
            <w:noWrap/>
            <w:vAlign w:val="bottom"/>
            <w:hideMark/>
          </w:tcPr>
          <w:p w14:paraId="79DED54D" w14:textId="77777777" w:rsidR="00C50A95" w:rsidRPr="00D016EC" w:rsidRDefault="00C50A95" w:rsidP="00416506">
            <w:pPr>
              <w:pStyle w:val="tabletext11"/>
              <w:jc w:val="center"/>
              <w:rPr>
                <w:ins w:id="12830" w:author="Author"/>
              </w:rPr>
            </w:pPr>
            <w:ins w:id="12831" w:author="Author">
              <w:r w:rsidRPr="00D016EC">
                <w:t>2.82</w:t>
              </w:r>
            </w:ins>
          </w:p>
        </w:tc>
        <w:tc>
          <w:tcPr>
            <w:tcW w:w="400" w:type="dxa"/>
            <w:noWrap/>
            <w:vAlign w:val="bottom"/>
            <w:hideMark/>
          </w:tcPr>
          <w:p w14:paraId="74A9F12B" w14:textId="77777777" w:rsidR="00C50A95" w:rsidRPr="00D016EC" w:rsidRDefault="00C50A95" w:rsidP="00416506">
            <w:pPr>
              <w:pStyle w:val="tabletext11"/>
              <w:jc w:val="center"/>
              <w:rPr>
                <w:ins w:id="12832" w:author="Author"/>
              </w:rPr>
            </w:pPr>
            <w:ins w:id="12833" w:author="Author">
              <w:r w:rsidRPr="00D016EC">
                <w:t>2.82</w:t>
              </w:r>
            </w:ins>
          </w:p>
        </w:tc>
        <w:tc>
          <w:tcPr>
            <w:tcW w:w="400" w:type="dxa"/>
            <w:noWrap/>
            <w:vAlign w:val="bottom"/>
            <w:hideMark/>
          </w:tcPr>
          <w:p w14:paraId="3695E4C0" w14:textId="77777777" w:rsidR="00C50A95" w:rsidRPr="00D016EC" w:rsidRDefault="00C50A95" w:rsidP="00416506">
            <w:pPr>
              <w:pStyle w:val="tabletext11"/>
              <w:jc w:val="center"/>
              <w:rPr>
                <w:ins w:id="12834" w:author="Author"/>
              </w:rPr>
            </w:pPr>
            <w:ins w:id="12835" w:author="Author">
              <w:r w:rsidRPr="00D016EC">
                <w:t>2.82</w:t>
              </w:r>
            </w:ins>
          </w:p>
        </w:tc>
        <w:tc>
          <w:tcPr>
            <w:tcW w:w="400" w:type="dxa"/>
            <w:noWrap/>
            <w:vAlign w:val="bottom"/>
            <w:hideMark/>
          </w:tcPr>
          <w:p w14:paraId="2F756368" w14:textId="77777777" w:rsidR="00C50A95" w:rsidRPr="00D016EC" w:rsidRDefault="00C50A95" w:rsidP="00416506">
            <w:pPr>
              <w:pStyle w:val="tabletext11"/>
              <w:jc w:val="center"/>
              <w:rPr>
                <w:ins w:id="12836" w:author="Author"/>
              </w:rPr>
            </w:pPr>
            <w:ins w:id="12837" w:author="Author">
              <w:r w:rsidRPr="00D016EC">
                <w:t>2.82</w:t>
              </w:r>
            </w:ins>
          </w:p>
        </w:tc>
        <w:tc>
          <w:tcPr>
            <w:tcW w:w="400" w:type="dxa"/>
            <w:noWrap/>
            <w:vAlign w:val="bottom"/>
            <w:hideMark/>
          </w:tcPr>
          <w:p w14:paraId="45735576" w14:textId="77777777" w:rsidR="00C50A95" w:rsidRPr="00D016EC" w:rsidRDefault="00C50A95" w:rsidP="00416506">
            <w:pPr>
              <w:pStyle w:val="tabletext11"/>
              <w:jc w:val="center"/>
              <w:rPr>
                <w:ins w:id="12838" w:author="Author"/>
              </w:rPr>
            </w:pPr>
            <w:ins w:id="12839" w:author="Author">
              <w:r w:rsidRPr="00D016EC">
                <w:t>2.82</w:t>
              </w:r>
            </w:ins>
          </w:p>
        </w:tc>
        <w:tc>
          <w:tcPr>
            <w:tcW w:w="400" w:type="dxa"/>
            <w:noWrap/>
            <w:vAlign w:val="bottom"/>
            <w:hideMark/>
          </w:tcPr>
          <w:p w14:paraId="74A2710C" w14:textId="77777777" w:rsidR="00C50A95" w:rsidRPr="00D016EC" w:rsidRDefault="00C50A95" w:rsidP="00416506">
            <w:pPr>
              <w:pStyle w:val="tabletext11"/>
              <w:jc w:val="center"/>
              <w:rPr>
                <w:ins w:id="12840" w:author="Author"/>
              </w:rPr>
            </w:pPr>
            <w:ins w:id="12841" w:author="Author">
              <w:r w:rsidRPr="00D016EC">
                <w:t>2.82</w:t>
              </w:r>
            </w:ins>
          </w:p>
        </w:tc>
        <w:tc>
          <w:tcPr>
            <w:tcW w:w="400" w:type="dxa"/>
            <w:noWrap/>
            <w:vAlign w:val="bottom"/>
            <w:hideMark/>
          </w:tcPr>
          <w:p w14:paraId="16D7C9C1" w14:textId="77777777" w:rsidR="00C50A95" w:rsidRPr="00D016EC" w:rsidRDefault="00C50A95" w:rsidP="00416506">
            <w:pPr>
              <w:pStyle w:val="tabletext11"/>
              <w:jc w:val="center"/>
              <w:rPr>
                <w:ins w:id="12842" w:author="Author"/>
              </w:rPr>
            </w:pPr>
            <w:ins w:id="12843" w:author="Author">
              <w:r w:rsidRPr="00D016EC">
                <w:t>2.82</w:t>
              </w:r>
            </w:ins>
          </w:p>
        </w:tc>
        <w:tc>
          <w:tcPr>
            <w:tcW w:w="400" w:type="dxa"/>
            <w:noWrap/>
            <w:vAlign w:val="bottom"/>
            <w:hideMark/>
          </w:tcPr>
          <w:p w14:paraId="6F63B645" w14:textId="77777777" w:rsidR="00C50A95" w:rsidRPr="00D016EC" w:rsidRDefault="00C50A95" w:rsidP="00416506">
            <w:pPr>
              <w:pStyle w:val="tabletext11"/>
              <w:jc w:val="center"/>
              <w:rPr>
                <w:ins w:id="12844" w:author="Author"/>
              </w:rPr>
            </w:pPr>
            <w:ins w:id="12845" w:author="Author">
              <w:r w:rsidRPr="00D016EC">
                <w:t>2.82</w:t>
              </w:r>
            </w:ins>
          </w:p>
        </w:tc>
        <w:tc>
          <w:tcPr>
            <w:tcW w:w="400" w:type="dxa"/>
            <w:noWrap/>
            <w:vAlign w:val="bottom"/>
            <w:hideMark/>
          </w:tcPr>
          <w:p w14:paraId="5F546801" w14:textId="77777777" w:rsidR="00C50A95" w:rsidRPr="00D016EC" w:rsidRDefault="00C50A95" w:rsidP="00416506">
            <w:pPr>
              <w:pStyle w:val="tabletext11"/>
              <w:jc w:val="center"/>
              <w:rPr>
                <w:ins w:id="12846" w:author="Author"/>
              </w:rPr>
            </w:pPr>
            <w:ins w:id="12847" w:author="Author">
              <w:r w:rsidRPr="00D016EC">
                <w:t>2.82</w:t>
              </w:r>
            </w:ins>
          </w:p>
        </w:tc>
        <w:tc>
          <w:tcPr>
            <w:tcW w:w="400" w:type="dxa"/>
            <w:noWrap/>
            <w:vAlign w:val="bottom"/>
            <w:hideMark/>
          </w:tcPr>
          <w:p w14:paraId="4426E0C7" w14:textId="77777777" w:rsidR="00C50A95" w:rsidRPr="00D016EC" w:rsidRDefault="00C50A95" w:rsidP="00416506">
            <w:pPr>
              <w:pStyle w:val="tabletext11"/>
              <w:jc w:val="center"/>
              <w:rPr>
                <w:ins w:id="12848" w:author="Author"/>
              </w:rPr>
            </w:pPr>
            <w:ins w:id="12849" w:author="Author">
              <w:r w:rsidRPr="00D016EC">
                <w:t>2.82</w:t>
              </w:r>
            </w:ins>
          </w:p>
        </w:tc>
        <w:tc>
          <w:tcPr>
            <w:tcW w:w="440" w:type="dxa"/>
            <w:noWrap/>
            <w:vAlign w:val="bottom"/>
            <w:hideMark/>
          </w:tcPr>
          <w:p w14:paraId="228A1A25" w14:textId="77777777" w:rsidR="00C50A95" w:rsidRPr="00D016EC" w:rsidRDefault="00C50A95" w:rsidP="00416506">
            <w:pPr>
              <w:pStyle w:val="tabletext11"/>
              <w:jc w:val="center"/>
              <w:rPr>
                <w:ins w:id="12850" w:author="Author"/>
              </w:rPr>
            </w:pPr>
            <w:ins w:id="12851" w:author="Author">
              <w:r w:rsidRPr="00D016EC">
                <w:t>2.82</w:t>
              </w:r>
            </w:ins>
          </w:p>
        </w:tc>
        <w:tc>
          <w:tcPr>
            <w:tcW w:w="400" w:type="dxa"/>
            <w:noWrap/>
            <w:vAlign w:val="bottom"/>
            <w:hideMark/>
          </w:tcPr>
          <w:p w14:paraId="2719CDD7" w14:textId="77777777" w:rsidR="00C50A95" w:rsidRPr="00D016EC" w:rsidRDefault="00C50A95" w:rsidP="00416506">
            <w:pPr>
              <w:pStyle w:val="tabletext11"/>
              <w:jc w:val="center"/>
              <w:rPr>
                <w:ins w:id="12852" w:author="Author"/>
              </w:rPr>
            </w:pPr>
            <w:ins w:id="12853" w:author="Author">
              <w:r w:rsidRPr="00D016EC">
                <w:t>2.82</w:t>
              </w:r>
            </w:ins>
          </w:p>
        </w:tc>
        <w:tc>
          <w:tcPr>
            <w:tcW w:w="400" w:type="dxa"/>
            <w:noWrap/>
            <w:vAlign w:val="bottom"/>
            <w:hideMark/>
          </w:tcPr>
          <w:p w14:paraId="23FA8720" w14:textId="77777777" w:rsidR="00C50A95" w:rsidRPr="00D016EC" w:rsidRDefault="00C50A95" w:rsidP="00416506">
            <w:pPr>
              <w:pStyle w:val="tabletext11"/>
              <w:jc w:val="center"/>
              <w:rPr>
                <w:ins w:id="12854" w:author="Author"/>
              </w:rPr>
            </w:pPr>
            <w:ins w:id="12855" w:author="Author">
              <w:r w:rsidRPr="00D016EC">
                <w:t>2.82</w:t>
              </w:r>
            </w:ins>
          </w:p>
        </w:tc>
        <w:tc>
          <w:tcPr>
            <w:tcW w:w="400" w:type="dxa"/>
            <w:noWrap/>
            <w:vAlign w:val="bottom"/>
            <w:hideMark/>
          </w:tcPr>
          <w:p w14:paraId="5D1E9E2E" w14:textId="77777777" w:rsidR="00C50A95" w:rsidRPr="00D016EC" w:rsidRDefault="00C50A95" w:rsidP="00416506">
            <w:pPr>
              <w:pStyle w:val="tabletext11"/>
              <w:jc w:val="center"/>
              <w:rPr>
                <w:ins w:id="12856" w:author="Author"/>
              </w:rPr>
            </w:pPr>
            <w:ins w:id="12857" w:author="Author">
              <w:r w:rsidRPr="00D016EC">
                <w:t>2.82</w:t>
              </w:r>
            </w:ins>
          </w:p>
        </w:tc>
        <w:tc>
          <w:tcPr>
            <w:tcW w:w="400" w:type="dxa"/>
            <w:noWrap/>
            <w:vAlign w:val="bottom"/>
            <w:hideMark/>
          </w:tcPr>
          <w:p w14:paraId="7AA73674" w14:textId="77777777" w:rsidR="00C50A95" w:rsidRPr="00D016EC" w:rsidRDefault="00C50A95" w:rsidP="00416506">
            <w:pPr>
              <w:pStyle w:val="tabletext11"/>
              <w:jc w:val="center"/>
              <w:rPr>
                <w:ins w:id="12858" w:author="Author"/>
              </w:rPr>
            </w:pPr>
            <w:ins w:id="12859" w:author="Author">
              <w:r w:rsidRPr="00D016EC">
                <w:t>2.82</w:t>
              </w:r>
            </w:ins>
          </w:p>
        </w:tc>
        <w:tc>
          <w:tcPr>
            <w:tcW w:w="460" w:type="dxa"/>
            <w:noWrap/>
            <w:vAlign w:val="bottom"/>
            <w:hideMark/>
          </w:tcPr>
          <w:p w14:paraId="7BE107FB" w14:textId="77777777" w:rsidR="00C50A95" w:rsidRPr="00D016EC" w:rsidRDefault="00C50A95" w:rsidP="00416506">
            <w:pPr>
              <w:pStyle w:val="tabletext11"/>
              <w:jc w:val="center"/>
              <w:rPr>
                <w:ins w:id="12860" w:author="Author"/>
              </w:rPr>
            </w:pPr>
            <w:ins w:id="12861" w:author="Author">
              <w:r w:rsidRPr="00D016EC">
                <w:t>2.82</w:t>
              </w:r>
            </w:ins>
          </w:p>
        </w:tc>
      </w:tr>
      <w:tr w:rsidR="00C50A95" w:rsidRPr="00D016EC" w14:paraId="451FC30D" w14:textId="77777777" w:rsidTr="00416506">
        <w:trPr>
          <w:trHeight w:val="190"/>
          <w:ins w:id="12862" w:author="Author"/>
        </w:trPr>
        <w:tc>
          <w:tcPr>
            <w:tcW w:w="200" w:type="dxa"/>
            <w:tcBorders>
              <w:right w:val="nil"/>
            </w:tcBorders>
            <w:vAlign w:val="bottom"/>
          </w:tcPr>
          <w:p w14:paraId="2077DAC3" w14:textId="77777777" w:rsidR="00C50A95" w:rsidRPr="00D016EC" w:rsidRDefault="00C50A95" w:rsidP="00416506">
            <w:pPr>
              <w:pStyle w:val="tabletext11"/>
              <w:jc w:val="right"/>
              <w:rPr>
                <w:ins w:id="12863" w:author="Author"/>
              </w:rPr>
            </w:pPr>
          </w:p>
        </w:tc>
        <w:tc>
          <w:tcPr>
            <w:tcW w:w="1580" w:type="dxa"/>
            <w:tcBorders>
              <w:left w:val="nil"/>
            </w:tcBorders>
            <w:vAlign w:val="bottom"/>
            <w:hideMark/>
          </w:tcPr>
          <w:p w14:paraId="31103BC4" w14:textId="77777777" w:rsidR="00C50A95" w:rsidRPr="00D016EC" w:rsidRDefault="00C50A95" w:rsidP="00416506">
            <w:pPr>
              <w:pStyle w:val="tabletext11"/>
              <w:tabs>
                <w:tab w:val="decimal" w:pos="640"/>
              </w:tabs>
              <w:rPr>
                <w:ins w:id="12864" w:author="Author"/>
              </w:rPr>
            </w:pPr>
            <w:ins w:id="12865" w:author="Author">
              <w:r w:rsidRPr="00D016EC">
                <w:t>800,000 to 899,999</w:t>
              </w:r>
            </w:ins>
          </w:p>
        </w:tc>
        <w:tc>
          <w:tcPr>
            <w:tcW w:w="680" w:type="dxa"/>
            <w:noWrap/>
            <w:vAlign w:val="bottom"/>
            <w:hideMark/>
          </w:tcPr>
          <w:p w14:paraId="56D19F46" w14:textId="77777777" w:rsidR="00C50A95" w:rsidRPr="00D016EC" w:rsidRDefault="00C50A95" w:rsidP="00416506">
            <w:pPr>
              <w:pStyle w:val="tabletext11"/>
              <w:jc w:val="center"/>
              <w:rPr>
                <w:ins w:id="12866" w:author="Author"/>
              </w:rPr>
            </w:pPr>
            <w:ins w:id="12867" w:author="Author">
              <w:r w:rsidRPr="00D016EC">
                <w:t>4.94</w:t>
              </w:r>
            </w:ins>
          </w:p>
        </w:tc>
        <w:tc>
          <w:tcPr>
            <w:tcW w:w="900" w:type="dxa"/>
            <w:noWrap/>
            <w:vAlign w:val="bottom"/>
            <w:hideMark/>
          </w:tcPr>
          <w:p w14:paraId="42D82ECD" w14:textId="77777777" w:rsidR="00C50A95" w:rsidRPr="00D016EC" w:rsidRDefault="00C50A95" w:rsidP="00416506">
            <w:pPr>
              <w:pStyle w:val="tabletext11"/>
              <w:jc w:val="center"/>
              <w:rPr>
                <w:ins w:id="12868" w:author="Author"/>
              </w:rPr>
            </w:pPr>
            <w:ins w:id="12869" w:author="Author">
              <w:r w:rsidRPr="00D016EC">
                <w:t>3.71</w:t>
              </w:r>
            </w:ins>
          </w:p>
        </w:tc>
        <w:tc>
          <w:tcPr>
            <w:tcW w:w="400" w:type="dxa"/>
            <w:noWrap/>
            <w:vAlign w:val="bottom"/>
            <w:hideMark/>
          </w:tcPr>
          <w:p w14:paraId="7A88374D" w14:textId="77777777" w:rsidR="00C50A95" w:rsidRPr="00D016EC" w:rsidRDefault="00C50A95" w:rsidP="00416506">
            <w:pPr>
              <w:pStyle w:val="tabletext11"/>
              <w:jc w:val="center"/>
              <w:rPr>
                <w:ins w:id="12870" w:author="Author"/>
              </w:rPr>
            </w:pPr>
            <w:ins w:id="12871" w:author="Author">
              <w:r w:rsidRPr="00D016EC">
                <w:t>3.71</w:t>
              </w:r>
            </w:ins>
          </w:p>
        </w:tc>
        <w:tc>
          <w:tcPr>
            <w:tcW w:w="400" w:type="dxa"/>
            <w:noWrap/>
            <w:vAlign w:val="bottom"/>
            <w:hideMark/>
          </w:tcPr>
          <w:p w14:paraId="56BE7417" w14:textId="77777777" w:rsidR="00C50A95" w:rsidRPr="00D016EC" w:rsidRDefault="00C50A95" w:rsidP="00416506">
            <w:pPr>
              <w:pStyle w:val="tabletext11"/>
              <w:jc w:val="center"/>
              <w:rPr>
                <w:ins w:id="12872" w:author="Author"/>
              </w:rPr>
            </w:pPr>
            <w:ins w:id="12873" w:author="Author">
              <w:r w:rsidRPr="00D016EC">
                <w:t>3.71</w:t>
              </w:r>
            </w:ins>
          </w:p>
        </w:tc>
        <w:tc>
          <w:tcPr>
            <w:tcW w:w="400" w:type="dxa"/>
            <w:noWrap/>
            <w:vAlign w:val="bottom"/>
            <w:hideMark/>
          </w:tcPr>
          <w:p w14:paraId="63787E94" w14:textId="77777777" w:rsidR="00C50A95" w:rsidRPr="00D016EC" w:rsidRDefault="00C50A95" w:rsidP="00416506">
            <w:pPr>
              <w:pStyle w:val="tabletext11"/>
              <w:jc w:val="center"/>
              <w:rPr>
                <w:ins w:id="12874" w:author="Author"/>
              </w:rPr>
            </w:pPr>
            <w:ins w:id="12875" w:author="Author">
              <w:r w:rsidRPr="00D016EC">
                <w:t>3.56</w:t>
              </w:r>
            </w:ins>
          </w:p>
        </w:tc>
        <w:tc>
          <w:tcPr>
            <w:tcW w:w="400" w:type="dxa"/>
            <w:noWrap/>
            <w:vAlign w:val="bottom"/>
            <w:hideMark/>
          </w:tcPr>
          <w:p w14:paraId="209CE702" w14:textId="77777777" w:rsidR="00C50A95" w:rsidRPr="00D016EC" w:rsidRDefault="00C50A95" w:rsidP="00416506">
            <w:pPr>
              <w:pStyle w:val="tabletext11"/>
              <w:jc w:val="center"/>
              <w:rPr>
                <w:ins w:id="12876" w:author="Author"/>
              </w:rPr>
            </w:pPr>
            <w:ins w:id="12877" w:author="Author">
              <w:r w:rsidRPr="00D016EC">
                <w:t>3.41</w:t>
              </w:r>
            </w:ins>
          </w:p>
        </w:tc>
        <w:tc>
          <w:tcPr>
            <w:tcW w:w="400" w:type="dxa"/>
            <w:noWrap/>
            <w:vAlign w:val="bottom"/>
            <w:hideMark/>
          </w:tcPr>
          <w:p w14:paraId="3E56F924" w14:textId="77777777" w:rsidR="00C50A95" w:rsidRPr="00D016EC" w:rsidRDefault="00C50A95" w:rsidP="00416506">
            <w:pPr>
              <w:pStyle w:val="tabletext11"/>
              <w:jc w:val="center"/>
              <w:rPr>
                <w:ins w:id="12878" w:author="Author"/>
              </w:rPr>
            </w:pPr>
            <w:ins w:id="12879" w:author="Author">
              <w:r w:rsidRPr="00D016EC">
                <w:t>3.26</w:t>
              </w:r>
            </w:ins>
          </w:p>
        </w:tc>
        <w:tc>
          <w:tcPr>
            <w:tcW w:w="400" w:type="dxa"/>
            <w:noWrap/>
            <w:vAlign w:val="bottom"/>
            <w:hideMark/>
          </w:tcPr>
          <w:p w14:paraId="29A0A382" w14:textId="77777777" w:rsidR="00C50A95" w:rsidRPr="00D016EC" w:rsidRDefault="00C50A95" w:rsidP="00416506">
            <w:pPr>
              <w:pStyle w:val="tabletext11"/>
              <w:jc w:val="center"/>
              <w:rPr>
                <w:ins w:id="12880" w:author="Author"/>
              </w:rPr>
            </w:pPr>
            <w:ins w:id="12881" w:author="Author">
              <w:r w:rsidRPr="00D016EC">
                <w:t>3.11</w:t>
              </w:r>
            </w:ins>
          </w:p>
        </w:tc>
        <w:tc>
          <w:tcPr>
            <w:tcW w:w="400" w:type="dxa"/>
            <w:noWrap/>
            <w:vAlign w:val="bottom"/>
            <w:hideMark/>
          </w:tcPr>
          <w:p w14:paraId="12AD8C5E" w14:textId="77777777" w:rsidR="00C50A95" w:rsidRPr="00D016EC" w:rsidRDefault="00C50A95" w:rsidP="00416506">
            <w:pPr>
              <w:pStyle w:val="tabletext11"/>
              <w:jc w:val="center"/>
              <w:rPr>
                <w:ins w:id="12882" w:author="Author"/>
              </w:rPr>
            </w:pPr>
            <w:ins w:id="12883" w:author="Author">
              <w:r w:rsidRPr="00D016EC">
                <w:t>2.96</w:t>
              </w:r>
            </w:ins>
          </w:p>
        </w:tc>
        <w:tc>
          <w:tcPr>
            <w:tcW w:w="400" w:type="dxa"/>
            <w:noWrap/>
            <w:vAlign w:val="bottom"/>
            <w:hideMark/>
          </w:tcPr>
          <w:p w14:paraId="26EEB955" w14:textId="77777777" w:rsidR="00C50A95" w:rsidRPr="00D016EC" w:rsidRDefault="00C50A95" w:rsidP="00416506">
            <w:pPr>
              <w:pStyle w:val="tabletext11"/>
              <w:jc w:val="center"/>
              <w:rPr>
                <w:ins w:id="12884" w:author="Author"/>
              </w:rPr>
            </w:pPr>
            <w:ins w:id="12885" w:author="Author">
              <w:r w:rsidRPr="00D016EC">
                <w:t>2.96</w:t>
              </w:r>
            </w:ins>
          </w:p>
        </w:tc>
        <w:tc>
          <w:tcPr>
            <w:tcW w:w="400" w:type="dxa"/>
            <w:noWrap/>
            <w:vAlign w:val="bottom"/>
            <w:hideMark/>
          </w:tcPr>
          <w:p w14:paraId="2F48BAC9" w14:textId="77777777" w:rsidR="00C50A95" w:rsidRPr="00D016EC" w:rsidRDefault="00C50A95" w:rsidP="00416506">
            <w:pPr>
              <w:pStyle w:val="tabletext11"/>
              <w:jc w:val="center"/>
              <w:rPr>
                <w:ins w:id="12886" w:author="Author"/>
              </w:rPr>
            </w:pPr>
            <w:ins w:id="12887" w:author="Author">
              <w:r w:rsidRPr="00D016EC">
                <w:t>2.96</w:t>
              </w:r>
            </w:ins>
          </w:p>
        </w:tc>
        <w:tc>
          <w:tcPr>
            <w:tcW w:w="400" w:type="dxa"/>
            <w:noWrap/>
            <w:vAlign w:val="bottom"/>
            <w:hideMark/>
          </w:tcPr>
          <w:p w14:paraId="143280BF" w14:textId="77777777" w:rsidR="00C50A95" w:rsidRPr="00D016EC" w:rsidRDefault="00C50A95" w:rsidP="00416506">
            <w:pPr>
              <w:pStyle w:val="tabletext11"/>
              <w:jc w:val="center"/>
              <w:rPr>
                <w:ins w:id="12888" w:author="Author"/>
              </w:rPr>
            </w:pPr>
            <w:ins w:id="12889" w:author="Author">
              <w:r w:rsidRPr="00D016EC">
                <w:t>2.96</w:t>
              </w:r>
            </w:ins>
          </w:p>
        </w:tc>
        <w:tc>
          <w:tcPr>
            <w:tcW w:w="400" w:type="dxa"/>
            <w:noWrap/>
            <w:vAlign w:val="bottom"/>
            <w:hideMark/>
          </w:tcPr>
          <w:p w14:paraId="7081DD0D" w14:textId="77777777" w:rsidR="00C50A95" w:rsidRPr="00D016EC" w:rsidRDefault="00C50A95" w:rsidP="00416506">
            <w:pPr>
              <w:pStyle w:val="tabletext11"/>
              <w:jc w:val="center"/>
              <w:rPr>
                <w:ins w:id="12890" w:author="Author"/>
              </w:rPr>
            </w:pPr>
            <w:ins w:id="12891" w:author="Author">
              <w:r w:rsidRPr="00D016EC">
                <w:t>2.96</w:t>
              </w:r>
            </w:ins>
          </w:p>
        </w:tc>
        <w:tc>
          <w:tcPr>
            <w:tcW w:w="400" w:type="dxa"/>
            <w:noWrap/>
            <w:vAlign w:val="bottom"/>
            <w:hideMark/>
          </w:tcPr>
          <w:p w14:paraId="410A285E" w14:textId="77777777" w:rsidR="00C50A95" w:rsidRPr="00D016EC" w:rsidRDefault="00C50A95" w:rsidP="00416506">
            <w:pPr>
              <w:pStyle w:val="tabletext11"/>
              <w:jc w:val="center"/>
              <w:rPr>
                <w:ins w:id="12892" w:author="Author"/>
              </w:rPr>
            </w:pPr>
            <w:ins w:id="12893" w:author="Author">
              <w:r w:rsidRPr="00D016EC">
                <w:t>2.96</w:t>
              </w:r>
            </w:ins>
          </w:p>
        </w:tc>
        <w:tc>
          <w:tcPr>
            <w:tcW w:w="400" w:type="dxa"/>
            <w:noWrap/>
            <w:vAlign w:val="bottom"/>
            <w:hideMark/>
          </w:tcPr>
          <w:p w14:paraId="3DBB86AD" w14:textId="77777777" w:rsidR="00C50A95" w:rsidRPr="00D016EC" w:rsidRDefault="00C50A95" w:rsidP="00416506">
            <w:pPr>
              <w:pStyle w:val="tabletext11"/>
              <w:jc w:val="center"/>
              <w:rPr>
                <w:ins w:id="12894" w:author="Author"/>
              </w:rPr>
            </w:pPr>
            <w:ins w:id="12895" w:author="Author">
              <w:r w:rsidRPr="00D016EC">
                <w:t>2.96</w:t>
              </w:r>
            </w:ins>
          </w:p>
        </w:tc>
        <w:tc>
          <w:tcPr>
            <w:tcW w:w="400" w:type="dxa"/>
            <w:noWrap/>
            <w:vAlign w:val="bottom"/>
            <w:hideMark/>
          </w:tcPr>
          <w:p w14:paraId="5E2A5D3C" w14:textId="77777777" w:rsidR="00C50A95" w:rsidRPr="00D016EC" w:rsidRDefault="00C50A95" w:rsidP="00416506">
            <w:pPr>
              <w:pStyle w:val="tabletext11"/>
              <w:jc w:val="center"/>
              <w:rPr>
                <w:ins w:id="12896" w:author="Author"/>
              </w:rPr>
            </w:pPr>
            <w:ins w:id="12897" w:author="Author">
              <w:r w:rsidRPr="00D016EC">
                <w:t>2.96</w:t>
              </w:r>
            </w:ins>
          </w:p>
        </w:tc>
        <w:tc>
          <w:tcPr>
            <w:tcW w:w="400" w:type="dxa"/>
            <w:noWrap/>
            <w:vAlign w:val="bottom"/>
            <w:hideMark/>
          </w:tcPr>
          <w:p w14:paraId="1A479E17" w14:textId="77777777" w:rsidR="00C50A95" w:rsidRPr="00D016EC" w:rsidRDefault="00C50A95" w:rsidP="00416506">
            <w:pPr>
              <w:pStyle w:val="tabletext11"/>
              <w:jc w:val="center"/>
              <w:rPr>
                <w:ins w:id="12898" w:author="Author"/>
              </w:rPr>
            </w:pPr>
            <w:ins w:id="12899" w:author="Author">
              <w:r w:rsidRPr="00D016EC">
                <w:t>2.96</w:t>
              </w:r>
            </w:ins>
          </w:p>
        </w:tc>
        <w:tc>
          <w:tcPr>
            <w:tcW w:w="400" w:type="dxa"/>
            <w:noWrap/>
            <w:vAlign w:val="bottom"/>
            <w:hideMark/>
          </w:tcPr>
          <w:p w14:paraId="4888A349" w14:textId="77777777" w:rsidR="00C50A95" w:rsidRPr="00D016EC" w:rsidRDefault="00C50A95" w:rsidP="00416506">
            <w:pPr>
              <w:pStyle w:val="tabletext11"/>
              <w:jc w:val="center"/>
              <w:rPr>
                <w:ins w:id="12900" w:author="Author"/>
              </w:rPr>
            </w:pPr>
            <w:ins w:id="12901" w:author="Author">
              <w:r w:rsidRPr="00D016EC">
                <w:t>2.96</w:t>
              </w:r>
            </w:ins>
          </w:p>
        </w:tc>
        <w:tc>
          <w:tcPr>
            <w:tcW w:w="400" w:type="dxa"/>
            <w:noWrap/>
            <w:vAlign w:val="bottom"/>
            <w:hideMark/>
          </w:tcPr>
          <w:p w14:paraId="3CECF392" w14:textId="77777777" w:rsidR="00C50A95" w:rsidRPr="00D016EC" w:rsidRDefault="00C50A95" w:rsidP="00416506">
            <w:pPr>
              <w:pStyle w:val="tabletext11"/>
              <w:jc w:val="center"/>
              <w:rPr>
                <w:ins w:id="12902" w:author="Author"/>
              </w:rPr>
            </w:pPr>
            <w:ins w:id="12903" w:author="Author">
              <w:r w:rsidRPr="00D016EC">
                <w:t>2.96</w:t>
              </w:r>
            </w:ins>
          </w:p>
        </w:tc>
        <w:tc>
          <w:tcPr>
            <w:tcW w:w="400" w:type="dxa"/>
            <w:noWrap/>
            <w:vAlign w:val="bottom"/>
            <w:hideMark/>
          </w:tcPr>
          <w:p w14:paraId="69490FE3" w14:textId="77777777" w:rsidR="00C50A95" w:rsidRPr="00D016EC" w:rsidRDefault="00C50A95" w:rsidP="00416506">
            <w:pPr>
              <w:pStyle w:val="tabletext11"/>
              <w:jc w:val="center"/>
              <w:rPr>
                <w:ins w:id="12904" w:author="Author"/>
              </w:rPr>
            </w:pPr>
            <w:ins w:id="12905" w:author="Author">
              <w:r w:rsidRPr="00D016EC">
                <w:t>2.96</w:t>
              </w:r>
            </w:ins>
          </w:p>
        </w:tc>
        <w:tc>
          <w:tcPr>
            <w:tcW w:w="400" w:type="dxa"/>
            <w:noWrap/>
            <w:vAlign w:val="bottom"/>
            <w:hideMark/>
          </w:tcPr>
          <w:p w14:paraId="32F36E3A" w14:textId="77777777" w:rsidR="00C50A95" w:rsidRPr="00D016EC" w:rsidRDefault="00C50A95" w:rsidP="00416506">
            <w:pPr>
              <w:pStyle w:val="tabletext11"/>
              <w:jc w:val="center"/>
              <w:rPr>
                <w:ins w:id="12906" w:author="Author"/>
              </w:rPr>
            </w:pPr>
            <w:ins w:id="12907" w:author="Author">
              <w:r w:rsidRPr="00D016EC">
                <w:t>2.96</w:t>
              </w:r>
            </w:ins>
          </w:p>
        </w:tc>
        <w:tc>
          <w:tcPr>
            <w:tcW w:w="400" w:type="dxa"/>
            <w:noWrap/>
            <w:vAlign w:val="bottom"/>
            <w:hideMark/>
          </w:tcPr>
          <w:p w14:paraId="3FD87D17" w14:textId="77777777" w:rsidR="00C50A95" w:rsidRPr="00D016EC" w:rsidRDefault="00C50A95" w:rsidP="00416506">
            <w:pPr>
              <w:pStyle w:val="tabletext11"/>
              <w:jc w:val="center"/>
              <w:rPr>
                <w:ins w:id="12908" w:author="Author"/>
              </w:rPr>
            </w:pPr>
            <w:ins w:id="12909" w:author="Author">
              <w:r w:rsidRPr="00D016EC">
                <w:t>2.96</w:t>
              </w:r>
            </w:ins>
          </w:p>
        </w:tc>
        <w:tc>
          <w:tcPr>
            <w:tcW w:w="440" w:type="dxa"/>
            <w:noWrap/>
            <w:vAlign w:val="bottom"/>
            <w:hideMark/>
          </w:tcPr>
          <w:p w14:paraId="6F43A2E9" w14:textId="77777777" w:rsidR="00C50A95" w:rsidRPr="00D016EC" w:rsidRDefault="00C50A95" w:rsidP="00416506">
            <w:pPr>
              <w:pStyle w:val="tabletext11"/>
              <w:jc w:val="center"/>
              <w:rPr>
                <w:ins w:id="12910" w:author="Author"/>
              </w:rPr>
            </w:pPr>
            <w:ins w:id="12911" w:author="Author">
              <w:r w:rsidRPr="00D016EC">
                <w:t>2.96</w:t>
              </w:r>
            </w:ins>
          </w:p>
        </w:tc>
        <w:tc>
          <w:tcPr>
            <w:tcW w:w="400" w:type="dxa"/>
            <w:noWrap/>
            <w:vAlign w:val="bottom"/>
            <w:hideMark/>
          </w:tcPr>
          <w:p w14:paraId="10CDB065" w14:textId="77777777" w:rsidR="00C50A95" w:rsidRPr="00D016EC" w:rsidRDefault="00C50A95" w:rsidP="00416506">
            <w:pPr>
              <w:pStyle w:val="tabletext11"/>
              <w:jc w:val="center"/>
              <w:rPr>
                <w:ins w:id="12912" w:author="Author"/>
              </w:rPr>
            </w:pPr>
            <w:ins w:id="12913" w:author="Author">
              <w:r w:rsidRPr="00D016EC">
                <w:t>2.96</w:t>
              </w:r>
            </w:ins>
          </w:p>
        </w:tc>
        <w:tc>
          <w:tcPr>
            <w:tcW w:w="400" w:type="dxa"/>
            <w:noWrap/>
            <w:vAlign w:val="bottom"/>
            <w:hideMark/>
          </w:tcPr>
          <w:p w14:paraId="3DF4CDF6" w14:textId="77777777" w:rsidR="00C50A95" w:rsidRPr="00D016EC" w:rsidRDefault="00C50A95" w:rsidP="00416506">
            <w:pPr>
              <w:pStyle w:val="tabletext11"/>
              <w:jc w:val="center"/>
              <w:rPr>
                <w:ins w:id="12914" w:author="Author"/>
              </w:rPr>
            </w:pPr>
            <w:ins w:id="12915" w:author="Author">
              <w:r w:rsidRPr="00D016EC">
                <w:t>2.96</w:t>
              </w:r>
            </w:ins>
          </w:p>
        </w:tc>
        <w:tc>
          <w:tcPr>
            <w:tcW w:w="400" w:type="dxa"/>
            <w:noWrap/>
            <w:vAlign w:val="bottom"/>
            <w:hideMark/>
          </w:tcPr>
          <w:p w14:paraId="738E23D7" w14:textId="77777777" w:rsidR="00C50A95" w:rsidRPr="00D016EC" w:rsidRDefault="00C50A95" w:rsidP="00416506">
            <w:pPr>
              <w:pStyle w:val="tabletext11"/>
              <w:jc w:val="center"/>
              <w:rPr>
                <w:ins w:id="12916" w:author="Author"/>
              </w:rPr>
            </w:pPr>
            <w:ins w:id="12917" w:author="Author">
              <w:r w:rsidRPr="00D016EC">
                <w:t>2.96</w:t>
              </w:r>
            </w:ins>
          </w:p>
        </w:tc>
        <w:tc>
          <w:tcPr>
            <w:tcW w:w="400" w:type="dxa"/>
            <w:noWrap/>
            <w:vAlign w:val="bottom"/>
            <w:hideMark/>
          </w:tcPr>
          <w:p w14:paraId="2F01E844" w14:textId="77777777" w:rsidR="00C50A95" w:rsidRPr="00D016EC" w:rsidRDefault="00C50A95" w:rsidP="00416506">
            <w:pPr>
              <w:pStyle w:val="tabletext11"/>
              <w:jc w:val="center"/>
              <w:rPr>
                <w:ins w:id="12918" w:author="Author"/>
              </w:rPr>
            </w:pPr>
            <w:ins w:id="12919" w:author="Author">
              <w:r w:rsidRPr="00D016EC">
                <w:t>2.96</w:t>
              </w:r>
            </w:ins>
          </w:p>
        </w:tc>
        <w:tc>
          <w:tcPr>
            <w:tcW w:w="460" w:type="dxa"/>
            <w:noWrap/>
            <w:vAlign w:val="bottom"/>
            <w:hideMark/>
          </w:tcPr>
          <w:p w14:paraId="77384799" w14:textId="77777777" w:rsidR="00C50A95" w:rsidRPr="00D016EC" w:rsidRDefault="00C50A95" w:rsidP="00416506">
            <w:pPr>
              <w:pStyle w:val="tabletext11"/>
              <w:jc w:val="center"/>
              <w:rPr>
                <w:ins w:id="12920" w:author="Author"/>
              </w:rPr>
            </w:pPr>
            <w:ins w:id="12921" w:author="Author">
              <w:r w:rsidRPr="00D016EC">
                <w:t>2.96</w:t>
              </w:r>
            </w:ins>
          </w:p>
        </w:tc>
      </w:tr>
      <w:tr w:rsidR="00C50A95" w:rsidRPr="00D016EC" w14:paraId="2C403A70" w14:textId="77777777" w:rsidTr="00416506">
        <w:trPr>
          <w:trHeight w:val="190"/>
          <w:ins w:id="12922" w:author="Author"/>
        </w:trPr>
        <w:tc>
          <w:tcPr>
            <w:tcW w:w="200" w:type="dxa"/>
            <w:tcBorders>
              <w:right w:val="nil"/>
            </w:tcBorders>
            <w:vAlign w:val="bottom"/>
          </w:tcPr>
          <w:p w14:paraId="6E8A96F9" w14:textId="77777777" w:rsidR="00C50A95" w:rsidRPr="00D016EC" w:rsidRDefault="00C50A95" w:rsidP="00416506">
            <w:pPr>
              <w:pStyle w:val="tabletext11"/>
              <w:jc w:val="right"/>
              <w:rPr>
                <w:ins w:id="12923" w:author="Author"/>
              </w:rPr>
            </w:pPr>
          </w:p>
        </w:tc>
        <w:tc>
          <w:tcPr>
            <w:tcW w:w="1580" w:type="dxa"/>
            <w:tcBorders>
              <w:left w:val="nil"/>
            </w:tcBorders>
            <w:vAlign w:val="bottom"/>
            <w:hideMark/>
          </w:tcPr>
          <w:p w14:paraId="55CEB2B6" w14:textId="77777777" w:rsidR="00C50A95" w:rsidRPr="00D016EC" w:rsidRDefault="00C50A95" w:rsidP="00416506">
            <w:pPr>
              <w:pStyle w:val="tabletext11"/>
              <w:tabs>
                <w:tab w:val="decimal" w:pos="640"/>
              </w:tabs>
              <w:rPr>
                <w:ins w:id="12924" w:author="Author"/>
              </w:rPr>
            </w:pPr>
            <w:ins w:id="12925" w:author="Author">
              <w:r w:rsidRPr="00D016EC">
                <w:t>900,000 or greater</w:t>
              </w:r>
            </w:ins>
          </w:p>
        </w:tc>
        <w:tc>
          <w:tcPr>
            <w:tcW w:w="680" w:type="dxa"/>
            <w:noWrap/>
            <w:vAlign w:val="bottom"/>
            <w:hideMark/>
          </w:tcPr>
          <w:p w14:paraId="75AACB74" w14:textId="77777777" w:rsidR="00C50A95" w:rsidRPr="00D016EC" w:rsidRDefault="00C50A95" w:rsidP="00416506">
            <w:pPr>
              <w:pStyle w:val="tabletext11"/>
              <w:jc w:val="center"/>
              <w:rPr>
                <w:ins w:id="12926" w:author="Author"/>
              </w:rPr>
            </w:pPr>
            <w:ins w:id="12927" w:author="Author">
              <w:r w:rsidRPr="00D016EC">
                <w:t>5.16</w:t>
              </w:r>
            </w:ins>
          </w:p>
        </w:tc>
        <w:tc>
          <w:tcPr>
            <w:tcW w:w="900" w:type="dxa"/>
            <w:noWrap/>
            <w:vAlign w:val="bottom"/>
            <w:hideMark/>
          </w:tcPr>
          <w:p w14:paraId="344C0B17" w14:textId="77777777" w:rsidR="00C50A95" w:rsidRPr="00D016EC" w:rsidRDefault="00C50A95" w:rsidP="00416506">
            <w:pPr>
              <w:pStyle w:val="tabletext11"/>
              <w:jc w:val="center"/>
              <w:rPr>
                <w:ins w:id="12928" w:author="Author"/>
              </w:rPr>
            </w:pPr>
            <w:ins w:id="12929" w:author="Author">
              <w:r w:rsidRPr="00D016EC">
                <w:t>3.87</w:t>
              </w:r>
            </w:ins>
          </w:p>
        </w:tc>
        <w:tc>
          <w:tcPr>
            <w:tcW w:w="400" w:type="dxa"/>
            <w:noWrap/>
            <w:vAlign w:val="bottom"/>
            <w:hideMark/>
          </w:tcPr>
          <w:p w14:paraId="64524533" w14:textId="77777777" w:rsidR="00C50A95" w:rsidRPr="00D016EC" w:rsidRDefault="00C50A95" w:rsidP="00416506">
            <w:pPr>
              <w:pStyle w:val="tabletext11"/>
              <w:jc w:val="center"/>
              <w:rPr>
                <w:ins w:id="12930" w:author="Author"/>
              </w:rPr>
            </w:pPr>
            <w:ins w:id="12931" w:author="Author">
              <w:r w:rsidRPr="00D016EC">
                <w:t>3.87</w:t>
              </w:r>
            </w:ins>
          </w:p>
        </w:tc>
        <w:tc>
          <w:tcPr>
            <w:tcW w:w="400" w:type="dxa"/>
            <w:noWrap/>
            <w:vAlign w:val="bottom"/>
            <w:hideMark/>
          </w:tcPr>
          <w:p w14:paraId="4335992F" w14:textId="77777777" w:rsidR="00C50A95" w:rsidRPr="00D016EC" w:rsidRDefault="00C50A95" w:rsidP="00416506">
            <w:pPr>
              <w:pStyle w:val="tabletext11"/>
              <w:jc w:val="center"/>
              <w:rPr>
                <w:ins w:id="12932" w:author="Author"/>
              </w:rPr>
            </w:pPr>
            <w:ins w:id="12933" w:author="Author">
              <w:r w:rsidRPr="00D016EC">
                <w:t>3.87</w:t>
              </w:r>
            </w:ins>
          </w:p>
        </w:tc>
        <w:tc>
          <w:tcPr>
            <w:tcW w:w="400" w:type="dxa"/>
            <w:noWrap/>
            <w:vAlign w:val="bottom"/>
            <w:hideMark/>
          </w:tcPr>
          <w:p w14:paraId="7A4269E0" w14:textId="77777777" w:rsidR="00C50A95" w:rsidRPr="00D016EC" w:rsidRDefault="00C50A95" w:rsidP="00416506">
            <w:pPr>
              <w:pStyle w:val="tabletext11"/>
              <w:jc w:val="center"/>
              <w:rPr>
                <w:ins w:id="12934" w:author="Author"/>
              </w:rPr>
            </w:pPr>
            <w:ins w:id="12935" w:author="Author">
              <w:r w:rsidRPr="00D016EC">
                <w:t>3.72</w:t>
              </w:r>
            </w:ins>
          </w:p>
        </w:tc>
        <w:tc>
          <w:tcPr>
            <w:tcW w:w="400" w:type="dxa"/>
            <w:noWrap/>
            <w:vAlign w:val="bottom"/>
            <w:hideMark/>
          </w:tcPr>
          <w:p w14:paraId="60E4B35B" w14:textId="77777777" w:rsidR="00C50A95" w:rsidRPr="00D016EC" w:rsidRDefault="00C50A95" w:rsidP="00416506">
            <w:pPr>
              <w:pStyle w:val="tabletext11"/>
              <w:jc w:val="center"/>
              <w:rPr>
                <w:ins w:id="12936" w:author="Author"/>
              </w:rPr>
            </w:pPr>
            <w:ins w:id="12937" w:author="Author">
              <w:r w:rsidRPr="00D016EC">
                <w:t>3.56</w:t>
              </w:r>
            </w:ins>
          </w:p>
        </w:tc>
        <w:tc>
          <w:tcPr>
            <w:tcW w:w="400" w:type="dxa"/>
            <w:noWrap/>
            <w:vAlign w:val="bottom"/>
            <w:hideMark/>
          </w:tcPr>
          <w:p w14:paraId="40C18300" w14:textId="77777777" w:rsidR="00C50A95" w:rsidRPr="00D016EC" w:rsidRDefault="00C50A95" w:rsidP="00416506">
            <w:pPr>
              <w:pStyle w:val="tabletext11"/>
              <w:jc w:val="center"/>
              <w:rPr>
                <w:ins w:id="12938" w:author="Author"/>
              </w:rPr>
            </w:pPr>
            <w:ins w:id="12939" w:author="Author">
              <w:r w:rsidRPr="00D016EC">
                <w:t>3.41</w:t>
              </w:r>
            </w:ins>
          </w:p>
        </w:tc>
        <w:tc>
          <w:tcPr>
            <w:tcW w:w="400" w:type="dxa"/>
            <w:noWrap/>
            <w:vAlign w:val="bottom"/>
            <w:hideMark/>
          </w:tcPr>
          <w:p w14:paraId="5ACB61C7" w14:textId="77777777" w:rsidR="00C50A95" w:rsidRPr="00D016EC" w:rsidRDefault="00C50A95" w:rsidP="00416506">
            <w:pPr>
              <w:pStyle w:val="tabletext11"/>
              <w:jc w:val="center"/>
              <w:rPr>
                <w:ins w:id="12940" w:author="Author"/>
              </w:rPr>
            </w:pPr>
            <w:ins w:id="12941" w:author="Author">
              <w:r w:rsidRPr="00D016EC">
                <w:t>3.25</w:t>
              </w:r>
            </w:ins>
          </w:p>
        </w:tc>
        <w:tc>
          <w:tcPr>
            <w:tcW w:w="400" w:type="dxa"/>
            <w:noWrap/>
            <w:vAlign w:val="bottom"/>
            <w:hideMark/>
          </w:tcPr>
          <w:p w14:paraId="4772F3C6" w14:textId="77777777" w:rsidR="00C50A95" w:rsidRPr="00D016EC" w:rsidRDefault="00C50A95" w:rsidP="00416506">
            <w:pPr>
              <w:pStyle w:val="tabletext11"/>
              <w:jc w:val="center"/>
              <w:rPr>
                <w:ins w:id="12942" w:author="Author"/>
              </w:rPr>
            </w:pPr>
            <w:ins w:id="12943" w:author="Author">
              <w:r w:rsidRPr="00D016EC">
                <w:t>3.10</w:t>
              </w:r>
            </w:ins>
          </w:p>
        </w:tc>
        <w:tc>
          <w:tcPr>
            <w:tcW w:w="400" w:type="dxa"/>
            <w:noWrap/>
            <w:vAlign w:val="bottom"/>
            <w:hideMark/>
          </w:tcPr>
          <w:p w14:paraId="1FFEBCA9" w14:textId="77777777" w:rsidR="00C50A95" w:rsidRPr="00D016EC" w:rsidRDefault="00C50A95" w:rsidP="00416506">
            <w:pPr>
              <w:pStyle w:val="tabletext11"/>
              <w:jc w:val="center"/>
              <w:rPr>
                <w:ins w:id="12944" w:author="Author"/>
              </w:rPr>
            </w:pPr>
            <w:ins w:id="12945" w:author="Author">
              <w:r w:rsidRPr="00D016EC">
                <w:t>3.10</w:t>
              </w:r>
            </w:ins>
          </w:p>
        </w:tc>
        <w:tc>
          <w:tcPr>
            <w:tcW w:w="400" w:type="dxa"/>
            <w:noWrap/>
            <w:vAlign w:val="bottom"/>
            <w:hideMark/>
          </w:tcPr>
          <w:p w14:paraId="0A986F0C" w14:textId="77777777" w:rsidR="00C50A95" w:rsidRPr="00D016EC" w:rsidRDefault="00C50A95" w:rsidP="00416506">
            <w:pPr>
              <w:pStyle w:val="tabletext11"/>
              <w:jc w:val="center"/>
              <w:rPr>
                <w:ins w:id="12946" w:author="Author"/>
              </w:rPr>
            </w:pPr>
            <w:ins w:id="12947" w:author="Author">
              <w:r w:rsidRPr="00D016EC">
                <w:t>3.10</w:t>
              </w:r>
            </w:ins>
          </w:p>
        </w:tc>
        <w:tc>
          <w:tcPr>
            <w:tcW w:w="400" w:type="dxa"/>
            <w:noWrap/>
            <w:vAlign w:val="bottom"/>
            <w:hideMark/>
          </w:tcPr>
          <w:p w14:paraId="14E8D60F" w14:textId="77777777" w:rsidR="00C50A95" w:rsidRPr="00D016EC" w:rsidRDefault="00C50A95" w:rsidP="00416506">
            <w:pPr>
              <w:pStyle w:val="tabletext11"/>
              <w:jc w:val="center"/>
              <w:rPr>
                <w:ins w:id="12948" w:author="Author"/>
              </w:rPr>
            </w:pPr>
            <w:ins w:id="12949" w:author="Author">
              <w:r w:rsidRPr="00D016EC">
                <w:t>3.10</w:t>
              </w:r>
            </w:ins>
          </w:p>
        </w:tc>
        <w:tc>
          <w:tcPr>
            <w:tcW w:w="400" w:type="dxa"/>
            <w:noWrap/>
            <w:vAlign w:val="bottom"/>
            <w:hideMark/>
          </w:tcPr>
          <w:p w14:paraId="4368C7DA" w14:textId="77777777" w:rsidR="00C50A95" w:rsidRPr="00D016EC" w:rsidRDefault="00C50A95" w:rsidP="00416506">
            <w:pPr>
              <w:pStyle w:val="tabletext11"/>
              <w:jc w:val="center"/>
              <w:rPr>
                <w:ins w:id="12950" w:author="Author"/>
              </w:rPr>
            </w:pPr>
            <w:ins w:id="12951" w:author="Author">
              <w:r w:rsidRPr="00D016EC">
                <w:t>3.10</w:t>
              </w:r>
            </w:ins>
          </w:p>
        </w:tc>
        <w:tc>
          <w:tcPr>
            <w:tcW w:w="400" w:type="dxa"/>
            <w:noWrap/>
            <w:vAlign w:val="bottom"/>
            <w:hideMark/>
          </w:tcPr>
          <w:p w14:paraId="25C7DE33" w14:textId="77777777" w:rsidR="00C50A95" w:rsidRPr="00D016EC" w:rsidRDefault="00C50A95" w:rsidP="00416506">
            <w:pPr>
              <w:pStyle w:val="tabletext11"/>
              <w:jc w:val="center"/>
              <w:rPr>
                <w:ins w:id="12952" w:author="Author"/>
              </w:rPr>
            </w:pPr>
            <w:ins w:id="12953" w:author="Author">
              <w:r w:rsidRPr="00D016EC">
                <w:t>3.10</w:t>
              </w:r>
            </w:ins>
          </w:p>
        </w:tc>
        <w:tc>
          <w:tcPr>
            <w:tcW w:w="400" w:type="dxa"/>
            <w:noWrap/>
            <w:vAlign w:val="bottom"/>
            <w:hideMark/>
          </w:tcPr>
          <w:p w14:paraId="7FA4027F" w14:textId="77777777" w:rsidR="00C50A95" w:rsidRPr="00D016EC" w:rsidRDefault="00C50A95" w:rsidP="00416506">
            <w:pPr>
              <w:pStyle w:val="tabletext11"/>
              <w:jc w:val="center"/>
              <w:rPr>
                <w:ins w:id="12954" w:author="Author"/>
              </w:rPr>
            </w:pPr>
            <w:ins w:id="12955" w:author="Author">
              <w:r w:rsidRPr="00D016EC">
                <w:t>3.10</w:t>
              </w:r>
            </w:ins>
          </w:p>
        </w:tc>
        <w:tc>
          <w:tcPr>
            <w:tcW w:w="400" w:type="dxa"/>
            <w:noWrap/>
            <w:vAlign w:val="bottom"/>
            <w:hideMark/>
          </w:tcPr>
          <w:p w14:paraId="5200B646" w14:textId="77777777" w:rsidR="00C50A95" w:rsidRPr="00D016EC" w:rsidRDefault="00C50A95" w:rsidP="00416506">
            <w:pPr>
              <w:pStyle w:val="tabletext11"/>
              <w:jc w:val="center"/>
              <w:rPr>
                <w:ins w:id="12956" w:author="Author"/>
              </w:rPr>
            </w:pPr>
            <w:ins w:id="12957" w:author="Author">
              <w:r w:rsidRPr="00D016EC">
                <w:t>3.10</w:t>
              </w:r>
            </w:ins>
          </w:p>
        </w:tc>
        <w:tc>
          <w:tcPr>
            <w:tcW w:w="400" w:type="dxa"/>
            <w:noWrap/>
            <w:vAlign w:val="bottom"/>
            <w:hideMark/>
          </w:tcPr>
          <w:p w14:paraId="005D8A41" w14:textId="77777777" w:rsidR="00C50A95" w:rsidRPr="00D016EC" w:rsidRDefault="00C50A95" w:rsidP="00416506">
            <w:pPr>
              <w:pStyle w:val="tabletext11"/>
              <w:jc w:val="center"/>
              <w:rPr>
                <w:ins w:id="12958" w:author="Author"/>
              </w:rPr>
            </w:pPr>
            <w:ins w:id="12959" w:author="Author">
              <w:r w:rsidRPr="00D016EC">
                <w:t>3.10</w:t>
              </w:r>
            </w:ins>
          </w:p>
        </w:tc>
        <w:tc>
          <w:tcPr>
            <w:tcW w:w="400" w:type="dxa"/>
            <w:noWrap/>
            <w:vAlign w:val="bottom"/>
            <w:hideMark/>
          </w:tcPr>
          <w:p w14:paraId="1F8D8588" w14:textId="77777777" w:rsidR="00C50A95" w:rsidRPr="00D016EC" w:rsidRDefault="00C50A95" w:rsidP="00416506">
            <w:pPr>
              <w:pStyle w:val="tabletext11"/>
              <w:jc w:val="center"/>
              <w:rPr>
                <w:ins w:id="12960" w:author="Author"/>
              </w:rPr>
            </w:pPr>
            <w:ins w:id="12961" w:author="Author">
              <w:r w:rsidRPr="00D016EC">
                <w:t>3.10</w:t>
              </w:r>
            </w:ins>
          </w:p>
        </w:tc>
        <w:tc>
          <w:tcPr>
            <w:tcW w:w="400" w:type="dxa"/>
            <w:noWrap/>
            <w:vAlign w:val="bottom"/>
            <w:hideMark/>
          </w:tcPr>
          <w:p w14:paraId="13486271" w14:textId="77777777" w:rsidR="00C50A95" w:rsidRPr="00D016EC" w:rsidRDefault="00C50A95" w:rsidP="00416506">
            <w:pPr>
              <w:pStyle w:val="tabletext11"/>
              <w:jc w:val="center"/>
              <w:rPr>
                <w:ins w:id="12962" w:author="Author"/>
              </w:rPr>
            </w:pPr>
            <w:ins w:id="12963" w:author="Author">
              <w:r w:rsidRPr="00D016EC">
                <w:t>3.10</w:t>
              </w:r>
            </w:ins>
          </w:p>
        </w:tc>
        <w:tc>
          <w:tcPr>
            <w:tcW w:w="400" w:type="dxa"/>
            <w:noWrap/>
            <w:vAlign w:val="bottom"/>
            <w:hideMark/>
          </w:tcPr>
          <w:p w14:paraId="5AF5351B" w14:textId="77777777" w:rsidR="00C50A95" w:rsidRPr="00D016EC" w:rsidRDefault="00C50A95" w:rsidP="00416506">
            <w:pPr>
              <w:pStyle w:val="tabletext11"/>
              <w:jc w:val="center"/>
              <w:rPr>
                <w:ins w:id="12964" w:author="Author"/>
              </w:rPr>
            </w:pPr>
            <w:ins w:id="12965" w:author="Author">
              <w:r w:rsidRPr="00D016EC">
                <w:t>3.10</w:t>
              </w:r>
            </w:ins>
          </w:p>
        </w:tc>
        <w:tc>
          <w:tcPr>
            <w:tcW w:w="400" w:type="dxa"/>
            <w:noWrap/>
            <w:vAlign w:val="bottom"/>
            <w:hideMark/>
          </w:tcPr>
          <w:p w14:paraId="0C034586" w14:textId="77777777" w:rsidR="00C50A95" w:rsidRPr="00D016EC" w:rsidRDefault="00C50A95" w:rsidP="00416506">
            <w:pPr>
              <w:pStyle w:val="tabletext11"/>
              <w:jc w:val="center"/>
              <w:rPr>
                <w:ins w:id="12966" w:author="Author"/>
              </w:rPr>
            </w:pPr>
            <w:ins w:id="12967" w:author="Author">
              <w:r w:rsidRPr="00D016EC">
                <w:t>3.10</w:t>
              </w:r>
            </w:ins>
          </w:p>
        </w:tc>
        <w:tc>
          <w:tcPr>
            <w:tcW w:w="400" w:type="dxa"/>
            <w:noWrap/>
            <w:vAlign w:val="bottom"/>
            <w:hideMark/>
          </w:tcPr>
          <w:p w14:paraId="748ECAB1" w14:textId="77777777" w:rsidR="00C50A95" w:rsidRPr="00D016EC" w:rsidRDefault="00C50A95" w:rsidP="00416506">
            <w:pPr>
              <w:pStyle w:val="tabletext11"/>
              <w:jc w:val="center"/>
              <w:rPr>
                <w:ins w:id="12968" w:author="Author"/>
              </w:rPr>
            </w:pPr>
            <w:ins w:id="12969" w:author="Author">
              <w:r w:rsidRPr="00D016EC">
                <w:t>3.10</w:t>
              </w:r>
            </w:ins>
          </w:p>
        </w:tc>
        <w:tc>
          <w:tcPr>
            <w:tcW w:w="440" w:type="dxa"/>
            <w:noWrap/>
            <w:vAlign w:val="bottom"/>
            <w:hideMark/>
          </w:tcPr>
          <w:p w14:paraId="2502DE2A" w14:textId="77777777" w:rsidR="00C50A95" w:rsidRPr="00D016EC" w:rsidRDefault="00C50A95" w:rsidP="00416506">
            <w:pPr>
              <w:pStyle w:val="tabletext11"/>
              <w:jc w:val="center"/>
              <w:rPr>
                <w:ins w:id="12970" w:author="Author"/>
              </w:rPr>
            </w:pPr>
            <w:ins w:id="12971" w:author="Author">
              <w:r w:rsidRPr="00D016EC">
                <w:t>3.10</w:t>
              </w:r>
            </w:ins>
          </w:p>
        </w:tc>
        <w:tc>
          <w:tcPr>
            <w:tcW w:w="400" w:type="dxa"/>
            <w:noWrap/>
            <w:vAlign w:val="bottom"/>
            <w:hideMark/>
          </w:tcPr>
          <w:p w14:paraId="7A11C074" w14:textId="77777777" w:rsidR="00C50A95" w:rsidRPr="00D016EC" w:rsidRDefault="00C50A95" w:rsidP="00416506">
            <w:pPr>
              <w:pStyle w:val="tabletext11"/>
              <w:jc w:val="center"/>
              <w:rPr>
                <w:ins w:id="12972" w:author="Author"/>
              </w:rPr>
            </w:pPr>
            <w:ins w:id="12973" w:author="Author">
              <w:r w:rsidRPr="00D016EC">
                <w:t>3.10</w:t>
              </w:r>
            </w:ins>
          </w:p>
        </w:tc>
        <w:tc>
          <w:tcPr>
            <w:tcW w:w="400" w:type="dxa"/>
            <w:noWrap/>
            <w:vAlign w:val="bottom"/>
            <w:hideMark/>
          </w:tcPr>
          <w:p w14:paraId="1611221F" w14:textId="77777777" w:rsidR="00C50A95" w:rsidRPr="00D016EC" w:rsidRDefault="00C50A95" w:rsidP="00416506">
            <w:pPr>
              <w:pStyle w:val="tabletext11"/>
              <w:jc w:val="center"/>
              <w:rPr>
                <w:ins w:id="12974" w:author="Author"/>
              </w:rPr>
            </w:pPr>
            <w:ins w:id="12975" w:author="Author">
              <w:r w:rsidRPr="00D016EC">
                <w:t>3.10</w:t>
              </w:r>
            </w:ins>
          </w:p>
        </w:tc>
        <w:tc>
          <w:tcPr>
            <w:tcW w:w="400" w:type="dxa"/>
            <w:noWrap/>
            <w:vAlign w:val="bottom"/>
            <w:hideMark/>
          </w:tcPr>
          <w:p w14:paraId="2A56BC08" w14:textId="77777777" w:rsidR="00C50A95" w:rsidRPr="00D016EC" w:rsidRDefault="00C50A95" w:rsidP="00416506">
            <w:pPr>
              <w:pStyle w:val="tabletext11"/>
              <w:jc w:val="center"/>
              <w:rPr>
                <w:ins w:id="12976" w:author="Author"/>
              </w:rPr>
            </w:pPr>
            <w:ins w:id="12977" w:author="Author">
              <w:r w:rsidRPr="00D016EC">
                <w:t>3.10</w:t>
              </w:r>
            </w:ins>
          </w:p>
        </w:tc>
        <w:tc>
          <w:tcPr>
            <w:tcW w:w="400" w:type="dxa"/>
            <w:noWrap/>
            <w:vAlign w:val="bottom"/>
            <w:hideMark/>
          </w:tcPr>
          <w:p w14:paraId="5C783E4B" w14:textId="77777777" w:rsidR="00C50A95" w:rsidRPr="00D016EC" w:rsidRDefault="00C50A95" w:rsidP="00416506">
            <w:pPr>
              <w:pStyle w:val="tabletext11"/>
              <w:jc w:val="center"/>
              <w:rPr>
                <w:ins w:id="12978" w:author="Author"/>
              </w:rPr>
            </w:pPr>
            <w:ins w:id="12979" w:author="Author">
              <w:r w:rsidRPr="00D016EC">
                <w:t>3.10</w:t>
              </w:r>
            </w:ins>
          </w:p>
        </w:tc>
        <w:tc>
          <w:tcPr>
            <w:tcW w:w="460" w:type="dxa"/>
            <w:noWrap/>
            <w:vAlign w:val="bottom"/>
            <w:hideMark/>
          </w:tcPr>
          <w:p w14:paraId="0BFAB6B7" w14:textId="77777777" w:rsidR="00C50A95" w:rsidRPr="00D016EC" w:rsidRDefault="00C50A95" w:rsidP="00416506">
            <w:pPr>
              <w:pStyle w:val="tabletext11"/>
              <w:jc w:val="center"/>
              <w:rPr>
                <w:ins w:id="12980" w:author="Author"/>
              </w:rPr>
            </w:pPr>
            <w:ins w:id="12981" w:author="Author">
              <w:r w:rsidRPr="00D016EC">
                <w:t>3.10</w:t>
              </w:r>
            </w:ins>
          </w:p>
        </w:tc>
      </w:tr>
    </w:tbl>
    <w:p w14:paraId="370E97C1" w14:textId="77777777" w:rsidR="00C50A95" w:rsidRPr="00D016EC" w:rsidRDefault="00C50A95" w:rsidP="00C50A95">
      <w:pPr>
        <w:pStyle w:val="tablecaption"/>
        <w:rPr>
          <w:ins w:id="12982" w:author="Author"/>
        </w:rPr>
      </w:pPr>
      <w:ins w:id="12983" w:author="Author">
        <w:r w:rsidRPr="00D016EC">
          <w:t>Table 301.C.2.a.(1) Zone-rated Trailers Vehicle Value Factors – Collision With Actual Cash Value Rating</w:t>
        </w:r>
      </w:ins>
    </w:p>
    <w:p w14:paraId="45E0A260" w14:textId="77777777" w:rsidR="00C50A95" w:rsidRPr="00D016EC" w:rsidRDefault="00C50A95" w:rsidP="00C50A95">
      <w:pPr>
        <w:pStyle w:val="isonormal"/>
        <w:rPr>
          <w:ins w:id="12984" w:author="Author"/>
        </w:rPr>
      </w:pPr>
    </w:p>
    <w:p w14:paraId="55C21FDB" w14:textId="77777777" w:rsidR="00C50A95" w:rsidRPr="00D016EC" w:rsidRDefault="00C50A95" w:rsidP="00C50A95">
      <w:pPr>
        <w:pStyle w:val="outlinehd5"/>
        <w:rPr>
          <w:ins w:id="12985" w:author="Author"/>
        </w:rPr>
      </w:pPr>
      <w:ins w:id="12986" w:author="Author">
        <w:r w:rsidRPr="00D016EC">
          <w:tab/>
          <w:t>(2)</w:t>
        </w:r>
        <w:r w:rsidRPr="00D016EC">
          <w:tab/>
          <w:t>Zone-rated Non-trailers Vehicle Value Factors – Collision With Actual Cash Value Rating</w:t>
        </w:r>
      </w:ins>
    </w:p>
    <w:p w14:paraId="134CEC61" w14:textId="77777777" w:rsidR="00C50A95" w:rsidRPr="00D016EC" w:rsidRDefault="00C50A95" w:rsidP="00C50A95">
      <w:pPr>
        <w:pStyle w:val="space4"/>
        <w:rPr>
          <w:ins w:id="12987"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C50A95" w:rsidRPr="00D016EC" w14:paraId="5069C8A4" w14:textId="77777777" w:rsidTr="00416506">
        <w:trPr>
          <w:trHeight w:val="190"/>
          <w:ins w:id="12988" w:author="Author"/>
        </w:trPr>
        <w:tc>
          <w:tcPr>
            <w:tcW w:w="1780" w:type="dxa"/>
            <w:gridSpan w:val="2"/>
            <w:vAlign w:val="bottom"/>
            <w:hideMark/>
          </w:tcPr>
          <w:p w14:paraId="0914F439" w14:textId="77777777" w:rsidR="00C50A95" w:rsidRPr="00D016EC" w:rsidRDefault="00C50A95" w:rsidP="00416506">
            <w:pPr>
              <w:pStyle w:val="tablehead"/>
              <w:rPr>
                <w:ins w:id="12989" w:author="Author"/>
              </w:rPr>
            </w:pPr>
            <w:ins w:id="12990" w:author="Author">
              <w:r w:rsidRPr="00D016EC">
                <w:t>OCN Price Bracket</w:t>
              </w:r>
            </w:ins>
          </w:p>
        </w:tc>
        <w:tc>
          <w:tcPr>
            <w:tcW w:w="680" w:type="dxa"/>
            <w:vAlign w:val="bottom"/>
            <w:hideMark/>
          </w:tcPr>
          <w:p w14:paraId="03E9DDEA" w14:textId="77777777" w:rsidR="00C50A95" w:rsidRPr="00D016EC" w:rsidRDefault="00C50A95" w:rsidP="00416506">
            <w:pPr>
              <w:pStyle w:val="tablehead"/>
              <w:rPr>
                <w:ins w:id="12991" w:author="Author"/>
              </w:rPr>
            </w:pPr>
            <w:ins w:id="12992" w:author="Author">
              <w:r w:rsidRPr="00D016EC">
                <w:t>Current Model Year</w:t>
              </w:r>
            </w:ins>
          </w:p>
        </w:tc>
        <w:tc>
          <w:tcPr>
            <w:tcW w:w="900" w:type="dxa"/>
            <w:vAlign w:val="bottom"/>
            <w:hideMark/>
          </w:tcPr>
          <w:p w14:paraId="3DF31E1E" w14:textId="77777777" w:rsidR="00C50A95" w:rsidRPr="00D016EC" w:rsidRDefault="00C50A95" w:rsidP="00416506">
            <w:pPr>
              <w:pStyle w:val="tablehead"/>
              <w:rPr>
                <w:ins w:id="12993" w:author="Author"/>
              </w:rPr>
            </w:pPr>
            <w:ins w:id="12994" w:author="Author">
              <w:r w:rsidRPr="00D016EC">
                <w:t>First Preceding Model Year</w:t>
              </w:r>
            </w:ins>
          </w:p>
        </w:tc>
        <w:tc>
          <w:tcPr>
            <w:tcW w:w="400" w:type="dxa"/>
            <w:vAlign w:val="bottom"/>
            <w:hideMark/>
          </w:tcPr>
          <w:p w14:paraId="32D74302" w14:textId="77777777" w:rsidR="00C50A95" w:rsidRPr="00D016EC" w:rsidRDefault="00C50A95" w:rsidP="00416506">
            <w:pPr>
              <w:pStyle w:val="tablehead"/>
              <w:rPr>
                <w:ins w:id="12995" w:author="Author"/>
              </w:rPr>
            </w:pPr>
            <w:ins w:id="12996" w:author="Author">
              <w:r w:rsidRPr="00D016EC">
                <w:t>2nd</w:t>
              </w:r>
            </w:ins>
          </w:p>
        </w:tc>
        <w:tc>
          <w:tcPr>
            <w:tcW w:w="400" w:type="dxa"/>
            <w:vAlign w:val="bottom"/>
            <w:hideMark/>
          </w:tcPr>
          <w:p w14:paraId="073282F7" w14:textId="77777777" w:rsidR="00C50A95" w:rsidRPr="00D016EC" w:rsidRDefault="00C50A95" w:rsidP="00416506">
            <w:pPr>
              <w:pStyle w:val="tablehead"/>
              <w:rPr>
                <w:ins w:id="12997" w:author="Author"/>
              </w:rPr>
            </w:pPr>
            <w:ins w:id="12998" w:author="Author">
              <w:r w:rsidRPr="00D016EC">
                <w:t>3rd</w:t>
              </w:r>
            </w:ins>
          </w:p>
        </w:tc>
        <w:tc>
          <w:tcPr>
            <w:tcW w:w="400" w:type="dxa"/>
            <w:vAlign w:val="bottom"/>
            <w:hideMark/>
          </w:tcPr>
          <w:p w14:paraId="37D6EC09" w14:textId="77777777" w:rsidR="00C50A95" w:rsidRPr="00D016EC" w:rsidRDefault="00C50A95" w:rsidP="00416506">
            <w:pPr>
              <w:pStyle w:val="tablehead"/>
              <w:rPr>
                <w:ins w:id="12999" w:author="Author"/>
              </w:rPr>
            </w:pPr>
            <w:ins w:id="13000" w:author="Author">
              <w:r w:rsidRPr="00D016EC">
                <w:t>4th</w:t>
              </w:r>
            </w:ins>
          </w:p>
        </w:tc>
        <w:tc>
          <w:tcPr>
            <w:tcW w:w="400" w:type="dxa"/>
            <w:vAlign w:val="bottom"/>
            <w:hideMark/>
          </w:tcPr>
          <w:p w14:paraId="4B29F8D9" w14:textId="77777777" w:rsidR="00C50A95" w:rsidRPr="00D016EC" w:rsidRDefault="00C50A95" w:rsidP="00416506">
            <w:pPr>
              <w:pStyle w:val="tablehead"/>
              <w:rPr>
                <w:ins w:id="13001" w:author="Author"/>
              </w:rPr>
            </w:pPr>
            <w:ins w:id="13002" w:author="Author">
              <w:r w:rsidRPr="00D016EC">
                <w:t>5th</w:t>
              </w:r>
            </w:ins>
          </w:p>
        </w:tc>
        <w:tc>
          <w:tcPr>
            <w:tcW w:w="400" w:type="dxa"/>
            <w:vAlign w:val="bottom"/>
            <w:hideMark/>
          </w:tcPr>
          <w:p w14:paraId="243C8609" w14:textId="77777777" w:rsidR="00C50A95" w:rsidRPr="00D016EC" w:rsidRDefault="00C50A95" w:rsidP="00416506">
            <w:pPr>
              <w:pStyle w:val="tablehead"/>
              <w:rPr>
                <w:ins w:id="13003" w:author="Author"/>
              </w:rPr>
            </w:pPr>
            <w:ins w:id="13004" w:author="Author">
              <w:r w:rsidRPr="00D016EC">
                <w:t>6th</w:t>
              </w:r>
            </w:ins>
          </w:p>
        </w:tc>
        <w:tc>
          <w:tcPr>
            <w:tcW w:w="400" w:type="dxa"/>
            <w:vAlign w:val="bottom"/>
            <w:hideMark/>
          </w:tcPr>
          <w:p w14:paraId="40EEBBA5" w14:textId="77777777" w:rsidR="00C50A95" w:rsidRPr="00D016EC" w:rsidRDefault="00C50A95" w:rsidP="00416506">
            <w:pPr>
              <w:pStyle w:val="tablehead"/>
              <w:rPr>
                <w:ins w:id="13005" w:author="Author"/>
              </w:rPr>
            </w:pPr>
            <w:ins w:id="13006" w:author="Author">
              <w:r w:rsidRPr="00D016EC">
                <w:t>7th</w:t>
              </w:r>
            </w:ins>
          </w:p>
        </w:tc>
        <w:tc>
          <w:tcPr>
            <w:tcW w:w="400" w:type="dxa"/>
            <w:vAlign w:val="bottom"/>
            <w:hideMark/>
          </w:tcPr>
          <w:p w14:paraId="21A18182" w14:textId="77777777" w:rsidR="00C50A95" w:rsidRPr="00D016EC" w:rsidRDefault="00C50A95" w:rsidP="00416506">
            <w:pPr>
              <w:pStyle w:val="tablehead"/>
              <w:rPr>
                <w:ins w:id="13007" w:author="Author"/>
              </w:rPr>
            </w:pPr>
            <w:ins w:id="13008" w:author="Author">
              <w:r w:rsidRPr="00D016EC">
                <w:t>8th</w:t>
              </w:r>
            </w:ins>
          </w:p>
        </w:tc>
        <w:tc>
          <w:tcPr>
            <w:tcW w:w="400" w:type="dxa"/>
            <w:vAlign w:val="bottom"/>
            <w:hideMark/>
          </w:tcPr>
          <w:p w14:paraId="4BF22687" w14:textId="77777777" w:rsidR="00C50A95" w:rsidRPr="00D016EC" w:rsidRDefault="00C50A95" w:rsidP="00416506">
            <w:pPr>
              <w:pStyle w:val="tablehead"/>
              <w:rPr>
                <w:ins w:id="13009" w:author="Author"/>
              </w:rPr>
            </w:pPr>
            <w:ins w:id="13010" w:author="Author">
              <w:r w:rsidRPr="00D016EC">
                <w:t>9th</w:t>
              </w:r>
            </w:ins>
          </w:p>
        </w:tc>
        <w:tc>
          <w:tcPr>
            <w:tcW w:w="400" w:type="dxa"/>
            <w:vAlign w:val="bottom"/>
            <w:hideMark/>
          </w:tcPr>
          <w:p w14:paraId="23BCDBC4" w14:textId="77777777" w:rsidR="00C50A95" w:rsidRPr="00D016EC" w:rsidRDefault="00C50A95" w:rsidP="00416506">
            <w:pPr>
              <w:pStyle w:val="tablehead"/>
              <w:rPr>
                <w:ins w:id="13011" w:author="Author"/>
              </w:rPr>
            </w:pPr>
            <w:ins w:id="13012" w:author="Author">
              <w:r w:rsidRPr="00D016EC">
                <w:t>10th</w:t>
              </w:r>
            </w:ins>
          </w:p>
        </w:tc>
        <w:tc>
          <w:tcPr>
            <w:tcW w:w="400" w:type="dxa"/>
            <w:vAlign w:val="bottom"/>
            <w:hideMark/>
          </w:tcPr>
          <w:p w14:paraId="1F47B610" w14:textId="77777777" w:rsidR="00C50A95" w:rsidRPr="00D016EC" w:rsidRDefault="00C50A95" w:rsidP="00416506">
            <w:pPr>
              <w:pStyle w:val="tablehead"/>
              <w:rPr>
                <w:ins w:id="13013" w:author="Author"/>
              </w:rPr>
            </w:pPr>
            <w:ins w:id="13014" w:author="Author">
              <w:r w:rsidRPr="00D016EC">
                <w:t>11th</w:t>
              </w:r>
            </w:ins>
          </w:p>
        </w:tc>
        <w:tc>
          <w:tcPr>
            <w:tcW w:w="400" w:type="dxa"/>
            <w:vAlign w:val="bottom"/>
            <w:hideMark/>
          </w:tcPr>
          <w:p w14:paraId="1D203EB5" w14:textId="77777777" w:rsidR="00C50A95" w:rsidRPr="00D016EC" w:rsidRDefault="00C50A95" w:rsidP="00416506">
            <w:pPr>
              <w:pStyle w:val="tablehead"/>
              <w:rPr>
                <w:ins w:id="13015" w:author="Author"/>
              </w:rPr>
            </w:pPr>
            <w:ins w:id="13016" w:author="Author">
              <w:r w:rsidRPr="00D016EC">
                <w:t>12th</w:t>
              </w:r>
            </w:ins>
          </w:p>
        </w:tc>
        <w:tc>
          <w:tcPr>
            <w:tcW w:w="400" w:type="dxa"/>
            <w:vAlign w:val="bottom"/>
            <w:hideMark/>
          </w:tcPr>
          <w:p w14:paraId="791276C0" w14:textId="77777777" w:rsidR="00C50A95" w:rsidRPr="00D016EC" w:rsidRDefault="00C50A95" w:rsidP="00416506">
            <w:pPr>
              <w:pStyle w:val="tablehead"/>
              <w:rPr>
                <w:ins w:id="13017" w:author="Author"/>
              </w:rPr>
            </w:pPr>
            <w:ins w:id="13018" w:author="Author">
              <w:r w:rsidRPr="00D016EC">
                <w:t>13th</w:t>
              </w:r>
            </w:ins>
          </w:p>
        </w:tc>
        <w:tc>
          <w:tcPr>
            <w:tcW w:w="400" w:type="dxa"/>
            <w:vAlign w:val="bottom"/>
            <w:hideMark/>
          </w:tcPr>
          <w:p w14:paraId="54628B26" w14:textId="77777777" w:rsidR="00C50A95" w:rsidRPr="00D016EC" w:rsidRDefault="00C50A95" w:rsidP="00416506">
            <w:pPr>
              <w:pStyle w:val="tablehead"/>
              <w:rPr>
                <w:ins w:id="13019" w:author="Author"/>
              </w:rPr>
            </w:pPr>
            <w:ins w:id="13020" w:author="Author">
              <w:r w:rsidRPr="00D016EC">
                <w:t>14th</w:t>
              </w:r>
            </w:ins>
          </w:p>
        </w:tc>
        <w:tc>
          <w:tcPr>
            <w:tcW w:w="400" w:type="dxa"/>
            <w:vAlign w:val="bottom"/>
            <w:hideMark/>
          </w:tcPr>
          <w:p w14:paraId="6381241E" w14:textId="77777777" w:rsidR="00C50A95" w:rsidRPr="00D016EC" w:rsidRDefault="00C50A95" w:rsidP="00416506">
            <w:pPr>
              <w:pStyle w:val="tablehead"/>
              <w:rPr>
                <w:ins w:id="13021" w:author="Author"/>
              </w:rPr>
            </w:pPr>
            <w:ins w:id="13022" w:author="Author">
              <w:r w:rsidRPr="00D016EC">
                <w:t>15th</w:t>
              </w:r>
            </w:ins>
          </w:p>
        </w:tc>
        <w:tc>
          <w:tcPr>
            <w:tcW w:w="400" w:type="dxa"/>
            <w:vAlign w:val="bottom"/>
            <w:hideMark/>
          </w:tcPr>
          <w:p w14:paraId="6C5381A4" w14:textId="77777777" w:rsidR="00C50A95" w:rsidRPr="00D016EC" w:rsidRDefault="00C50A95" w:rsidP="00416506">
            <w:pPr>
              <w:pStyle w:val="tablehead"/>
              <w:rPr>
                <w:ins w:id="13023" w:author="Author"/>
              </w:rPr>
            </w:pPr>
            <w:ins w:id="13024" w:author="Author">
              <w:r w:rsidRPr="00D016EC">
                <w:t>16th</w:t>
              </w:r>
            </w:ins>
          </w:p>
        </w:tc>
        <w:tc>
          <w:tcPr>
            <w:tcW w:w="400" w:type="dxa"/>
            <w:vAlign w:val="bottom"/>
            <w:hideMark/>
          </w:tcPr>
          <w:p w14:paraId="5AA15C40" w14:textId="77777777" w:rsidR="00C50A95" w:rsidRPr="00D016EC" w:rsidRDefault="00C50A95" w:rsidP="00416506">
            <w:pPr>
              <w:pStyle w:val="tablehead"/>
              <w:rPr>
                <w:ins w:id="13025" w:author="Author"/>
              </w:rPr>
            </w:pPr>
            <w:ins w:id="13026" w:author="Author">
              <w:r w:rsidRPr="00D016EC">
                <w:t>17th</w:t>
              </w:r>
            </w:ins>
          </w:p>
        </w:tc>
        <w:tc>
          <w:tcPr>
            <w:tcW w:w="400" w:type="dxa"/>
            <w:vAlign w:val="bottom"/>
            <w:hideMark/>
          </w:tcPr>
          <w:p w14:paraId="7B5CDDD6" w14:textId="77777777" w:rsidR="00C50A95" w:rsidRPr="00D016EC" w:rsidRDefault="00C50A95" w:rsidP="00416506">
            <w:pPr>
              <w:pStyle w:val="tablehead"/>
              <w:rPr>
                <w:ins w:id="13027" w:author="Author"/>
              </w:rPr>
            </w:pPr>
            <w:ins w:id="13028" w:author="Author">
              <w:r w:rsidRPr="00D016EC">
                <w:t>18th</w:t>
              </w:r>
            </w:ins>
          </w:p>
        </w:tc>
        <w:tc>
          <w:tcPr>
            <w:tcW w:w="400" w:type="dxa"/>
            <w:vAlign w:val="bottom"/>
            <w:hideMark/>
          </w:tcPr>
          <w:p w14:paraId="34B74BBC" w14:textId="77777777" w:rsidR="00C50A95" w:rsidRPr="00D016EC" w:rsidRDefault="00C50A95" w:rsidP="00416506">
            <w:pPr>
              <w:pStyle w:val="tablehead"/>
              <w:rPr>
                <w:ins w:id="13029" w:author="Author"/>
              </w:rPr>
            </w:pPr>
            <w:ins w:id="13030" w:author="Author">
              <w:r w:rsidRPr="00D016EC">
                <w:t>19th</w:t>
              </w:r>
            </w:ins>
          </w:p>
        </w:tc>
        <w:tc>
          <w:tcPr>
            <w:tcW w:w="400" w:type="dxa"/>
            <w:vAlign w:val="bottom"/>
            <w:hideMark/>
          </w:tcPr>
          <w:p w14:paraId="76E141D6" w14:textId="77777777" w:rsidR="00C50A95" w:rsidRPr="00D016EC" w:rsidRDefault="00C50A95" w:rsidP="00416506">
            <w:pPr>
              <w:pStyle w:val="tablehead"/>
              <w:rPr>
                <w:ins w:id="13031" w:author="Author"/>
              </w:rPr>
            </w:pPr>
            <w:ins w:id="13032" w:author="Author">
              <w:r w:rsidRPr="00D016EC">
                <w:t>20th</w:t>
              </w:r>
            </w:ins>
          </w:p>
        </w:tc>
        <w:tc>
          <w:tcPr>
            <w:tcW w:w="400" w:type="dxa"/>
            <w:vAlign w:val="bottom"/>
            <w:hideMark/>
          </w:tcPr>
          <w:p w14:paraId="3AA7A714" w14:textId="77777777" w:rsidR="00C50A95" w:rsidRPr="00D016EC" w:rsidRDefault="00C50A95" w:rsidP="00416506">
            <w:pPr>
              <w:pStyle w:val="tablehead"/>
              <w:rPr>
                <w:ins w:id="13033" w:author="Author"/>
              </w:rPr>
            </w:pPr>
            <w:ins w:id="13034" w:author="Author">
              <w:r w:rsidRPr="00D016EC">
                <w:t>21st</w:t>
              </w:r>
            </w:ins>
          </w:p>
        </w:tc>
        <w:tc>
          <w:tcPr>
            <w:tcW w:w="440" w:type="dxa"/>
            <w:vAlign w:val="bottom"/>
            <w:hideMark/>
          </w:tcPr>
          <w:p w14:paraId="4CC17951" w14:textId="77777777" w:rsidR="00C50A95" w:rsidRPr="00D016EC" w:rsidRDefault="00C50A95" w:rsidP="00416506">
            <w:pPr>
              <w:pStyle w:val="tablehead"/>
              <w:rPr>
                <w:ins w:id="13035" w:author="Author"/>
              </w:rPr>
            </w:pPr>
            <w:ins w:id="13036" w:author="Author">
              <w:r w:rsidRPr="00D016EC">
                <w:t>22nd</w:t>
              </w:r>
            </w:ins>
          </w:p>
        </w:tc>
        <w:tc>
          <w:tcPr>
            <w:tcW w:w="400" w:type="dxa"/>
            <w:vAlign w:val="bottom"/>
            <w:hideMark/>
          </w:tcPr>
          <w:p w14:paraId="3557E41B" w14:textId="77777777" w:rsidR="00C50A95" w:rsidRPr="00D016EC" w:rsidRDefault="00C50A95" w:rsidP="00416506">
            <w:pPr>
              <w:pStyle w:val="tablehead"/>
              <w:rPr>
                <w:ins w:id="13037" w:author="Author"/>
              </w:rPr>
            </w:pPr>
            <w:ins w:id="13038" w:author="Author">
              <w:r w:rsidRPr="00D016EC">
                <w:t>23rd</w:t>
              </w:r>
            </w:ins>
          </w:p>
        </w:tc>
        <w:tc>
          <w:tcPr>
            <w:tcW w:w="400" w:type="dxa"/>
            <w:vAlign w:val="bottom"/>
            <w:hideMark/>
          </w:tcPr>
          <w:p w14:paraId="07D6A4D2" w14:textId="77777777" w:rsidR="00C50A95" w:rsidRPr="00D016EC" w:rsidRDefault="00C50A95" w:rsidP="00416506">
            <w:pPr>
              <w:pStyle w:val="tablehead"/>
              <w:rPr>
                <w:ins w:id="13039" w:author="Author"/>
              </w:rPr>
            </w:pPr>
            <w:ins w:id="13040" w:author="Author">
              <w:r w:rsidRPr="00D016EC">
                <w:t>24th</w:t>
              </w:r>
            </w:ins>
          </w:p>
        </w:tc>
        <w:tc>
          <w:tcPr>
            <w:tcW w:w="400" w:type="dxa"/>
            <w:vAlign w:val="bottom"/>
            <w:hideMark/>
          </w:tcPr>
          <w:p w14:paraId="507DCAEE" w14:textId="77777777" w:rsidR="00C50A95" w:rsidRPr="00D016EC" w:rsidRDefault="00C50A95" w:rsidP="00416506">
            <w:pPr>
              <w:pStyle w:val="tablehead"/>
              <w:rPr>
                <w:ins w:id="13041" w:author="Author"/>
              </w:rPr>
            </w:pPr>
            <w:ins w:id="13042" w:author="Author">
              <w:r w:rsidRPr="00D016EC">
                <w:t>25th</w:t>
              </w:r>
            </w:ins>
          </w:p>
        </w:tc>
        <w:tc>
          <w:tcPr>
            <w:tcW w:w="400" w:type="dxa"/>
            <w:vAlign w:val="bottom"/>
            <w:hideMark/>
          </w:tcPr>
          <w:p w14:paraId="04DEE09C" w14:textId="77777777" w:rsidR="00C50A95" w:rsidRPr="00D016EC" w:rsidRDefault="00C50A95" w:rsidP="00416506">
            <w:pPr>
              <w:pStyle w:val="tablehead"/>
              <w:rPr>
                <w:ins w:id="13043" w:author="Author"/>
              </w:rPr>
            </w:pPr>
            <w:ins w:id="13044" w:author="Author">
              <w:r w:rsidRPr="00D016EC">
                <w:t>26th</w:t>
              </w:r>
            </w:ins>
          </w:p>
        </w:tc>
        <w:tc>
          <w:tcPr>
            <w:tcW w:w="460" w:type="dxa"/>
            <w:vAlign w:val="bottom"/>
            <w:hideMark/>
          </w:tcPr>
          <w:p w14:paraId="755B7378" w14:textId="77777777" w:rsidR="00C50A95" w:rsidRPr="00D016EC" w:rsidRDefault="00C50A95" w:rsidP="00416506">
            <w:pPr>
              <w:pStyle w:val="tablehead"/>
              <w:rPr>
                <w:ins w:id="13045" w:author="Author"/>
              </w:rPr>
            </w:pPr>
            <w:ins w:id="13046" w:author="Author">
              <w:r w:rsidRPr="00D016EC">
                <w:t>27th and older</w:t>
              </w:r>
            </w:ins>
          </w:p>
        </w:tc>
      </w:tr>
      <w:tr w:rsidR="00C50A95" w:rsidRPr="00D016EC" w14:paraId="00A466D6" w14:textId="77777777" w:rsidTr="00416506">
        <w:trPr>
          <w:trHeight w:val="190"/>
          <w:ins w:id="13047" w:author="Author"/>
        </w:trPr>
        <w:tc>
          <w:tcPr>
            <w:tcW w:w="200" w:type="dxa"/>
            <w:tcBorders>
              <w:right w:val="nil"/>
            </w:tcBorders>
            <w:vAlign w:val="bottom"/>
            <w:hideMark/>
          </w:tcPr>
          <w:p w14:paraId="054313C6" w14:textId="77777777" w:rsidR="00C50A95" w:rsidRPr="00D016EC" w:rsidRDefault="00C50A95" w:rsidP="00416506">
            <w:pPr>
              <w:pStyle w:val="tabletext11"/>
              <w:jc w:val="right"/>
              <w:rPr>
                <w:ins w:id="13048" w:author="Author"/>
              </w:rPr>
            </w:pPr>
            <w:ins w:id="13049" w:author="Author">
              <w:r w:rsidRPr="00D016EC">
                <w:t>$</w:t>
              </w:r>
            </w:ins>
          </w:p>
        </w:tc>
        <w:tc>
          <w:tcPr>
            <w:tcW w:w="1580" w:type="dxa"/>
            <w:tcBorders>
              <w:left w:val="nil"/>
            </w:tcBorders>
            <w:vAlign w:val="bottom"/>
            <w:hideMark/>
          </w:tcPr>
          <w:p w14:paraId="795A3E63" w14:textId="77777777" w:rsidR="00C50A95" w:rsidRPr="00D016EC" w:rsidRDefault="00C50A95" w:rsidP="00416506">
            <w:pPr>
              <w:pStyle w:val="tabletext11"/>
              <w:tabs>
                <w:tab w:val="decimal" w:pos="640"/>
              </w:tabs>
              <w:rPr>
                <w:ins w:id="13050" w:author="Author"/>
              </w:rPr>
            </w:pPr>
            <w:ins w:id="13051" w:author="Author">
              <w:r w:rsidRPr="00D016EC">
                <w:t>0 to 999</w:t>
              </w:r>
            </w:ins>
          </w:p>
        </w:tc>
        <w:tc>
          <w:tcPr>
            <w:tcW w:w="680" w:type="dxa"/>
            <w:noWrap/>
            <w:vAlign w:val="bottom"/>
            <w:hideMark/>
          </w:tcPr>
          <w:p w14:paraId="1618434B" w14:textId="77777777" w:rsidR="00C50A95" w:rsidRPr="00D016EC" w:rsidRDefault="00C50A95" w:rsidP="00416506">
            <w:pPr>
              <w:pStyle w:val="tabletext11"/>
              <w:jc w:val="center"/>
              <w:rPr>
                <w:ins w:id="13052" w:author="Author"/>
              </w:rPr>
            </w:pPr>
            <w:ins w:id="13053" w:author="Author">
              <w:r w:rsidRPr="00D016EC">
                <w:t>0.95</w:t>
              </w:r>
            </w:ins>
          </w:p>
        </w:tc>
        <w:tc>
          <w:tcPr>
            <w:tcW w:w="900" w:type="dxa"/>
            <w:noWrap/>
            <w:vAlign w:val="bottom"/>
            <w:hideMark/>
          </w:tcPr>
          <w:p w14:paraId="3BDA5A4E" w14:textId="77777777" w:rsidR="00C50A95" w:rsidRPr="00D016EC" w:rsidRDefault="00C50A95" w:rsidP="00416506">
            <w:pPr>
              <w:pStyle w:val="tabletext11"/>
              <w:jc w:val="center"/>
              <w:rPr>
                <w:ins w:id="13054" w:author="Author"/>
              </w:rPr>
            </w:pPr>
            <w:ins w:id="13055" w:author="Author">
              <w:r w:rsidRPr="00D016EC">
                <w:t>0.95</w:t>
              </w:r>
            </w:ins>
          </w:p>
        </w:tc>
        <w:tc>
          <w:tcPr>
            <w:tcW w:w="400" w:type="dxa"/>
            <w:noWrap/>
            <w:vAlign w:val="bottom"/>
            <w:hideMark/>
          </w:tcPr>
          <w:p w14:paraId="42C735CE" w14:textId="77777777" w:rsidR="00C50A95" w:rsidRPr="00D016EC" w:rsidRDefault="00C50A95" w:rsidP="00416506">
            <w:pPr>
              <w:pStyle w:val="tabletext11"/>
              <w:jc w:val="center"/>
              <w:rPr>
                <w:ins w:id="13056" w:author="Author"/>
              </w:rPr>
            </w:pPr>
            <w:ins w:id="13057" w:author="Author">
              <w:r w:rsidRPr="00D016EC">
                <w:t>0.87</w:t>
              </w:r>
            </w:ins>
          </w:p>
        </w:tc>
        <w:tc>
          <w:tcPr>
            <w:tcW w:w="400" w:type="dxa"/>
            <w:noWrap/>
            <w:vAlign w:val="bottom"/>
            <w:hideMark/>
          </w:tcPr>
          <w:p w14:paraId="6F680702" w14:textId="77777777" w:rsidR="00C50A95" w:rsidRPr="00D016EC" w:rsidRDefault="00C50A95" w:rsidP="00416506">
            <w:pPr>
              <w:pStyle w:val="tabletext11"/>
              <w:jc w:val="center"/>
              <w:rPr>
                <w:ins w:id="13058" w:author="Author"/>
              </w:rPr>
            </w:pPr>
            <w:ins w:id="13059" w:author="Author">
              <w:r w:rsidRPr="00D016EC">
                <w:t>0.82</w:t>
              </w:r>
            </w:ins>
          </w:p>
        </w:tc>
        <w:tc>
          <w:tcPr>
            <w:tcW w:w="400" w:type="dxa"/>
            <w:noWrap/>
            <w:vAlign w:val="bottom"/>
            <w:hideMark/>
          </w:tcPr>
          <w:p w14:paraId="04E1DC81" w14:textId="77777777" w:rsidR="00C50A95" w:rsidRPr="00D016EC" w:rsidRDefault="00C50A95" w:rsidP="00416506">
            <w:pPr>
              <w:pStyle w:val="tabletext11"/>
              <w:jc w:val="center"/>
              <w:rPr>
                <w:ins w:id="13060" w:author="Author"/>
              </w:rPr>
            </w:pPr>
            <w:ins w:id="13061" w:author="Author">
              <w:r w:rsidRPr="00D016EC">
                <w:t>0.76</w:t>
              </w:r>
            </w:ins>
          </w:p>
        </w:tc>
        <w:tc>
          <w:tcPr>
            <w:tcW w:w="400" w:type="dxa"/>
            <w:noWrap/>
            <w:vAlign w:val="bottom"/>
            <w:hideMark/>
          </w:tcPr>
          <w:p w14:paraId="67D4EF3E" w14:textId="77777777" w:rsidR="00C50A95" w:rsidRPr="00D016EC" w:rsidRDefault="00C50A95" w:rsidP="00416506">
            <w:pPr>
              <w:pStyle w:val="tabletext11"/>
              <w:jc w:val="center"/>
              <w:rPr>
                <w:ins w:id="13062" w:author="Author"/>
              </w:rPr>
            </w:pPr>
            <w:ins w:id="13063" w:author="Author">
              <w:r w:rsidRPr="00D016EC">
                <w:t>0.60</w:t>
              </w:r>
            </w:ins>
          </w:p>
        </w:tc>
        <w:tc>
          <w:tcPr>
            <w:tcW w:w="400" w:type="dxa"/>
            <w:noWrap/>
            <w:vAlign w:val="bottom"/>
            <w:hideMark/>
          </w:tcPr>
          <w:p w14:paraId="6EEB0812" w14:textId="77777777" w:rsidR="00C50A95" w:rsidRPr="00D016EC" w:rsidRDefault="00C50A95" w:rsidP="00416506">
            <w:pPr>
              <w:pStyle w:val="tabletext11"/>
              <w:jc w:val="center"/>
              <w:rPr>
                <w:ins w:id="13064" w:author="Author"/>
              </w:rPr>
            </w:pPr>
            <w:ins w:id="13065" w:author="Author">
              <w:r w:rsidRPr="00D016EC">
                <w:t>0.52</w:t>
              </w:r>
            </w:ins>
          </w:p>
        </w:tc>
        <w:tc>
          <w:tcPr>
            <w:tcW w:w="400" w:type="dxa"/>
            <w:noWrap/>
            <w:vAlign w:val="bottom"/>
            <w:hideMark/>
          </w:tcPr>
          <w:p w14:paraId="49A17F9E" w14:textId="77777777" w:rsidR="00C50A95" w:rsidRPr="00D016EC" w:rsidRDefault="00C50A95" w:rsidP="00416506">
            <w:pPr>
              <w:pStyle w:val="tabletext11"/>
              <w:jc w:val="center"/>
              <w:rPr>
                <w:ins w:id="13066" w:author="Author"/>
              </w:rPr>
            </w:pPr>
            <w:ins w:id="13067" w:author="Author">
              <w:r w:rsidRPr="00D016EC">
                <w:t>0.44</w:t>
              </w:r>
            </w:ins>
          </w:p>
        </w:tc>
        <w:tc>
          <w:tcPr>
            <w:tcW w:w="400" w:type="dxa"/>
            <w:noWrap/>
            <w:vAlign w:val="bottom"/>
            <w:hideMark/>
          </w:tcPr>
          <w:p w14:paraId="53A9AB96" w14:textId="77777777" w:rsidR="00C50A95" w:rsidRPr="00D016EC" w:rsidRDefault="00C50A95" w:rsidP="00416506">
            <w:pPr>
              <w:pStyle w:val="tabletext11"/>
              <w:jc w:val="center"/>
              <w:rPr>
                <w:ins w:id="13068" w:author="Author"/>
              </w:rPr>
            </w:pPr>
            <w:ins w:id="13069" w:author="Author">
              <w:r w:rsidRPr="00D016EC">
                <w:t>0.33</w:t>
              </w:r>
            </w:ins>
          </w:p>
        </w:tc>
        <w:tc>
          <w:tcPr>
            <w:tcW w:w="400" w:type="dxa"/>
            <w:noWrap/>
            <w:vAlign w:val="bottom"/>
            <w:hideMark/>
          </w:tcPr>
          <w:p w14:paraId="2F287581" w14:textId="77777777" w:rsidR="00C50A95" w:rsidRPr="00D016EC" w:rsidRDefault="00C50A95" w:rsidP="00416506">
            <w:pPr>
              <w:pStyle w:val="tabletext11"/>
              <w:jc w:val="center"/>
              <w:rPr>
                <w:ins w:id="13070" w:author="Author"/>
              </w:rPr>
            </w:pPr>
            <w:ins w:id="13071" w:author="Author">
              <w:r w:rsidRPr="00D016EC">
                <w:t>0.24</w:t>
              </w:r>
            </w:ins>
          </w:p>
        </w:tc>
        <w:tc>
          <w:tcPr>
            <w:tcW w:w="400" w:type="dxa"/>
            <w:noWrap/>
            <w:vAlign w:val="bottom"/>
            <w:hideMark/>
          </w:tcPr>
          <w:p w14:paraId="3E30B1CD" w14:textId="77777777" w:rsidR="00C50A95" w:rsidRPr="00D016EC" w:rsidRDefault="00C50A95" w:rsidP="00416506">
            <w:pPr>
              <w:pStyle w:val="tabletext11"/>
              <w:jc w:val="center"/>
              <w:rPr>
                <w:ins w:id="13072" w:author="Author"/>
              </w:rPr>
            </w:pPr>
            <w:ins w:id="13073" w:author="Author">
              <w:r w:rsidRPr="00D016EC">
                <w:t>0.22</w:t>
              </w:r>
            </w:ins>
          </w:p>
        </w:tc>
        <w:tc>
          <w:tcPr>
            <w:tcW w:w="400" w:type="dxa"/>
            <w:noWrap/>
            <w:vAlign w:val="bottom"/>
            <w:hideMark/>
          </w:tcPr>
          <w:p w14:paraId="6D21DA70" w14:textId="77777777" w:rsidR="00C50A95" w:rsidRPr="00D016EC" w:rsidRDefault="00C50A95" w:rsidP="00416506">
            <w:pPr>
              <w:pStyle w:val="tabletext11"/>
              <w:jc w:val="center"/>
              <w:rPr>
                <w:ins w:id="13074" w:author="Author"/>
              </w:rPr>
            </w:pPr>
            <w:ins w:id="13075" w:author="Author">
              <w:r w:rsidRPr="00D016EC">
                <w:t>0.19</w:t>
              </w:r>
            </w:ins>
          </w:p>
        </w:tc>
        <w:tc>
          <w:tcPr>
            <w:tcW w:w="400" w:type="dxa"/>
            <w:noWrap/>
            <w:vAlign w:val="bottom"/>
            <w:hideMark/>
          </w:tcPr>
          <w:p w14:paraId="46C5FA24" w14:textId="77777777" w:rsidR="00C50A95" w:rsidRPr="00D016EC" w:rsidRDefault="00C50A95" w:rsidP="00416506">
            <w:pPr>
              <w:pStyle w:val="tabletext11"/>
              <w:jc w:val="center"/>
              <w:rPr>
                <w:ins w:id="13076" w:author="Author"/>
              </w:rPr>
            </w:pPr>
            <w:ins w:id="13077" w:author="Author">
              <w:r w:rsidRPr="00D016EC">
                <w:t>0.16</w:t>
              </w:r>
            </w:ins>
          </w:p>
        </w:tc>
        <w:tc>
          <w:tcPr>
            <w:tcW w:w="400" w:type="dxa"/>
            <w:noWrap/>
            <w:vAlign w:val="bottom"/>
            <w:hideMark/>
          </w:tcPr>
          <w:p w14:paraId="341A0FDF" w14:textId="77777777" w:rsidR="00C50A95" w:rsidRPr="00D016EC" w:rsidRDefault="00C50A95" w:rsidP="00416506">
            <w:pPr>
              <w:pStyle w:val="tabletext11"/>
              <w:jc w:val="center"/>
              <w:rPr>
                <w:ins w:id="13078" w:author="Author"/>
              </w:rPr>
            </w:pPr>
            <w:ins w:id="13079" w:author="Author">
              <w:r w:rsidRPr="00D016EC">
                <w:t>0.13</w:t>
              </w:r>
            </w:ins>
          </w:p>
        </w:tc>
        <w:tc>
          <w:tcPr>
            <w:tcW w:w="400" w:type="dxa"/>
            <w:noWrap/>
            <w:vAlign w:val="bottom"/>
            <w:hideMark/>
          </w:tcPr>
          <w:p w14:paraId="66DF9ADA" w14:textId="77777777" w:rsidR="00C50A95" w:rsidRPr="00D016EC" w:rsidRDefault="00C50A95" w:rsidP="00416506">
            <w:pPr>
              <w:pStyle w:val="tabletext11"/>
              <w:jc w:val="center"/>
              <w:rPr>
                <w:ins w:id="13080" w:author="Author"/>
              </w:rPr>
            </w:pPr>
            <w:ins w:id="13081" w:author="Author">
              <w:r w:rsidRPr="00D016EC">
                <w:t>0.11</w:t>
              </w:r>
            </w:ins>
          </w:p>
        </w:tc>
        <w:tc>
          <w:tcPr>
            <w:tcW w:w="400" w:type="dxa"/>
            <w:noWrap/>
            <w:vAlign w:val="bottom"/>
            <w:hideMark/>
          </w:tcPr>
          <w:p w14:paraId="2B4489EB" w14:textId="77777777" w:rsidR="00C50A95" w:rsidRPr="00D016EC" w:rsidRDefault="00C50A95" w:rsidP="00416506">
            <w:pPr>
              <w:pStyle w:val="tabletext11"/>
              <w:jc w:val="center"/>
              <w:rPr>
                <w:ins w:id="13082" w:author="Author"/>
              </w:rPr>
            </w:pPr>
            <w:ins w:id="13083" w:author="Author">
              <w:r w:rsidRPr="00D016EC">
                <w:t>0.10</w:t>
              </w:r>
            </w:ins>
          </w:p>
        </w:tc>
        <w:tc>
          <w:tcPr>
            <w:tcW w:w="400" w:type="dxa"/>
            <w:noWrap/>
            <w:vAlign w:val="bottom"/>
            <w:hideMark/>
          </w:tcPr>
          <w:p w14:paraId="7F6BC559" w14:textId="77777777" w:rsidR="00C50A95" w:rsidRPr="00D016EC" w:rsidRDefault="00C50A95" w:rsidP="00416506">
            <w:pPr>
              <w:pStyle w:val="tabletext11"/>
              <w:jc w:val="center"/>
              <w:rPr>
                <w:ins w:id="13084" w:author="Author"/>
              </w:rPr>
            </w:pPr>
            <w:ins w:id="13085" w:author="Author">
              <w:r w:rsidRPr="00D016EC">
                <w:t>0.08</w:t>
              </w:r>
            </w:ins>
          </w:p>
        </w:tc>
        <w:tc>
          <w:tcPr>
            <w:tcW w:w="400" w:type="dxa"/>
            <w:noWrap/>
            <w:vAlign w:val="bottom"/>
            <w:hideMark/>
          </w:tcPr>
          <w:p w14:paraId="647EE463" w14:textId="77777777" w:rsidR="00C50A95" w:rsidRPr="00D016EC" w:rsidRDefault="00C50A95" w:rsidP="00416506">
            <w:pPr>
              <w:pStyle w:val="tabletext11"/>
              <w:jc w:val="center"/>
              <w:rPr>
                <w:ins w:id="13086" w:author="Author"/>
              </w:rPr>
            </w:pPr>
            <w:ins w:id="13087" w:author="Author">
              <w:r w:rsidRPr="00D016EC">
                <w:t>0.07</w:t>
              </w:r>
            </w:ins>
          </w:p>
        </w:tc>
        <w:tc>
          <w:tcPr>
            <w:tcW w:w="400" w:type="dxa"/>
            <w:noWrap/>
            <w:vAlign w:val="bottom"/>
            <w:hideMark/>
          </w:tcPr>
          <w:p w14:paraId="730C89F2" w14:textId="77777777" w:rsidR="00C50A95" w:rsidRPr="00D016EC" w:rsidRDefault="00C50A95" w:rsidP="00416506">
            <w:pPr>
              <w:pStyle w:val="tabletext11"/>
              <w:jc w:val="center"/>
              <w:rPr>
                <w:ins w:id="13088" w:author="Author"/>
              </w:rPr>
            </w:pPr>
            <w:ins w:id="13089" w:author="Author">
              <w:r w:rsidRPr="00D016EC">
                <w:t>0.06</w:t>
              </w:r>
            </w:ins>
          </w:p>
        </w:tc>
        <w:tc>
          <w:tcPr>
            <w:tcW w:w="400" w:type="dxa"/>
            <w:noWrap/>
            <w:vAlign w:val="bottom"/>
            <w:hideMark/>
          </w:tcPr>
          <w:p w14:paraId="4314FCE7" w14:textId="77777777" w:rsidR="00C50A95" w:rsidRPr="00D016EC" w:rsidRDefault="00C50A95" w:rsidP="00416506">
            <w:pPr>
              <w:pStyle w:val="tabletext11"/>
              <w:jc w:val="center"/>
              <w:rPr>
                <w:ins w:id="13090" w:author="Author"/>
              </w:rPr>
            </w:pPr>
            <w:ins w:id="13091" w:author="Author">
              <w:r w:rsidRPr="00D016EC">
                <w:t>0.05</w:t>
              </w:r>
            </w:ins>
          </w:p>
        </w:tc>
        <w:tc>
          <w:tcPr>
            <w:tcW w:w="400" w:type="dxa"/>
            <w:noWrap/>
            <w:vAlign w:val="bottom"/>
            <w:hideMark/>
          </w:tcPr>
          <w:p w14:paraId="17370AA7" w14:textId="77777777" w:rsidR="00C50A95" w:rsidRPr="00D016EC" w:rsidRDefault="00C50A95" w:rsidP="00416506">
            <w:pPr>
              <w:pStyle w:val="tabletext11"/>
              <w:jc w:val="center"/>
              <w:rPr>
                <w:ins w:id="13092" w:author="Author"/>
              </w:rPr>
            </w:pPr>
            <w:ins w:id="13093" w:author="Author">
              <w:r w:rsidRPr="00D016EC">
                <w:t>0.04</w:t>
              </w:r>
            </w:ins>
          </w:p>
        </w:tc>
        <w:tc>
          <w:tcPr>
            <w:tcW w:w="400" w:type="dxa"/>
            <w:noWrap/>
            <w:vAlign w:val="bottom"/>
            <w:hideMark/>
          </w:tcPr>
          <w:p w14:paraId="35A06F40" w14:textId="77777777" w:rsidR="00C50A95" w:rsidRPr="00D016EC" w:rsidRDefault="00C50A95" w:rsidP="00416506">
            <w:pPr>
              <w:pStyle w:val="tabletext11"/>
              <w:jc w:val="center"/>
              <w:rPr>
                <w:ins w:id="13094" w:author="Author"/>
              </w:rPr>
            </w:pPr>
            <w:ins w:id="13095" w:author="Author">
              <w:r w:rsidRPr="00D016EC">
                <w:t>0.04</w:t>
              </w:r>
            </w:ins>
          </w:p>
        </w:tc>
        <w:tc>
          <w:tcPr>
            <w:tcW w:w="440" w:type="dxa"/>
            <w:noWrap/>
            <w:vAlign w:val="bottom"/>
            <w:hideMark/>
          </w:tcPr>
          <w:p w14:paraId="66D8C822" w14:textId="77777777" w:rsidR="00C50A95" w:rsidRPr="00D016EC" w:rsidRDefault="00C50A95" w:rsidP="00416506">
            <w:pPr>
              <w:pStyle w:val="tabletext11"/>
              <w:jc w:val="center"/>
              <w:rPr>
                <w:ins w:id="13096" w:author="Author"/>
              </w:rPr>
            </w:pPr>
            <w:ins w:id="13097" w:author="Author">
              <w:r w:rsidRPr="00D016EC">
                <w:t>0.03</w:t>
              </w:r>
            </w:ins>
          </w:p>
        </w:tc>
        <w:tc>
          <w:tcPr>
            <w:tcW w:w="400" w:type="dxa"/>
            <w:noWrap/>
            <w:vAlign w:val="bottom"/>
            <w:hideMark/>
          </w:tcPr>
          <w:p w14:paraId="2582B10C" w14:textId="77777777" w:rsidR="00C50A95" w:rsidRPr="00D016EC" w:rsidRDefault="00C50A95" w:rsidP="00416506">
            <w:pPr>
              <w:pStyle w:val="tabletext11"/>
              <w:jc w:val="center"/>
              <w:rPr>
                <w:ins w:id="13098" w:author="Author"/>
              </w:rPr>
            </w:pPr>
            <w:ins w:id="13099" w:author="Author">
              <w:r w:rsidRPr="00D016EC">
                <w:t>0.03</w:t>
              </w:r>
            </w:ins>
          </w:p>
        </w:tc>
        <w:tc>
          <w:tcPr>
            <w:tcW w:w="400" w:type="dxa"/>
            <w:noWrap/>
            <w:vAlign w:val="bottom"/>
            <w:hideMark/>
          </w:tcPr>
          <w:p w14:paraId="21CED408" w14:textId="77777777" w:rsidR="00C50A95" w:rsidRPr="00D016EC" w:rsidRDefault="00C50A95" w:rsidP="00416506">
            <w:pPr>
              <w:pStyle w:val="tabletext11"/>
              <w:jc w:val="center"/>
              <w:rPr>
                <w:ins w:id="13100" w:author="Author"/>
              </w:rPr>
            </w:pPr>
            <w:ins w:id="13101" w:author="Author">
              <w:r w:rsidRPr="00D016EC">
                <w:t>0.02</w:t>
              </w:r>
            </w:ins>
          </w:p>
        </w:tc>
        <w:tc>
          <w:tcPr>
            <w:tcW w:w="400" w:type="dxa"/>
            <w:noWrap/>
            <w:vAlign w:val="bottom"/>
            <w:hideMark/>
          </w:tcPr>
          <w:p w14:paraId="16A8F300" w14:textId="77777777" w:rsidR="00C50A95" w:rsidRPr="00D016EC" w:rsidRDefault="00C50A95" w:rsidP="00416506">
            <w:pPr>
              <w:pStyle w:val="tabletext11"/>
              <w:jc w:val="center"/>
              <w:rPr>
                <w:ins w:id="13102" w:author="Author"/>
              </w:rPr>
            </w:pPr>
            <w:ins w:id="13103" w:author="Author">
              <w:r w:rsidRPr="00D016EC">
                <w:t>0.02</w:t>
              </w:r>
            </w:ins>
          </w:p>
        </w:tc>
        <w:tc>
          <w:tcPr>
            <w:tcW w:w="400" w:type="dxa"/>
            <w:noWrap/>
            <w:vAlign w:val="bottom"/>
            <w:hideMark/>
          </w:tcPr>
          <w:p w14:paraId="6A7F1466" w14:textId="77777777" w:rsidR="00C50A95" w:rsidRPr="00D016EC" w:rsidRDefault="00C50A95" w:rsidP="00416506">
            <w:pPr>
              <w:pStyle w:val="tabletext11"/>
              <w:jc w:val="center"/>
              <w:rPr>
                <w:ins w:id="13104" w:author="Author"/>
              </w:rPr>
            </w:pPr>
            <w:ins w:id="13105" w:author="Author">
              <w:r w:rsidRPr="00D016EC">
                <w:t>0.02</w:t>
              </w:r>
            </w:ins>
          </w:p>
        </w:tc>
        <w:tc>
          <w:tcPr>
            <w:tcW w:w="460" w:type="dxa"/>
            <w:noWrap/>
            <w:vAlign w:val="bottom"/>
            <w:hideMark/>
          </w:tcPr>
          <w:p w14:paraId="283E7F3F" w14:textId="77777777" w:rsidR="00C50A95" w:rsidRPr="00D016EC" w:rsidRDefault="00C50A95" w:rsidP="00416506">
            <w:pPr>
              <w:pStyle w:val="tabletext11"/>
              <w:jc w:val="center"/>
              <w:rPr>
                <w:ins w:id="13106" w:author="Author"/>
              </w:rPr>
            </w:pPr>
            <w:ins w:id="13107" w:author="Author">
              <w:r w:rsidRPr="00D016EC">
                <w:t>0.01</w:t>
              </w:r>
            </w:ins>
          </w:p>
        </w:tc>
      </w:tr>
      <w:tr w:rsidR="00C50A95" w:rsidRPr="00D016EC" w14:paraId="6F284071" w14:textId="77777777" w:rsidTr="00416506">
        <w:trPr>
          <w:trHeight w:val="190"/>
          <w:ins w:id="13108" w:author="Author"/>
        </w:trPr>
        <w:tc>
          <w:tcPr>
            <w:tcW w:w="200" w:type="dxa"/>
            <w:tcBorders>
              <w:right w:val="nil"/>
            </w:tcBorders>
            <w:vAlign w:val="bottom"/>
          </w:tcPr>
          <w:p w14:paraId="3E09D624" w14:textId="77777777" w:rsidR="00C50A95" w:rsidRPr="00D016EC" w:rsidRDefault="00C50A95" w:rsidP="00416506">
            <w:pPr>
              <w:pStyle w:val="tabletext11"/>
              <w:jc w:val="right"/>
              <w:rPr>
                <w:ins w:id="13109" w:author="Author"/>
              </w:rPr>
            </w:pPr>
          </w:p>
        </w:tc>
        <w:tc>
          <w:tcPr>
            <w:tcW w:w="1580" w:type="dxa"/>
            <w:tcBorders>
              <w:left w:val="nil"/>
            </w:tcBorders>
            <w:vAlign w:val="bottom"/>
            <w:hideMark/>
          </w:tcPr>
          <w:p w14:paraId="1A68F7FA" w14:textId="77777777" w:rsidR="00C50A95" w:rsidRPr="00D016EC" w:rsidRDefault="00C50A95" w:rsidP="00416506">
            <w:pPr>
              <w:pStyle w:val="tabletext11"/>
              <w:tabs>
                <w:tab w:val="decimal" w:pos="640"/>
              </w:tabs>
              <w:rPr>
                <w:ins w:id="13110" w:author="Author"/>
              </w:rPr>
            </w:pPr>
            <w:ins w:id="13111" w:author="Author">
              <w:r w:rsidRPr="00D016EC">
                <w:t>1,000 to 1,999</w:t>
              </w:r>
            </w:ins>
          </w:p>
        </w:tc>
        <w:tc>
          <w:tcPr>
            <w:tcW w:w="680" w:type="dxa"/>
            <w:noWrap/>
            <w:vAlign w:val="bottom"/>
            <w:hideMark/>
          </w:tcPr>
          <w:p w14:paraId="47FDE90B" w14:textId="77777777" w:rsidR="00C50A95" w:rsidRPr="00D016EC" w:rsidRDefault="00C50A95" w:rsidP="00416506">
            <w:pPr>
              <w:pStyle w:val="tabletext11"/>
              <w:jc w:val="center"/>
              <w:rPr>
                <w:ins w:id="13112" w:author="Author"/>
              </w:rPr>
            </w:pPr>
            <w:ins w:id="13113" w:author="Author">
              <w:r w:rsidRPr="00D016EC">
                <w:t xml:space="preserve">0.95 </w:t>
              </w:r>
            </w:ins>
          </w:p>
        </w:tc>
        <w:tc>
          <w:tcPr>
            <w:tcW w:w="900" w:type="dxa"/>
            <w:noWrap/>
            <w:vAlign w:val="bottom"/>
            <w:hideMark/>
          </w:tcPr>
          <w:p w14:paraId="72E21FD0" w14:textId="77777777" w:rsidR="00C50A95" w:rsidRPr="00D016EC" w:rsidRDefault="00C50A95" w:rsidP="00416506">
            <w:pPr>
              <w:pStyle w:val="tabletext11"/>
              <w:jc w:val="center"/>
              <w:rPr>
                <w:ins w:id="13114" w:author="Author"/>
              </w:rPr>
            </w:pPr>
            <w:ins w:id="13115" w:author="Author">
              <w:r w:rsidRPr="00D016EC">
                <w:t xml:space="preserve">0.95 </w:t>
              </w:r>
            </w:ins>
          </w:p>
        </w:tc>
        <w:tc>
          <w:tcPr>
            <w:tcW w:w="400" w:type="dxa"/>
            <w:noWrap/>
            <w:vAlign w:val="bottom"/>
            <w:hideMark/>
          </w:tcPr>
          <w:p w14:paraId="67EB6014" w14:textId="77777777" w:rsidR="00C50A95" w:rsidRPr="00D016EC" w:rsidRDefault="00C50A95" w:rsidP="00416506">
            <w:pPr>
              <w:pStyle w:val="tabletext11"/>
              <w:jc w:val="center"/>
              <w:rPr>
                <w:ins w:id="13116" w:author="Author"/>
              </w:rPr>
            </w:pPr>
            <w:ins w:id="13117" w:author="Author">
              <w:r w:rsidRPr="00D016EC">
                <w:t xml:space="preserve">0.87 </w:t>
              </w:r>
            </w:ins>
          </w:p>
        </w:tc>
        <w:tc>
          <w:tcPr>
            <w:tcW w:w="400" w:type="dxa"/>
            <w:noWrap/>
            <w:vAlign w:val="bottom"/>
            <w:hideMark/>
          </w:tcPr>
          <w:p w14:paraId="4BD1C04C" w14:textId="77777777" w:rsidR="00C50A95" w:rsidRPr="00D016EC" w:rsidRDefault="00C50A95" w:rsidP="00416506">
            <w:pPr>
              <w:pStyle w:val="tabletext11"/>
              <w:jc w:val="center"/>
              <w:rPr>
                <w:ins w:id="13118" w:author="Author"/>
              </w:rPr>
            </w:pPr>
            <w:ins w:id="13119" w:author="Author">
              <w:r w:rsidRPr="00D016EC">
                <w:t xml:space="preserve">0.82 </w:t>
              </w:r>
            </w:ins>
          </w:p>
        </w:tc>
        <w:tc>
          <w:tcPr>
            <w:tcW w:w="400" w:type="dxa"/>
            <w:noWrap/>
            <w:vAlign w:val="bottom"/>
            <w:hideMark/>
          </w:tcPr>
          <w:p w14:paraId="48CB0611" w14:textId="77777777" w:rsidR="00C50A95" w:rsidRPr="00D016EC" w:rsidRDefault="00C50A95" w:rsidP="00416506">
            <w:pPr>
              <w:pStyle w:val="tabletext11"/>
              <w:jc w:val="center"/>
              <w:rPr>
                <w:ins w:id="13120" w:author="Author"/>
              </w:rPr>
            </w:pPr>
            <w:ins w:id="13121" w:author="Author">
              <w:r w:rsidRPr="00D016EC">
                <w:t xml:space="preserve">0.76 </w:t>
              </w:r>
            </w:ins>
          </w:p>
        </w:tc>
        <w:tc>
          <w:tcPr>
            <w:tcW w:w="400" w:type="dxa"/>
            <w:noWrap/>
            <w:vAlign w:val="bottom"/>
            <w:hideMark/>
          </w:tcPr>
          <w:p w14:paraId="2FB48794" w14:textId="77777777" w:rsidR="00C50A95" w:rsidRPr="00D016EC" w:rsidRDefault="00C50A95" w:rsidP="00416506">
            <w:pPr>
              <w:pStyle w:val="tabletext11"/>
              <w:jc w:val="center"/>
              <w:rPr>
                <w:ins w:id="13122" w:author="Author"/>
              </w:rPr>
            </w:pPr>
            <w:ins w:id="13123" w:author="Author">
              <w:r w:rsidRPr="00D016EC">
                <w:t xml:space="preserve">0.60 </w:t>
              </w:r>
            </w:ins>
          </w:p>
        </w:tc>
        <w:tc>
          <w:tcPr>
            <w:tcW w:w="400" w:type="dxa"/>
            <w:noWrap/>
            <w:vAlign w:val="bottom"/>
            <w:hideMark/>
          </w:tcPr>
          <w:p w14:paraId="3BC20498" w14:textId="77777777" w:rsidR="00C50A95" w:rsidRPr="00D016EC" w:rsidRDefault="00C50A95" w:rsidP="00416506">
            <w:pPr>
              <w:pStyle w:val="tabletext11"/>
              <w:jc w:val="center"/>
              <w:rPr>
                <w:ins w:id="13124" w:author="Author"/>
              </w:rPr>
            </w:pPr>
            <w:ins w:id="13125" w:author="Author">
              <w:r w:rsidRPr="00D016EC">
                <w:t xml:space="preserve">0.52 </w:t>
              </w:r>
            </w:ins>
          </w:p>
        </w:tc>
        <w:tc>
          <w:tcPr>
            <w:tcW w:w="400" w:type="dxa"/>
            <w:noWrap/>
            <w:vAlign w:val="bottom"/>
            <w:hideMark/>
          </w:tcPr>
          <w:p w14:paraId="1D370E2B" w14:textId="77777777" w:rsidR="00C50A95" w:rsidRPr="00D016EC" w:rsidRDefault="00C50A95" w:rsidP="00416506">
            <w:pPr>
              <w:pStyle w:val="tabletext11"/>
              <w:jc w:val="center"/>
              <w:rPr>
                <w:ins w:id="13126" w:author="Author"/>
              </w:rPr>
            </w:pPr>
            <w:ins w:id="13127" w:author="Author">
              <w:r w:rsidRPr="00D016EC">
                <w:t xml:space="preserve">0.44 </w:t>
              </w:r>
            </w:ins>
          </w:p>
        </w:tc>
        <w:tc>
          <w:tcPr>
            <w:tcW w:w="400" w:type="dxa"/>
            <w:noWrap/>
            <w:vAlign w:val="bottom"/>
            <w:hideMark/>
          </w:tcPr>
          <w:p w14:paraId="64273E04" w14:textId="77777777" w:rsidR="00C50A95" w:rsidRPr="00D016EC" w:rsidRDefault="00C50A95" w:rsidP="00416506">
            <w:pPr>
              <w:pStyle w:val="tabletext11"/>
              <w:jc w:val="center"/>
              <w:rPr>
                <w:ins w:id="13128" w:author="Author"/>
              </w:rPr>
            </w:pPr>
            <w:ins w:id="13129" w:author="Author">
              <w:r w:rsidRPr="00D016EC">
                <w:t xml:space="preserve">0.34 </w:t>
              </w:r>
            </w:ins>
          </w:p>
        </w:tc>
        <w:tc>
          <w:tcPr>
            <w:tcW w:w="400" w:type="dxa"/>
            <w:noWrap/>
            <w:vAlign w:val="bottom"/>
            <w:hideMark/>
          </w:tcPr>
          <w:p w14:paraId="50831AB6" w14:textId="77777777" w:rsidR="00C50A95" w:rsidRPr="00D016EC" w:rsidRDefault="00C50A95" w:rsidP="00416506">
            <w:pPr>
              <w:pStyle w:val="tabletext11"/>
              <w:jc w:val="center"/>
              <w:rPr>
                <w:ins w:id="13130" w:author="Author"/>
              </w:rPr>
            </w:pPr>
            <w:ins w:id="13131" w:author="Author">
              <w:r w:rsidRPr="00D016EC">
                <w:t xml:space="preserve">0.26 </w:t>
              </w:r>
            </w:ins>
          </w:p>
        </w:tc>
        <w:tc>
          <w:tcPr>
            <w:tcW w:w="400" w:type="dxa"/>
            <w:noWrap/>
            <w:vAlign w:val="bottom"/>
            <w:hideMark/>
          </w:tcPr>
          <w:p w14:paraId="50A48A3D" w14:textId="77777777" w:rsidR="00C50A95" w:rsidRPr="00D016EC" w:rsidRDefault="00C50A95" w:rsidP="00416506">
            <w:pPr>
              <w:pStyle w:val="tabletext11"/>
              <w:jc w:val="center"/>
              <w:rPr>
                <w:ins w:id="13132" w:author="Author"/>
              </w:rPr>
            </w:pPr>
            <w:ins w:id="13133" w:author="Author">
              <w:r w:rsidRPr="00D016EC">
                <w:t xml:space="preserve">0.23 </w:t>
              </w:r>
            </w:ins>
          </w:p>
        </w:tc>
        <w:tc>
          <w:tcPr>
            <w:tcW w:w="400" w:type="dxa"/>
            <w:noWrap/>
            <w:vAlign w:val="bottom"/>
            <w:hideMark/>
          </w:tcPr>
          <w:p w14:paraId="535822FF" w14:textId="77777777" w:rsidR="00C50A95" w:rsidRPr="00D016EC" w:rsidRDefault="00C50A95" w:rsidP="00416506">
            <w:pPr>
              <w:pStyle w:val="tabletext11"/>
              <w:jc w:val="center"/>
              <w:rPr>
                <w:ins w:id="13134" w:author="Author"/>
              </w:rPr>
            </w:pPr>
            <w:ins w:id="13135" w:author="Author">
              <w:r w:rsidRPr="00D016EC">
                <w:t xml:space="preserve">0.20 </w:t>
              </w:r>
            </w:ins>
          </w:p>
        </w:tc>
        <w:tc>
          <w:tcPr>
            <w:tcW w:w="400" w:type="dxa"/>
            <w:noWrap/>
            <w:vAlign w:val="bottom"/>
            <w:hideMark/>
          </w:tcPr>
          <w:p w14:paraId="77436C7F" w14:textId="77777777" w:rsidR="00C50A95" w:rsidRPr="00D016EC" w:rsidRDefault="00C50A95" w:rsidP="00416506">
            <w:pPr>
              <w:pStyle w:val="tabletext11"/>
              <w:jc w:val="center"/>
              <w:rPr>
                <w:ins w:id="13136" w:author="Author"/>
              </w:rPr>
            </w:pPr>
            <w:ins w:id="13137" w:author="Author">
              <w:r w:rsidRPr="00D016EC">
                <w:t xml:space="preserve">0.18 </w:t>
              </w:r>
            </w:ins>
          </w:p>
        </w:tc>
        <w:tc>
          <w:tcPr>
            <w:tcW w:w="400" w:type="dxa"/>
            <w:noWrap/>
            <w:vAlign w:val="bottom"/>
            <w:hideMark/>
          </w:tcPr>
          <w:p w14:paraId="70A6387F" w14:textId="77777777" w:rsidR="00C50A95" w:rsidRPr="00D016EC" w:rsidRDefault="00C50A95" w:rsidP="00416506">
            <w:pPr>
              <w:pStyle w:val="tabletext11"/>
              <w:jc w:val="center"/>
              <w:rPr>
                <w:ins w:id="13138" w:author="Author"/>
              </w:rPr>
            </w:pPr>
            <w:ins w:id="13139" w:author="Author">
              <w:r w:rsidRPr="00D016EC">
                <w:t xml:space="preserve">0.15 </w:t>
              </w:r>
            </w:ins>
          </w:p>
        </w:tc>
        <w:tc>
          <w:tcPr>
            <w:tcW w:w="400" w:type="dxa"/>
            <w:noWrap/>
            <w:vAlign w:val="bottom"/>
            <w:hideMark/>
          </w:tcPr>
          <w:p w14:paraId="33D263C9" w14:textId="77777777" w:rsidR="00C50A95" w:rsidRPr="00D016EC" w:rsidRDefault="00C50A95" w:rsidP="00416506">
            <w:pPr>
              <w:pStyle w:val="tabletext11"/>
              <w:jc w:val="center"/>
              <w:rPr>
                <w:ins w:id="13140" w:author="Author"/>
              </w:rPr>
            </w:pPr>
            <w:ins w:id="13141" w:author="Author">
              <w:r w:rsidRPr="00D016EC">
                <w:t xml:space="preserve">0.13 </w:t>
              </w:r>
            </w:ins>
          </w:p>
        </w:tc>
        <w:tc>
          <w:tcPr>
            <w:tcW w:w="400" w:type="dxa"/>
            <w:noWrap/>
            <w:vAlign w:val="bottom"/>
            <w:hideMark/>
          </w:tcPr>
          <w:p w14:paraId="294AF568" w14:textId="77777777" w:rsidR="00C50A95" w:rsidRPr="00D016EC" w:rsidRDefault="00C50A95" w:rsidP="00416506">
            <w:pPr>
              <w:pStyle w:val="tabletext11"/>
              <w:jc w:val="center"/>
              <w:rPr>
                <w:ins w:id="13142" w:author="Author"/>
              </w:rPr>
            </w:pPr>
            <w:ins w:id="13143" w:author="Author">
              <w:r w:rsidRPr="00D016EC">
                <w:t xml:space="preserve">0.12 </w:t>
              </w:r>
            </w:ins>
          </w:p>
        </w:tc>
        <w:tc>
          <w:tcPr>
            <w:tcW w:w="400" w:type="dxa"/>
            <w:noWrap/>
            <w:vAlign w:val="bottom"/>
            <w:hideMark/>
          </w:tcPr>
          <w:p w14:paraId="3BB55306" w14:textId="77777777" w:rsidR="00C50A95" w:rsidRPr="00D016EC" w:rsidRDefault="00C50A95" w:rsidP="00416506">
            <w:pPr>
              <w:pStyle w:val="tabletext11"/>
              <w:jc w:val="center"/>
              <w:rPr>
                <w:ins w:id="13144" w:author="Author"/>
              </w:rPr>
            </w:pPr>
            <w:ins w:id="13145" w:author="Author">
              <w:r w:rsidRPr="00D016EC">
                <w:t xml:space="preserve">0.10 </w:t>
              </w:r>
            </w:ins>
          </w:p>
        </w:tc>
        <w:tc>
          <w:tcPr>
            <w:tcW w:w="400" w:type="dxa"/>
            <w:noWrap/>
            <w:vAlign w:val="bottom"/>
            <w:hideMark/>
          </w:tcPr>
          <w:p w14:paraId="363EE885" w14:textId="77777777" w:rsidR="00C50A95" w:rsidRPr="00D016EC" w:rsidRDefault="00C50A95" w:rsidP="00416506">
            <w:pPr>
              <w:pStyle w:val="tabletext11"/>
              <w:jc w:val="center"/>
              <w:rPr>
                <w:ins w:id="13146" w:author="Author"/>
              </w:rPr>
            </w:pPr>
            <w:ins w:id="13147" w:author="Author">
              <w:r w:rsidRPr="00D016EC">
                <w:t xml:space="preserve">0.09 </w:t>
              </w:r>
            </w:ins>
          </w:p>
        </w:tc>
        <w:tc>
          <w:tcPr>
            <w:tcW w:w="400" w:type="dxa"/>
            <w:noWrap/>
            <w:vAlign w:val="bottom"/>
            <w:hideMark/>
          </w:tcPr>
          <w:p w14:paraId="266AF9E7" w14:textId="77777777" w:rsidR="00C50A95" w:rsidRPr="00D016EC" w:rsidRDefault="00C50A95" w:rsidP="00416506">
            <w:pPr>
              <w:pStyle w:val="tabletext11"/>
              <w:jc w:val="center"/>
              <w:rPr>
                <w:ins w:id="13148" w:author="Author"/>
              </w:rPr>
            </w:pPr>
            <w:ins w:id="13149" w:author="Author">
              <w:r w:rsidRPr="00D016EC">
                <w:t xml:space="preserve">0.08 </w:t>
              </w:r>
            </w:ins>
          </w:p>
        </w:tc>
        <w:tc>
          <w:tcPr>
            <w:tcW w:w="400" w:type="dxa"/>
            <w:noWrap/>
            <w:vAlign w:val="bottom"/>
            <w:hideMark/>
          </w:tcPr>
          <w:p w14:paraId="7101E69C" w14:textId="77777777" w:rsidR="00C50A95" w:rsidRPr="00D016EC" w:rsidRDefault="00C50A95" w:rsidP="00416506">
            <w:pPr>
              <w:pStyle w:val="tabletext11"/>
              <w:jc w:val="center"/>
              <w:rPr>
                <w:ins w:id="13150" w:author="Author"/>
              </w:rPr>
            </w:pPr>
            <w:ins w:id="13151" w:author="Author">
              <w:r w:rsidRPr="00D016EC">
                <w:t xml:space="preserve">0.07 </w:t>
              </w:r>
            </w:ins>
          </w:p>
        </w:tc>
        <w:tc>
          <w:tcPr>
            <w:tcW w:w="400" w:type="dxa"/>
            <w:noWrap/>
            <w:vAlign w:val="bottom"/>
            <w:hideMark/>
          </w:tcPr>
          <w:p w14:paraId="70F8EAC0" w14:textId="77777777" w:rsidR="00C50A95" w:rsidRPr="00D016EC" w:rsidRDefault="00C50A95" w:rsidP="00416506">
            <w:pPr>
              <w:pStyle w:val="tabletext11"/>
              <w:jc w:val="center"/>
              <w:rPr>
                <w:ins w:id="13152" w:author="Author"/>
              </w:rPr>
            </w:pPr>
            <w:ins w:id="13153" w:author="Author">
              <w:r w:rsidRPr="00D016EC">
                <w:t xml:space="preserve">0.06 </w:t>
              </w:r>
            </w:ins>
          </w:p>
        </w:tc>
        <w:tc>
          <w:tcPr>
            <w:tcW w:w="400" w:type="dxa"/>
            <w:noWrap/>
            <w:vAlign w:val="bottom"/>
            <w:hideMark/>
          </w:tcPr>
          <w:p w14:paraId="1852C02A" w14:textId="77777777" w:rsidR="00C50A95" w:rsidRPr="00D016EC" w:rsidRDefault="00C50A95" w:rsidP="00416506">
            <w:pPr>
              <w:pStyle w:val="tabletext11"/>
              <w:jc w:val="center"/>
              <w:rPr>
                <w:ins w:id="13154" w:author="Author"/>
              </w:rPr>
            </w:pPr>
            <w:ins w:id="13155" w:author="Author">
              <w:r w:rsidRPr="00D016EC">
                <w:t xml:space="preserve">0.05 </w:t>
              </w:r>
            </w:ins>
          </w:p>
        </w:tc>
        <w:tc>
          <w:tcPr>
            <w:tcW w:w="440" w:type="dxa"/>
            <w:noWrap/>
            <w:vAlign w:val="bottom"/>
            <w:hideMark/>
          </w:tcPr>
          <w:p w14:paraId="39A2BAD7" w14:textId="77777777" w:rsidR="00C50A95" w:rsidRPr="00D016EC" w:rsidRDefault="00C50A95" w:rsidP="00416506">
            <w:pPr>
              <w:pStyle w:val="tabletext11"/>
              <w:jc w:val="center"/>
              <w:rPr>
                <w:ins w:id="13156" w:author="Author"/>
              </w:rPr>
            </w:pPr>
            <w:ins w:id="13157" w:author="Author">
              <w:r w:rsidRPr="00D016EC">
                <w:t xml:space="preserve">0.04 </w:t>
              </w:r>
            </w:ins>
          </w:p>
        </w:tc>
        <w:tc>
          <w:tcPr>
            <w:tcW w:w="400" w:type="dxa"/>
            <w:noWrap/>
            <w:vAlign w:val="bottom"/>
            <w:hideMark/>
          </w:tcPr>
          <w:p w14:paraId="32E68AB2" w14:textId="77777777" w:rsidR="00C50A95" w:rsidRPr="00D016EC" w:rsidRDefault="00C50A95" w:rsidP="00416506">
            <w:pPr>
              <w:pStyle w:val="tabletext11"/>
              <w:jc w:val="center"/>
              <w:rPr>
                <w:ins w:id="13158" w:author="Author"/>
              </w:rPr>
            </w:pPr>
            <w:ins w:id="13159" w:author="Author">
              <w:r w:rsidRPr="00D016EC">
                <w:t xml:space="preserve">0.04 </w:t>
              </w:r>
            </w:ins>
          </w:p>
        </w:tc>
        <w:tc>
          <w:tcPr>
            <w:tcW w:w="400" w:type="dxa"/>
            <w:noWrap/>
            <w:vAlign w:val="bottom"/>
            <w:hideMark/>
          </w:tcPr>
          <w:p w14:paraId="5163982B" w14:textId="77777777" w:rsidR="00C50A95" w:rsidRPr="00D016EC" w:rsidRDefault="00C50A95" w:rsidP="00416506">
            <w:pPr>
              <w:pStyle w:val="tabletext11"/>
              <w:jc w:val="center"/>
              <w:rPr>
                <w:ins w:id="13160" w:author="Author"/>
              </w:rPr>
            </w:pPr>
            <w:ins w:id="13161" w:author="Author">
              <w:r w:rsidRPr="00D016EC">
                <w:t xml:space="preserve">0.03 </w:t>
              </w:r>
            </w:ins>
          </w:p>
        </w:tc>
        <w:tc>
          <w:tcPr>
            <w:tcW w:w="400" w:type="dxa"/>
            <w:noWrap/>
            <w:vAlign w:val="bottom"/>
            <w:hideMark/>
          </w:tcPr>
          <w:p w14:paraId="74D18ABA" w14:textId="77777777" w:rsidR="00C50A95" w:rsidRPr="00D016EC" w:rsidRDefault="00C50A95" w:rsidP="00416506">
            <w:pPr>
              <w:pStyle w:val="tabletext11"/>
              <w:jc w:val="center"/>
              <w:rPr>
                <w:ins w:id="13162" w:author="Author"/>
              </w:rPr>
            </w:pPr>
            <w:ins w:id="13163" w:author="Author">
              <w:r w:rsidRPr="00D016EC">
                <w:t xml:space="preserve">0.03 </w:t>
              </w:r>
            </w:ins>
          </w:p>
        </w:tc>
        <w:tc>
          <w:tcPr>
            <w:tcW w:w="400" w:type="dxa"/>
            <w:noWrap/>
            <w:vAlign w:val="bottom"/>
            <w:hideMark/>
          </w:tcPr>
          <w:p w14:paraId="25C3EAFF" w14:textId="77777777" w:rsidR="00C50A95" w:rsidRPr="00D016EC" w:rsidRDefault="00C50A95" w:rsidP="00416506">
            <w:pPr>
              <w:pStyle w:val="tabletext11"/>
              <w:jc w:val="center"/>
              <w:rPr>
                <w:ins w:id="13164" w:author="Author"/>
              </w:rPr>
            </w:pPr>
            <w:ins w:id="13165" w:author="Author">
              <w:r w:rsidRPr="00D016EC">
                <w:t xml:space="preserve">0.03 </w:t>
              </w:r>
            </w:ins>
          </w:p>
        </w:tc>
        <w:tc>
          <w:tcPr>
            <w:tcW w:w="460" w:type="dxa"/>
            <w:noWrap/>
            <w:vAlign w:val="bottom"/>
            <w:hideMark/>
          </w:tcPr>
          <w:p w14:paraId="681B01FD" w14:textId="77777777" w:rsidR="00C50A95" w:rsidRPr="00D016EC" w:rsidRDefault="00C50A95" w:rsidP="00416506">
            <w:pPr>
              <w:pStyle w:val="tabletext11"/>
              <w:jc w:val="center"/>
              <w:rPr>
                <w:ins w:id="13166" w:author="Author"/>
              </w:rPr>
            </w:pPr>
            <w:ins w:id="13167" w:author="Author">
              <w:r w:rsidRPr="00D016EC">
                <w:t xml:space="preserve">0.02 </w:t>
              </w:r>
            </w:ins>
          </w:p>
        </w:tc>
      </w:tr>
      <w:tr w:rsidR="00C50A95" w:rsidRPr="00D016EC" w14:paraId="0C8B7075" w14:textId="77777777" w:rsidTr="00416506">
        <w:trPr>
          <w:trHeight w:val="190"/>
          <w:ins w:id="13168" w:author="Author"/>
        </w:trPr>
        <w:tc>
          <w:tcPr>
            <w:tcW w:w="200" w:type="dxa"/>
            <w:tcBorders>
              <w:right w:val="nil"/>
            </w:tcBorders>
            <w:vAlign w:val="bottom"/>
          </w:tcPr>
          <w:p w14:paraId="763D20B7" w14:textId="77777777" w:rsidR="00C50A95" w:rsidRPr="00D016EC" w:rsidRDefault="00C50A95" w:rsidP="00416506">
            <w:pPr>
              <w:pStyle w:val="tabletext11"/>
              <w:jc w:val="right"/>
              <w:rPr>
                <w:ins w:id="13169" w:author="Author"/>
              </w:rPr>
            </w:pPr>
          </w:p>
        </w:tc>
        <w:tc>
          <w:tcPr>
            <w:tcW w:w="1580" w:type="dxa"/>
            <w:tcBorders>
              <w:left w:val="nil"/>
            </w:tcBorders>
            <w:vAlign w:val="bottom"/>
            <w:hideMark/>
          </w:tcPr>
          <w:p w14:paraId="221CFB74" w14:textId="77777777" w:rsidR="00C50A95" w:rsidRPr="00D016EC" w:rsidRDefault="00C50A95" w:rsidP="00416506">
            <w:pPr>
              <w:pStyle w:val="tabletext11"/>
              <w:tabs>
                <w:tab w:val="decimal" w:pos="640"/>
              </w:tabs>
              <w:rPr>
                <w:ins w:id="13170" w:author="Author"/>
              </w:rPr>
            </w:pPr>
            <w:ins w:id="13171" w:author="Author">
              <w:r w:rsidRPr="00D016EC">
                <w:t>2,000 to 2,999</w:t>
              </w:r>
            </w:ins>
          </w:p>
        </w:tc>
        <w:tc>
          <w:tcPr>
            <w:tcW w:w="680" w:type="dxa"/>
            <w:noWrap/>
            <w:vAlign w:val="bottom"/>
            <w:hideMark/>
          </w:tcPr>
          <w:p w14:paraId="4CE74511" w14:textId="77777777" w:rsidR="00C50A95" w:rsidRPr="00D016EC" w:rsidRDefault="00C50A95" w:rsidP="00416506">
            <w:pPr>
              <w:pStyle w:val="tabletext11"/>
              <w:jc w:val="center"/>
              <w:rPr>
                <w:ins w:id="13172" w:author="Author"/>
              </w:rPr>
            </w:pPr>
            <w:ins w:id="13173" w:author="Author">
              <w:r w:rsidRPr="00D016EC">
                <w:t xml:space="preserve">0.95 </w:t>
              </w:r>
            </w:ins>
          </w:p>
        </w:tc>
        <w:tc>
          <w:tcPr>
            <w:tcW w:w="900" w:type="dxa"/>
            <w:noWrap/>
            <w:vAlign w:val="bottom"/>
            <w:hideMark/>
          </w:tcPr>
          <w:p w14:paraId="5F51724B" w14:textId="77777777" w:rsidR="00C50A95" w:rsidRPr="00D016EC" w:rsidRDefault="00C50A95" w:rsidP="00416506">
            <w:pPr>
              <w:pStyle w:val="tabletext11"/>
              <w:jc w:val="center"/>
              <w:rPr>
                <w:ins w:id="13174" w:author="Author"/>
              </w:rPr>
            </w:pPr>
            <w:ins w:id="13175" w:author="Author">
              <w:r w:rsidRPr="00D016EC">
                <w:t xml:space="preserve">0.95 </w:t>
              </w:r>
            </w:ins>
          </w:p>
        </w:tc>
        <w:tc>
          <w:tcPr>
            <w:tcW w:w="400" w:type="dxa"/>
            <w:noWrap/>
            <w:vAlign w:val="bottom"/>
            <w:hideMark/>
          </w:tcPr>
          <w:p w14:paraId="529A8E46" w14:textId="77777777" w:rsidR="00C50A95" w:rsidRPr="00D016EC" w:rsidRDefault="00C50A95" w:rsidP="00416506">
            <w:pPr>
              <w:pStyle w:val="tabletext11"/>
              <w:jc w:val="center"/>
              <w:rPr>
                <w:ins w:id="13176" w:author="Author"/>
              </w:rPr>
            </w:pPr>
            <w:ins w:id="13177" w:author="Author">
              <w:r w:rsidRPr="00D016EC">
                <w:t xml:space="preserve">0.87 </w:t>
              </w:r>
            </w:ins>
          </w:p>
        </w:tc>
        <w:tc>
          <w:tcPr>
            <w:tcW w:w="400" w:type="dxa"/>
            <w:noWrap/>
            <w:vAlign w:val="bottom"/>
            <w:hideMark/>
          </w:tcPr>
          <w:p w14:paraId="0E50E3E8" w14:textId="77777777" w:rsidR="00C50A95" w:rsidRPr="00D016EC" w:rsidRDefault="00C50A95" w:rsidP="00416506">
            <w:pPr>
              <w:pStyle w:val="tabletext11"/>
              <w:jc w:val="center"/>
              <w:rPr>
                <w:ins w:id="13178" w:author="Author"/>
              </w:rPr>
            </w:pPr>
            <w:ins w:id="13179" w:author="Author">
              <w:r w:rsidRPr="00D016EC">
                <w:t xml:space="preserve">0.82 </w:t>
              </w:r>
            </w:ins>
          </w:p>
        </w:tc>
        <w:tc>
          <w:tcPr>
            <w:tcW w:w="400" w:type="dxa"/>
            <w:noWrap/>
            <w:vAlign w:val="bottom"/>
            <w:hideMark/>
          </w:tcPr>
          <w:p w14:paraId="5043F1E7" w14:textId="77777777" w:rsidR="00C50A95" w:rsidRPr="00D016EC" w:rsidRDefault="00C50A95" w:rsidP="00416506">
            <w:pPr>
              <w:pStyle w:val="tabletext11"/>
              <w:jc w:val="center"/>
              <w:rPr>
                <w:ins w:id="13180" w:author="Author"/>
              </w:rPr>
            </w:pPr>
            <w:ins w:id="13181" w:author="Author">
              <w:r w:rsidRPr="00D016EC">
                <w:t xml:space="preserve">0.76 </w:t>
              </w:r>
            </w:ins>
          </w:p>
        </w:tc>
        <w:tc>
          <w:tcPr>
            <w:tcW w:w="400" w:type="dxa"/>
            <w:noWrap/>
            <w:vAlign w:val="bottom"/>
            <w:hideMark/>
          </w:tcPr>
          <w:p w14:paraId="59A414B7" w14:textId="77777777" w:rsidR="00C50A95" w:rsidRPr="00D016EC" w:rsidRDefault="00C50A95" w:rsidP="00416506">
            <w:pPr>
              <w:pStyle w:val="tabletext11"/>
              <w:jc w:val="center"/>
              <w:rPr>
                <w:ins w:id="13182" w:author="Author"/>
              </w:rPr>
            </w:pPr>
            <w:ins w:id="13183" w:author="Author">
              <w:r w:rsidRPr="00D016EC">
                <w:t xml:space="preserve">0.60 </w:t>
              </w:r>
            </w:ins>
          </w:p>
        </w:tc>
        <w:tc>
          <w:tcPr>
            <w:tcW w:w="400" w:type="dxa"/>
            <w:noWrap/>
            <w:vAlign w:val="bottom"/>
            <w:hideMark/>
          </w:tcPr>
          <w:p w14:paraId="06BB9C9B" w14:textId="77777777" w:rsidR="00C50A95" w:rsidRPr="00D016EC" w:rsidRDefault="00C50A95" w:rsidP="00416506">
            <w:pPr>
              <w:pStyle w:val="tabletext11"/>
              <w:jc w:val="center"/>
              <w:rPr>
                <w:ins w:id="13184" w:author="Author"/>
              </w:rPr>
            </w:pPr>
            <w:ins w:id="13185" w:author="Author">
              <w:r w:rsidRPr="00D016EC">
                <w:t xml:space="preserve">0.52 </w:t>
              </w:r>
            </w:ins>
          </w:p>
        </w:tc>
        <w:tc>
          <w:tcPr>
            <w:tcW w:w="400" w:type="dxa"/>
            <w:noWrap/>
            <w:vAlign w:val="bottom"/>
            <w:hideMark/>
          </w:tcPr>
          <w:p w14:paraId="66739DE7" w14:textId="77777777" w:rsidR="00C50A95" w:rsidRPr="00D016EC" w:rsidRDefault="00C50A95" w:rsidP="00416506">
            <w:pPr>
              <w:pStyle w:val="tabletext11"/>
              <w:jc w:val="center"/>
              <w:rPr>
                <w:ins w:id="13186" w:author="Author"/>
              </w:rPr>
            </w:pPr>
            <w:ins w:id="13187" w:author="Author">
              <w:r w:rsidRPr="00D016EC">
                <w:t xml:space="preserve">0.44 </w:t>
              </w:r>
            </w:ins>
          </w:p>
        </w:tc>
        <w:tc>
          <w:tcPr>
            <w:tcW w:w="400" w:type="dxa"/>
            <w:noWrap/>
            <w:vAlign w:val="bottom"/>
            <w:hideMark/>
          </w:tcPr>
          <w:p w14:paraId="7C7D9E93" w14:textId="77777777" w:rsidR="00C50A95" w:rsidRPr="00D016EC" w:rsidRDefault="00C50A95" w:rsidP="00416506">
            <w:pPr>
              <w:pStyle w:val="tabletext11"/>
              <w:jc w:val="center"/>
              <w:rPr>
                <w:ins w:id="13188" w:author="Author"/>
              </w:rPr>
            </w:pPr>
            <w:ins w:id="13189" w:author="Author">
              <w:r w:rsidRPr="00D016EC">
                <w:t xml:space="preserve">0.35 </w:t>
              </w:r>
            </w:ins>
          </w:p>
        </w:tc>
        <w:tc>
          <w:tcPr>
            <w:tcW w:w="400" w:type="dxa"/>
            <w:noWrap/>
            <w:vAlign w:val="bottom"/>
            <w:hideMark/>
          </w:tcPr>
          <w:p w14:paraId="7A3970AC" w14:textId="77777777" w:rsidR="00C50A95" w:rsidRPr="00D016EC" w:rsidRDefault="00C50A95" w:rsidP="00416506">
            <w:pPr>
              <w:pStyle w:val="tabletext11"/>
              <w:jc w:val="center"/>
              <w:rPr>
                <w:ins w:id="13190" w:author="Author"/>
              </w:rPr>
            </w:pPr>
            <w:ins w:id="13191" w:author="Author">
              <w:r w:rsidRPr="00D016EC">
                <w:t xml:space="preserve">0.27 </w:t>
              </w:r>
            </w:ins>
          </w:p>
        </w:tc>
        <w:tc>
          <w:tcPr>
            <w:tcW w:w="400" w:type="dxa"/>
            <w:noWrap/>
            <w:vAlign w:val="bottom"/>
            <w:hideMark/>
          </w:tcPr>
          <w:p w14:paraId="08A47FAF" w14:textId="77777777" w:rsidR="00C50A95" w:rsidRPr="00D016EC" w:rsidRDefault="00C50A95" w:rsidP="00416506">
            <w:pPr>
              <w:pStyle w:val="tabletext11"/>
              <w:jc w:val="center"/>
              <w:rPr>
                <w:ins w:id="13192" w:author="Author"/>
              </w:rPr>
            </w:pPr>
            <w:ins w:id="13193" w:author="Author">
              <w:r w:rsidRPr="00D016EC">
                <w:t xml:space="preserve">0.25 </w:t>
              </w:r>
            </w:ins>
          </w:p>
        </w:tc>
        <w:tc>
          <w:tcPr>
            <w:tcW w:w="400" w:type="dxa"/>
            <w:noWrap/>
            <w:vAlign w:val="bottom"/>
            <w:hideMark/>
          </w:tcPr>
          <w:p w14:paraId="29C3002B" w14:textId="77777777" w:rsidR="00C50A95" w:rsidRPr="00D016EC" w:rsidRDefault="00C50A95" w:rsidP="00416506">
            <w:pPr>
              <w:pStyle w:val="tabletext11"/>
              <w:jc w:val="center"/>
              <w:rPr>
                <w:ins w:id="13194" w:author="Author"/>
              </w:rPr>
            </w:pPr>
            <w:ins w:id="13195" w:author="Author">
              <w:r w:rsidRPr="00D016EC">
                <w:t xml:space="preserve">0.22 </w:t>
              </w:r>
            </w:ins>
          </w:p>
        </w:tc>
        <w:tc>
          <w:tcPr>
            <w:tcW w:w="400" w:type="dxa"/>
            <w:noWrap/>
            <w:vAlign w:val="bottom"/>
            <w:hideMark/>
          </w:tcPr>
          <w:p w14:paraId="38EA2FD0" w14:textId="77777777" w:rsidR="00C50A95" w:rsidRPr="00D016EC" w:rsidRDefault="00C50A95" w:rsidP="00416506">
            <w:pPr>
              <w:pStyle w:val="tabletext11"/>
              <w:jc w:val="center"/>
              <w:rPr>
                <w:ins w:id="13196" w:author="Author"/>
              </w:rPr>
            </w:pPr>
            <w:ins w:id="13197" w:author="Author">
              <w:r w:rsidRPr="00D016EC">
                <w:t xml:space="preserve">0.20 </w:t>
              </w:r>
            </w:ins>
          </w:p>
        </w:tc>
        <w:tc>
          <w:tcPr>
            <w:tcW w:w="400" w:type="dxa"/>
            <w:noWrap/>
            <w:vAlign w:val="bottom"/>
            <w:hideMark/>
          </w:tcPr>
          <w:p w14:paraId="0B390F44" w14:textId="77777777" w:rsidR="00C50A95" w:rsidRPr="00D016EC" w:rsidRDefault="00C50A95" w:rsidP="00416506">
            <w:pPr>
              <w:pStyle w:val="tabletext11"/>
              <w:jc w:val="center"/>
              <w:rPr>
                <w:ins w:id="13198" w:author="Author"/>
              </w:rPr>
            </w:pPr>
            <w:ins w:id="13199" w:author="Author">
              <w:r w:rsidRPr="00D016EC">
                <w:t xml:space="preserve">0.17 </w:t>
              </w:r>
            </w:ins>
          </w:p>
        </w:tc>
        <w:tc>
          <w:tcPr>
            <w:tcW w:w="400" w:type="dxa"/>
            <w:noWrap/>
            <w:vAlign w:val="bottom"/>
            <w:hideMark/>
          </w:tcPr>
          <w:p w14:paraId="270B48DF" w14:textId="77777777" w:rsidR="00C50A95" w:rsidRPr="00D016EC" w:rsidRDefault="00C50A95" w:rsidP="00416506">
            <w:pPr>
              <w:pStyle w:val="tabletext11"/>
              <w:jc w:val="center"/>
              <w:rPr>
                <w:ins w:id="13200" w:author="Author"/>
              </w:rPr>
            </w:pPr>
            <w:ins w:id="13201" w:author="Author">
              <w:r w:rsidRPr="00D016EC">
                <w:t xml:space="preserve">0.16 </w:t>
              </w:r>
            </w:ins>
          </w:p>
        </w:tc>
        <w:tc>
          <w:tcPr>
            <w:tcW w:w="400" w:type="dxa"/>
            <w:noWrap/>
            <w:vAlign w:val="bottom"/>
            <w:hideMark/>
          </w:tcPr>
          <w:p w14:paraId="76F74A15" w14:textId="77777777" w:rsidR="00C50A95" w:rsidRPr="00D016EC" w:rsidRDefault="00C50A95" w:rsidP="00416506">
            <w:pPr>
              <w:pStyle w:val="tabletext11"/>
              <w:jc w:val="center"/>
              <w:rPr>
                <w:ins w:id="13202" w:author="Author"/>
              </w:rPr>
            </w:pPr>
            <w:ins w:id="13203" w:author="Author">
              <w:r w:rsidRPr="00D016EC">
                <w:t xml:space="preserve">0.14 </w:t>
              </w:r>
            </w:ins>
          </w:p>
        </w:tc>
        <w:tc>
          <w:tcPr>
            <w:tcW w:w="400" w:type="dxa"/>
            <w:noWrap/>
            <w:vAlign w:val="bottom"/>
            <w:hideMark/>
          </w:tcPr>
          <w:p w14:paraId="07E1F4E1" w14:textId="77777777" w:rsidR="00C50A95" w:rsidRPr="00D016EC" w:rsidRDefault="00C50A95" w:rsidP="00416506">
            <w:pPr>
              <w:pStyle w:val="tabletext11"/>
              <w:jc w:val="center"/>
              <w:rPr>
                <w:ins w:id="13204" w:author="Author"/>
              </w:rPr>
            </w:pPr>
            <w:ins w:id="13205" w:author="Author">
              <w:r w:rsidRPr="00D016EC">
                <w:t xml:space="preserve">0.12 </w:t>
              </w:r>
            </w:ins>
          </w:p>
        </w:tc>
        <w:tc>
          <w:tcPr>
            <w:tcW w:w="400" w:type="dxa"/>
            <w:noWrap/>
            <w:vAlign w:val="bottom"/>
            <w:hideMark/>
          </w:tcPr>
          <w:p w14:paraId="027C08ED" w14:textId="77777777" w:rsidR="00C50A95" w:rsidRPr="00D016EC" w:rsidRDefault="00C50A95" w:rsidP="00416506">
            <w:pPr>
              <w:pStyle w:val="tabletext11"/>
              <w:jc w:val="center"/>
              <w:rPr>
                <w:ins w:id="13206" w:author="Author"/>
              </w:rPr>
            </w:pPr>
            <w:ins w:id="13207" w:author="Author">
              <w:r w:rsidRPr="00D016EC">
                <w:t xml:space="preserve">0.11 </w:t>
              </w:r>
            </w:ins>
          </w:p>
        </w:tc>
        <w:tc>
          <w:tcPr>
            <w:tcW w:w="400" w:type="dxa"/>
            <w:noWrap/>
            <w:vAlign w:val="bottom"/>
            <w:hideMark/>
          </w:tcPr>
          <w:p w14:paraId="6B6F0D83" w14:textId="77777777" w:rsidR="00C50A95" w:rsidRPr="00D016EC" w:rsidRDefault="00C50A95" w:rsidP="00416506">
            <w:pPr>
              <w:pStyle w:val="tabletext11"/>
              <w:jc w:val="center"/>
              <w:rPr>
                <w:ins w:id="13208" w:author="Author"/>
              </w:rPr>
            </w:pPr>
            <w:ins w:id="13209" w:author="Author">
              <w:r w:rsidRPr="00D016EC">
                <w:t xml:space="preserve">0.10 </w:t>
              </w:r>
            </w:ins>
          </w:p>
        </w:tc>
        <w:tc>
          <w:tcPr>
            <w:tcW w:w="400" w:type="dxa"/>
            <w:noWrap/>
            <w:vAlign w:val="bottom"/>
            <w:hideMark/>
          </w:tcPr>
          <w:p w14:paraId="1E665B3F" w14:textId="77777777" w:rsidR="00C50A95" w:rsidRPr="00D016EC" w:rsidRDefault="00C50A95" w:rsidP="00416506">
            <w:pPr>
              <w:pStyle w:val="tabletext11"/>
              <w:jc w:val="center"/>
              <w:rPr>
                <w:ins w:id="13210" w:author="Author"/>
              </w:rPr>
            </w:pPr>
            <w:ins w:id="13211" w:author="Author">
              <w:r w:rsidRPr="00D016EC">
                <w:t xml:space="preserve">0.09 </w:t>
              </w:r>
            </w:ins>
          </w:p>
        </w:tc>
        <w:tc>
          <w:tcPr>
            <w:tcW w:w="400" w:type="dxa"/>
            <w:noWrap/>
            <w:vAlign w:val="bottom"/>
            <w:hideMark/>
          </w:tcPr>
          <w:p w14:paraId="57C745A5" w14:textId="77777777" w:rsidR="00C50A95" w:rsidRPr="00D016EC" w:rsidRDefault="00C50A95" w:rsidP="00416506">
            <w:pPr>
              <w:pStyle w:val="tabletext11"/>
              <w:jc w:val="center"/>
              <w:rPr>
                <w:ins w:id="13212" w:author="Author"/>
              </w:rPr>
            </w:pPr>
            <w:ins w:id="13213" w:author="Author">
              <w:r w:rsidRPr="00D016EC">
                <w:t xml:space="preserve">0.08 </w:t>
              </w:r>
            </w:ins>
          </w:p>
        </w:tc>
        <w:tc>
          <w:tcPr>
            <w:tcW w:w="400" w:type="dxa"/>
            <w:noWrap/>
            <w:vAlign w:val="bottom"/>
            <w:hideMark/>
          </w:tcPr>
          <w:p w14:paraId="12C7A8E8" w14:textId="77777777" w:rsidR="00C50A95" w:rsidRPr="00D016EC" w:rsidRDefault="00C50A95" w:rsidP="00416506">
            <w:pPr>
              <w:pStyle w:val="tabletext11"/>
              <w:jc w:val="center"/>
              <w:rPr>
                <w:ins w:id="13214" w:author="Author"/>
              </w:rPr>
            </w:pPr>
            <w:ins w:id="13215" w:author="Author">
              <w:r w:rsidRPr="00D016EC">
                <w:t xml:space="preserve">0.07 </w:t>
              </w:r>
            </w:ins>
          </w:p>
        </w:tc>
        <w:tc>
          <w:tcPr>
            <w:tcW w:w="440" w:type="dxa"/>
            <w:noWrap/>
            <w:vAlign w:val="bottom"/>
            <w:hideMark/>
          </w:tcPr>
          <w:p w14:paraId="10A77738" w14:textId="77777777" w:rsidR="00C50A95" w:rsidRPr="00D016EC" w:rsidRDefault="00C50A95" w:rsidP="00416506">
            <w:pPr>
              <w:pStyle w:val="tabletext11"/>
              <w:jc w:val="center"/>
              <w:rPr>
                <w:ins w:id="13216" w:author="Author"/>
              </w:rPr>
            </w:pPr>
            <w:ins w:id="13217" w:author="Author">
              <w:r w:rsidRPr="00D016EC">
                <w:t xml:space="preserve">0.06 </w:t>
              </w:r>
            </w:ins>
          </w:p>
        </w:tc>
        <w:tc>
          <w:tcPr>
            <w:tcW w:w="400" w:type="dxa"/>
            <w:noWrap/>
            <w:vAlign w:val="bottom"/>
            <w:hideMark/>
          </w:tcPr>
          <w:p w14:paraId="039555E5" w14:textId="77777777" w:rsidR="00C50A95" w:rsidRPr="00D016EC" w:rsidRDefault="00C50A95" w:rsidP="00416506">
            <w:pPr>
              <w:pStyle w:val="tabletext11"/>
              <w:jc w:val="center"/>
              <w:rPr>
                <w:ins w:id="13218" w:author="Author"/>
              </w:rPr>
            </w:pPr>
            <w:ins w:id="13219" w:author="Author">
              <w:r w:rsidRPr="00D016EC">
                <w:t xml:space="preserve">0.05 </w:t>
              </w:r>
            </w:ins>
          </w:p>
        </w:tc>
        <w:tc>
          <w:tcPr>
            <w:tcW w:w="400" w:type="dxa"/>
            <w:noWrap/>
            <w:vAlign w:val="bottom"/>
            <w:hideMark/>
          </w:tcPr>
          <w:p w14:paraId="130CEEA9" w14:textId="77777777" w:rsidR="00C50A95" w:rsidRPr="00D016EC" w:rsidRDefault="00C50A95" w:rsidP="00416506">
            <w:pPr>
              <w:pStyle w:val="tabletext11"/>
              <w:jc w:val="center"/>
              <w:rPr>
                <w:ins w:id="13220" w:author="Author"/>
              </w:rPr>
            </w:pPr>
            <w:ins w:id="13221" w:author="Author">
              <w:r w:rsidRPr="00D016EC">
                <w:t xml:space="preserve">0.05 </w:t>
              </w:r>
            </w:ins>
          </w:p>
        </w:tc>
        <w:tc>
          <w:tcPr>
            <w:tcW w:w="400" w:type="dxa"/>
            <w:noWrap/>
            <w:vAlign w:val="bottom"/>
            <w:hideMark/>
          </w:tcPr>
          <w:p w14:paraId="722C9345" w14:textId="77777777" w:rsidR="00C50A95" w:rsidRPr="00D016EC" w:rsidRDefault="00C50A95" w:rsidP="00416506">
            <w:pPr>
              <w:pStyle w:val="tabletext11"/>
              <w:jc w:val="center"/>
              <w:rPr>
                <w:ins w:id="13222" w:author="Author"/>
              </w:rPr>
            </w:pPr>
            <w:ins w:id="13223" w:author="Author">
              <w:r w:rsidRPr="00D016EC">
                <w:t xml:space="preserve">0.04 </w:t>
              </w:r>
            </w:ins>
          </w:p>
        </w:tc>
        <w:tc>
          <w:tcPr>
            <w:tcW w:w="400" w:type="dxa"/>
            <w:noWrap/>
            <w:vAlign w:val="bottom"/>
            <w:hideMark/>
          </w:tcPr>
          <w:p w14:paraId="331AC204" w14:textId="77777777" w:rsidR="00C50A95" w:rsidRPr="00D016EC" w:rsidRDefault="00C50A95" w:rsidP="00416506">
            <w:pPr>
              <w:pStyle w:val="tabletext11"/>
              <w:jc w:val="center"/>
              <w:rPr>
                <w:ins w:id="13224" w:author="Author"/>
              </w:rPr>
            </w:pPr>
            <w:ins w:id="13225" w:author="Author">
              <w:r w:rsidRPr="00D016EC">
                <w:t xml:space="preserve">0.04 </w:t>
              </w:r>
            </w:ins>
          </w:p>
        </w:tc>
        <w:tc>
          <w:tcPr>
            <w:tcW w:w="460" w:type="dxa"/>
            <w:noWrap/>
            <w:vAlign w:val="bottom"/>
            <w:hideMark/>
          </w:tcPr>
          <w:p w14:paraId="2491E859" w14:textId="77777777" w:rsidR="00C50A95" w:rsidRPr="00D016EC" w:rsidRDefault="00C50A95" w:rsidP="00416506">
            <w:pPr>
              <w:pStyle w:val="tabletext11"/>
              <w:jc w:val="center"/>
              <w:rPr>
                <w:ins w:id="13226" w:author="Author"/>
              </w:rPr>
            </w:pPr>
            <w:ins w:id="13227" w:author="Author">
              <w:r w:rsidRPr="00D016EC">
                <w:t xml:space="preserve">0.03 </w:t>
              </w:r>
            </w:ins>
          </w:p>
        </w:tc>
      </w:tr>
      <w:tr w:rsidR="00C50A95" w:rsidRPr="00D016EC" w14:paraId="310D0C64" w14:textId="77777777" w:rsidTr="00416506">
        <w:trPr>
          <w:trHeight w:val="190"/>
          <w:ins w:id="13228" w:author="Author"/>
        </w:trPr>
        <w:tc>
          <w:tcPr>
            <w:tcW w:w="200" w:type="dxa"/>
            <w:tcBorders>
              <w:right w:val="nil"/>
            </w:tcBorders>
            <w:vAlign w:val="bottom"/>
          </w:tcPr>
          <w:p w14:paraId="5C65EEFA" w14:textId="77777777" w:rsidR="00C50A95" w:rsidRPr="00D016EC" w:rsidRDefault="00C50A95" w:rsidP="00416506">
            <w:pPr>
              <w:pStyle w:val="tabletext11"/>
              <w:jc w:val="right"/>
              <w:rPr>
                <w:ins w:id="13229" w:author="Author"/>
              </w:rPr>
            </w:pPr>
          </w:p>
        </w:tc>
        <w:tc>
          <w:tcPr>
            <w:tcW w:w="1580" w:type="dxa"/>
            <w:tcBorders>
              <w:left w:val="nil"/>
            </w:tcBorders>
            <w:vAlign w:val="bottom"/>
            <w:hideMark/>
          </w:tcPr>
          <w:p w14:paraId="4D8DC8AF" w14:textId="77777777" w:rsidR="00C50A95" w:rsidRPr="00D016EC" w:rsidRDefault="00C50A95" w:rsidP="00416506">
            <w:pPr>
              <w:pStyle w:val="tabletext11"/>
              <w:tabs>
                <w:tab w:val="decimal" w:pos="640"/>
              </w:tabs>
              <w:rPr>
                <w:ins w:id="13230" w:author="Author"/>
              </w:rPr>
            </w:pPr>
            <w:ins w:id="13231" w:author="Author">
              <w:r w:rsidRPr="00D016EC">
                <w:t>3,000 to 3,999</w:t>
              </w:r>
            </w:ins>
          </w:p>
        </w:tc>
        <w:tc>
          <w:tcPr>
            <w:tcW w:w="680" w:type="dxa"/>
            <w:noWrap/>
            <w:vAlign w:val="bottom"/>
            <w:hideMark/>
          </w:tcPr>
          <w:p w14:paraId="5358AF93" w14:textId="77777777" w:rsidR="00C50A95" w:rsidRPr="00D016EC" w:rsidRDefault="00C50A95" w:rsidP="00416506">
            <w:pPr>
              <w:pStyle w:val="tabletext11"/>
              <w:jc w:val="center"/>
              <w:rPr>
                <w:ins w:id="13232" w:author="Author"/>
              </w:rPr>
            </w:pPr>
            <w:ins w:id="13233" w:author="Author">
              <w:r w:rsidRPr="00D016EC">
                <w:t xml:space="preserve">0.95 </w:t>
              </w:r>
            </w:ins>
          </w:p>
        </w:tc>
        <w:tc>
          <w:tcPr>
            <w:tcW w:w="900" w:type="dxa"/>
            <w:noWrap/>
            <w:vAlign w:val="bottom"/>
            <w:hideMark/>
          </w:tcPr>
          <w:p w14:paraId="0C54779E" w14:textId="77777777" w:rsidR="00C50A95" w:rsidRPr="00D016EC" w:rsidRDefault="00C50A95" w:rsidP="00416506">
            <w:pPr>
              <w:pStyle w:val="tabletext11"/>
              <w:jc w:val="center"/>
              <w:rPr>
                <w:ins w:id="13234" w:author="Author"/>
              </w:rPr>
            </w:pPr>
            <w:ins w:id="13235" w:author="Author">
              <w:r w:rsidRPr="00D016EC">
                <w:t xml:space="preserve">0.95 </w:t>
              </w:r>
            </w:ins>
          </w:p>
        </w:tc>
        <w:tc>
          <w:tcPr>
            <w:tcW w:w="400" w:type="dxa"/>
            <w:noWrap/>
            <w:vAlign w:val="bottom"/>
            <w:hideMark/>
          </w:tcPr>
          <w:p w14:paraId="1F7D9A61" w14:textId="77777777" w:rsidR="00C50A95" w:rsidRPr="00D016EC" w:rsidRDefault="00C50A95" w:rsidP="00416506">
            <w:pPr>
              <w:pStyle w:val="tabletext11"/>
              <w:jc w:val="center"/>
              <w:rPr>
                <w:ins w:id="13236" w:author="Author"/>
              </w:rPr>
            </w:pPr>
            <w:ins w:id="13237" w:author="Author">
              <w:r w:rsidRPr="00D016EC">
                <w:t xml:space="preserve">0.87 </w:t>
              </w:r>
            </w:ins>
          </w:p>
        </w:tc>
        <w:tc>
          <w:tcPr>
            <w:tcW w:w="400" w:type="dxa"/>
            <w:noWrap/>
            <w:vAlign w:val="bottom"/>
            <w:hideMark/>
          </w:tcPr>
          <w:p w14:paraId="309834A2" w14:textId="77777777" w:rsidR="00C50A95" w:rsidRPr="00D016EC" w:rsidRDefault="00C50A95" w:rsidP="00416506">
            <w:pPr>
              <w:pStyle w:val="tabletext11"/>
              <w:jc w:val="center"/>
              <w:rPr>
                <w:ins w:id="13238" w:author="Author"/>
              </w:rPr>
            </w:pPr>
            <w:ins w:id="13239" w:author="Author">
              <w:r w:rsidRPr="00D016EC">
                <w:t xml:space="preserve">0.82 </w:t>
              </w:r>
            </w:ins>
          </w:p>
        </w:tc>
        <w:tc>
          <w:tcPr>
            <w:tcW w:w="400" w:type="dxa"/>
            <w:noWrap/>
            <w:vAlign w:val="bottom"/>
            <w:hideMark/>
          </w:tcPr>
          <w:p w14:paraId="5A2809EF" w14:textId="77777777" w:rsidR="00C50A95" w:rsidRPr="00D016EC" w:rsidRDefault="00C50A95" w:rsidP="00416506">
            <w:pPr>
              <w:pStyle w:val="tabletext11"/>
              <w:jc w:val="center"/>
              <w:rPr>
                <w:ins w:id="13240" w:author="Author"/>
              </w:rPr>
            </w:pPr>
            <w:ins w:id="13241" w:author="Author">
              <w:r w:rsidRPr="00D016EC">
                <w:t xml:space="preserve">0.76 </w:t>
              </w:r>
            </w:ins>
          </w:p>
        </w:tc>
        <w:tc>
          <w:tcPr>
            <w:tcW w:w="400" w:type="dxa"/>
            <w:noWrap/>
            <w:vAlign w:val="bottom"/>
            <w:hideMark/>
          </w:tcPr>
          <w:p w14:paraId="4D1202EB" w14:textId="77777777" w:rsidR="00C50A95" w:rsidRPr="00D016EC" w:rsidRDefault="00C50A95" w:rsidP="00416506">
            <w:pPr>
              <w:pStyle w:val="tabletext11"/>
              <w:jc w:val="center"/>
              <w:rPr>
                <w:ins w:id="13242" w:author="Author"/>
              </w:rPr>
            </w:pPr>
            <w:ins w:id="13243" w:author="Author">
              <w:r w:rsidRPr="00D016EC">
                <w:t xml:space="preserve">0.60 </w:t>
              </w:r>
            </w:ins>
          </w:p>
        </w:tc>
        <w:tc>
          <w:tcPr>
            <w:tcW w:w="400" w:type="dxa"/>
            <w:noWrap/>
            <w:vAlign w:val="bottom"/>
            <w:hideMark/>
          </w:tcPr>
          <w:p w14:paraId="4706DD31" w14:textId="77777777" w:rsidR="00C50A95" w:rsidRPr="00D016EC" w:rsidRDefault="00C50A95" w:rsidP="00416506">
            <w:pPr>
              <w:pStyle w:val="tabletext11"/>
              <w:jc w:val="center"/>
              <w:rPr>
                <w:ins w:id="13244" w:author="Author"/>
              </w:rPr>
            </w:pPr>
            <w:ins w:id="13245" w:author="Author">
              <w:r w:rsidRPr="00D016EC">
                <w:t xml:space="preserve">0.52 </w:t>
              </w:r>
            </w:ins>
          </w:p>
        </w:tc>
        <w:tc>
          <w:tcPr>
            <w:tcW w:w="400" w:type="dxa"/>
            <w:noWrap/>
            <w:vAlign w:val="bottom"/>
            <w:hideMark/>
          </w:tcPr>
          <w:p w14:paraId="6D608940" w14:textId="77777777" w:rsidR="00C50A95" w:rsidRPr="00D016EC" w:rsidRDefault="00C50A95" w:rsidP="00416506">
            <w:pPr>
              <w:pStyle w:val="tabletext11"/>
              <w:jc w:val="center"/>
              <w:rPr>
                <w:ins w:id="13246" w:author="Author"/>
              </w:rPr>
            </w:pPr>
            <w:ins w:id="13247" w:author="Author">
              <w:r w:rsidRPr="00D016EC">
                <w:t xml:space="preserve">0.44 </w:t>
              </w:r>
            </w:ins>
          </w:p>
        </w:tc>
        <w:tc>
          <w:tcPr>
            <w:tcW w:w="400" w:type="dxa"/>
            <w:noWrap/>
            <w:vAlign w:val="bottom"/>
            <w:hideMark/>
          </w:tcPr>
          <w:p w14:paraId="2B7E3E08" w14:textId="77777777" w:rsidR="00C50A95" w:rsidRPr="00D016EC" w:rsidRDefault="00C50A95" w:rsidP="00416506">
            <w:pPr>
              <w:pStyle w:val="tabletext11"/>
              <w:jc w:val="center"/>
              <w:rPr>
                <w:ins w:id="13248" w:author="Author"/>
              </w:rPr>
            </w:pPr>
            <w:ins w:id="13249" w:author="Author">
              <w:r w:rsidRPr="00D016EC">
                <w:t xml:space="preserve">0.35 </w:t>
              </w:r>
            </w:ins>
          </w:p>
        </w:tc>
        <w:tc>
          <w:tcPr>
            <w:tcW w:w="400" w:type="dxa"/>
            <w:noWrap/>
            <w:vAlign w:val="bottom"/>
            <w:hideMark/>
          </w:tcPr>
          <w:p w14:paraId="251E9465" w14:textId="77777777" w:rsidR="00C50A95" w:rsidRPr="00D016EC" w:rsidRDefault="00C50A95" w:rsidP="00416506">
            <w:pPr>
              <w:pStyle w:val="tabletext11"/>
              <w:jc w:val="center"/>
              <w:rPr>
                <w:ins w:id="13250" w:author="Author"/>
              </w:rPr>
            </w:pPr>
            <w:ins w:id="13251" w:author="Author">
              <w:r w:rsidRPr="00D016EC">
                <w:t xml:space="preserve">0.28 </w:t>
              </w:r>
            </w:ins>
          </w:p>
        </w:tc>
        <w:tc>
          <w:tcPr>
            <w:tcW w:w="400" w:type="dxa"/>
            <w:noWrap/>
            <w:vAlign w:val="bottom"/>
            <w:hideMark/>
          </w:tcPr>
          <w:p w14:paraId="212FB837" w14:textId="77777777" w:rsidR="00C50A95" w:rsidRPr="00D016EC" w:rsidRDefault="00C50A95" w:rsidP="00416506">
            <w:pPr>
              <w:pStyle w:val="tabletext11"/>
              <w:jc w:val="center"/>
              <w:rPr>
                <w:ins w:id="13252" w:author="Author"/>
              </w:rPr>
            </w:pPr>
            <w:ins w:id="13253" w:author="Author">
              <w:r w:rsidRPr="00D016EC">
                <w:t xml:space="preserve">0.26 </w:t>
              </w:r>
            </w:ins>
          </w:p>
        </w:tc>
        <w:tc>
          <w:tcPr>
            <w:tcW w:w="400" w:type="dxa"/>
            <w:noWrap/>
            <w:vAlign w:val="bottom"/>
            <w:hideMark/>
          </w:tcPr>
          <w:p w14:paraId="3EBAE16F" w14:textId="77777777" w:rsidR="00C50A95" w:rsidRPr="00D016EC" w:rsidRDefault="00C50A95" w:rsidP="00416506">
            <w:pPr>
              <w:pStyle w:val="tabletext11"/>
              <w:jc w:val="center"/>
              <w:rPr>
                <w:ins w:id="13254" w:author="Author"/>
              </w:rPr>
            </w:pPr>
            <w:ins w:id="13255" w:author="Author">
              <w:r w:rsidRPr="00D016EC">
                <w:t xml:space="preserve">0.23 </w:t>
              </w:r>
            </w:ins>
          </w:p>
        </w:tc>
        <w:tc>
          <w:tcPr>
            <w:tcW w:w="400" w:type="dxa"/>
            <w:noWrap/>
            <w:vAlign w:val="bottom"/>
            <w:hideMark/>
          </w:tcPr>
          <w:p w14:paraId="226735CB" w14:textId="77777777" w:rsidR="00C50A95" w:rsidRPr="00D016EC" w:rsidRDefault="00C50A95" w:rsidP="00416506">
            <w:pPr>
              <w:pStyle w:val="tabletext11"/>
              <w:jc w:val="center"/>
              <w:rPr>
                <w:ins w:id="13256" w:author="Author"/>
              </w:rPr>
            </w:pPr>
            <w:ins w:id="13257" w:author="Author">
              <w:r w:rsidRPr="00D016EC">
                <w:t xml:space="preserve">0.21 </w:t>
              </w:r>
            </w:ins>
          </w:p>
        </w:tc>
        <w:tc>
          <w:tcPr>
            <w:tcW w:w="400" w:type="dxa"/>
            <w:noWrap/>
            <w:vAlign w:val="bottom"/>
            <w:hideMark/>
          </w:tcPr>
          <w:p w14:paraId="6C8777BF" w14:textId="77777777" w:rsidR="00C50A95" w:rsidRPr="00D016EC" w:rsidRDefault="00C50A95" w:rsidP="00416506">
            <w:pPr>
              <w:pStyle w:val="tabletext11"/>
              <w:jc w:val="center"/>
              <w:rPr>
                <w:ins w:id="13258" w:author="Author"/>
              </w:rPr>
            </w:pPr>
            <w:ins w:id="13259" w:author="Author">
              <w:r w:rsidRPr="00D016EC">
                <w:t xml:space="preserve">0.19 </w:t>
              </w:r>
            </w:ins>
          </w:p>
        </w:tc>
        <w:tc>
          <w:tcPr>
            <w:tcW w:w="400" w:type="dxa"/>
            <w:noWrap/>
            <w:vAlign w:val="bottom"/>
            <w:hideMark/>
          </w:tcPr>
          <w:p w14:paraId="2409D3C6" w14:textId="77777777" w:rsidR="00C50A95" w:rsidRPr="00D016EC" w:rsidRDefault="00C50A95" w:rsidP="00416506">
            <w:pPr>
              <w:pStyle w:val="tabletext11"/>
              <w:jc w:val="center"/>
              <w:rPr>
                <w:ins w:id="13260" w:author="Author"/>
              </w:rPr>
            </w:pPr>
            <w:ins w:id="13261" w:author="Author">
              <w:r w:rsidRPr="00D016EC">
                <w:t xml:space="preserve">0.17 </w:t>
              </w:r>
            </w:ins>
          </w:p>
        </w:tc>
        <w:tc>
          <w:tcPr>
            <w:tcW w:w="400" w:type="dxa"/>
            <w:noWrap/>
            <w:vAlign w:val="bottom"/>
            <w:hideMark/>
          </w:tcPr>
          <w:p w14:paraId="280E104C" w14:textId="77777777" w:rsidR="00C50A95" w:rsidRPr="00D016EC" w:rsidRDefault="00C50A95" w:rsidP="00416506">
            <w:pPr>
              <w:pStyle w:val="tabletext11"/>
              <w:jc w:val="center"/>
              <w:rPr>
                <w:ins w:id="13262" w:author="Author"/>
              </w:rPr>
            </w:pPr>
            <w:ins w:id="13263" w:author="Author">
              <w:r w:rsidRPr="00D016EC">
                <w:t xml:space="preserve">0.15 </w:t>
              </w:r>
            </w:ins>
          </w:p>
        </w:tc>
        <w:tc>
          <w:tcPr>
            <w:tcW w:w="400" w:type="dxa"/>
            <w:noWrap/>
            <w:vAlign w:val="bottom"/>
            <w:hideMark/>
          </w:tcPr>
          <w:p w14:paraId="3E940462" w14:textId="77777777" w:rsidR="00C50A95" w:rsidRPr="00D016EC" w:rsidRDefault="00C50A95" w:rsidP="00416506">
            <w:pPr>
              <w:pStyle w:val="tabletext11"/>
              <w:jc w:val="center"/>
              <w:rPr>
                <w:ins w:id="13264" w:author="Author"/>
              </w:rPr>
            </w:pPr>
            <w:ins w:id="13265" w:author="Author">
              <w:r w:rsidRPr="00D016EC">
                <w:t xml:space="preserve">0.14 </w:t>
              </w:r>
            </w:ins>
          </w:p>
        </w:tc>
        <w:tc>
          <w:tcPr>
            <w:tcW w:w="400" w:type="dxa"/>
            <w:noWrap/>
            <w:vAlign w:val="bottom"/>
            <w:hideMark/>
          </w:tcPr>
          <w:p w14:paraId="4F78F619" w14:textId="77777777" w:rsidR="00C50A95" w:rsidRPr="00D016EC" w:rsidRDefault="00C50A95" w:rsidP="00416506">
            <w:pPr>
              <w:pStyle w:val="tabletext11"/>
              <w:jc w:val="center"/>
              <w:rPr>
                <w:ins w:id="13266" w:author="Author"/>
              </w:rPr>
            </w:pPr>
            <w:ins w:id="13267" w:author="Author">
              <w:r w:rsidRPr="00D016EC">
                <w:t xml:space="preserve">0.12 </w:t>
              </w:r>
            </w:ins>
          </w:p>
        </w:tc>
        <w:tc>
          <w:tcPr>
            <w:tcW w:w="400" w:type="dxa"/>
            <w:noWrap/>
            <w:vAlign w:val="bottom"/>
            <w:hideMark/>
          </w:tcPr>
          <w:p w14:paraId="6E85F665" w14:textId="77777777" w:rsidR="00C50A95" w:rsidRPr="00D016EC" w:rsidRDefault="00C50A95" w:rsidP="00416506">
            <w:pPr>
              <w:pStyle w:val="tabletext11"/>
              <w:jc w:val="center"/>
              <w:rPr>
                <w:ins w:id="13268" w:author="Author"/>
              </w:rPr>
            </w:pPr>
            <w:ins w:id="13269" w:author="Author">
              <w:r w:rsidRPr="00D016EC">
                <w:t xml:space="preserve">0.11 </w:t>
              </w:r>
            </w:ins>
          </w:p>
        </w:tc>
        <w:tc>
          <w:tcPr>
            <w:tcW w:w="400" w:type="dxa"/>
            <w:noWrap/>
            <w:vAlign w:val="bottom"/>
            <w:hideMark/>
          </w:tcPr>
          <w:p w14:paraId="244A6E50" w14:textId="77777777" w:rsidR="00C50A95" w:rsidRPr="00D016EC" w:rsidRDefault="00C50A95" w:rsidP="00416506">
            <w:pPr>
              <w:pStyle w:val="tabletext11"/>
              <w:jc w:val="center"/>
              <w:rPr>
                <w:ins w:id="13270" w:author="Author"/>
              </w:rPr>
            </w:pPr>
            <w:ins w:id="13271" w:author="Author">
              <w:r w:rsidRPr="00D016EC">
                <w:t xml:space="preserve">0.10 </w:t>
              </w:r>
            </w:ins>
          </w:p>
        </w:tc>
        <w:tc>
          <w:tcPr>
            <w:tcW w:w="400" w:type="dxa"/>
            <w:noWrap/>
            <w:vAlign w:val="bottom"/>
            <w:hideMark/>
          </w:tcPr>
          <w:p w14:paraId="5676C303" w14:textId="77777777" w:rsidR="00C50A95" w:rsidRPr="00D016EC" w:rsidRDefault="00C50A95" w:rsidP="00416506">
            <w:pPr>
              <w:pStyle w:val="tabletext11"/>
              <w:jc w:val="center"/>
              <w:rPr>
                <w:ins w:id="13272" w:author="Author"/>
              </w:rPr>
            </w:pPr>
            <w:ins w:id="13273" w:author="Author">
              <w:r w:rsidRPr="00D016EC">
                <w:t xml:space="preserve">0.09 </w:t>
              </w:r>
            </w:ins>
          </w:p>
        </w:tc>
        <w:tc>
          <w:tcPr>
            <w:tcW w:w="400" w:type="dxa"/>
            <w:noWrap/>
            <w:vAlign w:val="bottom"/>
            <w:hideMark/>
          </w:tcPr>
          <w:p w14:paraId="25241CAA" w14:textId="77777777" w:rsidR="00C50A95" w:rsidRPr="00D016EC" w:rsidRDefault="00C50A95" w:rsidP="00416506">
            <w:pPr>
              <w:pStyle w:val="tabletext11"/>
              <w:jc w:val="center"/>
              <w:rPr>
                <w:ins w:id="13274" w:author="Author"/>
              </w:rPr>
            </w:pPr>
            <w:ins w:id="13275" w:author="Author">
              <w:r w:rsidRPr="00D016EC">
                <w:t xml:space="preserve">0.08 </w:t>
              </w:r>
            </w:ins>
          </w:p>
        </w:tc>
        <w:tc>
          <w:tcPr>
            <w:tcW w:w="440" w:type="dxa"/>
            <w:noWrap/>
            <w:vAlign w:val="bottom"/>
            <w:hideMark/>
          </w:tcPr>
          <w:p w14:paraId="756C5FAD" w14:textId="77777777" w:rsidR="00C50A95" w:rsidRPr="00D016EC" w:rsidRDefault="00C50A95" w:rsidP="00416506">
            <w:pPr>
              <w:pStyle w:val="tabletext11"/>
              <w:jc w:val="center"/>
              <w:rPr>
                <w:ins w:id="13276" w:author="Author"/>
              </w:rPr>
            </w:pPr>
            <w:ins w:id="13277" w:author="Author">
              <w:r w:rsidRPr="00D016EC">
                <w:t xml:space="preserve">0.07 </w:t>
              </w:r>
            </w:ins>
          </w:p>
        </w:tc>
        <w:tc>
          <w:tcPr>
            <w:tcW w:w="400" w:type="dxa"/>
            <w:noWrap/>
            <w:vAlign w:val="bottom"/>
            <w:hideMark/>
          </w:tcPr>
          <w:p w14:paraId="599F5958" w14:textId="77777777" w:rsidR="00C50A95" w:rsidRPr="00D016EC" w:rsidRDefault="00C50A95" w:rsidP="00416506">
            <w:pPr>
              <w:pStyle w:val="tabletext11"/>
              <w:jc w:val="center"/>
              <w:rPr>
                <w:ins w:id="13278" w:author="Author"/>
              </w:rPr>
            </w:pPr>
            <w:ins w:id="13279" w:author="Author">
              <w:r w:rsidRPr="00D016EC">
                <w:t xml:space="preserve">0.07 </w:t>
              </w:r>
            </w:ins>
          </w:p>
        </w:tc>
        <w:tc>
          <w:tcPr>
            <w:tcW w:w="400" w:type="dxa"/>
            <w:noWrap/>
            <w:vAlign w:val="bottom"/>
            <w:hideMark/>
          </w:tcPr>
          <w:p w14:paraId="51337B94" w14:textId="77777777" w:rsidR="00C50A95" w:rsidRPr="00D016EC" w:rsidRDefault="00C50A95" w:rsidP="00416506">
            <w:pPr>
              <w:pStyle w:val="tabletext11"/>
              <w:jc w:val="center"/>
              <w:rPr>
                <w:ins w:id="13280" w:author="Author"/>
              </w:rPr>
            </w:pPr>
            <w:ins w:id="13281" w:author="Author">
              <w:r w:rsidRPr="00D016EC">
                <w:t xml:space="preserve">0.06 </w:t>
              </w:r>
            </w:ins>
          </w:p>
        </w:tc>
        <w:tc>
          <w:tcPr>
            <w:tcW w:w="400" w:type="dxa"/>
            <w:noWrap/>
            <w:vAlign w:val="bottom"/>
            <w:hideMark/>
          </w:tcPr>
          <w:p w14:paraId="3F18CB36" w14:textId="77777777" w:rsidR="00C50A95" w:rsidRPr="00D016EC" w:rsidRDefault="00C50A95" w:rsidP="00416506">
            <w:pPr>
              <w:pStyle w:val="tabletext11"/>
              <w:jc w:val="center"/>
              <w:rPr>
                <w:ins w:id="13282" w:author="Author"/>
              </w:rPr>
            </w:pPr>
            <w:ins w:id="13283" w:author="Author">
              <w:r w:rsidRPr="00D016EC">
                <w:t xml:space="preserve">0.05 </w:t>
              </w:r>
            </w:ins>
          </w:p>
        </w:tc>
        <w:tc>
          <w:tcPr>
            <w:tcW w:w="400" w:type="dxa"/>
            <w:noWrap/>
            <w:vAlign w:val="bottom"/>
            <w:hideMark/>
          </w:tcPr>
          <w:p w14:paraId="3538A66B" w14:textId="77777777" w:rsidR="00C50A95" w:rsidRPr="00D016EC" w:rsidRDefault="00C50A95" w:rsidP="00416506">
            <w:pPr>
              <w:pStyle w:val="tabletext11"/>
              <w:jc w:val="center"/>
              <w:rPr>
                <w:ins w:id="13284" w:author="Author"/>
              </w:rPr>
            </w:pPr>
            <w:ins w:id="13285" w:author="Author">
              <w:r w:rsidRPr="00D016EC">
                <w:t xml:space="preserve">0.05 </w:t>
              </w:r>
            </w:ins>
          </w:p>
        </w:tc>
        <w:tc>
          <w:tcPr>
            <w:tcW w:w="460" w:type="dxa"/>
            <w:noWrap/>
            <w:vAlign w:val="bottom"/>
            <w:hideMark/>
          </w:tcPr>
          <w:p w14:paraId="59551B81" w14:textId="77777777" w:rsidR="00C50A95" w:rsidRPr="00D016EC" w:rsidRDefault="00C50A95" w:rsidP="00416506">
            <w:pPr>
              <w:pStyle w:val="tabletext11"/>
              <w:jc w:val="center"/>
              <w:rPr>
                <w:ins w:id="13286" w:author="Author"/>
              </w:rPr>
            </w:pPr>
            <w:ins w:id="13287" w:author="Author">
              <w:r w:rsidRPr="00D016EC">
                <w:t xml:space="preserve">0.04 </w:t>
              </w:r>
            </w:ins>
          </w:p>
        </w:tc>
      </w:tr>
      <w:tr w:rsidR="00C50A95" w:rsidRPr="00D016EC" w14:paraId="3FB05D36" w14:textId="77777777" w:rsidTr="00416506">
        <w:trPr>
          <w:trHeight w:val="190"/>
          <w:ins w:id="13288" w:author="Author"/>
        </w:trPr>
        <w:tc>
          <w:tcPr>
            <w:tcW w:w="200" w:type="dxa"/>
            <w:tcBorders>
              <w:right w:val="nil"/>
            </w:tcBorders>
            <w:vAlign w:val="bottom"/>
          </w:tcPr>
          <w:p w14:paraId="5CA11AB7" w14:textId="77777777" w:rsidR="00C50A95" w:rsidRPr="00D016EC" w:rsidRDefault="00C50A95" w:rsidP="00416506">
            <w:pPr>
              <w:pStyle w:val="tabletext11"/>
              <w:jc w:val="right"/>
              <w:rPr>
                <w:ins w:id="13289" w:author="Author"/>
              </w:rPr>
            </w:pPr>
          </w:p>
        </w:tc>
        <w:tc>
          <w:tcPr>
            <w:tcW w:w="1580" w:type="dxa"/>
            <w:tcBorders>
              <w:left w:val="nil"/>
            </w:tcBorders>
            <w:vAlign w:val="bottom"/>
            <w:hideMark/>
          </w:tcPr>
          <w:p w14:paraId="2B8AB5C6" w14:textId="77777777" w:rsidR="00C50A95" w:rsidRPr="00D016EC" w:rsidRDefault="00C50A95" w:rsidP="00416506">
            <w:pPr>
              <w:pStyle w:val="tabletext11"/>
              <w:tabs>
                <w:tab w:val="decimal" w:pos="640"/>
              </w:tabs>
              <w:rPr>
                <w:ins w:id="13290" w:author="Author"/>
              </w:rPr>
            </w:pPr>
            <w:ins w:id="13291" w:author="Author">
              <w:r w:rsidRPr="00D016EC">
                <w:t>4,000 to 4,999</w:t>
              </w:r>
            </w:ins>
          </w:p>
        </w:tc>
        <w:tc>
          <w:tcPr>
            <w:tcW w:w="680" w:type="dxa"/>
            <w:noWrap/>
            <w:vAlign w:val="bottom"/>
            <w:hideMark/>
          </w:tcPr>
          <w:p w14:paraId="036C37DD" w14:textId="77777777" w:rsidR="00C50A95" w:rsidRPr="00D016EC" w:rsidRDefault="00C50A95" w:rsidP="00416506">
            <w:pPr>
              <w:pStyle w:val="tabletext11"/>
              <w:jc w:val="center"/>
              <w:rPr>
                <w:ins w:id="13292" w:author="Author"/>
              </w:rPr>
            </w:pPr>
            <w:ins w:id="13293" w:author="Author">
              <w:r w:rsidRPr="00D016EC">
                <w:t xml:space="preserve">0.95 </w:t>
              </w:r>
            </w:ins>
          </w:p>
        </w:tc>
        <w:tc>
          <w:tcPr>
            <w:tcW w:w="900" w:type="dxa"/>
            <w:noWrap/>
            <w:vAlign w:val="bottom"/>
            <w:hideMark/>
          </w:tcPr>
          <w:p w14:paraId="69A7BEF9" w14:textId="77777777" w:rsidR="00C50A95" w:rsidRPr="00D016EC" w:rsidRDefault="00C50A95" w:rsidP="00416506">
            <w:pPr>
              <w:pStyle w:val="tabletext11"/>
              <w:jc w:val="center"/>
              <w:rPr>
                <w:ins w:id="13294" w:author="Author"/>
              </w:rPr>
            </w:pPr>
            <w:ins w:id="13295" w:author="Author">
              <w:r w:rsidRPr="00D016EC">
                <w:t xml:space="preserve">0.95 </w:t>
              </w:r>
            </w:ins>
          </w:p>
        </w:tc>
        <w:tc>
          <w:tcPr>
            <w:tcW w:w="400" w:type="dxa"/>
            <w:noWrap/>
            <w:vAlign w:val="bottom"/>
            <w:hideMark/>
          </w:tcPr>
          <w:p w14:paraId="63563E4E" w14:textId="77777777" w:rsidR="00C50A95" w:rsidRPr="00D016EC" w:rsidRDefault="00C50A95" w:rsidP="00416506">
            <w:pPr>
              <w:pStyle w:val="tabletext11"/>
              <w:jc w:val="center"/>
              <w:rPr>
                <w:ins w:id="13296" w:author="Author"/>
              </w:rPr>
            </w:pPr>
            <w:ins w:id="13297" w:author="Author">
              <w:r w:rsidRPr="00D016EC">
                <w:t xml:space="preserve">0.87 </w:t>
              </w:r>
            </w:ins>
          </w:p>
        </w:tc>
        <w:tc>
          <w:tcPr>
            <w:tcW w:w="400" w:type="dxa"/>
            <w:noWrap/>
            <w:vAlign w:val="bottom"/>
            <w:hideMark/>
          </w:tcPr>
          <w:p w14:paraId="7EA12D18" w14:textId="77777777" w:rsidR="00C50A95" w:rsidRPr="00D016EC" w:rsidRDefault="00C50A95" w:rsidP="00416506">
            <w:pPr>
              <w:pStyle w:val="tabletext11"/>
              <w:jc w:val="center"/>
              <w:rPr>
                <w:ins w:id="13298" w:author="Author"/>
              </w:rPr>
            </w:pPr>
            <w:ins w:id="13299" w:author="Author">
              <w:r w:rsidRPr="00D016EC">
                <w:t xml:space="preserve">0.82 </w:t>
              </w:r>
            </w:ins>
          </w:p>
        </w:tc>
        <w:tc>
          <w:tcPr>
            <w:tcW w:w="400" w:type="dxa"/>
            <w:noWrap/>
            <w:vAlign w:val="bottom"/>
            <w:hideMark/>
          </w:tcPr>
          <w:p w14:paraId="084BEE1A" w14:textId="77777777" w:rsidR="00C50A95" w:rsidRPr="00D016EC" w:rsidRDefault="00C50A95" w:rsidP="00416506">
            <w:pPr>
              <w:pStyle w:val="tabletext11"/>
              <w:jc w:val="center"/>
              <w:rPr>
                <w:ins w:id="13300" w:author="Author"/>
              </w:rPr>
            </w:pPr>
            <w:ins w:id="13301" w:author="Author">
              <w:r w:rsidRPr="00D016EC">
                <w:t xml:space="preserve">0.76 </w:t>
              </w:r>
            </w:ins>
          </w:p>
        </w:tc>
        <w:tc>
          <w:tcPr>
            <w:tcW w:w="400" w:type="dxa"/>
            <w:noWrap/>
            <w:vAlign w:val="bottom"/>
            <w:hideMark/>
          </w:tcPr>
          <w:p w14:paraId="63FA2300" w14:textId="77777777" w:rsidR="00C50A95" w:rsidRPr="00D016EC" w:rsidRDefault="00C50A95" w:rsidP="00416506">
            <w:pPr>
              <w:pStyle w:val="tabletext11"/>
              <w:jc w:val="center"/>
              <w:rPr>
                <w:ins w:id="13302" w:author="Author"/>
              </w:rPr>
            </w:pPr>
            <w:ins w:id="13303" w:author="Author">
              <w:r w:rsidRPr="00D016EC">
                <w:t xml:space="preserve">0.60 </w:t>
              </w:r>
            </w:ins>
          </w:p>
        </w:tc>
        <w:tc>
          <w:tcPr>
            <w:tcW w:w="400" w:type="dxa"/>
            <w:noWrap/>
            <w:vAlign w:val="bottom"/>
            <w:hideMark/>
          </w:tcPr>
          <w:p w14:paraId="0E1DA2C0" w14:textId="77777777" w:rsidR="00C50A95" w:rsidRPr="00D016EC" w:rsidRDefault="00C50A95" w:rsidP="00416506">
            <w:pPr>
              <w:pStyle w:val="tabletext11"/>
              <w:jc w:val="center"/>
              <w:rPr>
                <w:ins w:id="13304" w:author="Author"/>
              </w:rPr>
            </w:pPr>
            <w:ins w:id="13305" w:author="Author">
              <w:r w:rsidRPr="00D016EC">
                <w:t xml:space="preserve">0.52 </w:t>
              </w:r>
            </w:ins>
          </w:p>
        </w:tc>
        <w:tc>
          <w:tcPr>
            <w:tcW w:w="400" w:type="dxa"/>
            <w:noWrap/>
            <w:vAlign w:val="bottom"/>
            <w:hideMark/>
          </w:tcPr>
          <w:p w14:paraId="21F95ADF" w14:textId="77777777" w:rsidR="00C50A95" w:rsidRPr="00D016EC" w:rsidRDefault="00C50A95" w:rsidP="00416506">
            <w:pPr>
              <w:pStyle w:val="tabletext11"/>
              <w:jc w:val="center"/>
              <w:rPr>
                <w:ins w:id="13306" w:author="Author"/>
              </w:rPr>
            </w:pPr>
            <w:ins w:id="13307" w:author="Author">
              <w:r w:rsidRPr="00D016EC">
                <w:t xml:space="preserve">0.44 </w:t>
              </w:r>
            </w:ins>
          </w:p>
        </w:tc>
        <w:tc>
          <w:tcPr>
            <w:tcW w:w="400" w:type="dxa"/>
            <w:noWrap/>
            <w:vAlign w:val="bottom"/>
            <w:hideMark/>
          </w:tcPr>
          <w:p w14:paraId="761FDC8C" w14:textId="77777777" w:rsidR="00C50A95" w:rsidRPr="00D016EC" w:rsidRDefault="00C50A95" w:rsidP="00416506">
            <w:pPr>
              <w:pStyle w:val="tabletext11"/>
              <w:jc w:val="center"/>
              <w:rPr>
                <w:ins w:id="13308" w:author="Author"/>
              </w:rPr>
            </w:pPr>
            <w:ins w:id="13309" w:author="Author">
              <w:r w:rsidRPr="00D016EC">
                <w:t xml:space="preserve">0.36 </w:t>
              </w:r>
            </w:ins>
          </w:p>
        </w:tc>
        <w:tc>
          <w:tcPr>
            <w:tcW w:w="400" w:type="dxa"/>
            <w:noWrap/>
            <w:vAlign w:val="bottom"/>
            <w:hideMark/>
          </w:tcPr>
          <w:p w14:paraId="3F5CE843" w14:textId="77777777" w:rsidR="00C50A95" w:rsidRPr="00D016EC" w:rsidRDefault="00C50A95" w:rsidP="00416506">
            <w:pPr>
              <w:pStyle w:val="tabletext11"/>
              <w:jc w:val="center"/>
              <w:rPr>
                <w:ins w:id="13310" w:author="Author"/>
              </w:rPr>
            </w:pPr>
            <w:ins w:id="13311" w:author="Author">
              <w:r w:rsidRPr="00D016EC">
                <w:t xml:space="preserve">0.29 </w:t>
              </w:r>
            </w:ins>
          </w:p>
        </w:tc>
        <w:tc>
          <w:tcPr>
            <w:tcW w:w="400" w:type="dxa"/>
            <w:noWrap/>
            <w:vAlign w:val="bottom"/>
            <w:hideMark/>
          </w:tcPr>
          <w:p w14:paraId="6A47207D" w14:textId="77777777" w:rsidR="00C50A95" w:rsidRPr="00D016EC" w:rsidRDefault="00C50A95" w:rsidP="00416506">
            <w:pPr>
              <w:pStyle w:val="tabletext11"/>
              <w:jc w:val="center"/>
              <w:rPr>
                <w:ins w:id="13312" w:author="Author"/>
              </w:rPr>
            </w:pPr>
            <w:ins w:id="13313" w:author="Author">
              <w:r w:rsidRPr="00D016EC">
                <w:t xml:space="preserve">0.26 </w:t>
              </w:r>
            </w:ins>
          </w:p>
        </w:tc>
        <w:tc>
          <w:tcPr>
            <w:tcW w:w="400" w:type="dxa"/>
            <w:noWrap/>
            <w:vAlign w:val="bottom"/>
            <w:hideMark/>
          </w:tcPr>
          <w:p w14:paraId="45B6468F" w14:textId="77777777" w:rsidR="00C50A95" w:rsidRPr="00D016EC" w:rsidRDefault="00C50A95" w:rsidP="00416506">
            <w:pPr>
              <w:pStyle w:val="tabletext11"/>
              <w:jc w:val="center"/>
              <w:rPr>
                <w:ins w:id="13314" w:author="Author"/>
              </w:rPr>
            </w:pPr>
            <w:ins w:id="13315" w:author="Author">
              <w:r w:rsidRPr="00D016EC">
                <w:t xml:space="preserve">0.24 </w:t>
              </w:r>
            </w:ins>
          </w:p>
        </w:tc>
        <w:tc>
          <w:tcPr>
            <w:tcW w:w="400" w:type="dxa"/>
            <w:noWrap/>
            <w:vAlign w:val="bottom"/>
            <w:hideMark/>
          </w:tcPr>
          <w:p w14:paraId="7CBDAC0B" w14:textId="77777777" w:rsidR="00C50A95" w:rsidRPr="00D016EC" w:rsidRDefault="00C50A95" w:rsidP="00416506">
            <w:pPr>
              <w:pStyle w:val="tabletext11"/>
              <w:jc w:val="center"/>
              <w:rPr>
                <w:ins w:id="13316" w:author="Author"/>
              </w:rPr>
            </w:pPr>
            <w:ins w:id="13317" w:author="Author">
              <w:r w:rsidRPr="00D016EC">
                <w:t xml:space="preserve">0.21 </w:t>
              </w:r>
            </w:ins>
          </w:p>
        </w:tc>
        <w:tc>
          <w:tcPr>
            <w:tcW w:w="400" w:type="dxa"/>
            <w:noWrap/>
            <w:vAlign w:val="bottom"/>
            <w:hideMark/>
          </w:tcPr>
          <w:p w14:paraId="137E28DF" w14:textId="77777777" w:rsidR="00C50A95" w:rsidRPr="00D016EC" w:rsidRDefault="00C50A95" w:rsidP="00416506">
            <w:pPr>
              <w:pStyle w:val="tabletext11"/>
              <w:jc w:val="center"/>
              <w:rPr>
                <w:ins w:id="13318" w:author="Author"/>
              </w:rPr>
            </w:pPr>
            <w:ins w:id="13319" w:author="Author">
              <w:r w:rsidRPr="00D016EC">
                <w:t xml:space="preserve">0.19 </w:t>
              </w:r>
            </w:ins>
          </w:p>
        </w:tc>
        <w:tc>
          <w:tcPr>
            <w:tcW w:w="400" w:type="dxa"/>
            <w:noWrap/>
            <w:vAlign w:val="bottom"/>
            <w:hideMark/>
          </w:tcPr>
          <w:p w14:paraId="69F2A4B0" w14:textId="77777777" w:rsidR="00C50A95" w:rsidRPr="00D016EC" w:rsidRDefault="00C50A95" w:rsidP="00416506">
            <w:pPr>
              <w:pStyle w:val="tabletext11"/>
              <w:jc w:val="center"/>
              <w:rPr>
                <w:ins w:id="13320" w:author="Author"/>
              </w:rPr>
            </w:pPr>
            <w:ins w:id="13321" w:author="Author">
              <w:r w:rsidRPr="00D016EC">
                <w:t xml:space="preserve">0.17 </w:t>
              </w:r>
            </w:ins>
          </w:p>
        </w:tc>
        <w:tc>
          <w:tcPr>
            <w:tcW w:w="400" w:type="dxa"/>
            <w:noWrap/>
            <w:vAlign w:val="bottom"/>
            <w:hideMark/>
          </w:tcPr>
          <w:p w14:paraId="1CA4DE30" w14:textId="77777777" w:rsidR="00C50A95" w:rsidRPr="00D016EC" w:rsidRDefault="00C50A95" w:rsidP="00416506">
            <w:pPr>
              <w:pStyle w:val="tabletext11"/>
              <w:jc w:val="center"/>
              <w:rPr>
                <w:ins w:id="13322" w:author="Author"/>
              </w:rPr>
            </w:pPr>
            <w:ins w:id="13323" w:author="Author">
              <w:r w:rsidRPr="00D016EC">
                <w:t xml:space="preserve">0.16 </w:t>
              </w:r>
            </w:ins>
          </w:p>
        </w:tc>
        <w:tc>
          <w:tcPr>
            <w:tcW w:w="400" w:type="dxa"/>
            <w:noWrap/>
            <w:vAlign w:val="bottom"/>
            <w:hideMark/>
          </w:tcPr>
          <w:p w14:paraId="7BECA0A4" w14:textId="77777777" w:rsidR="00C50A95" w:rsidRPr="00D016EC" w:rsidRDefault="00C50A95" w:rsidP="00416506">
            <w:pPr>
              <w:pStyle w:val="tabletext11"/>
              <w:jc w:val="center"/>
              <w:rPr>
                <w:ins w:id="13324" w:author="Author"/>
              </w:rPr>
            </w:pPr>
            <w:ins w:id="13325" w:author="Author">
              <w:r w:rsidRPr="00D016EC">
                <w:t xml:space="preserve">0.14 </w:t>
              </w:r>
            </w:ins>
          </w:p>
        </w:tc>
        <w:tc>
          <w:tcPr>
            <w:tcW w:w="400" w:type="dxa"/>
            <w:noWrap/>
            <w:vAlign w:val="bottom"/>
            <w:hideMark/>
          </w:tcPr>
          <w:p w14:paraId="3FDB9F2D" w14:textId="77777777" w:rsidR="00C50A95" w:rsidRPr="00D016EC" w:rsidRDefault="00C50A95" w:rsidP="00416506">
            <w:pPr>
              <w:pStyle w:val="tabletext11"/>
              <w:jc w:val="center"/>
              <w:rPr>
                <w:ins w:id="13326" w:author="Author"/>
              </w:rPr>
            </w:pPr>
            <w:ins w:id="13327" w:author="Author">
              <w:r w:rsidRPr="00D016EC">
                <w:t xml:space="preserve">0.13 </w:t>
              </w:r>
            </w:ins>
          </w:p>
        </w:tc>
        <w:tc>
          <w:tcPr>
            <w:tcW w:w="400" w:type="dxa"/>
            <w:noWrap/>
            <w:vAlign w:val="bottom"/>
            <w:hideMark/>
          </w:tcPr>
          <w:p w14:paraId="677654E4" w14:textId="77777777" w:rsidR="00C50A95" w:rsidRPr="00D016EC" w:rsidRDefault="00C50A95" w:rsidP="00416506">
            <w:pPr>
              <w:pStyle w:val="tabletext11"/>
              <w:jc w:val="center"/>
              <w:rPr>
                <w:ins w:id="13328" w:author="Author"/>
              </w:rPr>
            </w:pPr>
            <w:ins w:id="13329" w:author="Author">
              <w:r w:rsidRPr="00D016EC">
                <w:t xml:space="preserve">0.11 </w:t>
              </w:r>
            </w:ins>
          </w:p>
        </w:tc>
        <w:tc>
          <w:tcPr>
            <w:tcW w:w="400" w:type="dxa"/>
            <w:noWrap/>
            <w:vAlign w:val="bottom"/>
            <w:hideMark/>
          </w:tcPr>
          <w:p w14:paraId="41A39CF9" w14:textId="77777777" w:rsidR="00C50A95" w:rsidRPr="00D016EC" w:rsidRDefault="00C50A95" w:rsidP="00416506">
            <w:pPr>
              <w:pStyle w:val="tabletext11"/>
              <w:jc w:val="center"/>
              <w:rPr>
                <w:ins w:id="13330" w:author="Author"/>
              </w:rPr>
            </w:pPr>
            <w:ins w:id="13331" w:author="Author">
              <w:r w:rsidRPr="00D016EC">
                <w:t xml:space="preserve">0.10 </w:t>
              </w:r>
            </w:ins>
          </w:p>
        </w:tc>
        <w:tc>
          <w:tcPr>
            <w:tcW w:w="400" w:type="dxa"/>
            <w:noWrap/>
            <w:vAlign w:val="bottom"/>
            <w:hideMark/>
          </w:tcPr>
          <w:p w14:paraId="3CC9D6BF" w14:textId="77777777" w:rsidR="00C50A95" w:rsidRPr="00D016EC" w:rsidRDefault="00C50A95" w:rsidP="00416506">
            <w:pPr>
              <w:pStyle w:val="tabletext11"/>
              <w:jc w:val="center"/>
              <w:rPr>
                <w:ins w:id="13332" w:author="Author"/>
              </w:rPr>
            </w:pPr>
            <w:ins w:id="13333" w:author="Author">
              <w:r w:rsidRPr="00D016EC">
                <w:t xml:space="preserve">0.09 </w:t>
              </w:r>
            </w:ins>
          </w:p>
        </w:tc>
        <w:tc>
          <w:tcPr>
            <w:tcW w:w="400" w:type="dxa"/>
            <w:noWrap/>
            <w:vAlign w:val="bottom"/>
            <w:hideMark/>
          </w:tcPr>
          <w:p w14:paraId="26403282" w14:textId="77777777" w:rsidR="00C50A95" w:rsidRPr="00D016EC" w:rsidRDefault="00C50A95" w:rsidP="00416506">
            <w:pPr>
              <w:pStyle w:val="tabletext11"/>
              <w:jc w:val="center"/>
              <w:rPr>
                <w:ins w:id="13334" w:author="Author"/>
              </w:rPr>
            </w:pPr>
            <w:ins w:id="13335" w:author="Author">
              <w:r w:rsidRPr="00D016EC">
                <w:t xml:space="preserve">0.08 </w:t>
              </w:r>
            </w:ins>
          </w:p>
        </w:tc>
        <w:tc>
          <w:tcPr>
            <w:tcW w:w="440" w:type="dxa"/>
            <w:noWrap/>
            <w:vAlign w:val="bottom"/>
            <w:hideMark/>
          </w:tcPr>
          <w:p w14:paraId="07DE65E5" w14:textId="77777777" w:rsidR="00C50A95" w:rsidRPr="00D016EC" w:rsidRDefault="00C50A95" w:rsidP="00416506">
            <w:pPr>
              <w:pStyle w:val="tabletext11"/>
              <w:jc w:val="center"/>
              <w:rPr>
                <w:ins w:id="13336" w:author="Author"/>
              </w:rPr>
            </w:pPr>
            <w:ins w:id="13337" w:author="Author">
              <w:r w:rsidRPr="00D016EC">
                <w:t xml:space="preserve">0.07 </w:t>
              </w:r>
            </w:ins>
          </w:p>
        </w:tc>
        <w:tc>
          <w:tcPr>
            <w:tcW w:w="400" w:type="dxa"/>
            <w:noWrap/>
            <w:vAlign w:val="bottom"/>
            <w:hideMark/>
          </w:tcPr>
          <w:p w14:paraId="79F7AC4C" w14:textId="77777777" w:rsidR="00C50A95" w:rsidRPr="00D016EC" w:rsidRDefault="00C50A95" w:rsidP="00416506">
            <w:pPr>
              <w:pStyle w:val="tabletext11"/>
              <w:jc w:val="center"/>
              <w:rPr>
                <w:ins w:id="13338" w:author="Author"/>
              </w:rPr>
            </w:pPr>
            <w:ins w:id="13339" w:author="Author">
              <w:r w:rsidRPr="00D016EC">
                <w:t xml:space="preserve">0.07 </w:t>
              </w:r>
            </w:ins>
          </w:p>
        </w:tc>
        <w:tc>
          <w:tcPr>
            <w:tcW w:w="400" w:type="dxa"/>
            <w:noWrap/>
            <w:vAlign w:val="bottom"/>
            <w:hideMark/>
          </w:tcPr>
          <w:p w14:paraId="2D99E2F6" w14:textId="77777777" w:rsidR="00C50A95" w:rsidRPr="00D016EC" w:rsidRDefault="00C50A95" w:rsidP="00416506">
            <w:pPr>
              <w:pStyle w:val="tabletext11"/>
              <w:jc w:val="center"/>
              <w:rPr>
                <w:ins w:id="13340" w:author="Author"/>
              </w:rPr>
            </w:pPr>
            <w:ins w:id="13341" w:author="Author">
              <w:r w:rsidRPr="00D016EC">
                <w:t xml:space="preserve">0.06 </w:t>
              </w:r>
            </w:ins>
          </w:p>
        </w:tc>
        <w:tc>
          <w:tcPr>
            <w:tcW w:w="400" w:type="dxa"/>
            <w:noWrap/>
            <w:vAlign w:val="bottom"/>
            <w:hideMark/>
          </w:tcPr>
          <w:p w14:paraId="03A4BAE2" w14:textId="77777777" w:rsidR="00C50A95" w:rsidRPr="00D016EC" w:rsidRDefault="00C50A95" w:rsidP="00416506">
            <w:pPr>
              <w:pStyle w:val="tabletext11"/>
              <w:jc w:val="center"/>
              <w:rPr>
                <w:ins w:id="13342" w:author="Author"/>
              </w:rPr>
            </w:pPr>
            <w:ins w:id="13343" w:author="Author">
              <w:r w:rsidRPr="00D016EC">
                <w:t xml:space="preserve">0.05 </w:t>
              </w:r>
            </w:ins>
          </w:p>
        </w:tc>
        <w:tc>
          <w:tcPr>
            <w:tcW w:w="400" w:type="dxa"/>
            <w:noWrap/>
            <w:vAlign w:val="bottom"/>
            <w:hideMark/>
          </w:tcPr>
          <w:p w14:paraId="61A21677" w14:textId="77777777" w:rsidR="00C50A95" w:rsidRPr="00D016EC" w:rsidRDefault="00C50A95" w:rsidP="00416506">
            <w:pPr>
              <w:pStyle w:val="tabletext11"/>
              <w:jc w:val="center"/>
              <w:rPr>
                <w:ins w:id="13344" w:author="Author"/>
              </w:rPr>
            </w:pPr>
            <w:ins w:id="13345" w:author="Author">
              <w:r w:rsidRPr="00D016EC">
                <w:t xml:space="preserve">0.05 </w:t>
              </w:r>
            </w:ins>
          </w:p>
        </w:tc>
        <w:tc>
          <w:tcPr>
            <w:tcW w:w="460" w:type="dxa"/>
            <w:noWrap/>
            <w:vAlign w:val="bottom"/>
            <w:hideMark/>
          </w:tcPr>
          <w:p w14:paraId="2244AD12" w14:textId="77777777" w:rsidR="00C50A95" w:rsidRPr="00D016EC" w:rsidRDefault="00C50A95" w:rsidP="00416506">
            <w:pPr>
              <w:pStyle w:val="tabletext11"/>
              <w:jc w:val="center"/>
              <w:rPr>
                <w:ins w:id="13346" w:author="Author"/>
              </w:rPr>
            </w:pPr>
            <w:ins w:id="13347" w:author="Author">
              <w:r w:rsidRPr="00D016EC">
                <w:t xml:space="preserve">0.04 </w:t>
              </w:r>
            </w:ins>
          </w:p>
        </w:tc>
      </w:tr>
      <w:tr w:rsidR="00C50A95" w:rsidRPr="00D016EC" w14:paraId="1F7154C3" w14:textId="77777777" w:rsidTr="00416506">
        <w:trPr>
          <w:trHeight w:val="190"/>
          <w:ins w:id="13348" w:author="Author"/>
        </w:trPr>
        <w:tc>
          <w:tcPr>
            <w:tcW w:w="200" w:type="dxa"/>
            <w:tcBorders>
              <w:right w:val="nil"/>
            </w:tcBorders>
            <w:vAlign w:val="bottom"/>
          </w:tcPr>
          <w:p w14:paraId="6BF4BA01" w14:textId="77777777" w:rsidR="00C50A95" w:rsidRPr="00D016EC" w:rsidRDefault="00C50A95" w:rsidP="00416506">
            <w:pPr>
              <w:pStyle w:val="tabletext11"/>
              <w:jc w:val="right"/>
              <w:rPr>
                <w:ins w:id="13349" w:author="Author"/>
              </w:rPr>
            </w:pPr>
          </w:p>
        </w:tc>
        <w:tc>
          <w:tcPr>
            <w:tcW w:w="1580" w:type="dxa"/>
            <w:tcBorders>
              <w:left w:val="nil"/>
            </w:tcBorders>
            <w:vAlign w:val="bottom"/>
            <w:hideMark/>
          </w:tcPr>
          <w:p w14:paraId="2690ACF4" w14:textId="77777777" w:rsidR="00C50A95" w:rsidRPr="00D016EC" w:rsidRDefault="00C50A95" w:rsidP="00416506">
            <w:pPr>
              <w:pStyle w:val="tabletext11"/>
              <w:tabs>
                <w:tab w:val="decimal" w:pos="640"/>
              </w:tabs>
              <w:rPr>
                <w:ins w:id="13350" w:author="Author"/>
              </w:rPr>
            </w:pPr>
            <w:ins w:id="13351" w:author="Author">
              <w:r w:rsidRPr="00D016EC">
                <w:t>5,000 to 5,999</w:t>
              </w:r>
            </w:ins>
          </w:p>
        </w:tc>
        <w:tc>
          <w:tcPr>
            <w:tcW w:w="680" w:type="dxa"/>
            <w:noWrap/>
            <w:vAlign w:val="bottom"/>
            <w:hideMark/>
          </w:tcPr>
          <w:p w14:paraId="1747D865" w14:textId="77777777" w:rsidR="00C50A95" w:rsidRPr="00D016EC" w:rsidRDefault="00C50A95" w:rsidP="00416506">
            <w:pPr>
              <w:pStyle w:val="tabletext11"/>
              <w:jc w:val="center"/>
              <w:rPr>
                <w:ins w:id="13352" w:author="Author"/>
              </w:rPr>
            </w:pPr>
            <w:ins w:id="13353" w:author="Author">
              <w:r w:rsidRPr="00D016EC">
                <w:t xml:space="preserve">0.95 </w:t>
              </w:r>
            </w:ins>
          </w:p>
        </w:tc>
        <w:tc>
          <w:tcPr>
            <w:tcW w:w="900" w:type="dxa"/>
            <w:noWrap/>
            <w:vAlign w:val="bottom"/>
            <w:hideMark/>
          </w:tcPr>
          <w:p w14:paraId="3A4566AB" w14:textId="77777777" w:rsidR="00C50A95" w:rsidRPr="00D016EC" w:rsidRDefault="00C50A95" w:rsidP="00416506">
            <w:pPr>
              <w:pStyle w:val="tabletext11"/>
              <w:jc w:val="center"/>
              <w:rPr>
                <w:ins w:id="13354" w:author="Author"/>
              </w:rPr>
            </w:pPr>
            <w:ins w:id="13355" w:author="Author">
              <w:r w:rsidRPr="00D016EC">
                <w:t xml:space="preserve">0.95 </w:t>
              </w:r>
            </w:ins>
          </w:p>
        </w:tc>
        <w:tc>
          <w:tcPr>
            <w:tcW w:w="400" w:type="dxa"/>
            <w:noWrap/>
            <w:vAlign w:val="bottom"/>
            <w:hideMark/>
          </w:tcPr>
          <w:p w14:paraId="13808F02" w14:textId="77777777" w:rsidR="00C50A95" w:rsidRPr="00D016EC" w:rsidRDefault="00C50A95" w:rsidP="00416506">
            <w:pPr>
              <w:pStyle w:val="tabletext11"/>
              <w:jc w:val="center"/>
              <w:rPr>
                <w:ins w:id="13356" w:author="Author"/>
              </w:rPr>
            </w:pPr>
            <w:ins w:id="13357" w:author="Author">
              <w:r w:rsidRPr="00D016EC">
                <w:t xml:space="preserve">0.87 </w:t>
              </w:r>
            </w:ins>
          </w:p>
        </w:tc>
        <w:tc>
          <w:tcPr>
            <w:tcW w:w="400" w:type="dxa"/>
            <w:noWrap/>
            <w:vAlign w:val="bottom"/>
            <w:hideMark/>
          </w:tcPr>
          <w:p w14:paraId="45FAEDE2" w14:textId="77777777" w:rsidR="00C50A95" w:rsidRPr="00D016EC" w:rsidRDefault="00C50A95" w:rsidP="00416506">
            <w:pPr>
              <w:pStyle w:val="tabletext11"/>
              <w:jc w:val="center"/>
              <w:rPr>
                <w:ins w:id="13358" w:author="Author"/>
              </w:rPr>
            </w:pPr>
            <w:ins w:id="13359" w:author="Author">
              <w:r w:rsidRPr="00D016EC">
                <w:t xml:space="preserve">0.82 </w:t>
              </w:r>
            </w:ins>
          </w:p>
        </w:tc>
        <w:tc>
          <w:tcPr>
            <w:tcW w:w="400" w:type="dxa"/>
            <w:noWrap/>
            <w:vAlign w:val="bottom"/>
            <w:hideMark/>
          </w:tcPr>
          <w:p w14:paraId="4684CCBF" w14:textId="77777777" w:rsidR="00C50A95" w:rsidRPr="00D016EC" w:rsidRDefault="00C50A95" w:rsidP="00416506">
            <w:pPr>
              <w:pStyle w:val="tabletext11"/>
              <w:jc w:val="center"/>
              <w:rPr>
                <w:ins w:id="13360" w:author="Author"/>
              </w:rPr>
            </w:pPr>
            <w:ins w:id="13361" w:author="Author">
              <w:r w:rsidRPr="00D016EC">
                <w:t xml:space="preserve">0.76 </w:t>
              </w:r>
            </w:ins>
          </w:p>
        </w:tc>
        <w:tc>
          <w:tcPr>
            <w:tcW w:w="400" w:type="dxa"/>
            <w:noWrap/>
            <w:vAlign w:val="bottom"/>
            <w:hideMark/>
          </w:tcPr>
          <w:p w14:paraId="6FAF8676" w14:textId="77777777" w:rsidR="00C50A95" w:rsidRPr="00D016EC" w:rsidRDefault="00C50A95" w:rsidP="00416506">
            <w:pPr>
              <w:pStyle w:val="tabletext11"/>
              <w:jc w:val="center"/>
              <w:rPr>
                <w:ins w:id="13362" w:author="Author"/>
              </w:rPr>
            </w:pPr>
            <w:ins w:id="13363" w:author="Author">
              <w:r w:rsidRPr="00D016EC">
                <w:t xml:space="preserve">0.60 </w:t>
              </w:r>
            </w:ins>
          </w:p>
        </w:tc>
        <w:tc>
          <w:tcPr>
            <w:tcW w:w="400" w:type="dxa"/>
            <w:noWrap/>
            <w:vAlign w:val="bottom"/>
            <w:hideMark/>
          </w:tcPr>
          <w:p w14:paraId="3BC65D38" w14:textId="77777777" w:rsidR="00C50A95" w:rsidRPr="00D016EC" w:rsidRDefault="00C50A95" w:rsidP="00416506">
            <w:pPr>
              <w:pStyle w:val="tabletext11"/>
              <w:jc w:val="center"/>
              <w:rPr>
                <w:ins w:id="13364" w:author="Author"/>
              </w:rPr>
            </w:pPr>
            <w:ins w:id="13365" w:author="Author">
              <w:r w:rsidRPr="00D016EC">
                <w:t xml:space="preserve">0.52 </w:t>
              </w:r>
            </w:ins>
          </w:p>
        </w:tc>
        <w:tc>
          <w:tcPr>
            <w:tcW w:w="400" w:type="dxa"/>
            <w:noWrap/>
            <w:vAlign w:val="bottom"/>
            <w:hideMark/>
          </w:tcPr>
          <w:p w14:paraId="43F30D07" w14:textId="77777777" w:rsidR="00C50A95" w:rsidRPr="00D016EC" w:rsidRDefault="00C50A95" w:rsidP="00416506">
            <w:pPr>
              <w:pStyle w:val="tabletext11"/>
              <w:jc w:val="center"/>
              <w:rPr>
                <w:ins w:id="13366" w:author="Author"/>
              </w:rPr>
            </w:pPr>
            <w:ins w:id="13367" w:author="Author">
              <w:r w:rsidRPr="00D016EC">
                <w:t xml:space="preserve">0.44 </w:t>
              </w:r>
            </w:ins>
          </w:p>
        </w:tc>
        <w:tc>
          <w:tcPr>
            <w:tcW w:w="400" w:type="dxa"/>
            <w:noWrap/>
            <w:vAlign w:val="bottom"/>
            <w:hideMark/>
          </w:tcPr>
          <w:p w14:paraId="5E479DA8" w14:textId="77777777" w:rsidR="00C50A95" w:rsidRPr="00D016EC" w:rsidRDefault="00C50A95" w:rsidP="00416506">
            <w:pPr>
              <w:pStyle w:val="tabletext11"/>
              <w:jc w:val="center"/>
              <w:rPr>
                <w:ins w:id="13368" w:author="Author"/>
              </w:rPr>
            </w:pPr>
            <w:ins w:id="13369" w:author="Author">
              <w:r w:rsidRPr="00D016EC">
                <w:t xml:space="preserve">0.36 </w:t>
              </w:r>
            </w:ins>
          </w:p>
        </w:tc>
        <w:tc>
          <w:tcPr>
            <w:tcW w:w="400" w:type="dxa"/>
            <w:noWrap/>
            <w:vAlign w:val="bottom"/>
            <w:hideMark/>
          </w:tcPr>
          <w:p w14:paraId="7C78273F" w14:textId="77777777" w:rsidR="00C50A95" w:rsidRPr="00D016EC" w:rsidRDefault="00C50A95" w:rsidP="00416506">
            <w:pPr>
              <w:pStyle w:val="tabletext11"/>
              <w:jc w:val="center"/>
              <w:rPr>
                <w:ins w:id="13370" w:author="Author"/>
              </w:rPr>
            </w:pPr>
            <w:ins w:id="13371" w:author="Author">
              <w:r w:rsidRPr="00D016EC">
                <w:t xml:space="preserve">0.30 </w:t>
              </w:r>
            </w:ins>
          </w:p>
        </w:tc>
        <w:tc>
          <w:tcPr>
            <w:tcW w:w="400" w:type="dxa"/>
            <w:noWrap/>
            <w:vAlign w:val="bottom"/>
            <w:hideMark/>
          </w:tcPr>
          <w:p w14:paraId="28868756" w14:textId="77777777" w:rsidR="00C50A95" w:rsidRPr="00D016EC" w:rsidRDefault="00C50A95" w:rsidP="00416506">
            <w:pPr>
              <w:pStyle w:val="tabletext11"/>
              <w:jc w:val="center"/>
              <w:rPr>
                <w:ins w:id="13372" w:author="Author"/>
              </w:rPr>
            </w:pPr>
            <w:ins w:id="13373" w:author="Author">
              <w:r w:rsidRPr="00D016EC">
                <w:t xml:space="preserve">0.27 </w:t>
              </w:r>
            </w:ins>
          </w:p>
        </w:tc>
        <w:tc>
          <w:tcPr>
            <w:tcW w:w="400" w:type="dxa"/>
            <w:noWrap/>
            <w:vAlign w:val="bottom"/>
            <w:hideMark/>
          </w:tcPr>
          <w:p w14:paraId="4C02B400" w14:textId="77777777" w:rsidR="00C50A95" w:rsidRPr="00D016EC" w:rsidRDefault="00C50A95" w:rsidP="00416506">
            <w:pPr>
              <w:pStyle w:val="tabletext11"/>
              <w:jc w:val="center"/>
              <w:rPr>
                <w:ins w:id="13374" w:author="Author"/>
              </w:rPr>
            </w:pPr>
            <w:ins w:id="13375" w:author="Author">
              <w:r w:rsidRPr="00D016EC">
                <w:t xml:space="preserve">0.25 </w:t>
              </w:r>
            </w:ins>
          </w:p>
        </w:tc>
        <w:tc>
          <w:tcPr>
            <w:tcW w:w="400" w:type="dxa"/>
            <w:noWrap/>
            <w:vAlign w:val="bottom"/>
            <w:hideMark/>
          </w:tcPr>
          <w:p w14:paraId="1EC041F6" w14:textId="77777777" w:rsidR="00C50A95" w:rsidRPr="00D016EC" w:rsidRDefault="00C50A95" w:rsidP="00416506">
            <w:pPr>
              <w:pStyle w:val="tabletext11"/>
              <w:jc w:val="center"/>
              <w:rPr>
                <w:ins w:id="13376" w:author="Author"/>
              </w:rPr>
            </w:pPr>
            <w:ins w:id="13377" w:author="Author">
              <w:r w:rsidRPr="00D016EC">
                <w:t xml:space="preserve">0.22 </w:t>
              </w:r>
            </w:ins>
          </w:p>
        </w:tc>
        <w:tc>
          <w:tcPr>
            <w:tcW w:w="400" w:type="dxa"/>
            <w:noWrap/>
            <w:vAlign w:val="bottom"/>
            <w:hideMark/>
          </w:tcPr>
          <w:p w14:paraId="50AF4BAA" w14:textId="77777777" w:rsidR="00C50A95" w:rsidRPr="00D016EC" w:rsidRDefault="00C50A95" w:rsidP="00416506">
            <w:pPr>
              <w:pStyle w:val="tabletext11"/>
              <w:jc w:val="center"/>
              <w:rPr>
                <w:ins w:id="13378" w:author="Author"/>
              </w:rPr>
            </w:pPr>
            <w:ins w:id="13379" w:author="Author">
              <w:r w:rsidRPr="00D016EC">
                <w:t xml:space="preserve">0.20 </w:t>
              </w:r>
            </w:ins>
          </w:p>
        </w:tc>
        <w:tc>
          <w:tcPr>
            <w:tcW w:w="400" w:type="dxa"/>
            <w:noWrap/>
            <w:vAlign w:val="bottom"/>
            <w:hideMark/>
          </w:tcPr>
          <w:p w14:paraId="6FF695AB" w14:textId="77777777" w:rsidR="00C50A95" w:rsidRPr="00D016EC" w:rsidRDefault="00C50A95" w:rsidP="00416506">
            <w:pPr>
              <w:pStyle w:val="tabletext11"/>
              <w:jc w:val="center"/>
              <w:rPr>
                <w:ins w:id="13380" w:author="Author"/>
              </w:rPr>
            </w:pPr>
            <w:ins w:id="13381" w:author="Author">
              <w:r w:rsidRPr="00D016EC">
                <w:t xml:space="preserve">0.19 </w:t>
              </w:r>
            </w:ins>
          </w:p>
        </w:tc>
        <w:tc>
          <w:tcPr>
            <w:tcW w:w="400" w:type="dxa"/>
            <w:noWrap/>
            <w:vAlign w:val="bottom"/>
            <w:hideMark/>
          </w:tcPr>
          <w:p w14:paraId="61D8A3F3" w14:textId="77777777" w:rsidR="00C50A95" w:rsidRPr="00D016EC" w:rsidRDefault="00C50A95" w:rsidP="00416506">
            <w:pPr>
              <w:pStyle w:val="tabletext11"/>
              <w:jc w:val="center"/>
              <w:rPr>
                <w:ins w:id="13382" w:author="Author"/>
              </w:rPr>
            </w:pPr>
            <w:ins w:id="13383" w:author="Author">
              <w:r w:rsidRPr="00D016EC">
                <w:t xml:space="preserve">0.17 </w:t>
              </w:r>
            </w:ins>
          </w:p>
        </w:tc>
        <w:tc>
          <w:tcPr>
            <w:tcW w:w="400" w:type="dxa"/>
            <w:noWrap/>
            <w:vAlign w:val="bottom"/>
            <w:hideMark/>
          </w:tcPr>
          <w:p w14:paraId="4F169198" w14:textId="77777777" w:rsidR="00C50A95" w:rsidRPr="00D016EC" w:rsidRDefault="00C50A95" w:rsidP="00416506">
            <w:pPr>
              <w:pStyle w:val="tabletext11"/>
              <w:jc w:val="center"/>
              <w:rPr>
                <w:ins w:id="13384" w:author="Author"/>
              </w:rPr>
            </w:pPr>
            <w:ins w:id="13385" w:author="Author">
              <w:r w:rsidRPr="00D016EC">
                <w:t xml:space="preserve">0.15 </w:t>
              </w:r>
            </w:ins>
          </w:p>
        </w:tc>
        <w:tc>
          <w:tcPr>
            <w:tcW w:w="400" w:type="dxa"/>
            <w:noWrap/>
            <w:vAlign w:val="bottom"/>
            <w:hideMark/>
          </w:tcPr>
          <w:p w14:paraId="2FDC58C6" w14:textId="77777777" w:rsidR="00C50A95" w:rsidRPr="00D016EC" w:rsidRDefault="00C50A95" w:rsidP="00416506">
            <w:pPr>
              <w:pStyle w:val="tabletext11"/>
              <w:jc w:val="center"/>
              <w:rPr>
                <w:ins w:id="13386" w:author="Author"/>
              </w:rPr>
            </w:pPr>
            <w:ins w:id="13387" w:author="Author">
              <w:r w:rsidRPr="00D016EC">
                <w:t xml:space="preserve">0.14 </w:t>
              </w:r>
            </w:ins>
          </w:p>
        </w:tc>
        <w:tc>
          <w:tcPr>
            <w:tcW w:w="400" w:type="dxa"/>
            <w:noWrap/>
            <w:vAlign w:val="bottom"/>
            <w:hideMark/>
          </w:tcPr>
          <w:p w14:paraId="334674A1" w14:textId="77777777" w:rsidR="00C50A95" w:rsidRPr="00D016EC" w:rsidRDefault="00C50A95" w:rsidP="00416506">
            <w:pPr>
              <w:pStyle w:val="tabletext11"/>
              <w:jc w:val="center"/>
              <w:rPr>
                <w:ins w:id="13388" w:author="Author"/>
              </w:rPr>
            </w:pPr>
            <w:ins w:id="13389" w:author="Author">
              <w:r w:rsidRPr="00D016EC">
                <w:t xml:space="preserve">0.13 </w:t>
              </w:r>
            </w:ins>
          </w:p>
        </w:tc>
        <w:tc>
          <w:tcPr>
            <w:tcW w:w="400" w:type="dxa"/>
            <w:noWrap/>
            <w:vAlign w:val="bottom"/>
            <w:hideMark/>
          </w:tcPr>
          <w:p w14:paraId="30F51004" w14:textId="77777777" w:rsidR="00C50A95" w:rsidRPr="00D016EC" w:rsidRDefault="00C50A95" w:rsidP="00416506">
            <w:pPr>
              <w:pStyle w:val="tabletext11"/>
              <w:jc w:val="center"/>
              <w:rPr>
                <w:ins w:id="13390" w:author="Author"/>
              </w:rPr>
            </w:pPr>
            <w:ins w:id="13391" w:author="Author">
              <w:r w:rsidRPr="00D016EC">
                <w:t xml:space="preserve">0.12 </w:t>
              </w:r>
            </w:ins>
          </w:p>
        </w:tc>
        <w:tc>
          <w:tcPr>
            <w:tcW w:w="400" w:type="dxa"/>
            <w:noWrap/>
            <w:vAlign w:val="bottom"/>
            <w:hideMark/>
          </w:tcPr>
          <w:p w14:paraId="447446E4" w14:textId="77777777" w:rsidR="00C50A95" w:rsidRPr="00D016EC" w:rsidRDefault="00C50A95" w:rsidP="00416506">
            <w:pPr>
              <w:pStyle w:val="tabletext11"/>
              <w:jc w:val="center"/>
              <w:rPr>
                <w:ins w:id="13392" w:author="Author"/>
              </w:rPr>
            </w:pPr>
            <w:ins w:id="13393" w:author="Author">
              <w:r w:rsidRPr="00D016EC">
                <w:t xml:space="preserve">0.11 </w:t>
              </w:r>
            </w:ins>
          </w:p>
        </w:tc>
        <w:tc>
          <w:tcPr>
            <w:tcW w:w="400" w:type="dxa"/>
            <w:noWrap/>
            <w:vAlign w:val="bottom"/>
            <w:hideMark/>
          </w:tcPr>
          <w:p w14:paraId="3BD05FB6" w14:textId="77777777" w:rsidR="00C50A95" w:rsidRPr="00D016EC" w:rsidRDefault="00C50A95" w:rsidP="00416506">
            <w:pPr>
              <w:pStyle w:val="tabletext11"/>
              <w:jc w:val="center"/>
              <w:rPr>
                <w:ins w:id="13394" w:author="Author"/>
              </w:rPr>
            </w:pPr>
            <w:ins w:id="13395" w:author="Author">
              <w:r w:rsidRPr="00D016EC">
                <w:t xml:space="preserve">0.10 </w:t>
              </w:r>
            </w:ins>
          </w:p>
        </w:tc>
        <w:tc>
          <w:tcPr>
            <w:tcW w:w="440" w:type="dxa"/>
            <w:noWrap/>
            <w:vAlign w:val="bottom"/>
            <w:hideMark/>
          </w:tcPr>
          <w:p w14:paraId="43F49C83" w14:textId="77777777" w:rsidR="00C50A95" w:rsidRPr="00D016EC" w:rsidRDefault="00C50A95" w:rsidP="00416506">
            <w:pPr>
              <w:pStyle w:val="tabletext11"/>
              <w:jc w:val="center"/>
              <w:rPr>
                <w:ins w:id="13396" w:author="Author"/>
              </w:rPr>
            </w:pPr>
            <w:ins w:id="13397" w:author="Author">
              <w:r w:rsidRPr="00D016EC">
                <w:t xml:space="preserve">0.09 </w:t>
              </w:r>
            </w:ins>
          </w:p>
        </w:tc>
        <w:tc>
          <w:tcPr>
            <w:tcW w:w="400" w:type="dxa"/>
            <w:noWrap/>
            <w:vAlign w:val="bottom"/>
            <w:hideMark/>
          </w:tcPr>
          <w:p w14:paraId="1A252DCD" w14:textId="77777777" w:rsidR="00C50A95" w:rsidRPr="00D016EC" w:rsidRDefault="00C50A95" w:rsidP="00416506">
            <w:pPr>
              <w:pStyle w:val="tabletext11"/>
              <w:jc w:val="center"/>
              <w:rPr>
                <w:ins w:id="13398" w:author="Author"/>
              </w:rPr>
            </w:pPr>
            <w:ins w:id="13399" w:author="Author">
              <w:r w:rsidRPr="00D016EC">
                <w:t xml:space="preserve">0.08 </w:t>
              </w:r>
            </w:ins>
          </w:p>
        </w:tc>
        <w:tc>
          <w:tcPr>
            <w:tcW w:w="400" w:type="dxa"/>
            <w:noWrap/>
            <w:vAlign w:val="bottom"/>
            <w:hideMark/>
          </w:tcPr>
          <w:p w14:paraId="1F5ACDA4" w14:textId="77777777" w:rsidR="00C50A95" w:rsidRPr="00D016EC" w:rsidRDefault="00C50A95" w:rsidP="00416506">
            <w:pPr>
              <w:pStyle w:val="tabletext11"/>
              <w:jc w:val="center"/>
              <w:rPr>
                <w:ins w:id="13400" w:author="Author"/>
              </w:rPr>
            </w:pPr>
            <w:ins w:id="13401" w:author="Author">
              <w:r w:rsidRPr="00D016EC">
                <w:t xml:space="preserve">0.07 </w:t>
              </w:r>
            </w:ins>
          </w:p>
        </w:tc>
        <w:tc>
          <w:tcPr>
            <w:tcW w:w="400" w:type="dxa"/>
            <w:noWrap/>
            <w:vAlign w:val="bottom"/>
            <w:hideMark/>
          </w:tcPr>
          <w:p w14:paraId="798FE0F2" w14:textId="77777777" w:rsidR="00C50A95" w:rsidRPr="00D016EC" w:rsidRDefault="00C50A95" w:rsidP="00416506">
            <w:pPr>
              <w:pStyle w:val="tabletext11"/>
              <w:jc w:val="center"/>
              <w:rPr>
                <w:ins w:id="13402" w:author="Author"/>
              </w:rPr>
            </w:pPr>
            <w:ins w:id="13403" w:author="Author">
              <w:r w:rsidRPr="00D016EC">
                <w:t xml:space="preserve">0.07 </w:t>
              </w:r>
            </w:ins>
          </w:p>
        </w:tc>
        <w:tc>
          <w:tcPr>
            <w:tcW w:w="400" w:type="dxa"/>
            <w:noWrap/>
            <w:vAlign w:val="bottom"/>
            <w:hideMark/>
          </w:tcPr>
          <w:p w14:paraId="1FB591FC" w14:textId="77777777" w:rsidR="00C50A95" w:rsidRPr="00D016EC" w:rsidRDefault="00C50A95" w:rsidP="00416506">
            <w:pPr>
              <w:pStyle w:val="tabletext11"/>
              <w:jc w:val="center"/>
              <w:rPr>
                <w:ins w:id="13404" w:author="Author"/>
              </w:rPr>
            </w:pPr>
            <w:ins w:id="13405" w:author="Author">
              <w:r w:rsidRPr="00D016EC">
                <w:t xml:space="preserve">0.06 </w:t>
              </w:r>
            </w:ins>
          </w:p>
        </w:tc>
        <w:tc>
          <w:tcPr>
            <w:tcW w:w="460" w:type="dxa"/>
            <w:noWrap/>
            <w:vAlign w:val="bottom"/>
            <w:hideMark/>
          </w:tcPr>
          <w:p w14:paraId="13AE43F2" w14:textId="77777777" w:rsidR="00C50A95" w:rsidRPr="00D016EC" w:rsidRDefault="00C50A95" w:rsidP="00416506">
            <w:pPr>
              <w:pStyle w:val="tabletext11"/>
              <w:jc w:val="center"/>
              <w:rPr>
                <w:ins w:id="13406" w:author="Author"/>
              </w:rPr>
            </w:pPr>
            <w:ins w:id="13407" w:author="Author">
              <w:r w:rsidRPr="00D016EC">
                <w:t xml:space="preserve">0.05 </w:t>
              </w:r>
            </w:ins>
          </w:p>
        </w:tc>
      </w:tr>
      <w:tr w:rsidR="00C50A95" w:rsidRPr="00D016EC" w14:paraId="279CF5F3" w14:textId="77777777" w:rsidTr="00416506">
        <w:trPr>
          <w:trHeight w:val="190"/>
          <w:ins w:id="13408" w:author="Author"/>
        </w:trPr>
        <w:tc>
          <w:tcPr>
            <w:tcW w:w="200" w:type="dxa"/>
            <w:tcBorders>
              <w:right w:val="nil"/>
            </w:tcBorders>
            <w:vAlign w:val="bottom"/>
          </w:tcPr>
          <w:p w14:paraId="59CD7902" w14:textId="77777777" w:rsidR="00C50A95" w:rsidRPr="00D016EC" w:rsidRDefault="00C50A95" w:rsidP="00416506">
            <w:pPr>
              <w:pStyle w:val="tabletext11"/>
              <w:jc w:val="right"/>
              <w:rPr>
                <w:ins w:id="13409" w:author="Author"/>
              </w:rPr>
            </w:pPr>
          </w:p>
        </w:tc>
        <w:tc>
          <w:tcPr>
            <w:tcW w:w="1580" w:type="dxa"/>
            <w:tcBorders>
              <w:left w:val="nil"/>
            </w:tcBorders>
            <w:vAlign w:val="bottom"/>
            <w:hideMark/>
          </w:tcPr>
          <w:p w14:paraId="3AA81619" w14:textId="77777777" w:rsidR="00C50A95" w:rsidRPr="00D016EC" w:rsidRDefault="00C50A95" w:rsidP="00416506">
            <w:pPr>
              <w:pStyle w:val="tabletext11"/>
              <w:tabs>
                <w:tab w:val="decimal" w:pos="640"/>
              </w:tabs>
              <w:rPr>
                <w:ins w:id="13410" w:author="Author"/>
              </w:rPr>
            </w:pPr>
            <w:ins w:id="13411" w:author="Author">
              <w:r w:rsidRPr="00D016EC">
                <w:t>6,000 to 7,999</w:t>
              </w:r>
            </w:ins>
          </w:p>
        </w:tc>
        <w:tc>
          <w:tcPr>
            <w:tcW w:w="680" w:type="dxa"/>
            <w:noWrap/>
            <w:vAlign w:val="bottom"/>
            <w:hideMark/>
          </w:tcPr>
          <w:p w14:paraId="5D6484C9" w14:textId="77777777" w:rsidR="00C50A95" w:rsidRPr="00D016EC" w:rsidRDefault="00C50A95" w:rsidP="00416506">
            <w:pPr>
              <w:pStyle w:val="tabletext11"/>
              <w:jc w:val="center"/>
              <w:rPr>
                <w:ins w:id="13412" w:author="Author"/>
              </w:rPr>
            </w:pPr>
            <w:ins w:id="13413" w:author="Author">
              <w:r w:rsidRPr="00D016EC">
                <w:t xml:space="preserve">0.95 </w:t>
              </w:r>
            </w:ins>
          </w:p>
        </w:tc>
        <w:tc>
          <w:tcPr>
            <w:tcW w:w="900" w:type="dxa"/>
            <w:noWrap/>
            <w:vAlign w:val="bottom"/>
            <w:hideMark/>
          </w:tcPr>
          <w:p w14:paraId="74470CB3" w14:textId="77777777" w:rsidR="00C50A95" w:rsidRPr="00D016EC" w:rsidRDefault="00C50A95" w:rsidP="00416506">
            <w:pPr>
              <w:pStyle w:val="tabletext11"/>
              <w:jc w:val="center"/>
              <w:rPr>
                <w:ins w:id="13414" w:author="Author"/>
              </w:rPr>
            </w:pPr>
            <w:ins w:id="13415" w:author="Author">
              <w:r w:rsidRPr="00D016EC">
                <w:t xml:space="preserve">0.95 </w:t>
              </w:r>
            </w:ins>
          </w:p>
        </w:tc>
        <w:tc>
          <w:tcPr>
            <w:tcW w:w="400" w:type="dxa"/>
            <w:noWrap/>
            <w:vAlign w:val="bottom"/>
            <w:hideMark/>
          </w:tcPr>
          <w:p w14:paraId="64BF2EA1" w14:textId="77777777" w:rsidR="00C50A95" w:rsidRPr="00D016EC" w:rsidRDefault="00C50A95" w:rsidP="00416506">
            <w:pPr>
              <w:pStyle w:val="tabletext11"/>
              <w:jc w:val="center"/>
              <w:rPr>
                <w:ins w:id="13416" w:author="Author"/>
              </w:rPr>
            </w:pPr>
            <w:ins w:id="13417" w:author="Author">
              <w:r w:rsidRPr="00D016EC">
                <w:t xml:space="preserve">0.87 </w:t>
              </w:r>
            </w:ins>
          </w:p>
        </w:tc>
        <w:tc>
          <w:tcPr>
            <w:tcW w:w="400" w:type="dxa"/>
            <w:noWrap/>
            <w:vAlign w:val="bottom"/>
            <w:hideMark/>
          </w:tcPr>
          <w:p w14:paraId="156CBD38" w14:textId="77777777" w:rsidR="00C50A95" w:rsidRPr="00D016EC" w:rsidRDefault="00C50A95" w:rsidP="00416506">
            <w:pPr>
              <w:pStyle w:val="tabletext11"/>
              <w:jc w:val="center"/>
              <w:rPr>
                <w:ins w:id="13418" w:author="Author"/>
              </w:rPr>
            </w:pPr>
            <w:ins w:id="13419" w:author="Author">
              <w:r w:rsidRPr="00D016EC">
                <w:t xml:space="preserve">0.82 </w:t>
              </w:r>
            </w:ins>
          </w:p>
        </w:tc>
        <w:tc>
          <w:tcPr>
            <w:tcW w:w="400" w:type="dxa"/>
            <w:noWrap/>
            <w:vAlign w:val="bottom"/>
            <w:hideMark/>
          </w:tcPr>
          <w:p w14:paraId="07A3C1F2" w14:textId="77777777" w:rsidR="00C50A95" w:rsidRPr="00D016EC" w:rsidRDefault="00C50A95" w:rsidP="00416506">
            <w:pPr>
              <w:pStyle w:val="tabletext11"/>
              <w:jc w:val="center"/>
              <w:rPr>
                <w:ins w:id="13420" w:author="Author"/>
              </w:rPr>
            </w:pPr>
            <w:ins w:id="13421" w:author="Author">
              <w:r w:rsidRPr="00D016EC">
                <w:t xml:space="preserve">0.76 </w:t>
              </w:r>
            </w:ins>
          </w:p>
        </w:tc>
        <w:tc>
          <w:tcPr>
            <w:tcW w:w="400" w:type="dxa"/>
            <w:noWrap/>
            <w:vAlign w:val="bottom"/>
            <w:hideMark/>
          </w:tcPr>
          <w:p w14:paraId="30542806" w14:textId="77777777" w:rsidR="00C50A95" w:rsidRPr="00D016EC" w:rsidRDefault="00C50A95" w:rsidP="00416506">
            <w:pPr>
              <w:pStyle w:val="tabletext11"/>
              <w:jc w:val="center"/>
              <w:rPr>
                <w:ins w:id="13422" w:author="Author"/>
              </w:rPr>
            </w:pPr>
            <w:ins w:id="13423" w:author="Author">
              <w:r w:rsidRPr="00D016EC">
                <w:t xml:space="preserve">0.60 </w:t>
              </w:r>
            </w:ins>
          </w:p>
        </w:tc>
        <w:tc>
          <w:tcPr>
            <w:tcW w:w="400" w:type="dxa"/>
            <w:noWrap/>
            <w:vAlign w:val="bottom"/>
            <w:hideMark/>
          </w:tcPr>
          <w:p w14:paraId="2790301E" w14:textId="77777777" w:rsidR="00C50A95" w:rsidRPr="00D016EC" w:rsidRDefault="00C50A95" w:rsidP="00416506">
            <w:pPr>
              <w:pStyle w:val="tabletext11"/>
              <w:jc w:val="center"/>
              <w:rPr>
                <w:ins w:id="13424" w:author="Author"/>
              </w:rPr>
            </w:pPr>
            <w:ins w:id="13425" w:author="Author">
              <w:r w:rsidRPr="00D016EC">
                <w:t xml:space="preserve">0.52 </w:t>
              </w:r>
            </w:ins>
          </w:p>
        </w:tc>
        <w:tc>
          <w:tcPr>
            <w:tcW w:w="400" w:type="dxa"/>
            <w:noWrap/>
            <w:vAlign w:val="bottom"/>
            <w:hideMark/>
          </w:tcPr>
          <w:p w14:paraId="6192C2BE" w14:textId="77777777" w:rsidR="00C50A95" w:rsidRPr="00D016EC" w:rsidRDefault="00C50A95" w:rsidP="00416506">
            <w:pPr>
              <w:pStyle w:val="tabletext11"/>
              <w:jc w:val="center"/>
              <w:rPr>
                <w:ins w:id="13426" w:author="Author"/>
              </w:rPr>
            </w:pPr>
            <w:ins w:id="13427" w:author="Author">
              <w:r w:rsidRPr="00D016EC">
                <w:t xml:space="preserve">0.44 </w:t>
              </w:r>
            </w:ins>
          </w:p>
        </w:tc>
        <w:tc>
          <w:tcPr>
            <w:tcW w:w="400" w:type="dxa"/>
            <w:noWrap/>
            <w:vAlign w:val="bottom"/>
            <w:hideMark/>
          </w:tcPr>
          <w:p w14:paraId="5645D6AD" w14:textId="77777777" w:rsidR="00C50A95" w:rsidRPr="00D016EC" w:rsidRDefault="00C50A95" w:rsidP="00416506">
            <w:pPr>
              <w:pStyle w:val="tabletext11"/>
              <w:jc w:val="center"/>
              <w:rPr>
                <w:ins w:id="13428" w:author="Author"/>
              </w:rPr>
            </w:pPr>
            <w:ins w:id="13429" w:author="Author">
              <w:r w:rsidRPr="00D016EC">
                <w:t xml:space="preserve">0.36 </w:t>
              </w:r>
            </w:ins>
          </w:p>
        </w:tc>
        <w:tc>
          <w:tcPr>
            <w:tcW w:w="400" w:type="dxa"/>
            <w:noWrap/>
            <w:vAlign w:val="bottom"/>
            <w:hideMark/>
          </w:tcPr>
          <w:p w14:paraId="50499B04" w14:textId="77777777" w:rsidR="00C50A95" w:rsidRPr="00D016EC" w:rsidRDefault="00C50A95" w:rsidP="00416506">
            <w:pPr>
              <w:pStyle w:val="tabletext11"/>
              <w:jc w:val="center"/>
              <w:rPr>
                <w:ins w:id="13430" w:author="Author"/>
              </w:rPr>
            </w:pPr>
            <w:ins w:id="13431" w:author="Author">
              <w:r w:rsidRPr="00D016EC">
                <w:t xml:space="preserve">0.30 </w:t>
              </w:r>
            </w:ins>
          </w:p>
        </w:tc>
        <w:tc>
          <w:tcPr>
            <w:tcW w:w="400" w:type="dxa"/>
            <w:noWrap/>
            <w:vAlign w:val="bottom"/>
            <w:hideMark/>
          </w:tcPr>
          <w:p w14:paraId="32CCBF12" w14:textId="77777777" w:rsidR="00C50A95" w:rsidRPr="00D016EC" w:rsidRDefault="00C50A95" w:rsidP="00416506">
            <w:pPr>
              <w:pStyle w:val="tabletext11"/>
              <w:jc w:val="center"/>
              <w:rPr>
                <w:ins w:id="13432" w:author="Author"/>
              </w:rPr>
            </w:pPr>
            <w:ins w:id="13433" w:author="Author">
              <w:r w:rsidRPr="00D016EC">
                <w:t xml:space="preserve">0.28 </w:t>
              </w:r>
            </w:ins>
          </w:p>
        </w:tc>
        <w:tc>
          <w:tcPr>
            <w:tcW w:w="400" w:type="dxa"/>
            <w:noWrap/>
            <w:vAlign w:val="bottom"/>
            <w:hideMark/>
          </w:tcPr>
          <w:p w14:paraId="73CAEE7A" w14:textId="77777777" w:rsidR="00C50A95" w:rsidRPr="00D016EC" w:rsidRDefault="00C50A95" w:rsidP="00416506">
            <w:pPr>
              <w:pStyle w:val="tabletext11"/>
              <w:jc w:val="center"/>
              <w:rPr>
                <w:ins w:id="13434" w:author="Author"/>
              </w:rPr>
            </w:pPr>
            <w:ins w:id="13435" w:author="Author">
              <w:r w:rsidRPr="00D016EC">
                <w:t xml:space="preserve">0.25 </w:t>
              </w:r>
            </w:ins>
          </w:p>
        </w:tc>
        <w:tc>
          <w:tcPr>
            <w:tcW w:w="400" w:type="dxa"/>
            <w:noWrap/>
            <w:vAlign w:val="bottom"/>
            <w:hideMark/>
          </w:tcPr>
          <w:p w14:paraId="4B2BAF76" w14:textId="77777777" w:rsidR="00C50A95" w:rsidRPr="00D016EC" w:rsidRDefault="00C50A95" w:rsidP="00416506">
            <w:pPr>
              <w:pStyle w:val="tabletext11"/>
              <w:jc w:val="center"/>
              <w:rPr>
                <w:ins w:id="13436" w:author="Author"/>
              </w:rPr>
            </w:pPr>
            <w:ins w:id="13437" w:author="Author">
              <w:r w:rsidRPr="00D016EC">
                <w:t xml:space="preserve">0.23 </w:t>
              </w:r>
            </w:ins>
          </w:p>
        </w:tc>
        <w:tc>
          <w:tcPr>
            <w:tcW w:w="400" w:type="dxa"/>
            <w:noWrap/>
            <w:vAlign w:val="bottom"/>
            <w:hideMark/>
          </w:tcPr>
          <w:p w14:paraId="65F7267E" w14:textId="77777777" w:rsidR="00C50A95" w:rsidRPr="00D016EC" w:rsidRDefault="00C50A95" w:rsidP="00416506">
            <w:pPr>
              <w:pStyle w:val="tabletext11"/>
              <w:jc w:val="center"/>
              <w:rPr>
                <w:ins w:id="13438" w:author="Author"/>
              </w:rPr>
            </w:pPr>
            <w:ins w:id="13439" w:author="Author">
              <w:r w:rsidRPr="00D016EC">
                <w:t xml:space="preserve">0.21 </w:t>
              </w:r>
            </w:ins>
          </w:p>
        </w:tc>
        <w:tc>
          <w:tcPr>
            <w:tcW w:w="400" w:type="dxa"/>
            <w:noWrap/>
            <w:vAlign w:val="bottom"/>
            <w:hideMark/>
          </w:tcPr>
          <w:p w14:paraId="558CADCD" w14:textId="77777777" w:rsidR="00C50A95" w:rsidRPr="00D016EC" w:rsidRDefault="00C50A95" w:rsidP="00416506">
            <w:pPr>
              <w:pStyle w:val="tabletext11"/>
              <w:jc w:val="center"/>
              <w:rPr>
                <w:ins w:id="13440" w:author="Author"/>
              </w:rPr>
            </w:pPr>
            <w:ins w:id="13441" w:author="Author">
              <w:r w:rsidRPr="00D016EC">
                <w:t xml:space="preserve">0.19 </w:t>
              </w:r>
            </w:ins>
          </w:p>
        </w:tc>
        <w:tc>
          <w:tcPr>
            <w:tcW w:w="400" w:type="dxa"/>
            <w:noWrap/>
            <w:vAlign w:val="bottom"/>
            <w:hideMark/>
          </w:tcPr>
          <w:p w14:paraId="10F47F3F" w14:textId="77777777" w:rsidR="00C50A95" w:rsidRPr="00D016EC" w:rsidRDefault="00C50A95" w:rsidP="00416506">
            <w:pPr>
              <w:pStyle w:val="tabletext11"/>
              <w:jc w:val="center"/>
              <w:rPr>
                <w:ins w:id="13442" w:author="Author"/>
              </w:rPr>
            </w:pPr>
            <w:ins w:id="13443" w:author="Author">
              <w:r w:rsidRPr="00D016EC">
                <w:t xml:space="preserve">0.17 </w:t>
              </w:r>
            </w:ins>
          </w:p>
        </w:tc>
        <w:tc>
          <w:tcPr>
            <w:tcW w:w="400" w:type="dxa"/>
            <w:noWrap/>
            <w:vAlign w:val="bottom"/>
            <w:hideMark/>
          </w:tcPr>
          <w:p w14:paraId="0EC24B56" w14:textId="77777777" w:rsidR="00C50A95" w:rsidRPr="00D016EC" w:rsidRDefault="00C50A95" w:rsidP="00416506">
            <w:pPr>
              <w:pStyle w:val="tabletext11"/>
              <w:jc w:val="center"/>
              <w:rPr>
                <w:ins w:id="13444" w:author="Author"/>
              </w:rPr>
            </w:pPr>
            <w:ins w:id="13445" w:author="Author">
              <w:r w:rsidRPr="00D016EC">
                <w:t xml:space="preserve">0.16 </w:t>
              </w:r>
            </w:ins>
          </w:p>
        </w:tc>
        <w:tc>
          <w:tcPr>
            <w:tcW w:w="400" w:type="dxa"/>
            <w:noWrap/>
            <w:vAlign w:val="bottom"/>
            <w:hideMark/>
          </w:tcPr>
          <w:p w14:paraId="4ED0E59A" w14:textId="77777777" w:rsidR="00C50A95" w:rsidRPr="00D016EC" w:rsidRDefault="00C50A95" w:rsidP="00416506">
            <w:pPr>
              <w:pStyle w:val="tabletext11"/>
              <w:jc w:val="center"/>
              <w:rPr>
                <w:ins w:id="13446" w:author="Author"/>
              </w:rPr>
            </w:pPr>
            <w:ins w:id="13447" w:author="Author">
              <w:r w:rsidRPr="00D016EC">
                <w:t xml:space="preserve">0.14 </w:t>
              </w:r>
            </w:ins>
          </w:p>
        </w:tc>
        <w:tc>
          <w:tcPr>
            <w:tcW w:w="400" w:type="dxa"/>
            <w:noWrap/>
            <w:vAlign w:val="bottom"/>
            <w:hideMark/>
          </w:tcPr>
          <w:p w14:paraId="3F052A19" w14:textId="77777777" w:rsidR="00C50A95" w:rsidRPr="00D016EC" w:rsidRDefault="00C50A95" w:rsidP="00416506">
            <w:pPr>
              <w:pStyle w:val="tabletext11"/>
              <w:jc w:val="center"/>
              <w:rPr>
                <w:ins w:id="13448" w:author="Author"/>
              </w:rPr>
            </w:pPr>
            <w:ins w:id="13449" w:author="Author">
              <w:r w:rsidRPr="00D016EC">
                <w:t xml:space="preserve">0.13 </w:t>
              </w:r>
            </w:ins>
          </w:p>
        </w:tc>
        <w:tc>
          <w:tcPr>
            <w:tcW w:w="400" w:type="dxa"/>
            <w:noWrap/>
            <w:vAlign w:val="bottom"/>
            <w:hideMark/>
          </w:tcPr>
          <w:p w14:paraId="442CE32A" w14:textId="77777777" w:rsidR="00C50A95" w:rsidRPr="00D016EC" w:rsidRDefault="00C50A95" w:rsidP="00416506">
            <w:pPr>
              <w:pStyle w:val="tabletext11"/>
              <w:jc w:val="center"/>
              <w:rPr>
                <w:ins w:id="13450" w:author="Author"/>
              </w:rPr>
            </w:pPr>
            <w:ins w:id="13451" w:author="Author">
              <w:r w:rsidRPr="00D016EC">
                <w:t xml:space="preserve">0.12 </w:t>
              </w:r>
            </w:ins>
          </w:p>
        </w:tc>
        <w:tc>
          <w:tcPr>
            <w:tcW w:w="400" w:type="dxa"/>
            <w:noWrap/>
            <w:vAlign w:val="bottom"/>
            <w:hideMark/>
          </w:tcPr>
          <w:p w14:paraId="0913932F" w14:textId="77777777" w:rsidR="00C50A95" w:rsidRPr="00D016EC" w:rsidRDefault="00C50A95" w:rsidP="00416506">
            <w:pPr>
              <w:pStyle w:val="tabletext11"/>
              <w:jc w:val="center"/>
              <w:rPr>
                <w:ins w:id="13452" w:author="Author"/>
              </w:rPr>
            </w:pPr>
            <w:ins w:id="13453" w:author="Author">
              <w:r w:rsidRPr="00D016EC">
                <w:t xml:space="preserve">0.11 </w:t>
              </w:r>
            </w:ins>
          </w:p>
        </w:tc>
        <w:tc>
          <w:tcPr>
            <w:tcW w:w="400" w:type="dxa"/>
            <w:noWrap/>
            <w:vAlign w:val="bottom"/>
            <w:hideMark/>
          </w:tcPr>
          <w:p w14:paraId="4F022C25" w14:textId="77777777" w:rsidR="00C50A95" w:rsidRPr="00D016EC" w:rsidRDefault="00C50A95" w:rsidP="00416506">
            <w:pPr>
              <w:pStyle w:val="tabletext11"/>
              <w:jc w:val="center"/>
              <w:rPr>
                <w:ins w:id="13454" w:author="Author"/>
              </w:rPr>
            </w:pPr>
            <w:ins w:id="13455" w:author="Author">
              <w:r w:rsidRPr="00D016EC">
                <w:t xml:space="preserve">0.10 </w:t>
              </w:r>
            </w:ins>
          </w:p>
        </w:tc>
        <w:tc>
          <w:tcPr>
            <w:tcW w:w="440" w:type="dxa"/>
            <w:noWrap/>
            <w:vAlign w:val="bottom"/>
            <w:hideMark/>
          </w:tcPr>
          <w:p w14:paraId="21645884" w14:textId="77777777" w:rsidR="00C50A95" w:rsidRPr="00D016EC" w:rsidRDefault="00C50A95" w:rsidP="00416506">
            <w:pPr>
              <w:pStyle w:val="tabletext11"/>
              <w:jc w:val="center"/>
              <w:rPr>
                <w:ins w:id="13456" w:author="Author"/>
              </w:rPr>
            </w:pPr>
            <w:ins w:id="13457" w:author="Author">
              <w:r w:rsidRPr="00D016EC">
                <w:t xml:space="preserve">0.09 </w:t>
              </w:r>
            </w:ins>
          </w:p>
        </w:tc>
        <w:tc>
          <w:tcPr>
            <w:tcW w:w="400" w:type="dxa"/>
            <w:noWrap/>
            <w:vAlign w:val="bottom"/>
            <w:hideMark/>
          </w:tcPr>
          <w:p w14:paraId="21A487F6" w14:textId="77777777" w:rsidR="00C50A95" w:rsidRPr="00D016EC" w:rsidRDefault="00C50A95" w:rsidP="00416506">
            <w:pPr>
              <w:pStyle w:val="tabletext11"/>
              <w:jc w:val="center"/>
              <w:rPr>
                <w:ins w:id="13458" w:author="Author"/>
              </w:rPr>
            </w:pPr>
            <w:ins w:id="13459" w:author="Author">
              <w:r w:rsidRPr="00D016EC">
                <w:t xml:space="preserve">0.08 </w:t>
              </w:r>
            </w:ins>
          </w:p>
        </w:tc>
        <w:tc>
          <w:tcPr>
            <w:tcW w:w="400" w:type="dxa"/>
            <w:noWrap/>
            <w:vAlign w:val="bottom"/>
            <w:hideMark/>
          </w:tcPr>
          <w:p w14:paraId="4000B133" w14:textId="77777777" w:rsidR="00C50A95" w:rsidRPr="00D016EC" w:rsidRDefault="00C50A95" w:rsidP="00416506">
            <w:pPr>
              <w:pStyle w:val="tabletext11"/>
              <w:jc w:val="center"/>
              <w:rPr>
                <w:ins w:id="13460" w:author="Author"/>
              </w:rPr>
            </w:pPr>
            <w:ins w:id="13461" w:author="Author">
              <w:r w:rsidRPr="00D016EC">
                <w:t xml:space="preserve">0.07 </w:t>
              </w:r>
            </w:ins>
          </w:p>
        </w:tc>
        <w:tc>
          <w:tcPr>
            <w:tcW w:w="400" w:type="dxa"/>
            <w:noWrap/>
            <w:vAlign w:val="bottom"/>
            <w:hideMark/>
          </w:tcPr>
          <w:p w14:paraId="759ABA48" w14:textId="77777777" w:rsidR="00C50A95" w:rsidRPr="00D016EC" w:rsidRDefault="00C50A95" w:rsidP="00416506">
            <w:pPr>
              <w:pStyle w:val="tabletext11"/>
              <w:jc w:val="center"/>
              <w:rPr>
                <w:ins w:id="13462" w:author="Author"/>
              </w:rPr>
            </w:pPr>
            <w:ins w:id="13463" w:author="Author">
              <w:r w:rsidRPr="00D016EC">
                <w:t xml:space="preserve">0.07 </w:t>
              </w:r>
            </w:ins>
          </w:p>
        </w:tc>
        <w:tc>
          <w:tcPr>
            <w:tcW w:w="400" w:type="dxa"/>
            <w:noWrap/>
            <w:vAlign w:val="bottom"/>
            <w:hideMark/>
          </w:tcPr>
          <w:p w14:paraId="4BE9444E" w14:textId="77777777" w:rsidR="00C50A95" w:rsidRPr="00D016EC" w:rsidRDefault="00C50A95" w:rsidP="00416506">
            <w:pPr>
              <w:pStyle w:val="tabletext11"/>
              <w:jc w:val="center"/>
              <w:rPr>
                <w:ins w:id="13464" w:author="Author"/>
              </w:rPr>
            </w:pPr>
            <w:ins w:id="13465" w:author="Author">
              <w:r w:rsidRPr="00D016EC">
                <w:t xml:space="preserve">0.06 </w:t>
              </w:r>
            </w:ins>
          </w:p>
        </w:tc>
        <w:tc>
          <w:tcPr>
            <w:tcW w:w="460" w:type="dxa"/>
            <w:noWrap/>
            <w:vAlign w:val="bottom"/>
            <w:hideMark/>
          </w:tcPr>
          <w:p w14:paraId="4EEE50C2" w14:textId="77777777" w:rsidR="00C50A95" w:rsidRPr="00D016EC" w:rsidRDefault="00C50A95" w:rsidP="00416506">
            <w:pPr>
              <w:pStyle w:val="tabletext11"/>
              <w:jc w:val="center"/>
              <w:rPr>
                <w:ins w:id="13466" w:author="Author"/>
              </w:rPr>
            </w:pPr>
            <w:ins w:id="13467" w:author="Author">
              <w:r w:rsidRPr="00D016EC">
                <w:t xml:space="preserve">0.06 </w:t>
              </w:r>
            </w:ins>
          </w:p>
        </w:tc>
      </w:tr>
      <w:tr w:rsidR="00C50A95" w:rsidRPr="00D016EC" w14:paraId="0CEDC2C2" w14:textId="77777777" w:rsidTr="00416506">
        <w:trPr>
          <w:trHeight w:val="190"/>
          <w:ins w:id="13468" w:author="Author"/>
        </w:trPr>
        <w:tc>
          <w:tcPr>
            <w:tcW w:w="200" w:type="dxa"/>
            <w:tcBorders>
              <w:right w:val="nil"/>
            </w:tcBorders>
            <w:vAlign w:val="bottom"/>
          </w:tcPr>
          <w:p w14:paraId="4B942C17" w14:textId="77777777" w:rsidR="00C50A95" w:rsidRPr="00D016EC" w:rsidRDefault="00C50A95" w:rsidP="00416506">
            <w:pPr>
              <w:pStyle w:val="tabletext11"/>
              <w:jc w:val="right"/>
              <w:rPr>
                <w:ins w:id="13469" w:author="Author"/>
              </w:rPr>
            </w:pPr>
          </w:p>
        </w:tc>
        <w:tc>
          <w:tcPr>
            <w:tcW w:w="1580" w:type="dxa"/>
            <w:tcBorders>
              <w:left w:val="nil"/>
            </w:tcBorders>
            <w:vAlign w:val="bottom"/>
            <w:hideMark/>
          </w:tcPr>
          <w:p w14:paraId="0E6C4CC5" w14:textId="77777777" w:rsidR="00C50A95" w:rsidRPr="00D016EC" w:rsidRDefault="00C50A95" w:rsidP="00416506">
            <w:pPr>
              <w:pStyle w:val="tabletext11"/>
              <w:tabs>
                <w:tab w:val="decimal" w:pos="640"/>
              </w:tabs>
              <w:rPr>
                <w:ins w:id="13470" w:author="Author"/>
              </w:rPr>
            </w:pPr>
            <w:ins w:id="13471" w:author="Author">
              <w:r w:rsidRPr="00D016EC">
                <w:t>8,000 to 9,999</w:t>
              </w:r>
            </w:ins>
          </w:p>
        </w:tc>
        <w:tc>
          <w:tcPr>
            <w:tcW w:w="680" w:type="dxa"/>
            <w:noWrap/>
            <w:vAlign w:val="bottom"/>
            <w:hideMark/>
          </w:tcPr>
          <w:p w14:paraId="6BC9CFF2" w14:textId="77777777" w:rsidR="00C50A95" w:rsidRPr="00D016EC" w:rsidRDefault="00C50A95" w:rsidP="00416506">
            <w:pPr>
              <w:pStyle w:val="tabletext11"/>
              <w:jc w:val="center"/>
              <w:rPr>
                <w:ins w:id="13472" w:author="Author"/>
              </w:rPr>
            </w:pPr>
            <w:ins w:id="13473" w:author="Author">
              <w:r w:rsidRPr="00D016EC">
                <w:t xml:space="preserve">0.95 </w:t>
              </w:r>
            </w:ins>
          </w:p>
        </w:tc>
        <w:tc>
          <w:tcPr>
            <w:tcW w:w="900" w:type="dxa"/>
            <w:noWrap/>
            <w:vAlign w:val="bottom"/>
            <w:hideMark/>
          </w:tcPr>
          <w:p w14:paraId="383B6177" w14:textId="77777777" w:rsidR="00C50A95" w:rsidRPr="00D016EC" w:rsidRDefault="00C50A95" w:rsidP="00416506">
            <w:pPr>
              <w:pStyle w:val="tabletext11"/>
              <w:jc w:val="center"/>
              <w:rPr>
                <w:ins w:id="13474" w:author="Author"/>
              </w:rPr>
            </w:pPr>
            <w:ins w:id="13475" w:author="Author">
              <w:r w:rsidRPr="00D016EC">
                <w:t xml:space="preserve">0.95 </w:t>
              </w:r>
            </w:ins>
          </w:p>
        </w:tc>
        <w:tc>
          <w:tcPr>
            <w:tcW w:w="400" w:type="dxa"/>
            <w:noWrap/>
            <w:vAlign w:val="bottom"/>
            <w:hideMark/>
          </w:tcPr>
          <w:p w14:paraId="5916D118" w14:textId="77777777" w:rsidR="00C50A95" w:rsidRPr="00D016EC" w:rsidRDefault="00C50A95" w:rsidP="00416506">
            <w:pPr>
              <w:pStyle w:val="tabletext11"/>
              <w:jc w:val="center"/>
              <w:rPr>
                <w:ins w:id="13476" w:author="Author"/>
              </w:rPr>
            </w:pPr>
            <w:ins w:id="13477" w:author="Author">
              <w:r w:rsidRPr="00D016EC">
                <w:t xml:space="preserve">0.87 </w:t>
              </w:r>
            </w:ins>
          </w:p>
        </w:tc>
        <w:tc>
          <w:tcPr>
            <w:tcW w:w="400" w:type="dxa"/>
            <w:noWrap/>
            <w:vAlign w:val="bottom"/>
            <w:hideMark/>
          </w:tcPr>
          <w:p w14:paraId="5B606EC4" w14:textId="77777777" w:rsidR="00C50A95" w:rsidRPr="00D016EC" w:rsidRDefault="00C50A95" w:rsidP="00416506">
            <w:pPr>
              <w:pStyle w:val="tabletext11"/>
              <w:jc w:val="center"/>
              <w:rPr>
                <w:ins w:id="13478" w:author="Author"/>
              </w:rPr>
            </w:pPr>
            <w:ins w:id="13479" w:author="Author">
              <w:r w:rsidRPr="00D016EC">
                <w:t xml:space="preserve">0.82 </w:t>
              </w:r>
            </w:ins>
          </w:p>
        </w:tc>
        <w:tc>
          <w:tcPr>
            <w:tcW w:w="400" w:type="dxa"/>
            <w:noWrap/>
            <w:vAlign w:val="bottom"/>
            <w:hideMark/>
          </w:tcPr>
          <w:p w14:paraId="1D86485F" w14:textId="77777777" w:rsidR="00C50A95" w:rsidRPr="00D016EC" w:rsidRDefault="00C50A95" w:rsidP="00416506">
            <w:pPr>
              <w:pStyle w:val="tabletext11"/>
              <w:jc w:val="center"/>
              <w:rPr>
                <w:ins w:id="13480" w:author="Author"/>
              </w:rPr>
            </w:pPr>
            <w:ins w:id="13481" w:author="Author">
              <w:r w:rsidRPr="00D016EC">
                <w:t xml:space="preserve">0.76 </w:t>
              </w:r>
            </w:ins>
          </w:p>
        </w:tc>
        <w:tc>
          <w:tcPr>
            <w:tcW w:w="400" w:type="dxa"/>
            <w:noWrap/>
            <w:vAlign w:val="bottom"/>
            <w:hideMark/>
          </w:tcPr>
          <w:p w14:paraId="43931EF5" w14:textId="77777777" w:rsidR="00C50A95" w:rsidRPr="00D016EC" w:rsidRDefault="00C50A95" w:rsidP="00416506">
            <w:pPr>
              <w:pStyle w:val="tabletext11"/>
              <w:jc w:val="center"/>
              <w:rPr>
                <w:ins w:id="13482" w:author="Author"/>
              </w:rPr>
            </w:pPr>
            <w:ins w:id="13483" w:author="Author">
              <w:r w:rsidRPr="00D016EC">
                <w:t xml:space="preserve">0.60 </w:t>
              </w:r>
            </w:ins>
          </w:p>
        </w:tc>
        <w:tc>
          <w:tcPr>
            <w:tcW w:w="400" w:type="dxa"/>
            <w:noWrap/>
            <w:vAlign w:val="bottom"/>
            <w:hideMark/>
          </w:tcPr>
          <w:p w14:paraId="7E176A8D" w14:textId="77777777" w:rsidR="00C50A95" w:rsidRPr="00D016EC" w:rsidRDefault="00C50A95" w:rsidP="00416506">
            <w:pPr>
              <w:pStyle w:val="tabletext11"/>
              <w:jc w:val="center"/>
              <w:rPr>
                <w:ins w:id="13484" w:author="Author"/>
              </w:rPr>
            </w:pPr>
            <w:ins w:id="13485" w:author="Author">
              <w:r w:rsidRPr="00D016EC">
                <w:t xml:space="preserve">0.52 </w:t>
              </w:r>
            </w:ins>
          </w:p>
        </w:tc>
        <w:tc>
          <w:tcPr>
            <w:tcW w:w="400" w:type="dxa"/>
            <w:noWrap/>
            <w:vAlign w:val="bottom"/>
            <w:hideMark/>
          </w:tcPr>
          <w:p w14:paraId="635FA359" w14:textId="77777777" w:rsidR="00C50A95" w:rsidRPr="00D016EC" w:rsidRDefault="00C50A95" w:rsidP="00416506">
            <w:pPr>
              <w:pStyle w:val="tabletext11"/>
              <w:jc w:val="center"/>
              <w:rPr>
                <w:ins w:id="13486" w:author="Author"/>
              </w:rPr>
            </w:pPr>
            <w:ins w:id="13487" w:author="Author">
              <w:r w:rsidRPr="00D016EC">
                <w:t xml:space="preserve">0.44 </w:t>
              </w:r>
            </w:ins>
          </w:p>
        </w:tc>
        <w:tc>
          <w:tcPr>
            <w:tcW w:w="400" w:type="dxa"/>
            <w:noWrap/>
            <w:vAlign w:val="bottom"/>
            <w:hideMark/>
          </w:tcPr>
          <w:p w14:paraId="670A7E8C" w14:textId="77777777" w:rsidR="00C50A95" w:rsidRPr="00D016EC" w:rsidRDefault="00C50A95" w:rsidP="00416506">
            <w:pPr>
              <w:pStyle w:val="tabletext11"/>
              <w:jc w:val="center"/>
              <w:rPr>
                <w:ins w:id="13488" w:author="Author"/>
              </w:rPr>
            </w:pPr>
            <w:ins w:id="13489" w:author="Author">
              <w:r w:rsidRPr="00D016EC">
                <w:t xml:space="preserve">0.37 </w:t>
              </w:r>
            </w:ins>
          </w:p>
        </w:tc>
        <w:tc>
          <w:tcPr>
            <w:tcW w:w="400" w:type="dxa"/>
            <w:noWrap/>
            <w:vAlign w:val="bottom"/>
            <w:hideMark/>
          </w:tcPr>
          <w:p w14:paraId="18A5AC4F" w14:textId="77777777" w:rsidR="00C50A95" w:rsidRPr="00D016EC" w:rsidRDefault="00C50A95" w:rsidP="00416506">
            <w:pPr>
              <w:pStyle w:val="tabletext11"/>
              <w:jc w:val="center"/>
              <w:rPr>
                <w:ins w:id="13490" w:author="Author"/>
              </w:rPr>
            </w:pPr>
            <w:ins w:id="13491" w:author="Author">
              <w:r w:rsidRPr="00D016EC">
                <w:t xml:space="preserve">0.31 </w:t>
              </w:r>
            </w:ins>
          </w:p>
        </w:tc>
        <w:tc>
          <w:tcPr>
            <w:tcW w:w="400" w:type="dxa"/>
            <w:noWrap/>
            <w:vAlign w:val="bottom"/>
            <w:hideMark/>
          </w:tcPr>
          <w:p w14:paraId="26D0184F" w14:textId="77777777" w:rsidR="00C50A95" w:rsidRPr="00D016EC" w:rsidRDefault="00C50A95" w:rsidP="00416506">
            <w:pPr>
              <w:pStyle w:val="tabletext11"/>
              <w:jc w:val="center"/>
              <w:rPr>
                <w:ins w:id="13492" w:author="Author"/>
              </w:rPr>
            </w:pPr>
            <w:ins w:id="13493" w:author="Author">
              <w:r w:rsidRPr="00D016EC">
                <w:t xml:space="preserve">0.28 </w:t>
              </w:r>
            </w:ins>
          </w:p>
        </w:tc>
        <w:tc>
          <w:tcPr>
            <w:tcW w:w="400" w:type="dxa"/>
            <w:noWrap/>
            <w:vAlign w:val="bottom"/>
            <w:hideMark/>
          </w:tcPr>
          <w:p w14:paraId="18415EBA" w14:textId="77777777" w:rsidR="00C50A95" w:rsidRPr="00D016EC" w:rsidRDefault="00C50A95" w:rsidP="00416506">
            <w:pPr>
              <w:pStyle w:val="tabletext11"/>
              <w:jc w:val="center"/>
              <w:rPr>
                <w:ins w:id="13494" w:author="Author"/>
              </w:rPr>
            </w:pPr>
            <w:ins w:id="13495" w:author="Author">
              <w:r w:rsidRPr="00D016EC">
                <w:t xml:space="preserve">0.26 </w:t>
              </w:r>
            </w:ins>
          </w:p>
        </w:tc>
        <w:tc>
          <w:tcPr>
            <w:tcW w:w="400" w:type="dxa"/>
            <w:noWrap/>
            <w:vAlign w:val="bottom"/>
            <w:hideMark/>
          </w:tcPr>
          <w:p w14:paraId="1EDBB8C0" w14:textId="77777777" w:rsidR="00C50A95" w:rsidRPr="00D016EC" w:rsidRDefault="00C50A95" w:rsidP="00416506">
            <w:pPr>
              <w:pStyle w:val="tabletext11"/>
              <w:jc w:val="center"/>
              <w:rPr>
                <w:ins w:id="13496" w:author="Author"/>
              </w:rPr>
            </w:pPr>
            <w:ins w:id="13497" w:author="Author">
              <w:r w:rsidRPr="00D016EC">
                <w:t xml:space="preserve">0.24 </w:t>
              </w:r>
            </w:ins>
          </w:p>
        </w:tc>
        <w:tc>
          <w:tcPr>
            <w:tcW w:w="400" w:type="dxa"/>
            <w:noWrap/>
            <w:vAlign w:val="bottom"/>
            <w:hideMark/>
          </w:tcPr>
          <w:p w14:paraId="6E4B538C" w14:textId="77777777" w:rsidR="00C50A95" w:rsidRPr="00D016EC" w:rsidRDefault="00C50A95" w:rsidP="00416506">
            <w:pPr>
              <w:pStyle w:val="tabletext11"/>
              <w:jc w:val="center"/>
              <w:rPr>
                <w:ins w:id="13498" w:author="Author"/>
              </w:rPr>
            </w:pPr>
            <w:ins w:id="13499" w:author="Author">
              <w:r w:rsidRPr="00D016EC">
                <w:t xml:space="preserve">0.22 </w:t>
              </w:r>
            </w:ins>
          </w:p>
        </w:tc>
        <w:tc>
          <w:tcPr>
            <w:tcW w:w="400" w:type="dxa"/>
            <w:noWrap/>
            <w:vAlign w:val="bottom"/>
            <w:hideMark/>
          </w:tcPr>
          <w:p w14:paraId="5AD10BBB" w14:textId="77777777" w:rsidR="00C50A95" w:rsidRPr="00D016EC" w:rsidRDefault="00C50A95" w:rsidP="00416506">
            <w:pPr>
              <w:pStyle w:val="tabletext11"/>
              <w:jc w:val="center"/>
              <w:rPr>
                <w:ins w:id="13500" w:author="Author"/>
              </w:rPr>
            </w:pPr>
            <w:ins w:id="13501" w:author="Author">
              <w:r w:rsidRPr="00D016EC">
                <w:t xml:space="preserve">0.20 </w:t>
              </w:r>
            </w:ins>
          </w:p>
        </w:tc>
        <w:tc>
          <w:tcPr>
            <w:tcW w:w="400" w:type="dxa"/>
            <w:noWrap/>
            <w:vAlign w:val="bottom"/>
            <w:hideMark/>
          </w:tcPr>
          <w:p w14:paraId="20BBF81A" w14:textId="77777777" w:rsidR="00C50A95" w:rsidRPr="00D016EC" w:rsidRDefault="00C50A95" w:rsidP="00416506">
            <w:pPr>
              <w:pStyle w:val="tabletext11"/>
              <w:jc w:val="center"/>
              <w:rPr>
                <w:ins w:id="13502" w:author="Author"/>
              </w:rPr>
            </w:pPr>
            <w:ins w:id="13503" w:author="Author">
              <w:r w:rsidRPr="00D016EC">
                <w:t xml:space="preserve">0.19 </w:t>
              </w:r>
            </w:ins>
          </w:p>
        </w:tc>
        <w:tc>
          <w:tcPr>
            <w:tcW w:w="400" w:type="dxa"/>
            <w:noWrap/>
            <w:vAlign w:val="bottom"/>
            <w:hideMark/>
          </w:tcPr>
          <w:p w14:paraId="6629B7E3" w14:textId="77777777" w:rsidR="00C50A95" w:rsidRPr="00D016EC" w:rsidRDefault="00C50A95" w:rsidP="00416506">
            <w:pPr>
              <w:pStyle w:val="tabletext11"/>
              <w:jc w:val="center"/>
              <w:rPr>
                <w:ins w:id="13504" w:author="Author"/>
              </w:rPr>
            </w:pPr>
            <w:ins w:id="13505" w:author="Author">
              <w:r w:rsidRPr="00D016EC">
                <w:t xml:space="preserve">0.17 </w:t>
              </w:r>
            </w:ins>
          </w:p>
        </w:tc>
        <w:tc>
          <w:tcPr>
            <w:tcW w:w="400" w:type="dxa"/>
            <w:noWrap/>
            <w:vAlign w:val="bottom"/>
            <w:hideMark/>
          </w:tcPr>
          <w:p w14:paraId="69807360" w14:textId="77777777" w:rsidR="00C50A95" w:rsidRPr="00D016EC" w:rsidRDefault="00C50A95" w:rsidP="00416506">
            <w:pPr>
              <w:pStyle w:val="tabletext11"/>
              <w:jc w:val="center"/>
              <w:rPr>
                <w:ins w:id="13506" w:author="Author"/>
              </w:rPr>
            </w:pPr>
            <w:ins w:id="13507" w:author="Author">
              <w:r w:rsidRPr="00D016EC">
                <w:t xml:space="preserve">0.16 </w:t>
              </w:r>
            </w:ins>
          </w:p>
        </w:tc>
        <w:tc>
          <w:tcPr>
            <w:tcW w:w="400" w:type="dxa"/>
            <w:noWrap/>
            <w:vAlign w:val="bottom"/>
            <w:hideMark/>
          </w:tcPr>
          <w:p w14:paraId="7FD72A00" w14:textId="77777777" w:rsidR="00C50A95" w:rsidRPr="00D016EC" w:rsidRDefault="00C50A95" w:rsidP="00416506">
            <w:pPr>
              <w:pStyle w:val="tabletext11"/>
              <w:jc w:val="center"/>
              <w:rPr>
                <w:ins w:id="13508" w:author="Author"/>
              </w:rPr>
            </w:pPr>
            <w:ins w:id="13509" w:author="Author">
              <w:r w:rsidRPr="00D016EC">
                <w:t xml:space="preserve">0.15 </w:t>
              </w:r>
            </w:ins>
          </w:p>
        </w:tc>
        <w:tc>
          <w:tcPr>
            <w:tcW w:w="400" w:type="dxa"/>
            <w:noWrap/>
            <w:vAlign w:val="bottom"/>
            <w:hideMark/>
          </w:tcPr>
          <w:p w14:paraId="7C733310" w14:textId="77777777" w:rsidR="00C50A95" w:rsidRPr="00D016EC" w:rsidRDefault="00C50A95" w:rsidP="00416506">
            <w:pPr>
              <w:pStyle w:val="tabletext11"/>
              <w:jc w:val="center"/>
              <w:rPr>
                <w:ins w:id="13510" w:author="Author"/>
              </w:rPr>
            </w:pPr>
            <w:ins w:id="13511" w:author="Author">
              <w:r w:rsidRPr="00D016EC">
                <w:t xml:space="preserve">0.13 </w:t>
              </w:r>
            </w:ins>
          </w:p>
        </w:tc>
        <w:tc>
          <w:tcPr>
            <w:tcW w:w="400" w:type="dxa"/>
            <w:noWrap/>
            <w:vAlign w:val="bottom"/>
            <w:hideMark/>
          </w:tcPr>
          <w:p w14:paraId="6A7AF0C2" w14:textId="77777777" w:rsidR="00C50A95" w:rsidRPr="00D016EC" w:rsidRDefault="00C50A95" w:rsidP="00416506">
            <w:pPr>
              <w:pStyle w:val="tabletext11"/>
              <w:jc w:val="center"/>
              <w:rPr>
                <w:ins w:id="13512" w:author="Author"/>
              </w:rPr>
            </w:pPr>
            <w:ins w:id="13513" w:author="Author">
              <w:r w:rsidRPr="00D016EC">
                <w:t xml:space="preserve">0.12 </w:t>
              </w:r>
            </w:ins>
          </w:p>
        </w:tc>
        <w:tc>
          <w:tcPr>
            <w:tcW w:w="400" w:type="dxa"/>
            <w:noWrap/>
            <w:vAlign w:val="bottom"/>
            <w:hideMark/>
          </w:tcPr>
          <w:p w14:paraId="09733DBD" w14:textId="77777777" w:rsidR="00C50A95" w:rsidRPr="00D016EC" w:rsidRDefault="00C50A95" w:rsidP="00416506">
            <w:pPr>
              <w:pStyle w:val="tabletext11"/>
              <w:jc w:val="center"/>
              <w:rPr>
                <w:ins w:id="13514" w:author="Author"/>
              </w:rPr>
            </w:pPr>
            <w:ins w:id="13515" w:author="Author">
              <w:r w:rsidRPr="00D016EC">
                <w:t xml:space="preserve">0.11 </w:t>
              </w:r>
            </w:ins>
          </w:p>
        </w:tc>
        <w:tc>
          <w:tcPr>
            <w:tcW w:w="440" w:type="dxa"/>
            <w:noWrap/>
            <w:vAlign w:val="bottom"/>
            <w:hideMark/>
          </w:tcPr>
          <w:p w14:paraId="2514276C" w14:textId="77777777" w:rsidR="00C50A95" w:rsidRPr="00D016EC" w:rsidRDefault="00C50A95" w:rsidP="00416506">
            <w:pPr>
              <w:pStyle w:val="tabletext11"/>
              <w:jc w:val="center"/>
              <w:rPr>
                <w:ins w:id="13516" w:author="Author"/>
              </w:rPr>
            </w:pPr>
            <w:ins w:id="13517" w:author="Author">
              <w:r w:rsidRPr="00D016EC">
                <w:t xml:space="preserve">0.10 </w:t>
              </w:r>
            </w:ins>
          </w:p>
        </w:tc>
        <w:tc>
          <w:tcPr>
            <w:tcW w:w="400" w:type="dxa"/>
            <w:noWrap/>
            <w:vAlign w:val="bottom"/>
            <w:hideMark/>
          </w:tcPr>
          <w:p w14:paraId="113910B6" w14:textId="77777777" w:rsidR="00C50A95" w:rsidRPr="00D016EC" w:rsidRDefault="00C50A95" w:rsidP="00416506">
            <w:pPr>
              <w:pStyle w:val="tabletext11"/>
              <w:jc w:val="center"/>
              <w:rPr>
                <w:ins w:id="13518" w:author="Author"/>
              </w:rPr>
            </w:pPr>
            <w:ins w:id="13519" w:author="Author">
              <w:r w:rsidRPr="00D016EC">
                <w:t xml:space="preserve">0.10 </w:t>
              </w:r>
            </w:ins>
          </w:p>
        </w:tc>
        <w:tc>
          <w:tcPr>
            <w:tcW w:w="400" w:type="dxa"/>
            <w:noWrap/>
            <w:vAlign w:val="bottom"/>
            <w:hideMark/>
          </w:tcPr>
          <w:p w14:paraId="5542CB9D" w14:textId="77777777" w:rsidR="00C50A95" w:rsidRPr="00D016EC" w:rsidRDefault="00C50A95" w:rsidP="00416506">
            <w:pPr>
              <w:pStyle w:val="tabletext11"/>
              <w:jc w:val="center"/>
              <w:rPr>
                <w:ins w:id="13520" w:author="Author"/>
              </w:rPr>
            </w:pPr>
            <w:ins w:id="13521" w:author="Author">
              <w:r w:rsidRPr="00D016EC">
                <w:t xml:space="preserve">0.09 </w:t>
              </w:r>
            </w:ins>
          </w:p>
        </w:tc>
        <w:tc>
          <w:tcPr>
            <w:tcW w:w="400" w:type="dxa"/>
            <w:noWrap/>
            <w:vAlign w:val="bottom"/>
            <w:hideMark/>
          </w:tcPr>
          <w:p w14:paraId="7E8A3A65" w14:textId="77777777" w:rsidR="00C50A95" w:rsidRPr="00D016EC" w:rsidRDefault="00C50A95" w:rsidP="00416506">
            <w:pPr>
              <w:pStyle w:val="tabletext11"/>
              <w:jc w:val="center"/>
              <w:rPr>
                <w:ins w:id="13522" w:author="Author"/>
              </w:rPr>
            </w:pPr>
            <w:ins w:id="13523" w:author="Author">
              <w:r w:rsidRPr="00D016EC">
                <w:t xml:space="preserve">0.08 </w:t>
              </w:r>
            </w:ins>
          </w:p>
        </w:tc>
        <w:tc>
          <w:tcPr>
            <w:tcW w:w="400" w:type="dxa"/>
            <w:noWrap/>
            <w:vAlign w:val="bottom"/>
            <w:hideMark/>
          </w:tcPr>
          <w:p w14:paraId="17EF3845" w14:textId="77777777" w:rsidR="00C50A95" w:rsidRPr="00D016EC" w:rsidRDefault="00C50A95" w:rsidP="00416506">
            <w:pPr>
              <w:pStyle w:val="tabletext11"/>
              <w:jc w:val="center"/>
              <w:rPr>
                <w:ins w:id="13524" w:author="Author"/>
              </w:rPr>
            </w:pPr>
            <w:ins w:id="13525" w:author="Author">
              <w:r w:rsidRPr="00D016EC">
                <w:t xml:space="preserve">0.07 </w:t>
              </w:r>
            </w:ins>
          </w:p>
        </w:tc>
        <w:tc>
          <w:tcPr>
            <w:tcW w:w="460" w:type="dxa"/>
            <w:noWrap/>
            <w:vAlign w:val="bottom"/>
            <w:hideMark/>
          </w:tcPr>
          <w:p w14:paraId="4F4E610B" w14:textId="77777777" w:rsidR="00C50A95" w:rsidRPr="00D016EC" w:rsidRDefault="00C50A95" w:rsidP="00416506">
            <w:pPr>
              <w:pStyle w:val="tabletext11"/>
              <w:jc w:val="center"/>
              <w:rPr>
                <w:ins w:id="13526" w:author="Author"/>
              </w:rPr>
            </w:pPr>
            <w:ins w:id="13527" w:author="Author">
              <w:r w:rsidRPr="00D016EC">
                <w:t xml:space="preserve">0.07 </w:t>
              </w:r>
            </w:ins>
          </w:p>
        </w:tc>
      </w:tr>
      <w:tr w:rsidR="00C50A95" w:rsidRPr="00D016EC" w14:paraId="2BFB0C14" w14:textId="77777777" w:rsidTr="00416506">
        <w:trPr>
          <w:trHeight w:val="190"/>
          <w:ins w:id="13528" w:author="Author"/>
        </w:trPr>
        <w:tc>
          <w:tcPr>
            <w:tcW w:w="200" w:type="dxa"/>
            <w:tcBorders>
              <w:right w:val="nil"/>
            </w:tcBorders>
            <w:vAlign w:val="bottom"/>
          </w:tcPr>
          <w:p w14:paraId="18554533" w14:textId="77777777" w:rsidR="00C50A95" w:rsidRPr="00D016EC" w:rsidRDefault="00C50A95" w:rsidP="00416506">
            <w:pPr>
              <w:pStyle w:val="tabletext11"/>
              <w:jc w:val="right"/>
              <w:rPr>
                <w:ins w:id="13529" w:author="Author"/>
              </w:rPr>
            </w:pPr>
          </w:p>
        </w:tc>
        <w:tc>
          <w:tcPr>
            <w:tcW w:w="1580" w:type="dxa"/>
            <w:tcBorders>
              <w:left w:val="nil"/>
            </w:tcBorders>
            <w:vAlign w:val="bottom"/>
            <w:hideMark/>
          </w:tcPr>
          <w:p w14:paraId="1A4C7C43" w14:textId="77777777" w:rsidR="00C50A95" w:rsidRPr="00D016EC" w:rsidRDefault="00C50A95" w:rsidP="00416506">
            <w:pPr>
              <w:pStyle w:val="tabletext11"/>
              <w:tabs>
                <w:tab w:val="decimal" w:pos="640"/>
              </w:tabs>
              <w:rPr>
                <w:ins w:id="13530" w:author="Author"/>
              </w:rPr>
            </w:pPr>
            <w:ins w:id="13531" w:author="Author">
              <w:r w:rsidRPr="00D016EC">
                <w:t>10,000 to 11,999</w:t>
              </w:r>
            </w:ins>
          </w:p>
        </w:tc>
        <w:tc>
          <w:tcPr>
            <w:tcW w:w="680" w:type="dxa"/>
            <w:noWrap/>
            <w:vAlign w:val="bottom"/>
            <w:hideMark/>
          </w:tcPr>
          <w:p w14:paraId="0347DBCD" w14:textId="77777777" w:rsidR="00C50A95" w:rsidRPr="00D016EC" w:rsidRDefault="00C50A95" w:rsidP="00416506">
            <w:pPr>
              <w:pStyle w:val="tabletext11"/>
              <w:jc w:val="center"/>
              <w:rPr>
                <w:ins w:id="13532" w:author="Author"/>
              </w:rPr>
            </w:pPr>
            <w:ins w:id="13533" w:author="Author">
              <w:r w:rsidRPr="00D016EC">
                <w:t xml:space="preserve">0.95 </w:t>
              </w:r>
            </w:ins>
          </w:p>
        </w:tc>
        <w:tc>
          <w:tcPr>
            <w:tcW w:w="900" w:type="dxa"/>
            <w:noWrap/>
            <w:vAlign w:val="bottom"/>
            <w:hideMark/>
          </w:tcPr>
          <w:p w14:paraId="76C8098E" w14:textId="77777777" w:rsidR="00C50A95" w:rsidRPr="00D016EC" w:rsidRDefault="00C50A95" w:rsidP="00416506">
            <w:pPr>
              <w:pStyle w:val="tabletext11"/>
              <w:jc w:val="center"/>
              <w:rPr>
                <w:ins w:id="13534" w:author="Author"/>
              </w:rPr>
            </w:pPr>
            <w:ins w:id="13535" w:author="Author">
              <w:r w:rsidRPr="00D016EC">
                <w:t xml:space="preserve">0.95 </w:t>
              </w:r>
            </w:ins>
          </w:p>
        </w:tc>
        <w:tc>
          <w:tcPr>
            <w:tcW w:w="400" w:type="dxa"/>
            <w:noWrap/>
            <w:vAlign w:val="bottom"/>
            <w:hideMark/>
          </w:tcPr>
          <w:p w14:paraId="732394BB" w14:textId="77777777" w:rsidR="00C50A95" w:rsidRPr="00D016EC" w:rsidRDefault="00C50A95" w:rsidP="00416506">
            <w:pPr>
              <w:pStyle w:val="tabletext11"/>
              <w:jc w:val="center"/>
              <w:rPr>
                <w:ins w:id="13536" w:author="Author"/>
              </w:rPr>
            </w:pPr>
            <w:ins w:id="13537" w:author="Author">
              <w:r w:rsidRPr="00D016EC">
                <w:t xml:space="preserve">0.87 </w:t>
              </w:r>
            </w:ins>
          </w:p>
        </w:tc>
        <w:tc>
          <w:tcPr>
            <w:tcW w:w="400" w:type="dxa"/>
            <w:noWrap/>
            <w:vAlign w:val="bottom"/>
            <w:hideMark/>
          </w:tcPr>
          <w:p w14:paraId="370DBC5A" w14:textId="77777777" w:rsidR="00C50A95" w:rsidRPr="00D016EC" w:rsidRDefault="00C50A95" w:rsidP="00416506">
            <w:pPr>
              <w:pStyle w:val="tabletext11"/>
              <w:jc w:val="center"/>
              <w:rPr>
                <w:ins w:id="13538" w:author="Author"/>
              </w:rPr>
            </w:pPr>
            <w:ins w:id="13539" w:author="Author">
              <w:r w:rsidRPr="00D016EC">
                <w:t xml:space="preserve">0.82 </w:t>
              </w:r>
            </w:ins>
          </w:p>
        </w:tc>
        <w:tc>
          <w:tcPr>
            <w:tcW w:w="400" w:type="dxa"/>
            <w:noWrap/>
            <w:vAlign w:val="bottom"/>
            <w:hideMark/>
          </w:tcPr>
          <w:p w14:paraId="24FF8A42" w14:textId="77777777" w:rsidR="00C50A95" w:rsidRPr="00D016EC" w:rsidRDefault="00C50A95" w:rsidP="00416506">
            <w:pPr>
              <w:pStyle w:val="tabletext11"/>
              <w:jc w:val="center"/>
              <w:rPr>
                <w:ins w:id="13540" w:author="Author"/>
              </w:rPr>
            </w:pPr>
            <w:ins w:id="13541" w:author="Author">
              <w:r w:rsidRPr="00D016EC">
                <w:t xml:space="preserve">0.76 </w:t>
              </w:r>
            </w:ins>
          </w:p>
        </w:tc>
        <w:tc>
          <w:tcPr>
            <w:tcW w:w="400" w:type="dxa"/>
            <w:noWrap/>
            <w:vAlign w:val="bottom"/>
            <w:hideMark/>
          </w:tcPr>
          <w:p w14:paraId="7A67DD57" w14:textId="77777777" w:rsidR="00C50A95" w:rsidRPr="00D016EC" w:rsidRDefault="00C50A95" w:rsidP="00416506">
            <w:pPr>
              <w:pStyle w:val="tabletext11"/>
              <w:jc w:val="center"/>
              <w:rPr>
                <w:ins w:id="13542" w:author="Author"/>
              </w:rPr>
            </w:pPr>
            <w:ins w:id="13543" w:author="Author">
              <w:r w:rsidRPr="00D016EC">
                <w:t xml:space="preserve">0.60 </w:t>
              </w:r>
            </w:ins>
          </w:p>
        </w:tc>
        <w:tc>
          <w:tcPr>
            <w:tcW w:w="400" w:type="dxa"/>
            <w:noWrap/>
            <w:vAlign w:val="bottom"/>
            <w:hideMark/>
          </w:tcPr>
          <w:p w14:paraId="7DA34ADD" w14:textId="77777777" w:rsidR="00C50A95" w:rsidRPr="00D016EC" w:rsidRDefault="00C50A95" w:rsidP="00416506">
            <w:pPr>
              <w:pStyle w:val="tabletext11"/>
              <w:jc w:val="center"/>
              <w:rPr>
                <w:ins w:id="13544" w:author="Author"/>
              </w:rPr>
            </w:pPr>
            <w:ins w:id="13545" w:author="Author">
              <w:r w:rsidRPr="00D016EC">
                <w:t xml:space="preserve">0.52 </w:t>
              </w:r>
            </w:ins>
          </w:p>
        </w:tc>
        <w:tc>
          <w:tcPr>
            <w:tcW w:w="400" w:type="dxa"/>
            <w:noWrap/>
            <w:vAlign w:val="bottom"/>
            <w:hideMark/>
          </w:tcPr>
          <w:p w14:paraId="7C7BEEA7" w14:textId="77777777" w:rsidR="00C50A95" w:rsidRPr="00D016EC" w:rsidRDefault="00C50A95" w:rsidP="00416506">
            <w:pPr>
              <w:pStyle w:val="tabletext11"/>
              <w:jc w:val="center"/>
              <w:rPr>
                <w:ins w:id="13546" w:author="Author"/>
              </w:rPr>
            </w:pPr>
            <w:ins w:id="13547" w:author="Author">
              <w:r w:rsidRPr="00D016EC">
                <w:t xml:space="preserve">0.44 </w:t>
              </w:r>
            </w:ins>
          </w:p>
        </w:tc>
        <w:tc>
          <w:tcPr>
            <w:tcW w:w="400" w:type="dxa"/>
            <w:noWrap/>
            <w:vAlign w:val="bottom"/>
            <w:hideMark/>
          </w:tcPr>
          <w:p w14:paraId="397F6BF0" w14:textId="77777777" w:rsidR="00C50A95" w:rsidRPr="00D016EC" w:rsidRDefault="00C50A95" w:rsidP="00416506">
            <w:pPr>
              <w:pStyle w:val="tabletext11"/>
              <w:jc w:val="center"/>
              <w:rPr>
                <w:ins w:id="13548" w:author="Author"/>
              </w:rPr>
            </w:pPr>
            <w:ins w:id="13549" w:author="Author">
              <w:r w:rsidRPr="00D016EC">
                <w:t xml:space="preserve">0.37 </w:t>
              </w:r>
            </w:ins>
          </w:p>
        </w:tc>
        <w:tc>
          <w:tcPr>
            <w:tcW w:w="400" w:type="dxa"/>
            <w:noWrap/>
            <w:vAlign w:val="bottom"/>
            <w:hideMark/>
          </w:tcPr>
          <w:p w14:paraId="685CA5FC" w14:textId="77777777" w:rsidR="00C50A95" w:rsidRPr="00D016EC" w:rsidRDefault="00C50A95" w:rsidP="00416506">
            <w:pPr>
              <w:pStyle w:val="tabletext11"/>
              <w:jc w:val="center"/>
              <w:rPr>
                <w:ins w:id="13550" w:author="Author"/>
              </w:rPr>
            </w:pPr>
            <w:ins w:id="13551" w:author="Author">
              <w:r w:rsidRPr="00D016EC">
                <w:t xml:space="preserve">0.32 </w:t>
              </w:r>
            </w:ins>
          </w:p>
        </w:tc>
        <w:tc>
          <w:tcPr>
            <w:tcW w:w="400" w:type="dxa"/>
            <w:noWrap/>
            <w:vAlign w:val="bottom"/>
            <w:hideMark/>
          </w:tcPr>
          <w:p w14:paraId="45589F8B" w14:textId="77777777" w:rsidR="00C50A95" w:rsidRPr="00D016EC" w:rsidRDefault="00C50A95" w:rsidP="00416506">
            <w:pPr>
              <w:pStyle w:val="tabletext11"/>
              <w:jc w:val="center"/>
              <w:rPr>
                <w:ins w:id="13552" w:author="Author"/>
              </w:rPr>
            </w:pPr>
            <w:ins w:id="13553" w:author="Author">
              <w:r w:rsidRPr="00D016EC">
                <w:t xml:space="preserve">0.29 </w:t>
              </w:r>
            </w:ins>
          </w:p>
        </w:tc>
        <w:tc>
          <w:tcPr>
            <w:tcW w:w="400" w:type="dxa"/>
            <w:noWrap/>
            <w:vAlign w:val="bottom"/>
            <w:hideMark/>
          </w:tcPr>
          <w:p w14:paraId="73ED8005" w14:textId="77777777" w:rsidR="00C50A95" w:rsidRPr="00D016EC" w:rsidRDefault="00C50A95" w:rsidP="00416506">
            <w:pPr>
              <w:pStyle w:val="tabletext11"/>
              <w:jc w:val="center"/>
              <w:rPr>
                <w:ins w:id="13554" w:author="Author"/>
              </w:rPr>
            </w:pPr>
            <w:ins w:id="13555" w:author="Author">
              <w:r w:rsidRPr="00D016EC">
                <w:t xml:space="preserve">0.27 </w:t>
              </w:r>
            </w:ins>
          </w:p>
        </w:tc>
        <w:tc>
          <w:tcPr>
            <w:tcW w:w="400" w:type="dxa"/>
            <w:noWrap/>
            <w:vAlign w:val="bottom"/>
            <w:hideMark/>
          </w:tcPr>
          <w:p w14:paraId="79552890" w14:textId="77777777" w:rsidR="00C50A95" w:rsidRPr="00D016EC" w:rsidRDefault="00C50A95" w:rsidP="00416506">
            <w:pPr>
              <w:pStyle w:val="tabletext11"/>
              <w:jc w:val="center"/>
              <w:rPr>
                <w:ins w:id="13556" w:author="Author"/>
              </w:rPr>
            </w:pPr>
            <w:ins w:id="13557" w:author="Author">
              <w:r w:rsidRPr="00D016EC">
                <w:t xml:space="preserve">0.25 </w:t>
              </w:r>
            </w:ins>
          </w:p>
        </w:tc>
        <w:tc>
          <w:tcPr>
            <w:tcW w:w="400" w:type="dxa"/>
            <w:noWrap/>
            <w:vAlign w:val="bottom"/>
            <w:hideMark/>
          </w:tcPr>
          <w:p w14:paraId="53021A1E" w14:textId="77777777" w:rsidR="00C50A95" w:rsidRPr="00D016EC" w:rsidRDefault="00C50A95" w:rsidP="00416506">
            <w:pPr>
              <w:pStyle w:val="tabletext11"/>
              <w:jc w:val="center"/>
              <w:rPr>
                <w:ins w:id="13558" w:author="Author"/>
              </w:rPr>
            </w:pPr>
            <w:ins w:id="13559" w:author="Author">
              <w:r w:rsidRPr="00D016EC">
                <w:t xml:space="preserve">0.23 </w:t>
              </w:r>
            </w:ins>
          </w:p>
        </w:tc>
        <w:tc>
          <w:tcPr>
            <w:tcW w:w="400" w:type="dxa"/>
            <w:noWrap/>
            <w:vAlign w:val="bottom"/>
            <w:hideMark/>
          </w:tcPr>
          <w:p w14:paraId="12B0C9D7" w14:textId="77777777" w:rsidR="00C50A95" w:rsidRPr="00D016EC" w:rsidRDefault="00C50A95" w:rsidP="00416506">
            <w:pPr>
              <w:pStyle w:val="tabletext11"/>
              <w:jc w:val="center"/>
              <w:rPr>
                <w:ins w:id="13560" w:author="Author"/>
              </w:rPr>
            </w:pPr>
            <w:ins w:id="13561" w:author="Author">
              <w:r w:rsidRPr="00D016EC">
                <w:t xml:space="preserve">0.22 </w:t>
              </w:r>
            </w:ins>
          </w:p>
        </w:tc>
        <w:tc>
          <w:tcPr>
            <w:tcW w:w="400" w:type="dxa"/>
            <w:noWrap/>
            <w:vAlign w:val="bottom"/>
            <w:hideMark/>
          </w:tcPr>
          <w:p w14:paraId="233C07E3" w14:textId="77777777" w:rsidR="00C50A95" w:rsidRPr="00D016EC" w:rsidRDefault="00C50A95" w:rsidP="00416506">
            <w:pPr>
              <w:pStyle w:val="tabletext11"/>
              <w:jc w:val="center"/>
              <w:rPr>
                <w:ins w:id="13562" w:author="Author"/>
              </w:rPr>
            </w:pPr>
            <w:ins w:id="13563" w:author="Author">
              <w:r w:rsidRPr="00D016EC">
                <w:t xml:space="preserve">0.20 </w:t>
              </w:r>
            </w:ins>
          </w:p>
        </w:tc>
        <w:tc>
          <w:tcPr>
            <w:tcW w:w="400" w:type="dxa"/>
            <w:noWrap/>
            <w:vAlign w:val="bottom"/>
            <w:hideMark/>
          </w:tcPr>
          <w:p w14:paraId="51074D94" w14:textId="77777777" w:rsidR="00C50A95" w:rsidRPr="00D016EC" w:rsidRDefault="00C50A95" w:rsidP="00416506">
            <w:pPr>
              <w:pStyle w:val="tabletext11"/>
              <w:jc w:val="center"/>
              <w:rPr>
                <w:ins w:id="13564" w:author="Author"/>
              </w:rPr>
            </w:pPr>
            <w:ins w:id="13565" w:author="Author">
              <w:r w:rsidRPr="00D016EC">
                <w:t xml:space="preserve">0.19 </w:t>
              </w:r>
            </w:ins>
          </w:p>
        </w:tc>
        <w:tc>
          <w:tcPr>
            <w:tcW w:w="400" w:type="dxa"/>
            <w:noWrap/>
            <w:vAlign w:val="bottom"/>
            <w:hideMark/>
          </w:tcPr>
          <w:p w14:paraId="203816DC" w14:textId="77777777" w:rsidR="00C50A95" w:rsidRPr="00D016EC" w:rsidRDefault="00C50A95" w:rsidP="00416506">
            <w:pPr>
              <w:pStyle w:val="tabletext11"/>
              <w:jc w:val="center"/>
              <w:rPr>
                <w:ins w:id="13566" w:author="Author"/>
              </w:rPr>
            </w:pPr>
            <w:ins w:id="13567" w:author="Author">
              <w:r w:rsidRPr="00D016EC">
                <w:t xml:space="preserve">0.17 </w:t>
              </w:r>
            </w:ins>
          </w:p>
        </w:tc>
        <w:tc>
          <w:tcPr>
            <w:tcW w:w="400" w:type="dxa"/>
            <w:noWrap/>
            <w:vAlign w:val="bottom"/>
            <w:hideMark/>
          </w:tcPr>
          <w:p w14:paraId="22D1C593" w14:textId="77777777" w:rsidR="00C50A95" w:rsidRPr="00D016EC" w:rsidRDefault="00C50A95" w:rsidP="00416506">
            <w:pPr>
              <w:pStyle w:val="tabletext11"/>
              <w:jc w:val="center"/>
              <w:rPr>
                <w:ins w:id="13568" w:author="Author"/>
              </w:rPr>
            </w:pPr>
            <w:ins w:id="13569" w:author="Author">
              <w:r w:rsidRPr="00D016EC">
                <w:t xml:space="preserve">0.16 </w:t>
              </w:r>
            </w:ins>
          </w:p>
        </w:tc>
        <w:tc>
          <w:tcPr>
            <w:tcW w:w="400" w:type="dxa"/>
            <w:noWrap/>
            <w:vAlign w:val="bottom"/>
            <w:hideMark/>
          </w:tcPr>
          <w:p w14:paraId="64954F19" w14:textId="77777777" w:rsidR="00C50A95" w:rsidRPr="00D016EC" w:rsidRDefault="00C50A95" w:rsidP="00416506">
            <w:pPr>
              <w:pStyle w:val="tabletext11"/>
              <w:jc w:val="center"/>
              <w:rPr>
                <w:ins w:id="13570" w:author="Author"/>
              </w:rPr>
            </w:pPr>
            <w:ins w:id="13571" w:author="Author">
              <w:r w:rsidRPr="00D016EC">
                <w:t xml:space="preserve">0.15 </w:t>
              </w:r>
            </w:ins>
          </w:p>
        </w:tc>
        <w:tc>
          <w:tcPr>
            <w:tcW w:w="400" w:type="dxa"/>
            <w:noWrap/>
            <w:vAlign w:val="bottom"/>
            <w:hideMark/>
          </w:tcPr>
          <w:p w14:paraId="4F0862D9" w14:textId="77777777" w:rsidR="00C50A95" w:rsidRPr="00D016EC" w:rsidRDefault="00C50A95" w:rsidP="00416506">
            <w:pPr>
              <w:pStyle w:val="tabletext11"/>
              <w:jc w:val="center"/>
              <w:rPr>
                <w:ins w:id="13572" w:author="Author"/>
              </w:rPr>
            </w:pPr>
            <w:ins w:id="13573" w:author="Author">
              <w:r w:rsidRPr="00D016EC">
                <w:t xml:space="preserve">0.14 </w:t>
              </w:r>
            </w:ins>
          </w:p>
        </w:tc>
        <w:tc>
          <w:tcPr>
            <w:tcW w:w="400" w:type="dxa"/>
            <w:noWrap/>
            <w:vAlign w:val="bottom"/>
            <w:hideMark/>
          </w:tcPr>
          <w:p w14:paraId="0FC506D6" w14:textId="77777777" w:rsidR="00C50A95" w:rsidRPr="00D016EC" w:rsidRDefault="00C50A95" w:rsidP="00416506">
            <w:pPr>
              <w:pStyle w:val="tabletext11"/>
              <w:jc w:val="center"/>
              <w:rPr>
                <w:ins w:id="13574" w:author="Author"/>
              </w:rPr>
            </w:pPr>
            <w:ins w:id="13575" w:author="Author">
              <w:r w:rsidRPr="00D016EC">
                <w:t xml:space="preserve">0.13 </w:t>
              </w:r>
            </w:ins>
          </w:p>
        </w:tc>
        <w:tc>
          <w:tcPr>
            <w:tcW w:w="440" w:type="dxa"/>
            <w:noWrap/>
            <w:vAlign w:val="bottom"/>
            <w:hideMark/>
          </w:tcPr>
          <w:p w14:paraId="14A3F7B7" w14:textId="77777777" w:rsidR="00C50A95" w:rsidRPr="00D016EC" w:rsidRDefault="00C50A95" w:rsidP="00416506">
            <w:pPr>
              <w:pStyle w:val="tabletext11"/>
              <w:jc w:val="center"/>
              <w:rPr>
                <w:ins w:id="13576" w:author="Author"/>
              </w:rPr>
            </w:pPr>
            <w:ins w:id="13577" w:author="Author">
              <w:r w:rsidRPr="00D016EC">
                <w:t xml:space="preserve">0.12 </w:t>
              </w:r>
            </w:ins>
          </w:p>
        </w:tc>
        <w:tc>
          <w:tcPr>
            <w:tcW w:w="400" w:type="dxa"/>
            <w:noWrap/>
            <w:vAlign w:val="bottom"/>
            <w:hideMark/>
          </w:tcPr>
          <w:p w14:paraId="7162F541" w14:textId="77777777" w:rsidR="00C50A95" w:rsidRPr="00D016EC" w:rsidRDefault="00C50A95" w:rsidP="00416506">
            <w:pPr>
              <w:pStyle w:val="tabletext11"/>
              <w:jc w:val="center"/>
              <w:rPr>
                <w:ins w:id="13578" w:author="Author"/>
              </w:rPr>
            </w:pPr>
            <w:ins w:id="13579" w:author="Author">
              <w:r w:rsidRPr="00D016EC">
                <w:t xml:space="preserve">0.11 </w:t>
              </w:r>
            </w:ins>
          </w:p>
        </w:tc>
        <w:tc>
          <w:tcPr>
            <w:tcW w:w="400" w:type="dxa"/>
            <w:noWrap/>
            <w:vAlign w:val="bottom"/>
            <w:hideMark/>
          </w:tcPr>
          <w:p w14:paraId="7C67AD47" w14:textId="77777777" w:rsidR="00C50A95" w:rsidRPr="00D016EC" w:rsidRDefault="00C50A95" w:rsidP="00416506">
            <w:pPr>
              <w:pStyle w:val="tabletext11"/>
              <w:jc w:val="center"/>
              <w:rPr>
                <w:ins w:id="13580" w:author="Author"/>
              </w:rPr>
            </w:pPr>
            <w:ins w:id="13581" w:author="Author">
              <w:r w:rsidRPr="00D016EC">
                <w:t xml:space="preserve">0.10 </w:t>
              </w:r>
            </w:ins>
          </w:p>
        </w:tc>
        <w:tc>
          <w:tcPr>
            <w:tcW w:w="400" w:type="dxa"/>
            <w:noWrap/>
            <w:vAlign w:val="bottom"/>
            <w:hideMark/>
          </w:tcPr>
          <w:p w14:paraId="306F87F0" w14:textId="77777777" w:rsidR="00C50A95" w:rsidRPr="00D016EC" w:rsidRDefault="00C50A95" w:rsidP="00416506">
            <w:pPr>
              <w:pStyle w:val="tabletext11"/>
              <w:jc w:val="center"/>
              <w:rPr>
                <w:ins w:id="13582" w:author="Author"/>
              </w:rPr>
            </w:pPr>
            <w:ins w:id="13583" w:author="Author">
              <w:r w:rsidRPr="00D016EC">
                <w:t xml:space="preserve">0.10 </w:t>
              </w:r>
            </w:ins>
          </w:p>
        </w:tc>
        <w:tc>
          <w:tcPr>
            <w:tcW w:w="400" w:type="dxa"/>
            <w:noWrap/>
            <w:vAlign w:val="bottom"/>
            <w:hideMark/>
          </w:tcPr>
          <w:p w14:paraId="41BEC181" w14:textId="77777777" w:rsidR="00C50A95" w:rsidRPr="00D016EC" w:rsidRDefault="00C50A95" w:rsidP="00416506">
            <w:pPr>
              <w:pStyle w:val="tabletext11"/>
              <w:jc w:val="center"/>
              <w:rPr>
                <w:ins w:id="13584" w:author="Author"/>
              </w:rPr>
            </w:pPr>
            <w:ins w:id="13585" w:author="Author">
              <w:r w:rsidRPr="00D016EC">
                <w:t xml:space="preserve">0.09 </w:t>
              </w:r>
            </w:ins>
          </w:p>
        </w:tc>
        <w:tc>
          <w:tcPr>
            <w:tcW w:w="460" w:type="dxa"/>
            <w:noWrap/>
            <w:vAlign w:val="bottom"/>
            <w:hideMark/>
          </w:tcPr>
          <w:p w14:paraId="4E1237FF" w14:textId="77777777" w:rsidR="00C50A95" w:rsidRPr="00D016EC" w:rsidRDefault="00C50A95" w:rsidP="00416506">
            <w:pPr>
              <w:pStyle w:val="tabletext11"/>
              <w:jc w:val="center"/>
              <w:rPr>
                <w:ins w:id="13586" w:author="Author"/>
              </w:rPr>
            </w:pPr>
            <w:ins w:id="13587" w:author="Author">
              <w:r w:rsidRPr="00D016EC">
                <w:t xml:space="preserve">0.08 </w:t>
              </w:r>
            </w:ins>
          </w:p>
        </w:tc>
      </w:tr>
      <w:tr w:rsidR="00C50A95" w:rsidRPr="00D016EC" w14:paraId="70A0CCF5" w14:textId="77777777" w:rsidTr="00416506">
        <w:trPr>
          <w:trHeight w:val="190"/>
          <w:ins w:id="13588" w:author="Author"/>
        </w:trPr>
        <w:tc>
          <w:tcPr>
            <w:tcW w:w="200" w:type="dxa"/>
            <w:tcBorders>
              <w:right w:val="nil"/>
            </w:tcBorders>
            <w:vAlign w:val="bottom"/>
          </w:tcPr>
          <w:p w14:paraId="590B17F5" w14:textId="77777777" w:rsidR="00C50A95" w:rsidRPr="00D016EC" w:rsidRDefault="00C50A95" w:rsidP="00416506">
            <w:pPr>
              <w:pStyle w:val="tabletext11"/>
              <w:jc w:val="right"/>
              <w:rPr>
                <w:ins w:id="13589" w:author="Author"/>
              </w:rPr>
            </w:pPr>
          </w:p>
        </w:tc>
        <w:tc>
          <w:tcPr>
            <w:tcW w:w="1580" w:type="dxa"/>
            <w:tcBorders>
              <w:left w:val="nil"/>
            </w:tcBorders>
            <w:vAlign w:val="bottom"/>
            <w:hideMark/>
          </w:tcPr>
          <w:p w14:paraId="19A2F0CA" w14:textId="77777777" w:rsidR="00C50A95" w:rsidRPr="00D016EC" w:rsidRDefault="00C50A95" w:rsidP="00416506">
            <w:pPr>
              <w:pStyle w:val="tabletext11"/>
              <w:tabs>
                <w:tab w:val="decimal" w:pos="640"/>
              </w:tabs>
              <w:rPr>
                <w:ins w:id="13590" w:author="Author"/>
              </w:rPr>
            </w:pPr>
            <w:ins w:id="13591" w:author="Author">
              <w:r w:rsidRPr="00D016EC">
                <w:t>12,000 to 13,999</w:t>
              </w:r>
            </w:ins>
          </w:p>
        </w:tc>
        <w:tc>
          <w:tcPr>
            <w:tcW w:w="680" w:type="dxa"/>
            <w:noWrap/>
            <w:vAlign w:val="bottom"/>
            <w:hideMark/>
          </w:tcPr>
          <w:p w14:paraId="1AFC469C" w14:textId="77777777" w:rsidR="00C50A95" w:rsidRPr="00D016EC" w:rsidRDefault="00C50A95" w:rsidP="00416506">
            <w:pPr>
              <w:pStyle w:val="tabletext11"/>
              <w:jc w:val="center"/>
              <w:rPr>
                <w:ins w:id="13592" w:author="Author"/>
              </w:rPr>
            </w:pPr>
            <w:ins w:id="13593" w:author="Author">
              <w:r w:rsidRPr="00D016EC">
                <w:t xml:space="preserve">0.95 </w:t>
              </w:r>
            </w:ins>
          </w:p>
        </w:tc>
        <w:tc>
          <w:tcPr>
            <w:tcW w:w="900" w:type="dxa"/>
            <w:noWrap/>
            <w:vAlign w:val="bottom"/>
            <w:hideMark/>
          </w:tcPr>
          <w:p w14:paraId="5B2D7E40" w14:textId="77777777" w:rsidR="00C50A95" w:rsidRPr="00D016EC" w:rsidRDefault="00C50A95" w:rsidP="00416506">
            <w:pPr>
              <w:pStyle w:val="tabletext11"/>
              <w:jc w:val="center"/>
              <w:rPr>
                <w:ins w:id="13594" w:author="Author"/>
              </w:rPr>
            </w:pPr>
            <w:ins w:id="13595" w:author="Author">
              <w:r w:rsidRPr="00D016EC">
                <w:t xml:space="preserve">0.95 </w:t>
              </w:r>
            </w:ins>
          </w:p>
        </w:tc>
        <w:tc>
          <w:tcPr>
            <w:tcW w:w="400" w:type="dxa"/>
            <w:noWrap/>
            <w:vAlign w:val="bottom"/>
            <w:hideMark/>
          </w:tcPr>
          <w:p w14:paraId="7B514433" w14:textId="77777777" w:rsidR="00C50A95" w:rsidRPr="00D016EC" w:rsidRDefault="00C50A95" w:rsidP="00416506">
            <w:pPr>
              <w:pStyle w:val="tabletext11"/>
              <w:jc w:val="center"/>
              <w:rPr>
                <w:ins w:id="13596" w:author="Author"/>
              </w:rPr>
            </w:pPr>
            <w:ins w:id="13597" w:author="Author">
              <w:r w:rsidRPr="00D016EC">
                <w:t xml:space="preserve">0.87 </w:t>
              </w:r>
            </w:ins>
          </w:p>
        </w:tc>
        <w:tc>
          <w:tcPr>
            <w:tcW w:w="400" w:type="dxa"/>
            <w:noWrap/>
            <w:vAlign w:val="bottom"/>
            <w:hideMark/>
          </w:tcPr>
          <w:p w14:paraId="77B24864" w14:textId="77777777" w:rsidR="00C50A95" w:rsidRPr="00D016EC" w:rsidRDefault="00C50A95" w:rsidP="00416506">
            <w:pPr>
              <w:pStyle w:val="tabletext11"/>
              <w:jc w:val="center"/>
              <w:rPr>
                <w:ins w:id="13598" w:author="Author"/>
              </w:rPr>
            </w:pPr>
            <w:ins w:id="13599" w:author="Author">
              <w:r w:rsidRPr="00D016EC">
                <w:t xml:space="preserve">0.82 </w:t>
              </w:r>
            </w:ins>
          </w:p>
        </w:tc>
        <w:tc>
          <w:tcPr>
            <w:tcW w:w="400" w:type="dxa"/>
            <w:noWrap/>
            <w:vAlign w:val="bottom"/>
            <w:hideMark/>
          </w:tcPr>
          <w:p w14:paraId="0D902BE0" w14:textId="77777777" w:rsidR="00C50A95" w:rsidRPr="00D016EC" w:rsidRDefault="00C50A95" w:rsidP="00416506">
            <w:pPr>
              <w:pStyle w:val="tabletext11"/>
              <w:jc w:val="center"/>
              <w:rPr>
                <w:ins w:id="13600" w:author="Author"/>
              </w:rPr>
            </w:pPr>
            <w:ins w:id="13601" w:author="Author">
              <w:r w:rsidRPr="00D016EC">
                <w:t xml:space="preserve">0.76 </w:t>
              </w:r>
            </w:ins>
          </w:p>
        </w:tc>
        <w:tc>
          <w:tcPr>
            <w:tcW w:w="400" w:type="dxa"/>
            <w:noWrap/>
            <w:vAlign w:val="bottom"/>
            <w:hideMark/>
          </w:tcPr>
          <w:p w14:paraId="6EEFFA7A" w14:textId="77777777" w:rsidR="00C50A95" w:rsidRPr="00D016EC" w:rsidRDefault="00C50A95" w:rsidP="00416506">
            <w:pPr>
              <w:pStyle w:val="tabletext11"/>
              <w:jc w:val="center"/>
              <w:rPr>
                <w:ins w:id="13602" w:author="Author"/>
              </w:rPr>
            </w:pPr>
            <w:ins w:id="13603" w:author="Author">
              <w:r w:rsidRPr="00D016EC">
                <w:t xml:space="preserve">0.60 </w:t>
              </w:r>
            </w:ins>
          </w:p>
        </w:tc>
        <w:tc>
          <w:tcPr>
            <w:tcW w:w="400" w:type="dxa"/>
            <w:noWrap/>
            <w:vAlign w:val="bottom"/>
            <w:hideMark/>
          </w:tcPr>
          <w:p w14:paraId="07690CD1" w14:textId="77777777" w:rsidR="00C50A95" w:rsidRPr="00D016EC" w:rsidRDefault="00C50A95" w:rsidP="00416506">
            <w:pPr>
              <w:pStyle w:val="tabletext11"/>
              <w:jc w:val="center"/>
              <w:rPr>
                <w:ins w:id="13604" w:author="Author"/>
              </w:rPr>
            </w:pPr>
            <w:ins w:id="13605" w:author="Author">
              <w:r w:rsidRPr="00D016EC">
                <w:t xml:space="preserve">0.52 </w:t>
              </w:r>
            </w:ins>
          </w:p>
        </w:tc>
        <w:tc>
          <w:tcPr>
            <w:tcW w:w="400" w:type="dxa"/>
            <w:noWrap/>
            <w:vAlign w:val="bottom"/>
            <w:hideMark/>
          </w:tcPr>
          <w:p w14:paraId="641D5004" w14:textId="77777777" w:rsidR="00C50A95" w:rsidRPr="00D016EC" w:rsidRDefault="00C50A95" w:rsidP="00416506">
            <w:pPr>
              <w:pStyle w:val="tabletext11"/>
              <w:jc w:val="center"/>
              <w:rPr>
                <w:ins w:id="13606" w:author="Author"/>
              </w:rPr>
            </w:pPr>
            <w:ins w:id="13607" w:author="Author">
              <w:r w:rsidRPr="00D016EC">
                <w:t xml:space="preserve">0.44 </w:t>
              </w:r>
            </w:ins>
          </w:p>
        </w:tc>
        <w:tc>
          <w:tcPr>
            <w:tcW w:w="400" w:type="dxa"/>
            <w:noWrap/>
            <w:vAlign w:val="bottom"/>
            <w:hideMark/>
          </w:tcPr>
          <w:p w14:paraId="53939C18" w14:textId="77777777" w:rsidR="00C50A95" w:rsidRPr="00D016EC" w:rsidRDefault="00C50A95" w:rsidP="00416506">
            <w:pPr>
              <w:pStyle w:val="tabletext11"/>
              <w:jc w:val="center"/>
              <w:rPr>
                <w:ins w:id="13608" w:author="Author"/>
              </w:rPr>
            </w:pPr>
            <w:ins w:id="13609" w:author="Author">
              <w:r w:rsidRPr="00D016EC">
                <w:t xml:space="preserve">0.38 </w:t>
              </w:r>
            </w:ins>
          </w:p>
        </w:tc>
        <w:tc>
          <w:tcPr>
            <w:tcW w:w="400" w:type="dxa"/>
            <w:noWrap/>
            <w:vAlign w:val="bottom"/>
            <w:hideMark/>
          </w:tcPr>
          <w:p w14:paraId="60D81B1C" w14:textId="77777777" w:rsidR="00C50A95" w:rsidRPr="00D016EC" w:rsidRDefault="00C50A95" w:rsidP="00416506">
            <w:pPr>
              <w:pStyle w:val="tabletext11"/>
              <w:jc w:val="center"/>
              <w:rPr>
                <w:ins w:id="13610" w:author="Author"/>
              </w:rPr>
            </w:pPr>
            <w:ins w:id="13611" w:author="Author">
              <w:r w:rsidRPr="00D016EC">
                <w:t xml:space="preserve">0.32 </w:t>
              </w:r>
            </w:ins>
          </w:p>
        </w:tc>
        <w:tc>
          <w:tcPr>
            <w:tcW w:w="400" w:type="dxa"/>
            <w:noWrap/>
            <w:vAlign w:val="bottom"/>
            <w:hideMark/>
          </w:tcPr>
          <w:p w14:paraId="5D94EB92" w14:textId="77777777" w:rsidR="00C50A95" w:rsidRPr="00D016EC" w:rsidRDefault="00C50A95" w:rsidP="00416506">
            <w:pPr>
              <w:pStyle w:val="tabletext11"/>
              <w:jc w:val="center"/>
              <w:rPr>
                <w:ins w:id="13612" w:author="Author"/>
              </w:rPr>
            </w:pPr>
            <w:ins w:id="13613" w:author="Author">
              <w:r w:rsidRPr="00D016EC">
                <w:t xml:space="preserve">0.29 </w:t>
              </w:r>
            </w:ins>
          </w:p>
        </w:tc>
        <w:tc>
          <w:tcPr>
            <w:tcW w:w="400" w:type="dxa"/>
            <w:noWrap/>
            <w:vAlign w:val="bottom"/>
            <w:hideMark/>
          </w:tcPr>
          <w:p w14:paraId="351E172F" w14:textId="77777777" w:rsidR="00C50A95" w:rsidRPr="00D016EC" w:rsidRDefault="00C50A95" w:rsidP="00416506">
            <w:pPr>
              <w:pStyle w:val="tabletext11"/>
              <w:jc w:val="center"/>
              <w:rPr>
                <w:ins w:id="13614" w:author="Author"/>
              </w:rPr>
            </w:pPr>
            <w:ins w:id="13615" w:author="Author">
              <w:r w:rsidRPr="00D016EC">
                <w:t xml:space="preserve">0.27 </w:t>
              </w:r>
            </w:ins>
          </w:p>
        </w:tc>
        <w:tc>
          <w:tcPr>
            <w:tcW w:w="400" w:type="dxa"/>
            <w:noWrap/>
            <w:vAlign w:val="bottom"/>
            <w:hideMark/>
          </w:tcPr>
          <w:p w14:paraId="5E6C2310" w14:textId="77777777" w:rsidR="00C50A95" w:rsidRPr="00D016EC" w:rsidRDefault="00C50A95" w:rsidP="00416506">
            <w:pPr>
              <w:pStyle w:val="tabletext11"/>
              <w:jc w:val="center"/>
              <w:rPr>
                <w:ins w:id="13616" w:author="Author"/>
              </w:rPr>
            </w:pPr>
            <w:ins w:id="13617" w:author="Author">
              <w:r w:rsidRPr="00D016EC">
                <w:t xml:space="preserve">0.25 </w:t>
              </w:r>
            </w:ins>
          </w:p>
        </w:tc>
        <w:tc>
          <w:tcPr>
            <w:tcW w:w="400" w:type="dxa"/>
            <w:noWrap/>
            <w:vAlign w:val="bottom"/>
            <w:hideMark/>
          </w:tcPr>
          <w:p w14:paraId="758A1778" w14:textId="77777777" w:rsidR="00C50A95" w:rsidRPr="00D016EC" w:rsidRDefault="00C50A95" w:rsidP="00416506">
            <w:pPr>
              <w:pStyle w:val="tabletext11"/>
              <w:jc w:val="center"/>
              <w:rPr>
                <w:ins w:id="13618" w:author="Author"/>
              </w:rPr>
            </w:pPr>
            <w:ins w:id="13619" w:author="Author">
              <w:r w:rsidRPr="00D016EC">
                <w:t xml:space="preserve">0.24 </w:t>
              </w:r>
            </w:ins>
          </w:p>
        </w:tc>
        <w:tc>
          <w:tcPr>
            <w:tcW w:w="400" w:type="dxa"/>
            <w:noWrap/>
            <w:vAlign w:val="bottom"/>
            <w:hideMark/>
          </w:tcPr>
          <w:p w14:paraId="4DB33DB2" w14:textId="77777777" w:rsidR="00C50A95" w:rsidRPr="00D016EC" w:rsidRDefault="00C50A95" w:rsidP="00416506">
            <w:pPr>
              <w:pStyle w:val="tabletext11"/>
              <w:jc w:val="center"/>
              <w:rPr>
                <w:ins w:id="13620" w:author="Author"/>
              </w:rPr>
            </w:pPr>
            <w:ins w:id="13621" w:author="Author">
              <w:r w:rsidRPr="00D016EC">
                <w:t xml:space="preserve">0.22 </w:t>
              </w:r>
            </w:ins>
          </w:p>
        </w:tc>
        <w:tc>
          <w:tcPr>
            <w:tcW w:w="400" w:type="dxa"/>
            <w:noWrap/>
            <w:vAlign w:val="bottom"/>
            <w:hideMark/>
          </w:tcPr>
          <w:p w14:paraId="7052AD1A" w14:textId="77777777" w:rsidR="00C50A95" w:rsidRPr="00D016EC" w:rsidRDefault="00C50A95" w:rsidP="00416506">
            <w:pPr>
              <w:pStyle w:val="tabletext11"/>
              <w:jc w:val="center"/>
              <w:rPr>
                <w:ins w:id="13622" w:author="Author"/>
              </w:rPr>
            </w:pPr>
            <w:ins w:id="13623" w:author="Author">
              <w:r w:rsidRPr="00D016EC">
                <w:t xml:space="preserve">0.20 </w:t>
              </w:r>
            </w:ins>
          </w:p>
        </w:tc>
        <w:tc>
          <w:tcPr>
            <w:tcW w:w="400" w:type="dxa"/>
            <w:noWrap/>
            <w:vAlign w:val="bottom"/>
            <w:hideMark/>
          </w:tcPr>
          <w:p w14:paraId="2EC7BDAD" w14:textId="77777777" w:rsidR="00C50A95" w:rsidRPr="00D016EC" w:rsidRDefault="00C50A95" w:rsidP="00416506">
            <w:pPr>
              <w:pStyle w:val="tabletext11"/>
              <w:jc w:val="center"/>
              <w:rPr>
                <w:ins w:id="13624" w:author="Author"/>
              </w:rPr>
            </w:pPr>
            <w:ins w:id="13625" w:author="Author">
              <w:r w:rsidRPr="00D016EC">
                <w:t xml:space="preserve">0.19 </w:t>
              </w:r>
            </w:ins>
          </w:p>
        </w:tc>
        <w:tc>
          <w:tcPr>
            <w:tcW w:w="400" w:type="dxa"/>
            <w:noWrap/>
            <w:vAlign w:val="bottom"/>
            <w:hideMark/>
          </w:tcPr>
          <w:p w14:paraId="3FC459CF" w14:textId="77777777" w:rsidR="00C50A95" w:rsidRPr="00D016EC" w:rsidRDefault="00C50A95" w:rsidP="00416506">
            <w:pPr>
              <w:pStyle w:val="tabletext11"/>
              <w:jc w:val="center"/>
              <w:rPr>
                <w:ins w:id="13626" w:author="Author"/>
              </w:rPr>
            </w:pPr>
            <w:ins w:id="13627" w:author="Author">
              <w:r w:rsidRPr="00D016EC">
                <w:t xml:space="preserve">0.18 </w:t>
              </w:r>
            </w:ins>
          </w:p>
        </w:tc>
        <w:tc>
          <w:tcPr>
            <w:tcW w:w="400" w:type="dxa"/>
            <w:noWrap/>
            <w:vAlign w:val="bottom"/>
            <w:hideMark/>
          </w:tcPr>
          <w:p w14:paraId="6AB62A5F" w14:textId="77777777" w:rsidR="00C50A95" w:rsidRPr="00D016EC" w:rsidRDefault="00C50A95" w:rsidP="00416506">
            <w:pPr>
              <w:pStyle w:val="tabletext11"/>
              <w:jc w:val="center"/>
              <w:rPr>
                <w:ins w:id="13628" w:author="Author"/>
              </w:rPr>
            </w:pPr>
            <w:ins w:id="13629" w:author="Author">
              <w:r w:rsidRPr="00D016EC">
                <w:t xml:space="preserve">0.16 </w:t>
              </w:r>
            </w:ins>
          </w:p>
        </w:tc>
        <w:tc>
          <w:tcPr>
            <w:tcW w:w="400" w:type="dxa"/>
            <w:noWrap/>
            <w:vAlign w:val="bottom"/>
            <w:hideMark/>
          </w:tcPr>
          <w:p w14:paraId="698465FC" w14:textId="77777777" w:rsidR="00C50A95" w:rsidRPr="00D016EC" w:rsidRDefault="00C50A95" w:rsidP="00416506">
            <w:pPr>
              <w:pStyle w:val="tabletext11"/>
              <w:jc w:val="center"/>
              <w:rPr>
                <w:ins w:id="13630" w:author="Author"/>
              </w:rPr>
            </w:pPr>
            <w:ins w:id="13631" w:author="Author">
              <w:r w:rsidRPr="00D016EC">
                <w:t xml:space="preserve">0.15 </w:t>
              </w:r>
            </w:ins>
          </w:p>
        </w:tc>
        <w:tc>
          <w:tcPr>
            <w:tcW w:w="400" w:type="dxa"/>
            <w:noWrap/>
            <w:vAlign w:val="bottom"/>
            <w:hideMark/>
          </w:tcPr>
          <w:p w14:paraId="17496ED5" w14:textId="77777777" w:rsidR="00C50A95" w:rsidRPr="00D016EC" w:rsidRDefault="00C50A95" w:rsidP="00416506">
            <w:pPr>
              <w:pStyle w:val="tabletext11"/>
              <w:jc w:val="center"/>
              <w:rPr>
                <w:ins w:id="13632" w:author="Author"/>
              </w:rPr>
            </w:pPr>
            <w:ins w:id="13633" w:author="Author">
              <w:r w:rsidRPr="00D016EC">
                <w:t xml:space="preserve">0.14 </w:t>
              </w:r>
            </w:ins>
          </w:p>
        </w:tc>
        <w:tc>
          <w:tcPr>
            <w:tcW w:w="400" w:type="dxa"/>
            <w:noWrap/>
            <w:vAlign w:val="bottom"/>
            <w:hideMark/>
          </w:tcPr>
          <w:p w14:paraId="772DA5A3" w14:textId="77777777" w:rsidR="00C50A95" w:rsidRPr="00D016EC" w:rsidRDefault="00C50A95" w:rsidP="00416506">
            <w:pPr>
              <w:pStyle w:val="tabletext11"/>
              <w:jc w:val="center"/>
              <w:rPr>
                <w:ins w:id="13634" w:author="Author"/>
              </w:rPr>
            </w:pPr>
            <w:ins w:id="13635" w:author="Author">
              <w:r w:rsidRPr="00D016EC">
                <w:t xml:space="preserve">0.13 </w:t>
              </w:r>
            </w:ins>
          </w:p>
        </w:tc>
        <w:tc>
          <w:tcPr>
            <w:tcW w:w="440" w:type="dxa"/>
            <w:noWrap/>
            <w:vAlign w:val="bottom"/>
            <w:hideMark/>
          </w:tcPr>
          <w:p w14:paraId="2D384A43" w14:textId="77777777" w:rsidR="00C50A95" w:rsidRPr="00D016EC" w:rsidRDefault="00C50A95" w:rsidP="00416506">
            <w:pPr>
              <w:pStyle w:val="tabletext11"/>
              <w:jc w:val="center"/>
              <w:rPr>
                <w:ins w:id="13636" w:author="Author"/>
              </w:rPr>
            </w:pPr>
            <w:ins w:id="13637" w:author="Author">
              <w:r w:rsidRPr="00D016EC">
                <w:t xml:space="preserve">0.12 </w:t>
              </w:r>
            </w:ins>
          </w:p>
        </w:tc>
        <w:tc>
          <w:tcPr>
            <w:tcW w:w="400" w:type="dxa"/>
            <w:noWrap/>
            <w:vAlign w:val="bottom"/>
            <w:hideMark/>
          </w:tcPr>
          <w:p w14:paraId="6385C37B" w14:textId="77777777" w:rsidR="00C50A95" w:rsidRPr="00D016EC" w:rsidRDefault="00C50A95" w:rsidP="00416506">
            <w:pPr>
              <w:pStyle w:val="tabletext11"/>
              <w:jc w:val="center"/>
              <w:rPr>
                <w:ins w:id="13638" w:author="Author"/>
              </w:rPr>
            </w:pPr>
            <w:ins w:id="13639" w:author="Author">
              <w:r w:rsidRPr="00D016EC">
                <w:t xml:space="preserve">0.11 </w:t>
              </w:r>
            </w:ins>
          </w:p>
        </w:tc>
        <w:tc>
          <w:tcPr>
            <w:tcW w:w="400" w:type="dxa"/>
            <w:noWrap/>
            <w:vAlign w:val="bottom"/>
            <w:hideMark/>
          </w:tcPr>
          <w:p w14:paraId="1DA9290A" w14:textId="77777777" w:rsidR="00C50A95" w:rsidRPr="00D016EC" w:rsidRDefault="00C50A95" w:rsidP="00416506">
            <w:pPr>
              <w:pStyle w:val="tabletext11"/>
              <w:jc w:val="center"/>
              <w:rPr>
                <w:ins w:id="13640" w:author="Author"/>
              </w:rPr>
            </w:pPr>
            <w:ins w:id="13641" w:author="Author">
              <w:r w:rsidRPr="00D016EC">
                <w:t xml:space="preserve">0.11 </w:t>
              </w:r>
            </w:ins>
          </w:p>
        </w:tc>
        <w:tc>
          <w:tcPr>
            <w:tcW w:w="400" w:type="dxa"/>
            <w:noWrap/>
            <w:vAlign w:val="bottom"/>
            <w:hideMark/>
          </w:tcPr>
          <w:p w14:paraId="7D9838EC" w14:textId="77777777" w:rsidR="00C50A95" w:rsidRPr="00D016EC" w:rsidRDefault="00C50A95" w:rsidP="00416506">
            <w:pPr>
              <w:pStyle w:val="tabletext11"/>
              <w:jc w:val="center"/>
              <w:rPr>
                <w:ins w:id="13642" w:author="Author"/>
              </w:rPr>
            </w:pPr>
            <w:ins w:id="13643" w:author="Author">
              <w:r w:rsidRPr="00D016EC">
                <w:t xml:space="preserve">0.10 </w:t>
              </w:r>
            </w:ins>
          </w:p>
        </w:tc>
        <w:tc>
          <w:tcPr>
            <w:tcW w:w="400" w:type="dxa"/>
            <w:noWrap/>
            <w:vAlign w:val="bottom"/>
            <w:hideMark/>
          </w:tcPr>
          <w:p w14:paraId="53CCC333" w14:textId="77777777" w:rsidR="00C50A95" w:rsidRPr="00D016EC" w:rsidRDefault="00C50A95" w:rsidP="00416506">
            <w:pPr>
              <w:pStyle w:val="tabletext11"/>
              <w:jc w:val="center"/>
              <w:rPr>
                <w:ins w:id="13644" w:author="Author"/>
              </w:rPr>
            </w:pPr>
            <w:ins w:id="13645" w:author="Author">
              <w:r w:rsidRPr="00D016EC">
                <w:t xml:space="preserve">0.09 </w:t>
              </w:r>
            </w:ins>
          </w:p>
        </w:tc>
        <w:tc>
          <w:tcPr>
            <w:tcW w:w="460" w:type="dxa"/>
            <w:noWrap/>
            <w:vAlign w:val="bottom"/>
            <w:hideMark/>
          </w:tcPr>
          <w:p w14:paraId="716952F7" w14:textId="77777777" w:rsidR="00C50A95" w:rsidRPr="00D016EC" w:rsidRDefault="00C50A95" w:rsidP="00416506">
            <w:pPr>
              <w:pStyle w:val="tabletext11"/>
              <w:jc w:val="center"/>
              <w:rPr>
                <w:ins w:id="13646" w:author="Author"/>
              </w:rPr>
            </w:pPr>
            <w:ins w:id="13647" w:author="Author">
              <w:r w:rsidRPr="00D016EC">
                <w:t xml:space="preserve">0.09 </w:t>
              </w:r>
            </w:ins>
          </w:p>
        </w:tc>
      </w:tr>
      <w:tr w:rsidR="00C50A95" w:rsidRPr="00D016EC" w14:paraId="418C4331" w14:textId="77777777" w:rsidTr="00416506">
        <w:trPr>
          <w:trHeight w:val="190"/>
          <w:ins w:id="13648" w:author="Author"/>
        </w:trPr>
        <w:tc>
          <w:tcPr>
            <w:tcW w:w="200" w:type="dxa"/>
            <w:tcBorders>
              <w:right w:val="nil"/>
            </w:tcBorders>
            <w:vAlign w:val="bottom"/>
          </w:tcPr>
          <w:p w14:paraId="63E3BD53" w14:textId="77777777" w:rsidR="00C50A95" w:rsidRPr="00D016EC" w:rsidRDefault="00C50A95" w:rsidP="00416506">
            <w:pPr>
              <w:pStyle w:val="tabletext11"/>
              <w:jc w:val="right"/>
              <w:rPr>
                <w:ins w:id="13649" w:author="Author"/>
              </w:rPr>
            </w:pPr>
          </w:p>
        </w:tc>
        <w:tc>
          <w:tcPr>
            <w:tcW w:w="1580" w:type="dxa"/>
            <w:tcBorders>
              <w:left w:val="nil"/>
            </w:tcBorders>
            <w:vAlign w:val="bottom"/>
            <w:hideMark/>
          </w:tcPr>
          <w:p w14:paraId="32E30FC4" w14:textId="77777777" w:rsidR="00C50A95" w:rsidRPr="00D016EC" w:rsidRDefault="00C50A95" w:rsidP="00416506">
            <w:pPr>
              <w:pStyle w:val="tabletext11"/>
              <w:tabs>
                <w:tab w:val="decimal" w:pos="640"/>
              </w:tabs>
              <w:rPr>
                <w:ins w:id="13650" w:author="Author"/>
              </w:rPr>
            </w:pPr>
            <w:ins w:id="13651" w:author="Author">
              <w:r w:rsidRPr="00D016EC">
                <w:t>14,000 to 15,999</w:t>
              </w:r>
            </w:ins>
          </w:p>
        </w:tc>
        <w:tc>
          <w:tcPr>
            <w:tcW w:w="680" w:type="dxa"/>
            <w:noWrap/>
            <w:vAlign w:val="bottom"/>
            <w:hideMark/>
          </w:tcPr>
          <w:p w14:paraId="4BE09A49" w14:textId="77777777" w:rsidR="00C50A95" w:rsidRPr="00D016EC" w:rsidRDefault="00C50A95" w:rsidP="00416506">
            <w:pPr>
              <w:pStyle w:val="tabletext11"/>
              <w:jc w:val="center"/>
              <w:rPr>
                <w:ins w:id="13652" w:author="Author"/>
              </w:rPr>
            </w:pPr>
            <w:ins w:id="13653" w:author="Author">
              <w:r w:rsidRPr="00D016EC">
                <w:t xml:space="preserve">0.93 </w:t>
              </w:r>
            </w:ins>
          </w:p>
        </w:tc>
        <w:tc>
          <w:tcPr>
            <w:tcW w:w="900" w:type="dxa"/>
            <w:noWrap/>
            <w:vAlign w:val="bottom"/>
            <w:hideMark/>
          </w:tcPr>
          <w:p w14:paraId="028BB252" w14:textId="77777777" w:rsidR="00C50A95" w:rsidRPr="00D016EC" w:rsidRDefault="00C50A95" w:rsidP="00416506">
            <w:pPr>
              <w:pStyle w:val="tabletext11"/>
              <w:jc w:val="center"/>
              <w:rPr>
                <w:ins w:id="13654" w:author="Author"/>
              </w:rPr>
            </w:pPr>
            <w:ins w:id="13655" w:author="Author">
              <w:r w:rsidRPr="00D016EC">
                <w:t xml:space="preserve">0.93 </w:t>
              </w:r>
            </w:ins>
          </w:p>
        </w:tc>
        <w:tc>
          <w:tcPr>
            <w:tcW w:w="400" w:type="dxa"/>
            <w:noWrap/>
            <w:vAlign w:val="bottom"/>
            <w:hideMark/>
          </w:tcPr>
          <w:p w14:paraId="4444B86C" w14:textId="77777777" w:rsidR="00C50A95" w:rsidRPr="00D016EC" w:rsidRDefault="00C50A95" w:rsidP="00416506">
            <w:pPr>
              <w:pStyle w:val="tabletext11"/>
              <w:jc w:val="center"/>
              <w:rPr>
                <w:ins w:id="13656" w:author="Author"/>
              </w:rPr>
            </w:pPr>
            <w:ins w:id="13657" w:author="Author">
              <w:r w:rsidRPr="00D016EC">
                <w:t xml:space="preserve">0.85 </w:t>
              </w:r>
            </w:ins>
          </w:p>
        </w:tc>
        <w:tc>
          <w:tcPr>
            <w:tcW w:w="400" w:type="dxa"/>
            <w:noWrap/>
            <w:vAlign w:val="bottom"/>
            <w:hideMark/>
          </w:tcPr>
          <w:p w14:paraId="1B63EFC4" w14:textId="77777777" w:rsidR="00C50A95" w:rsidRPr="00D016EC" w:rsidRDefault="00C50A95" w:rsidP="00416506">
            <w:pPr>
              <w:pStyle w:val="tabletext11"/>
              <w:jc w:val="center"/>
              <w:rPr>
                <w:ins w:id="13658" w:author="Author"/>
              </w:rPr>
            </w:pPr>
            <w:ins w:id="13659" w:author="Author">
              <w:r w:rsidRPr="00D016EC">
                <w:t xml:space="preserve">0.80 </w:t>
              </w:r>
            </w:ins>
          </w:p>
        </w:tc>
        <w:tc>
          <w:tcPr>
            <w:tcW w:w="400" w:type="dxa"/>
            <w:noWrap/>
            <w:vAlign w:val="bottom"/>
            <w:hideMark/>
          </w:tcPr>
          <w:p w14:paraId="63F1E53A" w14:textId="77777777" w:rsidR="00C50A95" w:rsidRPr="00D016EC" w:rsidRDefault="00C50A95" w:rsidP="00416506">
            <w:pPr>
              <w:pStyle w:val="tabletext11"/>
              <w:jc w:val="center"/>
              <w:rPr>
                <w:ins w:id="13660" w:author="Author"/>
              </w:rPr>
            </w:pPr>
            <w:ins w:id="13661" w:author="Author">
              <w:r w:rsidRPr="00D016EC">
                <w:t xml:space="preserve">0.74 </w:t>
              </w:r>
            </w:ins>
          </w:p>
        </w:tc>
        <w:tc>
          <w:tcPr>
            <w:tcW w:w="400" w:type="dxa"/>
            <w:noWrap/>
            <w:vAlign w:val="bottom"/>
            <w:hideMark/>
          </w:tcPr>
          <w:p w14:paraId="51F3D6A8" w14:textId="77777777" w:rsidR="00C50A95" w:rsidRPr="00D016EC" w:rsidRDefault="00C50A95" w:rsidP="00416506">
            <w:pPr>
              <w:pStyle w:val="tabletext11"/>
              <w:jc w:val="center"/>
              <w:rPr>
                <w:ins w:id="13662" w:author="Author"/>
              </w:rPr>
            </w:pPr>
            <w:ins w:id="13663" w:author="Author">
              <w:r w:rsidRPr="00D016EC">
                <w:t xml:space="preserve">0.59 </w:t>
              </w:r>
            </w:ins>
          </w:p>
        </w:tc>
        <w:tc>
          <w:tcPr>
            <w:tcW w:w="400" w:type="dxa"/>
            <w:noWrap/>
            <w:vAlign w:val="bottom"/>
            <w:hideMark/>
          </w:tcPr>
          <w:p w14:paraId="127EDD26" w14:textId="77777777" w:rsidR="00C50A95" w:rsidRPr="00D016EC" w:rsidRDefault="00C50A95" w:rsidP="00416506">
            <w:pPr>
              <w:pStyle w:val="tabletext11"/>
              <w:jc w:val="center"/>
              <w:rPr>
                <w:ins w:id="13664" w:author="Author"/>
              </w:rPr>
            </w:pPr>
            <w:ins w:id="13665" w:author="Author">
              <w:r w:rsidRPr="00D016EC">
                <w:t xml:space="preserve">0.52 </w:t>
              </w:r>
            </w:ins>
          </w:p>
        </w:tc>
        <w:tc>
          <w:tcPr>
            <w:tcW w:w="400" w:type="dxa"/>
            <w:noWrap/>
            <w:vAlign w:val="bottom"/>
            <w:hideMark/>
          </w:tcPr>
          <w:p w14:paraId="27F6C6C9" w14:textId="77777777" w:rsidR="00C50A95" w:rsidRPr="00D016EC" w:rsidRDefault="00C50A95" w:rsidP="00416506">
            <w:pPr>
              <w:pStyle w:val="tabletext11"/>
              <w:jc w:val="center"/>
              <w:rPr>
                <w:ins w:id="13666" w:author="Author"/>
              </w:rPr>
            </w:pPr>
            <w:ins w:id="13667" w:author="Author">
              <w:r w:rsidRPr="00D016EC">
                <w:t xml:space="preserve">0.44 </w:t>
              </w:r>
            </w:ins>
          </w:p>
        </w:tc>
        <w:tc>
          <w:tcPr>
            <w:tcW w:w="400" w:type="dxa"/>
            <w:noWrap/>
            <w:vAlign w:val="bottom"/>
            <w:hideMark/>
          </w:tcPr>
          <w:p w14:paraId="4134C78A" w14:textId="77777777" w:rsidR="00C50A95" w:rsidRPr="00D016EC" w:rsidRDefault="00C50A95" w:rsidP="00416506">
            <w:pPr>
              <w:pStyle w:val="tabletext11"/>
              <w:jc w:val="center"/>
              <w:rPr>
                <w:ins w:id="13668" w:author="Author"/>
              </w:rPr>
            </w:pPr>
            <w:ins w:id="13669" w:author="Author">
              <w:r w:rsidRPr="00D016EC">
                <w:t xml:space="preserve">0.38 </w:t>
              </w:r>
            </w:ins>
          </w:p>
        </w:tc>
        <w:tc>
          <w:tcPr>
            <w:tcW w:w="400" w:type="dxa"/>
            <w:noWrap/>
            <w:vAlign w:val="bottom"/>
            <w:hideMark/>
          </w:tcPr>
          <w:p w14:paraId="20D7CDA7" w14:textId="77777777" w:rsidR="00C50A95" w:rsidRPr="00D016EC" w:rsidRDefault="00C50A95" w:rsidP="00416506">
            <w:pPr>
              <w:pStyle w:val="tabletext11"/>
              <w:jc w:val="center"/>
              <w:rPr>
                <w:ins w:id="13670" w:author="Author"/>
              </w:rPr>
            </w:pPr>
            <w:ins w:id="13671" w:author="Author">
              <w:r w:rsidRPr="00D016EC">
                <w:t xml:space="preserve">0.33 </w:t>
              </w:r>
            </w:ins>
          </w:p>
        </w:tc>
        <w:tc>
          <w:tcPr>
            <w:tcW w:w="400" w:type="dxa"/>
            <w:noWrap/>
            <w:vAlign w:val="bottom"/>
            <w:hideMark/>
          </w:tcPr>
          <w:p w14:paraId="11F95550" w14:textId="77777777" w:rsidR="00C50A95" w:rsidRPr="00D016EC" w:rsidRDefault="00C50A95" w:rsidP="00416506">
            <w:pPr>
              <w:pStyle w:val="tabletext11"/>
              <w:jc w:val="center"/>
              <w:rPr>
                <w:ins w:id="13672" w:author="Author"/>
              </w:rPr>
            </w:pPr>
            <w:ins w:id="13673" w:author="Author">
              <w:r w:rsidRPr="00D016EC">
                <w:t xml:space="preserve">0.30 </w:t>
              </w:r>
            </w:ins>
          </w:p>
        </w:tc>
        <w:tc>
          <w:tcPr>
            <w:tcW w:w="400" w:type="dxa"/>
            <w:noWrap/>
            <w:vAlign w:val="bottom"/>
            <w:hideMark/>
          </w:tcPr>
          <w:p w14:paraId="254AA925" w14:textId="77777777" w:rsidR="00C50A95" w:rsidRPr="00D016EC" w:rsidRDefault="00C50A95" w:rsidP="00416506">
            <w:pPr>
              <w:pStyle w:val="tabletext11"/>
              <w:jc w:val="center"/>
              <w:rPr>
                <w:ins w:id="13674" w:author="Author"/>
              </w:rPr>
            </w:pPr>
            <w:ins w:id="13675" w:author="Author">
              <w:r w:rsidRPr="00D016EC">
                <w:t xml:space="preserve">0.28 </w:t>
              </w:r>
            </w:ins>
          </w:p>
        </w:tc>
        <w:tc>
          <w:tcPr>
            <w:tcW w:w="400" w:type="dxa"/>
            <w:noWrap/>
            <w:vAlign w:val="bottom"/>
            <w:hideMark/>
          </w:tcPr>
          <w:p w14:paraId="3C47A411" w14:textId="77777777" w:rsidR="00C50A95" w:rsidRPr="00D016EC" w:rsidRDefault="00C50A95" w:rsidP="00416506">
            <w:pPr>
              <w:pStyle w:val="tabletext11"/>
              <w:jc w:val="center"/>
              <w:rPr>
                <w:ins w:id="13676" w:author="Author"/>
              </w:rPr>
            </w:pPr>
            <w:ins w:id="13677" w:author="Author">
              <w:r w:rsidRPr="00D016EC">
                <w:t xml:space="preserve">0.26 </w:t>
              </w:r>
            </w:ins>
          </w:p>
        </w:tc>
        <w:tc>
          <w:tcPr>
            <w:tcW w:w="400" w:type="dxa"/>
            <w:noWrap/>
            <w:vAlign w:val="bottom"/>
            <w:hideMark/>
          </w:tcPr>
          <w:p w14:paraId="236DFFC9" w14:textId="77777777" w:rsidR="00C50A95" w:rsidRPr="00D016EC" w:rsidRDefault="00C50A95" w:rsidP="00416506">
            <w:pPr>
              <w:pStyle w:val="tabletext11"/>
              <w:jc w:val="center"/>
              <w:rPr>
                <w:ins w:id="13678" w:author="Author"/>
              </w:rPr>
            </w:pPr>
            <w:ins w:id="13679" w:author="Author">
              <w:r w:rsidRPr="00D016EC">
                <w:t xml:space="preserve">0.24 </w:t>
              </w:r>
            </w:ins>
          </w:p>
        </w:tc>
        <w:tc>
          <w:tcPr>
            <w:tcW w:w="400" w:type="dxa"/>
            <w:noWrap/>
            <w:vAlign w:val="bottom"/>
            <w:hideMark/>
          </w:tcPr>
          <w:p w14:paraId="4DFA932B" w14:textId="77777777" w:rsidR="00C50A95" w:rsidRPr="00D016EC" w:rsidRDefault="00C50A95" w:rsidP="00416506">
            <w:pPr>
              <w:pStyle w:val="tabletext11"/>
              <w:jc w:val="center"/>
              <w:rPr>
                <w:ins w:id="13680" w:author="Author"/>
              </w:rPr>
            </w:pPr>
            <w:ins w:id="13681" w:author="Author">
              <w:r w:rsidRPr="00D016EC">
                <w:t xml:space="preserve">0.22 </w:t>
              </w:r>
            </w:ins>
          </w:p>
        </w:tc>
        <w:tc>
          <w:tcPr>
            <w:tcW w:w="400" w:type="dxa"/>
            <w:noWrap/>
            <w:vAlign w:val="bottom"/>
            <w:hideMark/>
          </w:tcPr>
          <w:p w14:paraId="20ECA799" w14:textId="77777777" w:rsidR="00C50A95" w:rsidRPr="00D016EC" w:rsidRDefault="00C50A95" w:rsidP="00416506">
            <w:pPr>
              <w:pStyle w:val="tabletext11"/>
              <w:jc w:val="center"/>
              <w:rPr>
                <w:ins w:id="13682" w:author="Author"/>
              </w:rPr>
            </w:pPr>
            <w:ins w:id="13683" w:author="Author">
              <w:r w:rsidRPr="00D016EC">
                <w:t xml:space="preserve">0.21 </w:t>
              </w:r>
            </w:ins>
          </w:p>
        </w:tc>
        <w:tc>
          <w:tcPr>
            <w:tcW w:w="400" w:type="dxa"/>
            <w:noWrap/>
            <w:vAlign w:val="bottom"/>
            <w:hideMark/>
          </w:tcPr>
          <w:p w14:paraId="31E65D4B" w14:textId="77777777" w:rsidR="00C50A95" w:rsidRPr="00D016EC" w:rsidRDefault="00C50A95" w:rsidP="00416506">
            <w:pPr>
              <w:pStyle w:val="tabletext11"/>
              <w:jc w:val="center"/>
              <w:rPr>
                <w:ins w:id="13684" w:author="Author"/>
              </w:rPr>
            </w:pPr>
            <w:ins w:id="13685" w:author="Author">
              <w:r w:rsidRPr="00D016EC">
                <w:t xml:space="preserve">0.19 </w:t>
              </w:r>
            </w:ins>
          </w:p>
        </w:tc>
        <w:tc>
          <w:tcPr>
            <w:tcW w:w="400" w:type="dxa"/>
            <w:noWrap/>
            <w:vAlign w:val="bottom"/>
            <w:hideMark/>
          </w:tcPr>
          <w:p w14:paraId="6D95CF60" w14:textId="77777777" w:rsidR="00C50A95" w:rsidRPr="00D016EC" w:rsidRDefault="00C50A95" w:rsidP="00416506">
            <w:pPr>
              <w:pStyle w:val="tabletext11"/>
              <w:jc w:val="center"/>
              <w:rPr>
                <w:ins w:id="13686" w:author="Author"/>
              </w:rPr>
            </w:pPr>
            <w:ins w:id="13687" w:author="Author">
              <w:r w:rsidRPr="00D016EC">
                <w:t xml:space="preserve">0.18 </w:t>
              </w:r>
            </w:ins>
          </w:p>
        </w:tc>
        <w:tc>
          <w:tcPr>
            <w:tcW w:w="400" w:type="dxa"/>
            <w:noWrap/>
            <w:vAlign w:val="bottom"/>
            <w:hideMark/>
          </w:tcPr>
          <w:p w14:paraId="27417A81" w14:textId="77777777" w:rsidR="00C50A95" w:rsidRPr="00D016EC" w:rsidRDefault="00C50A95" w:rsidP="00416506">
            <w:pPr>
              <w:pStyle w:val="tabletext11"/>
              <w:jc w:val="center"/>
              <w:rPr>
                <w:ins w:id="13688" w:author="Author"/>
              </w:rPr>
            </w:pPr>
            <w:ins w:id="13689" w:author="Author">
              <w:r w:rsidRPr="00D016EC">
                <w:t xml:space="preserve">0.17 </w:t>
              </w:r>
            </w:ins>
          </w:p>
        </w:tc>
        <w:tc>
          <w:tcPr>
            <w:tcW w:w="400" w:type="dxa"/>
            <w:noWrap/>
            <w:vAlign w:val="bottom"/>
            <w:hideMark/>
          </w:tcPr>
          <w:p w14:paraId="16057E9B" w14:textId="77777777" w:rsidR="00C50A95" w:rsidRPr="00D016EC" w:rsidRDefault="00C50A95" w:rsidP="00416506">
            <w:pPr>
              <w:pStyle w:val="tabletext11"/>
              <w:jc w:val="center"/>
              <w:rPr>
                <w:ins w:id="13690" w:author="Author"/>
              </w:rPr>
            </w:pPr>
            <w:ins w:id="13691" w:author="Author">
              <w:r w:rsidRPr="00D016EC">
                <w:t xml:space="preserve">0.16 </w:t>
              </w:r>
            </w:ins>
          </w:p>
        </w:tc>
        <w:tc>
          <w:tcPr>
            <w:tcW w:w="400" w:type="dxa"/>
            <w:noWrap/>
            <w:vAlign w:val="bottom"/>
            <w:hideMark/>
          </w:tcPr>
          <w:p w14:paraId="6BD6CEAE" w14:textId="77777777" w:rsidR="00C50A95" w:rsidRPr="00D016EC" w:rsidRDefault="00C50A95" w:rsidP="00416506">
            <w:pPr>
              <w:pStyle w:val="tabletext11"/>
              <w:jc w:val="center"/>
              <w:rPr>
                <w:ins w:id="13692" w:author="Author"/>
              </w:rPr>
            </w:pPr>
            <w:ins w:id="13693" w:author="Author">
              <w:r w:rsidRPr="00D016EC">
                <w:t xml:space="preserve">0.14 </w:t>
              </w:r>
            </w:ins>
          </w:p>
        </w:tc>
        <w:tc>
          <w:tcPr>
            <w:tcW w:w="400" w:type="dxa"/>
            <w:noWrap/>
            <w:vAlign w:val="bottom"/>
            <w:hideMark/>
          </w:tcPr>
          <w:p w14:paraId="2AC3E944" w14:textId="77777777" w:rsidR="00C50A95" w:rsidRPr="00D016EC" w:rsidRDefault="00C50A95" w:rsidP="00416506">
            <w:pPr>
              <w:pStyle w:val="tabletext11"/>
              <w:jc w:val="center"/>
              <w:rPr>
                <w:ins w:id="13694" w:author="Author"/>
              </w:rPr>
            </w:pPr>
            <w:ins w:id="13695" w:author="Author">
              <w:r w:rsidRPr="00D016EC">
                <w:t xml:space="preserve">0.13 </w:t>
              </w:r>
            </w:ins>
          </w:p>
        </w:tc>
        <w:tc>
          <w:tcPr>
            <w:tcW w:w="440" w:type="dxa"/>
            <w:noWrap/>
            <w:vAlign w:val="bottom"/>
            <w:hideMark/>
          </w:tcPr>
          <w:p w14:paraId="38D89984" w14:textId="77777777" w:rsidR="00C50A95" w:rsidRPr="00D016EC" w:rsidRDefault="00C50A95" w:rsidP="00416506">
            <w:pPr>
              <w:pStyle w:val="tabletext11"/>
              <w:jc w:val="center"/>
              <w:rPr>
                <w:ins w:id="13696" w:author="Author"/>
              </w:rPr>
            </w:pPr>
            <w:ins w:id="13697" w:author="Author">
              <w:r w:rsidRPr="00D016EC">
                <w:t xml:space="preserve">0.12 </w:t>
              </w:r>
            </w:ins>
          </w:p>
        </w:tc>
        <w:tc>
          <w:tcPr>
            <w:tcW w:w="400" w:type="dxa"/>
            <w:noWrap/>
            <w:vAlign w:val="bottom"/>
            <w:hideMark/>
          </w:tcPr>
          <w:p w14:paraId="68861F30" w14:textId="77777777" w:rsidR="00C50A95" w:rsidRPr="00D016EC" w:rsidRDefault="00C50A95" w:rsidP="00416506">
            <w:pPr>
              <w:pStyle w:val="tabletext11"/>
              <w:jc w:val="center"/>
              <w:rPr>
                <w:ins w:id="13698" w:author="Author"/>
              </w:rPr>
            </w:pPr>
            <w:ins w:id="13699" w:author="Author">
              <w:r w:rsidRPr="00D016EC">
                <w:t xml:space="preserve">0.12 </w:t>
              </w:r>
            </w:ins>
          </w:p>
        </w:tc>
        <w:tc>
          <w:tcPr>
            <w:tcW w:w="400" w:type="dxa"/>
            <w:noWrap/>
            <w:vAlign w:val="bottom"/>
            <w:hideMark/>
          </w:tcPr>
          <w:p w14:paraId="7C676427" w14:textId="77777777" w:rsidR="00C50A95" w:rsidRPr="00D016EC" w:rsidRDefault="00C50A95" w:rsidP="00416506">
            <w:pPr>
              <w:pStyle w:val="tabletext11"/>
              <w:jc w:val="center"/>
              <w:rPr>
                <w:ins w:id="13700" w:author="Author"/>
              </w:rPr>
            </w:pPr>
            <w:ins w:id="13701" w:author="Author">
              <w:r w:rsidRPr="00D016EC">
                <w:t xml:space="preserve">0.11 </w:t>
              </w:r>
            </w:ins>
          </w:p>
        </w:tc>
        <w:tc>
          <w:tcPr>
            <w:tcW w:w="400" w:type="dxa"/>
            <w:noWrap/>
            <w:vAlign w:val="bottom"/>
            <w:hideMark/>
          </w:tcPr>
          <w:p w14:paraId="257A25B4" w14:textId="77777777" w:rsidR="00C50A95" w:rsidRPr="00D016EC" w:rsidRDefault="00C50A95" w:rsidP="00416506">
            <w:pPr>
              <w:pStyle w:val="tabletext11"/>
              <w:jc w:val="center"/>
              <w:rPr>
                <w:ins w:id="13702" w:author="Author"/>
              </w:rPr>
            </w:pPr>
            <w:ins w:id="13703" w:author="Author">
              <w:r w:rsidRPr="00D016EC">
                <w:t xml:space="preserve">0.10 </w:t>
              </w:r>
            </w:ins>
          </w:p>
        </w:tc>
        <w:tc>
          <w:tcPr>
            <w:tcW w:w="400" w:type="dxa"/>
            <w:noWrap/>
            <w:vAlign w:val="bottom"/>
            <w:hideMark/>
          </w:tcPr>
          <w:p w14:paraId="5A0535D8" w14:textId="77777777" w:rsidR="00C50A95" w:rsidRPr="00D016EC" w:rsidRDefault="00C50A95" w:rsidP="00416506">
            <w:pPr>
              <w:pStyle w:val="tabletext11"/>
              <w:jc w:val="center"/>
              <w:rPr>
                <w:ins w:id="13704" w:author="Author"/>
              </w:rPr>
            </w:pPr>
            <w:ins w:id="13705" w:author="Author">
              <w:r w:rsidRPr="00D016EC">
                <w:t xml:space="preserve">0.09 </w:t>
              </w:r>
            </w:ins>
          </w:p>
        </w:tc>
        <w:tc>
          <w:tcPr>
            <w:tcW w:w="460" w:type="dxa"/>
            <w:noWrap/>
            <w:vAlign w:val="bottom"/>
            <w:hideMark/>
          </w:tcPr>
          <w:p w14:paraId="14EF75F0" w14:textId="77777777" w:rsidR="00C50A95" w:rsidRPr="00D016EC" w:rsidRDefault="00C50A95" w:rsidP="00416506">
            <w:pPr>
              <w:pStyle w:val="tabletext11"/>
              <w:jc w:val="center"/>
              <w:rPr>
                <w:ins w:id="13706" w:author="Author"/>
              </w:rPr>
            </w:pPr>
            <w:ins w:id="13707" w:author="Author">
              <w:r w:rsidRPr="00D016EC">
                <w:t xml:space="preserve">0.09 </w:t>
              </w:r>
            </w:ins>
          </w:p>
        </w:tc>
      </w:tr>
      <w:tr w:rsidR="00C50A95" w:rsidRPr="00D016EC" w14:paraId="01E8DCBE" w14:textId="77777777" w:rsidTr="00416506">
        <w:trPr>
          <w:trHeight w:val="190"/>
          <w:ins w:id="13708" w:author="Author"/>
        </w:trPr>
        <w:tc>
          <w:tcPr>
            <w:tcW w:w="200" w:type="dxa"/>
            <w:tcBorders>
              <w:right w:val="nil"/>
            </w:tcBorders>
            <w:vAlign w:val="bottom"/>
          </w:tcPr>
          <w:p w14:paraId="3CFA81D2" w14:textId="77777777" w:rsidR="00C50A95" w:rsidRPr="00D016EC" w:rsidRDefault="00C50A95" w:rsidP="00416506">
            <w:pPr>
              <w:pStyle w:val="tabletext11"/>
              <w:jc w:val="right"/>
              <w:rPr>
                <w:ins w:id="13709" w:author="Author"/>
              </w:rPr>
            </w:pPr>
          </w:p>
        </w:tc>
        <w:tc>
          <w:tcPr>
            <w:tcW w:w="1580" w:type="dxa"/>
            <w:tcBorders>
              <w:left w:val="nil"/>
            </w:tcBorders>
            <w:vAlign w:val="bottom"/>
            <w:hideMark/>
          </w:tcPr>
          <w:p w14:paraId="71533904" w14:textId="77777777" w:rsidR="00C50A95" w:rsidRPr="00D016EC" w:rsidRDefault="00C50A95" w:rsidP="00416506">
            <w:pPr>
              <w:pStyle w:val="tabletext11"/>
              <w:tabs>
                <w:tab w:val="decimal" w:pos="640"/>
              </w:tabs>
              <w:rPr>
                <w:ins w:id="13710" w:author="Author"/>
              </w:rPr>
            </w:pPr>
            <w:ins w:id="13711" w:author="Author">
              <w:r w:rsidRPr="00D016EC">
                <w:t>16,000 to 17,999</w:t>
              </w:r>
            </w:ins>
          </w:p>
        </w:tc>
        <w:tc>
          <w:tcPr>
            <w:tcW w:w="680" w:type="dxa"/>
            <w:noWrap/>
            <w:vAlign w:val="bottom"/>
            <w:hideMark/>
          </w:tcPr>
          <w:p w14:paraId="20BF4597" w14:textId="77777777" w:rsidR="00C50A95" w:rsidRPr="00D016EC" w:rsidRDefault="00C50A95" w:rsidP="00416506">
            <w:pPr>
              <w:pStyle w:val="tabletext11"/>
              <w:jc w:val="center"/>
              <w:rPr>
                <w:ins w:id="13712" w:author="Author"/>
              </w:rPr>
            </w:pPr>
            <w:ins w:id="13713" w:author="Author">
              <w:r w:rsidRPr="00D016EC">
                <w:t xml:space="preserve">0.91 </w:t>
              </w:r>
            </w:ins>
          </w:p>
        </w:tc>
        <w:tc>
          <w:tcPr>
            <w:tcW w:w="900" w:type="dxa"/>
            <w:noWrap/>
            <w:vAlign w:val="bottom"/>
            <w:hideMark/>
          </w:tcPr>
          <w:p w14:paraId="64DD8480" w14:textId="77777777" w:rsidR="00C50A95" w:rsidRPr="00D016EC" w:rsidRDefault="00C50A95" w:rsidP="00416506">
            <w:pPr>
              <w:pStyle w:val="tabletext11"/>
              <w:jc w:val="center"/>
              <w:rPr>
                <w:ins w:id="13714" w:author="Author"/>
              </w:rPr>
            </w:pPr>
            <w:ins w:id="13715" w:author="Author">
              <w:r w:rsidRPr="00D016EC">
                <w:t xml:space="preserve">0.91 </w:t>
              </w:r>
            </w:ins>
          </w:p>
        </w:tc>
        <w:tc>
          <w:tcPr>
            <w:tcW w:w="400" w:type="dxa"/>
            <w:noWrap/>
            <w:vAlign w:val="bottom"/>
            <w:hideMark/>
          </w:tcPr>
          <w:p w14:paraId="213109C1" w14:textId="77777777" w:rsidR="00C50A95" w:rsidRPr="00D016EC" w:rsidRDefault="00C50A95" w:rsidP="00416506">
            <w:pPr>
              <w:pStyle w:val="tabletext11"/>
              <w:jc w:val="center"/>
              <w:rPr>
                <w:ins w:id="13716" w:author="Author"/>
              </w:rPr>
            </w:pPr>
            <w:ins w:id="13717" w:author="Author">
              <w:r w:rsidRPr="00D016EC">
                <w:t xml:space="preserve">0.84 </w:t>
              </w:r>
            </w:ins>
          </w:p>
        </w:tc>
        <w:tc>
          <w:tcPr>
            <w:tcW w:w="400" w:type="dxa"/>
            <w:noWrap/>
            <w:vAlign w:val="bottom"/>
            <w:hideMark/>
          </w:tcPr>
          <w:p w14:paraId="714FF020" w14:textId="77777777" w:rsidR="00C50A95" w:rsidRPr="00D016EC" w:rsidRDefault="00C50A95" w:rsidP="00416506">
            <w:pPr>
              <w:pStyle w:val="tabletext11"/>
              <w:jc w:val="center"/>
              <w:rPr>
                <w:ins w:id="13718" w:author="Author"/>
              </w:rPr>
            </w:pPr>
            <w:ins w:id="13719" w:author="Author">
              <w:r w:rsidRPr="00D016EC">
                <w:t xml:space="preserve">0.79 </w:t>
              </w:r>
            </w:ins>
          </w:p>
        </w:tc>
        <w:tc>
          <w:tcPr>
            <w:tcW w:w="400" w:type="dxa"/>
            <w:noWrap/>
            <w:vAlign w:val="bottom"/>
            <w:hideMark/>
          </w:tcPr>
          <w:p w14:paraId="22BBF29D" w14:textId="77777777" w:rsidR="00C50A95" w:rsidRPr="00D016EC" w:rsidRDefault="00C50A95" w:rsidP="00416506">
            <w:pPr>
              <w:pStyle w:val="tabletext11"/>
              <w:jc w:val="center"/>
              <w:rPr>
                <w:ins w:id="13720" w:author="Author"/>
              </w:rPr>
            </w:pPr>
            <w:ins w:id="13721" w:author="Author">
              <w:r w:rsidRPr="00D016EC">
                <w:t xml:space="preserve">0.72 </w:t>
              </w:r>
            </w:ins>
          </w:p>
        </w:tc>
        <w:tc>
          <w:tcPr>
            <w:tcW w:w="400" w:type="dxa"/>
            <w:noWrap/>
            <w:vAlign w:val="bottom"/>
            <w:hideMark/>
          </w:tcPr>
          <w:p w14:paraId="1F573599" w14:textId="77777777" w:rsidR="00C50A95" w:rsidRPr="00D016EC" w:rsidRDefault="00C50A95" w:rsidP="00416506">
            <w:pPr>
              <w:pStyle w:val="tabletext11"/>
              <w:jc w:val="center"/>
              <w:rPr>
                <w:ins w:id="13722" w:author="Author"/>
              </w:rPr>
            </w:pPr>
            <w:ins w:id="13723" w:author="Author">
              <w:r w:rsidRPr="00D016EC">
                <w:t xml:space="preserve">0.58 </w:t>
              </w:r>
            </w:ins>
          </w:p>
        </w:tc>
        <w:tc>
          <w:tcPr>
            <w:tcW w:w="400" w:type="dxa"/>
            <w:noWrap/>
            <w:vAlign w:val="bottom"/>
            <w:hideMark/>
          </w:tcPr>
          <w:p w14:paraId="6FAFE9C6" w14:textId="77777777" w:rsidR="00C50A95" w:rsidRPr="00D016EC" w:rsidRDefault="00C50A95" w:rsidP="00416506">
            <w:pPr>
              <w:pStyle w:val="tabletext11"/>
              <w:jc w:val="center"/>
              <w:rPr>
                <w:ins w:id="13724" w:author="Author"/>
              </w:rPr>
            </w:pPr>
            <w:ins w:id="13725" w:author="Author">
              <w:r w:rsidRPr="00D016EC">
                <w:t xml:space="preserve">0.52 </w:t>
              </w:r>
            </w:ins>
          </w:p>
        </w:tc>
        <w:tc>
          <w:tcPr>
            <w:tcW w:w="400" w:type="dxa"/>
            <w:noWrap/>
            <w:vAlign w:val="bottom"/>
            <w:hideMark/>
          </w:tcPr>
          <w:p w14:paraId="4AA83DCD" w14:textId="77777777" w:rsidR="00C50A95" w:rsidRPr="00D016EC" w:rsidRDefault="00C50A95" w:rsidP="00416506">
            <w:pPr>
              <w:pStyle w:val="tabletext11"/>
              <w:jc w:val="center"/>
              <w:rPr>
                <w:ins w:id="13726" w:author="Author"/>
              </w:rPr>
            </w:pPr>
            <w:ins w:id="13727" w:author="Author">
              <w:r w:rsidRPr="00D016EC">
                <w:t xml:space="preserve">0.44 </w:t>
              </w:r>
            </w:ins>
          </w:p>
        </w:tc>
        <w:tc>
          <w:tcPr>
            <w:tcW w:w="400" w:type="dxa"/>
            <w:noWrap/>
            <w:vAlign w:val="bottom"/>
            <w:hideMark/>
          </w:tcPr>
          <w:p w14:paraId="3357B877" w14:textId="77777777" w:rsidR="00C50A95" w:rsidRPr="00D016EC" w:rsidRDefault="00C50A95" w:rsidP="00416506">
            <w:pPr>
              <w:pStyle w:val="tabletext11"/>
              <w:jc w:val="center"/>
              <w:rPr>
                <w:ins w:id="13728" w:author="Author"/>
              </w:rPr>
            </w:pPr>
            <w:ins w:id="13729" w:author="Author">
              <w:r w:rsidRPr="00D016EC">
                <w:t xml:space="preserve">0.38 </w:t>
              </w:r>
            </w:ins>
          </w:p>
        </w:tc>
        <w:tc>
          <w:tcPr>
            <w:tcW w:w="400" w:type="dxa"/>
            <w:noWrap/>
            <w:vAlign w:val="bottom"/>
            <w:hideMark/>
          </w:tcPr>
          <w:p w14:paraId="474C82A6" w14:textId="77777777" w:rsidR="00C50A95" w:rsidRPr="00D016EC" w:rsidRDefault="00C50A95" w:rsidP="00416506">
            <w:pPr>
              <w:pStyle w:val="tabletext11"/>
              <w:jc w:val="center"/>
              <w:rPr>
                <w:ins w:id="13730" w:author="Author"/>
              </w:rPr>
            </w:pPr>
            <w:ins w:id="13731" w:author="Author">
              <w:r w:rsidRPr="00D016EC">
                <w:t xml:space="preserve">0.33 </w:t>
              </w:r>
            </w:ins>
          </w:p>
        </w:tc>
        <w:tc>
          <w:tcPr>
            <w:tcW w:w="400" w:type="dxa"/>
            <w:noWrap/>
            <w:vAlign w:val="bottom"/>
            <w:hideMark/>
          </w:tcPr>
          <w:p w14:paraId="5D3CF6D7" w14:textId="77777777" w:rsidR="00C50A95" w:rsidRPr="00D016EC" w:rsidRDefault="00C50A95" w:rsidP="00416506">
            <w:pPr>
              <w:pStyle w:val="tabletext11"/>
              <w:jc w:val="center"/>
              <w:rPr>
                <w:ins w:id="13732" w:author="Author"/>
              </w:rPr>
            </w:pPr>
            <w:ins w:id="13733" w:author="Author">
              <w:r w:rsidRPr="00D016EC">
                <w:t xml:space="preserve">0.30 </w:t>
              </w:r>
            </w:ins>
          </w:p>
        </w:tc>
        <w:tc>
          <w:tcPr>
            <w:tcW w:w="400" w:type="dxa"/>
            <w:noWrap/>
            <w:vAlign w:val="bottom"/>
            <w:hideMark/>
          </w:tcPr>
          <w:p w14:paraId="06D67C76" w14:textId="77777777" w:rsidR="00C50A95" w:rsidRPr="00D016EC" w:rsidRDefault="00C50A95" w:rsidP="00416506">
            <w:pPr>
              <w:pStyle w:val="tabletext11"/>
              <w:jc w:val="center"/>
              <w:rPr>
                <w:ins w:id="13734" w:author="Author"/>
              </w:rPr>
            </w:pPr>
            <w:ins w:id="13735" w:author="Author">
              <w:r w:rsidRPr="00D016EC">
                <w:t xml:space="preserve">0.28 </w:t>
              </w:r>
            </w:ins>
          </w:p>
        </w:tc>
        <w:tc>
          <w:tcPr>
            <w:tcW w:w="400" w:type="dxa"/>
            <w:noWrap/>
            <w:vAlign w:val="bottom"/>
            <w:hideMark/>
          </w:tcPr>
          <w:p w14:paraId="6D7172FC" w14:textId="77777777" w:rsidR="00C50A95" w:rsidRPr="00D016EC" w:rsidRDefault="00C50A95" w:rsidP="00416506">
            <w:pPr>
              <w:pStyle w:val="tabletext11"/>
              <w:jc w:val="center"/>
              <w:rPr>
                <w:ins w:id="13736" w:author="Author"/>
              </w:rPr>
            </w:pPr>
            <w:ins w:id="13737" w:author="Author">
              <w:r w:rsidRPr="00D016EC">
                <w:t xml:space="preserve">0.27 </w:t>
              </w:r>
            </w:ins>
          </w:p>
        </w:tc>
        <w:tc>
          <w:tcPr>
            <w:tcW w:w="400" w:type="dxa"/>
            <w:noWrap/>
            <w:vAlign w:val="bottom"/>
            <w:hideMark/>
          </w:tcPr>
          <w:p w14:paraId="34552FA0" w14:textId="77777777" w:rsidR="00C50A95" w:rsidRPr="00D016EC" w:rsidRDefault="00C50A95" w:rsidP="00416506">
            <w:pPr>
              <w:pStyle w:val="tabletext11"/>
              <w:jc w:val="center"/>
              <w:rPr>
                <w:ins w:id="13738" w:author="Author"/>
              </w:rPr>
            </w:pPr>
            <w:ins w:id="13739" w:author="Author">
              <w:r w:rsidRPr="00D016EC">
                <w:t xml:space="preserve">0.25 </w:t>
              </w:r>
            </w:ins>
          </w:p>
        </w:tc>
        <w:tc>
          <w:tcPr>
            <w:tcW w:w="400" w:type="dxa"/>
            <w:noWrap/>
            <w:vAlign w:val="bottom"/>
            <w:hideMark/>
          </w:tcPr>
          <w:p w14:paraId="4310CD30" w14:textId="77777777" w:rsidR="00C50A95" w:rsidRPr="00D016EC" w:rsidRDefault="00C50A95" w:rsidP="00416506">
            <w:pPr>
              <w:pStyle w:val="tabletext11"/>
              <w:jc w:val="center"/>
              <w:rPr>
                <w:ins w:id="13740" w:author="Author"/>
              </w:rPr>
            </w:pPr>
            <w:ins w:id="13741" w:author="Author">
              <w:r w:rsidRPr="00D016EC">
                <w:t xml:space="preserve">0.24 </w:t>
              </w:r>
            </w:ins>
          </w:p>
        </w:tc>
        <w:tc>
          <w:tcPr>
            <w:tcW w:w="400" w:type="dxa"/>
            <w:noWrap/>
            <w:vAlign w:val="bottom"/>
            <w:hideMark/>
          </w:tcPr>
          <w:p w14:paraId="769C8FE3" w14:textId="77777777" w:rsidR="00C50A95" w:rsidRPr="00D016EC" w:rsidRDefault="00C50A95" w:rsidP="00416506">
            <w:pPr>
              <w:pStyle w:val="tabletext11"/>
              <w:jc w:val="center"/>
              <w:rPr>
                <w:ins w:id="13742" w:author="Author"/>
              </w:rPr>
            </w:pPr>
            <w:ins w:id="13743" w:author="Author">
              <w:r w:rsidRPr="00D016EC">
                <w:t xml:space="preserve">0.22 </w:t>
              </w:r>
            </w:ins>
          </w:p>
        </w:tc>
        <w:tc>
          <w:tcPr>
            <w:tcW w:w="400" w:type="dxa"/>
            <w:noWrap/>
            <w:vAlign w:val="bottom"/>
            <w:hideMark/>
          </w:tcPr>
          <w:p w14:paraId="6F48F56B" w14:textId="77777777" w:rsidR="00C50A95" w:rsidRPr="00D016EC" w:rsidRDefault="00C50A95" w:rsidP="00416506">
            <w:pPr>
              <w:pStyle w:val="tabletext11"/>
              <w:jc w:val="center"/>
              <w:rPr>
                <w:ins w:id="13744" w:author="Author"/>
              </w:rPr>
            </w:pPr>
            <w:ins w:id="13745" w:author="Author">
              <w:r w:rsidRPr="00D016EC">
                <w:t xml:space="preserve">0.21 </w:t>
              </w:r>
            </w:ins>
          </w:p>
        </w:tc>
        <w:tc>
          <w:tcPr>
            <w:tcW w:w="400" w:type="dxa"/>
            <w:noWrap/>
            <w:vAlign w:val="bottom"/>
            <w:hideMark/>
          </w:tcPr>
          <w:p w14:paraId="5CFBF0BF" w14:textId="77777777" w:rsidR="00C50A95" w:rsidRPr="00D016EC" w:rsidRDefault="00C50A95" w:rsidP="00416506">
            <w:pPr>
              <w:pStyle w:val="tabletext11"/>
              <w:jc w:val="center"/>
              <w:rPr>
                <w:ins w:id="13746" w:author="Author"/>
              </w:rPr>
            </w:pPr>
            <w:ins w:id="13747" w:author="Author">
              <w:r w:rsidRPr="00D016EC">
                <w:t xml:space="preserve">0.20 </w:t>
              </w:r>
            </w:ins>
          </w:p>
        </w:tc>
        <w:tc>
          <w:tcPr>
            <w:tcW w:w="400" w:type="dxa"/>
            <w:noWrap/>
            <w:vAlign w:val="bottom"/>
            <w:hideMark/>
          </w:tcPr>
          <w:p w14:paraId="484FB85C" w14:textId="77777777" w:rsidR="00C50A95" w:rsidRPr="00D016EC" w:rsidRDefault="00C50A95" w:rsidP="00416506">
            <w:pPr>
              <w:pStyle w:val="tabletext11"/>
              <w:jc w:val="center"/>
              <w:rPr>
                <w:ins w:id="13748" w:author="Author"/>
              </w:rPr>
            </w:pPr>
            <w:ins w:id="13749" w:author="Author">
              <w:r w:rsidRPr="00D016EC">
                <w:t xml:space="preserve">0.18 </w:t>
              </w:r>
            </w:ins>
          </w:p>
        </w:tc>
        <w:tc>
          <w:tcPr>
            <w:tcW w:w="400" w:type="dxa"/>
            <w:noWrap/>
            <w:vAlign w:val="bottom"/>
            <w:hideMark/>
          </w:tcPr>
          <w:p w14:paraId="35608D9F" w14:textId="77777777" w:rsidR="00C50A95" w:rsidRPr="00D016EC" w:rsidRDefault="00C50A95" w:rsidP="00416506">
            <w:pPr>
              <w:pStyle w:val="tabletext11"/>
              <w:jc w:val="center"/>
              <w:rPr>
                <w:ins w:id="13750" w:author="Author"/>
              </w:rPr>
            </w:pPr>
            <w:ins w:id="13751" w:author="Author">
              <w:r w:rsidRPr="00D016EC">
                <w:t xml:space="preserve">0.17 </w:t>
              </w:r>
            </w:ins>
          </w:p>
        </w:tc>
        <w:tc>
          <w:tcPr>
            <w:tcW w:w="400" w:type="dxa"/>
            <w:noWrap/>
            <w:vAlign w:val="bottom"/>
            <w:hideMark/>
          </w:tcPr>
          <w:p w14:paraId="5425CB53" w14:textId="77777777" w:rsidR="00C50A95" w:rsidRPr="00D016EC" w:rsidRDefault="00C50A95" w:rsidP="00416506">
            <w:pPr>
              <w:pStyle w:val="tabletext11"/>
              <w:jc w:val="center"/>
              <w:rPr>
                <w:ins w:id="13752" w:author="Author"/>
              </w:rPr>
            </w:pPr>
            <w:ins w:id="13753" w:author="Author">
              <w:r w:rsidRPr="00D016EC">
                <w:t xml:space="preserve">0.16 </w:t>
              </w:r>
            </w:ins>
          </w:p>
        </w:tc>
        <w:tc>
          <w:tcPr>
            <w:tcW w:w="400" w:type="dxa"/>
            <w:noWrap/>
            <w:vAlign w:val="bottom"/>
            <w:hideMark/>
          </w:tcPr>
          <w:p w14:paraId="48F622B1" w14:textId="77777777" w:rsidR="00C50A95" w:rsidRPr="00D016EC" w:rsidRDefault="00C50A95" w:rsidP="00416506">
            <w:pPr>
              <w:pStyle w:val="tabletext11"/>
              <w:jc w:val="center"/>
              <w:rPr>
                <w:ins w:id="13754" w:author="Author"/>
              </w:rPr>
            </w:pPr>
            <w:ins w:id="13755" w:author="Author">
              <w:r w:rsidRPr="00D016EC">
                <w:t xml:space="preserve">0.15 </w:t>
              </w:r>
            </w:ins>
          </w:p>
        </w:tc>
        <w:tc>
          <w:tcPr>
            <w:tcW w:w="440" w:type="dxa"/>
            <w:noWrap/>
            <w:vAlign w:val="bottom"/>
            <w:hideMark/>
          </w:tcPr>
          <w:p w14:paraId="259DBD97" w14:textId="77777777" w:rsidR="00C50A95" w:rsidRPr="00D016EC" w:rsidRDefault="00C50A95" w:rsidP="00416506">
            <w:pPr>
              <w:pStyle w:val="tabletext11"/>
              <w:jc w:val="center"/>
              <w:rPr>
                <w:ins w:id="13756" w:author="Author"/>
              </w:rPr>
            </w:pPr>
            <w:ins w:id="13757" w:author="Author">
              <w:r w:rsidRPr="00D016EC">
                <w:t xml:space="preserve">0.14 </w:t>
              </w:r>
            </w:ins>
          </w:p>
        </w:tc>
        <w:tc>
          <w:tcPr>
            <w:tcW w:w="400" w:type="dxa"/>
            <w:noWrap/>
            <w:vAlign w:val="bottom"/>
            <w:hideMark/>
          </w:tcPr>
          <w:p w14:paraId="2F7F02CD" w14:textId="77777777" w:rsidR="00C50A95" w:rsidRPr="00D016EC" w:rsidRDefault="00C50A95" w:rsidP="00416506">
            <w:pPr>
              <w:pStyle w:val="tabletext11"/>
              <w:jc w:val="center"/>
              <w:rPr>
                <w:ins w:id="13758" w:author="Author"/>
              </w:rPr>
            </w:pPr>
            <w:ins w:id="13759" w:author="Author">
              <w:r w:rsidRPr="00D016EC">
                <w:t xml:space="preserve">0.14 </w:t>
              </w:r>
            </w:ins>
          </w:p>
        </w:tc>
        <w:tc>
          <w:tcPr>
            <w:tcW w:w="400" w:type="dxa"/>
            <w:noWrap/>
            <w:vAlign w:val="bottom"/>
            <w:hideMark/>
          </w:tcPr>
          <w:p w14:paraId="369B4E1C" w14:textId="77777777" w:rsidR="00C50A95" w:rsidRPr="00D016EC" w:rsidRDefault="00C50A95" w:rsidP="00416506">
            <w:pPr>
              <w:pStyle w:val="tabletext11"/>
              <w:jc w:val="center"/>
              <w:rPr>
                <w:ins w:id="13760" w:author="Author"/>
              </w:rPr>
            </w:pPr>
            <w:ins w:id="13761" w:author="Author">
              <w:r w:rsidRPr="00D016EC">
                <w:t xml:space="preserve">0.13 </w:t>
              </w:r>
            </w:ins>
          </w:p>
        </w:tc>
        <w:tc>
          <w:tcPr>
            <w:tcW w:w="400" w:type="dxa"/>
            <w:noWrap/>
            <w:vAlign w:val="bottom"/>
            <w:hideMark/>
          </w:tcPr>
          <w:p w14:paraId="7F1067A1" w14:textId="77777777" w:rsidR="00C50A95" w:rsidRPr="00D016EC" w:rsidRDefault="00C50A95" w:rsidP="00416506">
            <w:pPr>
              <w:pStyle w:val="tabletext11"/>
              <w:jc w:val="center"/>
              <w:rPr>
                <w:ins w:id="13762" w:author="Author"/>
              </w:rPr>
            </w:pPr>
            <w:ins w:id="13763" w:author="Author">
              <w:r w:rsidRPr="00D016EC">
                <w:t xml:space="preserve">0.12 </w:t>
              </w:r>
            </w:ins>
          </w:p>
        </w:tc>
        <w:tc>
          <w:tcPr>
            <w:tcW w:w="400" w:type="dxa"/>
            <w:noWrap/>
            <w:vAlign w:val="bottom"/>
            <w:hideMark/>
          </w:tcPr>
          <w:p w14:paraId="33647510" w14:textId="77777777" w:rsidR="00C50A95" w:rsidRPr="00D016EC" w:rsidRDefault="00C50A95" w:rsidP="00416506">
            <w:pPr>
              <w:pStyle w:val="tabletext11"/>
              <w:jc w:val="center"/>
              <w:rPr>
                <w:ins w:id="13764" w:author="Author"/>
              </w:rPr>
            </w:pPr>
            <w:ins w:id="13765" w:author="Author">
              <w:r w:rsidRPr="00D016EC">
                <w:t xml:space="preserve">0.11 </w:t>
              </w:r>
            </w:ins>
          </w:p>
        </w:tc>
        <w:tc>
          <w:tcPr>
            <w:tcW w:w="460" w:type="dxa"/>
            <w:noWrap/>
            <w:vAlign w:val="bottom"/>
            <w:hideMark/>
          </w:tcPr>
          <w:p w14:paraId="2FEBBE1B" w14:textId="77777777" w:rsidR="00C50A95" w:rsidRPr="00D016EC" w:rsidRDefault="00C50A95" w:rsidP="00416506">
            <w:pPr>
              <w:pStyle w:val="tabletext11"/>
              <w:jc w:val="center"/>
              <w:rPr>
                <w:ins w:id="13766" w:author="Author"/>
              </w:rPr>
            </w:pPr>
            <w:ins w:id="13767" w:author="Author">
              <w:r w:rsidRPr="00D016EC">
                <w:t xml:space="preserve">0.11 </w:t>
              </w:r>
            </w:ins>
          </w:p>
        </w:tc>
      </w:tr>
      <w:tr w:rsidR="00C50A95" w:rsidRPr="00D016EC" w14:paraId="3C23F718" w14:textId="77777777" w:rsidTr="00416506">
        <w:trPr>
          <w:trHeight w:val="190"/>
          <w:ins w:id="13768" w:author="Author"/>
        </w:trPr>
        <w:tc>
          <w:tcPr>
            <w:tcW w:w="200" w:type="dxa"/>
            <w:tcBorders>
              <w:right w:val="nil"/>
            </w:tcBorders>
            <w:vAlign w:val="bottom"/>
          </w:tcPr>
          <w:p w14:paraId="5D690AB6" w14:textId="77777777" w:rsidR="00C50A95" w:rsidRPr="00D016EC" w:rsidRDefault="00C50A95" w:rsidP="00416506">
            <w:pPr>
              <w:pStyle w:val="tabletext11"/>
              <w:jc w:val="right"/>
              <w:rPr>
                <w:ins w:id="13769" w:author="Author"/>
              </w:rPr>
            </w:pPr>
          </w:p>
        </w:tc>
        <w:tc>
          <w:tcPr>
            <w:tcW w:w="1580" w:type="dxa"/>
            <w:tcBorders>
              <w:left w:val="nil"/>
            </w:tcBorders>
            <w:vAlign w:val="bottom"/>
            <w:hideMark/>
          </w:tcPr>
          <w:p w14:paraId="21CCCFF9" w14:textId="77777777" w:rsidR="00C50A95" w:rsidRPr="00D016EC" w:rsidRDefault="00C50A95" w:rsidP="00416506">
            <w:pPr>
              <w:pStyle w:val="tabletext11"/>
              <w:tabs>
                <w:tab w:val="decimal" w:pos="640"/>
              </w:tabs>
              <w:rPr>
                <w:ins w:id="13770" w:author="Author"/>
              </w:rPr>
            </w:pPr>
            <w:ins w:id="13771" w:author="Author">
              <w:r w:rsidRPr="00D016EC">
                <w:t>18,000 to 19,999</w:t>
              </w:r>
            </w:ins>
          </w:p>
        </w:tc>
        <w:tc>
          <w:tcPr>
            <w:tcW w:w="680" w:type="dxa"/>
            <w:noWrap/>
            <w:vAlign w:val="bottom"/>
            <w:hideMark/>
          </w:tcPr>
          <w:p w14:paraId="4953447F" w14:textId="77777777" w:rsidR="00C50A95" w:rsidRPr="00D016EC" w:rsidRDefault="00C50A95" w:rsidP="00416506">
            <w:pPr>
              <w:pStyle w:val="tabletext11"/>
              <w:jc w:val="center"/>
              <w:rPr>
                <w:ins w:id="13772" w:author="Author"/>
              </w:rPr>
            </w:pPr>
            <w:ins w:id="13773" w:author="Author">
              <w:r w:rsidRPr="00D016EC">
                <w:t xml:space="preserve">0.89 </w:t>
              </w:r>
            </w:ins>
          </w:p>
        </w:tc>
        <w:tc>
          <w:tcPr>
            <w:tcW w:w="900" w:type="dxa"/>
            <w:noWrap/>
            <w:vAlign w:val="bottom"/>
            <w:hideMark/>
          </w:tcPr>
          <w:p w14:paraId="1A778917" w14:textId="77777777" w:rsidR="00C50A95" w:rsidRPr="00D016EC" w:rsidRDefault="00C50A95" w:rsidP="00416506">
            <w:pPr>
              <w:pStyle w:val="tabletext11"/>
              <w:jc w:val="center"/>
              <w:rPr>
                <w:ins w:id="13774" w:author="Author"/>
              </w:rPr>
            </w:pPr>
            <w:ins w:id="13775" w:author="Author">
              <w:r w:rsidRPr="00D016EC">
                <w:t xml:space="preserve">0.89 </w:t>
              </w:r>
            </w:ins>
          </w:p>
        </w:tc>
        <w:tc>
          <w:tcPr>
            <w:tcW w:w="400" w:type="dxa"/>
            <w:noWrap/>
            <w:vAlign w:val="bottom"/>
            <w:hideMark/>
          </w:tcPr>
          <w:p w14:paraId="76D2FFBC" w14:textId="77777777" w:rsidR="00C50A95" w:rsidRPr="00D016EC" w:rsidRDefault="00C50A95" w:rsidP="00416506">
            <w:pPr>
              <w:pStyle w:val="tabletext11"/>
              <w:jc w:val="center"/>
              <w:rPr>
                <w:ins w:id="13776" w:author="Author"/>
              </w:rPr>
            </w:pPr>
            <w:ins w:id="13777" w:author="Author">
              <w:r w:rsidRPr="00D016EC">
                <w:t xml:space="preserve">0.82 </w:t>
              </w:r>
            </w:ins>
          </w:p>
        </w:tc>
        <w:tc>
          <w:tcPr>
            <w:tcW w:w="400" w:type="dxa"/>
            <w:noWrap/>
            <w:vAlign w:val="bottom"/>
            <w:hideMark/>
          </w:tcPr>
          <w:p w14:paraId="17A9BAF9" w14:textId="77777777" w:rsidR="00C50A95" w:rsidRPr="00D016EC" w:rsidRDefault="00C50A95" w:rsidP="00416506">
            <w:pPr>
              <w:pStyle w:val="tabletext11"/>
              <w:jc w:val="center"/>
              <w:rPr>
                <w:ins w:id="13778" w:author="Author"/>
              </w:rPr>
            </w:pPr>
            <w:ins w:id="13779" w:author="Author">
              <w:r w:rsidRPr="00D016EC">
                <w:t xml:space="preserve">0.77 </w:t>
              </w:r>
            </w:ins>
          </w:p>
        </w:tc>
        <w:tc>
          <w:tcPr>
            <w:tcW w:w="400" w:type="dxa"/>
            <w:noWrap/>
            <w:vAlign w:val="bottom"/>
            <w:hideMark/>
          </w:tcPr>
          <w:p w14:paraId="657696AE" w14:textId="77777777" w:rsidR="00C50A95" w:rsidRPr="00D016EC" w:rsidRDefault="00C50A95" w:rsidP="00416506">
            <w:pPr>
              <w:pStyle w:val="tabletext11"/>
              <w:jc w:val="center"/>
              <w:rPr>
                <w:ins w:id="13780" w:author="Author"/>
              </w:rPr>
            </w:pPr>
            <w:ins w:id="13781" w:author="Author">
              <w:r w:rsidRPr="00D016EC">
                <w:t xml:space="preserve">0.71 </w:t>
              </w:r>
            </w:ins>
          </w:p>
        </w:tc>
        <w:tc>
          <w:tcPr>
            <w:tcW w:w="400" w:type="dxa"/>
            <w:noWrap/>
            <w:vAlign w:val="bottom"/>
            <w:hideMark/>
          </w:tcPr>
          <w:p w14:paraId="117F8235" w14:textId="77777777" w:rsidR="00C50A95" w:rsidRPr="00D016EC" w:rsidRDefault="00C50A95" w:rsidP="00416506">
            <w:pPr>
              <w:pStyle w:val="tabletext11"/>
              <w:jc w:val="center"/>
              <w:rPr>
                <w:ins w:id="13782" w:author="Author"/>
              </w:rPr>
            </w:pPr>
            <w:ins w:id="13783" w:author="Author">
              <w:r w:rsidRPr="00D016EC">
                <w:t xml:space="preserve">0.58 </w:t>
              </w:r>
            </w:ins>
          </w:p>
        </w:tc>
        <w:tc>
          <w:tcPr>
            <w:tcW w:w="400" w:type="dxa"/>
            <w:noWrap/>
            <w:vAlign w:val="bottom"/>
            <w:hideMark/>
          </w:tcPr>
          <w:p w14:paraId="63B2DB6E" w14:textId="77777777" w:rsidR="00C50A95" w:rsidRPr="00D016EC" w:rsidRDefault="00C50A95" w:rsidP="00416506">
            <w:pPr>
              <w:pStyle w:val="tabletext11"/>
              <w:jc w:val="center"/>
              <w:rPr>
                <w:ins w:id="13784" w:author="Author"/>
              </w:rPr>
            </w:pPr>
            <w:ins w:id="13785" w:author="Author">
              <w:r w:rsidRPr="00D016EC">
                <w:t xml:space="preserve">0.51 </w:t>
              </w:r>
            </w:ins>
          </w:p>
        </w:tc>
        <w:tc>
          <w:tcPr>
            <w:tcW w:w="400" w:type="dxa"/>
            <w:noWrap/>
            <w:vAlign w:val="bottom"/>
            <w:hideMark/>
          </w:tcPr>
          <w:p w14:paraId="5F99034B" w14:textId="77777777" w:rsidR="00C50A95" w:rsidRPr="00D016EC" w:rsidRDefault="00C50A95" w:rsidP="00416506">
            <w:pPr>
              <w:pStyle w:val="tabletext11"/>
              <w:jc w:val="center"/>
              <w:rPr>
                <w:ins w:id="13786" w:author="Author"/>
              </w:rPr>
            </w:pPr>
            <w:ins w:id="13787" w:author="Author">
              <w:r w:rsidRPr="00D016EC">
                <w:t xml:space="preserve">0.44 </w:t>
              </w:r>
            </w:ins>
          </w:p>
        </w:tc>
        <w:tc>
          <w:tcPr>
            <w:tcW w:w="400" w:type="dxa"/>
            <w:noWrap/>
            <w:vAlign w:val="bottom"/>
            <w:hideMark/>
          </w:tcPr>
          <w:p w14:paraId="0C204983" w14:textId="77777777" w:rsidR="00C50A95" w:rsidRPr="00D016EC" w:rsidRDefault="00C50A95" w:rsidP="00416506">
            <w:pPr>
              <w:pStyle w:val="tabletext11"/>
              <w:jc w:val="center"/>
              <w:rPr>
                <w:ins w:id="13788" w:author="Author"/>
              </w:rPr>
            </w:pPr>
            <w:ins w:id="13789" w:author="Author">
              <w:r w:rsidRPr="00D016EC">
                <w:t xml:space="preserve">0.38 </w:t>
              </w:r>
            </w:ins>
          </w:p>
        </w:tc>
        <w:tc>
          <w:tcPr>
            <w:tcW w:w="400" w:type="dxa"/>
            <w:noWrap/>
            <w:vAlign w:val="bottom"/>
            <w:hideMark/>
          </w:tcPr>
          <w:p w14:paraId="4DB0E455" w14:textId="77777777" w:rsidR="00C50A95" w:rsidRPr="00D016EC" w:rsidRDefault="00C50A95" w:rsidP="00416506">
            <w:pPr>
              <w:pStyle w:val="tabletext11"/>
              <w:jc w:val="center"/>
              <w:rPr>
                <w:ins w:id="13790" w:author="Author"/>
              </w:rPr>
            </w:pPr>
            <w:ins w:id="13791" w:author="Author">
              <w:r w:rsidRPr="00D016EC">
                <w:t xml:space="preserve">0.34 </w:t>
              </w:r>
            </w:ins>
          </w:p>
        </w:tc>
        <w:tc>
          <w:tcPr>
            <w:tcW w:w="400" w:type="dxa"/>
            <w:noWrap/>
            <w:vAlign w:val="bottom"/>
            <w:hideMark/>
          </w:tcPr>
          <w:p w14:paraId="16345E22" w14:textId="77777777" w:rsidR="00C50A95" w:rsidRPr="00D016EC" w:rsidRDefault="00C50A95" w:rsidP="00416506">
            <w:pPr>
              <w:pStyle w:val="tabletext11"/>
              <w:jc w:val="center"/>
              <w:rPr>
                <w:ins w:id="13792" w:author="Author"/>
              </w:rPr>
            </w:pPr>
            <w:ins w:id="13793" w:author="Author">
              <w:r w:rsidRPr="00D016EC">
                <w:t xml:space="preserve">0.31 </w:t>
              </w:r>
            </w:ins>
          </w:p>
        </w:tc>
        <w:tc>
          <w:tcPr>
            <w:tcW w:w="400" w:type="dxa"/>
            <w:noWrap/>
            <w:vAlign w:val="bottom"/>
            <w:hideMark/>
          </w:tcPr>
          <w:p w14:paraId="720BFC3D" w14:textId="77777777" w:rsidR="00C50A95" w:rsidRPr="00D016EC" w:rsidRDefault="00C50A95" w:rsidP="00416506">
            <w:pPr>
              <w:pStyle w:val="tabletext11"/>
              <w:jc w:val="center"/>
              <w:rPr>
                <w:ins w:id="13794" w:author="Author"/>
              </w:rPr>
            </w:pPr>
            <w:ins w:id="13795" w:author="Author">
              <w:r w:rsidRPr="00D016EC">
                <w:t xml:space="preserve">0.29 </w:t>
              </w:r>
            </w:ins>
          </w:p>
        </w:tc>
        <w:tc>
          <w:tcPr>
            <w:tcW w:w="400" w:type="dxa"/>
            <w:noWrap/>
            <w:vAlign w:val="bottom"/>
            <w:hideMark/>
          </w:tcPr>
          <w:p w14:paraId="50D8B1B6" w14:textId="77777777" w:rsidR="00C50A95" w:rsidRPr="00D016EC" w:rsidRDefault="00C50A95" w:rsidP="00416506">
            <w:pPr>
              <w:pStyle w:val="tabletext11"/>
              <w:jc w:val="center"/>
              <w:rPr>
                <w:ins w:id="13796" w:author="Author"/>
              </w:rPr>
            </w:pPr>
            <w:ins w:id="13797" w:author="Author">
              <w:r w:rsidRPr="00D016EC">
                <w:t xml:space="preserve">0.27 </w:t>
              </w:r>
            </w:ins>
          </w:p>
        </w:tc>
        <w:tc>
          <w:tcPr>
            <w:tcW w:w="400" w:type="dxa"/>
            <w:noWrap/>
            <w:vAlign w:val="bottom"/>
            <w:hideMark/>
          </w:tcPr>
          <w:p w14:paraId="24266F35" w14:textId="77777777" w:rsidR="00C50A95" w:rsidRPr="00D016EC" w:rsidRDefault="00C50A95" w:rsidP="00416506">
            <w:pPr>
              <w:pStyle w:val="tabletext11"/>
              <w:jc w:val="center"/>
              <w:rPr>
                <w:ins w:id="13798" w:author="Author"/>
              </w:rPr>
            </w:pPr>
            <w:ins w:id="13799" w:author="Author">
              <w:r w:rsidRPr="00D016EC">
                <w:t xml:space="preserve">0.25 </w:t>
              </w:r>
            </w:ins>
          </w:p>
        </w:tc>
        <w:tc>
          <w:tcPr>
            <w:tcW w:w="400" w:type="dxa"/>
            <w:noWrap/>
            <w:vAlign w:val="bottom"/>
            <w:hideMark/>
          </w:tcPr>
          <w:p w14:paraId="718500CB" w14:textId="77777777" w:rsidR="00C50A95" w:rsidRPr="00D016EC" w:rsidRDefault="00C50A95" w:rsidP="00416506">
            <w:pPr>
              <w:pStyle w:val="tabletext11"/>
              <w:jc w:val="center"/>
              <w:rPr>
                <w:ins w:id="13800" w:author="Author"/>
              </w:rPr>
            </w:pPr>
            <w:ins w:id="13801" w:author="Author">
              <w:r w:rsidRPr="00D016EC">
                <w:t xml:space="preserve">0.24 </w:t>
              </w:r>
            </w:ins>
          </w:p>
        </w:tc>
        <w:tc>
          <w:tcPr>
            <w:tcW w:w="400" w:type="dxa"/>
            <w:noWrap/>
            <w:vAlign w:val="bottom"/>
            <w:hideMark/>
          </w:tcPr>
          <w:p w14:paraId="167C62F6" w14:textId="77777777" w:rsidR="00C50A95" w:rsidRPr="00D016EC" w:rsidRDefault="00C50A95" w:rsidP="00416506">
            <w:pPr>
              <w:pStyle w:val="tabletext11"/>
              <w:jc w:val="center"/>
              <w:rPr>
                <w:ins w:id="13802" w:author="Author"/>
              </w:rPr>
            </w:pPr>
            <w:ins w:id="13803" w:author="Author">
              <w:r w:rsidRPr="00D016EC">
                <w:t xml:space="preserve">0.22 </w:t>
              </w:r>
            </w:ins>
          </w:p>
        </w:tc>
        <w:tc>
          <w:tcPr>
            <w:tcW w:w="400" w:type="dxa"/>
            <w:noWrap/>
            <w:vAlign w:val="bottom"/>
            <w:hideMark/>
          </w:tcPr>
          <w:p w14:paraId="3CED2A8B" w14:textId="77777777" w:rsidR="00C50A95" w:rsidRPr="00D016EC" w:rsidRDefault="00C50A95" w:rsidP="00416506">
            <w:pPr>
              <w:pStyle w:val="tabletext11"/>
              <w:jc w:val="center"/>
              <w:rPr>
                <w:ins w:id="13804" w:author="Author"/>
              </w:rPr>
            </w:pPr>
            <w:ins w:id="13805" w:author="Author">
              <w:r w:rsidRPr="00D016EC">
                <w:t xml:space="preserve">0.21 </w:t>
              </w:r>
            </w:ins>
          </w:p>
        </w:tc>
        <w:tc>
          <w:tcPr>
            <w:tcW w:w="400" w:type="dxa"/>
            <w:noWrap/>
            <w:vAlign w:val="bottom"/>
            <w:hideMark/>
          </w:tcPr>
          <w:p w14:paraId="7185F2A8" w14:textId="77777777" w:rsidR="00C50A95" w:rsidRPr="00D016EC" w:rsidRDefault="00C50A95" w:rsidP="00416506">
            <w:pPr>
              <w:pStyle w:val="tabletext11"/>
              <w:jc w:val="center"/>
              <w:rPr>
                <w:ins w:id="13806" w:author="Author"/>
              </w:rPr>
            </w:pPr>
            <w:ins w:id="13807" w:author="Author">
              <w:r w:rsidRPr="00D016EC">
                <w:t xml:space="preserve">0.20 </w:t>
              </w:r>
            </w:ins>
          </w:p>
        </w:tc>
        <w:tc>
          <w:tcPr>
            <w:tcW w:w="400" w:type="dxa"/>
            <w:noWrap/>
            <w:vAlign w:val="bottom"/>
            <w:hideMark/>
          </w:tcPr>
          <w:p w14:paraId="3ABB00E8" w14:textId="77777777" w:rsidR="00C50A95" w:rsidRPr="00D016EC" w:rsidRDefault="00C50A95" w:rsidP="00416506">
            <w:pPr>
              <w:pStyle w:val="tabletext11"/>
              <w:jc w:val="center"/>
              <w:rPr>
                <w:ins w:id="13808" w:author="Author"/>
              </w:rPr>
            </w:pPr>
            <w:ins w:id="13809" w:author="Author">
              <w:r w:rsidRPr="00D016EC">
                <w:t xml:space="preserve">0.19 </w:t>
              </w:r>
            </w:ins>
          </w:p>
        </w:tc>
        <w:tc>
          <w:tcPr>
            <w:tcW w:w="400" w:type="dxa"/>
            <w:noWrap/>
            <w:vAlign w:val="bottom"/>
            <w:hideMark/>
          </w:tcPr>
          <w:p w14:paraId="331E9115" w14:textId="77777777" w:rsidR="00C50A95" w:rsidRPr="00D016EC" w:rsidRDefault="00C50A95" w:rsidP="00416506">
            <w:pPr>
              <w:pStyle w:val="tabletext11"/>
              <w:jc w:val="center"/>
              <w:rPr>
                <w:ins w:id="13810" w:author="Author"/>
              </w:rPr>
            </w:pPr>
            <w:ins w:id="13811" w:author="Author">
              <w:r w:rsidRPr="00D016EC">
                <w:t xml:space="preserve">0.17 </w:t>
              </w:r>
            </w:ins>
          </w:p>
        </w:tc>
        <w:tc>
          <w:tcPr>
            <w:tcW w:w="400" w:type="dxa"/>
            <w:noWrap/>
            <w:vAlign w:val="bottom"/>
            <w:hideMark/>
          </w:tcPr>
          <w:p w14:paraId="36B0B370" w14:textId="77777777" w:rsidR="00C50A95" w:rsidRPr="00D016EC" w:rsidRDefault="00C50A95" w:rsidP="00416506">
            <w:pPr>
              <w:pStyle w:val="tabletext11"/>
              <w:jc w:val="center"/>
              <w:rPr>
                <w:ins w:id="13812" w:author="Author"/>
              </w:rPr>
            </w:pPr>
            <w:ins w:id="13813" w:author="Author">
              <w:r w:rsidRPr="00D016EC">
                <w:t xml:space="preserve">0.16 </w:t>
              </w:r>
            </w:ins>
          </w:p>
        </w:tc>
        <w:tc>
          <w:tcPr>
            <w:tcW w:w="400" w:type="dxa"/>
            <w:noWrap/>
            <w:vAlign w:val="bottom"/>
            <w:hideMark/>
          </w:tcPr>
          <w:p w14:paraId="33E09D3D" w14:textId="77777777" w:rsidR="00C50A95" w:rsidRPr="00D016EC" w:rsidRDefault="00C50A95" w:rsidP="00416506">
            <w:pPr>
              <w:pStyle w:val="tabletext11"/>
              <w:jc w:val="center"/>
              <w:rPr>
                <w:ins w:id="13814" w:author="Author"/>
              </w:rPr>
            </w:pPr>
            <w:ins w:id="13815" w:author="Author">
              <w:r w:rsidRPr="00D016EC">
                <w:t xml:space="preserve">0.15 </w:t>
              </w:r>
            </w:ins>
          </w:p>
        </w:tc>
        <w:tc>
          <w:tcPr>
            <w:tcW w:w="440" w:type="dxa"/>
            <w:noWrap/>
            <w:vAlign w:val="bottom"/>
            <w:hideMark/>
          </w:tcPr>
          <w:p w14:paraId="4AFD06ED" w14:textId="77777777" w:rsidR="00C50A95" w:rsidRPr="00D016EC" w:rsidRDefault="00C50A95" w:rsidP="00416506">
            <w:pPr>
              <w:pStyle w:val="tabletext11"/>
              <w:jc w:val="center"/>
              <w:rPr>
                <w:ins w:id="13816" w:author="Author"/>
              </w:rPr>
            </w:pPr>
            <w:ins w:id="13817" w:author="Author">
              <w:r w:rsidRPr="00D016EC">
                <w:t xml:space="preserve">0.15 </w:t>
              </w:r>
            </w:ins>
          </w:p>
        </w:tc>
        <w:tc>
          <w:tcPr>
            <w:tcW w:w="400" w:type="dxa"/>
            <w:noWrap/>
            <w:vAlign w:val="bottom"/>
            <w:hideMark/>
          </w:tcPr>
          <w:p w14:paraId="67FF7CCD" w14:textId="77777777" w:rsidR="00C50A95" w:rsidRPr="00D016EC" w:rsidRDefault="00C50A95" w:rsidP="00416506">
            <w:pPr>
              <w:pStyle w:val="tabletext11"/>
              <w:jc w:val="center"/>
              <w:rPr>
                <w:ins w:id="13818" w:author="Author"/>
              </w:rPr>
            </w:pPr>
            <w:ins w:id="13819" w:author="Author">
              <w:r w:rsidRPr="00D016EC">
                <w:t xml:space="preserve">0.14 </w:t>
              </w:r>
            </w:ins>
          </w:p>
        </w:tc>
        <w:tc>
          <w:tcPr>
            <w:tcW w:w="400" w:type="dxa"/>
            <w:noWrap/>
            <w:vAlign w:val="bottom"/>
            <w:hideMark/>
          </w:tcPr>
          <w:p w14:paraId="4F63A1FC" w14:textId="77777777" w:rsidR="00C50A95" w:rsidRPr="00D016EC" w:rsidRDefault="00C50A95" w:rsidP="00416506">
            <w:pPr>
              <w:pStyle w:val="tabletext11"/>
              <w:jc w:val="center"/>
              <w:rPr>
                <w:ins w:id="13820" w:author="Author"/>
              </w:rPr>
            </w:pPr>
            <w:ins w:id="13821" w:author="Author">
              <w:r w:rsidRPr="00D016EC">
                <w:t xml:space="preserve">0.13 </w:t>
              </w:r>
            </w:ins>
          </w:p>
        </w:tc>
        <w:tc>
          <w:tcPr>
            <w:tcW w:w="400" w:type="dxa"/>
            <w:noWrap/>
            <w:vAlign w:val="bottom"/>
            <w:hideMark/>
          </w:tcPr>
          <w:p w14:paraId="3C4A0E66" w14:textId="77777777" w:rsidR="00C50A95" w:rsidRPr="00D016EC" w:rsidRDefault="00C50A95" w:rsidP="00416506">
            <w:pPr>
              <w:pStyle w:val="tabletext11"/>
              <w:jc w:val="center"/>
              <w:rPr>
                <w:ins w:id="13822" w:author="Author"/>
              </w:rPr>
            </w:pPr>
            <w:ins w:id="13823" w:author="Author">
              <w:r w:rsidRPr="00D016EC">
                <w:t xml:space="preserve">0.12 </w:t>
              </w:r>
            </w:ins>
          </w:p>
        </w:tc>
        <w:tc>
          <w:tcPr>
            <w:tcW w:w="400" w:type="dxa"/>
            <w:noWrap/>
            <w:vAlign w:val="bottom"/>
            <w:hideMark/>
          </w:tcPr>
          <w:p w14:paraId="00172E55" w14:textId="77777777" w:rsidR="00C50A95" w:rsidRPr="00D016EC" w:rsidRDefault="00C50A95" w:rsidP="00416506">
            <w:pPr>
              <w:pStyle w:val="tabletext11"/>
              <w:jc w:val="center"/>
              <w:rPr>
                <w:ins w:id="13824" w:author="Author"/>
              </w:rPr>
            </w:pPr>
            <w:ins w:id="13825" w:author="Author">
              <w:r w:rsidRPr="00D016EC">
                <w:t xml:space="preserve">0.11 </w:t>
              </w:r>
            </w:ins>
          </w:p>
        </w:tc>
        <w:tc>
          <w:tcPr>
            <w:tcW w:w="460" w:type="dxa"/>
            <w:noWrap/>
            <w:vAlign w:val="bottom"/>
            <w:hideMark/>
          </w:tcPr>
          <w:p w14:paraId="14592D1A" w14:textId="77777777" w:rsidR="00C50A95" w:rsidRPr="00D016EC" w:rsidRDefault="00C50A95" w:rsidP="00416506">
            <w:pPr>
              <w:pStyle w:val="tabletext11"/>
              <w:jc w:val="center"/>
              <w:rPr>
                <w:ins w:id="13826" w:author="Author"/>
              </w:rPr>
            </w:pPr>
            <w:ins w:id="13827" w:author="Author">
              <w:r w:rsidRPr="00D016EC">
                <w:t xml:space="preserve">0.11 </w:t>
              </w:r>
            </w:ins>
          </w:p>
        </w:tc>
      </w:tr>
      <w:tr w:rsidR="00C50A95" w:rsidRPr="00D016EC" w14:paraId="378FEA8F" w14:textId="77777777" w:rsidTr="00416506">
        <w:trPr>
          <w:trHeight w:val="190"/>
          <w:ins w:id="13828" w:author="Author"/>
        </w:trPr>
        <w:tc>
          <w:tcPr>
            <w:tcW w:w="200" w:type="dxa"/>
            <w:tcBorders>
              <w:right w:val="nil"/>
            </w:tcBorders>
            <w:vAlign w:val="bottom"/>
          </w:tcPr>
          <w:p w14:paraId="4ACB2123" w14:textId="77777777" w:rsidR="00C50A95" w:rsidRPr="00D016EC" w:rsidRDefault="00C50A95" w:rsidP="00416506">
            <w:pPr>
              <w:pStyle w:val="tabletext11"/>
              <w:jc w:val="right"/>
              <w:rPr>
                <w:ins w:id="13829" w:author="Author"/>
              </w:rPr>
            </w:pPr>
          </w:p>
        </w:tc>
        <w:tc>
          <w:tcPr>
            <w:tcW w:w="1580" w:type="dxa"/>
            <w:tcBorders>
              <w:left w:val="nil"/>
            </w:tcBorders>
            <w:vAlign w:val="bottom"/>
            <w:hideMark/>
          </w:tcPr>
          <w:p w14:paraId="6DC32609" w14:textId="77777777" w:rsidR="00C50A95" w:rsidRPr="00D016EC" w:rsidRDefault="00C50A95" w:rsidP="00416506">
            <w:pPr>
              <w:pStyle w:val="tabletext11"/>
              <w:tabs>
                <w:tab w:val="decimal" w:pos="640"/>
              </w:tabs>
              <w:rPr>
                <w:ins w:id="13830" w:author="Author"/>
              </w:rPr>
            </w:pPr>
            <w:ins w:id="13831" w:author="Author">
              <w:r w:rsidRPr="00D016EC">
                <w:t>20,000 to 24,999</w:t>
              </w:r>
            </w:ins>
          </w:p>
        </w:tc>
        <w:tc>
          <w:tcPr>
            <w:tcW w:w="680" w:type="dxa"/>
            <w:noWrap/>
            <w:vAlign w:val="bottom"/>
            <w:hideMark/>
          </w:tcPr>
          <w:p w14:paraId="72971DCE" w14:textId="77777777" w:rsidR="00C50A95" w:rsidRPr="00D016EC" w:rsidRDefault="00C50A95" w:rsidP="00416506">
            <w:pPr>
              <w:pStyle w:val="tabletext11"/>
              <w:jc w:val="center"/>
              <w:rPr>
                <w:ins w:id="13832" w:author="Author"/>
              </w:rPr>
            </w:pPr>
            <w:ins w:id="13833" w:author="Author">
              <w:r w:rsidRPr="00D016EC">
                <w:t xml:space="preserve">0.90 </w:t>
              </w:r>
            </w:ins>
          </w:p>
        </w:tc>
        <w:tc>
          <w:tcPr>
            <w:tcW w:w="900" w:type="dxa"/>
            <w:noWrap/>
            <w:vAlign w:val="bottom"/>
            <w:hideMark/>
          </w:tcPr>
          <w:p w14:paraId="2A5F4F77" w14:textId="77777777" w:rsidR="00C50A95" w:rsidRPr="00D016EC" w:rsidRDefault="00C50A95" w:rsidP="00416506">
            <w:pPr>
              <w:pStyle w:val="tabletext11"/>
              <w:jc w:val="center"/>
              <w:rPr>
                <w:ins w:id="13834" w:author="Author"/>
              </w:rPr>
            </w:pPr>
            <w:ins w:id="13835" w:author="Author">
              <w:r w:rsidRPr="00D016EC">
                <w:t xml:space="preserve">0.90 </w:t>
              </w:r>
            </w:ins>
          </w:p>
        </w:tc>
        <w:tc>
          <w:tcPr>
            <w:tcW w:w="400" w:type="dxa"/>
            <w:noWrap/>
            <w:vAlign w:val="bottom"/>
            <w:hideMark/>
          </w:tcPr>
          <w:p w14:paraId="257843CD" w14:textId="77777777" w:rsidR="00C50A95" w:rsidRPr="00D016EC" w:rsidRDefault="00C50A95" w:rsidP="00416506">
            <w:pPr>
              <w:pStyle w:val="tabletext11"/>
              <w:jc w:val="center"/>
              <w:rPr>
                <w:ins w:id="13836" w:author="Author"/>
              </w:rPr>
            </w:pPr>
            <w:ins w:id="13837" w:author="Author">
              <w:r w:rsidRPr="00D016EC">
                <w:t xml:space="preserve">0.82 </w:t>
              </w:r>
            </w:ins>
          </w:p>
        </w:tc>
        <w:tc>
          <w:tcPr>
            <w:tcW w:w="400" w:type="dxa"/>
            <w:noWrap/>
            <w:vAlign w:val="bottom"/>
            <w:hideMark/>
          </w:tcPr>
          <w:p w14:paraId="11CDD276" w14:textId="77777777" w:rsidR="00C50A95" w:rsidRPr="00D016EC" w:rsidRDefault="00C50A95" w:rsidP="00416506">
            <w:pPr>
              <w:pStyle w:val="tabletext11"/>
              <w:jc w:val="center"/>
              <w:rPr>
                <w:ins w:id="13838" w:author="Author"/>
              </w:rPr>
            </w:pPr>
            <w:ins w:id="13839" w:author="Author">
              <w:r w:rsidRPr="00D016EC">
                <w:t xml:space="preserve">0.77 </w:t>
              </w:r>
            </w:ins>
          </w:p>
        </w:tc>
        <w:tc>
          <w:tcPr>
            <w:tcW w:w="400" w:type="dxa"/>
            <w:noWrap/>
            <w:vAlign w:val="bottom"/>
            <w:hideMark/>
          </w:tcPr>
          <w:p w14:paraId="200FBB2E" w14:textId="77777777" w:rsidR="00C50A95" w:rsidRPr="00D016EC" w:rsidRDefault="00C50A95" w:rsidP="00416506">
            <w:pPr>
              <w:pStyle w:val="tabletext11"/>
              <w:jc w:val="center"/>
              <w:rPr>
                <w:ins w:id="13840" w:author="Author"/>
              </w:rPr>
            </w:pPr>
            <w:ins w:id="13841" w:author="Author">
              <w:r w:rsidRPr="00D016EC">
                <w:t xml:space="preserve">0.71 </w:t>
              </w:r>
            </w:ins>
          </w:p>
        </w:tc>
        <w:tc>
          <w:tcPr>
            <w:tcW w:w="400" w:type="dxa"/>
            <w:noWrap/>
            <w:vAlign w:val="bottom"/>
            <w:hideMark/>
          </w:tcPr>
          <w:p w14:paraId="168CA409" w14:textId="77777777" w:rsidR="00C50A95" w:rsidRPr="00D016EC" w:rsidRDefault="00C50A95" w:rsidP="00416506">
            <w:pPr>
              <w:pStyle w:val="tabletext11"/>
              <w:jc w:val="center"/>
              <w:rPr>
                <w:ins w:id="13842" w:author="Author"/>
              </w:rPr>
            </w:pPr>
            <w:ins w:id="13843" w:author="Author">
              <w:r w:rsidRPr="00D016EC">
                <w:t xml:space="preserve">0.58 </w:t>
              </w:r>
            </w:ins>
          </w:p>
        </w:tc>
        <w:tc>
          <w:tcPr>
            <w:tcW w:w="400" w:type="dxa"/>
            <w:noWrap/>
            <w:vAlign w:val="bottom"/>
            <w:hideMark/>
          </w:tcPr>
          <w:p w14:paraId="2C7DBC52" w14:textId="77777777" w:rsidR="00C50A95" w:rsidRPr="00D016EC" w:rsidRDefault="00C50A95" w:rsidP="00416506">
            <w:pPr>
              <w:pStyle w:val="tabletext11"/>
              <w:jc w:val="center"/>
              <w:rPr>
                <w:ins w:id="13844" w:author="Author"/>
              </w:rPr>
            </w:pPr>
            <w:ins w:id="13845" w:author="Author">
              <w:r w:rsidRPr="00D016EC">
                <w:t xml:space="preserve">0.52 </w:t>
              </w:r>
            </w:ins>
          </w:p>
        </w:tc>
        <w:tc>
          <w:tcPr>
            <w:tcW w:w="400" w:type="dxa"/>
            <w:noWrap/>
            <w:vAlign w:val="bottom"/>
            <w:hideMark/>
          </w:tcPr>
          <w:p w14:paraId="6EAE6177" w14:textId="77777777" w:rsidR="00C50A95" w:rsidRPr="00D016EC" w:rsidRDefault="00C50A95" w:rsidP="00416506">
            <w:pPr>
              <w:pStyle w:val="tabletext11"/>
              <w:jc w:val="center"/>
              <w:rPr>
                <w:ins w:id="13846" w:author="Author"/>
              </w:rPr>
            </w:pPr>
            <w:ins w:id="13847" w:author="Author">
              <w:r w:rsidRPr="00D016EC">
                <w:t xml:space="preserve">0.45 </w:t>
              </w:r>
            </w:ins>
          </w:p>
        </w:tc>
        <w:tc>
          <w:tcPr>
            <w:tcW w:w="400" w:type="dxa"/>
            <w:noWrap/>
            <w:vAlign w:val="bottom"/>
            <w:hideMark/>
          </w:tcPr>
          <w:p w14:paraId="32DDFD9B" w14:textId="77777777" w:rsidR="00C50A95" w:rsidRPr="00D016EC" w:rsidRDefault="00C50A95" w:rsidP="00416506">
            <w:pPr>
              <w:pStyle w:val="tabletext11"/>
              <w:jc w:val="center"/>
              <w:rPr>
                <w:ins w:id="13848" w:author="Author"/>
              </w:rPr>
            </w:pPr>
            <w:ins w:id="13849" w:author="Author">
              <w:r w:rsidRPr="00D016EC">
                <w:t xml:space="preserve">0.40 </w:t>
              </w:r>
            </w:ins>
          </w:p>
        </w:tc>
        <w:tc>
          <w:tcPr>
            <w:tcW w:w="400" w:type="dxa"/>
            <w:noWrap/>
            <w:vAlign w:val="bottom"/>
            <w:hideMark/>
          </w:tcPr>
          <w:p w14:paraId="0956E207" w14:textId="77777777" w:rsidR="00C50A95" w:rsidRPr="00D016EC" w:rsidRDefault="00C50A95" w:rsidP="00416506">
            <w:pPr>
              <w:pStyle w:val="tabletext11"/>
              <w:jc w:val="center"/>
              <w:rPr>
                <w:ins w:id="13850" w:author="Author"/>
              </w:rPr>
            </w:pPr>
            <w:ins w:id="13851" w:author="Author">
              <w:r w:rsidRPr="00D016EC">
                <w:t xml:space="preserve">0.35 </w:t>
              </w:r>
            </w:ins>
          </w:p>
        </w:tc>
        <w:tc>
          <w:tcPr>
            <w:tcW w:w="400" w:type="dxa"/>
            <w:noWrap/>
            <w:vAlign w:val="bottom"/>
            <w:hideMark/>
          </w:tcPr>
          <w:p w14:paraId="6529DB4A" w14:textId="77777777" w:rsidR="00C50A95" w:rsidRPr="00D016EC" w:rsidRDefault="00C50A95" w:rsidP="00416506">
            <w:pPr>
              <w:pStyle w:val="tabletext11"/>
              <w:jc w:val="center"/>
              <w:rPr>
                <w:ins w:id="13852" w:author="Author"/>
              </w:rPr>
            </w:pPr>
            <w:ins w:id="13853" w:author="Author">
              <w:r w:rsidRPr="00D016EC">
                <w:t xml:space="preserve">0.32 </w:t>
              </w:r>
            </w:ins>
          </w:p>
        </w:tc>
        <w:tc>
          <w:tcPr>
            <w:tcW w:w="400" w:type="dxa"/>
            <w:noWrap/>
            <w:vAlign w:val="bottom"/>
            <w:hideMark/>
          </w:tcPr>
          <w:p w14:paraId="11CEA14B" w14:textId="77777777" w:rsidR="00C50A95" w:rsidRPr="00D016EC" w:rsidRDefault="00C50A95" w:rsidP="00416506">
            <w:pPr>
              <w:pStyle w:val="tabletext11"/>
              <w:jc w:val="center"/>
              <w:rPr>
                <w:ins w:id="13854" w:author="Author"/>
              </w:rPr>
            </w:pPr>
            <w:ins w:id="13855" w:author="Author">
              <w:r w:rsidRPr="00D016EC">
                <w:t xml:space="preserve">0.30 </w:t>
              </w:r>
            </w:ins>
          </w:p>
        </w:tc>
        <w:tc>
          <w:tcPr>
            <w:tcW w:w="400" w:type="dxa"/>
            <w:noWrap/>
            <w:vAlign w:val="bottom"/>
            <w:hideMark/>
          </w:tcPr>
          <w:p w14:paraId="3F0E73F1" w14:textId="77777777" w:rsidR="00C50A95" w:rsidRPr="00D016EC" w:rsidRDefault="00C50A95" w:rsidP="00416506">
            <w:pPr>
              <w:pStyle w:val="tabletext11"/>
              <w:jc w:val="center"/>
              <w:rPr>
                <w:ins w:id="13856" w:author="Author"/>
              </w:rPr>
            </w:pPr>
            <w:ins w:id="13857" w:author="Author">
              <w:r w:rsidRPr="00D016EC">
                <w:t xml:space="preserve">0.28 </w:t>
              </w:r>
            </w:ins>
          </w:p>
        </w:tc>
        <w:tc>
          <w:tcPr>
            <w:tcW w:w="400" w:type="dxa"/>
            <w:noWrap/>
            <w:vAlign w:val="bottom"/>
            <w:hideMark/>
          </w:tcPr>
          <w:p w14:paraId="2882B926" w14:textId="77777777" w:rsidR="00C50A95" w:rsidRPr="00D016EC" w:rsidRDefault="00C50A95" w:rsidP="00416506">
            <w:pPr>
              <w:pStyle w:val="tabletext11"/>
              <w:jc w:val="center"/>
              <w:rPr>
                <w:ins w:id="13858" w:author="Author"/>
              </w:rPr>
            </w:pPr>
            <w:ins w:id="13859" w:author="Author">
              <w:r w:rsidRPr="00D016EC">
                <w:t xml:space="preserve">0.26 </w:t>
              </w:r>
            </w:ins>
          </w:p>
        </w:tc>
        <w:tc>
          <w:tcPr>
            <w:tcW w:w="400" w:type="dxa"/>
            <w:noWrap/>
            <w:vAlign w:val="bottom"/>
            <w:hideMark/>
          </w:tcPr>
          <w:p w14:paraId="3A059D0E" w14:textId="77777777" w:rsidR="00C50A95" w:rsidRPr="00D016EC" w:rsidRDefault="00C50A95" w:rsidP="00416506">
            <w:pPr>
              <w:pStyle w:val="tabletext11"/>
              <w:jc w:val="center"/>
              <w:rPr>
                <w:ins w:id="13860" w:author="Author"/>
              </w:rPr>
            </w:pPr>
            <w:ins w:id="13861" w:author="Author">
              <w:r w:rsidRPr="00D016EC">
                <w:t xml:space="preserve">0.25 </w:t>
              </w:r>
            </w:ins>
          </w:p>
        </w:tc>
        <w:tc>
          <w:tcPr>
            <w:tcW w:w="400" w:type="dxa"/>
            <w:noWrap/>
            <w:vAlign w:val="bottom"/>
            <w:hideMark/>
          </w:tcPr>
          <w:p w14:paraId="0466E90C" w14:textId="77777777" w:rsidR="00C50A95" w:rsidRPr="00D016EC" w:rsidRDefault="00C50A95" w:rsidP="00416506">
            <w:pPr>
              <w:pStyle w:val="tabletext11"/>
              <w:jc w:val="center"/>
              <w:rPr>
                <w:ins w:id="13862" w:author="Author"/>
              </w:rPr>
            </w:pPr>
            <w:ins w:id="13863" w:author="Author">
              <w:r w:rsidRPr="00D016EC">
                <w:t xml:space="preserve">0.23 </w:t>
              </w:r>
            </w:ins>
          </w:p>
        </w:tc>
        <w:tc>
          <w:tcPr>
            <w:tcW w:w="400" w:type="dxa"/>
            <w:noWrap/>
            <w:vAlign w:val="bottom"/>
            <w:hideMark/>
          </w:tcPr>
          <w:p w14:paraId="7B07255B" w14:textId="77777777" w:rsidR="00C50A95" w:rsidRPr="00D016EC" w:rsidRDefault="00C50A95" w:rsidP="00416506">
            <w:pPr>
              <w:pStyle w:val="tabletext11"/>
              <w:jc w:val="center"/>
              <w:rPr>
                <w:ins w:id="13864" w:author="Author"/>
              </w:rPr>
            </w:pPr>
            <w:ins w:id="13865" w:author="Author">
              <w:r w:rsidRPr="00D016EC">
                <w:t xml:space="preserve">0.22 </w:t>
              </w:r>
            </w:ins>
          </w:p>
        </w:tc>
        <w:tc>
          <w:tcPr>
            <w:tcW w:w="400" w:type="dxa"/>
            <w:noWrap/>
            <w:vAlign w:val="bottom"/>
            <w:hideMark/>
          </w:tcPr>
          <w:p w14:paraId="5C311682" w14:textId="77777777" w:rsidR="00C50A95" w:rsidRPr="00D016EC" w:rsidRDefault="00C50A95" w:rsidP="00416506">
            <w:pPr>
              <w:pStyle w:val="tabletext11"/>
              <w:jc w:val="center"/>
              <w:rPr>
                <w:ins w:id="13866" w:author="Author"/>
              </w:rPr>
            </w:pPr>
            <w:ins w:id="13867" w:author="Author">
              <w:r w:rsidRPr="00D016EC">
                <w:t xml:space="preserve">0.21 </w:t>
              </w:r>
            </w:ins>
          </w:p>
        </w:tc>
        <w:tc>
          <w:tcPr>
            <w:tcW w:w="400" w:type="dxa"/>
            <w:noWrap/>
            <w:vAlign w:val="bottom"/>
            <w:hideMark/>
          </w:tcPr>
          <w:p w14:paraId="62395C34" w14:textId="77777777" w:rsidR="00C50A95" w:rsidRPr="00D016EC" w:rsidRDefault="00C50A95" w:rsidP="00416506">
            <w:pPr>
              <w:pStyle w:val="tabletext11"/>
              <w:jc w:val="center"/>
              <w:rPr>
                <w:ins w:id="13868" w:author="Author"/>
              </w:rPr>
            </w:pPr>
            <w:ins w:id="13869" w:author="Author">
              <w:r w:rsidRPr="00D016EC">
                <w:t xml:space="preserve">0.19 </w:t>
              </w:r>
            </w:ins>
          </w:p>
        </w:tc>
        <w:tc>
          <w:tcPr>
            <w:tcW w:w="400" w:type="dxa"/>
            <w:noWrap/>
            <w:vAlign w:val="bottom"/>
            <w:hideMark/>
          </w:tcPr>
          <w:p w14:paraId="4D933512" w14:textId="77777777" w:rsidR="00C50A95" w:rsidRPr="00D016EC" w:rsidRDefault="00C50A95" w:rsidP="00416506">
            <w:pPr>
              <w:pStyle w:val="tabletext11"/>
              <w:jc w:val="center"/>
              <w:rPr>
                <w:ins w:id="13870" w:author="Author"/>
              </w:rPr>
            </w:pPr>
            <w:ins w:id="13871" w:author="Author">
              <w:r w:rsidRPr="00D016EC">
                <w:t xml:space="preserve">0.18 </w:t>
              </w:r>
            </w:ins>
          </w:p>
        </w:tc>
        <w:tc>
          <w:tcPr>
            <w:tcW w:w="400" w:type="dxa"/>
            <w:noWrap/>
            <w:vAlign w:val="bottom"/>
            <w:hideMark/>
          </w:tcPr>
          <w:p w14:paraId="2367C8E2" w14:textId="77777777" w:rsidR="00C50A95" w:rsidRPr="00D016EC" w:rsidRDefault="00C50A95" w:rsidP="00416506">
            <w:pPr>
              <w:pStyle w:val="tabletext11"/>
              <w:jc w:val="center"/>
              <w:rPr>
                <w:ins w:id="13872" w:author="Author"/>
              </w:rPr>
            </w:pPr>
            <w:ins w:id="13873" w:author="Author">
              <w:r w:rsidRPr="00D016EC">
                <w:t xml:space="preserve">0.17 </w:t>
              </w:r>
            </w:ins>
          </w:p>
        </w:tc>
        <w:tc>
          <w:tcPr>
            <w:tcW w:w="400" w:type="dxa"/>
            <w:noWrap/>
            <w:vAlign w:val="bottom"/>
            <w:hideMark/>
          </w:tcPr>
          <w:p w14:paraId="5F925BAB" w14:textId="77777777" w:rsidR="00C50A95" w:rsidRPr="00D016EC" w:rsidRDefault="00C50A95" w:rsidP="00416506">
            <w:pPr>
              <w:pStyle w:val="tabletext11"/>
              <w:jc w:val="center"/>
              <w:rPr>
                <w:ins w:id="13874" w:author="Author"/>
              </w:rPr>
            </w:pPr>
            <w:ins w:id="13875" w:author="Author">
              <w:r w:rsidRPr="00D016EC">
                <w:t xml:space="preserve">0.16 </w:t>
              </w:r>
            </w:ins>
          </w:p>
        </w:tc>
        <w:tc>
          <w:tcPr>
            <w:tcW w:w="440" w:type="dxa"/>
            <w:noWrap/>
            <w:vAlign w:val="bottom"/>
            <w:hideMark/>
          </w:tcPr>
          <w:p w14:paraId="0CD39999" w14:textId="77777777" w:rsidR="00C50A95" w:rsidRPr="00D016EC" w:rsidRDefault="00C50A95" w:rsidP="00416506">
            <w:pPr>
              <w:pStyle w:val="tabletext11"/>
              <w:jc w:val="center"/>
              <w:rPr>
                <w:ins w:id="13876" w:author="Author"/>
              </w:rPr>
            </w:pPr>
            <w:ins w:id="13877" w:author="Author">
              <w:r w:rsidRPr="00D016EC">
                <w:t xml:space="preserve">0.15 </w:t>
              </w:r>
            </w:ins>
          </w:p>
        </w:tc>
        <w:tc>
          <w:tcPr>
            <w:tcW w:w="400" w:type="dxa"/>
            <w:noWrap/>
            <w:vAlign w:val="bottom"/>
            <w:hideMark/>
          </w:tcPr>
          <w:p w14:paraId="2CB83A55" w14:textId="77777777" w:rsidR="00C50A95" w:rsidRPr="00D016EC" w:rsidRDefault="00C50A95" w:rsidP="00416506">
            <w:pPr>
              <w:pStyle w:val="tabletext11"/>
              <w:jc w:val="center"/>
              <w:rPr>
                <w:ins w:id="13878" w:author="Author"/>
              </w:rPr>
            </w:pPr>
            <w:ins w:id="13879" w:author="Author">
              <w:r w:rsidRPr="00D016EC">
                <w:t xml:space="preserve">0.14 </w:t>
              </w:r>
            </w:ins>
          </w:p>
        </w:tc>
        <w:tc>
          <w:tcPr>
            <w:tcW w:w="400" w:type="dxa"/>
            <w:noWrap/>
            <w:vAlign w:val="bottom"/>
            <w:hideMark/>
          </w:tcPr>
          <w:p w14:paraId="32A287C0" w14:textId="77777777" w:rsidR="00C50A95" w:rsidRPr="00D016EC" w:rsidRDefault="00C50A95" w:rsidP="00416506">
            <w:pPr>
              <w:pStyle w:val="tabletext11"/>
              <w:jc w:val="center"/>
              <w:rPr>
                <w:ins w:id="13880" w:author="Author"/>
              </w:rPr>
            </w:pPr>
            <w:ins w:id="13881" w:author="Author">
              <w:r w:rsidRPr="00D016EC">
                <w:t xml:space="preserve">0.13 </w:t>
              </w:r>
            </w:ins>
          </w:p>
        </w:tc>
        <w:tc>
          <w:tcPr>
            <w:tcW w:w="400" w:type="dxa"/>
            <w:noWrap/>
            <w:vAlign w:val="bottom"/>
            <w:hideMark/>
          </w:tcPr>
          <w:p w14:paraId="203EA56C" w14:textId="77777777" w:rsidR="00C50A95" w:rsidRPr="00D016EC" w:rsidRDefault="00C50A95" w:rsidP="00416506">
            <w:pPr>
              <w:pStyle w:val="tabletext11"/>
              <w:jc w:val="center"/>
              <w:rPr>
                <w:ins w:id="13882" w:author="Author"/>
              </w:rPr>
            </w:pPr>
            <w:ins w:id="13883" w:author="Author">
              <w:r w:rsidRPr="00D016EC">
                <w:t xml:space="preserve">0.13 </w:t>
              </w:r>
            </w:ins>
          </w:p>
        </w:tc>
        <w:tc>
          <w:tcPr>
            <w:tcW w:w="400" w:type="dxa"/>
            <w:noWrap/>
            <w:vAlign w:val="bottom"/>
            <w:hideMark/>
          </w:tcPr>
          <w:p w14:paraId="1E5CDD74" w14:textId="77777777" w:rsidR="00C50A95" w:rsidRPr="00D016EC" w:rsidRDefault="00C50A95" w:rsidP="00416506">
            <w:pPr>
              <w:pStyle w:val="tabletext11"/>
              <w:jc w:val="center"/>
              <w:rPr>
                <w:ins w:id="13884" w:author="Author"/>
              </w:rPr>
            </w:pPr>
            <w:ins w:id="13885" w:author="Author">
              <w:r w:rsidRPr="00D016EC">
                <w:t xml:space="preserve">0.12 </w:t>
              </w:r>
            </w:ins>
          </w:p>
        </w:tc>
        <w:tc>
          <w:tcPr>
            <w:tcW w:w="460" w:type="dxa"/>
            <w:noWrap/>
            <w:vAlign w:val="bottom"/>
            <w:hideMark/>
          </w:tcPr>
          <w:p w14:paraId="6BA86DF9" w14:textId="77777777" w:rsidR="00C50A95" w:rsidRPr="00D016EC" w:rsidRDefault="00C50A95" w:rsidP="00416506">
            <w:pPr>
              <w:pStyle w:val="tabletext11"/>
              <w:jc w:val="center"/>
              <w:rPr>
                <w:ins w:id="13886" w:author="Author"/>
              </w:rPr>
            </w:pPr>
            <w:ins w:id="13887" w:author="Author">
              <w:r w:rsidRPr="00D016EC">
                <w:t xml:space="preserve">0.11 </w:t>
              </w:r>
            </w:ins>
          </w:p>
        </w:tc>
      </w:tr>
      <w:tr w:rsidR="00C50A95" w:rsidRPr="00D016EC" w14:paraId="567E4A90" w14:textId="77777777" w:rsidTr="00416506">
        <w:trPr>
          <w:trHeight w:val="190"/>
          <w:ins w:id="13888" w:author="Author"/>
        </w:trPr>
        <w:tc>
          <w:tcPr>
            <w:tcW w:w="200" w:type="dxa"/>
            <w:tcBorders>
              <w:right w:val="nil"/>
            </w:tcBorders>
            <w:vAlign w:val="bottom"/>
          </w:tcPr>
          <w:p w14:paraId="27264897" w14:textId="77777777" w:rsidR="00C50A95" w:rsidRPr="00D016EC" w:rsidRDefault="00C50A95" w:rsidP="00416506">
            <w:pPr>
              <w:pStyle w:val="tabletext11"/>
              <w:jc w:val="right"/>
              <w:rPr>
                <w:ins w:id="13889" w:author="Author"/>
              </w:rPr>
            </w:pPr>
          </w:p>
        </w:tc>
        <w:tc>
          <w:tcPr>
            <w:tcW w:w="1580" w:type="dxa"/>
            <w:tcBorders>
              <w:left w:val="nil"/>
            </w:tcBorders>
            <w:vAlign w:val="bottom"/>
            <w:hideMark/>
          </w:tcPr>
          <w:p w14:paraId="02BB9E21" w14:textId="77777777" w:rsidR="00C50A95" w:rsidRPr="00D016EC" w:rsidRDefault="00C50A95" w:rsidP="00416506">
            <w:pPr>
              <w:pStyle w:val="tabletext11"/>
              <w:tabs>
                <w:tab w:val="decimal" w:pos="640"/>
              </w:tabs>
              <w:rPr>
                <w:ins w:id="13890" w:author="Author"/>
              </w:rPr>
            </w:pPr>
            <w:ins w:id="13891" w:author="Author">
              <w:r w:rsidRPr="00D016EC">
                <w:t>25,000 to 29,999</w:t>
              </w:r>
            </w:ins>
          </w:p>
        </w:tc>
        <w:tc>
          <w:tcPr>
            <w:tcW w:w="680" w:type="dxa"/>
            <w:noWrap/>
            <w:vAlign w:val="bottom"/>
            <w:hideMark/>
          </w:tcPr>
          <w:p w14:paraId="72AE0039" w14:textId="77777777" w:rsidR="00C50A95" w:rsidRPr="00D016EC" w:rsidRDefault="00C50A95" w:rsidP="00416506">
            <w:pPr>
              <w:pStyle w:val="tabletext11"/>
              <w:jc w:val="center"/>
              <w:rPr>
                <w:ins w:id="13892" w:author="Author"/>
              </w:rPr>
            </w:pPr>
            <w:ins w:id="13893" w:author="Author">
              <w:r w:rsidRPr="00D016EC">
                <w:t xml:space="preserve">1.00 </w:t>
              </w:r>
            </w:ins>
          </w:p>
        </w:tc>
        <w:tc>
          <w:tcPr>
            <w:tcW w:w="900" w:type="dxa"/>
            <w:noWrap/>
            <w:vAlign w:val="bottom"/>
            <w:hideMark/>
          </w:tcPr>
          <w:p w14:paraId="184B794E" w14:textId="77777777" w:rsidR="00C50A95" w:rsidRPr="00D016EC" w:rsidRDefault="00C50A95" w:rsidP="00416506">
            <w:pPr>
              <w:pStyle w:val="tabletext11"/>
              <w:jc w:val="center"/>
              <w:rPr>
                <w:ins w:id="13894" w:author="Author"/>
              </w:rPr>
            </w:pPr>
            <w:ins w:id="13895" w:author="Author">
              <w:r w:rsidRPr="00D016EC">
                <w:t xml:space="preserve">1.00 </w:t>
              </w:r>
            </w:ins>
          </w:p>
        </w:tc>
        <w:tc>
          <w:tcPr>
            <w:tcW w:w="400" w:type="dxa"/>
            <w:noWrap/>
            <w:vAlign w:val="bottom"/>
            <w:hideMark/>
          </w:tcPr>
          <w:p w14:paraId="227973CA" w14:textId="77777777" w:rsidR="00C50A95" w:rsidRPr="00D016EC" w:rsidRDefault="00C50A95" w:rsidP="00416506">
            <w:pPr>
              <w:pStyle w:val="tabletext11"/>
              <w:jc w:val="center"/>
              <w:rPr>
                <w:ins w:id="13896" w:author="Author"/>
              </w:rPr>
            </w:pPr>
            <w:ins w:id="13897" w:author="Author">
              <w:r w:rsidRPr="00D016EC">
                <w:t xml:space="preserve">0.92 </w:t>
              </w:r>
            </w:ins>
          </w:p>
        </w:tc>
        <w:tc>
          <w:tcPr>
            <w:tcW w:w="400" w:type="dxa"/>
            <w:noWrap/>
            <w:vAlign w:val="bottom"/>
            <w:hideMark/>
          </w:tcPr>
          <w:p w14:paraId="285BC6AE" w14:textId="77777777" w:rsidR="00C50A95" w:rsidRPr="00D016EC" w:rsidRDefault="00C50A95" w:rsidP="00416506">
            <w:pPr>
              <w:pStyle w:val="tabletext11"/>
              <w:jc w:val="center"/>
              <w:rPr>
                <w:ins w:id="13898" w:author="Author"/>
              </w:rPr>
            </w:pPr>
            <w:ins w:id="13899" w:author="Author">
              <w:r w:rsidRPr="00D016EC">
                <w:t xml:space="preserve">0.86 </w:t>
              </w:r>
            </w:ins>
          </w:p>
        </w:tc>
        <w:tc>
          <w:tcPr>
            <w:tcW w:w="400" w:type="dxa"/>
            <w:noWrap/>
            <w:vAlign w:val="bottom"/>
            <w:hideMark/>
          </w:tcPr>
          <w:p w14:paraId="63E1C0D3" w14:textId="77777777" w:rsidR="00C50A95" w:rsidRPr="00D016EC" w:rsidRDefault="00C50A95" w:rsidP="00416506">
            <w:pPr>
              <w:pStyle w:val="tabletext11"/>
              <w:jc w:val="center"/>
              <w:rPr>
                <w:ins w:id="13900" w:author="Author"/>
              </w:rPr>
            </w:pPr>
            <w:ins w:id="13901" w:author="Author">
              <w:r w:rsidRPr="00D016EC">
                <w:t xml:space="preserve">0.79 </w:t>
              </w:r>
            </w:ins>
          </w:p>
        </w:tc>
        <w:tc>
          <w:tcPr>
            <w:tcW w:w="400" w:type="dxa"/>
            <w:noWrap/>
            <w:vAlign w:val="bottom"/>
            <w:hideMark/>
          </w:tcPr>
          <w:p w14:paraId="66AF40A8" w14:textId="77777777" w:rsidR="00C50A95" w:rsidRPr="00D016EC" w:rsidRDefault="00C50A95" w:rsidP="00416506">
            <w:pPr>
              <w:pStyle w:val="tabletext11"/>
              <w:jc w:val="center"/>
              <w:rPr>
                <w:ins w:id="13902" w:author="Author"/>
              </w:rPr>
            </w:pPr>
            <w:ins w:id="13903" w:author="Author">
              <w:r w:rsidRPr="00D016EC">
                <w:t xml:space="preserve">0.66 </w:t>
              </w:r>
            </w:ins>
          </w:p>
        </w:tc>
        <w:tc>
          <w:tcPr>
            <w:tcW w:w="400" w:type="dxa"/>
            <w:noWrap/>
            <w:vAlign w:val="bottom"/>
            <w:hideMark/>
          </w:tcPr>
          <w:p w14:paraId="6C505D59" w14:textId="77777777" w:rsidR="00C50A95" w:rsidRPr="00D016EC" w:rsidRDefault="00C50A95" w:rsidP="00416506">
            <w:pPr>
              <w:pStyle w:val="tabletext11"/>
              <w:jc w:val="center"/>
              <w:rPr>
                <w:ins w:id="13904" w:author="Author"/>
              </w:rPr>
            </w:pPr>
            <w:ins w:id="13905" w:author="Author">
              <w:r w:rsidRPr="00D016EC">
                <w:t xml:space="preserve">0.59 </w:t>
              </w:r>
            </w:ins>
          </w:p>
        </w:tc>
        <w:tc>
          <w:tcPr>
            <w:tcW w:w="400" w:type="dxa"/>
            <w:noWrap/>
            <w:vAlign w:val="bottom"/>
            <w:hideMark/>
          </w:tcPr>
          <w:p w14:paraId="621A03E2" w14:textId="77777777" w:rsidR="00C50A95" w:rsidRPr="00D016EC" w:rsidRDefault="00C50A95" w:rsidP="00416506">
            <w:pPr>
              <w:pStyle w:val="tabletext11"/>
              <w:jc w:val="center"/>
              <w:rPr>
                <w:ins w:id="13906" w:author="Author"/>
              </w:rPr>
            </w:pPr>
            <w:ins w:id="13907" w:author="Author">
              <w:r w:rsidRPr="00D016EC">
                <w:t xml:space="preserve">0.52 </w:t>
              </w:r>
            </w:ins>
          </w:p>
        </w:tc>
        <w:tc>
          <w:tcPr>
            <w:tcW w:w="400" w:type="dxa"/>
            <w:noWrap/>
            <w:vAlign w:val="bottom"/>
            <w:hideMark/>
          </w:tcPr>
          <w:p w14:paraId="1B13EC51" w14:textId="77777777" w:rsidR="00C50A95" w:rsidRPr="00D016EC" w:rsidRDefault="00C50A95" w:rsidP="00416506">
            <w:pPr>
              <w:pStyle w:val="tabletext11"/>
              <w:jc w:val="center"/>
              <w:rPr>
                <w:ins w:id="13908" w:author="Author"/>
              </w:rPr>
            </w:pPr>
            <w:ins w:id="13909" w:author="Author">
              <w:r w:rsidRPr="00D016EC">
                <w:t xml:space="preserve">0.46 </w:t>
              </w:r>
            </w:ins>
          </w:p>
        </w:tc>
        <w:tc>
          <w:tcPr>
            <w:tcW w:w="400" w:type="dxa"/>
            <w:noWrap/>
            <w:vAlign w:val="bottom"/>
            <w:hideMark/>
          </w:tcPr>
          <w:p w14:paraId="665D9286" w14:textId="77777777" w:rsidR="00C50A95" w:rsidRPr="00D016EC" w:rsidRDefault="00C50A95" w:rsidP="00416506">
            <w:pPr>
              <w:pStyle w:val="tabletext11"/>
              <w:jc w:val="center"/>
              <w:rPr>
                <w:ins w:id="13910" w:author="Author"/>
              </w:rPr>
            </w:pPr>
            <w:ins w:id="13911" w:author="Author">
              <w:r w:rsidRPr="00D016EC">
                <w:t xml:space="preserve">0.41 </w:t>
              </w:r>
            </w:ins>
          </w:p>
        </w:tc>
        <w:tc>
          <w:tcPr>
            <w:tcW w:w="400" w:type="dxa"/>
            <w:noWrap/>
            <w:vAlign w:val="bottom"/>
            <w:hideMark/>
          </w:tcPr>
          <w:p w14:paraId="2ECB1A3D" w14:textId="77777777" w:rsidR="00C50A95" w:rsidRPr="00D016EC" w:rsidRDefault="00C50A95" w:rsidP="00416506">
            <w:pPr>
              <w:pStyle w:val="tabletext11"/>
              <w:jc w:val="center"/>
              <w:rPr>
                <w:ins w:id="13912" w:author="Author"/>
              </w:rPr>
            </w:pPr>
            <w:ins w:id="13913" w:author="Author">
              <w:r w:rsidRPr="00D016EC">
                <w:t xml:space="preserve">0.37 </w:t>
              </w:r>
            </w:ins>
          </w:p>
        </w:tc>
        <w:tc>
          <w:tcPr>
            <w:tcW w:w="400" w:type="dxa"/>
            <w:noWrap/>
            <w:vAlign w:val="bottom"/>
            <w:hideMark/>
          </w:tcPr>
          <w:p w14:paraId="40BA5DCB" w14:textId="77777777" w:rsidR="00C50A95" w:rsidRPr="00D016EC" w:rsidRDefault="00C50A95" w:rsidP="00416506">
            <w:pPr>
              <w:pStyle w:val="tabletext11"/>
              <w:jc w:val="center"/>
              <w:rPr>
                <w:ins w:id="13914" w:author="Author"/>
              </w:rPr>
            </w:pPr>
            <w:ins w:id="13915" w:author="Author">
              <w:r w:rsidRPr="00D016EC">
                <w:t xml:space="preserve">0.36 </w:t>
              </w:r>
            </w:ins>
          </w:p>
        </w:tc>
        <w:tc>
          <w:tcPr>
            <w:tcW w:w="400" w:type="dxa"/>
            <w:noWrap/>
            <w:vAlign w:val="bottom"/>
            <w:hideMark/>
          </w:tcPr>
          <w:p w14:paraId="48AD0119" w14:textId="77777777" w:rsidR="00C50A95" w:rsidRPr="00D016EC" w:rsidRDefault="00C50A95" w:rsidP="00416506">
            <w:pPr>
              <w:pStyle w:val="tabletext11"/>
              <w:jc w:val="center"/>
              <w:rPr>
                <w:ins w:id="13916" w:author="Author"/>
              </w:rPr>
            </w:pPr>
            <w:ins w:id="13917" w:author="Author">
              <w:r w:rsidRPr="00D016EC">
                <w:t xml:space="preserve">0.34 </w:t>
              </w:r>
            </w:ins>
          </w:p>
        </w:tc>
        <w:tc>
          <w:tcPr>
            <w:tcW w:w="400" w:type="dxa"/>
            <w:noWrap/>
            <w:vAlign w:val="bottom"/>
            <w:hideMark/>
          </w:tcPr>
          <w:p w14:paraId="300FF972" w14:textId="77777777" w:rsidR="00C50A95" w:rsidRPr="00D016EC" w:rsidRDefault="00C50A95" w:rsidP="00416506">
            <w:pPr>
              <w:pStyle w:val="tabletext11"/>
              <w:jc w:val="center"/>
              <w:rPr>
                <w:ins w:id="13918" w:author="Author"/>
              </w:rPr>
            </w:pPr>
            <w:ins w:id="13919" w:author="Author">
              <w:r w:rsidRPr="00D016EC">
                <w:t xml:space="preserve">0.32 </w:t>
              </w:r>
            </w:ins>
          </w:p>
        </w:tc>
        <w:tc>
          <w:tcPr>
            <w:tcW w:w="400" w:type="dxa"/>
            <w:noWrap/>
            <w:vAlign w:val="bottom"/>
            <w:hideMark/>
          </w:tcPr>
          <w:p w14:paraId="6FE14A53" w14:textId="77777777" w:rsidR="00C50A95" w:rsidRPr="00D016EC" w:rsidRDefault="00C50A95" w:rsidP="00416506">
            <w:pPr>
              <w:pStyle w:val="tabletext11"/>
              <w:jc w:val="center"/>
              <w:rPr>
                <w:ins w:id="13920" w:author="Author"/>
              </w:rPr>
            </w:pPr>
            <w:ins w:id="13921" w:author="Author">
              <w:r w:rsidRPr="00D016EC">
                <w:t xml:space="preserve">0.30 </w:t>
              </w:r>
            </w:ins>
          </w:p>
        </w:tc>
        <w:tc>
          <w:tcPr>
            <w:tcW w:w="400" w:type="dxa"/>
            <w:noWrap/>
            <w:vAlign w:val="bottom"/>
            <w:hideMark/>
          </w:tcPr>
          <w:p w14:paraId="30ED5008" w14:textId="77777777" w:rsidR="00C50A95" w:rsidRPr="00D016EC" w:rsidRDefault="00C50A95" w:rsidP="00416506">
            <w:pPr>
              <w:pStyle w:val="tabletext11"/>
              <w:jc w:val="center"/>
              <w:rPr>
                <w:ins w:id="13922" w:author="Author"/>
              </w:rPr>
            </w:pPr>
            <w:ins w:id="13923" w:author="Author">
              <w:r w:rsidRPr="00D016EC">
                <w:t xml:space="preserve">0.29 </w:t>
              </w:r>
            </w:ins>
          </w:p>
        </w:tc>
        <w:tc>
          <w:tcPr>
            <w:tcW w:w="400" w:type="dxa"/>
            <w:noWrap/>
            <w:vAlign w:val="bottom"/>
            <w:hideMark/>
          </w:tcPr>
          <w:p w14:paraId="1B2422BE" w14:textId="77777777" w:rsidR="00C50A95" w:rsidRPr="00D016EC" w:rsidRDefault="00C50A95" w:rsidP="00416506">
            <w:pPr>
              <w:pStyle w:val="tabletext11"/>
              <w:jc w:val="center"/>
              <w:rPr>
                <w:ins w:id="13924" w:author="Author"/>
              </w:rPr>
            </w:pPr>
            <w:ins w:id="13925" w:author="Author">
              <w:r w:rsidRPr="00D016EC">
                <w:t xml:space="preserve">0.27 </w:t>
              </w:r>
            </w:ins>
          </w:p>
        </w:tc>
        <w:tc>
          <w:tcPr>
            <w:tcW w:w="400" w:type="dxa"/>
            <w:noWrap/>
            <w:vAlign w:val="bottom"/>
            <w:hideMark/>
          </w:tcPr>
          <w:p w14:paraId="545592B6" w14:textId="77777777" w:rsidR="00C50A95" w:rsidRPr="00D016EC" w:rsidRDefault="00C50A95" w:rsidP="00416506">
            <w:pPr>
              <w:pStyle w:val="tabletext11"/>
              <w:jc w:val="center"/>
              <w:rPr>
                <w:ins w:id="13926" w:author="Author"/>
              </w:rPr>
            </w:pPr>
            <w:ins w:id="13927" w:author="Author">
              <w:r w:rsidRPr="00D016EC">
                <w:t xml:space="preserve">0.26 </w:t>
              </w:r>
            </w:ins>
          </w:p>
        </w:tc>
        <w:tc>
          <w:tcPr>
            <w:tcW w:w="400" w:type="dxa"/>
            <w:noWrap/>
            <w:vAlign w:val="bottom"/>
            <w:hideMark/>
          </w:tcPr>
          <w:p w14:paraId="71EA3917" w14:textId="77777777" w:rsidR="00C50A95" w:rsidRPr="00D016EC" w:rsidRDefault="00C50A95" w:rsidP="00416506">
            <w:pPr>
              <w:pStyle w:val="tabletext11"/>
              <w:jc w:val="center"/>
              <w:rPr>
                <w:ins w:id="13928" w:author="Author"/>
              </w:rPr>
            </w:pPr>
            <w:ins w:id="13929" w:author="Author">
              <w:r w:rsidRPr="00D016EC">
                <w:t xml:space="preserve">0.25 </w:t>
              </w:r>
            </w:ins>
          </w:p>
        </w:tc>
        <w:tc>
          <w:tcPr>
            <w:tcW w:w="400" w:type="dxa"/>
            <w:noWrap/>
            <w:vAlign w:val="bottom"/>
            <w:hideMark/>
          </w:tcPr>
          <w:p w14:paraId="419D138D" w14:textId="77777777" w:rsidR="00C50A95" w:rsidRPr="00D016EC" w:rsidRDefault="00C50A95" w:rsidP="00416506">
            <w:pPr>
              <w:pStyle w:val="tabletext11"/>
              <w:jc w:val="center"/>
              <w:rPr>
                <w:ins w:id="13930" w:author="Author"/>
              </w:rPr>
            </w:pPr>
            <w:ins w:id="13931" w:author="Author">
              <w:r w:rsidRPr="00D016EC">
                <w:t xml:space="preserve">0.24 </w:t>
              </w:r>
            </w:ins>
          </w:p>
        </w:tc>
        <w:tc>
          <w:tcPr>
            <w:tcW w:w="400" w:type="dxa"/>
            <w:noWrap/>
            <w:vAlign w:val="bottom"/>
            <w:hideMark/>
          </w:tcPr>
          <w:p w14:paraId="4203ED27" w14:textId="77777777" w:rsidR="00C50A95" w:rsidRPr="00D016EC" w:rsidRDefault="00C50A95" w:rsidP="00416506">
            <w:pPr>
              <w:pStyle w:val="tabletext11"/>
              <w:jc w:val="center"/>
              <w:rPr>
                <w:ins w:id="13932" w:author="Author"/>
              </w:rPr>
            </w:pPr>
            <w:ins w:id="13933" w:author="Author">
              <w:r w:rsidRPr="00D016EC">
                <w:t xml:space="preserve">0.22 </w:t>
              </w:r>
            </w:ins>
          </w:p>
        </w:tc>
        <w:tc>
          <w:tcPr>
            <w:tcW w:w="400" w:type="dxa"/>
            <w:noWrap/>
            <w:vAlign w:val="bottom"/>
            <w:hideMark/>
          </w:tcPr>
          <w:p w14:paraId="2BADBE58" w14:textId="77777777" w:rsidR="00C50A95" w:rsidRPr="00D016EC" w:rsidRDefault="00C50A95" w:rsidP="00416506">
            <w:pPr>
              <w:pStyle w:val="tabletext11"/>
              <w:jc w:val="center"/>
              <w:rPr>
                <w:ins w:id="13934" w:author="Author"/>
              </w:rPr>
            </w:pPr>
            <w:ins w:id="13935" w:author="Author">
              <w:r w:rsidRPr="00D016EC">
                <w:t xml:space="preserve">0.21 </w:t>
              </w:r>
            </w:ins>
          </w:p>
        </w:tc>
        <w:tc>
          <w:tcPr>
            <w:tcW w:w="440" w:type="dxa"/>
            <w:noWrap/>
            <w:vAlign w:val="bottom"/>
            <w:hideMark/>
          </w:tcPr>
          <w:p w14:paraId="436C1341" w14:textId="77777777" w:rsidR="00C50A95" w:rsidRPr="00D016EC" w:rsidRDefault="00C50A95" w:rsidP="00416506">
            <w:pPr>
              <w:pStyle w:val="tabletext11"/>
              <w:jc w:val="center"/>
              <w:rPr>
                <w:ins w:id="13936" w:author="Author"/>
              </w:rPr>
            </w:pPr>
            <w:ins w:id="13937" w:author="Author">
              <w:r w:rsidRPr="00D016EC">
                <w:t xml:space="preserve">0.20 </w:t>
              </w:r>
            </w:ins>
          </w:p>
        </w:tc>
        <w:tc>
          <w:tcPr>
            <w:tcW w:w="400" w:type="dxa"/>
            <w:noWrap/>
            <w:vAlign w:val="bottom"/>
            <w:hideMark/>
          </w:tcPr>
          <w:p w14:paraId="242B83ED" w14:textId="77777777" w:rsidR="00C50A95" w:rsidRPr="00D016EC" w:rsidRDefault="00C50A95" w:rsidP="00416506">
            <w:pPr>
              <w:pStyle w:val="tabletext11"/>
              <w:jc w:val="center"/>
              <w:rPr>
                <w:ins w:id="13938" w:author="Author"/>
              </w:rPr>
            </w:pPr>
            <w:ins w:id="13939" w:author="Author">
              <w:r w:rsidRPr="00D016EC">
                <w:t xml:space="preserve">0.19 </w:t>
              </w:r>
            </w:ins>
          </w:p>
        </w:tc>
        <w:tc>
          <w:tcPr>
            <w:tcW w:w="400" w:type="dxa"/>
            <w:noWrap/>
            <w:vAlign w:val="bottom"/>
            <w:hideMark/>
          </w:tcPr>
          <w:p w14:paraId="3470D05F" w14:textId="77777777" w:rsidR="00C50A95" w:rsidRPr="00D016EC" w:rsidRDefault="00C50A95" w:rsidP="00416506">
            <w:pPr>
              <w:pStyle w:val="tabletext11"/>
              <w:jc w:val="center"/>
              <w:rPr>
                <w:ins w:id="13940" w:author="Author"/>
              </w:rPr>
            </w:pPr>
            <w:ins w:id="13941" w:author="Author">
              <w:r w:rsidRPr="00D016EC">
                <w:t xml:space="preserve">0.18 </w:t>
              </w:r>
            </w:ins>
          </w:p>
        </w:tc>
        <w:tc>
          <w:tcPr>
            <w:tcW w:w="400" w:type="dxa"/>
            <w:noWrap/>
            <w:vAlign w:val="bottom"/>
            <w:hideMark/>
          </w:tcPr>
          <w:p w14:paraId="66F6ABF8" w14:textId="77777777" w:rsidR="00C50A95" w:rsidRPr="00D016EC" w:rsidRDefault="00C50A95" w:rsidP="00416506">
            <w:pPr>
              <w:pStyle w:val="tabletext11"/>
              <w:jc w:val="center"/>
              <w:rPr>
                <w:ins w:id="13942" w:author="Author"/>
              </w:rPr>
            </w:pPr>
            <w:ins w:id="13943" w:author="Author">
              <w:r w:rsidRPr="00D016EC">
                <w:t xml:space="preserve">0.17 </w:t>
              </w:r>
            </w:ins>
          </w:p>
        </w:tc>
        <w:tc>
          <w:tcPr>
            <w:tcW w:w="400" w:type="dxa"/>
            <w:noWrap/>
            <w:vAlign w:val="bottom"/>
            <w:hideMark/>
          </w:tcPr>
          <w:p w14:paraId="203032AC" w14:textId="77777777" w:rsidR="00C50A95" w:rsidRPr="00D016EC" w:rsidRDefault="00C50A95" w:rsidP="00416506">
            <w:pPr>
              <w:pStyle w:val="tabletext11"/>
              <w:jc w:val="center"/>
              <w:rPr>
                <w:ins w:id="13944" w:author="Author"/>
              </w:rPr>
            </w:pPr>
            <w:ins w:id="13945" w:author="Author">
              <w:r w:rsidRPr="00D016EC">
                <w:t xml:space="preserve">0.16 </w:t>
              </w:r>
            </w:ins>
          </w:p>
        </w:tc>
        <w:tc>
          <w:tcPr>
            <w:tcW w:w="460" w:type="dxa"/>
            <w:noWrap/>
            <w:vAlign w:val="bottom"/>
            <w:hideMark/>
          </w:tcPr>
          <w:p w14:paraId="7414A156" w14:textId="77777777" w:rsidR="00C50A95" w:rsidRPr="00D016EC" w:rsidRDefault="00C50A95" w:rsidP="00416506">
            <w:pPr>
              <w:pStyle w:val="tabletext11"/>
              <w:jc w:val="center"/>
              <w:rPr>
                <w:ins w:id="13946" w:author="Author"/>
              </w:rPr>
            </w:pPr>
            <w:ins w:id="13947" w:author="Author">
              <w:r w:rsidRPr="00D016EC">
                <w:t xml:space="preserve">0.16 </w:t>
              </w:r>
            </w:ins>
          </w:p>
        </w:tc>
      </w:tr>
      <w:tr w:rsidR="00C50A95" w:rsidRPr="00D016EC" w14:paraId="3CC6E1AD" w14:textId="77777777" w:rsidTr="00416506">
        <w:trPr>
          <w:trHeight w:val="190"/>
          <w:ins w:id="13948" w:author="Author"/>
        </w:trPr>
        <w:tc>
          <w:tcPr>
            <w:tcW w:w="200" w:type="dxa"/>
            <w:tcBorders>
              <w:right w:val="nil"/>
            </w:tcBorders>
            <w:vAlign w:val="bottom"/>
          </w:tcPr>
          <w:p w14:paraId="45FF6CED" w14:textId="77777777" w:rsidR="00C50A95" w:rsidRPr="00D016EC" w:rsidRDefault="00C50A95" w:rsidP="00416506">
            <w:pPr>
              <w:pStyle w:val="tabletext11"/>
              <w:jc w:val="right"/>
              <w:rPr>
                <w:ins w:id="13949" w:author="Author"/>
              </w:rPr>
            </w:pPr>
          </w:p>
        </w:tc>
        <w:tc>
          <w:tcPr>
            <w:tcW w:w="1580" w:type="dxa"/>
            <w:tcBorders>
              <w:left w:val="nil"/>
            </w:tcBorders>
            <w:vAlign w:val="bottom"/>
            <w:hideMark/>
          </w:tcPr>
          <w:p w14:paraId="7302882D" w14:textId="77777777" w:rsidR="00C50A95" w:rsidRPr="00D016EC" w:rsidRDefault="00C50A95" w:rsidP="00416506">
            <w:pPr>
              <w:pStyle w:val="tabletext11"/>
              <w:tabs>
                <w:tab w:val="decimal" w:pos="640"/>
              </w:tabs>
              <w:rPr>
                <w:ins w:id="13950" w:author="Author"/>
              </w:rPr>
            </w:pPr>
            <w:ins w:id="13951" w:author="Author">
              <w:r w:rsidRPr="00D016EC">
                <w:t>30,000 to 34,999</w:t>
              </w:r>
            </w:ins>
          </w:p>
        </w:tc>
        <w:tc>
          <w:tcPr>
            <w:tcW w:w="680" w:type="dxa"/>
            <w:noWrap/>
            <w:vAlign w:val="bottom"/>
            <w:hideMark/>
          </w:tcPr>
          <w:p w14:paraId="432F1C82" w14:textId="77777777" w:rsidR="00C50A95" w:rsidRPr="00D016EC" w:rsidRDefault="00C50A95" w:rsidP="00416506">
            <w:pPr>
              <w:pStyle w:val="tabletext11"/>
              <w:jc w:val="center"/>
              <w:rPr>
                <w:ins w:id="13952" w:author="Author"/>
              </w:rPr>
            </w:pPr>
            <w:ins w:id="13953" w:author="Author">
              <w:r w:rsidRPr="00D016EC">
                <w:t xml:space="preserve">1.09 </w:t>
              </w:r>
            </w:ins>
          </w:p>
        </w:tc>
        <w:tc>
          <w:tcPr>
            <w:tcW w:w="900" w:type="dxa"/>
            <w:noWrap/>
            <w:vAlign w:val="bottom"/>
            <w:hideMark/>
          </w:tcPr>
          <w:p w14:paraId="0165924E" w14:textId="77777777" w:rsidR="00C50A95" w:rsidRPr="00D016EC" w:rsidRDefault="00C50A95" w:rsidP="00416506">
            <w:pPr>
              <w:pStyle w:val="tabletext11"/>
              <w:jc w:val="center"/>
              <w:rPr>
                <w:ins w:id="13954" w:author="Author"/>
              </w:rPr>
            </w:pPr>
            <w:ins w:id="13955" w:author="Author">
              <w:r w:rsidRPr="00D016EC">
                <w:t xml:space="preserve">1.09 </w:t>
              </w:r>
            </w:ins>
          </w:p>
        </w:tc>
        <w:tc>
          <w:tcPr>
            <w:tcW w:w="400" w:type="dxa"/>
            <w:noWrap/>
            <w:vAlign w:val="bottom"/>
            <w:hideMark/>
          </w:tcPr>
          <w:p w14:paraId="30AA5D1B" w14:textId="77777777" w:rsidR="00C50A95" w:rsidRPr="00D016EC" w:rsidRDefault="00C50A95" w:rsidP="00416506">
            <w:pPr>
              <w:pStyle w:val="tabletext11"/>
              <w:jc w:val="center"/>
              <w:rPr>
                <w:ins w:id="13956" w:author="Author"/>
              </w:rPr>
            </w:pPr>
            <w:ins w:id="13957" w:author="Author">
              <w:r w:rsidRPr="00D016EC">
                <w:t xml:space="preserve">1.01 </w:t>
              </w:r>
            </w:ins>
          </w:p>
        </w:tc>
        <w:tc>
          <w:tcPr>
            <w:tcW w:w="400" w:type="dxa"/>
            <w:noWrap/>
            <w:vAlign w:val="bottom"/>
            <w:hideMark/>
          </w:tcPr>
          <w:p w14:paraId="12C29314" w14:textId="77777777" w:rsidR="00C50A95" w:rsidRPr="00D016EC" w:rsidRDefault="00C50A95" w:rsidP="00416506">
            <w:pPr>
              <w:pStyle w:val="tabletext11"/>
              <w:jc w:val="center"/>
              <w:rPr>
                <w:ins w:id="13958" w:author="Author"/>
              </w:rPr>
            </w:pPr>
            <w:ins w:id="13959" w:author="Author">
              <w:r w:rsidRPr="00D016EC">
                <w:t xml:space="preserve">0.95 </w:t>
              </w:r>
            </w:ins>
          </w:p>
        </w:tc>
        <w:tc>
          <w:tcPr>
            <w:tcW w:w="400" w:type="dxa"/>
            <w:noWrap/>
            <w:vAlign w:val="bottom"/>
            <w:hideMark/>
          </w:tcPr>
          <w:p w14:paraId="4D912312" w14:textId="77777777" w:rsidR="00C50A95" w:rsidRPr="00D016EC" w:rsidRDefault="00C50A95" w:rsidP="00416506">
            <w:pPr>
              <w:pStyle w:val="tabletext11"/>
              <w:jc w:val="center"/>
              <w:rPr>
                <w:ins w:id="13960" w:author="Author"/>
              </w:rPr>
            </w:pPr>
            <w:ins w:id="13961" w:author="Author">
              <w:r w:rsidRPr="00D016EC">
                <w:t xml:space="preserve">0.87 </w:t>
              </w:r>
            </w:ins>
          </w:p>
        </w:tc>
        <w:tc>
          <w:tcPr>
            <w:tcW w:w="400" w:type="dxa"/>
            <w:noWrap/>
            <w:vAlign w:val="bottom"/>
            <w:hideMark/>
          </w:tcPr>
          <w:p w14:paraId="53FB3F98" w14:textId="77777777" w:rsidR="00C50A95" w:rsidRPr="00D016EC" w:rsidRDefault="00C50A95" w:rsidP="00416506">
            <w:pPr>
              <w:pStyle w:val="tabletext11"/>
              <w:jc w:val="center"/>
              <w:rPr>
                <w:ins w:id="13962" w:author="Author"/>
              </w:rPr>
            </w:pPr>
            <w:ins w:id="13963" w:author="Author">
              <w:r w:rsidRPr="00D016EC">
                <w:t xml:space="preserve">0.72 </w:t>
              </w:r>
            </w:ins>
          </w:p>
        </w:tc>
        <w:tc>
          <w:tcPr>
            <w:tcW w:w="400" w:type="dxa"/>
            <w:noWrap/>
            <w:vAlign w:val="bottom"/>
            <w:hideMark/>
          </w:tcPr>
          <w:p w14:paraId="68C3887A" w14:textId="77777777" w:rsidR="00C50A95" w:rsidRPr="00D016EC" w:rsidRDefault="00C50A95" w:rsidP="00416506">
            <w:pPr>
              <w:pStyle w:val="tabletext11"/>
              <w:jc w:val="center"/>
              <w:rPr>
                <w:ins w:id="13964" w:author="Author"/>
              </w:rPr>
            </w:pPr>
            <w:ins w:id="13965" w:author="Author">
              <w:r w:rsidRPr="00D016EC">
                <w:t xml:space="preserve">0.66 </w:t>
              </w:r>
            </w:ins>
          </w:p>
        </w:tc>
        <w:tc>
          <w:tcPr>
            <w:tcW w:w="400" w:type="dxa"/>
            <w:noWrap/>
            <w:vAlign w:val="bottom"/>
            <w:hideMark/>
          </w:tcPr>
          <w:p w14:paraId="30579D7E" w14:textId="77777777" w:rsidR="00C50A95" w:rsidRPr="00D016EC" w:rsidRDefault="00C50A95" w:rsidP="00416506">
            <w:pPr>
              <w:pStyle w:val="tabletext11"/>
              <w:jc w:val="center"/>
              <w:rPr>
                <w:ins w:id="13966" w:author="Author"/>
              </w:rPr>
            </w:pPr>
            <w:ins w:id="13967" w:author="Author">
              <w:r w:rsidRPr="00D016EC">
                <w:t xml:space="preserve">0.58 </w:t>
              </w:r>
            </w:ins>
          </w:p>
        </w:tc>
        <w:tc>
          <w:tcPr>
            <w:tcW w:w="400" w:type="dxa"/>
            <w:noWrap/>
            <w:vAlign w:val="bottom"/>
            <w:hideMark/>
          </w:tcPr>
          <w:p w14:paraId="2C41B734" w14:textId="77777777" w:rsidR="00C50A95" w:rsidRPr="00D016EC" w:rsidRDefault="00C50A95" w:rsidP="00416506">
            <w:pPr>
              <w:pStyle w:val="tabletext11"/>
              <w:jc w:val="center"/>
              <w:rPr>
                <w:ins w:id="13968" w:author="Author"/>
              </w:rPr>
            </w:pPr>
            <w:ins w:id="13969" w:author="Author">
              <w:r w:rsidRPr="00D016EC">
                <w:t xml:space="preserve">0.52 </w:t>
              </w:r>
            </w:ins>
          </w:p>
        </w:tc>
        <w:tc>
          <w:tcPr>
            <w:tcW w:w="400" w:type="dxa"/>
            <w:noWrap/>
            <w:vAlign w:val="bottom"/>
            <w:hideMark/>
          </w:tcPr>
          <w:p w14:paraId="701E03DB" w14:textId="77777777" w:rsidR="00C50A95" w:rsidRPr="00D016EC" w:rsidRDefault="00C50A95" w:rsidP="00416506">
            <w:pPr>
              <w:pStyle w:val="tabletext11"/>
              <w:jc w:val="center"/>
              <w:rPr>
                <w:ins w:id="13970" w:author="Author"/>
              </w:rPr>
            </w:pPr>
            <w:ins w:id="13971" w:author="Author">
              <w:r w:rsidRPr="00D016EC">
                <w:t xml:space="preserve">0.47 </w:t>
              </w:r>
            </w:ins>
          </w:p>
        </w:tc>
        <w:tc>
          <w:tcPr>
            <w:tcW w:w="400" w:type="dxa"/>
            <w:noWrap/>
            <w:vAlign w:val="bottom"/>
            <w:hideMark/>
          </w:tcPr>
          <w:p w14:paraId="4A86CAB7" w14:textId="77777777" w:rsidR="00C50A95" w:rsidRPr="00D016EC" w:rsidRDefault="00C50A95" w:rsidP="00416506">
            <w:pPr>
              <w:pStyle w:val="tabletext11"/>
              <w:jc w:val="center"/>
              <w:rPr>
                <w:ins w:id="13972" w:author="Author"/>
              </w:rPr>
            </w:pPr>
            <w:ins w:id="13973" w:author="Author">
              <w:r w:rsidRPr="00D016EC">
                <w:t xml:space="preserve">0.43 </w:t>
              </w:r>
            </w:ins>
          </w:p>
        </w:tc>
        <w:tc>
          <w:tcPr>
            <w:tcW w:w="400" w:type="dxa"/>
            <w:noWrap/>
            <w:vAlign w:val="bottom"/>
            <w:hideMark/>
          </w:tcPr>
          <w:p w14:paraId="301BA686" w14:textId="77777777" w:rsidR="00C50A95" w:rsidRPr="00D016EC" w:rsidRDefault="00C50A95" w:rsidP="00416506">
            <w:pPr>
              <w:pStyle w:val="tabletext11"/>
              <w:jc w:val="center"/>
              <w:rPr>
                <w:ins w:id="13974" w:author="Author"/>
              </w:rPr>
            </w:pPr>
            <w:ins w:id="13975" w:author="Author">
              <w:r w:rsidRPr="00D016EC">
                <w:t xml:space="preserve">0.41 </w:t>
              </w:r>
            </w:ins>
          </w:p>
        </w:tc>
        <w:tc>
          <w:tcPr>
            <w:tcW w:w="400" w:type="dxa"/>
            <w:noWrap/>
            <w:vAlign w:val="bottom"/>
            <w:hideMark/>
          </w:tcPr>
          <w:p w14:paraId="2FD02691" w14:textId="77777777" w:rsidR="00C50A95" w:rsidRPr="00D016EC" w:rsidRDefault="00C50A95" w:rsidP="00416506">
            <w:pPr>
              <w:pStyle w:val="tabletext11"/>
              <w:jc w:val="center"/>
              <w:rPr>
                <w:ins w:id="13976" w:author="Author"/>
              </w:rPr>
            </w:pPr>
            <w:ins w:id="13977" w:author="Author">
              <w:r w:rsidRPr="00D016EC">
                <w:t xml:space="preserve">0.39 </w:t>
              </w:r>
            </w:ins>
          </w:p>
        </w:tc>
        <w:tc>
          <w:tcPr>
            <w:tcW w:w="400" w:type="dxa"/>
            <w:noWrap/>
            <w:vAlign w:val="bottom"/>
            <w:hideMark/>
          </w:tcPr>
          <w:p w14:paraId="5F6451E1" w14:textId="77777777" w:rsidR="00C50A95" w:rsidRPr="00D016EC" w:rsidRDefault="00C50A95" w:rsidP="00416506">
            <w:pPr>
              <w:pStyle w:val="tabletext11"/>
              <w:jc w:val="center"/>
              <w:rPr>
                <w:ins w:id="13978" w:author="Author"/>
              </w:rPr>
            </w:pPr>
            <w:ins w:id="13979" w:author="Author">
              <w:r w:rsidRPr="00D016EC">
                <w:t xml:space="preserve">0.37 </w:t>
              </w:r>
            </w:ins>
          </w:p>
        </w:tc>
        <w:tc>
          <w:tcPr>
            <w:tcW w:w="400" w:type="dxa"/>
            <w:noWrap/>
            <w:vAlign w:val="bottom"/>
            <w:hideMark/>
          </w:tcPr>
          <w:p w14:paraId="26A61056" w14:textId="77777777" w:rsidR="00C50A95" w:rsidRPr="00D016EC" w:rsidRDefault="00C50A95" w:rsidP="00416506">
            <w:pPr>
              <w:pStyle w:val="tabletext11"/>
              <w:jc w:val="center"/>
              <w:rPr>
                <w:ins w:id="13980" w:author="Author"/>
              </w:rPr>
            </w:pPr>
            <w:ins w:id="13981" w:author="Author">
              <w:r w:rsidRPr="00D016EC">
                <w:t xml:space="preserve">0.35 </w:t>
              </w:r>
            </w:ins>
          </w:p>
        </w:tc>
        <w:tc>
          <w:tcPr>
            <w:tcW w:w="400" w:type="dxa"/>
            <w:noWrap/>
            <w:vAlign w:val="bottom"/>
            <w:hideMark/>
          </w:tcPr>
          <w:p w14:paraId="4BCD86C9" w14:textId="77777777" w:rsidR="00C50A95" w:rsidRPr="00D016EC" w:rsidRDefault="00C50A95" w:rsidP="00416506">
            <w:pPr>
              <w:pStyle w:val="tabletext11"/>
              <w:jc w:val="center"/>
              <w:rPr>
                <w:ins w:id="13982" w:author="Author"/>
              </w:rPr>
            </w:pPr>
            <w:ins w:id="13983" w:author="Author">
              <w:r w:rsidRPr="00D016EC">
                <w:t xml:space="preserve">0.33 </w:t>
              </w:r>
            </w:ins>
          </w:p>
        </w:tc>
        <w:tc>
          <w:tcPr>
            <w:tcW w:w="400" w:type="dxa"/>
            <w:noWrap/>
            <w:vAlign w:val="bottom"/>
            <w:hideMark/>
          </w:tcPr>
          <w:p w14:paraId="26B8BB2A" w14:textId="77777777" w:rsidR="00C50A95" w:rsidRPr="00D016EC" w:rsidRDefault="00C50A95" w:rsidP="00416506">
            <w:pPr>
              <w:pStyle w:val="tabletext11"/>
              <w:jc w:val="center"/>
              <w:rPr>
                <w:ins w:id="13984" w:author="Author"/>
              </w:rPr>
            </w:pPr>
            <w:ins w:id="13985" w:author="Author">
              <w:r w:rsidRPr="00D016EC">
                <w:t xml:space="preserve">0.31 </w:t>
              </w:r>
            </w:ins>
          </w:p>
        </w:tc>
        <w:tc>
          <w:tcPr>
            <w:tcW w:w="400" w:type="dxa"/>
            <w:noWrap/>
            <w:vAlign w:val="bottom"/>
            <w:hideMark/>
          </w:tcPr>
          <w:p w14:paraId="17F1148D" w14:textId="77777777" w:rsidR="00C50A95" w:rsidRPr="00D016EC" w:rsidRDefault="00C50A95" w:rsidP="00416506">
            <w:pPr>
              <w:pStyle w:val="tabletext11"/>
              <w:jc w:val="center"/>
              <w:rPr>
                <w:ins w:id="13986" w:author="Author"/>
              </w:rPr>
            </w:pPr>
            <w:ins w:id="13987" w:author="Author">
              <w:r w:rsidRPr="00D016EC">
                <w:t xml:space="preserve">0.30 </w:t>
              </w:r>
            </w:ins>
          </w:p>
        </w:tc>
        <w:tc>
          <w:tcPr>
            <w:tcW w:w="400" w:type="dxa"/>
            <w:noWrap/>
            <w:vAlign w:val="bottom"/>
            <w:hideMark/>
          </w:tcPr>
          <w:p w14:paraId="16AE13FB" w14:textId="77777777" w:rsidR="00C50A95" w:rsidRPr="00D016EC" w:rsidRDefault="00C50A95" w:rsidP="00416506">
            <w:pPr>
              <w:pStyle w:val="tabletext11"/>
              <w:jc w:val="center"/>
              <w:rPr>
                <w:ins w:id="13988" w:author="Author"/>
              </w:rPr>
            </w:pPr>
            <w:ins w:id="13989" w:author="Author">
              <w:r w:rsidRPr="00D016EC">
                <w:t xml:space="preserve">0.28 </w:t>
              </w:r>
            </w:ins>
          </w:p>
        </w:tc>
        <w:tc>
          <w:tcPr>
            <w:tcW w:w="400" w:type="dxa"/>
            <w:noWrap/>
            <w:vAlign w:val="bottom"/>
            <w:hideMark/>
          </w:tcPr>
          <w:p w14:paraId="2F4144D9" w14:textId="77777777" w:rsidR="00C50A95" w:rsidRPr="00D016EC" w:rsidRDefault="00C50A95" w:rsidP="00416506">
            <w:pPr>
              <w:pStyle w:val="tabletext11"/>
              <w:jc w:val="center"/>
              <w:rPr>
                <w:ins w:id="13990" w:author="Author"/>
              </w:rPr>
            </w:pPr>
            <w:ins w:id="13991" w:author="Author">
              <w:r w:rsidRPr="00D016EC">
                <w:t xml:space="preserve">0.27 </w:t>
              </w:r>
            </w:ins>
          </w:p>
        </w:tc>
        <w:tc>
          <w:tcPr>
            <w:tcW w:w="400" w:type="dxa"/>
            <w:noWrap/>
            <w:vAlign w:val="bottom"/>
            <w:hideMark/>
          </w:tcPr>
          <w:p w14:paraId="75FB094D" w14:textId="77777777" w:rsidR="00C50A95" w:rsidRPr="00D016EC" w:rsidRDefault="00C50A95" w:rsidP="00416506">
            <w:pPr>
              <w:pStyle w:val="tabletext11"/>
              <w:jc w:val="center"/>
              <w:rPr>
                <w:ins w:id="13992" w:author="Author"/>
              </w:rPr>
            </w:pPr>
            <w:ins w:id="13993" w:author="Author">
              <w:r w:rsidRPr="00D016EC">
                <w:t xml:space="preserve">0.26 </w:t>
              </w:r>
            </w:ins>
          </w:p>
        </w:tc>
        <w:tc>
          <w:tcPr>
            <w:tcW w:w="400" w:type="dxa"/>
            <w:noWrap/>
            <w:vAlign w:val="bottom"/>
            <w:hideMark/>
          </w:tcPr>
          <w:p w14:paraId="3AA0D253" w14:textId="77777777" w:rsidR="00C50A95" w:rsidRPr="00D016EC" w:rsidRDefault="00C50A95" w:rsidP="00416506">
            <w:pPr>
              <w:pStyle w:val="tabletext11"/>
              <w:jc w:val="center"/>
              <w:rPr>
                <w:ins w:id="13994" w:author="Author"/>
              </w:rPr>
            </w:pPr>
            <w:ins w:id="13995" w:author="Author">
              <w:r w:rsidRPr="00D016EC">
                <w:t xml:space="preserve">0.24 </w:t>
              </w:r>
            </w:ins>
          </w:p>
        </w:tc>
        <w:tc>
          <w:tcPr>
            <w:tcW w:w="440" w:type="dxa"/>
            <w:noWrap/>
            <w:vAlign w:val="bottom"/>
            <w:hideMark/>
          </w:tcPr>
          <w:p w14:paraId="46B17DAA" w14:textId="77777777" w:rsidR="00C50A95" w:rsidRPr="00D016EC" w:rsidRDefault="00C50A95" w:rsidP="00416506">
            <w:pPr>
              <w:pStyle w:val="tabletext11"/>
              <w:jc w:val="center"/>
              <w:rPr>
                <w:ins w:id="13996" w:author="Author"/>
              </w:rPr>
            </w:pPr>
            <w:ins w:id="13997" w:author="Author">
              <w:r w:rsidRPr="00D016EC">
                <w:t xml:space="preserve">0.23 </w:t>
              </w:r>
            </w:ins>
          </w:p>
        </w:tc>
        <w:tc>
          <w:tcPr>
            <w:tcW w:w="400" w:type="dxa"/>
            <w:noWrap/>
            <w:vAlign w:val="bottom"/>
            <w:hideMark/>
          </w:tcPr>
          <w:p w14:paraId="222EAF7D" w14:textId="77777777" w:rsidR="00C50A95" w:rsidRPr="00D016EC" w:rsidRDefault="00C50A95" w:rsidP="00416506">
            <w:pPr>
              <w:pStyle w:val="tabletext11"/>
              <w:jc w:val="center"/>
              <w:rPr>
                <w:ins w:id="13998" w:author="Author"/>
              </w:rPr>
            </w:pPr>
            <w:ins w:id="13999" w:author="Author">
              <w:r w:rsidRPr="00D016EC">
                <w:t xml:space="preserve">0.22 </w:t>
              </w:r>
            </w:ins>
          </w:p>
        </w:tc>
        <w:tc>
          <w:tcPr>
            <w:tcW w:w="400" w:type="dxa"/>
            <w:noWrap/>
            <w:vAlign w:val="bottom"/>
            <w:hideMark/>
          </w:tcPr>
          <w:p w14:paraId="740F01E2" w14:textId="77777777" w:rsidR="00C50A95" w:rsidRPr="00D016EC" w:rsidRDefault="00C50A95" w:rsidP="00416506">
            <w:pPr>
              <w:pStyle w:val="tabletext11"/>
              <w:jc w:val="center"/>
              <w:rPr>
                <w:ins w:id="14000" w:author="Author"/>
              </w:rPr>
            </w:pPr>
            <w:ins w:id="14001" w:author="Author">
              <w:r w:rsidRPr="00D016EC">
                <w:t xml:space="preserve">0.21 </w:t>
              </w:r>
            </w:ins>
          </w:p>
        </w:tc>
        <w:tc>
          <w:tcPr>
            <w:tcW w:w="400" w:type="dxa"/>
            <w:noWrap/>
            <w:vAlign w:val="bottom"/>
            <w:hideMark/>
          </w:tcPr>
          <w:p w14:paraId="7EC83322" w14:textId="77777777" w:rsidR="00C50A95" w:rsidRPr="00D016EC" w:rsidRDefault="00C50A95" w:rsidP="00416506">
            <w:pPr>
              <w:pStyle w:val="tabletext11"/>
              <w:jc w:val="center"/>
              <w:rPr>
                <w:ins w:id="14002" w:author="Author"/>
              </w:rPr>
            </w:pPr>
            <w:ins w:id="14003" w:author="Author">
              <w:r w:rsidRPr="00D016EC">
                <w:t xml:space="preserve">0.20 </w:t>
              </w:r>
            </w:ins>
          </w:p>
        </w:tc>
        <w:tc>
          <w:tcPr>
            <w:tcW w:w="400" w:type="dxa"/>
            <w:noWrap/>
            <w:vAlign w:val="bottom"/>
            <w:hideMark/>
          </w:tcPr>
          <w:p w14:paraId="615E9F41" w14:textId="77777777" w:rsidR="00C50A95" w:rsidRPr="00D016EC" w:rsidRDefault="00C50A95" w:rsidP="00416506">
            <w:pPr>
              <w:pStyle w:val="tabletext11"/>
              <w:jc w:val="center"/>
              <w:rPr>
                <w:ins w:id="14004" w:author="Author"/>
              </w:rPr>
            </w:pPr>
            <w:ins w:id="14005" w:author="Author">
              <w:r w:rsidRPr="00D016EC">
                <w:t xml:space="preserve">0.19 </w:t>
              </w:r>
            </w:ins>
          </w:p>
        </w:tc>
        <w:tc>
          <w:tcPr>
            <w:tcW w:w="460" w:type="dxa"/>
            <w:noWrap/>
            <w:vAlign w:val="bottom"/>
            <w:hideMark/>
          </w:tcPr>
          <w:p w14:paraId="06105CDB" w14:textId="77777777" w:rsidR="00C50A95" w:rsidRPr="00D016EC" w:rsidRDefault="00C50A95" w:rsidP="00416506">
            <w:pPr>
              <w:pStyle w:val="tabletext11"/>
              <w:jc w:val="center"/>
              <w:rPr>
                <w:ins w:id="14006" w:author="Author"/>
              </w:rPr>
            </w:pPr>
            <w:ins w:id="14007" w:author="Author">
              <w:r w:rsidRPr="00D016EC">
                <w:t xml:space="preserve">0.18 </w:t>
              </w:r>
            </w:ins>
          </w:p>
        </w:tc>
      </w:tr>
      <w:tr w:rsidR="00C50A95" w:rsidRPr="00D016EC" w14:paraId="227698DE" w14:textId="77777777" w:rsidTr="00416506">
        <w:trPr>
          <w:trHeight w:val="190"/>
          <w:ins w:id="14008" w:author="Author"/>
        </w:trPr>
        <w:tc>
          <w:tcPr>
            <w:tcW w:w="200" w:type="dxa"/>
            <w:tcBorders>
              <w:right w:val="nil"/>
            </w:tcBorders>
            <w:vAlign w:val="bottom"/>
          </w:tcPr>
          <w:p w14:paraId="34CC7274" w14:textId="77777777" w:rsidR="00C50A95" w:rsidRPr="00D016EC" w:rsidRDefault="00C50A95" w:rsidP="00416506">
            <w:pPr>
              <w:pStyle w:val="tabletext11"/>
              <w:jc w:val="right"/>
              <w:rPr>
                <w:ins w:id="14009" w:author="Author"/>
              </w:rPr>
            </w:pPr>
          </w:p>
        </w:tc>
        <w:tc>
          <w:tcPr>
            <w:tcW w:w="1580" w:type="dxa"/>
            <w:tcBorders>
              <w:left w:val="nil"/>
            </w:tcBorders>
            <w:vAlign w:val="bottom"/>
            <w:hideMark/>
          </w:tcPr>
          <w:p w14:paraId="224FA65B" w14:textId="77777777" w:rsidR="00C50A95" w:rsidRPr="00D016EC" w:rsidRDefault="00C50A95" w:rsidP="00416506">
            <w:pPr>
              <w:pStyle w:val="tabletext11"/>
              <w:tabs>
                <w:tab w:val="decimal" w:pos="640"/>
              </w:tabs>
              <w:rPr>
                <w:ins w:id="14010" w:author="Author"/>
              </w:rPr>
            </w:pPr>
            <w:ins w:id="14011" w:author="Author">
              <w:r w:rsidRPr="00D016EC">
                <w:t>35,000 to 39,999</w:t>
              </w:r>
            </w:ins>
          </w:p>
        </w:tc>
        <w:tc>
          <w:tcPr>
            <w:tcW w:w="680" w:type="dxa"/>
            <w:noWrap/>
            <w:vAlign w:val="bottom"/>
            <w:hideMark/>
          </w:tcPr>
          <w:p w14:paraId="64ADBF35" w14:textId="77777777" w:rsidR="00C50A95" w:rsidRPr="00D016EC" w:rsidRDefault="00C50A95" w:rsidP="00416506">
            <w:pPr>
              <w:pStyle w:val="tabletext11"/>
              <w:jc w:val="center"/>
              <w:rPr>
                <w:ins w:id="14012" w:author="Author"/>
              </w:rPr>
            </w:pPr>
            <w:ins w:id="14013" w:author="Author">
              <w:r w:rsidRPr="00D016EC">
                <w:t xml:space="preserve">1.15 </w:t>
              </w:r>
            </w:ins>
          </w:p>
        </w:tc>
        <w:tc>
          <w:tcPr>
            <w:tcW w:w="900" w:type="dxa"/>
            <w:noWrap/>
            <w:vAlign w:val="bottom"/>
            <w:hideMark/>
          </w:tcPr>
          <w:p w14:paraId="788D3F66" w14:textId="77777777" w:rsidR="00C50A95" w:rsidRPr="00D016EC" w:rsidRDefault="00C50A95" w:rsidP="00416506">
            <w:pPr>
              <w:pStyle w:val="tabletext11"/>
              <w:jc w:val="center"/>
              <w:rPr>
                <w:ins w:id="14014" w:author="Author"/>
              </w:rPr>
            </w:pPr>
            <w:ins w:id="14015" w:author="Author">
              <w:r w:rsidRPr="00D016EC">
                <w:t xml:space="preserve">1.15 </w:t>
              </w:r>
            </w:ins>
          </w:p>
        </w:tc>
        <w:tc>
          <w:tcPr>
            <w:tcW w:w="400" w:type="dxa"/>
            <w:noWrap/>
            <w:vAlign w:val="bottom"/>
            <w:hideMark/>
          </w:tcPr>
          <w:p w14:paraId="5DC62284" w14:textId="77777777" w:rsidR="00C50A95" w:rsidRPr="00D016EC" w:rsidRDefault="00C50A95" w:rsidP="00416506">
            <w:pPr>
              <w:pStyle w:val="tabletext11"/>
              <w:jc w:val="center"/>
              <w:rPr>
                <w:ins w:id="14016" w:author="Author"/>
              </w:rPr>
            </w:pPr>
            <w:ins w:id="14017" w:author="Author">
              <w:r w:rsidRPr="00D016EC">
                <w:t xml:space="preserve">1.06 </w:t>
              </w:r>
            </w:ins>
          </w:p>
        </w:tc>
        <w:tc>
          <w:tcPr>
            <w:tcW w:w="400" w:type="dxa"/>
            <w:noWrap/>
            <w:vAlign w:val="bottom"/>
            <w:hideMark/>
          </w:tcPr>
          <w:p w14:paraId="1527028A" w14:textId="77777777" w:rsidR="00C50A95" w:rsidRPr="00D016EC" w:rsidRDefault="00C50A95" w:rsidP="00416506">
            <w:pPr>
              <w:pStyle w:val="tabletext11"/>
              <w:jc w:val="center"/>
              <w:rPr>
                <w:ins w:id="14018" w:author="Author"/>
              </w:rPr>
            </w:pPr>
            <w:ins w:id="14019" w:author="Author">
              <w:r w:rsidRPr="00D016EC">
                <w:t xml:space="preserve">0.99 </w:t>
              </w:r>
            </w:ins>
          </w:p>
        </w:tc>
        <w:tc>
          <w:tcPr>
            <w:tcW w:w="400" w:type="dxa"/>
            <w:noWrap/>
            <w:vAlign w:val="bottom"/>
            <w:hideMark/>
          </w:tcPr>
          <w:p w14:paraId="149920C8" w14:textId="77777777" w:rsidR="00C50A95" w:rsidRPr="00D016EC" w:rsidRDefault="00C50A95" w:rsidP="00416506">
            <w:pPr>
              <w:pStyle w:val="tabletext11"/>
              <w:jc w:val="center"/>
              <w:rPr>
                <w:ins w:id="14020" w:author="Author"/>
              </w:rPr>
            </w:pPr>
            <w:ins w:id="14021" w:author="Author">
              <w:r w:rsidRPr="00D016EC">
                <w:t xml:space="preserve">0.91 </w:t>
              </w:r>
            </w:ins>
          </w:p>
        </w:tc>
        <w:tc>
          <w:tcPr>
            <w:tcW w:w="400" w:type="dxa"/>
            <w:noWrap/>
            <w:vAlign w:val="bottom"/>
            <w:hideMark/>
          </w:tcPr>
          <w:p w14:paraId="518B586B" w14:textId="77777777" w:rsidR="00C50A95" w:rsidRPr="00D016EC" w:rsidRDefault="00C50A95" w:rsidP="00416506">
            <w:pPr>
              <w:pStyle w:val="tabletext11"/>
              <w:jc w:val="center"/>
              <w:rPr>
                <w:ins w:id="14022" w:author="Author"/>
              </w:rPr>
            </w:pPr>
            <w:ins w:id="14023" w:author="Author">
              <w:r w:rsidRPr="00D016EC">
                <w:t xml:space="preserve">0.77 </w:t>
              </w:r>
            </w:ins>
          </w:p>
        </w:tc>
        <w:tc>
          <w:tcPr>
            <w:tcW w:w="400" w:type="dxa"/>
            <w:noWrap/>
            <w:vAlign w:val="bottom"/>
            <w:hideMark/>
          </w:tcPr>
          <w:p w14:paraId="69CBF0D0" w14:textId="77777777" w:rsidR="00C50A95" w:rsidRPr="00D016EC" w:rsidRDefault="00C50A95" w:rsidP="00416506">
            <w:pPr>
              <w:pStyle w:val="tabletext11"/>
              <w:jc w:val="center"/>
              <w:rPr>
                <w:ins w:id="14024" w:author="Author"/>
              </w:rPr>
            </w:pPr>
            <w:ins w:id="14025" w:author="Author">
              <w:r w:rsidRPr="00D016EC">
                <w:t xml:space="preserve">0.71 </w:t>
              </w:r>
            </w:ins>
          </w:p>
        </w:tc>
        <w:tc>
          <w:tcPr>
            <w:tcW w:w="400" w:type="dxa"/>
            <w:noWrap/>
            <w:vAlign w:val="bottom"/>
            <w:hideMark/>
          </w:tcPr>
          <w:p w14:paraId="4FE243A3" w14:textId="77777777" w:rsidR="00C50A95" w:rsidRPr="00D016EC" w:rsidRDefault="00C50A95" w:rsidP="00416506">
            <w:pPr>
              <w:pStyle w:val="tabletext11"/>
              <w:jc w:val="center"/>
              <w:rPr>
                <w:ins w:id="14026" w:author="Author"/>
              </w:rPr>
            </w:pPr>
            <w:ins w:id="14027" w:author="Author">
              <w:r w:rsidRPr="00D016EC">
                <w:t xml:space="preserve">0.62 </w:t>
              </w:r>
            </w:ins>
          </w:p>
        </w:tc>
        <w:tc>
          <w:tcPr>
            <w:tcW w:w="400" w:type="dxa"/>
            <w:noWrap/>
            <w:vAlign w:val="bottom"/>
            <w:hideMark/>
          </w:tcPr>
          <w:p w14:paraId="3649A985" w14:textId="77777777" w:rsidR="00C50A95" w:rsidRPr="00D016EC" w:rsidRDefault="00C50A95" w:rsidP="00416506">
            <w:pPr>
              <w:pStyle w:val="tabletext11"/>
              <w:jc w:val="center"/>
              <w:rPr>
                <w:ins w:id="14028" w:author="Author"/>
              </w:rPr>
            </w:pPr>
            <w:ins w:id="14029" w:author="Author">
              <w:r w:rsidRPr="00D016EC">
                <w:t xml:space="preserve">0.56 </w:t>
              </w:r>
            </w:ins>
          </w:p>
        </w:tc>
        <w:tc>
          <w:tcPr>
            <w:tcW w:w="400" w:type="dxa"/>
            <w:noWrap/>
            <w:vAlign w:val="bottom"/>
            <w:hideMark/>
          </w:tcPr>
          <w:p w14:paraId="42F91CF9" w14:textId="77777777" w:rsidR="00C50A95" w:rsidRPr="00D016EC" w:rsidRDefault="00C50A95" w:rsidP="00416506">
            <w:pPr>
              <w:pStyle w:val="tabletext11"/>
              <w:jc w:val="center"/>
              <w:rPr>
                <w:ins w:id="14030" w:author="Author"/>
              </w:rPr>
            </w:pPr>
            <w:ins w:id="14031" w:author="Author">
              <w:r w:rsidRPr="00D016EC">
                <w:t xml:space="preserve">0.51 </w:t>
              </w:r>
            </w:ins>
          </w:p>
        </w:tc>
        <w:tc>
          <w:tcPr>
            <w:tcW w:w="400" w:type="dxa"/>
            <w:noWrap/>
            <w:vAlign w:val="bottom"/>
            <w:hideMark/>
          </w:tcPr>
          <w:p w14:paraId="69D94523" w14:textId="77777777" w:rsidR="00C50A95" w:rsidRPr="00D016EC" w:rsidRDefault="00C50A95" w:rsidP="00416506">
            <w:pPr>
              <w:pStyle w:val="tabletext11"/>
              <w:jc w:val="center"/>
              <w:rPr>
                <w:ins w:id="14032" w:author="Author"/>
              </w:rPr>
            </w:pPr>
            <w:ins w:id="14033" w:author="Author">
              <w:r w:rsidRPr="00D016EC">
                <w:t xml:space="preserve">0.47 </w:t>
              </w:r>
            </w:ins>
          </w:p>
        </w:tc>
        <w:tc>
          <w:tcPr>
            <w:tcW w:w="400" w:type="dxa"/>
            <w:noWrap/>
            <w:vAlign w:val="bottom"/>
            <w:hideMark/>
          </w:tcPr>
          <w:p w14:paraId="4F3E30E5" w14:textId="77777777" w:rsidR="00C50A95" w:rsidRPr="00D016EC" w:rsidRDefault="00C50A95" w:rsidP="00416506">
            <w:pPr>
              <w:pStyle w:val="tabletext11"/>
              <w:jc w:val="center"/>
              <w:rPr>
                <w:ins w:id="14034" w:author="Author"/>
              </w:rPr>
            </w:pPr>
            <w:ins w:id="14035" w:author="Author">
              <w:r w:rsidRPr="00D016EC">
                <w:t xml:space="preserve">0.44 </w:t>
              </w:r>
            </w:ins>
          </w:p>
        </w:tc>
        <w:tc>
          <w:tcPr>
            <w:tcW w:w="400" w:type="dxa"/>
            <w:noWrap/>
            <w:vAlign w:val="bottom"/>
            <w:hideMark/>
          </w:tcPr>
          <w:p w14:paraId="1FE6B196" w14:textId="77777777" w:rsidR="00C50A95" w:rsidRPr="00D016EC" w:rsidRDefault="00C50A95" w:rsidP="00416506">
            <w:pPr>
              <w:pStyle w:val="tabletext11"/>
              <w:jc w:val="center"/>
              <w:rPr>
                <w:ins w:id="14036" w:author="Author"/>
              </w:rPr>
            </w:pPr>
            <w:ins w:id="14037" w:author="Author">
              <w:r w:rsidRPr="00D016EC">
                <w:t xml:space="preserve">0.42 </w:t>
              </w:r>
            </w:ins>
          </w:p>
        </w:tc>
        <w:tc>
          <w:tcPr>
            <w:tcW w:w="400" w:type="dxa"/>
            <w:noWrap/>
            <w:vAlign w:val="bottom"/>
            <w:hideMark/>
          </w:tcPr>
          <w:p w14:paraId="70378CA6" w14:textId="77777777" w:rsidR="00C50A95" w:rsidRPr="00D016EC" w:rsidRDefault="00C50A95" w:rsidP="00416506">
            <w:pPr>
              <w:pStyle w:val="tabletext11"/>
              <w:jc w:val="center"/>
              <w:rPr>
                <w:ins w:id="14038" w:author="Author"/>
              </w:rPr>
            </w:pPr>
            <w:ins w:id="14039" w:author="Author">
              <w:r w:rsidRPr="00D016EC">
                <w:t xml:space="preserve">0.40 </w:t>
              </w:r>
            </w:ins>
          </w:p>
        </w:tc>
        <w:tc>
          <w:tcPr>
            <w:tcW w:w="400" w:type="dxa"/>
            <w:noWrap/>
            <w:vAlign w:val="bottom"/>
            <w:hideMark/>
          </w:tcPr>
          <w:p w14:paraId="1E1BAF3F" w14:textId="77777777" w:rsidR="00C50A95" w:rsidRPr="00D016EC" w:rsidRDefault="00C50A95" w:rsidP="00416506">
            <w:pPr>
              <w:pStyle w:val="tabletext11"/>
              <w:jc w:val="center"/>
              <w:rPr>
                <w:ins w:id="14040" w:author="Author"/>
              </w:rPr>
            </w:pPr>
            <w:ins w:id="14041" w:author="Author">
              <w:r w:rsidRPr="00D016EC">
                <w:t xml:space="preserve">0.38 </w:t>
              </w:r>
            </w:ins>
          </w:p>
        </w:tc>
        <w:tc>
          <w:tcPr>
            <w:tcW w:w="400" w:type="dxa"/>
            <w:noWrap/>
            <w:vAlign w:val="bottom"/>
            <w:hideMark/>
          </w:tcPr>
          <w:p w14:paraId="271ECFF1" w14:textId="77777777" w:rsidR="00C50A95" w:rsidRPr="00D016EC" w:rsidRDefault="00C50A95" w:rsidP="00416506">
            <w:pPr>
              <w:pStyle w:val="tabletext11"/>
              <w:jc w:val="center"/>
              <w:rPr>
                <w:ins w:id="14042" w:author="Author"/>
              </w:rPr>
            </w:pPr>
            <w:ins w:id="14043" w:author="Author">
              <w:r w:rsidRPr="00D016EC">
                <w:t xml:space="preserve">0.36 </w:t>
              </w:r>
            </w:ins>
          </w:p>
        </w:tc>
        <w:tc>
          <w:tcPr>
            <w:tcW w:w="400" w:type="dxa"/>
            <w:noWrap/>
            <w:vAlign w:val="bottom"/>
            <w:hideMark/>
          </w:tcPr>
          <w:p w14:paraId="641C1209" w14:textId="77777777" w:rsidR="00C50A95" w:rsidRPr="00D016EC" w:rsidRDefault="00C50A95" w:rsidP="00416506">
            <w:pPr>
              <w:pStyle w:val="tabletext11"/>
              <w:jc w:val="center"/>
              <w:rPr>
                <w:ins w:id="14044" w:author="Author"/>
              </w:rPr>
            </w:pPr>
            <w:ins w:id="14045" w:author="Author">
              <w:r w:rsidRPr="00D016EC">
                <w:t xml:space="preserve">0.34 </w:t>
              </w:r>
            </w:ins>
          </w:p>
        </w:tc>
        <w:tc>
          <w:tcPr>
            <w:tcW w:w="400" w:type="dxa"/>
            <w:noWrap/>
            <w:vAlign w:val="bottom"/>
            <w:hideMark/>
          </w:tcPr>
          <w:p w14:paraId="23ECDA08" w14:textId="77777777" w:rsidR="00C50A95" w:rsidRPr="00D016EC" w:rsidRDefault="00C50A95" w:rsidP="00416506">
            <w:pPr>
              <w:pStyle w:val="tabletext11"/>
              <w:jc w:val="center"/>
              <w:rPr>
                <w:ins w:id="14046" w:author="Author"/>
              </w:rPr>
            </w:pPr>
            <w:ins w:id="14047" w:author="Author">
              <w:r w:rsidRPr="00D016EC">
                <w:t xml:space="preserve">0.32 </w:t>
              </w:r>
            </w:ins>
          </w:p>
        </w:tc>
        <w:tc>
          <w:tcPr>
            <w:tcW w:w="400" w:type="dxa"/>
            <w:noWrap/>
            <w:vAlign w:val="bottom"/>
            <w:hideMark/>
          </w:tcPr>
          <w:p w14:paraId="50753AEC" w14:textId="77777777" w:rsidR="00C50A95" w:rsidRPr="00D016EC" w:rsidRDefault="00C50A95" w:rsidP="00416506">
            <w:pPr>
              <w:pStyle w:val="tabletext11"/>
              <w:jc w:val="center"/>
              <w:rPr>
                <w:ins w:id="14048" w:author="Author"/>
              </w:rPr>
            </w:pPr>
            <w:ins w:id="14049" w:author="Author">
              <w:r w:rsidRPr="00D016EC">
                <w:t xml:space="preserve">0.31 </w:t>
              </w:r>
            </w:ins>
          </w:p>
        </w:tc>
        <w:tc>
          <w:tcPr>
            <w:tcW w:w="400" w:type="dxa"/>
            <w:noWrap/>
            <w:vAlign w:val="bottom"/>
            <w:hideMark/>
          </w:tcPr>
          <w:p w14:paraId="3C625DA8" w14:textId="77777777" w:rsidR="00C50A95" w:rsidRPr="00D016EC" w:rsidRDefault="00C50A95" w:rsidP="00416506">
            <w:pPr>
              <w:pStyle w:val="tabletext11"/>
              <w:jc w:val="center"/>
              <w:rPr>
                <w:ins w:id="14050" w:author="Author"/>
              </w:rPr>
            </w:pPr>
            <w:ins w:id="14051" w:author="Author">
              <w:r w:rsidRPr="00D016EC">
                <w:t xml:space="preserve">0.29 </w:t>
              </w:r>
            </w:ins>
          </w:p>
        </w:tc>
        <w:tc>
          <w:tcPr>
            <w:tcW w:w="400" w:type="dxa"/>
            <w:noWrap/>
            <w:vAlign w:val="bottom"/>
            <w:hideMark/>
          </w:tcPr>
          <w:p w14:paraId="24AFBB6B" w14:textId="77777777" w:rsidR="00C50A95" w:rsidRPr="00D016EC" w:rsidRDefault="00C50A95" w:rsidP="00416506">
            <w:pPr>
              <w:pStyle w:val="tabletext11"/>
              <w:jc w:val="center"/>
              <w:rPr>
                <w:ins w:id="14052" w:author="Author"/>
              </w:rPr>
            </w:pPr>
            <w:ins w:id="14053" w:author="Author">
              <w:r w:rsidRPr="00D016EC">
                <w:t xml:space="preserve">0.28 </w:t>
              </w:r>
            </w:ins>
          </w:p>
        </w:tc>
        <w:tc>
          <w:tcPr>
            <w:tcW w:w="400" w:type="dxa"/>
            <w:noWrap/>
            <w:vAlign w:val="bottom"/>
            <w:hideMark/>
          </w:tcPr>
          <w:p w14:paraId="04B5B2FE" w14:textId="77777777" w:rsidR="00C50A95" w:rsidRPr="00D016EC" w:rsidRDefault="00C50A95" w:rsidP="00416506">
            <w:pPr>
              <w:pStyle w:val="tabletext11"/>
              <w:jc w:val="center"/>
              <w:rPr>
                <w:ins w:id="14054" w:author="Author"/>
              </w:rPr>
            </w:pPr>
            <w:ins w:id="14055" w:author="Author">
              <w:r w:rsidRPr="00D016EC">
                <w:t xml:space="preserve">0.26 </w:t>
              </w:r>
            </w:ins>
          </w:p>
        </w:tc>
        <w:tc>
          <w:tcPr>
            <w:tcW w:w="440" w:type="dxa"/>
            <w:noWrap/>
            <w:vAlign w:val="bottom"/>
            <w:hideMark/>
          </w:tcPr>
          <w:p w14:paraId="49A079D0" w14:textId="77777777" w:rsidR="00C50A95" w:rsidRPr="00D016EC" w:rsidRDefault="00C50A95" w:rsidP="00416506">
            <w:pPr>
              <w:pStyle w:val="tabletext11"/>
              <w:jc w:val="center"/>
              <w:rPr>
                <w:ins w:id="14056" w:author="Author"/>
              </w:rPr>
            </w:pPr>
            <w:ins w:id="14057" w:author="Author">
              <w:r w:rsidRPr="00D016EC">
                <w:t xml:space="preserve">0.25 </w:t>
              </w:r>
            </w:ins>
          </w:p>
        </w:tc>
        <w:tc>
          <w:tcPr>
            <w:tcW w:w="400" w:type="dxa"/>
            <w:noWrap/>
            <w:vAlign w:val="bottom"/>
            <w:hideMark/>
          </w:tcPr>
          <w:p w14:paraId="2C6DFB9A" w14:textId="77777777" w:rsidR="00C50A95" w:rsidRPr="00D016EC" w:rsidRDefault="00C50A95" w:rsidP="00416506">
            <w:pPr>
              <w:pStyle w:val="tabletext11"/>
              <w:jc w:val="center"/>
              <w:rPr>
                <w:ins w:id="14058" w:author="Author"/>
              </w:rPr>
            </w:pPr>
            <w:ins w:id="14059" w:author="Author">
              <w:r w:rsidRPr="00D016EC">
                <w:t xml:space="preserve">0.24 </w:t>
              </w:r>
            </w:ins>
          </w:p>
        </w:tc>
        <w:tc>
          <w:tcPr>
            <w:tcW w:w="400" w:type="dxa"/>
            <w:noWrap/>
            <w:vAlign w:val="bottom"/>
            <w:hideMark/>
          </w:tcPr>
          <w:p w14:paraId="125A1106" w14:textId="77777777" w:rsidR="00C50A95" w:rsidRPr="00D016EC" w:rsidRDefault="00C50A95" w:rsidP="00416506">
            <w:pPr>
              <w:pStyle w:val="tabletext11"/>
              <w:jc w:val="center"/>
              <w:rPr>
                <w:ins w:id="14060" w:author="Author"/>
              </w:rPr>
            </w:pPr>
            <w:ins w:id="14061" w:author="Author">
              <w:r w:rsidRPr="00D016EC">
                <w:t xml:space="preserve">0.23 </w:t>
              </w:r>
            </w:ins>
          </w:p>
        </w:tc>
        <w:tc>
          <w:tcPr>
            <w:tcW w:w="400" w:type="dxa"/>
            <w:noWrap/>
            <w:vAlign w:val="bottom"/>
            <w:hideMark/>
          </w:tcPr>
          <w:p w14:paraId="244BD0FF" w14:textId="77777777" w:rsidR="00C50A95" w:rsidRPr="00D016EC" w:rsidRDefault="00C50A95" w:rsidP="00416506">
            <w:pPr>
              <w:pStyle w:val="tabletext11"/>
              <w:jc w:val="center"/>
              <w:rPr>
                <w:ins w:id="14062" w:author="Author"/>
              </w:rPr>
            </w:pPr>
            <w:ins w:id="14063" w:author="Author">
              <w:r w:rsidRPr="00D016EC">
                <w:t xml:space="preserve">0.22 </w:t>
              </w:r>
            </w:ins>
          </w:p>
        </w:tc>
        <w:tc>
          <w:tcPr>
            <w:tcW w:w="400" w:type="dxa"/>
            <w:noWrap/>
            <w:vAlign w:val="bottom"/>
            <w:hideMark/>
          </w:tcPr>
          <w:p w14:paraId="0B9D9ADC" w14:textId="77777777" w:rsidR="00C50A95" w:rsidRPr="00D016EC" w:rsidRDefault="00C50A95" w:rsidP="00416506">
            <w:pPr>
              <w:pStyle w:val="tabletext11"/>
              <w:jc w:val="center"/>
              <w:rPr>
                <w:ins w:id="14064" w:author="Author"/>
              </w:rPr>
            </w:pPr>
            <w:ins w:id="14065" w:author="Author">
              <w:r w:rsidRPr="00D016EC">
                <w:t xml:space="preserve">0.20 </w:t>
              </w:r>
            </w:ins>
          </w:p>
        </w:tc>
        <w:tc>
          <w:tcPr>
            <w:tcW w:w="460" w:type="dxa"/>
            <w:noWrap/>
            <w:vAlign w:val="bottom"/>
            <w:hideMark/>
          </w:tcPr>
          <w:p w14:paraId="384AA3B1" w14:textId="77777777" w:rsidR="00C50A95" w:rsidRPr="00D016EC" w:rsidRDefault="00C50A95" w:rsidP="00416506">
            <w:pPr>
              <w:pStyle w:val="tabletext11"/>
              <w:jc w:val="center"/>
              <w:rPr>
                <w:ins w:id="14066" w:author="Author"/>
              </w:rPr>
            </w:pPr>
            <w:ins w:id="14067" w:author="Author">
              <w:r w:rsidRPr="00D016EC">
                <w:t xml:space="preserve">0.19 </w:t>
              </w:r>
            </w:ins>
          </w:p>
        </w:tc>
      </w:tr>
      <w:tr w:rsidR="00C50A95" w:rsidRPr="00D016EC" w14:paraId="68056E32" w14:textId="77777777" w:rsidTr="00416506">
        <w:trPr>
          <w:trHeight w:val="190"/>
          <w:ins w:id="14068" w:author="Author"/>
        </w:trPr>
        <w:tc>
          <w:tcPr>
            <w:tcW w:w="200" w:type="dxa"/>
            <w:tcBorders>
              <w:right w:val="nil"/>
            </w:tcBorders>
            <w:vAlign w:val="bottom"/>
          </w:tcPr>
          <w:p w14:paraId="3AD32EC7" w14:textId="77777777" w:rsidR="00C50A95" w:rsidRPr="00D016EC" w:rsidRDefault="00C50A95" w:rsidP="00416506">
            <w:pPr>
              <w:pStyle w:val="tabletext11"/>
              <w:jc w:val="right"/>
              <w:rPr>
                <w:ins w:id="14069" w:author="Author"/>
              </w:rPr>
            </w:pPr>
          </w:p>
        </w:tc>
        <w:tc>
          <w:tcPr>
            <w:tcW w:w="1580" w:type="dxa"/>
            <w:tcBorders>
              <w:left w:val="nil"/>
            </w:tcBorders>
            <w:vAlign w:val="bottom"/>
            <w:hideMark/>
          </w:tcPr>
          <w:p w14:paraId="52B64FA0" w14:textId="77777777" w:rsidR="00C50A95" w:rsidRPr="00D016EC" w:rsidRDefault="00C50A95" w:rsidP="00416506">
            <w:pPr>
              <w:pStyle w:val="tabletext11"/>
              <w:tabs>
                <w:tab w:val="decimal" w:pos="640"/>
              </w:tabs>
              <w:rPr>
                <w:ins w:id="14070" w:author="Author"/>
              </w:rPr>
            </w:pPr>
            <w:ins w:id="14071" w:author="Author">
              <w:r w:rsidRPr="00D016EC">
                <w:t>40,000 to 44,999</w:t>
              </w:r>
            </w:ins>
          </w:p>
        </w:tc>
        <w:tc>
          <w:tcPr>
            <w:tcW w:w="680" w:type="dxa"/>
            <w:noWrap/>
            <w:vAlign w:val="bottom"/>
            <w:hideMark/>
          </w:tcPr>
          <w:p w14:paraId="371983F8" w14:textId="77777777" w:rsidR="00C50A95" w:rsidRPr="00D016EC" w:rsidRDefault="00C50A95" w:rsidP="00416506">
            <w:pPr>
              <w:pStyle w:val="tabletext11"/>
              <w:jc w:val="center"/>
              <w:rPr>
                <w:ins w:id="14072" w:author="Author"/>
              </w:rPr>
            </w:pPr>
            <w:ins w:id="14073" w:author="Author">
              <w:r w:rsidRPr="00D016EC">
                <w:t xml:space="preserve">1.19 </w:t>
              </w:r>
            </w:ins>
          </w:p>
        </w:tc>
        <w:tc>
          <w:tcPr>
            <w:tcW w:w="900" w:type="dxa"/>
            <w:noWrap/>
            <w:vAlign w:val="bottom"/>
            <w:hideMark/>
          </w:tcPr>
          <w:p w14:paraId="68E88893" w14:textId="77777777" w:rsidR="00C50A95" w:rsidRPr="00D016EC" w:rsidRDefault="00C50A95" w:rsidP="00416506">
            <w:pPr>
              <w:pStyle w:val="tabletext11"/>
              <w:jc w:val="center"/>
              <w:rPr>
                <w:ins w:id="14074" w:author="Author"/>
              </w:rPr>
            </w:pPr>
            <w:ins w:id="14075" w:author="Author">
              <w:r w:rsidRPr="00D016EC">
                <w:t xml:space="preserve">1.19 </w:t>
              </w:r>
            </w:ins>
          </w:p>
        </w:tc>
        <w:tc>
          <w:tcPr>
            <w:tcW w:w="400" w:type="dxa"/>
            <w:noWrap/>
            <w:vAlign w:val="bottom"/>
            <w:hideMark/>
          </w:tcPr>
          <w:p w14:paraId="3BCC542E" w14:textId="77777777" w:rsidR="00C50A95" w:rsidRPr="00D016EC" w:rsidRDefault="00C50A95" w:rsidP="00416506">
            <w:pPr>
              <w:pStyle w:val="tabletext11"/>
              <w:jc w:val="center"/>
              <w:rPr>
                <w:ins w:id="14076" w:author="Author"/>
              </w:rPr>
            </w:pPr>
            <w:ins w:id="14077" w:author="Author">
              <w:r w:rsidRPr="00D016EC">
                <w:t xml:space="preserve">1.09 </w:t>
              </w:r>
            </w:ins>
          </w:p>
        </w:tc>
        <w:tc>
          <w:tcPr>
            <w:tcW w:w="400" w:type="dxa"/>
            <w:noWrap/>
            <w:vAlign w:val="bottom"/>
            <w:hideMark/>
          </w:tcPr>
          <w:p w14:paraId="28C64E51" w14:textId="77777777" w:rsidR="00C50A95" w:rsidRPr="00D016EC" w:rsidRDefault="00C50A95" w:rsidP="00416506">
            <w:pPr>
              <w:pStyle w:val="tabletext11"/>
              <w:jc w:val="center"/>
              <w:rPr>
                <w:ins w:id="14078" w:author="Author"/>
              </w:rPr>
            </w:pPr>
            <w:ins w:id="14079" w:author="Author">
              <w:r w:rsidRPr="00D016EC">
                <w:t xml:space="preserve">1.03 </w:t>
              </w:r>
            </w:ins>
          </w:p>
        </w:tc>
        <w:tc>
          <w:tcPr>
            <w:tcW w:w="400" w:type="dxa"/>
            <w:noWrap/>
            <w:vAlign w:val="bottom"/>
            <w:hideMark/>
          </w:tcPr>
          <w:p w14:paraId="5AB73897" w14:textId="77777777" w:rsidR="00C50A95" w:rsidRPr="00D016EC" w:rsidRDefault="00C50A95" w:rsidP="00416506">
            <w:pPr>
              <w:pStyle w:val="tabletext11"/>
              <w:jc w:val="center"/>
              <w:rPr>
                <w:ins w:id="14080" w:author="Author"/>
              </w:rPr>
            </w:pPr>
            <w:ins w:id="14081" w:author="Author">
              <w:r w:rsidRPr="00D016EC">
                <w:t xml:space="preserve">0.95 </w:t>
              </w:r>
            </w:ins>
          </w:p>
        </w:tc>
        <w:tc>
          <w:tcPr>
            <w:tcW w:w="400" w:type="dxa"/>
            <w:noWrap/>
            <w:vAlign w:val="bottom"/>
            <w:hideMark/>
          </w:tcPr>
          <w:p w14:paraId="4202D76A" w14:textId="77777777" w:rsidR="00C50A95" w:rsidRPr="00D016EC" w:rsidRDefault="00C50A95" w:rsidP="00416506">
            <w:pPr>
              <w:pStyle w:val="tabletext11"/>
              <w:jc w:val="center"/>
              <w:rPr>
                <w:ins w:id="14082" w:author="Author"/>
              </w:rPr>
            </w:pPr>
            <w:ins w:id="14083" w:author="Author">
              <w:r w:rsidRPr="00D016EC">
                <w:t xml:space="preserve">0.80 </w:t>
              </w:r>
            </w:ins>
          </w:p>
        </w:tc>
        <w:tc>
          <w:tcPr>
            <w:tcW w:w="400" w:type="dxa"/>
            <w:noWrap/>
            <w:vAlign w:val="bottom"/>
            <w:hideMark/>
          </w:tcPr>
          <w:p w14:paraId="020EE031" w14:textId="77777777" w:rsidR="00C50A95" w:rsidRPr="00D016EC" w:rsidRDefault="00C50A95" w:rsidP="00416506">
            <w:pPr>
              <w:pStyle w:val="tabletext11"/>
              <w:jc w:val="center"/>
              <w:rPr>
                <w:ins w:id="14084" w:author="Author"/>
              </w:rPr>
            </w:pPr>
            <w:ins w:id="14085" w:author="Author">
              <w:r w:rsidRPr="00D016EC">
                <w:t xml:space="preserve">0.74 </w:t>
              </w:r>
            </w:ins>
          </w:p>
        </w:tc>
        <w:tc>
          <w:tcPr>
            <w:tcW w:w="400" w:type="dxa"/>
            <w:noWrap/>
            <w:vAlign w:val="bottom"/>
            <w:hideMark/>
          </w:tcPr>
          <w:p w14:paraId="0FBB73BF" w14:textId="77777777" w:rsidR="00C50A95" w:rsidRPr="00D016EC" w:rsidRDefault="00C50A95" w:rsidP="00416506">
            <w:pPr>
              <w:pStyle w:val="tabletext11"/>
              <w:jc w:val="center"/>
              <w:rPr>
                <w:ins w:id="14086" w:author="Author"/>
              </w:rPr>
            </w:pPr>
            <w:ins w:id="14087" w:author="Author">
              <w:r w:rsidRPr="00D016EC">
                <w:t xml:space="preserve">0.66 </w:t>
              </w:r>
            </w:ins>
          </w:p>
        </w:tc>
        <w:tc>
          <w:tcPr>
            <w:tcW w:w="400" w:type="dxa"/>
            <w:noWrap/>
            <w:vAlign w:val="bottom"/>
            <w:hideMark/>
          </w:tcPr>
          <w:p w14:paraId="255425DB" w14:textId="77777777" w:rsidR="00C50A95" w:rsidRPr="00D016EC" w:rsidRDefault="00C50A95" w:rsidP="00416506">
            <w:pPr>
              <w:pStyle w:val="tabletext11"/>
              <w:jc w:val="center"/>
              <w:rPr>
                <w:ins w:id="14088" w:author="Author"/>
              </w:rPr>
            </w:pPr>
            <w:ins w:id="14089" w:author="Author">
              <w:r w:rsidRPr="00D016EC">
                <w:t xml:space="preserve">0.60 </w:t>
              </w:r>
            </w:ins>
          </w:p>
        </w:tc>
        <w:tc>
          <w:tcPr>
            <w:tcW w:w="400" w:type="dxa"/>
            <w:noWrap/>
            <w:vAlign w:val="bottom"/>
            <w:hideMark/>
          </w:tcPr>
          <w:p w14:paraId="283D0745" w14:textId="77777777" w:rsidR="00C50A95" w:rsidRPr="00D016EC" w:rsidRDefault="00C50A95" w:rsidP="00416506">
            <w:pPr>
              <w:pStyle w:val="tabletext11"/>
              <w:jc w:val="center"/>
              <w:rPr>
                <w:ins w:id="14090" w:author="Author"/>
              </w:rPr>
            </w:pPr>
            <w:ins w:id="14091" w:author="Author">
              <w:r w:rsidRPr="00D016EC">
                <w:t xml:space="preserve">0.55 </w:t>
              </w:r>
            </w:ins>
          </w:p>
        </w:tc>
        <w:tc>
          <w:tcPr>
            <w:tcW w:w="400" w:type="dxa"/>
            <w:noWrap/>
            <w:vAlign w:val="bottom"/>
            <w:hideMark/>
          </w:tcPr>
          <w:p w14:paraId="484CAB32" w14:textId="77777777" w:rsidR="00C50A95" w:rsidRPr="00D016EC" w:rsidRDefault="00C50A95" w:rsidP="00416506">
            <w:pPr>
              <w:pStyle w:val="tabletext11"/>
              <w:jc w:val="center"/>
              <w:rPr>
                <w:ins w:id="14092" w:author="Author"/>
              </w:rPr>
            </w:pPr>
            <w:ins w:id="14093" w:author="Author">
              <w:r w:rsidRPr="00D016EC">
                <w:t xml:space="preserve">0.50 </w:t>
              </w:r>
            </w:ins>
          </w:p>
        </w:tc>
        <w:tc>
          <w:tcPr>
            <w:tcW w:w="400" w:type="dxa"/>
            <w:noWrap/>
            <w:vAlign w:val="bottom"/>
            <w:hideMark/>
          </w:tcPr>
          <w:p w14:paraId="405081CB" w14:textId="77777777" w:rsidR="00C50A95" w:rsidRPr="00D016EC" w:rsidRDefault="00C50A95" w:rsidP="00416506">
            <w:pPr>
              <w:pStyle w:val="tabletext11"/>
              <w:jc w:val="center"/>
              <w:rPr>
                <w:ins w:id="14094" w:author="Author"/>
              </w:rPr>
            </w:pPr>
            <w:ins w:id="14095" w:author="Author">
              <w:r w:rsidRPr="00D016EC">
                <w:t xml:space="preserve">0.47 </w:t>
              </w:r>
            </w:ins>
          </w:p>
        </w:tc>
        <w:tc>
          <w:tcPr>
            <w:tcW w:w="400" w:type="dxa"/>
            <w:noWrap/>
            <w:vAlign w:val="bottom"/>
            <w:hideMark/>
          </w:tcPr>
          <w:p w14:paraId="6B902069" w14:textId="77777777" w:rsidR="00C50A95" w:rsidRPr="00D016EC" w:rsidRDefault="00C50A95" w:rsidP="00416506">
            <w:pPr>
              <w:pStyle w:val="tabletext11"/>
              <w:jc w:val="center"/>
              <w:rPr>
                <w:ins w:id="14096" w:author="Author"/>
              </w:rPr>
            </w:pPr>
            <w:ins w:id="14097" w:author="Author">
              <w:r w:rsidRPr="00D016EC">
                <w:t xml:space="preserve">0.45 </w:t>
              </w:r>
            </w:ins>
          </w:p>
        </w:tc>
        <w:tc>
          <w:tcPr>
            <w:tcW w:w="400" w:type="dxa"/>
            <w:noWrap/>
            <w:vAlign w:val="bottom"/>
            <w:hideMark/>
          </w:tcPr>
          <w:p w14:paraId="133849EB" w14:textId="77777777" w:rsidR="00C50A95" w:rsidRPr="00D016EC" w:rsidRDefault="00C50A95" w:rsidP="00416506">
            <w:pPr>
              <w:pStyle w:val="tabletext11"/>
              <w:jc w:val="center"/>
              <w:rPr>
                <w:ins w:id="14098" w:author="Author"/>
              </w:rPr>
            </w:pPr>
            <w:ins w:id="14099" w:author="Author">
              <w:r w:rsidRPr="00D016EC">
                <w:t xml:space="preserve">0.43 </w:t>
              </w:r>
            </w:ins>
          </w:p>
        </w:tc>
        <w:tc>
          <w:tcPr>
            <w:tcW w:w="400" w:type="dxa"/>
            <w:noWrap/>
            <w:vAlign w:val="bottom"/>
            <w:hideMark/>
          </w:tcPr>
          <w:p w14:paraId="717873E4" w14:textId="77777777" w:rsidR="00C50A95" w:rsidRPr="00D016EC" w:rsidRDefault="00C50A95" w:rsidP="00416506">
            <w:pPr>
              <w:pStyle w:val="tabletext11"/>
              <w:jc w:val="center"/>
              <w:rPr>
                <w:ins w:id="14100" w:author="Author"/>
              </w:rPr>
            </w:pPr>
            <w:ins w:id="14101" w:author="Author">
              <w:r w:rsidRPr="00D016EC">
                <w:t xml:space="preserve">0.40 </w:t>
              </w:r>
            </w:ins>
          </w:p>
        </w:tc>
        <w:tc>
          <w:tcPr>
            <w:tcW w:w="400" w:type="dxa"/>
            <w:noWrap/>
            <w:vAlign w:val="bottom"/>
            <w:hideMark/>
          </w:tcPr>
          <w:p w14:paraId="3502E285" w14:textId="77777777" w:rsidR="00C50A95" w:rsidRPr="00D016EC" w:rsidRDefault="00C50A95" w:rsidP="00416506">
            <w:pPr>
              <w:pStyle w:val="tabletext11"/>
              <w:jc w:val="center"/>
              <w:rPr>
                <w:ins w:id="14102" w:author="Author"/>
              </w:rPr>
            </w:pPr>
            <w:ins w:id="14103" w:author="Author">
              <w:r w:rsidRPr="00D016EC">
                <w:t xml:space="preserve">0.38 </w:t>
              </w:r>
            </w:ins>
          </w:p>
        </w:tc>
        <w:tc>
          <w:tcPr>
            <w:tcW w:w="400" w:type="dxa"/>
            <w:noWrap/>
            <w:vAlign w:val="bottom"/>
            <w:hideMark/>
          </w:tcPr>
          <w:p w14:paraId="4AB8E959" w14:textId="77777777" w:rsidR="00C50A95" w:rsidRPr="00D016EC" w:rsidRDefault="00C50A95" w:rsidP="00416506">
            <w:pPr>
              <w:pStyle w:val="tabletext11"/>
              <w:jc w:val="center"/>
              <w:rPr>
                <w:ins w:id="14104" w:author="Author"/>
              </w:rPr>
            </w:pPr>
            <w:ins w:id="14105" w:author="Author">
              <w:r w:rsidRPr="00D016EC">
                <w:t xml:space="preserve">0.36 </w:t>
              </w:r>
            </w:ins>
          </w:p>
        </w:tc>
        <w:tc>
          <w:tcPr>
            <w:tcW w:w="400" w:type="dxa"/>
            <w:noWrap/>
            <w:vAlign w:val="bottom"/>
            <w:hideMark/>
          </w:tcPr>
          <w:p w14:paraId="32DCDDCA" w14:textId="77777777" w:rsidR="00C50A95" w:rsidRPr="00D016EC" w:rsidRDefault="00C50A95" w:rsidP="00416506">
            <w:pPr>
              <w:pStyle w:val="tabletext11"/>
              <w:jc w:val="center"/>
              <w:rPr>
                <w:ins w:id="14106" w:author="Author"/>
              </w:rPr>
            </w:pPr>
            <w:ins w:id="14107" w:author="Author">
              <w:r w:rsidRPr="00D016EC">
                <w:t xml:space="preserve">0.35 </w:t>
              </w:r>
            </w:ins>
          </w:p>
        </w:tc>
        <w:tc>
          <w:tcPr>
            <w:tcW w:w="400" w:type="dxa"/>
            <w:noWrap/>
            <w:vAlign w:val="bottom"/>
            <w:hideMark/>
          </w:tcPr>
          <w:p w14:paraId="5E355BC8" w14:textId="77777777" w:rsidR="00C50A95" w:rsidRPr="00D016EC" w:rsidRDefault="00C50A95" w:rsidP="00416506">
            <w:pPr>
              <w:pStyle w:val="tabletext11"/>
              <w:jc w:val="center"/>
              <w:rPr>
                <w:ins w:id="14108" w:author="Author"/>
              </w:rPr>
            </w:pPr>
            <w:ins w:id="14109" w:author="Author">
              <w:r w:rsidRPr="00D016EC">
                <w:t xml:space="preserve">0.33 </w:t>
              </w:r>
            </w:ins>
          </w:p>
        </w:tc>
        <w:tc>
          <w:tcPr>
            <w:tcW w:w="400" w:type="dxa"/>
            <w:noWrap/>
            <w:vAlign w:val="bottom"/>
            <w:hideMark/>
          </w:tcPr>
          <w:p w14:paraId="400EF9D9" w14:textId="77777777" w:rsidR="00C50A95" w:rsidRPr="00D016EC" w:rsidRDefault="00C50A95" w:rsidP="00416506">
            <w:pPr>
              <w:pStyle w:val="tabletext11"/>
              <w:jc w:val="center"/>
              <w:rPr>
                <w:ins w:id="14110" w:author="Author"/>
              </w:rPr>
            </w:pPr>
            <w:ins w:id="14111" w:author="Author">
              <w:r w:rsidRPr="00D016EC">
                <w:t xml:space="preserve">0.31 </w:t>
              </w:r>
            </w:ins>
          </w:p>
        </w:tc>
        <w:tc>
          <w:tcPr>
            <w:tcW w:w="400" w:type="dxa"/>
            <w:noWrap/>
            <w:vAlign w:val="bottom"/>
            <w:hideMark/>
          </w:tcPr>
          <w:p w14:paraId="1993CCC8" w14:textId="77777777" w:rsidR="00C50A95" w:rsidRPr="00D016EC" w:rsidRDefault="00C50A95" w:rsidP="00416506">
            <w:pPr>
              <w:pStyle w:val="tabletext11"/>
              <w:jc w:val="center"/>
              <w:rPr>
                <w:ins w:id="14112" w:author="Author"/>
              </w:rPr>
            </w:pPr>
            <w:ins w:id="14113" w:author="Author">
              <w:r w:rsidRPr="00D016EC">
                <w:t xml:space="preserve">0.30 </w:t>
              </w:r>
            </w:ins>
          </w:p>
        </w:tc>
        <w:tc>
          <w:tcPr>
            <w:tcW w:w="400" w:type="dxa"/>
            <w:noWrap/>
            <w:vAlign w:val="bottom"/>
            <w:hideMark/>
          </w:tcPr>
          <w:p w14:paraId="5623CB0E" w14:textId="77777777" w:rsidR="00C50A95" w:rsidRPr="00D016EC" w:rsidRDefault="00C50A95" w:rsidP="00416506">
            <w:pPr>
              <w:pStyle w:val="tabletext11"/>
              <w:jc w:val="center"/>
              <w:rPr>
                <w:ins w:id="14114" w:author="Author"/>
              </w:rPr>
            </w:pPr>
            <w:ins w:id="14115" w:author="Author">
              <w:r w:rsidRPr="00D016EC">
                <w:t xml:space="preserve">0.28 </w:t>
              </w:r>
            </w:ins>
          </w:p>
        </w:tc>
        <w:tc>
          <w:tcPr>
            <w:tcW w:w="440" w:type="dxa"/>
            <w:noWrap/>
            <w:vAlign w:val="bottom"/>
            <w:hideMark/>
          </w:tcPr>
          <w:p w14:paraId="3631ACFB" w14:textId="77777777" w:rsidR="00C50A95" w:rsidRPr="00D016EC" w:rsidRDefault="00C50A95" w:rsidP="00416506">
            <w:pPr>
              <w:pStyle w:val="tabletext11"/>
              <w:jc w:val="center"/>
              <w:rPr>
                <w:ins w:id="14116" w:author="Author"/>
              </w:rPr>
            </w:pPr>
            <w:ins w:id="14117" w:author="Author">
              <w:r w:rsidRPr="00D016EC">
                <w:t xml:space="preserve">0.27 </w:t>
              </w:r>
            </w:ins>
          </w:p>
        </w:tc>
        <w:tc>
          <w:tcPr>
            <w:tcW w:w="400" w:type="dxa"/>
            <w:noWrap/>
            <w:vAlign w:val="bottom"/>
            <w:hideMark/>
          </w:tcPr>
          <w:p w14:paraId="2AC5EB4E" w14:textId="77777777" w:rsidR="00C50A95" w:rsidRPr="00D016EC" w:rsidRDefault="00C50A95" w:rsidP="00416506">
            <w:pPr>
              <w:pStyle w:val="tabletext11"/>
              <w:jc w:val="center"/>
              <w:rPr>
                <w:ins w:id="14118" w:author="Author"/>
              </w:rPr>
            </w:pPr>
            <w:ins w:id="14119" w:author="Author">
              <w:r w:rsidRPr="00D016EC">
                <w:t xml:space="preserve">0.25 </w:t>
              </w:r>
            </w:ins>
          </w:p>
        </w:tc>
        <w:tc>
          <w:tcPr>
            <w:tcW w:w="400" w:type="dxa"/>
            <w:noWrap/>
            <w:vAlign w:val="bottom"/>
            <w:hideMark/>
          </w:tcPr>
          <w:p w14:paraId="05E0EC2D" w14:textId="77777777" w:rsidR="00C50A95" w:rsidRPr="00D016EC" w:rsidRDefault="00C50A95" w:rsidP="00416506">
            <w:pPr>
              <w:pStyle w:val="tabletext11"/>
              <w:jc w:val="center"/>
              <w:rPr>
                <w:ins w:id="14120" w:author="Author"/>
              </w:rPr>
            </w:pPr>
            <w:ins w:id="14121" w:author="Author">
              <w:r w:rsidRPr="00D016EC">
                <w:t xml:space="preserve">0.24 </w:t>
              </w:r>
            </w:ins>
          </w:p>
        </w:tc>
        <w:tc>
          <w:tcPr>
            <w:tcW w:w="400" w:type="dxa"/>
            <w:noWrap/>
            <w:vAlign w:val="bottom"/>
            <w:hideMark/>
          </w:tcPr>
          <w:p w14:paraId="20D12FD9" w14:textId="77777777" w:rsidR="00C50A95" w:rsidRPr="00D016EC" w:rsidRDefault="00C50A95" w:rsidP="00416506">
            <w:pPr>
              <w:pStyle w:val="tabletext11"/>
              <w:jc w:val="center"/>
              <w:rPr>
                <w:ins w:id="14122" w:author="Author"/>
              </w:rPr>
            </w:pPr>
            <w:ins w:id="14123" w:author="Author">
              <w:r w:rsidRPr="00D016EC">
                <w:t xml:space="preserve">0.23 </w:t>
              </w:r>
            </w:ins>
          </w:p>
        </w:tc>
        <w:tc>
          <w:tcPr>
            <w:tcW w:w="400" w:type="dxa"/>
            <w:noWrap/>
            <w:vAlign w:val="bottom"/>
            <w:hideMark/>
          </w:tcPr>
          <w:p w14:paraId="142565D6" w14:textId="77777777" w:rsidR="00C50A95" w:rsidRPr="00D016EC" w:rsidRDefault="00C50A95" w:rsidP="00416506">
            <w:pPr>
              <w:pStyle w:val="tabletext11"/>
              <w:jc w:val="center"/>
              <w:rPr>
                <w:ins w:id="14124" w:author="Author"/>
              </w:rPr>
            </w:pPr>
            <w:ins w:id="14125" w:author="Author">
              <w:r w:rsidRPr="00D016EC">
                <w:t xml:space="preserve">0.22 </w:t>
              </w:r>
            </w:ins>
          </w:p>
        </w:tc>
        <w:tc>
          <w:tcPr>
            <w:tcW w:w="460" w:type="dxa"/>
            <w:noWrap/>
            <w:vAlign w:val="bottom"/>
            <w:hideMark/>
          </w:tcPr>
          <w:p w14:paraId="79C07996" w14:textId="77777777" w:rsidR="00C50A95" w:rsidRPr="00D016EC" w:rsidRDefault="00C50A95" w:rsidP="00416506">
            <w:pPr>
              <w:pStyle w:val="tabletext11"/>
              <w:jc w:val="center"/>
              <w:rPr>
                <w:ins w:id="14126" w:author="Author"/>
              </w:rPr>
            </w:pPr>
            <w:ins w:id="14127" w:author="Author">
              <w:r w:rsidRPr="00D016EC">
                <w:t xml:space="preserve">0.21 </w:t>
              </w:r>
            </w:ins>
          </w:p>
        </w:tc>
      </w:tr>
      <w:tr w:rsidR="00C50A95" w:rsidRPr="00D016EC" w14:paraId="329F24C8" w14:textId="77777777" w:rsidTr="00416506">
        <w:trPr>
          <w:trHeight w:val="190"/>
          <w:ins w:id="14128" w:author="Author"/>
        </w:trPr>
        <w:tc>
          <w:tcPr>
            <w:tcW w:w="200" w:type="dxa"/>
            <w:tcBorders>
              <w:right w:val="nil"/>
            </w:tcBorders>
            <w:vAlign w:val="bottom"/>
          </w:tcPr>
          <w:p w14:paraId="33615400" w14:textId="77777777" w:rsidR="00C50A95" w:rsidRPr="00D016EC" w:rsidRDefault="00C50A95" w:rsidP="00416506">
            <w:pPr>
              <w:pStyle w:val="tabletext11"/>
              <w:jc w:val="right"/>
              <w:rPr>
                <w:ins w:id="14129" w:author="Author"/>
              </w:rPr>
            </w:pPr>
          </w:p>
        </w:tc>
        <w:tc>
          <w:tcPr>
            <w:tcW w:w="1580" w:type="dxa"/>
            <w:tcBorders>
              <w:left w:val="nil"/>
            </w:tcBorders>
            <w:vAlign w:val="bottom"/>
            <w:hideMark/>
          </w:tcPr>
          <w:p w14:paraId="37E043B1" w14:textId="77777777" w:rsidR="00C50A95" w:rsidRPr="00D016EC" w:rsidRDefault="00C50A95" w:rsidP="00416506">
            <w:pPr>
              <w:pStyle w:val="tabletext11"/>
              <w:tabs>
                <w:tab w:val="decimal" w:pos="640"/>
              </w:tabs>
              <w:rPr>
                <w:ins w:id="14130" w:author="Author"/>
              </w:rPr>
            </w:pPr>
            <w:ins w:id="14131" w:author="Author">
              <w:r w:rsidRPr="00D016EC">
                <w:t>45,000 to 49,999</w:t>
              </w:r>
            </w:ins>
          </w:p>
        </w:tc>
        <w:tc>
          <w:tcPr>
            <w:tcW w:w="680" w:type="dxa"/>
            <w:noWrap/>
            <w:vAlign w:val="bottom"/>
            <w:hideMark/>
          </w:tcPr>
          <w:p w14:paraId="31919FEA" w14:textId="77777777" w:rsidR="00C50A95" w:rsidRPr="00D016EC" w:rsidRDefault="00C50A95" w:rsidP="00416506">
            <w:pPr>
              <w:pStyle w:val="tabletext11"/>
              <w:jc w:val="center"/>
              <w:rPr>
                <w:ins w:id="14132" w:author="Author"/>
              </w:rPr>
            </w:pPr>
            <w:ins w:id="14133" w:author="Author">
              <w:r w:rsidRPr="00D016EC">
                <w:t xml:space="preserve">1.23 </w:t>
              </w:r>
            </w:ins>
          </w:p>
        </w:tc>
        <w:tc>
          <w:tcPr>
            <w:tcW w:w="900" w:type="dxa"/>
            <w:noWrap/>
            <w:vAlign w:val="bottom"/>
            <w:hideMark/>
          </w:tcPr>
          <w:p w14:paraId="3AB099D7" w14:textId="77777777" w:rsidR="00C50A95" w:rsidRPr="00D016EC" w:rsidRDefault="00C50A95" w:rsidP="00416506">
            <w:pPr>
              <w:pStyle w:val="tabletext11"/>
              <w:jc w:val="center"/>
              <w:rPr>
                <w:ins w:id="14134" w:author="Author"/>
              </w:rPr>
            </w:pPr>
            <w:ins w:id="14135" w:author="Author">
              <w:r w:rsidRPr="00D016EC">
                <w:t xml:space="preserve">1.23 </w:t>
              </w:r>
            </w:ins>
          </w:p>
        </w:tc>
        <w:tc>
          <w:tcPr>
            <w:tcW w:w="400" w:type="dxa"/>
            <w:noWrap/>
            <w:vAlign w:val="bottom"/>
            <w:hideMark/>
          </w:tcPr>
          <w:p w14:paraId="240AB209" w14:textId="77777777" w:rsidR="00C50A95" w:rsidRPr="00D016EC" w:rsidRDefault="00C50A95" w:rsidP="00416506">
            <w:pPr>
              <w:pStyle w:val="tabletext11"/>
              <w:jc w:val="center"/>
              <w:rPr>
                <w:ins w:id="14136" w:author="Author"/>
              </w:rPr>
            </w:pPr>
            <w:ins w:id="14137" w:author="Author">
              <w:r w:rsidRPr="00D016EC">
                <w:t xml:space="preserve">1.13 </w:t>
              </w:r>
            </w:ins>
          </w:p>
        </w:tc>
        <w:tc>
          <w:tcPr>
            <w:tcW w:w="400" w:type="dxa"/>
            <w:noWrap/>
            <w:vAlign w:val="bottom"/>
            <w:hideMark/>
          </w:tcPr>
          <w:p w14:paraId="495CD072" w14:textId="77777777" w:rsidR="00C50A95" w:rsidRPr="00D016EC" w:rsidRDefault="00C50A95" w:rsidP="00416506">
            <w:pPr>
              <w:pStyle w:val="tabletext11"/>
              <w:jc w:val="center"/>
              <w:rPr>
                <w:ins w:id="14138" w:author="Author"/>
              </w:rPr>
            </w:pPr>
            <w:ins w:id="14139" w:author="Author">
              <w:r w:rsidRPr="00D016EC">
                <w:t xml:space="preserve">1.06 </w:t>
              </w:r>
            </w:ins>
          </w:p>
        </w:tc>
        <w:tc>
          <w:tcPr>
            <w:tcW w:w="400" w:type="dxa"/>
            <w:noWrap/>
            <w:vAlign w:val="bottom"/>
            <w:hideMark/>
          </w:tcPr>
          <w:p w14:paraId="08B582B4" w14:textId="77777777" w:rsidR="00C50A95" w:rsidRPr="00D016EC" w:rsidRDefault="00C50A95" w:rsidP="00416506">
            <w:pPr>
              <w:pStyle w:val="tabletext11"/>
              <w:jc w:val="center"/>
              <w:rPr>
                <w:ins w:id="14140" w:author="Author"/>
              </w:rPr>
            </w:pPr>
            <w:ins w:id="14141" w:author="Author">
              <w:r w:rsidRPr="00D016EC">
                <w:t xml:space="preserve">0.97 </w:t>
              </w:r>
            </w:ins>
          </w:p>
        </w:tc>
        <w:tc>
          <w:tcPr>
            <w:tcW w:w="400" w:type="dxa"/>
            <w:noWrap/>
            <w:vAlign w:val="bottom"/>
            <w:hideMark/>
          </w:tcPr>
          <w:p w14:paraId="3663EC56" w14:textId="77777777" w:rsidR="00C50A95" w:rsidRPr="00D016EC" w:rsidRDefault="00C50A95" w:rsidP="00416506">
            <w:pPr>
              <w:pStyle w:val="tabletext11"/>
              <w:jc w:val="center"/>
              <w:rPr>
                <w:ins w:id="14142" w:author="Author"/>
              </w:rPr>
            </w:pPr>
            <w:ins w:id="14143" w:author="Author">
              <w:r w:rsidRPr="00D016EC">
                <w:t xml:space="preserve">0.83 </w:t>
              </w:r>
            </w:ins>
          </w:p>
        </w:tc>
        <w:tc>
          <w:tcPr>
            <w:tcW w:w="400" w:type="dxa"/>
            <w:noWrap/>
            <w:vAlign w:val="bottom"/>
            <w:hideMark/>
          </w:tcPr>
          <w:p w14:paraId="326E7AE1" w14:textId="77777777" w:rsidR="00C50A95" w:rsidRPr="00D016EC" w:rsidRDefault="00C50A95" w:rsidP="00416506">
            <w:pPr>
              <w:pStyle w:val="tabletext11"/>
              <w:jc w:val="center"/>
              <w:rPr>
                <w:ins w:id="14144" w:author="Author"/>
              </w:rPr>
            </w:pPr>
            <w:ins w:id="14145" w:author="Author">
              <w:r w:rsidRPr="00D016EC">
                <w:t xml:space="preserve">0.77 </w:t>
              </w:r>
            </w:ins>
          </w:p>
        </w:tc>
        <w:tc>
          <w:tcPr>
            <w:tcW w:w="400" w:type="dxa"/>
            <w:noWrap/>
            <w:vAlign w:val="bottom"/>
            <w:hideMark/>
          </w:tcPr>
          <w:p w14:paraId="536CE932" w14:textId="77777777" w:rsidR="00C50A95" w:rsidRPr="00D016EC" w:rsidRDefault="00C50A95" w:rsidP="00416506">
            <w:pPr>
              <w:pStyle w:val="tabletext11"/>
              <w:jc w:val="center"/>
              <w:rPr>
                <w:ins w:id="14146" w:author="Author"/>
              </w:rPr>
            </w:pPr>
            <w:ins w:id="14147" w:author="Author">
              <w:r w:rsidRPr="00D016EC">
                <w:t xml:space="preserve">0.69 </w:t>
              </w:r>
            </w:ins>
          </w:p>
        </w:tc>
        <w:tc>
          <w:tcPr>
            <w:tcW w:w="400" w:type="dxa"/>
            <w:noWrap/>
            <w:vAlign w:val="bottom"/>
            <w:hideMark/>
          </w:tcPr>
          <w:p w14:paraId="143B0CBE" w14:textId="77777777" w:rsidR="00C50A95" w:rsidRPr="00D016EC" w:rsidRDefault="00C50A95" w:rsidP="00416506">
            <w:pPr>
              <w:pStyle w:val="tabletext11"/>
              <w:jc w:val="center"/>
              <w:rPr>
                <w:ins w:id="14148" w:author="Author"/>
              </w:rPr>
            </w:pPr>
            <w:ins w:id="14149" w:author="Author">
              <w:r w:rsidRPr="00D016EC">
                <w:t xml:space="preserve">0.63 </w:t>
              </w:r>
            </w:ins>
          </w:p>
        </w:tc>
        <w:tc>
          <w:tcPr>
            <w:tcW w:w="400" w:type="dxa"/>
            <w:noWrap/>
            <w:vAlign w:val="bottom"/>
            <w:hideMark/>
          </w:tcPr>
          <w:p w14:paraId="386485E1" w14:textId="77777777" w:rsidR="00C50A95" w:rsidRPr="00D016EC" w:rsidRDefault="00C50A95" w:rsidP="00416506">
            <w:pPr>
              <w:pStyle w:val="tabletext11"/>
              <w:jc w:val="center"/>
              <w:rPr>
                <w:ins w:id="14150" w:author="Author"/>
              </w:rPr>
            </w:pPr>
            <w:ins w:id="14151" w:author="Author">
              <w:r w:rsidRPr="00D016EC">
                <w:t xml:space="preserve">0.58 </w:t>
              </w:r>
            </w:ins>
          </w:p>
        </w:tc>
        <w:tc>
          <w:tcPr>
            <w:tcW w:w="400" w:type="dxa"/>
            <w:noWrap/>
            <w:vAlign w:val="bottom"/>
            <w:hideMark/>
          </w:tcPr>
          <w:p w14:paraId="0370CCB4" w14:textId="77777777" w:rsidR="00C50A95" w:rsidRPr="00D016EC" w:rsidRDefault="00C50A95" w:rsidP="00416506">
            <w:pPr>
              <w:pStyle w:val="tabletext11"/>
              <w:jc w:val="center"/>
              <w:rPr>
                <w:ins w:id="14152" w:author="Author"/>
              </w:rPr>
            </w:pPr>
            <w:ins w:id="14153" w:author="Author">
              <w:r w:rsidRPr="00D016EC">
                <w:t xml:space="preserve">0.53 </w:t>
              </w:r>
            </w:ins>
          </w:p>
        </w:tc>
        <w:tc>
          <w:tcPr>
            <w:tcW w:w="400" w:type="dxa"/>
            <w:noWrap/>
            <w:vAlign w:val="bottom"/>
            <w:hideMark/>
          </w:tcPr>
          <w:p w14:paraId="1969BF34" w14:textId="77777777" w:rsidR="00C50A95" w:rsidRPr="00D016EC" w:rsidRDefault="00C50A95" w:rsidP="00416506">
            <w:pPr>
              <w:pStyle w:val="tabletext11"/>
              <w:jc w:val="center"/>
              <w:rPr>
                <w:ins w:id="14154" w:author="Author"/>
              </w:rPr>
            </w:pPr>
            <w:ins w:id="14155" w:author="Author">
              <w:r w:rsidRPr="00D016EC">
                <w:t xml:space="preserve">0.50 </w:t>
              </w:r>
            </w:ins>
          </w:p>
        </w:tc>
        <w:tc>
          <w:tcPr>
            <w:tcW w:w="400" w:type="dxa"/>
            <w:noWrap/>
            <w:vAlign w:val="bottom"/>
            <w:hideMark/>
          </w:tcPr>
          <w:p w14:paraId="08D8EF02" w14:textId="77777777" w:rsidR="00C50A95" w:rsidRPr="00D016EC" w:rsidRDefault="00C50A95" w:rsidP="00416506">
            <w:pPr>
              <w:pStyle w:val="tabletext11"/>
              <w:jc w:val="center"/>
              <w:rPr>
                <w:ins w:id="14156" w:author="Author"/>
              </w:rPr>
            </w:pPr>
            <w:ins w:id="14157" w:author="Author">
              <w:r w:rsidRPr="00D016EC">
                <w:t xml:space="preserve">0.47 </w:t>
              </w:r>
            </w:ins>
          </w:p>
        </w:tc>
        <w:tc>
          <w:tcPr>
            <w:tcW w:w="400" w:type="dxa"/>
            <w:noWrap/>
            <w:vAlign w:val="bottom"/>
            <w:hideMark/>
          </w:tcPr>
          <w:p w14:paraId="0555CD49" w14:textId="77777777" w:rsidR="00C50A95" w:rsidRPr="00D016EC" w:rsidRDefault="00C50A95" w:rsidP="00416506">
            <w:pPr>
              <w:pStyle w:val="tabletext11"/>
              <w:jc w:val="center"/>
              <w:rPr>
                <w:ins w:id="14158" w:author="Author"/>
              </w:rPr>
            </w:pPr>
            <w:ins w:id="14159" w:author="Author">
              <w:r w:rsidRPr="00D016EC">
                <w:t xml:space="preserve">0.45 </w:t>
              </w:r>
            </w:ins>
          </w:p>
        </w:tc>
        <w:tc>
          <w:tcPr>
            <w:tcW w:w="400" w:type="dxa"/>
            <w:noWrap/>
            <w:vAlign w:val="bottom"/>
            <w:hideMark/>
          </w:tcPr>
          <w:p w14:paraId="47B12DC7" w14:textId="77777777" w:rsidR="00C50A95" w:rsidRPr="00D016EC" w:rsidRDefault="00C50A95" w:rsidP="00416506">
            <w:pPr>
              <w:pStyle w:val="tabletext11"/>
              <w:jc w:val="center"/>
              <w:rPr>
                <w:ins w:id="14160" w:author="Author"/>
              </w:rPr>
            </w:pPr>
            <w:ins w:id="14161" w:author="Author">
              <w:r w:rsidRPr="00D016EC">
                <w:t xml:space="preserve">0.43 </w:t>
              </w:r>
            </w:ins>
          </w:p>
        </w:tc>
        <w:tc>
          <w:tcPr>
            <w:tcW w:w="400" w:type="dxa"/>
            <w:noWrap/>
            <w:vAlign w:val="bottom"/>
            <w:hideMark/>
          </w:tcPr>
          <w:p w14:paraId="73361756" w14:textId="77777777" w:rsidR="00C50A95" w:rsidRPr="00D016EC" w:rsidRDefault="00C50A95" w:rsidP="00416506">
            <w:pPr>
              <w:pStyle w:val="tabletext11"/>
              <w:jc w:val="center"/>
              <w:rPr>
                <w:ins w:id="14162" w:author="Author"/>
              </w:rPr>
            </w:pPr>
            <w:ins w:id="14163" w:author="Author">
              <w:r w:rsidRPr="00D016EC">
                <w:t xml:space="preserve">0.41 </w:t>
              </w:r>
            </w:ins>
          </w:p>
        </w:tc>
        <w:tc>
          <w:tcPr>
            <w:tcW w:w="400" w:type="dxa"/>
            <w:noWrap/>
            <w:vAlign w:val="bottom"/>
            <w:hideMark/>
          </w:tcPr>
          <w:p w14:paraId="7D2A3B98" w14:textId="77777777" w:rsidR="00C50A95" w:rsidRPr="00D016EC" w:rsidRDefault="00C50A95" w:rsidP="00416506">
            <w:pPr>
              <w:pStyle w:val="tabletext11"/>
              <w:jc w:val="center"/>
              <w:rPr>
                <w:ins w:id="14164" w:author="Author"/>
              </w:rPr>
            </w:pPr>
            <w:ins w:id="14165" w:author="Author">
              <w:r w:rsidRPr="00D016EC">
                <w:t xml:space="preserve">0.39 </w:t>
              </w:r>
            </w:ins>
          </w:p>
        </w:tc>
        <w:tc>
          <w:tcPr>
            <w:tcW w:w="400" w:type="dxa"/>
            <w:noWrap/>
            <w:vAlign w:val="bottom"/>
            <w:hideMark/>
          </w:tcPr>
          <w:p w14:paraId="583D3213" w14:textId="77777777" w:rsidR="00C50A95" w:rsidRPr="00D016EC" w:rsidRDefault="00C50A95" w:rsidP="00416506">
            <w:pPr>
              <w:pStyle w:val="tabletext11"/>
              <w:jc w:val="center"/>
              <w:rPr>
                <w:ins w:id="14166" w:author="Author"/>
              </w:rPr>
            </w:pPr>
            <w:ins w:id="14167" w:author="Author">
              <w:r w:rsidRPr="00D016EC">
                <w:t xml:space="preserve">0.37 </w:t>
              </w:r>
            </w:ins>
          </w:p>
        </w:tc>
        <w:tc>
          <w:tcPr>
            <w:tcW w:w="400" w:type="dxa"/>
            <w:noWrap/>
            <w:vAlign w:val="bottom"/>
            <w:hideMark/>
          </w:tcPr>
          <w:p w14:paraId="3EB6E67C" w14:textId="77777777" w:rsidR="00C50A95" w:rsidRPr="00D016EC" w:rsidRDefault="00C50A95" w:rsidP="00416506">
            <w:pPr>
              <w:pStyle w:val="tabletext11"/>
              <w:jc w:val="center"/>
              <w:rPr>
                <w:ins w:id="14168" w:author="Author"/>
              </w:rPr>
            </w:pPr>
            <w:ins w:id="14169" w:author="Author">
              <w:r w:rsidRPr="00D016EC">
                <w:t xml:space="preserve">0.35 </w:t>
              </w:r>
            </w:ins>
          </w:p>
        </w:tc>
        <w:tc>
          <w:tcPr>
            <w:tcW w:w="400" w:type="dxa"/>
            <w:noWrap/>
            <w:vAlign w:val="bottom"/>
            <w:hideMark/>
          </w:tcPr>
          <w:p w14:paraId="09B4E5E3" w14:textId="77777777" w:rsidR="00C50A95" w:rsidRPr="00D016EC" w:rsidRDefault="00C50A95" w:rsidP="00416506">
            <w:pPr>
              <w:pStyle w:val="tabletext11"/>
              <w:jc w:val="center"/>
              <w:rPr>
                <w:ins w:id="14170" w:author="Author"/>
              </w:rPr>
            </w:pPr>
            <w:ins w:id="14171" w:author="Author">
              <w:r w:rsidRPr="00D016EC">
                <w:t xml:space="preserve">0.33 </w:t>
              </w:r>
            </w:ins>
          </w:p>
        </w:tc>
        <w:tc>
          <w:tcPr>
            <w:tcW w:w="400" w:type="dxa"/>
            <w:noWrap/>
            <w:vAlign w:val="bottom"/>
            <w:hideMark/>
          </w:tcPr>
          <w:p w14:paraId="7BE3E9D6" w14:textId="77777777" w:rsidR="00C50A95" w:rsidRPr="00D016EC" w:rsidRDefault="00C50A95" w:rsidP="00416506">
            <w:pPr>
              <w:pStyle w:val="tabletext11"/>
              <w:jc w:val="center"/>
              <w:rPr>
                <w:ins w:id="14172" w:author="Author"/>
              </w:rPr>
            </w:pPr>
            <w:ins w:id="14173" w:author="Author">
              <w:r w:rsidRPr="00D016EC">
                <w:t xml:space="preserve">0.31 </w:t>
              </w:r>
            </w:ins>
          </w:p>
        </w:tc>
        <w:tc>
          <w:tcPr>
            <w:tcW w:w="400" w:type="dxa"/>
            <w:noWrap/>
            <w:vAlign w:val="bottom"/>
            <w:hideMark/>
          </w:tcPr>
          <w:p w14:paraId="718EB5AB" w14:textId="77777777" w:rsidR="00C50A95" w:rsidRPr="00D016EC" w:rsidRDefault="00C50A95" w:rsidP="00416506">
            <w:pPr>
              <w:pStyle w:val="tabletext11"/>
              <w:jc w:val="center"/>
              <w:rPr>
                <w:ins w:id="14174" w:author="Author"/>
              </w:rPr>
            </w:pPr>
            <w:ins w:id="14175" w:author="Author">
              <w:r w:rsidRPr="00D016EC">
                <w:t xml:space="preserve">0.30 </w:t>
              </w:r>
            </w:ins>
          </w:p>
        </w:tc>
        <w:tc>
          <w:tcPr>
            <w:tcW w:w="440" w:type="dxa"/>
            <w:noWrap/>
            <w:vAlign w:val="bottom"/>
            <w:hideMark/>
          </w:tcPr>
          <w:p w14:paraId="0ADC55F0" w14:textId="77777777" w:rsidR="00C50A95" w:rsidRPr="00D016EC" w:rsidRDefault="00C50A95" w:rsidP="00416506">
            <w:pPr>
              <w:pStyle w:val="tabletext11"/>
              <w:jc w:val="center"/>
              <w:rPr>
                <w:ins w:id="14176" w:author="Author"/>
              </w:rPr>
            </w:pPr>
            <w:ins w:id="14177" w:author="Author">
              <w:r w:rsidRPr="00D016EC">
                <w:t xml:space="preserve">0.28 </w:t>
              </w:r>
            </w:ins>
          </w:p>
        </w:tc>
        <w:tc>
          <w:tcPr>
            <w:tcW w:w="400" w:type="dxa"/>
            <w:noWrap/>
            <w:vAlign w:val="bottom"/>
            <w:hideMark/>
          </w:tcPr>
          <w:p w14:paraId="41D9928F" w14:textId="77777777" w:rsidR="00C50A95" w:rsidRPr="00D016EC" w:rsidRDefault="00C50A95" w:rsidP="00416506">
            <w:pPr>
              <w:pStyle w:val="tabletext11"/>
              <w:jc w:val="center"/>
              <w:rPr>
                <w:ins w:id="14178" w:author="Author"/>
              </w:rPr>
            </w:pPr>
            <w:ins w:id="14179" w:author="Author">
              <w:r w:rsidRPr="00D016EC">
                <w:t xml:space="preserve">0.27 </w:t>
              </w:r>
            </w:ins>
          </w:p>
        </w:tc>
        <w:tc>
          <w:tcPr>
            <w:tcW w:w="400" w:type="dxa"/>
            <w:noWrap/>
            <w:vAlign w:val="bottom"/>
            <w:hideMark/>
          </w:tcPr>
          <w:p w14:paraId="52D83E88" w14:textId="77777777" w:rsidR="00C50A95" w:rsidRPr="00D016EC" w:rsidRDefault="00C50A95" w:rsidP="00416506">
            <w:pPr>
              <w:pStyle w:val="tabletext11"/>
              <w:jc w:val="center"/>
              <w:rPr>
                <w:ins w:id="14180" w:author="Author"/>
              </w:rPr>
            </w:pPr>
            <w:ins w:id="14181" w:author="Author">
              <w:r w:rsidRPr="00D016EC">
                <w:t xml:space="preserve">0.26 </w:t>
              </w:r>
            </w:ins>
          </w:p>
        </w:tc>
        <w:tc>
          <w:tcPr>
            <w:tcW w:w="400" w:type="dxa"/>
            <w:noWrap/>
            <w:vAlign w:val="bottom"/>
            <w:hideMark/>
          </w:tcPr>
          <w:p w14:paraId="4CE3C54A" w14:textId="77777777" w:rsidR="00C50A95" w:rsidRPr="00D016EC" w:rsidRDefault="00C50A95" w:rsidP="00416506">
            <w:pPr>
              <w:pStyle w:val="tabletext11"/>
              <w:jc w:val="center"/>
              <w:rPr>
                <w:ins w:id="14182" w:author="Author"/>
              </w:rPr>
            </w:pPr>
            <w:ins w:id="14183" w:author="Author">
              <w:r w:rsidRPr="00D016EC">
                <w:t xml:space="preserve">0.24 </w:t>
              </w:r>
            </w:ins>
          </w:p>
        </w:tc>
        <w:tc>
          <w:tcPr>
            <w:tcW w:w="400" w:type="dxa"/>
            <w:noWrap/>
            <w:vAlign w:val="bottom"/>
            <w:hideMark/>
          </w:tcPr>
          <w:p w14:paraId="59149893" w14:textId="77777777" w:rsidR="00C50A95" w:rsidRPr="00D016EC" w:rsidRDefault="00C50A95" w:rsidP="00416506">
            <w:pPr>
              <w:pStyle w:val="tabletext11"/>
              <w:jc w:val="center"/>
              <w:rPr>
                <w:ins w:id="14184" w:author="Author"/>
              </w:rPr>
            </w:pPr>
            <w:ins w:id="14185" w:author="Author">
              <w:r w:rsidRPr="00D016EC">
                <w:t xml:space="preserve">0.23 </w:t>
              </w:r>
            </w:ins>
          </w:p>
        </w:tc>
        <w:tc>
          <w:tcPr>
            <w:tcW w:w="460" w:type="dxa"/>
            <w:noWrap/>
            <w:vAlign w:val="bottom"/>
            <w:hideMark/>
          </w:tcPr>
          <w:p w14:paraId="062E2070" w14:textId="77777777" w:rsidR="00C50A95" w:rsidRPr="00D016EC" w:rsidRDefault="00C50A95" w:rsidP="00416506">
            <w:pPr>
              <w:pStyle w:val="tabletext11"/>
              <w:jc w:val="center"/>
              <w:rPr>
                <w:ins w:id="14186" w:author="Author"/>
              </w:rPr>
            </w:pPr>
            <w:ins w:id="14187" w:author="Author">
              <w:r w:rsidRPr="00D016EC">
                <w:t xml:space="preserve">0.22 </w:t>
              </w:r>
            </w:ins>
          </w:p>
        </w:tc>
      </w:tr>
      <w:tr w:rsidR="00C50A95" w:rsidRPr="00D016EC" w14:paraId="3D6B5B86" w14:textId="77777777" w:rsidTr="00416506">
        <w:trPr>
          <w:trHeight w:val="190"/>
          <w:ins w:id="14188" w:author="Author"/>
        </w:trPr>
        <w:tc>
          <w:tcPr>
            <w:tcW w:w="200" w:type="dxa"/>
            <w:tcBorders>
              <w:right w:val="nil"/>
            </w:tcBorders>
            <w:vAlign w:val="bottom"/>
          </w:tcPr>
          <w:p w14:paraId="1E52DA0F" w14:textId="77777777" w:rsidR="00C50A95" w:rsidRPr="00D016EC" w:rsidRDefault="00C50A95" w:rsidP="00416506">
            <w:pPr>
              <w:pStyle w:val="tabletext11"/>
              <w:jc w:val="right"/>
              <w:rPr>
                <w:ins w:id="14189" w:author="Author"/>
              </w:rPr>
            </w:pPr>
          </w:p>
        </w:tc>
        <w:tc>
          <w:tcPr>
            <w:tcW w:w="1580" w:type="dxa"/>
            <w:tcBorders>
              <w:left w:val="nil"/>
            </w:tcBorders>
            <w:vAlign w:val="bottom"/>
            <w:hideMark/>
          </w:tcPr>
          <w:p w14:paraId="6B843D46" w14:textId="77777777" w:rsidR="00C50A95" w:rsidRPr="00D016EC" w:rsidRDefault="00C50A95" w:rsidP="00416506">
            <w:pPr>
              <w:pStyle w:val="tabletext11"/>
              <w:tabs>
                <w:tab w:val="decimal" w:pos="640"/>
              </w:tabs>
              <w:rPr>
                <w:ins w:id="14190" w:author="Author"/>
              </w:rPr>
            </w:pPr>
            <w:ins w:id="14191" w:author="Author">
              <w:r w:rsidRPr="00D016EC">
                <w:t>50,000 to 54,999</w:t>
              </w:r>
            </w:ins>
          </w:p>
        </w:tc>
        <w:tc>
          <w:tcPr>
            <w:tcW w:w="680" w:type="dxa"/>
            <w:noWrap/>
            <w:vAlign w:val="bottom"/>
            <w:hideMark/>
          </w:tcPr>
          <w:p w14:paraId="4B2F9FBD" w14:textId="77777777" w:rsidR="00C50A95" w:rsidRPr="00D016EC" w:rsidRDefault="00C50A95" w:rsidP="00416506">
            <w:pPr>
              <w:pStyle w:val="tabletext11"/>
              <w:jc w:val="center"/>
              <w:rPr>
                <w:ins w:id="14192" w:author="Author"/>
              </w:rPr>
            </w:pPr>
            <w:ins w:id="14193" w:author="Author">
              <w:r w:rsidRPr="00D016EC">
                <w:t xml:space="preserve">1.26 </w:t>
              </w:r>
            </w:ins>
          </w:p>
        </w:tc>
        <w:tc>
          <w:tcPr>
            <w:tcW w:w="900" w:type="dxa"/>
            <w:noWrap/>
            <w:vAlign w:val="bottom"/>
            <w:hideMark/>
          </w:tcPr>
          <w:p w14:paraId="7D0FF27E" w14:textId="77777777" w:rsidR="00C50A95" w:rsidRPr="00D016EC" w:rsidRDefault="00C50A95" w:rsidP="00416506">
            <w:pPr>
              <w:pStyle w:val="tabletext11"/>
              <w:jc w:val="center"/>
              <w:rPr>
                <w:ins w:id="14194" w:author="Author"/>
              </w:rPr>
            </w:pPr>
            <w:ins w:id="14195" w:author="Author">
              <w:r w:rsidRPr="00D016EC">
                <w:t xml:space="preserve">1.26 </w:t>
              </w:r>
            </w:ins>
          </w:p>
        </w:tc>
        <w:tc>
          <w:tcPr>
            <w:tcW w:w="400" w:type="dxa"/>
            <w:noWrap/>
            <w:vAlign w:val="bottom"/>
            <w:hideMark/>
          </w:tcPr>
          <w:p w14:paraId="67D6CDFF" w14:textId="77777777" w:rsidR="00C50A95" w:rsidRPr="00D016EC" w:rsidRDefault="00C50A95" w:rsidP="00416506">
            <w:pPr>
              <w:pStyle w:val="tabletext11"/>
              <w:jc w:val="center"/>
              <w:rPr>
                <w:ins w:id="14196" w:author="Author"/>
              </w:rPr>
            </w:pPr>
            <w:ins w:id="14197" w:author="Author">
              <w:r w:rsidRPr="00D016EC">
                <w:t xml:space="preserve">1.16 </w:t>
              </w:r>
            </w:ins>
          </w:p>
        </w:tc>
        <w:tc>
          <w:tcPr>
            <w:tcW w:w="400" w:type="dxa"/>
            <w:noWrap/>
            <w:vAlign w:val="bottom"/>
            <w:hideMark/>
          </w:tcPr>
          <w:p w14:paraId="36A9A427" w14:textId="77777777" w:rsidR="00C50A95" w:rsidRPr="00D016EC" w:rsidRDefault="00C50A95" w:rsidP="00416506">
            <w:pPr>
              <w:pStyle w:val="tabletext11"/>
              <w:jc w:val="center"/>
              <w:rPr>
                <w:ins w:id="14198" w:author="Author"/>
              </w:rPr>
            </w:pPr>
            <w:ins w:id="14199" w:author="Author">
              <w:r w:rsidRPr="00D016EC">
                <w:t xml:space="preserve">1.09 </w:t>
              </w:r>
            </w:ins>
          </w:p>
        </w:tc>
        <w:tc>
          <w:tcPr>
            <w:tcW w:w="400" w:type="dxa"/>
            <w:noWrap/>
            <w:vAlign w:val="bottom"/>
            <w:hideMark/>
          </w:tcPr>
          <w:p w14:paraId="250B30F4" w14:textId="77777777" w:rsidR="00C50A95" w:rsidRPr="00D016EC" w:rsidRDefault="00C50A95" w:rsidP="00416506">
            <w:pPr>
              <w:pStyle w:val="tabletext11"/>
              <w:jc w:val="center"/>
              <w:rPr>
                <w:ins w:id="14200" w:author="Author"/>
              </w:rPr>
            </w:pPr>
            <w:ins w:id="14201" w:author="Author">
              <w:r w:rsidRPr="00D016EC">
                <w:t xml:space="preserve">1.00 </w:t>
              </w:r>
            </w:ins>
          </w:p>
        </w:tc>
        <w:tc>
          <w:tcPr>
            <w:tcW w:w="400" w:type="dxa"/>
            <w:noWrap/>
            <w:vAlign w:val="bottom"/>
            <w:hideMark/>
          </w:tcPr>
          <w:p w14:paraId="3961D0BD" w14:textId="77777777" w:rsidR="00C50A95" w:rsidRPr="00D016EC" w:rsidRDefault="00C50A95" w:rsidP="00416506">
            <w:pPr>
              <w:pStyle w:val="tabletext11"/>
              <w:jc w:val="center"/>
              <w:rPr>
                <w:ins w:id="14202" w:author="Author"/>
              </w:rPr>
            </w:pPr>
            <w:ins w:id="14203" w:author="Author">
              <w:r w:rsidRPr="00D016EC">
                <w:t xml:space="preserve">0.85 </w:t>
              </w:r>
            </w:ins>
          </w:p>
        </w:tc>
        <w:tc>
          <w:tcPr>
            <w:tcW w:w="400" w:type="dxa"/>
            <w:noWrap/>
            <w:vAlign w:val="bottom"/>
            <w:hideMark/>
          </w:tcPr>
          <w:p w14:paraId="7891C32A" w14:textId="77777777" w:rsidR="00C50A95" w:rsidRPr="00D016EC" w:rsidRDefault="00C50A95" w:rsidP="00416506">
            <w:pPr>
              <w:pStyle w:val="tabletext11"/>
              <w:jc w:val="center"/>
              <w:rPr>
                <w:ins w:id="14204" w:author="Author"/>
              </w:rPr>
            </w:pPr>
            <w:ins w:id="14205" w:author="Author">
              <w:r w:rsidRPr="00D016EC">
                <w:t xml:space="preserve">0.80 </w:t>
              </w:r>
            </w:ins>
          </w:p>
        </w:tc>
        <w:tc>
          <w:tcPr>
            <w:tcW w:w="400" w:type="dxa"/>
            <w:noWrap/>
            <w:vAlign w:val="bottom"/>
            <w:hideMark/>
          </w:tcPr>
          <w:p w14:paraId="0AF920AA" w14:textId="77777777" w:rsidR="00C50A95" w:rsidRPr="00D016EC" w:rsidRDefault="00C50A95" w:rsidP="00416506">
            <w:pPr>
              <w:pStyle w:val="tabletext11"/>
              <w:jc w:val="center"/>
              <w:rPr>
                <w:ins w:id="14206" w:author="Author"/>
              </w:rPr>
            </w:pPr>
            <w:ins w:id="14207" w:author="Author">
              <w:r w:rsidRPr="00D016EC">
                <w:t xml:space="preserve">0.72 </w:t>
              </w:r>
            </w:ins>
          </w:p>
        </w:tc>
        <w:tc>
          <w:tcPr>
            <w:tcW w:w="400" w:type="dxa"/>
            <w:noWrap/>
            <w:vAlign w:val="bottom"/>
            <w:hideMark/>
          </w:tcPr>
          <w:p w14:paraId="1266DDB9" w14:textId="77777777" w:rsidR="00C50A95" w:rsidRPr="00D016EC" w:rsidRDefault="00C50A95" w:rsidP="00416506">
            <w:pPr>
              <w:pStyle w:val="tabletext11"/>
              <w:jc w:val="center"/>
              <w:rPr>
                <w:ins w:id="14208" w:author="Author"/>
              </w:rPr>
            </w:pPr>
            <w:ins w:id="14209" w:author="Author">
              <w:r w:rsidRPr="00D016EC">
                <w:t xml:space="preserve">0.66 </w:t>
              </w:r>
            </w:ins>
          </w:p>
        </w:tc>
        <w:tc>
          <w:tcPr>
            <w:tcW w:w="400" w:type="dxa"/>
            <w:noWrap/>
            <w:vAlign w:val="bottom"/>
            <w:hideMark/>
          </w:tcPr>
          <w:p w14:paraId="0F54AC05" w14:textId="77777777" w:rsidR="00C50A95" w:rsidRPr="00D016EC" w:rsidRDefault="00C50A95" w:rsidP="00416506">
            <w:pPr>
              <w:pStyle w:val="tabletext11"/>
              <w:jc w:val="center"/>
              <w:rPr>
                <w:ins w:id="14210" w:author="Author"/>
              </w:rPr>
            </w:pPr>
            <w:ins w:id="14211" w:author="Author">
              <w:r w:rsidRPr="00D016EC">
                <w:t xml:space="preserve">0.61 </w:t>
              </w:r>
            </w:ins>
          </w:p>
        </w:tc>
        <w:tc>
          <w:tcPr>
            <w:tcW w:w="400" w:type="dxa"/>
            <w:noWrap/>
            <w:vAlign w:val="bottom"/>
            <w:hideMark/>
          </w:tcPr>
          <w:p w14:paraId="3E57FCEE" w14:textId="77777777" w:rsidR="00C50A95" w:rsidRPr="00D016EC" w:rsidRDefault="00C50A95" w:rsidP="00416506">
            <w:pPr>
              <w:pStyle w:val="tabletext11"/>
              <w:jc w:val="center"/>
              <w:rPr>
                <w:ins w:id="14212" w:author="Author"/>
              </w:rPr>
            </w:pPr>
            <w:ins w:id="14213" w:author="Author">
              <w:r w:rsidRPr="00D016EC">
                <w:t xml:space="preserve">0.55 </w:t>
              </w:r>
            </w:ins>
          </w:p>
        </w:tc>
        <w:tc>
          <w:tcPr>
            <w:tcW w:w="400" w:type="dxa"/>
            <w:noWrap/>
            <w:vAlign w:val="bottom"/>
            <w:hideMark/>
          </w:tcPr>
          <w:p w14:paraId="508F0A61" w14:textId="77777777" w:rsidR="00C50A95" w:rsidRPr="00D016EC" w:rsidRDefault="00C50A95" w:rsidP="00416506">
            <w:pPr>
              <w:pStyle w:val="tabletext11"/>
              <w:jc w:val="center"/>
              <w:rPr>
                <w:ins w:id="14214" w:author="Author"/>
              </w:rPr>
            </w:pPr>
            <w:ins w:id="14215" w:author="Author">
              <w:r w:rsidRPr="00D016EC">
                <w:t xml:space="preserve">0.53 </w:t>
              </w:r>
            </w:ins>
          </w:p>
        </w:tc>
        <w:tc>
          <w:tcPr>
            <w:tcW w:w="400" w:type="dxa"/>
            <w:noWrap/>
            <w:vAlign w:val="bottom"/>
            <w:hideMark/>
          </w:tcPr>
          <w:p w14:paraId="1A8E15DD" w14:textId="77777777" w:rsidR="00C50A95" w:rsidRPr="00D016EC" w:rsidRDefault="00C50A95" w:rsidP="00416506">
            <w:pPr>
              <w:pStyle w:val="tabletext11"/>
              <w:jc w:val="center"/>
              <w:rPr>
                <w:ins w:id="14216" w:author="Author"/>
              </w:rPr>
            </w:pPr>
            <w:ins w:id="14217" w:author="Author">
              <w:r w:rsidRPr="00D016EC">
                <w:t xml:space="preserve">0.51 </w:t>
              </w:r>
            </w:ins>
          </w:p>
        </w:tc>
        <w:tc>
          <w:tcPr>
            <w:tcW w:w="400" w:type="dxa"/>
            <w:noWrap/>
            <w:vAlign w:val="bottom"/>
            <w:hideMark/>
          </w:tcPr>
          <w:p w14:paraId="57E984F8" w14:textId="77777777" w:rsidR="00C50A95" w:rsidRPr="00D016EC" w:rsidRDefault="00C50A95" w:rsidP="00416506">
            <w:pPr>
              <w:pStyle w:val="tabletext11"/>
              <w:jc w:val="center"/>
              <w:rPr>
                <w:ins w:id="14218" w:author="Author"/>
              </w:rPr>
            </w:pPr>
            <w:ins w:id="14219" w:author="Author">
              <w:r w:rsidRPr="00D016EC">
                <w:t xml:space="preserve">0.49 </w:t>
              </w:r>
            </w:ins>
          </w:p>
        </w:tc>
        <w:tc>
          <w:tcPr>
            <w:tcW w:w="400" w:type="dxa"/>
            <w:noWrap/>
            <w:vAlign w:val="bottom"/>
            <w:hideMark/>
          </w:tcPr>
          <w:p w14:paraId="349EF516" w14:textId="77777777" w:rsidR="00C50A95" w:rsidRPr="00D016EC" w:rsidRDefault="00C50A95" w:rsidP="00416506">
            <w:pPr>
              <w:pStyle w:val="tabletext11"/>
              <w:jc w:val="center"/>
              <w:rPr>
                <w:ins w:id="14220" w:author="Author"/>
              </w:rPr>
            </w:pPr>
            <w:ins w:id="14221" w:author="Author">
              <w:r w:rsidRPr="00D016EC">
                <w:t xml:space="preserve">0.47 </w:t>
              </w:r>
            </w:ins>
          </w:p>
        </w:tc>
        <w:tc>
          <w:tcPr>
            <w:tcW w:w="400" w:type="dxa"/>
            <w:noWrap/>
            <w:vAlign w:val="bottom"/>
            <w:hideMark/>
          </w:tcPr>
          <w:p w14:paraId="512D2269" w14:textId="77777777" w:rsidR="00C50A95" w:rsidRPr="00D016EC" w:rsidRDefault="00C50A95" w:rsidP="00416506">
            <w:pPr>
              <w:pStyle w:val="tabletext11"/>
              <w:jc w:val="center"/>
              <w:rPr>
                <w:ins w:id="14222" w:author="Author"/>
              </w:rPr>
            </w:pPr>
            <w:ins w:id="14223" w:author="Author">
              <w:r w:rsidRPr="00D016EC">
                <w:t xml:space="preserve">0.45 </w:t>
              </w:r>
            </w:ins>
          </w:p>
        </w:tc>
        <w:tc>
          <w:tcPr>
            <w:tcW w:w="400" w:type="dxa"/>
            <w:noWrap/>
            <w:vAlign w:val="bottom"/>
            <w:hideMark/>
          </w:tcPr>
          <w:p w14:paraId="4B8DF2AE" w14:textId="77777777" w:rsidR="00C50A95" w:rsidRPr="00D016EC" w:rsidRDefault="00C50A95" w:rsidP="00416506">
            <w:pPr>
              <w:pStyle w:val="tabletext11"/>
              <w:jc w:val="center"/>
              <w:rPr>
                <w:ins w:id="14224" w:author="Author"/>
              </w:rPr>
            </w:pPr>
            <w:ins w:id="14225" w:author="Author">
              <w:r w:rsidRPr="00D016EC">
                <w:t xml:space="preserve">0.43 </w:t>
              </w:r>
            </w:ins>
          </w:p>
        </w:tc>
        <w:tc>
          <w:tcPr>
            <w:tcW w:w="400" w:type="dxa"/>
            <w:noWrap/>
            <w:vAlign w:val="bottom"/>
            <w:hideMark/>
          </w:tcPr>
          <w:p w14:paraId="1FA3E391" w14:textId="77777777" w:rsidR="00C50A95" w:rsidRPr="00D016EC" w:rsidRDefault="00C50A95" w:rsidP="00416506">
            <w:pPr>
              <w:pStyle w:val="tabletext11"/>
              <w:jc w:val="center"/>
              <w:rPr>
                <w:ins w:id="14226" w:author="Author"/>
              </w:rPr>
            </w:pPr>
            <w:ins w:id="14227" w:author="Author">
              <w:r w:rsidRPr="00D016EC">
                <w:t xml:space="preserve">0.42 </w:t>
              </w:r>
            </w:ins>
          </w:p>
        </w:tc>
        <w:tc>
          <w:tcPr>
            <w:tcW w:w="400" w:type="dxa"/>
            <w:noWrap/>
            <w:vAlign w:val="bottom"/>
            <w:hideMark/>
          </w:tcPr>
          <w:p w14:paraId="6D5DE9CB" w14:textId="77777777" w:rsidR="00C50A95" w:rsidRPr="00D016EC" w:rsidRDefault="00C50A95" w:rsidP="00416506">
            <w:pPr>
              <w:pStyle w:val="tabletext11"/>
              <w:jc w:val="center"/>
              <w:rPr>
                <w:ins w:id="14228" w:author="Author"/>
              </w:rPr>
            </w:pPr>
            <w:ins w:id="14229" w:author="Author">
              <w:r w:rsidRPr="00D016EC">
                <w:t xml:space="preserve">0.40 </w:t>
              </w:r>
            </w:ins>
          </w:p>
        </w:tc>
        <w:tc>
          <w:tcPr>
            <w:tcW w:w="400" w:type="dxa"/>
            <w:noWrap/>
            <w:vAlign w:val="bottom"/>
            <w:hideMark/>
          </w:tcPr>
          <w:p w14:paraId="46DF12D2" w14:textId="77777777" w:rsidR="00C50A95" w:rsidRPr="00D016EC" w:rsidRDefault="00C50A95" w:rsidP="00416506">
            <w:pPr>
              <w:pStyle w:val="tabletext11"/>
              <w:jc w:val="center"/>
              <w:rPr>
                <w:ins w:id="14230" w:author="Author"/>
              </w:rPr>
            </w:pPr>
            <w:ins w:id="14231" w:author="Author">
              <w:r w:rsidRPr="00D016EC">
                <w:t xml:space="preserve">0.38 </w:t>
              </w:r>
            </w:ins>
          </w:p>
        </w:tc>
        <w:tc>
          <w:tcPr>
            <w:tcW w:w="400" w:type="dxa"/>
            <w:noWrap/>
            <w:vAlign w:val="bottom"/>
            <w:hideMark/>
          </w:tcPr>
          <w:p w14:paraId="76E1E8B7" w14:textId="77777777" w:rsidR="00C50A95" w:rsidRPr="00D016EC" w:rsidRDefault="00C50A95" w:rsidP="00416506">
            <w:pPr>
              <w:pStyle w:val="tabletext11"/>
              <w:jc w:val="center"/>
              <w:rPr>
                <w:ins w:id="14232" w:author="Author"/>
              </w:rPr>
            </w:pPr>
            <w:ins w:id="14233" w:author="Author">
              <w:r w:rsidRPr="00D016EC">
                <w:t xml:space="preserve">0.37 </w:t>
              </w:r>
            </w:ins>
          </w:p>
        </w:tc>
        <w:tc>
          <w:tcPr>
            <w:tcW w:w="400" w:type="dxa"/>
            <w:noWrap/>
            <w:vAlign w:val="bottom"/>
            <w:hideMark/>
          </w:tcPr>
          <w:p w14:paraId="53A999EF" w14:textId="77777777" w:rsidR="00C50A95" w:rsidRPr="00D016EC" w:rsidRDefault="00C50A95" w:rsidP="00416506">
            <w:pPr>
              <w:pStyle w:val="tabletext11"/>
              <w:jc w:val="center"/>
              <w:rPr>
                <w:ins w:id="14234" w:author="Author"/>
              </w:rPr>
            </w:pPr>
            <w:ins w:id="14235" w:author="Author">
              <w:r w:rsidRPr="00D016EC">
                <w:t xml:space="preserve">0.35 </w:t>
              </w:r>
            </w:ins>
          </w:p>
        </w:tc>
        <w:tc>
          <w:tcPr>
            <w:tcW w:w="440" w:type="dxa"/>
            <w:noWrap/>
            <w:vAlign w:val="bottom"/>
            <w:hideMark/>
          </w:tcPr>
          <w:p w14:paraId="2C833D91" w14:textId="77777777" w:rsidR="00C50A95" w:rsidRPr="00D016EC" w:rsidRDefault="00C50A95" w:rsidP="00416506">
            <w:pPr>
              <w:pStyle w:val="tabletext11"/>
              <w:jc w:val="center"/>
              <w:rPr>
                <w:ins w:id="14236" w:author="Author"/>
              </w:rPr>
            </w:pPr>
            <w:ins w:id="14237" w:author="Author">
              <w:r w:rsidRPr="00D016EC">
                <w:t xml:space="preserve">0.34 </w:t>
              </w:r>
            </w:ins>
          </w:p>
        </w:tc>
        <w:tc>
          <w:tcPr>
            <w:tcW w:w="400" w:type="dxa"/>
            <w:noWrap/>
            <w:vAlign w:val="bottom"/>
            <w:hideMark/>
          </w:tcPr>
          <w:p w14:paraId="41DDB20D" w14:textId="77777777" w:rsidR="00C50A95" w:rsidRPr="00D016EC" w:rsidRDefault="00C50A95" w:rsidP="00416506">
            <w:pPr>
              <w:pStyle w:val="tabletext11"/>
              <w:jc w:val="center"/>
              <w:rPr>
                <w:ins w:id="14238" w:author="Author"/>
              </w:rPr>
            </w:pPr>
            <w:ins w:id="14239" w:author="Author">
              <w:r w:rsidRPr="00D016EC">
                <w:t xml:space="preserve">0.33 </w:t>
              </w:r>
            </w:ins>
          </w:p>
        </w:tc>
        <w:tc>
          <w:tcPr>
            <w:tcW w:w="400" w:type="dxa"/>
            <w:noWrap/>
            <w:vAlign w:val="bottom"/>
            <w:hideMark/>
          </w:tcPr>
          <w:p w14:paraId="71047669" w14:textId="77777777" w:rsidR="00C50A95" w:rsidRPr="00D016EC" w:rsidRDefault="00C50A95" w:rsidP="00416506">
            <w:pPr>
              <w:pStyle w:val="tabletext11"/>
              <w:jc w:val="center"/>
              <w:rPr>
                <w:ins w:id="14240" w:author="Author"/>
              </w:rPr>
            </w:pPr>
            <w:ins w:id="14241" w:author="Author">
              <w:r w:rsidRPr="00D016EC">
                <w:t xml:space="preserve">0.31 </w:t>
              </w:r>
            </w:ins>
          </w:p>
        </w:tc>
        <w:tc>
          <w:tcPr>
            <w:tcW w:w="400" w:type="dxa"/>
            <w:noWrap/>
            <w:vAlign w:val="bottom"/>
            <w:hideMark/>
          </w:tcPr>
          <w:p w14:paraId="533F843E" w14:textId="77777777" w:rsidR="00C50A95" w:rsidRPr="00D016EC" w:rsidRDefault="00C50A95" w:rsidP="00416506">
            <w:pPr>
              <w:pStyle w:val="tabletext11"/>
              <w:jc w:val="center"/>
              <w:rPr>
                <w:ins w:id="14242" w:author="Author"/>
              </w:rPr>
            </w:pPr>
            <w:ins w:id="14243" w:author="Author">
              <w:r w:rsidRPr="00D016EC">
                <w:t xml:space="preserve">0.30 </w:t>
              </w:r>
            </w:ins>
          </w:p>
        </w:tc>
        <w:tc>
          <w:tcPr>
            <w:tcW w:w="400" w:type="dxa"/>
            <w:noWrap/>
            <w:vAlign w:val="bottom"/>
            <w:hideMark/>
          </w:tcPr>
          <w:p w14:paraId="46C12028" w14:textId="77777777" w:rsidR="00C50A95" w:rsidRPr="00D016EC" w:rsidRDefault="00C50A95" w:rsidP="00416506">
            <w:pPr>
              <w:pStyle w:val="tabletext11"/>
              <w:jc w:val="center"/>
              <w:rPr>
                <w:ins w:id="14244" w:author="Author"/>
              </w:rPr>
            </w:pPr>
            <w:ins w:id="14245" w:author="Author">
              <w:r w:rsidRPr="00D016EC">
                <w:t xml:space="preserve">0.29 </w:t>
              </w:r>
            </w:ins>
          </w:p>
        </w:tc>
        <w:tc>
          <w:tcPr>
            <w:tcW w:w="460" w:type="dxa"/>
            <w:noWrap/>
            <w:vAlign w:val="bottom"/>
            <w:hideMark/>
          </w:tcPr>
          <w:p w14:paraId="79FB6C01" w14:textId="77777777" w:rsidR="00C50A95" w:rsidRPr="00D016EC" w:rsidRDefault="00C50A95" w:rsidP="00416506">
            <w:pPr>
              <w:pStyle w:val="tabletext11"/>
              <w:jc w:val="center"/>
              <w:rPr>
                <w:ins w:id="14246" w:author="Author"/>
              </w:rPr>
            </w:pPr>
            <w:ins w:id="14247" w:author="Author">
              <w:r w:rsidRPr="00D016EC">
                <w:t xml:space="preserve">0.28 </w:t>
              </w:r>
            </w:ins>
          </w:p>
        </w:tc>
      </w:tr>
      <w:tr w:rsidR="00C50A95" w:rsidRPr="00D016EC" w14:paraId="1F3E2BCB" w14:textId="77777777" w:rsidTr="00416506">
        <w:trPr>
          <w:trHeight w:val="190"/>
          <w:ins w:id="14248" w:author="Author"/>
        </w:trPr>
        <w:tc>
          <w:tcPr>
            <w:tcW w:w="200" w:type="dxa"/>
            <w:tcBorders>
              <w:right w:val="nil"/>
            </w:tcBorders>
            <w:vAlign w:val="bottom"/>
          </w:tcPr>
          <w:p w14:paraId="5AA2F294" w14:textId="77777777" w:rsidR="00C50A95" w:rsidRPr="00D016EC" w:rsidRDefault="00C50A95" w:rsidP="00416506">
            <w:pPr>
              <w:pStyle w:val="tabletext11"/>
              <w:jc w:val="right"/>
              <w:rPr>
                <w:ins w:id="14249" w:author="Author"/>
              </w:rPr>
            </w:pPr>
          </w:p>
        </w:tc>
        <w:tc>
          <w:tcPr>
            <w:tcW w:w="1580" w:type="dxa"/>
            <w:tcBorders>
              <w:left w:val="nil"/>
            </w:tcBorders>
            <w:vAlign w:val="bottom"/>
            <w:hideMark/>
          </w:tcPr>
          <w:p w14:paraId="3840FBDF" w14:textId="77777777" w:rsidR="00C50A95" w:rsidRPr="00D016EC" w:rsidRDefault="00C50A95" w:rsidP="00416506">
            <w:pPr>
              <w:pStyle w:val="tabletext11"/>
              <w:tabs>
                <w:tab w:val="decimal" w:pos="640"/>
              </w:tabs>
              <w:rPr>
                <w:ins w:id="14250" w:author="Author"/>
              </w:rPr>
            </w:pPr>
            <w:ins w:id="14251" w:author="Author">
              <w:r w:rsidRPr="00D016EC">
                <w:t>55,000 to 64,999</w:t>
              </w:r>
            </w:ins>
          </w:p>
        </w:tc>
        <w:tc>
          <w:tcPr>
            <w:tcW w:w="680" w:type="dxa"/>
            <w:noWrap/>
            <w:vAlign w:val="bottom"/>
            <w:hideMark/>
          </w:tcPr>
          <w:p w14:paraId="300B6744" w14:textId="77777777" w:rsidR="00C50A95" w:rsidRPr="00D016EC" w:rsidRDefault="00C50A95" w:rsidP="00416506">
            <w:pPr>
              <w:pStyle w:val="tabletext11"/>
              <w:jc w:val="center"/>
              <w:rPr>
                <w:ins w:id="14252" w:author="Author"/>
              </w:rPr>
            </w:pPr>
            <w:ins w:id="14253" w:author="Author">
              <w:r w:rsidRPr="00D016EC">
                <w:t xml:space="preserve">1.31 </w:t>
              </w:r>
            </w:ins>
          </w:p>
        </w:tc>
        <w:tc>
          <w:tcPr>
            <w:tcW w:w="900" w:type="dxa"/>
            <w:noWrap/>
            <w:vAlign w:val="bottom"/>
            <w:hideMark/>
          </w:tcPr>
          <w:p w14:paraId="40855998" w14:textId="77777777" w:rsidR="00C50A95" w:rsidRPr="00D016EC" w:rsidRDefault="00C50A95" w:rsidP="00416506">
            <w:pPr>
              <w:pStyle w:val="tabletext11"/>
              <w:jc w:val="center"/>
              <w:rPr>
                <w:ins w:id="14254" w:author="Author"/>
              </w:rPr>
            </w:pPr>
            <w:ins w:id="14255" w:author="Author">
              <w:r w:rsidRPr="00D016EC">
                <w:t xml:space="preserve">1.31 </w:t>
              </w:r>
            </w:ins>
          </w:p>
        </w:tc>
        <w:tc>
          <w:tcPr>
            <w:tcW w:w="400" w:type="dxa"/>
            <w:noWrap/>
            <w:vAlign w:val="bottom"/>
            <w:hideMark/>
          </w:tcPr>
          <w:p w14:paraId="56CAF768" w14:textId="77777777" w:rsidR="00C50A95" w:rsidRPr="00D016EC" w:rsidRDefault="00C50A95" w:rsidP="00416506">
            <w:pPr>
              <w:pStyle w:val="tabletext11"/>
              <w:jc w:val="center"/>
              <w:rPr>
                <w:ins w:id="14256" w:author="Author"/>
              </w:rPr>
            </w:pPr>
            <w:ins w:id="14257" w:author="Author">
              <w:r w:rsidRPr="00D016EC">
                <w:t xml:space="preserve">1.20 </w:t>
              </w:r>
            </w:ins>
          </w:p>
        </w:tc>
        <w:tc>
          <w:tcPr>
            <w:tcW w:w="400" w:type="dxa"/>
            <w:noWrap/>
            <w:vAlign w:val="bottom"/>
            <w:hideMark/>
          </w:tcPr>
          <w:p w14:paraId="43822CCB" w14:textId="77777777" w:rsidR="00C50A95" w:rsidRPr="00D016EC" w:rsidRDefault="00C50A95" w:rsidP="00416506">
            <w:pPr>
              <w:pStyle w:val="tabletext11"/>
              <w:jc w:val="center"/>
              <w:rPr>
                <w:ins w:id="14258" w:author="Author"/>
              </w:rPr>
            </w:pPr>
            <w:ins w:id="14259" w:author="Author">
              <w:r w:rsidRPr="00D016EC">
                <w:t xml:space="preserve">1.13 </w:t>
              </w:r>
            </w:ins>
          </w:p>
        </w:tc>
        <w:tc>
          <w:tcPr>
            <w:tcW w:w="400" w:type="dxa"/>
            <w:noWrap/>
            <w:vAlign w:val="bottom"/>
            <w:hideMark/>
          </w:tcPr>
          <w:p w14:paraId="73FD43AE" w14:textId="77777777" w:rsidR="00C50A95" w:rsidRPr="00D016EC" w:rsidRDefault="00C50A95" w:rsidP="00416506">
            <w:pPr>
              <w:pStyle w:val="tabletext11"/>
              <w:jc w:val="center"/>
              <w:rPr>
                <w:ins w:id="14260" w:author="Author"/>
              </w:rPr>
            </w:pPr>
            <w:ins w:id="14261" w:author="Author">
              <w:r w:rsidRPr="00D016EC">
                <w:t xml:space="preserve">1.04 </w:t>
              </w:r>
            </w:ins>
          </w:p>
        </w:tc>
        <w:tc>
          <w:tcPr>
            <w:tcW w:w="400" w:type="dxa"/>
            <w:noWrap/>
            <w:vAlign w:val="bottom"/>
            <w:hideMark/>
          </w:tcPr>
          <w:p w14:paraId="561A658B" w14:textId="77777777" w:rsidR="00C50A95" w:rsidRPr="00D016EC" w:rsidRDefault="00C50A95" w:rsidP="00416506">
            <w:pPr>
              <w:pStyle w:val="tabletext11"/>
              <w:jc w:val="center"/>
              <w:rPr>
                <w:ins w:id="14262" w:author="Author"/>
              </w:rPr>
            </w:pPr>
            <w:ins w:id="14263" w:author="Author">
              <w:r w:rsidRPr="00D016EC">
                <w:t xml:space="preserve">0.89 </w:t>
              </w:r>
            </w:ins>
          </w:p>
        </w:tc>
        <w:tc>
          <w:tcPr>
            <w:tcW w:w="400" w:type="dxa"/>
            <w:noWrap/>
            <w:vAlign w:val="bottom"/>
            <w:hideMark/>
          </w:tcPr>
          <w:p w14:paraId="4DB65EBC" w14:textId="77777777" w:rsidR="00C50A95" w:rsidRPr="00D016EC" w:rsidRDefault="00C50A95" w:rsidP="00416506">
            <w:pPr>
              <w:pStyle w:val="tabletext11"/>
              <w:jc w:val="center"/>
              <w:rPr>
                <w:ins w:id="14264" w:author="Author"/>
              </w:rPr>
            </w:pPr>
            <w:ins w:id="14265" w:author="Author">
              <w:r w:rsidRPr="00D016EC">
                <w:t xml:space="preserve">0.84 </w:t>
              </w:r>
            </w:ins>
          </w:p>
        </w:tc>
        <w:tc>
          <w:tcPr>
            <w:tcW w:w="400" w:type="dxa"/>
            <w:noWrap/>
            <w:vAlign w:val="bottom"/>
            <w:hideMark/>
          </w:tcPr>
          <w:p w14:paraId="685D38F2" w14:textId="77777777" w:rsidR="00C50A95" w:rsidRPr="00D016EC" w:rsidRDefault="00C50A95" w:rsidP="00416506">
            <w:pPr>
              <w:pStyle w:val="tabletext11"/>
              <w:jc w:val="center"/>
              <w:rPr>
                <w:ins w:id="14266" w:author="Author"/>
              </w:rPr>
            </w:pPr>
            <w:ins w:id="14267" w:author="Author">
              <w:r w:rsidRPr="00D016EC">
                <w:t xml:space="preserve">0.76 </w:t>
              </w:r>
            </w:ins>
          </w:p>
        </w:tc>
        <w:tc>
          <w:tcPr>
            <w:tcW w:w="400" w:type="dxa"/>
            <w:noWrap/>
            <w:vAlign w:val="bottom"/>
            <w:hideMark/>
          </w:tcPr>
          <w:p w14:paraId="5B5E9645" w14:textId="77777777" w:rsidR="00C50A95" w:rsidRPr="00D016EC" w:rsidRDefault="00C50A95" w:rsidP="00416506">
            <w:pPr>
              <w:pStyle w:val="tabletext11"/>
              <w:jc w:val="center"/>
              <w:rPr>
                <w:ins w:id="14268" w:author="Author"/>
              </w:rPr>
            </w:pPr>
            <w:ins w:id="14269" w:author="Author">
              <w:r w:rsidRPr="00D016EC">
                <w:t xml:space="preserve">0.70 </w:t>
              </w:r>
            </w:ins>
          </w:p>
        </w:tc>
        <w:tc>
          <w:tcPr>
            <w:tcW w:w="400" w:type="dxa"/>
            <w:noWrap/>
            <w:vAlign w:val="bottom"/>
            <w:hideMark/>
          </w:tcPr>
          <w:p w14:paraId="56B7C6A8" w14:textId="77777777" w:rsidR="00C50A95" w:rsidRPr="00D016EC" w:rsidRDefault="00C50A95" w:rsidP="00416506">
            <w:pPr>
              <w:pStyle w:val="tabletext11"/>
              <w:jc w:val="center"/>
              <w:rPr>
                <w:ins w:id="14270" w:author="Author"/>
              </w:rPr>
            </w:pPr>
            <w:ins w:id="14271" w:author="Author">
              <w:r w:rsidRPr="00D016EC">
                <w:t xml:space="preserve">0.66 </w:t>
              </w:r>
            </w:ins>
          </w:p>
        </w:tc>
        <w:tc>
          <w:tcPr>
            <w:tcW w:w="400" w:type="dxa"/>
            <w:noWrap/>
            <w:vAlign w:val="bottom"/>
            <w:hideMark/>
          </w:tcPr>
          <w:p w14:paraId="634D02F4" w14:textId="77777777" w:rsidR="00C50A95" w:rsidRPr="00D016EC" w:rsidRDefault="00C50A95" w:rsidP="00416506">
            <w:pPr>
              <w:pStyle w:val="tabletext11"/>
              <w:jc w:val="center"/>
              <w:rPr>
                <w:ins w:id="14272" w:author="Author"/>
              </w:rPr>
            </w:pPr>
            <w:ins w:id="14273" w:author="Author">
              <w:r w:rsidRPr="00D016EC">
                <w:t xml:space="preserve">0.60 </w:t>
              </w:r>
            </w:ins>
          </w:p>
        </w:tc>
        <w:tc>
          <w:tcPr>
            <w:tcW w:w="400" w:type="dxa"/>
            <w:noWrap/>
            <w:vAlign w:val="bottom"/>
            <w:hideMark/>
          </w:tcPr>
          <w:p w14:paraId="1C77485F" w14:textId="77777777" w:rsidR="00C50A95" w:rsidRPr="00D016EC" w:rsidRDefault="00C50A95" w:rsidP="00416506">
            <w:pPr>
              <w:pStyle w:val="tabletext11"/>
              <w:jc w:val="center"/>
              <w:rPr>
                <w:ins w:id="14274" w:author="Author"/>
              </w:rPr>
            </w:pPr>
            <w:ins w:id="14275" w:author="Author">
              <w:r w:rsidRPr="00D016EC">
                <w:t xml:space="preserve">0.57 </w:t>
              </w:r>
            </w:ins>
          </w:p>
        </w:tc>
        <w:tc>
          <w:tcPr>
            <w:tcW w:w="400" w:type="dxa"/>
            <w:noWrap/>
            <w:vAlign w:val="bottom"/>
            <w:hideMark/>
          </w:tcPr>
          <w:p w14:paraId="27203669" w14:textId="77777777" w:rsidR="00C50A95" w:rsidRPr="00D016EC" w:rsidRDefault="00C50A95" w:rsidP="00416506">
            <w:pPr>
              <w:pStyle w:val="tabletext11"/>
              <w:jc w:val="center"/>
              <w:rPr>
                <w:ins w:id="14276" w:author="Author"/>
              </w:rPr>
            </w:pPr>
            <w:ins w:id="14277" w:author="Author">
              <w:r w:rsidRPr="00D016EC">
                <w:t xml:space="preserve">0.55 </w:t>
              </w:r>
            </w:ins>
          </w:p>
        </w:tc>
        <w:tc>
          <w:tcPr>
            <w:tcW w:w="400" w:type="dxa"/>
            <w:noWrap/>
            <w:vAlign w:val="bottom"/>
            <w:hideMark/>
          </w:tcPr>
          <w:p w14:paraId="19D42214" w14:textId="77777777" w:rsidR="00C50A95" w:rsidRPr="00D016EC" w:rsidRDefault="00C50A95" w:rsidP="00416506">
            <w:pPr>
              <w:pStyle w:val="tabletext11"/>
              <w:jc w:val="center"/>
              <w:rPr>
                <w:ins w:id="14278" w:author="Author"/>
              </w:rPr>
            </w:pPr>
            <w:ins w:id="14279" w:author="Author">
              <w:r w:rsidRPr="00D016EC">
                <w:t xml:space="preserve">0.53 </w:t>
              </w:r>
            </w:ins>
          </w:p>
        </w:tc>
        <w:tc>
          <w:tcPr>
            <w:tcW w:w="400" w:type="dxa"/>
            <w:noWrap/>
            <w:vAlign w:val="bottom"/>
            <w:hideMark/>
          </w:tcPr>
          <w:p w14:paraId="7A2C1B20" w14:textId="77777777" w:rsidR="00C50A95" w:rsidRPr="00D016EC" w:rsidRDefault="00C50A95" w:rsidP="00416506">
            <w:pPr>
              <w:pStyle w:val="tabletext11"/>
              <w:jc w:val="center"/>
              <w:rPr>
                <w:ins w:id="14280" w:author="Author"/>
              </w:rPr>
            </w:pPr>
            <w:ins w:id="14281" w:author="Author">
              <w:r w:rsidRPr="00D016EC">
                <w:t xml:space="preserve">0.51 </w:t>
              </w:r>
            </w:ins>
          </w:p>
        </w:tc>
        <w:tc>
          <w:tcPr>
            <w:tcW w:w="400" w:type="dxa"/>
            <w:noWrap/>
            <w:vAlign w:val="bottom"/>
            <w:hideMark/>
          </w:tcPr>
          <w:p w14:paraId="09198DDE" w14:textId="77777777" w:rsidR="00C50A95" w:rsidRPr="00D016EC" w:rsidRDefault="00C50A95" w:rsidP="00416506">
            <w:pPr>
              <w:pStyle w:val="tabletext11"/>
              <w:jc w:val="center"/>
              <w:rPr>
                <w:ins w:id="14282" w:author="Author"/>
              </w:rPr>
            </w:pPr>
            <w:ins w:id="14283" w:author="Author">
              <w:r w:rsidRPr="00D016EC">
                <w:t xml:space="preserve">0.49 </w:t>
              </w:r>
            </w:ins>
          </w:p>
        </w:tc>
        <w:tc>
          <w:tcPr>
            <w:tcW w:w="400" w:type="dxa"/>
            <w:noWrap/>
            <w:vAlign w:val="bottom"/>
            <w:hideMark/>
          </w:tcPr>
          <w:p w14:paraId="34643F36" w14:textId="77777777" w:rsidR="00C50A95" w:rsidRPr="00D016EC" w:rsidRDefault="00C50A95" w:rsidP="00416506">
            <w:pPr>
              <w:pStyle w:val="tabletext11"/>
              <w:jc w:val="center"/>
              <w:rPr>
                <w:ins w:id="14284" w:author="Author"/>
              </w:rPr>
            </w:pPr>
            <w:ins w:id="14285" w:author="Author">
              <w:r w:rsidRPr="00D016EC">
                <w:t xml:space="preserve">0.47 </w:t>
              </w:r>
            </w:ins>
          </w:p>
        </w:tc>
        <w:tc>
          <w:tcPr>
            <w:tcW w:w="400" w:type="dxa"/>
            <w:noWrap/>
            <w:vAlign w:val="bottom"/>
            <w:hideMark/>
          </w:tcPr>
          <w:p w14:paraId="04D9D1FD" w14:textId="77777777" w:rsidR="00C50A95" w:rsidRPr="00D016EC" w:rsidRDefault="00C50A95" w:rsidP="00416506">
            <w:pPr>
              <w:pStyle w:val="tabletext11"/>
              <w:jc w:val="center"/>
              <w:rPr>
                <w:ins w:id="14286" w:author="Author"/>
              </w:rPr>
            </w:pPr>
            <w:ins w:id="14287" w:author="Author">
              <w:r w:rsidRPr="00D016EC">
                <w:t xml:space="preserve">0.45 </w:t>
              </w:r>
            </w:ins>
          </w:p>
        </w:tc>
        <w:tc>
          <w:tcPr>
            <w:tcW w:w="400" w:type="dxa"/>
            <w:noWrap/>
            <w:vAlign w:val="bottom"/>
            <w:hideMark/>
          </w:tcPr>
          <w:p w14:paraId="33598272" w14:textId="77777777" w:rsidR="00C50A95" w:rsidRPr="00D016EC" w:rsidRDefault="00C50A95" w:rsidP="00416506">
            <w:pPr>
              <w:pStyle w:val="tabletext11"/>
              <w:jc w:val="center"/>
              <w:rPr>
                <w:ins w:id="14288" w:author="Author"/>
              </w:rPr>
            </w:pPr>
            <w:ins w:id="14289" w:author="Author">
              <w:r w:rsidRPr="00D016EC">
                <w:t xml:space="preserve">0.43 </w:t>
              </w:r>
            </w:ins>
          </w:p>
        </w:tc>
        <w:tc>
          <w:tcPr>
            <w:tcW w:w="400" w:type="dxa"/>
            <w:noWrap/>
            <w:vAlign w:val="bottom"/>
            <w:hideMark/>
          </w:tcPr>
          <w:p w14:paraId="0BEE1759" w14:textId="77777777" w:rsidR="00C50A95" w:rsidRPr="00D016EC" w:rsidRDefault="00C50A95" w:rsidP="00416506">
            <w:pPr>
              <w:pStyle w:val="tabletext11"/>
              <w:jc w:val="center"/>
              <w:rPr>
                <w:ins w:id="14290" w:author="Author"/>
              </w:rPr>
            </w:pPr>
            <w:ins w:id="14291" w:author="Author">
              <w:r w:rsidRPr="00D016EC">
                <w:t xml:space="preserve">0.41 </w:t>
              </w:r>
            </w:ins>
          </w:p>
        </w:tc>
        <w:tc>
          <w:tcPr>
            <w:tcW w:w="400" w:type="dxa"/>
            <w:noWrap/>
            <w:vAlign w:val="bottom"/>
            <w:hideMark/>
          </w:tcPr>
          <w:p w14:paraId="48027332" w14:textId="77777777" w:rsidR="00C50A95" w:rsidRPr="00D016EC" w:rsidRDefault="00C50A95" w:rsidP="00416506">
            <w:pPr>
              <w:pStyle w:val="tabletext11"/>
              <w:jc w:val="center"/>
              <w:rPr>
                <w:ins w:id="14292" w:author="Author"/>
              </w:rPr>
            </w:pPr>
            <w:ins w:id="14293" w:author="Author">
              <w:r w:rsidRPr="00D016EC">
                <w:t xml:space="preserve">0.40 </w:t>
              </w:r>
            </w:ins>
          </w:p>
        </w:tc>
        <w:tc>
          <w:tcPr>
            <w:tcW w:w="400" w:type="dxa"/>
            <w:noWrap/>
            <w:vAlign w:val="bottom"/>
            <w:hideMark/>
          </w:tcPr>
          <w:p w14:paraId="210A120B" w14:textId="77777777" w:rsidR="00C50A95" w:rsidRPr="00D016EC" w:rsidRDefault="00C50A95" w:rsidP="00416506">
            <w:pPr>
              <w:pStyle w:val="tabletext11"/>
              <w:jc w:val="center"/>
              <w:rPr>
                <w:ins w:id="14294" w:author="Author"/>
              </w:rPr>
            </w:pPr>
            <w:ins w:id="14295" w:author="Author">
              <w:r w:rsidRPr="00D016EC">
                <w:t xml:space="preserve">0.38 </w:t>
              </w:r>
            </w:ins>
          </w:p>
        </w:tc>
        <w:tc>
          <w:tcPr>
            <w:tcW w:w="440" w:type="dxa"/>
            <w:noWrap/>
            <w:vAlign w:val="bottom"/>
            <w:hideMark/>
          </w:tcPr>
          <w:p w14:paraId="1A62F169" w14:textId="77777777" w:rsidR="00C50A95" w:rsidRPr="00D016EC" w:rsidRDefault="00C50A95" w:rsidP="00416506">
            <w:pPr>
              <w:pStyle w:val="tabletext11"/>
              <w:jc w:val="center"/>
              <w:rPr>
                <w:ins w:id="14296" w:author="Author"/>
              </w:rPr>
            </w:pPr>
            <w:ins w:id="14297" w:author="Author">
              <w:r w:rsidRPr="00D016EC">
                <w:t xml:space="preserve">0.36 </w:t>
              </w:r>
            </w:ins>
          </w:p>
        </w:tc>
        <w:tc>
          <w:tcPr>
            <w:tcW w:w="400" w:type="dxa"/>
            <w:noWrap/>
            <w:vAlign w:val="bottom"/>
            <w:hideMark/>
          </w:tcPr>
          <w:p w14:paraId="60D41293" w14:textId="77777777" w:rsidR="00C50A95" w:rsidRPr="00D016EC" w:rsidRDefault="00C50A95" w:rsidP="00416506">
            <w:pPr>
              <w:pStyle w:val="tabletext11"/>
              <w:jc w:val="center"/>
              <w:rPr>
                <w:ins w:id="14298" w:author="Author"/>
              </w:rPr>
            </w:pPr>
            <w:ins w:id="14299" w:author="Author">
              <w:r w:rsidRPr="00D016EC">
                <w:t xml:space="preserve">0.35 </w:t>
              </w:r>
            </w:ins>
          </w:p>
        </w:tc>
        <w:tc>
          <w:tcPr>
            <w:tcW w:w="400" w:type="dxa"/>
            <w:noWrap/>
            <w:vAlign w:val="bottom"/>
            <w:hideMark/>
          </w:tcPr>
          <w:p w14:paraId="42D96B8B" w14:textId="77777777" w:rsidR="00C50A95" w:rsidRPr="00D016EC" w:rsidRDefault="00C50A95" w:rsidP="00416506">
            <w:pPr>
              <w:pStyle w:val="tabletext11"/>
              <w:jc w:val="center"/>
              <w:rPr>
                <w:ins w:id="14300" w:author="Author"/>
              </w:rPr>
            </w:pPr>
            <w:ins w:id="14301" w:author="Author">
              <w:r w:rsidRPr="00D016EC">
                <w:t xml:space="preserve">0.34 </w:t>
              </w:r>
            </w:ins>
          </w:p>
        </w:tc>
        <w:tc>
          <w:tcPr>
            <w:tcW w:w="400" w:type="dxa"/>
            <w:noWrap/>
            <w:vAlign w:val="bottom"/>
            <w:hideMark/>
          </w:tcPr>
          <w:p w14:paraId="29FF7AAE" w14:textId="77777777" w:rsidR="00C50A95" w:rsidRPr="00D016EC" w:rsidRDefault="00C50A95" w:rsidP="00416506">
            <w:pPr>
              <w:pStyle w:val="tabletext11"/>
              <w:jc w:val="center"/>
              <w:rPr>
                <w:ins w:id="14302" w:author="Author"/>
              </w:rPr>
            </w:pPr>
            <w:ins w:id="14303" w:author="Author">
              <w:r w:rsidRPr="00D016EC">
                <w:t xml:space="preserve">0.32 </w:t>
              </w:r>
            </w:ins>
          </w:p>
        </w:tc>
        <w:tc>
          <w:tcPr>
            <w:tcW w:w="400" w:type="dxa"/>
            <w:noWrap/>
            <w:vAlign w:val="bottom"/>
            <w:hideMark/>
          </w:tcPr>
          <w:p w14:paraId="49122E1E" w14:textId="77777777" w:rsidR="00C50A95" w:rsidRPr="00D016EC" w:rsidRDefault="00C50A95" w:rsidP="00416506">
            <w:pPr>
              <w:pStyle w:val="tabletext11"/>
              <w:jc w:val="center"/>
              <w:rPr>
                <w:ins w:id="14304" w:author="Author"/>
              </w:rPr>
            </w:pPr>
            <w:ins w:id="14305" w:author="Author">
              <w:r w:rsidRPr="00D016EC">
                <w:t xml:space="preserve">0.31 </w:t>
              </w:r>
            </w:ins>
          </w:p>
        </w:tc>
        <w:tc>
          <w:tcPr>
            <w:tcW w:w="460" w:type="dxa"/>
            <w:noWrap/>
            <w:vAlign w:val="bottom"/>
            <w:hideMark/>
          </w:tcPr>
          <w:p w14:paraId="5980049F" w14:textId="77777777" w:rsidR="00C50A95" w:rsidRPr="00D016EC" w:rsidRDefault="00C50A95" w:rsidP="00416506">
            <w:pPr>
              <w:pStyle w:val="tabletext11"/>
              <w:jc w:val="center"/>
              <w:rPr>
                <w:ins w:id="14306" w:author="Author"/>
              </w:rPr>
            </w:pPr>
            <w:ins w:id="14307" w:author="Author">
              <w:r w:rsidRPr="00D016EC">
                <w:t xml:space="preserve">0.30 </w:t>
              </w:r>
            </w:ins>
          </w:p>
        </w:tc>
      </w:tr>
      <w:tr w:rsidR="00C50A95" w:rsidRPr="00D016EC" w14:paraId="092576FD" w14:textId="77777777" w:rsidTr="00416506">
        <w:trPr>
          <w:trHeight w:val="190"/>
          <w:ins w:id="14308" w:author="Author"/>
        </w:trPr>
        <w:tc>
          <w:tcPr>
            <w:tcW w:w="200" w:type="dxa"/>
            <w:tcBorders>
              <w:right w:val="nil"/>
            </w:tcBorders>
            <w:vAlign w:val="bottom"/>
          </w:tcPr>
          <w:p w14:paraId="2F22D108" w14:textId="77777777" w:rsidR="00C50A95" w:rsidRPr="00D016EC" w:rsidRDefault="00C50A95" w:rsidP="00416506">
            <w:pPr>
              <w:pStyle w:val="tabletext11"/>
              <w:jc w:val="right"/>
              <w:rPr>
                <w:ins w:id="14309" w:author="Author"/>
              </w:rPr>
            </w:pPr>
          </w:p>
        </w:tc>
        <w:tc>
          <w:tcPr>
            <w:tcW w:w="1580" w:type="dxa"/>
            <w:tcBorders>
              <w:left w:val="nil"/>
            </w:tcBorders>
            <w:vAlign w:val="bottom"/>
            <w:hideMark/>
          </w:tcPr>
          <w:p w14:paraId="65B9E1EB" w14:textId="77777777" w:rsidR="00C50A95" w:rsidRPr="00D016EC" w:rsidRDefault="00C50A95" w:rsidP="00416506">
            <w:pPr>
              <w:pStyle w:val="tabletext11"/>
              <w:tabs>
                <w:tab w:val="decimal" w:pos="640"/>
              </w:tabs>
              <w:rPr>
                <w:ins w:id="14310" w:author="Author"/>
              </w:rPr>
            </w:pPr>
            <w:ins w:id="14311" w:author="Author">
              <w:r w:rsidRPr="00D016EC">
                <w:t>65,000 to 74,999</w:t>
              </w:r>
            </w:ins>
          </w:p>
        </w:tc>
        <w:tc>
          <w:tcPr>
            <w:tcW w:w="680" w:type="dxa"/>
            <w:noWrap/>
            <w:vAlign w:val="bottom"/>
            <w:hideMark/>
          </w:tcPr>
          <w:p w14:paraId="271CCF30" w14:textId="77777777" w:rsidR="00C50A95" w:rsidRPr="00D016EC" w:rsidRDefault="00C50A95" w:rsidP="00416506">
            <w:pPr>
              <w:pStyle w:val="tabletext11"/>
              <w:jc w:val="center"/>
              <w:rPr>
                <w:ins w:id="14312" w:author="Author"/>
              </w:rPr>
            </w:pPr>
            <w:ins w:id="14313" w:author="Author">
              <w:r w:rsidRPr="00D016EC">
                <w:t xml:space="preserve">1.36 </w:t>
              </w:r>
            </w:ins>
          </w:p>
        </w:tc>
        <w:tc>
          <w:tcPr>
            <w:tcW w:w="900" w:type="dxa"/>
            <w:noWrap/>
            <w:vAlign w:val="bottom"/>
            <w:hideMark/>
          </w:tcPr>
          <w:p w14:paraId="17451D9C" w14:textId="77777777" w:rsidR="00C50A95" w:rsidRPr="00D016EC" w:rsidRDefault="00C50A95" w:rsidP="00416506">
            <w:pPr>
              <w:pStyle w:val="tabletext11"/>
              <w:jc w:val="center"/>
              <w:rPr>
                <w:ins w:id="14314" w:author="Author"/>
              </w:rPr>
            </w:pPr>
            <w:ins w:id="14315" w:author="Author">
              <w:r w:rsidRPr="00D016EC">
                <w:t xml:space="preserve">1.36 </w:t>
              </w:r>
            </w:ins>
          </w:p>
        </w:tc>
        <w:tc>
          <w:tcPr>
            <w:tcW w:w="400" w:type="dxa"/>
            <w:noWrap/>
            <w:vAlign w:val="bottom"/>
            <w:hideMark/>
          </w:tcPr>
          <w:p w14:paraId="518DB3DA" w14:textId="77777777" w:rsidR="00C50A95" w:rsidRPr="00D016EC" w:rsidRDefault="00C50A95" w:rsidP="00416506">
            <w:pPr>
              <w:pStyle w:val="tabletext11"/>
              <w:jc w:val="center"/>
              <w:rPr>
                <w:ins w:id="14316" w:author="Author"/>
              </w:rPr>
            </w:pPr>
            <w:ins w:id="14317" w:author="Author">
              <w:r w:rsidRPr="00D016EC">
                <w:t xml:space="preserve">1.25 </w:t>
              </w:r>
            </w:ins>
          </w:p>
        </w:tc>
        <w:tc>
          <w:tcPr>
            <w:tcW w:w="400" w:type="dxa"/>
            <w:noWrap/>
            <w:vAlign w:val="bottom"/>
            <w:hideMark/>
          </w:tcPr>
          <w:p w14:paraId="4439854A" w14:textId="77777777" w:rsidR="00C50A95" w:rsidRPr="00D016EC" w:rsidRDefault="00C50A95" w:rsidP="00416506">
            <w:pPr>
              <w:pStyle w:val="tabletext11"/>
              <w:jc w:val="center"/>
              <w:rPr>
                <w:ins w:id="14318" w:author="Author"/>
              </w:rPr>
            </w:pPr>
            <w:ins w:id="14319" w:author="Author">
              <w:r w:rsidRPr="00D016EC">
                <w:t xml:space="preserve">1.18 </w:t>
              </w:r>
            </w:ins>
          </w:p>
        </w:tc>
        <w:tc>
          <w:tcPr>
            <w:tcW w:w="400" w:type="dxa"/>
            <w:noWrap/>
            <w:vAlign w:val="bottom"/>
            <w:hideMark/>
          </w:tcPr>
          <w:p w14:paraId="6DBB5294" w14:textId="77777777" w:rsidR="00C50A95" w:rsidRPr="00D016EC" w:rsidRDefault="00C50A95" w:rsidP="00416506">
            <w:pPr>
              <w:pStyle w:val="tabletext11"/>
              <w:jc w:val="center"/>
              <w:rPr>
                <w:ins w:id="14320" w:author="Author"/>
              </w:rPr>
            </w:pPr>
            <w:ins w:id="14321" w:author="Author">
              <w:r w:rsidRPr="00D016EC">
                <w:t xml:space="preserve">1.08 </w:t>
              </w:r>
            </w:ins>
          </w:p>
        </w:tc>
        <w:tc>
          <w:tcPr>
            <w:tcW w:w="400" w:type="dxa"/>
            <w:noWrap/>
            <w:vAlign w:val="bottom"/>
            <w:hideMark/>
          </w:tcPr>
          <w:p w14:paraId="465BEAC8" w14:textId="77777777" w:rsidR="00C50A95" w:rsidRPr="00D016EC" w:rsidRDefault="00C50A95" w:rsidP="00416506">
            <w:pPr>
              <w:pStyle w:val="tabletext11"/>
              <w:jc w:val="center"/>
              <w:rPr>
                <w:ins w:id="14322" w:author="Author"/>
              </w:rPr>
            </w:pPr>
            <w:ins w:id="14323" w:author="Author">
              <w:r w:rsidRPr="00D016EC">
                <w:t xml:space="preserve">0.94 </w:t>
              </w:r>
            </w:ins>
          </w:p>
        </w:tc>
        <w:tc>
          <w:tcPr>
            <w:tcW w:w="400" w:type="dxa"/>
            <w:noWrap/>
            <w:vAlign w:val="bottom"/>
            <w:hideMark/>
          </w:tcPr>
          <w:p w14:paraId="4F4ACD9A" w14:textId="77777777" w:rsidR="00C50A95" w:rsidRPr="00D016EC" w:rsidRDefault="00C50A95" w:rsidP="00416506">
            <w:pPr>
              <w:pStyle w:val="tabletext11"/>
              <w:jc w:val="center"/>
              <w:rPr>
                <w:ins w:id="14324" w:author="Author"/>
              </w:rPr>
            </w:pPr>
            <w:ins w:id="14325" w:author="Author">
              <w:r w:rsidRPr="00D016EC">
                <w:t xml:space="preserve">0.89 </w:t>
              </w:r>
            </w:ins>
          </w:p>
        </w:tc>
        <w:tc>
          <w:tcPr>
            <w:tcW w:w="400" w:type="dxa"/>
            <w:noWrap/>
            <w:vAlign w:val="bottom"/>
            <w:hideMark/>
          </w:tcPr>
          <w:p w14:paraId="03BE69B6" w14:textId="77777777" w:rsidR="00C50A95" w:rsidRPr="00D016EC" w:rsidRDefault="00C50A95" w:rsidP="00416506">
            <w:pPr>
              <w:pStyle w:val="tabletext11"/>
              <w:jc w:val="center"/>
              <w:rPr>
                <w:ins w:id="14326" w:author="Author"/>
              </w:rPr>
            </w:pPr>
            <w:ins w:id="14327" w:author="Author">
              <w:r w:rsidRPr="00D016EC">
                <w:t xml:space="preserve">0.81 </w:t>
              </w:r>
            </w:ins>
          </w:p>
        </w:tc>
        <w:tc>
          <w:tcPr>
            <w:tcW w:w="400" w:type="dxa"/>
            <w:noWrap/>
            <w:vAlign w:val="bottom"/>
            <w:hideMark/>
          </w:tcPr>
          <w:p w14:paraId="3AEA19A6" w14:textId="77777777" w:rsidR="00C50A95" w:rsidRPr="00D016EC" w:rsidRDefault="00C50A95" w:rsidP="00416506">
            <w:pPr>
              <w:pStyle w:val="tabletext11"/>
              <w:jc w:val="center"/>
              <w:rPr>
                <w:ins w:id="14328" w:author="Author"/>
              </w:rPr>
            </w:pPr>
            <w:ins w:id="14329" w:author="Author">
              <w:r w:rsidRPr="00D016EC">
                <w:t xml:space="preserve">0.76 </w:t>
              </w:r>
            </w:ins>
          </w:p>
        </w:tc>
        <w:tc>
          <w:tcPr>
            <w:tcW w:w="400" w:type="dxa"/>
            <w:noWrap/>
            <w:vAlign w:val="bottom"/>
            <w:hideMark/>
          </w:tcPr>
          <w:p w14:paraId="41E6C76D" w14:textId="77777777" w:rsidR="00C50A95" w:rsidRPr="00D016EC" w:rsidRDefault="00C50A95" w:rsidP="00416506">
            <w:pPr>
              <w:pStyle w:val="tabletext11"/>
              <w:jc w:val="center"/>
              <w:rPr>
                <w:ins w:id="14330" w:author="Author"/>
              </w:rPr>
            </w:pPr>
            <w:ins w:id="14331" w:author="Author">
              <w:r w:rsidRPr="00D016EC">
                <w:t xml:space="preserve">0.71 </w:t>
              </w:r>
            </w:ins>
          </w:p>
        </w:tc>
        <w:tc>
          <w:tcPr>
            <w:tcW w:w="400" w:type="dxa"/>
            <w:noWrap/>
            <w:vAlign w:val="bottom"/>
            <w:hideMark/>
          </w:tcPr>
          <w:p w14:paraId="4D7D7D6F" w14:textId="77777777" w:rsidR="00C50A95" w:rsidRPr="00D016EC" w:rsidRDefault="00C50A95" w:rsidP="00416506">
            <w:pPr>
              <w:pStyle w:val="tabletext11"/>
              <w:jc w:val="center"/>
              <w:rPr>
                <w:ins w:id="14332" w:author="Author"/>
              </w:rPr>
            </w:pPr>
            <w:ins w:id="14333" w:author="Author">
              <w:r w:rsidRPr="00D016EC">
                <w:t xml:space="preserve">0.65 </w:t>
              </w:r>
            </w:ins>
          </w:p>
        </w:tc>
        <w:tc>
          <w:tcPr>
            <w:tcW w:w="400" w:type="dxa"/>
            <w:noWrap/>
            <w:vAlign w:val="bottom"/>
            <w:hideMark/>
          </w:tcPr>
          <w:p w14:paraId="6241E72F" w14:textId="77777777" w:rsidR="00C50A95" w:rsidRPr="00D016EC" w:rsidRDefault="00C50A95" w:rsidP="00416506">
            <w:pPr>
              <w:pStyle w:val="tabletext11"/>
              <w:jc w:val="center"/>
              <w:rPr>
                <w:ins w:id="14334" w:author="Author"/>
              </w:rPr>
            </w:pPr>
            <w:ins w:id="14335" w:author="Author">
              <w:r w:rsidRPr="00D016EC">
                <w:t xml:space="preserve">0.63 </w:t>
              </w:r>
            </w:ins>
          </w:p>
        </w:tc>
        <w:tc>
          <w:tcPr>
            <w:tcW w:w="400" w:type="dxa"/>
            <w:noWrap/>
            <w:vAlign w:val="bottom"/>
            <w:hideMark/>
          </w:tcPr>
          <w:p w14:paraId="154EEA71" w14:textId="77777777" w:rsidR="00C50A95" w:rsidRPr="00D016EC" w:rsidRDefault="00C50A95" w:rsidP="00416506">
            <w:pPr>
              <w:pStyle w:val="tabletext11"/>
              <w:jc w:val="center"/>
              <w:rPr>
                <w:ins w:id="14336" w:author="Author"/>
              </w:rPr>
            </w:pPr>
            <w:ins w:id="14337" w:author="Author">
              <w:r w:rsidRPr="00D016EC">
                <w:t xml:space="preserve">0.61 </w:t>
              </w:r>
            </w:ins>
          </w:p>
        </w:tc>
        <w:tc>
          <w:tcPr>
            <w:tcW w:w="400" w:type="dxa"/>
            <w:noWrap/>
            <w:vAlign w:val="bottom"/>
            <w:hideMark/>
          </w:tcPr>
          <w:p w14:paraId="0F84A7E7" w14:textId="77777777" w:rsidR="00C50A95" w:rsidRPr="00D016EC" w:rsidRDefault="00C50A95" w:rsidP="00416506">
            <w:pPr>
              <w:pStyle w:val="tabletext11"/>
              <w:jc w:val="center"/>
              <w:rPr>
                <w:ins w:id="14338" w:author="Author"/>
              </w:rPr>
            </w:pPr>
            <w:ins w:id="14339" w:author="Author">
              <w:r w:rsidRPr="00D016EC">
                <w:t xml:space="preserve">0.59 </w:t>
              </w:r>
            </w:ins>
          </w:p>
        </w:tc>
        <w:tc>
          <w:tcPr>
            <w:tcW w:w="400" w:type="dxa"/>
            <w:noWrap/>
            <w:vAlign w:val="bottom"/>
            <w:hideMark/>
          </w:tcPr>
          <w:p w14:paraId="6F29FAE5" w14:textId="77777777" w:rsidR="00C50A95" w:rsidRPr="00D016EC" w:rsidRDefault="00C50A95" w:rsidP="00416506">
            <w:pPr>
              <w:pStyle w:val="tabletext11"/>
              <w:jc w:val="center"/>
              <w:rPr>
                <w:ins w:id="14340" w:author="Author"/>
              </w:rPr>
            </w:pPr>
            <w:ins w:id="14341" w:author="Author">
              <w:r w:rsidRPr="00D016EC">
                <w:t xml:space="preserve">0.57 </w:t>
              </w:r>
            </w:ins>
          </w:p>
        </w:tc>
        <w:tc>
          <w:tcPr>
            <w:tcW w:w="400" w:type="dxa"/>
            <w:noWrap/>
            <w:vAlign w:val="bottom"/>
            <w:hideMark/>
          </w:tcPr>
          <w:p w14:paraId="388B02F3" w14:textId="77777777" w:rsidR="00C50A95" w:rsidRPr="00D016EC" w:rsidRDefault="00C50A95" w:rsidP="00416506">
            <w:pPr>
              <w:pStyle w:val="tabletext11"/>
              <w:jc w:val="center"/>
              <w:rPr>
                <w:ins w:id="14342" w:author="Author"/>
              </w:rPr>
            </w:pPr>
            <w:ins w:id="14343" w:author="Author">
              <w:r w:rsidRPr="00D016EC">
                <w:t xml:space="preserve">0.55 </w:t>
              </w:r>
            </w:ins>
          </w:p>
        </w:tc>
        <w:tc>
          <w:tcPr>
            <w:tcW w:w="400" w:type="dxa"/>
            <w:noWrap/>
            <w:vAlign w:val="bottom"/>
            <w:hideMark/>
          </w:tcPr>
          <w:p w14:paraId="47FD0383" w14:textId="77777777" w:rsidR="00C50A95" w:rsidRPr="00D016EC" w:rsidRDefault="00C50A95" w:rsidP="00416506">
            <w:pPr>
              <w:pStyle w:val="tabletext11"/>
              <w:jc w:val="center"/>
              <w:rPr>
                <w:ins w:id="14344" w:author="Author"/>
              </w:rPr>
            </w:pPr>
            <w:ins w:id="14345" w:author="Author">
              <w:r w:rsidRPr="00D016EC">
                <w:t xml:space="preserve">0.54 </w:t>
              </w:r>
            </w:ins>
          </w:p>
        </w:tc>
        <w:tc>
          <w:tcPr>
            <w:tcW w:w="400" w:type="dxa"/>
            <w:noWrap/>
            <w:vAlign w:val="bottom"/>
            <w:hideMark/>
          </w:tcPr>
          <w:p w14:paraId="507C8D42" w14:textId="77777777" w:rsidR="00C50A95" w:rsidRPr="00D016EC" w:rsidRDefault="00C50A95" w:rsidP="00416506">
            <w:pPr>
              <w:pStyle w:val="tabletext11"/>
              <w:jc w:val="center"/>
              <w:rPr>
                <w:ins w:id="14346" w:author="Author"/>
              </w:rPr>
            </w:pPr>
            <w:ins w:id="14347" w:author="Author">
              <w:r w:rsidRPr="00D016EC">
                <w:t xml:space="preserve">0.52 </w:t>
              </w:r>
            </w:ins>
          </w:p>
        </w:tc>
        <w:tc>
          <w:tcPr>
            <w:tcW w:w="400" w:type="dxa"/>
            <w:noWrap/>
            <w:vAlign w:val="bottom"/>
            <w:hideMark/>
          </w:tcPr>
          <w:p w14:paraId="5544008E" w14:textId="77777777" w:rsidR="00C50A95" w:rsidRPr="00D016EC" w:rsidRDefault="00C50A95" w:rsidP="00416506">
            <w:pPr>
              <w:pStyle w:val="tabletext11"/>
              <w:jc w:val="center"/>
              <w:rPr>
                <w:ins w:id="14348" w:author="Author"/>
              </w:rPr>
            </w:pPr>
            <w:ins w:id="14349" w:author="Author">
              <w:r w:rsidRPr="00D016EC">
                <w:t xml:space="preserve">0.51 </w:t>
              </w:r>
            </w:ins>
          </w:p>
        </w:tc>
        <w:tc>
          <w:tcPr>
            <w:tcW w:w="400" w:type="dxa"/>
            <w:noWrap/>
            <w:vAlign w:val="bottom"/>
            <w:hideMark/>
          </w:tcPr>
          <w:p w14:paraId="2CD630C9" w14:textId="77777777" w:rsidR="00C50A95" w:rsidRPr="00D016EC" w:rsidRDefault="00C50A95" w:rsidP="00416506">
            <w:pPr>
              <w:pStyle w:val="tabletext11"/>
              <w:jc w:val="center"/>
              <w:rPr>
                <w:ins w:id="14350" w:author="Author"/>
              </w:rPr>
            </w:pPr>
            <w:ins w:id="14351" w:author="Author">
              <w:r w:rsidRPr="00D016EC">
                <w:t xml:space="preserve">0.49 </w:t>
              </w:r>
            </w:ins>
          </w:p>
        </w:tc>
        <w:tc>
          <w:tcPr>
            <w:tcW w:w="400" w:type="dxa"/>
            <w:noWrap/>
            <w:vAlign w:val="bottom"/>
            <w:hideMark/>
          </w:tcPr>
          <w:p w14:paraId="301A69C2" w14:textId="77777777" w:rsidR="00C50A95" w:rsidRPr="00D016EC" w:rsidRDefault="00C50A95" w:rsidP="00416506">
            <w:pPr>
              <w:pStyle w:val="tabletext11"/>
              <w:jc w:val="center"/>
              <w:rPr>
                <w:ins w:id="14352" w:author="Author"/>
              </w:rPr>
            </w:pPr>
            <w:ins w:id="14353" w:author="Author">
              <w:r w:rsidRPr="00D016EC">
                <w:t xml:space="preserve">0.48 </w:t>
              </w:r>
            </w:ins>
          </w:p>
        </w:tc>
        <w:tc>
          <w:tcPr>
            <w:tcW w:w="400" w:type="dxa"/>
            <w:noWrap/>
            <w:vAlign w:val="bottom"/>
            <w:hideMark/>
          </w:tcPr>
          <w:p w14:paraId="0058100C" w14:textId="77777777" w:rsidR="00C50A95" w:rsidRPr="00D016EC" w:rsidRDefault="00C50A95" w:rsidP="00416506">
            <w:pPr>
              <w:pStyle w:val="tabletext11"/>
              <w:jc w:val="center"/>
              <w:rPr>
                <w:ins w:id="14354" w:author="Author"/>
              </w:rPr>
            </w:pPr>
            <w:ins w:id="14355" w:author="Author">
              <w:r w:rsidRPr="00D016EC">
                <w:t xml:space="preserve">0.46 </w:t>
              </w:r>
            </w:ins>
          </w:p>
        </w:tc>
        <w:tc>
          <w:tcPr>
            <w:tcW w:w="440" w:type="dxa"/>
            <w:noWrap/>
            <w:vAlign w:val="bottom"/>
            <w:hideMark/>
          </w:tcPr>
          <w:p w14:paraId="4D6C444C" w14:textId="77777777" w:rsidR="00C50A95" w:rsidRPr="00D016EC" w:rsidRDefault="00C50A95" w:rsidP="00416506">
            <w:pPr>
              <w:pStyle w:val="tabletext11"/>
              <w:jc w:val="center"/>
              <w:rPr>
                <w:ins w:id="14356" w:author="Author"/>
              </w:rPr>
            </w:pPr>
            <w:ins w:id="14357" w:author="Author">
              <w:r w:rsidRPr="00D016EC">
                <w:t xml:space="preserve">0.45 </w:t>
              </w:r>
            </w:ins>
          </w:p>
        </w:tc>
        <w:tc>
          <w:tcPr>
            <w:tcW w:w="400" w:type="dxa"/>
            <w:noWrap/>
            <w:vAlign w:val="bottom"/>
            <w:hideMark/>
          </w:tcPr>
          <w:p w14:paraId="4D84EA55" w14:textId="77777777" w:rsidR="00C50A95" w:rsidRPr="00D016EC" w:rsidRDefault="00C50A95" w:rsidP="00416506">
            <w:pPr>
              <w:pStyle w:val="tabletext11"/>
              <w:jc w:val="center"/>
              <w:rPr>
                <w:ins w:id="14358" w:author="Author"/>
              </w:rPr>
            </w:pPr>
            <w:ins w:id="14359" w:author="Author">
              <w:r w:rsidRPr="00D016EC">
                <w:t xml:space="preserve">0.43 </w:t>
              </w:r>
            </w:ins>
          </w:p>
        </w:tc>
        <w:tc>
          <w:tcPr>
            <w:tcW w:w="400" w:type="dxa"/>
            <w:noWrap/>
            <w:vAlign w:val="bottom"/>
            <w:hideMark/>
          </w:tcPr>
          <w:p w14:paraId="7F1E951E" w14:textId="77777777" w:rsidR="00C50A95" w:rsidRPr="00D016EC" w:rsidRDefault="00C50A95" w:rsidP="00416506">
            <w:pPr>
              <w:pStyle w:val="tabletext11"/>
              <w:jc w:val="center"/>
              <w:rPr>
                <w:ins w:id="14360" w:author="Author"/>
              </w:rPr>
            </w:pPr>
            <w:ins w:id="14361" w:author="Author">
              <w:r w:rsidRPr="00D016EC">
                <w:t xml:space="preserve">0.42 </w:t>
              </w:r>
            </w:ins>
          </w:p>
        </w:tc>
        <w:tc>
          <w:tcPr>
            <w:tcW w:w="400" w:type="dxa"/>
            <w:noWrap/>
            <w:vAlign w:val="bottom"/>
            <w:hideMark/>
          </w:tcPr>
          <w:p w14:paraId="534BA2B9" w14:textId="77777777" w:rsidR="00C50A95" w:rsidRPr="00D016EC" w:rsidRDefault="00C50A95" w:rsidP="00416506">
            <w:pPr>
              <w:pStyle w:val="tabletext11"/>
              <w:jc w:val="center"/>
              <w:rPr>
                <w:ins w:id="14362" w:author="Author"/>
              </w:rPr>
            </w:pPr>
            <w:ins w:id="14363" w:author="Author">
              <w:r w:rsidRPr="00D016EC">
                <w:t xml:space="preserve">0.41 </w:t>
              </w:r>
            </w:ins>
          </w:p>
        </w:tc>
        <w:tc>
          <w:tcPr>
            <w:tcW w:w="400" w:type="dxa"/>
            <w:noWrap/>
            <w:vAlign w:val="bottom"/>
            <w:hideMark/>
          </w:tcPr>
          <w:p w14:paraId="17AE72BE" w14:textId="77777777" w:rsidR="00C50A95" w:rsidRPr="00D016EC" w:rsidRDefault="00C50A95" w:rsidP="00416506">
            <w:pPr>
              <w:pStyle w:val="tabletext11"/>
              <w:jc w:val="center"/>
              <w:rPr>
                <w:ins w:id="14364" w:author="Author"/>
              </w:rPr>
            </w:pPr>
            <w:ins w:id="14365" w:author="Author">
              <w:r w:rsidRPr="00D016EC">
                <w:t xml:space="preserve">0.40 </w:t>
              </w:r>
            </w:ins>
          </w:p>
        </w:tc>
        <w:tc>
          <w:tcPr>
            <w:tcW w:w="460" w:type="dxa"/>
            <w:noWrap/>
            <w:vAlign w:val="bottom"/>
            <w:hideMark/>
          </w:tcPr>
          <w:p w14:paraId="1A74AD34" w14:textId="77777777" w:rsidR="00C50A95" w:rsidRPr="00D016EC" w:rsidRDefault="00C50A95" w:rsidP="00416506">
            <w:pPr>
              <w:pStyle w:val="tabletext11"/>
              <w:jc w:val="center"/>
              <w:rPr>
                <w:ins w:id="14366" w:author="Author"/>
              </w:rPr>
            </w:pPr>
            <w:ins w:id="14367" w:author="Author">
              <w:r w:rsidRPr="00D016EC">
                <w:t xml:space="preserve">0.38 </w:t>
              </w:r>
            </w:ins>
          </w:p>
        </w:tc>
      </w:tr>
      <w:tr w:rsidR="00C50A95" w:rsidRPr="00D016EC" w14:paraId="0720BE68" w14:textId="77777777" w:rsidTr="00416506">
        <w:trPr>
          <w:trHeight w:val="190"/>
          <w:ins w:id="14368" w:author="Author"/>
        </w:trPr>
        <w:tc>
          <w:tcPr>
            <w:tcW w:w="200" w:type="dxa"/>
            <w:tcBorders>
              <w:right w:val="nil"/>
            </w:tcBorders>
            <w:vAlign w:val="bottom"/>
          </w:tcPr>
          <w:p w14:paraId="7D528C3E" w14:textId="77777777" w:rsidR="00C50A95" w:rsidRPr="00D016EC" w:rsidRDefault="00C50A95" w:rsidP="00416506">
            <w:pPr>
              <w:pStyle w:val="tabletext11"/>
              <w:jc w:val="right"/>
              <w:rPr>
                <w:ins w:id="14369" w:author="Author"/>
              </w:rPr>
            </w:pPr>
          </w:p>
        </w:tc>
        <w:tc>
          <w:tcPr>
            <w:tcW w:w="1580" w:type="dxa"/>
            <w:tcBorders>
              <w:left w:val="nil"/>
            </w:tcBorders>
            <w:vAlign w:val="bottom"/>
            <w:hideMark/>
          </w:tcPr>
          <w:p w14:paraId="62DB1989" w14:textId="77777777" w:rsidR="00C50A95" w:rsidRPr="00D016EC" w:rsidRDefault="00C50A95" w:rsidP="00416506">
            <w:pPr>
              <w:pStyle w:val="tabletext11"/>
              <w:tabs>
                <w:tab w:val="decimal" w:pos="640"/>
              </w:tabs>
              <w:rPr>
                <w:ins w:id="14370" w:author="Author"/>
              </w:rPr>
            </w:pPr>
            <w:ins w:id="14371" w:author="Author">
              <w:r w:rsidRPr="00D016EC">
                <w:t>75,000 to 84,999</w:t>
              </w:r>
            </w:ins>
          </w:p>
        </w:tc>
        <w:tc>
          <w:tcPr>
            <w:tcW w:w="680" w:type="dxa"/>
            <w:noWrap/>
            <w:vAlign w:val="bottom"/>
            <w:hideMark/>
          </w:tcPr>
          <w:p w14:paraId="0A6F9615" w14:textId="77777777" w:rsidR="00C50A95" w:rsidRPr="00D016EC" w:rsidRDefault="00C50A95" w:rsidP="00416506">
            <w:pPr>
              <w:pStyle w:val="tabletext11"/>
              <w:jc w:val="center"/>
              <w:rPr>
                <w:ins w:id="14372" w:author="Author"/>
              </w:rPr>
            </w:pPr>
            <w:ins w:id="14373" w:author="Author">
              <w:r w:rsidRPr="00D016EC">
                <w:t xml:space="preserve">1.41 </w:t>
              </w:r>
            </w:ins>
          </w:p>
        </w:tc>
        <w:tc>
          <w:tcPr>
            <w:tcW w:w="900" w:type="dxa"/>
            <w:noWrap/>
            <w:vAlign w:val="bottom"/>
            <w:hideMark/>
          </w:tcPr>
          <w:p w14:paraId="75DD5A06" w14:textId="77777777" w:rsidR="00C50A95" w:rsidRPr="00D016EC" w:rsidRDefault="00C50A95" w:rsidP="00416506">
            <w:pPr>
              <w:pStyle w:val="tabletext11"/>
              <w:jc w:val="center"/>
              <w:rPr>
                <w:ins w:id="14374" w:author="Author"/>
              </w:rPr>
            </w:pPr>
            <w:ins w:id="14375" w:author="Author">
              <w:r w:rsidRPr="00D016EC">
                <w:t xml:space="preserve">1.41 </w:t>
              </w:r>
            </w:ins>
          </w:p>
        </w:tc>
        <w:tc>
          <w:tcPr>
            <w:tcW w:w="400" w:type="dxa"/>
            <w:noWrap/>
            <w:vAlign w:val="bottom"/>
            <w:hideMark/>
          </w:tcPr>
          <w:p w14:paraId="47D39370" w14:textId="77777777" w:rsidR="00C50A95" w:rsidRPr="00D016EC" w:rsidRDefault="00C50A95" w:rsidP="00416506">
            <w:pPr>
              <w:pStyle w:val="tabletext11"/>
              <w:jc w:val="center"/>
              <w:rPr>
                <w:ins w:id="14376" w:author="Author"/>
              </w:rPr>
            </w:pPr>
            <w:ins w:id="14377" w:author="Author">
              <w:r w:rsidRPr="00D016EC">
                <w:t xml:space="preserve">1.30 </w:t>
              </w:r>
            </w:ins>
          </w:p>
        </w:tc>
        <w:tc>
          <w:tcPr>
            <w:tcW w:w="400" w:type="dxa"/>
            <w:noWrap/>
            <w:vAlign w:val="bottom"/>
            <w:hideMark/>
          </w:tcPr>
          <w:p w14:paraId="1ACC01E3" w14:textId="77777777" w:rsidR="00C50A95" w:rsidRPr="00D016EC" w:rsidRDefault="00C50A95" w:rsidP="00416506">
            <w:pPr>
              <w:pStyle w:val="tabletext11"/>
              <w:jc w:val="center"/>
              <w:rPr>
                <w:ins w:id="14378" w:author="Author"/>
              </w:rPr>
            </w:pPr>
            <w:ins w:id="14379" w:author="Author">
              <w:r w:rsidRPr="00D016EC">
                <w:t xml:space="preserve">1.22 </w:t>
              </w:r>
            </w:ins>
          </w:p>
        </w:tc>
        <w:tc>
          <w:tcPr>
            <w:tcW w:w="400" w:type="dxa"/>
            <w:noWrap/>
            <w:vAlign w:val="bottom"/>
            <w:hideMark/>
          </w:tcPr>
          <w:p w14:paraId="1F711EE9" w14:textId="77777777" w:rsidR="00C50A95" w:rsidRPr="00D016EC" w:rsidRDefault="00C50A95" w:rsidP="00416506">
            <w:pPr>
              <w:pStyle w:val="tabletext11"/>
              <w:jc w:val="center"/>
              <w:rPr>
                <w:ins w:id="14380" w:author="Author"/>
              </w:rPr>
            </w:pPr>
            <w:ins w:id="14381" w:author="Author">
              <w:r w:rsidRPr="00D016EC">
                <w:t xml:space="preserve">1.12 </w:t>
              </w:r>
            </w:ins>
          </w:p>
        </w:tc>
        <w:tc>
          <w:tcPr>
            <w:tcW w:w="400" w:type="dxa"/>
            <w:noWrap/>
            <w:vAlign w:val="bottom"/>
            <w:hideMark/>
          </w:tcPr>
          <w:p w14:paraId="51BB8206" w14:textId="77777777" w:rsidR="00C50A95" w:rsidRPr="00D016EC" w:rsidRDefault="00C50A95" w:rsidP="00416506">
            <w:pPr>
              <w:pStyle w:val="tabletext11"/>
              <w:jc w:val="center"/>
              <w:rPr>
                <w:ins w:id="14382" w:author="Author"/>
              </w:rPr>
            </w:pPr>
            <w:ins w:id="14383" w:author="Author">
              <w:r w:rsidRPr="00D016EC">
                <w:t xml:space="preserve">0.98 </w:t>
              </w:r>
            </w:ins>
          </w:p>
        </w:tc>
        <w:tc>
          <w:tcPr>
            <w:tcW w:w="400" w:type="dxa"/>
            <w:noWrap/>
            <w:vAlign w:val="bottom"/>
            <w:hideMark/>
          </w:tcPr>
          <w:p w14:paraId="2177EE8F" w14:textId="77777777" w:rsidR="00C50A95" w:rsidRPr="00D016EC" w:rsidRDefault="00C50A95" w:rsidP="00416506">
            <w:pPr>
              <w:pStyle w:val="tabletext11"/>
              <w:jc w:val="center"/>
              <w:rPr>
                <w:ins w:id="14384" w:author="Author"/>
              </w:rPr>
            </w:pPr>
            <w:ins w:id="14385" w:author="Author">
              <w:r w:rsidRPr="00D016EC">
                <w:t xml:space="preserve">0.94 </w:t>
              </w:r>
            </w:ins>
          </w:p>
        </w:tc>
        <w:tc>
          <w:tcPr>
            <w:tcW w:w="400" w:type="dxa"/>
            <w:noWrap/>
            <w:vAlign w:val="bottom"/>
            <w:hideMark/>
          </w:tcPr>
          <w:p w14:paraId="11079747" w14:textId="77777777" w:rsidR="00C50A95" w:rsidRPr="00D016EC" w:rsidRDefault="00C50A95" w:rsidP="00416506">
            <w:pPr>
              <w:pStyle w:val="tabletext11"/>
              <w:jc w:val="center"/>
              <w:rPr>
                <w:ins w:id="14386" w:author="Author"/>
              </w:rPr>
            </w:pPr>
            <w:ins w:id="14387" w:author="Author">
              <w:r w:rsidRPr="00D016EC">
                <w:t xml:space="preserve">0.86 </w:t>
              </w:r>
            </w:ins>
          </w:p>
        </w:tc>
        <w:tc>
          <w:tcPr>
            <w:tcW w:w="400" w:type="dxa"/>
            <w:noWrap/>
            <w:vAlign w:val="bottom"/>
            <w:hideMark/>
          </w:tcPr>
          <w:p w14:paraId="6B434287" w14:textId="77777777" w:rsidR="00C50A95" w:rsidRPr="00D016EC" w:rsidRDefault="00C50A95" w:rsidP="00416506">
            <w:pPr>
              <w:pStyle w:val="tabletext11"/>
              <w:jc w:val="center"/>
              <w:rPr>
                <w:ins w:id="14388" w:author="Author"/>
              </w:rPr>
            </w:pPr>
            <w:ins w:id="14389" w:author="Author">
              <w:r w:rsidRPr="00D016EC">
                <w:t xml:space="preserve">0.81 </w:t>
              </w:r>
            </w:ins>
          </w:p>
        </w:tc>
        <w:tc>
          <w:tcPr>
            <w:tcW w:w="400" w:type="dxa"/>
            <w:noWrap/>
            <w:vAlign w:val="bottom"/>
            <w:hideMark/>
          </w:tcPr>
          <w:p w14:paraId="0E5C16AE" w14:textId="77777777" w:rsidR="00C50A95" w:rsidRPr="00D016EC" w:rsidRDefault="00C50A95" w:rsidP="00416506">
            <w:pPr>
              <w:pStyle w:val="tabletext11"/>
              <w:jc w:val="center"/>
              <w:rPr>
                <w:ins w:id="14390" w:author="Author"/>
              </w:rPr>
            </w:pPr>
            <w:ins w:id="14391" w:author="Author">
              <w:r w:rsidRPr="00D016EC">
                <w:t xml:space="preserve">0.76 </w:t>
              </w:r>
            </w:ins>
          </w:p>
        </w:tc>
        <w:tc>
          <w:tcPr>
            <w:tcW w:w="400" w:type="dxa"/>
            <w:noWrap/>
            <w:vAlign w:val="bottom"/>
            <w:hideMark/>
          </w:tcPr>
          <w:p w14:paraId="7DDEB865" w14:textId="77777777" w:rsidR="00C50A95" w:rsidRPr="00D016EC" w:rsidRDefault="00C50A95" w:rsidP="00416506">
            <w:pPr>
              <w:pStyle w:val="tabletext11"/>
              <w:jc w:val="center"/>
              <w:rPr>
                <w:ins w:id="14392" w:author="Author"/>
              </w:rPr>
            </w:pPr>
            <w:ins w:id="14393" w:author="Author">
              <w:r w:rsidRPr="00D016EC">
                <w:t xml:space="preserve">0.69 </w:t>
              </w:r>
            </w:ins>
          </w:p>
        </w:tc>
        <w:tc>
          <w:tcPr>
            <w:tcW w:w="400" w:type="dxa"/>
            <w:noWrap/>
            <w:vAlign w:val="bottom"/>
            <w:hideMark/>
          </w:tcPr>
          <w:p w14:paraId="6454FAD1" w14:textId="77777777" w:rsidR="00C50A95" w:rsidRPr="00D016EC" w:rsidRDefault="00C50A95" w:rsidP="00416506">
            <w:pPr>
              <w:pStyle w:val="tabletext11"/>
              <w:jc w:val="center"/>
              <w:rPr>
                <w:ins w:id="14394" w:author="Author"/>
              </w:rPr>
            </w:pPr>
            <w:ins w:id="14395" w:author="Author">
              <w:r w:rsidRPr="00D016EC">
                <w:t xml:space="preserve">0.67 </w:t>
              </w:r>
            </w:ins>
          </w:p>
        </w:tc>
        <w:tc>
          <w:tcPr>
            <w:tcW w:w="400" w:type="dxa"/>
            <w:noWrap/>
            <w:vAlign w:val="bottom"/>
            <w:hideMark/>
          </w:tcPr>
          <w:p w14:paraId="2B271525" w14:textId="77777777" w:rsidR="00C50A95" w:rsidRPr="00D016EC" w:rsidRDefault="00C50A95" w:rsidP="00416506">
            <w:pPr>
              <w:pStyle w:val="tabletext11"/>
              <w:jc w:val="center"/>
              <w:rPr>
                <w:ins w:id="14396" w:author="Author"/>
              </w:rPr>
            </w:pPr>
            <w:ins w:id="14397" w:author="Author">
              <w:r w:rsidRPr="00D016EC">
                <w:t xml:space="preserve">0.65 </w:t>
              </w:r>
            </w:ins>
          </w:p>
        </w:tc>
        <w:tc>
          <w:tcPr>
            <w:tcW w:w="400" w:type="dxa"/>
            <w:noWrap/>
            <w:vAlign w:val="bottom"/>
            <w:hideMark/>
          </w:tcPr>
          <w:p w14:paraId="1562F187" w14:textId="77777777" w:rsidR="00C50A95" w:rsidRPr="00D016EC" w:rsidRDefault="00C50A95" w:rsidP="00416506">
            <w:pPr>
              <w:pStyle w:val="tabletext11"/>
              <w:jc w:val="center"/>
              <w:rPr>
                <w:ins w:id="14398" w:author="Author"/>
              </w:rPr>
            </w:pPr>
            <w:ins w:id="14399" w:author="Author">
              <w:r w:rsidRPr="00D016EC">
                <w:t xml:space="preserve">0.63 </w:t>
              </w:r>
            </w:ins>
          </w:p>
        </w:tc>
        <w:tc>
          <w:tcPr>
            <w:tcW w:w="400" w:type="dxa"/>
            <w:noWrap/>
            <w:vAlign w:val="bottom"/>
            <w:hideMark/>
          </w:tcPr>
          <w:p w14:paraId="0FD88DA8" w14:textId="77777777" w:rsidR="00C50A95" w:rsidRPr="00D016EC" w:rsidRDefault="00C50A95" w:rsidP="00416506">
            <w:pPr>
              <w:pStyle w:val="tabletext11"/>
              <w:jc w:val="center"/>
              <w:rPr>
                <w:ins w:id="14400" w:author="Author"/>
              </w:rPr>
            </w:pPr>
            <w:ins w:id="14401" w:author="Author">
              <w:r w:rsidRPr="00D016EC">
                <w:t xml:space="preserve">0.61 </w:t>
              </w:r>
            </w:ins>
          </w:p>
        </w:tc>
        <w:tc>
          <w:tcPr>
            <w:tcW w:w="400" w:type="dxa"/>
            <w:noWrap/>
            <w:vAlign w:val="bottom"/>
            <w:hideMark/>
          </w:tcPr>
          <w:p w14:paraId="01BF0FB2" w14:textId="77777777" w:rsidR="00C50A95" w:rsidRPr="00D016EC" w:rsidRDefault="00C50A95" w:rsidP="00416506">
            <w:pPr>
              <w:pStyle w:val="tabletext11"/>
              <w:jc w:val="center"/>
              <w:rPr>
                <w:ins w:id="14402" w:author="Author"/>
              </w:rPr>
            </w:pPr>
            <w:ins w:id="14403" w:author="Author">
              <w:r w:rsidRPr="00D016EC">
                <w:t xml:space="preserve">0.59 </w:t>
              </w:r>
            </w:ins>
          </w:p>
        </w:tc>
        <w:tc>
          <w:tcPr>
            <w:tcW w:w="400" w:type="dxa"/>
            <w:noWrap/>
            <w:vAlign w:val="bottom"/>
            <w:hideMark/>
          </w:tcPr>
          <w:p w14:paraId="19C9D2D8" w14:textId="77777777" w:rsidR="00C50A95" w:rsidRPr="00D016EC" w:rsidRDefault="00C50A95" w:rsidP="00416506">
            <w:pPr>
              <w:pStyle w:val="tabletext11"/>
              <w:jc w:val="center"/>
              <w:rPr>
                <w:ins w:id="14404" w:author="Author"/>
              </w:rPr>
            </w:pPr>
            <w:ins w:id="14405" w:author="Author">
              <w:r w:rsidRPr="00D016EC">
                <w:t xml:space="preserve">0.58 </w:t>
              </w:r>
            </w:ins>
          </w:p>
        </w:tc>
        <w:tc>
          <w:tcPr>
            <w:tcW w:w="400" w:type="dxa"/>
            <w:noWrap/>
            <w:vAlign w:val="bottom"/>
            <w:hideMark/>
          </w:tcPr>
          <w:p w14:paraId="6EAA5E44" w14:textId="77777777" w:rsidR="00C50A95" w:rsidRPr="00D016EC" w:rsidRDefault="00C50A95" w:rsidP="00416506">
            <w:pPr>
              <w:pStyle w:val="tabletext11"/>
              <w:jc w:val="center"/>
              <w:rPr>
                <w:ins w:id="14406" w:author="Author"/>
              </w:rPr>
            </w:pPr>
            <w:ins w:id="14407" w:author="Author">
              <w:r w:rsidRPr="00D016EC">
                <w:t xml:space="preserve">0.56 </w:t>
              </w:r>
            </w:ins>
          </w:p>
        </w:tc>
        <w:tc>
          <w:tcPr>
            <w:tcW w:w="400" w:type="dxa"/>
            <w:noWrap/>
            <w:vAlign w:val="bottom"/>
            <w:hideMark/>
          </w:tcPr>
          <w:p w14:paraId="18EF5795" w14:textId="77777777" w:rsidR="00C50A95" w:rsidRPr="00D016EC" w:rsidRDefault="00C50A95" w:rsidP="00416506">
            <w:pPr>
              <w:pStyle w:val="tabletext11"/>
              <w:jc w:val="center"/>
              <w:rPr>
                <w:ins w:id="14408" w:author="Author"/>
              </w:rPr>
            </w:pPr>
            <w:ins w:id="14409" w:author="Author">
              <w:r w:rsidRPr="00D016EC">
                <w:t xml:space="preserve">0.54 </w:t>
              </w:r>
            </w:ins>
          </w:p>
        </w:tc>
        <w:tc>
          <w:tcPr>
            <w:tcW w:w="400" w:type="dxa"/>
            <w:noWrap/>
            <w:vAlign w:val="bottom"/>
            <w:hideMark/>
          </w:tcPr>
          <w:p w14:paraId="30FFB2CA" w14:textId="77777777" w:rsidR="00C50A95" w:rsidRPr="00D016EC" w:rsidRDefault="00C50A95" w:rsidP="00416506">
            <w:pPr>
              <w:pStyle w:val="tabletext11"/>
              <w:jc w:val="center"/>
              <w:rPr>
                <w:ins w:id="14410" w:author="Author"/>
              </w:rPr>
            </w:pPr>
            <w:ins w:id="14411" w:author="Author">
              <w:r w:rsidRPr="00D016EC">
                <w:t xml:space="preserve">0.53 </w:t>
              </w:r>
            </w:ins>
          </w:p>
        </w:tc>
        <w:tc>
          <w:tcPr>
            <w:tcW w:w="400" w:type="dxa"/>
            <w:noWrap/>
            <w:vAlign w:val="bottom"/>
            <w:hideMark/>
          </w:tcPr>
          <w:p w14:paraId="5C7ACA0B" w14:textId="77777777" w:rsidR="00C50A95" w:rsidRPr="00D016EC" w:rsidRDefault="00C50A95" w:rsidP="00416506">
            <w:pPr>
              <w:pStyle w:val="tabletext11"/>
              <w:jc w:val="center"/>
              <w:rPr>
                <w:ins w:id="14412" w:author="Author"/>
              </w:rPr>
            </w:pPr>
            <w:ins w:id="14413" w:author="Author">
              <w:r w:rsidRPr="00D016EC">
                <w:t xml:space="preserve">0.51 </w:t>
              </w:r>
            </w:ins>
          </w:p>
        </w:tc>
        <w:tc>
          <w:tcPr>
            <w:tcW w:w="400" w:type="dxa"/>
            <w:noWrap/>
            <w:vAlign w:val="bottom"/>
            <w:hideMark/>
          </w:tcPr>
          <w:p w14:paraId="6DA5FFF4" w14:textId="77777777" w:rsidR="00C50A95" w:rsidRPr="00D016EC" w:rsidRDefault="00C50A95" w:rsidP="00416506">
            <w:pPr>
              <w:pStyle w:val="tabletext11"/>
              <w:jc w:val="center"/>
              <w:rPr>
                <w:ins w:id="14414" w:author="Author"/>
              </w:rPr>
            </w:pPr>
            <w:ins w:id="14415" w:author="Author">
              <w:r w:rsidRPr="00D016EC">
                <w:t xml:space="preserve">0.50 </w:t>
              </w:r>
            </w:ins>
          </w:p>
        </w:tc>
        <w:tc>
          <w:tcPr>
            <w:tcW w:w="440" w:type="dxa"/>
            <w:noWrap/>
            <w:vAlign w:val="bottom"/>
            <w:hideMark/>
          </w:tcPr>
          <w:p w14:paraId="14592C6E" w14:textId="77777777" w:rsidR="00C50A95" w:rsidRPr="00D016EC" w:rsidRDefault="00C50A95" w:rsidP="00416506">
            <w:pPr>
              <w:pStyle w:val="tabletext11"/>
              <w:jc w:val="center"/>
              <w:rPr>
                <w:ins w:id="14416" w:author="Author"/>
              </w:rPr>
            </w:pPr>
            <w:ins w:id="14417" w:author="Author">
              <w:r w:rsidRPr="00D016EC">
                <w:t xml:space="preserve">0.48 </w:t>
              </w:r>
            </w:ins>
          </w:p>
        </w:tc>
        <w:tc>
          <w:tcPr>
            <w:tcW w:w="400" w:type="dxa"/>
            <w:noWrap/>
            <w:vAlign w:val="bottom"/>
            <w:hideMark/>
          </w:tcPr>
          <w:p w14:paraId="3C0A23F2" w14:textId="77777777" w:rsidR="00C50A95" w:rsidRPr="00D016EC" w:rsidRDefault="00C50A95" w:rsidP="00416506">
            <w:pPr>
              <w:pStyle w:val="tabletext11"/>
              <w:jc w:val="center"/>
              <w:rPr>
                <w:ins w:id="14418" w:author="Author"/>
              </w:rPr>
            </w:pPr>
            <w:ins w:id="14419" w:author="Author">
              <w:r w:rsidRPr="00D016EC">
                <w:t xml:space="preserve">0.47 </w:t>
              </w:r>
            </w:ins>
          </w:p>
        </w:tc>
        <w:tc>
          <w:tcPr>
            <w:tcW w:w="400" w:type="dxa"/>
            <w:noWrap/>
            <w:vAlign w:val="bottom"/>
            <w:hideMark/>
          </w:tcPr>
          <w:p w14:paraId="6C11C64A" w14:textId="77777777" w:rsidR="00C50A95" w:rsidRPr="00D016EC" w:rsidRDefault="00C50A95" w:rsidP="00416506">
            <w:pPr>
              <w:pStyle w:val="tabletext11"/>
              <w:jc w:val="center"/>
              <w:rPr>
                <w:ins w:id="14420" w:author="Author"/>
              </w:rPr>
            </w:pPr>
            <w:ins w:id="14421" w:author="Author">
              <w:r w:rsidRPr="00D016EC">
                <w:t xml:space="preserve">0.45 </w:t>
              </w:r>
            </w:ins>
          </w:p>
        </w:tc>
        <w:tc>
          <w:tcPr>
            <w:tcW w:w="400" w:type="dxa"/>
            <w:noWrap/>
            <w:vAlign w:val="bottom"/>
            <w:hideMark/>
          </w:tcPr>
          <w:p w14:paraId="00F0FAC0" w14:textId="77777777" w:rsidR="00C50A95" w:rsidRPr="00D016EC" w:rsidRDefault="00C50A95" w:rsidP="00416506">
            <w:pPr>
              <w:pStyle w:val="tabletext11"/>
              <w:jc w:val="center"/>
              <w:rPr>
                <w:ins w:id="14422" w:author="Author"/>
              </w:rPr>
            </w:pPr>
            <w:ins w:id="14423" w:author="Author">
              <w:r w:rsidRPr="00D016EC">
                <w:t xml:space="preserve">0.44 </w:t>
              </w:r>
            </w:ins>
          </w:p>
        </w:tc>
        <w:tc>
          <w:tcPr>
            <w:tcW w:w="400" w:type="dxa"/>
            <w:noWrap/>
            <w:vAlign w:val="bottom"/>
            <w:hideMark/>
          </w:tcPr>
          <w:p w14:paraId="37D04096" w14:textId="77777777" w:rsidR="00C50A95" w:rsidRPr="00D016EC" w:rsidRDefault="00C50A95" w:rsidP="00416506">
            <w:pPr>
              <w:pStyle w:val="tabletext11"/>
              <w:jc w:val="center"/>
              <w:rPr>
                <w:ins w:id="14424" w:author="Author"/>
              </w:rPr>
            </w:pPr>
            <w:ins w:id="14425" w:author="Author">
              <w:r w:rsidRPr="00D016EC">
                <w:t xml:space="preserve">0.43 </w:t>
              </w:r>
            </w:ins>
          </w:p>
        </w:tc>
        <w:tc>
          <w:tcPr>
            <w:tcW w:w="460" w:type="dxa"/>
            <w:noWrap/>
            <w:vAlign w:val="bottom"/>
            <w:hideMark/>
          </w:tcPr>
          <w:p w14:paraId="4B4A941B" w14:textId="77777777" w:rsidR="00C50A95" w:rsidRPr="00D016EC" w:rsidRDefault="00C50A95" w:rsidP="00416506">
            <w:pPr>
              <w:pStyle w:val="tabletext11"/>
              <w:jc w:val="center"/>
              <w:rPr>
                <w:ins w:id="14426" w:author="Author"/>
              </w:rPr>
            </w:pPr>
            <w:ins w:id="14427" w:author="Author">
              <w:r w:rsidRPr="00D016EC">
                <w:t xml:space="preserve">0.41 </w:t>
              </w:r>
            </w:ins>
          </w:p>
        </w:tc>
      </w:tr>
      <w:tr w:rsidR="00C50A95" w:rsidRPr="00D016EC" w14:paraId="01350113" w14:textId="77777777" w:rsidTr="00416506">
        <w:trPr>
          <w:trHeight w:val="190"/>
          <w:ins w:id="14428" w:author="Author"/>
        </w:trPr>
        <w:tc>
          <w:tcPr>
            <w:tcW w:w="200" w:type="dxa"/>
            <w:tcBorders>
              <w:right w:val="nil"/>
            </w:tcBorders>
            <w:vAlign w:val="bottom"/>
          </w:tcPr>
          <w:p w14:paraId="0E355328" w14:textId="77777777" w:rsidR="00C50A95" w:rsidRPr="00D016EC" w:rsidRDefault="00C50A95" w:rsidP="00416506">
            <w:pPr>
              <w:pStyle w:val="tabletext11"/>
              <w:jc w:val="right"/>
              <w:rPr>
                <w:ins w:id="14429" w:author="Author"/>
              </w:rPr>
            </w:pPr>
          </w:p>
        </w:tc>
        <w:tc>
          <w:tcPr>
            <w:tcW w:w="1580" w:type="dxa"/>
            <w:tcBorders>
              <w:left w:val="nil"/>
            </w:tcBorders>
            <w:vAlign w:val="bottom"/>
            <w:hideMark/>
          </w:tcPr>
          <w:p w14:paraId="2EC3E1ED" w14:textId="77777777" w:rsidR="00C50A95" w:rsidRPr="00D016EC" w:rsidRDefault="00C50A95" w:rsidP="00416506">
            <w:pPr>
              <w:pStyle w:val="tabletext11"/>
              <w:tabs>
                <w:tab w:val="decimal" w:pos="640"/>
              </w:tabs>
              <w:rPr>
                <w:ins w:id="14430" w:author="Author"/>
              </w:rPr>
            </w:pPr>
            <w:ins w:id="14431" w:author="Author">
              <w:r w:rsidRPr="00D016EC">
                <w:t>85,000 to 99,999</w:t>
              </w:r>
            </w:ins>
          </w:p>
        </w:tc>
        <w:tc>
          <w:tcPr>
            <w:tcW w:w="680" w:type="dxa"/>
            <w:noWrap/>
            <w:vAlign w:val="bottom"/>
            <w:hideMark/>
          </w:tcPr>
          <w:p w14:paraId="2BBF0403" w14:textId="77777777" w:rsidR="00C50A95" w:rsidRPr="00D016EC" w:rsidRDefault="00C50A95" w:rsidP="00416506">
            <w:pPr>
              <w:pStyle w:val="tabletext11"/>
              <w:jc w:val="center"/>
              <w:rPr>
                <w:ins w:id="14432" w:author="Author"/>
              </w:rPr>
            </w:pPr>
            <w:ins w:id="14433" w:author="Author">
              <w:r w:rsidRPr="00D016EC">
                <w:t xml:space="preserve">1.47 </w:t>
              </w:r>
            </w:ins>
          </w:p>
        </w:tc>
        <w:tc>
          <w:tcPr>
            <w:tcW w:w="900" w:type="dxa"/>
            <w:noWrap/>
            <w:vAlign w:val="bottom"/>
            <w:hideMark/>
          </w:tcPr>
          <w:p w14:paraId="5A09A26F" w14:textId="77777777" w:rsidR="00C50A95" w:rsidRPr="00D016EC" w:rsidRDefault="00C50A95" w:rsidP="00416506">
            <w:pPr>
              <w:pStyle w:val="tabletext11"/>
              <w:jc w:val="center"/>
              <w:rPr>
                <w:ins w:id="14434" w:author="Author"/>
              </w:rPr>
            </w:pPr>
            <w:ins w:id="14435" w:author="Author">
              <w:r w:rsidRPr="00D016EC">
                <w:t xml:space="preserve">1.47 </w:t>
              </w:r>
            </w:ins>
          </w:p>
        </w:tc>
        <w:tc>
          <w:tcPr>
            <w:tcW w:w="400" w:type="dxa"/>
            <w:noWrap/>
            <w:vAlign w:val="bottom"/>
            <w:hideMark/>
          </w:tcPr>
          <w:p w14:paraId="3EA950C5" w14:textId="77777777" w:rsidR="00C50A95" w:rsidRPr="00D016EC" w:rsidRDefault="00C50A95" w:rsidP="00416506">
            <w:pPr>
              <w:pStyle w:val="tabletext11"/>
              <w:jc w:val="center"/>
              <w:rPr>
                <w:ins w:id="14436" w:author="Author"/>
              </w:rPr>
            </w:pPr>
            <w:ins w:id="14437" w:author="Author">
              <w:r w:rsidRPr="00D016EC">
                <w:t xml:space="preserve">1.35 </w:t>
              </w:r>
            </w:ins>
          </w:p>
        </w:tc>
        <w:tc>
          <w:tcPr>
            <w:tcW w:w="400" w:type="dxa"/>
            <w:noWrap/>
            <w:vAlign w:val="bottom"/>
            <w:hideMark/>
          </w:tcPr>
          <w:p w14:paraId="008C643F" w14:textId="77777777" w:rsidR="00C50A95" w:rsidRPr="00D016EC" w:rsidRDefault="00C50A95" w:rsidP="00416506">
            <w:pPr>
              <w:pStyle w:val="tabletext11"/>
              <w:jc w:val="center"/>
              <w:rPr>
                <w:ins w:id="14438" w:author="Author"/>
              </w:rPr>
            </w:pPr>
            <w:ins w:id="14439" w:author="Author">
              <w:r w:rsidRPr="00D016EC">
                <w:t xml:space="preserve">1.27 </w:t>
              </w:r>
            </w:ins>
          </w:p>
        </w:tc>
        <w:tc>
          <w:tcPr>
            <w:tcW w:w="400" w:type="dxa"/>
            <w:noWrap/>
            <w:vAlign w:val="bottom"/>
            <w:hideMark/>
          </w:tcPr>
          <w:p w14:paraId="24EE6DBA" w14:textId="77777777" w:rsidR="00C50A95" w:rsidRPr="00D016EC" w:rsidRDefault="00C50A95" w:rsidP="00416506">
            <w:pPr>
              <w:pStyle w:val="tabletext11"/>
              <w:jc w:val="center"/>
              <w:rPr>
                <w:ins w:id="14440" w:author="Author"/>
              </w:rPr>
            </w:pPr>
            <w:ins w:id="14441" w:author="Author">
              <w:r w:rsidRPr="00D016EC">
                <w:t xml:space="preserve">1.17 </w:t>
              </w:r>
            </w:ins>
          </w:p>
        </w:tc>
        <w:tc>
          <w:tcPr>
            <w:tcW w:w="400" w:type="dxa"/>
            <w:noWrap/>
            <w:vAlign w:val="bottom"/>
            <w:hideMark/>
          </w:tcPr>
          <w:p w14:paraId="69F42BD2" w14:textId="77777777" w:rsidR="00C50A95" w:rsidRPr="00D016EC" w:rsidRDefault="00C50A95" w:rsidP="00416506">
            <w:pPr>
              <w:pStyle w:val="tabletext11"/>
              <w:jc w:val="center"/>
              <w:rPr>
                <w:ins w:id="14442" w:author="Author"/>
              </w:rPr>
            </w:pPr>
            <w:ins w:id="14443" w:author="Author">
              <w:r w:rsidRPr="00D016EC">
                <w:t xml:space="preserve">1.02 </w:t>
              </w:r>
            </w:ins>
          </w:p>
        </w:tc>
        <w:tc>
          <w:tcPr>
            <w:tcW w:w="400" w:type="dxa"/>
            <w:noWrap/>
            <w:vAlign w:val="bottom"/>
            <w:hideMark/>
          </w:tcPr>
          <w:p w14:paraId="574205EB" w14:textId="77777777" w:rsidR="00C50A95" w:rsidRPr="00D016EC" w:rsidRDefault="00C50A95" w:rsidP="00416506">
            <w:pPr>
              <w:pStyle w:val="tabletext11"/>
              <w:jc w:val="center"/>
              <w:rPr>
                <w:ins w:id="14444" w:author="Author"/>
              </w:rPr>
            </w:pPr>
            <w:ins w:id="14445" w:author="Author">
              <w:r w:rsidRPr="00D016EC">
                <w:t xml:space="preserve">0.99 </w:t>
              </w:r>
            </w:ins>
          </w:p>
        </w:tc>
        <w:tc>
          <w:tcPr>
            <w:tcW w:w="400" w:type="dxa"/>
            <w:noWrap/>
            <w:vAlign w:val="bottom"/>
            <w:hideMark/>
          </w:tcPr>
          <w:p w14:paraId="1AE9FCD0" w14:textId="77777777" w:rsidR="00C50A95" w:rsidRPr="00D016EC" w:rsidRDefault="00C50A95" w:rsidP="00416506">
            <w:pPr>
              <w:pStyle w:val="tabletext11"/>
              <w:jc w:val="center"/>
              <w:rPr>
                <w:ins w:id="14446" w:author="Author"/>
              </w:rPr>
            </w:pPr>
            <w:ins w:id="14447" w:author="Author">
              <w:r w:rsidRPr="00D016EC">
                <w:t xml:space="preserve">0.91 </w:t>
              </w:r>
            </w:ins>
          </w:p>
        </w:tc>
        <w:tc>
          <w:tcPr>
            <w:tcW w:w="400" w:type="dxa"/>
            <w:noWrap/>
            <w:vAlign w:val="bottom"/>
            <w:hideMark/>
          </w:tcPr>
          <w:p w14:paraId="1D947561" w14:textId="77777777" w:rsidR="00C50A95" w:rsidRPr="00D016EC" w:rsidRDefault="00C50A95" w:rsidP="00416506">
            <w:pPr>
              <w:pStyle w:val="tabletext11"/>
              <w:jc w:val="center"/>
              <w:rPr>
                <w:ins w:id="14448" w:author="Author"/>
              </w:rPr>
            </w:pPr>
            <w:ins w:id="14449" w:author="Author">
              <w:r w:rsidRPr="00D016EC">
                <w:t xml:space="preserve">0.86 </w:t>
              </w:r>
            </w:ins>
          </w:p>
        </w:tc>
        <w:tc>
          <w:tcPr>
            <w:tcW w:w="400" w:type="dxa"/>
            <w:noWrap/>
            <w:vAlign w:val="bottom"/>
            <w:hideMark/>
          </w:tcPr>
          <w:p w14:paraId="6367DE75" w14:textId="77777777" w:rsidR="00C50A95" w:rsidRPr="00D016EC" w:rsidRDefault="00C50A95" w:rsidP="00416506">
            <w:pPr>
              <w:pStyle w:val="tabletext11"/>
              <w:jc w:val="center"/>
              <w:rPr>
                <w:ins w:id="14450" w:author="Author"/>
              </w:rPr>
            </w:pPr>
            <w:ins w:id="14451" w:author="Author">
              <w:r w:rsidRPr="00D016EC">
                <w:t xml:space="preserve">0.82 </w:t>
              </w:r>
            </w:ins>
          </w:p>
        </w:tc>
        <w:tc>
          <w:tcPr>
            <w:tcW w:w="400" w:type="dxa"/>
            <w:noWrap/>
            <w:vAlign w:val="bottom"/>
            <w:hideMark/>
          </w:tcPr>
          <w:p w14:paraId="22CE0EA4" w14:textId="77777777" w:rsidR="00C50A95" w:rsidRPr="00D016EC" w:rsidRDefault="00C50A95" w:rsidP="00416506">
            <w:pPr>
              <w:pStyle w:val="tabletext11"/>
              <w:jc w:val="center"/>
              <w:rPr>
                <w:ins w:id="14452" w:author="Author"/>
              </w:rPr>
            </w:pPr>
            <w:ins w:id="14453" w:author="Author">
              <w:r w:rsidRPr="00D016EC">
                <w:t xml:space="preserve">0.75 </w:t>
              </w:r>
            </w:ins>
          </w:p>
        </w:tc>
        <w:tc>
          <w:tcPr>
            <w:tcW w:w="400" w:type="dxa"/>
            <w:noWrap/>
            <w:vAlign w:val="bottom"/>
            <w:hideMark/>
          </w:tcPr>
          <w:p w14:paraId="56145EC7" w14:textId="77777777" w:rsidR="00C50A95" w:rsidRPr="00D016EC" w:rsidRDefault="00C50A95" w:rsidP="00416506">
            <w:pPr>
              <w:pStyle w:val="tabletext11"/>
              <w:jc w:val="center"/>
              <w:rPr>
                <w:ins w:id="14454" w:author="Author"/>
              </w:rPr>
            </w:pPr>
            <w:ins w:id="14455" w:author="Author">
              <w:r w:rsidRPr="00D016EC">
                <w:t xml:space="preserve">0.72 </w:t>
              </w:r>
            </w:ins>
          </w:p>
        </w:tc>
        <w:tc>
          <w:tcPr>
            <w:tcW w:w="400" w:type="dxa"/>
            <w:noWrap/>
            <w:vAlign w:val="bottom"/>
            <w:hideMark/>
          </w:tcPr>
          <w:p w14:paraId="6684D0C8" w14:textId="77777777" w:rsidR="00C50A95" w:rsidRPr="00D016EC" w:rsidRDefault="00C50A95" w:rsidP="00416506">
            <w:pPr>
              <w:pStyle w:val="tabletext11"/>
              <w:jc w:val="center"/>
              <w:rPr>
                <w:ins w:id="14456" w:author="Author"/>
              </w:rPr>
            </w:pPr>
            <w:ins w:id="14457" w:author="Author">
              <w:r w:rsidRPr="00D016EC">
                <w:t xml:space="preserve">0.70 </w:t>
              </w:r>
            </w:ins>
          </w:p>
        </w:tc>
        <w:tc>
          <w:tcPr>
            <w:tcW w:w="400" w:type="dxa"/>
            <w:noWrap/>
            <w:vAlign w:val="bottom"/>
            <w:hideMark/>
          </w:tcPr>
          <w:p w14:paraId="104A765B" w14:textId="77777777" w:rsidR="00C50A95" w:rsidRPr="00D016EC" w:rsidRDefault="00C50A95" w:rsidP="00416506">
            <w:pPr>
              <w:pStyle w:val="tabletext11"/>
              <w:jc w:val="center"/>
              <w:rPr>
                <w:ins w:id="14458" w:author="Author"/>
              </w:rPr>
            </w:pPr>
            <w:ins w:id="14459" w:author="Author">
              <w:r w:rsidRPr="00D016EC">
                <w:t xml:space="preserve">0.68 </w:t>
              </w:r>
            </w:ins>
          </w:p>
        </w:tc>
        <w:tc>
          <w:tcPr>
            <w:tcW w:w="400" w:type="dxa"/>
            <w:noWrap/>
            <w:vAlign w:val="bottom"/>
            <w:hideMark/>
          </w:tcPr>
          <w:p w14:paraId="13AB318A" w14:textId="77777777" w:rsidR="00C50A95" w:rsidRPr="00D016EC" w:rsidRDefault="00C50A95" w:rsidP="00416506">
            <w:pPr>
              <w:pStyle w:val="tabletext11"/>
              <w:jc w:val="center"/>
              <w:rPr>
                <w:ins w:id="14460" w:author="Author"/>
              </w:rPr>
            </w:pPr>
            <w:ins w:id="14461" w:author="Author">
              <w:r w:rsidRPr="00D016EC">
                <w:t xml:space="preserve">0.66 </w:t>
              </w:r>
            </w:ins>
          </w:p>
        </w:tc>
        <w:tc>
          <w:tcPr>
            <w:tcW w:w="400" w:type="dxa"/>
            <w:noWrap/>
            <w:vAlign w:val="bottom"/>
            <w:hideMark/>
          </w:tcPr>
          <w:p w14:paraId="2998429E" w14:textId="77777777" w:rsidR="00C50A95" w:rsidRPr="00D016EC" w:rsidRDefault="00C50A95" w:rsidP="00416506">
            <w:pPr>
              <w:pStyle w:val="tabletext11"/>
              <w:jc w:val="center"/>
              <w:rPr>
                <w:ins w:id="14462" w:author="Author"/>
              </w:rPr>
            </w:pPr>
            <w:ins w:id="14463" w:author="Author">
              <w:r w:rsidRPr="00D016EC">
                <w:t xml:space="preserve">0.64 </w:t>
              </w:r>
            </w:ins>
          </w:p>
        </w:tc>
        <w:tc>
          <w:tcPr>
            <w:tcW w:w="400" w:type="dxa"/>
            <w:noWrap/>
            <w:vAlign w:val="bottom"/>
            <w:hideMark/>
          </w:tcPr>
          <w:p w14:paraId="514065D0" w14:textId="77777777" w:rsidR="00C50A95" w:rsidRPr="00D016EC" w:rsidRDefault="00C50A95" w:rsidP="00416506">
            <w:pPr>
              <w:pStyle w:val="tabletext11"/>
              <w:jc w:val="center"/>
              <w:rPr>
                <w:ins w:id="14464" w:author="Author"/>
              </w:rPr>
            </w:pPr>
            <w:ins w:id="14465" w:author="Author">
              <w:r w:rsidRPr="00D016EC">
                <w:t xml:space="preserve">0.62 </w:t>
              </w:r>
            </w:ins>
          </w:p>
        </w:tc>
        <w:tc>
          <w:tcPr>
            <w:tcW w:w="400" w:type="dxa"/>
            <w:noWrap/>
            <w:vAlign w:val="bottom"/>
            <w:hideMark/>
          </w:tcPr>
          <w:p w14:paraId="2E8EC22B" w14:textId="77777777" w:rsidR="00C50A95" w:rsidRPr="00D016EC" w:rsidRDefault="00C50A95" w:rsidP="00416506">
            <w:pPr>
              <w:pStyle w:val="tabletext11"/>
              <w:jc w:val="center"/>
              <w:rPr>
                <w:ins w:id="14466" w:author="Author"/>
              </w:rPr>
            </w:pPr>
            <w:ins w:id="14467" w:author="Author">
              <w:r w:rsidRPr="00D016EC">
                <w:t xml:space="preserve">0.60 </w:t>
              </w:r>
            </w:ins>
          </w:p>
        </w:tc>
        <w:tc>
          <w:tcPr>
            <w:tcW w:w="400" w:type="dxa"/>
            <w:noWrap/>
            <w:vAlign w:val="bottom"/>
            <w:hideMark/>
          </w:tcPr>
          <w:p w14:paraId="35BBAAC9" w14:textId="77777777" w:rsidR="00C50A95" w:rsidRPr="00D016EC" w:rsidRDefault="00C50A95" w:rsidP="00416506">
            <w:pPr>
              <w:pStyle w:val="tabletext11"/>
              <w:jc w:val="center"/>
              <w:rPr>
                <w:ins w:id="14468" w:author="Author"/>
              </w:rPr>
            </w:pPr>
            <w:ins w:id="14469" w:author="Author">
              <w:r w:rsidRPr="00D016EC">
                <w:t xml:space="preserve">0.58 </w:t>
              </w:r>
            </w:ins>
          </w:p>
        </w:tc>
        <w:tc>
          <w:tcPr>
            <w:tcW w:w="400" w:type="dxa"/>
            <w:noWrap/>
            <w:vAlign w:val="bottom"/>
            <w:hideMark/>
          </w:tcPr>
          <w:p w14:paraId="7B93BF93" w14:textId="77777777" w:rsidR="00C50A95" w:rsidRPr="00D016EC" w:rsidRDefault="00C50A95" w:rsidP="00416506">
            <w:pPr>
              <w:pStyle w:val="tabletext11"/>
              <w:jc w:val="center"/>
              <w:rPr>
                <w:ins w:id="14470" w:author="Author"/>
              </w:rPr>
            </w:pPr>
            <w:ins w:id="14471" w:author="Author">
              <w:r w:rsidRPr="00D016EC">
                <w:t xml:space="preserve">0.57 </w:t>
              </w:r>
            </w:ins>
          </w:p>
        </w:tc>
        <w:tc>
          <w:tcPr>
            <w:tcW w:w="400" w:type="dxa"/>
            <w:noWrap/>
            <w:vAlign w:val="bottom"/>
            <w:hideMark/>
          </w:tcPr>
          <w:p w14:paraId="6E297372" w14:textId="77777777" w:rsidR="00C50A95" w:rsidRPr="00D016EC" w:rsidRDefault="00C50A95" w:rsidP="00416506">
            <w:pPr>
              <w:pStyle w:val="tabletext11"/>
              <w:jc w:val="center"/>
              <w:rPr>
                <w:ins w:id="14472" w:author="Author"/>
              </w:rPr>
            </w:pPr>
            <w:ins w:id="14473" w:author="Author">
              <w:r w:rsidRPr="00D016EC">
                <w:t xml:space="preserve">0.55 </w:t>
              </w:r>
            </w:ins>
          </w:p>
        </w:tc>
        <w:tc>
          <w:tcPr>
            <w:tcW w:w="400" w:type="dxa"/>
            <w:noWrap/>
            <w:vAlign w:val="bottom"/>
            <w:hideMark/>
          </w:tcPr>
          <w:p w14:paraId="473EBECB" w14:textId="77777777" w:rsidR="00C50A95" w:rsidRPr="00D016EC" w:rsidRDefault="00C50A95" w:rsidP="00416506">
            <w:pPr>
              <w:pStyle w:val="tabletext11"/>
              <w:jc w:val="center"/>
              <w:rPr>
                <w:ins w:id="14474" w:author="Author"/>
              </w:rPr>
            </w:pPr>
            <w:ins w:id="14475" w:author="Author">
              <w:r w:rsidRPr="00D016EC">
                <w:t xml:space="preserve">0.53 </w:t>
              </w:r>
            </w:ins>
          </w:p>
        </w:tc>
        <w:tc>
          <w:tcPr>
            <w:tcW w:w="440" w:type="dxa"/>
            <w:noWrap/>
            <w:vAlign w:val="bottom"/>
            <w:hideMark/>
          </w:tcPr>
          <w:p w14:paraId="4D2A5E9E" w14:textId="77777777" w:rsidR="00C50A95" w:rsidRPr="00D016EC" w:rsidRDefault="00C50A95" w:rsidP="00416506">
            <w:pPr>
              <w:pStyle w:val="tabletext11"/>
              <w:jc w:val="center"/>
              <w:rPr>
                <w:ins w:id="14476" w:author="Author"/>
              </w:rPr>
            </w:pPr>
            <w:ins w:id="14477" w:author="Author">
              <w:r w:rsidRPr="00D016EC">
                <w:t xml:space="preserve">0.52 </w:t>
              </w:r>
            </w:ins>
          </w:p>
        </w:tc>
        <w:tc>
          <w:tcPr>
            <w:tcW w:w="400" w:type="dxa"/>
            <w:noWrap/>
            <w:vAlign w:val="bottom"/>
            <w:hideMark/>
          </w:tcPr>
          <w:p w14:paraId="6D7CAA50" w14:textId="77777777" w:rsidR="00C50A95" w:rsidRPr="00D016EC" w:rsidRDefault="00C50A95" w:rsidP="00416506">
            <w:pPr>
              <w:pStyle w:val="tabletext11"/>
              <w:jc w:val="center"/>
              <w:rPr>
                <w:ins w:id="14478" w:author="Author"/>
              </w:rPr>
            </w:pPr>
            <w:ins w:id="14479" w:author="Author">
              <w:r w:rsidRPr="00D016EC">
                <w:t xml:space="preserve">0.50 </w:t>
              </w:r>
            </w:ins>
          </w:p>
        </w:tc>
        <w:tc>
          <w:tcPr>
            <w:tcW w:w="400" w:type="dxa"/>
            <w:noWrap/>
            <w:vAlign w:val="bottom"/>
            <w:hideMark/>
          </w:tcPr>
          <w:p w14:paraId="629EB3E0" w14:textId="77777777" w:rsidR="00C50A95" w:rsidRPr="00D016EC" w:rsidRDefault="00C50A95" w:rsidP="00416506">
            <w:pPr>
              <w:pStyle w:val="tabletext11"/>
              <w:jc w:val="center"/>
              <w:rPr>
                <w:ins w:id="14480" w:author="Author"/>
              </w:rPr>
            </w:pPr>
            <w:ins w:id="14481" w:author="Author">
              <w:r w:rsidRPr="00D016EC">
                <w:t xml:space="preserve">0.49 </w:t>
              </w:r>
            </w:ins>
          </w:p>
        </w:tc>
        <w:tc>
          <w:tcPr>
            <w:tcW w:w="400" w:type="dxa"/>
            <w:noWrap/>
            <w:vAlign w:val="bottom"/>
            <w:hideMark/>
          </w:tcPr>
          <w:p w14:paraId="7D67791B" w14:textId="77777777" w:rsidR="00C50A95" w:rsidRPr="00D016EC" w:rsidRDefault="00C50A95" w:rsidP="00416506">
            <w:pPr>
              <w:pStyle w:val="tabletext11"/>
              <w:jc w:val="center"/>
              <w:rPr>
                <w:ins w:id="14482" w:author="Author"/>
              </w:rPr>
            </w:pPr>
            <w:ins w:id="14483" w:author="Author">
              <w:r w:rsidRPr="00D016EC">
                <w:t xml:space="preserve">0.47 </w:t>
              </w:r>
            </w:ins>
          </w:p>
        </w:tc>
        <w:tc>
          <w:tcPr>
            <w:tcW w:w="400" w:type="dxa"/>
            <w:noWrap/>
            <w:vAlign w:val="bottom"/>
            <w:hideMark/>
          </w:tcPr>
          <w:p w14:paraId="059DEDC2" w14:textId="77777777" w:rsidR="00C50A95" w:rsidRPr="00D016EC" w:rsidRDefault="00C50A95" w:rsidP="00416506">
            <w:pPr>
              <w:pStyle w:val="tabletext11"/>
              <w:jc w:val="center"/>
              <w:rPr>
                <w:ins w:id="14484" w:author="Author"/>
              </w:rPr>
            </w:pPr>
            <w:ins w:id="14485" w:author="Author">
              <w:r w:rsidRPr="00D016EC">
                <w:t xml:space="preserve">0.46 </w:t>
              </w:r>
            </w:ins>
          </w:p>
        </w:tc>
        <w:tc>
          <w:tcPr>
            <w:tcW w:w="460" w:type="dxa"/>
            <w:noWrap/>
            <w:vAlign w:val="bottom"/>
            <w:hideMark/>
          </w:tcPr>
          <w:p w14:paraId="16B6E327" w14:textId="77777777" w:rsidR="00C50A95" w:rsidRPr="00D016EC" w:rsidRDefault="00C50A95" w:rsidP="00416506">
            <w:pPr>
              <w:pStyle w:val="tabletext11"/>
              <w:jc w:val="center"/>
              <w:rPr>
                <w:ins w:id="14486" w:author="Author"/>
              </w:rPr>
            </w:pPr>
            <w:ins w:id="14487" w:author="Author">
              <w:r w:rsidRPr="00D016EC">
                <w:t xml:space="preserve">0.44 </w:t>
              </w:r>
            </w:ins>
          </w:p>
        </w:tc>
      </w:tr>
      <w:tr w:rsidR="00C50A95" w:rsidRPr="00D016EC" w14:paraId="5C682057" w14:textId="77777777" w:rsidTr="00416506">
        <w:trPr>
          <w:trHeight w:val="190"/>
          <w:ins w:id="14488" w:author="Author"/>
        </w:trPr>
        <w:tc>
          <w:tcPr>
            <w:tcW w:w="200" w:type="dxa"/>
            <w:tcBorders>
              <w:right w:val="nil"/>
            </w:tcBorders>
            <w:vAlign w:val="bottom"/>
          </w:tcPr>
          <w:p w14:paraId="6976E854" w14:textId="77777777" w:rsidR="00C50A95" w:rsidRPr="00D016EC" w:rsidRDefault="00C50A95" w:rsidP="00416506">
            <w:pPr>
              <w:pStyle w:val="tabletext11"/>
              <w:jc w:val="right"/>
              <w:rPr>
                <w:ins w:id="14489" w:author="Author"/>
              </w:rPr>
            </w:pPr>
          </w:p>
        </w:tc>
        <w:tc>
          <w:tcPr>
            <w:tcW w:w="1580" w:type="dxa"/>
            <w:tcBorders>
              <w:left w:val="nil"/>
            </w:tcBorders>
            <w:vAlign w:val="bottom"/>
            <w:hideMark/>
          </w:tcPr>
          <w:p w14:paraId="11BBC1BA" w14:textId="77777777" w:rsidR="00C50A95" w:rsidRPr="00D016EC" w:rsidRDefault="00C50A95" w:rsidP="00416506">
            <w:pPr>
              <w:pStyle w:val="tabletext11"/>
              <w:tabs>
                <w:tab w:val="decimal" w:pos="640"/>
              </w:tabs>
              <w:rPr>
                <w:ins w:id="14490" w:author="Author"/>
              </w:rPr>
            </w:pPr>
            <w:ins w:id="14491" w:author="Author">
              <w:r w:rsidRPr="00D016EC">
                <w:t>100,000 to 114,999</w:t>
              </w:r>
            </w:ins>
          </w:p>
        </w:tc>
        <w:tc>
          <w:tcPr>
            <w:tcW w:w="680" w:type="dxa"/>
            <w:noWrap/>
            <w:vAlign w:val="bottom"/>
            <w:hideMark/>
          </w:tcPr>
          <w:p w14:paraId="6B03A807" w14:textId="77777777" w:rsidR="00C50A95" w:rsidRPr="00D016EC" w:rsidRDefault="00C50A95" w:rsidP="00416506">
            <w:pPr>
              <w:pStyle w:val="tabletext11"/>
              <w:jc w:val="center"/>
              <w:rPr>
                <w:ins w:id="14492" w:author="Author"/>
              </w:rPr>
            </w:pPr>
            <w:ins w:id="14493" w:author="Author">
              <w:r w:rsidRPr="00D016EC">
                <w:t xml:space="preserve">1.53 </w:t>
              </w:r>
            </w:ins>
          </w:p>
        </w:tc>
        <w:tc>
          <w:tcPr>
            <w:tcW w:w="900" w:type="dxa"/>
            <w:noWrap/>
            <w:vAlign w:val="bottom"/>
            <w:hideMark/>
          </w:tcPr>
          <w:p w14:paraId="0651FBDF" w14:textId="77777777" w:rsidR="00C50A95" w:rsidRPr="00D016EC" w:rsidRDefault="00C50A95" w:rsidP="00416506">
            <w:pPr>
              <w:pStyle w:val="tabletext11"/>
              <w:jc w:val="center"/>
              <w:rPr>
                <w:ins w:id="14494" w:author="Author"/>
              </w:rPr>
            </w:pPr>
            <w:ins w:id="14495" w:author="Author">
              <w:r w:rsidRPr="00D016EC">
                <w:t xml:space="preserve">1.53 </w:t>
              </w:r>
            </w:ins>
          </w:p>
        </w:tc>
        <w:tc>
          <w:tcPr>
            <w:tcW w:w="400" w:type="dxa"/>
            <w:noWrap/>
            <w:vAlign w:val="bottom"/>
            <w:hideMark/>
          </w:tcPr>
          <w:p w14:paraId="12386013" w14:textId="77777777" w:rsidR="00C50A95" w:rsidRPr="00D016EC" w:rsidRDefault="00C50A95" w:rsidP="00416506">
            <w:pPr>
              <w:pStyle w:val="tabletext11"/>
              <w:jc w:val="center"/>
              <w:rPr>
                <w:ins w:id="14496" w:author="Author"/>
              </w:rPr>
            </w:pPr>
            <w:ins w:id="14497" w:author="Author">
              <w:r w:rsidRPr="00D016EC">
                <w:t xml:space="preserve">1.40 </w:t>
              </w:r>
            </w:ins>
          </w:p>
        </w:tc>
        <w:tc>
          <w:tcPr>
            <w:tcW w:w="400" w:type="dxa"/>
            <w:noWrap/>
            <w:vAlign w:val="bottom"/>
            <w:hideMark/>
          </w:tcPr>
          <w:p w14:paraId="17CA6603" w14:textId="77777777" w:rsidR="00C50A95" w:rsidRPr="00D016EC" w:rsidRDefault="00C50A95" w:rsidP="00416506">
            <w:pPr>
              <w:pStyle w:val="tabletext11"/>
              <w:jc w:val="center"/>
              <w:rPr>
                <w:ins w:id="14498" w:author="Author"/>
              </w:rPr>
            </w:pPr>
            <w:ins w:id="14499" w:author="Author">
              <w:r w:rsidRPr="00D016EC">
                <w:t xml:space="preserve">1.32 </w:t>
              </w:r>
            </w:ins>
          </w:p>
        </w:tc>
        <w:tc>
          <w:tcPr>
            <w:tcW w:w="400" w:type="dxa"/>
            <w:noWrap/>
            <w:vAlign w:val="bottom"/>
            <w:hideMark/>
          </w:tcPr>
          <w:p w14:paraId="4AB841E7" w14:textId="77777777" w:rsidR="00C50A95" w:rsidRPr="00D016EC" w:rsidRDefault="00C50A95" w:rsidP="00416506">
            <w:pPr>
              <w:pStyle w:val="tabletext11"/>
              <w:jc w:val="center"/>
              <w:rPr>
                <w:ins w:id="14500" w:author="Author"/>
              </w:rPr>
            </w:pPr>
            <w:ins w:id="14501" w:author="Author">
              <w:r w:rsidRPr="00D016EC">
                <w:t xml:space="preserve">1.21 </w:t>
              </w:r>
            </w:ins>
          </w:p>
        </w:tc>
        <w:tc>
          <w:tcPr>
            <w:tcW w:w="400" w:type="dxa"/>
            <w:noWrap/>
            <w:vAlign w:val="bottom"/>
            <w:hideMark/>
          </w:tcPr>
          <w:p w14:paraId="19C51955" w14:textId="77777777" w:rsidR="00C50A95" w:rsidRPr="00D016EC" w:rsidRDefault="00C50A95" w:rsidP="00416506">
            <w:pPr>
              <w:pStyle w:val="tabletext11"/>
              <w:jc w:val="center"/>
              <w:rPr>
                <w:ins w:id="14502" w:author="Author"/>
              </w:rPr>
            </w:pPr>
            <w:ins w:id="14503" w:author="Author">
              <w:r w:rsidRPr="00D016EC">
                <w:t xml:space="preserve">1.07 </w:t>
              </w:r>
            </w:ins>
          </w:p>
        </w:tc>
        <w:tc>
          <w:tcPr>
            <w:tcW w:w="400" w:type="dxa"/>
            <w:noWrap/>
            <w:vAlign w:val="bottom"/>
            <w:hideMark/>
          </w:tcPr>
          <w:p w14:paraId="39698043" w14:textId="77777777" w:rsidR="00C50A95" w:rsidRPr="00D016EC" w:rsidRDefault="00C50A95" w:rsidP="00416506">
            <w:pPr>
              <w:pStyle w:val="tabletext11"/>
              <w:jc w:val="center"/>
              <w:rPr>
                <w:ins w:id="14504" w:author="Author"/>
              </w:rPr>
            </w:pPr>
            <w:ins w:id="14505" w:author="Author">
              <w:r w:rsidRPr="00D016EC">
                <w:t xml:space="preserve">1.04 </w:t>
              </w:r>
            </w:ins>
          </w:p>
        </w:tc>
        <w:tc>
          <w:tcPr>
            <w:tcW w:w="400" w:type="dxa"/>
            <w:noWrap/>
            <w:vAlign w:val="bottom"/>
            <w:hideMark/>
          </w:tcPr>
          <w:p w14:paraId="1F6A4E87" w14:textId="77777777" w:rsidR="00C50A95" w:rsidRPr="00D016EC" w:rsidRDefault="00C50A95" w:rsidP="00416506">
            <w:pPr>
              <w:pStyle w:val="tabletext11"/>
              <w:jc w:val="center"/>
              <w:rPr>
                <w:ins w:id="14506" w:author="Author"/>
              </w:rPr>
            </w:pPr>
            <w:ins w:id="14507" w:author="Author">
              <w:r w:rsidRPr="00D016EC">
                <w:t xml:space="preserve">0.97 </w:t>
              </w:r>
            </w:ins>
          </w:p>
        </w:tc>
        <w:tc>
          <w:tcPr>
            <w:tcW w:w="400" w:type="dxa"/>
            <w:noWrap/>
            <w:vAlign w:val="bottom"/>
            <w:hideMark/>
          </w:tcPr>
          <w:p w14:paraId="4C534FC2" w14:textId="77777777" w:rsidR="00C50A95" w:rsidRPr="00D016EC" w:rsidRDefault="00C50A95" w:rsidP="00416506">
            <w:pPr>
              <w:pStyle w:val="tabletext11"/>
              <w:jc w:val="center"/>
              <w:rPr>
                <w:ins w:id="14508" w:author="Author"/>
              </w:rPr>
            </w:pPr>
            <w:ins w:id="14509" w:author="Author">
              <w:r w:rsidRPr="00D016EC">
                <w:t xml:space="preserve">0.92 </w:t>
              </w:r>
            </w:ins>
          </w:p>
        </w:tc>
        <w:tc>
          <w:tcPr>
            <w:tcW w:w="400" w:type="dxa"/>
            <w:noWrap/>
            <w:vAlign w:val="bottom"/>
            <w:hideMark/>
          </w:tcPr>
          <w:p w14:paraId="3327A097" w14:textId="77777777" w:rsidR="00C50A95" w:rsidRPr="00D016EC" w:rsidRDefault="00C50A95" w:rsidP="00416506">
            <w:pPr>
              <w:pStyle w:val="tabletext11"/>
              <w:jc w:val="center"/>
              <w:rPr>
                <w:ins w:id="14510" w:author="Author"/>
              </w:rPr>
            </w:pPr>
            <w:ins w:id="14511" w:author="Author">
              <w:r w:rsidRPr="00D016EC">
                <w:t xml:space="preserve">0.89 </w:t>
              </w:r>
            </w:ins>
          </w:p>
        </w:tc>
        <w:tc>
          <w:tcPr>
            <w:tcW w:w="400" w:type="dxa"/>
            <w:noWrap/>
            <w:vAlign w:val="bottom"/>
            <w:hideMark/>
          </w:tcPr>
          <w:p w14:paraId="124895E7" w14:textId="77777777" w:rsidR="00C50A95" w:rsidRPr="00D016EC" w:rsidRDefault="00C50A95" w:rsidP="00416506">
            <w:pPr>
              <w:pStyle w:val="tabletext11"/>
              <w:jc w:val="center"/>
              <w:rPr>
                <w:ins w:id="14512" w:author="Author"/>
              </w:rPr>
            </w:pPr>
            <w:ins w:id="14513" w:author="Author">
              <w:r w:rsidRPr="00D016EC">
                <w:t xml:space="preserve">0.81 </w:t>
              </w:r>
            </w:ins>
          </w:p>
        </w:tc>
        <w:tc>
          <w:tcPr>
            <w:tcW w:w="400" w:type="dxa"/>
            <w:noWrap/>
            <w:vAlign w:val="bottom"/>
            <w:hideMark/>
          </w:tcPr>
          <w:p w14:paraId="05AB789E" w14:textId="77777777" w:rsidR="00C50A95" w:rsidRPr="00D016EC" w:rsidRDefault="00C50A95" w:rsidP="00416506">
            <w:pPr>
              <w:pStyle w:val="tabletext11"/>
              <w:jc w:val="center"/>
              <w:rPr>
                <w:ins w:id="14514" w:author="Author"/>
              </w:rPr>
            </w:pPr>
            <w:ins w:id="14515" w:author="Author">
              <w:r w:rsidRPr="00D016EC">
                <w:t xml:space="preserve">0.78 </w:t>
              </w:r>
            </w:ins>
          </w:p>
        </w:tc>
        <w:tc>
          <w:tcPr>
            <w:tcW w:w="400" w:type="dxa"/>
            <w:noWrap/>
            <w:vAlign w:val="bottom"/>
            <w:hideMark/>
          </w:tcPr>
          <w:p w14:paraId="1E3EF3A2" w14:textId="77777777" w:rsidR="00C50A95" w:rsidRPr="00D016EC" w:rsidRDefault="00C50A95" w:rsidP="00416506">
            <w:pPr>
              <w:pStyle w:val="tabletext11"/>
              <w:jc w:val="center"/>
              <w:rPr>
                <w:ins w:id="14516" w:author="Author"/>
              </w:rPr>
            </w:pPr>
            <w:ins w:id="14517" w:author="Author">
              <w:r w:rsidRPr="00D016EC">
                <w:t xml:space="preserve">0.76 </w:t>
              </w:r>
            </w:ins>
          </w:p>
        </w:tc>
        <w:tc>
          <w:tcPr>
            <w:tcW w:w="400" w:type="dxa"/>
            <w:noWrap/>
            <w:vAlign w:val="bottom"/>
            <w:hideMark/>
          </w:tcPr>
          <w:p w14:paraId="70154419" w14:textId="77777777" w:rsidR="00C50A95" w:rsidRPr="00D016EC" w:rsidRDefault="00C50A95" w:rsidP="00416506">
            <w:pPr>
              <w:pStyle w:val="tabletext11"/>
              <w:jc w:val="center"/>
              <w:rPr>
                <w:ins w:id="14518" w:author="Author"/>
              </w:rPr>
            </w:pPr>
            <w:ins w:id="14519" w:author="Author">
              <w:r w:rsidRPr="00D016EC">
                <w:t xml:space="preserve">0.74 </w:t>
              </w:r>
            </w:ins>
          </w:p>
        </w:tc>
        <w:tc>
          <w:tcPr>
            <w:tcW w:w="400" w:type="dxa"/>
            <w:noWrap/>
            <w:vAlign w:val="bottom"/>
            <w:hideMark/>
          </w:tcPr>
          <w:p w14:paraId="7AE26066" w14:textId="77777777" w:rsidR="00C50A95" w:rsidRPr="00D016EC" w:rsidRDefault="00C50A95" w:rsidP="00416506">
            <w:pPr>
              <w:pStyle w:val="tabletext11"/>
              <w:jc w:val="center"/>
              <w:rPr>
                <w:ins w:id="14520" w:author="Author"/>
              </w:rPr>
            </w:pPr>
            <w:ins w:id="14521" w:author="Author">
              <w:r w:rsidRPr="00D016EC">
                <w:t xml:space="preserve">0.71 </w:t>
              </w:r>
            </w:ins>
          </w:p>
        </w:tc>
        <w:tc>
          <w:tcPr>
            <w:tcW w:w="400" w:type="dxa"/>
            <w:noWrap/>
            <w:vAlign w:val="bottom"/>
            <w:hideMark/>
          </w:tcPr>
          <w:p w14:paraId="599929DB" w14:textId="77777777" w:rsidR="00C50A95" w:rsidRPr="00D016EC" w:rsidRDefault="00C50A95" w:rsidP="00416506">
            <w:pPr>
              <w:pStyle w:val="tabletext11"/>
              <w:jc w:val="center"/>
              <w:rPr>
                <w:ins w:id="14522" w:author="Author"/>
              </w:rPr>
            </w:pPr>
            <w:ins w:id="14523" w:author="Author">
              <w:r w:rsidRPr="00D016EC">
                <w:t xml:space="preserve">0.69 </w:t>
              </w:r>
            </w:ins>
          </w:p>
        </w:tc>
        <w:tc>
          <w:tcPr>
            <w:tcW w:w="400" w:type="dxa"/>
            <w:noWrap/>
            <w:vAlign w:val="bottom"/>
            <w:hideMark/>
          </w:tcPr>
          <w:p w14:paraId="63E799B0" w14:textId="77777777" w:rsidR="00C50A95" w:rsidRPr="00D016EC" w:rsidRDefault="00C50A95" w:rsidP="00416506">
            <w:pPr>
              <w:pStyle w:val="tabletext11"/>
              <w:jc w:val="center"/>
              <w:rPr>
                <w:ins w:id="14524" w:author="Author"/>
              </w:rPr>
            </w:pPr>
            <w:ins w:id="14525" w:author="Author">
              <w:r w:rsidRPr="00D016EC">
                <w:t xml:space="preserve">0.67 </w:t>
              </w:r>
            </w:ins>
          </w:p>
        </w:tc>
        <w:tc>
          <w:tcPr>
            <w:tcW w:w="400" w:type="dxa"/>
            <w:noWrap/>
            <w:vAlign w:val="bottom"/>
            <w:hideMark/>
          </w:tcPr>
          <w:p w14:paraId="46FFDAB1" w14:textId="77777777" w:rsidR="00C50A95" w:rsidRPr="00D016EC" w:rsidRDefault="00C50A95" w:rsidP="00416506">
            <w:pPr>
              <w:pStyle w:val="tabletext11"/>
              <w:jc w:val="center"/>
              <w:rPr>
                <w:ins w:id="14526" w:author="Author"/>
              </w:rPr>
            </w:pPr>
            <w:ins w:id="14527" w:author="Author">
              <w:r w:rsidRPr="00D016EC">
                <w:t xml:space="preserve">0.65 </w:t>
              </w:r>
            </w:ins>
          </w:p>
        </w:tc>
        <w:tc>
          <w:tcPr>
            <w:tcW w:w="400" w:type="dxa"/>
            <w:noWrap/>
            <w:vAlign w:val="bottom"/>
            <w:hideMark/>
          </w:tcPr>
          <w:p w14:paraId="60758566" w14:textId="77777777" w:rsidR="00C50A95" w:rsidRPr="00D016EC" w:rsidRDefault="00C50A95" w:rsidP="00416506">
            <w:pPr>
              <w:pStyle w:val="tabletext11"/>
              <w:jc w:val="center"/>
              <w:rPr>
                <w:ins w:id="14528" w:author="Author"/>
              </w:rPr>
            </w:pPr>
            <w:ins w:id="14529" w:author="Author">
              <w:r w:rsidRPr="00D016EC">
                <w:t xml:space="preserve">0.63 </w:t>
              </w:r>
            </w:ins>
          </w:p>
        </w:tc>
        <w:tc>
          <w:tcPr>
            <w:tcW w:w="400" w:type="dxa"/>
            <w:noWrap/>
            <w:vAlign w:val="bottom"/>
            <w:hideMark/>
          </w:tcPr>
          <w:p w14:paraId="178B96BD" w14:textId="77777777" w:rsidR="00C50A95" w:rsidRPr="00D016EC" w:rsidRDefault="00C50A95" w:rsidP="00416506">
            <w:pPr>
              <w:pStyle w:val="tabletext11"/>
              <w:jc w:val="center"/>
              <w:rPr>
                <w:ins w:id="14530" w:author="Author"/>
              </w:rPr>
            </w:pPr>
            <w:ins w:id="14531" w:author="Author">
              <w:r w:rsidRPr="00D016EC">
                <w:t xml:space="preserve">0.61 </w:t>
              </w:r>
            </w:ins>
          </w:p>
        </w:tc>
        <w:tc>
          <w:tcPr>
            <w:tcW w:w="400" w:type="dxa"/>
            <w:noWrap/>
            <w:vAlign w:val="bottom"/>
            <w:hideMark/>
          </w:tcPr>
          <w:p w14:paraId="61228DBA" w14:textId="77777777" w:rsidR="00C50A95" w:rsidRPr="00D016EC" w:rsidRDefault="00C50A95" w:rsidP="00416506">
            <w:pPr>
              <w:pStyle w:val="tabletext11"/>
              <w:jc w:val="center"/>
              <w:rPr>
                <w:ins w:id="14532" w:author="Author"/>
              </w:rPr>
            </w:pPr>
            <w:ins w:id="14533" w:author="Author">
              <w:r w:rsidRPr="00D016EC">
                <w:t xml:space="preserve">0.59 </w:t>
              </w:r>
            </w:ins>
          </w:p>
        </w:tc>
        <w:tc>
          <w:tcPr>
            <w:tcW w:w="400" w:type="dxa"/>
            <w:noWrap/>
            <w:vAlign w:val="bottom"/>
            <w:hideMark/>
          </w:tcPr>
          <w:p w14:paraId="05A3F3D6" w14:textId="77777777" w:rsidR="00C50A95" w:rsidRPr="00D016EC" w:rsidRDefault="00C50A95" w:rsidP="00416506">
            <w:pPr>
              <w:pStyle w:val="tabletext11"/>
              <w:jc w:val="center"/>
              <w:rPr>
                <w:ins w:id="14534" w:author="Author"/>
              </w:rPr>
            </w:pPr>
            <w:ins w:id="14535" w:author="Author">
              <w:r w:rsidRPr="00D016EC">
                <w:t xml:space="preserve">0.58 </w:t>
              </w:r>
            </w:ins>
          </w:p>
        </w:tc>
        <w:tc>
          <w:tcPr>
            <w:tcW w:w="440" w:type="dxa"/>
            <w:noWrap/>
            <w:vAlign w:val="bottom"/>
            <w:hideMark/>
          </w:tcPr>
          <w:p w14:paraId="7DCE155B" w14:textId="77777777" w:rsidR="00C50A95" w:rsidRPr="00D016EC" w:rsidRDefault="00C50A95" w:rsidP="00416506">
            <w:pPr>
              <w:pStyle w:val="tabletext11"/>
              <w:jc w:val="center"/>
              <w:rPr>
                <w:ins w:id="14536" w:author="Author"/>
              </w:rPr>
            </w:pPr>
            <w:ins w:id="14537" w:author="Author">
              <w:r w:rsidRPr="00D016EC">
                <w:t xml:space="preserve">0.56 </w:t>
              </w:r>
            </w:ins>
          </w:p>
        </w:tc>
        <w:tc>
          <w:tcPr>
            <w:tcW w:w="400" w:type="dxa"/>
            <w:noWrap/>
            <w:vAlign w:val="bottom"/>
            <w:hideMark/>
          </w:tcPr>
          <w:p w14:paraId="6616423C" w14:textId="77777777" w:rsidR="00C50A95" w:rsidRPr="00D016EC" w:rsidRDefault="00C50A95" w:rsidP="00416506">
            <w:pPr>
              <w:pStyle w:val="tabletext11"/>
              <w:jc w:val="center"/>
              <w:rPr>
                <w:ins w:id="14538" w:author="Author"/>
              </w:rPr>
            </w:pPr>
            <w:ins w:id="14539" w:author="Author">
              <w:r w:rsidRPr="00D016EC">
                <w:t xml:space="preserve">0.54 </w:t>
              </w:r>
            </w:ins>
          </w:p>
        </w:tc>
        <w:tc>
          <w:tcPr>
            <w:tcW w:w="400" w:type="dxa"/>
            <w:noWrap/>
            <w:vAlign w:val="bottom"/>
            <w:hideMark/>
          </w:tcPr>
          <w:p w14:paraId="7EF7F380" w14:textId="77777777" w:rsidR="00C50A95" w:rsidRPr="00D016EC" w:rsidRDefault="00C50A95" w:rsidP="00416506">
            <w:pPr>
              <w:pStyle w:val="tabletext11"/>
              <w:jc w:val="center"/>
              <w:rPr>
                <w:ins w:id="14540" w:author="Author"/>
              </w:rPr>
            </w:pPr>
            <w:ins w:id="14541" w:author="Author">
              <w:r w:rsidRPr="00D016EC">
                <w:t xml:space="preserve">0.53 </w:t>
              </w:r>
            </w:ins>
          </w:p>
        </w:tc>
        <w:tc>
          <w:tcPr>
            <w:tcW w:w="400" w:type="dxa"/>
            <w:noWrap/>
            <w:vAlign w:val="bottom"/>
            <w:hideMark/>
          </w:tcPr>
          <w:p w14:paraId="0945716F" w14:textId="77777777" w:rsidR="00C50A95" w:rsidRPr="00D016EC" w:rsidRDefault="00C50A95" w:rsidP="00416506">
            <w:pPr>
              <w:pStyle w:val="tabletext11"/>
              <w:jc w:val="center"/>
              <w:rPr>
                <w:ins w:id="14542" w:author="Author"/>
              </w:rPr>
            </w:pPr>
            <w:ins w:id="14543" w:author="Author">
              <w:r w:rsidRPr="00D016EC">
                <w:t xml:space="preserve">0.51 </w:t>
              </w:r>
            </w:ins>
          </w:p>
        </w:tc>
        <w:tc>
          <w:tcPr>
            <w:tcW w:w="400" w:type="dxa"/>
            <w:noWrap/>
            <w:vAlign w:val="bottom"/>
            <w:hideMark/>
          </w:tcPr>
          <w:p w14:paraId="481D7395" w14:textId="77777777" w:rsidR="00C50A95" w:rsidRPr="00D016EC" w:rsidRDefault="00C50A95" w:rsidP="00416506">
            <w:pPr>
              <w:pStyle w:val="tabletext11"/>
              <w:jc w:val="center"/>
              <w:rPr>
                <w:ins w:id="14544" w:author="Author"/>
              </w:rPr>
            </w:pPr>
            <w:ins w:id="14545" w:author="Author">
              <w:r w:rsidRPr="00D016EC">
                <w:t xml:space="preserve">0.50 </w:t>
              </w:r>
            </w:ins>
          </w:p>
        </w:tc>
        <w:tc>
          <w:tcPr>
            <w:tcW w:w="460" w:type="dxa"/>
            <w:noWrap/>
            <w:vAlign w:val="bottom"/>
            <w:hideMark/>
          </w:tcPr>
          <w:p w14:paraId="2CE8072D" w14:textId="77777777" w:rsidR="00C50A95" w:rsidRPr="00D016EC" w:rsidRDefault="00C50A95" w:rsidP="00416506">
            <w:pPr>
              <w:pStyle w:val="tabletext11"/>
              <w:jc w:val="center"/>
              <w:rPr>
                <w:ins w:id="14546" w:author="Author"/>
              </w:rPr>
            </w:pPr>
            <w:ins w:id="14547" w:author="Author">
              <w:r w:rsidRPr="00D016EC">
                <w:t xml:space="preserve">0.48 </w:t>
              </w:r>
            </w:ins>
          </w:p>
        </w:tc>
      </w:tr>
      <w:tr w:rsidR="00C50A95" w:rsidRPr="00D016EC" w14:paraId="24644F11" w14:textId="77777777" w:rsidTr="00416506">
        <w:trPr>
          <w:trHeight w:val="190"/>
          <w:ins w:id="14548" w:author="Author"/>
        </w:trPr>
        <w:tc>
          <w:tcPr>
            <w:tcW w:w="200" w:type="dxa"/>
            <w:tcBorders>
              <w:right w:val="nil"/>
            </w:tcBorders>
            <w:vAlign w:val="bottom"/>
          </w:tcPr>
          <w:p w14:paraId="21AD7F07" w14:textId="77777777" w:rsidR="00C50A95" w:rsidRPr="00D016EC" w:rsidRDefault="00C50A95" w:rsidP="00416506">
            <w:pPr>
              <w:pStyle w:val="tabletext11"/>
              <w:jc w:val="right"/>
              <w:rPr>
                <w:ins w:id="14549" w:author="Author"/>
              </w:rPr>
            </w:pPr>
          </w:p>
        </w:tc>
        <w:tc>
          <w:tcPr>
            <w:tcW w:w="1580" w:type="dxa"/>
            <w:tcBorders>
              <w:left w:val="nil"/>
            </w:tcBorders>
            <w:vAlign w:val="bottom"/>
            <w:hideMark/>
          </w:tcPr>
          <w:p w14:paraId="17EEE5B8" w14:textId="77777777" w:rsidR="00C50A95" w:rsidRPr="00D016EC" w:rsidRDefault="00C50A95" w:rsidP="00416506">
            <w:pPr>
              <w:pStyle w:val="tabletext11"/>
              <w:tabs>
                <w:tab w:val="decimal" w:pos="640"/>
              </w:tabs>
              <w:rPr>
                <w:ins w:id="14550" w:author="Author"/>
              </w:rPr>
            </w:pPr>
            <w:ins w:id="14551" w:author="Author">
              <w:r w:rsidRPr="00D016EC">
                <w:t>115,000 to 129,999</w:t>
              </w:r>
            </w:ins>
          </w:p>
        </w:tc>
        <w:tc>
          <w:tcPr>
            <w:tcW w:w="680" w:type="dxa"/>
            <w:noWrap/>
            <w:vAlign w:val="bottom"/>
            <w:hideMark/>
          </w:tcPr>
          <w:p w14:paraId="42EF83D5" w14:textId="77777777" w:rsidR="00C50A95" w:rsidRPr="00D016EC" w:rsidRDefault="00C50A95" w:rsidP="00416506">
            <w:pPr>
              <w:pStyle w:val="tabletext11"/>
              <w:jc w:val="center"/>
              <w:rPr>
                <w:ins w:id="14552" w:author="Author"/>
              </w:rPr>
            </w:pPr>
            <w:ins w:id="14553" w:author="Author">
              <w:r w:rsidRPr="00D016EC">
                <w:t xml:space="preserve">1.58 </w:t>
              </w:r>
            </w:ins>
          </w:p>
        </w:tc>
        <w:tc>
          <w:tcPr>
            <w:tcW w:w="900" w:type="dxa"/>
            <w:noWrap/>
            <w:vAlign w:val="bottom"/>
            <w:hideMark/>
          </w:tcPr>
          <w:p w14:paraId="79A160DC" w14:textId="77777777" w:rsidR="00C50A95" w:rsidRPr="00D016EC" w:rsidRDefault="00C50A95" w:rsidP="00416506">
            <w:pPr>
              <w:pStyle w:val="tabletext11"/>
              <w:jc w:val="center"/>
              <w:rPr>
                <w:ins w:id="14554" w:author="Author"/>
              </w:rPr>
            </w:pPr>
            <w:ins w:id="14555" w:author="Author">
              <w:r w:rsidRPr="00D016EC">
                <w:t xml:space="preserve">1.58 </w:t>
              </w:r>
            </w:ins>
          </w:p>
        </w:tc>
        <w:tc>
          <w:tcPr>
            <w:tcW w:w="400" w:type="dxa"/>
            <w:noWrap/>
            <w:vAlign w:val="bottom"/>
            <w:hideMark/>
          </w:tcPr>
          <w:p w14:paraId="3F0DD9FF" w14:textId="77777777" w:rsidR="00C50A95" w:rsidRPr="00D016EC" w:rsidRDefault="00C50A95" w:rsidP="00416506">
            <w:pPr>
              <w:pStyle w:val="tabletext11"/>
              <w:jc w:val="center"/>
              <w:rPr>
                <w:ins w:id="14556" w:author="Author"/>
              </w:rPr>
            </w:pPr>
            <w:ins w:id="14557" w:author="Author">
              <w:r w:rsidRPr="00D016EC">
                <w:t xml:space="preserve">1.45 </w:t>
              </w:r>
            </w:ins>
          </w:p>
        </w:tc>
        <w:tc>
          <w:tcPr>
            <w:tcW w:w="400" w:type="dxa"/>
            <w:noWrap/>
            <w:vAlign w:val="bottom"/>
            <w:hideMark/>
          </w:tcPr>
          <w:p w14:paraId="1170F211" w14:textId="77777777" w:rsidR="00C50A95" w:rsidRPr="00D016EC" w:rsidRDefault="00C50A95" w:rsidP="00416506">
            <w:pPr>
              <w:pStyle w:val="tabletext11"/>
              <w:jc w:val="center"/>
              <w:rPr>
                <w:ins w:id="14558" w:author="Author"/>
              </w:rPr>
            </w:pPr>
            <w:ins w:id="14559" w:author="Author">
              <w:r w:rsidRPr="00D016EC">
                <w:t xml:space="preserve">1.37 </w:t>
              </w:r>
            </w:ins>
          </w:p>
        </w:tc>
        <w:tc>
          <w:tcPr>
            <w:tcW w:w="400" w:type="dxa"/>
            <w:noWrap/>
            <w:vAlign w:val="bottom"/>
            <w:hideMark/>
          </w:tcPr>
          <w:p w14:paraId="35033544" w14:textId="77777777" w:rsidR="00C50A95" w:rsidRPr="00D016EC" w:rsidRDefault="00C50A95" w:rsidP="00416506">
            <w:pPr>
              <w:pStyle w:val="tabletext11"/>
              <w:jc w:val="center"/>
              <w:rPr>
                <w:ins w:id="14560" w:author="Author"/>
              </w:rPr>
            </w:pPr>
            <w:ins w:id="14561" w:author="Author">
              <w:r w:rsidRPr="00D016EC">
                <w:t xml:space="preserve">1.26 </w:t>
              </w:r>
            </w:ins>
          </w:p>
        </w:tc>
        <w:tc>
          <w:tcPr>
            <w:tcW w:w="400" w:type="dxa"/>
            <w:noWrap/>
            <w:vAlign w:val="bottom"/>
            <w:hideMark/>
          </w:tcPr>
          <w:p w14:paraId="571F494B" w14:textId="77777777" w:rsidR="00C50A95" w:rsidRPr="00D016EC" w:rsidRDefault="00C50A95" w:rsidP="00416506">
            <w:pPr>
              <w:pStyle w:val="tabletext11"/>
              <w:jc w:val="center"/>
              <w:rPr>
                <w:ins w:id="14562" w:author="Author"/>
              </w:rPr>
            </w:pPr>
            <w:ins w:id="14563" w:author="Author">
              <w:r w:rsidRPr="00D016EC">
                <w:t xml:space="preserve">1.12 </w:t>
              </w:r>
            </w:ins>
          </w:p>
        </w:tc>
        <w:tc>
          <w:tcPr>
            <w:tcW w:w="400" w:type="dxa"/>
            <w:noWrap/>
            <w:vAlign w:val="bottom"/>
            <w:hideMark/>
          </w:tcPr>
          <w:p w14:paraId="664BA90C" w14:textId="77777777" w:rsidR="00C50A95" w:rsidRPr="00D016EC" w:rsidRDefault="00C50A95" w:rsidP="00416506">
            <w:pPr>
              <w:pStyle w:val="tabletext11"/>
              <w:jc w:val="center"/>
              <w:rPr>
                <w:ins w:id="14564" w:author="Author"/>
              </w:rPr>
            </w:pPr>
            <w:ins w:id="14565" w:author="Author">
              <w:r w:rsidRPr="00D016EC">
                <w:t xml:space="preserve">1.09 </w:t>
              </w:r>
            </w:ins>
          </w:p>
        </w:tc>
        <w:tc>
          <w:tcPr>
            <w:tcW w:w="400" w:type="dxa"/>
            <w:noWrap/>
            <w:vAlign w:val="bottom"/>
            <w:hideMark/>
          </w:tcPr>
          <w:p w14:paraId="7FA11349" w14:textId="77777777" w:rsidR="00C50A95" w:rsidRPr="00D016EC" w:rsidRDefault="00C50A95" w:rsidP="00416506">
            <w:pPr>
              <w:pStyle w:val="tabletext11"/>
              <w:jc w:val="center"/>
              <w:rPr>
                <w:ins w:id="14566" w:author="Author"/>
              </w:rPr>
            </w:pPr>
            <w:ins w:id="14567" w:author="Author">
              <w:r w:rsidRPr="00D016EC">
                <w:t xml:space="preserve">1.03 </w:t>
              </w:r>
            </w:ins>
          </w:p>
        </w:tc>
        <w:tc>
          <w:tcPr>
            <w:tcW w:w="400" w:type="dxa"/>
            <w:noWrap/>
            <w:vAlign w:val="bottom"/>
            <w:hideMark/>
          </w:tcPr>
          <w:p w14:paraId="616DE73B" w14:textId="77777777" w:rsidR="00C50A95" w:rsidRPr="00D016EC" w:rsidRDefault="00C50A95" w:rsidP="00416506">
            <w:pPr>
              <w:pStyle w:val="tabletext11"/>
              <w:jc w:val="center"/>
              <w:rPr>
                <w:ins w:id="14568" w:author="Author"/>
              </w:rPr>
            </w:pPr>
            <w:ins w:id="14569" w:author="Author">
              <w:r w:rsidRPr="00D016EC">
                <w:t xml:space="preserve">0.98 </w:t>
              </w:r>
            </w:ins>
          </w:p>
        </w:tc>
        <w:tc>
          <w:tcPr>
            <w:tcW w:w="400" w:type="dxa"/>
            <w:noWrap/>
            <w:vAlign w:val="bottom"/>
            <w:hideMark/>
          </w:tcPr>
          <w:p w14:paraId="504CAB42" w14:textId="77777777" w:rsidR="00C50A95" w:rsidRPr="00D016EC" w:rsidRDefault="00C50A95" w:rsidP="00416506">
            <w:pPr>
              <w:pStyle w:val="tabletext11"/>
              <w:jc w:val="center"/>
              <w:rPr>
                <w:ins w:id="14570" w:author="Author"/>
              </w:rPr>
            </w:pPr>
            <w:ins w:id="14571" w:author="Author">
              <w:r w:rsidRPr="00D016EC">
                <w:t xml:space="preserve">0.95 </w:t>
              </w:r>
            </w:ins>
          </w:p>
        </w:tc>
        <w:tc>
          <w:tcPr>
            <w:tcW w:w="400" w:type="dxa"/>
            <w:noWrap/>
            <w:vAlign w:val="bottom"/>
            <w:hideMark/>
          </w:tcPr>
          <w:p w14:paraId="2852E13D" w14:textId="77777777" w:rsidR="00C50A95" w:rsidRPr="00D016EC" w:rsidRDefault="00C50A95" w:rsidP="00416506">
            <w:pPr>
              <w:pStyle w:val="tabletext11"/>
              <w:jc w:val="center"/>
              <w:rPr>
                <w:ins w:id="14572" w:author="Author"/>
              </w:rPr>
            </w:pPr>
            <w:ins w:id="14573" w:author="Author">
              <w:r w:rsidRPr="00D016EC">
                <w:t xml:space="preserve">0.86 </w:t>
              </w:r>
            </w:ins>
          </w:p>
        </w:tc>
        <w:tc>
          <w:tcPr>
            <w:tcW w:w="400" w:type="dxa"/>
            <w:noWrap/>
            <w:vAlign w:val="bottom"/>
            <w:hideMark/>
          </w:tcPr>
          <w:p w14:paraId="0E97A7F9" w14:textId="77777777" w:rsidR="00C50A95" w:rsidRPr="00D016EC" w:rsidRDefault="00C50A95" w:rsidP="00416506">
            <w:pPr>
              <w:pStyle w:val="tabletext11"/>
              <w:jc w:val="center"/>
              <w:rPr>
                <w:ins w:id="14574" w:author="Author"/>
              </w:rPr>
            </w:pPr>
            <w:ins w:id="14575" w:author="Author">
              <w:r w:rsidRPr="00D016EC">
                <w:t xml:space="preserve">0.85 </w:t>
              </w:r>
            </w:ins>
          </w:p>
        </w:tc>
        <w:tc>
          <w:tcPr>
            <w:tcW w:w="400" w:type="dxa"/>
            <w:noWrap/>
            <w:vAlign w:val="bottom"/>
            <w:hideMark/>
          </w:tcPr>
          <w:p w14:paraId="6B13A185" w14:textId="77777777" w:rsidR="00C50A95" w:rsidRPr="00D016EC" w:rsidRDefault="00C50A95" w:rsidP="00416506">
            <w:pPr>
              <w:pStyle w:val="tabletext11"/>
              <w:jc w:val="center"/>
              <w:rPr>
                <w:ins w:id="14576" w:author="Author"/>
              </w:rPr>
            </w:pPr>
            <w:ins w:id="14577" w:author="Author">
              <w:r w:rsidRPr="00D016EC">
                <w:t xml:space="preserve">0.83 </w:t>
              </w:r>
            </w:ins>
          </w:p>
        </w:tc>
        <w:tc>
          <w:tcPr>
            <w:tcW w:w="400" w:type="dxa"/>
            <w:noWrap/>
            <w:vAlign w:val="bottom"/>
            <w:hideMark/>
          </w:tcPr>
          <w:p w14:paraId="6B284FA5" w14:textId="77777777" w:rsidR="00C50A95" w:rsidRPr="00D016EC" w:rsidRDefault="00C50A95" w:rsidP="00416506">
            <w:pPr>
              <w:pStyle w:val="tabletext11"/>
              <w:jc w:val="center"/>
              <w:rPr>
                <w:ins w:id="14578" w:author="Author"/>
              </w:rPr>
            </w:pPr>
            <w:ins w:id="14579" w:author="Author">
              <w:r w:rsidRPr="00D016EC">
                <w:t xml:space="preserve">0.81 </w:t>
              </w:r>
            </w:ins>
          </w:p>
        </w:tc>
        <w:tc>
          <w:tcPr>
            <w:tcW w:w="400" w:type="dxa"/>
            <w:noWrap/>
            <w:vAlign w:val="bottom"/>
            <w:hideMark/>
          </w:tcPr>
          <w:p w14:paraId="04844F2D" w14:textId="77777777" w:rsidR="00C50A95" w:rsidRPr="00D016EC" w:rsidRDefault="00C50A95" w:rsidP="00416506">
            <w:pPr>
              <w:pStyle w:val="tabletext11"/>
              <w:jc w:val="center"/>
              <w:rPr>
                <w:ins w:id="14580" w:author="Author"/>
              </w:rPr>
            </w:pPr>
            <w:ins w:id="14581" w:author="Author">
              <w:r w:rsidRPr="00D016EC">
                <w:t xml:space="preserve">0.80 </w:t>
              </w:r>
            </w:ins>
          </w:p>
        </w:tc>
        <w:tc>
          <w:tcPr>
            <w:tcW w:w="400" w:type="dxa"/>
            <w:noWrap/>
            <w:vAlign w:val="bottom"/>
            <w:hideMark/>
          </w:tcPr>
          <w:p w14:paraId="62DE29EB" w14:textId="77777777" w:rsidR="00C50A95" w:rsidRPr="00D016EC" w:rsidRDefault="00C50A95" w:rsidP="00416506">
            <w:pPr>
              <w:pStyle w:val="tabletext11"/>
              <w:jc w:val="center"/>
              <w:rPr>
                <w:ins w:id="14582" w:author="Author"/>
              </w:rPr>
            </w:pPr>
            <w:ins w:id="14583" w:author="Author">
              <w:r w:rsidRPr="00D016EC">
                <w:t xml:space="preserve">0.78 </w:t>
              </w:r>
            </w:ins>
          </w:p>
        </w:tc>
        <w:tc>
          <w:tcPr>
            <w:tcW w:w="400" w:type="dxa"/>
            <w:noWrap/>
            <w:vAlign w:val="bottom"/>
            <w:hideMark/>
          </w:tcPr>
          <w:p w14:paraId="7FFAFB87" w14:textId="77777777" w:rsidR="00C50A95" w:rsidRPr="00D016EC" w:rsidRDefault="00C50A95" w:rsidP="00416506">
            <w:pPr>
              <w:pStyle w:val="tabletext11"/>
              <w:jc w:val="center"/>
              <w:rPr>
                <w:ins w:id="14584" w:author="Author"/>
              </w:rPr>
            </w:pPr>
            <w:ins w:id="14585" w:author="Author">
              <w:r w:rsidRPr="00D016EC">
                <w:t xml:space="preserve">0.76 </w:t>
              </w:r>
            </w:ins>
          </w:p>
        </w:tc>
        <w:tc>
          <w:tcPr>
            <w:tcW w:w="400" w:type="dxa"/>
            <w:noWrap/>
            <w:vAlign w:val="bottom"/>
            <w:hideMark/>
          </w:tcPr>
          <w:p w14:paraId="5A905E1B" w14:textId="77777777" w:rsidR="00C50A95" w:rsidRPr="00D016EC" w:rsidRDefault="00C50A95" w:rsidP="00416506">
            <w:pPr>
              <w:pStyle w:val="tabletext11"/>
              <w:jc w:val="center"/>
              <w:rPr>
                <w:ins w:id="14586" w:author="Author"/>
              </w:rPr>
            </w:pPr>
            <w:ins w:id="14587" w:author="Author">
              <w:r w:rsidRPr="00D016EC">
                <w:t xml:space="preserve">0.75 </w:t>
              </w:r>
            </w:ins>
          </w:p>
        </w:tc>
        <w:tc>
          <w:tcPr>
            <w:tcW w:w="400" w:type="dxa"/>
            <w:noWrap/>
            <w:vAlign w:val="bottom"/>
            <w:hideMark/>
          </w:tcPr>
          <w:p w14:paraId="6F771995" w14:textId="77777777" w:rsidR="00C50A95" w:rsidRPr="00D016EC" w:rsidRDefault="00C50A95" w:rsidP="00416506">
            <w:pPr>
              <w:pStyle w:val="tabletext11"/>
              <w:jc w:val="center"/>
              <w:rPr>
                <w:ins w:id="14588" w:author="Author"/>
              </w:rPr>
            </w:pPr>
            <w:ins w:id="14589" w:author="Author">
              <w:r w:rsidRPr="00D016EC">
                <w:t xml:space="preserve">0.73 </w:t>
              </w:r>
            </w:ins>
          </w:p>
        </w:tc>
        <w:tc>
          <w:tcPr>
            <w:tcW w:w="400" w:type="dxa"/>
            <w:noWrap/>
            <w:vAlign w:val="bottom"/>
            <w:hideMark/>
          </w:tcPr>
          <w:p w14:paraId="471D58EC" w14:textId="77777777" w:rsidR="00C50A95" w:rsidRPr="00D016EC" w:rsidRDefault="00C50A95" w:rsidP="00416506">
            <w:pPr>
              <w:pStyle w:val="tabletext11"/>
              <w:jc w:val="center"/>
              <w:rPr>
                <w:ins w:id="14590" w:author="Author"/>
              </w:rPr>
            </w:pPr>
            <w:ins w:id="14591" w:author="Author">
              <w:r w:rsidRPr="00D016EC">
                <w:t xml:space="preserve">0.72 </w:t>
              </w:r>
            </w:ins>
          </w:p>
        </w:tc>
        <w:tc>
          <w:tcPr>
            <w:tcW w:w="400" w:type="dxa"/>
            <w:noWrap/>
            <w:vAlign w:val="bottom"/>
            <w:hideMark/>
          </w:tcPr>
          <w:p w14:paraId="4BE92FDF" w14:textId="77777777" w:rsidR="00C50A95" w:rsidRPr="00D016EC" w:rsidRDefault="00C50A95" w:rsidP="00416506">
            <w:pPr>
              <w:pStyle w:val="tabletext11"/>
              <w:jc w:val="center"/>
              <w:rPr>
                <w:ins w:id="14592" w:author="Author"/>
              </w:rPr>
            </w:pPr>
            <w:ins w:id="14593" w:author="Author">
              <w:r w:rsidRPr="00D016EC">
                <w:t xml:space="preserve">0.71 </w:t>
              </w:r>
            </w:ins>
          </w:p>
        </w:tc>
        <w:tc>
          <w:tcPr>
            <w:tcW w:w="400" w:type="dxa"/>
            <w:noWrap/>
            <w:vAlign w:val="bottom"/>
            <w:hideMark/>
          </w:tcPr>
          <w:p w14:paraId="4BDE6B8E" w14:textId="77777777" w:rsidR="00C50A95" w:rsidRPr="00D016EC" w:rsidRDefault="00C50A95" w:rsidP="00416506">
            <w:pPr>
              <w:pStyle w:val="tabletext11"/>
              <w:jc w:val="center"/>
              <w:rPr>
                <w:ins w:id="14594" w:author="Author"/>
              </w:rPr>
            </w:pPr>
            <w:ins w:id="14595" w:author="Author">
              <w:r w:rsidRPr="00D016EC">
                <w:t xml:space="preserve">0.69 </w:t>
              </w:r>
            </w:ins>
          </w:p>
        </w:tc>
        <w:tc>
          <w:tcPr>
            <w:tcW w:w="440" w:type="dxa"/>
            <w:noWrap/>
            <w:vAlign w:val="bottom"/>
            <w:hideMark/>
          </w:tcPr>
          <w:p w14:paraId="2ED115DB" w14:textId="77777777" w:rsidR="00C50A95" w:rsidRPr="00D016EC" w:rsidRDefault="00C50A95" w:rsidP="00416506">
            <w:pPr>
              <w:pStyle w:val="tabletext11"/>
              <w:jc w:val="center"/>
              <w:rPr>
                <w:ins w:id="14596" w:author="Author"/>
              </w:rPr>
            </w:pPr>
            <w:ins w:id="14597" w:author="Author">
              <w:r w:rsidRPr="00D016EC">
                <w:t xml:space="preserve">0.68 </w:t>
              </w:r>
            </w:ins>
          </w:p>
        </w:tc>
        <w:tc>
          <w:tcPr>
            <w:tcW w:w="400" w:type="dxa"/>
            <w:noWrap/>
            <w:vAlign w:val="bottom"/>
            <w:hideMark/>
          </w:tcPr>
          <w:p w14:paraId="26404249" w14:textId="77777777" w:rsidR="00C50A95" w:rsidRPr="00D016EC" w:rsidRDefault="00C50A95" w:rsidP="00416506">
            <w:pPr>
              <w:pStyle w:val="tabletext11"/>
              <w:jc w:val="center"/>
              <w:rPr>
                <w:ins w:id="14598" w:author="Author"/>
              </w:rPr>
            </w:pPr>
            <w:ins w:id="14599" w:author="Author">
              <w:r w:rsidRPr="00D016EC">
                <w:t xml:space="preserve">0.66 </w:t>
              </w:r>
            </w:ins>
          </w:p>
        </w:tc>
        <w:tc>
          <w:tcPr>
            <w:tcW w:w="400" w:type="dxa"/>
            <w:noWrap/>
            <w:vAlign w:val="bottom"/>
            <w:hideMark/>
          </w:tcPr>
          <w:p w14:paraId="0A3BA830" w14:textId="77777777" w:rsidR="00C50A95" w:rsidRPr="00D016EC" w:rsidRDefault="00C50A95" w:rsidP="00416506">
            <w:pPr>
              <w:pStyle w:val="tabletext11"/>
              <w:jc w:val="center"/>
              <w:rPr>
                <w:ins w:id="14600" w:author="Author"/>
              </w:rPr>
            </w:pPr>
            <w:ins w:id="14601" w:author="Author">
              <w:r w:rsidRPr="00D016EC">
                <w:t xml:space="preserve">0.65 </w:t>
              </w:r>
            </w:ins>
          </w:p>
        </w:tc>
        <w:tc>
          <w:tcPr>
            <w:tcW w:w="400" w:type="dxa"/>
            <w:noWrap/>
            <w:vAlign w:val="bottom"/>
            <w:hideMark/>
          </w:tcPr>
          <w:p w14:paraId="2DAFFFB9" w14:textId="77777777" w:rsidR="00C50A95" w:rsidRPr="00D016EC" w:rsidRDefault="00C50A95" w:rsidP="00416506">
            <w:pPr>
              <w:pStyle w:val="tabletext11"/>
              <w:jc w:val="center"/>
              <w:rPr>
                <w:ins w:id="14602" w:author="Author"/>
              </w:rPr>
            </w:pPr>
            <w:ins w:id="14603" w:author="Author">
              <w:r w:rsidRPr="00D016EC">
                <w:t xml:space="preserve">0.64 </w:t>
              </w:r>
            </w:ins>
          </w:p>
        </w:tc>
        <w:tc>
          <w:tcPr>
            <w:tcW w:w="400" w:type="dxa"/>
            <w:noWrap/>
            <w:vAlign w:val="bottom"/>
            <w:hideMark/>
          </w:tcPr>
          <w:p w14:paraId="53F21E38" w14:textId="77777777" w:rsidR="00C50A95" w:rsidRPr="00D016EC" w:rsidRDefault="00C50A95" w:rsidP="00416506">
            <w:pPr>
              <w:pStyle w:val="tabletext11"/>
              <w:jc w:val="center"/>
              <w:rPr>
                <w:ins w:id="14604" w:author="Author"/>
              </w:rPr>
            </w:pPr>
            <w:ins w:id="14605" w:author="Author">
              <w:r w:rsidRPr="00D016EC">
                <w:t xml:space="preserve">0.62 </w:t>
              </w:r>
            </w:ins>
          </w:p>
        </w:tc>
        <w:tc>
          <w:tcPr>
            <w:tcW w:w="460" w:type="dxa"/>
            <w:noWrap/>
            <w:vAlign w:val="bottom"/>
            <w:hideMark/>
          </w:tcPr>
          <w:p w14:paraId="0A7E2529" w14:textId="77777777" w:rsidR="00C50A95" w:rsidRPr="00D016EC" w:rsidRDefault="00C50A95" w:rsidP="00416506">
            <w:pPr>
              <w:pStyle w:val="tabletext11"/>
              <w:jc w:val="center"/>
              <w:rPr>
                <w:ins w:id="14606" w:author="Author"/>
              </w:rPr>
            </w:pPr>
            <w:ins w:id="14607" w:author="Author">
              <w:r w:rsidRPr="00D016EC">
                <w:t xml:space="preserve">0.61 </w:t>
              </w:r>
            </w:ins>
          </w:p>
        </w:tc>
      </w:tr>
      <w:tr w:rsidR="00C50A95" w:rsidRPr="00D016EC" w14:paraId="6718BBB7" w14:textId="77777777" w:rsidTr="00416506">
        <w:trPr>
          <w:trHeight w:val="190"/>
          <w:ins w:id="14608" w:author="Author"/>
        </w:trPr>
        <w:tc>
          <w:tcPr>
            <w:tcW w:w="200" w:type="dxa"/>
            <w:tcBorders>
              <w:right w:val="nil"/>
            </w:tcBorders>
            <w:vAlign w:val="bottom"/>
          </w:tcPr>
          <w:p w14:paraId="373A095B" w14:textId="77777777" w:rsidR="00C50A95" w:rsidRPr="00D016EC" w:rsidRDefault="00C50A95" w:rsidP="00416506">
            <w:pPr>
              <w:pStyle w:val="tabletext11"/>
              <w:jc w:val="right"/>
              <w:rPr>
                <w:ins w:id="14609" w:author="Author"/>
              </w:rPr>
            </w:pPr>
          </w:p>
        </w:tc>
        <w:tc>
          <w:tcPr>
            <w:tcW w:w="1580" w:type="dxa"/>
            <w:tcBorders>
              <w:left w:val="nil"/>
            </w:tcBorders>
            <w:vAlign w:val="bottom"/>
            <w:hideMark/>
          </w:tcPr>
          <w:p w14:paraId="4885BB27" w14:textId="77777777" w:rsidR="00C50A95" w:rsidRPr="00D016EC" w:rsidRDefault="00C50A95" w:rsidP="00416506">
            <w:pPr>
              <w:pStyle w:val="tabletext11"/>
              <w:tabs>
                <w:tab w:val="decimal" w:pos="640"/>
              </w:tabs>
              <w:rPr>
                <w:ins w:id="14610" w:author="Author"/>
              </w:rPr>
            </w:pPr>
            <w:ins w:id="14611" w:author="Author">
              <w:r w:rsidRPr="00D016EC">
                <w:t>130,000 to 149,999</w:t>
              </w:r>
            </w:ins>
          </w:p>
        </w:tc>
        <w:tc>
          <w:tcPr>
            <w:tcW w:w="680" w:type="dxa"/>
            <w:noWrap/>
            <w:vAlign w:val="bottom"/>
            <w:hideMark/>
          </w:tcPr>
          <w:p w14:paraId="4D69B1DE" w14:textId="77777777" w:rsidR="00C50A95" w:rsidRPr="00D016EC" w:rsidRDefault="00C50A95" w:rsidP="00416506">
            <w:pPr>
              <w:pStyle w:val="tabletext11"/>
              <w:jc w:val="center"/>
              <w:rPr>
                <w:ins w:id="14612" w:author="Author"/>
              </w:rPr>
            </w:pPr>
            <w:ins w:id="14613" w:author="Author">
              <w:r w:rsidRPr="00D016EC">
                <w:t xml:space="preserve">1.64 </w:t>
              </w:r>
            </w:ins>
          </w:p>
        </w:tc>
        <w:tc>
          <w:tcPr>
            <w:tcW w:w="900" w:type="dxa"/>
            <w:noWrap/>
            <w:vAlign w:val="bottom"/>
            <w:hideMark/>
          </w:tcPr>
          <w:p w14:paraId="6AD95E4C" w14:textId="77777777" w:rsidR="00C50A95" w:rsidRPr="00D016EC" w:rsidRDefault="00C50A95" w:rsidP="00416506">
            <w:pPr>
              <w:pStyle w:val="tabletext11"/>
              <w:jc w:val="center"/>
              <w:rPr>
                <w:ins w:id="14614" w:author="Author"/>
              </w:rPr>
            </w:pPr>
            <w:ins w:id="14615" w:author="Author">
              <w:r w:rsidRPr="00D016EC">
                <w:t xml:space="preserve">1.64 </w:t>
              </w:r>
            </w:ins>
          </w:p>
        </w:tc>
        <w:tc>
          <w:tcPr>
            <w:tcW w:w="400" w:type="dxa"/>
            <w:noWrap/>
            <w:vAlign w:val="bottom"/>
            <w:hideMark/>
          </w:tcPr>
          <w:p w14:paraId="300382D8" w14:textId="77777777" w:rsidR="00C50A95" w:rsidRPr="00D016EC" w:rsidRDefault="00C50A95" w:rsidP="00416506">
            <w:pPr>
              <w:pStyle w:val="tabletext11"/>
              <w:jc w:val="center"/>
              <w:rPr>
                <w:ins w:id="14616" w:author="Author"/>
              </w:rPr>
            </w:pPr>
            <w:ins w:id="14617" w:author="Author">
              <w:r w:rsidRPr="00D016EC">
                <w:t xml:space="preserve">1.51 </w:t>
              </w:r>
            </w:ins>
          </w:p>
        </w:tc>
        <w:tc>
          <w:tcPr>
            <w:tcW w:w="400" w:type="dxa"/>
            <w:noWrap/>
            <w:vAlign w:val="bottom"/>
            <w:hideMark/>
          </w:tcPr>
          <w:p w14:paraId="11BF6E6A" w14:textId="77777777" w:rsidR="00C50A95" w:rsidRPr="00D016EC" w:rsidRDefault="00C50A95" w:rsidP="00416506">
            <w:pPr>
              <w:pStyle w:val="tabletext11"/>
              <w:jc w:val="center"/>
              <w:rPr>
                <w:ins w:id="14618" w:author="Author"/>
              </w:rPr>
            </w:pPr>
            <w:ins w:id="14619" w:author="Author">
              <w:r w:rsidRPr="00D016EC">
                <w:t xml:space="preserve">1.42 </w:t>
              </w:r>
            </w:ins>
          </w:p>
        </w:tc>
        <w:tc>
          <w:tcPr>
            <w:tcW w:w="400" w:type="dxa"/>
            <w:noWrap/>
            <w:vAlign w:val="bottom"/>
            <w:hideMark/>
          </w:tcPr>
          <w:p w14:paraId="77FB9918" w14:textId="77777777" w:rsidR="00C50A95" w:rsidRPr="00D016EC" w:rsidRDefault="00C50A95" w:rsidP="00416506">
            <w:pPr>
              <w:pStyle w:val="tabletext11"/>
              <w:jc w:val="center"/>
              <w:rPr>
                <w:ins w:id="14620" w:author="Author"/>
              </w:rPr>
            </w:pPr>
            <w:ins w:id="14621" w:author="Author">
              <w:r w:rsidRPr="00D016EC">
                <w:t xml:space="preserve">1.30 </w:t>
              </w:r>
            </w:ins>
          </w:p>
        </w:tc>
        <w:tc>
          <w:tcPr>
            <w:tcW w:w="400" w:type="dxa"/>
            <w:noWrap/>
            <w:vAlign w:val="bottom"/>
            <w:hideMark/>
          </w:tcPr>
          <w:p w14:paraId="0A2D1D97" w14:textId="77777777" w:rsidR="00C50A95" w:rsidRPr="00D016EC" w:rsidRDefault="00C50A95" w:rsidP="00416506">
            <w:pPr>
              <w:pStyle w:val="tabletext11"/>
              <w:jc w:val="center"/>
              <w:rPr>
                <w:ins w:id="14622" w:author="Author"/>
              </w:rPr>
            </w:pPr>
            <w:ins w:id="14623" w:author="Author">
              <w:r w:rsidRPr="00D016EC">
                <w:t xml:space="preserve">1.17 </w:t>
              </w:r>
            </w:ins>
          </w:p>
        </w:tc>
        <w:tc>
          <w:tcPr>
            <w:tcW w:w="400" w:type="dxa"/>
            <w:noWrap/>
            <w:vAlign w:val="bottom"/>
            <w:hideMark/>
          </w:tcPr>
          <w:p w14:paraId="7FD4E4AC" w14:textId="77777777" w:rsidR="00C50A95" w:rsidRPr="00D016EC" w:rsidRDefault="00C50A95" w:rsidP="00416506">
            <w:pPr>
              <w:pStyle w:val="tabletext11"/>
              <w:jc w:val="center"/>
              <w:rPr>
                <w:ins w:id="14624" w:author="Author"/>
              </w:rPr>
            </w:pPr>
            <w:ins w:id="14625" w:author="Author">
              <w:r w:rsidRPr="00D016EC">
                <w:t xml:space="preserve">1.15 </w:t>
              </w:r>
            </w:ins>
          </w:p>
        </w:tc>
        <w:tc>
          <w:tcPr>
            <w:tcW w:w="400" w:type="dxa"/>
            <w:noWrap/>
            <w:vAlign w:val="bottom"/>
            <w:hideMark/>
          </w:tcPr>
          <w:p w14:paraId="25558AE1" w14:textId="77777777" w:rsidR="00C50A95" w:rsidRPr="00D016EC" w:rsidRDefault="00C50A95" w:rsidP="00416506">
            <w:pPr>
              <w:pStyle w:val="tabletext11"/>
              <w:jc w:val="center"/>
              <w:rPr>
                <w:ins w:id="14626" w:author="Author"/>
              </w:rPr>
            </w:pPr>
            <w:ins w:id="14627" w:author="Author">
              <w:r w:rsidRPr="00D016EC">
                <w:t xml:space="preserve">1.09 </w:t>
              </w:r>
            </w:ins>
          </w:p>
        </w:tc>
        <w:tc>
          <w:tcPr>
            <w:tcW w:w="400" w:type="dxa"/>
            <w:noWrap/>
            <w:vAlign w:val="bottom"/>
            <w:hideMark/>
          </w:tcPr>
          <w:p w14:paraId="5DBD9EE5" w14:textId="77777777" w:rsidR="00C50A95" w:rsidRPr="00D016EC" w:rsidRDefault="00C50A95" w:rsidP="00416506">
            <w:pPr>
              <w:pStyle w:val="tabletext11"/>
              <w:jc w:val="center"/>
              <w:rPr>
                <w:ins w:id="14628" w:author="Author"/>
              </w:rPr>
            </w:pPr>
            <w:ins w:id="14629" w:author="Author">
              <w:r w:rsidRPr="00D016EC">
                <w:t xml:space="preserve">1.04 </w:t>
              </w:r>
            </w:ins>
          </w:p>
        </w:tc>
        <w:tc>
          <w:tcPr>
            <w:tcW w:w="400" w:type="dxa"/>
            <w:noWrap/>
            <w:vAlign w:val="bottom"/>
            <w:hideMark/>
          </w:tcPr>
          <w:p w14:paraId="4E85AA21" w14:textId="77777777" w:rsidR="00C50A95" w:rsidRPr="00D016EC" w:rsidRDefault="00C50A95" w:rsidP="00416506">
            <w:pPr>
              <w:pStyle w:val="tabletext11"/>
              <w:jc w:val="center"/>
              <w:rPr>
                <w:ins w:id="14630" w:author="Author"/>
              </w:rPr>
            </w:pPr>
            <w:ins w:id="14631" w:author="Author">
              <w:r w:rsidRPr="00D016EC">
                <w:t xml:space="preserve">1.02 </w:t>
              </w:r>
            </w:ins>
          </w:p>
        </w:tc>
        <w:tc>
          <w:tcPr>
            <w:tcW w:w="400" w:type="dxa"/>
            <w:noWrap/>
            <w:vAlign w:val="bottom"/>
            <w:hideMark/>
          </w:tcPr>
          <w:p w14:paraId="78DCA640" w14:textId="77777777" w:rsidR="00C50A95" w:rsidRPr="00D016EC" w:rsidRDefault="00C50A95" w:rsidP="00416506">
            <w:pPr>
              <w:pStyle w:val="tabletext11"/>
              <w:jc w:val="center"/>
              <w:rPr>
                <w:ins w:id="14632" w:author="Author"/>
              </w:rPr>
            </w:pPr>
            <w:ins w:id="14633" w:author="Author">
              <w:r w:rsidRPr="00D016EC">
                <w:t xml:space="preserve">0.92 </w:t>
              </w:r>
            </w:ins>
          </w:p>
        </w:tc>
        <w:tc>
          <w:tcPr>
            <w:tcW w:w="400" w:type="dxa"/>
            <w:noWrap/>
            <w:vAlign w:val="bottom"/>
            <w:hideMark/>
          </w:tcPr>
          <w:p w14:paraId="43E2E587" w14:textId="77777777" w:rsidR="00C50A95" w:rsidRPr="00D016EC" w:rsidRDefault="00C50A95" w:rsidP="00416506">
            <w:pPr>
              <w:pStyle w:val="tabletext11"/>
              <w:jc w:val="center"/>
              <w:rPr>
                <w:ins w:id="14634" w:author="Author"/>
              </w:rPr>
            </w:pPr>
            <w:ins w:id="14635" w:author="Author">
              <w:r w:rsidRPr="00D016EC">
                <w:t xml:space="preserve">0.91 </w:t>
              </w:r>
            </w:ins>
          </w:p>
        </w:tc>
        <w:tc>
          <w:tcPr>
            <w:tcW w:w="400" w:type="dxa"/>
            <w:noWrap/>
            <w:vAlign w:val="bottom"/>
            <w:hideMark/>
          </w:tcPr>
          <w:p w14:paraId="728C44AE" w14:textId="77777777" w:rsidR="00C50A95" w:rsidRPr="00D016EC" w:rsidRDefault="00C50A95" w:rsidP="00416506">
            <w:pPr>
              <w:pStyle w:val="tabletext11"/>
              <w:jc w:val="center"/>
              <w:rPr>
                <w:ins w:id="14636" w:author="Author"/>
              </w:rPr>
            </w:pPr>
            <w:ins w:id="14637" w:author="Author">
              <w:r w:rsidRPr="00D016EC">
                <w:t xml:space="preserve">0.89 </w:t>
              </w:r>
            </w:ins>
          </w:p>
        </w:tc>
        <w:tc>
          <w:tcPr>
            <w:tcW w:w="400" w:type="dxa"/>
            <w:noWrap/>
            <w:vAlign w:val="bottom"/>
            <w:hideMark/>
          </w:tcPr>
          <w:p w14:paraId="0A33C2D9" w14:textId="77777777" w:rsidR="00C50A95" w:rsidRPr="00D016EC" w:rsidRDefault="00C50A95" w:rsidP="00416506">
            <w:pPr>
              <w:pStyle w:val="tabletext11"/>
              <w:jc w:val="center"/>
              <w:rPr>
                <w:ins w:id="14638" w:author="Author"/>
              </w:rPr>
            </w:pPr>
            <w:ins w:id="14639" w:author="Author">
              <w:r w:rsidRPr="00D016EC">
                <w:t xml:space="preserve">0.87 </w:t>
              </w:r>
            </w:ins>
          </w:p>
        </w:tc>
        <w:tc>
          <w:tcPr>
            <w:tcW w:w="400" w:type="dxa"/>
            <w:noWrap/>
            <w:vAlign w:val="bottom"/>
            <w:hideMark/>
          </w:tcPr>
          <w:p w14:paraId="7EC6A737" w14:textId="77777777" w:rsidR="00C50A95" w:rsidRPr="00D016EC" w:rsidRDefault="00C50A95" w:rsidP="00416506">
            <w:pPr>
              <w:pStyle w:val="tabletext11"/>
              <w:jc w:val="center"/>
              <w:rPr>
                <w:ins w:id="14640" w:author="Author"/>
              </w:rPr>
            </w:pPr>
            <w:ins w:id="14641" w:author="Author">
              <w:r w:rsidRPr="00D016EC">
                <w:t xml:space="preserve">0.85 </w:t>
              </w:r>
            </w:ins>
          </w:p>
        </w:tc>
        <w:tc>
          <w:tcPr>
            <w:tcW w:w="400" w:type="dxa"/>
            <w:noWrap/>
            <w:vAlign w:val="bottom"/>
            <w:hideMark/>
          </w:tcPr>
          <w:p w14:paraId="2609E583" w14:textId="77777777" w:rsidR="00C50A95" w:rsidRPr="00D016EC" w:rsidRDefault="00C50A95" w:rsidP="00416506">
            <w:pPr>
              <w:pStyle w:val="tabletext11"/>
              <w:jc w:val="center"/>
              <w:rPr>
                <w:ins w:id="14642" w:author="Author"/>
              </w:rPr>
            </w:pPr>
            <w:ins w:id="14643" w:author="Author">
              <w:r w:rsidRPr="00D016EC">
                <w:t xml:space="preserve">0.83 </w:t>
              </w:r>
            </w:ins>
          </w:p>
        </w:tc>
        <w:tc>
          <w:tcPr>
            <w:tcW w:w="400" w:type="dxa"/>
            <w:noWrap/>
            <w:vAlign w:val="bottom"/>
            <w:hideMark/>
          </w:tcPr>
          <w:p w14:paraId="64B6A83B" w14:textId="77777777" w:rsidR="00C50A95" w:rsidRPr="00D016EC" w:rsidRDefault="00C50A95" w:rsidP="00416506">
            <w:pPr>
              <w:pStyle w:val="tabletext11"/>
              <w:jc w:val="center"/>
              <w:rPr>
                <w:ins w:id="14644" w:author="Author"/>
              </w:rPr>
            </w:pPr>
            <w:ins w:id="14645" w:author="Author">
              <w:r w:rsidRPr="00D016EC">
                <w:t xml:space="preserve">0.82 </w:t>
              </w:r>
            </w:ins>
          </w:p>
        </w:tc>
        <w:tc>
          <w:tcPr>
            <w:tcW w:w="400" w:type="dxa"/>
            <w:noWrap/>
            <w:vAlign w:val="bottom"/>
            <w:hideMark/>
          </w:tcPr>
          <w:p w14:paraId="4E60D0E0" w14:textId="77777777" w:rsidR="00C50A95" w:rsidRPr="00D016EC" w:rsidRDefault="00C50A95" w:rsidP="00416506">
            <w:pPr>
              <w:pStyle w:val="tabletext11"/>
              <w:jc w:val="center"/>
              <w:rPr>
                <w:ins w:id="14646" w:author="Author"/>
              </w:rPr>
            </w:pPr>
            <w:ins w:id="14647" w:author="Author">
              <w:r w:rsidRPr="00D016EC">
                <w:t xml:space="preserve">0.80 </w:t>
              </w:r>
            </w:ins>
          </w:p>
        </w:tc>
        <w:tc>
          <w:tcPr>
            <w:tcW w:w="400" w:type="dxa"/>
            <w:noWrap/>
            <w:vAlign w:val="bottom"/>
            <w:hideMark/>
          </w:tcPr>
          <w:p w14:paraId="7339FB5C" w14:textId="77777777" w:rsidR="00C50A95" w:rsidRPr="00D016EC" w:rsidRDefault="00C50A95" w:rsidP="00416506">
            <w:pPr>
              <w:pStyle w:val="tabletext11"/>
              <w:jc w:val="center"/>
              <w:rPr>
                <w:ins w:id="14648" w:author="Author"/>
              </w:rPr>
            </w:pPr>
            <w:ins w:id="14649" w:author="Author">
              <w:r w:rsidRPr="00D016EC">
                <w:t xml:space="preserve">0.79 </w:t>
              </w:r>
            </w:ins>
          </w:p>
        </w:tc>
        <w:tc>
          <w:tcPr>
            <w:tcW w:w="400" w:type="dxa"/>
            <w:noWrap/>
            <w:vAlign w:val="bottom"/>
            <w:hideMark/>
          </w:tcPr>
          <w:p w14:paraId="126CFE66" w14:textId="77777777" w:rsidR="00C50A95" w:rsidRPr="00D016EC" w:rsidRDefault="00C50A95" w:rsidP="00416506">
            <w:pPr>
              <w:pStyle w:val="tabletext11"/>
              <w:jc w:val="center"/>
              <w:rPr>
                <w:ins w:id="14650" w:author="Author"/>
              </w:rPr>
            </w:pPr>
            <w:ins w:id="14651" w:author="Author">
              <w:r w:rsidRPr="00D016EC">
                <w:t xml:space="preserve">0.77 </w:t>
              </w:r>
            </w:ins>
          </w:p>
        </w:tc>
        <w:tc>
          <w:tcPr>
            <w:tcW w:w="400" w:type="dxa"/>
            <w:noWrap/>
            <w:vAlign w:val="bottom"/>
            <w:hideMark/>
          </w:tcPr>
          <w:p w14:paraId="7A6839D6" w14:textId="77777777" w:rsidR="00C50A95" w:rsidRPr="00D016EC" w:rsidRDefault="00C50A95" w:rsidP="00416506">
            <w:pPr>
              <w:pStyle w:val="tabletext11"/>
              <w:jc w:val="center"/>
              <w:rPr>
                <w:ins w:id="14652" w:author="Author"/>
              </w:rPr>
            </w:pPr>
            <w:ins w:id="14653" w:author="Author">
              <w:r w:rsidRPr="00D016EC">
                <w:t xml:space="preserve">0.75 </w:t>
              </w:r>
            </w:ins>
          </w:p>
        </w:tc>
        <w:tc>
          <w:tcPr>
            <w:tcW w:w="400" w:type="dxa"/>
            <w:noWrap/>
            <w:vAlign w:val="bottom"/>
            <w:hideMark/>
          </w:tcPr>
          <w:p w14:paraId="0B7FBC15" w14:textId="77777777" w:rsidR="00C50A95" w:rsidRPr="00D016EC" w:rsidRDefault="00C50A95" w:rsidP="00416506">
            <w:pPr>
              <w:pStyle w:val="tabletext11"/>
              <w:jc w:val="center"/>
              <w:rPr>
                <w:ins w:id="14654" w:author="Author"/>
              </w:rPr>
            </w:pPr>
            <w:ins w:id="14655" w:author="Author">
              <w:r w:rsidRPr="00D016EC">
                <w:t xml:space="preserve">0.74 </w:t>
              </w:r>
            </w:ins>
          </w:p>
        </w:tc>
        <w:tc>
          <w:tcPr>
            <w:tcW w:w="440" w:type="dxa"/>
            <w:noWrap/>
            <w:vAlign w:val="bottom"/>
            <w:hideMark/>
          </w:tcPr>
          <w:p w14:paraId="3E5F367D" w14:textId="77777777" w:rsidR="00C50A95" w:rsidRPr="00D016EC" w:rsidRDefault="00C50A95" w:rsidP="00416506">
            <w:pPr>
              <w:pStyle w:val="tabletext11"/>
              <w:jc w:val="center"/>
              <w:rPr>
                <w:ins w:id="14656" w:author="Author"/>
              </w:rPr>
            </w:pPr>
            <w:ins w:id="14657" w:author="Author">
              <w:r w:rsidRPr="00D016EC">
                <w:t xml:space="preserve">0.72 </w:t>
              </w:r>
            </w:ins>
          </w:p>
        </w:tc>
        <w:tc>
          <w:tcPr>
            <w:tcW w:w="400" w:type="dxa"/>
            <w:noWrap/>
            <w:vAlign w:val="bottom"/>
            <w:hideMark/>
          </w:tcPr>
          <w:p w14:paraId="65BA307A" w14:textId="77777777" w:rsidR="00C50A95" w:rsidRPr="00D016EC" w:rsidRDefault="00C50A95" w:rsidP="00416506">
            <w:pPr>
              <w:pStyle w:val="tabletext11"/>
              <w:jc w:val="center"/>
              <w:rPr>
                <w:ins w:id="14658" w:author="Author"/>
              </w:rPr>
            </w:pPr>
            <w:ins w:id="14659" w:author="Author">
              <w:r w:rsidRPr="00D016EC">
                <w:t xml:space="preserve">0.71 </w:t>
              </w:r>
            </w:ins>
          </w:p>
        </w:tc>
        <w:tc>
          <w:tcPr>
            <w:tcW w:w="400" w:type="dxa"/>
            <w:noWrap/>
            <w:vAlign w:val="bottom"/>
            <w:hideMark/>
          </w:tcPr>
          <w:p w14:paraId="32E294B5" w14:textId="77777777" w:rsidR="00C50A95" w:rsidRPr="00D016EC" w:rsidRDefault="00C50A95" w:rsidP="00416506">
            <w:pPr>
              <w:pStyle w:val="tabletext11"/>
              <w:jc w:val="center"/>
              <w:rPr>
                <w:ins w:id="14660" w:author="Author"/>
              </w:rPr>
            </w:pPr>
            <w:ins w:id="14661" w:author="Author">
              <w:r w:rsidRPr="00D016EC">
                <w:t xml:space="preserve">0.70 </w:t>
              </w:r>
            </w:ins>
          </w:p>
        </w:tc>
        <w:tc>
          <w:tcPr>
            <w:tcW w:w="400" w:type="dxa"/>
            <w:noWrap/>
            <w:vAlign w:val="bottom"/>
            <w:hideMark/>
          </w:tcPr>
          <w:p w14:paraId="396FBC2C" w14:textId="77777777" w:rsidR="00C50A95" w:rsidRPr="00D016EC" w:rsidRDefault="00C50A95" w:rsidP="00416506">
            <w:pPr>
              <w:pStyle w:val="tabletext11"/>
              <w:jc w:val="center"/>
              <w:rPr>
                <w:ins w:id="14662" w:author="Author"/>
              </w:rPr>
            </w:pPr>
            <w:ins w:id="14663" w:author="Author">
              <w:r w:rsidRPr="00D016EC">
                <w:t xml:space="preserve">0.68 </w:t>
              </w:r>
            </w:ins>
          </w:p>
        </w:tc>
        <w:tc>
          <w:tcPr>
            <w:tcW w:w="400" w:type="dxa"/>
            <w:noWrap/>
            <w:vAlign w:val="bottom"/>
            <w:hideMark/>
          </w:tcPr>
          <w:p w14:paraId="0E92A45A" w14:textId="77777777" w:rsidR="00C50A95" w:rsidRPr="00D016EC" w:rsidRDefault="00C50A95" w:rsidP="00416506">
            <w:pPr>
              <w:pStyle w:val="tabletext11"/>
              <w:jc w:val="center"/>
              <w:rPr>
                <w:ins w:id="14664" w:author="Author"/>
              </w:rPr>
            </w:pPr>
            <w:ins w:id="14665" w:author="Author">
              <w:r w:rsidRPr="00D016EC">
                <w:t xml:space="preserve">0.67 </w:t>
              </w:r>
            </w:ins>
          </w:p>
        </w:tc>
        <w:tc>
          <w:tcPr>
            <w:tcW w:w="460" w:type="dxa"/>
            <w:noWrap/>
            <w:vAlign w:val="bottom"/>
            <w:hideMark/>
          </w:tcPr>
          <w:p w14:paraId="2AB7C54C" w14:textId="77777777" w:rsidR="00C50A95" w:rsidRPr="00D016EC" w:rsidRDefault="00C50A95" w:rsidP="00416506">
            <w:pPr>
              <w:pStyle w:val="tabletext11"/>
              <w:jc w:val="center"/>
              <w:rPr>
                <w:ins w:id="14666" w:author="Author"/>
              </w:rPr>
            </w:pPr>
            <w:ins w:id="14667" w:author="Author">
              <w:r w:rsidRPr="00D016EC">
                <w:t xml:space="preserve">0.66 </w:t>
              </w:r>
            </w:ins>
          </w:p>
        </w:tc>
      </w:tr>
      <w:tr w:rsidR="00C50A95" w:rsidRPr="00D016EC" w14:paraId="54FEF76D" w14:textId="77777777" w:rsidTr="00416506">
        <w:trPr>
          <w:trHeight w:val="190"/>
          <w:ins w:id="14668" w:author="Author"/>
        </w:trPr>
        <w:tc>
          <w:tcPr>
            <w:tcW w:w="200" w:type="dxa"/>
            <w:tcBorders>
              <w:right w:val="nil"/>
            </w:tcBorders>
            <w:vAlign w:val="bottom"/>
          </w:tcPr>
          <w:p w14:paraId="3AE643C8" w14:textId="77777777" w:rsidR="00C50A95" w:rsidRPr="00D016EC" w:rsidRDefault="00C50A95" w:rsidP="00416506">
            <w:pPr>
              <w:pStyle w:val="tabletext11"/>
              <w:jc w:val="right"/>
              <w:rPr>
                <w:ins w:id="14669" w:author="Author"/>
              </w:rPr>
            </w:pPr>
          </w:p>
        </w:tc>
        <w:tc>
          <w:tcPr>
            <w:tcW w:w="1580" w:type="dxa"/>
            <w:tcBorders>
              <w:left w:val="nil"/>
            </w:tcBorders>
            <w:vAlign w:val="bottom"/>
            <w:hideMark/>
          </w:tcPr>
          <w:p w14:paraId="2EC32381" w14:textId="77777777" w:rsidR="00C50A95" w:rsidRPr="00D016EC" w:rsidRDefault="00C50A95" w:rsidP="00416506">
            <w:pPr>
              <w:pStyle w:val="tabletext11"/>
              <w:tabs>
                <w:tab w:val="decimal" w:pos="640"/>
              </w:tabs>
              <w:rPr>
                <w:ins w:id="14670" w:author="Author"/>
              </w:rPr>
            </w:pPr>
            <w:ins w:id="14671" w:author="Author">
              <w:r w:rsidRPr="00D016EC">
                <w:t>150,000 to 174,999</w:t>
              </w:r>
            </w:ins>
          </w:p>
        </w:tc>
        <w:tc>
          <w:tcPr>
            <w:tcW w:w="680" w:type="dxa"/>
            <w:noWrap/>
            <w:vAlign w:val="bottom"/>
            <w:hideMark/>
          </w:tcPr>
          <w:p w14:paraId="0F35C928" w14:textId="77777777" w:rsidR="00C50A95" w:rsidRPr="00D016EC" w:rsidRDefault="00C50A95" w:rsidP="00416506">
            <w:pPr>
              <w:pStyle w:val="tabletext11"/>
              <w:jc w:val="center"/>
              <w:rPr>
                <w:ins w:id="14672" w:author="Author"/>
              </w:rPr>
            </w:pPr>
            <w:ins w:id="14673" w:author="Author">
              <w:r w:rsidRPr="00D016EC">
                <w:t xml:space="preserve">1.71 </w:t>
              </w:r>
            </w:ins>
          </w:p>
        </w:tc>
        <w:tc>
          <w:tcPr>
            <w:tcW w:w="900" w:type="dxa"/>
            <w:noWrap/>
            <w:vAlign w:val="bottom"/>
            <w:hideMark/>
          </w:tcPr>
          <w:p w14:paraId="1D72CD57" w14:textId="77777777" w:rsidR="00C50A95" w:rsidRPr="00D016EC" w:rsidRDefault="00C50A95" w:rsidP="00416506">
            <w:pPr>
              <w:pStyle w:val="tabletext11"/>
              <w:jc w:val="center"/>
              <w:rPr>
                <w:ins w:id="14674" w:author="Author"/>
              </w:rPr>
            </w:pPr>
            <w:ins w:id="14675" w:author="Author">
              <w:r w:rsidRPr="00D016EC">
                <w:t xml:space="preserve">1.71 </w:t>
              </w:r>
            </w:ins>
          </w:p>
        </w:tc>
        <w:tc>
          <w:tcPr>
            <w:tcW w:w="400" w:type="dxa"/>
            <w:noWrap/>
            <w:vAlign w:val="bottom"/>
            <w:hideMark/>
          </w:tcPr>
          <w:p w14:paraId="583C32DC" w14:textId="77777777" w:rsidR="00C50A95" w:rsidRPr="00D016EC" w:rsidRDefault="00C50A95" w:rsidP="00416506">
            <w:pPr>
              <w:pStyle w:val="tabletext11"/>
              <w:jc w:val="center"/>
              <w:rPr>
                <w:ins w:id="14676" w:author="Author"/>
              </w:rPr>
            </w:pPr>
            <w:ins w:id="14677" w:author="Author">
              <w:r w:rsidRPr="00D016EC">
                <w:t xml:space="preserve">1.57 </w:t>
              </w:r>
            </w:ins>
          </w:p>
        </w:tc>
        <w:tc>
          <w:tcPr>
            <w:tcW w:w="400" w:type="dxa"/>
            <w:noWrap/>
            <w:vAlign w:val="bottom"/>
            <w:hideMark/>
          </w:tcPr>
          <w:p w14:paraId="1877FADD" w14:textId="77777777" w:rsidR="00C50A95" w:rsidRPr="00D016EC" w:rsidRDefault="00C50A95" w:rsidP="00416506">
            <w:pPr>
              <w:pStyle w:val="tabletext11"/>
              <w:jc w:val="center"/>
              <w:rPr>
                <w:ins w:id="14678" w:author="Author"/>
              </w:rPr>
            </w:pPr>
            <w:ins w:id="14679" w:author="Author">
              <w:r w:rsidRPr="00D016EC">
                <w:t xml:space="preserve">1.47 </w:t>
              </w:r>
            </w:ins>
          </w:p>
        </w:tc>
        <w:tc>
          <w:tcPr>
            <w:tcW w:w="400" w:type="dxa"/>
            <w:noWrap/>
            <w:vAlign w:val="bottom"/>
            <w:hideMark/>
          </w:tcPr>
          <w:p w14:paraId="4DDFBB10" w14:textId="77777777" w:rsidR="00C50A95" w:rsidRPr="00D016EC" w:rsidRDefault="00C50A95" w:rsidP="00416506">
            <w:pPr>
              <w:pStyle w:val="tabletext11"/>
              <w:jc w:val="center"/>
              <w:rPr>
                <w:ins w:id="14680" w:author="Author"/>
              </w:rPr>
            </w:pPr>
            <w:ins w:id="14681" w:author="Author">
              <w:r w:rsidRPr="00D016EC">
                <w:t xml:space="preserve">1.36 </w:t>
              </w:r>
            </w:ins>
          </w:p>
        </w:tc>
        <w:tc>
          <w:tcPr>
            <w:tcW w:w="400" w:type="dxa"/>
            <w:noWrap/>
            <w:vAlign w:val="bottom"/>
            <w:hideMark/>
          </w:tcPr>
          <w:p w14:paraId="1B18394B" w14:textId="77777777" w:rsidR="00C50A95" w:rsidRPr="00D016EC" w:rsidRDefault="00C50A95" w:rsidP="00416506">
            <w:pPr>
              <w:pStyle w:val="tabletext11"/>
              <w:jc w:val="center"/>
              <w:rPr>
                <w:ins w:id="14682" w:author="Author"/>
              </w:rPr>
            </w:pPr>
            <w:ins w:id="14683" w:author="Author">
              <w:r w:rsidRPr="00D016EC">
                <w:t xml:space="preserve">1.22 </w:t>
              </w:r>
            </w:ins>
          </w:p>
        </w:tc>
        <w:tc>
          <w:tcPr>
            <w:tcW w:w="400" w:type="dxa"/>
            <w:noWrap/>
            <w:vAlign w:val="bottom"/>
            <w:hideMark/>
          </w:tcPr>
          <w:p w14:paraId="0B5ABBFB" w14:textId="77777777" w:rsidR="00C50A95" w:rsidRPr="00D016EC" w:rsidRDefault="00C50A95" w:rsidP="00416506">
            <w:pPr>
              <w:pStyle w:val="tabletext11"/>
              <w:jc w:val="center"/>
              <w:rPr>
                <w:ins w:id="14684" w:author="Author"/>
              </w:rPr>
            </w:pPr>
            <w:ins w:id="14685" w:author="Author">
              <w:r w:rsidRPr="00D016EC">
                <w:t xml:space="preserve">1.21 </w:t>
              </w:r>
            </w:ins>
          </w:p>
        </w:tc>
        <w:tc>
          <w:tcPr>
            <w:tcW w:w="400" w:type="dxa"/>
            <w:noWrap/>
            <w:vAlign w:val="bottom"/>
            <w:hideMark/>
          </w:tcPr>
          <w:p w14:paraId="32EA3578" w14:textId="77777777" w:rsidR="00C50A95" w:rsidRPr="00D016EC" w:rsidRDefault="00C50A95" w:rsidP="00416506">
            <w:pPr>
              <w:pStyle w:val="tabletext11"/>
              <w:jc w:val="center"/>
              <w:rPr>
                <w:ins w:id="14686" w:author="Author"/>
              </w:rPr>
            </w:pPr>
            <w:ins w:id="14687" w:author="Author">
              <w:r w:rsidRPr="00D016EC">
                <w:t xml:space="preserve">1.15 </w:t>
              </w:r>
            </w:ins>
          </w:p>
        </w:tc>
        <w:tc>
          <w:tcPr>
            <w:tcW w:w="400" w:type="dxa"/>
            <w:noWrap/>
            <w:vAlign w:val="bottom"/>
            <w:hideMark/>
          </w:tcPr>
          <w:p w14:paraId="5E1219A7" w14:textId="77777777" w:rsidR="00C50A95" w:rsidRPr="00D016EC" w:rsidRDefault="00C50A95" w:rsidP="00416506">
            <w:pPr>
              <w:pStyle w:val="tabletext11"/>
              <w:jc w:val="center"/>
              <w:rPr>
                <w:ins w:id="14688" w:author="Author"/>
              </w:rPr>
            </w:pPr>
            <w:ins w:id="14689" w:author="Author">
              <w:r w:rsidRPr="00D016EC">
                <w:t xml:space="preserve">1.12 </w:t>
              </w:r>
            </w:ins>
          </w:p>
        </w:tc>
        <w:tc>
          <w:tcPr>
            <w:tcW w:w="400" w:type="dxa"/>
            <w:noWrap/>
            <w:vAlign w:val="bottom"/>
            <w:hideMark/>
          </w:tcPr>
          <w:p w14:paraId="776F0C6F" w14:textId="77777777" w:rsidR="00C50A95" w:rsidRPr="00D016EC" w:rsidRDefault="00C50A95" w:rsidP="00416506">
            <w:pPr>
              <w:pStyle w:val="tabletext11"/>
              <w:jc w:val="center"/>
              <w:rPr>
                <w:ins w:id="14690" w:author="Author"/>
              </w:rPr>
            </w:pPr>
            <w:ins w:id="14691" w:author="Author">
              <w:r w:rsidRPr="00D016EC">
                <w:t xml:space="preserve">1.10 </w:t>
              </w:r>
            </w:ins>
          </w:p>
        </w:tc>
        <w:tc>
          <w:tcPr>
            <w:tcW w:w="400" w:type="dxa"/>
            <w:noWrap/>
            <w:vAlign w:val="bottom"/>
            <w:hideMark/>
          </w:tcPr>
          <w:p w14:paraId="7A3CE652" w14:textId="77777777" w:rsidR="00C50A95" w:rsidRPr="00D016EC" w:rsidRDefault="00C50A95" w:rsidP="00416506">
            <w:pPr>
              <w:pStyle w:val="tabletext11"/>
              <w:jc w:val="center"/>
              <w:rPr>
                <w:ins w:id="14692" w:author="Author"/>
              </w:rPr>
            </w:pPr>
            <w:ins w:id="14693" w:author="Author">
              <w:r w:rsidRPr="00D016EC">
                <w:t xml:space="preserve">1.00 </w:t>
              </w:r>
            </w:ins>
          </w:p>
        </w:tc>
        <w:tc>
          <w:tcPr>
            <w:tcW w:w="400" w:type="dxa"/>
            <w:noWrap/>
            <w:vAlign w:val="bottom"/>
            <w:hideMark/>
          </w:tcPr>
          <w:p w14:paraId="0D5CDC7E" w14:textId="77777777" w:rsidR="00C50A95" w:rsidRPr="00D016EC" w:rsidRDefault="00C50A95" w:rsidP="00416506">
            <w:pPr>
              <w:pStyle w:val="tabletext11"/>
              <w:jc w:val="center"/>
              <w:rPr>
                <w:ins w:id="14694" w:author="Author"/>
              </w:rPr>
            </w:pPr>
            <w:ins w:id="14695" w:author="Author">
              <w:r w:rsidRPr="00D016EC">
                <w:t xml:space="preserve">0.98 </w:t>
              </w:r>
            </w:ins>
          </w:p>
        </w:tc>
        <w:tc>
          <w:tcPr>
            <w:tcW w:w="400" w:type="dxa"/>
            <w:noWrap/>
            <w:vAlign w:val="bottom"/>
            <w:hideMark/>
          </w:tcPr>
          <w:p w14:paraId="3E837543" w14:textId="77777777" w:rsidR="00C50A95" w:rsidRPr="00D016EC" w:rsidRDefault="00C50A95" w:rsidP="00416506">
            <w:pPr>
              <w:pStyle w:val="tabletext11"/>
              <w:jc w:val="center"/>
              <w:rPr>
                <w:ins w:id="14696" w:author="Author"/>
              </w:rPr>
            </w:pPr>
            <w:ins w:id="14697" w:author="Author">
              <w:r w:rsidRPr="00D016EC">
                <w:t xml:space="preserve">0.96 </w:t>
              </w:r>
            </w:ins>
          </w:p>
        </w:tc>
        <w:tc>
          <w:tcPr>
            <w:tcW w:w="400" w:type="dxa"/>
            <w:noWrap/>
            <w:vAlign w:val="bottom"/>
            <w:hideMark/>
          </w:tcPr>
          <w:p w14:paraId="54365A9D" w14:textId="77777777" w:rsidR="00C50A95" w:rsidRPr="00D016EC" w:rsidRDefault="00C50A95" w:rsidP="00416506">
            <w:pPr>
              <w:pStyle w:val="tabletext11"/>
              <w:jc w:val="center"/>
              <w:rPr>
                <w:ins w:id="14698" w:author="Author"/>
              </w:rPr>
            </w:pPr>
            <w:ins w:id="14699" w:author="Author">
              <w:r w:rsidRPr="00D016EC">
                <w:t xml:space="preserve">0.94 </w:t>
              </w:r>
            </w:ins>
          </w:p>
        </w:tc>
        <w:tc>
          <w:tcPr>
            <w:tcW w:w="400" w:type="dxa"/>
            <w:noWrap/>
            <w:vAlign w:val="bottom"/>
            <w:hideMark/>
          </w:tcPr>
          <w:p w14:paraId="443F199E" w14:textId="77777777" w:rsidR="00C50A95" w:rsidRPr="00D016EC" w:rsidRDefault="00C50A95" w:rsidP="00416506">
            <w:pPr>
              <w:pStyle w:val="tabletext11"/>
              <w:jc w:val="center"/>
              <w:rPr>
                <w:ins w:id="14700" w:author="Author"/>
              </w:rPr>
            </w:pPr>
            <w:ins w:id="14701" w:author="Author">
              <w:r w:rsidRPr="00D016EC">
                <w:t xml:space="preserve">0.92 </w:t>
              </w:r>
            </w:ins>
          </w:p>
        </w:tc>
        <w:tc>
          <w:tcPr>
            <w:tcW w:w="400" w:type="dxa"/>
            <w:noWrap/>
            <w:vAlign w:val="bottom"/>
            <w:hideMark/>
          </w:tcPr>
          <w:p w14:paraId="43C6A168" w14:textId="77777777" w:rsidR="00C50A95" w:rsidRPr="00D016EC" w:rsidRDefault="00C50A95" w:rsidP="00416506">
            <w:pPr>
              <w:pStyle w:val="tabletext11"/>
              <w:jc w:val="center"/>
              <w:rPr>
                <w:ins w:id="14702" w:author="Author"/>
              </w:rPr>
            </w:pPr>
            <w:ins w:id="14703" w:author="Author">
              <w:r w:rsidRPr="00D016EC">
                <w:t xml:space="preserve">0.90 </w:t>
              </w:r>
            </w:ins>
          </w:p>
        </w:tc>
        <w:tc>
          <w:tcPr>
            <w:tcW w:w="400" w:type="dxa"/>
            <w:noWrap/>
            <w:vAlign w:val="bottom"/>
            <w:hideMark/>
          </w:tcPr>
          <w:p w14:paraId="362AF8E9" w14:textId="77777777" w:rsidR="00C50A95" w:rsidRPr="00D016EC" w:rsidRDefault="00C50A95" w:rsidP="00416506">
            <w:pPr>
              <w:pStyle w:val="tabletext11"/>
              <w:jc w:val="center"/>
              <w:rPr>
                <w:ins w:id="14704" w:author="Author"/>
              </w:rPr>
            </w:pPr>
            <w:ins w:id="14705" w:author="Author">
              <w:r w:rsidRPr="00D016EC">
                <w:t xml:space="preserve">0.88 </w:t>
              </w:r>
            </w:ins>
          </w:p>
        </w:tc>
        <w:tc>
          <w:tcPr>
            <w:tcW w:w="400" w:type="dxa"/>
            <w:noWrap/>
            <w:vAlign w:val="bottom"/>
            <w:hideMark/>
          </w:tcPr>
          <w:p w14:paraId="299BCC3A" w14:textId="77777777" w:rsidR="00C50A95" w:rsidRPr="00D016EC" w:rsidRDefault="00C50A95" w:rsidP="00416506">
            <w:pPr>
              <w:pStyle w:val="tabletext11"/>
              <w:jc w:val="center"/>
              <w:rPr>
                <w:ins w:id="14706" w:author="Author"/>
              </w:rPr>
            </w:pPr>
            <w:ins w:id="14707" w:author="Author">
              <w:r w:rsidRPr="00D016EC">
                <w:t xml:space="preserve">0.87 </w:t>
              </w:r>
            </w:ins>
          </w:p>
        </w:tc>
        <w:tc>
          <w:tcPr>
            <w:tcW w:w="400" w:type="dxa"/>
            <w:noWrap/>
            <w:vAlign w:val="bottom"/>
            <w:hideMark/>
          </w:tcPr>
          <w:p w14:paraId="58F68EC8" w14:textId="77777777" w:rsidR="00C50A95" w:rsidRPr="00D016EC" w:rsidRDefault="00C50A95" w:rsidP="00416506">
            <w:pPr>
              <w:pStyle w:val="tabletext11"/>
              <w:jc w:val="center"/>
              <w:rPr>
                <w:ins w:id="14708" w:author="Author"/>
              </w:rPr>
            </w:pPr>
            <w:ins w:id="14709" w:author="Author">
              <w:r w:rsidRPr="00D016EC">
                <w:t xml:space="preserve">0.85 </w:t>
              </w:r>
            </w:ins>
          </w:p>
        </w:tc>
        <w:tc>
          <w:tcPr>
            <w:tcW w:w="400" w:type="dxa"/>
            <w:noWrap/>
            <w:vAlign w:val="bottom"/>
            <w:hideMark/>
          </w:tcPr>
          <w:p w14:paraId="05D073F7" w14:textId="77777777" w:rsidR="00C50A95" w:rsidRPr="00D016EC" w:rsidRDefault="00C50A95" w:rsidP="00416506">
            <w:pPr>
              <w:pStyle w:val="tabletext11"/>
              <w:jc w:val="center"/>
              <w:rPr>
                <w:ins w:id="14710" w:author="Author"/>
              </w:rPr>
            </w:pPr>
            <w:ins w:id="14711" w:author="Author">
              <w:r w:rsidRPr="00D016EC">
                <w:t xml:space="preserve">0.83 </w:t>
              </w:r>
            </w:ins>
          </w:p>
        </w:tc>
        <w:tc>
          <w:tcPr>
            <w:tcW w:w="400" w:type="dxa"/>
            <w:noWrap/>
            <w:vAlign w:val="bottom"/>
            <w:hideMark/>
          </w:tcPr>
          <w:p w14:paraId="28FD6E06" w14:textId="77777777" w:rsidR="00C50A95" w:rsidRPr="00D016EC" w:rsidRDefault="00C50A95" w:rsidP="00416506">
            <w:pPr>
              <w:pStyle w:val="tabletext11"/>
              <w:jc w:val="center"/>
              <w:rPr>
                <w:ins w:id="14712" w:author="Author"/>
              </w:rPr>
            </w:pPr>
            <w:ins w:id="14713" w:author="Author">
              <w:r w:rsidRPr="00D016EC">
                <w:t xml:space="preserve">0.81 </w:t>
              </w:r>
            </w:ins>
          </w:p>
        </w:tc>
        <w:tc>
          <w:tcPr>
            <w:tcW w:w="400" w:type="dxa"/>
            <w:noWrap/>
            <w:vAlign w:val="bottom"/>
            <w:hideMark/>
          </w:tcPr>
          <w:p w14:paraId="1D72A4DD" w14:textId="77777777" w:rsidR="00C50A95" w:rsidRPr="00D016EC" w:rsidRDefault="00C50A95" w:rsidP="00416506">
            <w:pPr>
              <w:pStyle w:val="tabletext11"/>
              <w:jc w:val="center"/>
              <w:rPr>
                <w:ins w:id="14714" w:author="Author"/>
              </w:rPr>
            </w:pPr>
            <w:ins w:id="14715" w:author="Author">
              <w:r w:rsidRPr="00D016EC">
                <w:t xml:space="preserve">0.80 </w:t>
              </w:r>
            </w:ins>
          </w:p>
        </w:tc>
        <w:tc>
          <w:tcPr>
            <w:tcW w:w="440" w:type="dxa"/>
            <w:noWrap/>
            <w:vAlign w:val="bottom"/>
            <w:hideMark/>
          </w:tcPr>
          <w:p w14:paraId="522B6D1A" w14:textId="77777777" w:rsidR="00C50A95" w:rsidRPr="00D016EC" w:rsidRDefault="00C50A95" w:rsidP="00416506">
            <w:pPr>
              <w:pStyle w:val="tabletext11"/>
              <w:jc w:val="center"/>
              <w:rPr>
                <w:ins w:id="14716" w:author="Author"/>
              </w:rPr>
            </w:pPr>
            <w:ins w:id="14717" w:author="Author">
              <w:r w:rsidRPr="00D016EC">
                <w:t xml:space="preserve">0.78 </w:t>
              </w:r>
            </w:ins>
          </w:p>
        </w:tc>
        <w:tc>
          <w:tcPr>
            <w:tcW w:w="400" w:type="dxa"/>
            <w:noWrap/>
            <w:vAlign w:val="bottom"/>
            <w:hideMark/>
          </w:tcPr>
          <w:p w14:paraId="67056ED6" w14:textId="77777777" w:rsidR="00C50A95" w:rsidRPr="00D016EC" w:rsidRDefault="00C50A95" w:rsidP="00416506">
            <w:pPr>
              <w:pStyle w:val="tabletext11"/>
              <w:jc w:val="center"/>
              <w:rPr>
                <w:ins w:id="14718" w:author="Author"/>
              </w:rPr>
            </w:pPr>
            <w:ins w:id="14719" w:author="Author">
              <w:r w:rsidRPr="00D016EC">
                <w:t xml:space="preserve">0.77 </w:t>
              </w:r>
            </w:ins>
          </w:p>
        </w:tc>
        <w:tc>
          <w:tcPr>
            <w:tcW w:w="400" w:type="dxa"/>
            <w:noWrap/>
            <w:vAlign w:val="bottom"/>
            <w:hideMark/>
          </w:tcPr>
          <w:p w14:paraId="5679F343" w14:textId="77777777" w:rsidR="00C50A95" w:rsidRPr="00D016EC" w:rsidRDefault="00C50A95" w:rsidP="00416506">
            <w:pPr>
              <w:pStyle w:val="tabletext11"/>
              <w:jc w:val="center"/>
              <w:rPr>
                <w:ins w:id="14720" w:author="Author"/>
              </w:rPr>
            </w:pPr>
            <w:ins w:id="14721" w:author="Author">
              <w:r w:rsidRPr="00D016EC">
                <w:t xml:space="preserve">0.75 </w:t>
              </w:r>
            </w:ins>
          </w:p>
        </w:tc>
        <w:tc>
          <w:tcPr>
            <w:tcW w:w="400" w:type="dxa"/>
            <w:noWrap/>
            <w:vAlign w:val="bottom"/>
            <w:hideMark/>
          </w:tcPr>
          <w:p w14:paraId="1F764448" w14:textId="77777777" w:rsidR="00C50A95" w:rsidRPr="00D016EC" w:rsidRDefault="00C50A95" w:rsidP="00416506">
            <w:pPr>
              <w:pStyle w:val="tabletext11"/>
              <w:jc w:val="center"/>
              <w:rPr>
                <w:ins w:id="14722" w:author="Author"/>
              </w:rPr>
            </w:pPr>
            <w:ins w:id="14723" w:author="Author">
              <w:r w:rsidRPr="00D016EC">
                <w:t xml:space="preserve">0.74 </w:t>
              </w:r>
            </w:ins>
          </w:p>
        </w:tc>
        <w:tc>
          <w:tcPr>
            <w:tcW w:w="400" w:type="dxa"/>
            <w:noWrap/>
            <w:vAlign w:val="bottom"/>
            <w:hideMark/>
          </w:tcPr>
          <w:p w14:paraId="17264A10" w14:textId="77777777" w:rsidR="00C50A95" w:rsidRPr="00D016EC" w:rsidRDefault="00C50A95" w:rsidP="00416506">
            <w:pPr>
              <w:pStyle w:val="tabletext11"/>
              <w:jc w:val="center"/>
              <w:rPr>
                <w:ins w:id="14724" w:author="Author"/>
              </w:rPr>
            </w:pPr>
            <w:ins w:id="14725" w:author="Author">
              <w:r w:rsidRPr="00D016EC">
                <w:t xml:space="preserve">0.72 </w:t>
              </w:r>
            </w:ins>
          </w:p>
        </w:tc>
        <w:tc>
          <w:tcPr>
            <w:tcW w:w="460" w:type="dxa"/>
            <w:noWrap/>
            <w:vAlign w:val="bottom"/>
            <w:hideMark/>
          </w:tcPr>
          <w:p w14:paraId="32F3FB5D" w14:textId="77777777" w:rsidR="00C50A95" w:rsidRPr="00D016EC" w:rsidRDefault="00C50A95" w:rsidP="00416506">
            <w:pPr>
              <w:pStyle w:val="tabletext11"/>
              <w:jc w:val="center"/>
              <w:rPr>
                <w:ins w:id="14726" w:author="Author"/>
              </w:rPr>
            </w:pPr>
            <w:ins w:id="14727" w:author="Author">
              <w:r w:rsidRPr="00D016EC">
                <w:t xml:space="preserve">0.71 </w:t>
              </w:r>
            </w:ins>
          </w:p>
        </w:tc>
      </w:tr>
      <w:tr w:rsidR="00C50A95" w:rsidRPr="00D016EC" w14:paraId="708EB183" w14:textId="77777777" w:rsidTr="00416506">
        <w:trPr>
          <w:trHeight w:val="190"/>
          <w:ins w:id="14728" w:author="Author"/>
        </w:trPr>
        <w:tc>
          <w:tcPr>
            <w:tcW w:w="200" w:type="dxa"/>
            <w:tcBorders>
              <w:right w:val="nil"/>
            </w:tcBorders>
            <w:vAlign w:val="bottom"/>
          </w:tcPr>
          <w:p w14:paraId="5466E5DD" w14:textId="77777777" w:rsidR="00C50A95" w:rsidRPr="00D016EC" w:rsidRDefault="00C50A95" w:rsidP="00416506">
            <w:pPr>
              <w:pStyle w:val="tabletext11"/>
              <w:jc w:val="right"/>
              <w:rPr>
                <w:ins w:id="14729" w:author="Author"/>
              </w:rPr>
            </w:pPr>
          </w:p>
        </w:tc>
        <w:tc>
          <w:tcPr>
            <w:tcW w:w="1580" w:type="dxa"/>
            <w:tcBorders>
              <w:left w:val="nil"/>
            </w:tcBorders>
            <w:vAlign w:val="bottom"/>
            <w:hideMark/>
          </w:tcPr>
          <w:p w14:paraId="0A8D4440" w14:textId="77777777" w:rsidR="00C50A95" w:rsidRPr="00D016EC" w:rsidRDefault="00C50A95" w:rsidP="00416506">
            <w:pPr>
              <w:pStyle w:val="tabletext11"/>
              <w:tabs>
                <w:tab w:val="decimal" w:pos="640"/>
              </w:tabs>
              <w:rPr>
                <w:ins w:id="14730" w:author="Author"/>
              </w:rPr>
            </w:pPr>
            <w:ins w:id="14731" w:author="Author">
              <w:r w:rsidRPr="00D016EC">
                <w:t>175,000 to 199,999</w:t>
              </w:r>
            </w:ins>
          </w:p>
        </w:tc>
        <w:tc>
          <w:tcPr>
            <w:tcW w:w="680" w:type="dxa"/>
            <w:noWrap/>
            <w:vAlign w:val="bottom"/>
            <w:hideMark/>
          </w:tcPr>
          <w:p w14:paraId="6880137B" w14:textId="77777777" w:rsidR="00C50A95" w:rsidRPr="00D016EC" w:rsidRDefault="00C50A95" w:rsidP="00416506">
            <w:pPr>
              <w:pStyle w:val="tabletext11"/>
              <w:jc w:val="center"/>
              <w:rPr>
                <w:ins w:id="14732" w:author="Author"/>
              </w:rPr>
            </w:pPr>
            <w:ins w:id="14733" w:author="Author">
              <w:r w:rsidRPr="00D016EC">
                <w:t xml:space="preserve">1.77 </w:t>
              </w:r>
            </w:ins>
          </w:p>
        </w:tc>
        <w:tc>
          <w:tcPr>
            <w:tcW w:w="900" w:type="dxa"/>
            <w:noWrap/>
            <w:vAlign w:val="bottom"/>
            <w:hideMark/>
          </w:tcPr>
          <w:p w14:paraId="1478336C" w14:textId="77777777" w:rsidR="00C50A95" w:rsidRPr="00D016EC" w:rsidRDefault="00C50A95" w:rsidP="00416506">
            <w:pPr>
              <w:pStyle w:val="tabletext11"/>
              <w:jc w:val="center"/>
              <w:rPr>
                <w:ins w:id="14734" w:author="Author"/>
              </w:rPr>
            </w:pPr>
            <w:ins w:id="14735" w:author="Author">
              <w:r w:rsidRPr="00D016EC">
                <w:t xml:space="preserve">1.77 </w:t>
              </w:r>
            </w:ins>
          </w:p>
        </w:tc>
        <w:tc>
          <w:tcPr>
            <w:tcW w:w="400" w:type="dxa"/>
            <w:noWrap/>
            <w:vAlign w:val="bottom"/>
            <w:hideMark/>
          </w:tcPr>
          <w:p w14:paraId="625972A0" w14:textId="77777777" w:rsidR="00C50A95" w:rsidRPr="00D016EC" w:rsidRDefault="00C50A95" w:rsidP="00416506">
            <w:pPr>
              <w:pStyle w:val="tabletext11"/>
              <w:jc w:val="center"/>
              <w:rPr>
                <w:ins w:id="14736" w:author="Author"/>
              </w:rPr>
            </w:pPr>
            <w:ins w:id="14737" w:author="Author">
              <w:r w:rsidRPr="00D016EC">
                <w:t xml:space="preserve">1.64 </w:t>
              </w:r>
            </w:ins>
          </w:p>
        </w:tc>
        <w:tc>
          <w:tcPr>
            <w:tcW w:w="400" w:type="dxa"/>
            <w:noWrap/>
            <w:vAlign w:val="bottom"/>
            <w:hideMark/>
          </w:tcPr>
          <w:p w14:paraId="1C8F4D67" w14:textId="77777777" w:rsidR="00C50A95" w:rsidRPr="00D016EC" w:rsidRDefault="00C50A95" w:rsidP="00416506">
            <w:pPr>
              <w:pStyle w:val="tabletext11"/>
              <w:jc w:val="center"/>
              <w:rPr>
                <w:ins w:id="14738" w:author="Author"/>
              </w:rPr>
            </w:pPr>
            <w:ins w:id="14739" w:author="Author">
              <w:r w:rsidRPr="00D016EC">
                <w:t xml:space="preserve">1.55 </w:t>
              </w:r>
            </w:ins>
          </w:p>
        </w:tc>
        <w:tc>
          <w:tcPr>
            <w:tcW w:w="400" w:type="dxa"/>
            <w:noWrap/>
            <w:vAlign w:val="bottom"/>
            <w:hideMark/>
          </w:tcPr>
          <w:p w14:paraId="409923C3" w14:textId="77777777" w:rsidR="00C50A95" w:rsidRPr="00D016EC" w:rsidRDefault="00C50A95" w:rsidP="00416506">
            <w:pPr>
              <w:pStyle w:val="tabletext11"/>
              <w:jc w:val="center"/>
              <w:rPr>
                <w:ins w:id="14740" w:author="Author"/>
              </w:rPr>
            </w:pPr>
            <w:ins w:id="14741" w:author="Author">
              <w:r w:rsidRPr="00D016EC">
                <w:t xml:space="preserve">1.43 </w:t>
              </w:r>
            </w:ins>
          </w:p>
        </w:tc>
        <w:tc>
          <w:tcPr>
            <w:tcW w:w="400" w:type="dxa"/>
            <w:noWrap/>
            <w:vAlign w:val="bottom"/>
            <w:hideMark/>
          </w:tcPr>
          <w:p w14:paraId="4DFDC449" w14:textId="77777777" w:rsidR="00C50A95" w:rsidRPr="00D016EC" w:rsidRDefault="00C50A95" w:rsidP="00416506">
            <w:pPr>
              <w:pStyle w:val="tabletext11"/>
              <w:jc w:val="center"/>
              <w:rPr>
                <w:ins w:id="14742" w:author="Author"/>
              </w:rPr>
            </w:pPr>
            <w:ins w:id="14743" w:author="Author">
              <w:r w:rsidRPr="00D016EC">
                <w:t xml:space="preserve">1.30 </w:t>
              </w:r>
            </w:ins>
          </w:p>
        </w:tc>
        <w:tc>
          <w:tcPr>
            <w:tcW w:w="400" w:type="dxa"/>
            <w:noWrap/>
            <w:vAlign w:val="bottom"/>
            <w:hideMark/>
          </w:tcPr>
          <w:p w14:paraId="1B5FF332" w14:textId="77777777" w:rsidR="00C50A95" w:rsidRPr="00D016EC" w:rsidRDefault="00C50A95" w:rsidP="00416506">
            <w:pPr>
              <w:pStyle w:val="tabletext11"/>
              <w:jc w:val="center"/>
              <w:rPr>
                <w:ins w:id="14744" w:author="Author"/>
              </w:rPr>
            </w:pPr>
            <w:ins w:id="14745" w:author="Author">
              <w:r w:rsidRPr="00D016EC">
                <w:t xml:space="preserve">1.29 </w:t>
              </w:r>
            </w:ins>
          </w:p>
        </w:tc>
        <w:tc>
          <w:tcPr>
            <w:tcW w:w="400" w:type="dxa"/>
            <w:noWrap/>
            <w:vAlign w:val="bottom"/>
            <w:hideMark/>
          </w:tcPr>
          <w:p w14:paraId="4B01945D" w14:textId="77777777" w:rsidR="00C50A95" w:rsidRPr="00D016EC" w:rsidRDefault="00C50A95" w:rsidP="00416506">
            <w:pPr>
              <w:pStyle w:val="tabletext11"/>
              <w:jc w:val="center"/>
              <w:rPr>
                <w:ins w:id="14746" w:author="Author"/>
              </w:rPr>
            </w:pPr>
            <w:ins w:id="14747" w:author="Author">
              <w:r w:rsidRPr="00D016EC">
                <w:t xml:space="preserve">1.23 </w:t>
              </w:r>
            </w:ins>
          </w:p>
        </w:tc>
        <w:tc>
          <w:tcPr>
            <w:tcW w:w="400" w:type="dxa"/>
            <w:noWrap/>
            <w:vAlign w:val="bottom"/>
            <w:hideMark/>
          </w:tcPr>
          <w:p w14:paraId="16A58D67" w14:textId="77777777" w:rsidR="00C50A95" w:rsidRPr="00D016EC" w:rsidRDefault="00C50A95" w:rsidP="00416506">
            <w:pPr>
              <w:pStyle w:val="tabletext11"/>
              <w:jc w:val="center"/>
              <w:rPr>
                <w:ins w:id="14748" w:author="Author"/>
              </w:rPr>
            </w:pPr>
            <w:ins w:id="14749" w:author="Author">
              <w:r w:rsidRPr="00D016EC">
                <w:t xml:space="preserve">1.20 </w:t>
              </w:r>
            </w:ins>
          </w:p>
        </w:tc>
        <w:tc>
          <w:tcPr>
            <w:tcW w:w="400" w:type="dxa"/>
            <w:noWrap/>
            <w:vAlign w:val="bottom"/>
            <w:hideMark/>
          </w:tcPr>
          <w:p w14:paraId="682E652F" w14:textId="77777777" w:rsidR="00C50A95" w:rsidRPr="00D016EC" w:rsidRDefault="00C50A95" w:rsidP="00416506">
            <w:pPr>
              <w:pStyle w:val="tabletext11"/>
              <w:jc w:val="center"/>
              <w:rPr>
                <w:ins w:id="14750" w:author="Author"/>
              </w:rPr>
            </w:pPr>
            <w:ins w:id="14751" w:author="Author">
              <w:r w:rsidRPr="00D016EC">
                <w:t xml:space="preserve">1.18 </w:t>
              </w:r>
            </w:ins>
          </w:p>
        </w:tc>
        <w:tc>
          <w:tcPr>
            <w:tcW w:w="400" w:type="dxa"/>
            <w:noWrap/>
            <w:vAlign w:val="bottom"/>
            <w:hideMark/>
          </w:tcPr>
          <w:p w14:paraId="56ECA1D3" w14:textId="77777777" w:rsidR="00C50A95" w:rsidRPr="00D016EC" w:rsidRDefault="00C50A95" w:rsidP="00416506">
            <w:pPr>
              <w:pStyle w:val="tabletext11"/>
              <w:jc w:val="center"/>
              <w:rPr>
                <w:ins w:id="14752" w:author="Author"/>
              </w:rPr>
            </w:pPr>
            <w:ins w:id="14753" w:author="Author">
              <w:r w:rsidRPr="00D016EC">
                <w:t xml:space="preserve">1.08 </w:t>
              </w:r>
            </w:ins>
          </w:p>
        </w:tc>
        <w:tc>
          <w:tcPr>
            <w:tcW w:w="400" w:type="dxa"/>
            <w:noWrap/>
            <w:vAlign w:val="bottom"/>
            <w:hideMark/>
          </w:tcPr>
          <w:p w14:paraId="4F090F1E" w14:textId="77777777" w:rsidR="00C50A95" w:rsidRPr="00D016EC" w:rsidRDefault="00C50A95" w:rsidP="00416506">
            <w:pPr>
              <w:pStyle w:val="tabletext11"/>
              <w:jc w:val="center"/>
              <w:rPr>
                <w:ins w:id="14754" w:author="Author"/>
              </w:rPr>
            </w:pPr>
            <w:ins w:id="14755" w:author="Author">
              <w:r w:rsidRPr="00D016EC">
                <w:t xml:space="preserve">1.06 </w:t>
              </w:r>
            </w:ins>
          </w:p>
        </w:tc>
        <w:tc>
          <w:tcPr>
            <w:tcW w:w="400" w:type="dxa"/>
            <w:noWrap/>
            <w:vAlign w:val="bottom"/>
            <w:hideMark/>
          </w:tcPr>
          <w:p w14:paraId="2995C838" w14:textId="77777777" w:rsidR="00C50A95" w:rsidRPr="00D016EC" w:rsidRDefault="00C50A95" w:rsidP="00416506">
            <w:pPr>
              <w:pStyle w:val="tabletext11"/>
              <w:jc w:val="center"/>
              <w:rPr>
                <w:ins w:id="14756" w:author="Author"/>
              </w:rPr>
            </w:pPr>
            <w:ins w:id="14757" w:author="Author">
              <w:r w:rsidRPr="00D016EC">
                <w:t xml:space="preserve">1.04 </w:t>
              </w:r>
            </w:ins>
          </w:p>
        </w:tc>
        <w:tc>
          <w:tcPr>
            <w:tcW w:w="400" w:type="dxa"/>
            <w:noWrap/>
            <w:vAlign w:val="bottom"/>
            <w:hideMark/>
          </w:tcPr>
          <w:p w14:paraId="722EC968" w14:textId="77777777" w:rsidR="00C50A95" w:rsidRPr="00D016EC" w:rsidRDefault="00C50A95" w:rsidP="00416506">
            <w:pPr>
              <w:pStyle w:val="tabletext11"/>
              <w:jc w:val="center"/>
              <w:rPr>
                <w:ins w:id="14758" w:author="Author"/>
              </w:rPr>
            </w:pPr>
            <w:ins w:id="14759" w:author="Author">
              <w:r w:rsidRPr="00D016EC">
                <w:t xml:space="preserve">1.02 </w:t>
              </w:r>
            </w:ins>
          </w:p>
        </w:tc>
        <w:tc>
          <w:tcPr>
            <w:tcW w:w="400" w:type="dxa"/>
            <w:noWrap/>
            <w:vAlign w:val="bottom"/>
            <w:hideMark/>
          </w:tcPr>
          <w:p w14:paraId="07F19C69" w14:textId="77777777" w:rsidR="00C50A95" w:rsidRPr="00D016EC" w:rsidRDefault="00C50A95" w:rsidP="00416506">
            <w:pPr>
              <w:pStyle w:val="tabletext11"/>
              <w:jc w:val="center"/>
              <w:rPr>
                <w:ins w:id="14760" w:author="Author"/>
              </w:rPr>
            </w:pPr>
            <w:ins w:id="14761" w:author="Author">
              <w:r w:rsidRPr="00D016EC">
                <w:t xml:space="preserve">1.00 </w:t>
              </w:r>
            </w:ins>
          </w:p>
        </w:tc>
        <w:tc>
          <w:tcPr>
            <w:tcW w:w="400" w:type="dxa"/>
            <w:noWrap/>
            <w:vAlign w:val="bottom"/>
            <w:hideMark/>
          </w:tcPr>
          <w:p w14:paraId="5B0A24E9" w14:textId="77777777" w:rsidR="00C50A95" w:rsidRPr="00D016EC" w:rsidRDefault="00C50A95" w:rsidP="00416506">
            <w:pPr>
              <w:pStyle w:val="tabletext11"/>
              <w:jc w:val="center"/>
              <w:rPr>
                <w:ins w:id="14762" w:author="Author"/>
              </w:rPr>
            </w:pPr>
            <w:ins w:id="14763" w:author="Author">
              <w:r w:rsidRPr="00D016EC">
                <w:t xml:space="preserve">0.98 </w:t>
              </w:r>
            </w:ins>
          </w:p>
        </w:tc>
        <w:tc>
          <w:tcPr>
            <w:tcW w:w="400" w:type="dxa"/>
            <w:noWrap/>
            <w:vAlign w:val="bottom"/>
            <w:hideMark/>
          </w:tcPr>
          <w:p w14:paraId="2F36E466" w14:textId="77777777" w:rsidR="00C50A95" w:rsidRPr="00D016EC" w:rsidRDefault="00C50A95" w:rsidP="00416506">
            <w:pPr>
              <w:pStyle w:val="tabletext11"/>
              <w:jc w:val="center"/>
              <w:rPr>
                <w:ins w:id="14764" w:author="Author"/>
              </w:rPr>
            </w:pPr>
            <w:ins w:id="14765" w:author="Author">
              <w:r w:rsidRPr="00D016EC">
                <w:t xml:space="preserve">0.96 </w:t>
              </w:r>
            </w:ins>
          </w:p>
        </w:tc>
        <w:tc>
          <w:tcPr>
            <w:tcW w:w="400" w:type="dxa"/>
            <w:noWrap/>
            <w:vAlign w:val="bottom"/>
            <w:hideMark/>
          </w:tcPr>
          <w:p w14:paraId="67E4EA27" w14:textId="77777777" w:rsidR="00C50A95" w:rsidRPr="00D016EC" w:rsidRDefault="00C50A95" w:rsidP="00416506">
            <w:pPr>
              <w:pStyle w:val="tabletext11"/>
              <w:jc w:val="center"/>
              <w:rPr>
                <w:ins w:id="14766" w:author="Author"/>
              </w:rPr>
            </w:pPr>
            <w:ins w:id="14767" w:author="Author">
              <w:r w:rsidRPr="00D016EC">
                <w:t xml:space="preserve">0.94 </w:t>
              </w:r>
            </w:ins>
          </w:p>
        </w:tc>
        <w:tc>
          <w:tcPr>
            <w:tcW w:w="400" w:type="dxa"/>
            <w:noWrap/>
            <w:vAlign w:val="bottom"/>
            <w:hideMark/>
          </w:tcPr>
          <w:p w14:paraId="53F7D6D9" w14:textId="77777777" w:rsidR="00C50A95" w:rsidRPr="00D016EC" w:rsidRDefault="00C50A95" w:rsidP="00416506">
            <w:pPr>
              <w:pStyle w:val="tabletext11"/>
              <w:jc w:val="center"/>
              <w:rPr>
                <w:ins w:id="14768" w:author="Author"/>
              </w:rPr>
            </w:pPr>
            <w:ins w:id="14769" w:author="Author">
              <w:r w:rsidRPr="00D016EC">
                <w:t xml:space="preserve">0.92 </w:t>
              </w:r>
            </w:ins>
          </w:p>
        </w:tc>
        <w:tc>
          <w:tcPr>
            <w:tcW w:w="400" w:type="dxa"/>
            <w:noWrap/>
            <w:vAlign w:val="bottom"/>
            <w:hideMark/>
          </w:tcPr>
          <w:p w14:paraId="65FA2643" w14:textId="77777777" w:rsidR="00C50A95" w:rsidRPr="00D016EC" w:rsidRDefault="00C50A95" w:rsidP="00416506">
            <w:pPr>
              <w:pStyle w:val="tabletext11"/>
              <w:jc w:val="center"/>
              <w:rPr>
                <w:ins w:id="14770" w:author="Author"/>
              </w:rPr>
            </w:pPr>
            <w:ins w:id="14771" w:author="Author">
              <w:r w:rsidRPr="00D016EC">
                <w:t xml:space="preserve">0.90 </w:t>
              </w:r>
            </w:ins>
          </w:p>
        </w:tc>
        <w:tc>
          <w:tcPr>
            <w:tcW w:w="400" w:type="dxa"/>
            <w:noWrap/>
            <w:vAlign w:val="bottom"/>
            <w:hideMark/>
          </w:tcPr>
          <w:p w14:paraId="489AB39A" w14:textId="77777777" w:rsidR="00C50A95" w:rsidRPr="00D016EC" w:rsidRDefault="00C50A95" w:rsidP="00416506">
            <w:pPr>
              <w:pStyle w:val="tabletext11"/>
              <w:jc w:val="center"/>
              <w:rPr>
                <w:ins w:id="14772" w:author="Author"/>
              </w:rPr>
            </w:pPr>
            <w:ins w:id="14773" w:author="Author">
              <w:r w:rsidRPr="00D016EC">
                <w:t xml:space="preserve">0.88 </w:t>
              </w:r>
            </w:ins>
          </w:p>
        </w:tc>
        <w:tc>
          <w:tcPr>
            <w:tcW w:w="400" w:type="dxa"/>
            <w:noWrap/>
            <w:vAlign w:val="bottom"/>
            <w:hideMark/>
          </w:tcPr>
          <w:p w14:paraId="71E8FDEC" w14:textId="77777777" w:rsidR="00C50A95" w:rsidRPr="00D016EC" w:rsidRDefault="00C50A95" w:rsidP="00416506">
            <w:pPr>
              <w:pStyle w:val="tabletext11"/>
              <w:jc w:val="center"/>
              <w:rPr>
                <w:ins w:id="14774" w:author="Author"/>
              </w:rPr>
            </w:pPr>
            <w:ins w:id="14775" w:author="Author">
              <w:r w:rsidRPr="00D016EC">
                <w:t xml:space="preserve">0.86 </w:t>
              </w:r>
            </w:ins>
          </w:p>
        </w:tc>
        <w:tc>
          <w:tcPr>
            <w:tcW w:w="440" w:type="dxa"/>
            <w:noWrap/>
            <w:vAlign w:val="bottom"/>
            <w:hideMark/>
          </w:tcPr>
          <w:p w14:paraId="126244EB" w14:textId="77777777" w:rsidR="00C50A95" w:rsidRPr="00D016EC" w:rsidRDefault="00C50A95" w:rsidP="00416506">
            <w:pPr>
              <w:pStyle w:val="tabletext11"/>
              <w:jc w:val="center"/>
              <w:rPr>
                <w:ins w:id="14776" w:author="Author"/>
              </w:rPr>
            </w:pPr>
            <w:ins w:id="14777" w:author="Author">
              <w:r w:rsidRPr="00D016EC">
                <w:t xml:space="preserve">0.85 </w:t>
              </w:r>
            </w:ins>
          </w:p>
        </w:tc>
        <w:tc>
          <w:tcPr>
            <w:tcW w:w="400" w:type="dxa"/>
            <w:noWrap/>
            <w:vAlign w:val="bottom"/>
            <w:hideMark/>
          </w:tcPr>
          <w:p w14:paraId="5EFA9A59" w14:textId="77777777" w:rsidR="00C50A95" w:rsidRPr="00D016EC" w:rsidRDefault="00C50A95" w:rsidP="00416506">
            <w:pPr>
              <w:pStyle w:val="tabletext11"/>
              <w:jc w:val="center"/>
              <w:rPr>
                <w:ins w:id="14778" w:author="Author"/>
              </w:rPr>
            </w:pPr>
            <w:ins w:id="14779" w:author="Author">
              <w:r w:rsidRPr="00D016EC">
                <w:t xml:space="preserve">0.83 </w:t>
              </w:r>
            </w:ins>
          </w:p>
        </w:tc>
        <w:tc>
          <w:tcPr>
            <w:tcW w:w="400" w:type="dxa"/>
            <w:noWrap/>
            <w:vAlign w:val="bottom"/>
            <w:hideMark/>
          </w:tcPr>
          <w:p w14:paraId="4F004443" w14:textId="77777777" w:rsidR="00C50A95" w:rsidRPr="00D016EC" w:rsidRDefault="00C50A95" w:rsidP="00416506">
            <w:pPr>
              <w:pStyle w:val="tabletext11"/>
              <w:jc w:val="center"/>
              <w:rPr>
                <w:ins w:id="14780" w:author="Author"/>
              </w:rPr>
            </w:pPr>
            <w:ins w:id="14781" w:author="Author">
              <w:r w:rsidRPr="00D016EC">
                <w:t xml:space="preserve">0.81 </w:t>
              </w:r>
            </w:ins>
          </w:p>
        </w:tc>
        <w:tc>
          <w:tcPr>
            <w:tcW w:w="400" w:type="dxa"/>
            <w:noWrap/>
            <w:vAlign w:val="bottom"/>
            <w:hideMark/>
          </w:tcPr>
          <w:p w14:paraId="5847A8D0" w14:textId="77777777" w:rsidR="00C50A95" w:rsidRPr="00D016EC" w:rsidRDefault="00C50A95" w:rsidP="00416506">
            <w:pPr>
              <w:pStyle w:val="tabletext11"/>
              <w:jc w:val="center"/>
              <w:rPr>
                <w:ins w:id="14782" w:author="Author"/>
              </w:rPr>
            </w:pPr>
            <w:ins w:id="14783" w:author="Author">
              <w:r w:rsidRPr="00D016EC">
                <w:t xml:space="preserve">0.80 </w:t>
              </w:r>
            </w:ins>
          </w:p>
        </w:tc>
        <w:tc>
          <w:tcPr>
            <w:tcW w:w="400" w:type="dxa"/>
            <w:noWrap/>
            <w:vAlign w:val="bottom"/>
            <w:hideMark/>
          </w:tcPr>
          <w:p w14:paraId="502411AC" w14:textId="77777777" w:rsidR="00C50A95" w:rsidRPr="00D016EC" w:rsidRDefault="00C50A95" w:rsidP="00416506">
            <w:pPr>
              <w:pStyle w:val="tabletext11"/>
              <w:jc w:val="center"/>
              <w:rPr>
                <w:ins w:id="14784" w:author="Author"/>
              </w:rPr>
            </w:pPr>
            <w:ins w:id="14785" w:author="Author">
              <w:r w:rsidRPr="00D016EC">
                <w:t xml:space="preserve">0.78 </w:t>
              </w:r>
            </w:ins>
          </w:p>
        </w:tc>
        <w:tc>
          <w:tcPr>
            <w:tcW w:w="460" w:type="dxa"/>
            <w:noWrap/>
            <w:vAlign w:val="bottom"/>
            <w:hideMark/>
          </w:tcPr>
          <w:p w14:paraId="12C6D2B9" w14:textId="77777777" w:rsidR="00C50A95" w:rsidRPr="00D016EC" w:rsidRDefault="00C50A95" w:rsidP="00416506">
            <w:pPr>
              <w:pStyle w:val="tabletext11"/>
              <w:jc w:val="center"/>
              <w:rPr>
                <w:ins w:id="14786" w:author="Author"/>
              </w:rPr>
            </w:pPr>
            <w:ins w:id="14787" w:author="Author">
              <w:r w:rsidRPr="00D016EC">
                <w:t xml:space="preserve">0.77 </w:t>
              </w:r>
            </w:ins>
          </w:p>
        </w:tc>
      </w:tr>
      <w:tr w:rsidR="00C50A95" w:rsidRPr="00D016EC" w14:paraId="595778D2" w14:textId="77777777" w:rsidTr="00416506">
        <w:trPr>
          <w:trHeight w:val="190"/>
          <w:ins w:id="14788" w:author="Author"/>
        </w:trPr>
        <w:tc>
          <w:tcPr>
            <w:tcW w:w="200" w:type="dxa"/>
            <w:tcBorders>
              <w:right w:val="nil"/>
            </w:tcBorders>
            <w:vAlign w:val="bottom"/>
          </w:tcPr>
          <w:p w14:paraId="2D3CD22C" w14:textId="77777777" w:rsidR="00C50A95" w:rsidRPr="00D016EC" w:rsidRDefault="00C50A95" w:rsidP="00416506">
            <w:pPr>
              <w:pStyle w:val="tabletext11"/>
              <w:jc w:val="right"/>
              <w:rPr>
                <w:ins w:id="14789" w:author="Author"/>
              </w:rPr>
            </w:pPr>
          </w:p>
        </w:tc>
        <w:tc>
          <w:tcPr>
            <w:tcW w:w="1580" w:type="dxa"/>
            <w:tcBorders>
              <w:left w:val="nil"/>
            </w:tcBorders>
            <w:vAlign w:val="bottom"/>
            <w:hideMark/>
          </w:tcPr>
          <w:p w14:paraId="1157A4E6" w14:textId="77777777" w:rsidR="00C50A95" w:rsidRPr="00D016EC" w:rsidRDefault="00C50A95" w:rsidP="00416506">
            <w:pPr>
              <w:pStyle w:val="tabletext11"/>
              <w:tabs>
                <w:tab w:val="decimal" w:pos="640"/>
              </w:tabs>
              <w:rPr>
                <w:ins w:id="14790" w:author="Author"/>
              </w:rPr>
            </w:pPr>
            <w:ins w:id="14791" w:author="Author">
              <w:r w:rsidRPr="00D016EC">
                <w:t>200,000 to 229,999</w:t>
              </w:r>
            </w:ins>
          </w:p>
        </w:tc>
        <w:tc>
          <w:tcPr>
            <w:tcW w:w="680" w:type="dxa"/>
            <w:noWrap/>
            <w:vAlign w:val="bottom"/>
            <w:hideMark/>
          </w:tcPr>
          <w:p w14:paraId="6A5DC6E5" w14:textId="77777777" w:rsidR="00C50A95" w:rsidRPr="00D016EC" w:rsidRDefault="00C50A95" w:rsidP="00416506">
            <w:pPr>
              <w:pStyle w:val="tabletext11"/>
              <w:jc w:val="center"/>
              <w:rPr>
                <w:ins w:id="14792" w:author="Author"/>
              </w:rPr>
            </w:pPr>
            <w:ins w:id="14793" w:author="Author">
              <w:r w:rsidRPr="00D016EC">
                <w:t xml:space="preserve">1.84 </w:t>
              </w:r>
            </w:ins>
          </w:p>
        </w:tc>
        <w:tc>
          <w:tcPr>
            <w:tcW w:w="900" w:type="dxa"/>
            <w:noWrap/>
            <w:vAlign w:val="bottom"/>
            <w:hideMark/>
          </w:tcPr>
          <w:p w14:paraId="2AA43A00" w14:textId="77777777" w:rsidR="00C50A95" w:rsidRPr="00D016EC" w:rsidRDefault="00C50A95" w:rsidP="00416506">
            <w:pPr>
              <w:pStyle w:val="tabletext11"/>
              <w:jc w:val="center"/>
              <w:rPr>
                <w:ins w:id="14794" w:author="Author"/>
              </w:rPr>
            </w:pPr>
            <w:ins w:id="14795" w:author="Author">
              <w:r w:rsidRPr="00D016EC">
                <w:t xml:space="preserve">1.84 </w:t>
              </w:r>
            </w:ins>
          </w:p>
        </w:tc>
        <w:tc>
          <w:tcPr>
            <w:tcW w:w="400" w:type="dxa"/>
            <w:noWrap/>
            <w:vAlign w:val="bottom"/>
            <w:hideMark/>
          </w:tcPr>
          <w:p w14:paraId="7951E0AC" w14:textId="77777777" w:rsidR="00C50A95" w:rsidRPr="00D016EC" w:rsidRDefault="00C50A95" w:rsidP="00416506">
            <w:pPr>
              <w:pStyle w:val="tabletext11"/>
              <w:jc w:val="center"/>
              <w:rPr>
                <w:ins w:id="14796" w:author="Author"/>
              </w:rPr>
            </w:pPr>
            <w:ins w:id="14797" w:author="Author">
              <w:r w:rsidRPr="00D016EC">
                <w:t xml:space="preserve">1.71 </w:t>
              </w:r>
            </w:ins>
          </w:p>
        </w:tc>
        <w:tc>
          <w:tcPr>
            <w:tcW w:w="400" w:type="dxa"/>
            <w:noWrap/>
            <w:vAlign w:val="bottom"/>
            <w:hideMark/>
          </w:tcPr>
          <w:p w14:paraId="55251C0C" w14:textId="77777777" w:rsidR="00C50A95" w:rsidRPr="00D016EC" w:rsidRDefault="00C50A95" w:rsidP="00416506">
            <w:pPr>
              <w:pStyle w:val="tabletext11"/>
              <w:jc w:val="center"/>
              <w:rPr>
                <w:ins w:id="14798" w:author="Author"/>
              </w:rPr>
            </w:pPr>
            <w:ins w:id="14799" w:author="Author">
              <w:r w:rsidRPr="00D016EC">
                <w:t xml:space="preserve">1.62 </w:t>
              </w:r>
            </w:ins>
          </w:p>
        </w:tc>
        <w:tc>
          <w:tcPr>
            <w:tcW w:w="400" w:type="dxa"/>
            <w:noWrap/>
            <w:vAlign w:val="bottom"/>
            <w:hideMark/>
          </w:tcPr>
          <w:p w14:paraId="0BB1D20D" w14:textId="77777777" w:rsidR="00C50A95" w:rsidRPr="00D016EC" w:rsidRDefault="00C50A95" w:rsidP="00416506">
            <w:pPr>
              <w:pStyle w:val="tabletext11"/>
              <w:jc w:val="center"/>
              <w:rPr>
                <w:ins w:id="14800" w:author="Author"/>
              </w:rPr>
            </w:pPr>
            <w:ins w:id="14801" w:author="Author">
              <w:r w:rsidRPr="00D016EC">
                <w:t xml:space="preserve">1.51 </w:t>
              </w:r>
            </w:ins>
          </w:p>
        </w:tc>
        <w:tc>
          <w:tcPr>
            <w:tcW w:w="400" w:type="dxa"/>
            <w:noWrap/>
            <w:vAlign w:val="bottom"/>
            <w:hideMark/>
          </w:tcPr>
          <w:p w14:paraId="3FD40075" w14:textId="77777777" w:rsidR="00C50A95" w:rsidRPr="00D016EC" w:rsidRDefault="00C50A95" w:rsidP="00416506">
            <w:pPr>
              <w:pStyle w:val="tabletext11"/>
              <w:jc w:val="center"/>
              <w:rPr>
                <w:ins w:id="14802" w:author="Author"/>
              </w:rPr>
            </w:pPr>
            <w:ins w:id="14803" w:author="Author">
              <w:r w:rsidRPr="00D016EC">
                <w:t xml:space="preserve">1.38 </w:t>
              </w:r>
            </w:ins>
          </w:p>
        </w:tc>
        <w:tc>
          <w:tcPr>
            <w:tcW w:w="400" w:type="dxa"/>
            <w:noWrap/>
            <w:vAlign w:val="bottom"/>
            <w:hideMark/>
          </w:tcPr>
          <w:p w14:paraId="43226A23" w14:textId="77777777" w:rsidR="00C50A95" w:rsidRPr="00D016EC" w:rsidRDefault="00C50A95" w:rsidP="00416506">
            <w:pPr>
              <w:pStyle w:val="tabletext11"/>
              <w:jc w:val="center"/>
              <w:rPr>
                <w:ins w:id="14804" w:author="Author"/>
              </w:rPr>
            </w:pPr>
            <w:ins w:id="14805" w:author="Author">
              <w:r w:rsidRPr="00D016EC">
                <w:t xml:space="preserve">1.37 </w:t>
              </w:r>
            </w:ins>
          </w:p>
        </w:tc>
        <w:tc>
          <w:tcPr>
            <w:tcW w:w="400" w:type="dxa"/>
            <w:noWrap/>
            <w:vAlign w:val="bottom"/>
            <w:hideMark/>
          </w:tcPr>
          <w:p w14:paraId="1A4E8E31" w14:textId="77777777" w:rsidR="00C50A95" w:rsidRPr="00D016EC" w:rsidRDefault="00C50A95" w:rsidP="00416506">
            <w:pPr>
              <w:pStyle w:val="tabletext11"/>
              <w:jc w:val="center"/>
              <w:rPr>
                <w:ins w:id="14806" w:author="Author"/>
              </w:rPr>
            </w:pPr>
            <w:ins w:id="14807" w:author="Author">
              <w:r w:rsidRPr="00D016EC">
                <w:t xml:space="preserve">1.31 </w:t>
              </w:r>
            </w:ins>
          </w:p>
        </w:tc>
        <w:tc>
          <w:tcPr>
            <w:tcW w:w="400" w:type="dxa"/>
            <w:noWrap/>
            <w:vAlign w:val="bottom"/>
            <w:hideMark/>
          </w:tcPr>
          <w:p w14:paraId="52B1C099" w14:textId="77777777" w:rsidR="00C50A95" w:rsidRPr="00D016EC" w:rsidRDefault="00C50A95" w:rsidP="00416506">
            <w:pPr>
              <w:pStyle w:val="tabletext11"/>
              <w:jc w:val="center"/>
              <w:rPr>
                <w:ins w:id="14808" w:author="Author"/>
              </w:rPr>
            </w:pPr>
            <w:ins w:id="14809" w:author="Author">
              <w:r w:rsidRPr="00D016EC">
                <w:t xml:space="preserve">1.28 </w:t>
              </w:r>
            </w:ins>
          </w:p>
        </w:tc>
        <w:tc>
          <w:tcPr>
            <w:tcW w:w="400" w:type="dxa"/>
            <w:noWrap/>
            <w:vAlign w:val="bottom"/>
            <w:hideMark/>
          </w:tcPr>
          <w:p w14:paraId="08367C69" w14:textId="77777777" w:rsidR="00C50A95" w:rsidRPr="00D016EC" w:rsidRDefault="00C50A95" w:rsidP="00416506">
            <w:pPr>
              <w:pStyle w:val="tabletext11"/>
              <w:jc w:val="center"/>
              <w:rPr>
                <w:ins w:id="14810" w:author="Author"/>
              </w:rPr>
            </w:pPr>
            <w:ins w:id="14811" w:author="Author">
              <w:r w:rsidRPr="00D016EC">
                <w:t xml:space="preserve">1.26 </w:t>
              </w:r>
            </w:ins>
          </w:p>
        </w:tc>
        <w:tc>
          <w:tcPr>
            <w:tcW w:w="400" w:type="dxa"/>
            <w:noWrap/>
            <w:vAlign w:val="bottom"/>
            <w:hideMark/>
          </w:tcPr>
          <w:p w14:paraId="2D4F7EEB" w14:textId="77777777" w:rsidR="00C50A95" w:rsidRPr="00D016EC" w:rsidRDefault="00C50A95" w:rsidP="00416506">
            <w:pPr>
              <w:pStyle w:val="tabletext11"/>
              <w:jc w:val="center"/>
              <w:rPr>
                <w:ins w:id="14812" w:author="Author"/>
              </w:rPr>
            </w:pPr>
            <w:ins w:id="14813" w:author="Author">
              <w:r w:rsidRPr="00D016EC">
                <w:t xml:space="preserve">1.16 </w:t>
              </w:r>
            </w:ins>
          </w:p>
        </w:tc>
        <w:tc>
          <w:tcPr>
            <w:tcW w:w="400" w:type="dxa"/>
            <w:noWrap/>
            <w:vAlign w:val="bottom"/>
            <w:hideMark/>
          </w:tcPr>
          <w:p w14:paraId="5DC4CEBE" w14:textId="77777777" w:rsidR="00C50A95" w:rsidRPr="00D016EC" w:rsidRDefault="00C50A95" w:rsidP="00416506">
            <w:pPr>
              <w:pStyle w:val="tabletext11"/>
              <w:jc w:val="center"/>
              <w:rPr>
                <w:ins w:id="14814" w:author="Author"/>
              </w:rPr>
            </w:pPr>
            <w:ins w:id="14815" w:author="Author">
              <w:r w:rsidRPr="00D016EC">
                <w:t xml:space="preserve">1.15 </w:t>
              </w:r>
            </w:ins>
          </w:p>
        </w:tc>
        <w:tc>
          <w:tcPr>
            <w:tcW w:w="400" w:type="dxa"/>
            <w:noWrap/>
            <w:vAlign w:val="bottom"/>
            <w:hideMark/>
          </w:tcPr>
          <w:p w14:paraId="623C32E7" w14:textId="77777777" w:rsidR="00C50A95" w:rsidRPr="00D016EC" w:rsidRDefault="00C50A95" w:rsidP="00416506">
            <w:pPr>
              <w:pStyle w:val="tabletext11"/>
              <w:jc w:val="center"/>
              <w:rPr>
                <w:ins w:id="14816" w:author="Author"/>
              </w:rPr>
            </w:pPr>
            <w:ins w:id="14817" w:author="Author">
              <w:r w:rsidRPr="00D016EC">
                <w:t xml:space="preserve">1.14 </w:t>
              </w:r>
            </w:ins>
          </w:p>
        </w:tc>
        <w:tc>
          <w:tcPr>
            <w:tcW w:w="400" w:type="dxa"/>
            <w:noWrap/>
            <w:vAlign w:val="bottom"/>
            <w:hideMark/>
          </w:tcPr>
          <w:p w14:paraId="3A79A6A1" w14:textId="77777777" w:rsidR="00C50A95" w:rsidRPr="00D016EC" w:rsidRDefault="00C50A95" w:rsidP="00416506">
            <w:pPr>
              <w:pStyle w:val="tabletext11"/>
              <w:jc w:val="center"/>
              <w:rPr>
                <w:ins w:id="14818" w:author="Author"/>
              </w:rPr>
            </w:pPr>
            <w:ins w:id="14819" w:author="Author">
              <w:r w:rsidRPr="00D016EC">
                <w:t xml:space="preserve">1.13 </w:t>
              </w:r>
            </w:ins>
          </w:p>
        </w:tc>
        <w:tc>
          <w:tcPr>
            <w:tcW w:w="400" w:type="dxa"/>
            <w:noWrap/>
            <w:vAlign w:val="bottom"/>
            <w:hideMark/>
          </w:tcPr>
          <w:p w14:paraId="67FA38BD" w14:textId="77777777" w:rsidR="00C50A95" w:rsidRPr="00D016EC" w:rsidRDefault="00C50A95" w:rsidP="00416506">
            <w:pPr>
              <w:pStyle w:val="tabletext11"/>
              <w:jc w:val="center"/>
              <w:rPr>
                <w:ins w:id="14820" w:author="Author"/>
              </w:rPr>
            </w:pPr>
            <w:ins w:id="14821" w:author="Author">
              <w:r w:rsidRPr="00D016EC">
                <w:t xml:space="preserve">1.12 </w:t>
              </w:r>
            </w:ins>
          </w:p>
        </w:tc>
        <w:tc>
          <w:tcPr>
            <w:tcW w:w="400" w:type="dxa"/>
            <w:noWrap/>
            <w:vAlign w:val="bottom"/>
            <w:hideMark/>
          </w:tcPr>
          <w:p w14:paraId="055FAB17" w14:textId="77777777" w:rsidR="00C50A95" w:rsidRPr="00D016EC" w:rsidRDefault="00C50A95" w:rsidP="00416506">
            <w:pPr>
              <w:pStyle w:val="tabletext11"/>
              <w:jc w:val="center"/>
              <w:rPr>
                <w:ins w:id="14822" w:author="Author"/>
              </w:rPr>
            </w:pPr>
            <w:ins w:id="14823" w:author="Author">
              <w:r w:rsidRPr="00D016EC">
                <w:t xml:space="preserve">1.11 </w:t>
              </w:r>
            </w:ins>
          </w:p>
        </w:tc>
        <w:tc>
          <w:tcPr>
            <w:tcW w:w="400" w:type="dxa"/>
            <w:noWrap/>
            <w:vAlign w:val="bottom"/>
            <w:hideMark/>
          </w:tcPr>
          <w:p w14:paraId="42335192" w14:textId="77777777" w:rsidR="00C50A95" w:rsidRPr="00D016EC" w:rsidRDefault="00C50A95" w:rsidP="00416506">
            <w:pPr>
              <w:pStyle w:val="tabletext11"/>
              <w:jc w:val="center"/>
              <w:rPr>
                <w:ins w:id="14824" w:author="Author"/>
              </w:rPr>
            </w:pPr>
            <w:ins w:id="14825" w:author="Author">
              <w:r w:rsidRPr="00D016EC">
                <w:t xml:space="preserve">1.10 </w:t>
              </w:r>
            </w:ins>
          </w:p>
        </w:tc>
        <w:tc>
          <w:tcPr>
            <w:tcW w:w="400" w:type="dxa"/>
            <w:noWrap/>
            <w:vAlign w:val="bottom"/>
            <w:hideMark/>
          </w:tcPr>
          <w:p w14:paraId="45CD1B11" w14:textId="77777777" w:rsidR="00C50A95" w:rsidRPr="00D016EC" w:rsidRDefault="00C50A95" w:rsidP="00416506">
            <w:pPr>
              <w:pStyle w:val="tabletext11"/>
              <w:jc w:val="center"/>
              <w:rPr>
                <w:ins w:id="14826" w:author="Author"/>
              </w:rPr>
            </w:pPr>
            <w:ins w:id="14827" w:author="Author">
              <w:r w:rsidRPr="00D016EC">
                <w:t xml:space="preserve">1.08 </w:t>
              </w:r>
            </w:ins>
          </w:p>
        </w:tc>
        <w:tc>
          <w:tcPr>
            <w:tcW w:w="400" w:type="dxa"/>
            <w:noWrap/>
            <w:vAlign w:val="bottom"/>
            <w:hideMark/>
          </w:tcPr>
          <w:p w14:paraId="68942A86" w14:textId="77777777" w:rsidR="00C50A95" w:rsidRPr="00D016EC" w:rsidRDefault="00C50A95" w:rsidP="00416506">
            <w:pPr>
              <w:pStyle w:val="tabletext11"/>
              <w:jc w:val="center"/>
              <w:rPr>
                <w:ins w:id="14828" w:author="Author"/>
              </w:rPr>
            </w:pPr>
            <w:ins w:id="14829" w:author="Author">
              <w:r w:rsidRPr="00D016EC">
                <w:t xml:space="preserve">1.07 </w:t>
              </w:r>
            </w:ins>
          </w:p>
        </w:tc>
        <w:tc>
          <w:tcPr>
            <w:tcW w:w="400" w:type="dxa"/>
            <w:noWrap/>
            <w:vAlign w:val="bottom"/>
            <w:hideMark/>
          </w:tcPr>
          <w:p w14:paraId="17303E3C" w14:textId="77777777" w:rsidR="00C50A95" w:rsidRPr="00D016EC" w:rsidRDefault="00C50A95" w:rsidP="00416506">
            <w:pPr>
              <w:pStyle w:val="tabletext11"/>
              <w:jc w:val="center"/>
              <w:rPr>
                <w:ins w:id="14830" w:author="Author"/>
              </w:rPr>
            </w:pPr>
            <w:ins w:id="14831" w:author="Author">
              <w:r w:rsidRPr="00D016EC">
                <w:t xml:space="preserve">1.06 </w:t>
              </w:r>
            </w:ins>
          </w:p>
        </w:tc>
        <w:tc>
          <w:tcPr>
            <w:tcW w:w="400" w:type="dxa"/>
            <w:noWrap/>
            <w:vAlign w:val="bottom"/>
            <w:hideMark/>
          </w:tcPr>
          <w:p w14:paraId="30D03853" w14:textId="77777777" w:rsidR="00C50A95" w:rsidRPr="00D016EC" w:rsidRDefault="00C50A95" w:rsidP="00416506">
            <w:pPr>
              <w:pStyle w:val="tabletext11"/>
              <w:jc w:val="center"/>
              <w:rPr>
                <w:ins w:id="14832" w:author="Author"/>
              </w:rPr>
            </w:pPr>
            <w:ins w:id="14833" w:author="Author">
              <w:r w:rsidRPr="00D016EC">
                <w:t xml:space="preserve">1.05 </w:t>
              </w:r>
            </w:ins>
          </w:p>
        </w:tc>
        <w:tc>
          <w:tcPr>
            <w:tcW w:w="400" w:type="dxa"/>
            <w:noWrap/>
            <w:vAlign w:val="bottom"/>
            <w:hideMark/>
          </w:tcPr>
          <w:p w14:paraId="3F0D884B" w14:textId="77777777" w:rsidR="00C50A95" w:rsidRPr="00D016EC" w:rsidRDefault="00C50A95" w:rsidP="00416506">
            <w:pPr>
              <w:pStyle w:val="tabletext11"/>
              <w:jc w:val="center"/>
              <w:rPr>
                <w:ins w:id="14834" w:author="Author"/>
              </w:rPr>
            </w:pPr>
            <w:ins w:id="14835" w:author="Author">
              <w:r w:rsidRPr="00D016EC">
                <w:t xml:space="preserve">1.04 </w:t>
              </w:r>
            </w:ins>
          </w:p>
        </w:tc>
        <w:tc>
          <w:tcPr>
            <w:tcW w:w="440" w:type="dxa"/>
            <w:noWrap/>
            <w:vAlign w:val="bottom"/>
            <w:hideMark/>
          </w:tcPr>
          <w:p w14:paraId="05326B4F" w14:textId="77777777" w:rsidR="00C50A95" w:rsidRPr="00D016EC" w:rsidRDefault="00C50A95" w:rsidP="00416506">
            <w:pPr>
              <w:pStyle w:val="tabletext11"/>
              <w:jc w:val="center"/>
              <w:rPr>
                <w:ins w:id="14836" w:author="Author"/>
              </w:rPr>
            </w:pPr>
            <w:ins w:id="14837" w:author="Author">
              <w:r w:rsidRPr="00D016EC">
                <w:t xml:space="preserve">1.03 </w:t>
              </w:r>
            </w:ins>
          </w:p>
        </w:tc>
        <w:tc>
          <w:tcPr>
            <w:tcW w:w="400" w:type="dxa"/>
            <w:noWrap/>
            <w:vAlign w:val="bottom"/>
            <w:hideMark/>
          </w:tcPr>
          <w:p w14:paraId="7A4B62CE" w14:textId="77777777" w:rsidR="00C50A95" w:rsidRPr="00D016EC" w:rsidRDefault="00C50A95" w:rsidP="00416506">
            <w:pPr>
              <w:pStyle w:val="tabletext11"/>
              <w:jc w:val="center"/>
              <w:rPr>
                <w:ins w:id="14838" w:author="Author"/>
              </w:rPr>
            </w:pPr>
            <w:ins w:id="14839" w:author="Author">
              <w:r w:rsidRPr="00D016EC">
                <w:t xml:space="preserve">1.02 </w:t>
              </w:r>
            </w:ins>
          </w:p>
        </w:tc>
        <w:tc>
          <w:tcPr>
            <w:tcW w:w="400" w:type="dxa"/>
            <w:noWrap/>
            <w:vAlign w:val="bottom"/>
            <w:hideMark/>
          </w:tcPr>
          <w:p w14:paraId="391A6003" w14:textId="77777777" w:rsidR="00C50A95" w:rsidRPr="00D016EC" w:rsidRDefault="00C50A95" w:rsidP="00416506">
            <w:pPr>
              <w:pStyle w:val="tabletext11"/>
              <w:jc w:val="center"/>
              <w:rPr>
                <w:ins w:id="14840" w:author="Author"/>
              </w:rPr>
            </w:pPr>
            <w:ins w:id="14841" w:author="Author">
              <w:r w:rsidRPr="00D016EC">
                <w:t xml:space="preserve">1.01 </w:t>
              </w:r>
            </w:ins>
          </w:p>
        </w:tc>
        <w:tc>
          <w:tcPr>
            <w:tcW w:w="400" w:type="dxa"/>
            <w:noWrap/>
            <w:vAlign w:val="bottom"/>
            <w:hideMark/>
          </w:tcPr>
          <w:p w14:paraId="43E23193" w14:textId="77777777" w:rsidR="00C50A95" w:rsidRPr="00D016EC" w:rsidRDefault="00C50A95" w:rsidP="00416506">
            <w:pPr>
              <w:pStyle w:val="tabletext11"/>
              <w:jc w:val="center"/>
              <w:rPr>
                <w:ins w:id="14842" w:author="Author"/>
              </w:rPr>
            </w:pPr>
            <w:ins w:id="14843" w:author="Author">
              <w:r w:rsidRPr="00D016EC">
                <w:t xml:space="preserve">1.00 </w:t>
              </w:r>
            </w:ins>
          </w:p>
        </w:tc>
        <w:tc>
          <w:tcPr>
            <w:tcW w:w="400" w:type="dxa"/>
            <w:noWrap/>
            <w:vAlign w:val="bottom"/>
            <w:hideMark/>
          </w:tcPr>
          <w:p w14:paraId="5794B01D" w14:textId="77777777" w:rsidR="00C50A95" w:rsidRPr="00D016EC" w:rsidRDefault="00C50A95" w:rsidP="00416506">
            <w:pPr>
              <w:pStyle w:val="tabletext11"/>
              <w:jc w:val="center"/>
              <w:rPr>
                <w:ins w:id="14844" w:author="Author"/>
              </w:rPr>
            </w:pPr>
            <w:ins w:id="14845" w:author="Author">
              <w:r w:rsidRPr="00D016EC">
                <w:t xml:space="preserve">0.99 </w:t>
              </w:r>
            </w:ins>
          </w:p>
        </w:tc>
        <w:tc>
          <w:tcPr>
            <w:tcW w:w="460" w:type="dxa"/>
            <w:noWrap/>
            <w:vAlign w:val="bottom"/>
            <w:hideMark/>
          </w:tcPr>
          <w:p w14:paraId="7E352EF5" w14:textId="77777777" w:rsidR="00C50A95" w:rsidRPr="00D016EC" w:rsidRDefault="00C50A95" w:rsidP="00416506">
            <w:pPr>
              <w:pStyle w:val="tabletext11"/>
              <w:jc w:val="center"/>
              <w:rPr>
                <w:ins w:id="14846" w:author="Author"/>
              </w:rPr>
            </w:pPr>
            <w:ins w:id="14847" w:author="Author">
              <w:r w:rsidRPr="00D016EC">
                <w:t xml:space="preserve">0.98 </w:t>
              </w:r>
            </w:ins>
          </w:p>
        </w:tc>
      </w:tr>
      <w:tr w:rsidR="00C50A95" w:rsidRPr="00D016EC" w14:paraId="22CCBDC1" w14:textId="77777777" w:rsidTr="00416506">
        <w:trPr>
          <w:trHeight w:val="190"/>
          <w:ins w:id="14848" w:author="Author"/>
        </w:trPr>
        <w:tc>
          <w:tcPr>
            <w:tcW w:w="200" w:type="dxa"/>
            <w:tcBorders>
              <w:right w:val="nil"/>
            </w:tcBorders>
            <w:vAlign w:val="bottom"/>
          </w:tcPr>
          <w:p w14:paraId="0BC2E809" w14:textId="77777777" w:rsidR="00C50A95" w:rsidRPr="00D016EC" w:rsidRDefault="00C50A95" w:rsidP="00416506">
            <w:pPr>
              <w:pStyle w:val="tabletext11"/>
              <w:jc w:val="right"/>
              <w:rPr>
                <w:ins w:id="14849" w:author="Author"/>
              </w:rPr>
            </w:pPr>
          </w:p>
        </w:tc>
        <w:tc>
          <w:tcPr>
            <w:tcW w:w="1580" w:type="dxa"/>
            <w:tcBorders>
              <w:left w:val="nil"/>
            </w:tcBorders>
            <w:vAlign w:val="bottom"/>
            <w:hideMark/>
          </w:tcPr>
          <w:p w14:paraId="4F4C4948" w14:textId="77777777" w:rsidR="00C50A95" w:rsidRPr="00D016EC" w:rsidRDefault="00C50A95" w:rsidP="00416506">
            <w:pPr>
              <w:pStyle w:val="tabletext11"/>
              <w:tabs>
                <w:tab w:val="decimal" w:pos="640"/>
              </w:tabs>
              <w:rPr>
                <w:ins w:id="14850" w:author="Author"/>
              </w:rPr>
            </w:pPr>
            <w:ins w:id="14851" w:author="Author">
              <w:r w:rsidRPr="00D016EC">
                <w:t>230,000 to 259,999</w:t>
              </w:r>
            </w:ins>
          </w:p>
        </w:tc>
        <w:tc>
          <w:tcPr>
            <w:tcW w:w="680" w:type="dxa"/>
            <w:noWrap/>
            <w:vAlign w:val="bottom"/>
            <w:hideMark/>
          </w:tcPr>
          <w:p w14:paraId="3CA428D9" w14:textId="77777777" w:rsidR="00C50A95" w:rsidRPr="00D016EC" w:rsidRDefault="00C50A95" w:rsidP="00416506">
            <w:pPr>
              <w:pStyle w:val="tabletext11"/>
              <w:jc w:val="center"/>
              <w:rPr>
                <w:ins w:id="14852" w:author="Author"/>
              </w:rPr>
            </w:pPr>
            <w:ins w:id="14853" w:author="Author">
              <w:r w:rsidRPr="00D016EC">
                <w:t xml:space="preserve">1.91 </w:t>
              </w:r>
            </w:ins>
          </w:p>
        </w:tc>
        <w:tc>
          <w:tcPr>
            <w:tcW w:w="900" w:type="dxa"/>
            <w:noWrap/>
            <w:vAlign w:val="bottom"/>
            <w:hideMark/>
          </w:tcPr>
          <w:p w14:paraId="00BFD092" w14:textId="77777777" w:rsidR="00C50A95" w:rsidRPr="00D016EC" w:rsidRDefault="00C50A95" w:rsidP="00416506">
            <w:pPr>
              <w:pStyle w:val="tabletext11"/>
              <w:jc w:val="center"/>
              <w:rPr>
                <w:ins w:id="14854" w:author="Author"/>
              </w:rPr>
            </w:pPr>
            <w:ins w:id="14855" w:author="Author">
              <w:r w:rsidRPr="00D016EC">
                <w:t xml:space="preserve">1.91 </w:t>
              </w:r>
            </w:ins>
          </w:p>
        </w:tc>
        <w:tc>
          <w:tcPr>
            <w:tcW w:w="400" w:type="dxa"/>
            <w:noWrap/>
            <w:vAlign w:val="bottom"/>
            <w:hideMark/>
          </w:tcPr>
          <w:p w14:paraId="59B12C4E" w14:textId="77777777" w:rsidR="00C50A95" w:rsidRPr="00D016EC" w:rsidRDefault="00C50A95" w:rsidP="00416506">
            <w:pPr>
              <w:pStyle w:val="tabletext11"/>
              <w:jc w:val="center"/>
              <w:rPr>
                <w:ins w:id="14856" w:author="Author"/>
              </w:rPr>
            </w:pPr>
            <w:ins w:id="14857" w:author="Author">
              <w:r w:rsidRPr="00D016EC">
                <w:t xml:space="preserve">1.78 </w:t>
              </w:r>
            </w:ins>
          </w:p>
        </w:tc>
        <w:tc>
          <w:tcPr>
            <w:tcW w:w="400" w:type="dxa"/>
            <w:noWrap/>
            <w:vAlign w:val="bottom"/>
            <w:hideMark/>
          </w:tcPr>
          <w:p w14:paraId="7CFDA02C" w14:textId="77777777" w:rsidR="00C50A95" w:rsidRPr="00D016EC" w:rsidRDefault="00C50A95" w:rsidP="00416506">
            <w:pPr>
              <w:pStyle w:val="tabletext11"/>
              <w:jc w:val="center"/>
              <w:rPr>
                <w:ins w:id="14858" w:author="Author"/>
              </w:rPr>
            </w:pPr>
            <w:ins w:id="14859" w:author="Author">
              <w:r w:rsidRPr="00D016EC">
                <w:t xml:space="preserve">1.69 </w:t>
              </w:r>
            </w:ins>
          </w:p>
        </w:tc>
        <w:tc>
          <w:tcPr>
            <w:tcW w:w="400" w:type="dxa"/>
            <w:noWrap/>
            <w:vAlign w:val="bottom"/>
            <w:hideMark/>
          </w:tcPr>
          <w:p w14:paraId="28F6BC9C" w14:textId="77777777" w:rsidR="00C50A95" w:rsidRPr="00D016EC" w:rsidRDefault="00C50A95" w:rsidP="00416506">
            <w:pPr>
              <w:pStyle w:val="tabletext11"/>
              <w:jc w:val="center"/>
              <w:rPr>
                <w:ins w:id="14860" w:author="Author"/>
              </w:rPr>
            </w:pPr>
            <w:ins w:id="14861" w:author="Author">
              <w:r w:rsidRPr="00D016EC">
                <w:t xml:space="preserve">1.58 </w:t>
              </w:r>
            </w:ins>
          </w:p>
        </w:tc>
        <w:tc>
          <w:tcPr>
            <w:tcW w:w="400" w:type="dxa"/>
            <w:noWrap/>
            <w:vAlign w:val="bottom"/>
            <w:hideMark/>
          </w:tcPr>
          <w:p w14:paraId="1CAE73A2" w14:textId="77777777" w:rsidR="00C50A95" w:rsidRPr="00D016EC" w:rsidRDefault="00C50A95" w:rsidP="00416506">
            <w:pPr>
              <w:pStyle w:val="tabletext11"/>
              <w:jc w:val="center"/>
              <w:rPr>
                <w:ins w:id="14862" w:author="Author"/>
              </w:rPr>
            </w:pPr>
            <w:ins w:id="14863" w:author="Author">
              <w:r w:rsidRPr="00D016EC">
                <w:t xml:space="preserve">1.46 </w:t>
              </w:r>
            </w:ins>
          </w:p>
        </w:tc>
        <w:tc>
          <w:tcPr>
            <w:tcW w:w="400" w:type="dxa"/>
            <w:noWrap/>
            <w:vAlign w:val="bottom"/>
            <w:hideMark/>
          </w:tcPr>
          <w:p w14:paraId="6B96C1D9" w14:textId="77777777" w:rsidR="00C50A95" w:rsidRPr="00D016EC" w:rsidRDefault="00C50A95" w:rsidP="00416506">
            <w:pPr>
              <w:pStyle w:val="tabletext11"/>
              <w:jc w:val="center"/>
              <w:rPr>
                <w:ins w:id="14864" w:author="Author"/>
              </w:rPr>
            </w:pPr>
            <w:ins w:id="14865" w:author="Author">
              <w:r w:rsidRPr="00D016EC">
                <w:t xml:space="preserve">1.45 </w:t>
              </w:r>
            </w:ins>
          </w:p>
        </w:tc>
        <w:tc>
          <w:tcPr>
            <w:tcW w:w="400" w:type="dxa"/>
            <w:noWrap/>
            <w:vAlign w:val="bottom"/>
            <w:hideMark/>
          </w:tcPr>
          <w:p w14:paraId="1197A449" w14:textId="77777777" w:rsidR="00C50A95" w:rsidRPr="00D016EC" w:rsidRDefault="00C50A95" w:rsidP="00416506">
            <w:pPr>
              <w:pStyle w:val="tabletext11"/>
              <w:jc w:val="center"/>
              <w:rPr>
                <w:ins w:id="14866" w:author="Author"/>
              </w:rPr>
            </w:pPr>
            <w:ins w:id="14867" w:author="Author">
              <w:r w:rsidRPr="00D016EC">
                <w:t xml:space="preserve">1.40 </w:t>
              </w:r>
            </w:ins>
          </w:p>
        </w:tc>
        <w:tc>
          <w:tcPr>
            <w:tcW w:w="400" w:type="dxa"/>
            <w:noWrap/>
            <w:vAlign w:val="bottom"/>
            <w:hideMark/>
          </w:tcPr>
          <w:p w14:paraId="01864124" w14:textId="77777777" w:rsidR="00C50A95" w:rsidRPr="00D016EC" w:rsidRDefault="00C50A95" w:rsidP="00416506">
            <w:pPr>
              <w:pStyle w:val="tabletext11"/>
              <w:jc w:val="center"/>
              <w:rPr>
                <w:ins w:id="14868" w:author="Author"/>
              </w:rPr>
            </w:pPr>
            <w:ins w:id="14869" w:author="Author">
              <w:r w:rsidRPr="00D016EC">
                <w:t xml:space="preserve">1.37 </w:t>
              </w:r>
            </w:ins>
          </w:p>
        </w:tc>
        <w:tc>
          <w:tcPr>
            <w:tcW w:w="400" w:type="dxa"/>
            <w:noWrap/>
            <w:vAlign w:val="bottom"/>
            <w:hideMark/>
          </w:tcPr>
          <w:p w14:paraId="167DB389" w14:textId="77777777" w:rsidR="00C50A95" w:rsidRPr="00D016EC" w:rsidRDefault="00C50A95" w:rsidP="00416506">
            <w:pPr>
              <w:pStyle w:val="tabletext11"/>
              <w:jc w:val="center"/>
              <w:rPr>
                <w:ins w:id="14870" w:author="Author"/>
              </w:rPr>
            </w:pPr>
            <w:ins w:id="14871" w:author="Author">
              <w:r w:rsidRPr="00D016EC">
                <w:t xml:space="preserve">1.35 </w:t>
              </w:r>
            </w:ins>
          </w:p>
        </w:tc>
        <w:tc>
          <w:tcPr>
            <w:tcW w:w="400" w:type="dxa"/>
            <w:noWrap/>
            <w:vAlign w:val="bottom"/>
            <w:hideMark/>
          </w:tcPr>
          <w:p w14:paraId="6F5D3DC0" w14:textId="77777777" w:rsidR="00C50A95" w:rsidRPr="00D016EC" w:rsidRDefault="00C50A95" w:rsidP="00416506">
            <w:pPr>
              <w:pStyle w:val="tabletext11"/>
              <w:jc w:val="center"/>
              <w:rPr>
                <w:ins w:id="14872" w:author="Author"/>
              </w:rPr>
            </w:pPr>
            <w:ins w:id="14873" w:author="Author">
              <w:r w:rsidRPr="00D016EC">
                <w:t xml:space="preserve">1.25 </w:t>
              </w:r>
            </w:ins>
          </w:p>
        </w:tc>
        <w:tc>
          <w:tcPr>
            <w:tcW w:w="400" w:type="dxa"/>
            <w:noWrap/>
            <w:vAlign w:val="bottom"/>
            <w:hideMark/>
          </w:tcPr>
          <w:p w14:paraId="6716CFD1" w14:textId="77777777" w:rsidR="00C50A95" w:rsidRPr="00D016EC" w:rsidRDefault="00C50A95" w:rsidP="00416506">
            <w:pPr>
              <w:pStyle w:val="tabletext11"/>
              <w:jc w:val="center"/>
              <w:rPr>
                <w:ins w:id="14874" w:author="Author"/>
              </w:rPr>
            </w:pPr>
            <w:ins w:id="14875" w:author="Author">
              <w:r w:rsidRPr="00D016EC">
                <w:t xml:space="preserve">1.24 </w:t>
              </w:r>
            </w:ins>
          </w:p>
        </w:tc>
        <w:tc>
          <w:tcPr>
            <w:tcW w:w="400" w:type="dxa"/>
            <w:noWrap/>
            <w:vAlign w:val="bottom"/>
            <w:hideMark/>
          </w:tcPr>
          <w:p w14:paraId="712F7E15" w14:textId="77777777" w:rsidR="00C50A95" w:rsidRPr="00D016EC" w:rsidRDefault="00C50A95" w:rsidP="00416506">
            <w:pPr>
              <w:pStyle w:val="tabletext11"/>
              <w:jc w:val="center"/>
              <w:rPr>
                <w:ins w:id="14876" w:author="Author"/>
              </w:rPr>
            </w:pPr>
            <w:ins w:id="14877" w:author="Author">
              <w:r w:rsidRPr="00D016EC">
                <w:t xml:space="preserve">1.23 </w:t>
              </w:r>
            </w:ins>
          </w:p>
        </w:tc>
        <w:tc>
          <w:tcPr>
            <w:tcW w:w="400" w:type="dxa"/>
            <w:noWrap/>
            <w:vAlign w:val="bottom"/>
            <w:hideMark/>
          </w:tcPr>
          <w:p w14:paraId="4604E0D1" w14:textId="77777777" w:rsidR="00C50A95" w:rsidRPr="00D016EC" w:rsidRDefault="00C50A95" w:rsidP="00416506">
            <w:pPr>
              <w:pStyle w:val="tabletext11"/>
              <w:jc w:val="center"/>
              <w:rPr>
                <w:ins w:id="14878" w:author="Author"/>
              </w:rPr>
            </w:pPr>
            <w:ins w:id="14879" w:author="Author">
              <w:r w:rsidRPr="00D016EC">
                <w:t xml:space="preserve">1.21 </w:t>
              </w:r>
            </w:ins>
          </w:p>
        </w:tc>
        <w:tc>
          <w:tcPr>
            <w:tcW w:w="400" w:type="dxa"/>
            <w:noWrap/>
            <w:vAlign w:val="bottom"/>
            <w:hideMark/>
          </w:tcPr>
          <w:p w14:paraId="44318F10" w14:textId="77777777" w:rsidR="00C50A95" w:rsidRPr="00D016EC" w:rsidRDefault="00C50A95" w:rsidP="00416506">
            <w:pPr>
              <w:pStyle w:val="tabletext11"/>
              <w:jc w:val="center"/>
              <w:rPr>
                <w:ins w:id="14880" w:author="Author"/>
              </w:rPr>
            </w:pPr>
            <w:ins w:id="14881" w:author="Author">
              <w:r w:rsidRPr="00D016EC">
                <w:t xml:space="preserve">1.20 </w:t>
              </w:r>
            </w:ins>
          </w:p>
        </w:tc>
        <w:tc>
          <w:tcPr>
            <w:tcW w:w="400" w:type="dxa"/>
            <w:noWrap/>
            <w:vAlign w:val="bottom"/>
            <w:hideMark/>
          </w:tcPr>
          <w:p w14:paraId="3C4A2A2F" w14:textId="77777777" w:rsidR="00C50A95" w:rsidRPr="00D016EC" w:rsidRDefault="00C50A95" w:rsidP="00416506">
            <w:pPr>
              <w:pStyle w:val="tabletext11"/>
              <w:jc w:val="center"/>
              <w:rPr>
                <w:ins w:id="14882" w:author="Author"/>
              </w:rPr>
            </w:pPr>
            <w:ins w:id="14883" w:author="Author">
              <w:r w:rsidRPr="00D016EC">
                <w:t xml:space="preserve">1.19 </w:t>
              </w:r>
            </w:ins>
          </w:p>
        </w:tc>
        <w:tc>
          <w:tcPr>
            <w:tcW w:w="400" w:type="dxa"/>
            <w:noWrap/>
            <w:vAlign w:val="bottom"/>
            <w:hideMark/>
          </w:tcPr>
          <w:p w14:paraId="044130F5" w14:textId="77777777" w:rsidR="00C50A95" w:rsidRPr="00D016EC" w:rsidRDefault="00C50A95" w:rsidP="00416506">
            <w:pPr>
              <w:pStyle w:val="tabletext11"/>
              <w:jc w:val="center"/>
              <w:rPr>
                <w:ins w:id="14884" w:author="Author"/>
              </w:rPr>
            </w:pPr>
            <w:ins w:id="14885" w:author="Author">
              <w:r w:rsidRPr="00D016EC">
                <w:t xml:space="preserve">1.18 </w:t>
              </w:r>
            </w:ins>
          </w:p>
        </w:tc>
        <w:tc>
          <w:tcPr>
            <w:tcW w:w="400" w:type="dxa"/>
            <w:noWrap/>
            <w:vAlign w:val="bottom"/>
            <w:hideMark/>
          </w:tcPr>
          <w:p w14:paraId="53FFDF59" w14:textId="77777777" w:rsidR="00C50A95" w:rsidRPr="00D016EC" w:rsidRDefault="00C50A95" w:rsidP="00416506">
            <w:pPr>
              <w:pStyle w:val="tabletext11"/>
              <w:jc w:val="center"/>
              <w:rPr>
                <w:ins w:id="14886" w:author="Author"/>
              </w:rPr>
            </w:pPr>
            <w:ins w:id="14887" w:author="Author">
              <w:r w:rsidRPr="00D016EC">
                <w:t xml:space="preserve">1.17 </w:t>
              </w:r>
            </w:ins>
          </w:p>
        </w:tc>
        <w:tc>
          <w:tcPr>
            <w:tcW w:w="400" w:type="dxa"/>
            <w:noWrap/>
            <w:vAlign w:val="bottom"/>
            <w:hideMark/>
          </w:tcPr>
          <w:p w14:paraId="1A2849F4" w14:textId="77777777" w:rsidR="00C50A95" w:rsidRPr="00D016EC" w:rsidRDefault="00C50A95" w:rsidP="00416506">
            <w:pPr>
              <w:pStyle w:val="tabletext11"/>
              <w:jc w:val="center"/>
              <w:rPr>
                <w:ins w:id="14888" w:author="Author"/>
              </w:rPr>
            </w:pPr>
            <w:ins w:id="14889" w:author="Author">
              <w:r w:rsidRPr="00D016EC">
                <w:t xml:space="preserve">1.16 </w:t>
              </w:r>
            </w:ins>
          </w:p>
        </w:tc>
        <w:tc>
          <w:tcPr>
            <w:tcW w:w="400" w:type="dxa"/>
            <w:noWrap/>
            <w:vAlign w:val="bottom"/>
            <w:hideMark/>
          </w:tcPr>
          <w:p w14:paraId="16A9C958" w14:textId="77777777" w:rsidR="00C50A95" w:rsidRPr="00D016EC" w:rsidRDefault="00C50A95" w:rsidP="00416506">
            <w:pPr>
              <w:pStyle w:val="tabletext11"/>
              <w:jc w:val="center"/>
              <w:rPr>
                <w:ins w:id="14890" w:author="Author"/>
              </w:rPr>
            </w:pPr>
            <w:ins w:id="14891" w:author="Author">
              <w:r w:rsidRPr="00D016EC">
                <w:t xml:space="preserve">1.14 </w:t>
              </w:r>
            </w:ins>
          </w:p>
        </w:tc>
        <w:tc>
          <w:tcPr>
            <w:tcW w:w="400" w:type="dxa"/>
            <w:noWrap/>
            <w:vAlign w:val="bottom"/>
            <w:hideMark/>
          </w:tcPr>
          <w:p w14:paraId="0A9DF530" w14:textId="77777777" w:rsidR="00C50A95" w:rsidRPr="00D016EC" w:rsidRDefault="00C50A95" w:rsidP="00416506">
            <w:pPr>
              <w:pStyle w:val="tabletext11"/>
              <w:jc w:val="center"/>
              <w:rPr>
                <w:ins w:id="14892" w:author="Author"/>
              </w:rPr>
            </w:pPr>
            <w:ins w:id="14893" w:author="Author">
              <w:r w:rsidRPr="00D016EC">
                <w:t xml:space="preserve">1.13 </w:t>
              </w:r>
            </w:ins>
          </w:p>
        </w:tc>
        <w:tc>
          <w:tcPr>
            <w:tcW w:w="400" w:type="dxa"/>
            <w:noWrap/>
            <w:vAlign w:val="bottom"/>
            <w:hideMark/>
          </w:tcPr>
          <w:p w14:paraId="68D3D919" w14:textId="77777777" w:rsidR="00C50A95" w:rsidRPr="00D016EC" w:rsidRDefault="00C50A95" w:rsidP="00416506">
            <w:pPr>
              <w:pStyle w:val="tabletext11"/>
              <w:jc w:val="center"/>
              <w:rPr>
                <w:ins w:id="14894" w:author="Author"/>
              </w:rPr>
            </w:pPr>
            <w:ins w:id="14895" w:author="Author">
              <w:r w:rsidRPr="00D016EC">
                <w:t xml:space="preserve">1.12 </w:t>
              </w:r>
            </w:ins>
          </w:p>
        </w:tc>
        <w:tc>
          <w:tcPr>
            <w:tcW w:w="440" w:type="dxa"/>
            <w:noWrap/>
            <w:vAlign w:val="bottom"/>
            <w:hideMark/>
          </w:tcPr>
          <w:p w14:paraId="223C89CC" w14:textId="77777777" w:rsidR="00C50A95" w:rsidRPr="00D016EC" w:rsidRDefault="00C50A95" w:rsidP="00416506">
            <w:pPr>
              <w:pStyle w:val="tabletext11"/>
              <w:jc w:val="center"/>
              <w:rPr>
                <w:ins w:id="14896" w:author="Author"/>
              </w:rPr>
            </w:pPr>
            <w:ins w:id="14897" w:author="Author">
              <w:r w:rsidRPr="00D016EC">
                <w:t xml:space="preserve">1.11 </w:t>
              </w:r>
            </w:ins>
          </w:p>
        </w:tc>
        <w:tc>
          <w:tcPr>
            <w:tcW w:w="400" w:type="dxa"/>
            <w:noWrap/>
            <w:vAlign w:val="bottom"/>
            <w:hideMark/>
          </w:tcPr>
          <w:p w14:paraId="077F184D" w14:textId="77777777" w:rsidR="00C50A95" w:rsidRPr="00D016EC" w:rsidRDefault="00C50A95" w:rsidP="00416506">
            <w:pPr>
              <w:pStyle w:val="tabletext11"/>
              <w:jc w:val="center"/>
              <w:rPr>
                <w:ins w:id="14898" w:author="Author"/>
              </w:rPr>
            </w:pPr>
            <w:ins w:id="14899" w:author="Author">
              <w:r w:rsidRPr="00D016EC">
                <w:t xml:space="preserve">1.10 </w:t>
              </w:r>
            </w:ins>
          </w:p>
        </w:tc>
        <w:tc>
          <w:tcPr>
            <w:tcW w:w="400" w:type="dxa"/>
            <w:noWrap/>
            <w:vAlign w:val="bottom"/>
            <w:hideMark/>
          </w:tcPr>
          <w:p w14:paraId="31D3F680" w14:textId="77777777" w:rsidR="00C50A95" w:rsidRPr="00D016EC" w:rsidRDefault="00C50A95" w:rsidP="00416506">
            <w:pPr>
              <w:pStyle w:val="tabletext11"/>
              <w:jc w:val="center"/>
              <w:rPr>
                <w:ins w:id="14900" w:author="Author"/>
              </w:rPr>
            </w:pPr>
            <w:ins w:id="14901" w:author="Author">
              <w:r w:rsidRPr="00D016EC">
                <w:t xml:space="preserve">1.09 </w:t>
              </w:r>
            </w:ins>
          </w:p>
        </w:tc>
        <w:tc>
          <w:tcPr>
            <w:tcW w:w="400" w:type="dxa"/>
            <w:noWrap/>
            <w:vAlign w:val="bottom"/>
            <w:hideMark/>
          </w:tcPr>
          <w:p w14:paraId="2BA44CA4" w14:textId="77777777" w:rsidR="00C50A95" w:rsidRPr="00D016EC" w:rsidRDefault="00C50A95" w:rsidP="00416506">
            <w:pPr>
              <w:pStyle w:val="tabletext11"/>
              <w:jc w:val="center"/>
              <w:rPr>
                <w:ins w:id="14902" w:author="Author"/>
              </w:rPr>
            </w:pPr>
            <w:ins w:id="14903" w:author="Author">
              <w:r w:rsidRPr="00D016EC">
                <w:t xml:space="preserve">1.08 </w:t>
              </w:r>
            </w:ins>
          </w:p>
        </w:tc>
        <w:tc>
          <w:tcPr>
            <w:tcW w:w="400" w:type="dxa"/>
            <w:noWrap/>
            <w:vAlign w:val="bottom"/>
            <w:hideMark/>
          </w:tcPr>
          <w:p w14:paraId="591CF5A3" w14:textId="77777777" w:rsidR="00C50A95" w:rsidRPr="00D016EC" w:rsidRDefault="00C50A95" w:rsidP="00416506">
            <w:pPr>
              <w:pStyle w:val="tabletext11"/>
              <w:jc w:val="center"/>
              <w:rPr>
                <w:ins w:id="14904" w:author="Author"/>
              </w:rPr>
            </w:pPr>
            <w:ins w:id="14905" w:author="Author">
              <w:r w:rsidRPr="00D016EC">
                <w:t xml:space="preserve">1.07 </w:t>
              </w:r>
            </w:ins>
          </w:p>
        </w:tc>
        <w:tc>
          <w:tcPr>
            <w:tcW w:w="460" w:type="dxa"/>
            <w:noWrap/>
            <w:vAlign w:val="bottom"/>
            <w:hideMark/>
          </w:tcPr>
          <w:p w14:paraId="470841AF" w14:textId="77777777" w:rsidR="00C50A95" w:rsidRPr="00D016EC" w:rsidRDefault="00C50A95" w:rsidP="00416506">
            <w:pPr>
              <w:pStyle w:val="tabletext11"/>
              <w:jc w:val="center"/>
              <w:rPr>
                <w:ins w:id="14906" w:author="Author"/>
              </w:rPr>
            </w:pPr>
            <w:ins w:id="14907" w:author="Author">
              <w:r w:rsidRPr="00D016EC">
                <w:t xml:space="preserve">1.06 </w:t>
              </w:r>
            </w:ins>
          </w:p>
        </w:tc>
      </w:tr>
      <w:tr w:rsidR="00C50A95" w:rsidRPr="00D016EC" w14:paraId="39069D1B" w14:textId="77777777" w:rsidTr="00416506">
        <w:trPr>
          <w:trHeight w:val="190"/>
          <w:ins w:id="14908" w:author="Author"/>
        </w:trPr>
        <w:tc>
          <w:tcPr>
            <w:tcW w:w="200" w:type="dxa"/>
            <w:tcBorders>
              <w:right w:val="nil"/>
            </w:tcBorders>
            <w:vAlign w:val="bottom"/>
          </w:tcPr>
          <w:p w14:paraId="23984D29" w14:textId="77777777" w:rsidR="00C50A95" w:rsidRPr="00D016EC" w:rsidRDefault="00C50A95" w:rsidP="00416506">
            <w:pPr>
              <w:pStyle w:val="tabletext11"/>
              <w:jc w:val="right"/>
              <w:rPr>
                <w:ins w:id="14909" w:author="Author"/>
              </w:rPr>
            </w:pPr>
          </w:p>
        </w:tc>
        <w:tc>
          <w:tcPr>
            <w:tcW w:w="1580" w:type="dxa"/>
            <w:tcBorders>
              <w:left w:val="nil"/>
            </w:tcBorders>
            <w:vAlign w:val="bottom"/>
            <w:hideMark/>
          </w:tcPr>
          <w:p w14:paraId="24D4F2A4" w14:textId="77777777" w:rsidR="00C50A95" w:rsidRPr="00D016EC" w:rsidRDefault="00C50A95" w:rsidP="00416506">
            <w:pPr>
              <w:pStyle w:val="tabletext11"/>
              <w:tabs>
                <w:tab w:val="decimal" w:pos="640"/>
              </w:tabs>
              <w:rPr>
                <w:ins w:id="14910" w:author="Author"/>
              </w:rPr>
            </w:pPr>
            <w:ins w:id="14911" w:author="Author">
              <w:r w:rsidRPr="00D016EC">
                <w:t>260,000 to 299,999</w:t>
              </w:r>
            </w:ins>
          </w:p>
        </w:tc>
        <w:tc>
          <w:tcPr>
            <w:tcW w:w="680" w:type="dxa"/>
            <w:noWrap/>
            <w:vAlign w:val="bottom"/>
            <w:hideMark/>
          </w:tcPr>
          <w:p w14:paraId="186D41C4" w14:textId="77777777" w:rsidR="00C50A95" w:rsidRPr="00D016EC" w:rsidRDefault="00C50A95" w:rsidP="00416506">
            <w:pPr>
              <w:pStyle w:val="tabletext11"/>
              <w:jc w:val="center"/>
              <w:rPr>
                <w:ins w:id="14912" w:author="Author"/>
              </w:rPr>
            </w:pPr>
            <w:ins w:id="14913" w:author="Author">
              <w:r w:rsidRPr="00D016EC">
                <w:t xml:space="preserve">1.98 </w:t>
              </w:r>
            </w:ins>
          </w:p>
        </w:tc>
        <w:tc>
          <w:tcPr>
            <w:tcW w:w="900" w:type="dxa"/>
            <w:noWrap/>
            <w:vAlign w:val="bottom"/>
            <w:hideMark/>
          </w:tcPr>
          <w:p w14:paraId="3280BAEB" w14:textId="77777777" w:rsidR="00C50A95" w:rsidRPr="00D016EC" w:rsidRDefault="00C50A95" w:rsidP="00416506">
            <w:pPr>
              <w:pStyle w:val="tabletext11"/>
              <w:jc w:val="center"/>
              <w:rPr>
                <w:ins w:id="14914" w:author="Author"/>
              </w:rPr>
            </w:pPr>
            <w:ins w:id="14915" w:author="Author">
              <w:r w:rsidRPr="00D016EC">
                <w:t xml:space="preserve">1.98 </w:t>
              </w:r>
            </w:ins>
          </w:p>
        </w:tc>
        <w:tc>
          <w:tcPr>
            <w:tcW w:w="400" w:type="dxa"/>
            <w:noWrap/>
            <w:vAlign w:val="bottom"/>
            <w:hideMark/>
          </w:tcPr>
          <w:p w14:paraId="0F8FA47D" w14:textId="77777777" w:rsidR="00C50A95" w:rsidRPr="00D016EC" w:rsidRDefault="00C50A95" w:rsidP="00416506">
            <w:pPr>
              <w:pStyle w:val="tabletext11"/>
              <w:jc w:val="center"/>
              <w:rPr>
                <w:ins w:id="14916" w:author="Author"/>
              </w:rPr>
            </w:pPr>
            <w:ins w:id="14917" w:author="Author">
              <w:r w:rsidRPr="00D016EC">
                <w:t xml:space="preserve">1.85 </w:t>
              </w:r>
            </w:ins>
          </w:p>
        </w:tc>
        <w:tc>
          <w:tcPr>
            <w:tcW w:w="400" w:type="dxa"/>
            <w:noWrap/>
            <w:vAlign w:val="bottom"/>
            <w:hideMark/>
          </w:tcPr>
          <w:p w14:paraId="14A5FE18" w14:textId="77777777" w:rsidR="00C50A95" w:rsidRPr="00D016EC" w:rsidRDefault="00C50A95" w:rsidP="00416506">
            <w:pPr>
              <w:pStyle w:val="tabletext11"/>
              <w:jc w:val="center"/>
              <w:rPr>
                <w:ins w:id="14918" w:author="Author"/>
              </w:rPr>
            </w:pPr>
            <w:ins w:id="14919" w:author="Author">
              <w:r w:rsidRPr="00D016EC">
                <w:t xml:space="preserve">1.77 </w:t>
              </w:r>
            </w:ins>
          </w:p>
        </w:tc>
        <w:tc>
          <w:tcPr>
            <w:tcW w:w="400" w:type="dxa"/>
            <w:noWrap/>
            <w:vAlign w:val="bottom"/>
            <w:hideMark/>
          </w:tcPr>
          <w:p w14:paraId="3F11986A" w14:textId="77777777" w:rsidR="00C50A95" w:rsidRPr="00D016EC" w:rsidRDefault="00C50A95" w:rsidP="00416506">
            <w:pPr>
              <w:pStyle w:val="tabletext11"/>
              <w:jc w:val="center"/>
              <w:rPr>
                <w:ins w:id="14920" w:author="Author"/>
              </w:rPr>
            </w:pPr>
            <w:ins w:id="14921" w:author="Author">
              <w:r w:rsidRPr="00D016EC">
                <w:t xml:space="preserve">1.67 </w:t>
              </w:r>
            </w:ins>
          </w:p>
        </w:tc>
        <w:tc>
          <w:tcPr>
            <w:tcW w:w="400" w:type="dxa"/>
            <w:noWrap/>
            <w:vAlign w:val="bottom"/>
            <w:hideMark/>
          </w:tcPr>
          <w:p w14:paraId="2110EF1B" w14:textId="77777777" w:rsidR="00C50A95" w:rsidRPr="00D016EC" w:rsidRDefault="00C50A95" w:rsidP="00416506">
            <w:pPr>
              <w:pStyle w:val="tabletext11"/>
              <w:jc w:val="center"/>
              <w:rPr>
                <w:ins w:id="14922" w:author="Author"/>
              </w:rPr>
            </w:pPr>
            <w:ins w:id="14923" w:author="Author">
              <w:r w:rsidRPr="00D016EC">
                <w:t xml:space="preserve">1.55 </w:t>
              </w:r>
            </w:ins>
          </w:p>
        </w:tc>
        <w:tc>
          <w:tcPr>
            <w:tcW w:w="400" w:type="dxa"/>
            <w:noWrap/>
            <w:vAlign w:val="bottom"/>
            <w:hideMark/>
          </w:tcPr>
          <w:p w14:paraId="21B1950F" w14:textId="77777777" w:rsidR="00C50A95" w:rsidRPr="00D016EC" w:rsidRDefault="00C50A95" w:rsidP="00416506">
            <w:pPr>
              <w:pStyle w:val="tabletext11"/>
              <w:jc w:val="center"/>
              <w:rPr>
                <w:ins w:id="14924" w:author="Author"/>
              </w:rPr>
            </w:pPr>
            <w:ins w:id="14925" w:author="Author">
              <w:r w:rsidRPr="00D016EC">
                <w:t xml:space="preserve">1.54 </w:t>
              </w:r>
            </w:ins>
          </w:p>
        </w:tc>
        <w:tc>
          <w:tcPr>
            <w:tcW w:w="400" w:type="dxa"/>
            <w:noWrap/>
            <w:vAlign w:val="bottom"/>
            <w:hideMark/>
          </w:tcPr>
          <w:p w14:paraId="34B02768" w14:textId="77777777" w:rsidR="00C50A95" w:rsidRPr="00D016EC" w:rsidRDefault="00C50A95" w:rsidP="00416506">
            <w:pPr>
              <w:pStyle w:val="tabletext11"/>
              <w:jc w:val="center"/>
              <w:rPr>
                <w:ins w:id="14926" w:author="Author"/>
              </w:rPr>
            </w:pPr>
            <w:ins w:id="14927" w:author="Author">
              <w:r w:rsidRPr="00D016EC">
                <w:t xml:space="preserve">1.49 </w:t>
              </w:r>
            </w:ins>
          </w:p>
        </w:tc>
        <w:tc>
          <w:tcPr>
            <w:tcW w:w="400" w:type="dxa"/>
            <w:noWrap/>
            <w:vAlign w:val="bottom"/>
            <w:hideMark/>
          </w:tcPr>
          <w:p w14:paraId="64E49B25" w14:textId="77777777" w:rsidR="00C50A95" w:rsidRPr="00D016EC" w:rsidRDefault="00C50A95" w:rsidP="00416506">
            <w:pPr>
              <w:pStyle w:val="tabletext11"/>
              <w:jc w:val="center"/>
              <w:rPr>
                <w:ins w:id="14928" w:author="Author"/>
              </w:rPr>
            </w:pPr>
            <w:ins w:id="14929" w:author="Author">
              <w:r w:rsidRPr="00D016EC">
                <w:t xml:space="preserve">1.46 </w:t>
              </w:r>
            </w:ins>
          </w:p>
        </w:tc>
        <w:tc>
          <w:tcPr>
            <w:tcW w:w="400" w:type="dxa"/>
            <w:noWrap/>
            <w:vAlign w:val="bottom"/>
            <w:hideMark/>
          </w:tcPr>
          <w:p w14:paraId="3120B688" w14:textId="77777777" w:rsidR="00C50A95" w:rsidRPr="00D016EC" w:rsidRDefault="00C50A95" w:rsidP="00416506">
            <w:pPr>
              <w:pStyle w:val="tabletext11"/>
              <w:jc w:val="center"/>
              <w:rPr>
                <w:ins w:id="14930" w:author="Author"/>
              </w:rPr>
            </w:pPr>
            <w:ins w:id="14931" w:author="Author">
              <w:r w:rsidRPr="00D016EC">
                <w:t xml:space="preserve">1.44 </w:t>
              </w:r>
            </w:ins>
          </w:p>
        </w:tc>
        <w:tc>
          <w:tcPr>
            <w:tcW w:w="400" w:type="dxa"/>
            <w:noWrap/>
            <w:vAlign w:val="bottom"/>
            <w:hideMark/>
          </w:tcPr>
          <w:p w14:paraId="4F073BF3" w14:textId="77777777" w:rsidR="00C50A95" w:rsidRPr="00D016EC" w:rsidRDefault="00C50A95" w:rsidP="00416506">
            <w:pPr>
              <w:pStyle w:val="tabletext11"/>
              <w:jc w:val="center"/>
              <w:rPr>
                <w:ins w:id="14932" w:author="Author"/>
              </w:rPr>
            </w:pPr>
            <w:ins w:id="14933" w:author="Author">
              <w:r w:rsidRPr="00D016EC">
                <w:t xml:space="preserve">1.35 </w:t>
              </w:r>
            </w:ins>
          </w:p>
        </w:tc>
        <w:tc>
          <w:tcPr>
            <w:tcW w:w="400" w:type="dxa"/>
            <w:noWrap/>
            <w:vAlign w:val="bottom"/>
            <w:hideMark/>
          </w:tcPr>
          <w:p w14:paraId="6393AA20" w14:textId="77777777" w:rsidR="00C50A95" w:rsidRPr="00D016EC" w:rsidRDefault="00C50A95" w:rsidP="00416506">
            <w:pPr>
              <w:pStyle w:val="tabletext11"/>
              <w:jc w:val="center"/>
              <w:rPr>
                <w:ins w:id="14934" w:author="Author"/>
              </w:rPr>
            </w:pPr>
            <w:ins w:id="14935" w:author="Author">
              <w:r w:rsidRPr="00D016EC">
                <w:t xml:space="preserve">1.33 </w:t>
              </w:r>
            </w:ins>
          </w:p>
        </w:tc>
        <w:tc>
          <w:tcPr>
            <w:tcW w:w="400" w:type="dxa"/>
            <w:noWrap/>
            <w:vAlign w:val="bottom"/>
            <w:hideMark/>
          </w:tcPr>
          <w:p w14:paraId="32F26717" w14:textId="77777777" w:rsidR="00C50A95" w:rsidRPr="00D016EC" w:rsidRDefault="00C50A95" w:rsidP="00416506">
            <w:pPr>
              <w:pStyle w:val="tabletext11"/>
              <w:jc w:val="center"/>
              <w:rPr>
                <w:ins w:id="14936" w:author="Author"/>
              </w:rPr>
            </w:pPr>
            <w:ins w:id="14937" w:author="Author">
              <w:r w:rsidRPr="00D016EC">
                <w:t xml:space="preserve">1.32 </w:t>
              </w:r>
            </w:ins>
          </w:p>
        </w:tc>
        <w:tc>
          <w:tcPr>
            <w:tcW w:w="400" w:type="dxa"/>
            <w:noWrap/>
            <w:vAlign w:val="bottom"/>
            <w:hideMark/>
          </w:tcPr>
          <w:p w14:paraId="1869B28D" w14:textId="77777777" w:rsidR="00C50A95" w:rsidRPr="00D016EC" w:rsidRDefault="00C50A95" w:rsidP="00416506">
            <w:pPr>
              <w:pStyle w:val="tabletext11"/>
              <w:jc w:val="center"/>
              <w:rPr>
                <w:ins w:id="14938" w:author="Author"/>
              </w:rPr>
            </w:pPr>
            <w:ins w:id="14939" w:author="Author">
              <w:r w:rsidRPr="00D016EC">
                <w:t xml:space="preserve">1.31 </w:t>
              </w:r>
            </w:ins>
          </w:p>
        </w:tc>
        <w:tc>
          <w:tcPr>
            <w:tcW w:w="400" w:type="dxa"/>
            <w:noWrap/>
            <w:vAlign w:val="bottom"/>
            <w:hideMark/>
          </w:tcPr>
          <w:p w14:paraId="29F392DB" w14:textId="77777777" w:rsidR="00C50A95" w:rsidRPr="00D016EC" w:rsidRDefault="00C50A95" w:rsidP="00416506">
            <w:pPr>
              <w:pStyle w:val="tabletext11"/>
              <w:jc w:val="center"/>
              <w:rPr>
                <w:ins w:id="14940" w:author="Author"/>
              </w:rPr>
            </w:pPr>
            <w:ins w:id="14941" w:author="Author">
              <w:r w:rsidRPr="00D016EC">
                <w:t xml:space="preserve">1.29 </w:t>
              </w:r>
            </w:ins>
          </w:p>
        </w:tc>
        <w:tc>
          <w:tcPr>
            <w:tcW w:w="400" w:type="dxa"/>
            <w:noWrap/>
            <w:vAlign w:val="bottom"/>
            <w:hideMark/>
          </w:tcPr>
          <w:p w14:paraId="0055A7EA" w14:textId="77777777" w:rsidR="00C50A95" w:rsidRPr="00D016EC" w:rsidRDefault="00C50A95" w:rsidP="00416506">
            <w:pPr>
              <w:pStyle w:val="tabletext11"/>
              <w:jc w:val="center"/>
              <w:rPr>
                <w:ins w:id="14942" w:author="Author"/>
              </w:rPr>
            </w:pPr>
            <w:ins w:id="14943" w:author="Author">
              <w:r w:rsidRPr="00D016EC">
                <w:t xml:space="preserve">1.28 </w:t>
              </w:r>
            </w:ins>
          </w:p>
        </w:tc>
        <w:tc>
          <w:tcPr>
            <w:tcW w:w="400" w:type="dxa"/>
            <w:noWrap/>
            <w:vAlign w:val="bottom"/>
            <w:hideMark/>
          </w:tcPr>
          <w:p w14:paraId="71177301" w14:textId="77777777" w:rsidR="00C50A95" w:rsidRPr="00D016EC" w:rsidRDefault="00C50A95" w:rsidP="00416506">
            <w:pPr>
              <w:pStyle w:val="tabletext11"/>
              <w:jc w:val="center"/>
              <w:rPr>
                <w:ins w:id="14944" w:author="Author"/>
              </w:rPr>
            </w:pPr>
            <w:ins w:id="14945" w:author="Author">
              <w:r w:rsidRPr="00D016EC">
                <w:t xml:space="preserve">1.27 </w:t>
              </w:r>
            </w:ins>
          </w:p>
        </w:tc>
        <w:tc>
          <w:tcPr>
            <w:tcW w:w="400" w:type="dxa"/>
            <w:noWrap/>
            <w:vAlign w:val="bottom"/>
            <w:hideMark/>
          </w:tcPr>
          <w:p w14:paraId="2BA3D3A5" w14:textId="77777777" w:rsidR="00C50A95" w:rsidRPr="00D016EC" w:rsidRDefault="00C50A95" w:rsidP="00416506">
            <w:pPr>
              <w:pStyle w:val="tabletext11"/>
              <w:jc w:val="center"/>
              <w:rPr>
                <w:ins w:id="14946" w:author="Author"/>
              </w:rPr>
            </w:pPr>
            <w:ins w:id="14947" w:author="Author">
              <w:r w:rsidRPr="00D016EC">
                <w:t xml:space="preserve">1.25 </w:t>
              </w:r>
            </w:ins>
          </w:p>
        </w:tc>
        <w:tc>
          <w:tcPr>
            <w:tcW w:w="400" w:type="dxa"/>
            <w:noWrap/>
            <w:vAlign w:val="bottom"/>
            <w:hideMark/>
          </w:tcPr>
          <w:p w14:paraId="46FB208E" w14:textId="77777777" w:rsidR="00C50A95" w:rsidRPr="00D016EC" w:rsidRDefault="00C50A95" w:rsidP="00416506">
            <w:pPr>
              <w:pStyle w:val="tabletext11"/>
              <w:jc w:val="center"/>
              <w:rPr>
                <w:ins w:id="14948" w:author="Author"/>
              </w:rPr>
            </w:pPr>
            <w:ins w:id="14949" w:author="Author">
              <w:r w:rsidRPr="00D016EC">
                <w:t xml:space="preserve">1.24 </w:t>
              </w:r>
            </w:ins>
          </w:p>
        </w:tc>
        <w:tc>
          <w:tcPr>
            <w:tcW w:w="400" w:type="dxa"/>
            <w:noWrap/>
            <w:vAlign w:val="bottom"/>
            <w:hideMark/>
          </w:tcPr>
          <w:p w14:paraId="2B1CC998" w14:textId="77777777" w:rsidR="00C50A95" w:rsidRPr="00D016EC" w:rsidRDefault="00C50A95" w:rsidP="00416506">
            <w:pPr>
              <w:pStyle w:val="tabletext11"/>
              <w:jc w:val="center"/>
              <w:rPr>
                <w:ins w:id="14950" w:author="Author"/>
              </w:rPr>
            </w:pPr>
            <w:ins w:id="14951" w:author="Author">
              <w:r w:rsidRPr="00D016EC">
                <w:t xml:space="preserve">1.23 </w:t>
              </w:r>
            </w:ins>
          </w:p>
        </w:tc>
        <w:tc>
          <w:tcPr>
            <w:tcW w:w="400" w:type="dxa"/>
            <w:noWrap/>
            <w:vAlign w:val="bottom"/>
            <w:hideMark/>
          </w:tcPr>
          <w:p w14:paraId="0A6E962D" w14:textId="77777777" w:rsidR="00C50A95" w:rsidRPr="00D016EC" w:rsidRDefault="00C50A95" w:rsidP="00416506">
            <w:pPr>
              <w:pStyle w:val="tabletext11"/>
              <w:jc w:val="center"/>
              <w:rPr>
                <w:ins w:id="14952" w:author="Author"/>
              </w:rPr>
            </w:pPr>
            <w:ins w:id="14953" w:author="Author">
              <w:r w:rsidRPr="00D016EC">
                <w:t xml:space="preserve">1.22 </w:t>
              </w:r>
            </w:ins>
          </w:p>
        </w:tc>
        <w:tc>
          <w:tcPr>
            <w:tcW w:w="400" w:type="dxa"/>
            <w:noWrap/>
            <w:vAlign w:val="bottom"/>
            <w:hideMark/>
          </w:tcPr>
          <w:p w14:paraId="4F83FA8A" w14:textId="77777777" w:rsidR="00C50A95" w:rsidRPr="00D016EC" w:rsidRDefault="00C50A95" w:rsidP="00416506">
            <w:pPr>
              <w:pStyle w:val="tabletext11"/>
              <w:jc w:val="center"/>
              <w:rPr>
                <w:ins w:id="14954" w:author="Author"/>
              </w:rPr>
            </w:pPr>
            <w:ins w:id="14955" w:author="Author">
              <w:r w:rsidRPr="00D016EC">
                <w:t xml:space="preserve">1.20 </w:t>
              </w:r>
            </w:ins>
          </w:p>
        </w:tc>
        <w:tc>
          <w:tcPr>
            <w:tcW w:w="440" w:type="dxa"/>
            <w:noWrap/>
            <w:vAlign w:val="bottom"/>
            <w:hideMark/>
          </w:tcPr>
          <w:p w14:paraId="152F50D5" w14:textId="77777777" w:rsidR="00C50A95" w:rsidRPr="00D016EC" w:rsidRDefault="00C50A95" w:rsidP="00416506">
            <w:pPr>
              <w:pStyle w:val="tabletext11"/>
              <w:jc w:val="center"/>
              <w:rPr>
                <w:ins w:id="14956" w:author="Author"/>
              </w:rPr>
            </w:pPr>
            <w:ins w:id="14957" w:author="Author">
              <w:r w:rsidRPr="00D016EC">
                <w:t xml:space="preserve">1.19 </w:t>
              </w:r>
            </w:ins>
          </w:p>
        </w:tc>
        <w:tc>
          <w:tcPr>
            <w:tcW w:w="400" w:type="dxa"/>
            <w:noWrap/>
            <w:vAlign w:val="bottom"/>
            <w:hideMark/>
          </w:tcPr>
          <w:p w14:paraId="533CC6E8" w14:textId="77777777" w:rsidR="00C50A95" w:rsidRPr="00D016EC" w:rsidRDefault="00C50A95" w:rsidP="00416506">
            <w:pPr>
              <w:pStyle w:val="tabletext11"/>
              <w:jc w:val="center"/>
              <w:rPr>
                <w:ins w:id="14958" w:author="Author"/>
              </w:rPr>
            </w:pPr>
            <w:ins w:id="14959" w:author="Author">
              <w:r w:rsidRPr="00D016EC">
                <w:t xml:space="preserve">1.18 </w:t>
              </w:r>
            </w:ins>
          </w:p>
        </w:tc>
        <w:tc>
          <w:tcPr>
            <w:tcW w:w="400" w:type="dxa"/>
            <w:noWrap/>
            <w:vAlign w:val="bottom"/>
            <w:hideMark/>
          </w:tcPr>
          <w:p w14:paraId="5DA78FB7" w14:textId="77777777" w:rsidR="00C50A95" w:rsidRPr="00D016EC" w:rsidRDefault="00C50A95" w:rsidP="00416506">
            <w:pPr>
              <w:pStyle w:val="tabletext11"/>
              <w:jc w:val="center"/>
              <w:rPr>
                <w:ins w:id="14960" w:author="Author"/>
              </w:rPr>
            </w:pPr>
            <w:ins w:id="14961" w:author="Author">
              <w:r w:rsidRPr="00D016EC">
                <w:t xml:space="preserve">1.17 </w:t>
              </w:r>
            </w:ins>
          </w:p>
        </w:tc>
        <w:tc>
          <w:tcPr>
            <w:tcW w:w="400" w:type="dxa"/>
            <w:noWrap/>
            <w:vAlign w:val="bottom"/>
            <w:hideMark/>
          </w:tcPr>
          <w:p w14:paraId="00414CBB" w14:textId="77777777" w:rsidR="00C50A95" w:rsidRPr="00D016EC" w:rsidRDefault="00C50A95" w:rsidP="00416506">
            <w:pPr>
              <w:pStyle w:val="tabletext11"/>
              <w:jc w:val="center"/>
              <w:rPr>
                <w:ins w:id="14962" w:author="Author"/>
              </w:rPr>
            </w:pPr>
            <w:ins w:id="14963" w:author="Author">
              <w:r w:rsidRPr="00D016EC">
                <w:t xml:space="preserve">1.16 </w:t>
              </w:r>
            </w:ins>
          </w:p>
        </w:tc>
        <w:tc>
          <w:tcPr>
            <w:tcW w:w="400" w:type="dxa"/>
            <w:noWrap/>
            <w:vAlign w:val="bottom"/>
            <w:hideMark/>
          </w:tcPr>
          <w:p w14:paraId="64294EF7" w14:textId="77777777" w:rsidR="00C50A95" w:rsidRPr="00D016EC" w:rsidRDefault="00C50A95" w:rsidP="00416506">
            <w:pPr>
              <w:pStyle w:val="tabletext11"/>
              <w:jc w:val="center"/>
              <w:rPr>
                <w:ins w:id="14964" w:author="Author"/>
              </w:rPr>
            </w:pPr>
            <w:ins w:id="14965" w:author="Author">
              <w:r w:rsidRPr="00D016EC">
                <w:t xml:space="preserve">1.15 </w:t>
              </w:r>
            </w:ins>
          </w:p>
        </w:tc>
        <w:tc>
          <w:tcPr>
            <w:tcW w:w="460" w:type="dxa"/>
            <w:noWrap/>
            <w:vAlign w:val="bottom"/>
            <w:hideMark/>
          </w:tcPr>
          <w:p w14:paraId="1FC739F1" w14:textId="77777777" w:rsidR="00C50A95" w:rsidRPr="00D016EC" w:rsidRDefault="00C50A95" w:rsidP="00416506">
            <w:pPr>
              <w:pStyle w:val="tabletext11"/>
              <w:jc w:val="center"/>
              <w:rPr>
                <w:ins w:id="14966" w:author="Author"/>
              </w:rPr>
            </w:pPr>
            <w:ins w:id="14967" w:author="Author">
              <w:r w:rsidRPr="00D016EC">
                <w:t xml:space="preserve">1.13 </w:t>
              </w:r>
            </w:ins>
          </w:p>
        </w:tc>
      </w:tr>
      <w:tr w:rsidR="00C50A95" w:rsidRPr="00D016EC" w14:paraId="425CD45F" w14:textId="77777777" w:rsidTr="00416506">
        <w:trPr>
          <w:trHeight w:val="190"/>
          <w:ins w:id="14968" w:author="Author"/>
        </w:trPr>
        <w:tc>
          <w:tcPr>
            <w:tcW w:w="200" w:type="dxa"/>
            <w:tcBorders>
              <w:right w:val="nil"/>
            </w:tcBorders>
            <w:vAlign w:val="bottom"/>
          </w:tcPr>
          <w:p w14:paraId="4DC5E462" w14:textId="77777777" w:rsidR="00C50A95" w:rsidRPr="00D016EC" w:rsidRDefault="00C50A95" w:rsidP="00416506">
            <w:pPr>
              <w:pStyle w:val="tabletext11"/>
              <w:jc w:val="right"/>
              <w:rPr>
                <w:ins w:id="14969" w:author="Author"/>
              </w:rPr>
            </w:pPr>
          </w:p>
        </w:tc>
        <w:tc>
          <w:tcPr>
            <w:tcW w:w="1580" w:type="dxa"/>
            <w:tcBorders>
              <w:left w:val="nil"/>
            </w:tcBorders>
            <w:vAlign w:val="bottom"/>
            <w:hideMark/>
          </w:tcPr>
          <w:p w14:paraId="3BD759B2" w14:textId="77777777" w:rsidR="00C50A95" w:rsidRPr="00D016EC" w:rsidRDefault="00C50A95" w:rsidP="00416506">
            <w:pPr>
              <w:pStyle w:val="tabletext11"/>
              <w:tabs>
                <w:tab w:val="decimal" w:pos="640"/>
              </w:tabs>
              <w:rPr>
                <w:ins w:id="14970" w:author="Author"/>
              </w:rPr>
            </w:pPr>
            <w:ins w:id="14971" w:author="Author">
              <w:r w:rsidRPr="00D016EC">
                <w:t>300,000 to 349,999</w:t>
              </w:r>
            </w:ins>
          </w:p>
        </w:tc>
        <w:tc>
          <w:tcPr>
            <w:tcW w:w="680" w:type="dxa"/>
            <w:noWrap/>
            <w:vAlign w:val="bottom"/>
            <w:hideMark/>
          </w:tcPr>
          <w:p w14:paraId="4F98D030" w14:textId="77777777" w:rsidR="00C50A95" w:rsidRPr="00D016EC" w:rsidRDefault="00C50A95" w:rsidP="00416506">
            <w:pPr>
              <w:pStyle w:val="tabletext11"/>
              <w:jc w:val="center"/>
              <w:rPr>
                <w:ins w:id="14972" w:author="Author"/>
              </w:rPr>
            </w:pPr>
            <w:ins w:id="14973" w:author="Author">
              <w:r w:rsidRPr="00D016EC">
                <w:t xml:space="preserve">2.06 </w:t>
              </w:r>
            </w:ins>
          </w:p>
        </w:tc>
        <w:tc>
          <w:tcPr>
            <w:tcW w:w="900" w:type="dxa"/>
            <w:noWrap/>
            <w:vAlign w:val="bottom"/>
            <w:hideMark/>
          </w:tcPr>
          <w:p w14:paraId="3477A910" w14:textId="77777777" w:rsidR="00C50A95" w:rsidRPr="00D016EC" w:rsidRDefault="00C50A95" w:rsidP="00416506">
            <w:pPr>
              <w:pStyle w:val="tabletext11"/>
              <w:jc w:val="center"/>
              <w:rPr>
                <w:ins w:id="14974" w:author="Author"/>
              </w:rPr>
            </w:pPr>
            <w:ins w:id="14975" w:author="Author">
              <w:r w:rsidRPr="00D016EC">
                <w:t xml:space="preserve">2.06 </w:t>
              </w:r>
            </w:ins>
          </w:p>
        </w:tc>
        <w:tc>
          <w:tcPr>
            <w:tcW w:w="400" w:type="dxa"/>
            <w:noWrap/>
            <w:vAlign w:val="bottom"/>
            <w:hideMark/>
          </w:tcPr>
          <w:p w14:paraId="6D9DACAB" w14:textId="77777777" w:rsidR="00C50A95" w:rsidRPr="00D016EC" w:rsidRDefault="00C50A95" w:rsidP="00416506">
            <w:pPr>
              <w:pStyle w:val="tabletext11"/>
              <w:jc w:val="center"/>
              <w:rPr>
                <w:ins w:id="14976" w:author="Author"/>
              </w:rPr>
            </w:pPr>
            <w:ins w:id="14977" w:author="Author">
              <w:r w:rsidRPr="00D016EC">
                <w:t xml:space="preserve">1.94 </w:t>
              </w:r>
            </w:ins>
          </w:p>
        </w:tc>
        <w:tc>
          <w:tcPr>
            <w:tcW w:w="400" w:type="dxa"/>
            <w:noWrap/>
            <w:vAlign w:val="bottom"/>
            <w:hideMark/>
          </w:tcPr>
          <w:p w14:paraId="54F5FE80" w14:textId="77777777" w:rsidR="00C50A95" w:rsidRPr="00D016EC" w:rsidRDefault="00C50A95" w:rsidP="00416506">
            <w:pPr>
              <w:pStyle w:val="tabletext11"/>
              <w:jc w:val="center"/>
              <w:rPr>
                <w:ins w:id="14978" w:author="Author"/>
              </w:rPr>
            </w:pPr>
            <w:ins w:id="14979" w:author="Author">
              <w:r w:rsidRPr="00D016EC">
                <w:t xml:space="preserve">1.86 </w:t>
              </w:r>
            </w:ins>
          </w:p>
        </w:tc>
        <w:tc>
          <w:tcPr>
            <w:tcW w:w="400" w:type="dxa"/>
            <w:noWrap/>
            <w:vAlign w:val="bottom"/>
            <w:hideMark/>
          </w:tcPr>
          <w:p w14:paraId="7C31615E" w14:textId="77777777" w:rsidR="00C50A95" w:rsidRPr="00D016EC" w:rsidRDefault="00C50A95" w:rsidP="00416506">
            <w:pPr>
              <w:pStyle w:val="tabletext11"/>
              <w:jc w:val="center"/>
              <w:rPr>
                <w:ins w:id="14980" w:author="Author"/>
              </w:rPr>
            </w:pPr>
            <w:ins w:id="14981" w:author="Author">
              <w:r w:rsidRPr="00D016EC">
                <w:t xml:space="preserve">1.76 </w:t>
              </w:r>
            </w:ins>
          </w:p>
        </w:tc>
        <w:tc>
          <w:tcPr>
            <w:tcW w:w="400" w:type="dxa"/>
            <w:noWrap/>
            <w:vAlign w:val="bottom"/>
            <w:hideMark/>
          </w:tcPr>
          <w:p w14:paraId="0D71506F" w14:textId="77777777" w:rsidR="00C50A95" w:rsidRPr="00D016EC" w:rsidRDefault="00C50A95" w:rsidP="00416506">
            <w:pPr>
              <w:pStyle w:val="tabletext11"/>
              <w:jc w:val="center"/>
              <w:rPr>
                <w:ins w:id="14982" w:author="Author"/>
              </w:rPr>
            </w:pPr>
            <w:ins w:id="14983" w:author="Author">
              <w:r w:rsidRPr="00D016EC">
                <w:t xml:space="preserve">1.65 </w:t>
              </w:r>
            </w:ins>
          </w:p>
        </w:tc>
        <w:tc>
          <w:tcPr>
            <w:tcW w:w="400" w:type="dxa"/>
            <w:noWrap/>
            <w:vAlign w:val="bottom"/>
            <w:hideMark/>
          </w:tcPr>
          <w:p w14:paraId="4F275A69" w14:textId="77777777" w:rsidR="00C50A95" w:rsidRPr="00D016EC" w:rsidRDefault="00C50A95" w:rsidP="00416506">
            <w:pPr>
              <w:pStyle w:val="tabletext11"/>
              <w:jc w:val="center"/>
              <w:rPr>
                <w:ins w:id="14984" w:author="Author"/>
              </w:rPr>
            </w:pPr>
            <w:ins w:id="14985" w:author="Author">
              <w:r w:rsidRPr="00D016EC">
                <w:t xml:space="preserve">1.64 </w:t>
              </w:r>
            </w:ins>
          </w:p>
        </w:tc>
        <w:tc>
          <w:tcPr>
            <w:tcW w:w="400" w:type="dxa"/>
            <w:noWrap/>
            <w:vAlign w:val="bottom"/>
            <w:hideMark/>
          </w:tcPr>
          <w:p w14:paraId="33C44ECE" w14:textId="77777777" w:rsidR="00C50A95" w:rsidRPr="00D016EC" w:rsidRDefault="00C50A95" w:rsidP="00416506">
            <w:pPr>
              <w:pStyle w:val="tabletext11"/>
              <w:jc w:val="center"/>
              <w:rPr>
                <w:ins w:id="14986" w:author="Author"/>
              </w:rPr>
            </w:pPr>
            <w:ins w:id="14987" w:author="Author">
              <w:r w:rsidRPr="00D016EC">
                <w:t xml:space="preserve">1.59 </w:t>
              </w:r>
            </w:ins>
          </w:p>
        </w:tc>
        <w:tc>
          <w:tcPr>
            <w:tcW w:w="400" w:type="dxa"/>
            <w:noWrap/>
            <w:vAlign w:val="bottom"/>
            <w:hideMark/>
          </w:tcPr>
          <w:p w14:paraId="0D0FF474" w14:textId="77777777" w:rsidR="00C50A95" w:rsidRPr="00D016EC" w:rsidRDefault="00C50A95" w:rsidP="00416506">
            <w:pPr>
              <w:pStyle w:val="tabletext11"/>
              <w:jc w:val="center"/>
              <w:rPr>
                <w:ins w:id="14988" w:author="Author"/>
              </w:rPr>
            </w:pPr>
            <w:ins w:id="14989" w:author="Author">
              <w:r w:rsidRPr="00D016EC">
                <w:t xml:space="preserve">1.56 </w:t>
              </w:r>
            </w:ins>
          </w:p>
        </w:tc>
        <w:tc>
          <w:tcPr>
            <w:tcW w:w="400" w:type="dxa"/>
            <w:noWrap/>
            <w:vAlign w:val="bottom"/>
            <w:hideMark/>
          </w:tcPr>
          <w:p w14:paraId="3821C1C9" w14:textId="77777777" w:rsidR="00C50A95" w:rsidRPr="00D016EC" w:rsidRDefault="00C50A95" w:rsidP="00416506">
            <w:pPr>
              <w:pStyle w:val="tabletext11"/>
              <w:jc w:val="center"/>
              <w:rPr>
                <w:ins w:id="14990" w:author="Author"/>
              </w:rPr>
            </w:pPr>
            <w:ins w:id="14991" w:author="Author">
              <w:r w:rsidRPr="00D016EC">
                <w:t xml:space="preserve">1.55 </w:t>
              </w:r>
            </w:ins>
          </w:p>
        </w:tc>
        <w:tc>
          <w:tcPr>
            <w:tcW w:w="400" w:type="dxa"/>
            <w:noWrap/>
            <w:vAlign w:val="bottom"/>
            <w:hideMark/>
          </w:tcPr>
          <w:p w14:paraId="021405FA" w14:textId="77777777" w:rsidR="00C50A95" w:rsidRPr="00D016EC" w:rsidRDefault="00C50A95" w:rsidP="00416506">
            <w:pPr>
              <w:pStyle w:val="tabletext11"/>
              <w:jc w:val="center"/>
              <w:rPr>
                <w:ins w:id="14992" w:author="Author"/>
              </w:rPr>
            </w:pPr>
            <w:ins w:id="14993" w:author="Author">
              <w:r w:rsidRPr="00D016EC">
                <w:t xml:space="preserve">1.46 </w:t>
              </w:r>
            </w:ins>
          </w:p>
        </w:tc>
        <w:tc>
          <w:tcPr>
            <w:tcW w:w="400" w:type="dxa"/>
            <w:noWrap/>
            <w:vAlign w:val="bottom"/>
            <w:hideMark/>
          </w:tcPr>
          <w:p w14:paraId="55360603" w14:textId="77777777" w:rsidR="00C50A95" w:rsidRPr="00D016EC" w:rsidRDefault="00C50A95" w:rsidP="00416506">
            <w:pPr>
              <w:pStyle w:val="tabletext11"/>
              <w:jc w:val="center"/>
              <w:rPr>
                <w:ins w:id="14994" w:author="Author"/>
              </w:rPr>
            </w:pPr>
            <w:ins w:id="14995" w:author="Author">
              <w:r w:rsidRPr="00D016EC">
                <w:t xml:space="preserve">1.45 </w:t>
              </w:r>
            </w:ins>
          </w:p>
        </w:tc>
        <w:tc>
          <w:tcPr>
            <w:tcW w:w="400" w:type="dxa"/>
            <w:noWrap/>
            <w:vAlign w:val="bottom"/>
            <w:hideMark/>
          </w:tcPr>
          <w:p w14:paraId="149171CB" w14:textId="77777777" w:rsidR="00C50A95" w:rsidRPr="00D016EC" w:rsidRDefault="00C50A95" w:rsidP="00416506">
            <w:pPr>
              <w:pStyle w:val="tabletext11"/>
              <w:jc w:val="center"/>
              <w:rPr>
                <w:ins w:id="14996" w:author="Author"/>
              </w:rPr>
            </w:pPr>
            <w:ins w:id="14997" w:author="Author">
              <w:r w:rsidRPr="00D016EC">
                <w:t xml:space="preserve">1.43 </w:t>
              </w:r>
            </w:ins>
          </w:p>
        </w:tc>
        <w:tc>
          <w:tcPr>
            <w:tcW w:w="400" w:type="dxa"/>
            <w:noWrap/>
            <w:vAlign w:val="bottom"/>
            <w:hideMark/>
          </w:tcPr>
          <w:p w14:paraId="2AC734EA" w14:textId="77777777" w:rsidR="00C50A95" w:rsidRPr="00D016EC" w:rsidRDefault="00C50A95" w:rsidP="00416506">
            <w:pPr>
              <w:pStyle w:val="tabletext11"/>
              <w:jc w:val="center"/>
              <w:rPr>
                <w:ins w:id="14998" w:author="Author"/>
              </w:rPr>
            </w:pPr>
            <w:ins w:id="14999" w:author="Author">
              <w:r w:rsidRPr="00D016EC">
                <w:t xml:space="preserve">1.42 </w:t>
              </w:r>
            </w:ins>
          </w:p>
        </w:tc>
        <w:tc>
          <w:tcPr>
            <w:tcW w:w="400" w:type="dxa"/>
            <w:noWrap/>
            <w:vAlign w:val="bottom"/>
            <w:hideMark/>
          </w:tcPr>
          <w:p w14:paraId="3745C961" w14:textId="77777777" w:rsidR="00C50A95" w:rsidRPr="00D016EC" w:rsidRDefault="00C50A95" w:rsidP="00416506">
            <w:pPr>
              <w:pStyle w:val="tabletext11"/>
              <w:jc w:val="center"/>
              <w:rPr>
                <w:ins w:id="15000" w:author="Author"/>
              </w:rPr>
            </w:pPr>
            <w:ins w:id="15001" w:author="Author">
              <w:r w:rsidRPr="00D016EC">
                <w:t xml:space="preserve">1.40 </w:t>
              </w:r>
            </w:ins>
          </w:p>
        </w:tc>
        <w:tc>
          <w:tcPr>
            <w:tcW w:w="400" w:type="dxa"/>
            <w:noWrap/>
            <w:vAlign w:val="bottom"/>
            <w:hideMark/>
          </w:tcPr>
          <w:p w14:paraId="0B4B55F3" w14:textId="77777777" w:rsidR="00C50A95" w:rsidRPr="00D016EC" w:rsidRDefault="00C50A95" w:rsidP="00416506">
            <w:pPr>
              <w:pStyle w:val="tabletext11"/>
              <w:jc w:val="center"/>
              <w:rPr>
                <w:ins w:id="15002" w:author="Author"/>
              </w:rPr>
            </w:pPr>
            <w:ins w:id="15003" w:author="Author">
              <w:r w:rsidRPr="00D016EC">
                <w:t xml:space="preserve">1.39 </w:t>
              </w:r>
            </w:ins>
          </w:p>
        </w:tc>
        <w:tc>
          <w:tcPr>
            <w:tcW w:w="400" w:type="dxa"/>
            <w:noWrap/>
            <w:vAlign w:val="bottom"/>
            <w:hideMark/>
          </w:tcPr>
          <w:p w14:paraId="642CF83C" w14:textId="77777777" w:rsidR="00C50A95" w:rsidRPr="00D016EC" w:rsidRDefault="00C50A95" w:rsidP="00416506">
            <w:pPr>
              <w:pStyle w:val="tabletext11"/>
              <w:jc w:val="center"/>
              <w:rPr>
                <w:ins w:id="15004" w:author="Author"/>
              </w:rPr>
            </w:pPr>
            <w:ins w:id="15005" w:author="Author">
              <w:r w:rsidRPr="00D016EC">
                <w:t xml:space="preserve">1.37 </w:t>
              </w:r>
            </w:ins>
          </w:p>
        </w:tc>
        <w:tc>
          <w:tcPr>
            <w:tcW w:w="400" w:type="dxa"/>
            <w:noWrap/>
            <w:vAlign w:val="bottom"/>
            <w:hideMark/>
          </w:tcPr>
          <w:p w14:paraId="2C3BEF0A" w14:textId="77777777" w:rsidR="00C50A95" w:rsidRPr="00D016EC" w:rsidRDefault="00C50A95" w:rsidP="00416506">
            <w:pPr>
              <w:pStyle w:val="tabletext11"/>
              <w:jc w:val="center"/>
              <w:rPr>
                <w:ins w:id="15006" w:author="Author"/>
              </w:rPr>
            </w:pPr>
            <w:ins w:id="15007" w:author="Author">
              <w:r w:rsidRPr="00D016EC">
                <w:t xml:space="preserve">1.36 </w:t>
              </w:r>
            </w:ins>
          </w:p>
        </w:tc>
        <w:tc>
          <w:tcPr>
            <w:tcW w:w="400" w:type="dxa"/>
            <w:noWrap/>
            <w:vAlign w:val="bottom"/>
            <w:hideMark/>
          </w:tcPr>
          <w:p w14:paraId="124E12ED" w14:textId="77777777" w:rsidR="00C50A95" w:rsidRPr="00D016EC" w:rsidRDefault="00C50A95" w:rsidP="00416506">
            <w:pPr>
              <w:pStyle w:val="tabletext11"/>
              <w:jc w:val="center"/>
              <w:rPr>
                <w:ins w:id="15008" w:author="Author"/>
              </w:rPr>
            </w:pPr>
            <w:ins w:id="15009" w:author="Author">
              <w:r w:rsidRPr="00D016EC">
                <w:t xml:space="preserve">1.35 </w:t>
              </w:r>
            </w:ins>
          </w:p>
        </w:tc>
        <w:tc>
          <w:tcPr>
            <w:tcW w:w="400" w:type="dxa"/>
            <w:noWrap/>
            <w:vAlign w:val="bottom"/>
            <w:hideMark/>
          </w:tcPr>
          <w:p w14:paraId="5838BBBA" w14:textId="77777777" w:rsidR="00C50A95" w:rsidRPr="00D016EC" w:rsidRDefault="00C50A95" w:rsidP="00416506">
            <w:pPr>
              <w:pStyle w:val="tabletext11"/>
              <w:jc w:val="center"/>
              <w:rPr>
                <w:ins w:id="15010" w:author="Author"/>
              </w:rPr>
            </w:pPr>
            <w:ins w:id="15011" w:author="Author">
              <w:r w:rsidRPr="00D016EC">
                <w:t xml:space="preserve">1.33 </w:t>
              </w:r>
            </w:ins>
          </w:p>
        </w:tc>
        <w:tc>
          <w:tcPr>
            <w:tcW w:w="400" w:type="dxa"/>
            <w:noWrap/>
            <w:vAlign w:val="bottom"/>
            <w:hideMark/>
          </w:tcPr>
          <w:p w14:paraId="1386C02A" w14:textId="77777777" w:rsidR="00C50A95" w:rsidRPr="00D016EC" w:rsidRDefault="00C50A95" w:rsidP="00416506">
            <w:pPr>
              <w:pStyle w:val="tabletext11"/>
              <w:jc w:val="center"/>
              <w:rPr>
                <w:ins w:id="15012" w:author="Author"/>
              </w:rPr>
            </w:pPr>
            <w:ins w:id="15013" w:author="Author">
              <w:r w:rsidRPr="00D016EC">
                <w:t xml:space="preserve">1.32 </w:t>
              </w:r>
            </w:ins>
          </w:p>
        </w:tc>
        <w:tc>
          <w:tcPr>
            <w:tcW w:w="400" w:type="dxa"/>
            <w:noWrap/>
            <w:vAlign w:val="bottom"/>
            <w:hideMark/>
          </w:tcPr>
          <w:p w14:paraId="3386CCD2" w14:textId="77777777" w:rsidR="00C50A95" w:rsidRPr="00D016EC" w:rsidRDefault="00C50A95" w:rsidP="00416506">
            <w:pPr>
              <w:pStyle w:val="tabletext11"/>
              <w:jc w:val="center"/>
              <w:rPr>
                <w:ins w:id="15014" w:author="Author"/>
              </w:rPr>
            </w:pPr>
            <w:ins w:id="15015" w:author="Author">
              <w:r w:rsidRPr="00D016EC">
                <w:t xml:space="preserve">1.31 </w:t>
              </w:r>
            </w:ins>
          </w:p>
        </w:tc>
        <w:tc>
          <w:tcPr>
            <w:tcW w:w="440" w:type="dxa"/>
            <w:noWrap/>
            <w:vAlign w:val="bottom"/>
            <w:hideMark/>
          </w:tcPr>
          <w:p w14:paraId="556C6BA8" w14:textId="77777777" w:rsidR="00C50A95" w:rsidRPr="00D016EC" w:rsidRDefault="00C50A95" w:rsidP="00416506">
            <w:pPr>
              <w:pStyle w:val="tabletext11"/>
              <w:jc w:val="center"/>
              <w:rPr>
                <w:ins w:id="15016" w:author="Author"/>
              </w:rPr>
            </w:pPr>
            <w:ins w:id="15017" w:author="Author">
              <w:r w:rsidRPr="00D016EC">
                <w:t xml:space="preserve">1.29 </w:t>
              </w:r>
            </w:ins>
          </w:p>
        </w:tc>
        <w:tc>
          <w:tcPr>
            <w:tcW w:w="400" w:type="dxa"/>
            <w:noWrap/>
            <w:vAlign w:val="bottom"/>
            <w:hideMark/>
          </w:tcPr>
          <w:p w14:paraId="3B6ADDEE" w14:textId="77777777" w:rsidR="00C50A95" w:rsidRPr="00D016EC" w:rsidRDefault="00C50A95" w:rsidP="00416506">
            <w:pPr>
              <w:pStyle w:val="tabletext11"/>
              <w:jc w:val="center"/>
              <w:rPr>
                <w:ins w:id="15018" w:author="Author"/>
              </w:rPr>
            </w:pPr>
            <w:ins w:id="15019" w:author="Author">
              <w:r w:rsidRPr="00D016EC">
                <w:t xml:space="preserve">1.28 </w:t>
              </w:r>
            </w:ins>
          </w:p>
        </w:tc>
        <w:tc>
          <w:tcPr>
            <w:tcW w:w="400" w:type="dxa"/>
            <w:noWrap/>
            <w:vAlign w:val="bottom"/>
            <w:hideMark/>
          </w:tcPr>
          <w:p w14:paraId="0DD0BB65" w14:textId="77777777" w:rsidR="00C50A95" w:rsidRPr="00D016EC" w:rsidRDefault="00C50A95" w:rsidP="00416506">
            <w:pPr>
              <w:pStyle w:val="tabletext11"/>
              <w:jc w:val="center"/>
              <w:rPr>
                <w:ins w:id="15020" w:author="Author"/>
              </w:rPr>
            </w:pPr>
            <w:ins w:id="15021" w:author="Author">
              <w:r w:rsidRPr="00D016EC">
                <w:t xml:space="preserve">1.27 </w:t>
              </w:r>
            </w:ins>
          </w:p>
        </w:tc>
        <w:tc>
          <w:tcPr>
            <w:tcW w:w="400" w:type="dxa"/>
            <w:noWrap/>
            <w:vAlign w:val="bottom"/>
            <w:hideMark/>
          </w:tcPr>
          <w:p w14:paraId="1BB1D38E" w14:textId="77777777" w:rsidR="00C50A95" w:rsidRPr="00D016EC" w:rsidRDefault="00C50A95" w:rsidP="00416506">
            <w:pPr>
              <w:pStyle w:val="tabletext11"/>
              <w:jc w:val="center"/>
              <w:rPr>
                <w:ins w:id="15022" w:author="Author"/>
              </w:rPr>
            </w:pPr>
            <w:ins w:id="15023" w:author="Author">
              <w:r w:rsidRPr="00D016EC">
                <w:t xml:space="preserve">1.26 </w:t>
              </w:r>
            </w:ins>
          </w:p>
        </w:tc>
        <w:tc>
          <w:tcPr>
            <w:tcW w:w="400" w:type="dxa"/>
            <w:noWrap/>
            <w:vAlign w:val="bottom"/>
            <w:hideMark/>
          </w:tcPr>
          <w:p w14:paraId="100DBB77" w14:textId="77777777" w:rsidR="00C50A95" w:rsidRPr="00D016EC" w:rsidRDefault="00C50A95" w:rsidP="00416506">
            <w:pPr>
              <w:pStyle w:val="tabletext11"/>
              <w:jc w:val="center"/>
              <w:rPr>
                <w:ins w:id="15024" w:author="Author"/>
              </w:rPr>
            </w:pPr>
            <w:ins w:id="15025" w:author="Author">
              <w:r w:rsidRPr="00D016EC">
                <w:t xml:space="preserve">1.24 </w:t>
              </w:r>
            </w:ins>
          </w:p>
        </w:tc>
        <w:tc>
          <w:tcPr>
            <w:tcW w:w="460" w:type="dxa"/>
            <w:noWrap/>
            <w:vAlign w:val="bottom"/>
            <w:hideMark/>
          </w:tcPr>
          <w:p w14:paraId="79DD85A4" w14:textId="77777777" w:rsidR="00C50A95" w:rsidRPr="00D016EC" w:rsidRDefault="00C50A95" w:rsidP="00416506">
            <w:pPr>
              <w:pStyle w:val="tabletext11"/>
              <w:jc w:val="center"/>
              <w:rPr>
                <w:ins w:id="15026" w:author="Author"/>
              </w:rPr>
            </w:pPr>
            <w:ins w:id="15027" w:author="Author">
              <w:r w:rsidRPr="00D016EC">
                <w:t xml:space="preserve">1.23 </w:t>
              </w:r>
            </w:ins>
          </w:p>
        </w:tc>
      </w:tr>
      <w:tr w:rsidR="00C50A95" w:rsidRPr="00D016EC" w14:paraId="01F79A5B" w14:textId="77777777" w:rsidTr="00416506">
        <w:trPr>
          <w:trHeight w:val="190"/>
          <w:ins w:id="15028" w:author="Author"/>
        </w:trPr>
        <w:tc>
          <w:tcPr>
            <w:tcW w:w="200" w:type="dxa"/>
            <w:tcBorders>
              <w:right w:val="nil"/>
            </w:tcBorders>
            <w:vAlign w:val="bottom"/>
          </w:tcPr>
          <w:p w14:paraId="7E4C1AA6" w14:textId="77777777" w:rsidR="00C50A95" w:rsidRPr="00D016EC" w:rsidRDefault="00C50A95" w:rsidP="00416506">
            <w:pPr>
              <w:pStyle w:val="tabletext11"/>
              <w:jc w:val="right"/>
              <w:rPr>
                <w:ins w:id="15029" w:author="Author"/>
              </w:rPr>
            </w:pPr>
          </w:p>
        </w:tc>
        <w:tc>
          <w:tcPr>
            <w:tcW w:w="1580" w:type="dxa"/>
            <w:tcBorders>
              <w:left w:val="nil"/>
            </w:tcBorders>
            <w:vAlign w:val="bottom"/>
            <w:hideMark/>
          </w:tcPr>
          <w:p w14:paraId="48A73FDA" w14:textId="77777777" w:rsidR="00C50A95" w:rsidRPr="00D016EC" w:rsidRDefault="00C50A95" w:rsidP="00416506">
            <w:pPr>
              <w:pStyle w:val="tabletext11"/>
              <w:tabs>
                <w:tab w:val="decimal" w:pos="640"/>
              </w:tabs>
              <w:rPr>
                <w:ins w:id="15030" w:author="Author"/>
              </w:rPr>
            </w:pPr>
            <w:ins w:id="15031" w:author="Author">
              <w:r w:rsidRPr="00D016EC">
                <w:t>350,000 to 399,999</w:t>
              </w:r>
            </w:ins>
          </w:p>
        </w:tc>
        <w:tc>
          <w:tcPr>
            <w:tcW w:w="680" w:type="dxa"/>
            <w:noWrap/>
            <w:vAlign w:val="bottom"/>
            <w:hideMark/>
          </w:tcPr>
          <w:p w14:paraId="53495740" w14:textId="77777777" w:rsidR="00C50A95" w:rsidRPr="00D016EC" w:rsidRDefault="00C50A95" w:rsidP="00416506">
            <w:pPr>
              <w:pStyle w:val="tabletext11"/>
              <w:jc w:val="center"/>
              <w:rPr>
                <w:ins w:id="15032" w:author="Author"/>
              </w:rPr>
            </w:pPr>
            <w:ins w:id="15033" w:author="Author">
              <w:r w:rsidRPr="00D016EC">
                <w:t xml:space="preserve">2.14 </w:t>
              </w:r>
            </w:ins>
          </w:p>
        </w:tc>
        <w:tc>
          <w:tcPr>
            <w:tcW w:w="900" w:type="dxa"/>
            <w:noWrap/>
            <w:vAlign w:val="bottom"/>
            <w:hideMark/>
          </w:tcPr>
          <w:p w14:paraId="3FA50FE9" w14:textId="77777777" w:rsidR="00C50A95" w:rsidRPr="00D016EC" w:rsidRDefault="00C50A95" w:rsidP="00416506">
            <w:pPr>
              <w:pStyle w:val="tabletext11"/>
              <w:jc w:val="center"/>
              <w:rPr>
                <w:ins w:id="15034" w:author="Author"/>
              </w:rPr>
            </w:pPr>
            <w:ins w:id="15035" w:author="Author">
              <w:r w:rsidRPr="00D016EC">
                <w:t xml:space="preserve">2.14 </w:t>
              </w:r>
            </w:ins>
          </w:p>
        </w:tc>
        <w:tc>
          <w:tcPr>
            <w:tcW w:w="400" w:type="dxa"/>
            <w:noWrap/>
            <w:vAlign w:val="bottom"/>
            <w:hideMark/>
          </w:tcPr>
          <w:p w14:paraId="3A60396F" w14:textId="77777777" w:rsidR="00C50A95" w:rsidRPr="00D016EC" w:rsidRDefault="00C50A95" w:rsidP="00416506">
            <w:pPr>
              <w:pStyle w:val="tabletext11"/>
              <w:jc w:val="center"/>
              <w:rPr>
                <w:ins w:id="15036" w:author="Author"/>
              </w:rPr>
            </w:pPr>
            <w:ins w:id="15037" w:author="Author">
              <w:r w:rsidRPr="00D016EC">
                <w:t xml:space="preserve">2.03 </w:t>
              </w:r>
            </w:ins>
          </w:p>
        </w:tc>
        <w:tc>
          <w:tcPr>
            <w:tcW w:w="400" w:type="dxa"/>
            <w:noWrap/>
            <w:vAlign w:val="bottom"/>
            <w:hideMark/>
          </w:tcPr>
          <w:p w14:paraId="18881E5C" w14:textId="77777777" w:rsidR="00C50A95" w:rsidRPr="00D016EC" w:rsidRDefault="00C50A95" w:rsidP="00416506">
            <w:pPr>
              <w:pStyle w:val="tabletext11"/>
              <w:jc w:val="center"/>
              <w:rPr>
                <w:ins w:id="15038" w:author="Author"/>
              </w:rPr>
            </w:pPr>
            <w:ins w:id="15039" w:author="Author">
              <w:r w:rsidRPr="00D016EC">
                <w:t xml:space="preserve">1.96 </w:t>
              </w:r>
            </w:ins>
          </w:p>
        </w:tc>
        <w:tc>
          <w:tcPr>
            <w:tcW w:w="400" w:type="dxa"/>
            <w:noWrap/>
            <w:vAlign w:val="bottom"/>
            <w:hideMark/>
          </w:tcPr>
          <w:p w14:paraId="39016A64" w14:textId="77777777" w:rsidR="00C50A95" w:rsidRPr="00D016EC" w:rsidRDefault="00C50A95" w:rsidP="00416506">
            <w:pPr>
              <w:pStyle w:val="tabletext11"/>
              <w:jc w:val="center"/>
              <w:rPr>
                <w:ins w:id="15040" w:author="Author"/>
              </w:rPr>
            </w:pPr>
            <w:ins w:id="15041" w:author="Author">
              <w:r w:rsidRPr="00D016EC">
                <w:t xml:space="preserve">1.87 </w:t>
              </w:r>
            </w:ins>
          </w:p>
        </w:tc>
        <w:tc>
          <w:tcPr>
            <w:tcW w:w="400" w:type="dxa"/>
            <w:noWrap/>
            <w:vAlign w:val="bottom"/>
            <w:hideMark/>
          </w:tcPr>
          <w:p w14:paraId="065B564C" w14:textId="77777777" w:rsidR="00C50A95" w:rsidRPr="00D016EC" w:rsidRDefault="00C50A95" w:rsidP="00416506">
            <w:pPr>
              <w:pStyle w:val="tabletext11"/>
              <w:jc w:val="center"/>
              <w:rPr>
                <w:ins w:id="15042" w:author="Author"/>
              </w:rPr>
            </w:pPr>
            <w:ins w:id="15043" w:author="Author">
              <w:r w:rsidRPr="00D016EC">
                <w:t xml:space="preserve">1.76 </w:t>
              </w:r>
            </w:ins>
          </w:p>
        </w:tc>
        <w:tc>
          <w:tcPr>
            <w:tcW w:w="400" w:type="dxa"/>
            <w:noWrap/>
            <w:vAlign w:val="bottom"/>
            <w:hideMark/>
          </w:tcPr>
          <w:p w14:paraId="790A5E86" w14:textId="77777777" w:rsidR="00C50A95" w:rsidRPr="00D016EC" w:rsidRDefault="00C50A95" w:rsidP="00416506">
            <w:pPr>
              <w:pStyle w:val="tabletext11"/>
              <w:jc w:val="center"/>
              <w:rPr>
                <w:ins w:id="15044" w:author="Author"/>
              </w:rPr>
            </w:pPr>
            <w:ins w:id="15045" w:author="Author">
              <w:r w:rsidRPr="00D016EC">
                <w:t xml:space="preserve">1.75 </w:t>
              </w:r>
            </w:ins>
          </w:p>
        </w:tc>
        <w:tc>
          <w:tcPr>
            <w:tcW w:w="400" w:type="dxa"/>
            <w:noWrap/>
            <w:vAlign w:val="bottom"/>
            <w:hideMark/>
          </w:tcPr>
          <w:p w14:paraId="1DD92E5F" w14:textId="77777777" w:rsidR="00C50A95" w:rsidRPr="00D016EC" w:rsidRDefault="00C50A95" w:rsidP="00416506">
            <w:pPr>
              <w:pStyle w:val="tabletext11"/>
              <w:jc w:val="center"/>
              <w:rPr>
                <w:ins w:id="15046" w:author="Author"/>
              </w:rPr>
            </w:pPr>
            <w:ins w:id="15047" w:author="Author">
              <w:r w:rsidRPr="00D016EC">
                <w:t xml:space="preserve">1.71 </w:t>
              </w:r>
            </w:ins>
          </w:p>
        </w:tc>
        <w:tc>
          <w:tcPr>
            <w:tcW w:w="400" w:type="dxa"/>
            <w:noWrap/>
            <w:vAlign w:val="bottom"/>
            <w:hideMark/>
          </w:tcPr>
          <w:p w14:paraId="2FD4B75F" w14:textId="77777777" w:rsidR="00C50A95" w:rsidRPr="00D016EC" w:rsidRDefault="00C50A95" w:rsidP="00416506">
            <w:pPr>
              <w:pStyle w:val="tabletext11"/>
              <w:jc w:val="center"/>
              <w:rPr>
                <w:ins w:id="15048" w:author="Author"/>
              </w:rPr>
            </w:pPr>
            <w:ins w:id="15049" w:author="Author">
              <w:r w:rsidRPr="00D016EC">
                <w:t xml:space="preserve">1.68 </w:t>
              </w:r>
            </w:ins>
          </w:p>
        </w:tc>
        <w:tc>
          <w:tcPr>
            <w:tcW w:w="400" w:type="dxa"/>
            <w:noWrap/>
            <w:vAlign w:val="bottom"/>
            <w:hideMark/>
          </w:tcPr>
          <w:p w14:paraId="0E8B8E95" w14:textId="77777777" w:rsidR="00C50A95" w:rsidRPr="00D016EC" w:rsidRDefault="00C50A95" w:rsidP="00416506">
            <w:pPr>
              <w:pStyle w:val="tabletext11"/>
              <w:jc w:val="center"/>
              <w:rPr>
                <w:ins w:id="15050" w:author="Author"/>
              </w:rPr>
            </w:pPr>
            <w:ins w:id="15051" w:author="Author">
              <w:r w:rsidRPr="00D016EC">
                <w:t xml:space="preserve">1.66 </w:t>
              </w:r>
            </w:ins>
          </w:p>
        </w:tc>
        <w:tc>
          <w:tcPr>
            <w:tcW w:w="400" w:type="dxa"/>
            <w:noWrap/>
            <w:vAlign w:val="bottom"/>
            <w:hideMark/>
          </w:tcPr>
          <w:p w14:paraId="1AE9A028" w14:textId="77777777" w:rsidR="00C50A95" w:rsidRPr="00D016EC" w:rsidRDefault="00C50A95" w:rsidP="00416506">
            <w:pPr>
              <w:pStyle w:val="tabletext11"/>
              <w:jc w:val="center"/>
              <w:rPr>
                <w:ins w:id="15052" w:author="Author"/>
              </w:rPr>
            </w:pPr>
            <w:ins w:id="15053" w:author="Author">
              <w:r w:rsidRPr="00D016EC">
                <w:t xml:space="preserve">1.58 </w:t>
              </w:r>
            </w:ins>
          </w:p>
        </w:tc>
        <w:tc>
          <w:tcPr>
            <w:tcW w:w="400" w:type="dxa"/>
            <w:noWrap/>
            <w:vAlign w:val="bottom"/>
            <w:hideMark/>
          </w:tcPr>
          <w:p w14:paraId="0FB1D096" w14:textId="77777777" w:rsidR="00C50A95" w:rsidRPr="00D016EC" w:rsidRDefault="00C50A95" w:rsidP="00416506">
            <w:pPr>
              <w:pStyle w:val="tabletext11"/>
              <w:jc w:val="center"/>
              <w:rPr>
                <w:ins w:id="15054" w:author="Author"/>
              </w:rPr>
            </w:pPr>
            <w:ins w:id="15055" w:author="Author">
              <w:r w:rsidRPr="00D016EC">
                <w:t xml:space="preserve">1.57 </w:t>
              </w:r>
            </w:ins>
          </w:p>
        </w:tc>
        <w:tc>
          <w:tcPr>
            <w:tcW w:w="400" w:type="dxa"/>
            <w:noWrap/>
            <w:vAlign w:val="bottom"/>
            <w:hideMark/>
          </w:tcPr>
          <w:p w14:paraId="339BCADB" w14:textId="77777777" w:rsidR="00C50A95" w:rsidRPr="00D016EC" w:rsidRDefault="00C50A95" w:rsidP="00416506">
            <w:pPr>
              <w:pStyle w:val="tabletext11"/>
              <w:jc w:val="center"/>
              <w:rPr>
                <w:ins w:id="15056" w:author="Author"/>
              </w:rPr>
            </w:pPr>
            <w:ins w:id="15057" w:author="Author">
              <w:r w:rsidRPr="00D016EC">
                <w:t xml:space="preserve">1.55 </w:t>
              </w:r>
            </w:ins>
          </w:p>
        </w:tc>
        <w:tc>
          <w:tcPr>
            <w:tcW w:w="400" w:type="dxa"/>
            <w:noWrap/>
            <w:vAlign w:val="bottom"/>
            <w:hideMark/>
          </w:tcPr>
          <w:p w14:paraId="7AC20E85" w14:textId="77777777" w:rsidR="00C50A95" w:rsidRPr="00D016EC" w:rsidRDefault="00C50A95" w:rsidP="00416506">
            <w:pPr>
              <w:pStyle w:val="tabletext11"/>
              <w:jc w:val="center"/>
              <w:rPr>
                <w:ins w:id="15058" w:author="Author"/>
              </w:rPr>
            </w:pPr>
            <w:ins w:id="15059" w:author="Author">
              <w:r w:rsidRPr="00D016EC">
                <w:t xml:space="preserve">1.54 </w:t>
              </w:r>
            </w:ins>
          </w:p>
        </w:tc>
        <w:tc>
          <w:tcPr>
            <w:tcW w:w="400" w:type="dxa"/>
            <w:noWrap/>
            <w:vAlign w:val="bottom"/>
            <w:hideMark/>
          </w:tcPr>
          <w:p w14:paraId="01B3F1CA" w14:textId="77777777" w:rsidR="00C50A95" w:rsidRPr="00D016EC" w:rsidRDefault="00C50A95" w:rsidP="00416506">
            <w:pPr>
              <w:pStyle w:val="tabletext11"/>
              <w:jc w:val="center"/>
              <w:rPr>
                <w:ins w:id="15060" w:author="Author"/>
              </w:rPr>
            </w:pPr>
            <w:ins w:id="15061" w:author="Author">
              <w:r w:rsidRPr="00D016EC">
                <w:t xml:space="preserve">1.52 </w:t>
              </w:r>
            </w:ins>
          </w:p>
        </w:tc>
        <w:tc>
          <w:tcPr>
            <w:tcW w:w="400" w:type="dxa"/>
            <w:noWrap/>
            <w:vAlign w:val="bottom"/>
            <w:hideMark/>
          </w:tcPr>
          <w:p w14:paraId="6F4F9464" w14:textId="77777777" w:rsidR="00C50A95" w:rsidRPr="00D016EC" w:rsidRDefault="00C50A95" w:rsidP="00416506">
            <w:pPr>
              <w:pStyle w:val="tabletext11"/>
              <w:jc w:val="center"/>
              <w:rPr>
                <w:ins w:id="15062" w:author="Author"/>
              </w:rPr>
            </w:pPr>
            <w:ins w:id="15063" w:author="Author">
              <w:r w:rsidRPr="00D016EC">
                <w:t xml:space="preserve">1.51 </w:t>
              </w:r>
            </w:ins>
          </w:p>
        </w:tc>
        <w:tc>
          <w:tcPr>
            <w:tcW w:w="400" w:type="dxa"/>
            <w:noWrap/>
            <w:vAlign w:val="bottom"/>
            <w:hideMark/>
          </w:tcPr>
          <w:p w14:paraId="5AFCC181" w14:textId="77777777" w:rsidR="00C50A95" w:rsidRPr="00D016EC" w:rsidRDefault="00C50A95" w:rsidP="00416506">
            <w:pPr>
              <w:pStyle w:val="tabletext11"/>
              <w:jc w:val="center"/>
              <w:rPr>
                <w:ins w:id="15064" w:author="Author"/>
              </w:rPr>
            </w:pPr>
            <w:ins w:id="15065" w:author="Author">
              <w:r w:rsidRPr="00D016EC">
                <w:t xml:space="preserve">1.49 </w:t>
              </w:r>
            </w:ins>
          </w:p>
        </w:tc>
        <w:tc>
          <w:tcPr>
            <w:tcW w:w="400" w:type="dxa"/>
            <w:noWrap/>
            <w:vAlign w:val="bottom"/>
            <w:hideMark/>
          </w:tcPr>
          <w:p w14:paraId="2D98687A" w14:textId="77777777" w:rsidR="00C50A95" w:rsidRPr="00D016EC" w:rsidRDefault="00C50A95" w:rsidP="00416506">
            <w:pPr>
              <w:pStyle w:val="tabletext11"/>
              <w:jc w:val="center"/>
              <w:rPr>
                <w:ins w:id="15066" w:author="Author"/>
              </w:rPr>
            </w:pPr>
            <w:ins w:id="15067" w:author="Author">
              <w:r w:rsidRPr="00D016EC">
                <w:t xml:space="preserve">1.48 </w:t>
              </w:r>
            </w:ins>
          </w:p>
        </w:tc>
        <w:tc>
          <w:tcPr>
            <w:tcW w:w="400" w:type="dxa"/>
            <w:noWrap/>
            <w:vAlign w:val="bottom"/>
            <w:hideMark/>
          </w:tcPr>
          <w:p w14:paraId="4AECD867" w14:textId="77777777" w:rsidR="00C50A95" w:rsidRPr="00D016EC" w:rsidRDefault="00C50A95" w:rsidP="00416506">
            <w:pPr>
              <w:pStyle w:val="tabletext11"/>
              <w:jc w:val="center"/>
              <w:rPr>
                <w:ins w:id="15068" w:author="Author"/>
              </w:rPr>
            </w:pPr>
            <w:ins w:id="15069" w:author="Author">
              <w:r w:rsidRPr="00D016EC">
                <w:t xml:space="preserve">1.46 </w:t>
              </w:r>
            </w:ins>
          </w:p>
        </w:tc>
        <w:tc>
          <w:tcPr>
            <w:tcW w:w="400" w:type="dxa"/>
            <w:noWrap/>
            <w:vAlign w:val="bottom"/>
            <w:hideMark/>
          </w:tcPr>
          <w:p w14:paraId="7B36B737" w14:textId="77777777" w:rsidR="00C50A95" w:rsidRPr="00D016EC" w:rsidRDefault="00C50A95" w:rsidP="00416506">
            <w:pPr>
              <w:pStyle w:val="tabletext11"/>
              <w:jc w:val="center"/>
              <w:rPr>
                <w:ins w:id="15070" w:author="Author"/>
              </w:rPr>
            </w:pPr>
            <w:ins w:id="15071" w:author="Author">
              <w:r w:rsidRPr="00D016EC">
                <w:t xml:space="preserve">1.45 </w:t>
              </w:r>
            </w:ins>
          </w:p>
        </w:tc>
        <w:tc>
          <w:tcPr>
            <w:tcW w:w="400" w:type="dxa"/>
            <w:noWrap/>
            <w:vAlign w:val="bottom"/>
            <w:hideMark/>
          </w:tcPr>
          <w:p w14:paraId="7D1FA3FA" w14:textId="77777777" w:rsidR="00C50A95" w:rsidRPr="00D016EC" w:rsidRDefault="00C50A95" w:rsidP="00416506">
            <w:pPr>
              <w:pStyle w:val="tabletext11"/>
              <w:jc w:val="center"/>
              <w:rPr>
                <w:ins w:id="15072" w:author="Author"/>
              </w:rPr>
            </w:pPr>
            <w:ins w:id="15073" w:author="Author">
              <w:r w:rsidRPr="00D016EC">
                <w:t xml:space="preserve">1.43 </w:t>
              </w:r>
            </w:ins>
          </w:p>
        </w:tc>
        <w:tc>
          <w:tcPr>
            <w:tcW w:w="400" w:type="dxa"/>
            <w:noWrap/>
            <w:vAlign w:val="bottom"/>
            <w:hideMark/>
          </w:tcPr>
          <w:p w14:paraId="41E29658" w14:textId="77777777" w:rsidR="00C50A95" w:rsidRPr="00D016EC" w:rsidRDefault="00C50A95" w:rsidP="00416506">
            <w:pPr>
              <w:pStyle w:val="tabletext11"/>
              <w:jc w:val="center"/>
              <w:rPr>
                <w:ins w:id="15074" w:author="Author"/>
              </w:rPr>
            </w:pPr>
            <w:ins w:id="15075" w:author="Author">
              <w:r w:rsidRPr="00D016EC">
                <w:t xml:space="preserve">1.42 </w:t>
              </w:r>
            </w:ins>
          </w:p>
        </w:tc>
        <w:tc>
          <w:tcPr>
            <w:tcW w:w="440" w:type="dxa"/>
            <w:noWrap/>
            <w:vAlign w:val="bottom"/>
            <w:hideMark/>
          </w:tcPr>
          <w:p w14:paraId="2CAE96CC" w14:textId="77777777" w:rsidR="00C50A95" w:rsidRPr="00D016EC" w:rsidRDefault="00C50A95" w:rsidP="00416506">
            <w:pPr>
              <w:pStyle w:val="tabletext11"/>
              <w:jc w:val="center"/>
              <w:rPr>
                <w:ins w:id="15076" w:author="Author"/>
              </w:rPr>
            </w:pPr>
            <w:ins w:id="15077" w:author="Author">
              <w:r w:rsidRPr="00D016EC">
                <w:t xml:space="preserve">1.40 </w:t>
              </w:r>
            </w:ins>
          </w:p>
        </w:tc>
        <w:tc>
          <w:tcPr>
            <w:tcW w:w="400" w:type="dxa"/>
            <w:noWrap/>
            <w:vAlign w:val="bottom"/>
            <w:hideMark/>
          </w:tcPr>
          <w:p w14:paraId="40DBC802" w14:textId="77777777" w:rsidR="00C50A95" w:rsidRPr="00D016EC" w:rsidRDefault="00C50A95" w:rsidP="00416506">
            <w:pPr>
              <w:pStyle w:val="tabletext11"/>
              <w:jc w:val="center"/>
              <w:rPr>
                <w:ins w:id="15078" w:author="Author"/>
              </w:rPr>
            </w:pPr>
            <w:ins w:id="15079" w:author="Author">
              <w:r w:rsidRPr="00D016EC">
                <w:t xml:space="preserve">1.39 </w:t>
              </w:r>
            </w:ins>
          </w:p>
        </w:tc>
        <w:tc>
          <w:tcPr>
            <w:tcW w:w="400" w:type="dxa"/>
            <w:noWrap/>
            <w:vAlign w:val="bottom"/>
            <w:hideMark/>
          </w:tcPr>
          <w:p w14:paraId="4A94BB89" w14:textId="77777777" w:rsidR="00C50A95" w:rsidRPr="00D016EC" w:rsidRDefault="00C50A95" w:rsidP="00416506">
            <w:pPr>
              <w:pStyle w:val="tabletext11"/>
              <w:jc w:val="center"/>
              <w:rPr>
                <w:ins w:id="15080" w:author="Author"/>
              </w:rPr>
            </w:pPr>
            <w:ins w:id="15081" w:author="Author">
              <w:r w:rsidRPr="00D016EC">
                <w:t xml:space="preserve">1.38 </w:t>
              </w:r>
            </w:ins>
          </w:p>
        </w:tc>
        <w:tc>
          <w:tcPr>
            <w:tcW w:w="400" w:type="dxa"/>
            <w:noWrap/>
            <w:vAlign w:val="bottom"/>
            <w:hideMark/>
          </w:tcPr>
          <w:p w14:paraId="46EB4332" w14:textId="77777777" w:rsidR="00C50A95" w:rsidRPr="00D016EC" w:rsidRDefault="00C50A95" w:rsidP="00416506">
            <w:pPr>
              <w:pStyle w:val="tabletext11"/>
              <w:jc w:val="center"/>
              <w:rPr>
                <w:ins w:id="15082" w:author="Author"/>
              </w:rPr>
            </w:pPr>
            <w:ins w:id="15083" w:author="Author">
              <w:r w:rsidRPr="00D016EC">
                <w:t xml:space="preserve">1.36 </w:t>
              </w:r>
            </w:ins>
          </w:p>
        </w:tc>
        <w:tc>
          <w:tcPr>
            <w:tcW w:w="400" w:type="dxa"/>
            <w:noWrap/>
            <w:vAlign w:val="bottom"/>
            <w:hideMark/>
          </w:tcPr>
          <w:p w14:paraId="4A7DB97E" w14:textId="77777777" w:rsidR="00C50A95" w:rsidRPr="00D016EC" w:rsidRDefault="00C50A95" w:rsidP="00416506">
            <w:pPr>
              <w:pStyle w:val="tabletext11"/>
              <w:jc w:val="center"/>
              <w:rPr>
                <w:ins w:id="15084" w:author="Author"/>
              </w:rPr>
            </w:pPr>
            <w:ins w:id="15085" w:author="Author">
              <w:r w:rsidRPr="00D016EC">
                <w:t xml:space="preserve">1.35 </w:t>
              </w:r>
            </w:ins>
          </w:p>
        </w:tc>
        <w:tc>
          <w:tcPr>
            <w:tcW w:w="460" w:type="dxa"/>
            <w:noWrap/>
            <w:vAlign w:val="bottom"/>
            <w:hideMark/>
          </w:tcPr>
          <w:p w14:paraId="5441F8EE" w14:textId="77777777" w:rsidR="00C50A95" w:rsidRPr="00D016EC" w:rsidRDefault="00C50A95" w:rsidP="00416506">
            <w:pPr>
              <w:pStyle w:val="tabletext11"/>
              <w:jc w:val="center"/>
              <w:rPr>
                <w:ins w:id="15086" w:author="Author"/>
              </w:rPr>
            </w:pPr>
            <w:ins w:id="15087" w:author="Author">
              <w:r w:rsidRPr="00D016EC">
                <w:t xml:space="preserve">1.33 </w:t>
              </w:r>
            </w:ins>
          </w:p>
        </w:tc>
      </w:tr>
      <w:tr w:rsidR="00C50A95" w:rsidRPr="00D016EC" w14:paraId="454796C3" w14:textId="77777777" w:rsidTr="00416506">
        <w:trPr>
          <w:trHeight w:val="190"/>
          <w:ins w:id="15088" w:author="Author"/>
        </w:trPr>
        <w:tc>
          <w:tcPr>
            <w:tcW w:w="200" w:type="dxa"/>
            <w:tcBorders>
              <w:right w:val="nil"/>
            </w:tcBorders>
            <w:vAlign w:val="bottom"/>
          </w:tcPr>
          <w:p w14:paraId="12E94B03" w14:textId="77777777" w:rsidR="00C50A95" w:rsidRPr="00D016EC" w:rsidRDefault="00C50A95" w:rsidP="00416506">
            <w:pPr>
              <w:pStyle w:val="tabletext11"/>
              <w:jc w:val="right"/>
              <w:rPr>
                <w:ins w:id="15089" w:author="Author"/>
              </w:rPr>
            </w:pPr>
          </w:p>
        </w:tc>
        <w:tc>
          <w:tcPr>
            <w:tcW w:w="1580" w:type="dxa"/>
            <w:tcBorders>
              <w:left w:val="nil"/>
            </w:tcBorders>
            <w:vAlign w:val="bottom"/>
            <w:hideMark/>
          </w:tcPr>
          <w:p w14:paraId="1AEF5D2E" w14:textId="77777777" w:rsidR="00C50A95" w:rsidRPr="00D016EC" w:rsidRDefault="00C50A95" w:rsidP="00416506">
            <w:pPr>
              <w:pStyle w:val="tabletext11"/>
              <w:tabs>
                <w:tab w:val="decimal" w:pos="640"/>
              </w:tabs>
              <w:rPr>
                <w:ins w:id="15090" w:author="Author"/>
              </w:rPr>
            </w:pPr>
            <w:ins w:id="15091" w:author="Author">
              <w:r w:rsidRPr="00D016EC">
                <w:t>400,000 to 449,999</w:t>
              </w:r>
            </w:ins>
          </w:p>
        </w:tc>
        <w:tc>
          <w:tcPr>
            <w:tcW w:w="680" w:type="dxa"/>
            <w:noWrap/>
            <w:vAlign w:val="bottom"/>
            <w:hideMark/>
          </w:tcPr>
          <w:p w14:paraId="6BD662D5" w14:textId="77777777" w:rsidR="00C50A95" w:rsidRPr="00D016EC" w:rsidRDefault="00C50A95" w:rsidP="00416506">
            <w:pPr>
              <w:pStyle w:val="tabletext11"/>
              <w:jc w:val="center"/>
              <w:rPr>
                <w:ins w:id="15092" w:author="Author"/>
              </w:rPr>
            </w:pPr>
            <w:ins w:id="15093" w:author="Author">
              <w:r w:rsidRPr="00D016EC">
                <w:t xml:space="preserve">2.22 </w:t>
              </w:r>
            </w:ins>
          </w:p>
        </w:tc>
        <w:tc>
          <w:tcPr>
            <w:tcW w:w="900" w:type="dxa"/>
            <w:noWrap/>
            <w:vAlign w:val="bottom"/>
            <w:hideMark/>
          </w:tcPr>
          <w:p w14:paraId="1A9A7D44" w14:textId="77777777" w:rsidR="00C50A95" w:rsidRPr="00D016EC" w:rsidRDefault="00C50A95" w:rsidP="00416506">
            <w:pPr>
              <w:pStyle w:val="tabletext11"/>
              <w:jc w:val="center"/>
              <w:rPr>
                <w:ins w:id="15094" w:author="Author"/>
              </w:rPr>
            </w:pPr>
            <w:ins w:id="15095" w:author="Author">
              <w:r w:rsidRPr="00D016EC">
                <w:t xml:space="preserve">2.22 </w:t>
              </w:r>
            </w:ins>
          </w:p>
        </w:tc>
        <w:tc>
          <w:tcPr>
            <w:tcW w:w="400" w:type="dxa"/>
            <w:noWrap/>
            <w:vAlign w:val="bottom"/>
            <w:hideMark/>
          </w:tcPr>
          <w:p w14:paraId="33C46528" w14:textId="77777777" w:rsidR="00C50A95" w:rsidRPr="00D016EC" w:rsidRDefault="00C50A95" w:rsidP="00416506">
            <w:pPr>
              <w:pStyle w:val="tabletext11"/>
              <w:jc w:val="center"/>
              <w:rPr>
                <w:ins w:id="15096" w:author="Author"/>
              </w:rPr>
            </w:pPr>
            <w:ins w:id="15097" w:author="Author">
              <w:r w:rsidRPr="00D016EC">
                <w:t xml:space="preserve">2.12 </w:t>
              </w:r>
            </w:ins>
          </w:p>
        </w:tc>
        <w:tc>
          <w:tcPr>
            <w:tcW w:w="400" w:type="dxa"/>
            <w:noWrap/>
            <w:vAlign w:val="bottom"/>
            <w:hideMark/>
          </w:tcPr>
          <w:p w14:paraId="10698600" w14:textId="77777777" w:rsidR="00C50A95" w:rsidRPr="00D016EC" w:rsidRDefault="00C50A95" w:rsidP="00416506">
            <w:pPr>
              <w:pStyle w:val="tabletext11"/>
              <w:jc w:val="center"/>
              <w:rPr>
                <w:ins w:id="15098" w:author="Author"/>
              </w:rPr>
            </w:pPr>
            <w:ins w:id="15099" w:author="Author">
              <w:r w:rsidRPr="00D016EC">
                <w:t xml:space="preserve">2.05 </w:t>
              </w:r>
            </w:ins>
          </w:p>
        </w:tc>
        <w:tc>
          <w:tcPr>
            <w:tcW w:w="400" w:type="dxa"/>
            <w:noWrap/>
            <w:vAlign w:val="bottom"/>
            <w:hideMark/>
          </w:tcPr>
          <w:p w14:paraId="3B467901" w14:textId="77777777" w:rsidR="00C50A95" w:rsidRPr="00D016EC" w:rsidRDefault="00C50A95" w:rsidP="00416506">
            <w:pPr>
              <w:pStyle w:val="tabletext11"/>
              <w:jc w:val="center"/>
              <w:rPr>
                <w:ins w:id="15100" w:author="Author"/>
              </w:rPr>
            </w:pPr>
            <w:ins w:id="15101" w:author="Author">
              <w:r w:rsidRPr="00D016EC">
                <w:t xml:space="preserve">1.96 </w:t>
              </w:r>
            </w:ins>
          </w:p>
        </w:tc>
        <w:tc>
          <w:tcPr>
            <w:tcW w:w="400" w:type="dxa"/>
            <w:noWrap/>
            <w:vAlign w:val="bottom"/>
            <w:hideMark/>
          </w:tcPr>
          <w:p w14:paraId="199CEE63" w14:textId="77777777" w:rsidR="00C50A95" w:rsidRPr="00D016EC" w:rsidRDefault="00C50A95" w:rsidP="00416506">
            <w:pPr>
              <w:pStyle w:val="tabletext11"/>
              <w:jc w:val="center"/>
              <w:rPr>
                <w:ins w:id="15102" w:author="Author"/>
              </w:rPr>
            </w:pPr>
            <w:ins w:id="15103" w:author="Author">
              <w:r w:rsidRPr="00D016EC">
                <w:t xml:space="preserve">1.86 </w:t>
              </w:r>
            </w:ins>
          </w:p>
        </w:tc>
        <w:tc>
          <w:tcPr>
            <w:tcW w:w="400" w:type="dxa"/>
            <w:noWrap/>
            <w:vAlign w:val="bottom"/>
            <w:hideMark/>
          </w:tcPr>
          <w:p w14:paraId="34720955" w14:textId="77777777" w:rsidR="00C50A95" w:rsidRPr="00D016EC" w:rsidRDefault="00C50A95" w:rsidP="00416506">
            <w:pPr>
              <w:pStyle w:val="tabletext11"/>
              <w:jc w:val="center"/>
              <w:rPr>
                <w:ins w:id="15104" w:author="Author"/>
              </w:rPr>
            </w:pPr>
            <w:ins w:id="15105" w:author="Author">
              <w:r w:rsidRPr="00D016EC">
                <w:t xml:space="preserve">1.85 </w:t>
              </w:r>
            </w:ins>
          </w:p>
        </w:tc>
        <w:tc>
          <w:tcPr>
            <w:tcW w:w="400" w:type="dxa"/>
            <w:noWrap/>
            <w:vAlign w:val="bottom"/>
            <w:hideMark/>
          </w:tcPr>
          <w:p w14:paraId="15DCD2A8" w14:textId="77777777" w:rsidR="00C50A95" w:rsidRPr="00D016EC" w:rsidRDefault="00C50A95" w:rsidP="00416506">
            <w:pPr>
              <w:pStyle w:val="tabletext11"/>
              <w:jc w:val="center"/>
              <w:rPr>
                <w:ins w:id="15106" w:author="Author"/>
              </w:rPr>
            </w:pPr>
            <w:ins w:id="15107" w:author="Author">
              <w:r w:rsidRPr="00D016EC">
                <w:t xml:space="preserve">1.81 </w:t>
              </w:r>
            </w:ins>
          </w:p>
        </w:tc>
        <w:tc>
          <w:tcPr>
            <w:tcW w:w="400" w:type="dxa"/>
            <w:noWrap/>
            <w:vAlign w:val="bottom"/>
            <w:hideMark/>
          </w:tcPr>
          <w:p w14:paraId="538A232A" w14:textId="77777777" w:rsidR="00C50A95" w:rsidRPr="00D016EC" w:rsidRDefault="00C50A95" w:rsidP="00416506">
            <w:pPr>
              <w:pStyle w:val="tabletext11"/>
              <w:jc w:val="center"/>
              <w:rPr>
                <w:ins w:id="15108" w:author="Author"/>
              </w:rPr>
            </w:pPr>
            <w:ins w:id="15109" w:author="Author">
              <w:r w:rsidRPr="00D016EC">
                <w:t xml:space="preserve">1.79 </w:t>
              </w:r>
            </w:ins>
          </w:p>
        </w:tc>
        <w:tc>
          <w:tcPr>
            <w:tcW w:w="400" w:type="dxa"/>
            <w:noWrap/>
            <w:vAlign w:val="bottom"/>
            <w:hideMark/>
          </w:tcPr>
          <w:p w14:paraId="7573DB92" w14:textId="77777777" w:rsidR="00C50A95" w:rsidRPr="00D016EC" w:rsidRDefault="00C50A95" w:rsidP="00416506">
            <w:pPr>
              <w:pStyle w:val="tabletext11"/>
              <w:jc w:val="center"/>
              <w:rPr>
                <w:ins w:id="15110" w:author="Author"/>
              </w:rPr>
            </w:pPr>
            <w:ins w:id="15111" w:author="Author">
              <w:r w:rsidRPr="00D016EC">
                <w:t xml:space="preserve">1.77 </w:t>
              </w:r>
            </w:ins>
          </w:p>
        </w:tc>
        <w:tc>
          <w:tcPr>
            <w:tcW w:w="400" w:type="dxa"/>
            <w:noWrap/>
            <w:vAlign w:val="bottom"/>
            <w:hideMark/>
          </w:tcPr>
          <w:p w14:paraId="78BB5DA8" w14:textId="77777777" w:rsidR="00C50A95" w:rsidRPr="00D016EC" w:rsidRDefault="00C50A95" w:rsidP="00416506">
            <w:pPr>
              <w:pStyle w:val="tabletext11"/>
              <w:jc w:val="center"/>
              <w:rPr>
                <w:ins w:id="15112" w:author="Author"/>
              </w:rPr>
            </w:pPr>
            <w:ins w:id="15113" w:author="Author">
              <w:r w:rsidRPr="00D016EC">
                <w:t xml:space="preserve">1.70 </w:t>
              </w:r>
            </w:ins>
          </w:p>
        </w:tc>
        <w:tc>
          <w:tcPr>
            <w:tcW w:w="400" w:type="dxa"/>
            <w:noWrap/>
            <w:vAlign w:val="bottom"/>
            <w:hideMark/>
          </w:tcPr>
          <w:p w14:paraId="4704EC58" w14:textId="77777777" w:rsidR="00C50A95" w:rsidRPr="00D016EC" w:rsidRDefault="00C50A95" w:rsidP="00416506">
            <w:pPr>
              <w:pStyle w:val="tabletext11"/>
              <w:jc w:val="center"/>
              <w:rPr>
                <w:ins w:id="15114" w:author="Author"/>
              </w:rPr>
            </w:pPr>
            <w:ins w:id="15115" w:author="Author">
              <w:r w:rsidRPr="00D016EC">
                <w:t xml:space="preserve">1.68 </w:t>
              </w:r>
            </w:ins>
          </w:p>
        </w:tc>
        <w:tc>
          <w:tcPr>
            <w:tcW w:w="400" w:type="dxa"/>
            <w:noWrap/>
            <w:vAlign w:val="bottom"/>
            <w:hideMark/>
          </w:tcPr>
          <w:p w14:paraId="22EBBE9E" w14:textId="77777777" w:rsidR="00C50A95" w:rsidRPr="00D016EC" w:rsidRDefault="00C50A95" w:rsidP="00416506">
            <w:pPr>
              <w:pStyle w:val="tabletext11"/>
              <w:jc w:val="center"/>
              <w:rPr>
                <w:ins w:id="15116" w:author="Author"/>
              </w:rPr>
            </w:pPr>
            <w:ins w:id="15117" w:author="Author">
              <w:r w:rsidRPr="00D016EC">
                <w:t xml:space="preserve">1.66 </w:t>
              </w:r>
            </w:ins>
          </w:p>
        </w:tc>
        <w:tc>
          <w:tcPr>
            <w:tcW w:w="400" w:type="dxa"/>
            <w:noWrap/>
            <w:vAlign w:val="bottom"/>
            <w:hideMark/>
          </w:tcPr>
          <w:p w14:paraId="48FC7449" w14:textId="77777777" w:rsidR="00C50A95" w:rsidRPr="00D016EC" w:rsidRDefault="00C50A95" w:rsidP="00416506">
            <w:pPr>
              <w:pStyle w:val="tabletext11"/>
              <w:jc w:val="center"/>
              <w:rPr>
                <w:ins w:id="15118" w:author="Author"/>
              </w:rPr>
            </w:pPr>
            <w:ins w:id="15119" w:author="Author">
              <w:r w:rsidRPr="00D016EC">
                <w:t xml:space="preserve">1.65 </w:t>
              </w:r>
            </w:ins>
          </w:p>
        </w:tc>
        <w:tc>
          <w:tcPr>
            <w:tcW w:w="400" w:type="dxa"/>
            <w:noWrap/>
            <w:vAlign w:val="bottom"/>
            <w:hideMark/>
          </w:tcPr>
          <w:p w14:paraId="1805F9E6" w14:textId="77777777" w:rsidR="00C50A95" w:rsidRPr="00D016EC" w:rsidRDefault="00C50A95" w:rsidP="00416506">
            <w:pPr>
              <w:pStyle w:val="tabletext11"/>
              <w:jc w:val="center"/>
              <w:rPr>
                <w:ins w:id="15120" w:author="Author"/>
              </w:rPr>
            </w:pPr>
            <w:ins w:id="15121" w:author="Author">
              <w:r w:rsidRPr="00D016EC">
                <w:t xml:space="preserve">1.63 </w:t>
              </w:r>
            </w:ins>
          </w:p>
        </w:tc>
        <w:tc>
          <w:tcPr>
            <w:tcW w:w="400" w:type="dxa"/>
            <w:noWrap/>
            <w:vAlign w:val="bottom"/>
            <w:hideMark/>
          </w:tcPr>
          <w:p w14:paraId="3850BD2E" w14:textId="77777777" w:rsidR="00C50A95" w:rsidRPr="00D016EC" w:rsidRDefault="00C50A95" w:rsidP="00416506">
            <w:pPr>
              <w:pStyle w:val="tabletext11"/>
              <w:jc w:val="center"/>
              <w:rPr>
                <w:ins w:id="15122" w:author="Author"/>
              </w:rPr>
            </w:pPr>
            <w:ins w:id="15123" w:author="Author">
              <w:r w:rsidRPr="00D016EC">
                <w:t xml:space="preserve">1.61 </w:t>
              </w:r>
            </w:ins>
          </w:p>
        </w:tc>
        <w:tc>
          <w:tcPr>
            <w:tcW w:w="400" w:type="dxa"/>
            <w:noWrap/>
            <w:vAlign w:val="bottom"/>
            <w:hideMark/>
          </w:tcPr>
          <w:p w14:paraId="0C765246" w14:textId="77777777" w:rsidR="00C50A95" w:rsidRPr="00D016EC" w:rsidRDefault="00C50A95" w:rsidP="00416506">
            <w:pPr>
              <w:pStyle w:val="tabletext11"/>
              <w:jc w:val="center"/>
              <w:rPr>
                <w:ins w:id="15124" w:author="Author"/>
              </w:rPr>
            </w:pPr>
            <w:ins w:id="15125" w:author="Author">
              <w:r w:rsidRPr="00D016EC">
                <w:t xml:space="preserve">1.60 </w:t>
              </w:r>
            </w:ins>
          </w:p>
        </w:tc>
        <w:tc>
          <w:tcPr>
            <w:tcW w:w="400" w:type="dxa"/>
            <w:noWrap/>
            <w:vAlign w:val="bottom"/>
            <w:hideMark/>
          </w:tcPr>
          <w:p w14:paraId="323F02A0" w14:textId="77777777" w:rsidR="00C50A95" w:rsidRPr="00D016EC" w:rsidRDefault="00C50A95" w:rsidP="00416506">
            <w:pPr>
              <w:pStyle w:val="tabletext11"/>
              <w:jc w:val="center"/>
              <w:rPr>
                <w:ins w:id="15126" w:author="Author"/>
              </w:rPr>
            </w:pPr>
            <w:ins w:id="15127" w:author="Author">
              <w:r w:rsidRPr="00D016EC">
                <w:t xml:space="preserve">1.58 </w:t>
              </w:r>
            </w:ins>
          </w:p>
        </w:tc>
        <w:tc>
          <w:tcPr>
            <w:tcW w:w="400" w:type="dxa"/>
            <w:noWrap/>
            <w:vAlign w:val="bottom"/>
            <w:hideMark/>
          </w:tcPr>
          <w:p w14:paraId="36547AA2" w14:textId="77777777" w:rsidR="00C50A95" w:rsidRPr="00D016EC" w:rsidRDefault="00C50A95" w:rsidP="00416506">
            <w:pPr>
              <w:pStyle w:val="tabletext11"/>
              <w:jc w:val="center"/>
              <w:rPr>
                <w:ins w:id="15128" w:author="Author"/>
              </w:rPr>
            </w:pPr>
            <w:ins w:id="15129" w:author="Author">
              <w:r w:rsidRPr="00D016EC">
                <w:t xml:space="preserve">1.57 </w:t>
              </w:r>
            </w:ins>
          </w:p>
        </w:tc>
        <w:tc>
          <w:tcPr>
            <w:tcW w:w="400" w:type="dxa"/>
            <w:noWrap/>
            <w:vAlign w:val="bottom"/>
            <w:hideMark/>
          </w:tcPr>
          <w:p w14:paraId="61F16FC4" w14:textId="77777777" w:rsidR="00C50A95" w:rsidRPr="00D016EC" w:rsidRDefault="00C50A95" w:rsidP="00416506">
            <w:pPr>
              <w:pStyle w:val="tabletext11"/>
              <w:jc w:val="center"/>
              <w:rPr>
                <w:ins w:id="15130" w:author="Author"/>
              </w:rPr>
            </w:pPr>
            <w:ins w:id="15131" w:author="Author">
              <w:r w:rsidRPr="00D016EC">
                <w:t xml:space="preserve">1.55 </w:t>
              </w:r>
            </w:ins>
          </w:p>
        </w:tc>
        <w:tc>
          <w:tcPr>
            <w:tcW w:w="400" w:type="dxa"/>
            <w:noWrap/>
            <w:vAlign w:val="bottom"/>
            <w:hideMark/>
          </w:tcPr>
          <w:p w14:paraId="0659A705" w14:textId="77777777" w:rsidR="00C50A95" w:rsidRPr="00D016EC" w:rsidRDefault="00C50A95" w:rsidP="00416506">
            <w:pPr>
              <w:pStyle w:val="tabletext11"/>
              <w:jc w:val="center"/>
              <w:rPr>
                <w:ins w:id="15132" w:author="Author"/>
              </w:rPr>
            </w:pPr>
            <w:ins w:id="15133" w:author="Author">
              <w:r w:rsidRPr="00D016EC">
                <w:t xml:space="preserve">1.53 </w:t>
              </w:r>
            </w:ins>
          </w:p>
        </w:tc>
        <w:tc>
          <w:tcPr>
            <w:tcW w:w="400" w:type="dxa"/>
            <w:noWrap/>
            <w:vAlign w:val="bottom"/>
            <w:hideMark/>
          </w:tcPr>
          <w:p w14:paraId="3869251D" w14:textId="77777777" w:rsidR="00C50A95" w:rsidRPr="00D016EC" w:rsidRDefault="00C50A95" w:rsidP="00416506">
            <w:pPr>
              <w:pStyle w:val="tabletext11"/>
              <w:jc w:val="center"/>
              <w:rPr>
                <w:ins w:id="15134" w:author="Author"/>
              </w:rPr>
            </w:pPr>
            <w:ins w:id="15135" w:author="Author">
              <w:r w:rsidRPr="00D016EC">
                <w:t xml:space="preserve">1.52 </w:t>
              </w:r>
            </w:ins>
          </w:p>
        </w:tc>
        <w:tc>
          <w:tcPr>
            <w:tcW w:w="440" w:type="dxa"/>
            <w:noWrap/>
            <w:vAlign w:val="bottom"/>
            <w:hideMark/>
          </w:tcPr>
          <w:p w14:paraId="34C18926" w14:textId="77777777" w:rsidR="00C50A95" w:rsidRPr="00D016EC" w:rsidRDefault="00C50A95" w:rsidP="00416506">
            <w:pPr>
              <w:pStyle w:val="tabletext11"/>
              <w:jc w:val="center"/>
              <w:rPr>
                <w:ins w:id="15136" w:author="Author"/>
              </w:rPr>
            </w:pPr>
            <w:ins w:id="15137" w:author="Author">
              <w:r w:rsidRPr="00D016EC">
                <w:t xml:space="preserve">1.50 </w:t>
              </w:r>
            </w:ins>
          </w:p>
        </w:tc>
        <w:tc>
          <w:tcPr>
            <w:tcW w:w="400" w:type="dxa"/>
            <w:noWrap/>
            <w:vAlign w:val="bottom"/>
            <w:hideMark/>
          </w:tcPr>
          <w:p w14:paraId="7FB758CF" w14:textId="77777777" w:rsidR="00C50A95" w:rsidRPr="00D016EC" w:rsidRDefault="00C50A95" w:rsidP="00416506">
            <w:pPr>
              <w:pStyle w:val="tabletext11"/>
              <w:jc w:val="center"/>
              <w:rPr>
                <w:ins w:id="15138" w:author="Author"/>
              </w:rPr>
            </w:pPr>
            <w:ins w:id="15139" w:author="Author">
              <w:r w:rsidRPr="00D016EC">
                <w:t xml:space="preserve">1.49 </w:t>
              </w:r>
            </w:ins>
          </w:p>
        </w:tc>
        <w:tc>
          <w:tcPr>
            <w:tcW w:w="400" w:type="dxa"/>
            <w:noWrap/>
            <w:vAlign w:val="bottom"/>
            <w:hideMark/>
          </w:tcPr>
          <w:p w14:paraId="37D6ED84" w14:textId="77777777" w:rsidR="00C50A95" w:rsidRPr="00D016EC" w:rsidRDefault="00C50A95" w:rsidP="00416506">
            <w:pPr>
              <w:pStyle w:val="tabletext11"/>
              <w:jc w:val="center"/>
              <w:rPr>
                <w:ins w:id="15140" w:author="Author"/>
              </w:rPr>
            </w:pPr>
            <w:ins w:id="15141" w:author="Author">
              <w:r w:rsidRPr="00D016EC">
                <w:t xml:space="preserve">1.47 </w:t>
              </w:r>
            </w:ins>
          </w:p>
        </w:tc>
        <w:tc>
          <w:tcPr>
            <w:tcW w:w="400" w:type="dxa"/>
            <w:noWrap/>
            <w:vAlign w:val="bottom"/>
            <w:hideMark/>
          </w:tcPr>
          <w:p w14:paraId="4B62C595" w14:textId="77777777" w:rsidR="00C50A95" w:rsidRPr="00D016EC" w:rsidRDefault="00C50A95" w:rsidP="00416506">
            <w:pPr>
              <w:pStyle w:val="tabletext11"/>
              <w:jc w:val="center"/>
              <w:rPr>
                <w:ins w:id="15142" w:author="Author"/>
              </w:rPr>
            </w:pPr>
            <w:ins w:id="15143" w:author="Author">
              <w:r w:rsidRPr="00D016EC">
                <w:t xml:space="preserve">1.46 </w:t>
              </w:r>
            </w:ins>
          </w:p>
        </w:tc>
        <w:tc>
          <w:tcPr>
            <w:tcW w:w="400" w:type="dxa"/>
            <w:noWrap/>
            <w:vAlign w:val="bottom"/>
            <w:hideMark/>
          </w:tcPr>
          <w:p w14:paraId="2742BCCC" w14:textId="77777777" w:rsidR="00C50A95" w:rsidRPr="00D016EC" w:rsidRDefault="00C50A95" w:rsidP="00416506">
            <w:pPr>
              <w:pStyle w:val="tabletext11"/>
              <w:jc w:val="center"/>
              <w:rPr>
                <w:ins w:id="15144" w:author="Author"/>
              </w:rPr>
            </w:pPr>
            <w:ins w:id="15145" w:author="Author">
              <w:r w:rsidRPr="00D016EC">
                <w:t xml:space="preserve">1.44 </w:t>
              </w:r>
            </w:ins>
          </w:p>
        </w:tc>
        <w:tc>
          <w:tcPr>
            <w:tcW w:w="460" w:type="dxa"/>
            <w:noWrap/>
            <w:vAlign w:val="bottom"/>
            <w:hideMark/>
          </w:tcPr>
          <w:p w14:paraId="4651A584" w14:textId="77777777" w:rsidR="00C50A95" w:rsidRPr="00D016EC" w:rsidRDefault="00C50A95" w:rsidP="00416506">
            <w:pPr>
              <w:pStyle w:val="tabletext11"/>
              <w:jc w:val="center"/>
              <w:rPr>
                <w:ins w:id="15146" w:author="Author"/>
              </w:rPr>
            </w:pPr>
            <w:ins w:id="15147" w:author="Author">
              <w:r w:rsidRPr="00D016EC">
                <w:t xml:space="preserve">1.43 </w:t>
              </w:r>
            </w:ins>
          </w:p>
        </w:tc>
      </w:tr>
      <w:tr w:rsidR="00C50A95" w:rsidRPr="00D016EC" w14:paraId="59B50B2B" w14:textId="77777777" w:rsidTr="00416506">
        <w:trPr>
          <w:trHeight w:val="190"/>
          <w:ins w:id="15148" w:author="Author"/>
        </w:trPr>
        <w:tc>
          <w:tcPr>
            <w:tcW w:w="200" w:type="dxa"/>
            <w:tcBorders>
              <w:right w:val="nil"/>
            </w:tcBorders>
            <w:vAlign w:val="bottom"/>
          </w:tcPr>
          <w:p w14:paraId="666FA090" w14:textId="77777777" w:rsidR="00C50A95" w:rsidRPr="00D016EC" w:rsidRDefault="00C50A95" w:rsidP="00416506">
            <w:pPr>
              <w:pStyle w:val="tabletext11"/>
              <w:jc w:val="right"/>
              <w:rPr>
                <w:ins w:id="15149" w:author="Author"/>
              </w:rPr>
            </w:pPr>
          </w:p>
        </w:tc>
        <w:tc>
          <w:tcPr>
            <w:tcW w:w="1580" w:type="dxa"/>
            <w:tcBorders>
              <w:left w:val="nil"/>
            </w:tcBorders>
            <w:vAlign w:val="bottom"/>
            <w:hideMark/>
          </w:tcPr>
          <w:p w14:paraId="636F9977" w14:textId="77777777" w:rsidR="00C50A95" w:rsidRPr="00D016EC" w:rsidRDefault="00C50A95" w:rsidP="00416506">
            <w:pPr>
              <w:pStyle w:val="tabletext11"/>
              <w:tabs>
                <w:tab w:val="decimal" w:pos="640"/>
              </w:tabs>
              <w:rPr>
                <w:ins w:id="15150" w:author="Author"/>
              </w:rPr>
            </w:pPr>
            <w:ins w:id="15151" w:author="Author">
              <w:r w:rsidRPr="00D016EC">
                <w:t>450,000 to 499,999</w:t>
              </w:r>
            </w:ins>
          </w:p>
        </w:tc>
        <w:tc>
          <w:tcPr>
            <w:tcW w:w="680" w:type="dxa"/>
            <w:noWrap/>
            <w:vAlign w:val="bottom"/>
            <w:hideMark/>
          </w:tcPr>
          <w:p w14:paraId="4B5F4C50" w14:textId="77777777" w:rsidR="00C50A95" w:rsidRPr="00D016EC" w:rsidRDefault="00C50A95" w:rsidP="00416506">
            <w:pPr>
              <w:pStyle w:val="tabletext11"/>
              <w:jc w:val="center"/>
              <w:rPr>
                <w:ins w:id="15152" w:author="Author"/>
              </w:rPr>
            </w:pPr>
            <w:ins w:id="15153" w:author="Author">
              <w:r w:rsidRPr="00D016EC">
                <w:t xml:space="preserve">2.29 </w:t>
              </w:r>
            </w:ins>
          </w:p>
        </w:tc>
        <w:tc>
          <w:tcPr>
            <w:tcW w:w="900" w:type="dxa"/>
            <w:noWrap/>
            <w:vAlign w:val="bottom"/>
            <w:hideMark/>
          </w:tcPr>
          <w:p w14:paraId="21FF69FD" w14:textId="77777777" w:rsidR="00C50A95" w:rsidRPr="00D016EC" w:rsidRDefault="00C50A95" w:rsidP="00416506">
            <w:pPr>
              <w:pStyle w:val="tabletext11"/>
              <w:jc w:val="center"/>
              <w:rPr>
                <w:ins w:id="15154" w:author="Author"/>
              </w:rPr>
            </w:pPr>
            <w:ins w:id="15155" w:author="Author">
              <w:r w:rsidRPr="00D016EC">
                <w:t xml:space="preserve">2.29 </w:t>
              </w:r>
            </w:ins>
          </w:p>
        </w:tc>
        <w:tc>
          <w:tcPr>
            <w:tcW w:w="400" w:type="dxa"/>
            <w:noWrap/>
            <w:vAlign w:val="bottom"/>
            <w:hideMark/>
          </w:tcPr>
          <w:p w14:paraId="5E91C8FA" w14:textId="77777777" w:rsidR="00C50A95" w:rsidRPr="00D016EC" w:rsidRDefault="00C50A95" w:rsidP="00416506">
            <w:pPr>
              <w:pStyle w:val="tabletext11"/>
              <w:jc w:val="center"/>
              <w:rPr>
                <w:ins w:id="15156" w:author="Author"/>
              </w:rPr>
            </w:pPr>
            <w:ins w:id="15157" w:author="Author">
              <w:r w:rsidRPr="00D016EC">
                <w:t xml:space="preserve">2.19 </w:t>
              </w:r>
            </w:ins>
          </w:p>
        </w:tc>
        <w:tc>
          <w:tcPr>
            <w:tcW w:w="400" w:type="dxa"/>
            <w:noWrap/>
            <w:vAlign w:val="bottom"/>
            <w:hideMark/>
          </w:tcPr>
          <w:p w14:paraId="19D81642" w14:textId="77777777" w:rsidR="00C50A95" w:rsidRPr="00D016EC" w:rsidRDefault="00C50A95" w:rsidP="00416506">
            <w:pPr>
              <w:pStyle w:val="tabletext11"/>
              <w:jc w:val="center"/>
              <w:rPr>
                <w:ins w:id="15158" w:author="Author"/>
              </w:rPr>
            </w:pPr>
            <w:ins w:id="15159" w:author="Author">
              <w:r w:rsidRPr="00D016EC">
                <w:t xml:space="preserve">2.12 </w:t>
              </w:r>
            </w:ins>
          </w:p>
        </w:tc>
        <w:tc>
          <w:tcPr>
            <w:tcW w:w="400" w:type="dxa"/>
            <w:noWrap/>
            <w:vAlign w:val="bottom"/>
            <w:hideMark/>
          </w:tcPr>
          <w:p w14:paraId="11DAA9FC" w14:textId="77777777" w:rsidR="00C50A95" w:rsidRPr="00D016EC" w:rsidRDefault="00C50A95" w:rsidP="00416506">
            <w:pPr>
              <w:pStyle w:val="tabletext11"/>
              <w:jc w:val="center"/>
              <w:rPr>
                <w:ins w:id="15160" w:author="Author"/>
              </w:rPr>
            </w:pPr>
            <w:ins w:id="15161" w:author="Author">
              <w:r w:rsidRPr="00D016EC">
                <w:t xml:space="preserve">2.04 </w:t>
              </w:r>
            </w:ins>
          </w:p>
        </w:tc>
        <w:tc>
          <w:tcPr>
            <w:tcW w:w="400" w:type="dxa"/>
            <w:noWrap/>
            <w:vAlign w:val="bottom"/>
            <w:hideMark/>
          </w:tcPr>
          <w:p w14:paraId="0CB7F161" w14:textId="77777777" w:rsidR="00C50A95" w:rsidRPr="00D016EC" w:rsidRDefault="00C50A95" w:rsidP="00416506">
            <w:pPr>
              <w:pStyle w:val="tabletext11"/>
              <w:jc w:val="center"/>
              <w:rPr>
                <w:ins w:id="15162" w:author="Author"/>
              </w:rPr>
            </w:pPr>
            <w:ins w:id="15163" w:author="Author">
              <w:r w:rsidRPr="00D016EC">
                <w:t xml:space="preserve">1.94 </w:t>
              </w:r>
            </w:ins>
          </w:p>
        </w:tc>
        <w:tc>
          <w:tcPr>
            <w:tcW w:w="400" w:type="dxa"/>
            <w:noWrap/>
            <w:vAlign w:val="bottom"/>
            <w:hideMark/>
          </w:tcPr>
          <w:p w14:paraId="07B3DEFF" w14:textId="77777777" w:rsidR="00C50A95" w:rsidRPr="00D016EC" w:rsidRDefault="00C50A95" w:rsidP="00416506">
            <w:pPr>
              <w:pStyle w:val="tabletext11"/>
              <w:jc w:val="center"/>
              <w:rPr>
                <w:ins w:id="15164" w:author="Author"/>
              </w:rPr>
            </w:pPr>
            <w:ins w:id="15165" w:author="Author">
              <w:r w:rsidRPr="00D016EC">
                <w:t xml:space="preserve">1.93 </w:t>
              </w:r>
            </w:ins>
          </w:p>
        </w:tc>
        <w:tc>
          <w:tcPr>
            <w:tcW w:w="400" w:type="dxa"/>
            <w:noWrap/>
            <w:vAlign w:val="bottom"/>
            <w:hideMark/>
          </w:tcPr>
          <w:p w14:paraId="1A7E9E6D" w14:textId="77777777" w:rsidR="00C50A95" w:rsidRPr="00D016EC" w:rsidRDefault="00C50A95" w:rsidP="00416506">
            <w:pPr>
              <w:pStyle w:val="tabletext11"/>
              <w:jc w:val="center"/>
              <w:rPr>
                <w:ins w:id="15166" w:author="Author"/>
              </w:rPr>
            </w:pPr>
            <w:ins w:id="15167" w:author="Author">
              <w:r w:rsidRPr="00D016EC">
                <w:t xml:space="preserve">1.89 </w:t>
              </w:r>
            </w:ins>
          </w:p>
        </w:tc>
        <w:tc>
          <w:tcPr>
            <w:tcW w:w="400" w:type="dxa"/>
            <w:noWrap/>
            <w:vAlign w:val="bottom"/>
            <w:hideMark/>
          </w:tcPr>
          <w:p w14:paraId="06908182" w14:textId="77777777" w:rsidR="00C50A95" w:rsidRPr="00D016EC" w:rsidRDefault="00C50A95" w:rsidP="00416506">
            <w:pPr>
              <w:pStyle w:val="tabletext11"/>
              <w:jc w:val="center"/>
              <w:rPr>
                <w:ins w:id="15168" w:author="Author"/>
              </w:rPr>
            </w:pPr>
            <w:ins w:id="15169" w:author="Author">
              <w:r w:rsidRPr="00D016EC">
                <w:t xml:space="preserve">1.87 </w:t>
              </w:r>
            </w:ins>
          </w:p>
        </w:tc>
        <w:tc>
          <w:tcPr>
            <w:tcW w:w="400" w:type="dxa"/>
            <w:noWrap/>
            <w:vAlign w:val="bottom"/>
            <w:hideMark/>
          </w:tcPr>
          <w:p w14:paraId="70C51DC2" w14:textId="77777777" w:rsidR="00C50A95" w:rsidRPr="00D016EC" w:rsidRDefault="00C50A95" w:rsidP="00416506">
            <w:pPr>
              <w:pStyle w:val="tabletext11"/>
              <w:jc w:val="center"/>
              <w:rPr>
                <w:ins w:id="15170" w:author="Author"/>
              </w:rPr>
            </w:pPr>
            <w:ins w:id="15171" w:author="Author">
              <w:r w:rsidRPr="00D016EC">
                <w:t xml:space="preserve">1.85 </w:t>
              </w:r>
            </w:ins>
          </w:p>
        </w:tc>
        <w:tc>
          <w:tcPr>
            <w:tcW w:w="400" w:type="dxa"/>
            <w:noWrap/>
            <w:vAlign w:val="bottom"/>
            <w:hideMark/>
          </w:tcPr>
          <w:p w14:paraId="55138AE5" w14:textId="77777777" w:rsidR="00C50A95" w:rsidRPr="00D016EC" w:rsidRDefault="00C50A95" w:rsidP="00416506">
            <w:pPr>
              <w:pStyle w:val="tabletext11"/>
              <w:jc w:val="center"/>
              <w:rPr>
                <w:ins w:id="15172" w:author="Author"/>
              </w:rPr>
            </w:pPr>
            <w:ins w:id="15173" w:author="Author">
              <w:r w:rsidRPr="00D016EC">
                <w:t xml:space="preserve">1.78 </w:t>
              </w:r>
            </w:ins>
          </w:p>
        </w:tc>
        <w:tc>
          <w:tcPr>
            <w:tcW w:w="400" w:type="dxa"/>
            <w:noWrap/>
            <w:vAlign w:val="bottom"/>
            <w:hideMark/>
          </w:tcPr>
          <w:p w14:paraId="69C450ED" w14:textId="77777777" w:rsidR="00C50A95" w:rsidRPr="00D016EC" w:rsidRDefault="00C50A95" w:rsidP="00416506">
            <w:pPr>
              <w:pStyle w:val="tabletext11"/>
              <w:jc w:val="center"/>
              <w:rPr>
                <w:ins w:id="15174" w:author="Author"/>
              </w:rPr>
            </w:pPr>
            <w:ins w:id="15175" w:author="Author">
              <w:r w:rsidRPr="00D016EC">
                <w:t xml:space="preserve">1.76 </w:t>
              </w:r>
            </w:ins>
          </w:p>
        </w:tc>
        <w:tc>
          <w:tcPr>
            <w:tcW w:w="400" w:type="dxa"/>
            <w:noWrap/>
            <w:vAlign w:val="bottom"/>
            <w:hideMark/>
          </w:tcPr>
          <w:p w14:paraId="2B6176DB" w14:textId="77777777" w:rsidR="00C50A95" w:rsidRPr="00D016EC" w:rsidRDefault="00C50A95" w:rsidP="00416506">
            <w:pPr>
              <w:pStyle w:val="tabletext11"/>
              <w:jc w:val="center"/>
              <w:rPr>
                <w:ins w:id="15176" w:author="Author"/>
              </w:rPr>
            </w:pPr>
            <w:ins w:id="15177" w:author="Author">
              <w:r w:rsidRPr="00D016EC">
                <w:t xml:space="preserve">1.74 </w:t>
              </w:r>
            </w:ins>
          </w:p>
        </w:tc>
        <w:tc>
          <w:tcPr>
            <w:tcW w:w="400" w:type="dxa"/>
            <w:noWrap/>
            <w:vAlign w:val="bottom"/>
            <w:hideMark/>
          </w:tcPr>
          <w:p w14:paraId="55197278" w14:textId="77777777" w:rsidR="00C50A95" w:rsidRPr="00D016EC" w:rsidRDefault="00C50A95" w:rsidP="00416506">
            <w:pPr>
              <w:pStyle w:val="tabletext11"/>
              <w:jc w:val="center"/>
              <w:rPr>
                <w:ins w:id="15178" w:author="Author"/>
              </w:rPr>
            </w:pPr>
            <w:ins w:id="15179" w:author="Author">
              <w:r w:rsidRPr="00D016EC">
                <w:t xml:space="preserve">1.72 </w:t>
              </w:r>
            </w:ins>
          </w:p>
        </w:tc>
        <w:tc>
          <w:tcPr>
            <w:tcW w:w="400" w:type="dxa"/>
            <w:noWrap/>
            <w:vAlign w:val="bottom"/>
            <w:hideMark/>
          </w:tcPr>
          <w:p w14:paraId="4C49474D" w14:textId="77777777" w:rsidR="00C50A95" w:rsidRPr="00D016EC" w:rsidRDefault="00C50A95" w:rsidP="00416506">
            <w:pPr>
              <w:pStyle w:val="tabletext11"/>
              <w:jc w:val="center"/>
              <w:rPr>
                <w:ins w:id="15180" w:author="Author"/>
              </w:rPr>
            </w:pPr>
            <w:ins w:id="15181" w:author="Author">
              <w:r w:rsidRPr="00D016EC">
                <w:t xml:space="preserve">1.71 </w:t>
              </w:r>
            </w:ins>
          </w:p>
        </w:tc>
        <w:tc>
          <w:tcPr>
            <w:tcW w:w="400" w:type="dxa"/>
            <w:noWrap/>
            <w:vAlign w:val="bottom"/>
            <w:hideMark/>
          </w:tcPr>
          <w:p w14:paraId="3241296B" w14:textId="77777777" w:rsidR="00C50A95" w:rsidRPr="00D016EC" w:rsidRDefault="00C50A95" w:rsidP="00416506">
            <w:pPr>
              <w:pStyle w:val="tabletext11"/>
              <w:jc w:val="center"/>
              <w:rPr>
                <w:ins w:id="15182" w:author="Author"/>
              </w:rPr>
            </w:pPr>
            <w:ins w:id="15183" w:author="Author">
              <w:r w:rsidRPr="00D016EC">
                <w:t xml:space="preserve">1.69 </w:t>
              </w:r>
            </w:ins>
          </w:p>
        </w:tc>
        <w:tc>
          <w:tcPr>
            <w:tcW w:w="400" w:type="dxa"/>
            <w:noWrap/>
            <w:vAlign w:val="bottom"/>
            <w:hideMark/>
          </w:tcPr>
          <w:p w14:paraId="08DEBC8D" w14:textId="77777777" w:rsidR="00C50A95" w:rsidRPr="00D016EC" w:rsidRDefault="00C50A95" w:rsidP="00416506">
            <w:pPr>
              <w:pStyle w:val="tabletext11"/>
              <w:jc w:val="center"/>
              <w:rPr>
                <w:ins w:id="15184" w:author="Author"/>
              </w:rPr>
            </w:pPr>
            <w:ins w:id="15185" w:author="Author">
              <w:r w:rsidRPr="00D016EC">
                <w:t xml:space="preserve">1.67 </w:t>
              </w:r>
            </w:ins>
          </w:p>
        </w:tc>
        <w:tc>
          <w:tcPr>
            <w:tcW w:w="400" w:type="dxa"/>
            <w:noWrap/>
            <w:vAlign w:val="bottom"/>
            <w:hideMark/>
          </w:tcPr>
          <w:p w14:paraId="63F4160F" w14:textId="77777777" w:rsidR="00C50A95" w:rsidRPr="00D016EC" w:rsidRDefault="00C50A95" w:rsidP="00416506">
            <w:pPr>
              <w:pStyle w:val="tabletext11"/>
              <w:jc w:val="center"/>
              <w:rPr>
                <w:ins w:id="15186" w:author="Author"/>
              </w:rPr>
            </w:pPr>
            <w:ins w:id="15187" w:author="Author">
              <w:r w:rsidRPr="00D016EC">
                <w:t xml:space="preserve">1.66 </w:t>
              </w:r>
            </w:ins>
          </w:p>
        </w:tc>
        <w:tc>
          <w:tcPr>
            <w:tcW w:w="400" w:type="dxa"/>
            <w:noWrap/>
            <w:vAlign w:val="bottom"/>
            <w:hideMark/>
          </w:tcPr>
          <w:p w14:paraId="25FF1711" w14:textId="77777777" w:rsidR="00C50A95" w:rsidRPr="00D016EC" w:rsidRDefault="00C50A95" w:rsidP="00416506">
            <w:pPr>
              <w:pStyle w:val="tabletext11"/>
              <w:jc w:val="center"/>
              <w:rPr>
                <w:ins w:id="15188" w:author="Author"/>
              </w:rPr>
            </w:pPr>
            <w:ins w:id="15189" w:author="Author">
              <w:r w:rsidRPr="00D016EC">
                <w:t xml:space="preserve">1.64 </w:t>
              </w:r>
            </w:ins>
          </w:p>
        </w:tc>
        <w:tc>
          <w:tcPr>
            <w:tcW w:w="400" w:type="dxa"/>
            <w:noWrap/>
            <w:vAlign w:val="bottom"/>
            <w:hideMark/>
          </w:tcPr>
          <w:p w14:paraId="4624A3F1" w14:textId="77777777" w:rsidR="00C50A95" w:rsidRPr="00D016EC" w:rsidRDefault="00C50A95" w:rsidP="00416506">
            <w:pPr>
              <w:pStyle w:val="tabletext11"/>
              <w:jc w:val="center"/>
              <w:rPr>
                <w:ins w:id="15190" w:author="Author"/>
              </w:rPr>
            </w:pPr>
            <w:ins w:id="15191" w:author="Author">
              <w:r w:rsidRPr="00D016EC">
                <w:t xml:space="preserve">1.62 </w:t>
              </w:r>
            </w:ins>
          </w:p>
        </w:tc>
        <w:tc>
          <w:tcPr>
            <w:tcW w:w="400" w:type="dxa"/>
            <w:noWrap/>
            <w:vAlign w:val="bottom"/>
            <w:hideMark/>
          </w:tcPr>
          <w:p w14:paraId="06B23A4F" w14:textId="77777777" w:rsidR="00C50A95" w:rsidRPr="00D016EC" w:rsidRDefault="00C50A95" w:rsidP="00416506">
            <w:pPr>
              <w:pStyle w:val="tabletext11"/>
              <w:jc w:val="center"/>
              <w:rPr>
                <w:ins w:id="15192" w:author="Author"/>
              </w:rPr>
            </w:pPr>
            <w:ins w:id="15193" w:author="Author">
              <w:r w:rsidRPr="00D016EC">
                <w:t xml:space="preserve">1.61 </w:t>
              </w:r>
            </w:ins>
          </w:p>
        </w:tc>
        <w:tc>
          <w:tcPr>
            <w:tcW w:w="400" w:type="dxa"/>
            <w:noWrap/>
            <w:vAlign w:val="bottom"/>
            <w:hideMark/>
          </w:tcPr>
          <w:p w14:paraId="7E738F6F" w14:textId="77777777" w:rsidR="00C50A95" w:rsidRPr="00D016EC" w:rsidRDefault="00C50A95" w:rsidP="00416506">
            <w:pPr>
              <w:pStyle w:val="tabletext11"/>
              <w:jc w:val="center"/>
              <w:rPr>
                <w:ins w:id="15194" w:author="Author"/>
              </w:rPr>
            </w:pPr>
            <w:ins w:id="15195" w:author="Author">
              <w:r w:rsidRPr="00D016EC">
                <w:t xml:space="preserve">1.59 </w:t>
              </w:r>
            </w:ins>
          </w:p>
        </w:tc>
        <w:tc>
          <w:tcPr>
            <w:tcW w:w="440" w:type="dxa"/>
            <w:noWrap/>
            <w:vAlign w:val="bottom"/>
            <w:hideMark/>
          </w:tcPr>
          <w:p w14:paraId="32529202" w14:textId="77777777" w:rsidR="00C50A95" w:rsidRPr="00D016EC" w:rsidRDefault="00C50A95" w:rsidP="00416506">
            <w:pPr>
              <w:pStyle w:val="tabletext11"/>
              <w:jc w:val="center"/>
              <w:rPr>
                <w:ins w:id="15196" w:author="Author"/>
              </w:rPr>
            </w:pPr>
            <w:ins w:id="15197" w:author="Author">
              <w:r w:rsidRPr="00D016EC">
                <w:t xml:space="preserve">1.58 </w:t>
              </w:r>
            </w:ins>
          </w:p>
        </w:tc>
        <w:tc>
          <w:tcPr>
            <w:tcW w:w="400" w:type="dxa"/>
            <w:noWrap/>
            <w:vAlign w:val="bottom"/>
            <w:hideMark/>
          </w:tcPr>
          <w:p w14:paraId="24B813CC" w14:textId="77777777" w:rsidR="00C50A95" w:rsidRPr="00D016EC" w:rsidRDefault="00C50A95" w:rsidP="00416506">
            <w:pPr>
              <w:pStyle w:val="tabletext11"/>
              <w:jc w:val="center"/>
              <w:rPr>
                <w:ins w:id="15198" w:author="Author"/>
              </w:rPr>
            </w:pPr>
            <w:ins w:id="15199" w:author="Author">
              <w:r w:rsidRPr="00D016EC">
                <w:t xml:space="preserve">1.56 </w:t>
              </w:r>
            </w:ins>
          </w:p>
        </w:tc>
        <w:tc>
          <w:tcPr>
            <w:tcW w:w="400" w:type="dxa"/>
            <w:noWrap/>
            <w:vAlign w:val="bottom"/>
            <w:hideMark/>
          </w:tcPr>
          <w:p w14:paraId="44DC2E02" w14:textId="77777777" w:rsidR="00C50A95" w:rsidRPr="00D016EC" w:rsidRDefault="00C50A95" w:rsidP="00416506">
            <w:pPr>
              <w:pStyle w:val="tabletext11"/>
              <w:jc w:val="center"/>
              <w:rPr>
                <w:ins w:id="15200" w:author="Author"/>
              </w:rPr>
            </w:pPr>
            <w:ins w:id="15201" w:author="Author">
              <w:r w:rsidRPr="00D016EC">
                <w:t xml:space="preserve">1.54 </w:t>
              </w:r>
            </w:ins>
          </w:p>
        </w:tc>
        <w:tc>
          <w:tcPr>
            <w:tcW w:w="400" w:type="dxa"/>
            <w:noWrap/>
            <w:vAlign w:val="bottom"/>
            <w:hideMark/>
          </w:tcPr>
          <w:p w14:paraId="4DDDE5B5" w14:textId="77777777" w:rsidR="00C50A95" w:rsidRPr="00D016EC" w:rsidRDefault="00C50A95" w:rsidP="00416506">
            <w:pPr>
              <w:pStyle w:val="tabletext11"/>
              <w:jc w:val="center"/>
              <w:rPr>
                <w:ins w:id="15202" w:author="Author"/>
              </w:rPr>
            </w:pPr>
            <w:ins w:id="15203" w:author="Author">
              <w:r w:rsidRPr="00D016EC">
                <w:t xml:space="preserve">1.53 </w:t>
              </w:r>
            </w:ins>
          </w:p>
        </w:tc>
        <w:tc>
          <w:tcPr>
            <w:tcW w:w="400" w:type="dxa"/>
            <w:noWrap/>
            <w:vAlign w:val="bottom"/>
            <w:hideMark/>
          </w:tcPr>
          <w:p w14:paraId="54C22892" w14:textId="77777777" w:rsidR="00C50A95" w:rsidRPr="00D016EC" w:rsidRDefault="00C50A95" w:rsidP="00416506">
            <w:pPr>
              <w:pStyle w:val="tabletext11"/>
              <w:jc w:val="center"/>
              <w:rPr>
                <w:ins w:id="15204" w:author="Author"/>
              </w:rPr>
            </w:pPr>
            <w:ins w:id="15205" w:author="Author">
              <w:r w:rsidRPr="00D016EC">
                <w:t xml:space="preserve">1.51 </w:t>
              </w:r>
            </w:ins>
          </w:p>
        </w:tc>
        <w:tc>
          <w:tcPr>
            <w:tcW w:w="460" w:type="dxa"/>
            <w:noWrap/>
            <w:vAlign w:val="bottom"/>
            <w:hideMark/>
          </w:tcPr>
          <w:p w14:paraId="379B3E62" w14:textId="77777777" w:rsidR="00C50A95" w:rsidRPr="00D016EC" w:rsidRDefault="00C50A95" w:rsidP="00416506">
            <w:pPr>
              <w:pStyle w:val="tabletext11"/>
              <w:jc w:val="center"/>
              <w:rPr>
                <w:ins w:id="15206" w:author="Author"/>
              </w:rPr>
            </w:pPr>
            <w:ins w:id="15207" w:author="Author">
              <w:r w:rsidRPr="00D016EC">
                <w:t xml:space="preserve">1.50 </w:t>
              </w:r>
            </w:ins>
          </w:p>
        </w:tc>
      </w:tr>
      <w:tr w:rsidR="00C50A95" w:rsidRPr="00D016EC" w14:paraId="1C3B0E89" w14:textId="77777777" w:rsidTr="00416506">
        <w:trPr>
          <w:trHeight w:val="190"/>
          <w:ins w:id="15208" w:author="Author"/>
        </w:trPr>
        <w:tc>
          <w:tcPr>
            <w:tcW w:w="200" w:type="dxa"/>
            <w:tcBorders>
              <w:right w:val="nil"/>
            </w:tcBorders>
            <w:vAlign w:val="bottom"/>
          </w:tcPr>
          <w:p w14:paraId="117A5B19" w14:textId="77777777" w:rsidR="00C50A95" w:rsidRPr="00D016EC" w:rsidRDefault="00C50A95" w:rsidP="00416506">
            <w:pPr>
              <w:pStyle w:val="tabletext11"/>
              <w:jc w:val="right"/>
              <w:rPr>
                <w:ins w:id="15209" w:author="Author"/>
              </w:rPr>
            </w:pPr>
          </w:p>
        </w:tc>
        <w:tc>
          <w:tcPr>
            <w:tcW w:w="1580" w:type="dxa"/>
            <w:tcBorders>
              <w:left w:val="nil"/>
            </w:tcBorders>
            <w:vAlign w:val="bottom"/>
            <w:hideMark/>
          </w:tcPr>
          <w:p w14:paraId="1E0585D5" w14:textId="77777777" w:rsidR="00C50A95" w:rsidRPr="00D016EC" w:rsidRDefault="00C50A95" w:rsidP="00416506">
            <w:pPr>
              <w:pStyle w:val="tabletext11"/>
              <w:tabs>
                <w:tab w:val="decimal" w:pos="640"/>
              </w:tabs>
              <w:rPr>
                <w:ins w:id="15210" w:author="Author"/>
              </w:rPr>
            </w:pPr>
            <w:ins w:id="15211" w:author="Author">
              <w:r w:rsidRPr="00D016EC">
                <w:t>500,000 to 599,999</w:t>
              </w:r>
            </w:ins>
          </w:p>
        </w:tc>
        <w:tc>
          <w:tcPr>
            <w:tcW w:w="680" w:type="dxa"/>
            <w:noWrap/>
            <w:vAlign w:val="bottom"/>
            <w:hideMark/>
          </w:tcPr>
          <w:p w14:paraId="54EBF540" w14:textId="77777777" w:rsidR="00C50A95" w:rsidRPr="00D016EC" w:rsidRDefault="00C50A95" w:rsidP="00416506">
            <w:pPr>
              <w:pStyle w:val="tabletext11"/>
              <w:jc w:val="center"/>
              <w:rPr>
                <w:ins w:id="15212" w:author="Author"/>
              </w:rPr>
            </w:pPr>
            <w:ins w:id="15213" w:author="Author">
              <w:r w:rsidRPr="00D016EC">
                <w:t xml:space="preserve">2.37 </w:t>
              </w:r>
            </w:ins>
          </w:p>
        </w:tc>
        <w:tc>
          <w:tcPr>
            <w:tcW w:w="900" w:type="dxa"/>
            <w:noWrap/>
            <w:vAlign w:val="bottom"/>
            <w:hideMark/>
          </w:tcPr>
          <w:p w14:paraId="7B2C6CEA" w14:textId="77777777" w:rsidR="00C50A95" w:rsidRPr="00D016EC" w:rsidRDefault="00C50A95" w:rsidP="00416506">
            <w:pPr>
              <w:pStyle w:val="tabletext11"/>
              <w:jc w:val="center"/>
              <w:rPr>
                <w:ins w:id="15214" w:author="Author"/>
              </w:rPr>
            </w:pPr>
            <w:ins w:id="15215" w:author="Author">
              <w:r w:rsidRPr="00D016EC">
                <w:t xml:space="preserve">2.37 </w:t>
              </w:r>
            </w:ins>
          </w:p>
        </w:tc>
        <w:tc>
          <w:tcPr>
            <w:tcW w:w="400" w:type="dxa"/>
            <w:noWrap/>
            <w:vAlign w:val="bottom"/>
            <w:hideMark/>
          </w:tcPr>
          <w:p w14:paraId="725B56F3" w14:textId="77777777" w:rsidR="00C50A95" w:rsidRPr="00D016EC" w:rsidRDefault="00C50A95" w:rsidP="00416506">
            <w:pPr>
              <w:pStyle w:val="tabletext11"/>
              <w:jc w:val="center"/>
              <w:rPr>
                <w:ins w:id="15216" w:author="Author"/>
              </w:rPr>
            </w:pPr>
            <w:ins w:id="15217" w:author="Author">
              <w:r w:rsidRPr="00D016EC">
                <w:t xml:space="preserve">2.27 </w:t>
              </w:r>
            </w:ins>
          </w:p>
        </w:tc>
        <w:tc>
          <w:tcPr>
            <w:tcW w:w="400" w:type="dxa"/>
            <w:noWrap/>
            <w:vAlign w:val="bottom"/>
            <w:hideMark/>
          </w:tcPr>
          <w:p w14:paraId="3523918D" w14:textId="77777777" w:rsidR="00C50A95" w:rsidRPr="00D016EC" w:rsidRDefault="00C50A95" w:rsidP="00416506">
            <w:pPr>
              <w:pStyle w:val="tabletext11"/>
              <w:jc w:val="center"/>
              <w:rPr>
                <w:ins w:id="15218" w:author="Author"/>
              </w:rPr>
            </w:pPr>
            <w:ins w:id="15219" w:author="Author">
              <w:r w:rsidRPr="00D016EC">
                <w:t xml:space="preserve">2.20 </w:t>
              </w:r>
            </w:ins>
          </w:p>
        </w:tc>
        <w:tc>
          <w:tcPr>
            <w:tcW w:w="400" w:type="dxa"/>
            <w:noWrap/>
            <w:vAlign w:val="bottom"/>
            <w:hideMark/>
          </w:tcPr>
          <w:p w14:paraId="3093B001" w14:textId="77777777" w:rsidR="00C50A95" w:rsidRPr="00D016EC" w:rsidRDefault="00C50A95" w:rsidP="00416506">
            <w:pPr>
              <w:pStyle w:val="tabletext11"/>
              <w:jc w:val="center"/>
              <w:rPr>
                <w:ins w:id="15220" w:author="Author"/>
              </w:rPr>
            </w:pPr>
            <w:ins w:id="15221" w:author="Author">
              <w:r w:rsidRPr="00D016EC">
                <w:t xml:space="preserve">2.11 </w:t>
              </w:r>
            </w:ins>
          </w:p>
        </w:tc>
        <w:tc>
          <w:tcPr>
            <w:tcW w:w="400" w:type="dxa"/>
            <w:noWrap/>
            <w:vAlign w:val="bottom"/>
            <w:hideMark/>
          </w:tcPr>
          <w:p w14:paraId="2CD3F1C7" w14:textId="77777777" w:rsidR="00C50A95" w:rsidRPr="00D016EC" w:rsidRDefault="00C50A95" w:rsidP="00416506">
            <w:pPr>
              <w:pStyle w:val="tabletext11"/>
              <w:jc w:val="center"/>
              <w:rPr>
                <w:ins w:id="15222" w:author="Author"/>
              </w:rPr>
            </w:pPr>
            <w:ins w:id="15223" w:author="Author">
              <w:r w:rsidRPr="00D016EC">
                <w:t xml:space="preserve">2.01 </w:t>
              </w:r>
            </w:ins>
          </w:p>
        </w:tc>
        <w:tc>
          <w:tcPr>
            <w:tcW w:w="400" w:type="dxa"/>
            <w:noWrap/>
            <w:vAlign w:val="bottom"/>
            <w:hideMark/>
          </w:tcPr>
          <w:p w14:paraId="59EF29D8" w14:textId="77777777" w:rsidR="00C50A95" w:rsidRPr="00D016EC" w:rsidRDefault="00C50A95" w:rsidP="00416506">
            <w:pPr>
              <w:pStyle w:val="tabletext11"/>
              <w:jc w:val="center"/>
              <w:rPr>
                <w:ins w:id="15224" w:author="Author"/>
              </w:rPr>
            </w:pPr>
            <w:ins w:id="15225" w:author="Author">
              <w:r w:rsidRPr="00D016EC">
                <w:t xml:space="preserve">2.01 </w:t>
              </w:r>
            </w:ins>
          </w:p>
        </w:tc>
        <w:tc>
          <w:tcPr>
            <w:tcW w:w="400" w:type="dxa"/>
            <w:noWrap/>
            <w:vAlign w:val="bottom"/>
            <w:hideMark/>
          </w:tcPr>
          <w:p w14:paraId="47253968" w14:textId="77777777" w:rsidR="00C50A95" w:rsidRPr="00D016EC" w:rsidRDefault="00C50A95" w:rsidP="00416506">
            <w:pPr>
              <w:pStyle w:val="tabletext11"/>
              <w:jc w:val="center"/>
              <w:rPr>
                <w:ins w:id="15226" w:author="Author"/>
              </w:rPr>
            </w:pPr>
            <w:ins w:id="15227" w:author="Author">
              <w:r w:rsidRPr="00D016EC">
                <w:t xml:space="preserve">1.96 </w:t>
              </w:r>
            </w:ins>
          </w:p>
        </w:tc>
        <w:tc>
          <w:tcPr>
            <w:tcW w:w="400" w:type="dxa"/>
            <w:noWrap/>
            <w:vAlign w:val="bottom"/>
            <w:hideMark/>
          </w:tcPr>
          <w:p w14:paraId="7A1820DF" w14:textId="77777777" w:rsidR="00C50A95" w:rsidRPr="00D016EC" w:rsidRDefault="00C50A95" w:rsidP="00416506">
            <w:pPr>
              <w:pStyle w:val="tabletext11"/>
              <w:jc w:val="center"/>
              <w:rPr>
                <w:ins w:id="15228" w:author="Author"/>
              </w:rPr>
            </w:pPr>
            <w:ins w:id="15229" w:author="Author">
              <w:r w:rsidRPr="00D016EC">
                <w:t xml:space="preserve">1.94 </w:t>
              </w:r>
            </w:ins>
          </w:p>
        </w:tc>
        <w:tc>
          <w:tcPr>
            <w:tcW w:w="400" w:type="dxa"/>
            <w:noWrap/>
            <w:vAlign w:val="bottom"/>
            <w:hideMark/>
          </w:tcPr>
          <w:p w14:paraId="0AB1FFE7" w14:textId="77777777" w:rsidR="00C50A95" w:rsidRPr="00D016EC" w:rsidRDefault="00C50A95" w:rsidP="00416506">
            <w:pPr>
              <w:pStyle w:val="tabletext11"/>
              <w:jc w:val="center"/>
              <w:rPr>
                <w:ins w:id="15230" w:author="Author"/>
              </w:rPr>
            </w:pPr>
            <w:ins w:id="15231" w:author="Author">
              <w:r w:rsidRPr="00D016EC">
                <w:t xml:space="preserve">1.92 </w:t>
              </w:r>
            </w:ins>
          </w:p>
        </w:tc>
        <w:tc>
          <w:tcPr>
            <w:tcW w:w="400" w:type="dxa"/>
            <w:noWrap/>
            <w:vAlign w:val="bottom"/>
            <w:hideMark/>
          </w:tcPr>
          <w:p w14:paraId="69B3022E" w14:textId="77777777" w:rsidR="00C50A95" w:rsidRPr="00D016EC" w:rsidRDefault="00C50A95" w:rsidP="00416506">
            <w:pPr>
              <w:pStyle w:val="tabletext11"/>
              <w:jc w:val="center"/>
              <w:rPr>
                <w:ins w:id="15232" w:author="Author"/>
              </w:rPr>
            </w:pPr>
            <w:ins w:id="15233" w:author="Author">
              <w:r w:rsidRPr="00D016EC">
                <w:t xml:space="preserve">1.85 </w:t>
              </w:r>
            </w:ins>
          </w:p>
        </w:tc>
        <w:tc>
          <w:tcPr>
            <w:tcW w:w="400" w:type="dxa"/>
            <w:noWrap/>
            <w:vAlign w:val="bottom"/>
            <w:hideMark/>
          </w:tcPr>
          <w:p w14:paraId="13678092" w14:textId="77777777" w:rsidR="00C50A95" w:rsidRPr="00D016EC" w:rsidRDefault="00C50A95" w:rsidP="00416506">
            <w:pPr>
              <w:pStyle w:val="tabletext11"/>
              <w:jc w:val="center"/>
              <w:rPr>
                <w:ins w:id="15234" w:author="Author"/>
              </w:rPr>
            </w:pPr>
            <w:ins w:id="15235" w:author="Author">
              <w:r w:rsidRPr="00D016EC">
                <w:t xml:space="preserve">1.83 </w:t>
              </w:r>
            </w:ins>
          </w:p>
        </w:tc>
        <w:tc>
          <w:tcPr>
            <w:tcW w:w="400" w:type="dxa"/>
            <w:noWrap/>
            <w:vAlign w:val="bottom"/>
            <w:hideMark/>
          </w:tcPr>
          <w:p w14:paraId="04BC1D10" w14:textId="77777777" w:rsidR="00C50A95" w:rsidRPr="00D016EC" w:rsidRDefault="00C50A95" w:rsidP="00416506">
            <w:pPr>
              <w:pStyle w:val="tabletext11"/>
              <w:jc w:val="center"/>
              <w:rPr>
                <w:ins w:id="15236" w:author="Author"/>
              </w:rPr>
            </w:pPr>
            <w:ins w:id="15237" w:author="Author">
              <w:r w:rsidRPr="00D016EC">
                <w:t xml:space="preserve">1.81 </w:t>
              </w:r>
            </w:ins>
          </w:p>
        </w:tc>
        <w:tc>
          <w:tcPr>
            <w:tcW w:w="400" w:type="dxa"/>
            <w:noWrap/>
            <w:vAlign w:val="bottom"/>
            <w:hideMark/>
          </w:tcPr>
          <w:p w14:paraId="3FB38EE2" w14:textId="77777777" w:rsidR="00C50A95" w:rsidRPr="00D016EC" w:rsidRDefault="00C50A95" w:rsidP="00416506">
            <w:pPr>
              <w:pStyle w:val="tabletext11"/>
              <w:jc w:val="center"/>
              <w:rPr>
                <w:ins w:id="15238" w:author="Author"/>
              </w:rPr>
            </w:pPr>
            <w:ins w:id="15239" w:author="Author">
              <w:r w:rsidRPr="00D016EC">
                <w:t xml:space="preserve">1.79 </w:t>
              </w:r>
            </w:ins>
          </w:p>
        </w:tc>
        <w:tc>
          <w:tcPr>
            <w:tcW w:w="400" w:type="dxa"/>
            <w:noWrap/>
            <w:vAlign w:val="bottom"/>
            <w:hideMark/>
          </w:tcPr>
          <w:p w14:paraId="667D440C" w14:textId="77777777" w:rsidR="00C50A95" w:rsidRPr="00D016EC" w:rsidRDefault="00C50A95" w:rsidP="00416506">
            <w:pPr>
              <w:pStyle w:val="tabletext11"/>
              <w:jc w:val="center"/>
              <w:rPr>
                <w:ins w:id="15240" w:author="Author"/>
              </w:rPr>
            </w:pPr>
            <w:ins w:id="15241" w:author="Author">
              <w:r w:rsidRPr="00D016EC">
                <w:t xml:space="preserve">1.78 </w:t>
              </w:r>
            </w:ins>
          </w:p>
        </w:tc>
        <w:tc>
          <w:tcPr>
            <w:tcW w:w="400" w:type="dxa"/>
            <w:noWrap/>
            <w:vAlign w:val="bottom"/>
            <w:hideMark/>
          </w:tcPr>
          <w:p w14:paraId="6EA8794B" w14:textId="77777777" w:rsidR="00C50A95" w:rsidRPr="00D016EC" w:rsidRDefault="00C50A95" w:rsidP="00416506">
            <w:pPr>
              <w:pStyle w:val="tabletext11"/>
              <w:jc w:val="center"/>
              <w:rPr>
                <w:ins w:id="15242" w:author="Author"/>
              </w:rPr>
            </w:pPr>
            <w:ins w:id="15243" w:author="Author">
              <w:r w:rsidRPr="00D016EC">
                <w:t xml:space="preserve">1.76 </w:t>
              </w:r>
            </w:ins>
          </w:p>
        </w:tc>
        <w:tc>
          <w:tcPr>
            <w:tcW w:w="400" w:type="dxa"/>
            <w:noWrap/>
            <w:vAlign w:val="bottom"/>
            <w:hideMark/>
          </w:tcPr>
          <w:p w14:paraId="50421287" w14:textId="77777777" w:rsidR="00C50A95" w:rsidRPr="00D016EC" w:rsidRDefault="00C50A95" w:rsidP="00416506">
            <w:pPr>
              <w:pStyle w:val="tabletext11"/>
              <w:jc w:val="center"/>
              <w:rPr>
                <w:ins w:id="15244" w:author="Author"/>
              </w:rPr>
            </w:pPr>
            <w:ins w:id="15245" w:author="Author">
              <w:r w:rsidRPr="00D016EC">
                <w:t xml:space="preserve">1.74 </w:t>
              </w:r>
            </w:ins>
          </w:p>
        </w:tc>
        <w:tc>
          <w:tcPr>
            <w:tcW w:w="400" w:type="dxa"/>
            <w:noWrap/>
            <w:vAlign w:val="bottom"/>
            <w:hideMark/>
          </w:tcPr>
          <w:p w14:paraId="11CDAE9F" w14:textId="77777777" w:rsidR="00C50A95" w:rsidRPr="00D016EC" w:rsidRDefault="00C50A95" w:rsidP="00416506">
            <w:pPr>
              <w:pStyle w:val="tabletext11"/>
              <w:jc w:val="center"/>
              <w:rPr>
                <w:ins w:id="15246" w:author="Author"/>
              </w:rPr>
            </w:pPr>
            <w:ins w:id="15247" w:author="Author">
              <w:r w:rsidRPr="00D016EC">
                <w:t xml:space="preserve">1.72 </w:t>
              </w:r>
            </w:ins>
          </w:p>
        </w:tc>
        <w:tc>
          <w:tcPr>
            <w:tcW w:w="400" w:type="dxa"/>
            <w:noWrap/>
            <w:vAlign w:val="bottom"/>
            <w:hideMark/>
          </w:tcPr>
          <w:p w14:paraId="1AB0BA9E" w14:textId="77777777" w:rsidR="00C50A95" w:rsidRPr="00D016EC" w:rsidRDefault="00C50A95" w:rsidP="00416506">
            <w:pPr>
              <w:pStyle w:val="tabletext11"/>
              <w:jc w:val="center"/>
              <w:rPr>
                <w:ins w:id="15248" w:author="Author"/>
              </w:rPr>
            </w:pPr>
            <w:ins w:id="15249" w:author="Author">
              <w:r w:rsidRPr="00D016EC">
                <w:t xml:space="preserve">1.71 </w:t>
              </w:r>
            </w:ins>
          </w:p>
        </w:tc>
        <w:tc>
          <w:tcPr>
            <w:tcW w:w="400" w:type="dxa"/>
            <w:noWrap/>
            <w:vAlign w:val="bottom"/>
            <w:hideMark/>
          </w:tcPr>
          <w:p w14:paraId="08F4035D" w14:textId="77777777" w:rsidR="00C50A95" w:rsidRPr="00D016EC" w:rsidRDefault="00C50A95" w:rsidP="00416506">
            <w:pPr>
              <w:pStyle w:val="tabletext11"/>
              <w:jc w:val="center"/>
              <w:rPr>
                <w:ins w:id="15250" w:author="Author"/>
              </w:rPr>
            </w:pPr>
            <w:ins w:id="15251" w:author="Author">
              <w:r w:rsidRPr="00D016EC">
                <w:t xml:space="preserve">1.69 </w:t>
              </w:r>
            </w:ins>
          </w:p>
        </w:tc>
        <w:tc>
          <w:tcPr>
            <w:tcW w:w="400" w:type="dxa"/>
            <w:noWrap/>
            <w:vAlign w:val="bottom"/>
            <w:hideMark/>
          </w:tcPr>
          <w:p w14:paraId="1431B099" w14:textId="77777777" w:rsidR="00C50A95" w:rsidRPr="00D016EC" w:rsidRDefault="00C50A95" w:rsidP="00416506">
            <w:pPr>
              <w:pStyle w:val="tabletext11"/>
              <w:jc w:val="center"/>
              <w:rPr>
                <w:ins w:id="15252" w:author="Author"/>
              </w:rPr>
            </w:pPr>
            <w:ins w:id="15253" w:author="Author">
              <w:r w:rsidRPr="00D016EC">
                <w:t xml:space="preserve">1.67 </w:t>
              </w:r>
            </w:ins>
          </w:p>
        </w:tc>
        <w:tc>
          <w:tcPr>
            <w:tcW w:w="400" w:type="dxa"/>
            <w:noWrap/>
            <w:vAlign w:val="bottom"/>
            <w:hideMark/>
          </w:tcPr>
          <w:p w14:paraId="51509EB2" w14:textId="77777777" w:rsidR="00C50A95" w:rsidRPr="00D016EC" w:rsidRDefault="00C50A95" w:rsidP="00416506">
            <w:pPr>
              <w:pStyle w:val="tabletext11"/>
              <w:jc w:val="center"/>
              <w:rPr>
                <w:ins w:id="15254" w:author="Author"/>
              </w:rPr>
            </w:pPr>
            <w:ins w:id="15255" w:author="Author">
              <w:r w:rsidRPr="00D016EC">
                <w:t xml:space="preserve">1.66 </w:t>
              </w:r>
            </w:ins>
          </w:p>
        </w:tc>
        <w:tc>
          <w:tcPr>
            <w:tcW w:w="440" w:type="dxa"/>
            <w:noWrap/>
            <w:vAlign w:val="bottom"/>
            <w:hideMark/>
          </w:tcPr>
          <w:p w14:paraId="1CE4E696" w14:textId="77777777" w:rsidR="00C50A95" w:rsidRPr="00D016EC" w:rsidRDefault="00C50A95" w:rsidP="00416506">
            <w:pPr>
              <w:pStyle w:val="tabletext11"/>
              <w:jc w:val="center"/>
              <w:rPr>
                <w:ins w:id="15256" w:author="Author"/>
              </w:rPr>
            </w:pPr>
            <w:ins w:id="15257" w:author="Author">
              <w:r w:rsidRPr="00D016EC">
                <w:t xml:space="preserve">1.64 </w:t>
              </w:r>
            </w:ins>
          </w:p>
        </w:tc>
        <w:tc>
          <w:tcPr>
            <w:tcW w:w="400" w:type="dxa"/>
            <w:noWrap/>
            <w:vAlign w:val="bottom"/>
            <w:hideMark/>
          </w:tcPr>
          <w:p w14:paraId="146ECCC1" w14:textId="77777777" w:rsidR="00C50A95" w:rsidRPr="00D016EC" w:rsidRDefault="00C50A95" w:rsidP="00416506">
            <w:pPr>
              <w:pStyle w:val="tabletext11"/>
              <w:jc w:val="center"/>
              <w:rPr>
                <w:ins w:id="15258" w:author="Author"/>
              </w:rPr>
            </w:pPr>
            <w:ins w:id="15259" w:author="Author">
              <w:r w:rsidRPr="00D016EC">
                <w:t xml:space="preserve">1.62 </w:t>
              </w:r>
            </w:ins>
          </w:p>
        </w:tc>
        <w:tc>
          <w:tcPr>
            <w:tcW w:w="400" w:type="dxa"/>
            <w:noWrap/>
            <w:vAlign w:val="bottom"/>
            <w:hideMark/>
          </w:tcPr>
          <w:p w14:paraId="79B1CDCB" w14:textId="77777777" w:rsidR="00C50A95" w:rsidRPr="00D016EC" w:rsidRDefault="00C50A95" w:rsidP="00416506">
            <w:pPr>
              <w:pStyle w:val="tabletext11"/>
              <w:jc w:val="center"/>
              <w:rPr>
                <w:ins w:id="15260" w:author="Author"/>
              </w:rPr>
            </w:pPr>
            <w:ins w:id="15261" w:author="Author">
              <w:r w:rsidRPr="00D016EC">
                <w:t xml:space="preserve">1.61 </w:t>
              </w:r>
            </w:ins>
          </w:p>
        </w:tc>
        <w:tc>
          <w:tcPr>
            <w:tcW w:w="400" w:type="dxa"/>
            <w:noWrap/>
            <w:vAlign w:val="bottom"/>
            <w:hideMark/>
          </w:tcPr>
          <w:p w14:paraId="3530E21A" w14:textId="77777777" w:rsidR="00C50A95" w:rsidRPr="00D016EC" w:rsidRDefault="00C50A95" w:rsidP="00416506">
            <w:pPr>
              <w:pStyle w:val="tabletext11"/>
              <w:jc w:val="center"/>
              <w:rPr>
                <w:ins w:id="15262" w:author="Author"/>
              </w:rPr>
            </w:pPr>
            <w:ins w:id="15263" w:author="Author">
              <w:r w:rsidRPr="00D016EC">
                <w:t xml:space="preserve">1.59 </w:t>
              </w:r>
            </w:ins>
          </w:p>
        </w:tc>
        <w:tc>
          <w:tcPr>
            <w:tcW w:w="400" w:type="dxa"/>
            <w:noWrap/>
            <w:vAlign w:val="bottom"/>
            <w:hideMark/>
          </w:tcPr>
          <w:p w14:paraId="2F5ED4F1" w14:textId="77777777" w:rsidR="00C50A95" w:rsidRPr="00D016EC" w:rsidRDefault="00C50A95" w:rsidP="00416506">
            <w:pPr>
              <w:pStyle w:val="tabletext11"/>
              <w:jc w:val="center"/>
              <w:rPr>
                <w:ins w:id="15264" w:author="Author"/>
              </w:rPr>
            </w:pPr>
            <w:ins w:id="15265" w:author="Author">
              <w:r w:rsidRPr="00D016EC">
                <w:t xml:space="preserve">1.57 </w:t>
              </w:r>
            </w:ins>
          </w:p>
        </w:tc>
        <w:tc>
          <w:tcPr>
            <w:tcW w:w="460" w:type="dxa"/>
            <w:noWrap/>
            <w:vAlign w:val="bottom"/>
            <w:hideMark/>
          </w:tcPr>
          <w:p w14:paraId="641BDEB1" w14:textId="77777777" w:rsidR="00C50A95" w:rsidRPr="00D016EC" w:rsidRDefault="00C50A95" w:rsidP="00416506">
            <w:pPr>
              <w:pStyle w:val="tabletext11"/>
              <w:jc w:val="center"/>
              <w:rPr>
                <w:ins w:id="15266" w:author="Author"/>
              </w:rPr>
            </w:pPr>
            <w:ins w:id="15267" w:author="Author">
              <w:r w:rsidRPr="00D016EC">
                <w:t xml:space="preserve">1.56 </w:t>
              </w:r>
            </w:ins>
          </w:p>
        </w:tc>
      </w:tr>
      <w:tr w:rsidR="00C50A95" w:rsidRPr="00D016EC" w14:paraId="13E3D004" w14:textId="77777777" w:rsidTr="00416506">
        <w:trPr>
          <w:trHeight w:val="190"/>
          <w:ins w:id="15268" w:author="Author"/>
        </w:trPr>
        <w:tc>
          <w:tcPr>
            <w:tcW w:w="200" w:type="dxa"/>
            <w:tcBorders>
              <w:right w:val="nil"/>
            </w:tcBorders>
            <w:vAlign w:val="bottom"/>
          </w:tcPr>
          <w:p w14:paraId="20A95645" w14:textId="77777777" w:rsidR="00C50A95" w:rsidRPr="00D016EC" w:rsidRDefault="00C50A95" w:rsidP="00416506">
            <w:pPr>
              <w:pStyle w:val="tabletext11"/>
              <w:jc w:val="right"/>
              <w:rPr>
                <w:ins w:id="15269" w:author="Author"/>
              </w:rPr>
            </w:pPr>
          </w:p>
        </w:tc>
        <w:tc>
          <w:tcPr>
            <w:tcW w:w="1580" w:type="dxa"/>
            <w:tcBorders>
              <w:left w:val="nil"/>
            </w:tcBorders>
            <w:vAlign w:val="bottom"/>
            <w:hideMark/>
          </w:tcPr>
          <w:p w14:paraId="1B5F46E5" w14:textId="77777777" w:rsidR="00C50A95" w:rsidRPr="00D016EC" w:rsidRDefault="00C50A95" w:rsidP="00416506">
            <w:pPr>
              <w:pStyle w:val="tabletext11"/>
              <w:tabs>
                <w:tab w:val="decimal" w:pos="640"/>
              </w:tabs>
              <w:rPr>
                <w:ins w:id="15270" w:author="Author"/>
              </w:rPr>
            </w:pPr>
            <w:ins w:id="15271" w:author="Author">
              <w:r w:rsidRPr="00D016EC">
                <w:t>600,000 to 699,999</w:t>
              </w:r>
            </w:ins>
          </w:p>
        </w:tc>
        <w:tc>
          <w:tcPr>
            <w:tcW w:w="680" w:type="dxa"/>
            <w:noWrap/>
            <w:vAlign w:val="bottom"/>
            <w:hideMark/>
          </w:tcPr>
          <w:p w14:paraId="312F9104" w14:textId="77777777" w:rsidR="00C50A95" w:rsidRPr="00D016EC" w:rsidRDefault="00C50A95" w:rsidP="00416506">
            <w:pPr>
              <w:pStyle w:val="tabletext11"/>
              <w:jc w:val="center"/>
              <w:rPr>
                <w:ins w:id="15272" w:author="Author"/>
              </w:rPr>
            </w:pPr>
            <w:ins w:id="15273" w:author="Author">
              <w:r w:rsidRPr="00D016EC">
                <w:t xml:space="preserve">2.48 </w:t>
              </w:r>
            </w:ins>
          </w:p>
        </w:tc>
        <w:tc>
          <w:tcPr>
            <w:tcW w:w="900" w:type="dxa"/>
            <w:noWrap/>
            <w:vAlign w:val="bottom"/>
            <w:hideMark/>
          </w:tcPr>
          <w:p w14:paraId="08DB076B" w14:textId="77777777" w:rsidR="00C50A95" w:rsidRPr="00D016EC" w:rsidRDefault="00C50A95" w:rsidP="00416506">
            <w:pPr>
              <w:pStyle w:val="tabletext11"/>
              <w:jc w:val="center"/>
              <w:rPr>
                <w:ins w:id="15274" w:author="Author"/>
              </w:rPr>
            </w:pPr>
            <w:ins w:id="15275" w:author="Author">
              <w:r w:rsidRPr="00D016EC">
                <w:t>2.48</w:t>
              </w:r>
            </w:ins>
          </w:p>
        </w:tc>
        <w:tc>
          <w:tcPr>
            <w:tcW w:w="400" w:type="dxa"/>
            <w:noWrap/>
            <w:vAlign w:val="bottom"/>
            <w:hideMark/>
          </w:tcPr>
          <w:p w14:paraId="55B859DA" w14:textId="77777777" w:rsidR="00C50A95" w:rsidRPr="00D016EC" w:rsidRDefault="00C50A95" w:rsidP="00416506">
            <w:pPr>
              <w:pStyle w:val="tabletext11"/>
              <w:jc w:val="center"/>
              <w:rPr>
                <w:ins w:id="15276" w:author="Author"/>
              </w:rPr>
            </w:pPr>
            <w:ins w:id="15277" w:author="Author">
              <w:r w:rsidRPr="00D016EC">
                <w:t xml:space="preserve">2.38 </w:t>
              </w:r>
            </w:ins>
          </w:p>
        </w:tc>
        <w:tc>
          <w:tcPr>
            <w:tcW w:w="400" w:type="dxa"/>
            <w:noWrap/>
            <w:vAlign w:val="bottom"/>
            <w:hideMark/>
          </w:tcPr>
          <w:p w14:paraId="1C5BF310" w14:textId="77777777" w:rsidR="00C50A95" w:rsidRPr="00D016EC" w:rsidRDefault="00C50A95" w:rsidP="00416506">
            <w:pPr>
              <w:pStyle w:val="tabletext11"/>
              <w:jc w:val="center"/>
              <w:rPr>
                <w:ins w:id="15278" w:author="Author"/>
              </w:rPr>
            </w:pPr>
            <w:ins w:id="15279" w:author="Author">
              <w:r w:rsidRPr="00D016EC">
                <w:t xml:space="preserve">2.31 </w:t>
              </w:r>
            </w:ins>
          </w:p>
        </w:tc>
        <w:tc>
          <w:tcPr>
            <w:tcW w:w="400" w:type="dxa"/>
            <w:noWrap/>
            <w:vAlign w:val="bottom"/>
            <w:hideMark/>
          </w:tcPr>
          <w:p w14:paraId="0E8871C0" w14:textId="77777777" w:rsidR="00C50A95" w:rsidRPr="00D016EC" w:rsidRDefault="00C50A95" w:rsidP="00416506">
            <w:pPr>
              <w:pStyle w:val="tabletext11"/>
              <w:jc w:val="center"/>
              <w:rPr>
                <w:ins w:id="15280" w:author="Author"/>
              </w:rPr>
            </w:pPr>
            <w:ins w:id="15281" w:author="Author">
              <w:r w:rsidRPr="00D016EC">
                <w:t xml:space="preserve">2.22 </w:t>
              </w:r>
            </w:ins>
          </w:p>
        </w:tc>
        <w:tc>
          <w:tcPr>
            <w:tcW w:w="400" w:type="dxa"/>
            <w:noWrap/>
            <w:vAlign w:val="bottom"/>
            <w:hideMark/>
          </w:tcPr>
          <w:p w14:paraId="23808A6C" w14:textId="77777777" w:rsidR="00C50A95" w:rsidRPr="00D016EC" w:rsidRDefault="00C50A95" w:rsidP="00416506">
            <w:pPr>
              <w:pStyle w:val="tabletext11"/>
              <w:jc w:val="center"/>
              <w:rPr>
                <w:ins w:id="15282" w:author="Author"/>
              </w:rPr>
            </w:pPr>
            <w:ins w:id="15283" w:author="Author">
              <w:r w:rsidRPr="00D016EC">
                <w:t xml:space="preserve">2.12 </w:t>
              </w:r>
            </w:ins>
          </w:p>
        </w:tc>
        <w:tc>
          <w:tcPr>
            <w:tcW w:w="400" w:type="dxa"/>
            <w:noWrap/>
            <w:vAlign w:val="bottom"/>
            <w:hideMark/>
          </w:tcPr>
          <w:p w14:paraId="154B2981" w14:textId="77777777" w:rsidR="00C50A95" w:rsidRPr="00D016EC" w:rsidRDefault="00C50A95" w:rsidP="00416506">
            <w:pPr>
              <w:pStyle w:val="tabletext11"/>
              <w:jc w:val="center"/>
              <w:rPr>
                <w:ins w:id="15284" w:author="Author"/>
              </w:rPr>
            </w:pPr>
            <w:ins w:id="15285" w:author="Author">
              <w:r w:rsidRPr="00D016EC">
                <w:t xml:space="preserve">2.11 </w:t>
              </w:r>
            </w:ins>
          </w:p>
        </w:tc>
        <w:tc>
          <w:tcPr>
            <w:tcW w:w="400" w:type="dxa"/>
            <w:noWrap/>
            <w:vAlign w:val="bottom"/>
            <w:hideMark/>
          </w:tcPr>
          <w:p w14:paraId="7F83EC49" w14:textId="77777777" w:rsidR="00C50A95" w:rsidRPr="00D016EC" w:rsidRDefault="00C50A95" w:rsidP="00416506">
            <w:pPr>
              <w:pStyle w:val="tabletext11"/>
              <w:jc w:val="center"/>
              <w:rPr>
                <w:ins w:id="15286" w:author="Author"/>
              </w:rPr>
            </w:pPr>
            <w:ins w:id="15287" w:author="Author">
              <w:r w:rsidRPr="00D016EC">
                <w:t xml:space="preserve">2.07 </w:t>
              </w:r>
            </w:ins>
          </w:p>
        </w:tc>
        <w:tc>
          <w:tcPr>
            <w:tcW w:w="400" w:type="dxa"/>
            <w:noWrap/>
            <w:vAlign w:val="bottom"/>
            <w:hideMark/>
          </w:tcPr>
          <w:p w14:paraId="030CB618" w14:textId="77777777" w:rsidR="00C50A95" w:rsidRPr="00D016EC" w:rsidRDefault="00C50A95" w:rsidP="00416506">
            <w:pPr>
              <w:pStyle w:val="tabletext11"/>
              <w:jc w:val="center"/>
              <w:rPr>
                <w:ins w:id="15288" w:author="Author"/>
              </w:rPr>
            </w:pPr>
            <w:ins w:id="15289" w:author="Author">
              <w:r w:rsidRPr="00D016EC">
                <w:t xml:space="preserve">2.04 </w:t>
              </w:r>
            </w:ins>
          </w:p>
        </w:tc>
        <w:tc>
          <w:tcPr>
            <w:tcW w:w="400" w:type="dxa"/>
            <w:noWrap/>
            <w:vAlign w:val="bottom"/>
            <w:hideMark/>
          </w:tcPr>
          <w:p w14:paraId="19B256B7" w14:textId="77777777" w:rsidR="00C50A95" w:rsidRPr="00D016EC" w:rsidRDefault="00C50A95" w:rsidP="00416506">
            <w:pPr>
              <w:pStyle w:val="tabletext11"/>
              <w:jc w:val="center"/>
              <w:rPr>
                <w:ins w:id="15290" w:author="Author"/>
              </w:rPr>
            </w:pPr>
            <w:ins w:id="15291" w:author="Author">
              <w:r w:rsidRPr="00D016EC">
                <w:t xml:space="preserve">2.03 </w:t>
              </w:r>
            </w:ins>
          </w:p>
        </w:tc>
        <w:tc>
          <w:tcPr>
            <w:tcW w:w="400" w:type="dxa"/>
            <w:noWrap/>
            <w:vAlign w:val="bottom"/>
            <w:hideMark/>
          </w:tcPr>
          <w:p w14:paraId="69B57376" w14:textId="77777777" w:rsidR="00C50A95" w:rsidRPr="00D016EC" w:rsidRDefault="00C50A95" w:rsidP="00416506">
            <w:pPr>
              <w:pStyle w:val="tabletext11"/>
              <w:jc w:val="center"/>
              <w:rPr>
                <w:ins w:id="15292" w:author="Author"/>
              </w:rPr>
            </w:pPr>
            <w:ins w:id="15293" w:author="Author">
              <w:r w:rsidRPr="00D016EC">
                <w:t xml:space="preserve">1.95 </w:t>
              </w:r>
            </w:ins>
          </w:p>
        </w:tc>
        <w:tc>
          <w:tcPr>
            <w:tcW w:w="400" w:type="dxa"/>
            <w:noWrap/>
            <w:vAlign w:val="bottom"/>
            <w:hideMark/>
          </w:tcPr>
          <w:p w14:paraId="711B638F" w14:textId="77777777" w:rsidR="00C50A95" w:rsidRPr="00D016EC" w:rsidRDefault="00C50A95" w:rsidP="00416506">
            <w:pPr>
              <w:pStyle w:val="tabletext11"/>
              <w:jc w:val="center"/>
              <w:rPr>
                <w:ins w:id="15294" w:author="Author"/>
              </w:rPr>
            </w:pPr>
            <w:ins w:id="15295" w:author="Author">
              <w:r w:rsidRPr="00D016EC">
                <w:t xml:space="preserve">1.93 </w:t>
              </w:r>
            </w:ins>
          </w:p>
        </w:tc>
        <w:tc>
          <w:tcPr>
            <w:tcW w:w="400" w:type="dxa"/>
            <w:noWrap/>
            <w:vAlign w:val="bottom"/>
            <w:hideMark/>
          </w:tcPr>
          <w:p w14:paraId="42C76228" w14:textId="77777777" w:rsidR="00C50A95" w:rsidRPr="00D016EC" w:rsidRDefault="00C50A95" w:rsidP="00416506">
            <w:pPr>
              <w:pStyle w:val="tabletext11"/>
              <w:jc w:val="center"/>
              <w:rPr>
                <w:ins w:id="15296" w:author="Author"/>
              </w:rPr>
            </w:pPr>
            <w:ins w:id="15297" w:author="Author">
              <w:r w:rsidRPr="00D016EC">
                <w:t xml:space="preserve">1.91 </w:t>
              </w:r>
            </w:ins>
          </w:p>
        </w:tc>
        <w:tc>
          <w:tcPr>
            <w:tcW w:w="400" w:type="dxa"/>
            <w:noWrap/>
            <w:vAlign w:val="bottom"/>
            <w:hideMark/>
          </w:tcPr>
          <w:p w14:paraId="760D6016" w14:textId="77777777" w:rsidR="00C50A95" w:rsidRPr="00D016EC" w:rsidRDefault="00C50A95" w:rsidP="00416506">
            <w:pPr>
              <w:pStyle w:val="tabletext11"/>
              <w:jc w:val="center"/>
              <w:rPr>
                <w:ins w:id="15298" w:author="Author"/>
              </w:rPr>
            </w:pPr>
            <w:ins w:id="15299" w:author="Author">
              <w:r w:rsidRPr="00D016EC">
                <w:t xml:space="preserve">1.89 </w:t>
              </w:r>
            </w:ins>
          </w:p>
        </w:tc>
        <w:tc>
          <w:tcPr>
            <w:tcW w:w="400" w:type="dxa"/>
            <w:noWrap/>
            <w:vAlign w:val="bottom"/>
            <w:hideMark/>
          </w:tcPr>
          <w:p w14:paraId="7A2C17BC" w14:textId="77777777" w:rsidR="00C50A95" w:rsidRPr="00D016EC" w:rsidRDefault="00C50A95" w:rsidP="00416506">
            <w:pPr>
              <w:pStyle w:val="tabletext11"/>
              <w:jc w:val="center"/>
              <w:rPr>
                <w:ins w:id="15300" w:author="Author"/>
              </w:rPr>
            </w:pPr>
            <w:ins w:id="15301" w:author="Author">
              <w:r w:rsidRPr="00D016EC">
                <w:t xml:space="preserve">1.87 </w:t>
              </w:r>
            </w:ins>
          </w:p>
        </w:tc>
        <w:tc>
          <w:tcPr>
            <w:tcW w:w="400" w:type="dxa"/>
            <w:noWrap/>
            <w:vAlign w:val="bottom"/>
            <w:hideMark/>
          </w:tcPr>
          <w:p w14:paraId="08978F4C" w14:textId="77777777" w:rsidR="00C50A95" w:rsidRPr="00D016EC" w:rsidRDefault="00C50A95" w:rsidP="00416506">
            <w:pPr>
              <w:pStyle w:val="tabletext11"/>
              <w:jc w:val="center"/>
              <w:rPr>
                <w:ins w:id="15302" w:author="Author"/>
              </w:rPr>
            </w:pPr>
            <w:ins w:id="15303" w:author="Author">
              <w:r w:rsidRPr="00D016EC">
                <w:t xml:space="preserve">1.86 </w:t>
              </w:r>
            </w:ins>
          </w:p>
        </w:tc>
        <w:tc>
          <w:tcPr>
            <w:tcW w:w="400" w:type="dxa"/>
            <w:noWrap/>
            <w:vAlign w:val="bottom"/>
            <w:hideMark/>
          </w:tcPr>
          <w:p w14:paraId="3960FDCC" w14:textId="77777777" w:rsidR="00C50A95" w:rsidRPr="00D016EC" w:rsidRDefault="00C50A95" w:rsidP="00416506">
            <w:pPr>
              <w:pStyle w:val="tabletext11"/>
              <w:jc w:val="center"/>
              <w:rPr>
                <w:ins w:id="15304" w:author="Author"/>
              </w:rPr>
            </w:pPr>
            <w:ins w:id="15305" w:author="Author">
              <w:r w:rsidRPr="00D016EC">
                <w:t xml:space="preserve">1.84 </w:t>
              </w:r>
            </w:ins>
          </w:p>
        </w:tc>
        <w:tc>
          <w:tcPr>
            <w:tcW w:w="400" w:type="dxa"/>
            <w:noWrap/>
            <w:vAlign w:val="bottom"/>
            <w:hideMark/>
          </w:tcPr>
          <w:p w14:paraId="58F554DF" w14:textId="77777777" w:rsidR="00C50A95" w:rsidRPr="00D016EC" w:rsidRDefault="00C50A95" w:rsidP="00416506">
            <w:pPr>
              <w:pStyle w:val="tabletext11"/>
              <w:jc w:val="center"/>
              <w:rPr>
                <w:ins w:id="15306" w:author="Author"/>
              </w:rPr>
            </w:pPr>
            <w:ins w:id="15307" w:author="Author">
              <w:r w:rsidRPr="00D016EC">
                <w:t xml:space="preserve">1.82 </w:t>
              </w:r>
            </w:ins>
          </w:p>
        </w:tc>
        <w:tc>
          <w:tcPr>
            <w:tcW w:w="400" w:type="dxa"/>
            <w:noWrap/>
            <w:vAlign w:val="bottom"/>
            <w:hideMark/>
          </w:tcPr>
          <w:p w14:paraId="56C5E014" w14:textId="77777777" w:rsidR="00C50A95" w:rsidRPr="00D016EC" w:rsidRDefault="00C50A95" w:rsidP="00416506">
            <w:pPr>
              <w:pStyle w:val="tabletext11"/>
              <w:jc w:val="center"/>
              <w:rPr>
                <w:ins w:id="15308" w:author="Author"/>
              </w:rPr>
            </w:pPr>
            <w:ins w:id="15309" w:author="Author">
              <w:r w:rsidRPr="00D016EC">
                <w:t xml:space="preserve">1.80 </w:t>
              </w:r>
            </w:ins>
          </w:p>
        </w:tc>
        <w:tc>
          <w:tcPr>
            <w:tcW w:w="400" w:type="dxa"/>
            <w:noWrap/>
            <w:vAlign w:val="bottom"/>
            <w:hideMark/>
          </w:tcPr>
          <w:p w14:paraId="00323CC8" w14:textId="77777777" w:rsidR="00C50A95" w:rsidRPr="00D016EC" w:rsidRDefault="00C50A95" w:rsidP="00416506">
            <w:pPr>
              <w:pStyle w:val="tabletext11"/>
              <w:jc w:val="center"/>
              <w:rPr>
                <w:ins w:id="15310" w:author="Author"/>
              </w:rPr>
            </w:pPr>
            <w:ins w:id="15311" w:author="Author">
              <w:r w:rsidRPr="00D016EC">
                <w:t xml:space="preserve">1.78 </w:t>
              </w:r>
            </w:ins>
          </w:p>
        </w:tc>
        <w:tc>
          <w:tcPr>
            <w:tcW w:w="400" w:type="dxa"/>
            <w:noWrap/>
            <w:vAlign w:val="bottom"/>
            <w:hideMark/>
          </w:tcPr>
          <w:p w14:paraId="22526C25" w14:textId="77777777" w:rsidR="00C50A95" w:rsidRPr="00D016EC" w:rsidRDefault="00C50A95" w:rsidP="00416506">
            <w:pPr>
              <w:pStyle w:val="tabletext11"/>
              <w:jc w:val="center"/>
              <w:rPr>
                <w:ins w:id="15312" w:author="Author"/>
              </w:rPr>
            </w:pPr>
            <w:ins w:id="15313" w:author="Author">
              <w:r w:rsidRPr="00D016EC">
                <w:t xml:space="preserve">1.77 </w:t>
              </w:r>
            </w:ins>
          </w:p>
        </w:tc>
        <w:tc>
          <w:tcPr>
            <w:tcW w:w="400" w:type="dxa"/>
            <w:noWrap/>
            <w:vAlign w:val="bottom"/>
            <w:hideMark/>
          </w:tcPr>
          <w:p w14:paraId="4F0B96B7" w14:textId="77777777" w:rsidR="00C50A95" w:rsidRPr="00D016EC" w:rsidRDefault="00C50A95" w:rsidP="00416506">
            <w:pPr>
              <w:pStyle w:val="tabletext11"/>
              <w:jc w:val="center"/>
              <w:rPr>
                <w:ins w:id="15314" w:author="Author"/>
              </w:rPr>
            </w:pPr>
            <w:ins w:id="15315" w:author="Author">
              <w:r w:rsidRPr="00D016EC">
                <w:t xml:space="preserve">1.75 </w:t>
              </w:r>
            </w:ins>
          </w:p>
        </w:tc>
        <w:tc>
          <w:tcPr>
            <w:tcW w:w="440" w:type="dxa"/>
            <w:noWrap/>
            <w:vAlign w:val="bottom"/>
            <w:hideMark/>
          </w:tcPr>
          <w:p w14:paraId="0AA1D974" w14:textId="77777777" w:rsidR="00C50A95" w:rsidRPr="00D016EC" w:rsidRDefault="00C50A95" w:rsidP="00416506">
            <w:pPr>
              <w:pStyle w:val="tabletext11"/>
              <w:jc w:val="center"/>
              <w:rPr>
                <w:ins w:id="15316" w:author="Author"/>
              </w:rPr>
            </w:pPr>
            <w:ins w:id="15317" w:author="Author">
              <w:r w:rsidRPr="00D016EC">
                <w:t xml:space="preserve">1.73 </w:t>
              </w:r>
            </w:ins>
          </w:p>
        </w:tc>
        <w:tc>
          <w:tcPr>
            <w:tcW w:w="400" w:type="dxa"/>
            <w:noWrap/>
            <w:vAlign w:val="bottom"/>
            <w:hideMark/>
          </w:tcPr>
          <w:p w14:paraId="7E1FEAFD" w14:textId="77777777" w:rsidR="00C50A95" w:rsidRPr="00D016EC" w:rsidRDefault="00C50A95" w:rsidP="00416506">
            <w:pPr>
              <w:pStyle w:val="tabletext11"/>
              <w:jc w:val="center"/>
              <w:rPr>
                <w:ins w:id="15318" w:author="Author"/>
              </w:rPr>
            </w:pPr>
            <w:ins w:id="15319" w:author="Author">
              <w:r w:rsidRPr="00D016EC">
                <w:t xml:space="preserve">1.71 </w:t>
              </w:r>
            </w:ins>
          </w:p>
        </w:tc>
        <w:tc>
          <w:tcPr>
            <w:tcW w:w="400" w:type="dxa"/>
            <w:noWrap/>
            <w:vAlign w:val="bottom"/>
            <w:hideMark/>
          </w:tcPr>
          <w:p w14:paraId="2986E06D" w14:textId="77777777" w:rsidR="00C50A95" w:rsidRPr="00D016EC" w:rsidRDefault="00C50A95" w:rsidP="00416506">
            <w:pPr>
              <w:pStyle w:val="tabletext11"/>
              <w:jc w:val="center"/>
              <w:rPr>
                <w:ins w:id="15320" w:author="Author"/>
              </w:rPr>
            </w:pPr>
            <w:ins w:id="15321" w:author="Author">
              <w:r w:rsidRPr="00D016EC">
                <w:t xml:space="preserve">1.70 </w:t>
              </w:r>
            </w:ins>
          </w:p>
        </w:tc>
        <w:tc>
          <w:tcPr>
            <w:tcW w:w="400" w:type="dxa"/>
            <w:noWrap/>
            <w:vAlign w:val="bottom"/>
            <w:hideMark/>
          </w:tcPr>
          <w:p w14:paraId="365C7A75" w14:textId="77777777" w:rsidR="00C50A95" w:rsidRPr="00D016EC" w:rsidRDefault="00C50A95" w:rsidP="00416506">
            <w:pPr>
              <w:pStyle w:val="tabletext11"/>
              <w:jc w:val="center"/>
              <w:rPr>
                <w:ins w:id="15322" w:author="Author"/>
              </w:rPr>
            </w:pPr>
            <w:ins w:id="15323" w:author="Author">
              <w:r w:rsidRPr="00D016EC">
                <w:t xml:space="preserve">1.68 </w:t>
              </w:r>
            </w:ins>
          </w:p>
        </w:tc>
        <w:tc>
          <w:tcPr>
            <w:tcW w:w="400" w:type="dxa"/>
            <w:noWrap/>
            <w:vAlign w:val="bottom"/>
            <w:hideMark/>
          </w:tcPr>
          <w:p w14:paraId="14D2B193" w14:textId="77777777" w:rsidR="00C50A95" w:rsidRPr="00D016EC" w:rsidRDefault="00C50A95" w:rsidP="00416506">
            <w:pPr>
              <w:pStyle w:val="tabletext11"/>
              <w:jc w:val="center"/>
              <w:rPr>
                <w:ins w:id="15324" w:author="Author"/>
              </w:rPr>
            </w:pPr>
            <w:ins w:id="15325" w:author="Author">
              <w:r w:rsidRPr="00D016EC">
                <w:t xml:space="preserve">1.66 </w:t>
              </w:r>
            </w:ins>
          </w:p>
        </w:tc>
        <w:tc>
          <w:tcPr>
            <w:tcW w:w="460" w:type="dxa"/>
            <w:noWrap/>
            <w:vAlign w:val="bottom"/>
            <w:hideMark/>
          </w:tcPr>
          <w:p w14:paraId="71F30A6C" w14:textId="77777777" w:rsidR="00C50A95" w:rsidRPr="00D016EC" w:rsidRDefault="00C50A95" w:rsidP="00416506">
            <w:pPr>
              <w:pStyle w:val="tabletext11"/>
              <w:jc w:val="center"/>
              <w:rPr>
                <w:ins w:id="15326" w:author="Author"/>
              </w:rPr>
            </w:pPr>
            <w:ins w:id="15327" w:author="Author">
              <w:r w:rsidRPr="00D016EC">
                <w:t xml:space="preserve">1.65 </w:t>
              </w:r>
            </w:ins>
          </w:p>
        </w:tc>
      </w:tr>
      <w:tr w:rsidR="00C50A95" w:rsidRPr="00D016EC" w14:paraId="1E3F486D" w14:textId="77777777" w:rsidTr="00416506">
        <w:trPr>
          <w:trHeight w:val="190"/>
          <w:ins w:id="15328" w:author="Author"/>
        </w:trPr>
        <w:tc>
          <w:tcPr>
            <w:tcW w:w="200" w:type="dxa"/>
            <w:tcBorders>
              <w:right w:val="nil"/>
            </w:tcBorders>
            <w:vAlign w:val="bottom"/>
          </w:tcPr>
          <w:p w14:paraId="25AFE9D2" w14:textId="77777777" w:rsidR="00C50A95" w:rsidRPr="00D016EC" w:rsidRDefault="00C50A95" w:rsidP="00416506">
            <w:pPr>
              <w:pStyle w:val="tabletext11"/>
              <w:jc w:val="right"/>
              <w:rPr>
                <w:ins w:id="15329" w:author="Author"/>
              </w:rPr>
            </w:pPr>
          </w:p>
        </w:tc>
        <w:tc>
          <w:tcPr>
            <w:tcW w:w="1580" w:type="dxa"/>
            <w:tcBorders>
              <w:left w:val="nil"/>
            </w:tcBorders>
            <w:vAlign w:val="bottom"/>
            <w:hideMark/>
          </w:tcPr>
          <w:p w14:paraId="68A9D1E3" w14:textId="77777777" w:rsidR="00C50A95" w:rsidRPr="00D016EC" w:rsidRDefault="00C50A95" w:rsidP="00416506">
            <w:pPr>
              <w:pStyle w:val="tabletext11"/>
              <w:tabs>
                <w:tab w:val="decimal" w:pos="640"/>
              </w:tabs>
              <w:rPr>
                <w:ins w:id="15330" w:author="Author"/>
              </w:rPr>
            </w:pPr>
            <w:ins w:id="15331" w:author="Author">
              <w:r w:rsidRPr="00D016EC">
                <w:t>700,000 to 799,999</w:t>
              </w:r>
            </w:ins>
          </w:p>
        </w:tc>
        <w:tc>
          <w:tcPr>
            <w:tcW w:w="680" w:type="dxa"/>
            <w:noWrap/>
            <w:vAlign w:val="bottom"/>
            <w:hideMark/>
          </w:tcPr>
          <w:p w14:paraId="55E5DEEF" w14:textId="77777777" w:rsidR="00C50A95" w:rsidRPr="00D016EC" w:rsidRDefault="00C50A95" w:rsidP="00416506">
            <w:pPr>
              <w:pStyle w:val="tabletext11"/>
              <w:jc w:val="center"/>
              <w:rPr>
                <w:ins w:id="15332" w:author="Author"/>
              </w:rPr>
            </w:pPr>
            <w:ins w:id="15333" w:author="Author">
              <w:r w:rsidRPr="00D016EC">
                <w:t xml:space="preserve">2.58 </w:t>
              </w:r>
            </w:ins>
          </w:p>
        </w:tc>
        <w:tc>
          <w:tcPr>
            <w:tcW w:w="900" w:type="dxa"/>
            <w:noWrap/>
            <w:vAlign w:val="bottom"/>
            <w:hideMark/>
          </w:tcPr>
          <w:p w14:paraId="6EA65F1F" w14:textId="77777777" w:rsidR="00C50A95" w:rsidRPr="00D016EC" w:rsidRDefault="00C50A95" w:rsidP="00416506">
            <w:pPr>
              <w:pStyle w:val="tabletext11"/>
              <w:jc w:val="center"/>
              <w:rPr>
                <w:ins w:id="15334" w:author="Author"/>
              </w:rPr>
            </w:pPr>
            <w:ins w:id="15335" w:author="Author">
              <w:r w:rsidRPr="00D016EC">
                <w:t>2.58</w:t>
              </w:r>
            </w:ins>
          </w:p>
        </w:tc>
        <w:tc>
          <w:tcPr>
            <w:tcW w:w="400" w:type="dxa"/>
            <w:noWrap/>
            <w:vAlign w:val="bottom"/>
            <w:hideMark/>
          </w:tcPr>
          <w:p w14:paraId="7F9C2277" w14:textId="77777777" w:rsidR="00C50A95" w:rsidRPr="00D016EC" w:rsidRDefault="00C50A95" w:rsidP="00416506">
            <w:pPr>
              <w:pStyle w:val="tabletext11"/>
              <w:jc w:val="center"/>
              <w:rPr>
                <w:ins w:id="15336" w:author="Author"/>
              </w:rPr>
            </w:pPr>
            <w:ins w:id="15337" w:author="Author">
              <w:r w:rsidRPr="00D016EC">
                <w:t xml:space="preserve">2.48 </w:t>
              </w:r>
            </w:ins>
          </w:p>
        </w:tc>
        <w:tc>
          <w:tcPr>
            <w:tcW w:w="400" w:type="dxa"/>
            <w:noWrap/>
            <w:vAlign w:val="bottom"/>
            <w:hideMark/>
          </w:tcPr>
          <w:p w14:paraId="23E33953" w14:textId="77777777" w:rsidR="00C50A95" w:rsidRPr="00D016EC" w:rsidRDefault="00C50A95" w:rsidP="00416506">
            <w:pPr>
              <w:pStyle w:val="tabletext11"/>
              <w:jc w:val="center"/>
              <w:rPr>
                <w:ins w:id="15338" w:author="Author"/>
              </w:rPr>
            </w:pPr>
            <w:ins w:id="15339" w:author="Author">
              <w:r w:rsidRPr="00D016EC">
                <w:t xml:space="preserve">2.41 </w:t>
              </w:r>
            </w:ins>
          </w:p>
        </w:tc>
        <w:tc>
          <w:tcPr>
            <w:tcW w:w="400" w:type="dxa"/>
            <w:noWrap/>
            <w:vAlign w:val="bottom"/>
            <w:hideMark/>
          </w:tcPr>
          <w:p w14:paraId="5F1AF600" w14:textId="77777777" w:rsidR="00C50A95" w:rsidRPr="00D016EC" w:rsidRDefault="00C50A95" w:rsidP="00416506">
            <w:pPr>
              <w:pStyle w:val="tabletext11"/>
              <w:jc w:val="center"/>
              <w:rPr>
                <w:ins w:id="15340" w:author="Author"/>
              </w:rPr>
            </w:pPr>
            <w:ins w:id="15341" w:author="Author">
              <w:r w:rsidRPr="00D016EC">
                <w:t xml:space="preserve">2.32 </w:t>
              </w:r>
            </w:ins>
          </w:p>
        </w:tc>
        <w:tc>
          <w:tcPr>
            <w:tcW w:w="400" w:type="dxa"/>
            <w:noWrap/>
            <w:vAlign w:val="bottom"/>
            <w:hideMark/>
          </w:tcPr>
          <w:p w14:paraId="285C3777" w14:textId="77777777" w:rsidR="00C50A95" w:rsidRPr="00D016EC" w:rsidRDefault="00C50A95" w:rsidP="00416506">
            <w:pPr>
              <w:pStyle w:val="tabletext11"/>
              <w:jc w:val="center"/>
              <w:rPr>
                <w:ins w:id="15342" w:author="Author"/>
              </w:rPr>
            </w:pPr>
            <w:ins w:id="15343" w:author="Author">
              <w:r w:rsidRPr="00D016EC">
                <w:t xml:space="preserve">2.22 </w:t>
              </w:r>
            </w:ins>
          </w:p>
        </w:tc>
        <w:tc>
          <w:tcPr>
            <w:tcW w:w="400" w:type="dxa"/>
            <w:noWrap/>
            <w:vAlign w:val="bottom"/>
            <w:hideMark/>
          </w:tcPr>
          <w:p w14:paraId="74C8A56C" w14:textId="77777777" w:rsidR="00C50A95" w:rsidRPr="00D016EC" w:rsidRDefault="00C50A95" w:rsidP="00416506">
            <w:pPr>
              <w:pStyle w:val="tabletext11"/>
              <w:jc w:val="center"/>
              <w:rPr>
                <w:ins w:id="15344" w:author="Author"/>
              </w:rPr>
            </w:pPr>
            <w:ins w:id="15345" w:author="Author">
              <w:r w:rsidRPr="00D016EC">
                <w:t xml:space="preserve">2.21 </w:t>
              </w:r>
            </w:ins>
          </w:p>
        </w:tc>
        <w:tc>
          <w:tcPr>
            <w:tcW w:w="400" w:type="dxa"/>
            <w:noWrap/>
            <w:vAlign w:val="bottom"/>
            <w:hideMark/>
          </w:tcPr>
          <w:p w14:paraId="507F0E3A" w14:textId="77777777" w:rsidR="00C50A95" w:rsidRPr="00D016EC" w:rsidRDefault="00C50A95" w:rsidP="00416506">
            <w:pPr>
              <w:pStyle w:val="tabletext11"/>
              <w:jc w:val="center"/>
              <w:rPr>
                <w:ins w:id="15346" w:author="Author"/>
              </w:rPr>
            </w:pPr>
            <w:ins w:id="15347" w:author="Author">
              <w:r w:rsidRPr="00D016EC">
                <w:t xml:space="preserve">2.16 </w:t>
              </w:r>
            </w:ins>
          </w:p>
        </w:tc>
        <w:tc>
          <w:tcPr>
            <w:tcW w:w="400" w:type="dxa"/>
            <w:noWrap/>
            <w:vAlign w:val="bottom"/>
            <w:hideMark/>
          </w:tcPr>
          <w:p w14:paraId="3551B9C9" w14:textId="77777777" w:rsidR="00C50A95" w:rsidRPr="00D016EC" w:rsidRDefault="00C50A95" w:rsidP="00416506">
            <w:pPr>
              <w:pStyle w:val="tabletext11"/>
              <w:jc w:val="center"/>
              <w:rPr>
                <w:ins w:id="15348" w:author="Author"/>
              </w:rPr>
            </w:pPr>
            <w:ins w:id="15349" w:author="Author">
              <w:r w:rsidRPr="00D016EC">
                <w:t xml:space="preserve">2.14 </w:t>
              </w:r>
            </w:ins>
          </w:p>
        </w:tc>
        <w:tc>
          <w:tcPr>
            <w:tcW w:w="400" w:type="dxa"/>
            <w:noWrap/>
            <w:vAlign w:val="bottom"/>
            <w:hideMark/>
          </w:tcPr>
          <w:p w14:paraId="1B513162" w14:textId="77777777" w:rsidR="00C50A95" w:rsidRPr="00D016EC" w:rsidRDefault="00C50A95" w:rsidP="00416506">
            <w:pPr>
              <w:pStyle w:val="tabletext11"/>
              <w:jc w:val="center"/>
              <w:rPr>
                <w:ins w:id="15350" w:author="Author"/>
              </w:rPr>
            </w:pPr>
            <w:ins w:id="15351" w:author="Author">
              <w:r w:rsidRPr="00D016EC">
                <w:t xml:space="preserve">2.12 </w:t>
              </w:r>
            </w:ins>
          </w:p>
        </w:tc>
        <w:tc>
          <w:tcPr>
            <w:tcW w:w="400" w:type="dxa"/>
            <w:noWrap/>
            <w:vAlign w:val="bottom"/>
            <w:hideMark/>
          </w:tcPr>
          <w:p w14:paraId="14E03C85" w14:textId="77777777" w:rsidR="00C50A95" w:rsidRPr="00D016EC" w:rsidRDefault="00C50A95" w:rsidP="00416506">
            <w:pPr>
              <w:pStyle w:val="tabletext11"/>
              <w:jc w:val="center"/>
              <w:rPr>
                <w:ins w:id="15352" w:author="Author"/>
              </w:rPr>
            </w:pPr>
            <w:ins w:id="15353" w:author="Author">
              <w:r w:rsidRPr="00D016EC">
                <w:t xml:space="preserve">2.04 </w:t>
              </w:r>
            </w:ins>
          </w:p>
        </w:tc>
        <w:tc>
          <w:tcPr>
            <w:tcW w:w="400" w:type="dxa"/>
            <w:noWrap/>
            <w:vAlign w:val="bottom"/>
            <w:hideMark/>
          </w:tcPr>
          <w:p w14:paraId="797E6B77" w14:textId="77777777" w:rsidR="00C50A95" w:rsidRPr="00D016EC" w:rsidRDefault="00C50A95" w:rsidP="00416506">
            <w:pPr>
              <w:pStyle w:val="tabletext11"/>
              <w:jc w:val="center"/>
              <w:rPr>
                <w:ins w:id="15354" w:author="Author"/>
              </w:rPr>
            </w:pPr>
            <w:ins w:id="15355" w:author="Author">
              <w:r w:rsidRPr="00D016EC">
                <w:t xml:space="preserve">2.02 </w:t>
              </w:r>
            </w:ins>
          </w:p>
        </w:tc>
        <w:tc>
          <w:tcPr>
            <w:tcW w:w="400" w:type="dxa"/>
            <w:noWrap/>
            <w:vAlign w:val="bottom"/>
            <w:hideMark/>
          </w:tcPr>
          <w:p w14:paraId="01EDBA6E" w14:textId="77777777" w:rsidR="00C50A95" w:rsidRPr="00D016EC" w:rsidRDefault="00C50A95" w:rsidP="00416506">
            <w:pPr>
              <w:pStyle w:val="tabletext11"/>
              <w:jc w:val="center"/>
              <w:rPr>
                <w:ins w:id="15356" w:author="Author"/>
              </w:rPr>
            </w:pPr>
            <w:ins w:id="15357" w:author="Author">
              <w:r w:rsidRPr="00D016EC">
                <w:t xml:space="preserve">2.00 </w:t>
              </w:r>
            </w:ins>
          </w:p>
        </w:tc>
        <w:tc>
          <w:tcPr>
            <w:tcW w:w="400" w:type="dxa"/>
            <w:noWrap/>
            <w:vAlign w:val="bottom"/>
            <w:hideMark/>
          </w:tcPr>
          <w:p w14:paraId="1815CDBA" w14:textId="77777777" w:rsidR="00C50A95" w:rsidRPr="00D016EC" w:rsidRDefault="00C50A95" w:rsidP="00416506">
            <w:pPr>
              <w:pStyle w:val="tabletext11"/>
              <w:jc w:val="center"/>
              <w:rPr>
                <w:ins w:id="15358" w:author="Author"/>
              </w:rPr>
            </w:pPr>
            <w:ins w:id="15359" w:author="Author">
              <w:r w:rsidRPr="00D016EC">
                <w:t xml:space="preserve">1.98 </w:t>
              </w:r>
            </w:ins>
          </w:p>
        </w:tc>
        <w:tc>
          <w:tcPr>
            <w:tcW w:w="400" w:type="dxa"/>
            <w:noWrap/>
            <w:vAlign w:val="bottom"/>
            <w:hideMark/>
          </w:tcPr>
          <w:p w14:paraId="17822228" w14:textId="77777777" w:rsidR="00C50A95" w:rsidRPr="00D016EC" w:rsidRDefault="00C50A95" w:rsidP="00416506">
            <w:pPr>
              <w:pStyle w:val="tabletext11"/>
              <w:jc w:val="center"/>
              <w:rPr>
                <w:ins w:id="15360" w:author="Author"/>
              </w:rPr>
            </w:pPr>
            <w:ins w:id="15361" w:author="Author">
              <w:r w:rsidRPr="00D016EC">
                <w:t xml:space="preserve">1.96 </w:t>
              </w:r>
            </w:ins>
          </w:p>
        </w:tc>
        <w:tc>
          <w:tcPr>
            <w:tcW w:w="400" w:type="dxa"/>
            <w:noWrap/>
            <w:vAlign w:val="bottom"/>
            <w:hideMark/>
          </w:tcPr>
          <w:p w14:paraId="76650AE1" w14:textId="77777777" w:rsidR="00C50A95" w:rsidRPr="00D016EC" w:rsidRDefault="00C50A95" w:rsidP="00416506">
            <w:pPr>
              <w:pStyle w:val="tabletext11"/>
              <w:jc w:val="center"/>
              <w:rPr>
                <w:ins w:id="15362" w:author="Author"/>
              </w:rPr>
            </w:pPr>
            <w:ins w:id="15363" w:author="Author">
              <w:r w:rsidRPr="00D016EC">
                <w:t xml:space="preserve">1.94 </w:t>
              </w:r>
            </w:ins>
          </w:p>
        </w:tc>
        <w:tc>
          <w:tcPr>
            <w:tcW w:w="400" w:type="dxa"/>
            <w:noWrap/>
            <w:vAlign w:val="bottom"/>
            <w:hideMark/>
          </w:tcPr>
          <w:p w14:paraId="1D5F5C57" w14:textId="77777777" w:rsidR="00C50A95" w:rsidRPr="00D016EC" w:rsidRDefault="00C50A95" w:rsidP="00416506">
            <w:pPr>
              <w:pStyle w:val="tabletext11"/>
              <w:jc w:val="center"/>
              <w:rPr>
                <w:ins w:id="15364" w:author="Author"/>
              </w:rPr>
            </w:pPr>
            <w:ins w:id="15365" w:author="Author">
              <w:r w:rsidRPr="00D016EC">
                <w:t xml:space="preserve">1.92 </w:t>
              </w:r>
            </w:ins>
          </w:p>
        </w:tc>
        <w:tc>
          <w:tcPr>
            <w:tcW w:w="400" w:type="dxa"/>
            <w:noWrap/>
            <w:vAlign w:val="bottom"/>
            <w:hideMark/>
          </w:tcPr>
          <w:p w14:paraId="6E664028" w14:textId="77777777" w:rsidR="00C50A95" w:rsidRPr="00D016EC" w:rsidRDefault="00C50A95" w:rsidP="00416506">
            <w:pPr>
              <w:pStyle w:val="tabletext11"/>
              <w:jc w:val="center"/>
              <w:rPr>
                <w:ins w:id="15366" w:author="Author"/>
              </w:rPr>
            </w:pPr>
            <w:ins w:id="15367" w:author="Author">
              <w:r w:rsidRPr="00D016EC">
                <w:t xml:space="preserve">1.91 </w:t>
              </w:r>
            </w:ins>
          </w:p>
        </w:tc>
        <w:tc>
          <w:tcPr>
            <w:tcW w:w="400" w:type="dxa"/>
            <w:noWrap/>
            <w:vAlign w:val="bottom"/>
            <w:hideMark/>
          </w:tcPr>
          <w:p w14:paraId="63B83477" w14:textId="77777777" w:rsidR="00C50A95" w:rsidRPr="00D016EC" w:rsidRDefault="00C50A95" w:rsidP="00416506">
            <w:pPr>
              <w:pStyle w:val="tabletext11"/>
              <w:jc w:val="center"/>
              <w:rPr>
                <w:ins w:id="15368" w:author="Author"/>
              </w:rPr>
            </w:pPr>
            <w:ins w:id="15369" w:author="Author">
              <w:r w:rsidRPr="00D016EC">
                <w:t xml:space="preserve">1.89 </w:t>
              </w:r>
            </w:ins>
          </w:p>
        </w:tc>
        <w:tc>
          <w:tcPr>
            <w:tcW w:w="400" w:type="dxa"/>
            <w:noWrap/>
            <w:vAlign w:val="bottom"/>
            <w:hideMark/>
          </w:tcPr>
          <w:p w14:paraId="2CC1B5D6" w14:textId="77777777" w:rsidR="00C50A95" w:rsidRPr="00D016EC" w:rsidRDefault="00C50A95" w:rsidP="00416506">
            <w:pPr>
              <w:pStyle w:val="tabletext11"/>
              <w:jc w:val="center"/>
              <w:rPr>
                <w:ins w:id="15370" w:author="Author"/>
              </w:rPr>
            </w:pPr>
            <w:ins w:id="15371" w:author="Author">
              <w:r w:rsidRPr="00D016EC">
                <w:t xml:space="preserve">1.87 </w:t>
              </w:r>
            </w:ins>
          </w:p>
        </w:tc>
        <w:tc>
          <w:tcPr>
            <w:tcW w:w="400" w:type="dxa"/>
            <w:noWrap/>
            <w:vAlign w:val="bottom"/>
            <w:hideMark/>
          </w:tcPr>
          <w:p w14:paraId="1E69AF35" w14:textId="77777777" w:rsidR="00C50A95" w:rsidRPr="00D016EC" w:rsidRDefault="00C50A95" w:rsidP="00416506">
            <w:pPr>
              <w:pStyle w:val="tabletext11"/>
              <w:jc w:val="center"/>
              <w:rPr>
                <w:ins w:id="15372" w:author="Author"/>
              </w:rPr>
            </w:pPr>
            <w:ins w:id="15373" w:author="Author">
              <w:r w:rsidRPr="00D016EC">
                <w:t xml:space="preserve">1.85 </w:t>
              </w:r>
            </w:ins>
          </w:p>
        </w:tc>
        <w:tc>
          <w:tcPr>
            <w:tcW w:w="400" w:type="dxa"/>
            <w:noWrap/>
            <w:vAlign w:val="bottom"/>
            <w:hideMark/>
          </w:tcPr>
          <w:p w14:paraId="57733D46" w14:textId="77777777" w:rsidR="00C50A95" w:rsidRPr="00D016EC" w:rsidRDefault="00C50A95" w:rsidP="00416506">
            <w:pPr>
              <w:pStyle w:val="tabletext11"/>
              <w:jc w:val="center"/>
              <w:rPr>
                <w:ins w:id="15374" w:author="Author"/>
              </w:rPr>
            </w:pPr>
            <w:ins w:id="15375" w:author="Author">
              <w:r w:rsidRPr="00D016EC">
                <w:t xml:space="preserve">1.83 </w:t>
              </w:r>
            </w:ins>
          </w:p>
        </w:tc>
        <w:tc>
          <w:tcPr>
            <w:tcW w:w="440" w:type="dxa"/>
            <w:noWrap/>
            <w:vAlign w:val="bottom"/>
            <w:hideMark/>
          </w:tcPr>
          <w:p w14:paraId="7B028908" w14:textId="77777777" w:rsidR="00C50A95" w:rsidRPr="00D016EC" w:rsidRDefault="00C50A95" w:rsidP="00416506">
            <w:pPr>
              <w:pStyle w:val="tabletext11"/>
              <w:jc w:val="center"/>
              <w:rPr>
                <w:ins w:id="15376" w:author="Author"/>
              </w:rPr>
            </w:pPr>
            <w:ins w:id="15377" w:author="Author">
              <w:r w:rsidRPr="00D016EC">
                <w:t xml:space="preserve">1.81 </w:t>
              </w:r>
            </w:ins>
          </w:p>
        </w:tc>
        <w:tc>
          <w:tcPr>
            <w:tcW w:w="400" w:type="dxa"/>
            <w:noWrap/>
            <w:vAlign w:val="bottom"/>
            <w:hideMark/>
          </w:tcPr>
          <w:p w14:paraId="2B4FF99C" w14:textId="77777777" w:rsidR="00C50A95" w:rsidRPr="00D016EC" w:rsidRDefault="00C50A95" w:rsidP="00416506">
            <w:pPr>
              <w:pStyle w:val="tabletext11"/>
              <w:jc w:val="center"/>
              <w:rPr>
                <w:ins w:id="15378" w:author="Author"/>
              </w:rPr>
            </w:pPr>
            <w:ins w:id="15379" w:author="Author">
              <w:r w:rsidRPr="00D016EC">
                <w:t xml:space="preserve">1.79 </w:t>
              </w:r>
            </w:ins>
          </w:p>
        </w:tc>
        <w:tc>
          <w:tcPr>
            <w:tcW w:w="400" w:type="dxa"/>
            <w:noWrap/>
            <w:vAlign w:val="bottom"/>
            <w:hideMark/>
          </w:tcPr>
          <w:p w14:paraId="36279955" w14:textId="77777777" w:rsidR="00C50A95" w:rsidRPr="00D016EC" w:rsidRDefault="00C50A95" w:rsidP="00416506">
            <w:pPr>
              <w:pStyle w:val="tabletext11"/>
              <w:jc w:val="center"/>
              <w:rPr>
                <w:ins w:id="15380" w:author="Author"/>
              </w:rPr>
            </w:pPr>
            <w:ins w:id="15381" w:author="Author">
              <w:r w:rsidRPr="00D016EC">
                <w:t xml:space="preserve">1.78 </w:t>
              </w:r>
            </w:ins>
          </w:p>
        </w:tc>
        <w:tc>
          <w:tcPr>
            <w:tcW w:w="400" w:type="dxa"/>
            <w:noWrap/>
            <w:vAlign w:val="bottom"/>
            <w:hideMark/>
          </w:tcPr>
          <w:p w14:paraId="28322C8B" w14:textId="77777777" w:rsidR="00C50A95" w:rsidRPr="00D016EC" w:rsidRDefault="00C50A95" w:rsidP="00416506">
            <w:pPr>
              <w:pStyle w:val="tabletext11"/>
              <w:jc w:val="center"/>
              <w:rPr>
                <w:ins w:id="15382" w:author="Author"/>
              </w:rPr>
            </w:pPr>
            <w:ins w:id="15383" w:author="Author">
              <w:r w:rsidRPr="00D016EC">
                <w:t xml:space="preserve">1.76 </w:t>
              </w:r>
            </w:ins>
          </w:p>
        </w:tc>
        <w:tc>
          <w:tcPr>
            <w:tcW w:w="400" w:type="dxa"/>
            <w:noWrap/>
            <w:vAlign w:val="bottom"/>
            <w:hideMark/>
          </w:tcPr>
          <w:p w14:paraId="27E3A218" w14:textId="77777777" w:rsidR="00C50A95" w:rsidRPr="00D016EC" w:rsidRDefault="00C50A95" w:rsidP="00416506">
            <w:pPr>
              <w:pStyle w:val="tabletext11"/>
              <w:jc w:val="center"/>
              <w:rPr>
                <w:ins w:id="15384" w:author="Author"/>
              </w:rPr>
            </w:pPr>
            <w:ins w:id="15385" w:author="Author">
              <w:r w:rsidRPr="00D016EC">
                <w:t xml:space="preserve">1.74 </w:t>
              </w:r>
            </w:ins>
          </w:p>
        </w:tc>
        <w:tc>
          <w:tcPr>
            <w:tcW w:w="460" w:type="dxa"/>
            <w:noWrap/>
            <w:vAlign w:val="bottom"/>
            <w:hideMark/>
          </w:tcPr>
          <w:p w14:paraId="62CE4523" w14:textId="77777777" w:rsidR="00C50A95" w:rsidRPr="00D016EC" w:rsidRDefault="00C50A95" w:rsidP="00416506">
            <w:pPr>
              <w:pStyle w:val="tabletext11"/>
              <w:jc w:val="center"/>
              <w:rPr>
                <w:ins w:id="15386" w:author="Author"/>
              </w:rPr>
            </w:pPr>
            <w:ins w:id="15387" w:author="Author">
              <w:r w:rsidRPr="00D016EC">
                <w:t xml:space="preserve">1.72 </w:t>
              </w:r>
            </w:ins>
          </w:p>
        </w:tc>
      </w:tr>
      <w:tr w:rsidR="00C50A95" w:rsidRPr="00D016EC" w14:paraId="36165264" w14:textId="77777777" w:rsidTr="00416506">
        <w:trPr>
          <w:trHeight w:val="190"/>
          <w:ins w:id="15388" w:author="Author"/>
        </w:trPr>
        <w:tc>
          <w:tcPr>
            <w:tcW w:w="200" w:type="dxa"/>
            <w:tcBorders>
              <w:right w:val="nil"/>
            </w:tcBorders>
            <w:vAlign w:val="bottom"/>
          </w:tcPr>
          <w:p w14:paraId="7CCA48F9" w14:textId="77777777" w:rsidR="00C50A95" w:rsidRPr="00D016EC" w:rsidRDefault="00C50A95" w:rsidP="00416506">
            <w:pPr>
              <w:pStyle w:val="tabletext11"/>
              <w:jc w:val="right"/>
              <w:rPr>
                <w:ins w:id="15389" w:author="Author"/>
              </w:rPr>
            </w:pPr>
          </w:p>
        </w:tc>
        <w:tc>
          <w:tcPr>
            <w:tcW w:w="1580" w:type="dxa"/>
            <w:tcBorders>
              <w:left w:val="nil"/>
            </w:tcBorders>
            <w:vAlign w:val="bottom"/>
            <w:hideMark/>
          </w:tcPr>
          <w:p w14:paraId="775E6E51" w14:textId="77777777" w:rsidR="00C50A95" w:rsidRPr="00D016EC" w:rsidRDefault="00C50A95" w:rsidP="00416506">
            <w:pPr>
              <w:pStyle w:val="tabletext11"/>
              <w:tabs>
                <w:tab w:val="decimal" w:pos="640"/>
              </w:tabs>
              <w:rPr>
                <w:ins w:id="15390" w:author="Author"/>
              </w:rPr>
            </w:pPr>
            <w:ins w:id="15391" w:author="Author">
              <w:r w:rsidRPr="00D016EC">
                <w:t>800,000 to 899,999</w:t>
              </w:r>
            </w:ins>
          </w:p>
        </w:tc>
        <w:tc>
          <w:tcPr>
            <w:tcW w:w="680" w:type="dxa"/>
            <w:noWrap/>
            <w:vAlign w:val="bottom"/>
            <w:hideMark/>
          </w:tcPr>
          <w:p w14:paraId="7CBB0EFC" w14:textId="77777777" w:rsidR="00C50A95" w:rsidRPr="00D016EC" w:rsidRDefault="00C50A95" w:rsidP="00416506">
            <w:pPr>
              <w:pStyle w:val="tabletext11"/>
              <w:jc w:val="center"/>
              <w:rPr>
                <w:ins w:id="15392" w:author="Author"/>
              </w:rPr>
            </w:pPr>
            <w:ins w:id="15393" w:author="Author">
              <w:r w:rsidRPr="00D016EC">
                <w:t xml:space="preserve">2.67 </w:t>
              </w:r>
            </w:ins>
          </w:p>
        </w:tc>
        <w:tc>
          <w:tcPr>
            <w:tcW w:w="900" w:type="dxa"/>
            <w:noWrap/>
            <w:vAlign w:val="bottom"/>
            <w:hideMark/>
          </w:tcPr>
          <w:p w14:paraId="2F3AD99A" w14:textId="77777777" w:rsidR="00C50A95" w:rsidRPr="00D016EC" w:rsidRDefault="00C50A95" w:rsidP="00416506">
            <w:pPr>
              <w:pStyle w:val="tabletext11"/>
              <w:jc w:val="center"/>
              <w:rPr>
                <w:ins w:id="15394" w:author="Author"/>
              </w:rPr>
            </w:pPr>
            <w:ins w:id="15395" w:author="Author">
              <w:r w:rsidRPr="00D016EC">
                <w:t>2.67</w:t>
              </w:r>
            </w:ins>
          </w:p>
        </w:tc>
        <w:tc>
          <w:tcPr>
            <w:tcW w:w="400" w:type="dxa"/>
            <w:noWrap/>
            <w:vAlign w:val="bottom"/>
            <w:hideMark/>
          </w:tcPr>
          <w:p w14:paraId="7FBAACC0" w14:textId="77777777" w:rsidR="00C50A95" w:rsidRPr="00D016EC" w:rsidRDefault="00C50A95" w:rsidP="00416506">
            <w:pPr>
              <w:pStyle w:val="tabletext11"/>
              <w:jc w:val="center"/>
              <w:rPr>
                <w:ins w:id="15396" w:author="Author"/>
              </w:rPr>
            </w:pPr>
            <w:ins w:id="15397" w:author="Author">
              <w:r w:rsidRPr="00D016EC">
                <w:t xml:space="preserve">2.57 </w:t>
              </w:r>
            </w:ins>
          </w:p>
        </w:tc>
        <w:tc>
          <w:tcPr>
            <w:tcW w:w="400" w:type="dxa"/>
            <w:noWrap/>
            <w:vAlign w:val="bottom"/>
            <w:hideMark/>
          </w:tcPr>
          <w:p w14:paraId="378250B7" w14:textId="77777777" w:rsidR="00C50A95" w:rsidRPr="00D016EC" w:rsidRDefault="00C50A95" w:rsidP="00416506">
            <w:pPr>
              <w:pStyle w:val="tabletext11"/>
              <w:jc w:val="center"/>
              <w:rPr>
                <w:ins w:id="15398" w:author="Author"/>
              </w:rPr>
            </w:pPr>
            <w:ins w:id="15399" w:author="Author">
              <w:r w:rsidRPr="00D016EC">
                <w:t xml:space="preserve">2.50 </w:t>
              </w:r>
            </w:ins>
          </w:p>
        </w:tc>
        <w:tc>
          <w:tcPr>
            <w:tcW w:w="400" w:type="dxa"/>
            <w:noWrap/>
            <w:vAlign w:val="bottom"/>
            <w:hideMark/>
          </w:tcPr>
          <w:p w14:paraId="1D5F45D6" w14:textId="77777777" w:rsidR="00C50A95" w:rsidRPr="00D016EC" w:rsidRDefault="00C50A95" w:rsidP="00416506">
            <w:pPr>
              <w:pStyle w:val="tabletext11"/>
              <w:jc w:val="center"/>
              <w:rPr>
                <w:ins w:id="15400" w:author="Author"/>
              </w:rPr>
            </w:pPr>
            <w:ins w:id="15401" w:author="Author">
              <w:r w:rsidRPr="00D016EC">
                <w:t xml:space="preserve">2.40 </w:t>
              </w:r>
            </w:ins>
          </w:p>
        </w:tc>
        <w:tc>
          <w:tcPr>
            <w:tcW w:w="400" w:type="dxa"/>
            <w:noWrap/>
            <w:vAlign w:val="bottom"/>
            <w:hideMark/>
          </w:tcPr>
          <w:p w14:paraId="6B06F5E9" w14:textId="77777777" w:rsidR="00C50A95" w:rsidRPr="00D016EC" w:rsidRDefault="00C50A95" w:rsidP="00416506">
            <w:pPr>
              <w:pStyle w:val="tabletext11"/>
              <w:jc w:val="center"/>
              <w:rPr>
                <w:ins w:id="15402" w:author="Author"/>
              </w:rPr>
            </w:pPr>
            <w:ins w:id="15403" w:author="Author">
              <w:r w:rsidRPr="00D016EC">
                <w:t xml:space="preserve">2.30 </w:t>
              </w:r>
            </w:ins>
          </w:p>
        </w:tc>
        <w:tc>
          <w:tcPr>
            <w:tcW w:w="400" w:type="dxa"/>
            <w:noWrap/>
            <w:vAlign w:val="bottom"/>
            <w:hideMark/>
          </w:tcPr>
          <w:p w14:paraId="0514DD51" w14:textId="77777777" w:rsidR="00C50A95" w:rsidRPr="00D016EC" w:rsidRDefault="00C50A95" w:rsidP="00416506">
            <w:pPr>
              <w:pStyle w:val="tabletext11"/>
              <w:jc w:val="center"/>
              <w:rPr>
                <w:ins w:id="15404" w:author="Author"/>
              </w:rPr>
            </w:pPr>
            <w:ins w:id="15405" w:author="Author">
              <w:r w:rsidRPr="00D016EC">
                <w:t xml:space="preserve">2.29 </w:t>
              </w:r>
            </w:ins>
          </w:p>
        </w:tc>
        <w:tc>
          <w:tcPr>
            <w:tcW w:w="400" w:type="dxa"/>
            <w:noWrap/>
            <w:vAlign w:val="bottom"/>
            <w:hideMark/>
          </w:tcPr>
          <w:p w14:paraId="0C7B0EAC" w14:textId="77777777" w:rsidR="00C50A95" w:rsidRPr="00D016EC" w:rsidRDefault="00C50A95" w:rsidP="00416506">
            <w:pPr>
              <w:pStyle w:val="tabletext11"/>
              <w:jc w:val="center"/>
              <w:rPr>
                <w:ins w:id="15406" w:author="Author"/>
              </w:rPr>
            </w:pPr>
            <w:ins w:id="15407" w:author="Author">
              <w:r w:rsidRPr="00D016EC">
                <w:t xml:space="preserve">2.25 </w:t>
              </w:r>
            </w:ins>
          </w:p>
        </w:tc>
        <w:tc>
          <w:tcPr>
            <w:tcW w:w="400" w:type="dxa"/>
            <w:noWrap/>
            <w:vAlign w:val="bottom"/>
            <w:hideMark/>
          </w:tcPr>
          <w:p w14:paraId="67EE9055" w14:textId="77777777" w:rsidR="00C50A95" w:rsidRPr="00D016EC" w:rsidRDefault="00C50A95" w:rsidP="00416506">
            <w:pPr>
              <w:pStyle w:val="tabletext11"/>
              <w:jc w:val="center"/>
              <w:rPr>
                <w:ins w:id="15408" w:author="Author"/>
              </w:rPr>
            </w:pPr>
            <w:ins w:id="15409" w:author="Author">
              <w:r w:rsidRPr="00D016EC">
                <w:t xml:space="preserve">2.22 </w:t>
              </w:r>
            </w:ins>
          </w:p>
        </w:tc>
        <w:tc>
          <w:tcPr>
            <w:tcW w:w="400" w:type="dxa"/>
            <w:noWrap/>
            <w:vAlign w:val="bottom"/>
            <w:hideMark/>
          </w:tcPr>
          <w:p w14:paraId="46240164" w14:textId="77777777" w:rsidR="00C50A95" w:rsidRPr="00D016EC" w:rsidRDefault="00C50A95" w:rsidP="00416506">
            <w:pPr>
              <w:pStyle w:val="tabletext11"/>
              <w:jc w:val="center"/>
              <w:rPr>
                <w:ins w:id="15410" w:author="Author"/>
              </w:rPr>
            </w:pPr>
            <w:ins w:id="15411" w:author="Author">
              <w:r w:rsidRPr="00D016EC">
                <w:t xml:space="preserve">2.21 </w:t>
              </w:r>
            </w:ins>
          </w:p>
        </w:tc>
        <w:tc>
          <w:tcPr>
            <w:tcW w:w="400" w:type="dxa"/>
            <w:noWrap/>
            <w:vAlign w:val="bottom"/>
            <w:hideMark/>
          </w:tcPr>
          <w:p w14:paraId="6E564479" w14:textId="77777777" w:rsidR="00C50A95" w:rsidRPr="00D016EC" w:rsidRDefault="00C50A95" w:rsidP="00416506">
            <w:pPr>
              <w:pStyle w:val="tabletext11"/>
              <w:jc w:val="center"/>
              <w:rPr>
                <w:ins w:id="15412" w:author="Author"/>
              </w:rPr>
            </w:pPr>
            <w:ins w:id="15413" w:author="Author">
              <w:r w:rsidRPr="00D016EC">
                <w:t xml:space="preserve">2.13 </w:t>
              </w:r>
            </w:ins>
          </w:p>
        </w:tc>
        <w:tc>
          <w:tcPr>
            <w:tcW w:w="400" w:type="dxa"/>
            <w:noWrap/>
            <w:vAlign w:val="bottom"/>
            <w:hideMark/>
          </w:tcPr>
          <w:p w14:paraId="7E8DCC6A" w14:textId="77777777" w:rsidR="00C50A95" w:rsidRPr="00D016EC" w:rsidRDefault="00C50A95" w:rsidP="00416506">
            <w:pPr>
              <w:pStyle w:val="tabletext11"/>
              <w:jc w:val="center"/>
              <w:rPr>
                <w:ins w:id="15414" w:author="Author"/>
              </w:rPr>
            </w:pPr>
            <w:ins w:id="15415" w:author="Author">
              <w:r w:rsidRPr="00D016EC">
                <w:t xml:space="preserve">2.11 </w:t>
              </w:r>
            </w:ins>
          </w:p>
        </w:tc>
        <w:tc>
          <w:tcPr>
            <w:tcW w:w="400" w:type="dxa"/>
            <w:noWrap/>
            <w:vAlign w:val="bottom"/>
            <w:hideMark/>
          </w:tcPr>
          <w:p w14:paraId="20E80575" w14:textId="77777777" w:rsidR="00C50A95" w:rsidRPr="00D016EC" w:rsidRDefault="00C50A95" w:rsidP="00416506">
            <w:pPr>
              <w:pStyle w:val="tabletext11"/>
              <w:jc w:val="center"/>
              <w:rPr>
                <w:ins w:id="15416" w:author="Author"/>
              </w:rPr>
            </w:pPr>
            <w:ins w:id="15417" w:author="Author">
              <w:r w:rsidRPr="00D016EC">
                <w:t xml:space="preserve">2.09 </w:t>
              </w:r>
            </w:ins>
          </w:p>
        </w:tc>
        <w:tc>
          <w:tcPr>
            <w:tcW w:w="400" w:type="dxa"/>
            <w:noWrap/>
            <w:vAlign w:val="bottom"/>
            <w:hideMark/>
          </w:tcPr>
          <w:p w14:paraId="0026123B" w14:textId="77777777" w:rsidR="00C50A95" w:rsidRPr="00D016EC" w:rsidRDefault="00C50A95" w:rsidP="00416506">
            <w:pPr>
              <w:pStyle w:val="tabletext11"/>
              <w:jc w:val="center"/>
              <w:rPr>
                <w:ins w:id="15418" w:author="Author"/>
              </w:rPr>
            </w:pPr>
            <w:ins w:id="15419" w:author="Author">
              <w:r w:rsidRPr="00D016EC">
                <w:t xml:space="preserve">2.06 </w:t>
              </w:r>
            </w:ins>
          </w:p>
        </w:tc>
        <w:tc>
          <w:tcPr>
            <w:tcW w:w="400" w:type="dxa"/>
            <w:noWrap/>
            <w:vAlign w:val="bottom"/>
            <w:hideMark/>
          </w:tcPr>
          <w:p w14:paraId="4F9601CD" w14:textId="77777777" w:rsidR="00C50A95" w:rsidRPr="00D016EC" w:rsidRDefault="00C50A95" w:rsidP="00416506">
            <w:pPr>
              <w:pStyle w:val="tabletext11"/>
              <w:jc w:val="center"/>
              <w:rPr>
                <w:ins w:id="15420" w:author="Author"/>
              </w:rPr>
            </w:pPr>
            <w:ins w:id="15421" w:author="Author">
              <w:r w:rsidRPr="00D016EC">
                <w:t xml:space="preserve">2.04 </w:t>
              </w:r>
            </w:ins>
          </w:p>
        </w:tc>
        <w:tc>
          <w:tcPr>
            <w:tcW w:w="400" w:type="dxa"/>
            <w:noWrap/>
            <w:vAlign w:val="bottom"/>
            <w:hideMark/>
          </w:tcPr>
          <w:p w14:paraId="48D0014C" w14:textId="77777777" w:rsidR="00C50A95" w:rsidRPr="00D016EC" w:rsidRDefault="00C50A95" w:rsidP="00416506">
            <w:pPr>
              <w:pStyle w:val="tabletext11"/>
              <w:jc w:val="center"/>
              <w:rPr>
                <w:ins w:id="15422" w:author="Author"/>
              </w:rPr>
            </w:pPr>
            <w:ins w:id="15423" w:author="Author">
              <w:r w:rsidRPr="00D016EC">
                <w:t xml:space="preserve">2.02 </w:t>
              </w:r>
            </w:ins>
          </w:p>
        </w:tc>
        <w:tc>
          <w:tcPr>
            <w:tcW w:w="400" w:type="dxa"/>
            <w:noWrap/>
            <w:vAlign w:val="bottom"/>
            <w:hideMark/>
          </w:tcPr>
          <w:p w14:paraId="6ECE9114" w14:textId="77777777" w:rsidR="00C50A95" w:rsidRPr="00D016EC" w:rsidRDefault="00C50A95" w:rsidP="00416506">
            <w:pPr>
              <w:pStyle w:val="tabletext11"/>
              <w:jc w:val="center"/>
              <w:rPr>
                <w:ins w:id="15424" w:author="Author"/>
              </w:rPr>
            </w:pPr>
            <w:ins w:id="15425" w:author="Author">
              <w:r w:rsidRPr="00D016EC">
                <w:t xml:space="preserve">2.00 </w:t>
              </w:r>
            </w:ins>
          </w:p>
        </w:tc>
        <w:tc>
          <w:tcPr>
            <w:tcW w:w="400" w:type="dxa"/>
            <w:noWrap/>
            <w:vAlign w:val="bottom"/>
            <w:hideMark/>
          </w:tcPr>
          <w:p w14:paraId="05A0AF9E" w14:textId="77777777" w:rsidR="00C50A95" w:rsidRPr="00D016EC" w:rsidRDefault="00C50A95" w:rsidP="00416506">
            <w:pPr>
              <w:pStyle w:val="tabletext11"/>
              <w:jc w:val="center"/>
              <w:rPr>
                <w:ins w:id="15426" w:author="Author"/>
              </w:rPr>
            </w:pPr>
            <w:ins w:id="15427" w:author="Author">
              <w:r w:rsidRPr="00D016EC">
                <w:t xml:space="preserve">1.98 </w:t>
              </w:r>
            </w:ins>
          </w:p>
        </w:tc>
        <w:tc>
          <w:tcPr>
            <w:tcW w:w="400" w:type="dxa"/>
            <w:noWrap/>
            <w:vAlign w:val="bottom"/>
            <w:hideMark/>
          </w:tcPr>
          <w:p w14:paraId="007E03EA" w14:textId="77777777" w:rsidR="00C50A95" w:rsidRPr="00D016EC" w:rsidRDefault="00C50A95" w:rsidP="00416506">
            <w:pPr>
              <w:pStyle w:val="tabletext11"/>
              <w:jc w:val="center"/>
              <w:rPr>
                <w:ins w:id="15428" w:author="Author"/>
              </w:rPr>
            </w:pPr>
            <w:ins w:id="15429" w:author="Author">
              <w:r w:rsidRPr="00D016EC">
                <w:t xml:space="preserve">1.96 </w:t>
              </w:r>
            </w:ins>
          </w:p>
        </w:tc>
        <w:tc>
          <w:tcPr>
            <w:tcW w:w="400" w:type="dxa"/>
            <w:noWrap/>
            <w:vAlign w:val="bottom"/>
            <w:hideMark/>
          </w:tcPr>
          <w:p w14:paraId="7D68CE5E" w14:textId="77777777" w:rsidR="00C50A95" w:rsidRPr="00D016EC" w:rsidRDefault="00C50A95" w:rsidP="00416506">
            <w:pPr>
              <w:pStyle w:val="tabletext11"/>
              <w:jc w:val="center"/>
              <w:rPr>
                <w:ins w:id="15430" w:author="Author"/>
              </w:rPr>
            </w:pPr>
            <w:ins w:id="15431" w:author="Author">
              <w:r w:rsidRPr="00D016EC">
                <w:t xml:space="preserve">1.94 </w:t>
              </w:r>
            </w:ins>
          </w:p>
        </w:tc>
        <w:tc>
          <w:tcPr>
            <w:tcW w:w="400" w:type="dxa"/>
            <w:noWrap/>
            <w:vAlign w:val="bottom"/>
            <w:hideMark/>
          </w:tcPr>
          <w:p w14:paraId="38C1EC5A" w14:textId="77777777" w:rsidR="00C50A95" w:rsidRPr="00D016EC" w:rsidRDefault="00C50A95" w:rsidP="00416506">
            <w:pPr>
              <w:pStyle w:val="tabletext11"/>
              <w:jc w:val="center"/>
              <w:rPr>
                <w:ins w:id="15432" w:author="Author"/>
              </w:rPr>
            </w:pPr>
            <w:ins w:id="15433" w:author="Author">
              <w:r w:rsidRPr="00D016EC">
                <w:t xml:space="preserve">1.92 </w:t>
              </w:r>
            </w:ins>
          </w:p>
        </w:tc>
        <w:tc>
          <w:tcPr>
            <w:tcW w:w="400" w:type="dxa"/>
            <w:noWrap/>
            <w:vAlign w:val="bottom"/>
            <w:hideMark/>
          </w:tcPr>
          <w:p w14:paraId="029515FC" w14:textId="77777777" w:rsidR="00C50A95" w:rsidRPr="00D016EC" w:rsidRDefault="00C50A95" w:rsidP="00416506">
            <w:pPr>
              <w:pStyle w:val="tabletext11"/>
              <w:jc w:val="center"/>
              <w:rPr>
                <w:ins w:id="15434" w:author="Author"/>
              </w:rPr>
            </w:pPr>
            <w:ins w:id="15435" w:author="Author">
              <w:r w:rsidRPr="00D016EC">
                <w:t xml:space="preserve">1.91 </w:t>
              </w:r>
            </w:ins>
          </w:p>
        </w:tc>
        <w:tc>
          <w:tcPr>
            <w:tcW w:w="440" w:type="dxa"/>
            <w:noWrap/>
            <w:vAlign w:val="bottom"/>
            <w:hideMark/>
          </w:tcPr>
          <w:p w14:paraId="2C791D7E" w14:textId="77777777" w:rsidR="00C50A95" w:rsidRPr="00D016EC" w:rsidRDefault="00C50A95" w:rsidP="00416506">
            <w:pPr>
              <w:pStyle w:val="tabletext11"/>
              <w:jc w:val="center"/>
              <w:rPr>
                <w:ins w:id="15436" w:author="Author"/>
              </w:rPr>
            </w:pPr>
            <w:ins w:id="15437" w:author="Author">
              <w:r w:rsidRPr="00D016EC">
                <w:t xml:space="preserve">1.89 </w:t>
              </w:r>
            </w:ins>
          </w:p>
        </w:tc>
        <w:tc>
          <w:tcPr>
            <w:tcW w:w="400" w:type="dxa"/>
            <w:noWrap/>
            <w:vAlign w:val="bottom"/>
            <w:hideMark/>
          </w:tcPr>
          <w:p w14:paraId="3D6D466A" w14:textId="77777777" w:rsidR="00C50A95" w:rsidRPr="00D016EC" w:rsidRDefault="00C50A95" w:rsidP="00416506">
            <w:pPr>
              <w:pStyle w:val="tabletext11"/>
              <w:jc w:val="center"/>
              <w:rPr>
                <w:ins w:id="15438" w:author="Author"/>
              </w:rPr>
            </w:pPr>
            <w:ins w:id="15439" w:author="Author">
              <w:r w:rsidRPr="00D016EC">
                <w:t xml:space="preserve">1.87 </w:t>
              </w:r>
            </w:ins>
          </w:p>
        </w:tc>
        <w:tc>
          <w:tcPr>
            <w:tcW w:w="400" w:type="dxa"/>
            <w:noWrap/>
            <w:vAlign w:val="bottom"/>
            <w:hideMark/>
          </w:tcPr>
          <w:p w14:paraId="2433209C" w14:textId="77777777" w:rsidR="00C50A95" w:rsidRPr="00D016EC" w:rsidRDefault="00C50A95" w:rsidP="00416506">
            <w:pPr>
              <w:pStyle w:val="tabletext11"/>
              <w:jc w:val="center"/>
              <w:rPr>
                <w:ins w:id="15440" w:author="Author"/>
              </w:rPr>
            </w:pPr>
            <w:ins w:id="15441" w:author="Author">
              <w:r w:rsidRPr="00D016EC">
                <w:t xml:space="preserve">1.85 </w:t>
              </w:r>
            </w:ins>
          </w:p>
        </w:tc>
        <w:tc>
          <w:tcPr>
            <w:tcW w:w="400" w:type="dxa"/>
            <w:noWrap/>
            <w:vAlign w:val="bottom"/>
            <w:hideMark/>
          </w:tcPr>
          <w:p w14:paraId="5876BAD1" w14:textId="77777777" w:rsidR="00C50A95" w:rsidRPr="00D016EC" w:rsidRDefault="00C50A95" w:rsidP="00416506">
            <w:pPr>
              <w:pStyle w:val="tabletext11"/>
              <w:jc w:val="center"/>
              <w:rPr>
                <w:ins w:id="15442" w:author="Author"/>
              </w:rPr>
            </w:pPr>
            <w:ins w:id="15443" w:author="Author">
              <w:r w:rsidRPr="00D016EC">
                <w:t xml:space="preserve">1.83 </w:t>
              </w:r>
            </w:ins>
          </w:p>
        </w:tc>
        <w:tc>
          <w:tcPr>
            <w:tcW w:w="400" w:type="dxa"/>
            <w:noWrap/>
            <w:vAlign w:val="bottom"/>
            <w:hideMark/>
          </w:tcPr>
          <w:p w14:paraId="5DE9BBF7" w14:textId="77777777" w:rsidR="00C50A95" w:rsidRPr="00D016EC" w:rsidRDefault="00C50A95" w:rsidP="00416506">
            <w:pPr>
              <w:pStyle w:val="tabletext11"/>
              <w:jc w:val="center"/>
              <w:rPr>
                <w:ins w:id="15444" w:author="Author"/>
              </w:rPr>
            </w:pPr>
            <w:ins w:id="15445" w:author="Author">
              <w:r w:rsidRPr="00D016EC">
                <w:t xml:space="preserve">1.81 </w:t>
              </w:r>
            </w:ins>
          </w:p>
        </w:tc>
        <w:tc>
          <w:tcPr>
            <w:tcW w:w="460" w:type="dxa"/>
            <w:noWrap/>
            <w:vAlign w:val="bottom"/>
            <w:hideMark/>
          </w:tcPr>
          <w:p w14:paraId="6ADCDCFA" w14:textId="77777777" w:rsidR="00C50A95" w:rsidRPr="00D016EC" w:rsidRDefault="00C50A95" w:rsidP="00416506">
            <w:pPr>
              <w:pStyle w:val="tabletext11"/>
              <w:jc w:val="center"/>
              <w:rPr>
                <w:ins w:id="15446" w:author="Author"/>
              </w:rPr>
            </w:pPr>
            <w:ins w:id="15447" w:author="Author">
              <w:r w:rsidRPr="00D016EC">
                <w:t xml:space="preserve">1.79 </w:t>
              </w:r>
            </w:ins>
          </w:p>
        </w:tc>
      </w:tr>
      <w:tr w:rsidR="00C50A95" w:rsidRPr="00D016EC" w14:paraId="6B7162A2" w14:textId="77777777" w:rsidTr="00416506">
        <w:trPr>
          <w:trHeight w:val="190"/>
          <w:ins w:id="15448" w:author="Author"/>
        </w:trPr>
        <w:tc>
          <w:tcPr>
            <w:tcW w:w="200" w:type="dxa"/>
            <w:tcBorders>
              <w:right w:val="nil"/>
            </w:tcBorders>
            <w:vAlign w:val="bottom"/>
          </w:tcPr>
          <w:p w14:paraId="11638BA4" w14:textId="77777777" w:rsidR="00C50A95" w:rsidRPr="00D016EC" w:rsidRDefault="00C50A95" w:rsidP="00416506">
            <w:pPr>
              <w:pStyle w:val="tabletext11"/>
              <w:jc w:val="right"/>
              <w:rPr>
                <w:ins w:id="15449" w:author="Author"/>
              </w:rPr>
            </w:pPr>
          </w:p>
        </w:tc>
        <w:tc>
          <w:tcPr>
            <w:tcW w:w="1580" w:type="dxa"/>
            <w:tcBorders>
              <w:left w:val="nil"/>
            </w:tcBorders>
            <w:vAlign w:val="bottom"/>
            <w:hideMark/>
          </w:tcPr>
          <w:p w14:paraId="32F0C6BB" w14:textId="77777777" w:rsidR="00C50A95" w:rsidRPr="00D016EC" w:rsidRDefault="00C50A95" w:rsidP="00416506">
            <w:pPr>
              <w:pStyle w:val="tabletext11"/>
              <w:tabs>
                <w:tab w:val="decimal" w:pos="640"/>
              </w:tabs>
              <w:rPr>
                <w:ins w:id="15450" w:author="Author"/>
              </w:rPr>
            </w:pPr>
            <w:ins w:id="15451" w:author="Author">
              <w:r w:rsidRPr="00D016EC">
                <w:t>900,000 or greater</w:t>
              </w:r>
            </w:ins>
          </w:p>
        </w:tc>
        <w:tc>
          <w:tcPr>
            <w:tcW w:w="680" w:type="dxa"/>
            <w:noWrap/>
            <w:vAlign w:val="bottom"/>
            <w:hideMark/>
          </w:tcPr>
          <w:p w14:paraId="5A04B798" w14:textId="77777777" w:rsidR="00C50A95" w:rsidRPr="00D016EC" w:rsidRDefault="00C50A95" w:rsidP="00416506">
            <w:pPr>
              <w:pStyle w:val="tabletext11"/>
              <w:jc w:val="center"/>
              <w:rPr>
                <w:ins w:id="15452" w:author="Author"/>
              </w:rPr>
            </w:pPr>
            <w:ins w:id="15453" w:author="Author">
              <w:r w:rsidRPr="00D016EC">
                <w:t xml:space="preserve">2.76 </w:t>
              </w:r>
            </w:ins>
          </w:p>
        </w:tc>
        <w:tc>
          <w:tcPr>
            <w:tcW w:w="900" w:type="dxa"/>
            <w:noWrap/>
            <w:vAlign w:val="bottom"/>
            <w:hideMark/>
          </w:tcPr>
          <w:p w14:paraId="02041CE3" w14:textId="77777777" w:rsidR="00C50A95" w:rsidRPr="00D016EC" w:rsidRDefault="00C50A95" w:rsidP="00416506">
            <w:pPr>
              <w:pStyle w:val="tabletext11"/>
              <w:jc w:val="center"/>
              <w:rPr>
                <w:ins w:id="15454" w:author="Author"/>
              </w:rPr>
            </w:pPr>
            <w:ins w:id="15455" w:author="Author">
              <w:r w:rsidRPr="00D016EC">
                <w:t xml:space="preserve">2.76 </w:t>
              </w:r>
            </w:ins>
          </w:p>
        </w:tc>
        <w:tc>
          <w:tcPr>
            <w:tcW w:w="400" w:type="dxa"/>
            <w:noWrap/>
            <w:vAlign w:val="bottom"/>
            <w:hideMark/>
          </w:tcPr>
          <w:p w14:paraId="72D4DBB2" w14:textId="77777777" w:rsidR="00C50A95" w:rsidRPr="00D016EC" w:rsidRDefault="00C50A95" w:rsidP="00416506">
            <w:pPr>
              <w:pStyle w:val="tabletext11"/>
              <w:jc w:val="center"/>
              <w:rPr>
                <w:ins w:id="15456" w:author="Author"/>
              </w:rPr>
            </w:pPr>
            <w:ins w:id="15457" w:author="Author">
              <w:r w:rsidRPr="00D016EC">
                <w:t xml:space="preserve">2.65 </w:t>
              </w:r>
            </w:ins>
          </w:p>
        </w:tc>
        <w:tc>
          <w:tcPr>
            <w:tcW w:w="400" w:type="dxa"/>
            <w:noWrap/>
            <w:vAlign w:val="bottom"/>
            <w:hideMark/>
          </w:tcPr>
          <w:p w14:paraId="6AFD3473" w14:textId="77777777" w:rsidR="00C50A95" w:rsidRPr="00D016EC" w:rsidRDefault="00C50A95" w:rsidP="00416506">
            <w:pPr>
              <w:pStyle w:val="tabletext11"/>
              <w:jc w:val="center"/>
              <w:rPr>
                <w:ins w:id="15458" w:author="Author"/>
              </w:rPr>
            </w:pPr>
            <w:ins w:id="15459" w:author="Author">
              <w:r w:rsidRPr="00D016EC">
                <w:t xml:space="preserve">2.58 </w:t>
              </w:r>
            </w:ins>
          </w:p>
        </w:tc>
        <w:tc>
          <w:tcPr>
            <w:tcW w:w="400" w:type="dxa"/>
            <w:noWrap/>
            <w:vAlign w:val="bottom"/>
            <w:hideMark/>
          </w:tcPr>
          <w:p w14:paraId="0ED20934" w14:textId="77777777" w:rsidR="00C50A95" w:rsidRPr="00D016EC" w:rsidRDefault="00C50A95" w:rsidP="00416506">
            <w:pPr>
              <w:pStyle w:val="tabletext11"/>
              <w:jc w:val="center"/>
              <w:rPr>
                <w:ins w:id="15460" w:author="Author"/>
              </w:rPr>
            </w:pPr>
            <w:ins w:id="15461" w:author="Author">
              <w:r w:rsidRPr="00D016EC">
                <w:t xml:space="preserve">2.48 </w:t>
              </w:r>
            </w:ins>
          </w:p>
        </w:tc>
        <w:tc>
          <w:tcPr>
            <w:tcW w:w="400" w:type="dxa"/>
            <w:noWrap/>
            <w:vAlign w:val="bottom"/>
            <w:hideMark/>
          </w:tcPr>
          <w:p w14:paraId="2AB7D93F" w14:textId="77777777" w:rsidR="00C50A95" w:rsidRPr="00D016EC" w:rsidRDefault="00C50A95" w:rsidP="00416506">
            <w:pPr>
              <w:pStyle w:val="tabletext11"/>
              <w:jc w:val="center"/>
              <w:rPr>
                <w:ins w:id="15462" w:author="Author"/>
              </w:rPr>
            </w:pPr>
            <w:ins w:id="15463" w:author="Author">
              <w:r w:rsidRPr="00D016EC">
                <w:t xml:space="preserve">2.38 </w:t>
              </w:r>
            </w:ins>
          </w:p>
        </w:tc>
        <w:tc>
          <w:tcPr>
            <w:tcW w:w="400" w:type="dxa"/>
            <w:noWrap/>
            <w:vAlign w:val="bottom"/>
            <w:hideMark/>
          </w:tcPr>
          <w:p w14:paraId="6A16190E" w14:textId="77777777" w:rsidR="00C50A95" w:rsidRPr="00D016EC" w:rsidRDefault="00C50A95" w:rsidP="00416506">
            <w:pPr>
              <w:pStyle w:val="tabletext11"/>
              <w:jc w:val="center"/>
              <w:rPr>
                <w:ins w:id="15464" w:author="Author"/>
              </w:rPr>
            </w:pPr>
            <w:ins w:id="15465" w:author="Author">
              <w:r w:rsidRPr="00D016EC">
                <w:t xml:space="preserve">2.37 </w:t>
              </w:r>
            </w:ins>
          </w:p>
        </w:tc>
        <w:tc>
          <w:tcPr>
            <w:tcW w:w="400" w:type="dxa"/>
            <w:noWrap/>
            <w:vAlign w:val="bottom"/>
            <w:hideMark/>
          </w:tcPr>
          <w:p w14:paraId="6CCC1FC0" w14:textId="77777777" w:rsidR="00C50A95" w:rsidRPr="00D016EC" w:rsidRDefault="00C50A95" w:rsidP="00416506">
            <w:pPr>
              <w:pStyle w:val="tabletext11"/>
              <w:jc w:val="center"/>
              <w:rPr>
                <w:ins w:id="15466" w:author="Author"/>
              </w:rPr>
            </w:pPr>
            <w:ins w:id="15467" w:author="Author">
              <w:r w:rsidRPr="00D016EC">
                <w:t xml:space="preserve">2.33 </w:t>
              </w:r>
            </w:ins>
          </w:p>
        </w:tc>
        <w:tc>
          <w:tcPr>
            <w:tcW w:w="400" w:type="dxa"/>
            <w:noWrap/>
            <w:vAlign w:val="bottom"/>
            <w:hideMark/>
          </w:tcPr>
          <w:p w14:paraId="6DEAF7A4" w14:textId="77777777" w:rsidR="00C50A95" w:rsidRPr="00D016EC" w:rsidRDefault="00C50A95" w:rsidP="00416506">
            <w:pPr>
              <w:pStyle w:val="tabletext11"/>
              <w:jc w:val="center"/>
              <w:rPr>
                <w:ins w:id="15468" w:author="Author"/>
              </w:rPr>
            </w:pPr>
            <w:ins w:id="15469" w:author="Author">
              <w:r w:rsidRPr="00D016EC">
                <w:t xml:space="preserve">2.30 </w:t>
              </w:r>
            </w:ins>
          </w:p>
        </w:tc>
        <w:tc>
          <w:tcPr>
            <w:tcW w:w="400" w:type="dxa"/>
            <w:noWrap/>
            <w:vAlign w:val="bottom"/>
            <w:hideMark/>
          </w:tcPr>
          <w:p w14:paraId="6A2B482F" w14:textId="77777777" w:rsidR="00C50A95" w:rsidRPr="00D016EC" w:rsidRDefault="00C50A95" w:rsidP="00416506">
            <w:pPr>
              <w:pStyle w:val="tabletext11"/>
              <w:jc w:val="center"/>
              <w:rPr>
                <w:ins w:id="15470" w:author="Author"/>
              </w:rPr>
            </w:pPr>
            <w:ins w:id="15471" w:author="Author">
              <w:r w:rsidRPr="00D016EC">
                <w:t xml:space="preserve">2.28 </w:t>
              </w:r>
            </w:ins>
          </w:p>
        </w:tc>
        <w:tc>
          <w:tcPr>
            <w:tcW w:w="400" w:type="dxa"/>
            <w:noWrap/>
            <w:vAlign w:val="bottom"/>
            <w:hideMark/>
          </w:tcPr>
          <w:p w14:paraId="197D2BC9" w14:textId="77777777" w:rsidR="00C50A95" w:rsidRPr="00D016EC" w:rsidRDefault="00C50A95" w:rsidP="00416506">
            <w:pPr>
              <w:pStyle w:val="tabletext11"/>
              <w:jc w:val="center"/>
              <w:rPr>
                <w:ins w:id="15472" w:author="Author"/>
              </w:rPr>
            </w:pPr>
            <w:ins w:id="15473" w:author="Author">
              <w:r w:rsidRPr="00D016EC">
                <w:t xml:space="preserve">2.20 </w:t>
              </w:r>
            </w:ins>
          </w:p>
        </w:tc>
        <w:tc>
          <w:tcPr>
            <w:tcW w:w="400" w:type="dxa"/>
            <w:noWrap/>
            <w:vAlign w:val="bottom"/>
            <w:hideMark/>
          </w:tcPr>
          <w:p w14:paraId="72058965" w14:textId="77777777" w:rsidR="00C50A95" w:rsidRPr="00D016EC" w:rsidRDefault="00C50A95" w:rsidP="00416506">
            <w:pPr>
              <w:pStyle w:val="tabletext11"/>
              <w:jc w:val="center"/>
              <w:rPr>
                <w:ins w:id="15474" w:author="Author"/>
              </w:rPr>
            </w:pPr>
            <w:ins w:id="15475" w:author="Author">
              <w:r w:rsidRPr="00D016EC">
                <w:t xml:space="preserve">2.18 </w:t>
              </w:r>
            </w:ins>
          </w:p>
        </w:tc>
        <w:tc>
          <w:tcPr>
            <w:tcW w:w="400" w:type="dxa"/>
            <w:noWrap/>
            <w:vAlign w:val="bottom"/>
            <w:hideMark/>
          </w:tcPr>
          <w:p w14:paraId="5974DD8D" w14:textId="77777777" w:rsidR="00C50A95" w:rsidRPr="00D016EC" w:rsidRDefault="00C50A95" w:rsidP="00416506">
            <w:pPr>
              <w:pStyle w:val="tabletext11"/>
              <w:jc w:val="center"/>
              <w:rPr>
                <w:ins w:id="15476" w:author="Author"/>
              </w:rPr>
            </w:pPr>
            <w:ins w:id="15477" w:author="Author">
              <w:r w:rsidRPr="00D016EC">
                <w:t xml:space="preserve">2.16 </w:t>
              </w:r>
            </w:ins>
          </w:p>
        </w:tc>
        <w:tc>
          <w:tcPr>
            <w:tcW w:w="400" w:type="dxa"/>
            <w:noWrap/>
            <w:vAlign w:val="bottom"/>
            <w:hideMark/>
          </w:tcPr>
          <w:p w14:paraId="73645FC8" w14:textId="77777777" w:rsidR="00C50A95" w:rsidRPr="00D016EC" w:rsidRDefault="00C50A95" w:rsidP="00416506">
            <w:pPr>
              <w:pStyle w:val="tabletext11"/>
              <w:jc w:val="center"/>
              <w:rPr>
                <w:ins w:id="15478" w:author="Author"/>
              </w:rPr>
            </w:pPr>
            <w:ins w:id="15479" w:author="Author">
              <w:r w:rsidRPr="00D016EC">
                <w:t xml:space="preserve">2.14 </w:t>
              </w:r>
            </w:ins>
          </w:p>
        </w:tc>
        <w:tc>
          <w:tcPr>
            <w:tcW w:w="400" w:type="dxa"/>
            <w:noWrap/>
            <w:vAlign w:val="bottom"/>
            <w:hideMark/>
          </w:tcPr>
          <w:p w14:paraId="6CBB7BA2" w14:textId="77777777" w:rsidR="00C50A95" w:rsidRPr="00D016EC" w:rsidRDefault="00C50A95" w:rsidP="00416506">
            <w:pPr>
              <w:pStyle w:val="tabletext11"/>
              <w:jc w:val="center"/>
              <w:rPr>
                <w:ins w:id="15480" w:author="Author"/>
              </w:rPr>
            </w:pPr>
            <w:ins w:id="15481" w:author="Author">
              <w:r w:rsidRPr="00D016EC">
                <w:t xml:space="preserve">2.12 </w:t>
              </w:r>
            </w:ins>
          </w:p>
        </w:tc>
        <w:tc>
          <w:tcPr>
            <w:tcW w:w="400" w:type="dxa"/>
            <w:noWrap/>
            <w:vAlign w:val="bottom"/>
            <w:hideMark/>
          </w:tcPr>
          <w:p w14:paraId="6F82D8FB" w14:textId="77777777" w:rsidR="00C50A95" w:rsidRPr="00D016EC" w:rsidRDefault="00C50A95" w:rsidP="00416506">
            <w:pPr>
              <w:pStyle w:val="tabletext11"/>
              <w:jc w:val="center"/>
              <w:rPr>
                <w:ins w:id="15482" w:author="Author"/>
              </w:rPr>
            </w:pPr>
            <w:ins w:id="15483" w:author="Author">
              <w:r w:rsidRPr="00D016EC">
                <w:t xml:space="preserve">2.10 </w:t>
              </w:r>
            </w:ins>
          </w:p>
        </w:tc>
        <w:tc>
          <w:tcPr>
            <w:tcW w:w="400" w:type="dxa"/>
            <w:noWrap/>
            <w:vAlign w:val="bottom"/>
            <w:hideMark/>
          </w:tcPr>
          <w:p w14:paraId="09CAFB04" w14:textId="77777777" w:rsidR="00C50A95" w:rsidRPr="00D016EC" w:rsidRDefault="00C50A95" w:rsidP="00416506">
            <w:pPr>
              <w:pStyle w:val="tabletext11"/>
              <w:jc w:val="center"/>
              <w:rPr>
                <w:ins w:id="15484" w:author="Author"/>
              </w:rPr>
            </w:pPr>
            <w:ins w:id="15485" w:author="Author">
              <w:r w:rsidRPr="00D016EC">
                <w:t xml:space="preserve">2.08 </w:t>
              </w:r>
            </w:ins>
          </w:p>
        </w:tc>
        <w:tc>
          <w:tcPr>
            <w:tcW w:w="400" w:type="dxa"/>
            <w:noWrap/>
            <w:vAlign w:val="bottom"/>
            <w:hideMark/>
          </w:tcPr>
          <w:p w14:paraId="4B0C763C" w14:textId="77777777" w:rsidR="00C50A95" w:rsidRPr="00D016EC" w:rsidRDefault="00C50A95" w:rsidP="00416506">
            <w:pPr>
              <w:pStyle w:val="tabletext11"/>
              <w:jc w:val="center"/>
              <w:rPr>
                <w:ins w:id="15486" w:author="Author"/>
              </w:rPr>
            </w:pPr>
            <w:ins w:id="15487" w:author="Author">
              <w:r w:rsidRPr="00D016EC">
                <w:t xml:space="preserve">2.06 </w:t>
              </w:r>
            </w:ins>
          </w:p>
        </w:tc>
        <w:tc>
          <w:tcPr>
            <w:tcW w:w="400" w:type="dxa"/>
            <w:noWrap/>
            <w:vAlign w:val="bottom"/>
            <w:hideMark/>
          </w:tcPr>
          <w:p w14:paraId="3820B4F6" w14:textId="77777777" w:rsidR="00C50A95" w:rsidRPr="00D016EC" w:rsidRDefault="00C50A95" w:rsidP="00416506">
            <w:pPr>
              <w:pStyle w:val="tabletext11"/>
              <w:jc w:val="center"/>
              <w:rPr>
                <w:ins w:id="15488" w:author="Author"/>
              </w:rPr>
            </w:pPr>
            <w:ins w:id="15489" w:author="Author">
              <w:r w:rsidRPr="00D016EC">
                <w:t xml:space="preserve">2.03 </w:t>
              </w:r>
            </w:ins>
          </w:p>
        </w:tc>
        <w:tc>
          <w:tcPr>
            <w:tcW w:w="400" w:type="dxa"/>
            <w:noWrap/>
            <w:vAlign w:val="bottom"/>
            <w:hideMark/>
          </w:tcPr>
          <w:p w14:paraId="59CB210D" w14:textId="77777777" w:rsidR="00C50A95" w:rsidRPr="00D016EC" w:rsidRDefault="00C50A95" w:rsidP="00416506">
            <w:pPr>
              <w:pStyle w:val="tabletext11"/>
              <w:jc w:val="center"/>
              <w:rPr>
                <w:ins w:id="15490" w:author="Author"/>
              </w:rPr>
            </w:pPr>
            <w:ins w:id="15491" w:author="Author">
              <w:r w:rsidRPr="00D016EC">
                <w:t xml:space="preserve">2.01 </w:t>
              </w:r>
            </w:ins>
          </w:p>
        </w:tc>
        <w:tc>
          <w:tcPr>
            <w:tcW w:w="400" w:type="dxa"/>
            <w:noWrap/>
            <w:vAlign w:val="bottom"/>
            <w:hideMark/>
          </w:tcPr>
          <w:p w14:paraId="60BFC7D6" w14:textId="77777777" w:rsidR="00C50A95" w:rsidRPr="00D016EC" w:rsidRDefault="00C50A95" w:rsidP="00416506">
            <w:pPr>
              <w:pStyle w:val="tabletext11"/>
              <w:jc w:val="center"/>
              <w:rPr>
                <w:ins w:id="15492" w:author="Author"/>
              </w:rPr>
            </w:pPr>
            <w:ins w:id="15493" w:author="Author">
              <w:r w:rsidRPr="00D016EC">
                <w:t xml:space="preserve">1.99 </w:t>
              </w:r>
            </w:ins>
          </w:p>
        </w:tc>
        <w:tc>
          <w:tcPr>
            <w:tcW w:w="400" w:type="dxa"/>
            <w:noWrap/>
            <w:vAlign w:val="bottom"/>
            <w:hideMark/>
          </w:tcPr>
          <w:p w14:paraId="38624DF6" w14:textId="77777777" w:rsidR="00C50A95" w:rsidRPr="00D016EC" w:rsidRDefault="00C50A95" w:rsidP="00416506">
            <w:pPr>
              <w:pStyle w:val="tabletext11"/>
              <w:jc w:val="center"/>
              <w:rPr>
                <w:ins w:id="15494" w:author="Author"/>
              </w:rPr>
            </w:pPr>
            <w:ins w:id="15495" w:author="Author">
              <w:r w:rsidRPr="00D016EC">
                <w:t xml:space="preserve">1.97 </w:t>
              </w:r>
            </w:ins>
          </w:p>
        </w:tc>
        <w:tc>
          <w:tcPr>
            <w:tcW w:w="440" w:type="dxa"/>
            <w:noWrap/>
            <w:vAlign w:val="bottom"/>
            <w:hideMark/>
          </w:tcPr>
          <w:p w14:paraId="2E559B74" w14:textId="77777777" w:rsidR="00C50A95" w:rsidRPr="00D016EC" w:rsidRDefault="00C50A95" w:rsidP="00416506">
            <w:pPr>
              <w:pStyle w:val="tabletext11"/>
              <w:jc w:val="center"/>
              <w:rPr>
                <w:ins w:id="15496" w:author="Author"/>
              </w:rPr>
            </w:pPr>
            <w:ins w:id="15497" w:author="Author">
              <w:r w:rsidRPr="00D016EC">
                <w:t xml:space="preserve">1.95 </w:t>
              </w:r>
            </w:ins>
          </w:p>
        </w:tc>
        <w:tc>
          <w:tcPr>
            <w:tcW w:w="400" w:type="dxa"/>
            <w:noWrap/>
            <w:vAlign w:val="bottom"/>
            <w:hideMark/>
          </w:tcPr>
          <w:p w14:paraId="253976C0" w14:textId="77777777" w:rsidR="00C50A95" w:rsidRPr="00D016EC" w:rsidRDefault="00C50A95" w:rsidP="00416506">
            <w:pPr>
              <w:pStyle w:val="tabletext11"/>
              <w:jc w:val="center"/>
              <w:rPr>
                <w:ins w:id="15498" w:author="Author"/>
              </w:rPr>
            </w:pPr>
            <w:ins w:id="15499" w:author="Author">
              <w:r w:rsidRPr="00D016EC">
                <w:t xml:space="preserve">1.93 </w:t>
              </w:r>
            </w:ins>
          </w:p>
        </w:tc>
        <w:tc>
          <w:tcPr>
            <w:tcW w:w="400" w:type="dxa"/>
            <w:noWrap/>
            <w:vAlign w:val="bottom"/>
            <w:hideMark/>
          </w:tcPr>
          <w:p w14:paraId="288D73C6" w14:textId="77777777" w:rsidR="00C50A95" w:rsidRPr="00D016EC" w:rsidRDefault="00C50A95" w:rsidP="00416506">
            <w:pPr>
              <w:pStyle w:val="tabletext11"/>
              <w:jc w:val="center"/>
              <w:rPr>
                <w:ins w:id="15500" w:author="Author"/>
              </w:rPr>
            </w:pPr>
            <w:ins w:id="15501" w:author="Author">
              <w:r w:rsidRPr="00D016EC">
                <w:t xml:space="preserve">1.92 </w:t>
              </w:r>
            </w:ins>
          </w:p>
        </w:tc>
        <w:tc>
          <w:tcPr>
            <w:tcW w:w="400" w:type="dxa"/>
            <w:noWrap/>
            <w:vAlign w:val="bottom"/>
            <w:hideMark/>
          </w:tcPr>
          <w:p w14:paraId="559F4C78" w14:textId="77777777" w:rsidR="00C50A95" w:rsidRPr="00D016EC" w:rsidRDefault="00C50A95" w:rsidP="00416506">
            <w:pPr>
              <w:pStyle w:val="tabletext11"/>
              <w:jc w:val="center"/>
              <w:rPr>
                <w:ins w:id="15502" w:author="Author"/>
              </w:rPr>
            </w:pPr>
            <w:ins w:id="15503" w:author="Author">
              <w:r w:rsidRPr="00D016EC">
                <w:t xml:space="preserve">1.90 </w:t>
              </w:r>
            </w:ins>
          </w:p>
        </w:tc>
        <w:tc>
          <w:tcPr>
            <w:tcW w:w="400" w:type="dxa"/>
            <w:noWrap/>
            <w:vAlign w:val="bottom"/>
            <w:hideMark/>
          </w:tcPr>
          <w:p w14:paraId="5B4573C1" w14:textId="77777777" w:rsidR="00C50A95" w:rsidRPr="00D016EC" w:rsidRDefault="00C50A95" w:rsidP="00416506">
            <w:pPr>
              <w:pStyle w:val="tabletext11"/>
              <w:jc w:val="center"/>
              <w:rPr>
                <w:ins w:id="15504" w:author="Author"/>
              </w:rPr>
            </w:pPr>
            <w:ins w:id="15505" w:author="Author">
              <w:r w:rsidRPr="00D016EC">
                <w:t xml:space="preserve">1.88 </w:t>
              </w:r>
            </w:ins>
          </w:p>
        </w:tc>
        <w:tc>
          <w:tcPr>
            <w:tcW w:w="460" w:type="dxa"/>
            <w:noWrap/>
            <w:vAlign w:val="bottom"/>
            <w:hideMark/>
          </w:tcPr>
          <w:p w14:paraId="12769CFD" w14:textId="77777777" w:rsidR="00C50A95" w:rsidRPr="00D016EC" w:rsidRDefault="00C50A95" w:rsidP="00416506">
            <w:pPr>
              <w:pStyle w:val="tabletext11"/>
              <w:jc w:val="center"/>
              <w:rPr>
                <w:ins w:id="15506" w:author="Author"/>
              </w:rPr>
            </w:pPr>
            <w:ins w:id="15507" w:author="Author">
              <w:r w:rsidRPr="00D016EC">
                <w:t xml:space="preserve">1.86 </w:t>
              </w:r>
            </w:ins>
          </w:p>
        </w:tc>
      </w:tr>
    </w:tbl>
    <w:p w14:paraId="77E1E10D" w14:textId="77777777" w:rsidR="00C50A95" w:rsidRPr="00D016EC" w:rsidRDefault="00C50A95" w:rsidP="00C50A95">
      <w:pPr>
        <w:pStyle w:val="tablecaption"/>
        <w:rPr>
          <w:ins w:id="15508" w:author="Author"/>
        </w:rPr>
      </w:pPr>
      <w:ins w:id="15509" w:author="Author">
        <w:r w:rsidRPr="00D016EC">
          <w:t>Table 301.C.2.a.(2) Zone-rated Non-trailers Vehicle Value Factors – Collision With Actual Cash Value Rating</w:t>
        </w:r>
      </w:ins>
    </w:p>
    <w:p w14:paraId="2F83A7D6" w14:textId="77777777" w:rsidR="00C50A95" w:rsidRPr="00D016EC" w:rsidRDefault="00C50A95" w:rsidP="00C50A95">
      <w:pPr>
        <w:pStyle w:val="isonormal"/>
        <w:rPr>
          <w:ins w:id="15510" w:author="Author"/>
        </w:rPr>
      </w:pPr>
    </w:p>
    <w:p w14:paraId="68CA76CF" w14:textId="77777777" w:rsidR="00C50A95" w:rsidRPr="00D016EC" w:rsidRDefault="00C50A95" w:rsidP="00C50A95">
      <w:pPr>
        <w:pStyle w:val="outlinehd5"/>
        <w:rPr>
          <w:ins w:id="15511" w:author="Author"/>
        </w:rPr>
      </w:pPr>
      <w:ins w:id="15512" w:author="Author">
        <w:r w:rsidRPr="00D016EC">
          <w:tab/>
          <w:t>(3)</w:t>
        </w:r>
        <w:r w:rsidRPr="00D016EC">
          <w:tab/>
          <w:t>Private Passenger Types Vehicle Value Factors – Collision With Actual Cash Value Rating</w:t>
        </w:r>
      </w:ins>
    </w:p>
    <w:p w14:paraId="3A3CDAA3" w14:textId="77777777" w:rsidR="00C50A95" w:rsidRPr="00D016EC" w:rsidRDefault="00C50A95" w:rsidP="00C50A95">
      <w:pPr>
        <w:pStyle w:val="space4"/>
        <w:rPr>
          <w:ins w:id="15513"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C50A95" w:rsidRPr="00D016EC" w14:paraId="3C5BDFE6" w14:textId="77777777" w:rsidTr="00416506">
        <w:trPr>
          <w:trHeight w:val="190"/>
          <w:ins w:id="15514" w:author="Author"/>
        </w:trPr>
        <w:tc>
          <w:tcPr>
            <w:tcW w:w="1780" w:type="dxa"/>
            <w:gridSpan w:val="2"/>
            <w:vAlign w:val="bottom"/>
            <w:hideMark/>
          </w:tcPr>
          <w:p w14:paraId="4B9C6738" w14:textId="77777777" w:rsidR="00C50A95" w:rsidRPr="00D016EC" w:rsidRDefault="00C50A95" w:rsidP="00416506">
            <w:pPr>
              <w:pStyle w:val="tablehead"/>
              <w:rPr>
                <w:ins w:id="15515" w:author="Author"/>
              </w:rPr>
            </w:pPr>
            <w:ins w:id="15516" w:author="Author">
              <w:r w:rsidRPr="00D016EC">
                <w:t>OCN Price Bracket</w:t>
              </w:r>
            </w:ins>
          </w:p>
        </w:tc>
        <w:tc>
          <w:tcPr>
            <w:tcW w:w="680" w:type="dxa"/>
            <w:vAlign w:val="bottom"/>
            <w:hideMark/>
          </w:tcPr>
          <w:p w14:paraId="4A30BE89" w14:textId="77777777" w:rsidR="00C50A95" w:rsidRPr="00D016EC" w:rsidRDefault="00C50A95" w:rsidP="00416506">
            <w:pPr>
              <w:pStyle w:val="tablehead"/>
              <w:rPr>
                <w:ins w:id="15517" w:author="Author"/>
              </w:rPr>
            </w:pPr>
            <w:ins w:id="15518" w:author="Author">
              <w:r w:rsidRPr="00D016EC">
                <w:t xml:space="preserve">Current Model Year </w:t>
              </w:r>
            </w:ins>
          </w:p>
        </w:tc>
        <w:tc>
          <w:tcPr>
            <w:tcW w:w="900" w:type="dxa"/>
            <w:vAlign w:val="bottom"/>
            <w:hideMark/>
          </w:tcPr>
          <w:p w14:paraId="4B0A7CE3" w14:textId="77777777" w:rsidR="00C50A95" w:rsidRPr="00D016EC" w:rsidRDefault="00C50A95" w:rsidP="00416506">
            <w:pPr>
              <w:pStyle w:val="tablehead"/>
              <w:rPr>
                <w:ins w:id="15519" w:author="Author"/>
              </w:rPr>
            </w:pPr>
            <w:ins w:id="15520" w:author="Author">
              <w:r w:rsidRPr="00D016EC">
                <w:t xml:space="preserve">First Preceding Model Year </w:t>
              </w:r>
            </w:ins>
          </w:p>
        </w:tc>
        <w:tc>
          <w:tcPr>
            <w:tcW w:w="400" w:type="dxa"/>
            <w:vAlign w:val="bottom"/>
            <w:hideMark/>
          </w:tcPr>
          <w:p w14:paraId="6C65F89D" w14:textId="77777777" w:rsidR="00C50A95" w:rsidRPr="00D016EC" w:rsidRDefault="00C50A95" w:rsidP="00416506">
            <w:pPr>
              <w:pStyle w:val="tablehead"/>
              <w:rPr>
                <w:ins w:id="15521" w:author="Author"/>
              </w:rPr>
            </w:pPr>
            <w:ins w:id="15522" w:author="Author">
              <w:r w:rsidRPr="00D016EC">
                <w:t>2nd</w:t>
              </w:r>
            </w:ins>
          </w:p>
        </w:tc>
        <w:tc>
          <w:tcPr>
            <w:tcW w:w="400" w:type="dxa"/>
            <w:vAlign w:val="bottom"/>
            <w:hideMark/>
          </w:tcPr>
          <w:p w14:paraId="1EFF8B4F" w14:textId="77777777" w:rsidR="00C50A95" w:rsidRPr="00D016EC" w:rsidRDefault="00C50A95" w:rsidP="00416506">
            <w:pPr>
              <w:pStyle w:val="tablehead"/>
              <w:rPr>
                <w:ins w:id="15523" w:author="Author"/>
              </w:rPr>
            </w:pPr>
            <w:ins w:id="15524" w:author="Author">
              <w:r w:rsidRPr="00D016EC">
                <w:t>3rd</w:t>
              </w:r>
            </w:ins>
          </w:p>
        </w:tc>
        <w:tc>
          <w:tcPr>
            <w:tcW w:w="400" w:type="dxa"/>
            <w:vAlign w:val="bottom"/>
            <w:hideMark/>
          </w:tcPr>
          <w:p w14:paraId="4C901B4F" w14:textId="77777777" w:rsidR="00C50A95" w:rsidRPr="00D016EC" w:rsidRDefault="00C50A95" w:rsidP="00416506">
            <w:pPr>
              <w:pStyle w:val="tablehead"/>
              <w:rPr>
                <w:ins w:id="15525" w:author="Author"/>
              </w:rPr>
            </w:pPr>
            <w:ins w:id="15526" w:author="Author">
              <w:r w:rsidRPr="00D016EC">
                <w:t>4th</w:t>
              </w:r>
            </w:ins>
          </w:p>
        </w:tc>
        <w:tc>
          <w:tcPr>
            <w:tcW w:w="400" w:type="dxa"/>
            <w:vAlign w:val="bottom"/>
            <w:hideMark/>
          </w:tcPr>
          <w:p w14:paraId="4F7475B9" w14:textId="77777777" w:rsidR="00C50A95" w:rsidRPr="00D016EC" w:rsidRDefault="00C50A95" w:rsidP="00416506">
            <w:pPr>
              <w:pStyle w:val="tablehead"/>
              <w:rPr>
                <w:ins w:id="15527" w:author="Author"/>
              </w:rPr>
            </w:pPr>
            <w:ins w:id="15528" w:author="Author">
              <w:r w:rsidRPr="00D016EC">
                <w:t>5th</w:t>
              </w:r>
            </w:ins>
          </w:p>
        </w:tc>
        <w:tc>
          <w:tcPr>
            <w:tcW w:w="400" w:type="dxa"/>
            <w:vAlign w:val="bottom"/>
            <w:hideMark/>
          </w:tcPr>
          <w:p w14:paraId="41D513BF" w14:textId="77777777" w:rsidR="00C50A95" w:rsidRPr="00D016EC" w:rsidRDefault="00C50A95" w:rsidP="00416506">
            <w:pPr>
              <w:pStyle w:val="tablehead"/>
              <w:rPr>
                <w:ins w:id="15529" w:author="Author"/>
              </w:rPr>
            </w:pPr>
            <w:ins w:id="15530" w:author="Author">
              <w:r w:rsidRPr="00D016EC">
                <w:t>6th</w:t>
              </w:r>
            </w:ins>
          </w:p>
        </w:tc>
        <w:tc>
          <w:tcPr>
            <w:tcW w:w="400" w:type="dxa"/>
            <w:vAlign w:val="bottom"/>
            <w:hideMark/>
          </w:tcPr>
          <w:p w14:paraId="2663628D" w14:textId="77777777" w:rsidR="00C50A95" w:rsidRPr="00D016EC" w:rsidRDefault="00C50A95" w:rsidP="00416506">
            <w:pPr>
              <w:pStyle w:val="tablehead"/>
              <w:rPr>
                <w:ins w:id="15531" w:author="Author"/>
              </w:rPr>
            </w:pPr>
            <w:ins w:id="15532" w:author="Author">
              <w:r w:rsidRPr="00D016EC">
                <w:t>7th</w:t>
              </w:r>
            </w:ins>
          </w:p>
        </w:tc>
        <w:tc>
          <w:tcPr>
            <w:tcW w:w="400" w:type="dxa"/>
            <w:vAlign w:val="bottom"/>
            <w:hideMark/>
          </w:tcPr>
          <w:p w14:paraId="4DC87EBC" w14:textId="77777777" w:rsidR="00C50A95" w:rsidRPr="00D016EC" w:rsidRDefault="00C50A95" w:rsidP="00416506">
            <w:pPr>
              <w:pStyle w:val="tablehead"/>
              <w:rPr>
                <w:ins w:id="15533" w:author="Author"/>
              </w:rPr>
            </w:pPr>
            <w:ins w:id="15534" w:author="Author">
              <w:r w:rsidRPr="00D016EC">
                <w:t>8th</w:t>
              </w:r>
            </w:ins>
          </w:p>
        </w:tc>
        <w:tc>
          <w:tcPr>
            <w:tcW w:w="400" w:type="dxa"/>
            <w:vAlign w:val="bottom"/>
            <w:hideMark/>
          </w:tcPr>
          <w:p w14:paraId="1FB2BF07" w14:textId="77777777" w:rsidR="00C50A95" w:rsidRPr="00D016EC" w:rsidRDefault="00C50A95" w:rsidP="00416506">
            <w:pPr>
              <w:pStyle w:val="tablehead"/>
              <w:rPr>
                <w:ins w:id="15535" w:author="Author"/>
              </w:rPr>
            </w:pPr>
            <w:ins w:id="15536" w:author="Author">
              <w:r w:rsidRPr="00D016EC">
                <w:t>9th</w:t>
              </w:r>
            </w:ins>
          </w:p>
        </w:tc>
        <w:tc>
          <w:tcPr>
            <w:tcW w:w="400" w:type="dxa"/>
            <w:vAlign w:val="bottom"/>
            <w:hideMark/>
          </w:tcPr>
          <w:p w14:paraId="27572305" w14:textId="77777777" w:rsidR="00C50A95" w:rsidRPr="00D016EC" w:rsidRDefault="00C50A95" w:rsidP="00416506">
            <w:pPr>
              <w:pStyle w:val="tablehead"/>
              <w:rPr>
                <w:ins w:id="15537" w:author="Author"/>
              </w:rPr>
            </w:pPr>
            <w:ins w:id="15538" w:author="Author">
              <w:r w:rsidRPr="00D016EC">
                <w:t>10th</w:t>
              </w:r>
            </w:ins>
          </w:p>
        </w:tc>
        <w:tc>
          <w:tcPr>
            <w:tcW w:w="400" w:type="dxa"/>
            <w:vAlign w:val="bottom"/>
            <w:hideMark/>
          </w:tcPr>
          <w:p w14:paraId="54E7487D" w14:textId="77777777" w:rsidR="00C50A95" w:rsidRPr="00D016EC" w:rsidRDefault="00C50A95" w:rsidP="00416506">
            <w:pPr>
              <w:pStyle w:val="tablehead"/>
              <w:rPr>
                <w:ins w:id="15539" w:author="Author"/>
              </w:rPr>
            </w:pPr>
            <w:ins w:id="15540" w:author="Author">
              <w:r w:rsidRPr="00D016EC">
                <w:t>11th</w:t>
              </w:r>
            </w:ins>
          </w:p>
        </w:tc>
        <w:tc>
          <w:tcPr>
            <w:tcW w:w="400" w:type="dxa"/>
            <w:vAlign w:val="bottom"/>
            <w:hideMark/>
          </w:tcPr>
          <w:p w14:paraId="47D4BCCD" w14:textId="77777777" w:rsidR="00C50A95" w:rsidRPr="00D016EC" w:rsidRDefault="00C50A95" w:rsidP="00416506">
            <w:pPr>
              <w:pStyle w:val="tablehead"/>
              <w:rPr>
                <w:ins w:id="15541" w:author="Author"/>
              </w:rPr>
            </w:pPr>
            <w:ins w:id="15542" w:author="Author">
              <w:r w:rsidRPr="00D016EC">
                <w:t>12th</w:t>
              </w:r>
            </w:ins>
          </w:p>
        </w:tc>
        <w:tc>
          <w:tcPr>
            <w:tcW w:w="400" w:type="dxa"/>
            <w:vAlign w:val="bottom"/>
            <w:hideMark/>
          </w:tcPr>
          <w:p w14:paraId="475BD2B3" w14:textId="77777777" w:rsidR="00C50A95" w:rsidRPr="00D016EC" w:rsidRDefault="00C50A95" w:rsidP="00416506">
            <w:pPr>
              <w:pStyle w:val="tablehead"/>
              <w:rPr>
                <w:ins w:id="15543" w:author="Author"/>
              </w:rPr>
            </w:pPr>
            <w:ins w:id="15544" w:author="Author">
              <w:r w:rsidRPr="00D016EC">
                <w:t>13th</w:t>
              </w:r>
            </w:ins>
          </w:p>
        </w:tc>
        <w:tc>
          <w:tcPr>
            <w:tcW w:w="400" w:type="dxa"/>
            <w:vAlign w:val="bottom"/>
            <w:hideMark/>
          </w:tcPr>
          <w:p w14:paraId="28AEE8C8" w14:textId="77777777" w:rsidR="00C50A95" w:rsidRPr="00D016EC" w:rsidRDefault="00C50A95" w:rsidP="00416506">
            <w:pPr>
              <w:pStyle w:val="tablehead"/>
              <w:rPr>
                <w:ins w:id="15545" w:author="Author"/>
              </w:rPr>
            </w:pPr>
            <w:ins w:id="15546" w:author="Author">
              <w:r w:rsidRPr="00D016EC">
                <w:t>14th</w:t>
              </w:r>
            </w:ins>
          </w:p>
        </w:tc>
        <w:tc>
          <w:tcPr>
            <w:tcW w:w="400" w:type="dxa"/>
            <w:vAlign w:val="bottom"/>
            <w:hideMark/>
          </w:tcPr>
          <w:p w14:paraId="59250CA2" w14:textId="77777777" w:rsidR="00C50A95" w:rsidRPr="00D016EC" w:rsidRDefault="00C50A95" w:rsidP="00416506">
            <w:pPr>
              <w:pStyle w:val="tablehead"/>
              <w:rPr>
                <w:ins w:id="15547" w:author="Author"/>
              </w:rPr>
            </w:pPr>
            <w:ins w:id="15548" w:author="Author">
              <w:r w:rsidRPr="00D016EC">
                <w:t>15th</w:t>
              </w:r>
            </w:ins>
          </w:p>
        </w:tc>
        <w:tc>
          <w:tcPr>
            <w:tcW w:w="400" w:type="dxa"/>
            <w:vAlign w:val="bottom"/>
            <w:hideMark/>
          </w:tcPr>
          <w:p w14:paraId="7D6283BB" w14:textId="77777777" w:rsidR="00C50A95" w:rsidRPr="00D016EC" w:rsidRDefault="00C50A95" w:rsidP="00416506">
            <w:pPr>
              <w:pStyle w:val="tablehead"/>
              <w:rPr>
                <w:ins w:id="15549" w:author="Author"/>
              </w:rPr>
            </w:pPr>
            <w:ins w:id="15550" w:author="Author">
              <w:r w:rsidRPr="00D016EC">
                <w:t>16th</w:t>
              </w:r>
            </w:ins>
          </w:p>
        </w:tc>
        <w:tc>
          <w:tcPr>
            <w:tcW w:w="400" w:type="dxa"/>
            <w:vAlign w:val="bottom"/>
            <w:hideMark/>
          </w:tcPr>
          <w:p w14:paraId="476497D1" w14:textId="77777777" w:rsidR="00C50A95" w:rsidRPr="00D016EC" w:rsidRDefault="00C50A95" w:rsidP="00416506">
            <w:pPr>
              <w:pStyle w:val="tablehead"/>
              <w:rPr>
                <w:ins w:id="15551" w:author="Author"/>
              </w:rPr>
            </w:pPr>
            <w:ins w:id="15552" w:author="Author">
              <w:r w:rsidRPr="00D016EC">
                <w:t>17th</w:t>
              </w:r>
            </w:ins>
          </w:p>
        </w:tc>
        <w:tc>
          <w:tcPr>
            <w:tcW w:w="400" w:type="dxa"/>
            <w:vAlign w:val="bottom"/>
            <w:hideMark/>
          </w:tcPr>
          <w:p w14:paraId="79210291" w14:textId="77777777" w:rsidR="00C50A95" w:rsidRPr="00D016EC" w:rsidRDefault="00C50A95" w:rsidP="00416506">
            <w:pPr>
              <w:pStyle w:val="tablehead"/>
              <w:rPr>
                <w:ins w:id="15553" w:author="Author"/>
              </w:rPr>
            </w:pPr>
            <w:ins w:id="15554" w:author="Author">
              <w:r w:rsidRPr="00D016EC">
                <w:t>18th</w:t>
              </w:r>
            </w:ins>
          </w:p>
        </w:tc>
        <w:tc>
          <w:tcPr>
            <w:tcW w:w="400" w:type="dxa"/>
            <w:vAlign w:val="bottom"/>
            <w:hideMark/>
          </w:tcPr>
          <w:p w14:paraId="026C661F" w14:textId="77777777" w:rsidR="00C50A95" w:rsidRPr="00D016EC" w:rsidRDefault="00C50A95" w:rsidP="00416506">
            <w:pPr>
              <w:pStyle w:val="tablehead"/>
              <w:rPr>
                <w:ins w:id="15555" w:author="Author"/>
              </w:rPr>
            </w:pPr>
            <w:ins w:id="15556" w:author="Author">
              <w:r w:rsidRPr="00D016EC">
                <w:t>19th</w:t>
              </w:r>
            </w:ins>
          </w:p>
        </w:tc>
        <w:tc>
          <w:tcPr>
            <w:tcW w:w="400" w:type="dxa"/>
            <w:vAlign w:val="bottom"/>
            <w:hideMark/>
          </w:tcPr>
          <w:p w14:paraId="1396670A" w14:textId="77777777" w:rsidR="00C50A95" w:rsidRPr="00D016EC" w:rsidRDefault="00C50A95" w:rsidP="00416506">
            <w:pPr>
              <w:pStyle w:val="tablehead"/>
              <w:rPr>
                <w:ins w:id="15557" w:author="Author"/>
              </w:rPr>
            </w:pPr>
            <w:ins w:id="15558" w:author="Author">
              <w:r w:rsidRPr="00D016EC">
                <w:t>20th</w:t>
              </w:r>
            </w:ins>
          </w:p>
        </w:tc>
        <w:tc>
          <w:tcPr>
            <w:tcW w:w="400" w:type="dxa"/>
            <w:vAlign w:val="bottom"/>
            <w:hideMark/>
          </w:tcPr>
          <w:p w14:paraId="0BFBB1D2" w14:textId="77777777" w:rsidR="00C50A95" w:rsidRPr="00D016EC" w:rsidRDefault="00C50A95" w:rsidP="00416506">
            <w:pPr>
              <w:pStyle w:val="tablehead"/>
              <w:rPr>
                <w:ins w:id="15559" w:author="Author"/>
              </w:rPr>
            </w:pPr>
            <w:ins w:id="15560" w:author="Author">
              <w:r w:rsidRPr="00D016EC">
                <w:t>21st</w:t>
              </w:r>
            </w:ins>
          </w:p>
        </w:tc>
        <w:tc>
          <w:tcPr>
            <w:tcW w:w="440" w:type="dxa"/>
            <w:vAlign w:val="bottom"/>
            <w:hideMark/>
          </w:tcPr>
          <w:p w14:paraId="51E17ED5" w14:textId="77777777" w:rsidR="00C50A95" w:rsidRPr="00D016EC" w:rsidRDefault="00C50A95" w:rsidP="00416506">
            <w:pPr>
              <w:pStyle w:val="tablehead"/>
              <w:rPr>
                <w:ins w:id="15561" w:author="Author"/>
              </w:rPr>
            </w:pPr>
            <w:ins w:id="15562" w:author="Author">
              <w:r w:rsidRPr="00D016EC">
                <w:t>22nd</w:t>
              </w:r>
            </w:ins>
          </w:p>
        </w:tc>
        <w:tc>
          <w:tcPr>
            <w:tcW w:w="400" w:type="dxa"/>
            <w:vAlign w:val="bottom"/>
            <w:hideMark/>
          </w:tcPr>
          <w:p w14:paraId="52CB9E66" w14:textId="77777777" w:rsidR="00C50A95" w:rsidRPr="00D016EC" w:rsidRDefault="00C50A95" w:rsidP="00416506">
            <w:pPr>
              <w:pStyle w:val="tablehead"/>
              <w:rPr>
                <w:ins w:id="15563" w:author="Author"/>
              </w:rPr>
            </w:pPr>
            <w:ins w:id="15564" w:author="Author">
              <w:r w:rsidRPr="00D016EC">
                <w:t>23rd</w:t>
              </w:r>
            </w:ins>
          </w:p>
        </w:tc>
        <w:tc>
          <w:tcPr>
            <w:tcW w:w="400" w:type="dxa"/>
            <w:vAlign w:val="bottom"/>
            <w:hideMark/>
          </w:tcPr>
          <w:p w14:paraId="688893E8" w14:textId="77777777" w:rsidR="00C50A95" w:rsidRPr="00D016EC" w:rsidRDefault="00C50A95" w:rsidP="00416506">
            <w:pPr>
              <w:pStyle w:val="tablehead"/>
              <w:rPr>
                <w:ins w:id="15565" w:author="Author"/>
              </w:rPr>
            </w:pPr>
            <w:ins w:id="15566" w:author="Author">
              <w:r w:rsidRPr="00D016EC">
                <w:t>24th</w:t>
              </w:r>
            </w:ins>
          </w:p>
        </w:tc>
        <w:tc>
          <w:tcPr>
            <w:tcW w:w="400" w:type="dxa"/>
            <w:vAlign w:val="bottom"/>
            <w:hideMark/>
          </w:tcPr>
          <w:p w14:paraId="5A9F17DA" w14:textId="77777777" w:rsidR="00C50A95" w:rsidRPr="00D016EC" w:rsidRDefault="00C50A95" w:rsidP="00416506">
            <w:pPr>
              <w:pStyle w:val="tablehead"/>
              <w:rPr>
                <w:ins w:id="15567" w:author="Author"/>
              </w:rPr>
            </w:pPr>
            <w:ins w:id="15568" w:author="Author">
              <w:r w:rsidRPr="00D016EC">
                <w:t>25th</w:t>
              </w:r>
            </w:ins>
          </w:p>
        </w:tc>
        <w:tc>
          <w:tcPr>
            <w:tcW w:w="400" w:type="dxa"/>
            <w:vAlign w:val="bottom"/>
            <w:hideMark/>
          </w:tcPr>
          <w:p w14:paraId="2462E79B" w14:textId="77777777" w:rsidR="00C50A95" w:rsidRPr="00D016EC" w:rsidRDefault="00C50A95" w:rsidP="00416506">
            <w:pPr>
              <w:pStyle w:val="tablehead"/>
              <w:rPr>
                <w:ins w:id="15569" w:author="Author"/>
              </w:rPr>
            </w:pPr>
            <w:ins w:id="15570" w:author="Author">
              <w:r w:rsidRPr="00D016EC">
                <w:t>26th</w:t>
              </w:r>
            </w:ins>
          </w:p>
        </w:tc>
        <w:tc>
          <w:tcPr>
            <w:tcW w:w="460" w:type="dxa"/>
            <w:vAlign w:val="bottom"/>
            <w:hideMark/>
          </w:tcPr>
          <w:p w14:paraId="015BDDE2" w14:textId="77777777" w:rsidR="00C50A95" w:rsidRPr="00D016EC" w:rsidRDefault="00C50A95" w:rsidP="00416506">
            <w:pPr>
              <w:pStyle w:val="tablehead"/>
              <w:rPr>
                <w:ins w:id="15571" w:author="Author"/>
              </w:rPr>
            </w:pPr>
            <w:ins w:id="15572" w:author="Author">
              <w:r w:rsidRPr="00D016EC">
                <w:t>27th and older</w:t>
              </w:r>
            </w:ins>
          </w:p>
        </w:tc>
      </w:tr>
      <w:tr w:rsidR="00C50A95" w:rsidRPr="00D016EC" w14:paraId="769014EE" w14:textId="77777777" w:rsidTr="00416506">
        <w:trPr>
          <w:trHeight w:val="190"/>
          <w:ins w:id="15573" w:author="Author"/>
        </w:trPr>
        <w:tc>
          <w:tcPr>
            <w:tcW w:w="200" w:type="dxa"/>
            <w:tcBorders>
              <w:right w:val="nil"/>
            </w:tcBorders>
            <w:vAlign w:val="bottom"/>
            <w:hideMark/>
          </w:tcPr>
          <w:p w14:paraId="2BA94842" w14:textId="77777777" w:rsidR="00C50A95" w:rsidRPr="00D016EC" w:rsidRDefault="00C50A95" w:rsidP="00416506">
            <w:pPr>
              <w:pStyle w:val="tabletext11"/>
              <w:jc w:val="right"/>
              <w:rPr>
                <w:ins w:id="15574" w:author="Author"/>
              </w:rPr>
            </w:pPr>
            <w:ins w:id="15575" w:author="Author">
              <w:r w:rsidRPr="00D016EC">
                <w:t>$</w:t>
              </w:r>
            </w:ins>
          </w:p>
        </w:tc>
        <w:tc>
          <w:tcPr>
            <w:tcW w:w="1580" w:type="dxa"/>
            <w:tcBorders>
              <w:left w:val="nil"/>
            </w:tcBorders>
            <w:vAlign w:val="bottom"/>
            <w:hideMark/>
          </w:tcPr>
          <w:p w14:paraId="1845D8C8" w14:textId="77777777" w:rsidR="00C50A95" w:rsidRPr="00D016EC" w:rsidRDefault="00C50A95" w:rsidP="00416506">
            <w:pPr>
              <w:pStyle w:val="tabletext11"/>
              <w:tabs>
                <w:tab w:val="decimal" w:pos="640"/>
              </w:tabs>
              <w:rPr>
                <w:ins w:id="15576" w:author="Author"/>
              </w:rPr>
            </w:pPr>
            <w:ins w:id="15577" w:author="Author">
              <w:r w:rsidRPr="00D016EC">
                <w:t>0 to 999</w:t>
              </w:r>
            </w:ins>
          </w:p>
        </w:tc>
        <w:tc>
          <w:tcPr>
            <w:tcW w:w="680" w:type="dxa"/>
            <w:noWrap/>
            <w:vAlign w:val="bottom"/>
            <w:hideMark/>
          </w:tcPr>
          <w:p w14:paraId="4A9A2B1A" w14:textId="77777777" w:rsidR="00C50A95" w:rsidRPr="00D016EC" w:rsidRDefault="00C50A95" w:rsidP="00416506">
            <w:pPr>
              <w:pStyle w:val="tabletext11"/>
              <w:tabs>
                <w:tab w:val="decimal" w:pos="200"/>
              </w:tabs>
              <w:jc w:val="center"/>
              <w:rPr>
                <w:ins w:id="15578" w:author="Author"/>
              </w:rPr>
            </w:pPr>
            <w:ins w:id="15579" w:author="Author">
              <w:r w:rsidRPr="00D016EC">
                <w:t>1.03</w:t>
              </w:r>
            </w:ins>
          </w:p>
        </w:tc>
        <w:tc>
          <w:tcPr>
            <w:tcW w:w="900" w:type="dxa"/>
            <w:noWrap/>
            <w:vAlign w:val="bottom"/>
            <w:hideMark/>
          </w:tcPr>
          <w:p w14:paraId="17745200" w14:textId="77777777" w:rsidR="00C50A95" w:rsidRPr="00D016EC" w:rsidRDefault="00C50A95" w:rsidP="00416506">
            <w:pPr>
              <w:pStyle w:val="tabletext11"/>
              <w:tabs>
                <w:tab w:val="decimal" w:pos="200"/>
              </w:tabs>
              <w:jc w:val="center"/>
              <w:rPr>
                <w:ins w:id="15580" w:author="Author"/>
              </w:rPr>
            </w:pPr>
            <w:ins w:id="15581" w:author="Author">
              <w:r w:rsidRPr="00D016EC">
                <w:t>0.95</w:t>
              </w:r>
            </w:ins>
          </w:p>
        </w:tc>
        <w:tc>
          <w:tcPr>
            <w:tcW w:w="400" w:type="dxa"/>
            <w:noWrap/>
            <w:vAlign w:val="bottom"/>
            <w:hideMark/>
          </w:tcPr>
          <w:p w14:paraId="647A7D66" w14:textId="77777777" w:rsidR="00C50A95" w:rsidRPr="00D016EC" w:rsidRDefault="00C50A95" w:rsidP="00416506">
            <w:pPr>
              <w:pStyle w:val="tabletext11"/>
              <w:jc w:val="center"/>
              <w:rPr>
                <w:ins w:id="15582" w:author="Author"/>
              </w:rPr>
            </w:pPr>
            <w:ins w:id="15583" w:author="Author">
              <w:r w:rsidRPr="00D016EC">
                <w:t>0.92</w:t>
              </w:r>
            </w:ins>
          </w:p>
        </w:tc>
        <w:tc>
          <w:tcPr>
            <w:tcW w:w="400" w:type="dxa"/>
            <w:noWrap/>
            <w:vAlign w:val="bottom"/>
            <w:hideMark/>
          </w:tcPr>
          <w:p w14:paraId="4A29A31F" w14:textId="77777777" w:rsidR="00C50A95" w:rsidRPr="00D016EC" w:rsidRDefault="00C50A95" w:rsidP="00416506">
            <w:pPr>
              <w:pStyle w:val="tabletext11"/>
              <w:jc w:val="center"/>
              <w:rPr>
                <w:ins w:id="15584" w:author="Author"/>
              </w:rPr>
            </w:pPr>
            <w:ins w:id="15585" w:author="Author">
              <w:r w:rsidRPr="00D016EC">
                <w:t>0.83</w:t>
              </w:r>
            </w:ins>
          </w:p>
        </w:tc>
        <w:tc>
          <w:tcPr>
            <w:tcW w:w="400" w:type="dxa"/>
            <w:noWrap/>
            <w:vAlign w:val="bottom"/>
            <w:hideMark/>
          </w:tcPr>
          <w:p w14:paraId="3A63B9C6" w14:textId="77777777" w:rsidR="00C50A95" w:rsidRPr="00D016EC" w:rsidRDefault="00C50A95" w:rsidP="00416506">
            <w:pPr>
              <w:pStyle w:val="tabletext11"/>
              <w:jc w:val="center"/>
              <w:rPr>
                <w:ins w:id="15586" w:author="Author"/>
              </w:rPr>
            </w:pPr>
            <w:ins w:id="15587" w:author="Author">
              <w:r w:rsidRPr="00D016EC">
                <w:t>0.78</w:t>
              </w:r>
            </w:ins>
          </w:p>
        </w:tc>
        <w:tc>
          <w:tcPr>
            <w:tcW w:w="400" w:type="dxa"/>
            <w:noWrap/>
            <w:vAlign w:val="bottom"/>
            <w:hideMark/>
          </w:tcPr>
          <w:p w14:paraId="1EDAAEC8" w14:textId="77777777" w:rsidR="00C50A95" w:rsidRPr="00D016EC" w:rsidRDefault="00C50A95" w:rsidP="00416506">
            <w:pPr>
              <w:pStyle w:val="tabletext11"/>
              <w:jc w:val="center"/>
              <w:rPr>
                <w:ins w:id="15588" w:author="Author"/>
              </w:rPr>
            </w:pPr>
            <w:ins w:id="15589" w:author="Author">
              <w:r w:rsidRPr="00D016EC">
                <w:t>0.56</w:t>
              </w:r>
            </w:ins>
          </w:p>
        </w:tc>
        <w:tc>
          <w:tcPr>
            <w:tcW w:w="400" w:type="dxa"/>
            <w:noWrap/>
            <w:vAlign w:val="bottom"/>
            <w:hideMark/>
          </w:tcPr>
          <w:p w14:paraId="466FFDEE" w14:textId="77777777" w:rsidR="00C50A95" w:rsidRPr="00D016EC" w:rsidRDefault="00C50A95" w:rsidP="00416506">
            <w:pPr>
              <w:pStyle w:val="tabletext11"/>
              <w:jc w:val="center"/>
              <w:rPr>
                <w:ins w:id="15590" w:author="Author"/>
              </w:rPr>
            </w:pPr>
            <w:ins w:id="15591" w:author="Author">
              <w:r w:rsidRPr="00D016EC">
                <w:t>0.40</w:t>
              </w:r>
            </w:ins>
          </w:p>
        </w:tc>
        <w:tc>
          <w:tcPr>
            <w:tcW w:w="400" w:type="dxa"/>
            <w:noWrap/>
            <w:vAlign w:val="bottom"/>
            <w:hideMark/>
          </w:tcPr>
          <w:p w14:paraId="516D740B" w14:textId="77777777" w:rsidR="00C50A95" w:rsidRPr="00D016EC" w:rsidRDefault="00C50A95" w:rsidP="00416506">
            <w:pPr>
              <w:pStyle w:val="tabletext11"/>
              <w:jc w:val="center"/>
              <w:rPr>
                <w:ins w:id="15592" w:author="Author"/>
              </w:rPr>
            </w:pPr>
            <w:ins w:id="15593" w:author="Author">
              <w:r w:rsidRPr="00D016EC">
                <w:t>0.31</w:t>
              </w:r>
            </w:ins>
          </w:p>
        </w:tc>
        <w:tc>
          <w:tcPr>
            <w:tcW w:w="400" w:type="dxa"/>
            <w:noWrap/>
            <w:vAlign w:val="bottom"/>
            <w:hideMark/>
          </w:tcPr>
          <w:p w14:paraId="6F09A901" w14:textId="77777777" w:rsidR="00C50A95" w:rsidRPr="00D016EC" w:rsidRDefault="00C50A95" w:rsidP="00416506">
            <w:pPr>
              <w:pStyle w:val="tabletext11"/>
              <w:jc w:val="center"/>
              <w:rPr>
                <w:ins w:id="15594" w:author="Author"/>
              </w:rPr>
            </w:pPr>
            <w:ins w:id="15595" w:author="Author">
              <w:r w:rsidRPr="00D016EC">
                <w:t>0.23</w:t>
              </w:r>
            </w:ins>
          </w:p>
        </w:tc>
        <w:tc>
          <w:tcPr>
            <w:tcW w:w="400" w:type="dxa"/>
            <w:noWrap/>
            <w:vAlign w:val="bottom"/>
            <w:hideMark/>
          </w:tcPr>
          <w:p w14:paraId="60A5717D" w14:textId="77777777" w:rsidR="00C50A95" w:rsidRPr="00D016EC" w:rsidRDefault="00C50A95" w:rsidP="00416506">
            <w:pPr>
              <w:pStyle w:val="tabletext11"/>
              <w:jc w:val="center"/>
              <w:rPr>
                <w:ins w:id="15596" w:author="Author"/>
              </w:rPr>
            </w:pPr>
            <w:ins w:id="15597" w:author="Author">
              <w:r w:rsidRPr="00D016EC">
                <w:t>0.17</w:t>
              </w:r>
            </w:ins>
          </w:p>
        </w:tc>
        <w:tc>
          <w:tcPr>
            <w:tcW w:w="400" w:type="dxa"/>
            <w:noWrap/>
            <w:vAlign w:val="bottom"/>
            <w:hideMark/>
          </w:tcPr>
          <w:p w14:paraId="45FFB86E" w14:textId="77777777" w:rsidR="00C50A95" w:rsidRPr="00D016EC" w:rsidRDefault="00C50A95" w:rsidP="00416506">
            <w:pPr>
              <w:pStyle w:val="tabletext11"/>
              <w:jc w:val="center"/>
              <w:rPr>
                <w:ins w:id="15598" w:author="Author"/>
              </w:rPr>
            </w:pPr>
            <w:ins w:id="15599" w:author="Author">
              <w:r w:rsidRPr="00D016EC">
                <w:t>0.15</w:t>
              </w:r>
            </w:ins>
          </w:p>
        </w:tc>
        <w:tc>
          <w:tcPr>
            <w:tcW w:w="400" w:type="dxa"/>
            <w:noWrap/>
            <w:vAlign w:val="bottom"/>
            <w:hideMark/>
          </w:tcPr>
          <w:p w14:paraId="7E531CA3" w14:textId="77777777" w:rsidR="00C50A95" w:rsidRPr="00D016EC" w:rsidRDefault="00C50A95" w:rsidP="00416506">
            <w:pPr>
              <w:pStyle w:val="tabletext11"/>
              <w:jc w:val="center"/>
              <w:rPr>
                <w:ins w:id="15600" w:author="Author"/>
              </w:rPr>
            </w:pPr>
            <w:ins w:id="15601" w:author="Author">
              <w:r w:rsidRPr="00D016EC">
                <w:t>0.12</w:t>
              </w:r>
            </w:ins>
          </w:p>
        </w:tc>
        <w:tc>
          <w:tcPr>
            <w:tcW w:w="400" w:type="dxa"/>
            <w:noWrap/>
            <w:vAlign w:val="bottom"/>
            <w:hideMark/>
          </w:tcPr>
          <w:p w14:paraId="557EA0C2" w14:textId="77777777" w:rsidR="00C50A95" w:rsidRPr="00D016EC" w:rsidRDefault="00C50A95" w:rsidP="00416506">
            <w:pPr>
              <w:pStyle w:val="tabletext11"/>
              <w:jc w:val="center"/>
              <w:rPr>
                <w:ins w:id="15602" w:author="Author"/>
              </w:rPr>
            </w:pPr>
            <w:ins w:id="15603" w:author="Author">
              <w:r w:rsidRPr="00D016EC">
                <w:t>0.10</w:t>
              </w:r>
            </w:ins>
          </w:p>
        </w:tc>
        <w:tc>
          <w:tcPr>
            <w:tcW w:w="400" w:type="dxa"/>
            <w:noWrap/>
            <w:vAlign w:val="bottom"/>
            <w:hideMark/>
          </w:tcPr>
          <w:p w14:paraId="75EA22F1" w14:textId="77777777" w:rsidR="00C50A95" w:rsidRPr="00D016EC" w:rsidRDefault="00C50A95" w:rsidP="00416506">
            <w:pPr>
              <w:pStyle w:val="tabletext11"/>
              <w:jc w:val="center"/>
              <w:rPr>
                <w:ins w:id="15604" w:author="Author"/>
              </w:rPr>
            </w:pPr>
            <w:ins w:id="15605" w:author="Author">
              <w:r w:rsidRPr="00D016EC">
                <w:t>0.08</w:t>
              </w:r>
            </w:ins>
          </w:p>
        </w:tc>
        <w:tc>
          <w:tcPr>
            <w:tcW w:w="400" w:type="dxa"/>
            <w:noWrap/>
            <w:vAlign w:val="bottom"/>
            <w:hideMark/>
          </w:tcPr>
          <w:p w14:paraId="324B6A0B" w14:textId="77777777" w:rsidR="00C50A95" w:rsidRPr="00D016EC" w:rsidRDefault="00C50A95" w:rsidP="00416506">
            <w:pPr>
              <w:pStyle w:val="tabletext11"/>
              <w:jc w:val="center"/>
              <w:rPr>
                <w:ins w:id="15606" w:author="Author"/>
              </w:rPr>
            </w:pPr>
            <w:ins w:id="15607" w:author="Author">
              <w:r w:rsidRPr="00D016EC">
                <w:t>0.07</w:t>
              </w:r>
            </w:ins>
          </w:p>
        </w:tc>
        <w:tc>
          <w:tcPr>
            <w:tcW w:w="400" w:type="dxa"/>
            <w:noWrap/>
            <w:vAlign w:val="bottom"/>
            <w:hideMark/>
          </w:tcPr>
          <w:p w14:paraId="122FF074" w14:textId="77777777" w:rsidR="00C50A95" w:rsidRPr="00D016EC" w:rsidRDefault="00C50A95" w:rsidP="00416506">
            <w:pPr>
              <w:pStyle w:val="tabletext11"/>
              <w:jc w:val="center"/>
              <w:rPr>
                <w:ins w:id="15608" w:author="Author"/>
              </w:rPr>
            </w:pPr>
            <w:ins w:id="15609" w:author="Author">
              <w:r w:rsidRPr="00D016EC">
                <w:t>0.05</w:t>
              </w:r>
            </w:ins>
          </w:p>
        </w:tc>
        <w:tc>
          <w:tcPr>
            <w:tcW w:w="400" w:type="dxa"/>
            <w:noWrap/>
            <w:vAlign w:val="bottom"/>
            <w:hideMark/>
          </w:tcPr>
          <w:p w14:paraId="54285E6B" w14:textId="77777777" w:rsidR="00C50A95" w:rsidRPr="00D016EC" w:rsidRDefault="00C50A95" w:rsidP="00416506">
            <w:pPr>
              <w:pStyle w:val="tabletext11"/>
              <w:jc w:val="center"/>
              <w:rPr>
                <w:ins w:id="15610" w:author="Author"/>
              </w:rPr>
            </w:pPr>
            <w:ins w:id="15611" w:author="Author">
              <w:r w:rsidRPr="00D016EC">
                <w:t>0.04</w:t>
              </w:r>
            </w:ins>
          </w:p>
        </w:tc>
        <w:tc>
          <w:tcPr>
            <w:tcW w:w="400" w:type="dxa"/>
            <w:noWrap/>
            <w:vAlign w:val="bottom"/>
            <w:hideMark/>
          </w:tcPr>
          <w:p w14:paraId="2BBB0544" w14:textId="77777777" w:rsidR="00C50A95" w:rsidRPr="00D016EC" w:rsidRDefault="00C50A95" w:rsidP="00416506">
            <w:pPr>
              <w:pStyle w:val="tabletext11"/>
              <w:jc w:val="center"/>
              <w:rPr>
                <w:ins w:id="15612" w:author="Author"/>
              </w:rPr>
            </w:pPr>
            <w:ins w:id="15613" w:author="Author">
              <w:r w:rsidRPr="00D016EC">
                <w:t>0.04</w:t>
              </w:r>
            </w:ins>
          </w:p>
        </w:tc>
        <w:tc>
          <w:tcPr>
            <w:tcW w:w="400" w:type="dxa"/>
            <w:noWrap/>
            <w:vAlign w:val="bottom"/>
            <w:hideMark/>
          </w:tcPr>
          <w:p w14:paraId="40C5C5BD" w14:textId="77777777" w:rsidR="00C50A95" w:rsidRPr="00D016EC" w:rsidRDefault="00C50A95" w:rsidP="00416506">
            <w:pPr>
              <w:pStyle w:val="tabletext11"/>
              <w:jc w:val="center"/>
              <w:rPr>
                <w:ins w:id="15614" w:author="Author"/>
              </w:rPr>
            </w:pPr>
            <w:ins w:id="15615" w:author="Author">
              <w:r w:rsidRPr="00D016EC">
                <w:t>0.03</w:t>
              </w:r>
            </w:ins>
          </w:p>
        </w:tc>
        <w:tc>
          <w:tcPr>
            <w:tcW w:w="400" w:type="dxa"/>
            <w:noWrap/>
            <w:vAlign w:val="bottom"/>
            <w:hideMark/>
          </w:tcPr>
          <w:p w14:paraId="7E3FBACC" w14:textId="77777777" w:rsidR="00C50A95" w:rsidRPr="00D016EC" w:rsidRDefault="00C50A95" w:rsidP="00416506">
            <w:pPr>
              <w:pStyle w:val="tabletext11"/>
              <w:jc w:val="center"/>
              <w:rPr>
                <w:ins w:id="15616" w:author="Author"/>
              </w:rPr>
            </w:pPr>
            <w:ins w:id="15617" w:author="Author">
              <w:r w:rsidRPr="00D016EC">
                <w:t>0.02</w:t>
              </w:r>
            </w:ins>
          </w:p>
        </w:tc>
        <w:tc>
          <w:tcPr>
            <w:tcW w:w="400" w:type="dxa"/>
            <w:noWrap/>
            <w:vAlign w:val="bottom"/>
            <w:hideMark/>
          </w:tcPr>
          <w:p w14:paraId="6DEE2DD3" w14:textId="77777777" w:rsidR="00C50A95" w:rsidRPr="00D016EC" w:rsidRDefault="00C50A95" w:rsidP="00416506">
            <w:pPr>
              <w:pStyle w:val="tabletext11"/>
              <w:jc w:val="center"/>
              <w:rPr>
                <w:ins w:id="15618" w:author="Author"/>
              </w:rPr>
            </w:pPr>
            <w:ins w:id="15619" w:author="Author">
              <w:r w:rsidRPr="00D016EC">
                <w:t>0.02</w:t>
              </w:r>
            </w:ins>
          </w:p>
        </w:tc>
        <w:tc>
          <w:tcPr>
            <w:tcW w:w="400" w:type="dxa"/>
            <w:noWrap/>
            <w:vAlign w:val="bottom"/>
            <w:hideMark/>
          </w:tcPr>
          <w:p w14:paraId="6560F275" w14:textId="77777777" w:rsidR="00C50A95" w:rsidRPr="00D016EC" w:rsidRDefault="00C50A95" w:rsidP="00416506">
            <w:pPr>
              <w:pStyle w:val="tabletext11"/>
              <w:jc w:val="center"/>
              <w:rPr>
                <w:ins w:id="15620" w:author="Author"/>
              </w:rPr>
            </w:pPr>
            <w:ins w:id="15621" w:author="Author">
              <w:r w:rsidRPr="00D016EC">
                <w:t>0.02</w:t>
              </w:r>
            </w:ins>
          </w:p>
        </w:tc>
        <w:tc>
          <w:tcPr>
            <w:tcW w:w="440" w:type="dxa"/>
            <w:noWrap/>
            <w:vAlign w:val="bottom"/>
            <w:hideMark/>
          </w:tcPr>
          <w:p w14:paraId="5342679E" w14:textId="77777777" w:rsidR="00C50A95" w:rsidRPr="00D016EC" w:rsidRDefault="00C50A95" w:rsidP="00416506">
            <w:pPr>
              <w:pStyle w:val="tabletext11"/>
              <w:jc w:val="center"/>
              <w:rPr>
                <w:ins w:id="15622" w:author="Author"/>
              </w:rPr>
            </w:pPr>
            <w:ins w:id="15623" w:author="Author">
              <w:r w:rsidRPr="00D016EC">
                <w:t>0.01</w:t>
              </w:r>
            </w:ins>
          </w:p>
        </w:tc>
        <w:tc>
          <w:tcPr>
            <w:tcW w:w="400" w:type="dxa"/>
            <w:noWrap/>
            <w:vAlign w:val="bottom"/>
            <w:hideMark/>
          </w:tcPr>
          <w:p w14:paraId="358DEE91" w14:textId="77777777" w:rsidR="00C50A95" w:rsidRPr="00D016EC" w:rsidRDefault="00C50A95" w:rsidP="00416506">
            <w:pPr>
              <w:pStyle w:val="tabletext11"/>
              <w:jc w:val="center"/>
              <w:rPr>
                <w:ins w:id="15624" w:author="Author"/>
              </w:rPr>
            </w:pPr>
            <w:ins w:id="15625" w:author="Author">
              <w:r w:rsidRPr="00D016EC">
                <w:t>0.01</w:t>
              </w:r>
            </w:ins>
          </w:p>
        </w:tc>
        <w:tc>
          <w:tcPr>
            <w:tcW w:w="400" w:type="dxa"/>
            <w:noWrap/>
            <w:vAlign w:val="bottom"/>
            <w:hideMark/>
          </w:tcPr>
          <w:p w14:paraId="2106062C" w14:textId="77777777" w:rsidR="00C50A95" w:rsidRPr="00D016EC" w:rsidRDefault="00C50A95" w:rsidP="00416506">
            <w:pPr>
              <w:pStyle w:val="tabletext11"/>
              <w:jc w:val="center"/>
              <w:rPr>
                <w:ins w:id="15626" w:author="Author"/>
              </w:rPr>
            </w:pPr>
            <w:ins w:id="15627" w:author="Author">
              <w:r w:rsidRPr="00D016EC">
                <w:t>0.01</w:t>
              </w:r>
            </w:ins>
          </w:p>
        </w:tc>
        <w:tc>
          <w:tcPr>
            <w:tcW w:w="400" w:type="dxa"/>
            <w:noWrap/>
            <w:vAlign w:val="bottom"/>
            <w:hideMark/>
          </w:tcPr>
          <w:p w14:paraId="7F27831F" w14:textId="77777777" w:rsidR="00C50A95" w:rsidRPr="00D016EC" w:rsidRDefault="00C50A95" w:rsidP="00416506">
            <w:pPr>
              <w:pStyle w:val="tabletext11"/>
              <w:jc w:val="center"/>
              <w:rPr>
                <w:ins w:id="15628" w:author="Author"/>
              </w:rPr>
            </w:pPr>
            <w:ins w:id="15629" w:author="Author">
              <w:r w:rsidRPr="00D016EC">
                <w:t>0.01</w:t>
              </w:r>
            </w:ins>
          </w:p>
        </w:tc>
        <w:tc>
          <w:tcPr>
            <w:tcW w:w="400" w:type="dxa"/>
            <w:noWrap/>
            <w:vAlign w:val="bottom"/>
            <w:hideMark/>
          </w:tcPr>
          <w:p w14:paraId="29DE44DC" w14:textId="77777777" w:rsidR="00C50A95" w:rsidRPr="00D016EC" w:rsidRDefault="00C50A95" w:rsidP="00416506">
            <w:pPr>
              <w:pStyle w:val="tabletext11"/>
              <w:jc w:val="center"/>
              <w:rPr>
                <w:ins w:id="15630" w:author="Author"/>
              </w:rPr>
            </w:pPr>
            <w:ins w:id="15631" w:author="Author">
              <w:r w:rsidRPr="00D016EC">
                <w:t>0.01</w:t>
              </w:r>
            </w:ins>
          </w:p>
        </w:tc>
        <w:tc>
          <w:tcPr>
            <w:tcW w:w="460" w:type="dxa"/>
            <w:noWrap/>
            <w:vAlign w:val="bottom"/>
            <w:hideMark/>
          </w:tcPr>
          <w:p w14:paraId="4F04647E" w14:textId="77777777" w:rsidR="00C50A95" w:rsidRPr="00D016EC" w:rsidRDefault="00C50A95" w:rsidP="00416506">
            <w:pPr>
              <w:pStyle w:val="tabletext11"/>
              <w:jc w:val="center"/>
              <w:rPr>
                <w:ins w:id="15632" w:author="Author"/>
              </w:rPr>
            </w:pPr>
            <w:ins w:id="15633" w:author="Author">
              <w:r w:rsidRPr="00D016EC">
                <w:t>0.01</w:t>
              </w:r>
            </w:ins>
          </w:p>
        </w:tc>
      </w:tr>
      <w:tr w:rsidR="00C50A95" w:rsidRPr="00D016EC" w14:paraId="0345B5C5" w14:textId="77777777" w:rsidTr="00416506">
        <w:trPr>
          <w:trHeight w:val="190"/>
          <w:ins w:id="15634" w:author="Author"/>
        </w:trPr>
        <w:tc>
          <w:tcPr>
            <w:tcW w:w="200" w:type="dxa"/>
            <w:tcBorders>
              <w:right w:val="nil"/>
            </w:tcBorders>
            <w:vAlign w:val="bottom"/>
          </w:tcPr>
          <w:p w14:paraId="107FE287" w14:textId="77777777" w:rsidR="00C50A95" w:rsidRPr="00D016EC" w:rsidRDefault="00C50A95" w:rsidP="00416506">
            <w:pPr>
              <w:pStyle w:val="tabletext11"/>
              <w:jc w:val="right"/>
              <w:rPr>
                <w:ins w:id="15635" w:author="Author"/>
              </w:rPr>
            </w:pPr>
          </w:p>
        </w:tc>
        <w:tc>
          <w:tcPr>
            <w:tcW w:w="1580" w:type="dxa"/>
            <w:tcBorders>
              <w:left w:val="nil"/>
            </w:tcBorders>
            <w:vAlign w:val="bottom"/>
            <w:hideMark/>
          </w:tcPr>
          <w:p w14:paraId="15221675" w14:textId="77777777" w:rsidR="00C50A95" w:rsidRPr="00D016EC" w:rsidRDefault="00C50A95" w:rsidP="00416506">
            <w:pPr>
              <w:pStyle w:val="tabletext11"/>
              <w:tabs>
                <w:tab w:val="decimal" w:pos="640"/>
              </w:tabs>
              <w:rPr>
                <w:ins w:id="15636" w:author="Author"/>
              </w:rPr>
            </w:pPr>
            <w:ins w:id="15637" w:author="Author">
              <w:r w:rsidRPr="00D016EC">
                <w:t>1,000 to 1,999</w:t>
              </w:r>
            </w:ins>
          </w:p>
        </w:tc>
        <w:tc>
          <w:tcPr>
            <w:tcW w:w="680" w:type="dxa"/>
            <w:noWrap/>
            <w:vAlign w:val="bottom"/>
            <w:hideMark/>
          </w:tcPr>
          <w:p w14:paraId="57C44FEF" w14:textId="77777777" w:rsidR="00C50A95" w:rsidRPr="00D016EC" w:rsidRDefault="00C50A95" w:rsidP="00416506">
            <w:pPr>
              <w:pStyle w:val="tabletext11"/>
              <w:tabs>
                <w:tab w:val="decimal" w:pos="200"/>
              </w:tabs>
              <w:jc w:val="center"/>
              <w:rPr>
                <w:ins w:id="15638" w:author="Author"/>
              </w:rPr>
            </w:pPr>
            <w:ins w:id="15639" w:author="Author">
              <w:r w:rsidRPr="00D016EC">
                <w:t>1.05</w:t>
              </w:r>
            </w:ins>
          </w:p>
        </w:tc>
        <w:tc>
          <w:tcPr>
            <w:tcW w:w="900" w:type="dxa"/>
            <w:noWrap/>
            <w:vAlign w:val="bottom"/>
            <w:hideMark/>
          </w:tcPr>
          <w:p w14:paraId="213B5DF7" w14:textId="77777777" w:rsidR="00C50A95" w:rsidRPr="00D016EC" w:rsidRDefault="00C50A95" w:rsidP="00416506">
            <w:pPr>
              <w:pStyle w:val="tabletext11"/>
              <w:tabs>
                <w:tab w:val="decimal" w:pos="200"/>
              </w:tabs>
              <w:jc w:val="center"/>
              <w:rPr>
                <w:ins w:id="15640" w:author="Author"/>
              </w:rPr>
            </w:pPr>
            <w:ins w:id="15641" w:author="Author">
              <w:r w:rsidRPr="00D016EC">
                <w:t>0.97</w:t>
              </w:r>
            </w:ins>
          </w:p>
        </w:tc>
        <w:tc>
          <w:tcPr>
            <w:tcW w:w="400" w:type="dxa"/>
            <w:noWrap/>
            <w:vAlign w:val="bottom"/>
            <w:hideMark/>
          </w:tcPr>
          <w:p w14:paraId="7D9093E9" w14:textId="77777777" w:rsidR="00C50A95" w:rsidRPr="00D016EC" w:rsidRDefault="00C50A95" w:rsidP="00416506">
            <w:pPr>
              <w:pStyle w:val="tabletext11"/>
              <w:jc w:val="center"/>
              <w:rPr>
                <w:ins w:id="15642" w:author="Author"/>
              </w:rPr>
            </w:pPr>
            <w:ins w:id="15643" w:author="Author">
              <w:r w:rsidRPr="00D016EC">
                <w:t>0.93</w:t>
              </w:r>
            </w:ins>
          </w:p>
        </w:tc>
        <w:tc>
          <w:tcPr>
            <w:tcW w:w="400" w:type="dxa"/>
            <w:noWrap/>
            <w:vAlign w:val="bottom"/>
            <w:hideMark/>
          </w:tcPr>
          <w:p w14:paraId="2E8740EA" w14:textId="77777777" w:rsidR="00C50A95" w:rsidRPr="00D016EC" w:rsidRDefault="00C50A95" w:rsidP="00416506">
            <w:pPr>
              <w:pStyle w:val="tabletext11"/>
              <w:jc w:val="center"/>
              <w:rPr>
                <w:ins w:id="15644" w:author="Author"/>
              </w:rPr>
            </w:pPr>
            <w:ins w:id="15645" w:author="Author">
              <w:r w:rsidRPr="00D016EC">
                <w:t>0.85</w:t>
              </w:r>
            </w:ins>
          </w:p>
        </w:tc>
        <w:tc>
          <w:tcPr>
            <w:tcW w:w="400" w:type="dxa"/>
            <w:noWrap/>
            <w:vAlign w:val="bottom"/>
            <w:hideMark/>
          </w:tcPr>
          <w:p w14:paraId="15D220CF" w14:textId="77777777" w:rsidR="00C50A95" w:rsidRPr="00D016EC" w:rsidRDefault="00C50A95" w:rsidP="00416506">
            <w:pPr>
              <w:pStyle w:val="tabletext11"/>
              <w:jc w:val="center"/>
              <w:rPr>
                <w:ins w:id="15646" w:author="Author"/>
              </w:rPr>
            </w:pPr>
            <w:ins w:id="15647" w:author="Author">
              <w:r w:rsidRPr="00D016EC">
                <w:t>0.79</w:t>
              </w:r>
            </w:ins>
          </w:p>
        </w:tc>
        <w:tc>
          <w:tcPr>
            <w:tcW w:w="400" w:type="dxa"/>
            <w:noWrap/>
            <w:vAlign w:val="bottom"/>
            <w:hideMark/>
          </w:tcPr>
          <w:p w14:paraId="394169D6" w14:textId="77777777" w:rsidR="00C50A95" w:rsidRPr="00D016EC" w:rsidRDefault="00C50A95" w:rsidP="00416506">
            <w:pPr>
              <w:pStyle w:val="tabletext11"/>
              <w:jc w:val="center"/>
              <w:rPr>
                <w:ins w:id="15648" w:author="Author"/>
              </w:rPr>
            </w:pPr>
            <w:ins w:id="15649" w:author="Author">
              <w:r w:rsidRPr="00D016EC">
                <w:t>0.59</w:t>
              </w:r>
            </w:ins>
          </w:p>
        </w:tc>
        <w:tc>
          <w:tcPr>
            <w:tcW w:w="400" w:type="dxa"/>
            <w:noWrap/>
            <w:vAlign w:val="bottom"/>
            <w:hideMark/>
          </w:tcPr>
          <w:p w14:paraId="1D85F8E8" w14:textId="77777777" w:rsidR="00C50A95" w:rsidRPr="00D016EC" w:rsidRDefault="00C50A95" w:rsidP="00416506">
            <w:pPr>
              <w:pStyle w:val="tabletext11"/>
              <w:jc w:val="center"/>
              <w:rPr>
                <w:ins w:id="15650" w:author="Author"/>
              </w:rPr>
            </w:pPr>
            <w:ins w:id="15651" w:author="Author">
              <w:r w:rsidRPr="00D016EC">
                <w:t>0.44</w:t>
              </w:r>
            </w:ins>
          </w:p>
        </w:tc>
        <w:tc>
          <w:tcPr>
            <w:tcW w:w="400" w:type="dxa"/>
            <w:noWrap/>
            <w:vAlign w:val="bottom"/>
            <w:hideMark/>
          </w:tcPr>
          <w:p w14:paraId="37AA9EAB" w14:textId="77777777" w:rsidR="00C50A95" w:rsidRPr="00D016EC" w:rsidRDefault="00C50A95" w:rsidP="00416506">
            <w:pPr>
              <w:pStyle w:val="tabletext11"/>
              <w:jc w:val="center"/>
              <w:rPr>
                <w:ins w:id="15652" w:author="Author"/>
              </w:rPr>
            </w:pPr>
            <w:ins w:id="15653" w:author="Author">
              <w:r w:rsidRPr="00D016EC">
                <w:t>0.35</w:t>
              </w:r>
            </w:ins>
          </w:p>
        </w:tc>
        <w:tc>
          <w:tcPr>
            <w:tcW w:w="400" w:type="dxa"/>
            <w:noWrap/>
            <w:vAlign w:val="bottom"/>
            <w:hideMark/>
          </w:tcPr>
          <w:p w14:paraId="2795DD6A" w14:textId="77777777" w:rsidR="00C50A95" w:rsidRPr="00D016EC" w:rsidRDefault="00C50A95" w:rsidP="00416506">
            <w:pPr>
              <w:pStyle w:val="tabletext11"/>
              <w:jc w:val="center"/>
              <w:rPr>
                <w:ins w:id="15654" w:author="Author"/>
              </w:rPr>
            </w:pPr>
            <w:ins w:id="15655" w:author="Author">
              <w:r w:rsidRPr="00D016EC">
                <w:t>0.26</w:t>
              </w:r>
            </w:ins>
          </w:p>
        </w:tc>
        <w:tc>
          <w:tcPr>
            <w:tcW w:w="400" w:type="dxa"/>
            <w:noWrap/>
            <w:vAlign w:val="bottom"/>
            <w:hideMark/>
          </w:tcPr>
          <w:p w14:paraId="3B5BF670" w14:textId="77777777" w:rsidR="00C50A95" w:rsidRPr="00D016EC" w:rsidRDefault="00C50A95" w:rsidP="00416506">
            <w:pPr>
              <w:pStyle w:val="tabletext11"/>
              <w:jc w:val="center"/>
              <w:rPr>
                <w:ins w:id="15656" w:author="Author"/>
              </w:rPr>
            </w:pPr>
            <w:ins w:id="15657" w:author="Author">
              <w:r w:rsidRPr="00D016EC">
                <w:t>0.20</w:t>
              </w:r>
            </w:ins>
          </w:p>
        </w:tc>
        <w:tc>
          <w:tcPr>
            <w:tcW w:w="400" w:type="dxa"/>
            <w:noWrap/>
            <w:vAlign w:val="bottom"/>
            <w:hideMark/>
          </w:tcPr>
          <w:p w14:paraId="5209F2BD" w14:textId="77777777" w:rsidR="00C50A95" w:rsidRPr="00D016EC" w:rsidRDefault="00C50A95" w:rsidP="00416506">
            <w:pPr>
              <w:pStyle w:val="tabletext11"/>
              <w:jc w:val="center"/>
              <w:rPr>
                <w:ins w:id="15658" w:author="Author"/>
              </w:rPr>
            </w:pPr>
            <w:ins w:id="15659" w:author="Author">
              <w:r w:rsidRPr="00D016EC">
                <w:t>0.18</w:t>
              </w:r>
            </w:ins>
          </w:p>
        </w:tc>
        <w:tc>
          <w:tcPr>
            <w:tcW w:w="400" w:type="dxa"/>
            <w:noWrap/>
            <w:vAlign w:val="bottom"/>
            <w:hideMark/>
          </w:tcPr>
          <w:p w14:paraId="62B22482" w14:textId="77777777" w:rsidR="00C50A95" w:rsidRPr="00D016EC" w:rsidRDefault="00C50A95" w:rsidP="00416506">
            <w:pPr>
              <w:pStyle w:val="tabletext11"/>
              <w:jc w:val="center"/>
              <w:rPr>
                <w:ins w:id="15660" w:author="Author"/>
              </w:rPr>
            </w:pPr>
            <w:ins w:id="15661" w:author="Author">
              <w:r w:rsidRPr="00D016EC">
                <w:t>0.15</w:t>
              </w:r>
            </w:ins>
          </w:p>
        </w:tc>
        <w:tc>
          <w:tcPr>
            <w:tcW w:w="400" w:type="dxa"/>
            <w:noWrap/>
            <w:vAlign w:val="bottom"/>
            <w:hideMark/>
          </w:tcPr>
          <w:p w14:paraId="672F85FC" w14:textId="77777777" w:rsidR="00C50A95" w:rsidRPr="00D016EC" w:rsidRDefault="00C50A95" w:rsidP="00416506">
            <w:pPr>
              <w:pStyle w:val="tabletext11"/>
              <w:jc w:val="center"/>
              <w:rPr>
                <w:ins w:id="15662" w:author="Author"/>
              </w:rPr>
            </w:pPr>
            <w:ins w:id="15663" w:author="Author">
              <w:r w:rsidRPr="00D016EC">
                <w:t>0.12</w:t>
              </w:r>
            </w:ins>
          </w:p>
        </w:tc>
        <w:tc>
          <w:tcPr>
            <w:tcW w:w="400" w:type="dxa"/>
            <w:noWrap/>
            <w:vAlign w:val="bottom"/>
            <w:hideMark/>
          </w:tcPr>
          <w:p w14:paraId="253410EE" w14:textId="77777777" w:rsidR="00C50A95" w:rsidRPr="00D016EC" w:rsidRDefault="00C50A95" w:rsidP="00416506">
            <w:pPr>
              <w:pStyle w:val="tabletext11"/>
              <w:jc w:val="center"/>
              <w:rPr>
                <w:ins w:id="15664" w:author="Author"/>
              </w:rPr>
            </w:pPr>
            <w:ins w:id="15665" w:author="Author">
              <w:r w:rsidRPr="00D016EC">
                <w:t>0.10</w:t>
              </w:r>
            </w:ins>
          </w:p>
        </w:tc>
        <w:tc>
          <w:tcPr>
            <w:tcW w:w="400" w:type="dxa"/>
            <w:noWrap/>
            <w:vAlign w:val="bottom"/>
            <w:hideMark/>
          </w:tcPr>
          <w:p w14:paraId="597A4204" w14:textId="77777777" w:rsidR="00C50A95" w:rsidRPr="00D016EC" w:rsidRDefault="00C50A95" w:rsidP="00416506">
            <w:pPr>
              <w:pStyle w:val="tabletext11"/>
              <w:jc w:val="center"/>
              <w:rPr>
                <w:ins w:id="15666" w:author="Author"/>
              </w:rPr>
            </w:pPr>
            <w:ins w:id="15667" w:author="Author">
              <w:r w:rsidRPr="00D016EC">
                <w:t>0.09</w:t>
              </w:r>
            </w:ins>
          </w:p>
        </w:tc>
        <w:tc>
          <w:tcPr>
            <w:tcW w:w="400" w:type="dxa"/>
            <w:noWrap/>
            <w:vAlign w:val="bottom"/>
            <w:hideMark/>
          </w:tcPr>
          <w:p w14:paraId="42437F33" w14:textId="77777777" w:rsidR="00C50A95" w:rsidRPr="00D016EC" w:rsidRDefault="00C50A95" w:rsidP="00416506">
            <w:pPr>
              <w:pStyle w:val="tabletext11"/>
              <w:jc w:val="center"/>
              <w:rPr>
                <w:ins w:id="15668" w:author="Author"/>
              </w:rPr>
            </w:pPr>
            <w:ins w:id="15669" w:author="Author">
              <w:r w:rsidRPr="00D016EC">
                <w:t>0.07</w:t>
              </w:r>
            </w:ins>
          </w:p>
        </w:tc>
        <w:tc>
          <w:tcPr>
            <w:tcW w:w="400" w:type="dxa"/>
            <w:noWrap/>
            <w:vAlign w:val="bottom"/>
            <w:hideMark/>
          </w:tcPr>
          <w:p w14:paraId="3273A903" w14:textId="77777777" w:rsidR="00C50A95" w:rsidRPr="00D016EC" w:rsidRDefault="00C50A95" w:rsidP="00416506">
            <w:pPr>
              <w:pStyle w:val="tabletext11"/>
              <w:jc w:val="center"/>
              <w:rPr>
                <w:ins w:id="15670" w:author="Author"/>
              </w:rPr>
            </w:pPr>
            <w:ins w:id="15671" w:author="Author">
              <w:r w:rsidRPr="00D016EC">
                <w:t>0.06</w:t>
              </w:r>
            </w:ins>
          </w:p>
        </w:tc>
        <w:tc>
          <w:tcPr>
            <w:tcW w:w="400" w:type="dxa"/>
            <w:noWrap/>
            <w:vAlign w:val="bottom"/>
            <w:hideMark/>
          </w:tcPr>
          <w:p w14:paraId="1A2797A2" w14:textId="77777777" w:rsidR="00C50A95" w:rsidRPr="00D016EC" w:rsidRDefault="00C50A95" w:rsidP="00416506">
            <w:pPr>
              <w:pStyle w:val="tabletext11"/>
              <w:jc w:val="center"/>
              <w:rPr>
                <w:ins w:id="15672" w:author="Author"/>
              </w:rPr>
            </w:pPr>
            <w:ins w:id="15673" w:author="Author">
              <w:r w:rsidRPr="00D016EC">
                <w:t>0.05</w:t>
              </w:r>
            </w:ins>
          </w:p>
        </w:tc>
        <w:tc>
          <w:tcPr>
            <w:tcW w:w="400" w:type="dxa"/>
            <w:noWrap/>
            <w:vAlign w:val="bottom"/>
            <w:hideMark/>
          </w:tcPr>
          <w:p w14:paraId="7BF0D686" w14:textId="77777777" w:rsidR="00C50A95" w:rsidRPr="00D016EC" w:rsidRDefault="00C50A95" w:rsidP="00416506">
            <w:pPr>
              <w:pStyle w:val="tabletext11"/>
              <w:jc w:val="center"/>
              <w:rPr>
                <w:ins w:id="15674" w:author="Author"/>
              </w:rPr>
            </w:pPr>
            <w:ins w:id="15675" w:author="Author">
              <w:r w:rsidRPr="00D016EC">
                <w:t>0.04</w:t>
              </w:r>
            </w:ins>
          </w:p>
        </w:tc>
        <w:tc>
          <w:tcPr>
            <w:tcW w:w="400" w:type="dxa"/>
            <w:noWrap/>
            <w:vAlign w:val="bottom"/>
            <w:hideMark/>
          </w:tcPr>
          <w:p w14:paraId="6162C71E" w14:textId="77777777" w:rsidR="00C50A95" w:rsidRPr="00D016EC" w:rsidRDefault="00C50A95" w:rsidP="00416506">
            <w:pPr>
              <w:pStyle w:val="tabletext11"/>
              <w:jc w:val="center"/>
              <w:rPr>
                <w:ins w:id="15676" w:author="Author"/>
              </w:rPr>
            </w:pPr>
            <w:ins w:id="15677" w:author="Author">
              <w:r w:rsidRPr="00D016EC">
                <w:t>0.04</w:t>
              </w:r>
            </w:ins>
          </w:p>
        </w:tc>
        <w:tc>
          <w:tcPr>
            <w:tcW w:w="400" w:type="dxa"/>
            <w:noWrap/>
            <w:vAlign w:val="bottom"/>
            <w:hideMark/>
          </w:tcPr>
          <w:p w14:paraId="257DAE3B" w14:textId="77777777" w:rsidR="00C50A95" w:rsidRPr="00D016EC" w:rsidRDefault="00C50A95" w:rsidP="00416506">
            <w:pPr>
              <w:pStyle w:val="tabletext11"/>
              <w:jc w:val="center"/>
              <w:rPr>
                <w:ins w:id="15678" w:author="Author"/>
              </w:rPr>
            </w:pPr>
            <w:ins w:id="15679" w:author="Author">
              <w:r w:rsidRPr="00D016EC">
                <w:t>0.03</w:t>
              </w:r>
            </w:ins>
          </w:p>
        </w:tc>
        <w:tc>
          <w:tcPr>
            <w:tcW w:w="400" w:type="dxa"/>
            <w:noWrap/>
            <w:vAlign w:val="bottom"/>
            <w:hideMark/>
          </w:tcPr>
          <w:p w14:paraId="6191C93A" w14:textId="77777777" w:rsidR="00C50A95" w:rsidRPr="00D016EC" w:rsidRDefault="00C50A95" w:rsidP="00416506">
            <w:pPr>
              <w:pStyle w:val="tabletext11"/>
              <w:jc w:val="center"/>
              <w:rPr>
                <w:ins w:id="15680" w:author="Author"/>
              </w:rPr>
            </w:pPr>
            <w:ins w:id="15681" w:author="Author">
              <w:r w:rsidRPr="00D016EC">
                <w:t>0.03</w:t>
              </w:r>
            </w:ins>
          </w:p>
        </w:tc>
        <w:tc>
          <w:tcPr>
            <w:tcW w:w="440" w:type="dxa"/>
            <w:noWrap/>
            <w:vAlign w:val="bottom"/>
            <w:hideMark/>
          </w:tcPr>
          <w:p w14:paraId="30E18DF6" w14:textId="77777777" w:rsidR="00C50A95" w:rsidRPr="00D016EC" w:rsidRDefault="00C50A95" w:rsidP="00416506">
            <w:pPr>
              <w:pStyle w:val="tabletext11"/>
              <w:jc w:val="center"/>
              <w:rPr>
                <w:ins w:id="15682" w:author="Author"/>
              </w:rPr>
            </w:pPr>
            <w:ins w:id="15683" w:author="Author">
              <w:r w:rsidRPr="00D016EC">
                <w:t>0.02</w:t>
              </w:r>
            </w:ins>
          </w:p>
        </w:tc>
        <w:tc>
          <w:tcPr>
            <w:tcW w:w="400" w:type="dxa"/>
            <w:noWrap/>
            <w:vAlign w:val="bottom"/>
            <w:hideMark/>
          </w:tcPr>
          <w:p w14:paraId="580FF2AD" w14:textId="77777777" w:rsidR="00C50A95" w:rsidRPr="00D016EC" w:rsidRDefault="00C50A95" w:rsidP="00416506">
            <w:pPr>
              <w:pStyle w:val="tabletext11"/>
              <w:jc w:val="center"/>
              <w:rPr>
                <w:ins w:id="15684" w:author="Author"/>
              </w:rPr>
            </w:pPr>
            <w:ins w:id="15685" w:author="Author">
              <w:r w:rsidRPr="00D016EC">
                <w:t>0.02</w:t>
              </w:r>
            </w:ins>
          </w:p>
        </w:tc>
        <w:tc>
          <w:tcPr>
            <w:tcW w:w="400" w:type="dxa"/>
            <w:noWrap/>
            <w:vAlign w:val="bottom"/>
            <w:hideMark/>
          </w:tcPr>
          <w:p w14:paraId="76DDCEA8" w14:textId="77777777" w:rsidR="00C50A95" w:rsidRPr="00D016EC" w:rsidRDefault="00C50A95" w:rsidP="00416506">
            <w:pPr>
              <w:pStyle w:val="tabletext11"/>
              <w:jc w:val="center"/>
              <w:rPr>
                <w:ins w:id="15686" w:author="Author"/>
              </w:rPr>
            </w:pPr>
            <w:ins w:id="15687" w:author="Author">
              <w:r w:rsidRPr="00D016EC">
                <w:t>0.02</w:t>
              </w:r>
            </w:ins>
          </w:p>
        </w:tc>
        <w:tc>
          <w:tcPr>
            <w:tcW w:w="400" w:type="dxa"/>
            <w:noWrap/>
            <w:vAlign w:val="bottom"/>
            <w:hideMark/>
          </w:tcPr>
          <w:p w14:paraId="364DEDE1" w14:textId="77777777" w:rsidR="00C50A95" w:rsidRPr="00D016EC" w:rsidRDefault="00C50A95" w:rsidP="00416506">
            <w:pPr>
              <w:pStyle w:val="tabletext11"/>
              <w:jc w:val="center"/>
              <w:rPr>
                <w:ins w:id="15688" w:author="Author"/>
              </w:rPr>
            </w:pPr>
            <w:ins w:id="15689" w:author="Author">
              <w:r w:rsidRPr="00D016EC">
                <w:t>0.01</w:t>
              </w:r>
            </w:ins>
          </w:p>
        </w:tc>
        <w:tc>
          <w:tcPr>
            <w:tcW w:w="400" w:type="dxa"/>
            <w:noWrap/>
            <w:vAlign w:val="bottom"/>
            <w:hideMark/>
          </w:tcPr>
          <w:p w14:paraId="66ABAB79" w14:textId="77777777" w:rsidR="00C50A95" w:rsidRPr="00D016EC" w:rsidRDefault="00C50A95" w:rsidP="00416506">
            <w:pPr>
              <w:pStyle w:val="tabletext11"/>
              <w:jc w:val="center"/>
              <w:rPr>
                <w:ins w:id="15690" w:author="Author"/>
              </w:rPr>
            </w:pPr>
            <w:ins w:id="15691" w:author="Author">
              <w:r w:rsidRPr="00D016EC">
                <w:t>0.01</w:t>
              </w:r>
            </w:ins>
          </w:p>
        </w:tc>
        <w:tc>
          <w:tcPr>
            <w:tcW w:w="460" w:type="dxa"/>
            <w:noWrap/>
            <w:vAlign w:val="bottom"/>
            <w:hideMark/>
          </w:tcPr>
          <w:p w14:paraId="62DE3FE2" w14:textId="77777777" w:rsidR="00C50A95" w:rsidRPr="00D016EC" w:rsidRDefault="00C50A95" w:rsidP="00416506">
            <w:pPr>
              <w:pStyle w:val="tabletext11"/>
              <w:jc w:val="center"/>
              <w:rPr>
                <w:ins w:id="15692" w:author="Author"/>
              </w:rPr>
            </w:pPr>
            <w:ins w:id="15693" w:author="Author">
              <w:r w:rsidRPr="00D016EC">
                <w:t>0.01</w:t>
              </w:r>
            </w:ins>
          </w:p>
        </w:tc>
      </w:tr>
      <w:tr w:rsidR="00C50A95" w:rsidRPr="00D016EC" w14:paraId="4414DC7F" w14:textId="77777777" w:rsidTr="00416506">
        <w:trPr>
          <w:trHeight w:val="190"/>
          <w:ins w:id="15694" w:author="Author"/>
        </w:trPr>
        <w:tc>
          <w:tcPr>
            <w:tcW w:w="200" w:type="dxa"/>
            <w:tcBorders>
              <w:right w:val="nil"/>
            </w:tcBorders>
            <w:vAlign w:val="bottom"/>
          </w:tcPr>
          <w:p w14:paraId="245AF2ED" w14:textId="77777777" w:rsidR="00C50A95" w:rsidRPr="00D016EC" w:rsidRDefault="00C50A95" w:rsidP="00416506">
            <w:pPr>
              <w:pStyle w:val="tabletext11"/>
              <w:jc w:val="right"/>
              <w:rPr>
                <w:ins w:id="15695" w:author="Author"/>
              </w:rPr>
            </w:pPr>
          </w:p>
        </w:tc>
        <w:tc>
          <w:tcPr>
            <w:tcW w:w="1580" w:type="dxa"/>
            <w:tcBorders>
              <w:left w:val="nil"/>
            </w:tcBorders>
            <w:vAlign w:val="bottom"/>
            <w:hideMark/>
          </w:tcPr>
          <w:p w14:paraId="502635F5" w14:textId="77777777" w:rsidR="00C50A95" w:rsidRPr="00D016EC" w:rsidRDefault="00C50A95" w:rsidP="00416506">
            <w:pPr>
              <w:pStyle w:val="tabletext11"/>
              <w:tabs>
                <w:tab w:val="decimal" w:pos="640"/>
              </w:tabs>
              <w:rPr>
                <w:ins w:id="15696" w:author="Author"/>
              </w:rPr>
            </w:pPr>
            <w:ins w:id="15697" w:author="Author">
              <w:r w:rsidRPr="00D016EC">
                <w:t>2,000 to 2,999</w:t>
              </w:r>
            </w:ins>
          </w:p>
        </w:tc>
        <w:tc>
          <w:tcPr>
            <w:tcW w:w="680" w:type="dxa"/>
            <w:noWrap/>
            <w:vAlign w:val="bottom"/>
            <w:hideMark/>
          </w:tcPr>
          <w:p w14:paraId="64F0C9E6" w14:textId="77777777" w:rsidR="00C50A95" w:rsidRPr="00D016EC" w:rsidRDefault="00C50A95" w:rsidP="00416506">
            <w:pPr>
              <w:pStyle w:val="tabletext11"/>
              <w:tabs>
                <w:tab w:val="decimal" w:pos="200"/>
              </w:tabs>
              <w:jc w:val="center"/>
              <w:rPr>
                <w:ins w:id="15698" w:author="Author"/>
              </w:rPr>
            </w:pPr>
            <w:ins w:id="15699" w:author="Author">
              <w:r w:rsidRPr="00D016EC">
                <w:t>1.07</w:t>
              </w:r>
            </w:ins>
          </w:p>
        </w:tc>
        <w:tc>
          <w:tcPr>
            <w:tcW w:w="900" w:type="dxa"/>
            <w:noWrap/>
            <w:vAlign w:val="bottom"/>
            <w:hideMark/>
          </w:tcPr>
          <w:p w14:paraId="047E6ADA" w14:textId="77777777" w:rsidR="00C50A95" w:rsidRPr="00D016EC" w:rsidRDefault="00C50A95" w:rsidP="00416506">
            <w:pPr>
              <w:pStyle w:val="tabletext11"/>
              <w:tabs>
                <w:tab w:val="decimal" w:pos="200"/>
              </w:tabs>
              <w:jc w:val="center"/>
              <w:rPr>
                <w:ins w:id="15700" w:author="Author"/>
              </w:rPr>
            </w:pPr>
            <w:ins w:id="15701" w:author="Author">
              <w:r w:rsidRPr="00D016EC">
                <w:t>0.98</w:t>
              </w:r>
            </w:ins>
          </w:p>
        </w:tc>
        <w:tc>
          <w:tcPr>
            <w:tcW w:w="400" w:type="dxa"/>
            <w:noWrap/>
            <w:vAlign w:val="bottom"/>
            <w:hideMark/>
          </w:tcPr>
          <w:p w14:paraId="00D5EF10" w14:textId="77777777" w:rsidR="00C50A95" w:rsidRPr="00D016EC" w:rsidRDefault="00C50A95" w:rsidP="00416506">
            <w:pPr>
              <w:pStyle w:val="tabletext11"/>
              <w:jc w:val="center"/>
              <w:rPr>
                <w:ins w:id="15702" w:author="Author"/>
              </w:rPr>
            </w:pPr>
            <w:ins w:id="15703" w:author="Author">
              <w:r w:rsidRPr="00D016EC">
                <w:t>0.94</w:t>
              </w:r>
            </w:ins>
          </w:p>
        </w:tc>
        <w:tc>
          <w:tcPr>
            <w:tcW w:w="400" w:type="dxa"/>
            <w:noWrap/>
            <w:vAlign w:val="bottom"/>
            <w:hideMark/>
          </w:tcPr>
          <w:p w14:paraId="2A40DF54" w14:textId="77777777" w:rsidR="00C50A95" w:rsidRPr="00D016EC" w:rsidRDefault="00C50A95" w:rsidP="00416506">
            <w:pPr>
              <w:pStyle w:val="tabletext11"/>
              <w:jc w:val="center"/>
              <w:rPr>
                <w:ins w:id="15704" w:author="Author"/>
              </w:rPr>
            </w:pPr>
            <w:ins w:id="15705" w:author="Author">
              <w:r w:rsidRPr="00D016EC">
                <w:t>0.86</w:t>
              </w:r>
            </w:ins>
          </w:p>
        </w:tc>
        <w:tc>
          <w:tcPr>
            <w:tcW w:w="400" w:type="dxa"/>
            <w:noWrap/>
            <w:vAlign w:val="bottom"/>
            <w:hideMark/>
          </w:tcPr>
          <w:p w14:paraId="15C45AEF" w14:textId="77777777" w:rsidR="00C50A95" w:rsidRPr="00D016EC" w:rsidRDefault="00C50A95" w:rsidP="00416506">
            <w:pPr>
              <w:pStyle w:val="tabletext11"/>
              <w:jc w:val="center"/>
              <w:rPr>
                <w:ins w:id="15706" w:author="Author"/>
              </w:rPr>
            </w:pPr>
            <w:ins w:id="15707" w:author="Author">
              <w:r w:rsidRPr="00D016EC">
                <w:t>0.80</w:t>
              </w:r>
            </w:ins>
          </w:p>
        </w:tc>
        <w:tc>
          <w:tcPr>
            <w:tcW w:w="400" w:type="dxa"/>
            <w:noWrap/>
            <w:vAlign w:val="bottom"/>
            <w:hideMark/>
          </w:tcPr>
          <w:p w14:paraId="28E13165" w14:textId="77777777" w:rsidR="00C50A95" w:rsidRPr="00D016EC" w:rsidRDefault="00C50A95" w:rsidP="00416506">
            <w:pPr>
              <w:pStyle w:val="tabletext11"/>
              <w:jc w:val="center"/>
              <w:rPr>
                <w:ins w:id="15708" w:author="Author"/>
              </w:rPr>
            </w:pPr>
            <w:ins w:id="15709" w:author="Author">
              <w:r w:rsidRPr="00D016EC">
                <w:t>0.62</w:t>
              </w:r>
            </w:ins>
          </w:p>
        </w:tc>
        <w:tc>
          <w:tcPr>
            <w:tcW w:w="400" w:type="dxa"/>
            <w:noWrap/>
            <w:vAlign w:val="bottom"/>
            <w:hideMark/>
          </w:tcPr>
          <w:p w14:paraId="6230B21D" w14:textId="77777777" w:rsidR="00C50A95" w:rsidRPr="00D016EC" w:rsidRDefault="00C50A95" w:rsidP="00416506">
            <w:pPr>
              <w:pStyle w:val="tabletext11"/>
              <w:jc w:val="center"/>
              <w:rPr>
                <w:ins w:id="15710" w:author="Author"/>
              </w:rPr>
            </w:pPr>
            <w:ins w:id="15711" w:author="Author">
              <w:r w:rsidRPr="00D016EC">
                <w:t>0.47</w:t>
              </w:r>
            </w:ins>
          </w:p>
        </w:tc>
        <w:tc>
          <w:tcPr>
            <w:tcW w:w="400" w:type="dxa"/>
            <w:noWrap/>
            <w:vAlign w:val="bottom"/>
            <w:hideMark/>
          </w:tcPr>
          <w:p w14:paraId="012DF07F" w14:textId="77777777" w:rsidR="00C50A95" w:rsidRPr="00D016EC" w:rsidRDefault="00C50A95" w:rsidP="00416506">
            <w:pPr>
              <w:pStyle w:val="tabletext11"/>
              <w:jc w:val="center"/>
              <w:rPr>
                <w:ins w:id="15712" w:author="Author"/>
              </w:rPr>
            </w:pPr>
            <w:ins w:id="15713" w:author="Author">
              <w:r w:rsidRPr="00D016EC">
                <w:t>0.39</w:t>
              </w:r>
            </w:ins>
          </w:p>
        </w:tc>
        <w:tc>
          <w:tcPr>
            <w:tcW w:w="400" w:type="dxa"/>
            <w:noWrap/>
            <w:vAlign w:val="bottom"/>
            <w:hideMark/>
          </w:tcPr>
          <w:p w14:paraId="5A6FEDC9" w14:textId="77777777" w:rsidR="00C50A95" w:rsidRPr="00D016EC" w:rsidRDefault="00C50A95" w:rsidP="00416506">
            <w:pPr>
              <w:pStyle w:val="tabletext11"/>
              <w:jc w:val="center"/>
              <w:rPr>
                <w:ins w:id="15714" w:author="Author"/>
              </w:rPr>
            </w:pPr>
            <w:ins w:id="15715" w:author="Author">
              <w:r w:rsidRPr="00D016EC">
                <w:t>0.31</w:t>
              </w:r>
            </w:ins>
          </w:p>
        </w:tc>
        <w:tc>
          <w:tcPr>
            <w:tcW w:w="400" w:type="dxa"/>
            <w:noWrap/>
            <w:vAlign w:val="bottom"/>
            <w:hideMark/>
          </w:tcPr>
          <w:p w14:paraId="130213F6" w14:textId="77777777" w:rsidR="00C50A95" w:rsidRPr="00D016EC" w:rsidRDefault="00C50A95" w:rsidP="00416506">
            <w:pPr>
              <w:pStyle w:val="tabletext11"/>
              <w:jc w:val="center"/>
              <w:rPr>
                <w:ins w:id="15716" w:author="Author"/>
              </w:rPr>
            </w:pPr>
            <w:ins w:id="15717" w:author="Author">
              <w:r w:rsidRPr="00D016EC">
                <w:t>0.24</w:t>
              </w:r>
            </w:ins>
          </w:p>
        </w:tc>
        <w:tc>
          <w:tcPr>
            <w:tcW w:w="400" w:type="dxa"/>
            <w:noWrap/>
            <w:vAlign w:val="bottom"/>
            <w:hideMark/>
          </w:tcPr>
          <w:p w14:paraId="51C47E70" w14:textId="77777777" w:rsidR="00C50A95" w:rsidRPr="00D016EC" w:rsidRDefault="00C50A95" w:rsidP="00416506">
            <w:pPr>
              <w:pStyle w:val="tabletext11"/>
              <w:jc w:val="center"/>
              <w:rPr>
                <w:ins w:id="15718" w:author="Author"/>
              </w:rPr>
            </w:pPr>
            <w:ins w:id="15719" w:author="Author">
              <w:r w:rsidRPr="00D016EC">
                <w:t>0.21</w:t>
              </w:r>
            </w:ins>
          </w:p>
        </w:tc>
        <w:tc>
          <w:tcPr>
            <w:tcW w:w="400" w:type="dxa"/>
            <w:noWrap/>
            <w:vAlign w:val="bottom"/>
            <w:hideMark/>
          </w:tcPr>
          <w:p w14:paraId="7A335FC2" w14:textId="77777777" w:rsidR="00C50A95" w:rsidRPr="00D016EC" w:rsidRDefault="00C50A95" w:rsidP="00416506">
            <w:pPr>
              <w:pStyle w:val="tabletext11"/>
              <w:jc w:val="center"/>
              <w:rPr>
                <w:ins w:id="15720" w:author="Author"/>
              </w:rPr>
            </w:pPr>
            <w:ins w:id="15721" w:author="Author">
              <w:r w:rsidRPr="00D016EC">
                <w:t>0.18</w:t>
              </w:r>
            </w:ins>
          </w:p>
        </w:tc>
        <w:tc>
          <w:tcPr>
            <w:tcW w:w="400" w:type="dxa"/>
            <w:noWrap/>
            <w:vAlign w:val="bottom"/>
            <w:hideMark/>
          </w:tcPr>
          <w:p w14:paraId="1FED83D9" w14:textId="77777777" w:rsidR="00C50A95" w:rsidRPr="00D016EC" w:rsidRDefault="00C50A95" w:rsidP="00416506">
            <w:pPr>
              <w:pStyle w:val="tabletext11"/>
              <w:jc w:val="center"/>
              <w:rPr>
                <w:ins w:id="15722" w:author="Author"/>
              </w:rPr>
            </w:pPr>
            <w:ins w:id="15723" w:author="Author">
              <w:r w:rsidRPr="00D016EC">
                <w:t>0.16</w:t>
              </w:r>
            </w:ins>
          </w:p>
        </w:tc>
        <w:tc>
          <w:tcPr>
            <w:tcW w:w="400" w:type="dxa"/>
            <w:noWrap/>
            <w:vAlign w:val="bottom"/>
            <w:hideMark/>
          </w:tcPr>
          <w:p w14:paraId="75E7E4BC" w14:textId="77777777" w:rsidR="00C50A95" w:rsidRPr="00D016EC" w:rsidRDefault="00C50A95" w:rsidP="00416506">
            <w:pPr>
              <w:pStyle w:val="tabletext11"/>
              <w:jc w:val="center"/>
              <w:rPr>
                <w:ins w:id="15724" w:author="Author"/>
              </w:rPr>
            </w:pPr>
            <w:ins w:id="15725" w:author="Author">
              <w:r w:rsidRPr="00D016EC">
                <w:t>0.14</w:t>
              </w:r>
            </w:ins>
          </w:p>
        </w:tc>
        <w:tc>
          <w:tcPr>
            <w:tcW w:w="400" w:type="dxa"/>
            <w:noWrap/>
            <w:vAlign w:val="bottom"/>
            <w:hideMark/>
          </w:tcPr>
          <w:p w14:paraId="5C3EF662" w14:textId="77777777" w:rsidR="00C50A95" w:rsidRPr="00D016EC" w:rsidRDefault="00C50A95" w:rsidP="00416506">
            <w:pPr>
              <w:pStyle w:val="tabletext11"/>
              <w:jc w:val="center"/>
              <w:rPr>
                <w:ins w:id="15726" w:author="Author"/>
              </w:rPr>
            </w:pPr>
            <w:ins w:id="15727" w:author="Author">
              <w:r w:rsidRPr="00D016EC">
                <w:t>0.12</w:t>
              </w:r>
            </w:ins>
          </w:p>
        </w:tc>
        <w:tc>
          <w:tcPr>
            <w:tcW w:w="400" w:type="dxa"/>
            <w:noWrap/>
            <w:vAlign w:val="bottom"/>
            <w:hideMark/>
          </w:tcPr>
          <w:p w14:paraId="767EF1A1" w14:textId="77777777" w:rsidR="00C50A95" w:rsidRPr="00D016EC" w:rsidRDefault="00C50A95" w:rsidP="00416506">
            <w:pPr>
              <w:pStyle w:val="tabletext11"/>
              <w:jc w:val="center"/>
              <w:rPr>
                <w:ins w:id="15728" w:author="Author"/>
              </w:rPr>
            </w:pPr>
            <w:ins w:id="15729" w:author="Author">
              <w:r w:rsidRPr="00D016EC">
                <w:t>0.10</w:t>
              </w:r>
            </w:ins>
          </w:p>
        </w:tc>
        <w:tc>
          <w:tcPr>
            <w:tcW w:w="400" w:type="dxa"/>
            <w:noWrap/>
            <w:vAlign w:val="bottom"/>
            <w:hideMark/>
          </w:tcPr>
          <w:p w14:paraId="7F089A21" w14:textId="77777777" w:rsidR="00C50A95" w:rsidRPr="00D016EC" w:rsidRDefault="00C50A95" w:rsidP="00416506">
            <w:pPr>
              <w:pStyle w:val="tabletext11"/>
              <w:jc w:val="center"/>
              <w:rPr>
                <w:ins w:id="15730" w:author="Author"/>
              </w:rPr>
            </w:pPr>
            <w:ins w:id="15731" w:author="Author">
              <w:r w:rsidRPr="00D016EC">
                <w:t>0.09</w:t>
              </w:r>
            </w:ins>
          </w:p>
        </w:tc>
        <w:tc>
          <w:tcPr>
            <w:tcW w:w="400" w:type="dxa"/>
            <w:noWrap/>
            <w:vAlign w:val="bottom"/>
            <w:hideMark/>
          </w:tcPr>
          <w:p w14:paraId="080DF2E1" w14:textId="77777777" w:rsidR="00C50A95" w:rsidRPr="00D016EC" w:rsidRDefault="00C50A95" w:rsidP="00416506">
            <w:pPr>
              <w:pStyle w:val="tabletext11"/>
              <w:jc w:val="center"/>
              <w:rPr>
                <w:ins w:id="15732" w:author="Author"/>
              </w:rPr>
            </w:pPr>
            <w:ins w:id="15733" w:author="Author">
              <w:r w:rsidRPr="00D016EC">
                <w:t>0.07</w:t>
              </w:r>
            </w:ins>
          </w:p>
        </w:tc>
        <w:tc>
          <w:tcPr>
            <w:tcW w:w="400" w:type="dxa"/>
            <w:noWrap/>
            <w:vAlign w:val="bottom"/>
            <w:hideMark/>
          </w:tcPr>
          <w:p w14:paraId="1A2B6434" w14:textId="77777777" w:rsidR="00C50A95" w:rsidRPr="00D016EC" w:rsidRDefault="00C50A95" w:rsidP="00416506">
            <w:pPr>
              <w:pStyle w:val="tabletext11"/>
              <w:jc w:val="center"/>
              <w:rPr>
                <w:ins w:id="15734" w:author="Author"/>
              </w:rPr>
            </w:pPr>
            <w:ins w:id="15735" w:author="Author">
              <w:r w:rsidRPr="00D016EC">
                <w:t>0.06</w:t>
              </w:r>
            </w:ins>
          </w:p>
        </w:tc>
        <w:tc>
          <w:tcPr>
            <w:tcW w:w="400" w:type="dxa"/>
            <w:noWrap/>
            <w:vAlign w:val="bottom"/>
            <w:hideMark/>
          </w:tcPr>
          <w:p w14:paraId="0DAFD6CA" w14:textId="77777777" w:rsidR="00C50A95" w:rsidRPr="00D016EC" w:rsidRDefault="00C50A95" w:rsidP="00416506">
            <w:pPr>
              <w:pStyle w:val="tabletext11"/>
              <w:jc w:val="center"/>
              <w:rPr>
                <w:ins w:id="15736" w:author="Author"/>
              </w:rPr>
            </w:pPr>
            <w:ins w:id="15737" w:author="Author">
              <w:r w:rsidRPr="00D016EC">
                <w:t>0.05</w:t>
              </w:r>
            </w:ins>
          </w:p>
        </w:tc>
        <w:tc>
          <w:tcPr>
            <w:tcW w:w="400" w:type="dxa"/>
            <w:noWrap/>
            <w:vAlign w:val="bottom"/>
            <w:hideMark/>
          </w:tcPr>
          <w:p w14:paraId="2DCFCA31" w14:textId="77777777" w:rsidR="00C50A95" w:rsidRPr="00D016EC" w:rsidRDefault="00C50A95" w:rsidP="00416506">
            <w:pPr>
              <w:pStyle w:val="tabletext11"/>
              <w:jc w:val="center"/>
              <w:rPr>
                <w:ins w:id="15738" w:author="Author"/>
              </w:rPr>
            </w:pPr>
            <w:ins w:id="15739" w:author="Author">
              <w:r w:rsidRPr="00D016EC">
                <w:t>0.05</w:t>
              </w:r>
            </w:ins>
          </w:p>
        </w:tc>
        <w:tc>
          <w:tcPr>
            <w:tcW w:w="400" w:type="dxa"/>
            <w:noWrap/>
            <w:vAlign w:val="bottom"/>
            <w:hideMark/>
          </w:tcPr>
          <w:p w14:paraId="178C863B" w14:textId="77777777" w:rsidR="00C50A95" w:rsidRPr="00D016EC" w:rsidRDefault="00C50A95" w:rsidP="00416506">
            <w:pPr>
              <w:pStyle w:val="tabletext11"/>
              <w:jc w:val="center"/>
              <w:rPr>
                <w:ins w:id="15740" w:author="Author"/>
              </w:rPr>
            </w:pPr>
            <w:ins w:id="15741" w:author="Author">
              <w:r w:rsidRPr="00D016EC">
                <w:t>0.04</w:t>
              </w:r>
            </w:ins>
          </w:p>
        </w:tc>
        <w:tc>
          <w:tcPr>
            <w:tcW w:w="440" w:type="dxa"/>
            <w:noWrap/>
            <w:vAlign w:val="bottom"/>
            <w:hideMark/>
          </w:tcPr>
          <w:p w14:paraId="05064367" w14:textId="77777777" w:rsidR="00C50A95" w:rsidRPr="00D016EC" w:rsidRDefault="00C50A95" w:rsidP="00416506">
            <w:pPr>
              <w:pStyle w:val="tabletext11"/>
              <w:jc w:val="center"/>
              <w:rPr>
                <w:ins w:id="15742" w:author="Author"/>
              </w:rPr>
            </w:pPr>
            <w:ins w:id="15743" w:author="Author">
              <w:r w:rsidRPr="00D016EC">
                <w:t>0.03</w:t>
              </w:r>
            </w:ins>
          </w:p>
        </w:tc>
        <w:tc>
          <w:tcPr>
            <w:tcW w:w="400" w:type="dxa"/>
            <w:noWrap/>
            <w:vAlign w:val="bottom"/>
            <w:hideMark/>
          </w:tcPr>
          <w:p w14:paraId="5C548236" w14:textId="77777777" w:rsidR="00C50A95" w:rsidRPr="00D016EC" w:rsidRDefault="00C50A95" w:rsidP="00416506">
            <w:pPr>
              <w:pStyle w:val="tabletext11"/>
              <w:jc w:val="center"/>
              <w:rPr>
                <w:ins w:id="15744" w:author="Author"/>
              </w:rPr>
            </w:pPr>
            <w:ins w:id="15745" w:author="Author">
              <w:r w:rsidRPr="00D016EC">
                <w:t>0.03</w:t>
              </w:r>
            </w:ins>
          </w:p>
        </w:tc>
        <w:tc>
          <w:tcPr>
            <w:tcW w:w="400" w:type="dxa"/>
            <w:noWrap/>
            <w:vAlign w:val="bottom"/>
            <w:hideMark/>
          </w:tcPr>
          <w:p w14:paraId="31142982" w14:textId="77777777" w:rsidR="00C50A95" w:rsidRPr="00D016EC" w:rsidRDefault="00C50A95" w:rsidP="00416506">
            <w:pPr>
              <w:pStyle w:val="tabletext11"/>
              <w:jc w:val="center"/>
              <w:rPr>
                <w:ins w:id="15746" w:author="Author"/>
              </w:rPr>
            </w:pPr>
            <w:ins w:id="15747" w:author="Author">
              <w:r w:rsidRPr="00D016EC">
                <w:t>0.03</w:t>
              </w:r>
            </w:ins>
          </w:p>
        </w:tc>
        <w:tc>
          <w:tcPr>
            <w:tcW w:w="400" w:type="dxa"/>
            <w:noWrap/>
            <w:vAlign w:val="bottom"/>
            <w:hideMark/>
          </w:tcPr>
          <w:p w14:paraId="6D893C89" w14:textId="77777777" w:rsidR="00C50A95" w:rsidRPr="00D016EC" w:rsidRDefault="00C50A95" w:rsidP="00416506">
            <w:pPr>
              <w:pStyle w:val="tabletext11"/>
              <w:jc w:val="center"/>
              <w:rPr>
                <w:ins w:id="15748" w:author="Author"/>
              </w:rPr>
            </w:pPr>
            <w:ins w:id="15749" w:author="Author">
              <w:r w:rsidRPr="00D016EC">
                <w:t>0.02</w:t>
              </w:r>
            </w:ins>
          </w:p>
        </w:tc>
        <w:tc>
          <w:tcPr>
            <w:tcW w:w="400" w:type="dxa"/>
            <w:noWrap/>
            <w:vAlign w:val="bottom"/>
            <w:hideMark/>
          </w:tcPr>
          <w:p w14:paraId="44E44B94" w14:textId="77777777" w:rsidR="00C50A95" w:rsidRPr="00D016EC" w:rsidRDefault="00C50A95" w:rsidP="00416506">
            <w:pPr>
              <w:pStyle w:val="tabletext11"/>
              <w:jc w:val="center"/>
              <w:rPr>
                <w:ins w:id="15750" w:author="Author"/>
              </w:rPr>
            </w:pPr>
            <w:ins w:id="15751" w:author="Author">
              <w:r w:rsidRPr="00D016EC">
                <w:t>0.02</w:t>
              </w:r>
            </w:ins>
          </w:p>
        </w:tc>
        <w:tc>
          <w:tcPr>
            <w:tcW w:w="460" w:type="dxa"/>
            <w:noWrap/>
            <w:vAlign w:val="bottom"/>
            <w:hideMark/>
          </w:tcPr>
          <w:p w14:paraId="053457B1" w14:textId="77777777" w:rsidR="00C50A95" w:rsidRPr="00D016EC" w:rsidRDefault="00C50A95" w:rsidP="00416506">
            <w:pPr>
              <w:pStyle w:val="tabletext11"/>
              <w:jc w:val="center"/>
              <w:rPr>
                <w:ins w:id="15752" w:author="Author"/>
              </w:rPr>
            </w:pPr>
            <w:ins w:id="15753" w:author="Author">
              <w:r w:rsidRPr="00D016EC">
                <w:t>0.02</w:t>
              </w:r>
            </w:ins>
          </w:p>
        </w:tc>
      </w:tr>
      <w:tr w:rsidR="00C50A95" w:rsidRPr="00D016EC" w14:paraId="13C000E8" w14:textId="77777777" w:rsidTr="00416506">
        <w:trPr>
          <w:trHeight w:val="190"/>
          <w:ins w:id="15754" w:author="Author"/>
        </w:trPr>
        <w:tc>
          <w:tcPr>
            <w:tcW w:w="200" w:type="dxa"/>
            <w:tcBorders>
              <w:right w:val="nil"/>
            </w:tcBorders>
            <w:vAlign w:val="bottom"/>
          </w:tcPr>
          <w:p w14:paraId="6F5BBAA4" w14:textId="77777777" w:rsidR="00C50A95" w:rsidRPr="00D016EC" w:rsidRDefault="00C50A95" w:rsidP="00416506">
            <w:pPr>
              <w:pStyle w:val="tabletext11"/>
              <w:jc w:val="right"/>
              <w:rPr>
                <w:ins w:id="15755" w:author="Author"/>
              </w:rPr>
            </w:pPr>
          </w:p>
        </w:tc>
        <w:tc>
          <w:tcPr>
            <w:tcW w:w="1580" w:type="dxa"/>
            <w:tcBorders>
              <w:left w:val="nil"/>
            </w:tcBorders>
            <w:vAlign w:val="bottom"/>
            <w:hideMark/>
          </w:tcPr>
          <w:p w14:paraId="2D1422DC" w14:textId="77777777" w:rsidR="00C50A95" w:rsidRPr="00D016EC" w:rsidRDefault="00C50A95" w:rsidP="00416506">
            <w:pPr>
              <w:pStyle w:val="tabletext11"/>
              <w:tabs>
                <w:tab w:val="decimal" w:pos="640"/>
              </w:tabs>
              <w:rPr>
                <w:ins w:id="15756" w:author="Author"/>
              </w:rPr>
            </w:pPr>
            <w:ins w:id="15757" w:author="Author">
              <w:r w:rsidRPr="00D016EC">
                <w:t>3,000 to 3,999</w:t>
              </w:r>
            </w:ins>
          </w:p>
        </w:tc>
        <w:tc>
          <w:tcPr>
            <w:tcW w:w="680" w:type="dxa"/>
            <w:noWrap/>
            <w:vAlign w:val="bottom"/>
            <w:hideMark/>
          </w:tcPr>
          <w:p w14:paraId="788A205E" w14:textId="77777777" w:rsidR="00C50A95" w:rsidRPr="00D016EC" w:rsidRDefault="00C50A95" w:rsidP="00416506">
            <w:pPr>
              <w:pStyle w:val="tabletext11"/>
              <w:tabs>
                <w:tab w:val="decimal" w:pos="200"/>
              </w:tabs>
              <w:jc w:val="center"/>
              <w:rPr>
                <w:ins w:id="15758" w:author="Author"/>
              </w:rPr>
            </w:pPr>
            <w:ins w:id="15759" w:author="Author">
              <w:r w:rsidRPr="00D016EC">
                <w:t>1.08</w:t>
              </w:r>
            </w:ins>
          </w:p>
        </w:tc>
        <w:tc>
          <w:tcPr>
            <w:tcW w:w="900" w:type="dxa"/>
            <w:noWrap/>
            <w:vAlign w:val="bottom"/>
            <w:hideMark/>
          </w:tcPr>
          <w:p w14:paraId="6608BD2B" w14:textId="77777777" w:rsidR="00C50A95" w:rsidRPr="00D016EC" w:rsidRDefault="00C50A95" w:rsidP="00416506">
            <w:pPr>
              <w:pStyle w:val="tabletext11"/>
              <w:tabs>
                <w:tab w:val="decimal" w:pos="200"/>
              </w:tabs>
              <w:jc w:val="center"/>
              <w:rPr>
                <w:ins w:id="15760" w:author="Author"/>
              </w:rPr>
            </w:pPr>
            <w:ins w:id="15761" w:author="Author">
              <w:r w:rsidRPr="00D016EC">
                <w:t>0.99</w:t>
              </w:r>
            </w:ins>
          </w:p>
        </w:tc>
        <w:tc>
          <w:tcPr>
            <w:tcW w:w="400" w:type="dxa"/>
            <w:noWrap/>
            <w:vAlign w:val="bottom"/>
            <w:hideMark/>
          </w:tcPr>
          <w:p w14:paraId="784E00BF" w14:textId="77777777" w:rsidR="00C50A95" w:rsidRPr="00D016EC" w:rsidRDefault="00C50A95" w:rsidP="00416506">
            <w:pPr>
              <w:pStyle w:val="tabletext11"/>
              <w:jc w:val="center"/>
              <w:rPr>
                <w:ins w:id="15762" w:author="Author"/>
              </w:rPr>
            </w:pPr>
            <w:ins w:id="15763" w:author="Author">
              <w:r w:rsidRPr="00D016EC">
                <w:t>0.95</w:t>
              </w:r>
            </w:ins>
          </w:p>
        </w:tc>
        <w:tc>
          <w:tcPr>
            <w:tcW w:w="400" w:type="dxa"/>
            <w:noWrap/>
            <w:vAlign w:val="bottom"/>
            <w:hideMark/>
          </w:tcPr>
          <w:p w14:paraId="637F8F54" w14:textId="77777777" w:rsidR="00C50A95" w:rsidRPr="00D016EC" w:rsidRDefault="00C50A95" w:rsidP="00416506">
            <w:pPr>
              <w:pStyle w:val="tabletext11"/>
              <w:jc w:val="center"/>
              <w:rPr>
                <w:ins w:id="15764" w:author="Author"/>
              </w:rPr>
            </w:pPr>
            <w:ins w:id="15765" w:author="Author">
              <w:r w:rsidRPr="00D016EC">
                <w:t>0.87</w:t>
              </w:r>
            </w:ins>
          </w:p>
        </w:tc>
        <w:tc>
          <w:tcPr>
            <w:tcW w:w="400" w:type="dxa"/>
            <w:noWrap/>
            <w:vAlign w:val="bottom"/>
            <w:hideMark/>
          </w:tcPr>
          <w:p w14:paraId="2FAA71BE" w14:textId="77777777" w:rsidR="00C50A95" w:rsidRPr="00D016EC" w:rsidRDefault="00C50A95" w:rsidP="00416506">
            <w:pPr>
              <w:pStyle w:val="tabletext11"/>
              <w:jc w:val="center"/>
              <w:rPr>
                <w:ins w:id="15766" w:author="Author"/>
              </w:rPr>
            </w:pPr>
            <w:ins w:id="15767" w:author="Author">
              <w:r w:rsidRPr="00D016EC">
                <w:t>0.81</w:t>
              </w:r>
            </w:ins>
          </w:p>
        </w:tc>
        <w:tc>
          <w:tcPr>
            <w:tcW w:w="400" w:type="dxa"/>
            <w:noWrap/>
            <w:vAlign w:val="bottom"/>
            <w:hideMark/>
          </w:tcPr>
          <w:p w14:paraId="38DA52E7" w14:textId="77777777" w:rsidR="00C50A95" w:rsidRPr="00D016EC" w:rsidRDefault="00C50A95" w:rsidP="00416506">
            <w:pPr>
              <w:pStyle w:val="tabletext11"/>
              <w:jc w:val="center"/>
              <w:rPr>
                <w:ins w:id="15768" w:author="Author"/>
              </w:rPr>
            </w:pPr>
            <w:ins w:id="15769" w:author="Author">
              <w:r w:rsidRPr="00D016EC">
                <w:t>0.64</w:t>
              </w:r>
            </w:ins>
          </w:p>
        </w:tc>
        <w:tc>
          <w:tcPr>
            <w:tcW w:w="400" w:type="dxa"/>
            <w:noWrap/>
            <w:vAlign w:val="bottom"/>
            <w:hideMark/>
          </w:tcPr>
          <w:p w14:paraId="2AAB2955" w14:textId="77777777" w:rsidR="00C50A95" w:rsidRPr="00D016EC" w:rsidRDefault="00C50A95" w:rsidP="00416506">
            <w:pPr>
              <w:pStyle w:val="tabletext11"/>
              <w:jc w:val="center"/>
              <w:rPr>
                <w:ins w:id="15770" w:author="Author"/>
              </w:rPr>
            </w:pPr>
            <w:ins w:id="15771" w:author="Author">
              <w:r w:rsidRPr="00D016EC">
                <w:t>0.50</w:t>
              </w:r>
            </w:ins>
          </w:p>
        </w:tc>
        <w:tc>
          <w:tcPr>
            <w:tcW w:w="400" w:type="dxa"/>
            <w:noWrap/>
            <w:vAlign w:val="bottom"/>
            <w:hideMark/>
          </w:tcPr>
          <w:p w14:paraId="035D6B50" w14:textId="77777777" w:rsidR="00C50A95" w:rsidRPr="00D016EC" w:rsidRDefault="00C50A95" w:rsidP="00416506">
            <w:pPr>
              <w:pStyle w:val="tabletext11"/>
              <w:jc w:val="center"/>
              <w:rPr>
                <w:ins w:id="15772" w:author="Author"/>
              </w:rPr>
            </w:pPr>
            <w:ins w:id="15773" w:author="Author">
              <w:r w:rsidRPr="00D016EC">
                <w:t>0.42</w:t>
              </w:r>
            </w:ins>
          </w:p>
        </w:tc>
        <w:tc>
          <w:tcPr>
            <w:tcW w:w="400" w:type="dxa"/>
            <w:noWrap/>
            <w:vAlign w:val="bottom"/>
            <w:hideMark/>
          </w:tcPr>
          <w:p w14:paraId="31EA8FD7" w14:textId="77777777" w:rsidR="00C50A95" w:rsidRPr="00D016EC" w:rsidRDefault="00C50A95" w:rsidP="00416506">
            <w:pPr>
              <w:pStyle w:val="tabletext11"/>
              <w:jc w:val="center"/>
              <w:rPr>
                <w:ins w:id="15774" w:author="Author"/>
              </w:rPr>
            </w:pPr>
            <w:ins w:id="15775" w:author="Author">
              <w:r w:rsidRPr="00D016EC">
                <w:t>0.34</w:t>
              </w:r>
            </w:ins>
          </w:p>
        </w:tc>
        <w:tc>
          <w:tcPr>
            <w:tcW w:w="400" w:type="dxa"/>
            <w:noWrap/>
            <w:vAlign w:val="bottom"/>
            <w:hideMark/>
          </w:tcPr>
          <w:p w14:paraId="0E9CF24A" w14:textId="77777777" w:rsidR="00C50A95" w:rsidRPr="00D016EC" w:rsidRDefault="00C50A95" w:rsidP="00416506">
            <w:pPr>
              <w:pStyle w:val="tabletext11"/>
              <w:jc w:val="center"/>
              <w:rPr>
                <w:ins w:id="15776" w:author="Author"/>
              </w:rPr>
            </w:pPr>
            <w:ins w:id="15777" w:author="Author">
              <w:r w:rsidRPr="00D016EC">
                <w:t>0.27</w:t>
              </w:r>
            </w:ins>
          </w:p>
        </w:tc>
        <w:tc>
          <w:tcPr>
            <w:tcW w:w="400" w:type="dxa"/>
            <w:noWrap/>
            <w:vAlign w:val="bottom"/>
            <w:hideMark/>
          </w:tcPr>
          <w:p w14:paraId="3607C9CA" w14:textId="77777777" w:rsidR="00C50A95" w:rsidRPr="00D016EC" w:rsidRDefault="00C50A95" w:rsidP="00416506">
            <w:pPr>
              <w:pStyle w:val="tabletext11"/>
              <w:jc w:val="center"/>
              <w:rPr>
                <w:ins w:id="15778" w:author="Author"/>
              </w:rPr>
            </w:pPr>
            <w:ins w:id="15779" w:author="Author">
              <w:r w:rsidRPr="00D016EC">
                <w:t>0.24</w:t>
              </w:r>
            </w:ins>
          </w:p>
        </w:tc>
        <w:tc>
          <w:tcPr>
            <w:tcW w:w="400" w:type="dxa"/>
            <w:noWrap/>
            <w:vAlign w:val="bottom"/>
            <w:hideMark/>
          </w:tcPr>
          <w:p w14:paraId="63D51A1B" w14:textId="77777777" w:rsidR="00C50A95" w:rsidRPr="00D016EC" w:rsidRDefault="00C50A95" w:rsidP="00416506">
            <w:pPr>
              <w:pStyle w:val="tabletext11"/>
              <w:jc w:val="center"/>
              <w:rPr>
                <w:ins w:id="15780" w:author="Author"/>
              </w:rPr>
            </w:pPr>
            <w:ins w:id="15781" w:author="Author">
              <w:r w:rsidRPr="00D016EC">
                <w:t>0.21</w:t>
              </w:r>
            </w:ins>
          </w:p>
        </w:tc>
        <w:tc>
          <w:tcPr>
            <w:tcW w:w="400" w:type="dxa"/>
            <w:noWrap/>
            <w:vAlign w:val="bottom"/>
            <w:hideMark/>
          </w:tcPr>
          <w:p w14:paraId="015761D8" w14:textId="77777777" w:rsidR="00C50A95" w:rsidRPr="00D016EC" w:rsidRDefault="00C50A95" w:rsidP="00416506">
            <w:pPr>
              <w:pStyle w:val="tabletext11"/>
              <w:jc w:val="center"/>
              <w:rPr>
                <w:ins w:id="15782" w:author="Author"/>
              </w:rPr>
            </w:pPr>
            <w:ins w:id="15783" w:author="Author">
              <w:r w:rsidRPr="00D016EC">
                <w:t>0.18</w:t>
              </w:r>
            </w:ins>
          </w:p>
        </w:tc>
        <w:tc>
          <w:tcPr>
            <w:tcW w:w="400" w:type="dxa"/>
            <w:noWrap/>
            <w:vAlign w:val="bottom"/>
            <w:hideMark/>
          </w:tcPr>
          <w:p w14:paraId="10513B64" w14:textId="77777777" w:rsidR="00C50A95" w:rsidRPr="00D016EC" w:rsidRDefault="00C50A95" w:rsidP="00416506">
            <w:pPr>
              <w:pStyle w:val="tabletext11"/>
              <w:jc w:val="center"/>
              <w:rPr>
                <w:ins w:id="15784" w:author="Author"/>
              </w:rPr>
            </w:pPr>
            <w:ins w:id="15785" w:author="Author">
              <w:r w:rsidRPr="00D016EC">
                <w:t>0.16</w:t>
              </w:r>
            </w:ins>
          </w:p>
        </w:tc>
        <w:tc>
          <w:tcPr>
            <w:tcW w:w="400" w:type="dxa"/>
            <w:noWrap/>
            <w:vAlign w:val="bottom"/>
            <w:hideMark/>
          </w:tcPr>
          <w:p w14:paraId="17602D58" w14:textId="77777777" w:rsidR="00C50A95" w:rsidRPr="00D016EC" w:rsidRDefault="00C50A95" w:rsidP="00416506">
            <w:pPr>
              <w:pStyle w:val="tabletext11"/>
              <w:jc w:val="center"/>
              <w:rPr>
                <w:ins w:id="15786" w:author="Author"/>
              </w:rPr>
            </w:pPr>
            <w:ins w:id="15787" w:author="Author">
              <w:r w:rsidRPr="00D016EC">
                <w:t>0.14</w:t>
              </w:r>
            </w:ins>
          </w:p>
        </w:tc>
        <w:tc>
          <w:tcPr>
            <w:tcW w:w="400" w:type="dxa"/>
            <w:noWrap/>
            <w:vAlign w:val="bottom"/>
            <w:hideMark/>
          </w:tcPr>
          <w:p w14:paraId="5FB848EB" w14:textId="77777777" w:rsidR="00C50A95" w:rsidRPr="00D016EC" w:rsidRDefault="00C50A95" w:rsidP="00416506">
            <w:pPr>
              <w:pStyle w:val="tabletext11"/>
              <w:jc w:val="center"/>
              <w:rPr>
                <w:ins w:id="15788" w:author="Author"/>
              </w:rPr>
            </w:pPr>
            <w:ins w:id="15789" w:author="Author">
              <w:r w:rsidRPr="00D016EC">
                <w:t>0.12</w:t>
              </w:r>
            </w:ins>
          </w:p>
        </w:tc>
        <w:tc>
          <w:tcPr>
            <w:tcW w:w="400" w:type="dxa"/>
            <w:noWrap/>
            <w:vAlign w:val="bottom"/>
            <w:hideMark/>
          </w:tcPr>
          <w:p w14:paraId="3BD24D8E" w14:textId="77777777" w:rsidR="00C50A95" w:rsidRPr="00D016EC" w:rsidRDefault="00C50A95" w:rsidP="00416506">
            <w:pPr>
              <w:pStyle w:val="tabletext11"/>
              <w:jc w:val="center"/>
              <w:rPr>
                <w:ins w:id="15790" w:author="Author"/>
              </w:rPr>
            </w:pPr>
            <w:ins w:id="15791" w:author="Author">
              <w:r w:rsidRPr="00D016EC">
                <w:t>0.10</w:t>
              </w:r>
            </w:ins>
          </w:p>
        </w:tc>
        <w:tc>
          <w:tcPr>
            <w:tcW w:w="400" w:type="dxa"/>
            <w:noWrap/>
            <w:vAlign w:val="bottom"/>
            <w:hideMark/>
          </w:tcPr>
          <w:p w14:paraId="0DF60B38" w14:textId="77777777" w:rsidR="00C50A95" w:rsidRPr="00D016EC" w:rsidRDefault="00C50A95" w:rsidP="00416506">
            <w:pPr>
              <w:pStyle w:val="tabletext11"/>
              <w:jc w:val="center"/>
              <w:rPr>
                <w:ins w:id="15792" w:author="Author"/>
              </w:rPr>
            </w:pPr>
            <w:ins w:id="15793" w:author="Author">
              <w:r w:rsidRPr="00D016EC">
                <w:t>0.09</w:t>
              </w:r>
            </w:ins>
          </w:p>
        </w:tc>
        <w:tc>
          <w:tcPr>
            <w:tcW w:w="400" w:type="dxa"/>
            <w:noWrap/>
            <w:vAlign w:val="bottom"/>
            <w:hideMark/>
          </w:tcPr>
          <w:p w14:paraId="33191386" w14:textId="77777777" w:rsidR="00C50A95" w:rsidRPr="00D016EC" w:rsidRDefault="00C50A95" w:rsidP="00416506">
            <w:pPr>
              <w:pStyle w:val="tabletext11"/>
              <w:jc w:val="center"/>
              <w:rPr>
                <w:ins w:id="15794" w:author="Author"/>
              </w:rPr>
            </w:pPr>
            <w:ins w:id="15795" w:author="Author">
              <w:r w:rsidRPr="00D016EC">
                <w:t>0.08</w:t>
              </w:r>
            </w:ins>
          </w:p>
        </w:tc>
        <w:tc>
          <w:tcPr>
            <w:tcW w:w="400" w:type="dxa"/>
            <w:noWrap/>
            <w:vAlign w:val="bottom"/>
            <w:hideMark/>
          </w:tcPr>
          <w:p w14:paraId="640ECDA6" w14:textId="77777777" w:rsidR="00C50A95" w:rsidRPr="00D016EC" w:rsidRDefault="00C50A95" w:rsidP="00416506">
            <w:pPr>
              <w:pStyle w:val="tabletext11"/>
              <w:jc w:val="center"/>
              <w:rPr>
                <w:ins w:id="15796" w:author="Author"/>
              </w:rPr>
            </w:pPr>
            <w:ins w:id="15797" w:author="Author">
              <w:r w:rsidRPr="00D016EC">
                <w:t>0.07</w:t>
              </w:r>
            </w:ins>
          </w:p>
        </w:tc>
        <w:tc>
          <w:tcPr>
            <w:tcW w:w="400" w:type="dxa"/>
            <w:noWrap/>
            <w:vAlign w:val="bottom"/>
            <w:hideMark/>
          </w:tcPr>
          <w:p w14:paraId="26F44E92" w14:textId="77777777" w:rsidR="00C50A95" w:rsidRPr="00D016EC" w:rsidRDefault="00C50A95" w:rsidP="00416506">
            <w:pPr>
              <w:pStyle w:val="tabletext11"/>
              <w:jc w:val="center"/>
              <w:rPr>
                <w:ins w:id="15798" w:author="Author"/>
              </w:rPr>
            </w:pPr>
            <w:ins w:id="15799" w:author="Author">
              <w:r w:rsidRPr="00D016EC">
                <w:t>0.06</w:t>
              </w:r>
            </w:ins>
          </w:p>
        </w:tc>
        <w:tc>
          <w:tcPr>
            <w:tcW w:w="400" w:type="dxa"/>
            <w:noWrap/>
            <w:vAlign w:val="bottom"/>
            <w:hideMark/>
          </w:tcPr>
          <w:p w14:paraId="0576F4C9" w14:textId="77777777" w:rsidR="00C50A95" w:rsidRPr="00D016EC" w:rsidRDefault="00C50A95" w:rsidP="00416506">
            <w:pPr>
              <w:pStyle w:val="tabletext11"/>
              <w:jc w:val="center"/>
              <w:rPr>
                <w:ins w:id="15800" w:author="Author"/>
              </w:rPr>
            </w:pPr>
            <w:ins w:id="15801" w:author="Author">
              <w:r w:rsidRPr="00D016EC">
                <w:t>0.05</w:t>
              </w:r>
            </w:ins>
          </w:p>
        </w:tc>
        <w:tc>
          <w:tcPr>
            <w:tcW w:w="440" w:type="dxa"/>
            <w:noWrap/>
            <w:vAlign w:val="bottom"/>
            <w:hideMark/>
          </w:tcPr>
          <w:p w14:paraId="3F9969E8" w14:textId="77777777" w:rsidR="00C50A95" w:rsidRPr="00D016EC" w:rsidRDefault="00C50A95" w:rsidP="00416506">
            <w:pPr>
              <w:pStyle w:val="tabletext11"/>
              <w:jc w:val="center"/>
              <w:rPr>
                <w:ins w:id="15802" w:author="Author"/>
              </w:rPr>
            </w:pPr>
            <w:ins w:id="15803" w:author="Author">
              <w:r w:rsidRPr="00D016EC">
                <w:t>0.04</w:t>
              </w:r>
            </w:ins>
          </w:p>
        </w:tc>
        <w:tc>
          <w:tcPr>
            <w:tcW w:w="400" w:type="dxa"/>
            <w:noWrap/>
            <w:vAlign w:val="bottom"/>
            <w:hideMark/>
          </w:tcPr>
          <w:p w14:paraId="7B80CD88" w14:textId="77777777" w:rsidR="00C50A95" w:rsidRPr="00D016EC" w:rsidRDefault="00C50A95" w:rsidP="00416506">
            <w:pPr>
              <w:pStyle w:val="tabletext11"/>
              <w:jc w:val="center"/>
              <w:rPr>
                <w:ins w:id="15804" w:author="Author"/>
              </w:rPr>
            </w:pPr>
            <w:ins w:id="15805" w:author="Author">
              <w:r w:rsidRPr="00D016EC">
                <w:t>0.04</w:t>
              </w:r>
            </w:ins>
          </w:p>
        </w:tc>
        <w:tc>
          <w:tcPr>
            <w:tcW w:w="400" w:type="dxa"/>
            <w:noWrap/>
            <w:vAlign w:val="bottom"/>
            <w:hideMark/>
          </w:tcPr>
          <w:p w14:paraId="1759DBF6" w14:textId="77777777" w:rsidR="00C50A95" w:rsidRPr="00D016EC" w:rsidRDefault="00C50A95" w:rsidP="00416506">
            <w:pPr>
              <w:pStyle w:val="tabletext11"/>
              <w:jc w:val="center"/>
              <w:rPr>
                <w:ins w:id="15806" w:author="Author"/>
              </w:rPr>
            </w:pPr>
            <w:ins w:id="15807" w:author="Author">
              <w:r w:rsidRPr="00D016EC">
                <w:t>0.03</w:t>
              </w:r>
            </w:ins>
          </w:p>
        </w:tc>
        <w:tc>
          <w:tcPr>
            <w:tcW w:w="400" w:type="dxa"/>
            <w:noWrap/>
            <w:vAlign w:val="bottom"/>
            <w:hideMark/>
          </w:tcPr>
          <w:p w14:paraId="6D582217" w14:textId="77777777" w:rsidR="00C50A95" w:rsidRPr="00D016EC" w:rsidRDefault="00C50A95" w:rsidP="00416506">
            <w:pPr>
              <w:pStyle w:val="tabletext11"/>
              <w:jc w:val="center"/>
              <w:rPr>
                <w:ins w:id="15808" w:author="Author"/>
              </w:rPr>
            </w:pPr>
            <w:ins w:id="15809" w:author="Author">
              <w:r w:rsidRPr="00D016EC">
                <w:t>0.03</w:t>
              </w:r>
            </w:ins>
          </w:p>
        </w:tc>
        <w:tc>
          <w:tcPr>
            <w:tcW w:w="400" w:type="dxa"/>
            <w:noWrap/>
            <w:vAlign w:val="bottom"/>
            <w:hideMark/>
          </w:tcPr>
          <w:p w14:paraId="6920AF42" w14:textId="77777777" w:rsidR="00C50A95" w:rsidRPr="00D016EC" w:rsidRDefault="00C50A95" w:rsidP="00416506">
            <w:pPr>
              <w:pStyle w:val="tabletext11"/>
              <w:jc w:val="center"/>
              <w:rPr>
                <w:ins w:id="15810" w:author="Author"/>
              </w:rPr>
            </w:pPr>
            <w:ins w:id="15811" w:author="Author">
              <w:r w:rsidRPr="00D016EC">
                <w:t>0.03</w:t>
              </w:r>
            </w:ins>
          </w:p>
        </w:tc>
        <w:tc>
          <w:tcPr>
            <w:tcW w:w="460" w:type="dxa"/>
            <w:noWrap/>
            <w:vAlign w:val="bottom"/>
            <w:hideMark/>
          </w:tcPr>
          <w:p w14:paraId="25F06E30" w14:textId="77777777" w:rsidR="00C50A95" w:rsidRPr="00D016EC" w:rsidRDefault="00C50A95" w:rsidP="00416506">
            <w:pPr>
              <w:pStyle w:val="tabletext11"/>
              <w:jc w:val="center"/>
              <w:rPr>
                <w:ins w:id="15812" w:author="Author"/>
              </w:rPr>
            </w:pPr>
            <w:ins w:id="15813" w:author="Author">
              <w:r w:rsidRPr="00D016EC">
                <w:t>0.02</w:t>
              </w:r>
            </w:ins>
          </w:p>
        </w:tc>
      </w:tr>
      <w:tr w:rsidR="00C50A95" w:rsidRPr="00D016EC" w14:paraId="70198C95" w14:textId="77777777" w:rsidTr="00416506">
        <w:trPr>
          <w:trHeight w:val="190"/>
          <w:ins w:id="15814" w:author="Author"/>
        </w:trPr>
        <w:tc>
          <w:tcPr>
            <w:tcW w:w="200" w:type="dxa"/>
            <w:tcBorders>
              <w:right w:val="nil"/>
            </w:tcBorders>
            <w:vAlign w:val="bottom"/>
          </w:tcPr>
          <w:p w14:paraId="47EF731C" w14:textId="77777777" w:rsidR="00C50A95" w:rsidRPr="00D016EC" w:rsidRDefault="00C50A95" w:rsidP="00416506">
            <w:pPr>
              <w:pStyle w:val="tabletext11"/>
              <w:jc w:val="right"/>
              <w:rPr>
                <w:ins w:id="15815" w:author="Author"/>
              </w:rPr>
            </w:pPr>
          </w:p>
        </w:tc>
        <w:tc>
          <w:tcPr>
            <w:tcW w:w="1580" w:type="dxa"/>
            <w:tcBorders>
              <w:left w:val="nil"/>
            </w:tcBorders>
            <w:vAlign w:val="bottom"/>
            <w:hideMark/>
          </w:tcPr>
          <w:p w14:paraId="481FE72B" w14:textId="77777777" w:rsidR="00C50A95" w:rsidRPr="00D016EC" w:rsidRDefault="00C50A95" w:rsidP="00416506">
            <w:pPr>
              <w:pStyle w:val="tabletext11"/>
              <w:tabs>
                <w:tab w:val="decimal" w:pos="640"/>
              </w:tabs>
              <w:rPr>
                <w:ins w:id="15816" w:author="Author"/>
              </w:rPr>
            </w:pPr>
            <w:ins w:id="15817" w:author="Author">
              <w:r w:rsidRPr="00D016EC">
                <w:t>4,000 to 4,999</w:t>
              </w:r>
            </w:ins>
          </w:p>
        </w:tc>
        <w:tc>
          <w:tcPr>
            <w:tcW w:w="680" w:type="dxa"/>
            <w:noWrap/>
            <w:vAlign w:val="bottom"/>
            <w:hideMark/>
          </w:tcPr>
          <w:p w14:paraId="0AF428FA" w14:textId="77777777" w:rsidR="00C50A95" w:rsidRPr="00D016EC" w:rsidRDefault="00C50A95" w:rsidP="00416506">
            <w:pPr>
              <w:pStyle w:val="tabletext11"/>
              <w:tabs>
                <w:tab w:val="decimal" w:pos="200"/>
              </w:tabs>
              <w:jc w:val="center"/>
              <w:rPr>
                <w:ins w:id="15818" w:author="Author"/>
              </w:rPr>
            </w:pPr>
            <w:ins w:id="15819" w:author="Author">
              <w:r w:rsidRPr="00D016EC">
                <w:t>1.08</w:t>
              </w:r>
            </w:ins>
          </w:p>
        </w:tc>
        <w:tc>
          <w:tcPr>
            <w:tcW w:w="900" w:type="dxa"/>
            <w:noWrap/>
            <w:vAlign w:val="bottom"/>
            <w:hideMark/>
          </w:tcPr>
          <w:p w14:paraId="53D4B5D1" w14:textId="77777777" w:rsidR="00C50A95" w:rsidRPr="00D016EC" w:rsidRDefault="00C50A95" w:rsidP="00416506">
            <w:pPr>
              <w:pStyle w:val="tabletext11"/>
              <w:tabs>
                <w:tab w:val="decimal" w:pos="200"/>
              </w:tabs>
              <w:jc w:val="center"/>
              <w:rPr>
                <w:ins w:id="15820" w:author="Author"/>
              </w:rPr>
            </w:pPr>
            <w:ins w:id="15821" w:author="Author">
              <w:r w:rsidRPr="00D016EC">
                <w:t>1.00</w:t>
              </w:r>
            </w:ins>
          </w:p>
        </w:tc>
        <w:tc>
          <w:tcPr>
            <w:tcW w:w="400" w:type="dxa"/>
            <w:noWrap/>
            <w:vAlign w:val="bottom"/>
            <w:hideMark/>
          </w:tcPr>
          <w:p w14:paraId="224FF934" w14:textId="77777777" w:rsidR="00C50A95" w:rsidRPr="00D016EC" w:rsidRDefault="00C50A95" w:rsidP="00416506">
            <w:pPr>
              <w:pStyle w:val="tabletext11"/>
              <w:jc w:val="center"/>
              <w:rPr>
                <w:ins w:id="15822" w:author="Author"/>
              </w:rPr>
            </w:pPr>
            <w:ins w:id="15823" w:author="Author">
              <w:r w:rsidRPr="00D016EC">
                <w:t>0.96</w:t>
              </w:r>
            </w:ins>
          </w:p>
        </w:tc>
        <w:tc>
          <w:tcPr>
            <w:tcW w:w="400" w:type="dxa"/>
            <w:noWrap/>
            <w:vAlign w:val="bottom"/>
            <w:hideMark/>
          </w:tcPr>
          <w:p w14:paraId="71181767" w14:textId="77777777" w:rsidR="00C50A95" w:rsidRPr="00D016EC" w:rsidRDefault="00C50A95" w:rsidP="00416506">
            <w:pPr>
              <w:pStyle w:val="tabletext11"/>
              <w:jc w:val="center"/>
              <w:rPr>
                <w:ins w:id="15824" w:author="Author"/>
              </w:rPr>
            </w:pPr>
            <w:ins w:id="15825" w:author="Author">
              <w:r w:rsidRPr="00D016EC">
                <w:t>0.87</w:t>
              </w:r>
            </w:ins>
          </w:p>
        </w:tc>
        <w:tc>
          <w:tcPr>
            <w:tcW w:w="400" w:type="dxa"/>
            <w:noWrap/>
            <w:vAlign w:val="bottom"/>
            <w:hideMark/>
          </w:tcPr>
          <w:p w14:paraId="4446D09D" w14:textId="77777777" w:rsidR="00C50A95" w:rsidRPr="00D016EC" w:rsidRDefault="00C50A95" w:rsidP="00416506">
            <w:pPr>
              <w:pStyle w:val="tabletext11"/>
              <w:jc w:val="center"/>
              <w:rPr>
                <w:ins w:id="15826" w:author="Author"/>
              </w:rPr>
            </w:pPr>
            <w:ins w:id="15827" w:author="Author">
              <w:r w:rsidRPr="00D016EC">
                <w:t>0.81</w:t>
              </w:r>
            </w:ins>
          </w:p>
        </w:tc>
        <w:tc>
          <w:tcPr>
            <w:tcW w:w="400" w:type="dxa"/>
            <w:noWrap/>
            <w:vAlign w:val="bottom"/>
            <w:hideMark/>
          </w:tcPr>
          <w:p w14:paraId="6BBDFD29" w14:textId="77777777" w:rsidR="00C50A95" w:rsidRPr="00D016EC" w:rsidRDefault="00C50A95" w:rsidP="00416506">
            <w:pPr>
              <w:pStyle w:val="tabletext11"/>
              <w:jc w:val="center"/>
              <w:rPr>
                <w:ins w:id="15828" w:author="Author"/>
              </w:rPr>
            </w:pPr>
            <w:ins w:id="15829" w:author="Author">
              <w:r w:rsidRPr="00D016EC">
                <w:t>0.65</w:t>
              </w:r>
            </w:ins>
          </w:p>
        </w:tc>
        <w:tc>
          <w:tcPr>
            <w:tcW w:w="400" w:type="dxa"/>
            <w:noWrap/>
            <w:vAlign w:val="bottom"/>
            <w:hideMark/>
          </w:tcPr>
          <w:p w14:paraId="72A5FDD6" w14:textId="77777777" w:rsidR="00C50A95" w:rsidRPr="00D016EC" w:rsidRDefault="00C50A95" w:rsidP="00416506">
            <w:pPr>
              <w:pStyle w:val="tabletext11"/>
              <w:jc w:val="center"/>
              <w:rPr>
                <w:ins w:id="15830" w:author="Author"/>
              </w:rPr>
            </w:pPr>
            <w:ins w:id="15831" w:author="Author">
              <w:r w:rsidRPr="00D016EC">
                <w:t>0.52</w:t>
              </w:r>
            </w:ins>
          </w:p>
        </w:tc>
        <w:tc>
          <w:tcPr>
            <w:tcW w:w="400" w:type="dxa"/>
            <w:noWrap/>
            <w:vAlign w:val="bottom"/>
            <w:hideMark/>
          </w:tcPr>
          <w:p w14:paraId="6507E2F7" w14:textId="77777777" w:rsidR="00C50A95" w:rsidRPr="00D016EC" w:rsidRDefault="00C50A95" w:rsidP="00416506">
            <w:pPr>
              <w:pStyle w:val="tabletext11"/>
              <w:jc w:val="center"/>
              <w:rPr>
                <w:ins w:id="15832" w:author="Author"/>
              </w:rPr>
            </w:pPr>
            <w:ins w:id="15833" w:author="Author">
              <w:r w:rsidRPr="00D016EC">
                <w:t>0.44</w:t>
              </w:r>
            </w:ins>
          </w:p>
        </w:tc>
        <w:tc>
          <w:tcPr>
            <w:tcW w:w="400" w:type="dxa"/>
            <w:noWrap/>
            <w:vAlign w:val="bottom"/>
            <w:hideMark/>
          </w:tcPr>
          <w:p w14:paraId="7A9B110B" w14:textId="77777777" w:rsidR="00C50A95" w:rsidRPr="00D016EC" w:rsidRDefault="00C50A95" w:rsidP="00416506">
            <w:pPr>
              <w:pStyle w:val="tabletext11"/>
              <w:jc w:val="center"/>
              <w:rPr>
                <w:ins w:id="15834" w:author="Author"/>
              </w:rPr>
            </w:pPr>
            <w:ins w:id="15835" w:author="Author">
              <w:r w:rsidRPr="00D016EC">
                <w:t>0.36</w:t>
              </w:r>
            </w:ins>
          </w:p>
        </w:tc>
        <w:tc>
          <w:tcPr>
            <w:tcW w:w="400" w:type="dxa"/>
            <w:noWrap/>
            <w:vAlign w:val="bottom"/>
            <w:hideMark/>
          </w:tcPr>
          <w:p w14:paraId="29E9C1BE" w14:textId="77777777" w:rsidR="00C50A95" w:rsidRPr="00D016EC" w:rsidRDefault="00C50A95" w:rsidP="00416506">
            <w:pPr>
              <w:pStyle w:val="tabletext11"/>
              <w:jc w:val="center"/>
              <w:rPr>
                <w:ins w:id="15836" w:author="Author"/>
              </w:rPr>
            </w:pPr>
            <w:ins w:id="15837" w:author="Author">
              <w:r w:rsidRPr="00D016EC">
                <w:t>0.29</w:t>
              </w:r>
            </w:ins>
          </w:p>
        </w:tc>
        <w:tc>
          <w:tcPr>
            <w:tcW w:w="400" w:type="dxa"/>
            <w:noWrap/>
            <w:vAlign w:val="bottom"/>
            <w:hideMark/>
          </w:tcPr>
          <w:p w14:paraId="07BA5B7C" w14:textId="77777777" w:rsidR="00C50A95" w:rsidRPr="00D016EC" w:rsidRDefault="00C50A95" w:rsidP="00416506">
            <w:pPr>
              <w:pStyle w:val="tabletext11"/>
              <w:jc w:val="center"/>
              <w:rPr>
                <w:ins w:id="15838" w:author="Author"/>
              </w:rPr>
            </w:pPr>
            <w:ins w:id="15839" w:author="Author">
              <w:r w:rsidRPr="00D016EC">
                <w:t>0.26</w:t>
              </w:r>
            </w:ins>
          </w:p>
        </w:tc>
        <w:tc>
          <w:tcPr>
            <w:tcW w:w="400" w:type="dxa"/>
            <w:noWrap/>
            <w:vAlign w:val="bottom"/>
            <w:hideMark/>
          </w:tcPr>
          <w:p w14:paraId="13546623" w14:textId="77777777" w:rsidR="00C50A95" w:rsidRPr="00D016EC" w:rsidRDefault="00C50A95" w:rsidP="00416506">
            <w:pPr>
              <w:pStyle w:val="tabletext11"/>
              <w:jc w:val="center"/>
              <w:rPr>
                <w:ins w:id="15840" w:author="Author"/>
              </w:rPr>
            </w:pPr>
            <w:ins w:id="15841" w:author="Author">
              <w:r w:rsidRPr="00D016EC">
                <w:t>0.23</w:t>
              </w:r>
            </w:ins>
          </w:p>
        </w:tc>
        <w:tc>
          <w:tcPr>
            <w:tcW w:w="400" w:type="dxa"/>
            <w:noWrap/>
            <w:vAlign w:val="bottom"/>
            <w:hideMark/>
          </w:tcPr>
          <w:p w14:paraId="27DF0823" w14:textId="77777777" w:rsidR="00C50A95" w:rsidRPr="00D016EC" w:rsidRDefault="00C50A95" w:rsidP="00416506">
            <w:pPr>
              <w:pStyle w:val="tabletext11"/>
              <w:jc w:val="center"/>
              <w:rPr>
                <w:ins w:id="15842" w:author="Author"/>
              </w:rPr>
            </w:pPr>
            <w:ins w:id="15843" w:author="Author">
              <w:r w:rsidRPr="00D016EC">
                <w:t>0.20</w:t>
              </w:r>
            </w:ins>
          </w:p>
        </w:tc>
        <w:tc>
          <w:tcPr>
            <w:tcW w:w="400" w:type="dxa"/>
            <w:noWrap/>
            <w:vAlign w:val="bottom"/>
            <w:hideMark/>
          </w:tcPr>
          <w:p w14:paraId="3247DBC4" w14:textId="77777777" w:rsidR="00C50A95" w:rsidRPr="00D016EC" w:rsidRDefault="00C50A95" w:rsidP="00416506">
            <w:pPr>
              <w:pStyle w:val="tabletext11"/>
              <w:jc w:val="center"/>
              <w:rPr>
                <w:ins w:id="15844" w:author="Author"/>
              </w:rPr>
            </w:pPr>
            <w:ins w:id="15845" w:author="Author">
              <w:r w:rsidRPr="00D016EC">
                <w:t>0.18</w:t>
              </w:r>
            </w:ins>
          </w:p>
        </w:tc>
        <w:tc>
          <w:tcPr>
            <w:tcW w:w="400" w:type="dxa"/>
            <w:noWrap/>
            <w:vAlign w:val="bottom"/>
            <w:hideMark/>
          </w:tcPr>
          <w:p w14:paraId="09C6B8C3" w14:textId="77777777" w:rsidR="00C50A95" w:rsidRPr="00D016EC" w:rsidRDefault="00C50A95" w:rsidP="00416506">
            <w:pPr>
              <w:pStyle w:val="tabletext11"/>
              <w:jc w:val="center"/>
              <w:rPr>
                <w:ins w:id="15846" w:author="Author"/>
              </w:rPr>
            </w:pPr>
            <w:ins w:id="15847" w:author="Author">
              <w:r w:rsidRPr="00D016EC">
                <w:t>0.15</w:t>
              </w:r>
            </w:ins>
          </w:p>
        </w:tc>
        <w:tc>
          <w:tcPr>
            <w:tcW w:w="400" w:type="dxa"/>
            <w:noWrap/>
            <w:vAlign w:val="bottom"/>
            <w:hideMark/>
          </w:tcPr>
          <w:p w14:paraId="27AABA0D" w14:textId="77777777" w:rsidR="00C50A95" w:rsidRPr="00D016EC" w:rsidRDefault="00C50A95" w:rsidP="00416506">
            <w:pPr>
              <w:pStyle w:val="tabletext11"/>
              <w:jc w:val="center"/>
              <w:rPr>
                <w:ins w:id="15848" w:author="Author"/>
              </w:rPr>
            </w:pPr>
            <w:ins w:id="15849" w:author="Author">
              <w:r w:rsidRPr="00D016EC">
                <w:t>0.14</w:t>
              </w:r>
            </w:ins>
          </w:p>
        </w:tc>
        <w:tc>
          <w:tcPr>
            <w:tcW w:w="400" w:type="dxa"/>
            <w:noWrap/>
            <w:vAlign w:val="bottom"/>
            <w:hideMark/>
          </w:tcPr>
          <w:p w14:paraId="5BB05AD0" w14:textId="77777777" w:rsidR="00C50A95" w:rsidRPr="00D016EC" w:rsidRDefault="00C50A95" w:rsidP="00416506">
            <w:pPr>
              <w:pStyle w:val="tabletext11"/>
              <w:jc w:val="center"/>
              <w:rPr>
                <w:ins w:id="15850" w:author="Author"/>
              </w:rPr>
            </w:pPr>
            <w:ins w:id="15851" w:author="Author">
              <w:r w:rsidRPr="00D016EC">
                <w:t>0.12</w:t>
              </w:r>
            </w:ins>
          </w:p>
        </w:tc>
        <w:tc>
          <w:tcPr>
            <w:tcW w:w="400" w:type="dxa"/>
            <w:noWrap/>
            <w:vAlign w:val="bottom"/>
            <w:hideMark/>
          </w:tcPr>
          <w:p w14:paraId="1798D274" w14:textId="77777777" w:rsidR="00C50A95" w:rsidRPr="00D016EC" w:rsidRDefault="00C50A95" w:rsidP="00416506">
            <w:pPr>
              <w:pStyle w:val="tabletext11"/>
              <w:jc w:val="center"/>
              <w:rPr>
                <w:ins w:id="15852" w:author="Author"/>
              </w:rPr>
            </w:pPr>
            <w:ins w:id="15853" w:author="Author">
              <w:r w:rsidRPr="00D016EC">
                <w:t>0.11</w:t>
              </w:r>
            </w:ins>
          </w:p>
        </w:tc>
        <w:tc>
          <w:tcPr>
            <w:tcW w:w="400" w:type="dxa"/>
            <w:noWrap/>
            <w:vAlign w:val="bottom"/>
            <w:hideMark/>
          </w:tcPr>
          <w:p w14:paraId="5CCE6D67" w14:textId="77777777" w:rsidR="00C50A95" w:rsidRPr="00D016EC" w:rsidRDefault="00C50A95" w:rsidP="00416506">
            <w:pPr>
              <w:pStyle w:val="tabletext11"/>
              <w:jc w:val="center"/>
              <w:rPr>
                <w:ins w:id="15854" w:author="Author"/>
              </w:rPr>
            </w:pPr>
            <w:ins w:id="15855" w:author="Author">
              <w:r w:rsidRPr="00D016EC">
                <w:t>0.09</w:t>
              </w:r>
            </w:ins>
          </w:p>
        </w:tc>
        <w:tc>
          <w:tcPr>
            <w:tcW w:w="400" w:type="dxa"/>
            <w:noWrap/>
            <w:vAlign w:val="bottom"/>
            <w:hideMark/>
          </w:tcPr>
          <w:p w14:paraId="7647EA45" w14:textId="77777777" w:rsidR="00C50A95" w:rsidRPr="00D016EC" w:rsidRDefault="00C50A95" w:rsidP="00416506">
            <w:pPr>
              <w:pStyle w:val="tabletext11"/>
              <w:jc w:val="center"/>
              <w:rPr>
                <w:ins w:id="15856" w:author="Author"/>
              </w:rPr>
            </w:pPr>
            <w:ins w:id="15857" w:author="Author">
              <w:r w:rsidRPr="00D016EC">
                <w:t>0.08</w:t>
              </w:r>
            </w:ins>
          </w:p>
        </w:tc>
        <w:tc>
          <w:tcPr>
            <w:tcW w:w="400" w:type="dxa"/>
            <w:noWrap/>
            <w:vAlign w:val="bottom"/>
            <w:hideMark/>
          </w:tcPr>
          <w:p w14:paraId="3FF361D0" w14:textId="77777777" w:rsidR="00C50A95" w:rsidRPr="00D016EC" w:rsidRDefault="00C50A95" w:rsidP="00416506">
            <w:pPr>
              <w:pStyle w:val="tabletext11"/>
              <w:jc w:val="center"/>
              <w:rPr>
                <w:ins w:id="15858" w:author="Author"/>
              </w:rPr>
            </w:pPr>
            <w:ins w:id="15859" w:author="Author">
              <w:r w:rsidRPr="00D016EC">
                <w:t>0.07</w:t>
              </w:r>
            </w:ins>
          </w:p>
        </w:tc>
        <w:tc>
          <w:tcPr>
            <w:tcW w:w="400" w:type="dxa"/>
            <w:noWrap/>
            <w:vAlign w:val="bottom"/>
            <w:hideMark/>
          </w:tcPr>
          <w:p w14:paraId="76FC2F11" w14:textId="77777777" w:rsidR="00C50A95" w:rsidRPr="00D016EC" w:rsidRDefault="00C50A95" w:rsidP="00416506">
            <w:pPr>
              <w:pStyle w:val="tabletext11"/>
              <w:jc w:val="center"/>
              <w:rPr>
                <w:ins w:id="15860" w:author="Author"/>
              </w:rPr>
            </w:pPr>
            <w:ins w:id="15861" w:author="Author">
              <w:r w:rsidRPr="00D016EC">
                <w:t>0.06</w:t>
              </w:r>
            </w:ins>
          </w:p>
        </w:tc>
        <w:tc>
          <w:tcPr>
            <w:tcW w:w="440" w:type="dxa"/>
            <w:noWrap/>
            <w:vAlign w:val="bottom"/>
            <w:hideMark/>
          </w:tcPr>
          <w:p w14:paraId="43A69C75" w14:textId="77777777" w:rsidR="00C50A95" w:rsidRPr="00D016EC" w:rsidRDefault="00C50A95" w:rsidP="00416506">
            <w:pPr>
              <w:pStyle w:val="tabletext11"/>
              <w:jc w:val="center"/>
              <w:rPr>
                <w:ins w:id="15862" w:author="Author"/>
              </w:rPr>
            </w:pPr>
            <w:ins w:id="15863" w:author="Author">
              <w:r w:rsidRPr="00D016EC">
                <w:t>0.06</w:t>
              </w:r>
            </w:ins>
          </w:p>
        </w:tc>
        <w:tc>
          <w:tcPr>
            <w:tcW w:w="400" w:type="dxa"/>
            <w:noWrap/>
            <w:vAlign w:val="bottom"/>
            <w:hideMark/>
          </w:tcPr>
          <w:p w14:paraId="69CD02F4" w14:textId="77777777" w:rsidR="00C50A95" w:rsidRPr="00D016EC" w:rsidRDefault="00C50A95" w:rsidP="00416506">
            <w:pPr>
              <w:pStyle w:val="tabletext11"/>
              <w:jc w:val="center"/>
              <w:rPr>
                <w:ins w:id="15864" w:author="Author"/>
              </w:rPr>
            </w:pPr>
            <w:ins w:id="15865" w:author="Author">
              <w:r w:rsidRPr="00D016EC">
                <w:t>0.05</w:t>
              </w:r>
            </w:ins>
          </w:p>
        </w:tc>
        <w:tc>
          <w:tcPr>
            <w:tcW w:w="400" w:type="dxa"/>
            <w:noWrap/>
            <w:vAlign w:val="bottom"/>
            <w:hideMark/>
          </w:tcPr>
          <w:p w14:paraId="78F72B4C" w14:textId="77777777" w:rsidR="00C50A95" w:rsidRPr="00D016EC" w:rsidRDefault="00C50A95" w:rsidP="00416506">
            <w:pPr>
              <w:pStyle w:val="tabletext11"/>
              <w:jc w:val="center"/>
              <w:rPr>
                <w:ins w:id="15866" w:author="Author"/>
              </w:rPr>
            </w:pPr>
            <w:ins w:id="15867" w:author="Author">
              <w:r w:rsidRPr="00D016EC">
                <w:t>0.04</w:t>
              </w:r>
            </w:ins>
          </w:p>
        </w:tc>
        <w:tc>
          <w:tcPr>
            <w:tcW w:w="400" w:type="dxa"/>
            <w:noWrap/>
            <w:vAlign w:val="bottom"/>
            <w:hideMark/>
          </w:tcPr>
          <w:p w14:paraId="3D44E896" w14:textId="77777777" w:rsidR="00C50A95" w:rsidRPr="00D016EC" w:rsidRDefault="00C50A95" w:rsidP="00416506">
            <w:pPr>
              <w:pStyle w:val="tabletext11"/>
              <w:jc w:val="center"/>
              <w:rPr>
                <w:ins w:id="15868" w:author="Author"/>
              </w:rPr>
            </w:pPr>
            <w:ins w:id="15869" w:author="Author">
              <w:r w:rsidRPr="00D016EC">
                <w:t>0.04</w:t>
              </w:r>
            </w:ins>
          </w:p>
        </w:tc>
        <w:tc>
          <w:tcPr>
            <w:tcW w:w="400" w:type="dxa"/>
            <w:noWrap/>
            <w:vAlign w:val="bottom"/>
            <w:hideMark/>
          </w:tcPr>
          <w:p w14:paraId="179BA493" w14:textId="77777777" w:rsidR="00C50A95" w:rsidRPr="00D016EC" w:rsidRDefault="00C50A95" w:rsidP="00416506">
            <w:pPr>
              <w:pStyle w:val="tabletext11"/>
              <w:jc w:val="center"/>
              <w:rPr>
                <w:ins w:id="15870" w:author="Author"/>
              </w:rPr>
            </w:pPr>
            <w:ins w:id="15871" w:author="Author">
              <w:r w:rsidRPr="00D016EC">
                <w:t>0.03</w:t>
              </w:r>
            </w:ins>
          </w:p>
        </w:tc>
        <w:tc>
          <w:tcPr>
            <w:tcW w:w="460" w:type="dxa"/>
            <w:noWrap/>
            <w:vAlign w:val="bottom"/>
            <w:hideMark/>
          </w:tcPr>
          <w:p w14:paraId="49056C53" w14:textId="77777777" w:rsidR="00C50A95" w:rsidRPr="00D016EC" w:rsidRDefault="00C50A95" w:rsidP="00416506">
            <w:pPr>
              <w:pStyle w:val="tabletext11"/>
              <w:jc w:val="center"/>
              <w:rPr>
                <w:ins w:id="15872" w:author="Author"/>
              </w:rPr>
            </w:pPr>
            <w:ins w:id="15873" w:author="Author">
              <w:r w:rsidRPr="00D016EC">
                <w:t>0.03</w:t>
              </w:r>
            </w:ins>
          </w:p>
        </w:tc>
      </w:tr>
      <w:tr w:rsidR="00C50A95" w:rsidRPr="00D016EC" w14:paraId="0DFFECE0" w14:textId="77777777" w:rsidTr="00416506">
        <w:trPr>
          <w:trHeight w:val="190"/>
          <w:ins w:id="15874" w:author="Author"/>
        </w:trPr>
        <w:tc>
          <w:tcPr>
            <w:tcW w:w="200" w:type="dxa"/>
            <w:tcBorders>
              <w:right w:val="nil"/>
            </w:tcBorders>
            <w:vAlign w:val="bottom"/>
          </w:tcPr>
          <w:p w14:paraId="1F332791" w14:textId="77777777" w:rsidR="00C50A95" w:rsidRPr="00D016EC" w:rsidRDefault="00C50A95" w:rsidP="00416506">
            <w:pPr>
              <w:pStyle w:val="tabletext11"/>
              <w:jc w:val="right"/>
              <w:rPr>
                <w:ins w:id="15875" w:author="Author"/>
              </w:rPr>
            </w:pPr>
          </w:p>
        </w:tc>
        <w:tc>
          <w:tcPr>
            <w:tcW w:w="1580" w:type="dxa"/>
            <w:tcBorders>
              <w:left w:val="nil"/>
            </w:tcBorders>
            <w:vAlign w:val="bottom"/>
            <w:hideMark/>
          </w:tcPr>
          <w:p w14:paraId="0881ADD6" w14:textId="77777777" w:rsidR="00C50A95" w:rsidRPr="00D016EC" w:rsidRDefault="00C50A95" w:rsidP="00416506">
            <w:pPr>
              <w:pStyle w:val="tabletext11"/>
              <w:tabs>
                <w:tab w:val="decimal" w:pos="640"/>
              </w:tabs>
              <w:rPr>
                <w:ins w:id="15876" w:author="Author"/>
              </w:rPr>
            </w:pPr>
            <w:ins w:id="15877" w:author="Author">
              <w:r w:rsidRPr="00D016EC">
                <w:t>5,000 to 5,999</w:t>
              </w:r>
            </w:ins>
          </w:p>
        </w:tc>
        <w:tc>
          <w:tcPr>
            <w:tcW w:w="680" w:type="dxa"/>
            <w:noWrap/>
            <w:vAlign w:val="bottom"/>
            <w:hideMark/>
          </w:tcPr>
          <w:p w14:paraId="71F69B25" w14:textId="77777777" w:rsidR="00C50A95" w:rsidRPr="00D016EC" w:rsidRDefault="00C50A95" w:rsidP="00416506">
            <w:pPr>
              <w:pStyle w:val="tabletext11"/>
              <w:tabs>
                <w:tab w:val="decimal" w:pos="200"/>
              </w:tabs>
              <w:jc w:val="center"/>
              <w:rPr>
                <w:ins w:id="15878" w:author="Author"/>
              </w:rPr>
            </w:pPr>
            <w:ins w:id="15879" w:author="Author">
              <w:r w:rsidRPr="00D016EC">
                <w:t>1.09</w:t>
              </w:r>
            </w:ins>
          </w:p>
        </w:tc>
        <w:tc>
          <w:tcPr>
            <w:tcW w:w="900" w:type="dxa"/>
            <w:noWrap/>
            <w:vAlign w:val="bottom"/>
            <w:hideMark/>
          </w:tcPr>
          <w:p w14:paraId="1CAAC152" w14:textId="77777777" w:rsidR="00C50A95" w:rsidRPr="00D016EC" w:rsidRDefault="00C50A95" w:rsidP="00416506">
            <w:pPr>
              <w:pStyle w:val="tabletext11"/>
              <w:tabs>
                <w:tab w:val="decimal" w:pos="200"/>
              </w:tabs>
              <w:jc w:val="center"/>
              <w:rPr>
                <w:ins w:id="15880" w:author="Author"/>
              </w:rPr>
            </w:pPr>
            <w:ins w:id="15881" w:author="Author">
              <w:r w:rsidRPr="00D016EC">
                <w:t>1.00</w:t>
              </w:r>
            </w:ins>
          </w:p>
        </w:tc>
        <w:tc>
          <w:tcPr>
            <w:tcW w:w="400" w:type="dxa"/>
            <w:noWrap/>
            <w:vAlign w:val="bottom"/>
            <w:hideMark/>
          </w:tcPr>
          <w:p w14:paraId="5DC72966" w14:textId="77777777" w:rsidR="00C50A95" w:rsidRPr="00D016EC" w:rsidRDefault="00C50A95" w:rsidP="00416506">
            <w:pPr>
              <w:pStyle w:val="tabletext11"/>
              <w:jc w:val="center"/>
              <w:rPr>
                <w:ins w:id="15882" w:author="Author"/>
              </w:rPr>
            </w:pPr>
            <w:ins w:id="15883" w:author="Author">
              <w:r w:rsidRPr="00D016EC">
                <w:t>0.96</w:t>
              </w:r>
            </w:ins>
          </w:p>
        </w:tc>
        <w:tc>
          <w:tcPr>
            <w:tcW w:w="400" w:type="dxa"/>
            <w:noWrap/>
            <w:vAlign w:val="bottom"/>
            <w:hideMark/>
          </w:tcPr>
          <w:p w14:paraId="3C8C1A40" w14:textId="77777777" w:rsidR="00C50A95" w:rsidRPr="00D016EC" w:rsidRDefault="00C50A95" w:rsidP="00416506">
            <w:pPr>
              <w:pStyle w:val="tabletext11"/>
              <w:jc w:val="center"/>
              <w:rPr>
                <w:ins w:id="15884" w:author="Author"/>
              </w:rPr>
            </w:pPr>
            <w:ins w:id="15885" w:author="Author">
              <w:r w:rsidRPr="00D016EC">
                <w:t>0.88</w:t>
              </w:r>
            </w:ins>
          </w:p>
        </w:tc>
        <w:tc>
          <w:tcPr>
            <w:tcW w:w="400" w:type="dxa"/>
            <w:noWrap/>
            <w:vAlign w:val="bottom"/>
            <w:hideMark/>
          </w:tcPr>
          <w:p w14:paraId="65D7EE2D" w14:textId="77777777" w:rsidR="00C50A95" w:rsidRPr="00D016EC" w:rsidRDefault="00C50A95" w:rsidP="00416506">
            <w:pPr>
              <w:pStyle w:val="tabletext11"/>
              <w:jc w:val="center"/>
              <w:rPr>
                <w:ins w:id="15886" w:author="Author"/>
              </w:rPr>
            </w:pPr>
            <w:ins w:id="15887" w:author="Author">
              <w:r w:rsidRPr="00D016EC">
                <w:t>0.82</w:t>
              </w:r>
            </w:ins>
          </w:p>
        </w:tc>
        <w:tc>
          <w:tcPr>
            <w:tcW w:w="400" w:type="dxa"/>
            <w:noWrap/>
            <w:vAlign w:val="bottom"/>
            <w:hideMark/>
          </w:tcPr>
          <w:p w14:paraId="27D927E4" w14:textId="77777777" w:rsidR="00C50A95" w:rsidRPr="00D016EC" w:rsidRDefault="00C50A95" w:rsidP="00416506">
            <w:pPr>
              <w:pStyle w:val="tabletext11"/>
              <w:jc w:val="center"/>
              <w:rPr>
                <w:ins w:id="15888" w:author="Author"/>
              </w:rPr>
            </w:pPr>
            <w:ins w:id="15889" w:author="Author">
              <w:r w:rsidRPr="00D016EC">
                <w:t>0.66</w:t>
              </w:r>
            </w:ins>
          </w:p>
        </w:tc>
        <w:tc>
          <w:tcPr>
            <w:tcW w:w="400" w:type="dxa"/>
            <w:noWrap/>
            <w:vAlign w:val="bottom"/>
            <w:hideMark/>
          </w:tcPr>
          <w:p w14:paraId="50DC0CC0" w14:textId="77777777" w:rsidR="00C50A95" w:rsidRPr="00D016EC" w:rsidRDefault="00C50A95" w:rsidP="00416506">
            <w:pPr>
              <w:pStyle w:val="tabletext11"/>
              <w:jc w:val="center"/>
              <w:rPr>
                <w:ins w:id="15890" w:author="Author"/>
              </w:rPr>
            </w:pPr>
            <w:ins w:id="15891" w:author="Author">
              <w:r w:rsidRPr="00D016EC">
                <w:t>0.53</w:t>
              </w:r>
            </w:ins>
          </w:p>
        </w:tc>
        <w:tc>
          <w:tcPr>
            <w:tcW w:w="400" w:type="dxa"/>
            <w:noWrap/>
            <w:vAlign w:val="bottom"/>
            <w:hideMark/>
          </w:tcPr>
          <w:p w14:paraId="24E20110" w14:textId="77777777" w:rsidR="00C50A95" w:rsidRPr="00D016EC" w:rsidRDefault="00C50A95" w:rsidP="00416506">
            <w:pPr>
              <w:pStyle w:val="tabletext11"/>
              <w:jc w:val="center"/>
              <w:rPr>
                <w:ins w:id="15892" w:author="Author"/>
              </w:rPr>
            </w:pPr>
            <w:ins w:id="15893" w:author="Author">
              <w:r w:rsidRPr="00D016EC">
                <w:t>0.46</w:t>
              </w:r>
            </w:ins>
          </w:p>
        </w:tc>
        <w:tc>
          <w:tcPr>
            <w:tcW w:w="400" w:type="dxa"/>
            <w:noWrap/>
            <w:vAlign w:val="bottom"/>
            <w:hideMark/>
          </w:tcPr>
          <w:p w14:paraId="0D4F7817" w14:textId="77777777" w:rsidR="00C50A95" w:rsidRPr="00D016EC" w:rsidRDefault="00C50A95" w:rsidP="00416506">
            <w:pPr>
              <w:pStyle w:val="tabletext11"/>
              <w:jc w:val="center"/>
              <w:rPr>
                <w:ins w:id="15894" w:author="Author"/>
              </w:rPr>
            </w:pPr>
            <w:ins w:id="15895" w:author="Author">
              <w:r w:rsidRPr="00D016EC">
                <w:t>0.38</w:t>
              </w:r>
            </w:ins>
          </w:p>
        </w:tc>
        <w:tc>
          <w:tcPr>
            <w:tcW w:w="400" w:type="dxa"/>
            <w:noWrap/>
            <w:vAlign w:val="bottom"/>
            <w:hideMark/>
          </w:tcPr>
          <w:p w14:paraId="3CBEC374" w14:textId="77777777" w:rsidR="00C50A95" w:rsidRPr="00D016EC" w:rsidRDefault="00C50A95" w:rsidP="00416506">
            <w:pPr>
              <w:pStyle w:val="tabletext11"/>
              <w:jc w:val="center"/>
              <w:rPr>
                <w:ins w:id="15896" w:author="Author"/>
              </w:rPr>
            </w:pPr>
            <w:ins w:id="15897" w:author="Author">
              <w:r w:rsidRPr="00D016EC">
                <w:t>0.31</w:t>
              </w:r>
            </w:ins>
          </w:p>
        </w:tc>
        <w:tc>
          <w:tcPr>
            <w:tcW w:w="400" w:type="dxa"/>
            <w:noWrap/>
            <w:vAlign w:val="bottom"/>
            <w:hideMark/>
          </w:tcPr>
          <w:p w14:paraId="7D5CFC59" w14:textId="77777777" w:rsidR="00C50A95" w:rsidRPr="00D016EC" w:rsidRDefault="00C50A95" w:rsidP="00416506">
            <w:pPr>
              <w:pStyle w:val="tabletext11"/>
              <w:jc w:val="center"/>
              <w:rPr>
                <w:ins w:id="15898" w:author="Author"/>
              </w:rPr>
            </w:pPr>
            <w:ins w:id="15899" w:author="Author">
              <w:r w:rsidRPr="00D016EC">
                <w:t>0.27</w:t>
              </w:r>
            </w:ins>
          </w:p>
        </w:tc>
        <w:tc>
          <w:tcPr>
            <w:tcW w:w="400" w:type="dxa"/>
            <w:noWrap/>
            <w:vAlign w:val="bottom"/>
            <w:hideMark/>
          </w:tcPr>
          <w:p w14:paraId="7349DFE9" w14:textId="77777777" w:rsidR="00C50A95" w:rsidRPr="00D016EC" w:rsidRDefault="00C50A95" w:rsidP="00416506">
            <w:pPr>
              <w:pStyle w:val="tabletext11"/>
              <w:jc w:val="center"/>
              <w:rPr>
                <w:ins w:id="15900" w:author="Author"/>
              </w:rPr>
            </w:pPr>
            <w:ins w:id="15901" w:author="Author">
              <w:r w:rsidRPr="00D016EC">
                <w:t>0.24</w:t>
              </w:r>
            </w:ins>
          </w:p>
        </w:tc>
        <w:tc>
          <w:tcPr>
            <w:tcW w:w="400" w:type="dxa"/>
            <w:noWrap/>
            <w:vAlign w:val="bottom"/>
            <w:hideMark/>
          </w:tcPr>
          <w:p w14:paraId="741FD7F7" w14:textId="77777777" w:rsidR="00C50A95" w:rsidRPr="00D016EC" w:rsidRDefault="00C50A95" w:rsidP="00416506">
            <w:pPr>
              <w:pStyle w:val="tabletext11"/>
              <w:jc w:val="center"/>
              <w:rPr>
                <w:ins w:id="15902" w:author="Author"/>
              </w:rPr>
            </w:pPr>
            <w:ins w:id="15903" w:author="Author">
              <w:r w:rsidRPr="00D016EC">
                <w:t>0.22</w:t>
              </w:r>
            </w:ins>
          </w:p>
        </w:tc>
        <w:tc>
          <w:tcPr>
            <w:tcW w:w="400" w:type="dxa"/>
            <w:noWrap/>
            <w:vAlign w:val="bottom"/>
            <w:hideMark/>
          </w:tcPr>
          <w:p w14:paraId="04AD1559" w14:textId="77777777" w:rsidR="00C50A95" w:rsidRPr="00D016EC" w:rsidRDefault="00C50A95" w:rsidP="00416506">
            <w:pPr>
              <w:pStyle w:val="tabletext11"/>
              <w:jc w:val="center"/>
              <w:rPr>
                <w:ins w:id="15904" w:author="Author"/>
              </w:rPr>
            </w:pPr>
            <w:ins w:id="15905" w:author="Author">
              <w:r w:rsidRPr="00D016EC">
                <w:t>0.19</w:t>
              </w:r>
            </w:ins>
          </w:p>
        </w:tc>
        <w:tc>
          <w:tcPr>
            <w:tcW w:w="400" w:type="dxa"/>
            <w:noWrap/>
            <w:vAlign w:val="bottom"/>
            <w:hideMark/>
          </w:tcPr>
          <w:p w14:paraId="7F18991F" w14:textId="77777777" w:rsidR="00C50A95" w:rsidRPr="00D016EC" w:rsidRDefault="00C50A95" w:rsidP="00416506">
            <w:pPr>
              <w:pStyle w:val="tabletext11"/>
              <w:jc w:val="center"/>
              <w:rPr>
                <w:ins w:id="15906" w:author="Author"/>
              </w:rPr>
            </w:pPr>
            <w:ins w:id="15907" w:author="Author">
              <w:r w:rsidRPr="00D016EC">
                <w:t>0.17</w:t>
              </w:r>
            </w:ins>
          </w:p>
        </w:tc>
        <w:tc>
          <w:tcPr>
            <w:tcW w:w="400" w:type="dxa"/>
            <w:noWrap/>
            <w:vAlign w:val="bottom"/>
            <w:hideMark/>
          </w:tcPr>
          <w:p w14:paraId="6DB73764" w14:textId="77777777" w:rsidR="00C50A95" w:rsidRPr="00D016EC" w:rsidRDefault="00C50A95" w:rsidP="00416506">
            <w:pPr>
              <w:pStyle w:val="tabletext11"/>
              <w:jc w:val="center"/>
              <w:rPr>
                <w:ins w:id="15908" w:author="Author"/>
              </w:rPr>
            </w:pPr>
            <w:ins w:id="15909" w:author="Author">
              <w:r w:rsidRPr="00D016EC">
                <w:t>0.15</w:t>
              </w:r>
            </w:ins>
          </w:p>
        </w:tc>
        <w:tc>
          <w:tcPr>
            <w:tcW w:w="400" w:type="dxa"/>
            <w:noWrap/>
            <w:vAlign w:val="bottom"/>
            <w:hideMark/>
          </w:tcPr>
          <w:p w14:paraId="28D4DE5B" w14:textId="77777777" w:rsidR="00C50A95" w:rsidRPr="00D016EC" w:rsidRDefault="00C50A95" w:rsidP="00416506">
            <w:pPr>
              <w:pStyle w:val="tabletext11"/>
              <w:jc w:val="center"/>
              <w:rPr>
                <w:ins w:id="15910" w:author="Author"/>
              </w:rPr>
            </w:pPr>
            <w:ins w:id="15911" w:author="Author">
              <w:r w:rsidRPr="00D016EC">
                <w:t>0.14</w:t>
              </w:r>
            </w:ins>
          </w:p>
        </w:tc>
        <w:tc>
          <w:tcPr>
            <w:tcW w:w="400" w:type="dxa"/>
            <w:noWrap/>
            <w:vAlign w:val="bottom"/>
            <w:hideMark/>
          </w:tcPr>
          <w:p w14:paraId="0963199C" w14:textId="77777777" w:rsidR="00C50A95" w:rsidRPr="00D016EC" w:rsidRDefault="00C50A95" w:rsidP="00416506">
            <w:pPr>
              <w:pStyle w:val="tabletext11"/>
              <w:jc w:val="center"/>
              <w:rPr>
                <w:ins w:id="15912" w:author="Author"/>
              </w:rPr>
            </w:pPr>
            <w:ins w:id="15913" w:author="Author">
              <w:r w:rsidRPr="00D016EC">
                <w:t>0.12</w:t>
              </w:r>
            </w:ins>
          </w:p>
        </w:tc>
        <w:tc>
          <w:tcPr>
            <w:tcW w:w="400" w:type="dxa"/>
            <w:noWrap/>
            <w:vAlign w:val="bottom"/>
            <w:hideMark/>
          </w:tcPr>
          <w:p w14:paraId="39DA3343" w14:textId="77777777" w:rsidR="00C50A95" w:rsidRPr="00D016EC" w:rsidRDefault="00C50A95" w:rsidP="00416506">
            <w:pPr>
              <w:pStyle w:val="tabletext11"/>
              <w:jc w:val="center"/>
              <w:rPr>
                <w:ins w:id="15914" w:author="Author"/>
              </w:rPr>
            </w:pPr>
            <w:ins w:id="15915" w:author="Author">
              <w:r w:rsidRPr="00D016EC">
                <w:t>0.11</w:t>
              </w:r>
            </w:ins>
          </w:p>
        </w:tc>
        <w:tc>
          <w:tcPr>
            <w:tcW w:w="400" w:type="dxa"/>
            <w:noWrap/>
            <w:vAlign w:val="bottom"/>
            <w:hideMark/>
          </w:tcPr>
          <w:p w14:paraId="02ED7706" w14:textId="77777777" w:rsidR="00C50A95" w:rsidRPr="00D016EC" w:rsidRDefault="00C50A95" w:rsidP="00416506">
            <w:pPr>
              <w:pStyle w:val="tabletext11"/>
              <w:jc w:val="center"/>
              <w:rPr>
                <w:ins w:id="15916" w:author="Author"/>
              </w:rPr>
            </w:pPr>
            <w:ins w:id="15917" w:author="Author">
              <w:r w:rsidRPr="00D016EC">
                <w:t>0.10</w:t>
              </w:r>
            </w:ins>
          </w:p>
        </w:tc>
        <w:tc>
          <w:tcPr>
            <w:tcW w:w="400" w:type="dxa"/>
            <w:noWrap/>
            <w:vAlign w:val="bottom"/>
            <w:hideMark/>
          </w:tcPr>
          <w:p w14:paraId="6AFBC0F2" w14:textId="77777777" w:rsidR="00C50A95" w:rsidRPr="00D016EC" w:rsidRDefault="00C50A95" w:rsidP="00416506">
            <w:pPr>
              <w:pStyle w:val="tabletext11"/>
              <w:jc w:val="center"/>
              <w:rPr>
                <w:ins w:id="15918" w:author="Author"/>
              </w:rPr>
            </w:pPr>
            <w:ins w:id="15919" w:author="Author">
              <w:r w:rsidRPr="00D016EC">
                <w:t>0.09</w:t>
              </w:r>
            </w:ins>
          </w:p>
        </w:tc>
        <w:tc>
          <w:tcPr>
            <w:tcW w:w="400" w:type="dxa"/>
            <w:noWrap/>
            <w:vAlign w:val="bottom"/>
            <w:hideMark/>
          </w:tcPr>
          <w:p w14:paraId="572604B8" w14:textId="77777777" w:rsidR="00C50A95" w:rsidRPr="00D016EC" w:rsidRDefault="00C50A95" w:rsidP="00416506">
            <w:pPr>
              <w:pStyle w:val="tabletext11"/>
              <w:jc w:val="center"/>
              <w:rPr>
                <w:ins w:id="15920" w:author="Author"/>
              </w:rPr>
            </w:pPr>
            <w:ins w:id="15921" w:author="Author">
              <w:r w:rsidRPr="00D016EC">
                <w:t>0.08</w:t>
              </w:r>
            </w:ins>
          </w:p>
        </w:tc>
        <w:tc>
          <w:tcPr>
            <w:tcW w:w="440" w:type="dxa"/>
            <w:noWrap/>
            <w:vAlign w:val="bottom"/>
            <w:hideMark/>
          </w:tcPr>
          <w:p w14:paraId="688FDA89" w14:textId="77777777" w:rsidR="00C50A95" w:rsidRPr="00D016EC" w:rsidRDefault="00C50A95" w:rsidP="00416506">
            <w:pPr>
              <w:pStyle w:val="tabletext11"/>
              <w:jc w:val="center"/>
              <w:rPr>
                <w:ins w:id="15922" w:author="Author"/>
              </w:rPr>
            </w:pPr>
            <w:ins w:id="15923" w:author="Author">
              <w:r w:rsidRPr="00D016EC">
                <w:t>0.07</w:t>
              </w:r>
            </w:ins>
          </w:p>
        </w:tc>
        <w:tc>
          <w:tcPr>
            <w:tcW w:w="400" w:type="dxa"/>
            <w:noWrap/>
            <w:vAlign w:val="bottom"/>
            <w:hideMark/>
          </w:tcPr>
          <w:p w14:paraId="71BFB5D9" w14:textId="77777777" w:rsidR="00C50A95" w:rsidRPr="00D016EC" w:rsidRDefault="00C50A95" w:rsidP="00416506">
            <w:pPr>
              <w:pStyle w:val="tabletext11"/>
              <w:jc w:val="center"/>
              <w:rPr>
                <w:ins w:id="15924" w:author="Author"/>
              </w:rPr>
            </w:pPr>
            <w:ins w:id="15925" w:author="Author">
              <w:r w:rsidRPr="00D016EC">
                <w:t>0.06</w:t>
              </w:r>
            </w:ins>
          </w:p>
        </w:tc>
        <w:tc>
          <w:tcPr>
            <w:tcW w:w="400" w:type="dxa"/>
            <w:noWrap/>
            <w:vAlign w:val="bottom"/>
            <w:hideMark/>
          </w:tcPr>
          <w:p w14:paraId="62B03E3D" w14:textId="77777777" w:rsidR="00C50A95" w:rsidRPr="00D016EC" w:rsidRDefault="00C50A95" w:rsidP="00416506">
            <w:pPr>
              <w:pStyle w:val="tabletext11"/>
              <w:jc w:val="center"/>
              <w:rPr>
                <w:ins w:id="15926" w:author="Author"/>
              </w:rPr>
            </w:pPr>
            <w:ins w:id="15927" w:author="Author">
              <w:r w:rsidRPr="00D016EC">
                <w:t>0.05</w:t>
              </w:r>
            </w:ins>
          </w:p>
        </w:tc>
        <w:tc>
          <w:tcPr>
            <w:tcW w:w="400" w:type="dxa"/>
            <w:noWrap/>
            <w:vAlign w:val="bottom"/>
            <w:hideMark/>
          </w:tcPr>
          <w:p w14:paraId="1E50A678" w14:textId="77777777" w:rsidR="00C50A95" w:rsidRPr="00D016EC" w:rsidRDefault="00C50A95" w:rsidP="00416506">
            <w:pPr>
              <w:pStyle w:val="tabletext11"/>
              <w:jc w:val="center"/>
              <w:rPr>
                <w:ins w:id="15928" w:author="Author"/>
              </w:rPr>
            </w:pPr>
            <w:ins w:id="15929" w:author="Author">
              <w:r w:rsidRPr="00D016EC">
                <w:t>0.05</w:t>
              </w:r>
            </w:ins>
          </w:p>
        </w:tc>
        <w:tc>
          <w:tcPr>
            <w:tcW w:w="400" w:type="dxa"/>
            <w:noWrap/>
            <w:vAlign w:val="bottom"/>
            <w:hideMark/>
          </w:tcPr>
          <w:p w14:paraId="170F0A2F" w14:textId="77777777" w:rsidR="00C50A95" w:rsidRPr="00D016EC" w:rsidRDefault="00C50A95" w:rsidP="00416506">
            <w:pPr>
              <w:pStyle w:val="tabletext11"/>
              <w:jc w:val="center"/>
              <w:rPr>
                <w:ins w:id="15930" w:author="Author"/>
              </w:rPr>
            </w:pPr>
            <w:ins w:id="15931" w:author="Author">
              <w:r w:rsidRPr="00D016EC">
                <w:t>0.04</w:t>
              </w:r>
            </w:ins>
          </w:p>
        </w:tc>
        <w:tc>
          <w:tcPr>
            <w:tcW w:w="460" w:type="dxa"/>
            <w:noWrap/>
            <w:vAlign w:val="bottom"/>
            <w:hideMark/>
          </w:tcPr>
          <w:p w14:paraId="37067694" w14:textId="77777777" w:rsidR="00C50A95" w:rsidRPr="00D016EC" w:rsidRDefault="00C50A95" w:rsidP="00416506">
            <w:pPr>
              <w:pStyle w:val="tabletext11"/>
              <w:jc w:val="center"/>
              <w:rPr>
                <w:ins w:id="15932" w:author="Author"/>
              </w:rPr>
            </w:pPr>
            <w:ins w:id="15933" w:author="Author">
              <w:r w:rsidRPr="00D016EC">
                <w:t>0.04</w:t>
              </w:r>
            </w:ins>
          </w:p>
        </w:tc>
      </w:tr>
      <w:tr w:rsidR="00C50A95" w:rsidRPr="00D016EC" w14:paraId="79CE1D51" w14:textId="77777777" w:rsidTr="00416506">
        <w:trPr>
          <w:trHeight w:val="190"/>
          <w:ins w:id="15934" w:author="Author"/>
        </w:trPr>
        <w:tc>
          <w:tcPr>
            <w:tcW w:w="200" w:type="dxa"/>
            <w:tcBorders>
              <w:right w:val="nil"/>
            </w:tcBorders>
            <w:vAlign w:val="bottom"/>
          </w:tcPr>
          <w:p w14:paraId="2E2F1070" w14:textId="77777777" w:rsidR="00C50A95" w:rsidRPr="00D016EC" w:rsidRDefault="00C50A95" w:rsidP="00416506">
            <w:pPr>
              <w:pStyle w:val="tabletext11"/>
              <w:jc w:val="right"/>
              <w:rPr>
                <w:ins w:id="15935" w:author="Author"/>
              </w:rPr>
            </w:pPr>
          </w:p>
        </w:tc>
        <w:tc>
          <w:tcPr>
            <w:tcW w:w="1580" w:type="dxa"/>
            <w:tcBorders>
              <w:left w:val="nil"/>
            </w:tcBorders>
            <w:vAlign w:val="bottom"/>
            <w:hideMark/>
          </w:tcPr>
          <w:p w14:paraId="5E9661F7" w14:textId="77777777" w:rsidR="00C50A95" w:rsidRPr="00D016EC" w:rsidRDefault="00C50A95" w:rsidP="00416506">
            <w:pPr>
              <w:pStyle w:val="tabletext11"/>
              <w:tabs>
                <w:tab w:val="decimal" w:pos="640"/>
              </w:tabs>
              <w:rPr>
                <w:ins w:id="15936" w:author="Author"/>
              </w:rPr>
            </w:pPr>
            <w:ins w:id="15937" w:author="Author">
              <w:r w:rsidRPr="00D016EC">
                <w:t>6,000 to 7,999</w:t>
              </w:r>
            </w:ins>
          </w:p>
        </w:tc>
        <w:tc>
          <w:tcPr>
            <w:tcW w:w="680" w:type="dxa"/>
            <w:noWrap/>
            <w:vAlign w:val="bottom"/>
            <w:hideMark/>
          </w:tcPr>
          <w:p w14:paraId="4A39334C" w14:textId="77777777" w:rsidR="00C50A95" w:rsidRPr="00D016EC" w:rsidRDefault="00C50A95" w:rsidP="00416506">
            <w:pPr>
              <w:pStyle w:val="tabletext11"/>
              <w:tabs>
                <w:tab w:val="decimal" w:pos="200"/>
              </w:tabs>
              <w:jc w:val="center"/>
              <w:rPr>
                <w:ins w:id="15938" w:author="Author"/>
              </w:rPr>
            </w:pPr>
            <w:ins w:id="15939" w:author="Author">
              <w:r w:rsidRPr="00D016EC">
                <w:t>1.09</w:t>
              </w:r>
            </w:ins>
          </w:p>
        </w:tc>
        <w:tc>
          <w:tcPr>
            <w:tcW w:w="900" w:type="dxa"/>
            <w:noWrap/>
            <w:vAlign w:val="bottom"/>
            <w:hideMark/>
          </w:tcPr>
          <w:p w14:paraId="0F71BA09" w14:textId="77777777" w:rsidR="00C50A95" w:rsidRPr="00D016EC" w:rsidRDefault="00C50A95" w:rsidP="00416506">
            <w:pPr>
              <w:pStyle w:val="tabletext11"/>
              <w:tabs>
                <w:tab w:val="decimal" w:pos="200"/>
              </w:tabs>
              <w:jc w:val="center"/>
              <w:rPr>
                <w:ins w:id="15940" w:author="Author"/>
              </w:rPr>
            </w:pPr>
            <w:ins w:id="15941" w:author="Author">
              <w:r w:rsidRPr="00D016EC">
                <w:t>1.01</w:t>
              </w:r>
            </w:ins>
          </w:p>
        </w:tc>
        <w:tc>
          <w:tcPr>
            <w:tcW w:w="400" w:type="dxa"/>
            <w:noWrap/>
            <w:vAlign w:val="bottom"/>
            <w:hideMark/>
          </w:tcPr>
          <w:p w14:paraId="18FAB36E" w14:textId="77777777" w:rsidR="00C50A95" w:rsidRPr="00D016EC" w:rsidRDefault="00C50A95" w:rsidP="00416506">
            <w:pPr>
              <w:pStyle w:val="tabletext11"/>
              <w:jc w:val="center"/>
              <w:rPr>
                <w:ins w:id="15942" w:author="Author"/>
              </w:rPr>
            </w:pPr>
            <w:ins w:id="15943" w:author="Author">
              <w:r w:rsidRPr="00D016EC">
                <w:t>0.97</w:t>
              </w:r>
            </w:ins>
          </w:p>
        </w:tc>
        <w:tc>
          <w:tcPr>
            <w:tcW w:w="400" w:type="dxa"/>
            <w:noWrap/>
            <w:vAlign w:val="bottom"/>
            <w:hideMark/>
          </w:tcPr>
          <w:p w14:paraId="64C2335D" w14:textId="77777777" w:rsidR="00C50A95" w:rsidRPr="00D016EC" w:rsidRDefault="00C50A95" w:rsidP="00416506">
            <w:pPr>
              <w:pStyle w:val="tabletext11"/>
              <w:jc w:val="center"/>
              <w:rPr>
                <w:ins w:id="15944" w:author="Author"/>
              </w:rPr>
            </w:pPr>
            <w:ins w:id="15945" w:author="Author">
              <w:r w:rsidRPr="00D016EC">
                <w:t>0.88</w:t>
              </w:r>
            </w:ins>
          </w:p>
        </w:tc>
        <w:tc>
          <w:tcPr>
            <w:tcW w:w="400" w:type="dxa"/>
            <w:noWrap/>
            <w:vAlign w:val="bottom"/>
            <w:hideMark/>
          </w:tcPr>
          <w:p w14:paraId="09395DAA" w14:textId="77777777" w:rsidR="00C50A95" w:rsidRPr="00D016EC" w:rsidRDefault="00C50A95" w:rsidP="00416506">
            <w:pPr>
              <w:pStyle w:val="tabletext11"/>
              <w:jc w:val="center"/>
              <w:rPr>
                <w:ins w:id="15946" w:author="Author"/>
              </w:rPr>
            </w:pPr>
            <w:ins w:id="15947" w:author="Author">
              <w:r w:rsidRPr="00D016EC">
                <w:t>0.82</w:t>
              </w:r>
            </w:ins>
          </w:p>
        </w:tc>
        <w:tc>
          <w:tcPr>
            <w:tcW w:w="400" w:type="dxa"/>
            <w:noWrap/>
            <w:vAlign w:val="bottom"/>
            <w:hideMark/>
          </w:tcPr>
          <w:p w14:paraId="78CB054A" w14:textId="77777777" w:rsidR="00C50A95" w:rsidRPr="00D016EC" w:rsidRDefault="00C50A95" w:rsidP="00416506">
            <w:pPr>
              <w:pStyle w:val="tabletext11"/>
              <w:jc w:val="center"/>
              <w:rPr>
                <w:ins w:id="15948" w:author="Author"/>
              </w:rPr>
            </w:pPr>
            <w:ins w:id="15949" w:author="Author">
              <w:r w:rsidRPr="00D016EC">
                <w:t>0.68</w:t>
              </w:r>
            </w:ins>
          </w:p>
        </w:tc>
        <w:tc>
          <w:tcPr>
            <w:tcW w:w="400" w:type="dxa"/>
            <w:noWrap/>
            <w:vAlign w:val="bottom"/>
            <w:hideMark/>
          </w:tcPr>
          <w:p w14:paraId="1F96F37A" w14:textId="77777777" w:rsidR="00C50A95" w:rsidRPr="00D016EC" w:rsidRDefault="00C50A95" w:rsidP="00416506">
            <w:pPr>
              <w:pStyle w:val="tabletext11"/>
              <w:jc w:val="center"/>
              <w:rPr>
                <w:ins w:id="15950" w:author="Author"/>
              </w:rPr>
            </w:pPr>
            <w:ins w:id="15951" w:author="Author">
              <w:r w:rsidRPr="00D016EC">
                <w:t>0.55</w:t>
              </w:r>
            </w:ins>
          </w:p>
        </w:tc>
        <w:tc>
          <w:tcPr>
            <w:tcW w:w="400" w:type="dxa"/>
            <w:noWrap/>
            <w:vAlign w:val="bottom"/>
            <w:hideMark/>
          </w:tcPr>
          <w:p w14:paraId="7D075214" w14:textId="77777777" w:rsidR="00C50A95" w:rsidRPr="00D016EC" w:rsidRDefault="00C50A95" w:rsidP="00416506">
            <w:pPr>
              <w:pStyle w:val="tabletext11"/>
              <w:jc w:val="center"/>
              <w:rPr>
                <w:ins w:id="15952" w:author="Author"/>
              </w:rPr>
            </w:pPr>
            <w:ins w:id="15953" w:author="Author">
              <w:r w:rsidRPr="00D016EC">
                <w:t>0.48</w:t>
              </w:r>
            </w:ins>
          </w:p>
        </w:tc>
        <w:tc>
          <w:tcPr>
            <w:tcW w:w="400" w:type="dxa"/>
            <w:noWrap/>
            <w:vAlign w:val="bottom"/>
            <w:hideMark/>
          </w:tcPr>
          <w:p w14:paraId="1CE4C367" w14:textId="77777777" w:rsidR="00C50A95" w:rsidRPr="00D016EC" w:rsidRDefault="00C50A95" w:rsidP="00416506">
            <w:pPr>
              <w:pStyle w:val="tabletext11"/>
              <w:jc w:val="center"/>
              <w:rPr>
                <w:ins w:id="15954" w:author="Author"/>
              </w:rPr>
            </w:pPr>
            <w:ins w:id="15955" w:author="Author">
              <w:r w:rsidRPr="00D016EC">
                <w:t>0.40</w:t>
              </w:r>
            </w:ins>
          </w:p>
        </w:tc>
        <w:tc>
          <w:tcPr>
            <w:tcW w:w="400" w:type="dxa"/>
            <w:noWrap/>
            <w:vAlign w:val="bottom"/>
            <w:hideMark/>
          </w:tcPr>
          <w:p w14:paraId="0F28FCE5" w14:textId="77777777" w:rsidR="00C50A95" w:rsidRPr="00D016EC" w:rsidRDefault="00C50A95" w:rsidP="00416506">
            <w:pPr>
              <w:pStyle w:val="tabletext11"/>
              <w:jc w:val="center"/>
              <w:rPr>
                <w:ins w:id="15956" w:author="Author"/>
              </w:rPr>
            </w:pPr>
            <w:ins w:id="15957" w:author="Author">
              <w:r w:rsidRPr="00D016EC">
                <w:t>0.33</w:t>
              </w:r>
            </w:ins>
          </w:p>
        </w:tc>
        <w:tc>
          <w:tcPr>
            <w:tcW w:w="400" w:type="dxa"/>
            <w:noWrap/>
            <w:vAlign w:val="bottom"/>
            <w:hideMark/>
          </w:tcPr>
          <w:p w14:paraId="327A92B1" w14:textId="77777777" w:rsidR="00C50A95" w:rsidRPr="00D016EC" w:rsidRDefault="00C50A95" w:rsidP="00416506">
            <w:pPr>
              <w:pStyle w:val="tabletext11"/>
              <w:jc w:val="center"/>
              <w:rPr>
                <w:ins w:id="15958" w:author="Author"/>
              </w:rPr>
            </w:pPr>
            <w:ins w:id="15959" w:author="Author">
              <w:r w:rsidRPr="00D016EC">
                <w:t>0.29</w:t>
              </w:r>
            </w:ins>
          </w:p>
        </w:tc>
        <w:tc>
          <w:tcPr>
            <w:tcW w:w="400" w:type="dxa"/>
            <w:noWrap/>
            <w:vAlign w:val="bottom"/>
            <w:hideMark/>
          </w:tcPr>
          <w:p w14:paraId="235A5E4E" w14:textId="77777777" w:rsidR="00C50A95" w:rsidRPr="00D016EC" w:rsidRDefault="00C50A95" w:rsidP="00416506">
            <w:pPr>
              <w:pStyle w:val="tabletext11"/>
              <w:jc w:val="center"/>
              <w:rPr>
                <w:ins w:id="15960" w:author="Author"/>
              </w:rPr>
            </w:pPr>
            <w:ins w:id="15961" w:author="Author">
              <w:r w:rsidRPr="00D016EC">
                <w:t>0.26</w:t>
              </w:r>
            </w:ins>
          </w:p>
        </w:tc>
        <w:tc>
          <w:tcPr>
            <w:tcW w:w="400" w:type="dxa"/>
            <w:noWrap/>
            <w:vAlign w:val="bottom"/>
            <w:hideMark/>
          </w:tcPr>
          <w:p w14:paraId="5CE08D2F" w14:textId="77777777" w:rsidR="00C50A95" w:rsidRPr="00D016EC" w:rsidRDefault="00C50A95" w:rsidP="00416506">
            <w:pPr>
              <w:pStyle w:val="tabletext11"/>
              <w:jc w:val="center"/>
              <w:rPr>
                <w:ins w:id="15962" w:author="Author"/>
              </w:rPr>
            </w:pPr>
            <w:ins w:id="15963" w:author="Author">
              <w:r w:rsidRPr="00D016EC">
                <w:t>0.24</w:t>
              </w:r>
            </w:ins>
          </w:p>
        </w:tc>
        <w:tc>
          <w:tcPr>
            <w:tcW w:w="400" w:type="dxa"/>
            <w:noWrap/>
            <w:vAlign w:val="bottom"/>
            <w:hideMark/>
          </w:tcPr>
          <w:p w14:paraId="2D951C6B" w14:textId="77777777" w:rsidR="00C50A95" w:rsidRPr="00D016EC" w:rsidRDefault="00C50A95" w:rsidP="00416506">
            <w:pPr>
              <w:pStyle w:val="tabletext11"/>
              <w:jc w:val="center"/>
              <w:rPr>
                <w:ins w:id="15964" w:author="Author"/>
              </w:rPr>
            </w:pPr>
            <w:ins w:id="15965" w:author="Author">
              <w:r w:rsidRPr="00D016EC">
                <w:t>0.21</w:t>
              </w:r>
            </w:ins>
          </w:p>
        </w:tc>
        <w:tc>
          <w:tcPr>
            <w:tcW w:w="400" w:type="dxa"/>
            <w:noWrap/>
            <w:vAlign w:val="bottom"/>
            <w:hideMark/>
          </w:tcPr>
          <w:p w14:paraId="4C6FEE44" w14:textId="77777777" w:rsidR="00C50A95" w:rsidRPr="00D016EC" w:rsidRDefault="00C50A95" w:rsidP="00416506">
            <w:pPr>
              <w:pStyle w:val="tabletext11"/>
              <w:jc w:val="center"/>
              <w:rPr>
                <w:ins w:id="15966" w:author="Author"/>
              </w:rPr>
            </w:pPr>
            <w:ins w:id="15967" w:author="Author">
              <w:r w:rsidRPr="00D016EC">
                <w:t>0.19</w:t>
              </w:r>
            </w:ins>
          </w:p>
        </w:tc>
        <w:tc>
          <w:tcPr>
            <w:tcW w:w="400" w:type="dxa"/>
            <w:noWrap/>
            <w:vAlign w:val="bottom"/>
            <w:hideMark/>
          </w:tcPr>
          <w:p w14:paraId="7D1485C9" w14:textId="77777777" w:rsidR="00C50A95" w:rsidRPr="00D016EC" w:rsidRDefault="00C50A95" w:rsidP="00416506">
            <w:pPr>
              <w:pStyle w:val="tabletext11"/>
              <w:jc w:val="center"/>
              <w:rPr>
                <w:ins w:id="15968" w:author="Author"/>
              </w:rPr>
            </w:pPr>
            <w:ins w:id="15969" w:author="Author">
              <w:r w:rsidRPr="00D016EC">
                <w:t>0.17</w:t>
              </w:r>
            </w:ins>
          </w:p>
        </w:tc>
        <w:tc>
          <w:tcPr>
            <w:tcW w:w="400" w:type="dxa"/>
            <w:noWrap/>
            <w:vAlign w:val="bottom"/>
            <w:hideMark/>
          </w:tcPr>
          <w:p w14:paraId="175D5D1E" w14:textId="77777777" w:rsidR="00C50A95" w:rsidRPr="00D016EC" w:rsidRDefault="00C50A95" w:rsidP="00416506">
            <w:pPr>
              <w:pStyle w:val="tabletext11"/>
              <w:jc w:val="center"/>
              <w:rPr>
                <w:ins w:id="15970" w:author="Author"/>
              </w:rPr>
            </w:pPr>
            <w:ins w:id="15971" w:author="Author">
              <w:r w:rsidRPr="00D016EC">
                <w:t>0.16</w:t>
              </w:r>
            </w:ins>
          </w:p>
        </w:tc>
        <w:tc>
          <w:tcPr>
            <w:tcW w:w="400" w:type="dxa"/>
            <w:noWrap/>
            <w:vAlign w:val="bottom"/>
            <w:hideMark/>
          </w:tcPr>
          <w:p w14:paraId="73CA0D5B" w14:textId="77777777" w:rsidR="00C50A95" w:rsidRPr="00D016EC" w:rsidRDefault="00C50A95" w:rsidP="00416506">
            <w:pPr>
              <w:pStyle w:val="tabletext11"/>
              <w:jc w:val="center"/>
              <w:rPr>
                <w:ins w:id="15972" w:author="Author"/>
              </w:rPr>
            </w:pPr>
            <w:ins w:id="15973" w:author="Author">
              <w:r w:rsidRPr="00D016EC">
                <w:t>0.14</w:t>
              </w:r>
            </w:ins>
          </w:p>
        </w:tc>
        <w:tc>
          <w:tcPr>
            <w:tcW w:w="400" w:type="dxa"/>
            <w:noWrap/>
            <w:vAlign w:val="bottom"/>
            <w:hideMark/>
          </w:tcPr>
          <w:p w14:paraId="296F4483" w14:textId="77777777" w:rsidR="00C50A95" w:rsidRPr="00D016EC" w:rsidRDefault="00C50A95" w:rsidP="00416506">
            <w:pPr>
              <w:pStyle w:val="tabletext11"/>
              <w:jc w:val="center"/>
              <w:rPr>
                <w:ins w:id="15974" w:author="Author"/>
              </w:rPr>
            </w:pPr>
            <w:ins w:id="15975" w:author="Author">
              <w:r w:rsidRPr="00D016EC">
                <w:t>0.13</w:t>
              </w:r>
            </w:ins>
          </w:p>
        </w:tc>
        <w:tc>
          <w:tcPr>
            <w:tcW w:w="400" w:type="dxa"/>
            <w:noWrap/>
            <w:vAlign w:val="bottom"/>
            <w:hideMark/>
          </w:tcPr>
          <w:p w14:paraId="2CA41129" w14:textId="77777777" w:rsidR="00C50A95" w:rsidRPr="00D016EC" w:rsidRDefault="00C50A95" w:rsidP="00416506">
            <w:pPr>
              <w:pStyle w:val="tabletext11"/>
              <w:jc w:val="center"/>
              <w:rPr>
                <w:ins w:id="15976" w:author="Author"/>
              </w:rPr>
            </w:pPr>
            <w:ins w:id="15977" w:author="Author">
              <w:r w:rsidRPr="00D016EC">
                <w:t>0.11</w:t>
              </w:r>
            </w:ins>
          </w:p>
        </w:tc>
        <w:tc>
          <w:tcPr>
            <w:tcW w:w="400" w:type="dxa"/>
            <w:noWrap/>
            <w:vAlign w:val="bottom"/>
            <w:hideMark/>
          </w:tcPr>
          <w:p w14:paraId="2D3314E2" w14:textId="77777777" w:rsidR="00C50A95" w:rsidRPr="00D016EC" w:rsidRDefault="00C50A95" w:rsidP="00416506">
            <w:pPr>
              <w:pStyle w:val="tabletext11"/>
              <w:jc w:val="center"/>
              <w:rPr>
                <w:ins w:id="15978" w:author="Author"/>
              </w:rPr>
            </w:pPr>
            <w:ins w:id="15979" w:author="Author">
              <w:r w:rsidRPr="00D016EC">
                <w:t>0.10</w:t>
              </w:r>
            </w:ins>
          </w:p>
        </w:tc>
        <w:tc>
          <w:tcPr>
            <w:tcW w:w="400" w:type="dxa"/>
            <w:noWrap/>
            <w:vAlign w:val="bottom"/>
            <w:hideMark/>
          </w:tcPr>
          <w:p w14:paraId="1BB4E46A" w14:textId="77777777" w:rsidR="00C50A95" w:rsidRPr="00D016EC" w:rsidRDefault="00C50A95" w:rsidP="00416506">
            <w:pPr>
              <w:pStyle w:val="tabletext11"/>
              <w:jc w:val="center"/>
              <w:rPr>
                <w:ins w:id="15980" w:author="Author"/>
              </w:rPr>
            </w:pPr>
            <w:ins w:id="15981" w:author="Author">
              <w:r w:rsidRPr="00D016EC">
                <w:t>0.09</w:t>
              </w:r>
            </w:ins>
          </w:p>
        </w:tc>
        <w:tc>
          <w:tcPr>
            <w:tcW w:w="440" w:type="dxa"/>
            <w:noWrap/>
            <w:vAlign w:val="bottom"/>
            <w:hideMark/>
          </w:tcPr>
          <w:p w14:paraId="05AB86D6" w14:textId="77777777" w:rsidR="00C50A95" w:rsidRPr="00D016EC" w:rsidRDefault="00C50A95" w:rsidP="00416506">
            <w:pPr>
              <w:pStyle w:val="tabletext11"/>
              <w:jc w:val="center"/>
              <w:rPr>
                <w:ins w:id="15982" w:author="Author"/>
              </w:rPr>
            </w:pPr>
            <w:ins w:id="15983" w:author="Author">
              <w:r w:rsidRPr="00D016EC">
                <w:t>0.08</w:t>
              </w:r>
            </w:ins>
          </w:p>
        </w:tc>
        <w:tc>
          <w:tcPr>
            <w:tcW w:w="400" w:type="dxa"/>
            <w:noWrap/>
            <w:vAlign w:val="bottom"/>
            <w:hideMark/>
          </w:tcPr>
          <w:p w14:paraId="2060686E" w14:textId="77777777" w:rsidR="00C50A95" w:rsidRPr="00D016EC" w:rsidRDefault="00C50A95" w:rsidP="00416506">
            <w:pPr>
              <w:pStyle w:val="tabletext11"/>
              <w:jc w:val="center"/>
              <w:rPr>
                <w:ins w:id="15984" w:author="Author"/>
              </w:rPr>
            </w:pPr>
            <w:ins w:id="15985" w:author="Author">
              <w:r w:rsidRPr="00D016EC">
                <w:t>0.07</w:t>
              </w:r>
            </w:ins>
          </w:p>
        </w:tc>
        <w:tc>
          <w:tcPr>
            <w:tcW w:w="400" w:type="dxa"/>
            <w:noWrap/>
            <w:vAlign w:val="bottom"/>
            <w:hideMark/>
          </w:tcPr>
          <w:p w14:paraId="2D930FA4" w14:textId="77777777" w:rsidR="00C50A95" w:rsidRPr="00D016EC" w:rsidRDefault="00C50A95" w:rsidP="00416506">
            <w:pPr>
              <w:pStyle w:val="tabletext11"/>
              <w:jc w:val="center"/>
              <w:rPr>
                <w:ins w:id="15986" w:author="Author"/>
              </w:rPr>
            </w:pPr>
            <w:ins w:id="15987" w:author="Author">
              <w:r w:rsidRPr="00D016EC">
                <w:t>0.07</w:t>
              </w:r>
            </w:ins>
          </w:p>
        </w:tc>
        <w:tc>
          <w:tcPr>
            <w:tcW w:w="400" w:type="dxa"/>
            <w:noWrap/>
            <w:vAlign w:val="bottom"/>
            <w:hideMark/>
          </w:tcPr>
          <w:p w14:paraId="7DCBCB95" w14:textId="77777777" w:rsidR="00C50A95" w:rsidRPr="00D016EC" w:rsidRDefault="00C50A95" w:rsidP="00416506">
            <w:pPr>
              <w:pStyle w:val="tabletext11"/>
              <w:jc w:val="center"/>
              <w:rPr>
                <w:ins w:id="15988" w:author="Author"/>
              </w:rPr>
            </w:pPr>
            <w:ins w:id="15989" w:author="Author">
              <w:r w:rsidRPr="00D016EC">
                <w:t>0.06</w:t>
              </w:r>
            </w:ins>
          </w:p>
        </w:tc>
        <w:tc>
          <w:tcPr>
            <w:tcW w:w="400" w:type="dxa"/>
            <w:noWrap/>
            <w:vAlign w:val="bottom"/>
            <w:hideMark/>
          </w:tcPr>
          <w:p w14:paraId="0E4E1E80" w14:textId="77777777" w:rsidR="00C50A95" w:rsidRPr="00D016EC" w:rsidRDefault="00C50A95" w:rsidP="00416506">
            <w:pPr>
              <w:pStyle w:val="tabletext11"/>
              <w:jc w:val="center"/>
              <w:rPr>
                <w:ins w:id="15990" w:author="Author"/>
              </w:rPr>
            </w:pPr>
            <w:ins w:id="15991" w:author="Author">
              <w:r w:rsidRPr="00D016EC">
                <w:t>0.05</w:t>
              </w:r>
            </w:ins>
          </w:p>
        </w:tc>
        <w:tc>
          <w:tcPr>
            <w:tcW w:w="460" w:type="dxa"/>
            <w:noWrap/>
            <w:vAlign w:val="bottom"/>
            <w:hideMark/>
          </w:tcPr>
          <w:p w14:paraId="65F4C247" w14:textId="77777777" w:rsidR="00C50A95" w:rsidRPr="00D016EC" w:rsidRDefault="00C50A95" w:rsidP="00416506">
            <w:pPr>
              <w:pStyle w:val="tabletext11"/>
              <w:jc w:val="center"/>
              <w:rPr>
                <w:ins w:id="15992" w:author="Author"/>
              </w:rPr>
            </w:pPr>
            <w:ins w:id="15993" w:author="Author">
              <w:r w:rsidRPr="00D016EC">
                <w:t>0.05</w:t>
              </w:r>
            </w:ins>
          </w:p>
        </w:tc>
      </w:tr>
      <w:tr w:rsidR="00C50A95" w:rsidRPr="00D016EC" w14:paraId="208EC0A1" w14:textId="77777777" w:rsidTr="00416506">
        <w:trPr>
          <w:trHeight w:val="190"/>
          <w:ins w:id="15994" w:author="Author"/>
        </w:trPr>
        <w:tc>
          <w:tcPr>
            <w:tcW w:w="200" w:type="dxa"/>
            <w:tcBorders>
              <w:right w:val="nil"/>
            </w:tcBorders>
            <w:vAlign w:val="bottom"/>
          </w:tcPr>
          <w:p w14:paraId="7347B278" w14:textId="77777777" w:rsidR="00C50A95" w:rsidRPr="00D016EC" w:rsidRDefault="00C50A95" w:rsidP="00416506">
            <w:pPr>
              <w:pStyle w:val="tabletext11"/>
              <w:jc w:val="right"/>
              <w:rPr>
                <w:ins w:id="15995" w:author="Author"/>
              </w:rPr>
            </w:pPr>
          </w:p>
        </w:tc>
        <w:tc>
          <w:tcPr>
            <w:tcW w:w="1580" w:type="dxa"/>
            <w:tcBorders>
              <w:left w:val="nil"/>
            </w:tcBorders>
            <w:vAlign w:val="bottom"/>
            <w:hideMark/>
          </w:tcPr>
          <w:p w14:paraId="2096A426" w14:textId="77777777" w:rsidR="00C50A95" w:rsidRPr="00D016EC" w:rsidRDefault="00C50A95" w:rsidP="00416506">
            <w:pPr>
              <w:pStyle w:val="tabletext11"/>
              <w:tabs>
                <w:tab w:val="decimal" w:pos="640"/>
              </w:tabs>
              <w:rPr>
                <w:ins w:id="15996" w:author="Author"/>
              </w:rPr>
            </w:pPr>
            <w:ins w:id="15997" w:author="Author">
              <w:r w:rsidRPr="00D016EC">
                <w:t>8,000 to 9,999</w:t>
              </w:r>
            </w:ins>
          </w:p>
        </w:tc>
        <w:tc>
          <w:tcPr>
            <w:tcW w:w="680" w:type="dxa"/>
            <w:noWrap/>
            <w:vAlign w:val="bottom"/>
            <w:hideMark/>
          </w:tcPr>
          <w:p w14:paraId="4E2417B3" w14:textId="77777777" w:rsidR="00C50A95" w:rsidRPr="00D016EC" w:rsidRDefault="00C50A95" w:rsidP="00416506">
            <w:pPr>
              <w:pStyle w:val="tabletext11"/>
              <w:tabs>
                <w:tab w:val="decimal" w:pos="200"/>
              </w:tabs>
              <w:jc w:val="center"/>
              <w:rPr>
                <w:ins w:id="15998" w:author="Author"/>
              </w:rPr>
            </w:pPr>
            <w:ins w:id="15999" w:author="Author">
              <w:r w:rsidRPr="00D016EC">
                <w:t>1.10</w:t>
              </w:r>
            </w:ins>
          </w:p>
        </w:tc>
        <w:tc>
          <w:tcPr>
            <w:tcW w:w="900" w:type="dxa"/>
            <w:noWrap/>
            <w:vAlign w:val="bottom"/>
            <w:hideMark/>
          </w:tcPr>
          <w:p w14:paraId="59AE1C52" w14:textId="77777777" w:rsidR="00C50A95" w:rsidRPr="00D016EC" w:rsidRDefault="00C50A95" w:rsidP="00416506">
            <w:pPr>
              <w:pStyle w:val="tabletext11"/>
              <w:tabs>
                <w:tab w:val="decimal" w:pos="200"/>
              </w:tabs>
              <w:jc w:val="center"/>
              <w:rPr>
                <w:ins w:id="16000" w:author="Author"/>
              </w:rPr>
            </w:pPr>
            <w:ins w:id="16001" w:author="Author">
              <w:r w:rsidRPr="00D016EC">
                <w:t>1.01</w:t>
              </w:r>
            </w:ins>
          </w:p>
        </w:tc>
        <w:tc>
          <w:tcPr>
            <w:tcW w:w="400" w:type="dxa"/>
            <w:noWrap/>
            <w:vAlign w:val="bottom"/>
            <w:hideMark/>
          </w:tcPr>
          <w:p w14:paraId="07815E05" w14:textId="77777777" w:rsidR="00C50A95" w:rsidRPr="00D016EC" w:rsidRDefault="00C50A95" w:rsidP="00416506">
            <w:pPr>
              <w:pStyle w:val="tabletext11"/>
              <w:jc w:val="center"/>
              <w:rPr>
                <w:ins w:id="16002" w:author="Author"/>
              </w:rPr>
            </w:pPr>
            <w:ins w:id="16003" w:author="Author">
              <w:r w:rsidRPr="00D016EC">
                <w:t>0.98</w:t>
              </w:r>
            </w:ins>
          </w:p>
        </w:tc>
        <w:tc>
          <w:tcPr>
            <w:tcW w:w="400" w:type="dxa"/>
            <w:noWrap/>
            <w:vAlign w:val="bottom"/>
            <w:hideMark/>
          </w:tcPr>
          <w:p w14:paraId="09008C55" w14:textId="77777777" w:rsidR="00C50A95" w:rsidRPr="00D016EC" w:rsidRDefault="00C50A95" w:rsidP="00416506">
            <w:pPr>
              <w:pStyle w:val="tabletext11"/>
              <w:jc w:val="center"/>
              <w:rPr>
                <w:ins w:id="16004" w:author="Author"/>
              </w:rPr>
            </w:pPr>
            <w:ins w:id="16005" w:author="Author">
              <w:r w:rsidRPr="00D016EC">
                <w:t>0.89</w:t>
              </w:r>
            </w:ins>
          </w:p>
        </w:tc>
        <w:tc>
          <w:tcPr>
            <w:tcW w:w="400" w:type="dxa"/>
            <w:noWrap/>
            <w:vAlign w:val="bottom"/>
            <w:hideMark/>
          </w:tcPr>
          <w:p w14:paraId="75145A4A" w14:textId="77777777" w:rsidR="00C50A95" w:rsidRPr="00D016EC" w:rsidRDefault="00C50A95" w:rsidP="00416506">
            <w:pPr>
              <w:pStyle w:val="tabletext11"/>
              <w:jc w:val="center"/>
              <w:rPr>
                <w:ins w:id="16006" w:author="Author"/>
              </w:rPr>
            </w:pPr>
            <w:ins w:id="16007" w:author="Author">
              <w:r w:rsidRPr="00D016EC">
                <w:t>0.83</w:t>
              </w:r>
            </w:ins>
          </w:p>
        </w:tc>
        <w:tc>
          <w:tcPr>
            <w:tcW w:w="400" w:type="dxa"/>
            <w:noWrap/>
            <w:vAlign w:val="bottom"/>
            <w:hideMark/>
          </w:tcPr>
          <w:p w14:paraId="28D8B8AD" w14:textId="77777777" w:rsidR="00C50A95" w:rsidRPr="00D016EC" w:rsidRDefault="00C50A95" w:rsidP="00416506">
            <w:pPr>
              <w:pStyle w:val="tabletext11"/>
              <w:jc w:val="center"/>
              <w:rPr>
                <w:ins w:id="16008" w:author="Author"/>
              </w:rPr>
            </w:pPr>
            <w:ins w:id="16009" w:author="Author">
              <w:r w:rsidRPr="00D016EC">
                <w:t>0.69</w:t>
              </w:r>
            </w:ins>
          </w:p>
        </w:tc>
        <w:tc>
          <w:tcPr>
            <w:tcW w:w="400" w:type="dxa"/>
            <w:noWrap/>
            <w:vAlign w:val="bottom"/>
            <w:hideMark/>
          </w:tcPr>
          <w:p w14:paraId="1D319EFD" w14:textId="77777777" w:rsidR="00C50A95" w:rsidRPr="00D016EC" w:rsidRDefault="00C50A95" w:rsidP="00416506">
            <w:pPr>
              <w:pStyle w:val="tabletext11"/>
              <w:jc w:val="center"/>
              <w:rPr>
                <w:ins w:id="16010" w:author="Author"/>
              </w:rPr>
            </w:pPr>
            <w:ins w:id="16011" w:author="Author">
              <w:r w:rsidRPr="00D016EC">
                <w:t>0.57</w:t>
              </w:r>
            </w:ins>
          </w:p>
        </w:tc>
        <w:tc>
          <w:tcPr>
            <w:tcW w:w="400" w:type="dxa"/>
            <w:noWrap/>
            <w:vAlign w:val="bottom"/>
            <w:hideMark/>
          </w:tcPr>
          <w:p w14:paraId="13AD1718" w14:textId="77777777" w:rsidR="00C50A95" w:rsidRPr="00D016EC" w:rsidRDefault="00C50A95" w:rsidP="00416506">
            <w:pPr>
              <w:pStyle w:val="tabletext11"/>
              <w:jc w:val="center"/>
              <w:rPr>
                <w:ins w:id="16012" w:author="Author"/>
              </w:rPr>
            </w:pPr>
            <w:ins w:id="16013" w:author="Author">
              <w:r w:rsidRPr="00D016EC">
                <w:t>0.51</w:t>
              </w:r>
            </w:ins>
          </w:p>
        </w:tc>
        <w:tc>
          <w:tcPr>
            <w:tcW w:w="400" w:type="dxa"/>
            <w:noWrap/>
            <w:vAlign w:val="bottom"/>
            <w:hideMark/>
          </w:tcPr>
          <w:p w14:paraId="725BBC9F" w14:textId="77777777" w:rsidR="00C50A95" w:rsidRPr="00D016EC" w:rsidRDefault="00C50A95" w:rsidP="00416506">
            <w:pPr>
              <w:pStyle w:val="tabletext11"/>
              <w:jc w:val="center"/>
              <w:rPr>
                <w:ins w:id="16014" w:author="Author"/>
              </w:rPr>
            </w:pPr>
            <w:ins w:id="16015" w:author="Author">
              <w:r w:rsidRPr="00D016EC">
                <w:t>0.43</w:t>
              </w:r>
            </w:ins>
          </w:p>
        </w:tc>
        <w:tc>
          <w:tcPr>
            <w:tcW w:w="400" w:type="dxa"/>
            <w:noWrap/>
            <w:vAlign w:val="bottom"/>
            <w:hideMark/>
          </w:tcPr>
          <w:p w14:paraId="446015D9" w14:textId="77777777" w:rsidR="00C50A95" w:rsidRPr="00D016EC" w:rsidRDefault="00C50A95" w:rsidP="00416506">
            <w:pPr>
              <w:pStyle w:val="tabletext11"/>
              <w:jc w:val="center"/>
              <w:rPr>
                <w:ins w:id="16016" w:author="Author"/>
              </w:rPr>
            </w:pPr>
            <w:ins w:id="16017" w:author="Author">
              <w:r w:rsidRPr="00D016EC">
                <w:t>0.36</w:t>
              </w:r>
            </w:ins>
          </w:p>
        </w:tc>
        <w:tc>
          <w:tcPr>
            <w:tcW w:w="400" w:type="dxa"/>
            <w:noWrap/>
            <w:vAlign w:val="bottom"/>
            <w:hideMark/>
          </w:tcPr>
          <w:p w14:paraId="353309DD" w14:textId="77777777" w:rsidR="00C50A95" w:rsidRPr="00D016EC" w:rsidRDefault="00C50A95" w:rsidP="00416506">
            <w:pPr>
              <w:pStyle w:val="tabletext11"/>
              <w:jc w:val="center"/>
              <w:rPr>
                <w:ins w:id="16018" w:author="Author"/>
              </w:rPr>
            </w:pPr>
            <w:ins w:id="16019" w:author="Author">
              <w:r w:rsidRPr="00D016EC">
                <w:t>0.32</w:t>
              </w:r>
            </w:ins>
          </w:p>
        </w:tc>
        <w:tc>
          <w:tcPr>
            <w:tcW w:w="400" w:type="dxa"/>
            <w:noWrap/>
            <w:vAlign w:val="bottom"/>
            <w:hideMark/>
          </w:tcPr>
          <w:p w14:paraId="020E2992" w14:textId="77777777" w:rsidR="00C50A95" w:rsidRPr="00D016EC" w:rsidRDefault="00C50A95" w:rsidP="00416506">
            <w:pPr>
              <w:pStyle w:val="tabletext11"/>
              <w:jc w:val="center"/>
              <w:rPr>
                <w:ins w:id="16020" w:author="Author"/>
              </w:rPr>
            </w:pPr>
            <w:ins w:id="16021" w:author="Author">
              <w:r w:rsidRPr="00D016EC">
                <w:t>0.29</w:t>
              </w:r>
            </w:ins>
          </w:p>
        </w:tc>
        <w:tc>
          <w:tcPr>
            <w:tcW w:w="400" w:type="dxa"/>
            <w:noWrap/>
            <w:vAlign w:val="bottom"/>
            <w:hideMark/>
          </w:tcPr>
          <w:p w14:paraId="745D880C" w14:textId="77777777" w:rsidR="00C50A95" w:rsidRPr="00D016EC" w:rsidRDefault="00C50A95" w:rsidP="00416506">
            <w:pPr>
              <w:pStyle w:val="tabletext11"/>
              <w:jc w:val="center"/>
              <w:rPr>
                <w:ins w:id="16022" w:author="Author"/>
              </w:rPr>
            </w:pPr>
            <w:ins w:id="16023" w:author="Author">
              <w:r w:rsidRPr="00D016EC">
                <w:t>0.26</w:t>
              </w:r>
            </w:ins>
          </w:p>
        </w:tc>
        <w:tc>
          <w:tcPr>
            <w:tcW w:w="400" w:type="dxa"/>
            <w:noWrap/>
            <w:vAlign w:val="bottom"/>
            <w:hideMark/>
          </w:tcPr>
          <w:p w14:paraId="4339358A" w14:textId="77777777" w:rsidR="00C50A95" w:rsidRPr="00D016EC" w:rsidRDefault="00C50A95" w:rsidP="00416506">
            <w:pPr>
              <w:pStyle w:val="tabletext11"/>
              <w:jc w:val="center"/>
              <w:rPr>
                <w:ins w:id="16024" w:author="Author"/>
              </w:rPr>
            </w:pPr>
            <w:ins w:id="16025" w:author="Author">
              <w:r w:rsidRPr="00D016EC">
                <w:t>0.24</w:t>
              </w:r>
            </w:ins>
          </w:p>
        </w:tc>
        <w:tc>
          <w:tcPr>
            <w:tcW w:w="400" w:type="dxa"/>
            <w:noWrap/>
            <w:vAlign w:val="bottom"/>
            <w:hideMark/>
          </w:tcPr>
          <w:p w14:paraId="04C7BF63" w14:textId="77777777" w:rsidR="00C50A95" w:rsidRPr="00D016EC" w:rsidRDefault="00C50A95" w:rsidP="00416506">
            <w:pPr>
              <w:pStyle w:val="tabletext11"/>
              <w:jc w:val="center"/>
              <w:rPr>
                <w:ins w:id="16026" w:author="Author"/>
              </w:rPr>
            </w:pPr>
            <w:ins w:id="16027" w:author="Author">
              <w:r w:rsidRPr="00D016EC">
                <w:t>0.22</w:t>
              </w:r>
            </w:ins>
          </w:p>
        </w:tc>
        <w:tc>
          <w:tcPr>
            <w:tcW w:w="400" w:type="dxa"/>
            <w:noWrap/>
            <w:vAlign w:val="bottom"/>
            <w:hideMark/>
          </w:tcPr>
          <w:p w14:paraId="7E05DAAE" w14:textId="77777777" w:rsidR="00C50A95" w:rsidRPr="00D016EC" w:rsidRDefault="00C50A95" w:rsidP="00416506">
            <w:pPr>
              <w:pStyle w:val="tabletext11"/>
              <w:jc w:val="center"/>
              <w:rPr>
                <w:ins w:id="16028" w:author="Author"/>
              </w:rPr>
            </w:pPr>
            <w:ins w:id="16029" w:author="Author">
              <w:r w:rsidRPr="00D016EC">
                <w:t>0.20</w:t>
              </w:r>
            </w:ins>
          </w:p>
        </w:tc>
        <w:tc>
          <w:tcPr>
            <w:tcW w:w="400" w:type="dxa"/>
            <w:noWrap/>
            <w:vAlign w:val="bottom"/>
            <w:hideMark/>
          </w:tcPr>
          <w:p w14:paraId="41A33B60" w14:textId="77777777" w:rsidR="00C50A95" w:rsidRPr="00D016EC" w:rsidRDefault="00C50A95" w:rsidP="00416506">
            <w:pPr>
              <w:pStyle w:val="tabletext11"/>
              <w:jc w:val="center"/>
              <w:rPr>
                <w:ins w:id="16030" w:author="Author"/>
              </w:rPr>
            </w:pPr>
            <w:ins w:id="16031" w:author="Author">
              <w:r w:rsidRPr="00D016EC">
                <w:t>0.18</w:t>
              </w:r>
            </w:ins>
          </w:p>
        </w:tc>
        <w:tc>
          <w:tcPr>
            <w:tcW w:w="400" w:type="dxa"/>
            <w:noWrap/>
            <w:vAlign w:val="bottom"/>
            <w:hideMark/>
          </w:tcPr>
          <w:p w14:paraId="2E299696" w14:textId="77777777" w:rsidR="00C50A95" w:rsidRPr="00D016EC" w:rsidRDefault="00C50A95" w:rsidP="00416506">
            <w:pPr>
              <w:pStyle w:val="tabletext11"/>
              <w:jc w:val="center"/>
              <w:rPr>
                <w:ins w:id="16032" w:author="Author"/>
              </w:rPr>
            </w:pPr>
            <w:ins w:id="16033" w:author="Author">
              <w:r w:rsidRPr="00D016EC">
                <w:t>0.16</w:t>
              </w:r>
            </w:ins>
          </w:p>
        </w:tc>
        <w:tc>
          <w:tcPr>
            <w:tcW w:w="400" w:type="dxa"/>
            <w:noWrap/>
            <w:vAlign w:val="bottom"/>
            <w:hideMark/>
          </w:tcPr>
          <w:p w14:paraId="0C82C1A0" w14:textId="77777777" w:rsidR="00C50A95" w:rsidRPr="00D016EC" w:rsidRDefault="00C50A95" w:rsidP="00416506">
            <w:pPr>
              <w:pStyle w:val="tabletext11"/>
              <w:jc w:val="center"/>
              <w:rPr>
                <w:ins w:id="16034" w:author="Author"/>
              </w:rPr>
            </w:pPr>
            <w:ins w:id="16035" w:author="Author">
              <w:r w:rsidRPr="00D016EC">
                <w:t>0.15</w:t>
              </w:r>
            </w:ins>
          </w:p>
        </w:tc>
        <w:tc>
          <w:tcPr>
            <w:tcW w:w="400" w:type="dxa"/>
            <w:noWrap/>
            <w:vAlign w:val="bottom"/>
            <w:hideMark/>
          </w:tcPr>
          <w:p w14:paraId="0F4AD565" w14:textId="77777777" w:rsidR="00C50A95" w:rsidRPr="00D016EC" w:rsidRDefault="00C50A95" w:rsidP="00416506">
            <w:pPr>
              <w:pStyle w:val="tabletext11"/>
              <w:jc w:val="center"/>
              <w:rPr>
                <w:ins w:id="16036" w:author="Author"/>
              </w:rPr>
            </w:pPr>
            <w:ins w:id="16037" w:author="Author">
              <w:r w:rsidRPr="00D016EC">
                <w:t>0.14</w:t>
              </w:r>
            </w:ins>
          </w:p>
        </w:tc>
        <w:tc>
          <w:tcPr>
            <w:tcW w:w="400" w:type="dxa"/>
            <w:noWrap/>
            <w:vAlign w:val="bottom"/>
            <w:hideMark/>
          </w:tcPr>
          <w:p w14:paraId="44E934FF" w14:textId="77777777" w:rsidR="00C50A95" w:rsidRPr="00D016EC" w:rsidRDefault="00C50A95" w:rsidP="00416506">
            <w:pPr>
              <w:pStyle w:val="tabletext11"/>
              <w:jc w:val="center"/>
              <w:rPr>
                <w:ins w:id="16038" w:author="Author"/>
              </w:rPr>
            </w:pPr>
            <w:ins w:id="16039" w:author="Author">
              <w:r w:rsidRPr="00D016EC">
                <w:t>0.12</w:t>
              </w:r>
            </w:ins>
          </w:p>
        </w:tc>
        <w:tc>
          <w:tcPr>
            <w:tcW w:w="400" w:type="dxa"/>
            <w:noWrap/>
            <w:vAlign w:val="bottom"/>
            <w:hideMark/>
          </w:tcPr>
          <w:p w14:paraId="41A2E20B" w14:textId="77777777" w:rsidR="00C50A95" w:rsidRPr="00D016EC" w:rsidRDefault="00C50A95" w:rsidP="00416506">
            <w:pPr>
              <w:pStyle w:val="tabletext11"/>
              <w:jc w:val="center"/>
              <w:rPr>
                <w:ins w:id="16040" w:author="Author"/>
              </w:rPr>
            </w:pPr>
            <w:ins w:id="16041" w:author="Author">
              <w:r w:rsidRPr="00D016EC">
                <w:t>0.11</w:t>
              </w:r>
            </w:ins>
          </w:p>
        </w:tc>
        <w:tc>
          <w:tcPr>
            <w:tcW w:w="440" w:type="dxa"/>
            <w:noWrap/>
            <w:vAlign w:val="bottom"/>
            <w:hideMark/>
          </w:tcPr>
          <w:p w14:paraId="20C69DCF" w14:textId="77777777" w:rsidR="00C50A95" w:rsidRPr="00D016EC" w:rsidRDefault="00C50A95" w:rsidP="00416506">
            <w:pPr>
              <w:pStyle w:val="tabletext11"/>
              <w:jc w:val="center"/>
              <w:rPr>
                <w:ins w:id="16042" w:author="Author"/>
              </w:rPr>
            </w:pPr>
            <w:ins w:id="16043" w:author="Author">
              <w:r w:rsidRPr="00D016EC">
                <w:t>0.10</w:t>
              </w:r>
            </w:ins>
          </w:p>
        </w:tc>
        <w:tc>
          <w:tcPr>
            <w:tcW w:w="400" w:type="dxa"/>
            <w:noWrap/>
            <w:vAlign w:val="bottom"/>
            <w:hideMark/>
          </w:tcPr>
          <w:p w14:paraId="7EA0D18E" w14:textId="77777777" w:rsidR="00C50A95" w:rsidRPr="00D016EC" w:rsidRDefault="00C50A95" w:rsidP="00416506">
            <w:pPr>
              <w:pStyle w:val="tabletext11"/>
              <w:jc w:val="center"/>
              <w:rPr>
                <w:ins w:id="16044" w:author="Author"/>
              </w:rPr>
            </w:pPr>
            <w:ins w:id="16045" w:author="Author">
              <w:r w:rsidRPr="00D016EC">
                <w:t>0.09</w:t>
              </w:r>
            </w:ins>
          </w:p>
        </w:tc>
        <w:tc>
          <w:tcPr>
            <w:tcW w:w="400" w:type="dxa"/>
            <w:noWrap/>
            <w:vAlign w:val="bottom"/>
            <w:hideMark/>
          </w:tcPr>
          <w:p w14:paraId="7A944019" w14:textId="77777777" w:rsidR="00C50A95" w:rsidRPr="00D016EC" w:rsidRDefault="00C50A95" w:rsidP="00416506">
            <w:pPr>
              <w:pStyle w:val="tabletext11"/>
              <w:jc w:val="center"/>
              <w:rPr>
                <w:ins w:id="16046" w:author="Author"/>
              </w:rPr>
            </w:pPr>
            <w:ins w:id="16047" w:author="Author">
              <w:r w:rsidRPr="00D016EC">
                <w:t>0.08</w:t>
              </w:r>
            </w:ins>
          </w:p>
        </w:tc>
        <w:tc>
          <w:tcPr>
            <w:tcW w:w="400" w:type="dxa"/>
            <w:noWrap/>
            <w:vAlign w:val="bottom"/>
            <w:hideMark/>
          </w:tcPr>
          <w:p w14:paraId="246C07AE" w14:textId="77777777" w:rsidR="00C50A95" w:rsidRPr="00D016EC" w:rsidRDefault="00C50A95" w:rsidP="00416506">
            <w:pPr>
              <w:pStyle w:val="tabletext11"/>
              <w:jc w:val="center"/>
              <w:rPr>
                <w:ins w:id="16048" w:author="Author"/>
              </w:rPr>
            </w:pPr>
            <w:ins w:id="16049" w:author="Author">
              <w:r w:rsidRPr="00D016EC">
                <w:t>0.08</w:t>
              </w:r>
            </w:ins>
          </w:p>
        </w:tc>
        <w:tc>
          <w:tcPr>
            <w:tcW w:w="400" w:type="dxa"/>
            <w:noWrap/>
            <w:vAlign w:val="bottom"/>
            <w:hideMark/>
          </w:tcPr>
          <w:p w14:paraId="5F6F56C8" w14:textId="77777777" w:rsidR="00C50A95" w:rsidRPr="00D016EC" w:rsidRDefault="00C50A95" w:rsidP="00416506">
            <w:pPr>
              <w:pStyle w:val="tabletext11"/>
              <w:jc w:val="center"/>
              <w:rPr>
                <w:ins w:id="16050" w:author="Author"/>
              </w:rPr>
            </w:pPr>
            <w:ins w:id="16051" w:author="Author">
              <w:r w:rsidRPr="00D016EC">
                <w:t>0.07</w:t>
              </w:r>
            </w:ins>
          </w:p>
        </w:tc>
        <w:tc>
          <w:tcPr>
            <w:tcW w:w="460" w:type="dxa"/>
            <w:noWrap/>
            <w:vAlign w:val="bottom"/>
            <w:hideMark/>
          </w:tcPr>
          <w:p w14:paraId="4D6115D1" w14:textId="77777777" w:rsidR="00C50A95" w:rsidRPr="00D016EC" w:rsidRDefault="00C50A95" w:rsidP="00416506">
            <w:pPr>
              <w:pStyle w:val="tabletext11"/>
              <w:jc w:val="center"/>
              <w:rPr>
                <w:ins w:id="16052" w:author="Author"/>
              </w:rPr>
            </w:pPr>
            <w:ins w:id="16053" w:author="Author">
              <w:r w:rsidRPr="00D016EC">
                <w:t>0.06</w:t>
              </w:r>
            </w:ins>
          </w:p>
        </w:tc>
      </w:tr>
      <w:tr w:rsidR="00C50A95" w:rsidRPr="00D016EC" w14:paraId="6D5898CF" w14:textId="77777777" w:rsidTr="00416506">
        <w:trPr>
          <w:trHeight w:val="190"/>
          <w:ins w:id="16054" w:author="Author"/>
        </w:trPr>
        <w:tc>
          <w:tcPr>
            <w:tcW w:w="200" w:type="dxa"/>
            <w:tcBorders>
              <w:right w:val="nil"/>
            </w:tcBorders>
            <w:vAlign w:val="bottom"/>
          </w:tcPr>
          <w:p w14:paraId="1F80A1D4" w14:textId="77777777" w:rsidR="00C50A95" w:rsidRPr="00D016EC" w:rsidRDefault="00C50A95" w:rsidP="00416506">
            <w:pPr>
              <w:pStyle w:val="tabletext11"/>
              <w:jc w:val="right"/>
              <w:rPr>
                <w:ins w:id="16055" w:author="Author"/>
              </w:rPr>
            </w:pPr>
          </w:p>
        </w:tc>
        <w:tc>
          <w:tcPr>
            <w:tcW w:w="1580" w:type="dxa"/>
            <w:tcBorders>
              <w:left w:val="nil"/>
            </w:tcBorders>
            <w:vAlign w:val="bottom"/>
            <w:hideMark/>
          </w:tcPr>
          <w:p w14:paraId="24CD047B" w14:textId="77777777" w:rsidR="00C50A95" w:rsidRPr="00D016EC" w:rsidRDefault="00C50A95" w:rsidP="00416506">
            <w:pPr>
              <w:pStyle w:val="tabletext11"/>
              <w:tabs>
                <w:tab w:val="decimal" w:pos="640"/>
              </w:tabs>
              <w:rPr>
                <w:ins w:id="16056" w:author="Author"/>
              </w:rPr>
            </w:pPr>
            <w:ins w:id="16057" w:author="Author">
              <w:r w:rsidRPr="00D016EC">
                <w:t>10,000 to 11,999</w:t>
              </w:r>
            </w:ins>
          </w:p>
        </w:tc>
        <w:tc>
          <w:tcPr>
            <w:tcW w:w="680" w:type="dxa"/>
            <w:noWrap/>
            <w:vAlign w:val="bottom"/>
            <w:hideMark/>
          </w:tcPr>
          <w:p w14:paraId="68319A94" w14:textId="77777777" w:rsidR="00C50A95" w:rsidRPr="00D016EC" w:rsidRDefault="00C50A95" w:rsidP="00416506">
            <w:pPr>
              <w:pStyle w:val="tabletext11"/>
              <w:tabs>
                <w:tab w:val="decimal" w:pos="200"/>
              </w:tabs>
              <w:jc w:val="center"/>
              <w:rPr>
                <w:ins w:id="16058" w:author="Author"/>
              </w:rPr>
            </w:pPr>
            <w:ins w:id="16059" w:author="Author">
              <w:r w:rsidRPr="00D016EC">
                <w:t>1.11</w:t>
              </w:r>
            </w:ins>
          </w:p>
        </w:tc>
        <w:tc>
          <w:tcPr>
            <w:tcW w:w="900" w:type="dxa"/>
            <w:noWrap/>
            <w:vAlign w:val="bottom"/>
            <w:hideMark/>
          </w:tcPr>
          <w:p w14:paraId="52040CEF" w14:textId="77777777" w:rsidR="00C50A95" w:rsidRPr="00D016EC" w:rsidRDefault="00C50A95" w:rsidP="00416506">
            <w:pPr>
              <w:pStyle w:val="tabletext11"/>
              <w:tabs>
                <w:tab w:val="decimal" w:pos="200"/>
              </w:tabs>
              <w:jc w:val="center"/>
              <w:rPr>
                <w:ins w:id="16060" w:author="Author"/>
              </w:rPr>
            </w:pPr>
            <w:ins w:id="16061" w:author="Author">
              <w:r w:rsidRPr="00D016EC">
                <w:t>1.02</w:t>
              </w:r>
            </w:ins>
          </w:p>
        </w:tc>
        <w:tc>
          <w:tcPr>
            <w:tcW w:w="400" w:type="dxa"/>
            <w:noWrap/>
            <w:vAlign w:val="bottom"/>
            <w:hideMark/>
          </w:tcPr>
          <w:p w14:paraId="00711F9E" w14:textId="77777777" w:rsidR="00C50A95" w:rsidRPr="00D016EC" w:rsidRDefault="00C50A95" w:rsidP="00416506">
            <w:pPr>
              <w:pStyle w:val="tabletext11"/>
              <w:jc w:val="center"/>
              <w:rPr>
                <w:ins w:id="16062" w:author="Author"/>
              </w:rPr>
            </w:pPr>
            <w:ins w:id="16063" w:author="Author">
              <w:r w:rsidRPr="00D016EC">
                <w:t>0.98</w:t>
              </w:r>
            </w:ins>
          </w:p>
        </w:tc>
        <w:tc>
          <w:tcPr>
            <w:tcW w:w="400" w:type="dxa"/>
            <w:noWrap/>
            <w:vAlign w:val="bottom"/>
            <w:hideMark/>
          </w:tcPr>
          <w:p w14:paraId="0ED6AE5E" w14:textId="77777777" w:rsidR="00C50A95" w:rsidRPr="00D016EC" w:rsidRDefault="00C50A95" w:rsidP="00416506">
            <w:pPr>
              <w:pStyle w:val="tabletext11"/>
              <w:jc w:val="center"/>
              <w:rPr>
                <w:ins w:id="16064" w:author="Author"/>
              </w:rPr>
            </w:pPr>
            <w:ins w:id="16065" w:author="Author">
              <w:r w:rsidRPr="00D016EC">
                <w:t>0.89</w:t>
              </w:r>
            </w:ins>
          </w:p>
        </w:tc>
        <w:tc>
          <w:tcPr>
            <w:tcW w:w="400" w:type="dxa"/>
            <w:noWrap/>
            <w:vAlign w:val="bottom"/>
            <w:hideMark/>
          </w:tcPr>
          <w:p w14:paraId="5CEC07F1" w14:textId="77777777" w:rsidR="00C50A95" w:rsidRPr="00D016EC" w:rsidRDefault="00C50A95" w:rsidP="00416506">
            <w:pPr>
              <w:pStyle w:val="tabletext11"/>
              <w:jc w:val="center"/>
              <w:rPr>
                <w:ins w:id="16066" w:author="Author"/>
              </w:rPr>
            </w:pPr>
            <w:ins w:id="16067" w:author="Author">
              <w:r w:rsidRPr="00D016EC">
                <w:t>0.83</w:t>
              </w:r>
            </w:ins>
          </w:p>
        </w:tc>
        <w:tc>
          <w:tcPr>
            <w:tcW w:w="400" w:type="dxa"/>
            <w:noWrap/>
            <w:vAlign w:val="bottom"/>
            <w:hideMark/>
          </w:tcPr>
          <w:p w14:paraId="65F98BF1" w14:textId="77777777" w:rsidR="00C50A95" w:rsidRPr="00D016EC" w:rsidRDefault="00C50A95" w:rsidP="00416506">
            <w:pPr>
              <w:pStyle w:val="tabletext11"/>
              <w:jc w:val="center"/>
              <w:rPr>
                <w:ins w:id="16068" w:author="Author"/>
              </w:rPr>
            </w:pPr>
            <w:ins w:id="16069" w:author="Author">
              <w:r w:rsidRPr="00D016EC">
                <w:t>0.70</w:t>
              </w:r>
            </w:ins>
          </w:p>
        </w:tc>
        <w:tc>
          <w:tcPr>
            <w:tcW w:w="400" w:type="dxa"/>
            <w:noWrap/>
            <w:vAlign w:val="bottom"/>
            <w:hideMark/>
          </w:tcPr>
          <w:p w14:paraId="317A878D" w14:textId="77777777" w:rsidR="00C50A95" w:rsidRPr="00D016EC" w:rsidRDefault="00C50A95" w:rsidP="00416506">
            <w:pPr>
              <w:pStyle w:val="tabletext11"/>
              <w:jc w:val="center"/>
              <w:rPr>
                <w:ins w:id="16070" w:author="Author"/>
              </w:rPr>
            </w:pPr>
            <w:ins w:id="16071" w:author="Author">
              <w:r w:rsidRPr="00D016EC">
                <w:t>0.58</w:t>
              </w:r>
            </w:ins>
          </w:p>
        </w:tc>
        <w:tc>
          <w:tcPr>
            <w:tcW w:w="400" w:type="dxa"/>
            <w:noWrap/>
            <w:vAlign w:val="bottom"/>
            <w:hideMark/>
          </w:tcPr>
          <w:p w14:paraId="44AEEE62" w14:textId="77777777" w:rsidR="00C50A95" w:rsidRPr="00D016EC" w:rsidRDefault="00C50A95" w:rsidP="00416506">
            <w:pPr>
              <w:pStyle w:val="tabletext11"/>
              <w:jc w:val="center"/>
              <w:rPr>
                <w:ins w:id="16072" w:author="Author"/>
              </w:rPr>
            </w:pPr>
            <w:ins w:id="16073" w:author="Author">
              <w:r w:rsidRPr="00D016EC">
                <w:t>0.52</w:t>
              </w:r>
            </w:ins>
          </w:p>
        </w:tc>
        <w:tc>
          <w:tcPr>
            <w:tcW w:w="400" w:type="dxa"/>
            <w:noWrap/>
            <w:vAlign w:val="bottom"/>
            <w:hideMark/>
          </w:tcPr>
          <w:p w14:paraId="05FC0E5B" w14:textId="77777777" w:rsidR="00C50A95" w:rsidRPr="00D016EC" w:rsidRDefault="00C50A95" w:rsidP="00416506">
            <w:pPr>
              <w:pStyle w:val="tabletext11"/>
              <w:jc w:val="center"/>
              <w:rPr>
                <w:ins w:id="16074" w:author="Author"/>
              </w:rPr>
            </w:pPr>
            <w:ins w:id="16075" w:author="Author">
              <w:r w:rsidRPr="00D016EC">
                <w:t>0.45</w:t>
              </w:r>
            </w:ins>
          </w:p>
        </w:tc>
        <w:tc>
          <w:tcPr>
            <w:tcW w:w="400" w:type="dxa"/>
            <w:noWrap/>
            <w:vAlign w:val="bottom"/>
            <w:hideMark/>
          </w:tcPr>
          <w:p w14:paraId="31BF69FD" w14:textId="77777777" w:rsidR="00C50A95" w:rsidRPr="00D016EC" w:rsidRDefault="00C50A95" w:rsidP="00416506">
            <w:pPr>
              <w:pStyle w:val="tabletext11"/>
              <w:jc w:val="center"/>
              <w:rPr>
                <w:ins w:id="16076" w:author="Author"/>
              </w:rPr>
            </w:pPr>
            <w:ins w:id="16077" w:author="Author">
              <w:r w:rsidRPr="00D016EC">
                <w:t>0.38</w:t>
              </w:r>
            </w:ins>
          </w:p>
        </w:tc>
        <w:tc>
          <w:tcPr>
            <w:tcW w:w="400" w:type="dxa"/>
            <w:noWrap/>
            <w:vAlign w:val="bottom"/>
            <w:hideMark/>
          </w:tcPr>
          <w:p w14:paraId="1751D9D7" w14:textId="77777777" w:rsidR="00C50A95" w:rsidRPr="00D016EC" w:rsidRDefault="00C50A95" w:rsidP="00416506">
            <w:pPr>
              <w:pStyle w:val="tabletext11"/>
              <w:jc w:val="center"/>
              <w:rPr>
                <w:ins w:id="16078" w:author="Author"/>
              </w:rPr>
            </w:pPr>
            <w:ins w:id="16079" w:author="Author">
              <w:r w:rsidRPr="00D016EC">
                <w:t>0.33</w:t>
              </w:r>
            </w:ins>
          </w:p>
        </w:tc>
        <w:tc>
          <w:tcPr>
            <w:tcW w:w="400" w:type="dxa"/>
            <w:noWrap/>
            <w:vAlign w:val="bottom"/>
            <w:hideMark/>
          </w:tcPr>
          <w:p w14:paraId="3A1ED929" w14:textId="77777777" w:rsidR="00C50A95" w:rsidRPr="00D016EC" w:rsidRDefault="00C50A95" w:rsidP="00416506">
            <w:pPr>
              <w:pStyle w:val="tabletext11"/>
              <w:jc w:val="center"/>
              <w:rPr>
                <w:ins w:id="16080" w:author="Author"/>
              </w:rPr>
            </w:pPr>
            <w:ins w:id="16081" w:author="Author">
              <w:r w:rsidRPr="00D016EC">
                <w:t>0.30</w:t>
              </w:r>
            </w:ins>
          </w:p>
        </w:tc>
        <w:tc>
          <w:tcPr>
            <w:tcW w:w="400" w:type="dxa"/>
            <w:noWrap/>
            <w:vAlign w:val="bottom"/>
            <w:hideMark/>
          </w:tcPr>
          <w:p w14:paraId="4C7DBB62" w14:textId="77777777" w:rsidR="00C50A95" w:rsidRPr="00D016EC" w:rsidRDefault="00C50A95" w:rsidP="00416506">
            <w:pPr>
              <w:pStyle w:val="tabletext11"/>
              <w:jc w:val="center"/>
              <w:rPr>
                <w:ins w:id="16082" w:author="Author"/>
              </w:rPr>
            </w:pPr>
            <w:ins w:id="16083" w:author="Author">
              <w:r w:rsidRPr="00D016EC">
                <w:t>0.28</w:t>
              </w:r>
            </w:ins>
          </w:p>
        </w:tc>
        <w:tc>
          <w:tcPr>
            <w:tcW w:w="400" w:type="dxa"/>
            <w:noWrap/>
            <w:vAlign w:val="bottom"/>
            <w:hideMark/>
          </w:tcPr>
          <w:p w14:paraId="0E8A6F01" w14:textId="77777777" w:rsidR="00C50A95" w:rsidRPr="00D016EC" w:rsidRDefault="00C50A95" w:rsidP="00416506">
            <w:pPr>
              <w:pStyle w:val="tabletext11"/>
              <w:jc w:val="center"/>
              <w:rPr>
                <w:ins w:id="16084" w:author="Author"/>
              </w:rPr>
            </w:pPr>
            <w:ins w:id="16085" w:author="Author">
              <w:r w:rsidRPr="00D016EC">
                <w:t>0.25</w:t>
              </w:r>
            </w:ins>
          </w:p>
        </w:tc>
        <w:tc>
          <w:tcPr>
            <w:tcW w:w="400" w:type="dxa"/>
            <w:noWrap/>
            <w:vAlign w:val="bottom"/>
            <w:hideMark/>
          </w:tcPr>
          <w:p w14:paraId="6FD12904" w14:textId="77777777" w:rsidR="00C50A95" w:rsidRPr="00D016EC" w:rsidRDefault="00C50A95" w:rsidP="00416506">
            <w:pPr>
              <w:pStyle w:val="tabletext11"/>
              <w:jc w:val="center"/>
              <w:rPr>
                <w:ins w:id="16086" w:author="Author"/>
              </w:rPr>
            </w:pPr>
            <w:ins w:id="16087" w:author="Author">
              <w:r w:rsidRPr="00D016EC">
                <w:t>0.23</w:t>
              </w:r>
            </w:ins>
          </w:p>
        </w:tc>
        <w:tc>
          <w:tcPr>
            <w:tcW w:w="400" w:type="dxa"/>
            <w:noWrap/>
            <w:vAlign w:val="bottom"/>
            <w:hideMark/>
          </w:tcPr>
          <w:p w14:paraId="461F6C5F" w14:textId="77777777" w:rsidR="00C50A95" w:rsidRPr="00D016EC" w:rsidRDefault="00C50A95" w:rsidP="00416506">
            <w:pPr>
              <w:pStyle w:val="tabletext11"/>
              <w:jc w:val="center"/>
              <w:rPr>
                <w:ins w:id="16088" w:author="Author"/>
              </w:rPr>
            </w:pPr>
            <w:ins w:id="16089" w:author="Author">
              <w:r w:rsidRPr="00D016EC">
                <w:t>0.21</w:t>
              </w:r>
            </w:ins>
          </w:p>
        </w:tc>
        <w:tc>
          <w:tcPr>
            <w:tcW w:w="400" w:type="dxa"/>
            <w:noWrap/>
            <w:vAlign w:val="bottom"/>
            <w:hideMark/>
          </w:tcPr>
          <w:p w14:paraId="3E8D6455" w14:textId="77777777" w:rsidR="00C50A95" w:rsidRPr="00D016EC" w:rsidRDefault="00C50A95" w:rsidP="00416506">
            <w:pPr>
              <w:pStyle w:val="tabletext11"/>
              <w:jc w:val="center"/>
              <w:rPr>
                <w:ins w:id="16090" w:author="Author"/>
              </w:rPr>
            </w:pPr>
            <w:ins w:id="16091" w:author="Author">
              <w:r w:rsidRPr="00D016EC">
                <w:t>0.19</w:t>
              </w:r>
            </w:ins>
          </w:p>
        </w:tc>
        <w:tc>
          <w:tcPr>
            <w:tcW w:w="400" w:type="dxa"/>
            <w:noWrap/>
            <w:vAlign w:val="bottom"/>
            <w:hideMark/>
          </w:tcPr>
          <w:p w14:paraId="514EF954" w14:textId="77777777" w:rsidR="00C50A95" w:rsidRPr="00D016EC" w:rsidRDefault="00C50A95" w:rsidP="00416506">
            <w:pPr>
              <w:pStyle w:val="tabletext11"/>
              <w:jc w:val="center"/>
              <w:rPr>
                <w:ins w:id="16092" w:author="Author"/>
              </w:rPr>
            </w:pPr>
            <w:ins w:id="16093" w:author="Author">
              <w:r w:rsidRPr="00D016EC">
                <w:t>0.17</w:t>
              </w:r>
            </w:ins>
          </w:p>
        </w:tc>
        <w:tc>
          <w:tcPr>
            <w:tcW w:w="400" w:type="dxa"/>
            <w:noWrap/>
            <w:vAlign w:val="bottom"/>
            <w:hideMark/>
          </w:tcPr>
          <w:p w14:paraId="5DBFED4C" w14:textId="77777777" w:rsidR="00C50A95" w:rsidRPr="00D016EC" w:rsidRDefault="00C50A95" w:rsidP="00416506">
            <w:pPr>
              <w:pStyle w:val="tabletext11"/>
              <w:jc w:val="center"/>
              <w:rPr>
                <w:ins w:id="16094" w:author="Author"/>
              </w:rPr>
            </w:pPr>
            <w:ins w:id="16095" w:author="Author">
              <w:r w:rsidRPr="00D016EC">
                <w:t>0.16</w:t>
              </w:r>
            </w:ins>
          </w:p>
        </w:tc>
        <w:tc>
          <w:tcPr>
            <w:tcW w:w="400" w:type="dxa"/>
            <w:noWrap/>
            <w:vAlign w:val="bottom"/>
            <w:hideMark/>
          </w:tcPr>
          <w:p w14:paraId="26FF5806" w14:textId="77777777" w:rsidR="00C50A95" w:rsidRPr="00D016EC" w:rsidRDefault="00C50A95" w:rsidP="00416506">
            <w:pPr>
              <w:pStyle w:val="tabletext11"/>
              <w:jc w:val="center"/>
              <w:rPr>
                <w:ins w:id="16096" w:author="Author"/>
              </w:rPr>
            </w:pPr>
            <w:ins w:id="16097" w:author="Author">
              <w:r w:rsidRPr="00D016EC">
                <w:t>0.14</w:t>
              </w:r>
            </w:ins>
          </w:p>
        </w:tc>
        <w:tc>
          <w:tcPr>
            <w:tcW w:w="400" w:type="dxa"/>
            <w:noWrap/>
            <w:vAlign w:val="bottom"/>
            <w:hideMark/>
          </w:tcPr>
          <w:p w14:paraId="2CE0A8BC" w14:textId="77777777" w:rsidR="00C50A95" w:rsidRPr="00D016EC" w:rsidRDefault="00C50A95" w:rsidP="00416506">
            <w:pPr>
              <w:pStyle w:val="tabletext11"/>
              <w:jc w:val="center"/>
              <w:rPr>
                <w:ins w:id="16098" w:author="Author"/>
              </w:rPr>
            </w:pPr>
            <w:ins w:id="16099" w:author="Author">
              <w:r w:rsidRPr="00D016EC">
                <w:t>0.13</w:t>
              </w:r>
            </w:ins>
          </w:p>
        </w:tc>
        <w:tc>
          <w:tcPr>
            <w:tcW w:w="400" w:type="dxa"/>
            <w:noWrap/>
            <w:vAlign w:val="bottom"/>
            <w:hideMark/>
          </w:tcPr>
          <w:p w14:paraId="41B603DF" w14:textId="77777777" w:rsidR="00C50A95" w:rsidRPr="00D016EC" w:rsidRDefault="00C50A95" w:rsidP="00416506">
            <w:pPr>
              <w:pStyle w:val="tabletext11"/>
              <w:jc w:val="center"/>
              <w:rPr>
                <w:ins w:id="16100" w:author="Author"/>
              </w:rPr>
            </w:pPr>
            <w:ins w:id="16101" w:author="Author">
              <w:r w:rsidRPr="00D016EC">
                <w:t>0.12</w:t>
              </w:r>
            </w:ins>
          </w:p>
        </w:tc>
        <w:tc>
          <w:tcPr>
            <w:tcW w:w="440" w:type="dxa"/>
            <w:noWrap/>
            <w:vAlign w:val="bottom"/>
            <w:hideMark/>
          </w:tcPr>
          <w:p w14:paraId="7EBF581A" w14:textId="77777777" w:rsidR="00C50A95" w:rsidRPr="00D016EC" w:rsidRDefault="00C50A95" w:rsidP="00416506">
            <w:pPr>
              <w:pStyle w:val="tabletext11"/>
              <w:jc w:val="center"/>
              <w:rPr>
                <w:ins w:id="16102" w:author="Author"/>
              </w:rPr>
            </w:pPr>
            <w:ins w:id="16103" w:author="Author">
              <w:r w:rsidRPr="00D016EC">
                <w:t>0.11</w:t>
              </w:r>
            </w:ins>
          </w:p>
        </w:tc>
        <w:tc>
          <w:tcPr>
            <w:tcW w:w="400" w:type="dxa"/>
            <w:noWrap/>
            <w:vAlign w:val="bottom"/>
            <w:hideMark/>
          </w:tcPr>
          <w:p w14:paraId="0DA3D256" w14:textId="77777777" w:rsidR="00C50A95" w:rsidRPr="00D016EC" w:rsidRDefault="00C50A95" w:rsidP="00416506">
            <w:pPr>
              <w:pStyle w:val="tabletext11"/>
              <w:jc w:val="center"/>
              <w:rPr>
                <w:ins w:id="16104" w:author="Author"/>
              </w:rPr>
            </w:pPr>
            <w:ins w:id="16105" w:author="Author">
              <w:r w:rsidRPr="00D016EC">
                <w:t>0.10</w:t>
              </w:r>
            </w:ins>
          </w:p>
        </w:tc>
        <w:tc>
          <w:tcPr>
            <w:tcW w:w="400" w:type="dxa"/>
            <w:noWrap/>
            <w:vAlign w:val="bottom"/>
            <w:hideMark/>
          </w:tcPr>
          <w:p w14:paraId="60C8EE81" w14:textId="77777777" w:rsidR="00C50A95" w:rsidRPr="00D016EC" w:rsidRDefault="00C50A95" w:rsidP="00416506">
            <w:pPr>
              <w:pStyle w:val="tabletext11"/>
              <w:jc w:val="center"/>
              <w:rPr>
                <w:ins w:id="16106" w:author="Author"/>
              </w:rPr>
            </w:pPr>
            <w:ins w:id="16107" w:author="Author">
              <w:r w:rsidRPr="00D016EC">
                <w:t>0.09</w:t>
              </w:r>
            </w:ins>
          </w:p>
        </w:tc>
        <w:tc>
          <w:tcPr>
            <w:tcW w:w="400" w:type="dxa"/>
            <w:noWrap/>
            <w:vAlign w:val="bottom"/>
            <w:hideMark/>
          </w:tcPr>
          <w:p w14:paraId="1772ACB9" w14:textId="77777777" w:rsidR="00C50A95" w:rsidRPr="00D016EC" w:rsidRDefault="00C50A95" w:rsidP="00416506">
            <w:pPr>
              <w:pStyle w:val="tabletext11"/>
              <w:jc w:val="center"/>
              <w:rPr>
                <w:ins w:id="16108" w:author="Author"/>
              </w:rPr>
            </w:pPr>
            <w:ins w:id="16109" w:author="Author">
              <w:r w:rsidRPr="00D016EC">
                <w:t>0.08</w:t>
              </w:r>
            </w:ins>
          </w:p>
        </w:tc>
        <w:tc>
          <w:tcPr>
            <w:tcW w:w="400" w:type="dxa"/>
            <w:noWrap/>
            <w:vAlign w:val="bottom"/>
            <w:hideMark/>
          </w:tcPr>
          <w:p w14:paraId="2558F13A" w14:textId="77777777" w:rsidR="00C50A95" w:rsidRPr="00D016EC" w:rsidRDefault="00C50A95" w:rsidP="00416506">
            <w:pPr>
              <w:pStyle w:val="tabletext11"/>
              <w:jc w:val="center"/>
              <w:rPr>
                <w:ins w:id="16110" w:author="Author"/>
              </w:rPr>
            </w:pPr>
            <w:ins w:id="16111" w:author="Author">
              <w:r w:rsidRPr="00D016EC">
                <w:t>0.07</w:t>
              </w:r>
            </w:ins>
          </w:p>
        </w:tc>
        <w:tc>
          <w:tcPr>
            <w:tcW w:w="460" w:type="dxa"/>
            <w:noWrap/>
            <w:vAlign w:val="bottom"/>
            <w:hideMark/>
          </w:tcPr>
          <w:p w14:paraId="602B0480" w14:textId="77777777" w:rsidR="00C50A95" w:rsidRPr="00D016EC" w:rsidRDefault="00C50A95" w:rsidP="00416506">
            <w:pPr>
              <w:pStyle w:val="tabletext11"/>
              <w:jc w:val="center"/>
              <w:rPr>
                <w:ins w:id="16112" w:author="Author"/>
              </w:rPr>
            </w:pPr>
            <w:ins w:id="16113" w:author="Author">
              <w:r w:rsidRPr="00D016EC">
                <w:t>0.07</w:t>
              </w:r>
            </w:ins>
          </w:p>
        </w:tc>
      </w:tr>
      <w:tr w:rsidR="00C50A95" w:rsidRPr="00D016EC" w14:paraId="42D60052" w14:textId="77777777" w:rsidTr="00416506">
        <w:trPr>
          <w:trHeight w:val="190"/>
          <w:ins w:id="16114" w:author="Author"/>
        </w:trPr>
        <w:tc>
          <w:tcPr>
            <w:tcW w:w="200" w:type="dxa"/>
            <w:tcBorders>
              <w:right w:val="nil"/>
            </w:tcBorders>
            <w:vAlign w:val="bottom"/>
          </w:tcPr>
          <w:p w14:paraId="7AEB3621" w14:textId="77777777" w:rsidR="00C50A95" w:rsidRPr="00D016EC" w:rsidRDefault="00C50A95" w:rsidP="00416506">
            <w:pPr>
              <w:pStyle w:val="tabletext11"/>
              <w:jc w:val="right"/>
              <w:rPr>
                <w:ins w:id="16115" w:author="Author"/>
              </w:rPr>
            </w:pPr>
          </w:p>
        </w:tc>
        <w:tc>
          <w:tcPr>
            <w:tcW w:w="1580" w:type="dxa"/>
            <w:tcBorders>
              <w:left w:val="nil"/>
            </w:tcBorders>
            <w:vAlign w:val="bottom"/>
            <w:hideMark/>
          </w:tcPr>
          <w:p w14:paraId="2C8896C9" w14:textId="77777777" w:rsidR="00C50A95" w:rsidRPr="00D016EC" w:rsidRDefault="00C50A95" w:rsidP="00416506">
            <w:pPr>
              <w:pStyle w:val="tabletext11"/>
              <w:tabs>
                <w:tab w:val="decimal" w:pos="640"/>
              </w:tabs>
              <w:rPr>
                <w:ins w:id="16116" w:author="Author"/>
              </w:rPr>
            </w:pPr>
            <w:ins w:id="16117" w:author="Author">
              <w:r w:rsidRPr="00D016EC">
                <w:t>12,000 to 13,999</w:t>
              </w:r>
            </w:ins>
          </w:p>
        </w:tc>
        <w:tc>
          <w:tcPr>
            <w:tcW w:w="680" w:type="dxa"/>
            <w:noWrap/>
            <w:vAlign w:val="bottom"/>
            <w:hideMark/>
          </w:tcPr>
          <w:p w14:paraId="0F0D6E2C" w14:textId="77777777" w:rsidR="00C50A95" w:rsidRPr="00D016EC" w:rsidRDefault="00C50A95" w:rsidP="00416506">
            <w:pPr>
              <w:pStyle w:val="tabletext11"/>
              <w:tabs>
                <w:tab w:val="decimal" w:pos="200"/>
              </w:tabs>
              <w:jc w:val="center"/>
              <w:rPr>
                <w:ins w:id="16118" w:author="Author"/>
              </w:rPr>
            </w:pPr>
            <w:ins w:id="16119" w:author="Author">
              <w:r w:rsidRPr="00D016EC">
                <w:t>1.11</w:t>
              </w:r>
            </w:ins>
          </w:p>
        </w:tc>
        <w:tc>
          <w:tcPr>
            <w:tcW w:w="900" w:type="dxa"/>
            <w:noWrap/>
            <w:vAlign w:val="bottom"/>
            <w:hideMark/>
          </w:tcPr>
          <w:p w14:paraId="11483699" w14:textId="77777777" w:rsidR="00C50A95" w:rsidRPr="00D016EC" w:rsidRDefault="00C50A95" w:rsidP="00416506">
            <w:pPr>
              <w:pStyle w:val="tabletext11"/>
              <w:tabs>
                <w:tab w:val="decimal" w:pos="200"/>
              </w:tabs>
              <w:jc w:val="center"/>
              <w:rPr>
                <w:ins w:id="16120" w:author="Author"/>
              </w:rPr>
            </w:pPr>
            <w:ins w:id="16121" w:author="Author">
              <w:r w:rsidRPr="00D016EC">
                <w:t>1.02</w:t>
              </w:r>
            </w:ins>
          </w:p>
        </w:tc>
        <w:tc>
          <w:tcPr>
            <w:tcW w:w="400" w:type="dxa"/>
            <w:noWrap/>
            <w:vAlign w:val="bottom"/>
            <w:hideMark/>
          </w:tcPr>
          <w:p w14:paraId="1A63504B" w14:textId="77777777" w:rsidR="00C50A95" w:rsidRPr="00D016EC" w:rsidRDefault="00C50A95" w:rsidP="00416506">
            <w:pPr>
              <w:pStyle w:val="tabletext11"/>
              <w:jc w:val="center"/>
              <w:rPr>
                <w:ins w:id="16122" w:author="Author"/>
              </w:rPr>
            </w:pPr>
            <w:ins w:id="16123" w:author="Author">
              <w:r w:rsidRPr="00D016EC">
                <w:t>0.98</w:t>
              </w:r>
            </w:ins>
          </w:p>
        </w:tc>
        <w:tc>
          <w:tcPr>
            <w:tcW w:w="400" w:type="dxa"/>
            <w:noWrap/>
            <w:vAlign w:val="bottom"/>
            <w:hideMark/>
          </w:tcPr>
          <w:p w14:paraId="6F0C1660" w14:textId="77777777" w:rsidR="00C50A95" w:rsidRPr="00D016EC" w:rsidRDefault="00C50A95" w:rsidP="00416506">
            <w:pPr>
              <w:pStyle w:val="tabletext11"/>
              <w:jc w:val="center"/>
              <w:rPr>
                <w:ins w:id="16124" w:author="Author"/>
              </w:rPr>
            </w:pPr>
            <w:ins w:id="16125" w:author="Author">
              <w:r w:rsidRPr="00D016EC">
                <w:t>0.90</w:t>
              </w:r>
            </w:ins>
          </w:p>
        </w:tc>
        <w:tc>
          <w:tcPr>
            <w:tcW w:w="400" w:type="dxa"/>
            <w:noWrap/>
            <w:vAlign w:val="bottom"/>
            <w:hideMark/>
          </w:tcPr>
          <w:p w14:paraId="3DC34581" w14:textId="77777777" w:rsidR="00C50A95" w:rsidRPr="00D016EC" w:rsidRDefault="00C50A95" w:rsidP="00416506">
            <w:pPr>
              <w:pStyle w:val="tabletext11"/>
              <w:jc w:val="center"/>
              <w:rPr>
                <w:ins w:id="16126" w:author="Author"/>
              </w:rPr>
            </w:pPr>
            <w:ins w:id="16127" w:author="Author">
              <w:r w:rsidRPr="00D016EC">
                <w:t>0.83</w:t>
              </w:r>
            </w:ins>
          </w:p>
        </w:tc>
        <w:tc>
          <w:tcPr>
            <w:tcW w:w="400" w:type="dxa"/>
            <w:noWrap/>
            <w:vAlign w:val="bottom"/>
            <w:hideMark/>
          </w:tcPr>
          <w:p w14:paraId="074E3D9C" w14:textId="77777777" w:rsidR="00C50A95" w:rsidRPr="00D016EC" w:rsidRDefault="00C50A95" w:rsidP="00416506">
            <w:pPr>
              <w:pStyle w:val="tabletext11"/>
              <w:jc w:val="center"/>
              <w:rPr>
                <w:ins w:id="16128" w:author="Author"/>
              </w:rPr>
            </w:pPr>
            <w:ins w:id="16129" w:author="Author">
              <w:r w:rsidRPr="00D016EC">
                <w:t>0.71</w:t>
              </w:r>
            </w:ins>
          </w:p>
        </w:tc>
        <w:tc>
          <w:tcPr>
            <w:tcW w:w="400" w:type="dxa"/>
            <w:noWrap/>
            <w:vAlign w:val="bottom"/>
            <w:hideMark/>
          </w:tcPr>
          <w:p w14:paraId="5F9E31AF" w14:textId="77777777" w:rsidR="00C50A95" w:rsidRPr="00D016EC" w:rsidRDefault="00C50A95" w:rsidP="00416506">
            <w:pPr>
              <w:pStyle w:val="tabletext11"/>
              <w:jc w:val="center"/>
              <w:rPr>
                <w:ins w:id="16130" w:author="Author"/>
              </w:rPr>
            </w:pPr>
            <w:ins w:id="16131" w:author="Author">
              <w:r w:rsidRPr="00D016EC">
                <w:t>0.59</w:t>
              </w:r>
            </w:ins>
          </w:p>
        </w:tc>
        <w:tc>
          <w:tcPr>
            <w:tcW w:w="400" w:type="dxa"/>
            <w:noWrap/>
            <w:vAlign w:val="bottom"/>
            <w:hideMark/>
          </w:tcPr>
          <w:p w14:paraId="52E4E043" w14:textId="77777777" w:rsidR="00C50A95" w:rsidRPr="00D016EC" w:rsidRDefault="00C50A95" w:rsidP="00416506">
            <w:pPr>
              <w:pStyle w:val="tabletext11"/>
              <w:jc w:val="center"/>
              <w:rPr>
                <w:ins w:id="16132" w:author="Author"/>
              </w:rPr>
            </w:pPr>
            <w:ins w:id="16133" w:author="Author">
              <w:r w:rsidRPr="00D016EC">
                <w:t>0.54</w:t>
              </w:r>
            </w:ins>
          </w:p>
        </w:tc>
        <w:tc>
          <w:tcPr>
            <w:tcW w:w="400" w:type="dxa"/>
            <w:noWrap/>
            <w:vAlign w:val="bottom"/>
            <w:hideMark/>
          </w:tcPr>
          <w:p w14:paraId="317C5471" w14:textId="77777777" w:rsidR="00C50A95" w:rsidRPr="00D016EC" w:rsidRDefault="00C50A95" w:rsidP="00416506">
            <w:pPr>
              <w:pStyle w:val="tabletext11"/>
              <w:jc w:val="center"/>
              <w:rPr>
                <w:ins w:id="16134" w:author="Author"/>
              </w:rPr>
            </w:pPr>
            <w:ins w:id="16135" w:author="Author">
              <w:r w:rsidRPr="00D016EC">
                <w:t>0.46</w:t>
              </w:r>
            </w:ins>
          </w:p>
        </w:tc>
        <w:tc>
          <w:tcPr>
            <w:tcW w:w="400" w:type="dxa"/>
            <w:noWrap/>
            <w:vAlign w:val="bottom"/>
            <w:hideMark/>
          </w:tcPr>
          <w:p w14:paraId="09C02E53" w14:textId="77777777" w:rsidR="00C50A95" w:rsidRPr="00D016EC" w:rsidRDefault="00C50A95" w:rsidP="00416506">
            <w:pPr>
              <w:pStyle w:val="tabletext11"/>
              <w:jc w:val="center"/>
              <w:rPr>
                <w:ins w:id="16136" w:author="Author"/>
              </w:rPr>
            </w:pPr>
            <w:ins w:id="16137" w:author="Author">
              <w:r w:rsidRPr="00D016EC">
                <w:t>0.40</w:t>
              </w:r>
            </w:ins>
          </w:p>
        </w:tc>
        <w:tc>
          <w:tcPr>
            <w:tcW w:w="400" w:type="dxa"/>
            <w:noWrap/>
            <w:vAlign w:val="bottom"/>
            <w:hideMark/>
          </w:tcPr>
          <w:p w14:paraId="2CBDCD44" w14:textId="77777777" w:rsidR="00C50A95" w:rsidRPr="00D016EC" w:rsidRDefault="00C50A95" w:rsidP="00416506">
            <w:pPr>
              <w:pStyle w:val="tabletext11"/>
              <w:jc w:val="center"/>
              <w:rPr>
                <w:ins w:id="16138" w:author="Author"/>
              </w:rPr>
            </w:pPr>
            <w:ins w:id="16139" w:author="Author">
              <w:r w:rsidRPr="00D016EC">
                <w:t>0.35</w:t>
              </w:r>
            </w:ins>
          </w:p>
        </w:tc>
        <w:tc>
          <w:tcPr>
            <w:tcW w:w="400" w:type="dxa"/>
            <w:noWrap/>
            <w:vAlign w:val="bottom"/>
            <w:hideMark/>
          </w:tcPr>
          <w:p w14:paraId="08787C81" w14:textId="77777777" w:rsidR="00C50A95" w:rsidRPr="00D016EC" w:rsidRDefault="00C50A95" w:rsidP="00416506">
            <w:pPr>
              <w:pStyle w:val="tabletext11"/>
              <w:jc w:val="center"/>
              <w:rPr>
                <w:ins w:id="16140" w:author="Author"/>
              </w:rPr>
            </w:pPr>
            <w:ins w:id="16141" w:author="Author">
              <w:r w:rsidRPr="00D016EC">
                <w:t>0.32</w:t>
              </w:r>
            </w:ins>
          </w:p>
        </w:tc>
        <w:tc>
          <w:tcPr>
            <w:tcW w:w="400" w:type="dxa"/>
            <w:noWrap/>
            <w:vAlign w:val="bottom"/>
            <w:hideMark/>
          </w:tcPr>
          <w:p w14:paraId="114D0954" w14:textId="77777777" w:rsidR="00C50A95" w:rsidRPr="00D016EC" w:rsidRDefault="00C50A95" w:rsidP="00416506">
            <w:pPr>
              <w:pStyle w:val="tabletext11"/>
              <w:jc w:val="center"/>
              <w:rPr>
                <w:ins w:id="16142" w:author="Author"/>
              </w:rPr>
            </w:pPr>
            <w:ins w:id="16143" w:author="Author">
              <w:r w:rsidRPr="00D016EC">
                <w:t>0.30</w:t>
              </w:r>
            </w:ins>
          </w:p>
        </w:tc>
        <w:tc>
          <w:tcPr>
            <w:tcW w:w="400" w:type="dxa"/>
            <w:noWrap/>
            <w:vAlign w:val="bottom"/>
            <w:hideMark/>
          </w:tcPr>
          <w:p w14:paraId="536B924A" w14:textId="77777777" w:rsidR="00C50A95" w:rsidRPr="00D016EC" w:rsidRDefault="00C50A95" w:rsidP="00416506">
            <w:pPr>
              <w:pStyle w:val="tabletext11"/>
              <w:jc w:val="center"/>
              <w:rPr>
                <w:ins w:id="16144" w:author="Author"/>
              </w:rPr>
            </w:pPr>
            <w:ins w:id="16145" w:author="Author">
              <w:r w:rsidRPr="00D016EC">
                <w:t>0.27</w:t>
              </w:r>
            </w:ins>
          </w:p>
        </w:tc>
        <w:tc>
          <w:tcPr>
            <w:tcW w:w="400" w:type="dxa"/>
            <w:noWrap/>
            <w:vAlign w:val="bottom"/>
            <w:hideMark/>
          </w:tcPr>
          <w:p w14:paraId="60D7F241" w14:textId="77777777" w:rsidR="00C50A95" w:rsidRPr="00D016EC" w:rsidRDefault="00C50A95" w:rsidP="00416506">
            <w:pPr>
              <w:pStyle w:val="tabletext11"/>
              <w:jc w:val="center"/>
              <w:rPr>
                <w:ins w:id="16146" w:author="Author"/>
              </w:rPr>
            </w:pPr>
            <w:ins w:id="16147" w:author="Author">
              <w:r w:rsidRPr="00D016EC">
                <w:t>0.25</w:t>
              </w:r>
            </w:ins>
          </w:p>
        </w:tc>
        <w:tc>
          <w:tcPr>
            <w:tcW w:w="400" w:type="dxa"/>
            <w:noWrap/>
            <w:vAlign w:val="bottom"/>
            <w:hideMark/>
          </w:tcPr>
          <w:p w14:paraId="57758B7E" w14:textId="77777777" w:rsidR="00C50A95" w:rsidRPr="00D016EC" w:rsidRDefault="00C50A95" w:rsidP="00416506">
            <w:pPr>
              <w:pStyle w:val="tabletext11"/>
              <w:jc w:val="center"/>
              <w:rPr>
                <w:ins w:id="16148" w:author="Author"/>
              </w:rPr>
            </w:pPr>
            <w:ins w:id="16149" w:author="Author">
              <w:r w:rsidRPr="00D016EC">
                <w:t>0.23</w:t>
              </w:r>
            </w:ins>
          </w:p>
        </w:tc>
        <w:tc>
          <w:tcPr>
            <w:tcW w:w="400" w:type="dxa"/>
            <w:noWrap/>
            <w:vAlign w:val="bottom"/>
            <w:hideMark/>
          </w:tcPr>
          <w:p w14:paraId="53753F7B" w14:textId="77777777" w:rsidR="00C50A95" w:rsidRPr="00D016EC" w:rsidRDefault="00C50A95" w:rsidP="00416506">
            <w:pPr>
              <w:pStyle w:val="tabletext11"/>
              <w:jc w:val="center"/>
              <w:rPr>
                <w:ins w:id="16150" w:author="Author"/>
              </w:rPr>
            </w:pPr>
            <w:ins w:id="16151" w:author="Author">
              <w:r w:rsidRPr="00D016EC">
                <w:t>0.21</w:t>
              </w:r>
            </w:ins>
          </w:p>
        </w:tc>
        <w:tc>
          <w:tcPr>
            <w:tcW w:w="400" w:type="dxa"/>
            <w:noWrap/>
            <w:vAlign w:val="bottom"/>
            <w:hideMark/>
          </w:tcPr>
          <w:p w14:paraId="5411424D" w14:textId="77777777" w:rsidR="00C50A95" w:rsidRPr="00D016EC" w:rsidRDefault="00C50A95" w:rsidP="00416506">
            <w:pPr>
              <w:pStyle w:val="tabletext11"/>
              <w:jc w:val="center"/>
              <w:rPr>
                <w:ins w:id="16152" w:author="Author"/>
              </w:rPr>
            </w:pPr>
            <w:ins w:id="16153" w:author="Author">
              <w:r w:rsidRPr="00D016EC">
                <w:t>0.20</w:t>
              </w:r>
            </w:ins>
          </w:p>
        </w:tc>
        <w:tc>
          <w:tcPr>
            <w:tcW w:w="400" w:type="dxa"/>
            <w:noWrap/>
            <w:vAlign w:val="bottom"/>
            <w:hideMark/>
          </w:tcPr>
          <w:p w14:paraId="35295E0A" w14:textId="77777777" w:rsidR="00C50A95" w:rsidRPr="00D016EC" w:rsidRDefault="00C50A95" w:rsidP="00416506">
            <w:pPr>
              <w:pStyle w:val="tabletext11"/>
              <w:jc w:val="center"/>
              <w:rPr>
                <w:ins w:id="16154" w:author="Author"/>
              </w:rPr>
            </w:pPr>
            <w:ins w:id="16155" w:author="Author">
              <w:r w:rsidRPr="00D016EC">
                <w:t>0.18</w:t>
              </w:r>
            </w:ins>
          </w:p>
        </w:tc>
        <w:tc>
          <w:tcPr>
            <w:tcW w:w="400" w:type="dxa"/>
            <w:noWrap/>
            <w:vAlign w:val="bottom"/>
            <w:hideMark/>
          </w:tcPr>
          <w:p w14:paraId="0F0965DA" w14:textId="77777777" w:rsidR="00C50A95" w:rsidRPr="00D016EC" w:rsidRDefault="00C50A95" w:rsidP="00416506">
            <w:pPr>
              <w:pStyle w:val="tabletext11"/>
              <w:jc w:val="center"/>
              <w:rPr>
                <w:ins w:id="16156" w:author="Author"/>
              </w:rPr>
            </w:pPr>
            <w:ins w:id="16157" w:author="Author">
              <w:r w:rsidRPr="00D016EC">
                <w:t>0.17</w:t>
              </w:r>
            </w:ins>
          </w:p>
        </w:tc>
        <w:tc>
          <w:tcPr>
            <w:tcW w:w="400" w:type="dxa"/>
            <w:noWrap/>
            <w:vAlign w:val="bottom"/>
            <w:hideMark/>
          </w:tcPr>
          <w:p w14:paraId="769502DB" w14:textId="77777777" w:rsidR="00C50A95" w:rsidRPr="00D016EC" w:rsidRDefault="00C50A95" w:rsidP="00416506">
            <w:pPr>
              <w:pStyle w:val="tabletext11"/>
              <w:jc w:val="center"/>
              <w:rPr>
                <w:ins w:id="16158" w:author="Author"/>
              </w:rPr>
            </w:pPr>
            <w:ins w:id="16159" w:author="Author">
              <w:r w:rsidRPr="00D016EC">
                <w:t>0.15</w:t>
              </w:r>
            </w:ins>
          </w:p>
        </w:tc>
        <w:tc>
          <w:tcPr>
            <w:tcW w:w="400" w:type="dxa"/>
            <w:noWrap/>
            <w:vAlign w:val="bottom"/>
            <w:hideMark/>
          </w:tcPr>
          <w:p w14:paraId="4D9B8145" w14:textId="77777777" w:rsidR="00C50A95" w:rsidRPr="00D016EC" w:rsidRDefault="00C50A95" w:rsidP="00416506">
            <w:pPr>
              <w:pStyle w:val="tabletext11"/>
              <w:jc w:val="center"/>
              <w:rPr>
                <w:ins w:id="16160" w:author="Author"/>
              </w:rPr>
            </w:pPr>
            <w:ins w:id="16161" w:author="Author">
              <w:r w:rsidRPr="00D016EC">
                <w:t>0.14</w:t>
              </w:r>
            </w:ins>
          </w:p>
        </w:tc>
        <w:tc>
          <w:tcPr>
            <w:tcW w:w="440" w:type="dxa"/>
            <w:noWrap/>
            <w:vAlign w:val="bottom"/>
            <w:hideMark/>
          </w:tcPr>
          <w:p w14:paraId="61BB1BB1" w14:textId="77777777" w:rsidR="00C50A95" w:rsidRPr="00D016EC" w:rsidRDefault="00C50A95" w:rsidP="00416506">
            <w:pPr>
              <w:pStyle w:val="tabletext11"/>
              <w:jc w:val="center"/>
              <w:rPr>
                <w:ins w:id="16162" w:author="Author"/>
              </w:rPr>
            </w:pPr>
            <w:ins w:id="16163" w:author="Author">
              <w:r w:rsidRPr="00D016EC">
                <w:t>0.13</w:t>
              </w:r>
            </w:ins>
          </w:p>
        </w:tc>
        <w:tc>
          <w:tcPr>
            <w:tcW w:w="400" w:type="dxa"/>
            <w:noWrap/>
            <w:vAlign w:val="bottom"/>
            <w:hideMark/>
          </w:tcPr>
          <w:p w14:paraId="62223728" w14:textId="77777777" w:rsidR="00C50A95" w:rsidRPr="00D016EC" w:rsidRDefault="00C50A95" w:rsidP="00416506">
            <w:pPr>
              <w:pStyle w:val="tabletext11"/>
              <w:jc w:val="center"/>
              <w:rPr>
                <w:ins w:id="16164" w:author="Author"/>
              </w:rPr>
            </w:pPr>
            <w:ins w:id="16165" w:author="Author">
              <w:r w:rsidRPr="00D016EC">
                <w:t>0.12</w:t>
              </w:r>
            </w:ins>
          </w:p>
        </w:tc>
        <w:tc>
          <w:tcPr>
            <w:tcW w:w="400" w:type="dxa"/>
            <w:noWrap/>
            <w:vAlign w:val="bottom"/>
            <w:hideMark/>
          </w:tcPr>
          <w:p w14:paraId="55AADBE9" w14:textId="77777777" w:rsidR="00C50A95" w:rsidRPr="00D016EC" w:rsidRDefault="00C50A95" w:rsidP="00416506">
            <w:pPr>
              <w:pStyle w:val="tabletext11"/>
              <w:jc w:val="center"/>
              <w:rPr>
                <w:ins w:id="16166" w:author="Author"/>
              </w:rPr>
            </w:pPr>
            <w:ins w:id="16167" w:author="Author">
              <w:r w:rsidRPr="00D016EC">
                <w:t>0.11</w:t>
              </w:r>
            </w:ins>
          </w:p>
        </w:tc>
        <w:tc>
          <w:tcPr>
            <w:tcW w:w="400" w:type="dxa"/>
            <w:noWrap/>
            <w:vAlign w:val="bottom"/>
            <w:hideMark/>
          </w:tcPr>
          <w:p w14:paraId="16C36671" w14:textId="77777777" w:rsidR="00C50A95" w:rsidRPr="00D016EC" w:rsidRDefault="00C50A95" w:rsidP="00416506">
            <w:pPr>
              <w:pStyle w:val="tabletext11"/>
              <w:jc w:val="center"/>
              <w:rPr>
                <w:ins w:id="16168" w:author="Author"/>
              </w:rPr>
            </w:pPr>
            <w:ins w:id="16169" w:author="Author">
              <w:r w:rsidRPr="00D016EC">
                <w:t>0.10</w:t>
              </w:r>
            </w:ins>
          </w:p>
        </w:tc>
        <w:tc>
          <w:tcPr>
            <w:tcW w:w="400" w:type="dxa"/>
            <w:noWrap/>
            <w:vAlign w:val="bottom"/>
            <w:hideMark/>
          </w:tcPr>
          <w:p w14:paraId="613DCCFF" w14:textId="77777777" w:rsidR="00C50A95" w:rsidRPr="00D016EC" w:rsidRDefault="00C50A95" w:rsidP="00416506">
            <w:pPr>
              <w:pStyle w:val="tabletext11"/>
              <w:jc w:val="center"/>
              <w:rPr>
                <w:ins w:id="16170" w:author="Author"/>
              </w:rPr>
            </w:pPr>
            <w:ins w:id="16171" w:author="Author">
              <w:r w:rsidRPr="00D016EC">
                <w:t>0.09</w:t>
              </w:r>
            </w:ins>
          </w:p>
        </w:tc>
        <w:tc>
          <w:tcPr>
            <w:tcW w:w="460" w:type="dxa"/>
            <w:noWrap/>
            <w:vAlign w:val="bottom"/>
            <w:hideMark/>
          </w:tcPr>
          <w:p w14:paraId="1AEE4B93" w14:textId="77777777" w:rsidR="00C50A95" w:rsidRPr="00D016EC" w:rsidRDefault="00C50A95" w:rsidP="00416506">
            <w:pPr>
              <w:pStyle w:val="tabletext11"/>
              <w:jc w:val="center"/>
              <w:rPr>
                <w:ins w:id="16172" w:author="Author"/>
              </w:rPr>
            </w:pPr>
            <w:ins w:id="16173" w:author="Author">
              <w:r w:rsidRPr="00D016EC">
                <w:t>0.09</w:t>
              </w:r>
            </w:ins>
          </w:p>
        </w:tc>
      </w:tr>
      <w:tr w:rsidR="00C50A95" w:rsidRPr="00D016EC" w14:paraId="77B3F49F" w14:textId="77777777" w:rsidTr="00416506">
        <w:trPr>
          <w:trHeight w:val="190"/>
          <w:ins w:id="16174" w:author="Author"/>
        </w:trPr>
        <w:tc>
          <w:tcPr>
            <w:tcW w:w="200" w:type="dxa"/>
            <w:tcBorders>
              <w:right w:val="nil"/>
            </w:tcBorders>
            <w:vAlign w:val="bottom"/>
          </w:tcPr>
          <w:p w14:paraId="26D7334A" w14:textId="77777777" w:rsidR="00C50A95" w:rsidRPr="00D016EC" w:rsidRDefault="00C50A95" w:rsidP="00416506">
            <w:pPr>
              <w:pStyle w:val="tabletext11"/>
              <w:jc w:val="right"/>
              <w:rPr>
                <w:ins w:id="16175" w:author="Author"/>
              </w:rPr>
            </w:pPr>
          </w:p>
        </w:tc>
        <w:tc>
          <w:tcPr>
            <w:tcW w:w="1580" w:type="dxa"/>
            <w:tcBorders>
              <w:left w:val="nil"/>
            </w:tcBorders>
            <w:vAlign w:val="bottom"/>
            <w:hideMark/>
          </w:tcPr>
          <w:p w14:paraId="28D76E22" w14:textId="77777777" w:rsidR="00C50A95" w:rsidRPr="00D016EC" w:rsidRDefault="00C50A95" w:rsidP="00416506">
            <w:pPr>
              <w:pStyle w:val="tabletext11"/>
              <w:tabs>
                <w:tab w:val="decimal" w:pos="640"/>
              </w:tabs>
              <w:rPr>
                <w:ins w:id="16176" w:author="Author"/>
              </w:rPr>
            </w:pPr>
            <w:ins w:id="16177" w:author="Author">
              <w:r w:rsidRPr="00D016EC">
                <w:t>14,000 to 15,999</w:t>
              </w:r>
            </w:ins>
          </w:p>
        </w:tc>
        <w:tc>
          <w:tcPr>
            <w:tcW w:w="680" w:type="dxa"/>
            <w:noWrap/>
            <w:vAlign w:val="bottom"/>
            <w:hideMark/>
          </w:tcPr>
          <w:p w14:paraId="6BA8D66E" w14:textId="77777777" w:rsidR="00C50A95" w:rsidRPr="00D016EC" w:rsidRDefault="00C50A95" w:rsidP="00416506">
            <w:pPr>
              <w:pStyle w:val="tabletext11"/>
              <w:tabs>
                <w:tab w:val="decimal" w:pos="200"/>
              </w:tabs>
              <w:jc w:val="center"/>
              <w:rPr>
                <w:ins w:id="16178" w:author="Author"/>
              </w:rPr>
            </w:pPr>
            <w:ins w:id="16179" w:author="Author">
              <w:r w:rsidRPr="00D016EC">
                <w:t>1.11</w:t>
              </w:r>
            </w:ins>
          </w:p>
        </w:tc>
        <w:tc>
          <w:tcPr>
            <w:tcW w:w="900" w:type="dxa"/>
            <w:noWrap/>
            <w:vAlign w:val="bottom"/>
            <w:hideMark/>
          </w:tcPr>
          <w:p w14:paraId="4737301F" w14:textId="77777777" w:rsidR="00C50A95" w:rsidRPr="00D016EC" w:rsidRDefault="00C50A95" w:rsidP="00416506">
            <w:pPr>
              <w:pStyle w:val="tabletext11"/>
              <w:tabs>
                <w:tab w:val="decimal" w:pos="200"/>
              </w:tabs>
              <w:jc w:val="center"/>
              <w:rPr>
                <w:ins w:id="16180" w:author="Author"/>
              </w:rPr>
            </w:pPr>
            <w:ins w:id="16181" w:author="Author">
              <w:r w:rsidRPr="00D016EC">
                <w:t>1.03</w:t>
              </w:r>
            </w:ins>
          </w:p>
        </w:tc>
        <w:tc>
          <w:tcPr>
            <w:tcW w:w="400" w:type="dxa"/>
            <w:noWrap/>
            <w:vAlign w:val="bottom"/>
            <w:hideMark/>
          </w:tcPr>
          <w:p w14:paraId="2B3E0056" w14:textId="77777777" w:rsidR="00C50A95" w:rsidRPr="00D016EC" w:rsidRDefault="00C50A95" w:rsidP="00416506">
            <w:pPr>
              <w:pStyle w:val="tabletext11"/>
              <w:jc w:val="center"/>
              <w:rPr>
                <w:ins w:id="16182" w:author="Author"/>
              </w:rPr>
            </w:pPr>
            <w:ins w:id="16183" w:author="Author">
              <w:r w:rsidRPr="00D016EC">
                <w:t>0.99</w:t>
              </w:r>
            </w:ins>
          </w:p>
        </w:tc>
        <w:tc>
          <w:tcPr>
            <w:tcW w:w="400" w:type="dxa"/>
            <w:noWrap/>
            <w:vAlign w:val="bottom"/>
            <w:hideMark/>
          </w:tcPr>
          <w:p w14:paraId="049FAC60" w14:textId="77777777" w:rsidR="00C50A95" w:rsidRPr="00D016EC" w:rsidRDefault="00C50A95" w:rsidP="00416506">
            <w:pPr>
              <w:pStyle w:val="tabletext11"/>
              <w:jc w:val="center"/>
              <w:rPr>
                <w:ins w:id="16184" w:author="Author"/>
              </w:rPr>
            </w:pPr>
            <w:ins w:id="16185" w:author="Author">
              <w:r w:rsidRPr="00D016EC">
                <w:t>0.90</w:t>
              </w:r>
            </w:ins>
          </w:p>
        </w:tc>
        <w:tc>
          <w:tcPr>
            <w:tcW w:w="400" w:type="dxa"/>
            <w:noWrap/>
            <w:vAlign w:val="bottom"/>
            <w:hideMark/>
          </w:tcPr>
          <w:p w14:paraId="7CA49D23" w14:textId="77777777" w:rsidR="00C50A95" w:rsidRPr="00D016EC" w:rsidRDefault="00C50A95" w:rsidP="00416506">
            <w:pPr>
              <w:pStyle w:val="tabletext11"/>
              <w:jc w:val="center"/>
              <w:rPr>
                <w:ins w:id="16186" w:author="Author"/>
              </w:rPr>
            </w:pPr>
            <w:ins w:id="16187" w:author="Author">
              <w:r w:rsidRPr="00D016EC">
                <w:t>0.84</w:t>
              </w:r>
            </w:ins>
          </w:p>
        </w:tc>
        <w:tc>
          <w:tcPr>
            <w:tcW w:w="400" w:type="dxa"/>
            <w:noWrap/>
            <w:vAlign w:val="bottom"/>
            <w:hideMark/>
          </w:tcPr>
          <w:p w14:paraId="522D45BE" w14:textId="77777777" w:rsidR="00C50A95" w:rsidRPr="00D016EC" w:rsidRDefault="00C50A95" w:rsidP="00416506">
            <w:pPr>
              <w:pStyle w:val="tabletext11"/>
              <w:jc w:val="center"/>
              <w:rPr>
                <w:ins w:id="16188" w:author="Author"/>
              </w:rPr>
            </w:pPr>
            <w:ins w:id="16189" w:author="Author">
              <w:r w:rsidRPr="00D016EC">
                <w:t>0.72</w:t>
              </w:r>
            </w:ins>
          </w:p>
        </w:tc>
        <w:tc>
          <w:tcPr>
            <w:tcW w:w="400" w:type="dxa"/>
            <w:noWrap/>
            <w:vAlign w:val="bottom"/>
            <w:hideMark/>
          </w:tcPr>
          <w:p w14:paraId="2DD977F2" w14:textId="77777777" w:rsidR="00C50A95" w:rsidRPr="00D016EC" w:rsidRDefault="00C50A95" w:rsidP="00416506">
            <w:pPr>
              <w:pStyle w:val="tabletext11"/>
              <w:jc w:val="center"/>
              <w:rPr>
                <w:ins w:id="16190" w:author="Author"/>
              </w:rPr>
            </w:pPr>
            <w:ins w:id="16191" w:author="Author">
              <w:r w:rsidRPr="00D016EC">
                <w:t>0.60</w:t>
              </w:r>
            </w:ins>
          </w:p>
        </w:tc>
        <w:tc>
          <w:tcPr>
            <w:tcW w:w="400" w:type="dxa"/>
            <w:noWrap/>
            <w:vAlign w:val="bottom"/>
            <w:hideMark/>
          </w:tcPr>
          <w:p w14:paraId="0ADB444D" w14:textId="77777777" w:rsidR="00C50A95" w:rsidRPr="00D016EC" w:rsidRDefault="00C50A95" w:rsidP="00416506">
            <w:pPr>
              <w:pStyle w:val="tabletext11"/>
              <w:jc w:val="center"/>
              <w:rPr>
                <w:ins w:id="16192" w:author="Author"/>
              </w:rPr>
            </w:pPr>
            <w:ins w:id="16193" w:author="Author">
              <w:r w:rsidRPr="00D016EC">
                <w:t>0.55</w:t>
              </w:r>
            </w:ins>
          </w:p>
        </w:tc>
        <w:tc>
          <w:tcPr>
            <w:tcW w:w="400" w:type="dxa"/>
            <w:noWrap/>
            <w:vAlign w:val="bottom"/>
            <w:hideMark/>
          </w:tcPr>
          <w:p w14:paraId="18D7F918" w14:textId="77777777" w:rsidR="00C50A95" w:rsidRPr="00D016EC" w:rsidRDefault="00C50A95" w:rsidP="00416506">
            <w:pPr>
              <w:pStyle w:val="tabletext11"/>
              <w:jc w:val="center"/>
              <w:rPr>
                <w:ins w:id="16194" w:author="Author"/>
              </w:rPr>
            </w:pPr>
            <w:ins w:id="16195" w:author="Author">
              <w:r w:rsidRPr="00D016EC">
                <w:t>0.48</w:t>
              </w:r>
            </w:ins>
          </w:p>
        </w:tc>
        <w:tc>
          <w:tcPr>
            <w:tcW w:w="400" w:type="dxa"/>
            <w:noWrap/>
            <w:vAlign w:val="bottom"/>
            <w:hideMark/>
          </w:tcPr>
          <w:p w14:paraId="307BCD42" w14:textId="77777777" w:rsidR="00C50A95" w:rsidRPr="00D016EC" w:rsidRDefault="00C50A95" w:rsidP="00416506">
            <w:pPr>
              <w:pStyle w:val="tabletext11"/>
              <w:jc w:val="center"/>
              <w:rPr>
                <w:ins w:id="16196" w:author="Author"/>
              </w:rPr>
            </w:pPr>
            <w:ins w:id="16197" w:author="Author">
              <w:r w:rsidRPr="00D016EC">
                <w:t>0.42</w:t>
              </w:r>
            </w:ins>
          </w:p>
        </w:tc>
        <w:tc>
          <w:tcPr>
            <w:tcW w:w="400" w:type="dxa"/>
            <w:noWrap/>
            <w:vAlign w:val="bottom"/>
            <w:hideMark/>
          </w:tcPr>
          <w:p w14:paraId="187E3804" w14:textId="77777777" w:rsidR="00C50A95" w:rsidRPr="00D016EC" w:rsidRDefault="00C50A95" w:rsidP="00416506">
            <w:pPr>
              <w:pStyle w:val="tabletext11"/>
              <w:jc w:val="center"/>
              <w:rPr>
                <w:ins w:id="16198" w:author="Author"/>
              </w:rPr>
            </w:pPr>
            <w:ins w:id="16199" w:author="Author">
              <w:r w:rsidRPr="00D016EC">
                <w:t>0.37</w:t>
              </w:r>
            </w:ins>
          </w:p>
        </w:tc>
        <w:tc>
          <w:tcPr>
            <w:tcW w:w="400" w:type="dxa"/>
            <w:noWrap/>
            <w:vAlign w:val="bottom"/>
            <w:hideMark/>
          </w:tcPr>
          <w:p w14:paraId="3D37BF87" w14:textId="77777777" w:rsidR="00C50A95" w:rsidRPr="00D016EC" w:rsidRDefault="00C50A95" w:rsidP="00416506">
            <w:pPr>
              <w:pStyle w:val="tabletext11"/>
              <w:jc w:val="center"/>
              <w:rPr>
                <w:ins w:id="16200" w:author="Author"/>
              </w:rPr>
            </w:pPr>
            <w:ins w:id="16201" w:author="Author">
              <w:r w:rsidRPr="00D016EC">
                <w:t>0.34</w:t>
              </w:r>
            </w:ins>
          </w:p>
        </w:tc>
        <w:tc>
          <w:tcPr>
            <w:tcW w:w="400" w:type="dxa"/>
            <w:noWrap/>
            <w:vAlign w:val="bottom"/>
            <w:hideMark/>
          </w:tcPr>
          <w:p w14:paraId="1EBB8239" w14:textId="77777777" w:rsidR="00C50A95" w:rsidRPr="00D016EC" w:rsidRDefault="00C50A95" w:rsidP="00416506">
            <w:pPr>
              <w:pStyle w:val="tabletext11"/>
              <w:jc w:val="center"/>
              <w:rPr>
                <w:ins w:id="16202" w:author="Author"/>
              </w:rPr>
            </w:pPr>
            <w:ins w:id="16203" w:author="Author">
              <w:r w:rsidRPr="00D016EC">
                <w:t>0.31</w:t>
              </w:r>
            </w:ins>
          </w:p>
        </w:tc>
        <w:tc>
          <w:tcPr>
            <w:tcW w:w="400" w:type="dxa"/>
            <w:noWrap/>
            <w:vAlign w:val="bottom"/>
            <w:hideMark/>
          </w:tcPr>
          <w:p w14:paraId="1A7F98EE" w14:textId="77777777" w:rsidR="00C50A95" w:rsidRPr="00D016EC" w:rsidRDefault="00C50A95" w:rsidP="00416506">
            <w:pPr>
              <w:pStyle w:val="tabletext11"/>
              <w:jc w:val="center"/>
              <w:rPr>
                <w:ins w:id="16204" w:author="Author"/>
              </w:rPr>
            </w:pPr>
            <w:ins w:id="16205" w:author="Author">
              <w:r w:rsidRPr="00D016EC">
                <w:t>0.28</w:t>
              </w:r>
            </w:ins>
          </w:p>
        </w:tc>
        <w:tc>
          <w:tcPr>
            <w:tcW w:w="400" w:type="dxa"/>
            <w:noWrap/>
            <w:vAlign w:val="bottom"/>
            <w:hideMark/>
          </w:tcPr>
          <w:p w14:paraId="2C1A9C3B" w14:textId="77777777" w:rsidR="00C50A95" w:rsidRPr="00D016EC" w:rsidRDefault="00C50A95" w:rsidP="00416506">
            <w:pPr>
              <w:pStyle w:val="tabletext11"/>
              <w:jc w:val="center"/>
              <w:rPr>
                <w:ins w:id="16206" w:author="Author"/>
              </w:rPr>
            </w:pPr>
            <w:ins w:id="16207" w:author="Author">
              <w:r w:rsidRPr="00D016EC">
                <w:t>0.26</w:t>
              </w:r>
            </w:ins>
          </w:p>
        </w:tc>
        <w:tc>
          <w:tcPr>
            <w:tcW w:w="400" w:type="dxa"/>
            <w:noWrap/>
            <w:vAlign w:val="bottom"/>
            <w:hideMark/>
          </w:tcPr>
          <w:p w14:paraId="13E85F00" w14:textId="77777777" w:rsidR="00C50A95" w:rsidRPr="00D016EC" w:rsidRDefault="00C50A95" w:rsidP="00416506">
            <w:pPr>
              <w:pStyle w:val="tabletext11"/>
              <w:jc w:val="center"/>
              <w:rPr>
                <w:ins w:id="16208" w:author="Author"/>
              </w:rPr>
            </w:pPr>
            <w:ins w:id="16209" w:author="Author">
              <w:r w:rsidRPr="00D016EC">
                <w:t>0.24</w:t>
              </w:r>
            </w:ins>
          </w:p>
        </w:tc>
        <w:tc>
          <w:tcPr>
            <w:tcW w:w="400" w:type="dxa"/>
            <w:noWrap/>
            <w:vAlign w:val="bottom"/>
            <w:hideMark/>
          </w:tcPr>
          <w:p w14:paraId="54913520" w14:textId="77777777" w:rsidR="00C50A95" w:rsidRPr="00D016EC" w:rsidRDefault="00C50A95" w:rsidP="00416506">
            <w:pPr>
              <w:pStyle w:val="tabletext11"/>
              <w:jc w:val="center"/>
              <w:rPr>
                <w:ins w:id="16210" w:author="Author"/>
              </w:rPr>
            </w:pPr>
            <w:ins w:id="16211" w:author="Author">
              <w:r w:rsidRPr="00D016EC">
                <w:t>0.22</w:t>
              </w:r>
            </w:ins>
          </w:p>
        </w:tc>
        <w:tc>
          <w:tcPr>
            <w:tcW w:w="400" w:type="dxa"/>
            <w:noWrap/>
            <w:vAlign w:val="bottom"/>
            <w:hideMark/>
          </w:tcPr>
          <w:p w14:paraId="61AFFA51" w14:textId="77777777" w:rsidR="00C50A95" w:rsidRPr="00D016EC" w:rsidRDefault="00C50A95" w:rsidP="00416506">
            <w:pPr>
              <w:pStyle w:val="tabletext11"/>
              <w:jc w:val="center"/>
              <w:rPr>
                <w:ins w:id="16212" w:author="Author"/>
              </w:rPr>
            </w:pPr>
            <w:ins w:id="16213" w:author="Author">
              <w:r w:rsidRPr="00D016EC">
                <w:t>0.20</w:t>
              </w:r>
            </w:ins>
          </w:p>
        </w:tc>
        <w:tc>
          <w:tcPr>
            <w:tcW w:w="400" w:type="dxa"/>
            <w:noWrap/>
            <w:vAlign w:val="bottom"/>
            <w:hideMark/>
          </w:tcPr>
          <w:p w14:paraId="3722F2A2" w14:textId="77777777" w:rsidR="00C50A95" w:rsidRPr="00D016EC" w:rsidRDefault="00C50A95" w:rsidP="00416506">
            <w:pPr>
              <w:pStyle w:val="tabletext11"/>
              <w:jc w:val="center"/>
              <w:rPr>
                <w:ins w:id="16214" w:author="Author"/>
              </w:rPr>
            </w:pPr>
            <w:ins w:id="16215" w:author="Author">
              <w:r w:rsidRPr="00D016EC">
                <w:t>0.19</w:t>
              </w:r>
            </w:ins>
          </w:p>
        </w:tc>
        <w:tc>
          <w:tcPr>
            <w:tcW w:w="400" w:type="dxa"/>
            <w:noWrap/>
            <w:vAlign w:val="bottom"/>
            <w:hideMark/>
          </w:tcPr>
          <w:p w14:paraId="52C2F855" w14:textId="77777777" w:rsidR="00C50A95" w:rsidRPr="00D016EC" w:rsidRDefault="00C50A95" w:rsidP="00416506">
            <w:pPr>
              <w:pStyle w:val="tabletext11"/>
              <w:jc w:val="center"/>
              <w:rPr>
                <w:ins w:id="16216" w:author="Author"/>
              </w:rPr>
            </w:pPr>
            <w:ins w:id="16217" w:author="Author">
              <w:r w:rsidRPr="00D016EC">
                <w:t>0.17</w:t>
              </w:r>
            </w:ins>
          </w:p>
        </w:tc>
        <w:tc>
          <w:tcPr>
            <w:tcW w:w="400" w:type="dxa"/>
            <w:noWrap/>
            <w:vAlign w:val="bottom"/>
            <w:hideMark/>
          </w:tcPr>
          <w:p w14:paraId="1CBDB9A9" w14:textId="77777777" w:rsidR="00C50A95" w:rsidRPr="00D016EC" w:rsidRDefault="00C50A95" w:rsidP="00416506">
            <w:pPr>
              <w:pStyle w:val="tabletext11"/>
              <w:jc w:val="center"/>
              <w:rPr>
                <w:ins w:id="16218" w:author="Author"/>
              </w:rPr>
            </w:pPr>
            <w:ins w:id="16219" w:author="Author">
              <w:r w:rsidRPr="00D016EC">
                <w:t>0.16</w:t>
              </w:r>
            </w:ins>
          </w:p>
        </w:tc>
        <w:tc>
          <w:tcPr>
            <w:tcW w:w="400" w:type="dxa"/>
            <w:noWrap/>
            <w:vAlign w:val="bottom"/>
            <w:hideMark/>
          </w:tcPr>
          <w:p w14:paraId="358847A3" w14:textId="77777777" w:rsidR="00C50A95" w:rsidRPr="00D016EC" w:rsidRDefault="00C50A95" w:rsidP="00416506">
            <w:pPr>
              <w:pStyle w:val="tabletext11"/>
              <w:jc w:val="center"/>
              <w:rPr>
                <w:ins w:id="16220" w:author="Author"/>
              </w:rPr>
            </w:pPr>
            <w:ins w:id="16221" w:author="Author">
              <w:r w:rsidRPr="00D016EC">
                <w:t>0.15</w:t>
              </w:r>
            </w:ins>
          </w:p>
        </w:tc>
        <w:tc>
          <w:tcPr>
            <w:tcW w:w="440" w:type="dxa"/>
            <w:noWrap/>
            <w:vAlign w:val="bottom"/>
            <w:hideMark/>
          </w:tcPr>
          <w:p w14:paraId="4830F761" w14:textId="77777777" w:rsidR="00C50A95" w:rsidRPr="00D016EC" w:rsidRDefault="00C50A95" w:rsidP="00416506">
            <w:pPr>
              <w:pStyle w:val="tabletext11"/>
              <w:jc w:val="center"/>
              <w:rPr>
                <w:ins w:id="16222" w:author="Author"/>
              </w:rPr>
            </w:pPr>
            <w:ins w:id="16223" w:author="Author">
              <w:r w:rsidRPr="00D016EC">
                <w:t>0.13</w:t>
              </w:r>
            </w:ins>
          </w:p>
        </w:tc>
        <w:tc>
          <w:tcPr>
            <w:tcW w:w="400" w:type="dxa"/>
            <w:noWrap/>
            <w:vAlign w:val="bottom"/>
            <w:hideMark/>
          </w:tcPr>
          <w:p w14:paraId="198F22CD" w14:textId="77777777" w:rsidR="00C50A95" w:rsidRPr="00D016EC" w:rsidRDefault="00C50A95" w:rsidP="00416506">
            <w:pPr>
              <w:pStyle w:val="tabletext11"/>
              <w:jc w:val="center"/>
              <w:rPr>
                <w:ins w:id="16224" w:author="Author"/>
              </w:rPr>
            </w:pPr>
            <w:ins w:id="16225" w:author="Author">
              <w:r w:rsidRPr="00D016EC">
                <w:t>0.12</w:t>
              </w:r>
            </w:ins>
          </w:p>
        </w:tc>
        <w:tc>
          <w:tcPr>
            <w:tcW w:w="400" w:type="dxa"/>
            <w:noWrap/>
            <w:vAlign w:val="bottom"/>
            <w:hideMark/>
          </w:tcPr>
          <w:p w14:paraId="2336CECB" w14:textId="77777777" w:rsidR="00C50A95" w:rsidRPr="00D016EC" w:rsidRDefault="00C50A95" w:rsidP="00416506">
            <w:pPr>
              <w:pStyle w:val="tabletext11"/>
              <w:jc w:val="center"/>
              <w:rPr>
                <w:ins w:id="16226" w:author="Author"/>
              </w:rPr>
            </w:pPr>
            <w:ins w:id="16227" w:author="Author">
              <w:r w:rsidRPr="00D016EC">
                <w:t>0.11</w:t>
              </w:r>
            </w:ins>
          </w:p>
        </w:tc>
        <w:tc>
          <w:tcPr>
            <w:tcW w:w="400" w:type="dxa"/>
            <w:noWrap/>
            <w:vAlign w:val="bottom"/>
            <w:hideMark/>
          </w:tcPr>
          <w:p w14:paraId="08A7FDB1" w14:textId="77777777" w:rsidR="00C50A95" w:rsidRPr="00D016EC" w:rsidRDefault="00C50A95" w:rsidP="00416506">
            <w:pPr>
              <w:pStyle w:val="tabletext11"/>
              <w:jc w:val="center"/>
              <w:rPr>
                <w:ins w:id="16228" w:author="Author"/>
              </w:rPr>
            </w:pPr>
            <w:ins w:id="16229" w:author="Author">
              <w:r w:rsidRPr="00D016EC">
                <w:t>0.10</w:t>
              </w:r>
            </w:ins>
          </w:p>
        </w:tc>
        <w:tc>
          <w:tcPr>
            <w:tcW w:w="400" w:type="dxa"/>
            <w:noWrap/>
            <w:vAlign w:val="bottom"/>
            <w:hideMark/>
          </w:tcPr>
          <w:p w14:paraId="2FBC2EC4" w14:textId="77777777" w:rsidR="00C50A95" w:rsidRPr="00D016EC" w:rsidRDefault="00C50A95" w:rsidP="00416506">
            <w:pPr>
              <w:pStyle w:val="tabletext11"/>
              <w:jc w:val="center"/>
              <w:rPr>
                <w:ins w:id="16230" w:author="Author"/>
              </w:rPr>
            </w:pPr>
            <w:ins w:id="16231" w:author="Author">
              <w:r w:rsidRPr="00D016EC">
                <w:t>0.10</w:t>
              </w:r>
            </w:ins>
          </w:p>
        </w:tc>
        <w:tc>
          <w:tcPr>
            <w:tcW w:w="460" w:type="dxa"/>
            <w:noWrap/>
            <w:vAlign w:val="bottom"/>
            <w:hideMark/>
          </w:tcPr>
          <w:p w14:paraId="615AE945" w14:textId="77777777" w:rsidR="00C50A95" w:rsidRPr="00D016EC" w:rsidRDefault="00C50A95" w:rsidP="00416506">
            <w:pPr>
              <w:pStyle w:val="tabletext11"/>
              <w:jc w:val="center"/>
              <w:rPr>
                <w:ins w:id="16232" w:author="Author"/>
              </w:rPr>
            </w:pPr>
            <w:ins w:id="16233" w:author="Author">
              <w:r w:rsidRPr="00D016EC">
                <w:t>0.09</w:t>
              </w:r>
            </w:ins>
          </w:p>
        </w:tc>
      </w:tr>
      <w:tr w:rsidR="00C50A95" w:rsidRPr="00D016EC" w14:paraId="0BA22350" w14:textId="77777777" w:rsidTr="00416506">
        <w:trPr>
          <w:trHeight w:val="190"/>
          <w:ins w:id="16234" w:author="Author"/>
        </w:trPr>
        <w:tc>
          <w:tcPr>
            <w:tcW w:w="200" w:type="dxa"/>
            <w:tcBorders>
              <w:right w:val="nil"/>
            </w:tcBorders>
            <w:vAlign w:val="bottom"/>
          </w:tcPr>
          <w:p w14:paraId="4DBC81EE" w14:textId="77777777" w:rsidR="00C50A95" w:rsidRPr="00D016EC" w:rsidRDefault="00C50A95" w:rsidP="00416506">
            <w:pPr>
              <w:pStyle w:val="tabletext11"/>
              <w:jc w:val="right"/>
              <w:rPr>
                <w:ins w:id="16235" w:author="Author"/>
              </w:rPr>
            </w:pPr>
          </w:p>
        </w:tc>
        <w:tc>
          <w:tcPr>
            <w:tcW w:w="1580" w:type="dxa"/>
            <w:tcBorders>
              <w:left w:val="nil"/>
            </w:tcBorders>
            <w:vAlign w:val="bottom"/>
            <w:hideMark/>
          </w:tcPr>
          <w:p w14:paraId="53D15F33" w14:textId="77777777" w:rsidR="00C50A95" w:rsidRPr="00D016EC" w:rsidRDefault="00C50A95" w:rsidP="00416506">
            <w:pPr>
              <w:pStyle w:val="tabletext11"/>
              <w:tabs>
                <w:tab w:val="decimal" w:pos="640"/>
              </w:tabs>
              <w:rPr>
                <w:ins w:id="16236" w:author="Author"/>
              </w:rPr>
            </w:pPr>
            <w:ins w:id="16237" w:author="Author">
              <w:r w:rsidRPr="00D016EC">
                <w:t>16,000 to 17,999</w:t>
              </w:r>
            </w:ins>
          </w:p>
        </w:tc>
        <w:tc>
          <w:tcPr>
            <w:tcW w:w="680" w:type="dxa"/>
            <w:noWrap/>
            <w:vAlign w:val="bottom"/>
            <w:hideMark/>
          </w:tcPr>
          <w:p w14:paraId="223E1C45" w14:textId="77777777" w:rsidR="00C50A95" w:rsidRPr="00D016EC" w:rsidRDefault="00C50A95" w:rsidP="00416506">
            <w:pPr>
              <w:pStyle w:val="tabletext11"/>
              <w:tabs>
                <w:tab w:val="decimal" w:pos="200"/>
              </w:tabs>
              <w:jc w:val="center"/>
              <w:rPr>
                <w:ins w:id="16238" w:author="Author"/>
              </w:rPr>
            </w:pPr>
            <w:ins w:id="16239" w:author="Author">
              <w:r w:rsidRPr="00D016EC">
                <w:t>1.11</w:t>
              </w:r>
            </w:ins>
          </w:p>
        </w:tc>
        <w:tc>
          <w:tcPr>
            <w:tcW w:w="900" w:type="dxa"/>
            <w:noWrap/>
            <w:vAlign w:val="bottom"/>
            <w:hideMark/>
          </w:tcPr>
          <w:p w14:paraId="43CF3664" w14:textId="77777777" w:rsidR="00C50A95" w:rsidRPr="00D016EC" w:rsidRDefault="00C50A95" w:rsidP="00416506">
            <w:pPr>
              <w:pStyle w:val="tabletext11"/>
              <w:tabs>
                <w:tab w:val="decimal" w:pos="200"/>
              </w:tabs>
              <w:jc w:val="center"/>
              <w:rPr>
                <w:ins w:id="16240" w:author="Author"/>
              </w:rPr>
            </w:pPr>
            <w:ins w:id="16241" w:author="Author">
              <w:r w:rsidRPr="00D016EC">
                <w:t>1.02</w:t>
              </w:r>
            </w:ins>
          </w:p>
        </w:tc>
        <w:tc>
          <w:tcPr>
            <w:tcW w:w="400" w:type="dxa"/>
            <w:noWrap/>
            <w:vAlign w:val="bottom"/>
            <w:hideMark/>
          </w:tcPr>
          <w:p w14:paraId="7F66846C" w14:textId="77777777" w:rsidR="00C50A95" w:rsidRPr="00D016EC" w:rsidRDefault="00C50A95" w:rsidP="00416506">
            <w:pPr>
              <w:pStyle w:val="tabletext11"/>
              <w:jc w:val="center"/>
              <w:rPr>
                <w:ins w:id="16242" w:author="Author"/>
              </w:rPr>
            </w:pPr>
            <w:ins w:id="16243" w:author="Author">
              <w:r w:rsidRPr="00D016EC">
                <w:t>0.98</w:t>
              </w:r>
            </w:ins>
          </w:p>
        </w:tc>
        <w:tc>
          <w:tcPr>
            <w:tcW w:w="400" w:type="dxa"/>
            <w:noWrap/>
            <w:vAlign w:val="bottom"/>
            <w:hideMark/>
          </w:tcPr>
          <w:p w14:paraId="1AF32B3B" w14:textId="77777777" w:rsidR="00C50A95" w:rsidRPr="00D016EC" w:rsidRDefault="00C50A95" w:rsidP="00416506">
            <w:pPr>
              <w:pStyle w:val="tabletext11"/>
              <w:jc w:val="center"/>
              <w:rPr>
                <w:ins w:id="16244" w:author="Author"/>
              </w:rPr>
            </w:pPr>
            <w:ins w:id="16245" w:author="Author">
              <w:r w:rsidRPr="00D016EC">
                <w:t>0.89</w:t>
              </w:r>
            </w:ins>
          </w:p>
        </w:tc>
        <w:tc>
          <w:tcPr>
            <w:tcW w:w="400" w:type="dxa"/>
            <w:noWrap/>
            <w:vAlign w:val="bottom"/>
            <w:hideMark/>
          </w:tcPr>
          <w:p w14:paraId="7DCE43FB" w14:textId="77777777" w:rsidR="00C50A95" w:rsidRPr="00D016EC" w:rsidRDefault="00C50A95" w:rsidP="00416506">
            <w:pPr>
              <w:pStyle w:val="tabletext11"/>
              <w:jc w:val="center"/>
              <w:rPr>
                <w:ins w:id="16246" w:author="Author"/>
              </w:rPr>
            </w:pPr>
            <w:ins w:id="16247" w:author="Author">
              <w:r w:rsidRPr="00D016EC">
                <w:t>0.83</w:t>
              </w:r>
            </w:ins>
          </w:p>
        </w:tc>
        <w:tc>
          <w:tcPr>
            <w:tcW w:w="400" w:type="dxa"/>
            <w:noWrap/>
            <w:vAlign w:val="bottom"/>
            <w:hideMark/>
          </w:tcPr>
          <w:p w14:paraId="6D12F44F" w14:textId="77777777" w:rsidR="00C50A95" w:rsidRPr="00D016EC" w:rsidRDefault="00C50A95" w:rsidP="00416506">
            <w:pPr>
              <w:pStyle w:val="tabletext11"/>
              <w:jc w:val="center"/>
              <w:rPr>
                <w:ins w:id="16248" w:author="Author"/>
              </w:rPr>
            </w:pPr>
            <w:ins w:id="16249" w:author="Author">
              <w:r w:rsidRPr="00D016EC">
                <w:t>0.72</w:t>
              </w:r>
            </w:ins>
          </w:p>
        </w:tc>
        <w:tc>
          <w:tcPr>
            <w:tcW w:w="400" w:type="dxa"/>
            <w:noWrap/>
            <w:vAlign w:val="bottom"/>
            <w:hideMark/>
          </w:tcPr>
          <w:p w14:paraId="0B336BEB" w14:textId="77777777" w:rsidR="00C50A95" w:rsidRPr="00D016EC" w:rsidRDefault="00C50A95" w:rsidP="00416506">
            <w:pPr>
              <w:pStyle w:val="tabletext11"/>
              <w:jc w:val="center"/>
              <w:rPr>
                <w:ins w:id="16250" w:author="Author"/>
              </w:rPr>
            </w:pPr>
            <w:ins w:id="16251" w:author="Author">
              <w:r w:rsidRPr="00D016EC">
                <w:t>0.61</w:t>
              </w:r>
            </w:ins>
          </w:p>
        </w:tc>
        <w:tc>
          <w:tcPr>
            <w:tcW w:w="400" w:type="dxa"/>
            <w:noWrap/>
            <w:vAlign w:val="bottom"/>
            <w:hideMark/>
          </w:tcPr>
          <w:p w14:paraId="4EBFDB88" w14:textId="77777777" w:rsidR="00C50A95" w:rsidRPr="00D016EC" w:rsidRDefault="00C50A95" w:rsidP="00416506">
            <w:pPr>
              <w:pStyle w:val="tabletext11"/>
              <w:jc w:val="center"/>
              <w:rPr>
                <w:ins w:id="16252" w:author="Author"/>
              </w:rPr>
            </w:pPr>
            <w:ins w:id="16253" w:author="Author">
              <w:r w:rsidRPr="00D016EC">
                <w:t>0.56</w:t>
              </w:r>
            </w:ins>
          </w:p>
        </w:tc>
        <w:tc>
          <w:tcPr>
            <w:tcW w:w="400" w:type="dxa"/>
            <w:noWrap/>
            <w:vAlign w:val="bottom"/>
            <w:hideMark/>
          </w:tcPr>
          <w:p w14:paraId="3155BCFC" w14:textId="77777777" w:rsidR="00C50A95" w:rsidRPr="00D016EC" w:rsidRDefault="00C50A95" w:rsidP="00416506">
            <w:pPr>
              <w:pStyle w:val="tabletext11"/>
              <w:jc w:val="center"/>
              <w:rPr>
                <w:ins w:id="16254" w:author="Author"/>
              </w:rPr>
            </w:pPr>
            <w:ins w:id="16255" w:author="Author">
              <w:r w:rsidRPr="00D016EC">
                <w:t>0.49</w:t>
              </w:r>
            </w:ins>
          </w:p>
        </w:tc>
        <w:tc>
          <w:tcPr>
            <w:tcW w:w="400" w:type="dxa"/>
            <w:noWrap/>
            <w:vAlign w:val="bottom"/>
            <w:hideMark/>
          </w:tcPr>
          <w:p w14:paraId="413FDB73" w14:textId="77777777" w:rsidR="00C50A95" w:rsidRPr="00D016EC" w:rsidRDefault="00C50A95" w:rsidP="00416506">
            <w:pPr>
              <w:pStyle w:val="tabletext11"/>
              <w:jc w:val="center"/>
              <w:rPr>
                <w:ins w:id="16256" w:author="Author"/>
              </w:rPr>
            </w:pPr>
            <w:ins w:id="16257" w:author="Author">
              <w:r w:rsidRPr="00D016EC">
                <w:t>0.43</w:t>
              </w:r>
            </w:ins>
          </w:p>
        </w:tc>
        <w:tc>
          <w:tcPr>
            <w:tcW w:w="400" w:type="dxa"/>
            <w:noWrap/>
            <w:vAlign w:val="bottom"/>
            <w:hideMark/>
          </w:tcPr>
          <w:p w14:paraId="49D2A4B1" w14:textId="77777777" w:rsidR="00C50A95" w:rsidRPr="00D016EC" w:rsidRDefault="00C50A95" w:rsidP="00416506">
            <w:pPr>
              <w:pStyle w:val="tabletext11"/>
              <w:jc w:val="center"/>
              <w:rPr>
                <w:ins w:id="16258" w:author="Author"/>
              </w:rPr>
            </w:pPr>
            <w:ins w:id="16259" w:author="Author">
              <w:r w:rsidRPr="00D016EC">
                <w:t>0.37</w:t>
              </w:r>
            </w:ins>
          </w:p>
        </w:tc>
        <w:tc>
          <w:tcPr>
            <w:tcW w:w="400" w:type="dxa"/>
            <w:noWrap/>
            <w:vAlign w:val="bottom"/>
            <w:hideMark/>
          </w:tcPr>
          <w:p w14:paraId="3104F2F1" w14:textId="77777777" w:rsidR="00C50A95" w:rsidRPr="00D016EC" w:rsidRDefault="00C50A95" w:rsidP="00416506">
            <w:pPr>
              <w:pStyle w:val="tabletext11"/>
              <w:jc w:val="center"/>
              <w:rPr>
                <w:ins w:id="16260" w:author="Author"/>
              </w:rPr>
            </w:pPr>
            <w:ins w:id="16261" w:author="Author">
              <w:r w:rsidRPr="00D016EC">
                <w:t>0.34</w:t>
              </w:r>
            </w:ins>
          </w:p>
        </w:tc>
        <w:tc>
          <w:tcPr>
            <w:tcW w:w="400" w:type="dxa"/>
            <w:noWrap/>
            <w:vAlign w:val="bottom"/>
            <w:hideMark/>
          </w:tcPr>
          <w:p w14:paraId="25E8DCD2" w14:textId="77777777" w:rsidR="00C50A95" w:rsidRPr="00D016EC" w:rsidRDefault="00C50A95" w:rsidP="00416506">
            <w:pPr>
              <w:pStyle w:val="tabletext11"/>
              <w:jc w:val="center"/>
              <w:rPr>
                <w:ins w:id="16262" w:author="Author"/>
              </w:rPr>
            </w:pPr>
            <w:ins w:id="16263" w:author="Author">
              <w:r w:rsidRPr="00D016EC">
                <w:t>0.32</w:t>
              </w:r>
            </w:ins>
          </w:p>
        </w:tc>
        <w:tc>
          <w:tcPr>
            <w:tcW w:w="400" w:type="dxa"/>
            <w:noWrap/>
            <w:vAlign w:val="bottom"/>
            <w:hideMark/>
          </w:tcPr>
          <w:p w14:paraId="716C32E3" w14:textId="77777777" w:rsidR="00C50A95" w:rsidRPr="00D016EC" w:rsidRDefault="00C50A95" w:rsidP="00416506">
            <w:pPr>
              <w:pStyle w:val="tabletext11"/>
              <w:jc w:val="center"/>
              <w:rPr>
                <w:ins w:id="16264" w:author="Author"/>
              </w:rPr>
            </w:pPr>
            <w:ins w:id="16265" w:author="Author">
              <w:r w:rsidRPr="00D016EC">
                <w:t>0.29</w:t>
              </w:r>
            </w:ins>
          </w:p>
        </w:tc>
        <w:tc>
          <w:tcPr>
            <w:tcW w:w="400" w:type="dxa"/>
            <w:noWrap/>
            <w:vAlign w:val="bottom"/>
            <w:hideMark/>
          </w:tcPr>
          <w:p w14:paraId="5EE91D0F" w14:textId="77777777" w:rsidR="00C50A95" w:rsidRPr="00D016EC" w:rsidRDefault="00C50A95" w:rsidP="00416506">
            <w:pPr>
              <w:pStyle w:val="tabletext11"/>
              <w:jc w:val="center"/>
              <w:rPr>
                <w:ins w:id="16266" w:author="Author"/>
              </w:rPr>
            </w:pPr>
            <w:ins w:id="16267" w:author="Author">
              <w:r w:rsidRPr="00D016EC">
                <w:t>0.27</w:t>
              </w:r>
            </w:ins>
          </w:p>
        </w:tc>
        <w:tc>
          <w:tcPr>
            <w:tcW w:w="400" w:type="dxa"/>
            <w:noWrap/>
            <w:vAlign w:val="bottom"/>
            <w:hideMark/>
          </w:tcPr>
          <w:p w14:paraId="300CA630" w14:textId="77777777" w:rsidR="00C50A95" w:rsidRPr="00D016EC" w:rsidRDefault="00C50A95" w:rsidP="00416506">
            <w:pPr>
              <w:pStyle w:val="tabletext11"/>
              <w:jc w:val="center"/>
              <w:rPr>
                <w:ins w:id="16268" w:author="Author"/>
              </w:rPr>
            </w:pPr>
            <w:ins w:id="16269" w:author="Author">
              <w:r w:rsidRPr="00D016EC">
                <w:t>0.25</w:t>
              </w:r>
            </w:ins>
          </w:p>
        </w:tc>
        <w:tc>
          <w:tcPr>
            <w:tcW w:w="400" w:type="dxa"/>
            <w:noWrap/>
            <w:vAlign w:val="bottom"/>
            <w:hideMark/>
          </w:tcPr>
          <w:p w14:paraId="70503BD4" w14:textId="77777777" w:rsidR="00C50A95" w:rsidRPr="00D016EC" w:rsidRDefault="00C50A95" w:rsidP="00416506">
            <w:pPr>
              <w:pStyle w:val="tabletext11"/>
              <w:jc w:val="center"/>
              <w:rPr>
                <w:ins w:id="16270" w:author="Author"/>
              </w:rPr>
            </w:pPr>
            <w:ins w:id="16271" w:author="Author">
              <w:r w:rsidRPr="00D016EC">
                <w:t>0.23</w:t>
              </w:r>
            </w:ins>
          </w:p>
        </w:tc>
        <w:tc>
          <w:tcPr>
            <w:tcW w:w="400" w:type="dxa"/>
            <w:noWrap/>
            <w:vAlign w:val="bottom"/>
            <w:hideMark/>
          </w:tcPr>
          <w:p w14:paraId="51141D4A" w14:textId="77777777" w:rsidR="00C50A95" w:rsidRPr="00D016EC" w:rsidRDefault="00C50A95" w:rsidP="00416506">
            <w:pPr>
              <w:pStyle w:val="tabletext11"/>
              <w:jc w:val="center"/>
              <w:rPr>
                <w:ins w:id="16272" w:author="Author"/>
              </w:rPr>
            </w:pPr>
            <w:ins w:id="16273" w:author="Author">
              <w:r w:rsidRPr="00D016EC">
                <w:t>0.21</w:t>
              </w:r>
            </w:ins>
          </w:p>
        </w:tc>
        <w:tc>
          <w:tcPr>
            <w:tcW w:w="400" w:type="dxa"/>
            <w:noWrap/>
            <w:vAlign w:val="bottom"/>
            <w:hideMark/>
          </w:tcPr>
          <w:p w14:paraId="0BB481AB" w14:textId="77777777" w:rsidR="00C50A95" w:rsidRPr="00D016EC" w:rsidRDefault="00C50A95" w:rsidP="00416506">
            <w:pPr>
              <w:pStyle w:val="tabletext11"/>
              <w:jc w:val="center"/>
              <w:rPr>
                <w:ins w:id="16274" w:author="Author"/>
              </w:rPr>
            </w:pPr>
            <w:ins w:id="16275" w:author="Author">
              <w:r w:rsidRPr="00D016EC">
                <w:t>0.19</w:t>
              </w:r>
            </w:ins>
          </w:p>
        </w:tc>
        <w:tc>
          <w:tcPr>
            <w:tcW w:w="400" w:type="dxa"/>
            <w:noWrap/>
            <w:vAlign w:val="bottom"/>
            <w:hideMark/>
          </w:tcPr>
          <w:p w14:paraId="26DF322C" w14:textId="77777777" w:rsidR="00C50A95" w:rsidRPr="00D016EC" w:rsidRDefault="00C50A95" w:rsidP="00416506">
            <w:pPr>
              <w:pStyle w:val="tabletext11"/>
              <w:jc w:val="center"/>
              <w:rPr>
                <w:ins w:id="16276" w:author="Author"/>
              </w:rPr>
            </w:pPr>
            <w:ins w:id="16277" w:author="Author">
              <w:r w:rsidRPr="00D016EC">
                <w:t>0.18</w:t>
              </w:r>
            </w:ins>
          </w:p>
        </w:tc>
        <w:tc>
          <w:tcPr>
            <w:tcW w:w="400" w:type="dxa"/>
            <w:noWrap/>
            <w:vAlign w:val="bottom"/>
            <w:hideMark/>
          </w:tcPr>
          <w:p w14:paraId="5B948C89" w14:textId="77777777" w:rsidR="00C50A95" w:rsidRPr="00D016EC" w:rsidRDefault="00C50A95" w:rsidP="00416506">
            <w:pPr>
              <w:pStyle w:val="tabletext11"/>
              <w:jc w:val="center"/>
              <w:rPr>
                <w:ins w:id="16278" w:author="Author"/>
              </w:rPr>
            </w:pPr>
            <w:ins w:id="16279" w:author="Author">
              <w:r w:rsidRPr="00D016EC">
                <w:t>0.16</w:t>
              </w:r>
            </w:ins>
          </w:p>
        </w:tc>
        <w:tc>
          <w:tcPr>
            <w:tcW w:w="400" w:type="dxa"/>
            <w:noWrap/>
            <w:vAlign w:val="bottom"/>
            <w:hideMark/>
          </w:tcPr>
          <w:p w14:paraId="6CE059B4" w14:textId="77777777" w:rsidR="00C50A95" w:rsidRPr="00D016EC" w:rsidRDefault="00C50A95" w:rsidP="00416506">
            <w:pPr>
              <w:pStyle w:val="tabletext11"/>
              <w:jc w:val="center"/>
              <w:rPr>
                <w:ins w:id="16280" w:author="Author"/>
              </w:rPr>
            </w:pPr>
            <w:ins w:id="16281" w:author="Author">
              <w:r w:rsidRPr="00D016EC">
                <w:t>0.15</w:t>
              </w:r>
            </w:ins>
          </w:p>
        </w:tc>
        <w:tc>
          <w:tcPr>
            <w:tcW w:w="440" w:type="dxa"/>
            <w:noWrap/>
            <w:vAlign w:val="bottom"/>
            <w:hideMark/>
          </w:tcPr>
          <w:p w14:paraId="75DE4AD8" w14:textId="77777777" w:rsidR="00C50A95" w:rsidRPr="00D016EC" w:rsidRDefault="00C50A95" w:rsidP="00416506">
            <w:pPr>
              <w:pStyle w:val="tabletext11"/>
              <w:jc w:val="center"/>
              <w:rPr>
                <w:ins w:id="16282" w:author="Author"/>
              </w:rPr>
            </w:pPr>
            <w:ins w:id="16283" w:author="Author">
              <w:r w:rsidRPr="00D016EC">
                <w:t>0.14</w:t>
              </w:r>
            </w:ins>
          </w:p>
        </w:tc>
        <w:tc>
          <w:tcPr>
            <w:tcW w:w="400" w:type="dxa"/>
            <w:noWrap/>
            <w:vAlign w:val="bottom"/>
            <w:hideMark/>
          </w:tcPr>
          <w:p w14:paraId="6BEA356E" w14:textId="77777777" w:rsidR="00C50A95" w:rsidRPr="00D016EC" w:rsidRDefault="00C50A95" w:rsidP="00416506">
            <w:pPr>
              <w:pStyle w:val="tabletext11"/>
              <w:jc w:val="center"/>
              <w:rPr>
                <w:ins w:id="16284" w:author="Author"/>
              </w:rPr>
            </w:pPr>
            <w:ins w:id="16285" w:author="Author">
              <w:r w:rsidRPr="00D016EC">
                <w:t>0.13</w:t>
              </w:r>
            </w:ins>
          </w:p>
        </w:tc>
        <w:tc>
          <w:tcPr>
            <w:tcW w:w="400" w:type="dxa"/>
            <w:noWrap/>
            <w:vAlign w:val="bottom"/>
            <w:hideMark/>
          </w:tcPr>
          <w:p w14:paraId="1310ABA2" w14:textId="77777777" w:rsidR="00C50A95" w:rsidRPr="00D016EC" w:rsidRDefault="00C50A95" w:rsidP="00416506">
            <w:pPr>
              <w:pStyle w:val="tabletext11"/>
              <w:jc w:val="center"/>
              <w:rPr>
                <w:ins w:id="16286" w:author="Author"/>
              </w:rPr>
            </w:pPr>
            <w:ins w:id="16287" w:author="Author">
              <w:r w:rsidRPr="00D016EC">
                <w:t>0.12</w:t>
              </w:r>
            </w:ins>
          </w:p>
        </w:tc>
        <w:tc>
          <w:tcPr>
            <w:tcW w:w="400" w:type="dxa"/>
            <w:noWrap/>
            <w:vAlign w:val="bottom"/>
            <w:hideMark/>
          </w:tcPr>
          <w:p w14:paraId="01952445" w14:textId="77777777" w:rsidR="00C50A95" w:rsidRPr="00D016EC" w:rsidRDefault="00C50A95" w:rsidP="00416506">
            <w:pPr>
              <w:pStyle w:val="tabletext11"/>
              <w:jc w:val="center"/>
              <w:rPr>
                <w:ins w:id="16288" w:author="Author"/>
              </w:rPr>
            </w:pPr>
            <w:ins w:id="16289" w:author="Author">
              <w:r w:rsidRPr="00D016EC">
                <w:t>0.11</w:t>
              </w:r>
            </w:ins>
          </w:p>
        </w:tc>
        <w:tc>
          <w:tcPr>
            <w:tcW w:w="400" w:type="dxa"/>
            <w:noWrap/>
            <w:vAlign w:val="bottom"/>
            <w:hideMark/>
          </w:tcPr>
          <w:p w14:paraId="519D2A4E" w14:textId="77777777" w:rsidR="00C50A95" w:rsidRPr="00D016EC" w:rsidRDefault="00C50A95" w:rsidP="00416506">
            <w:pPr>
              <w:pStyle w:val="tabletext11"/>
              <w:jc w:val="center"/>
              <w:rPr>
                <w:ins w:id="16290" w:author="Author"/>
              </w:rPr>
            </w:pPr>
            <w:ins w:id="16291" w:author="Author">
              <w:r w:rsidRPr="00D016EC">
                <w:t>0.10</w:t>
              </w:r>
            </w:ins>
          </w:p>
        </w:tc>
        <w:tc>
          <w:tcPr>
            <w:tcW w:w="460" w:type="dxa"/>
            <w:noWrap/>
            <w:vAlign w:val="bottom"/>
            <w:hideMark/>
          </w:tcPr>
          <w:p w14:paraId="156CD7DE" w14:textId="77777777" w:rsidR="00C50A95" w:rsidRPr="00D016EC" w:rsidRDefault="00C50A95" w:rsidP="00416506">
            <w:pPr>
              <w:pStyle w:val="tabletext11"/>
              <w:jc w:val="center"/>
              <w:rPr>
                <w:ins w:id="16292" w:author="Author"/>
              </w:rPr>
            </w:pPr>
            <w:ins w:id="16293" w:author="Author">
              <w:r w:rsidRPr="00D016EC">
                <w:t>0.09</w:t>
              </w:r>
            </w:ins>
          </w:p>
        </w:tc>
      </w:tr>
      <w:tr w:rsidR="00C50A95" w:rsidRPr="00D016EC" w14:paraId="1963AA2D" w14:textId="77777777" w:rsidTr="00416506">
        <w:trPr>
          <w:trHeight w:val="190"/>
          <w:ins w:id="16294" w:author="Author"/>
        </w:trPr>
        <w:tc>
          <w:tcPr>
            <w:tcW w:w="200" w:type="dxa"/>
            <w:tcBorders>
              <w:right w:val="nil"/>
            </w:tcBorders>
            <w:vAlign w:val="bottom"/>
          </w:tcPr>
          <w:p w14:paraId="6631685C" w14:textId="77777777" w:rsidR="00C50A95" w:rsidRPr="00D016EC" w:rsidRDefault="00C50A95" w:rsidP="00416506">
            <w:pPr>
              <w:pStyle w:val="tabletext11"/>
              <w:jc w:val="right"/>
              <w:rPr>
                <w:ins w:id="16295" w:author="Author"/>
              </w:rPr>
            </w:pPr>
          </w:p>
        </w:tc>
        <w:tc>
          <w:tcPr>
            <w:tcW w:w="1580" w:type="dxa"/>
            <w:tcBorders>
              <w:left w:val="nil"/>
            </w:tcBorders>
            <w:vAlign w:val="bottom"/>
            <w:hideMark/>
          </w:tcPr>
          <w:p w14:paraId="107D8963" w14:textId="77777777" w:rsidR="00C50A95" w:rsidRPr="00D016EC" w:rsidRDefault="00C50A95" w:rsidP="00416506">
            <w:pPr>
              <w:pStyle w:val="tabletext11"/>
              <w:tabs>
                <w:tab w:val="decimal" w:pos="640"/>
              </w:tabs>
              <w:rPr>
                <w:ins w:id="16296" w:author="Author"/>
              </w:rPr>
            </w:pPr>
            <w:ins w:id="16297" w:author="Author">
              <w:r w:rsidRPr="00D016EC">
                <w:t>18,000 to 19,999</w:t>
              </w:r>
            </w:ins>
          </w:p>
        </w:tc>
        <w:tc>
          <w:tcPr>
            <w:tcW w:w="680" w:type="dxa"/>
            <w:noWrap/>
            <w:vAlign w:val="bottom"/>
            <w:hideMark/>
          </w:tcPr>
          <w:p w14:paraId="3B0C4706" w14:textId="77777777" w:rsidR="00C50A95" w:rsidRPr="00D016EC" w:rsidRDefault="00C50A95" w:rsidP="00416506">
            <w:pPr>
              <w:pStyle w:val="tabletext11"/>
              <w:tabs>
                <w:tab w:val="decimal" w:pos="200"/>
              </w:tabs>
              <w:jc w:val="center"/>
              <w:rPr>
                <w:ins w:id="16298" w:author="Author"/>
              </w:rPr>
            </w:pPr>
            <w:ins w:id="16299" w:author="Author">
              <w:r w:rsidRPr="00D016EC">
                <w:t>1.07</w:t>
              </w:r>
            </w:ins>
          </w:p>
        </w:tc>
        <w:tc>
          <w:tcPr>
            <w:tcW w:w="900" w:type="dxa"/>
            <w:noWrap/>
            <w:vAlign w:val="bottom"/>
            <w:hideMark/>
          </w:tcPr>
          <w:p w14:paraId="610D8386" w14:textId="77777777" w:rsidR="00C50A95" w:rsidRPr="00D016EC" w:rsidRDefault="00C50A95" w:rsidP="00416506">
            <w:pPr>
              <w:pStyle w:val="tabletext11"/>
              <w:tabs>
                <w:tab w:val="decimal" w:pos="200"/>
              </w:tabs>
              <w:jc w:val="center"/>
              <w:rPr>
                <w:ins w:id="16300" w:author="Author"/>
              </w:rPr>
            </w:pPr>
            <w:ins w:id="16301" w:author="Author">
              <w:r w:rsidRPr="00D016EC">
                <w:t>0.98</w:t>
              </w:r>
            </w:ins>
          </w:p>
        </w:tc>
        <w:tc>
          <w:tcPr>
            <w:tcW w:w="400" w:type="dxa"/>
            <w:noWrap/>
            <w:vAlign w:val="bottom"/>
            <w:hideMark/>
          </w:tcPr>
          <w:p w14:paraId="5E7B9D6B" w14:textId="77777777" w:rsidR="00C50A95" w:rsidRPr="00D016EC" w:rsidRDefault="00C50A95" w:rsidP="00416506">
            <w:pPr>
              <w:pStyle w:val="tabletext11"/>
              <w:jc w:val="center"/>
              <w:rPr>
                <w:ins w:id="16302" w:author="Author"/>
              </w:rPr>
            </w:pPr>
            <w:ins w:id="16303" w:author="Author">
              <w:r w:rsidRPr="00D016EC">
                <w:t>0.95</w:t>
              </w:r>
            </w:ins>
          </w:p>
        </w:tc>
        <w:tc>
          <w:tcPr>
            <w:tcW w:w="400" w:type="dxa"/>
            <w:noWrap/>
            <w:vAlign w:val="bottom"/>
            <w:hideMark/>
          </w:tcPr>
          <w:p w14:paraId="475307BC" w14:textId="77777777" w:rsidR="00C50A95" w:rsidRPr="00D016EC" w:rsidRDefault="00C50A95" w:rsidP="00416506">
            <w:pPr>
              <w:pStyle w:val="tabletext11"/>
              <w:jc w:val="center"/>
              <w:rPr>
                <w:ins w:id="16304" w:author="Author"/>
              </w:rPr>
            </w:pPr>
            <w:ins w:id="16305" w:author="Author">
              <w:r w:rsidRPr="00D016EC">
                <w:t>0.86</w:t>
              </w:r>
            </w:ins>
          </w:p>
        </w:tc>
        <w:tc>
          <w:tcPr>
            <w:tcW w:w="400" w:type="dxa"/>
            <w:noWrap/>
            <w:vAlign w:val="bottom"/>
            <w:hideMark/>
          </w:tcPr>
          <w:p w14:paraId="575C866C" w14:textId="77777777" w:rsidR="00C50A95" w:rsidRPr="00D016EC" w:rsidRDefault="00C50A95" w:rsidP="00416506">
            <w:pPr>
              <w:pStyle w:val="tabletext11"/>
              <w:jc w:val="center"/>
              <w:rPr>
                <w:ins w:id="16306" w:author="Author"/>
              </w:rPr>
            </w:pPr>
            <w:ins w:id="16307" w:author="Author">
              <w:r w:rsidRPr="00D016EC">
                <w:t>0.80</w:t>
              </w:r>
            </w:ins>
          </w:p>
        </w:tc>
        <w:tc>
          <w:tcPr>
            <w:tcW w:w="400" w:type="dxa"/>
            <w:noWrap/>
            <w:vAlign w:val="bottom"/>
            <w:hideMark/>
          </w:tcPr>
          <w:p w14:paraId="139DAFE2" w14:textId="77777777" w:rsidR="00C50A95" w:rsidRPr="00D016EC" w:rsidRDefault="00C50A95" w:rsidP="00416506">
            <w:pPr>
              <w:pStyle w:val="tabletext11"/>
              <w:jc w:val="center"/>
              <w:rPr>
                <w:ins w:id="16308" w:author="Author"/>
              </w:rPr>
            </w:pPr>
            <w:ins w:id="16309" w:author="Author">
              <w:r w:rsidRPr="00D016EC">
                <w:t>0.69</w:t>
              </w:r>
            </w:ins>
          </w:p>
        </w:tc>
        <w:tc>
          <w:tcPr>
            <w:tcW w:w="400" w:type="dxa"/>
            <w:noWrap/>
            <w:vAlign w:val="bottom"/>
            <w:hideMark/>
          </w:tcPr>
          <w:p w14:paraId="237131FE" w14:textId="77777777" w:rsidR="00C50A95" w:rsidRPr="00D016EC" w:rsidRDefault="00C50A95" w:rsidP="00416506">
            <w:pPr>
              <w:pStyle w:val="tabletext11"/>
              <w:jc w:val="center"/>
              <w:rPr>
                <w:ins w:id="16310" w:author="Author"/>
              </w:rPr>
            </w:pPr>
            <w:ins w:id="16311" w:author="Author">
              <w:r w:rsidRPr="00D016EC">
                <w:t>0.59</w:t>
              </w:r>
            </w:ins>
          </w:p>
        </w:tc>
        <w:tc>
          <w:tcPr>
            <w:tcW w:w="400" w:type="dxa"/>
            <w:noWrap/>
            <w:vAlign w:val="bottom"/>
            <w:hideMark/>
          </w:tcPr>
          <w:p w14:paraId="48979C4A" w14:textId="77777777" w:rsidR="00C50A95" w:rsidRPr="00D016EC" w:rsidRDefault="00C50A95" w:rsidP="00416506">
            <w:pPr>
              <w:pStyle w:val="tabletext11"/>
              <w:jc w:val="center"/>
              <w:rPr>
                <w:ins w:id="16312" w:author="Author"/>
              </w:rPr>
            </w:pPr>
            <w:ins w:id="16313" w:author="Author">
              <w:r w:rsidRPr="00D016EC">
                <w:t>0.55</w:t>
              </w:r>
            </w:ins>
          </w:p>
        </w:tc>
        <w:tc>
          <w:tcPr>
            <w:tcW w:w="400" w:type="dxa"/>
            <w:noWrap/>
            <w:vAlign w:val="bottom"/>
            <w:hideMark/>
          </w:tcPr>
          <w:p w14:paraId="7B539381" w14:textId="77777777" w:rsidR="00C50A95" w:rsidRPr="00D016EC" w:rsidRDefault="00C50A95" w:rsidP="00416506">
            <w:pPr>
              <w:pStyle w:val="tabletext11"/>
              <w:jc w:val="center"/>
              <w:rPr>
                <w:ins w:id="16314" w:author="Author"/>
              </w:rPr>
            </w:pPr>
            <w:ins w:id="16315" w:author="Author">
              <w:r w:rsidRPr="00D016EC">
                <w:t>0.48</w:t>
              </w:r>
            </w:ins>
          </w:p>
        </w:tc>
        <w:tc>
          <w:tcPr>
            <w:tcW w:w="400" w:type="dxa"/>
            <w:noWrap/>
            <w:vAlign w:val="bottom"/>
            <w:hideMark/>
          </w:tcPr>
          <w:p w14:paraId="504EA6C9" w14:textId="77777777" w:rsidR="00C50A95" w:rsidRPr="00D016EC" w:rsidRDefault="00C50A95" w:rsidP="00416506">
            <w:pPr>
              <w:pStyle w:val="tabletext11"/>
              <w:jc w:val="center"/>
              <w:rPr>
                <w:ins w:id="16316" w:author="Author"/>
              </w:rPr>
            </w:pPr>
            <w:ins w:id="16317" w:author="Author">
              <w:r w:rsidRPr="00D016EC">
                <w:t>0.42</w:t>
              </w:r>
            </w:ins>
          </w:p>
        </w:tc>
        <w:tc>
          <w:tcPr>
            <w:tcW w:w="400" w:type="dxa"/>
            <w:noWrap/>
            <w:vAlign w:val="bottom"/>
            <w:hideMark/>
          </w:tcPr>
          <w:p w14:paraId="74614EA6" w14:textId="77777777" w:rsidR="00C50A95" w:rsidRPr="00D016EC" w:rsidRDefault="00C50A95" w:rsidP="00416506">
            <w:pPr>
              <w:pStyle w:val="tabletext11"/>
              <w:jc w:val="center"/>
              <w:rPr>
                <w:ins w:id="16318" w:author="Author"/>
              </w:rPr>
            </w:pPr>
            <w:ins w:id="16319" w:author="Author">
              <w:r w:rsidRPr="00D016EC">
                <w:t>0.37</w:t>
              </w:r>
            </w:ins>
          </w:p>
        </w:tc>
        <w:tc>
          <w:tcPr>
            <w:tcW w:w="400" w:type="dxa"/>
            <w:noWrap/>
            <w:vAlign w:val="bottom"/>
            <w:hideMark/>
          </w:tcPr>
          <w:p w14:paraId="54132A25" w14:textId="77777777" w:rsidR="00C50A95" w:rsidRPr="00D016EC" w:rsidRDefault="00C50A95" w:rsidP="00416506">
            <w:pPr>
              <w:pStyle w:val="tabletext11"/>
              <w:jc w:val="center"/>
              <w:rPr>
                <w:ins w:id="16320" w:author="Author"/>
              </w:rPr>
            </w:pPr>
            <w:ins w:id="16321" w:author="Author">
              <w:r w:rsidRPr="00D016EC">
                <w:t>0.35</w:t>
              </w:r>
            </w:ins>
          </w:p>
        </w:tc>
        <w:tc>
          <w:tcPr>
            <w:tcW w:w="400" w:type="dxa"/>
            <w:noWrap/>
            <w:vAlign w:val="bottom"/>
            <w:hideMark/>
          </w:tcPr>
          <w:p w14:paraId="7E44A062" w14:textId="77777777" w:rsidR="00C50A95" w:rsidRPr="00D016EC" w:rsidRDefault="00C50A95" w:rsidP="00416506">
            <w:pPr>
              <w:pStyle w:val="tabletext11"/>
              <w:jc w:val="center"/>
              <w:rPr>
                <w:ins w:id="16322" w:author="Author"/>
              </w:rPr>
            </w:pPr>
            <w:ins w:id="16323" w:author="Author">
              <w:r w:rsidRPr="00D016EC">
                <w:t>0.32</w:t>
              </w:r>
            </w:ins>
          </w:p>
        </w:tc>
        <w:tc>
          <w:tcPr>
            <w:tcW w:w="400" w:type="dxa"/>
            <w:noWrap/>
            <w:vAlign w:val="bottom"/>
            <w:hideMark/>
          </w:tcPr>
          <w:p w14:paraId="29C9D2BA" w14:textId="77777777" w:rsidR="00C50A95" w:rsidRPr="00D016EC" w:rsidRDefault="00C50A95" w:rsidP="00416506">
            <w:pPr>
              <w:pStyle w:val="tabletext11"/>
              <w:jc w:val="center"/>
              <w:rPr>
                <w:ins w:id="16324" w:author="Author"/>
              </w:rPr>
            </w:pPr>
            <w:ins w:id="16325" w:author="Author">
              <w:r w:rsidRPr="00D016EC">
                <w:t>0.30</w:t>
              </w:r>
            </w:ins>
          </w:p>
        </w:tc>
        <w:tc>
          <w:tcPr>
            <w:tcW w:w="400" w:type="dxa"/>
            <w:noWrap/>
            <w:vAlign w:val="bottom"/>
            <w:hideMark/>
          </w:tcPr>
          <w:p w14:paraId="3EA5FE9D" w14:textId="77777777" w:rsidR="00C50A95" w:rsidRPr="00D016EC" w:rsidRDefault="00C50A95" w:rsidP="00416506">
            <w:pPr>
              <w:pStyle w:val="tabletext11"/>
              <w:jc w:val="center"/>
              <w:rPr>
                <w:ins w:id="16326" w:author="Author"/>
              </w:rPr>
            </w:pPr>
            <w:ins w:id="16327" w:author="Author">
              <w:r w:rsidRPr="00D016EC">
                <w:t>0.28</w:t>
              </w:r>
            </w:ins>
          </w:p>
        </w:tc>
        <w:tc>
          <w:tcPr>
            <w:tcW w:w="400" w:type="dxa"/>
            <w:noWrap/>
            <w:vAlign w:val="bottom"/>
            <w:hideMark/>
          </w:tcPr>
          <w:p w14:paraId="0125AD19" w14:textId="77777777" w:rsidR="00C50A95" w:rsidRPr="00D016EC" w:rsidRDefault="00C50A95" w:rsidP="00416506">
            <w:pPr>
              <w:pStyle w:val="tabletext11"/>
              <w:jc w:val="center"/>
              <w:rPr>
                <w:ins w:id="16328" w:author="Author"/>
              </w:rPr>
            </w:pPr>
            <w:ins w:id="16329" w:author="Author">
              <w:r w:rsidRPr="00D016EC">
                <w:t>0.26</w:t>
              </w:r>
            </w:ins>
          </w:p>
        </w:tc>
        <w:tc>
          <w:tcPr>
            <w:tcW w:w="400" w:type="dxa"/>
            <w:noWrap/>
            <w:vAlign w:val="bottom"/>
            <w:hideMark/>
          </w:tcPr>
          <w:p w14:paraId="1D6E4651" w14:textId="77777777" w:rsidR="00C50A95" w:rsidRPr="00D016EC" w:rsidRDefault="00C50A95" w:rsidP="00416506">
            <w:pPr>
              <w:pStyle w:val="tabletext11"/>
              <w:jc w:val="center"/>
              <w:rPr>
                <w:ins w:id="16330" w:author="Author"/>
              </w:rPr>
            </w:pPr>
            <w:ins w:id="16331" w:author="Author">
              <w:r w:rsidRPr="00D016EC">
                <w:t>0.24</w:t>
              </w:r>
            </w:ins>
          </w:p>
        </w:tc>
        <w:tc>
          <w:tcPr>
            <w:tcW w:w="400" w:type="dxa"/>
            <w:noWrap/>
            <w:vAlign w:val="bottom"/>
            <w:hideMark/>
          </w:tcPr>
          <w:p w14:paraId="2A8C47AD" w14:textId="77777777" w:rsidR="00C50A95" w:rsidRPr="00D016EC" w:rsidRDefault="00C50A95" w:rsidP="00416506">
            <w:pPr>
              <w:pStyle w:val="tabletext11"/>
              <w:jc w:val="center"/>
              <w:rPr>
                <w:ins w:id="16332" w:author="Author"/>
              </w:rPr>
            </w:pPr>
            <w:ins w:id="16333" w:author="Author">
              <w:r w:rsidRPr="00D016EC">
                <w:t>0.22</w:t>
              </w:r>
            </w:ins>
          </w:p>
        </w:tc>
        <w:tc>
          <w:tcPr>
            <w:tcW w:w="400" w:type="dxa"/>
            <w:noWrap/>
            <w:vAlign w:val="bottom"/>
            <w:hideMark/>
          </w:tcPr>
          <w:p w14:paraId="62A68A4E" w14:textId="77777777" w:rsidR="00C50A95" w:rsidRPr="00D016EC" w:rsidRDefault="00C50A95" w:rsidP="00416506">
            <w:pPr>
              <w:pStyle w:val="tabletext11"/>
              <w:jc w:val="center"/>
              <w:rPr>
                <w:ins w:id="16334" w:author="Author"/>
              </w:rPr>
            </w:pPr>
            <w:ins w:id="16335" w:author="Author">
              <w:r w:rsidRPr="00D016EC">
                <w:t>0.21</w:t>
              </w:r>
            </w:ins>
          </w:p>
        </w:tc>
        <w:tc>
          <w:tcPr>
            <w:tcW w:w="400" w:type="dxa"/>
            <w:noWrap/>
            <w:vAlign w:val="bottom"/>
            <w:hideMark/>
          </w:tcPr>
          <w:p w14:paraId="2A14BB59" w14:textId="77777777" w:rsidR="00C50A95" w:rsidRPr="00D016EC" w:rsidRDefault="00C50A95" w:rsidP="00416506">
            <w:pPr>
              <w:pStyle w:val="tabletext11"/>
              <w:jc w:val="center"/>
              <w:rPr>
                <w:ins w:id="16336" w:author="Author"/>
              </w:rPr>
            </w:pPr>
            <w:ins w:id="16337" w:author="Author">
              <w:r w:rsidRPr="00D016EC">
                <w:t>0.19</w:t>
              </w:r>
            </w:ins>
          </w:p>
        </w:tc>
        <w:tc>
          <w:tcPr>
            <w:tcW w:w="400" w:type="dxa"/>
            <w:noWrap/>
            <w:vAlign w:val="bottom"/>
            <w:hideMark/>
          </w:tcPr>
          <w:p w14:paraId="786421CA" w14:textId="77777777" w:rsidR="00C50A95" w:rsidRPr="00D016EC" w:rsidRDefault="00C50A95" w:rsidP="00416506">
            <w:pPr>
              <w:pStyle w:val="tabletext11"/>
              <w:jc w:val="center"/>
              <w:rPr>
                <w:ins w:id="16338" w:author="Author"/>
              </w:rPr>
            </w:pPr>
            <w:ins w:id="16339" w:author="Author">
              <w:r w:rsidRPr="00D016EC">
                <w:t>0.18</w:t>
              </w:r>
            </w:ins>
          </w:p>
        </w:tc>
        <w:tc>
          <w:tcPr>
            <w:tcW w:w="400" w:type="dxa"/>
            <w:noWrap/>
            <w:vAlign w:val="bottom"/>
            <w:hideMark/>
          </w:tcPr>
          <w:p w14:paraId="34714821" w14:textId="77777777" w:rsidR="00C50A95" w:rsidRPr="00D016EC" w:rsidRDefault="00C50A95" w:rsidP="00416506">
            <w:pPr>
              <w:pStyle w:val="tabletext11"/>
              <w:jc w:val="center"/>
              <w:rPr>
                <w:ins w:id="16340" w:author="Author"/>
              </w:rPr>
            </w:pPr>
            <w:ins w:id="16341" w:author="Author">
              <w:r w:rsidRPr="00D016EC">
                <w:t>0.17</w:t>
              </w:r>
            </w:ins>
          </w:p>
        </w:tc>
        <w:tc>
          <w:tcPr>
            <w:tcW w:w="440" w:type="dxa"/>
            <w:noWrap/>
            <w:vAlign w:val="bottom"/>
            <w:hideMark/>
          </w:tcPr>
          <w:p w14:paraId="78E8FCAA" w14:textId="77777777" w:rsidR="00C50A95" w:rsidRPr="00D016EC" w:rsidRDefault="00C50A95" w:rsidP="00416506">
            <w:pPr>
              <w:pStyle w:val="tabletext11"/>
              <w:jc w:val="center"/>
              <w:rPr>
                <w:ins w:id="16342" w:author="Author"/>
              </w:rPr>
            </w:pPr>
            <w:ins w:id="16343" w:author="Author">
              <w:r w:rsidRPr="00D016EC">
                <w:t>0.16</w:t>
              </w:r>
            </w:ins>
          </w:p>
        </w:tc>
        <w:tc>
          <w:tcPr>
            <w:tcW w:w="400" w:type="dxa"/>
            <w:noWrap/>
            <w:vAlign w:val="bottom"/>
            <w:hideMark/>
          </w:tcPr>
          <w:p w14:paraId="1D320E6E" w14:textId="77777777" w:rsidR="00C50A95" w:rsidRPr="00D016EC" w:rsidRDefault="00C50A95" w:rsidP="00416506">
            <w:pPr>
              <w:pStyle w:val="tabletext11"/>
              <w:jc w:val="center"/>
              <w:rPr>
                <w:ins w:id="16344" w:author="Author"/>
              </w:rPr>
            </w:pPr>
            <w:ins w:id="16345" w:author="Author">
              <w:r w:rsidRPr="00D016EC">
                <w:t>0.14</w:t>
              </w:r>
            </w:ins>
          </w:p>
        </w:tc>
        <w:tc>
          <w:tcPr>
            <w:tcW w:w="400" w:type="dxa"/>
            <w:noWrap/>
            <w:vAlign w:val="bottom"/>
            <w:hideMark/>
          </w:tcPr>
          <w:p w14:paraId="2460516D" w14:textId="77777777" w:rsidR="00C50A95" w:rsidRPr="00D016EC" w:rsidRDefault="00C50A95" w:rsidP="00416506">
            <w:pPr>
              <w:pStyle w:val="tabletext11"/>
              <w:jc w:val="center"/>
              <w:rPr>
                <w:ins w:id="16346" w:author="Author"/>
              </w:rPr>
            </w:pPr>
            <w:ins w:id="16347" w:author="Author">
              <w:r w:rsidRPr="00D016EC">
                <w:t>0.13</w:t>
              </w:r>
            </w:ins>
          </w:p>
        </w:tc>
        <w:tc>
          <w:tcPr>
            <w:tcW w:w="400" w:type="dxa"/>
            <w:noWrap/>
            <w:vAlign w:val="bottom"/>
            <w:hideMark/>
          </w:tcPr>
          <w:p w14:paraId="1E2096AB" w14:textId="77777777" w:rsidR="00C50A95" w:rsidRPr="00D016EC" w:rsidRDefault="00C50A95" w:rsidP="00416506">
            <w:pPr>
              <w:pStyle w:val="tabletext11"/>
              <w:jc w:val="center"/>
              <w:rPr>
                <w:ins w:id="16348" w:author="Author"/>
              </w:rPr>
            </w:pPr>
            <w:ins w:id="16349" w:author="Author">
              <w:r w:rsidRPr="00D016EC">
                <w:t>0.13</w:t>
              </w:r>
            </w:ins>
          </w:p>
        </w:tc>
        <w:tc>
          <w:tcPr>
            <w:tcW w:w="400" w:type="dxa"/>
            <w:noWrap/>
            <w:vAlign w:val="bottom"/>
            <w:hideMark/>
          </w:tcPr>
          <w:p w14:paraId="6340F051" w14:textId="77777777" w:rsidR="00C50A95" w:rsidRPr="00D016EC" w:rsidRDefault="00C50A95" w:rsidP="00416506">
            <w:pPr>
              <w:pStyle w:val="tabletext11"/>
              <w:jc w:val="center"/>
              <w:rPr>
                <w:ins w:id="16350" w:author="Author"/>
              </w:rPr>
            </w:pPr>
            <w:ins w:id="16351" w:author="Author">
              <w:r w:rsidRPr="00D016EC">
                <w:t>0.12</w:t>
              </w:r>
            </w:ins>
          </w:p>
        </w:tc>
        <w:tc>
          <w:tcPr>
            <w:tcW w:w="460" w:type="dxa"/>
            <w:noWrap/>
            <w:vAlign w:val="bottom"/>
            <w:hideMark/>
          </w:tcPr>
          <w:p w14:paraId="4D50373B" w14:textId="77777777" w:rsidR="00C50A95" w:rsidRPr="00D016EC" w:rsidRDefault="00C50A95" w:rsidP="00416506">
            <w:pPr>
              <w:pStyle w:val="tabletext11"/>
              <w:jc w:val="center"/>
              <w:rPr>
                <w:ins w:id="16352" w:author="Author"/>
              </w:rPr>
            </w:pPr>
            <w:ins w:id="16353" w:author="Author">
              <w:r w:rsidRPr="00D016EC">
                <w:t>0.11</w:t>
              </w:r>
            </w:ins>
          </w:p>
        </w:tc>
      </w:tr>
      <w:tr w:rsidR="00C50A95" w:rsidRPr="00D016EC" w14:paraId="68FC391A" w14:textId="77777777" w:rsidTr="00416506">
        <w:trPr>
          <w:trHeight w:val="190"/>
          <w:ins w:id="16354" w:author="Author"/>
        </w:trPr>
        <w:tc>
          <w:tcPr>
            <w:tcW w:w="200" w:type="dxa"/>
            <w:tcBorders>
              <w:right w:val="nil"/>
            </w:tcBorders>
            <w:vAlign w:val="bottom"/>
          </w:tcPr>
          <w:p w14:paraId="1F844EBA" w14:textId="77777777" w:rsidR="00C50A95" w:rsidRPr="00D016EC" w:rsidRDefault="00C50A95" w:rsidP="00416506">
            <w:pPr>
              <w:pStyle w:val="tabletext11"/>
              <w:jc w:val="right"/>
              <w:rPr>
                <w:ins w:id="16355" w:author="Author"/>
              </w:rPr>
            </w:pPr>
          </w:p>
        </w:tc>
        <w:tc>
          <w:tcPr>
            <w:tcW w:w="1580" w:type="dxa"/>
            <w:tcBorders>
              <w:left w:val="nil"/>
            </w:tcBorders>
            <w:vAlign w:val="bottom"/>
            <w:hideMark/>
          </w:tcPr>
          <w:p w14:paraId="31CCE8E6" w14:textId="77777777" w:rsidR="00C50A95" w:rsidRPr="00D016EC" w:rsidRDefault="00C50A95" w:rsidP="00416506">
            <w:pPr>
              <w:pStyle w:val="tabletext11"/>
              <w:tabs>
                <w:tab w:val="decimal" w:pos="640"/>
              </w:tabs>
              <w:rPr>
                <w:ins w:id="16356" w:author="Author"/>
              </w:rPr>
            </w:pPr>
            <w:ins w:id="16357" w:author="Author">
              <w:r w:rsidRPr="00D016EC">
                <w:t>20,000 to 24,999</w:t>
              </w:r>
            </w:ins>
          </w:p>
        </w:tc>
        <w:tc>
          <w:tcPr>
            <w:tcW w:w="680" w:type="dxa"/>
            <w:noWrap/>
            <w:vAlign w:val="bottom"/>
            <w:hideMark/>
          </w:tcPr>
          <w:p w14:paraId="1D0F834B" w14:textId="77777777" w:rsidR="00C50A95" w:rsidRPr="00D016EC" w:rsidRDefault="00C50A95" w:rsidP="00416506">
            <w:pPr>
              <w:pStyle w:val="tabletext11"/>
              <w:tabs>
                <w:tab w:val="decimal" w:pos="200"/>
              </w:tabs>
              <w:jc w:val="center"/>
              <w:rPr>
                <w:ins w:id="16358" w:author="Author"/>
              </w:rPr>
            </w:pPr>
            <w:ins w:id="16359" w:author="Author">
              <w:r w:rsidRPr="00D016EC">
                <w:t>1.01</w:t>
              </w:r>
            </w:ins>
          </w:p>
        </w:tc>
        <w:tc>
          <w:tcPr>
            <w:tcW w:w="900" w:type="dxa"/>
            <w:noWrap/>
            <w:vAlign w:val="bottom"/>
            <w:hideMark/>
          </w:tcPr>
          <w:p w14:paraId="772C8F83" w14:textId="77777777" w:rsidR="00C50A95" w:rsidRPr="00D016EC" w:rsidRDefault="00C50A95" w:rsidP="00416506">
            <w:pPr>
              <w:pStyle w:val="tabletext11"/>
              <w:tabs>
                <w:tab w:val="decimal" w:pos="200"/>
              </w:tabs>
              <w:jc w:val="center"/>
              <w:rPr>
                <w:ins w:id="16360" w:author="Author"/>
              </w:rPr>
            </w:pPr>
            <w:ins w:id="16361" w:author="Author">
              <w:r w:rsidRPr="00D016EC">
                <w:t>0.93</w:t>
              </w:r>
            </w:ins>
          </w:p>
        </w:tc>
        <w:tc>
          <w:tcPr>
            <w:tcW w:w="400" w:type="dxa"/>
            <w:noWrap/>
            <w:vAlign w:val="bottom"/>
            <w:hideMark/>
          </w:tcPr>
          <w:p w14:paraId="038A886F" w14:textId="77777777" w:rsidR="00C50A95" w:rsidRPr="00D016EC" w:rsidRDefault="00C50A95" w:rsidP="00416506">
            <w:pPr>
              <w:pStyle w:val="tabletext11"/>
              <w:jc w:val="center"/>
              <w:rPr>
                <w:ins w:id="16362" w:author="Author"/>
              </w:rPr>
            </w:pPr>
            <w:ins w:id="16363" w:author="Author">
              <w:r w:rsidRPr="00D016EC">
                <w:t>0.90</w:t>
              </w:r>
            </w:ins>
          </w:p>
        </w:tc>
        <w:tc>
          <w:tcPr>
            <w:tcW w:w="400" w:type="dxa"/>
            <w:noWrap/>
            <w:vAlign w:val="bottom"/>
            <w:hideMark/>
          </w:tcPr>
          <w:p w14:paraId="74A0B6E7" w14:textId="77777777" w:rsidR="00C50A95" w:rsidRPr="00D016EC" w:rsidRDefault="00C50A95" w:rsidP="00416506">
            <w:pPr>
              <w:pStyle w:val="tabletext11"/>
              <w:jc w:val="center"/>
              <w:rPr>
                <w:ins w:id="16364" w:author="Author"/>
              </w:rPr>
            </w:pPr>
            <w:ins w:id="16365" w:author="Author">
              <w:r w:rsidRPr="00D016EC">
                <w:t>0.82</w:t>
              </w:r>
            </w:ins>
          </w:p>
        </w:tc>
        <w:tc>
          <w:tcPr>
            <w:tcW w:w="400" w:type="dxa"/>
            <w:noWrap/>
            <w:vAlign w:val="bottom"/>
            <w:hideMark/>
          </w:tcPr>
          <w:p w14:paraId="5495BF0B" w14:textId="77777777" w:rsidR="00C50A95" w:rsidRPr="00D016EC" w:rsidRDefault="00C50A95" w:rsidP="00416506">
            <w:pPr>
              <w:pStyle w:val="tabletext11"/>
              <w:jc w:val="center"/>
              <w:rPr>
                <w:ins w:id="16366" w:author="Author"/>
              </w:rPr>
            </w:pPr>
            <w:ins w:id="16367" w:author="Author">
              <w:r w:rsidRPr="00D016EC">
                <w:t>0.76</w:t>
              </w:r>
            </w:ins>
          </w:p>
        </w:tc>
        <w:tc>
          <w:tcPr>
            <w:tcW w:w="400" w:type="dxa"/>
            <w:noWrap/>
            <w:vAlign w:val="bottom"/>
            <w:hideMark/>
          </w:tcPr>
          <w:p w14:paraId="0FCEDE0B" w14:textId="77777777" w:rsidR="00C50A95" w:rsidRPr="00D016EC" w:rsidRDefault="00C50A95" w:rsidP="00416506">
            <w:pPr>
              <w:pStyle w:val="tabletext11"/>
              <w:jc w:val="center"/>
              <w:rPr>
                <w:ins w:id="16368" w:author="Author"/>
              </w:rPr>
            </w:pPr>
            <w:ins w:id="16369" w:author="Author">
              <w:r w:rsidRPr="00D016EC">
                <w:t>0.66</w:t>
              </w:r>
            </w:ins>
          </w:p>
        </w:tc>
        <w:tc>
          <w:tcPr>
            <w:tcW w:w="400" w:type="dxa"/>
            <w:noWrap/>
            <w:vAlign w:val="bottom"/>
            <w:hideMark/>
          </w:tcPr>
          <w:p w14:paraId="0E2905B2" w14:textId="77777777" w:rsidR="00C50A95" w:rsidRPr="00D016EC" w:rsidRDefault="00C50A95" w:rsidP="00416506">
            <w:pPr>
              <w:pStyle w:val="tabletext11"/>
              <w:jc w:val="center"/>
              <w:rPr>
                <w:ins w:id="16370" w:author="Author"/>
              </w:rPr>
            </w:pPr>
            <w:ins w:id="16371" w:author="Author">
              <w:r w:rsidRPr="00D016EC">
                <w:t>0.57</w:t>
              </w:r>
            </w:ins>
          </w:p>
        </w:tc>
        <w:tc>
          <w:tcPr>
            <w:tcW w:w="400" w:type="dxa"/>
            <w:noWrap/>
            <w:vAlign w:val="bottom"/>
            <w:hideMark/>
          </w:tcPr>
          <w:p w14:paraId="56CC2BE5" w14:textId="77777777" w:rsidR="00C50A95" w:rsidRPr="00D016EC" w:rsidRDefault="00C50A95" w:rsidP="00416506">
            <w:pPr>
              <w:pStyle w:val="tabletext11"/>
              <w:jc w:val="center"/>
              <w:rPr>
                <w:ins w:id="16372" w:author="Author"/>
              </w:rPr>
            </w:pPr>
            <w:ins w:id="16373" w:author="Author">
              <w:r w:rsidRPr="00D016EC">
                <w:t>0.54</w:t>
              </w:r>
            </w:ins>
          </w:p>
        </w:tc>
        <w:tc>
          <w:tcPr>
            <w:tcW w:w="400" w:type="dxa"/>
            <w:noWrap/>
            <w:vAlign w:val="bottom"/>
            <w:hideMark/>
          </w:tcPr>
          <w:p w14:paraId="71BCCCCD" w14:textId="77777777" w:rsidR="00C50A95" w:rsidRPr="00D016EC" w:rsidRDefault="00C50A95" w:rsidP="00416506">
            <w:pPr>
              <w:pStyle w:val="tabletext11"/>
              <w:jc w:val="center"/>
              <w:rPr>
                <w:ins w:id="16374" w:author="Author"/>
              </w:rPr>
            </w:pPr>
            <w:ins w:id="16375" w:author="Author">
              <w:r w:rsidRPr="00D016EC">
                <w:t>0.47</w:t>
              </w:r>
            </w:ins>
          </w:p>
        </w:tc>
        <w:tc>
          <w:tcPr>
            <w:tcW w:w="400" w:type="dxa"/>
            <w:noWrap/>
            <w:vAlign w:val="bottom"/>
            <w:hideMark/>
          </w:tcPr>
          <w:p w14:paraId="7309C1CA" w14:textId="77777777" w:rsidR="00C50A95" w:rsidRPr="00D016EC" w:rsidRDefault="00C50A95" w:rsidP="00416506">
            <w:pPr>
              <w:pStyle w:val="tabletext11"/>
              <w:jc w:val="center"/>
              <w:rPr>
                <w:ins w:id="16376" w:author="Author"/>
              </w:rPr>
            </w:pPr>
            <w:ins w:id="16377" w:author="Author">
              <w:r w:rsidRPr="00D016EC">
                <w:t>0.42</w:t>
              </w:r>
            </w:ins>
          </w:p>
        </w:tc>
        <w:tc>
          <w:tcPr>
            <w:tcW w:w="400" w:type="dxa"/>
            <w:noWrap/>
            <w:vAlign w:val="bottom"/>
            <w:hideMark/>
          </w:tcPr>
          <w:p w14:paraId="585C632F" w14:textId="77777777" w:rsidR="00C50A95" w:rsidRPr="00D016EC" w:rsidRDefault="00C50A95" w:rsidP="00416506">
            <w:pPr>
              <w:pStyle w:val="tabletext11"/>
              <w:jc w:val="center"/>
              <w:rPr>
                <w:ins w:id="16378" w:author="Author"/>
              </w:rPr>
            </w:pPr>
            <w:ins w:id="16379" w:author="Author">
              <w:r w:rsidRPr="00D016EC">
                <w:t>0.37</w:t>
              </w:r>
            </w:ins>
          </w:p>
        </w:tc>
        <w:tc>
          <w:tcPr>
            <w:tcW w:w="400" w:type="dxa"/>
            <w:noWrap/>
            <w:vAlign w:val="bottom"/>
            <w:hideMark/>
          </w:tcPr>
          <w:p w14:paraId="6B55E534" w14:textId="77777777" w:rsidR="00C50A95" w:rsidRPr="00D016EC" w:rsidRDefault="00C50A95" w:rsidP="00416506">
            <w:pPr>
              <w:pStyle w:val="tabletext11"/>
              <w:jc w:val="center"/>
              <w:rPr>
                <w:ins w:id="16380" w:author="Author"/>
              </w:rPr>
            </w:pPr>
            <w:ins w:id="16381" w:author="Author">
              <w:r w:rsidRPr="00D016EC">
                <w:t>0.34</w:t>
              </w:r>
            </w:ins>
          </w:p>
        </w:tc>
        <w:tc>
          <w:tcPr>
            <w:tcW w:w="400" w:type="dxa"/>
            <w:noWrap/>
            <w:vAlign w:val="bottom"/>
            <w:hideMark/>
          </w:tcPr>
          <w:p w14:paraId="5946E1A4" w14:textId="77777777" w:rsidR="00C50A95" w:rsidRPr="00D016EC" w:rsidRDefault="00C50A95" w:rsidP="00416506">
            <w:pPr>
              <w:pStyle w:val="tabletext11"/>
              <w:jc w:val="center"/>
              <w:rPr>
                <w:ins w:id="16382" w:author="Author"/>
              </w:rPr>
            </w:pPr>
            <w:ins w:id="16383" w:author="Author">
              <w:r w:rsidRPr="00D016EC">
                <w:t>0.32</w:t>
              </w:r>
            </w:ins>
          </w:p>
        </w:tc>
        <w:tc>
          <w:tcPr>
            <w:tcW w:w="400" w:type="dxa"/>
            <w:noWrap/>
            <w:vAlign w:val="bottom"/>
            <w:hideMark/>
          </w:tcPr>
          <w:p w14:paraId="0F4B4432" w14:textId="77777777" w:rsidR="00C50A95" w:rsidRPr="00D016EC" w:rsidRDefault="00C50A95" w:rsidP="00416506">
            <w:pPr>
              <w:pStyle w:val="tabletext11"/>
              <w:jc w:val="center"/>
              <w:rPr>
                <w:ins w:id="16384" w:author="Author"/>
              </w:rPr>
            </w:pPr>
            <w:ins w:id="16385" w:author="Author">
              <w:r w:rsidRPr="00D016EC">
                <w:t>0.30</w:t>
              </w:r>
            </w:ins>
          </w:p>
        </w:tc>
        <w:tc>
          <w:tcPr>
            <w:tcW w:w="400" w:type="dxa"/>
            <w:noWrap/>
            <w:vAlign w:val="bottom"/>
            <w:hideMark/>
          </w:tcPr>
          <w:p w14:paraId="5583F00E" w14:textId="77777777" w:rsidR="00C50A95" w:rsidRPr="00D016EC" w:rsidRDefault="00C50A95" w:rsidP="00416506">
            <w:pPr>
              <w:pStyle w:val="tabletext11"/>
              <w:jc w:val="center"/>
              <w:rPr>
                <w:ins w:id="16386" w:author="Author"/>
              </w:rPr>
            </w:pPr>
            <w:ins w:id="16387" w:author="Author">
              <w:r w:rsidRPr="00D016EC">
                <w:t>0.28</w:t>
              </w:r>
            </w:ins>
          </w:p>
        </w:tc>
        <w:tc>
          <w:tcPr>
            <w:tcW w:w="400" w:type="dxa"/>
            <w:noWrap/>
            <w:vAlign w:val="bottom"/>
            <w:hideMark/>
          </w:tcPr>
          <w:p w14:paraId="419D2446" w14:textId="77777777" w:rsidR="00C50A95" w:rsidRPr="00D016EC" w:rsidRDefault="00C50A95" w:rsidP="00416506">
            <w:pPr>
              <w:pStyle w:val="tabletext11"/>
              <w:jc w:val="center"/>
              <w:rPr>
                <w:ins w:id="16388" w:author="Author"/>
              </w:rPr>
            </w:pPr>
            <w:ins w:id="16389" w:author="Author">
              <w:r w:rsidRPr="00D016EC">
                <w:t>0.26</w:t>
              </w:r>
            </w:ins>
          </w:p>
        </w:tc>
        <w:tc>
          <w:tcPr>
            <w:tcW w:w="400" w:type="dxa"/>
            <w:noWrap/>
            <w:vAlign w:val="bottom"/>
            <w:hideMark/>
          </w:tcPr>
          <w:p w14:paraId="44856D71" w14:textId="77777777" w:rsidR="00C50A95" w:rsidRPr="00D016EC" w:rsidRDefault="00C50A95" w:rsidP="00416506">
            <w:pPr>
              <w:pStyle w:val="tabletext11"/>
              <w:jc w:val="center"/>
              <w:rPr>
                <w:ins w:id="16390" w:author="Author"/>
              </w:rPr>
            </w:pPr>
            <w:ins w:id="16391" w:author="Author">
              <w:r w:rsidRPr="00D016EC">
                <w:t>0.24</w:t>
              </w:r>
            </w:ins>
          </w:p>
        </w:tc>
        <w:tc>
          <w:tcPr>
            <w:tcW w:w="400" w:type="dxa"/>
            <w:noWrap/>
            <w:vAlign w:val="bottom"/>
            <w:hideMark/>
          </w:tcPr>
          <w:p w14:paraId="4DC463FD" w14:textId="77777777" w:rsidR="00C50A95" w:rsidRPr="00D016EC" w:rsidRDefault="00C50A95" w:rsidP="00416506">
            <w:pPr>
              <w:pStyle w:val="tabletext11"/>
              <w:jc w:val="center"/>
              <w:rPr>
                <w:ins w:id="16392" w:author="Author"/>
              </w:rPr>
            </w:pPr>
            <w:ins w:id="16393" w:author="Author">
              <w:r w:rsidRPr="00D016EC">
                <w:t>0.22</w:t>
              </w:r>
            </w:ins>
          </w:p>
        </w:tc>
        <w:tc>
          <w:tcPr>
            <w:tcW w:w="400" w:type="dxa"/>
            <w:noWrap/>
            <w:vAlign w:val="bottom"/>
            <w:hideMark/>
          </w:tcPr>
          <w:p w14:paraId="023CB5E2" w14:textId="77777777" w:rsidR="00C50A95" w:rsidRPr="00D016EC" w:rsidRDefault="00C50A95" w:rsidP="00416506">
            <w:pPr>
              <w:pStyle w:val="tabletext11"/>
              <w:jc w:val="center"/>
              <w:rPr>
                <w:ins w:id="16394" w:author="Author"/>
              </w:rPr>
            </w:pPr>
            <w:ins w:id="16395" w:author="Author">
              <w:r w:rsidRPr="00D016EC">
                <w:t>0.21</w:t>
              </w:r>
            </w:ins>
          </w:p>
        </w:tc>
        <w:tc>
          <w:tcPr>
            <w:tcW w:w="400" w:type="dxa"/>
            <w:noWrap/>
            <w:vAlign w:val="bottom"/>
            <w:hideMark/>
          </w:tcPr>
          <w:p w14:paraId="6E1A51D3" w14:textId="77777777" w:rsidR="00C50A95" w:rsidRPr="00D016EC" w:rsidRDefault="00C50A95" w:rsidP="00416506">
            <w:pPr>
              <w:pStyle w:val="tabletext11"/>
              <w:jc w:val="center"/>
              <w:rPr>
                <w:ins w:id="16396" w:author="Author"/>
              </w:rPr>
            </w:pPr>
            <w:ins w:id="16397" w:author="Author">
              <w:r w:rsidRPr="00D016EC">
                <w:t>0.19</w:t>
              </w:r>
            </w:ins>
          </w:p>
        </w:tc>
        <w:tc>
          <w:tcPr>
            <w:tcW w:w="400" w:type="dxa"/>
            <w:noWrap/>
            <w:vAlign w:val="bottom"/>
            <w:hideMark/>
          </w:tcPr>
          <w:p w14:paraId="02C20ABD" w14:textId="77777777" w:rsidR="00C50A95" w:rsidRPr="00D016EC" w:rsidRDefault="00C50A95" w:rsidP="00416506">
            <w:pPr>
              <w:pStyle w:val="tabletext11"/>
              <w:jc w:val="center"/>
              <w:rPr>
                <w:ins w:id="16398" w:author="Author"/>
              </w:rPr>
            </w:pPr>
            <w:ins w:id="16399" w:author="Author">
              <w:r w:rsidRPr="00D016EC">
                <w:t>0.18</w:t>
              </w:r>
            </w:ins>
          </w:p>
        </w:tc>
        <w:tc>
          <w:tcPr>
            <w:tcW w:w="400" w:type="dxa"/>
            <w:noWrap/>
            <w:vAlign w:val="bottom"/>
            <w:hideMark/>
          </w:tcPr>
          <w:p w14:paraId="69229B3F" w14:textId="77777777" w:rsidR="00C50A95" w:rsidRPr="00D016EC" w:rsidRDefault="00C50A95" w:rsidP="00416506">
            <w:pPr>
              <w:pStyle w:val="tabletext11"/>
              <w:jc w:val="center"/>
              <w:rPr>
                <w:ins w:id="16400" w:author="Author"/>
              </w:rPr>
            </w:pPr>
            <w:ins w:id="16401" w:author="Author">
              <w:r w:rsidRPr="00D016EC">
                <w:t>0.17</w:t>
              </w:r>
            </w:ins>
          </w:p>
        </w:tc>
        <w:tc>
          <w:tcPr>
            <w:tcW w:w="440" w:type="dxa"/>
            <w:noWrap/>
            <w:vAlign w:val="bottom"/>
            <w:hideMark/>
          </w:tcPr>
          <w:p w14:paraId="6FAAAEA1" w14:textId="77777777" w:rsidR="00C50A95" w:rsidRPr="00D016EC" w:rsidRDefault="00C50A95" w:rsidP="00416506">
            <w:pPr>
              <w:pStyle w:val="tabletext11"/>
              <w:jc w:val="center"/>
              <w:rPr>
                <w:ins w:id="16402" w:author="Author"/>
              </w:rPr>
            </w:pPr>
            <w:ins w:id="16403" w:author="Author">
              <w:r w:rsidRPr="00D016EC">
                <w:t>0.15</w:t>
              </w:r>
            </w:ins>
          </w:p>
        </w:tc>
        <w:tc>
          <w:tcPr>
            <w:tcW w:w="400" w:type="dxa"/>
            <w:noWrap/>
            <w:vAlign w:val="bottom"/>
            <w:hideMark/>
          </w:tcPr>
          <w:p w14:paraId="01FA592B" w14:textId="77777777" w:rsidR="00C50A95" w:rsidRPr="00D016EC" w:rsidRDefault="00C50A95" w:rsidP="00416506">
            <w:pPr>
              <w:pStyle w:val="tabletext11"/>
              <w:jc w:val="center"/>
              <w:rPr>
                <w:ins w:id="16404" w:author="Author"/>
              </w:rPr>
            </w:pPr>
            <w:ins w:id="16405" w:author="Author">
              <w:r w:rsidRPr="00D016EC">
                <w:t>0.14</w:t>
              </w:r>
            </w:ins>
          </w:p>
        </w:tc>
        <w:tc>
          <w:tcPr>
            <w:tcW w:w="400" w:type="dxa"/>
            <w:noWrap/>
            <w:vAlign w:val="bottom"/>
            <w:hideMark/>
          </w:tcPr>
          <w:p w14:paraId="7C3B71B4" w14:textId="77777777" w:rsidR="00C50A95" w:rsidRPr="00D016EC" w:rsidRDefault="00C50A95" w:rsidP="00416506">
            <w:pPr>
              <w:pStyle w:val="tabletext11"/>
              <w:jc w:val="center"/>
              <w:rPr>
                <w:ins w:id="16406" w:author="Author"/>
              </w:rPr>
            </w:pPr>
            <w:ins w:id="16407" w:author="Author">
              <w:r w:rsidRPr="00D016EC">
                <w:t>0.13</w:t>
              </w:r>
            </w:ins>
          </w:p>
        </w:tc>
        <w:tc>
          <w:tcPr>
            <w:tcW w:w="400" w:type="dxa"/>
            <w:noWrap/>
            <w:vAlign w:val="bottom"/>
            <w:hideMark/>
          </w:tcPr>
          <w:p w14:paraId="0F85F13E" w14:textId="77777777" w:rsidR="00C50A95" w:rsidRPr="00D016EC" w:rsidRDefault="00C50A95" w:rsidP="00416506">
            <w:pPr>
              <w:pStyle w:val="tabletext11"/>
              <w:jc w:val="center"/>
              <w:rPr>
                <w:ins w:id="16408" w:author="Author"/>
              </w:rPr>
            </w:pPr>
            <w:ins w:id="16409" w:author="Author">
              <w:r w:rsidRPr="00D016EC">
                <w:t>0.12</w:t>
              </w:r>
            </w:ins>
          </w:p>
        </w:tc>
        <w:tc>
          <w:tcPr>
            <w:tcW w:w="400" w:type="dxa"/>
            <w:noWrap/>
            <w:vAlign w:val="bottom"/>
            <w:hideMark/>
          </w:tcPr>
          <w:p w14:paraId="2084A2D4" w14:textId="77777777" w:rsidR="00C50A95" w:rsidRPr="00D016EC" w:rsidRDefault="00C50A95" w:rsidP="00416506">
            <w:pPr>
              <w:pStyle w:val="tabletext11"/>
              <w:jc w:val="center"/>
              <w:rPr>
                <w:ins w:id="16410" w:author="Author"/>
              </w:rPr>
            </w:pPr>
            <w:ins w:id="16411" w:author="Author">
              <w:r w:rsidRPr="00D016EC">
                <w:t>0.12</w:t>
              </w:r>
            </w:ins>
          </w:p>
        </w:tc>
        <w:tc>
          <w:tcPr>
            <w:tcW w:w="460" w:type="dxa"/>
            <w:noWrap/>
            <w:vAlign w:val="bottom"/>
            <w:hideMark/>
          </w:tcPr>
          <w:p w14:paraId="1B67678C" w14:textId="77777777" w:rsidR="00C50A95" w:rsidRPr="00D016EC" w:rsidRDefault="00C50A95" w:rsidP="00416506">
            <w:pPr>
              <w:pStyle w:val="tabletext11"/>
              <w:jc w:val="center"/>
              <w:rPr>
                <w:ins w:id="16412" w:author="Author"/>
              </w:rPr>
            </w:pPr>
            <w:ins w:id="16413" w:author="Author">
              <w:r w:rsidRPr="00D016EC">
                <w:t>0.11</w:t>
              </w:r>
            </w:ins>
          </w:p>
        </w:tc>
      </w:tr>
      <w:tr w:rsidR="00C50A95" w:rsidRPr="00D016EC" w14:paraId="0903D610" w14:textId="77777777" w:rsidTr="00416506">
        <w:trPr>
          <w:trHeight w:val="190"/>
          <w:ins w:id="16414" w:author="Author"/>
        </w:trPr>
        <w:tc>
          <w:tcPr>
            <w:tcW w:w="200" w:type="dxa"/>
            <w:tcBorders>
              <w:right w:val="nil"/>
            </w:tcBorders>
            <w:vAlign w:val="bottom"/>
          </w:tcPr>
          <w:p w14:paraId="2F279315" w14:textId="77777777" w:rsidR="00C50A95" w:rsidRPr="00D016EC" w:rsidRDefault="00C50A95" w:rsidP="00416506">
            <w:pPr>
              <w:pStyle w:val="tabletext11"/>
              <w:jc w:val="right"/>
              <w:rPr>
                <w:ins w:id="16415" w:author="Author"/>
              </w:rPr>
            </w:pPr>
          </w:p>
        </w:tc>
        <w:tc>
          <w:tcPr>
            <w:tcW w:w="1580" w:type="dxa"/>
            <w:tcBorders>
              <w:left w:val="nil"/>
            </w:tcBorders>
            <w:vAlign w:val="bottom"/>
            <w:hideMark/>
          </w:tcPr>
          <w:p w14:paraId="1C42510A" w14:textId="77777777" w:rsidR="00C50A95" w:rsidRPr="00D016EC" w:rsidRDefault="00C50A95" w:rsidP="00416506">
            <w:pPr>
              <w:pStyle w:val="tabletext11"/>
              <w:tabs>
                <w:tab w:val="decimal" w:pos="640"/>
              </w:tabs>
              <w:rPr>
                <w:ins w:id="16416" w:author="Author"/>
              </w:rPr>
            </w:pPr>
            <w:ins w:id="16417" w:author="Author">
              <w:r w:rsidRPr="00D016EC">
                <w:t>25,000 to 29,999</w:t>
              </w:r>
            </w:ins>
          </w:p>
        </w:tc>
        <w:tc>
          <w:tcPr>
            <w:tcW w:w="680" w:type="dxa"/>
            <w:noWrap/>
            <w:vAlign w:val="bottom"/>
            <w:hideMark/>
          </w:tcPr>
          <w:p w14:paraId="372BC041" w14:textId="77777777" w:rsidR="00C50A95" w:rsidRPr="00D016EC" w:rsidRDefault="00C50A95" w:rsidP="00416506">
            <w:pPr>
              <w:pStyle w:val="tabletext11"/>
              <w:tabs>
                <w:tab w:val="decimal" w:pos="200"/>
              </w:tabs>
              <w:jc w:val="center"/>
              <w:rPr>
                <w:ins w:id="16418" w:author="Author"/>
              </w:rPr>
            </w:pPr>
            <w:ins w:id="16419" w:author="Author">
              <w:r w:rsidRPr="00D016EC">
                <w:t>1.00</w:t>
              </w:r>
            </w:ins>
          </w:p>
        </w:tc>
        <w:tc>
          <w:tcPr>
            <w:tcW w:w="900" w:type="dxa"/>
            <w:noWrap/>
            <w:vAlign w:val="bottom"/>
            <w:hideMark/>
          </w:tcPr>
          <w:p w14:paraId="247B4C5D" w14:textId="77777777" w:rsidR="00C50A95" w:rsidRPr="00D016EC" w:rsidRDefault="00C50A95" w:rsidP="00416506">
            <w:pPr>
              <w:pStyle w:val="tabletext11"/>
              <w:tabs>
                <w:tab w:val="decimal" w:pos="200"/>
              </w:tabs>
              <w:jc w:val="center"/>
              <w:rPr>
                <w:ins w:id="16420" w:author="Author"/>
              </w:rPr>
            </w:pPr>
            <w:ins w:id="16421" w:author="Author">
              <w:r w:rsidRPr="00D016EC">
                <w:t>0.92</w:t>
              </w:r>
            </w:ins>
          </w:p>
        </w:tc>
        <w:tc>
          <w:tcPr>
            <w:tcW w:w="400" w:type="dxa"/>
            <w:noWrap/>
            <w:vAlign w:val="bottom"/>
            <w:hideMark/>
          </w:tcPr>
          <w:p w14:paraId="292D61F4" w14:textId="77777777" w:rsidR="00C50A95" w:rsidRPr="00D016EC" w:rsidRDefault="00C50A95" w:rsidP="00416506">
            <w:pPr>
              <w:pStyle w:val="tabletext11"/>
              <w:jc w:val="center"/>
              <w:rPr>
                <w:ins w:id="16422" w:author="Author"/>
              </w:rPr>
            </w:pPr>
            <w:ins w:id="16423" w:author="Author">
              <w:r w:rsidRPr="00D016EC">
                <w:t>0.89</w:t>
              </w:r>
            </w:ins>
          </w:p>
        </w:tc>
        <w:tc>
          <w:tcPr>
            <w:tcW w:w="400" w:type="dxa"/>
            <w:noWrap/>
            <w:vAlign w:val="bottom"/>
            <w:hideMark/>
          </w:tcPr>
          <w:p w14:paraId="4D13A322" w14:textId="77777777" w:rsidR="00C50A95" w:rsidRPr="00D016EC" w:rsidRDefault="00C50A95" w:rsidP="00416506">
            <w:pPr>
              <w:pStyle w:val="tabletext11"/>
              <w:jc w:val="center"/>
              <w:rPr>
                <w:ins w:id="16424" w:author="Author"/>
              </w:rPr>
            </w:pPr>
            <w:ins w:id="16425" w:author="Author">
              <w:r w:rsidRPr="00D016EC">
                <w:t>0.81</w:t>
              </w:r>
            </w:ins>
          </w:p>
        </w:tc>
        <w:tc>
          <w:tcPr>
            <w:tcW w:w="400" w:type="dxa"/>
            <w:noWrap/>
            <w:vAlign w:val="bottom"/>
            <w:hideMark/>
          </w:tcPr>
          <w:p w14:paraId="056632DC" w14:textId="77777777" w:rsidR="00C50A95" w:rsidRPr="00D016EC" w:rsidRDefault="00C50A95" w:rsidP="00416506">
            <w:pPr>
              <w:pStyle w:val="tabletext11"/>
              <w:jc w:val="center"/>
              <w:rPr>
                <w:ins w:id="16426" w:author="Author"/>
              </w:rPr>
            </w:pPr>
            <w:ins w:id="16427" w:author="Author">
              <w:r w:rsidRPr="00D016EC">
                <w:t>0.75</w:t>
              </w:r>
            </w:ins>
          </w:p>
        </w:tc>
        <w:tc>
          <w:tcPr>
            <w:tcW w:w="400" w:type="dxa"/>
            <w:noWrap/>
            <w:vAlign w:val="bottom"/>
            <w:hideMark/>
          </w:tcPr>
          <w:p w14:paraId="3CB9DDCA" w14:textId="77777777" w:rsidR="00C50A95" w:rsidRPr="00D016EC" w:rsidRDefault="00C50A95" w:rsidP="00416506">
            <w:pPr>
              <w:pStyle w:val="tabletext11"/>
              <w:jc w:val="center"/>
              <w:rPr>
                <w:ins w:id="16428" w:author="Author"/>
              </w:rPr>
            </w:pPr>
            <w:ins w:id="16429" w:author="Author">
              <w:r w:rsidRPr="00D016EC">
                <w:t>0.66</w:t>
              </w:r>
            </w:ins>
          </w:p>
        </w:tc>
        <w:tc>
          <w:tcPr>
            <w:tcW w:w="400" w:type="dxa"/>
            <w:noWrap/>
            <w:vAlign w:val="bottom"/>
            <w:hideMark/>
          </w:tcPr>
          <w:p w14:paraId="417E6D3E" w14:textId="77777777" w:rsidR="00C50A95" w:rsidRPr="00D016EC" w:rsidRDefault="00C50A95" w:rsidP="00416506">
            <w:pPr>
              <w:pStyle w:val="tabletext11"/>
              <w:jc w:val="center"/>
              <w:rPr>
                <w:ins w:id="16430" w:author="Author"/>
              </w:rPr>
            </w:pPr>
            <w:ins w:id="16431" w:author="Author">
              <w:r w:rsidRPr="00D016EC">
                <w:t>0.58</w:t>
              </w:r>
            </w:ins>
          </w:p>
        </w:tc>
        <w:tc>
          <w:tcPr>
            <w:tcW w:w="400" w:type="dxa"/>
            <w:noWrap/>
            <w:vAlign w:val="bottom"/>
            <w:hideMark/>
          </w:tcPr>
          <w:p w14:paraId="2A31BBB7" w14:textId="77777777" w:rsidR="00C50A95" w:rsidRPr="00D016EC" w:rsidRDefault="00C50A95" w:rsidP="00416506">
            <w:pPr>
              <w:pStyle w:val="tabletext11"/>
              <w:jc w:val="center"/>
              <w:rPr>
                <w:ins w:id="16432" w:author="Author"/>
              </w:rPr>
            </w:pPr>
            <w:ins w:id="16433" w:author="Author">
              <w:r w:rsidRPr="00D016EC">
                <w:t>0.55</w:t>
              </w:r>
            </w:ins>
          </w:p>
        </w:tc>
        <w:tc>
          <w:tcPr>
            <w:tcW w:w="400" w:type="dxa"/>
            <w:noWrap/>
            <w:vAlign w:val="bottom"/>
            <w:hideMark/>
          </w:tcPr>
          <w:p w14:paraId="50FB2D4D" w14:textId="77777777" w:rsidR="00C50A95" w:rsidRPr="00D016EC" w:rsidRDefault="00C50A95" w:rsidP="00416506">
            <w:pPr>
              <w:pStyle w:val="tabletext11"/>
              <w:jc w:val="center"/>
              <w:rPr>
                <w:ins w:id="16434" w:author="Author"/>
              </w:rPr>
            </w:pPr>
            <w:ins w:id="16435" w:author="Author">
              <w:r w:rsidRPr="00D016EC">
                <w:t>0.49</w:t>
              </w:r>
            </w:ins>
          </w:p>
        </w:tc>
        <w:tc>
          <w:tcPr>
            <w:tcW w:w="400" w:type="dxa"/>
            <w:noWrap/>
            <w:vAlign w:val="bottom"/>
            <w:hideMark/>
          </w:tcPr>
          <w:p w14:paraId="4F05CA4C" w14:textId="77777777" w:rsidR="00C50A95" w:rsidRPr="00D016EC" w:rsidRDefault="00C50A95" w:rsidP="00416506">
            <w:pPr>
              <w:pStyle w:val="tabletext11"/>
              <w:jc w:val="center"/>
              <w:rPr>
                <w:ins w:id="16436" w:author="Author"/>
              </w:rPr>
            </w:pPr>
            <w:ins w:id="16437" w:author="Author">
              <w:r w:rsidRPr="00D016EC">
                <w:t>0.43</w:t>
              </w:r>
            </w:ins>
          </w:p>
        </w:tc>
        <w:tc>
          <w:tcPr>
            <w:tcW w:w="400" w:type="dxa"/>
            <w:noWrap/>
            <w:vAlign w:val="bottom"/>
            <w:hideMark/>
          </w:tcPr>
          <w:p w14:paraId="2C2EB1F5" w14:textId="77777777" w:rsidR="00C50A95" w:rsidRPr="00D016EC" w:rsidRDefault="00C50A95" w:rsidP="00416506">
            <w:pPr>
              <w:pStyle w:val="tabletext11"/>
              <w:jc w:val="center"/>
              <w:rPr>
                <w:ins w:id="16438" w:author="Author"/>
              </w:rPr>
            </w:pPr>
            <w:ins w:id="16439" w:author="Author">
              <w:r w:rsidRPr="00D016EC">
                <w:t>0.38</w:t>
              </w:r>
            </w:ins>
          </w:p>
        </w:tc>
        <w:tc>
          <w:tcPr>
            <w:tcW w:w="400" w:type="dxa"/>
            <w:noWrap/>
            <w:vAlign w:val="bottom"/>
            <w:hideMark/>
          </w:tcPr>
          <w:p w14:paraId="166DD082" w14:textId="77777777" w:rsidR="00C50A95" w:rsidRPr="00D016EC" w:rsidRDefault="00C50A95" w:rsidP="00416506">
            <w:pPr>
              <w:pStyle w:val="tabletext11"/>
              <w:jc w:val="center"/>
              <w:rPr>
                <w:ins w:id="16440" w:author="Author"/>
              </w:rPr>
            </w:pPr>
            <w:ins w:id="16441" w:author="Author">
              <w:r w:rsidRPr="00D016EC">
                <w:t>0.36</w:t>
              </w:r>
            </w:ins>
          </w:p>
        </w:tc>
        <w:tc>
          <w:tcPr>
            <w:tcW w:w="400" w:type="dxa"/>
            <w:noWrap/>
            <w:vAlign w:val="bottom"/>
            <w:hideMark/>
          </w:tcPr>
          <w:p w14:paraId="0DE4D02A" w14:textId="77777777" w:rsidR="00C50A95" w:rsidRPr="00D016EC" w:rsidRDefault="00C50A95" w:rsidP="00416506">
            <w:pPr>
              <w:pStyle w:val="tabletext11"/>
              <w:jc w:val="center"/>
              <w:rPr>
                <w:ins w:id="16442" w:author="Author"/>
              </w:rPr>
            </w:pPr>
            <w:ins w:id="16443" w:author="Author">
              <w:r w:rsidRPr="00D016EC">
                <w:t>0.33</w:t>
              </w:r>
            </w:ins>
          </w:p>
        </w:tc>
        <w:tc>
          <w:tcPr>
            <w:tcW w:w="400" w:type="dxa"/>
            <w:noWrap/>
            <w:vAlign w:val="bottom"/>
            <w:hideMark/>
          </w:tcPr>
          <w:p w14:paraId="1E1292EF" w14:textId="77777777" w:rsidR="00C50A95" w:rsidRPr="00D016EC" w:rsidRDefault="00C50A95" w:rsidP="00416506">
            <w:pPr>
              <w:pStyle w:val="tabletext11"/>
              <w:jc w:val="center"/>
              <w:rPr>
                <w:ins w:id="16444" w:author="Author"/>
              </w:rPr>
            </w:pPr>
            <w:ins w:id="16445" w:author="Author">
              <w:r w:rsidRPr="00D016EC">
                <w:t>0.31</w:t>
              </w:r>
            </w:ins>
          </w:p>
        </w:tc>
        <w:tc>
          <w:tcPr>
            <w:tcW w:w="400" w:type="dxa"/>
            <w:noWrap/>
            <w:vAlign w:val="bottom"/>
            <w:hideMark/>
          </w:tcPr>
          <w:p w14:paraId="499B8CBA" w14:textId="77777777" w:rsidR="00C50A95" w:rsidRPr="00D016EC" w:rsidRDefault="00C50A95" w:rsidP="00416506">
            <w:pPr>
              <w:pStyle w:val="tabletext11"/>
              <w:jc w:val="center"/>
              <w:rPr>
                <w:ins w:id="16446" w:author="Author"/>
              </w:rPr>
            </w:pPr>
            <w:ins w:id="16447" w:author="Author">
              <w:r w:rsidRPr="00D016EC">
                <w:t>0.29</w:t>
              </w:r>
            </w:ins>
          </w:p>
        </w:tc>
        <w:tc>
          <w:tcPr>
            <w:tcW w:w="400" w:type="dxa"/>
            <w:noWrap/>
            <w:vAlign w:val="bottom"/>
            <w:hideMark/>
          </w:tcPr>
          <w:p w14:paraId="6F72945C" w14:textId="77777777" w:rsidR="00C50A95" w:rsidRPr="00D016EC" w:rsidRDefault="00C50A95" w:rsidP="00416506">
            <w:pPr>
              <w:pStyle w:val="tabletext11"/>
              <w:jc w:val="center"/>
              <w:rPr>
                <w:ins w:id="16448" w:author="Author"/>
              </w:rPr>
            </w:pPr>
            <w:ins w:id="16449" w:author="Author">
              <w:r w:rsidRPr="00D016EC">
                <w:t>0.27</w:t>
              </w:r>
            </w:ins>
          </w:p>
        </w:tc>
        <w:tc>
          <w:tcPr>
            <w:tcW w:w="400" w:type="dxa"/>
            <w:noWrap/>
            <w:vAlign w:val="bottom"/>
            <w:hideMark/>
          </w:tcPr>
          <w:p w14:paraId="19B270A1" w14:textId="77777777" w:rsidR="00C50A95" w:rsidRPr="00D016EC" w:rsidRDefault="00C50A95" w:rsidP="00416506">
            <w:pPr>
              <w:pStyle w:val="tabletext11"/>
              <w:jc w:val="center"/>
              <w:rPr>
                <w:ins w:id="16450" w:author="Author"/>
              </w:rPr>
            </w:pPr>
            <w:ins w:id="16451" w:author="Author">
              <w:r w:rsidRPr="00D016EC">
                <w:t>0.25</w:t>
              </w:r>
            </w:ins>
          </w:p>
        </w:tc>
        <w:tc>
          <w:tcPr>
            <w:tcW w:w="400" w:type="dxa"/>
            <w:noWrap/>
            <w:vAlign w:val="bottom"/>
            <w:hideMark/>
          </w:tcPr>
          <w:p w14:paraId="6D9796D8" w14:textId="77777777" w:rsidR="00C50A95" w:rsidRPr="00D016EC" w:rsidRDefault="00C50A95" w:rsidP="00416506">
            <w:pPr>
              <w:pStyle w:val="tabletext11"/>
              <w:jc w:val="center"/>
              <w:rPr>
                <w:ins w:id="16452" w:author="Author"/>
              </w:rPr>
            </w:pPr>
            <w:ins w:id="16453" w:author="Author">
              <w:r w:rsidRPr="00D016EC">
                <w:t>0.23</w:t>
              </w:r>
            </w:ins>
          </w:p>
        </w:tc>
        <w:tc>
          <w:tcPr>
            <w:tcW w:w="400" w:type="dxa"/>
            <w:noWrap/>
            <w:vAlign w:val="bottom"/>
            <w:hideMark/>
          </w:tcPr>
          <w:p w14:paraId="6B82CBCF" w14:textId="77777777" w:rsidR="00C50A95" w:rsidRPr="00D016EC" w:rsidRDefault="00C50A95" w:rsidP="00416506">
            <w:pPr>
              <w:pStyle w:val="tabletext11"/>
              <w:jc w:val="center"/>
              <w:rPr>
                <w:ins w:id="16454" w:author="Author"/>
              </w:rPr>
            </w:pPr>
            <w:ins w:id="16455" w:author="Author">
              <w:r w:rsidRPr="00D016EC">
                <w:t>0.21</w:t>
              </w:r>
            </w:ins>
          </w:p>
        </w:tc>
        <w:tc>
          <w:tcPr>
            <w:tcW w:w="400" w:type="dxa"/>
            <w:noWrap/>
            <w:vAlign w:val="bottom"/>
            <w:hideMark/>
          </w:tcPr>
          <w:p w14:paraId="13D1C168" w14:textId="77777777" w:rsidR="00C50A95" w:rsidRPr="00D016EC" w:rsidRDefault="00C50A95" w:rsidP="00416506">
            <w:pPr>
              <w:pStyle w:val="tabletext11"/>
              <w:jc w:val="center"/>
              <w:rPr>
                <w:ins w:id="16456" w:author="Author"/>
              </w:rPr>
            </w:pPr>
            <w:ins w:id="16457" w:author="Author">
              <w:r w:rsidRPr="00D016EC">
                <w:t>0.20</w:t>
              </w:r>
            </w:ins>
          </w:p>
        </w:tc>
        <w:tc>
          <w:tcPr>
            <w:tcW w:w="400" w:type="dxa"/>
            <w:noWrap/>
            <w:vAlign w:val="bottom"/>
            <w:hideMark/>
          </w:tcPr>
          <w:p w14:paraId="70F57A56" w14:textId="77777777" w:rsidR="00C50A95" w:rsidRPr="00D016EC" w:rsidRDefault="00C50A95" w:rsidP="00416506">
            <w:pPr>
              <w:pStyle w:val="tabletext11"/>
              <w:jc w:val="center"/>
              <w:rPr>
                <w:ins w:id="16458" w:author="Author"/>
              </w:rPr>
            </w:pPr>
            <w:ins w:id="16459" w:author="Author">
              <w:r w:rsidRPr="00D016EC">
                <w:t>0.19</w:t>
              </w:r>
            </w:ins>
          </w:p>
        </w:tc>
        <w:tc>
          <w:tcPr>
            <w:tcW w:w="400" w:type="dxa"/>
            <w:noWrap/>
            <w:vAlign w:val="bottom"/>
            <w:hideMark/>
          </w:tcPr>
          <w:p w14:paraId="146320FE" w14:textId="77777777" w:rsidR="00C50A95" w:rsidRPr="00D016EC" w:rsidRDefault="00C50A95" w:rsidP="00416506">
            <w:pPr>
              <w:pStyle w:val="tabletext11"/>
              <w:jc w:val="center"/>
              <w:rPr>
                <w:ins w:id="16460" w:author="Author"/>
              </w:rPr>
            </w:pPr>
            <w:ins w:id="16461" w:author="Author">
              <w:r w:rsidRPr="00D016EC">
                <w:t>0.17</w:t>
              </w:r>
            </w:ins>
          </w:p>
        </w:tc>
        <w:tc>
          <w:tcPr>
            <w:tcW w:w="440" w:type="dxa"/>
            <w:noWrap/>
            <w:vAlign w:val="bottom"/>
            <w:hideMark/>
          </w:tcPr>
          <w:p w14:paraId="39F56B8B" w14:textId="77777777" w:rsidR="00C50A95" w:rsidRPr="00D016EC" w:rsidRDefault="00C50A95" w:rsidP="00416506">
            <w:pPr>
              <w:pStyle w:val="tabletext11"/>
              <w:jc w:val="center"/>
              <w:rPr>
                <w:ins w:id="16462" w:author="Author"/>
              </w:rPr>
            </w:pPr>
            <w:ins w:id="16463" w:author="Author">
              <w:r w:rsidRPr="00D016EC">
                <w:t>0.16</w:t>
              </w:r>
            </w:ins>
          </w:p>
        </w:tc>
        <w:tc>
          <w:tcPr>
            <w:tcW w:w="400" w:type="dxa"/>
            <w:noWrap/>
            <w:vAlign w:val="bottom"/>
            <w:hideMark/>
          </w:tcPr>
          <w:p w14:paraId="172B80FA" w14:textId="77777777" w:rsidR="00C50A95" w:rsidRPr="00D016EC" w:rsidRDefault="00C50A95" w:rsidP="00416506">
            <w:pPr>
              <w:pStyle w:val="tabletext11"/>
              <w:jc w:val="center"/>
              <w:rPr>
                <w:ins w:id="16464" w:author="Author"/>
              </w:rPr>
            </w:pPr>
            <w:ins w:id="16465" w:author="Author">
              <w:r w:rsidRPr="00D016EC">
                <w:t>0.15</w:t>
              </w:r>
            </w:ins>
          </w:p>
        </w:tc>
        <w:tc>
          <w:tcPr>
            <w:tcW w:w="400" w:type="dxa"/>
            <w:noWrap/>
            <w:vAlign w:val="bottom"/>
            <w:hideMark/>
          </w:tcPr>
          <w:p w14:paraId="7AFFA340" w14:textId="77777777" w:rsidR="00C50A95" w:rsidRPr="00D016EC" w:rsidRDefault="00C50A95" w:rsidP="00416506">
            <w:pPr>
              <w:pStyle w:val="tabletext11"/>
              <w:jc w:val="center"/>
              <w:rPr>
                <w:ins w:id="16466" w:author="Author"/>
              </w:rPr>
            </w:pPr>
            <w:ins w:id="16467" w:author="Author">
              <w:r w:rsidRPr="00D016EC">
                <w:t>0.14</w:t>
              </w:r>
            </w:ins>
          </w:p>
        </w:tc>
        <w:tc>
          <w:tcPr>
            <w:tcW w:w="400" w:type="dxa"/>
            <w:noWrap/>
            <w:vAlign w:val="bottom"/>
            <w:hideMark/>
          </w:tcPr>
          <w:p w14:paraId="3C26C370" w14:textId="77777777" w:rsidR="00C50A95" w:rsidRPr="00D016EC" w:rsidRDefault="00C50A95" w:rsidP="00416506">
            <w:pPr>
              <w:pStyle w:val="tabletext11"/>
              <w:jc w:val="center"/>
              <w:rPr>
                <w:ins w:id="16468" w:author="Author"/>
              </w:rPr>
            </w:pPr>
            <w:ins w:id="16469" w:author="Author">
              <w:r w:rsidRPr="00D016EC">
                <w:t>0.13</w:t>
              </w:r>
            </w:ins>
          </w:p>
        </w:tc>
        <w:tc>
          <w:tcPr>
            <w:tcW w:w="400" w:type="dxa"/>
            <w:noWrap/>
            <w:vAlign w:val="bottom"/>
            <w:hideMark/>
          </w:tcPr>
          <w:p w14:paraId="36247CD3" w14:textId="77777777" w:rsidR="00C50A95" w:rsidRPr="00D016EC" w:rsidRDefault="00C50A95" w:rsidP="00416506">
            <w:pPr>
              <w:pStyle w:val="tabletext11"/>
              <w:jc w:val="center"/>
              <w:rPr>
                <w:ins w:id="16470" w:author="Author"/>
              </w:rPr>
            </w:pPr>
            <w:ins w:id="16471" w:author="Author">
              <w:r w:rsidRPr="00D016EC">
                <w:t>0.12</w:t>
              </w:r>
            </w:ins>
          </w:p>
        </w:tc>
        <w:tc>
          <w:tcPr>
            <w:tcW w:w="460" w:type="dxa"/>
            <w:noWrap/>
            <w:vAlign w:val="bottom"/>
            <w:hideMark/>
          </w:tcPr>
          <w:p w14:paraId="30D57C07" w14:textId="77777777" w:rsidR="00C50A95" w:rsidRPr="00D016EC" w:rsidRDefault="00C50A95" w:rsidP="00416506">
            <w:pPr>
              <w:pStyle w:val="tabletext11"/>
              <w:jc w:val="center"/>
              <w:rPr>
                <w:ins w:id="16472" w:author="Author"/>
              </w:rPr>
            </w:pPr>
            <w:ins w:id="16473" w:author="Author">
              <w:r w:rsidRPr="00D016EC">
                <w:t>0.11</w:t>
              </w:r>
            </w:ins>
          </w:p>
        </w:tc>
      </w:tr>
      <w:tr w:rsidR="00C50A95" w:rsidRPr="00D016EC" w14:paraId="176ECD8E" w14:textId="77777777" w:rsidTr="00416506">
        <w:trPr>
          <w:trHeight w:val="190"/>
          <w:ins w:id="16474" w:author="Author"/>
        </w:trPr>
        <w:tc>
          <w:tcPr>
            <w:tcW w:w="200" w:type="dxa"/>
            <w:tcBorders>
              <w:right w:val="nil"/>
            </w:tcBorders>
            <w:vAlign w:val="bottom"/>
          </w:tcPr>
          <w:p w14:paraId="7337DC28" w14:textId="77777777" w:rsidR="00C50A95" w:rsidRPr="00D016EC" w:rsidRDefault="00C50A95" w:rsidP="00416506">
            <w:pPr>
              <w:pStyle w:val="tabletext11"/>
              <w:jc w:val="right"/>
              <w:rPr>
                <w:ins w:id="16475" w:author="Author"/>
              </w:rPr>
            </w:pPr>
          </w:p>
        </w:tc>
        <w:tc>
          <w:tcPr>
            <w:tcW w:w="1580" w:type="dxa"/>
            <w:tcBorders>
              <w:left w:val="nil"/>
            </w:tcBorders>
            <w:vAlign w:val="bottom"/>
            <w:hideMark/>
          </w:tcPr>
          <w:p w14:paraId="4105DB26" w14:textId="77777777" w:rsidR="00C50A95" w:rsidRPr="00D016EC" w:rsidRDefault="00C50A95" w:rsidP="00416506">
            <w:pPr>
              <w:pStyle w:val="tabletext11"/>
              <w:tabs>
                <w:tab w:val="decimal" w:pos="640"/>
              </w:tabs>
              <w:rPr>
                <w:ins w:id="16476" w:author="Author"/>
              </w:rPr>
            </w:pPr>
            <w:ins w:id="16477" w:author="Author">
              <w:r w:rsidRPr="00D016EC">
                <w:t>30,000 to 34,999</w:t>
              </w:r>
            </w:ins>
          </w:p>
        </w:tc>
        <w:tc>
          <w:tcPr>
            <w:tcW w:w="680" w:type="dxa"/>
            <w:noWrap/>
            <w:vAlign w:val="bottom"/>
            <w:hideMark/>
          </w:tcPr>
          <w:p w14:paraId="18B51AF2" w14:textId="77777777" w:rsidR="00C50A95" w:rsidRPr="00D016EC" w:rsidRDefault="00C50A95" w:rsidP="00416506">
            <w:pPr>
              <w:pStyle w:val="tabletext11"/>
              <w:tabs>
                <w:tab w:val="decimal" w:pos="200"/>
              </w:tabs>
              <w:jc w:val="center"/>
              <w:rPr>
                <w:ins w:id="16478" w:author="Author"/>
              </w:rPr>
            </w:pPr>
            <w:ins w:id="16479" w:author="Author">
              <w:r w:rsidRPr="00D016EC">
                <w:t>1.08</w:t>
              </w:r>
            </w:ins>
          </w:p>
        </w:tc>
        <w:tc>
          <w:tcPr>
            <w:tcW w:w="900" w:type="dxa"/>
            <w:noWrap/>
            <w:vAlign w:val="bottom"/>
            <w:hideMark/>
          </w:tcPr>
          <w:p w14:paraId="76D77D18" w14:textId="77777777" w:rsidR="00C50A95" w:rsidRPr="00D016EC" w:rsidRDefault="00C50A95" w:rsidP="00416506">
            <w:pPr>
              <w:pStyle w:val="tabletext11"/>
              <w:tabs>
                <w:tab w:val="decimal" w:pos="200"/>
              </w:tabs>
              <w:jc w:val="center"/>
              <w:rPr>
                <w:ins w:id="16480" w:author="Author"/>
              </w:rPr>
            </w:pPr>
            <w:ins w:id="16481" w:author="Author">
              <w:r w:rsidRPr="00D016EC">
                <w:t>0.99</w:t>
              </w:r>
            </w:ins>
          </w:p>
        </w:tc>
        <w:tc>
          <w:tcPr>
            <w:tcW w:w="400" w:type="dxa"/>
            <w:noWrap/>
            <w:vAlign w:val="bottom"/>
            <w:hideMark/>
          </w:tcPr>
          <w:p w14:paraId="43E6F0FD" w14:textId="77777777" w:rsidR="00C50A95" w:rsidRPr="00D016EC" w:rsidRDefault="00C50A95" w:rsidP="00416506">
            <w:pPr>
              <w:pStyle w:val="tabletext11"/>
              <w:jc w:val="center"/>
              <w:rPr>
                <w:ins w:id="16482" w:author="Author"/>
              </w:rPr>
            </w:pPr>
            <w:ins w:id="16483" w:author="Author">
              <w:r w:rsidRPr="00D016EC">
                <w:t>0.95</w:t>
              </w:r>
            </w:ins>
          </w:p>
        </w:tc>
        <w:tc>
          <w:tcPr>
            <w:tcW w:w="400" w:type="dxa"/>
            <w:noWrap/>
            <w:vAlign w:val="bottom"/>
            <w:hideMark/>
          </w:tcPr>
          <w:p w14:paraId="0DB7E9B6" w14:textId="77777777" w:rsidR="00C50A95" w:rsidRPr="00D016EC" w:rsidRDefault="00C50A95" w:rsidP="00416506">
            <w:pPr>
              <w:pStyle w:val="tabletext11"/>
              <w:jc w:val="center"/>
              <w:rPr>
                <w:ins w:id="16484" w:author="Author"/>
              </w:rPr>
            </w:pPr>
            <w:ins w:id="16485" w:author="Author">
              <w:r w:rsidRPr="00D016EC">
                <w:t>0.87</w:t>
              </w:r>
            </w:ins>
          </w:p>
        </w:tc>
        <w:tc>
          <w:tcPr>
            <w:tcW w:w="400" w:type="dxa"/>
            <w:noWrap/>
            <w:vAlign w:val="bottom"/>
            <w:hideMark/>
          </w:tcPr>
          <w:p w14:paraId="638DAFC0" w14:textId="77777777" w:rsidR="00C50A95" w:rsidRPr="00D016EC" w:rsidRDefault="00C50A95" w:rsidP="00416506">
            <w:pPr>
              <w:pStyle w:val="tabletext11"/>
              <w:jc w:val="center"/>
              <w:rPr>
                <w:ins w:id="16486" w:author="Author"/>
              </w:rPr>
            </w:pPr>
            <w:ins w:id="16487" w:author="Author">
              <w:r w:rsidRPr="00D016EC">
                <w:t>0.81</w:t>
              </w:r>
            </w:ins>
          </w:p>
        </w:tc>
        <w:tc>
          <w:tcPr>
            <w:tcW w:w="400" w:type="dxa"/>
            <w:noWrap/>
            <w:vAlign w:val="bottom"/>
            <w:hideMark/>
          </w:tcPr>
          <w:p w14:paraId="4D9C4146" w14:textId="77777777" w:rsidR="00C50A95" w:rsidRPr="00D016EC" w:rsidRDefault="00C50A95" w:rsidP="00416506">
            <w:pPr>
              <w:pStyle w:val="tabletext11"/>
              <w:jc w:val="center"/>
              <w:rPr>
                <w:ins w:id="16488" w:author="Author"/>
              </w:rPr>
            </w:pPr>
            <w:ins w:id="16489" w:author="Author">
              <w:r w:rsidRPr="00D016EC">
                <w:t>0.72</w:t>
              </w:r>
            </w:ins>
          </w:p>
        </w:tc>
        <w:tc>
          <w:tcPr>
            <w:tcW w:w="400" w:type="dxa"/>
            <w:noWrap/>
            <w:vAlign w:val="bottom"/>
            <w:hideMark/>
          </w:tcPr>
          <w:p w14:paraId="7E81032D" w14:textId="77777777" w:rsidR="00C50A95" w:rsidRPr="00D016EC" w:rsidRDefault="00C50A95" w:rsidP="00416506">
            <w:pPr>
              <w:pStyle w:val="tabletext11"/>
              <w:jc w:val="center"/>
              <w:rPr>
                <w:ins w:id="16490" w:author="Author"/>
              </w:rPr>
            </w:pPr>
            <w:ins w:id="16491" w:author="Author">
              <w:r w:rsidRPr="00D016EC">
                <w:t>0.63</w:t>
              </w:r>
            </w:ins>
          </w:p>
        </w:tc>
        <w:tc>
          <w:tcPr>
            <w:tcW w:w="400" w:type="dxa"/>
            <w:noWrap/>
            <w:vAlign w:val="bottom"/>
            <w:hideMark/>
          </w:tcPr>
          <w:p w14:paraId="3663D301" w14:textId="77777777" w:rsidR="00C50A95" w:rsidRPr="00D016EC" w:rsidRDefault="00C50A95" w:rsidP="00416506">
            <w:pPr>
              <w:pStyle w:val="tabletext11"/>
              <w:jc w:val="center"/>
              <w:rPr>
                <w:ins w:id="16492" w:author="Author"/>
              </w:rPr>
            </w:pPr>
            <w:ins w:id="16493" w:author="Author">
              <w:r w:rsidRPr="00D016EC">
                <w:t>0.60</w:t>
              </w:r>
            </w:ins>
          </w:p>
        </w:tc>
        <w:tc>
          <w:tcPr>
            <w:tcW w:w="400" w:type="dxa"/>
            <w:noWrap/>
            <w:vAlign w:val="bottom"/>
            <w:hideMark/>
          </w:tcPr>
          <w:p w14:paraId="2EA2985E" w14:textId="77777777" w:rsidR="00C50A95" w:rsidRPr="00D016EC" w:rsidRDefault="00C50A95" w:rsidP="00416506">
            <w:pPr>
              <w:pStyle w:val="tabletext11"/>
              <w:jc w:val="center"/>
              <w:rPr>
                <w:ins w:id="16494" w:author="Author"/>
              </w:rPr>
            </w:pPr>
            <w:ins w:id="16495" w:author="Author">
              <w:r w:rsidRPr="00D016EC">
                <w:t>0.54</w:t>
              </w:r>
            </w:ins>
          </w:p>
        </w:tc>
        <w:tc>
          <w:tcPr>
            <w:tcW w:w="400" w:type="dxa"/>
            <w:noWrap/>
            <w:vAlign w:val="bottom"/>
            <w:hideMark/>
          </w:tcPr>
          <w:p w14:paraId="2EBC212C" w14:textId="77777777" w:rsidR="00C50A95" w:rsidRPr="00D016EC" w:rsidRDefault="00C50A95" w:rsidP="00416506">
            <w:pPr>
              <w:pStyle w:val="tabletext11"/>
              <w:jc w:val="center"/>
              <w:rPr>
                <w:ins w:id="16496" w:author="Author"/>
              </w:rPr>
            </w:pPr>
            <w:ins w:id="16497" w:author="Author">
              <w:r w:rsidRPr="00D016EC">
                <w:t>0.49</w:t>
              </w:r>
            </w:ins>
          </w:p>
        </w:tc>
        <w:tc>
          <w:tcPr>
            <w:tcW w:w="400" w:type="dxa"/>
            <w:noWrap/>
            <w:vAlign w:val="bottom"/>
            <w:hideMark/>
          </w:tcPr>
          <w:p w14:paraId="0251525B" w14:textId="77777777" w:rsidR="00C50A95" w:rsidRPr="00D016EC" w:rsidRDefault="00C50A95" w:rsidP="00416506">
            <w:pPr>
              <w:pStyle w:val="tabletext11"/>
              <w:jc w:val="center"/>
              <w:rPr>
                <w:ins w:id="16498" w:author="Author"/>
              </w:rPr>
            </w:pPr>
            <w:ins w:id="16499" w:author="Author">
              <w:r w:rsidRPr="00D016EC">
                <w:t>0.43</w:t>
              </w:r>
            </w:ins>
          </w:p>
        </w:tc>
        <w:tc>
          <w:tcPr>
            <w:tcW w:w="400" w:type="dxa"/>
            <w:noWrap/>
            <w:vAlign w:val="bottom"/>
            <w:hideMark/>
          </w:tcPr>
          <w:p w14:paraId="04D11779" w14:textId="77777777" w:rsidR="00C50A95" w:rsidRPr="00D016EC" w:rsidRDefault="00C50A95" w:rsidP="00416506">
            <w:pPr>
              <w:pStyle w:val="tabletext11"/>
              <w:jc w:val="center"/>
              <w:rPr>
                <w:ins w:id="16500" w:author="Author"/>
              </w:rPr>
            </w:pPr>
            <w:ins w:id="16501" w:author="Author">
              <w:r w:rsidRPr="00D016EC">
                <w:t>0.40</w:t>
              </w:r>
            </w:ins>
          </w:p>
        </w:tc>
        <w:tc>
          <w:tcPr>
            <w:tcW w:w="400" w:type="dxa"/>
            <w:noWrap/>
            <w:vAlign w:val="bottom"/>
            <w:hideMark/>
          </w:tcPr>
          <w:p w14:paraId="647E2917" w14:textId="77777777" w:rsidR="00C50A95" w:rsidRPr="00D016EC" w:rsidRDefault="00C50A95" w:rsidP="00416506">
            <w:pPr>
              <w:pStyle w:val="tabletext11"/>
              <w:jc w:val="center"/>
              <w:rPr>
                <w:ins w:id="16502" w:author="Author"/>
              </w:rPr>
            </w:pPr>
            <w:ins w:id="16503" w:author="Author">
              <w:r w:rsidRPr="00D016EC">
                <w:t>0.38</w:t>
              </w:r>
            </w:ins>
          </w:p>
        </w:tc>
        <w:tc>
          <w:tcPr>
            <w:tcW w:w="400" w:type="dxa"/>
            <w:noWrap/>
            <w:vAlign w:val="bottom"/>
            <w:hideMark/>
          </w:tcPr>
          <w:p w14:paraId="56FB47AA" w14:textId="77777777" w:rsidR="00C50A95" w:rsidRPr="00D016EC" w:rsidRDefault="00C50A95" w:rsidP="00416506">
            <w:pPr>
              <w:pStyle w:val="tabletext11"/>
              <w:jc w:val="center"/>
              <w:rPr>
                <w:ins w:id="16504" w:author="Author"/>
              </w:rPr>
            </w:pPr>
            <w:ins w:id="16505" w:author="Author">
              <w:r w:rsidRPr="00D016EC">
                <w:t>0.36</w:t>
              </w:r>
            </w:ins>
          </w:p>
        </w:tc>
        <w:tc>
          <w:tcPr>
            <w:tcW w:w="400" w:type="dxa"/>
            <w:noWrap/>
            <w:vAlign w:val="bottom"/>
            <w:hideMark/>
          </w:tcPr>
          <w:p w14:paraId="00F91A08" w14:textId="77777777" w:rsidR="00C50A95" w:rsidRPr="00D016EC" w:rsidRDefault="00C50A95" w:rsidP="00416506">
            <w:pPr>
              <w:pStyle w:val="tabletext11"/>
              <w:jc w:val="center"/>
              <w:rPr>
                <w:ins w:id="16506" w:author="Author"/>
              </w:rPr>
            </w:pPr>
            <w:ins w:id="16507" w:author="Author">
              <w:r w:rsidRPr="00D016EC">
                <w:t>0.34</w:t>
              </w:r>
            </w:ins>
          </w:p>
        </w:tc>
        <w:tc>
          <w:tcPr>
            <w:tcW w:w="400" w:type="dxa"/>
            <w:noWrap/>
            <w:vAlign w:val="bottom"/>
            <w:hideMark/>
          </w:tcPr>
          <w:p w14:paraId="6F684D24" w14:textId="77777777" w:rsidR="00C50A95" w:rsidRPr="00D016EC" w:rsidRDefault="00C50A95" w:rsidP="00416506">
            <w:pPr>
              <w:pStyle w:val="tabletext11"/>
              <w:jc w:val="center"/>
              <w:rPr>
                <w:ins w:id="16508" w:author="Author"/>
              </w:rPr>
            </w:pPr>
            <w:ins w:id="16509" w:author="Author">
              <w:r w:rsidRPr="00D016EC">
                <w:t>0.31</w:t>
              </w:r>
            </w:ins>
          </w:p>
        </w:tc>
        <w:tc>
          <w:tcPr>
            <w:tcW w:w="400" w:type="dxa"/>
            <w:noWrap/>
            <w:vAlign w:val="bottom"/>
            <w:hideMark/>
          </w:tcPr>
          <w:p w14:paraId="0F644CAD" w14:textId="77777777" w:rsidR="00C50A95" w:rsidRPr="00D016EC" w:rsidRDefault="00C50A95" w:rsidP="00416506">
            <w:pPr>
              <w:pStyle w:val="tabletext11"/>
              <w:jc w:val="center"/>
              <w:rPr>
                <w:ins w:id="16510" w:author="Author"/>
              </w:rPr>
            </w:pPr>
            <w:ins w:id="16511" w:author="Author">
              <w:r w:rsidRPr="00D016EC">
                <w:t>0.30</w:t>
              </w:r>
            </w:ins>
          </w:p>
        </w:tc>
        <w:tc>
          <w:tcPr>
            <w:tcW w:w="400" w:type="dxa"/>
            <w:noWrap/>
            <w:vAlign w:val="bottom"/>
            <w:hideMark/>
          </w:tcPr>
          <w:p w14:paraId="15DE4BC3" w14:textId="77777777" w:rsidR="00C50A95" w:rsidRPr="00D016EC" w:rsidRDefault="00C50A95" w:rsidP="00416506">
            <w:pPr>
              <w:pStyle w:val="tabletext11"/>
              <w:jc w:val="center"/>
              <w:rPr>
                <w:ins w:id="16512" w:author="Author"/>
              </w:rPr>
            </w:pPr>
            <w:ins w:id="16513" w:author="Author">
              <w:r w:rsidRPr="00D016EC">
                <w:t>0.28</w:t>
              </w:r>
            </w:ins>
          </w:p>
        </w:tc>
        <w:tc>
          <w:tcPr>
            <w:tcW w:w="400" w:type="dxa"/>
            <w:noWrap/>
            <w:vAlign w:val="bottom"/>
            <w:hideMark/>
          </w:tcPr>
          <w:p w14:paraId="0C0D3330" w14:textId="77777777" w:rsidR="00C50A95" w:rsidRPr="00D016EC" w:rsidRDefault="00C50A95" w:rsidP="00416506">
            <w:pPr>
              <w:pStyle w:val="tabletext11"/>
              <w:jc w:val="center"/>
              <w:rPr>
                <w:ins w:id="16514" w:author="Author"/>
              </w:rPr>
            </w:pPr>
            <w:ins w:id="16515" w:author="Author">
              <w:r w:rsidRPr="00D016EC">
                <w:t>0.26</w:t>
              </w:r>
            </w:ins>
          </w:p>
        </w:tc>
        <w:tc>
          <w:tcPr>
            <w:tcW w:w="400" w:type="dxa"/>
            <w:noWrap/>
            <w:vAlign w:val="bottom"/>
            <w:hideMark/>
          </w:tcPr>
          <w:p w14:paraId="71716684" w14:textId="77777777" w:rsidR="00C50A95" w:rsidRPr="00D016EC" w:rsidRDefault="00C50A95" w:rsidP="00416506">
            <w:pPr>
              <w:pStyle w:val="tabletext11"/>
              <w:jc w:val="center"/>
              <w:rPr>
                <w:ins w:id="16516" w:author="Author"/>
              </w:rPr>
            </w:pPr>
            <w:ins w:id="16517" w:author="Author">
              <w:r w:rsidRPr="00D016EC">
                <w:t>0.25</w:t>
              </w:r>
            </w:ins>
          </w:p>
        </w:tc>
        <w:tc>
          <w:tcPr>
            <w:tcW w:w="400" w:type="dxa"/>
            <w:noWrap/>
            <w:vAlign w:val="bottom"/>
            <w:hideMark/>
          </w:tcPr>
          <w:p w14:paraId="2676CAFE" w14:textId="77777777" w:rsidR="00C50A95" w:rsidRPr="00D016EC" w:rsidRDefault="00C50A95" w:rsidP="00416506">
            <w:pPr>
              <w:pStyle w:val="tabletext11"/>
              <w:jc w:val="center"/>
              <w:rPr>
                <w:ins w:id="16518" w:author="Author"/>
              </w:rPr>
            </w:pPr>
            <w:ins w:id="16519" w:author="Author">
              <w:r w:rsidRPr="00D016EC">
                <w:t>0.23</w:t>
              </w:r>
            </w:ins>
          </w:p>
        </w:tc>
        <w:tc>
          <w:tcPr>
            <w:tcW w:w="400" w:type="dxa"/>
            <w:noWrap/>
            <w:vAlign w:val="bottom"/>
            <w:hideMark/>
          </w:tcPr>
          <w:p w14:paraId="365641A0" w14:textId="77777777" w:rsidR="00C50A95" w:rsidRPr="00D016EC" w:rsidRDefault="00C50A95" w:rsidP="00416506">
            <w:pPr>
              <w:pStyle w:val="tabletext11"/>
              <w:jc w:val="center"/>
              <w:rPr>
                <w:ins w:id="16520" w:author="Author"/>
              </w:rPr>
            </w:pPr>
            <w:ins w:id="16521" w:author="Author">
              <w:r w:rsidRPr="00D016EC">
                <w:t>0.22</w:t>
              </w:r>
            </w:ins>
          </w:p>
        </w:tc>
        <w:tc>
          <w:tcPr>
            <w:tcW w:w="440" w:type="dxa"/>
            <w:noWrap/>
            <w:vAlign w:val="bottom"/>
            <w:hideMark/>
          </w:tcPr>
          <w:p w14:paraId="26205851" w14:textId="77777777" w:rsidR="00C50A95" w:rsidRPr="00D016EC" w:rsidRDefault="00C50A95" w:rsidP="00416506">
            <w:pPr>
              <w:pStyle w:val="tabletext11"/>
              <w:jc w:val="center"/>
              <w:rPr>
                <w:ins w:id="16522" w:author="Author"/>
              </w:rPr>
            </w:pPr>
            <w:ins w:id="16523" w:author="Author">
              <w:r w:rsidRPr="00D016EC">
                <w:t>0.20</w:t>
              </w:r>
            </w:ins>
          </w:p>
        </w:tc>
        <w:tc>
          <w:tcPr>
            <w:tcW w:w="400" w:type="dxa"/>
            <w:noWrap/>
            <w:vAlign w:val="bottom"/>
            <w:hideMark/>
          </w:tcPr>
          <w:p w14:paraId="41E8CFF3" w14:textId="77777777" w:rsidR="00C50A95" w:rsidRPr="00D016EC" w:rsidRDefault="00C50A95" w:rsidP="00416506">
            <w:pPr>
              <w:pStyle w:val="tabletext11"/>
              <w:jc w:val="center"/>
              <w:rPr>
                <w:ins w:id="16524" w:author="Author"/>
              </w:rPr>
            </w:pPr>
            <w:ins w:id="16525" w:author="Author">
              <w:r w:rsidRPr="00D016EC">
                <w:t>0.19</w:t>
              </w:r>
            </w:ins>
          </w:p>
        </w:tc>
        <w:tc>
          <w:tcPr>
            <w:tcW w:w="400" w:type="dxa"/>
            <w:noWrap/>
            <w:vAlign w:val="bottom"/>
            <w:hideMark/>
          </w:tcPr>
          <w:p w14:paraId="1B7E83C8" w14:textId="77777777" w:rsidR="00C50A95" w:rsidRPr="00D016EC" w:rsidRDefault="00C50A95" w:rsidP="00416506">
            <w:pPr>
              <w:pStyle w:val="tabletext11"/>
              <w:jc w:val="center"/>
              <w:rPr>
                <w:ins w:id="16526" w:author="Author"/>
              </w:rPr>
            </w:pPr>
            <w:ins w:id="16527" w:author="Author">
              <w:r w:rsidRPr="00D016EC">
                <w:t>0.18</w:t>
              </w:r>
            </w:ins>
          </w:p>
        </w:tc>
        <w:tc>
          <w:tcPr>
            <w:tcW w:w="400" w:type="dxa"/>
            <w:noWrap/>
            <w:vAlign w:val="bottom"/>
            <w:hideMark/>
          </w:tcPr>
          <w:p w14:paraId="5F9255B6" w14:textId="77777777" w:rsidR="00C50A95" w:rsidRPr="00D016EC" w:rsidRDefault="00C50A95" w:rsidP="00416506">
            <w:pPr>
              <w:pStyle w:val="tabletext11"/>
              <w:jc w:val="center"/>
              <w:rPr>
                <w:ins w:id="16528" w:author="Author"/>
              </w:rPr>
            </w:pPr>
            <w:ins w:id="16529" w:author="Author">
              <w:r w:rsidRPr="00D016EC">
                <w:t>0.17</w:t>
              </w:r>
            </w:ins>
          </w:p>
        </w:tc>
        <w:tc>
          <w:tcPr>
            <w:tcW w:w="400" w:type="dxa"/>
            <w:noWrap/>
            <w:vAlign w:val="bottom"/>
            <w:hideMark/>
          </w:tcPr>
          <w:p w14:paraId="0BEF20F4" w14:textId="77777777" w:rsidR="00C50A95" w:rsidRPr="00D016EC" w:rsidRDefault="00C50A95" w:rsidP="00416506">
            <w:pPr>
              <w:pStyle w:val="tabletext11"/>
              <w:jc w:val="center"/>
              <w:rPr>
                <w:ins w:id="16530" w:author="Author"/>
              </w:rPr>
            </w:pPr>
            <w:ins w:id="16531" w:author="Author">
              <w:r w:rsidRPr="00D016EC">
                <w:t>0.16</w:t>
              </w:r>
            </w:ins>
          </w:p>
        </w:tc>
        <w:tc>
          <w:tcPr>
            <w:tcW w:w="460" w:type="dxa"/>
            <w:noWrap/>
            <w:vAlign w:val="bottom"/>
            <w:hideMark/>
          </w:tcPr>
          <w:p w14:paraId="6FCFF173" w14:textId="77777777" w:rsidR="00C50A95" w:rsidRPr="00D016EC" w:rsidRDefault="00C50A95" w:rsidP="00416506">
            <w:pPr>
              <w:pStyle w:val="tabletext11"/>
              <w:jc w:val="center"/>
              <w:rPr>
                <w:ins w:id="16532" w:author="Author"/>
              </w:rPr>
            </w:pPr>
            <w:ins w:id="16533" w:author="Author">
              <w:r w:rsidRPr="00D016EC">
                <w:t>0.15</w:t>
              </w:r>
            </w:ins>
          </w:p>
        </w:tc>
      </w:tr>
      <w:tr w:rsidR="00C50A95" w:rsidRPr="00D016EC" w14:paraId="3BC47BAD" w14:textId="77777777" w:rsidTr="00416506">
        <w:trPr>
          <w:trHeight w:val="190"/>
          <w:ins w:id="16534" w:author="Author"/>
        </w:trPr>
        <w:tc>
          <w:tcPr>
            <w:tcW w:w="200" w:type="dxa"/>
            <w:tcBorders>
              <w:right w:val="nil"/>
            </w:tcBorders>
            <w:vAlign w:val="bottom"/>
          </w:tcPr>
          <w:p w14:paraId="10D06EF8" w14:textId="77777777" w:rsidR="00C50A95" w:rsidRPr="00D016EC" w:rsidRDefault="00C50A95" w:rsidP="00416506">
            <w:pPr>
              <w:pStyle w:val="tabletext11"/>
              <w:jc w:val="right"/>
              <w:rPr>
                <w:ins w:id="16535" w:author="Author"/>
              </w:rPr>
            </w:pPr>
          </w:p>
        </w:tc>
        <w:tc>
          <w:tcPr>
            <w:tcW w:w="1580" w:type="dxa"/>
            <w:tcBorders>
              <w:left w:val="nil"/>
            </w:tcBorders>
            <w:vAlign w:val="bottom"/>
            <w:hideMark/>
          </w:tcPr>
          <w:p w14:paraId="273DE448" w14:textId="77777777" w:rsidR="00C50A95" w:rsidRPr="00D016EC" w:rsidRDefault="00C50A95" w:rsidP="00416506">
            <w:pPr>
              <w:pStyle w:val="tabletext11"/>
              <w:tabs>
                <w:tab w:val="decimal" w:pos="640"/>
              </w:tabs>
              <w:rPr>
                <w:ins w:id="16536" w:author="Author"/>
              </w:rPr>
            </w:pPr>
            <w:ins w:id="16537" w:author="Author">
              <w:r w:rsidRPr="00D016EC">
                <w:t>35,000 to 39,999</w:t>
              </w:r>
            </w:ins>
          </w:p>
        </w:tc>
        <w:tc>
          <w:tcPr>
            <w:tcW w:w="680" w:type="dxa"/>
            <w:noWrap/>
            <w:vAlign w:val="bottom"/>
            <w:hideMark/>
          </w:tcPr>
          <w:p w14:paraId="0C6B5CE0" w14:textId="77777777" w:rsidR="00C50A95" w:rsidRPr="00D016EC" w:rsidRDefault="00C50A95" w:rsidP="00416506">
            <w:pPr>
              <w:pStyle w:val="tabletext11"/>
              <w:tabs>
                <w:tab w:val="decimal" w:pos="200"/>
              </w:tabs>
              <w:jc w:val="center"/>
              <w:rPr>
                <w:ins w:id="16538" w:author="Author"/>
              </w:rPr>
            </w:pPr>
            <w:ins w:id="16539" w:author="Author">
              <w:r w:rsidRPr="00D016EC">
                <w:t>1.14</w:t>
              </w:r>
            </w:ins>
          </w:p>
        </w:tc>
        <w:tc>
          <w:tcPr>
            <w:tcW w:w="900" w:type="dxa"/>
            <w:noWrap/>
            <w:vAlign w:val="bottom"/>
            <w:hideMark/>
          </w:tcPr>
          <w:p w14:paraId="0DD6B221" w14:textId="77777777" w:rsidR="00C50A95" w:rsidRPr="00D016EC" w:rsidRDefault="00C50A95" w:rsidP="00416506">
            <w:pPr>
              <w:pStyle w:val="tabletext11"/>
              <w:tabs>
                <w:tab w:val="decimal" w:pos="200"/>
              </w:tabs>
              <w:jc w:val="center"/>
              <w:rPr>
                <w:ins w:id="16540" w:author="Author"/>
              </w:rPr>
            </w:pPr>
            <w:ins w:id="16541" w:author="Author">
              <w:r w:rsidRPr="00D016EC">
                <w:t>1.05</w:t>
              </w:r>
            </w:ins>
          </w:p>
        </w:tc>
        <w:tc>
          <w:tcPr>
            <w:tcW w:w="400" w:type="dxa"/>
            <w:noWrap/>
            <w:vAlign w:val="bottom"/>
            <w:hideMark/>
          </w:tcPr>
          <w:p w14:paraId="007C4AAC" w14:textId="77777777" w:rsidR="00C50A95" w:rsidRPr="00D016EC" w:rsidRDefault="00C50A95" w:rsidP="00416506">
            <w:pPr>
              <w:pStyle w:val="tabletext11"/>
              <w:jc w:val="center"/>
              <w:rPr>
                <w:ins w:id="16542" w:author="Author"/>
              </w:rPr>
            </w:pPr>
            <w:ins w:id="16543" w:author="Author">
              <w:r w:rsidRPr="00D016EC">
                <w:t>1.01</w:t>
              </w:r>
            </w:ins>
          </w:p>
        </w:tc>
        <w:tc>
          <w:tcPr>
            <w:tcW w:w="400" w:type="dxa"/>
            <w:noWrap/>
            <w:vAlign w:val="bottom"/>
            <w:hideMark/>
          </w:tcPr>
          <w:p w14:paraId="3B49622E" w14:textId="77777777" w:rsidR="00C50A95" w:rsidRPr="00D016EC" w:rsidRDefault="00C50A95" w:rsidP="00416506">
            <w:pPr>
              <w:pStyle w:val="tabletext11"/>
              <w:jc w:val="center"/>
              <w:rPr>
                <w:ins w:id="16544" w:author="Author"/>
              </w:rPr>
            </w:pPr>
            <w:ins w:id="16545" w:author="Author">
              <w:r w:rsidRPr="00D016EC">
                <w:t>0.92</w:t>
              </w:r>
            </w:ins>
          </w:p>
        </w:tc>
        <w:tc>
          <w:tcPr>
            <w:tcW w:w="400" w:type="dxa"/>
            <w:noWrap/>
            <w:vAlign w:val="bottom"/>
            <w:hideMark/>
          </w:tcPr>
          <w:p w14:paraId="0948534F" w14:textId="77777777" w:rsidR="00C50A95" w:rsidRPr="00D016EC" w:rsidRDefault="00C50A95" w:rsidP="00416506">
            <w:pPr>
              <w:pStyle w:val="tabletext11"/>
              <w:jc w:val="center"/>
              <w:rPr>
                <w:ins w:id="16546" w:author="Author"/>
              </w:rPr>
            </w:pPr>
            <w:ins w:id="16547" w:author="Author">
              <w:r w:rsidRPr="00D016EC">
                <w:t>0.86</w:t>
              </w:r>
            </w:ins>
          </w:p>
        </w:tc>
        <w:tc>
          <w:tcPr>
            <w:tcW w:w="400" w:type="dxa"/>
            <w:noWrap/>
            <w:vAlign w:val="bottom"/>
            <w:hideMark/>
          </w:tcPr>
          <w:p w14:paraId="36B0BF6A" w14:textId="77777777" w:rsidR="00C50A95" w:rsidRPr="00D016EC" w:rsidRDefault="00C50A95" w:rsidP="00416506">
            <w:pPr>
              <w:pStyle w:val="tabletext11"/>
              <w:jc w:val="center"/>
              <w:rPr>
                <w:ins w:id="16548" w:author="Author"/>
              </w:rPr>
            </w:pPr>
            <w:ins w:id="16549" w:author="Author">
              <w:r w:rsidRPr="00D016EC">
                <w:t>0.77</w:t>
              </w:r>
            </w:ins>
          </w:p>
        </w:tc>
        <w:tc>
          <w:tcPr>
            <w:tcW w:w="400" w:type="dxa"/>
            <w:noWrap/>
            <w:vAlign w:val="bottom"/>
            <w:hideMark/>
          </w:tcPr>
          <w:p w14:paraId="35AC0473" w14:textId="77777777" w:rsidR="00C50A95" w:rsidRPr="00D016EC" w:rsidRDefault="00C50A95" w:rsidP="00416506">
            <w:pPr>
              <w:pStyle w:val="tabletext11"/>
              <w:jc w:val="center"/>
              <w:rPr>
                <w:ins w:id="16550" w:author="Author"/>
              </w:rPr>
            </w:pPr>
            <w:ins w:id="16551" w:author="Author">
              <w:r w:rsidRPr="00D016EC">
                <w:t>0.68</w:t>
              </w:r>
            </w:ins>
          </w:p>
        </w:tc>
        <w:tc>
          <w:tcPr>
            <w:tcW w:w="400" w:type="dxa"/>
            <w:noWrap/>
            <w:vAlign w:val="bottom"/>
            <w:hideMark/>
          </w:tcPr>
          <w:p w14:paraId="2333796F" w14:textId="77777777" w:rsidR="00C50A95" w:rsidRPr="00D016EC" w:rsidRDefault="00C50A95" w:rsidP="00416506">
            <w:pPr>
              <w:pStyle w:val="tabletext11"/>
              <w:jc w:val="center"/>
              <w:rPr>
                <w:ins w:id="16552" w:author="Author"/>
              </w:rPr>
            </w:pPr>
            <w:ins w:id="16553" w:author="Author">
              <w:r w:rsidRPr="00D016EC">
                <w:t>0.65</w:t>
              </w:r>
            </w:ins>
          </w:p>
        </w:tc>
        <w:tc>
          <w:tcPr>
            <w:tcW w:w="400" w:type="dxa"/>
            <w:noWrap/>
            <w:vAlign w:val="bottom"/>
            <w:hideMark/>
          </w:tcPr>
          <w:p w14:paraId="08C66002" w14:textId="77777777" w:rsidR="00C50A95" w:rsidRPr="00D016EC" w:rsidRDefault="00C50A95" w:rsidP="00416506">
            <w:pPr>
              <w:pStyle w:val="tabletext11"/>
              <w:jc w:val="center"/>
              <w:rPr>
                <w:ins w:id="16554" w:author="Author"/>
              </w:rPr>
            </w:pPr>
            <w:ins w:id="16555" w:author="Author">
              <w:r w:rsidRPr="00D016EC">
                <w:t>0.59</w:t>
              </w:r>
            </w:ins>
          </w:p>
        </w:tc>
        <w:tc>
          <w:tcPr>
            <w:tcW w:w="400" w:type="dxa"/>
            <w:noWrap/>
            <w:vAlign w:val="bottom"/>
            <w:hideMark/>
          </w:tcPr>
          <w:p w14:paraId="3D5DE78C" w14:textId="77777777" w:rsidR="00C50A95" w:rsidRPr="00D016EC" w:rsidRDefault="00C50A95" w:rsidP="00416506">
            <w:pPr>
              <w:pStyle w:val="tabletext11"/>
              <w:jc w:val="center"/>
              <w:rPr>
                <w:ins w:id="16556" w:author="Author"/>
              </w:rPr>
            </w:pPr>
            <w:ins w:id="16557" w:author="Author">
              <w:r w:rsidRPr="00D016EC">
                <w:t>0.54</w:t>
              </w:r>
            </w:ins>
          </w:p>
        </w:tc>
        <w:tc>
          <w:tcPr>
            <w:tcW w:w="400" w:type="dxa"/>
            <w:noWrap/>
            <w:vAlign w:val="bottom"/>
            <w:hideMark/>
          </w:tcPr>
          <w:p w14:paraId="5688AFE3" w14:textId="77777777" w:rsidR="00C50A95" w:rsidRPr="00D016EC" w:rsidRDefault="00C50A95" w:rsidP="00416506">
            <w:pPr>
              <w:pStyle w:val="tabletext11"/>
              <w:jc w:val="center"/>
              <w:rPr>
                <w:ins w:id="16558" w:author="Author"/>
              </w:rPr>
            </w:pPr>
            <w:ins w:id="16559" w:author="Author">
              <w:r w:rsidRPr="00D016EC">
                <w:t>0.47</w:t>
              </w:r>
            </w:ins>
          </w:p>
        </w:tc>
        <w:tc>
          <w:tcPr>
            <w:tcW w:w="400" w:type="dxa"/>
            <w:noWrap/>
            <w:vAlign w:val="bottom"/>
            <w:hideMark/>
          </w:tcPr>
          <w:p w14:paraId="54D082FC" w14:textId="77777777" w:rsidR="00C50A95" w:rsidRPr="00D016EC" w:rsidRDefault="00C50A95" w:rsidP="00416506">
            <w:pPr>
              <w:pStyle w:val="tabletext11"/>
              <w:jc w:val="center"/>
              <w:rPr>
                <w:ins w:id="16560" w:author="Author"/>
              </w:rPr>
            </w:pPr>
            <w:ins w:id="16561" w:author="Author">
              <w:r w:rsidRPr="00D016EC">
                <w:t>0.44</w:t>
              </w:r>
            </w:ins>
          </w:p>
        </w:tc>
        <w:tc>
          <w:tcPr>
            <w:tcW w:w="400" w:type="dxa"/>
            <w:noWrap/>
            <w:vAlign w:val="bottom"/>
            <w:hideMark/>
          </w:tcPr>
          <w:p w14:paraId="5E3DF07C" w14:textId="77777777" w:rsidR="00C50A95" w:rsidRPr="00D016EC" w:rsidRDefault="00C50A95" w:rsidP="00416506">
            <w:pPr>
              <w:pStyle w:val="tabletext11"/>
              <w:jc w:val="center"/>
              <w:rPr>
                <w:ins w:id="16562" w:author="Author"/>
              </w:rPr>
            </w:pPr>
            <w:ins w:id="16563" w:author="Author">
              <w:r w:rsidRPr="00D016EC">
                <w:t>0.42</w:t>
              </w:r>
            </w:ins>
          </w:p>
        </w:tc>
        <w:tc>
          <w:tcPr>
            <w:tcW w:w="400" w:type="dxa"/>
            <w:noWrap/>
            <w:vAlign w:val="bottom"/>
            <w:hideMark/>
          </w:tcPr>
          <w:p w14:paraId="093FB751" w14:textId="77777777" w:rsidR="00C50A95" w:rsidRPr="00D016EC" w:rsidRDefault="00C50A95" w:rsidP="00416506">
            <w:pPr>
              <w:pStyle w:val="tabletext11"/>
              <w:jc w:val="center"/>
              <w:rPr>
                <w:ins w:id="16564" w:author="Author"/>
              </w:rPr>
            </w:pPr>
            <w:ins w:id="16565" w:author="Author">
              <w:r w:rsidRPr="00D016EC">
                <w:t>0.39</w:t>
              </w:r>
            </w:ins>
          </w:p>
        </w:tc>
        <w:tc>
          <w:tcPr>
            <w:tcW w:w="400" w:type="dxa"/>
            <w:noWrap/>
            <w:vAlign w:val="bottom"/>
            <w:hideMark/>
          </w:tcPr>
          <w:p w14:paraId="6C6851F9" w14:textId="77777777" w:rsidR="00C50A95" w:rsidRPr="00D016EC" w:rsidRDefault="00C50A95" w:rsidP="00416506">
            <w:pPr>
              <w:pStyle w:val="tabletext11"/>
              <w:jc w:val="center"/>
              <w:rPr>
                <w:ins w:id="16566" w:author="Author"/>
              </w:rPr>
            </w:pPr>
            <w:ins w:id="16567" w:author="Author">
              <w:r w:rsidRPr="00D016EC">
                <w:t>0.37</w:t>
              </w:r>
            </w:ins>
          </w:p>
        </w:tc>
        <w:tc>
          <w:tcPr>
            <w:tcW w:w="400" w:type="dxa"/>
            <w:noWrap/>
            <w:vAlign w:val="bottom"/>
            <w:hideMark/>
          </w:tcPr>
          <w:p w14:paraId="791DBC75" w14:textId="77777777" w:rsidR="00C50A95" w:rsidRPr="00D016EC" w:rsidRDefault="00C50A95" w:rsidP="00416506">
            <w:pPr>
              <w:pStyle w:val="tabletext11"/>
              <w:jc w:val="center"/>
              <w:rPr>
                <w:ins w:id="16568" w:author="Author"/>
              </w:rPr>
            </w:pPr>
            <w:ins w:id="16569" w:author="Author">
              <w:r w:rsidRPr="00D016EC">
                <w:t>0.35</w:t>
              </w:r>
            </w:ins>
          </w:p>
        </w:tc>
        <w:tc>
          <w:tcPr>
            <w:tcW w:w="400" w:type="dxa"/>
            <w:noWrap/>
            <w:vAlign w:val="bottom"/>
            <w:hideMark/>
          </w:tcPr>
          <w:p w14:paraId="04D3D037" w14:textId="77777777" w:rsidR="00C50A95" w:rsidRPr="00D016EC" w:rsidRDefault="00C50A95" w:rsidP="00416506">
            <w:pPr>
              <w:pStyle w:val="tabletext11"/>
              <w:jc w:val="center"/>
              <w:rPr>
                <w:ins w:id="16570" w:author="Author"/>
              </w:rPr>
            </w:pPr>
            <w:ins w:id="16571" w:author="Author">
              <w:r w:rsidRPr="00D016EC">
                <w:t>0.33</w:t>
              </w:r>
            </w:ins>
          </w:p>
        </w:tc>
        <w:tc>
          <w:tcPr>
            <w:tcW w:w="400" w:type="dxa"/>
            <w:noWrap/>
            <w:vAlign w:val="bottom"/>
            <w:hideMark/>
          </w:tcPr>
          <w:p w14:paraId="4CE77D42" w14:textId="77777777" w:rsidR="00C50A95" w:rsidRPr="00D016EC" w:rsidRDefault="00C50A95" w:rsidP="00416506">
            <w:pPr>
              <w:pStyle w:val="tabletext11"/>
              <w:jc w:val="center"/>
              <w:rPr>
                <w:ins w:id="16572" w:author="Author"/>
              </w:rPr>
            </w:pPr>
            <w:ins w:id="16573" w:author="Author">
              <w:r w:rsidRPr="00D016EC">
                <w:t>0.31</w:t>
              </w:r>
            </w:ins>
          </w:p>
        </w:tc>
        <w:tc>
          <w:tcPr>
            <w:tcW w:w="400" w:type="dxa"/>
            <w:noWrap/>
            <w:vAlign w:val="bottom"/>
            <w:hideMark/>
          </w:tcPr>
          <w:p w14:paraId="67BD3E6A" w14:textId="77777777" w:rsidR="00C50A95" w:rsidRPr="00D016EC" w:rsidRDefault="00C50A95" w:rsidP="00416506">
            <w:pPr>
              <w:pStyle w:val="tabletext11"/>
              <w:jc w:val="center"/>
              <w:rPr>
                <w:ins w:id="16574" w:author="Author"/>
              </w:rPr>
            </w:pPr>
            <w:ins w:id="16575" w:author="Author">
              <w:r w:rsidRPr="00D016EC">
                <w:t>0.29</w:t>
              </w:r>
            </w:ins>
          </w:p>
        </w:tc>
        <w:tc>
          <w:tcPr>
            <w:tcW w:w="400" w:type="dxa"/>
            <w:noWrap/>
            <w:vAlign w:val="bottom"/>
            <w:hideMark/>
          </w:tcPr>
          <w:p w14:paraId="621068DC" w14:textId="77777777" w:rsidR="00C50A95" w:rsidRPr="00D016EC" w:rsidRDefault="00C50A95" w:rsidP="00416506">
            <w:pPr>
              <w:pStyle w:val="tabletext11"/>
              <w:jc w:val="center"/>
              <w:rPr>
                <w:ins w:id="16576" w:author="Author"/>
              </w:rPr>
            </w:pPr>
            <w:ins w:id="16577" w:author="Author">
              <w:r w:rsidRPr="00D016EC">
                <w:t>0.27</w:t>
              </w:r>
            </w:ins>
          </w:p>
        </w:tc>
        <w:tc>
          <w:tcPr>
            <w:tcW w:w="400" w:type="dxa"/>
            <w:noWrap/>
            <w:vAlign w:val="bottom"/>
            <w:hideMark/>
          </w:tcPr>
          <w:p w14:paraId="2A939F88" w14:textId="77777777" w:rsidR="00C50A95" w:rsidRPr="00D016EC" w:rsidRDefault="00C50A95" w:rsidP="00416506">
            <w:pPr>
              <w:pStyle w:val="tabletext11"/>
              <w:jc w:val="center"/>
              <w:rPr>
                <w:ins w:id="16578" w:author="Author"/>
              </w:rPr>
            </w:pPr>
            <w:ins w:id="16579" w:author="Author">
              <w:r w:rsidRPr="00D016EC">
                <w:t>0.25</w:t>
              </w:r>
            </w:ins>
          </w:p>
        </w:tc>
        <w:tc>
          <w:tcPr>
            <w:tcW w:w="400" w:type="dxa"/>
            <w:noWrap/>
            <w:vAlign w:val="bottom"/>
            <w:hideMark/>
          </w:tcPr>
          <w:p w14:paraId="7C5BF58D" w14:textId="77777777" w:rsidR="00C50A95" w:rsidRPr="00D016EC" w:rsidRDefault="00C50A95" w:rsidP="00416506">
            <w:pPr>
              <w:pStyle w:val="tabletext11"/>
              <w:jc w:val="center"/>
              <w:rPr>
                <w:ins w:id="16580" w:author="Author"/>
              </w:rPr>
            </w:pPr>
            <w:ins w:id="16581" w:author="Author">
              <w:r w:rsidRPr="00D016EC">
                <w:t>0.24</w:t>
              </w:r>
            </w:ins>
          </w:p>
        </w:tc>
        <w:tc>
          <w:tcPr>
            <w:tcW w:w="440" w:type="dxa"/>
            <w:noWrap/>
            <w:vAlign w:val="bottom"/>
            <w:hideMark/>
          </w:tcPr>
          <w:p w14:paraId="6EE8178F" w14:textId="77777777" w:rsidR="00C50A95" w:rsidRPr="00D016EC" w:rsidRDefault="00C50A95" w:rsidP="00416506">
            <w:pPr>
              <w:pStyle w:val="tabletext11"/>
              <w:jc w:val="center"/>
              <w:rPr>
                <w:ins w:id="16582" w:author="Author"/>
              </w:rPr>
            </w:pPr>
            <w:ins w:id="16583" w:author="Author">
              <w:r w:rsidRPr="00D016EC">
                <w:t>0.23</w:t>
              </w:r>
            </w:ins>
          </w:p>
        </w:tc>
        <w:tc>
          <w:tcPr>
            <w:tcW w:w="400" w:type="dxa"/>
            <w:noWrap/>
            <w:vAlign w:val="bottom"/>
            <w:hideMark/>
          </w:tcPr>
          <w:p w14:paraId="58DCB42C" w14:textId="77777777" w:rsidR="00C50A95" w:rsidRPr="00D016EC" w:rsidRDefault="00C50A95" w:rsidP="00416506">
            <w:pPr>
              <w:pStyle w:val="tabletext11"/>
              <w:jc w:val="center"/>
              <w:rPr>
                <w:ins w:id="16584" w:author="Author"/>
              </w:rPr>
            </w:pPr>
            <w:ins w:id="16585" w:author="Author">
              <w:r w:rsidRPr="00D016EC">
                <w:t>0.21</w:t>
              </w:r>
            </w:ins>
          </w:p>
        </w:tc>
        <w:tc>
          <w:tcPr>
            <w:tcW w:w="400" w:type="dxa"/>
            <w:noWrap/>
            <w:vAlign w:val="bottom"/>
            <w:hideMark/>
          </w:tcPr>
          <w:p w14:paraId="25F8D321" w14:textId="77777777" w:rsidR="00C50A95" w:rsidRPr="00D016EC" w:rsidRDefault="00C50A95" w:rsidP="00416506">
            <w:pPr>
              <w:pStyle w:val="tabletext11"/>
              <w:jc w:val="center"/>
              <w:rPr>
                <w:ins w:id="16586" w:author="Author"/>
              </w:rPr>
            </w:pPr>
            <w:ins w:id="16587" w:author="Author">
              <w:r w:rsidRPr="00D016EC">
                <w:t>0.20</w:t>
              </w:r>
            </w:ins>
          </w:p>
        </w:tc>
        <w:tc>
          <w:tcPr>
            <w:tcW w:w="400" w:type="dxa"/>
            <w:noWrap/>
            <w:vAlign w:val="bottom"/>
            <w:hideMark/>
          </w:tcPr>
          <w:p w14:paraId="55C855FB" w14:textId="77777777" w:rsidR="00C50A95" w:rsidRPr="00D016EC" w:rsidRDefault="00C50A95" w:rsidP="00416506">
            <w:pPr>
              <w:pStyle w:val="tabletext11"/>
              <w:jc w:val="center"/>
              <w:rPr>
                <w:ins w:id="16588" w:author="Author"/>
              </w:rPr>
            </w:pPr>
            <w:ins w:id="16589" w:author="Author">
              <w:r w:rsidRPr="00D016EC">
                <w:t>0.19</w:t>
              </w:r>
            </w:ins>
          </w:p>
        </w:tc>
        <w:tc>
          <w:tcPr>
            <w:tcW w:w="400" w:type="dxa"/>
            <w:noWrap/>
            <w:vAlign w:val="bottom"/>
            <w:hideMark/>
          </w:tcPr>
          <w:p w14:paraId="0197527B" w14:textId="77777777" w:rsidR="00C50A95" w:rsidRPr="00D016EC" w:rsidRDefault="00C50A95" w:rsidP="00416506">
            <w:pPr>
              <w:pStyle w:val="tabletext11"/>
              <w:jc w:val="center"/>
              <w:rPr>
                <w:ins w:id="16590" w:author="Author"/>
              </w:rPr>
            </w:pPr>
            <w:ins w:id="16591" w:author="Author">
              <w:r w:rsidRPr="00D016EC">
                <w:t>0.18</w:t>
              </w:r>
            </w:ins>
          </w:p>
        </w:tc>
        <w:tc>
          <w:tcPr>
            <w:tcW w:w="460" w:type="dxa"/>
            <w:noWrap/>
            <w:vAlign w:val="bottom"/>
            <w:hideMark/>
          </w:tcPr>
          <w:p w14:paraId="2543F96C" w14:textId="77777777" w:rsidR="00C50A95" w:rsidRPr="00D016EC" w:rsidRDefault="00C50A95" w:rsidP="00416506">
            <w:pPr>
              <w:pStyle w:val="tabletext11"/>
              <w:jc w:val="center"/>
              <w:rPr>
                <w:ins w:id="16592" w:author="Author"/>
              </w:rPr>
            </w:pPr>
            <w:ins w:id="16593" w:author="Author">
              <w:r w:rsidRPr="00D016EC">
                <w:t>0.17</w:t>
              </w:r>
            </w:ins>
          </w:p>
        </w:tc>
      </w:tr>
      <w:tr w:rsidR="00C50A95" w:rsidRPr="00D016EC" w14:paraId="43FA012C" w14:textId="77777777" w:rsidTr="00416506">
        <w:trPr>
          <w:trHeight w:val="190"/>
          <w:ins w:id="16594" w:author="Author"/>
        </w:trPr>
        <w:tc>
          <w:tcPr>
            <w:tcW w:w="200" w:type="dxa"/>
            <w:tcBorders>
              <w:right w:val="nil"/>
            </w:tcBorders>
            <w:vAlign w:val="bottom"/>
          </w:tcPr>
          <w:p w14:paraId="7BC98036" w14:textId="77777777" w:rsidR="00C50A95" w:rsidRPr="00D016EC" w:rsidRDefault="00C50A95" w:rsidP="00416506">
            <w:pPr>
              <w:pStyle w:val="tabletext11"/>
              <w:jc w:val="right"/>
              <w:rPr>
                <w:ins w:id="16595" w:author="Author"/>
              </w:rPr>
            </w:pPr>
          </w:p>
        </w:tc>
        <w:tc>
          <w:tcPr>
            <w:tcW w:w="1580" w:type="dxa"/>
            <w:tcBorders>
              <w:left w:val="nil"/>
            </w:tcBorders>
            <w:vAlign w:val="bottom"/>
            <w:hideMark/>
          </w:tcPr>
          <w:p w14:paraId="7C489066" w14:textId="77777777" w:rsidR="00C50A95" w:rsidRPr="00D016EC" w:rsidRDefault="00C50A95" w:rsidP="00416506">
            <w:pPr>
              <w:pStyle w:val="tabletext11"/>
              <w:tabs>
                <w:tab w:val="decimal" w:pos="640"/>
              </w:tabs>
              <w:rPr>
                <w:ins w:id="16596" w:author="Author"/>
              </w:rPr>
            </w:pPr>
            <w:ins w:id="16597" w:author="Author">
              <w:r w:rsidRPr="00D016EC">
                <w:t>40,000 to 44,999</w:t>
              </w:r>
            </w:ins>
          </w:p>
        </w:tc>
        <w:tc>
          <w:tcPr>
            <w:tcW w:w="680" w:type="dxa"/>
            <w:noWrap/>
            <w:vAlign w:val="bottom"/>
            <w:hideMark/>
          </w:tcPr>
          <w:p w14:paraId="06D891C5" w14:textId="77777777" w:rsidR="00C50A95" w:rsidRPr="00D016EC" w:rsidRDefault="00C50A95" w:rsidP="00416506">
            <w:pPr>
              <w:pStyle w:val="tabletext11"/>
              <w:tabs>
                <w:tab w:val="decimal" w:pos="200"/>
              </w:tabs>
              <w:jc w:val="center"/>
              <w:rPr>
                <w:ins w:id="16598" w:author="Author"/>
              </w:rPr>
            </w:pPr>
            <w:ins w:id="16599" w:author="Author">
              <w:r w:rsidRPr="00D016EC">
                <w:t>1.21</w:t>
              </w:r>
            </w:ins>
          </w:p>
        </w:tc>
        <w:tc>
          <w:tcPr>
            <w:tcW w:w="900" w:type="dxa"/>
            <w:noWrap/>
            <w:vAlign w:val="bottom"/>
            <w:hideMark/>
          </w:tcPr>
          <w:p w14:paraId="3D5CD7A8" w14:textId="77777777" w:rsidR="00C50A95" w:rsidRPr="00D016EC" w:rsidRDefault="00C50A95" w:rsidP="00416506">
            <w:pPr>
              <w:pStyle w:val="tabletext11"/>
              <w:tabs>
                <w:tab w:val="decimal" w:pos="200"/>
              </w:tabs>
              <w:jc w:val="center"/>
              <w:rPr>
                <w:ins w:id="16600" w:author="Author"/>
              </w:rPr>
            </w:pPr>
            <w:ins w:id="16601" w:author="Author">
              <w:r w:rsidRPr="00D016EC">
                <w:t>1.11</w:t>
              </w:r>
            </w:ins>
          </w:p>
        </w:tc>
        <w:tc>
          <w:tcPr>
            <w:tcW w:w="400" w:type="dxa"/>
            <w:noWrap/>
            <w:vAlign w:val="bottom"/>
            <w:hideMark/>
          </w:tcPr>
          <w:p w14:paraId="2DCA1E80" w14:textId="77777777" w:rsidR="00C50A95" w:rsidRPr="00D016EC" w:rsidRDefault="00C50A95" w:rsidP="00416506">
            <w:pPr>
              <w:pStyle w:val="tabletext11"/>
              <w:jc w:val="center"/>
              <w:rPr>
                <w:ins w:id="16602" w:author="Author"/>
              </w:rPr>
            </w:pPr>
            <w:ins w:id="16603" w:author="Author">
              <w:r w:rsidRPr="00D016EC">
                <w:t>1.07</w:t>
              </w:r>
            </w:ins>
          </w:p>
        </w:tc>
        <w:tc>
          <w:tcPr>
            <w:tcW w:w="400" w:type="dxa"/>
            <w:noWrap/>
            <w:vAlign w:val="bottom"/>
            <w:hideMark/>
          </w:tcPr>
          <w:p w14:paraId="3E00DF81" w14:textId="77777777" w:rsidR="00C50A95" w:rsidRPr="00D016EC" w:rsidRDefault="00C50A95" w:rsidP="00416506">
            <w:pPr>
              <w:pStyle w:val="tabletext11"/>
              <w:jc w:val="center"/>
              <w:rPr>
                <w:ins w:id="16604" w:author="Author"/>
              </w:rPr>
            </w:pPr>
            <w:ins w:id="16605" w:author="Author">
              <w:r w:rsidRPr="00D016EC">
                <w:t>0.97</w:t>
              </w:r>
            </w:ins>
          </w:p>
        </w:tc>
        <w:tc>
          <w:tcPr>
            <w:tcW w:w="400" w:type="dxa"/>
            <w:noWrap/>
            <w:vAlign w:val="bottom"/>
            <w:hideMark/>
          </w:tcPr>
          <w:p w14:paraId="428B2AE2" w14:textId="77777777" w:rsidR="00C50A95" w:rsidRPr="00D016EC" w:rsidRDefault="00C50A95" w:rsidP="00416506">
            <w:pPr>
              <w:pStyle w:val="tabletext11"/>
              <w:jc w:val="center"/>
              <w:rPr>
                <w:ins w:id="16606" w:author="Author"/>
              </w:rPr>
            </w:pPr>
            <w:ins w:id="16607" w:author="Author">
              <w:r w:rsidRPr="00D016EC">
                <w:t>0.91</w:t>
              </w:r>
            </w:ins>
          </w:p>
        </w:tc>
        <w:tc>
          <w:tcPr>
            <w:tcW w:w="400" w:type="dxa"/>
            <w:noWrap/>
            <w:vAlign w:val="bottom"/>
            <w:hideMark/>
          </w:tcPr>
          <w:p w14:paraId="6FF903D4" w14:textId="77777777" w:rsidR="00C50A95" w:rsidRPr="00D016EC" w:rsidRDefault="00C50A95" w:rsidP="00416506">
            <w:pPr>
              <w:pStyle w:val="tabletext11"/>
              <w:jc w:val="center"/>
              <w:rPr>
                <w:ins w:id="16608" w:author="Author"/>
              </w:rPr>
            </w:pPr>
            <w:ins w:id="16609" w:author="Author">
              <w:r w:rsidRPr="00D016EC">
                <w:t>0.82</w:t>
              </w:r>
            </w:ins>
          </w:p>
        </w:tc>
        <w:tc>
          <w:tcPr>
            <w:tcW w:w="400" w:type="dxa"/>
            <w:noWrap/>
            <w:vAlign w:val="bottom"/>
            <w:hideMark/>
          </w:tcPr>
          <w:p w14:paraId="3F14D327" w14:textId="77777777" w:rsidR="00C50A95" w:rsidRPr="00D016EC" w:rsidRDefault="00C50A95" w:rsidP="00416506">
            <w:pPr>
              <w:pStyle w:val="tabletext11"/>
              <w:jc w:val="center"/>
              <w:rPr>
                <w:ins w:id="16610" w:author="Author"/>
              </w:rPr>
            </w:pPr>
            <w:ins w:id="16611" w:author="Author">
              <w:r w:rsidRPr="00D016EC">
                <w:t>0.73</w:t>
              </w:r>
            </w:ins>
          </w:p>
        </w:tc>
        <w:tc>
          <w:tcPr>
            <w:tcW w:w="400" w:type="dxa"/>
            <w:noWrap/>
            <w:vAlign w:val="bottom"/>
            <w:hideMark/>
          </w:tcPr>
          <w:p w14:paraId="1CF551D1" w14:textId="77777777" w:rsidR="00C50A95" w:rsidRPr="00D016EC" w:rsidRDefault="00C50A95" w:rsidP="00416506">
            <w:pPr>
              <w:pStyle w:val="tabletext11"/>
              <w:jc w:val="center"/>
              <w:rPr>
                <w:ins w:id="16612" w:author="Author"/>
              </w:rPr>
            </w:pPr>
            <w:ins w:id="16613" w:author="Author">
              <w:r w:rsidRPr="00D016EC">
                <w:t>0.70</w:t>
              </w:r>
            </w:ins>
          </w:p>
        </w:tc>
        <w:tc>
          <w:tcPr>
            <w:tcW w:w="400" w:type="dxa"/>
            <w:noWrap/>
            <w:vAlign w:val="bottom"/>
            <w:hideMark/>
          </w:tcPr>
          <w:p w14:paraId="0A507FD1" w14:textId="77777777" w:rsidR="00C50A95" w:rsidRPr="00D016EC" w:rsidRDefault="00C50A95" w:rsidP="00416506">
            <w:pPr>
              <w:pStyle w:val="tabletext11"/>
              <w:jc w:val="center"/>
              <w:rPr>
                <w:ins w:id="16614" w:author="Author"/>
              </w:rPr>
            </w:pPr>
            <w:ins w:id="16615" w:author="Author">
              <w:r w:rsidRPr="00D016EC">
                <w:t>0.64</w:t>
              </w:r>
            </w:ins>
          </w:p>
        </w:tc>
        <w:tc>
          <w:tcPr>
            <w:tcW w:w="400" w:type="dxa"/>
            <w:noWrap/>
            <w:vAlign w:val="bottom"/>
            <w:hideMark/>
          </w:tcPr>
          <w:p w14:paraId="4D4433F1" w14:textId="77777777" w:rsidR="00C50A95" w:rsidRPr="00D016EC" w:rsidRDefault="00C50A95" w:rsidP="00416506">
            <w:pPr>
              <w:pStyle w:val="tabletext11"/>
              <w:jc w:val="center"/>
              <w:rPr>
                <w:ins w:id="16616" w:author="Author"/>
              </w:rPr>
            </w:pPr>
            <w:ins w:id="16617" w:author="Author">
              <w:r w:rsidRPr="00D016EC">
                <w:t>0.59</w:t>
              </w:r>
            </w:ins>
          </w:p>
        </w:tc>
        <w:tc>
          <w:tcPr>
            <w:tcW w:w="400" w:type="dxa"/>
            <w:noWrap/>
            <w:vAlign w:val="bottom"/>
            <w:hideMark/>
          </w:tcPr>
          <w:p w14:paraId="4C89752C" w14:textId="77777777" w:rsidR="00C50A95" w:rsidRPr="00D016EC" w:rsidRDefault="00C50A95" w:rsidP="00416506">
            <w:pPr>
              <w:pStyle w:val="tabletext11"/>
              <w:jc w:val="center"/>
              <w:rPr>
                <w:ins w:id="16618" w:author="Author"/>
              </w:rPr>
            </w:pPr>
            <w:ins w:id="16619" w:author="Author">
              <w:r w:rsidRPr="00D016EC">
                <w:t>0.52</w:t>
              </w:r>
            </w:ins>
          </w:p>
        </w:tc>
        <w:tc>
          <w:tcPr>
            <w:tcW w:w="400" w:type="dxa"/>
            <w:noWrap/>
            <w:vAlign w:val="bottom"/>
            <w:hideMark/>
          </w:tcPr>
          <w:p w14:paraId="506103E8" w14:textId="77777777" w:rsidR="00C50A95" w:rsidRPr="00D016EC" w:rsidRDefault="00C50A95" w:rsidP="00416506">
            <w:pPr>
              <w:pStyle w:val="tabletext11"/>
              <w:jc w:val="center"/>
              <w:rPr>
                <w:ins w:id="16620" w:author="Author"/>
              </w:rPr>
            </w:pPr>
            <w:ins w:id="16621" w:author="Author">
              <w:r w:rsidRPr="00D016EC">
                <w:t>0.49</w:t>
              </w:r>
            </w:ins>
          </w:p>
        </w:tc>
        <w:tc>
          <w:tcPr>
            <w:tcW w:w="400" w:type="dxa"/>
            <w:noWrap/>
            <w:vAlign w:val="bottom"/>
            <w:hideMark/>
          </w:tcPr>
          <w:p w14:paraId="34DFBCD7" w14:textId="77777777" w:rsidR="00C50A95" w:rsidRPr="00D016EC" w:rsidRDefault="00C50A95" w:rsidP="00416506">
            <w:pPr>
              <w:pStyle w:val="tabletext11"/>
              <w:jc w:val="center"/>
              <w:rPr>
                <w:ins w:id="16622" w:author="Author"/>
              </w:rPr>
            </w:pPr>
            <w:ins w:id="16623" w:author="Author">
              <w:r w:rsidRPr="00D016EC">
                <w:t>0.47</w:t>
              </w:r>
            </w:ins>
          </w:p>
        </w:tc>
        <w:tc>
          <w:tcPr>
            <w:tcW w:w="400" w:type="dxa"/>
            <w:noWrap/>
            <w:vAlign w:val="bottom"/>
            <w:hideMark/>
          </w:tcPr>
          <w:p w14:paraId="065C4A9E" w14:textId="77777777" w:rsidR="00C50A95" w:rsidRPr="00D016EC" w:rsidRDefault="00C50A95" w:rsidP="00416506">
            <w:pPr>
              <w:pStyle w:val="tabletext11"/>
              <w:jc w:val="center"/>
              <w:rPr>
                <w:ins w:id="16624" w:author="Author"/>
              </w:rPr>
            </w:pPr>
            <w:ins w:id="16625" w:author="Author">
              <w:r w:rsidRPr="00D016EC">
                <w:t>0.44</w:t>
              </w:r>
            </w:ins>
          </w:p>
        </w:tc>
        <w:tc>
          <w:tcPr>
            <w:tcW w:w="400" w:type="dxa"/>
            <w:noWrap/>
            <w:vAlign w:val="bottom"/>
            <w:hideMark/>
          </w:tcPr>
          <w:p w14:paraId="1DA73FF4" w14:textId="77777777" w:rsidR="00C50A95" w:rsidRPr="00D016EC" w:rsidRDefault="00C50A95" w:rsidP="00416506">
            <w:pPr>
              <w:pStyle w:val="tabletext11"/>
              <w:jc w:val="center"/>
              <w:rPr>
                <w:ins w:id="16626" w:author="Author"/>
              </w:rPr>
            </w:pPr>
            <w:ins w:id="16627" w:author="Author">
              <w:r w:rsidRPr="00D016EC">
                <w:t>0.42</w:t>
              </w:r>
            </w:ins>
          </w:p>
        </w:tc>
        <w:tc>
          <w:tcPr>
            <w:tcW w:w="400" w:type="dxa"/>
            <w:noWrap/>
            <w:vAlign w:val="bottom"/>
            <w:hideMark/>
          </w:tcPr>
          <w:p w14:paraId="344D4217" w14:textId="77777777" w:rsidR="00C50A95" w:rsidRPr="00D016EC" w:rsidRDefault="00C50A95" w:rsidP="00416506">
            <w:pPr>
              <w:pStyle w:val="tabletext11"/>
              <w:jc w:val="center"/>
              <w:rPr>
                <w:ins w:id="16628" w:author="Author"/>
              </w:rPr>
            </w:pPr>
            <w:ins w:id="16629" w:author="Author">
              <w:r w:rsidRPr="00D016EC">
                <w:t>0.40</w:t>
              </w:r>
            </w:ins>
          </w:p>
        </w:tc>
        <w:tc>
          <w:tcPr>
            <w:tcW w:w="400" w:type="dxa"/>
            <w:noWrap/>
            <w:vAlign w:val="bottom"/>
            <w:hideMark/>
          </w:tcPr>
          <w:p w14:paraId="12ED4D04" w14:textId="77777777" w:rsidR="00C50A95" w:rsidRPr="00D016EC" w:rsidRDefault="00C50A95" w:rsidP="00416506">
            <w:pPr>
              <w:pStyle w:val="tabletext11"/>
              <w:jc w:val="center"/>
              <w:rPr>
                <w:ins w:id="16630" w:author="Author"/>
              </w:rPr>
            </w:pPr>
            <w:ins w:id="16631" w:author="Author">
              <w:r w:rsidRPr="00D016EC">
                <w:t>0.38</w:t>
              </w:r>
            </w:ins>
          </w:p>
        </w:tc>
        <w:tc>
          <w:tcPr>
            <w:tcW w:w="400" w:type="dxa"/>
            <w:noWrap/>
            <w:vAlign w:val="bottom"/>
            <w:hideMark/>
          </w:tcPr>
          <w:p w14:paraId="34B05211" w14:textId="77777777" w:rsidR="00C50A95" w:rsidRPr="00D016EC" w:rsidRDefault="00C50A95" w:rsidP="00416506">
            <w:pPr>
              <w:pStyle w:val="tabletext11"/>
              <w:jc w:val="center"/>
              <w:rPr>
                <w:ins w:id="16632" w:author="Author"/>
              </w:rPr>
            </w:pPr>
            <w:ins w:id="16633" w:author="Author">
              <w:r w:rsidRPr="00D016EC">
                <w:t>0.36</w:t>
              </w:r>
            </w:ins>
          </w:p>
        </w:tc>
        <w:tc>
          <w:tcPr>
            <w:tcW w:w="400" w:type="dxa"/>
            <w:noWrap/>
            <w:vAlign w:val="bottom"/>
            <w:hideMark/>
          </w:tcPr>
          <w:p w14:paraId="6B49382E" w14:textId="77777777" w:rsidR="00C50A95" w:rsidRPr="00D016EC" w:rsidRDefault="00C50A95" w:rsidP="00416506">
            <w:pPr>
              <w:pStyle w:val="tabletext11"/>
              <w:jc w:val="center"/>
              <w:rPr>
                <w:ins w:id="16634" w:author="Author"/>
              </w:rPr>
            </w:pPr>
            <w:ins w:id="16635" w:author="Author">
              <w:r w:rsidRPr="00D016EC">
                <w:t>0.34</w:t>
              </w:r>
            </w:ins>
          </w:p>
        </w:tc>
        <w:tc>
          <w:tcPr>
            <w:tcW w:w="400" w:type="dxa"/>
            <w:noWrap/>
            <w:vAlign w:val="bottom"/>
            <w:hideMark/>
          </w:tcPr>
          <w:p w14:paraId="72FD2D07" w14:textId="77777777" w:rsidR="00C50A95" w:rsidRPr="00D016EC" w:rsidRDefault="00C50A95" w:rsidP="00416506">
            <w:pPr>
              <w:pStyle w:val="tabletext11"/>
              <w:jc w:val="center"/>
              <w:rPr>
                <w:ins w:id="16636" w:author="Author"/>
              </w:rPr>
            </w:pPr>
            <w:ins w:id="16637" w:author="Author">
              <w:r w:rsidRPr="00D016EC">
                <w:t>0.33</w:t>
              </w:r>
            </w:ins>
          </w:p>
        </w:tc>
        <w:tc>
          <w:tcPr>
            <w:tcW w:w="400" w:type="dxa"/>
            <w:noWrap/>
            <w:vAlign w:val="bottom"/>
            <w:hideMark/>
          </w:tcPr>
          <w:p w14:paraId="75B54A2B" w14:textId="77777777" w:rsidR="00C50A95" w:rsidRPr="00D016EC" w:rsidRDefault="00C50A95" w:rsidP="00416506">
            <w:pPr>
              <w:pStyle w:val="tabletext11"/>
              <w:jc w:val="center"/>
              <w:rPr>
                <w:ins w:id="16638" w:author="Author"/>
              </w:rPr>
            </w:pPr>
            <w:ins w:id="16639" w:author="Author">
              <w:r w:rsidRPr="00D016EC">
                <w:t>0.31</w:t>
              </w:r>
            </w:ins>
          </w:p>
        </w:tc>
        <w:tc>
          <w:tcPr>
            <w:tcW w:w="400" w:type="dxa"/>
            <w:noWrap/>
            <w:vAlign w:val="bottom"/>
            <w:hideMark/>
          </w:tcPr>
          <w:p w14:paraId="46EB51BA" w14:textId="77777777" w:rsidR="00C50A95" w:rsidRPr="00D016EC" w:rsidRDefault="00C50A95" w:rsidP="00416506">
            <w:pPr>
              <w:pStyle w:val="tabletext11"/>
              <w:jc w:val="center"/>
              <w:rPr>
                <w:ins w:id="16640" w:author="Author"/>
              </w:rPr>
            </w:pPr>
            <w:ins w:id="16641" w:author="Author">
              <w:r w:rsidRPr="00D016EC">
                <w:t>0.29</w:t>
              </w:r>
            </w:ins>
          </w:p>
        </w:tc>
        <w:tc>
          <w:tcPr>
            <w:tcW w:w="440" w:type="dxa"/>
            <w:noWrap/>
            <w:vAlign w:val="bottom"/>
            <w:hideMark/>
          </w:tcPr>
          <w:p w14:paraId="4CAB1B05" w14:textId="77777777" w:rsidR="00C50A95" w:rsidRPr="00D016EC" w:rsidRDefault="00C50A95" w:rsidP="00416506">
            <w:pPr>
              <w:pStyle w:val="tabletext11"/>
              <w:jc w:val="center"/>
              <w:rPr>
                <w:ins w:id="16642" w:author="Author"/>
              </w:rPr>
            </w:pPr>
            <w:ins w:id="16643" w:author="Author">
              <w:r w:rsidRPr="00D016EC">
                <w:t>0.28</w:t>
              </w:r>
            </w:ins>
          </w:p>
        </w:tc>
        <w:tc>
          <w:tcPr>
            <w:tcW w:w="400" w:type="dxa"/>
            <w:noWrap/>
            <w:vAlign w:val="bottom"/>
            <w:hideMark/>
          </w:tcPr>
          <w:p w14:paraId="5B386F79" w14:textId="77777777" w:rsidR="00C50A95" w:rsidRPr="00D016EC" w:rsidRDefault="00C50A95" w:rsidP="00416506">
            <w:pPr>
              <w:pStyle w:val="tabletext11"/>
              <w:jc w:val="center"/>
              <w:rPr>
                <w:ins w:id="16644" w:author="Author"/>
              </w:rPr>
            </w:pPr>
            <w:ins w:id="16645" w:author="Author">
              <w:r w:rsidRPr="00D016EC">
                <w:t>0.26</w:t>
              </w:r>
            </w:ins>
          </w:p>
        </w:tc>
        <w:tc>
          <w:tcPr>
            <w:tcW w:w="400" w:type="dxa"/>
            <w:noWrap/>
            <w:vAlign w:val="bottom"/>
            <w:hideMark/>
          </w:tcPr>
          <w:p w14:paraId="1F195AF0" w14:textId="77777777" w:rsidR="00C50A95" w:rsidRPr="00D016EC" w:rsidRDefault="00C50A95" w:rsidP="00416506">
            <w:pPr>
              <w:pStyle w:val="tabletext11"/>
              <w:jc w:val="center"/>
              <w:rPr>
                <w:ins w:id="16646" w:author="Author"/>
              </w:rPr>
            </w:pPr>
            <w:ins w:id="16647" w:author="Author">
              <w:r w:rsidRPr="00D016EC">
                <w:t>0.25</w:t>
              </w:r>
            </w:ins>
          </w:p>
        </w:tc>
        <w:tc>
          <w:tcPr>
            <w:tcW w:w="400" w:type="dxa"/>
            <w:noWrap/>
            <w:vAlign w:val="bottom"/>
            <w:hideMark/>
          </w:tcPr>
          <w:p w14:paraId="2AC264D5" w14:textId="77777777" w:rsidR="00C50A95" w:rsidRPr="00D016EC" w:rsidRDefault="00C50A95" w:rsidP="00416506">
            <w:pPr>
              <w:pStyle w:val="tabletext11"/>
              <w:jc w:val="center"/>
              <w:rPr>
                <w:ins w:id="16648" w:author="Author"/>
              </w:rPr>
            </w:pPr>
            <w:ins w:id="16649" w:author="Author">
              <w:r w:rsidRPr="00D016EC">
                <w:t>0.24</w:t>
              </w:r>
            </w:ins>
          </w:p>
        </w:tc>
        <w:tc>
          <w:tcPr>
            <w:tcW w:w="400" w:type="dxa"/>
            <w:noWrap/>
            <w:vAlign w:val="bottom"/>
            <w:hideMark/>
          </w:tcPr>
          <w:p w14:paraId="7EA30954" w14:textId="77777777" w:rsidR="00C50A95" w:rsidRPr="00D016EC" w:rsidRDefault="00C50A95" w:rsidP="00416506">
            <w:pPr>
              <w:pStyle w:val="tabletext11"/>
              <w:jc w:val="center"/>
              <w:rPr>
                <w:ins w:id="16650" w:author="Author"/>
              </w:rPr>
            </w:pPr>
            <w:ins w:id="16651" w:author="Author">
              <w:r w:rsidRPr="00D016EC">
                <w:t>0.23</w:t>
              </w:r>
            </w:ins>
          </w:p>
        </w:tc>
        <w:tc>
          <w:tcPr>
            <w:tcW w:w="460" w:type="dxa"/>
            <w:noWrap/>
            <w:vAlign w:val="bottom"/>
            <w:hideMark/>
          </w:tcPr>
          <w:p w14:paraId="4FA9E66F" w14:textId="77777777" w:rsidR="00C50A95" w:rsidRPr="00D016EC" w:rsidRDefault="00C50A95" w:rsidP="00416506">
            <w:pPr>
              <w:pStyle w:val="tabletext11"/>
              <w:jc w:val="center"/>
              <w:rPr>
                <w:ins w:id="16652" w:author="Author"/>
              </w:rPr>
            </w:pPr>
            <w:ins w:id="16653" w:author="Author">
              <w:r w:rsidRPr="00D016EC">
                <w:t>0.22</w:t>
              </w:r>
            </w:ins>
          </w:p>
        </w:tc>
      </w:tr>
      <w:tr w:rsidR="00C50A95" w:rsidRPr="00D016EC" w14:paraId="3AB4136C" w14:textId="77777777" w:rsidTr="00416506">
        <w:trPr>
          <w:trHeight w:val="190"/>
          <w:ins w:id="16654" w:author="Author"/>
        </w:trPr>
        <w:tc>
          <w:tcPr>
            <w:tcW w:w="200" w:type="dxa"/>
            <w:tcBorders>
              <w:right w:val="nil"/>
            </w:tcBorders>
            <w:vAlign w:val="bottom"/>
          </w:tcPr>
          <w:p w14:paraId="690BCE72" w14:textId="77777777" w:rsidR="00C50A95" w:rsidRPr="00D016EC" w:rsidRDefault="00C50A95" w:rsidP="00416506">
            <w:pPr>
              <w:pStyle w:val="tabletext11"/>
              <w:jc w:val="right"/>
              <w:rPr>
                <w:ins w:id="16655" w:author="Author"/>
              </w:rPr>
            </w:pPr>
          </w:p>
        </w:tc>
        <w:tc>
          <w:tcPr>
            <w:tcW w:w="1580" w:type="dxa"/>
            <w:tcBorders>
              <w:left w:val="nil"/>
            </w:tcBorders>
            <w:vAlign w:val="bottom"/>
            <w:hideMark/>
          </w:tcPr>
          <w:p w14:paraId="04FBE6FA" w14:textId="77777777" w:rsidR="00C50A95" w:rsidRPr="00D016EC" w:rsidRDefault="00C50A95" w:rsidP="00416506">
            <w:pPr>
              <w:pStyle w:val="tabletext11"/>
              <w:tabs>
                <w:tab w:val="decimal" w:pos="640"/>
              </w:tabs>
              <w:rPr>
                <w:ins w:id="16656" w:author="Author"/>
              </w:rPr>
            </w:pPr>
            <w:ins w:id="16657" w:author="Author">
              <w:r w:rsidRPr="00D016EC">
                <w:t>45,000 to 49,999</w:t>
              </w:r>
            </w:ins>
          </w:p>
        </w:tc>
        <w:tc>
          <w:tcPr>
            <w:tcW w:w="680" w:type="dxa"/>
            <w:noWrap/>
            <w:vAlign w:val="bottom"/>
            <w:hideMark/>
          </w:tcPr>
          <w:p w14:paraId="4ED8A617" w14:textId="77777777" w:rsidR="00C50A95" w:rsidRPr="00D016EC" w:rsidRDefault="00C50A95" w:rsidP="00416506">
            <w:pPr>
              <w:pStyle w:val="tabletext11"/>
              <w:tabs>
                <w:tab w:val="decimal" w:pos="200"/>
              </w:tabs>
              <w:jc w:val="center"/>
              <w:rPr>
                <w:ins w:id="16658" w:author="Author"/>
              </w:rPr>
            </w:pPr>
            <w:ins w:id="16659" w:author="Author">
              <w:r w:rsidRPr="00D016EC">
                <w:t>1.27</w:t>
              </w:r>
            </w:ins>
          </w:p>
        </w:tc>
        <w:tc>
          <w:tcPr>
            <w:tcW w:w="900" w:type="dxa"/>
            <w:noWrap/>
            <w:vAlign w:val="bottom"/>
            <w:hideMark/>
          </w:tcPr>
          <w:p w14:paraId="68688CB5" w14:textId="77777777" w:rsidR="00C50A95" w:rsidRPr="00D016EC" w:rsidRDefault="00C50A95" w:rsidP="00416506">
            <w:pPr>
              <w:pStyle w:val="tabletext11"/>
              <w:tabs>
                <w:tab w:val="decimal" w:pos="200"/>
              </w:tabs>
              <w:jc w:val="center"/>
              <w:rPr>
                <w:ins w:id="16660" w:author="Author"/>
              </w:rPr>
            </w:pPr>
            <w:ins w:id="16661" w:author="Author">
              <w:r w:rsidRPr="00D016EC">
                <w:t>1.17</w:t>
              </w:r>
            </w:ins>
          </w:p>
        </w:tc>
        <w:tc>
          <w:tcPr>
            <w:tcW w:w="400" w:type="dxa"/>
            <w:noWrap/>
            <w:vAlign w:val="bottom"/>
            <w:hideMark/>
          </w:tcPr>
          <w:p w14:paraId="0DEAD91E" w14:textId="77777777" w:rsidR="00C50A95" w:rsidRPr="00D016EC" w:rsidRDefault="00C50A95" w:rsidP="00416506">
            <w:pPr>
              <w:pStyle w:val="tabletext11"/>
              <w:jc w:val="center"/>
              <w:rPr>
                <w:ins w:id="16662" w:author="Author"/>
              </w:rPr>
            </w:pPr>
            <w:ins w:id="16663" w:author="Author">
              <w:r w:rsidRPr="00D016EC">
                <w:t>1.12</w:t>
              </w:r>
            </w:ins>
          </w:p>
        </w:tc>
        <w:tc>
          <w:tcPr>
            <w:tcW w:w="400" w:type="dxa"/>
            <w:noWrap/>
            <w:vAlign w:val="bottom"/>
            <w:hideMark/>
          </w:tcPr>
          <w:p w14:paraId="059813D1" w14:textId="77777777" w:rsidR="00C50A95" w:rsidRPr="00D016EC" w:rsidRDefault="00C50A95" w:rsidP="00416506">
            <w:pPr>
              <w:pStyle w:val="tabletext11"/>
              <w:jc w:val="center"/>
              <w:rPr>
                <w:ins w:id="16664" w:author="Author"/>
              </w:rPr>
            </w:pPr>
            <w:ins w:id="16665" w:author="Author">
              <w:r w:rsidRPr="00D016EC">
                <w:t>1.02</w:t>
              </w:r>
            </w:ins>
          </w:p>
        </w:tc>
        <w:tc>
          <w:tcPr>
            <w:tcW w:w="400" w:type="dxa"/>
            <w:noWrap/>
            <w:vAlign w:val="bottom"/>
            <w:hideMark/>
          </w:tcPr>
          <w:p w14:paraId="363CEA14" w14:textId="77777777" w:rsidR="00C50A95" w:rsidRPr="00D016EC" w:rsidRDefault="00C50A95" w:rsidP="00416506">
            <w:pPr>
              <w:pStyle w:val="tabletext11"/>
              <w:jc w:val="center"/>
              <w:rPr>
                <w:ins w:id="16666" w:author="Author"/>
              </w:rPr>
            </w:pPr>
            <w:ins w:id="16667" w:author="Author">
              <w:r w:rsidRPr="00D016EC">
                <w:t>0.95</w:t>
              </w:r>
            </w:ins>
          </w:p>
        </w:tc>
        <w:tc>
          <w:tcPr>
            <w:tcW w:w="400" w:type="dxa"/>
            <w:noWrap/>
            <w:vAlign w:val="bottom"/>
            <w:hideMark/>
          </w:tcPr>
          <w:p w14:paraId="59ECE119" w14:textId="77777777" w:rsidR="00C50A95" w:rsidRPr="00D016EC" w:rsidRDefault="00C50A95" w:rsidP="00416506">
            <w:pPr>
              <w:pStyle w:val="tabletext11"/>
              <w:jc w:val="center"/>
              <w:rPr>
                <w:ins w:id="16668" w:author="Author"/>
              </w:rPr>
            </w:pPr>
            <w:ins w:id="16669" w:author="Author">
              <w:r w:rsidRPr="00D016EC">
                <w:t>0.86</w:t>
              </w:r>
            </w:ins>
          </w:p>
        </w:tc>
        <w:tc>
          <w:tcPr>
            <w:tcW w:w="400" w:type="dxa"/>
            <w:noWrap/>
            <w:vAlign w:val="bottom"/>
            <w:hideMark/>
          </w:tcPr>
          <w:p w14:paraId="6F846222" w14:textId="77777777" w:rsidR="00C50A95" w:rsidRPr="00D016EC" w:rsidRDefault="00C50A95" w:rsidP="00416506">
            <w:pPr>
              <w:pStyle w:val="tabletext11"/>
              <w:jc w:val="center"/>
              <w:rPr>
                <w:ins w:id="16670" w:author="Author"/>
              </w:rPr>
            </w:pPr>
            <w:ins w:id="16671" w:author="Author">
              <w:r w:rsidRPr="00D016EC">
                <w:t>0.77</w:t>
              </w:r>
            </w:ins>
          </w:p>
        </w:tc>
        <w:tc>
          <w:tcPr>
            <w:tcW w:w="400" w:type="dxa"/>
            <w:noWrap/>
            <w:vAlign w:val="bottom"/>
            <w:hideMark/>
          </w:tcPr>
          <w:p w14:paraId="44B59B53" w14:textId="77777777" w:rsidR="00C50A95" w:rsidRPr="00D016EC" w:rsidRDefault="00C50A95" w:rsidP="00416506">
            <w:pPr>
              <w:pStyle w:val="tabletext11"/>
              <w:jc w:val="center"/>
              <w:rPr>
                <w:ins w:id="16672" w:author="Author"/>
              </w:rPr>
            </w:pPr>
            <w:ins w:id="16673" w:author="Author">
              <w:r w:rsidRPr="00D016EC">
                <w:t>0.75</w:t>
              </w:r>
            </w:ins>
          </w:p>
        </w:tc>
        <w:tc>
          <w:tcPr>
            <w:tcW w:w="400" w:type="dxa"/>
            <w:noWrap/>
            <w:vAlign w:val="bottom"/>
            <w:hideMark/>
          </w:tcPr>
          <w:p w14:paraId="0614AB6D" w14:textId="77777777" w:rsidR="00C50A95" w:rsidRPr="00D016EC" w:rsidRDefault="00C50A95" w:rsidP="00416506">
            <w:pPr>
              <w:pStyle w:val="tabletext11"/>
              <w:jc w:val="center"/>
              <w:rPr>
                <w:ins w:id="16674" w:author="Author"/>
              </w:rPr>
            </w:pPr>
            <w:ins w:id="16675" w:author="Author">
              <w:r w:rsidRPr="00D016EC">
                <w:t>0.69</w:t>
              </w:r>
            </w:ins>
          </w:p>
        </w:tc>
        <w:tc>
          <w:tcPr>
            <w:tcW w:w="400" w:type="dxa"/>
            <w:noWrap/>
            <w:vAlign w:val="bottom"/>
            <w:hideMark/>
          </w:tcPr>
          <w:p w14:paraId="62013A21" w14:textId="77777777" w:rsidR="00C50A95" w:rsidRPr="00D016EC" w:rsidRDefault="00C50A95" w:rsidP="00416506">
            <w:pPr>
              <w:pStyle w:val="tabletext11"/>
              <w:jc w:val="center"/>
              <w:rPr>
                <w:ins w:id="16676" w:author="Author"/>
              </w:rPr>
            </w:pPr>
            <w:ins w:id="16677" w:author="Author">
              <w:r w:rsidRPr="00D016EC">
                <w:t>0.63</w:t>
              </w:r>
            </w:ins>
          </w:p>
        </w:tc>
        <w:tc>
          <w:tcPr>
            <w:tcW w:w="400" w:type="dxa"/>
            <w:noWrap/>
            <w:vAlign w:val="bottom"/>
            <w:hideMark/>
          </w:tcPr>
          <w:p w14:paraId="641FF368" w14:textId="77777777" w:rsidR="00C50A95" w:rsidRPr="00D016EC" w:rsidRDefault="00C50A95" w:rsidP="00416506">
            <w:pPr>
              <w:pStyle w:val="tabletext11"/>
              <w:jc w:val="center"/>
              <w:rPr>
                <w:ins w:id="16678" w:author="Author"/>
              </w:rPr>
            </w:pPr>
            <w:ins w:id="16679" w:author="Author">
              <w:r w:rsidRPr="00D016EC">
                <w:t>0.56</w:t>
              </w:r>
            </w:ins>
          </w:p>
        </w:tc>
        <w:tc>
          <w:tcPr>
            <w:tcW w:w="400" w:type="dxa"/>
            <w:noWrap/>
            <w:vAlign w:val="bottom"/>
            <w:hideMark/>
          </w:tcPr>
          <w:p w14:paraId="38C9BA71" w14:textId="77777777" w:rsidR="00C50A95" w:rsidRPr="00D016EC" w:rsidRDefault="00C50A95" w:rsidP="00416506">
            <w:pPr>
              <w:pStyle w:val="tabletext11"/>
              <w:jc w:val="center"/>
              <w:rPr>
                <w:ins w:id="16680" w:author="Author"/>
              </w:rPr>
            </w:pPr>
            <w:ins w:id="16681" w:author="Author">
              <w:r w:rsidRPr="00D016EC">
                <w:t>0.53</w:t>
              </w:r>
            </w:ins>
          </w:p>
        </w:tc>
        <w:tc>
          <w:tcPr>
            <w:tcW w:w="400" w:type="dxa"/>
            <w:noWrap/>
            <w:vAlign w:val="bottom"/>
            <w:hideMark/>
          </w:tcPr>
          <w:p w14:paraId="2E025CD7" w14:textId="77777777" w:rsidR="00C50A95" w:rsidRPr="00D016EC" w:rsidRDefault="00C50A95" w:rsidP="00416506">
            <w:pPr>
              <w:pStyle w:val="tabletext11"/>
              <w:jc w:val="center"/>
              <w:rPr>
                <w:ins w:id="16682" w:author="Author"/>
              </w:rPr>
            </w:pPr>
            <w:ins w:id="16683" w:author="Author">
              <w:r w:rsidRPr="00D016EC">
                <w:t>0.50</w:t>
              </w:r>
            </w:ins>
          </w:p>
        </w:tc>
        <w:tc>
          <w:tcPr>
            <w:tcW w:w="400" w:type="dxa"/>
            <w:noWrap/>
            <w:vAlign w:val="bottom"/>
            <w:hideMark/>
          </w:tcPr>
          <w:p w14:paraId="2BB06B24" w14:textId="77777777" w:rsidR="00C50A95" w:rsidRPr="00D016EC" w:rsidRDefault="00C50A95" w:rsidP="00416506">
            <w:pPr>
              <w:pStyle w:val="tabletext11"/>
              <w:jc w:val="center"/>
              <w:rPr>
                <w:ins w:id="16684" w:author="Author"/>
              </w:rPr>
            </w:pPr>
            <w:ins w:id="16685" w:author="Author">
              <w:r w:rsidRPr="00D016EC">
                <w:t>0.48</w:t>
              </w:r>
            </w:ins>
          </w:p>
        </w:tc>
        <w:tc>
          <w:tcPr>
            <w:tcW w:w="400" w:type="dxa"/>
            <w:noWrap/>
            <w:vAlign w:val="bottom"/>
            <w:hideMark/>
          </w:tcPr>
          <w:p w14:paraId="2A0AFF0C" w14:textId="77777777" w:rsidR="00C50A95" w:rsidRPr="00D016EC" w:rsidRDefault="00C50A95" w:rsidP="00416506">
            <w:pPr>
              <w:pStyle w:val="tabletext11"/>
              <w:jc w:val="center"/>
              <w:rPr>
                <w:ins w:id="16686" w:author="Author"/>
              </w:rPr>
            </w:pPr>
            <w:ins w:id="16687" w:author="Author">
              <w:r w:rsidRPr="00D016EC">
                <w:t>0.45</w:t>
              </w:r>
            </w:ins>
          </w:p>
        </w:tc>
        <w:tc>
          <w:tcPr>
            <w:tcW w:w="400" w:type="dxa"/>
            <w:noWrap/>
            <w:vAlign w:val="bottom"/>
            <w:hideMark/>
          </w:tcPr>
          <w:p w14:paraId="02E74754" w14:textId="77777777" w:rsidR="00C50A95" w:rsidRPr="00D016EC" w:rsidRDefault="00C50A95" w:rsidP="00416506">
            <w:pPr>
              <w:pStyle w:val="tabletext11"/>
              <w:jc w:val="center"/>
              <w:rPr>
                <w:ins w:id="16688" w:author="Author"/>
              </w:rPr>
            </w:pPr>
            <w:ins w:id="16689" w:author="Author">
              <w:r w:rsidRPr="00D016EC">
                <w:t>0.43</w:t>
              </w:r>
            </w:ins>
          </w:p>
        </w:tc>
        <w:tc>
          <w:tcPr>
            <w:tcW w:w="400" w:type="dxa"/>
            <w:noWrap/>
            <w:vAlign w:val="bottom"/>
            <w:hideMark/>
          </w:tcPr>
          <w:p w14:paraId="7DA81E6E" w14:textId="77777777" w:rsidR="00C50A95" w:rsidRPr="00D016EC" w:rsidRDefault="00C50A95" w:rsidP="00416506">
            <w:pPr>
              <w:pStyle w:val="tabletext11"/>
              <w:jc w:val="center"/>
              <w:rPr>
                <w:ins w:id="16690" w:author="Author"/>
              </w:rPr>
            </w:pPr>
            <w:ins w:id="16691" w:author="Author">
              <w:r w:rsidRPr="00D016EC">
                <w:t>0.41</w:t>
              </w:r>
            </w:ins>
          </w:p>
        </w:tc>
        <w:tc>
          <w:tcPr>
            <w:tcW w:w="400" w:type="dxa"/>
            <w:noWrap/>
            <w:vAlign w:val="bottom"/>
            <w:hideMark/>
          </w:tcPr>
          <w:p w14:paraId="35A455A7" w14:textId="77777777" w:rsidR="00C50A95" w:rsidRPr="00D016EC" w:rsidRDefault="00C50A95" w:rsidP="00416506">
            <w:pPr>
              <w:pStyle w:val="tabletext11"/>
              <w:jc w:val="center"/>
              <w:rPr>
                <w:ins w:id="16692" w:author="Author"/>
              </w:rPr>
            </w:pPr>
            <w:ins w:id="16693" w:author="Author">
              <w:r w:rsidRPr="00D016EC">
                <w:t>0.39</w:t>
              </w:r>
            </w:ins>
          </w:p>
        </w:tc>
        <w:tc>
          <w:tcPr>
            <w:tcW w:w="400" w:type="dxa"/>
            <w:noWrap/>
            <w:vAlign w:val="bottom"/>
            <w:hideMark/>
          </w:tcPr>
          <w:p w14:paraId="7C76C39A" w14:textId="77777777" w:rsidR="00C50A95" w:rsidRPr="00D016EC" w:rsidRDefault="00C50A95" w:rsidP="00416506">
            <w:pPr>
              <w:pStyle w:val="tabletext11"/>
              <w:jc w:val="center"/>
              <w:rPr>
                <w:ins w:id="16694" w:author="Author"/>
              </w:rPr>
            </w:pPr>
            <w:ins w:id="16695" w:author="Author">
              <w:r w:rsidRPr="00D016EC">
                <w:t>0.37</w:t>
              </w:r>
            </w:ins>
          </w:p>
        </w:tc>
        <w:tc>
          <w:tcPr>
            <w:tcW w:w="400" w:type="dxa"/>
            <w:noWrap/>
            <w:vAlign w:val="bottom"/>
            <w:hideMark/>
          </w:tcPr>
          <w:p w14:paraId="733AE646" w14:textId="77777777" w:rsidR="00C50A95" w:rsidRPr="00D016EC" w:rsidRDefault="00C50A95" w:rsidP="00416506">
            <w:pPr>
              <w:pStyle w:val="tabletext11"/>
              <w:jc w:val="center"/>
              <w:rPr>
                <w:ins w:id="16696" w:author="Author"/>
              </w:rPr>
            </w:pPr>
            <w:ins w:id="16697" w:author="Author">
              <w:r w:rsidRPr="00D016EC">
                <w:t>0.35</w:t>
              </w:r>
            </w:ins>
          </w:p>
        </w:tc>
        <w:tc>
          <w:tcPr>
            <w:tcW w:w="400" w:type="dxa"/>
            <w:noWrap/>
            <w:vAlign w:val="bottom"/>
            <w:hideMark/>
          </w:tcPr>
          <w:p w14:paraId="35A10B09" w14:textId="77777777" w:rsidR="00C50A95" w:rsidRPr="00D016EC" w:rsidRDefault="00C50A95" w:rsidP="00416506">
            <w:pPr>
              <w:pStyle w:val="tabletext11"/>
              <w:jc w:val="center"/>
              <w:rPr>
                <w:ins w:id="16698" w:author="Author"/>
              </w:rPr>
            </w:pPr>
            <w:ins w:id="16699" w:author="Author">
              <w:r w:rsidRPr="00D016EC">
                <w:t>0.33</w:t>
              </w:r>
            </w:ins>
          </w:p>
        </w:tc>
        <w:tc>
          <w:tcPr>
            <w:tcW w:w="400" w:type="dxa"/>
            <w:noWrap/>
            <w:vAlign w:val="bottom"/>
            <w:hideMark/>
          </w:tcPr>
          <w:p w14:paraId="7E3118A1" w14:textId="77777777" w:rsidR="00C50A95" w:rsidRPr="00D016EC" w:rsidRDefault="00C50A95" w:rsidP="00416506">
            <w:pPr>
              <w:pStyle w:val="tabletext11"/>
              <w:jc w:val="center"/>
              <w:rPr>
                <w:ins w:id="16700" w:author="Author"/>
              </w:rPr>
            </w:pPr>
            <w:ins w:id="16701" w:author="Author">
              <w:r w:rsidRPr="00D016EC">
                <w:t>0.32</w:t>
              </w:r>
            </w:ins>
          </w:p>
        </w:tc>
        <w:tc>
          <w:tcPr>
            <w:tcW w:w="440" w:type="dxa"/>
            <w:noWrap/>
            <w:vAlign w:val="bottom"/>
            <w:hideMark/>
          </w:tcPr>
          <w:p w14:paraId="3C8AD9D1" w14:textId="77777777" w:rsidR="00C50A95" w:rsidRPr="00D016EC" w:rsidRDefault="00C50A95" w:rsidP="00416506">
            <w:pPr>
              <w:pStyle w:val="tabletext11"/>
              <w:jc w:val="center"/>
              <w:rPr>
                <w:ins w:id="16702" w:author="Author"/>
              </w:rPr>
            </w:pPr>
            <w:ins w:id="16703" w:author="Author">
              <w:r w:rsidRPr="00D016EC">
                <w:t>0.30</w:t>
              </w:r>
            </w:ins>
          </w:p>
        </w:tc>
        <w:tc>
          <w:tcPr>
            <w:tcW w:w="400" w:type="dxa"/>
            <w:noWrap/>
            <w:vAlign w:val="bottom"/>
            <w:hideMark/>
          </w:tcPr>
          <w:p w14:paraId="35D2EE2F" w14:textId="77777777" w:rsidR="00C50A95" w:rsidRPr="00D016EC" w:rsidRDefault="00C50A95" w:rsidP="00416506">
            <w:pPr>
              <w:pStyle w:val="tabletext11"/>
              <w:jc w:val="center"/>
              <w:rPr>
                <w:ins w:id="16704" w:author="Author"/>
              </w:rPr>
            </w:pPr>
            <w:ins w:id="16705" w:author="Author">
              <w:r w:rsidRPr="00D016EC">
                <w:t>0.29</w:t>
              </w:r>
            </w:ins>
          </w:p>
        </w:tc>
        <w:tc>
          <w:tcPr>
            <w:tcW w:w="400" w:type="dxa"/>
            <w:noWrap/>
            <w:vAlign w:val="bottom"/>
            <w:hideMark/>
          </w:tcPr>
          <w:p w14:paraId="780850F2" w14:textId="77777777" w:rsidR="00C50A95" w:rsidRPr="00D016EC" w:rsidRDefault="00C50A95" w:rsidP="00416506">
            <w:pPr>
              <w:pStyle w:val="tabletext11"/>
              <w:jc w:val="center"/>
              <w:rPr>
                <w:ins w:id="16706" w:author="Author"/>
              </w:rPr>
            </w:pPr>
            <w:ins w:id="16707" w:author="Author">
              <w:r w:rsidRPr="00D016EC">
                <w:t>0.27</w:t>
              </w:r>
            </w:ins>
          </w:p>
        </w:tc>
        <w:tc>
          <w:tcPr>
            <w:tcW w:w="400" w:type="dxa"/>
            <w:noWrap/>
            <w:vAlign w:val="bottom"/>
            <w:hideMark/>
          </w:tcPr>
          <w:p w14:paraId="721645E1" w14:textId="77777777" w:rsidR="00C50A95" w:rsidRPr="00D016EC" w:rsidRDefault="00C50A95" w:rsidP="00416506">
            <w:pPr>
              <w:pStyle w:val="tabletext11"/>
              <w:jc w:val="center"/>
              <w:rPr>
                <w:ins w:id="16708" w:author="Author"/>
              </w:rPr>
            </w:pPr>
            <w:ins w:id="16709" w:author="Author">
              <w:r w:rsidRPr="00D016EC">
                <w:t>0.26</w:t>
              </w:r>
            </w:ins>
          </w:p>
        </w:tc>
        <w:tc>
          <w:tcPr>
            <w:tcW w:w="400" w:type="dxa"/>
            <w:noWrap/>
            <w:vAlign w:val="bottom"/>
            <w:hideMark/>
          </w:tcPr>
          <w:p w14:paraId="5B83AD37" w14:textId="77777777" w:rsidR="00C50A95" w:rsidRPr="00D016EC" w:rsidRDefault="00C50A95" w:rsidP="00416506">
            <w:pPr>
              <w:pStyle w:val="tabletext11"/>
              <w:jc w:val="center"/>
              <w:rPr>
                <w:ins w:id="16710" w:author="Author"/>
              </w:rPr>
            </w:pPr>
            <w:ins w:id="16711" w:author="Author">
              <w:r w:rsidRPr="00D016EC">
                <w:t>0.24</w:t>
              </w:r>
            </w:ins>
          </w:p>
        </w:tc>
        <w:tc>
          <w:tcPr>
            <w:tcW w:w="460" w:type="dxa"/>
            <w:noWrap/>
            <w:vAlign w:val="bottom"/>
            <w:hideMark/>
          </w:tcPr>
          <w:p w14:paraId="65990725" w14:textId="77777777" w:rsidR="00C50A95" w:rsidRPr="00D016EC" w:rsidRDefault="00C50A95" w:rsidP="00416506">
            <w:pPr>
              <w:pStyle w:val="tabletext11"/>
              <w:jc w:val="center"/>
              <w:rPr>
                <w:ins w:id="16712" w:author="Author"/>
              </w:rPr>
            </w:pPr>
            <w:ins w:id="16713" w:author="Author">
              <w:r w:rsidRPr="00D016EC">
                <w:t>0.23</w:t>
              </w:r>
            </w:ins>
          </w:p>
        </w:tc>
      </w:tr>
      <w:tr w:rsidR="00C50A95" w:rsidRPr="00D016EC" w14:paraId="5EC095C0" w14:textId="77777777" w:rsidTr="00416506">
        <w:trPr>
          <w:trHeight w:val="190"/>
          <w:ins w:id="16714" w:author="Author"/>
        </w:trPr>
        <w:tc>
          <w:tcPr>
            <w:tcW w:w="200" w:type="dxa"/>
            <w:tcBorders>
              <w:right w:val="nil"/>
            </w:tcBorders>
            <w:vAlign w:val="bottom"/>
          </w:tcPr>
          <w:p w14:paraId="2959EF2D" w14:textId="77777777" w:rsidR="00C50A95" w:rsidRPr="00D016EC" w:rsidRDefault="00C50A95" w:rsidP="00416506">
            <w:pPr>
              <w:pStyle w:val="tabletext11"/>
              <w:jc w:val="right"/>
              <w:rPr>
                <w:ins w:id="16715" w:author="Author"/>
              </w:rPr>
            </w:pPr>
          </w:p>
        </w:tc>
        <w:tc>
          <w:tcPr>
            <w:tcW w:w="1580" w:type="dxa"/>
            <w:tcBorders>
              <w:left w:val="nil"/>
            </w:tcBorders>
            <w:vAlign w:val="bottom"/>
            <w:hideMark/>
          </w:tcPr>
          <w:p w14:paraId="7A395C1F" w14:textId="77777777" w:rsidR="00C50A95" w:rsidRPr="00D016EC" w:rsidRDefault="00C50A95" w:rsidP="00416506">
            <w:pPr>
              <w:pStyle w:val="tabletext11"/>
              <w:tabs>
                <w:tab w:val="decimal" w:pos="640"/>
              </w:tabs>
              <w:rPr>
                <w:ins w:id="16716" w:author="Author"/>
              </w:rPr>
            </w:pPr>
            <w:ins w:id="16717" w:author="Author">
              <w:r w:rsidRPr="00D016EC">
                <w:t>50,000 to 54,999</w:t>
              </w:r>
            </w:ins>
          </w:p>
        </w:tc>
        <w:tc>
          <w:tcPr>
            <w:tcW w:w="680" w:type="dxa"/>
            <w:noWrap/>
            <w:vAlign w:val="bottom"/>
            <w:hideMark/>
          </w:tcPr>
          <w:p w14:paraId="05901C1C" w14:textId="77777777" w:rsidR="00C50A95" w:rsidRPr="00D016EC" w:rsidRDefault="00C50A95" w:rsidP="00416506">
            <w:pPr>
              <w:pStyle w:val="tabletext11"/>
              <w:tabs>
                <w:tab w:val="decimal" w:pos="200"/>
              </w:tabs>
              <w:jc w:val="center"/>
              <w:rPr>
                <w:ins w:id="16718" w:author="Author"/>
              </w:rPr>
            </w:pPr>
            <w:ins w:id="16719" w:author="Author">
              <w:r w:rsidRPr="00D016EC">
                <w:t>1.34</w:t>
              </w:r>
            </w:ins>
          </w:p>
        </w:tc>
        <w:tc>
          <w:tcPr>
            <w:tcW w:w="900" w:type="dxa"/>
            <w:noWrap/>
            <w:vAlign w:val="bottom"/>
            <w:hideMark/>
          </w:tcPr>
          <w:p w14:paraId="0493019E" w14:textId="77777777" w:rsidR="00C50A95" w:rsidRPr="00D016EC" w:rsidRDefault="00C50A95" w:rsidP="00416506">
            <w:pPr>
              <w:pStyle w:val="tabletext11"/>
              <w:tabs>
                <w:tab w:val="decimal" w:pos="200"/>
              </w:tabs>
              <w:jc w:val="center"/>
              <w:rPr>
                <w:ins w:id="16720" w:author="Author"/>
              </w:rPr>
            </w:pPr>
            <w:ins w:id="16721" w:author="Author">
              <w:r w:rsidRPr="00D016EC">
                <w:t>1.23</w:t>
              </w:r>
            </w:ins>
          </w:p>
        </w:tc>
        <w:tc>
          <w:tcPr>
            <w:tcW w:w="400" w:type="dxa"/>
            <w:noWrap/>
            <w:vAlign w:val="bottom"/>
            <w:hideMark/>
          </w:tcPr>
          <w:p w14:paraId="16B1BAA8" w14:textId="77777777" w:rsidR="00C50A95" w:rsidRPr="00D016EC" w:rsidRDefault="00C50A95" w:rsidP="00416506">
            <w:pPr>
              <w:pStyle w:val="tabletext11"/>
              <w:jc w:val="center"/>
              <w:rPr>
                <w:ins w:id="16722" w:author="Author"/>
              </w:rPr>
            </w:pPr>
            <w:ins w:id="16723" w:author="Author">
              <w:r w:rsidRPr="00D016EC">
                <w:t>1.19</w:t>
              </w:r>
            </w:ins>
          </w:p>
        </w:tc>
        <w:tc>
          <w:tcPr>
            <w:tcW w:w="400" w:type="dxa"/>
            <w:noWrap/>
            <w:vAlign w:val="bottom"/>
            <w:hideMark/>
          </w:tcPr>
          <w:p w14:paraId="3B52719C" w14:textId="77777777" w:rsidR="00C50A95" w:rsidRPr="00D016EC" w:rsidRDefault="00C50A95" w:rsidP="00416506">
            <w:pPr>
              <w:pStyle w:val="tabletext11"/>
              <w:jc w:val="center"/>
              <w:rPr>
                <w:ins w:id="16724" w:author="Author"/>
              </w:rPr>
            </w:pPr>
            <w:ins w:id="16725" w:author="Author">
              <w:r w:rsidRPr="00D016EC">
                <w:t>1.08</w:t>
              </w:r>
            </w:ins>
          </w:p>
        </w:tc>
        <w:tc>
          <w:tcPr>
            <w:tcW w:w="400" w:type="dxa"/>
            <w:noWrap/>
            <w:vAlign w:val="bottom"/>
            <w:hideMark/>
          </w:tcPr>
          <w:p w14:paraId="64DD3873" w14:textId="77777777" w:rsidR="00C50A95" w:rsidRPr="00D016EC" w:rsidRDefault="00C50A95" w:rsidP="00416506">
            <w:pPr>
              <w:pStyle w:val="tabletext11"/>
              <w:jc w:val="center"/>
              <w:rPr>
                <w:ins w:id="16726" w:author="Author"/>
              </w:rPr>
            </w:pPr>
            <w:ins w:id="16727" w:author="Author">
              <w:r w:rsidRPr="00D016EC">
                <w:t>1.01</w:t>
              </w:r>
            </w:ins>
          </w:p>
        </w:tc>
        <w:tc>
          <w:tcPr>
            <w:tcW w:w="400" w:type="dxa"/>
            <w:noWrap/>
            <w:vAlign w:val="bottom"/>
            <w:hideMark/>
          </w:tcPr>
          <w:p w14:paraId="15CB7842" w14:textId="77777777" w:rsidR="00C50A95" w:rsidRPr="00D016EC" w:rsidRDefault="00C50A95" w:rsidP="00416506">
            <w:pPr>
              <w:pStyle w:val="tabletext11"/>
              <w:jc w:val="center"/>
              <w:rPr>
                <w:ins w:id="16728" w:author="Author"/>
              </w:rPr>
            </w:pPr>
            <w:ins w:id="16729" w:author="Author">
              <w:r w:rsidRPr="00D016EC">
                <w:t>0.92</w:t>
              </w:r>
            </w:ins>
          </w:p>
        </w:tc>
        <w:tc>
          <w:tcPr>
            <w:tcW w:w="400" w:type="dxa"/>
            <w:noWrap/>
            <w:vAlign w:val="bottom"/>
            <w:hideMark/>
          </w:tcPr>
          <w:p w14:paraId="39D145B5" w14:textId="77777777" w:rsidR="00C50A95" w:rsidRPr="00D016EC" w:rsidRDefault="00C50A95" w:rsidP="00416506">
            <w:pPr>
              <w:pStyle w:val="tabletext11"/>
              <w:jc w:val="center"/>
              <w:rPr>
                <w:ins w:id="16730" w:author="Author"/>
              </w:rPr>
            </w:pPr>
            <w:ins w:id="16731" w:author="Author">
              <w:r w:rsidRPr="00D016EC">
                <w:t>0.82</w:t>
              </w:r>
            </w:ins>
          </w:p>
        </w:tc>
        <w:tc>
          <w:tcPr>
            <w:tcW w:w="400" w:type="dxa"/>
            <w:noWrap/>
            <w:vAlign w:val="bottom"/>
            <w:hideMark/>
          </w:tcPr>
          <w:p w14:paraId="2C6C0067" w14:textId="77777777" w:rsidR="00C50A95" w:rsidRPr="00D016EC" w:rsidRDefault="00C50A95" w:rsidP="00416506">
            <w:pPr>
              <w:pStyle w:val="tabletext11"/>
              <w:jc w:val="center"/>
              <w:rPr>
                <w:ins w:id="16732" w:author="Author"/>
              </w:rPr>
            </w:pPr>
            <w:ins w:id="16733" w:author="Author">
              <w:r w:rsidRPr="00D016EC">
                <w:t>0.81</w:t>
              </w:r>
            </w:ins>
          </w:p>
        </w:tc>
        <w:tc>
          <w:tcPr>
            <w:tcW w:w="400" w:type="dxa"/>
            <w:noWrap/>
            <w:vAlign w:val="bottom"/>
            <w:hideMark/>
          </w:tcPr>
          <w:p w14:paraId="46584C7B" w14:textId="77777777" w:rsidR="00C50A95" w:rsidRPr="00D016EC" w:rsidRDefault="00C50A95" w:rsidP="00416506">
            <w:pPr>
              <w:pStyle w:val="tabletext11"/>
              <w:jc w:val="center"/>
              <w:rPr>
                <w:ins w:id="16734" w:author="Author"/>
              </w:rPr>
            </w:pPr>
            <w:ins w:id="16735" w:author="Author">
              <w:r w:rsidRPr="00D016EC">
                <w:t>0.74</w:t>
              </w:r>
            </w:ins>
          </w:p>
        </w:tc>
        <w:tc>
          <w:tcPr>
            <w:tcW w:w="400" w:type="dxa"/>
            <w:noWrap/>
            <w:vAlign w:val="bottom"/>
            <w:hideMark/>
          </w:tcPr>
          <w:p w14:paraId="447AD516" w14:textId="77777777" w:rsidR="00C50A95" w:rsidRPr="00D016EC" w:rsidRDefault="00C50A95" w:rsidP="00416506">
            <w:pPr>
              <w:pStyle w:val="tabletext11"/>
              <w:jc w:val="center"/>
              <w:rPr>
                <w:ins w:id="16736" w:author="Author"/>
              </w:rPr>
            </w:pPr>
            <w:ins w:id="16737" w:author="Author">
              <w:r w:rsidRPr="00D016EC">
                <w:t>0.69</w:t>
              </w:r>
            </w:ins>
          </w:p>
        </w:tc>
        <w:tc>
          <w:tcPr>
            <w:tcW w:w="400" w:type="dxa"/>
            <w:noWrap/>
            <w:vAlign w:val="bottom"/>
            <w:hideMark/>
          </w:tcPr>
          <w:p w14:paraId="374D94FE" w14:textId="77777777" w:rsidR="00C50A95" w:rsidRPr="00D016EC" w:rsidRDefault="00C50A95" w:rsidP="00416506">
            <w:pPr>
              <w:pStyle w:val="tabletext11"/>
              <w:jc w:val="center"/>
              <w:rPr>
                <w:ins w:id="16738" w:author="Author"/>
              </w:rPr>
            </w:pPr>
            <w:ins w:id="16739" w:author="Author">
              <w:r w:rsidRPr="00D016EC">
                <w:t>0.60</w:t>
              </w:r>
            </w:ins>
          </w:p>
        </w:tc>
        <w:tc>
          <w:tcPr>
            <w:tcW w:w="400" w:type="dxa"/>
            <w:noWrap/>
            <w:vAlign w:val="bottom"/>
            <w:hideMark/>
          </w:tcPr>
          <w:p w14:paraId="3659B29C" w14:textId="77777777" w:rsidR="00C50A95" w:rsidRPr="00D016EC" w:rsidRDefault="00C50A95" w:rsidP="00416506">
            <w:pPr>
              <w:pStyle w:val="tabletext11"/>
              <w:jc w:val="center"/>
              <w:rPr>
                <w:ins w:id="16740" w:author="Author"/>
              </w:rPr>
            </w:pPr>
            <w:ins w:id="16741" w:author="Author">
              <w:r w:rsidRPr="00D016EC">
                <w:t>0.57</w:t>
              </w:r>
            </w:ins>
          </w:p>
        </w:tc>
        <w:tc>
          <w:tcPr>
            <w:tcW w:w="400" w:type="dxa"/>
            <w:noWrap/>
            <w:vAlign w:val="bottom"/>
            <w:hideMark/>
          </w:tcPr>
          <w:p w14:paraId="2A25D873" w14:textId="77777777" w:rsidR="00C50A95" w:rsidRPr="00D016EC" w:rsidRDefault="00C50A95" w:rsidP="00416506">
            <w:pPr>
              <w:pStyle w:val="tabletext11"/>
              <w:jc w:val="center"/>
              <w:rPr>
                <w:ins w:id="16742" w:author="Author"/>
              </w:rPr>
            </w:pPr>
            <w:ins w:id="16743" w:author="Author">
              <w:r w:rsidRPr="00D016EC">
                <w:t>0.54</w:t>
              </w:r>
            </w:ins>
          </w:p>
        </w:tc>
        <w:tc>
          <w:tcPr>
            <w:tcW w:w="400" w:type="dxa"/>
            <w:noWrap/>
            <w:vAlign w:val="bottom"/>
            <w:hideMark/>
          </w:tcPr>
          <w:p w14:paraId="08ED7C16" w14:textId="77777777" w:rsidR="00C50A95" w:rsidRPr="00D016EC" w:rsidRDefault="00C50A95" w:rsidP="00416506">
            <w:pPr>
              <w:pStyle w:val="tabletext11"/>
              <w:jc w:val="center"/>
              <w:rPr>
                <w:ins w:id="16744" w:author="Author"/>
              </w:rPr>
            </w:pPr>
            <w:ins w:id="16745" w:author="Author">
              <w:r w:rsidRPr="00D016EC">
                <w:t>0.52</w:t>
              </w:r>
            </w:ins>
          </w:p>
        </w:tc>
        <w:tc>
          <w:tcPr>
            <w:tcW w:w="400" w:type="dxa"/>
            <w:noWrap/>
            <w:vAlign w:val="bottom"/>
            <w:hideMark/>
          </w:tcPr>
          <w:p w14:paraId="19BE1656" w14:textId="77777777" w:rsidR="00C50A95" w:rsidRPr="00D016EC" w:rsidRDefault="00C50A95" w:rsidP="00416506">
            <w:pPr>
              <w:pStyle w:val="tabletext11"/>
              <w:jc w:val="center"/>
              <w:rPr>
                <w:ins w:id="16746" w:author="Author"/>
              </w:rPr>
            </w:pPr>
            <w:ins w:id="16747" w:author="Author">
              <w:r w:rsidRPr="00D016EC">
                <w:t>0.49</w:t>
              </w:r>
            </w:ins>
          </w:p>
        </w:tc>
        <w:tc>
          <w:tcPr>
            <w:tcW w:w="400" w:type="dxa"/>
            <w:noWrap/>
            <w:vAlign w:val="bottom"/>
            <w:hideMark/>
          </w:tcPr>
          <w:p w14:paraId="2C6B9984" w14:textId="77777777" w:rsidR="00C50A95" w:rsidRPr="00D016EC" w:rsidRDefault="00C50A95" w:rsidP="00416506">
            <w:pPr>
              <w:pStyle w:val="tabletext11"/>
              <w:jc w:val="center"/>
              <w:rPr>
                <w:ins w:id="16748" w:author="Author"/>
              </w:rPr>
            </w:pPr>
            <w:ins w:id="16749" w:author="Author">
              <w:r w:rsidRPr="00D016EC">
                <w:t>0.47</w:t>
              </w:r>
            </w:ins>
          </w:p>
        </w:tc>
        <w:tc>
          <w:tcPr>
            <w:tcW w:w="400" w:type="dxa"/>
            <w:noWrap/>
            <w:vAlign w:val="bottom"/>
            <w:hideMark/>
          </w:tcPr>
          <w:p w14:paraId="36ED203D" w14:textId="77777777" w:rsidR="00C50A95" w:rsidRPr="00D016EC" w:rsidRDefault="00C50A95" w:rsidP="00416506">
            <w:pPr>
              <w:pStyle w:val="tabletext11"/>
              <w:jc w:val="center"/>
              <w:rPr>
                <w:ins w:id="16750" w:author="Author"/>
              </w:rPr>
            </w:pPr>
            <w:ins w:id="16751" w:author="Author">
              <w:r w:rsidRPr="00D016EC">
                <w:t>0.44</w:t>
              </w:r>
            </w:ins>
          </w:p>
        </w:tc>
        <w:tc>
          <w:tcPr>
            <w:tcW w:w="400" w:type="dxa"/>
            <w:noWrap/>
            <w:vAlign w:val="bottom"/>
            <w:hideMark/>
          </w:tcPr>
          <w:p w14:paraId="41FAA258" w14:textId="77777777" w:rsidR="00C50A95" w:rsidRPr="00D016EC" w:rsidRDefault="00C50A95" w:rsidP="00416506">
            <w:pPr>
              <w:pStyle w:val="tabletext11"/>
              <w:jc w:val="center"/>
              <w:rPr>
                <w:ins w:id="16752" w:author="Author"/>
              </w:rPr>
            </w:pPr>
            <w:ins w:id="16753" w:author="Author">
              <w:r w:rsidRPr="00D016EC">
                <w:t>0.42</w:t>
              </w:r>
            </w:ins>
          </w:p>
        </w:tc>
        <w:tc>
          <w:tcPr>
            <w:tcW w:w="400" w:type="dxa"/>
            <w:noWrap/>
            <w:vAlign w:val="bottom"/>
            <w:hideMark/>
          </w:tcPr>
          <w:p w14:paraId="4732F02C" w14:textId="77777777" w:rsidR="00C50A95" w:rsidRPr="00D016EC" w:rsidRDefault="00C50A95" w:rsidP="00416506">
            <w:pPr>
              <w:pStyle w:val="tabletext11"/>
              <w:jc w:val="center"/>
              <w:rPr>
                <w:ins w:id="16754" w:author="Author"/>
              </w:rPr>
            </w:pPr>
            <w:ins w:id="16755" w:author="Author">
              <w:r w:rsidRPr="00D016EC">
                <w:t>0.40</w:t>
              </w:r>
            </w:ins>
          </w:p>
        </w:tc>
        <w:tc>
          <w:tcPr>
            <w:tcW w:w="400" w:type="dxa"/>
            <w:noWrap/>
            <w:vAlign w:val="bottom"/>
            <w:hideMark/>
          </w:tcPr>
          <w:p w14:paraId="08349889" w14:textId="77777777" w:rsidR="00C50A95" w:rsidRPr="00D016EC" w:rsidRDefault="00C50A95" w:rsidP="00416506">
            <w:pPr>
              <w:pStyle w:val="tabletext11"/>
              <w:jc w:val="center"/>
              <w:rPr>
                <w:ins w:id="16756" w:author="Author"/>
              </w:rPr>
            </w:pPr>
            <w:ins w:id="16757" w:author="Author">
              <w:r w:rsidRPr="00D016EC">
                <w:t>0.38</w:t>
              </w:r>
            </w:ins>
          </w:p>
        </w:tc>
        <w:tc>
          <w:tcPr>
            <w:tcW w:w="400" w:type="dxa"/>
            <w:noWrap/>
            <w:vAlign w:val="bottom"/>
            <w:hideMark/>
          </w:tcPr>
          <w:p w14:paraId="64CC7D5C" w14:textId="77777777" w:rsidR="00C50A95" w:rsidRPr="00D016EC" w:rsidRDefault="00C50A95" w:rsidP="00416506">
            <w:pPr>
              <w:pStyle w:val="tabletext11"/>
              <w:jc w:val="center"/>
              <w:rPr>
                <w:ins w:id="16758" w:author="Author"/>
              </w:rPr>
            </w:pPr>
            <w:ins w:id="16759" w:author="Author">
              <w:r w:rsidRPr="00D016EC">
                <w:t>0.36</w:t>
              </w:r>
            </w:ins>
          </w:p>
        </w:tc>
        <w:tc>
          <w:tcPr>
            <w:tcW w:w="400" w:type="dxa"/>
            <w:noWrap/>
            <w:vAlign w:val="bottom"/>
            <w:hideMark/>
          </w:tcPr>
          <w:p w14:paraId="13F2181A" w14:textId="77777777" w:rsidR="00C50A95" w:rsidRPr="00D016EC" w:rsidRDefault="00C50A95" w:rsidP="00416506">
            <w:pPr>
              <w:pStyle w:val="tabletext11"/>
              <w:jc w:val="center"/>
              <w:rPr>
                <w:ins w:id="16760" w:author="Author"/>
              </w:rPr>
            </w:pPr>
            <w:ins w:id="16761" w:author="Author">
              <w:r w:rsidRPr="00D016EC">
                <w:t>0.34</w:t>
              </w:r>
            </w:ins>
          </w:p>
        </w:tc>
        <w:tc>
          <w:tcPr>
            <w:tcW w:w="440" w:type="dxa"/>
            <w:noWrap/>
            <w:vAlign w:val="bottom"/>
            <w:hideMark/>
          </w:tcPr>
          <w:p w14:paraId="49936394" w14:textId="77777777" w:rsidR="00C50A95" w:rsidRPr="00D016EC" w:rsidRDefault="00C50A95" w:rsidP="00416506">
            <w:pPr>
              <w:pStyle w:val="tabletext11"/>
              <w:jc w:val="center"/>
              <w:rPr>
                <w:ins w:id="16762" w:author="Author"/>
              </w:rPr>
            </w:pPr>
            <w:ins w:id="16763" w:author="Author">
              <w:r w:rsidRPr="00D016EC">
                <w:t>0.33</w:t>
              </w:r>
            </w:ins>
          </w:p>
        </w:tc>
        <w:tc>
          <w:tcPr>
            <w:tcW w:w="400" w:type="dxa"/>
            <w:noWrap/>
            <w:vAlign w:val="bottom"/>
            <w:hideMark/>
          </w:tcPr>
          <w:p w14:paraId="365FFF34" w14:textId="77777777" w:rsidR="00C50A95" w:rsidRPr="00D016EC" w:rsidRDefault="00C50A95" w:rsidP="00416506">
            <w:pPr>
              <w:pStyle w:val="tabletext11"/>
              <w:jc w:val="center"/>
              <w:rPr>
                <w:ins w:id="16764" w:author="Author"/>
              </w:rPr>
            </w:pPr>
            <w:ins w:id="16765" w:author="Author">
              <w:r w:rsidRPr="00D016EC">
                <w:t>0.31</w:t>
              </w:r>
            </w:ins>
          </w:p>
        </w:tc>
        <w:tc>
          <w:tcPr>
            <w:tcW w:w="400" w:type="dxa"/>
            <w:noWrap/>
            <w:vAlign w:val="bottom"/>
            <w:hideMark/>
          </w:tcPr>
          <w:p w14:paraId="1BCE50F3" w14:textId="77777777" w:rsidR="00C50A95" w:rsidRPr="00D016EC" w:rsidRDefault="00C50A95" w:rsidP="00416506">
            <w:pPr>
              <w:pStyle w:val="tabletext11"/>
              <w:jc w:val="center"/>
              <w:rPr>
                <w:ins w:id="16766" w:author="Author"/>
              </w:rPr>
            </w:pPr>
            <w:ins w:id="16767" w:author="Author">
              <w:r w:rsidRPr="00D016EC">
                <w:t>0.29</w:t>
              </w:r>
            </w:ins>
          </w:p>
        </w:tc>
        <w:tc>
          <w:tcPr>
            <w:tcW w:w="400" w:type="dxa"/>
            <w:noWrap/>
            <w:vAlign w:val="bottom"/>
            <w:hideMark/>
          </w:tcPr>
          <w:p w14:paraId="550432B3" w14:textId="77777777" w:rsidR="00C50A95" w:rsidRPr="00D016EC" w:rsidRDefault="00C50A95" w:rsidP="00416506">
            <w:pPr>
              <w:pStyle w:val="tabletext11"/>
              <w:jc w:val="center"/>
              <w:rPr>
                <w:ins w:id="16768" w:author="Author"/>
              </w:rPr>
            </w:pPr>
            <w:ins w:id="16769" w:author="Author">
              <w:r w:rsidRPr="00D016EC">
                <w:t>0.28</w:t>
              </w:r>
            </w:ins>
          </w:p>
        </w:tc>
        <w:tc>
          <w:tcPr>
            <w:tcW w:w="400" w:type="dxa"/>
            <w:noWrap/>
            <w:vAlign w:val="bottom"/>
            <w:hideMark/>
          </w:tcPr>
          <w:p w14:paraId="1D19CE41" w14:textId="77777777" w:rsidR="00C50A95" w:rsidRPr="00D016EC" w:rsidRDefault="00C50A95" w:rsidP="00416506">
            <w:pPr>
              <w:pStyle w:val="tabletext11"/>
              <w:jc w:val="center"/>
              <w:rPr>
                <w:ins w:id="16770" w:author="Author"/>
              </w:rPr>
            </w:pPr>
            <w:ins w:id="16771" w:author="Author">
              <w:r w:rsidRPr="00D016EC">
                <w:t>0.27</w:t>
              </w:r>
            </w:ins>
          </w:p>
        </w:tc>
        <w:tc>
          <w:tcPr>
            <w:tcW w:w="460" w:type="dxa"/>
            <w:noWrap/>
            <w:vAlign w:val="bottom"/>
            <w:hideMark/>
          </w:tcPr>
          <w:p w14:paraId="020A4332" w14:textId="77777777" w:rsidR="00C50A95" w:rsidRPr="00D016EC" w:rsidRDefault="00C50A95" w:rsidP="00416506">
            <w:pPr>
              <w:pStyle w:val="tabletext11"/>
              <w:jc w:val="center"/>
              <w:rPr>
                <w:ins w:id="16772" w:author="Author"/>
              </w:rPr>
            </w:pPr>
            <w:ins w:id="16773" w:author="Author">
              <w:r w:rsidRPr="00D016EC">
                <w:t>0.25</w:t>
              </w:r>
            </w:ins>
          </w:p>
        </w:tc>
      </w:tr>
      <w:tr w:rsidR="00C50A95" w:rsidRPr="00D016EC" w14:paraId="6C1BCF5F" w14:textId="77777777" w:rsidTr="00416506">
        <w:trPr>
          <w:trHeight w:val="190"/>
          <w:ins w:id="16774" w:author="Author"/>
        </w:trPr>
        <w:tc>
          <w:tcPr>
            <w:tcW w:w="200" w:type="dxa"/>
            <w:tcBorders>
              <w:right w:val="nil"/>
            </w:tcBorders>
            <w:vAlign w:val="bottom"/>
          </w:tcPr>
          <w:p w14:paraId="1D3DD69F" w14:textId="77777777" w:rsidR="00C50A95" w:rsidRPr="00D016EC" w:rsidRDefault="00C50A95" w:rsidP="00416506">
            <w:pPr>
              <w:pStyle w:val="tabletext11"/>
              <w:jc w:val="right"/>
              <w:rPr>
                <w:ins w:id="16775" w:author="Author"/>
              </w:rPr>
            </w:pPr>
          </w:p>
        </w:tc>
        <w:tc>
          <w:tcPr>
            <w:tcW w:w="1580" w:type="dxa"/>
            <w:tcBorders>
              <w:left w:val="nil"/>
            </w:tcBorders>
            <w:vAlign w:val="bottom"/>
            <w:hideMark/>
          </w:tcPr>
          <w:p w14:paraId="685F6382" w14:textId="77777777" w:rsidR="00C50A95" w:rsidRPr="00D016EC" w:rsidRDefault="00C50A95" w:rsidP="00416506">
            <w:pPr>
              <w:pStyle w:val="tabletext11"/>
              <w:tabs>
                <w:tab w:val="decimal" w:pos="640"/>
              </w:tabs>
              <w:rPr>
                <w:ins w:id="16776" w:author="Author"/>
              </w:rPr>
            </w:pPr>
            <w:ins w:id="16777" w:author="Author">
              <w:r w:rsidRPr="00D016EC">
                <w:t>55,000 to 64,999</w:t>
              </w:r>
            </w:ins>
          </w:p>
        </w:tc>
        <w:tc>
          <w:tcPr>
            <w:tcW w:w="680" w:type="dxa"/>
            <w:noWrap/>
            <w:vAlign w:val="bottom"/>
            <w:hideMark/>
          </w:tcPr>
          <w:p w14:paraId="2E795296" w14:textId="77777777" w:rsidR="00C50A95" w:rsidRPr="00D016EC" w:rsidRDefault="00C50A95" w:rsidP="00416506">
            <w:pPr>
              <w:pStyle w:val="tabletext11"/>
              <w:tabs>
                <w:tab w:val="decimal" w:pos="200"/>
              </w:tabs>
              <w:jc w:val="center"/>
              <w:rPr>
                <w:ins w:id="16778" w:author="Author"/>
              </w:rPr>
            </w:pPr>
            <w:ins w:id="16779" w:author="Author">
              <w:r w:rsidRPr="00D016EC">
                <w:t>1.48</w:t>
              </w:r>
            </w:ins>
          </w:p>
        </w:tc>
        <w:tc>
          <w:tcPr>
            <w:tcW w:w="900" w:type="dxa"/>
            <w:noWrap/>
            <w:vAlign w:val="bottom"/>
            <w:hideMark/>
          </w:tcPr>
          <w:p w14:paraId="7F620E98" w14:textId="77777777" w:rsidR="00C50A95" w:rsidRPr="00D016EC" w:rsidRDefault="00C50A95" w:rsidP="00416506">
            <w:pPr>
              <w:pStyle w:val="tabletext11"/>
              <w:tabs>
                <w:tab w:val="decimal" w:pos="200"/>
              </w:tabs>
              <w:jc w:val="center"/>
              <w:rPr>
                <w:ins w:id="16780" w:author="Author"/>
              </w:rPr>
            </w:pPr>
            <w:ins w:id="16781" w:author="Author">
              <w:r w:rsidRPr="00D016EC">
                <w:t>1.36</w:t>
              </w:r>
            </w:ins>
          </w:p>
        </w:tc>
        <w:tc>
          <w:tcPr>
            <w:tcW w:w="400" w:type="dxa"/>
            <w:noWrap/>
            <w:vAlign w:val="bottom"/>
            <w:hideMark/>
          </w:tcPr>
          <w:p w14:paraId="6FD6CFB5" w14:textId="77777777" w:rsidR="00C50A95" w:rsidRPr="00D016EC" w:rsidRDefault="00C50A95" w:rsidP="00416506">
            <w:pPr>
              <w:pStyle w:val="tabletext11"/>
              <w:jc w:val="center"/>
              <w:rPr>
                <w:ins w:id="16782" w:author="Author"/>
              </w:rPr>
            </w:pPr>
            <w:ins w:id="16783" w:author="Author">
              <w:r w:rsidRPr="00D016EC">
                <w:t>1.31</w:t>
              </w:r>
            </w:ins>
          </w:p>
        </w:tc>
        <w:tc>
          <w:tcPr>
            <w:tcW w:w="400" w:type="dxa"/>
            <w:noWrap/>
            <w:vAlign w:val="bottom"/>
            <w:hideMark/>
          </w:tcPr>
          <w:p w14:paraId="1EEB4193" w14:textId="77777777" w:rsidR="00C50A95" w:rsidRPr="00D016EC" w:rsidRDefault="00C50A95" w:rsidP="00416506">
            <w:pPr>
              <w:pStyle w:val="tabletext11"/>
              <w:jc w:val="center"/>
              <w:rPr>
                <w:ins w:id="16784" w:author="Author"/>
              </w:rPr>
            </w:pPr>
            <w:ins w:id="16785" w:author="Author">
              <w:r w:rsidRPr="00D016EC">
                <w:t>1.19</w:t>
              </w:r>
            </w:ins>
          </w:p>
        </w:tc>
        <w:tc>
          <w:tcPr>
            <w:tcW w:w="400" w:type="dxa"/>
            <w:noWrap/>
            <w:vAlign w:val="bottom"/>
            <w:hideMark/>
          </w:tcPr>
          <w:p w14:paraId="423F70C1" w14:textId="77777777" w:rsidR="00C50A95" w:rsidRPr="00D016EC" w:rsidRDefault="00C50A95" w:rsidP="00416506">
            <w:pPr>
              <w:pStyle w:val="tabletext11"/>
              <w:jc w:val="center"/>
              <w:rPr>
                <w:ins w:id="16786" w:author="Author"/>
              </w:rPr>
            </w:pPr>
            <w:ins w:id="16787" w:author="Author">
              <w:r w:rsidRPr="00D016EC">
                <w:t>1.11</w:t>
              </w:r>
            </w:ins>
          </w:p>
        </w:tc>
        <w:tc>
          <w:tcPr>
            <w:tcW w:w="400" w:type="dxa"/>
            <w:noWrap/>
            <w:vAlign w:val="bottom"/>
            <w:hideMark/>
          </w:tcPr>
          <w:p w14:paraId="16D5797A" w14:textId="77777777" w:rsidR="00C50A95" w:rsidRPr="00D016EC" w:rsidRDefault="00C50A95" w:rsidP="00416506">
            <w:pPr>
              <w:pStyle w:val="tabletext11"/>
              <w:jc w:val="center"/>
              <w:rPr>
                <w:ins w:id="16788" w:author="Author"/>
              </w:rPr>
            </w:pPr>
            <w:ins w:id="16789" w:author="Author">
              <w:r w:rsidRPr="00D016EC">
                <w:t>1.02</w:t>
              </w:r>
            </w:ins>
          </w:p>
        </w:tc>
        <w:tc>
          <w:tcPr>
            <w:tcW w:w="400" w:type="dxa"/>
            <w:noWrap/>
            <w:vAlign w:val="bottom"/>
            <w:hideMark/>
          </w:tcPr>
          <w:p w14:paraId="16A1FD3D" w14:textId="77777777" w:rsidR="00C50A95" w:rsidRPr="00D016EC" w:rsidRDefault="00C50A95" w:rsidP="00416506">
            <w:pPr>
              <w:pStyle w:val="tabletext11"/>
              <w:jc w:val="center"/>
              <w:rPr>
                <w:ins w:id="16790" w:author="Author"/>
              </w:rPr>
            </w:pPr>
            <w:ins w:id="16791" w:author="Author">
              <w:r w:rsidRPr="00D016EC">
                <w:t>0.92</w:t>
              </w:r>
            </w:ins>
          </w:p>
        </w:tc>
        <w:tc>
          <w:tcPr>
            <w:tcW w:w="400" w:type="dxa"/>
            <w:noWrap/>
            <w:vAlign w:val="bottom"/>
            <w:hideMark/>
          </w:tcPr>
          <w:p w14:paraId="5F7CBE50" w14:textId="77777777" w:rsidR="00C50A95" w:rsidRPr="00D016EC" w:rsidRDefault="00C50A95" w:rsidP="00416506">
            <w:pPr>
              <w:pStyle w:val="tabletext11"/>
              <w:jc w:val="center"/>
              <w:rPr>
                <w:ins w:id="16792" w:author="Author"/>
              </w:rPr>
            </w:pPr>
            <w:ins w:id="16793" w:author="Author">
              <w:r w:rsidRPr="00D016EC">
                <w:t>0.91</w:t>
              </w:r>
            </w:ins>
          </w:p>
        </w:tc>
        <w:tc>
          <w:tcPr>
            <w:tcW w:w="400" w:type="dxa"/>
            <w:noWrap/>
            <w:vAlign w:val="bottom"/>
            <w:hideMark/>
          </w:tcPr>
          <w:p w14:paraId="4F9DE2E5" w14:textId="77777777" w:rsidR="00C50A95" w:rsidRPr="00D016EC" w:rsidRDefault="00C50A95" w:rsidP="00416506">
            <w:pPr>
              <w:pStyle w:val="tabletext11"/>
              <w:jc w:val="center"/>
              <w:rPr>
                <w:ins w:id="16794" w:author="Author"/>
              </w:rPr>
            </w:pPr>
            <w:ins w:id="16795" w:author="Author">
              <w:r w:rsidRPr="00D016EC">
                <w:t>0.84</w:t>
              </w:r>
            </w:ins>
          </w:p>
        </w:tc>
        <w:tc>
          <w:tcPr>
            <w:tcW w:w="400" w:type="dxa"/>
            <w:noWrap/>
            <w:vAlign w:val="bottom"/>
            <w:hideMark/>
          </w:tcPr>
          <w:p w14:paraId="7716513E" w14:textId="77777777" w:rsidR="00C50A95" w:rsidRPr="00D016EC" w:rsidRDefault="00C50A95" w:rsidP="00416506">
            <w:pPr>
              <w:pStyle w:val="tabletext11"/>
              <w:jc w:val="center"/>
              <w:rPr>
                <w:ins w:id="16796" w:author="Author"/>
              </w:rPr>
            </w:pPr>
            <w:ins w:id="16797" w:author="Author">
              <w:r w:rsidRPr="00D016EC">
                <w:t>0.78</w:t>
              </w:r>
            </w:ins>
          </w:p>
        </w:tc>
        <w:tc>
          <w:tcPr>
            <w:tcW w:w="400" w:type="dxa"/>
            <w:noWrap/>
            <w:vAlign w:val="bottom"/>
            <w:hideMark/>
          </w:tcPr>
          <w:p w14:paraId="2E37A080" w14:textId="77777777" w:rsidR="00C50A95" w:rsidRPr="00D016EC" w:rsidRDefault="00C50A95" w:rsidP="00416506">
            <w:pPr>
              <w:pStyle w:val="tabletext11"/>
              <w:jc w:val="center"/>
              <w:rPr>
                <w:ins w:id="16798" w:author="Author"/>
              </w:rPr>
            </w:pPr>
            <w:ins w:id="16799" w:author="Author">
              <w:r w:rsidRPr="00D016EC">
                <w:t>0.69</w:t>
              </w:r>
            </w:ins>
          </w:p>
        </w:tc>
        <w:tc>
          <w:tcPr>
            <w:tcW w:w="400" w:type="dxa"/>
            <w:noWrap/>
            <w:vAlign w:val="bottom"/>
            <w:hideMark/>
          </w:tcPr>
          <w:p w14:paraId="27151469" w14:textId="77777777" w:rsidR="00C50A95" w:rsidRPr="00D016EC" w:rsidRDefault="00C50A95" w:rsidP="00416506">
            <w:pPr>
              <w:pStyle w:val="tabletext11"/>
              <w:jc w:val="center"/>
              <w:rPr>
                <w:ins w:id="16800" w:author="Author"/>
              </w:rPr>
            </w:pPr>
            <w:ins w:id="16801" w:author="Author">
              <w:r w:rsidRPr="00D016EC">
                <w:t>0.66</w:t>
              </w:r>
            </w:ins>
          </w:p>
        </w:tc>
        <w:tc>
          <w:tcPr>
            <w:tcW w:w="400" w:type="dxa"/>
            <w:noWrap/>
            <w:vAlign w:val="bottom"/>
            <w:hideMark/>
          </w:tcPr>
          <w:p w14:paraId="6EBCC5AD" w14:textId="77777777" w:rsidR="00C50A95" w:rsidRPr="00D016EC" w:rsidRDefault="00C50A95" w:rsidP="00416506">
            <w:pPr>
              <w:pStyle w:val="tabletext11"/>
              <w:jc w:val="center"/>
              <w:rPr>
                <w:ins w:id="16802" w:author="Author"/>
              </w:rPr>
            </w:pPr>
            <w:ins w:id="16803" w:author="Author">
              <w:r w:rsidRPr="00D016EC">
                <w:t>0.63</w:t>
              </w:r>
            </w:ins>
          </w:p>
        </w:tc>
        <w:tc>
          <w:tcPr>
            <w:tcW w:w="400" w:type="dxa"/>
            <w:noWrap/>
            <w:vAlign w:val="bottom"/>
            <w:hideMark/>
          </w:tcPr>
          <w:p w14:paraId="5AF86D44" w14:textId="77777777" w:rsidR="00C50A95" w:rsidRPr="00D016EC" w:rsidRDefault="00C50A95" w:rsidP="00416506">
            <w:pPr>
              <w:pStyle w:val="tabletext11"/>
              <w:jc w:val="center"/>
              <w:rPr>
                <w:ins w:id="16804" w:author="Author"/>
              </w:rPr>
            </w:pPr>
            <w:ins w:id="16805" w:author="Author">
              <w:r w:rsidRPr="00D016EC">
                <w:t>0.61</w:t>
              </w:r>
            </w:ins>
          </w:p>
        </w:tc>
        <w:tc>
          <w:tcPr>
            <w:tcW w:w="400" w:type="dxa"/>
            <w:noWrap/>
            <w:vAlign w:val="bottom"/>
            <w:hideMark/>
          </w:tcPr>
          <w:p w14:paraId="0784A771" w14:textId="77777777" w:rsidR="00C50A95" w:rsidRPr="00D016EC" w:rsidRDefault="00C50A95" w:rsidP="00416506">
            <w:pPr>
              <w:pStyle w:val="tabletext11"/>
              <w:jc w:val="center"/>
              <w:rPr>
                <w:ins w:id="16806" w:author="Author"/>
              </w:rPr>
            </w:pPr>
            <w:ins w:id="16807" w:author="Author">
              <w:r w:rsidRPr="00D016EC">
                <w:t>0.58</w:t>
              </w:r>
            </w:ins>
          </w:p>
        </w:tc>
        <w:tc>
          <w:tcPr>
            <w:tcW w:w="400" w:type="dxa"/>
            <w:noWrap/>
            <w:vAlign w:val="bottom"/>
            <w:hideMark/>
          </w:tcPr>
          <w:p w14:paraId="07185672" w14:textId="77777777" w:rsidR="00C50A95" w:rsidRPr="00D016EC" w:rsidRDefault="00C50A95" w:rsidP="00416506">
            <w:pPr>
              <w:pStyle w:val="tabletext11"/>
              <w:jc w:val="center"/>
              <w:rPr>
                <w:ins w:id="16808" w:author="Author"/>
              </w:rPr>
            </w:pPr>
            <w:ins w:id="16809" w:author="Author">
              <w:r w:rsidRPr="00D016EC">
                <w:t>0.56</w:t>
              </w:r>
            </w:ins>
          </w:p>
        </w:tc>
        <w:tc>
          <w:tcPr>
            <w:tcW w:w="400" w:type="dxa"/>
            <w:noWrap/>
            <w:vAlign w:val="bottom"/>
            <w:hideMark/>
          </w:tcPr>
          <w:p w14:paraId="4BB91653" w14:textId="77777777" w:rsidR="00C50A95" w:rsidRPr="00D016EC" w:rsidRDefault="00C50A95" w:rsidP="00416506">
            <w:pPr>
              <w:pStyle w:val="tabletext11"/>
              <w:jc w:val="center"/>
              <w:rPr>
                <w:ins w:id="16810" w:author="Author"/>
              </w:rPr>
            </w:pPr>
            <w:ins w:id="16811" w:author="Author">
              <w:r w:rsidRPr="00D016EC">
                <w:t>0.54</w:t>
              </w:r>
            </w:ins>
          </w:p>
        </w:tc>
        <w:tc>
          <w:tcPr>
            <w:tcW w:w="400" w:type="dxa"/>
            <w:noWrap/>
            <w:vAlign w:val="bottom"/>
            <w:hideMark/>
          </w:tcPr>
          <w:p w14:paraId="169A4FDD" w14:textId="77777777" w:rsidR="00C50A95" w:rsidRPr="00D016EC" w:rsidRDefault="00C50A95" w:rsidP="00416506">
            <w:pPr>
              <w:pStyle w:val="tabletext11"/>
              <w:jc w:val="center"/>
              <w:rPr>
                <w:ins w:id="16812" w:author="Author"/>
              </w:rPr>
            </w:pPr>
            <w:ins w:id="16813" w:author="Author">
              <w:r w:rsidRPr="00D016EC">
                <w:t>0.52</w:t>
              </w:r>
            </w:ins>
          </w:p>
        </w:tc>
        <w:tc>
          <w:tcPr>
            <w:tcW w:w="400" w:type="dxa"/>
            <w:noWrap/>
            <w:vAlign w:val="bottom"/>
            <w:hideMark/>
          </w:tcPr>
          <w:p w14:paraId="38F67F5E" w14:textId="77777777" w:rsidR="00C50A95" w:rsidRPr="00D016EC" w:rsidRDefault="00C50A95" w:rsidP="00416506">
            <w:pPr>
              <w:pStyle w:val="tabletext11"/>
              <w:jc w:val="center"/>
              <w:rPr>
                <w:ins w:id="16814" w:author="Author"/>
              </w:rPr>
            </w:pPr>
            <w:ins w:id="16815" w:author="Author">
              <w:r w:rsidRPr="00D016EC">
                <w:t>0.50</w:t>
              </w:r>
            </w:ins>
          </w:p>
        </w:tc>
        <w:tc>
          <w:tcPr>
            <w:tcW w:w="400" w:type="dxa"/>
            <w:noWrap/>
            <w:vAlign w:val="bottom"/>
            <w:hideMark/>
          </w:tcPr>
          <w:p w14:paraId="638107D2" w14:textId="77777777" w:rsidR="00C50A95" w:rsidRPr="00D016EC" w:rsidRDefault="00C50A95" w:rsidP="00416506">
            <w:pPr>
              <w:pStyle w:val="tabletext11"/>
              <w:jc w:val="center"/>
              <w:rPr>
                <w:ins w:id="16816" w:author="Author"/>
              </w:rPr>
            </w:pPr>
            <w:ins w:id="16817" w:author="Author">
              <w:r w:rsidRPr="00D016EC">
                <w:t>0.48</w:t>
              </w:r>
            </w:ins>
          </w:p>
        </w:tc>
        <w:tc>
          <w:tcPr>
            <w:tcW w:w="400" w:type="dxa"/>
            <w:noWrap/>
            <w:vAlign w:val="bottom"/>
            <w:hideMark/>
          </w:tcPr>
          <w:p w14:paraId="6815F8D9" w14:textId="77777777" w:rsidR="00C50A95" w:rsidRPr="00D016EC" w:rsidRDefault="00C50A95" w:rsidP="00416506">
            <w:pPr>
              <w:pStyle w:val="tabletext11"/>
              <w:jc w:val="center"/>
              <w:rPr>
                <w:ins w:id="16818" w:author="Author"/>
              </w:rPr>
            </w:pPr>
            <w:ins w:id="16819" w:author="Author">
              <w:r w:rsidRPr="00D016EC">
                <w:t>0.46</w:t>
              </w:r>
            </w:ins>
          </w:p>
        </w:tc>
        <w:tc>
          <w:tcPr>
            <w:tcW w:w="400" w:type="dxa"/>
            <w:noWrap/>
            <w:vAlign w:val="bottom"/>
            <w:hideMark/>
          </w:tcPr>
          <w:p w14:paraId="2DF89CD0" w14:textId="77777777" w:rsidR="00C50A95" w:rsidRPr="00D016EC" w:rsidRDefault="00C50A95" w:rsidP="00416506">
            <w:pPr>
              <w:pStyle w:val="tabletext11"/>
              <w:jc w:val="center"/>
              <w:rPr>
                <w:ins w:id="16820" w:author="Author"/>
              </w:rPr>
            </w:pPr>
            <w:ins w:id="16821" w:author="Author">
              <w:r w:rsidRPr="00D016EC">
                <w:t>0.44</w:t>
              </w:r>
            </w:ins>
          </w:p>
        </w:tc>
        <w:tc>
          <w:tcPr>
            <w:tcW w:w="440" w:type="dxa"/>
            <w:noWrap/>
            <w:vAlign w:val="bottom"/>
            <w:hideMark/>
          </w:tcPr>
          <w:p w14:paraId="35A49455" w14:textId="77777777" w:rsidR="00C50A95" w:rsidRPr="00D016EC" w:rsidRDefault="00C50A95" w:rsidP="00416506">
            <w:pPr>
              <w:pStyle w:val="tabletext11"/>
              <w:jc w:val="center"/>
              <w:rPr>
                <w:ins w:id="16822" w:author="Author"/>
              </w:rPr>
            </w:pPr>
            <w:ins w:id="16823" w:author="Author">
              <w:r w:rsidRPr="00D016EC">
                <w:t>0.42</w:t>
              </w:r>
            </w:ins>
          </w:p>
        </w:tc>
        <w:tc>
          <w:tcPr>
            <w:tcW w:w="400" w:type="dxa"/>
            <w:noWrap/>
            <w:vAlign w:val="bottom"/>
            <w:hideMark/>
          </w:tcPr>
          <w:p w14:paraId="05DB4046" w14:textId="77777777" w:rsidR="00C50A95" w:rsidRPr="00D016EC" w:rsidRDefault="00C50A95" w:rsidP="00416506">
            <w:pPr>
              <w:pStyle w:val="tabletext11"/>
              <w:jc w:val="center"/>
              <w:rPr>
                <w:ins w:id="16824" w:author="Author"/>
              </w:rPr>
            </w:pPr>
            <w:ins w:id="16825" w:author="Author">
              <w:r w:rsidRPr="00D016EC">
                <w:t>0.40</w:t>
              </w:r>
            </w:ins>
          </w:p>
        </w:tc>
        <w:tc>
          <w:tcPr>
            <w:tcW w:w="400" w:type="dxa"/>
            <w:noWrap/>
            <w:vAlign w:val="bottom"/>
            <w:hideMark/>
          </w:tcPr>
          <w:p w14:paraId="473D642B" w14:textId="77777777" w:rsidR="00C50A95" w:rsidRPr="00D016EC" w:rsidRDefault="00C50A95" w:rsidP="00416506">
            <w:pPr>
              <w:pStyle w:val="tabletext11"/>
              <w:jc w:val="center"/>
              <w:rPr>
                <w:ins w:id="16826" w:author="Author"/>
              </w:rPr>
            </w:pPr>
            <w:ins w:id="16827" w:author="Author">
              <w:r w:rsidRPr="00D016EC">
                <w:t>0.39</w:t>
              </w:r>
            </w:ins>
          </w:p>
        </w:tc>
        <w:tc>
          <w:tcPr>
            <w:tcW w:w="400" w:type="dxa"/>
            <w:noWrap/>
            <w:vAlign w:val="bottom"/>
            <w:hideMark/>
          </w:tcPr>
          <w:p w14:paraId="19389BF1" w14:textId="77777777" w:rsidR="00C50A95" w:rsidRPr="00D016EC" w:rsidRDefault="00C50A95" w:rsidP="00416506">
            <w:pPr>
              <w:pStyle w:val="tabletext11"/>
              <w:jc w:val="center"/>
              <w:rPr>
                <w:ins w:id="16828" w:author="Author"/>
              </w:rPr>
            </w:pPr>
            <w:ins w:id="16829" w:author="Author">
              <w:r w:rsidRPr="00D016EC">
                <w:t>0.37</w:t>
              </w:r>
            </w:ins>
          </w:p>
        </w:tc>
        <w:tc>
          <w:tcPr>
            <w:tcW w:w="400" w:type="dxa"/>
            <w:noWrap/>
            <w:vAlign w:val="bottom"/>
            <w:hideMark/>
          </w:tcPr>
          <w:p w14:paraId="2BC3299E" w14:textId="77777777" w:rsidR="00C50A95" w:rsidRPr="00D016EC" w:rsidRDefault="00C50A95" w:rsidP="00416506">
            <w:pPr>
              <w:pStyle w:val="tabletext11"/>
              <w:jc w:val="center"/>
              <w:rPr>
                <w:ins w:id="16830" w:author="Author"/>
              </w:rPr>
            </w:pPr>
            <w:ins w:id="16831" w:author="Author">
              <w:r w:rsidRPr="00D016EC">
                <w:t>0.36</w:t>
              </w:r>
            </w:ins>
          </w:p>
        </w:tc>
        <w:tc>
          <w:tcPr>
            <w:tcW w:w="460" w:type="dxa"/>
            <w:noWrap/>
            <w:vAlign w:val="bottom"/>
            <w:hideMark/>
          </w:tcPr>
          <w:p w14:paraId="79206DA8" w14:textId="77777777" w:rsidR="00C50A95" w:rsidRPr="00D016EC" w:rsidRDefault="00C50A95" w:rsidP="00416506">
            <w:pPr>
              <w:pStyle w:val="tabletext11"/>
              <w:jc w:val="center"/>
              <w:rPr>
                <w:ins w:id="16832" w:author="Author"/>
              </w:rPr>
            </w:pPr>
            <w:ins w:id="16833" w:author="Author">
              <w:r w:rsidRPr="00D016EC">
                <w:t>0.34</w:t>
              </w:r>
            </w:ins>
          </w:p>
        </w:tc>
      </w:tr>
      <w:tr w:rsidR="00C50A95" w:rsidRPr="00D016EC" w14:paraId="2227327F" w14:textId="77777777" w:rsidTr="00416506">
        <w:trPr>
          <w:trHeight w:val="190"/>
          <w:ins w:id="16834" w:author="Author"/>
        </w:trPr>
        <w:tc>
          <w:tcPr>
            <w:tcW w:w="200" w:type="dxa"/>
            <w:tcBorders>
              <w:right w:val="nil"/>
            </w:tcBorders>
            <w:vAlign w:val="bottom"/>
          </w:tcPr>
          <w:p w14:paraId="01EF6DC5" w14:textId="77777777" w:rsidR="00C50A95" w:rsidRPr="00D016EC" w:rsidRDefault="00C50A95" w:rsidP="00416506">
            <w:pPr>
              <w:pStyle w:val="tabletext11"/>
              <w:jc w:val="right"/>
              <w:rPr>
                <w:ins w:id="16835" w:author="Author"/>
              </w:rPr>
            </w:pPr>
          </w:p>
        </w:tc>
        <w:tc>
          <w:tcPr>
            <w:tcW w:w="1580" w:type="dxa"/>
            <w:tcBorders>
              <w:left w:val="nil"/>
            </w:tcBorders>
            <w:vAlign w:val="bottom"/>
            <w:hideMark/>
          </w:tcPr>
          <w:p w14:paraId="5952D497" w14:textId="77777777" w:rsidR="00C50A95" w:rsidRPr="00D016EC" w:rsidRDefault="00C50A95" w:rsidP="00416506">
            <w:pPr>
              <w:pStyle w:val="tabletext11"/>
              <w:tabs>
                <w:tab w:val="decimal" w:pos="640"/>
              </w:tabs>
              <w:rPr>
                <w:ins w:id="16836" w:author="Author"/>
              </w:rPr>
            </w:pPr>
            <w:ins w:id="16837" w:author="Author">
              <w:r w:rsidRPr="00D016EC">
                <w:t>65,000 to 74,999</w:t>
              </w:r>
            </w:ins>
          </w:p>
        </w:tc>
        <w:tc>
          <w:tcPr>
            <w:tcW w:w="680" w:type="dxa"/>
            <w:noWrap/>
            <w:vAlign w:val="bottom"/>
            <w:hideMark/>
          </w:tcPr>
          <w:p w14:paraId="59B27D46" w14:textId="77777777" w:rsidR="00C50A95" w:rsidRPr="00D016EC" w:rsidRDefault="00C50A95" w:rsidP="00416506">
            <w:pPr>
              <w:pStyle w:val="tabletext11"/>
              <w:tabs>
                <w:tab w:val="decimal" w:pos="200"/>
              </w:tabs>
              <w:jc w:val="center"/>
              <w:rPr>
                <w:ins w:id="16838" w:author="Author"/>
              </w:rPr>
            </w:pPr>
            <w:ins w:id="16839" w:author="Author">
              <w:r w:rsidRPr="00D016EC">
                <w:t>1.65</w:t>
              </w:r>
            </w:ins>
          </w:p>
        </w:tc>
        <w:tc>
          <w:tcPr>
            <w:tcW w:w="900" w:type="dxa"/>
            <w:noWrap/>
            <w:vAlign w:val="bottom"/>
            <w:hideMark/>
          </w:tcPr>
          <w:p w14:paraId="2F7CBDCC" w14:textId="77777777" w:rsidR="00C50A95" w:rsidRPr="00D016EC" w:rsidRDefault="00C50A95" w:rsidP="00416506">
            <w:pPr>
              <w:pStyle w:val="tabletext11"/>
              <w:tabs>
                <w:tab w:val="decimal" w:pos="200"/>
              </w:tabs>
              <w:jc w:val="center"/>
              <w:rPr>
                <w:ins w:id="16840" w:author="Author"/>
              </w:rPr>
            </w:pPr>
            <w:ins w:id="16841" w:author="Author">
              <w:r w:rsidRPr="00D016EC">
                <w:t>1.52</w:t>
              </w:r>
            </w:ins>
          </w:p>
        </w:tc>
        <w:tc>
          <w:tcPr>
            <w:tcW w:w="400" w:type="dxa"/>
            <w:noWrap/>
            <w:vAlign w:val="bottom"/>
            <w:hideMark/>
          </w:tcPr>
          <w:p w14:paraId="5F8A0D01" w14:textId="77777777" w:rsidR="00C50A95" w:rsidRPr="00D016EC" w:rsidRDefault="00C50A95" w:rsidP="00416506">
            <w:pPr>
              <w:pStyle w:val="tabletext11"/>
              <w:jc w:val="center"/>
              <w:rPr>
                <w:ins w:id="16842" w:author="Author"/>
              </w:rPr>
            </w:pPr>
            <w:ins w:id="16843" w:author="Author">
              <w:r w:rsidRPr="00D016EC">
                <w:t>1.46</w:t>
              </w:r>
            </w:ins>
          </w:p>
        </w:tc>
        <w:tc>
          <w:tcPr>
            <w:tcW w:w="400" w:type="dxa"/>
            <w:noWrap/>
            <w:vAlign w:val="bottom"/>
            <w:hideMark/>
          </w:tcPr>
          <w:p w14:paraId="4E21CDA8" w14:textId="77777777" w:rsidR="00C50A95" w:rsidRPr="00D016EC" w:rsidRDefault="00C50A95" w:rsidP="00416506">
            <w:pPr>
              <w:pStyle w:val="tabletext11"/>
              <w:jc w:val="center"/>
              <w:rPr>
                <w:ins w:id="16844" w:author="Author"/>
              </w:rPr>
            </w:pPr>
            <w:ins w:id="16845" w:author="Author">
              <w:r w:rsidRPr="00D016EC">
                <w:t>1.33</w:t>
              </w:r>
            </w:ins>
          </w:p>
        </w:tc>
        <w:tc>
          <w:tcPr>
            <w:tcW w:w="400" w:type="dxa"/>
            <w:noWrap/>
            <w:vAlign w:val="bottom"/>
            <w:hideMark/>
          </w:tcPr>
          <w:p w14:paraId="01DB8E43" w14:textId="77777777" w:rsidR="00C50A95" w:rsidRPr="00D016EC" w:rsidRDefault="00C50A95" w:rsidP="00416506">
            <w:pPr>
              <w:pStyle w:val="tabletext11"/>
              <w:jc w:val="center"/>
              <w:rPr>
                <w:ins w:id="16846" w:author="Author"/>
              </w:rPr>
            </w:pPr>
            <w:ins w:id="16847" w:author="Author">
              <w:r w:rsidRPr="00D016EC">
                <w:t>1.23</w:t>
              </w:r>
            </w:ins>
          </w:p>
        </w:tc>
        <w:tc>
          <w:tcPr>
            <w:tcW w:w="400" w:type="dxa"/>
            <w:noWrap/>
            <w:vAlign w:val="bottom"/>
            <w:hideMark/>
          </w:tcPr>
          <w:p w14:paraId="5EED46DA" w14:textId="77777777" w:rsidR="00C50A95" w:rsidRPr="00D016EC" w:rsidRDefault="00C50A95" w:rsidP="00416506">
            <w:pPr>
              <w:pStyle w:val="tabletext11"/>
              <w:jc w:val="center"/>
              <w:rPr>
                <w:ins w:id="16848" w:author="Author"/>
              </w:rPr>
            </w:pPr>
            <w:ins w:id="16849" w:author="Author">
              <w:r w:rsidRPr="00D016EC">
                <w:t>1.14</w:t>
              </w:r>
            </w:ins>
          </w:p>
        </w:tc>
        <w:tc>
          <w:tcPr>
            <w:tcW w:w="400" w:type="dxa"/>
            <w:noWrap/>
            <w:vAlign w:val="bottom"/>
            <w:hideMark/>
          </w:tcPr>
          <w:p w14:paraId="4FC400F9" w14:textId="77777777" w:rsidR="00C50A95" w:rsidRPr="00D016EC" w:rsidRDefault="00C50A95" w:rsidP="00416506">
            <w:pPr>
              <w:pStyle w:val="tabletext11"/>
              <w:jc w:val="center"/>
              <w:rPr>
                <w:ins w:id="16850" w:author="Author"/>
              </w:rPr>
            </w:pPr>
            <w:ins w:id="16851" w:author="Author">
              <w:r w:rsidRPr="00D016EC">
                <w:t>1.04</w:t>
              </w:r>
            </w:ins>
          </w:p>
        </w:tc>
        <w:tc>
          <w:tcPr>
            <w:tcW w:w="400" w:type="dxa"/>
            <w:noWrap/>
            <w:vAlign w:val="bottom"/>
            <w:hideMark/>
          </w:tcPr>
          <w:p w14:paraId="2D6630E4" w14:textId="77777777" w:rsidR="00C50A95" w:rsidRPr="00D016EC" w:rsidRDefault="00C50A95" w:rsidP="00416506">
            <w:pPr>
              <w:pStyle w:val="tabletext11"/>
              <w:jc w:val="center"/>
              <w:rPr>
                <w:ins w:id="16852" w:author="Author"/>
              </w:rPr>
            </w:pPr>
            <w:ins w:id="16853" w:author="Author">
              <w:r w:rsidRPr="00D016EC">
                <w:t>1.04</w:t>
              </w:r>
            </w:ins>
          </w:p>
        </w:tc>
        <w:tc>
          <w:tcPr>
            <w:tcW w:w="400" w:type="dxa"/>
            <w:noWrap/>
            <w:vAlign w:val="bottom"/>
            <w:hideMark/>
          </w:tcPr>
          <w:p w14:paraId="446E6BE7" w14:textId="77777777" w:rsidR="00C50A95" w:rsidRPr="00D016EC" w:rsidRDefault="00C50A95" w:rsidP="00416506">
            <w:pPr>
              <w:pStyle w:val="tabletext11"/>
              <w:jc w:val="center"/>
              <w:rPr>
                <w:ins w:id="16854" w:author="Author"/>
              </w:rPr>
            </w:pPr>
            <w:ins w:id="16855" w:author="Author">
              <w:r w:rsidRPr="00D016EC">
                <w:t>0.97</w:t>
              </w:r>
            </w:ins>
          </w:p>
        </w:tc>
        <w:tc>
          <w:tcPr>
            <w:tcW w:w="400" w:type="dxa"/>
            <w:noWrap/>
            <w:vAlign w:val="bottom"/>
            <w:hideMark/>
          </w:tcPr>
          <w:p w14:paraId="5B2E44EC" w14:textId="77777777" w:rsidR="00C50A95" w:rsidRPr="00D016EC" w:rsidRDefault="00C50A95" w:rsidP="00416506">
            <w:pPr>
              <w:pStyle w:val="tabletext11"/>
              <w:jc w:val="center"/>
              <w:rPr>
                <w:ins w:id="16856" w:author="Author"/>
              </w:rPr>
            </w:pPr>
            <w:ins w:id="16857" w:author="Author">
              <w:r w:rsidRPr="00D016EC">
                <w:t>0.91</w:t>
              </w:r>
            </w:ins>
          </w:p>
        </w:tc>
        <w:tc>
          <w:tcPr>
            <w:tcW w:w="400" w:type="dxa"/>
            <w:noWrap/>
            <w:vAlign w:val="bottom"/>
            <w:hideMark/>
          </w:tcPr>
          <w:p w14:paraId="191700EE" w14:textId="77777777" w:rsidR="00C50A95" w:rsidRPr="00D016EC" w:rsidRDefault="00C50A95" w:rsidP="00416506">
            <w:pPr>
              <w:pStyle w:val="tabletext11"/>
              <w:jc w:val="center"/>
              <w:rPr>
                <w:ins w:id="16858" w:author="Author"/>
              </w:rPr>
            </w:pPr>
            <w:ins w:id="16859" w:author="Author">
              <w:r w:rsidRPr="00D016EC">
                <w:t>0.80</w:t>
              </w:r>
            </w:ins>
          </w:p>
        </w:tc>
        <w:tc>
          <w:tcPr>
            <w:tcW w:w="400" w:type="dxa"/>
            <w:noWrap/>
            <w:vAlign w:val="bottom"/>
            <w:hideMark/>
          </w:tcPr>
          <w:p w14:paraId="228B7338" w14:textId="77777777" w:rsidR="00C50A95" w:rsidRPr="00D016EC" w:rsidRDefault="00C50A95" w:rsidP="00416506">
            <w:pPr>
              <w:pStyle w:val="tabletext11"/>
              <w:jc w:val="center"/>
              <w:rPr>
                <w:ins w:id="16860" w:author="Author"/>
              </w:rPr>
            </w:pPr>
            <w:ins w:id="16861" w:author="Author">
              <w:r w:rsidRPr="00D016EC">
                <w:t>0.77</w:t>
              </w:r>
            </w:ins>
          </w:p>
        </w:tc>
        <w:tc>
          <w:tcPr>
            <w:tcW w:w="400" w:type="dxa"/>
            <w:noWrap/>
            <w:vAlign w:val="bottom"/>
            <w:hideMark/>
          </w:tcPr>
          <w:p w14:paraId="5ACFED21" w14:textId="77777777" w:rsidR="00C50A95" w:rsidRPr="00D016EC" w:rsidRDefault="00C50A95" w:rsidP="00416506">
            <w:pPr>
              <w:pStyle w:val="tabletext11"/>
              <w:jc w:val="center"/>
              <w:rPr>
                <w:ins w:id="16862" w:author="Author"/>
              </w:rPr>
            </w:pPr>
            <w:ins w:id="16863" w:author="Author">
              <w:r w:rsidRPr="00D016EC">
                <w:t>0.74</w:t>
              </w:r>
            </w:ins>
          </w:p>
        </w:tc>
        <w:tc>
          <w:tcPr>
            <w:tcW w:w="400" w:type="dxa"/>
            <w:noWrap/>
            <w:vAlign w:val="bottom"/>
            <w:hideMark/>
          </w:tcPr>
          <w:p w14:paraId="75C8F742" w14:textId="77777777" w:rsidR="00C50A95" w:rsidRPr="00D016EC" w:rsidRDefault="00C50A95" w:rsidP="00416506">
            <w:pPr>
              <w:pStyle w:val="tabletext11"/>
              <w:jc w:val="center"/>
              <w:rPr>
                <w:ins w:id="16864" w:author="Author"/>
              </w:rPr>
            </w:pPr>
            <w:ins w:id="16865" w:author="Author">
              <w:r w:rsidRPr="00D016EC">
                <w:t>0.71</w:t>
              </w:r>
            </w:ins>
          </w:p>
        </w:tc>
        <w:tc>
          <w:tcPr>
            <w:tcW w:w="400" w:type="dxa"/>
            <w:noWrap/>
            <w:vAlign w:val="bottom"/>
            <w:hideMark/>
          </w:tcPr>
          <w:p w14:paraId="39C28AE0" w14:textId="77777777" w:rsidR="00C50A95" w:rsidRPr="00D016EC" w:rsidRDefault="00C50A95" w:rsidP="00416506">
            <w:pPr>
              <w:pStyle w:val="tabletext11"/>
              <w:jc w:val="center"/>
              <w:rPr>
                <w:ins w:id="16866" w:author="Author"/>
              </w:rPr>
            </w:pPr>
            <w:ins w:id="16867" w:author="Author">
              <w:r w:rsidRPr="00D016EC">
                <w:t>0.68</w:t>
              </w:r>
            </w:ins>
          </w:p>
        </w:tc>
        <w:tc>
          <w:tcPr>
            <w:tcW w:w="400" w:type="dxa"/>
            <w:noWrap/>
            <w:vAlign w:val="bottom"/>
            <w:hideMark/>
          </w:tcPr>
          <w:p w14:paraId="77567C6D" w14:textId="77777777" w:rsidR="00C50A95" w:rsidRPr="00D016EC" w:rsidRDefault="00C50A95" w:rsidP="00416506">
            <w:pPr>
              <w:pStyle w:val="tabletext11"/>
              <w:jc w:val="center"/>
              <w:rPr>
                <w:ins w:id="16868" w:author="Author"/>
              </w:rPr>
            </w:pPr>
            <w:ins w:id="16869" w:author="Author">
              <w:r w:rsidRPr="00D016EC">
                <w:t>0.65</w:t>
              </w:r>
            </w:ins>
          </w:p>
        </w:tc>
        <w:tc>
          <w:tcPr>
            <w:tcW w:w="400" w:type="dxa"/>
            <w:noWrap/>
            <w:vAlign w:val="bottom"/>
            <w:hideMark/>
          </w:tcPr>
          <w:p w14:paraId="4BF0659F" w14:textId="77777777" w:rsidR="00C50A95" w:rsidRPr="00D016EC" w:rsidRDefault="00C50A95" w:rsidP="00416506">
            <w:pPr>
              <w:pStyle w:val="tabletext11"/>
              <w:jc w:val="center"/>
              <w:rPr>
                <w:ins w:id="16870" w:author="Author"/>
              </w:rPr>
            </w:pPr>
            <w:ins w:id="16871" w:author="Author">
              <w:r w:rsidRPr="00D016EC">
                <w:t>0.62</w:t>
              </w:r>
            </w:ins>
          </w:p>
        </w:tc>
        <w:tc>
          <w:tcPr>
            <w:tcW w:w="400" w:type="dxa"/>
            <w:noWrap/>
            <w:vAlign w:val="bottom"/>
            <w:hideMark/>
          </w:tcPr>
          <w:p w14:paraId="607760B2" w14:textId="77777777" w:rsidR="00C50A95" w:rsidRPr="00D016EC" w:rsidRDefault="00C50A95" w:rsidP="00416506">
            <w:pPr>
              <w:pStyle w:val="tabletext11"/>
              <w:jc w:val="center"/>
              <w:rPr>
                <w:ins w:id="16872" w:author="Author"/>
              </w:rPr>
            </w:pPr>
            <w:ins w:id="16873" w:author="Author">
              <w:r w:rsidRPr="00D016EC">
                <w:t>0.60</w:t>
              </w:r>
            </w:ins>
          </w:p>
        </w:tc>
        <w:tc>
          <w:tcPr>
            <w:tcW w:w="400" w:type="dxa"/>
            <w:noWrap/>
            <w:vAlign w:val="bottom"/>
            <w:hideMark/>
          </w:tcPr>
          <w:p w14:paraId="5EC587FF" w14:textId="77777777" w:rsidR="00C50A95" w:rsidRPr="00D016EC" w:rsidRDefault="00C50A95" w:rsidP="00416506">
            <w:pPr>
              <w:pStyle w:val="tabletext11"/>
              <w:jc w:val="center"/>
              <w:rPr>
                <w:ins w:id="16874" w:author="Author"/>
              </w:rPr>
            </w:pPr>
            <w:ins w:id="16875" w:author="Author">
              <w:r w:rsidRPr="00D016EC">
                <w:t>0.58</w:t>
              </w:r>
            </w:ins>
          </w:p>
        </w:tc>
        <w:tc>
          <w:tcPr>
            <w:tcW w:w="400" w:type="dxa"/>
            <w:noWrap/>
            <w:vAlign w:val="bottom"/>
            <w:hideMark/>
          </w:tcPr>
          <w:p w14:paraId="5AFF1ABA" w14:textId="77777777" w:rsidR="00C50A95" w:rsidRPr="00D016EC" w:rsidRDefault="00C50A95" w:rsidP="00416506">
            <w:pPr>
              <w:pStyle w:val="tabletext11"/>
              <w:jc w:val="center"/>
              <w:rPr>
                <w:ins w:id="16876" w:author="Author"/>
              </w:rPr>
            </w:pPr>
            <w:ins w:id="16877" w:author="Author">
              <w:r w:rsidRPr="00D016EC">
                <w:t>0.55</w:t>
              </w:r>
            </w:ins>
          </w:p>
        </w:tc>
        <w:tc>
          <w:tcPr>
            <w:tcW w:w="400" w:type="dxa"/>
            <w:noWrap/>
            <w:vAlign w:val="bottom"/>
            <w:hideMark/>
          </w:tcPr>
          <w:p w14:paraId="07B12A4A" w14:textId="77777777" w:rsidR="00C50A95" w:rsidRPr="00D016EC" w:rsidRDefault="00C50A95" w:rsidP="00416506">
            <w:pPr>
              <w:pStyle w:val="tabletext11"/>
              <w:jc w:val="center"/>
              <w:rPr>
                <w:ins w:id="16878" w:author="Author"/>
              </w:rPr>
            </w:pPr>
            <w:ins w:id="16879" w:author="Author">
              <w:r w:rsidRPr="00D016EC">
                <w:t>0.53</w:t>
              </w:r>
            </w:ins>
          </w:p>
        </w:tc>
        <w:tc>
          <w:tcPr>
            <w:tcW w:w="400" w:type="dxa"/>
            <w:noWrap/>
            <w:vAlign w:val="bottom"/>
            <w:hideMark/>
          </w:tcPr>
          <w:p w14:paraId="32B00EC2" w14:textId="77777777" w:rsidR="00C50A95" w:rsidRPr="00D016EC" w:rsidRDefault="00C50A95" w:rsidP="00416506">
            <w:pPr>
              <w:pStyle w:val="tabletext11"/>
              <w:jc w:val="center"/>
              <w:rPr>
                <w:ins w:id="16880" w:author="Author"/>
              </w:rPr>
            </w:pPr>
            <w:ins w:id="16881" w:author="Author">
              <w:r w:rsidRPr="00D016EC">
                <w:t>0.51</w:t>
              </w:r>
            </w:ins>
          </w:p>
        </w:tc>
        <w:tc>
          <w:tcPr>
            <w:tcW w:w="440" w:type="dxa"/>
            <w:noWrap/>
            <w:vAlign w:val="bottom"/>
            <w:hideMark/>
          </w:tcPr>
          <w:p w14:paraId="2732F2F5" w14:textId="77777777" w:rsidR="00C50A95" w:rsidRPr="00D016EC" w:rsidRDefault="00C50A95" w:rsidP="00416506">
            <w:pPr>
              <w:pStyle w:val="tabletext11"/>
              <w:jc w:val="center"/>
              <w:rPr>
                <w:ins w:id="16882" w:author="Author"/>
              </w:rPr>
            </w:pPr>
            <w:ins w:id="16883" w:author="Author">
              <w:r w:rsidRPr="00D016EC">
                <w:t>0.49</w:t>
              </w:r>
            </w:ins>
          </w:p>
        </w:tc>
        <w:tc>
          <w:tcPr>
            <w:tcW w:w="400" w:type="dxa"/>
            <w:noWrap/>
            <w:vAlign w:val="bottom"/>
            <w:hideMark/>
          </w:tcPr>
          <w:p w14:paraId="689F699B" w14:textId="77777777" w:rsidR="00C50A95" w:rsidRPr="00D016EC" w:rsidRDefault="00C50A95" w:rsidP="00416506">
            <w:pPr>
              <w:pStyle w:val="tabletext11"/>
              <w:jc w:val="center"/>
              <w:rPr>
                <w:ins w:id="16884" w:author="Author"/>
              </w:rPr>
            </w:pPr>
            <w:ins w:id="16885" w:author="Author">
              <w:r w:rsidRPr="00D016EC">
                <w:t>0.47</w:t>
              </w:r>
            </w:ins>
          </w:p>
        </w:tc>
        <w:tc>
          <w:tcPr>
            <w:tcW w:w="400" w:type="dxa"/>
            <w:noWrap/>
            <w:vAlign w:val="bottom"/>
            <w:hideMark/>
          </w:tcPr>
          <w:p w14:paraId="46A35FE3" w14:textId="77777777" w:rsidR="00C50A95" w:rsidRPr="00D016EC" w:rsidRDefault="00C50A95" w:rsidP="00416506">
            <w:pPr>
              <w:pStyle w:val="tabletext11"/>
              <w:jc w:val="center"/>
              <w:rPr>
                <w:ins w:id="16886" w:author="Author"/>
              </w:rPr>
            </w:pPr>
            <w:ins w:id="16887" w:author="Author">
              <w:r w:rsidRPr="00D016EC">
                <w:t>0.45</w:t>
              </w:r>
            </w:ins>
          </w:p>
        </w:tc>
        <w:tc>
          <w:tcPr>
            <w:tcW w:w="400" w:type="dxa"/>
            <w:noWrap/>
            <w:vAlign w:val="bottom"/>
            <w:hideMark/>
          </w:tcPr>
          <w:p w14:paraId="04A2559E" w14:textId="77777777" w:rsidR="00C50A95" w:rsidRPr="00D016EC" w:rsidRDefault="00C50A95" w:rsidP="00416506">
            <w:pPr>
              <w:pStyle w:val="tabletext11"/>
              <w:jc w:val="center"/>
              <w:rPr>
                <w:ins w:id="16888" w:author="Author"/>
              </w:rPr>
            </w:pPr>
            <w:ins w:id="16889" w:author="Author">
              <w:r w:rsidRPr="00D016EC">
                <w:t>0.43</w:t>
              </w:r>
            </w:ins>
          </w:p>
        </w:tc>
        <w:tc>
          <w:tcPr>
            <w:tcW w:w="400" w:type="dxa"/>
            <w:noWrap/>
            <w:vAlign w:val="bottom"/>
            <w:hideMark/>
          </w:tcPr>
          <w:p w14:paraId="62BB532E" w14:textId="77777777" w:rsidR="00C50A95" w:rsidRPr="00D016EC" w:rsidRDefault="00C50A95" w:rsidP="00416506">
            <w:pPr>
              <w:pStyle w:val="tabletext11"/>
              <w:jc w:val="center"/>
              <w:rPr>
                <w:ins w:id="16890" w:author="Author"/>
              </w:rPr>
            </w:pPr>
            <w:ins w:id="16891" w:author="Author">
              <w:r w:rsidRPr="00D016EC">
                <w:t>0.42</w:t>
              </w:r>
            </w:ins>
          </w:p>
        </w:tc>
        <w:tc>
          <w:tcPr>
            <w:tcW w:w="460" w:type="dxa"/>
            <w:noWrap/>
            <w:vAlign w:val="bottom"/>
            <w:hideMark/>
          </w:tcPr>
          <w:p w14:paraId="4773022C" w14:textId="77777777" w:rsidR="00C50A95" w:rsidRPr="00D016EC" w:rsidRDefault="00C50A95" w:rsidP="00416506">
            <w:pPr>
              <w:pStyle w:val="tabletext11"/>
              <w:jc w:val="center"/>
              <w:rPr>
                <w:ins w:id="16892" w:author="Author"/>
              </w:rPr>
            </w:pPr>
            <w:ins w:id="16893" w:author="Author">
              <w:r w:rsidRPr="00D016EC">
                <w:t>0.40</w:t>
              </w:r>
            </w:ins>
          </w:p>
        </w:tc>
      </w:tr>
      <w:tr w:rsidR="00C50A95" w:rsidRPr="00D016EC" w14:paraId="48217FD8" w14:textId="77777777" w:rsidTr="00416506">
        <w:trPr>
          <w:trHeight w:val="190"/>
          <w:ins w:id="16894" w:author="Author"/>
        </w:trPr>
        <w:tc>
          <w:tcPr>
            <w:tcW w:w="200" w:type="dxa"/>
            <w:tcBorders>
              <w:right w:val="nil"/>
            </w:tcBorders>
            <w:vAlign w:val="bottom"/>
          </w:tcPr>
          <w:p w14:paraId="54C8E3D0" w14:textId="77777777" w:rsidR="00C50A95" w:rsidRPr="00D016EC" w:rsidRDefault="00C50A95" w:rsidP="00416506">
            <w:pPr>
              <w:pStyle w:val="tabletext11"/>
              <w:jc w:val="right"/>
              <w:rPr>
                <w:ins w:id="16895" w:author="Author"/>
              </w:rPr>
            </w:pPr>
          </w:p>
        </w:tc>
        <w:tc>
          <w:tcPr>
            <w:tcW w:w="1580" w:type="dxa"/>
            <w:tcBorders>
              <w:left w:val="nil"/>
            </w:tcBorders>
            <w:vAlign w:val="bottom"/>
            <w:hideMark/>
          </w:tcPr>
          <w:p w14:paraId="39D88CD0" w14:textId="77777777" w:rsidR="00C50A95" w:rsidRPr="00D016EC" w:rsidRDefault="00C50A95" w:rsidP="00416506">
            <w:pPr>
              <w:pStyle w:val="tabletext11"/>
              <w:tabs>
                <w:tab w:val="decimal" w:pos="640"/>
              </w:tabs>
              <w:rPr>
                <w:ins w:id="16896" w:author="Author"/>
              </w:rPr>
            </w:pPr>
            <w:ins w:id="16897" w:author="Author">
              <w:r w:rsidRPr="00D016EC">
                <w:t>75,000 to 84,999</w:t>
              </w:r>
            </w:ins>
          </w:p>
        </w:tc>
        <w:tc>
          <w:tcPr>
            <w:tcW w:w="680" w:type="dxa"/>
            <w:noWrap/>
            <w:vAlign w:val="bottom"/>
            <w:hideMark/>
          </w:tcPr>
          <w:p w14:paraId="439ED0C4" w14:textId="77777777" w:rsidR="00C50A95" w:rsidRPr="00D016EC" w:rsidRDefault="00C50A95" w:rsidP="00416506">
            <w:pPr>
              <w:pStyle w:val="tabletext11"/>
              <w:tabs>
                <w:tab w:val="decimal" w:pos="200"/>
              </w:tabs>
              <w:jc w:val="center"/>
              <w:rPr>
                <w:ins w:id="16898" w:author="Author"/>
              </w:rPr>
            </w:pPr>
            <w:ins w:id="16899" w:author="Author">
              <w:r w:rsidRPr="00D016EC">
                <w:t>1.81</w:t>
              </w:r>
            </w:ins>
          </w:p>
        </w:tc>
        <w:tc>
          <w:tcPr>
            <w:tcW w:w="900" w:type="dxa"/>
            <w:noWrap/>
            <w:vAlign w:val="bottom"/>
            <w:hideMark/>
          </w:tcPr>
          <w:p w14:paraId="3EBBDACD" w14:textId="77777777" w:rsidR="00C50A95" w:rsidRPr="00D016EC" w:rsidRDefault="00C50A95" w:rsidP="00416506">
            <w:pPr>
              <w:pStyle w:val="tabletext11"/>
              <w:tabs>
                <w:tab w:val="decimal" w:pos="200"/>
              </w:tabs>
              <w:jc w:val="center"/>
              <w:rPr>
                <w:ins w:id="16900" w:author="Author"/>
              </w:rPr>
            </w:pPr>
            <w:ins w:id="16901" w:author="Author">
              <w:r w:rsidRPr="00D016EC">
                <w:t>1.66</w:t>
              </w:r>
            </w:ins>
          </w:p>
        </w:tc>
        <w:tc>
          <w:tcPr>
            <w:tcW w:w="400" w:type="dxa"/>
            <w:noWrap/>
            <w:vAlign w:val="bottom"/>
            <w:hideMark/>
          </w:tcPr>
          <w:p w14:paraId="47C5BE04" w14:textId="77777777" w:rsidR="00C50A95" w:rsidRPr="00D016EC" w:rsidRDefault="00C50A95" w:rsidP="00416506">
            <w:pPr>
              <w:pStyle w:val="tabletext11"/>
              <w:jc w:val="center"/>
              <w:rPr>
                <w:ins w:id="16902" w:author="Author"/>
              </w:rPr>
            </w:pPr>
            <w:ins w:id="16903" w:author="Author">
              <w:r w:rsidRPr="00D016EC">
                <w:t>1.60</w:t>
              </w:r>
            </w:ins>
          </w:p>
        </w:tc>
        <w:tc>
          <w:tcPr>
            <w:tcW w:w="400" w:type="dxa"/>
            <w:noWrap/>
            <w:vAlign w:val="bottom"/>
            <w:hideMark/>
          </w:tcPr>
          <w:p w14:paraId="08178D9A" w14:textId="77777777" w:rsidR="00C50A95" w:rsidRPr="00D016EC" w:rsidRDefault="00C50A95" w:rsidP="00416506">
            <w:pPr>
              <w:pStyle w:val="tabletext11"/>
              <w:jc w:val="center"/>
              <w:rPr>
                <w:ins w:id="16904" w:author="Author"/>
              </w:rPr>
            </w:pPr>
            <w:ins w:id="16905" w:author="Author">
              <w:r w:rsidRPr="00D016EC">
                <w:t>1.46</w:t>
              </w:r>
            </w:ins>
          </w:p>
        </w:tc>
        <w:tc>
          <w:tcPr>
            <w:tcW w:w="400" w:type="dxa"/>
            <w:noWrap/>
            <w:vAlign w:val="bottom"/>
            <w:hideMark/>
          </w:tcPr>
          <w:p w14:paraId="0AA000E0" w14:textId="77777777" w:rsidR="00C50A95" w:rsidRPr="00D016EC" w:rsidRDefault="00C50A95" w:rsidP="00416506">
            <w:pPr>
              <w:pStyle w:val="tabletext11"/>
              <w:jc w:val="center"/>
              <w:rPr>
                <w:ins w:id="16906" w:author="Author"/>
              </w:rPr>
            </w:pPr>
            <w:ins w:id="16907" w:author="Author">
              <w:r w:rsidRPr="00D016EC">
                <w:t>1.36</w:t>
              </w:r>
            </w:ins>
          </w:p>
        </w:tc>
        <w:tc>
          <w:tcPr>
            <w:tcW w:w="400" w:type="dxa"/>
            <w:noWrap/>
            <w:vAlign w:val="bottom"/>
            <w:hideMark/>
          </w:tcPr>
          <w:p w14:paraId="374E4022" w14:textId="77777777" w:rsidR="00C50A95" w:rsidRPr="00D016EC" w:rsidRDefault="00C50A95" w:rsidP="00416506">
            <w:pPr>
              <w:pStyle w:val="tabletext11"/>
              <w:jc w:val="center"/>
              <w:rPr>
                <w:ins w:id="16908" w:author="Author"/>
              </w:rPr>
            </w:pPr>
            <w:ins w:id="16909" w:author="Author">
              <w:r w:rsidRPr="00D016EC">
                <w:t>1.26</w:t>
              </w:r>
            </w:ins>
          </w:p>
        </w:tc>
        <w:tc>
          <w:tcPr>
            <w:tcW w:w="400" w:type="dxa"/>
            <w:noWrap/>
            <w:vAlign w:val="bottom"/>
            <w:hideMark/>
          </w:tcPr>
          <w:p w14:paraId="4FFF1904" w14:textId="77777777" w:rsidR="00C50A95" w:rsidRPr="00D016EC" w:rsidRDefault="00C50A95" w:rsidP="00416506">
            <w:pPr>
              <w:pStyle w:val="tabletext11"/>
              <w:jc w:val="center"/>
              <w:rPr>
                <w:ins w:id="16910" w:author="Author"/>
              </w:rPr>
            </w:pPr>
            <w:ins w:id="16911" w:author="Author">
              <w:r w:rsidRPr="00D016EC">
                <w:t>1.16</w:t>
              </w:r>
            </w:ins>
          </w:p>
        </w:tc>
        <w:tc>
          <w:tcPr>
            <w:tcW w:w="400" w:type="dxa"/>
            <w:noWrap/>
            <w:vAlign w:val="bottom"/>
            <w:hideMark/>
          </w:tcPr>
          <w:p w14:paraId="086F7EEE" w14:textId="77777777" w:rsidR="00C50A95" w:rsidRPr="00D016EC" w:rsidRDefault="00C50A95" w:rsidP="00416506">
            <w:pPr>
              <w:pStyle w:val="tabletext11"/>
              <w:jc w:val="center"/>
              <w:rPr>
                <w:ins w:id="16912" w:author="Author"/>
              </w:rPr>
            </w:pPr>
            <w:ins w:id="16913" w:author="Author">
              <w:r w:rsidRPr="00D016EC">
                <w:t>1.16</w:t>
              </w:r>
            </w:ins>
          </w:p>
        </w:tc>
        <w:tc>
          <w:tcPr>
            <w:tcW w:w="400" w:type="dxa"/>
            <w:noWrap/>
            <w:vAlign w:val="bottom"/>
            <w:hideMark/>
          </w:tcPr>
          <w:p w14:paraId="38652716" w14:textId="77777777" w:rsidR="00C50A95" w:rsidRPr="00D016EC" w:rsidRDefault="00C50A95" w:rsidP="00416506">
            <w:pPr>
              <w:pStyle w:val="tabletext11"/>
              <w:jc w:val="center"/>
              <w:rPr>
                <w:ins w:id="16914" w:author="Author"/>
              </w:rPr>
            </w:pPr>
            <w:ins w:id="16915" w:author="Author">
              <w:r w:rsidRPr="00D016EC">
                <w:t>1.09</w:t>
              </w:r>
            </w:ins>
          </w:p>
        </w:tc>
        <w:tc>
          <w:tcPr>
            <w:tcW w:w="400" w:type="dxa"/>
            <w:noWrap/>
            <w:vAlign w:val="bottom"/>
            <w:hideMark/>
          </w:tcPr>
          <w:p w14:paraId="1B993A6E" w14:textId="77777777" w:rsidR="00C50A95" w:rsidRPr="00D016EC" w:rsidRDefault="00C50A95" w:rsidP="00416506">
            <w:pPr>
              <w:pStyle w:val="tabletext11"/>
              <w:jc w:val="center"/>
              <w:rPr>
                <w:ins w:id="16916" w:author="Author"/>
              </w:rPr>
            </w:pPr>
            <w:ins w:id="16917" w:author="Author">
              <w:r w:rsidRPr="00D016EC">
                <w:t>1.03</w:t>
              </w:r>
            </w:ins>
          </w:p>
        </w:tc>
        <w:tc>
          <w:tcPr>
            <w:tcW w:w="400" w:type="dxa"/>
            <w:noWrap/>
            <w:vAlign w:val="bottom"/>
            <w:hideMark/>
          </w:tcPr>
          <w:p w14:paraId="606353B8" w14:textId="77777777" w:rsidR="00C50A95" w:rsidRPr="00D016EC" w:rsidRDefault="00C50A95" w:rsidP="00416506">
            <w:pPr>
              <w:pStyle w:val="tabletext11"/>
              <w:jc w:val="center"/>
              <w:rPr>
                <w:ins w:id="16918" w:author="Author"/>
              </w:rPr>
            </w:pPr>
            <w:ins w:id="16919" w:author="Author">
              <w:r w:rsidRPr="00D016EC">
                <w:t>0.91</w:t>
              </w:r>
            </w:ins>
          </w:p>
        </w:tc>
        <w:tc>
          <w:tcPr>
            <w:tcW w:w="400" w:type="dxa"/>
            <w:noWrap/>
            <w:vAlign w:val="bottom"/>
            <w:hideMark/>
          </w:tcPr>
          <w:p w14:paraId="5D8F97CD" w14:textId="77777777" w:rsidR="00C50A95" w:rsidRPr="00D016EC" w:rsidRDefault="00C50A95" w:rsidP="00416506">
            <w:pPr>
              <w:pStyle w:val="tabletext11"/>
              <w:jc w:val="center"/>
              <w:rPr>
                <w:ins w:id="16920" w:author="Author"/>
              </w:rPr>
            </w:pPr>
            <w:ins w:id="16921" w:author="Author">
              <w:r w:rsidRPr="00D016EC">
                <w:t>0.87</w:t>
              </w:r>
            </w:ins>
          </w:p>
        </w:tc>
        <w:tc>
          <w:tcPr>
            <w:tcW w:w="400" w:type="dxa"/>
            <w:noWrap/>
            <w:vAlign w:val="bottom"/>
            <w:hideMark/>
          </w:tcPr>
          <w:p w14:paraId="68BF8B22" w14:textId="77777777" w:rsidR="00C50A95" w:rsidRPr="00D016EC" w:rsidRDefault="00C50A95" w:rsidP="00416506">
            <w:pPr>
              <w:pStyle w:val="tabletext11"/>
              <w:jc w:val="center"/>
              <w:rPr>
                <w:ins w:id="16922" w:author="Author"/>
              </w:rPr>
            </w:pPr>
            <w:ins w:id="16923" w:author="Author">
              <w:r w:rsidRPr="00D016EC">
                <w:t>0.83</w:t>
              </w:r>
            </w:ins>
          </w:p>
        </w:tc>
        <w:tc>
          <w:tcPr>
            <w:tcW w:w="400" w:type="dxa"/>
            <w:noWrap/>
            <w:vAlign w:val="bottom"/>
            <w:hideMark/>
          </w:tcPr>
          <w:p w14:paraId="17497444" w14:textId="77777777" w:rsidR="00C50A95" w:rsidRPr="00D016EC" w:rsidRDefault="00C50A95" w:rsidP="00416506">
            <w:pPr>
              <w:pStyle w:val="tabletext11"/>
              <w:jc w:val="center"/>
              <w:rPr>
                <w:ins w:id="16924" w:author="Author"/>
              </w:rPr>
            </w:pPr>
            <w:ins w:id="16925" w:author="Author">
              <w:r w:rsidRPr="00D016EC">
                <w:t>0.80</w:t>
              </w:r>
            </w:ins>
          </w:p>
        </w:tc>
        <w:tc>
          <w:tcPr>
            <w:tcW w:w="400" w:type="dxa"/>
            <w:noWrap/>
            <w:vAlign w:val="bottom"/>
            <w:hideMark/>
          </w:tcPr>
          <w:p w14:paraId="77FE112B" w14:textId="77777777" w:rsidR="00C50A95" w:rsidRPr="00D016EC" w:rsidRDefault="00C50A95" w:rsidP="00416506">
            <w:pPr>
              <w:pStyle w:val="tabletext11"/>
              <w:jc w:val="center"/>
              <w:rPr>
                <w:ins w:id="16926" w:author="Author"/>
              </w:rPr>
            </w:pPr>
            <w:ins w:id="16927" w:author="Author">
              <w:r w:rsidRPr="00D016EC">
                <w:t>0.77</w:t>
              </w:r>
            </w:ins>
          </w:p>
        </w:tc>
        <w:tc>
          <w:tcPr>
            <w:tcW w:w="400" w:type="dxa"/>
            <w:noWrap/>
            <w:vAlign w:val="bottom"/>
            <w:hideMark/>
          </w:tcPr>
          <w:p w14:paraId="68E58EDD" w14:textId="77777777" w:rsidR="00C50A95" w:rsidRPr="00D016EC" w:rsidRDefault="00C50A95" w:rsidP="00416506">
            <w:pPr>
              <w:pStyle w:val="tabletext11"/>
              <w:jc w:val="center"/>
              <w:rPr>
                <w:ins w:id="16928" w:author="Author"/>
              </w:rPr>
            </w:pPr>
            <w:ins w:id="16929" w:author="Author">
              <w:r w:rsidRPr="00D016EC">
                <w:t>0.74</w:t>
              </w:r>
            </w:ins>
          </w:p>
        </w:tc>
        <w:tc>
          <w:tcPr>
            <w:tcW w:w="400" w:type="dxa"/>
            <w:noWrap/>
            <w:vAlign w:val="bottom"/>
            <w:hideMark/>
          </w:tcPr>
          <w:p w14:paraId="49A69205" w14:textId="77777777" w:rsidR="00C50A95" w:rsidRPr="00D016EC" w:rsidRDefault="00C50A95" w:rsidP="00416506">
            <w:pPr>
              <w:pStyle w:val="tabletext11"/>
              <w:jc w:val="center"/>
              <w:rPr>
                <w:ins w:id="16930" w:author="Author"/>
              </w:rPr>
            </w:pPr>
            <w:ins w:id="16931" w:author="Author">
              <w:r w:rsidRPr="00D016EC">
                <w:t>0.71</w:t>
              </w:r>
            </w:ins>
          </w:p>
        </w:tc>
        <w:tc>
          <w:tcPr>
            <w:tcW w:w="400" w:type="dxa"/>
            <w:noWrap/>
            <w:vAlign w:val="bottom"/>
            <w:hideMark/>
          </w:tcPr>
          <w:p w14:paraId="163CAC93" w14:textId="77777777" w:rsidR="00C50A95" w:rsidRPr="00D016EC" w:rsidRDefault="00C50A95" w:rsidP="00416506">
            <w:pPr>
              <w:pStyle w:val="tabletext11"/>
              <w:jc w:val="center"/>
              <w:rPr>
                <w:ins w:id="16932" w:author="Author"/>
              </w:rPr>
            </w:pPr>
            <w:ins w:id="16933" w:author="Author">
              <w:r w:rsidRPr="00D016EC">
                <w:t>0.68</w:t>
              </w:r>
            </w:ins>
          </w:p>
        </w:tc>
        <w:tc>
          <w:tcPr>
            <w:tcW w:w="400" w:type="dxa"/>
            <w:noWrap/>
            <w:vAlign w:val="bottom"/>
            <w:hideMark/>
          </w:tcPr>
          <w:p w14:paraId="30B54651" w14:textId="77777777" w:rsidR="00C50A95" w:rsidRPr="00D016EC" w:rsidRDefault="00C50A95" w:rsidP="00416506">
            <w:pPr>
              <w:pStyle w:val="tabletext11"/>
              <w:jc w:val="center"/>
              <w:rPr>
                <w:ins w:id="16934" w:author="Author"/>
              </w:rPr>
            </w:pPr>
            <w:ins w:id="16935" w:author="Author">
              <w:r w:rsidRPr="00D016EC">
                <w:t>0.65</w:t>
              </w:r>
            </w:ins>
          </w:p>
        </w:tc>
        <w:tc>
          <w:tcPr>
            <w:tcW w:w="400" w:type="dxa"/>
            <w:noWrap/>
            <w:vAlign w:val="bottom"/>
            <w:hideMark/>
          </w:tcPr>
          <w:p w14:paraId="35574CC5" w14:textId="77777777" w:rsidR="00C50A95" w:rsidRPr="00D016EC" w:rsidRDefault="00C50A95" w:rsidP="00416506">
            <w:pPr>
              <w:pStyle w:val="tabletext11"/>
              <w:jc w:val="center"/>
              <w:rPr>
                <w:ins w:id="16936" w:author="Author"/>
              </w:rPr>
            </w:pPr>
            <w:ins w:id="16937" w:author="Author">
              <w:r w:rsidRPr="00D016EC">
                <w:t>0.63</w:t>
              </w:r>
            </w:ins>
          </w:p>
        </w:tc>
        <w:tc>
          <w:tcPr>
            <w:tcW w:w="400" w:type="dxa"/>
            <w:noWrap/>
            <w:vAlign w:val="bottom"/>
            <w:hideMark/>
          </w:tcPr>
          <w:p w14:paraId="7128F602" w14:textId="77777777" w:rsidR="00C50A95" w:rsidRPr="00D016EC" w:rsidRDefault="00C50A95" w:rsidP="00416506">
            <w:pPr>
              <w:pStyle w:val="tabletext11"/>
              <w:jc w:val="center"/>
              <w:rPr>
                <w:ins w:id="16938" w:author="Author"/>
              </w:rPr>
            </w:pPr>
            <w:ins w:id="16939" w:author="Author">
              <w:r w:rsidRPr="00D016EC">
                <w:t>0.60</w:t>
              </w:r>
            </w:ins>
          </w:p>
        </w:tc>
        <w:tc>
          <w:tcPr>
            <w:tcW w:w="400" w:type="dxa"/>
            <w:noWrap/>
            <w:vAlign w:val="bottom"/>
            <w:hideMark/>
          </w:tcPr>
          <w:p w14:paraId="4B729FC4" w14:textId="77777777" w:rsidR="00C50A95" w:rsidRPr="00D016EC" w:rsidRDefault="00C50A95" w:rsidP="00416506">
            <w:pPr>
              <w:pStyle w:val="tabletext11"/>
              <w:jc w:val="center"/>
              <w:rPr>
                <w:ins w:id="16940" w:author="Author"/>
              </w:rPr>
            </w:pPr>
            <w:ins w:id="16941" w:author="Author">
              <w:r w:rsidRPr="00D016EC">
                <w:t>0.58</w:t>
              </w:r>
            </w:ins>
          </w:p>
        </w:tc>
        <w:tc>
          <w:tcPr>
            <w:tcW w:w="440" w:type="dxa"/>
            <w:noWrap/>
            <w:vAlign w:val="bottom"/>
            <w:hideMark/>
          </w:tcPr>
          <w:p w14:paraId="0767F18E" w14:textId="77777777" w:rsidR="00C50A95" w:rsidRPr="00D016EC" w:rsidRDefault="00C50A95" w:rsidP="00416506">
            <w:pPr>
              <w:pStyle w:val="tabletext11"/>
              <w:jc w:val="center"/>
              <w:rPr>
                <w:ins w:id="16942" w:author="Author"/>
              </w:rPr>
            </w:pPr>
            <w:ins w:id="16943" w:author="Author">
              <w:r w:rsidRPr="00D016EC">
                <w:t>0.55</w:t>
              </w:r>
            </w:ins>
          </w:p>
        </w:tc>
        <w:tc>
          <w:tcPr>
            <w:tcW w:w="400" w:type="dxa"/>
            <w:noWrap/>
            <w:vAlign w:val="bottom"/>
            <w:hideMark/>
          </w:tcPr>
          <w:p w14:paraId="39AA95C6" w14:textId="77777777" w:rsidR="00C50A95" w:rsidRPr="00D016EC" w:rsidRDefault="00C50A95" w:rsidP="00416506">
            <w:pPr>
              <w:pStyle w:val="tabletext11"/>
              <w:jc w:val="center"/>
              <w:rPr>
                <w:ins w:id="16944" w:author="Author"/>
              </w:rPr>
            </w:pPr>
            <w:ins w:id="16945" w:author="Author">
              <w:r w:rsidRPr="00D016EC">
                <w:t>0.53</w:t>
              </w:r>
            </w:ins>
          </w:p>
        </w:tc>
        <w:tc>
          <w:tcPr>
            <w:tcW w:w="400" w:type="dxa"/>
            <w:noWrap/>
            <w:vAlign w:val="bottom"/>
            <w:hideMark/>
          </w:tcPr>
          <w:p w14:paraId="6040A7D1" w14:textId="77777777" w:rsidR="00C50A95" w:rsidRPr="00D016EC" w:rsidRDefault="00C50A95" w:rsidP="00416506">
            <w:pPr>
              <w:pStyle w:val="tabletext11"/>
              <w:jc w:val="center"/>
              <w:rPr>
                <w:ins w:id="16946" w:author="Author"/>
              </w:rPr>
            </w:pPr>
            <w:ins w:id="16947" w:author="Author">
              <w:r w:rsidRPr="00D016EC">
                <w:t>0.51</w:t>
              </w:r>
            </w:ins>
          </w:p>
        </w:tc>
        <w:tc>
          <w:tcPr>
            <w:tcW w:w="400" w:type="dxa"/>
            <w:noWrap/>
            <w:vAlign w:val="bottom"/>
            <w:hideMark/>
          </w:tcPr>
          <w:p w14:paraId="2B72E36E" w14:textId="77777777" w:rsidR="00C50A95" w:rsidRPr="00D016EC" w:rsidRDefault="00C50A95" w:rsidP="00416506">
            <w:pPr>
              <w:pStyle w:val="tabletext11"/>
              <w:jc w:val="center"/>
              <w:rPr>
                <w:ins w:id="16948" w:author="Author"/>
              </w:rPr>
            </w:pPr>
            <w:ins w:id="16949" w:author="Author">
              <w:r w:rsidRPr="00D016EC">
                <w:t>0.49</w:t>
              </w:r>
            </w:ins>
          </w:p>
        </w:tc>
        <w:tc>
          <w:tcPr>
            <w:tcW w:w="400" w:type="dxa"/>
            <w:noWrap/>
            <w:vAlign w:val="bottom"/>
            <w:hideMark/>
          </w:tcPr>
          <w:p w14:paraId="718BB904" w14:textId="77777777" w:rsidR="00C50A95" w:rsidRPr="00D016EC" w:rsidRDefault="00C50A95" w:rsidP="00416506">
            <w:pPr>
              <w:pStyle w:val="tabletext11"/>
              <w:jc w:val="center"/>
              <w:rPr>
                <w:ins w:id="16950" w:author="Author"/>
              </w:rPr>
            </w:pPr>
            <w:ins w:id="16951" w:author="Author">
              <w:r w:rsidRPr="00D016EC">
                <w:t>0.47</w:t>
              </w:r>
            </w:ins>
          </w:p>
        </w:tc>
        <w:tc>
          <w:tcPr>
            <w:tcW w:w="460" w:type="dxa"/>
            <w:noWrap/>
            <w:vAlign w:val="bottom"/>
            <w:hideMark/>
          </w:tcPr>
          <w:p w14:paraId="1845C84A" w14:textId="77777777" w:rsidR="00C50A95" w:rsidRPr="00D016EC" w:rsidRDefault="00C50A95" w:rsidP="00416506">
            <w:pPr>
              <w:pStyle w:val="tabletext11"/>
              <w:jc w:val="center"/>
              <w:rPr>
                <w:ins w:id="16952" w:author="Author"/>
              </w:rPr>
            </w:pPr>
            <w:ins w:id="16953" w:author="Author">
              <w:r w:rsidRPr="00D016EC">
                <w:t>0.45</w:t>
              </w:r>
            </w:ins>
          </w:p>
        </w:tc>
      </w:tr>
      <w:tr w:rsidR="00C50A95" w:rsidRPr="00D016EC" w14:paraId="43E0194E" w14:textId="77777777" w:rsidTr="00416506">
        <w:trPr>
          <w:trHeight w:val="190"/>
          <w:ins w:id="16954" w:author="Author"/>
        </w:trPr>
        <w:tc>
          <w:tcPr>
            <w:tcW w:w="200" w:type="dxa"/>
            <w:tcBorders>
              <w:right w:val="nil"/>
            </w:tcBorders>
            <w:vAlign w:val="bottom"/>
          </w:tcPr>
          <w:p w14:paraId="48326DD1" w14:textId="77777777" w:rsidR="00C50A95" w:rsidRPr="00D016EC" w:rsidRDefault="00C50A95" w:rsidP="00416506">
            <w:pPr>
              <w:pStyle w:val="tabletext11"/>
              <w:jc w:val="right"/>
              <w:rPr>
                <w:ins w:id="16955" w:author="Author"/>
              </w:rPr>
            </w:pPr>
          </w:p>
        </w:tc>
        <w:tc>
          <w:tcPr>
            <w:tcW w:w="1580" w:type="dxa"/>
            <w:tcBorders>
              <w:left w:val="nil"/>
            </w:tcBorders>
            <w:vAlign w:val="bottom"/>
            <w:hideMark/>
          </w:tcPr>
          <w:p w14:paraId="51ABB76D" w14:textId="77777777" w:rsidR="00C50A95" w:rsidRPr="00D016EC" w:rsidRDefault="00C50A95" w:rsidP="00416506">
            <w:pPr>
              <w:pStyle w:val="tabletext11"/>
              <w:tabs>
                <w:tab w:val="decimal" w:pos="640"/>
              </w:tabs>
              <w:rPr>
                <w:ins w:id="16956" w:author="Author"/>
              </w:rPr>
            </w:pPr>
            <w:ins w:id="16957" w:author="Author">
              <w:r w:rsidRPr="00D016EC">
                <w:t>85,000 to 99,999</w:t>
              </w:r>
            </w:ins>
          </w:p>
        </w:tc>
        <w:tc>
          <w:tcPr>
            <w:tcW w:w="680" w:type="dxa"/>
            <w:noWrap/>
            <w:vAlign w:val="bottom"/>
            <w:hideMark/>
          </w:tcPr>
          <w:p w14:paraId="43A8BBE5" w14:textId="77777777" w:rsidR="00C50A95" w:rsidRPr="00D016EC" w:rsidRDefault="00C50A95" w:rsidP="00416506">
            <w:pPr>
              <w:pStyle w:val="tabletext11"/>
              <w:tabs>
                <w:tab w:val="decimal" w:pos="200"/>
              </w:tabs>
              <w:jc w:val="center"/>
              <w:rPr>
                <w:ins w:id="16958" w:author="Author"/>
              </w:rPr>
            </w:pPr>
            <w:ins w:id="16959" w:author="Author">
              <w:r w:rsidRPr="00D016EC">
                <w:t>1.99</w:t>
              </w:r>
            </w:ins>
          </w:p>
        </w:tc>
        <w:tc>
          <w:tcPr>
            <w:tcW w:w="900" w:type="dxa"/>
            <w:noWrap/>
            <w:vAlign w:val="bottom"/>
            <w:hideMark/>
          </w:tcPr>
          <w:p w14:paraId="3B3D1E3A" w14:textId="77777777" w:rsidR="00C50A95" w:rsidRPr="00D016EC" w:rsidRDefault="00C50A95" w:rsidP="00416506">
            <w:pPr>
              <w:pStyle w:val="tabletext11"/>
              <w:tabs>
                <w:tab w:val="decimal" w:pos="200"/>
              </w:tabs>
              <w:jc w:val="center"/>
              <w:rPr>
                <w:ins w:id="16960" w:author="Author"/>
              </w:rPr>
            </w:pPr>
            <w:ins w:id="16961" w:author="Author">
              <w:r w:rsidRPr="00D016EC">
                <w:t>1.84</w:t>
              </w:r>
            </w:ins>
          </w:p>
        </w:tc>
        <w:tc>
          <w:tcPr>
            <w:tcW w:w="400" w:type="dxa"/>
            <w:noWrap/>
            <w:vAlign w:val="bottom"/>
            <w:hideMark/>
          </w:tcPr>
          <w:p w14:paraId="32BD6F56" w14:textId="77777777" w:rsidR="00C50A95" w:rsidRPr="00D016EC" w:rsidRDefault="00C50A95" w:rsidP="00416506">
            <w:pPr>
              <w:pStyle w:val="tabletext11"/>
              <w:jc w:val="center"/>
              <w:rPr>
                <w:ins w:id="16962" w:author="Author"/>
              </w:rPr>
            </w:pPr>
            <w:ins w:id="16963" w:author="Author">
              <w:r w:rsidRPr="00D016EC">
                <w:t>1.78</w:t>
              </w:r>
            </w:ins>
          </w:p>
        </w:tc>
        <w:tc>
          <w:tcPr>
            <w:tcW w:w="400" w:type="dxa"/>
            <w:noWrap/>
            <w:vAlign w:val="bottom"/>
            <w:hideMark/>
          </w:tcPr>
          <w:p w14:paraId="28650F09" w14:textId="77777777" w:rsidR="00C50A95" w:rsidRPr="00D016EC" w:rsidRDefault="00C50A95" w:rsidP="00416506">
            <w:pPr>
              <w:pStyle w:val="tabletext11"/>
              <w:jc w:val="center"/>
              <w:rPr>
                <w:ins w:id="16964" w:author="Author"/>
              </w:rPr>
            </w:pPr>
            <w:ins w:id="16965" w:author="Author">
              <w:r w:rsidRPr="00D016EC">
                <w:t>1.62</w:t>
              </w:r>
            </w:ins>
          </w:p>
        </w:tc>
        <w:tc>
          <w:tcPr>
            <w:tcW w:w="400" w:type="dxa"/>
            <w:noWrap/>
            <w:vAlign w:val="bottom"/>
            <w:hideMark/>
          </w:tcPr>
          <w:p w14:paraId="47FE891C" w14:textId="77777777" w:rsidR="00C50A95" w:rsidRPr="00D016EC" w:rsidRDefault="00C50A95" w:rsidP="00416506">
            <w:pPr>
              <w:pStyle w:val="tabletext11"/>
              <w:jc w:val="center"/>
              <w:rPr>
                <w:ins w:id="16966" w:author="Author"/>
              </w:rPr>
            </w:pPr>
            <w:ins w:id="16967" w:author="Author">
              <w:r w:rsidRPr="00D016EC">
                <w:t>1.52</w:t>
              </w:r>
            </w:ins>
          </w:p>
        </w:tc>
        <w:tc>
          <w:tcPr>
            <w:tcW w:w="400" w:type="dxa"/>
            <w:noWrap/>
            <w:vAlign w:val="bottom"/>
            <w:hideMark/>
          </w:tcPr>
          <w:p w14:paraId="0ADEE3E5" w14:textId="77777777" w:rsidR="00C50A95" w:rsidRPr="00D016EC" w:rsidRDefault="00C50A95" w:rsidP="00416506">
            <w:pPr>
              <w:pStyle w:val="tabletext11"/>
              <w:jc w:val="center"/>
              <w:rPr>
                <w:ins w:id="16968" w:author="Author"/>
              </w:rPr>
            </w:pPr>
            <w:ins w:id="16969" w:author="Author">
              <w:r w:rsidRPr="00D016EC">
                <w:t>1.42</w:t>
              </w:r>
            </w:ins>
          </w:p>
        </w:tc>
        <w:tc>
          <w:tcPr>
            <w:tcW w:w="400" w:type="dxa"/>
            <w:noWrap/>
            <w:vAlign w:val="bottom"/>
            <w:hideMark/>
          </w:tcPr>
          <w:p w14:paraId="23D9912C" w14:textId="77777777" w:rsidR="00C50A95" w:rsidRPr="00D016EC" w:rsidRDefault="00C50A95" w:rsidP="00416506">
            <w:pPr>
              <w:pStyle w:val="tabletext11"/>
              <w:jc w:val="center"/>
              <w:rPr>
                <w:ins w:id="16970" w:author="Author"/>
              </w:rPr>
            </w:pPr>
            <w:ins w:id="16971" w:author="Author">
              <w:r w:rsidRPr="00D016EC">
                <w:t>1.31</w:t>
              </w:r>
            </w:ins>
          </w:p>
        </w:tc>
        <w:tc>
          <w:tcPr>
            <w:tcW w:w="400" w:type="dxa"/>
            <w:noWrap/>
            <w:vAlign w:val="bottom"/>
            <w:hideMark/>
          </w:tcPr>
          <w:p w14:paraId="6CA31BAD" w14:textId="77777777" w:rsidR="00C50A95" w:rsidRPr="00D016EC" w:rsidRDefault="00C50A95" w:rsidP="00416506">
            <w:pPr>
              <w:pStyle w:val="tabletext11"/>
              <w:jc w:val="center"/>
              <w:rPr>
                <w:ins w:id="16972" w:author="Author"/>
              </w:rPr>
            </w:pPr>
            <w:ins w:id="16973" w:author="Author">
              <w:r w:rsidRPr="00D016EC">
                <w:t>1.31</w:t>
              </w:r>
            </w:ins>
          </w:p>
        </w:tc>
        <w:tc>
          <w:tcPr>
            <w:tcW w:w="400" w:type="dxa"/>
            <w:noWrap/>
            <w:vAlign w:val="bottom"/>
            <w:hideMark/>
          </w:tcPr>
          <w:p w14:paraId="48699BC1" w14:textId="77777777" w:rsidR="00C50A95" w:rsidRPr="00D016EC" w:rsidRDefault="00C50A95" w:rsidP="00416506">
            <w:pPr>
              <w:pStyle w:val="tabletext11"/>
              <w:jc w:val="center"/>
              <w:rPr>
                <w:ins w:id="16974" w:author="Author"/>
              </w:rPr>
            </w:pPr>
            <w:ins w:id="16975" w:author="Author">
              <w:r w:rsidRPr="00D016EC">
                <w:t>1.23</w:t>
              </w:r>
            </w:ins>
          </w:p>
        </w:tc>
        <w:tc>
          <w:tcPr>
            <w:tcW w:w="400" w:type="dxa"/>
            <w:noWrap/>
            <w:vAlign w:val="bottom"/>
            <w:hideMark/>
          </w:tcPr>
          <w:p w14:paraId="16892823" w14:textId="77777777" w:rsidR="00C50A95" w:rsidRPr="00D016EC" w:rsidRDefault="00C50A95" w:rsidP="00416506">
            <w:pPr>
              <w:pStyle w:val="tabletext11"/>
              <w:jc w:val="center"/>
              <w:rPr>
                <w:ins w:id="16976" w:author="Author"/>
              </w:rPr>
            </w:pPr>
            <w:ins w:id="16977" w:author="Author">
              <w:r w:rsidRPr="00D016EC">
                <w:t>1.17</w:t>
              </w:r>
            </w:ins>
          </w:p>
        </w:tc>
        <w:tc>
          <w:tcPr>
            <w:tcW w:w="400" w:type="dxa"/>
            <w:noWrap/>
            <w:vAlign w:val="bottom"/>
            <w:hideMark/>
          </w:tcPr>
          <w:p w14:paraId="26D58535" w14:textId="77777777" w:rsidR="00C50A95" w:rsidRPr="00D016EC" w:rsidRDefault="00C50A95" w:rsidP="00416506">
            <w:pPr>
              <w:pStyle w:val="tabletext11"/>
              <w:jc w:val="center"/>
              <w:rPr>
                <w:ins w:id="16978" w:author="Author"/>
              </w:rPr>
            </w:pPr>
            <w:ins w:id="16979" w:author="Author">
              <w:r w:rsidRPr="00D016EC">
                <w:t>1.04</w:t>
              </w:r>
            </w:ins>
          </w:p>
        </w:tc>
        <w:tc>
          <w:tcPr>
            <w:tcW w:w="400" w:type="dxa"/>
            <w:noWrap/>
            <w:vAlign w:val="bottom"/>
            <w:hideMark/>
          </w:tcPr>
          <w:p w14:paraId="68640876" w14:textId="77777777" w:rsidR="00C50A95" w:rsidRPr="00D016EC" w:rsidRDefault="00C50A95" w:rsidP="00416506">
            <w:pPr>
              <w:pStyle w:val="tabletext11"/>
              <w:jc w:val="center"/>
              <w:rPr>
                <w:ins w:id="16980" w:author="Author"/>
              </w:rPr>
            </w:pPr>
            <w:ins w:id="16981" w:author="Author">
              <w:r w:rsidRPr="00D016EC">
                <w:t>1.01</w:t>
              </w:r>
            </w:ins>
          </w:p>
        </w:tc>
        <w:tc>
          <w:tcPr>
            <w:tcW w:w="400" w:type="dxa"/>
            <w:noWrap/>
            <w:vAlign w:val="bottom"/>
            <w:hideMark/>
          </w:tcPr>
          <w:p w14:paraId="60A57846" w14:textId="77777777" w:rsidR="00C50A95" w:rsidRPr="00D016EC" w:rsidRDefault="00C50A95" w:rsidP="00416506">
            <w:pPr>
              <w:pStyle w:val="tabletext11"/>
              <w:jc w:val="center"/>
              <w:rPr>
                <w:ins w:id="16982" w:author="Author"/>
              </w:rPr>
            </w:pPr>
            <w:ins w:id="16983" w:author="Author">
              <w:r w:rsidRPr="00D016EC">
                <w:t>0.98</w:t>
              </w:r>
            </w:ins>
          </w:p>
        </w:tc>
        <w:tc>
          <w:tcPr>
            <w:tcW w:w="400" w:type="dxa"/>
            <w:noWrap/>
            <w:vAlign w:val="bottom"/>
            <w:hideMark/>
          </w:tcPr>
          <w:p w14:paraId="4703F45D" w14:textId="77777777" w:rsidR="00C50A95" w:rsidRPr="00D016EC" w:rsidRDefault="00C50A95" w:rsidP="00416506">
            <w:pPr>
              <w:pStyle w:val="tabletext11"/>
              <w:jc w:val="center"/>
              <w:rPr>
                <w:ins w:id="16984" w:author="Author"/>
              </w:rPr>
            </w:pPr>
            <w:ins w:id="16985" w:author="Author">
              <w:r w:rsidRPr="00D016EC">
                <w:t>0.95</w:t>
              </w:r>
            </w:ins>
          </w:p>
        </w:tc>
        <w:tc>
          <w:tcPr>
            <w:tcW w:w="400" w:type="dxa"/>
            <w:noWrap/>
            <w:vAlign w:val="bottom"/>
            <w:hideMark/>
          </w:tcPr>
          <w:p w14:paraId="7DC272F1" w14:textId="77777777" w:rsidR="00C50A95" w:rsidRPr="00D016EC" w:rsidRDefault="00C50A95" w:rsidP="00416506">
            <w:pPr>
              <w:pStyle w:val="tabletext11"/>
              <w:jc w:val="center"/>
              <w:rPr>
                <w:ins w:id="16986" w:author="Author"/>
              </w:rPr>
            </w:pPr>
            <w:ins w:id="16987" w:author="Author">
              <w:r w:rsidRPr="00D016EC">
                <w:t>0.92</w:t>
              </w:r>
            </w:ins>
          </w:p>
        </w:tc>
        <w:tc>
          <w:tcPr>
            <w:tcW w:w="400" w:type="dxa"/>
            <w:noWrap/>
            <w:vAlign w:val="bottom"/>
            <w:hideMark/>
          </w:tcPr>
          <w:p w14:paraId="27C07B9E" w14:textId="77777777" w:rsidR="00C50A95" w:rsidRPr="00D016EC" w:rsidRDefault="00C50A95" w:rsidP="00416506">
            <w:pPr>
              <w:pStyle w:val="tabletext11"/>
              <w:jc w:val="center"/>
              <w:rPr>
                <w:ins w:id="16988" w:author="Author"/>
              </w:rPr>
            </w:pPr>
            <w:ins w:id="16989" w:author="Author">
              <w:r w:rsidRPr="00D016EC">
                <w:t>0.89</w:t>
              </w:r>
            </w:ins>
          </w:p>
        </w:tc>
        <w:tc>
          <w:tcPr>
            <w:tcW w:w="400" w:type="dxa"/>
            <w:noWrap/>
            <w:vAlign w:val="bottom"/>
            <w:hideMark/>
          </w:tcPr>
          <w:p w14:paraId="1E531DD0" w14:textId="77777777" w:rsidR="00C50A95" w:rsidRPr="00D016EC" w:rsidRDefault="00C50A95" w:rsidP="00416506">
            <w:pPr>
              <w:pStyle w:val="tabletext11"/>
              <w:jc w:val="center"/>
              <w:rPr>
                <w:ins w:id="16990" w:author="Author"/>
              </w:rPr>
            </w:pPr>
            <w:ins w:id="16991" w:author="Author">
              <w:r w:rsidRPr="00D016EC">
                <w:t>0.87</w:t>
              </w:r>
            </w:ins>
          </w:p>
        </w:tc>
        <w:tc>
          <w:tcPr>
            <w:tcW w:w="400" w:type="dxa"/>
            <w:noWrap/>
            <w:vAlign w:val="bottom"/>
            <w:hideMark/>
          </w:tcPr>
          <w:p w14:paraId="75AB7DFD" w14:textId="77777777" w:rsidR="00C50A95" w:rsidRPr="00D016EC" w:rsidRDefault="00C50A95" w:rsidP="00416506">
            <w:pPr>
              <w:pStyle w:val="tabletext11"/>
              <w:jc w:val="center"/>
              <w:rPr>
                <w:ins w:id="16992" w:author="Author"/>
              </w:rPr>
            </w:pPr>
            <w:ins w:id="16993" w:author="Author">
              <w:r w:rsidRPr="00D016EC">
                <w:t>0.84</w:t>
              </w:r>
            </w:ins>
          </w:p>
        </w:tc>
        <w:tc>
          <w:tcPr>
            <w:tcW w:w="400" w:type="dxa"/>
            <w:noWrap/>
            <w:vAlign w:val="bottom"/>
            <w:hideMark/>
          </w:tcPr>
          <w:p w14:paraId="4F0D5369" w14:textId="77777777" w:rsidR="00C50A95" w:rsidRPr="00D016EC" w:rsidRDefault="00C50A95" w:rsidP="00416506">
            <w:pPr>
              <w:pStyle w:val="tabletext11"/>
              <w:jc w:val="center"/>
              <w:rPr>
                <w:ins w:id="16994" w:author="Author"/>
              </w:rPr>
            </w:pPr>
            <w:ins w:id="16995" w:author="Author">
              <w:r w:rsidRPr="00D016EC">
                <w:t>0.81</w:t>
              </w:r>
            </w:ins>
          </w:p>
        </w:tc>
        <w:tc>
          <w:tcPr>
            <w:tcW w:w="400" w:type="dxa"/>
            <w:noWrap/>
            <w:vAlign w:val="bottom"/>
            <w:hideMark/>
          </w:tcPr>
          <w:p w14:paraId="4D45D0C4" w14:textId="77777777" w:rsidR="00C50A95" w:rsidRPr="00D016EC" w:rsidRDefault="00C50A95" w:rsidP="00416506">
            <w:pPr>
              <w:pStyle w:val="tabletext11"/>
              <w:jc w:val="center"/>
              <w:rPr>
                <w:ins w:id="16996" w:author="Author"/>
              </w:rPr>
            </w:pPr>
            <w:ins w:id="16997" w:author="Author">
              <w:r w:rsidRPr="00D016EC">
                <w:t>0.79</w:t>
              </w:r>
            </w:ins>
          </w:p>
        </w:tc>
        <w:tc>
          <w:tcPr>
            <w:tcW w:w="400" w:type="dxa"/>
            <w:noWrap/>
            <w:vAlign w:val="bottom"/>
            <w:hideMark/>
          </w:tcPr>
          <w:p w14:paraId="0A66BF15" w14:textId="77777777" w:rsidR="00C50A95" w:rsidRPr="00D016EC" w:rsidRDefault="00C50A95" w:rsidP="00416506">
            <w:pPr>
              <w:pStyle w:val="tabletext11"/>
              <w:jc w:val="center"/>
              <w:rPr>
                <w:ins w:id="16998" w:author="Author"/>
              </w:rPr>
            </w:pPr>
            <w:ins w:id="16999" w:author="Author">
              <w:r w:rsidRPr="00D016EC">
                <w:t>0.77</w:t>
              </w:r>
            </w:ins>
          </w:p>
        </w:tc>
        <w:tc>
          <w:tcPr>
            <w:tcW w:w="400" w:type="dxa"/>
            <w:noWrap/>
            <w:vAlign w:val="bottom"/>
            <w:hideMark/>
          </w:tcPr>
          <w:p w14:paraId="22BD2DDF" w14:textId="77777777" w:rsidR="00C50A95" w:rsidRPr="00D016EC" w:rsidRDefault="00C50A95" w:rsidP="00416506">
            <w:pPr>
              <w:pStyle w:val="tabletext11"/>
              <w:jc w:val="center"/>
              <w:rPr>
                <w:ins w:id="17000" w:author="Author"/>
              </w:rPr>
            </w:pPr>
            <w:ins w:id="17001" w:author="Author">
              <w:r w:rsidRPr="00D016EC">
                <w:t>0.74</w:t>
              </w:r>
            </w:ins>
          </w:p>
        </w:tc>
        <w:tc>
          <w:tcPr>
            <w:tcW w:w="440" w:type="dxa"/>
            <w:noWrap/>
            <w:vAlign w:val="bottom"/>
            <w:hideMark/>
          </w:tcPr>
          <w:p w14:paraId="4E95820D" w14:textId="77777777" w:rsidR="00C50A95" w:rsidRPr="00D016EC" w:rsidRDefault="00C50A95" w:rsidP="00416506">
            <w:pPr>
              <w:pStyle w:val="tabletext11"/>
              <w:jc w:val="center"/>
              <w:rPr>
                <w:ins w:id="17002" w:author="Author"/>
              </w:rPr>
            </w:pPr>
            <w:ins w:id="17003" w:author="Author">
              <w:r w:rsidRPr="00D016EC">
                <w:t>0.72</w:t>
              </w:r>
            </w:ins>
          </w:p>
        </w:tc>
        <w:tc>
          <w:tcPr>
            <w:tcW w:w="400" w:type="dxa"/>
            <w:noWrap/>
            <w:vAlign w:val="bottom"/>
            <w:hideMark/>
          </w:tcPr>
          <w:p w14:paraId="58AB15D9" w14:textId="77777777" w:rsidR="00C50A95" w:rsidRPr="00D016EC" w:rsidRDefault="00C50A95" w:rsidP="00416506">
            <w:pPr>
              <w:pStyle w:val="tabletext11"/>
              <w:jc w:val="center"/>
              <w:rPr>
                <w:ins w:id="17004" w:author="Author"/>
              </w:rPr>
            </w:pPr>
            <w:ins w:id="17005" w:author="Author">
              <w:r w:rsidRPr="00D016EC">
                <w:t>0.70</w:t>
              </w:r>
            </w:ins>
          </w:p>
        </w:tc>
        <w:tc>
          <w:tcPr>
            <w:tcW w:w="400" w:type="dxa"/>
            <w:noWrap/>
            <w:vAlign w:val="bottom"/>
            <w:hideMark/>
          </w:tcPr>
          <w:p w14:paraId="3671F99A" w14:textId="77777777" w:rsidR="00C50A95" w:rsidRPr="00D016EC" w:rsidRDefault="00C50A95" w:rsidP="00416506">
            <w:pPr>
              <w:pStyle w:val="tabletext11"/>
              <w:jc w:val="center"/>
              <w:rPr>
                <w:ins w:id="17006" w:author="Author"/>
              </w:rPr>
            </w:pPr>
            <w:ins w:id="17007" w:author="Author">
              <w:r w:rsidRPr="00D016EC">
                <w:t>0.68</w:t>
              </w:r>
            </w:ins>
          </w:p>
        </w:tc>
        <w:tc>
          <w:tcPr>
            <w:tcW w:w="400" w:type="dxa"/>
            <w:noWrap/>
            <w:vAlign w:val="bottom"/>
            <w:hideMark/>
          </w:tcPr>
          <w:p w14:paraId="4D8165A2" w14:textId="77777777" w:rsidR="00C50A95" w:rsidRPr="00D016EC" w:rsidRDefault="00C50A95" w:rsidP="00416506">
            <w:pPr>
              <w:pStyle w:val="tabletext11"/>
              <w:jc w:val="center"/>
              <w:rPr>
                <w:ins w:id="17008" w:author="Author"/>
              </w:rPr>
            </w:pPr>
            <w:ins w:id="17009" w:author="Author">
              <w:r w:rsidRPr="00D016EC">
                <w:t>0.66</w:t>
              </w:r>
            </w:ins>
          </w:p>
        </w:tc>
        <w:tc>
          <w:tcPr>
            <w:tcW w:w="400" w:type="dxa"/>
            <w:noWrap/>
            <w:vAlign w:val="bottom"/>
            <w:hideMark/>
          </w:tcPr>
          <w:p w14:paraId="7824C5C6" w14:textId="77777777" w:rsidR="00C50A95" w:rsidRPr="00D016EC" w:rsidRDefault="00C50A95" w:rsidP="00416506">
            <w:pPr>
              <w:pStyle w:val="tabletext11"/>
              <w:jc w:val="center"/>
              <w:rPr>
                <w:ins w:id="17010" w:author="Author"/>
              </w:rPr>
            </w:pPr>
            <w:ins w:id="17011" w:author="Author">
              <w:r w:rsidRPr="00D016EC">
                <w:t>0.64</w:t>
              </w:r>
            </w:ins>
          </w:p>
        </w:tc>
        <w:tc>
          <w:tcPr>
            <w:tcW w:w="460" w:type="dxa"/>
            <w:noWrap/>
            <w:vAlign w:val="bottom"/>
            <w:hideMark/>
          </w:tcPr>
          <w:p w14:paraId="35C43989" w14:textId="77777777" w:rsidR="00C50A95" w:rsidRPr="00D016EC" w:rsidRDefault="00C50A95" w:rsidP="00416506">
            <w:pPr>
              <w:pStyle w:val="tabletext11"/>
              <w:jc w:val="center"/>
              <w:rPr>
                <w:ins w:id="17012" w:author="Author"/>
              </w:rPr>
            </w:pPr>
            <w:ins w:id="17013" w:author="Author">
              <w:r w:rsidRPr="00D016EC">
                <w:t>0.62</w:t>
              </w:r>
            </w:ins>
          </w:p>
        </w:tc>
      </w:tr>
      <w:tr w:rsidR="00C50A95" w:rsidRPr="00D016EC" w14:paraId="2082CEA5" w14:textId="77777777" w:rsidTr="00416506">
        <w:trPr>
          <w:trHeight w:val="190"/>
          <w:ins w:id="17014" w:author="Author"/>
        </w:trPr>
        <w:tc>
          <w:tcPr>
            <w:tcW w:w="200" w:type="dxa"/>
            <w:tcBorders>
              <w:right w:val="nil"/>
            </w:tcBorders>
            <w:vAlign w:val="bottom"/>
          </w:tcPr>
          <w:p w14:paraId="0737ABB1" w14:textId="77777777" w:rsidR="00C50A95" w:rsidRPr="00D016EC" w:rsidRDefault="00C50A95" w:rsidP="00416506">
            <w:pPr>
              <w:pStyle w:val="tabletext11"/>
              <w:jc w:val="right"/>
              <w:rPr>
                <w:ins w:id="17015" w:author="Author"/>
              </w:rPr>
            </w:pPr>
          </w:p>
        </w:tc>
        <w:tc>
          <w:tcPr>
            <w:tcW w:w="1580" w:type="dxa"/>
            <w:tcBorders>
              <w:left w:val="nil"/>
            </w:tcBorders>
            <w:vAlign w:val="bottom"/>
            <w:hideMark/>
          </w:tcPr>
          <w:p w14:paraId="7DC25D6B" w14:textId="77777777" w:rsidR="00C50A95" w:rsidRPr="00D016EC" w:rsidRDefault="00C50A95" w:rsidP="00416506">
            <w:pPr>
              <w:pStyle w:val="tabletext11"/>
              <w:tabs>
                <w:tab w:val="decimal" w:pos="640"/>
              </w:tabs>
              <w:rPr>
                <w:ins w:id="17016" w:author="Author"/>
              </w:rPr>
            </w:pPr>
            <w:ins w:id="17017" w:author="Author">
              <w:r w:rsidRPr="00D016EC">
                <w:t>100,000 to 114,999</w:t>
              </w:r>
            </w:ins>
          </w:p>
        </w:tc>
        <w:tc>
          <w:tcPr>
            <w:tcW w:w="680" w:type="dxa"/>
            <w:noWrap/>
            <w:vAlign w:val="bottom"/>
            <w:hideMark/>
          </w:tcPr>
          <w:p w14:paraId="2486D3F3" w14:textId="77777777" w:rsidR="00C50A95" w:rsidRPr="00D016EC" w:rsidRDefault="00C50A95" w:rsidP="00416506">
            <w:pPr>
              <w:pStyle w:val="tabletext11"/>
              <w:tabs>
                <w:tab w:val="decimal" w:pos="200"/>
              </w:tabs>
              <w:jc w:val="center"/>
              <w:rPr>
                <w:ins w:id="17018" w:author="Author"/>
              </w:rPr>
            </w:pPr>
            <w:ins w:id="17019" w:author="Author">
              <w:r w:rsidRPr="00D016EC">
                <w:t>2.22</w:t>
              </w:r>
            </w:ins>
          </w:p>
        </w:tc>
        <w:tc>
          <w:tcPr>
            <w:tcW w:w="900" w:type="dxa"/>
            <w:noWrap/>
            <w:vAlign w:val="bottom"/>
            <w:hideMark/>
          </w:tcPr>
          <w:p w14:paraId="637DD157" w14:textId="77777777" w:rsidR="00C50A95" w:rsidRPr="00D016EC" w:rsidRDefault="00C50A95" w:rsidP="00416506">
            <w:pPr>
              <w:pStyle w:val="tabletext11"/>
              <w:tabs>
                <w:tab w:val="decimal" w:pos="200"/>
              </w:tabs>
              <w:jc w:val="center"/>
              <w:rPr>
                <w:ins w:id="17020" w:author="Author"/>
              </w:rPr>
            </w:pPr>
            <w:ins w:id="17021" w:author="Author">
              <w:r w:rsidRPr="00D016EC">
                <w:t>2.06</w:t>
              </w:r>
            </w:ins>
          </w:p>
        </w:tc>
        <w:tc>
          <w:tcPr>
            <w:tcW w:w="400" w:type="dxa"/>
            <w:noWrap/>
            <w:vAlign w:val="bottom"/>
            <w:hideMark/>
          </w:tcPr>
          <w:p w14:paraId="6CD4DC0E" w14:textId="77777777" w:rsidR="00C50A95" w:rsidRPr="00D016EC" w:rsidRDefault="00C50A95" w:rsidP="00416506">
            <w:pPr>
              <w:pStyle w:val="tabletext11"/>
              <w:jc w:val="center"/>
              <w:rPr>
                <w:ins w:id="17022" w:author="Author"/>
              </w:rPr>
            </w:pPr>
            <w:ins w:id="17023" w:author="Author">
              <w:r w:rsidRPr="00D016EC">
                <w:t>1.98</w:t>
              </w:r>
            </w:ins>
          </w:p>
        </w:tc>
        <w:tc>
          <w:tcPr>
            <w:tcW w:w="400" w:type="dxa"/>
            <w:noWrap/>
            <w:vAlign w:val="bottom"/>
            <w:hideMark/>
          </w:tcPr>
          <w:p w14:paraId="3D0B030A" w14:textId="77777777" w:rsidR="00C50A95" w:rsidRPr="00D016EC" w:rsidRDefault="00C50A95" w:rsidP="00416506">
            <w:pPr>
              <w:pStyle w:val="tabletext11"/>
              <w:jc w:val="center"/>
              <w:rPr>
                <w:ins w:id="17024" w:author="Author"/>
              </w:rPr>
            </w:pPr>
            <w:ins w:id="17025" w:author="Author">
              <w:r w:rsidRPr="00D016EC">
                <w:t>1.82</w:t>
              </w:r>
            </w:ins>
          </w:p>
        </w:tc>
        <w:tc>
          <w:tcPr>
            <w:tcW w:w="400" w:type="dxa"/>
            <w:noWrap/>
            <w:vAlign w:val="bottom"/>
            <w:hideMark/>
          </w:tcPr>
          <w:p w14:paraId="6A807D82" w14:textId="77777777" w:rsidR="00C50A95" w:rsidRPr="00D016EC" w:rsidRDefault="00C50A95" w:rsidP="00416506">
            <w:pPr>
              <w:pStyle w:val="tabletext11"/>
              <w:jc w:val="center"/>
              <w:rPr>
                <w:ins w:id="17026" w:author="Author"/>
              </w:rPr>
            </w:pPr>
            <w:ins w:id="17027" w:author="Author">
              <w:r w:rsidRPr="00D016EC">
                <w:t>1.71</w:t>
              </w:r>
            </w:ins>
          </w:p>
        </w:tc>
        <w:tc>
          <w:tcPr>
            <w:tcW w:w="400" w:type="dxa"/>
            <w:noWrap/>
            <w:vAlign w:val="bottom"/>
            <w:hideMark/>
          </w:tcPr>
          <w:p w14:paraId="5E5BCD20" w14:textId="77777777" w:rsidR="00C50A95" w:rsidRPr="00D016EC" w:rsidRDefault="00C50A95" w:rsidP="00416506">
            <w:pPr>
              <w:pStyle w:val="tabletext11"/>
              <w:jc w:val="center"/>
              <w:rPr>
                <w:ins w:id="17028" w:author="Author"/>
              </w:rPr>
            </w:pPr>
            <w:ins w:id="17029" w:author="Author">
              <w:r w:rsidRPr="00D016EC">
                <w:t>1.61</w:t>
              </w:r>
            </w:ins>
          </w:p>
        </w:tc>
        <w:tc>
          <w:tcPr>
            <w:tcW w:w="400" w:type="dxa"/>
            <w:noWrap/>
            <w:vAlign w:val="bottom"/>
            <w:hideMark/>
          </w:tcPr>
          <w:p w14:paraId="02D929DB" w14:textId="77777777" w:rsidR="00C50A95" w:rsidRPr="00D016EC" w:rsidRDefault="00C50A95" w:rsidP="00416506">
            <w:pPr>
              <w:pStyle w:val="tabletext11"/>
              <w:jc w:val="center"/>
              <w:rPr>
                <w:ins w:id="17030" w:author="Author"/>
              </w:rPr>
            </w:pPr>
            <w:ins w:id="17031" w:author="Author">
              <w:r w:rsidRPr="00D016EC">
                <w:t>1.49</w:t>
              </w:r>
            </w:ins>
          </w:p>
        </w:tc>
        <w:tc>
          <w:tcPr>
            <w:tcW w:w="400" w:type="dxa"/>
            <w:noWrap/>
            <w:vAlign w:val="bottom"/>
            <w:hideMark/>
          </w:tcPr>
          <w:p w14:paraId="6027793E" w14:textId="77777777" w:rsidR="00C50A95" w:rsidRPr="00D016EC" w:rsidRDefault="00C50A95" w:rsidP="00416506">
            <w:pPr>
              <w:pStyle w:val="tabletext11"/>
              <w:jc w:val="center"/>
              <w:rPr>
                <w:ins w:id="17032" w:author="Author"/>
              </w:rPr>
            </w:pPr>
            <w:ins w:id="17033" w:author="Author">
              <w:r w:rsidRPr="00D016EC">
                <w:t>1.49</w:t>
              </w:r>
            </w:ins>
          </w:p>
        </w:tc>
        <w:tc>
          <w:tcPr>
            <w:tcW w:w="400" w:type="dxa"/>
            <w:noWrap/>
            <w:vAlign w:val="bottom"/>
            <w:hideMark/>
          </w:tcPr>
          <w:p w14:paraId="656332B0" w14:textId="77777777" w:rsidR="00C50A95" w:rsidRPr="00D016EC" w:rsidRDefault="00C50A95" w:rsidP="00416506">
            <w:pPr>
              <w:pStyle w:val="tabletext11"/>
              <w:jc w:val="center"/>
              <w:rPr>
                <w:ins w:id="17034" w:author="Author"/>
              </w:rPr>
            </w:pPr>
            <w:ins w:id="17035" w:author="Author">
              <w:r w:rsidRPr="00D016EC">
                <w:t>1.41</w:t>
              </w:r>
            </w:ins>
          </w:p>
        </w:tc>
        <w:tc>
          <w:tcPr>
            <w:tcW w:w="400" w:type="dxa"/>
            <w:noWrap/>
            <w:vAlign w:val="bottom"/>
            <w:hideMark/>
          </w:tcPr>
          <w:p w14:paraId="299C81C0" w14:textId="77777777" w:rsidR="00C50A95" w:rsidRPr="00D016EC" w:rsidRDefault="00C50A95" w:rsidP="00416506">
            <w:pPr>
              <w:pStyle w:val="tabletext11"/>
              <w:jc w:val="center"/>
              <w:rPr>
                <w:ins w:id="17036" w:author="Author"/>
              </w:rPr>
            </w:pPr>
            <w:ins w:id="17037" w:author="Author">
              <w:r w:rsidRPr="00D016EC">
                <w:t>1.34</w:t>
              </w:r>
            </w:ins>
          </w:p>
        </w:tc>
        <w:tc>
          <w:tcPr>
            <w:tcW w:w="400" w:type="dxa"/>
            <w:noWrap/>
            <w:vAlign w:val="bottom"/>
            <w:hideMark/>
          </w:tcPr>
          <w:p w14:paraId="742A673B" w14:textId="77777777" w:rsidR="00C50A95" w:rsidRPr="00D016EC" w:rsidRDefault="00C50A95" w:rsidP="00416506">
            <w:pPr>
              <w:pStyle w:val="tabletext11"/>
              <w:jc w:val="center"/>
              <w:rPr>
                <w:ins w:id="17038" w:author="Author"/>
              </w:rPr>
            </w:pPr>
            <w:ins w:id="17039" w:author="Author">
              <w:r w:rsidRPr="00D016EC">
                <w:t>1.20</w:t>
              </w:r>
            </w:ins>
          </w:p>
        </w:tc>
        <w:tc>
          <w:tcPr>
            <w:tcW w:w="400" w:type="dxa"/>
            <w:noWrap/>
            <w:vAlign w:val="bottom"/>
            <w:hideMark/>
          </w:tcPr>
          <w:p w14:paraId="19C74363" w14:textId="77777777" w:rsidR="00C50A95" w:rsidRPr="00D016EC" w:rsidRDefault="00C50A95" w:rsidP="00416506">
            <w:pPr>
              <w:pStyle w:val="tabletext11"/>
              <w:jc w:val="center"/>
              <w:rPr>
                <w:ins w:id="17040" w:author="Author"/>
              </w:rPr>
            </w:pPr>
            <w:ins w:id="17041" w:author="Author">
              <w:r w:rsidRPr="00D016EC">
                <w:t>1.17</w:t>
              </w:r>
            </w:ins>
          </w:p>
        </w:tc>
        <w:tc>
          <w:tcPr>
            <w:tcW w:w="400" w:type="dxa"/>
            <w:noWrap/>
            <w:vAlign w:val="bottom"/>
            <w:hideMark/>
          </w:tcPr>
          <w:p w14:paraId="0C70F7AC" w14:textId="77777777" w:rsidR="00C50A95" w:rsidRPr="00D016EC" w:rsidRDefault="00C50A95" w:rsidP="00416506">
            <w:pPr>
              <w:pStyle w:val="tabletext11"/>
              <w:jc w:val="center"/>
              <w:rPr>
                <w:ins w:id="17042" w:author="Author"/>
              </w:rPr>
            </w:pPr>
            <w:ins w:id="17043" w:author="Author">
              <w:r w:rsidRPr="00D016EC">
                <w:t>1.13</w:t>
              </w:r>
            </w:ins>
          </w:p>
        </w:tc>
        <w:tc>
          <w:tcPr>
            <w:tcW w:w="400" w:type="dxa"/>
            <w:noWrap/>
            <w:vAlign w:val="bottom"/>
            <w:hideMark/>
          </w:tcPr>
          <w:p w14:paraId="64DA38A1" w14:textId="77777777" w:rsidR="00C50A95" w:rsidRPr="00D016EC" w:rsidRDefault="00C50A95" w:rsidP="00416506">
            <w:pPr>
              <w:pStyle w:val="tabletext11"/>
              <w:jc w:val="center"/>
              <w:rPr>
                <w:ins w:id="17044" w:author="Author"/>
              </w:rPr>
            </w:pPr>
            <w:ins w:id="17045" w:author="Author">
              <w:r w:rsidRPr="00D016EC">
                <w:t>1.10</w:t>
              </w:r>
            </w:ins>
          </w:p>
        </w:tc>
        <w:tc>
          <w:tcPr>
            <w:tcW w:w="400" w:type="dxa"/>
            <w:noWrap/>
            <w:vAlign w:val="bottom"/>
            <w:hideMark/>
          </w:tcPr>
          <w:p w14:paraId="22BB6CB4" w14:textId="77777777" w:rsidR="00C50A95" w:rsidRPr="00D016EC" w:rsidRDefault="00C50A95" w:rsidP="00416506">
            <w:pPr>
              <w:pStyle w:val="tabletext11"/>
              <w:jc w:val="center"/>
              <w:rPr>
                <w:ins w:id="17046" w:author="Author"/>
              </w:rPr>
            </w:pPr>
            <w:ins w:id="17047" w:author="Author">
              <w:r w:rsidRPr="00D016EC">
                <w:t>1.07</w:t>
              </w:r>
            </w:ins>
          </w:p>
        </w:tc>
        <w:tc>
          <w:tcPr>
            <w:tcW w:w="400" w:type="dxa"/>
            <w:noWrap/>
            <w:vAlign w:val="bottom"/>
            <w:hideMark/>
          </w:tcPr>
          <w:p w14:paraId="0B4604AB" w14:textId="77777777" w:rsidR="00C50A95" w:rsidRPr="00D016EC" w:rsidRDefault="00C50A95" w:rsidP="00416506">
            <w:pPr>
              <w:pStyle w:val="tabletext11"/>
              <w:jc w:val="center"/>
              <w:rPr>
                <w:ins w:id="17048" w:author="Author"/>
              </w:rPr>
            </w:pPr>
            <w:ins w:id="17049" w:author="Author">
              <w:r w:rsidRPr="00D016EC">
                <w:t>1.03</w:t>
              </w:r>
            </w:ins>
          </w:p>
        </w:tc>
        <w:tc>
          <w:tcPr>
            <w:tcW w:w="400" w:type="dxa"/>
            <w:noWrap/>
            <w:vAlign w:val="bottom"/>
            <w:hideMark/>
          </w:tcPr>
          <w:p w14:paraId="182DCE58" w14:textId="77777777" w:rsidR="00C50A95" w:rsidRPr="00D016EC" w:rsidRDefault="00C50A95" w:rsidP="00416506">
            <w:pPr>
              <w:pStyle w:val="tabletext11"/>
              <w:jc w:val="center"/>
              <w:rPr>
                <w:ins w:id="17050" w:author="Author"/>
              </w:rPr>
            </w:pPr>
            <w:ins w:id="17051" w:author="Author">
              <w:r w:rsidRPr="00D016EC">
                <w:t>1.00</w:t>
              </w:r>
            </w:ins>
          </w:p>
        </w:tc>
        <w:tc>
          <w:tcPr>
            <w:tcW w:w="400" w:type="dxa"/>
            <w:noWrap/>
            <w:vAlign w:val="bottom"/>
            <w:hideMark/>
          </w:tcPr>
          <w:p w14:paraId="3051BE9E" w14:textId="77777777" w:rsidR="00C50A95" w:rsidRPr="00D016EC" w:rsidRDefault="00C50A95" w:rsidP="00416506">
            <w:pPr>
              <w:pStyle w:val="tabletext11"/>
              <w:jc w:val="center"/>
              <w:rPr>
                <w:ins w:id="17052" w:author="Author"/>
              </w:rPr>
            </w:pPr>
            <w:ins w:id="17053" w:author="Author">
              <w:r w:rsidRPr="00D016EC">
                <w:t>0.97</w:t>
              </w:r>
            </w:ins>
          </w:p>
        </w:tc>
        <w:tc>
          <w:tcPr>
            <w:tcW w:w="400" w:type="dxa"/>
            <w:noWrap/>
            <w:vAlign w:val="bottom"/>
            <w:hideMark/>
          </w:tcPr>
          <w:p w14:paraId="4B0A7329" w14:textId="77777777" w:rsidR="00C50A95" w:rsidRPr="00D016EC" w:rsidRDefault="00C50A95" w:rsidP="00416506">
            <w:pPr>
              <w:pStyle w:val="tabletext11"/>
              <w:jc w:val="center"/>
              <w:rPr>
                <w:ins w:id="17054" w:author="Author"/>
              </w:rPr>
            </w:pPr>
            <w:ins w:id="17055" w:author="Author">
              <w:r w:rsidRPr="00D016EC">
                <w:t>0.94</w:t>
              </w:r>
            </w:ins>
          </w:p>
        </w:tc>
        <w:tc>
          <w:tcPr>
            <w:tcW w:w="400" w:type="dxa"/>
            <w:noWrap/>
            <w:vAlign w:val="bottom"/>
            <w:hideMark/>
          </w:tcPr>
          <w:p w14:paraId="6AF0DBD6" w14:textId="77777777" w:rsidR="00C50A95" w:rsidRPr="00D016EC" w:rsidRDefault="00C50A95" w:rsidP="00416506">
            <w:pPr>
              <w:pStyle w:val="tabletext11"/>
              <w:jc w:val="center"/>
              <w:rPr>
                <w:ins w:id="17056" w:author="Author"/>
              </w:rPr>
            </w:pPr>
            <w:ins w:id="17057" w:author="Author">
              <w:r w:rsidRPr="00D016EC">
                <w:t>0.92</w:t>
              </w:r>
            </w:ins>
          </w:p>
        </w:tc>
        <w:tc>
          <w:tcPr>
            <w:tcW w:w="400" w:type="dxa"/>
            <w:noWrap/>
            <w:vAlign w:val="bottom"/>
            <w:hideMark/>
          </w:tcPr>
          <w:p w14:paraId="352E88D2" w14:textId="77777777" w:rsidR="00C50A95" w:rsidRPr="00D016EC" w:rsidRDefault="00C50A95" w:rsidP="00416506">
            <w:pPr>
              <w:pStyle w:val="tabletext11"/>
              <w:jc w:val="center"/>
              <w:rPr>
                <w:ins w:id="17058" w:author="Author"/>
              </w:rPr>
            </w:pPr>
            <w:ins w:id="17059" w:author="Author">
              <w:r w:rsidRPr="00D016EC">
                <w:t>0.89</w:t>
              </w:r>
            </w:ins>
          </w:p>
        </w:tc>
        <w:tc>
          <w:tcPr>
            <w:tcW w:w="400" w:type="dxa"/>
            <w:noWrap/>
            <w:vAlign w:val="bottom"/>
            <w:hideMark/>
          </w:tcPr>
          <w:p w14:paraId="55439F4E" w14:textId="77777777" w:rsidR="00C50A95" w:rsidRPr="00D016EC" w:rsidRDefault="00C50A95" w:rsidP="00416506">
            <w:pPr>
              <w:pStyle w:val="tabletext11"/>
              <w:jc w:val="center"/>
              <w:rPr>
                <w:ins w:id="17060" w:author="Author"/>
              </w:rPr>
            </w:pPr>
            <w:ins w:id="17061" w:author="Author">
              <w:r w:rsidRPr="00D016EC">
                <w:t>0.86</w:t>
              </w:r>
            </w:ins>
          </w:p>
        </w:tc>
        <w:tc>
          <w:tcPr>
            <w:tcW w:w="440" w:type="dxa"/>
            <w:noWrap/>
            <w:vAlign w:val="bottom"/>
            <w:hideMark/>
          </w:tcPr>
          <w:p w14:paraId="1E4343F6" w14:textId="77777777" w:rsidR="00C50A95" w:rsidRPr="00D016EC" w:rsidRDefault="00C50A95" w:rsidP="00416506">
            <w:pPr>
              <w:pStyle w:val="tabletext11"/>
              <w:jc w:val="center"/>
              <w:rPr>
                <w:ins w:id="17062" w:author="Author"/>
              </w:rPr>
            </w:pPr>
            <w:ins w:id="17063" w:author="Author">
              <w:r w:rsidRPr="00D016EC">
                <w:t>0.84</w:t>
              </w:r>
            </w:ins>
          </w:p>
        </w:tc>
        <w:tc>
          <w:tcPr>
            <w:tcW w:w="400" w:type="dxa"/>
            <w:noWrap/>
            <w:vAlign w:val="bottom"/>
            <w:hideMark/>
          </w:tcPr>
          <w:p w14:paraId="1592F8EE" w14:textId="77777777" w:rsidR="00C50A95" w:rsidRPr="00D016EC" w:rsidRDefault="00C50A95" w:rsidP="00416506">
            <w:pPr>
              <w:pStyle w:val="tabletext11"/>
              <w:jc w:val="center"/>
              <w:rPr>
                <w:ins w:id="17064" w:author="Author"/>
              </w:rPr>
            </w:pPr>
            <w:ins w:id="17065" w:author="Author">
              <w:r w:rsidRPr="00D016EC">
                <w:t>0.81</w:t>
              </w:r>
            </w:ins>
          </w:p>
        </w:tc>
        <w:tc>
          <w:tcPr>
            <w:tcW w:w="400" w:type="dxa"/>
            <w:noWrap/>
            <w:vAlign w:val="bottom"/>
            <w:hideMark/>
          </w:tcPr>
          <w:p w14:paraId="42647DA8" w14:textId="77777777" w:rsidR="00C50A95" w:rsidRPr="00D016EC" w:rsidRDefault="00C50A95" w:rsidP="00416506">
            <w:pPr>
              <w:pStyle w:val="tabletext11"/>
              <w:jc w:val="center"/>
              <w:rPr>
                <w:ins w:id="17066" w:author="Author"/>
              </w:rPr>
            </w:pPr>
            <w:ins w:id="17067" w:author="Author">
              <w:r w:rsidRPr="00D016EC">
                <w:t>0.79</w:t>
              </w:r>
            </w:ins>
          </w:p>
        </w:tc>
        <w:tc>
          <w:tcPr>
            <w:tcW w:w="400" w:type="dxa"/>
            <w:noWrap/>
            <w:vAlign w:val="bottom"/>
            <w:hideMark/>
          </w:tcPr>
          <w:p w14:paraId="24355C8A" w14:textId="77777777" w:rsidR="00C50A95" w:rsidRPr="00D016EC" w:rsidRDefault="00C50A95" w:rsidP="00416506">
            <w:pPr>
              <w:pStyle w:val="tabletext11"/>
              <w:jc w:val="center"/>
              <w:rPr>
                <w:ins w:id="17068" w:author="Author"/>
              </w:rPr>
            </w:pPr>
            <w:ins w:id="17069" w:author="Author">
              <w:r w:rsidRPr="00D016EC">
                <w:t>0.76</w:t>
              </w:r>
            </w:ins>
          </w:p>
        </w:tc>
        <w:tc>
          <w:tcPr>
            <w:tcW w:w="400" w:type="dxa"/>
            <w:noWrap/>
            <w:vAlign w:val="bottom"/>
            <w:hideMark/>
          </w:tcPr>
          <w:p w14:paraId="2E2BF10D" w14:textId="77777777" w:rsidR="00C50A95" w:rsidRPr="00D016EC" w:rsidRDefault="00C50A95" w:rsidP="00416506">
            <w:pPr>
              <w:pStyle w:val="tabletext11"/>
              <w:jc w:val="center"/>
              <w:rPr>
                <w:ins w:id="17070" w:author="Author"/>
              </w:rPr>
            </w:pPr>
            <w:ins w:id="17071" w:author="Author">
              <w:r w:rsidRPr="00D016EC">
                <w:t>0.74</w:t>
              </w:r>
            </w:ins>
          </w:p>
        </w:tc>
        <w:tc>
          <w:tcPr>
            <w:tcW w:w="460" w:type="dxa"/>
            <w:noWrap/>
            <w:vAlign w:val="bottom"/>
            <w:hideMark/>
          </w:tcPr>
          <w:p w14:paraId="66CB4E2C" w14:textId="77777777" w:rsidR="00C50A95" w:rsidRPr="00D016EC" w:rsidRDefault="00C50A95" w:rsidP="00416506">
            <w:pPr>
              <w:pStyle w:val="tabletext11"/>
              <w:jc w:val="center"/>
              <w:rPr>
                <w:ins w:id="17072" w:author="Author"/>
              </w:rPr>
            </w:pPr>
            <w:ins w:id="17073" w:author="Author">
              <w:r w:rsidRPr="00D016EC">
                <w:t>0.72</w:t>
              </w:r>
            </w:ins>
          </w:p>
        </w:tc>
      </w:tr>
      <w:tr w:rsidR="00C50A95" w:rsidRPr="00D016EC" w14:paraId="6DB58885" w14:textId="77777777" w:rsidTr="00416506">
        <w:trPr>
          <w:trHeight w:val="190"/>
          <w:ins w:id="17074" w:author="Author"/>
        </w:trPr>
        <w:tc>
          <w:tcPr>
            <w:tcW w:w="200" w:type="dxa"/>
            <w:tcBorders>
              <w:right w:val="nil"/>
            </w:tcBorders>
            <w:vAlign w:val="bottom"/>
          </w:tcPr>
          <w:p w14:paraId="553E4F8E" w14:textId="77777777" w:rsidR="00C50A95" w:rsidRPr="00D016EC" w:rsidRDefault="00C50A95" w:rsidP="00416506">
            <w:pPr>
              <w:pStyle w:val="tabletext11"/>
              <w:jc w:val="right"/>
              <w:rPr>
                <w:ins w:id="17075" w:author="Author"/>
              </w:rPr>
            </w:pPr>
          </w:p>
        </w:tc>
        <w:tc>
          <w:tcPr>
            <w:tcW w:w="1580" w:type="dxa"/>
            <w:tcBorders>
              <w:left w:val="nil"/>
            </w:tcBorders>
            <w:vAlign w:val="bottom"/>
            <w:hideMark/>
          </w:tcPr>
          <w:p w14:paraId="527EDC97" w14:textId="77777777" w:rsidR="00C50A95" w:rsidRPr="00D016EC" w:rsidRDefault="00C50A95" w:rsidP="00416506">
            <w:pPr>
              <w:pStyle w:val="tabletext11"/>
              <w:tabs>
                <w:tab w:val="decimal" w:pos="640"/>
              </w:tabs>
              <w:rPr>
                <w:ins w:id="17076" w:author="Author"/>
              </w:rPr>
            </w:pPr>
            <w:ins w:id="17077" w:author="Author">
              <w:r w:rsidRPr="00D016EC">
                <w:t>115,000 to 129,999</w:t>
              </w:r>
            </w:ins>
          </w:p>
        </w:tc>
        <w:tc>
          <w:tcPr>
            <w:tcW w:w="680" w:type="dxa"/>
            <w:noWrap/>
            <w:vAlign w:val="bottom"/>
            <w:hideMark/>
          </w:tcPr>
          <w:p w14:paraId="67E17D2C" w14:textId="77777777" w:rsidR="00C50A95" w:rsidRPr="00D016EC" w:rsidRDefault="00C50A95" w:rsidP="00416506">
            <w:pPr>
              <w:pStyle w:val="tabletext11"/>
              <w:tabs>
                <w:tab w:val="decimal" w:pos="200"/>
              </w:tabs>
              <w:jc w:val="center"/>
              <w:rPr>
                <w:ins w:id="17078" w:author="Author"/>
              </w:rPr>
            </w:pPr>
            <w:ins w:id="17079" w:author="Author">
              <w:r w:rsidRPr="00D016EC">
                <w:t>2.43</w:t>
              </w:r>
            </w:ins>
          </w:p>
        </w:tc>
        <w:tc>
          <w:tcPr>
            <w:tcW w:w="900" w:type="dxa"/>
            <w:noWrap/>
            <w:vAlign w:val="bottom"/>
            <w:hideMark/>
          </w:tcPr>
          <w:p w14:paraId="508BE58A" w14:textId="77777777" w:rsidR="00C50A95" w:rsidRPr="00D016EC" w:rsidRDefault="00C50A95" w:rsidP="00416506">
            <w:pPr>
              <w:pStyle w:val="tabletext11"/>
              <w:tabs>
                <w:tab w:val="decimal" w:pos="200"/>
              </w:tabs>
              <w:jc w:val="center"/>
              <w:rPr>
                <w:ins w:id="17080" w:author="Author"/>
              </w:rPr>
            </w:pPr>
            <w:ins w:id="17081" w:author="Author">
              <w:r w:rsidRPr="00D016EC">
                <w:t>2.26</w:t>
              </w:r>
            </w:ins>
          </w:p>
        </w:tc>
        <w:tc>
          <w:tcPr>
            <w:tcW w:w="400" w:type="dxa"/>
            <w:noWrap/>
            <w:vAlign w:val="bottom"/>
            <w:hideMark/>
          </w:tcPr>
          <w:p w14:paraId="21F1AFD5" w14:textId="77777777" w:rsidR="00C50A95" w:rsidRPr="00D016EC" w:rsidRDefault="00C50A95" w:rsidP="00416506">
            <w:pPr>
              <w:pStyle w:val="tabletext11"/>
              <w:jc w:val="center"/>
              <w:rPr>
                <w:ins w:id="17082" w:author="Author"/>
              </w:rPr>
            </w:pPr>
            <w:ins w:id="17083" w:author="Author">
              <w:r w:rsidRPr="00D016EC">
                <w:t>2.19</w:t>
              </w:r>
            </w:ins>
          </w:p>
        </w:tc>
        <w:tc>
          <w:tcPr>
            <w:tcW w:w="400" w:type="dxa"/>
            <w:noWrap/>
            <w:vAlign w:val="bottom"/>
            <w:hideMark/>
          </w:tcPr>
          <w:p w14:paraId="4FF349E8" w14:textId="77777777" w:rsidR="00C50A95" w:rsidRPr="00D016EC" w:rsidRDefault="00C50A95" w:rsidP="00416506">
            <w:pPr>
              <w:pStyle w:val="tabletext11"/>
              <w:jc w:val="center"/>
              <w:rPr>
                <w:ins w:id="17084" w:author="Author"/>
              </w:rPr>
            </w:pPr>
            <w:ins w:id="17085" w:author="Author">
              <w:r w:rsidRPr="00D016EC">
                <w:t>2.02</w:t>
              </w:r>
            </w:ins>
          </w:p>
        </w:tc>
        <w:tc>
          <w:tcPr>
            <w:tcW w:w="400" w:type="dxa"/>
            <w:noWrap/>
            <w:vAlign w:val="bottom"/>
            <w:hideMark/>
          </w:tcPr>
          <w:p w14:paraId="436726B8" w14:textId="77777777" w:rsidR="00C50A95" w:rsidRPr="00D016EC" w:rsidRDefault="00C50A95" w:rsidP="00416506">
            <w:pPr>
              <w:pStyle w:val="tabletext11"/>
              <w:jc w:val="center"/>
              <w:rPr>
                <w:ins w:id="17086" w:author="Author"/>
              </w:rPr>
            </w:pPr>
            <w:ins w:id="17087" w:author="Author">
              <w:r w:rsidRPr="00D016EC">
                <w:t>1.90</w:t>
              </w:r>
            </w:ins>
          </w:p>
        </w:tc>
        <w:tc>
          <w:tcPr>
            <w:tcW w:w="400" w:type="dxa"/>
            <w:noWrap/>
            <w:vAlign w:val="bottom"/>
            <w:hideMark/>
          </w:tcPr>
          <w:p w14:paraId="674527B9" w14:textId="77777777" w:rsidR="00C50A95" w:rsidRPr="00D016EC" w:rsidRDefault="00C50A95" w:rsidP="00416506">
            <w:pPr>
              <w:pStyle w:val="tabletext11"/>
              <w:jc w:val="center"/>
              <w:rPr>
                <w:ins w:id="17088" w:author="Author"/>
              </w:rPr>
            </w:pPr>
            <w:ins w:id="17089" w:author="Author">
              <w:r w:rsidRPr="00D016EC">
                <w:t>1.79</w:t>
              </w:r>
            </w:ins>
          </w:p>
        </w:tc>
        <w:tc>
          <w:tcPr>
            <w:tcW w:w="400" w:type="dxa"/>
            <w:noWrap/>
            <w:vAlign w:val="bottom"/>
            <w:hideMark/>
          </w:tcPr>
          <w:p w14:paraId="6311DDF7" w14:textId="77777777" w:rsidR="00C50A95" w:rsidRPr="00D016EC" w:rsidRDefault="00C50A95" w:rsidP="00416506">
            <w:pPr>
              <w:pStyle w:val="tabletext11"/>
              <w:jc w:val="center"/>
              <w:rPr>
                <w:ins w:id="17090" w:author="Author"/>
              </w:rPr>
            </w:pPr>
            <w:ins w:id="17091" w:author="Author">
              <w:r w:rsidRPr="00D016EC">
                <w:t>1.67</w:t>
              </w:r>
            </w:ins>
          </w:p>
        </w:tc>
        <w:tc>
          <w:tcPr>
            <w:tcW w:w="400" w:type="dxa"/>
            <w:noWrap/>
            <w:vAlign w:val="bottom"/>
            <w:hideMark/>
          </w:tcPr>
          <w:p w14:paraId="3F7D2CF0" w14:textId="77777777" w:rsidR="00C50A95" w:rsidRPr="00D016EC" w:rsidRDefault="00C50A95" w:rsidP="00416506">
            <w:pPr>
              <w:pStyle w:val="tabletext11"/>
              <w:jc w:val="center"/>
              <w:rPr>
                <w:ins w:id="17092" w:author="Author"/>
              </w:rPr>
            </w:pPr>
            <w:ins w:id="17093" w:author="Author">
              <w:r w:rsidRPr="00D016EC">
                <w:t>1.67</w:t>
              </w:r>
            </w:ins>
          </w:p>
        </w:tc>
        <w:tc>
          <w:tcPr>
            <w:tcW w:w="400" w:type="dxa"/>
            <w:noWrap/>
            <w:vAlign w:val="bottom"/>
            <w:hideMark/>
          </w:tcPr>
          <w:p w14:paraId="4031D5B8" w14:textId="77777777" w:rsidR="00C50A95" w:rsidRPr="00D016EC" w:rsidRDefault="00C50A95" w:rsidP="00416506">
            <w:pPr>
              <w:pStyle w:val="tabletext11"/>
              <w:jc w:val="center"/>
              <w:rPr>
                <w:ins w:id="17094" w:author="Author"/>
              </w:rPr>
            </w:pPr>
            <w:ins w:id="17095" w:author="Author">
              <w:r w:rsidRPr="00D016EC">
                <w:t>1.58</w:t>
              </w:r>
            </w:ins>
          </w:p>
        </w:tc>
        <w:tc>
          <w:tcPr>
            <w:tcW w:w="400" w:type="dxa"/>
            <w:noWrap/>
            <w:vAlign w:val="bottom"/>
            <w:hideMark/>
          </w:tcPr>
          <w:p w14:paraId="52E0C836" w14:textId="77777777" w:rsidR="00C50A95" w:rsidRPr="00D016EC" w:rsidRDefault="00C50A95" w:rsidP="00416506">
            <w:pPr>
              <w:pStyle w:val="tabletext11"/>
              <w:jc w:val="center"/>
              <w:rPr>
                <w:ins w:id="17096" w:author="Author"/>
              </w:rPr>
            </w:pPr>
            <w:ins w:id="17097" w:author="Author">
              <w:r w:rsidRPr="00D016EC">
                <w:t>1.51</w:t>
              </w:r>
            </w:ins>
          </w:p>
        </w:tc>
        <w:tc>
          <w:tcPr>
            <w:tcW w:w="400" w:type="dxa"/>
            <w:noWrap/>
            <w:vAlign w:val="bottom"/>
            <w:hideMark/>
          </w:tcPr>
          <w:p w14:paraId="146DADB1" w14:textId="77777777" w:rsidR="00C50A95" w:rsidRPr="00D016EC" w:rsidRDefault="00C50A95" w:rsidP="00416506">
            <w:pPr>
              <w:pStyle w:val="tabletext11"/>
              <w:jc w:val="center"/>
              <w:rPr>
                <w:ins w:id="17098" w:author="Author"/>
              </w:rPr>
            </w:pPr>
            <w:ins w:id="17099" w:author="Author">
              <w:r w:rsidRPr="00D016EC">
                <w:t>1.37</w:t>
              </w:r>
            </w:ins>
          </w:p>
        </w:tc>
        <w:tc>
          <w:tcPr>
            <w:tcW w:w="400" w:type="dxa"/>
            <w:noWrap/>
            <w:vAlign w:val="bottom"/>
            <w:hideMark/>
          </w:tcPr>
          <w:p w14:paraId="4EAD0C42" w14:textId="77777777" w:rsidR="00C50A95" w:rsidRPr="00D016EC" w:rsidRDefault="00C50A95" w:rsidP="00416506">
            <w:pPr>
              <w:pStyle w:val="tabletext11"/>
              <w:jc w:val="center"/>
              <w:rPr>
                <w:ins w:id="17100" w:author="Author"/>
              </w:rPr>
            </w:pPr>
            <w:ins w:id="17101" w:author="Author">
              <w:r w:rsidRPr="00D016EC">
                <w:t>1.33</w:t>
              </w:r>
            </w:ins>
          </w:p>
        </w:tc>
        <w:tc>
          <w:tcPr>
            <w:tcW w:w="400" w:type="dxa"/>
            <w:noWrap/>
            <w:vAlign w:val="bottom"/>
            <w:hideMark/>
          </w:tcPr>
          <w:p w14:paraId="5FBC1937" w14:textId="77777777" w:rsidR="00C50A95" w:rsidRPr="00D016EC" w:rsidRDefault="00C50A95" w:rsidP="00416506">
            <w:pPr>
              <w:pStyle w:val="tabletext11"/>
              <w:jc w:val="center"/>
              <w:rPr>
                <w:ins w:id="17102" w:author="Author"/>
              </w:rPr>
            </w:pPr>
            <w:ins w:id="17103" w:author="Author">
              <w:r w:rsidRPr="00D016EC">
                <w:t>1.29</w:t>
              </w:r>
            </w:ins>
          </w:p>
        </w:tc>
        <w:tc>
          <w:tcPr>
            <w:tcW w:w="400" w:type="dxa"/>
            <w:noWrap/>
            <w:vAlign w:val="bottom"/>
            <w:hideMark/>
          </w:tcPr>
          <w:p w14:paraId="4E2039A2" w14:textId="77777777" w:rsidR="00C50A95" w:rsidRPr="00D016EC" w:rsidRDefault="00C50A95" w:rsidP="00416506">
            <w:pPr>
              <w:pStyle w:val="tabletext11"/>
              <w:jc w:val="center"/>
              <w:rPr>
                <w:ins w:id="17104" w:author="Author"/>
              </w:rPr>
            </w:pPr>
            <w:ins w:id="17105" w:author="Author">
              <w:r w:rsidRPr="00D016EC">
                <w:t>1.25</w:t>
              </w:r>
            </w:ins>
          </w:p>
        </w:tc>
        <w:tc>
          <w:tcPr>
            <w:tcW w:w="400" w:type="dxa"/>
            <w:noWrap/>
            <w:vAlign w:val="bottom"/>
            <w:hideMark/>
          </w:tcPr>
          <w:p w14:paraId="454FCFD9" w14:textId="77777777" w:rsidR="00C50A95" w:rsidRPr="00D016EC" w:rsidRDefault="00C50A95" w:rsidP="00416506">
            <w:pPr>
              <w:pStyle w:val="tabletext11"/>
              <w:jc w:val="center"/>
              <w:rPr>
                <w:ins w:id="17106" w:author="Author"/>
              </w:rPr>
            </w:pPr>
            <w:ins w:id="17107" w:author="Author">
              <w:r w:rsidRPr="00D016EC">
                <w:t>1.21</w:t>
              </w:r>
            </w:ins>
          </w:p>
        </w:tc>
        <w:tc>
          <w:tcPr>
            <w:tcW w:w="400" w:type="dxa"/>
            <w:noWrap/>
            <w:vAlign w:val="bottom"/>
            <w:hideMark/>
          </w:tcPr>
          <w:p w14:paraId="21E58310" w14:textId="77777777" w:rsidR="00C50A95" w:rsidRPr="00D016EC" w:rsidRDefault="00C50A95" w:rsidP="00416506">
            <w:pPr>
              <w:pStyle w:val="tabletext11"/>
              <w:jc w:val="center"/>
              <w:rPr>
                <w:ins w:id="17108" w:author="Author"/>
              </w:rPr>
            </w:pPr>
            <w:ins w:id="17109" w:author="Author">
              <w:r w:rsidRPr="00D016EC">
                <w:t>1.17</w:t>
              </w:r>
            </w:ins>
          </w:p>
        </w:tc>
        <w:tc>
          <w:tcPr>
            <w:tcW w:w="400" w:type="dxa"/>
            <w:noWrap/>
            <w:vAlign w:val="bottom"/>
            <w:hideMark/>
          </w:tcPr>
          <w:p w14:paraId="7CE1BE5F" w14:textId="77777777" w:rsidR="00C50A95" w:rsidRPr="00D016EC" w:rsidRDefault="00C50A95" w:rsidP="00416506">
            <w:pPr>
              <w:pStyle w:val="tabletext11"/>
              <w:jc w:val="center"/>
              <w:rPr>
                <w:ins w:id="17110" w:author="Author"/>
              </w:rPr>
            </w:pPr>
            <w:ins w:id="17111" w:author="Author">
              <w:r w:rsidRPr="00D016EC">
                <w:t>1.14</w:t>
              </w:r>
            </w:ins>
          </w:p>
        </w:tc>
        <w:tc>
          <w:tcPr>
            <w:tcW w:w="400" w:type="dxa"/>
            <w:noWrap/>
            <w:vAlign w:val="bottom"/>
            <w:hideMark/>
          </w:tcPr>
          <w:p w14:paraId="7B51403D" w14:textId="77777777" w:rsidR="00C50A95" w:rsidRPr="00D016EC" w:rsidRDefault="00C50A95" w:rsidP="00416506">
            <w:pPr>
              <w:pStyle w:val="tabletext11"/>
              <w:jc w:val="center"/>
              <w:rPr>
                <w:ins w:id="17112" w:author="Author"/>
              </w:rPr>
            </w:pPr>
            <w:ins w:id="17113" w:author="Author">
              <w:r w:rsidRPr="00D016EC">
                <w:t>1.11</w:t>
              </w:r>
            </w:ins>
          </w:p>
        </w:tc>
        <w:tc>
          <w:tcPr>
            <w:tcW w:w="400" w:type="dxa"/>
            <w:noWrap/>
            <w:vAlign w:val="bottom"/>
            <w:hideMark/>
          </w:tcPr>
          <w:p w14:paraId="771A5C91" w14:textId="77777777" w:rsidR="00C50A95" w:rsidRPr="00D016EC" w:rsidRDefault="00C50A95" w:rsidP="00416506">
            <w:pPr>
              <w:pStyle w:val="tabletext11"/>
              <w:jc w:val="center"/>
              <w:rPr>
                <w:ins w:id="17114" w:author="Author"/>
              </w:rPr>
            </w:pPr>
            <w:ins w:id="17115" w:author="Author">
              <w:r w:rsidRPr="00D016EC">
                <w:t>1.07</w:t>
              </w:r>
            </w:ins>
          </w:p>
        </w:tc>
        <w:tc>
          <w:tcPr>
            <w:tcW w:w="400" w:type="dxa"/>
            <w:noWrap/>
            <w:vAlign w:val="bottom"/>
            <w:hideMark/>
          </w:tcPr>
          <w:p w14:paraId="495E22FB" w14:textId="77777777" w:rsidR="00C50A95" w:rsidRPr="00D016EC" w:rsidRDefault="00C50A95" w:rsidP="00416506">
            <w:pPr>
              <w:pStyle w:val="tabletext11"/>
              <w:jc w:val="center"/>
              <w:rPr>
                <w:ins w:id="17116" w:author="Author"/>
              </w:rPr>
            </w:pPr>
            <w:ins w:id="17117" w:author="Author">
              <w:r w:rsidRPr="00D016EC">
                <w:t>1.04</w:t>
              </w:r>
            </w:ins>
          </w:p>
        </w:tc>
        <w:tc>
          <w:tcPr>
            <w:tcW w:w="400" w:type="dxa"/>
            <w:noWrap/>
            <w:vAlign w:val="bottom"/>
            <w:hideMark/>
          </w:tcPr>
          <w:p w14:paraId="3B70DE36" w14:textId="77777777" w:rsidR="00C50A95" w:rsidRPr="00D016EC" w:rsidRDefault="00C50A95" w:rsidP="00416506">
            <w:pPr>
              <w:pStyle w:val="tabletext11"/>
              <w:jc w:val="center"/>
              <w:rPr>
                <w:ins w:id="17118" w:author="Author"/>
              </w:rPr>
            </w:pPr>
            <w:ins w:id="17119" w:author="Author">
              <w:r w:rsidRPr="00D016EC">
                <w:t>1.01</w:t>
              </w:r>
            </w:ins>
          </w:p>
        </w:tc>
        <w:tc>
          <w:tcPr>
            <w:tcW w:w="400" w:type="dxa"/>
            <w:noWrap/>
            <w:vAlign w:val="bottom"/>
            <w:hideMark/>
          </w:tcPr>
          <w:p w14:paraId="74098E16" w14:textId="77777777" w:rsidR="00C50A95" w:rsidRPr="00D016EC" w:rsidRDefault="00C50A95" w:rsidP="00416506">
            <w:pPr>
              <w:pStyle w:val="tabletext11"/>
              <w:jc w:val="center"/>
              <w:rPr>
                <w:ins w:id="17120" w:author="Author"/>
              </w:rPr>
            </w:pPr>
            <w:ins w:id="17121" w:author="Author">
              <w:r w:rsidRPr="00D016EC">
                <w:t>0.98</w:t>
              </w:r>
            </w:ins>
          </w:p>
        </w:tc>
        <w:tc>
          <w:tcPr>
            <w:tcW w:w="440" w:type="dxa"/>
            <w:noWrap/>
            <w:vAlign w:val="bottom"/>
            <w:hideMark/>
          </w:tcPr>
          <w:p w14:paraId="2D9CE558" w14:textId="77777777" w:rsidR="00C50A95" w:rsidRPr="00D016EC" w:rsidRDefault="00C50A95" w:rsidP="00416506">
            <w:pPr>
              <w:pStyle w:val="tabletext11"/>
              <w:jc w:val="center"/>
              <w:rPr>
                <w:ins w:id="17122" w:author="Author"/>
              </w:rPr>
            </w:pPr>
            <w:ins w:id="17123" w:author="Author">
              <w:r w:rsidRPr="00D016EC">
                <w:t>0.95</w:t>
              </w:r>
            </w:ins>
          </w:p>
        </w:tc>
        <w:tc>
          <w:tcPr>
            <w:tcW w:w="400" w:type="dxa"/>
            <w:noWrap/>
            <w:vAlign w:val="bottom"/>
            <w:hideMark/>
          </w:tcPr>
          <w:p w14:paraId="7717247A" w14:textId="77777777" w:rsidR="00C50A95" w:rsidRPr="00D016EC" w:rsidRDefault="00C50A95" w:rsidP="00416506">
            <w:pPr>
              <w:pStyle w:val="tabletext11"/>
              <w:jc w:val="center"/>
              <w:rPr>
                <w:ins w:id="17124" w:author="Author"/>
              </w:rPr>
            </w:pPr>
            <w:ins w:id="17125" w:author="Author">
              <w:r w:rsidRPr="00D016EC">
                <w:t>0.92</w:t>
              </w:r>
            </w:ins>
          </w:p>
        </w:tc>
        <w:tc>
          <w:tcPr>
            <w:tcW w:w="400" w:type="dxa"/>
            <w:noWrap/>
            <w:vAlign w:val="bottom"/>
            <w:hideMark/>
          </w:tcPr>
          <w:p w14:paraId="4DDF4F69" w14:textId="77777777" w:rsidR="00C50A95" w:rsidRPr="00D016EC" w:rsidRDefault="00C50A95" w:rsidP="00416506">
            <w:pPr>
              <w:pStyle w:val="tabletext11"/>
              <w:jc w:val="center"/>
              <w:rPr>
                <w:ins w:id="17126" w:author="Author"/>
              </w:rPr>
            </w:pPr>
            <w:ins w:id="17127" w:author="Author">
              <w:r w:rsidRPr="00D016EC">
                <w:t>0.89</w:t>
              </w:r>
            </w:ins>
          </w:p>
        </w:tc>
        <w:tc>
          <w:tcPr>
            <w:tcW w:w="400" w:type="dxa"/>
            <w:noWrap/>
            <w:vAlign w:val="bottom"/>
            <w:hideMark/>
          </w:tcPr>
          <w:p w14:paraId="0AF648FD" w14:textId="77777777" w:rsidR="00C50A95" w:rsidRPr="00D016EC" w:rsidRDefault="00C50A95" w:rsidP="00416506">
            <w:pPr>
              <w:pStyle w:val="tabletext11"/>
              <w:jc w:val="center"/>
              <w:rPr>
                <w:ins w:id="17128" w:author="Author"/>
              </w:rPr>
            </w:pPr>
            <w:ins w:id="17129" w:author="Author">
              <w:r w:rsidRPr="00D016EC">
                <w:t>0.87</w:t>
              </w:r>
            </w:ins>
          </w:p>
        </w:tc>
        <w:tc>
          <w:tcPr>
            <w:tcW w:w="400" w:type="dxa"/>
            <w:noWrap/>
            <w:vAlign w:val="bottom"/>
            <w:hideMark/>
          </w:tcPr>
          <w:p w14:paraId="255ABD38" w14:textId="77777777" w:rsidR="00C50A95" w:rsidRPr="00D016EC" w:rsidRDefault="00C50A95" w:rsidP="00416506">
            <w:pPr>
              <w:pStyle w:val="tabletext11"/>
              <w:jc w:val="center"/>
              <w:rPr>
                <w:ins w:id="17130" w:author="Author"/>
              </w:rPr>
            </w:pPr>
            <w:ins w:id="17131" w:author="Author">
              <w:r w:rsidRPr="00D016EC">
                <w:t>0.84</w:t>
              </w:r>
            </w:ins>
          </w:p>
        </w:tc>
        <w:tc>
          <w:tcPr>
            <w:tcW w:w="460" w:type="dxa"/>
            <w:noWrap/>
            <w:vAlign w:val="bottom"/>
            <w:hideMark/>
          </w:tcPr>
          <w:p w14:paraId="2519E6BC" w14:textId="77777777" w:rsidR="00C50A95" w:rsidRPr="00D016EC" w:rsidRDefault="00C50A95" w:rsidP="00416506">
            <w:pPr>
              <w:pStyle w:val="tabletext11"/>
              <w:jc w:val="center"/>
              <w:rPr>
                <w:ins w:id="17132" w:author="Author"/>
              </w:rPr>
            </w:pPr>
            <w:ins w:id="17133" w:author="Author">
              <w:r w:rsidRPr="00D016EC">
                <w:t>0.82</w:t>
              </w:r>
            </w:ins>
          </w:p>
        </w:tc>
      </w:tr>
      <w:tr w:rsidR="00C50A95" w:rsidRPr="00D016EC" w14:paraId="56C90E39" w14:textId="77777777" w:rsidTr="00416506">
        <w:trPr>
          <w:trHeight w:val="190"/>
          <w:ins w:id="17134" w:author="Author"/>
        </w:trPr>
        <w:tc>
          <w:tcPr>
            <w:tcW w:w="200" w:type="dxa"/>
            <w:tcBorders>
              <w:right w:val="nil"/>
            </w:tcBorders>
            <w:vAlign w:val="bottom"/>
          </w:tcPr>
          <w:p w14:paraId="6843486E" w14:textId="77777777" w:rsidR="00C50A95" w:rsidRPr="00D016EC" w:rsidRDefault="00C50A95" w:rsidP="00416506">
            <w:pPr>
              <w:pStyle w:val="tabletext11"/>
              <w:jc w:val="right"/>
              <w:rPr>
                <w:ins w:id="17135" w:author="Author"/>
              </w:rPr>
            </w:pPr>
          </w:p>
        </w:tc>
        <w:tc>
          <w:tcPr>
            <w:tcW w:w="1580" w:type="dxa"/>
            <w:tcBorders>
              <w:left w:val="nil"/>
            </w:tcBorders>
            <w:vAlign w:val="bottom"/>
            <w:hideMark/>
          </w:tcPr>
          <w:p w14:paraId="783E9660" w14:textId="77777777" w:rsidR="00C50A95" w:rsidRPr="00D016EC" w:rsidRDefault="00C50A95" w:rsidP="00416506">
            <w:pPr>
              <w:pStyle w:val="tabletext11"/>
              <w:tabs>
                <w:tab w:val="decimal" w:pos="640"/>
              </w:tabs>
              <w:rPr>
                <w:ins w:id="17136" w:author="Author"/>
              </w:rPr>
            </w:pPr>
            <w:ins w:id="17137" w:author="Author">
              <w:r w:rsidRPr="00D016EC">
                <w:t>130,000 to 149,999</w:t>
              </w:r>
            </w:ins>
          </w:p>
        </w:tc>
        <w:tc>
          <w:tcPr>
            <w:tcW w:w="680" w:type="dxa"/>
            <w:noWrap/>
            <w:vAlign w:val="bottom"/>
            <w:hideMark/>
          </w:tcPr>
          <w:p w14:paraId="141BC8BB" w14:textId="77777777" w:rsidR="00C50A95" w:rsidRPr="00D016EC" w:rsidRDefault="00C50A95" w:rsidP="00416506">
            <w:pPr>
              <w:pStyle w:val="tabletext11"/>
              <w:tabs>
                <w:tab w:val="decimal" w:pos="200"/>
              </w:tabs>
              <w:jc w:val="center"/>
              <w:rPr>
                <w:ins w:id="17138" w:author="Author"/>
              </w:rPr>
            </w:pPr>
            <w:ins w:id="17139" w:author="Author">
              <w:r w:rsidRPr="00D016EC">
                <w:t>2.66</w:t>
              </w:r>
            </w:ins>
          </w:p>
        </w:tc>
        <w:tc>
          <w:tcPr>
            <w:tcW w:w="900" w:type="dxa"/>
            <w:noWrap/>
            <w:vAlign w:val="bottom"/>
            <w:hideMark/>
          </w:tcPr>
          <w:p w14:paraId="08F0581F" w14:textId="77777777" w:rsidR="00C50A95" w:rsidRPr="00D016EC" w:rsidRDefault="00C50A95" w:rsidP="00416506">
            <w:pPr>
              <w:pStyle w:val="tabletext11"/>
              <w:tabs>
                <w:tab w:val="decimal" w:pos="200"/>
              </w:tabs>
              <w:jc w:val="center"/>
              <w:rPr>
                <w:ins w:id="17140" w:author="Author"/>
              </w:rPr>
            </w:pPr>
            <w:ins w:id="17141" w:author="Author">
              <w:r w:rsidRPr="00D016EC">
                <w:t>2.48</w:t>
              </w:r>
            </w:ins>
          </w:p>
        </w:tc>
        <w:tc>
          <w:tcPr>
            <w:tcW w:w="400" w:type="dxa"/>
            <w:noWrap/>
            <w:vAlign w:val="bottom"/>
            <w:hideMark/>
          </w:tcPr>
          <w:p w14:paraId="07715ADB" w14:textId="77777777" w:rsidR="00C50A95" w:rsidRPr="00D016EC" w:rsidRDefault="00C50A95" w:rsidP="00416506">
            <w:pPr>
              <w:pStyle w:val="tabletext11"/>
              <w:jc w:val="center"/>
              <w:rPr>
                <w:ins w:id="17142" w:author="Author"/>
              </w:rPr>
            </w:pPr>
            <w:ins w:id="17143" w:author="Author">
              <w:r w:rsidRPr="00D016EC">
                <w:t>2.41</w:t>
              </w:r>
            </w:ins>
          </w:p>
        </w:tc>
        <w:tc>
          <w:tcPr>
            <w:tcW w:w="400" w:type="dxa"/>
            <w:noWrap/>
            <w:vAlign w:val="bottom"/>
            <w:hideMark/>
          </w:tcPr>
          <w:p w14:paraId="22B742E0" w14:textId="77777777" w:rsidR="00C50A95" w:rsidRPr="00D016EC" w:rsidRDefault="00C50A95" w:rsidP="00416506">
            <w:pPr>
              <w:pStyle w:val="tabletext11"/>
              <w:jc w:val="center"/>
              <w:rPr>
                <w:ins w:id="17144" w:author="Author"/>
              </w:rPr>
            </w:pPr>
            <w:ins w:id="17145" w:author="Author">
              <w:r w:rsidRPr="00D016EC">
                <w:t>2.23</w:t>
              </w:r>
            </w:ins>
          </w:p>
        </w:tc>
        <w:tc>
          <w:tcPr>
            <w:tcW w:w="400" w:type="dxa"/>
            <w:noWrap/>
            <w:vAlign w:val="bottom"/>
            <w:hideMark/>
          </w:tcPr>
          <w:p w14:paraId="6B8D5181" w14:textId="77777777" w:rsidR="00C50A95" w:rsidRPr="00D016EC" w:rsidRDefault="00C50A95" w:rsidP="00416506">
            <w:pPr>
              <w:pStyle w:val="tabletext11"/>
              <w:jc w:val="center"/>
              <w:rPr>
                <w:ins w:id="17146" w:author="Author"/>
              </w:rPr>
            </w:pPr>
            <w:ins w:id="17147" w:author="Author">
              <w:r w:rsidRPr="00D016EC">
                <w:t>2.11</w:t>
              </w:r>
            </w:ins>
          </w:p>
        </w:tc>
        <w:tc>
          <w:tcPr>
            <w:tcW w:w="400" w:type="dxa"/>
            <w:noWrap/>
            <w:vAlign w:val="bottom"/>
            <w:hideMark/>
          </w:tcPr>
          <w:p w14:paraId="277CC2AB" w14:textId="77777777" w:rsidR="00C50A95" w:rsidRPr="00D016EC" w:rsidRDefault="00C50A95" w:rsidP="00416506">
            <w:pPr>
              <w:pStyle w:val="tabletext11"/>
              <w:jc w:val="center"/>
              <w:rPr>
                <w:ins w:id="17148" w:author="Author"/>
              </w:rPr>
            </w:pPr>
            <w:ins w:id="17149" w:author="Author">
              <w:r w:rsidRPr="00D016EC">
                <w:t>1.99</w:t>
              </w:r>
            </w:ins>
          </w:p>
        </w:tc>
        <w:tc>
          <w:tcPr>
            <w:tcW w:w="400" w:type="dxa"/>
            <w:noWrap/>
            <w:vAlign w:val="bottom"/>
            <w:hideMark/>
          </w:tcPr>
          <w:p w14:paraId="7844D6E3" w14:textId="77777777" w:rsidR="00C50A95" w:rsidRPr="00D016EC" w:rsidRDefault="00C50A95" w:rsidP="00416506">
            <w:pPr>
              <w:pStyle w:val="tabletext11"/>
              <w:jc w:val="center"/>
              <w:rPr>
                <w:ins w:id="17150" w:author="Author"/>
              </w:rPr>
            </w:pPr>
            <w:ins w:id="17151" w:author="Author">
              <w:r w:rsidRPr="00D016EC">
                <w:t>1.87</w:t>
              </w:r>
            </w:ins>
          </w:p>
        </w:tc>
        <w:tc>
          <w:tcPr>
            <w:tcW w:w="400" w:type="dxa"/>
            <w:noWrap/>
            <w:vAlign w:val="bottom"/>
            <w:hideMark/>
          </w:tcPr>
          <w:p w14:paraId="03F4A839" w14:textId="77777777" w:rsidR="00C50A95" w:rsidRPr="00D016EC" w:rsidRDefault="00C50A95" w:rsidP="00416506">
            <w:pPr>
              <w:pStyle w:val="tabletext11"/>
              <w:jc w:val="center"/>
              <w:rPr>
                <w:ins w:id="17152" w:author="Author"/>
              </w:rPr>
            </w:pPr>
            <w:ins w:id="17153" w:author="Author">
              <w:r w:rsidRPr="00D016EC">
                <w:t>1.87</w:t>
              </w:r>
            </w:ins>
          </w:p>
        </w:tc>
        <w:tc>
          <w:tcPr>
            <w:tcW w:w="400" w:type="dxa"/>
            <w:noWrap/>
            <w:vAlign w:val="bottom"/>
            <w:hideMark/>
          </w:tcPr>
          <w:p w14:paraId="5BE63998" w14:textId="77777777" w:rsidR="00C50A95" w:rsidRPr="00D016EC" w:rsidRDefault="00C50A95" w:rsidP="00416506">
            <w:pPr>
              <w:pStyle w:val="tabletext11"/>
              <w:jc w:val="center"/>
              <w:rPr>
                <w:ins w:id="17154" w:author="Author"/>
              </w:rPr>
            </w:pPr>
            <w:ins w:id="17155" w:author="Author">
              <w:r w:rsidRPr="00D016EC">
                <w:t>1.78</w:t>
              </w:r>
            </w:ins>
          </w:p>
        </w:tc>
        <w:tc>
          <w:tcPr>
            <w:tcW w:w="400" w:type="dxa"/>
            <w:noWrap/>
            <w:vAlign w:val="bottom"/>
            <w:hideMark/>
          </w:tcPr>
          <w:p w14:paraId="2A3C6079" w14:textId="77777777" w:rsidR="00C50A95" w:rsidRPr="00D016EC" w:rsidRDefault="00C50A95" w:rsidP="00416506">
            <w:pPr>
              <w:pStyle w:val="tabletext11"/>
              <w:jc w:val="center"/>
              <w:rPr>
                <w:ins w:id="17156" w:author="Author"/>
              </w:rPr>
            </w:pPr>
            <w:ins w:id="17157" w:author="Author">
              <w:r w:rsidRPr="00D016EC">
                <w:t>1.71</w:t>
              </w:r>
            </w:ins>
          </w:p>
        </w:tc>
        <w:tc>
          <w:tcPr>
            <w:tcW w:w="400" w:type="dxa"/>
            <w:noWrap/>
            <w:vAlign w:val="bottom"/>
            <w:hideMark/>
          </w:tcPr>
          <w:p w14:paraId="694DDD24" w14:textId="77777777" w:rsidR="00C50A95" w:rsidRPr="00D016EC" w:rsidRDefault="00C50A95" w:rsidP="00416506">
            <w:pPr>
              <w:pStyle w:val="tabletext11"/>
              <w:jc w:val="center"/>
              <w:rPr>
                <w:ins w:id="17158" w:author="Author"/>
              </w:rPr>
            </w:pPr>
            <w:ins w:id="17159" w:author="Author">
              <w:r w:rsidRPr="00D016EC">
                <w:t>1.55</w:t>
              </w:r>
            </w:ins>
          </w:p>
        </w:tc>
        <w:tc>
          <w:tcPr>
            <w:tcW w:w="400" w:type="dxa"/>
            <w:noWrap/>
            <w:vAlign w:val="bottom"/>
            <w:hideMark/>
          </w:tcPr>
          <w:p w14:paraId="6B29B073" w14:textId="77777777" w:rsidR="00C50A95" w:rsidRPr="00D016EC" w:rsidRDefault="00C50A95" w:rsidP="00416506">
            <w:pPr>
              <w:pStyle w:val="tabletext11"/>
              <w:jc w:val="center"/>
              <w:rPr>
                <w:ins w:id="17160" w:author="Author"/>
              </w:rPr>
            </w:pPr>
            <w:ins w:id="17161" w:author="Author">
              <w:r w:rsidRPr="00D016EC">
                <w:t>1.52</w:t>
              </w:r>
            </w:ins>
          </w:p>
        </w:tc>
        <w:tc>
          <w:tcPr>
            <w:tcW w:w="400" w:type="dxa"/>
            <w:noWrap/>
            <w:vAlign w:val="bottom"/>
            <w:hideMark/>
          </w:tcPr>
          <w:p w14:paraId="39632E14" w14:textId="77777777" w:rsidR="00C50A95" w:rsidRPr="00D016EC" w:rsidRDefault="00C50A95" w:rsidP="00416506">
            <w:pPr>
              <w:pStyle w:val="tabletext11"/>
              <w:jc w:val="center"/>
              <w:rPr>
                <w:ins w:id="17162" w:author="Author"/>
              </w:rPr>
            </w:pPr>
            <w:ins w:id="17163" w:author="Author">
              <w:r w:rsidRPr="00D016EC">
                <w:t>1.49</w:t>
              </w:r>
            </w:ins>
          </w:p>
        </w:tc>
        <w:tc>
          <w:tcPr>
            <w:tcW w:w="400" w:type="dxa"/>
            <w:noWrap/>
            <w:vAlign w:val="bottom"/>
            <w:hideMark/>
          </w:tcPr>
          <w:p w14:paraId="2CEB8A50" w14:textId="77777777" w:rsidR="00C50A95" w:rsidRPr="00D016EC" w:rsidRDefault="00C50A95" w:rsidP="00416506">
            <w:pPr>
              <w:pStyle w:val="tabletext11"/>
              <w:jc w:val="center"/>
              <w:rPr>
                <w:ins w:id="17164" w:author="Author"/>
              </w:rPr>
            </w:pPr>
            <w:ins w:id="17165" w:author="Author">
              <w:r w:rsidRPr="00D016EC">
                <w:t>1.46</w:t>
              </w:r>
            </w:ins>
          </w:p>
        </w:tc>
        <w:tc>
          <w:tcPr>
            <w:tcW w:w="400" w:type="dxa"/>
            <w:noWrap/>
            <w:vAlign w:val="bottom"/>
            <w:hideMark/>
          </w:tcPr>
          <w:p w14:paraId="6325D8C1" w14:textId="77777777" w:rsidR="00C50A95" w:rsidRPr="00D016EC" w:rsidRDefault="00C50A95" w:rsidP="00416506">
            <w:pPr>
              <w:pStyle w:val="tabletext11"/>
              <w:jc w:val="center"/>
              <w:rPr>
                <w:ins w:id="17166" w:author="Author"/>
              </w:rPr>
            </w:pPr>
            <w:ins w:id="17167" w:author="Author">
              <w:r w:rsidRPr="00D016EC">
                <w:t>1.43</w:t>
              </w:r>
            </w:ins>
          </w:p>
        </w:tc>
        <w:tc>
          <w:tcPr>
            <w:tcW w:w="400" w:type="dxa"/>
            <w:noWrap/>
            <w:vAlign w:val="bottom"/>
            <w:hideMark/>
          </w:tcPr>
          <w:p w14:paraId="3DF95F12" w14:textId="77777777" w:rsidR="00C50A95" w:rsidRPr="00D016EC" w:rsidRDefault="00C50A95" w:rsidP="00416506">
            <w:pPr>
              <w:pStyle w:val="tabletext11"/>
              <w:jc w:val="center"/>
              <w:rPr>
                <w:ins w:id="17168" w:author="Author"/>
              </w:rPr>
            </w:pPr>
            <w:ins w:id="17169" w:author="Author">
              <w:r w:rsidRPr="00D016EC">
                <w:t>1.41</w:t>
              </w:r>
            </w:ins>
          </w:p>
        </w:tc>
        <w:tc>
          <w:tcPr>
            <w:tcW w:w="400" w:type="dxa"/>
            <w:noWrap/>
            <w:vAlign w:val="bottom"/>
            <w:hideMark/>
          </w:tcPr>
          <w:p w14:paraId="22C11227" w14:textId="77777777" w:rsidR="00C50A95" w:rsidRPr="00D016EC" w:rsidRDefault="00C50A95" w:rsidP="00416506">
            <w:pPr>
              <w:pStyle w:val="tabletext11"/>
              <w:jc w:val="center"/>
              <w:rPr>
                <w:ins w:id="17170" w:author="Author"/>
              </w:rPr>
            </w:pPr>
            <w:ins w:id="17171" w:author="Author">
              <w:r w:rsidRPr="00D016EC">
                <w:t>1.38</w:t>
              </w:r>
            </w:ins>
          </w:p>
        </w:tc>
        <w:tc>
          <w:tcPr>
            <w:tcW w:w="400" w:type="dxa"/>
            <w:noWrap/>
            <w:vAlign w:val="bottom"/>
            <w:hideMark/>
          </w:tcPr>
          <w:p w14:paraId="63E22920" w14:textId="77777777" w:rsidR="00C50A95" w:rsidRPr="00D016EC" w:rsidRDefault="00C50A95" w:rsidP="00416506">
            <w:pPr>
              <w:pStyle w:val="tabletext11"/>
              <w:jc w:val="center"/>
              <w:rPr>
                <w:ins w:id="17172" w:author="Author"/>
              </w:rPr>
            </w:pPr>
            <w:ins w:id="17173" w:author="Author">
              <w:r w:rsidRPr="00D016EC">
                <w:t>1.35</w:t>
              </w:r>
            </w:ins>
          </w:p>
        </w:tc>
        <w:tc>
          <w:tcPr>
            <w:tcW w:w="400" w:type="dxa"/>
            <w:noWrap/>
            <w:vAlign w:val="bottom"/>
            <w:hideMark/>
          </w:tcPr>
          <w:p w14:paraId="76508AFC" w14:textId="77777777" w:rsidR="00C50A95" w:rsidRPr="00D016EC" w:rsidRDefault="00C50A95" w:rsidP="00416506">
            <w:pPr>
              <w:pStyle w:val="tabletext11"/>
              <w:jc w:val="center"/>
              <w:rPr>
                <w:ins w:id="17174" w:author="Author"/>
              </w:rPr>
            </w:pPr>
            <w:ins w:id="17175" w:author="Author">
              <w:r w:rsidRPr="00D016EC">
                <w:t>1.32</w:t>
              </w:r>
            </w:ins>
          </w:p>
        </w:tc>
        <w:tc>
          <w:tcPr>
            <w:tcW w:w="400" w:type="dxa"/>
            <w:noWrap/>
            <w:vAlign w:val="bottom"/>
            <w:hideMark/>
          </w:tcPr>
          <w:p w14:paraId="0AF0E800" w14:textId="77777777" w:rsidR="00C50A95" w:rsidRPr="00D016EC" w:rsidRDefault="00C50A95" w:rsidP="00416506">
            <w:pPr>
              <w:pStyle w:val="tabletext11"/>
              <w:jc w:val="center"/>
              <w:rPr>
                <w:ins w:id="17176" w:author="Author"/>
              </w:rPr>
            </w:pPr>
            <w:ins w:id="17177" w:author="Author">
              <w:r w:rsidRPr="00D016EC">
                <w:t>1.30</w:t>
              </w:r>
            </w:ins>
          </w:p>
        </w:tc>
        <w:tc>
          <w:tcPr>
            <w:tcW w:w="400" w:type="dxa"/>
            <w:noWrap/>
            <w:vAlign w:val="bottom"/>
            <w:hideMark/>
          </w:tcPr>
          <w:p w14:paraId="5701049E" w14:textId="77777777" w:rsidR="00C50A95" w:rsidRPr="00D016EC" w:rsidRDefault="00C50A95" w:rsidP="00416506">
            <w:pPr>
              <w:pStyle w:val="tabletext11"/>
              <w:jc w:val="center"/>
              <w:rPr>
                <w:ins w:id="17178" w:author="Author"/>
              </w:rPr>
            </w:pPr>
            <w:ins w:id="17179" w:author="Author">
              <w:r w:rsidRPr="00D016EC">
                <w:t>1.27</w:t>
              </w:r>
            </w:ins>
          </w:p>
        </w:tc>
        <w:tc>
          <w:tcPr>
            <w:tcW w:w="400" w:type="dxa"/>
            <w:noWrap/>
            <w:vAlign w:val="bottom"/>
            <w:hideMark/>
          </w:tcPr>
          <w:p w14:paraId="5D1AF937" w14:textId="77777777" w:rsidR="00C50A95" w:rsidRPr="00D016EC" w:rsidRDefault="00C50A95" w:rsidP="00416506">
            <w:pPr>
              <w:pStyle w:val="tabletext11"/>
              <w:jc w:val="center"/>
              <w:rPr>
                <w:ins w:id="17180" w:author="Author"/>
              </w:rPr>
            </w:pPr>
            <w:ins w:id="17181" w:author="Author">
              <w:r w:rsidRPr="00D016EC">
                <w:t>1.25</w:t>
              </w:r>
            </w:ins>
          </w:p>
        </w:tc>
        <w:tc>
          <w:tcPr>
            <w:tcW w:w="440" w:type="dxa"/>
            <w:noWrap/>
            <w:vAlign w:val="bottom"/>
            <w:hideMark/>
          </w:tcPr>
          <w:p w14:paraId="6ED78852" w14:textId="77777777" w:rsidR="00C50A95" w:rsidRPr="00D016EC" w:rsidRDefault="00C50A95" w:rsidP="00416506">
            <w:pPr>
              <w:pStyle w:val="tabletext11"/>
              <w:jc w:val="center"/>
              <w:rPr>
                <w:ins w:id="17182" w:author="Author"/>
              </w:rPr>
            </w:pPr>
            <w:ins w:id="17183" w:author="Author">
              <w:r w:rsidRPr="00D016EC">
                <w:t>1.22</w:t>
              </w:r>
            </w:ins>
          </w:p>
        </w:tc>
        <w:tc>
          <w:tcPr>
            <w:tcW w:w="400" w:type="dxa"/>
            <w:noWrap/>
            <w:vAlign w:val="bottom"/>
            <w:hideMark/>
          </w:tcPr>
          <w:p w14:paraId="5D95ADB8" w14:textId="77777777" w:rsidR="00C50A95" w:rsidRPr="00D016EC" w:rsidRDefault="00C50A95" w:rsidP="00416506">
            <w:pPr>
              <w:pStyle w:val="tabletext11"/>
              <w:jc w:val="center"/>
              <w:rPr>
                <w:ins w:id="17184" w:author="Author"/>
              </w:rPr>
            </w:pPr>
            <w:ins w:id="17185" w:author="Author">
              <w:r w:rsidRPr="00D016EC">
                <w:t>1.20</w:t>
              </w:r>
            </w:ins>
          </w:p>
        </w:tc>
        <w:tc>
          <w:tcPr>
            <w:tcW w:w="400" w:type="dxa"/>
            <w:noWrap/>
            <w:vAlign w:val="bottom"/>
            <w:hideMark/>
          </w:tcPr>
          <w:p w14:paraId="52365677" w14:textId="77777777" w:rsidR="00C50A95" w:rsidRPr="00D016EC" w:rsidRDefault="00C50A95" w:rsidP="00416506">
            <w:pPr>
              <w:pStyle w:val="tabletext11"/>
              <w:jc w:val="center"/>
              <w:rPr>
                <w:ins w:id="17186" w:author="Author"/>
              </w:rPr>
            </w:pPr>
            <w:ins w:id="17187" w:author="Author">
              <w:r w:rsidRPr="00D016EC">
                <w:t>1.17</w:t>
              </w:r>
            </w:ins>
          </w:p>
        </w:tc>
        <w:tc>
          <w:tcPr>
            <w:tcW w:w="400" w:type="dxa"/>
            <w:noWrap/>
            <w:vAlign w:val="bottom"/>
            <w:hideMark/>
          </w:tcPr>
          <w:p w14:paraId="099FFF48" w14:textId="77777777" w:rsidR="00C50A95" w:rsidRPr="00D016EC" w:rsidRDefault="00C50A95" w:rsidP="00416506">
            <w:pPr>
              <w:pStyle w:val="tabletext11"/>
              <w:jc w:val="center"/>
              <w:rPr>
                <w:ins w:id="17188" w:author="Author"/>
              </w:rPr>
            </w:pPr>
            <w:ins w:id="17189" w:author="Author">
              <w:r w:rsidRPr="00D016EC">
                <w:t>1.15</w:t>
              </w:r>
            </w:ins>
          </w:p>
        </w:tc>
        <w:tc>
          <w:tcPr>
            <w:tcW w:w="400" w:type="dxa"/>
            <w:noWrap/>
            <w:vAlign w:val="bottom"/>
            <w:hideMark/>
          </w:tcPr>
          <w:p w14:paraId="5A111DC9" w14:textId="77777777" w:rsidR="00C50A95" w:rsidRPr="00D016EC" w:rsidRDefault="00C50A95" w:rsidP="00416506">
            <w:pPr>
              <w:pStyle w:val="tabletext11"/>
              <w:jc w:val="center"/>
              <w:rPr>
                <w:ins w:id="17190" w:author="Author"/>
              </w:rPr>
            </w:pPr>
            <w:ins w:id="17191" w:author="Author">
              <w:r w:rsidRPr="00D016EC">
                <w:t>1.13</w:t>
              </w:r>
            </w:ins>
          </w:p>
        </w:tc>
        <w:tc>
          <w:tcPr>
            <w:tcW w:w="460" w:type="dxa"/>
            <w:noWrap/>
            <w:vAlign w:val="bottom"/>
            <w:hideMark/>
          </w:tcPr>
          <w:p w14:paraId="5DB07D70" w14:textId="77777777" w:rsidR="00C50A95" w:rsidRPr="00D016EC" w:rsidRDefault="00C50A95" w:rsidP="00416506">
            <w:pPr>
              <w:pStyle w:val="tabletext11"/>
              <w:jc w:val="center"/>
              <w:rPr>
                <w:ins w:id="17192" w:author="Author"/>
              </w:rPr>
            </w:pPr>
            <w:ins w:id="17193" w:author="Author">
              <w:r w:rsidRPr="00D016EC">
                <w:t>1.10</w:t>
              </w:r>
            </w:ins>
          </w:p>
        </w:tc>
      </w:tr>
      <w:tr w:rsidR="00C50A95" w:rsidRPr="00D016EC" w14:paraId="2EE8B3FE" w14:textId="77777777" w:rsidTr="00416506">
        <w:trPr>
          <w:trHeight w:val="190"/>
          <w:ins w:id="17194" w:author="Author"/>
        </w:trPr>
        <w:tc>
          <w:tcPr>
            <w:tcW w:w="200" w:type="dxa"/>
            <w:tcBorders>
              <w:right w:val="nil"/>
            </w:tcBorders>
            <w:vAlign w:val="bottom"/>
          </w:tcPr>
          <w:p w14:paraId="7A33870E" w14:textId="77777777" w:rsidR="00C50A95" w:rsidRPr="00D016EC" w:rsidRDefault="00C50A95" w:rsidP="00416506">
            <w:pPr>
              <w:pStyle w:val="tabletext11"/>
              <w:jc w:val="right"/>
              <w:rPr>
                <w:ins w:id="17195" w:author="Author"/>
              </w:rPr>
            </w:pPr>
          </w:p>
        </w:tc>
        <w:tc>
          <w:tcPr>
            <w:tcW w:w="1580" w:type="dxa"/>
            <w:tcBorders>
              <w:left w:val="nil"/>
            </w:tcBorders>
            <w:vAlign w:val="bottom"/>
            <w:hideMark/>
          </w:tcPr>
          <w:p w14:paraId="25D128F0" w14:textId="77777777" w:rsidR="00C50A95" w:rsidRPr="00D016EC" w:rsidRDefault="00C50A95" w:rsidP="00416506">
            <w:pPr>
              <w:pStyle w:val="tabletext11"/>
              <w:tabs>
                <w:tab w:val="decimal" w:pos="640"/>
              </w:tabs>
              <w:rPr>
                <w:ins w:id="17196" w:author="Author"/>
              </w:rPr>
            </w:pPr>
            <w:ins w:id="17197" w:author="Author">
              <w:r w:rsidRPr="00D016EC">
                <w:t>150,000 to 174,999</w:t>
              </w:r>
            </w:ins>
          </w:p>
        </w:tc>
        <w:tc>
          <w:tcPr>
            <w:tcW w:w="680" w:type="dxa"/>
            <w:noWrap/>
            <w:vAlign w:val="bottom"/>
            <w:hideMark/>
          </w:tcPr>
          <w:p w14:paraId="641C349C" w14:textId="77777777" w:rsidR="00C50A95" w:rsidRPr="00D016EC" w:rsidRDefault="00C50A95" w:rsidP="00416506">
            <w:pPr>
              <w:pStyle w:val="tabletext11"/>
              <w:tabs>
                <w:tab w:val="decimal" w:pos="200"/>
              </w:tabs>
              <w:jc w:val="center"/>
              <w:rPr>
                <w:ins w:id="17198" w:author="Author"/>
              </w:rPr>
            </w:pPr>
            <w:ins w:id="17199" w:author="Author">
              <w:r w:rsidRPr="00D016EC">
                <w:t>2.95</w:t>
              </w:r>
            </w:ins>
          </w:p>
        </w:tc>
        <w:tc>
          <w:tcPr>
            <w:tcW w:w="900" w:type="dxa"/>
            <w:noWrap/>
            <w:vAlign w:val="bottom"/>
            <w:hideMark/>
          </w:tcPr>
          <w:p w14:paraId="291B3212" w14:textId="77777777" w:rsidR="00C50A95" w:rsidRPr="00D016EC" w:rsidRDefault="00C50A95" w:rsidP="00416506">
            <w:pPr>
              <w:pStyle w:val="tabletext11"/>
              <w:tabs>
                <w:tab w:val="decimal" w:pos="200"/>
              </w:tabs>
              <w:jc w:val="center"/>
              <w:rPr>
                <w:ins w:id="17200" w:author="Author"/>
              </w:rPr>
            </w:pPr>
            <w:ins w:id="17201" w:author="Author">
              <w:r w:rsidRPr="00D016EC">
                <w:t>2.76</w:t>
              </w:r>
            </w:ins>
          </w:p>
        </w:tc>
        <w:tc>
          <w:tcPr>
            <w:tcW w:w="400" w:type="dxa"/>
            <w:noWrap/>
            <w:vAlign w:val="bottom"/>
            <w:hideMark/>
          </w:tcPr>
          <w:p w14:paraId="135C9783" w14:textId="77777777" w:rsidR="00C50A95" w:rsidRPr="00D016EC" w:rsidRDefault="00C50A95" w:rsidP="00416506">
            <w:pPr>
              <w:pStyle w:val="tabletext11"/>
              <w:jc w:val="center"/>
              <w:rPr>
                <w:ins w:id="17202" w:author="Author"/>
              </w:rPr>
            </w:pPr>
            <w:ins w:id="17203" w:author="Author">
              <w:r w:rsidRPr="00D016EC">
                <w:t>2.68</w:t>
              </w:r>
            </w:ins>
          </w:p>
        </w:tc>
        <w:tc>
          <w:tcPr>
            <w:tcW w:w="400" w:type="dxa"/>
            <w:noWrap/>
            <w:vAlign w:val="bottom"/>
            <w:hideMark/>
          </w:tcPr>
          <w:p w14:paraId="622D2E31" w14:textId="77777777" w:rsidR="00C50A95" w:rsidRPr="00D016EC" w:rsidRDefault="00C50A95" w:rsidP="00416506">
            <w:pPr>
              <w:pStyle w:val="tabletext11"/>
              <w:jc w:val="center"/>
              <w:rPr>
                <w:ins w:id="17204" w:author="Author"/>
              </w:rPr>
            </w:pPr>
            <w:ins w:id="17205" w:author="Author">
              <w:r w:rsidRPr="00D016EC">
                <w:t>2.50</w:t>
              </w:r>
            </w:ins>
          </w:p>
        </w:tc>
        <w:tc>
          <w:tcPr>
            <w:tcW w:w="400" w:type="dxa"/>
            <w:noWrap/>
            <w:vAlign w:val="bottom"/>
            <w:hideMark/>
          </w:tcPr>
          <w:p w14:paraId="7A51F114" w14:textId="77777777" w:rsidR="00C50A95" w:rsidRPr="00D016EC" w:rsidRDefault="00C50A95" w:rsidP="00416506">
            <w:pPr>
              <w:pStyle w:val="tabletext11"/>
              <w:jc w:val="center"/>
              <w:rPr>
                <w:ins w:id="17206" w:author="Author"/>
              </w:rPr>
            </w:pPr>
            <w:ins w:id="17207" w:author="Author">
              <w:r w:rsidRPr="00D016EC">
                <w:t>2.37</w:t>
              </w:r>
            </w:ins>
          </w:p>
        </w:tc>
        <w:tc>
          <w:tcPr>
            <w:tcW w:w="400" w:type="dxa"/>
            <w:noWrap/>
            <w:vAlign w:val="bottom"/>
            <w:hideMark/>
          </w:tcPr>
          <w:p w14:paraId="349A7FF5" w14:textId="77777777" w:rsidR="00C50A95" w:rsidRPr="00D016EC" w:rsidRDefault="00C50A95" w:rsidP="00416506">
            <w:pPr>
              <w:pStyle w:val="tabletext11"/>
              <w:jc w:val="center"/>
              <w:rPr>
                <w:ins w:id="17208" w:author="Author"/>
              </w:rPr>
            </w:pPr>
            <w:ins w:id="17209" w:author="Author">
              <w:r w:rsidRPr="00D016EC">
                <w:t>2.25</w:t>
              </w:r>
            </w:ins>
          </w:p>
        </w:tc>
        <w:tc>
          <w:tcPr>
            <w:tcW w:w="400" w:type="dxa"/>
            <w:noWrap/>
            <w:vAlign w:val="bottom"/>
            <w:hideMark/>
          </w:tcPr>
          <w:p w14:paraId="262B9EDD" w14:textId="77777777" w:rsidR="00C50A95" w:rsidRPr="00D016EC" w:rsidRDefault="00C50A95" w:rsidP="00416506">
            <w:pPr>
              <w:pStyle w:val="tabletext11"/>
              <w:jc w:val="center"/>
              <w:rPr>
                <w:ins w:id="17210" w:author="Author"/>
              </w:rPr>
            </w:pPr>
            <w:ins w:id="17211" w:author="Author">
              <w:r w:rsidRPr="00D016EC">
                <w:t>2.12</w:t>
              </w:r>
            </w:ins>
          </w:p>
        </w:tc>
        <w:tc>
          <w:tcPr>
            <w:tcW w:w="400" w:type="dxa"/>
            <w:noWrap/>
            <w:vAlign w:val="bottom"/>
            <w:hideMark/>
          </w:tcPr>
          <w:p w14:paraId="727A5B59" w14:textId="77777777" w:rsidR="00C50A95" w:rsidRPr="00D016EC" w:rsidRDefault="00C50A95" w:rsidP="00416506">
            <w:pPr>
              <w:pStyle w:val="tabletext11"/>
              <w:jc w:val="center"/>
              <w:rPr>
                <w:ins w:id="17212" w:author="Author"/>
              </w:rPr>
            </w:pPr>
            <w:ins w:id="17213" w:author="Author">
              <w:r w:rsidRPr="00D016EC">
                <w:t>2.12</w:t>
              </w:r>
            </w:ins>
          </w:p>
        </w:tc>
        <w:tc>
          <w:tcPr>
            <w:tcW w:w="400" w:type="dxa"/>
            <w:noWrap/>
            <w:vAlign w:val="bottom"/>
            <w:hideMark/>
          </w:tcPr>
          <w:p w14:paraId="5B0F6815" w14:textId="77777777" w:rsidR="00C50A95" w:rsidRPr="00D016EC" w:rsidRDefault="00C50A95" w:rsidP="00416506">
            <w:pPr>
              <w:pStyle w:val="tabletext11"/>
              <w:jc w:val="center"/>
              <w:rPr>
                <w:ins w:id="17214" w:author="Author"/>
              </w:rPr>
            </w:pPr>
            <w:ins w:id="17215" w:author="Author">
              <w:r w:rsidRPr="00D016EC">
                <w:t>2.03</w:t>
              </w:r>
            </w:ins>
          </w:p>
        </w:tc>
        <w:tc>
          <w:tcPr>
            <w:tcW w:w="400" w:type="dxa"/>
            <w:noWrap/>
            <w:vAlign w:val="bottom"/>
            <w:hideMark/>
          </w:tcPr>
          <w:p w14:paraId="7918C61E" w14:textId="77777777" w:rsidR="00C50A95" w:rsidRPr="00D016EC" w:rsidRDefault="00C50A95" w:rsidP="00416506">
            <w:pPr>
              <w:pStyle w:val="tabletext11"/>
              <w:jc w:val="center"/>
              <w:rPr>
                <w:ins w:id="17216" w:author="Author"/>
              </w:rPr>
            </w:pPr>
            <w:ins w:id="17217" w:author="Author">
              <w:r w:rsidRPr="00D016EC">
                <w:t>1.95</w:t>
              </w:r>
            </w:ins>
          </w:p>
        </w:tc>
        <w:tc>
          <w:tcPr>
            <w:tcW w:w="400" w:type="dxa"/>
            <w:noWrap/>
            <w:vAlign w:val="bottom"/>
            <w:hideMark/>
          </w:tcPr>
          <w:p w14:paraId="46755A98" w14:textId="77777777" w:rsidR="00C50A95" w:rsidRPr="00D016EC" w:rsidRDefault="00C50A95" w:rsidP="00416506">
            <w:pPr>
              <w:pStyle w:val="tabletext11"/>
              <w:jc w:val="center"/>
              <w:rPr>
                <w:ins w:id="17218" w:author="Author"/>
              </w:rPr>
            </w:pPr>
            <w:ins w:id="17219" w:author="Author">
              <w:r w:rsidRPr="00D016EC">
                <w:t>1.80</w:t>
              </w:r>
            </w:ins>
          </w:p>
        </w:tc>
        <w:tc>
          <w:tcPr>
            <w:tcW w:w="400" w:type="dxa"/>
            <w:noWrap/>
            <w:vAlign w:val="bottom"/>
            <w:hideMark/>
          </w:tcPr>
          <w:p w14:paraId="1F215010" w14:textId="77777777" w:rsidR="00C50A95" w:rsidRPr="00D016EC" w:rsidRDefault="00C50A95" w:rsidP="00416506">
            <w:pPr>
              <w:pStyle w:val="tabletext11"/>
              <w:jc w:val="center"/>
              <w:rPr>
                <w:ins w:id="17220" w:author="Author"/>
              </w:rPr>
            </w:pPr>
            <w:ins w:id="17221" w:author="Author">
              <w:r w:rsidRPr="00D016EC">
                <w:t>1.76</w:t>
              </w:r>
            </w:ins>
          </w:p>
        </w:tc>
        <w:tc>
          <w:tcPr>
            <w:tcW w:w="400" w:type="dxa"/>
            <w:noWrap/>
            <w:vAlign w:val="bottom"/>
            <w:hideMark/>
          </w:tcPr>
          <w:p w14:paraId="5C093D4B" w14:textId="77777777" w:rsidR="00C50A95" w:rsidRPr="00D016EC" w:rsidRDefault="00C50A95" w:rsidP="00416506">
            <w:pPr>
              <w:pStyle w:val="tabletext11"/>
              <w:jc w:val="center"/>
              <w:rPr>
                <w:ins w:id="17222" w:author="Author"/>
              </w:rPr>
            </w:pPr>
            <w:ins w:id="17223" w:author="Author">
              <w:r w:rsidRPr="00D016EC">
                <w:t>1.72</w:t>
              </w:r>
            </w:ins>
          </w:p>
        </w:tc>
        <w:tc>
          <w:tcPr>
            <w:tcW w:w="400" w:type="dxa"/>
            <w:noWrap/>
            <w:vAlign w:val="bottom"/>
            <w:hideMark/>
          </w:tcPr>
          <w:p w14:paraId="69814B06" w14:textId="77777777" w:rsidR="00C50A95" w:rsidRPr="00D016EC" w:rsidRDefault="00C50A95" w:rsidP="00416506">
            <w:pPr>
              <w:pStyle w:val="tabletext11"/>
              <w:jc w:val="center"/>
              <w:rPr>
                <w:ins w:id="17224" w:author="Author"/>
              </w:rPr>
            </w:pPr>
            <w:ins w:id="17225" w:author="Author">
              <w:r w:rsidRPr="00D016EC">
                <w:t>1.69</w:t>
              </w:r>
            </w:ins>
          </w:p>
        </w:tc>
        <w:tc>
          <w:tcPr>
            <w:tcW w:w="400" w:type="dxa"/>
            <w:noWrap/>
            <w:vAlign w:val="bottom"/>
            <w:hideMark/>
          </w:tcPr>
          <w:p w14:paraId="20280AC9" w14:textId="77777777" w:rsidR="00C50A95" w:rsidRPr="00D016EC" w:rsidRDefault="00C50A95" w:rsidP="00416506">
            <w:pPr>
              <w:pStyle w:val="tabletext11"/>
              <w:jc w:val="center"/>
              <w:rPr>
                <w:ins w:id="17226" w:author="Author"/>
              </w:rPr>
            </w:pPr>
            <w:ins w:id="17227" w:author="Author">
              <w:r w:rsidRPr="00D016EC">
                <w:t>1.66</w:t>
              </w:r>
            </w:ins>
          </w:p>
        </w:tc>
        <w:tc>
          <w:tcPr>
            <w:tcW w:w="400" w:type="dxa"/>
            <w:noWrap/>
            <w:vAlign w:val="bottom"/>
            <w:hideMark/>
          </w:tcPr>
          <w:p w14:paraId="3B32802F" w14:textId="77777777" w:rsidR="00C50A95" w:rsidRPr="00D016EC" w:rsidRDefault="00C50A95" w:rsidP="00416506">
            <w:pPr>
              <w:pStyle w:val="tabletext11"/>
              <w:jc w:val="center"/>
              <w:rPr>
                <w:ins w:id="17228" w:author="Author"/>
              </w:rPr>
            </w:pPr>
            <w:ins w:id="17229" w:author="Author">
              <w:r w:rsidRPr="00D016EC">
                <w:t>1.62</w:t>
              </w:r>
            </w:ins>
          </w:p>
        </w:tc>
        <w:tc>
          <w:tcPr>
            <w:tcW w:w="400" w:type="dxa"/>
            <w:noWrap/>
            <w:vAlign w:val="bottom"/>
            <w:hideMark/>
          </w:tcPr>
          <w:p w14:paraId="1B6C69A3" w14:textId="77777777" w:rsidR="00C50A95" w:rsidRPr="00D016EC" w:rsidRDefault="00C50A95" w:rsidP="00416506">
            <w:pPr>
              <w:pStyle w:val="tabletext11"/>
              <w:jc w:val="center"/>
              <w:rPr>
                <w:ins w:id="17230" w:author="Author"/>
              </w:rPr>
            </w:pPr>
            <w:ins w:id="17231" w:author="Author">
              <w:r w:rsidRPr="00D016EC">
                <w:t>1.59</w:t>
              </w:r>
            </w:ins>
          </w:p>
        </w:tc>
        <w:tc>
          <w:tcPr>
            <w:tcW w:w="400" w:type="dxa"/>
            <w:noWrap/>
            <w:vAlign w:val="bottom"/>
            <w:hideMark/>
          </w:tcPr>
          <w:p w14:paraId="291D4E89" w14:textId="77777777" w:rsidR="00C50A95" w:rsidRPr="00D016EC" w:rsidRDefault="00C50A95" w:rsidP="00416506">
            <w:pPr>
              <w:pStyle w:val="tabletext11"/>
              <w:jc w:val="center"/>
              <w:rPr>
                <w:ins w:id="17232" w:author="Author"/>
              </w:rPr>
            </w:pPr>
            <w:ins w:id="17233" w:author="Author">
              <w:r w:rsidRPr="00D016EC">
                <w:t>1.56</w:t>
              </w:r>
            </w:ins>
          </w:p>
        </w:tc>
        <w:tc>
          <w:tcPr>
            <w:tcW w:w="400" w:type="dxa"/>
            <w:noWrap/>
            <w:vAlign w:val="bottom"/>
            <w:hideMark/>
          </w:tcPr>
          <w:p w14:paraId="645A99B6" w14:textId="77777777" w:rsidR="00C50A95" w:rsidRPr="00D016EC" w:rsidRDefault="00C50A95" w:rsidP="00416506">
            <w:pPr>
              <w:pStyle w:val="tabletext11"/>
              <w:jc w:val="center"/>
              <w:rPr>
                <w:ins w:id="17234" w:author="Author"/>
              </w:rPr>
            </w:pPr>
            <w:ins w:id="17235" w:author="Author">
              <w:r w:rsidRPr="00D016EC">
                <w:t>1.53</w:t>
              </w:r>
            </w:ins>
          </w:p>
        </w:tc>
        <w:tc>
          <w:tcPr>
            <w:tcW w:w="400" w:type="dxa"/>
            <w:noWrap/>
            <w:vAlign w:val="bottom"/>
            <w:hideMark/>
          </w:tcPr>
          <w:p w14:paraId="02C7C0F3" w14:textId="77777777" w:rsidR="00C50A95" w:rsidRPr="00D016EC" w:rsidRDefault="00C50A95" w:rsidP="00416506">
            <w:pPr>
              <w:pStyle w:val="tabletext11"/>
              <w:jc w:val="center"/>
              <w:rPr>
                <w:ins w:id="17236" w:author="Author"/>
              </w:rPr>
            </w:pPr>
            <w:ins w:id="17237" w:author="Author">
              <w:r w:rsidRPr="00D016EC">
                <w:t>1.50</w:t>
              </w:r>
            </w:ins>
          </w:p>
        </w:tc>
        <w:tc>
          <w:tcPr>
            <w:tcW w:w="400" w:type="dxa"/>
            <w:noWrap/>
            <w:vAlign w:val="bottom"/>
            <w:hideMark/>
          </w:tcPr>
          <w:p w14:paraId="4441D7FC" w14:textId="77777777" w:rsidR="00C50A95" w:rsidRPr="00D016EC" w:rsidRDefault="00C50A95" w:rsidP="00416506">
            <w:pPr>
              <w:pStyle w:val="tabletext11"/>
              <w:jc w:val="center"/>
              <w:rPr>
                <w:ins w:id="17238" w:author="Author"/>
              </w:rPr>
            </w:pPr>
            <w:ins w:id="17239" w:author="Author">
              <w:r w:rsidRPr="00D016EC">
                <w:t>1.47</w:t>
              </w:r>
            </w:ins>
          </w:p>
        </w:tc>
        <w:tc>
          <w:tcPr>
            <w:tcW w:w="400" w:type="dxa"/>
            <w:noWrap/>
            <w:vAlign w:val="bottom"/>
            <w:hideMark/>
          </w:tcPr>
          <w:p w14:paraId="2D07B0BF" w14:textId="77777777" w:rsidR="00C50A95" w:rsidRPr="00D016EC" w:rsidRDefault="00C50A95" w:rsidP="00416506">
            <w:pPr>
              <w:pStyle w:val="tabletext11"/>
              <w:jc w:val="center"/>
              <w:rPr>
                <w:ins w:id="17240" w:author="Author"/>
              </w:rPr>
            </w:pPr>
            <w:ins w:id="17241" w:author="Author">
              <w:r w:rsidRPr="00D016EC">
                <w:t>1.44</w:t>
              </w:r>
            </w:ins>
          </w:p>
        </w:tc>
        <w:tc>
          <w:tcPr>
            <w:tcW w:w="440" w:type="dxa"/>
            <w:noWrap/>
            <w:vAlign w:val="bottom"/>
            <w:hideMark/>
          </w:tcPr>
          <w:p w14:paraId="1B1463D5" w14:textId="77777777" w:rsidR="00C50A95" w:rsidRPr="00D016EC" w:rsidRDefault="00C50A95" w:rsidP="00416506">
            <w:pPr>
              <w:pStyle w:val="tabletext11"/>
              <w:jc w:val="center"/>
              <w:rPr>
                <w:ins w:id="17242" w:author="Author"/>
              </w:rPr>
            </w:pPr>
            <w:ins w:id="17243" w:author="Author">
              <w:r w:rsidRPr="00D016EC">
                <w:t>1.41</w:t>
              </w:r>
            </w:ins>
          </w:p>
        </w:tc>
        <w:tc>
          <w:tcPr>
            <w:tcW w:w="400" w:type="dxa"/>
            <w:noWrap/>
            <w:vAlign w:val="bottom"/>
            <w:hideMark/>
          </w:tcPr>
          <w:p w14:paraId="7846B10D" w14:textId="77777777" w:rsidR="00C50A95" w:rsidRPr="00D016EC" w:rsidRDefault="00C50A95" w:rsidP="00416506">
            <w:pPr>
              <w:pStyle w:val="tabletext11"/>
              <w:jc w:val="center"/>
              <w:rPr>
                <w:ins w:id="17244" w:author="Author"/>
              </w:rPr>
            </w:pPr>
            <w:ins w:id="17245" w:author="Author">
              <w:r w:rsidRPr="00D016EC">
                <w:t>1.38</w:t>
              </w:r>
            </w:ins>
          </w:p>
        </w:tc>
        <w:tc>
          <w:tcPr>
            <w:tcW w:w="400" w:type="dxa"/>
            <w:noWrap/>
            <w:vAlign w:val="bottom"/>
            <w:hideMark/>
          </w:tcPr>
          <w:p w14:paraId="4B033549" w14:textId="77777777" w:rsidR="00C50A95" w:rsidRPr="00D016EC" w:rsidRDefault="00C50A95" w:rsidP="00416506">
            <w:pPr>
              <w:pStyle w:val="tabletext11"/>
              <w:jc w:val="center"/>
              <w:rPr>
                <w:ins w:id="17246" w:author="Author"/>
              </w:rPr>
            </w:pPr>
            <w:ins w:id="17247" w:author="Author">
              <w:r w:rsidRPr="00D016EC">
                <w:t>1.35</w:t>
              </w:r>
            </w:ins>
          </w:p>
        </w:tc>
        <w:tc>
          <w:tcPr>
            <w:tcW w:w="400" w:type="dxa"/>
            <w:noWrap/>
            <w:vAlign w:val="bottom"/>
            <w:hideMark/>
          </w:tcPr>
          <w:p w14:paraId="55200B35" w14:textId="77777777" w:rsidR="00C50A95" w:rsidRPr="00D016EC" w:rsidRDefault="00C50A95" w:rsidP="00416506">
            <w:pPr>
              <w:pStyle w:val="tabletext11"/>
              <w:jc w:val="center"/>
              <w:rPr>
                <w:ins w:id="17248" w:author="Author"/>
              </w:rPr>
            </w:pPr>
            <w:ins w:id="17249" w:author="Author">
              <w:r w:rsidRPr="00D016EC">
                <w:t>1.33</w:t>
              </w:r>
            </w:ins>
          </w:p>
        </w:tc>
        <w:tc>
          <w:tcPr>
            <w:tcW w:w="400" w:type="dxa"/>
            <w:noWrap/>
            <w:vAlign w:val="bottom"/>
            <w:hideMark/>
          </w:tcPr>
          <w:p w14:paraId="495ADA5A" w14:textId="77777777" w:rsidR="00C50A95" w:rsidRPr="00D016EC" w:rsidRDefault="00C50A95" w:rsidP="00416506">
            <w:pPr>
              <w:pStyle w:val="tabletext11"/>
              <w:jc w:val="center"/>
              <w:rPr>
                <w:ins w:id="17250" w:author="Author"/>
              </w:rPr>
            </w:pPr>
            <w:ins w:id="17251" w:author="Author">
              <w:r w:rsidRPr="00D016EC">
                <w:t>1.30</w:t>
              </w:r>
            </w:ins>
          </w:p>
        </w:tc>
        <w:tc>
          <w:tcPr>
            <w:tcW w:w="460" w:type="dxa"/>
            <w:noWrap/>
            <w:vAlign w:val="bottom"/>
            <w:hideMark/>
          </w:tcPr>
          <w:p w14:paraId="3D779054" w14:textId="77777777" w:rsidR="00C50A95" w:rsidRPr="00D016EC" w:rsidRDefault="00C50A95" w:rsidP="00416506">
            <w:pPr>
              <w:pStyle w:val="tabletext11"/>
              <w:jc w:val="center"/>
              <w:rPr>
                <w:ins w:id="17252" w:author="Author"/>
              </w:rPr>
            </w:pPr>
            <w:ins w:id="17253" w:author="Author">
              <w:r w:rsidRPr="00D016EC">
                <w:t>1.27</w:t>
              </w:r>
            </w:ins>
          </w:p>
        </w:tc>
      </w:tr>
      <w:tr w:rsidR="00C50A95" w:rsidRPr="00D016EC" w14:paraId="4F6F61ED" w14:textId="77777777" w:rsidTr="00416506">
        <w:trPr>
          <w:trHeight w:val="190"/>
          <w:ins w:id="17254" w:author="Author"/>
        </w:trPr>
        <w:tc>
          <w:tcPr>
            <w:tcW w:w="200" w:type="dxa"/>
            <w:tcBorders>
              <w:right w:val="nil"/>
            </w:tcBorders>
            <w:vAlign w:val="bottom"/>
          </w:tcPr>
          <w:p w14:paraId="304DEA12" w14:textId="77777777" w:rsidR="00C50A95" w:rsidRPr="00D016EC" w:rsidRDefault="00C50A95" w:rsidP="00416506">
            <w:pPr>
              <w:pStyle w:val="tabletext11"/>
              <w:jc w:val="right"/>
              <w:rPr>
                <w:ins w:id="17255" w:author="Author"/>
              </w:rPr>
            </w:pPr>
          </w:p>
        </w:tc>
        <w:tc>
          <w:tcPr>
            <w:tcW w:w="1580" w:type="dxa"/>
            <w:tcBorders>
              <w:left w:val="nil"/>
            </w:tcBorders>
            <w:vAlign w:val="bottom"/>
            <w:hideMark/>
          </w:tcPr>
          <w:p w14:paraId="3819835D" w14:textId="77777777" w:rsidR="00C50A95" w:rsidRPr="00D016EC" w:rsidRDefault="00C50A95" w:rsidP="00416506">
            <w:pPr>
              <w:pStyle w:val="tabletext11"/>
              <w:tabs>
                <w:tab w:val="decimal" w:pos="640"/>
              </w:tabs>
              <w:rPr>
                <w:ins w:id="17256" w:author="Author"/>
              </w:rPr>
            </w:pPr>
            <w:ins w:id="17257" w:author="Author">
              <w:r w:rsidRPr="00D016EC">
                <w:t>175,000 to 199,999</w:t>
              </w:r>
            </w:ins>
          </w:p>
        </w:tc>
        <w:tc>
          <w:tcPr>
            <w:tcW w:w="680" w:type="dxa"/>
            <w:noWrap/>
            <w:vAlign w:val="bottom"/>
            <w:hideMark/>
          </w:tcPr>
          <w:p w14:paraId="45D163EC" w14:textId="77777777" w:rsidR="00C50A95" w:rsidRPr="00D016EC" w:rsidRDefault="00C50A95" w:rsidP="00416506">
            <w:pPr>
              <w:pStyle w:val="tabletext11"/>
              <w:tabs>
                <w:tab w:val="decimal" w:pos="200"/>
              </w:tabs>
              <w:jc w:val="center"/>
              <w:rPr>
                <w:ins w:id="17258" w:author="Author"/>
              </w:rPr>
            </w:pPr>
            <w:ins w:id="17259" w:author="Author">
              <w:r w:rsidRPr="00D016EC">
                <w:t>3.26</w:t>
              </w:r>
            </w:ins>
          </w:p>
        </w:tc>
        <w:tc>
          <w:tcPr>
            <w:tcW w:w="900" w:type="dxa"/>
            <w:noWrap/>
            <w:vAlign w:val="bottom"/>
            <w:hideMark/>
          </w:tcPr>
          <w:p w14:paraId="0CF3261C" w14:textId="77777777" w:rsidR="00C50A95" w:rsidRPr="00D016EC" w:rsidRDefault="00C50A95" w:rsidP="00416506">
            <w:pPr>
              <w:pStyle w:val="tabletext11"/>
              <w:tabs>
                <w:tab w:val="decimal" w:pos="200"/>
              </w:tabs>
              <w:jc w:val="center"/>
              <w:rPr>
                <w:ins w:id="17260" w:author="Author"/>
              </w:rPr>
            </w:pPr>
            <w:ins w:id="17261" w:author="Author">
              <w:r w:rsidRPr="00D016EC">
                <w:t>3.07</w:t>
              </w:r>
            </w:ins>
          </w:p>
        </w:tc>
        <w:tc>
          <w:tcPr>
            <w:tcW w:w="400" w:type="dxa"/>
            <w:noWrap/>
            <w:vAlign w:val="bottom"/>
            <w:hideMark/>
          </w:tcPr>
          <w:p w14:paraId="6709BDB0" w14:textId="77777777" w:rsidR="00C50A95" w:rsidRPr="00D016EC" w:rsidRDefault="00C50A95" w:rsidP="00416506">
            <w:pPr>
              <w:pStyle w:val="tabletext11"/>
              <w:jc w:val="center"/>
              <w:rPr>
                <w:ins w:id="17262" w:author="Author"/>
              </w:rPr>
            </w:pPr>
            <w:ins w:id="17263" w:author="Author">
              <w:r w:rsidRPr="00D016EC">
                <w:t>2.98</w:t>
              </w:r>
            </w:ins>
          </w:p>
        </w:tc>
        <w:tc>
          <w:tcPr>
            <w:tcW w:w="400" w:type="dxa"/>
            <w:noWrap/>
            <w:vAlign w:val="bottom"/>
            <w:hideMark/>
          </w:tcPr>
          <w:p w14:paraId="7BBEE7A5" w14:textId="77777777" w:rsidR="00C50A95" w:rsidRPr="00D016EC" w:rsidRDefault="00C50A95" w:rsidP="00416506">
            <w:pPr>
              <w:pStyle w:val="tabletext11"/>
              <w:jc w:val="center"/>
              <w:rPr>
                <w:ins w:id="17264" w:author="Author"/>
              </w:rPr>
            </w:pPr>
            <w:ins w:id="17265" w:author="Author">
              <w:r w:rsidRPr="00D016EC">
                <w:t>2.79</w:t>
              </w:r>
            </w:ins>
          </w:p>
        </w:tc>
        <w:tc>
          <w:tcPr>
            <w:tcW w:w="400" w:type="dxa"/>
            <w:noWrap/>
            <w:vAlign w:val="bottom"/>
            <w:hideMark/>
          </w:tcPr>
          <w:p w14:paraId="65C9958F" w14:textId="77777777" w:rsidR="00C50A95" w:rsidRPr="00D016EC" w:rsidRDefault="00C50A95" w:rsidP="00416506">
            <w:pPr>
              <w:pStyle w:val="tabletext11"/>
              <w:jc w:val="center"/>
              <w:rPr>
                <w:ins w:id="17266" w:author="Author"/>
              </w:rPr>
            </w:pPr>
            <w:ins w:id="17267" w:author="Author">
              <w:r w:rsidRPr="00D016EC">
                <w:t>2.66</w:t>
              </w:r>
            </w:ins>
          </w:p>
        </w:tc>
        <w:tc>
          <w:tcPr>
            <w:tcW w:w="400" w:type="dxa"/>
            <w:noWrap/>
            <w:vAlign w:val="bottom"/>
            <w:hideMark/>
          </w:tcPr>
          <w:p w14:paraId="017B6918" w14:textId="77777777" w:rsidR="00C50A95" w:rsidRPr="00D016EC" w:rsidRDefault="00C50A95" w:rsidP="00416506">
            <w:pPr>
              <w:pStyle w:val="tabletext11"/>
              <w:jc w:val="center"/>
              <w:rPr>
                <w:ins w:id="17268" w:author="Author"/>
              </w:rPr>
            </w:pPr>
            <w:ins w:id="17269" w:author="Author">
              <w:r w:rsidRPr="00D016EC">
                <w:t>2.54</w:t>
              </w:r>
            </w:ins>
          </w:p>
        </w:tc>
        <w:tc>
          <w:tcPr>
            <w:tcW w:w="400" w:type="dxa"/>
            <w:noWrap/>
            <w:vAlign w:val="bottom"/>
            <w:hideMark/>
          </w:tcPr>
          <w:p w14:paraId="767B5E89" w14:textId="77777777" w:rsidR="00C50A95" w:rsidRPr="00D016EC" w:rsidRDefault="00C50A95" w:rsidP="00416506">
            <w:pPr>
              <w:pStyle w:val="tabletext11"/>
              <w:jc w:val="center"/>
              <w:rPr>
                <w:ins w:id="17270" w:author="Author"/>
              </w:rPr>
            </w:pPr>
            <w:ins w:id="17271" w:author="Author">
              <w:r w:rsidRPr="00D016EC">
                <w:t>2.40</w:t>
              </w:r>
            </w:ins>
          </w:p>
        </w:tc>
        <w:tc>
          <w:tcPr>
            <w:tcW w:w="400" w:type="dxa"/>
            <w:noWrap/>
            <w:vAlign w:val="bottom"/>
            <w:hideMark/>
          </w:tcPr>
          <w:p w14:paraId="75E69D09" w14:textId="77777777" w:rsidR="00C50A95" w:rsidRPr="00D016EC" w:rsidRDefault="00C50A95" w:rsidP="00416506">
            <w:pPr>
              <w:pStyle w:val="tabletext11"/>
              <w:jc w:val="center"/>
              <w:rPr>
                <w:ins w:id="17272" w:author="Author"/>
              </w:rPr>
            </w:pPr>
            <w:ins w:id="17273" w:author="Author">
              <w:r w:rsidRPr="00D016EC">
                <w:t>2.40</w:t>
              </w:r>
            </w:ins>
          </w:p>
        </w:tc>
        <w:tc>
          <w:tcPr>
            <w:tcW w:w="400" w:type="dxa"/>
            <w:noWrap/>
            <w:vAlign w:val="bottom"/>
            <w:hideMark/>
          </w:tcPr>
          <w:p w14:paraId="2B2363F9" w14:textId="77777777" w:rsidR="00C50A95" w:rsidRPr="00D016EC" w:rsidRDefault="00C50A95" w:rsidP="00416506">
            <w:pPr>
              <w:pStyle w:val="tabletext11"/>
              <w:jc w:val="center"/>
              <w:rPr>
                <w:ins w:id="17274" w:author="Author"/>
              </w:rPr>
            </w:pPr>
            <w:ins w:id="17275" w:author="Author">
              <w:r w:rsidRPr="00D016EC">
                <w:t>2.31</w:t>
              </w:r>
            </w:ins>
          </w:p>
        </w:tc>
        <w:tc>
          <w:tcPr>
            <w:tcW w:w="400" w:type="dxa"/>
            <w:noWrap/>
            <w:vAlign w:val="bottom"/>
            <w:hideMark/>
          </w:tcPr>
          <w:p w14:paraId="07BF0B1F" w14:textId="77777777" w:rsidR="00C50A95" w:rsidRPr="00D016EC" w:rsidRDefault="00C50A95" w:rsidP="00416506">
            <w:pPr>
              <w:pStyle w:val="tabletext11"/>
              <w:jc w:val="center"/>
              <w:rPr>
                <w:ins w:id="17276" w:author="Author"/>
              </w:rPr>
            </w:pPr>
            <w:ins w:id="17277" w:author="Author">
              <w:r w:rsidRPr="00D016EC">
                <w:t>2.23</w:t>
              </w:r>
            </w:ins>
          </w:p>
        </w:tc>
        <w:tc>
          <w:tcPr>
            <w:tcW w:w="400" w:type="dxa"/>
            <w:noWrap/>
            <w:vAlign w:val="bottom"/>
            <w:hideMark/>
          </w:tcPr>
          <w:p w14:paraId="471A5890" w14:textId="77777777" w:rsidR="00C50A95" w:rsidRPr="00D016EC" w:rsidRDefault="00C50A95" w:rsidP="00416506">
            <w:pPr>
              <w:pStyle w:val="tabletext11"/>
              <w:jc w:val="center"/>
              <w:rPr>
                <w:ins w:id="17278" w:author="Author"/>
              </w:rPr>
            </w:pPr>
            <w:ins w:id="17279" w:author="Author">
              <w:r w:rsidRPr="00D016EC">
                <w:t>2.07</w:t>
              </w:r>
            </w:ins>
          </w:p>
        </w:tc>
        <w:tc>
          <w:tcPr>
            <w:tcW w:w="400" w:type="dxa"/>
            <w:noWrap/>
            <w:vAlign w:val="bottom"/>
            <w:hideMark/>
          </w:tcPr>
          <w:p w14:paraId="58C45DE9" w14:textId="77777777" w:rsidR="00C50A95" w:rsidRPr="00D016EC" w:rsidRDefault="00C50A95" w:rsidP="00416506">
            <w:pPr>
              <w:pStyle w:val="tabletext11"/>
              <w:jc w:val="center"/>
              <w:rPr>
                <w:ins w:id="17280" w:author="Author"/>
              </w:rPr>
            </w:pPr>
            <w:ins w:id="17281" w:author="Author">
              <w:r w:rsidRPr="00D016EC">
                <w:t>2.03</w:t>
              </w:r>
            </w:ins>
          </w:p>
        </w:tc>
        <w:tc>
          <w:tcPr>
            <w:tcW w:w="400" w:type="dxa"/>
            <w:noWrap/>
            <w:vAlign w:val="bottom"/>
            <w:hideMark/>
          </w:tcPr>
          <w:p w14:paraId="00538612" w14:textId="77777777" w:rsidR="00C50A95" w:rsidRPr="00D016EC" w:rsidRDefault="00C50A95" w:rsidP="00416506">
            <w:pPr>
              <w:pStyle w:val="tabletext11"/>
              <w:jc w:val="center"/>
              <w:rPr>
                <w:ins w:id="17282" w:author="Author"/>
              </w:rPr>
            </w:pPr>
            <w:ins w:id="17283" w:author="Author">
              <w:r w:rsidRPr="00D016EC">
                <w:t>1.98</w:t>
              </w:r>
            </w:ins>
          </w:p>
        </w:tc>
        <w:tc>
          <w:tcPr>
            <w:tcW w:w="400" w:type="dxa"/>
            <w:noWrap/>
            <w:vAlign w:val="bottom"/>
            <w:hideMark/>
          </w:tcPr>
          <w:p w14:paraId="1F4B0C86" w14:textId="77777777" w:rsidR="00C50A95" w:rsidRPr="00D016EC" w:rsidRDefault="00C50A95" w:rsidP="00416506">
            <w:pPr>
              <w:pStyle w:val="tabletext11"/>
              <w:jc w:val="center"/>
              <w:rPr>
                <w:ins w:id="17284" w:author="Author"/>
              </w:rPr>
            </w:pPr>
            <w:ins w:id="17285" w:author="Author">
              <w:r w:rsidRPr="00D016EC">
                <w:t>1.95</w:t>
              </w:r>
            </w:ins>
          </w:p>
        </w:tc>
        <w:tc>
          <w:tcPr>
            <w:tcW w:w="400" w:type="dxa"/>
            <w:noWrap/>
            <w:vAlign w:val="bottom"/>
            <w:hideMark/>
          </w:tcPr>
          <w:p w14:paraId="1D2C3C10" w14:textId="77777777" w:rsidR="00C50A95" w:rsidRPr="00D016EC" w:rsidRDefault="00C50A95" w:rsidP="00416506">
            <w:pPr>
              <w:pStyle w:val="tabletext11"/>
              <w:jc w:val="center"/>
              <w:rPr>
                <w:ins w:id="17286" w:author="Author"/>
              </w:rPr>
            </w:pPr>
            <w:ins w:id="17287" w:author="Author">
              <w:r w:rsidRPr="00D016EC">
                <w:t>1.91</w:t>
              </w:r>
            </w:ins>
          </w:p>
        </w:tc>
        <w:tc>
          <w:tcPr>
            <w:tcW w:w="400" w:type="dxa"/>
            <w:noWrap/>
            <w:vAlign w:val="bottom"/>
            <w:hideMark/>
          </w:tcPr>
          <w:p w14:paraId="4508E956" w14:textId="77777777" w:rsidR="00C50A95" w:rsidRPr="00D016EC" w:rsidRDefault="00C50A95" w:rsidP="00416506">
            <w:pPr>
              <w:pStyle w:val="tabletext11"/>
              <w:jc w:val="center"/>
              <w:rPr>
                <w:ins w:id="17288" w:author="Author"/>
              </w:rPr>
            </w:pPr>
            <w:ins w:id="17289" w:author="Author">
              <w:r w:rsidRPr="00D016EC">
                <w:t>1.87</w:t>
              </w:r>
            </w:ins>
          </w:p>
        </w:tc>
        <w:tc>
          <w:tcPr>
            <w:tcW w:w="400" w:type="dxa"/>
            <w:noWrap/>
            <w:vAlign w:val="bottom"/>
            <w:hideMark/>
          </w:tcPr>
          <w:p w14:paraId="01EC5293" w14:textId="77777777" w:rsidR="00C50A95" w:rsidRPr="00D016EC" w:rsidRDefault="00C50A95" w:rsidP="00416506">
            <w:pPr>
              <w:pStyle w:val="tabletext11"/>
              <w:jc w:val="center"/>
              <w:rPr>
                <w:ins w:id="17290" w:author="Author"/>
              </w:rPr>
            </w:pPr>
            <w:ins w:id="17291" w:author="Author">
              <w:r w:rsidRPr="00D016EC">
                <w:t>1.83</w:t>
              </w:r>
            </w:ins>
          </w:p>
        </w:tc>
        <w:tc>
          <w:tcPr>
            <w:tcW w:w="400" w:type="dxa"/>
            <w:noWrap/>
            <w:vAlign w:val="bottom"/>
            <w:hideMark/>
          </w:tcPr>
          <w:p w14:paraId="62288C12" w14:textId="77777777" w:rsidR="00C50A95" w:rsidRPr="00D016EC" w:rsidRDefault="00C50A95" w:rsidP="00416506">
            <w:pPr>
              <w:pStyle w:val="tabletext11"/>
              <w:jc w:val="center"/>
              <w:rPr>
                <w:ins w:id="17292" w:author="Author"/>
              </w:rPr>
            </w:pPr>
            <w:ins w:id="17293" w:author="Author">
              <w:r w:rsidRPr="00D016EC">
                <w:t>1.79</w:t>
              </w:r>
            </w:ins>
          </w:p>
        </w:tc>
        <w:tc>
          <w:tcPr>
            <w:tcW w:w="400" w:type="dxa"/>
            <w:noWrap/>
            <w:vAlign w:val="bottom"/>
            <w:hideMark/>
          </w:tcPr>
          <w:p w14:paraId="489270FF" w14:textId="77777777" w:rsidR="00C50A95" w:rsidRPr="00D016EC" w:rsidRDefault="00C50A95" w:rsidP="00416506">
            <w:pPr>
              <w:pStyle w:val="tabletext11"/>
              <w:jc w:val="center"/>
              <w:rPr>
                <w:ins w:id="17294" w:author="Author"/>
              </w:rPr>
            </w:pPr>
            <w:ins w:id="17295" w:author="Author">
              <w:r w:rsidRPr="00D016EC">
                <w:t>1.76</w:t>
              </w:r>
            </w:ins>
          </w:p>
        </w:tc>
        <w:tc>
          <w:tcPr>
            <w:tcW w:w="400" w:type="dxa"/>
            <w:noWrap/>
            <w:vAlign w:val="bottom"/>
            <w:hideMark/>
          </w:tcPr>
          <w:p w14:paraId="3505CB0B" w14:textId="77777777" w:rsidR="00C50A95" w:rsidRPr="00D016EC" w:rsidRDefault="00C50A95" w:rsidP="00416506">
            <w:pPr>
              <w:pStyle w:val="tabletext11"/>
              <w:jc w:val="center"/>
              <w:rPr>
                <w:ins w:id="17296" w:author="Author"/>
              </w:rPr>
            </w:pPr>
            <w:ins w:id="17297" w:author="Author">
              <w:r w:rsidRPr="00D016EC">
                <w:t>1.72</w:t>
              </w:r>
            </w:ins>
          </w:p>
        </w:tc>
        <w:tc>
          <w:tcPr>
            <w:tcW w:w="400" w:type="dxa"/>
            <w:noWrap/>
            <w:vAlign w:val="bottom"/>
            <w:hideMark/>
          </w:tcPr>
          <w:p w14:paraId="3A4B27C2" w14:textId="77777777" w:rsidR="00C50A95" w:rsidRPr="00D016EC" w:rsidRDefault="00C50A95" w:rsidP="00416506">
            <w:pPr>
              <w:pStyle w:val="tabletext11"/>
              <w:jc w:val="center"/>
              <w:rPr>
                <w:ins w:id="17298" w:author="Author"/>
              </w:rPr>
            </w:pPr>
            <w:ins w:id="17299" w:author="Author">
              <w:r w:rsidRPr="00D016EC">
                <w:t>1.69</w:t>
              </w:r>
            </w:ins>
          </w:p>
        </w:tc>
        <w:tc>
          <w:tcPr>
            <w:tcW w:w="400" w:type="dxa"/>
            <w:noWrap/>
            <w:vAlign w:val="bottom"/>
            <w:hideMark/>
          </w:tcPr>
          <w:p w14:paraId="7041113E" w14:textId="77777777" w:rsidR="00C50A95" w:rsidRPr="00D016EC" w:rsidRDefault="00C50A95" w:rsidP="00416506">
            <w:pPr>
              <w:pStyle w:val="tabletext11"/>
              <w:jc w:val="center"/>
              <w:rPr>
                <w:ins w:id="17300" w:author="Author"/>
              </w:rPr>
            </w:pPr>
            <w:ins w:id="17301" w:author="Author">
              <w:r w:rsidRPr="00D016EC">
                <w:t>1.65</w:t>
              </w:r>
            </w:ins>
          </w:p>
        </w:tc>
        <w:tc>
          <w:tcPr>
            <w:tcW w:w="440" w:type="dxa"/>
            <w:noWrap/>
            <w:vAlign w:val="bottom"/>
            <w:hideMark/>
          </w:tcPr>
          <w:p w14:paraId="0B3F7A94" w14:textId="77777777" w:rsidR="00C50A95" w:rsidRPr="00D016EC" w:rsidRDefault="00C50A95" w:rsidP="00416506">
            <w:pPr>
              <w:pStyle w:val="tabletext11"/>
              <w:jc w:val="center"/>
              <w:rPr>
                <w:ins w:id="17302" w:author="Author"/>
              </w:rPr>
            </w:pPr>
            <w:ins w:id="17303" w:author="Author">
              <w:r w:rsidRPr="00D016EC">
                <w:t>1.62</w:t>
              </w:r>
            </w:ins>
          </w:p>
        </w:tc>
        <w:tc>
          <w:tcPr>
            <w:tcW w:w="400" w:type="dxa"/>
            <w:noWrap/>
            <w:vAlign w:val="bottom"/>
            <w:hideMark/>
          </w:tcPr>
          <w:p w14:paraId="1D4E2768" w14:textId="77777777" w:rsidR="00C50A95" w:rsidRPr="00D016EC" w:rsidRDefault="00C50A95" w:rsidP="00416506">
            <w:pPr>
              <w:pStyle w:val="tabletext11"/>
              <w:jc w:val="center"/>
              <w:rPr>
                <w:ins w:id="17304" w:author="Author"/>
              </w:rPr>
            </w:pPr>
            <w:ins w:id="17305" w:author="Author">
              <w:r w:rsidRPr="00D016EC">
                <w:t>1.59</w:t>
              </w:r>
            </w:ins>
          </w:p>
        </w:tc>
        <w:tc>
          <w:tcPr>
            <w:tcW w:w="400" w:type="dxa"/>
            <w:noWrap/>
            <w:vAlign w:val="bottom"/>
            <w:hideMark/>
          </w:tcPr>
          <w:p w14:paraId="5A4A77A1" w14:textId="77777777" w:rsidR="00C50A95" w:rsidRPr="00D016EC" w:rsidRDefault="00C50A95" w:rsidP="00416506">
            <w:pPr>
              <w:pStyle w:val="tabletext11"/>
              <w:jc w:val="center"/>
              <w:rPr>
                <w:ins w:id="17306" w:author="Author"/>
              </w:rPr>
            </w:pPr>
            <w:ins w:id="17307" w:author="Author">
              <w:r w:rsidRPr="00D016EC">
                <w:t>1.56</w:t>
              </w:r>
            </w:ins>
          </w:p>
        </w:tc>
        <w:tc>
          <w:tcPr>
            <w:tcW w:w="400" w:type="dxa"/>
            <w:noWrap/>
            <w:vAlign w:val="bottom"/>
            <w:hideMark/>
          </w:tcPr>
          <w:p w14:paraId="75DC33D3" w14:textId="77777777" w:rsidR="00C50A95" w:rsidRPr="00D016EC" w:rsidRDefault="00C50A95" w:rsidP="00416506">
            <w:pPr>
              <w:pStyle w:val="tabletext11"/>
              <w:jc w:val="center"/>
              <w:rPr>
                <w:ins w:id="17308" w:author="Author"/>
              </w:rPr>
            </w:pPr>
            <w:ins w:id="17309" w:author="Author">
              <w:r w:rsidRPr="00D016EC">
                <w:t>1.53</w:t>
              </w:r>
            </w:ins>
          </w:p>
        </w:tc>
        <w:tc>
          <w:tcPr>
            <w:tcW w:w="400" w:type="dxa"/>
            <w:noWrap/>
            <w:vAlign w:val="bottom"/>
            <w:hideMark/>
          </w:tcPr>
          <w:p w14:paraId="1BBD2BC7" w14:textId="77777777" w:rsidR="00C50A95" w:rsidRPr="00D016EC" w:rsidRDefault="00C50A95" w:rsidP="00416506">
            <w:pPr>
              <w:pStyle w:val="tabletext11"/>
              <w:jc w:val="center"/>
              <w:rPr>
                <w:ins w:id="17310" w:author="Author"/>
              </w:rPr>
            </w:pPr>
            <w:ins w:id="17311" w:author="Author">
              <w:r w:rsidRPr="00D016EC">
                <w:t>1.50</w:t>
              </w:r>
            </w:ins>
          </w:p>
        </w:tc>
        <w:tc>
          <w:tcPr>
            <w:tcW w:w="460" w:type="dxa"/>
            <w:noWrap/>
            <w:vAlign w:val="bottom"/>
            <w:hideMark/>
          </w:tcPr>
          <w:p w14:paraId="43452A2A" w14:textId="77777777" w:rsidR="00C50A95" w:rsidRPr="00D016EC" w:rsidRDefault="00C50A95" w:rsidP="00416506">
            <w:pPr>
              <w:pStyle w:val="tabletext11"/>
              <w:jc w:val="center"/>
              <w:rPr>
                <w:ins w:id="17312" w:author="Author"/>
              </w:rPr>
            </w:pPr>
            <w:ins w:id="17313" w:author="Author">
              <w:r w:rsidRPr="00D016EC">
                <w:t>1.47</w:t>
              </w:r>
            </w:ins>
          </w:p>
        </w:tc>
      </w:tr>
      <w:tr w:rsidR="00C50A95" w:rsidRPr="00D016EC" w14:paraId="31D76F6F" w14:textId="77777777" w:rsidTr="00416506">
        <w:trPr>
          <w:trHeight w:val="190"/>
          <w:ins w:id="17314" w:author="Author"/>
        </w:trPr>
        <w:tc>
          <w:tcPr>
            <w:tcW w:w="200" w:type="dxa"/>
            <w:tcBorders>
              <w:right w:val="nil"/>
            </w:tcBorders>
            <w:vAlign w:val="bottom"/>
          </w:tcPr>
          <w:p w14:paraId="7F0CA4AD" w14:textId="77777777" w:rsidR="00C50A95" w:rsidRPr="00D016EC" w:rsidRDefault="00C50A95" w:rsidP="00416506">
            <w:pPr>
              <w:pStyle w:val="tabletext11"/>
              <w:jc w:val="right"/>
              <w:rPr>
                <w:ins w:id="17315" w:author="Author"/>
              </w:rPr>
            </w:pPr>
          </w:p>
        </w:tc>
        <w:tc>
          <w:tcPr>
            <w:tcW w:w="1580" w:type="dxa"/>
            <w:tcBorders>
              <w:left w:val="nil"/>
            </w:tcBorders>
            <w:vAlign w:val="bottom"/>
            <w:hideMark/>
          </w:tcPr>
          <w:p w14:paraId="23166A0D" w14:textId="77777777" w:rsidR="00C50A95" w:rsidRPr="00D016EC" w:rsidRDefault="00C50A95" w:rsidP="00416506">
            <w:pPr>
              <w:pStyle w:val="tabletext11"/>
              <w:tabs>
                <w:tab w:val="decimal" w:pos="640"/>
              </w:tabs>
              <w:rPr>
                <w:ins w:id="17316" w:author="Author"/>
              </w:rPr>
            </w:pPr>
            <w:ins w:id="17317" w:author="Author">
              <w:r w:rsidRPr="00D016EC">
                <w:t>200,000 to 229,999</w:t>
              </w:r>
            </w:ins>
          </w:p>
        </w:tc>
        <w:tc>
          <w:tcPr>
            <w:tcW w:w="680" w:type="dxa"/>
            <w:noWrap/>
            <w:vAlign w:val="bottom"/>
            <w:hideMark/>
          </w:tcPr>
          <w:p w14:paraId="2DEF2919" w14:textId="77777777" w:rsidR="00C50A95" w:rsidRPr="00D016EC" w:rsidRDefault="00C50A95" w:rsidP="00416506">
            <w:pPr>
              <w:pStyle w:val="tabletext11"/>
              <w:tabs>
                <w:tab w:val="decimal" w:pos="200"/>
              </w:tabs>
              <w:jc w:val="center"/>
              <w:rPr>
                <w:ins w:id="17318" w:author="Author"/>
              </w:rPr>
            </w:pPr>
            <w:ins w:id="17319" w:author="Author">
              <w:r w:rsidRPr="00D016EC">
                <w:t>3.57</w:t>
              </w:r>
            </w:ins>
          </w:p>
        </w:tc>
        <w:tc>
          <w:tcPr>
            <w:tcW w:w="900" w:type="dxa"/>
            <w:noWrap/>
            <w:vAlign w:val="bottom"/>
            <w:hideMark/>
          </w:tcPr>
          <w:p w14:paraId="4B087CA6" w14:textId="77777777" w:rsidR="00C50A95" w:rsidRPr="00D016EC" w:rsidRDefault="00C50A95" w:rsidP="00416506">
            <w:pPr>
              <w:pStyle w:val="tabletext11"/>
              <w:tabs>
                <w:tab w:val="decimal" w:pos="200"/>
              </w:tabs>
              <w:jc w:val="center"/>
              <w:rPr>
                <w:ins w:id="17320" w:author="Author"/>
              </w:rPr>
            </w:pPr>
            <w:ins w:id="17321" w:author="Author">
              <w:r w:rsidRPr="00D016EC">
                <w:t>3.38</w:t>
              </w:r>
            </w:ins>
          </w:p>
        </w:tc>
        <w:tc>
          <w:tcPr>
            <w:tcW w:w="400" w:type="dxa"/>
            <w:noWrap/>
            <w:vAlign w:val="bottom"/>
            <w:hideMark/>
          </w:tcPr>
          <w:p w14:paraId="1FA2BA9B" w14:textId="77777777" w:rsidR="00C50A95" w:rsidRPr="00D016EC" w:rsidRDefault="00C50A95" w:rsidP="00416506">
            <w:pPr>
              <w:pStyle w:val="tabletext11"/>
              <w:jc w:val="center"/>
              <w:rPr>
                <w:ins w:id="17322" w:author="Author"/>
              </w:rPr>
            </w:pPr>
            <w:ins w:id="17323" w:author="Author">
              <w:r w:rsidRPr="00D016EC">
                <w:t>3.30</w:t>
              </w:r>
            </w:ins>
          </w:p>
        </w:tc>
        <w:tc>
          <w:tcPr>
            <w:tcW w:w="400" w:type="dxa"/>
            <w:noWrap/>
            <w:vAlign w:val="bottom"/>
            <w:hideMark/>
          </w:tcPr>
          <w:p w14:paraId="40DD9F08" w14:textId="77777777" w:rsidR="00C50A95" w:rsidRPr="00D016EC" w:rsidRDefault="00C50A95" w:rsidP="00416506">
            <w:pPr>
              <w:pStyle w:val="tabletext11"/>
              <w:jc w:val="center"/>
              <w:rPr>
                <w:ins w:id="17324" w:author="Author"/>
              </w:rPr>
            </w:pPr>
            <w:ins w:id="17325" w:author="Author">
              <w:r w:rsidRPr="00D016EC">
                <w:t>3.10</w:t>
              </w:r>
            </w:ins>
          </w:p>
        </w:tc>
        <w:tc>
          <w:tcPr>
            <w:tcW w:w="400" w:type="dxa"/>
            <w:noWrap/>
            <w:vAlign w:val="bottom"/>
            <w:hideMark/>
          </w:tcPr>
          <w:p w14:paraId="112ABDC4" w14:textId="77777777" w:rsidR="00C50A95" w:rsidRPr="00D016EC" w:rsidRDefault="00C50A95" w:rsidP="00416506">
            <w:pPr>
              <w:pStyle w:val="tabletext11"/>
              <w:jc w:val="center"/>
              <w:rPr>
                <w:ins w:id="17326" w:author="Author"/>
              </w:rPr>
            </w:pPr>
            <w:ins w:id="17327" w:author="Author">
              <w:r w:rsidRPr="00D016EC">
                <w:t>2.97</w:t>
              </w:r>
            </w:ins>
          </w:p>
        </w:tc>
        <w:tc>
          <w:tcPr>
            <w:tcW w:w="400" w:type="dxa"/>
            <w:noWrap/>
            <w:vAlign w:val="bottom"/>
            <w:hideMark/>
          </w:tcPr>
          <w:p w14:paraId="2FBEC319" w14:textId="77777777" w:rsidR="00C50A95" w:rsidRPr="00D016EC" w:rsidRDefault="00C50A95" w:rsidP="00416506">
            <w:pPr>
              <w:pStyle w:val="tabletext11"/>
              <w:jc w:val="center"/>
              <w:rPr>
                <w:ins w:id="17328" w:author="Author"/>
              </w:rPr>
            </w:pPr>
            <w:ins w:id="17329" w:author="Author">
              <w:r w:rsidRPr="00D016EC">
                <w:t>2.84</w:t>
              </w:r>
            </w:ins>
          </w:p>
        </w:tc>
        <w:tc>
          <w:tcPr>
            <w:tcW w:w="400" w:type="dxa"/>
            <w:noWrap/>
            <w:vAlign w:val="bottom"/>
            <w:hideMark/>
          </w:tcPr>
          <w:p w14:paraId="444F6714" w14:textId="77777777" w:rsidR="00C50A95" w:rsidRPr="00D016EC" w:rsidRDefault="00C50A95" w:rsidP="00416506">
            <w:pPr>
              <w:pStyle w:val="tabletext11"/>
              <w:jc w:val="center"/>
              <w:rPr>
                <w:ins w:id="17330" w:author="Author"/>
              </w:rPr>
            </w:pPr>
            <w:ins w:id="17331" w:author="Author">
              <w:r w:rsidRPr="00D016EC">
                <w:t>2.70</w:t>
              </w:r>
            </w:ins>
          </w:p>
        </w:tc>
        <w:tc>
          <w:tcPr>
            <w:tcW w:w="400" w:type="dxa"/>
            <w:noWrap/>
            <w:vAlign w:val="bottom"/>
            <w:hideMark/>
          </w:tcPr>
          <w:p w14:paraId="353251AB" w14:textId="77777777" w:rsidR="00C50A95" w:rsidRPr="00D016EC" w:rsidRDefault="00C50A95" w:rsidP="00416506">
            <w:pPr>
              <w:pStyle w:val="tabletext11"/>
              <w:jc w:val="center"/>
              <w:rPr>
                <w:ins w:id="17332" w:author="Author"/>
              </w:rPr>
            </w:pPr>
            <w:ins w:id="17333" w:author="Author">
              <w:r w:rsidRPr="00D016EC">
                <w:t>2.70</w:t>
              </w:r>
            </w:ins>
          </w:p>
        </w:tc>
        <w:tc>
          <w:tcPr>
            <w:tcW w:w="400" w:type="dxa"/>
            <w:noWrap/>
            <w:vAlign w:val="bottom"/>
            <w:hideMark/>
          </w:tcPr>
          <w:p w14:paraId="6673DA12" w14:textId="77777777" w:rsidR="00C50A95" w:rsidRPr="00D016EC" w:rsidRDefault="00C50A95" w:rsidP="00416506">
            <w:pPr>
              <w:pStyle w:val="tabletext11"/>
              <w:jc w:val="center"/>
              <w:rPr>
                <w:ins w:id="17334" w:author="Author"/>
              </w:rPr>
            </w:pPr>
            <w:ins w:id="17335" w:author="Author">
              <w:r w:rsidRPr="00D016EC">
                <w:t>2.61</w:t>
              </w:r>
            </w:ins>
          </w:p>
        </w:tc>
        <w:tc>
          <w:tcPr>
            <w:tcW w:w="400" w:type="dxa"/>
            <w:noWrap/>
            <w:vAlign w:val="bottom"/>
            <w:hideMark/>
          </w:tcPr>
          <w:p w14:paraId="0581D349" w14:textId="77777777" w:rsidR="00C50A95" w:rsidRPr="00D016EC" w:rsidRDefault="00C50A95" w:rsidP="00416506">
            <w:pPr>
              <w:pStyle w:val="tabletext11"/>
              <w:jc w:val="center"/>
              <w:rPr>
                <w:ins w:id="17336" w:author="Author"/>
              </w:rPr>
            </w:pPr>
            <w:ins w:id="17337" w:author="Author">
              <w:r w:rsidRPr="00D016EC">
                <w:t>2.52</w:t>
              </w:r>
            </w:ins>
          </w:p>
        </w:tc>
        <w:tc>
          <w:tcPr>
            <w:tcW w:w="400" w:type="dxa"/>
            <w:noWrap/>
            <w:vAlign w:val="bottom"/>
            <w:hideMark/>
          </w:tcPr>
          <w:p w14:paraId="60935CD4" w14:textId="77777777" w:rsidR="00C50A95" w:rsidRPr="00D016EC" w:rsidRDefault="00C50A95" w:rsidP="00416506">
            <w:pPr>
              <w:pStyle w:val="tabletext11"/>
              <w:jc w:val="center"/>
              <w:rPr>
                <w:ins w:id="17338" w:author="Author"/>
              </w:rPr>
            </w:pPr>
            <w:ins w:id="17339" w:author="Author">
              <w:r w:rsidRPr="00D016EC">
                <w:t>2.36</w:t>
              </w:r>
            </w:ins>
          </w:p>
        </w:tc>
        <w:tc>
          <w:tcPr>
            <w:tcW w:w="400" w:type="dxa"/>
            <w:noWrap/>
            <w:vAlign w:val="bottom"/>
            <w:hideMark/>
          </w:tcPr>
          <w:p w14:paraId="105D0B88" w14:textId="77777777" w:rsidR="00C50A95" w:rsidRPr="00D016EC" w:rsidRDefault="00C50A95" w:rsidP="00416506">
            <w:pPr>
              <w:pStyle w:val="tabletext11"/>
              <w:jc w:val="center"/>
              <w:rPr>
                <w:ins w:id="17340" w:author="Author"/>
              </w:rPr>
            </w:pPr>
            <w:ins w:id="17341" w:author="Author">
              <w:r w:rsidRPr="00D016EC">
                <w:t>2.31</w:t>
              </w:r>
            </w:ins>
          </w:p>
        </w:tc>
        <w:tc>
          <w:tcPr>
            <w:tcW w:w="400" w:type="dxa"/>
            <w:noWrap/>
            <w:vAlign w:val="bottom"/>
            <w:hideMark/>
          </w:tcPr>
          <w:p w14:paraId="5C902411" w14:textId="77777777" w:rsidR="00C50A95" w:rsidRPr="00D016EC" w:rsidRDefault="00C50A95" w:rsidP="00416506">
            <w:pPr>
              <w:pStyle w:val="tabletext11"/>
              <w:jc w:val="center"/>
              <w:rPr>
                <w:ins w:id="17342" w:author="Author"/>
              </w:rPr>
            </w:pPr>
            <w:ins w:id="17343" w:author="Author">
              <w:r w:rsidRPr="00D016EC">
                <w:t>2.27</w:t>
              </w:r>
            </w:ins>
          </w:p>
        </w:tc>
        <w:tc>
          <w:tcPr>
            <w:tcW w:w="400" w:type="dxa"/>
            <w:noWrap/>
            <w:vAlign w:val="bottom"/>
            <w:hideMark/>
          </w:tcPr>
          <w:p w14:paraId="20C47AD7" w14:textId="77777777" w:rsidR="00C50A95" w:rsidRPr="00D016EC" w:rsidRDefault="00C50A95" w:rsidP="00416506">
            <w:pPr>
              <w:pStyle w:val="tabletext11"/>
              <w:jc w:val="center"/>
              <w:rPr>
                <w:ins w:id="17344" w:author="Author"/>
              </w:rPr>
            </w:pPr>
            <w:ins w:id="17345" w:author="Author">
              <w:r w:rsidRPr="00D016EC">
                <w:t>2.22</w:t>
              </w:r>
            </w:ins>
          </w:p>
        </w:tc>
        <w:tc>
          <w:tcPr>
            <w:tcW w:w="400" w:type="dxa"/>
            <w:noWrap/>
            <w:vAlign w:val="bottom"/>
            <w:hideMark/>
          </w:tcPr>
          <w:p w14:paraId="2CA95BB4" w14:textId="77777777" w:rsidR="00C50A95" w:rsidRPr="00D016EC" w:rsidRDefault="00C50A95" w:rsidP="00416506">
            <w:pPr>
              <w:pStyle w:val="tabletext11"/>
              <w:jc w:val="center"/>
              <w:rPr>
                <w:ins w:id="17346" w:author="Author"/>
              </w:rPr>
            </w:pPr>
            <w:ins w:id="17347" w:author="Author">
              <w:r w:rsidRPr="00D016EC">
                <w:t>2.18</w:t>
              </w:r>
            </w:ins>
          </w:p>
        </w:tc>
        <w:tc>
          <w:tcPr>
            <w:tcW w:w="400" w:type="dxa"/>
            <w:noWrap/>
            <w:vAlign w:val="bottom"/>
            <w:hideMark/>
          </w:tcPr>
          <w:p w14:paraId="782FDACF" w14:textId="77777777" w:rsidR="00C50A95" w:rsidRPr="00D016EC" w:rsidRDefault="00C50A95" w:rsidP="00416506">
            <w:pPr>
              <w:pStyle w:val="tabletext11"/>
              <w:jc w:val="center"/>
              <w:rPr>
                <w:ins w:id="17348" w:author="Author"/>
              </w:rPr>
            </w:pPr>
            <w:ins w:id="17349" w:author="Author">
              <w:r w:rsidRPr="00D016EC">
                <w:t>2.13</w:t>
              </w:r>
            </w:ins>
          </w:p>
        </w:tc>
        <w:tc>
          <w:tcPr>
            <w:tcW w:w="400" w:type="dxa"/>
            <w:noWrap/>
            <w:vAlign w:val="bottom"/>
            <w:hideMark/>
          </w:tcPr>
          <w:p w14:paraId="5EEA2FE8" w14:textId="77777777" w:rsidR="00C50A95" w:rsidRPr="00D016EC" w:rsidRDefault="00C50A95" w:rsidP="00416506">
            <w:pPr>
              <w:pStyle w:val="tabletext11"/>
              <w:jc w:val="center"/>
              <w:rPr>
                <w:ins w:id="17350" w:author="Author"/>
              </w:rPr>
            </w:pPr>
            <w:ins w:id="17351" w:author="Author">
              <w:r w:rsidRPr="00D016EC">
                <w:t>2.09</w:t>
              </w:r>
            </w:ins>
          </w:p>
        </w:tc>
        <w:tc>
          <w:tcPr>
            <w:tcW w:w="400" w:type="dxa"/>
            <w:noWrap/>
            <w:vAlign w:val="bottom"/>
            <w:hideMark/>
          </w:tcPr>
          <w:p w14:paraId="593CC919" w14:textId="77777777" w:rsidR="00C50A95" w:rsidRPr="00D016EC" w:rsidRDefault="00C50A95" w:rsidP="00416506">
            <w:pPr>
              <w:pStyle w:val="tabletext11"/>
              <w:jc w:val="center"/>
              <w:rPr>
                <w:ins w:id="17352" w:author="Author"/>
              </w:rPr>
            </w:pPr>
            <w:ins w:id="17353" w:author="Author">
              <w:r w:rsidRPr="00D016EC">
                <w:t>2.05</w:t>
              </w:r>
            </w:ins>
          </w:p>
        </w:tc>
        <w:tc>
          <w:tcPr>
            <w:tcW w:w="400" w:type="dxa"/>
            <w:noWrap/>
            <w:vAlign w:val="bottom"/>
            <w:hideMark/>
          </w:tcPr>
          <w:p w14:paraId="0BFB9A8E" w14:textId="77777777" w:rsidR="00C50A95" w:rsidRPr="00D016EC" w:rsidRDefault="00C50A95" w:rsidP="00416506">
            <w:pPr>
              <w:pStyle w:val="tabletext11"/>
              <w:jc w:val="center"/>
              <w:rPr>
                <w:ins w:id="17354" w:author="Author"/>
              </w:rPr>
            </w:pPr>
            <w:ins w:id="17355" w:author="Author">
              <w:r w:rsidRPr="00D016EC">
                <w:t>2.01</w:t>
              </w:r>
            </w:ins>
          </w:p>
        </w:tc>
        <w:tc>
          <w:tcPr>
            <w:tcW w:w="400" w:type="dxa"/>
            <w:noWrap/>
            <w:vAlign w:val="bottom"/>
            <w:hideMark/>
          </w:tcPr>
          <w:p w14:paraId="4E64DE3A" w14:textId="77777777" w:rsidR="00C50A95" w:rsidRPr="00D016EC" w:rsidRDefault="00C50A95" w:rsidP="00416506">
            <w:pPr>
              <w:pStyle w:val="tabletext11"/>
              <w:jc w:val="center"/>
              <w:rPr>
                <w:ins w:id="17356" w:author="Author"/>
              </w:rPr>
            </w:pPr>
            <w:ins w:id="17357" w:author="Author">
              <w:r w:rsidRPr="00D016EC">
                <w:t>1.97</w:t>
              </w:r>
            </w:ins>
          </w:p>
        </w:tc>
        <w:tc>
          <w:tcPr>
            <w:tcW w:w="400" w:type="dxa"/>
            <w:noWrap/>
            <w:vAlign w:val="bottom"/>
            <w:hideMark/>
          </w:tcPr>
          <w:p w14:paraId="0EAE2A18" w14:textId="77777777" w:rsidR="00C50A95" w:rsidRPr="00D016EC" w:rsidRDefault="00C50A95" w:rsidP="00416506">
            <w:pPr>
              <w:pStyle w:val="tabletext11"/>
              <w:jc w:val="center"/>
              <w:rPr>
                <w:ins w:id="17358" w:author="Author"/>
              </w:rPr>
            </w:pPr>
            <w:ins w:id="17359" w:author="Author">
              <w:r w:rsidRPr="00D016EC">
                <w:t>1.93</w:t>
              </w:r>
            </w:ins>
          </w:p>
        </w:tc>
        <w:tc>
          <w:tcPr>
            <w:tcW w:w="400" w:type="dxa"/>
            <w:noWrap/>
            <w:vAlign w:val="bottom"/>
            <w:hideMark/>
          </w:tcPr>
          <w:p w14:paraId="4A919816" w14:textId="77777777" w:rsidR="00C50A95" w:rsidRPr="00D016EC" w:rsidRDefault="00C50A95" w:rsidP="00416506">
            <w:pPr>
              <w:pStyle w:val="tabletext11"/>
              <w:jc w:val="center"/>
              <w:rPr>
                <w:ins w:id="17360" w:author="Author"/>
              </w:rPr>
            </w:pPr>
            <w:ins w:id="17361" w:author="Author">
              <w:r w:rsidRPr="00D016EC">
                <w:t>1.89</w:t>
              </w:r>
            </w:ins>
          </w:p>
        </w:tc>
        <w:tc>
          <w:tcPr>
            <w:tcW w:w="440" w:type="dxa"/>
            <w:noWrap/>
            <w:vAlign w:val="bottom"/>
            <w:hideMark/>
          </w:tcPr>
          <w:p w14:paraId="4E8454C4" w14:textId="77777777" w:rsidR="00C50A95" w:rsidRPr="00D016EC" w:rsidRDefault="00C50A95" w:rsidP="00416506">
            <w:pPr>
              <w:pStyle w:val="tabletext11"/>
              <w:jc w:val="center"/>
              <w:rPr>
                <w:ins w:id="17362" w:author="Author"/>
              </w:rPr>
            </w:pPr>
            <w:ins w:id="17363" w:author="Author">
              <w:r w:rsidRPr="00D016EC">
                <w:t>1.85</w:t>
              </w:r>
            </w:ins>
          </w:p>
        </w:tc>
        <w:tc>
          <w:tcPr>
            <w:tcW w:w="400" w:type="dxa"/>
            <w:noWrap/>
            <w:vAlign w:val="bottom"/>
            <w:hideMark/>
          </w:tcPr>
          <w:p w14:paraId="45B4B5B3" w14:textId="77777777" w:rsidR="00C50A95" w:rsidRPr="00D016EC" w:rsidRDefault="00C50A95" w:rsidP="00416506">
            <w:pPr>
              <w:pStyle w:val="tabletext11"/>
              <w:jc w:val="center"/>
              <w:rPr>
                <w:ins w:id="17364" w:author="Author"/>
              </w:rPr>
            </w:pPr>
            <w:ins w:id="17365" w:author="Author">
              <w:r w:rsidRPr="00D016EC">
                <w:t>1.81</w:t>
              </w:r>
            </w:ins>
          </w:p>
        </w:tc>
        <w:tc>
          <w:tcPr>
            <w:tcW w:w="400" w:type="dxa"/>
            <w:noWrap/>
            <w:vAlign w:val="bottom"/>
            <w:hideMark/>
          </w:tcPr>
          <w:p w14:paraId="40AB6D58" w14:textId="77777777" w:rsidR="00C50A95" w:rsidRPr="00D016EC" w:rsidRDefault="00C50A95" w:rsidP="00416506">
            <w:pPr>
              <w:pStyle w:val="tabletext11"/>
              <w:jc w:val="center"/>
              <w:rPr>
                <w:ins w:id="17366" w:author="Author"/>
              </w:rPr>
            </w:pPr>
            <w:ins w:id="17367" w:author="Author">
              <w:r w:rsidRPr="00D016EC">
                <w:t>1.78</w:t>
              </w:r>
            </w:ins>
          </w:p>
        </w:tc>
        <w:tc>
          <w:tcPr>
            <w:tcW w:w="400" w:type="dxa"/>
            <w:noWrap/>
            <w:vAlign w:val="bottom"/>
            <w:hideMark/>
          </w:tcPr>
          <w:p w14:paraId="0B8E903B" w14:textId="77777777" w:rsidR="00C50A95" w:rsidRPr="00D016EC" w:rsidRDefault="00C50A95" w:rsidP="00416506">
            <w:pPr>
              <w:pStyle w:val="tabletext11"/>
              <w:jc w:val="center"/>
              <w:rPr>
                <w:ins w:id="17368" w:author="Author"/>
              </w:rPr>
            </w:pPr>
            <w:ins w:id="17369" w:author="Author">
              <w:r w:rsidRPr="00D016EC">
                <w:t>1.74</w:t>
              </w:r>
            </w:ins>
          </w:p>
        </w:tc>
        <w:tc>
          <w:tcPr>
            <w:tcW w:w="400" w:type="dxa"/>
            <w:noWrap/>
            <w:vAlign w:val="bottom"/>
            <w:hideMark/>
          </w:tcPr>
          <w:p w14:paraId="773FD0F1" w14:textId="77777777" w:rsidR="00C50A95" w:rsidRPr="00D016EC" w:rsidRDefault="00C50A95" w:rsidP="00416506">
            <w:pPr>
              <w:pStyle w:val="tabletext11"/>
              <w:jc w:val="center"/>
              <w:rPr>
                <w:ins w:id="17370" w:author="Author"/>
              </w:rPr>
            </w:pPr>
            <w:ins w:id="17371" w:author="Author">
              <w:r w:rsidRPr="00D016EC">
                <w:t>1.71</w:t>
              </w:r>
            </w:ins>
          </w:p>
        </w:tc>
        <w:tc>
          <w:tcPr>
            <w:tcW w:w="460" w:type="dxa"/>
            <w:noWrap/>
            <w:vAlign w:val="bottom"/>
            <w:hideMark/>
          </w:tcPr>
          <w:p w14:paraId="663F9F84" w14:textId="77777777" w:rsidR="00C50A95" w:rsidRPr="00D016EC" w:rsidRDefault="00C50A95" w:rsidP="00416506">
            <w:pPr>
              <w:pStyle w:val="tabletext11"/>
              <w:jc w:val="center"/>
              <w:rPr>
                <w:ins w:id="17372" w:author="Author"/>
              </w:rPr>
            </w:pPr>
            <w:ins w:id="17373" w:author="Author">
              <w:r w:rsidRPr="00D016EC">
                <w:t>1.67</w:t>
              </w:r>
            </w:ins>
          </w:p>
        </w:tc>
      </w:tr>
      <w:tr w:rsidR="00C50A95" w:rsidRPr="00D016EC" w14:paraId="3938BCBA" w14:textId="77777777" w:rsidTr="00416506">
        <w:trPr>
          <w:trHeight w:val="190"/>
          <w:ins w:id="17374" w:author="Author"/>
        </w:trPr>
        <w:tc>
          <w:tcPr>
            <w:tcW w:w="200" w:type="dxa"/>
            <w:tcBorders>
              <w:right w:val="nil"/>
            </w:tcBorders>
            <w:vAlign w:val="bottom"/>
          </w:tcPr>
          <w:p w14:paraId="30DABF0E" w14:textId="77777777" w:rsidR="00C50A95" w:rsidRPr="00D016EC" w:rsidRDefault="00C50A95" w:rsidP="00416506">
            <w:pPr>
              <w:pStyle w:val="tabletext11"/>
              <w:jc w:val="right"/>
              <w:rPr>
                <w:ins w:id="17375" w:author="Author"/>
              </w:rPr>
            </w:pPr>
          </w:p>
        </w:tc>
        <w:tc>
          <w:tcPr>
            <w:tcW w:w="1580" w:type="dxa"/>
            <w:tcBorders>
              <w:left w:val="nil"/>
            </w:tcBorders>
            <w:vAlign w:val="bottom"/>
            <w:hideMark/>
          </w:tcPr>
          <w:p w14:paraId="52E04BBC" w14:textId="77777777" w:rsidR="00C50A95" w:rsidRPr="00D016EC" w:rsidRDefault="00C50A95" w:rsidP="00416506">
            <w:pPr>
              <w:pStyle w:val="tabletext11"/>
              <w:tabs>
                <w:tab w:val="decimal" w:pos="640"/>
              </w:tabs>
              <w:rPr>
                <w:ins w:id="17376" w:author="Author"/>
              </w:rPr>
            </w:pPr>
            <w:ins w:id="17377" w:author="Author">
              <w:r w:rsidRPr="00D016EC">
                <w:t>230,000 to 259,999</w:t>
              </w:r>
            </w:ins>
          </w:p>
        </w:tc>
        <w:tc>
          <w:tcPr>
            <w:tcW w:w="680" w:type="dxa"/>
            <w:noWrap/>
            <w:vAlign w:val="bottom"/>
            <w:hideMark/>
          </w:tcPr>
          <w:p w14:paraId="01C6485D" w14:textId="77777777" w:rsidR="00C50A95" w:rsidRPr="00D016EC" w:rsidRDefault="00C50A95" w:rsidP="00416506">
            <w:pPr>
              <w:pStyle w:val="tabletext11"/>
              <w:tabs>
                <w:tab w:val="decimal" w:pos="200"/>
              </w:tabs>
              <w:jc w:val="center"/>
              <w:rPr>
                <w:ins w:id="17378" w:author="Author"/>
              </w:rPr>
            </w:pPr>
            <w:ins w:id="17379" w:author="Author">
              <w:r w:rsidRPr="00D016EC">
                <w:t>3.92</w:t>
              </w:r>
            </w:ins>
          </w:p>
        </w:tc>
        <w:tc>
          <w:tcPr>
            <w:tcW w:w="900" w:type="dxa"/>
            <w:noWrap/>
            <w:vAlign w:val="bottom"/>
            <w:hideMark/>
          </w:tcPr>
          <w:p w14:paraId="2ED2BBD4" w14:textId="77777777" w:rsidR="00C50A95" w:rsidRPr="00D016EC" w:rsidRDefault="00C50A95" w:rsidP="00416506">
            <w:pPr>
              <w:pStyle w:val="tabletext11"/>
              <w:tabs>
                <w:tab w:val="decimal" w:pos="200"/>
              </w:tabs>
              <w:jc w:val="center"/>
              <w:rPr>
                <w:ins w:id="17380" w:author="Author"/>
              </w:rPr>
            </w:pPr>
            <w:ins w:id="17381" w:author="Author">
              <w:r w:rsidRPr="00D016EC">
                <w:t>3.72</w:t>
              </w:r>
            </w:ins>
          </w:p>
        </w:tc>
        <w:tc>
          <w:tcPr>
            <w:tcW w:w="400" w:type="dxa"/>
            <w:noWrap/>
            <w:vAlign w:val="bottom"/>
            <w:hideMark/>
          </w:tcPr>
          <w:p w14:paraId="657C75A7" w14:textId="77777777" w:rsidR="00C50A95" w:rsidRPr="00D016EC" w:rsidRDefault="00C50A95" w:rsidP="00416506">
            <w:pPr>
              <w:pStyle w:val="tabletext11"/>
              <w:jc w:val="center"/>
              <w:rPr>
                <w:ins w:id="17382" w:author="Author"/>
              </w:rPr>
            </w:pPr>
            <w:ins w:id="17383" w:author="Author">
              <w:r w:rsidRPr="00D016EC">
                <w:t>3.63</w:t>
              </w:r>
            </w:ins>
          </w:p>
        </w:tc>
        <w:tc>
          <w:tcPr>
            <w:tcW w:w="400" w:type="dxa"/>
            <w:noWrap/>
            <w:vAlign w:val="bottom"/>
            <w:hideMark/>
          </w:tcPr>
          <w:p w14:paraId="72BA7D01" w14:textId="77777777" w:rsidR="00C50A95" w:rsidRPr="00D016EC" w:rsidRDefault="00C50A95" w:rsidP="00416506">
            <w:pPr>
              <w:pStyle w:val="tabletext11"/>
              <w:jc w:val="center"/>
              <w:rPr>
                <w:ins w:id="17384" w:author="Author"/>
              </w:rPr>
            </w:pPr>
            <w:ins w:id="17385" w:author="Author">
              <w:r w:rsidRPr="00D016EC">
                <w:t>3.44</w:t>
              </w:r>
            </w:ins>
          </w:p>
        </w:tc>
        <w:tc>
          <w:tcPr>
            <w:tcW w:w="400" w:type="dxa"/>
            <w:noWrap/>
            <w:vAlign w:val="bottom"/>
            <w:hideMark/>
          </w:tcPr>
          <w:p w14:paraId="775A7A6F" w14:textId="77777777" w:rsidR="00C50A95" w:rsidRPr="00D016EC" w:rsidRDefault="00C50A95" w:rsidP="00416506">
            <w:pPr>
              <w:pStyle w:val="tabletext11"/>
              <w:jc w:val="center"/>
              <w:rPr>
                <w:ins w:id="17386" w:author="Author"/>
              </w:rPr>
            </w:pPr>
            <w:ins w:id="17387" w:author="Author">
              <w:r w:rsidRPr="00D016EC">
                <w:t>3.30</w:t>
              </w:r>
            </w:ins>
          </w:p>
        </w:tc>
        <w:tc>
          <w:tcPr>
            <w:tcW w:w="400" w:type="dxa"/>
            <w:noWrap/>
            <w:vAlign w:val="bottom"/>
            <w:hideMark/>
          </w:tcPr>
          <w:p w14:paraId="6517E3E4" w14:textId="77777777" w:rsidR="00C50A95" w:rsidRPr="00D016EC" w:rsidRDefault="00C50A95" w:rsidP="00416506">
            <w:pPr>
              <w:pStyle w:val="tabletext11"/>
              <w:jc w:val="center"/>
              <w:rPr>
                <w:ins w:id="17388" w:author="Author"/>
              </w:rPr>
            </w:pPr>
            <w:ins w:id="17389" w:author="Author">
              <w:r w:rsidRPr="00D016EC">
                <w:t>3.17</w:t>
              </w:r>
            </w:ins>
          </w:p>
        </w:tc>
        <w:tc>
          <w:tcPr>
            <w:tcW w:w="400" w:type="dxa"/>
            <w:noWrap/>
            <w:vAlign w:val="bottom"/>
            <w:hideMark/>
          </w:tcPr>
          <w:p w14:paraId="608E8D80" w14:textId="77777777" w:rsidR="00C50A95" w:rsidRPr="00D016EC" w:rsidRDefault="00C50A95" w:rsidP="00416506">
            <w:pPr>
              <w:pStyle w:val="tabletext11"/>
              <w:jc w:val="center"/>
              <w:rPr>
                <w:ins w:id="17390" w:author="Author"/>
              </w:rPr>
            </w:pPr>
            <w:ins w:id="17391" w:author="Author">
              <w:r w:rsidRPr="00D016EC">
                <w:t>3.03</w:t>
              </w:r>
            </w:ins>
          </w:p>
        </w:tc>
        <w:tc>
          <w:tcPr>
            <w:tcW w:w="400" w:type="dxa"/>
            <w:noWrap/>
            <w:vAlign w:val="bottom"/>
            <w:hideMark/>
          </w:tcPr>
          <w:p w14:paraId="57D74203" w14:textId="77777777" w:rsidR="00C50A95" w:rsidRPr="00D016EC" w:rsidRDefault="00C50A95" w:rsidP="00416506">
            <w:pPr>
              <w:pStyle w:val="tabletext11"/>
              <w:jc w:val="center"/>
              <w:rPr>
                <w:ins w:id="17392" w:author="Author"/>
              </w:rPr>
            </w:pPr>
            <w:ins w:id="17393" w:author="Author">
              <w:r w:rsidRPr="00D016EC">
                <w:t>3.03</w:t>
              </w:r>
            </w:ins>
          </w:p>
        </w:tc>
        <w:tc>
          <w:tcPr>
            <w:tcW w:w="400" w:type="dxa"/>
            <w:noWrap/>
            <w:vAlign w:val="bottom"/>
            <w:hideMark/>
          </w:tcPr>
          <w:p w14:paraId="780C571C" w14:textId="77777777" w:rsidR="00C50A95" w:rsidRPr="00D016EC" w:rsidRDefault="00C50A95" w:rsidP="00416506">
            <w:pPr>
              <w:pStyle w:val="tabletext11"/>
              <w:jc w:val="center"/>
              <w:rPr>
                <w:ins w:id="17394" w:author="Author"/>
              </w:rPr>
            </w:pPr>
            <w:ins w:id="17395" w:author="Author">
              <w:r w:rsidRPr="00D016EC">
                <w:t>2.94</w:t>
              </w:r>
            </w:ins>
          </w:p>
        </w:tc>
        <w:tc>
          <w:tcPr>
            <w:tcW w:w="400" w:type="dxa"/>
            <w:noWrap/>
            <w:vAlign w:val="bottom"/>
            <w:hideMark/>
          </w:tcPr>
          <w:p w14:paraId="0C76CE34" w14:textId="77777777" w:rsidR="00C50A95" w:rsidRPr="00D016EC" w:rsidRDefault="00C50A95" w:rsidP="00416506">
            <w:pPr>
              <w:pStyle w:val="tabletext11"/>
              <w:jc w:val="center"/>
              <w:rPr>
                <w:ins w:id="17396" w:author="Author"/>
              </w:rPr>
            </w:pPr>
            <w:ins w:id="17397" w:author="Author">
              <w:r w:rsidRPr="00D016EC">
                <w:t>2.85</w:t>
              </w:r>
            </w:ins>
          </w:p>
        </w:tc>
        <w:tc>
          <w:tcPr>
            <w:tcW w:w="400" w:type="dxa"/>
            <w:noWrap/>
            <w:vAlign w:val="bottom"/>
            <w:hideMark/>
          </w:tcPr>
          <w:p w14:paraId="44D14C46" w14:textId="77777777" w:rsidR="00C50A95" w:rsidRPr="00D016EC" w:rsidRDefault="00C50A95" w:rsidP="00416506">
            <w:pPr>
              <w:pStyle w:val="tabletext11"/>
              <w:jc w:val="center"/>
              <w:rPr>
                <w:ins w:id="17398" w:author="Author"/>
              </w:rPr>
            </w:pPr>
            <w:ins w:id="17399" w:author="Author">
              <w:r w:rsidRPr="00D016EC">
                <w:t>2.68</w:t>
              </w:r>
            </w:ins>
          </w:p>
        </w:tc>
        <w:tc>
          <w:tcPr>
            <w:tcW w:w="400" w:type="dxa"/>
            <w:noWrap/>
            <w:vAlign w:val="bottom"/>
            <w:hideMark/>
          </w:tcPr>
          <w:p w14:paraId="2C67F9CA" w14:textId="77777777" w:rsidR="00C50A95" w:rsidRPr="00D016EC" w:rsidRDefault="00C50A95" w:rsidP="00416506">
            <w:pPr>
              <w:pStyle w:val="tabletext11"/>
              <w:jc w:val="center"/>
              <w:rPr>
                <w:ins w:id="17400" w:author="Author"/>
              </w:rPr>
            </w:pPr>
            <w:ins w:id="17401" w:author="Author">
              <w:r w:rsidRPr="00D016EC">
                <w:t>2.63</w:t>
              </w:r>
            </w:ins>
          </w:p>
        </w:tc>
        <w:tc>
          <w:tcPr>
            <w:tcW w:w="400" w:type="dxa"/>
            <w:noWrap/>
            <w:vAlign w:val="bottom"/>
            <w:hideMark/>
          </w:tcPr>
          <w:p w14:paraId="2BE6847D" w14:textId="77777777" w:rsidR="00C50A95" w:rsidRPr="00D016EC" w:rsidRDefault="00C50A95" w:rsidP="00416506">
            <w:pPr>
              <w:pStyle w:val="tabletext11"/>
              <w:jc w:val="center"/>
              <w:rPr>
                <w:ins w:id="17402" w:author="Author"/>
              </w:rPr>
            </w:pPr>
            <w:ins w:id="17403" w:author="Author">
              <w:r w:rsidRPr="00D016EC">
                <w:t>2.58</w:t>
              </w:r>
            </w:ins>
          </w:p>
        </w:tc>
        <w:tc>
          <w:tcPr>
            <w:tcW w:w="400" w:type="dxa"/>
            <w:noWrap/>
            <w:vAlign w:val="bottom"/>
            <w:hideMark/>
          </w:tcPr>
          <w:p w14:paraId="45757B8A" w14:textId="77777777" w:rsidR="00C50A95" w:rsidRPr="00D016EC" w:rsidRDefault="00C50A95" w:rsidP="00416506">
            <w:pPr>
              <w:pStyle w:val="tabletext11"/>
              <w:jc w:val="center"/>
              <w:rPr>
                <w:ins w:id="17404" w:author="Author"/>
              </w:rPr>
            </w:pPr>
            <w:ins w:id="17405" w:author="Author">
              <w:r w:rsidRPr="00D016EC">
                <w:t>2.53</w:t>
              </w:r>
            </w:ins>
          </w:p>
        </w:tc>
        <w:tc>
          <w:tcPr>
            <w:tcW w:w="400" w:type="dxa"/>
            <w:noWrap/>
            <w:vAlign w:val="bottom"/>
            <w:hideMark/>
          </w:tcPr>
          <w:p w14:paraId="47112597" w14:textId="77777777" w:rsidR="00C50A95" w:rsidRPr="00D016EC" w:rsidRDefault="00C50A95" w:rsidP="00416506">
            <w:pPr>
              <w:pStyle w:val="tabletext11"/>
              <w:jc w:val="center"/>
              <w:rPr>
                <w:ins w:id="17406" w:author="Author"/>
              </w:rPr>
            </w:pPr>
            <w:ins w:id="17407" w:author="Author">
              <w:r w:rsidRPr="00D016EC">
                <w:t>2.48</w:t>
              </w:r>
            </w:ins>
          </w:p>
        </w:tc>
        <w:tc>
          <w:tcPr>
            <w:tcW w:w="400" w:type="dxa"/>
            <w:noWrap/>
            <w:vAlign w:val="bottom"/>
            <w:hideMark/>
          </w:tcPr>
          <w:p w14:paraId="77DBDE21" w14:textId="77777777" w:rsidR="00C50A95" w:rsidRPr="00D016EC" w:rsidRDefault="00C50A95" w:rsidP="00416506">
            <w:pPr>
              <w:pStyle w:val="tabletext11"/>
              <w:jc w:val="center"/>
              <w:rPr>
                <w:ins w:id="17408" w:author="Author"/>
              </w:rPr>
            </w:pPr>
            <w:ins w:id="17409" w:author="Author">
              <w:r w:rsidRPr="00D016EC">
                <w:t>2.43</w:t>
              </w:r>
            </w:ins>
          </w:p>
        </w:tc>
        <w:tc>
          <w:tcPr>
            <w:tcW w:w="400" w:type="dxa"/>
            <w:noWrap/>
            <w:vAlign w:val="bottom"/>
            <w:hideMark/>
          </w:tcPr>
          <w:p w14:paraId="48E594BE" w14:textId="77777777" w:rsidR="00C50A95" w:rsidRPr="00D016EC" w:rsidRDefault="00C50A95" w:rsidP="00416506">
            <w:pPr>
              <w:pStyle w:val="tabletext11"/>
              <w:jc w:val="center"/>
              <w:rPr>
                <w:ins w:id="17410" w:author="Author"/>
              </w:rPr>
            </w:pPr>
            <w:ins w:id="17411" w:author="Author">
              <w:r w:rsidRPr="00D016EC">
                <w:t>2.38</w:t>
              </w:r>
            </w:ins>
          </w:p>
        </w:tc>
        <w:tc>
          <w:tcPr>
            <w:tcW w:w="400" w:type="dxa"/>
            <w:noWrap/>
            <w:vAlign w:val="bottom"/>
            <w:hideMark/>
          </w:tcPr>
          <w:p w14:paraId="2A882780" w14:textId="77777777" w:rsidR="00C50A95" w:rsidRPr="00D016EC" w:rsidRDefault="00C50A95" w:rsidP="00416506">
            <w:pPr>
              <w:pStyle w:val="tabletext11"/>
              <w:jc w:val="center"/>
              <w:rPr>
                <w:ins w:id="17412" w:author="Author"/>
              </w:rPr>
            </w:pPr>
            <w:ins w:id="17413" w:author="Author">
              <w:r w:rsidRPr="00D016EC">
                <w:t>2.33</w:t>
              </w:r>
            </w:ins>
          </w:p>
        </w:tc>
        <w:tc>
          <w:tcPr>
            <w:tcW w:w="400" w:type="dxa"/>
            <w:noWrap/>
            <w:vAlign w:val="bottom"/>
            <w:hideMark/>
          </w:tcPr>
          <w:p w14:paraId="4460113F" w14:textId="77777777" w:rsidR="00C50A95" w:rsidRPr="00D016EC" w:rsidRDefault="00C50A95" w:rsidP="00416506">
            <w:pPr>
              <w:pStyle w:val="tabletext11"/>
              <w:jc w:val="center"/>
              <w:rPr>
                <w:ins w:id="17414" w:author="Author"/>
              </w:rPr>
            </w:pPr>
            <w:ins w:id="17415" w:author="Author">
              <w:r w:rsidRPr="00D016EC">
                <w:t>2.28</w:t>
              </w:r>
            </w:ins>
          </w:p>
        </w:tc>
        <w:tc>
          <w:tcPr>
            <w:tcW w:w="400" w:type="dxa"/>
            <w:noWrap/>
            <w:vAlign w:val="bottom"/>
            <w:hideMark/>
          </w:tcPr>
          <w:p w14:paraId="34827D1F" w14:textId="77777777" w:rsidR="00C50A95" w:rsidRPr="00D016EC" w:rsidRDefault="00C50A95" w:rsidP="00416506">
            <w:pPr>
              <w:pStyle w:val="tabletext11"/>
              <w:jc w:val="center"/>
              <w:rPr>
                <w:ins w:id="17416" w:author="Author"/>
              </w:rPr>
            </w:pPr>
            <w:ins w:id="17417" w:author="Author">
              <w:r w:rsidRPr="00D016EC">
                <w:t>2.24</w:t>
              </w:r>
            </w:ins>
          </w:p>
        </w:tc>
        <w:tc>
          <w:tcPr>
            <w:tcW w:w="400" w:type="dxa"/>
            <w:noWrap/>
            <w:vAlign w:val="bottom"/>
            <w:hideMark/>
          </w:tcPr>
          <w:p w14:paraId="0D06E2EF" w14:textId="77777777" w:rsidR="00C50A95" w:rsidRPr="00D016EC" w:rsidRDefault="00C50A95" w:rsidP="00416506">
            <w:pPr>
              <w:pStyle w:val="tabletext11"/>
              <w:jc w:val="center"/>
              <w:rPr>
                <w:ins w:id="17418" w:author="Author"/>
              </w:rPr>
            </w:pPr>
            <w:ins w:id="17419" w:author="Author">
              <w:r w:rsidRPr="00D016EC">
                <w:t>2.19</w:t>
              </w:r>
            </w:ins>
          </w:p>
        </w:tc>
        <w:tc>
          <w:tcPr>
            <w:tcW w:w="400" w:type="dxa"/>
            <w:noWrap/>
            <w:vAlign w:val="bottom"/>
            <w:hideMark/>
          </w:tcPr>
          <w:p w14:paraId="5C3CA80A" w14:textId="77777777" w:rsidR="00C50A95" w:rsidRPr="00D016EC" w:rsidRDefault="00C50A95" w:rsidP="00416506">
            <w:pPr>
              <w:pStyle w:val="tabletext11"/>
              <w:jc w:val="center"/>
              <w:rPr>
                <w:ins w:id="17420" w:author="Author"/>
              </w:rPr>
            </w:pPr>
            <w:ins w:id="17421" w:author="Author">
              <w:r w:rsidRPr="00D016EC">
                <w:t>2.15</w:t>
              </w:r>
            </w:ins>
          </w:p>
        </w:tc>
        <w:tc>
          <w:tcPr>
            <w:tcW w:w="440" w:type="dxa"/>
            <w:noWrap/>
            <w:vAlign w:val="bottom"/>
            <w:hideMark/>
          </w:tcPr>
          <w:p w14:paraId="1E0770D6" w14:textId="77777777" w:rsidR="00C50A95" w:rsidRPr="00D016EC" w:rsidRDefault="00C50A95" w:rsidP="00416506">
            <w:pPr>
              <w:pStyle w:val="tabletext11"/>
              <w:jc w:val="center"/>
              <w:rPr>
                <w:ins w:id="17422" w:author="Author"/>
              </w:rPr>
            </w:pPr>
            <w:ins w:id="17423" w:author="Author">
              <w:r w:rsidRPr="00D016EC">
                <w:t>2.11</w:t>
              </w:r>
            </w:ins>
          </w:p>
        </w:tc>
        <w:tc>
          <w:tcPr>
            <w:tcW w:w="400" w:type="dxa"/>
            <w:noWrap/>
            <w:vAlign w:val="bottom"/>
            <w:hideMark/>
          </w:tcPr>
          <w:p w14:paraId="1E80761F" w14:textId="77777777" w:rsidR="00C50A95" w:rsidRPr="00D016EC" w:rsidRDefault="00C50A95" w:rsidP="00416506">
            <w:pPr>
              <w:pStyle w:val="tabletext11"/>
              <w:jc w:val="center"/>
              <w:rPr>
                <w:ins w:id="17424" w:author="Author"/>
              </w:rPr>
            </w:pPr>
            <w:ins w:id="17425" w:author="Author">
              <w:r w:rsidRPr="00D016EC">
                <w:t>2.06</w:t>
              </w:r>
            </w:ins>
          </w:p>
        </w:tc>
        <w:tc>
          <w:tcPr>
            <w:tcW w:w="400" w:type="dxa"/>
            <w:noWrap/>
            <w:vAlign w:val="bottom"/>
            <w:hideMark/>
          </w:tcPr>
          <w:p w14:paraId="41403577" w14:textId="77777777" w:rsidR="00C50A95" w:rsidRPr="00D016EC" w:rsidRDefault="00C50A95" w:rsidP="00416506">
            <w:pPr>
              <w:pStyle w:val="tabletext11"/>
              <w:jc w:val="center"/>
              <w:rPr>
                <w:ins w:id="17426" w:author="Author"/>
              </w:rPr>
            </w:pPr>
            <w:ins w:id="17427" w:author="Author">
              <w:r w:rsidRPr="00D016EC">
                <w:t>2.02</w:t>
              </w:r>
            </w:ins>
          </w:p>
        </w:tc>
        <w:tc>
          <w:tcPr>
            <w:tcW w:w="400" w:type="dxa"/>
            <w:noWrap/>
            <w:vAlign w:val="bottom"/>
            <w:hideMark/>
          </w:tcPr>
          <w:p w14:paraId="574FE488" w14:textId="77777777" w:rsidR="00C50A95" w:rsidRPr="00D016EC" w:rsidRDefault="00C50A95" w:rsidP="00416506">
            <w:pPr>
              <w:pStyle w:val="tabletext11"/>
              <w:jc w:val="center"/>
              <w:rPr>
                <w:ins w:id="17428" w:author="Author"/>
              </w:rPr>
            </w:pPr>
            <w:ins w:id="17429" w:author="Author">
              <w:r w:rsidRPr="00D016EC">
                <w:t>1.98</w:t>
              </w:r>
            </w:ins>
          </w:p>
        </w:tc>
        <w:tc>
          <w:tcPr>
            <w:tcW w:w="400" w:type="dxa"/>
            <w:noWrap/>
            <w:vAlign w:val="bottom"/>
            <w:hideMark/>
          </w:tcPr>
          <w:p w14:paraId="2EFF0821" w14:textId="77777777" w:rsidR="00C50A95" w:rsidRPr="00D016EC" w:rsidRDefault="00C50A95" w:rsidP="00416506">
            <w:pPr>
              <w:pStyle w:val="tabletext11"/>
              <w:jc w:val="center"/>
              <w:rPr>
                <w:ins w:id="17430" w:author="Author"/>
              </w:rPr>
            </w:pPr>
            <w:ins w:id="17431" w:author="Author">
              <w:r w:rsidRPr="00D016EC">
                <w:t>1.94</w:t>
              </w:r>
            </w:ins>
          </w:p>
        </w:tc>
        <w:tc>
          <w:tcPr>
            <w:tcW w:w="460" w:type="dxa"/>
            <w:noWrap/>
            <w:vAlign w:val="bottom"/>
            <w:hideMark/>
          </w:tcPr>
          <w:p w14:paraId="08E7A1D9" w14:textId="77777777" w:rsidR="00C50A95" w:rsidRPr="00D016EC" w:rsidRDefault="00C50A95" w:rsidP="00416506">
            <w:pPr>
              <w:pStyle w:val="tabletext11"/>
              <w:jc w:val="center"/>
              <w:rPr>
                <w:ins w:id="17432" w:author="Author"/>
              </w:rPr>
            </w:pPr>
            <w:ins w:id="17433" w:author="Author">
              <w:r w:rsidRPr="00D016EC">
                <w:t>1.90</w:t>
              </w:r>
            </w:ins>
          </w:p>
        </w:tc>
      </w:tr>
      <w:tr w:rsidR="00C50A95" w:rsidRPr="00D016EC" w14:paraId="0F64DBB1" w14:textId="77777777" w:rsidTr="00416506">
        <w:trPr>
          <w:trHeight w:val="190"/>
          <w:ins w:id="17434" w:author="Author"/>
        </w:trPr>
        <w:tc>
          <w:tcPr>
            <w:tcW w:w="200" w:type="dxa"/>
            <w:tcBorders>
              <w:right w:val="nil"/>
            </w:tcBorders>
            <w:vAlign w:val="bottom"/>
          </w:tcPr>
          <w:p w14:paraId="50ACFC91" w14:textId="77777777" w:rsidR="00C50A95" w:rsidRPr="00D016EC" w:rsidRDefault="00C50A95" w:rsidP="00416506">
            <w:pPr>
              <w:pStyle w:val="tabletext11"/>
              <w:jc w:val="right"/>
              <w:rPr>
                <w:ins w:id="17435" w:author="Author"/>
              </w:rPr>
            </w:pPr>
          </w:p>
        </w:tc>
        <w:tc>
          <w:tcPr>
            <w:tcW w:w="1580" w:type="dxa"/>
            <w:tcBorders>
              <w:left w:val="nil"/>
            </w:tcBorders>
            <w:vAlign w:val="bottom"/>
            <w:hideMark/>
          </w:tcPr>
          <w:p w14:paraId="17622E14" w14:textId="77777777" w:rsidR="00C50A95" w:rsidRPr="00D016EC" w:rsidRDefault="00C50A95" w:rsidP="00416506">
            <w:pPr>
              <w:pStyle w:val="tabletext11"/>
              <w:tabs>
                <w:tab w:val="decimal" w:pos="640"/>
              </w:tabs>
              <w:rPr>
                <w:ins w:id="17436" w:author="Author"/>
              </w:rPr>
            </w:pPr>
            <w:ins w:id="17437" w:author="Author">
              <w:r w:rsidRPr="00D016EC">
                <w:t>260,000 to 299,999</w:t>
              </w:r>
            </w:ins>
          </w:p>
        </w:tc>
        <w:tc>
          <w:tcPr>
            <w:tcW w:w="680" w:type="dxa"/>
            <w:noWrap/>
            <w:vAlign w:val="bottom"/>
            <w:hideMark/>
          </w:tcPr>
          <w:p w14:paraId="2C8E8238" w14:textId="77777777" w:rsidR="00C50A95" w:rsidRPr="00D016EC" w:rsidRDefault="00C50A95" w:rsidP="00416506">
            <w:pPr>
              <w:pStyle w:val="tabletext11"/>
              <w:tabs>
                <w:tab w:val="decimal" w:pos="200"/>
              </w:tabs>
              <w:jc w:val="center"/>
              <w:rPr>
                <w:ins w:id="17438" w:author="Author"/>
              </w:rPr>
            </w:pPr>
            <w:ins w:id="17439" w:author="Author">
              <w:r w:rsidRPr="00D016EC">
                <w:t>4.28</w:t>
              </w:r>
            </w:ins>
          </w:p>
        </w:tc>
        <w:tc>
          <w:tcPr>
            <w:tcW w:w="900" w:type="dxa"/>
            <w:noWrap/>
            <w:vAlign w:val="bottom"/>
            <w:hideMark/>
          </w:tcPr>
          <w:p w14:paraId="722666B9" w14:textId="77777777" w:rsidR="00C50A95" w:rsidRPr="00D016EC" w:rsidRDefault="00C50A95" w:rsidP="00416506">
            <w:pPr>
              <w:pStyle w:val="tabletext11"/>
              <w:tabs>
                <w:tab w:val="decimal" w:pos="200"/>
              </w:tabs>
              <w:jc w:val="center"/>
              <w:rPr>
                <w:ins w:id="17440" w:author="Author"/>
              </w:rPr>
            </w:pPr>
            <w:ins w:id="17441" w:author="Author">
              <w:r w:rsidRPr="00D016EC">
                <w:t>4.09</w:t>
              </w:r>
            </w:ins>
          </w:p>
        </w:tc>
        <w:tc>
          <w:tcPr>
            <w:tcW w:w="400" w:type="dxa"/>
            <w:noWrap/>
            <w:vAlign w:val="bottom"/>
            <w:hideMark/>
          </w:tcPr>
          <w:p w14:paraId="463FB2E1" w14:textId="77777777" w:rsidR="00C50A95" w:rsidRPr="00D016EC" w:rsidRDefault="00C50A95" w:rsidP="00416506">
            <w:pPr>
              <w:pStyle w:val="tabletext11"/>
              <w:jc w:val="center"/>
              <w:rPr>
                <w:ins w:id="17442" w:author="Author"/>
              </w:rPr>
            </w:pPr>
            <w:ins w:id="17443" w:author="Author">
              <w:r w:rsidRPr="00D016EC">
                <w:t>4.00</w:t>
              </w:r>
            </w:ins>
          </w:p>
        </w:tc>
        <w:tc>
          <w:tcPr>
            <w:tcW w:w="400" w:type="dxa"/>
            <w:noWrap/>
            <w:vAlign w:val="bottom"/>
            <w:hideMark/>
          </w:tcPr>
          <w:p w14:paraId="14BE3C54" w14:textId="77777777" w:rsidR="00C50A95" w:rsidRPr="00D016EC" w:rsidRDefault="00C50A95" w:rsidP="00416506">
            <w:pPr>
              <w:pStyle w:val="tabletext11"/>
              <w:jc w:val="center"/>
              <w:rPr>
                <w:ins w:id="17444" w:author="Author"/>
              </w:rPr>
            </w:pPr>
            <w:ins w:id="17445" w:author="Author">
              <w:r w:rsidRPr="00D016EC">
                <w:t>3.80</w:t>
              </w:r>
            </w:ins>
          </w:p>
        </w:tc>
        <w:tc>
          <w:tcPr>
            <w:tcW w:w="400" w:type="dxa"/>
            <w:noWrap/>
            <w:vAlign w:val="bottom"/>
            <w:hideMark/>
          </w:tcPr>
          <w:p w14:paraId="611D2D24" w14:textId="77777777" w:rsidR="00C50A95" w:rsidRPr="00D016EC" w:rsidRDefault="00C50A95" w:rsidP="00416506">
            <w:pPr>
              <w:pStyle w:val="tabletext11"/>
              <w:jc w:val="center"/>
              <w:rPr>
                <w:ins w:id="17446" w:author="Author"/>
              </w:rPr>
            </w:pPr>
            <w:ins w:id="17447" w:author="Author">
              <w:r w:rsidRPr="00D016EC">
                <w:t>3.66</w:t>
              </w:r>
            </w:ins>
          </w:p>
        </w:tc>
        <w:tc>
          <w:tcPr>
            <w:tcW w:w="400" w:type="dxa"/>
            <w:noWrap/>
            <w:vAlign w:val="bottom"/>
            <w:hideMark/>
          </w:tcPr>
          <w:p w14:paraId="3759BAFC" w14:textId="77777777" w:rsidR="00C50A95" w:rsidRPr="00D016EC" w:rsidRDefault="00C50A95" w:rsidP="00416506">
            <w:pPr>
              <w:pStyle w:val="tabletext11"/>
              <w:jc w:val="center"/>
              <w:rPr>
                <w:ins w:id="17448" w:author="Author"/>
              </w:rPr>
            </w:pPr>
            <w:ins w:id="17449" w:author="Author">
              <w:r w:rsidRPr="00D016EC">
                <w:t>3.54</w:t>
              </w:r>
            </w:ins>
          </w:p>
        </w:tc>
        <w:tc>
          <w:tcPr>
            <w:tcW w:w="400" w:type="dxa"/>
            <w:noWrap/>
            <w:vAlign w:val="bottom"/>
            <w:hideMark/>
          </w:tcPr>
          <w:p w14:paraId="08672786" w14:textId="77777777" w:rsidR="00C50A95" w:rsidRPr="00D016EC" w:rsidRDefault="00C50A95" w:rsidP="00416506">
            <w:pPr>
              <w:pStyle w:val="tabletext11"/>
              <w:jc w:val="center"/>
              <w:rPr>
                <w:ins w:id="17450" w:author="Author"/>
              </w:rPr>
            </w:pPr>
            <w:ins w:id="17451" w:author="Author">
              <w:r w:rsidRPr="00D016EC">
                <w:t>3.40</w:t>
              </w:r>
            </w:ins>
          </w:p>
        </w:tc>
        <w:tc>
          <w:tcPr>
            <w:tcW w:w="400" w:type="dxa"/>
            <w:noWrap/>
            <w:vAlign w:val="bottom"/>
            <w:hideMark/>
          </w:tcPr>
          <w:p w14:paraId="7863E836" w14:textId="77777777" w:rsidR="00C50A95" w:rsidRPr="00D016EC" w:rsidRDefault="00C50A95" w:rsidP="00416506">
            <w:pPr>
              <w:pStyle w:val="tabletext11"/>
              <w:jc w:val="center"/>
              <w:rPr>
                <w:ins w:id="17452" w:author="Author"/>
              </w:rPr>
            </w:pPr>
            <w:ins w:id="17453" w:author="Author">
              <w:r w:rsidRPr="00D016EC">
                <w:t>3.40</w:t>
              </w:r>
            </w:ins>
          </w:p>
        </w:tc>
        <w:tc>
          <w:tcPr>
            <w:tcW w:w="400" w:type="dxa"/>
            <w:noWrap/>
            <w:vAlign w:val="bottom"/>
            <w:hideMark/>
          </w:tcPr>
          <w:p w14:paraId="2BD06A16" w14:textId="77777777" w:rsidR="00C50A95" w:rsidRPr="00D016EC" w:rsidRDefault="00C50A95" w:rsidP="00416506">
            <w:pPr>
              <w:pStyle w:val="tabletext11"/>
              <w:jc w:val="center"/>
              <w:rPr>
                <w:ins w:id="17454" w:author="Author"/>
              </w:rPr>
            </w:pPr>
            <w:ins w:id="17455" w:author="Author">
              <w:r w:rsidRPr="00D016EC">
                <w:t>3.30</w:t>
              </w:r>
            </w:ins>
          </w:p>
        </w:tc>
        <w:tc>
          <w:tcPr>
            <w:tcW w:w="400" w:type="dxa"/>
            <w:noWrap/>
            <w:vAlign w:val="bottom"/>
            <w:hideMark/>
          </w:tcPr>
          <w:p w14:paraId="75829B3E" w14:textId="77777777" w:rsidR="00C50A95" w:rsidRPr="00D016EC" w:rsidRDefault="00C50A95" w:rsidP="00416506">
            <w:pPr>
              <w:pStyle w:val="tabletext11"/>
              <w:jc w:val="center"/>
              <w:rPr>
                <w:ins w:id="17456" w:author="Author"/>
              </w:rPr>
            </w:pPr>
            <w:ins w:id="17457" w:author="Author">
              <w:r w:rsidRPr="00D016EC">
                <w:t>3.22</w:t>
              </w:r>
            </w:ins>
          </w:p>
        </w:tc>
        <w:tc>
          <w:tcPr>
            <w:tcW w:w="400" w:type="dxa"/>
            <w:noWrap/>
            <w:vAlign w:val="bottom"/>
            <w:hideMark/>
          </w:tcPr>
          <w:p w14:paraId="2E8A7DC7" w14:textId="77777777" w:rsidR="00C50A95" w:rsidRPr="00D016EC" w:rsidRDefault="00C50A95" w:rsidP="00416506">
            <w:pPr>
              <w:pStyle w:val="tabletext11"/>
              <w:jc w:val="center"/>
              <w:rPr>
                <w:ins w:id="17458" w:author="Author"/>
              </w:rPr>
            </w:pPr>
            <w:ins w:id="17459" w:author="Author">
              <w:r w:rsidRPr="00D016EC">
                <w:t>3.05</w:t>
              </w:r>
            </w:ins>
          </w:p>
        </w:tc>
        <w:tc>
          <w:tcPr>
            <w:tcW w:w="400" w:type="dxa"/>
            <w:noWrap/>
            <w:vAlign w:val="bottom"/>
            <w:hideMark/>
          </w:tcPr>
          <w:p w14:paraId="120816A2" w14:textId="77777777" w:rsidR="00C50A95" w:rsidRPr="00D016EC" w:rsidRDefault="00C50A95" w:rsidP="00416506">
            <w:pPr>
              <w:pStyle w:val="tabletext11"/>
              <w:jc w:val="center"/>
              <w:rPr>
                <w:ins w:id="17460" w:author="Author"/>
              </w:rPr>
            </w:pPr>
            <w:ins w:id="17461" w:author="Author">
              <w:r w:rsidRPr="00D016EC">
                <w:t>3.02</w:t>
              </w:r>
            </w:ins>
          </w:p>
        </w:tc>
        <w:tc>
          <w:tcPr>
            <w:tcW w:w="400" w:type="dxa"/>
            <w:noWrap/>
            <w:vAlign w:val="bottom"/>
            <w:hideMark/>
          </w:tcPr>
          <w:p w14:paraId="5B59086F" w14:textId="77777777" w:rsidR="00C50A95" w:rsidRPr="00D016EC" w:rsidRDefault="00C50A95" w:rsidP="00416506">
            <w:pPr>
              <w:pStyle w:val="tabletext11"/>
              <w:jc w:val="center"/>
              <w:rPr>
                <w:ins w:id="17462" w:author="Author"/>
              </w:rPr>
            </w:pPr>
            <w:ins w:id="17463" w:author="Author">
              <w:r w:rsidRPr="00D016EC">
                <w:t>2.99</w:t>
              </w:r>
            </w:ins>
          </w:p>
        </w:tc>
        <w:tc>
          <w:tcPr>
            <w:tcW w:w="400" w:type="dxa"/>
            <w:noWrap/>
            <w:vAlign w:val="bottom"/>
            <w:hideMark/>
          </w:tcPr>
          <w:p w14:paraId="01A58463" w14:textId="77777777" w:rsidR="00C50A95" w:rsidRPr="00D016EC" w:rsidRDefault="00C50A95" w:rsidP="00416506">
            <w:pPr>
              <w:pStyle w:val="tabletext11"/>
              <w:jc w:val="center"/>
              <w:rPr>
                <w:ins w:id="17464" w:author="Author"/>
              </w:rPr>
            </w:pPr>
            <w:ins w:id="17465" w:author="Author">
              <w:r w:rsidRPr="00D016EC">
                <w:t>2.96</w:t>
              </w:r>
            </w:ins>
          </w:p>
        </w:tc>
        <w:tc>
          <w:tcPr>
            <w:tcW w:w="400" w:type="dxa"/>
            <w:noWrap/>
            <w:vAlign w:val="bottom"/>
            <w:hideMark/>
          </w:tcPr>
          <w:p w14:paraId="45D47952" w14:textId="77777777" w:rsidR="00C50A95" w:rsidRPr="00D016EC" w:rsidRDefault="00C50A95" w:rsidP="00416506">
            <w:pPr>
              <w:pStyle w:val="tabletext11"/>
              <w:jc w:val="center"/>
              <w:rPr>
                <w:ins w:id="17466" w:author="Author"/>
              </w:rPr>
            </w:pPr>
            <w:ins w:id="17467" w:author="Author">
              <w:r w:rsidRPr="00D016EC">
                <w:t>2.93</w:t>
              </w:r>
            </w:ins>
          </w:p>
        </w:tc>
        <w:tc>
          <w:tcPr>
            <w:tcW w:w="400" w:type="dxa"/>
            <w:noWrap/>
            <w:vAlign w:val="bottom"/>
            <w:hideMark/>
          </w:tcPr>
          <w:p w14:paraId="033F10D7" w14:textId="77777777" w:rsidR="00C50A95" w:rsidRPr="00D016EC" w:rsidRDefault="00C50A95" w:rsidP="00416506">
            <w:pPr>
              <w:pStyle w:val="tabletext11"/>
              <w:jc w:val="center"/>
              <w:rPr>
                <w:ins w:id="17468" w:author="Author"/>
              </w:rPr>
            </w:pPr>
            <w:ins w:id="17469" w:author="Author">
              <w:r w:rsidRPr="00D016EC">
                <w:t>2.90</w:t>
              </w:r>
            </w:ins>
          </w:p>
        </w:tc>
        <w:tc>
          <w:tcPr>
            <w:tcW w:w="400" w:type="dxa"/>
            <w:noWrap/>
            <w:vAlign w:val="bottom"/>
            <w:hideMark/>
          </w:tcPr>
          <w:p w14:paraId="2575C313" w14:textId="77777777" w:rsidR="00C50A95" w:rsidRPr="00D016EC" w:rsidRDefault="00C50A95" w:rsidP="00416506">
            <w:pPr>
              <w:pStyle w:val="tabletext11"/>
              <w:jc w:val="center"/>
              <w:rPr>
                <w:ins w:id="17470" w:author="Author"/>
              </w:rPr>
            </w:pPr>
            <w:ins w:id="17471" w:author="Author">
              <w:r w:rsidRPr="00D016EC">
                <w:t>2.87</w:t>
              </w:r>
            </w:ins>
          </w:p>
        </w:tc>
        <w:tc>
          <w:tcPr>
            <w:tcW w:w="400" w:type="dxa"/>
            <w:noWrap/>
            <w:vAlign w:val="bottom"/>
            <w:hideMark/>
          </w:tcPr>
          <w:p w14:paraId="31C987DF" w14:textId="77777777" w:rsidR="00C50A95" w:rsidRPr="00D016EC" w:rsidRDefault="00C50A95" w:rsidP="00416506">
            <w:pPr>
              <w:pStyle w:val="tabletext11"/>
              <w:jc w:val="center"/>
              <w:rPr>
                <w:ins w:id="17472" w:author="Author"/>
              </w:rPr>
            </w:pPr>
            <w:ins w:id="17473" w:author="Author">
              <w:r w:rsidRPr="00D016EC">
                <w:t>2.84</w:t>
              </w:r>
            </w:ins>
          </w:p>
        </w:tc>
        <w:tc>
          <w:tcPr>
            <w:tcW w:w="400" w:type="dxa"/>
            <w:noWrap/>
            <w:vAlign w:val="bottom"/>
            <w:hideMark/>
          </w:tcPr>
          <w:p w14:paraId="1B6E49EF" w14:textId="77777777" w:rsidR="00C50A95" w:rsidRPr="00D016EC" w:rsidRDefault="00C50A95" w:rsidP="00416506">
            <w:pPr>
              <w:pStyle w:val="tabletext11"/>
              <w:jc w:val="center"/>
              <w:rPr>
                <w:ins w:id="17474" w:author="Author"/>
              </w:rPr>
            </w:pPr>
            <w:ins w:id="17475" w:author="Author">
              <w:r w:rsidRPr="00D016EC">
                <w:t>2.81</w:t>
              </w:r>
            </w:ins>
          </w:p>
        </w:tc>
        <w:tc>
          <w:tcPr>
            <w:tcW w:w="400" w:type="dxa"/>
            <w:noWrap/>
            <w:vAlign w:val="bottom"/>
            <w:hideMark/>
          </w:tcPr>
          <w:p w14:paraId="71171A15" w14:textId="77777777" w:rsidR="00C50A95" w:rsidRPr="00D016EC" w:rsidRDefault="00C50A95" w:rsidP="00416506">
            <w:pPr>
              <w:pStyle w:val="tabletext11"/>
              <w:jc w:val="center"/>
              <w:rPr>
                <w:ins w:id="17476" w:author="Author"/>
              </w:rPr>
            </w:pPr>
            <w:ins w:id="17477" w:author="Author">
              <w:r w:rsidRPr="00D016EC">
                <w:t>2.78</w:t>
              </w:r>
            </w:ins>
          </w:p>
        </w:tc>
        <w:tc>
          <w:tcPr>
            <w:tcW w:w="400" w:type="dxa"/>
            <w:noWrap/>
            <w:vAlign w:val="bottom"/>
            <w:hideMark/>
          </w:tcPr>
          <w:p w14:paraId="1E5083AE" w14:textId="77777777" w:rsidR="00C50A95" w:rsidRPr="00D016EC" w:rsidRDefault="00C50A95" w:rsidP="00416506">
            <w:pPr>
              <w:pStyle w:val="tabletext11"/>
              <w:jc w:val="center"/>
              <w:rPr>
                <w:ins w:id="17478" w:author="Author"/>
              </w:rPr>
            </w:pPr>
            <w:ins w:id="17479" w:author="Author">
              <w:r w:rsidRPr="00D016EC">
                <w:t>2.76</w:t>
              </w:r>
            </w:ins>
          </w:p>
        </w:tc>
        <w:tc>
          <w:tcPr>
            <w:tcW w:w="400" w:type="dxa"/>
            <w:noWrap/>
            <w:vAlign w:val="bottom"/>
            <w:hideMark/>
          </w:tcPr>
          <w:p w14:paraId="11D85AFE" w14:textId="77777777" w:rsidR="00C50A95" w:rsidRPr="00D016EC" w:rsidRDefault="00C50A95" w:rsidP="00416506">
            <w:pPr>
              <w:pStyle w:val="tabletext11"/>
              <w:jc w:val="center"/>
              <w:rPr>
                <w:ins w:id="17480" w:author="Author"/>
              </w:rPr>
            </w:pPr>
            <w:ins w:id="17481" w:author="Author">
              <w:r w:rsidRPr="00D016EC">
                <w:t>2.73</w:t>
              </w:r>
            </w:ins>
          </w:p>
        </w:tc>
        <w:tc>
          <w:tcPr>
            <w:tcW w:w="440" w:type="dxa"/>
            <w:noWrap/>
            <w:vAlign w:val="bottom"/>
            <w:hideMark/>
          </w:tcPr>
          <w:p w14:paraId="34277F44" w14:textId="77777777" w:rsidR="00C50A95" w:rsidRPr="00D016EC" w:rsidRDefault="00C50A95" w:rsidP="00416506">
            <w:pPr>
              <w:pStyle w:val="tabletext11"/>
              <w:jc w:val="center"/>
              <w:rPr>
                <w:ins w:id="17482" w:author="Author"/>
              </w:rPr>
            </w:pPr>
            <w:ins w:id="17483" w:author="Author">
              <w:r w:rsidRPr="00D016EC">
                <w:t>2.70</w:t>
              </w:r>
            </w:ins>
          </w:p>
        </w:tc>
        <w:tc>
          <w:tcPr>
            <w:tcW w:w="400" w:type="dxa"/>
            <w:noWrap/>
            <w:vAlign w:val="bottom"/>
            <w:hideMark/>
          </w:tcPr>
          <w:p w14:paraId="6A4A27FF" w14:textId="77777777" w:rsidR="00C50A95" w:rsidRPr="00D016EC" w:rsidRDefault="00C50A95" w:rsidP="00416506">
            <w:pPr>
              <w:pStyle w:val="tabletext11"/>
              <w:jc w:val="center"/>
              <w:rPr>
                <w:ins w:id="17484" w:author="Author"/>
              </w:rPr>
            </w:pPr>
            <w:ins w:id="17485" w:author="Author">
              <w:r w:rsidRPr="00D016EC">
                <w:t>2.67</w:t>
              </w:r>
            </w:ins>
          </w:p>
        </w:tc>
        <w:tc>
          <w:tcPr>
            <w:tcW w:w="400" w:type="dxa"/>
            <w:noWrap/>
            <w:vAlign w:val="bottom"/>
            <w:hideMark/>
          </w:tcPr>
          <w:p w14:paraId="39ED48BD" w14:textId="77777777" w:rsidR="00C50A95" w:rsidRPr="00D016EC" w:rsidRDefault="00C50A95" w:rsidP="00416506">
            <w:pPr>
              <w:pStyle w:val="tabletext11"/>
              <w:jc w:val="center"/>
              <w:rPr>
                <w:ins w:id="17486" w:author="Author"/>
              </w:rPr>
            </w:pPr>
            <w:ins w:id="17487" w:author="Author">
              <w:r w:rsidRPr="00D016EC">
                <w:t>2.65</w:t>
              </w:r>
            </w:ins>
          </w:p>
        </w:tc>
        <w:tc>
          <w:tcPr>
            <w:tcW w:w="400" w:type="dxa"/>
            <w:noWrap/>
            <w:vAlign w:val="bottom"/>
            <w:hideMark/>
          </w:tcPr>
          <w:p w14:paraId="5F0C521A" w14:textId="77777777" w:rsidR="00C50A95" w:rsidRPr="00D016EC" w:rsidRDefault="00C50A95" w:rsidP="00416506">
            <w:pPr>
              <w:pStyle w:val="tabletext11"/>
              <w:jc w:val="center"/>
              <w:rPr>
                <w:ins w:id="17488" w:author="Author"/>
              </w:rPr>
            </w:pPr>
            <w:ins w:id="17489" w:author="Author">
              <w:r w:rsidRPr="00D016EC">
                <w:t>2.62</w:t>
              </w:r>
            </w:ins>
          </w:p>
        </w:tc>
        <w:tc>
          <w:tcPr>
            <w:tcW w:w="400" w:type="dxa"/>
            <w:noWrap/>
            <w:vAlign w:val="bottom"/>
            <w:hideMark/>
          </w:tcPr>
          <w:p w14:paraId="76B6884F" w14:textId="77777777" w:rsidR="00C50A95" w:rsidRPr="00D016EC" w:rsidRDefault="00C50A95" w:rsidP="00416506">
            <w:pPr>
              <w:pStyle w:val="tabletext11"/>
              <w:jc w:val="center"/>
              <w:rPr>
                <w:ins w:id="17490" w:author="Author"/>
              </w:rPr>
            </w:pPr>
            <w:ins w:id="17491" w:author="Author">
              <w:r w:rsidRPr="00D016EC">
                <w:t>2.60</w:t>
              </w:r>
            </w:ins>
          </w:p>
        </w:tc>
        <w:tc>
          <w:tcPr>
            <w:tcW w:w="460" w:type="dxa"/>
            <w:noWrap/>
            <w:vAlign w:val="bottom"/>
            <w:hideMark/>
          </w:tcPr>
          <w:p w14:paraId="539828DF" w14:textId="77777777" w:rsidR="00C50A95" w:rsidRPr="00D016EC" w:rsidRDefault="00C50A95" w:rsidP="00416506">
            <w:pPr>
              <w:pStyle w:val="tabletext11"/>
              <w:jc w:val="center"/>
              <w:rPr>
                <w:ins w:id="17492" w:author="Author"/>
              </w:rPr>
            </w:pPr>
            <w:ins w:id="17493" w:author="Author">
              <w:r w:rsidRPr="00D016EC">
                <w:t>2.57</w:t>
              </w:r>
            </w:ins>
          </w:p>
        </w:tc>
      </w:tr>
      <w:tr w:rsidR="00C50A95" w:rsidRPr="00D016EC" w14:paraId="2C505543" w14:textId="77777777" w:rsidTr="00416506">
        <w:trPr>
          <w:trHeight w:val="190"/>
          <w:ins w:id="17494" w:author="Author"/>
        </w:trPr>
        <w:tc>
          <w:tcPr>
            <w:tcW w:w="200" w:type="dxa"/>
            <w:tcBorders>
              <w:right w:val="nil"/>
            </w:tcBorders>
            <w:vAlign w:val="bottom"/>
          </w:tcPr>
          <w:p w14:paraId="2B4CBF43" w14:textId="77777777" w:rsidR="00C50A95" w:rsidRPr="00D016EC" w:rsidRDefault="00C50A95" w:rsidP="00416506">
            <w:pPr>
              <w:pStyle w:val="tabletext11"/>
              <w:jc w:val="right"/>
              <w:rPr>
                <w:ins w:id="17495" w:author="Author"/>
              </w:rPr>
            </w:pPr>
          </w:p>
        </w:tc>
        <w:tc>
          <w:tcPr>
            <w:tcW w:w="1580" w:type="dxa"/>
            <w:tcBorders>
              <w:left w:val="nil"/>
            </w:tcBorders>
            <w:vAlign w:val="bottom"/>
            <w:hideMark/>
          </w:tcPr>
          <w:p w14:paraId="3A523C64" w14:textId="77777777" w:rsidR="00C50A95" w:rsidRPr="00D016EC" w:rsidRDefault="00C50A95" w:rsidP="00416506">
            <w:pPr>
              <w:pStyle w:val="tabletext11"/>
              <w:tabs>
                <w:tab w:val="decimal" w:pos="640"/>
              </w:tabs>
              <w:rPr>
                <w:ins w:id="17496" w:author="Author"/>
              </w:rPr>
            </w:pPr>
            <w:ins w:id="17497" w:author="Author">
              <w:r w:rsidRPr="00D016EC">
                <w:t>300,000 to 349,999</w:t>
              </w:r>
            </w:ins>
          </w:p>
        </w:tc>
        <w:tc>
          <w:tcPr>
            <w:tcW w:w="680" w:type="dxa"/>
            <w:noWrap/>
            <w:vAlign w:val="bottom"/>
            <w:hideMark/>
          </w:tcPr>
          <w:p w14:paraId="7FE39401" w14:textId="77777777" w:rsidR="00C50A95" w:rsidRPr="00D016EC" w:rsidRDefault="00C50A95" w:rsidP="00416506">
            <w:pPr>
              <w:pStyle w:val="tabletext11"/>
              <w:tabs>
                <w:tab w:val="decimal" w:pos="200"/>
              </w:tabs>
              <w:jc w:val="center"/>
              <w:rPr>
                <w:ins w:id="17498" w:author="Author"/>
              </w:rPr>
            </w:pPr>
            <w:ins w:id="17499" w:author="Author">
              <w:r w:rsidRPr="00D016EC">
                <w:t>4.73</w:t>
              </w:r>
            </w:ins>
          </w:p>
        </w:tc>
        <w:tc>
          <w:tcPr>
            <w:tcW w:w="900" w:type="dxa"/>
            <w:noWrap/>
            <w:vAlign w:val="bottom"/>
            <w:hideMark/>
          </w:tcPr>
          <w:p w14:paraId="58B1D5BC" w14:textId="77777777" w:rsidR="00C50A95" w:rsidRPr="00D016EC" w:rsidRDefault="00C50A95" w:rsidP="00416506">
            <w:pPr>
              <w:pStyle w:val="tabletext11"/>
              <w:tabs>
                <w:tab w:val="decimal" w:pos="200"/>
              </w:tabs>
              <w:jc w:val="center"/>
              <w:rPr>
                <w:ins w:id="17500" w:author="Author"/>
              </w:rPr>
            </w:pPr>
            <w:ins w:id="17501" w:author="Author">
              <w:r w:rsidRPr="00D016EC">
                <w:t>4.54</w:t>
              </w:r>
            </w:ins>
          </w:p>
        </w:tc>
        <w:tc>
          <w:tcPr>
            <w:tcW w:w="400" w:type="dxa"/>
            <w:noWrap/>
            <w:vAlign w:val="bottom"/>
            <w:hideMark/>
          </w:tcPr>
          <w:p w14:paraId="39617260" w14:textId="77777777" w:rsidR="00C50A95" w:rsidRPr="00D016EC" w:rsidRDefault="00C50A95" w:rsidP="00416506">
            <w:pPr>
              <w:pStyle w:val="tabletext11"/>
              <w:jc w:val="center"/>
              <w:rPr>
                <w:ins w:id="17502" w:author="Author"/>
              </w:rPr>
            </w:pPr>
            <w:ins w:id="17503" w:author="Author">
              <w:r w:rsidRPr="00D016EC">
                <w:t>4.45</w:t>
              </w:r>
            </w:ins>
          </w:p>
        </w:tc>
        <w:tc>
          <w:tcPr>
            <w:tcW w:w="400" w:type="dxa"/>
            <w:noWrap/>
            <w:vAlign w:val="bottom"/>
            <w:hideMark/>
          </w:tcPr>
          <w:p w14:paraId="6A6DA7FC" w14:textId="77777777" w:rsidR="00C50A95" w:rsidRPr="00D016EC" w:rsidRDefault="00C50A95" w:rsidP="00416506">
            <w:pPr>
              <w:pStyle w:val="tabletext11"/>
              <w:jc w:val="center"/>
              <w:rPr>
                <w:ins w:id="17504" w:author="Author"/>
              </w:rPr>
            </w:pPr>
            <w:ins w:id="17505" w:author="Author">
              <w:r w:rsidRPr="00D016EC">
                <w:t>4.26</w:t>
              </w:r>
            </w:ins>
          </w:p>
        </w:tc>
        <w:tc>
          <w:tcPr>
            <w:tcW w:w="400" w:type="dxa"/>
            <w:noWrap/>
            <w:vAlign w:val="bottom"/>
            <w:hideMark/>
          </w:tcPr>
          <w:p w14:paraId="0BD269F5" w14:textId="77777777" w:rsidR="00C50A95" w:rsidRPr="00D016EC" w:rsidRDefault="00C50A95" w:rsidP="00416506">
            <w:pPr>
              <w:pStyle w:val="tabletext11"/>
              <w:jc w:val="center"/>
              <w:rPr>
                <w:ins w:id="17506" w:author="Author"/>
              </w:rPr>
            </w:pPr>
            <w:ins w:id="17507" w:author="Author">
              <w:r w:rsidRPr="00D016EC">
                <w:t>4.12</w:t>
              </w:r>
            </w:ins>
          </w:p>
        </w:tc>
        <w:tc>
          <w:tcPr>
            <w:tcW w:w="400" w:type="dxa"/>
            <w:noWrap/>
            <w:vAlign w:val="bottom"/>
            <w:hideMark/>
          </w:tcPr>
          <w:p w14:paraId="223795B3" w14:textId="77777777" w:rsidR="00C50A95" w:rsidRPr="00D016EC" w:rsidRDefault="00C50A95" w:rsidP="00416506">
            <w:pPr>
              <w:pStyle w:val="tabletext11"/>
              <w:jc w:val="center"/>
              <w:rPr>
                <w:ins w:id="17508" w:author="Author"/>
              </w:rPr>
            </w:pPr>
            <w:ins w:id="17509" w:author="Author">
              <w:r w:rsidRPr="00D016EC">
                <w:t>4.00</w:t>
              </w:r>
            </w:ins>
          </w:p>
        </w:tc>
        <w:tc>
          <w:tcPr>
            <w:tcW w:w="400" w:type="dxa"/>
            <w:noWrap/>
            <w:vAlign w:val="bottom"/>
            <w:hideMark/>
          </w:tcPr>
          <w:p w14:paraId="4976C89F" w14:textId="77777777" w:rsidR="00C50A95" w:rsidRPr="00D016EC" w:rsidRDefault="00C50A95" w:rsidP="00416506">
            <w:pPr>
              <w:pStyle w:val="tabletext11"/>
              <w:jc w:val="center"/>
              <w:rPr>
                <w:ins w:id="17510" w:author="Author"/>
              </w:rPr>
            </w:pPr>
            <w:ins w:id="17511" w:author="Author">
              <w:r w:rsidRPr="00D016EC">
                <w:t>3.86</w:t>
              </w:r>
            </w:ins>
          </w:p>
        </w:tc>
        <w:tc>
          <w:tcPr>
            <w:tcW w:w="400" w:type="dxa"/>
            <w:noWrap/>
            <w:vAlign w:val="bottom"/>
            <w:hideMark/>
          </w:tcPr>
          <w:p w14:paraId="6CFB585F" w14:textId="77777777" w:rsidR="00C50A95" w:rsidRPr="00D016EC" w:rsidRDefault="00C50A95" w:rsidP="00416506">
            <w:pPr>
              <w:pStyle w:val="tabletext11"/>
              <w:jc w:val="center"/>
              <w:rPr>
                <w:ins w:id="17512" w:author="Author"/>
              </w:rPr>
            </w:pPr>
            <w:ins w:id="17513" w:author="Author">
              <w:r w:rsidRPr="00D016EC">
                <w:t>3.86</w:t>
              </w:r>
            </w:ins>
          </w:p>
        </w:tc>
        <w:tc>
          <w:tcPr>
            <w:tcW w:w="400" w:type="dxa"/>
            <w:noWrap/>
            <w:vAlign w:val="bottom"/>
            <w:hideMark/>
          </w:tcPr>
          <w:p w14:paraId="017A21D6" w14:textId="77777777" w:rsidR="00C50A95" w:rsidRPr="00D016EC" w:rsidRDefault="00C50A95" w:rsidP="00416506">
            <w:pPr>
              <w:pStyle w:val="tabletext11"/>
              <w:jc w:val="center"/>
              <w:rPr>
                <w:ins w:id="17514" w:author="Author"/>
              </w:rPr>
            </w:pPr>
            <w:ins w:id="17515" w:author="Author">
              <w:r w:rsidRPr="00D016EC">
                <w:t>3.76</w:t>
              </w:r>
            </w:ins>
          </w:p>
        </w:tc>
        <w:tc>
          <w:tcPr>
            <w:tcW w:w="400" w:type="dxa"/>
            <w:noWrap/>
            <w:vAlign w:val="bottom"/>
            <w:hideMark/>
          </w:tcPr>
          <w:p w14:paraId="4570C2D1" w14:textId="77777777" w:rsidR="00C50A95" w:rsidRPr="00D016EC" w:rsidRDefault="00C50A95" w:rsidP="00416506">
            <w:pPr>
              <w:pStyle w:val="tabletext11"/>
              <w:jc w:val="center"/>
              <w:rPr>
                <w:ins w:id="17516" w:author="Author"/>
              </w:rPr>
            </w:pPr>
            <w:ins w:id="17517" w:author="Author">
              <w:r w:rsidRPr="00D016EC">
                <w:t>3.68</w:t>
              </w:r>
            </w:ins>
          </w:p>
        </w:tc>
        <w:tc>
          <w:tcPr>
            <w:tcW w:w="400" w:type="dxa"/>
            <w:noWrap/>
            <w:vAlign w:val="bottom"/>
            <w:hideMark/>
          </w:tcPr>
          <w:p w14:paraId="11EEAEFC" w14:textId="77777777" w:rsidR="00C50A95" w:rsidRPr="00D016EC" w:rsidRDefault="00C50A95" w:rsidP="00416506">
            <w:pPr>
              <w:pStyle w:val="tabletext11"/>
              <w:jc w:val="center"/>
              <w:rPr>
                <w:ins w:id="17518" w:author="Author"/>
              </w:rPr>
            </w:pPr>
            <w:ins w:id="17519" w:author="Author">
              <w:r w:rsidRPr="00D016EC">
                <w:t>3.51</w:t>
              </w:r>
            </w:ins>
          </w:p>
        </w:tc>
        <w:tc>
          <w:tcPr>
            <w:tcW w:w="400" w:type="dxa"/>
            <w:noWrap/>
            <w:vAlign w:val="bottom"/>
            <w:hideMark/>
          </w:tcPr>
          <w:p w14:paraId="0CBBBD6F" w14:textId="77777777" w:rsidR="00C50A95" w:rsidRPr="00D016EC" w:rsidRDefault="00C50A95" w:rsidP="00416506">
            <w:pPr>
              <w:pStyle w:val="tabletext11"/>
              <w:jc w:val="center"/>
              <w:rPr>
                <w:ins w:id="17520" w:author="Author"/>
              </w:rPr>
            </w:pPr>
            <w:ins w:id="17521" w:author="Author">
              <w:r w:rsidRPr="00D016EC">
                <w:t>3.48</w:t>
              </w:r>
            </w:ins>
          </w:p>
        </w:tc>
        <w:tc>
          <w:tcPr>
            <w:tcW w:w="400" w:type="dxa"/>
            <w:noWrap/>
            <w:vAlign w:val="bottom"/>
            <w:hideMark/>
          </w:tcPr>
          <w:p w14:paraId="195F1488" w14:textId="77777777" w:rsidR="00C50A95" w:rsidRPr="00D016EC" w:rsidRDefault="00C50A95" w:rsidP="00416506">
            <w:pPr>
              <w:pStyle w:val="tabletext11"/>
              <w:jc w:val="center"/>
              <w:rPr>
                <w:ins w:id="17522" w:author="Author"/>
              </w:rPr>
            </w:pPr>
            <w:ins w:id="17523" w:author="Author">
              <w:r w:rsidRPr="00D016EC">
                <w:t>3.44</w:t>
              </w:r>
            </w:ins>
          </w:p>
        </w:tc>
        <w:tc>
          <w:tcPr>
            <w:tcW w:w="400" w:type="dxa"/>
            <w:noWrap/>
            <w:vAlign w:val="bottom"/>
            <w:hideMark/>
          </w:tcPr>
          <w:p w14:paraId="6FA36AA3" w14:textId="77777777" w:rsidR="00C50A95" w:rsidRPr="00D016EC" w:rsidRDefault="00C50A95" w:rsidP="00416506">
            <w:pPr>
              <w:pStyle w:val="tabletext11"/>
              <w:jc w:val="center"/>
              <w:rPr>
                <w:ins w:id="17524" w:author="Author"/>
              </w:rPr>
            </w:pPr>
            <w:ins w:id="17525" w:author="Author">
              <w:r w:rsidRPr="00D016EC">
                <w:t>3.41</w:t>
              </w:r>
            </w:ins>
          </w:p>
        </w:tc>
        <w:tc>
          <w:tcPr>
            <w:tcW w:w="400" w:type="dxa"/>
            <w:noWrap/>
            <w:vAlign w:val="bottom"/>
            <w:hideMark/>
          </w:tcPr>
          <w:p w14:paraId="6B3EE91F" w14:textId="77777777" w:rsidR="00C50A95" w:rsidRPr="00D016EC" w:rsidRDefault="00C50A95" w:rsidP="00416506">
            <w:pPr>
              <w:pStyle w:val="tabletext11"/>
              <w:jc w:val="center"/>
              <w:rPr>
                <w:ins w:id="17526" w:author="Author"/>
              </w:rPr>
            </w:pPr>
            <w:ins w:id="17527" w:author="Author">
              <w:r w:rsidRPr="00D016EC">
                <w:t>3.38</w:t>
              </w:r>
            </w:ins>
          </w:p>
        </w:tc>
        <w:tc>
          <w:tcPr>
            <w:tcW w:w="400" w:type="dxa"/>
            <w:noWrap/>
            <w:vAlign w:val="bottom"/>
            <w:hideMark/>
          </w:tcPr>
          <w:p w14:paraId="6782387B" w14:textId="77777777" w:rsidR="00C50A95" w:rsidRPr="00D016EC" w:rsidRDefault="00C50A95" w:rsidP="00416506">
            <w:pPr>
              <w:pStyle w:val="tabletext11"/>
              <w:jc w:val="center"/>
              <w:rPr>
                <w:ins w:id="17528" w:author="Author"/>
              </w:rPr>
            </w:pPr>
            <w:ins w:id="17529" w:author="Author">
              <w:r w:rsidRPr="00D016EC">
                <w:t>3.34</w:t>
              </w:r>
            </w:ins>
          </w:p>
        </w:tc>
        <w:tc>
          <w:tcPr>
            <w:tcW w:w="400" w:type="dxa"/>
            <w:noWrap/>
            <w:vAlign w:val="bottom"/>
            <w:hideMark/>
          </w:tcPr>
          <w:p w14:paraId="09BDA805" w14:textId="77777777" w:rsidR="00C50A95" w:rsidRPr="00D016EC" w:rsidRDefault="00C50A95" w:rsidP="00416506">
            <w:pPr>
              <w:pStyle w:val="tabletext11"/>
              <w:jc w:val="center"/>
              <w:rPr>
                <w:ins w:id="17530" w:author="Author"/>
              </w:rPr>
            </w:pPr>
            <w:ins w:id="17531" w:author="Author">
              <w:r w:rsidRPr="00D016EC">
                <w:t>3.31</w:t>
              </w:r>
            </w:ins>
          </w:p>
        </w:tc>
        <w:tc>
          <w:tcPr>
            <w:tcW w:w="400" w:type="dxa"/>
            <w:noWrap/>
            <w:vAlign w:val="bottom"/>
            <w:hideMark/>
          </w:tcPr>
          <w:p w14:paraId="4BE3796B" w14:textId="77777777" w:rsidR="00C50A95" w:rsidRPr="00D016EC" w:rsidRDefault="00C50A95" w:rsidP="00416506">
            <w:pPr>
              <w:pStyle w:val="tabletext11"/>
              <w:jc w:val="center"/>
              <w:rPr>
                <w:ins w:id="17532" w:author="Author"/>
              </w:rPr>
            </w:pPr>
            <w:ins w:id="17533" w:author="Author">
              <w:r w:rsidRPr="00D016EC">
                <w:t>3.28</w:t>
              </w:r>
            </w:ins>
          </w:p>
        </w:tc>
        <w:tc>
          <w:tcPr>
            <w:tcW w:w="400" w:type="dxa"/>
            <w:noWrap/>
            <w:vAlign w:val="bottom"/>
            <w:hideMark/>
          </w:tcPr>
          <w:p w14:paraId="70B5E126" w14:textId="77777777" w:rsidR="00C50A95" w:rsidRPr="00D016EC" w:rsidRDefault="00C50A95" w:rsidP="00416506">
            <w:pPr>
              <w:pStyle w:val="tabletext11"/>
              <w:jc w:val="center"/>
              <w:rPr>
                <w:ins w:id="17534" w:author="Author"/>
              </w:rPr>
            </w:pPr>
            <w:ins w:id="17535" w:author="Author">
              <w:r w:rsidRPr="00D016EC">
                <w:t>3.24</w:t>
              </w:r>
            </w:ins>
          </w:p>
        </w:tc>
        <w:tc>
          <w:tcPr>
            <w:tcW w:w="400" w:type="dxa"/>
            <w:noWrap/>
            <w:vAlign w:val="bottom"/>
            <w:hideMark/>
          </w:tcPr>
          <w:p w14:paraId="0C8B627F" w14:textId="77777777" w:rsidR="00C50A95" w:rsidRPr="00D016EC" w:rsidRDefault="00C50A95" w:rsidP="00416506">
            <w:pPr>
              <w:pStyle w:val="tabletext11"/>
              <w:jc w:val="center"/>
              <w:rPr>
                <w:ins w:id="17536" w:author="Author"/>
              </w:rPr>
            </w:pPr>
            <w:ins w:id="17537" w:author="Author">
              <w:r w:rsidRPr="00D016EC">
                <w:t>3.21</w:t>
              </w:r>
            </w:ins>
          </w:p>
        </w:tc>
        <w:tc>
          <w:tcPr>
            <w:tcW w:w="400" w:type="dxa"/>
            <w:noWrap/>
            <w:vAlign w:val="bottom"/>
            <w:hideMark/>
          </w:tcPr>
          <w:p w14:paraId="5A4E66FF" w14:textId="77777777" w:rsidR="00C50A95" w:rsidRPr="00D016EC" w:rsidRDefault="00C50A95" w:rsidP="00416506">
            <w:pPr>
              <w:pStyle w:val="tabletext11"/>
              <w:jc w:val="center"/>
              <w:rPr>
                <w:ins w:id="17538" w:author="Author"/>
              </w:rPr>
            </w:pPr>
            <w:ins w:id="17539" w:author="Author">
              <w:r w:rsidRPr="00D016EC">
                <w:t>3.18</w:t>
              </w:r>
            </w:ins>
          </w:p>
        </w:tc>
        <w:tc>
          <w:tcPr>
            <w:tcW w:w="400" w:type="dxa"/>
            <w:noWrap/>
            <w:vAlign w:val="bottom"/>
            <w:hideMark/>
          </w:tcPr>
          <w:p w14:paraId="0CD21BB5" w14:textId="77777777" w:rsidR="00C50A95" w:rsidRPr="00D016EC" w:rsidRDefault="00C50A95" w:rsidP="00416506">
            <w:pPr>
              <w:pStyle w:val="tabletext11"/>
              <w:jc w:val="center"/>
              <w:rPr>
                <w:ins w:id="17540" w:author="Author"/>
              </w:rPr>
            </w:pPr>
            <w:ins w:id="17541" w:author="Author">
              <w:r w:rsidRPr="00D016EC">
                <w:t>3.15</w:t>
              </w:r>
            </w:ins>
          </w:p>
        </w:tc>
        <w:tc>
          <w:tcPr>
            <w:tcW w:w="440" w:type="dxa"/>
            <w:noWrap/>
            <w:vAlign w:val="bottom"/>
            <w:hideMark/>
          </w:tcPr>
          <w:p w14:paraId="737DA4C6" w14:textId="77777777" w:rsidR="00C50A95" w:rsidRPr="00D016EC" w:rsidRDefault="00C50A95" w:rsidP="00416506">
            <w:pPr>
              <w:pStyle w:val="tabletext11"/>
              <w:jc w:val="center"/>
              <w:rPr>
                <w:ins w:id="17542" w:author="Author"/>
              </w:rPr>
            </w:pPr>
            <w:ins w:id="17543" w:author="Author">
              <w:r w:rsidRPr="00D016EC">
                <w:t>3.12</w:t>
              </w:r>
            </w:ins>
          </w:p>
        </w:tc>
        <w:tc>
          <w:tcPr>
            <w:tcW w:w="400" w:type="dxa"/>
            <w:noWrap/>
            <w:vAlign w:val="bottom"/>
            <w:hideMark/>
          </w:tcPr>
          <w:p w14:paraId="36273EB6" w14:textId="77777777" w:rsidR="00C50A95" w:rsidRPr="00D016EC" w:rsidRDefault="00C50A95" w:rsidP="00416506">
            <w:pPr>
              <w:pStyle w:val="tabletext11"/>
              <w:jc w:val="center"/>
              <w:rPr>
                <w:ins w:id="17544" w:author="Author"/>
              </w:rPr>
            </w:pPr>
            <w:ins w:id="17545" w:author="Author">
              <w:r w:rsidRPr="00D016EC">
                <w:t>3.08</w:t>
              </w:r>
            </w:ins>
          </w:p>
        </w:tc>
        <w:tc>
          <w:tcPr>
            <w:tcW w:w="400" w:type="dxa"/>
            <w:noWrap/>
            <w:vAlign w:val="bottom"/>
            <w:hideMark/>
          </w:tcPr>
          <w:p w14:paraId="1A9D8C7C" w14:textId="77777777" w:rsidR="00C50A95" w:rsidRPr="00D016EC" w:rsidRDefault="00C50A95" w:rsidP="00416506">
            <w:pPr>
              <w:pStyle w:val="tabletext11"/>
              <w:jc w:val="center"/>
              <w:rPr>
                <w:ins w:id="17546" w:author="Author"/>
              </w:rPr>
            </w:pPr>
            <w:ins w:id="17547" w:author="Author">
              <w:r w:rsidRPr="00D016EC">
                <w:t>3.05</w:t>
              </w:r>
            </w:ins>
          </w:p>
        </w:tc>
        <w:tc>
          <w:tcPr>
            <w:tcW w:w="400" w:type="dxa"/>
            <w:noWrap/>
            <w:vAlign w:val="bottom"/>
            <w:hideMark/>
          </w:tcPr>
          <w:p w14:paraId="292325A6" w14:textId="77777777" w:rsidR="00C50A95" w:rsidRPr="00D016EC" w:rsidRDefault="00C50A95" w:rsidP="00416506">
            <w:pPr>
              <w:pStyle w:val="tabletext11"/>
              <w:jc w:val="center"/>
              <w:rPr>
                <w:ins w:id="17548" w:author="Author"/>
              </w:rPr>
            </w:pPr>
            <w:ins w:id="17549" w:author="Author">
              <w:r w:rsidRPr="00D016EC">
                <w:t>3.02</w:t>
              </w:r>
            </w:ins>
          </w:p>
        </w:tc>
        <w:tc>
          <w:tcPr>
            <w:tcW w:w="400" w:type="dxa"/>
            <w:noWrap/>
            <w:vAlign w:val="bottom"/>
            <w:hideMark/>
          </w:tcPr>
          <w:p w14:paraId="44681869" w14:textId="77777777" w:rsidR="00C50A95" w:rsidRPr="00D016EC" w:rsidRDefault="00C50A95" w:rsidP="00416506">
            <w:pPr>
              <w:pStyle w:val="tabletext11"/>
              <w:jc w:val="center"/>
              <w:rPr>
                <w:ins w:id="17550" w:author="Author"/>
              </w:rPr>
            </w:pPr>
            <w:ins w:id="17551" w:author="Author">
              <w:r w:rsidRPr="00D016EC">
                <w:t>2.99</w:t>
              </w:r>
            </w:ins>
          </w:p>
        </w:tc>
        <w:tc>
          <w:tcPr>
            <w:tcW w:w="460" w:type="dxa"/>
            <w:noWrap/>
            <w:vAlign w:val="bottom"/>
            <w:hideMark/>
          </w:tcPr>
          <w:p w14:paraId="687D5C71" w14:textId="77777777" w:rsidR="00C50A95" w:rsidRPr="00D016EC" w:rsidRDefault="00C50A95" w:rsidP="00416506">
            <w:pPr>
              <w:pStyle w:val="tabletext11"/>
              <w:jc w:val="center"/>
              <w:rPr>
                <w:ins w:id="17552" w:author="Author"/>
              </w:rPr>
            </w:pPr>
            <w:ins w:id="17553" w:author="Author">
              <w:r w:rsidRPr="00D016EC">
                <w:t>2.96</w:t>
              </w:r>
            </w:ins>
          </w:p>
        </w:tc>
      </w:tr>
      <w:tr w:rsidR="00C50A95" w:rsidRPr="00D016EC" w14:paraId="18FBE7C9" w14:textId="77777777" w:rsidTr="00416506">
        <w:trPr>
          <w:trHeight w:val="190"/>
          <w:ins w:id="17554" w:author="Author"/>
        </w:trPr>
        <w:tc>
          <w:tcPr>
            <w:tcW w:w="200" w:type="dxa"/>
            <w:tcBorders>
              <w:right w:val="nil"/>
            </w:tcBorders>
            <w:vAlign w:val="bottom"/>
          </w:tcPr>
          <w:p w14:paraId="20E3A8A2" w14:textId="77777777" w:rsidR="00C50A95" w:rsidRPr="00D016EC" w:rsidRDefault="00C50A95" w:rsidP="00416506">
            <w:pPr>
              <w:pStyle w:val="tabletext11"/>
              <w:jc w:val="right"/>
              <w:rPr>
                <w:ins w:id="17555" w:author="Author"/>
              </w:rPr>
            </w:pPr>
          </w:p>
        </w:tc>
        <w:tc>
          <w:tcPr>
            <w:tcW w:w="1580" w:type="dxa"/>
            <w:tcBorders>
              <w:left w:val="nil"/>
            </w:tcBorders>
            <w:vAlign w:val="bottom"/>
            <w:hideMark/>
          </w:tcPr>
          <w:p w14:paraId="58C918A8" w14:textId="77777777" w:rsidR="00C50A95" w:rsidRPr="00D016EC" w:rsidRDefault="00C50A95" w:rsidP="00416506">
            <w:pPr>
              <w:pStyle w:val="tabletext11"/>
              <w:tabs>
                <w:tab w:val="decimal" w:pos="640"/>
              </w:tabs>
              <w:rPr>
                <w:ins w:id="17556" w:author="Author"/>
              </w:rPr>
            </w:pPr>
            <w:ins w:id="17557" w:author="Author">
              <w:r w:rsidRPr="00D016EC">
                <w:t>350,000 to 399,999</w:t>
              </w:r>
            </w:ins>
          </w:p>
        </w:tc>
        <w:tc>
          <w:tcPr>
            <w:tcW w:w="680" w:type="dxa"/>
            <w:noWrap/>
            <w:vAlign w:val="bottom"/>
            <w:hideMark/>
          </w:tcPr>
          <w:p w14:paraId="35C3BBA6" w14:textId="77777777" w:rsidR="00C50A95" w:rsidRPr="00D016EC" w:rsidRDefault="00C50A95" w:rsidP="00416506">
            <w:pPr>
              <w:pStyle w:val="tabletext11"/>
              <w:tabs>
                <w:tab w:val="decimal" w:pos="200"/>
              </w:tabs>
              <w:jc w:val="center"/>
              <w:rPr>
                <w:ins w:id="17558" w:author="Author"/>
              </w:rPr>
            </w:pPr>
            <w:ins w:id="17559" w:author="Author">
              <w:r w:rsidRPr="00D016EC">
                <w:t>5.23</w:t>
              </w:r>
            </w:ins>
          </w:p>
        </w:tc>
        <w:tc>
          <w:tcPr>
            <w:tcW w:w="900" w:type="dxa"/>
            <w:noWrap/>
            <w:vAlign w:val="bottom"/>
            <w:hideMark/>
          </w:tcPr>
          <w:p w14:paraId="3102A83F" w14:textId="77777777" w:rsidR="00C50A95" w:rsidRPr="00D016EC" w:rsidRDefault="00C50A95" w:rsidP="00416506">
            <w:pPr>
              <w:pStyle w:val="tabletext11"/>
              <w:tabs>
                <w:tab w:val="decimal" w:pos="200"/>
              </w:tabs>
              <w:jc w:val="center"/>
              <w:rPr>
                <w:ins w:id="17560" w:author="Author"/>
              </w:rPr>
            </w:pPr>
            <w:ins w:id="17561" w:author="Author">
              <w:r w:rsidRPr="00D016EC">
                <w:t>5.03</w:t>
              </w:r>
            </w:ins>
          </w:p>
        </w:tc>
        <w:tc>
          <w:tcPr>
            <w:tcW w:w="400" w:type="dxa"/>
            <w:noWrap/>
            <w:vAlign w:val="bottom"/>
            <w:hideMark/>
          </w:tcPr>
          <w:p w14:paraId="4DFD43AA" w14:textId="77777777" w:rsidR="00C50A95" w:rsidRPr="00D016EC" w:rsidRDefault="00C50A95" w:rsidP="00416506">
            <w:pPr>
              <w:pStyle w:val="tabletext11"/>
              <w:jc w:val="center"/>
              <w:rPr>
                <w:ins w:id="17562" w:author="Author"/>
              </w:rPr>
            </w:pPr>
            <w:ins w:id="17563" w:author="Author">
              <w:r w:rsidRPr="00D016EC">
                <w:t>4.95</w:t>
              </w:r>
            </w:ins>
          </w:p>
        </w:tc>
        <w:tc>
          <w:tcPr>
            <w:tcW w:w="400" w:type="dxa"/>
            <w:noWrap/>
            <w:vAlign w:val="bottom"/>
            <w:hideMark/>
          </w:tcPr>
          <w:p w14:paraId="0819B53E" w14:textId="77777777" w:rsidR="00C50A95" w:rsidRPr="00D016EC" w:rsidRDefault="00C50A95" w:rsidP="00416506">
            <w:pPr>
              <w:pStyle w:val="tabletext11"/>
              <w:jc w:val="center"/>
              <w:rPr>
                <w:ins w:id="17564" w:author="Author"/>
              </w:rPr>
            </w:pPr>
            <w:ins w:id="17565" w:author="Author">
              <w:r w:rsidRPr="00D016EC">
                <w:t>4.75</w:t>
              </w:r>
            </w:ins>
          </w:p>
        </w:tc>
        <w:tc>
          <w:tcPr>
            <w:tcW w:w="400" w:type="dxa"/>
            <w:noWrap/>
            <w:vAlign w:val="bottom"/>
            <w:hideMark/>
          </w:tcPr>
          <w:p w14:paraId="5D4AAEE3" w14:textId="77777777" w:rsidR="00C50A95" w:rsidRPr="00D016EC" w:rsidRDefault="00C50A95" w:rsidP="00416506">
            <w:pPr>
              <w:pStyle w:val="tabletext11"/>
              <w:jc w:val="center"/>
              <w:rPr>
                <w:ins w:id="17566" w:author="Author"/>
              </w:rPr>
            </w:pPr>
            <w:ins w:id="17567" w:author="Author">
              <w:r w:rsidRPr="00D016EC">
                <w:t>4.62</w:t>
              </w:r>
            </w:ins>
          </w:p>
        </w:tc>
        <w:tc>
          <w:tcPr>
            <w:tcW w:w="400" w:type="dxa"/>
            <w:noWrap/>
            <w:vAlign w:val="bottom"/>
            <w:hideMark/>
          </w:tcPr>
          <w:p w14:paraId="1524307B" w14:textId="77777777" w:rsidR="00C50A95" w:rsidRPr="00D016EC" w:rsidRDefault="00C50A95" w:rsidP="00416506">
            <w:pPr>
              <w:pStyle w:val="tabletext11"/>
              <w:jc w:val="center"/>
              <w:rPr>
                <w:ins w:id="17568" w:author="Author"/>
              </w:rPr>
            </w:pPr>
            <w:ins w:id="17569" w:author="Author">
              <w:r w:rsidRPr="00D016EC">
                <w:t>4.49</w:t>
              </w:r>
            </w:ins>
          </w:p>
        </w:tc>
        <w:tc>
          <w:tcPr>
            <w:tcW w:w="400" w:type="dxa"/>
            <w:noWrap/>
            <w:vAlign w:val="bottom"/>
            <w:hideMark/>
          </w:tcPr>
          <w:p w14:paraId="28649562" w14:textId="77777777" w:rsidR="00C50A95" w:rsidRPr="00D016EC" w:rsidRDefault="00C50A95" w:rsidP="00416506">
            <w:pPr>
              <w:pStyle w:val="tabletext11"/>
              <w:jc w:val="center"/>
              <w:rPr>
                <w:ins w:id="17570" w:author="Author"/>
              </w:rPr>
            </w:pPr>
            <w:ins w:id="17571" w:author="Author">
              <w:r w:rsidRPr="00D016EC">
                <w:t>4.35</w:t>
              </w:r>
            </w:ins>
          </w:p>
        </w:tc>
        <w:tc>
          <w:tcPr>
            <w:tcW w:w="400" w:type="dxa"/>
            <w:noWrap/>
            <w:vAlign w:val="bottom"/>
            <w:hideMark/>
          </w:tcPr>
          <w:p w14:paraId="35C39B02" w14:textId="77777777" w:rsidR="00C50A95" w:rsidRPr="00D016EC" w:rsidRDefault="00C50A95" w:rsidP="00416506">
            <w:pPr>
              <w:pStyle w:val="tabletext11"/>
              <w:jc w:val="center"/>
              <w:rPr>
                <w:ins w:id="17572" w:author="Author"/>
              </w:rPr>
            </w:pPr>
            <w:ins w:id="17573" w:author="Author">
              <w:r w:rsidRPr="00D016EC">
                <w:t>4.35</w:t>
              </w:r>
            </w:ins>
          </w:p>
        </w:tc>
        <w:tc>
          <w:tcPr>
            <w:tcW w:w="400" w:type="dxa"/>
            <w:noWrap/>
            <w:vAlign w:val="bottom"/>
            <w:hideMark/>
          </w:tcPr>
          <w:p w14:paraId="2C1E5D5E" w14:textId="77777777" w:rsidR="00C50A95" w:rsidRPr="00D016EC" w:rsidRDefault="00C50A95" w:rsidP="00416506">
            <w:pPr>
              <w:pStyle w:val="tabletext11"/>
              <w:jc w:val="center"/>
              <w:rPr>
                <w:ins w:id="17574" w:author="Author"/>
              </w:rPr>
            </w:pPr>
            <w:ins w:id="17575" w:author="Author">
              <w:r w:rsidRPr="00D016EC">
                <w:t>4.25</w:t>
              </w:r>
            </w:ins>
          </w:p>
        </w:tc>
        <w:tc>
          <w:tcPr>
            <w:tcW w:w="400" w:type="dxa"/>
            <w:noWrap/>
            <w:vAlign w:val="bottom"/>
            <w:hideMark/>
          </w:tcPr>
          <w:p w14:paraId="23F0971F" w14:textId="77777777" w:rsidR="00C50A95" w:rsidRPr="00D016EC" w:rsidRDefault="00C50A95" w:rsidP="00416506">
            <w:pPr>
              <w:pStyle w:val="tabletext11"/>
              <w:jc w:val="center"/>
              <w:rPr>
                <w:ins w:id="17576" w:author="Author"/>
              </w:rPr>
            </w:pPr>
            <w:ins w:id="17577" w:author="Author">
              <w:r w:rsidRPr="00D016EC">
                <w:t>4.17</w:t>
              </w:r>
            </w:ins>
          </w:p>
        </w:tc>
        <w:tc>
          <w:tcPr>
            <w:tcW w:w="400" w:type="dxa"/>
            <w:noWrap/>
            <w:vAlign w:val="bottom"/>
            <w:hideMark/>
          </w:tcPr>
          <w:p w14:paraId="5FE24E09" w14:textId="77777777" w:rsidR="00C50A95" w:rsidRPr="00D016EC" w:rsidRDefault="00C50A95" w:rsidP="00416506">
            <w:pPr>
              <w:pStyle w:val="tabletext11"/>
              <w:jc w:val="center"/>
              <w:rPr>
                <w:ins w:id="17578" w:author="Author"/>
              </w:rPr>
            </w:pPr>
            <w:ins w:id="17579" w:author="Author">
              <w:r w:rsidRPr="00D016EC">
                <w:t>4.00</w:t>
              </w:r>
            </w:ins>
          </w:p>
        </w:tc>
        <w:tc>
          <w:tcPr>
            <w:tcW w:w="400" w:type="dxa"/>
            <w:noWrap/>
            <w:vAlign w:val="bottom"/>
            <w:hideMark/>
          </w:tcPr>
          <w:p w14:paraId="07D89DF1" w14:textId="77777777" w:rsidR="00C50A95" w:rsidRPr="00D016EC" w:rsidRDefault="00C50A95" w:rsidP="00416506">
            <w:pPr>
              <w:pStyle w:val="tabletext11"/>
              <w:jc w:val="center"/>
              <w:rPr>
                <w:ins w:id="17580" w:author="Author"/>
              </w:rPr>
            </w:pPr>
            <w:ins w:id="17581" w:author="Author">
              <w:r w:rsidRPr="00D016EC">
                <w:t>3.96</w:t>
              </w:r>
            </w:ins>
          </w:p>
        </w:tc>
        <w:tc>
          <w:tcPr>
            <w:tcW w:w="400" w:type="dxa"/>
            <w:noWrap/>
            <w:vAlign w:val="bottom"/>
            <w:hideMark/>
          </w:tcPr>
          <w:p w14:paraId="1C2FE4E5" w14:textId="77777777" w:rsidR="00C50A95" w:rsidRPr="00D016EC" w:rsidRDefault="00C50A95" w:rsidP="00416506">
            <w:pPr>
              <w:pStyle w:val="tabletext11"/>
              <w:jc w:val="center"/>
              <w:rPr>
                <w:ins w:id="17582" w:author="Author"/>
              </w:rPr>
            </w:pPr>
            <w:ins w:id="17583" w:author="Author">
              <w:r w:rsidRPr="00D016EC">
                <w:t>3.92</w:t>
              </w:r>
            </w:ins>
          </w:p>
        </w:tc>
        <w:tc>
          <w:tcPr>
            <w:tcW w:w="400" w:type="dxa"/>
            <w:noWrap/>
            <w:vAlign w:val="bottom"/>
            <w:hideMark/>
          </w:tcPr>
          <w:p w14:paraId="746CDD76" w14:textId="77777777" w:rsidR="00C50A95" w:rsidRPr="00D016EC" w:rsidRDefault="00C50A95" w:rsidP="00416506">
            <w:pPr>
              <w:pStyle w:val="tabletext11"/>
              <w:jc w:val="center"/>
              <w:rPr>
                <w:ins w:id="17584" w:author="Author"/>
              </w:rPr>
            </w:pPr>
            <w:ins w:id="17585" w:author="Author">
              <w:r w:rsidRPr="00D016EC">
                <w:t>3.88</w:t>
              </w:r>
            </w:ins>
          </w:p>
        </w:tc>
        <w:tc>
          <w:tcPr>
            <w:tcW w:w="400" w:type="dxa"/>
            <w:noWrap/>
            <w:vAlign w:val="bottom"/>
            <w:hideMark/>
          </w:tcPr>
          <w:p w14:paraId="0F78E185" w14:textId="77777777" w:rsidR="00C50A95" w:rsidRPr="00D016EC" w:rsidRDefault="00C50A95" w:rsidP="00416506">
            <w:pPr>
              <w:pStyle w:val="tabletext11"/>
              <w:jc w:val="center"/>
              <w:rPr>
                <w:ins w:id="17586" w:author="Author"/>
              </w:rPr>
            </w:pPr>
            <w:ins w:id="17587" w:author="Author">
              <w:r w:rsidRPr="00D016EC">
                <w:t>3.85</w:t>
              </w:r>
            </w:ins>
          </w:p>
        </w:tc>
        <w:tc>
          <w:tcPr>
            <w:tcW w:w="400" w:type="dxa"/>
            <w:noWrap/>
            <w:vAlign w:val="bottom"/>
            <w:hideMark/>
          </w:tcPr>
          <w:p w14:paraId="2B70634A" w14:textId="77777777" w:rsidR="00C50A95" w:rsidRPr="00D016EC" w:rsidRDefault="00C50A95" w:rsidP="00416506">
            <w:pPr>
              <w:pStyle w:val="tabletext11"/>
              <w:jc w:val="center"/>
              <w:rPr>
                <w:ins w:id="17588" w:author="Author"/>
              </w:rPr>
            </w:pPr>
            <w:ins w:id="17589" w:author="Author">
              <w:r w:rsidRPr="00D016EC">
                <w:t>3.81</w:t>
              </w:r>
            </w:ins>
          </w:p>
        </w:tc>
        <w:tc>
          <w:tcPr>
            <w:tcW w:w="400" w:type="dxa"/>
            <w:noWrap/>
            <w:vAlign w:val="bottom"/>
            <w:hideMark/>
          </w:tcPr>
          <w:p w14:paraId="119DDBA9" w14:textId="77777777" w:rsidR="00C50A95" w:rsidRPr="00D016EC" w:rsidRDefault="00C50A95" w:rsidP="00416506">
            <w:pPr>
              <w:pStyle w:val="tabletext11"/>
              <w:jc w:val="center"/>
              <w:rPr>
                <w:ins w:id="17590" w:author="Author"/>
              </w:rPr>
            </w:pPr>
            <w:ins w:id="17591" w:author="Author">
              <w:r w:rsidRPr="00D016EC">
                <w:t>3.77</w:t>
              </w:r>
            </w:ins>
          </w:p>
        </w:tc>
        <w:tc>
          <w:tcPr>
            <w:tcW w:w="400" w:type="dxa"/>
            <w:noWrap/>
            <w:vAlign w:val="bottom"/>
            <w:hideMark/>
          </w:tcPr>
          <w:p w14:paraId="7000AAB3" w14:textId="77777777" w:rsidR="00C50A95" w:rsidRPr="00D016EC" w:rsidRDefault="00C50A95" w:rsidP="00416506">
            <w:pPr>
              <w:pStyle w:val="tabletext11"/>
              <w:jc w:val="center"/>
              <w:rPr>
                <w:ins w:id="17592" w:author="Author"/>
              </w:rPr>
            </w:pPr>
            <w:ins w:id="17593" w:author="Author">
              <w:r w:rsidRPr="00D016EC">
                <w:t>3.73</w:t>
              </w:r>
            </w:ins>
          </w:p>
        </w:tc>
        <w:tc>
          <w:tcPr>
            <w:tcW w:w="400" w:type="dxa"/>
            <w:noWrap/>
            <w:vAlign w:val="bottom"/>
            <w:hideMark/>
          </w:tcPr>
          <w:p w14:paraId="64A179BB" w14:textId="77777777" w:rsidR="00C50A95" w:rsidRPr="00D016EC" w:rsidRDefault="00C50A95" w:rsidP="00416506">
            <w:pPr>
              <w:pStyle w:val="tabletext11"/>
              <w:jc w:val="center"/>
              <w:rPr>
                <w:ins w:id="17594" w:author="Author"/>
              </w:rPr>
            </w:pPr>
            <w:ins w:id="17595" w:author="Author">
              <w:r w:rsidRPr="00D016EC">
                <w:t>3.69</w:t>
              </w:r>
            </w:ins>
          </w:p>
        </w:tc>
        <w:tc>
          <w:tcPr>
            <w:tcW w:w="400" w:type="dxa"/>
            <w:noWrap/>
            <w:vAlign w:val="bottom"/>
            <w:hideMark/>
          </w:tcPr>
          <w:p w14:paraId="21C7D992" w14:textId="77777777" w:rsidR="00C50A95" w:rsidRPr="00D016EC" w:rsidRDefault="00C50A95" w:rsidP="00416506">
            <w:pPr>
              <w:pStyle w:val="tabletext11"/>
              <w:jc w:val="center"/>
              <w:rPr>
                <w:ins w:id="17596" w:author="Author"/>
              </w:rPr>
            </w:pPr>
            <w:ins w:id="17597" w:author="Author">
              <w:r w:rsidRPr="00D016EC">
                <w:t>3.66</w:t>
              </w:r>
            </w:ins>
          </w:p>
        </w:tc>
        <w:tc>
          <w:tcPr>
            <w:tcW w:w="400" w:type="dxa"/>
            <w:noWrap/>
            <w:vAlign w:val="bottom"/>
            <w:hideMark/>
          </w:tcPr>
          <w:p w14:paraId="0AF27954" w14:textId="77777777" w:rsidR="00C50A95" w:rsidRPr="00D016EC" w:rsidRDefault="00C50A95" w:rsidP="00416506">
            <w:pPr>
              <w:pStyle w:val="tabletext11"/>
              <w:jc w:val="center"/>
              <w:rPr>
                <w:ins w:id="17598" w:author="Author"/>
              </w:rPr>
            </w:pPr>
            <w:ins w:id="17599" w:author="Author">
              <w:r w:rsidRPr="00D016EC">
                <w:t>3.62</w:t>
              </w:r>
            </w:ins>
          </w:p>
        </w:tc>
        <w:tc>
          <w:tcPr>
            <w:tcW w:w="400" w:type="dxa"/>
            <w:noWrap/>
            <w:vAlign w:val="bottom"/>
            <w:hideMark/>
          </w:tcPr>
          <w:p w14:paraId="13254357" w14:textId="77777777" w:rsidR="00C50A95" w:rsidRPr="00D016EC" w:rsidRDefault="00C50A95" w:rsidP="00416506">
            <w:pPr>
              <w:pStyle w:val="tabletext11"/>
              <w:jc w:val="center"/>
              <w:rPr>
                <w:ins w:id="17600" w:author="Author"/>
              </w:rPr>
            </w:pPr>
            <w:ins w:id="17601" w:author="Author">
              <w:r w:rsidRPr="00D016EC">
                <w:t>3.58</w:t>
              </w:r>
            </w:ins>
          </w:p>
        </w:tc>
        <w:tc>
          <w:tcPr>
            <w:tcW w:w="440" w:type="dxa"/>
            <w:noWrap/>
            <w:vAlign w:val="bottom"/>
            <w:hideMark/>
          </w:tcPr>
          <w:p w14:paraId="17952072" w14:textId="77777777" w:rsidR="00C50A95" w:rsidRPr="00D016EC" w:rsidRDefault="00C50A95" w:rsidP="00416506">
            <w:pPr>
              <w:pStyle w:val="tabletext11"/>
              <w:jc w:val="center"/>
              <w:rPr>
                <w:ins w:id="17602" w:author="Author"/>
              </w:rPr>
            </w:pPr>
            <w:ins w:id="17603" w:author="Author">
              <w:r w:rsidRPr="00D016EC">
                <w:t>3.55</w:t>
              </w:r>
            </w:ins>
          </w:p>
        </w:tc>
        <w:tc>
          <w:tcPr>
            <w:tcW w:w="400" w:type="dxa"/>
            <w:noWrap/>
            <w:vAlign w:val="bottom"/>
            <w:hideMark/>
          </w:tcPr>
          <w:p w14:paraId="4F0A85F6" w14:textId="77777777" w:rsidR="00C50A95" w:rsidRPr="00D016EC" w:rsidRDefault="00C50A95" w:rsidP="00416506">
            <w:pPr>
              <w:pStyle w:val="tabletext11"/>
              <w:jc w:val="center"/>
              <w:rPr>
                <w:ins w:id="17604" w:author="Author"/>
              </w:rPr>
            </w:pPr>
            <w:ins w:id="17605" w:author="Author">
              <w:r w:rsidRPr="00D016EC">
                <w:t>3.51</w:t>
              </w:r>
            </w:ins>
          </w:p>
        </w:tc>
        <w:tc>
          <w:tcPr>
            <w:tcW w:w="400" w:type="dxa"/>
            <w:noWrap/>
            <w:vAlign w:val="bottom"/>
            <w:hideMark/>
          </w:tcPr>
          <w:p w14:paraId="61C21252" w14:textId="77777777" w:rsidR="00C50A95" w:rsidRPr="00D016EC" w:rsidRDefault="00C50A95" w:rsidP="00416506">
            <w:pPr>
              <w:pStyle w:val="tabletext11"/>
              <w:jc w:val="center"/>
              <w:rPr>
                <w:ins w:id="17606" w:author="Author"/>
              </w:rPr>
            </w:pPr>
            <w:ins w:id="17607" w:author="Author">
              <w:r w:rsidRPr="00D016EC">
                <w:t>3.48</w:t>
              </w:r>
            </w:ins>
          </w:p>
        </w:tc>
        <w:tc>
          <w:tcPr>
            <w:tcW w:w="400" w:type="dxa"/>
            <w:noWrap/>
            <w:vAlign w:val="bottom"/>
            <w:hideMark/>
          </w:tcPr>
          <w:p w14:paraId="6D45B977" w14:textId="77777777" w:rsidR="00C50A95" w:rsidRPr="00D016EC" w:rsidRDefault="00C50A95" w:rsidP="00416506">
            <w:pPr>
              <w:pStyle w:val="tabletext11"/>
              <w:jc w:val="center"/>
              <w:rPr>
                <w:ins w:id="17608" w:author="Author"/>
              </w:rPr>
            </w:pPr>
            <w:ins w:id="17609" w:author="Author">
              <w:r w:rsidRPr="00D016EC">
                <w:t>3.44</w:t>
              </w:r>
            </w:ins>
          </w:p>
        </w:tc>
        <w:tc>
          <w:tcPr>
            <w:tcW w:w="400" w:type="dxa"/>
            <w:noWrap/>
            <w:vAlign w:val="bottom"/>
            <w:hideMark/>
          </w:tcPr>
          <w:p w14:paraId="26E8F6BA" w14:textId="77777777" w:rsidR="00C50A95" w:rsidRPr="00D016EC" w:rsidRDefault="00C50A95" w:rsidP="00416506">
            <w:pPr>
              <w:pStyle w:val="tabletext11"/>
              <w:jc w:val="center"/>
              <w:rPr>
                <w:ins w:id="17610" w:author="Author"/>
              </w:rPr>
            </w:pPr>
            <w:ins w:id="17611" w:author="Author">
              <w:r w:rsidRPr="00D016EC">
                <w:t>3.41</w:t>
              </w:r>
            </w:ins>
          </w:p>
        </w:tc>
        <w:tc>
          <w:tcPr>
            <w:tcW w:w="460" w:type="dxa"/>
            <w:noWrap/>
            <w:vAlign w:val="bottom"/>
            <w:hideMark/>
          </w:tcPr>
          <w:p w14:paraId="524E1802" w14:textId="77777777" w:rsidR="00C50A95" w:rsidRPr="00D016EC" w:rsidRDefault="00C50A95" w:rsidP="00416506">
            <w:pPr>
              <w:pStyle w:val="tabletext11"/>
              <w:jc w:val="center"/>
              <w:rPr>
                <w:ins w:id="17612" w:author="Author"/>
              </w:rPr>
            </w:pPr>
            <w:ins w:id="17613" w:author="Author">
              <w:r w:rsidRPr="00D016EC">
                <w:t>3.37</w:t>
              </w:r>
            </w:ins>
          </w:p>
        </w:tc>
      </w:tr>
      <w:tr w:rsidR="00C50A95" w:rsidRPr="00D016EC" w14:paraId="5E4C911C" w14:textId="77777777" w:rsidTr="00416506">
        <w:trPr>
          <w:trHeight w:val="190"/>
          <w:ins w:id="17614" w:author="Author"/>
        </w:trPr>
        <w:tc>
          <w:tcPr>
            <w:tcW w:w="200" w:type="dxa"/>
            <w:tcBorders>
              <w:right w:val="nil"/>
            </w:tcBorders>
            <w:vAlign w:val="bottom"/>
          </w:tcPr>
          <w:p w14:paraId="12F7C272" w14:textId="77777777" w:rsidR="00C50A95" w:rsidRPr="00D016EC" w:rsidRDefault="00C50A95" w:rsidP="00416506">
            <w:pPr>
              <w:pStyle w:val="tabletext11"/>
              <w:jc w:val="right"/>
              <w:rPr>
                <w:ins w:id="17615" w:author="Author"/>
              </w:rPr>
            </w:pPr>
          </w:p>
        </w:tc>
        <w:tc>
          <w:tcPr>
            <w:tcW w:w="1580" w:type="dxa"/>
            <w:tcBorders>
              <w:left w:val="nil"/>
            </w:tcBorders>
            <w:vAlign w:val="bottom"/>
            <w:hideMark/>
          </w:tcPr>
          <w:p w14:paraId="45EB3A46" w14:textId="77777777" w:rsidR="00C50A95" w:rsidRPr="00D016EC" w:rsidRDefault="00C50A95" w:rsidP="00416506">
            <w:pPr>
              <w:pStyle w:val="tabletext11"/>
              <w:tabs>
                <w:tab w:val="decimal" w:pos="640"/>
              </w:tabs>
              <w:rPr>
                <w:ins w:id="17616" w:author="Author"/>
              </w:rPr>
            </w:pPr>
            <w:ins w:id="17617" w:author="Author">
              <w:r w:rsidRPr="00D016EC">
                <w:t>400,000 to 449,999</w:t>
              </w:r>
            </w:ins>
          </w:p>
        </w:tc>
        <w:tc>
          <w:tcPr>
            <w:tcW w:w="680" w:type="dxa"/>
            <w:noWrap/>
            <w:vAlign w:val="bottom"/>
            <w:hideMark/>
          </w:tcPr>
          <w:p w14:paraId="6C27655F" w14:textId="77777777" w:rsidR="00C50A95" w:rsidRPr="00D016EC" w:rsidRDefault="00C50A95" w:rsidP="00416506">
            <w:pPr>
              <w:pStyle w:val="tabletext11"/>
              <w:tabs>
                <w:tab w:val="decimal" w:pos="200"/>
              </w:tabs>
              <w:jc w:val="center"/>
              <w:rPr>
                <w:ins w:id="17618" w:author="Author"/>
              </w:rPr>
            </w:pPr>
            <w:ins w:id="17619" w:author="Author">
              <w:r w:rsidRPr="00D016EC">
                <w:t>5.70</w:t>
              </w:r>
            </w:ins>
          </w:p>
        </w:tc>
        <w:tc>
          <w:tcPr>
            <w:tcW w:w="900" w:type="dxa"/>
            <w:noWrap/>
            <w:vAlign w:val="bottom"/>
            <w:hideMark/>
          </w:tcPr>
          <w:p w14:paraId="3E68D477" w14:textId="77777777" w:rsidR="00C50A95" w:rsidRPr="00D016EC" w:rsidRDefault="00C50A95" w:rsidP="00416506">
            <w:pPr>
              <w:pStyle w:val="tabletext11"/>
              <w:tabs>
                <w:tab w:val="decimal" w:pos="200"/>
              </w:tabs>
              <w:jc w:val="center"/>
              <w:rPr>
                <w:ins w:id="17620" w:author="Author"/>
              </w:rPr>
            </w:pPr>
            <w:ins w:id="17621" w:author="Author">
              <w:r w:rsidRPr="00D016EC">
                <w:t>5.51</w:t>
              </w:r>
            </w:ins>
          </w:p>
        </w:tc>
        <w:tc>
          <w:tcPr>
            <w:tcW w:w="400" w:type="dxa"/>
            <w:noWrap/>
            <w:vAlign w:val="bottom"/>
            <w:hideMark/>
          </w:tcPr>
          <w:p w14:paraId="56ABA2E2" w14:textId="77777777" w:rsidR="00C50A95" w:rsidRPr="00D016EC" w:rsidRDefault="00C50A95" w:rsidP="00416506">
            <w:pPr>
              <w:pStyle w:val="tabletext11"/>
              <w:jc w:val="center"/>
              <w:rPr>
                <w:ins w:id="17622" w:author="Author"/>
              </w:rPr>
            </w:pPr>
            <w:ins w:id="17623" w:author="Author">
              <w:r w:rsidRPr="00D016EC">
                <w:t>5.42</w:t>
              </w:r>
            </w:ins>
          </w:p>
        </w:tc>
        <w:tc>
          <w:tcPr>
            <w:tcW w:w="400" w:type="dxa"/>
            <w:noWrap/>
            <w:vAlign w:val="bottom"/>
            <w:hideMark/>
          </w:tcPr>
          <w:p w14:paraId="1194A726" w14:textId="77777777" w:rsidR="00C50A95" w:rsidRPr="00D016EC" w:rsidRDefault="00C50A95" w:rsidP="00416506">
            <w:pPr>
              <w:pStyle w:val="tabletext11"/>
              <w:jc w:val="center"/>
              <w:rPr>
                <w:ins w:id="17624" w:author="Author"/>
              </w:rPr>
            </w:pPr>
            <w:ins w:id="17625" w:author="Author">
              <w:r w:rsidRPr="00D016EC">
                <w:t>5.22</w:t>
              </w:r>
            </w:ins>
          </w:p>
        </w:tc>
        <w:tc>
          <w:tcPr>
            <w:tcW w:w="400" w:type="dxa"/>
            <w:noWrap/>
            <w:vAlign w:val="bottom"/>
            <w:hideMark/>
          </w:tcPr>
          <w:p w14:paraId="0EDD17A0" w14:textId="77777777" w:rsidR="00C50A95" w:rsidRPr="00D016EC" w:rsidRDefault="00C50A95" w:rsidP="00416506">
            <w:pPr>
              <w:pStyle w:val="tabletext11"/>
              <w:jc w:val="center"/>
              <w:rPr>
                <w:ins w:id="17626" w:author="Author"/>
              </w:rPr>
            </w:pPr>
            <w:ins w:id="17627" w:author="Author">
              <w:r w:rsidRPr="00D016EC">
                <w:t>5.08</w:t>
              </w:r>
            </w:ins>
          </w:p>
        </w:tc>
        <w:tc>
          <w:tcPr>
            <w:tcW w:w="400" w:type="dxa"/>
            <w:noWrap/>
            <w:vAlign w:val="bottom"/>
            <w:hideMark/>
          </w:tcPr>
          <w:p w14:paraId="52E01F27" w14:textId="77777777" w:rsidR="00C50A95" w:rsidRPr="00D016EC" w:rsidRDefault="00C50A95" w:rsidP="00416506">
            <w:pPr>
              <w:pStyle w:val="tabletext11"/>
              <w:jc w:val="center"/>
              <w:rPr>
                <w:ins w:id="17628" w:author="Author"/>
              </w:rPr>
            </w:pPr>
            <w:ins w:id="17629" w:author="Author">
              <w:r w:rsidRPr="00D016EC">
                <w:t>4.95</w:t>
              </w:r>
            </w:ins>
          </w:p>
        </w:tc>
        <w:tc>
          <w:tcPr>
            <w:tcW w:w="400" w:type="dxa"/>
            <w:noWrap/>
            <w:vAlign w:val="bottom"/>
            <w:hideMark/>
          </w:tcPr>
          <w:p w14:paraId="7B1806B0" w14:textId="77777777" w:rsidR="00C50A95" w:rsidRPr="00D016EC" w:rsidRDefault="00C50A95" w:rsidP="00416506">
            <w:pPr>
              <w:pStyle w:val="tabletext11"/>
              <w:jc w:val="center"/>
              <w:rPr>
                <w:ins w:id="17630" w:author="Author"/>
              </w:rPr>
            </w:pPr>
            <w:ins w:id="17631" w:author="Author">
              <w:r w:rsidRPr="00D016EC">
                <w:t>4.80</w:t>
              </w:r>
            </w:ins>
          </w:p>
        </w:tc>
        <w:tc>
          <w:tcPr>
            <w:tcW w:w="400" w:type="dxa"/>
            <w:noWrap/>
            <w:vAlign w:val="bottom"/>
            <w:hideMark/>
          </w:tcPr>
          <w:p w14:paraId="63C580E0" w14:textId="77777777" w:rsidR="00C50A95" w:rsidRPr="00D016EC" w:rsidRDefault="00C50A95" w:rsidP="00416506">
            <w:pPr>
              <w:pStyle w:val="tabletext11"/>
              <w:jc w:val="center"/>
              <w:rPr>
                <w:ins w:id="17632" w:author="Author"/>
              </w:rPr>
            </w:pPr>
            <w:ins w:id="17633" w:author="Author">
              <w:r w:rsidRPr="00D016EC">
                <w:t>4.80</w:t>
              </w:r>
            </w:ins>
          </w:p>
        </w:tc>
        <w:tc>
          <w:tcPr>
            <w:tcW w:w="400" w:type="dxa"/>
            <w:noWrap/>
            <w:vAlign w:val="bottom"/>
            <w:hideMark/>
          </w:tcPr>
          <w:p w14:paraId="2AEE03CB" w14:textId="77777777" w:rsidR="00C50A95" w:rsidRPr="00D016EC" w:rsidRDefault="00C50A95" w:rsidP="00416506">
            <w:pPr>
              <w:pStyle w:val="tabletext11"/>
              <w:jc w:val="center"/>
              <w:rPr>
                <w:ins w:id="17634" w:author="Author"/>
              </w:rPr>
            </w:pPr>
            <w:ins w:id="17635" w:author="Author">
              <w:r w:rsidRPr="00D016EC">
                <w:t>4.70</w:t>
              </w:r>
            </w:ins>
          </w:p>
        </w:tc>
        <w:tc>
          <w:tcPr>
            <w:tcW w:w="400" w:type="dxa"/>
            <w:noWrap/>
            <w:vAlign w:val="bottom"/>
            <w:hideMark/>
          </w:tcPr>
          <w:p w14:paraId="0814443D" w14:textId="77777777" w:rsidR="00C50A95" w:rsidRPr="00D016EC" w:rsidRDefault="00C50A95" w:rsidP="00416506">
            <w:pPr>
              <w:pStyle w:val="tabletext11"/>
              <w:jc w:val="center"/>
              <w:rPr>
                <w:ins w:id="17636" w:author="Author"/>
              </w:rPr>
            </w:pPr>
            <w:ins w:id="17637" w:author="Author">
              <w:r w:rsidRPr="00D016EC">
                <w:t>4.62</w:t>
              </w:r>
            </w:ins>
          </w:p>
        </w:tc>
        <w:tc>
          <w:tcPr>
            <w:tcW w:w="400" w:type="dxa"/>
            <w:noWrap/>
            <w:vAlign w:val="bottom"/>
            <w:hideMark/>
          </w:tcPr>
          <w:p w14:paraId="0C8A8233" w14:textId="77777777" w:rsidR="00C50A95" w:rsidRPr="00D016EC" w:rsidRDefault="00C50A95" w:rsidP="00416506">
            <w:pPr>
              <w:pStyle w:val="tabletext11"/>
              <w:jc w:val="center"/>
              <w:rPr>
                <w:ins w:id="17638" w:author="Author"/>
              </w:rPr>
            </w:pPr>
            <w:ins w:id="17639" w:author="Author">
              <w:r w:rsidRPr="00D016EC">
                <w:t>4.45</w:t>
              </w:r>
            </w:ins>
          </w:p>
        </w:tc>
        <w:tc>
          <w:tcPr>
            <w:tcW w:w="400" w:type="dxa"/>
            <w:noWrap/>
            <w:vAlign w:val="bottom"/>
            <w:hideMark/>
          </w:tcPr>
          <w:p w14:paraId="38B18E2F" w14:textId="77777777" w:rsidR="00C50A95" w:rsidRPr="00D016EC" w:rsidRDefault="00C50A95" w:rsidP="00416506">
            <w:pPr>
              <w:pStyle w:val="tabletext11"/>
              <w:jc w:val="center"/>
              <w:rPr>
                <w:ins w:id="17640" w:author="Author"/>
              </w:rPr>
            </w:pPr>
            <w:ins w:id="17641" w:author="Author">
              <w:r w:rsidRPr="00D016EC">
                <w:t>4.40</w:t>
              </w:r>
            </w:ins>
          </w:p>
        </w:tc>
        <w:tc>
          <w:tcPr>
            <w:tcW w:w="400" w:type="dxa"/>
            <w:noWrap/>
            <w:vAlign w:val="bottom"/>
            <w:hideMark/>
          </w:tcPr>
          <w:p w14:paraId="0EA868A2" w14:textId="77777777" w:rsidR="00C50A95" w:rsidRPr="00D016EC" w:rsidRDefault="00C50A95" w:rsidP="00416506">
            <w:pPr>
              <w:pStyle w:val="tabletext11"/>
              <w:jc w:val="center"/>
              <w:rPr>
                <w:ins w:id="17642" w:author="Author"/>
              </w:rPr>
            </w:pPr>
            <w:ins w:id="17643" w:author="Author">
              <w:r w:rsidRPr="00D016EC">
                <w:t>4.36</w:t>
              </w:r>
            </w:ins>
          </w:p>
        </w:tc>
        <w:tc>
          <w:tcPr>
            <w:tcW w:w="400" w:type="dxa"/>
            <w:noWrap/>
            <w:vAlign w:val="bottom"/>
            <w:hideMark/>
          </w:tcPr>
          <w:p w14:paraId="6DC2D43C" w14:textId="77777777" w:rsidR="00C50A95" w:rsidRPr="00D016EC" w:rsidRDefault="00C50A95" w:rsidP="00416506">
            <w:pPr>
              <w:pStyle w:val="tabletext11"/>
              <w:jc w:val="center"/>
              <w:rPr>
                <w:ins w:id="17644" w:author="Author"/>
              </w:rPr>
            </w:pPr>
            <w:ins w:id="17645" w:author="Author">
              <w:r w:rsidRPr="00D016EC">
                <w:t>4.31</w:t>
              </w:r>
            </w:ins>
          </w:p>
        </w:tc>
        <w:tc>
          <w:tcPr>
            <w:tcW w:w="400" w:type="dxa"/>
            <w:noWrap/>
            <w:vAlign w:val="bottom"/>
            <w:hideMark/>
          </w:tcPr>
          <w:p w14:paraId="6654E347" w14:textId="77777777" w:rsidR="00C50A95" w:rsidRPr="00D016EC" w:rsidRDefault="00C50A95" w:rsidP="00416506">
            <w:pPr>
              <w:pStyle w:val="tabletext11"/>
              <w:jc w:val="center"/>
              <w:rPr>
                <w:ins w:id="17646" w:author="Author"/>
              </w:rPr>
            </w:pPr>
            <w:ins w:id="17647" w:author="Author">
              <w:r w:rsidRPr="00D016EC">
                <w:t>4.27</w:t>
              </w:r>
            </w:ins>
          </w:p>
        </w:tc>
        <w:tc>
          <w:tcPr>
            <w:tcW w:w="400" w:type="dxa"/>
            <w:noWrap/>
            <w:vAlign w:val="bottom"/>
            <w:hideMark/>
          </w:tcPr>
          <w:p w14:paraId="61A000C5" w14:textId="77777777" w:rsidR="00C50A95" w:rsidRPr="00D016EC" w:rsidRDefault="00C50A95" w:rsidP="00416506">
            <w:pPr>
              <w:pStyle w:val="tabletext11"/>
              <w:jc w:val="center"/>
              <w:rPr>
                <w:ins w:id="17648" w:author="Author"/>
              </w:rPr>
            </w:pPr>
            <w:ins w:id="17649" w:author="Author">
              <w:r w:rsidRPr="00D016EC">
                <w:t>4.23</w:t>
              </w:r>
            </w:ins>
          </w:p>
        </w:tc>
        <w:tc>
          <w:tcPr>
            <w:tcW w:w="400" w:type="dxa"/>
            <w:noWrap/>
            <w:vAlign w:val="bottom"/>
            <w:hideMark/>
          </w:tcPr>
          <w:p w14:paraId="524A6792" w14:textId="77777777" w:rsidR="00C50A95" w:rsidRPr="00D016EC" w:rsidRDefault="00C50A95" w:rsidP="00416506">
            <w:pPr>
              <w:pStyle w:val="tabletext11"/>
              <w:jc w:val="center"/>
              <w:rPr>
                <w:ins w:id="17650" w:author="Author"/>
              </w:rPr>
            </w:pPr>
            <w:ins w:id="17651" w:author="Author">
              <w:r w:rsidRPr="00D016EC">
                <w:t>4.19</w:t>
              </w:r>
            </w:ins>
          </w:p>
        </w:tc>
        <w:tc>
          <w:tcPr>
            <w:tcW w:w="400" w:type="dxa"/>
            <w:noWrap/>
            <w:vAlign w:val="bottom"/>
            <w:hideMark/>
          </w:tcPr>
          <w:p w14:paraId="0B743C5C" w14:textId="77777777" w:rsidR="00C50A95" w:rsidRPr="00D016EC" w:rsidRDefault="00C50A95" w:rsidP="00416506">
            <w:pPr>
              <w:pStyle w:val="tabletext11"/>
              <w:jc w:val="center"/>
              <w:rPr>
                <w:ins w:id="17652" w:author="Author"/>
              </w:rPr>
            </w:pPr>
            <w:ins w:id="17653" w:author="Author">
              <w:r w:rsidRPr="00D016EC">
                <w:t>4.14</w:t>
              </w:r>
            </w:ins>
          </w:p>
        </w:tc>
        <w:tc>
          <w:tcPr>
            <w:tcW w:w="400" w:type="dxa"/>
            <w:noWrap/>
            <w:vAlign w:val="bottom"/>
            <w:hideMark/>
          </w:tcPr>
          <w:p w14:paraId="053C539E" w14:textId="77777777" w:rsidR="00C50A95" w:rsidRPr="00D016EC" w:rsidRDefault="00C50A95" w:rsidP="00416506">
            <w:pPr>
              <w:pStyle w:val="tabletext11"/>
              <w:jc w:val="center"/>
              <w:rPr>
                <w:ins w:id="17654" w:author="Author"/>
              </w:rPr>
            </w:pPr>
            <w:ins w:id="17655" w:author="Author">
              <w:r w:rsidRPr="00D016EC">
                <w:t>4.10</w:t>
              </w:r>
            </w:ins>
          </w:p>
        </w:tc>
        <w:tc>
          <w:tcPr>
            <w:tcW w:w="400" w:type="dxa"/>
            <w:noWrap/>
            <w:vAlign w:val="bottom"/>
            <w:hideMark/>
          </w:tcPr>
          <w:p w14:paraId="76607EBB" w14:textId="77777777" w:rsidR="00C50A95" w:rsidRPr="00D016EC" w:rsidRDefault="00C50A95" w:rsidP="00416506">
            <w:pPr>
              <w:pStyle w:val="tabletext11"/>
              <w:jc w:val="center"/>
              <w:rPr>
                <w:ins w:id="17656" w:author="Author"/>
              </w:rPr>
            </w:pPr>
            <w:ins w:id="17657" w:author="Author">
              <w:r w:rsidRPr="00D016EC">
                <w:t>4.06</w:t>
              </w:r>
            </w:ins>
          </w:p>
        </w:tc>
        <w:tc>
          <w:tcPr>
            <w:tcW w:w="400" w:type="dxa"/>
            <w:noWrap/>
            <w:vAlign w:val="bottom"/>
            <w:hideMark/>
          </w:tcPr>
          <w:p w14:paraId="6EEABDD2" w14:textId="77777777" w:rsidR="00C50A95" w:rsidRPr="00D016EC" w:rsidRDefault="00C50A95" w:rsidP="00416506">
            <w:pPr>
              <w:pStyle w:val="tabletext11"/>
              <w:jc w:val="center"/>
              <w:rPr>
                <w:ins w:id="17658" w:author="Author"/>
              </w:rPr>
            </w:pPr>
            <w:ins w:id="17659" w:author="Author">
              <w:r w:rsidRPr="00D016EC">
                <w:t>4.02</w:t>
              </w:r>
            </w:ins>
          </w:p>
        </w:tc>
        <w:tc>
          <w:tcPr>
            <w:tcW w:w="400" w:type="dxa"/>
            <w:noWrap/>
            <w:vAlign w:val="bottom"/>
            <w:hideMark/>
          </w:tcPr>
          <w:p w14:paraId="3E812517" w14:textId="77777777" w:rsidR="00C50A95" w:rsidRPr="00D016EC" w:rsidRDefault="00C50A95" w:rsidP="00416506">
            <w:pPr>
              <w:pStyle w:val="tabletext11"/>
              <w:jc w:val="center"/>
              <w:rPr>
                <w:ins w:id="17660" w:author="Author"/>
              </w:rPr>
            </w:pPr>
            <w:ins w:id="17661" w:author="Author">
              <w:r w:rsidRPr="00D016EC">
                <w:t>3.98</w:t>
              </w:r>
            </w:ins>
          </w:p>
        </w:tc>
        <w:tc>
          <w:tcPr>
            <w:tcW w:w="440" w:type="dxa"/>
            <w:noWrap/>
            <w:vAlign w:val="bottom"/>
            <w:hideMark/>
          </w:tcPr>
          <w:p w14:paraId="7B78AA4F" w14:textId="77777777" w:rsidR="00C50A95" w:rsidRPr="00D016EC" w:rsidRDefault="00C50A95" w:rsidP="00416506">
            <w:pPr>
              <w:pStyle w:val="tabletext11"/>
              <w:jc w:val="center"/>
              <w:rPr>
                <w:ins w:id="17662" w:author="Author"/>
              </w:rPr>
            </w:pPr>
            <w:ins w:id="17663" w:author="Author">
              <w:r w:rsidRPr="00D016EC">
                <w:t>3.94</w:t>
              </w:r>
            </w:ins>
          </w:p>
        </w:tc>
        <w:tc>
          <w:tcPr>
            <w:tcW w:w="400" w:type="dxa"/>
            <w:noWrap/>
            <w:vAlign w:val="bottom"/>
            <w:hideMark/>
          </w:tcPr>
          <w:p w14:paraId="5F2A996D" w14:textId="77777777" w:rsidR="00C50A95" w:rsidRPr="00D016EC" w:rsidRDefault="00C50A95" w:rsidP="00416506">
            <w:pPr>
              <w:pStyle w:val="tabletext11"/>
              <w:jc w:val="center"/>
              <w:rPr>
                <w:ins w:id="17664" w:author="Author"/>
              </w:rPr>
            </w:pPr>
            <w:ins w:id="17665" w:author="Author">
              <w:r w:rsidRPr="00D016EC">
                <w:t>3.90</w:t>
              </w:r>
            </w:ins>
          </w:p>
        </w:tc>
        <w:tc>
          <w:tcPr>
            <w:tcW w:w="400" w:type="dxa"/>
            <w:noWrap/>
            <w:vAlign w:val="bottom"/>
            <w:hideMark/>
          </w:tcPr>
          <w:p w14:paraId="004CC6D7" w14:textId="77777777" w:rsidR="00C50A95" w:rsidRPr="00D016EC" w:rsidRDefault="00C50A95" w:rsidP="00416506">
            <w:pPr>
              <w:pStyle w:val="tabletext11"/>
              <w:jc w:val="center"/>
              <w:rPr>
                <w:ins w:id="17666" w:author="Author"/>
              </w:rPr>
            </w:pPr>
            <w:ins w:id="17667" w:author="Author">
              <w:r w:rsidRPr="00D016EC">
                <w:t>3.86</w:t>
              </w:r>
            </w:ins>
          </w:p>
        </w:tc>
        <w:tc>
          <w:tcPr>
            <w:tcW w:w="400" w:type="dxa"/>
            <w:noWrap/>
            <w:vAlign w:val="bottom"/>
            <w:hideMark/>
          </w:tcPr>
          <w:p w14:paraId="1C74CA39" w14:textId="77777777" w:rsidR="00C50A95" w:rsidRPr="00D016EC" w:rsidRDefault="00C50A95" w:rsidP="00416506">
            <w:pPr>
              <w:pStyle w:val="tabletext11"/>
              <w:jc w:val="center"/>
              <w:rPr>
                <w:ins w:id="17668" w:author="Author"/>
              </w:rPr>
            </w:pPr>
            <w:ins w:id="17669" w:author="Author">
              <w:r w:rsidRPr="00D016EC">
                <w:t>3.82</w:t>
              </w:r>
            </w:ins>
          </w:p>
        </w:tc>
        <w:tc>
          <w:tcPr>
            <w:tcW w:w="400" w:type="dxa"/>
            <w:noWrap/>
            <w:vAlign w:val="bottom"/>
            <w:hideMark/>
          </w:tcPr>
          <w:p w14:paraId="477EB550" w14:textId="77777777" w:rsidR="00C50A95" w:rsidRPr="00D016EC" w:rsidRDefault="00C50A95" w:rsidP="00416506">
            <w:pPr>
              <w:pStyle w:val="tabletext11"/>
              <w:jc w:val="center"/>
              <w:rPr>
                <w:ins w:id="17670" w:author="Author"/>
              </w:rPr>
            </w:pPr>
            <w:ins w:id="17671" w:author="Author">
              <w:r w:rsidRPr="00D016EC">
                <w:t>3.79</w:t>
              </w:r>
            </w:ins>
          </w:p>
        </w:tc>
        <w:tc>
          <w:tcPr>
            <w:tcW w:w="460" w:type="dxa"/>
            <w:noWrap/>
            <w:vAlign w:val="bottom"/>
            <w:hideMark/>
          </w:tcPr>
          <w:p w14:paraId="62FEA6A9" w14:textId="77777777" w:rsidR="00C50A95" w:rsidRPr="00D016EC" w:rsidRDefault="00C50A95" w:rsidP="00416506">
            <w:pPr>
              <w:pStyle w:val="tabletext11"/>
              <w:jc w:val="center"/>
              <w:rPr>
                <w:ins w:id="17672" w:author="Author"/>
              </w:rPr>
            </w:pPr>
            <w:ins w:id="17673" w:author="Author">
              <w:r w:rsidRPr="00D016EC">
                <w:t>3.75</w:t>
              </w:r>
            </w:ins>
          </w:p>
        </w:tc>
      </w:tr>
      <w:tr w:rsidR="00C50A95" w:rsidRPr="00D016EC" w14:paraId="17ED954D" w14:textId="77777777" w:rsidTr="00416506">
        <w:trPr>
          <w:trHeight w:val="190"/>
          <w:ins w:id="17674" w:author="Author"/>
        </w:trPr>
        <w:tc>
          <w:tcPr>
            <w:tcW w:w="200" w:type="dxa"/>
            <w:tcBorders>
              <w:right w:val="nil"/>
            </w:tcBorders>
            <w:vAlign w:val="bottom"/>
          </w:tcPr>
          <w:p w14:paraId="3A67D8B5" w14:textId="77777777" w:rsidR="00C50A95" w:rsidRPr="00D016EC" w:rsidRDefault="00C50A95" w:rsidP="00416506">
            <w:pPr>
              <w:pStyle w:val="tabletext11"/>
              <w:jc w:val="right"/>
              <w:rPr>
                <w:ins w:id="17675" w:author="Author"/>
              </w:rPr>
            </w:pPr>
          </w:p>
        </w:tc>
        <w:tc>
          <w:tcPr>
            <w:tcW w:w="1580" w:type="dxa"/>
            <w:tcBorders>
              <w:left w:val="nil"/>
            </w:tcBorders>
            <w:vAlign w:val="bottom"/>
            <w:hideMark/>
          </w:tcPr>
          <w:p w14:paraId="3CF1630F" w14:textId="77777777" w:rsidR="00C50A95" w:rsidRPr="00D016EC" w:rsidRDefault="00C50A95" w:rsidP="00416506">
            <w:pPr>
              <w:pStyle w:val="tabletext11"/>
              <w:tabs>
                <w:tab w:val="decimal" w:pos="640"/>
              </w:tabs>
              <w:rPr>
                <w:ins w:id="17676" w:author="Author"/>
              </w:rPr>
            </w:pPr>
            <w:ins w:id="17677" w:author="Author">
              <w:r w:rsidRPr="00D016EC">
                <w:t>450,000 to 499,999</w:t>
              </w:r>
            </w:ins>
          </w:p>
        </w:tc>
        <w:tc>
          <w:tcPr>
            <w:tcW w:w="680" w:type="dxa"/>
            <w:noWrap/>
            <w:vAlign w:val="bottom"/>
            <w:hideMark/>
          </w:tcPr>
          <w:p w14:paraId="1371FEFC" w14:textId="77777777" w:rsidR="00C50A95" w:rsidRPr="00D016EC" w:rsidRDefault="00C50A95" w:rsidP="00416506">
            <w:pPr>
              <w:pStyle w:val="tabletext11"/>
              <w:tabs>
                <w:tab w:val="decimal" w:pos="200"/>
              </w:tabs>
              <w:jc w:val="center"/>
              <w:rPr>
                <w:ins w:id="17678" w:author="Author"/>
              </w:rPr>
            </w:pPr>
            <w:ins w:id="17679" w:author="Author">
              <w:r w:rsidRPr="00D016EC">
                <w:t>6.16</w:t>
              </w:r>
            </w:ins>
          </w:p>
        </w:tc>
        <w:tc>
          <w:tcPr>
            <w:tcW w:w="900" w:type="dxa"/>
            <w:noWrap/>
            <w:vAlign w:val="bottom"/>
            <w:hideMark/>
          </w:tcPr>
          <w:p w14:paraId="174FB66F" w14:textId="77777777" w:rsidR="00C50A95" w:rsidRPr="00D016EC" w:rsidRDefault="00C50A95" w:rsidP="00416506">
            <w:pPr>
              <w:pStyle w:val="tabletext11"/>
              <w:tabs>
                <w:tab w:val="decimal" w:pos="200"/>
              </w:tabs>
              <w:jc w:val="center"/>
              <w:rPr>
                <w:ins w:id="17680" w:author="Author"/>
              </w:rPr>
            </w:pPr>
            <w:ins w:id="17681" w:author="Author">
              <w:r w:rsidRPr="00D016EC">
                <w:t>5.95</w:t>
              </w:r>
            </w:ins>
          </w:p>
        </w:tc>
        <w:tc>
          <w:tcPr>
            <w:tcW w:w="400" w:type="dxa"/>
            <w:noWrap/>
            <w:vAlign w:val="bottom"/>
            <w:hideMark/>
          </w:tcPr>
          <w:p w14:paraId="68166C3B" w14:textId="77777777" w:rsidR="00C50A95" w:rsidRPr="00D016EC" w:rsidRDefault="00C50A95" w:rsidP="00416506">
            <w:pPr>
              <w:pStyle w:val="tabletext11"/>
              <w:jc w:val="center"/>
              <w:rPr>
                <w:ins w:id="17682" w:author="Author"/>
              </w:rPr>
            </w:pPr>
            <w:ins w:id="17683" w:author="Author">
              <w:r w:rsidRPr="00D016EC">
                <w:t>5.85</w:t>
              </w:r>
            </w:ins>
          </w:p>
        </w:tc>
        <w:tc>
          <w:tcPr>
            <w:tcW w:w="400" w:type="dxa"/>
            <w:noWrap/>
            <w:vAlign w:val="bottom"/>
            <w:hideMark/>
          </w:tcPr>
          <w:p w14:paraId="3F42FE35" w14:textId="77777777" w:rsidR="00C50A95" w:rsidRPr="00D016EC" w:rsidRDefault="00C50A95" w:rsidP="00416506">
            <w:pPr>
              <w:pStyle w:val="tabletext11"/>
              <w:jc w:val="center"/>
              <w:rPr>
                <w:ins w:id="17684" w:author="Author"/>
              </w:rPr>
            </w:pPr>
            <w:ins w:id="17685" w:author="Author">
              <w:r w:rsidRPr="00D016EC">
                <w:t>5.63</w:t>
              </w:r>
            </w:ins>
          </w:p>
        </w:tc>
        <w:tc>
          <w:tcPr>
            <w:tcW w:w="400" w:type="dxa"/>
            <w:noWrap/>
            <w:vAlign w:val="bottom"/>
            <w:hideMark/>
          </w:tcPr>
          <w:p w14:paraId="081F0AE1" w14:textId="77777777" w:rsidR="00C50A95" w:rsidRPr="00D016EC" w:rsidRDefault="00C50A95" w:rsidP="00416506">
            <w:pPr>
              <w:pStyle w:val="tabletext11"/>
              <w:jc w:val="center"/>
              <w:rPr>
                <w:ins w:id="17686" w:author="Author"/>
              </w:rPr>
            </w:pPr>
            <w:ins w:id="17687" w:author="Author">
              <w:r w:rsidRPr="00D016EC">
                <w:t>5.48</w:t>
              </w:r>
            </w:ins>
          </w:p>
        </w:tc>
        <w:tc>
          <w:tcPr>
            <w:tcW w:w="400" w:type="dxa"/>
            <w:noWrap/>
            <w:vAlign w:val="bottom"/>
            <w:hideMark/>
          </w:tcPr>
          <w:p w14:paraId="29F10220" w14:textId="77777777" w:rsidR="00C50A95" w:rsidRPr="00D016EC" w:rsidRDefault="00C50A95" w:rsidP="00416506">
            <w:pPr>
              <w:pStyle w:val="tabletext11"/>
              <w:jc w:val="center"/>
              <w:rPr>
                <w:ins w:id="17688" w:author="Author"/>
              </w:rPr>
            </w:pPr>
            <w:ins w:id="17689" w:author="Author">
              <w:r w:rsidRPr="00D016EC">
                <w:t>5.34</w:t>
              </w:r>
            </w:ins>
          </w:p>
        </w:tc>
        <w:tc>
          <w:tcPr>
            <w:tcW w:w="400" w:type="dxa"/>
            <w:noWrap/>
            <w:vAlign w:val="bottom"/>
            <w:hideMark/>
          </w:tcPr>
          <w:p w14:paraId="1DEB5BCC" w14:textId="77777777" w:rsidR="00C50A95" w:rsidRPr="00D016EC" w:rsidRDefault="00C50A95" w:rsidP="00416506">
            <w:pPr>
              <w:pStyle w:val="tabletext11"/>
              <w:jc w:val="center"/>
              <w:rPr>
                <w:ins w:id="17690" w:author="Author"/>
              </w:rPr>
            </w:pPr>
            <w:ins w:id="17691" w:author="Author">
              <w:r w:rsidRPr="00D016EC">
                <w:t>5.19</w:t>
              </w:r>
            </w:ins>
          </w:p>
        </w:tc>
        <w:tc>
          <w:tcPr>
            <w:tcW w:w="400" w:type="dxa"/>
            <w:noWrap/>
            <w:vAlign w:val="bottom"/>
            <w:hideMark/>
          </w:tcPr>
          <w:p w14:paraId="692D503D" w14:textId="77777777" w:rsidR="00C50A95" w:rsidRPr="00D016EC" w:rsidRDefault="00C50A95" w:rsidP="00416506">
            <w:pPr>
              <w:pStyle w:val="tabletext11"/>
              <w:jc w:val="center"/>
              <w:rPr>
                <w:ins w:id="17692" w:author="Author"/>
              </w:rPr>
            </w:pPr>
            <w:ins w:id="17693" w:author="Author">
              <w:r w:rsidRPr="00D016EC">
                <w:t>5.19</w:t>
              </w:r>
            </w:ins>
          </w:p>
        </w:tc>
        <w:tc>
          <w:tcPr>
            <w:tcW w:w="400" w:type="dxa"/>
            <w:noWrap/>
            <w:vAlign w:val="bottom"/>
            <w:hideMark/>
          </w:tcPr>
          <w:p w14:paraId="0A6C17AB" w14:textId="77777777" w:rsidR="00C50A95" w:rsidRPr="00D016EC" w:rsidRDefault="00C50A95" w:rsidP="00416506">
            <w:pPr>
              <w:pStyle w:val="tabletext11"/>
              <w:jc w:val="center"/>
              <w:rPr>
                <w:ins w:id="17694" w:author="Author"/>
              </w:rPr>
            </w:pPr>
            <w:ins w:id="17695" w:author="Author">
              <w:r w:rsidRPr="00D016EC">
                <w:t>5.08</w:t>
              </w:r>
            </w:ins>
          </w:p>
        </w:tc>
        <w:tc>
          <w:tcPr>
            <w:tcW w:w="400" w:type="dxa"/>
            <w:noWrap/>
            <w:vAlign w:val="bottom"/>
            <w:hideMark/>
          </w:tcPr>
          <w:p w14:paraId="6FD4B6FC" w14:textId="77777777" w:rsidR="00C50A95" w:rsidRPr="00D016EC" w:rsidRDefault="00C50A95" w:rsidP="00416506">
            <w:pPr>
              <w:pStyle w:val="tabletext11"/>
              <w:jc w:val="center"/>
              <w:rPr>
                <w:ins w:id="17696" w:author="Author"/>
              </w:rPr>
            </w:pPr>
            <w:ins w:id="17697" w:author="Author">
              <w:r w:rsidRPr="00D016EC">
                <w:t>4.99</w:t>
              </w:r>
            </w:ins>
          </w:p>
        </w:tc>
        <w:tc>
          <w:tcPr>
            <w:tcW w:w="400" w:type="dxa"/>
            <w:noWrap/>
            <w:vAlign w:val="bottom"/>
            <w:hideMark/>
          </w:tcPr>
          <w:p w14:paraId="4E7CE6C5" w14:textId="77777777" w:rsidR="00C50A95" w:rsidRPr="00D016EC" w:rsidRDefault="00C50A95" w:rsidP="00416506">
            <w:pPr>
              <w:pStyle w:val="tabletext11"/>
              <w:jc w:val="center"/>
              <w:rPr>
                <w:ins w:id="17698" w:author="Author"/>
              </w:rPr>
            </w:pPr>
            <w:ins w:id="17699" w:author="Author">
              <w:r w:rsidRPr="00D016EC">
                <w:t>4.80</w:t>
              </w:r>
            </w:ins>
          </w:p>
        </w:tc>
        <w:tc>
          <w:tcPr>
            <w:tcW w:w="400" w:type="dxa"/>
            <w:noWrap/>
            <w:vAlign w:val="bottom"/>
            <w:hideMark/>
          </w:tcPr>
          <w:p w14:paraId="28ADEBE9" w14:textId="77777777" w:rsidR="00C50A95" w:rsidRPr="00D016EC" w:rsidRDefault="00C50A95" w:rsidP="00416506">
            <w:pPr>
              <w:pStyle w:val="tabletext11"/>
              <w:jc w:val="center"/>
              <w:rPr>
                <w:ins w:id="17700" w:author="Author"/>
              </w:rPr>
            </w:pPr>
            <w:ins w:id="17701" w:author="Author">
              <w:r w:rsidRPr="00D016EC">
                <w:t>4.76</w:t>
              </w:r>
            </w:ins>
          </w:p>
        </w:tc>
        <w:tc>
          <w:tcPr>
            <w:tcW w:w="400" w:type="dxa"/>
            <w:noWrap/>
            <w:vAlign w:val="bottom"/>
            <w:hideMark/>
          </w:tcPr>
          <w:p w14:paraId="3340030A" w14:textId="77777777" w:rsidR="00C50A95" w:rsidRPr="00D016EC" w:rsidRDefault="00C50A95" w:rsidP="00416506">
            <w:pPr>
              <w:pStyle w:val="tabletext11"/>
              <w:jc w:val="center"/>
              <w:rPr>
                <w:ins w:id="17702" w:author="Author"/>
              </w:rPr>
            </w:pPr>
            <w:ins w:id="17703" w:author="Author">
              <w:r w:rsidRPr="00D016EC">
                <w:t>4.71</w:t>
              </w:r>
            </w:ins>
          </w:p>
        </w:tc>
        <w:tc>
          <w:tcPr>
            <w:tcW w:w="400" w:type="dxa"/>
            <w:noWrap/>
            <w:vAlign w:val="bottom"/>
            <w:hideMark/>
          </w:tcPr>
          <w:p w14:paraId="39C175B8" w14:textId="77777777" w:rsidR="00C50A95" w:rsidRPr="00D016EC" w:rsidRDefault="00C50A95" w:rsidP="00416506">
            <w:pPr>
              <w:pStyle w:val="tabletext11"/>
              <w:jc w:val="center"/>
              <w:rPr>
                <w:ins w:id="17704" w:author="Author"/>
              </w:rPr>
            </w:pPr>
            <w:ins w:id="17705" w:author="Author">
              <w:r w:rsidRPr="00D016EC">
                <w:t>4.66</w:t>
              </w:r>
            </w:ins>
          </w:p>
        </w:tc>
        <w:tc>
          <w:tcPr>
            <w:tcW w:w="400" w:type="dxa"/>
            <w:noWrap/>
            <w:vAlign w:val="bottom"/>
            <w:hideMark/>
          </w:tcPr>
          <w:p w14:paraId="4DCDDA93" w14:textId="77777777" w:rsidR="00C50A95" w:rsidRPr="00D016EC" w:rsidRDefault="00C50A95" w:rsidP="00416506">
            <w:pPr>
              <w:pStyle w:val="tabletext11"/>
              <w:jc w:val="center"/>
              <w:rPr>
                <w:ins w:id="17706" w:author="Author"/>
              </w:rPr>
            </w:pPr>
            <w:ins w:id="17707" w:author="Author">
              <w:r w:rsidRPr="00D016EC">
                <w:t>4.61</w:t>
              </w:r>
            </w:ins>
          </w:p>
        </w:tc>
        <w:tc>
          <w:tcPr>
            <w:tcW w:w="400" w:type="dxa"/>
            <w:noWrap/>
            <w:vAlign w:val="bottom"/>
            <w:hideMark/>
          </w:tcPr>
          <w:p w14:paraId="6D472539" w14:textId="77777777" w:rsidR="00C50A95" w:rsidRPr="00D016EC" w:rsidRDefault="00C50A95" w:rsidP="00416506">
            <w:pPr>
              <w:pStyle w:val="tabletext11"/>
              <w:jc w:val="center"/>
              <w:rPr>
                <w:ins w:id="17708" w:author="Author"/>
              </w:rPr>
            </w:pPr>
            <w:ins w:id="17709" w:author="Author">
              <w:r w:rsidRPr="00D016EC">
                <w:t>4.57</w:t>
              </w:r>
            </w:ins>
          </w:p>
        </w:tc>
        <w:tc>
          <w:tcPr>
            <w:tcW w:w="400" w:type="dxa"/>
            <w:noWrap/>
            <w:vAlign w:val="bottom"/>
            <w:hideMark/>
          </w:tcPr>
          <w:p w14:paraId="5D6BE428" w14:textId="77777777" w:rsidR="00C50A95" w:rsidRPr="00D016EC" w:rsidRDefault="00C50A95" w:rsidP="00416506">
            <w:pPr>
              <w:pStyle w:val="tabletext11"/>
              <w:jc w:val="center"/>
              <w:rPr>
                <w:ins w:id="17710" w:author="Author"/>
              </w:rPr>
            </w:pPr>
            <w:ins w:id="17711" w:author="Author">
              <w:r w:rsidRPr="00D016EC">
                <w:t>4.52</w:t>
              </w:r>
            </w:ins>
          </w:p>
        </w:tc>
        <w:tc>
          <w:tcPr>
            <w:tcW w:w="400" w:type="dxa"/>
            <w:noWrap/>
            <w:vAlign w:val="bottom"/>
            <w:hideMark/>
          </w:tcPr>
          <w:p w14:paraId="0F1CB477" w14:textId="77777777" w:rsidR="00C50A95" w:rsidRPr="00D016EC" w:rsidRDefault="00C50A95" w:rsidP="00416506">
            <w:pPr>
              <w:pStyle w:val="tabletext11"/>
              <w:jc w:val="center"/>
              <w:rPr>
                <w:ins w:id="17712" w:author="Author"/>
              </w:rPr>
            </w:pPr>
            <w:ins w:id="17713" w:author="Author">
              <w:r w:rsidRPr="00D016EC">
                <w:t>4.48</w:t>
              </w:r>
            </w:ins>
          </w:p>
        </w:tc>
        <w:tc>
          <w:tcPr>
            <w:tcW w:w="400" w:type="dxa"/>
            <w:noWrap/>
            <w:vAlign w:val="bottom"/>
            <w:hideMark/>
          </w:tcPr>
          <w:p w14:paraId="5B43FC37" w14:textId="77777777" w:rsidR="00C50A95" w:rsidRPr="00D016EC" w:rsidRDefault="00C50A95" w:rsidP="00416506">
            <w:pPr>
              <w:pStyle w:val="tabletext11"/>
              <w:jc w:val="center"/>
              <w:rPr>
                <w:ins w:id="17714" w:author="Author"/>
              </w:rPr>
            </w:pPr>
            <w:ins w:id="17715" w:author="Author">
              <w:r w:rsidRPr="00D016EC">
                <w:t>4.43</w:t>
              </w:r>
            </w:ins>
          </w:p>
        </w:tc>
        <w:tc>
          <w:tcPr>
            <w:tcW w:w="400" w:type="dxa"/>
            <w:noWrap/>
            <w:vAlign w:val="bottom"/>
            <w:hideMark/>
          </w:tcPr>
          <w:p w14:paraId="5A2FB2A7" w14:textId="77777777" w:rsidR="00C50A95" w:rsidRPr="00D016EC" w:rsidRDefault="00C50A95" w:rsidP="00416506">
            <w:pPr>
              <w:pStyle w:val="tabletext11"/>
              <w:jc w:val="center"/>
              <w:rPr>
                <w:ins w:id="17716" w:author="Author"/>
              </w:rPr>
            </w:pPr>
            <w:ins w:id="17717" w:author="Author">
              <w:r w:rsidRPr="00D016EC">
                <w:t>4.39</w:t>
              </w:r>
            </w:ins>
          </w:p>
        </w:tc>
        <w:tc>
          <w:tcPr>
            <w:tcW w:w="400" w:type="dxa"/>
            <w:noWrap/>
            <w:vAlign w:val="bottom"/>
            <w:hideMark/>
          </w:tcPr>
          <w:p w14:paraId="72E5A75A" w14:textId="77777777" w:rsidR="00C50A95" w:rsidRPr="00D016EC" w:rsidRDefault="00C50A95" w:rsidP="00416506">
            <w:pPr>
              <w:pStyle w:val="tabletext11"/>
              <w:jc w:val="center"/>
              <w:rPr>
                <w:ins w:id="17718" w:author="Author"/>
              </w:rPr>
            </w:pPr>
            <w:ins w:id="17719" w:author="Author">
              <w:r w:rsidRPr="00D016EC">
                <w:t>4.34</w:t>
              </w:r>
            </w:ins>
          </w:p>
        </w:tc>
        <w:tc>
          <w:tcPr>
            <w:tcW w:w="400" w:type="dxa"/>
            <w:noWrap/>
            <w:vAlign w:val="bottom"/>
            <w:hideMark/>
          </w:tcPr>
          <w:p w14:paraId="6F521D1B" w14:textId="77777777" w:rsidR="00C50A95" w:rsidRPr="00D016EC" w:rsidRDefault="00C50A95" w:rsidP="00416506">
            <w:pPr>
              <w:pStyle w:val="tabletext11"/>
              <w:jc w:val="center"/>
              <w:rPr>
                <w:ins w:id="17720" w:author="Author"/>
              </w:rPr>
            </w:pPr>
            <w:ins w:id="17721" w:author="Author">
              <w:r w:rsidRPr="00D016EC">
                <w:t>4.30</w:t>
              </w:r>
            </w:ins>
          </w:p>
        </w:tc>
        <w:tc>
          <w:tcPr>
            <w:tcW w:w="440" w:type="dxa"/>
            <w:noWrap/>
            <w:vAlign w:val="bottom"/>
            <w:hideMark/>
          </w:tcPr>
          <w:p w14:paraId="3C3386ED" w14:textId="77777777" w:rsidR="00C50A95" w:rsidRPr="00D016EC" w:rsidRDefault="00C50A95" w:rsidP="00416506">
            <w:pPr>
              <w:pStyle w:val="tabletext11"/>
              <w:jc w:val="center"/>
              <w:rPr>
                <w:ins w:id="17722" w:author="Author"/>
              </w:rPr>
            </w:pPr>
            <w:ins w:id="17723" w:author="Author">
              <w:r w:rsidRPr="00D016EC">
                <w:t>4.26</w:t>
              </w:r>
            </w:ins>
          </w:p>
        </w:tc>
        <w:tc>
          <w:tcPr>
            <w:tcW w:w="400" w:type="dxa"/>
            <w:noWrap/>
            <w:vAlign w:val="bottom"/>
            <w:hideMark/>
          </w:tcPr>
          <w:p w14:paraId="1FCBFE27" w14:textId="77777777" w:rsidR="00C50A95" w:rsidRPr="00D016EC" w:rsidRDefault="00C50A95" w:rsidP="00416506">
            <w:pPr>
              <w:pStyle w:val="tabletext11"/>
              <w:jc w:val="center"/>
              <w:rPr>
                <w:ins w:id="17724" w:author="Author"/>
              </w:rPr>
            </w:pPr>
            <w:ins w:id="17725" w:author="Author">
              <w:r w:rsidRPr="00D016EC">
                <w:t>4.22</w:t>
              </w:r>
            </w:ins>
          </w:p>
        </w:tc>
        <w:tc>
          <w:tcPr>
            <w:tcW w:w="400" w:type="dxa"/>
            <w:noWrap/>
            <w:vAlign w:val="bottom"/>
            <w:hideMark/>
          </w:tcPr>
          <w:p w14:paraId="6FE1DFA7" w14:textId="77777777" w:rsidR="00C50A95" w:rsidRPr="00D016EC" w:rsidRDefault="00C50A95" w:rsidP="00416506">
            <w:pPr>
              <w:pStyle w:val="tabletext11"/>
              <w:jc w:val="center"/>
              <w:rPr>
                <w:ins w:id="17726" w:author="Author"/>
              </w:rPr>
            </w:pPr>
            <w:ins w:id="17727" w:author="Author">
              <w:r w:rsidRPr="00D016EC">
                <w:t>4.17</w:t>
              </w:r>
            </w:ins>
          </w:p>
        </w:tc>
        <w:tc>
          <w:tcPr>
            <w:tcW w:w="400" w:type="dxa"/>
            <w:noWrap/>
            <w:vAlign w:val="bottom"/>
            <w:hideMark/>
          </w:tcPr>
          <w:p w14:paraId="474E006E" w14:textId="77777777" w:rsidR="00C50A95" w:rsidRPr="00D016EC" w:rsidRDefault="00C50A95" w:rsidP="00416506">
            <w:pPr>
              <w:pStyle w:val="tabletext11"/>
              <w:jc w:val="center"/>
              <w:rPr>
                <w:ins w:id="17728" w:author="Author"/>
              </w:rPr>
            </w:pPr>
            <w:ins w:id="17729" w:author="Author">
              <w:r w:rsidRPr="00D016EC">
                <w:t>4.13</w:t>
              </w:r>
            </w:ins>
          </w:p>
        </w:tc>
        <w:tc>
          <w:tcPr>
            <w:tcW w:w="400" w:type="dxa"/>
            <w:noWrap/>
            <w:vAlign w:val="bottom"/>
            <w:hideMark/>
          </w:tcPr>
          <w:p w14:paraId="1673520E" w14:textId="77777777" w:rsidR="00C50A95" w:rsidRPr="00D016EC" w:rsidRDefault="00C50A95" w:rsidP="00416506">
            <w:pPr>
              <w:pStyle w:val="tabletext11"/>
              <w:jc w:val="center"/>
              <w:rPr>
                <w:ins w:id="17730" w:author="Author"/>
              </w:rPr>
            </w:pPr>
            <w:ins w:id="17731" w:author="Author">
              <w:r w:rsidRPr="00D016EC">
                <w:t>4.09</w:t>
              </w:r>
            </w:ins>
          </w:p>
        </w:tc>
        <w:tc>
          <w:tcPr>
            <w:tcW w:w="460" w:type="dxa"/>
            <w:noWrap/>
            <w:vAlign w:val="bottom"/>
            <w:hideMark/>
          </w:tcPr>
          <w:p w14:paraId="611FB19C" w14:textId="77777777" w:rsidR="00C50A95" w:rsidRPr="00D016EC" w:rsidRDefault="00C50A95" w:rsidP="00416506">
            <w:pPr>
              <w:pStyle w:val="tabletext11"/>
              <w:jc w:val="center"/>
              <w:rPr>
                <w:ins w:id="17732" w:author="Author"/>
              </w:rPr>
            </w:pPr>
            <w:ins w:id="17733" w:author="Author">
              <w:r w:rsidRPr="00D016EC">
                <w:t>4.05</w:t>
              </w:r>
            </w:ins>
          </w:p>
        </w:tc>
      </w:tr>
      <w:tr w:rsidR="00C50A95" w:rsidRPr="00D016EC" w14:paraId="5D954402" w14:textId="77777777" w:rsidTr="00416506">
        <w:trPr>
          <w:trHeight w:val="190"/>
          <w:ins w:id="17734" w:author="Author"/>
        </w:trPr>
        <w:tc>
          <w:tcPr>
            <w:tcW w:w="200" w:type="dxa"/>
            <w:tcBorders>
              <w:right w:val="nil"/>
            </w:tcBorders>
            <w:vAlign w:val="bottom"/>
          </w:tcPr>
          <w:p w14:paraId="10856678" w14:textId="77777777" w:rsidR="00C50A95" w:rsidRPr="00D016EC" w:rsidRDefault="00C50A95" w:rsidP="00416506">
            <w:pPr>
              <w:pStyle w:val="tabletext11"/>
              <w:jc w:val="right"/>
              <w:rPr>
                <w:ins w:id="17735" w:author="Author"/>
              </w:rPr>
            </w:pPr>
          </w:p>
        </w:tc>
        <w:tc>
          <w:tcPr>
            <w:tcW w:w="1580" w:type="dxa"/>
            <w:tcBorders>
              <w:left w:val="nil"/>
            </w:tcBorders>
            <w:vAlign w:val="bottom"/>
            <w:hideMark/>
          </w:tcPr>
          <w:p w14:paraId="68B8C59C" w14:textId="77777777" w:rsidR="00C50A95" w:rsidRPr="00D016EC" w:rsidRDefault="00C50A95" w:rsidP="00416506">
            <w:pPr>
              <w:pStyle w:val="tabletext11"/>
              <w:tabs>
                <w:tab w:val="decimal" w:pos="640"/>
              </w:tabs>
              <w:rPr>
                <w:ins w:id="17736" w:author="Author"/>
              </w:rPr>
            </w:pPr>
            <w:ins w:id="17737" w:author="Author">
              <w:r w:rsidRPr="00D016EC">
                <w:t>500,000 to 599,999</w:t>
              </w:r>
            </w:ins>
          </w:p>
        </w:tc>
        <w:tc>
          <w:tcPr>
            <w:tcW w:w="680" w:type="dxa"/>
            <w:noWrap/>
            <w:vAlign w:val="bottom"/>
            <w:hideMark/>
          </w:tcPr>
          <w:p w14:paraId="1381DE79" w14:textId="77777777" w:rsidR="00C50A95" w:rsidRPr="00D016EC" w:rsidRDefault="00C50A95" w:rsidP="00416506">
            <w:pPr>
              <w:pStyle w:val="tabletext11"/>
              <w:tabs>
                <w:tab w:val="decimal" w:pos="200"/>
              </w:tabs>
              <w:jc w:val="center"/>
              <w:rPr>
                <w:ins w:id="17738" w:author="Author"/>
              </w:rPr>
            </w:pPr>
            <w:ins w:id="17739" w:author="Author">
              <w:r w:rsidRPr="00D016EC">
                <w:t>6.73</w:t>
              </w:r>
            </w:ins>
          </w:p>
        </w:tc>
        <w:tc>
          <w:tcPr>
            <w:tcW w:w="900" w:type="dxa"/>
            <w:noWrap/>
            <w:vAlign w:val="bottom"/>
            <w:hideMark/>
          </w:tcPr>
          <w:p w14:paraId="7840718A" w14:textId="77777777" w:rsidR="00C50A95" w:rsidRPr="00D016EC" w:rsidRDefault="00C50A95" w:rsidP="00416506">
            <w:pPr>
              <w:pStyle w:val="tabletext11"/>
              <w:tabs>
                <w:tab w:val="decimal" w:pos="200"/>
              </w:tabs>
              <w:jc w:val="center"/>
              <w:rPr>
                <w:ins w:id="17740" w:author="Author"/>
              </w:rPr>
            </w:pPr>
            <w:ins w:id="17741" w:author="Author">
              <w:r w:rsidRPr="00D016EC">
                <w:t>6.49</w:t>
              </w:r>
            </w:ins>
          </w:p>
        </w:tc>
        <w:tc>
          <w:tcPr>
            <w:tcW w:w="400" w:type="dxa"/>
            <w:noWrap/>
            <w:vAlign w:val="bottom"/>
            <w:hideMark/>
          </w:tcPr>
          <w:p w14:paraId="5B50B411" w14:textId="77777777" w:rsidR="00C50A95" w:rsidRPr="00D016EC" w:rsidRDefault="00C50A95" w:rsidP="00416506">
            <w:pPr>
              <w:pStyle w:val="tabletext11"/>
              <w:jc w:val="center"/>
              <w:rPr>
                <w:ins w:id="17742" w:author="Author"/>
              </w:rPr>
            </w:pPr>
            <w:ins w:id="17743" w:author="Author">
              <w:r w:rsidRPr="00D016EC">
                <w:t>6.39</w:t>
              </w:r>
            </w:ins>
          </w:p>
        </w:tc>
        <w:tc>
          <w:tcPr>
            <w:tcW w:w="400" w:type="dxa"/>
            <w:noWrap/>
            <w:vAlign w:val="bottom"/>
            <w:hideMark/>
          </w:tcPr>
          <w:p w14:paraId="4218D09C" w14:textId="77777777" w:rsidR="00C50A95" w:rsidRPr="00D016EC" w:rsidRDefault="00C50A95" w:rsidP="00416506">
            <w:pPr>
              <w:pStyle w:val="tabletext11"/>
              <w:jc w:val="center"/>
              <w:rPr>
                <w:ins w:id="17744" w:author="Author"/>
              </w:rPr>
            </w:pPr>
            <w:ins w:id="17745" w:author="Author">
              <w:r w:rsidRPr="00D016EC">
                <w:t>6.15</w:t>
              </w:r>
            </w:ins>
          </w:p>
        </w:tc>
        <w:tc>
          <w:tcPr>
            <w:tcW w:w="400" w:type="dxa"/>
            <w:noWrap/>
            <w:vAlign w:val="bottom"/>
            <w:hideMark/>
          </w:tcPr>
          <w:p w14:paraId="4D07C1BE" w14:textId="77777777" w:rsidR="00C50A95" w:rsidRPr="00D016EC" w:rsidRDefault="00C50A95" w:rsidP="00416506">
            <w:pPr>
              <w:pStyle w:val="tabletext11"/>
              <w:jc w:val="center"/>
              <w:rPr>
                <w:ins w:id="17746" w:author="Author"/>
              </w:rPr>
            </w:pPr>
            <w:ins w:id="17747" w:author="Author">
              <w:r w:rsidRPr="00D016EC">
                <w:t>5.99</w:t>
              </w:r>
            </w:ins>
          </w:p>
        </w:tc>
        <w:tc>
          <w:tcPr>
            <w:tcW w:w="400" w:type="dxa"/>
            <w:noWrap/>
            <w:vAlign w:val="bottom"/>
            <w:hideMark/>
          </w:tcPr>
          <w:p w14:paraId="3DA08465" w14:textId="77777777" w:rsidR="00C50A95" w:rsidRPr="00D016EC" w:rsidRDefault="00C50A95" w:rsidP="00416506">
            <w:pPr>
              <w:pStyle w:val="tabletext11"/>
              <w:jc w:val="center"/>
              <w:rPr>
                <w:ins w:id="17748" w:author="Author"/>
              </w:rPr>
            </w:pPr>
            <w:ins w:id="17749" w:author="Author">
              <w:r w:rsidRPr="00D016EC">
                <w:t>5.83</w:t>
              </w:r>
            </w:ins>
          </w:p>
        </w:tc>
        <w:tc>
          <w:tcPr>
            <w:tcW w:w="400" w:type="dxa"/>
            <w:noWrap/>
            <w:vAlign w:val="bottom"/>
            <w:hideMark/>
          </w:tcPr>
          <w:p w14:paraId="5203DF85" w14:textId="77777777" w:rsidR="00C50A95" w:rsidRPr="00D016EC" w:rsidRDefault="00C50A95" w:rsidP="00416506">
            <w:pPr>
              <w:pStyle w:val="tabletext11"/>
              <w:jc w:val="center"/>
              <w:rPr>
                <w:ins w:id="17750" w:author="Author"/>
              </w:rPr>
            </w:pPr>
            <w:ins w:id="17751" w:author="Author">
              <w:r w:rsidRPr="00D016EC">
                <w:t>5.67</w:t>
              </w:r>
            </w:ins>
          </w:p>
        </w:tc>
        <w:tc>
          <w:tcPr>
            <w:tcW w:w="400" w:type="dxa"/>
            <w:noWrap/>
            <w:vAlign w:val="bottom"/>
            <w:hideMark/>
          </w:tcPr>
          <w:p w14:paraId="79A2E06F" w14:textId="77777777" w:rsidR="00C50A95" w:rsidRPr="00D016EC" w:rsidRDefault="00C50A95" w:rsidP="00416506">
            <w:pPr>
              <w:pStyle w:val="tabletext11"/>
              <w:jc w:val="center"/>
              <w:rPr>
                <w:ins w:id="17752" w:author="Author"/>
              </w:rPr>
            </w:pPr>
            <w:ins w:id="17753" w:author="Author">
              <w:r w:rsidRPr="00D016EC">
                <w:t>5.66</w:t>
              </w:r>
            </w:ins>
          </w:p>
        </w:tc>
        <w:tc>
          <w:tcPr>
            <w:tcW w:w="400" w:type="dxa"/>
            <w:noWrap/>
            <w:vAlign w:val="bottom"/>
            <w:hideMark/>
          </w:tcPr>
          <w:p w14:paraId="7888EA79" w14:textId="77777777" w:rsidR="00C50A95" w:rsidRPr="00D016EC" w:rsidRDefault="00C50A95" w:rsidP="00416506">
            <w:pPr>
              <w:pStyle w:val="tabletext11"/>
              <w:jc w:val="center"/>
              <w:rPr>
                <w:ins w:id="17754" w:author="Author"/>
              </w:rPr>
            </w:pPr>
            <w:ins w:id="17755" w:author="Author">
              <w:r w:rsidRPr="00D016EC">
                <w:t>5.55</w:t>
              </w:r>
            </w:ins>
          </w:p>
        </w:tc>
        <w:tc>
          <w:tcPr>
            <w:tcW w:w="400" w:type="dxa"/>
            <w:noWrap/>
            <w:vAlign w:val="bottom"/>
            <w:hideMark/>
          </w:tcPr>
          <w:p w14:paraId="37981061" w14:textId="77777777" w:rsidR="00C50A95" w:rsidRPr="00D016EC" w:rsidRDefault="00C50A95" w:rsidP="00416506">
            <w:pPr>
              <w:pStyle w:val="tabletext11"/>
              <w:jc w:val="center"/>
              <w:rPr>
                <w:ins w:id="17756" w:author="Author"/>
              </w:rPr>
            </w:pPr>
            <w:ins w:id="17757" w:author="Author">
              <w:r w:rsidRPr="00D016EC">
                <w:t>5.45</w:t>
              </w:r>
            </w:ins>
          </w:p>
        </w:tc>
        <w:tc>
          <w:tcPr>
            <w:tcW w:w="400" w:type="dxa"/>
            <w:noWrap/>
            <w:vAlign w:val="bottom"/>
            <w:hideMark/>
          </w:tcPr>
          <w:p w14:paraId="5FB92CC8" w14:textId="77777777" w:rsidR="00C50A95" w:rsidRPr="00D016EC" w:rsidRDefault="00C50A95" w:rsidP="00416506">
            <w:pPr>
              <w:pStyle w:val="tabletext11"/>
              <w:jc w:val="center"/>
              <w:rPr>
                <w:ins w:id="17758" w:author="Author"/>
              </w:rPr>
            </w:pPr>
            <w:ins w:id="17759" w:author="Author">
              <w:r w:rsidRPr="00D016EC">
                <w:t>5.24</w:t>
              </w:r>
            </w:ins>
          </w:p>
        </w:tc>
        <w:tc>
          <w:tcPr>
            <w:tcW w:w="400" w:type="dxa"/>
            <w:noWrap/>
            <w:vAlign w:val="bottom"/>
            <w:hideMark/>
          </w:tcPr>
          <w:p w14:paraId="5DF7E2CD" w14:textId="77777777" w:rsidR="00C50A95" w:rsidRPr="00D016EC" w:rsidRDefault="00C50A95" w:rsidP="00416506">
            <w:pPr>
              <w:pStyle w:val="tabletext11"/>
              <w:jc w:val="center"/>
              <w:rPr>
                <w:ins w:id="17760" w:author="Author"/>
              </w:rPr>
            </w:pPr>
            <w:ins w:id="17761" w:author="Author">
              <w:r w:rsidRPr="00D016EC">
                <w:t>5.19</w:t>
              </w:r>
            </w:ins>
          </w:p>
        </w:tc>
        <w:tc>
          <w:tcPr>
            <w:tcW w:w="400" w:type="dxa"/>
            <w:noWrap/>
            <w:vAlign w:val="bottom"/>
            <w:hideMark/>
          </w:tcPr>
          <w:p w14:paraId="09C4ACC4" w14:textId="77777777" w:rsidR="00C50A95" w:rsidRPr="00D016EC" w:rsidRDefault="00C50A95" w:rsidP="00416506">
            <w:pPr>
              <w:pStyle w:val="tabletext11"/>
              <w:jc w:val="center"/>
              <w:rPr>
                <w:ins w:id="17762" w:author="Author"/>
              </w:rPr>
            </w:pPr>
            <w:ins w:id="17763" w:author="Author">
              <w:r w:rsidRPr="00D016EC">
                <w:t>5.14</w:t>
              </w:r>
            </w:ins>
          </w:p>
        </w:tc>
        <w:tc>
          <w:tcPr>
            <w:tcW w:w="400" w:type="dxa"/>
            <w:noWrap/>
            <w:vAlign w:val="bottom"/>
            <w:hideMark/>
          </w:tcPr>
          <w:p w14:paraId="592489F5" w14:textId="77777777" w:rsidR="00C50A95" w:rsidRPr="00D016EC" w:rsidRDefault="00C50A95" w:rsidP="00416506">
            <w:pPr>
              <w:pStyle w:val="tabletext11"/>
              <w:jc w:val="center"/>
              <w:rPr>
                <w:ins w:id="17764" w:author="Author"/>
              </w:rPr>
            </w:pPr>
            <w:ins w:id="17765" w:author="Author">
              <w:r w:rsidRPr="00D016EC">
                <w:t>5.09</w:t>
              </w:r>
            </w:ins>
          </w:p>
        </w:tc>
        <w:tc>
          <w:tcPr>
            <w:tcW w:w="400" w:type="dxa"/>
            <w:noWrap/>
            <w:vAlign w:val="bottom"/>
            <w:hideMark/>
          </w:tcPr>
          <w:p w14:paraId="69CD6307" w14:textId="77777777" w:rsidR="00C50A95" w:rsidRPr="00D016EC" w:rsidRDefault="00C50A95" w:rsidP="00416506">
            <w:pPr>
              <w:pStyle w:val="tabletext11"/>
              <w:jc w:val="center"/>
              <w:rPr>
                <w:ins w:id="17766" w:author="Author"/>
              </w:rPr>
            </w:pPr>
            <w:ins w:id="17767" w:author="Author">
              <w:r w:rsidRPr="00D016EC">
                <w:t>5.04</w:t>
              </w:r>
            </w:ins>
          </w:p>
        </w:tc>
        <w:tc>
          <w:tcPr>
            <w:tcW w:w="400" w:type="dxa"/>
            <w:noWrap/>
            <w:vAlign w:val="bottom"/>
            <w:hideMark/>
          </w:tcPr>
          <w:p w14:paraId="075CFA62" w14:textId="77777777" w:rsidR="00C50A95" w:rsidRPr="00D016EC" w:rsidRDefault="00C50A95" w:rsidP="00416506">
            <w:pPr>
              <w:pStyle w:val="tabletext11"/>
              <w:jc w:val="center"/>
              <w:rPr>
                <w:ins w:id="17768" w:author="Author"/>
              </w:rPr>
            </w:pPr>
            <w:ins w:id="17769" w:author="Author">
              <w:r w:rsidRPr="00D016EC">
                <w:t>4.99</w:t>
              </w:r>
            </w:ins>
          </w:p>
        </w:tc>
        <w:tc>
          <w:tcPr>
            <w:tcW w:w="400" w:type="dxa"/>
            <w:noWrap/>
            <w:vAlign w:val="bottom"/>
            <w:hideMark/>
          </w:tcPr>
          <w:p w14:paraId="14FE383A" w14:textId="77777777" w:rsidR="00C50A95" w:rsidRPr="00D016EC" w:rsidRDefault="00C50A95" w:rsidP="00416506">
            <w:pPr>
              <w:pStyle w:val="tabletext11"/>
              <w:jc w:val="center"/>
              <w:rPr>
                <w:ins w:id="17770" w:author="Author"/>
              </w:rPr>
            </w:pPr>
            <w:ins w:id="17771" w:author="Author">
              <w:r w:rsidRPr="00D016EC">
                <w:t>4.94</w:t>
              </w:r>
            </w:ins>
          </w:p>
        </w:tc>
        <w:tc>
          <w:tcPr>
            <w:tcW w:w="400" w:type="dxa"/>
            <w:noWrap/>
            <w:vAlign w:val="bottom"/>
            <w:hideMark/>
          </w:tcPr>
          <w:p w14:paraId="77BFCC81" w14:textId="77777777" w:rsidR="00C50A95" w:rsidRPr="00D016EC" w:rsidRDefault="00C50A95" w:rsidP="00416506">
            <w:pPr>
              <w:pStyle w:val="tabletext11"/>
              <w:jc w:val="center"/>
              <w:rPr>
                <w:ins w:id="17772" w:author="Author"/>
              </w:rPr>
            </w:pPr>
            <w:ins w:id="17773" w:author="Author">
              <w:r w:rsidRPr="00D016EC">
                <w:t>4.89</w:t>
              </w:r>
            </w:ins>
          </w:p>
        </w:tc>
        <w:tc>
          <w:tcPr>
            <w:tcW w:w="400" w:type="dxa"/>
            <w:noWrap/>
            <w:vAlign w:val="bottom"/>
            <w:hideMark/>
          </w:tcPr>
          <w:p w14:paraId="14155CFD" w14:textId="77777777" w:rsidR="00C50A95" w:rsidRPr="00D016EC" w:rsidRDefault="00C50A95" w:rsidP="00416506">
            <w:pPr>
              <w:pStyle w:val="tabletext11"/>
              <w:jc w:val="center"/>
              <w:rPr>
                <w:ins w:id="17774" w:author="Author"/>
              </w:rPr>
            </w:pPr>
            <w:ins w:id="17775" w:author="Author">
              <w:r w:rsidRPr="00D016EC">
                <w:t>4.84</w:t>
              </w:r>
            </w:ins>
          </w:p>
        </w:tc>
        <w:tc>
          <w:tcPr>
            <w:tcW w:w="400" w:type="dxa"/>
            <w:noWrap/>
            <w:vAlign w:val="bottom"/>
            <w:hideMark/>
          </w:tcPr>
          <w:p w14:paraId="129D0D96" w14:textId="77777777" w:rsidR="00C50A95" w:rsidRPr="00D016EC" w:rsidRDefault="00C50A95" w:rsidP="00416506">
            <w:pPr>
              <w:pStyle w:val="tabletext11"/>
              <w:jc w:val="center"/>
              <w:rPr>
                <w:ins w:id="17776" w:author="Author"/>
              </w:rPr>
            </w:pPr>
            <w:ins w:id="17777" w:author="Author">
              <w:r w:rsidRPr="00D016EC">
                <w:t>4.79</w:t>
              </w:r>
            </w:ins>
          </w:p>
        </w:tc>
        <w:tc>
          <w:tcPr>
            <w:tcW w:w="400" w:type="dxa"/>
            <w:noWrap/>
            <w:vAlign w:val="bottom"/>
            <w:hideMark/>
          </w:tcPr>
          <w:p w14:paraId="2E1EE565" w14:textId="77777777" w:rsidR="00C50A95" w:rsidRPr="00D016EC" w:rsidRDefault="00C50A95" w:rsidP="00416506">
            <w:pPr>
              <w:pStyle w:val="tabletext11"/>
              <w:jc w:val="center"/>
              <w:rPr>
                <w:ins w:id="17778" w:author="Author"/>
              </w:rPr>
            </w:pPr>
            <w:ins w:id="17779" w:author="Author">
              <w:r w:rsidRPr="00D016EC">
                <w:t>4.74</w:t>
              </w:r>
            </w:ins>
          </w:p>
        </w:tc>
        <w:tc>
          <w:tcPr>
            <w:tcW w:w="400" w:type="dxa"/>
            <w:noWrap/>
            <w:vAlign w:val="bottom"/>
            <w:hideMark/>
          </w:tcPr>
          <w:p w14:paraId="72532C7B" w14:textId="77777777" w:rsidR="00C50A95" w:rsidRPr="00D016EC" w:rsidRDefault="00C50A95" w:rsidP="00416506">
            <w:pPr>
              <w:pStyle w:val="tabletext11"/>
              <w:jc w:val="center"/>
              <w:rPr>
                <w:ins w:id="17780" w:author="Author"/>
              </w:rPr>
            </w:pPr>
            <w:ins w:id="17781" w:author="Author">
              <w:r w:rsidRPr="00D016EC">
                <w:t>4.70</w:t>
              </w:r>
            </w:ins>
          </w:p>
        </w:tc>
        <w:tc>
          <w:tcPr>
            <w:tcW w:w="440" w:type="dxa"/>
            <w:noWrap/>
            <w:vAlign w:val="bottom"/>
            <w:hideMark/>
          </w:tcPr>
          <w:p w14:paraId="7BDE4DE3" w14:textId="77777777" w:rsidR="00C50A95" w:rsidRPr="00D016EC" w:rsidRDefault="00C50A95" w:rsidP="00416506">
            <w:pPr>
              <w:pStyle w:val="tabletext11"/>
              <w:jc w:val="center"/>
              <w:rPr>
                <w:ins w:id="17782" w:author="Author"/>
              </w:rPr>
            </w:pPr>
            <w:ins w:id="17783" w:author="Author">
              <w:r w:rsidRPr="00D016EC">
                <w:t>4.65</w:t>
              </w:r>
            </w:ins>
          </w:p>
        </w:tc>
        <w:tc>
          <w:tcPr>
            <w:tcW w:w="400" w:type="dxa"/>
            <w:noWrap/>
            <w:vAlign w:val="bottom"/>
            <w:hideMark/>
          </w:tcPr>
          <w:p w14:paraId="1A5EEA30" w14:textId="77777777" w:rsidR="00C50A95" w:rsidRPr="00D016EC" w:rsidRDefault="00C50A95" w:rsidP="00416506">
            <w:pPr>
              <w:pStyle w:val="tabletext11"/>
              <w:jc w:val="center"/>
              <w:rPr>
                <w:ins w:id="17784" w:author="Author"/>
              </w:rPr>
            </w:pPr>
            <w:ins w:id="17785" w:author="Author">
              <w:r w:rsidRPr="00D016EC">
                <w:t>4.60</w:t>
              </w:r>
            </w:ins>
          </w:p>
        </w:tc>
        <w:tc>
          <w:tcPr>
            <w:tcW w:w="400" w:type="dxa"/>
            <w:noWrap/>
            <w:vAlign w:val="bottom"/>
            <w:hideMark/>
          </w:tcPr>
          <w:p w14:paraId="464AFC7E" w14:textId="77777777" w:rsidR="00C50A95" w:rsidRPr="00D016EC" w:rsidRDefault="00C50A95" w:rsidP="00416506">
            <w:pPr>
              <w:pStyle w:val="tabletext11"/>
              <w:jc w:val="center"/>
              <w:rPr>
                <w:ins w:id="17786" w:author="Author"/>
              </w:rPr>
            </w:pPr>
            <w:ins w:id="17787" w:author="Author">
              <w:r w:rsidRPr="00D016EC">
                <w:t>4.56</w:t>
              </w:r>
            </w:ins>
          </w:p>
        </w:tc>
        <w:tc>
          <w:tcPr>
            <w:tcW w:w="400" w:type="dxa"/>
            <w:noWrap/>
            <w:vAlign w:val="bottom"/>
            <w:hideMark/>
          </w:tcPr>
          <w:p w14:paraId="45C54B6F" w14:textId="77777777" w:rsidR="00C50A95" w:rsidRPr="00D016EC" w:rsidRDefault="00C50A95" w:rsidP="00416506">
            <w:pPr>
              <w:pStyle w:val="tabletext11"/>
              <w:jc w:val="center"/>
              <w:rPr>
                <w:ins w:id="17788" w:author="Author"/>
              </w:rPr>
            </w:pPr>
            <w:ins w:id="17789" w:author="Author">
              <w:r w:rsidRPr="00D016EC">
                <w:t>4.51</w:t>
              </w:r>
            </w:ins>
          </w:p>
        </w:tc>
        <w:tc>
          <w:tcPr>
            <w:tcW w:w="400" w:type="dxa"/>
            <w:noWrap/>
            <w:vAlign w:val="bottom"/>
            <w:hideMark/>
          </w:tcPr>
          <w:p w14:paraId="3CEBBD1D" w14:textId="77777777" w:rsidR="00C50A95" w:rsidRPr="00D016EC" w:rsidRDefault="00C50A95" w:rsidP="00416506">
            <w:pPr>
              <w:pStyle w:val="tabletext11"/>
              <w:jc w:val="center"/>
              <w:rPr>
                <w:ins w:id="17790" w:author="Author"/>
              </w:rPr>
            </w:pPr>
            <w:ins w:id="17791" w:author="Author">
              <w:r w:rsidRPr="00D016EC">
                <w:t>4.47</w:t>
              </w:r>
            </w:ins>
          </w:p>
        </w:tc>
        <w:tc>
          <w:tcPr>
            <w:tcW w:w="460" w:type="dxa"/>
            <w:noWrap/>
            <w:vAlign w:val="bottom"/>
            <w:hideMark/>
          </w:tcPr>
          <w:p w14:paraId="3AC2C891" w14:textId="77777777" w:rsidR="00C50A95" w:rsidRPr="00D016EC" w:rsidRDefault="00C50A95" w:rsidP="00416506">
            <w:pPr>
              <w:pStyle w:val="tabletext11"/>
              <w:jc w:val="center"/>
              <w:rPr>
                <w:ins w:id="17792" w:author="Author"/>
              </w:rPr>
            </w:pPr>
            <w:ins w:id="17793" w:author="Author">
              <w:r w:rsidRPr="00D016EC">
                <w:t>4.42</w:t>
              </w:r>
            </w:ins>
          </w:p>
        </w:tc>
      </w:tr>
      <w:tr w:rsidR="00C50A95" w:rsidRPr="00D016EC" w14:paraId="0526F53D" w14:textId="77777777" w:rsidTr="00416506">
        <w:trPr>
          <w:trHeight w:val="190"/>
          <w:ins w:id="17794" w:author="Author"/>
        </w:trPr>
        <w:tc>
          <w:tcPr>
            <w:tcW w:w="200" w:type="dxa"/>
            <w:tcBorders>
              <w:right w:val="nil"/>
            </w:tcBorders>
            <w:vAlign w:val="bottom"/>
          </w:tcPr>
          <w:p w14:paraId="425ED8B1" w14:textId="77777777" w:rsidR="00C50A95" w:rsidRPr="00D016EC" w:rsidRDefault="00C50A95" w:rsidP="00416506">
            <w:pPr>
              <w:pStyle w:val="tabletext11"/>
              <w:jc w:val="right"/>
              <w:rPr>
                <w:ins w:id="17795" w:author="Author"/>
              </w:rPr>
            </w:pPr>
          </w:p>
        </w:tc>
        <w:tc>
          <w:tcPr>
            <w:tcW w:w="1580" w:type="dxa"/>
            <w:tcBorders>
              <w:left w:val="nil"/>
            </w:tcBorders>
            <w:vAlign w:val="bottom"/>
            <w:hideMark/>
          </w:tcPr>
          <w:p w14:paraId="4BABE195" w14:textId="77777777" w:rsidR="00C50A95" w:rsidRPr="00D016EC" w:rsidRDefault="00C50A95" w:rsidP="00416506">
            <w:pPr>
              <w:pStyle w:val="tabletext11"/>
              <w:tabs>
                <w:tab w:val="decimal" w:pos="640"/>
              </w:tabs>
              <w:rPr>
                <w:ins w:id="17796" w:author="Author"/>
              </w:rPr>
            </w:pPr>
            <w:ins w:id="17797" w:author="Author">
              <w:r w:rsidRPr="00D016EC">
                <w:t>600,000 to 699,999</w:t>
              </w:r>
            </w:ins>
          </w:p>
        </w:tc>
        <w:tc>
          <w:tcPr>
            <w:tcW w:w="680" w:type="dxa"/>
            <w:noWrap/>
            <w:vAlign w:val="bottom"/>
            <w:hideMark/>
          </w:tcPr>
          <w:p w14:paraId="1BF9DE75" w14:textId="77777777" w:rsidR="00C50A95" w:rsidRPr="00D016EC" w:rsidRDefault="00C50A95" w:rsidP="00416506">
            <w:pPr>
              <w:pStyle w:val="tabletext11"/>
              <w:tabs>
                <w:tab w:val="decimal" w:pos="200"/>
              </w:tabs>
              <w:jc w:val="center"/>
              <w:rPr>
                <w:ins w:id="17798" w:author="Author"/>
              </w:rPr>
            </w:pPr>
            <w:ins w:id="17799" w:author="Author">
              <w:r w:rsidRPr="00D016EC">
                <w:t>7.60</w:t>
              </w:r>
            </w:ins>
          </w:p>
        </w:tc>
        <w:tc>
          <w:tcPr>
            <w:tcW w:w="900" w:type="dxa"/>
            <w:noWrap/>
            <w:vAlign w:val="bottom"/>
            <w:hideMark/>
          </w:tcPr>
          <w:p w14:paraId="5BD7F35D" w14:textId="77777777" w:rsidR="00C50A95" w:rsidRPr="00D016EC" w:rsidRDefault="00C50A95" w:rsidP="00416506">
            <w:pPr>
              <w:pStyle w:val="tabletext11"/>
              <w:tabs>
                <w:tab w:val="decimal" w:pos="200"/>
              </w:tabs>
              <w:jc w:val="center"/>
              <w:rPr>
                <w:ins w:id="17800" w:author="Author"/>
              </w:rPr>
            </w:pPr>
            <w:ins w:id="17801" w:author="Author">
              <w:r w:rsidRPr="00D016EC">
                <w:t>7.33</w:t>
              </w:r>
            </w:ins>
          </w:p>
        </w:tc>
        <w:tc>
          <w:tcPr>
            <w:tcW w:w="400" w:type="dxa"/>
            <w:noWrap/>
            <w:vAlign w:val="bottom"/>
            <w:hideMark/>
          </w:tcPr>
          <w:p w14:paraId="06A00DDB" w14:textId="77777777" w:rsidR="00C50A95" w:rsidRPr="00D016EC" w:rsidRDefault="00C50A95" w:rsidP="00416506">
            <w:pPr>
              <w:pStyle w:val="tabletext11"/>
              <w:jc w:val="center"/>
              <w:rPr>
                <w:ins w:id="17802" w:author="Author"/>
              </w:rPr>
            </w:pPr>
            <w:ins w:id="17803" w:author="Author">
              <w:r w:rsidRPr="00D016EC">
                <w:t>7.21</w:t>
              </w:r>
            </w:ins>
          </w:p>
        </w:tc>
        <w:tc>
          <w:tcPr>
            <w:tcW w:w="400" w:type="dxa"/>
            <w:noWrap/>
            <w:vAlign w:val="bottom"/>
            <w:hideMark/>
          </w:tcPr>
          <w:p w14:paraId="45404095" w14:textId="77777777" w:rsidR="00C50A95" w:rsidRPr="00D016EC" w:rsidRDefault="00C50A95" w:rsidP="00416506">
            <w:pPr>
              <w:pStyle w:val="tabletext11"/>
              <w:jc w:val="center"/>
              <w:rPr>
                <w:ins w:id="17804" w:author="Author"/>
              </w:rPr>
            </w:pPr>
            <w:ins w:id="17805" w:author="Author">
              <w:r w:rsidRPr="00D016EC">
                <w:t>6.94</w:t>
              </w:r>
            </w:ins>
          </w:p>
        </w:tc>
        <w:tc>
          <w:tcPr>
            <w:tcW w:w="400" w:type="dxa"/>
            <w:noWrap/>
            <w:vAlign w:val="bottom"/>
            <w:hideMark/>
          </w:tcPr>
          <w:p w14:paraId="4CFA6C8B" w14:textId="77777777" w:rsidR="00C50A95" w:rsidRPr="00D016EC" w:rsidRDefault="00C50A95" w:rsidP="00416506">
            <w:pPr>
              <w:pStyle w:val="tabletext11"/>
              <w:jc w:val="center"/>
              <w:rPr>
                <w:ins w:id="17806" w:author="Author"/>
              </w:rPr>
            </w:pPr>
            <w:ins w:id="17807" w:author="Author">
              <w:r w:rsidRPr="00D016EC">
                <w:t>6.76</w:t>
              </w:r>
            </w:ins>
          </w:p>
        </w:tc>
        <w:tc>
          <w:tcPr>
            <w:tcW w:w="400" w:type="dxa"/>
            <w:noWrap/>
            <w:vAlign w:val="bottom"/>
            <w:hideMark/>
          </w:tcPr>
          <w:p w14:paraId="3E22F739" w14:textId="77777777" w:rsidR="00C50A95" w:rsidRPr="00D016EC" w:rsidRDefault="00C50A95" w:rsidP="00416506">
            <w:pPr>
              <w:pStyle w:val="tabletext11"/>
              <w:jc w:val="center"/>
              <w:rPr>
                <w:ins w:id="17808" w:author="Author"/>
              </w:rPr>
            </w:pPr>
            <w:ins w:id="17809" w:author="Author">
              <w:r w:rsidRPr="00D016EC">
                <w:t>6.59</w:t>
              </w:r>
            </w:ins>
          </w:p>
        </w:tc>
        <w:tc>
          <w:tcPr>
            <w:tcW w:w="400" w:type="dxa"/>
            <w:noWrap/>
            <w:vAlign w:val="bottom"/>
            <w:hideMark/>
          </w:tcPr>
          <w:p w14:paraId="5E7320AB" w14:textId="77777777" w:rsidR="00C50A95" w:rsidRPr="00D016EC" w:rsidRDefault="00C50A95" w:rsidP="00416506">
            <w:pPr>
              <w:pStyle w:val="tabletext11"/>
              <w:jc w:val="center"/>
              <w:rPr>
                <w:ins w:id="17810" w:author="Author"/>
              </w:rPr>
            </w:pPr>
            <w:ins w:id="17811" w:author="Author">
              <w:r w:rsidRPr="00D016EC">
                <w:t>6.40</w:t>
              </w:r>
            </w:ins>
          </w:p>
        </w:tc>
        <w:tc>
          <w:tcPr>
            <w:tcW w:w="400" w:type="dxa"/>
            <w:noWrap/>
            <w:vAlign w:val="bottom"/>
            <w:hideMark/>
          </w:tcPr>
          <w:p w14:paraId="01B92D98" w14:textId="77777777" w:rsidR="00C50A95" w:rsidRPr="00D016EC" w:rsidRDefault="00C50A95" w:rsidP="00416506">
            <w:pPr>
              <w:pStyle w:val="tabletext11"/>
              <w:jc w:val="center"/>
              <w:rPr>
                <w:ins w:id="17812" w:author="Author"/>
              </w:rPr>
            </w:pPr>
            <w:ins w:id="17813" w:author="Author">
              <w:r w:rsidRPr="00D016EC">
                <w:t>6.39</w:t>
              </w:r>
            </w:ins>
          </w:p>
        </w:tc>
        <w:tc>
          <w:tcPr>
            <w:tcW w:w="400" w:type="dxa"/>
            <w:noWrap/>
            <w:vAlign w:val="bottom"/>
            <w:hideMark/>
          </w:tcPr>
          <w:p w14:paraId="3816E228" w14:textId="77777777" w:rsidR="00C50A95" w:rsidRPr="00D016EC" w:rsidRDefault="00C50A95" w:rsidP="00416506">
            <w:pPr>
              <w:pStyle w:val="tabletext11"/>
              <w:jc w:val="center"/>
              <w:rPr>
                <w:ins w:id="17814" w:author="Author"/>
              </w:rPr>
            </w:pPr>
            <w:ins w:id="17815" w:author="Author">
              <w:r w:rsidRPr="00D016EC">
                <w:t>6.26</w:t>
              </w:r>
            </w:ins>
          </w:p>
        </w:tc>
        <w:tc>
          <w:tcPr>
            <w:tcW w:w="400" w:type="dxa"/>
            <w:noWrap/>
            <w:vAlign w:val="bottom"/>
            <w:hideMark/>
          </w:tcPr>
          <w:p w14:paraId="60EEEC60" w14:textId="77777777" w:rsidR="00C50A95" w:rsidRPr="00D016EC" w:rsidRDefault="00C50A95" w:rsidP="00416506">
            <w:pPr>
              <w:pStyle w:val="tabletext11"/>
              <w:jc w:val="center"/>
              <w:rPr>
                <w:ins w:id="17816" w:author="Author"/>
              </w:rPr>
            </w:pPr>
            <w:ins w:id="17817" w:author="Author">
              <w:r w:rsidRPr="00D016EC">
                <w:t>6.15</w:t>
              </w:r>
            </w:ins>
          </w:p>
        </w:tc>
        <w:tc>
          <w:tcPr>
            <w:tcW w:w="400" w:type="dxa"/>
            <w:noWrap/>
            <w:vAlign w:val="bottom"/>
            <w:hideMark/>
          </w:tcPr>
          <w:p w14:paraId="48EF1988" w14:textId="77777777" w:rsidR="00C50A95" w:rsidRPr="00D016EC" w:rsidRDefault="00C50A95" w:rsidP="00416506">
            <w:pPr>
              <w:pStyle w:val="tabletext11"/>
              <w:jc w:val="center"/>
              <w:rPr>
                <w:ins w:id="17818" w:author="Author"/>
              </w:rPr>
            </w:pPr>
            <w:ins w:id="17819" w:author="Author">
              <w:r w:rsidRPr="00D016EC">
                <w:t>5.92</w:t>
              </w:r>
            </w:ins>
          </w:p>
        </w:tc>
        <w:tc>
          <w:tcPr>
            <w:tcW w:w="400" w:type="dxa"/>
            <w:noWrap/>
            <w:vAlign w:val="bottom"/>
            <w:hideMark/>
          </w:tcPr>
          <w:p w14:paraId="17B35D83" w14:textId="77777777" w:rsidR="00C50A95" w:rsidRPr="00D016EC" w:rsidRDefault="00C50A95" w:rsidP="00416506">
            <w:pPr>
              <w:pStyle w:val="tabletext11"/>
              <w:jc w:val="center"/>
              <w:rPr>
                <w:ins w:id="17820" w:author="Author"/>
              </w:rPr>
            </w:pPr>
            <w:ins w:id="17821" w:author="Author">
              <w:r w:rsidRPr="00D016EC">
                <w:t>5.86</w:t>
              </w:r>
            </w:ins>
          </w:p>
        </w:tc>
        <w:tc>
          <w:tcPr>
            <w:tcW w:w="400" w:type="dxa"/>
            <w:noWrap/>
            <w:vAlign w:val="bottom"/>
            <w:hideMark/>
          </w:tcPr>
          <w:p w14:paraId="57171BAB" w14:textId="77777777" w:rsidR="00C50A95" w:rsidRPr="00D016EC" w:rsidRDefault="00C50A95" w:rsidP="00416506">
            <w:pPr>
              <w:pStyle w:val="tabletext11"/>
              <w:jc w:val="center"/>
              <w:rPr>
                <w:ins w:id="17822" w:author="Author"/>
              </w:rPr>
            </w:pPr>
            <w:ins w:id="17823" w:author="Author">
              <w:r w:rsidRPr="00D016EC">
                <w:t>5.80</w:t>
              </w:r>
            </w:ins>
          </w:p>
        </w:tc>
        <w:tc>
          <w:tcPr>
            <w:tcW w:w="400" w:type="dxa"/>
            <w:noWrap/>
            <w:vAlign w:val="bottom"/>
            <w:hideMark/>
          </w:tcPr>
          <w:p w14:paraId="2C8D47FD" w14:textId="77777777" w:rsidR="00C50A95" w:rsidRPr="00D016EC" w:rsidRDefault="00C50A95" w:rsidP="00416506">
            <w:pPr>
              <w:pStyle w:val="tabletext11"/>
              <w:jc w:val="center"/>
              <w:rPr>
                <w:ins w:id="17824" w:author="Author"/>
              </w:rPr>
            </w:pPr>
            <w:ins w:id="17825" w:author="Author">
              <w:r w:rsidRPr="00D016EC">
                <w:t>5.74</w:t>
              </w:r>
            </w:ins>
          </w:p>
        </w:tc>
        <w:tc>
          <w:tcPr>
            <w:tcW w:w="400" w:type="dxa"/>
            <w:noWrap/>
            <w:vAlign w:val="bottom"/>
            <w:hideMark/>
          </w:tcPr>
          <w:p w14:paraId="430F78B8" w14:textId="77777777" w:rsidR="00C50A95" w:rsidRPr="00D016EC" w:rsidRDefault="00C50A95" w:rsidP="00416506">
            <w:pPr>
              <w:pStyle w:val="tabletext11"/>
              <w:jc w:val="center"/>
              <w:rPr>
                <w:ins w:id="17826" w:author="Author"/>
              </w:rPr>
            </w:pPr>
            <w:ins w:id="17827" w:author="Author">
              <w:r w:rsidRPr="00D016EC">
                <w:t>5.69</w:t>
              </w:r>
            </w:ins>
          </w:p>
        </w:tc>
        <w:tc>
          <w:tcPr>
            <w:tcW w:w="400" w:type="dxa"/>
            <w:noWrap/>
            <w:vAlign w:val="bottom"/>
            <w:hideMark/>
          </w:tcPr>
          <w:p w14:paraId="43971372" w14:textId="77777777" w:rsidR="00C50A95" w:rsidRPr="00D016EC" w:rsidRDefault="00C50A95" w:rsidP="00416506">
            <w:pPr>
              <w:pStyle w:val="tabletext11"/>
              <w:jc w:val="center"/>
              <w:rPr>
                <w:ins w:id="17828" w:author="Author"/>
              </w:rPr>
            </w:pPr>
            <w:ins w:id="17829" w:author="Author">
              <w:r w:rsidRPr="00D016EC">
                <w:t>5.63</w:t>
              </w:r>
            </w:ins>
          </w:p>
        </w:tc>
        <w:tc>
          <w:tcPr>
            <w:tcW w:w="400" w:type="dxa"/>
            <w:noWrap/>
            <w:vAlign w:val="bottom"/>
            <w:hideMark/>
          </w:tcPr>
          <w:p w14:paraId="15D1C5C6" w14:textId="77777777" w:rsidR="00C50A95" w:rsidRPr="00D016EC" w:rsidRDefault="00C50A95" w:rsidP="00416506">
            <w:pPr>
              <w:pStyle w:val="tabletext11"/>
              <w:jc w:val="center"/>
              <w:rPr>
                <w:ins w:id="17830" w:author="Author"/>
              </w:rPr>
            </w:pPr>
            <w:ins w:id="17831" w:author="Author">
              <w:r w:rsidRPr="00D016EC">
                <w:t>5.57</w:t>
              </w:r>
            </w:ins>
          </w:p>
        </w:tc>
        <w:tc>
          <w:tcPr>
            <w:tcW w:w="400" w:type="dxa"/>
            <w:noWrap/>
            <w:vAlign w:val="bottom"/>
            <w:hideMark/>
          </w:tcPr>
          <w:p w14:paraId="2B9CE9BD" w14:textId="77777777" w:rsidR="00C50A95" w:rsidRPr="00D016EC" w:rsidRDefault="00C50A95" w:rsidP="00416506">
            <w:pPr>
              <w:pStyle w:val="tabletext11"/>
              <w:jc w:val="center"/>
              <w:rPr>
                <w:ins w:id="17832" w:author="Author"/>
              </w:rPr>
            </w:pPr>
            <w:ins w:id="17833" w:author="Author">
              <w:r w:rsidRPr="00D016EC">
                <w:t>5.52</w:t>
              </w:r>
            </w:ins>
          </w:p>
        </w:tc>
        <w:tc>
          <w:tcPr>
            <w:tcW w:w="400" w:type="dxa"/>
            <w:noWrap/>
            <w:vAlign w:val="bottom"/>
            <w:hideMark/>
          </w:tcPr>
          <w:p w14:paraId="3DBFC2F7" w14:textId="77777777" w:rsidR="00C50A95" w:rsidRPr="00D016EC" w:rsidRDefault="00C50A95" w:rsidP="00416506">
            <w:pPr>
              <w:pStyle w:val="tabletext11"/>
              <w:jc w:val="center"/>
              <w:rPr>
                <w:ins w:id="17834" w:author="Author"/>
              </w:rPr>
            </w:pPr>
            <w:ins w:id="17835" w:author="Author">
              <w:r w:rsidRPr="00D016EC">
                <w:t>5.46</w:t>
              </w:r>
            </w:ins>
          </w:p>
        </w:tc>
        <w:tc>
          <w:tcPr>
            <w:tcW w:w="400" w:type="dxa"/>
            <w:noWrap/>
            <w:vAlign w:val="bottom"/>
            <w:hideMark/>
          </w:tcPr>
          <w:p w14:paraId="00A74644" w14:textId="77777777" w:rsidR="00C50A95" w:rsidRPr="00D016EC" w:rsidRDefault="00C50A95" w:rsidP="00416506">
            <w:pPr>
              <w:pStyle w:val="tabletext11"/>
              <w:jc w:val="center"/>
              <w:rPr>
                <w:ins w:id="17836" w:author="Author"/>
              </w:rPr>
            </w:pPr>
            <w:ins w:id="17837" w:author="Author">
              <w:r w:rsidRPr="00D016EC">
                <w:t>5.41</w:t>
              </w:r>
            </w:ins>
          </w:p>
        </w:tc>
        <w:tc>
          <w:tcPr>
            <w:tcW w:w="400" w:type="dxa"/>
            <w:noWrap/>
            <w:vAlign w:val="bottom"/>
            <w:hideMark/>
          </w:tcPr>
          <w:p w14:paraId="2C3F4B96" w14:textId="77777777" w:rsidR="00C50A95" w:rsidRPr="00D016EC" w:rsidRDefault="00C50A95" w:rsidP="00416506">
            <w:pPr>
              <w:pStyle w:val="tabletext11"/>
              <w:jc w:val="center"/>
              <w:rPr>
                <w:ins w:id="17838" w:author="Author"/>
              </w:rPr>
            </w:pPr>
            <w:ins w:id="17839" w:author="Author">
              <w:r w:rsidRPr="00D016EC">
                <w:t>5.35</w:t>
              </w:r>
            </w:ins>
          </w:p>
        </w:tc>
        <w:tc>
          <w:tcPr>
            <w:tcW w:w="400" w:type="dxa"/>
            <w:noWrap/>
            <w:vAlign w:val="bottom"/>
            <w:hideMark/>
          </w:tcPr>
          <w:p w14:paraId="13438BC5" w14:textId="77777777" w:rsidR="00C50A95" w:rsidRPr="00D016EC" w:rsidRDefault="00C50A95" w:rsidP="00416506">
            <w:pPr>
              <w:pStyle w:val="tabletext11"/>
              <w:jc w:val="center"/>
              <w:rPr>
                <w:ins w:id="17840" w:author="Author"/>
              </w:rPr>
            </w:pPr>
            <w:ins w:id="17841" w:author="Author">
              <w:r w:rsidRPr="00D016EC">
                <w:t>5.30</w:t>
              </w:r>
            </w:ins>
          </w:p>
        </w:tc>
        <w:tc>
          <w:tcPr>
            <w:tcW w:w="440" w:type="dxa"/>
            <w:noWrap/>
            <w:vAlign w:val="bottom"/>
            <w:hideMark/>
          </w:tcPr>
          <w:p w14:paraId="2155AE1E" w14:textId="77777777" w:rsidR="00C50A95" w:rsidRPr="00D016EC" w:rsidRDefault="00C50A95" w:rsidP="00416506">
            <w:pPr>
              <w:pStyle w:val="tabletext11"/>
              <w:jc w:val="center"/>
              <w:rPr>
                <w:ins w:id="17842" w:author="Author"/>
              </w:rPr>
            </w:pPr>
            <w:ins w:id="17843" w:author="Author">
              <w:r w:rsidRPr="00D016EC">
                <w:t>5.25</w:t>
              </w:r>
            </w:ins>
          </w:p>
        </w:tc>
        <w:tc>
          <w:tcPr>
            <w:tcW w:w="400" w:type="dxa"/>
            <w:noWrap/>
            <w:vAlign w:val="bottom"/>
            <w:hideMark/>
          </w:tcPr>
          <w:p w14:paraId="6F0570CD" w14:textId="77777777" w:rsidR="00C50A95" w:rsidRPr="00D016EC" w:rsidRDefault="00C50A95" w:rsidP="00416506">
            <w:pPr>
              <w:pStyle w:val="tabletext11"/>
              <w:jc w:val="center"/>
              <w:rPr>
                <w:ins w:id="17844" w:author="Author"/>
              </w:rPr>
            </w:pPr>
            <w:ins w:id="17845" w:author="Author">
              <w:r w:rsidRPr="00D016EC">
                <w:t>5.20</w:t>
              </w:r>
            </w:ins>
          </w:p>
        </w:tc>
        <w:tc>
          <w:tcPr>
            <w:tcW w:w="400" w:type="dxa"/>
            <w:noWrap/>
            <w:vAlign w:val="bottom"/>
            <w:hideMark/>
          </w:tcPr>
          <w:p w14:paraId="3EC55E00" w14:textId="77777777" w:rsidR="00C50A95" w:rsidRPr="00D016EC" w:rsidRDefault="00C50A95" w:rsidP="00416506">
            <w:pPr>
              <w:pStyle w:val="tabletext11"/>
              <w:jc w:val="center"/>
              <w:rPr>
                <w:ins w:id="17846" w:author="Author"/>
              </w:rPr>
            </w:pPr>
            <w:ins w:id="17847" w:author="Author">
              <w:r w:rsidRPr="00D016EC">
                <w:t>5.14</w:t>
              </w:r>
            </w:ins>
          </w:p>
        </w:tc>
        <w:tc>
          <w:tcPr>
            <w:tcW w:w="400" w:type="dxa"/>
            <w:noWrap/>
            <w:vAlign w:val="bottom"/>
            <w:hideMark/>
          </w:tcPr>
          <w:p w14:paraId="34B3E910" w14:textId="77777777" w:rsidR="00C50A95" w:rsidRPr="00D016EC" w:rsidRDefault="00C50A95" w:rsidP="00416506">
            <w:pPr>
              <w:pStyle w:val="tabletext11"/>
              <w:jc w:val="center"/>
              <w:rPr>
                <w:ins w:id="17848" w:author="Author"/>
              </w:rPr>
            </w:pPr>
            <w:ins w:id="17849" w:author="Author">
              <w:r w:rsidRPr="00D016EC">
                <w:t>5.09</w:t>
              </w:r>
            </w:ins>
          </w:p>
        </w:tc>
        <w:tc>
          <w:tcPr>
            <w:tcW w:w="400" w:type="dxa"/>
            <w:noWrap/>
            <w:vAlign w:val="bottom"/>
            <w:hideMark/>
          </w:tcPr>
          <w:p w14:paraId="7500D417" w14:textId="77777777" w:rsidR="00C50A95" w:rsidRPr="00D016EC" w:rsidRDefault="00C50A95" w:rsidP="00416506">
            <w:pPr>
              <w:pStyle w:val="tabletext11"/>
              <w:jc w:val="center"/>
              <w:rPr>
                <w:ins w:id="17850" w:author="Author"/>
              </w:rPr>
            </w:pPr>
            <w:ins w:id="17851" w:author="Author">
              <w:r w:rsidRPr="00D016EC">
                <w:t>5.04</w:t>
              </w:r>
            </w:ins>
          </w:p>
        </w:tc>
        <w:tc>
          <w:tcPr>
            <w:tcW w:w="460" w:type="dxa"/>
            <w:noWrap/>
            <w:vAlign w:val="bottom"/>
            <w:hideMark/>
          </w:tcPr>
          <w:p w14:paraId="3BD568EC" w14:textId="77777777" w:rsidR="00C50A95" w:rsidRPr="00D016EC" w:rsidRDefault="00C50A95" w:rsidP="00416506">
            <w:pPr>
              <w:pStyle w:val="tabletext11"/>
              <w:jc w:val="center"/>
              <w:rPr>
                <w:ins w:id="17852" w:author="Author"/>
              </w:rPr>
            </w:pPr>
            <w:ins w:id="17853" w:author="Author">
              <w:r w:rsidRPr="00D016EC">
                <w:t>4.99</w:t>
              </w:r>
            </w:ins>
          </w:p>
        </w:tc>
      </w:tr>
      <w:tr w:rsidR="00C50A95" w:rsidRPr="00D016EC" w14:paraId="26C2ABCB" w14:textId="77777777" w:rsidTr="00416506">
        <w:trPr>
          <w:trHeight w:val="190"/>
          <w:ins w:id="17854" w:author="Author"/>
        </w:trPr>
        <w:tc>
          <w:tcPr>
            <w:tcW w:w="200" w:type="dxa"/>
            <w:tcBorders>
              <w:right w:val="nil"/>
            </w:tcBorders>
            <w:vAlign w:val="bottom"/>
          </w:tcPr>
          <w:p w14:paraId="429ACDEC" w14:textId="77777777" w:rsidR="00C50A95" w:rsidRPr="00D016EC" w:rsidRDefault="00C50A95" w:rsidP="00416506">
            <w:pPr>
              <w:pStyle w:val="tabletext11"/>
              <w:jc w:val="right"/>
              <w:rPr>
                <w:ins w:id="17855" w:author="Author"/>
              </w:rPr>
            </w:pPr>
          </w:p>
        </w:tc>
        <w:tc>
          <w:tcPr>
            <w:tcW w:w="1580" w:type="dxa"/>
            <w:tcBorders>
              <w:left w:val="nil"/>
            </w:tcBorders>
            <w:vAlign w:val="bottom"/>
            <w:hideMark/>
          </w:tcPr>
          <w:p w14:paraId="47DAA961" w14:textId="77777777" w:rsidR="00C50A95" w:rsidRPr="00D016EC" w:rsidRDefault="00C50A95" w:rsidP="00416506">
            <w:pPr>
              <w:pStyle w:val="tabletext11"/>
              <w:tabs>
                <w:tab w:val="decimal" w:pos="640"/>
              </w:tabs>
              <w:rPr>
                <w:ins w:id="17856" w:author="Author"/>
              </w:rPr>
            </w:pPr>
            <w:ins w:id="17857" w:author="Author">
              <w:r w:rsidRPr="00D016EC">
                <w:t>700,000 to 799,999</w:t>
              </w:r>
            </w:ins>
          </w:p>
        </w:tc>
        <w:tc>
          <w:tcPr>
            <w:tcW w:w="680" w:type="dxa"/>
            <w:noWrap/>
            <w:vAlign w:val="bottom"/>
            <w:hideMark/>
          </w:tcPr>
          <w:p w14:paraId="2AA0D57E" w14:textId="77777777" w:rsidR="00C50A95" w:rsidRPr="00D016EC" w:rsidRDefault="00C50A95" w:rsidP="00416506">
            <w:pPr>
              <w:pStyle w:val="tabletext11"/>
              <w:tabs>
                <w:tab w:val="decimal" w:pos="200"/>
              </w:tabs>
              <w:jc w:val="center"/>
              <w:rPr>
                <w:ins w:id="17858" w:author="Author"/>
              </w:rPr>
            </w:pPr>
            <w:ins w:id="17859" w:author="Author">
              <w:r w:rsidRPr="00D016EC">
                <w:t>8.42</w:t>
              </w:r>
            </w:ins>
          </w:p>
        </w:tc>
        <w:tc>
          <w:tcPr>
            <w:tcW w:w="900" w:type="dxa"/>
            <w:noWrap/>
            <w:vAlign w:val="bottom"/>
            <w:hideMark/>
          </w:tcPr>
          <w:p w14:paraId="772B01C9" w14:textId="77777777" w:rsidR="00C50A95" w:rsidRPr="00D016EC" w:rsidRDefault="00C50A95" w:rsidP="00416506">
            <w:pPr>
              <w:pStyle w:val="tabletext11"/>
              <w:tabs>
                <w:tab w:val="decimal" w:pos="200"/>
              </w:tabs>
              <w:jc w:val="center"/>
              <w:rPr>
                <w:ins w:id="17860" w:author="Author"/>
              </w:rPr>
            </w:pPr>
            <w:ins w:id="17861" w:author="Author">
              <w:r w:rsidRPr="00D016EC">
                <w:t>8.13</w:t>
              </w:r>
            </w:ins>
          </w:p>
        </w:tc>
        <w:tc>
          <w:tcPr>
            <w:tcW w:w="400" w:type="dxa"/>
            <w:noWrap/>
            <w:vAlign w:val="bottom"/>
            <w:hideMark/>
          </w:tcPr>
          <w:p w14:paraId="47F07301" w14:textId="77777777" w:rsidR="00C50A95" w:rsidRPr="00D016EC" w:rsidRDefault="00C50A95" w:rsidP="00416506">
            <w:pPr>
              <w:pStyle w:val="tabletext11"/>
              <w:jc w:val="center"/>
              <w:rPr>
                <w:ins w:id="17862" w:author="Author"/>
              </w:rPr>
            </w:pPr>
            <w:ins w:id="17863" w:author="Author">
              <w:r w:rsidRPr="00D016EC">
                <w:t>8.00</w:t>
              </w:r>
            </w:ins>
          </w:p>
        </w:tc>
        <w:tc>
          <w:tcPr>
            <w:tcW w:w="400" w:type="dxa"/>
            <w:noWrap/>
            <w:vAlign w:val="bottom"/>
            <w:hideMark/>
          </w:tcPr>
          <w:p w14:paraId="6E78D849" w14:textId="77777777" w:rsidR="00C50A95" w:rsidRPr="00D016EC" w:rsidRDefault="00C50A95" w:rsidP="00416506">
            <w:pPr>
              <w:pStyle w:val="tabletext11"/>
              <w:jc w:val="center"/>
              <w:rPr>
                <w:ins w:id="17864" w:author="Author"/>
              </w:rPr>
            </w:pPr>
            <w:ins w:id="17865" w:author="Author">
              <w:r w:rsidRPr="00D016EC">
                <w:t>7.70</w:t>
              </w:r>
            </w:ins>
          </w:p>
        </w:tc>
        <w:tc>
          <w:tcPr>
            <w:tcW w:w="400" w:type="dxa"/>
            <w:noWrap/>
            <w:vAlign w:val="bottom"/>
            <w:hideMark/>
          </w:tcPr>
          <w:p w14:paraId="2D0E4A14" w14:textId="77777777" w:rsidR="00C50A95" w:rsidRPr="00D016EC" w:rsidRDefault="00C50A95" w:rsidP="00416506">
            <w:pPr>
              <w:pStyle w:val="tabletext11"/>
              <w:jc w:val="center"/>
              <w:rPr>
                <w:ins w:id="17866" w:author="Author"/>
              </w:rPr>
            </w:pPr>
            <w:ins w:id="17867" w:author="Author">
              <w:r w:rsidRPr="00D016EC">
                <w:t>7.49</w:t>
              </w:r>
            </w:ins>
          </w:p>
        </w:tc>
        <w:tc>
          <w:tcPr>
            <w:tcW w:w="400" w:type="dxa"/>
            <w:noWrap/>
            <w:vAlign w:val="bottom"/>
            <w:hideMark/>
          </w:tcPr>
          <w:p w14:paraId="183CA7ED" w14:textId="77777777" w:rsidR="00C50A95" w:rsidRPr="00D016EC" w:rsidRDefault="00C50A95" w:rsidP="00416506">
            <w:pPr>
              <w:pStyle w:val="tabletext11"/>
              <w:jc w:val="center"/>
              <w:rPr>
                <w:ins w:id="17868" w:author="Author"/>
              </w:rPr>
            </w:pPr>
            <w:ins w:id="17869" w:author="Author">
              <w:r w:rsidRPr="00D016EC">
                <w:t>7.30</w:t>
              </w:r>
            </w:ins>
          </w:p>
        </w:tc>
        <w:tc>
          <w:tcPr>
            <w:tcW w:w="400" w:type="dxa"/>
            <w:noWrap/>
            <w:vAlign w:val="bottom"/>
            <w:hideMark/>
          </w:tcPr>
          <w:p w14:paraId="6A02ED96" w14:textId="77777777" w:rsidR="00C50A95" w:rsidRPr="00D016EC" w:rsidRDefault="00C50A95" w:rsidP="00416506">
            <w:pPr>
              <w:pStyle w:val="tabletext11"/>
              <w:jc w:val="center"/>
              <w:rPr>
                <w:ins w:id="17870" w:author="Author"/>
              </w:rPr>
            </w:pPr>
            <w:ins w:id="17871" w:author="Author">
              <w:r w:rsidRPr="00D016EC">
                <w:t>7.09</w:t>
              </w:r>
            </w:ins>
          </w:p>
        </w:tc>
        <w:tc>
          <w:tcPr>
            <w:tcW w:w="400" w:type="dxa"/>
            <w:noWrap/>
            <w:vAlign w:val="bottom"/>
            <w:hideMark/>
          </w:tcPr>
          <w:p w14:paraId="0D618011" w14:textId="77777777" w:rsidR="00C50A95" w:rsidRPr="00D016EC" w:rsidRDefault="00C50A95" w:rsidP="00416506">
            <w:pPr>
              <w:pStyle w:val="tabletext11"/>
              <w:jc w:val="center"/>
              <w:rPr>
                <w:ins w:id="17872" w:author="Author"/>
              </w:rPr>
            </w:pPr>
            <w:ins w:id="17873" w:author="Author">
              <w:r w:rsidRPr="00D016EC">
                <w:t>7.09</w:t>
              </w:r>
            </w:ins>
          </w:p>
        </w:tc>
        <w:tc>
          <w:tcPr>
            <w:tcW w:w="400" w:type="dxa"/>
            <w:noWrap/>
            <w:vAlign w:val="bottom"/>
            <w:hideMark/>
          </w:tcPr>
          <w:p w14:paraId="707AC737" w14:textId="77777777" w:rsidR="00C50A95" w:rsidRPr="00D016EC" w:rsidRDefault="00C50A95" w:rsidP="00416506">
            <w:pPr>
              <w:pStyle w:val="tabletext11"/>
              <w:jc w:val="center"/>
              <w:rPr>
                <w:ins w:id="17874" w:author="Author"/>
              </w:rPr>
            </w:pPr>
            <w:ins w:id="17875" w:author="Author">
              <w:r w:rsidRPr="00D016EC">
                <w:t>6.94</w:t>
              </w:r>
            </w:ins>
          </w:p>
        </w:tc>
        <w:tc>
          <w:tcPr>
            <w:tcW w:w="400" w:type="dxa"/>
            <w:noWrap/>
            <w:vAlign w:val="bottom"/>
            <w:hideMark/>
          </w:tcPr>
          <w:p w14:paraId="31398E47" w14:textId="77777777" w:rsidR="00C50A95" w:rsidRPr="00D016EC" w:rsidRDefault="00C50A95" w:rsidP="00416506">
            <w:pPr>
              <w:pStyle w:val="tabletext11"/>
              <w:jc w:val="center"/>
              <w:rPr>
                <w:ins w:id="17876" w:author="Author"/>
              </w:rPr>
            </w:pPr>
            <w:ins w:id="17877" w:author="Author">
              <w:r w:rsidRPr="00D016EC">
                <w:t>6.82</w:t>
              </w:r>
            </w:ins>
          </w:p>
        </w:tc>
        <w:tc>
          <w:tcPr>
            <w:tcW w:w="400" w:type="dxa"/>
            <w:noWrap/>
            <w:vAlign w:val="bottom"/>
            <w:hideMark/>
          </w:tcPr>
          <w:p w14:paraId="08141908" w14:textId="77777777" w:rsidR="00C50A95" w:rsidRPr="00D016EC" w:rsidRDefault="00C50A95" w:rsidP="00416506">
            <w:pPr>
              <w:pStyle w:val="tabletext11"/>
              <w:jc w:val="center"/>
              <w:rPr>
                <w:ins w:id="17878" w:author="Author"/>
              </w:rPr>
            </w:pPr>
            <w:ins w:id="17879" w:author="Author">
              <w:r w:rsidRPr="00D016EC">
                <w:t>6.56</w:t>
              </w:r>
            </w:ins>
          </w:p>
        </w:tc>
        <w:tc>
          <w:tcPr>
            <w:tcW w:w="400" w:type="dxa"/>
            <w:noWrap/>
            <w:vAlign w:val="bottom"/>
            <w:hideMark/>
          </w:tcPr>
          <w:p w14:paraId="0610F637" w14:textId="77777777" w:rsidR="00C50A95" w:rsidRPr="00D016EC" w:rsidRDefault="00C50A95" w:rsidP="00416506">
            <w:pPr>
              <w:pStyle w:val="tabletext11"/>
              <w:jc w:val="center"/>
              <w:rPr>
                <w:ins w:id="17880" w:author="Author"/>
              </w:rPr>
            </w:pPr>
            <w:ins w:id="17881" w:author="Author">
              <w:r w:rsidRPr="00D016EC">
                <w:t>6.50</w:t>
              </w:r>
            </w:ins>
          </w:p>
        </w:tc>
        <w:tc>
          <w:tcPr>
            <w:tcW w:w="400" w:type="dxa"/>
            <w:noWrap/>
            <w:vAlign w:val="bottom"/>
            <w:hideMark/>
          </w:tcPr>
          <w:p w14:paraId="53C25932" w14:textId="77777777" w:rsidR="00C50A95" w:rsidRPr="00D016EC" w:rsidRDefault="00C50A95" w:rsidP="00416506">
            <w:pPr>
              <w:pStyle w:val="tabletext11"/>
              <w:jc w:val="center"/>
              <w:rPr>
                <w:ins w:id="17882" w:author="Author"/>
              </w:rPr>
            </w:pPr>
            <w:ins w:id="17883" w:author="Author">
              <w:r w:rsidRPr="00D016EC">
                <w:t>6.43</w:t>
              </w:r>
            </w:ins>
          </w:p>
        </w:tc>
        <w:tc>
          <w:tcPr>
            <w:tcW w:w="400" w:type="dxa"/>
            <w:noWrap/>
            <w:vAlign w:val="bottom"/>
            <w:hideMark/>
          </w:tcPr>
          <w:p w14:paraId="61E4BC5D" w14:textId="77777777" w:rsidR="00C50A95" w:rsidRPr="00D016EC" w:rsidRDefault="00C50A95" w:rsidP="00416506">
            <w:pPr>
              <w:pStyle w:val="tabletext11"/>
              <w:jc w:val="center"/>
              <w:rPr>
                <w:ins w:id="17884" w:author="Author"/>
              </w:rPr>
            </w:pPr>
            <w:ins w:id="17885" w:author="Author">
              <w:r w:rsidRPr="00D016EC">
                <w:t>6.37</w:t>
              </w:r>
            </w:ins>
          </w:p>
        </w:tc>
        <w:tc>
          <w:tcPr>
            <w:tcW w:w="400" w:type="dxa"/>
            <w:noWrap/>
            <w:vAlign w:val="bottom"/>
            <w:hideMark/>
          </w:tcPr>
          <w:p w14:paraId="1F1B1687" w14:textId="77777777" w:rsidR="00C50A95" w:rsidRPr="00D016EC" w:rsidRDefault="00C50A95" w:rsidP="00416506">
            <w:pPr>
              <w:pStyle w:val="tabletext11"/>
              <w:jc w:val="center"/>
              <w:rPr>
                <w:ins w:id="17886" w:author="Author"/>
              </w:rPr>
            </w:pPr>
            <w:ins w:id="17887" w:author="Author">
              <w:r w:rsidRPr="00D016EC">
                <w:t>6.30</w:t>
              </w:r>
            </w:ins>
          </w:p>
        </w:tc>
        <w:tc>
          <w:tcPr>
            <w:tcW w:w="400" w:type="dxa"/>
            <w:noWrap/>
            <w:vAlign w:val="bottom"/>
            <w:hideMark/>
          </w:tcPr>
          <w:p w14:paraId="6D3BEB3E" w14:textId="77777777" w:rsidR="00C50A95" w:rsidRPr="00D016EC" w:rsidRDefault="00C50A95" w:rsidP="00416506">
            <w:pPr>
              <w:pStyle w:val="tabletext11"/>
              <w:jc w:val="center"/>
              <w:rPr>
                <w:ins w:id="17888" w:author="Author"/>
              </w:rPr>
            </w:pPr>
            <w:ins w:id="17889" w:author="Author">
              <w:r w:rsidRPr="00D016EC">
                <w:t>6.24</w:t>
              </w:r>
            </w:ins>
          </w:p>
        </w:tc>
        <w:tc>
          <w:tcPr>
            <w:tcW w:w="400" w:type="dxa"/>
            <w:noWrap/>
            <w:vAlign w:val="bottom"/>
            <w:hideMark/>
          </w:tcPr>
          <w:p w14:paraId="2EBC9E30" w14:textId="77777777" w:rsidR="00C50A95" w:rsidRPr="00D016EC" w:rsidRDefault="00C50A95" w:rsidP="00416506">
            <w:pPr>
              <w:pStyle w:val="tabletext11"/>
              <w:jc w:val="center"/>
              <w:rPr>
                <w:ins w:id="17890" w:author="Author"/>
              </w:rPr>
            </w:pPr>
            <w:ins w:id="17891" w:author="Author">
              <w:r w:rsidRPr="00D016EC">
                <w:t>6.18</w:t>
              </w:r>
            </w:ins>
          </w:p>
        </w:tc>
        <w:tc>
          <w:tcPr>
            <w:tcW w:w="400" w:type="dxa"/>
            <w:noWrap/>
            <w:vAlign w:val="bottom"/>
            <w:hideMark/>
          </w:tcPr>
          <w:p w14:paraId="150D6A3C" w14:textId="77777777" w:rsidR="00C50A95" w:rsidRPr="00D016EC" w:rsidRDefault="00C50A95" w:rsidP="00416506">
            <w:pPr>
              <w:pStyle w:val="tabletext11"/>
              <w:jc w:val="center"/>
              <w:rPr>
                <w:ins w:id="17892" w:author="Author"/>
              </w:rPr>
            </w:pPr>
            <w:ins w:id="17893" w:author="Author">
              <w:r w:rsidRPr="00D016EC">
                <w:t>6.12</w:t>
              </w:r>
            </w:ins>
          </w:p>
        </w:tc>
        <w:tc>
          <w:tcPr>
            <w:tcW w:w="400" w:type="dxa"/>
            <w:noWrap/>
            <w:vAlign w:val="bottom"/>
            <w:hideMark/>
          </w:tcPr>
          <w:p w14:paraId="3EB14E9F" w14:textId="77777777" w:rsidR="00C50A95" w:rsidRPr="00D016EC" w:rsidRDefault="00C50A95" w:rsidP="00416506">
            <w:pPr>
              <w:pStyle w:val="tabletext11"/>
              <w:jc w:val="center"/>
              <w:rPr>
                <w:ins w:id="17894" w:author="Author"/>
              </w:rPr>
            </w:pPr>
            <w:ins w:id="17895" w:author="Author">
              <w:r w:rsidRPr="00D016EC">
                <w:t>6.06</w:t>
              </w:r>
            </w:ins>
          </w:p>
        </w:tc>
        <w:tc>
          <w:tcPr>
            <w:tcW w:w="400" w:type="dxa"/>
            <w:noWrap/>
            <w:vAlign w:val="bottom"/>
            <w:hideMark/>
          </w:tcPr>
          <w:p w14:paraId="332206E6" w14:textId="77777777" w:rsidR="00C50A95" w:rsidRPr="00D016EC" w:rsidRDefault="00C50A95" w:rsidP="00416506">
            <w:pPr>
              <w:pStyle w:val="tabletext11"/>
              <w:jc w:val="center"/>
              <w:rPr>
                <w:ins w:id="17896" w:author="Author"/>
              </w:rPr>
            </w:pPr>
            <w:ins w:id="17897" w:author="Author">
              <w:r w:rsidRPr="00D016EC">
                <w:t>6.00</w:t>
              </w:r>
            </w:ins>
          </w:p>
        </w:tc>
        <w:tc>
          <w:tcPr>
            <w:tcW w:w="400" w:type="dxa"/>
            <w:noWrap/>
            <w:vAlign w:val="bottom"/>
            <w:hideMark/>
          </w:tcPr>
          <w:p w14:paraId="3B6F76ED" w14:textId="77777777" w:rsidR="00C50A95" w:rsidRPr="00D016EC" w:rsidRDefault="00C50A95" w:rsidP="00416506">
            <w:pPr>
              <w:pStyle w:val="tabletext11"/>
              <w:jc w:val="center"/>
              <w:rPr>
                <w:ins w:id="17898" w:author="Author"/>
              </w:rPr>
            </w:pPr>
            <w:ins w:id="17899" w:author="Author">
              <w:r w:rsidRPr="00D016EC">
                <w:t>5.94</w:t>
              </w:r>
            </w:ins>
          </w:p>
        </w:tc>
        <w:tc>
          <w:tcPr>
            <w:tcW w:w="400" w:type="dxa"/>
            <w:noWrap/>
            <w:vAlign w:val="bottom"/>
            <w:hideMark/>
          </w:tcPr>
          <w:p w14:paraId="3E3245FA" w14:textId="77777777" w:rsidR="00C50A95" w:rsidRPr="00D016EC" w:rsidRDefault="00C50A95" w:rsidP="00416506">
            <w:pPr>
              <w:pStyle w:val="tabletext11"/>
              <w:jc w:val="center"/>
              <w:rPr>
                <w:ins w:id="17900" w:author="Author"/>
              </w:rPr>
            </w:pPr>
            <w:ins w:id="17901" w:author="Author">
              <w:r w:rsidRPr="00D016EC">
                <w:t>5.88</w:t>
              </w:r>
            </w:ins>
          </w:p>
        </w:tc>
        <w:tc>
          <w:tcPr>
            <w:tcW w:w="440" w:type="dxa"/>
            <w:noWrap/>
            <w:vAlign w:val="bottom"/>
            <w:hideMark/>
          </w:tcPr>
          <w:p w14:paraId="29B36688" w14:textId="77777777" w:rsidR="00C50A95" w:rsidRPr="00D016EC" w:rsidRDefault="00C50A95" w:rsidP="00416506">
            <w:pPr>
              <w:pStyle w:val="tabletext11"/>
              <w:jc w:val="center"/>
              <w:rPr>
                <w:ins w:id="17902" w:author="Author"/>
              </w:rPr>
            </w:pPr>
            <w:ins w:id="17903" w:author="Author">
              <w:r w:rsidRPr="00D016EC">
                <w:t>5.82</w:t>
              </w:r>
            </w:ins>
          </w:p>
        </w:tc>
        <w:tc>
          <w:tcPr>
            <w:tcW w:w="400" w:type="dxa"/>
            <w:noWrap/>
            <w:vAlign w:val="bottom"/>
            <w:hideMark/>
          </w:tcPr>
          <w:p w14:paraId="627139A9" w14:textId="77777777" w:rsidR="00C50A95" w:rsidRPr="00D016EC" w:rsidRDefault="00C50A95" w:rsidP="00416506">
            <w:pPr>
              <w:pStyle w:val="tabletext11"/>
              <w:jc w:val="center"/>
              <w:rPr>
                <w:ins w:id="17904" w:author="Author"/>
              </w:rPr>
            </w:pPr>
            <w:ins w:id="17905" w:author="Author">
              <w:r w:rsidRPr="00D016EC">
                <w:t>5.76</w:t>
              </w:r>
            </w:ins>
          </w:p>
        </w:tc>
        <w:tc>
          <w:tcPr>
            <w:tcW w:w="400" w:type="dxa"/>
            <w:noWrap/>
            <w:vAlign w:val="bottom"/>
            <w:hideMark/>
          </w:tcPr>
          <w:p w14:paraId="2CBDE276" w14:textId="77777777" w:rsidR="00C50A95" w:rsidRPr="00D016EC" w:rsidRDefault="00C50A95" w:rsidP="00416506">
            <w:pPr>
              <w:pStyle w:val="tabletext11"/>
              <w:jc w:val="center"/>
              <w:rPr>
                <w:ins w:id="17906" w:author="Author"/>
              </w:rPr>
            </w:pPr>
            <w:ins w:id="17907" w:author="Author">
              <w:r w:rsidRPr="00D016EC">
                <w:t>5.70</w:t>
              </w:r>
            </w:ins>
          </w:p>
        </w:tc>
        <w:tc>
          <w:tcPr>
            <w:tcW w:w="400" w:type="dxa"/>
            <w:noWrap/>
            <w:vAlign w:val="bottom"/>
            <w:hideMark/>
          </w:tcPr>
          <w:p w14:paraId="0BA58916" w14:textId="77777777" w:rsidR="00C50A95" w:rsidRPr="00D016EC" w:rsidRDefault="00C50A95" w:rsidP="00416506">
            <w:pPr>
              <w:pStyle w:val="tabletext11"/>
              <w:jc w:val="center"/>
              <w:rPr>
                <w:ins w:id="17908" w:author="Author"/>
              </w:rPr>
            </w:pPr>
            <w:ins w:id="17909" w:author="Author">
              <w:r w:rsidRPr="00D016EC">
                <w:t>5.64</w:t>
              </w:r>
            </w:ins>
          </w:p>
        </w:tc>
        <w:tc>
          <w:tcPr>
            <w:tcW w:w="400" w:type="dxa"/>
            <w:noWrap/>
            <w:vAlign w:val="bottom"/>
            <w:hideMark/>
          </w:tcPr>
          <w:p w14:paraId="6888B7A7" w14:textId="77777777" w:rsidR="00C50A95" w:rsidRPr="00D016EC" w:rsidRDefault="00C50A95" w:rsidP="00416506">
            <w:pPr>
              <w:pStyle w:val="tabletext11"/>
              <w:jc w:val="center"/>
              <w:rPr>
                <w:ins w:id="17910" w:author="Author"/>
              </w:rPr>
            </w:pPr>
            <w:ins w:id="17911" w:author="Author">
              <w:r w:rsidRPr="00D016EC">
                <w:t>5.59</w:t>
              </w:r>
            </w:ins>
          </w:p>
        </w:tc>
        <w:tc>
          <w:tcPr>
            <w:tcW w:w="460" w:type="dxa"/>
            <w:noWrap/>
            <w:vAlign w:val="bottom"/>
            <w:hideMark/>
          </w:tcPr>
          <w:p w14:paraId="5FFA7761" w14:textId="77777777" w:rsidR="00C50A95" w:rsidRPr="00D016EC" w:rsidRDefault="00C50A95" w:rsidP="00416506">
            <w:pPr>
              <w:pStyle w:val="tabletext11"/>
              <w:jc w:val="center"/>
              <w:rPr>
                <w:ins w:id="17912" w:author="Author"/>
              </w:rPr>
            </w:pPr>
            <w:ins w:id="17913" w:author="Author">
              <w:r w:rsidRPr="00D016EC">
                <w:t>5.53</w:t>
              </w:r>
            </w:ins>
          </w:p>
        </w:tc>
      </w:tr>
      <w:tr w:rsidR="00C50A95" w:rsidRPr="00D016EC" w14:paraId="4E34F426" w14:textId="77777777" w:rsidTr="00416506">
        <w:trPr>
          <w:trHeight w:val="190"/>
          <w:ins w:id="17914" w:author="Author"/>
        </w:trPr>
        <w:tc>
          <w:tcPr>
            <w:tcW w:w="200" w:type="dxa"/>
            <w:tcBorders>
              <w:right w:val="nil"/>
            </w:tcBorders>
            <w:vAlign w:val="bottom"/>
          </w:tcPr>
          <w:p w14:paraId="15453F46" w14:textId="77777777" w:rsidR="00C50A95" w:rsidRPr="00D016EC" w:rsidRDefault="00C50A95" w:rsidP="00416506">
            <w:pPr>
              <w:pStyle w:val="tabletext11"/>
              <w:jc w:val="right"/>
              <w:rPr>
                <w:ins w:id="17915" w:author="Author"/>
              </w:rPr>
            </w:pPr>
          </w:p>
        </w:tc>
        <w:tc>
          <w:tcPr>
            <w:tcW w:w="1580" w:type="dxa"/>
            <w:tcBorders>
              <w:left w:val="nil"/>
            </w:tcBorders>
            <w:vAlign w:val="bottom"/>
            <w:hideMark/>
          </w:tcPr>
          <w:p w14:paraId="1C992092" w14:textId="77777777" w:rsidR="00C50A95" w:rsidRPr="00D016EC" w:rsidRDefault="00C50A95" w:rsidP="00416506">
            <w:pPr>
              <w:pStyle w:val="tabletext11"/>
              <w:tabs>
                <w:tab w:val="decimal" w:pos="640"/>
              </w:tabs>
              <w:rPr>
                <w:ins w:id="17916" w:author="Author"/>
              </w:rPr>
            </w:pPr>
            <w:ins w:id="17917" w:author="Author">
              <w:r w:rsidRPr="00D016EC">
                <w:t>800,000 to 899,999</w:t>
              </w:r>
            </w:ins>
          </w:p>
        </w:tc>
        <w:tc>
          <w:tcPr>
            <w:tcW w:w="680" w:type="dxa"/>
            <w:noWrap/>
            <w:vAlign w:val="bottom"/>
            <w:hideMark/>
          </w:tcPr>
          <w:p w14:paraId="39834719" w14:textId="77777777" w:rsidR="00C50A95" w:rsidRPr="00D016EC" w:rsidRDefault="00C50A95" w:rsidP="00416506">
            <w:pPr>
              <w:pStyle w:val="tabletext11"/>
              <w:tabs>
                <w:tab w:val="decimal" w:pos="200"/>
              </w:tabs>
              <w:jc w:val="center"/>
              <w:rPr>
                <w:ins w:id="17918" w:author="Author"/>
              </w:rPr>
            </w:pPr>
            <w:ins w:id="17919" w:author="Author">
              <w:r w:rsidRPr="00D016EC">
                <w:t>9.43</w:t>
              </w:r>
            </w:ins>
          </w:p>
        </w:tc>
        <w:tc>
          <w:tcPr>
            <w:tcW w:w="900" w:type="dxa"/>
            <w:noWrap/>
            <w:vAlign w:val="bottom"/>
            <w:hideMark/>
          </w:tcPr>
          <w:p w14:paraId="7C4B5D8C" w14:textId="77777777" w:rsidR="00C50A95" w:rsidRPr="00D016EC" w:rsidRDefault="00C50A95" w:rsidP="00416506">
            <w:pPr>
              <w:pStyle w:val="tabletext11"/>
              <w:tabs>
                <w:tab w:val="decimal" w:pos="200"/>
              </w:tabs>
              <w:jc w:val="center"/>
              <w:rPr>
                <w:ins w:id="17920" w:author="Author"/>
              </w:rPr>
            </w:pPr>
            <w:ins w:id="17921" w:author="Author">
              <w:r w:rsidRPr="00D016EC">
                <w:t>9.08</w:t>
              </w:r>
            </w:ins>
          </w:p>
        </w:tc>
        <w:tc>
          <w:tcPr>
            <w:tcW w:w="400" w:type="dxa"/>
            <w:noWrap/>
            <w:vAlign w:val="bottom"/>
            <w:hideMark/>
          </w:tcPr>
          <w:p w14:paraId="7250D165" w14:textId="77777777" w:rsidR="00C50A95" w:rsidRPr="00D016EC" w:rsidRDefault="00C50A95" w:rsidP="00416506">
            <w:pPr>
              <w:pStyle w:val="tabletext11"/>
              <w:jc w:val="center"/>
              <w:rPr>
                <w:ins w:id="17922" w:author="Author"/>
              </w:rPr>
            </w:pPr>
            <w:ins w:id="17923" w:author="Author">
              <w:r w:rsidRPr="00D016EC">
                <w:t>8.92</w:t>
              </w:r>
            </w:ins>
          </w:p>
        </w:tc>
        <w:tc>
          <w:tcPr>
            <w:tcW w:w="400" w:type="dxa"/>
            <w:noWrap/>
            <w:vAlign w:val="bottom"/>
            <w:hideMark/>
          </w:tcPr>
          <w:p w14:paraId="217E148B" w14:textId="77777777" w:rsidR="00C50A95" w:rsidRPr="00D016EC" w:rsidRDefault="00C50A95" w:rsidP="00416506">
            <w:pPr>
              <w:pStyle w:val="tabletext11"/>
              <w:jc w:val="center"/>
              <w:rPr>
                <w:ins w:id="17924" w:author="Author"/>
              </w:rPr>
            </w:pPr>
            <w:ins w:id="17925" w:author="Author">
              <w:r w:rsidRPr="00D016EC">
                <w:t>8.56</w:t>
              </w:r>
            </w:ins>
          </w:p>
        </w:tc>
        <w:tc>
          <w:tcPr>
            <w:tcW w:w="400" w:type="dxa"/>
            <w:noWrap/>
            <w:vAlign w:val="bottom"/>
            <w:hideMark/>
          </w:tcPr>
          <w:p w14:paraId="7CE6CDEB" w14:textId="77777777" w:rsidR="00C50A95" w:rsidRPr="00D016EC" w:rsidRDefault="00C50A95" w:rsidP="00416506">
            <w:pPr>
              <w:pStyle w:val="tabletext11"/>
              <w:jc w:val="center"/>
              <w:rPr>
                <w:ins w:id="17926" w:author="Author"/>
              </w:rPr>
            </w:pPr>
            <w:ins w:id="17927" w:author="Author">
              <w:r w:rsidRPr="00D016EC">
                <w:t>8.32</w:t>
              </w:r>
            </w:ins>
          </w:p>
        </w:tc>
        <w:tc>
          <w:tcPr>
            <w:tcW w:w="400" w:type="dxa"/>
            <w:noWrap/>
            <w:vAlign w:val="bottom"/>
            <w:hideMark/>
          </w:tcPr>
          <w:p w14:paraId="3D769DC4" w14:textId="77777777" w:rsidR="00C50A95" w:rsidRPr="00D016EC" w:rsidRDefault="00C50A95" w:rsidP="00416506">
            <w:pPr>
              <w:pStyle w:val="tabletext11"/>
              <w:jc w:val="center"/>
              <w:rPr>
                <w:ins w:id="17928" w:author="Author"/>
              </w:rPr>
            </w:pPr>
            <w:ins w:id="17929" w:author="Author">
              <w:r w:rsidRPr="00D016EC">
                <w:t>8.09</w:t>
              </w:r>
            </w:ins>
          </w:p>
        </w:tc>
        <w:tc>
          <w:tcPr>
            <w:tcW w:w="400" w:type="dxa"/>
            <w:noWrap/>
            <w:vAlign w:val="bottom"/>
            <w:hideMark/>
          </w:tcPr>
          <w:p w14:paraId="0A8F498A" w14:textId="77777777" w:rsidR="00C50A95" w:rsidRPr="00D016EC" w:rsidRDefault="00C50A95" w:rsidP="00416506">
            <w:pPr>
              <w:pStyle w:val="tabletext11"/>
              <w:jc w:val="center"/>
              <w:rPr>
                <w:ins w:id="17930" w:author="Author"/>
              </w:rPr>
            </w:pPr>
            <w:ins w:id="17931" w:author="Author">
              <w:r w:rsidRPr="00D016EC">
                <w:t>7.84</w:t>
              </w:r>
            </w:ins>
          </w:p>
        </w:tc>
        <w:tc>
          <w:tcPr>
            <w:tcW w:w="400" w:type="dxa"/>
            <w:noWrap/>
            <w:vAlign w:val="bottom"/>
            <w:hideMark/>
          </w:tcPr>
          <w:p w14:paraId="3604E4BC" w14:textId="77777777" w:rsidR="00C50A95" w:rsidRPr="00D016EC" w:rsidRDefault="00C50A95" w:rsidP="00416506">
            <w:pPr>
              <w:pStyle w:val="tabletext11"/>
              <w:jc w:val="center"/>
              <w:rPr>
                <w:ins w:id="17932" w:author="Author"/>
              </w:rPr>
            </w:pPr>
            <w:ins w:id="17933" w:author="Author">
              <w:r w:rsidRPr="00D016EC">
                <w:t>7.83</w:t>
              </w:r>
            </w:ins>
          </w:p>
        </w:tc>
        <w:tc>
          <w:tcPr>
            <w:tcW w:w="400" w:type="dxa"/>
            <w:noWrap/>
            <w:vAlign w:val="bottom"/>
            <w:hideMark/>
          </w:tcPr>
          <w:p w14:paraId="74C7E393" w14:textId="77777777" w:rsidR="00C50A95" w:rsidRPr="00D016EC" w:rsidRDefault="00C50A95" w:rsidP="00416506">
            <w:pPr>
              <w:pStyle w:val="tabletext11"/>
              <w:jc w:val="center"/>
              <w:rPr>
                <w:ins w:id="17934" w:author="Author"/>
              </w:rPr>
            </w:pPr>
            <w:ins w:id="17935" w:author="Author">
              <w:r w:rsidRPr="00D016EC">
                <w:t>7.66</w:t>
              </w:r>
            </w:ins>
          </w:p>
        </w:tc>
        <w:tc>
          <w:tcPr>
            <w:tcW w:w="400" w:type="dxa"/>
            <w:noWrap/>
            <w:vAlign w:val="bottom"/>
            <w:hideMark/>
          </w:tcPr>
          <w:p w14:paraId="33727218" w14:textId="77777777" w:rsidR="00C50A95" w:rsidRPr="00D016EC" w:rsidRDefault="00C50A95" w:rsidP="00416506">
            <w:pPr>
              <w:pStyle w:val="tabletext11"/>
              <w:jc w:val="center"/>
              <w:rPr>
                <w:ins w:id="17936" w:author="Author"/>
              </w:rPr>
            </w:pPr>
            <w:ins w:id="17937" w:author="Author">
              <w:r w:rsidRPr="00D016EC">
                <w:t>7.51</w:t>
              </w:r>
            </w:ins>
          </w:p>
        </w:tc>
        <w:tc>
          <w:tcPr>
            <w:tcW w:w="400" w:type="dxa"/>
            <w:noWrap/>
            <w:vAlign w:val="bottom"/>
            <w:hideMark/>
          </w:tcPr>
          <w:p w14:paraId="488FC794" w14:textId="77777777" w:rsidR="00C50A95" w:rsidRPr="00D016EC" w:rsidRDefault="00C50A95" w:rsidP="00416506">
            <w:pPr>
              <w:pStyle w:val="tabletext11"/>
              <w:jc w:val="center"/>
              <w:rPr>
                <w:ins w:id="17938" w:author="Author"/>
              </w:rPr>
            </w:pPr>
            <w:ins w:id="17939" w:author="Author">
              <w:r w:rsidRPr="00D016EC">
                <w:t>7.20</w:t>
              </w:r>
            </w:ins>
          </w:p>
        </w:tc>
        <w:tc>
          <w:tcPr>
            <w:tcW w:w="400" w:type="dxa"/>
            <w:noWrap/>
            <w:vAlign w:val="bottom"/>
            <w:hideMark/>
          </w:tcPr>
          <w:p w14:paraId="4EE84FD5" w14:textId="77777777" w:rsidR="00C50A95" w:rsidRPr="00D016EC" w:rsidRDefault="00C50A95" w:rsidP="00416506">
            <w:pPr>
              <w:pStyle w:val="tabletext11"/>
              <w:jc w:val="center"/>
              <w:rPr>
                <w:ins w:id="17940" w:author="Author"/>
              </w:rPr>
            </w:pPr>
            <w:ins w:id="17941" w:author="Author">
              <w:r w:rsidRPr="00D016EC">
                <w:t>7.13</w:t>
              </w:r>
            </w:ins>
          </w:p>
        </w:tc>
        <w:tc>
          <w:tcPr>
            <w:tcW w:w="400" w:type="dxa"/>
            <w:noWrap/>
            <w:vAlign w:val="bottom"/>
            <w:hideMark/>
          </w:tcPr>
          <w:p w14:paraId="414B7AC4" w14:textId="77777777" w:rsidR="00C50A95" w:rsidRPr="00D016EC" w:rsidRDefault="00C50A95" w:rsidP="00416506">
            <w:pPr>
              <w:pStyle w:val="tabletext11"/>
              <w:jc w:val="center"/>
              <w:rPr>
                <w:ins w:id="17942" w:author="Author"/>
              </w:rPr>
            </w:pPr>
            <w:ins w:id="17943" w:author="Author">
              <w:r w:rsidRPr="00D016EC">
                <w:t>7.06</w:t>
              </w:r>
            </w:ins>
          </w:p>
        </w:tc>
        <w:tc>
          <w:tcPr>
            <w:tcW w:w="400" w:type="dxa"/>
            <w:noWrap/>
            <w:vAlign w:val="bottom"/>
            <w:hideMark/>
          </w:tcPr>
          <w:p w14:paraId="07B1899F" w14:textId="77777777" w:rsidR="00C50A95" w:rsidRPr="00D016EC" w:rsidRDefault="00C50A95" w:rsidP="00416506">
            <w:pPr>
              <w:pStyle w:val="tabletext11"/>
              <w:jc w:val="center"/>
              <w:rPr>
                <w:ins w:id="17944" w:author="Author"/>
              </w:rPr>
            </w:pPr>
            <w:ins w:id="17945" w:author="Author">
              <w:r w:rsidRPr="00D016EC">
                <w:t>6.99</w:t>
              </w:r>
            </w:ins>
          </w:p>
        </w:tc>
        <w:tc>
          <w:tcPr>
            <w:tcW w:w="400" w:type="dxa"/>
            <w:noWrap/>
            <w:vAlign w:val="bottom"/>
            <w:hideMark/>
          </w:tcPr>
          <w:p w14:paraId="40F95920" w14:textId="77777777" w:rsidR="00C50A95" w:rsidRPr="00D016EC" w:rsidRDefault="00C50A95" w:rsidP="00416506">
            <w:pPr>
              <w:pStyle w:val="tabletext11"/>
              <w:jc w:val="center"/>
              <w:rPr>
                <w:ins w:id="17946" w:author="Author"/>
              </w:rPr>
            </w:pPr>
            <w:ins w:id="17947" w:author="Author">
              <w:r w:rsidRPr="00D016EC">
                <w:t>6.92</w:t>
              </w:r>
            </w:ins>
          </w:p>
        </w:tc>
        <w:tc>
          <w:tcPr>
            <w:tcW w:w="400" w:type="dxa"/>
            <w:noWrap/>
            <w:vAlign w:val="bottom"/>
            <w:hideMark/>
          </w:tcPr>
          <w:p w14:paraId="38DCFB97" w14:textId="77777777" w:rsidR="00C50A95" w:rsidRPr="00D016EC" w:rsidRDefault="00C50A95" w:rsidP="00416506">
            <w:pPr>
              <w:pStyle w:val="tabletext11"/>
              <w:jc w:val="center"/>
              <w:rPr>
                <w:ins w:id="17948" w:author="Author"/>
              </w:rPr>
            </w:pPr>
            <w:ins w:id="17949" w:author="Author">
              <w:r w:rsidRPr="00D016EC">
                <w:t>6.85</w:t>
              </w:r>
            </w:ins>
          </w:p>
        </w:tc>
        <w:tc>
          <w:tcPr>
            <w:tcW w:w="400" w:type="dxa"/>
            <w:noWrap/>
            <w:vAlign w:val="bottom"/>
            <w:hideMark/>
          </w:tcPr>
          <w:p w14:paraId="10AC96F7" w14:textId="77777777" w:rsidR="00C50A95" w:rsidRPr="00D016EC" w:rsidRDefault="00C50A95" w:rsidP="00416506">
            <w:pPr>
              <w:pStyle w:val="tabletext11"/>
              <w:jc w:val="center"/>
              <w:rPr>
                <w:ins w:id="17950" w:author="Author"/>
              </w:rPr>
            </w:pPr>
            <w:ins w:id="17951" w:author="Author">
              <w:r w:rsidRPr="00D016EC">
                <w:t>6.78</w:t>
              </w:r>
            </w:ins>
          </w:p>
        </w:tc>
        <w:tc>
          <w:tcPr>
            <w:tcW w:w="400" w:type="dxa"/>
            <w:noWrap/>
            <w:vAlign w:val="bottom"/>
            <w:hideMark/>
          </w:tcPr>
          <w:p w14:paraId="482843AB" w14:textId="77777777" w:rsidR="00C50A95" w:rsidRPr="00D016EC" w:rsidRDefault="00C50A95" w:rsidP="00416506">
            <w:pPr>
              <w:pStyle w:val="tabletext11"/>
              <w:jc w:val="center"/>
              <w:rPr>
                <w:ins w:id="17952" w:author="Author"/>
              </w:rPr>
            </w:pPr>
            <w:ins w:id="17953" w:author="Author">
              <w:r w:rsidRPr="00D016EC">
                <w:t>6.71</w:t>
              </w:r>
            </w:ins>
          </w:p>
        </w:tc>
        <w:tc>
          <w:tcPr>
            <w:tcW w:w="400" w:type="dxa"/>
            <w:noWrap/>
            <w:vAlign w:val="bottom"/>
            <w:hideMark/>
          </w:tcPr>
          <w:p w14:paraId="4BB8CAF7" w14:textId="77777777" w:rsidR="00C50A95" w:rsidRPr="00D016EC" w:rsidRDefault="00C50A95" w:rsidP="00416506">
            <w:pPr>
              <w:pStyle w:val="tabletext11"/>
              <w:jc w:val="center"/>
              <w:rPr>
                <w:ins w:id="17954" w:author="Author"/>
              </w:rPr>
            </w:pPr>
            <w:ins w:id="17955" w:author="Author">
              <w:r w:rsidRPr="00D016EC">
                <w:t>6.65</w:t>
              </w:r>
            </w:ins>
          </w:p>
        </w:tc>
        <w:tc>
          <w:tcPr>
            <w:tcW w:w="400" w:type="dxa"/>
            <w:noWrap/>
            <w:vAlign w:val="bottom"/>
            <w:hideMark/>
          </w:tcPr>
          <w:p w14:paraId="0B4F4963" w14:textId="77777777" w:rsidR="00C50A95" w:rsidRPr="00D016EC" w:rsidRDefault="00C50A95" w:rsidP="00416506">
            <w:pPr>
              <w:pStyle w:val="tabletext11"/>
              <w:jc w:val="center"/>
              <w:rPr>
                <w:ins w:id="17956" w:author="Author"/>
              </w:rPr>
            </w:pPr>
            <w:ins w:id="17957" w:author="Author">
              <w:r w:rsidRPr="00D016EC">
                <w:t>6.58</w:t>
              </w:r>
            </w:ins>
          </w:p>
        </w:tc>
        <w:tc>
          <w:tcPr>
            <w:tcW w:w="400" w:type="dxa"/>
            <w:noWrap/>
            <w:vAlign w:val="bottom"/>
            <w:hideMark/>
          </w:tcPr>
          <w:p w14:paraId="7BBF24C4" w14:textId="77777777" w:rsidR="00C50A95" w:rsidRPr="00D016EC" w:rsidRDefault="00C50A95" w:rsidP="00416506">
            <w:pPr>
              <w:pStyle w:val="tabletext11"/>
              <w:jc w:val="center"/>
              <w:rPr>
                <w:ins w:id="17958" w:author="Author"/>
              </w:rPr>
            </w:pPr>
            <w:ins w:id="17959" w:author="Author">
              <w:r w:rsidRPr="00D016EC">
                <w:t>6.52</w:t>
              </w:r>
            </w:ins>
          </w:p>
        </w:tc>
        <w:tc>
          <w:tcPr>
            <w:tcW w:w="400" w:type="dxa"/>
            <w:noWrap/>
            <w:vAlign w:val="bottom"/>
            <w:hideMark/>
          </w:tcPr>
          <w:p w14:paraId="6EF2702E" w14:textId="77777777" w:rsidR="00C50A95" w:rsidRPr="00D016EC" w:rsidRDefault="00C50A95" w:rsidP="00416506">
            <w:pPr>
              <w:pStyle w:val="tabletext11"/>
              <w:jc w:val="center"/>
              <w:rPr>
                <w:ins w:id="17960" w:author="Author"/>
              </w:rPr>
            </w:pPr>
            <w:ins w:id="17961" w:author="Author">
              <w:r w:rsidRPr="00D016EC">
                <w:t>6.45</w:t>
              </w:r>
            </w:ins>
          </w:p>
        </w:tc>
        <w:tc>
          <w:tcPr>
            <w:tcW w:w="440" w:type="dxa"/>
            <w:noWrap/>
            <w:vAlign w:val="bottom"/>
            <w:hideMark/>
          </w:tcPr>
          <w:p w14:paraId="65C69403" w14:textId="77777777" w:rsidR="00C50A95" w:rsidRPr="00D016EC" w:rsidRDefault="00C50A95" w:rsidP="00416506">
            <w:pPr>
              <w:pStyle w:val="tabletext11"/>
              <w:jc w:val="center"/>
              <w:rPr>
                <w:ins w:id="17962" w:author="Author"/>
              </w:rPr>
            </w:pPr>
            <w:ins w:id="17963" w:author="Author">
              <w:r w:rsidRPr="00D016EC">
                <w:t>6.39</w:t>
              </w:r>
            </w:ins>
          </w:p>
        </w:tc>
        <w:tc>
          <w:tcPr>
            <w:tcW w:w="400" w:type="dxa"/>
            <w:noWrap/>
            <w:vAlign w:val="bottom"/>
            <w:hideMark/>
          </w:tcPr>
          <w:p w14:paraId="0E29284F" w14:textId="77777777" w:rsidR="00C50A95" w:rsidRPr="00D016EC" w:rsidRDefault="00C50A95" w:rsidP="00416506">
            <w:pPr>
              <w:pStyle w:val="tabletext11"/>
              <w:jc w:val="center"/>
              <w:rPr>
                <w:ins w:id="17964" w:author="Author"/>
              </w:rPr>
            </w:pPr>
            <w:ins w:id="17965" w:author="Author">
              <w:r w:rsidRPr="00D016EC">
                <w:t>6.32</w:t>
              </w:r>
            </w:ins>
          </w:p>
        </w:tc>
        <w:tc>
          <w:tcPr>
            <w:tcW w:w="400" w:type="dxa"/>
            <w:noWrap/>
            <w:vAlign w:val="bottom"/>
            <w:hideMark/>
          </w:tcPr>
          <w:p w14:paraId="5BFC23C8" w14:textId="77777777" w:rsidR="00C50A95" w:rsidRPr="00D016EC" w:rsidRDefault="00C50A95" w:rsidP="00416506">
            <w:pPr>
              <w:pStyle w:val="tabletext11"/>
              <w:jc w:val="center"/>
              <w:rPr>
                <w:ins w:id="17966" w:author="Author"/>
              </w:rPr>
            </w:pPr>
            <w:ins w:id="17967" w:author="Author">
              <w:r w:rsidRPr="00D016EC">
                <w:t>6.26</w:t>
              </w:r>
            </w:ins>
          </w:p>
        </w:tc>
        <w:tc>
          <w:tcPr>
            <w:tcW w:w="400" w:type="dxa"/>
            <w:noWrap/>
            <w:vAlign w:val="bottom"/>
            <w:hideMark/>
          </w:tcPr>
          <w:p w14:paraId="72F59BA0" w14:textId="77777777" w:rsidR="00C50A95" w:rsidRPr="00D016EC" w:rsidRDefault="00C50A95" w:rsidP="00416506">
            <w:pPr>
              <w:pStyle w:val="tabletext11"/>
              <w:jc w:val="center"/>
              <w:rPr>
                <w:ins w:id="17968" w:author="Author"/>
              </w:rPr>
            </w:pPr>
            <w:ins w:id="17969" w:author="Author">
              <w:r w:rsidRPr="00D016EC">
                <w:t>6.20</w:t>
              </w:r>
            </w:ins>
          </w:p>
        </w:tc>
        <w:tc>
          <w:tcPr>
            <w:tcW w:w="400" w:type="dxa"/>
            <w:noWrap/>
            <w:vAlign w:val="bottom"/>
            <w:hideMark/>
          </w:tcPr>
          <w:p w14:paraId="53603F83" w14:textId="77777777" w:rsidR="00C50A95" w:rsidRPr="00D016EC" w:rsidRDefault="00C50A95" w:rsidP="00416506">
            <w:pPr>
              <w:pStyle w:val="tabletext11"/>
              <w:jc w:val="center"/>
              <w:rPr>
                <w:ins w:id="17970" w:author="Author"/>
              </w:rPr>
            </w:pPr>
            <w:ins w:id="17971" w:author="Author">
              <w:r w:rsidRPr="00D016EC">
                <w:t>6.13</w:t>
              </w:r>
            </w:ins>
          </w:p>
        </w:tc>
        <w:tc>
          <w:tcPr>
            <w:tcW w:w="460" w:type="dxa"/>
            <w:noWrap/>
            <w:vAlign w:val="bottom"/>
            <w:hideMark/>
          </w:tcPr>
          <w:p w14:paraId="2E715E21" w14:textId="77777777" w:rsidR="00C50A95" w:rsidRPr="00D016EC" w:rsidRDefault="00C50A95" w:rsidP="00416506">
            <w:pPr>
              <w:pStyle w:val="tabletext11"/>
              <w:jc w:val="center"/>
              <w:rPr>
                <w:ins w:id="17972" w:author="Author"/>
              </w:rPr>
            </w:pPr>
            <w:ins w:id="17973" w:author="Author">
              <w:r w:rsidRPr="00D016EC">
                <w:t>6.07</w:t>
              </w:r>
            </w:ins>
          </w:p>
        </w:tc>
      </w:tr>
      <w:tr w:rsidR="00C50A95" w:rsidRPr="00D016EC" w14:paraId="2EF1032B" w14:textId="77777777" w:rsidTr="00416506">
        <w:trPr>
          <w:trHeight w:val="190"/>
          <w:ins w:id="17974" w:author="Author"/>
        </w:trPr>
        <w:tc>
          <w:tcPr>
            <w:tcW w:w="200" w:type="dxa"/>
            <w:tcBorders>
              <w:right w:val="nil"/>
            </w:tcBorders>
            <w:vAlign w:val="bottom"/>
          </w:tcPr>
          <w:p w14:paraId="60873FAD" w14:textId="77777777" w:rsidR="00C50A95" w:rsidRPr="00D016EC" w:rsidRDefault="00C50A95" w:rsidP="00416506">
            <w:pPr>
              <w:pStyle w:val="tabletext11"/>
              <w:jc w:val="right"/>
              <w:rPr>
                <w:ins w:id="17975" w:author="Author"/>
              </w:rPr>
            </w:pPr>
          </w:p>
        </w:tc>
        <w:tc>
          <w:tcPr>
            <w:tcW w:w="1580" w:type="dxa"/>
            <w:tcBorders>
              <w:left w:val="nil"/>
            </w:tcBorders>
            <w:vAlign w:val="bottom"/>
            <w:hideMark/>
          </w:tcPr>
          <w:p w14:paraId="3FA2C2F0" w14:textId="77777777" w:rsidR="00C50A95" w:rsidRPr="00D016EC" w:rsidRDefault="00C50A95" w:rsidP="00416506">
            <w:pPr>
              <w:pStyle w:val="tabletext11"/>
              <w:tabs>
                <w:tab w:val="decimal" w:pos="640"/>
              </w:tabs>
              <w:rPr>
                <w:ins w:id="17976" w:author="Author"/>
              </w:rPr>
            </w:pPr>
            <w:ins w:id="17977" w:author="Author">
              <w:r w:rsidRPr="00D016EC">
                <w:t>900,000 or greater</w:t>
              </w:r>
            </w:ins>
          </w:p>
        </w:tc>
        <w:tc>
          <w:tcPr>
            <w:tcW w:w="680" w:type="dxa"/>
            <w:noWrap/>
            <w:vAlign w:val="bottom"/>
            <w:hideMark/>
          </w:tcPr>
          <w:p w14:paraId="621D4B06" w14:textId="77777777" w:rsidR="00C50A95" w:rsidRPr="00D016EC" w:rsidRDefault="00C50A95" w:rsidP="00416506">
            <w:pPr>
              <w:pStyle w:val="tabletext11"/>
              <w:jc w:val="center"/>
              <w:rPr>
                <w:ins w:id="17978" w:author="Author"/>
              </w:rPr>
            </w:pPr>
            <w:ins w:id="17979" w:author="Author">
              <w:r w:rsidRPr="00D016EC">
                <w:t>10.51</w:t>
              </w:r>
            </w:ins>
          </w:p>
        </w:tc>
        <w:tc>
          <w:tcPr>
            <w:tcW w:w="900" w:type="dxa"/>
            <w:noWrap/>
            <w:vAlign w:val="bottom"/>
            <w:hideMark/>
          </w:tcPr>
          <w:p w14:paraId="18D41D38" w14:textId="77777777" w:rsidR="00C50A95" w:rsidRPr="00D016EC" w:rsidRDefault="00C50A95" w:rsidP="00416506">
            <w:pPr>
              <w:pStyle w:val="tabletext11"/>
              <w:tabs>
                <w:tab w:val="decimal" w:pos="80"/>
              </w:tabs>
              <w:jc w:val="center"/>
              <w:rPr>
                <w:ins w:id="17980" w:author="Author"/>
              </w:rPr>
            </w:pPr>
            <w:ins w:id="17981" w:author="Author">
              <w:r w:rsidRPr="00D016EC">
                <w:t>10.08</w:t>
              </w:r>
            </w:ins>
          </w:p>
        </w:tc>
        <w:tc>
          <w:tcPr>
            <w:tcW w:w="400" w:type="dxa"/>
            <w:noWrap/>
            <w:vAlign w:val="bottom"/>
            <w:hideMark/>
          </w:tcPr>
          <w:p w14:paraId="1C71A05F" w14:textId="77777777" w:rsidR="00C50A95" w:rsidRPr="00D016EC" w:rsidRDefault="00C50A95" w:rsidP="00416506">
            <w:pPr>
              <w:pStyle w:val="tabletext11"/>
              <w:jc w:val="center"/>
              <w:rPr>
                <w:ins w:id="17982" w:author="Author"/>
              </w:rPr>
            </w:pPr>
            <w:ins w:id="17983" w:author="Author">
              <w:r w:rsidRPr="00D016EC">
                <w:t>9.89</w:t>
              </w:r>
            </w:ins>
          </w:p>
        </w:tc>
        <w:tc>
          <w:tcPr>
            <w:tcW w:w="400" w:type="dxa"/>
            <w:noWrap/>
            <w:vAlign w:val="bottom"/>
            <w:hideMark/>
          </w:tcPr>
          <w:p w14:paraId="4E222ABC" w14:textId="77777777" w:rsidR="00C50A95" w:rsidRPr="00D016EC" w:rsidRDefault="00C50A95" w:rsidP="00416506">
            <w:pPr>
              <w:pStyle w:val="tabletext11"/>
              <w:jc w:val="center"/>
              <w:rPr>
                <w:ins w:id="17984" w:author="Author"/>
              </w:rPr>
            </w:pPr>
            <w:ins w:id="17985" w:author="Author">
              <w:r w:rsidRPr="00D016EC">
                <w:t>9.47</w:t>
              </w:r>
            </w:ins>
          </w:p>
        </w:tc>
        <w:tc>
          <w:tcPr>
            <w:tcW w:w="400" w:type="dxa"/>
            <w:noWrap/>
            <w:vAlign w:val="bottom"/>
            <w:hideMark/>
          </w:tcPr>
          <w:p w14:paraId="0FCE606A" w14:textId="77777777" w:rsidR="00C50A95" w:rsidRPr="00D016EC" w:rsidRDefault="00C50A95" w:rsidP="00416506">
            <w:pPr>
              <w:pStyle w:val="tabletext11"/>
              <w:jc w:val="center"/>
              <w:rPr>
                <w:ins w:id="17986" w:author="Author"/>
              </w:rPr>
            </w:pPr>
            <w:ins w:id="17987" w:author="Author">
              <w:r w:rsidRPr="00D016EC">
                <w:t>9.17</w:t>
              </w:r>
            </w:ins>
          </w:p>
        </w:tc>
        <w:tc>
          <w:tcPr>
            <w:tcW w:w="400" w:type="dxa"/>
            <w:noWrap/>
            <w:vAlign w:val="bottom"/>
            <w:hideMark/>
          </w:tcPr>
          <w:p w14:paraId="7B558E7B" w14:textId="77777777" w:rsidR="00C50A95" w:rsidRPr="00D016EC" w:rsidRDefault="00C50A95" w:rsidP="00416506">
            <w:pPr>
              <w:pStyle w:val="tabletext11"/>
              <w:jc w:val="center"/>
              <w:rPr>
                <w:ins w:id="17988" w:author="Author"/>
              </w:rPr>
            </w:pPr>
            <w:ins w:id="17989" w:author="Author">
              <w:r w:rsidRPr="00D016EC">
                <w:t>8.90</w:t>
              </w:r>
            </w:ins>
          </w:p>
        </w:tc>
        <w:tc>
          <w:tcPr>
            <w:tcW w:w="400" w:type="dxa"/>
            <w:noWrap/>
            <w:vAlign w:val="bottom"/>
            <w:hideMark/>
          </w:tcPr>
          <w:p w14:paraId="1C480BEF" w14:textId="77777777" w:rsidR="00C50A95" w:rsidRPr="00D016EC" w:rsidRDefault="00C50A95" w:rsidP="00416506">
            <w:pPr>
              <w:pStyle w:val="tabletext11"/>
              <w:jc w:val="center"/>
              <w:rPr>
                <w:ins w:id="17990" w:author="Author"/>
              </w:rPr>
            </w:pPr>
            <w:ins w:id="17991" w:author="Author">
              <w:r w:rsidRPr="00D016EC">
                <w:t>8.59</w:t>
              </w:r>
            </w:ins>
          </w:p>
        </w:tc>
        <w:tc>
          <w:tcPr>
            <w:tcW w:w="400" w:type="dxa"/>
            <w:noWrap/>
            <w:vAlign w:val="bottom"/>
            <w:hideMark/>
          </w:tcPr>
          <w:p w14:paraId="12FE7E0F" w14:textId="77777777" w:rsidR="00C50A95" w:rsidRPr="00D016EC" w:rsidRDefault="00C50A95" w:rsidP="00416506">
            <w:pPr>
              <w:pStyle w:val="tabletext11"/>
              <w:jc w:val="center"/>
              <w:rPr>
                <w:ins w:id="17992" w:author="Author"/>
              </w:rPr>
            </w:pPr>
            <w:ins w:id="17993" w:author="Author">
              <w:r w:rsidRPr="00D016EC">
                <w:t>8.59</w:t>
              </w:r>
            </w:ins>
          </w:p>
        </w:tc>
        <w:tc>
          <w:tcPr>
            <w:tcW w:w="400" w:type="dxa"/>
            <w:noWrap/>
            <w:vAlign w:val="bottom"/>
            <w:hideMark/>
          </w:tcPr>
          <w:p w14:paraId="4836BBB2" w14:textId="77777777" w:rsidR="00C50A95" w:rsidRPr="00D016EC" w:rsidRDefault="00C50A95" w:rsidP="00416506">
            <w:pPr>
              <w:pStyle w:val="tabletext11"/>
              <w:jc w:val="center"/>
              <w:rPr>
                <w:ins w:id="17994" w:author="Author"/>
              </w:rPr>
            </w:pPr>
            <w:ins w:id="17995" w:author="Author">
              <w:r w:rsidRPr="00D016EC">
                <w:t>8.38</w:t>
              </w:r>
            </w:ins>
          </w:p>
        </w:tc>
        <w:tc>
          <w:tcPr>
            <w:tcW w:w="400" w:type="dxa"/>
            <w:noWrap/>
            <w:vAlign w:val="bottom"/>
            <w:hideMark/>
          </w:tcPr>
          <w:p w14:paraId="76CB88FB" w14:textId="77777777" w:rsidR="00C50A95" w:rsidRPr="00D016EC" w:rsidRDefault="00C50A95" w:rsidP="00416506">
            <w:pPr>
              <w:pStyle w:val="tabletext11"/>
              <w:jc w:val="center"/>
              <w:rPr>
                <w:ins w:id="17996" w:author="Author"/>
              </w:rPr>
            </w:pPr>
            <w:ins w:id="17997" w:author="Author">
              <w:r w:rsidRPr="00D016EC">
                <w:t>8.20</w:t>
              </w:r>
            </w:ins>
          </w:p>
        </w:tc>
        <w:tc>
          <w:tcPr>
            <w:tcW w:w="400" w:type="dxa"/>
            <w:noWrap/>
            <w:vAlign w:val="bottom"/>
            <w:hideMark/>
          </w:tcPr>
          <w:p w14:paraId="795305E8" w14:textId="77777777" w:rsidR="00C50A95" w:rsidRPr="00D016EC" w:rsidRDefault="00C50A95" w:rsidP="00416506">
            <w:pPr>
              <w:pStyle w:val="tabletext11"/>
              <w:jc w:val="center"/>
              <w:rPr>
                <w:ins w:id="17998" w:author="Author"/>
              </w:rPr>
            </w:pPr>
            <w:ins w:id="17999" w:author="Author">
              <w:r w:rsidRPr="00D016EC">
                <w:t>7.83</w:t>
              </w:r>
            </w:ins>
          </w:p>
        </w:tc>
        <w:tc>
          <w:tcPr>
            <w:tcW w:w="400" w:type="dxa"/>
            <w:noWrap/>
            <w:vAlign w:val="bottom"/>
            <w:hideMark/>
          </w:tcPr>
          <w:p w14:paraId="011697E3" w14:textId="77777777" w:rsidR="00C50A95" w:rsidRPr="00D016EC" w:rsidRDefault="00C50A95" w:rsidP="00416506">
            <w:pPr>
              <w:pStyle w:val="tabletext11"/>
              <w:jc w:val="center"/>
              <w:rPr>
                <w:ins w:id="18000" w:author="Author"/>
              </w:rPr>
            </w:pPr>
            <w:ins w:id="18001" w:author="Author">
              <w:r w:rsidRPr="00D016EC">
                <w:t>7.76</w:t>
              </w:r>
            </w:ins>
          </w:p>
        </w:tc>
        <w:tc>
          <w:tcPr>
            <w:tcW w:w="400" w:type="dxa"/>
            <w:noWrap/>
            <w:vAlign w:val="bottom"/>
            <w:hideMark/>
          </w:tcPr>
          <w:p w14:paraId="5ACD83A7" w14:textId="77777777" w:rsidR="00C50A95" w:rsidRPr="00D016EC" w:rsidRDefault="00C50A95" w:rsidP="00416506">
            <w:pPr>
              <w:pStyle w:val="tabletext11"/>
              <w:jc w:val="center"/>
              <w:rPr>
                <w:ins w:id="18002" w:author="Author"/>
              </w:rPr>
            </w:pPr>
            <w:ins w:id="18003" w:author="Author">
              <w:r w:rsidRPr="00D016EC">
                <w:t>7.68</w:t>
              </w:r>
            </w:ins>
          </w:p>
        </w:tc>
        <w:tc>
          <w:tcPr>
            <w:tcW w:w="400" w:type="dxa"/>
            <w:noWrap/>
            <w:vAlign w:val="bottom"/>
            <w:hideMark/>
          </w:tcPr>
          <w:p w14:paraId="1940939C" w14:textId="77777777" w:rsidR="00C50A95" w:rsidRPr="00D016EC" w:rsidRDefault="00C50A95" w:rsidP="00416506">
            <w:pPr>
              <w:pStyle w:val="tabletext11"/>
              <w:jc w:val="center"/>
              <w:rPr>
                <w:ins w:id="18004" w:author="Author"/>
              </w:rPr>
            </w:pPr>
            <w:ins w:id="18005" w:author="Author">
              <w:r w:rsidRPr="00D016EC">
                <w:t>7.60</w:t>
              </w:r>
            </w:ins>
          </w:p>
        </w:tc>
        <w:tc>
          <w:tcPr>
            <w:tcW w:w="400" w:type="dxa"/>
            <w:noWrap/>
            <w:vAlign w:val="bottom"/>
            <w:hideMark/>
          </w:tcPr>
          <w:p w14:paraId="5D6B82DD" w14:textId="77777777" w:rsidR="00C50A95" w:rsidRPr="00D016EC" w:rsidRDefault="00C50A95" w:rsidP="00416506">
            <w:pPr>
              <w:pStyle w:val="tabletext11"/>
              <w:jc w:val="center"/>
              <w:rPr>
                <w:ins w:id="18006" w:author="Author"/>
              </w:rPr>
            </w:pPr>
            <w:ins w:id="18007" w:author="Author">
              <w:r w:rsidRPr="00D016EC">
                <w:t>7.53</w:t>
              </w:r>
            </w:ins>
          </w:p>
        </w:tc>
        <w:tc>
          <w:tcPr>
            <w:tcW w:w="400" w:type="dxa"/>
            <w:noWrap/>
            <w:vAlign w:val="bottom"/>
            <w:hideMark/>
          </w:tcPr>
          <w:p w14:paraId="00884529" w14:textId="77777777" w:rsidR="00C50A95" w:rsidRPr="00D016EC" w:rsidRDefault="00C50A95" w:rsidP="00416506">
            <w:pPr>
              <w:pStyle w:val="tabletext11"/>
              <w:jc w:val="center"/>
              <w:rPr>
                <w:ins w:id="18008" w:author="Author"/>
              </w:rPr>
            </w:pPr>
            <w:ins w:id="18009" w:author="Author">
              <w:r w:rsidRPr="00D016EC">
                <w:t>7.45</w:t>
              </w:r>
            </w:ins>
          </w:p>
        </w:tc>
        <w:tc>
          <w:tcPr>
            <w:tcW w:w="400" w:type="dxa"/>
            <w:noWrap/>
            <w:vAlign w:val="bottom"/>
            <w:hideMark/>
          </w:tcPr>
          <w:p w14:paraId="06D1E674" w14:textId="77777777" w:rsidR="00C50A95" w:rsidRPr="00D016EC" w:rsidRDefault="00C50A95" w:rsidP="00416506">
            <w:pPr>
              <w:pStyle w:val="tabletext11"/>
              <w:jc w:val="center"/>
              <w:rPr>
                <w:ins w:id="18010" w:author="Author"/>
              </w:rPr>
            </w:pPr>
            <w:ins w:id="18011" w:author="Author">
              <w:r w:rsidRPr="00D016EC">
                <w:t>7.38</w:t>
              </w:r>
            </w:ins>
          </w:p>
        </w:tc>
        <w:tc>
          <w:tcPr>
            <w:tcW w:w="400" w:type="dxa"/>
            <w:noWrap/>
            <w:vAlign w:val="bottom"/>
            <w:hideMark/>
          </w:tcPr>
          <w:p w14:paraId="3D82983B" w14:textId="77777777" w:rsidR="00C50A95" w:rsidRPr="00D016EC" w:rsidRDefault="00C50A95" w:rsidP="00416506">
            <w:pPr>
              <w:pStyle w:val="tabletext11"/>
              <w:jc w:val="center"/>
              <w:rPr>
                <w:ins w:id="18012" w:author="Author"/>
              </w:rPr>
            </w:pPr>
            <w:ins w:id="18013" w:author="Author">
              <w:r w:rsidRPr="00D016EC">
                <w:t>7.30</w:t>
              </w:r>
            </w:ins>
          </w:p>
        </w:tc>
        <w:tc>
          <w:tcPr>
            <w:tcW w:w="400" w:type="dxa"/>
            <w:noWrap/>
            <w:vAlign w:val="bottom"/>
            <w:hideMark/>
          </w:tcPr>
          <w:p w14:paraId="5616D53A" w14:textId="77777777" w:rsidR="00C50A95" w:rsidRPr="00D016EC" w:rsidRDefault="00C50A95" w:rsidP="00416506">
            <w:pPr>
              <w:pStyle w:val="tabletext11"/>
              <w:jc w:val="center"/>
              <w:rPr>
                <w:ins w:id="18014" w:author="Author"/>
              </w:rPr>
            </w:pPr>
            <w:ins w:id="18015" w:author="Author">
              <w:r w:rsidRPr="00D016EC">
                <w:t>7.23</w:t>
              </w:r>
            </w:ins>
          </w:p>
        </w:tc>
        <w:tc>
          <w:tcPr>
            <w:tcW w:w="400" w:type="dxa"/>
            <w:noWrap/>
            <w:vAlign w:val="bottom"/>
            <w:hideMark/>
          </w:tcPr>
          <w:p w14:paraId="44FF06A9" w14:textId="77777777" w:rsidR="00C50A95" w:rsidRPr="00D016EC" w:rsidRDefault="00C50A95" w:rsidP="00416506">
            <w:pPr>
              <w:pStyle w:val="tabletext11"/>
              <w:jc w:val="center"/>
              <w:rPr>
                <w:ins w:id="18016" w:author="Author"/>
              </w:rPr>
            </w:pPr>
            <w:ins w:id="18017" w:author="Author">
              <w:r w:rsidRPr="00D016EC">
                <w:t>7.16</w:t>
              </w:r>
            </w:ins>
          </w:p>
        </w:tc>
        <w:tc>
          <w:tcPr>
            <w:tcW w:w="400" w:type="dxa"/>
            <w:noWrap/>
            <w:vAlign w:val="bottom"/>
            <w:hideMark/>
          </w:tcPr>
          <w:p w14:paraId="06AF4D27" w14:textId="77777777" w:rsidR="00C50A95" w:rsidRPr="00D016EC" w:rsidRDefault="00C50A95" w:rsidP="00416506">
            <w:pPr>
              <w:pStyle w:val="tabletext11"/>
              <w:jc w:val="center"/>
              <w:rPr>
                <w:ins w:id="18018" w:author="Author"/>
              </w:rPr>
            </w:pPr>
            <w:ins w:id="18019" w:author="Author">
              <w:r w:rsidRPr="00D016EC">
                <w:t>7.09</w:t>
              </w:r>
            </w:ins>
          </w:p>
        </w:tc>
        <w:tc>
          <w:tcPr>
            <w:tcW w:w="400" w:type="dxa"/>
            <w:noWrap/>
            <w:vAlign w:val="bottom"/>
            <w:hideMark/>
          </w:tcPr>
          <w:p w14:paraId="0E2F76C9" w14:textId="77777777" w:rsidR="00C50A95" w:rsidRPr="00D016EC" w:rsidRDefault="00C50A95" w:rsidP="00416506">
            <w:pPr>
              <w:pStyle w:val="tabletext11"/>
              <w:jc w:val="center"/>
              <w:rPr>
                <w:ins w:id="18020" w:author="Author"/>
              </w:rPr>
            </w:pPr>
            <w:ins w:id="18021" w:author="Author">
              <w:r w:rsidRPr="00D016EC">
                <w:t>7.01</w:t>
              </w:r>
            </w:ins>
          </w:p>
        </w:tc>
        <w:tc>
          <w:tcPr>
            <w:tcW w:w="440" w:type="dxa"/>
            <w:noWrap/>
            <w:vAlign w:val="bottom"/>
            <w:hideMark/>
          </w:tcPr>
          <w:p w14:paraId="4DECB78A" w14:textId="77777777" w:rsidR="00C50A95" w:rsidRPr="00D016EC" w:rsidRDefault="00C50A95" w:rsidP="00416506">
            <w:pPr>
              <w:pStyle w:val="tabletext11"/>
              <w:jc w:val="center"/>
              <w:rPr>
                <w:ins w:id="18022" w:author="Author"/>
              </w:rPr>
            </w:pPr>
            <w:ins w:id="18023" w:author="Author">
              <w:r w:rsidRPr="00D016EC">
                <w:t>6.94</w:t>
              </w:r>
            </w:ins>
          </w:p>
        </w:tc>
        <w:tc>
          <w:tcPr>
            <w:tcW w:w="400" w:type="dxa"/>
            <w:noWrap/>
            <w:vAlign w:val="bottom"/>
            <w:hideMark/>
          </w:tcPr>
          <w:p w14:paraId="0D49FDA8" w14:textId="77777777" w:rsidR="00C50A95" w:rsidRPr="00D016EC" w:rsidRDefault="00C50A95" w:rsidP="00416506">
            <w:pPr>
              <w:pStyle w:val="tabletext11"/>
              <w:jc w:val="center"/>
              <w:rPr>
                <w:ins w:id="18024" w:author="Author"/>
              </w:rPr>
            </w:pPr>
            <w:ins w:id="18025" w:author="Author">
              <w:r w:rsidRPr="00D016EC">
                <w:t>6.87</w:t>
              </w:r>
            </w:ins>
          </w:p>
        </w:tc>
        <w:tc>
          <w:tcPr>
            <w:tcW w:w="400" w:type="dxa"/>
            <w:noWrap/>
            <w:vAlign w:val="bottom"/>
            <w:hideMark/>
          </w:tcPr>
          <w:p w14:paraId="6A94C54F" w14:textId="77777777" w:rsidR="00C50A95" w:rsidRPr="00D016EC" w:rsidRDefault="00C50A95" w:rsidP="00416506">
            <w:pPr>
              <w:pStyle w:val="tabletext11"/>
              <w:jc w:val="center"/>
              <w:rPr>
                <w:ins w:id="18026" w:author="Author"/>
              </w:rPr>
            </w:pPr>
            <w:ins w:id="18027" w:author="Author">
              <w:r w:rsidRPr="00D016EC">
                <w:t>6.81</w:t>
              </w:r>
            </w:ins>
          </w:p>
        </w:tc>
        <w:tc>
          <w:tcPr>
            <w:tcW w:w="400" w:type="dxa"/>
            <w:noWrap/>
            <w:vAlign w:val="bottom"/>
            <w:hideMark/>
          </w:tcPr>
          <w:p w14:paraId="68625923" w14:textId="77777777" w:rsidR="00C50A95" w:rsidRPr="00D016EC" w:rsidRDefault="00C50A95" w:rsidP="00416506">
            <w:pPr>
              <w:pStyle w:val="tabletext11"/>
              <w:jc w:val="center"/>
              <w:rPr>
                <w:ins w:id="18028" w:author="Author"/>
              </w:rPr>
            </w:pPr>
            <w:ins w:id="18029" w:author="Author">
              <w:r w:rsidRPr="00D016EC">
                <w:t>6.74</w:t>
              </w:r>
            </w:ins>
          </w:p>
        </w:tc>
        <w:tc>
          <w:tcPr>
            <w:tcW w:w="400" w:type="dxa"/>
            <w:noWrap/>
            <w:vAlign w:val="bottom"/>
            <w:hideMark/>
          </w:tcPr>
          <w:p w14:paraId="20029412" w14:textId="77777777" w:rsidR="00C50A95" w:rsidRPr="00D016EC" w:rsidRDefault="00C50A95" w:rsidP="00416506">
            <w:pPr>
              <w:pStyle w:val="tabletext11"/>
              <w:jc w:val="center"/>
              <w:rPr>
                <w:ins w:id="18030" w:author="Author"/>
              </w:rPr>
            </w:pPr>
            <w:ins w:id="18031" w:author="Author">
              <w:r w:rsidRPr="00D016EC">
                <w:t>6.67</w:t>
              </w:r>
            </w:ins>
          </w:p>
        </w:tc>
        <w:tc>
          <w:tcPr>
            <w:tcW w:w="460" w:type="dxa"/>
            <w:noWrap/>
            <w:vAlign w:val="bottom"/>
            <w:hideMark/>
          </w:tcPr>
          <w:p w14:paraId="1DF72FC9" w14:textId="77777777" w:rsidR="00C50A95" w:rsidRPr="00D016EC" w:rsidRDefault="00C50A95" w:rsidP="00416506">
            <w:pPr>
              <w:pStyle w:val="tabletext11"/>
              <w:jc w:val="center"/>
              <w:rPr>
                <w:ins w:id="18032" w:author="Author"/>
              </w:rPr>
            </w:pPr>
            <w:ins w:id="18033" w:author="Author">
              <w:r w:rsidRPr="00D016EC">
                <w:t>6.60</w:t>
              </w:r>
            </w:ins>
          </w:p>
        </w:tc>
      </w:tr>
    </w:tbl>
    <w:p w14:paraId="6F135798" w14:textId="77777777" w:rsidR="00C50A95" w:rsidRPr="00D016EC" w:rsidRDefault="00C50A95" w:rsidP="00C50A95">
      <w:pPr>
        <w:pStyle w:val="tablecaption"/>
        <w:rPr>
          <w:ins w:id="18034" w:author="Author"/>
        </w:rPr>
      </w:pPr>
      <w:ins w:id="18035" w:author="Author">
        <w:r w:rsidRPr="00D016EC">
          <w:t>Table 301.C.2.a.(3) Private Passenger Types Vehicle Value Factors – Collision With Actual Cash Value Rating</w:t>
        </w:r>
      </w:ins>
    </w:p>
    <w:p w14:paraId="54144D4A" w14:textId="77777777" w:rsidR="00C50A95" w:rsidRPr="00D016EC" w:rsidRDefault="00C50A95" w:rsidP="00C50A95">
      <w:pPr>
        <w:pStyle w:val="isonormal"/>
        <w:rPr>
          <w:ins w:id="18036" w:author="Author"/>
        </w:rPr>
      </w:pPr>
    </w:p>
    <w:p w14:paraId="29E5FF74" w14:textId="77777777" w:rsidR="00C50A95" w:rsidRPr="00D016EC" w:rsidRDefault="00C50A95" w:rsidP="00C50A95">
      <w:pPr>
        <w:pStyle w:val="outlinehd5"/>
        <w:rPr>
          <w:ins w:id="18037" w:author="Author"/>
        </w:rPr>
      </w:pPr>
      <w:ins w:id="18038" w:author="Author">
        <w:r w:rsidRPr="00D016EC">
          <w:tab/>
          <w:t>(4)</w:t>
        </w:r>
        <w:r w:rsidRPr="00D016EC">
          <w:tab/>
          <w:t>Non-zone-rated Trailers Vehicle Value Factors – Collision With Actual Cash Value Rating</w:t>
        </w:r>
      </w:ins>
    </w:p>
    <w:p w14:paraId="7785CA5F" w14:textId="77777777" w:rsidR="00C50A95" w:rsidRPr="00D016EC" w:rsidRDefault="00C50A95" w:rsidP="00C50A95">
      <w:pPr>
        <w:pStyle w:val="space4"/>
        <w:rPr>
          <w:ins w:id="18039"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C50A95" w:rsidRPr="00D016EC" w14:paraId="3BE64852" w14:textId="77777777" w:rsidTr="00416506">
        <w:trPr>
          <w:trHeight w:val="190"/>
          <w:ins w:id="18040" w:author="Author"/>
        </w:trPr>
        <w:tc>
          <w:tcPr>
            <w:tcW w:w="1780" w:type="dxa"/>
            <w:gridSpan w:val="2"/>
            <w:vAlign w:val="bottom"/>
            <w:hideMark/>
          </w:tcPr>
          <w:p w14:paraId="62B1986B" w14:textId="77777777" w:rsidR="00C50A95" w:rsidRPr="00D016EC" w:rsidRDefault="00C50A95" w:rsidP="00416506">
            <w:pPr>
              <w:pStyle w:val="tablehead"/>
              <w:rPr>
                <w:ins w:id="18041" w:author="Author"/>
              </w:rPr>
            </w:pPr>
            <w:ins w:id="18042" w:author="Author">
              <w:r w:rsidRPr="00D016EC">
                <w:t>OCN Price Bracket</w:t>
              </w:r>
            </w:ins>
          </w:p>
        </w:tc>
        <w:tc>
          <w:tcPr>
            <w:tcW w:w="680" w:type="dxa"/>
            <w:vAlign w:val="bottom"/>
            <w:hideMark/>
          </w:tcPr>
          <w:p w14:paraId="52312F17" w14:textId="77777777" w:rsidR="00C50A95" w:rsidRPr="00D016EC" w:rsidRDefault="00C50A95" w:rsidP="00416506">
            <w:pPr>
              <w:pStyle w:val="tablehead"/>
              <w:rPr>
                <w:ins w:id="18043" w:author="Author"/>
              </w:rPr>
            </w:pPr>
            <w:ins w:id="18044" w:author="Author">
              <w:r w:rsidRPr="00D016EC">
                <w:t xml:space="preserve">Current Model Year </w:t>
              </w:r>
            </w:ins>
          </w:p>
        </w:tc>
        <w:tc>
          <w:tcPr>
            <w:tcW w:w="900" w:type="dxa"/>
            <w:vAlign w:val="bottom"/>
            <w:hideMark/>
          </w:tcPr>
          <w:p w14:paraId="43E8669D" w14:textId="77777777" w:rsidR="00C50A95" w:rsidRPr="00D016EC" w:rsidRDefault="00C50A95" w:rsidP="00416506">
            <w:pPr>
              <w:pStyle w:val="tablehead"/>
              <w:rPr>
                <w:ins w:id="18045" w:author="Author"/>
              </w:rPr>
            </w:pPr>
            <w:ins w:id="18046" w:author="Author">
              <w:r w:rsidRPr="00D016EC">
                <w:t xml:space="preserve">First Preceding Model Year </w:t>
              </w:r>
            </w:ins>
          </w:p>
        </w:tc>
        <w:tc>
          <w:tcPr>
            <w:tcW w:w="400" w:type="dxa"/>
            <w:vAlign w:val="bottom"/>
            <w:hideMark/>
          </w:tcPr>
          <w:p w14:paraId="45B56608" w14:textId="77777777" w:rsidR="00C50A95" w:rsidRPr="00D016EC" w:rsidRDefault="00C50A95" w:rsidP="00416506">
            <w:pPr>
              <w:pStyle w:val="tablehead"/>
              <w:rPr>
                <w:ins w:id="18047" w:author="Author"/>
              </w:rPr>
            </w:pPr>
            <w:ins w:id="18048" w:author="Author">
              <w:r w:rsidRPr="00D016EC">
                <w:t>2nd</w:t>
              </w:r>
            </w:ins>
          </w:p>
        </w:tc>
        <w:tc>
          <w:tcPr>
            <w:tcW w:w="400" w:type="dxa"/>
            <w:vAlign w:val="bottom"/>
            <w:hideMark/>
          </w:tcPr>
          <w:p w14:paraId="5B18284E" w14:textId="77777777" w:rsidR="00C50A95" w:rsidRPr="00D016EC" w:rsidRDefault="00C50A95" w:rsidP="00416506">
            <w:pPr>
              <w:pStyle w:val="tablehead"/>
              <w:rPr>
                <w:ins w:id="18049" w:author="Author"/>
              </w:rPr>
            </w:pPr>
            <w:ins w:id="18050" w:author="Author">
              <w:r w:rsidRPr="00D016EC">
                <w:t>3rd</w:t>
              </w:r>
            </w:ins>
          </w:p>
        </w:tc>
        <w:tc>
          <w:tcPr>
            <w:tcW w:w="400" w:type="dxa"/>
            <w:vAlign w:val="bottom"/>
            <w:hideMark/>
          </w:tcPr>
          <w:p w14:paraId="48CF2BA6" w14:textId="77777777" w:rsidR="00C50A95" w:rsidRPr="00D016EC" w:rsidRDefault="00C50A95" w:rsidP="00416506">
            <w:pPr>
              <w:pStyle w:val="tablehead"/>
              <w:rPr>
                <w:ins w:id="18051" w:author="Author"/>
              </w:rPr>
            </w:pPr>
            <w:ins w:id="18052" w:author="Author">
              <w:r w:rsidRPr="00D016EC">
                <w:t>4th</w:t>
              </w:r>
            </w:ins>
          </w:p>
        </w:tc>
        <w:tc>
          <w:tcPr>
            <w:tcW w:w="400" w:type="dxa"/>
            <w:vAlign w:val="bottom"/>
            <w:hideMark/>
          </w:tcPr>
          <w:p w14:paraId="4ECA6E0C" w14:textId="77777777" w:rsidR="00C50A95" w:rsidRPr="00D016EC" w:rsidRDefault="00C50A95" w:rsidP="00416506">
            <w:pPr>
              <w:pStyle w:val="tablehead"/>
              <w:rPr>
                <w:ins w:id="18053" w:author="Author"/>
              </w:rPr>
            </w:pPr>
            <w:ins w:id="18054" w:author="Author">
              <w:r w:rsidRPr="00D016EC">
                <w:t>5th</w:t>
              </w:r>
            </w:ins>
          </w:p>
        </w:tc>
        <w:tc>
          <w:tcPr>
            <w:tcW w:w="400" w:type="dxa"/>
            <w:vAlign w:val="bottom"/>
            <w:hideMark/>
          </w:tcPr>
          <w:p w14:paraId="46ECAE08" w14:textId="77777777" w:rsidR="00C50A95" w:rsidRPr="00D016EC" w:rsidRDefault="00C50A95" w:rsidP="00416506">
            <w:pPr>
              <w:pStyle w:val="tablehead"/>
              <w:rPr>
                <w:ins w:id="18055" w:author="Author"/>
              </w:rPr>
            </w:pPr>
            <w:ins w:id="18056" w:author="Author">
              <w:r w:rsidRPr="00D016EC">
                <w:t>6th</w:t>
              </w:r>
            </w:ins>
          </w:p>
        </w:tc>
        <w:tc>
          <w:tcPr>
            <w:tcW w:w="400" w:type="dxa"/>
            <w:vAlign w:val="bottom"/>
            <w:hideMark/>
          </w:tcPr>
          <w:p w14:paraId="00DD436C" w14:textId="77777777" w:rsidR="00C50A95" w:rsidRPr="00D016EC" w:rsidRDefault="00C50A95" w:rsidP="00416506">
            <w:pPr>
              <w:pStyle w:val="tablehead"/>
              <w:rPr>
                <w:ins w:id="18057" w:author="Author"/>
              </w:rPr>
            </w:pPr>
            <w:ins w:id="18058" w:author="Author">
              <w:r w:rsidRPr="00D016EC">
                <w:t>7th</w:t>
              </w:r>
            </w:ins>
          </w:p>
        </w:tc>
        <w:tc>
          <w:tcPr>
            <w:tcW w:w="400" w:type="dxa"/>
            <w:vAlign w:val="bottom"/>
            <w:hideMark/>
          </w:tcPr>
          <w:p w14:paraId="437049E5" w14:textId="77777777" w:rsidR="00C50A95" w:rsidRPr="00D016EC" w:rsidRDefault="00C50A95" w:rsidP="00416506">
            <w:pPr>
              <w:pStyle w:val="tablehead"/>
              <w:rPr>
                <w:ins w:id="18059" w:author="Author"/>
              </w:rPr>
            </w:pPr>
            <w:ins w:id="18060" w:author="Author">
              <w:r w:rsidRPr="00D016EC">
                <w:t>8th</w:t>
              </w:r>
            </w:ins>
          </w:p>
        </w:tc>
        <w:tc>
          <w:tcPr>
            <w:tcW w:w="400" w:type="dxa"/>
            <w:vAlign w:val="bottom"/>
            <w:hideMark/>
          </w:tcPr>
          <w:p w14:paraId="45CFB0DB" w14:textId="77777777" w:rsidR="00C50A95" w:rsidRPr="00D016EC" w:rsidRDefault="00C50A95" w:rsidP="00416506">
            <w:pPr>
              <w:pStyle w:val="tablehead"/>
              <w:rPr>
                <w:ins w:id="18061" w:author="Author"/>
              </w:rPr>
            </w:pPr>
            <w:ins w:id="18062" w:author="Author">
              <w:r w:rsidRPr="00D016EC">
                <w:t>9th</w:t>
              </w:r>
            </w:ins>
          </w:p>
        </w:tc>
        <w:tc>
          <w:tcPr>
            <w:tcW w:w="400" w:type="dxa"/>
            <w:vAlign w:val="bottom"/>
            <w:hideMark/>
          </w:tcPr>
          <w:p w14:paraId="4BC09E9E" w14:textId="77777777" w:rsidR="00C50A95" w:rsidRPr="00D016EC" w:rsidRDefault="00C50A95" w:rsidP="00416506">
            <w:pPr>
              <w:pStyle w:val="tablehead"/>
              <w:rPr>
                <w:ins w:id="18063" w:author="Author"/>
              </w:rPr>
            </w:pPr>
            <w:ins w:id="18064" w:author="Author">
              <w:r w:rsidRPr="00D016EC">
                <w:t>10th</w:t>
              </w:r>
            </w:ins>
          </w:p>
        </w:tc>
        <w:tc>
          <w:tcPr>
            <w:tcW w:w="400" w:type="dxa"/>
            <w:vAlign w:val="bottom"/>
            <w:hideMark/>
          </w:tcPr>
          <w:p w14:paraId="3792042B" w14:textId="77777777" w:rsidR="00C50A95" w:rsidRPr="00D016EC" w:rsidRDefault="00C50A95" w:rsidP="00416506">
            <w:pPr>
              <w:pStyle w:val="tablehead"/>
              <w:rPr>
                <w:ins w:id="18065" w:author="Author"/>
              </w:rPr>
            </w:pPr>
            <w:ins w:id="18066" w:author="Author">
              <w:r w:rsidRPr="00D016EC">
                <w:t>11th</w:t>
              </w:r>
            </w:ins>
          </w:p>
        </w:tc>
        <w:tc>
          <w:tcPr>
            <w:tcW w:w="400" w:type="dxa"/>
            <w:vAlign w:val="bottom"/>
            <w:hideMark/>
          </w:tcPr>
          <w:p w14:paraId="77B6A741" w14:textId="77777777" w:rsidR="00C50A95" w:rsidRPr="00D016EC" w:rsidRDefault="00C50A95" w:rsidP="00416506">
            <w:pPr>
              <w:pStyle w:val="tablehead"/>
              <w:rPr>
                <w:ins w:id="18067" w:author="Author"/>
              </w:rPr>
            </w:pPr>
            <w:ins w:id="18068" w:author="Author">
              <w:r w:rsidRPr="00D016EC">
                <w:t>12th</w:t>
              </w:r>
            </w:ins>
          </w:p>
        </w:tc>
        <w:tc>
          <w:tcPr>
            <w:tcW w:w="400" w:type="dxa"/>
            <w:vAlign w:val="bottom"/>
            <w:hideMark/>
          </w:tcPr>
          <w:p w14:paraId="353B6D50" w14:textId="77777777" w:rsidR="00C50A95" w:rsidRPr="00D016EC" w:rsidRDefault="00C50A95" w:rsidP="00416506">
            <w:pPr>
              <w:pStyle w:val="tablehead"/>
              <w:rPr>
                <w:ins w:id="18069" w:author="Author"/>
              </w:rPr>
            </w:pPr>
            <w:ins w:id="18070" w:author="Author">
              <w:r w:rsidRPr="00D016EC">
                <w:t>13th</w:t>
              </w:r>
            </w:ins>
          </w:p>
        </w:tc>
        <w:tc>
          <w:tcPr>
            <w:tcW w:w="400" w:type="dxa"/>
            <w:vAlign w:val="bottom"/>
            <w:hideMark/>
          </w:tcPr>
          <w:p w14:paraId="43DD63EA" w14:textId="77777777" w:rsidR="00C50A95" w:rsidRPr="00D016EC" w:rsidRDefault="00C50A95" w:rsidP="00416506">
            <w:pPr>
              <w:pStyle w:val="tablehead"/>
              <w:rPr>
                <w:ins w:id="18071" w:author="Author"/>
              </w:rPr>
            </w:pPr>
            <w:ins w:id="18072" w:author="Author">
              <w:r w:rsidRPr="00D016EC">
                <w:t>14th</w:t>
              </w:r>
            </w:ins>
          </w:p>
        </w:tc>
        <w:tc>
          <w:tcPr>
            <w:tcW w:w="400" w:type="dxa"/>
            <w:vAlign w:val="bottom"/>
            <w:hideMark/>
          </w:tcPr>
          <w:p w14:paraId="1F4ED749" w14:textId="77777777" w:rsidR="00C50A95" w:rsidRPr="00D016EC" w:rsidRDefault="00C50A95" w:rsidP="00416506">
            <w:pPr>
              <w:pStyle w:val="tablehead"/>
              <w:rPr>
                <w:ins w:id="18073" w:author="Author"/>
              </w:rPr>
            </w:pPr>
            <w:ins w:id="18074" w:author="Author">
              <w:r w:rsidRPr="00D016EC">
                <w:t>15th</w:t>
              </w:r>
            </w:ins>
          </w:p>
        </w:tc>
        <w:tc>
          <w:tcPr>
            <w:tcW w:w="400" w:type="dxa"/>
            <w:vAlign w:val="bottom"/>
            <w:hideMark/>
          </w:tcPr>
          <w:p w14:paraId="2EA5C5BD" w14:textId="77777777" w:rsidR="00C50A95" w:rsidRPr="00D016EC" w:rsidRDefault="00C50A95" w:rsidP="00416506">
            <w:pPr>
              <w:pStyle w:val="tablehead"/>
              <w:rPr>
                <w:ins w:id="18075" w:author="Author"/>
              </w:rPr>
            </w:pPr>
            <w:ins w:id="18076" w:author="Author">
              <w:r w:rsidRPr="00D016EC">
                <w:t>16th</w:t>
              </w:r>
            </w:ins>
          </w:p>
        </w:tc>
        <w:tc>
          <w:tcPr>
            <w:tcW w:w="400" w:type="dxa"/>
            <w:vAlign w:val="bottom"/>
            <w:hideMark/>
          </w:tcPr>
          <w:p w14:paraId="289FC2AC" w14:textId="77777777" w:rsidR="00C50A95" w:rsidRPr="00D016EC" w:rsidRDefault="00C50A95" w:rsidP="00416506">
            <w:pPr>
              <w:pStyle w:val="tablehead"/>
              <w:rPr>
                <w:ins w:id="18077" w:author="Author"/>
              </w:rPr>
            </w:pPr>
            <w:ins w:id="18078" w:author="Author">
              <w:r w:rsidRPr="00D016EC">
                <w:t>17th</w:t>
              </w:r>
            </w:ins>
          </w:p>
        </w:tc>
        <w:tc>
          <w:tcPr>
            <w:tcW w:w="400" w:type="dxa"/>
            <w:vAlign w:val="bottom"/>
            <w:hideMark/>
          </w:tcPr>
          <w:p w14:paraId="13FC0040" w14:textId="77777777" w:rsidR="00C50A95" w:rsidRPr="00D016EC" w:rsidRDefault="00C50A95" w:rsidP="00416506">
            <w:pPr>
              <w:pStyle w:val="tablehead"/>
              <w:rPr>
                <w:ins w:id="18079" w:author="Author"/>
              </w:rPr>
            </w:pPr>
            <w:ins w:id="18080" w:author="Author">
              <w:r w:rsidRPr="00D016EC">
                <w:t>18th</w:t>
              </w:r>
            </w:ins>
          </w:p>
        </w:tc>
        <w:tc>
          <w:tcPr>
            <w:tcW w:w="400" w:type="dxa"/>
            <w:vAlign w:val="bottom"/>
            <w:hideMark/>
          </w:tcPr>
          <w:p w14:paraId="45A260D4" w14:textId="77777777" w:rsidR="00C50A95" w:rsidRPr="00D016EC" w:rsidRDefault="00C50A95" w:rsidP="00416506">
            <w:pPr>
              <w:pStyle w:val="tablehead"/>
              <w:rPr>
                <w:ins w:id="18081" w:author="Author"/>
              </w:rPr>
            </w:pPr>
            <w:ins w:id="18082" w:author="Author">
              <w:r w:rsidRPr="00D016EC">
                <w:t>19th</w:t>
              </w:r>
            </w:ins>
          </w:p>
        </w:tc>
        <w:tc>
          <w:tcPr>
            <w:tcW w:w="400" w:type="dxa"/>
            <w:vAlign w:val="bottom"/>
            <w:hideMark/>
          </w:tcPr>
          <w:p w14:paraId="01698D18" w14:textId="77777777" w:rsidR="00C50A95" w:rsidRPr="00D016EC" w:rsidRDefault="00C50A95" w:rsidP="00416506">
            <w:pPr>
              <w:pStyle w:val="tablehead"/>
              <w:rPr>
                <w:ins w:id="18083" w:author="Author"/>
              </w:rPr>
            </w:pPr>
            <w:ins w:id="18084" w:author="Author">
              <w:r w:rsidRPr="00D016EC">
                <w:t>20th</w:t>
              </w:r>
            </w:ins>
          </w:p>
        </w:tc>
        <w:tc>
          <w:tcPr>
            <w:tcW w:w="400" w:type="dxa"/>
            <w:vAlign w:val="bottom"/>
            <w:hideMark/>
          </w:tcPr>
          <w:p w14:paraId="495690A9" w14:textId="77777777" w:rsidR="00C50A95" w:rsidRPr="00D016EC" w:rsidRDefault="00C50A95" w:rsidP="00416506">
            <w:pPr>
              <w:pStyle w:val="tablehead"/>
              <w:rPr>
                <w:ins w:id="18085" w:author="Author"/>
              </w:rPr>
            </w:pPr>
            <w:ins w:id="18086" w:author="Author">
              <w:r w:rsidRPr="00D016EC">
                <w:t>21st</w:t>
              </w:r>
            </w:ins>
          </w:p>
        </w:tc>
        <w:tc>
          <w:tcPr>
            <w:tcW w:w="440" w:type="dxa"/>
            <w:vAlign w:val="bottom"/>
            <w:hideMark/>
          </w:tcPr>
          <w:p w14:paraId="18F86D0E" w14:textId="77777777" w:rsidR="00C50A95" w:rsidRPr="00D016EC" w:rsidRDefault="00C50A95" w:rsidP="00416506">
            <w:pPr>
              <w:pStyle w:val="tablehead"/>
              <w:rPr>
                <w:ins w:id="18087" w:author="Author"/>
              </w:rPr>
            </w:pPr>
            <w:ins w:id="18088" w:author="Author">
              <w:r w:rsidRPr="00D016EC">
                <w:t>22nd</w:t>
              </w:r>
            </w:ins>
          </w:p>
        </w:tc>
        <w:tc>
          <w:tcPr>
            <w:tcW w:w="400" w:type="dxa"/>
            <w:vAlign w:val="bottom"/>
            <w:hideMark/>
          </w:tcPr>
          <w:p w14:paraId="0D7C5FDF" w14:textId="77777777" w:rsidR="00C50A95" w:rsidRPr="00D016EC" w:rsidRDefault="00C50A95" w:rsidP="00416506">
            <w:pPr>
              <w:pStyle w:val="tablehead"/>
              <w:rPr>
                <w:ins w:id="18089" w:author="Author"/>
              </w:rPr>
            </w:pPr>
            <w:ins w:id="18090" w:author="Author">
              <w:r w:rsidRPr="00D016EC">
                <w:t>23rd</w:t>
              </w:r>
            </w:ins>
          </w:p>
        </w:tc>
        <w:tc>
          <w:tcPr>
            <w:tcW w:w="400" w:type="dxa"/>
            <w:vAlign w:val="bottom"/>
            <w:hideMark/>
          </w:tcPr>
          <w:p w14:paraId="7776A0CF" w14:textId="77777777" w:rsidR="00C50A95" w:rsidRPr="00D016EC" w:rsidRDefault="00C50A95" w:rsidP="00416506">
            <w:pPr>
              <w:pStyle w:val="tablehead"/>
              <w:rPr>
                <w:ins w:id="18091" w:author="Author"/>
              </w:rPr>
            </w:pPr>
            <w:ins w:id="18092" w:author="Author">
              <w:r w:rsidRPr="00D016EC">
                <w:t>24th</w:t>
              </w:r>
            </w:ins>
          </w:p>
        </w:tc>
        <w:tc>
          <w:tcPr>
            <w:tcW w:w="400" w:type="dxa"/>
            <w:vAlign w:val="bottom"/>
            <w:hideMark/>
          </w:tcPr>
          <w:p w14:paraId="1D042B40" w14:textId="77777777" w:rsidR="00C50A95" w:rsidRPr="00D016EC" w:rsidRDefault="00C50A95" w:rsidP="00416506">
            <w:pPr>
              <w:pStyle w:val="tablehead"/>
              <w:rPr>
                <w:ins w:id="18093" w:author="Author"/>
              </w:rPr>
            </w:pPr>
            <w:ins w:id="18094" w:author="Author">
              <w:r w:rsidRPr="00D016EC">
                <w:t>25th</w:t>
              </w:r>
            </w:ins>
          </w:p>
        </w:tc>
        <w:tc>
          <w:tcPr>
            <w:tcW w:w="400" w:type="dxa"/>
            <w:vAlign w:val="bottom"/>
            <w:hideMark/>
          </w:tcPr>
          <w:p w14:paraId="43FBE814" w14:textId="77777777" w:rsidR="00C50A95" w:rsidRPr="00D016EC" w:rsidRDefault="00C50A95" w:rsidP="00416506">
            <w:pPr>
              <w:pStyle w:val="tablehead"/>
              <w:rPr>
                <w:ins w:id="18095" w:author="Author"/>
              </w:rPr>
            </w:pPr>
            <w:ins w:id="18096" w:author="Author">
              <w:r w:rsidRPr="00D016EC">
                <w:t>26th</w:t>
              </w:r>
            </w:ins>
          </w:p>
        </w:tc>
        <w:tc>
          <w:tcPr>
            <w:tcW w:w="460" w:type="dxa"/>
            <w:vAlign w:val="bottom"/>
            <w:hideMark/>
          </w:tcPr>
          <w:p w14:paraId="32031917" w14:textId="77777777" w:rsidR="00C50A95" w:rsidRPr="00D016EC" w:rsidRDefault="00C50A95" w:rsidP="00416506">
            <w:pPr>
              <w:pStyle w:val="tablehead"/>
              <w:rPr>
                <w:ins w:id="18097" w:author="Author"/>
              </w:rPr>
            </w:pPr>
            <w:ins w:id="18098" w:author="Author">
              <w:r w:rsidRPr="00D016EC">
                <w:t>27th and older</w:t>
              </w:r>
            </w:ins>
          </w:p>
        </w:tc>
      </w:tr>
      <w:tr w:rsidR="00C50A95" w:rsidRPr="00D016EC" w14:paraId="34A61FB6" w14:textId="77777777" w:rsidTr="00416506">
        <w:trPr>
          <w:trHeight w:val="190"/>
          <w:ins w:id="18099" w:author="Author"/>
        </w:trPr>
        <w:tc>
          <w:tcPr>
            <w:tcW w:w="200" w:type="dxa"/>
            <w:tcBorders>
              <w:right w:val="nil"/>
            </w:tcBorders>
            <w:vAlign w:val="bottom"/>
            <w:hideMark/>
          </w:tcPr>
          <w:p w14:paraId="0C7137C7" w14:textId="77777777" w:rsidR="00C50A95" w:rsidRPr="00D016EC" w:rsidRDefault="00C50A95" w:rsidP="00416506">
            <w:pPr>
              <w:pStyle w:val="tabletext11"/>
              <w:jc w:val="right"/>
              <w:rPr>
                <w:ins w:id="18100" w:author="Author"/>
              </w:rPr>
            </w:pPr>
            <w:ins w:id="18101" w:author="Author">
              <w:r w:rsidRPr="00D016EC">
                <w:t>$</w:t>
              </w:r>
            </w:ins>
          </w:p>
        </w:tc>
        <w:tc>
          <w:tcPr>
            <w:tcW w:w="1580" w:type="dxa"/>
            <w:tcBorders>
              <w:left w:val="nil"/>
            </w:tcBorders>
            <w:vAlign w:val="bottom"/>
            <w:hideMark/>
          </w:tcPr>
          <w:p w14:paraId="6E75736E" w14:textId="77777777" w:rsidR="00C50A95" w:rsidRPr="00D016EC" w:rsidRDefault="00C50A95" w:rsidP="00416506">
            <w:pPr>
              <w:pStyle w:val="tabletext11"/>
              <w:tabs>
                <w:tab w:val="decimal" w:pos="640"/>
              </w:tabs>
              <w:rPr>
                <w:ins w:id="18102" w:author="Author"/>
              </w:rPr>
            </w:pPr>
            <w:ins w:id="18103" w:author="Author">
              <w:r w:rsidRPr="00D016EC">
                <w:t>0 to 999</w:t>
              </w:r>
            </w:ins>
          </w:p>
        </w:tc>
        <w:tc>
          <w:tcPr>
            <w:tcW w:w="680" w:type="dxa"/>
            <w:noWrap/>
            <w:vAlign w:val="bottom"/>
            <w:hideMark/>
          </w:tcPr>
          <w:p w14:paraId="2ADA2E43" w14:textId="77777777" w:rsidR="00C50A95" w:rsidRPr="00D016EC" w:rsidRDefault="00C50A95" w:rsidP="00416506">
            <w:pPr>
              <w:pStyle w:val="tabletext11"/>
              <w:jc w:val="center"/>
              <w:rPr>
                <w:ins w:id="18104" w:author="Author"/>
              </w:rPr>
            </w:pPr>
            <w:ins w:id="18105" w:author="Author">
              <w:r w:rsidRPr="00D016EC">
                <w:t>0.06</w:t>
              </w:r>
            </w:ins>
          </w:p>
        </w:tc>
        <w:tc>
          <w:tcPr>
            <w:tcW w:w="900" w:type="dxa"/>
            <w:noWrap/>
            <w:vAlign w:val="bottom"/>
            <w:hideMark/>
          </w:tcPr>
          <w:p w14:paraId="0F2D7804" w14:textId="77777777" w:rsidR="00C50A95" w:rsidRPr="00D016EC" w:rsidRDefault="00C50A95" w:rsidP="00416506">
            <w:pPr>
              <w:pStyle w:val="tabletext11"/>
              <w:jc w:val="center"/>
              <w:rPr>
                <w:ins w:id="18106" w:author="Author"/>
              </w:rPr>
            </w:pPr>
            <w:ins w:id="18107" w:author="Author">
              <w:r w:rsidRPr="00D016EC">
                <w:t>0.05</w:t>
              </w:r>
            </w:ins>
          </w:p>
        </w:tc>
        <w:tc>
          <w:tcPr>
            <w:tcW w:w="400" w:type="dxa"/>
            <w:noWrap/>
            <w:vAlign w:val="bottom"/>
            <w:hideMark/>
          </w:tcPr>
          <w:p w14:paraId="5E61E35B" w14:textId="77777777" w:rsidR="00C50A95" w:rsidRPr="00D016EC" w:rsidRDefault="00C50A95" w:rsidP="00416506">
            <w:pPr>
              <w:pStyle w:val="tabletext11"/>
              <w:jc w:val="center"/>
              <w:rPr>
                <w:ins w:id="18108" w:author="Author"/>
              </w:rPr>
            </w:pPr>
            <w:ins w:id="18109" w:author="Author">
              <w:r w:rsidRPr="00D016EC">
                <w:t>0.05</w:t>
              </w:r>
            </w:ins>
          </w:p>
        </w:tc>
        <w:tc>
          <w:tcPr>
            <w:tcW w:w="400" w:type="dxa"/>
            <w:noWrap/>
            <w:vAlign w:val="bottom"/>
            <w:hideMark/>
          </w:tcPr>
          <w:p w14:paraId="6C5BF2D9" w14:textId="77777777" w:rsidR="00C50A95" w:rsidRPr="00D016EC" w:rsidRDefault="00C50A95" w:rsidP="00416506">
            <w:pPr>
              <w:pStyle w:val="tabletext11"/>
              <w:jc w:val="center"/>
              <w:rPr>
                <w:ins w:id="18110" w:author="Author"/>
              </w:rPr>
            </w:pPr>
            <w:ins w:id="18111" w:author="Author">
              <w:r w:rsidRPr="00D016EC">
                <w:t>0.05</w:t>
              </w:r>
            </w:ins>
          </w:p>
        </w:tc>
        <w:tc>
          <w:tcPr>
            <w:tcW w:w="400" w:type="dxa"/>
            <w:noWrap/>
            <w:vAlign w:val="bottom"/>
            <w:hideMark/>
          </w:tcPr>
          <w:p w14:paraId="1E80520A" w14:textId="77777777" w:rsidR="00C50A95" w:rsidRPr="00D016EC" w:rsidRDefault="00C50A95" w:rsidP="00416506">
            <w:pPr>
              <w:pStyle w:val="tabletext11"/>
              <w:jc w:val="center"/>
              <w:rPr>
                <w:ins w:id="18112" w:author="Author"/>
              </w:rPr>
            </w:pPr>
            <w:ins w:id="18113" w:author="Author">
              <w:r w:rsidRPr="00D016EC">
                <w:t>0.04</w:t>
              </w:r>
            </w:ins>
          </w:p>
        </w:tc>
        <w:tc>
          <w:tcPr>
            <w:tcW w:w="400" w:type="dxa"/>
            <w:noWrap/>
            <w:vAlign w:val="bottom"/>
            <w:hideMark/>
          </w:tcPr>
          <w:p w14:paraId="3BD80FFE" w14:textId="77777777" w:rsidR="00C50A95" w:rsidRPr="00D016EC" w:rsidRDefault="00C50A95" w:rsidP="00416506">
            <w:pPr>
              <w:pStyle w:val="tabletext11"/>
              <w:jc w:val="center"/>
              <w:rPr>
                <w:ins w:id="18114" w:author="Author"/>
              </w:rPr>
            </w:pPr>
            <w:ins w:id="18115" w:author="Author">
              <w:r w:rsidRPr="00D016EC">
                <w:t>0.04</w:t>
              </w:r>
            </w:ins>
          </w:p>
        </w:tc>
        <w:tc>
          <w:tcPr>
            <w:tcW w:w="400" w:type="dxa"/>
            <w:noWrap/>
            <w:vAlign w:val="bottom"/>
            <w:hideMark/>
          </w:tcPr>
          <w:p w14:paraId="6AEA4C40" w14:textId="77777777" w:rsidR="00C50A95" w:rsidRPr="00D016EC" w:rsidRDefault="00C50A95" w:rsidP="00416506">
            <w:pPr>
              <w:pStyle w:val="tabletext11"/>
              <w:jc w:val="center"/>
              <w:rPr>
                <w:ins w:id="18116" w:author="Author"/>
              </w:rPr>
            </w:pPr>
            <w:ins w:id="18117" w:author="Author">
              <w:r w:rsidRPr="00D016EC">
                <w:t>0.04</w:t>
              </w:r>
            </w:ins>
          </w:p>
        </w:tc>
        <w:tc>
          <w:tcPr>
            <w:tcW w:w="400" w:type="dxa"/>
            <w:noWrap/>
            <w:vAlign w:val="bottom"/>
            <w:hideMark/>
          </w:tcPr>
          <w:p w14:paraId="397C304E" w14:textId="77777777" w:rsidR="00C50A95" w:rsidRPr="00D016EC" w:rsidRDefault="00C50A95" w:rsidP="00416506">
            <w:pPr>
              <w:pStyle w:val="tabletext11"/>
              <w:jc w:val="center"/>
              <w:rPr>
                <w:ins w:id="18118" w:author="Author"/>
              </w:rPr>
            </w:pPr>
            <w:ins w:id="18119" w:author="Author">
              <w:r w:rsidRPr="00D016EC">
                <w:t>0.04</w:t>
              </w:r>
            </w:ins>
          </w:p>
        </w:tc>
        <w:tc>
          <w:tcPr>
            <w:tcW w:w="400" w:type="dxa"/>
            <w:noWrap/>
            <w:vAlign w:val="bottom"/>
            <w:hideMark/>
          </w:tcPr>
          <w:p w14:paraId="6C560051" w14:textId="77777777" w:rsidR="00C50A95" w:rsidRPr="00D016EC" w:rsidRDefault="00C50A95" w:rsidP="00416506">
            <w:pPr>
              <w:pStyle w:val="tabletext11"/>
              <w:jc w:val="center"/>
              <w:rPr>
                <w:ins w:id="18120" w:author="Author"/>
              </w:rPr>
            </w:pPr>
            <w:ins w:id="18121" w:author="Author">
              <w:r w:rsidRPr="00D016EC">
                <w:t>0.04</w:t>
              </w:r>
            </w:ins>
          </w:p>
        </w:tc>
        <w:tc>
          <w:tcPr>
            <w:tcW w:w="400" w:type="dxa"/>
            <w:noWrap/>
            <w:vAlign w:val="bottom"/>
            <w:hideMark/>
          </w:tcPr>
          <w:p w14:paraId="3A57176A" w14:textId="77777777" w:rsidR="00C50A95" w:rsidRPr="00D016EC" w:rsidRDefault="00C50A95" w:rsidP="00416506">
            <w:pPr>
              <w:pStyle w:val="tabletext11"/>
              <w:jc w:val="center"/>
              <w:rPr>
                <w:ins w:id="18122" w:author="Author"/>
              </w:rPr>
            </w:pPr>
            <w:ins w:id="18123" w:author="Author">
              <w:r w:rsidRPr="00D016EC">
                <w:t>0.04</w:t>
              </w:r>
            </w:ins>
          </w:p>
        </w:tc>
        <w:tc>
          <w:tcPr>
            <w:tcW w:w="400" w:type="dxa"/>
            <w:noWrap/>
            <w:vAlign w:val="bottom"/>
            <w:hideMark/>
          </w:tcPr>
          <w:p w14:paraId="3A2A1E3E" w14:textId="77777777" w:rsidR="00C50A95" w:rsidRPr="00D016EC" w:rsidRDefault="00C50A95" w:rsidP="00416506">
            <w:pPr>
              <w:pStyle w:val="tabletext11"/>
              <w:jc w:val="center"/>
              <w:rPr>
                <w:ins w:id="18124" w:author="Author"/>
              </w:rPr>
            </w:pPr>
            <w:ins w:id="18125" w:author="Author">
              <w:r w:rsidRPr="00D016EC">
                <w:t>0.04</w:t>
              </w:r>
            </w:ins>
          </w:p>
        </w:tc>
        <w:tc>
          <w:tcPr>
            <w:tcW w:w="400" w:type="dxa"/>
            <w:noWrap/>
            <w:vAlign w:val="bottom"/>
            <w:hideMark/>
          </w:tcPr>
          <w:p w14:paraId="7CD6F71A" w14:textId="77777777" w:rsidR="00C50A95" w:rsidRPr="00D016EC" w:rsidRDefault="00C50A95" w:rsidP="00416506">
            <w:pPr>
              <w:pStyle w:val="tabletext11"/>
              <w:jc w:val="center"/>
              <w:rPr>
                <w:ins w:id="18126" w:author="Author"/>
              </w:rPr>
            </w:pPr>
            <w:ins w:id="18127" w:author="Author">
              <w:r w:rsidRPr="00D016EC">
                <w:t>0.04</w:t>
              </w:r>
            </w:ins>
          </w:p>
        </w:tc>
        <w:tc>
          <w:tcPr>
            <w:tcW w:w="400" w:type="dxa"/>
            <w:noWrap/>
            <w:vAlign w:val="bottom"/>
            <w:hideMark/>
          </w:tcPr>
          <w:p w14:paraId="5DD2A4B1" w14:textId="77777777" w:rsidR="00C50A95" w:rsidRPr="00D016EC" w:rsidRDefault="00C50A95" w:rsidP="00416506">
            <w:pPr>
              <w:pStyle w:val="tabletext11"/>
              <w:jc w:val="center"/>
              <w:rPr>
                <w:ins w:id="18128" w:author="Author"/>
              </w:rPr>
            </w:pPr>
            <w:ins w:id="18129" w:author="Author">
              <w:r w:rsidRPr="00D016EC">
                <w:t>0.04</w:t>
              </w:r>
            </w:ins>
          </w:p>
        </w:tc>
        <w:tc>
          <w:tcPr>
            <w:tcW w:w="400" w:type="dxa"/>
            <w:noWrap/>
            <w:vAlign w:val="bottom"/>
            <w:hideMark/>
          </w:tcPr>
          <w:p w14:paraId="75050B11" w14:textId="77777777" w:rsidR="00C50A95" w:rsidRPr="00D016EC" w:rsidRDefault="00C50A95" w:rsidP="00416506">
            <w:pPr>
              <w:pStyle w:val="tabletext11"/>
              <w:jc w:val="center"/>
              <w:rPr>
                <w:ins w:id="18130" w:author="Author"/>
              </w:rPr>
            </w:pPr>
            <w:ins w:id="18131" w:author="Author">
              <w:r w:rsidRPr="00D016EC">
                <w:t>0.04</w:t>
              </w:r>
            </w:ins>
          </w:p>
        </w:tc>
        <w:tc>
          <w:tcPr>
            <w:tcW w:w="400" w:type="dxa"/>
            <w:noWrap/>
            <w:vAlign w:val="bottom"/>
            <w:hideMark/>
          </w:tcPr>
          <w:p w14:paraId="5D86732D" w14:textId="77777777" w:rsidR="00C50A95" w:rsidRPr="00D016EC" w:rsidRDefault="00C50A95" w:rsidP="00416506">
            <w:pPr>
              <w:pStyle w:val="tabletext11"/>
              <w:jc w:val="center"/>
              <w:rPr>
                <w:ins w:id="18132" w:author="Author"/>
              </w:rPr>
            </w:pPr>
            <w:ins w:id="18133" w:author="Author">
              <w:r w:rsidRPr="00D016EC">
                <w:t>0.04</w:t>
              </w:r>
            </w:ins>
          </w:p>
        </w:tc>
        <w:tc>
          <w:tcPr>
            <w:tcW w:w="400" w:type="dxa"/>
            <w:noWrap/>
            <w:vAlign w:val="bottom"/>
            <w:hideMark/>
          </w:tcPr>
          <w:p w14:paraId="09FD63B0" w14:textId="77777777" w:rsidR="00C50A95" w:rsidRPr="00D016EC" w:rsidRDefault="00C50A95" w:rsidP="00416506">
            <w:pPr>
              <w:pStyle w:val="tabletext11"/>
              <w:jc w:val="center"/>
              <w:rPr>
                <w:ins w:id="18134" w:author="Author"/>
              </w:rPr>
            </w:pPr>
            <w:ins w:id="18135" w:author="Author">
              <w:r w:rsidRPr="00D016EC">
                <w:t>0.04</w:t>
              </w:r>
            </w:ins>
          </w:p>
        </w:tc>
        <w:tc>
          <w:tcPr>
            <w:tcW w:w="400" w:type="dxa"/>
            <w:noWrap/>
            <w:vAlign w:val="bottom"/>
            <w:hideMark/>
          </w:tcPr>
          <w:p w14:paraId="58E5FE59" w14:textId="77777777" w:rsidR="00C50A95" w:rsidRPr="00D016EC" w:rsidRDefault="00C50A95" w:rsidP="00416506">
            <w:pPr>
              <w:pStyle w:val="tabletext11"/>
              <w:jc w:val="center"/>
              <w:rPr>
                <w:ins w:id="18136" w:author="Author"/>
              </w:rPr>
            </w:pPr>
            <w:ins w:id="18137" w:author="Author">
              <w:r w:rsidRPr="00D016EC">
                <w:t>0.04</w:t>
              </w:r>
            </w:ins>
          </w:p>
        </w:tc>
        <w:tc>
          <w:tcPr>
            <w:tcW w:w="400" w:type="dxa"/>
            <w:noWrap/>
            <w:vAlign w:val="bottom"/>
            <w:hideMark/>
          </w:tcPr>
          <w:p w14:paraId="0A5B8B01" w14:textId="77777777" w:rsidR="00C50A95" w:rsidRPr="00D016EC" w:rsidRDefault="00C50A95" w:rsidP="00416506">
            <w:pPr>
              <w:pStyle w:val="tabletext11"/>
              <w:jc w:val="center"/>
              <w:rPr>
                <w:ins w:id="18138" w:author="Author"/>
              </w:rPr>
            </w:pPr>
            <w:ins w:id="18139" w:author="Author">
              <w:r w:rsidRPr="00D016EC">
                <w:t>0.04</w:t>
              </w:r>
            </w:ins>
          </w:p>
        </w:tc>
        <w:tc>
          <w:tcPr>
            <w:tcW w:w="400" w:type="dxa"/>
            <w:noWrap/>
            <w:vAlign w:val="bottom"/>
            <w:hideMark/>
          </w:tcPr>
          <w:p w14:paraId="74F063B3" w14:textId="77777777" w:rsidR="00C50A95" w:rsidRPr="00D016EC" w:rsidRDefault="00C50A95" w:rsidP="00416506">
            <w:pPr>
              <w:pStyle w:val="tabletext11"/>
              <w:jc w:val="center"/>
              <w:rPr>
                <w:ins w:id="18140" w:author="Author"/>
              </w:rPr>
            </w:pPr>
            <w:ins w:id="18141" w:author="Author">
              <w:r w:rsidRPr="00D016EC">
                <w:t>0.04</w:t>
              </w:r>
            </w:ins>
          </w:p>
        </w:tc>
        <w:tc>
          <w:tcPr>
            <w:tcW w:w="400" w:type="dxa"/>
            <w:noWrap/>
            <w:vAlign w:val="bottom"/>
            <w:hideMark/>
          </w:tcPr>
          <w:p w14:paraId="452DCF06" w14:textId="77777777" w:rsidR="00C50A95" w:rsidRPr="00D016EC" w:rsidRDefault="00C50A95" w:rsidP="00416506">
            <w:pPr>
              <w:pStyle w:val="tabletext11"/>
              <w:jc w:val="center"/>
              <w:rPr>
                <w:ins w:id="18142" w:author="Author"/>
              </w:rPr>
            </w:pPr>
            <w:ins w:id="18143" w:author="Author">
              <w:r w:rsidRPr="00D016EC">
                <w:t>0.04</w:t>
              </w:r>
            </w:ins>
          </w:p>
        </w:tc>
        <w:tc>
          <w:tcPr>
            <w:tcW w:w="400" w:type="dxa"/>
            <w:noWrap/>
            <w:vAlign w:val="bottom"/>
            <w:hideMark/>
          </w:tcPr>
          <w:p w14:paraId="096C02E8" w14:textId="77777777" w:rsidR="00C50A95" w:rsidRPr="00D016EC" w:rsidRDefault="00C50A95" w:rsidP="00416506">
            <w:pPr>
              <w:pStyle w:val="tabletext11"/>
              <w:jc w:val="center"/>
              <w:rPr>
                <w:ins w:id="18144" w:author="Author"/>
              </w:rPr>
            </w:pPr>
            <w:ins w:id="18145" w:author="Author">
              <w:r w:rsidRPr="00D016EC">
                <w:t>0.04</w:t>
              </w:r>
            </w:ins>
          </w:p>
        </w:tc>
        <w:tc>
          <w:tcPr>
            <w:tcW w:w="400" w:type="dxa"/>
            <w:noWrap/>
            <w:vAlign w:val="bottom"/>
            <w:hideMark/>
          </w:tcPr>
          <w:p w14:paraId="0FB83D13" w14:textId="77777777" w:rsidR="00C50A95" w:rsidRPr="00D016EC" w:rsidRDefault="00C50A95" w:rsidP="00416506">
            <w:pPr>
              <w:pStyle w:val="tabletext11"/>
              <w:jc w:val="center"/>
              <w:rPr>
                <w:ins w:id="18146" w:author="Author"/>
              </w:rPr>
            </w:pPr>
            <w:ins w:id="18147" w:author="Author">
              <w:r w:rsidRPr="00D016EC">
                <w:t>0.04</w:t>
              </w:r>
            </w:ins>
          </w:p>
        </w:tc>
        <w:tc>
          <w:tcPr>
            <w:tcW w:w="440" w:type="dxa"/>
            <w:noWrap/>
            <w:vAlign w:val="bottom"/>
            <w:hideMark/>
          </w:tcPr>
          <w:p w14:paraId="2A0BBD9F" w14:textId="77777777" w:rsidR="00C50A95" w:rsidRPr="00D016EC" w:rsidRDefault="00C50A95" w:rsidP="00416506">
            <w:pPr>
              <w:pStyle w:val="tabletext11"/>
              <w:jc w:val="center"/>
              <w:rPr>
                <w:ins w:id="18148" w:author="Author"/>
              </w:rPr>
            </w:pPr>
            <w:ins w:id="18149" w:author="Author">
              <w:r w:rsidRPr="00D016EC">
                <w:t>0.04</w:t>
              </w:r>
            </w:ins>
          </w:p>
        </w:tc>
        <w:tc>
          <w:tcPr>
            <w:tcW w:w="400" w:type="dxa"/>
            <w:noWrap/>
            <w:vAlign w:val="bottom"/>
            <w:hideMark/>
          </w:tcPr>
          <w:p w14:paraId="1F764DB0" w14:textId="77777777" w:rsidR="00C50A95" w:rsidRPr="00D016EC" w:rsidRDefault="00C50A95" w:rsidP="00416506">
            <w:pPr>
              <w:pStyle w:val="tabletext11"/>
              <w:jc w:val="center"/>
              <w:rPr>
                <w:ins w:id="18150" w:author="Author"/>
              </w:rPr>
            </w:pPr>
            <w:ins w:id="18151" w:author="Author">
              <w:r w:rsidRPr="00D016EC">
                <w:t>0.04</w:t>
              </w:r>
            </w:ins>
          </w:p>
        </w:tc>
        <w:tc>
          <w:tcPr>
            <w:tcW w:w="400" w:type="dxa"/>
            <w:noWrap/>
            <w:vAlign w:val="bottom"/>
            <w:hideMark/>
          </w:tcPr>
          <w:p w14:paraId="188F1302" w14:textId="77777777" w:rsidR="00C50A95" w:rsidRPr="00D016EC" w:rsidRDefault="00C50A95" w:rsidP="00416506">
            <w:pPr>
              <w:pStyle w:val="tabletext11"/>
              <w:jc w:val="center"/>
              <w:rPr>
                <w:ins w:id="18152" w:author="Author"/>
              </w:rPr>
            </w:pPr>
            <w:ins w:id="18153" w:author="Author">
              <w:r w:rsidRPr="00D016EC">
                <w:t>0.04</w:t>
              </w:r>
            </w:ins>
          </w:p>
        </w:tc>
        <w:tc>
          <w:tcPr>
            <w:tcW w:w="400" w:type="dxa"/>
            <w:noWrap/>
            <w:vAlign w:val="bottom"/>
            <w:hideMark/>
          </w:tcPr>
          <w:p w14:paraId="43D904CD" w14:textId="77777777" w:rsidR="00C50A95" w:rsidRPr="00D016EC" w:rsidRDefault="00C50A95" w:rsidP="00416506">
            <w:pPr>
              <w:pStyle w:val="tabletext11"/>
              <w:jc w:val="center"/>
              <w:rPr>
                <w:ins w:id="18154" w:author="Author"/>
              </w:rPr>
            </w:pPr>
            <w:ins w:id="18155" w:author="Author">
              <w:r w:rsidRPr="00D016EC">
                <w:t>0.04</w:t>
              </w:r>
            </w:ins>
          </w:p>
        </w:tc>
        <w:tc>
          <w:tcPr>
            <w:tcW w:w="400" w:type="dxa"/>
            <w:noWrap/>
            <w:vAlign w:val="bottom"/>
            <w:hideMark/>
          </w:tcPr>
          <w:p w14:paraId="7799F47A" w14:textId="77777777" w:rsidR="00C50A95" w:rsidRPr="00D016EC" w:rsidRDefault="00C50A95" w:rsidP="00416506">
            <w:pPr>
              <w:pStyle w:val="tabletext11"/>
              <w:jc w:val="center"/>
              <w:rPr>
                <w:ins w:id="18156" w:author="Author"/>
              </w:rPr>
            </w:pPr>
            <w:ins w:id="18157" w:author="Author">
              <w:r w:rsidRPr="00D016EC">
                <w:t>0.04</w:t>
              </w:r>
            </w:ins>
          </w:p>
        </w:tc>
        <w:tc>
          <w:tcPr>
            <w:tcW w:w="460" w:type="dxa"/>
            <w:noWrap/>
            <w:vAlign w:val="bottom"/>
            <w:hideMark/>
          </w:tcPr>
          <w:p w14:paraId="6844DB83" w14:textId="77777777" w:rsidR="00C50A95" w:rsidRPr="00D016EC" w:rsidRDefault="00C50A95" w:rsidP="00416506">
            <w:pPr>
              <w:pStyle w:val="tabletext11"/>
              <w:jc w:val="center"/>
              <w:rPr>
                <w:ins w:id="18158" w:author="Author"/>
              </w:rPr>
            </w:pPr>
            <w:ins w:id="18159" w:author="Author">
              <w:r w:rsidRPr="00D016EC">
                <w:t>0.04</w:t>
              </w:r>
            </w:ins>
          </w:p>
        </w:tc>
      </w:tr>
      <w:tr w:rsidR="00C50A95" w:rsidRPr="00D016EC" w14:paraId="37602677" w14:textId="77777777" w:rsidTr="00416506">
        <w:trPr>
          <w:trHeight w:val="190"/>
          <w:ins w:id="18160" w:author="Author"/>
        </w:trPr>
        <w:tc>
          <w:tcPr>
            <w:tcW w:w="200" w:type="dxa"/>
            <w:tcBorders>
              <w:right w:val="nil"/>
            </w:tcBorders>
            <w:vAlign w:val="bottom"/>
          </w:tcPr>
          <w:p w14:paraId="641B4AE7" w14:textId="77777777" w:rsidR="00C50A95" w:rsidRPr="00D016EC" w:rsidRDefault="00C50A95" w:rsidP="00416506">
            <w:pPr>
              <w:pStyle w:val="tabletext11"/>
              <w:jc w:val="right"/>
              <w:rPr>
                <w:ins w:id="18161" w:author="Author"/>
              </w:rPr>
            </w:pPr>
          </w:p>
        </w:tc>
        <w:tc>
          <w:tcPr>
            <w:tcW w:w="1580" w:type="dxa"/>
            <w:tcBorders>
              <w:left w:val="nil"/>
            </w:tcBorders>
            <w:vAlign w:val="bottom"/>
            <w:hideMark/>
          </w:tcPr>
          <w:p w14:paraId="06156C31" w14:textId="77777777" w:rsidR="00C50A95" w:rsidRPr="00D016EC" w:rsidRDefault="00C50A95" w:rsidP="00416506">
            <w:pPr>
              <w:pStyle w:val="tabletext11"/>
              <w:tabs>
                <w:tab w:val="decimal" w:pos="640"/>
              </w:tabs>
              <w:rPr>
                <w:ins w:id="18162" w:author="Author"/>
              </w:rPr>
            </w:pPr>
            <w:ins w:id="18163" w:author="Author">
              <w:r w:rsidRPr="00D016EC">
                <w:t>1,000 to 1,999</w:t>
              </w:r>
            </w:ins>
          </w:p>
        </w:tc>
        <w:tc>
          <w:tcPr>
            <w:tcW w:w="680" w:type="dxa"/>
            <w:noWrap/>
            <w:vAlign w:val="bottom"/>
            <w:hideMark/>
          </w:tcPr>
          <w:p w14:paraId="7EE45955" w14:textId="77777777" w:rsidR="00C50A95" w:rsidRPr="00D016EC" w:rsidRDefault="00C50A95" w:rsidP="00416506">
            <w:pPr>
              <w:pStyle w:val="tabletext11"/>
              <w:jc w:val="center"/>
              <w:rPr>
                <w:ins w:id="18164" w:author="Author"/>
              </w:rPr>
            </w:pPr>
            <w:ins w:id="18165" w:author="Author">
              <w:r w:rsidRPr="00D016EC">
                <w:t>0.09</w:t>
              </w:r>
            </w:ins>
          </w:p>
        </w:tc>
        <w:tc>
          <w:tcPr>
            <w:tcW w:w="900" w:type="dxa"/>
            <w:noWrap/>
            <w:vAlign w:val="bottom"/>
            <w:hideMark/>
          </w:tcPr>
          <w:p w14:paraId="1944014D" w14:textId="77777777" w:rsidR="00C50A95" w:rsidRPr="00D016EC" w:rsidRDefault="00C50A95" w:rsidP="00416506">
            <w:pPr>
              <w:pStyle w:val="tabletext11"/>
              <w:jc w:val="center"/>
              <w:rPr>
                <w:ins w:id="18166" w:author="Author"/>
              </w:rPr>
            </w:pPr>
            <w:ins w:id="18167" w:author="Author">
              <w:r w:rsidRPr="00D016EC">
                <w:t>0.07</w:t>
              </w:r>
            </w:ins>
          </w:p>
        </w:tc>
        <w:tc>
          <w:tcPr>
            <w:tcW w:w="400" w:type="dxa"/>
            <w:noWrap/>
            <w:vAlign w:val="bottom"/>
            <w:hideMark/>
          </w:tcPr>
          <w:p w14:paraId="60F29E58" w14:textId="77777777" w:rsidR="00C50A95" w:rsidRPr="00D016EC" w:rsidRDefault="00C50A95" w:rsidP="00416506">
            <w:pPr>
              <w:pStyle w:val="tabletext11"/>
              <w:jc w:val="center"/>
              <w:rPr>
                <w:ins w:id="18168" w:author="Author"/>
              </w:rPr>
            </w:pPr>
            <w:ins w:id="18169" w:author="Author">
              <w:r w:rsidRPr="00D016EC">
                <w:t>0.07</w:t>
              </w:r>
            </w:ins>
          </w:p>
        </w:tc>
        <w:tc>
          <w:tcPr>
            <w:tcW w:w="400" w:type="dxa"/>
            <w:noWrap/>
            <w:vAlign w:val="bottom"/>
            <w:hideMark/>
          </w:tcPr>
          <w:p w14:paraId="56B178B9" w14:textId="77777777" w:rsidR="00C50A95" w:rsidRPr="00D016EC" w:rsidRDefault="00C50A95" w:rsidP="00416506">
            <w:pPr>
              <w:pStyle w:val="tabletext11"/>
              <w:jc w:val="center"/>
              <w:rPr>
                <w:ins w:id="18170" w:author="Author"/>
              </w:rPr>
            </w:pPr>
            <w:ins w:id="18171" w:author="Author">
              <w:r w:rsidRPr="00D016EC">
                <w:t>0.07</w:t>
              </w:r>
            </w:ins>
          </w:p>
        </w:tc>
        <w:tc>
          <w:tcPr>
            <w:tcW w:w="400" w:type="dxa"/>
            <w:noWrap/>
            <w:vAlign w:val="bottom"/>
            <w:hideMark/>
          </w:tcPr>
          <w:p w14:paraId="71713A7B" w14:textId="77777777" w:rsidR="00C50A95" w:rsidRPr="00D016EC" w:rsidRDefault="00C50A95" w:rsidP="00416506">
            <w:pPr>
              <w:pStyle w:val="tabletext11"/>
              <w:jc w:val="center"/>
              <w:rPr>
                <w:ins w:id="18172" w:author="Author"/>
              </w:rPr>
            </w:pPr>
            <w:ins w:id="18173" w:author="Author">
              <w:r w:rsidRPr="00D016EC">
                <w:t>0.07</w:t>
              </w:r>
            </w:ins>
          </w:p>
        </w:tc>
        <w:tc>
          <w:tcPr>
            <w:tcW w:w="400" w:type="dxa"/>
            <w:noWrap/>
            <w:vAlign w:val="bottom"/>
            <w:hideMark/>
          </w:tcPr>
          <w:p w14:paraId="1FDD6264" w14:textId="77777777" w:rsidR="00C50A95" w:rsidRPr="00D016EC" w:rsidRDefault="00C50A95" w:rsidP="00416506">
            <w:pPr>
              <w:pStyle w:val="tabletext11"/>
              <w:jc w:val="center"/>
              <w:rPr>
                <w:ins w:id="18174" w:author="Author"/>
              </w:rPr>
            </w:pPr>
            <w:ins w:id="18175" w:author="Author">
              <w:r w:rsidRPr="00D016EC">
                <w:t>0.06</w:t>
              </w:r>
            </w:ins>
          </w:p>
        </w:tc>
        <w:tc>
          <w:tcPr>
            <w:tcW w:w="400" w:type="dxa"/>
            <w:noWrap/>
            <w:vAlign w:val="bottom"/>
            <w:hideMark/>
          </w:tcPr>
          <w:p w14:paraId="0B146AC7" w14:textId="77777777" w:rsidR="00C50A95" w:rsidRPr="00D016EC" w:rsidRDefault="00C50A95" w:rsidP="00416506">
            <w:pPr>
              <w:pStyle w:val="tabletext11"/>
              <w:jc w:val="center"/>
              <w:rPr>
                <w:ins w:id="18176" w:author="Author"/>
              </w:rPr>
            </w:pPr>
            <w:ins w:id="18177" w:author="Author">
              <w:r w:rsidRPr="00D016EC">
                <w:t>0.06</w:t>
              </w:r>
            </w:ins>
          </w:p>
        </w:tc>
        <w:tc>
          <w:tcPr>
            <w:tcW w:w="400" w:type="dxa"/>
            <w:noWrap/>
            <w:vAlign w:val="bottom"/>
            <w:hideMark/>
          </w:tcPr>
          <w:p w14:paraId="2950FC9B" w14:textId="77777777" w:rsidR="00C50A95" w:rsidRPr="00D016EC" w:rsidRDefault="00C50A95" w:rsidP="00416506">
            <w:pPr>
              <w:pStyle w:val="tabletext11"/>
              <w:jc w:val="center"/>
              <w:rPr>
                <w:ins w:id="18178" w:author="Author"/>
              </w:rPr>
            </w:pPr>
            <w:ins w:id="18179" w:author="Author">
              <w:r w:rsidRPr="00D016EC">
                <w:t>0.06</w:t>
              </w:r>
            </w:ins>
          </w:p>
        </w:tc>
        <w:tc>
          <w:tcPr>
            <w:tcW w:w="400" w:type="dxa"/>
            <w:noWrap/>
            <w:vAlign w:val="bottom"/>
            <w:hideMark/>
          </w:tcPr>
          <w:p w14:paraId="22F79583" w14:textId="77777777" w:rsidR="00C50A95" w:rsidRPr="00D016EC" w:rsidRDefault="00C50A95" w:rsidP="00416506">
            <w:pPr>
              <w:pStyle w:val="tabletext11"/>
              <w:jc w:val="center"/>
              <w:rPr>
                <w:ins w:id="18180" w:author="Author"/>
              </w:rPr>
            </w:pPr>
            <w:ins w:id="18181" w:author="Author">
              <w:r w:rsidRPr="00D016EC">
                <w:t>0.05</w:t>
              </w:r>
            </w:ins>
          </w:p>
        </w:tc>
        <w:tc>
          <w:tcPr>
            <w:tcW w:w="400" w:type="dxa"/>
            <w:noWrap/>
            <w:vAlign w:val="bottom"/>
            <w:hideMark/>
          </w:tcPr>
          <w:p w14:paraId="0F2F75D8" w14:textId="77777777" w:rsidR="00C50A95" w:rsidRPr="00D016EC" w:rsidRDefault="00C50A95" w:rsidP="00416506">
            <w:pPr>
              <w:pStyle w:val="tabletext11"/>
              <w:jc w:val="center"/>
              <w:rPr>
                <w:ins w:id="18182" w:author="Author"/>
              </w:rPr>
            </w:pPr>
            <w:ins w:id="18183" w:author="Author">
              <w:r w:rsidRPr="00D016EC">
                <w:t>0.05</w:t>
              </w:r>
            </w:ins>
          </w:p>
        </w:tc>
        <w:tc>
          <w:tcPr>
            <w:tcW w:w="400" w:type="dxa"/>
            <w:noWrap/>
            <w:vAlign w:val="bottom"/>
            <w:hideMark/>
          </w:tcPr>
          <w:p w14:paraId="2AC89C3D" w14:textId="77777777" w:rsidR="00C50A95" w:rsidRPr="00D016EC" w:rsidRDefault="00C50A95" w:rsidP="00416506">
            <w:pPr>
              <w:pStyle w:val="tabletext11"/>
              <w:jc w:val="center"/>
              <w:rPr>
                <w:ins w:id="18184" w:author="Author"/>
              </w:rPr>
            </w:pPr>
            <w:ins w:id="18185" w:author="Author">
              <w:r w:rsidRPr="00D016EC">
                <w:t>0.05</w:t>
              </w:r>
            </w:ins>
          </w:p>
        </w:tc>
        <w:tc>
          <w:tcPr>
            <w:tcW w:w="400" w:type="dxa"/>
            <w:noWrap/>
            <w:vAlign w:val="bottom"/>
            <w:hideMark/>
          </w:tcPr>
          <w:p w14:paraId="6D1E8F8C" w14:textId="77777777" w:rsidR="00C50A95" w:rsidRPr="00D016EC" w:rsidRDefault="00C50A95" w:rsidP="00416506">
            <w:pPr>
              <w:pStyle w:val="tabletext11"/>
              <w:jc w:val="center"/>
              <w:rPr>
                <w:ins w:id="18186" w:author="Author"/>
              </w:rPr>
            </w:pPr>
            <w:ins w:id="18187" w:author="Author">
              <w:r w:rsidRPr="00D016EC">
                <w:t>0.05</w:t>
              </w:r>
            </w:ins>
          </w:p>
        </w:tc>
        <w:tc>
          <w:tcPr>
            <w:tcW w:w="400" w:type="dxa"/>
            <w:noWrap/>
            <w:vAlign w:val="bottom"/>
            <w:hideMark/>
          </w:tcPr>
          <w:p w14:paraId="4875E153" w14:textId="77777777" w:rsidR="00C50A95" w:rsidRPr="00D016EC" w:rsidRDefault="00C50A95" w:rsidP="00416506">
            <w:pPr>
              <w:pStyle w:val="tabletext11"/>
              <w:jc w:val="center"/>
              <w:rPr>
                <w:ins w:id="18188" w:author="Author"/>
              </w:rPr>
            </w:pPr>
            <w:ins w:id="18189" w:author="Author">
              <w:r w:rsidRPr="00D016EC">
                <w:t>0.05</w:t>
              </w:r>
            </w:ins>
          </w:p>
        </w:tc>
        <w:tc>
          <w:tcPr>
            <w:tcW w:w="400" w:type="dxa"/>
            <w:noWrap/>
            <w:vAlign w:val="bottom"/>
            <w:hideMark/>
          </w:tcPr>
          <w:p w14:paraId="6D52038B" w14:textId="77777777" w:rsidR="00C50A95" w:rsidRPr="00D016EC" w:rsidRDefault="00C50A95" w:rsidP="00416506">
            <w:pPr>
              <w:pStyle w:val="tabletext11"/>
              <w:jc w:val="center"/>
              <w:rPr>
                <w:ins w:id="18190" w:author="Author"/>
              </w:rPr>
            </w:pPr>
            <w:ins w:id="18191" w:author="Author">
              <w:r w:rsidRPr="00D016EC">
                <w:t>0.05</w:t>
              </w:r>
            </w:ins>
          </w:p>
        </w:tc>
        <w:tc>
          <w:tcPr>
            <w:tcW w:w="400" w:type="dxa"/>
            <w:noWrap/>
            <w:vAlign w:val="bottom"/>
            <w:hideMark/>
          </w:tcPr>
          <w:p w14:paraId="7E5ED5E4" w14:textId="77777777" w:rsidR="00C50A95" w:rsidRPr="00D016EC" w:rsidRDefault="00C50A95" w:rsidP="00416506">
            <w:pPr>
              <w:pStyle w:val="tabletext11"/>
              <w:jc w:val="center"/>
              <w:rPr>
                <w:ins w:id="18192" w:author="Author"/>
              </w:rPr>
            </w:pPr>
            <w:ins w:id="18193" w:author="Author">
              <w:r w:rsidRPr="00D016EC">
                <w:t>0.05</w:t>
              </w:r>
            </w:ins>
          </w:p>
        </w:tc>
        <w:tc>
          <w:tcPr>
            <w:tcW w:w="400" w:type="dxa"/>
            <w:noWrap/>
            <w:vAlign w:val="bottom"/>
            <w:hideMark/>
          </w:tcPr>
          <w:p w14:paraId="17408956" w14:textId="77777777" w:rsidR="00C50A95" w:rsidRPr="00D016EC" w:rsidRDefault="00C50A95" w:rsidP="00416506">
            <w:pPr>
              <w:pStyle w:val="tabletext11"/>
              <w:jc w:val="center"/>
              <w:rPr>
                <w:ins w:id="18194" w:author="Author"/>
              </w:rPr>
            </w:pPr>
            <w:ins w:id="18195" w:author="Author">
              <w:r w:rsidRPr="00D016EC">
                <w:t>0.05</w:t>
              </w:r>
            </w:ins>
          </w:p>
        </w:tc>
        <w:tc>
          <w:tcPr>
            <w:tcW w:w="400" w:type="dxa"/>
            <w:noWrap/>
            <w:vAlign w:val="bottom"/>
            <w:hideMark/>
          </w:tcPr>
          <w:p w14:paraId="21E16550" w14:textId="77777777" w:rsidR="00C50A95" w:rsidRPr="00D016EC" w:rsidRDefault="00C50A95" w:rsidP="00416506">
            <w:pPr>
              <w:pStyle w:val="tabletext11"/>
              <w:jc w:val="center"/>
              <w:rPr>
                <w:ins w:id="18196" w:author="Author"/>
              </w:rPr>
            </w:pPr>
            <w:ins w:id="18197" w:author="Author">
              <w:r w:rsidRPr="00D016EC">
                <w:t>0.05</w:t>
              </w:r>
            </w:ins>
          </w:p>
        </w:tc>
        <w:tc>
          <w:tcPr>
            <w:tcW w:w="400" w:type="dxa"/>
            <w:noWrap/>
            <w:vAlign w:val="bottom"/>
            <w:hideMark/>
          </w:tcPr>
          <w:p w14:paraId="5EF862F6" w14:textId="77777777" w:rsidR="00C50A95" w:rsidRPr="00D016EC" w:rsidRDefault="00C50A95" w:rsidP="00416506">
            <w:pPr>
              <w:pStyle w:val="tabletext11"/>
              <w:jc w:val="center"/>
              <w:rPr>
                <w:ins w:id="18198" w:author="Author"/>
              </w:rPr>
            </w:pPr>
            <w:ins w:id="18199" w:author="Author">
              <w:r w:rsidRPr="00D016EC">
                <w:t>0.05</w:t>
              </w:r>
            </w:ins>
          </w:p>
        </w:tc>
        <w:tc>
          <w:tcPr>
            <w:tcW w:w="400" w:type="dxa"/>
            <w:noWrap/>
            <w:vAlign w:val="bottom"/>
            <w:hideMark/>
          </w:tcPr>
          <w:p w14:paraId="79F95A58" w14:textId="77777777" w:rsidR="00C50A95" w:rsidRPr="00D016EC" w:rsidRDefault="00C50A95" w:rsidP="00416506">
            <w:pPr>
              <w:pStyle w:val="tabletext11"/>
              <w:jc w:val="center"/>
              <w:rPr>
                <w:ins w:id="18200" w:author="Author"/>
              </w:rPr>
            </w:pPr>
            <w:ins w:id="18201" w:author="Author">
              <w:r w:rsidRPr="00D016EC">
                <w:t>0.05</w:t>
              </w:r>
            </w:ins>
          </w:p>
        </w:tc>
        <w:tc>
          <w:tcPr>
            <w:tcW w:w="400" w:type="dxa"/>
            <w:noWrap/>
            <w:vAlign w:val="bottom"/>
            <w:hideMark/>
          </w:tcPr>
          <w:p w14:paraId="6E0BE025" w14:textId="77777777" w:rsidR="00C50A95" w:rsidRPr="00D016EC" w:rsidRDefault="00C50A95" w:rsidP="00416506">
            <w:pPr>
              <w:pStyle w:val="tabletext11"/>
              <w:jc w:val="center"/>
              <w:rPr>
                <w:ins w:id="18202" w:author="Author"/>
              </w:rPr>
            </w:pPr>
            <w:ins w:id="18203" w:author="Author">
              <w:r w:rsidRPr="00D016EC">
                <w:t>0.05</w:t>
              </w:r>
            </w:ins>
          </w:p>
        </w:tc>
        <w:tc>
          <w:tcPr>
            <w:tcW w:w="400" w:type="dxa"/>
            <w:noWrap/>
            <w:vAlign w:val="bottom"/>
            <w:hideMark/>
          </w:tcPr>
          <w:p w14:paraId="58A2E726" w14:textId="77777777" w:rsidR="00C50A95" w:rsidRPr="00D016EC" w:rsidRDefault="00C50A95" w:rsidP="00416506">
            <w:pPr>
              <w:pStyle w:val="tabletext11"/>
              <w:jc w:val="center"/>
              <w:rPr>
                <w:ins w:id="18204" w:author="Author"/>
              </w:rPr>
            </w:pPr>
            <w:ins w:id="18205" w:author="Author">
              <w:r w:rsidRPr="00D016EC">
                <w:t>0.05</w:t>
              </w:r>
            </w:ins>
          </w:p>
        </w:tc>
        <w:tc>
          <w:tcPr>
            <w:tcW w:w="400" w:type="dxa"/>
            <w:noWrap/>
            <w:vAlign w:val="bottom"/>
            <w:hideMark/>
          </w:tcPr>
          <w:p w14:paraId="7C8A7272" w14:textId="77777777" w:rsidR="00C50A95" w:rsidRPr="00D016EC" w:rsidRDefault="00C50A95" w:rsidP="00416506">
            <w:pPr>
              <w:pStyle w:val="tabletext11"/>
              <w:jc w:val="center"/>
              <w:rPr>
                <w:ins w:id="18206" w:author="Author"/>
              </w:rPr>
            </w:pPr>
            <w:ins w:id="18207" w:author="Author">
              <w:r w:rsidRPr="00D016EC">
                <w:t>0.05</w:t>
              </w:r>
            </w:ins>
          </w:p>
        </w:tc>
        <w:tc>
          <w:tcPr>
            <w:tcW w:w="440" w:type="dxa"/>
            <w:noWrap/>
            <w:vAlign w:val="bottom"/>
            <w:hideMark/>
          </w:tcPr>
          <w:p w14:paraId="665570DA" w14:textId="77777777" w:rsidR="00C50A95" w:rsidRPr="00D016EC" w:rsidRDefault="00C50A95" w:rsidP="00416506">
            <w:pPr>
              <w:pStyle w:val="tabletext11"/>
              <w:jc w:val="center"/>
              <w:rPr>
                <w:ins w:id="18208" w:author="Author"/>
              </w:rPr>
            </w:pPr>
            <w:ins w:id="18209" w:author="Author">
              <w:r w:rsidRPr="00D016EC">
                <w:t>0.05</w:t>
              </w:r>
            </w:ins>
          </w:p>
        </w:tc>
        <w:tc>
          <w:tcPr>
            <w:tcW w:w="400" w:type="dxa"/>
            <w:noWrap/>
            <w:vAlign w:val="bottom"/>
            <w:hideMark/>
          </w:tcPr>
          <w:p w14:paraId="76D75BB2" w14:textId="77777777" w:rsidR="00C50A95" w:rsidRPr="00D016EC" w:rsidRDefault="00C50A95" w:rsidP="00416506">
            <w:pPr>
              <w:pStyle w:val="tabletext11"/>
              <w:jc w:val="center"/>
              <w:rPr>
                <w:ins w:id="18210" w:author="Author"/>
              </w:rPr>
            </w:pPr>
            <w:ins w:id="18211" w:author="Author">
              <w:r w:rsidRPr="00D016EC">
                <w:t>0.05</w:t>
              </w:r>
            </w:ins>
          </w:p>
        </w:tc>
        <w:tc>
          <w:tcPr>
            <w:tcW w:w="400" w:type="dxa"/>
            <w:noWrap/>
            <w:vAlign w:val="bottom"/>
            <w:hideMark/>
          </w:tcPr>
          <w:p w14:paraId="3EE5A936" w14:textId="77777777" w:rsidR="00C50A95" w:rsidRPr="00D016EC" w:rsidRDefault="00C50A95" w:rsidP="00416506">
            <w:pPr>
              <w:pStyle w:val="tabletext11"/>
              <w:jc w:val="center"/>
              <w:rPr>
                <w:ins w:id="18212" w:author="Author"/>
              </w:rPr>
            </w:pPr>
            <w:ins w:id="18213" w:author="Author">
              <w:r w:rsidRPr="00D016EC">
                <w:t>0.05</w:t>
              </w:r>
            </w:ins>
          </w:p>
        </w:tc>
        <w:tc>
          <w:tcPr>
            <w:tcW w:w="400" w:type="dxa"/>
            <w:noWrap/>
            <w:vAlign w:val="bottom"/>
            <w:hideMark/>
          </w:tcPr>
          <w:p w14:paraId="0B9945AD" w14:textId="77777777" w:rsidR="00C50A95" w:rsidRPr="00D016EC" w:rsidRDefault="00C50A95" w:rsidP="00416506">
            <w:pPr>
              <w:pStyle w:val="tabletext11"/>
              <w:jc w:val="center"/>
              <w:rPr>
                <w:ins w:id="18214" w:author="Author"/>
              </w:rPr>
            </w:pPr>
            <w:ins w:id="18215" w:author="Author">
              <w:r w:rsidRPr="00D016EC">
                <w:t>0.05</w:t>
              </w:r>
            </w:ins>
          </w:p>
        </w:tc>
        <w:tc>
          <w:tcPr>
            <w:tcW w:w="400" w:type="dxa"/>
            <w:noWrap/>
            <w:vAlign w:val="bottom"/>
            <w:hideMark/>
          </w:tcPr>
          <w:p w14:paraId="1212B526" w14:textId="77777777" w:rsidR="00C50A95" w:rsidRPr="00D016EC" w:rsidRDefault="00C50A95" w:rsidP="00416506">
            <w:pPr>
              <w:pStyle w:val="tabletext11"/>
              <w:jc w:val="center"/>
              <w:rPr>
                <w:ins w:id="18216" w:author="Author"/>
              </w:rPr>
            </w:pPr>
            <w:ins w:id="18217" w:author="Author">
              <w:r w:rsidRPr="00D016EC">
                <w:t>0.05</w:t>
              </w:r>
            </w:ins>
          </w:p>
        </w:tc>
        <w:tc>
          <w:tcPr>
            <w:tcW w:w="460" w:type="dxa"/>
            <w:noWrap/>
            <w:vAlign w:val="bottom"/>
            <w:hideMark/>
          </w:tcPr>
          <w:p w14:paraId="72BC283A" w14:textId="77777777" w:rsidR="00C50A95" w:rsidRPr="00D016EC" w:rsidRDefault="00C50A95" w:rsidP="00416506">
            <w:pPr>
              <w:pStyle w:val="tabletext11"/>
              <w:jc w:val="center"/>
              <w:rPr>
                <w:ins w:id="18218" w:author="Author"/>
              </w:rPr>
            </w:pPr>
            <w:ins w:id="18219" w:author="Author">
              <w:r w:rsidRPr="00D016EC">
                <w:t>0.05</w:t>
              </w:r>
            </w:ins>
          </w:p>
        </w:tc>
      </w:tr>
      <w:tr w:rsidR="00C50A95" w:rsidRPr="00D016EC" w14:paraId="032C9D91" w14:textId="77777777" w:rsidTr="00416506">
        <w:trPr>
          <w:trHeight w:val="190"/>
          <w:ins w:id="18220" w:author="Author"/>
        </w:trPr>
        <w:tc>
          <w:tcPr>
            <w:tcW w:w="200" w:type="dxa"/>
            <w:tcBorders>
              <w:right w:val="nil"/>
            </w:tcBorders>
            <w:vAlign w:val="bottom"/>
          </w:tcPr>
          <w:p w14:paraId="7EB0848F" w14:textId="77777777" w:rsidR="00C50A95" w:rsidRPr="00D016EC" w:rsidRDefault="00C50A95" w:rsidP="00416506">
            <w:pPr>
              <w:pStyle w:val="tabletext11"/>
              <w:jc w:val="right"/>
              <w:rPr>
                <w:ins w:id="18221" w:author="Author"/>
              </w:rPr>
            </w:pPr>
          </w:p>
        </w:tc>
        <w:tc>
          <w:tcPr>
            <w:tcW w:w="1580" w:type="dxa"/>
            <w:tcBorders>
              <w:left w:val="nil"/>
            </w:tcBorders>
            <w:vAlign w:val="bottom"/>
            <w:hideMark/>
          </w:tcPr>
          <w:p w14:paraId="54DA6047" w14:textId="77777777" w:rsidR="00C50A95" w:rsidRPr="00D016EC" w:rsidRDefault="00C50A95" w:rsidP="00416506">
            <w:pPr>
              <w:pStyle w:val="tabletext11"/>
              <w:tabs>
                <w:tab w:val="decimal" w:pos="640"/>
              </w:tabs>
              <w:rPr>
                <w:ins w:id="18222" w:author="Author"/>
              </w:rPr>
            </w:pPr>
            <w:ins w:id="18223" w:author="Author">
              <w:r w:rsidRPr="00D016EC">
                <w:t>2,000 to 2,999</w:t>
              </w:r>
            </w:ins>
          </w:p>
        </w:tc>
        <w:tc>
          <w:tcPr>
            <w:tcW w:w="680" w:type="dxa"/>
            <w:noWrap/>
            <w:vAlign w:val="bottom"/>
            <w:hideMark/>
          </w:tcPr>
          <w:p w14:paraId="58AC6739" w14:textId="77777777" w:rsidR="00C50A95" w:rsidRPr="00D016EC" w:rsidRDefault="00C50A95" w:rsidP="00416506">
            <w:pPr>
              <w:pStyle w:val="tabletext11"/>
              <w:jc w:val="center"/>
              <w:rPr>
                <w:ins w:id="18224" w:author="Author"/>
              </w:rPr>
            </w:pPr>
            <w:ins w:id="18225" w:author="Author">
              <w:r w:rsidRPr="00D016EC">
                <w:t>0.13</w:t>
              </w:r>
            </w:ins>
          </w:p>
        </w:tc>
        <w:tc>
          <w:tcPr>
            <w:tcW w:w="900" w:type="dxa"/>
            <w:noWrap/>
            <w:vAlign w:val="bottom"/>
            <w:hideMark/>
          </w:tcPr>
          <w:p w14:paraId="6900D0F8" w14:textId="77777777" w:rsidR="00C50A95" w:rsidRPr="00D016EC" w:rsidRDefault="00C50A95" w:rsidP="00416506">
            <w:pPr>
              <w:pStyle w:val="tabletext11"/>
              <w:jc w:val="center"/>
              <w:rPr>
                <w:ins w:id="18226" w:author="Author"/>
              </w:rPr>
            </w:pPr>
            <w:ins w:id="18227" w:author="Author">
              <w:r w:rsidRPr="00D016EC">
                <w:t>0.10</w:t>
              </w:r>
            </w:ins>
          </w:p>
        </w:tc>
        <w:tc>
          <w:tcPr>
            <w:tcW w:w="400" w:type="dxa"/>
            <w:noWrap/>
            <w:vAlign w:val="bottom"/>
            <w:hideMark/>
          </w:tcPr>
          <w:p w14:paraId="5F5D9D13" w14:textId="77777777" w:rsidR="00C50A95" w:rsidRPr="00D016EC" w:rsidRDefault="00C50A95" w:rsidP="00416506">
            <w:pPr>
              <w:pStyle w:val="tabletext11"/>
              <w:jc w:val="center"/>
              <w:rPr>
                <w:ins w:id="18228" w:author="Author"/>
              </w:rPr>
            </w:pPr>
            <w:ins w:id="18229" w:author="Author">
              <w:r w:rsidRPr="00D016EC">
                <w:t>0.10</w:t>
              </w:r>
            </w:ins>
          </w:p>
        </w:tc>
        <w:tc>
          <w:tcPr>
            <w:tcW w:w="400" w:type="dxa"/>
            <w:noWrap/>
            <w:vAlign w:val="bottom"/>
            <w:hideMark/>
          </w:tcPr>
          <w:p w14:paraId="255FB9B8" w14:textId="77777777" w:rsidR="00C50A95" w:rsidRPr="00D016EC" w:rsidRDefault="00C50A95" w:rsidP="00416506">
            <w:pPr>
              <w:pStyle w:val="tabletext11"/>
              <w:jc w:val="center"/>
              <w:rPr>
                <w:ins w:id="18230" w:author="Author"/>
              </w:rPr>
            </w:pPr>
            <w:ins w:id="18231" w:author="Author">
              <w:r w:rsidRPr="00D016EC">
                <w:t>0.10</w:t>
              </w:r>
            </w:ins>
          </w:p>
        </w:tc>
        <w:tc>
          <w:tcPr>
            <w:tcW w:w="400" w:type="dxa"/>
            <w:noWrap/>
            <w:vAlign w:val="bottom"/>
            <w:hideMark/>
          </w:tcPr>
          <w:p w14:paraId="64649D2F" w14:textId="77777777" w:rsidR="00C50A95" w:rsidRPr="00D016EC" w:rsidRDefault="00C50A95" w:rsidP="00416506">
            <w:pPr>
              <w:pStyle w:val="tabletext11"/>
              <w:jc w:val="center"/>
              <w:rPr>
                <w:ins w:id="18232" w:author="Author"/>
              </w:rPr>
            </w:pPr>
            <w:ins w:id="18233" w:author="Author">
              <w:r w:rsidRPr="00D016EC">
                <w:t>0.10</w:t>
              </w:r>
            </w:ins>
          </w:p>
        </w:tc>
        <w:tc>
          <w:tcPr>
            <w:tcW w:w="400" w:type="dxa"/>
            <w:noWrap/>
            <w:vAlign w:val="bottom"/>
            <w:hideMark/>
          </w:tcPr>
          <w:p w14:paraId="02EF1002" w14:textId="77777777" w:rsidR="00C50A95" w:rsidRPr="00D016EC" w:rsidRDefault="00C50A95" w:rsidP="00416506">
            <w:pPr>
              <w:pStyle w:val="tabletext11"/>
              <w:jc w:val="center"/>
              <w:rPr>
                <w:ins w:id="18234" w:author="Author"/>
              </w:rPr>
            </w:pPr>
            <w:ins w:id="18235" w:author="Author">
              <w:r w:rsidRPr="00D016EC">
                <w:t>0.09</w:t>
              </w:r>
            </w:ins>
          </w:p>
        </w:tc>
        <w:tc>
          <w:tcPr>
            <w:tcW w:w="400" w:type="dxa"/>
            <w:noWrap/>
            <w:vAlign w:val="bottom"/>
            <w:hideMark/>
          </w:tcPr>
          <w:p w14:paraId="2845E0D7" w14:textId="77777777" w:rsidR="00C50A95" w:rsidRPr="00D016EC" w:rsidRDefault="00C50A95" w:rsidP="00416506">
            <w:pPr>
              <w:pStyle w:val="tabletext11"/>
              <w:jc w:val="center"/>
              <w:rPr>
                <w:ins w:id="18236" w:author="Author"/>
              </w:rPr>
            </w:pPr>
            <w:ins w:id="18237" w:author="Author">
              <w:r w:rsidRPr="00D016EC">
                <w:t>0.09</w:t>
              </w:r>
            </w:ins>
          </w:p>
        </w:tc>
        <w:tc>
          <w:tcPr>
            <w:tcW w:w="400" w:type="dxa"/>
            <w:noWrap/>
            <w:vAlign w:val="bottom"/>
            <w:hideMark/>
          </w:tcPr>
          <w:p w14:paraId="1BCF4FDB" w14:textId="77777777" w:rsidR="00C50A95" w:rsidRPr="00D016EC" w:rsidRDefault="00C50A95" w:rsidP="00416506">
            <w:pPr>
              <w:pStyle w:val="tabletext11"/>
              <w:jc w:val="center"/>
              <w:rPr>
                <w:ins w:id="18238" w:author="Author"/>
              </w:rPr>
            </w:pPr>
            <w:ins w:id="18239" w:author="Author">
              <w:r w:rsidRPr="00D016EC">
                <w:t>0.08</w:t>
              </w:r>
            </w:ins>
          </w:p>
        </w:tc>
        <w:tc>
          <w:tcPr>
            <w:tcW w:w="400" w:type="dxa"/>
            <w:noWrap/>
            <w:vAlign w:val="bottom"/>
            <w:hideMark/>
          </w:tcPr>
          <w:p w14:paraId="7B37546E" w14:textId="77777777" w:rsidR="00C50A95" w:rsidRPr="00D016EC" w:rsidRDefault="00C50A95" w:rsidP="00416506">
            <w:pPr>
              <w:pStyle w:val="tabletext11"/>
              <w:jc w:val="center"/>
              <w:rPr>
                <w:ins w:id="18240" w:author="Author"/>
              </w:rPr>
            </w:pPr>
            <w:ins w:id="18241" w:author="Author">
              <w:r w:rsidRPr="00D016EC">
                <w:t>0.08</w:t>
              </w:r>
            </w:ins>
          </w:p>
        </w:tc>
        <w:tc>
          <w:tcPr>
            <w:tcW w:w="400" w:type="dxa"/>
            <w:noWrap/>
            <w:vAlign w:val="bottom"/>
            <w:hideMark/>
          </w:tcPr>
          <w:p w14:paraId="14AEF1EE" w14:textId="77777777" w:rsidR="00C50A95" w:rsidRPr="00D016EC" w:rsidRDefault="00C50A95" w:rsidP="00416506">
            <w:pPr>
              <w:pStyle w:val="tabletext11"/>
              <w:jc w:val="center"/>
              <w:rPr>
                <w:ins w:id="18242" w:author="Author"/>
              </w:rPr>
            </w:pPr>
            <w:ins w:id="18243" w:author="Author">
              <w:r w:rsidRPr="00D016EC">
                <w:t>0.08</w:t>
              </w:r>
            </w:ins>
          </w:p>
        </w:tc>
        <w:tc>
          <w:tcPr>
            <w:tcW w:w="400" w:type="dxa"/>
            <w:noWrap/>
            <w:vAlign w:val="bottom"/>
            <w:hideMark/>
          </w:tcPr>
          <w:p w14:paraId="1683F594" w14:textId="77777777" w:rsidR="00C50A95" w:rsidRPr="00D016EC" w:rsidRDefault="00C50A95" w:rsidP="00416506">
            <w:pPr>
              <w:pStyle w:val="tabletext11"/>
              <w:jc w:val="center"/>
              <w:rPr>
                <w:ins w:id="18244" w:author="Author"/>
              </w:rPr>
            </w:pPr>
            <w:ins w:id="18245" w:author="Author">
              <w:r w:rsidRPr="00D016EC">
                <w:t>0.08</w:t>
              </w:r>
            </w:ins>
          </w:p>
        </w:tc>
        <w:tc>
          <w:tcPr>
            <w:tcW w:w="400" w:type="dxa"/>
            <w:noWrap/>
            <w:vAlign w:val="bottom"/>
            <w:hideMark/>
          </w:tcPr>
          <w:p w14:paraId="5F70F87E" w14:textId="77777777" w:rsidR="00C50A95" w:rsidRPr="00D016EC" w:rsidRDefault="00C50A95" w:rsidP="00416506">
            <w:pPr>
              <w:pStyle w:val="tabletext11"/>
              <w:jc w:val="center"/>
              <w:rPr>
                <w:ins w:id="18246" w:author="Author"/>
              </w:rPr>
            </w:pPr>
            <w:ins w:id="18247" w:author="Author">
              <w:r w:rsidRPr="00D016EC">
                <w:t>0.08</w:t>
              </w:r>
            </w:ins>
          </w:p>
        </w:tc>
        <w:tc>
          <w:tcPr>
            <w:tcW w:w="400" w:type="dxa"/>
            <w:noWrap/>
            <w:vAlign w:val="bottom"/>
            <w:hideMark/>
          </w:tcPr>
          <w:p w14:paraId="0BF9EFCA" w14:textId="77777777" w:rsidR="00C50A95" w:rsidRPr="00D016EC" w:rsidRDefault="00C50A95" w:rsidP="00416506">
            <w:pPr>
              <w:pStyle w:val="tabletext11"/>
              <w:jc w:val="center"/>
              <w:rPr>
                <w:ins w:id="18248" w:author="Author"/>
              </w:rPr>
            </w:pPr>
            <w:ins w:id="18249" w:author="Author">
              <w:r w:rsidRPr="00D016EC">
                <w:t>0.08</w:t>
              </w:r>
            </w:ins>
          </w:p>
        </w:tc>
        <w:tc>
          <w:tcPr>
            <w:tcW w:w="400" w:type="dxa"/>
            <w:noWrap/>
            <w:vAlign w:val="bottom"/>
            <w:hideMark/>
          </w:tcPr>
          <w:p w14:paraId="0E70CF15" w14:textId="77777777" w:rsidR="00C50A95" w:rsidRPr="00D016EC" w:rsidRDefault="00C50A95" w:rsidP="00416506">
            <w:pPr>
              <w:pStyle w:val="tabletext11"/>
              <w:jc w:val="center"/>
              <w:rPr>
                <w:ins w:id="18250" w:author="Author"/>
              </w:rPr>
            </w:pPr>
            <w:ins w:id="18251" w:author="Author">
              <w:r w:rsidRPr="00D016EC">
                <w:t>0.08</w:t>
              </w:r>
            </w:ins>
          </w:p>
        </w:tc>
        <w:tc>
          <w:tcPr>
            <w:tcW w:w="400" w:type="dxa"/>
            <w:noWrap/>
            <w:vAlign w:val="bottom"/>
            <w:hideMark/>
          </w:tcPr>
          <w:p w14:paraId="18C52309" w14:textId="77777777" w:rsidR="00C50A95" w:rsidRPr="00D016EC" w:rsidRDefault="00C50A95" w:rsidP="00416506">
            <w:pPr>
              <w:pStyle w:val="tabletext11"/>
              <w:jc w:val="center"/>
              <w:rPr>
                <w:ins w:id="18252" w:author="Author"/>
              </w:rPr>
            </w:pPr>
            <w:ins w:id="18253" w:author="Author">
              <w:r w:rsidRPr="00D016EC">
                <w:t>0.08</w:t>
              </w:r>
            </w:ins>
          </w:p>
        </w:tc>
        <w:tc>
          <w:tcPr>
            <w:tcW w:w="400" w:type="dxa"/>
            <w:noWrap/>
            <w:vAlign w:val="bottom"/>
            <w:hideMark/>
          </w:tcPr>
          <w:p w14:paraId="5DDDD1E8" w14:textId="77777777" w:rsidR="00C50A95" w:rsidRPr="00D016EC" w:rsidRDefault="00C50A95" w:rsidP="00416506">
            <w:pPr>
              <w:pStyle w:val="tabletext11"/>
              <w:jc w:val="center"/>
              <w:rPr>
                <w:ins w:id="18254" w:author="Author"/>
              </w:rPr>
            </w:pPr>
            <w:ins w:id="18255" w:author="Author">
              <w:r w:rsidRPr="00D016EC">
                <w:t>0.08</w:t>
              </w:r>
            </w:ins>
          </w:p>
        </w:tc>
        <w:tc>
          <w:tcPr>
            <w:tcW w:w="400" w:type="dxa"/>
            <w:noWrap/>
            <w:vAlign w:val="bottom"/>
            <w:hideMark/>
          </w:tcPr>
          <w:p w14:paraId="21CA8F9E" w14:textId="77777777" w:rsidR="00C50A95" w:rsidRPr="00D016EC" w:rsidRDefault="00C50A95" w:rsidP="00416506">
            <w:pPr>
              <w:pStyle w:val="tabletext11"/>
              <w:jc w:val="center"/>
              <w:rPr>
                <w:ins w:id="18256" w:author="Author"/>
              </w:rPr>
            </w:pPr>
            <w:ins w:id="18257" w:author="Author">
              <w:r w:rsidRPr="00D016EC">
                <w:t>0.08</w:t>
              </w:r>
            </w:ins>
          </w:p>
        </w:tc>
        <w:tc>
          <w:tcPr>
            <w:tcW w:w="400" w:type="dxa"/>
            <w:noWrap/>
            <w:vAlign w:val="bottom"/>
            <w:hideMark/>
          </w:tcPr>
          <w:p w14:paraId="72F46E2C" w14:textId="77777777" w:rsidR="00C50A95" w:rsidRPr="00D016EC" w:rsidRDefault="00C50A95" w:rsidP="00416506">
            <w:pPr>
              <w:pStyle w:val="tabletext11"/>
              <w:jc w:val="center"/>
              <w:rPr>
                <w:ins w:id="18258" w:author="Author"/>
              </w:rPr>
            </w:pPr>
            <w:ins w:id="18259" w:author="Author">
              <w:r w:rsidRPr="00D016EC">
                <w:t>0.08</w:t>
              </w:r>
            </w:ins>
          </w:p>
        </w:tc>
        <w:tc>
          <w:tcPr>
            <w:tcW w:w="400" w:type="dxa"/>
            <w:noWrap/>
            <w:vAlign w:val="bottom"/>
            <w:hideMark/>
          </w:tcPr>
          <w:p w14:paraId="26337CA8" w14:textId="77777777" w:rsidR="00C50A95" w:rsidRPr="00D016EC" w:rsidRDefault="00C50A95" w:rsidP="00416506">
            <w:pPr>
              <w:pStyle w:val="tabletext11"/>
              <w:jc w:val="center"/>
              <w:rPr>
                <w:ins w:id="18260" w:author="Author"/>
              </w:rPr>
            </w:pPr>
            <w:ins w:id="18261" w:author="Author">
              <w:r w:rsidRPr="00D016EC">
                <w:t>0.08</w:t>
              </w:r>
            </w:ins>
          </w:p>
        </w:tc>
        <w:tc>
          <w:tcPr>
            <w:tcW w:w="400" w:type="dxa"/>
            <w:noWrap/>
            <w:vAlign w:val="bottom"/>
            <w:hideMark/>
          </w:tcPr>
          <w:p w14:paraId="2041F773" w14:textId="77777777" w:rsidR="00C50A95" w:rsidRPr="00D016EC" w:rsidRDefault="00C50A95" w:rsidP="00416506">
            <w:pPr>
              <w:pStyle w:val="tabletext11"/>
              <w:jc w:val="center"/>
              <w:rPr>
                <w:ins w:id="18262" w:author="Author"/>
              </w:rPr>
            </w:pPr>
            <w:ins w:id="18263" w:author="Author">
              <w:r w:rsidRPr="00D016EC">
                <w:t>0.08</w:t>
              </w:r>
            </w:ins>
          </w:p>
        </w:tc>
        <w:tc>
          <w:tcPr>
            <w:tcW w:w="400" w:type="dxa"/>
            <w:noWrap/>
            <w:vAlign w:val="bottom"/>
            <w:hideMark/>
          </w:tcPr>
          <w:p w14:paraId="1DBEB605" w14:textId="77777777" w:rsidR="00C50A95" w:rsidRPr="00D016EC" w:rsidRDefault="00C50A95" w:rsidP="00416506">
            <w:pPr>
              <w:pStyle w:val="tabletext11"/>
              <w:jc w:val="center"/>
              <w:rPr>
                <w:ins w:id="18264" w:author="Author"/>
              </w:rPr>
            </w:pPr>
            <w:ins w:id="18265" w:author="Author">
              <w:r w:rsidRPr="00D016EC">
                <w:t>0.08</w:t>
              </w:r>
            </w:ins>
          </w:p>
        </w:tc>
        <w:tc>
          <w:tcPr>
            <w:tcW w:w="400" w:type="dxa"/>
            <w:noWrap/>
            <w:vAlign w:val="bottom"/>
            <w:hideMark/>
          </w:tcPr>
          <w:p w14:paraId="38599CFB" w14:textId="77777777" w:rsidR="00C50A95" w:rsidRPr="00D016EC" w:rsidRDefault="00C50A95" w:rsidP="00416506">
            <w:pPr>
              <w:pStyle w:val="tabletext11"/>
              <w:jc w:val="center"/>
              <w:rPr>
                <w:ins w:id="18266" w:author="Author"/>
              </w:rPr>
            </w:pPr>
            <w:ins w:id="18267" w:author="Author">
              <w:r w:rsidRPr="00D016EC">
                <w:t>0.08</w:t>
              </w:r>
            </w:ins>
          </w:p>
        </w:tc>
        <w:tc>
          <w:tcPr>
            <w:tcW w:w="440" w:type="dxa"/>
            <w:noWrap/>
            <w:vAlign w:val="bottom"/>
            <w:hideMark/>
          </w:tcPr>
          <w:p w14:paraId="60E827BE" w14:textId="77777777" w:rsidR="00C50A95" w:rsidRPr="00D016EC" w:rsidRDefault="00C50A95" w:rsidP="00416506">
            <w:pPr>
              <w:pStyle w:val="tabletext11"/>
              <w:jc w:val="center"/>
              <w:rPr>
                <w:ins w:id="18268" w:author="Author"/>
              </w:rPr>
            </w:pPr>
            <w:ins w:id="18269" w:author="Author">
              <w:r w:rsidRPr="00D016EC">
                <w:t>0.08</w:t>
              </w:r>
            </w:ins>
          </w:p>
        </w:tc>
        <w:tc>
          <w:tcPr>
            <w:tcW w:w="400" w:type="dxa"/>
            <w:noWrap/>
            <w:vAlign w:val="bottom"/>
            <w:hideMark/>
          </w:tcPr>
          <w:p w14:paraId="454986B4" w14:textId="77777777" w:rsidR="00C50A95" w:rsidRPr="00D016EC" w:rsidRDefault="00C50A95" w:rsidP="00416506">
            <w:pPr>
              <w:pStyle w:val="tabletext11"/>
              <w:jc w:val="center"/>
              <w:rPr>
                <w:ins w:id="18270" w:author="Author"/>
              </w:rPr>
            </w:pPr>
            <w:ins w:id="18271" w:author="Author">
              <w:r w:rsidRPr="00D016EC">
                <w:t>0.08</w:t>
              </w:r>
            </w:ins>
          </w:p>
        </w:tc>
        <w:tc>
          <w:tcPr>
            <w:tcW w:w="400" w:type="dxa"/>
            <w:noWrap/>
            <w:vAlign w:val="bottom"/>
            <w:hideMark/>
          </w:tcPr>
          <w:p w14:paraId="30C189B3" w14:textId="77777777" w:rsidR="00C50A95" w:rsidRPr="00D016EC" w:rsidRDefault="00C50A95" w:rsidP="00416506">
            <w:pPr>
              <w:pStyle w:val="tabletext11"/>
              <w:jc w:val="center"/>
              <w:rPr>
                <w:ins w:id="18272" w:author="Author"/>
              </w:rPr>
            </w:pPr>
            <w:ins w:id="18273" w:author="Author">
              <w:r w:rsidRPr="00D016EC">
                <w:t>0.08</w:t>
              </w:r>
            </w:ins>
          </w:p>
        </w:tc>
        <w:tc>
          <w:tcPr>
            <w:tcW w:w="400" w:type="dxa"/>
            <w:noWrap/>
            <w:vAlign w:val="bottom"/>
            <w:hideMark/>
          </w:tcPr>
          <w:p w14:paraId="0BCC577F" w14:textId="77777777" w:rsidR="00C50A95" w:rsidRPr="00D016EC" w:rsidRDefault="00C50A95" w:rsidP="00416506">
            <w:pPr>
              <w:pStyle w:val="tabletext11"/>
              <w:jc w:val="center"/>
              <w:rPr>
                <w:ins w:id="18274" w:author="Author"/>
              </w:rPr>
            </w:pPr>
            <w:ins w:id="18275" w:author="Author">
              <w:r w:rsidRPr="00D016EC">
                <w:t>0.08</w:t>
              </w:r>
            </w:ins>
          </w:p>
        </w:tc>
        <w:tc>
          <w:tcPr>
            <w:tcW w:w="400" w:type="dxa"/>
            <w:noWrap/>
            <w:vAlign w:val="bottom"/>
            <w:hideMark/>
          </w:tcPr>
          <w:p w14:paraId="394550D8" w14:textId="77777777" w:rsidR="00C50A95" w:rsidRPr="00D016EC" w:rsidRDefault="00C50A95" w:rsidP="00416506">
            <w:pPr>
              <w:pStyle w:val="tabletext11"/>
              <w:jc w:val="center"/>
              <w:rPr>
                <w:ins w:id="18276" w:author="Author"/>
              </w:rPr>
            </w:pPr>
            <w:ins w:id="18277" w:author="Author">
              <w:r w:rsidRPr="00D016EC">
                <w:t>0.08</w:t>
              </w:r>
            </w:ins>
          </w:p>
        </w:tc>
        <w:tc>
          <w:tcPr>
            <w:tcW w:w="460" w:type="dxa"/>
            <w:noWrap/>
            <w:vAlign w:val="bottom"/>
            <w:hideMark/>
          </w:tcPr>
          <w:p w14:paraId="333B40AB" w14:textId="77777777" w:rsidR="00C50A95" w:rsidRPr="00D016EC" w:rsidRDefault="00C50A95" w:rsidP="00416506">
            <w:pPr>
              <w:pStyle w:val="tabletext11"/>
              <w:jc w:val="center"/>
              <w:rPr>
                <w:ins w:id="18278" w:author="Author"/>
              </w:rPr>
            </w:pPr>
            <w:ins w:id="18279" w:author="Author">
              <w:r w:rsidRPr="00D016EC">
                <w:t>0.08</w:t>
              </w:r>
            </w:ins>
          </w:p>
        </w:tc>
      </w:tr>
      <w:tr w:rsidR="00C50A95" w:rsidRPr="00D016EC" w14:paraId="69A596BB" w14:textId="77777777" w:rsidTr="00416506">
        <w:trPr>
          <w:trHeight w:val="190"/>
          <w:ins w:id="18280" w:author="Author"/>
        </w:trPr>
        <w:tc>
          <w:tcPr>
            <w:tcW w:w="200" w:type="dxa"/>
            <w:tcBorders>
              <w:right w:val="nil"/>
            </w:tcBorders>
            <w:vAlign w:val="bottom"/>
          </w:tcPr>
          <w:p w14:paraId="61A5750D" w14:textId="77777777" w:rsidR="00C50A95" w:rsidRPr="00D016EC" w:rsidRDefault="00C50A95" w:rsidP="00416506">
            <w:pPr>
              <w:pStyle w:val="tabletext11"/>
              <w:jc w:val="right"/>
              <w:rPr>
                <w:ins w:id="18281" w:author="Author"/>
              </w:rPr>
            </w:pPr>
          </w:p>
        </w:tc>
        <w:tc>
          <w:tcPr>
            <w:tcW w:w="1580" w:type="dxa"/>
            <w:tcBorders>
              <w:left w:val="nil"/>
            </w:tcBorders>
            <w:vAlign w:val="bottom"/>
            <w:hideMark/>
          </w:tcPr>
          <w:p w14:paraId="23886877" w14:textId="77777777" w:rsidR="00C50A95" w:rsidRPr="00D016EC" w:rsidRDefault="00C50A95" w:rsidP="00416506">
            <w:pPr>
              <w:pStyle w:val="tabletext11"/>
              <w:tabs>
                <w:tab w:val="decimal" w:pos="640"/>
              </w:tabs>
              <w:rPr>
                <w:ins w:id="18282" w:author="Author"/>
              </w:rPr>
            </w:pPr>
            <w:ins w:id="18283" w:author="Author">
              <w:r w:rsidRPr="00D016EC">
                <w:t>3,000 to 3,999</w:t>
              </w:r>
            </w:ins>
          </w:p>
        </w:tc>
        <w:tc>
          <w:tcPr>
            <w:tcW w:w="680" w:type="dxa"/>
            <w:noWrap/>
            <w:vAlign w:val="bottom"/>
            <w:hideMark/>
          </w:tcPr>
          <w:p w14:paraId="431C678F" w14:textId="77777777" w:rsidR="00C50A95" w:rsidRPr="00D016EC" w:rsidRDefault="00C50A95" w:rsidP="00416506">
            <w:pPr>
              <w:pStyle w:val="tabletext11"/>
              <w:jc w:val="center"/>
              <w:rPr>
                <w:ins w:id="18284" w:author="Author"/>
              </w:rPr>
            </w:pPr>
            <w:ins w:id="18285" w:author="Author">
              <w:r w:rsidRPr="00D016EC">
                <w:t>0.17</w:t>
              </w:r>
            </w:ins>
          </w:p>
        </w:tc>
        <w:tc>
          <w:tcPr>
            <w:tcW w:w="900" w:type="dxa"/>
            <w:noWrap/>
            <w:vAlign w:val="bottom"/>
            <w:hideMark/>
          </w:tcPr>
          <w:p w14:paraId="33BDB9FC" w14:textId="77777777" w:rsidR="00C50A95" w:rsidRPr="00D016EC" w:rsidRDefault="00C50A95" w:rsidP="00416506">
            <w:pPr>
              <w:pStyle w:val="tabletext11"/>
              <w:jc w:val="center"/>
              <w:rPr>
                <w:ins w:id="18286" w:author="Author"/>
              </w:rPr>
            </w:pPr>
            <w:ins w:id="18287" w:author="Author">
              <w:r w:rsidRPr="00D016EC">
                <w:t>0.13</w:t>
              </w:r>
            </w:ins>
          </w:p>
        </w:tc>
        <w:tc>
          <w:tcPr>
            <w:tcW w:w="400" w:type="dxa"/>
            <w:noWrap/>
            <w:vAlign w:val="bottom"/>
            <w:hideMark/>
          </w:tcPr>
          <w:p w14:paraId="1094B4A5" w14:textId="77777777" w:rsidR="00C50A95" w:rsidRPr="00D016EC" w:rsidRDefault="00C50A95" w:rsidP="00416506">
            <w:pPr>
              <w:pStyle w:val="tabletext11"/>
              <w:jc w:val="center"/>
              <w:rPr>
                <w:ins w:id="18288" w:author="Author"/>
              </w:rPr>
            </w:pPr>
            <w:ins w:id="18289" w:author="Author">
              <w:r w:rsidRPr="00D016EC">
                <w:t>0.13</w:t>
              </w:r>
            </w:ins>
          </w:p>
        </w:tc>
        <w:tc>
          <w:tcPr>
            <w:tcW w:w="400" w:type="dxa"/>
            <w:noWrap/>
            <w:vAlign w:val="bottom"/>
            <w:hideMark/>
          </w:tcPr>
          <w:p w14:paraId="33E2C4FB" w14:textId="77777777" w:rsidR="00C50A95" w:rsidRPr="00D016EC" w:rsidRDefault="00C50A95" w:rsidP="00416506">
            <w:pPr>
              <w:pStyle w:val="tabletext11"/>
              <w:jc w:val="center"/>
              <w:rPr>
                <w:ins w:id="18290" w:author="Author"/>
              </w:rPr>
            </w:pPr>
            <w:ins w:id="18291" w:author="Author">
              <w:r w:rsidRPr="00D016EC">
                <w:t>0.13</w:t>
              </w:r>
            </w:ins>
          </w:p>
        </w:tc>
        <w:tc>
          <w:tcPr>
            <w:tcW w:w="400" w:type="dxa"/>
            <w:noWrap/>
            <w:vAlign w:val="bottom"/>
            <w:hideMark/>
          </w:tcPr>
          <w:p w14:paraId="1DAB9D03" w14:textId="77777777" w:rsidR="00C50A95" w:rsidRPr="00D016EC" w:rsidRDefault="00C50A95" w:rsidP="00416506">
            <w:pPr>
              <w:pStyle w:val="tabletext11"/>
              <w:jc w:val="center"/>
              <w:rPr>
                <w:ins w:id="18292" w:author="Author"/>
              </w:rPr>
            </w:pPr>
            <w:ins w:id="18293" w:author="Author">
              <w:r w:rsidRPr="00D016EC">
                <w:t>0.12</w:t>
              </w:r>
            </w:ins>
          </w:p>
        </w:tc>
        <w:tc>
          <w:tcPr>
            <w:tcW w:w="400" w:type="dxa"/>
            <w:noWrap/>
            <w:vAlign w:val="bottom"/>
            <w:hideMark/>
          </w:tcPr>
          <w:p w14:paraId="5BB34F09" w14:textId="77777777" w:rsidR="00C50A95" w:rsidRPr="00D016EC" w:rsidRDefault="00C50A95" w:rsidP="00416506">
            <w:pPr>
              <w:pStyle w:val="tabletext11"/>
              <w:jc w:val="center"/>
              <w:rPr>
                <w:ins w:id="18294" w:author="Author"/>
              </w:rPr>
            </w:pPr>
            <w:ins w:id="18295" w:author="Author">
              <w:r w:rsidRPr="00D016EC">
                <w:t>0.12</w:t>
              </w:r>
            </w:ins>
          </w:p>
        </w:tc>
        <w:tc>
          <w:tcPr>
            <w:tcW w:w="400" w:type="dxa"/>
            <w:noWrap/>
            <w:vAlign w:val="bottom"/>
            <w:hideMark/>
          </w:tcPr>
          <w:p w14:paraId="08EBE909" w14:textId="77777777" w:rsidR="00C50A95" w:rsidRPr="00D016EC" w:rsidRDefault="00C50A95" w:rsidP="00416506">
            <w:pPr>
              <w:pStyle w:val="tabletext11"/>
              <w:jc w:val="center"/>
              <w:rPr>
                <w:ins w:id="18296" w:author="Author"/>
              </w:rPr>
            </w:pPr>
            <w:ins w:id="18297" w:author="Author">
              <w:r w:rsidRPr="00D016EC">
                <w:t>0.11</w:t>
              </w:r>
            </w:ins>
          </w:p>
        </w:tc>
        <w:tc>
          <w:tcPr>
            <w:tcW w:w="400" w:type="dxa"/>
            <w:noWrap/>
            <w:vAlign w:val="bottom"/>
            <w:hideMark/>
          </w:tcPr>
          <w:p w14:paraId="5D57ACCC" w14:textId="77777777" w:rsidR="00C50A95" w:rsidRPr="00D016EC" w:rsidRDefault="00C50A95" w:rsidP="00416506">
            <w:pPr>
              <w:pStyle w:val="tabletext11"/>
              <w:jc w:val="center"/>
              <w:rPr>
                <w:ins w:id="18298" w:author="Author"/>
              </w:rPr>
            </w:pPr>
            <w:ins w:id="18299" w:author="Author">
              <w:r w:rsidRPr="00D016EC">
                <w:t>0.11</w:t>
              </w:r>
            </w:ins>
          </w:p>
        </w:tc>
        <w:tc>
          <w:tcPr>
            <w:tcW w:w="400" w:type="dxa"/>
            <w:noWrap/>
            <w:vAlign w:val="bottom"/>
            <w:hideMark/>
          </w:tcPr>
          <w:p w14:paraId="078D0699" w14:textId="77777777" w:rsidR="00C50A95" w:rsidRPr="00D016EC" w:rsidRDefault="00C50A95" w:rsidP="00416506">
            <w:pPr>
              <w:pStyle w:val="tabletext11"/>
              <w:jc w:val="center"/>
              <w:rPr>
                <w:ins w:id="18300" w:author="Author"/>
              </w:rPr>
            </w:pPr>
            <w:ins w:id="18301" w:author="Author">
              <w:r w:rsidRPr="00D016EC">
                <w:t>0.10</w:t>
              </w:r>
            </w:ins>
          </w:p>
        </w:tc>
        <w:tc>
          <w:tcPr>
            <w:tcW w:w="400" w:type="dxa"/>
            <w:noWrap/>
            <w:vAlign w:val="bottom"/>
            <w:hideMark/>
          </w:tcPr>
          <w:p w14:paraId="4842D20E" w14:textId="77777777" w:rsidR="00C50A95" w:rsidRPr="00D016EC" w:rsidRDefault="00C50A95" w:rsidP="00416506">
            <w:pPr>
              <w:pStyle w:val="tabletext11"/>
              <w:jc w:val="center"/>
              <w:rPr>
                <w:ins w:id="18302" w:author="Author"/>
              </w:rPr>
            </w:pPr>
            <w:ins w:id="18303" w:author="Author">
              <w:r w:rsidRPr="00D016EC">
                <w:t>0.10</w:t>
              </w:r>
            </w:ins>
          </w:p>
        </w:tc>
        <w:tc>
          <w:tcPr>
            <w:tcW w:w="400" w:type="dxa"/>
            <w:noWrap/>
            <w:vAlign w:val="bottom"/>
            <w:hideMark/>
          </w:tcPr>
          <w:p w14:paraId="46813EF3" w14:textId="77777777" w:rsidR="00C50A95" w:rsidRPr="00D016EC" w:rsidRDefault="00C50A95" w:rsidP="00416506">
            <w:pPr>
              <w:pStyle w:val="tabletext11"/>
              <w:jc w:val="center"/>
              <w:rPr>
                <w:ins w:id="18304" w:author="Author"/>
              </w:rPr>
            </w:pPr>
            <w:ins w:id="18305" w:author="Author">
              <w:r w:rsidRPr="00D016EC">
                <w:t>0.10</w:t>
              </w:r>
            </w:ins>
          </w:p>
        </w:tc>
        <w:tc>
          <w:tcPr>
            <w:tcW w:w="400" w:type="dxa"/>
            <w:noWrap/>
            <w:vAlign w:val="bottom"/>
            <w:hideMark/>
          </w:tcPr>
          <w:p w14:paraId="6758BE47" w14:textId="77777777" w:rsidR="00C50A95" w:rsidRPr="00D016EC" w:rsidRDefault="00C50A95" w:rsidP="00416506">
            <w:pPr>
              <w:pStyle w:val="tabletext11"/>
              <w:jc w:val="center"/>
              <w:rPr>
                <w:ins w:id="18306" w:author="Author"/>
              </w:rPr>
            </w:pPr>
            <w:ins w:id="18307" w:author="Author">
              <w:r w:rsidRPr="00D016EC">
                <w:t>0.10</w:t>
              </w:r>
            </w:ins>
          </w:p>
        </w:tc>
        <w:tc>
          <w:tcPr>
            <w:tcW w:w="400" w:type="dxa"/>
            <w:noWrap/>
            <w:vAlign w:val="bottom"/>
            <w:hideMark/>
          </w:tcPr>
          <w:p w14:paraId="52888701" w14:textId="77777777" w:rsidR="00C50A95" w:rsidRPr="00D016EC" w:rsidRDefault="00C50A95" w:rsidP="00416506">
            <w:pPr>
              <w:pStyle w:val="tabletext11"/>
              <w:jc w:val="center"/>
              <w:rPr>
                <w:ins w:id="18308" w:author="Author"/>
              </w:rPr>
            </w:pPr>
            <w:ins w:id="18309" w:author="Author">
              <w:r w:rsidRPr="00D016EC">
                <w:t>0.10</w:t>
              </w:r>
            </w:ins>
          </w:p>
        </w:tc>
        <w:tc>
          <w:tcPr>
            <w:tcW w:w="400" w:type="dxa"/>
            <w:noWrap/>
            <w:vAlign w:val="bottom"/>
            <w:hideMark/>
          </w:tcPr>
          <w:p w14:paraId="5AB009B4" w14:textId="77777777" w:rsidR="00C50A95" w:rsidRPr="00D016EC" w:rsidRDefault="00C50A95" w:rsidP="00416506">
            <w:pPr>
              <w:pStyle w:val="tabletext11"/>
              <w:jc w:val="center"/>
              <w:rPr>
                <w:ins w:id="18310" w:author="Author"/>
              </w:rPr>
            </w:pPr>
            <w:ins w:id="18311" w:author="Author">
              <w:r w:rsidRPr="00D016EC">
                <w:t>0.10</w:t>
              </w:r>
            </w:ins>
          </w:p>
        </w:tc>
        <w:tc>
          <w:tcPr>
            <w:tcW w:w="400" w:type="dxa"/>
            <w:noWrap/>
            <w:vAlign w:val="bottom"/>
            <w:hideMark/>
          </w:tcPr>
          <w:p w14:paraId="2E711E26" w14:textId="77777777" w:rsidR="00C50A95" w:rsidRPr="00D016EC" w:rsidRDefault="00C50A95" w:rsidP="00416506">
            <w:pPr>
              <w:pStyle w:val="tabletext11"/>
              <w:jc w:val="center"/>
              <w:rPr>
                <w:ins w:id="18312" w:author="Author"/>
              </w:rPr>
            </w:pPr>
            <w:ins w:id="18313" w:author="Author">
              <w:r w:rsidRPr="00D016EC">
                <w:t>0.10</w:t>
              </w:r>
            </w:ins>
          </w:p>
        </w:tc>
        <w:tc>
          <w:tcPr>
            <w:tcW w:w="400" w:type="dxa"/>
            <w:noWrap/>
            <w:vAlign w:val="bottom"/>
            <w:hideMark/>
          </w:tcPr>
          <w:p w14:paraId="449E76E4" w14:textId="77777777" w:rsidR="00C50A95" w:rsidRPr="00D016EC" w:rsidRDefault="00C50A95" w:rsidP="00416506">
            <w:pPr>
              <w:pStyle w:val="tabletext11"/>
              <w:jc w:val="center"/>
              <w:rPr>
                <w:ins w:id="18314" w:author="Author"/>
              </w:rPr>
            </w:pPr>
            <w:ins w:id="18315" w:author="Author">
              <w:r w:rsidRPr="00D016EC">
                <w:t>0.10</w:t>
              </w:r>
            </w:ins>
          </w:p>
        </w:tc>
        <w:tc>
          <w:tcPr>
            <w:tcW w:w="400" w:type="dxa"/>
            <w:noWrap/>
            <w:vAlign w:val="bottom"/>
            <w:hideMark/>
          </w:tcPr>
          <w:p w14:paraId="0E43CF90" w14:textId="77777777" w:rsidR="00C50A95" w:rsidRPr="00D016EC" w:rsidRDefault="00C50A95" w:rsidP="00416506">
            <w:pPr>
              <w:pStyle w:val="tabletext11"/>
              <w:jc w:val="center"/>
              <w:rPr>
                <w:ins w:id="18316" w:author="Author"/>
              </w:rPr>
            </w:pPr>
            <w:ins w:id="18317" w:author="Author">
              <w:r w:rsidRPr="00D016EC">
                <w:t>0.10</w:t>
              </w:r>
            </w:ins>
          </w:p>
        </w:tc>
        <w:tc>
          <w:tcPr>
            <w:tcW w:w="400" w:type="dxa"/>
            <w:noWrap/>
            <w:vAlign w:val="bottom"/>
            <w:hideMark/>
          </w:tcPr>
          <w:p w14:paraId="5A7E8CC5" w14:textId="77777777" w:rsidR="00C50A95" w:rsidRPr="00D016EC" w:rsidRDefault="00C50A95" w:rsidP="00416506">
            <w:pPr>
              <w:pStyle w:val="tabletext11"/>
              <w:jc w:val="center"/>
              <w:rPr>
                <w:ins w:id="18318" w:author="Author"/>
              </w:rPr>
            </w:pPr>
            <w:ins w:id="18319" w:author="Author">
              <w:r w:rsidRPr="00D016EC">
                <w:t>0.10</w:t>
              </w:r>
            </w:ins>
          </w:p>
        </w:tc>
        <w:tc>
          <w:tcPr>
            <w:tcW w:w="400" w:type="dxa"/>
            <w:noWrap/>
            <w:vAlign w:val="bottom"/>
            <w:hideMark/>
          </w:tcPr>
          <w:p w14:paraId="43EB4A04" w14:textId="77777777" w:rsidR="00C50A95" w:rsidRPr="00D016EC" w:rsidRDefault="00C50A95" w:rsidP="00416506">
            <w:pPr>
              <w:pStyle w:val="tabletext11"/>
              <w:jc w:val="center"/>
              <w:rPr>
                <w:ins w:id="18320" w:author="Author"/>
              </w:rPr>
            </w:pPr>
            <w:ins w:id="18321" w:author="Author">
              <w:r w:rsidRPr="00D016EC">
                <w:t>0.10</w:t>
              </w:r>
            </w:ins>
          </w:p>
        </w:tc>
        <w:tc>
          <w:tcPr>
            <w:tcW w:w="400" w:type="dxa"/>
            <w:noWrap/>
            <w:vAlign w:val="bottom"/>
            <w:hideMark/>
          </w:tcPr>
          <w:p w14:paraId="34835D3C" w14:textId="77777777" w:rsidR="00C50A95" w:rsidRPr="00D016EC" w:rsidRDefault="00C50A95" w:rsidP="00416506">
            <w:pPr>
              <w:pStyle w:val="tabletext11"/>
              <w:jc w:val="center"/>
              <w:rPr>
                <w:ins w:id="18322" w:author="Author"/>
              </w:rPr>
            </w:pPr>
            <w:ins w:id="18323" w:author="Author">
              <w:r w:rsidRPr="00D016EC">
                <w:t>0.10</w:t>
              </w:r>
            </w:ins>
          </w:p>
        </w:tc>
        <w:tc>
          <w:tcPr>
            <w:tcW w:w="400" w:type="dxa"/>
            <w:noWrap/>
            <w:vAlign w:val="bottom"/>
            <w:hideMark/>
          </w:tcPr>
          <w:p w14:paraId="2E9CA236" w14:textId="77777777" w:rsidR="00C50A95" w:rsidRPr="00D016EC" w:rsidRDefault="00C50A95" w:rsidP="00416506">
            <w:pPr>
              <w:pStyle w:val="tabletext11"/>
              <w:jc w:val="center"/>
              <w:rPr>
                <w:ins w:id="18324" w:author="Author"/>
              </w:rPr>
            </w:pPr>
            <w:ins w:id="18325" w:author="Author">
              <w:r w:rsidRPr="00D016EC">
                <w:t>0.10</w:t>
              </w:r>
            </w:ins>
          </w:p>
        </w:tc>
        <w:tc>
          <w:tcPr>
            <w:tcW w:w="400" w:type="dxa"/>
            <w:noWrap/>
            <w:vAlign w:val="bottom"/>
            <w:hideMark/>
          </w:tcPr>
          <w:p w14:paraId="4A07BC2C" w14:textId="77777777" w:rsidR="00C50A95" w:rsidRPr="00D016EC" w:rsidRDefault="00C50A95" w:rsidP="00416506">
            <w:pPr>
              <w:pStyle w:val="tabletext11"/>
              <w:jc w:val="center"/>
              <w:rPr>
                <w:ins w:id="18326" w:author="Author"/>
              </w:rPr>
            </w:pPr>
            <w:ins w:id="18327" w:author="Author">
              <w:r w:rsidRPr="00D016EC">
                <w:t>0.10</w:t>
              </w:r>
            </w:ins>
          </w:p>
        </w:tc>
        <w:tc>
          <w:tcPr>
            <w:tcW w:w="440" w:type="dxa"/>
            <w:noWrap/>
            <w:vAlign w:val="bottom"/>
            <w:hideMark/>
          </w:tcPr>
          <w:p w14:paraId="25CAB38F" w14:textId="77777777" w:rsidR="00C50A95" w:rsidRPr="00D016EC" w:rsidRDefault="00C50A95" w:rsidP="00416506">
            <w:pPr>
              <w:pStyle w:val="tabletext11"/>
              <w:jc w:val="center"/>
              <w:rPr>
                <w:ins w:id="18328" w:author="Author"/>
              </w:rPr>
            </w:pPr>
            <w:ins w:id="18329" w:author="Author">
              <w:r w:rsidRPr="00D016EC">
                <w:t>0.10</w:t>
              </w:r>
            </w:ins>
          </w:p>
        </w:tc>
        <w:tc>
          <w:tcPr>
            <w:tcW w:w="400" w:type="dxa"/>
            <w:noWrap/>
            <w:vAlign w:val="bottom"/>
            <w:hideMark/>
          </w:tcPr>
          <w:p w14:paraId="6C574B0A" w14:textId="77777777" w:rsidR="00C50A95" w:rsidRPr="00D016EC" w:rsidRDefault="00C50A95" w:rsidP="00416506">
            <w:pPr>
              <w:pStyle w:val="tabletext11"/>
              <w:jc w:val="center"/>
              <w:rPr>
                <w:ins w:id="18330" w:author="Author"/>
              </w:rPr>
            </w:pPr>
            <w:ins w:id="18331" w:author="Author">
              <w:r w:rsidRPr="00D016EC">
                <w:t>0.10</w:t>
              </w:r>
            </w:ins>
          </w:p>
        </w:tc>
        <w:tc>
          <w:tcPr>
            <w:tcW w:w="400" w:type="dxa"/>
            <w:noWrap/>
            <w:vAlign w:val="bottom"/>
            <w:hideMark/>
          </w:tcPr>
          <w:p w14:paraId="6BE6B385" w14:textId="77777777" w:rsidR="00C50A95" w:rsidRPr="00D016EC" w:rsidRDefault="00C50A95" w:rsidP="00416506">
            <w:pPr>
              <w:pStyle w:val="tabletext11"/>
              <w:jc w:val="center"/>
              <w:rPr>
                <w:ins w:id="18332" w:author="Author"/>
              </w:rPr>
            </w:pPr>
            <w:ins w:id="18333" w:author="Author">
              <w:r w:rsidRPr="00D016EC">
                <w:t>0.10</w:t>
              </w:r>
            </w:ins>
          </w:p>
        </w:tc>
        <w:tc>
          <w:tcPr>
            <w:tcW w:w="400" w:type="dxa"/>
            <w:noWrap/>
            <w:vAlign w:val="bottom"/>
            <w:hideMark/>
          </w:tcPr>
          <w:p w14:paraId="0C81DCF2" w14:textId="77777777" w:rsidR="00C50A95" w:rsidRPr="00D016EC" w:rsidRDefault="00C50A95" w:rsidP="00416506">
            <w:pPr>
              <w:pStyle w:val="tabletext11"/>
              <w:jc w:val="center"/>
              <w:rPr>
                <w:ins w:id="18334" w:author="Author"/>
              </w:rPr>
            </w:pPr>
            <w:ins w:id="18335" w:author="Author">
              <w:r w:rsidRPr="00D016EC">
                <w:t>0.10</w:t>
              </w:r>
            </w:ins>
          </w:p>
        </w:tc>
        <w:tc>
          <w:tcPr>
            <w:tcW w:w="400" w:type="dxa"/>
            <w:noWrap/>
            <w:vAlign w:val="bottom"/>
            <w:hideMark/>
          </w:tcPr>
          <w:p w14:paraId="6D05EB7B" w14:textId="77777777" w:rsidR="00C50A95" w:rsidRPr="00D016EC" w:rsidRDefault="00C50A95" w:rsidP="00416506">
            <w:pPr>
              <w:pStyle w:val="tabletext11"/>
              <w:jc w:val="center"/>
              <w:rPr>
                <w:ins w:id="18336" w:author="Author"/>
              </w:rPr>
            </w:pPr>
            <w:ins w:id="18337" w:author="Author">
              <w:r w:rsidRPr="00D016EC">
                <w:t>0.10</w:t>
              </w:r>
            </w:ins>
          </w:p>
        </w:tc>
        <w:tc>
          <w:tcPr>
            <w:tcW w:w="460" w:type="dxa"/>
            <w:noWrap/>
            <w:vAlign w:val="bottom"/>
            <w:hideMark/>
          </w:tcPr>
          <w:p w14:paraId="1727B709" w14:textId="77777777" w:rsidR="00C50A95" w:rsidRPr="00D016EC" w:rsidRDefault="00C50A95" w:rsidP="00416506">
            <w:pPr>
              <w:pStyle w:val="tabletext11"/>
              <w:jc w:val="center"/>
              <w:rPr>
                <w:ins w:id="18338" w:author="Author"/>
              </w:rPr>
            </w:pPr>
            <w:ins w:id="18339" w:author="Author">
              <w:r w:rsidRPr="00D016EC">
                <w:t>0.10</w:t>
              </w:r>
            </w:ins>
          </w:p>
        </w:tc>
      </w:tr>
      <w:tr w:rsidR="00C50A95" w:rsidRPr="00D016EC" w14:paraId="05814F1C" w14:textId="77777777" w:rsidTr="00416506">
        <w:trPr>
          <w:trHeight w:val="190"/>
          <w:ins w:id="18340" w:author="Author"/>
        </w:trPr>
        <w:tc>
          <w:tcPr>
            <w:tcW w:w="200" w:type="dxa"/>
            <w:tcBorders>
              <w:right w:val="nil"/>
            </w:tcBorders>
            <w:vAlign w:val="bottom"/>
          </w:tcPr>
          <w:p w14:paraId="10946232" w14:textId="77777777" w:rsidR="00C50A95" w:rsidRPr="00D016EC" w:rsidRDefault="00C50A95" w:rsidP="00416506">
            <w:pPr>
              <w:pStyle w:val="tabletext11"/>
              <w:jc w:val="right"/>
              <w:rPr>
                <w:ins w:id="18341" w:author="Author"/>
              </w:rPr>
            </w:pPr>
          </w:p>
        </w:tc>
        <w:tc>
          <w:tcPr>
            <w:tcW w:w="1580" w:type="dxa"/>
            <w:tcBorders>
              <w:left w:val="nil"/>
            </w:tcBorders>
            <w:vAlign w:val="bottom"/>
            <w:hideMark/>
          </w:tcPr>
          <w:p w14:paraId="2787DEF9" w14:textId="77777777" w:rsidR="00C50A95" w:rsidRPr="00D016EC" w:rsidRDefault="00C50A95" w:rsidP="00416506">
            <w:pPr>
              <w:pStyle w:val="tabletext11"/>
              <w:tabs>
                <w:tab w:val="decimal" w:pos="640"/>
              </w:tabs>
              <w:rPr>
                <w:ins w:id="18342" w:author="Author"/>
              </w:rPr>
            </w:pPr>
            <w:ins w:id="18343" w:author="Author">
              <w:r w:rsidRPr="00D016EC">
                <w:t>4,000 to 4,999</w:t>
              </w:r>
            </w:ins>
          </w:p>
        </w:tc>
        <w:tc>
          <w:tcPr>
            <w:tcW w:w="680" w:type="dxa"/>
            <w:noWrap/>
            <w:vAlign w:val="bottom"/>
            <w:hideMark/>
          </w:tcPr>
          <w:p w14:paraId="2281C2E3" w14:textId="77777777" w:rsidR="00C50A95" w:rsidRPr="00D016EC" w:rsidRDefault="00C50A95" w:rsidP="00416506">
            <w:pPr>
              <w:pStyle w:val="tabletext11"/>
              <w:jc w:val="center"/>
              <w:rPr>
                <w:ins w:id="18344" w:author="Author"/>
              </w:rPr>
            </w:pPr>
            <w:ins w:id="18345" w:author="Author">
              <w:r w:rsidRPr="00D016EC">
                <w:t>0.20</w:t>
              </w:r>
            </w:ins>
          </w:p>
        </w:tc>
        <w:tc>
          <w:tcPr>
            <w:tcW w:w="900" w:type="dxa"/>
            <w:noWrap/>
            <w:vAlign w:val="bottom"/>
            <w:hideMark/>
          </w:tcPr>
          <w:p w14:paraId="671E3C6E" w14:textId="77777777" w:rsidR="00C50A95" w:rsidRPr="00D016EC" w:rsidRDefault="00C50A95" w:rsidP="00416506">
            <w:pPr>
              <w:pStyle w:val="tabletext11"/>
              <w:jc w:val="center"/>
              <w:rPr>
                <w:ins w:id="18346" w:author="Author"/>
              </w:rPr>
            </w:pPr>
            <w:ins w:id="18347" w:author="Author">
              <w:r w:rsidRPr="00D016EC">
                <w:t>0.15</w:t>
              </w:r>
            </w:ins>
          </w:p>
        </w:tc>
        <w:tc>
          <w:tcPr>
            <w:tcW w:w="400" w:type="dxa"/>
            <w:noWrap/>
            <w:vAlign w:val="bottom"/>
            <w:hideMark/>
          </w:tcPr>
          <w:p w14:paraId="0E012A1F" w14:textId="77777777" w:rsidR="00C50A95" w:rsidRPr="00D016EC" w:rsidRDefault="00C50A95" w:rsidP="00416506">
            <w:pPr>
              <w:pStyle w:val="tabletext11"/>
              <w:jc w:val="center"/>
              <w:rPr>
                <w:ins w:id="18348" w:author="Author"/>
              </w:rPr>
            </w:pPr>
            <w:ins w:id="18349" w:author="Author">
              <w:r w:rsidRPr="00D016EC">
                <w:t>0.15</w:t>
              </w:r>
            </w:ins>
          </w:p>
        </w:tc>
        <w:tc>
          <w:tcPr>
            <w:tcW w:w="400" w:type="dxa"/>
            <w:noWrap/>
            <w:vAlign w:val="bottom"/>
            <w:hideMark/>
          </w:tcPr>
          <w:p w14:paraId="5DB998CA" w14:textId="77777777" w:rsidR="00C50A95" w:rsidRPr="00D016EC" w:rsidRDefault="00C50A95" w:rsidP="00416506">
            <w:pPr>
              <w:pStyle w:val="tabletext11"/>
              <w:jc w:val="center"/>
              <w:rPr>
                <w:ins w:id="18350" w:author="Author"/>
              </w:rPr>
            </w:pPr>
            <w:ins w:id="18351" w:author="Author">
              <w:r w:rsidRPr="00D016EC">
                <w:t>0.15</w:t>
              </w:r>
            </w:ins>
          </w:p>
        </w:tc>
        <w:tc>
          <w:tcPr>
            <w:tcW w:w="400" w:type="dxa"/>
            <w:noWrap/>
            <w:vAlign w:val="bottom"/>
            <w:hideMark/>
          </w:tcPr>
          <w:p w14:paraId="342759B2" w14:textId="77777777" w:rsidR="00C50A95" w:rsidRPr="00D016EC" w:rsidRDefault="00C50A95" w:rsidP="00416506">
            <w:pPr>
              <w:pStyle w:val="tabletext11"/>
              <w:jc w:val="center"/>
              <w:rPr>
                <w:ins w:id="18352" w:author="Author"/>
              </w:rPr>
            </w:pPr>
            <w:ins w:id="18353" w:author="Author">
              <w:r w:rsidRPr="00D016EC">
                <w:t>0.14</w:t>
              </w:r>
            </w:ins>
          </w:p>
        </w:tc>
        <w:tc>
          <w:tcPr>
            <w:tcW w:w="400" w:type="dxa"/>
            <w:noWrap/>
            <w:vAlign w:val="bottom"/>
            <w:hideMark/>
          </w:tcPr>
          <w:p w14:paraId="64A8D31C" w14:textId="77777777" w:rsidR="00C50A95" w:rsidRPr="00D016EC" w:rsidRDefault="00C50A95" w:rsidP="00416506">
            <w:pPr>
              <w:pStyle w:val="tabletext11"/>
              <w:jc w:val="center"/>
              <w:rPr>
                <w:ins w:id="18354" w:author="Author"/>
              </w:rPr>
            </w:pPr>
            <w:ins w:id="18355" w:author="Author">
              <w:r w:rsidRPr="00D016EC">
                <w:t>0.14</w:t>
              </w:r>
            </w:ins>
          </w:p>
        </w:tc>
        <w:tc>
          <w:tcPr>
            <w:tcW w:w="400" w:type="dxa"/>
            <w:noWrap/>
            <w:vAlign w:val="bottom"/>
            <w:hideMark/>
          </w:tcPr>
          <w:p w14:paraId="3BB7C405" w14:textId="77777777" w:rsidR="00C50A95" w:rsidRPr="00D016EC" w:rsidRDefault="00C50A95" w:rsidP="00416506">
            <w:pPr>
              <w:pStyle w:val="tabletext11"/>
              <w:jc w:val="center"/>
              <w:rPr>
                <w:ins w:id="18356" w:author="Author"/>
              </w:rPr>
            </w:pPr>
            <w:ins w:id="18357" w:author="Author">
              <w:r w:rsidRPr="00D016EC">
                <w:t>0.13</w:t>
              </w:r>
            </w:ins>
          </w:p>
        </w:tc>
        <w:tc>
          <w:tcPr>
            <w:tcW w:w="400" w:type="dxa"/>
            <w:noWrap/>
            <w:vAlign w:val="bottom"/>
            <w:hideMark/>
          </w:tcPr>
          <w:p w14:paraId="13E7CE68" w14:textId="77777777" w:rsidR="00C50A95" w:rsidRPr="00D016EC" w:rsidRDefault="00C50A95" w:rsidP="00416506">
            <w:pPr>
              <w:pStyle w:val="tabletext11"/>
              <w:jc w:val="center"/>
              <w:rPr>
                <w:ins w:id="18358" w:author="Author"/>
              </w:rPr>
            </w:pPr>
            <w:ins w:id="18359" w:author="Author">
              <w:r w:rsidRPr="00D016EC">
                <w:t>0.13</w:t>
              </w:r>
            </w:ins>
          </w:p>
        </w:tc>
        <w:tc>
          <w:tcPr>
            <w:tcW w:w="400" w:type="dxa"/>
            <w:noWrap/>
            <w:vAlign w:val="bottom"/>
            <w:hideMark/>
          </w:tcPr>
          <w:p w14:paraId="3EE63669" w14:textId="77777777" w:rsidR="00C50A95" w:rsidRPr="00D016EC" w:rsidRDefault="00C50A95" w:rsidP="00416506">
            <w:pPr>
              <w:pStyle w:val="tabletext11"/>
              <w:jc w:val="center"/>
              <w:rPr>
                <w:ins w:id="18360" w:author="Author"/>
              </w:rPr>
            </w:pPr>
            <w:ins w:id="18361" w:author="Author">
              <w:r w:rsidRPr="00D016EC">
                <w:t>0.12</w:t>
              </w:r>
            </w:ins>
          </w:p>
        </w:tc>
        <w:tc>
          <w:tcPr>
            <w:tcW w:w="400" w:type="dxa"/>
            <w:noWrap/>
            <w:vAlign w:val="bottom"/>
            <w:hideMark/>
          </w:tcPr>
          <w:p w14:paraId="20C230B0" w14:textId="77777777" w:rsidR="00C50A95" w:rsidRPr="00D016EC" w:rsidRDefault="00C50A95" w:rsidP="00416506">
            <w:pPr>
              <w:pStyle w:val="tabletext11"/>
              <w:jc w:val="center"/>
              <w:rPr>
                <w:ins w:id="18362" w:author="Author"/>
              </w:rPr>
            </w:pPr>
            <w:ins w:id="18363" w:author="Author">
              <w:r w:rsidRPr="00D016EC">
                <w:t>0.12</w:t>
              </w:r>
            </w:ins>
          </w:p>
        </w:tc>
        <w:tc>
          <w:tcPr>
            <w:tcW w:w="400" w:type="dxa"/>
            <w:noWrap/>
            <w:vAlign w:val="bottom"/>
            <w:hideMark/>
          </w:tcPr>
          <w:p w14:paraId="54D2A1E8" w14:textId="77777777" w:rsidR="00C50A95" w:rsidRPr="00D016EC" w:rsidRDefault="00C50A95" w:rsidP="00416506">
            <w:pPr>
              <w:pStyle w:val="tabletext11"/>
              <w:jc w:val="center"/>
              <w:rPr>
                <w:ins w:id="18364" w:author="Author"/>
              </w:rPr>
            </w:pPr>
            <w:ins w:id="18365" w:author="Author">
              <w:r w:rsidRPr="00D016EC">
                <w:t>0.12</w:t>
              </w:r>
            </w:ins>
          </w:p>
        </w:tc>
        <w:tc>
          <w:tcPr>
            <w:tcW w:w="400" w:type="dxa"/>
            <w:noWrap/>
            <w:vAlign w:val="bottom"/>
            <w:hideMark/>
          </w:tcPr>
          <w:p w14:paraId="2F9A368C" w14:textId="77777777" w:rsidR="00C50A95" w:rsidRPr="00D016EC" w:rsidRDefault="00C50A95" w:rsidP="00416506">
            <w:pPr>
              <w:pStyle w:val="tabletext11"/>
              <w:jc w:val="center"/>
              <w:rPr>
                <w:ins w:id="18366" w:author="Author"/>
              </w:rPr>
            </w:pPr>
            <w:ins w:id="18367" w:author="Author">
              <w:r w:rsidRPr="00D016EC">
                <w:t>0.12</w:t>
              </w:r>
            </w:ins>
          </w:p>
        </w:tc>
        <w:tc>
          <w:tcPr>
            <w:tcW w:w="400" w:type="dxa"/>
            <w:noWrap/>
            <w:vAlign w:val="bottom"/>
            <w:hideMark/>
          </w:tcPr>
          <w:p w14:paraId="4A2B569A" w14:textId="77777777" w:rsidR="00C50A95" w:rsidRPr="00D016EC" w:rsidRDefault="00C50A95" w:rsidP="00416506">
            <w:pPr>
              <w:pStyle w:val="tabletext11"/>
              <w:jc w:val="center"/>
              <w:rPr>
                <w:ins w:id="18368" w:author="Author"/>
              </w:rPr>
            </w:pPr>
            <w:ins w:id="18369" w:author="Author">
              <w:r w:rsidRPr="00D016EC">
                <w:t>0.12</w:t>
              </w:r>
            </w:ins>
          </w:p>
        </w:tc>
        <w:tc>
          <w:tcPr>
            <w:tcW w:w="400" w:type="dxa"/>
            <w:noWrap/>
            <w:vAlign w:val="bottom"/>
            <w:hideMark/>
          </w:tcPr>
          <w:p w14:paraId="7BA61F31" w14:textId="77777777" w:rsidR="00C50A95" w:rsidRPr="00D016EC" w:rsidRDefault="00C50A95" w:rsidP="00416506">
            <w:pPr>
              <w:pStyle w:val="tabletext11"/>
              <w:jc w:val="center"/>
              <w:rPr>
                <w:ins w:id="18370" w:author="Author"/>
              </w:rPr>
            </w:pPr>
            <w:ins w:id="18371" w:author="Author">
              <w:r w:rsidRPr="00D016EC">
                <w:t>0.12</w:t>
              </w:r>
            </w:ins>
          </w:p>
        </w:tc>
        <w:tc>
          <w:tcPr>
            <w:tcW w:w="400" w:type="dxa"/>
            <w:noWrap/>
            <w:vAlign w:val="bottom"/>
            <w:hideMark/>
          </w:tcPr>
          <w:p w14:paraId="2F07A56B" w14:textId="77777777" w:rsidR="00C50A95" w:rsidRPr="00D016EC" w:rsidRDefault="00C50A95" w:rsidP="00416506">
            <w:pPr>
              <w:pStyle w:val="tabletext11"/>
              <w:jc w:val="center"/>
              <w:rPr>
                <w:ins w:id="18372" w:author="Author"/>
              </w:rPr>
            </w:pPr>
            <w:ins w:id="18373" w:author="Author">
              <w:r w:rsidRPr="00D016EC">
                <w:t>0.12</w:t>
              </w:r>
            </w:ins>
          </w:p>
        </w:tc>
        <w:tc>
          <w:tcPr>
            <w:tcW w:w="400" w:type="dxa"/>
            <w:noWrap/>
            <w:vAlign w:val="bottom"/>
            <w:hideMark/>
          </w:tcPr>
          <w:p w14:paraId="5361D535" w14:textId="77777777" w:rsidR="00C50A95" w:rsidRPr="00D016EC" w:rsidRDefault="00C50A95" w:rsidP="00416506">
            <w:pPr>
              <w:pStyle w:val="tabletext11"/>
              <w:jc w:val="center"/>
              <w:rPr>
                <w:ins w:id="18374" w:author="Author"/>
              </w:rPr>
            </w:pPr>
            <w:ins w:id="18375" w:author="Author">
              <w:r w:rsidRPr="00D016EC">
                <w:t>0.12</w:t>
              </w:r>
            </w:ins>
          </w:p>
        </w:tc>
        <w:tc>
          <w:tcPr>
            <w:tcW w:w="400" w:type="dxa"/>
            <w:noWrap/>
            <w:vAlign w:val="bottom"/>
            <w:hideMark/>
          </w:tcPr>
          <w:p w14:paraId="6B3D3C33" w14:textId="77777777" w:rsidR="00C50A95" w:rsidRPr="00D016EC" w:rsidRDefault="00C50A95" w:rsidP="00416506">
            <w:pPr>
              <w:pStyle w:val="tabletext11"/>
              <w:jc w:val="center"/>
              <w:rPr>
                <w:ins w:id="18376" w:author="Author"/>
              </w:rPr>
            </w:pPr>
            <w:ins w:id="18377" w:author="Author">
              <w:r w:rsidRPr="00D016EC">
                <w:t>0.12</w:t>
              </w:r>
            </w:ins>
          </w:p>
        </w:tc>
        <w:tc>
          <w:tcPr>
            <w:tcW w:w="400" w:type="dxa"/>
            <w:noWrap/>
            <w:vAlign w:val="bottom"/>
            <w:hideMark/>
          </w:tcPr>
          <w:p w14:paraId="273B6A96" w14:textId="77777777" w:rsidR="00C50A95" w:rsidRPr="00D016EC" w:rsidRDefault="00C50A95" w:rsidP="00416506">
            <w:pPr>
              <w:pStyle w:val="tabletext11"/>
              <w:jc w:val="center"/>
              <w:rPr>
                <w:ins w:id="18378" w:author="Author"/>
              </w:rPr>
            </w:pPr>
            <w:ins w:id="18379" w:author="Author">
              <w:r w:rsidRPr="00D016EC">
                <w:t>0.12</w:t>
              </w:r>
            </w:ins>
          </w:p>
        </w:tc>
        <w:tc>
          <w:tcPr>
            <w:tcW w:w="400" w:type="dxa"/>
            <w:noWrap/>
            <w:vAlign w:val="bottom"/>
            <w:hideMark/>
          </w:tcPr>
          <w:p w14:paraId="2D74D249" w14:textId="77777777" w:rsidR="00C50A95" w:rsidRPr="00D016EC" w:rsidRDefault="00C50A95" w:rsidP="00416506">
            <w:pPr>
              <w:pStyle w:val="tabletext11"/>
              <w:jc w:val="center"/>
              <w:rPr>
                <w:ins w:id="18380" w:author="Author"/>
              </w:rPr>
            </w:pPr>
            <w:ins w:id="18381" w:author="Author">
              <w:r w:rsidRPr="00D016EC">
                <w:t>0.12</w:t>
              </w:r>
            </w:ins>
          </w:p>
        </w:tc>
        <w:tc>
          <w:tcPr>
            <w:tcW w:w="400" w:type="dxa"/>
            <w:noWrap/>
            <w:vAlign w:val="bottom"/>
            <w:hideMark/>
          </w:tcPr>
          <w:p w14:paraId="75B41388" w14:textId="77777777" w:rsidR="00C50A95" w:rsidRPr="00D016EC" w:rsidRDefault="00C50A95" w:rsidP="00416506">
            <w:pPr>
              <w:pStyle w:val="tabletext11"/>
              <w:jc w:val="center"/>
              <w:rPr>
                <w:ins w:id="18382" w:author="Author"/>
              </w:rPr>
            </w:pPr>
            <w:ins w:id="18383" w:author="Author">
              <w:r w:rsidRPr="00D016EC">
                <w:t>0.12</w:t>
              </w:r>
            </w:ins>
          </w:p>
        </w:tc>
        <w:tc>
          <w:tcPr>
            <w:tcW w:w="400" w:type="dxa"/>
            <w:noWrap/>
            <w:vAlign w:val="bottom"/>
            <w:hideMark/>
          </w:tcPr>
          <w:p w14:paraId="185E4085" w14:textId="77777777" w:rsidR="00C50A95" w:rsidRPr="00D016EC" w:rsidRDefault="00C50A95" w:rsidP="00416506">
            <w:pPr>
              <w:pStyle w:val="tabletext11"/>
              <w:jc w:val="center"/>
              <w:rPr>
                <w:ins w:id="18384" w:author="Author"/>
              </w:rPr>
            </w:pPr>
            <w:ins w:id="18385" w:author="Author">
              <w:r w:rsidRPr="00D016EC">
                <w:t>0.12</w:t>
              </w:r>
            </w:ins>
          </w:p>
        </w:tc>
        <w:tc>
          <w:tcPr>
            <w:tcW w:w="400" w:type="dxa"/>
            <w:noWrap/>
            <w:vAlign w:val="bottom"/>
            <w:hideMark/>
          </w:tcPr>
          <w:p w14:paraId="72DDE862" w14:textId="77777777" w:rsidR="00C50A95" w:rsidRPr="00D016EC" w:rsidRDefault="00C50A95" w:rsidP="00416506">
            <w:pPr>
              <w:pStyle w:val="tabletext11"/>
              <w:jc w:val="center"/>
              <w:rPr>
                <w:ins w:id="18386" w:author="Author"/>
              </w:rPr>
            </w:pPr>
            <w:ins w:id="18387" w:author="Author">
              <w:r w:rsidRPr="00D016EC">
                <w:t>0.12</w:t>
              </w:r>
            </w:ins>
          </w:p>
        </w:tc>
        <w:tc>
          <w:tcPr>
            <w:tcW w:w="440" w:type="dxa"/>
            <w:noWrap/>
            <w:vAlign w:val="bottom"/>
            <w:hideMark/>
          </w:tcPr>
          <w:p w14:paraId="4628EF0A" w14:textId="77777777" w:rsidR="00C50A95" w:rsidRPr="00D016EC" w:rsidRDefault="00C50A95" w:rsidP="00416506">
            <w:pPr>
              <w:pStyle w:val="tabletext11"/>
              <w:jc w:val="center"/>
              <w:rPr>
                <w:ins w:id="18388" w:author="Author"/>
              </w:rPr>
            </w:pPr>
            <w:ins w:id="18389" w:author="Author">
              <w:r w:rsidRPr="00D016EC">
                <w:t>0.12</w:t>
              </w:r>
            </w:ins>
          </w:p>
        </w:tc>
        <w:tc>
          <w:tcPr>
            <w:tcW w:w="400" w:type="dxa"/>
            <w:noWrap/>
            <w:vAlign w:val="bottom"/>
            <w:hideMark/>
          </w:tcPr>
          <w:p w14:paraId="2B671ACA" w14:textId="77777777" w:rsidR="00C50A95" w:rsidRPr="00D016EC" w:rsidRDefault="00C50A95" w:rsidP="00416506">
            <w:pPr>
              <w:pStyle w:val="tabletext11"/>
              <w:jc w:val="center"/>
              <w:rPr>
                <w:ins w:id="18390" w:author="Author"/>
              </w:rPr>
            </w:pPr>
            <w:ins w:id="18391" w:author="Author">
              <w:r w:rsidRPr="00D016EC">
                <w:t>0.12</w:t>
              </w:r>
            </w:ins>
          </w:p>
        </w:tc>
        <w:tc>
          <w:tcPr>
            <w:tcW w:w="400" w:type="dxa"/>
            <w:noWrap/>
            <w:vAlign w:val="bottom"/>
            <w:hideMark/>
          </w:tcPr>
          <w:p w14:paraId="2D7B8E27" w14:textId="77777777" w:rsidR="00C50A95" w:rsidRPr="00D016EC" w:rsidRDefault="00C50A95" w:rsidP="00416506">
            <w:pPr>
              <w:pStyle w:val="tabletext11"/>
              <w:jc w:val="center"/>
              <w:rPr>
                <w:ins w:id="18392" w:author="Author"/>
              </w:rPr>
            </w:pPr>
            <w:ins w:id="18393" w:author="Author">
              <w:r w:rsidRPr="00D016EC">
                <w:t>0.12</w:t>
              </w:r>
            </w:ins>
          </w:p>
        </w:tc>
        <w:tc>
          <w:tcPr>
            <w:tcW w:w="400" w:type="dxa"/>
            <w:noWrap/>
            <w:vAlign w:val="bottom"/>
            <w:hideMark/>
          </w:tcPr>
          <w:p w14:paraId="78092EAE" w14:textId="77777777" w:rsidR="00C50A95" w:rsidRPr="00D016EC" w:rsidRDefault="00C50A95" w:rsidP="00416506">
            <w:pPr>
              <w:pStyle w:val="tabletext11"/>
              <w:jc w:val="center"/>
              <w:rPr>
                <w:ins w:id="18394" w:author="Author"/>
              </w:rPr>
            </w:pPr>
            <w:ins w:id="18395" w:author="Author">
              <w:r w:rsidRPr="00D016EC">
                <w:t>0.12</w:t>
              </w:r>
            </w:ins>
          </w:p>
        </w:tc>
        <w:tc>
          <w:tcPr>
            <w:tcW w:w="400" w:type="dxa"/>
            <w:noWrap/>
            <w:vAlign w:val="bottom"/>
            <w:hideMark/>
          </w:tcPr>
          <w:p w14:paraId="1350B21D" w14:textId="77777777" w:rsidR="00C50A95" w:rsidRPr="00D016EC" w:rsidRDefault="00C50A95" w:rsidP="00416506">
            <w:pPr>
              <w:pStyle w:val="tabletext11"/>
              <w:jc w:val="center"/>
              <w:rPr>
                <w:ins w:id="18396" w:author="Author"/>
              </w:rPr>
            </w:pPr>
            <w:ins w:id="18397" w:author="Author">
              <w:r w:rsidRPr="00D016EC">
                <w:t>0.12</w:t>
              </w:r>
            </w:ins>
          </w:p>
        </w:tc>
        <w:tc>
          <w:tcPr>
            <w:tcW w:w="460" w:type="dxa"/>
            <w:noWrap/>
            <w:vAlign w:val="bottom"/>
            <w:hideMark/>
          </w:tcPr>
          <w:p w14:paraId="19CDC167" w14:textId="77777777" w:rsidR="00C50A95" w:rsidRPr="00D016EC" w:rsidRDefault="00C50A95" w:rsidP="00416506">
            <w:pPr>
              <w:pStyle w:val="tabletext11"/>
              <w:jc w:val="center"/>
              <w:rPr>
                <w:ins w:id="18398" w:author="Author"/>
              </w:rPr>
            </w:pPr>
            <w:ins w:id="18399" w:author="Author">
              <w:r w:rsidRPr="00D016EC">
                <w:t>0.12</w:t>
              </w:r>
            </w:ins>
          </w:p>
        </w:tc>
      </w:tr>
      <w:tr w:rsidR="00C50A95" w:rsidRPr="00D016EC" w14:paraId="38855BC8" w14:textId="77777777" w:rsidTr="00416506">
        <w:trPr>
          <w:trHeight w:val="190"/>
          <w:ins w:id="18400" w:author="Author"/>
        </w:trPr>
        <w:tc>
          <w:tcPr>
            <w:tcW w:w="200" w:type="dxa"/>
            <w:tcBorders>
              <w:right w:val="nil"/>
            </w:tcBorders>
            <w:vAlign w:val="bottom"/>
          </w:tcPr>
          <w:p w14:paraId="4CC48B9C" w14:textId="77777777" w:rsidR="00C50A95" w:rsidRPr="00D016EC" w:rsidRDefault="00C50A95" w:rsidP="00416506">
            <w:pPr>
              <w:pStyle w:val="tabletext11"/>
              <w:jc w:val="right"/>
              <w:rPr>
                <w:ins w:id="18401" w:author="Author"/>
              </w:rPr>
            </w:pPr>
          </w:p>
        </w:tc>
        <w:tc>
          <w:tcPr>
            <w:tcW w:w="1580" w:type="dxa"/>
            <w:tcBorders>
              <w:left w:val="nil"/>
            </w:tcBorders>
            <w:vAlign w:val="bottom"/>
            <w:hideMark/>
          </w:tcPr>
          <w:p w14:paraId="2B2CC07B" w14:textId="77777777" w:rsidR="00C50A95" w:rsidRPr="00D016EC" w:rsidRDefault="00C50A95" w:rsidP="00416506">
            <w:pPr>
              <w:pStyle w:val="tabletext11"/>
              <w:tabs>
                <w:tab w:val="decimal" w:pos="640"/>
              </w:tabs>
              <w:rPr>
                <w:ins w:id="18402" w:author="Author"/>
              </w:rPr>
            </w:pPr>
            <w:ins w:id="18403" w:author="Author">
              <w:r w:rsidRPr="00D016EC">
                <w:t>5,000 to 5,999</w:t>
              </w:r>
            </w:ins>
          </w:p>
        </w:tc>
        <w:tc>
          <w:tcPr>
            <w:tcW w:w="680" w:type="dxa"/>
            <w:noWrap/>
            <w:vAlign w:val="bottom"/>
            <w:hideMark/>
          </w:tcPr>
          <w:p w14:paraId="6EE0FC3B" w14:textId="77777777" w:rsidR="00C50A95" w:rsidRPr="00D016EC" w:rsidRDefault="00C50A95" w:rsidP="00416506">
            <w:pPr>
              <w:pStyle w:val="tabletext11"/>
              <w:jc w:val="center"/>
              <w:rPr>
                <w:ins w:id="18404" w:author="Author"/>
              </w:rPr>
            </w:pPr>
            <w:ins w:id="18405" w:author="Author">
              <w:r w:rsidRPr="00D016EC">
                <w:t>0.23</w:t>
              </w:r>
            </w:ins>
          </w:p>
        </w:tc>
        <w:tc>
          <w:tcPr>
            <w:tcW w:w="900" w:type="dxa"/>
            <w:noWrap/>
            <w:vAlign w:val="bottom"/>
            <w:hideMark/>
          </w:tcPr>
          <w:p w14:paraId="48396390" w14:textId="77777777" w:rsidR="00C50A95" w:rsidRPr="00D016EC" w:rsidRDefault="00C50A95" w:rsidP="00416506">
            <w:pPr>
              <w:pStyle w:val="tabletext11"/>
              <w:jc w:val="center"/>
              <w:rPr>
                <w:ins w:id="18406" w:author="Author"/>
              </w:rPr>
            </w:pPr>
            <w:ins w:id="18407" w:author="Author">
              <w:r w:rsidRPr="00D016EC">
                <w:t>0.17</w:t>
              </w:r>
            </w:ins>
          </w:p>
        </w:tc>
        <w:tc>
          <w:tcPr>
            <w:tcW w:w="400" w:type="dxa"/>
            <w:noWrap/>
            <w:vAlign w:val="bottom"/>
            <w:hideMark/>
          </w:tcPr>
          <w:p w14:paraId="5CAD562A" w14:textId="77777777" w:rsidR="00C50A95" w:rsidRPr="00D016EC" w:rsidRDefault="00C50A95" w:rsidP="00416506">
            <w:pPr>
              <w:pStyle w:val="tabletext11"/>
              <w:jc w:val="center"/>
              <w:rPr>
                <w:ins w:id="18408" w:author="Author"/>
              </w:rPr>
            </w:pPr>
            <w:ins w:id="18409" w:author="Author">
              <w:r w:rsidRPr="00D016EC">
                <w:t>0.17</w:t>
              </w:r>
            </w:ins>
          </w:p>
        </w:tc>
        <w:tc>
          <w:tcPr>
            <w:tcW w:w="400" w:type="dxa"/>
            <w:noWrap/>
            <w:vAlign w:val="bottom"/>
            <w:hideMark/>
          </w:tcPr>
          <w:p w14:paraId="00CF74B6" w14:textId="77777777" w:rsidR="00C50A95" w:rsidRPr="00D016EC" w:rsidRDefault="00C50A95" w:rsidP="00416506">
            <w:pPr>
              <w:pStyle w:val="tabletext11"/>
              <w:jc w:val="center"/>
              <w:rPr>
                <w:ins w:id="18410" w:author="Author"/>
              </w:rPr>
            </w:pPr>
            <w:ins w:id="18411" w:author="Author">
              <w:r w:rsidRPr="00D016EC">
                <w:t>0.17</w:t>
              </w:r>
            </w:ins>
          </w:p>
        </w:tc>
        <w:tc>
          <w:tcPr>
            <w:tcW w:w="400" w:type="dxa"/>
            <w:noWrap/>
            <w:vAlign w:val="bottom"/>
            <w:hideMark/>
          </w:tcPr>
          <w:p w14:paraId="31BD095D" w14:textId="77777777" w:rsidR="00C50A95" w:rsidRPr="00D016EC" w:rsidRDefault="00C50A95" w:rsidP="00416506">
            <w:pPr>
              <w:pStyle w:val="tabletext11"/>
              <w:jc w:val="center"/>
              <w:rPr>
                <w:ins w:id="18412" w:author="Author"/>
              </w:rPr>
            </w:pPr>
            <w:ins w:id="18413" w:author="Author">
              <w:r w:rsidRPr="00D016EC">
                <w:t>0.16</w:t>
              </w:r>
            </w:ins>
          </w:p>
        </w:tc>
        <w:tc>
          <w:tcPr>
            <w:tcW w:w="400" w:type="dxa"/>
            <w:noWrap/>
            <w:vAlign w:val="bottom"/>
            <w:hideMark/>
          </w:tcPr>
          <w:p w14:paraId="3C1D04CF" w14:textId="77777777" w:rsidR="00C50A95" w:rsidRPr="00D016EC" w:rsidRDefault="00C50A95" w:rsidP="00416506">
            <w:pPr>
              <w:pStyle w:val="tabletext11"/>
              <w:jc w:val="center"/>
              <w:rPr>
                <w:ins w:id="18414" w:author="Author"/>
              </w:rPr>
            </w:pPr>
            <w:ins w:id="18415" w:author="Author">
              <w:r w:rsidRPr="00D016EC">
                <w:t>0.16</w:t>
              </w:r>
            </w:ins>
          </w:p>
        </w:tc>
        <w:tc>
          <w:tcPr>
            <w:tcW w:w="400" w:type="dxa"/>
            <w:noWrap/>
            <w:vAlign w:val="bottom"/>
            <w:hideMark/>
          </w:tcPr>
          <w:p w14:paraId="404E5E3E" w14:textId="77777777" w:rsidR="00C50A95" w:rsidRPr="00D016EC" w:rsidRDefault="00C50A95" w:rsidP="00416506">
            <w:pPr>
              <w:pStyle w:val="tabletext11"/>
              <w:jc w:val="center"/>
              <w:rPr>
                <w:ins w:id="18416" w:author="Author"/>
              </w:rPr>
            </w:pPr>
            <w:ins w:id="18417" w:author="Author">
              <w:r w:rsidRPr="00D016EC">
                <w:t>0.15</w:t>
              </w:r>
            </w:ins>
          </w:p>
        </w:tc>
        <w:tc>
          <w:tcPr>
            <w:tcW w:w="400" w:type="dxa"/>
            <w:noWrap/>
            <w:vAlign w:val="bottom"/>
            <w:hideMark/>
          </w:tcPr>
          <w:p w14:paraId="19823503" w14:textId="77777777" w:rsidR="00C50A95" w:rsidRPr="00D016EC" w:rsidRDefault="00C50A95" w:rsidP="00416506">
            <w:pPr>
              <w:pStyle w:val="tabletext11"/>
              <w:jc w:val="center"/>
              <w:rPr>
                <w:ins w:id="18418" w:author="Author"/>
              </w:rPr>
            </w:pPr>
            <w:ins w:id="18419" w:author="Author">
              <w:r w:rsidRPr="00D016EC">
                <w:t>0.14</w:t>
              </w:r>
            </w:ins>
          </w:p>
        </w:tc>
        <w:tc>
          <w:tcPr>
            <w:tcW w:w="400" w:type="dxa"/>
            <w:noWrap/>
            <w:vAlign w:val="bottom"/>
            <w:hideMark/>
          </w:tcPr>
          <w:p w14:paraId="33386851" w14:textId="77777777" w:rsidR="00C50A95" w:rsidRPr="00D016EC" w:rsidRDefault="00C50A95" w:rsidP="00416506">
            <w:pPr>
              <w:pStyle w:val="tabletext11"/>
              <w:jc w:val="center"/>
              <w:rPr>
                <w:ins w:id="18420" w:author="Author"/>
              </w:rPr>
            </w:pPr>
            <w:ins w:id="18421" w:author="Author">
              <w:r w:rsidRPr="00D016EC">
                <w:t>0.14</w:t>
              </w:r>
            </w:ins>
          </w:p>
        </w:tc>
        <w:tc>
          <w:tcPr>
            <w:tcW w:w="400" w:type="dxa"/>
            <w:noWrap/>
            <w:vAlign w:val="bottom"/>
            <w:hideMark/>
          </w:tcPr>
          <w:p w14:paraId="1606B60F" w14:textId="77777777" w:rsidR="00C50A95" w:rsidRPr="00D016EC" w:rsidRDefault="00C50A95" w:rsidP="00416506">
            <w:pPr>
              <w:pStyle w:val="tabletext11"/>
              <w:jc w:val="center"/>
              <w:rPr>
                <w:ins w:id="18422" w:author="Author"/>
              </w:rPr>
            </w:pPr>
            <w:ins w:id="18423" w:author="Author">
              <w:r w:rsidRPr="00D016EC">
                <w:t>0.14</w:t>
              </w:r>
            </w:ins>
          </w:p>
        </w:tc>
        <w:tc>
          <w:tcPr>
            <w:tcW w:w="400" w:type="dxa"/>
            <w:noWrap/>
            <w:vAlign w:val="bottom"/>
            <w:hideMark/>
          </w:tcPr>
          <w:p w14:paraId="1A830DA1" w14:textId="77777777" w:rsidR="00C50A95" w:rsidRPr="00D016EC" w:rsidRDefault="00C50A95" w:rsidP="00416506">
            <w:pPr>
              <w:pStyle w:val="tabletext11"/>
              <w:jc w:val="center"/>
              <w:rPr>
                <w:ins w:id="18424" w:author="Author"/>
              </w:rPr>
            </w:pPr>
            <w:ins w:id="18425" w:author="Author">
              <w:r w:rsidRPr="00D016EC">
                <w:t>0.14</w:t>
              </w:r>
            </w:ins>
          </w:p>
        </w:tc>
        <w:tc>
          <w:tcPr>
            <w:tcW w:w="400" w:type="dxa"/>
            <w:noWrap/>
            <w:vAlign w:val="bottom"/>
            <w:hideMark/>
          </w:tcPr>
          <w:p w14:paraId="30AEAB76" w14:textId="77777777" w:rsidR="00C50A95" w:rsidRPr="00D016EC" w:rsidRDefault="00C50A95" w:rsidP="00416506">
            <w:pPr>
              <w:pStyle w:val="tabletext11"/>
              <w:jc w:val="center"/>
              <w:rPr>
                <w:ins w:id="18426" w:author="Author"/>
              </w:rPr>
            </w:pPr>
            <w:ins w:id="18427" w:author="Author">
              <w:r w:rsidRPr="00D016EC">
                <w:t>0.14</w:t>
              </w:r>
            </w:ins>
          </w:p>
        </w:tc>
        <w:tc>
          <w:tcPr>
            <w:tcW w:w="400" w:type="dxa"/>
            <w:noWrap/>
            <w:vAlign w:val="bottom"/>
            <w:hideMark/>
          </w:tcPr>
          <w:p w14:paraId="37F49CC4" w14:textId="77777777" w:rsidR="00C50A95" w:rsidRPr="00D016EC" w:rsidRDefault="00C50A95" w:rsidP="00416506">
            <w:pPr>
              <w:pStyle w:val="tabletext11"/>
              <w:jc w:val="center"/>
              <w:rPr>
                <w:ins w:id="18428" w:author="Author"/>
              </w:rPr>
            </w:pPr>
            <w:ins w:id="18429" w:author="Author">
              <w:r w:rsidRPr="00D016EC">
                <w:t>0.14</w:t>
              </w:r>
            </w:ins>
          </w:p>
        </w:tc>
        <w:tc>
          <w:tcPr>
            <w:tcW w:w="400" w:type="dxa"/>
            <w:noWrap/>
            <w:vAlign w:val="bottom"/>
            <w:hideMark/>
          </w:tcPr>
          <w:p w14:paraId="3E2EEF4F" w14:textId="77777777" w:rsidR="00C50A95" w:rsidRPr="00D016EC" w:rsidRDefault="00C50A95" w:rsidP="00416506">
            <w:pPr>
              <w:pStyle w:val="tabletext11"/>
              <w:jc w:val="center"/>
              <w:rPr>
                <w:ins w:id="18430" w:author="Author"/>
              </w:rPr>
            </w:pPr>
            <w:ins w:id="18431" w:author="Author">
              <w:r w:rsidRPr="00D016EC">
                <w:t>0.14</w:t>
              </w:r>
            </w:ins>
          </w:p>
        </w:tc>
        <w:tc>
          <w:tcPr>
            <w:tcW w:w="400" w:type="dxa"/>
            <w:noWrap/>
            <w:vAlign w:val="bottom"/>
            <w:hideMark/>
          </w:tcPr>
          <w:p w14:paraId="299F76F4" w14:textId="77777777" w:rsidR="00C50A95" w:rsidRPr="00D016EC" w:rsidRDefault="00C50A95" w:rsidP="00416506">
            <w:pPr>
              <w:pStyle w:val="tabletext11"/>
              <w:jc w:val="center"/>
              <w:rPr>
                <w:ins w:id="18432" w:author="Author"/>
              </w:rPr>
            </w:pPr>
            <w:ins w:id="18433" w:author="Author">
              <w:r w:rsidRPr="00D016EC">
                <w:t>0.14</w:t>
              </w:r>
            </w:ins>
          </w:p>
        </w:tc>
        <w:tc>
          <w:tcPr>
            <w:tcW w:w="400" w:type="dxa"/>
            <w:noWrap/>
            <w:vAlign w:val="bottom"/>
            <w:hideMark/>
          </w:tcPr>
          <w:p w14:paraId="65A32C88" w14:textId="77777777" w:rsidR="00C50A95" w:rsidRPr="00D016EC" w:rsidRDefault="00C50A95" w:rsidP="00416506">
            <w:pPr>
              <w:pStyle w:val="tabletext11"/>
              <w:jc w:val="center"/>
              <w:rPr>
                <w:ins w:id="18434" w:author="Author"/>
              </w:rPr>
            </w:pPr>
            <w:ins w:id="18435" w:author="Author">
              <w:r w:rsidRPr="00D016EC">
                <w:t>0.14</w:t>
              </w:r>
            </w:ins>
          </w:p>
        </w:tc>
        <w:tc>
          <w:tcPr>
            <w:tcW w:w="400" w:type="dxa"/>
            <w:noWrap/>
            <w:vAlign w:val="bottom"/>
            <w:hideMark/>
          </w:tcPr>
          <w:p w14:paraId="3FF03898" w14:textId="77777777" w:rsidR="00C50A95" w:rsidRPr="00D016EC" w:rsidRDefault="00C50A95" w:rsidP="00416506">
            <w:pPr>
              <w:pStyle w:val="tabletext11"/>
              <w:jc w:val="center"/>
              <w:rPr>
                <w:ins w:id="18436" w:author="Author"/>
              </w:rPr>
            </w:pPr>
            <w:ins w:id="18437" w:author="Author">
              <w:r w:rsidRPr="00D016EC">
                <w:t>0.14</w:t>
              </w:r>
            </w:ins>
          </w:p>
        </w:tc>
        <w:tc>
          <w:tcPr>
            <w:tcW w:w="400" w:type="dxa"/>
            <w:noWrap/>
            <w:vAlign w:val="bottom"/>
            <w:hideMark/>
          </w:tcPr>
          <w:p w14:paraId="7DB7FB3A" w14:textId="77777777" w:rsidR="00C50A95" w:rsidRPr="00D016EC" w:rsidRDefault="00C50A95" w:rsidP="00416506">
            <w:pPr>
              <w:pStyle w:val="tabletext11"/>
              <w:jc w:val="center"/>
              <w:rPr>
                <w:ins w:id="18438" w:author="Author"/>
              </w:rPr>
            </w:pPr>
            <w:ins w:id="18439" w:author="Author">
              <w:r w:rsidRPr="00D016EC">
                <w:t>0.14</w:t>
              </w:r>
            </w:ins>
          </w:p>
        </w:tc>
        <w:tc>
          <w:tcPr>
            <w:tcW w:w="400" w:type="dxa"/>
            <w:noWrap/>
            <w:vAlign w:val="bottom"/>
            <w:hideMark/>
          </w:tcPr>
          <w:p w14:paraId="162DE260" w14:textId="77777777" w:rsidR="00C50A95" w:rsidRPr="00D016EC" w:rsidRDefault="00C50A95" w:rsidP="00416506">
            <w:pPr>
              <w:pStyle w:val="tabletext11"/>
              <w:jc w:val="center"/>
              <w:rPr>
                <w:ins w:id="18440" w:author="Author"/>
              </w:rPr>
            </w:pPr>
            <w:ins w:id="18441" w:author="Author">
              <w:r w:rsidRPr="00D016EC">
                <w:t>0.14</w:t>
              </w:r>
            </w:ins>
          </w:p>
        </w:tc>
        <w:tc>
          <w:tcPr>
            <w:tcW w:w="400" w:type="dxa"/>
            <w:noWrap/>
            <w:vAlign w:val="bottom"/>
            <w:hideMark/>
          </w:tcPr>
          <w:p w14:paraId="79522B8D" w14:textId="77777777" w:rsidR="00C50A95" w:rsidRPr="00D016EC" w:rsidRDefault="00C50A95" w:rsidP="00416506">
            <w:pPr>
              <w:pStyle w:val="tabletext11"/>
              <w:jc w:val="center"/>
              <w:rPr>
                <w:ins w:id="18442" w:author="Author"/>
              </w:rPr>
            </w:pPr>
            <w:ins w:id="18443" w:author="Author">
              <w:r w:rsidRPr="00D016EC">
                <w:t>0.14</w:t>
              </w:r>
            </w:ins>
          </w:p>
        </w:tc>
        <w:tc>
          <w:tcPr>
            <w:tcW w:w="400" w:type="dxa"/>
            <w:noWrap/>
            <w:vAlign w:val="bottom"/>
            <w:hideMark/>
          </w:tcPr>
          <w:p w14:paraId="605DC6A4" w14:textId="77777777" w:rsidR="00C50A95" w:rsidRPr="00D016EC" w:rsidRDefault="00C50A95" w:rsidP="00416506">
            <w:pPr>
              <w:pStyle w:val="tabletext11"/>
              <w:jc w:val="center"/>
              <w:rPr>
                <w:ins w:id="18444" w:author="Author"/>
              </w:rPr>
            </w:pPr>
            <w:ins w:id="18445" w:author="Author">
              <w:r w:rsidRPr="00D016EC">
                <w:t>0.14</w:t>
              </w:r>
            </w:ins>
          </w:p>
        </w:tc>
        <w:tc>
          <w:tcPr>
            <w:tcW w:w="400" w:type="dxa"/>
            <w:noWrap/>
            <w:vAlign w:val="bottom"/>
            <w:hideMark/>
          </w:tcPr>
          <w:p w14:paraId="089A7CB0" w14:textId="77777777" w:rsidR="00C50A95" w:rsidRPr="00D016EC" w:rsidRDefault="00C50A95" w:rsidP="00416506">
            <w:pPr>
              <w:pStyle w:val="tabletext11"/>
              <w:jc w:val="center"/>
              <w:rPr>
                <w:ins w:id="18446" w:author="Author"/>
              </w:rPr>
            </w:pPr>
            <w:ins w:id="18447" w:author="Author">
              <w:r w:rsidRPr="00D016EC">
                <w:t>0.14</w:t>
              </w:r>
            </w:ins>
          </w:p>
        </w:tc>
        <w:tc>
          <w:tcPr>
            <w:tcW w:w="440" w:type="dxa"/>
            <w:noWrap/>
            <w:vAlign w:val="bottom"/>
            <w:hideMark/>
          </w:tcPr>
          <w:p w14:paraId="29AE3020" w14:textId="77777777" w:rsidR="00C50A95" w:rsidRPr="00D016EC" w:rsidRDefault="00C50A95" w:rsidP="00416506">
            <w:pPr>
              <w:pStyle w:val="tabletext11"/>
              <w:jc w:val="center"/>
              <w:rPr>
                <w:ins w:id="18448" w:author="Author"/>
              </w:rPr>
            </w:pPr>
            <w:ins w:id="18449" w:author="Author">
              <w:r w:rsidRPr="00D016EC">
                <w:t>0.14</w:t>
              </w:r>
            </w:ins>
          </w:p>
        </w:tc>
        <w:tc>
          <w:tcPr>
            <w:tcW w:w="400" w:type="dxa"/>
            <w:noWrap/>
            <w:vAlign w:val="bottom"/>
            <w:hideMark/>
          </w:tcPr>
          <w:p w14:paraId="1A78FA58" w14:textId="77777777" w:rsidR="00C50A95" w:rsidRPr="00D016EC" w:rsidRDefault="00C50A95" w:rsidP="00416506">
            <w:pPr>
              <w:pStyle w:val="tabletext11"/>
              <w:jc w:val="center"/>
              <w:rPr>
                <w:ins w:id="18450" w:author="Author"/>
              </w:rPr>
            </w:pPr>
            <w:ins w:id="18451" w:author="Author">
              <w:r w:rsidRPr="00D016EC">
                <w:t>0.14</w:t>
              </w:r>
            </w:ins>
          </w:p>
        </w:tc>
        <w:tc>
          <w:tcPr>
            <w:tcW w:w="400" w:type="dxa"/>
            <w:noWrap/>
            <w:vAlign w:val="bottom"/>
            <w:hideMark/>
          </w:tcPr>
          <w:p w14:paraId="2E28B6B8" w14:textId="77777777" w:rsidR="00C50A95" w:rsidRPr="00D016EC" w:rsidRDefault="00C50A95" w:rsidP="00416506">
            <w:pPr>
              <w:pStyle w:val="tabletext11"/>
              <w:jc w:val="center"/>
              <w:rPr>
                <w:ins w:id="18452" w:author="Author"/>
              </w:rPr>
            </w:pPr>
            <w:ins w:id="18453" w:author="Author">
              <w:r w:rsidRPr="00D016EC">
                <w:t>0.14</w:t>
              </w:r>
            </w:ins>
          </w:p>
        </w:tc>
        <w:tc>
          <w:tcPr>
            <w:tcW w:w="400" w:type="dxa"/>
            <w:noWrap/>
            <w:vAlign w:val="bottom"/>
            <w:hideMark/>
          </w:tcPr>
          <w:p w14:paraId="6AF685E3" w14:textId="77777777" w:rsidR="00C50A95" w:rsidRPr="00D016EC" w:rsidRDefault="00C50A95" w:rsidP="00416506">
            <w:pPr>
              <w:pStyle w:val="tabletext11"/>
              <w:jc w:val="center"/>
              <w:rPr>
                <w:ins w:id="18454" w:author="Author"/>
              </w:rPr>
            </w:pPr>
            <w:ins w:id="18455" w:author="Author">
              <w:r w:rsidRPr="00D016EC">
                <w:t>0.14</w:t>
              </w:r>
            </w:ins>
          </w:p>
        </w:tc>
        <w:tc>
          <w:tcPr>
            <w:tcW w:w="400" w:type="dxa"/>
            <w:noWrap/>
            <w:vAlign w:val="bottom"/>
            <w:hideMark/>
          </w:tcPr>
          <w:p w14:paraId="0E7B3587" w14:textId="77777777" w:rsidR="00C50A95" w:rsidRPr="00D016EC" w:rsidRDefault="00C50A95" w:rsidP="00416506">
            <w:pPr>
              <w:pStyle w:val="tabletext11"/>
              <w:jc w:val="center"/>
              <w:rPr>
                <w:ins w:id="18456" w:author="Author"/>
              </w:rPr>
            </w:pPr>
            <w:ins w:id="18457" w:author="Author">
              <w:r w:rsidRPr="00D016EC">
                <w:t>0.14</w:t>
              </w:r>
            </w:ins>
          </w:p>
        </w:tc>
        <w:tc>
          <w:tcPr>
            <w:tcW w:w="460" w:type="dxa"/>
            <w:noWrap/>
            <w:vAlign w:val="bottom"/>
            <w:hideMark/>
          </w:tcPr>
          <w:p w14:paraId="27C12A6D" w14:textId="77777777" w:rsidR="00C50A95" w:rsidRPr="00D016EC" w:rsidRDefault="00C50A95" w:rsidP="00416506">
            <w:pPr>
              <w:pStyle w:val="tabletext11"/>
              <w:jc w:val="center"/>
              <w:rPr>
                <w:ins w:id="18458" w:author="Author"/>
              </w:rPr>
            </w:pPr>
            <w:ins w:id="18459" w:author="Author">
              <w:r w:rsidRPr="00D016EC">
                <w:t>0.14</w:t>
              </w:r>
            </w:ins>
          </w:p>
        </w:tc>
      </w:tr>
      <w:tr w:rsidR="00C50A95" w:rsidRPr="00D016EC" w14:paraId="13840C12" w14:textId="77777777" w:rsidTr="00416506">
        <w:trPr>
          <w:trHeight w:val="190"/>
          <w:ins w:id="18460" w:author="Author"/>
        </w:trPr>
        <w:tc>
          <w:tcPr>
            <w:tcW w:w="200" w:type="dxa"/>
            <w:tcBorders>
              <w:right w:val="nil"/>
            </w:tcBorders>
            <w:vAlign w:val="bottom"/>
          </w:tcPr>
          <w:p w14:paraId="6F1EECBB" w14:textId="77777777" w:rsidR="00C50A95" w:rsidRPr="00D016EC" w:rsidRDefault="00C50A95" w:rsidP="00416506">
            <w:pPr>
              <w:pStyle w:val="tabletext11"/>
              <w:jc w:val="right"/>
              <w:rPr>
                <w:ins w:id="18461" w:author="Author"/>
              </w:rPr>
            </w:pPr>
          </w:p>
        </w:tc>
        <w:tc>
          <w:tcPr>
            <w:tcW w:w="1580" w:type="dxa"/>
            <w:tcBorders>
              <w:left w:val="nil"/>
            </w:tcBorders>
            <w:vAlign w:val="bottom"/>
            <w:hideMark/>
          </w:tcPr>
          <w:p w14:paraId="106CC36A" w14:textId="77777777" w:rsidR="00C50A95" w:rsidRPr="00D016EC" w:rsidRDefault="00C50A95" w:rsidP="00416506">
            <w:pPr>
              <w:pStyle w:val="tabletext11"/>
              <w:tabs>
                <w:tab w:val="decimal" w:pos="640"/>
              </w:tabs>
              <w:rPr>
                <w:ins w:id="18462" w:author="Author"/>
              </w:rPr>
            </w:pPr>
            <w:ins w:id="18463" w:author="Author">
              <w:r w:rsidRPr="00D016EC">
                <w:t>6,000 to 7,999</w:t>
              </w:r>
            </w:ins>
          </w:p>
        </w:tc>
        <w:tc>
          <w:tcPr>
            <w:tcW w:w="680" w:type="dxa"/>
            <w:noWrap/>
            <w:vAlign w:val="bottom"/>
            <w:hideMark/>
          </w:tcPr>
          <w:p w14:paraId="37916830" w14:textId="77777777" w:rsidR="00C50A95" w:rsidRPr="00D016EC" w:rsidRDefault="00C50A95" w:rsidP="00416506">
            <w:pPr>
              <w:pStyle w:val="tabletext11"/>
              <w:jc w:val="center"/>
              <w:rPr>
                <w:ins w:id="18464" w:author="Author"/>
              </w:rPr>
            </w:pPr>
            <w:ins w:id="18465" w:author="Author">
              <w:r w:rsidRPr="00D016EC">
                <w:t>0.26</w:t>
              </w:r>
            </w:ins>
          </w:p>
        </w:tc>
        <w:tc>
          <w:tcPr>
            <w:tcW w:w="900" w:type="dxa"/>
            <w:noWrap/>
            <w:vAlign w:val="bottom"/>
            <w:hideMark/>
          </w:tcPr>
          <w:p w14:paraId="6056D97E" w14:textId="77777777" w:rsidR="00C50A95" w:rsidRPr="00D016EC" w:rsidRDefault="00C50A95" w:rsidP="00416506">
            <w:pPr>
              <w:pStyle w:val="tabletext11"/>
              <w:jc w:val="center"/>
              <w:rPr>
                <w:ins w:id="18466" w:author="Author"/>
              </w:rPr>
            </w:pPr>
            <w:ins w:id="18467" w:author="Author">
              <w:r w:rsidRPr="00D016EC">
                <w:t>0.20</w:t>
              </w:r>
            </w:ins>
          </w:p>
        </w:tc>
        <w:tc>
          <w:tcPr>
            <w:tcW w:w="400" w:type="dxa"/>
            <w:noWrap/>
            <w:vAlign w:val="bottom"/>
            <w:hideMark/>
          </w:tcPr>
          <w:p w14:paraId="7EE2B1BA" w14:textId="77777777" w:rsidR="00C50A95" w:rsidRPr="00D016EC" w:rsidRDefault="00C50A95" w:rsidP="00416506">
            <w:pPr>
              <w:pStyle w:val="tabletext11"/>
              <w:jc w:val="center"/>
              <w:rPr>
                <w:ins w:id="18468" w:author="Author"/>
              </w:rPr>
            </w:pPr>
            <w:ins w:id="18469" w:author="Author">
              <w:r w:rsidRPr="00D016EC">
                <w:t>0.20</w:t>
              </w:r>
            </w:ins>
          </w:p>
        </w:tc>
        <w:tc>
          <w:tcPr>
            <w:tcW w:w="400" w:type="dxa"/>
            <w:noWrap/>
            <w:vAlign w:val="bottom"/>
            <w:hideMark/>
          </w:tcPr>
          <w:p w14:paraId="59C92F8B" w14:textId="77777777" w:rsidR="00C50A95" w:rsidRPr="00D016EC" w:rsidRDefault="00C50A95" w:rsidP="00416506">
            <w:pPr>
              <w:pStyle w:val="tabletext11"/>
              <w:jc w:val="center"/>
              <w:rPr>
                <w:ins w:id="18470" w:author="Author"/>
              </w:rPr>
            </w:pPr>
            <w:ins w:id="18471" w:author="Author">
              <w:r w:rsidRPr="00D016EC">
                <w:t>0.20</w:t>
              </w:r>
            </w:ins>
          </w:p>
        </w:tc>
        <w:tc>
          <w:tcPr>
            <w:tcW w:w="400" w:type="dxa"/>
            <w:noWrap/>
            <w:vAlign w:val="bottom"/>
            <w:hideMark/>
          </w:tcPr>
          <w:p w14:paraId="1631D4D2" w14:textId="77777777" w:rsidR="00C50A95" w:rsidRPr="00D016EC" w:rsidRDefault="00C50A95" w:rsidP="00416506">
            <w:pPr>
              <w:pStyle w:val="tabletext11"/>
              <w:jc w:val="center"/>
              <w:rPr>
                <w:ins w:id="18472" w:author="Author"/>
              </w:rPr>
            </w:pPr>
            <w:ins w:id="18473" w:author="Author">
              <w:r w:rsidRPr="00D016EC">
                <w:t>0.19</w:t>
              </w:r>
            </w:ins>
          </w:p>
        </w:tc>
        <w:tc>
          <w:tcPr>
            <w:tcW w:w="400" w:type="dxa"/>
            <w:noWrap/>
            <w:vAlign w:val="bottom"/>
            <w:hideMark/>
          </w:tcPr>
          <w:p w14:paraId="10BE304B" w14:textId="77777777" w:rsidR="00C50A95" w:rsidRPr="00D016EC" w:rsidRDefault="00C50A95" w:rsidP="00416506">
            <w:pPr>
              <w:pStyle w:val="tabletext11"/>
              <w:jc w:val="center"/>
              <w:rPr>
                <w:ins w:id="18474" w:author="Author"/>
              </w:rPr>
            </w:pPr>
            <w:ins w:id="18475" w:author="Author">
              <w:r w:rsidRPr="00D016EC">
                <w:t>0.18</w:t>
              </w:r>
            </w:ins>
          </w:p>
        </w:tc>
        <w:tc>
          <w:tcPr>
            <w:tcW w:w="400" w:type="dxa"/>
            <w:noWrap/>
            <w:vAlign w:val="bottom"/>
            <w:hideMark/>
          </w:tcPr>
          <w:p w14:paraId="6B4F62F8" w14:textId="77777777" w:rsidR="00C50A95" w:rsidRPr="00D016EC" w:rsidRDefault="00C50A95" w:rsidP="00416506">
            <w:pPr>
              <w:pStyle w:val="tabletext11"/>
              <w:jc w:val="center"/>
              <w:rPr>
                <w:ins w:id="18476" w:author="Author"/>
              </w:rPr>
            </w:pPr>
            <w:ins w:id="18477" w:author="Author">
              <w:r w:rsidRPr="00D016EC">
                <w:t>0.17</w:t>
              </w:r>
            </w:ins>
          </w:p>
        </w:tc>
        <w:tc>
          <w:tcPr>
            <w:tcW w:w="400" w:type="dxa"/>
            <w:noWrap/>
            <w:vAlign w:val="bottom"/>
            <w:hideMark/>
          </w:tcPr>
          <w:p w14:paraId="5F94A6FF" w14:textId="77777777" w:rsidR="00C50A95" w:rsidRPr="00D016EC" w:rsidRDefault="00C50A95" w:rsidP="00416506">
            <w:pPr>
              <w:pStyle w:val="tabletext11"/>
              <w:jc w:val="center"/>
              <w:rPr>
                <w:ins w:id="18478" w:author="Author"/>
              </w:rPr>
            </w:pPr>
            <w:ins w:id="18479" w:author="Author">
              <w:r w:rsidRPr="00D016EC">
                <w:t>0.17</w:t>
              </w:r>
            </w:ins>
          </w:p>
        </w:tc>
        <w:tc>
          <w:tcPr>
            <w:tcW w:w="400" w:type="dxa"/>
            <w:noWrap/>
            <w:vAlign w:val="bottom"/>
            <w:hideMark/>
          </w:tcPr>
          <w:p w14:paraId="64D77BD9" w14:textId="77777777" w:rsidR="00C50A95" w:rsidRPr="00D016EC" w:rsidRDefault="00C50A95" w:rsidP="00416506">
            <w:pPr>
              <w:pStyle w:val="tabletext11"/>
              <w:jc w:val="center"/>
              <w:rPr>
                <w:ins w:id="18480" w:author="Author"/>
              </w:rPr>
            </w:pPr>
            <w:ins w:id="18481" w:author="Author">
              <w:r w:rsidRPr="00D016EC">
                <w:t>0.16</w:t>
              </w:r>
            </w:ins>
          </w:p>
        </w:tc>
        <w:tc>
          <w:tcPr>
            <w:tcW w:w="400" w:type="dxa"/>
            <w:noWrap/>
            <w:vAlign w:val="bottom"/>
            <w:hideMark/>
          </w:tcPr>
          <w:p w14:paraId="39B70D4C" w14:textId="77777777" w:rsidR="00C50A95" w:rsidRPr="00D016EC" w:rsidRDefault="00C50A95" w:rsidP="00416506">
            <w:pPr>
              <w:pStyle w:val="tabletext11"/>
              <w:jc w:val="center"/>
              <w:rPr>
                <w:ins w:id="18482" w:author="Author"/>
              </w:rPr>
            </w:pPr>
            <w:ins w:id="18483" w:author="Author">
              <w:r w:rsidRPr="00D016EC">
                <w:t>0.16</w:t>
              </w:r>
            </w:ins>
          </w:p>
        </w:tc>
        <w:tc>
          <w:tcPr>
            <w:tcW w:w="400" w:type="dxa"/>
            <w:noWrap/>
            <w:vAlign w:val="bottom"/>
            <w:hideMark/>
          </w:tcPr>
          <w:p w14:paraId="3E85F1CE" w14:textId="77777777" w:rsidR="00C50A95" w:rsidRPr="00D016EC" w:rsidRDefault="00C50A95" w:rsidP="00416506">
            <w:pPr>
              <w:pStyle w:val="tabletext11"/>
              <w:jc w:val="center"/>
              <w:rPr>
                <w:ins w:id="18484" w:author="Author"/>
              </w:rPr>
            </w:pPr>
            <w:ins w:id="18485" w:author="Author">
              <w:r w:rsidRPr="00D016EC">
                <w:t>0.16</w:t>
              </w:r>
            </w:ins>
          </w:p>
        </w:tc>
        <w:tc>
          <w:tcPr>
            <w:tcW w:w="400" w:type="dxa"/>
            <w:noWrap/>
            <w:vAlign w:val="bottom"/>
            <w:hideMark/>
          </w:tcPr>
          <w:p w14:paraId="339A3378" w14:textId="77777777" w:rsidR="00C50A95" w:rsidRPr="00D016EC" w:rsidRDefault="00C50A95" w:rsidP="00416506">
            <w:pPr>
              <w:pStyle w:val="tabletext11"/>
              <w:jc w:val="center"/>
              <w:rPr>
                <w:ins w:id="18486" w:author="Author"/>
              </w:rPr>
            </w:pPr>
            <w:ins w:id="18487" w:author="Author">
              <w:r w:rsidRPr="00D016EC">
                <w:t>0.16</w:t>
              </w:r>
            </w:ins>
          </w:p>
        </w:tc>
        <w:tc>
          <w:tcPr>
            <w:tcW w:w="400" w:type="dxa"/>
            <w:noWrap/>
            <w:vAlign w:val="bottom"/>
            <w:hideMark/>
          </w:tcPr>
          <w:p w14:paraId="3DB54EF2" w14:textId="77777777" w:rsidR="00C50A95" w:rsidRPr="00D016EC" w:rsidRDefault="00C50A95" w:rsidP="00416506">
            <w:pPr>
              <w:pStyle w:val="tabletext11"/>
              <w:jc w:val="center"/>
              <w:rPr>
                <w:ins w:id="18488" w:author="Author"/>
              </w:rPr>
            </w:pPr>
            <w:ins w:id="18489" w:author="Author">
              <w:r w:rsidRPr="00D016EC">
                <w:t>0.16</w:t>
              </w:r>
            </w:ins>
          </w:p>
        </w:tc>
        <w:tc>
          <w:tcPr>
            <w:tcW w:w="400" w:type="dxa"/>
            <w:noWrap/>
            <w:vAlign w:val="bottom"/>
            <w:hideMark/>
          </w:tcPr>
          <w:p w14:paraId="6FA27746" w14:textId="77777777" w:rsidR="00C50A95" w:rsidRPr="00D016EC" w:rsidRDefault="00C50A95" w:rsidP="00416506">
            <w:pPr>
              <w:pStyle w:val="tabletext11"/>
              <w:jc w:val="center"/>
              <w:rPr>
                <w:ins w:id="18490" w:author="Author"/>
              </w:rPr>
            </w:pPr>
            <w:ins w:id="18491" w:author="Author">
              <w:r w:rsidRPr="00D016EC">
                <w:t>0.16</w:t>
              </w:r>
            </w:ins>
          </w:p>
        </w:tc>
        <w:tc>
          <w:tcPr>
            <w:tcW w:w="400" w:type="dxa"/>
            <w:noWrap/>
            <w:vAlign w:val="bottom"/>
            <w:hideMark/>
          </w:tcPr>
          <w:p w14:paraId="46C69EB5" w14:textId="77777777" w:rsidR="00C50A95" w:rsidRPr="00D016EC" w:rsidRDefault="00C50A95" w:rsidP="00416506">
            <w:pPr>
              <w:pStyle w:val="tabletext11"/>
              <w:jc w:val="center"/>
              <w:rPr>
                <w:ins w:id="18492" w:author="Author"/>
              </w:rPr>
            </w:pPr>
            <w:ins w:id="18493" w:author="Author">
              <w:r w:rsidRPr="00D016EC">
                <w:t>0.16</w:t>
              </w:r>
            </w:ins>
          </w:p>
        </w:tc>
        <w:tc>
          <w:tcPr>
            <w:tcW w:w="400" w:type="dxa"/>
            <w:noWrap/>
            <w:vAlign w:val="bottom"/>
            <w:hideMark/>
          </w:tcPr>
          <w:p w14:paraId="4CC35D58" w14:textId="77777777" w:rsidR="00C50A95" w:rsidRPr="00D016EC" w:rsidRDefault="00C50A95" w:rsidP="00416506">
            <w:pPr>
              <w:pStyle w:val="tabletext11"/>
              <w:jc w:val="center"/>
              <w:rPr>
                <w:ins w:id="18494" w:author="Author"/>
              </w:rPr>
            </w:pPr>
            <w:ins w:id="18495" w:author="Author">
              <w:r w:rsidRPr="00D016EC">
                <w:t>0.16</w:t>
              </w:r>
            </w:ins>
          </w:p>
        </w:tc>
        <w:tc>
          <w:tcPr>
            <w:tcW w:w="400" w:type="dxa"/>
            <w:noWrap/>
            <w:vAlign w:val="bottom"/>
            <w:hideMark/>
          </w:tcPr>
          <w:p w14:paraId="7DE0DFC4" w14:textId="77777777" w:rsidR="00C50A95" w:rsidRPr="00D016EC" w:rsidRDefault="00C50A95" w:rsidP="00416506">
            <w:pPr>
              <w:pStyle w:val="tabletext11"/>
              <w:jc w:val="center"/>
              <w:rPr>
                <w:ins w:id="18496" w:author="Author"/>
              </w:rPr>
            </w:pPr>
            <w:ins w:id="18497" w:author="Author">
              <w:r w:rsidRPr="00D016EC">
                <w:t>0.16</w:t>
              </w:r>
            </w:ins>
          </w:p>
        </w:tc>
        <w:tc>
          <w:tcPr>
            <w:tcW w:w="400" w:type="dxa"/>
            <w:noWrap/>
            <w:vAlign w:val="bottom"/>
            <w:hideMark/>
          </w:tcPr>
          <w:p w14:paraId="36F56A80" w14:textId="77777777" w:rsidR="00C50A95" w:rsidRPr="00D016EC" w:rsidRDefault="00C50A95" w:rsidP="00416506">
            <w:pPr>
              <w:pStyle w:val="tabletext11"/>
              <w:jc w:val="center"/>
              <w:rPr>
                <w:ins w:id="18498" w:author="Author"/>
              </w:rPr>
            </w:pPr>
            <w:ins w:id="18499" w:author="Author">
              <w:r w:rsidRPr="00D016EC">
                <w:t>0.16</w:t>
              </w:r>
            </w:ins>
          </w:p>
        </w:tc>
        <w:tc>
          <w:tcPr>
            <w:tcW w:w="400" w:type="dxa"/>
            <w:noWrap/>
            <w:vAlign w:val="bottom"/>
            <w:hideMark/>
          </w:tcPr>
          <w:p w14:paraId="00037391" w14:textId="77777777" w:rsidR="00C50A95" w:rsidRPr="00D016EC" w:rsidRDefault="00C50A95" w:rsidP="00416506">
            <w:pPr>
              <w:pStyle w:val="tabletext11"/>
              <w:jc w:val="center"/>
              <w:rPr>
                <w:ins w:id="18500" w:author="Author"/>
              </w:rPr>
            </w:pPr>
            <w:ins w:id="18501" w:author="Author">
              <w:r w:rsidRPr="00D016EC">
                <w:t>0.16</w:t>
              </w:r>
            </w:ins>
          </w:p>
        </w:tc>
        <w:tc>
          <w:tcPr>
            <w:tcW w:w="400" w:type="dxa"/>
            <w:noWrap/>
            <w:vAlign w:val="bottom"/>
            <w:hideMark/>
          </w:tcPr>
          <w:p w14:paraId="1F752498" w14:textId="77777777" w:rsidR="00C50A95" w:rsidRPr="00D016EC" w:rsidRDefault="00C50A95" w:rsidP="00416506">
            <w:pPr>
              <w:pStyle w:val="tabletext11"/>
              <w:jc w:val="center"/>
              <w:rPr>
                <w:ins w:id="18502" w:author="Author"/>
              </w:rPr>
            </w:pPr>
            <w:ins w:id="18503" w:author="Author">
              <w:r w:rsidRPr="00D016EC">
                <w:t>0.16</w:t>
              </w:r>
            </w:ins>
          </w:p>
        </w:tc>
        <w:tc>
          <w:tcPr>
            <w:tcW w:w="400" w:type="dxa"/>
            <w:noWrap/>
            <w:vAlign w:val="bottom"/>
            <w:hideMark/>
          </w:tcPr>
          <w:p w14:paraId="6C09A76B" w14:textId="77777777" w:rsidR="00C50A95" w:rsidRPr="00D016EC" w:rsidRDefault="00C50A95" w:rsidP="00416506">
            <w:pPr>
              <w:pStyle w:val="tabletext11"/>
              <w:jc w:val="center"/>
              <w:rPr>
                <w:ins w:id="18504" w:author="Author"/>
              </w:rPr>
            </w:pPr>
            <w:ins w:id="18505" w:author="Author">
              <w:r w:rsidRPr="00D016EC">
                <w:t>0.16</w:t>
              </w:r>
            </w:ins>
          </w:p>
        </w:tc>
        <w:tc>
          <w:tcPr>
            <w:tcW w:w="400" w:type="dxa"/>
            <w:noWrap/>
            <w:vAlign w:val="bottom"/>
            <w:hideMark/>
          </w:tcPr>
          <w:p w14:paraId="4968B77B" w14:textId="77777777" w:rsidR="00C50A95" w:rsidRPr="00D016EC" w:rsidRDefault="00C50A95" w:rsidP="00416506">
            <w:pPr>
              <w:pStyle w:val="tabletext11"/>
              <w:jc w:val="center"/>
              <w:rPr>
                <w:ins w:id="18506" w:author="Author"/>
              </w:rPr>
            </w:pPr>
            <w:ins w:id="18507" w:author="Author">
              <w:r w:rsidRPr="00D016EC">
                <w:t>0.16</w:t>
              </w:r>
            </w:ins>
          </w:p>
        </w:tc>
        <w:tc>
          <w:tcPr>
            <w:tcW w:w="440" w:type="dxa"/>
            <w:noWrap/>
            <w:vAlign w:val="bottom"/>
            <w:hideMark/>
          </w:tcPr>
          <w:p w14:paraId="5153D8CD" w14:textId="77777777" w:rsidR="00C50A95" w:rsidRPr="00D016EC" w:rsidRDefault="00C50A95" w:rsidP="00416506">
            <w:pPr>
              <w:pStyle w:val="tabletext11"/>
              <w:jc w:val="center"/>
              <w:rPr>
                <w:ins w:id="18508" w:author="Author"/>
              </w:rPr>
            </w:pPr>
            <w:ins w:id="18509" w:author="Author">
              <w:r w:rsidRPr="00D016EC">
                <w:t>0.16</w:t>
              </w:r>
            </w:ins>
          </w:p>
        </w:tc>
        <w:tc>
          <w:tcPr>
            <w:tcW w:w="400" w:type="dxa"/>
            <w:noWrap/>
            <w:vAlign w:val="bottom"/>
            <w:hideMark/>
          </w:tcPr>
          <w:p w14:paraId="18B118A0" w14:textId="77777777" w:rsidR="00C50A95" w:rsidRPr="00D016EC" w:rsidRDefault="00C50A95" w:rsidP="00416506">
            <w:pPr>
              <w:pStyle w:val="tabletext11"/>
              <w:jc w:val="center"/>
              <w:rPr>
                <w:ins w:id="18510" w:author="Author"/>
              </w:rPr>
            </w:pPr>
            <w:ins w:id="18511" w:author="Author">
              <w:r w:rsidRPr="00D016EC">
                <w:t>0.16</w:t>
              </w:r>
            </w:ins>
          </w:p>
        </w:tc>
        <w:tc>
          <w:tcPr>
            <w:tcW w:w="400" w:type="dxa"/>
            <w:noWrap/>
            <w:vAlign w:val="bottom"/>
            <w:hideMark/>
          </w:tcPr>
          <w:p w14:paraId="5D0A7808" w14:textId="77777777" w:rsidR="00C50A95" w:rsidRPr="00D016EC" w:rsidRDefault="00C50A95" w:rsidP="00416506">
            <w:pPr>
              <w:pStyle w:val="tabletext11"/>
              <w:jc w:val="center"/>
              <w:rPr>
                <w:ins w:id="18512" w:author="Author"/>
              </w:rPr>
            </w:pPr>
            <w:ins w:id="18513" w:author="Author">
              <w:r w:rsidRPr="00D016EC">
                <w:t>0.16</w:t>
              </w:r>
            </w:ins>
          </w:p>
        </w:tc>
        <w:tc>
          <w:tcPr>
            <w:tcW w:w="400" w:type="dxa"/>
            <w:noWrap/>
            <w:vAlign w:val="bottom"/>
            <w:hideMark/>
          </w:tcPr>
          <w:p w14:paraId="75ABB6CD" w14:textId="77777777" w:rsidR="00C50A95" w:rsidRPr="00D016EC" w:rsidRDefault="00C50A95" w:rsidP="00416506">
            <w:pPr>
              <w:pStyle w:val="tabletext11"/>
              <w:jc w:val="center"/>
              <w:rPr>
                <w:ins w:id="18514" w:author="Author"/>
              </w:rPr>
            </w:pPr>
            <w:ins w:id="18515" w:author="Author">
              <w:r w:rsidRPr="00D016EC">
                <w:t>0.16</w:t>
              </w:r>
            </w:ins>
          </w:p>
        </w:tc>
        <w:tc>
          <w:tcPr>
            <w:tcW w:w="400" w:type="dxa"/>
            <w:noWrap/>
            <w:vAlign w:val="bottom"/>
            <w:hideMark/>
          </w:tcPr>
          <w:p w14:paraId="5790C5E4" w14:textId="77777777" w:rsidR="00C50A95" w:rsidRPr="00D016EC" w:rsidRDefault="00C50A95" w:rsidP="00416506">
            <w:pPr>
              <w:pStyle w:val="tabletext11"/>
              <w:jc w:val="center"/>
              <w:rPr>
                <w:ins w:id="18516" w:author="Author"/>
              </w:rPr>
            </w:pPr>
            <w:ins w:id="18517" w:author="Author">
              <w:r w:rsidRPr="00D016EC">
                <w:t>0.16</w:t>
              </w:r>
            </w:ins>
          </w:p>
        </w:tc>
        <w:tc>
          <w:tcPr>
            <w:tcW w:w="460" w:type="dxa"/>
            <w:noWrap/>
            <w:vAlign w:val="bottom"/>
            <w:hideMark/>
          </w:tcPr>
          <w:p w14:paraId="68049990" w14:textId="77777777" w:rsidR="00C50A95" w:rsidRPr="00D016EC" w:rsidRDefault="00C50A95" w:rsidP="00416506">
            <w:pPr>
              <w:pStyle w:val="tabletext11"/>
              <w:jc w:val="center"/>
              <w:rPr>
                <w:ins w:id="18518" w:author="Author"/>
              </w:rPr>
            </w:pPr>
            <w:ins w:id="18519" w:author="Author">
              <w:r w:rsidRPr="00D016EC">
                <w:t>0.16</w:t>
              </w:r>
            </w:ins>
          </w:p>
        </w:tc>
      </w:tr>
      <w:tr w:rsidR="00C50A95" w:rsidRPr="00D016EC" w14:paraId="4934C7B1" w14:textId="77777777" w:rsidTr="00416506">
        <w:trPr>
          <w:trHeight w:val="190"/>
          <w:ins w:id="18520" w:author="Author"/>
        </w:trPr>
        <w:tc>
          <w:tcPr>
            <w:tcW w:w="200" w:type="dxa"/>
            <w:tcBorders>
              <w:right w:val="nil"/>
            </w:tcBorders>
            <w:vAlign w:val="bottom"/>
          </w:tcPr>
          <w:p w14:paraId="4BCFD173" w14:textId="77777777" w:rsidR="00C50A95" w:rsidRPr="00D016EC" w:rsidRDefault="00C50A95" w:rsidP="00416506">
            <w:pPr>
              <w:pStyle w:val="tabletext11"/>
              <w:jc w:val="right"/>
              <w:rPr>
                <w:ins w:id="18521" w:author="Author"/>
              </w:rPr>
            </w:pPr>
          </w:p>
        </w:tc>
        <w:tc>
          <w:tcPr>
            <w:tcW w:w="1580" w:type="dxa"/>
            <w:tcBorders>
              <w:left w:val="nil"/>
            </w:tcBorders>
            <w:vAlign w:val="bottom"/>
            <w:hideMark/>
          </w:tcPr>
          <w:p w14:paraId="7EA30A7B" w14:textId="77777777" w:rsidR="00C50A95" w:rsidRPr="00D016EC" w:rsidRDefault="00C50A95" w:rsidP="00416506">
            <w:pPr>
              <w:pStyle w:val="tabletext11"/>
              <w:tabs>
                <w:tab w:val="decimal" w:pos="640"/>
              </w:tabs>
              <w:rPr>
                <w:ins w:id="18522" w:author="Author"/>
              </w:rPr>
            </w:pPr>
            <w:ins w:id="18523" w:author="Author">
              <w:r w:rsidRPr="00D016EC">
                <w:t>8,000 to 9,999</w:t>
              </w:r>
            </w:ins>
          </w:p>
        </w:tc>
        <w:tc>
          <w:tcPr>
            <w:tcW w:w="680" w:type="dxa"/>
            <w:noWrap/>
            <w:vAlign w:val="bottom"/>
            <w:hideMark/>
          </w:tcPr>
          <w:p w14:paraId="4FD60B7E" w14:textId="77777777" w:rsidR="00C50A95" w:rsidRPr="00D016EC" w:rsidRDefault="00C50A95" w:rsidP="00416506">
            <w:pPr>
              <w:pStyle w:val="tabletext11"/>
              <w:jc w:val="center"/>
              <w:rPr>
                <w:ins w:id="18524" w:author="Author"/>
              </w:rPr>
            </w:pPr>
            <w:ins w:id="18525" w:author="Author">
              <w:r w:rsidRPr="00D016EC">
                <w:t>0.31</w:t>
              </w:r>
            </w:ins>
          </w:p>
        </w:tc>
        <w:tc>
          <w:tcPr>
            <w:tcW w:w="900" w:type="dxa"/>
            <w:noWrap/>
            <w:vAlign w:val="bottom"/>
            <w:hideMark/>
          </w:tcPr>
          <w:p w14:paraId="6183AF85" w14:textId="77777777" w:rsidR="00C50A95" w:rsidRPr="00D016EC" w:rsidRDefault="00C50A95" w:rsidP="00416506">
            <w:pPr>
              <w:pStyle w:val="tabletext11"/>
              <w:jc w:val="center"/>
              <w:rPr>
                <w:ins w:id="18526" w:author="Author"/>
              </w:rPr>
            </w:pPr>
            <w:ins w:id="18527" w:author="Author">
              <w:r w:rsidRPr="00D016EC">
                <w:t>0.23</w:t>
              </w:r>
            </w:ins>
          </w:p>
        </w:tc>
        <w:tc>
          <w:tcPr>
            <w:tcW w:w="400" w:type="dxa"/>
            <w:noWrap/>
            <w:vAlign w:val="bottom"/>
            <w:hideMark/>
          </w:tcPr>
          <w:p w14:paraId="13F17DDA" w14:textId="77777777" w:rsidR="00C50A95" w:rsidRPr="00D016EC" w:rsidRDefault="00C50A95" w:rsidP="00416506">
            <w:pPr>
              <w:pStyle w:val="tabletext11"/>
              <w:jc w:val="center"/>
              <w:rPr>
                <w:ins w:id="18528" w:author="Author"/>
              </w:rPr>
            </w:pPr>
            <w:ins w:id="18529" w:author="Author">
              <w:r w:rsidRPr="00D016EC">
                <w:t>0.23</w:t>
              </w:r>
            </w:ins>
          </w:p>
        </w:tc>
        <w:tc>
          <w:tcPr>
            <w:tcW w:w="400" w:type="dxa"/>
            <w:noWrap/>
            <w:vAlign w:val="bottom"/>
            <w:hideMark/>
          </w:tcPr>
          <w:p w14:paraId="3275C354" w14:textId="77777777" w:rsidR="00C50A95" w:rsidRPr="00D016EC" w:rsidRDefault="00C50A95" w:rsidP="00416506">
            <w:pPr>
              <w:pStyle w:val="tabletext11"/>
              <w:jc w:val="center"/>
              <w:rPr>
                <w:ins w:id="18530" w:author="Author"/>
              </w:rPr>
            </w:pPr>
            <w:ins w:id="18531" w:author="Author">
              <w:r w:rsidRPr="00D016EC">
                <w:t>0.23</w:t>
              </w:r>
            </w:ins>
          </w:p>
        </w:tc>
        <w:tc>
          <w:tcPr>
            <w:tcW w:w="400" w:type="dxa"/>
            <w:noWrap/>
            <w:vAlign w:val="bottom"/>
            <w:hideMark/>
          </w:tcPr>
          <w:p w14:paraId="6AD32AA8" w14:textId="77777777" w:rsidR="00C50A95" w:rsidRPr="00D016EC" w:rsidRDefault="00C50A95" w:rsidP="00416506">
            <w:pPr>
              <w:pStyle w:val="tabletext11"/>
              <w:jc w:val="center"/>
              <w:rPr>
                <w:ins w:id="18532" w:author="Author"/>
              </w:rPr>
            </w:pPr>
            <w:ins w:id="18533" w:author="Author">
              <w:r w:rsidRPr="00D016EC">
                <w:t>0.22</w:t>
              </w:r>
            </w:ins>
          </w:p>
        </w:tc>
        <w:tc>
          <w:tcPr>
            <w:tcW w:w="400" w:type="dxa"/>
            <w:noWrap/>
            <w:vAlign w:val="bottom"/>
            <w:hideMark/>
          </w:tcPr>
          <w:p w14:paraId="42185143" w14:textId="77777777" w:rsidR="00C50A95" w:rsidRPr="00D016EC" w:rsidRDefault="00C50A95" w:rsidP="00416506">
            <w:pPr>
              <w:pStyle w:val="tabletext11"/>
              <w:jc w:val="center"/>
              <w:rPr>
                <w:ins w:id="18534" w:author="Author"/>
              </w:rPr>
            </w:pPr>
            <w:ins w:id="18535" w:author="Author">
              <w:r w:rsidRPr="00D016EC">
                <w:t>0.21</w:t>
              </w:r>
            </w:ins>
          </w:p>
        </w:tc>
        <w:tc>
          <w:tcPr>
            <w:tcW w:w="400" w:type="dxa"/>
            <w:noWrap/>
            <w:vAlign w:val="bottom"/>
            <w:hideMark/>
          </w:tcPr>
          <w:p w14:paraId="39F25646" w14:textId="77777777" w:rsidR="00C50A95" w:rsidRPr="00D016EC" w:rsidRDefault="00C50A95" w:rsidP="00416506">
            <w:pPr>
              <w:pStyle w:val="tabletext11"/>
              <w:jc w:val="center"/>
              <w:rPr>
                <w:ins w:id="18536" w:author="Author"/>
              </w:rPr>
            </w:pPr>
            <w:ins w:id="18537" w:author="Author">
              <w:r w:rsidRPr="00D016EC">
                <w:t>0.20</w:t>
              </w:r>
            </w:ins>
          </w:p>
        </w:tc>
        <w:tc>
          <w:tcPr>
            <w:tcW w:w="400" w:type="dxa"/>
            <w:noWrap/>
            <w:vAlign w:val="bottom"/>
            <w:hideMark/>
          </w:tcPr>
          <w:p w14:paraId="20E49A97" w14:textId="77777777" w:rsidR="00C50A95" w:rsidRPr="00D016EC" w:rsidRDefault="00C50A95" w:rsidP="00416506">
            <w:pPr>
              <w:pStyle w:val="tabletext11"/>
              <w:jc w:val="center"/>
              <w:rPr>
                <w:ins w:id="18538" w:author="Author"/>
              </w:rPr>
            </w:pPr>
            <w:ins w:id="18539" w:author="Author">
              <w:r w:rsidRPr="00D016EC">
                <w:t>0.19</w:t>
              </w:r>
            </w:ins>
          </w:p>
        </w:tc>
        <w:tc>
          <w:tcPr>
            <w:tcW w:w="400" w:type="dxa"/>
            <w:noWrap/>
            <w:vAlign w:val="bottom"/>
            <w:hideMark/>
          </w:tcPr>
          <w:p w14:paraId="7D0B608D" w14:textId="77777777" w:rsidR="00C50A95" w:rsidRPr="00D016EC" w:rsidRDefault="00C50A95" w:rsidP="00416506">
            <w:pPr>
              <w:pStyle w:val="tabletext11"/>
              <w:jc w:val="center"/>
              <w:rPr>
                <w:ins w:id="18540" w:author="Author"/>
              </w:rPr>
            </w:pPr>
            <w:ins w:id="18541" w:author="Author">
              <w:r w:rsidRPr="00D016EC">
                <w:t>0.18</w:t>
              </w:r>
            </w:ins>
          </w:p>
        </w:tc>
        <w:tc>
          <w:tcPr>
            <w:tcW w:w="400" w:type="dxa"/>
            <w:noWrap/>
            <w:vAlign w:val="bottom"/>
            <w:hideMark/>
          </w:tcPr>
          <w:p w14:paraId="38840F4A" w14:textId="77777777" w:rsidR="00C50A95" w:rsidRPr="00D016EC" w:rsidRDefault="00C50A95" w:rsidP="00416506">
            <w:pPr>
              <w:pStyle w:val="tabletext11"/>
              <w:jc w:val="center"/>
              <w:rPr>
                <w:ins w:id="18542" w:author="Author"/>
              </w:rPr>
            </w:pPr>
            <w:ins w:id="18543" w:author="Author">
              <w:r w:rsidRPr="00D016EC">
                <w:t>0.18</w:t>
              </w:r>
            </w:ins>
          </w:p>
        </w:tc>
        <w:tc>
          <w:tcPr>
            <w:tcW w:w="400" w:type="dxa"/>
            <w:noWrap/>
            <w:vAlign w:val="bottom"/>
            <w:hideMark/>
          </w:tcPr>
          <w:p w14:paraId="3D4B4C58" w14:textId="77777777" w:rsidR="00C50A95" w:rsidRPr="00D016EC" w:rsidRDefault="00C50A95" w:rsidP="00416506">
            <w:pPr>
              <w:pStyle w:val="tabletext11"/>
              <w:jc w:val="center"/>
              <w:rPr>
                <w:ins w:id="18544" w:author="Author"/>
              </w:rPr>
            </w:pPr>
            <w:ins w:id="18545" w:author="Author">
              <w:r w:rsidRPr="00D016EC">
                <w:t>0.18</w:t>
              </w:r>
            </w:ins>
          </w:p>
        </w:tc>
        <w:tc>
          <w:tcPr>
            <w:tcW w:w="400" w:type="dxa"/>
            <w:noWrap/>
            <w:vAlign w:val="bottom"/>
            <w:hideMark/>
          </w:tcPr>
          <w:p w14:paraId="0CBCAA3B" w14:textId="77777777" w:rsidR="00C50A95" w:rsidRPr="00D016EC" w:rsidRDefault="00C50A95" w:rsidP="00416506">
            <w:pPr>
              <w:pStyle w:val="tabletext11"/>
              <w:jc w:val="center"/>
              <w:rPr>
                <w:ins w:id="18546" w:author="Author"/>
              </w:rPr>
            </w:pPr>
            <w:ins w:id="18547" w:author="Author">
              <w:r w:rsidRPr="00D016EC">
                <w:t>0.18</w:t>
              </w:r>
            </w:ins>
          </w:p>
        </w:tc>
        <w:tc>
          <w:tcPr>
            <w:tcW w:w="400" w:type="dxa"/>
            <w:noWrap/>
            <w:vAlign w:val="bottom"/>
            <w:hideMark/>
          </w:tcPr>
          <w:p w14:paraId="3CDB603E" w14:textId="77777777" w:rsidR="00C50A95" w:rsidRPr="00D016EC" w:rsidRDefault="00C50A95" w:rsidP="00416506">
            <w:pPr>
              <w:pStyle w:val="tabletext11"/>
              <w:jc w:val="center"/>
              <w:rPr>
                <w:ins w:id="18548" w:author="Author"/>
              </w:rPr>
            </w:pPr>
            <w:ins w:id="18549" w:author="Author">
              <w:r w:rsidRPr="00D016EC">
                <w:t>0.18</w:t>
              </w:r>
            </w:ins>
          </w:p>
        </w:tc>
        <w:tc>
          <w:tcPr>
            <w:tcW w:w="400" w:type="dxa"/>
            <w:noWrap/>
            <w:vAlign w:val="bottom"/>
            <w:hideMark/>
          </w:tcPr>
          <w:p w14:paraId="4707F6F3" w14:textId="77777777" w:rsidR="00C50A95" w:rsidRPr="00D016EC" w:rsidRDefault="00C50A95" w:rsidP="00416506">
            <w:pPr>
              <w:pStyle w:val="tabletext11"/>
              <w:jc w:val="center"/>
              <w:rPr>
                <w:ins w:id="18550" w:author="Author"/>
              </w:rPr>
            </w:pPr>
            <w:ins w:id="18551" w:author="Author">
              <w:r w:rsidRPr="00D016EC">
                <w:t>0.18</w:t>
              </w:r>
            </w:ins>
          </w:p>
        </w:tc>
        <w:tc>
          <w:tcPr>
            <w:tcW w:w="400" w:type="dxa"/>
            <w:noWrap/>
            <w:vAlign w:val="bottom"/>
            <w:hideMark/>
          </w:tcPr>
          <w:p w14:paraId="1799AC9C" w14:textId="77777777" w:rsidR="00C50A95" w:rsidRPr="00D016EC" w:rsidRDefault="00C50A95" w:rsidP="00416506">
            <w:pPr>
              <w:pStyle w:val="tabletext11"/>
              <w:jc w:val="center"/>
              <w:rPr>
                <w:ins w:id="18552" w:author="Author"/>
              </w:rPr>
            </w:pPr>
            <w:ins w:id="18553" w:author="Author">
              <w:r w:rsidRPr="00D016EC">
                <w:t>0.18</w:t>
              </w:r>
            </w:ins>
          </w:p>
        </w:tc>
        <w:tc>
          <w:tcPr>
            <w:tcW w:w="400" w:type="dxa"/>
            <w:noWrap/>
            <w:vAlign w:val="bottom"/>
            <w:hideMark/>
          </w:tcPr>
          <w:p w14:paraId="7D7F9876" w14:textId="77777777" w:rsidR="00C50A95" w:rsidRPr="00D016EC" w:rsidRDefault="00C50A95" w:rsidP="00416506">
            <w:pPr>
              <w:pStyle w:val="tabletext11"/>
              <w:jc w:val="center"/>
              <w:rPr>
                <w:ins w:id="18554" w:author="Author"/>
              </w:rPr>
            </w:pPr>
            <w:ins w:id="18555" w:author="Author">
              <w:r w:rsidRPr="00D016EC">
                <w:t>0.18</w:t>
              </w:r>
            </w:ins>
          </w:p>
        </w:tc>
        <w:tc>
          <w:tcPr>
            <w:tcW w:w="400" w:type="dxa"/>
            <w:noWrap/>
            <w:vAlign w:val="bottom"/>
            <w:hideMark/>
          </w:tcPr>
          <w:p w14:paraId="2308E520" w14:textId="77777777" w:rsidR="00C50A95" w:rsidRPr="00D016EC" w:rsidRDefault="00C50A95" w:rsidP="00416506">
            <w:pPr>
              <w:pStyle w:val="tabletext11"/>
              <w:jc w:val="center"/>
              <w:rPr>
                <w:ins w:id="18556" w:author="Author"/>
              </w:rPr>
            </w:pPr>
            <w:ins w:id="18557" w:author="Author">
              <w:r w:rsidRPr="00D016EC">
                <w:t>0.18</w:t>
              </w:r>
            </w:ins>
          </w:p>
        </w:tc>
        <w:tc>
          <w:tcPr>
            <w:tcW w:w="400" w:type="dxa"/>
            <w:noWrap/>
            <w:vAlign w:val="bottom"/>
            <w:hideMark/>
          </w:tcPr>
          <w:p w14:paraId="274AB2A6" w14:textId="77777777" w:rsidR="00C50A95" w:rsidRPr="00D016EC" w:rsidRDefault="00C50A95" w:rsidP="00416506">
            <w:pPr>
              <w:pStyle w:val="tabletext11"/>
              <w:jc w:val="center"/>
              <w:rPr>
                <w:ins w:id="18558" w:author="Author"/>
              </w:rPr>
            </w:pPr>
            <w:ins w:id="18559" w:author="Author">
              <w:r w:rsidRPr="00D016EC">
                <w:t>0.18</w:t>
              </w:r>
            </w:ins>
          </w:p>
        </w:tc>
        <w:tc>
          <w:tcPr>
            <w:tcW w:w="400" w:type="dxa"/>
            <w:noWrap/>
            <w:vAlign w:val="bottom"/>
            <w:hideMark/>
          </w:tcPr>
          <w:p w14:paraId="77B462B8" w14:textId="77777777" w:rsidR="00C50A95" w:rsidRPr="00D016EC" w:rsidRDefault="00C50A95" w:rsidP="00416506">
            <w:pPr>
              <w:pStyle w:val="tabletext11"/>
              <w:jc w:val="center"/>
              <w:rPr>
                <w:ins w:id="18560" w:author="Author"/>
              </w:rPr>
            </w:pPr>
            <w:ins w:id="18561" w:author="Author">
              <w:r w:rsidRPr="00D016EC">
                <w:t>0.18</w:t>
              </w:r>
            </w:ins>
          </w:p>
        </w:tc>
        <w:tc>
          <w:tcPr>
            <w:tcW w:w="400" w:type="dxa"/>
            <w:noWrap/>
            <w:vAlign w:val="bottom"/>
            <w:hideMark/>
          </w:tcPr>
          <w:p w14:paraId="5E3C1392" w14:textId="77777777" w:rsidR="00C50A95" w:rsidRPr="00D016EC" w:rsidRDefault="00C50A95" w:rsidP="00416506">
            <w:pPr>
              <w:pStyle w:val="tabletext11"/>
              <w:jc w:val="center"/>
              <w:rPr>
                <w:ins w:id="18562" w:author="Author"/>
              </w:rPr>
            </w:pPr>
            <w:ins w:id="18563" w:author="Author">
              <w:r w:rsidRPr="00D016EC">
                <w:t>0.18</w:t>
              </w:r>
            </w:ins>
          </w:p>
        </w:tc>
        <w:tc>
          <w:tcPr>
            <w:tcW w:w="400" w:type="dxa"/>
            <w:noWrap/>
            <w:vAlign w:val="bottom"/>
            <w:hideMark/>
          </w:tcPr>
          <w:p w14:paraId="41C7A314" w14:textId="77777777" w:rsidR="00C50A95" w:rsidRPr="00D016EC" w:rsidRDefault="00C50A95" w:rsidP="00416506">
            <w:pPr>
              <w:pStyle w:val="tabletext11"/>
              <w:jc w:val="center"/>
              <w:rPr>
                <w:ins w:id="18564" w:author="Author"/>
              </w:rPr>
            </w:pPr>
            <w:ins w:id="18565" w:author="Author">
              <w:r w:rsidRPr="00D016EC">
                <w:t>0.18</w:t>
              </w:r>
            </w:ins>
          </w:p>
        </w:tc>
        <w:tc>
          <w:tcPr>
            <w:tcW w:w="400" w:type="dxa"/>
            <w:noWrap/>
            <w:vAlign w:val="bottom"/>
            <w:hideMark/>
          </w:tcPr>
          <w:p w14:paraId="22C80458" w14:textId="77777777" w:rsidR="00C50A95" w:rsidRPr="00D016EC" w:rsidRDefault="00C50A95" w:rsidP="00416506">
            <w:pPr>
              <w:pStyle w:val="tabletext11"/>
              <w:jc w:val="center"/>
              <w:rPr>
                <w:ins w:id="18566" w:author="Author"/>
              </w:rPr>
            </w:pPr>
            <w:ins w:id="18567" w:author="Author">
              <w:r w:rsidRPr="00D016EC">
                <w:t>0.18</w:t>
              </w:r>
            </w:ins>
          </w:p>
        </w:tc>
        <w:tc>
          <w:tcPr>
            <w:tcW w:w="440" w:type="dxa"/>
            <w:noWrap/>
            <w:vAlign w:val="bottom"/>
            <w:hideMark/>
          </w:tcPr>
          <w:p w14:paraId="6E5B61C8" w14:textId="77777777" w:rsidR="00C50A95" w:rsidRPr="00D016EC" w:rsidRDefault="00C50A95" w:rsidP="00416506">
            <w:pPr>
              <w:pStyle w:val="tabletext11"/>
              <w:jc w:val="center"/>
              <w:rPr>
                <w:ins w:id="18568" w:author="Author"/>
              </w:rPr>
            </w:pPr>
            <w:ins w:id="18569" w:author="Author">
              <w:r w:rsidRPr="00D016EC">
                <w:t>0.18</w:t>
              </w:r>
            </w:ins>
          </w:p>
        </w:tc>
        <w:tc>
          <w:tcPr>
            <w:tcW w:w="400" w:type="dxa"/>
            <w:noWrap/>
            <w:vAlign w:val="bottom"/>
            <w:hideMark/>
          </w:tcPr>
          <w:p w14:paraId="42C3303D" w14:textId="77777777" w:rsidR="00C50A95" w:rsidRPr="00D016EC" w:rsidRDefault="00C50A95" w:rsidP="00416506">
            <w:pPr>
              <w:pStyle w:val="tabletext11"/>
              <w:jc w:val="center"/>
              <w:rPr>
                <w:ins w:id="18570" w:author="Author"/>
              </w:rPr>
            </w:pPr>
            <w:ins w:id="18571" w:author="Author">
              <w:r w:rsidRPr="00D016EC">
                <w:t>0.18</w:t>
              </w:r>
            </w:ins>
          </w:p>
        </w:tc>
        <w:tc>
          <w:tcPr>
            <w:tcW w:w="400" w:type="dxa"/>
            <w:noWrap/>
            <w:vAlign w:val="bottom"/>
            <w:hideMark/>
          </w:tcPr>
          <w:p w14:paraId="551E744B" w14:textId="77777777" w:rsidR="00C50A95" w:rsidRPr="00D016EC" w:rsidRDefault="00C50A95" w:rsidP="00416506">
            <w:pPr>
              <w:pStyle w:val="tabletext11"/>
              <w:jc w:val="center"/>
              <w:rPr>
                <w:ins w:id="18572" w:author="Author"/>
              </w:rPr>
            </w:pPr>
            <w:ins w:id="18573" w:author="Author">
              <w:r w:rsidRPr="00D016EC">
                <w:t>0.18</w:t>
              </w:r>
            </w:ins>
          </w:p>
        </w:tc>
        <w:tc>
          <w:tcPr>
            <w:tcW w:w="400" w:type="dxa"/>
            <w:noWrap/>
            <w:vAlign w:val="bottom"/>
            <w:hideMark/>
          </w:tcPr>
          <w:p w14:paraId="0C603CD0" w14:textId="77777777" w:rsidR="00C50A95" w:rsidRPr="00D016EC" w:rsidRDefault="00C50A95" w:rsidP="00416506">
            <w:pPr>
              <w:pStyle w:val="tabletext11"/>
              <w:jc w:val="center"/>
              <w:rPr>
                <w:ins w:id="18574" w:author="Author"/>
              </w:rPr>
            </w:pPr>
            <w:ins w:id="18575" w:author="Author">
              <w:r w:rsidRPr="00D016EC">
                <w:t>0.18</w:t>
              </w:r>
            </w:ins>
          </w:p>
        </w:tc>
        <w:tc>
          <w:tcPr>
            <w:tcW w:w="400" w:type="dxa"/>
            <w:noWrap/>
            <w:vAlign w:val="bottom"/>
            <w:hideMark/>
          </w:tcPr>
          <w:p w14:paraId="6309A9B0" w14:textId="77777777" w:rsidR="00C50A95" w:rsidRPr="00D016EC" w:rsidRDefault="00C50A95" w:rsidP="00416506">
            <w:pPr>
              <w:pStyle w:val="tabletext11"/>
              <w:jc w:val="center"/>
              <w:rPr>
                <w:ins w:id="18576" w:author="Author"/>
              </w:rPr>
            </w:pPr>
            <w:ins w:id="18577" w:author="Author">
              <w:r w:rsidRPr="00D016EC">
                <w:t>0.18</w:t>
              </w:r>
            </w:ins>
          </w:p>
        </w:tc>
        <w:tc>
          <w:tcPr>
            <w:tcW w:w="460" w:type="dxa"/>
            <w:noWrap/>
            <w:vAlign w:val="bottom"/>
            <w:hideMark/>
          </w:tcPr>
          <w:p w14:paraId="04BFB2A3" w14:textId="77777777" w:rsidR="00C50A95" w:rsidRPr="00D016EC" w:rsidRDefault="00C50A95" w:rsidP="00416506">
            <w:pPr>
              <w:pStyle w:val="tabletext11"/>
              <w:jc w:val="center"/>
              <w:rPr>
                <w:ins w:id="18578" w:author="Author"/>
              </w:rPr>
            </w:pPr>
            <w:ins w:id="18579" w:author="Author">
              <w:r w:rsidRPr="00D016EC">
                <w:t>0.18</w:t>
              </w:r>
            </w:ins>
          </w:p>
        </w:tc>
      </w:tr>
      <w:tr w:rsidR="00C50A95" w:rsidRPr="00D016EC" w14:paraId="4B0A62A6" w14:textId="77777777" w:rsidTr="00416506">
        <w:trPr>
          <w:trHeight w:val="190"/>
          <w:ins w:id="18580" w:author="Author"/>
        </w:trPr>
        <w:tc>
          <w:tcPr>
            <w:tcW w:w="200" w:type="dxa"/>
            <w:tcBorders>
              <w:right w:val="nil"/>
            </w:tcBorders>
            <w:vAlign w:val="bottom"/>
          </w:tcPr>
          <w:p w14:paraId="08DDBF26" w14:textId="77777777" w:rsidR="00C50A95" w:rsidRPr="00D016EC" w:rsidRDefault="00C50A95" w:rsidP="00416506">
            <w:pPr>
              <w:pStyle w:val="tabletext11"/>
              <w:jc w:val="right"/>
              <w:rPr>
                <w:ins w:id="18581" w:author="Author"/>
              </w:rPr>
            </w:pPr>
          </w:p>
        </w:tc>
        <w:tc>
          <w:tcPr>
            <w:tcW w:w="1580" w:type="dxa"/>
            <w:tcBorders>
              <w:left w:val="nil"/>
            </w:tcBorders>
            <w:vAlign w:val="bottom"/>
            <w:hideMark/>
          </w:tcPr>
          <w:p w14:paraId="3DFAD338" w14:textId="77777777" w:rsidR="00C50A95" w:rsidRPr="00D016EC" w:rsidRDefault="00C50A95" w:rsidP="00416506">
            <w:pPr>
              <w:pStyle w:val="tabletext11"/>
              <w:tabs>
                <w:tab w:val="decimal" w:pos="640"/>
              </w:tabs>
              <w:rPr>
                <w:ins w:id="18582" w:author="Author"/>
              </w:rPr>
            </w:pPr>
            <w:ins w:id="18583" w:author="Author">
              <w:r w:rsidRPr="00D016EC">
                <w:t>10,000 to 11,999</w:t>
              </w:r>
            </w:ins>
          </w:p>
        </w:tc>
        <w:tc>
          <w:tcPr>
            <w:tcW w:w="680" w:type="dxa"/>
            <w:noWrap/>
            <w:vAlign w:val="bottom"/>
            <w:hideMark/>
          </w:tcPr>
          <w:p w14:paraId="5A85F0F2" w14:textId="77777777" w:rsidR="00C50A95" w:rsidRPr="00D016EC" w:rsidRDefault="00C50A95" w:rsidP="00416506">
            <w:pPr>
              <w:pStyle w:val="tabletext11"/>
              <w:jc w:val="center"/>
              <w:rPr>
                <w:ins w:id="18584" w:author="Author"/>
              </w:rPr>
            </w:pPr>
            <w:ins w:id="18585" w:author="Author">
              <w:r w:rsidRPr="00D016EC">
                <w:t>0.37</w:t>
              </w:r>
            </w:ins>
          </w:p>
        </w:tc>
        <w:tc>
          <w:tcPr>
            <w:tcW w:w="900" w:type="dxa"/>
            <w:noWrap/>
            <w:vAlign w:val="bottom"/>
            <w:hideMark/>
          </w:tcPr>
          <w:p w14:paraId="5F795971" w14:textId="77777777" w:rsidR="00C50A95" w:rsidRPr="00D016EC" w:rsidRDefault="00C50A95" w:rsidP="00416506">
            <w:pPr>
              <w:pStyle w:val="tabletext11"/>
              <w:jc w:val="center"/>
              <w:rPr>
                <w:ins w:id="18586" w:author="Author"/>
              </w:rPr>
            </w:pPr>
            <w:ins w:id="18587" w:author="Author">
              <w:r w:rsidRPr="00D016EC">
                <w:t>0.28</w:t>
              </w:r>
            </w:ins>
          </w:p>
        </w:tc>
        <w:tc>
          <w:tcPr>
            <w:tcW w:w="400" w:type="dxa"/>
            <w:noWrap/>
            <w:vAlign w:val="bottom"/>
            <w:hideMark/>
          </w:tcPr>
          <w:p w14:paraId="4D69229C" w14:textId="77777777" w:rsidR="00C50A95" w:rsidRPr="00D016EC" w:rsidRDefault="00C50A95" w:rsidP="00416506">
            <w:pPr>
              <w:pStyle w:val="tabletext11"/>
              <w:jc w:val="center"/>
              <w:rPr>
                <w:ins w:id="18588" w:author="Author"/>
              </w:rPr>
            </w:pPr>
            <w:ins w:id="18589" w:author="Author">
              <w:r w:rsidRPr="00D016EC">
                <w:t>0.28</w:t>
              </w:r>
            </w:ins>
          </w:p>
        </w:tc>
        <w:tc>
          <w:tcPr>
            <w:tcW w:w="400" w:type="dxa"/>
            <w:noWrap/>
            <w:vAlign w:val="bottom"/>
            <w:hideMark/>
          </w:tcPr>
          <w:p w14:paraId="55619D5A" w14:textId="77777777" w:rsidR="00C50A95" w:rsidRPr="00D016EC" w:rsidRDefault="00C50A95" w:rsidP="00416506">
            <w:pPr>
              <w:pStyle w:val="tabletext11"/>
              <w:jc w:val="center"/>
              <w:rPr>
                <w:ins w:id="18590" w:author="Author"/>
              </w:rPr>
            </w:pPr>
            <w:ins w:id="18591" w:author="Author">
              <w:r w:rsidRPr="00D016EC">
                <w:t>0.28</w:t>
              </w:r>
            </w:ins>
          </w:p>
        </w:tc>
        <w:tc>
          <w:tcPr>
            <w:tcW w:w="400" w:type="dxa"/>
            <w:noWrap/>
            <w:vAlign w:val="bottom"/>
            <w:hideMark/>
          </w:tcPr>
          <w:p w14:paraId="1CDE6801" w14:textId="77777777" w:rsidR="00C50A95" w:rsidRPr="00D016EC" w:rsidRDefault="00C50A95" w:rsidP="00416506">
            <w:pPr>
              <w:pStyle w:val="tabletext11"/>
              <w:jc w:val="center"/>
              <w:rPr>
                <w:ins w:id="18592" w:author="Author"/>
              </w:rPr>
            </w:pPr>
            <w:ins w:id="18593" w:author="Author">
              <w:r w:rsidRPr="00D016EC">
                <w:t>0.27</w:t>
              </w:r>
            </w:ins>
          </w:p>
        </w:tc>
        <w:tc>
          <w:tcPr>
            <w:tcW w:w="400" w:type="dxa"/>
            <w:noWrap/>
            <w:vAlign w:val="bottom"/>
            <w:hideMark/>
          </w:tcPr>
          <w:p w14:paraId="1B48ADD5" w14:textId="77777777" w:rsidR="00C50A95" w:rsidRPr="00D016EC" w:rsidRDefault="00C50A95" w:rsidP="00416506">
            <w:pPr>
              <w:pStyle w:val="tabletext11"/>
              <w:jc w:val="center"/>
              <w:rPr>
                <w:ins w:id="18594" w:author="Author"/>
              </w:rPr>
            </w:pPr>
            <w:ins w:id="18595" w:author="Author">
              <w:r w:rsidRPr="00D016EC">
                <w:t>0.26</w:t>
              </w:r>
            </w:ins>
          </w:p>
        </w:tc>
        <w:tc>
          <w:tcPr>
            <w:tcW w:w="400" w:type="dxa"/>
            <w:noWrap/>
            <w:vAlign w:val="bottom"/>
            <w:hideMark/>
          </w:tcPr>
          <w:p w14:paraId="4E417216" w14:textId="77777777" w:rsidR="00C50A95" w:rsidRPr="00D016EC" w:rsidRDefault="00C50A95" w:rsidP="00416506">
            <w:pPr>
              <w:pStyle w:val="tabletext11"/>
              <w:jc w:val="center"/>
              <w:rPr>
                <w:ins w:id="18596" w:author="Author"/>
              </w:rPr>
            </w:pPr>
            <w:ins w:id="18597" w:author="Author">
              <w:r w:rsidRPr="00D016EC">
                <w:t>0.25</w:t>
              </w:r>
            </w:ins>
          </w:p>
        </w:tc>
        <w:tc>
          <w:tcPr>
            <w:tcW w:w="400" w:type="dxa"/>
            <w:noWrap/>
            <w:vAlign w:val="bottom"/>
            <w:hideMark/>
          </w:tcPr>
          <w:p w14:paraId="3FC28830" w14:textId="77777777" w:rsidR="00C50A95" w:rsidRPr="00D016EC" w:rsidRDefault="00C50A95" w:rsidP="00416506">
            <w:pPr>
              <w:pStyle w:val="tabletext11"/>
              <w:jc w:val="center"/>
              <w:rPr>
                <w:ins w:id="18598" w:author="Author"/>
              </w:rPr>
            </w:pPr>
            <w:ins w:id="18599" w:author="Author">
              <w:r w:rsidRPr="00D016EC">
                <w:t>0.23</w:t>
              </w:r>
            </w:ins>
          </w:p>
        </w:tc>
        <w:tc>
          <w:tcPr>
            <w:tcW w:w="400" w:type="dxa"/>
            <w:noWrap/>
            <w:vAlign w:val="bottom"/>
            <w:hideMark/>
          </w:tcPr>
          <w:p w14:paraId="24EF7D3E" w14:textId="77777777" w:rsidR="00C50A95" w:rsidRPr="00D016EC" w:rsidRDefault="00C50A95" w:rsidP="00416506">
            <w:pPr>
              <w:pStyle w:val="tabletext11"/>
              <w:jc w:val="center"/>
              <w:rPr>
                <w:ins w:id="18600" w:author="Author"/>
              </w:rPr>
            </w:pPr>
            <w:ins w:id="18601" w:author="Author">
              <w:r w:rsidRPr="00D016EC">
                <w:t>0.22</w:t>
              </w:r>
            </w:ins>
          </w:p>
        </w:tc>
        <w:tc>
          <w:tcPr>
            <w:tcW w:w="400" w:type="dxa"/>
            <w:noWrap/>
            <w:vAlign w:val="bottom"/>
            <w:hideMark/>
          </w:tcPr>
          <w:p w14:paraId="12A48B44" w14:textId="77777777" w:rsidR="00C50A95" w:rsidRPr="00D016EC" w:rsidRDefault="00C50A95" w:rsidP="00416506">
            <w:pPr>
              <w:pStyle w:val="tabletext11"/>
              <w:jc w:val="center"/>
              <w:rPr>
                <w:ins w:id="18602" w:author="Author"/>
              </w:rPr>
            </w:pPr>
            <w:ins w:id="18603" w:author="Author">
              <w:r w:rsidRPr="00D016EC">
                <w:t>0.22</w:t>
              </w:r>
            </w:ins>
          </w:p>
        </w:tc>
        <w:tc>
          <w:tcPr>
            <w:tcW w:w="400" w:type="dxa"/>
            <w:noWrap/>
            <w:vAlign w:val="bottom"/>
            <w:hideMark/>
          </w:tcPr>
          <w:p w14:paraId="4D7F7E14" w14:textId="77777777" w:rsidR="00C50A95" w:rsidRPr="00D016EC" w:rsidRDefault="00C50A95" w:rsidP="00416506">
            <w:pPr>
              <w:pStyle w:val="tabletext11"/>
              <w:jc w:val="center"/>
              <w:rPr>
                <w:ins w:id="18604" w:author="Author"/>
              </w:rPr>
            </w:pPr>
            <w:ins w:id="18605" w:author="Author">
              <w:r w:rsidRPr="00D016EC">
                <w:t>0.22</w:t>
              </w:r>
            </w:ins>
          </w:p>
        </w:tc>
        <w:tc>
          <w:tcPr>
            <w:tcW w:w="400" w:type="dxa"/>
            <w:noWrap/>
            <w:vAlign w:val="bottom"/>
            <w:hideMark/>
          </w:tcPr>
          <w:p w14:paraId="2F149EF5" w14:textId="77777777" w:rsidR="00C50A95" w:rsidRPr="00D016EC" w:rsidRDefault="00C50A95" w:rsidP="00416506">
            <w:pPr>
              <w:pStyle w:val="tabletext11"/>
              <w:jc w:val="center"/>
              <w:rPr>
                <w:ins w:id="18606" w:author="Author"/>
              </w:rPr>
            </w:pPr>
            <w:ins w:id="18607" w:author="Author">
              <w:r w:rsidRPr="00D016EC">
                <w:t>0.22</w:t>
              </w:r>
            </w:ins>
          </w:p>
        </w:tc>
        <w:tc>
          <w:tcPr>
            <w:tcW w:w="400" w:type="dxa"/>
            <w:noWrap/>
            <w:vAlign w:val="bottom"/>
            <w:hideMark/>
          </w:tcPr>
          <w:p w14:paraId="4522E0BD" w14:textId="77777777" w:rsidR="00C50A95" w:rsidRPr="00D016EC" w:rsidRDefault="00C50A95" w:rsidP="00416506">
            <w:pPr>
              <w:pStyle w:val="tabletext11"/>
              <w:jc w:val="center"/>
              <w:rPr>
                <w:ins w:id="18608" w:author="Author"/>
              </w:rPr>
            </w:pPr>
            <w:ins w:id="18609" w:author="Author">
              <w:r w:rsidRPr="00D016EC">
                <w:t>0.22</w:t>
              </w:r>
            </w:ins>
          </w:p>
        </w:tc>
        <w:tc>
          <w:tcPr>
            <w:tcW w:w="400" w:type="dxa"/>
            <w:noWrap/>
            <w:vAlign w:val="bottom"/>
            <w:hideMark/>
          </w:tcPr>
          <w:p w14:paraId="6614944A" w14:textId="77777777" w:rsidR="00C50A95" w:rsidRPr="00D016EC" w:rsidRDefault="00C50A95" w:rsidP="00416506">
            <w:pPr>
              <w:pStyle w:val="tabletext11"/>
              <w:jc w:val="center"/>
              <w:rPr>
                <w:ins w:id="18610" w:author="Author"/>
              </w:rPr>
            </w:pPr>
            <w:ins w:id="18611" w:author="Author">
              <w:r w:rsidRPr="00D016EC">
                <w:t>0.22</w:t>
              </w:r>
            </w:ins>
          </w:p>
        </w:tc>
        <w:tc>
          <w:tcPr>
            <w:tcW w:w="400" w:type="dxa"/>
            <w:noWrap/>
            <w:vAlign w:val="bottom"/>
            <w:hideMark/>
          </w:tcPr>
          <w:p w14:paraId="3E89CEB9" w14:textId="77777777" w:rsidR="00C50A95" w:rsidRPr="00D016EC" w:rsidRDefault="00C50A95" w:rsidP="00416506">
            <w:pPr>
              <w:pStyle w:val="tabletext11"/>
              <w:jc w:val="center"/>
              <w:rPr>
                <w:ins w:id="18612" w:author="Author"/>
              </w:rPr>
            </w:pPr>
            <w:ins w:id="18613" w:author="Author">
              <w:r w:rsidRPr="00D016EC">
                <w:t>0.22</w:t>
              </w:r>
            </w:ins>
          </w:p>
        </w:tc>
        <w:tc>
          <w:tcPr>
            <w:tcW w:w="400" w:type="dxa"/>
            <w:noWrap/>
            <w:vAlign w:val="bottom"/>
            <w:hideMark/>
          </w:tcPr>
          <w:p w14:paraId="47CC6201" w14:textId="77777777" w:rsidR="00C50A95" w:rsidRPr="00D016EC" w:rsidRDefault="00C50A95" w:rsidP="00416506">
            <w:pPr>
              <w:pStyle w:val="tabletext11"/>
              <w:jc w:val="center"/>
              <w:rPr>
                <w:ins w:id="18614" w:author="Author"/>
              </w:rPr>
            </w:pPr>
            <w:ins w:id="18615" w:author="Author">
              <w:r w:rsidRPr="00D016EC">
                <w:t>0.22</w:t>
              </w:r>
            </w:ins>
          </w:p>
        </w:tc>
        <w:tc>
          <w:tcPr>
            <w:tcW w:w="400" w:type="dxa"/>
            <w:noWrap/>
            <w:vAlign w:val="bottom"/>
            <w:hideMark/>
          </w:tcPr>
          <w:p w14:paraId="06D88F31" w14:textId="77777777" w:rsidR="00C50A95" w:rsidRPr="00D016EC" w:rsidRDefault="00C50A95" w:rsidP="00416506">
            <w:pPr>
              <w:pStyle w:val="tabletext11"/>
              <w:jc w:val="center"/>
              <w:rPr>
                <w:ins w:id="18616" w:author="Author"/>
              </w:rPr>
            </w:pPr>
            <w:ins w:id="18617" w:author="Author">
              <w:r w:rsidRPr="00D016EC">
                <w:t>0.22</w:t>
              </w:r>
            </w:ins>
          </w:p>
        </w:tc>
        <w:tc>
          <w:tcPr>
            <w:tcW w:w="400" w:type="dxa"/>
            <w:noWrap/>
            <w:vAlign w:val="bottom"/>
            <w:hideMark/>
          </w:tcPr>
          <w:p w14:paraId="3CFA0193" w14:textId="77777777" w:rsidR="00C50A95" w:rsidRPr="00D016EC" w:rsidRDefault="00C50A95" w:rsidP="00416506">
            <w:pPr>
              <w:pStyle w:val="tabletext11"/>
              <w:jc w:val="center"/>
              <w:rPr>
                <w:ins w:id="18618" w:author="Author"/>
              </w:rPr>
            </w:pPr>
            <w:ins w:id="18619" w:author="Author">
              <w:r w:rsidRPr="00D016EC">
                <w:t>0.22</w:t>
              </w:r>
            </w:ins>
          </w:p>
        </w:tc>
        <w:tc>
          <w:tcPr>
            <w:tcW w:w="400" w:type="dxa"/>
            <w:noWrap/>
            <w:vAlign w:val="bottom"/>
            <w:hideMark/>
          </w:tcPr>
          <w:p w14:paraId="5E1B35C6" w14:textId="77777777" w:rsidR="00C50A95" w:rsidRPr="00D016EC" w:rsidRDefault="00C50A95" w:rsidP="00416506">
            <w:pPr>
              <w:pStyle w:val="tabletext11"/>
              <w:jc w:val="center"/>
              <w:rPr>
                <w:ins w:id="18620" w:author="Author"/>
              </w:rPr>
            </w:pPr>
            <w:ins w:id="18621" w:author="Author">
              <w:r w:rsidRPr="00D016EC">
                <w:t>0.22</w:t>
              </w:r>
            </w:ins>
          </w:p>
        </w:tc>
        <w:tc>
          <w:tcPr>
            <w:tcW w:w="400" w:type="dxa"/>
            <w:noWrap/>
            <w:vAlign w:val="bottom"/>
            <w:hideMark/>
          </w:tcPr>
          <w:p w14:paraId="54EAD0CF" w14:textId="77777777" w:rsidR="00C50A95" w:rsidRPr="00D016EC" w:rsidRDefault="00C50A95" w:rsidP="00416506">
            <w:pPr>
              <w:pStyle w:val="tabletext11"/>
              <w:jc w:val="center"/>
              <w:rPr>
                <w:ins w:id="18622" w:author="Author"/>
              </w:rPr>
            </w:pPr>
            <w:ins w:id="18623" w:author="Author">
              <w:r w:rsidRPr="00D016EC">
                <w:t>0.22</w:t>
              </w:r>
            </w:ins>
          </w:p>
        </w:tc>
        <w:tc>
          <w:tcPr>
            <w:tcW w:w="400" w:type="dxa"/>
            <w:noWrap/>
            <w:vAlign w:val="bottom"/>
            <w:hideMark/>
          </w:tcPr>
          <w:p w14:paraId="4F5973E8" w14:textId="77777777" w:rsidR="00C50A95" w:rsidRPr="00D016EC" w:rsidRDefault="00C50A95" w:rsidP="00416506">
            <w:pPr>
              <w:pStyle w:val="tabletext11"/>
              <w:jc w:val="center"/>
              <w:rPr>
                <w:ins w:id="18624" w:author="Author"/>
              </w:rPr>
            </w:pPr>
            <w:ins w:id="18625" w:author="Author">
              <w:r w:rsidRPr="00D016EC">
                <w:t>0.22</w:t>
              </w:r>
            </w:ins>
          </w:p>
        </w:tc>
        <w:tc>
          <w:tcPr>
            <w:tcW w:w="400" w:type="dxa"/>
            <w:noWrap/>
            <w:vAlign w:val="bottom"/>
            <w:hideMark/>
          </w:tcPr>
          <w:p w14:paraId="35C07BE6" w14:textId="77777777" w:rsidR="00C50A95" w:rsidRPr="00D016EC" w:rsidRDefault="00C50A95" w:rsidP="00416506">
            <w:pPr>
              <w:pStyle w:val="tabletext11"/>
              <w:jc w:val="center"/>
              <w:rPr>
                <w:ins w:id="18626" w:author="Author"/>
              </w:rPr>
            </w:pPr>
            <w:ins w:id="18627" w:author="Author">
              <w:r w:rsidRPr="00D016EC">
                <w:t>0.22</w:t>
              </w:r>
            </w:ins>
          </w:p>
        </w:tc>
        <w:tc>
          <w:tcPr>
            <w:tcW w:w="440" w:type="dxa"/>
            <w:noWrap/>
            <w:vAlign w:val="bottom"/>
            <w:hideMark/>
          </w:tcPr>
          <w:p w14:paraId="345E009F" w14:textId="77777777" w:rsidR="00C50A95" w:rsidRPr="00D016EC" w:rsidRDefault="00C50A95" w:rsidP="00416506">
            <w:pPr>
              <w:pStyle w:val="tabletext11"/>
              <w:jc w:val="center"/>
              <w:rPr>
                <w:ins w:id="18628" w:author="Author"/>
              </w:rPr>
            </w:pPr>
            <w:ins w:id="18629" w:author="Author">
              <w:r w:rsidRPr="00D016EC">
                <w:t>0.22</w:t>
              </w:r>
            </w:ins>
          </w:p>
        </w:tc>
        <w:tc>
          <w:tcPr>
            <w:tcW w:w="400" w:type="dxa"/>
            <w:noWrap/>
            <w:vAlign w:val="bottom"/>
            <w:hideMark/>
          </w:tcPr>
          <w:p w14:paraId="154A93FA" w14:textId="77777777" w:rsidR="00C50A95" w:rsidRPr="00D016EC" w:rsidRDefault="00C50A95" w:rsidP="00416506">
            <w:pPr>
              <w:pStyle w:val="tabletext11"/>
              <w:jc w:val="center"/>
              <w:rPr>
                <w:ins w:id="18630" w:author="Author"/>
              </w:rPr>
            </w:pPr>
            <w:ins w:id="18631" w:author="Author">
              <w:r w:rsidRPr="00D016EC">
                <w:t>0.22</w:t>
              </w:r>
            </w:ins>
          </w:p>
        </w:tc>
        <w:tc>
          <w:tcPr>
            <w:tcW w:w="400" w:type="dxa"/>
            <w:noWrap/>
            <w:vAlign w:val="bottom"/>
            <w:hideMark/>
          </w:tcPr>
          <w:p w14:paraId="691BAAD8" w14:textId="77777777" w:rsidR="00C50A95" w:rsidRPr="00D016EC" w:rsidRDefault="00C50A95" w:rsidP="00416506">
            <w:pPr>
              <w:pStyle w:val="tabletext11"/>
              <w:jc w:val="center"/>
              <w:rPr>
                <w:ins w:id="18632" w:author="Author"/>
              </w:rPr>
            </w:pPr>
            <w:ins w:id="18633" w:author="Author">
              <w:r w:rsidRPr="00D016EC">
                <w:t>0.22</w:t>
              </w:r>
            </w:ins>
          </w:p>
        </w:tc>
        <w:tc>
          <w:tcPr>
            <w:tcW w:w="400" w:type="dxa"/>
            <w:noWrap/>
            <w:vAlign w:val="bottom"/>
            <w:hideMark/>
          </w:tcPr>
          <w:p w14:paraId="6576162E" w14:textId="77777777" w:rsidR="00C50A95" w:rsidRPr="00D016EC" w:rsidRDefault="00C50A95" w:rsidP="00416506">
            <w:pPr>
              <w:pStyle w:val="tabletext11"/>
              <w:jc w:val="center"/>
              <w:rPr>
                <w:ins w:id="18634" w:author="Author"/>
              </w:rPr>
            </w:pPr>
            <w:ins w:id="18635" w:author="Author">
              <w:r w:rsidRPr="00D016EC">
                <w:t>0.22</w:t>
              </w:r>
            </w:ins>
          </w:p>
        </w:tc>
        <w:tc>
          <w:tcPr>
            <w:tcW w:w="400" w:type="dxa"/>
            <w:noWrap/>
            <w:vAlign w:val="bottom"/>
            <w:hideMark/>
          </w:tcPr>
          <w:p w14:paraId="7E3DCA42" w14:textId="77777777" w:rsidR="00C50A95" w:rsidRPr="00D016EC" w:rsidRDefault="00C50A95" w:rsidP="00416506">
            <w:pPr>
              <w:pStyle w:val="tabletext11"/>
              <w:jc w:val="center"/>
              <w:rPr>
                <w:ins w:id="18636" w:author="Author"/>
              </w:rPr>
            </w:pPr>
            <w:ins w:id="18637" w:author="Author">
              <w:r w:rsidRPr="00D016EC">
                <w:t>0.22</w:t>
              </w:r>
            </w:ins>
          </w:p>
        </w:tc>
        <w:tc>
          <w:tcPr>
            <w:tcW w:w="460" w:type="dxa"/>
            <w:noWrap/>
            <w:vAlign w:val="bottom"/>
            <w:hideMark/>
          </w:tcPr>
          <w:p w14:paraId="2385473B" w14:textId="77777777" w:rsidR="00C50A95" w:rsidRPr="00D016EC" w:rsidRDefault="00C50A95" w:rsidP="00416506">
            <w:pPr>
              <w:pStyle w:val="tabletext11"/>
              <w:jc w:val="center"/>
              <w:rPr>
                <w:ins w:id="18638" w:author="Author"/>
              </w:rPr>
            </w:pPr>
            <w:ins w:id="18639" w:author="Author">
              <w:r w:rsidRPr="00D016EC">
                <w:t>0.22</w:t>
              </w:r>
            </w:ins>
          </w:p>
        </w:tc>
      </w:tr>
      <w:tr w:rsidR="00C50A95" w:rsidRPr="00D016EC" w14:paraId="22A87EAD" w14:textId="77777777" w:rsidTr="00416506">
        <w:trPr>
          <w:trHeight w:val="190"/>
          <w:ins w:id="18640" w:author="Author"/>
        </w:trPr>
        <w:tc>
          <w:tcPr>
            <w:tcW w:w="200" w:type="dxa"/>
            <w:tcBorders>
              <w:right w:val="nil"/>
            </w:tcBorders>
            <w:vAlign w:val="bottom"/>
          </w:tcPr>
          <w:p w14:paraId="68774754" w14:textId="77777777" w:rsidR="00C50A95" w:rsidRPr="00D016EC" w:rsidRDefault="00C50A95" w:rsidP="00416506">
            <w:pPr>
              <w:pStyle w:val="tabletext11"/>
              <w:jc w:val="right"/>
              <w:rPr>
                <w:ins w:id="18641" w:author="Author"/>
              </w:rPr>
            </w:pPr>
          </w:p>
        </w:tc>
        <w:tc>
          <w:tcPr>
            <w:tcW w:w="1580" w:type="dxa"/>
            <w:tcBorders>
              <w:left w:val="nil"/>
            </w:tcBorders>
            <w:vAlign w:val="bottom"/>
            <w:hideMark/>
          </w:tcPr>
          <w:p w14:paraId="42F8573A" w14:textId="77777777" w:rsidR="00C50A95" w:rsidRPr="00D016EC" w:rsidRDefault="00C50A95" w:rsidP="00416506">
            <w:pPr>
              <w:pStyle w:val="tabletext11"/>
              <w:tabs>
                <w:tab w:val="decimal" w:pos="640"/>
              </w:tabs>
              <w:rPr>
                <w:ins w:id="18642" w:author="Author"/>
              </w:rPr>
            </w:pPr>
            <w:ins w:id="18643" w:author="Author">
              <w:r w:rsidRPr="00D016EC">
                <w:t>12,000 to 13,999</w:t>
              </w:r>
            </w:ins>
          </w:p>
        </w:tc>
        <w:tc>
          <w:tcPr>
            <w:tcW w:w="680" w:type="dxa"/>
            <w:noWrap/>
            <w:vAlign w:val="bottom"/>
            <w:hideMark/>
          </w:tcPr>
          <w:p w14:paraId="4C37339F" w14:textId="77777777" w:rsidR="00C50A95" w:rsidRPr="00D016EC" w:rsidRDefault="00C50A95" w:rsidP="00416506">
            <w:pPr>
              <w:pStyle w:val="tabletext11"/>
              <w:jc w:val="center"/>
              <w:rPr>
                <w:ins w:id="18644" w:author="Author"/>
              </w:rPr>
            </w:pPr>
            <w:ins w:id="18645" w:author="Author">
              <w:r w:rsidRPr="00D016EC">
                <w:t>0.45</w:t>
              </w:r>
            </w:ins>
          </w:p>
        </w:tc>
        <w:tc>
          <w:tcPr>
            <w:tcW w:w="900" w:type="dxa"/>
            <w:noWrap/>
            <w:vAlign w:val="bottom"/>
            <w:hideMark/>
          </w:tcPr>
          <w:p w14:paraId="7CC435A5" w14:textId="77777777" w:rsidR="00C50A95" w:rsidRPr="00D016EC" w:rsidRDefault="00C50A95" w:rsidP="00416506">
            <w:pPr>
              <w:pStyle w:val="tabletext11"/>
              <w:jc w:val="center"/>
              <w:rPr>
                <w:ins w:id="18646" w:author="Author"/>
              </w:rPr>
            </w:pPr>
            <w:ins w:id="18647" w:author="Author">
              <w:r w:rsidRPr="00D016EC">
                <w:t>0.34</w:t>
              </w:r>
            </w:ins>
          </w:p>
        </w:tc>
        <w:tc>
          <w:tcPr>
            <w:tcW w:w="400" w:type="dxa"/>
            <w:noWrap/>
            <w:vAlign w:val="bottom"/>
            <w:hideMark/>
          </w:tcPr>
          <w:p w14:paraId="0E4B07CF" w14:textId="77777777" w:rsidR="00C50A95" w:rsidRPr="00D016EC" w:rsidRDefault="00C50A95" w:rsidP="00416506">
            <w:pPr>
              <w:pStyle w:val="tabletext11"/>
              <w:jc w:val="center"/>
              <w:rPr>
                <w:ins w:id="18648" w:author="Author"/>
              </w:rPr>
            </w:pPr>
            <w:ins w:id="18649" w:author="Author">
              <w:r w:rsidRPr="00D016EC">
                <w:t>0.34</w:t>
              </w:r>
            </w:ins>
          </w:p>
        </w:tc>
        <w:tc>
          <w:tcPr>
            <w:tcW w:w="400" w:type="dxa"/>
            <w:noWrap/>
            <w:vAlign w:val="bottom"/>
            <w:hideMark/>
          </w:tcPr>
          <w:p w14:paraId="6F775641" w14:textId="77777777" w:rsidR="00C50A95" w:rsidRPr="00D016EC" w:rsidRDefault="00C50A95" w:rsidP="00416506">
            <w:pPr>
              <w:pStyle w:val="tabletext11"/>
              <w:jc w:val="center"/>
              <w:rPr>
                <w:ins w:id="18650" w:author="Author"/>
              </w:rPr>
            </w:pPr>
            <w:ins w:id="18651" w:author="Author">
              <w:r w:rsidRPr="00D016EC">
                <w:t>0.34</w:t>
              </w:r>
            </w:ins>
          </w:p>
        </w:tc>
        <w:tc>
          <w:tcPr>
            <w:tcW w:w="400" w:type="dxa"/>
            <w:noWrap/>
            <w:vAlign w:val="bottom"/>
            <w:hideMark/>
          </w:tcPr>
          <w:p w14:paraId="5034F572" w14:textId="77777777" w:rsidR="00C50A95" w:rsidRPr="00D016EC" w:rsidRDefault="00C50A95" w:rsidP="00416506">
            <w:pPr>
              <w:pStyle w:val="tabletext11"/>
              <w:jc w:val="center"/>
              <w:rPr>
                <w:ins w:id="18652" w:author="Author"/>
              </w:rPr>
            </w:pPr>
            <w:ins w:id="18653" w:author="Author">
              <w:r w:rsidRPr="00D016EC">
                <w:t>0.32</w:t>
              </w:r>
            </w:ins>
          </w:p>
        </w:tc>
        <w:tc>
          <w:tcPr>
            <w:tcW w:w="400" w:type="dxa"/>
            <w:noWrap/>
            <w:vAlign w:val="bottom"/>
            <w:hideMark/>
          </w:tcPr>
          <w:p w14:paraId="1AB8FDBE" w14:textId="77777777" w:rsidR="00C50A95" w:rsidRPr="00D016EC" w:rsidRDefault="00C50A95" w:rsidP="00416506">
            <w:pPr>
              <w:pStyle w:val="tabletext11"/>
              <w:jc w:val="center"/>
              <w:rPr>
                <w:ins w:id="18654" w:author="Author"/>
              </w:rPr>
            </w:pPr>
            <w:ins w:id="18655" w:author="Author">
              <w:r w:rsidRPr="00D016EC">
                <w:t>0.31</w:t>
              </w:r>
            </w:ins>
          </w:p>
        </w:tc>
        <w:tc>
          <w:tcPr>
            <w:tcW w:w="400" w:type="dxa"/>
            <w:noWrap/>
            <w:vAlign w:val="bottom"/>
            <w:hideMark/>
          </w:tcPr>
          <w:p w14:paraId="45EB2802" w14:textId="77777777" w:rsidR="00C50A95" w:rsidRPr="00D016EC" w:rsidRDefault="00C50A95" w:rsidP="00416506">
            <w:pPr>
              <w:pStyle w:val="tabletext11"/>
              <w:jc w:val="center"/>
              <w:rPr>
                <w:ins w:id="18656" w:author="Author"/>
              </w:rPr>
            </w:pPr>
            <w:ins w:id="18657" w:author="Author">
              <w:r w:rsidRPr="00D016EC">
                <w:t>0.30</w:t>
              </w:r>
            </w:ins>
          </w:p>
        </w:tc>
        <w:tc>
          <w:tcPr>
            <w:tcW w:w="400" w:type="dxa"/>
            <w:noWrap/>
            <w:vAlign w:val="bottom"/>
            <w:hideMark/>
          </w:tcPr>
          <w:p w14:paraId="696AA13A" w14:textId="77777777" w:rsidR="00C50A95" w:rsidRPr="00D016EC" w:rsidRDefault="00C50A95" w:rsidP="00416506">
            <w:pPr>
              <w:pStyle w:val="tabletext11"/>
              <w:jc w:val="center"/>
              <w:rPr>
                <w:ins w:id="18658" w:author="Author"/>
              </w:rPr>
            </w:pPr>
            <w:ins w:id="18659" w:author="Author">
              <w:r w:rsidRPr="00D016EC">
                <w:t>0.28</w:t>
              </w:r>
            </w:ins>
          </w:p>
        </w:tc>
        <w:tc>
          <w:tcPr>
            <w:tcW w:w="400" w:type="dxa"/>
            <w:noWrap/>
            <w:vAlign w:val="bottom"/>
            <w:hideMark/>
          </w:tcPr>
          <w:p w14:paraId="3AB8195E" w14:textId="77777777" w:rsidR="00C50A95" w:rsidRPr="00D016EC" w:rsidRDefault="00C50A95" w:rsidP="00416506">
            <w:pPr>
              <w:pStyle w:val="tabletext11"/>
              <w:jc w:val="center"/>
              <w:rPr>
                <w:ins w:id="18660" w:author="Author"/>
              </w:rPr>
            </w:pPr>
            <w:ins w:id="18661" w:author="Author">
              <w:r w:rsidRPr="00D016EC">
                <w:t>0.27</w:t>
              </w:r>
            </w:ins>
          </w:p>
        </w:tc>
        <w:tc>
          <w:tcPr>
            <w:tcW w:w="400" w:type="dxa"/>
            <w:noWrap/>
            <w:vAlign w:val="bottom"/>
            <w:hideMark/>
          </w:tcPr>
          <w:p w14:paraId="43B2092F" w14:textId="77777777" w:rsidR="00C50A95" w:rsidRPr="00D016EC" w:rsidRDefault="00C50A95" w:rsidP="00416506">
            <w:pPr>
              <w:pStyle w:val="tabletext11"/>
              <w:jc w:val="center"/>
              <w:rPr>
                <w:ins w:id="18662" w:author="Author"/>
              </w:rPr>
            </w:pPr>
            <w:ins w:id="18663" w:author="Author">
              <w:r w:rsidRPr="00D016EC">
                <w:t>0.27</w:t>
              </w:r>
            </w:ins>
          </w:p>
        </w:tc>
        <w:tc>
          <w:tcPr>
            <w:tcW w:w="400" w:type="dxa"/>
            <w:noWrap/>
            <w:vAlign w:val="bottom"/>
            <w:hideMark/>
          </w:tcPr>
          <w:p w14:paraId="20172858" w14:textId="77777777" w:rsidR="00C50A95" w:rsidRPr="00D016EC" w:rsidRDefault="00C50A95" w:rsidP="00416506">
            <w:pPr>
              <w:pStyle w:val="tabletext11"/>
              <w:jc w:val="center"/>
              <w:rPr>
                <w:ins w:id="18664" w:author="Author"/>
              </w:rPr>
            </w:pPr>
            <w:ins w:id="18665" w:author="Author">
              <w:r w:rsidRPr="00D016EC">
                <w:t>0.27</w:t>
              </w:r>
            </w:ins>
          </w:p>
        </w:tc>
        <w:tc>
          <w:tcPr>
            <w:tcW w:w="400" w:type="dxa"/>
            <w:noWrap/>
            <w:vAlign w:val="bottom"/>
            <w:hideMark/>
          </w:tcPr>
          <w:p w14:paraId="33736A66" w14:textId="77777777" w:rsidR="00C50A95" w:rsidRPr="00D016EC" w:rsidRDefault="00C50A95" w:rsidP="00416506">
            <w:pPr>
              <w:pStyle w:val="tabletext11"/>
              <w:jc w:val="center"/>
              <w:rPr>
                <w:ins w:id="18666" w:author="Author"/>
              </w:rPr>
            </w:pPr>
            <w:ins w:id="18667" w:author="Author">
              <w:r w:rsidRPr="00D016EC">
                <w:t>0.27</w:t>
              </w:r>
            </w:ins>
          </w:p>
        </w:tc>
        <w:tc>
          <w:tcPr>
            <w:tcW w:w="400" w:type="dxa"/>
            <w:noWrap/>
            <w:vAlign w:val="bottom"/>
            <w:hideMark/>
          </w:tcPr>
          <w:p w14:paraId="6DC587E5" w14:textId="77777777" w:rsidR="00C50A95" w:rsidRPr="00D016EC" w:rsidRDefault="00C50A95" w:rsidP="00416506">
            <w:pPr>
              <w:pStyle w:val="tabletext11"/>
              <w:jc w:val="center"/>
              <w:rPr>
                <w:ins w:id="18668" w:author="Author"/>
              </w:rPr>
            </w:pPr>
            <w:ins w:id="18669" w:author="Author">
              <w:r w:rsidRPr="00D016EC">
                <w:t>0.27</w:t>
              </w:r>
            </w:ins>
          </w:p>
        </w:tc>
        <w:tc>
          <w:tcPr>
            <w:tcW w:w="400" w:type="dxa"/>
            <w:noWrap/>
            <w:vAlign w:val="bottom"/>
            <w:hideMark/>
          </w:tcPr>
          <w:p w14:paraId="4DFB48E9" w14:textId="77777777" w:rsidR="00C50A95" w:rsidRPr="00D016EC" w:rsidRDefault="00C50A95" w:rsidP="00416506">
            <w:pPr>
              <w:pStyle w:val="tabletext11"/>
              <w:jc w:val="center"/>
              <w:rPr>
                <w:ins w:id="18670" w:author="Author"/>
              </w:rPr>
            </w:pPr>
            <w:ins w:id="18671" w:author="Author">
              <w:r w:rsidRPr="00D016EC">
                <w:t>0.27</w:t>
              </w:r>
            </w:ins>
          </w:p>
        </w:tc>
        <w:tc>
          <w:tcPr>
            <w:tcW w:w="400" w:type="dxa"/>
            <w:noWrap/>
            <w:vAlign w:val="bottom"/>
            <w:hideMark/>
          </w:tcPr>
          <w:p w14:paraId="3C290210" w14:textId="77777777" w:rsidR="00C50A95" w:rsidRPr="00D016EC" w:rsidRDefault="00C50A95" w:rsidP="00416506">
            <w:pPr>
              <w:pStyle w:val="tabletext11"/>
              <w:jc w:val="center"/>
              <w:rPr>
                <w:ins w:id="18672" w:author="Author"/>
              </w:rPr>
            </w:pPr>
            <w:ins w:id="18673" w:author="Author">
              <w:r w:rsidRPr="00D016EC">
                <w:t>0.27</w:t>
              </w:r>
            </w:ins>
          </w:p>
        </w:tc>
        <w:tc>
          <w:tcPr>
            <w:tcW w:w="400" w:type="dxa"/>
            <w:noWrap/>
            <w:vAlign w:val="bottom"/>
            <w:hideMark/>
          </w:tcPr>
          <w:p w14:paraId="0C40FD7A" w14:textId="77777777" w:rsidR="00C50A95" w:rsidRPr="00D016EC" w:rsidRDefault="00C50A95" w:rsidP="00416506">
            <w:pPr>
              <w:pStyle w:val="tabletext11"/>
              <w:jc w:val="center"/>
              <w:rPr>
                <w:ins w:id="18674" w:author="Author"/>
              </w:rPr>
            </w:pPr>
            <w:ins w:id="18675" w:author="Author">
              <w:r w:rsidRPr="00D016EC">
                <w:t>0.27</w:t>
              </w:r>
            </w:ins>
          </w:p>
        </w:tc>
        <w:tc>
          <w:tcPr>
            <w:tcW w:w="400" w:type="dxa"/>
            <w:noWrap/>
            <w:vAlign w:val="bottom"/>
            <w:hideMark/>
          </w:tcPr>
          <w:p w14:paraId="3448E6BF" w14:textId="77777777" w:rsidR="00C50A95" w:rsidRPr="00D016EC" w:rsidRDefault="00C50A95" w:rsidP="00416506">
            <w:pPr>
              <w:pStyle w:val="tabletext11"/>
              <w:jc w:val="center"/>
              <w:rPr>
                <w:ins w:id="18676" w:author="Author"/>
              </w:rPr>
            </w:pPr>
            <w:ins w:id="18677" w:author="Author">
              <w:r w:rsidRPr="00D016EC">
                <w:t>0.27</w:t>
              </w:r>
            </w:ins>
          </w:p>
        </w:tc>
        <w:tc>
          <w:tcPr>
            <w:tcW w:w="400" w:type="dxa"/>
            <w:noWrap/>
            <w:vAlign w:val="bottom"/>
            <w:hideMark/>
          </w:tcPr>
          <w:p w14:paraId="6BC8F46B" w14:textId="77777777" w:rsidR="00C50A95" w:rsidRPr="00D016EC" w:rsidRDefault="00C50A95" w:rsidP="00416506">
            <w:pPr>
              <w:pStyle w:val="tabletext11"/>
              <w:jc w:val="center"/>
              <w:rPr>
                <w:ins w:id="18678" w:author="Author"/>
              </w:rPr>
            </w:pPr>
            <w:ins w:id="18679" w:author="Author">
              <w:r w:rsidRPr="00D016EC">
                <w:t>0.27</w:t>
              </w:r>
            </w:ins>
          </w:p>
        </w:tc>
        <w:tc>
          <w:tcPr>
            <w:tcW w:w="400" w:type="dxa"/>
            <w:noWrap/>
            <w:vAlign w:val="bottom"/>
            <w:hideMark/>
          </w:tcPr>
          <w:p w14:paraId="17558E35" w14:textId="77777777" w:rsidR="00C50A95" w:rsidRPr="00D016EC" w:rsidRDefault="00C50A95" w:rsidP="00416506">
            <w:pPr>
              <w:pStyle w:val="tabletext11"/>
              <w:jc w:val="center"/>
              <w:rPr>
                <w:ins w:id="18680" w:author="Author"/>
              </w:rPr>
            </w:pPr>
            <w:ins w:id="18681" w:author="Author">
              <w:r w:rsidRPr="00D016EC">
                <w:t>0.27</w:t>
              </w:r>
            </w:ins>
          </w:p>
        </w:tc>
        <w:tc>
          <w:tcPr>
            <w:tcW w:w="400" w:type="dxa"/>
            <w:noWrap/>
            <w:vAlign w:val="bottom"/>
            <w:hideMark/>
          </w:tcPr>
          <w:p w14:paraId="483D38EE" w14:textId="77777777" w:rsidR="00C50A95" w:rsidRPr="00D016EC" w:rsidRDefault="00C50A95" w:rsidP="00416506">
            <w:pPr>
              <w:pStyle w:val="tabletext11"/>
              <w:jc w:val="center"/>
              <w:rPr>
                <w:ins w:id="18682" w:author="Author"/>
              </w:rPr>
            </w:pPr>
            <w:ins w:id="18683" w:author="Author">
              <w:r w:rsidRPr="00D016EC">
                <w:t>0.27</w:t>
              </w:r>
            </w:ins>
          </w:p>
        </w:tc>
        <w:tc>
          <w:tcPr>
            <w:tcW w:w="400" w:type="dxa"/>
            <w:noWrap/>
            <w:vAlign w:val="bottom"/>
            <w:hideMark/>
          </w:tcPr>
          <w:p w14:paraId="6FBDECB5" w14:textId="77777777" w:rsidR="00C50A95" w:rsidRPr="00D016EC" w:rsidRDefault="00C50A95" w:rsidP="00416506">
            <w:pPr>
              <w:pStyle w:val="tabletext11"/>
              <w:jc w:val="center"/>
              <w:rPr>
                <w:ins w:id="18684" w:author="Author"/>
              </w:rPr>
            </w:pPr>
            <w:ins w:id="18685" w:author="Author">
              <w:r w:rsidRPr="00D016EC">
                <w:t>0.27</w:t>
              </w:r>
            </w:ins>
          </w:p>
        </w:tc>
        <w:tc>
          <w:tcPr>
            <w:tcW w:w="400" w:type="dxa"/>
            <w:noWrap/>
            <w:vAlign w:val="bottom"/>
            <w:hideMark/>
          </w:tcPr>
          <w:p w14:paraId="642ECB52" w14:textId="77777777" w:rsidR="00C50A95" w:rsidRPr="00D016EC" w:rsidRDefault="00C50A95" w:rsidP="00416506">
            <w:pPr>
              <w:pStyle w:val="tabletext11"/>
              <w:jc w:val="center"/>
              <w:rPr>
                <w:ins w:id="18686" w:author="Author"/>
              </w:rPr>
            </w:pPr>
            <w:ins w:id="18687" w:author="Author">
              <w:r w:rsidRPr="00D016EC">
                <w:t>0.27</w:t>
              </w:r>
            </w:ins>
          </w:p>
        </w:tc>
        <w:tc>
          <w:tcPr>
            <w:tcW w:w="440" w:type="dxa"/>
            <w:noWrap/>
            <w:vAlign w:val="bottom"/>
            <w:hideMark/>
          </w:tcPr>
          <w:p w14:paraId="723AF475" w14:textId="77777777" w:rsidR="00C50A95" w:rsidRPr="00D016EC" w:rsidRDefault="00C50A95" w:rsidP="00416506">
            <w:pPr>
              <w:pStyle w:val="tabletext11"/>
              <w:jc w:val="center"/>
              <w:rPr>
                <w:ins w:id="18688" w:author="Author"/>
              </w:rPr>
            </w:pPr>
            <w:ins w:id="18689" w:author="Author">
              <w:r w:rsidRPr="00D016EC">
                <w:t>0.27</w:t>
              </w:r>
            </w:ins>
          </w:p>
        </w:tc>
        <w:tc>
          <w:tcPr>
            <w:tcW w:w="400" w:type="dxa"/>
            <w:noWrap/>
            <w:vAlign w:val="bottom"/>
            <w:hideMark/>
          </w:tcPr>
          <w:p w14:paraId="5AC12D61" w14:textId="77777777" w:rsidR="00C50A95" w:rsidRPr="00D016EC" w:rsidRDefault="00C50A95" w:rsidP="00416506">
            <w:pPr>
              <w:pStyle w:val="tabletext11"/>
              <w:jc w:val="center"/>
              <w:rPr>
                <w:ins w:id="18690" w:author="Author"/>
              </w:rPr>
            </w:pPr>
            <w:ins w:id="18691" w:author="Author">
              <w:r w:rsidRPr="00D016EC">
                <w:t>0.27</w:t>
              </w:r>
            </w:ins>
          </w:p>
        </w:tc>
        <w:tc>
          <w:tcPr>
            <w:tcW w:w="400" w:type="dxa"/>
            <w:noWrap/>
            <w:vAlign w:val="bottom"/>
            <w:hideMark/>
          </w:tcPr>
          <w:p w14:paraId="3FF6CC43" w14:textId="77777777" w:rsidR="00C50A95" w:rsidRPr="00D016EC" w:rsidRDefault="00C50A95" w:rsidP="00416506">
            <w:pPr>
              <w:pStyle w:val="tabletext11"/>
              <w:jc w:val="center"/>
              <w:rPr>
                <w:ins w:id="18692" w:author="Author"/>
              </w:rPr>
            </w:pPr>
            <w:ins w:id="18693" w:author="Author">
              <w:r w:rsidRPr="00D016EC">
                <w:t>0.27</w:t>
              </w:r>
            </w:ins>
          </w:p>
        </w:tc>
        <w:tc>
          <w:tcPr>
            <w:tcW w:w="400" w:type="dxa"/>
            <w:noWrap/>
            <w:vAlign w:val="bottom"/>
            <w:hideMark/>
          </w:tcPr>
          <w:p w14:paraId="7A070100" w14:textId="77777777" w:rsidR="00C50A95" w:rsidRPr="00D016EC" w:rsidRDefault="00C50A95" w:rsidP="00416506">
            <w:pPr>
              <w:pStyle w:val="tabletext11"/>
              <w:jc w:val="center"/>
              <w:rPr>
                <w:ins w:id="18694" w:author="Author"/>
              </w:rPr>
            </w:pPr>
            <w:ins w:id="18695" w:author="Author">
              <w:r w:rsidRPr="00D016EC">
                <w:t>0.27</w:t>
              </w:r>
            </w:ins>
          </w:p>
        </w:tc>
        <w:tc>
          <w:tcPr>
            <w:tcW w:w="400" w:type="dxa"/>
            <w:noWrap/>
            <w:vAlign w:val="bottom"/>
            <w:hideMark/>
          </w:tcPr>
          <w:p w14:paraId="79BE54F5" w14:textId="77777777" w:rsidR="00C50A95" w:rsidRPr="00D016EC" w:rsidRDefault="00C50A95" w:rsidP="00416506">
            <w:pPr>
              <w:pStyle w:val="tabletext11"/>
              <w:jc w:val="center"/>
              <w:rPr>
                <w:ins w:id="18696" w:author="Author"/>
              </w:rPr>
            </w:pPr>
            <w:ins w:id="18697" w:author="Author">
              <w:r w:rsidRPr="00D016EC">
                <w:t>0.27</w:t>
              </w:r>
            </w:ins>
          </w:p>
        </w:tc>
        <w:tc>
          <w:tcPr>
            <w:tcW w:w="460" w:type="dxa"/>
            <w:noWrap/>
            <w:vAlign w:val="bottom"/>
            <w:hideMark/>
          </w:tcPr>
          <w:p w14:paraId="15CE33DE" w14:textId="77777777" w:rsidR="00C50A95" w:rsidRPr="00D016EC" w:rsidRDefault="00C50A95" w:rsidP="00416506">
            <w:pPr>
              <w:pStyle w:val="tabletext11"/>
              <w:jc w:val="center"/>
              <w:rPr>
                <w:ins w:id="18698" w:author="Author"/>
              </w:rPr>
            </w:pPr>
            <w:ins w:id="18699" w:author="Author">
              <w:r w:rsidRPr="00D016EC">
                <w:t>0.27</w:t>
              </w:r>
            </w:ins>
          </w:p>
        </w:tc>
      </w:tr>
      <w:tr w:rsidR="00C50A95" w:rsidRPr="00D016EC" w14:paraId="3C5161F2" w14:textId="77777777" w:rsidTr="00416506">
        <w:trPr>
          <w:trHeight w:val="190"/>
          <w:ins w:id="18700" w:author="Author"/>
        </w:trPr>
        <w:tc>
          <w:tcPr>
            <w:tcW w:w="200" w:type="dxa"/>
            <w:tcBorders>
              <w:right w:val="nil"/>
            </w:tcBorders>
            <w:vAlign w:val="bottom"/>
          </w:tcPr>
          <w:p w14:paraId="35108113" w14:textId="77777777" w:rsidR="00C50A95" w:rsidRPr="00D016EC" w:rsidRDefault="00C50A95" w:rsidP="00416506">
            <w:pPr>
              <w:pStyle w:val="tabletext11"/>
              <w:jc w:val="right"/>
              <w:rPr>
                <w:ins w:id="18701" w:author="Author"/>
              </w:rPr>
            </w:pPr>
          </w:p>
        </w:tc>
        <w:tc>
          <w:tcPr>
            <w:tcW w:w="1580" w:type="dxa"/>
            <w:tcBorders>
              <w:left w:val="nil"/>
            </w:tcBorders>
            <w:vAlign w:val="bottom"/>
            <w:hideMark/>
          </w:tcPr>
          <w:p w14:paraId="553481A7" w14:textId="77777777" w:rsidR="00C50A95" w:rsidRPr="00D016EC" w:rsidRDefault="00C50A95" w:rsidP="00416506">
            <w:pPr>
              <w:pStyle w:val="tabletext11"/>
              <w:tabs>
                <w:tab w:val="decimal" w:pos="640"/>
              </w:tabs>
              <w:rPr>
                <w:ins w:id="18702" w:author="Author"/>
              </w:rPr>
            </w:pPr>
            <w:ins w:id="18703" w:author="Author">
              <w:r w:rsidRPr="00D016EC">
                <w:t>14,000 to 15,999</w:t>
              </w:r>
            </w:ins>
          </w:p>
        </w:tc>
        <w:tc>
          <w:tcPr>
            <w:tcW w:w="680" w:type="dxa"/>
            <w:noWrap/>
            <w:vAlign w:val="bottom"/>
            <w:hideMark/>
          </w:tcPr>
          <w:p w14:paraId="5A5ED602" w14:textId="77777777" w:rsidR="00C50A95" w:rsidRPr="00D016EC" w:rsidRDefault="00C50A95" w:rsidP="00416506">
            <w:pPr>
              <w:pStyle w:val="tabletext11"/>
              <w:jc w:val="center"/>
              <w:rPr>
                <w:ins w:id="18704" w:author="Author"/>
              </w:rPr>
            </w:pPr>
            <w:ins w:id="18705" w:author="Author">
              <w:r w:rsidRPr="00D016EC">
                <w:t>0.53</w:t>
              </w:r>
            </w:ins>
          </w:p>
        </w:tc>
        <w:tc>
          <w:tcPr>
            <w:tcW w:w="900" w:type="dxa"/>
            <w:noWrap/>
            <w:vAlign w:val="bottom"/>
            <w:hideMark/>
          </w:tcPr>
          <w:p w14:paraId="0344EB9D" w14:textId="77777777" w:rsidR="00C50A95" w:rsidRPr="00D016EC" w:rsidRDefault="00C50A95" w:rsidP="00416506">
            <w:pPr>
              <w:pStyle w:val="tabletext11"/>
              <w:jc w:val="center"/>
              <w:rPr>
                <w:ins w:id="18706" w:author="Author"/>
              </w:rPr>
            </w:pPr>
            <w:ins w:id="18707" w:author="Author">
              <w:r w:rsidRPr="00D016EC">
                <w:t>0.39</w:t>
              </w:r>
            </w:ins>
          </w:p>
        </w:tc>
        <w:tc>
          <w:tcPr>
            <w:tcW w:w="400" w:type="dxa"/>
            <w:noWrap/>
            <w:vAlign w:val="bottom"/>
            <w:hideMark/>
          </w:tcPr>
          <w:p w14:paraId="060F9432" w14:textId="77777777" w:rsidR="00C50A95" w:rsidRPr="00D016EC" w:rsidRDefault="00C50A95" w:rsidP="00416506">
            <w:pPr>
              <w:pStyle w:val="tabletext11"/>
              <w:jc w:val="center"/>
              <w:rPr>
                <w:ins w:id="18708" w:author="Author"/>
              </w:rPr>
            </w:pPr>
            <w:ins w:id="18709" w:author="Author">
              <w:r w:rsidRPr="00D016EC">
                <w:t>0.39</w:t>
              </w:r>
            </w:ins>
          </w:p>
        </w:tc>
        <w:tc>
          <w:tcPr>
            <w:tcW w:w="400" w:type="dxa"/>
            <w:noWrap/>
            <w:vAlign w:val="bottom"/>
            <w:hideMark/>
          </w:tcPr>
          <w:p w14:paraId="1EB4F173" w14:textId="77777777" w:rsidR="00C50A95" w:rsidRPr="00D016EC" w:rsidRDefault="00C50A95" w:rsidP="00416506">
            <w:pPr>
              <w:pStyle w:val="tabletext11"/>
              <w:jc w:val="center"/>
              <w:rPr>
                <w:ins w:id="18710" w:author="Author"/>
              </w:rPr>
            </w:pPr>
            <w:ins w:id="18711" w:author="Author">
              <w:r w:rsidRPr="00D016EC">
                <w:t>0.39</w:t>
              </w:r>
            </w:ins>
          </w:p>
        </w:tc>
        <w:tc>
          <w:tcPr>
            <w:tcW w:w="400" w:type="dxa"/>
            <w:noWrap/>
            <w:vAlign w:val="bottom"/>
            <w:hideMark/>
          </w:tcPr>
          <w:p w14:paraId="1E9F847D" w14:textId="77777777" w:rsidR="00C50A95" w:rsidRPr="00D016EC" w:rsidRDefault="00C50A95" w:rsidP="00416506">
            <w:pPr>
              <w:pStyle w:val="tabletext11"/>
              <w:jc w:val="center"/>
              <w:rPr>
                <w:ins w:id="18712" w:author="Author"/>
              </w:rPr>
            </w:pPr>
            <w:ins w:id="18713" w:author="Author">
              <w:r w:rsidRPr="00D016EC">
                <w:t>0.38</w:t>
              </w:r>
            </w:ins>
          </w:p>
        </w:tc>
        <w:tc>
          <w:tcPr>
            <w:tcW w:w="400" w:type="dxa"/>
            <w:noWrap/>
            <w:vAlign w:val="bottom"/>
            <w:hideMark/>
          </w:tcPr>
          <w:p w14:paraId="68AA7115" w14:textId="77777777" w:rsidR="00C50A95" w:rsidRPr="00D016EC" w:rsidRDefault="00C50A95" w:rsidP="00416506">
            <w:pPr>
              <w:pStyle w:val="tabletext11"/>
              <w:jc w:val="center"/>
              <w:rPr>
                <w:ins w:id="18714" w:author="Author"/>
              </w:rPr>
            </w:pPr>
            <w:ins w:id="18715" w:author="Author">
              <w:r w:rsidRPr="00D016EC">
                <w:t>0.36</w:t>
              </w:r>
            </w:ins>
          </w:p>
        </w:tc>
        <w:tc>
          <w:tcPr>
            <w:tcW w:w="400" w:type="dxa"/>
            <w:noWrap/>
            <w:vAlign w:val="bottom"/>
            <w:hideMark/>
          </w:tcPr>
          <w:p w14:paraId="6DC127A1" w14:textId="77777777" w:rsidR="00C50A95" w:rsidRPr="00D016EC" w:rsidRDefault="00C50A95" w:rsidP="00416506">
            <w:pPr>
              <w:pStyle w:val="tabletext11"/>
              <w:jc w:val="center"/>
              <w:rPr>
                <w:ins w:id="18716" w:author="Author"/>
              </w:rPr>
            </w:pPr>
            <w:ins w:id="18717" w:author="Author">
              <w:r w:rsidRPr="00D016EC">
                <w:t>0.35</w:t>
              </w:r>
            </w:ins>
          </w:p>
        </w:tc>
        <w:tc>
          <w:tcPr>
            <w:tcW w:w="400" w:type="dxa"/>
            <w:noWrap/>
            <w:vAlign w:val="bottom"/>
            <w:hideMark/>
          </w:tcPr>
          <w:p w14:paraId="261A2A59" w14:textId="77777777" w:rsidR="00C50A95" w:rsidRPr="00D016EC" w:rsidRDefault="00C50A95" w:rsidP="00416506">
            <w:pPr>
              <w:pStyle w:val="tabletext11"/>
              <w:jc w:val="center"/>
              <w:rPr>
                <w:ins w:id="18718" w:author="Author"/>
              </w:rPr>
            </w:pPr>
            <w:ins w:id="18719" w:author="Author">
              <w:r w:rsidRPr="00D016EC">
                <w:t>0.33</w:t>
              </w:r>
            </w:ins>
          </w:p>
        </w:tc>
        <w:tc>
          <w:tcPr>
            <w:tcW w:w="400" w:type="dxa"/>
            <w:noWrap/>
            <w:vAlign w:val="bottom"/>
            <w:hideMark/>
          </w:tcPr>
          <w:p w14:paraId="54D770AC" w14:textId="77777777" w:rsidR="00C50A95" w:rsidRPr="00D016EC" w:rsidRDefault="00C50A95" w:rsidP="00416506">
            <w:pPr>
              <w:pStyle w:val="tabletext11"/>
              <w:jc w:val="center"/>
              <w:rPr>
                <w:ins w:id="18720" w:author="Author"/>
              </w:rPr>
            </w:pPr>
            <w:ins w:id="18721" w:author="Author">
              <w:r w:rsidRPr="00D016EC">
                <w:t>0.32</w:t>
              </w:r>
            </w:ins>
          </w:p>
        </w:tc>
        <w:tc>
          <w:tcPr>
            <w:tcW w:w="400" w:type="dxa"/>
            <w:noWrap/>
            <w:vAlign w:val="bottom"/>
            <w:hideMark/>
          </w:tcPr>
          <w:p w14:paraId="680A563E" w14:textId="77777777" w:rsidR="00C50A95" w:rsidRPr="00D016EC" w:rsidRDefault="00C50A95" w:rsidP="00416506">
            <w:pPr>
              <w:pStyle w:val="tabletext11"/>
              <w:jc w:val="center"/>
              <w:rPr>
                <w:ins w:id="18722" w:author="Author"/>
              </w:rPr>
            </w:pPr>
            <w:ins w:id="18723" w:author="Author">
              <w:r w:rsidRPr="00D016EC">
                <w:t>0.32</w:t>
              </w:r>
            </w:ins>
          </w:p>
        </w:tc>
        <w:tc>
          <w:tcPr>
            <w:tcW w:w="400" w:type="dxa"/>
            <w:noWrap/>
            <w:vAlign w:val="bottom"/>
            <w:hideMark/>
          </w:tcPr>
          <w:p w14:paraId="6F9B679B" w14:textId="77777777" w:rsidR="00C50A95" w:rsidRPr="00D016EC" w:rsidRDefault="00C50A95" w:rsidP="00416506">
            <w:pPr>
              <w:pStyle w:val="tabletext11"/>
              <w:jc w:val="center"/>
              <w:rPr>
                <w:ins w:id="18724" w:author="Author"/>
              </w:rPr>
            </w:pPr>
            <w:ins w:id="18725" w:author="Author">
              <w:r w:rsidRPr="00D016EC">
                <w:t>0.32</w:t>
              </w:r>
            </w:ins>
          </w:p>
        </w:tc>
        <w:tc>
          <w:tcPr>
            <w:tcW w:w="400" w:type="dxa"/>
            <w:noWrap/>
            <w:vAlign w:val="bottom"/>
            <w:hideMark/>
          </w:tcPr>
          <w:p w14:paraId="37E29268" w14:textId="77777777" w:rsidR="00C50A95" w:rsidRPr="00D016EC" w:rsidRDefault="00C50A95" w:rsidP="00416506">
            <w:pPr>
              <w:pStyle w:val="tabletext11"/>
              <w:jc w:val="center"/>
              <w:rPr>
                <w:ins w:id="18726" w:author="Author"/>
              </w:rPr>
            </w:pPr>
            <w:ins w:id="18727" w:author="Author">
              <w:r w:rsidRPr="00D016EC">
                <w:t>0.32</w:t>
              </w:r>
            </w:ins>
          </w:p>
        </w:tc>
        <w:tc>
          <w:tcPr>
            <w:tcW w:w="400" w:type="dxa"/>
            <w:noWrap/>
            <w:vAlign w:val="bottom"/>
            <w:hideMark/>
          </w:tcPr>
          <w:p w14:paraId="0A17653E" w14:textId="77777777" w:rsidR="00C50A95" w:rsidRPr="00D016EC" w:rsidRDefault="00C50A95" w:rsidP="00416506">
            <w:pPr>
              <w:pStyle w:val="tabletext11"/>
              <w:jc w:val="center"/>
              <w:rPr>
                <w:ins w:id="18728" w:author="Author"/>
              </w:rPr>
            </w:pPr>
            <w:ins w:id="18729" w:author="Author">
              <w:r w:rsidRPr="00D016EC">
                <w:t>0.32</w:t>
              </w:r>
            </w:ins>
          </w:p>
        </w:tc>
        <w:tc>
          <w:tcPr>
            <w:tcW w:w="400" w:type="dxa"/>
            <w:noWrap/>
            <w:vAlign w:val="bottom"/>
            <w:hideMark/>
          </w:tcPr>
          <w:p w14:paraId="3E93BD9C" w14:textId="77777777" w:rsidR="00C50A95" w:rsidRPr="00D016EC" w:rsidRDefault="00C50A95" w:rsidP="00416506">
            <w:pPr>
              <w:pStyle w:val="tabletext11"/>
              <w:jc w:val="center"/>
              <w:rPr>
                <w:ins w:id="18730" w:author="Author"/>
              </w:rPr>
            </w:pPr>
            <w:ins w:id="18731" w:author="Author">
              <w:r w:rsidRPr="00D016EC">
                <w:t>0.32</w:t>
              </w:r>
            </w:ins>
          </w:p>
        </w:tc>
        <w:tc>
          <w:tcPr>
            <w:tcW w:w="400" w:type="dxa"/>
            <w:noWrap/>
            <w:vAlign w:val="bottom"/>
            <w:hideMark/>
          </w:tcPr>
          <w:p w14:paraId="44DDEB74" w14:textId="77777777" w:rsidR="00C50A95" w:rsidRPr="00D016EC" w:rsidRDefault="00C50A95" w:rsidP="00416506">
            <w:pPr>
              <w:pStyle w:val="tabletext11"/>
              <w:jc w:val="center"/>
              <w:rPr>
                <w:ins w:id="18732" w:author="Author"/>
              </w:rPr>
            </w:pPr>
            <w:ins w:id="18733" w:author="Author">
              <w:r w:rsidRPr="00D016EC">
                <w:t>0.32</w:t>
              </w:r>
            </w:ins>
          </w:p>
        </w:tc>
        <w:tc>
          <w:tcPr>
            <w:tcW w:w="400" w:type="dxa"/>
            <w:noWrap/>
            <w:vAlign w:val="bottom"/>
            <w:hideMark/>
          </w:tcPr>
          <w:p w14:paraId="109E9C8E" w14:textId="77777777" w:rsidR="00C50A95" w:rsidRPr="00D016EC" w:rsidRDefault="00C50A95" w:rsidP="00416506">
            <w:pPr>
              <w:pStyle w:val="tabletext11"/>
              <w:jc w:val="center"/>
              <w:rPr>
                <w:ins w:id="18734" w:author="Author"/>
              </w:rPr>
            </w:pPr>
            <w:ins w:id="18735" w:author="Author">
              <w:r w:rsidRPr="00D016EC">
                <w:t>0.32</w:t>
              </w:r>
            </w:ins>
          </w:p>
        </w:tc>
        <w:tc>
          <w:tcPr>
            <w:tcW w:w="400" w:type="dxa"/>
            <w:noWrap/>
            <w:vAlign w:val="bottom"/>
            <w:hideMark/>
          </w:tcPr>
          <w:p w14:paraId="2FE8BE24" w14:textId="77777777" w:rsidR="00C50A95" w:rsidRPr="00D016EC" w:rsidRDefault="00C50A95" w:rsidP="00416506">
            <w:pPr>
              <w:pStyle w:val="tabletext11"/>
              <w:jc w:val="center"/>
              <w:rPr>
                <w:ins w:id="18736" w:author="Author"/>
              </w:rPr>
            </w:pPr>
            <w:ins w:id="18737" w:author="Author">
              <w:r w:rsidRPr="00D016EC">
                <w:t>0.32</w:t>
              </w:r>
            </w:ins>
          </w:p>
        </w:tc>
        <w:tc>
          <w:tcPr>
            <w:tcW w:w="400" w:type="dxa"/>
            <w:noWrap/>
            <w:vAlign w:val="bottom"/>
            <w:hideMark/>
          </w:tcPr>
          <w:p w14:paraId="0ED33AA8" w14:textId="77777777" w:rsidR="00C50A95" w:rsidRPr="00D016EC" w:rsidRDefault="00C50A95" w:rsidP="00416506">
            <w:pPr>
              <w:pStyle w:val="tabletext11"/>
              <w:jc w:val="center"/>
              <w:rPr>
                <w:ins w:id="18738" w:author="Author"/>
              </w:rPr>
            </w:pPr>
            <w:ins w:id="18739" w:author="Author">
              <w:r w:rsidRPr="00D016EC">
                <w:t>0.32</w:t>
              </w:r>
            </w:ins>
          </w:p>
        </w:tc>
        <w:tc>
          <w:tcPr>
            <w:tcW w:w="400" w:type="dxa"/>
            <w:noWrap/>
            <w:vAlign w:val="bottom"/>
            <w:hideMark/>
          </w:tcPr>
          <w:p w14:paraId="587DEEC2" w14:textId="77777777" w:rsidR="00C50A95" w:rsidRPr="00D016EC" w:rsidRDefault="00C50A95" w:rsidP="00416506">
            <w:pPr>
              <w:pStyle w:val="tabletext11"/>
              <w:jc w:val="center"/>
              <w:rPr>
                <w:ins w:id="18740" w:author="Author"/>
              </w:rPr>
            </w:pPr>
            <w:ins w:id="18741" w:author="Author">
              <w:r w:rsidRPr="00D016EC">
                <w:t>0.32</w:t>
              </w:r>
            </w:ins>
          </w:p>
        </w:tc>
        <w:tc>
          <w:tcPr>
            <w:tcW w:w="400" w:type="dxa"/>
            <w:noWrap/>
            <w:vAlign w:val="bottom"/>
            <w:hideMark/>
          </w:tcPr>
          <w:p w14:paraId="723D7D5D" w14:textId="77777777" w:rsidR="00C50A95" w:rsidRPr="00D016EC" w:rsidRDefault="00C50A95" w:rsidP="00416506">
            <w:pPr>
              <w:pStyle w:val="tabletext11"/>
              <w:jc w:val="center"/>
              <w:rPr>
                <w:ins w:id="18742" w:author="Author"/>
              </w:rPr>
            </w:pPr>
            <w:ins w:id="18743" w:author="Author">
              <w:r w:rsidRPr="00D016EC">
                <w:t>0.32</w:t>
              </w:r>
            </w:ins>
          </w:p>
        </w:tc>
        <w:tc>
          <w:tcPr>
            <w:tcW w:w="400" w:type="dxa"/>
            <w:noWrap/>
            <w:vAlign w:val="bottom"/>
            <w:hideMark/>
          </w:tcPr>
          <w:p w14:paraId="3BFF4069" w14:textId="77777777" w:rsidR="00C50A95" w:rsidRPr="00D016EC" w:rsidRDefault="00C50A95" w:rsidP="00416506">
            <w:pPr>
              <w:pStyle w:val="tabletext11"/>
              <w:jc w:val="center"/>
              <w:rPr>
                <w:ins w:id="18744" w:author="Author"/>
              </w:rPr>
            </w:pPr>
            <w:ins w:id="18745" w:author="Author">
              <w:r w:rsidRPr="00D016EC">
                <w:t>0.32</w:t>
              </w:r>
            </w:ins>
          </w:p>
        </w:tc>
        <w:tc>
          <w:tcPr>
            <w:tcW w:w="400" w:type="dxa"/>
            <w:noWrap/>
            <w:vAlign w:val="bottom"/>
            <w:hideMark/>
          </w:tcPr>
          <w:p w14:paraId="4A56DE13" w14:textId="77777777" w:rsidR="00C50A95" w:rsidRPr="00D016EC" w:rsidRDefault="00C50A95" w:rsidP="00416506">
            <w:pPr>
              <w:pStyle w:val="tabletext11"/>
              <w:jc w:val="center"/>
              <w:rPr>
                <w:ins w:id="18746" w:author="Author"/>
              </w:rPr>
            </w:pPr>
            <w:ins w:id="18747" w:author="Author">
              <w:r w:rsidRPr="00D016EC">
                <w:t>0.32</w:t>
              </w:r>
            </w:ins>
          </w:p>
        </w:tc>
        <w:tc>
          <w:tcPr>
            <w:tcW w:w="440" w:type="dxa"/>
            <w:noWrap/>
            <w:vAlign w:val="bottom"/>
            <w:hideMark/>
          </w:tcPr>
          <w:p w14:paraId="01926841" w14:textId="77777777" w:rsidR="00C50A95" w:rsidRPr="00D016EC" w:rsidRDefault="00C50A95" w:rsidP="00416506">
            <w:pPr>
              <w:pStyle w:val="tabletext11"/>
              <w:jc w:val="center"/>
              <w:rPr>
                <w:ins w:id="18748" w:author="Author"/>
              </w:rPr>
            </w:pPr>
            <w:ins w:id="18749" w:author="Author">
              <w:r w:rsidRPr="00D016EC">
                <w:t>0.32</w:t>
              </w:r>
            </w:ins>
          </w:p>
        </w:tc>
        <w:tc>
          <w:tcPr>
            <w:tcW w:w="400" w:type="dxa"/>
            <w:noWrap/>
            <w:vAlign w:val="bottom"/>
            <w:hideMark/>
          </w:tcPr>
          <w:p w14:paraId="68B647EC" w14:textId="77777777" w:rsidR="00C50A95" w:rsidRPr="00D016EC" w:rsidRDefault="00C50A95" w:rsidP="00416506">
            <w:pPr>
              <w:pStyle w:val="tabletext11"/>
              <w:jc w:val="center"/>
              <w:rPr>
                <w:ins w:id="18750" w:author="Author"/>
              </w:rPr>
            </w:pPr>
            <w:ins w:id="18751" w:author="Author">
              <w:r w:rsidRPr="00D016EC">
                <w:t>0.32</w:t>
              </w:r>
            </w:ins>
          </w:p>
        </w:tc>
        <w:tc>
          <w:tcPr>
            <w:tcW w:w="400" w:type="dxa"/>
            <w:noWrap/>
            <w:vAlign w:val="bottom"/>
            <w:hideMark/>
          </w:tcPr>
          <w:p w14:paraId="33F21F6C" w14:textId="77777777" w:rsidR="00C50A95" w:rsidRPr="00D016EC" w:rsidRDefault="00C50A95" w:rsidP="00416506">
            <w:pPr>
              <w:pStyle w:val="tabletext11"/>
              <w:jc w:val="center"/>
              <w:rPr>
                <w:ins w:id="18752" w:author="Author"/>
              </w:rPr>
            </w:pPr>
            <w:ins w:id="18753" w:author="Author">
              <w:r w:rsidRPr="00D016EC">
                <w:t>0.32</w:t>
              </w:r>
            </w:ins>
          </w:p>
        </w:tc>
        <w:tc>
          <w:tcPr>
            <w:tcW w:w="400" w:type="dxa"/>
            <w:noWrap/>
            <w:vAlign w:val="bottom"/>
            <w:hideMark/>
          </w:tcPr>
          <w:p w14:paraId="6AAC4CBF" w14:textId="77777777" w:rsidR="00C50A95" w:rsidRPr="00D016EC" w:rsidRDefault="00C50A95" w:rsidP="00416506">
            <w:pPr>
              <w:pStyle w:val="tabletext11"/>
              <w:jc w:val="center"/>
              <w:rPr>
                <w:ins w:id="18754" w:author="Author"/>
              </w:rPr>
            </w:pPr>
            <w:ins w:id="18755" w:author="Author">
              <w:r w:rsidRPr="00D016EC">
                <w:t>0.32</w:t>
              </w:r>
            </w:ins>
          </w:p>
        </w:tc>
        <w:tc>
          <w:tcPr>
            <w:tcW w:w="400" w:type="dxa"/>
            <w:noWrap/>
            <w:vAlign w:val="bottom"/>
            <w:hideMark/>
          </w:tcPr>
          <w:p w14:paraId="6F092568" w14:textId="77777777" w:rsidR="00C50A95" w:rsidRPr="00D016EC" w:rsidRDefault="00C50A95" w:rsidP="00416506">
            <w:pPr>
              <w:pStyle w:val="tabletext11"/>
              <w:jc w:val="center"/>
              <w:rPr>
                <w:ins w:id="18756" w:author="Author"/>
              </w:rPr>
            </w:pPr>
            <w:ins w:id="18757" w:author="Author">
              <w:r w:rsidRPr="00D016EC">
                <w:t>0.32</w:t>
              </w:r>
            </w:ins>
          </w:p>
        </w:tc>
        <w:tc>
          <w:tcPr>
            <w:tcW w:w="460" w:type="dxa"/>
            <w:noWrap/>
            <w:vAlign w:val="bottom"/>
            <w:hideMark/>
          </w:tcPr>
          <w:p w14:paraId="4CED07CF" w14:textId="77777777" w:rsidR="00C50A95" w:rsidRPr="00D016EC" w:rsidRDefault="00C50A95" w:rsidP="00416506">
            <w:pPr>
              <w:pStyle w:val="tabletext11"/>
              <w:jc w:val="center"/>
              <w:rPr>
                <w:ins w:id="18758" w:author="Author"/>
              </w:rPr>
            </w:pPr>
            <w:ins w:id="18759" w:author="Author">
              <w:r w:rsidRPr="00D016EC">
                <w:t>0.32</w:t>
              </w:r>
            </w:ins>
          </w:p>
        </w:tc>
      </w:tr>
      <w:tr w:rsidR="00C50A95" w:rsidRPr="00D016EC" w14:paraId="73C90471" w14:textId="77777777" w:rsidTr="00416506">
        <w:trPr>
          <w:trHeight w:val="190"/>
          <w:ins w:id="18760" w:author="Author"/>
        </w:trPr>
        <w:tc>
          <w:tcPr>
            <w:tcW w:w="200" w:type="dxa"/>
            <w:tcBorders>
              <w:right w:val="nil"/>
            </w:tcBorders>
            <w:vAlign w:val="bottom"/>
          </w:tcPr>
          <w:p w14:paraId="19276146" w14:textId="77777777" w:rsidR="00C50A95" w:rsidRPr="00D016EC" w:rsidRDefault="00C50A95" w:rsidP="00416506">
            <w:pPr>
              <w:pStyle w:val="tabletext11"/>
              <w:jc w:val="right"/>
              <w:rPr>
                <w:ins w:id="18761" w:author="Author"/>
              </w:rPr>
            </w:pPr>
          </w:p>
        </w:tc>
        <w:tc>
          <w:tcPr>
            <w:tcW w:w="1580" w:type="dxa"/>
            <w:tcBorders>
              <w:left w:val="nil"/>
            </w:tcBorders>
            <w:vAlign w:val="bottom"/>
            <w:hideMark/>
          </w:tcPr>
          <w:p w14:paraId="16CB8489" w14:textId="77777777" w:rsidR="00C50A95" w:rsidRPr="00D016EC" w:rsidRDefault="00C50A95" w:rsidP="00416506">
            <w:pPr>
              <w:pStyle w:val="tabletext11"/>
              <w:tabs>
                <w:tab w:val="decimal" w:pos="640"/>
              </w:tabs>
              <w:rPr>
                <w:ins w:id="18762" w:author="Author"/>
              </w:rPr>
            </w:pPr>
            <w:ins w:id="18763" w:author="Author">
              <w:r w:rsidRPr="00D016EC">
                <w:t>16,000 to 17,999</w:t>
              </w:r>
            </w:ins>
          </w:p>
        </w:tc>
        <w:tc>
          <w:tcPr>
            <w:tcW w:w="680" w:type="dxa"/>
            <w:noWrap/>
            <w:vAlign w:val="bottom"/>
            <w:hideMark/>
          </w:tcPr>
          <w:p w14:paraId="18A847E6" w14:textId="77777777" w:rsidR="00C50A95" w:rsidRPr="00D016EC" w:rsidRDefault="00C50A95" w:rsidP="00416506">
            <w:pPr>
              <w:pStyle w:val="tabletext11"/>
              <w:jc w:val="center"/>
              <w:rPr>
                <w:ins w:id="18764" w:author="Author"/>
              </w:rPr>
            </w:pPr>
            <w:ins w:id="18765" w:author="Author">
              <w:r w:rsidRPr="00D016EC">
                <w:t>0.60</w:t>
              </w:r>
            </w:ins>
          </w:p>
        </w:tc>
        <w:tc>
          <w:tcPr>
            <w:tcW w:w="900" w:type="dxa"/>
            <w:noWrap/>
            <w:vAlign w:val="bottom"/>
            <w:hideMark/>
          </w:tcPr>
          <w:p w14:paraId="0ADB0B04" w14:textId="77777777" w:rsidR="00C50A95" w:rsidRPr="00D016EC" w:rsidRDefault="00C50A95" w:rsidP="00416506">
            <w:pPr>
              <w:pStyle w:val="tabletext11"/>
              <w:jc w:val="center"/>
              <w:rPr>
                <w:ins w:id="18766" w:author="Author"/>
              </w:rPr>
            </w:pPr>
            <w:ins w:id="18767" w:author="Author">
              <w:r w:rsidRPr="00D016EC">
                <w:t>0.45</w:t>
              </w:r>
            </w:ins>
          </w:p>
        </w:tc>
        <w:tc>
          <w:tcPr>
            <w:tcW w:w="400" w:type="dxa"/>
            <w:noWrap/>
            <w:vAlign w:val="bottom"/>
            <w:hideMark/>
          </w:tcPr>
          <w:p w14:paraId="10423E5F" w14:textId="77777777" w:rsidR="00C50A95" w:rsidRPr="00D016EC" w:rsidRDefault="00C50A95" w:rsidP="00416506">
            <w:pPr>
              <w:pStyle w:val="tabletext11"/>
              <w:jc w:val="center"/>
              <w:rPr>
                <w:ins w:id="18768" w:author="Author"/>
              </w:rPr>
            </w:pPr>
            <w:ins w:id="18769" w:author="Author">
              <w:r w:rsidRPr="00D016EC">
                <w:t>0.45</w:t>
              </w:r>
            </w:ins>
          </w:p>
        </w:tc>
        <w:tc>
          <w:tcPr>
            <w:tcW w:w="400" w:type="dxa"/>
            <w:noWrap/>
            <w:vAlign w:val="bottom"/>
            <w:hideMark/>
          </w:tcPr>
          <w:p w14:paraId="585F728A" w14:textId="77777777" w:rsidR="00C50A95" w:rsidRPr="00D016EC" w:rsidRDefault="00C50A95" w:rsidP="00416506">
            <w:pPr>
              <w:pStyle w:val="tabletext11"/>
              <w:jc w:val="center"/>
              <w:rPr>
                <w:ins w:id="18770" w:author="Author"/>
              </w:rPr>
            </w:pPr>
            <w:ins w:id="18771" w:author="Author">
              <w:r w:rsidRPr="00D016EC">
                <w:t>0.45</w:t>
              </w:r>
            </w:ins>
          </w:p>
        </w:tc>
        <w:tc>
          <w:tcPr>
            <w:tcW w:w="400" w:type="dxa"/>
            <w:noWrap/>
            <w:vAlign w:val="bottom"/>
            <w:hideMark/>
          </w:tcPr>
          <w:p w14:paraId="60BA0288" w14:textId="77777777" w:rsidR="00C50A95" w:rsidRPr="00D016EC" w:rsidRDefault="00C50A95" w:rsidP="00416506">
            <w:pPr>
              <w:pStyle w:val="tabletext11"/>
              <w:jc w:val="center"/>
              <w:rPr>
                <w:ins w:id="18772" w:author="Author"/>
              </w:rPr>
            </w:pPr>
            <w:ins w:id="18773" w:author="Author">
              <w:r w:rsidRPr="00D016EC">
                <w:t>0.43</w:t>
              </w:r>
            </w:ins>
          </w:p>
        </w:tc>
        <w:tc>
          <w:tcPr>
            <w:tcW w:w="400" w:type="dxa"/>
            <w:noWrap/>
            <w:vAlign w:val="bottom"/>
            <w:hideMark/>
          </w:tcPr>
          <w:p w14:paraId="5AFFF28C" w14:textId="77777777" w:rsidR="00C50A95" w:rsidRPr="00D016EC" w:rsidRDefault="00C50A95" w:rsidP="00416506">
            <w:pPr>
              <w:pStyle w:val="tabletext11"/>
              <w:jc w:val="center"/>
              <w:rPr>
                <w:ins w:id="18774" w:author="Author"/>
              </w:rPr>
            </w:pPr>
            <w:ins w:id="18775" w:author="Author">
              <w:r w:rsidRPr="00D016EC">
                <w:t>0.42</w:t>
              </w:r>
            </w:ins>
          </w:p>
        </w:tc>
        <w:tc>
          <w:tcPr>
            <w:tcW w:w="400" w:type="dxa"/>
            <w:noWrap/>
            <w:vAlign w:val="bottom"/>
            <w:hideMark/>
          </w:tcPr>
          <w:p w14:paraId="2808C837" w14:textId="77777777" w:rsidR="00C50A95" w:rsidRPr="00D016EC" w:rsidRDefault="00C50A95" w:rsidP="00416506">
            <w:pPr>
              <w:pStyle w:val="tabletext11"/>
              <w:jc w:val="center"/>
              <w:rPr>
                <w:ins w:id="18776" w:author="Author"/>
              </w:rPr>
            </w:pPr>
            <w:ins w:id="18777" w:author="Author">
              <w:r w:rsidRPr="00D016EC">
                <w:t>0.40</w:t>
              </w:r>
            </w:ins>
          </w:p>
        </w:tc>
        <w:tc>
          <w:tcPr>
            <w:tcW w:w="400" w:type="dxa"/>
            <w:noWrap/>
            <w:vAlign w:val="bottom"/>
            <w:hideMark/>
          </w:tcPr>
          <w:p w14:paraId="73F5BA46" w14:textId="77777777" w:rsidR="00C50A95" w:rsidRPr="00D016EC" w:rsidRDefault="00C50A95" w:rsidP="00416506">
            <w:pPr>
              <w:pStyle w:val="tabletext11"/>
              <w:jc w:val="center"/>
              <w:rPr>
                <w:ins w:id="18778" w:author="Author"/>
              </w:rPr>
            </w:pPr>
            <w:ins w:id="18779" w:author="Author">
              <w:r w:rsidRPr="00D016EC">
                <w:t>0.38</w:t>
              </w:r>
            </w:ins>
          </w:p>
        </w:tc>
        <w:tc>
          <w:tcPr>
            <w:tcW w:w="400" w:type="dxa"/>
            <w:noWrap/>
            <w:vAlign w:val="bottom"/>
            <w:hideMark/>
          </w:tcPr>
          <w:p w14:paraId="34F7F688" w14:textId="77777777" w:rsidR="00C50A95" w:rsidRPr="00D016EC" w:rsidRDefault="00C50A95" w:rsidP="00416506">
            <w:pPr>
              <w:pStyle w:val="tabletext11"/>
              <w:jc w:val="center"/>
              <w:rPr>
                <w:ins w:id="18780" w:author="Author"/>
              </w:rPr>
            </w:pPr>
            <w:ins w:id="18781" w:author="Author">
              <w:r w:rsidRPr="00D016EC">
                <w:t>0.36</w:t>
              </w:r>
            </w:ins>
          </w:p>
        </w:tc>
        <w:tc>
          <w:tcPr>
            <w:tcW w:w="400" w:type="dxa"/>
            <w:noWrap/>
            <w:vAlign w:val="bottom"/>
            <w:hideMark/>
          </w:tcPr>
          <w:p w14:paraId="27B996D9" w14:textId="77777777" w:rsidR="00C50A95" w:rsidRPr="00D016EC" w:rsidRDefault="00C50A95" w:rsidP="00416506">
            <w:pPr>
              <w:pStyle w:val="tabletext11"/>
              <w:jc w:val="center"/>
              <w:rPr>
                <w:ins w:id="18782" w:author="Author"/>
              </w:rPr>
            </w:pPr>
            <w:ins w:id="18783" w:author="Author">
              <w:r w:rsidRPr="00D016EC">
                <w:t>0.36</w:t>
              </w:r>
            </w:ins>
          </w:p>
        </w:tc>
        <w:tc>
          <w:tcPr>
            <w:tcW w:w="400" w:type="dxa"/>
            <w:noWrap/>
            <w:vAlign w:val="bottom"/>
            <w:hideMark/>
          </w:tcPr>
          <w:p w14:paraId="15DCDBB3" w14:textId="77777777" w:rsidR="00C50A95" w:rsidRPr="00D016EC" w:rsidRDefault="00C50A95" w:rsidP="00416506">
            <w:pPr>
              <w:pStyle w:val="tabletext11"/>
              <w:jc w:val="center"/>
              <w:rPr>
                <w:ins w:id="18784" w:author="Author"/>
              </w:rPr>
            </w:pPr>
            <w:ins w:id="18785" w:author="Author">
              <w:r w:rsidRPr="00D016EC">
                <w:t>0.36</w:t>
              </w:r>
            </w:ins>
          </w:p>
        </w:tc>
        <w:tc>
          <w:tcPr>
            <w:tcW w:w="400" w:type="dxa"/>
            <w:noWrap/>
            <w:vAlign w:val="bottom"/>
            <w:hideMark/>
          </w:tcPr>
          <w:p w14:paraId="54E525D6" w14:textId="77777777" w:rsidR="00C50A95" w:rsidRPr="00D016EC" w:rsidRDefault="00C50A95" w:rsidP="00416506">
            <w:pPr>
              <w:pStyle w:val="tabletext11"/>
              <w:jc w:val="center"/>
              <w:rPr>
                <w:ins w:id="18786" w:author="Author"/>
              </w:rPr>
            </w:pPr>
            <w:ins w:id="18787" w:author="Author">
              <w:r w:rsidRPr="00D016EC">
                <w:t>0.36</w:t>
              </w:r>
            </w:ins>
          </w:p>
        </w:tc>
        <w:tc>
          <w:tcPr>
            <w:tcW w:w="400" w:type="dxa"/>
            <w:noWrap/>
            <w:vAlign w:val="bottom"/>
            <w:hideMark/>
          </w:tcPr>
          <w:p w14:paraId="75E96B57" w14:textId="77777777" w:rsidR="00C50A95" w:rsidRPr="00D016EC" w:rsidRDefault="00C50A95" w:rsidP="00416506">
            <w:pPr>
              <w:pStyle w:val="tabletext11"/>
              <w:jc w:val="center"/>
              <w:rPr>
                <w:ins w:id="18788" w:author="Author"/>
              </w:rPr>
            </w:pPr>
            <w:ins w:id="18789" w:author="Author">
              <w:r w:rsidRPr="00D016EC">
                <w:t>0.36</w:t>
              </w:r>
            </w:ins>
          </w:p>
        </w:tc>
        <w:tc>
          <w:tcPr>
            <w:tcW w:w="400" w:type="dxa"/>
            <w:noWrap/>
            <w:vAlign w:val="bottom"/>
            <w:hideMark/>
          </w:tcPr>
          <w:p w14:paraId="16C7D854" w14:textId="77777777" w:rsidR="00C50A95" w:rsidRPr="00D016EC" w:rsidRDefault="00C50A95" w:rsidP="00416506">
            <w:pPr>
              <w:pStyle w:val="tabletext11"/>
              <w:jc w:val="center"/>
              <w:rPr>
                <w:ins w:id="18790" w:author="Author"/>
              </w:rPr>
            </w:pPr>
            <w:ins w:id="18791" w:author="Author">
              <w:r w:rsidRPr="00D016EC">
                <w:t>0.36</w:t>
              </w:r>
            </w:ins>
          </w:p>
        </w:tc>
        <w:tc>
          <w:tcPr>
            <w:tcW w:w="400" w:type="dxa"/>
            <w:noWrap/>
            <w:vAlign w:val="bottom"/>
            <w:hideMark/>
          </w:tcPr>
          <w:p w14:paraId="0BC2BB67" w14:textId="77777777" w:rsidR="00C50A95" w:rsidRPr="00D016EC" w:rsidRDefault="00C50A95" w:rsidP="00416506">
            <w:pPr>
              <w:pStyle w:val="tabletext11"/>
              <w:jc w:val="center"/>
              <w:rPr>
                <w:ins w:id="18792" w:author="Author"/>
              </w:rPr>
            </w:pPr>
            <w:ins w:id="18793" w:author="Author">
              <w:r w:rsidRPr="00D016EC">
                <w:t>0.36</w:t>
              </w:r>
            </w:ins>
          </w:p>
        </w:tc>
        <w:tc>
          <w:tcPr>
            <w:tcW w:w="400" w:type="dxa"/>
            <w:noWrap/>
            <w:vAlign w:val="bottom"/>
            <w:hideMark/>
          </w:tcPr>
          <w:p w14:paraId="489C0A53" w14:textId="77777777" w:rsidR="00C50A95" w:rsidRPr="00D016EC" w:rsidRDefault="00C50A95" w:rsidP="00416506">
            <w:pPr>
              <w:pStyle w:val="tabletext11"/>
              <w:jc w:val="center"/>
              <w:rPr>
                <w:ins w:id="18794" w:author="Author"/>
              </w:rPr>
            </w:pPr>
            <w:ins w:id="18795" w:author="Author">
              <w:r w:rsidRPr="00D016EC">
                <w:t>0.36</w:t>
              </w:r>
            </w:ins>
          </w:p>
        </w:tc>
        <w:tc>
          <w:tcPr>
            <w:tcW w:w="400" w:type="dxa"/>
            <w:noWrap/>
            <w:vAlign w:val="bottom"/>
            <w:hideMark/>
          </w:tcPr>
          <w:p w14:paraId="2544FCED" w14:textId="77777777" w:rsidR="00C50A95" w:rsidRPr="00D016EC" w:rsidRDefault="00C50A95" w:rsidP="00416506">
            <w:pPr>
              <w:pStyle w:val="tabletext11"/>
              <w:jc w:val="center"/>
              <w:rPr>
                <w:ins w:id="18796" w:author="Author"/>
              </w:rPr>
            </w:pPr>
            <w:ins w:id="18797" w:author="Author">
              <w:r w:rsidRPr="00D016EC">
                <w:t>0.36</w:t>
              </w:r>
            </w:ins>
          </w:p>
        </w:tc>
        <w:tc>
          <w:tcPr>
            <w:tcW w:w="400" w:type="dxa"/>
            <w:noWrap/>
            <w:vAlign w:val="bottom"/>
            <w:hideMark/>
          </w:tcPr>
          <w:p w14:paraId="62A7E3B7" w14:textId="77777777" w:rsidR="00C50A95" w:rsidRPr="00D016EC" w:rsidRDefault="00C50A95" w:rsidP="00416506">
            <w:pPr>
              <w:pStyle w:val="tabletext11"/>
              <w:jc w:val="center"/>
              <w:rPr>
                <w:ins w:id="18798" w:author="Author"/>
              </w:rPr>
            </w:pPr>
            <w:ins w:id="18799" w:author="Author">
              <w:r w:rsidRPr="00D016EC">
                <w:t>0.36</w:t>
              </w:r>
            </w:ins>
          </w:p>
        </w:tc>
        <w:tc>
          <w:tcPr>
            <w:tcW w:w="400" w:type="dxa"/>
            <w:noWrap/>
            <w:vAlign w:val="bottom"/>
            <w:hideMark/>
          </w:tcPr>
          <w:p w14:paraId="5DD7D898" w14:textId="77777777" w:rsidR="00C50A95" w:rsidRPr="00D016EC" w:rsidRDefault="00C50A95" w:rsidP="00416506">
            <w:pPr>
              <w:pStyle w:val="tabletext11"/>
              <w:jc w:val="center"/>
              <w:rPr>
                <w:ins w:id="18800" w:author="Author"/>
              </w:rPr>
            </w:pPr>
            <w:ins w:id="18801" w:author="Author">
              <w:r w:rsidRPr="00D016EC">
                <w:t>0.36</w:t>
              </w:r>
            </w:ins>
          </w:p>
        </w:tc>
        <w:tc>
          <w:tcPr>
            <w:tcW w:w="400" w:type="dxa"/>
            <w:noWrap/>
            <w:vAlign w:val="bottom"/>
            <w:hideMark/>
          </w:tcPr>
          <w:p w14:paraId="3C9D1563" w14:textId="77777777" w:rsidR="00C50A95" w:rsidRPr="00D016EC" w:rsidRDefault="00C50A95" w:rsidP="00416506">
            <w:pPr>
              <w:pStyle w:val="tabletext11"/>
              <w:jc w:val="center"/>
              <w:rPr>
                <w:ins w:id="18802" w:author="Author"/>
              </w:rPr>
            </w:pPr>
            <w:ins w:id="18803" w:author="Author">
              <w:r w:rsidRPr="00D016EC">
                <w:t>0.36</w:t>
              </w:r>
            </w:ins>
          </w:p>
        </w:tc>
        <w:tc>
          <w:tcPr>
            <w:tcW w:w="400" w:type="dxa"/>
            <w:noWrap/>
            <w:vAlign w:val="bottom"/>
            <w:hideMark/>
          </w:tcPr>
          <w:p w14:paraId="714A4C75" w14:textId="77777777" w:rsidR="00C50A95" w:rsidRPr="00D016EC" w:rsidRDefault="00C50A95" w:rsidP="00416506">
            <w:pPr>
              <w:pStyle w:val="tabletext11"/>
              <w:jc w:val="center"/>
              <w:rPr>
                <w:ins w:id="18804" w:author="Author"/>
              </w:rPr>
            </w:pPr>
            <w:ins w:id="18805" w:author="Author">
              <w:r w:rsidRPr="00D016EC">
                <w:t>0.36</w:t>
              </w:r>
            </w:ins>
          </w:p>
        </w:tc>
        <w:tc>
          <w:tcPr>
            <w:tcW w:w="400" w:type="dxa"/>
            <w:noWrap/>
            <w:vAlign w:val="bottom"/>
            <w:hideMark/>
          </w:tcPr>
          <w:p w14:paraId="4A640802" w14:textId="77777777" w:rsidR="00C50A95" w:rsidRPr="00D016EC" w:rsidRDefault="00C50A95" w:rsidP="00416506">
            <w:pPr>
              <w:pStyle w:val="tabletext11"/>
              <w:jc w:val="center"/>
              <w:rPr>
                <w:ins w:id="18806" w:author="Author"/>
              </w:rPr>
            </w:pPr>
            <w:ins w:id="18807" w:author="Author">
              <w:r w:rsidRPr="00D016EC">
                <w:t>0.36</w:t>
              </w:r>
            </w:ins>
          </w:p>
        </w:tc>
        <w:tc>
          <w:tcPr>
            <w:tcW w:w="440" w:type="dxa"/>
            <w:noWrap/>
            <w:vAlign w:val="bottom"/>
            <w:hideMark/>
          </w:tcPr>
          <w:p w14:paraId="7A9416F4" w14:textId="77777777" w:rsidR="00C50A95" w:rsidRPr="00D016EC" w:rsidRDefault="00C50A95" w:rsidP="00416506">
            <w:pPr>
              <w:pStyle w:val="tabletext11"/>
              <w:jc w:val="center"/>
              <w:rPr>
                <w:ins w:id="18808" w:author="Author"/>
              </w:rPr>
            </w:pPr>
            <w:ins w:id="18809" w:author="Author">
              <w:r w:rsidRPr="00D016EC">
                <w:t>0.36</w:t>
              </w:r>
            </w:ins>
          </w:p>
        </w:tc>
        <w:tc>
          <w:tcPr>
            <w:tcW w:w="400" w:type="dxa"/>
            <w:noWrap/>
            <w:vAlign w:val="bottom"/>
            <w:hideMark/>
          </w:tcPr>
          <w:p w14:paraId="1E4193DE" w14:textId="77777777" w:rsidR="00C50A95" w:rsidRPr="00D016EC" w:rsidRDefault="00C50A95" w:rsidP="00416506">
            <w:pPr>
              <w:pStyle w:val="tabletext11"/>
              <w:jc w:val="center"/>
              <w:rPr>
                <w:ins w:id="18810" w:author="Author"/>
              </w:rPr>
            </w:pPr>
            <w:ins w:id="18811" w:author="Author">
              <w:r w:rsidRPr="00D016EC">
                <w:t>0.36</w:t>
              </w:r>
            </w:ins>
          </w:p>
        </w:tc>
        <w:tc>
          <w:tcPr>
            <w:tcW w:w="400" w:type="dxa"/>
            <w:noWrap/>
            <w:vAlign w:val="bottom"/>
            <w:hideMark/>
          </w:tcPr>
          <w:p w14:paraId="54D25DA0" w14:textId="77777777" w:rsidR="00C50A95" w:rsidRPr="00D016EC" w:rsidRDefault="00C50A95" w:rsidP="00416506">
            <w:pPr>
              <w:pStyle w:val="tabletext11"/>
              <w:jc w:val="center"/>
              <w:rPr>
                <w:ins w:id="18812" w:author="Author"/>
              </w:rPr>
            </w:pPr>
            <w:ins w:id="18813" w:author="Author">
              <w:r w:rsidRPr="00D016EC">
                <w:t>0.36</w:t>
              </w:r>
            </w:ins>
          </w:p>
        </w:tc>
        <w:tc>
          <w:tcPr>
            <w:tcW w:w="400" w:type="dxa"/>
            <w:noWrap/>
            <w:vAlign w:val="bottom"/>
            <w:hideMark/>
          </w:tcPr>
          <w:p w14:paraId="255EA2E3" w14:textId="77777777" w:rsidR="00C50A95" w:rsidRPr="00D016EC" w:rsidRDefault="00C50A95" w:rsidP="00416506">
            <w:pPr>
              <w:pStyle w:val="tabletext11"/>
              <w:jc w:val="center"/>
              <w:rPr>
                <w:ins w:id="18814" w:author="Author"/>
              </w:rPr>
            </w:pPr>
            <w:ins w:id="18815" w:author="Author">
              <w:r w:rsidRPr="00D016EC">
                <w:t>0.36</w:t>
              </w:r>
            </w:ins>
          </w:p>
        </w:tc>
        <w:tc>
          <w:tcPr>
            <w:tcW w:w="400" w:type="dxa"/>
            <w:noWrap/>
            <w:vAlign w:val="bottom"/>
            <w:hideMark/>
          </w:tcPr>
          <w:p w14:paraId="3A9B9730" w14:textId="77777777" w:rsidR="00C50A95" w:rsidRPr="00D016EC" w:rsidRDefault="00C50A95" w:rsidP="00416506">
            <w:pPr>
              <w:pStyle w:val="tabletext11"/>
              <w:jc w:val="center"/>
              <w:rPr>
                <w:ins w:id="18816" w:author="Author"/>
              </w:rPr>
            </w:pPr>
            <w:ins w:id="18817" w:author="Author">
              <w:r w:rsidRPr="00D016EC">
                <w:t>0.36</w:t>
              </w:r>
            </w:ins>
          </w:p>
        </w:tc>
        <w:tc>
          <w:tcPr>
            <w:tcW w:w="460" w:type="dxa"/>
            <w:noWrap/>
            <w:vAlign w:val="bottom"/>
            <w:hideMark/>
          </w:tcPr>
          <w:p w14:paraId="7E03D32B" w14:textId="77777777" w:rsidR="00C50A95" w:rsidRPr="00D016EC" w:rsidRDefault="00C50A95" w:rsidP="00416506">
            <w:pPr>
              <w:pStyle w:val="tabletext11"/>
              <w:jc w:val="center"/>
              <w:rPr>
                <w:ins w:id="18818" w:author="Author"/>
              </w:rPr>
            </w:pPr>
            <w:ins w:id="18819" w:author="Author">
              <w:r w:rsidRPr="00D016EC">
                <w:t>0.36</w:t>
              </w:r>
            </w:ins>
          </w:p>
        </w:tc>
      </w:tr>
      <w:tr w:rsidR="00C50A95" w:rsidRPr="00D016EC" w14:paraId="5400ED58" w14:textId="77777777" w:rsidTr="00416506">
        <w:trPr>
          <w:trHeight w:val="190"/>
          <w:ins w:id="18820" w:author="Author"/>
        </w:trPr>
        <w:tc>
          <w:tcPr>
            <w:tcW w:w="200" w:type="dxa"/>
            <w:tcBorders>
              <w:right w:val="nil"/>
            </w:tcBorders>
            <w:vAlign w:val="bottom"/>
          </w:tcPr>
          <w:p w14:paraId="01BC4B94" w14:textId="77777777" w:rsidR="00C50A95" w:rsidRPr="00D016EC" w:rsidRDefault="00C50A95" w:rsidP="00416506">
            <w:pPr>
              <w:pStyle w:val="tabletext11"/>
              <w:jc w:val="right"/>
              <w:rPr>
                <w:ins w:id="18821" w:author="Author"/>
              </w:rPr>
            </w:pPr>
          </w:p>
        </w:tc>
        <w:tc>
          <w:tcPr>
            <w:tcW w:w="1580" w:type="dxa"/>
            <w:tcBorders>
              <w:left w:val="nil"/>
            </w:tcBorders>
            <w:vAlign w:val="bottom"/>
            <w:hideMark/>
          </w:tcPr>
          <w:p w14:paraId="2FAC2F3A" w14:textId="77777777" w:rsidR="00C50A95" w:rsidRPr="00D016EC" w:rsidRDefault="00C50A95" w:rsidP="00416506">
            <w:pPr>
              <w:pStyle w:val="tabletext11"/>
              <w:tabs>
                <w:tab w:val="decimal" w:pos="640"/>
              </w:tabs>
              <w:rPr>
                <w:ins w:id="18822" w:author="Author"/>
              </w:rPr>
            </w:pPr>
            <w:ins w:id="18823" w:author="Author">
              <w:r w:rsidRPr="00D016EC">
                <w:t>18,000 to 19,999</w:t>
              </w:r>
            </w:ins>
          </w:p>
        </w:tc>
        <w:tc>
          <w:tcPr>
            <w:tcW w:w="680" w:type="dxa"/>
            <w:noWrap/>
            <w:vAlign w:val="bottom"/>
            <w:hideMark/>
          </w:tcPr>
          <w:p w14:paraId="7B9CA254" w14:textId="77777777" w:rsidR="00C50A95" w:rsidRPr="00D016EC" w:rsidRDefault="00C50A95" w:rsidP="00416506">
            <w:pPr>
              <w:pStyle w:val="tabletext11"/>
              <w:jc w:val="center"/>
              <w:rPr>
                <w:ins w:id="18824" w:author="Author"/>
              </w:rPr>
            </w:pPr>
            <w:ins w:id="18825" w:author="Author">
              <w:r w:rsidRPr="00D016EC">
                <w:t>0.68</w:t>
              </w:r>
            </w:ins>
          </w:p>
        </w:tc>
        <w:tc>
          <w:tcPr>
            <w:tcW w:w="900" w:type="dxa"/>
            <w:noWrap/>
            <w:vAlign w:val="bottom"/>
            <w:hideMark/>
          </w:tcPr>
          <w:p w14:paraId="430C74B0" w14:textId="77777777" w:rsidR="00C50A95" w:rsidRPr="00D016EC" w:rsidRDefault="00C50A95" w:rsidP="00416506">
            <w:pPr>
              <w:pStyle w:val="tabletext11"/>
              <w:jc w:val="center"/>
              <w:rPr>
                <w:ins w:id="18826" w:author="Author"/>
              </w:rPr>
            </w:pPr>
            <w:ins w:id="18827" w:author="Author">
              <w:r w:rsidRPr="00D016EC">
                <w:t>0.51</w:t>
              </w:r>
            </w:ins>
          </w:p>
        </w:tc>
        <w:tc>
          <w:tcPr>
            <w:tcW w:w="400" w:type="dxa"/>
            <w:noWrap/>
            <w:vAlign w:val="bottom"/>
            <w:hideMark/>
          </w:tcPr>
          <w:p w14:paraId="4FE56DA9" w14:textId="77777777" w:rsidR="00C50A95" w:rsidRPr="00D016EC" w:rsidRDefault="00C50A95" w:rsidP="00416506">
            <w:pPr>
              <w:pStyle w:val="tabletext11"/>
              <w:jc w:val="center"/>
              <w:rPr>
                <w:ins w:id="18828" w:author="Author"/>
              </w:rPr>
            </w:pPr>
            <w:ins w:id="18829" w:author="Author">
              <w:r w:rsidRPr="00D016EC">
                <w:t>0.51</w:t>
              </w:r>
            </w:ins>
          </w:p>
        </w:tc>
        <w:tc>
          <w:tcPr>
            <w:tcW w:w="400" w:type="dxa"/>
            <w:noWrap/>
            <w:vAlign w:val="bottom"/>
            <w:hideMark/>
          </w:tcPr>
          <w:p w14:paraId="2FACD18D" w14:textId="77777777" w:rsidR="00C50A95" w:rsidRPr="00D016EC" w:rsidRDefault="00C50A95" w:rsidP="00416506">
            <w:pPr>
              <w:pStyle w:val="tabletext11"/>
              <w:jc w:val="center"/>
              <w:rPr>
                <w:ins w:id="18830" w:author="Author"/>
              </w:rPr>
            </w:pPr>
            <w:ins w:id="18831" w:author="Author">
              <w:r w:rsidRPr="00D016EC">
                <w:t>0.51</w:t>
              </w:r>
            </w:ins>
          </w:p>
        </w:tc>
        <w:tc>
          <w:tcPr>
            <w:tcW w:w="400" w:type="dxa"/>
            <w:noWrap/>
            <w:vAlign w:val="bottom"/>
            <w:hideMark/>
          </w:tcPr>
          <w:p w14:paraId="13EFC9F2" w14:textId="77777777" w:rsidR="00C50A95" w:rsidRPr="00D016EC" w:rsidRDefault="00C50A95" w:rsidP="00416506">
            <w:pPr>
              <w:pStyle w:val="tabletext11"/>
              <w:jc w:val="center"/>
              <w:rPr>
                <w:ins w:id="18832" w:author="Author"/>
              </w:rPr>
            </w:pPr>
            <w:ins w:id="18833" w:author="Author">
              <w:r w:rsidRPr="00D016EC">
                <w:t>0.49</w:t>
              </w:r>
            </w:ins>
          </w:p>
        </w:tc>
        <w:tc>
          <w:tcPr>
            <w:tcW w:w="400" w:type="dxa"/>
            <w:noWrap/>
            <w:vAlign w:val="bottom"/>
            <w:hideMark/>
          </w:tcPr>
          <w:p w14:paraId="7122F378" w14:textId="77777777" w:rsidR="00C50A95" w:rsidRPr="00D016EC" w:rsidRDefault="00C50A95" w:rsidP="00416506">
            <w:pPr>
              <w:pStyle w:val="tabletext11"/>
              <w:jc w:val="center"/>
              <w:rPr>
                <w:ins w:id="18834" w:author="Author"/>
              </w:rPr>
            </w:pPr>
            <w:ins w:id="18835" w:author="Author">
              <w:r w:rsidRPr="00D016EC">
                <w:t>0.47</w:t>
              </w:r>
            </w:ins>
          </w:p>
        </w:tc>
        <w:tc>
          <w:tcPr>
            <w:tcW w:w="400" w:type="dxa"/>
            <w:noWrap/>
            <w:vAlign w:val="bottom"/>
            <w:hideMark/>
          </w:tcPr>
          <w:p w14:paraId="64E34963" w14:textId="77777777" w:rsidR="00C50A95" w:rsidRPr="00D016EC" w:rsidRDefault="00C50A95" w:rsidP="00416506">
            <w:pPr>
              <w:pStyle w:val="tabletext11"/>
              <w:jc w:val="center"/>
              <w:rPr>
                <w:ins w:id="18836" w:author="Author"/>
              </w:rPr>
            </w:pPr>
            <w:ins w:id="18837" w:author="Author">
              <w:r w:rsidRPr="00D016EC">
                <w:t>0.45</w:t>
              </w:r>
            </w:ins>
          </w:p>
        </w:tc>
        <w:tc>
          <w:tcPr>
            <w:tcW w:w="400" w:type="dxa"/>
            <w:noWrap/>
            <w:vAlign w:val="bottom"/>
            <w:hideMark/>
          </w:tcPr>
          <w:p w14:paraId="7E835279" w14:textId="77777777" w:rsidR="00C50A95" w:rsidRPr="00D016EC" w:rsidRDefault="00C50A95" w:rsidP="00416506">
            <w:pPr>
              <w:pStyle w:val="tabletext11"/>
              <w:jc w:val="center"/>
              <w:rPr>
                <w:ins w:id="18838" w:author="Author"/>
              </w:rPr>
            </w:pPr>
            <w:ins w:id="18839" w:author="Author">
              <w:r w:rsidRPr="00D016EC">
                <w:t>0.43</w:t>
              </w:r>
            </w:ins>
          </w:p>
        </w:tc>
        <w:tc>
          <w:tcPr>
            <w:tcW w:w="400" w:type="dxa"/>
            <w:noWrap/>
            <w:vAlign w:val="bottom"/>
            <w:hideMark/>
          </w:tcPr>
          <w:p w14:paraId="0EFFE14C" w14:textId="77777777" w:rsidR="00C50A95" w:rsidRPr="00D016EC" w:rsidRDefault="00C50A95" w:rsidP="00416506">
            <w:pPr>
              <w:pStyle w:val="tabletext11"/>
              <w:jc w:val="center"/>
              <w:rPr>
                <w:ins w:id="18840" w:author="Author"/>
              </w:rPr>
            </w:pPr>
            <w:ins w:id="18841" w:author="Author">
              <w:r w:rsidRPr="00D016EC">
                <w:t>0.41</w:t>
              </w:r>
            </w:ins>
          </w:p>
        </w:tc>
        <w:tc>
          <w:tcPr>
            <w:tcW w:w="400" w:type="dxa"/>
            <w:noWrap/>
            <w:vAlign w:val="bottom"/>
            <w:hideMark/>
          </w:tcPr>
          <w:p w14:paraId="0972E579" w14:textId="77777777" w:rsidR="00C50A95" w:rsidRPr="00D016EC" w:rsidRDefault="00C50A95" w:rsidP="00416506">
            <w:pPr>
              <w:pStyle w:val="tabletext11"/>
              <w:jc w:val="center"/>
              <w:rPr>
                <w:ins w:id="18842" w:author="Author"/>
              </w:rPr>
            </w:pPr>
            <w:ins w:id="18843" w:author="Author">
              <w:r w:rsidRPr="00D016EC">
                <w:t>0.41</w:t>
              </w:r>
            </w:ins>
          </w:p>
        </w:tc>
        <w:tc>
          <w:tcPr>
            <w:tcW w:w="400" w:type="dxa"/>
            <w:noWrap/>
            <w:vAlign w:val="bottom"/>
            <w:hideMark/>
          </w:tcPr>
          <w:p w14:paraId="17DA03AA" w14:textId="77777777" w:rsidR="00C50A95" w:rsidRPr="00D016EC" w:rsidRDefault="00C50A95" w:rsidP="00416506">
            <w:pPr>
              <w:pStyle w:val="tabletext11"/>
              <w:jc w:val="center"/>
              <w:rPr>
                <w:ins w:id="18844" w:author="Author"/>
              </w:rPr>
            </w:pPr>
            <w:ins w:id="18845" w:author="Author">
              <w:r w:rsidRPr="00D016EC">
                <w:t>0.41</w:t>
              </w:r>
            </w:ins>
          </w:p>
        </w:tc>
        <w:tc>
          <w:tcPr>
            <w:tcW w:w="400" w:type="dxa"/>
            <w:noWrap/>
            <w:vAlign w:val="bottom"/>
            <w:hideMark/>
          </w:tcPr>
          <w:p w14:paraId="21CB46C9" w14:textId="77777777" w:rsidR="00C50A95" w:rsidRPr="00D016EC" w:rsidRDefault="00C50A95" w:rsidP="00416506">
            <w:pPr>
              <w:pStyle w:val="tabletext11"/>
              <w:jc w:val="center"/>
              <w:rPr>
                <w:ins w:id="18846" w:author="Author"/>
              </w:rPr>
            </w:pPr>
            <w:ins w:id="18847" w:author="Author">
              <w:r w:rsidRPr="00D016EC">
                <w:t>0.41</w:t>
              </w:r>
            </w:ins>
          </w:p>
        </w:tc>
        <w:tc>
          <w:tcPr>
            <w:tcW w:w="400" w:type="dxa"/>
            <w:noWrap/>
            <w:vAlign w:val="bottom"/>
            <w:hideMark/>
          </w:tcPr>
          <w:p w14:paraId="0E673F13" w14:textId="77777777" w:rsidR="00C50A95" w:rsidRPr="00D016EC" w:rsidRDefault="00C50A95" w:rsidP="00416506">
            <w:pPr>
              <w:pStyle w:val="tabletext11"/>
              <w:jc w:val="center"/>
              <w:rPr>
                <w:ins w:id="18848" w:author="Author"/>
              </w:rPr>
            </w:pPr>
            <w:ins w:id="18849" w:author="Author">
              <w:r w:rsidRPr="00D016EC">
                <w:t>0.41</w:t>
              </w:r>
            </w:ins>
          </w:p>
        </w:tc>
        <w:tc>
          <w:tcPr>
            <w:tcW w:w="400" w:type="dxa"/>
            <w:noWrap/>
            <w:vAlign w:val="bottom"/>
            <w:hideMark/>
          </w:tcPr>
          <w:p w14:paraId="29EB7C44" w14:textId="77777777" w:rsidR="00C50A95" w:rsidRPr="00D016EC" w:rsidRDefault="00C50A95" w:rsidP="00416506">
            <w:pPr>
              <w:pStyle w:val="tabletext11"/>
              <w:jc w:val="center"/>
              <w:rPr>
                <w:ins w:id="18850" w:author="Author"/>
              </w:rPr>
            </w:pPr>
            <w:ins w:id="18851" w:author="Author">
              <w:r w:rsidRPr="00D016EC">
                <w:t>0.41</w:t>
              </w:r>
            </w:ins>
          </w:p>
        </w:tc>
        <w:tc>
          <w:tcPr>
            <w:tcW w:w="400" w:type="dxa"/>
            <w:noWrap/>
            <w:vAlign w:val="bottom"/>
            <w:hideMark/>
          </w:tcPr>
          <w:p w14:paraId="4A0B17AA" w14:textId="77777777" w:rsidR="00C50A95" w:rsidRPr="00D016EC" w:rsidRDefault="00C50A95" w:rsidP="00416506">
            <w:pPr>
              <w:pStyle w:val="tabletext11"/>
              <w:jc w:val="center"/>
              <w:rPr>
                <w:ins w:id="18852" w:author="Author"/>
              </w:rPr>
            </w:pPr>
            <w:ins w:id="18853" w:author="Author">
              <w:r w:rsidRPr="00D016EC">
                <w:t>0.41</w:t>
              </w:r>
            </w:ins>
          </w:p>
        </w:tc>
        <w:tc>
          <w:tcPr>
            <w:tcW w:w="400" w:type="dxa"/>
            <w:noWrap/>
            <w:vAlign w:val="bottom"/>
            <w:hideMark/>
          </w:tcPr>
          <w:p w14:paraId="2697C23B" w14:textId="77777777" w:rsidR="00C50A95" w:rsidRPr="00D016EC" w:rsidRDefault="00C50A95" w:rsidP="00416506">
            <w:pPr>
              <w:pStyle w:val="tabletext11"/>
              <w:jc w:val="center"/>
              <w:rPr>
                <w:ins w:id="18854" w:author="Author"/>
              </w:rPr>
            </w:pPr>
            <w:ins w:id="18855" w:author="Author">
              <w:r w:rsidRPr="00D016EC">
                <w:t>0.41</w:t>
              </w:r>
            </w:ins>
          </w:p>
        </w:tc>
        <w:tc>
          <w:tcPr>
            <w:tcW w:w="400" w:type="dxa"/>
            <w:noWrap/>
            <w:vAlign w:val="bottom"/>
            <w:hideMark/>
          </w:tcPr>
          <w:p w14:paraId="2703135F" w14:textId="77777777" w:rsidR="00C50A95" w:rsidRPr="00D016EC" w:rsidRDefault="00C50A95" w:rsidP="00416506">
            <w:pPr>
              <w:pStyle w:val="tabletext11"/>
              <w:jc w:val="center"/>
              <w:rPr>
                <w:ins w:id="18856" w:author="Author"/>
              </w:rPr>
            </w:pPr>
            <w:ins w:id="18857" w:author="Author">
              <w:r w:rsidRPr="00D016EC">
                <w:t>0.41</w:t>
              </w:r>
            </w:ins>
          </w:p>
        </w:tc>
        <w:tc>
          <w:tcPr>
            <w:tcW w:w="400" w:type="dxa"/>
            <w:noWrap/>
            <w:vAlign w:val="bottom"/>
            <w:hideMark/>
          </w:tcPr>
          <w:p w14:paraId="3C0AF75B" w14:textId="77777777" w:rsidR="00C50A95" w:rsidRPr="00D016EC" w:rsidRDefault="00C50A95" w:rsidP="00416506">
            <w:pPr>
              <w:pStyle w:val="tabletext11"/>
              <w:jc w:val="center"/>
              <w:rPr>
                <w:ins w:id="18858" w:author="Author"/>
              </w:rPr>
            </w:pPr>
            <w:ins w:id="18859" w:author="Author">
              <w:r w:rsidRPr="00D016EC">
                <w:t>0.41</w:t>
              </w:r>
            </w:ins>
          </w:p>
        </w:tc>
        <w:tc>
          <w:tcPr>
            <w:tcW w:w="400" w:type="dxa"/>
            <w:noWrap/>
            <w:vAlign w:val="bottom"/>
            <w:hideMark/>
          </w:tcPr>
          <w:p w14:paraId="0BC041B7" w14:textId="77777777" w:rsidR="00C50A95" w:rsidRPr="00D016EC" w:rsidRDefault="00C50A95" w:rsidP="00416506">
            <w:pPr>
              <w:pStyle w:val="tabletext11"/>
              <w:jc w:val="center"/>
              <w:rPr>
                <w:ins w:id="18860" w:author="Author"/>
              </w:rPr>
            </w:pPr>
            <w:ins w:id="18861" w:author="Author">
              <w:r w:rsidRPr="00D016EC">
                <w:t>0.41</w:t>
              </w:r>
            </w:ins>
          </w:p>
        </w:tc>
        <w:tc>
          <w:tcPr>
            <w:tcW w:w="400" w:type="dxa"/>
            <w:noWrap/>
            <w:vAlign w:val="bottom"/>
            <w:hideMark/>
          </w:tcPr>
          <w:p w14:paraId="69A5D348" w14:textId="77777777" w:rsidR="00C50A95" w:rsidRPr="00D016EC" w:rsidRDefault="00C50A95" w:rsidP="00416506">
            <w:pPr>
              <w:pStyle w:val="tabletext11"/>
              <w:jc w:val="center"/>
              <w:rPr>
                <w:ins w:id="18862" w:author="Author"/>
              </w:rPr>
            </w:pPr>
            <w:ins w:id="18863" w:author="Author">
              <w:r w:rsidRPr="00D016EC">
                <w:t>0.41</w:t>
              </w:r>
            </w:ins>
          </w:p>
        </w:tc>
        <w:tc>
          <w:tcPr>
            <w:tcW w:w="400" w:type="dxa"/>
            <w:noWrap/>
            <w:vAlign w:val="bottom"/>
            <w:hideMark/>
          </w:tcPr>
          <w:p w14:paraId="19A76E24" w14:textId="77777777" w:rsidR="00C50A95" w:rsidRPr="00D016EC" w:rsidRDefault="00C50A95" w:rsidP="00416506">
            <w:pPr>
              <w:pStyle w:val="tabletext11"/>
              <w:jc w:val="center"/>
              <w:rPr>
                <w:ins w:id="18864" w:author="Author"/>
              </w:rPr>
            </w:pPr>
            <w:ins w:id="18865" w:author="Author">
              <w:r w:rsidRPr="00D016EC">
                <w:t>0.41</w:t>
              </w:r>
            </w:ins>
          </w:p>
        </w:tc>
        <w:tc>
          <w:tcPr>
            <w:tcW w:w="400" w:type="dxa"/>
            <w:noWrap/>
            <w:vAlign w:val="bottom"/>
            <w:hideMark/>
          </w:tcPr>
          <w:p w14:paraId="47390DA8" w14:textId="77777777" w:rsidR="00C50A95" w:rsidRPr="00D016EC" w:rsidRDefault="00C50A95" w:rsidP="00416506">
            <w:pPr>
              <w:pStyle w:val="tabletext11"/>
              <w:jc w:val="center"/>
              <w:rPr>
                <w:ins w:id="18866" w:author="Author"/>
              </w:rPr>
            </w:pPr>
            <w:ins w:id="18867" w:author="Author">
              <w:r w:rsidRPr="00D016EC">
                <w:t>0.41</w:t>
              </w:r>
            </w:ins>
          </w:p>
        </w:tc>
        <w:tc>
          <w:tcPr>
            <w:tcW w:w="440" w:type="dxa"/>
            <w:noWrap/>
            <w:vAlign w:val="bottom"/>
            <w:hideMark/>
          </w:tcPr>
          <w:p w14:paraId="72CDB0CF" w14:textId="77777777" w:rsidR="00C50A95" w:rsidRPr="00D016EC" w:rsidRDefault="00C50A95" w:rsidP="00416506">
            <w:pPr>
              <w:pStyle w:val="tabletext11"/>
              <w:jc w:val="center"/>
              <w:rPr>
                <w:ins w:id="18868" w:author="Author"/>
              </w:rPr>
            </w:pPr>
            <w:ins w:id="18869" w:author="Author">
              <w:r w:rsidRPr="00D016EC">
                <w:t>0.41</w:t>
              </w:r>
            </w:ins>
          </w:p>
        </w:tc>
        <w:tc>
          <w:tcPr>
            <w:tcW w:w="400" w:type="dxa"/>
            <w:noWrap/>
            <w:vAlign w:val="bottom"/>
            <w:hideMark/>
          </w:tcPr>
          <w:p w14:paraId="5804D9AD" w14:textId="77777777" w:rsidR="00C50A95" w:rsidRPr="00D016EC" w:rsidRDefault="00C50A95" w:rsidP="00416506">
            <w:pPr>
              <w:pStyle w:val="tabletext11"/>
              <w:jc w:val="center"/>
              <w:rPr>
                <w:ins w:id="18870" w:author="Author"/>
              </w:rPr>
            </w:pPr>
            <w:ins w:id="18871" w:author="Author">
              <w:r w:rsidRPr="00D016EC">
                <w:t>0.41</w:t>
              </w:r>
            </w:ins>
          </w:p>
        </w:tc>
        <w:tc>
          <w:tcPr>
            <w:tcW w:w="400" w:type="dxa"/>
            <w:noWrap/>
            <w:vAlign w:val="bottom"/>
            <w:hideMark/>
          </w:tcPr>
          <w:p w14:paraId="4D1FB204" w14:textId="77777777" w:rsidR="00C50A95" w:rsidRPr="00D016EC" w:rsidRDefault="00C50A95" w:rsidP="00416506">
            <w:pPr>
              <w:pStyle w:val="tabletext11"/>
              <w:jc w:val="center"/>
              <w:rPr>
                <w:ins w:id="18872" w:author="Author"/>
              </w:rPr>
            </w:pPr>
            <w:ins w:id="18873" w:author="Author">
              <w:r w:rsidRPr="00D016EC">
                <w:t>0.41</w:t>
              </w:r>
            </w:ins>
          </w:p>
        </w:tc>
        <w:tc>
          <w:tcPr>
            <w:tcW w:w="400" w:type="dxa"/>
            <w:noWrap/>
            <w:vAlign w:val="bottom"/>
            <w:hideMark/>
          </w:tcPr>
          <w:p w14:paraId="53FD1A12" w14:textId="77777777" w:rsidR="00C50A95" w:rsidRPr="00D016EC" w:rsidRDefault="00C50A95" w:rsidP="00416506">
            <w:pPr>
              <w:pStyle w:val="tabletext11"/>
              <w:jc w:val="center"/>
              <w:rPr>
                <w:ins w:id="18874" w:author="Author"/>
              </w:rPr>
            </w:pPr>
            <w:ins w:id="18875" w:author="Author">
              <w:r w:rsidRPr="00D016EC">
                <w:t>0.41</w:t>
              </w:r>
            </w:ins>
          </w:p>
        </w:tc>
        <w:tc>
          <w:tcPr>
            <w:tcW w:w="400" w:type="dxa"/>
            <w:noWrap/>
            <w:vAlign w:val="bottom"/>
            <w:hideMark/>
          </w:tcPr>
          <w:p w14:paraId="2FDDFD7B" w14:textId="77777777" w:rsidR="00C50A95" w:rsidRPr="00D016EC" w:rsidRDefault="00C50A95" w:rsidP="00416506">
            <w:pPr>
              <w:pStyle w:val="tabletext11"/>
              <w:jc w:val="center"/>
              <w:rPr>
                <w:ins w:id="18876" w:author="Author"/>
              </w:rPr>
            </w:pPr>
            <w:ins w:id="18877" w:author="Author">
              <w:r w:rsidRPr="00D016EC">
                <w:t>0.41</w:t>
              </w:r>
            </w:ins>
          </w:p>
        </w:tc>
        <w:tc>
          <w:tcPr>
            <w:tcW w:w="460" w:type="dxa"/>
            <w:noWrap/>
            <w:vAlign w:val="bottom"/>
            <w:hideMark/>
          </w:tcPr>
          <w:p w14:paraId="72522276" w14:textId="77777777" w:rsidR="00C50A95" w:rsidRPr="00D016EC" w:rsidRDefault="00C50A95" w:rsidP="00416506">
            <w:pPr>
              <w:pStyle w:val="tabletext11"/>
              <w:jc w:val="center"/>
              <w:rPr>
                <w:ins w:id="18878" w:author="Author"/>
              </w:rPr>
            </w:pPr>
            <w:ins w:id="18879" w:author="Author">
              <w:r w:rsidRPr="00D016EC">
                <w:t>0.41</w:t>
              </w:r>
            </w:ins>
          </w:p>
        </w:tc>
      </w:tr>
      <w:tr w:rsidR="00C50A95" w:rsidRPr="00D016EC" w14:paraId="566C3BE6" w14:textId="77777777" w:rsidTr="00416506">
        <w:trPr>
          <w:trHeight w:val="190"/>
          <w:ins w:id="18880" w:author="Author"/>
        </w:trPr>
        <w:tc>
          <w:tcPr>
            <w:tcW w:w="200" w:type="dxa"/>
            <w:tcBorders>
              <w:right w:val="nil"/>
            </w:tcBorders>
            <w:vAlign w:val="bottom"/>
          </w:tcPr>
          <w:p w14:paraId="429E3923" w14:textId="77777777" w:rsidR="00C50A95" w:rsidRPr="00D016EC" w:rsidRDefault="00C50A95" w:rsidP="00416506">
            <w:pPr>
              <w:pStyle w:val="tabletext11"/>
              <w:jc w:val="right"/>
              <w:rPr>
                <w:ins w:id="18881" w:author="Author"/>
              </w:rPr>
            </w:pPr>
          </w:p>
        </w:tc>
        <w:tc>
          <w:tcPr>
            <w:tcW w:w="1580" w:type="dxa"/>
            <w:tcBorders>
              <w:left w:val="nil"/>
            </w:tcBorders>
            <w:vAlign w:val="bottom"/>
            <w:hideMark/>
          </w:tcPr>
          <w:p w14:paraId="4B02CA55" w14:textId="77777777" w:rsidR="00C50A95" w:rsidRPr="00D016EC" w:rsidRDefault="00C50A95" w:rsidP="00416506">
            <w:pPr>
              <w:pStyle w:val="tabletext11"/>
              <w:tabs>
                <w:tab w:val="decimal" w:pos="640"/>
              </w:tabs>
              <w:rPr>
                <w:ins w:id="18882" w:author="Author"/>
              </w:rPr>
            </w:pPr>
            <w:ins w:id="18883" w:author="Author">
              <w:r w:rsidRPr="00D016EC">
                <w:t>20,000 to 24,999</w:t>
              </w:r>
            </w:ins>
          </w:p>
        </w:tc>
        <w:tc>
          <w:tcPr>
            <w:tcW w:w="680" w:type="dxa"/>
            <w:noWrap/>
            <w:vAlign w:val="bottom"/>
            <w:hideMark/>
          </w:tcPr>
          <w:p w14:paraId="4518F7D2" w14:textId="77777777" w:rsidR="00C50A95" w:rsidRPr="00D016EC" w:rsidRDefault="00C50A95" w:rsidP="00416506">
            <w:pPr>
              <w:pStyle w:val="tabletext11"/>
              <w:jc w:val="center"/>
              <w:rPr>
                <w:ins w:id="18884" w:author="Author"/>
              </w:rPr>
            </w:pPr>
            <w:ins w:id="18885" w:author="Author">
              <w:r w:rsidRPr="00D016EC">
                <w:t>0.80</w:t>
              </w:r>
            </w:ins>
          </w:p>
        </w:tc>
        <w:tc>
          <w:tcPr>
            <w:tcW w:w="900" w:type="dxa"/>
            <w:noWrap/>
            <w:vAlign w:val="bottom"/>
            <w:hideMark/>
          </w:tcPr>
          <w:p w14:paraId="69E7FE11" w14:textId="77777777" w:rsidR="00C50A95" w:rsidRPr="00D016EC" w:rsidRDefault="00C50A95" w:rsidP="00416506">
            <w:pPr>
              <w:pStyle w:val="tabletext11"/>
              <w:jc w:val="center"/>
              <w:rPr>
                <w:ins w:id="18886" w:author="Author"/>
              </w:rPr>
            </w:pPr>
            <w:ins w:id="18887" w:author="Author">
              <w:r w:rsidRPr="00D016EC">
                <w:t>0.60</w:t>
              </w:r>
            </w:ins>
          </w:p>
        </w:tc>
        <w:tc>
          <w:tcPr>
            <w:tcW w:w="400" w:type="dxa"/>
            <w:noWrap/>
            <w:vAlign w:val="bottom"/>
            <w:hideMark/>
          </w:tcPr>
          <w:p w14:paraId="040AB6A9" w14:textId="77777777" w:rsidR="00C50A95" w:rsidRPr="00D016EC" w:rsidRDefault="00C50A95" w:rsidP="00416506">
            <w:pPr>
              <w:pStyle w:val="tabletext11"/>
              <w:jc w:val="center"/>
              <w:rPr>
                <w:ins w:id="18888" w:author="Author"/>
              </w:rPr>
            </w:pPr>
            <w:ins w:id="18889" w:author="Author">
              <w:r w:rsidRPr="00D016EC">
                <w:t>0.60</w:t>
              </w:r>
            </w:ins>
          </w:p>
        </w:tc>
        <w:tc>
          <w:tcPr>
            <w:tcW w:w="400" w:type="dxa"/>
            <w:noWrap/>
            <w:vAlign w:val="bottom"/>
            <w:hideMark/>
          </w:tcPr>
          <w:p w14:paraId="2A0E14C3" w14:textId="77777777" w:rsidR="00C50A95" w:rsidRPr="00D016EC" w:rsidRDefault="00C50A95" w:rsidP="00416506">
            <w:pPr>
              <w:pStyle w:val="tabletext11"/>
              <w:jc w:val="center"/>
              <w:rPr>
                <w:ins w:id="18890" w:author="Author"/>
              </w:rPr>
            </w:pPr>
            <w:ins w:id="18891" w:author="Author">
              <w:r w:rsidRPr="00D016EC">
                <w:t>0.60</w:t>
              </w:r>
            </w:ins>
          </w:p>
        </w:tc>
        <w:tc>
          <w:tcPr>
            <w:tcW w:w="400" w:type="dxa"/>
            <w:noWrap/>
            <w:vAlign w:val="bottom"/>
            <w:hideMark/>
          </w:tcPr>
          <w:p w14:paraId="793F4C7C" w14:textId="77777777" w:rsidR="00C50A95" w:rsidRPr="00D016EC" w:rsidRDefault="00C50A95" w:rsidP="00416506">
            <w:pPr>
              <w:pStyle w:val="tabletext11"/>
              <w:jc w:val="center"/>
              <w:rPr>
                <w:ins w:id="18892" w:author="Author"/>
              </w:rPr>
            </w:pPr>
            <w:ins w:id="18893" w:author="Author">
              <w:r w:rsidRPr="00D016EC">
                <w:t>0.58</w:t>
              </w:r>
            </w:ins>
          </w:p>
        </w:tc>
        <w:tc>
          <w:tcPr>
            <w:tcW w:w="400" w:type="dxa"/>
            <w:noWrap/>
            <w:vAlign w:val="bottom"/>
            <w:hideMark/>
          </w:tcPr>
          <w:p w14:paraId="0C663479" w14:textId="77777777" w:rsidR="00C50A95" w:rsidRPr="00D016EC" w:rsidRDefault="00C50A95" w:rsidP="00416506">
            <w:pPr>
              <w:pStyle w:val="tabletext11"/>
              <w:jc w:val="center"/>
              <w:rPr>
                <w:ins w:id="18894" w:author="Author"/>
              </w:rPr>
            </w:pPr>
            <w:ins w:id="18895" w:author="Author">
              <w:r w:rsidRPr="00D016EC">
                <w:t>0.55</w:t>
              </w:r>
            </w:ins>
          </w:p>
        </w:tc>
        <w:tc>
          <w:tcPr>
            <w:tcW w:w="400" w:type="dxa"/>
            <w:noWrap/>
            <w:vAlign w:val="bottom"/>
            <w:hideMark/>
          </w:tcPr>
          <w:p w14:paraId="47F7D083" w14:textId="77777777" w:rsidR="00C50A95" w:rsidRPr="00D016EC" w:rsidRDefault="00C50A95" w:rsidP="00416506">
            <w:pPr>
              <w:pStyle w:val="tabletext11"/>
              <w:jc w:val="center"/>
              <w:rPr>
                <w:ins w:id="18896" w:author="Author"/>
              </w:rPr>
            </w:pPr>
            <w:ins w:id="18897" w:author="Author">
              <w:r w:rsidRPr="00D016EC">
                <w:t>0.53</w:t>
              </w:r>
            </w:ins>
          </w:p>
        </w:tc>
        <w:tc>
          <w:tcPr>
            <w:tcW w:w="400" w:type="dxa"/>
            <w:noWrap/>
            <w:vAlign w:val="bottom"/>
            <w:hideMark/>
          </w:tcPr>
          <w:p w14:paraId="0907012B" w14:textId="77777777" w:rsidR="00C50A95" w:rsidRPr="00D016EC" w:rsidRDefault="00C50A95" w:rsidP="00416506">
            <w:pPr>
              <w:pStyle w:val="tabletext11"/>
              <w:jc w:val="center"/>
              <w:rPr>
                <w:ins w:id="18898" w:author="Author"/>
              </w:rPr>
            </w:pPr>
            <w:ins w:id="18899" w:author="Author">
              <w:r w:rsidRPr="00D016EC">
                <w:t>0.50</w:t>
              </w:r>
            </w:ins>
          </w:p>
        </w:tc>
        <w:tc>
          <w:tcPr>
            <w:tcW w:w="400" w:type="dxa"/>
            <w:noWrap/>
            <w:vAlign w:val="bottom"/>
            <w:hideMark/>
          </w:tcPr>
          <w:p w14:paraId="6CC47E59" w14:textId="77777777" w:rsidR="00C50A95" w:rsidRPr="00D016EC" w:rsidRDefault="00C50A95" w:rsidP="00416506">
            <w:pPr>
              <w:pStyle w:val="tabletext11"/>
              <w:jc w:val="center"/>
              <w:rPr>
                <w:ins w:id="18900" w:author="Author"/>
              </w:rPr>
            </w:pPr>
            <w:ins w:id="18901" w:author="Author">
              <w:r w:rsidRPr="00D016EC">
                <w:t>0.48</w:t>
              </w:r>
            </w:ins>
          </w:p>
        </w:tc>
        <w:tc>
          <w:tcPr>
            <w:tcW w:w="400" w:type="dxa"/>
            <w:noWrap/>
            <w:vAlign w:val="bottom"/>
            <w:hideMark/>
          </w:tcPr>
          <w:p w14:paraId="49301138" w14:textId="77777777" w:rsidR="00C50A95" w:rsidRPr="00D016EC" w:rsidRDefault="00C50A95" w:rsidP="00416506">
            <w:pPr>
              <w:pStyle w:val="tabletext11"/>
              <w:jc w:val="center"/>
              <w:rPr>
                <w:ins w:id="18902" w:author="Author"/>
              </w:rPr>
            </w:pPr>
            <w:ins w:id="18903" w:author="Author">
              <w:r w:rsidRPr="00D016EC">
                <w:t>0.48</w:t>
              </w:r>
            </w:ins>
          </w:p>
        </w:tc>
        <w:tc>
          <w:tcPr>
            <w:tcW w:w="400" w:type="dxa"/>
            <w:noWrap/>
            <w:vAlign w:val="bottom"/>
            <w:hideMark/>
          </w:tcPr>
          <w:p w14:paraId="541178F8" w14:textId="77777777" w:rsidR="00C50A95" w:rsidRPr="00D016EC" w:rsidRDefault="00C50A95" w:rsidP="00416506">
            <w:pPr>
              <w:pStyle w:val="tabletext11"/>
              <w:jc w:val="center"/>
              <w:rPr>
                <w:ins w:id="18904" w:author="Author"/>
              </w:rPr>
            </w:pPr>
            <w:ins w:id="18905" w:author="Author">
              <w:r w:rsidRPr="00D016EC">
                <w:t>0.48</w:t>
              </w:r>
            </w:ins>
          </w:p>
        </w:tc>
        <w:tc>
          <w:tcPr>
            <w:tcW w:w="400" w:type="dxa"/>
            <w:noWrap/>
            <w:vAlign w:val="bottom"/>
            <w:hideMark/>
          </w:tcPr>
          <w:p w14:paraId="3D5AA3F3" w14:textId="77777777" w:rsidR="00C50A95" w:rsidRPr="00D016EC" w:rsidRDefault="00C50A95" w:rsidP="00416506">
            <w:pPr>
              <w:pStyle w:val="tabletext11"/>
              <w:jc w:val="center"/>
              <w:rPr>
                <w:ins w:id="18906" w:author="Author"/>
              </w:rPr>
            </w:pPr>
            <w:ins w:id="18907" w:author="Author">
              <w:r w:rsidRPr="00D016EC">
                <w:t>0.48</w:t>
              </w:r>
            </w:ins>
          </w:p>
        </w:tc>
        <w:tc>
          <w:tcPr>
            <w:tcW w:w="400" w:type="dxa"/>
            <w:noWrap/>
            <w:vAlign w:val="bottom"/>
            <w:hideMark/>
          </w:tcPr>
          <w:p w14:paraId="595083A8" w14:textId="77777777" w:rsidR="00C50A95" w:rsidRPr="00D016EC" w:rsidRDefault="00C50A95" w:rsidP="00416506">
            <w:pPr>
              <w:pStyle w:val="tabletext11"/>
              <w:jc w:val="center"/>
              <w:rPr>
                <w:ins w:id="18908" w:author="Author"/>
              </w:rPr>
            </w:pPr>
            <w:ins w:id="18909" w:author="Author">
              <w:r w:rsidRPr="00D016EC">
                <w:t>0.48</w:t>
              </w:r>
            </w:ins>
          </w:p>
        </w:tc>
        <w:tc>
          <w:tcPr>
            <w:tcW w:w="400" w:type="dxa"/>
            <w:noWrap/>
            <w:vAlign w:val="bottom"/>
            <w:hideMark/>
          </w:tcPr>
          <w:p w14:paraId="00D7B0D5" w14:textId="77777777" w:rsidR="00C50A95" w:rsidRPr="00D016EC" w:rsidRDefault="00C50A95" w:rsidP="00416506">
            <w:pPr>
              <w:pStyle w:val="tabletext11"/>
              <w:jc w:val="center"/>
              <w:rPr>
                <w:ins w:id="18910" w:author="Author"/>
              </w:rPr>
            </w:pPr>
            <w:ins w:id="18911" w:author="Author">
              <w:r w:rsidRPr="00D016EC">
                <w:t>0.48</w:t>
              </w:r>
            </w:ins>
          </w:p>
        </w:tc>
        <w:tc>
          <w:tcPr>
            <w:tcW w:w="400" w:type="dxa"/>
            <w:noWrap/>
            <w:vAlign w:val="bottom"/>
            <w:hideMark/>
          </w:tcPr>
          <w:p w14:paraId="6DA784F6" w14:textId="77777777" w:rsidR="00C50A95" w:rsidRPr="00D016EC" w:rsidRDefault="00C50A95" w:rsidP="00416506">
            <w:pPr>
              <w:pStyle w:val="tabletext11"/>
              <w:jc w:val="center"/>
              <w:rPr>
                <w:ins w:id="18912" w:author="Author"/>
              </w:rPr>
            </w:pPr>
            <w:ins w:id="18913" w:author="Author">
              <w:r w:rsidRPr="00D016EC">
                <w:t>0.48</w:t>
              </w:r>
            </w:ins>
          </w:p>
        </w:tc>
        <w:tc>
          <w:tcPr>
            <w:tcW w:w="400" w:type="dxa"/>
            <w:noWrap/>
            <w:vAlign w:val="bottom"/>
            <w:hideMark/>
          </w:tcPr>
          <w:p w14:paraId="4EA4CA4D" w14:textId="77777777" w:rsidR="00C50A95" w:rsidRPr="00D016EC" w:rsidRDefault="00C50A95" w:rsidP="00416506">
            <w:pPr>
              <w:pStyle w:val="tabletext11"/>
              <w:jc w:val="center"/>
              <w:rPr>
                <w:ins w:id="18914" w:author="Author"/>
              </w:rPr>
            </w:pPr>
            <w:ins w:id="18915" w:author="Author">
              <w:r w:rsidRPr="00D016EC">
                <w:t>0.48</w:t>
              </w:r>
            </w:ins>
          </w:p>
        </w:tc>
        <w:tc>
          <w:tcPr>
            <w:tcW w:w="400" w:type="dxa"/>
            <w:noWrap/>
            <w:vAlign w:val="bottom"/>
            <w:hideMark/>
          </w:tcPr>
          <w:p w14:paraId="22F1D7CC" w14:textId="77777777" w:rsidR="00C50A95" w:rsidRPr="00D016EC" w:rsidRDefault="00C50A95" w:rsidP="00416506">
            <w:pPr>
              <w:pStyle w:val="tabletext11"/>
              <w:jc w:val="center"/>
              <w:rPr>
                <w:ins w:id="18916" w:author="Author"/>
              </w:rPr>
            </w:pPr>
            <w:ins w:id="18917" w:author="Author">
              <w:r w:rsidRPr="00D016EC">
                <w:t>0.48</w:t>
              </w:r>
            </w:ins>
          </w:p>
        </w:tc>
        <w:tc>
          <w:tcPr>
            <w:tcW w:w="400" w:type="dxa"/>
            <w:noWrap/>
            <w:vAlign w:val="bottom"/>
            <w:hideMark/>
          </w:tcPr>
          <w:p w14:paraId="32F06F32" w14:textId="77777777" w:rsidR="00C50A95" w:rsidRPr="00D016EC" w:rsidRDefault="00C50A95" w:rsidP="00416506">
            <w:pPr>
              <w:pStyle w:val="tabletext11"/>
              <w:jc w:val="center"/>
              <w:rPr>
                <w:ins w:id="18918" w:author="Author"/>
              </w:rPr>
            </w:pPr>
            <w:ins w:id="18919" w:author="Author">
              <w:r w:rsidRPr="00D016EC">
                <w:t>0.48</w:t>
              </w:r>
            </w:ins>
          </w:p>
        </w:tc>
        <w:tc>
          <w:tcPr>
            <w:tcW w:w="400" w:type="dxa"/>
            <w:noWrap/>
            <w:vAlign w:val="bottom"/>
            <w:hideMark/>
          </w:tcPr>
          <w:p w14:paraId="4CE6B2F2" w14:textId="77777777" w:rsidR="00C50A95" w:rsidRPr="00D016EC" w:rsidRDefault="00C50A95" w:rsidP="00416506">
            <w:pPr>
              <w:pStyle w:val="tabletext11"/>
              <w:jc w:val="center"/>
              <w:rPr>
                <w:ins w:id="18920" w:author="Author"/>
              </w:rPr>
            </w:pPr>
            <w:ins w:id="18921" w:author="Author">
              <w:r w:rsidRPr="00D016EC">
                <w:t>0.48</w:t>
              </w:r>
            </w:ins>
          </w:p>
        </w:tc>
        <w:tc>
          <w:tcPr>
            <w:tcW w:w="400" w:type="dxa"/>
            <w:noWrap/>
            <w:vAlign w:val="bottom"/>
            <w:hideMark/>
          </w:tcPr>
          <w:p w14:paraId="496BC954" w14:textId="77777777" w:rsidR="00C50A95" w:rsidRPr="00D016EC" w:rsidRDefault="00C50A95" w:rsidP="00416506">
            <w:pPr>
              <w:pStyle w:val="tabletext11"/>
              <w:jc w:val="center"/>
              <w:rPr>
                <w:ins w:id="18922" w:author="Author"/>
              </w:rPr>
            </w:pPr>
            <w:ins w:id="18923" w:author="Author">
              <w:r w:rsidRPr="00D016EC">
                <w:t>0.48</w:t>
              </w:r>
            </w:ins>
          </w:p>
        </w:tc>
        <w:tc>
          <w:tcPr>
            <w:tcW w:w="400" w:type="dxa"/>
            <w:noWrap/>
            <w:vAlign w:val="bottom"/>
            <w:hideMark/>
          </w:tcPr>
          <w:p w14:paraId="47176612" w14:textId="77777777" w:rsidR="00C50A95" w:rsidRPr="00D016EC" w:rsidRDefault="00C50A95" w:rsidP="00416506">
            <w:pPr>
              <w:pStyle w:val="tabletext11"/>
              <w:jc w:val="center"/>
              <w:rPr>
                <w:ins w:id="18924" w:author="Author"/>
              </w:rPr>
            </w:pPr>
            <w:ins w:id="18925" w:author="Author">
              <w:r w:rsidRPr="00D016EC">
                <w:t>0.48</w:t>
              </w:r>
            </w:ins>
          </w:p>
        </w:tc>
        <w:tc>
          <w:tcPr>
            <w:tcW w:w="400" w:type="dxa"/>
            <w:noWrap/>
            <w:vAlign w:val="bottom"/>
            <w:hideMark/>
          </w:tcPr>
          <w:p w14:paraId="67B3901C" w14:textId="77777777" w:rsidR="00C50A95" w:rsidRPr="00D016EC" w:rsidRDefault="00C50A95" w:rsidP="00416506">
            <w:pPr>
              <w:pStyle w:val="tabletext11"/>
              <w:jc w:val="center"/>
              <w:rPr>
                <w:ins w:id="18926" w:author="Author"/>
              </w:rPr>
            </w:pPr>
            <w:ins w:id="18927" w:author="Author">
              <w:r w:rsidRPr="00D016EC">
                <w:t>0.48</w:t>
              </w:r>
            </w:ins>
          </w:p>
        </w:tc>
        <w:tc>
          <w:tcPr>
            <w:tcW w:w="440" w:type="dxa"/>
            <w:noWrap/>
            <w:vAlign w:val="bottom"/>
            <w:hideMark/>
          </w:tcPr>
          <w:p w14:paraId="6EAC7EA0" w14:textId="77777777" w:rsidR="00C50A95" w:rsidRPr="00D016EC" w:rsidRDefault="00C50A95" w:rsidP="00416506">
            <w:pPr>
              <w:pStyle w:val="tabletext11"/>
              <w:jc w:val="center"/>
              <w:rPr>
                <w:ins w:id="18928" w:author="Author"/>
              </w:rPr>
            </w:pPr>
            <w:ins w:id="18929" w:author="Author">
              <w:r w:rsidRPr="00D016EC">
                <w:t>0.48</w:t>
              </w:r>
            </w:ins>
          </w:p>
        </w:tc>
        <w:tc>
          <w:tcPr>
            <w:tcW w:w="400" w:type="dxa"/>
            <w:noWrap/>
            <w:vAlign w:val="bottom"/>
            <w:hideMark/>
          </w:tcPr>
          <w:p w14:paraId="6A82B503" w14:textId="77777777" w:rsidR="00C50A95" w:rsidRPr="00D016EC" w:rsidRDefault="00C50A95" w:rsidP="00416506">
            <w:pPr>
              <w:pStyle w:val="tabletext11"/>
              <w:jc w:val="center"/>
              <w:rPr>
                <w:ins w:id="18930" w:author="Author"/>
              </w:rPr>
            </w:pPr>
            <w:ins w:id="18931" w:author="Author">
              <w:r w:rsidRPr="00D016EC">
                <w:t>0.48</w:t>
              </w:r>
            </w:ins>
          </w:p>
        </w:tc>
        <w:tc>
          <w:tcPr>
            <w:tcW w:w="400" w:type="dxa"/>
            <w:noWrap/>
            <w:vAlign w:val="bottom"/>
            <w:hideMark/>
          </w:tcPr>
          <w:p w14:paraId="33671BB7" w14:textId="77777777" w:rsidR="00C50A95" w:rsidRPr="00D016EC" w:rsidRDefault="00C50A95" w:rsidP="00416506">
            <w:pPr>
              <w:pStyle w:val="tabletext11"/>
              <w:jc w:val="center"/>
              <w:rPr>
                <w:ins w:id="18932" w:author="Author"/>
              </w:rPr>
            </w:pPr>
            <w:ins w:id="18933" w:author="Author">
              <w:r w:rsidRPr="00D016EC">
                <w:t>0.48</w:t>
              </w:r>
            </w:ins>
          </w:p>
        </w:tc>
        <w:tc>
          <w:tcPr>
            <w:tcW w:w="400" w:type="dxa"/>
            <w:noWrap/>
            <w:vAlign w:val="bottom"/>
            <w:hideMark/>
          </w:tcPr>
          <w:p w14:paraId="159F1D57" w14:textId="77777777" w:rsidR="00C50A95" w:rsidRPr="00D016EC" w:rsidRDefault="00C50A95" w:rsidP="00416506">
            <w:pPr>
              <w:pStyle w:val="tabletext11"/>
              <w:jc w:val="center"/>
              <w:rPr>
                <w:ins w:id="18934" w:author="Author"/>
              </w:rPr>
            </w:pPr>
            <w:ins w:id="18935" w:author="Author">
              <w:r w:rsidRPr="00D016EC">
                <w:t>0.48</w:t>
              </w:r>
            </w:ins>
          </w:p>
        </w:tc>
        <w:tc>
          <w:tcPr>
            <w:tcW w:w="400" w:type="dxa"/>
            <w:noWrap/>
            <w:vAlign w:val="bottom"/>
            <w:hideMark/>
          </w:tcPr>
          <w:p w14:paraId="14354EA0" w14:textId="77777777" w:rsidR="00C50A95" w:rsidRPr="00D016EC" w:rsidRDefault="00C50A95" w:rsidP="00416506">
            <w:pPr>
              <w:pStyle w:val="tabletext11"/>
              <w:jc w:val="center"/>
              <w:rPr>
                <w:ins w:id="18936" w:author="Author"/>
              </w:rPr>
            </w:pPr>
            <w:ins w:id="18937" w:author="Author">
              <w:r w:rsidRPr="00D016EC">
                <w:t>0.48</w:t>
              </w:r>
            </w:ins>
          </w:p>
        </w:tc>
        <w:tc>
          <w:tcPr>
            <w:tcW w:w="460" w:type="dxa"/>
            <w:noWrap/>
            <w:vAlign w:val="bottom"/>
            <w:hideMark/>
          </w:tcPr>
          <w:p w14:paraId="5C16168E" w14:textId="77777777" w:rsidR="00C50A95" w:rsidRPr="00D016EC" w:rsidRDefault="00C50A95" w:rsidP="00416506">
            <w:pPr>
              <w:pStyle w:val="tabletext11"/>
              <w:jc w:val="center"/>
              <w:rPr>
                <w:ins w:id="18938" w:author="Author"/>
              </w:rPr>
            </w:pPr>
            <w:ins w:id="18939" w:author="Author">
              <w:r w:rsidRPr="00D016EC">
                <w:t>0.48</w:t>
              </w:r>
            </w:ins>
          </w:p>
        </w:tc>
      </w:tr>
      <w:tr w:rsidR="00C50A95" w:rsidRPr="00D016EC" w14:paraId="6006B7C9" w14:textId="77777777" w:rsidTr="00416506">
        <w:trPr>
          <w:trHeight w:val="190"/>
          <w:ins w:id="18940" w:author="Author"/>
        </w:trPr>
        <w:tc>
          <w:tcPr>
            <w:tcW w:w="200" w:type="dxa"/>
            <w:tcBorders>
              <w:right w:val="nil"/>
            </w:tcBorders>
            <w:vAlign w:val="bottom"/>
          </w:tcPr>
          <w:p w14:paraId="1142B921" w14:textId="77777777" w:rsidR="00C50A95" w:rsidRPr="00D016EC" w:rsidRDefault="00C50A95" w:rsidP="00416506">
            <w:pPr>
              <w:pStyle w:val="tabletext11"/>
              <w:jc w:val="right"/>
              <w:rPr>
                <w:ins w:id="18941" w:author="Author"/>
              </w:rPr>
            </w:pPr>
          </w:p>
        </w:tc>
        <w:tc>
          <w:tcPr>
            <w:tcW w:w="1580" w:type="dxa"/>
            <w:tcBorders>
              <w:left w:val="nil"/>
            </w:tcBorders>
            <w:vAlign w:val="bottom"/>
            <w:hideMark/>
          </w:tcPr>
          <w:p w14:paraId="47C4E0E8" w14:textId="77777777" w:rsidR="00C50A95" w:rsidRPr="00D016EC" w:rsidRDefault="00C50A95" w:rsidP="00416506">
            <w:pPr>
              <w:pStyle w:val="tabletext11"/>
              <w:tabs>
                <w:tab w:val="decimal" w:pos="640"/>
              </w:tabs>
              <w:rPr>
                <w:ins w:id="18942" w:author="Author"/>
              </w:rPr>
            </w:pPr>
            <w:ins w:id="18943" w:author="Author">
              <w:r w:rsidRPr="00D016EC">
                <w:t>25,000 to 29,999</w:t>
              </w:r>
            </w:ins>
          </w:p>
        </w:tc>
        <w:tc>
          <w:tcPr>
            <w:tcW w:w="680" w:type="dxa"/>
            <w:noWrap/>
            <w:vAlign w:val="bottom"/>
            <w:hideMark/>
          </w:tcPr>
          <w:p w14:paraId="66F50DC7" w14:textId="77777777" w:rsidR="00C50A95" w:rsidRPr="00D016EC" w:rsidRDefault="00C50A95" w:rsidP="00416506">
            <w:pPr>
              <w:pStyle w:val="tabletext11"/>
              <w:jc w:val="center"/>
              <w:rPr>
                <w:ins w:id="18944" w:author="Author"/>
              </w:rPr>
            </w:pPr>
            <w:ins w:id="18945" w:author="Author">
              <w:r w:rsidRPr="00D016EC">
                <w:t>1.00</w:t>
              </w:r>
            </w:ins>
          </w:p>
        </w:tc>
        <w:tc>
          <w:tcPr>
            <w:tcW w:w="900" w:type="dxa"/>
            <w:noWrap/>
            <w:vAlign w:val="bottom"/>
            <w:hideMark/>
          </w:tcPr>
          <w:p w14:paraId="621E81E7" w14:textId="77777777" w:rsidR="00C50A95" w:rsidRPr="00D016EC" w:rsidRDefault="00C50A95" w:rsidP="00416506">
            <w:pPr>
              <w:pStyle w:val="tabletext11"/>
              <w:jc w:val="center"/>
              <w:rPr>
                <w:ins w:id="18946" w:author="Author"/>
              </w:rPr>
            </w:pPr>
            <w:ins w:id="18947" w:author="Author">
              <w:r w:rsidRPr="00D016EC">
                <w:t>0.75</w:t>
              </w:r>
            </w:ins>
          </w:p>
        </w:tc>
        <w:tc>
          <w:tcPr>
            <w:tcW w:w="400" w:type="dxa"/>
            <w:noWrap/>
            <w:vAlign w:val="bottom"/>
            <w:hideMark/>
          </w:tcPr>
          <w:p w14:paraId="476A695D" w14:textId="77777777" w:rsidR="00C50A95" w:rsidRPr="00D016EC" w:rsidRDefault="00C50A95" w:rsidP="00416506">
            <w:pPr>
              <w:pStyle w:val="tabletext11"/>
              <w:jc w:val="center"/>
              <w:rPr>
                <w:ins w:id="18948" w:author="Author"/>
              </w:rPr>
            </w:pPr>
            <w:ins w:id="18949" w:author="Author">
              <w:r w:rsidRPr="00D016EC">
                <w:t>0.75</w:t>
              </w:r>
            </w:ins>
          </w:p>
        </w:tc>
        <w:tc>
          <w:tcPr>
            <w:tcW w:w="400" w:type="dxa"/>
            <w:noWrap/>
            <w:vAlign w:val="bottom"/>
            <w:hideMark/>
          </w:tcPr>
          <w:p w14:paraId="5858E495" w14:textId="77777777" w:rsidR="00C50A95" w:rsidRPr="00D016EC" w:rsidRDefault="00C50A95" w:rsidP="00416506">
            <w:pPr>
              <w:pStyle w:val="tabletext11"/>
              <w:jc w:val="center"/>
              <w:rPr>
                <w:ins w:id="18950" w:author="Author"/>
              </w:rPr>
            </w:pPr>
            <w:ins w:id="18951" w:author="Author">
              <w:r w:rsidRPr="00D016EC">
                <w:t>0.75</w:t>
              </w:r>
            </w:ins>
          </w:p>
        </w:tc>
        <w:tc>
          <w:tcPr>
            <w:tcW w:w="400" w:type="dxa"/>
            <w:noWrap/>
            <w:vAlign w:val="bottom"/>
            <w:hideMark/>
          </w:tcPr>
          <w:p w14:paraId="65461320" w14:textId="77777777" w:rsidR="00C50A95" w:rsidRPr="00D016EC" w:rsidRDefault="00C50A95" w:rsidP="00416506">
            <w:pPr>
              <w:pStyle w:val="tabletext11"/>
              <w:jc w:val="center"/>
              <w:rPr>
                <w:ins w:id="18952" w:author="Author"/>
              </w:rPr>
            </w:pPr>
            <w:ins w:id="18953" w:author="Author">
              <w:r w:rsidRPr="00D016EC">
                <w:t>0.72</w:t>
              </w:r>
            </w:ins>
          </w:p>
        </w:tc>
        <w:tc>
          <w:tcPr>
            <w:tcW w:w="400" w:type="dxa"/>
            <w:noWrap/>
            <w:vAlign w:val="bottom"/>
            <w:hideMark/>
          </w:tcPr>
          <w:p w14:paraId="4C589B26" w14:textId="77777777" w:rsidR="00C50A95" w:rsidRPr="00D016EC" w:rsidRDefault="00C50A95" w:rsidP="00416506">
            <w:pPr>
              <w:pStyle w:val="tabletext11"/>
              <w:jc w:val="center"/>
              <w:rPr>
                <w:ins w:id="18954" w:author="Author"/>
              </w:rPr>
            </w:pPr>
            <w:ins w:id="18955" w:author="Author">
              <w:r w:rsidRPr="00D016EC">
                <w:t>0.69</w:t>
              </w:r>
            </w:ins>
          </w:p>
        </w:tc>
        <w:tc>
          <w:tcPr>
            <w:tcW w:w="400" w:type="dxa"/>
            <w:noWrap/>
            <w:vAlign w:val="bottom"/>
            <w:hideMark/>
          </w:tcPr>
          <w:p w14:paraId="7E44E98D" w14:textId="77777777" w:rsidR="00C50A95" w:rsidRPr="00D016EC" w:rsidRDefault="00C50A95" w:rsidP="00416506">
            <w:pPr>
              <w:pStyle w:val="tabletext11"/>
              <w:jc w:val="center"/>
              <w:rPr>
                <w:ins w:id="18956" w:author="Author"/>
              </w:rPr>
            </w:pPr>
            <w:ins w:id="18957" w:author="Author">
              <w:r w:rsidRPr="00D016EC">
                <w:t>0.66</w:t>
              </w:r>
            </w:ins>
          </w:p>
        </w:tc>
        <w:tc>
          <w:tcPr>
            <w:tcW w:w="400" w:type="dxa"/>
            <w:noWrap/>
            <w:vAlign w:val="bottom"/>
            <w:hideMark/>
          </w:tcPr>
          <w:p w14:paraId="34C0C3E1" w14:textId="77777777" w:rsidR="00C50A95" w:rsidRPr="00D016EC" w:rsidRDefault="00C50A95" w:rsidP="00416506">
            <w:pPr>
              <w:pStyle w:val="tabletext11"/>
              <w:jc w:val="center"/>
              <w:rPr>
                <w:ins w:id="18958" w:author="Author"/>
              </w:rPr>
            </w:pPr>
            <w:ins w:id="18959" w:author="Author">
              <w:r w:rsidRPr="00D016EC">
                <w:t>0.63</w:t>
              </w:r>
            </w:ins>
          </w:p>
        </w:tc>
        <w:tc>
          <w:tcPr>
            <w:tcW w:w="400" w:type="dxa"/>
            <w:noWrap/>
            <w:vAlign w:val="bottom"/>
            <w:hideMark/>
          </w:tcPr>
          <w:p w14:paraId="622759BD" w14:textId="77777777" w:rsidR="00C50A95" w:rsidRPr="00D016EC" w:rsidRDefault="00C50A95" w:rsidP="00416506">
            <w:pPr>
              <w:pStyle w:val="tabletext11"/>
              <w:jc w:val="center"/>
              <w:rPr>
                <w:ins w:id="18960" w:author="Author"/>
              </w:rPr>
            </w:pPr>
            <w:ins w:id="18961" w:author="Author">
              <w:r w:rsidRPr="00D016EC">
                <w:t>0.60</w:t>
              </w:r>
            </w:ins>
          </w:p>
        </w:tc>
        <w:tc>
          <w:tcPr>
            <w:tcW w:w="400" w:type="dxa"/>
            <w:noWrap/>
            <w:vAlign w:val="bottom"/>
            <w:hideMark/>
          </w:tcPr>
          <w:p w14:paraId="1AAAA10C" w14:textId="77777777" w:rsidR="00C50A95" w:rsidRPr="00D016EC" w:rsidRDefault="00C50A95" w:rsidP="00416506">
            <w:pPr>
              <w:pStyle w:val="tabletext11"/>
              <w:jc w:val="center"/>
              <w:rPr>
                <w:ins w:id="18962" w:author="Author"/>
              </w:rPr>
            </w:pPr>
            <w:ins w:id="18963" w:author="Author">
              <w:r w:rsidRPr="00D016EC">
                <w:t>0.60</w:t>
              </w:r>
            </w:ins>
          </w:p>
        </w:tc>
        <w:tc>
          <w:tcPr>
            <w:tcW w:w="400" w:type="dxa"/>
            <w:noWrap/>
            <w:vAlign w:val="bottom"/>
            <w:hideMark/>
          </w:tcPr>
          <w:p w14:paraId="1EF106BA" w14:textId="77777777" w:rsidR="00C50A95" w:rsidRPr="00D016EC" w:rsidRDefault="00C50A95" w:rsidP="00416506">
            <w:pPr>
              <w:pStyle w:val="tabletext11"/>
              <w:jc w:val="center"/>
              <w:rPr>
                <w:ins w:id="18964" w:author="Author"/>
              </w:rPr>
            </w:pPr>
            <w:ins w:id="18965" w:author="Author">
              <w:r w:rsidRPr="00D016EC">
                <w:t>0.60</w:t>
              </w:r>
            </w:ins>
          </w:p>
        </w:tc>
        <w:tc>
          <w:tcPr>
            <w:tcW w:w="400" w:type="dxa"/>
            <w:noWrap/>
            <w:vAlign w:val="bottom"/>
            <w:hideMark/>
          </w:tcPr>
          <w:p w14:paraId="1F9BDE58" w14:textId="77777777" w:rsidR="00C50A95" w:rsidRPr="00D016EC" w:rsidRDefault="00C50A95" w:rsidP="00416506">
            <w:pPr>
              <w:pStyle w:val="tabletext11"/>
              <w:jc w:val="center"/>
              <w:rPr>
                <w:ins w:id="18966" w:author="Author"/>
              </w:rPr>
            </w:pPr>
            <w:ins w:id="18967" w:author="Author">
              <w:r w:rsidRPr="00D016EC">
                <w:t>0.60</w:t>
              </w:r>
            </w:ins>
          </w:p>
        </w:tc>
        <w:tc>
          <w:tcPr>
            <w:tcW w:w="400" w:type="dxa"/>
            <w:noWrap/>
            <w:vAlign w:val="bottom"/>
            <w:hideMark/>
          </w:tcPr>
          <w:p w14:paraId="39ADA877" w14:textId="77777777" w:rsidR="00C50A95" w:rsidRPr="00D016EC" w:rsidRDefault="00C50A95" w:rsidP="00416506">
            <w:pPr>
              <w:pStyle w:val="tabletext11"/>
              <w:jc w:val="center"/>
              <w:rPr>
                <w:ins w:id="18968" w:author="Author"/>
              </w:rPr>
            </w:pPr>
            <w:ins w:id="18969" w:author="Author">
              <w:r w:rsidRPr="00D016EC">
                <w:t>0.60</w:t>
              </w:r>
            </w:ins>
          </w:p>
        </w:tc>
        <w:tc>
          <w:tcPr>
            <w:tcW w:w="400" w:type="dxa"/>
            <w:noWrap/>
            <w:vAlign w:val="bottom"/>
            <w:hideMark/>
          </w:tcPr>
          <w:p w14:paraId="5624B68B" w14:textId="77777777" w:rsidR="00C50A95" w:rsidRPr="00D016EC" w:rsidRDefault="00C50A95" w:rsidP="00416506">
            <w:pPr>
              <w:pStyle w:val="tabletext11"/>
              <w:jc w:val="center"/>
              <w:rPr>
                <w:ins w:id="18970" w:author="Author"/>
              </w:rPr>
            </w:pPr>
            <w:ins w:id="18971" w:author="Author">
              <w:r w:rsidRPr="00D016EC">
                <w:t>0.60</w:t>
              </w:r>
            </w:ins>
          </w:p>
        </w:tc>
        <w:tc>
          <w:tcPr>
            <w:tcW w:w="400" w:type="dxa"/>
            <w:noWrap/>
            <w:vAlign w:val="bottom"/>
            <w:hideMark/>
          </w:tcPr>
          <w:p w14:paraId="597BE01D" w14:textId="77777777" w:rsidR="00C50A95" w:rsidRPr="00D016EC" w:rsidRDefault="00C50A95" w:rsidP="00416506">
            <w:pPr>
              <w:pStyle w:val="tabletext11"/>
              <w:jc w:val="center"/>
              <w:rPr>
                <w:ins w:id="18972" w:author="Author"/>
              </w:rPr>
            </w:pPr>
            <w:ins w:id="18973" w:author="Author">
              <w:r w:rsidRPr="00D016EC">
                <w:t>0.60</w:t>
              </w:r>
            </w:ins>
          </w:p>
        </w:tc>
        <w:tc>
          <w:tcPr>
            <w:tcW w:w="400" w:type="dxa"/>
            <w:noWrap/>
            <w:vAlign w:val="bottom"/>
            <w:hideMark/>
          </w:tcPr>
          <w:p w14:paraId="0051AEC7" w14:textId="77777777" w:rsidR="00C50A95" w:rsidRPr="00D016EC" w:rsidRDefault="00C50A95" w:rsidP="00416506">
            <w:pPr>
              <w:pStyle w:val="tabletext11"/>
              <w:jc w:val="center"/>
              <w:rPr>
                <w:ins w:id="18974" w:author="Author"/>
              </w:rPr>
            </w:pPr>
            <w:ins w:id="18975" w:author="Author">
              <w:r w:rsidRPr="00D016EC">
                <w:t>0.60</w:t>
              </w:r>
            </w:ins>
          </w:p>
        </w:tc>
        <w:tc>
          <w:tcPr>
            <w:tcW w:w="400" w:type="dxa"/>
            <w:noWrap/>
            <w:vAlign w:val="bottom"/>
            <w:hideMark/>
          </w:tcPr>
          <w:p w14:paraId="58AAAD88" w14:textId="77777777" w:rsidR="00C50A95" w:rsidRPr="00D016EC" w:rsidRDefault="00C50A95" w:rsidP="00416506">
            <w:pPr>
              <w:pStyle w:val="tabletext11"/>
              <w:jc w:val="center"/>
              <w:rPr>
                <w:ins w:id="18976" w:author="Author"/>
              </w:rPr>
            </w:pPr>
            <w:ins w:id="18977" w:author="Author">
              <w:r w:rsidRPr="00D016EC">
                <w:t>0.60</w:t>
              </w:r>
            </w:ins>
          </w:p>
        </w:tc>
        <w:tc>
          <w:tcPr>
            <w:tcW w:w="400" w:type="dxa"/>
            <w:noWrap/>
            <w:vAlign w:val="bottom"/>
            <w:hideMark/>
          </w:tcPr>
          <w:p w14:paraId="26D01ED0" w14:textId="77777777" w:rsidR="00C50A95" w:rsidRPr="00D016EC" w:rsidRDefault="00C50A95" w:rsidP="00416506">
            <w:pPr>
              <w:pStyle w:val="tabletext11"/>
              <w:jc w:val="center"/>
              <w:rPr>
                <w:ins w:id="18978" w:author="Author"/>
              </w:rPr>
            </w:pPr>
            <w:ins w:id="18979" w:author="Author">
              <w:r w:rsidRPr="00D016EC">
                <w:t>0.60</w:t>
              </w:r>
            </w:ins>
          </w:p>
        </w:tc>
        <w:tc>
          <w:tcPr>
            <w:tcW w:w="400" w:type="dxa"/>
            <w:noWrap/>
            <w:vAlign w:val="bottom"/>
            <w:hideMark/>
          </w:tcPr>
          <w:p w14:paraId="193AE2B6" w14:textId="77777777" w:rsidR="00C50A95" w:rsidRPr="00D016EC" w:rsidRDefault="00C50A95" w:rsidP="00416506">
            <w:pPr>
              <w:pStyle w:val="tabletext11"/>
              <w:jc w:val="center"/>
              <w:rPr>
                <w:ins w:id="18980" w:author="Author"/>
              </w:rPr>
            </w:pPr>
            <w:ins w:id="18981" w:author="Author">
              <w:r w:rsidRPr="00D016EC">
                <w:t>0.60</w:t>
              </w:r>
            </w:ins>
          </w:p>
        </w:tc>
        <w:tc>
          <w:tcPr>
            <w:tcW w:w="400" w:type="dxa"/>
            <w:noWrap/>
            <w:vAlign w:val="bottom"/>
            <w:hideMark/>
          </w:tcPr>
          <w:p w14:paraId="03182F18" w14:textId="77777777" w:rsidR="00C50A95" w:rsidRPr="00D016EC" w:rsidRDefault="00C50A95" w:rsidP="00416506">
            <w:pPr>
              <w:pStyle w:val="tabletext11"/>
              <w:jc w:val="center"/>
              <w:rPr>
                <w:ins w:id="18982" w:author="Author"/>
              </w:rPr>
            </w:pPr>
            <w:ins w:id="18983" w:author="Author">
              <w:r w:rsidRPr="00D016EC">
                <w:t>0.60</w:t>
              </w:r>
            </w:ins>
          </w:p>
        </w:tc>
        <w:tc>
          <w:tcPr>
            <w:tcW w:w="400" w:type="dxa"/>
            <w:noWrap/>
            <w:vAlign w:val="bottom"/>
            <w:hideMark/>
          </w:tcPr>
          <w:p w14:paraId="51D3706D" w14:textId="77777777" w:rsidR="00C50A95" w:rsidRPr="00D016EC" w:rsidRDefault="00C50A95" w:rsidP="00416506">
            <w:pPr>
              <w:pStyle w:val="tabletext11"/>
              <w:jc w:val="center"/>
              <w:rPr>
                <w:ins w:id="18984" w:author="Author"/>
              </w:rPr>
            </w:pPr>
            <w:ins w:id="18985" w:author="Author">
              <w:r w:rsidRPr="00D016EC">
                <w:t>0.60</w:t>
              </w:r>
            </w:ins>
          </w:p>
        </w:tc>
        <w:tc>
          <w:tcPr>
            <w:tcW w:w="400" w:type="dxa"/>
            <w:noWrap/>
            <w:vAlign w:val="bottom"/>
            <w:hideMark/>
          </w:tcPr>
          <w:p w14:paraId="378CF518" w14:textId="77777777" w:rsidR="00C50A95" w:rsidRPr="00D016EC" w:rsidRDefault="00C50A95" w:rsidP="00416506">
            <w:pPr>
              <w:pStyle w:val="tabletext11"/>
              <w:jc w:val="center"/>
              <w:rPr>
                <w:ins w:id="18986" w:author="Author"/>
              </w:rPr>
            </w:pPr>
            <w:ins w:id="18987" w:author="Author">
              <w:r w:rsidRPr="00D016EC">
                <w:t>0.60</w:t>
              </w:r>
            </w:ins>
          </w:p>
        </w:tc>
        <w:tc>
          <w:tcPr>
            <w:tcW w:w="440" w:type="dxa"/>
            <w:noWrap/>
            <w:vAlign w:val="bottom"/>
            <w:hideMark/>
          </w:tcPr>
          <w:p w14:paraId="35A36EFD" w14:textId="77777777" w:rsidR="00C50A95" w:rsidRPr="00D016EC" w:rsidRDefault="00C50A95" w:rsidP="00416506">
            <w:pPr>
              <w:pStyle w:val="tabletext11"/>
              <w:jc w:val="center"/>
              <w:rPr>
                <w:ins w:id="18988" w:author="Author"/>
              </w:rPr>
            </w:pPr>
            <w:ins w:id="18989" w:author="Author">
              <w:r w:rsidRPr="00D016EC">
                <w:t>0.60</w:t>
              </w:r>
            </w:ins>
          </w:p>
        </w:tc>
        <w:tc>
          <w:tcPr>
            <w:tcW w:w="400" w:type="dxa"/>
            <w:noWrap/>
            <w:vAlign w:val="bottom"/>
            <w:hideMark/>
          </w:tcPr>
          <w:p w14:paraId="59E5AE82" w14:textId="77777777" w:rsidR="00C50A95" w:rsidRPr="00D016EC" w:rsidRDefault="00C50A95" w:rsidP="00416506">
            <w:pPr>
              <w:pStyle w:val="tabletext11"/>
              <w:jc w:val="center"/>
              <w:rPr>
                <w:ins w:id="18990" w:author="Author"/>
              </w:rPr>
            </w:pPr>
            <w:ins w:id="18991" w:author="Author">
              <w:r w:rsidRPr="00D016EC">
                <w:t>0.60</w:t>
              </w:r>
            </w:ins>
          </w:p>
        </w:tc>
        <w:tc>
          <w:tcPr>
            <w:tcW w:w="400" w:type="dxa"/>
            <w:noWrap/>
            <w:vAlign w:val="bottom"/>
            <w:hideMark/>
          </w:tcPr>
          <w:p w14:paraId="5B649FD2" w14:textId="77777777" w:rsidR="00C50A95" w:rsidRPr="00D016EC" w:rsidRDefault="00C50A95" w:rsidP="00416506">
            <w:pPr>
              <w:pStyle w:val="tabletext11"/>
              <w:jc w:val="center"/>
              <w:rPr>
                <w:ins w:id="18992" w:author="Author"/>
              </w:rPr>
            </w:pPr>
            <w:ins w:id="18993" w:author="Author">
              <w:r w:rsidRPr="00D016EC">
                <w:t>0.60</w:t>
              </w:r>
            </w:ins>
          </w:p>
        </w:tc>
        <w:tc>
          <w:tcPr>
            <w:tcW w:w="400" w:type="dxa"/>
            <w:noWrap/>
            <w:vAlign w:val="bottom"/>
            <w:hideMark/>
          </w:tcPr>
          <w:p w14:paraId="3E541906" w14:textId="77777777" w:rsidR="00C50A95" w:rsidRPr="00D016EC" w:rsidRDefault="00C50A95" w:rsidP="00416506">
            <w:pPr>
              <w:pStyle w:val="tabletext11"/>
              <w:jc w:val="center"/>
              <w:rPr>
                <w:ins w:id="18994" w:author="Author"/>
              </w:rPr>
            </w:pPr>
            <w:ins w:id="18995" w:author="Author">
              <w:r w:rsidRPr="00D016EC">
                <w:t>0.60</w:t>
              </w:r>
            </w:ins>
          </w:p>
        </w:tc>
        <w:tc>
          <w:tcPr>
            <w:tcW w:w="400" w:type="dxa"/>
            <w:noWrap/>
            <w:vAlign w:val="bottom"/>
            <w:hideMark/>
          </w:tcPr>
          <w:p w14:paraId="3B50DDF0" w14:textId="77777777" w:rsidR="00C50A95" w:rsidRPr="00D016EC" w:rsidRDefault="00C50A95" w:rsidP="00416506">
            <w:pPr>
              <w:pStyle w:val="tabletext11"/>
              <w:jc w:val="center"/>
              <w:rPr>
                <w:ins w:id="18996" w:author="Author"/>
              </w:rPr>
            </w:pPr>
            <w:ins w:id="18997" w:author="Author">
              <w:r w:rsidRPr="00D016EC">
                <w:t>0.60</w:t>
              </w:r>
            </w:ins>
          </w:p>
        </w:tc>
        <w:tc>
          <w:tcPr>
            <w:tcW w:w="460" w:type="dxa"/>
            <w:noWrap/>
            <w:vAlign w:val="bottom"/>
            <w:hideMark/>
          </w:tcPr>
          <w:p w14:paraId="285F031A" w14:textId="77777777" w:rsidR="00C50A95" w:rsidRPr="00D016EC" w:rsidRDefault="00C50A95" w:rsidP="00416506">
            <w:pPr>
              <w:pStyle w:val="tabletext11"/>
              <w:jc w:val="center"/>
              <w:rPr>
                <w:ins w:id="18998" w:author="Author"/>
              </w:rPr>
            </w:pPr>
            <w:ins w:id="18999" w:author="Author">
              <w:r w:rsidRPr="00D016EC">
                <w:t>0.60</w:t>
              </w:r>
            </w:ins>
          </w:p>
        </w:tc>
      </w:tr>
      <w:tr w:rsidR="00C50A95" w:rsidRPr="00D016EC" w14:paraId="6DE79BC1" w14:textId="77777777" w:rsidTr="00416506">
        <w:trPr>
          <w:trHeight w:val="190"/>
          <w:ins w:id="19000" w:author="Author"/>
        </w:trPr>
        <w:tc>
          <w:tcPr>
            <w:tcW w:w="200" w:type="dxa"/>
            <w:tcBorders>
              <w:right w:val="nil"/>
            </w:tcBorders>
            <w:vAlign w:val="bottom"/>
          </w:tcPr>
          <w:p w14:paraId="7CC594D3" w14:textId="77777777" w:rsidR="00C50A95" w:rsidRPr="00D016EC" w:rsidRDefault="00C50A95" w:rsidP="00416506">
            <w:pPr>
              <w:pStyle w:val="tabletext11"/>
              <w:jc w:val="right"/>
              <w:rPr>
                <w:ins w:id="19001" w:author="Author"/>
              </w:rPr>
            </w:pPr>
          </w:p>
        </w:tc>
        <w:tc>
          <w:tcPr>
            <w:tcW w:w="1580" w:type="dxa"/>
            <w:tcBorders>
              <w:left w:val="nil"/>
            </w:tcBorders>
            <w:vAlign w:val="bottom"/>
            <w:hideMark/>
          </w:tcPr>
          <w:p w14:paraId="42EB57B1" w14:textId="77777777" w:rsidR="00C50A95" w:rsidRPr="00D016EC" w:rsidRDefault="00C50A95" w:rsidP="00416506">
            <w:pPr>
              <w:pStyle w:val="tabletext11"/>
              <w:tabs>
                <w:tab w:val="decimal" w:pos="640"/>
              </w:tabs>
              <w:rPr>
                <w:ins w:id="19002" w:author="Author"/>
              </w:rPr>
            </w:pPr>
            <w:ins w:id="19003" w:author="Author">
              <w:r w:rsidRPr="00D016EC">
                <w:t>30,000 to 34,999</w:t>
              </w:r>
            </w:ins>
          </w:p>
        </w:tc>
        <w:tc>
          <w:tcPr>
            <w:tcW w:w="680" w:type="dxa"/>
            <w:noWrap/>
            <w:vAlign w:val="bottom"/>
            <w:hideMark/>
          </w:tcPr>
          <w:p w14:paraId="598FF0A6" w14:textId="77777777" w:rsidR="00C50A95" w:rsidRPr="00D016EC" w:rsidRDefault="00C50A95" w:rsidP="00416506">
            <w:pPr>
              <w:pStyle w:val="tabletext11"/>
              <w:jc w:val="center"/>
              <w:rPr>
                <w:ins w:id="19004" w:author="Author"/>
              </w:rPr>
            </w:pPr>
            <w:ins w:id="19005" w:author="Author">
              <w:r w:rsidRPr="00D016EC">
                <w:t>1.20</w:t>
              </w:r>
            </w:ins>
          </w:p>
        </w:tc>
        <w:tc>
          <w:tcPr>
            <w:tcW w:w="900" w:type="dxa"/>
            <w:noWrap/>
            <w:vAlign w:val="bottom"/>
            <w:hideMark/>
          </w:tcPr>
          <w:p w14:paraId="020FF7DC" w14:textId="77777777" w:rsidR="00C50A95" w:rsidRPr="00D016EC" w:rsidRDefault="00C50A95" w:rsidP="00416506">
            <w:pPr>
              <w:pStyle w:val="tabletext11"/>
              <w:jc w:val="center"/>
              <w:rPr>
                <w:ins w:id="19006" w:author="Author"/>
              </w:rPr>
            </w:pPr>
            <w:ins w:id="19007" w:author="Author">
              <w:r w:rsidRPr="00D016EC">
                <w:t>0.90</w:t>
              </w:r>
            </w:ins>
          </w:p>
        </w:tc>
        <w:tc>
          <w:tcPr>
            <w:tcW w:w="400" w:type="dxa"/>
            <w:noWrap/>
            <w:vAlign w:val="bottom"/>
            <w:hideMark/>
          </w:tcPr>
          <w:p w14:paraId="39A46773" w14:textId="77777777" w:rsidR="00C50A95" w:rsidRPr="00D016EC" w:rsidRDefault="00C50A95" w:rsidP="00416506">
            <w:pPr>
              <w:pStyle w:val="tabletext11"/>
              <w:jc w:val="center"/>
              <w:rPr>
                <w:ins w:id="19008" w:author="Author"/>
              </w:rPr>
            </w:pPr>
            <w:ins w:id="19009" w:author="Author">
              <w:r w:rsidRPr="00D016EC">
                <w:t>0.90</w:t>
              </w:r>
            </w:ins>
          </w:p>
        </w:tc>
        <w:tc>
          <w:tcPr>
            <w:tcW w:w="400" w:type="dxa"/>
            <w:noWrap/>
            <w:vAlign w:val="bottom"/>
            <w:hideMark/>
          </w:tcPr>
          <w:p w14:paraId="732166EA" w14:textId="77777777" w:rsidR="00C50A95" w:rsidRPr="00D016EC" w:rsidRDefault="00C50A95" w:rsidP="00416506">
            <w:pPr>
              <w:pStyle w:val="tabletext11"/>
              <w:jc w:val="center"/>
              <w:rPr>
                <w:ins w:id="19010" w:author="Author"/>
              </w:rPr>
            </w:pPr>
            <w:ins w:id="19011" w:author="Author">
              <w:r w:rsidRPr="00D016EC">
                <w:t>0.90</w:t>
              </w:r>
            </w:ins>
          </w:p>
        </w:tc>
        <w:tc>
          <w:tcPr>
            <w:tcW w:w="400" w:type="dxa"/>
            <w:noWrap/>
            <w:vAlign w:val="bottom"/>
            <w:hideMark/>
          </w:tcPr>
          <w:p w14:paraId="6376226E" w14:textId="77777777" w:rsidR="00C50A95" w:rsidRPr="00D016EC" w:rsidRDefault="00C50A95" w:rsidP="00416506">
            <w:pPr>
              <w:pStyle w:val="tabletext11"/>
              <w:jc w:val="center"/>
              <w:rPr>
                <w:ins w:id="19012" w:author="Author"/>
              </w:rPr>
            </w:pPr>
            <w:ins w:id="19013" w:author="Author">
              <w:r w:rsidRPr="00D016EC">
                <w:t>0.87</w:t>
              </w:r>
            </w:ins>
          </w:p>
        </w:tc>
        <w:tc>
          <w:tcPr>
            <w:tcW w:w="400" w:type="dxa"/>
            <w:noWrap/>
            <w:vAlign w:val="bottom"/>
            <w:hideMark/>
          </w:tcPr>
          <w:p w14:paraId="4613C6E1" w14:textId="77777777" w:rsidR="00C50A95" w:rsidRPr="00D016EC" w:rsidRDefault="00C50A95" w:rsidP="00416506">
            <w:pPr>
              <w:pStyle w:val="tabletext11"/>
              <w:jc w:val="center"/>
              <w:rPr>
                <w:ins w:id="19014" w:author="Author"/>
              </w:rPr>
            </w:pPr>
            <w:ins w:id="19015" w:author="Author">
              <w:r w:rsidRPr="00D016EC">
                <w:t>0.83</w:t>
              </w:r>
            </w:ins>
          </w:p>
        </w:tc>
        <w:tc>
          <w:tcPr>
            <w:tcW w:w="400" w:type="dxa"/>
            <w:noWrap/>
            <w:vAlign w:val="bottom"/>
            <w:hideMark/>
          </w:tcPr>
          <w:p w14:paraId="7FC1754F" w14:textId="77777777" w:rsidR="00C50A95" w:rsidRPr="00D016EC" w:rsidRDefault="00C50A95" w:rsidP="00416506">
            <w:pPr>
              <w:pStyle w:val="tabletext11"/>
              <w:jc w:val="center"/>
              <w:rPr>
                <w:ins w:id="19016" w:author="Author"/>
              </w:rPr>
            </w:pPr>
            <w:ins w:id="19017" w:author="Author">
              <w:r w:rsidRPr="00D016EC">
                <w:t>0.79</w:t>
              </w:r>
            </w:ins>
          </w:p>
        </w:tc>
        <w:tc>
          <w:tcPr>
            <w:tcW w:w="400" w:type="dxa"/>
            <w:noWrap/>
            <w:vAlign w:val="bottom"/>
            <w:hideMark/>
          </w:tcPr>
          <w:p w14:paraId="3BBE5428" w14:textId="77777777" w:rsidR="00C50A95" w:rsidRPr="00D016EC" w:rsidRDefault="00C50A95" w:rsidP="00416506">
            <w:pPr>
              <w:pStyle w:val="tabletext11"/>
              <w:jc w:val="center"/>
              <w:rPr>
                <w:ins w:id="19018" w:author="Author"/>
              </w:rPr>
            </w:pPr>
            <w:ins w:id="19019" w:author="Author">
              <w:r w:rsidRPr="00D016EC">
                <w:t>0.76</w:t>
              </w:r>
            </w:ins>
          </w:p>
        </w:tc>
        <w:tc>
          <w:tcPr>
            <w:tcW w:w="400" w:type="dxa"/>
            <w:noWrap/>
            <w:vAlign w:val="bottom"/>
            <w:hideMark/>
          </w:tcPr>
          <w:p w14:paraId="0FAF5122" w14:textId="77777777" w:rsidR="00C50A95" w:rsidRPr="00D016EC" w:rsidRDefault="00C50A95" w:rsidP="00416506">
            <w:pPr>
              <w:pStyle w:val="tabletext11"/>
              <w:jc w:val="center"/>
              <w:rPr>
                <w:ins w:id="19020" w:author="Author"/>
              </w:rPr>
            </w:pPr>
            <w:ins w:id="19021" w:author="Author">
              <w:r w:rsidRPr="00D016EC">
                <w:t>0.72</w:t>
              </w:r>
            </w:ins>
          </w:p>
        </w:tc>
        <w:tc>
          <w:tcPr>
            <w:tcW w:w="400" w:type="dxa"/>
            <w:noWrap/>
            <w:vAlign w:val="bottom"/>
            <w:hideMark/>
          </w:tcPr>
          <w:p w14:paraId="53C84D95" w14:textId="77777777" w:rsidR="00C50A95" w:rsidRPr="00D016EC" w:rsidRDefault="00C50A95" w:rsidP="00416506">
            <w:pPr>
              <w:pStyle w:val="tabletext11"/>
              <w:jc w:val="center"/>
              <w:rPr>
                <w:ins w:id="19022" w:author="Author"/>
              </w:rPr>
            </w:pPr>
            <w:ins w:id="19023" w:author="Author">
              <w:r w:rsidRPr="00D016EC">
                <w:t>0.72</w:t>
              </w:r>
            </w:ins>
          </w:p>
        </w:tc>
        <w:tc>
          <w:tcPr>
            <w:tcW w:w="400" w:type="dxa"/>
            <w:noWrap/>
            <w:vAlign w:val="bottom"/>
            <w:hideMark/>
          </w:tcPr>
          <w:p w14:paraId="46552ADD" w14:textId="77777777" w:rsidR="00C50A95" w:rsidRPr="00D016EC" w:rsidRDefault="00C50A95" w:rsidP="00416506">
            <w:pPr>
              <w:pStyle w:val="tabletext11"/>
              <w:jc w:val="center"/>
              <w:rPr>
                <w:ins w:id="19024" w:author="Author"/>
              </w:rPr>
            </w:pPr>
            <w:ins w:id="19025" w:author="Author">
              <w:r w:rsidRPr="00D016EC">
                <w:t>0.72</w:t>
              </w:r>
            </w:ins>
          </w:p>
        </w:tc>
        <w:tc>
          <w:tcPr>
            <w:tcW w:w="400" w:type="dxa"/>
            <w:noWrap/>
            <w:vAlign w:val="bottom"/>
            <w:hideMark/>
          </w:tcPr>
          <w:p w14:paraId="4C5A430A" w14:textId="77777777" w:rsidR="00C50A95" w:rsidRPr="00D016EC" w:rsidRDefault="00C50A95" w:rsidP="00416506">
            <w:pPr>
              <w:pStyle w:val="tabletext11"/>
              <w:jc w:val="center"/>
              <w:rPr>
                <w:ins w:id="19026" w:author="Author"/>
              </w:rPr>
            </w:pPr>
            <w:ins w:id="19027" w:author="Author">
              <w:r w:rsidRPr="00D016EC">
                <w:t>0.72</w:t>
              </w:r>
            </w:ins>
          </w:p>
        </w:tc>
        <w:tc>
          <w:tcPr>
            <w:tcW w:w="400" w:type="dxa"/>
            <w:noWrap/>
            <w:vAlign w:val="bottom"/>
            <w:hideMark/>
          </w:tcPr>
          <w:p w14:paraId="3DCABFE8" w14:textId="77777777" w:rsidR="00C50A95" w:rsidRPr="00D016EC" w:rsidRDefault="00C50A95" w:rsidP="00416506">
            <w:pPr>
              <w:pStyle w:val="tabletext11"/>
              <w:jc w:val="center"/>
              <w:rPr>
                <w:ins w:id="19028" w:author="Author"/>
              </w:rPr>
            </w:pPr>
            <w:ins w:id="19029" w:author="Author">
              <w:r w:rsidRPr="00D016EC">
                <w:t>0.72</w:t>
              </w:r>
            </w:ins>
          </w:p>
        </w:tc>
        <w:tc>
          <w:tcPr>
            <w:tcW w:w="400" w:type="dxa"/>
            <w:noWrap/>
            <w:vAlign w:val="bottom"/>
            <w:hideMark/>
          </w:tcPr>
          <w:p w14:paraId="263108FD" w14:textId="77777777" w:rsidR="00C50A95" w:rsidRPr="00D016EC" w:rsidRDefault="00C50A95" w:rsidP="00416506">
            <w:pPr>
              <w:pStyle w:val="tabletext11"/>
              <w:jc w:val="center"/>
              <w:rPr>
                <w:ins w:id="19030" w:author="Author"/>
              </w:rPr>
            </w:pPr>
            <w:ins w:id="19031" w:author="Author">
              <w:r w:rsidRPr="00D016EC">
                <w:t>0.72</w:t>
              </w:r>
            </w:ins>
          </w:p>
        </w:tc>
        <w:tc>
          <w:tcPr>
            <w:tcW w:w="400" w:type="dxa"/>
            <w:noWrap/>
            <w:vAlign w:val="bottom"/>
            <w:hideMark/>
          </w:tcPr>
          <w:p w14:paraId="4232A65B" w14:textId="77777777" w:rsidR="00C50A95" w:rsidRPr="00D016EC" w:rsidRDefault="00C50A95" w:rsidP="00416506">
            <w:pPr>
              <w:pStyle w:val="tabletext11"/>
              <w:jc w:val="center"/>
              <w:rPr>
                <w:ins w:id="19032" w:author="Author"/>
              </w:rPr>
            </w:pPr>
            <w:ins w:id="19033" w:author="Author">
              <w:r w:rsidRPr="00D016EC">
                <w:t>0.72</w:t>
              </w:r>
            </w:ins>
          </w:p>
        </w:tc>
        <w:tc>
          <w:tcPr>
            <w:tcW w:w="400" w:type="dxa"/>
            <w:noWrap/>
            <w:vAlign w:val="bottom"/>
            <w:hideMark/>
          </w:tcPr>
          <w:p w14:paraId="2C24BFBC" w14:textId="77777777" w:rsidR="00C50A95" w:rsidRPr="00D016EC" w:rsidRDefault="00C50A95" w:rsidP="00416506">
            <w:pPr>
              <w:pStyle w:val="tabletext11"/>
              <w:jc w:val="center"/>
              <w:rPr>
                <w:ins w:id="19034" w:author="Author"/>
              </w:rPr>
            </w:pPr>
            <w:ins w:id="19035" w:author="Author">
              <w:r w:rsidRPr="00D016EC">
                <w:t>0.72</w:t>
              </w:r>
            </w:ins>
          </w:p>
        </w:tc>
        <w:tc>
          <w:tcPr>
            <w:tcW w:w="400" w:type="dxa"/>
            <w:noWrap/>
            <w:vAlign w:val="bottom"/>
            <w:hideMark/>
          </w:tcPr>
          <w:p w14:paraId="18DC5E80" w14:textId="77777777" w:rsidR="00C50A95" w:rsidRPr="00D016EC" w:rsidRDefault="00C50A95" w:rsidP="00416506">
            <w:pPr>
              <w:pStyle w:val="tabletext11"/>
              <w:jc w:val="center"/>
              <w:rPr>
                <w:ins w:id="19036" w:author="Author"/>
              </w:rPr>
            </w:pPr>
            <w:ins w:id="19037" w:author="Author">
              <w:r w:rsidRPr="00D016EC">
                <w:t>0.72</w:t>
              </w:r>
            </w:ins>
          </w:p>
        </w:tc>
        <w:tc>
          <w:tcPr>
            <w:tcW w:w="400" w:type="dxa"/>
            <w:noWrap/>
            <w:vAlign w:val="bottom"/>
            <w:hideMark/>
          </w:tcPr>
          <w:p w14:paraId="592207C0" w14:textId="77777777" w:rsidR="00C50A95" w:rsidRPr="00D016EC" w:rsidRDefault="00C50A95" w:rsidP="00416506">
            <w:pPr>
              <w:pStyle w:val="tabletext11"/>
              <w:jc w:val="center"/>
              <w:rPr>
                <w:ins w:id="19038" w:author="Author"/>
              </w:rPr>
            </w:pPr>
            <w:ins w:id="19039" w:author="Author">
              <w:r w:rsidRPr="00D016EC">
                <w:t>0.72</w:t>
              </w:r>
            </w:ins>
          </w:p>
        </w:tc>
        <w:tc>
          <w:tcPr>
            <w:tcW w:w="400" w:type="dxa"/>
            <w:noWrap/>
            <w:vAlign w:val="bottom"/>
            <w:hideMark/>
          </w:tcPr>
          <w:p w14:paraId="099033E2" w14:textId="77777777" w:rsidR="00C50A95" w:rsidRPr="00D016EC" w:rsidRDefault="00C50A95" w:rsidP="00416506">
            <w:pPr>
              <w:pStyle w:val="tabletext11"/>
              <w:jc w:val="center"/>
              <w:rPr>
                <w:ins w:id="19040" w:author="Author"/>
              </w:rPr>
            </w:pPr>
            <w:ins w:id="19041" w:author="Author">
              <w:r w:rsidRPr="00D016EC">
                <w:t>0.72</w:t>
              </w:r>
            </w:ins>
          </w:p>
        </w:tc>
        <w:tc>
          <w:tcPr>
            <w:tcW w:w="400" w:type="dxa"/>
            <w:noWrap/>
            <w:vAlign w:val="bottom"/>
            <w:hideMark/>
          </w:tcPr>
          <w:p w14:paraId="7C23247D" w14:textId="77777777" w:rsidR="00C50A95" w:rsidRPr="00D016EC" w:rsidRDefault="00C50A95" w:rsidP="00416506">
            <w:pPr>
              <w:pStyle w:val="tabletext11"/>
              <w:jc w:val="center"/>
              <w:rPr>
                <w:ins w:id="19042" w:author="Author"/>
              </w:rPr>
            </w:pPr>
            <w:ins w:id="19043" w:author="Author">
              <w:r w:rsidRPr="00D016EC">
                <w:t>0.72</w:t>
              </w:r>
            </w:ins>
          </w:p>
        </w:tc>
        <w:tc>
          <w:tcPr>
            <w:tcW w:w="400" w:type="dxa"/>
            <w:noWrap/>
            <w:vAlign w:val="bottom"/>
            <w:hideMark/>
          </w:tcPr>
          <w:p w14:paraId="6B3BC2DF" w14:textId="77777777" w:rsidR="00C50A95" w:rsidRPr="00D016EC" w:rsidRDefault="00C50A95" w:rsidP="00416506">
            <w:pPr>
              <w:pStyle w:val="tabletext11"/>
              <w:jc w:val="center"/>
              <w:rPr>
                <w:ins w:id="19044" w:author="Author"/>
              </w:rPr>
            </w:pPr>
            <w:ins w:id="19045" w:author="Author">
              <w:r w:rsidRPr="00D016EC">
                <w:t>0.72</w:t>
              </w:r>
            </w:ins>
          </w:p>
        </w:tc>
        <w:tc>
          <w:tcPr>
            <w:tcW w:w="400" w:type="dxa"/>
            <w:noWrap/>
            <w:vAlign w:val="bottom"/>
            <w:hideMark/>
          </w:tcPr>
          <w:p w14:paraId="6EAFE1C4" w14:textId="77777777" w:rsidR="00C50A95" w:rsidRPr="00D016EC" w:rsidRDefault="00C50A95" w:rsidP="00416506">
            <w:pPr>
              <w:pStyle w:val="tabletext11"/>
              <w:jc w:val="center"/>
              <w:rPr>
                <w:ins w:id="19046" w:author="Author"/>
              </w:rPr>
            </w:pPr>
            <w:ins w:id="19047" w:author="Author">
              <w:r w:rsidRPr="00D016EC">
                <w:t>0.72</w:t>
              </w:r>
            </w:ins>
          </w:p>
        </w:tc>
        <w:tc>
          <w:tcPr>
            <w:tcW w:w="440" w:type="dxa"/>
            <w:noWrap/>
            <w:vAlign w:val="bottom"/>
            <w:hideMark/>
          </w:tcPr>
          <w:p w14:paraId="6C7506AD" w14:textId="77777777" w:rsidR="00C50A95" w:rsidRPr="00D016EC" w:rsidRDefault="00C50A95" w:rsidP="00416506">
            <w:pPr>
              <w:pStyle w:val="tabletext11"/>
              <w:jc w:val="center"/>
              <w:rPr>
                <w:ins w:id="19048" w:author="Author"/>
              </w:rPr>
            </w:pPr>
            <w:ins w:id="19049" w:author="Author">
              <w:r w:rsidRPr="00D016EC">
                <w:t>0.72</w:t>
              </w:r>
            </w:ins>
          </w:p>
        </w:tc>
        <w:tc>
          <w:tcPr>
            <w:tcW w:w="400" w:type="dxa"/>
            <w:noWrap/>
            <w:vAlign w:val="bottom"/>
            <w:hideMark/>
          </w:tcPr>
          <w:p w14:paraId="608DF908" w14:textId="77777777" w:rsidR="00C50A95" w:rsidRPr="00D016EC" w:rsidRDefault="00C50A95" w:rsidP="00416506">
            <w:pPr>
              <w:pStyle w:val="tabletext11"/>
              <w:jc w:val="center"/>
              <w:rPr>
                <w:ins w:id="19050" w:author="Author"/>
              </w:rPr>
            </w:pPr>
            <w:ins w:id="19051" w:author="Author">
              <w:r w:rsidRPr="00D016EC">
                <w:t>0.72</w:t>
              </w:r>
            </w:ins>
          </w:p>
        </w:tc>
        <w:tc>
          <w:tcPr>
            <w:tcW w:w="400" w:type="dxa"/>
            <w:noWrap/>
            <w:vAlign w:val="bottom"/>
            <w:hideMark/>
          </w:tcPr>
          <w:p w14:paraId="41978E2F" w14:textId="77777777" w:rsidR="00C50A95" w:rsidRPr="00D016EC" w:rsidRDefault="00C50A95" w:rsidP="00416506">
            <w:pPr>
              <w:pStyle w:val="tabletext11"/>
              <w:jc w:val="center"/>
              <w:rPr>
                <w:ins w:id="19052" w:author="Author"/>
              </w:rPr>
            </w:pPr>
            <w:ins w:id="19053" w:author="Author">
              <w:r w:rsidRPr="00D016EC">
                <w:t>0.72</w:t>
              </w:r>
            </w:ins>
          </w:p>
        </w:tc>
        <w:tc>
          <w:tcPr>
            <w:tcW w:w="400" w:type="dxa"/>
            <w:noWrap/>
            <w:vAlign w:val="bottom"/>
            <w:hideMark/>
          </w:tcPr>
          <w:p w14:paraId="6E367897" w14:textId="77777777" w:rsidR="00C50A95" w:rsidRPr="00D016EC" w:rsidRDefault="00C50A95" w:rsidP="00416506">
            <w:pPr>
              <w:pStyle w:val="tabletext11"/>
              <w:jc w:val="center"/>
              <w:rPr>
                <w:ins w:id="19054" w:author="Author"/>
              </w:rPr>
            </w:pPr>
            <w:ins w:id="19055" w:author="Author">
              <w:r w:rsidRPr="00D016EC">
                <w:t>0.72</w:t>
              </w:r>
            </w:ins>
          </w:p>
        </w:tc>
        <w:tc>
          <w:tcPr>
            <w:tcW w:w="400" w:type="dxa"/>
            <w:noWrap/>
            <w:vAlign w:val="bottom"/>
            <w:hideMark/>
          </w:tcPr>
          <w:p w14:paraId="3ABD18B0" w14:textId="77777777" w:rsidR="00C50A95" w:rsidRPr="00D016EC" w:rsidRDefault="00C50A95" w:rsidP="00416506">
            <w:pPr>
              <w:pStyle w:val="tabletext11"/>
              <w:jc w:val="center"/>
              <w:rPr>
                <w:ins w:id="19056" w:author="Author"/>
              </w:rPr>
            </w:pPr>
            <w:ins w:id="19057" w:author="Author">
              <w:r w:rsidRPr="00D016EC">
                <w:t>0.72</w:t>
              </w:r>
            </w:ins>
          </w:p>
        </w:tc>
        <w:tc>
          <w:tcPr>
            <w:tcW w:w="460" w:type="dxa"/>
            <w:noWrap/>
            <w:vAlign w:val="bottom"/>
            <w:hideMark/>
          </w:tcPr>
          <w:p w14:paraId="0368FE12" w14:textId="77777777" w:rsidR="00C50A95" w:rsidRPr="00D016EC" w:rsidRDefault="00C50A95" w:rsidP="00416506">
            <w:pPr>
              <w:pStyle w:val="tabletext11"/>
              <w:jc w:val="center"/>
              <w:rPr>
                <w:ins w:id="19058" w:author="Author"/>
              </w:rPr>
            </w:pPr>
            <w:ins w:id="19059" w:author="Author">
              <w:r w:rsidRPr="00D016EC">
                <w:t>0.72</w:t>
              </w:r>
            </w:ins>
          </w:p>
        </w:tc>
      </w:tr>
      <w:tr w:rsidR="00C50A95" w:rsidRPr="00D016EC" w14:paraId="3EE448B5" w14:textId="77777777" w:rsidTr="00416506">
        <w:trPr>
          <w:trHeight w:val="190"/>
          <w:ins w:id="19060" w:author="Author"/>
        </w:trPr>
        <w:tc>
          <w:tcPr>
            <w:tcW w:w="200" w:type="dxa"/>
            <w:tcBorders>
              <w:right w:val="nil"/>
            </w:tcBorders>
            <w:vAlign w:val="bottom"/>
          </w:tcPr>
          <w:p w14:paraId="694F2330" w14:textId="77777777" w:rsidR="00C50A95" w:rsidRPr="00D016EC" w:rsidRDefault="00C50A95" w:rsidP="00416506">
            <w:pPr>
              <w:pStyle w:val="tabletext11"/>
              <w:jc w:val="right"/>
              <w:rPr>
                <w:ins w:id="19061" w:author="Author"/>
              </w:rPr>
            </w:pPr>
          </w:p>
        </w:tc>
        <w:tc>
          <w:tcPr>
            <w:tcW w:w="1580" w:type="dxa"/>
            <w:tcBorders>
              <w:left w:val="nil"/>
            </w:tcBorders>
            <w:vAlign w:val="bottom"/>
            <w:hideMark/>
          </w:tcPr>
          <w:p w14:paraId="1C05CDD1" w14:textId="77777777" w:rsidR="00C50A95" w:rsidRPr="00D016EC" w:rsidRDefault="00C50A95" w:rsidP="00416506">
            <w:pPr>
              <w:pStyle w:val="tabletext11"/>
              <w:tabs>
                <w:tab w:val="decimal" w:pos="640"/>
              </w:tabs>
              <w:rPr>
                <w:ins w:id="19062" w:author="Author"/>
              </w:rPr>
            </w:pPr>
            <w:ins w:id="19063" w:author="Author">
              <w:r w:rsidRPr="00D016EC">
                <w:t>35,000 to 39,999</w:t>
              </w:r>
            </w:ins>
          </w:p>
        </w:tc>
        <w:tc>
          <w:tcPr>
            <w:tcW w:w="680" w:type="dxa"/>
            <w:noWrap/>
            <w:vAlign w:val="bottom"/>
            <w:hideMark/>
          </w:tcPr>
          <w:p w14:paraId="25B59B8D" w14:textId="77777777" w:rsidR="00C50A95" w:rsidRPr="00D016EC" w:rsidRDefault="00C50A95" w:rsidP="00416506">
            <w:pPr>
              <w:pStyle w:val="tabletext11"/>
              <w:jc w:val="center"/>
              <w:rPr>
                <w:ins w:id="19064" w:author="Author"/>
              </w:rPr>
            </w:pPr>
            <w:ins w:id="19065" w:author="Author">
              <w:r w:rsidRPr="00D016EC">
                <w:t>1.41</w:t>
              </w:r>
            </w:ins>
          </w:p>
        </w:tc>
        <w:tc>
          <w:tcPr>
            <w:tcW w:w="900" w:type="dxa"/>
            <w:noWrap/>
            <w:vAlign w:val="bottom"/>
            <w:hideMark/>
          </w:tcPr>
          <w:p w14:paraId="431D34C8" w14:textId="77777777" w:rsidR="00C50A95" w:rsidRPr="00D016EC" w:rsidRDefault="00C50A95" w:rsidP="00416506">
            <w:pPr>
              <w:pStyle w:val="tabletext11"/>
              <w:jc w:val="center"/>
              <w:rPr>
                <w:ins w:id="19066" w:author="Author"/>
              </w:rPr>
            </w:pPr>
            <w:ins w:id="19067" w:author="Author">
              <w:r w:rsidRPr="00D016EC">
                <w:t>1.05</w:t>
              </w:r>
            </w:ins>
          </w:p>
        </w:tc>
        <w:tc>
          <w:tcPr>
            <w:tcW w:w="400" w:type="dxa"/>
            <w:noWrap/>
            <w:vAlign w:val="bottom"/>
            <w:hideMark/>
          </w:tcPr>
          <w:p w14:paraId="527EBE36" w14:textId="77777777" w:rsidR="00C50A95" w:rsidRPr="00D016EC" w:rsidRDefault="00C50A95" w:rsidP="00416506">
            <w:pPr>
              <w:pStyle w:val="tabletext11"/>
              <w:jc w:val="center"/>
              <w:rPr>
                <w:ins w:id="19068" w:author="Author"/>
              </w:rPr>
            </w:pPr>
            <w:ins w:id="19069" w:author="Author">
              <w:r w:rsidRPr="00D016EC">
                <w:t>1.05</w:t>
              </w:r>
            </w:ins>
          </w:p>
        </w:tc>
        <w:tc>
          <w:tcPr>
            <w:tcW w:w="400" w:type="dxa"/>
            <w:noWrap/>
            <w:vAlign w:val="bottom"/>
            <w:hideMark/>
          </w:tcPr>
          <w:p w14:paraId="63540A7C" w14:textId="77777777" w:rsidR="00C50A95" w:rsidRPr="00D016EC" w:rsidRDefault="00C50A95" w:rsidP="00416506">
            <w:pPr>
              <w:pStyle w:val="tabletext11"/>
              <w:jc w:val="center"/>
              <w:rPr>
                <w:ins w:id="19070" w:author="Author"/>
              </w:rPr>
            </w:pPr>
            <w:ins w:id="19071" w:author="Author">
              <w:r w:rsidRPr="00D016EC">
                <w:t>1.05</w:t>
              </w:r>
            </w:ins>
          </w:p>
        </w:tc>
        <w:tc>
          <w:tcPr>
            <w:tcW w:w="400" w:type="dxa"/>
            <w:noWrap/>
            <w:vAlign w:val="bottom"/>
            <w:hideMark/>
          </w:tcPr>
          <w:p w14:paraId="2A233454" w14:textId="77777777" w:rsidR="00C50A95" w:rsidRPr="00D016EC" w:rsidRDefault="00C50A95" w:rsidP="00416506">
            <w:pPr>
              <w:pStyle w:val="tabletext11"/>
              <w:jc w:val="center"/>
              <w:rPr>
                <w:ins w:id="19072" w:author="Author"/>
              </w:rPr>
            </w:pPr>
            <w:ins w:id="19073" w:author="Author">
              <w:r w:rsidRPr="00D016EC">
                <w:t>1.01</w:t>
              </w:r>
            </w:ins>
          </w:p>
        </w:tc>
        <w:tc>
          <w:tcPr>
            <w:tcW w:w="400" w:type="dxa"/>
            <w:noWrap/>
            <w:vAlign w:val="bottom"/>
            <w:hideMark/>
          </w:tcPr>
          <w:p w14:paraId="239B48F8" w14:textId="77777777" w:rsidR="00C50A95" w:rsidRPr="00D016EC" w:rsidRDefault="00C50A95" w:rsidP="00416506">
            <w:pPr>
              <w:pStyle w:val="tabletext11"/>
              <w:jc w:val="center"/>
              <w:rPr>
                <w:ins w:id="19074" w:author="Author"/>
              </w:rPr>
            </w:pPr>
            <w:ins w:id="19075" w:author="Author">
              <w:r w:rsidRPr="00D016EC">
                <w:t>0.97</w:t>
              </w:r>
            </w:ins>
          </w:p>
        </w:tc>
        <w:tc>
          <w:tcPr>
            <w:tcW w:w="400" w:type="dxa"/>
            <w:noWrap/>
            <w:vAlign w:val="bottom"/>
            <w:hideMark/>
          </w:tcPr>
          <w:p w14:paraId="174B0C64" w14:textId="77777777" w:rsidR="00C50A95" w:rsidRPr="00D016EC" w:rsidRDefault="00C50A95" w:rsidP="00416506">
            <w:pPr>
              <w:pStyle w:val="tabletext11"/>
              <w:jc w:val="center"/>
              <w:rPr>
                <w:ins w:id="19076" w:author="Author"/>
              </w:rPr>
            </w:pPr>
            <w:ins w:id="19077" w:author="Author">
              <w:r w:rsidRPr="00D016EC">
                <w:t>0.93</w:t>
              </w:r>
            </w:ins>
          </w:p>
        </w:tc>
        <w:tc>
          <w:tcPr>
            <w:tcW w:w="400" w:type="dxa"/>
            <w:noWrap/>
            <w:vAlign w:val="bottom"/>
            <w:hideMark/>
          </w:tcPr>
          <w:p w14:paraId="352717F1" w14:textId="77777777" w:rsidR="00C50A95" w:rsidRPr="00D016EC" w:rsidRDefault="00C50A95" w:rsidP="00416506">
            <w:pPr>
              <w:pStyle w:val="tabletext11"/>
              <w:jc w:val="center"/>
              <w:rPr>
                <w:ins w:id="19078" w:author="Author"/>
              </w:rPr>
            </w:pPr>
            <w:ins w:id="19079" w:author="Author">
              <w:r w:rsidRPr="00D016EC">
                <w:t>0.89</w:t>
              </w:r>
            </w:ins>
          </w:p>
        </w:tc>
        <w:tc>
          <w:tcPr>
            <w:tcW w:w="400" w:type="dxa"/>
            <w:noWrap/>
            <w:vAlign w:val="bottom"/>
            <w:hideMark/>
          </w:tcPr>
          <w:p w14:paraId="37CE5A8F" w14:textId="77777777" w:rsidR="00C50A95" w:rsidRPr="00D016EC" w:rsidRDefault="00C50A95" w:rsidP="00416506">
            <w:pPr>
              <w:pStyle w:val="tabletext11"/>
              <w:jc w:val="center"/>
              <w:rPr>
                <w:ins w:id="19080" w:author="Author"/>
              </w:rPr>
            </w:pPr>
            <w:ins w:id="19081" w:author="Author">
              <w:r w:rsidRPr="00D016EC">
                <w:t>0.84</w:t>
              </w:r>
            </w:ins>
          </w:p>
        </w:tc>
        <w:tc>
          <w:tcPr>
            <w:tcW w:w="400" w:type="dxa"/>
            <w:noWrap/>
            <w:vAlign w:val="bottom"/>
            <w:hideMark/>
          </w:tcPr>
          <w:p w14:paraId="0274E9E8" w14:textId="77777777" w:rsidR="00C50A95" w:rsidRPr="00D016EC" w:rsidRDefault="00C50A95" w:rsidP="00416506">
            <w:pPr>
              <w:pStyle w:val="tabletext11"/>
              <w:jc w:val="center"/>
              <w:rPr>
                <w:ins w:id="19082" w:author="Author"/>
              </w:rPr>
            </w:pPr>
            <w:ins w:id="19083" w:author="Author">
              <w:r w:rsidRPr="00D016EC">
                <w:t>0.84</w:t>
              </w:r>
            </w:ins>
          </w:p>
        </w:tc>
        <w:tc>
          <w:tcPr>
            <w:tcW w:w="400" w:type="dxa"/>
            <w:noWrap/>
            <w:vAlign w:val="bottom"/>
            <w:hideMark/>
          </w:tcPr>
          <w:p w14:paraId="5A3E2778" w14:textId="77777777" w:rsidR="00C50A95" w:rsidRPr="00D016EC" w:rsidRDefault="00C50A95" w:rsidP="00416506">
            <w:pPr>
              <w:pStyle w:val="tabletext11"/>
              <w:jc w:val="center"/>
              <w:rPr>
                <w:ins w:id="19084" w:author="Author"/>
              </w:rPr>
            </w:pPr>
            <w:ins w:id="19085" w:author="Author">
              <w:r w:rsidRPr="00D016EC">
                <w:t>0.84</w:t>
              </w:r>
            </w:ins>
          </w:p>
        </w:tc>
        <w:tc>
          <w:tcPr>
            <w:tcW w:w="400" w:type="dxa"/>
            <w:noWrap/>
            <w:vAlign w:val="bottom"/>
            <w:hideMark/>
          </w:tcPr>
          <w:p w14:paraId="1D7D1DA9" w14:textId="77777777" w:rsidR="00C50A95" w:rsidRPr="00D016EC" w:rsidRDefault="00C50A95" w:rsidP="00416506">
            <w:pPr>
              <w:pStyle w:val="tabletext11"/>
              <w:jc w:val="center"/>
              <w:rPr>
                <w:ins w:id="19086" w:author="Author"/>
              </w:rPr>
            </w:pPr>
            <w:ins w:id="19087" w:author="Author">
              <w:r w:rsidRPr="00D016EC">
                <w:t>0.84</w:t>
              </w:r>
            </w:ins>
          </w:p>
        </w:tc>
        <w:tc>
          <w:tcPr>
            <w:tcW w:w="400" w:type="dxa"/>
            <w:noWrap/>
            <w:vAlign w:val="bottom"/>
            <w:hideMark/>
          </w:tcPr>
          <w:p w14:paraId="63E7988F" w14:textId="77777777" w:rsidR="00C50A95" w:rsidRPr="00D016EC" w:rsidRDefault="00C50A95" w:rsidP="00416506">
            <w:pPr>
              <w:pStyle w:val="tabletext11"/>
              <w:jc w:val="center"/>
              <w:rPr>
                <w:ins w:id="19088" w:author="Author"/>
              </w:rPr>
            </w:pPr>
            <w:ins w:id="19089" w:author="Author">
              <w:r w:rsidRPr="00D016EC">
                <w:t>0.84</w:t>
              </w:r>
            </w:ins>
          </w:p>
        </w:tc>
        <w:tc>
          <w:tcPr>
            <w:tcW w:w="400" w:type="dxa"/>
            <w:noWrap/>
            <w:vAlign w:val="bottom"/>
            <w:hideMark/>
          </w:tcPr>
          <w:p w14:paraId="46D4A0AF" w14:textId="77777777" w:rsidR="00C50A95" w:rsidRPr="00D016EC" w:rsidRDefault="00C50A95" w:rsidP="00416506">
            <w:pPr>
              <w:pStyle w:val="tabletext11"/>
              <w:jc w:val="center"/>
              <w:rPr>
                <w:ins w:id="19090" w:author="Author"/>
              </w:rPr>
            </w:pPr>
            <w:ins w:id="19091" w:author="Author">
              <w:r w:rsidRPr="00D016EC">
                <w:t>0.84</w:t>
              </w:r>
            </w:ins>
          </w:p>
        </w:tc>
        <w:tc>
          <w:tcPr>
            <w:tcW w:w="400" w:type="dxa"/>
            <w:noWrap/>
            <w:vAlign w:val="bottom"/>
            <w:hideMark/>
          </w:tcPr>
          <w:p w14:paraId="66252147" w14:textId="77777777" w:rsidR="00C50A95" w:rsidRPr="00D016EC" w:rsidRDefault="00C50A95" w:rsidP="00416506">
            <w:pPr>
              <w:pStyle w:val="tabletext11"/>
              <w:jc w:val="center"/>
              <w:rPr>
                <w:ins w:id="19092" w:author="Author"/>
              </w:rPr>
            </w:pPr>
            <w:ins w:id="19093" w:author="Author">
              <w:r w:rsidRPr="00D016EC">
                <w:t>0.84</w:t>
              </w:r>
            </w:ins>
          </w:p>
        </w:tc>
        <w:tc>
          <w:tcPr>
            <w:tcW w:w="400" w:type="dxa"/>
            <w:noWrap/>
            <w:vAlign w:val="bottom"/>
            <w:hideMark/>
          </w:tcPr>
          <w:p w14:paraId="397A9A7A" w14:textId="77777777" w:rsidR="00C50A95" w:rsidRPr="00D016EC" w:rsidRDefault="00C50A95" w:rsidP="00416506">
            <w:pPr>
              <w:pStyle w:val="tabletext11"/>
              <w:jc w:val="center"/>
              <w:rPr>
                <w:ins w:id="19094" w:author="Author"/>
              </w:rPr>
            </w:pPr>
            <w:ins w:id="19095" w:author="Author">
              <w:r w:rsidRPr="00D016EC">
                <w:t>0.84</w:t>
              </w:r>
            </w:ins>
          </w:p>
        </w:tc>
        <w:tc>
          <w:tcPr>
            <w:tcW w:w="400" w:type="dxa"/>
            <w:noWrap/>
            <w:vAlign w:val="bottom"/>
            <w:hideMark/>
          </w:tcPr>
          <w:p w14:paraId="2F851390" w14:textId="77777777" w:rsidR="00C50A95" w:rsidRPr="00D016EC" w:rsidRDefault="00C50A95" w:rsidP="00416506">
            <w:pPr>
              <w:pStyle w:val="tabletext11"/>
              <w:jc w:val="center"/>
              <w:rPr>
                <w:ins w:id="19096" w:author="Author"/>
              </w:rPr>
            </w:pPr>
            <w:ins w:id="19097" w:author="Author">
              <w:r w:rsidRPr="00D016EC">
                <w:t>0.84</w:t>
              </w:r>
            </w:ins>
          </w:p>
        </w:tc>
        <w:tc>
          <w:tcPr>
            <w:tcW w:w="400" w:type="dxa"/>
            <w:noWrap/>
            <w:vAlign w:val="bottom"/>
            <w:hideMark/>
          </w:tcPr>
          <w:p w14:paraId="1F4C3B9A" w14:textId="77777777" w:rsidR="00C50A95" w:rsidRPr="00D016EC" w:rsidRDefault="00C50A95" w:rsidP="00416506">
            <w:pPr>
              <w:pStyle w:val="tabletext11"/>
              <w:jc w:val="center"/>
              <w:rPr>
                <w:ins w:id="19098" w:author="Author"/>
              </w:rPr>
            </w:pPr>
            <w:ins w:id="19099" w:author="Author">
              <w:r w:rsidRPr="00D016EC">
                <w:t>0.84</w:t>
              </w:r>
            </w:ins>
          </w:p>
        </w:tc>
        <w:tc>
          <w:tcPr>
            <w:tcW w:w="400" w:type="dxa"/>
            <w:noWrap/>
            <w:vAlign w:val="bottom"/>
            <w:hideMark/>
          </w:tcPr>
          <w:p w14:paraId="4A9756F1" w14:textId="77777777" w:rsidR="00C50A95" w:rsidRPr="00D016EC" w:rsidRDefault="00C50A95" w:rsidP="00416506">
            <w:pPr>
              <w:pStyle w:val="tabletext11"/>
              <w:jc w:val="center"/>
              <w:rPr>
                <w:ins w:id="19100" w:author="Author"/>
              </w:rPr>
            </w:pPr>
            <w:ins w:id="19101" w:author="Author">
              <w:r w:rsidRPr="00D016EC">
                <w:t>0.84</w:t>
              </w:r>
            </w:ins>
          </w:p>
        </w:tc>
        <w:tc>
          <w:tcPr>
            <w:tcW w:w="400" w:type="dxa"/>
            <w:noWrap/>
            <w:vAlign w:val="bottom"/>
            <w:hideMark/>
          </w:tcPr>
          <w:p w14:paraId="2AEF26C8" w14:textId="77777777" w:rsidR="00C50A95" w:rsidRPr="00D016EC" w:rsidRDefault="00C50A95" w:rsidP="00416506">
            <w:pPr>
              <w:pStyle w:val="tabletext11"/>
              <w:jc w:val="center"/>
              <w:rPr>
                <w:ins w:id="19102" w:author="Author"/>
              </w:rPr>
            </w:pPr>
            <w:ins w:id="19103" w:author="Author">
              <w:r w:rsidRPr="00D016EC">
                <w:t>0.84</w:t>
              </w:r>
            </w:ins>
          </w:p>
        </w:tc>
        <w:tc>
          <w:tcPr>
            <w:tcW w:w="400" w:type="dxa"/>
            <w:noWrap/>
            <w:vAlign w:val="bottom"/>
            <w:hideMark/>
          </w:tcPr>
          <w:p w14:paraId="33AF8838" w14:textId="77777777" w:rsidR="00C50A95" w:rsidRPr="00D016EC" w:rsidRDefault="00C50A95" w:rsidP="00416506">
            <w:pPr>
              <w:pStyle w:val="tabletext11"/>
              <w:jc w:val="center"/>
              <w:rPr>
                <w:ins w:id="19104" w:author="Author"/>
              </w:rPr>
            </w:pPr>
            <w:ins w:id="19105" w:author="Author">
              <w:r w:rsidRPr="00D016EC">
                <w:t>0.84</w:t>
              </w:r>
            </w:ins>
          </w:p>
        </w:tc>
        <w:tc>
          <w:tcPr>
            <w:tcW w:w="400" w:type="dxa"/>
            <w:noWrap/>
            <w:vAlign w:val="bottom"/>
            <w:hideMark/>
          </w:tcPr>
          <w:p w14:paraId="7009A3B5" w14:textId="77777777" w:rsidR="00C50A95" w:rsidRPr="00D016EC" w:rsidRDefault="00C50A95" w:rsidP="00416506">
            <w:pPr>
              <w:pStyle w:val="tabletext11"/>
              <w:jc w:val="center"/>
              <w:rPr>
                <w:ins w:id="19106" w:author="Author"/>
              </w:rPr>
            </w:pPr>
            <w:ins w:id="19107" w:author="Author">
              <w:r w:rsidRPr="00D016EC">
                <w:t>0.84</w:t>
              </w:r>
            </w:ins>
          </w:p>
        </w:tc>
        <w:tc>
          <w:tcPr>
            <w:tcW w:w="440" w:type="dxa"/>
            <w:noWrap/>
            <w:vAlign w:val="bottom"/>
            <w:hideMark/>
          </w:tcPr>
          <w:p w14:paraId="3CDA4F04" w14:textId="77777777" w:rsidR="00C50A95" w:rsidRPr="00D016EC" w:rsidRDefault="00C50A95" w:rsidP="00416506">
            <w:pPr>
              <w:pStyle w:val="tabletext11"/>
              <w:jc w:val="center"/>
              <w:rPr>
                <w:ins w:id="19108" w:author="Author"/>
              </w:rPr>
            </w:pPr>
            <w:ins w:id="19109" w:author="Author">
              <w:r w:rsidRPr="00D016EC">
                <w:t>0.84</w:t>
              </w:r>
            </w:ins>
          </w:p>
        </w:tc>
        <w:tc>
          <w:tcPr>
            <w:tcW w:w="400" w:type="dxa"/>
            <w:noWrap/>
            <w:vAlign w:val="bottom"/>
            <w:hideMark/>
          </w:tcPr>
          <w:p w14:paraId="1E161476" w14:textId="77777777" w:rsidR="00C50A95" w:rsidRPr="00D016EC" w:rsidRDefault="00C50A95" w:rsidP="00416506">
            <w:pPr>
              <w:pStyle w:val="tabletext11"/>
              <w:jc w:val="center"/>
              <w:rPr>
                <w:ins w:id="19110" w:author="Author"/>
              </w:rPr>
            </w:pPr>
            <w:ins w:id="19111" w:author="Author">
              <w:r w:rsidRPr="00D016EC">
                <w:t>0.84</w:t>
              </w:r>
            </w:ins>
          </w:p>
        </w:tc>
        <w:tc>
          <w:tcPr>
            <w:tcW w:w="400" w:type="dxa"/>
            <w:noWrap/>
            <w:vAlign w:val="bottom"/>
            <w:hideMark/>
          </w:tcPr>
          <w:p w14:paraId="501BBBB2" w14:textId="77777777" w:rsidR="00C50A95" w:rsidRPr="00D016EC" w:rsidRDefault="00C50A95" w:rsidP="00416506">
            <w:pPr>
              <w:pStyle w:val="tabletext11"/>
              <w:jc w:val="center"/>
              <w:rPr>
                <w:ins w:id="19112" w:author="Author"/>
              </w:rPr>
            </w:pPr>
            <w:ins w:id="19113" w:author="Author">
              <w:r w:rsidRPr="00D016EC">
                <w:t>0.84</w:t>
              </w:r>
            </w:ins>
          </w:p>
        </w:tc>
        <w:tc>
          <w:tcPr>
            <w:tcW w:w="400" w:type="dxa"/>
            <w:noWrap/>
            <w:vAlign w:val="bottom"/>
            <w:hideMark/>
          </w:tcPr>
          <w:p w14:paraId="52FC8AC8" w14:textId="77777777" w:rsidR="00C50A95" w:rsidRPr="00D016EC" w:rsidRDefault="00C50A95" w:rsidP="00416506">
            <w:pPr>
              <w:pStyle w:val="tabletext11"/>
              <w:jc w:val="center"/>
              <w:rPr>
                <w:ins w:id="19114" w:author="Author"/>
              </w:rPr>
            </w:pPr>
            <w:ins w:id="19115" w:author="Author">
              <w:r w:rsidRPr="00D016EC">
                <w:t>0.84</w:t>
              </w:r>
            </w:ins>
          </w:p>
        </w:tc>
        <w:tc>
          <w:tcPr>
            <w:tcW w:w="400" w:type="dxa"/>
            <w:noWrap/>
            <w:vAlign w:val="bottom"/>
            <w:hideMark/>
          </w:tcPr>
          <w:p w14:paraId="3D6502CF" w14:textId="77777777" w:rsidR="00C50A95" w:rsidRPr="00D016EC" w:rsidRDefault="00C50A95" w:rsidP="00416506">
            <w:pPr>
              <w:pStyle w:val="tabletext11"/>
              <w:jc w:val="center"/>
              <w:rPr>
                <w:ins w:id="19116" w:author="Author"/>
              </w:rPr>
            </w:pPr>
            <w:ins w:id="19117" w:author="Author">
              <w:r w:rsidRPr="00D016EC">
                <w:t>0.84</w:t>
              </w:r>
            </w:ins>
          </w:p>
        </w:tc>
        <w:tc>
          <w:tcPr>
            <w:tcW w:w="460" w:type="dxa"/>
            <w:noWrap/>
            <w:vAlign w:val="bottom"/>
            <w:hideMark/>
          </w:tcPr>
          <w:p w14:paraId="6729851B" w14:textId="77777777" w:rsidR="00C50A95" w:rsidRPr="00D016EC" w:rsidRDefault="00C50A95" w:rsidP="00416506">
            <w:pPr>
              <w:pStyle w:val="tabletext11"/>
              <w:jc w:val="center"/>
              <w:rPr>
                <w:ins w:id="19118" w:author="Author"/>
              </w:rPr>
            </w:pPr>
            <w:ins w:id="19119" w:author="Author">
              <w:r w:rsidRPr="00D016EC">
                <w:t>0.84</w:t>
              </w:r>
            </w:ins>
          </w:p>
        </w:tc>
      </w:tr>
      <w:tr w:rsidR="00C50A95" w:rsidRPr="00D016EC" w14:paraId="29CF2059" w14:textId="77777777" w:rsidTr="00416506">
        <w:trPr>
          <w:trHeight w:val="190"/>
          <w:ins w:id="19120" w:author="Author"/>
        </w:trPr>
        <w:tc>
          <w:tcPr>
            <w:tcW w:w="200" w:type="dxa"/>
            <w:tcBorders>
              <w:right w:val="nil"/>
            </w:tcBorders>
            <w:vAlign w:val="bottom"/>
          </w:tcPr>
          <w:p w14:paraId="56C610CF" w14:textId="77777777" w:rsidR="00C50A95" w:rsidRPr="00D016EC" w:rsidRDefault="00C50A95" w:rsidP="00416506">
            <w:pPr>
              <w:pStyle w:val="tabletext11"/>
              <w:jc w:val="right"/>
              <w:rPr>
                <w:ins w:id="19121" w:author="Author"/>
              </w:rPr>
            </w:pPr>
          </w:p>
        </w:tc>
        <w:tc>
          <w:tcPr>
            <w:tcW w:w="1580" w:type="dxa"/>
            <w:tcBorders>
              <w:left w:val="nil"/>
            </w:tcBorders>
            <w:vAlign w:val="bottom"/>
            <w:hideMark/>
          </w:tcPr>
          <w:p w14:paraId="077FB2DD" w14:textId="77777777" w:rsidR="00C50A95" w:rsidRPr="00D016EC" w:rsidRDefault="00C50A95" w:rsidP="00416506">
            <w:pPr>
              <w:pStyle w:val="tabletext11"/>
              <w:tabs>
                <w:tab w:val="decimal" w:pos="640"/>
              </w:tabs>
              <w:rPr>
                <w:ins w:id="19122" w:author="Author"/>
              </w:rPr>
            </w:pPr>
            <w:ins w:id="19123" w:author="Author">
              <w:r w:rsidRPr="00D016EC">
                <w:t>40,000 to 44,999</w:t>
              </w:r>
            </w:ins>
          </w:p>
        </w:tc>
        <w:tc>
          <w:tcPr>
            <w:tcW w:w="680" w:type="dxa"/>
            <w:noWrap/>
            <w:vAlign w:val="bottom"/>
            <w:hideMark/>
          </w:tcPr>
          <w:p w14:paraId="48FD7DB5" w14:textId="77777777" w:rsidR="00C50A95" w:rsidRPr="00D016EC" w:rsidRDefault="00C50A95" w:rsidP="00416506">
            <w:pPr>
              <w:pStyle w:val="tabletext11"/>
              <w:jc w:val="center"/>
              <w:rPr>
                <w:ins w:id="19124" w:author="Author"/>
              </w:rPr>
            </w:pPr>
            <w:ins w:id="19125" w:author="Author">
              <w:r w:rsidRPr="00D016EC">
                <w:t>1.55</w:t>
              </w:r>
            </w:ins>
          </w:p>
        </w:tc>
        <w:tc>
          <w:tcPr>
            <w:tcW w:w="900" w:type="dxa"/>
            <w:noWrap/>
            <w:vAlign w:val="bottom"/>
            <w:hideMark/>
          </w:tcPr>
          <w:p w14:paraId="3FCC7626" w14:textId="77777777" w:rsidR="00C50A95" w:rsidRPr="00D016EC" w:rsidRDefault="00C50A95" w:rsidP="00416506">
            <w:pPr>
              <w:pStyle w:val="tabletext11"/>
              <w:jc w:val="center"/>
              <w:rPr>
                <w:ins w:id="19126" w:author="Author"/>
              </w:rPr>
            </w:pPr>
            <w:ins w:id="19127" w:author="Author">
              <w:r w:rsidRPr="00D016EC">
                <w:t>1.17</w:t>
              </w:r>
            </w:ins>
          </w:p>
        </w:tc>
        <w:tc>
          <w:tcPr>
            <w:tcW w:w="400" w:type="dxa"/>
            <w:noWrap/>
            <w:vAlign w:val="bottom"/>
            <w:hideMark/>
          </w:tcPr>
          <w:p w14:paraId="21DD7124" w14:textId="77777777" w:rsidR="00C50A95" w:rsidRPr="00D016EC" w:rsidRDefault="00C50A95" w:rsidP="00416506">
            <w:pPr>
              <w:pStyle w:val="tabletext11"/>
              <w:jc w:val="center"/>
              <w:rPr>
                <w:ins w:id="19128" w:author="Author"/>
              </w:rPr>
            </w:pPr>
            <w:ins w:id="19129" w:author="Author">
              <w:r w:rsidRPr="00D016EC">
                <w:t>1.17</w:t>
              </w:r>
            </w:ins>
          </w:p>
        </w:tc>
        <w:tc>
          <w:tcPr>
            <w:tcW w:w="400" w:type="dxa"/>
            <w:noWrap/>
            <w:vAlign w:val="bottom"/>
            <w:hideMark/>
          </w:tcPr>
          <w:p w14:paraId="474A23AE" w14:textId="77777777" w:rsidR="00C50A95" w:rsidRPr="00D016EC" w:rsidRDefault="00C50A95" w:rsidP="00416506">
            <w:pPr>
              <w:pStyle w:val="tabletext11"/>
              <w:jc w:val="center"/>
              <w:rPr>
                <w:ins w:id="19130" w:author="Author"/>
              </w:rPr>
            </w:pPr>
            <w:ins w:id="19131" w:author="Author">
              <w:r w:rsidRPr="00D016EC">
                <w:t>1.17</w:t>
              </w:r>
            </w:ins>
          </w:p>
        </w:tc>
        <w:tc>
          <w:tcPr>
            <w:tcW w:w="400" w:type="dxa"/>
            <w:noWrap/>
            <w:vAlign w:val="bottom"/>
            <w:hideMark/>
          </w:tcPr>
          <w:p w14:paraId="0247AD7F" w14:textId="77777777" w:rsidR="00C50A95" w:rsidRPr="00D016EC" w:rsidRDefault="00C50A95" w:rsidP="00416506">
            <w:pPr>
              <w:pStyle w:val="tabletext11"/>
              <w:jc w:val="center"/>
              <w:rPr>
                <w:ins w:id="19132" w:author="Author"/>
              </w:rPr>
            </w:pPr>
            <w:ins w:id="19133" w:author="Author">
              <w:r w:rsidRPr="00D016EC">
                <w:t>1.12</w:t>
              </w:r>
            </w:ins>
          </w:p>
        </w:tc>
        <w:tc>
          <w:tcPr>
            <w:tcW w:w="400" w:type="dxa"/>
            <w:noWrap/>
            <w:vAlign w:val="bottom"/>
            <w:hideMark/>
          </w:tcPr>
          <w:p w14:paraId="12D7881A" w14:textId="77777777" w:rsidR="00C50A95" w:rsidRPr="00D016EC" w:rsidRDefault="00C50A95" w:rsidP="00416506">
            <w:pPr>
              <w:pStyle w:val="tabletext11"/>
              <w:jc w:val="center"/>
              <w:rPr>
                <w:ins w:id="19134" w:author="Author"/>
              </w:rPr>
            </w:pPr>
            <w:ins w:id="19135" w:author="Author">
              <w:r w:rsidRPr="00D016EC">
                <w:t>1.07</w:t>
              </w:r>
            </w:ins>
          </w:p>
        </w:tc>
        <w:tc>
          <w:tcPr>
            <w:tcW w:w="400" w:type="dxa"/>
            <w:noWrap/>
            <w:vAlign w:val="bottom"/>
            <w:hideMark/>
          </w:tcPr>
          <w:p w14:paraId="718D124E" w14:textId="77777777" w:rsidR="00C50A95" w:rsidRPr="00D016EC" w:rsidRDefault="00C50A95" w:rsidP="00416506">
            <w:pPr>
              <w:pStyle w:val="tabletext11"/>
              <w:jc w:val="center"/>
              <w:rPr>
                <w:ins w:id="19136" w:author="Author"/>
              </w:rPr>
            </w:pPr>
            <w:ins w:id="19137" w:author="Author">
              <w:r w:rsidRPr="00D016EC">
                <w:t>1.03</w:t>
              </w:r>
            </w:ins>
          </w:p>
        </w:tc>
        <w:tc>
          <w:tcPr>
            <w:tcW w:w="400" w:type="dxa"/>
            <w:noWrap/>
            <w:vAlign w:val="bottom"/>
            <w:hideMark/>
          </w:tcPr>
          <w:p w14:paraId="4C042868" w14:textId="77777777" w:rsidR="00C50A95" w:rsidRPr="00D016EC" w:rsidRDefault="00C50A95" w:rsidP="00416506">
            <w:pPr>
              <w:pStyle w:val="tabletext11"/>
              <w:jc w:val="center"/>
              <w:rPr>
                <w:ins w:id="19138" w:author="Author"/>
              </w:rPr>
            </w:pPr>
            <w:ins w:id="19139" w:author="Author">
              <w:r w:rsidRPr="00D016EC">
                <w:t>0.98</w:t>
              </w:r>
            </w:ins>
          </w:p>
        </w:tc>
        <w:tc>
          <w:tcPr>
            <w:tcW w:w="400" w:type="dxa"/>
            <w:noWrap/>
            <w:vAlign w:val="bottom"/>
            <w:hideMark/>
          </w:tcPr>
          <w:p w14:paraId="568EF12D" w14:textId="77777777" w:rsidR="00C50A95" w:rsidRPr="00D016EC" w:rsidRDefault="00C50A95" w:rsidP="00416506">
            <w:pPr>
              <w:pStyle w:val="tabletext11"/>
              <w:jc w:val="center"/>
              <w:rPr>
                <w:ins w:id="19140" w:author="Author"/>
              </w:rPr>
            </w:pPr>
            <w:ins w:id="19141" w:author="Author">
              <w:r w:rsidRPr="00D016EC">
                <w:t>0.93</w:t>
              </w:r>
            </w:ins>
          </w:p>
        </w:tc>
        <w:tc>
          <w:tcPr>
            <w:tcW w:w="400" w:type="dxa"/>
            <w:noWrap/>
            <w:vAlign w:val="bottom"/>
            <w:hideMark/>
          </w:tcPr>
          <w:p w14:paraId="44C72B8E" w14:textId="77777777" w:rsidR="00C50A95" w:rsidRPr="00D016EC" w:rsidRDefault="00C50A95" w:rsidP="00416506">
            <w:pPr>
              <w:pStyle w:val="tabletext11"/>
              <w:jc w:val="center"/>
              <w:rPr>
                <w:ins w:id="19142" w:author="Author"/>
              </w:rPr>
            </w:pPr>
            <w:ins w:id="19143" w:author="Author">
              <w:r w:rsidRPr="00D016EC">
                <w:t>0.93</w:t>
              </w:r>
            </w:ins>
          </w:p>
        </w:tc>
        <w:tc>
          <w:tcPr>
            <w:tcW w:w="400" w:type="dxa"/>
            <w:noWrap/>
            <w:vAlign w:val="bottom"/>
            <w:hideMark/>
          </w:tcPr>
          <w:p w14:paraId="27DEC91E" w14:textId="77777777" w:rsidR="00C50A95" w:rsidRPr="00D016EC" w:rsidRDefault="00C50A95" w:rsidP="00416506">
            <w:pPr>
              <w:pStyle w:val="tabletext11"/>
              <w:jc w:val="center"/>
              <w:rPr>
                <w:ins w:id="19144" w:author="Author"/>
              </w:rPr>
            </w:pPr>
            <w:ins w:id="19145" w:author="Author">
              <w:r w:rsidRPr="00D016EC">
                <w:t>0.93</w:t>
              </w:r>
            </w:ins>
          </w:p>
        </w:tc>
        <w:tc>
          <w:tcPr>
            <w:tcW w:w="400" w:type="dxa"/>
            <w:noWrap/>
            <w:vAlign w:val="bottom"/>
            <w:hideMark/>
          </w:tcPr>
          <w:p w14:paraId="28D65845" w14:textId="77777777" w:rsidR="00C50A95" w:rsidRPr="00D016EC" w:rsidRDefault="00C50A95" w:rsidP="00416506">
            <w:pPr>
              <w:pStyle w:val="tabletext11"/>
              <w:jc w:val="center"/>
              <w:rPr>
                <w:ins w:id="19146" w:author="Author"/>
              </w:rPr>
            </w:pPr>
            <w:ins w:id="19147" w:author="Author">
              <w:r w:rsidRPr="00D016EC">
                <w:t>0.93</w:t>
              </w:r>
            </w:ins>
          </w:p>
        </w:tc>
        <w:tc>
          <w:tcPr>
            <w:tcW w:w="400" w:type="dxa"/>
            <w:noWrap/>
            <w:vAlign w:val="bottom"/>
            <w:hideMark/>
          </w:tcPr>
          <w:p w14:paraId="420516C6" w14:textId="77777777" w:rsidR="00C50A95" w:rsidRPr="00D016EC" w:rsidRDefault="00C50A95" w:rsidP="00416506">
            <w:pPr>
              <w:pStyle w:val="tabletext11"/>
              <w:jc w:val="center"/>
              <w:rPr>
                <w:ins w:id="19148" w:author="Author"/>
              </w:rPr>
            </w:pPr>
            <w:ins w:id="19149" w:author="Author">
              <w:r w:rsidRPr="00D016EC">
                <w:t>0.93</w:t>
              </w:r>
            </w:ins>
          </w:p>
        </w:tc>
        <w:tc>
          <w:tcPr>
            <w:tcW w:w="400" w:type="dxa"/>
            <w:noWrap/>
            <w:vAlign w:val="bottom"/>
            <w:hideMark/>
          </w:tcPr>
          <w:p w14:paraId="58477D40" w14:textId="77777777" w:rsidR="00C50A95" w:rsidRPr="00D016EC" w:rsidRDefault="00C50A95" w:rsidP="00416506">
            <w:pPr>
              <w:pStyle w:val="tabletext11"/>
              <w:jc w:val="center"/>
              <w:rPr>
                <w:ins w:id="19150" w:author="Author"/>
              </w:rPr>
            </w:pPr>
            <w:ins w:id="19151" w:author="Author">
              <w:r w:rsidRPr="00D016EC">
                <w:t>0.93</w:t>
              </w:r>
            </w:ins>
          </w:p>
        </w:tc>
        <w:tc>
          <w:tcPr>
            <w:tcW w:w="400" w:type="dxa"/>
            <w:noWrap/>
            <w:vAlign w:val="bottom"/>
            <w:hideMark/>
          </w:tcPr>
          <w:p w14:paraId="499CD97D" w14:textId="77777777" w:rsidR="00C50A95" w:rsidRPr="00D016EC" w:rsidRDefault="00C50A95" w:rsidP="00416506">
            <w:pPr>
              <w:pStyle w:val="tabletext11"/>
              <w:jc w:val="center"/>
              <w:rPr>
                <w:ins w:id="19152" w:author="Author"/>
              </w:rPr>
            </w:pPr>
            <w:ins w:id="19153" w:author="Author">
              <w:r w:rsidRPr="00D016EC">
                <w:t>0.93</w:t>
              </w:r>
            </w:ins>
          </w:p>
        </w:tc>
        <w:tc>
          <w:tcPr>
            <w:tcW w:w="400" w:type="dxa"/>
            <w:noWrap/>
            <w:vAlign w:val="bottom"/>
            <w:hideMark/>
          </w:tcPr>
          <w:p w14:paraId="21507710" w14:textId="77777777" w:rsidR="00C50A95" w:rsidRPr="00D016EC" w:rsidRDefault="00C50A95" w:rsidP="00416506">
            <w:pPr>
              <w:pStyle w:val="tabletext11"/>
              <w:jc w:val="center"/>
              <w:rPr>
                <w:ins w:id="19154" w:author="Author"/>
              </w:rPr>
            </w:pPr>
            <w:ins w:id="19155" w:author="Author">
              <w:r w:rsidRPr="00D016EC">
                <w:t>0.93</w:t>
              </w:r>
            </w:ins>
          </w:p>
        </w:tc>
        <w:tc>
          <w:tcPr>
            <w:tcW w:w="400" w:type="dxa"/>
            <w:noWrap/>
            <w:vAlign w:val="bottom"/>
            <w:hideMark/>
          </w:tcPr>
          <w:p w14:paraId="26F474CF" w14:textId="77777777" w:rsidR="00C50A95" w:rsidRPr="00D016EC" w:rsidRDefault="00C50A95" w:rsidP="00416506">
            <w:pPr>
              <w:pStyle w:val="tabletext11"/>
              <w:jc w:val="center"/>
              <w:rPr>
                <w:ins w:id="19156" w:author="Author"/>
              </w:rPr>
            </w:pPr>
            <w:ins w:id="19157" w:author="Author">
              <w:r w:rsidRPr="00D016EC">
                <w:t>0.93</w:t>
              </w:r>
            </w:ins>
          </w:p>
        </w:tc>
        <w:tc>
          <w:tcPr>
            <w:tcW w:w="400" w:type="dxa"/>
            <w:noWrap/>
            <w:vAlign w:val="bottom"/>
            <w:hideMark/>
          </w:tcPr>
          <w:p w14:paraId="0B31F46E" w14:textId="77777777" w:rsidR="00C50A95" w:rsidRPr="00D016EC" w:rsidRDefault="00C50A95" w:rsidP="00416506">
            <w:pPr>
              <w:pStyle w:val="tabletext11"/>
              <w:jc w:val="center"/>
              <w:rPr>
                <w:ins w:id="19158" w:author="Author"/>
              </w:rPr>
            </w:pPr>
            <w:ins w:id="19159" w:author="Author">
              <w:r w:rsidRPr="00D016EC">
                <w:t>0.93</w:t>
              </w:r>
            </w:ins>
          </w:p>
        </w:tc>
        <w:tc>
          <w:tcPr>
            <w:tcW w:w="400" w:type="dxa"/>
            <w:noWrap/>
            <w:vAlign w:val="bottom"/>
            <w:hideMark/>
          </w:tcPr>
          <w:p w14:paraId="167AE187" w14:textId="77777777" w:rsidR="00C50A95" w:rsidRPr="00D016EC" w:rsidRDefault="00C50A95" w:rsidP="00416506">
            <w:pPr>
              <w:pStyle w:val="tabletext11"/>
              <w:jc w:val="center"/>
              <w:rPr>
                <w:ins w:id="19160" w:author="Author"/>
              </w:rPr>
            </w:pPr>
            <w:ins w:id="19161" w:author="Author">
              <w:r w:rsidRPr="00D016EC">
                <w:t>0.93</w:t>
              </w:r>
            </w:ins>
          </w:p>
        </w:tc>
        <w:tc>
          <w:tcPr>
            <w:tcW w:w="400" w:type="dxa"/>
            <w:noWrap/>
            <w:vAlign w:val="bottom"/>
            <w:hideMark/>
          </w:tcPr>
          <w:p w14:paraId="032AA90D" w14:textId="77777777" w:rsidR="00C50A95" w:rsidRPr="00D016EC" w:rsidRDefault="00C50A95" w:rsidP="00416506">
            <w:pPr>
              <w:pStyle w:val="tabletext11"/>
              <w:jc w:val="center"/>
              <w:rPr>
                <w:ins w:id="19162" w:author="Author"/>
              </w:rPr>
            </w:pPr>
            <w:ins w:id="19163" w:author="Author">
              <w:r w:rsidRPr="00D016EC">
                <w:t>0.93</w:t>
              </w:r>
            </w:ins>
          </w:p>
        </w:tc>
        <w:tc>
          <w:tcPr>
            <w:tcW w:w="400" w:type="dxa"/>
            <w:noWrap/>
            <w:vAlign w:val="bottom"/>
            <w:hideMark/>
          </w:tcPr>
          <w:p w14:paraId="16A40342" w14:textId="77777777" w:rsidR="00C50A95" w:rsidRPr="00D016EC" w:rsidRDefault="00C50A95" w:rsidP="00416506">
            <w:pPr>
              <w:pStyle w:val="tabletext11"/>
              <w:jc w:val="center"/>
              <w:rPr>
                <w:ins w:id="19164" w:author="Author"/>
              </w:rPr>
            </w:pPr>
            <w:ins w:id="19165" w:author="Author">
              <w:r w:rsidRPr="00D016EC">
                <w:t>0.93</w:t>
              </w:r>
            </w:ins>
          </w:p>
        </w:tc>
        <w:tc>
          <w:tcPr>
            <w:tcW w:w="400" w:type="dxa"/>
            <w:noWrap/>
            <w:vAlign w:val="bottom"/>
            <w:hideMark/>
          </w:tcPr>
          <w:p w14:paraId="2D1DC2E9" w14:textId="77777777" w:rsidR="00C50A95" w:rsidRPr="00D016EC" w:rsidRDefault="00C50A95" w:rsidP="00416506">
            <w:pPr>
              <w:pStyle w:val="tabletext11"/>
              <w:jc w:val="center"/>
              <w:rPr>
                <w:ins w:id="19166" w:author="Author"/>
              </w:rPr>
            </w:pPr>
            <w:ins w:id="19167" w:author="Author">
              <w:r w:rsidRPr="00D016EC">
                <w:t>0.93</w:t>
              </w:r>
            </w:ins>
          </w:p>
        </w:tc>
        <w:tc>
          <w:tcPr>
            <w:tcW w:w="440" w:type="dxa"/>
            <w:noWrap/>
            <w:vAlign w:val="bottom"/>
            <w:hideMark/>
          </w:tcPr>
          <w:p w14:paraId="69CB3D82" w14:textId="77777777" w:rsidR="00C50A95" w:rsidRPr="00D016EC" w:rsidRDefault="00C50A95" w:rsidP="00416506">
            <w:pPr>
              <w:pStyle w:val="tabletext11"/>
              <w:jc w:val="center"/>
              <w:rPr>
                <w:ins w:id="19168" w:author="Author"/>
              </w:rPr>
            </w:pPr>
            <w:ins w:id="19169" w:author="Author">
              <w:r w:rsidRPr="00D016EC">
                <w:t>0.93</w:t>
              </w:r>
            </w:ins>
          </w:p>
        </w:tc>
        <w:tc>
          <w:tcPr>
            <w:tcW w:w="400" w:type="dxa"/>
            <w:noWrap/>
            <w:vAlign w:val="bottom"/>
            <w:hideMark/>
          </w:tcPr>
          <w:p w14:paraId="35038E67" w14:textId="77777777" w:rsidR="00C50A95" w:rsidRPr="00D016EC" w:rsidRDefault="00C50A95" w:rsidP="00416506">
            <w:pPr>
              <w:pStyle w:val="tabletext11"/>
              <w:jc w:val="center"/>
              <w:rPr>
                <w:ins w:id="19170" w:author="Author"/>
              </w:rPr>
            </w:pPr>
            <w:ins w:id="19171" w:author="Author">
              <w:r w:rsidRPr="00D016EC">
                <w:t>0.93</w:t>
              </w:r>
            </w:ins>
          </w:p>
        </w:tc>
        <w:tc>
          <w:tcPr>
            <w:tcW w:w="400" w:type="dxa"/>
            <w:noWrap/>
            <w:vAlign w:val="bottom"/>
            <w:hideMark/>
          </w:tcPr>
          <w:p w14:paraId="647AC7A7" w14:textId="77777777" w:rsidR="00C50A95" w:rsidRPr="00D016EC" w:rsidRDefault="00C50A95" w:rsidP="00416506">
            <w:pPr>
              <w:pStyle w:val="tabletext11"/>
              <w:jc w:val="center"/>
              <w:rPr>
                <w:ins w:id="19172" w:author="Author"/>
              </w:rPr>
            </w:pPr>
            <w:ins w:id="19173" w:author="Author">
              <w:r w:rsidRPr="00D016EC">
                <w:t>0.93</w:t>
              </w:r>
            </w:ins>
          </w:p>
        </w:tc>
        <w:tc>
          <w:tcPr>
            <w:tcW w:w="400" w:type="dxa"/>
            <w:noWrap/>
            <w:vAlign w:val="bottom"/>
            <w:hideMark/>
          </w:tcPr>
          <w:p w14:paraId="554A4163" w14:textId="77777777" w:rsidR="00C50A95" w:rsidRPr="00D016EC" w:rsidRDefault="00C50A95" w:rsidP="00416506">
            <w:pPr>
              <w:pStyle w:val="tabletext11"/>
              <w:jc w:val="center"/>
              <w:rPr>
                <w:ins w:id="19174" w:author="Author"/>
              </w:rPr>
            </w:pPr>
            <w:ins w:id="19175" w:author="Author">
              <w:r w:rsidRPr="00D016EC">
                <w:t>0.93</w:t>
              </w:r>
            </w:ins>
          </w:p>
        </w:tc>
        <w:tc>
          <w:tcPr>
            <w:tcW w:w="400" w:type="dxa"/>
            <w:noWrap/>
            <w:vAlign w:val="bottom"/>
            <w:hideMark/>
          </w:tcPr>
          <w:p w14:paraId="1CBB4623" w14:textId="77777777" w:rsidR="00C50A95" w:rsidRPr="00D016EC" w:rsidRDefault="00C50A95" w:rsidP="00416506">
            <w:pPr>
              <w:pStyle w:val="tabletext11"/>
              <w:jc w:val="center"/>
              <w:rPr>
                <w:ins w:id="19176" w:author="Author"/>
              </w:rPr>
            </w:pPr>
            <w:ins w:id="19177" w:author="Author">
              <w:r w:rsidRPr="00D016EC">
                <w:t>0.93</w:t>
              </w:r>
            </w:ins>
          </w:p>
        </w:tc>
        <w:tc>
          <w:tcPr>
            <w:tcW w:w="460" w:type="dxa"/>
            <w:noWrap/>
            <w:vAlign w:val="bottom"/>
            <w:hideMark/>
          </w:tcPr>
          <w:p w14:paraId="577E7804" w14:textId="77777777" w:rsidR="00C50A95" w:rsidRPr="00D016EC" w:rsidRDefault="00C50A95" w:rsidP="00416506">
            <w:pPr>
              <w:pStyle w:val="tabletext11"/>
              <w:jc w:val="center"/>
              <w:rPr>
                <w:ins w:id="19178" w:author="Author"/>
              </w:rPr>
            </w:pPr>
            <w:ins w:id="19179" w:author="Author">
              <w:r w:rsidRPr="00D016EC">
                <w:t>0.93</w:t>
              </w:r>
            </w:ins>
          </w:p>
        </w:tc>
      </w:tr>
      <w:tr w:rsidR="00C50A95" w:rsidRPr="00D016EC" w14:paraId="0BFA5A27" w14:textId="77777777" w:rsidTr="00416506">
        <w:trPr>
          <w:trHeight w:val="190"/>
          <w:ins w:id="19180" w:author="Author"/>
        </w:trPr>
        <w:tc>
          <w:tcPr>
            <w:tcW w:w="200" w:type="dxa"/>
            <w:tcBorders>
              <w:right w:val="nil"/>
            </w:tcBorders>
            <w:vAlign w:val="bottom"/>
          </w:tcPr>
          <w:p w14:paraId="0A18C995" w14:textId="77777777" w:rsidR="00C50A95" w:rsidRPr="00D016EC" w:rsidRDefault="00C50A95" w:rsidP="00416506">
            <w:pPr>
              <w:pStyle w:val="tabletext11"/>
              <w:jc w:val="right"/>
              <w:rPr>
                <w:ins w:id="19181" w:author="Author"/>
              </w:rPr>
            </w:pPr>
          </w:p>
        </w:tc>
        <w:tc>
          <w:tcPr>
            <w:tcW w:w="1580" w:type="dxa"/>
            <w:tcBorders>
              <w:left w:val="nil"/>
            </w:tcBorders>
            <w:vAlign w:val="bottom"/>
            <w:hideMark/>
          </w:tcPr>
          <w:p w14:paraId="73FA0509" w14:textId="77777777" w:rsidR="00C50A95" w:rsidRPr="00D016EC" w:rsidRDefault="00C50A95" w:rsidP="00416506">
            <w:pPr>
              <w:pStyle w:val="tabletext11"/>
              <w:tabs>
                <w:tab w:val="decimal" w:pos="640"/>
              </w:tabs>
              <w:rPr>
                <w:ins w:id="19182" w:author="Author"/>
              </w:rPr>
            </w:pPr>
            <w:ins w:id="19183" w:author="Author">
              <w:r w:rsidRPr="00D016EC">
                <w:t>45,000 to 49,999</w:t>
              </w:r>
            </w:ins>
          </w:p>
        </w:tc>
        <w:tc>
          <w:tcPr>
            <w:tcW w:w="680" w:type="dxa"/>
            <w:noWrap/>
            <w:vAlign w:val="bottom"/>
            <w:hideMark/>
          </w:tcPr>
          <w:p w14:paraId="59A0150B" w14:textId="77777777" w:rsidR="00C50A95" w:rsidRPr="00D016EC" w:rsidRDefault="00C50A95" w:rsidP="00416506">
            <w:pPr>
              <w:pStyle w:val="tabletext11"/>
              <w:jc w:val="center"/>
              <w:rPr>
                <w:ins w:id="19184" w:author="Author"/>
              </w:rPr>
            </w:pPr>
            <w:ins w:id="19185" w:author="Author">
              <w:r w:rsidRPr="00D016EC">
                <w:t>1.62</w:t>
              </w:r>
            </w:ins>
          </w:p>
        </w:tc>
        <w:tc>
          <w:tcPr>
            <w:tcW w:w="900" w:type="dxa"/>
            <w:noWrap/>
            <w:vAlign w:val="bottom"/>
            <w:hideMark/>
          </w:tcPr>
          <w:p w14:paraId="6D541AB0" w14:textId="77777777" w:rsidR="00C50A95" w:rsidRPr="00D016EC" w:rsidRDefault="00C50A95" w:rsidP="00416506">
            <w:pPr>
              <w:pStyle w:val="tabletext11"/>
              <w:jc w:val="center"/>
              <w:rPr>
                <w:ins w:id="19186" w:author="Author"/>
              </w:rPr>
            </w:pPr>
            <w:ins w:id="19187" w:author="Author">
              <w:r w:rsidRPr="00D016EC">
                <w:t>1.22</w:t>
              </w:r>
            </w:ins>
          </w:p>
        </w:tc>
        <w:tc>
          <w:tcPr>
            <w:tcW w:w="400" w:type="dxa"/>
            <w:noWrap/>
            <w:vAlign w:val="bottom"/>
            <w:hideMark/>
          </w:tcPr>
          <w:p w14:paraId="4E90CE05" w14:textId="77777777" w:rsidR="00C50A95" w:rsidRPr="00D016EC" w:rsidRDefault="00C50A95" w:rsidP="00416506">
            <w:pPr>
              <w:pStyle w:val="tabletext11"/>
              <w:jc w:val="center"/>
              <w:rPr>
                <w:ins w:id="19188" w:author="Author"/>
              </w:rPr>
            </w:pPr>
            <w:ins w:id="19189" w:author="Author">
              <w:r w:rsidRPr="00D016EC">
                <w:t>1.22</w:t>
              </w:r>
            </w:ins>
          </w:p>
        </w:tc>
        <w:tc>
          <w:tcPr>
            <w:tcW w:w="400" w:type="dxa"/>
            <w:noWrap/>
            <w:vAlign w:val="bottom"/>
            <w:hideMark/>
          </w:tcPr>
          <w:p w14:paraId="243C67DD" w14:textId="77777777" w:rsidR="00C50A95" w:rsidRPr="00D016EC" w:rsidRDefault="00C50A95" w:rsidP="00416506">
            <w:pPr>
              <w:pStyle w:val="tabletext11"/>
              <w:jc w:val="center"/>
              <w:rPr>
                <w:ins w:id="19190" w:author="Author"/>
              </w:rPr>
            </w:pPr>
            <w:ins w:id="19191" w:author="Author">
              <w:r w:rsidRPr="00D016EC">
                <w:t>1.22</w:t>
              </w:r>
            </w:ins>
          </w:p>
        </w:tc>
        <w:tc>
          <w:tcPr>
            <w:tcW w:w="400" w:type="dxa"/>
            <w:noWrap/>
            <w:vAlign w:val="bottom"/>
            <w:hideMark/>
          </w:tcPr>
          <w:p w14:paraId="3C695F27" w14:textId="77777777" w:rsidR="00C50A95" w:rsidRPr="00D016EC" w:rsidRDefault="00C50A95" w:rsidP="00416506">
            <w:pPr>
              <w:pStyle w:val="tabletext11"/>
              <w:jc w:val="center"/>
              <w:rPr>
                <w:ins w:id="19192" w:author="Author"/>
              </w:rPr>
            </w:pPr>
            <w:ins w:id="19193" w:author="Author">
              <w:r w:rsidRPr="00D016EC">
                <w:t>1.17</w:t>
              </w:r>
            </w:ins>
          </w:p>
        </w:tc>
        <w:tc>
          <w:tcPr>
            <w:tcW w:w="400" w:type="dxa"/>
            <w:noWrap/>
            <w:vAlign w:val="bottom"/>
            <w:hideMark/>
          </w:tcPr>
          <w:p w14:paraId="31743B27" w14:textId="77777777" w:rsidR="00C50A95" w:rsidRPr="00D016EC" w:rsidRDefault="00C50A95" w:rsidP="00416506">
            <w:pPr>
              <w:pStyle w:val="tabletext11"/>
              <w:jc w:val="center"/>
              <w:rPr>
                <w:ins w:id="19194" w:author="Author"/>
              </w:rPr>
            </w:pPr>
            <w:ins w:id="19195" w:author="Author">
              <w:r w:rsidRPr="00D016EC">
                <w:t>1.12</w:t>
              </w:r>
            </w:ins>
          </w:p>
        </w:tc>
        <w:tc>
          <w:tcPr>
            <w:tcW w:w="400" w:type="dxa"/>
            <w:noWrap/>
            <w:vAlign w:val="bottom"/>
            <w:hideMark/>
          </w:tcPr>
          <w:p w14:paraId="530E14CB" w14:textId="77777777" w:rsidR="00C50A95" w:rsidRPr="00D016EC" w:rsidRDefault="00C50A95" w:rsidP="00416506">
            <w:pPr>
              <w:pStyle w:val="tabletext11"/>
              <w:jc w:val="center"/>
              <w:rPr>
                <w:ins w:id="19196" w:author="Author"/>
              </w:rPr>
            </w:pPr>
            <w:ins w:id="19197" w:author="Author">
              <w:r w:rsidRPr="00D016EC">
                <w:t>1.07</w:t>
              </w:r>
            </w:ins>
          </w:p>
        </w:tc>
        <w:tc>
          <w:tcPr>
            <w:tcW w:w="400" w:type="dxa"/>
            <w:noWrap/>
            <w:vAlign w:val="bottom"/>
            <w:hideMark/>
          </w:tcPr>
          <w:p w14:paraId="5E40907A" w14:textId="77777777" w:rsidR="00C50A95" w:rsidRPr="00D016EC" w:rsidRDefault="00C50A95" w:rsidP="00416506">
            <w:pPr>
              <w:pStyle w:val="tabletext11"/>
              <w:jc w:val="center"/>
              <w:rPr>
                <w:ins w:id="19198" w:author="Author"/>
              </w:rPr>
            </w:pPr>
            <w:ins w:id="19199" w:author="Author">
              <w:r w:rsidRPr="00D016EC">
                <w:t>1.02</w:t>
              </w:r>
            </w:ins>
          </w:p>
        </w:tc>
        <w:tc>
          <w:tcPr>
            <w:tcW w:w="400" w:type="dxa"/>
            <w:noWrap/>
            <w:vAlign w:val="bottom"/>
            <w:hideMark/>
          </w:tcPr>
          <w:p w14:paraId="6DF38543" w14:textId="77777777" w:rsidR="00C50A95" w:rsidRPr="00D016EC" w:rsidRDefault="00C50A95" w:rsidP="00416506">
            <w:pPr>
              <w:pStyle w:val="tabletext11"/>
              <w:jc w:val="center"/>
              <w:rPr>
                <w:ins w:id="19200" w:author="Author"/>
              </w:rPr>
            </w:pPr>
            <w:ins w:id="19201" w:author="Author">
              <w:r w:rsidRPr="00D016EC">
                <w:t>0.97</w:t>
              </w:r>
            </w:ins>
          </w:p>
        </w:tc>
        <w:tc>
          <w:tcPr>
            <w:tcW w:w="400" w:type="dxa"/>
            <w:noWrap/>
            <w:vAlign w:val="bottom"/>
            <w:hideMark/>
          </w:tcPr>
          <w:p w14:paraId="324C5F97" w14:textId="77777777" w:rsidR="00C50A95" w:rsidRPr="00D016EC" w:rsidRDefault="00C50A95" w:rsidP="00416506">
            <w:pPr>
              <w:pStyle w:val="tabletext11"/>
              <w:jc w:val="center"/>
              <w:rPr>
                <w:ins w:id="19202" w:author="Author"/>
              </w:rPr>
            </w:pPr>
            <w:ins w:id="19203" w:author="Author">
              <w:r w:rsidRPr="00D016EC">
                <w:t>0.97</w:t>
              </w:r>
            </w:ins>
          </w:p>
        </w:tc>
        <w:tc>
          <w:tcPr>
            <w:tcW w:w="400" w:type="dxa"/>
            <w:noWrap/>
            <w:vAlign w:val="bottom"/>
            <w:hideMark/>
          </w:tcPr>
          <w:p w14:paraId="36FBEE43" w14:textId="77777777" w:rsidR="00C50A95" w:rsidRPr="00D016EC" w:rsidRDefault="00C50A95" w:rsidP="00416506">
            <w:pPr>
              <w:pStyle w:val="tabletext11"/>
              <w:jc w:val="center"/>
              <w:rPr>
                <w:ins w:id="19204" w:author="Author"/>
              </w:rPr>
            </w:pPr>
            <w:ins w:id="19205" w:author="Author">
              <w:r w:rsidRPr="00D016EC">
                <w:t>0.97</w:t>
              </w:r>
            </w:ins>
          </w:p>
        </w:tc>
        <w:tc>
          <w:tcPr>
            <w:tcW w:w="400" w:type="dxa"/>
            <w:noWrap/>
            <w:vAlign w:val="bottom"/>
            <w:hideMark/>
          </w:tcPr>
          <w:p w14:paraId="79F041F9" w14:textId="77777777" w:rsidR="00C50A95" w:rsidRPr="00D016EC" w:rsidRDefault="00C50A95" w:rsidP="00416506">
            <w:pPr>
              <w:pStyle w:val="tabletext11"/>
              <w:jc w:val="center"/>
              <w:rPr>
                <w:ins w:id="19206" w:author="Author"/>
              </w:rPr>
            </w:pPr>
            <w:ins w:id="19207" w:author="Author">
              <w:r w:rsidRPr="00D016EC">
                <w:t>0.97</w:t>
              </w:r>
            </w:ins>
          </w:p>
        </w:tc>
        <w:tc>
          <w:tcPr>
            <w:tcW w:w="400" w:type="dxa"/>
            <w:noWrap/>
            <w:vAlign w:val="bottom"/>
            <w:hideMark/>
          </w:tcPr>
          <w:p w14:paraId="111FF229" w14:textId="77777777" w:rsidR="00C50A95" w:rsidRPr="00D016EC" w:rsidRDefault="00C50A95" w:rsidP="00416506">
            <w:pPr>
              <w:pStyle w:val="tabletext11"/>
              <w:jc w:val="center"/>
              <w:rPr>
                <w:ins w:id="19208" w:author="Author"/>
              </w:rPr>
            </w:pPr>
            <w:ins w:id="19209" w:author="Author">
              <w:r w:rsidRPr="00D016EC">
                <w:t>0.97</w:t>
              </w:r>
            </w:ins>
          </w:p>
        </w:tc>
        <w:tc>
          <w:tcPr>
            <w:tcW w:w="400" w:type="dxa"/>
            <w:noWrap/>
            <w:vAlign w:val="bottom"/>
            <w:hideMark/>
          </w:tcPr>
          <w:p w14:paraId="1199B663" w14:textId="77777777" w:rsidR="00C50A95" w:rsidRPr="00D016EC" w:rsidRDefault="00C50A95" w:rsidP="00416506">
            <w:pPr>
              <w:pStyle w:val="tabletext11"/>
              <w:jc w:val="center"/>
              <w:rPr>
                <w:ins w:id="19210" w:author="Author"/>
              </w:rPr>
            </w:pPr>
            <w:ins w:id="19211" w:author="Author">
              <w:r w:rsidRPr="00D016EC">
                <w:t>0.97</w:t>
              </w:r>
            </w:ins>
          </w:p>
        </w:tc>
        <w:tc>
          <w:tcPr>
            <w:tcW w:w="400" w:type="dxa"/>
            <w:noWrap/>
            <w:vAlign w:val="bottom"/>
            <w:hideMark/>
          </w:tcPr>
          <w:p w14:paraId="50F69CE0" w14:textId="77777777" w:rsidR="00C50A95" w:rsidRPr="00D016EC" w:rsidRDefault="00C50A95" w:rsidP="00416506">
            <w:pPr>
              <w:pStyle w:val="tabletext11"/>
              <w:jc w:val="center"/>
              <w:rPr>
                <w:ins w:id="19212" w:author="Author"/>
              </w:rPr>
            </w:pPr>
            <w:ins w:id="19213" w:author="Author">
              <w:r w:rsidRPr="00D016EC">
                <w:t>0.97</w:t>
              </w:r>
            </w:ins>
          </w:p>
        </w:tc>
        <w:tc>
          <w:tcPr>
            <w:tcW w:w="400" w:type="dxa"/>
            <w:noWrap/>
            <w:vAlign w:val="bottom"/>
            <w:hideMark/>
          </w:tcPr>
          <w:p w14:paraId="1FED1DF6" w14:textId="77777777" w:rsidR="00C50A95" w:rsidRPr="00D016EC" w:rsidRDefault="00C50A95" w:rsidP="00416506">
            <w:pPr>
              <w:pStyle w:val="tabletext11"/>
              <w:jc w:val="center"/>
              <w:rPr>
                <w:ins w:id="19214" w:author="Author"/>
              </w:rPr>
            </w:pPr>
            <w:ins w:id="19215" w:author="Author">
              <w:r w:rsidRPr="00D016EC">
                <w:t>0.97</w:t>
              </w:r>
            </w:ins>
          </w:p>
        </w:tc>
        <w:tc>
          <w:tcPr>
            <w:tcW w:w="400" w:type="dxa"/>
            <w:noWrap/>
            <w:vAlign w:val="bottom"/>
            <w:hideMark/>
          </w:tcPr>
          <w:p w14:paraId="66A31F03" w14:textId="77777777" w:rsidR="00C50A95" w:rsidRPr="00D016EC" w:rsidRDefault="00C50A95" w:rsidP="00416506">
            <w:pPr>
              <w:pStyle w:val="tabletext11"/>
              <w:jc w:val="center"/>
              <w:rPr>
                <w:ins w:id="19216" w:author="Author"/>
              </w:rPr>
            </w:pPr>
            <w:ins w:id="19217" w:author="Author">
              <w:r w:rsidRPr="00D016EC">
                <w:t>0.97</w:t>
              </w:r>
            </w:ins>
          </w:p>
        </w:tc>
        <w:tc>
          <w:tcPr>
            <w:tcW w:w="400" w:type="dxa"/>
            <w:noWrap/>
            <w:vAlign w:val="bottom"/>
            <w:hideMark/>
          </w:tcPr>
          <w:p w14:paraId="1AE99C38" w14:textId="77777777" w:rsidR="00C50A95" w:rsidRPr="00D016EC" w:rsidRDefault="00C50A95" w:rsidP="00416506">
            <w:pPr>
              <w:pStyle w:val="tabletext11"/>
              <w:jc w:val="center"/>
              <w:rPr>
                <w:ins w:id="19218" w:author="Author"/>
              </w:rPr>
            </w:pPr>
            <w:ins w:id="19219" w:author="Author">
              <w:r w:rsidRPr="00D016EC">
                <w:t>0.97</w:t>
              </w:r>
            </w:ins>
          </w:p>
        </w:tc>
        <w:tc>
          <w:tcPr>
            <w:tcW w:w="400" w:type="dxa"/>
            <w:noWrap/>
            <w:vAlign w:val="bottom"/>
            <w:hideMark/>
          </w:tcPr>
          <w:p w14:paraId="0F1AD9ED" w14:textId="77777777" w:rsidR="00C50A95" w:rsidRPr="00D016EC" w:rsidRDefault="00C50A95" w:rsidP="00416506">
            <w:pPr>
              <w:pStyle w:val="tabletext11"/>
              <w:jc w:val="center"/>
              <w:rPr>
                <w:ins w:id="19220" w:author="Author"/>
              </w:rPr>
            </w:pPr>
            <w:ins w:id="19221" w:author="Author">
              <w:r w:rsidRPr="00D016EC">
                <w:t>0.97</w:t>
              </w:r>
            </w:ins>
          </w:p>
        </w:tc>
        <w:tc>
          <w:tcPr>
            <w:tcW w:w="400" w:type="dxa"/>
            <w:noWrap/>
            <w:vAlign w:val="bottom"/>
            <w:hideMark/>
          </w:tcPr>
          <w:p w14:paraId="14271AD0" w14:textId="77777777" w:rsidR="00C50A95" w:rsidRPr="00D016EC" w:rsidRDefault="00C50A95" w:rsidP="00416506">
            <w:pPr>
              <w:pStyle w:val="tabletext11"/>
              <w:jc w:val="center"/>
              <w:rPr>
                <w:ins w:id="19222" w:author="Author"/>
              </w:rPr>
            </w:pPr>
            <w:ins w:id="19223" w:author="Author">
              <w:r w:rsidRPr="00D016EC">
                <w:t>0.97</w:t>
              </w:r>
            </w:ins>
          </w:p>
        </w:tc>
        <w:tc>
          <w:tcPr>
            <w:tcW w:w="400" w:type="dxa"/>
            <w:noWrap/>
            <w:vAlign w:val="bottom"/>
            <w:hideMark/>
          </w:tcPr>
          <w:p w14:paraId="3B3C5C81" w14:textId="77777777" w:rsidR="00C50A95" w:rsidRPr="00D016EC" w:rsidRDefault="00C50A95" w:rsidP="00416506">
            <w:pPr>
              <w:pStyle w:val="tabletext11"/>
              <w:jc w:val="center"/>
              <w:rPr>
                <w:ins w:id="19224" w:author="Author"/>
              </w:rPr>
            </w:pPr>
            <w:ins w:id="19225" w:author="Author">
              <w:r w:rsidRPr="00D016EC">
                <w:t>0.97</w:t>
              </w:r>
            </w:ins>
          </w:p>
        </w:tc>
        <w:tc>
          <w:tcPr>
            <w:tcW w:w="400" w:type="dxa"/>
            <w:noWrap/>
            <w:vAlign w:val="bottom"/>
            <w:hideMark/>
          </w:tcPr>
          <w:p w14:paraId="15B58A85" w14:textId="77777777" w:rsidR="00C50A95" w:rsidRPr="00D016EC" w:rsidRDefault="00C50A95" w:rsidP="00416506">
            <w:pPr>
              <w:pStyle w:val="tabletext11"/>
              <w:jc w:val="center"/>
              <w:rPr>
                <w:ins w:id="19226" w:author="Author"/>
              </w:rPr>
            </w:pPr>
            <w:ins w:id="19227" w:author="Author">
              <w:r w:rsidRPr="00D016EC">
                <w:t>0.97</w:t>
              </w:r>
            </w:ins>
          </w:p>
        </w:tc>
        <w:tc>
          <w:tcPr>
            <w:tcW w:w="440" w:type="dxa"/>
            <w:noWrap/>
            <w:vAlign w:val="bottom"/>
            <w:hideMark/>
          </w:tcPr>
          <w:p w14:paraId="708FD8FF" w14:textId="77777777" w:rsidR="00C50A95" w:rsidRPr="00D016EC" w:rsidRDefault="00C50A95" w:rsidP="00416506">
            <w:pPr>
              <w:pStyle w:val="tabletext11"/>
              <w:jc w:val="center"/>
              <w:rPr>
                <w:ins w:id="19228" w:author="Author"/>
              </w:rPr>
            </w:pPr>
            <w:ins w:id="19229" w:author="Author">
              <w:r w:rsidRPr="00D016EC">
                <w:t>0.97</w:t>
              </w:r>
            </w:ins>
          </w:p>
        </w:tc>
        <w:tc>
          <w:tcPr>
            <w:tcW w:w="400" w:type="dxa"/>
            <w:noWrap/>
            <w:vAlign w:val="bottom"/>
            <w:hideMark/>
          </w:tcPr>
          <w:p w14:paraId="59848FD1" w14:textId="77777777" w:rsidR="00C50A95" w:rsidRPr="00D016EC" w:rsidRDefault="00C50A95" w:rsidP="00416506">
            <w:pPr>
              <w:pStyle w:val="tabletext11"/>
              <w:jc w:val="center"/>
              <w:rPr>
                <w:ins w:id="19230" w:author="Author"/>
              </w:rPr>
            </w:pPr>
            <w:ins w:id="19231" w:author="Author">
              <w:r w:rsidRPr="00D016EC">
                <w:t>0.97</w:t>
              </w:r>
            </w:ins>
          </w:p>
        </w:tc>
        <w:tc>
          <w:tcPr>
            <w:tcW w:w="400" w:type="dxa"/>
            <w:noWrap/>
            <w:vAlign w:val="bottom"/>
            <w:hideMark/>
          </w:tcPr>
          <w:p w14:paraId="4D8E3565" w14:textId="77777777" w:rsidR="00C50A95" w:rsidRPr="00D016EC" w:rsidRDefault="00C50A95" w:rsidP="00416506">
            <w:pPr>
              <w:pStyle w:val="tabletext11"/>
              <w:jc w:val="center"/>
              <w:rPr>
                <w:ins w:id="19232" w:author="Author"/>
              </w:rPr>
            </w:pPr>
            <w:ins w:id="19233" w:author="Author">
              <w:r w:rsidRPr="00D016EC">
                <w:t>0.97</w:t>
              </w:r>
            </w:ins>
          </w:p>
        </w:tc>
        <w:tc>
          <w:tcPr>
            <w:tcW w:w="400" w:type="dxa"/>
            <w:noWrap/>
            <w:vAlign w:val="bottom"/>
            <w:hideMark/>
          </w:tcPr>
          <w:p w14:paraId="63A32FD1" w14:textId="77777777" w:rsidR="00C50A95" w:rsidRPr="00D016EC" w:rsidRDefault="00C50A95" w:rsidP="00416506">
            <w:pPr>
              <w:pStyle w:val="tabletext11"/>
              <w:jc w:val="center"/>
              <w:rPr>
                <w:ins w:id="19234" w:author="Author"/>
              </w:rPr>
            </w:pPr>
            <w:ins w:id="19235" w:author="Author">
              <w:r w:rsidRPr="00D016EC">
                <w:t>0.97</w:t>
              </w:r>
            </w:ins>
          </w:p>
        </w:tc>
        <w:tc>
          <w:tcPr>
            <w:tcW w:w="400" w:type="dxa"/>
            <w:noWrap/>
            <w:vAlign w:val="bottom"/>
            <w:hideMark/>
          </w:tcPr>
          <w:p w14:paraId="066E53C0" w14:textId="77777777" w:rsidR="00C50A95" w:rsidRPr="00D016EC" w:rsidRDefault="00C50A95" w:rsidP="00416506">
            <w:pPr>
              <w:pStyle w:val="tabletext11"/>
              <w:jc w:val="center"/>
              <w:rPr>
                <w:ins w:id="19236" w:author="Author"/>
              </w:rPr>
            </w:pPr>
            <w:ins w:id="19237" w:author="Author">
              <w:r w:rsidRPr="00D016EC">
                <w:t>0.97</w:t>
              </w:r>
            </w:ins>
          </w:p>
        </w:tc>
        <w:tc>
          <w:tcPr>
            <w:tcW w:w="460" w:type="dxa"/>
            <w:noWrap/>
            <w:vAlign w:val="bottom"/>
            <w:hideMark/>
          </w:tcPr>
          <w:p w14:paraId="518F92AA" w14:textId="77777777" w:rsidR="00C50A95" w:rsidRPr="00D016EC" w:rsidRDefault="00C50A95" w:rsidP="00416506">
            <w:pPr>
              <w:pStyle w:val="tabletext11"/>
              <w:jc w:val="center"/>
              <w:rPr>
                <w:ins w:id="19238" w:author="Author"/>
              </w:rPr>
            </w:pPr>
            <w:ins w:id="19239" w:author="Author">
              <w:r w:rsidRPr="00D016EC">
                <w:t>0.97</w:t>
              </w:r>
            </w:ins>
          </w:p>
        </w:tc>
      </w:tr>
      <w:tr w:rsidR="00C50A95" w:rsidRPr="00D016EC" w14:paraId="771228B8" w14:textId="77777777" w:rsidTr="00416506">
        <w:trPr>
          <w:trHeight w:val="190"/>
          <w:ins w:id="19240" w:author="Author"/>
        </w:trPr>
        <w:tc>
          <w:tcPr>
            <w:tcW w:w="200" w:type="dxa"/>
            <w:tcBorders>
              <w:right w:val="nil"/>
            </w:tcBorders>
            <w:vAlign w:val="bottom"/>
          </w:tcPr>
          <w:p w14:paraId="1E614E35" w14:textId="77777777" w:rsidR="00C50A95" w:rsidRPr="00D016EC" w:rsidRDefault="00C50A95" w:rsidP="00416506">
            <w:pPr>
              <w:pStyle w:val="tabletext11"/>
              <w:jc w:val="right"/>
              <w:rPr>
                <w:ins w:id="19241" w:author="Author"/>
              </w:rPr>
            </w:pPr>
          </w:p>
        </w:tc>
        <w:tc>
          <w:tcPr>
            <w:tcW w:w="1580" w:type="dxa"/>
            <w:tcBorders>
              <w:left w:val="nil"/>
            </w:tcBorders>
            <w:vAlign w:val="bottom"/>
            <w:hideMark/>
          </w:tcPr>
          <w:p w14:paraId="1601F809" w14:textId="77777777" w:rsidR="00C50A95" w:rsidRPr="00D016EC" w:rsidRDefault="00C50A95" w:rsidP="00416506">
            <w:pPr>
              <w:pStyle w:val="tabletext11"/>
              <w:tabs>
                <w:tab w:val="decimal" w:pos="640"/>
              </w:tabs>
              <w:rPr>
                <w:ins w:id="19242" w:author="Author"/>
              </w:rPr>
            </w:pPr>
            <w:ins w:id="19243" w:author="Author">
              <w:r w:rsidRPr="00D016EC">
                <w:t>50,000 to 54,999</w:t>
              </w:r>
            </w:ins>
          </w:p>
        </w:tc>
        <w:tc>
          <w:tcPr>
            <w:tcW w:w="680" w:type="dxa"/>
            <w:noWrap/>
            <w:vAlign w:val="bottom"/>
            <w:hideMark/>
          </w:tcPr>
          <w:p w14:paraId="64952E42" w14:textId="77777777" w:rsidR="00C50A95" w:rsidRPr="00D016EC" w:rsidRDefault="00C50A95" w:rsidP="00416506">
            <w:pPr>
              <w:pStyle w:val="tabletext11"/>
              <w:jc w:val="center"/>
              <w:rPr>
                <w:ins w:id="19244" w:author="Author"/>
              </w:rPr>
            </w:pPr>
            <w:ins w:id="19245" w:author="Author">
              <w:r w:rsidRPr="00D016EC">
                <w:t>1.69</w:t>
              </w:r>
            </w:ins>
          </w:p>
        </w:tc>
        <w:tc>
          <w:tcPr>
            <w:tcW w:w="900" w:type="dxa"/>
            <w:noWrap/>
            <w:vAlign w:val="bottom"/>
            <w:hideMark/>
          </w:tcPr>
          <w:p w14:paraId="4A1C94A2" w14:textId="77777777" w:rsidR="00C50A95" w:rsidRPr="00D016EC" w:rsidRDefault="00C50A95" w:rsidP="00416506">
            <w:pPr>
              <w:pStyle w:val="tabletext11"/>
              <w:jc w:val="center"/>
              <w:rPr>
                <w:ins w:id="19246" w:author="Author"/>
              </w:rPr>
            </w:pPr>
            <w:ins w:id="19247" w:author="Author">
              <w:r w:rsidRPr="00D016EC">
                <w:t>1.27</w:t>
              </w:r>
            </w:ins>
          </w:p>
        </w:tc>
        <w:tc>
          <w:tcPr>
            <w:tcW w:w="400" w:type="dxa"/>
            <w:noWrap/>
            <w:vAlign w:val="bottom"/>
            <w:hideMark/>
          </w:tcPr>
          <w:p w14:paraId="457EF1F4" w14:textId="77777777" w:rsidR="00C50A95" w:rsidRPr="00D016EC" w:rsidRDefault="00C50A95" w:rsidP="00416506">
            <w:pPr>
              <w:pStyle w:val="tabletext11"/>
              <w:jc w:val="center"/>
              <w:rPr>
                <w:ins w:id="19248" w:author="Author"/>
              </w:rPr>
            </w:pPr>
            <w:ins w:id="19249" w:author="Author">
              <w:r w:rsidRPr="00D016EC">
                <w:t>1.27</w:t>
              </w:r>
            </w:ins>
          </w:p>
        </w:tc>
        <w:tc>
          <w:tcPr>
            <w:tcW w:w="400" w:type="dxa"/>
            <w:noWrap/>
            <w:vAlign w:val="bottom"/>
            <w:hideMark/>
          </w:tcPr>
          <w:p w14:paraId="3214F515" w14:textId="77777777" w:rsidR="00C50A95" w:rsidRPr="00D016EC" w:rsidRDefault="00C50A95" w:rsidP="00416506">
            <w:pPr>
              <w:pStyle w:val="tabletext11"/>
              <w:jc w:val="center"/>
              <w:rPr>
                <w:ins w:id="19250" w:author="Author"/>
              </w:rPr>
            </w:pPr>
            <w:ins w:id="19251" w:author="Author">
              <w:r w:rsidRPr="00D016EC">
                <w:t>1.27</w:t>
              </w:r>
            </w:ins>
          </w:p>
        </w:tc>
        <w:tc>
          <w:tcPr>
            <w:tcW w:w="400" w:type="dxa"/>
            <w:noWrap/>
            <w:vAlign w:val="bottom"/>
            <w:hideMark/>
          </w:tcPr>
          <w:p w14:paraId="690AFF7E" w14:textId="77777777" w:rsidR="00C50A95" w:rsidRPr="00D016EC" w:rsidRDefault="00C50A95" w:rsidP="00416506">
            <w:pPr>
              <w:pStyle w:val="tabletext11"/>
              <w:jc w:val="center"/>
              <w:rPr>
                <w:ins w:id="19252" w:author="Author"/>
              </w:rPr>
            </w:pPr>
            <w:ins w:id="19253" w:author="Author">
              <w:r w:rsidRPr="00D016EC">
                <w:t>1.22</w:t>
              </w:r>
            </w:ins>
          </w:p>
        </w:tc>
        <w:tc>
          <w:tcPr>
            <w:tcW w:w="400" w:type="dxa"/>
            <w:noWrap/>
            <w:vAlign w:val="bottom"/>
            <w:hideMark/>
          </w:tcPr>
          <w:p w14:paraId="65F86EF2" w14:textId="77777777" w:rsidR="00C50A95" w:rsidRPr="00D016EC" w:rsidRDefault="00C50A95" w:rsidP="00416506">
            <w:pPr>
              <w:pStyle w:val="tabletext11"/>
              <w:jc w:val="center"/>
              <w:rPr>
                <w:ins w:id="19254" w:author="Author"/>
              </w:rPr>
            </w:pPr>
            <w:ins w:id="19255" w:author="Author">
              <w:r w:rsidRPr="00D016EC">
                <w:t>1.17</w:t>
              </w:r>
            </w:ins>
          </w:p>
        </w:tc>
        <w:tc>
          <w:tcPr>
            <w:tcW w:w="400" w:type="dxa"/>
            <w:noWrap/>
            <w:vAlign w:val="bottom"/>
            <w:hideMark/>
          </w:tcPr>
          <w:p w14:paraId="06C52285" w14:textId="77777777" w:rsidR="00C50A95" w:rsidRPr="00D016EC" w:rsidRDefault="00C50A95" w:rsidP="00416506">
            <w:pPr>
              <w:pStyle w:val="tabletext11"/>
              <w:jc w:val="center"/>
              <w:rPr>
                <w:ins w:id="19256" w:author="Author"/>
              </w:rPr>
            </w:pPr>
            <w:ins w:id="19257" w:author="Author">
              <w:r w:rsidRPr="00D016EC">
                <w:t>1.12</w:t>
              </w:r>
            </w:ins>
          </w:p>
        </w:tc>
        <w:tc>
          <w:tcPr>
            <w:tcW w:w="400" w:type="dxa"/>
            <w:noWrap/>
            <w:vAlign w:val="bottom"/>
            <w:hideMark/>
          </w:tcPr>
          <w:p w14:paraId="53C9EB4F" w14:textId="77777777" w:rsidR="00C50A95" w:rsidRPr="00D016EC" w:rsidRDefault="00C50A95" w:rsidP="00416506">
            <w:pPr>
              <w:pStyle w:val="tabletext11"/>
              <w:jc w:val="center"/>
              <w:rPr>
                <w:ins w:id="19258" w:author="Author"/>
              </w:rPr>
            </w:pPr>
            <w:ins w:id="19259" w:author="Author">
              <w:r w:rsidRPr="00D016EC">
                <w:t>1.06</w:t>
              </w:r>
            </w:ins>
          </w:p>
        </w:tc>
        <w:tc>
          <w:tcPr>
            <w:tcW w:w="400" w:type="dxa"/>
            <w:noWrap/>
            <w:vAlign w:val="bottom"/>
            <w:hideMark/>
          </w:tcPr>
          <w:p w14:paraId="045508E0" w14:textId="77777777" w:rsidR="00C50A95" w:rsidRPr="00D016EC" w:rsidRDefault="00C50A95" w:rsidP="00416506">
            <w:pPr>
              <w:pStyle w:val="tabletext11"/>
              <w:jc w:val="center"/>
              <w:rPr>
                <w:ins w:id="19260" w:author="Author"/>
              </w:rPr>
            </w:pPr>
            <w:ins w:id="19261" w:author="Author">
              <w:r w:rsidRPr="00D016EC">
                <w:t>1.01</w:t>
              </w:r>
            </w:ins>
          </w:p>
        </w:tc>
        <w:tc>
          <w:tcPr>
            <w:tcW w:w="400" w:type="dxa"/>
            <w:noWrap/>
            <w:vAlign w:val="bottom"/>
            <w:hideMark/>
          </w:tcPr>
          <w:p w14:paraId="4D421E50" w14:textId="77777777" w:rsidR="00C50A95" w:rsidRPr="00D016EC" w:rsidRDefault="00C50A95" w:rsidP="00416506">
            <w:pPr>
              <w:pStyle w:val="tabletext11"/>
              <w:jc w:val="center"/>
              <w:rPr>
                <w:ins w:id="19262" w:author="Author"/>
              </w:rPr>
            </w:pPr>
            <w:ins w:id="19263" w:author="Author">
              <w:r w:rsidRPr="00D016EC">
                <w:t>1.01</w:t>
              </w:r>
            </w:ins>
          </w:p>
        </w:tc>
        <w:tc>
          <w:tcPr>
            <w:tcW w:w="400" w:type="dxa"/>
            <w:noWrap/>
            <w:vAlign w:val="bottom"/>
            <w:hideMark/>
          </w:tcPr>
          <w:p w14:paraId="7C91D1F4" w14:textId="77777777" w:rsidR="00C50A95" w:rsidRPr="00D016EC" w:rsidRDefault="00C50A95" w:rsidP="00416506">
            <w:pPr>
              <w:pStyle w:val="tabletext11"/>
              <w:jc w:val="center"/>
              <w:rPr>
                <w:ins w:id="19264" w:author="Author"/>
              </w:rPr>
            </w:pPr>
            <w:ins w:id="19265" w:author="Author">
              <w:r w:rsidRPr="00D016EC">
                <w:t>1.01</w:t>
              </w:r>
            </w:ins>
          </w:p>
        </w:tc>
        <w:tc>
          <w:tcPr>
            <w:tcW w:w="400" w:type="dxa"/>
            <w:noWrap/>
            <w:vAlign w:val="bottom"/>
            <w:hideMark/>
          </w:tcPr>
          <w:p w14:paraId="01307741" w14:textId="77777777" w:rsidR="00C50A95" w:rsidRPr="00D016EC" w:rsidRDefault="00C50A95" w:rsidP="00416506">
            <w:pPr>
              <w:pStyle w:val="tabletext11"/>
              <w:jc w:val="center"/>
              <w:rPr>
                <w:ins w:id="19266" w:author="Author"/>
              </w:rPr>
            </w:pPr>
            <w:ins w:id="19267" w:author="Author">
              <w:r w:rsidRPr="00D016EC">
                <w:t>1.01</w:t>
              </w:r>
            </w:ins>
          </w:p>
        </w:tc>
        <w:tc>
          <w:tcPr>
            <w:tcW w:w="400" w:type="dxa"/>
            <w:noWrap/>
            <w:vAlign w:val="bottom"/>
            <w:hideMark/>
          </w:tcPr>
          <w:p w14:paraId="3B5BA499" w14:textId="77777777" w:rsidR="00C50A95" w:rsidRPr="00D016EC" w:rsidRDefault="00C50A95" w:rsidP="00416506">
            <w:pPr>
              <w:pStyle w:val="tabletext11"/>
              <w:jc w:val="center"/>
              <w:rPr>
                <w:ins w:id="19268" w:author="Author"/>
              </w:rPr>
            </w:pPr>
            <w:ins w:id="19269" w:author="Author">
              <w:r w:rsidRPr="00D016EC">
                <w:t>1.01</w:t>
              </w:r>
            </w:ins>
          </w:p>
        </w:tc>
        <w:tc>
          <w:tcPr>
            <w:tcW w:w="400" w:type="dxa"/>
            <w:noWrap/>
            <w:vAlign w:val="bottom"/>
            <w:hideMark/>
          </w:tcPr>
          <w:p w14:paraId="45C64CF6" w14:textId="77777777" w:rsidR="00C50A95" w:rsidRPr="00D016EC" w:rsidRDefault="00C50A95" w:rsidP="00416506">
            <w:pPr>
              <w:pStyle w:val="tabletext11"/>
              <w:jc w:val="center"/>
              <w:rPr>
                <w:ins w:id="19270" w:author="Author"/>
              </w:rPr>
            </w:pPr>
            <w:ins w:id="19271" w:author="Author">
              <w:r w:rsidRPr="00D016EC">
                <w:t>1.01</w:t>
              </w:r>
            </w:ins>
          </w:p>
        </w:tc>
        <w:tc>
          <w:tcPr>
            <w:tcW w:w="400" w:type="dxa"/>
            <w:noWrap/>
            <w:vAlign w:val="bottom"/>
            <w:hideMark/>
          </w:tcPr>
          <w:p w14:paraId="63835454" w14:textId="77777777" w:rsidR="00C50A95" w:rsidRPr="00D016EC" w:rsidRDefault="00C50A95" w:rsidP="00416506">
            <w:pPr>
              <w:pStyle w:val="tabletext11"/>
              <w:jc w:val="center"/>
              <w:rPr>
                <w:ins w:id="19272" w:author="Author"/>
              </w:rPr>
            </w:pPr>
            <w:ins w:id="19273" w:author="Author">
              <w:r w:rsidRPr="00D016EC">
                <w:t>1.01</w:t>
              </w:r>
            </w:ins>
          </w:p>
        </w:tc>
        <w:tc>
          <w:tcPr>
            <w:tcW w:w="400" w:type="dxa"/>
            <w:noWrap/>
            <w:vAlign w:val="bottom"/>
            <w:hideMark/>
          </w:tcPr>
          <w:p w14:paraId="404707FC" w14:textId="77777777" w:rsidR="00C50A95" w:rsidRPr="00D016EC" w:rsidRDefault="00C50A95" w:rsidP="00416506">
            <w:pPr>
              <w:pStyle w:val="tabletext11"/>
              <w:jc w:val="center"/>
              <w:rPr>
                <w:ins w:id="19274" w:author="Author"/>
              </w:rPr>
            </w:pPr>
            <w:ins w:id="19275" w:author="Author">
              <w:r w:rsidRPr="00D016EC">
                <w:t>1.01</w:t>
              </w:r>
            </w:ins>
          </w:p>
        </w:tc>
        <w:tc>
          <w:tcPr>
            <w:tcW w:w="400" w:type="dxa"/>
            <w:noWrap/>
            <w:vAlign w:val="bottom"/>
            <w:hideMark/>
          </w:tcPr>
          <w:p w14:paraId="000A36DA" w14:textId="77777777" w:rsidR="00C50A95" w:rsidRPr="00D016EC" w:rsidRDefault="00C50A95" w:rsidP="00416506">
            <w:pPr>
              <w:pStyle w:val="tabletext11"/>
              <w:jc w:val="center"/>
              <w:rPr>
                <w:ins w:id="19276" w:author="Author"/>
              </w:rPr>
            </w:pPr>
            <w:ins w:id="19277" w:author="Author">
              <w:r w:rsidRPr="00D016EC">
                <w:t>1.01</w:t>
              </w:r>
            </w:ins>
          </w:p>
        </w:tc>
        <w:tc>
          <w:tcPr>
            <w:tcW w:w="400" w:type="dxa"/>
            <w:noWrap/>
            <w:vAlign w:val="bottom"/>
            <w:hideMark/>
          </w:tcPr>
          <w:p w14:paraId="22E6F6AE" w14:textId="77777777" w:rsidR="00C50A95" w:rsidRPr="00D016EC" w:rsidRDefault="00C50A95" w:rsidP="00416506">
            <w:pPr>
              <w:pStyle w:val="tabletext11"/>
              <w:jc w:val="center"/>
              <w:rPr>
                <w:ins w:id="19278" w:author="Author"/>
              </w:rPr>
            </w:pPr>
            <w:ins w:id="19279" w:author="Author">
              <w:r w:rsidRPr="00D016EC">
                <w:t>1.01</w:t>
              </w:r>
            </w:ins>
          </w:p>
        </w:tc>
        <w:tc>
          <w:tcPr>
            <w:tcW w:w="400" w:type="dxa"/>
            <w:noWrap/>
            <w:vAlign w:val="bottom"/>
            <w:hideMark/>
          </w:tcPr>
          <w:p w14:paraId="11922E82" w14:textId="77777777" w:rsidR="00C50A95" w:rsidRPr="00D016EC" w:rsidRDefault="00C50A95" w:rsidP="00416506">
            <w:pPr>
              <w:pStyle w:val="tabletext11"/>
              <w:jc w:val="center"/>
              <w:rPr>
                <w:ins w:id="19280" w:author="Author"/>
              </w:rPr>
            </w:pPr>
            <w:ins w:id="19281" w:author="Author">
              <w:r w:rsidRPr="00D016EC">
                <w:t>1.01</w:t>
              </w:r>
            </w:ins>
          </w:p>
        </w:tc>
        <w:tc>
          <w:tcPr>
            <w:tcW w:w="400" w:type="dxa"/>
            <w:noWrap/>
            <w:vAlign w:val="bottom"/>
            <w:hideMark/>
          </w:tcPr>
          <w:p w14:paraId="300EE24E" w14:textId="77777777" w:rsidR="00C50A95" w:rsidRPr="00D016EC" w:rsidRDefault="00C50A95" w:rsidP="00416506">
            <w:pPr>
              <w:pStyle w:val="tabletext11"/>
              <w:jc w:val="center"/>
              <w:rPr>
                <w:ins w:id="19282" w:author="Author"/>
              </w:rPr>
            </w:pPr>
            <w:ins w:id="19283" w:author="Author">
              <w:r w:rsidRPr="00D016EC">
                <w:t>1.01</w:t>
              </w:r>
            </w:ins>
          </w:p>
        </w:tc>
        <w:tc>
          <w:tcPr>
            <w:tcW w:w="400" w:type="dxa"/>
            <w:noWrap/>
            <w:vAlign w:val="bottom"/>
            <w:hideMark/>
          </w:tcPr>
          <w:p w14:paraId="460CA333" w14:textId="77777777" w:rsidR="00C50A95" w:rsidRPr="00D016EC" w:rsidRDefault="00C50A95" w:rsidP="00416506">
            <w:pPr>
              <w:pStyle w:val="tabletext11"/>
              <w:jc w:val="center"/>
              <w:rPr>
                <w:ins w:id="19284" w:author="Author"/>
              </w:rPr>
            </w:pPr>
            <w:ins w:id="19285" w:author="Author">
              <w:r w:rsidRPr="00D016EC">
                <w:t>1.01</w:t>
              </w:r>
            </w:ins>
          </w:p>
        </w:tc>
        <w:tc>
          <w:tcPr>
            <w:tcW w:w="400" w:type="dxa"/>
            <w:noWrap/>
            <w:vAlign w:val="bottom"/>
            <w:hideMark/>
          </w:tcPr>
          <w:p w14:paraId="6DDDC5B3" w14:textId="77777777" w:rsidR="00C50A95" w:rsidRPr="00D016EC" w:rsidRDefault="00C50A95" w:rsidP="00416506">
            <w:pPr>
              <w:pStyle w:val="tabletext11"/>
              <w:jc w:val="center"/>
              <w:rPr>
                <w:ins w:id="19286" w:author="Author"/>
              </w:rPr>
            </w:pPr>
            <w:ins w:id="19287" w:author="Author">
              <w:r w:rsidRPr="00D016EC">
                <w:t>1.01</w:t>
              </w:r>
            </w:ins>
          </w:p>
        </w:tc>
        <w:tc>
          <w:tcPr>
            <w:tcW w:w="440" w:type="dxa"/>
            <w:noWrap/>
            <w:vAlign w:val="bottom"/>
            <w:hideMark/>
          </w:tcPr>
          <w:p w14:paraId="6FF64CA0" w14:textId="77777777" w:rsidR="00C50A95" w:rsidRPr="00D016EC" w:rsidRDefault="00C50A95" w:rsidP="00416506">
            <w:pPr>
              <w:pStyle w:val="tabletext11"/>
              <w:jc w:val="center"/>
              <w:rPr>
                <w:ins w:id="19288" w:author="Author"/>
              </w:rPr>
            </w:pPr>
            <w:ins w:id="19289" w:author="Author">
              <w:r w:rsidRPr="00D016EC">
                <w:t>1.01</w:t>
              </w:r>
            </w:ins>
          </w:p>
        </w:tc>
        <w:tc>
          <w:tcPr>
            <w:tcW w:w="400" w:type="dxa"/>
            <w:noWrap/>
            <w:vAlign w:val="bottom"/>
            <w:hideMark/>
          </w:tcPr>
          <w:p w14:paraId="56E685D8" w14:textId="77777777" w:rsidR="00C50A95" w:rsidRPr="00D016EC" w:rsidRDefault="00C50A95" w:rsidP="00416506">
            <w:pPr>
              <w:pStyle w:val="tabletext11"/>
              <w:jc w:val="center"/>
              <w:rPr>
                <w:ins w:id="19290" w:author="Author"/>
              </w:rPr>
            </w:pPr>
            <w:ins w:id="19291" w:author="Author">
              <w:r w:rsidRPr="00D016EC">
                <w:t>1.01</w:t>
              </w:r>
            </w:ins>
          </w:p>
        </w:tc>
        <w:tc>
          <w:tcPr>
            <w:tcW w:w="400" w:type="dxa"/>
            <w:noWrap/>
            <w:vAlign w:val="bottom"/>
            <w:hideMark/>
          </w:tcPr>
          <w:p w14:paraId="64A982B6" w14:textId="77777777" w:rsidR="00C50A95" w:rsidRPr="00D016EC" w:rsidRDefault="00C50A95" w:rsidP="00416506">
            <w:pPr>
              <w:pStyle w:val="tabletext11"/>
              <w:jc w:val="center"/>
              <w:rPr>
                <w:ins w:id="19292" w:author="Author"/>
              </w:rPr>
            </w:pPr>
            <w:ins w:id="19293" w:author="Author">
              <w:r w:rsidRPr="00D016EC">
                <w:t>1.01</w:t>
              </w:r>
            </w:ins>
          </w:p>
        </w:tc>
        <w:tc>
          <w:tcPr>
            <w:tcW w:w="400" w:type="dxa"/>
            <w:noWrap/>
            <w:vAlign w:val="bottom"/>
            <w:hideMark/>
          </w:tcPr>
          <w:p w14:paraId="560878C0" w14:textId="77777777" w:rsidR="00C50A95" w:rsidRPr="00D016EC" w:rsidRDefault="00C50A95" w:rsidP="00416506">
            <w:pPr>
              <w:pStyle w:val="tabletext11"/>
              <w:jc w:val="center"/>
              <w:rPr>
                <w:ins w:id="19294" w:author="Author"/>
              </w:rPr>
            </w:pPr>
            <w:ins w:id="19295" w:author="Author">
              <w:r w:rsidRPr="00D016EC">
                <w:t>1.01</w:t>
              </w:r>
            </w:ins>
          </w:p>
        </w:tc>
        <w:tc>
          <w:tcPr>
            <w:tcW w:w="400" w:type="dxa"/>
            <w:noWrap/>
            <w:vAlign w:val="bottom"/>
            <w:hideMark/>
          </w:tcPr>
          <w:p w14:paraId="1E0D4886" w14:textId="77777777" w:rsidR="00C50A95" w:rsidRPr="00D016EC" w:rsidRDefault="00C50A95" w:rsidP="00416506">
            <w:pPr>
              <w:pStyle w:val="tabletext11"/>
              <w:jc w:val="center"/>
              <w:rPr>
                <w:ins w:id="19296" w:author="Author"/>
              </w:rPr>
            </w:pPr>
            <w:ins w:id="19297" w:author="Author">
              <w:r w:rsidRPr="00D016EC">
                <w:t>1.01</w:t>
              </w:r>
            </w:ins>
          </w:p>
        </w:tc>
        <w:tc>
          <w:tcPr>
            <w:tcW w:w="460" w:type="dxa"/>
            <w:noWrap/>
            <w:vAlign w:val="bottom"/>
            <w:hideMark/>
          </w:tcPr>
          <w:p w14:paraId="7EA4104C" w14:textId="77777777" w:rsidR="00C50A95" w:rsidRPr="00D016EC" w:rsidRDefault="00C50A95" w:rsidP="00416506">
            <w:pPr>
              <w:pStyle w:val="tabletext11"/>
              <w:jc w:val="center"/>
              <w:rPr>
                <w:ins w:id="19298" w:author="Author"/>
              </w:rPr>
            </w:pPr>
            <w:ins w:id="19299" w:author="Author">
              <w:r w:rsidRPr="00D016EC">
                <w:t>1.01</w:t>
              </w:r>
            </w:ins>
          </w:p>
        </w:tc>
      </w:tr>
      <w:tr w:rsidR="00C50A95" w:rsidRPr="00D016EC" w14:paraId="4B1EF913" w14:textId="77777777" w:rsidTr="00416506">
        <w:trPr>
          <w:trHeight w:val="190"/>
          <w:ins w:id="19300" w:author="Author"/>
        </w:trPr>
        <w:tc>
          <w:tcPr>
            <w:tcW w:w="200" w:type="dxa"/>
            <w:tcBorders>
              <w:right w:val="nil"/>
            </w:tcBorders>
            <w:vAlign w:val="bottom"/>
          </w:tcPr>
          <w:p w14:paraId="0EB11774" w14:textId="77777777" w:rsidR="00C50A95" w:rsidRPr="00D016EC" w:rsidRDefault="00C50A95" w:rsidP="00416506">
            <w:pPr>
              <w:pStyle w:val="tabletext11"/>
              <w:jc w:val="right"/>
              <w:rPr>
                <w:ins w:id="19301" w:author="Author"/>
              </w:rPr>
            </w:pPr>
          </w:p>
        </w:tc>
        <w:tc>
          <w:tcPr>
            <w:tcW w:w="1580" w:type="dxa"/>
            <w:tcBorders>
              <w:left w:val="nil"/>
            </w:tcBorders>
            <w:vAlign w:val="bottom"/>
            <w:hideMark/>
          </w:tcPr>
          <w:p w14:paraId="3ADD7350" w14:textId="77777777" w:rsidR="00C50A95" w:rsidRPr="00D016EC" w:rsidRDefault="00C50A95" w:rsidP="00416506">
            <w:pPr>
              <w:pStyle w:val="tabletext11"/>
              <w:tabs>
                <w:tab w:val="decimal" w:pos="640"/>
              </w:tabs>
              <w:rPr>
                <w:ins w:id="19302" w:author="Author"/>
              </w:rPr>
            </w:pPr>
            <w:ins w:id="19303" w:author="Author">
              <w:r w:rsidRPr="00D016EC">
                <w:t>55,000 to 64,999</w:t>
              </w:r>
            </w:ins>
          </w:p>
        </w:tc>
        <w:tc>
          <w:tcPr>
            <w:tcW w:w="680" w:type="dxa"/>
            <w:noWrap/>
            <w:vAlign w:val="bottom"/>
            <w:hideMark/>
          </w:tcPr>
          <w:p w14:paraId="5C9DAA6A" w14:textId="77777777" w:rsidR="00C50A95" w:rsidRPr="00D016EC" w:rsidRDefault="00C50A95" w:rsidP="00416506">
            <w:pPr>
              <w:pStyle w:val="tabletext11"/>
              <w:jc w:val="center"/>
              <w:rPr>
                <w:ins w:id="19304" w:author="Author"/>
              </w:rPr>
            </w:pPr>
            <w:ins w:id="19305" w:author="Author">
              <w:r w:rsidRPr="00D016EC">
                <w:t>1.78</w:t>
              </w:r>
            </w:ins>
          </w:p>
        </w:tc>
        <w:tc>
          <w:tcPr>
            <w:tcW w:w="900" w:type="dxa"/>
            <w:noWrap/>
            <w:vAlign w:val="bottom"/>
            <w:hideMark/>
          </w:tcPr>
          <w:p w14:paraId="279F82FF" w14:textId="77777777" w:rsidR="00C50A95" w:rsidRPr="00D016EC" w:rsidRDefault="00C50A95" w:rsidP="00416506">
            <w:pPr>
              <w:pStyle w:val="tabletext11"/>
              <w:jc w:val="center"/>
              <w:rPr>
                <w:ins w:id="19306" w:author="Author"/>
              </w:rPr>
            </w:pPr>
            <w:ins w:id="19307" w:author="Author">
              <w:r w:rsidRPr="00D016EC">
                <w:t>1.34</w:t>
              </w:r>
            </w:ins>
          </w:p>
        </w:tc>
        <w:tc>
          <w:tcPr>
            <w:tcW w:w="400" w:type="dxa"/>
            <w:noWrap/>
            <w:vAlign w:val="bottom"/>
            <w:hideMark/>
          </w:tcPr>
          <w:p w14:paraId="2D7125FD" w14:textId="77777777" w:rsidR="00C50A95" w:rsidRPr="00D016EC" w:rsidRDefault="00C50A95" w:rsidP="00416506">
            <w:pPr>
              <w:pStyle w:val="tabletext11"/>
              <w:jc w:val="center"/>
              <w:rPr>
                <w:ins w:id="19308" w:author="Author"/>
              </w:rPr>
            </w:pPr>
            <w:ins w:id="19309" w:author="Author">
              <w:r w:rsidRPr="00D016EC">
                <w:t>1.34</w:t>
              </w:r>
            </w:ins>
          </w:p>
        </w:tc>
        <w:tc>
          <w:tcPr>
            <w:tcW w:w="400" w:type="dxa"/>
            <w:noWrap/>
            <w:vAlign w:val="bottom"/>
            <w:hideMark/>
          </w:tcPr>
          <w:p w14:paraId="68CB1AF9" w14:textId="77777777" w:rsidR="00C50A95" w:rsidRPr="00D016EC" w:rsidRDefault="00C50A95" w:rsidP="00416506">
            <w:pPr>
              <w:pStyle w:val="tabletext11"/>
              <w:jc w:val="center"/>
              <w:rPr>
                <w:ins w:id="19310" w:author="Author"/>
              </w:rPr>
            </w:pPr>
            <w:ins w:id="19311" w:author="Author">
              <w:r w:rsidRPr="00D016EC">
                <w:t>1.34</w:t>
              </w:r>
            </w:ins>
          </w:p>
        </w:tc>
        <w:tc>
          <w:tcPr>
            <w:tcW w:w="400" w:type="dxa"/>
            <w:noWrap/>
            <w:vAlign w:val="bottom"/>
            <w:hideMark/>
          </w:tcPr>
          <w:p w14:paraId="52D6A7E9" w14:textId="77777777" w:rsidR="00C50A95" w:rsidRPr="00D016EC" w:rsidRDefault="00C50A95" w:rsidP="00416506">
            <w:pPr>
              <w:pStyle w:val="tabletext11"/>
              <w:jc w:val="center"/>
              <w:rPr>
                <w:ins w:id="19312" w:author="Author"/>
              </w:rPr>
            </w:pPr>
            <w:ins w:id="19313" w:author="Author">
              <w:r w:rsidRPr="00D016EC">
                <w:t>1.28</w:t>
              </w:r>
            </w:ins>
          </w:p>
        </w:tc>
        <w:tc>
          <w:tcPr>
            <w:tcW w:w="400" w:type="dxa"/>
            <w:noWrap/>
            <w:vAlign w:val="bottom"/>
            <w:hideMark/>
          </w:tcPr>
          <w:p w14:paraId="0FF46D3D" w14:textId="77777777" w:rsidR="00C50A95" w:rsidRPr="00D016EC" w:rsidRDefault="00C50A95" w:rsidP="00416506">
            <w:pPr>
              <w:pStyle w:val="tabletext11"/>
              <w:jc w:val="center"/>
              <w:rPr>
                <w:ins w:id="19314" w:author="Author"/>
              </w:rPr>
            </w:pPr>
            <w:ins w:id="19315" w:author="Author">
              <w:r w:rsidRPr="00D016EC">
                <w:t>1.23</w:t>
              </w:r>
            </w:ins>
          </w:p>
        </w:tc>
        <w:tc>
          <w:tcPr>
            <w:tcW w:w="400" w:type="dxa"/>
            <w:noWrap/>
            <w:vAlign w:val="bottom"/>
            <w:hideMark/>
          </w:tcPr>
          <w:p w14:paraId="2F0F7D9A" w14:textId="77777777" w:rsidR="00C50A95" w:rsidRPr="00D016EC" w:rsidRDefault="00C50A95" w:rsidP="00416506">
            <w:pPr>
              <w:pStyle w:val="tabletext11"/>
              <w:jc w:val="center"/>
              <w:rPr>
                <w:ins w:id="19316" w:author="Author"/>
              </w:rPr>
            </w:pPr>
            <w:ins w:id="19317" w:author="Author">
              <w:r w:rsidRPr="00D016EC">
                <w:t>1.18</w:t>
              </w:r>
            </w:ins>
          </w:p>
        </w:tc>
        <w:tc>
          <w:tcPr>
            <w:tcW w:w="400" w:type="dxa"/>
            <w:noWrap/>
            <w:vAlign w:val="bottom"/>
            <w:hideMark/>
          </w:tcPr>
          <w:p w14:paraId="00523884" w14:textId="77777777" w:rsidR="00C50A95" w:rsidRPr="00D016EC" w:rsidRDefault="00C50A95" w:rsidP="00416506">
            <w:pPr>
              <w:pStyle w:val="tabletext11"/>
              <w:jc w:val="center"/>
              <w:rPr>
                <w:ins w:id="19318" w:author="Author"/>
              </w:rPr>
            </w:pPr>
            <w:ins w:id="19319" w:author="Author">
              <w:r w:rsidRPr="00D016EC">
                <w:t>1.12</w:t>
              </w:r>
            </w:ins>
          </w:p>
        </w:tc>
        <w:tc>
          <w:tcPr>
            <w:tcW w:w="400" w:type="dxa"/>
            <w:noWrap/>
            <w:vAlign w:val="bottom"/>
            <w:hideMark/>
          </w:tcPr>
          <w:p w14:paraId="6D4EE2F0" w14:textId="77777777" w:rsidR="00C50A95" w:rsidRPr="00D016EC" w:rsidRDefault="00C50A95" w:rsidP="00416506">
            <w:pPr>
              <w:pStyle w:val="tabletext11"/>
              <w:jc w:val="center"/>
              <w:rPr>
                <w:ins w:id="19320" w:author="Author"/>
              </w:rPr>
            </w:pPr>
            <w:ins w:id="19321" w:author="Author">
              <w:r w:rsidRPr="00D016EC">
                <w:t>1.07</w:t>
              </w:r>
            </w:ins>
          </w:p>
        </w:tc>
        <w:tc>
          <w:tcPr>
            <w:tcW w:w="400" w:type="dxa"/>
            <w:noWrap/>
            <w:vAlign w:val="bottom"/>
            <w:hideMark/>
          </w:tcPr>
          <w:p w14:paraId="0664F9DE" w14:textId="77777777" w:rsidR="00C50A95" w:rsidRPr="00D016EC" w:rsidRDefault="00C50A95" w:rsidP="00416506">
            <w:pPr>
              <w:pStyle w:val="tabletext11"/>
              <w:jc w:val="center"/>
              <w:rPr>
                <w:ins w:id="19322" w:author="Author"/>
              </w:rPr>
            </w:pPr>
            <w:ins w:id="19323" w:author="Author">
              <w:r w:rsidRPr="00D016EC">
                <w:t>1.07</w:t>
              </w:r>
            </w:ins>
          </w:p>
        </w:tc>
        <w:tc>
          <w:tcPr>
            <w:tcW w:w="400" w:type="dxa"/>
            <w:noWrap/>
            <w:vAlign w:val="bottom"/>
            <w:hideMark/>
          </w:tcPr>
          <w:p w14:paraId="6AD27211" w14:textId="77777777" w:rsidR="00C50A95" w:rsidRPr="00D016EC" w:rsidRDefault="00C50A95" w:rsidP="00416506">
            <w:pPr>
              <w:pStyle w:val="tabletext11"/>
              <w:jc w:val="center"/>
              <w:rPr>
                <w:ins w:id="19324" w:author="Author"/>
              </w:rPr>
            </w:pPr>
            <w:ins w:id="19325" w:author="Author">
              <w:r w:rsidRPr="00D016EC">
                <w:t>1.07</w:t>
              </w:r>
            </w:ins>
          </w:p>
        </w:tc>
        <w:tc>
          <w:tcPr>
            <w:tcW w:w="400" w:type="dxa"/>
            <w:noWrap/>
            <w:vAlign w:val="bottom"/>
            <w:hideMark/>
          </w:tcPr>
          <w:p w14:paraId="266EEDC3" w14:textId="77777777" w:rsidR="00C50A95" w:rsidRPr="00D016EC" w:rsidRDefault="00C50A95" w:rsidP="00416506">
            <w:pPr>
              <w:pStyle w:val="tabletext11"/>
              <w:jc w:val="center"/>
              <w:rPr>
                <w:ins w:id="19326" w:author="Author"/>
              </w:rPr>
            </w:pPr>
            <w:ins w:id="19327" w:author="Author">
              <w:r w:rsidRPr="00D016EC">
                <w:t>1.07</w:t>
              </w:r>
            </w:ins>
          </w:p>
        </w:tc>
        <w:tc>
          <w:tcPr>
            <w:tcW w:w="400" w:type="dxa"/>
            <w:noWrap/>
            <w:vAlign w:val="bottom"/>
            <w:hideMark/>
          </w:tcPr>
          <w:p w14:paraId="08A427C9" w14:textId="77777777" w:rsidR="00C50A95" w:rsidRPr="00D016EC" w:rsidRDefault="00C50A95" w:rsidP="00416506">
            <w:pPr>
              <w:pStyle w:val="tabletext11"/>
              <w:jc w:val="center"/>
              <w:rPr>
                <w:ins w:id="19328" w:author="Author"/>
              </w:rPr>
            </w:pPr>
            <w:ins w:id="19329" w:author="Author">
              <w:r w:rsidRPr="00D016EC">
                <w:t>1.07</w:t>
              </w:r>
            </w:ins>
          </w:p>
        </w:tc>
        <w:tc>
          <w:tcPr>
            <w:tcW w:w="400" w:type="dxa"/>
            <w:noWrap/>
            <w:vAlign w:val="bottom"/>
            <w:hideMark/>
          </w:tcPr>
          <w:p w14:paraId="1C970A9C" w14:textId="77777777" w:rsidR="00C50A95" w:rsidRPr="00D016EC" w:rsidRDefault="00C50A95" w:rsidP="00416506">
            <w:pPr>
              <w:pStyle w:val="tabletext11"/>
              <w:jc w:val="center"/>
              <w:rPr>
                <w:ins w:id="19330" w:author="Author"/>
              </w:rPr>
            </w:pPr>
            <w:ins w:id="19331" w:author="Author">
              <w:r w:rsidRPr="00D016EC">
                <w:t>1.07</w:t>
              </w:r>
            </w:ins>
          </w:p>
        </w:tc>
        <w:tc>
          <w:tcPr>
            <w:tcW w:w="400" w:type="dxa"/>
            <w:noWrap/>
            <w:vAlign w:val="bottom"/>
            <w:hideMark/>
          </w:tcPr>
          <w:p w14:paraId="697ECC2D" w14:textId="77777777" w:rsidR="00C50A95" w:rsidRPr="00D016EC" w:rsidRDefault="00C50A95" w:rsidP="00416506">
            <w:pPr>
              <w:pStyle w:val="tabletext11"/>
              <w:jc w:val="center"/>
              <w:rPr>
                <w:ins w:id="19332" w:author="Author"/>
              </w:rPr>
            </w:pPr>
            <w:ins w:id="19333" w:author="Author">
              <w:r w:rsidRPr="00D016EC">
                <w:t>1.07</w:t>
              </w:r>
            </w:ins>
          </w:p>
        </w:tc>
        <w:tc>
          <w:tcPr>
            <w:tcW w:w="400" w:type="dxa"/>
            <w:noWrap/>
            <w:vAlign w:val="bottom"/>
            <w:hideMark/>
          </w:tcPr>
          <w:p w14:paraId="406BBB74" w14:textId="77777777" w:rsidR="00C50A95" w:rsidRPr="00D016EC" w:rsidRDefault="00C50A95" w:rsidP="00416506">
            <w:pPr>
              <w:pStyle w:val="tabletext11"/>
              <w:jc w:val="center"/>
              <w:rPr>
                <w:ins w:id="19334" w:author="Author"/>
              </w:rPr>
            </w:pPr>
            <w:ins w:id="19335" w:author="Author">
              <w:r w:rsidRPr="00D016EC">
                <w:t>1.07</w:t>
              </w:r>
            </w:ins>
          </w:p>
        </w:tc>
        <w:tc>
          <w:tcPr>
            <w:tcW w:w="400" w:type="dxa"/>
            <w:noWrap/>
            <w:vAlign w:val="bottom"/>
            <w:hideMark/>
          </w:tcPr>
          <w:p w14:paraId="00033A92" w14:textId="77777777" w:rsidR="00C50A95" w:rsidRPr="00D016EC" w:rsidRDefault="00C50A95" w:rsidP="00416506">
            <w:pPr>
              <w:pStyle w:val="tabletext11"/>
              <w:jc w:val="center"/>
              <w:rPr>
                <w:ins w:id="19336" w:author="Author"/>
              </w:rPr>
            </w:pPr>
            <w:ins w:id="19337" w:author="Author">
              <w:r w:rsidRPr="00D016EC">
                <w:t>1.07</w:t>
              </w:r>
            </w:ins>
          </w:p>
        </w:tc>
        <w:tc>
          <w:tcPr>
            <w:tcW w:w="400" w:type="dxa"/>
            <w:noWrap/>
            <w:vAlign w:val="bottom"/>
            <w:hideMark/>
          </w:tcPr>
          <w:p w14:paraId="16EA95F5" w14:textId="77777777" w:rsidR="00C50A95" w:rsidRPr="00D016EC" w:rsidRDefault="00C50A95" w:rsidP="00416506">
            <w:pPr>
              <w:pStyle w:val="tabletext11"/>
              <w:jc w:val="center"/>
              <w:rPr>
                <w:ins w:id="19338" w:author="Author"/>
              </w:rPr>
            </w:pPr>
            <w:ins w:id="19339" w:author="Author">
              <w:r w:rsidRPr="00D016EC">
                <w:t>1.07</w:t>
              </w:r>
            </w:ins>
          </w:p>
        </w:tc>
        <w:tc>
          <w:tcPr>
            <w:tcW w:w="400" w:type="dxa"/>
            <w:noWrap/>
            <w:vAlign w:val="bottom"/>
            <w:hideMark/>
          </w:tcPr>
          <w:p w14:paraId="4087A435" w14:textId="77777777" w:rsidR="00C50A95" w:rsidRPr="00D016EC" w:rsidRDefault="00C50A95" w:rsidP="00416506">
            <w:pPr>
              <w:pStyle w:val="tabletext11"/>
              <w:jc w:val="center"/>
              <w:rPr>
                <w:ins w:id="19340" w:author="Author"/>
              </w:rPr>
            </w:pPr>
            <w:ins w:id="19341" w:author="Author">
              <w:r w:rsidRPr="00D016EC">
                <w:t>1.07</w:t>
              </w:r>
            </w:ins>
          </w:p>
        </w:tc>
        <w:tc>
          <w:tcPr>
            <w:tcW w:w="400" w:type="dxa"/>
            <w:noWrap/>
            <w:vAlign w:val="bottom"/>
            <w:hideMark/>
          </w:tcPr>
          <w:p w14:paraId="2EB36281" w14:textId="77777777" w:rsidR="00C50A95" w:rsidRPr="00D016EC" w:rsidRDefault="00C50A95" w:rsidP="00416506">
            <w:pPr>
              <w:pStyle w:val="tabletext11"/>
              <w:jc w:val="center"/>
              <w:rPr>
                <w:ins w:id="19342" w:author="Author"/>
              </w:rPr>
            </w:pPr>
            <w:ins w:id="19343" w:author="Author">
              <w:r w:rsidRPr="00D016EC">
                <w:t>1.07</w:t>
              </w:r>
            </w:ins>
          </w:p>
        </w:tc>
        <w:tc>
          <w:tcPr>
            <w:tcW w:w="400" w:type="dxa"/>
            <w:noWrap/>
            <w:vAlign w:val="bottom"/>
            <w:hideMark/>
          </w:tcPr>
          <w:p w14:paraId="32D6B78B" w14:textId="77777777" w:rsidR="00C50A95" w:rsidRPr="00D016EC" w:rsidRDefault="00C50A95" w:rsidP="00416506">
            <w:pPr>
              <w:pStyle w:val="tabletext11"/>
              <w:jc w:val="center"/>
              <w:rPr>
                <w:ins w:id="19344" w:author="Author"/>
              </w:rPr>
            </w:pPr>
            <w:ins w:id="19345" w:author="Author">
              <w:r w:rsidRPr="00D016EC">
                <w:t>1.07</w:t>
              </w:r>
            </w:ins>
          </w:p>
        </w:tc>
        <w:tc>
          <w:tcPr>
            <w:tcW w:w="400" w:type="dxa"/>
            <w:noWrap/>
            <w:vAlign w:val="bottom"/>
            <w:hideMark/>
          </w:tcPr>
          <w:p w14:paraId="724C30AD" w14:textId="77777777" w:rsidR="00C50A95" w:rsidRPr="00D016EC" w:rsidRDefault="00C50A95" w:rsidP="00416506">
            <w:pPr>
              <w:pStyle w:val="tabletext11"/>
              <w:jc w:val="center"/>
              <w:rPr>
                <w:ins w:id="19346" w:author="Author"/>
              </w:rPr>
            </w:pPr>
            <w:ins w:id="19347" w:author="Author">
              <w:r w:rsidRPr="00D016EC">
                <w:t>1.07</w:t>
              </w:r>
            </w:ins>
          </w:p>
        </w:tc>
        <w:tc>
          <w:tcPr>
            <w:tcW w:w="440" w:type="dxa"/>
            <w:noWrap/>
            <w:vAlign w:val="bottom"/>
            <w:hideMark/>
          </w:tcPr>
          <w:p w14:paraId="6FF44D3D" w14:textId="77777777" w:rsidR="00C50A95" w:rsidRPr="00D016EC" w:rsidRDefault="00C50A95" w:rsidP="00416506">
            <w:pPr>
              <w:pStyle w:val="tabletext11"/>
              <w:jc w:val="center"/>
              <w:rPr>
                <w:ins w:id="19348" w:author="Author"/>
              </w:rPr>
            </w:pPr>
            <w:ins w:id="19349" w:author="Author">
              <w:r w:rsidRPr="00D016EC">
                <w:t>1.07</w:t>
              </w:r>
            </w:ins>
          </w:p>
        </w:tc>
        <w:tc>
          <w:tcPr>
            <w:tcW w:w="400" w:type="dxa"/>
            <w:noWrap/>
            <w:vAlign w:val="bottom"/>
            <w:hideMark/>
          </w:tcPr>
          <w:p w14:paraId="0A4408B0" w14:textId="77777777" w:rsidR="00C50A95" w:rsidRPr="00D016EC" w:rsidRDefault="00C50A95" w:rsidP="00416506">
            <w:pPr>
              <w:pStyle w:val="tabletext11"/>
              <w:jc w:val="center"/>
              <w:rPr>
                <w:ins w:id="19350" w:author="Author"/>
              </w:rPr>
            </w:pPr>
            <w:ins w:id="19351" w:author="Author">
              <w:r w:rsidRPr="00D016EC">
                <w:t>1.07</w:t>
              </w:r>
            </w:ins>
          </w:p>
        </w:tc>
        <w:tc>
          <w:tcPr>
            <w:tcW w:w="400" w:type="dxa"/>
            <w:noWrap/>
            <w:vAlign w:val="bottom"/>
            <w:hideMark/>
          </w:tcPr>
          <w:p w14:paraId="6F0DEE39" w14:textId="77777777" w:rsidR="00C50A95" w:rsidRPr="00D016EC" w:rsidRDefault="00C50A95" w:rsidP="00416506">
            <w:pPr>
              <w:pStyle w:val="tabletext11"/>
              <w:jc w:val="center"/>
              <w:rPr>
                <w:ins w:id="19352" w:author="Author"/>
              </w:rPr>
            </w:pPr>
            <w:ins w:id="19353" w:author="Author">
              <w:r w:rsidRPr="00D016EC">
                <w:t>1.07</w:t>
              </w:r>
            </w:ins>
          </w:p>
        </w:tc>
        <w:tc>
          <w:tcPr>
            <w:tcW w:w="400" w:type="dxa"/>
            <w:noWrap/>
            <w:vAlign w:val="bottom"/>
            <w:hideMark/>
          </w:tcPr>
          <w:p w14:paraId="0478F9F2" w14:textId="77777777" w:rsidR="00C50A95" w:rsidRPr="00D016EC" w:rsidRDefault="00C50A95" w:rsidP="00416506">
            <w:pPr>
              <w:pStyle w:val="tabletext11"/>
              <w:jc w:val="center"/>
              <w:rPr>
                <w:ins w:id="19354" w:author="Author"/>
              </w:rPr>
            </w:pPr>
            <w:ins w:id="19355" w:author="Author">
              <w:r w:rsidRPr="00D016EC">
                <w:t>1.07</w:t>
              </w:r>
            </w:ins>
          </w:p>
        </w:tc>
        <w:tc>
          <w:tcPr>
            <w:tcW w:w="400" w:type="dxa"/>
            <w:noWrap/>
            <w:vAlign w:val="bottom"/>
            <w:hideMark/>
          </w:tcPr>
          <w:p w14:paraId="3019687F" w14:textId="77777777" w:rsidR="00C50A95" w:rsidRPr="00D016EC" w:rsidRDefault="00C50A95" w:rsidP="00416506">
            <w:pPr>
              <w:pStyle w:val="tabletext11"/>
              <w:jc w:val="center"/>
              <w:rPr>
                <w:ins w:id="19356" w:author="Author"/>
              </w:rPr>
            </w:pPr>
            <w:ins w:id="19357" w:author="Author">
              <w:r w:rsidRPr="00D016EC">
                <w:t>1.07</w:t>
              </w:r>
            </w:ins>
          </w:p>
        </w:tc>
        <w:tc>
          <w:tcPr>
            <w:tcW w:w="460" w:type="dxa"/>
            <w:noWrap/>
            <w:vAlign w:val="bottom"/>
            <w:hideMark/>
          </w:tcPr>
          <w:p w14:paraId="59CA90B9" w14:textId="77777777" w:rsidR="00C50A95" w:rsidRPr="00D016EC" w:rsidRDefault="00C50A95" w:rsidP="00416506">
            <w:pPr>
              <w:pStyle w:val="tabletext11"/>
              <w:jc w:val="center"/>
              <w:rPr>
                <w:ins w:id="19358" w:author="Author"/>
              </w:rPr>
            </w:pPr>
            <w:ins w:id="19359" w:author="Author">
              <w:r w:rsidRPr="00D016EC">
                <w:t>1.07</w:t>
              </w:r>
            </w:ins>
          </w:p>
        </w:tc>
      </w:tr>
      <w:tr w:rsidR="00C50A95" w:rsidRPr="00D016EC" w14:paraId="239ACF93" w14:textId="77777777" w:rsidTr="00416506">
        <w:trPr>
          <w:trHeight w:val="190"/>
          <w:ins w:id="19360" w:author="Author"/>
        </w:trPr>
        <w:tc>
          <w:tcPr>
            <w:tcW w:w="200" w:type="dxa"/>
            <w:tcBorders>
              <w:right w:val="nil"/>
            </w:tcBorders>
            <w:vAlign w:val="bottom"/>
          </w:tcPr>
          <w:p w14:paraId="7E462F02" w14:textId="77777777" w:rsidR="00C50A95" w:rsidRPr="00D016EC" w:rsidRDefault="00C50A95" w:rsidP="00416506">
            <w:pPr>
              <w:pStyle w:val="tabletext11"/>
              <w:jc w:val="right"/>
              <w:rPr>
                <w:ins w:id="19361" w:author="Author"/>
              </w:rPr>
            </w:pPr>
          </w:p>
        </w:tc>
        <w:tc>
          <w:tcPr>
            <w:tcW w:w="1580" w:type="dxa"/>
            <w:tcBorders>
              <w:left w:val="nil"/>
            </w:tcBorders>
            <w:vAlign w:val="bottom"/>
            <w:hideMark/>
          </w:tcPr>
          <w:p w14:paraId="65864926" w14:textId="77777777" w:rsidR="00C50A95" w:rsidRPr="00D016EC" w:rsidRDefault="00C50A95" w:rsidP="00416506">
            <w:pPr>
              <w:pStyle w:val="tabletext11"/>
              <w:tabs>
                <w:tab w:val="decimal" w:pos="640"/>
              </w:tabs>
              <w:rPr>
                <w:ins w:id="19362" w:author="Author"/>
              </w:rPr>
            </w:pPr>
            <w:ins w:id="19363" w:author="Author">
              <w:r w:rsidRPr="00D016EC">
                <w:t>65,000 to 74,999</w:t>
              </w:r>
            </w:ins>
          </w:p>
        </w:tc>
        <w:tc>
          <w:tcPr>
            <w:tcW w:w="680" w:type="dxa"/>
            <w:noWrap/>
            <w:vAlign w:val="bottom"/>
            <w:hideMark/>
          </w:tcPr>
          <w:p w14:paraId="6BB12685" w14:textId="77777777" w:rsidR="00C50A95" w:rsidRPr="00D016EC" w:rsidRDefault="00C50A95" w:rsidP="00416506">
            <w:pPr>
              <w:pStyle w:val="tabletext11"/>
              <w:jc w:val="center"/>
              <w:rPr>
                <w:ins w:id="19364" w:author="Author"/>
              </w:rPr>
            </w:pPr>
            <w:ins w:id="19365" w:author="Author">
              <w:r w:rsidRPr="00D016EC">
                <w:t>1.89</w:t>
              </w:r>
            </w:ins>
          </w:p>
        </w:tc>
        <w:tc>
          <w:tcPr>
            <w:tcW w:w="900" w:type="dxa"/>
            <w:noWrap/>
            <w:vAlign w:val="bottom"/>
            <w:hideMark/>
          </w:tcPr>
          <w:p w14:paraId="061FB5DB" w14:textId="77777777" w:rsidR="00C50A95" w:rsidRPr="00D016EC" w:rsidRDefault="00C50A95" w:rsidP="00416506">
            <w:pPr>
              <w:pStyle w:val="tabletext11"/>
              <w:jc w:val="center"/>
              <w:rPr>
                <w:ins w:id="19366" w:author="Author"/>
              </w:rPr>
            </w:pPr>
            <w:ins w:id="19367" w:author="Author">
              <w:r w:rsidRPr="00D016EC">
                <w:t>1.42</w:t>
              </w:r>
            </w:ins>
          </w:p>
        </w:tc>
        <w:tc>
          <w:tcPr>
            <w:tcW w:w="400" w:type="dxa"/>
            <w:noWrap/>
            <w:vAlign w:val="bottom"/>
            <w:hideMark/>
          </w:tcPr>
          <w:p w14:paraId="099037A7" w14:textId="77777777" w:rsidR="00C50A95" w:rsidRPr="00D016EC" w:rsidRDefault="00C50A95" w:rsidP="00416506">
            <w:pPr>
              <w:pStyle w:val="tabletext11"/>
              <w:jc w:val="center"/>
              <w:rPr>
                <w:ins w:id="19368" w:author="Author"/>
              </w:rPr>
            </w:pPr>
            <w:ins w:id="19369" w:author="Author">
              <w:r w:rsidRPr="00D016EC">
                <w:t>1.42</w:t>
              </w:r>
            </w:ins>
          </w:p>
        </w:tc>
        <w:tc>
          <w:tcPr>
            <w:tcW w:w="400" w:type="dxa"/>
            <w:noWrap/>
            <w:vAlign w:val="bottom"/>
            <w:hideMark/>
          </w:tcPr>
          <w:p w14:paraId="7CB3B1C5" w14:textId="77777777" w:rsidR="00C50A95" w:rsidRPr="00D016EC" w:rsidRDefault="00C50A95" w:rsidP="00416506">
            <w:pPr>
              <w:pStyle w:val="tabletext11"/>
              <w:jc w:val="center"/>
              <w:rPr>
                <w:ins w:id="19370" w:author="Author"/>
              </w:rPr>
            </w:pPr>
            <w:ins w:id="19371" w:author="Author">
              <w:r w:rsidRPr="00D016EC">
                <w:t>1.42</w:t>
              </w:r>
            </w:ins>
          </w:p>
        </w:tc>
        <w:tc>
          <w:tcPr>
            <w:tcW w:w="400" w:type="dxa"/>
            <w:noWrap/>
            <w:vAlign w:val="bottom"/>
            <w:hideMark/>
          </w:tcPr>
          <w:p w14:paraId="14B7C3F0" w14:textId="77777777" w:rsidR="00C50A95" w:rsidRPr="00D016EC" w:rsidRDefault="00C50A95" w:rsidP="00416506">
            <w:pPr>
              <w:pStyle w:val="tabletext11"/>
              <w:jc w:val="center"/>
              <w:rPr>
                <w:ins w:id="19372" w:author="Author"/>
              </w:rPr>
            </w:pPr>
            <w:ins w:id="19373" w:author="Author">
              <w:r w:rsidRPr="00D016EC">
                <w:t>1.36</w:t>
              </w:r>
            </w:ins>
          </w:p>
        </w:tc>
        <w:tc>
          <w:tcPr>
            <w:tcW w:w="400" w:type="dxa"/>
            <w:noWrap/>
            <w:vAlign w:val="bottom"/>
            <w:hideMark/>
          </w:tcPr>
          <w:p w14:paraId="68E47AEB" w14:textId="77777777" w:rsidR="00C50A95" w:rsidRPr="00D016EC" w:rsidRDefault="00C50A95" w:rsidP="00416506">
            <w:pPr>
              <w:pStyle w:val="tabletext11"/>
              <w:jc w:val="center"/>
              <w:rPr>
                <w:ins w:id="19374" w:author="Author"/>
              </w:rPr>
            </w:pPr>
            <w:ins w:id="19375" w:author="Author">
              <w:r w:rsidRPr="00D016EC">
                <w:t>1.31</w:t>
              </w:r>
            </w:ins>
          </w:p>
        </w:tc>
        <w:tc>
          <w:tcPr>
            <w:tcW w:w="400" w:type="dxa"/>
            <w:noWrap/>
            <w:vAlign w:val="bottom"/>
            <w:hideMark/>
          </w:tcPr>
          <w:p w14:paraId="204C7412" w14:textId="77777777" w:rsidR="00C50A95" w:rsidRPr="00D016EC" w:rsidRDefault="00C50A95" w:rsidP="00416506">
            <w:pPr>
              <w:pStyle w:val="tabletext11"/>
              <w:jc w:val="center"/>
              <w:rPr>
                <w:ins w:id="19376" w:author="Author"/>
              </w:rPr>
            </w:pPr>
            <w:ins w:id="19377" w:author="Author">
              <w:r w:rsidRPr="00D016EC">
                <w:t>1.25</w:t>
              </w:r>
            </w:ins>
          </w:p>
        </w:tc>
        <w:tc>
          <w:tcPr>
            <w:tcW w:w="400" w:type="dxa"/>
            <w:noWrap/>
            <w:vAlign w:val="bottom"/>
            <w:hideMark/>
          </w:tcPr>
          <w:p w14:paraId="300DA331" w14:textId="77777777" w:rsidR="00C50A95" w:rsidRPr="00D016EC" w:rsidRDefault="00C50A95" w:rsidP="00416506">
            <w:pPr>
              <w:pStyle w:val="tabletext11"/>
              <w:jc w:val="center"/>
              <w:rPr>
                <w:ins w:id="19378" w:author="Author"/>
              </w:rPr>
            </w:pPr>
            <w:ins w:id="19379" w:author="Author">
              <w:r w:rsidRPr="00D016EC">
                <w:t>1.19</w:t>
              </w:r>
            </w:ins>
          </w:p>
        </w:tc>
        <w:tc>
          <w:tcPr>
            <w:tcW w:w="400" w:type="dxa"/>
            <w:noWrap/>
            <w:vAlign w:val="bottom"/>
            <w:hideMark/>
          </w:tcPr>
          <w:p w14:paraId="163A61AD" w14:textId="77777777" w:rsidR="00C50A95" w:rsidRPr="00D016EC" w:rsidRDefault="00C50A95" w:rsidP="00416506">
            <w:pPr>
              <w:pStyle w:val="tabletext11"/>
              <w:jc w:val="center"/>
              <w:rPr>
                <w:ins w:id="19380" w:author="Author"/>
              </w:rPr>
            </w:pPr>
            <w:ins w:id="19381" w:author="Author">
              <w:r w:rsidRPr="00D016EC">
                <w:t>1.14</w:t>
              </w:r>
            </w:ins>
          </w:p>
        </w:tc>
        <w:tc>
          <w:tcPr>
            <w:tcW w:w="400" w:type="dxa"/>
            <w:noWrap/>
            <w:vAlign w:val="bottom"/>
            <w:hideMark/>
          </w:tcPr>
          <w:p w14:paraId="58C1D947" w14:textId="77777777" w:rsidR="00C50A95" w:rsidRPr="00D016EC" w:rsidRDefault="00C50A95" w:rsidP="00416506">
            <w:pPr>
              <w:pStyle w:val="tabletext11"/>
              <w:jc w:val="center"/>
              <w:rPr>
                <w:ins w:id="19382" w:author="Author"/>
              </w:rPr>
            </w:pPr>
            <w:ins w:id="19383" w:author="Author">
              <w:r w:rsidRPr="00D016EC">
                <w:t>1.14</w:t>
              </w:r>
            </w:ins>
          </w:p>
        </w:tc>
        <w:tc>
          <w:tcPr>
            <w:tcW w:w="400" w:type="dxa"/>
            <w:noWrap/>
            <w:vAlign w:val="bottom"/>
            <w:hideMark/>
          </w:tcPr>
          <w:p w14:paraId="1FB951CF" w14:textId="77777777" w:rsidR="00C50A95" w:rsidRPr="00D016EC" w:rsidRDefault="00C50A95" w:rsidP="00416506">
            <w:pPr>
              <w:pStyle w:val="tabletext11"/>
              <w:jc w:val="center"/>
              <w:rPr>
                <w:ins w:id="19384" w:author="Author"/>
              </w:rPr>
            </w:pPr>
            <w:ins w:id="19385" w:author="Author">
              <w:r w:rsidRPr="00D016EC">
                <w:t>1.14</w:t>
              </w:r>
            </w:ins>
          </w:p>
        </w:tc>
        <w:tc>
          <w:tcPr>
            <w:tcW w:w="400" w:type="dxa"/>
            <w:noWrap/>
            <w:vAlign w:val="bottom"/>
            <w:hideMark/>
          </w:tcPr>
          <w:p w14:paraId="238443F3" w14:textId="77777777" w:rsidR="00C50A95" w:rsidRPr="00D016EC" w:rsidRDefault="00C50A95" w:rsidP="00416506">
            <w:pPr>
              <w:pStyle w:val="tabletext11"/>
              <w:jc w:val="center"/>
              <w:rPr>
                <w:ins w:id="19386" w:author="Author"/>
              </w:rPr>
            </w:pPr>
            <w:ins w:id="19387" w:author="Author">
              <w:r w:rsidRPr="00D016EC">
                <w:t>1.14</w:t>
              </w:r>
            </w:ins>
          </w:p>
        </w:tc>
        <w:tc>
          <w:tcPr>
            <w:tcW w:w="400" w:type="dxa"/>
            <w:noWrap/>
            <w:vAlign w:val="bottom"/>
            <w:hideMark/>
          </w:tcPr>
          <w:p w14:paraId="242F7B46" w14:textId="77777777" w:rsidR="00C50A95" w:rsidRPr="00D016EC" w:rsidRDefault="00C50A95" w:rsidP="00416506">
            <w:pPr>
              <w:pStyle w:val="tabletext11"/>
              <w:jc w:val="center"/>
              <w:rPr>
                <w:ins w:id="19388" w:author="Author"/>
              </w:rPr>
            </w:pPr>
            <w:ins w:id="19389" w:author="Author">
              <w:r w:rsidRPr="00D016EC">
                <w:t>1.14</w:t>
              </w:r>
            </w:ins>
          </w:p>
        </w:tc>
        <w:tc>
          <w:tcPr>
            <w:tcW w:w="400" w:type="dxa"/>
            <w:noWrap/>
            <w:vAlign w:val="bottom"/>
            <w:hideMark/>
          </w:tcPr>
          <w:p w14:paraId="4C98F689" w14:textId="77777777" w:rsidR="00C50A95" w:rsidRPr="00D016EC" w:rsidRDefault="00C50A95" w:rsidP="00416506">
            <w:pPr>
              <w:pStyle w:val="tabletext11"/>
              <w:jc w:val="center"/>
              <w:rPr>
                <w:ins w:id="19390" w:author="Author"/>
              </w:rPr>
            </w:pPr>
            <w:ins w:id="19391" w:author="Author">
              <w:r w:rsidRPr="00D016EC">
                <w:t>1.14</w:t>
              </w:r>
            </w:ins>
          </w:p>
        </w:tc>
        <w:tc>
          <w:tcPr>
            <w:tcW w:w="400" w:type="dxa"/>
            <w:noWrap/>
            <w:vAlign w:val="bottom"/>
            <w:hideMark/>
          </w:tcPr>
          <w:p w14:paraId="2336B1E6" w14:textId="77777777" w:rsidR="00C50A95" w:rsidRPr="00D016EC" w:rsidRDefault="00C50A95" w:rsidP="00416506">
            <w:pPr>
              <w:pStyle w:val="tabletext11"/>
              <w:jc w:val="center"/>
              <w:rPr>
                <w:ins w:id="19392" w:author="Author"/>
              </w:rPr>
            </w:pPr>
            <w:ins w:id="19393" w:author="Author">
              <w:r w:rsidRPr="00D016EC">
                <w:t>1.14</w:t>
              </w:r>
            </w:ins>
          </w:p>
        </w:tc>
        <w:tc>
          <w:tcPr>
            <w:tcW w:w="400" w:type="dxa"/>
            <w:noWrap/>
            <w:vAlign w:val="bottom"/>
            <w:hideMark/>
          </w:tcPr>
          <w:p w14:paraId="04538D04" w14:textId="77777777" w:rsidR="00C50A95" w:rsidRPr="00D016EC" w:rsidRDefault="00C50A95" w:rsidP="00416506">
            <w:pPr>
              <w:pStyle w:val="tabletext11"/>
              <w:jc w:val="center"/>
              <w:rPr>
                <w:ins w:id="19394" w:author="Author"/>
              </w:rPr>
            </w:pPr>
            <w:ins w:id="19395" w:author="Author">
              <w:r w:rsidRPr="00D016EC">
                <w:t>1.14</w:t>
              </w:r>
            </w:ins>
          </w:p>
        </w:tc>
        <w:tc>
          <w:tcPr>
            <w:tcW w:w="400" w:type="dxa"/>
            <w:noWrap/>
            <w:vAlign w:val="bottom"/>
            <w:hideMark/>
          </w:tcPr>
          <w:p w14:paraId="1455785F" w14:textId="77777777" w:rsidR="00C50A95" w:rsidRPr="00D016EC" w:rsidRDefault="00C50A95" w:rsidP="00416506">
            <w:pPr>
              <w:pStyle w:val="tabletext11"/>
              <w:jc w:val="center"/>
              <w:rPr>
                <w:ins w:id="19396" w:author="Author"/>
              </w:rPr>
            </w:pPr>
            <w:ins w:id="19397" w:author="Author">
              <w:r w:rsidRPr="00D016EC">
                <w:t>1.14</w:t>
              </w:r>
            </w:ins>
          </w:p>
        </w:tc>
        <w:tc>
          <w:tcPr>
            <w:tcW w:w="400" w:type="dxa"/>
            <w:noWrap/>
            <w:vAlign w:val="bottom"/>
            <w:hideMark/>
          </w:tcPr>
          <w:p w14:paraId="2DF7848B" w14:textId="77777777" w:rsidR="00C50A95" w:rsidRPr="00D016EC" w:rsidRDefault="00C50A95" w:rsidP="00416506">
            <w:pPr>
              <w:pStyle w:val="tabletext11"/>
              <w:jc w:val="center"/>
              <w:rPr>
                <w:ins w:id="19398" w:author="Author"/>
              </w:rPr>
            </w:pPr>
            <w:ins w:id="19399" w:author="Author">
              <w:r w:rsidRPr="00D016EC">
                <w:t>1.14</w:t>
              </w:r>
            </w:ins>
          </w:p>
        </w:tc>
        <w:tc>
          <w:tcPr>
            <w:tcW w:w="400" w:type="dxa"/>
            <w:noWrap/>
            <w:vAlign w:val="bottom"/>
            <w:hideMark/>
          </w:tcPr>
          <w:p w14:paraId="0BA48C89" w14:textId="77777777" w:rsidR="00C50A95" w:rsidRPr="00D016EC" w:rsidRDefault="00C50A95" w:rsidP="00416506">
            <w:pPr>
              <w:pStyle w:val="tabletext11"/>
              <w:jc w:val="center"/>
              <w:rPr>
                <w:ins w:id="19400" w:author="Author"/>
              </w:rPr>
            </w:pPr>
            <w:ins w:id="19401" w:author="Author">
              <w:r w:rsidRPr="00D016EC">
                <w:t>1.14</w:t>
              </w:r>
            </w:ins>
          </w:p>
        </w:tc>
        <w:tc>
          <w:tcPr>
            <w:tcW w:w="400" w:type="dxa"/>
            <w:noWrap/>
            <w:vAlign w:val="bottom"/>
            <w:hideMark/>
          </w:tcPr>
          <w:p w14:paraId="42B0148C" w14:textId="77777777" w:rsidR="00C50A95" w:rsidRPr="00D016EC" w:rsidRDefault="00C50A95" w:rsidP="00416506">
            <w:pPr>
              <w:pStyle w:val="tabletext11"/>
              <w:jc w:val="center"/>
              <w:rPr>
                <w:ins w:id="19402" w:author="Author"/>
              </w:rPr>
            </w:pPr>
            <w:ins w:id="19403" w:author="Author">
              <w:r w:rsidRPr="00D016EC">
                <w:t>1.14</w:t>
              </w:r>
            </w:ins>
          </w:p>
        </w:tc>
        <w:tc>
          <w:tcPr>
            <w:tcW w:w="400" w:type="dxa"/>
            <w:noWrap/>
            <w:vAlign w:val="bottom"/>
            <w:hideMark/>
          </w:tcPr>
          <w:p w14:paraId="78112236" w14:textId="77777777" w:rsidR="00C50A95" w:rsidRPr="00D016EC" w:rsidRDefault="00C50A95" w:rsidP="00416506">
            <w:pPr>
              <w:pStyle w:val="tabletext11"/>
              <w:jc w:val="center"/>
              <w:rPr>
                <w:ins w:id="19404" w:author="Author"/>
              </w:rPr>
            </w:pPr>
            <w:ins w:id="19405" w:author="Author">
              <w:r w:rsidRPr="00D016EC">
                <w:t>1.14</w:t>
              </w:r>
            </w:ins>
          </w:p>
        </w:tc>
        <w:tc>
          <w:tcPr>
            <w:tcW w:w="400" w:type="dxa"/>
            <w:noWrap/>
            <w:vAlign w:val="bottom"/>
            <w:hideMark/>
          </w:tcPr>
          <w:p w14:paraId="445A6C46" w14:textId="77777777" w:rsidR="00C50A95" w:rsidRPr="00D016EC" w:rsidRDefault="00C50A95" w:rsidP="00416506">
            <w:pPr>
              <w:pStyle w:val="tabletext11"/>
              <w:jc w:val="center"/>
              <w:rPr>
                <w:ins w:id="19406" w:author="Author"/>
              </w:rPr>
            </w:pPr>
            <w:ins w:id="19407" w:author="Author">
              <w:r w:rsidRPr="00D016EC">
                <w:t>1.14</w:t>
              </w:r>
            </w:ins>
          </w:p>
        </w:tc>
        <w:tc>
          <w:tcPr>
            <w:tcW w:w="440" w:type="dxa"/>
            <w:noWrap/>
            <w:vAlign w:val="bottom"/>
            <w:hideMark/>
          </w:tcPr>
          <w:p w14:paraId="5BF8A09B" w14:textId="77777777" w:rsidR="00C50A95" w:rsidRPr="00D016EC" w:rsidRDefault="00C50A95" w:rsidP="00416506">
            <w:pPr>
              <w:pStyle w:val="tabletext11"/>
              <w:jc w:val="center"/>
              <w:rPr>
                <w:ins w:id="19408" w:author="Author"/>
              </w:rPr>
            </w:pPr>
            <w:ins w:id="19409" w:author="Author">
              <w:r w:rsidRPr="00D016EC">
                <w:t>1.14</w:t>
              </w:r>
            </w:ins>
          </w:p>
        </w:tc>
        <w:tc>
          <w:tcPr>
            <w:tcW w:w="400" w:type="dxa"/>
            <w:noWrap/>
            <w:vAlign w:val="bottom"/>
            <w:hideMark/>
          </w:tcPr>
          <w:p w14:paraId="6C3638B7" w14:textId="77777777" w:rsidR="00C50A95" w:rsidRPr="00D016EC" w:rsidRDefault="00C50A95" w:rsidP="00416506">
            <w:pPr>
              <w:pStyle w:val="tabletext11"/>
              <w:jc w:val="center"/>
              <w:rPr>
                <w:ins w:id="19410" w:author="Author"/>
              </w:rPr>
            </w:pPr>
            <w:ins w:id="19411" w:author="Author">
              <w:r w:rsidRPr="00D016EC">
                <w:t>1.14</w:t>
              </w:r>
            </w:ins>
          </w:p>
        </w:tc>
        <w:tc>
          <w:tcPr>
            <w:tcW w:w="400" w:type="dxa"/>
            <w:noWrap/>
            <w:vAlign w:val="bottom"/>
            <w:hideMark/>
          </w:tcPr>
          <w:p w14:paraId="772ABF96" w14:textId="77777777" w:rsidR="00C50A95" w:rsidRPr="00D016EC" w:rsidRDefault="00C50A95" w:rsidP="00416506">
            <w:pPr>
              <w:pStyle w:val="tabletext11"/>
              <w:jc w:val="center"/>
              <w:rPr>
                <w:ins w:id="19412" w:author="Author"/>
              </w:rPr>
            </w:pPr>
            <w:ins w:id="19413" w:author="Author">
              <w:r w:rsidRPr="00D016EC">
                <w:t>1.14</w:t>
              </w:r>
            </w:ins>
          </w:p>
        </w:tc>
        <w:tc>
          <w:tcPr>
            <w:tcW w:w="400" w:type="dxa"/>
            <w:noWrap/>
            <w:vAlign w:val="bottom"/>
            <w:hideMark/>
          </w:tcPr>
          <w:p w14:paraId="3E04C81E" w14:textId="77777777" w:rsidR="00C50A95" w:rsidRPr="00D016EC" w:rsidRDefault="00C50A95" w:rsidP="00416506">
            <w:pPr>
              <w:pStyle w:val="tabletext11"/>
              <w:jc w:val="center"/>
              <w:rPr>
                <w:ins w:id="19414" w:author="Author"/>
              </w:rPr>
            </w:pPr>
            <w:ins w:id="19415" w:author="Author">
              <w:r w:rsidRPr="00D016EC">
                <w:t>1.14</w:t>
              </w:r>
            </w:ins>
          </w:p>
        </w:tc>
        <w:tc>
          <w:tcPr>
            <w:tcW w:w="400" w:type="dxa"/>
            <w:noWrap/>
            <w:vAlign w:val="bottom"/>
            <w:hideMark/>
          </w:tcPr>
          <w:p w14:paraId="587DECA8" w14:textId="77777777" w:rsidR="00C50A95" w:rsidRPr="00D016EC" w:rsidRDefault="00C50A95" w:rsidP="00416506">
            <w:pPr>
              <w:pStyle w:val="tabletext11"/>
              <w:jc w:val="center"/>
              <w:rPr>
                <w:ins w:id="19416" w:author="Author"/>
              </w:rPr>
            </w:pPr>
            <w:ins w:id="19417" w:author="Author">
              <w:r w:rsidRPr="00D016EC">
                <w:t>1.14</w:t>
              </w:r>
            </w:ins>
          </w:p>
        </w:tc>
        <w:tc>
          <w:tcPr>
            <w:tcW w:w="460" w:type="dxa"/>
            <w:noWrap/>
            <w:vAlign w:val="bottom"/>
            <w:hideMark/>
          </w:tcPr>
          <w:p w14:paraId="71ECC6FD" w14:textId="77777777" w:rsidR="00C50A95" w:rsidRPr="00D016EC" w:rsidRDefault="00C50A95" w:rsidP="00416506">
            <w:pPr>
              <w:pStyle w:val="tabletext11"/>
              <w:jc w:val="center"/>
              <w:rPr>
                <w:ins w:id="19418" w:author="Author"/>
              </w:rPr>
            </w:pPr>
            <w:ins w:id="19419" w:author="Author">
              <w:r w:rsidRPr="00D016EC">
                <w:t>1.14</w:t>
              </w:r>
            </w:ins>
          </w:p>
        </w:tc>
      </w:tr>
      <w:tr w:rsidR="00C50A95" w:rsidRPr="00D016EC" w14:paraId="0F2FD611" w14:textId="77777777" w:rsidTr="00416506">
        <w:trPr>
          <w:trHeight w:val="190"/>
          <w:ins w:id="19420" w:author="Author"/>
        </w:trPr>
        <w:tc>
          <w:tcPr>
            <w:tcW w:w="200" w:type="dxa"/>
            <w:tcBorders>
              <w:right w:val="nil"/>
            </w:tcBorders>
            <w:vAlign w:val="bottom"/>
          </w:tcPr>
          <w:p w14:paraId="0519F107" w14:textId="77777777" w:rsidR="00C50A95" w:rsidRPr="00D016EC" w:rsidRDefault="00C50A95" w:rsidP="00416506">
            <w:pPr>
              <w:pStyle w:val="tabletext11"/>
              <w:jc w:val="right"/>
              <w:rPr>
                <w:ins w:id="19421" w:author="Author"/>
              </w:rPr>
            </w:pPr>
          </w:p>
        </w:tc>
        <w:tc>
          <w:tcPr>
            <w:tcW w:w="1580" w:type="dxa"/>
            <w:tcBorders>
              <w:left w:val="nil"/>
            </w:tcBorders>
            <w:vAlign w:val="bottom"/>
            <w:hideMark/>
          </w:tcPr>
          <w:p w14:paraId="4F405CFA" w14:textId="77777777" w:rsidR="00C50A95" w:rsidRPr="00D016EC" w:rsidRDefault="00C50A95" w:rsidP="00416506">
            <w:pPr>
              <w:pStyle w:val="tabletext11"/>
              <w:tabs>
                <w:tab w:val="decimal" w:pos="640"/>
              </w:tabs>
              <w:rPr>
                <w:ins w:id="19422" w:author="Author"/>
              </w:rPr>
            </w:pPr>
            <w:ins w:id="19423" w:author="Author">
              <w:r w:rsidRPr="00D016EC">
                <w:t>75,000 to 84,999</w:t>
              </w:r>
            </w:ins>
          </w:p>
        </w:tc>
        <w:tc>
          <w:tcPr>
            <w:tcW w:w="680" w:type="dxa"/>
            <w:noWrap/>
            <w:vAlign w:val="bottom"/>
            <w:hideMark/>
          </w:tcPr>
          <w:p w14:paraId="733BCEF0" w14:textId="77777777" w:rsidR="00C50A95" w:rsidRPr="00D016EC" w:rsidRDefault="00C50A95" w:rsidP="00416506">
            <w:pPr>
              <w:pStyle w:val="tabletext11"/>
              <w:jc w:val="center"/>
              <w:rPr>
                <w:ins w:id="19424" w:author="Author"/>
              </w:rPr>
            </w:pPr>
            <w:ins w:id="19425" w:author="Author">
              <w:r w:rsidRPr="00D016EC">
                <w:t>1.99</w:t>
              </w:r>
            </w:ins>
          </w:p>
        </w:tc>
        <w:tc>
          <w:tcPr>
            <w:tcW w:w="900" w:type="dxa"/>
            <w:noWrap/>
            <w:vAlign w:val="bottom"/>
            <w:hideMark/>
          </w:tcPr>
          <w:p w14:paraId="587ED182" w14:textId="77777777" w:rsidR="00C50A95" w:rsidRPr="00D016EC" w:rsidRDefault="00C50A95" w:rsidP="00416506">
            <w:pPr>
              <w:pStyle w:val="tabletext11"/>
              <w:jc w:val="center"/>
              <w:rPr>
                <w:ins w:id="19426" w:author="Author"/>
              </w:rPr>
            </w:pPr>
            <w:ins w:id="19427" w:author="Author">
              <w:r w:rsidRPr="00D016EC">
                <w:t>1.50</w:t>
              </w:r>
            </w:ins>
          </w:p>
        </w:tc>
        <w:tc>
          <w:tcPr>
            <w:tcW w:w="400" w:type="dxa"/>
            <w:noWrap/>
            <w:vAlign w:val="bottom"/>
            <w:hideMark/>
          </w:tcPr>
          <w:p w14:paraId="1438600A" w14:textId="77777777" w:rsidR="00C50A95" w:rsidRPr="00D016EC" w:rsidRDefault="00C50A95" w:rsidP="00416506">
            <w:pPr>
              <w:pStyle w:val="tabletext11"/>
              <w:jc w:val="center"/>
              <w:rPr>
                <w:ins w:id="19428" w:author="Author"/>
              </w:rPr>
            </w:pPr>
            <w:ins w:id="19429" w:author="Author">
              <w:r w:rsidRPr="00D016EC">
                <w:t>1.50</w:t>
              </w:r>
            </w:ins>
          </w:p>
        </w:tc>
        <w:tc>
          <w:tcPr>
            <w:tcW w:w="400" w:type="dxa"/>
            <w:noWrap/>
            <w:vAlign w:val="bottom"/>
            <w:hideMark/>
          </w:tcPr>
          <w:p w14:paraId="51C9241E" w14:textId="77777777" w:rsidR="00C50A95" w:rsidRPr="00D016EC" w:rsidRDefault="00C50A95" w:rsidP="00416506">
            <w:pPr>
              <w:pStyle w:val="tabletext11"/>
              <w:jc w:val="center"/>
              <w:rPr>
                <w:ins w:id="19430" w:author="Author"/>
              </w:rPr>
            </w:pPr>
            <w:ins w:id="19431" w:author="Author">
              <w:r w:rsidRPr="00D016EC">
                <w:t>1.50</w:t>
              </w:r>
            </w:ins>
          </w:p>
        </w:tc>
        <w:tc>
          <w:tcPr>
            <w:tcW w:w="400" w:type="dxa"/>
            <w:noWrap/>
            <w:vAlign w:val="bottom"/>
            <w:hideMark/>
          </w:tcPr>
          <w:p w14:paraId="2C7B6D7D" w14:textId="77777777" w:rsidR="00C50A95" w:rsidRPr="00D016EC" w:rsidRDefault="00C50A95" w:rsidP="00416506">
            <w:pPr>
              <w:pStyle w:val="tabletext11"/>
              <w:jc w:val="center"/>
              <w:rPr>
                <w:ins w:id="19432" w:author="Author"/>
              </w:rPr>
            </w:pPr>
            <w:ins w:id="19433" w:author="Author">
              <w:r w:rsidRPr="00D016EC">
                <w:t>1.44</w:t>
              </w:r>
            </w:ins>
          </w:p>
        </w:tc>
        <w:tc>
          <w:tcPr>
            <w:tcW w:w="400" w:type="dxa"/>
            <w:noWrap/>
            <w:vAlign w:val="bottom"/>
            <w:hideMark/>
          </w:tcPr>
          <w:p w14:paraId="16241F0B" w14:textId="77777777" w:rsidR="00C50A95" w:rsidRPr="00D016EC" w:rsidRDefault="00C50A95" w:rsidP="00416506">
            <w:pPr>
              <w:pStyle w:val="tabletext11"/>
              <w:jc w:val="center"/>
              <w:rPr>
                <w:ins w:id="19434" w:author="Author"/>
              </w:rPr>
            </w:pPr>
            <w:ins w:id="19435" w:author="Author">
              <w:r w:rsidRPr="00D016EC">
                <w:t>1.38</w:t>
              </w:r>
            </w:ins>
          </w:p>
        </w:tc>
        <w:tc>
          <w:tcPr>
            <w:tcW w:w="400" w:type="dxa"/>
            <w:noWrap/>
            <w:vAlign w:val="bottom"/>
            <w:hideMark/>
          </w:tcPr>
          <w:p w14:paraId="02C7992E" w14:textId="77777777" w:rsidR="00C50A95" w:rsidRPr="00D016EC" w:rsidRDefault="00C50A95" w:rsidP="00416506">
            <w:pPr>
              <w:pStyle w:val="tabletext11"/>
              <w:jc w:val="center"/>
              <w:rPr>
                <w:ins w:id="19436" w:author="Author"/>
              </w:rPr>
            </w:pPr>
            <w:ins w:id="19437" w:author="Author">
              <w:r w:rsidRPr="00D016EC">
                <w:t>1.32</w:t>
              </w:r>
            </w:ins>
          </w:p>
        </w:tc>
        <w:tc>
          <w:tcPr>
            <w:tcW w:w="400" w:type="dxa"/>
            <w:noWrap/>
            <w:vAlign w:val="bottom"/>
            <w:hideMark/>
          </w:tcPr>
          <w:p w14:paraId="3E4C2552" w14:textId="77777777" w:rsidR="00C50A95" w:rsidRPr="00D016EC" w:rsidRDefault="00C50A95" w:rsidP="00416506">
            <w:pPr>
              <w:pStyle w:val="tabletext11"/>
              <w:jc w:val="center"/>
              <w:rPr>
                <w:ins w:id="19438" w:author="Author"/>
              </w:rPr>
            </w:pPr>
            <w:ins w:id="19439" w:author="Author">
              <w:r w:rsidRPr="00D016EC">
                <w:t>1.26</w:t>
              </w:r>
            </w:ins>
          </w:p>
        </w:tc>
        <w:tc>
          <w:tcPr>
            <w:tcW w:w="400" w:type="dxa"/>
            <w:noWrap/>
            <w:vAlign w:val="bottom"/>
            <w:hideMark/>
          </w:tcPr>
          <w:p w14:paraId="0A4089B2" w14:textId="77777777" w:rsidR="00C50A95" w:rsidRPr="00D016EC" w:rsidRDefault="00C50A95" w:rsidP="00416506">
            <w:pPr>
              <w:pStyle w:val="tabletext11"/>
              <w:jc w:val="center"/>
              <w:rPr>
                <w:ins w:id="19440" w:author="Author"/>
              </w:rPr>
            </w:pPr>
            <w:ins w:id="19441" w:author="Author">
              <w:r w:rsidRPr="00D016EC">
                <w:t>1.20</w:t>
              </w:r>
            </w:ins>
          </w:p>
        </w:tc>
        <w:tc>
          <w:tcPr>
            <w:tcW w:w="400" w:type="dxa"/>
            <w:noWrap/>
            <w:vAlign w:val="bottom"/>
            <w:hideMark/>
          </w:tcPr>
          <w:p w14:paraId="68EF200B" w14:textId="77777777" w:rsidR="00C50A95" w:rsidRPr="00D016EC" w:rsidRDefault="00C50A95" w:rsidP="00416506">
            <w:pPr>
              <w:pStyle w:val="tabletext11"/>
              <w:jc w:val="center"/>
              <w:rPr>
                <w:ins w:id="19442" w:author="Author"/>
              </w:rPr>
            </w:pPr>
            <w:ins w:id="19443" w:author="Author">
              <w:r w:rsidRPr="00D016EC">
                <w:t>1.20</w:t>
              </w:r>
            </w:ins>
          </w:p>
        </w:tc>
        <w:tc>
          <w:tcPr>
            <w:tcW w:w="400" w:type="dxa"/>
            <w:noWrap/>
            <w:vAlign w:val="bottom"/>
            <w:hideMark/>
          </w:tcPr>
          <w:p w14:paraId="38AD308B" w14:textId="77777777" w:rsidR="00C50A95" w:rsidRPr="00D016EC" w:rsidRDefault="00C50A95" w:rsidP="00416506">
            <w:pPr>
              <w:pStyle w:val="tabletext11"/>
              <w:jc w:val="center"/>
              <w:rPr>
                <w:ins w:id="19444" w:author="Author"/>
              </w:rPr>
            </w:pPr>
            <w:ins w:id="19445" w:author="Author">
              <w:r w:rsidRPr="00D016EC">
                <w:t>1.20</w:t>
              </w:r>
            </w:ins>
          </w:p>
        </w:tc>
        <w:tc>
          <w:tcPr>
            <w:tcW w:w="400" w:type="dxa"/>
            <w:noWrap/>
            <w:vAlign w:val="bottom"/>
            <w:hideMark/>
          </w:tcPr>
          <w:p w14:paraId="672C2993" w14:textId="77777777" w:rsidR="00C50A95" w:rsidRPr="00D016EC" w:rsidRDefault="00C50A95" w:rsidP="00416506">
            <w:pPr>
              <w:pStyle w:val="tabletext11"/>
              <w:jc w:val="center"/>
              <w:rPr>
                <w:ins w:id="19446" w:author="Author"/>
              </w:rPr>
            </w:pPr>
            <w:ins w:id="19447" w:author="Author">
              <w:r w:rsidRPr="00D016EC">
                <w:t>1.20</w:t>
              </w:r>
            </w:ins>
          </w:p>
        </w:tc>
        <w:tc>
          <w:tcPr>
            <w:tcW w:w="400" w:type="dxa"/>
            <w:noWrap/>
            <w:vAlign w:val="bottom"/>
            <w:hideMark/>
          </w:tcPr>
          <w:p w14:paraId="2443C784" w14:textId="77777777" w:rsidR="00C50A95" w:rsidRPr="00D016EC" w:rsidRDefault="00C50A95" w:rsidP="00416506">
            <w:pPr>
              <w:pStyle w:val="tabletext11"/>
              <w:jc w:val="center"/>
              <w:rPr>
                <w:ins w:id="19448" w:author="Author"/>
              </w:rPr>
            </w:pPr>
            <w:ins w:id="19449" w:author="Author">
              <w:r w:rsidRPr="00D016EC">
                <w:t>1.20</w:t>
              </w:r>
            </w:ins>
          </w:p>
        </w:tc>
        <w:tc>
          <w:tcPr>
            <w:tcW w:w="400" w:type="dxa"/>
            <w:noWrap/>
            <w:vAlign w:val="bottom"/>
            <w:hideMark/>
          </w:tcPr>
          <w:p w14:paraId="5749E7FF" w14:textId="77777777" w:rsidR="00C50A95" w:rsidRPr="00D016EC" w:rsidRDefault="00C50A95" w:rsidP="00416506">
            <w:pPr>
              <w:pStyle w:val="tabletext11"/>
              <w:jc w:val="center"/>
              <w:rPr>
                <w:ins w:id="19450" w:author="Author"/>
              </w:rPr>
            </w:pPr>
            <w:ins w:id="19451" w:author="Author">
              <w:r w:rsidRPr="00D016EC">
                <w:t>1.20</w:t>
              </w:r>
            </w:ins>
          </w:p>
        </w:tc>
        <w:tc>
          <w:tcPr>
            <w:tcW w:w="400" w:type="dxa"/>
            <w:noWrap/>
            <w:vAlign w:val="bottom"/>
            <w:hideMark/>
          </w:tcPr>
          <w:p w14:paraId="495601B2" w14:textId="77777777" w:rsidR="00C50A95" w:rsidRPr="00D016EC" w:rsidRDefault="00C50A95" w:rsidP="00416506">
            <w:pPr>
              <w:pStyle w:val="tabletext11"/>
              <w:jc w:val="center"/>
              <w:rPr>
                <w:ins w:id="19452" w:author="Author"/>
              </w:rPr>
            </w:pPr>
            <w:ins w:id="19453" w:author="Author">
              <w:r w:rsidRPr="00D016EC">
                <w:t>1.20</w:t>
              </w:r>
            </w:ins>
          </w:p>
        </w:tc>
        <w:tc>
          <w:tcPr>
            <w:tcW w:w="400" w:type="dxa"/>
            <w:noWrap/>
            <w:vAlign w:val="bottom"/>
            <w:hideMark/>
          </w:tcPr>
          <w:p w14:paraId="038BDE43" w14:textId="77777777" w:rsidR="00C50A95" w:rsidRPr="00D016EC" w:rsidRDefault="00C50A95" w:rsidP="00416506">
            <w:pPr>
              <w:pStyle w:val="tabletext11"/>
              <w:jc w:val="center"/>
              <w:rPr>
                <w:ins w:id="19454" w:author="Author"/>
              </w:rPr>
            </w:pPr>
            <w:ins w:id="19455" w:author="Author">
              <w:r w:rsidRPr="00D016EC">
                <w:t>1.20</w:t>
              </w:r>
            </w:ins>
          </w:p>
        </w:tc>
        <w:tc>
          <w:tcPr>
            <w:tcW w:w="400" w:type="dxa"/>
            <w:noWrap/>
            <w:vAlign w:val="bottom"/>
            <w:hideMark/>
          </w:tcPr>
          <w:p w14:paraId="27DA6697" w14:textId="77777777" w:rsidR="00C50A95" w:rsidRPr="00D016EC" w:rsidRDefault="00C50A95" w:rsidP="00416506">
            <w:pPr>
              <w:pStyle w:val="tabletext11"/>
              <w:jc w:val="center"/>
              <w:rPr>
                <w:ins w:id="19456" w:author="Author"/>
              </w:rPr>
            </w:pPr>
            <w:ins w:id="19457" w:author="Author">
              <w:r w:rsidRPr="00D016EC">
                <w:t>1.20</w:t>
              </w:r>
            </w:ins>
          </w:p>
        </w:tc>
        <w:tc>
          <w:tcPr>
            <w:tcW w:w="400" w:type="dxa"/>
            <w:noWrap/>
            <w:vAlign w:val="bottom"/>
            <w:hideMark/>
          </w:tcPr>
          <w:p w14:paraId="009E75D1" w14:textId="77777777" w:rsidR="00C50A95" w:rsidRPr="00D016EC" w:rsidRDefault="00C50A95" w:rsidP="00416506">
            <w:pPr>
              <w:pStyle w:val="tabletext11"/>
              <w:jc w:val="center"/>
              <w:rPr>
                <w:ins w:id="19458" w:author="Author"/>
              </w:rPr>
            </w:pPr>
            <w:ins w:id="19459" w:author="Author">
              <w:r w:rsidRPr="00D016EC">
                <w:t>1.20</w:t>
              </w:r>
            </w:ins>
          </w:p>
        </w:tc>
        <w:tc>
          <w:tcPr>
            <w:tcW w:w="400" w:type="dxa"/>
            <w:noWrap/>
            <w:vAlign w:val="bottom"/>
            <w:hideMark/>
          </w:tcPr>
          <w:p w14:paraId="5A1A86ED" w14:textId="77777777" w:rsidR="00C50A95" w:rsidRPr="00D016EC" w:rsidRDefault="00C50A95" w:rsidP="00416506">
            <w:pPr>
              <w:pStyle w:val="tabletext11"/>
              <w:jc w:val="center"/>
              <w:rPr>
                <w:ins w:id="19460" w:author="Author"/>
              </w:rPr>
            </w:pPr>
            <w:ins w:id="19461" w:author="Author">
              <w:r w:rsidRPr="00D016EC">
                <w:t>1.20</w:t>
              </w:r>
            </w:ins>
          </w:p>
        </w:tc>
        <w:tc>
          <w:tcPr>
            <w:tcW w:w="400" w:type="dxa"/>
            <w:noWrap/>
            <w:vAlign w:val="bottom"/>
            <w:hideMark/>
          </w:tcPr>
          <w:p w14:paraId="46B70E30" w14:textId="77777777" w:rsidR="00C50A95" w:rsidRPr="00D016EC" w:rsidRDefault="00C50A95" w:rsidP="00416506">
            <w:pPr>
              <w:pStyle w:val="tabletext11"/>
              <w:jc w:val="center"/>
              <w:rPr>
                <w:ins w:id="19462" w:author="Author"/>
              </w:rPr>
            </w:pPr>
            <w:ins w:id="19463" w:author="Author">
              <w:r w:rsidRPr="00D016EC">
                <w:t>1.20</w:t>
              </w:r>
            </w:ins>
          </w:p>
        </w:tc>
        <w:tc>
          <w:tcPr>
            <w:tcW w:w="400" w:type="dxa"/>
            <w:noWrap/>
            <w:vAlign w:val="bottom"/>
            <w:hideMark/>
          </w:tcPr>
          <w:p w14:paraId="77A80F71" w14:textId="77777777" w:rsidR="00C50A95" w:rsidRPr="00D016EC" w:rsidRDefault="00C50A95" w:rsidP="00416506">
            <w:pPr>
              <w:pStyle w:val="tabletext11"/>
              <w:jc w:val="center"/>
              <w:rPr>
                <w:ins w:id="19464" w:author="Author"/>
              </w:rPr>
            </w:pPr>
            <w:ins w:id="19465" w:author="Author">
              <w:r w:rsidRPr="00D016EC">
                <w:t>1.20</w:t>
              </w:r>
            </w:ins>
          </w:p>
        </w:tc>
        <w:tc>
          <w:tcPr>
            <w:tcW w:w="400" w:type="dxa"/>
            <w:noWrap/>
            <w:vAlign w:val="bottom"/>
            <w:hideMark/>
          </w:tcPr>
          <w:p w14:paraId="05655140" w14:textId="77777777" w:rsidR="00C50A95" w:rsidRPr="00D016EC" w:rsidRDefault="00C50A95" w:rsidP="00416506">
            <w:pPr>
              <w:pStyle w:val="tabletext11"/>
              <w:jc w:val="center"/>
              <w:rPr>
                <w:ins w:id="19466" w:author="Author"/>
              </w:rPr>
            </w:pPr>
            <w:ins w:id="19467" w:author="Author">
              <w:r w:rsidRPr="00D016EC">
                <w:t>1.20</w:t>
              </w:r>
            </w:ins>
          </w:p>
        </w:tc>
        <w:tc>
          <w:tcPr>
            <w:tcW w:w="440" w:type="dxa"/>
            <w:noWrap/>
            <w:vAlign w:val="bottom"/>
            <w:hideMark/>
          </w:tcPr>
          <w:p w14:paraId="1AEAA6A5" w14:textId="77777777" w:rsidR="00C50A95" w:rsidRPr="00D016EC" w:rsidRDefault="00C50A95" w:rsidP="00416506">
            <w:pPr>
              <w:pStyle w:val="tabletext11"/>
              <w:jc w:val="center"/>
              <w:rPr>
                <w:ins w:id="19468" w:author="Author"/>
              </w:rPr>
            </w:pPr>
            <w:ins w:id="19469" w:author="Author">
              <w:r w:rsidRPr="00D016EC">
                <w:t>1.20</w:t>
              </w:r>
            </w:ins>
          </w:p>
        </w:tc>
        <w:tc>
          <w:tcPr>
            <w:tcW w:w="400" w:type="dxa"/>
            <w:noWrap/>
            <w:vAlign w:val="bottom"/>
            <w:hideMark/>
          </w:tcPr>
          <w:p w14:paraId="3707C9BB" w14:textId="77777777" w:rsidR="00C50A95" w:rsidRPr="00D016EC" w:rsidRDefault="00C50A95" w:rsidP="00416506">
            <w:pPr>
              <w:pStyle w:val="tabletext11"/>
              <w:jc w:val="center"/>
              <w:rPr>
                <w:ins w:id="19470" w:author="Author"/>
              </w:rPr>
            </w:pPr>
            <w:ins w:id="19471" w:author="Author">
              <w:r w:rsidRPr="00D016EC">
                <w:t>1.20</w:t>
              </w:r>
            </w:ins>
          </w:p>
        </w:tc>
        <w:tc>
          <w:tcPr>
            <w:tcW w:w="400" w:type="dxa"/>
            <w:noWrap/>
            <w:vAlign w:val="bottom"/>
            <w:hideMark/>
          </w:tcPr>
          <w:p w14:paraId="40D2D0D8" w14:textId="77777777" w:rsidR="00C50A95" w:rsidRPr="00D016EC" w:rsidRDefault="00C50A95" w:rsidP="00416506">
            <w:pPr>
              <w:pStyle w:val="tabletext11"/>
              <w:jc w:val="center"/>
              <w:rPr>
                <w:ins w:id="19472" w:author="Author"/>
              </w:rPr>
            </w:pPr>
            <w:ins w:id="19473" w:author="Author">
              <w:r w:rsidRPr="00D016EC">
                <w:t>1.20</w:t>
              </w:r>
            </w:ins>
          </w:p>
        </w:tc>
        <w:tc>
          <w:tcPr>
            <w:tcW w:w="400" w:type="dxa"/>
            <w:noWrap/>
            <w:vAlign w:val="bottom"/>
            <w:hideMark/>
          </w:tcPr>
          <w:p w14:paraId="72A2B400" w14:textId="77777777" w:rsidR="00C50A95" w:rsidRPr="00D016EC" w:rsidRDefault="00C50A95" w:rsidP="00416506">
            <w:pPr>
              <w:pStyle w:val="tabletext11"/>
              <w:jc w:val="center"/>
              <w:rPr>
                <w:ins w:id="19474" w:author="Author"/>
              </w:rPr>
            </w:pPr>
            <w:ins w:id="19475" w:author="Author">
              <w:r w:rsidRPr="00D016EC">
                <w:t>1.20</w:t>
              </w:r>
            </w:ins>
          </w:p>
        </w:tc>
        <w:tc>
          <w:tcPr>
            <w:tcW w:w="400" w:type="dxa"/>
            <w:noWrap/>
            <w:vAlign w:val="bottom"/>
            <w:hideMark/>
          </w:tcPr>
          <w:p w14:paraId="66E0536B" w14:textId="77777777" w:rsidR="00C50A95" w:rsidRPr="00D016EC" w:rsidRDefault="00C50A95" w:rsidP="00416506">
            <w:pPr>
              <w:pStyle w:val="tabletext11"/>
              <w:jc w:val="center"/>
              <w:rPr>
                <w:ins w:id="19476" w:author="Author"/>
              </w:rPr>
            </w:pPr>
            <w:ins w:id="19477" w:author="Author">
              <w:r w:rsidRPr="00D016EC">
                <w:t>1.20</w:t>
              </w:r>
            </w:ins>
          </w:p>
        </w:tc>
        <w:tc>
          <w:tcPr>
            <w:tcW w:w="460" w:type="dxa"/>
            <w:noWrap/>
            <w:vAlign w:val="bottom"/>
            <w:hideMark/>
          </w:tcPr>
          <w:p w14:paraId="46ED0D9B" w14:textId="77777777" w:rsidR="00C50A95" w:rsidRPr="00D016EC" w:rsidRDefault="00C50A95" w:rsidP="00416506">
            <w:pPr>
              <w:pStyle w:val="tabletext11"/>
              <w:jc w:val="center"/>
              <w:rPr>
                <w:ins w:id="19478" w:author="Author"/>
              </w:rPr>
            </w:pPr>
            <w:ins w:id="19479" w:author="Author">
              <w:r w:rsidRPr="00D016EC">
                <w:t>1.20</w:t>
              </w:r>
            </w:ins>
          </w:p>
        </w:tc>
      </w:tr>
      <w:tr w:rsidR="00C50A95" w:rsidRPr="00D016EC" w14:paraId="1EF94A39" w14:textId="77777777" w:rsidTr="00416506">
        <w:trPr>
          <w:trHeight w:val="190"/>
          <w:ins w:id="19480" w:author="Author"/>
        </w:trPr>
        <w:tc>
          <w:tcPr>
            <w:tcW w:w="200" w:type="dxa"/>
            <w:tcBorders>
              <w:right w:val="nil"/>
            </w:tcBorders>
            <w:vAlign w:val="bottom"/>
          </w:tcPr>
          <w:p w14:paraId="39340D16" w14:textId="77777777" w:rsidR="00C50A95" w:rsidRPr="00D016EC" w:rsidRDefault="00C50A95" w:rsidP="00416506">
            <w:pPr>
              <w:pStyle w:val="tabletext11"/>
              <w:jc w:val="right"/>
              <w:rPr>
                <w:ins w:id="19481" w:author="Author"/>
              </w:rPr>
            </w:pPr>
          </w:p>
        </w:tc>
        <w:tc>
          <w:tcPr>
            <w:tcW w:w="1580" w:type="dxa"/>
            <w:tcBorders>
              <w:left w:val="nil"/>
            </w:tcBorders>
            <w:vAlign w:val="bottom"/>
            <w:hideMark/>
          </w:tcPr>
          <w:p w14:paraId="1CE6E6B3" w14:textId="77777777" w:rsidR="00C50A95" w:rsidRPr="00D016EC" w:rsidRDefault="00C50A95" w:rsidP="00416506">
            <w:pPr>
              <w:pStyle w:val="tabletext11"/>
              <w:tabs>
                <w:tab w:val="decimal" w:pos="640"/>
              </w:tabs>
              <w:rPr>
                <w:ins w:id="19482" w:author="Author"/>
              </w:rPr>
            </w:pPr>
            <w:ins w:id="19483" w:author="Author">
              <w:r w:rsidRPr="00D016EC">
                <w:t>85,000 to 99,999</w:t>
              </w:r>
            </w:ins>
          </w:p>
        </w:tc>
        <w:tc>
          <w:tcPr>
            <w:tcW w:w="680" w:type="dxa"/>
            <w:noWrap/>
            <w:vAlign w:val="bottom"/>
            <w:hideMark/>
          </w:tcPr>
          <w:p w14:paraId="612D3578" w14:textId="77777777" w:rsidR="00C50A95" w:rsidRPr="00D016EC" w:rsidRDefault="00C50A95" w:rsidP="00416506">
            <w:pPr>
              <w:pStyle w:val="tabletext11"/>
              <w:jc w:val="center"/>
              <w:rPr>
                <w:ins w:id="19484" w:author="Author"/>
              </w:rPr>
            </w:pPr>
            <w:ins w:id="19485" w:author="Author">
              <w:r w:rsidRPr="00D016EC">
                <w:t>2.11</w:t>
              </w:r>
            </w:ins>
          </w:p>
        </w:tc>
        <w:tc>
          <w:tcPr>
            <w:tcW w:w="900" w:type="dxa"/>
            <w:noWrap/>
            <w:vAlign w:val="bottom"/>
            <w:hideMark/>
          </w:tcPr>
          <w:p w14:paraId="1E6931A2" w14:textId="77777777" w:rsidR="00C50A95" w:rsidRPr="00D016EC" w:rsidRDefault="00C50A95" w:rsidP="00416506">
            <w:pPr>
              <w:pStyle w:val="tabletext11"/>
              <w:jc w:val="center"/>
              <w:rPr>
                <w:ins w:id="19486" w:author="Author"/>
              </w:rPr>
            </w:pPr>
            <w:ins w:id="19487" w:author="Author">
              <w:r w:rsidRPr="00D016EC">
                <w:t>1.58</w:t>
              </w:r>
            </w:ins>
          </w:p>
        </w:tc>
        <w:tc>
          <w:tcPr>
            <w:tcW w:w="400" w:type="dxa"/>
            <w:noWrap/>
            <w:vAlign w:val="bottom"/>
            <w:hideMark/>
          </w:tcPr>
          <w:p w14:paraId="44A1E30D" w14:textId="77777777" w:rsidR="00C50A95" w:rsidRPr="00D016EC" w:rsidRDefault="00C50A95" w:rsidP="00416506">
            <w:pPr>
              <w:pStyle w:val="tabletext11"/>
              <w:jc w:val="center"/>
              <w:rPr>
                <w:ins w:id="19488" w:author="Author"/>
              </w:rPr>
            </w:pPr>
            <w:ins w:id="19489" w:author="Author">
              <w:r w:rsidRPr="00D016EC">
                <w:t>1.58</w:t>
              </w:r>
            </w:ins>
          </w:p>
        </w:tc>
        <w:tc>
          <w:tcPr>
            <w:tcW w:w="400" w:type="dxa"/>
            <w:noWrap/>
            <w:vAlign w:val="bottom"/>
            <w:hideMark/>
          </w:tcPr>
          <w:p w14:paraId="11904357" w14:textId="77777777" w:rsidR="00C50A95" w:rsidRPr="00D016EC" w:rsidRDefault="00C50A95" w:rsidP="00416506">
            <w:pPr>
              <w:pStyle w:val="tabletext11"/>
              <w:jc w:val="center"/>
              <w:rPr>
                <w:ins w:id="19490" w:author="Author"/>
              </w:rPr>
            </w:pPr>
            <w:ins w:id="19491" w:author="Author">
              <w:r w:rsidRPr="00D016EC">
                <w:t>1.58</w:t>
              </w:r>
            </w:ins>
          </w:p>
        </w:tc>
        <w:tc>
          <w:tcPr>
            <w:tcW w:w="400" w:type="dxa"/>
            <w:noWrap/>
            <w:vAlign w:val="bottom"/>
            <w:hideMark/>
          </w:tcPr>
          <w:p w14:paraId="66741D5F" w14:textId="77777777" w:rsidR="00C50A95" w:rsidRPr="00D016EC" w:rsidRDefault="00C50A95" w:rsidP="00416506">
            <w:pPr>
              <w:pStyle w:val="tabletext11"/>
              <w:jc w:val="center"/>
              <w:rPr>
                <w:ins w:id="19492" w:author="Author"/>
              </w:rPr>
            </w:pPr>
            <w:ins w:id="19493" w:author="Author">
              <w:r w:rsidRPr="00D016EC">
                <w:t>1.52</w:t>
              </w:r>
            </w:ins>
          </w:p>
        </w:tc>
        <w:tc>
          <w:tcPr>
            <w:tcW w:w="400" w:type="dxa"/>
            <w:noWrap/>
            <w:vAlign w:val="bottom"/>
            <w:hideMark/>
          </w:tcPr>
          <w:p w14:paraId="0F97AB45" w14:textId="77777777" w:rsidR="00C50A95" w:rsidRPr="00D016EC" w:rsidRDefault="00C50A95" w:rsidP="00416506">
            <w:pPr>
              <w:pStyle w:val="tabletext11"/>
              <w:jc w:val="center"/>
              <w:rPr>
                <w:ins w:id="19494" w:author="Author"/>
              </w:rPr>
            </w:pPr>
            <w:ins w:id="19495" w:author="Author">
              <w:r w:rsidRPr="00D016EC">
                <w:t>1.45</w:t>
              </w:r>
            </w:ins>
          </w:p>
        </w:tc>
        <w:tc>
          <w:tcPr>
            <w:tcW w:w="400" w:type="dxa"/>
            <w:noWrap/>
            <w:vAlign w:val="bottom"/>
            <w:hideMark/>
          </w:tcPr>
          <w:p w14:paraId="48921CCE" w14:textId="77777777" w:rsidR="00C50A95" w:rsidRPr="00D016EC" w:rsidRDefault="00C50A95" w:rsidP="00416506">
            <w:pPr>
              <w:pStyle w:val="tabletext11"/>
              <w:jc w:val="center"/>
              <w:rPr>
                <w:ins w:id="19496" w:author="Author"/>
              </w:rPr>
            </w:pPr>
            <w:ins w:id="19497" w:author="Author">
              <w:r w:rsidRPr="00D016EC">
                <w:t>1.39</w:t>
              </w:r>
            </w:ins>
          </w:p>
        </w:tc>
        <w:tc>
          <w:tcPr>
            <w:tcW w:w="400" w:type="dxa"/>
            <w:noWrap/>
            <w:vAlign w:val="bottom"/>
            <w:hideMark/>
          </w:tcPr>
          <w:p w14:paraId="2867E128" w14:textId="77777777" w:rsidR="00C50A95" w:rsidRPr="00D016EC" w:rsidRDefault="00C50A95" w:rsidP="00416506">
            <w:pPr>
              <w:pStyle w:val="tabletext11"/>
              <w:jc w:val="center"/>
              <w:rPr>
                <w:ins w:id="19498" w:author="Author"/>
              </w:rPr>
            </w:pPr>
            <w:ins w:id="19499" w:author="Author">
              <w:r w:rsidRPr="00D016EC">
                <w:t>1.33</w:t>
              </w:r>
            </w:ins>
          </w:p>
        </w:tc>
        <w:tc>
          <w:tcPr>
            <w:tcW w:w="400" w:type="dxa"/>
            <w:noWrap/>
            <w:vAlign w:val="bottom"/>
            <w:hideMark/>
          </w:tcPr>
          <w:p w14:paraId="34357899" w14:textId="77777777" w:rsidR="00C50A95" w:rsidRPr="00D016EC" w:rsidRDefault="00C50A95" w:rsidP="00416506">
            <w:pPr>
              <w:pStyle w:val="tabletext11"/>
              <w:jc w:val="center"/>
              <w:rPr>
                <w:ins w:id="19500" w:author="Author"/>
              </w:rPr>
            </w:pPr>
            <w:ins w:id="19501" w:author="Author">
              <w:r w:rsidRPr="00D016EC">
                <w:t>1.26</w:t>
              </w:r>
            </w:ins>
          </w:p>
        </w:tc>
        <w:tc>
          <w:tcPr>
            <w:tcW w:w="400" w:type="dxa"/>
            <w:noWrap/>
            <w:vAlign w:val="bottom"/>
            <w:hideMark/>
          </w:tcPr>
          <w:p w14:paraId="026060D9" w14:textId="77777777" w:rsidR="00C50A95" w:rsidRPr="00D016EC" w:rsidRDefault="00C50A95" w:rsidP="00416506">
            <w:pPr>
              <w:pStyle w:val="tabletext11"/>
              <w:jc w:val="center"/>
              <w:rPr>
                <w:ins w:id="19502" w:author="Author"/>
              </w:rPr>
            </w:pPr>
            <w:ins w:id="19503" w:author="Author">
              <w:r w:rsidRPr="00D016EC">
                <w:t>1.26</w:t>
              </w:r>
            </w:ins>
          </w:p>
        </w:tc>
        <w:tc>
          <w:tcPr>
            <w:tcW w:w="400" w:type="dxa"/>
            <w:noWrap/>
            <w:vAlign w:val="bottom"/>
            <w:hideMark/>
          </w:tcPr>
          <w:p w14:paraId="46702173" w14:textId="77777777" w:rsidR="00C50A95" w:rsidRPr="00D016EC" w:rsidRDefault="00C50A95" w:rsidP="00416506">
            <w:pPr>
              <w:pStyle w:val="tabletext11"/>
              <w:jc w:val="center"/>
              <w:rPr>
                <w:ins w:id="19504" w:author="Author"/>
              </w:rPr>
            </w:pPr>
            <w:ins w:id="19505" w:author="Author">
              <w:r w:rsidRPr="00D016EC">
                <w:t>1.26</w:t>
              </w:r>
            </w:ins>
          </w:p>
        </w:tc>
        <w:tc>
          <w:tcPr>
            <w:tcW w:w="400" w:type="dxa"/>
            <w:noWrap/>
            <w:vAlign w:val="bottom"/>
            <w:hideMark/>
          </w:tcPr>
          <w:p w14:paraId="56C01098" w14:textId="77777777" w:rsidR="00C50A95" w:rsidRPr="00D016EC" w:rsidRDefault="00C50A95" w:rsidP="00416506">
            <w:pPr>
              <w:pStyle w:val="tabletext11"/>
              <w:jc w:val="center"/>
              <w:rPr>
                <w:ins w:id="19506" w:author="Author"/>
              </w:rPr>
            </w:pPr>
            <w:ins w:id="19507" w:author="Author">
              <w:r w:rsidRPr="00D016EC">
                <w:t>1.26</w:t>
              </w:r>
            </w:ins>
          </w:p>
        </w:tc>
        <w:tc>
          <w:tcPr>
            <w:tcW w:w="400" w:type="dxa"/>
            <w:noWrap/>
            <w:vAlign w:val="bottom"/>
            <w:hideMark/>
          </w:tcPr>
          <w:p w14:paraId="21498391" w14:textId="77777777" w:rsidR="00C50A95" w:rsidRPr="00D016EC" w:rsidRDefault="00C50A95" w:rsidP="00416506">
            <w:pPr>
              <w:pStyle w:val="tabletext11"/>
              <w:jc w:val="center"/>
              <w:rPr>
                <w:ins w:id="19508" w:author="Author"/>
              </w:rPr>
            </w:pPr>
            <w:ins w:id="19509" w:author="Author">
              <w:r w:rsidRPr="00D016EC">
                <w:t>1.26</w:t>
              </w:r>
            </w:ins>
          </w:p>
        </w:tc>
        <w:tc>
          <w:tcPr>
            <w:tcW w:w="400" w:type="dxa"/>
            <w:noWrap/>
            <w:vAlign w:val="bottom"/>
            <w:hideMark/>
          </w:tcPr>
          <w:p w14:paraId="1C491E2E" w14:textId="77777777" w:rsidR="00C50A95" w:rsidRPr="00D016EC" w:rsidRDefault="00C50A95" w:rsidP="00416506">
            <w:pPr>
              <w:pStyle w:val="tabletext11"/>
              <w:jc w:val="center"/>
              <w:rPr>
                <w:ins w:id="19510" w:author="Author"/>
              </w:rPr>
            </w:pPr>
            <w:ins w:id="19511" w:author="Author">
              <w:r w:rsidRPr="00D016EC">
                <w:t>1.26</w:t>
              </w:r>
            </w:ins>
          </w:p>
        </w:tc>
        <w:tc>
          <w:tcPr>
            <w:tcW w:w="400" w:type="dxa"/>
            <w:noWrap/>
            <w:vAlign w:val="bottom"/>
            <w:hideMark/>
          </w:tcPr>
          <w:p w14:paraId="3C178FA5" w14:textId="77777777" w:rsidR="00C50A95" w:rsidRPr="00D016EC" w:rsidRDefault="00C50A95" w:rsidP="00416506">
            <w:pPr>
              <w:pStyle w:val="tabletext11"/>
              <w:jc w:val="center"/>
              <w:rPr>
                <w:ins w:id="19512" w:author="Author"/>
              </w:rPr>
            </w:pPr>
            <w:ins w:id="19513" w:author="Author">
              <w:r w:rsidRPr="00D016EC">
                <w:t>1.26</w:t>
              </w:r>
            </w:ins>
          </w:p>
        </w:tc>
        <w:tc>
          <w:tcPr>
            <w:tcW w:w="400" w:type="dxa"/>
            <w:noWrap/>
            <w:vAlign w:val="bottom"/>
            <w:hideMark/>
          </w:tcPr>
          <w:p w14:paraId="6EEE8AF9" w14:textId="77777777" w:rsidR="00C50A95" w:rsidRPr="00D016EC" w:rsidRDefault="00C50A95" w:rsidP="00416506">
            <w:pPr>
              <w:pStyle w:val="tabletext11"/>
              <w:jc w:val="center"/>
              <w:rPr>
                <w:ins w:id="19514" w:author="Author"/>
              </w:rPr>
            </w:pPr>
            <w:ins w:id="19515" w:author="Author">
              <w:r w:rsidRPr="00D016EC">
                <w:t>1.26</w:t>
              </w:r>
            </w:ins>
          </w:p>
        </w:tc>
        <w:tc>
          <w:tcPr>
            <w:tcW w:w="400" w:type="dxa"/>
            <w:noWrap/>
            <w:vAlign w:val="bottom"/>
            <w:hideMark/>
          </w:tcPr>
          <w:p w14:paraId="50567116" w14:textId="77777777" w:rsidR="00C50A95" w:rsidRPr="00D016EC" w:rsidRDefault="00C50A95" w:rsidP="00416506">
            <w:pPr>
              <w:pStyle w:val="tabletext11"/>
              <w:jc w:val="center"/>
              <w:rPr>
                <w:ins w:id="19516" w:author="Author"/>
              </w:rPr>
            </w:pPr>
            <w:ins w:id="19517" w:author="Author">
              <w:r w:rsidRPr="00D016EC">
                <w:t>1.26</w:t>
              </w:r>
            </w:ins>
          </w:p>
        </w:tc>
        <w:tc>
          <w:tcPr>
            <w:tcW w:w="400" w:type="dxa"/>
            <w:noWrap/>
            <w:vAlign w:val="bottom"/>
            <w:hideMark/>
          </w:tcPr>
          <w:p w14:paraId="1F3D31EF" w14:textId="77777777" w:rsidR="00C50A95" w:rsidRPr="00D016EC" w:rsidRDefault="00C50A95" w:rsidP="00416506">
            <w:pPr>
              <w:pStyle w:val="tabletext11"/>
              <w:jc w:val="center"/>
              <w:rPr>
                <w:ins w:id="19518" w:author="Author"/>
              </w:rPr>
            </w:pPr>
            <w:ins w:id="19519" w:author="Author">
              <w:r w:rsidRPr="00D016EC">
                <w:t>1.26</w:t>
              </w:r>
            </w:ins>
          </w:p>
        </w:tc>
        <w:tc>
          <w:tcPr>
            <w:tcW w:w="400" w:type="dxa"/>
            <w:noWrap/>
            <w:vAlign w:val="bottom"/>
            <w:hideMark/>
          </w:tcPr>
          <w:p w14:paraId="09B1689B" w14:textId="77777777" w:rsidR="00C50A95" w:rsidRPr="00D016EC" w:rsidRDefault="00C50A95" w:rsidP="00416506">
            <w:pPr>
              <w:pStyle w:val="tabletext11"/>
              <w:jc w:val="center"/>
              <w:rPr>
                <w:ins w:id="19520" w:author="Author"/>
              </w:rPr>
            </w:pPr>
            <w:ins w:id="19521" w:author="Author">
              <w:r w:rsidRPr="00D016EC">
                <w:t>1.26</w:t>
              </w:r>
            </w:ins>
          </w:p>
        </w:tc>
        <w:tc>
          <w:tcPr>
            <w:tcW w:w="400" w:type="dxa"/>
            <w:noWrap/>
            <w:vAlign w:val="bottom"/>
            <w:hideMark/>
          </w:tcPr>
          <w:p w14:paraId="7606C06C" w14:textId="77777777" w:rsidR="00C50A95" w:rsidRPr="00D016EC" w:rsidRDefault="00C50A95" w:rsidP="00416506">
            <w:pPr>
              <w:pStyle w:val="tabletext11"/>
              <w:jc w:val="center"/>
              <w:rPr>
                <w:ins w:id="19522" w:author="Author"/>
              </w:rPr>
            </w:pPr>
            <w:ins w:id="19523" w:author="Author">
              <w:r w:rsidRPr="00D016EC">
                <w:t>1.26</w:t>
              </w:r>
            </w:ins>
          </w:p>
        </w:tc>
        <w:tc>
          <w:tcPr>
            <w:tcW w:w="400" w:type="dxa"/>
            <w:noWrap/>
            <w:vAlign w:val="bottom"/>
            <w:hideMark/>
          </w:tcPr>
          <w:p w14:paraId="7C10DF53" w14:textId="77777777" w:rsidR="00C50A95" w:rsidRPr="00D016EC" w:rsidRDefault="00C50A95" w:rsidP="00416506">
            <w:pPr>
              <w:pStyle w:val="tabletext11"/>
              <w:jc w:val="center"/>
              <w:rPr>
                <w:ins w:id="19524" w:author="Author"/>
              </w:rPr>
            </w:pPr>
            <w:ins w:id="19525" w:author="Author">
              <w:r w:rsidRPr="00D016EC">
                <w:t>1.26</w:t>
              </w:r>
            </w:ins>
          </w:p>
        </w:tc>
        <w:tc>
          <w:tcPr>
            <w:tcW w:w="400" w:type="dxa"/>
            <w:noWrap/>
            <w:vAlign w:val="bottom"/>
            <w:hideMark/>
          </w:tcPr>
          <w:p w14:paraId="2E54692A" w14:textId="77777777" w:rsidR="00C50A95" w:rsidRPr="00D016EC" w:rsidRDefault="00C50A95" w:rsidP="00416506">
            <w:pPr>
              <w:pStyle w:val="tabletext11"/>
              <w:jc w:val="center"/>
              <w:rPr>
                <w:ins w:id="19526" w:author="Author"/>
              </w:rPr>
            </w:pPr>
            <w:ins w:id="19527" w:author="Author">
              <w:r w:rsidRPr="00D016EC">
                <w:t>1.26</w:t>
              </w:r>
            </w:ins>
          </w:p>
        </w:tc>
        <w:tc>
          <w:tcPr>
            <w:tcW w:w="440" w:type="dxa"/>
            <w:noWrap/>
            <w:vAlign w:val="bottom"/>
            <w:hideMark/>
          </w:tcPr>
          <w:p w14:paraId="77534D64" w14:textId="77777777" w:rsidR="00C50A95" w:rsidRPr="00D016EC" w:rsidRDefault="00C50A95" w:rsidP="00416506">
            <w:pPr>
              <w:pStyle w:val="tabletext11"/>
              <w:jc w:val="center"/>
              <w:rPr>
                <w:ins w:id="19528" w:author="Author"/>
              </w:rPr>
            </w:pPr>
            <w:ins w:id="19529" w:author="Author">
              <w:r w:rsidRPr="00D016EC">
                <w:t>1.26</w:t>
              </w:r>
            </w:ins>
          </w:p>
        </w:tc>
        <w:tc>
          <w:tcPr>
            <w:tcW w:w="400" w:type="dxa"/>
            <w:noWrap/>
            <w:vAlign w:val="bottom"/>
            <w:hideMark/>
          </w:tcPr>
          <w:p w14:paraId="51CCED10" w14:textId="77777777" w:rsidR="00C50A95" w:rsidRPr="00D016EC" w:rsidRDefault="00C50A95" w:rsidP="00416506">
            <w:pPr>
              <w:pStyle w:val="tabletext11"/>
              <w:jc w:val="center"/>
              <w:rPr>
                <w:ins w:id="19530" w:author="Author"/>
              </w:rPr>
            </w:pPr>
            <w:ins w:id="19531" w:author="Author">
              <w:r w:rsidRPr="00D016EC">
                <w:t>1.26</w:t>
              </w:r>
            </w:ins>
          </w:p>
        </w:tc>
        <w:tc>
          <w:tcPr>
            <w:tcW w:w="400" w:type="dxa"/>
            <w:noWrap/>
            <w:vAlign w:val="bottom"/>
            <w:hideMark/>
          </w:tcPr>
          <w:p w14:paraId="3DAF62D8" w14:textId="77777777" w:rsidR="00C50A95" w:rsidRPr="00D016EC" w:rsidRDefault="00C50A95" w:rsidP="00416506">
            <w:pPr>
              <w:pStyle w:val="tabletext11"/>
              <w:jc w:val="center"/>
              <w:rPr>
                <w:ins w:id="19532" w:author="Author"/>
              </w:rPr>
            </w:pPr>
            <w:ins w:id="19533" w:author="Author">
              <w:r w:rsidRPr="00D016EC">
                <w:t>1.26</w:t>
              </w:r>
            </w:ins>
          </w:p>
        </w:tc>
        <w:tc>
          <w:tcPr>
            <w:tcW w:w="400" w:type="dxa"/>
            <w:noWrap/>
            <w:vAlign w:val="bottom"/>
            <w:hideMark/>
          </w:tcPr>
          <w:p w14:paraId="0C6FBEC1" w14:textId="77777777" w:rsidR="00C50A95" w:rsidRPr="00D016EC" w:rsidRDefault="00C50A95" w:rsidP="00416506">
            <w:pPr>
              <w:pStyle w:val="tabletext11"/>
              <w:jc w:val="center"/>
              <w:rPr>
                <w:ins w:id="19534" w:author="Author"/>
              </w:rPr>
            </w:pPr>
            <w:ins w:id="19535" w:author="Author">
              <w:r w:rsidRPr="00D016EC">
                <w:t>1.26</w:t>
              </w:r>
            </w:ins>
          </w:p>
        </w:tc>
        <w:tc>
          <w:tcPr>
            <w:tcW w:w="400" w:type="dxa"/>
            <w:noWrap/>
            <w:vAlign w:val="bottom"/>
            <w:hideMark/>
          </w:tcPr>
          <w:p w14:paraId="35F5B420" w14:textId="77777777" w:rsidR="00C50A95" w:rsidRPr="00D016EC" w:rsidRDefault="00C50A95" w:rsidP="00416506">
            <w:pPr>
              <w:pStyle w:val="tabletext11"/>
              <w:jc w:val="center"/>
              <w:rPr>
                <w:ins w:id="19536" w:author="Author"/>
              </w:rPr>
            </w:pPr>
            <w:ins w:id="19537" w:author="Author">
              <w:r w:rsidRPr="00D016EC">
                <w:t>1.26</w:t>
              </w:r>
            </w:ins>
          </w:p>
        </w:tc>
        <w:tc>
          <w:tcPr>
            <w:tcW w:w="460" w:type="dxa"/>
            <w:noWrap/>
            <w:vAlign w:val="bottom"/>
            <w:hideMark/>
          </w:tcPr>
          <w:p w14:paraId="2E0C0A71" w14:textId="77777777" w:rsidR="00C50A95" w:rsidRPr="00D016EC" w:rsidRDefault="00C50A95" w:rsidP="00416506">
            <w:pPr>
              <w:pStyle w:val="tabletext11"/>
              <w:jc w:val="center"/>
              <w:rPr>
                <w:ins w:id="19538" w:author="Author"/>
              </w:rPr>
            </w:pPr>
            <w:ins w:id="19539" w:author="Author">
              <w:r w:rsidRPr="00D016EC">
                <w:t>1.26</w:t>
              </w:r>
            </w:ins>
          </w:p>
        </w:tc>
      </w:tr>
      <w:tr w:rsidR="00C50A95" w:rsidRPr="00D016EC" w14:paraId="58CFF176" w14:textId="77777777" w:rsidTr="00416506">
        <w:trPr>
          <w:trHeight w:val="190"/>
          <w:ins w:id="19540" w:author="Author"/>
        </w:trPr>
        <w:tc>
          <w:tcPr>
            <w:tcW w:w="200" w:type="dxa"/>
            <w:tcBorders>
              <w:right w:val="nil"/>
            </w:tcBorders>
            <w:vAlign w:val="bottom"/>
          </w:tcPr>
          <w:p w14:paraId="5CA136E2" w14:textId="77777777" w:rsidR="00C50A95" w:rsidRPr="00D016EC" w:rsidRDefault="00C50A95" w:rsidP="00416506">
            <w:pPr>
              <w:pStyle w:val="tabletext11"/>
              <w:jc w:val="right"/>
              <w:rPr>
                <w:ins w:id="19541" w:author="Author"/>
              </w:rPr>
            </w:pPr>
          </w:p>
        </w:tc>
        <w:tc>
          <w:tcPr>
            <w:tcW w:w="1580" w:type="dxa"/>
            <w:tcBorders>
              <w:left w:val="nil"/>
            </w:tcBorders>
            <w:vAlign w:val="bottom"/>
            <w:hideMark/>
          </w:tcPr>
          <w:p w14:paraId="2FC37590" w14:textId="77777777" w:rsidR="00C50A95" w:rsidRPr="00D016EC" w:rsidRDefault="00C50A95" w:rsidP="00416506">
            <w:pPr>
              <w:pStyle w:val="tabletext11"/>
              <w:tabs>
                <w:tab w:val="decimal" w:pos="640"/>
              </w:tabs>
              <w:rPr>
                <w:ins w:id="19542" w:author="Author"/>
              </w:rPr>
            </w:pPr>
            <w:ins w:id="19543" w:author="Author">
              <w:r w:rsidRPr="00D016EC">
                <w:t>100,000 to 114,999</w:t>
              </w:r>
            </w:ins>
          </w:p>
        </w:tc>
        <w:tc>
          <w:tcPr>
            <w:tcW w:w="680" w:type="dxa"/>
            <w:noWrap/>
            <w:vAlign w:val="bottom"/>
            <w:hideMark/>
          </w:tcPr>
          <w:p w14:paraId="7881D9A5" w14:textId="77777777" w:rsidR="00C50A95" w:rsidRPr="00D016EC" w:rsidRDefault="00C50A95" w:rsidP="00416506">
            <w:pPr>
              <w:pStyle w:val="tabletext11"/>
              <w:jc w:val="center"/>
              <w:rPr>
                <w:ins w:id="19544" w:author="Author"/>
              </w:rPr>
            </w:pPr>
            <w:ins w:id="19545" w:author="Author">
              <w:r w:rsidRPr="00D016EC">
                <w:t>2.23</w:t>
              </w:r>
            </w:ins>
          </w:p>
        </w:tc>
        <w:tc>
          <w:tcPr>
            <w:tcW w:w="900" w:type="dxa"/>
            <w:noWrap/>
            <w:vAlign w:val="bottom"/>
            <w:hideMark/>
          </w:tcPr>
          <w:p w14:paraId="288781F5" w14:textId="77777777" w:rsidR="00C50A95" w:rsidRPr="00D016EC" w:rsidRDefault="00C50A95" w:rsidP="00416506">
            <w:pPr>
              <w:pStyle w:val="tabletext11"/>
              <w:jc w:val="center"/>
              <w:rPr>
                <w:ins w:id="19546" w:author="Author"/>
              </w:rPr>
            </w:pPr>
            <w:ins w:id="19547" w:author="Author">
              <w:r w:rsidRPr="00D016EC">
                <w:t>1.67</w:t>
              </w:r>
            </w:ins>
          </w:p>
        </w:tc>
        <w:tc>
          <w:tcPr>
            <w:tcW w:w="400" w:type="dxa"/>
            <w:noWrap/>
            <w:vAlign w:val="bottom"/>
            <w:hideMark/>
          </w:tcPr>
          <w:p w14:paraId="719166F2" w14:textId="77777777" w:rsidR="00C50A95" w:rsidRPr="00D016EC" w:rsidRDefault="00C50A95" w:rsidP="00416506">
            <w:pPr>
              <w:pStyle w:val="tabletext11"/>
              <w:jc w:val="center"/>
              <w:rPr>
                <w:ins w:id="19548" w:author="Author"/>
              </w:rPr>
            </w:pPr>
            <w:ins w:id="19549" w:author="Author">
              <w:r w:rsidRPr="00D016EC">
                <w:t>1.67</w:t>
              </w:r>
            </w:ins>
          </w:p>
        </w:tc>
        <w:tc>
          <w:tcPr>
            <w:tcW w:w="400" w:type="dxa"/>
            <w:noWrap/>
            <w:vAlign w:val="bottom"/>
            <w:hideMark/>
          </w:tcPr>
          <w:p w14:paraId="72275509" w14:textId="77777777" w:rsidR="00C50A95" w:rsidRPr="00D016EC" w:rsidRDefault="00C50A95" w:rsidP="00416506">
            <w:pPr>
              <w:pStyle w:val="tabletext11"/>
              <w:jc w:val="center"/>
              <w:rPr>
                <w:ins w:id="19550" w:author="Author"/>
              </w:rPr>
            </w:pPr>
            <w:ins w:id="19551" w:author="Author">
              <w:r w:rsidRPr="00D016EC">
                <w:t>1.67</w:t>
              </w:r>
            </w:ins>
          </w:p>
        </w:tc>
        <w:tc>
          <w:tcPr>
            <w:tcW w:w="400" w:type="dxa"/>
            <w:noWrap/>
            <w:vAlign w:val="bottom"/>
            <w:hideMark/>
          </w:tcPr>
          <w:p w14:paraId="69F635AD" w14:textId="77777777" w:rsidR="00C50A95" w:rsidRPr="00D016EC" w:rsidRDefault="00C50A95" w:rsidP="00416506">
            <w:pPr>
              <w:pStyle w:val="tabletext11"/>
              <w:jc w:val="center"/>
              <w:rPr>
                <w:ins w:id="19552" w:author="Author"/>
              </w:rPr>
            </w:pPr>
            <w:ins w:id="19553" w:author="Author">
              <w:r w:rsidRPr="00D016EC">
                <w:t>1.61</w:t>
              </w:r>
            </w:ins>
          </w:p>
        </w:tc>
        <w:tc>
          <w:tcPr>
            <w:tcW w:w="400" w:type="dxa"/>
            <w:noWrap/>
            <w:vAlign w:val="bottom"/>
            <w:hideMark/>
          </w:tcPr>
          <w:p w14:paraId="25760DFC" w14:textId="77777777" w:rsidR="00C50A95" w:rsidRPr="00D016EC" w:rsidRDefault="00C50A95" w:rsidP="00416506">
            <w:pPr>
              <w:pStyle w:val="tabletext11"/>
              <w:jc w:val="center"/>
              <w:rPr>
                <w:ins w:id="19554" w:author="Author"/>
              </w:rPr>
            </w:pPr>
            <w:ins w:id="19555" w:author="Author">
              <w:r w:rsidRPr="00D016EC">
                <w:t>1.54</w:t>
              </w:r>
            </w:ins>
          </w:p>
        </w:tc>
        <w:tc>
          <w:tcPr>
            <w:tcW w:w="400" w:type="dxa"/>
            <w:noWrap/>
            <w:vAlign w:val="bottom"/>
            <w:hideMark/>
          </w:tcPr>
          <w:p w14:paraId="3D0331BF" w14:textId="77777777" w:rsidR="00C50A95" w:rsidRPr="00D016EC" w:rsidRDefault="00C50A95" w:rsidP="00416506">
            <w:pPr>
              <w:pStyle w:val="tabletext11"/>
              <w:jc w:val="center"/>
              <w:rPr>
                <w:ins w:id="19556" w:author="Author"/>
              </w:rPr>
            </w:pPr>
            <w:ins w:id="19557" w:author="Author">
              <w:r w:rsidRPr="00D016EC">
                <w:t>1.47</w:t>
              </w:r>
            </w:ins>
          </w:p>
        </w:tc>
        <w:tc>
          <w:tcPr>
            <w:tcW w:w="400" w:type="dxa"/>
            <w:noWrap/>
            <w:vAlign w:val="bottom"/>
            <w:hideMark/>
          </w:tcPr>
          <w:p w14:paraId="3E9844E1" w14:textId="77777777" w:rsidR="00C50A95" w:rsidRPr="00D016EC" w:rsidRDefault="00C50A95" w:rsidP="00416506">
            <w:pPr>
              <w:pStyle w:val="tabletext11"/>
              <w:jc w:val="center"/>
              <w:rPr>
                <w:ins w:id="19558" w:author="Author"/>
              </w:rPr>
            </w:pPr>
            <w:ins w:id="19559" w:author="Author">
              <w:r w:rsidRPr="00D016EC">
                <w:t>1.41</w:t>
              </w:r>
            </w:ins>
          </w:p>
        </w:tc>
        <w:tc>
          <w:tcPr>
            <w:tcW w:w="400" w:type="dxa"/>
            <w:noWrap/>
            <w:vAlign w:val="bottom"/>
            <w:hideMark/>
          </w:tcPr>
          <w:p w14:paraId="72973311" w14:textId="77777777" w:rsidR="00C50A95" w:rsidRPr="00D016EC" w:rsidRDefault="00C50A95" w:rsidP="00416506">
            <w:pPr>
              <w:pStyle w:val="tabletext11"/>
              <w:jc w:val="center"/>
              <w:rPr>
                <w:ins w:id="19560" w:author="Author"/>
              </w:rPr>
            </w:pPr>
            <w:ins w:id="19561" w:author="Author">
              <w:r w:rsidRPr="00D016EC">
                <w:t>1.34</w:t>
              </w:r>
            </w:ins>
          </w:p>
        </w:tc>
        <w:tc>
          <w:tcPr>
            <w:tcW w:w="400" w:type="dxa"/>
            <w:noWrap/>
            <w:vAlign w:val="bottom"/>
            <w:hideMark/>
          </w:tcPr>
          <w:p w14:paraId="2D8F1062" w14:textId="77777777" w:rsidR="00C50A95" w:rsidRPr="00D016EC" w:rsidRDefault="00C50A95" w:rsidP="00416506">
            <w:pPr>
              <w:pStyle w:val="tabletext11"/>
              <w:jc w:val="center"/>
              <w:rPr>
                <w:ins w:id="19562" w:author="Author"/>
              </w:rPr>
            </w:pPr>
            <w:ins w:id="19563" w:author="Author">
              <w:r w:rsidRPr="00D016EC">
                <w:t>1.34</w:t>
              </w:r>
            </w:ins>
          </w:p>
        </w:tc>
        <w:tc>
          <w:tcPr>
            <w:tcW w:w="400" w:type="dxa"/>
            <w:noWrap/>
            <w:vAlign w:val="bottom"/>
            <w:hideMark/>
          </w:tcPr>
          <w:p w14:paraId="64744728" w14:textId="77777777" w:rsidR="00C50A95" w:rsidRPr="00D016EC" w:rsidRDefault="00C50A95" w:rsidP="00416506">
            <w:pPr>
              <w:pStyle w:val="tabletext11"/>
              <w:jc w:val="center"/>
              <w:rPr>
                <w:ins w:id="19564" w:author="Author"/>
              </w:rPr>
            </w:pPr>
            <w:ins w:id="19565" w:author="Author">
              <w:r w:rsidRPr="00D016EC">
                <w:t>1.34</w:t>
              </w:r>
            </w:ins>
          </w:p>
        </w:tc>
        <w:tc>
          <w:tcPr>
            <w:tcW w:w="400" w:type="dxa"/>
            <w:noWrap/>
            <w:vAlign w:val="bottom"/>
            <w:hideMark/>
          </w:tcPr>
          <w:p w14:paraId="5BDAB547" w14:textId="77777777" w:rsidR="00C50A95" w:rsidRPr="00D016EC" w:rsidRDefault="00C50A95" w:rsidP="00416506">
            <w:pPr>
              <w:pStyle w:val="tabletext11"/>
              <w:jc w:val="center"/>
              <w:rPr>
                <w:ins w:id="19566" w:author="Author"/>
              </w:rPr>
            </w:pPr>
            <w:ins w:id="19567" w:author="Author">
              <w:r w:rsidRPr="00D016EC">
                <w:t>1.34</w:t>
              </w:r>
            </w:ins>
          </w:p>
        </w:tc>
        <w:tc>
          <w:tcPr>
            <w:tcW w:w="400" w:type="dxa"/>
            <w:noWrap/>
            <w:vAlign w:val="bottom"/>
            <w:hideMark/>
          </w:tcPr>
          <w:p w14:paraId="70694646" w14:textId="77777777" w:rsidR="00C50A95" w:rsidRPr="00D016EC" w:rsidRDefault="00C50A95" w:rsidP="00416506">
            <w:pPr>
              <w:pStyle w:val="tabletext11"/>
              <w:jc w:val="center"/>
              <w:rPr>
                <w:ins w:id="19568" w:author="Author"/>
              </w:rPr>
            </w:pPr>
            <w:ins w:id="19569" w:author="Author">
              <w:r w:rsidRPr="00D016EC">
                <w:t>1.34</w:t>
              </w:r>
            </w:ins>
          </w:p>
        </w:tc>
        <w:tc>
          <w:tcPr>
            <w:tcW w:w="400" w:type="dxa"/>
            <w:noWrap/>
            <w:vAlign w:val="bottom"/>
            <w:hideMark/>
          </w:tcPr>
          <w:p w14:paraId="11B9D156" w14:textId="77777777" w:rsidR="00C50A95" w:rsidRPr="00D016EC" w:rsidRDefault="00C50A95" w:rsidP="00416506">
            <w:pPr>
              <w:pStyle w:val="tabletext11"/>
              <w:jc w:val="center"/>
              <w:rPr>
                <w:ins w:id="19570" w:author="Author"/>
              </w:rPr>
            </w:pPr>
            <w:ins w:id="19571" w:author="Author">
              <w:r w:rsidRPr="00D016EC">
                <w:t>1.34</w:t>
              </w:r>
            </w:ins>
          </w:p>
        </w:tc>
        <w:tc>
          <w:tcPr>
            <w:tcW w:w="400" w:type="dxa"/>
            <w:noWrap/>
            <w:vAlign w:val="bottom"/>
            <w:hideMark/>
          </w:tcPr>
          <w:p w14:paraId="20A084EB" w14:textId="77777777" w:rsidR="00C50A95" w:rsidRPr="00D016EC" w:rsidRDefault="00C50A95" w:rsidP="00416506">
            <w:pPr>
              <w:pStyle w:val="tabletext11"/>
              <w:jc w:val="center"/>
              <w:rPr>
                <w:ins w:id="19572" w:author="Author"/>
              </w:rPr>
            </w:pPr>
            <w:ins w:id="19573" w:author="Author">
              <w:r w:rsidRPr="00D016EC">
                <w:t>1.34</w:t>
              </w:r>
            </w:ins>
          </w:p>
        </w:tc>
        <w:tc>
          <w:tcPr>
            <w:tcW w:w="400" w:type="dxa"/>
            <w:noWrap/>
            <w:vAlign w:val="bottom"/>
            <w:hideMark/>
          </w:tcPr>
          <w:p w14:paraId="4917F972" w14:textId="77777777" w:rsidR="00C50A95" w:rsidRPr="00D016EC" w:rsidRDefault="00C50A95" w:rsidP="00416506">
            <w:pPr>
              <w:pStyle w:val="tabletext11"/>
              <w:jc w:val="center"/>
              <w:rPr>
                <w:ins w:id="19574" w:author="Author"/>
              </w:rPr>
            </w:pPr>
            <w:ins w:id="19575" w:author="Author">
              <w:r w:rsidRPr="00D016EC">
                <w:t>1.34</w:t>
              </w:r>
            </w:ins>
          </w:p>
        </w:tc>
        <w:tc>
          <w:tcPr>
            <w:tcW w:w="400" w:type="dxa"/>
            <w:noWrap/>
            <w:vAlign w:val="bottom"/>
            <w:hideMark/>
          </w:tcPr>
          <w:p w14:paraId="37C96E98" w14:textId="77777777" w:rsidR="00C50A95" w:rsidRPr="00D016EC" w:rsidRDefault="00C50A95" w:rsidP="00416506">
            <w:pPr>
              <w:pStyle w:val="tabletext11"/>
              <w:jc w:val="center"/>
              <w:rPr>
                <w:ins w:id="19576" w:author="Author"/>
              </w:rPr>
            </w:pPr>
            <w:ins w:id="19577" w:author="Author">
              <w:r w:rsidRPr="00D016EC">
                <w:t>1.34</w:t>
              </w:r>
            </w:ins>
          </w:p>
        </w:tc>
        <w:tc>
          <w:tcPr>
            <w:tcW w:w="400" w:type="dxa"/>
            <w:noWrap/>
            <w:vAlign w:val="bottom"/>
            <w:hideMark/>
          </w:tcPr>
          <w:p w14:paraId="45A49170" w14:textId="77777777" w:rsidR="00C50A95" w:rsidRPr="00D016EC" w:rsidRDefault="00C50A95" w:rsidP="00416506">
            <w:pPr>
              <w:pStyle w:val="tabletext11"/>
              <w:jc w:val="center"/>
              <w:rPr>
                <w:ins w:id="19578" w:author="Author"/>
              </w:rPr>
            </w:pPr>
            <w:ins w:id="19579" w:author="Author">
              <w:r w:rsidRPr="00D016EC">
                <w:t>1.34</w:t>
              </w:r>
            </w:ins>
          </w:p>
        </w:tc>
        <w:tc>
          <w:tcPr>
            <w:tcW w:w="400" w:type="dxa"/>
            <w:noWrap/>
            <w:vAlign w:val="bottom"/>
            <w:hideMark/>
          </w:tcPr>
          <w:p w14:paraId="556C55D2" w14:textId="77777777" w:rsidR="00C50A95" w:rsidRPr="00D016EC" w:rsidRDefault="00C50A95" w:rsidP="00416506">
            <w:pPr>
              <w:pStyle w:val="tabletext11"/>
              <w:jc w:val="center"/>
              <w:rPr>
                <w:ins w:id="19580" w:author="Author"/>
              </w:rPr>
            </w:pPr>
            <w:ins w:id="19581" w:author="Author">
              <w:r w:rsidRPr="00D016EC">
                <w:t>1.34</w:t>
              </w:r>
            </w:ins>
          </w:p>
        </w:tc>
        <w:tc>
          <w:tcPr>
            <w:tcW w:w="400" w:type="dxa"/>
            <w:noWrap/>
            <w:vAlign w:val="bottom"/>
            <w:hideMark/>
          </w:tcPr>
          <w:p w14:paraId="382534DA" w14:textId="77777777" w:rsidR="00C50A95" w:rsidRPr="00D016EC" w:rsidRDefault="00C50A95" w:rsidP="00416506">
            <w:pPr>
              <w:pStyle w:val="tabletext11"/>
              <w:jc w:val="center"/>
              <w:rPr>
                <w:ins w:id="19582" w:author="Author"/>
              </w:rPr>
            </w:pPr>
            <w:ins w:id="19583" w:author="Author">
              <w:r w:rsidRPr="00D016EC">
                <w:t>1.34</w:t>
              </w:r>
            </w:ins>
          </w:p>
        </w:tc>
        <w:tc>
          <w:tcPr>
            <w:tcW w:w="400" w:type="dxa"/>
            <w:noWrap/>
            <w:vAlign w:val="bottom"/>
            <w:hideMark/>
          </w:tcPr>
          <w:p w14:paraId="066967B1" w14:textId="77777777" w:rsidR="00C50A95" w:rsidRPr="00D016EC" w:rsidRDefault="00C50A95" w:rsidP="00416506">
            <w:pPr>
              <w:pStyle w:val="tabletext11"/>
              <w:jc w:val="center"/>
              <w:rPr>
                <w:ins w:id="19584" w:author="Author"/>
              </w:rPr>
            </w:pPr>
            <w:ins w:id="19585" w:author="Author">
              <w:r w:rsidRPr="00D016EC">
                <w:t>1.34</w:t>
              </w:r>
            </w:ins>
          </w:p>
        </w:tc>
        <w:tc>
          <w:tcPr>
            <w:tcW w:w="400" w:type="dxa"/>
            <w:noWrap/>
            <w:vAlign w:val="bottom"/>
            <w:hideMark/>
          </w:tcPr>
          <w:p w14:paraId="14BB9246" w14:textId="77777777" w:rsidR="00C50A95" w:rsidRPr="00D016EC" w:rsidRDefault="00C50A95" w:rsidP="00416506">
            <w:pPr>
              <w:pStyle w:val="tabletext11"/>
              <w:jc w:val="center"/>
              <w:rPr>
                <w:ins w:id="19586" w:author="Author"/>
              </w:rPr>
            </w:pPr>
            <w:ins w:id="19587" w:author="Author">
              <w:r w:rsidRPr="00D016EC">
                <w:t>1.34</w:t>
              </w:r>
            </w:ins>
          </w:p>
        </w:tc>
        <w:tc>
          <w:tcPr>
            <w:tcW w:w="440" w:type="dxa"/>
            <w:noWrap/>
            <w:vAlign w:val="bottom"/>
            <w:hideMark/>
          </w:tcPr>
          <w:p w14:paraId="7AE737E8" w14:textId="77777777" w:rsidR="00C50A95" w:rsidRPr="00D016EC" w:rsidRDefault="00C50A95" w:rsidP="00416506">
            <w:pPr>
              <w:pStyle w:val="tabletext11"/>
              <w:jc w:val="center"/>
              <w:rPr>
                <w:ins w:id="19588" w:author="Author"/>
              </w:rPr>
            </w:pPr>
            <w:ins w:id="19589" w:author="Author">
              <w:r w:rsidRPr="00D016EC">
                <w:t>1.34</w:t>
              </w:r>
            </w:ins>
          </w:p>
        </w:tc>
        <w:tc>
          <w:tcPr>
            <w:tcW w:w="400" w:type="dxa"/>
            <w:noWrap/>
            <w:vAlign w:val="bottom"/>
            <w:hideMark/>
          </w:tcPr>
          <w:p w14:paraId="1358AD21" w14:textId="77777777" w:rsidR="00C50A95" w:rsidRPr="00D016EC" w:rsidRDefault="00C50A95" w:rsidP="00416506">
            <w:pPr>
              <w:pStyle w:val="tabletext11"/>
              <w:jc w:val="center"/>
              <w:rPr>
                <w:ins w:id="19590" w:author="Author"/>
              </w:rPr>
            </w:pPr>
            <w:ins w:id="19591" w:author="Author">
              <w:r w:rsidRPr="00D016EC">
                <w:t>1.34</w:t>
              </w:r>
            </w:ins>
          </w:p>
        </w:tc>
        <w:tc>
          <w:tcPr>
            <w:tcW w:w="400" w:type="dxa"/>
            <w:noWrap/>
            <w:vAlign w:val="bottom"/>
            <w:hideMark/>
          </w:tcPr>
          <w:p w14:paraId="4BF6898E" w14:textId="77777777" w:rsidR="00C50A95" w:rsidRPr="00D016EC" w:rsidRDefault="00C50A95" w:rsidP="00416506">
            <w:pPr>
              <w:pStyle w:val="tabletext11"/>
              <w:jc w:val="center"/>
              <w:rPr>
                <w:ins w:id="19592" w:author="Author"/>
              </w:rPr>
            </w:pPr>
            <w:ins w:id="19593" w:author="Author">
              <w:r w:rsidRPr="00D016EC">
                <w:t>1.34</w:t>
              </w:r>
            </w:ins>
          </w:p>
        </w:tc>
        <w:tc>
          <w:tcPr>
            <w:tcW w:w="400" w:type="dxa"/>
            <w:noWrap/>
            <w:vAlign w:val="bottom"/>
            <w:hideMark/>
          </w:tcPr>
          <w:p w14:paraId="4C07D9C3" w14:textId="77777777" w:rsidR="00C50A95" w:rsidRPr="00D016EC" w:rsidRDefault="00C50A95" w:rsidP="00416506">
            <w:pPr>
              <w:pStyle w:val="tabletext11"/>
              <w:jc w:val="center"/>
              <w:rPr>
                <w:ins w:id="19594" w:author="Author"/>
              </w:rPr>
            </w:pPr>
            <w:ins w:id="19595" w:author="Author">
              <w:r w:rsidRPr="00D016EC">
                <w:t>1.34</w:t>
              </w:r>
            </w:ins>
          </w:p>
        </w:tc>
        <w:tc>
          <w:tcPr>
            <w:tcW w:w="400" w:type="dxa"/>
            <w:noWrap/>
            <w:vAlign w:val="bottom"/>
            <w:hideMark/>
          </w:tcPr>
          <w:p w14:paraId="6439EB20" w14:textId="77777777" w:rsidR="00C50A95" w:rsidRPr="00D016EC" w:rsidRDefault="00C50A95" w:rsidP="00416506">
            <w:pPr>
              <w:pStyle w:val="tabletext11"/>
              <w:jc w:val="center"/>
              <w:rPr>
                <w:ins w:id="19596" w:author="Author"/>
              </w:rPr>
            </w:pPr>
            <w:ins w:id="19597" w:author="Author">
              <w:r w:rsidRPr="00D016EC">
                <w:t>1.34</w:t>
              </w:r>
            </w:ins>
          </w:p>
        </w:tc>
        <w:tc>
          <w:tcPr>
            <w:tcW w:w="460" w:type="dxa"/>
            <w:noWrap/>
            <w:vAlign w:val="bottom"/>
            <w:hideMark/>
          </w:tcPr>
          <w:p w14:paraId="1CFE09F0" w14:textId="77777777" w:rsidR="00C50A95" w:rsidRPr="00D016EC" w:rsidRDefault="00C50A95" w:rsidP="00416506">
            <w:pPr>
              <w:pStyle w:val="tabletext11"/>
              <w:jc w:val="center"/>
              <w:rPr>
                <w:ins w:id="19598" w:author="Author"/>
              </w:rPr>
            </w:pPr>
            <w:ins w:id="19599" w:author="Author">
              <w:r w:rsidRPr="00D016EC">
                <w:t>1.34</w:t>
              </w:r>
            </w:ins>
          </w:p>
        </w:tc>
      </w:tr>
      <w:tr w:rsidR="00C50A95" w:rsidRPr="00D016EC" w14:paraId="798B1155" w14:textId="77777777" w:rsidTr="00416506">
        <w:trPr>
          <w:trHeight w:val="190"/>
          <w:ins w:id="19600" w:author="Author"/>
        </w:trPr>
        <w:tc>
          <w:tcPr>
            <w:tcW w:w="200" w:type="dxa"/>
            <w:tcBorders>
              <w:right w:val="nil"/>
            </w:tcBorders>
            <w:vAlign w:val="bottom"/>
          </w:tcPr>
          <w:p w14:paraId="3C6F1B54" w14:textId="77777777" w:rsidR="00C50A95" w:rsidRPr="00D016EC" w:rsidRDefault="00C50A95" w:rsidP="00416506">
            <w:pPr>
              <w:pStyle w:val="tabletext11"/>
              <w:jc w:val="right"/>
              <w:rPr>
                <w:ins w:id="19601" w:author="Author"/>
              </w:rPr>
            </w:pPr>
          </w:p>
        </w:tc>
        <w:tc>
          <w:tcPr>
            <w:tcW w:w="1580" w:type="dxa"/>
            <w:tcBorders>
              <w:left w:val="nil"/>
            </w:tcBorders>
            <w:vAlign w:val="bottom"/>
            <w:hideMark/>
          </w:tcPr>
          <w:p w14:paraId="0D7828BB" w14:textId="77777777" w:rsidR="00C50A95" w:rsidRPr="00D016EC" w:rsidRDefault="00C50A95" w:rsidP="00416506">
            <w:pPr>
              <w:pStyle w:val="tabletext11"/>
              <w:tabs>
                <w:tab w:val="decimal" w:pos="640"/>
              </w:tabs>
              <w:rPr>
                <w:ins w:id="19602" w:author="Author"/>
              </w:rPr>
            </w:pPr>
            <w:ins w:id="19603" w:author="Author">
              <w:r w:rsidRPr="00D016EC">
                <w:t>115,000 to 129,999</w:t>
              </w:r>
            </w:ins>
          </w:p>
        </w:tc>
        <w:tc>
          <w:tcPr>
            <w:tcW w:w="680" w:type="dxa"/>
            <w:noWrap/>
            <w:vAlign w:val="bottom"/>
            <w:hideMark/>
          </w:tcPr>
          <w:p w14:paraId="55BF3EC9" w14:textId="77777777" w:rsidR="00C50A95" w:rsidRPr="00D016EC" w:rsidRDefault="00C50A95" w:rsidP="00416506">
            <w:pPr>
              <w:pStyle w:val="tabletext11"/>
              <w:jc w:val="center"/>
              <w:rPr>
                <w:ins w:id="19604" w:author="Author"/>
              </w:rPr>
            </w:pPr>
            <w:ins w:id="19605" w:author="Author">
              <w:r w:rsidRPr="00D016EC">
                <w:t>2.35</w:t>
              </w:r>
            </w:ins>
          </w:p>
        </w:tc>
        <w:tc>
          <w:tcPr>
            <w:tcW w:w="900" w:type="dxa"/>
            <w:noWrap/>
            <w:vAlign w:val="bottom"/>
            <w:hideMark/>
          </w:tcPr>
          <w:p w14:paraId="24D88F58" w14:textId="77777777" w:rsidR="00C50A95" w:rsidRPr="00D016EC" w:rsidRDefault="00C50A95" w:rsidP="00416506">
            <w:pPr>
              <w:pStyle w:val="tabletext11"/>
              <w:jc w:val="center"/>
              <w:rPr>
                <w:ins w:id="19606" w:author="Author"/>
              </w:rPr>
            </w:pPr>
            <w:ins w:id="19607" w:author="Author">
              <w:r w:rsidRPr="00D016EC">
                <w:t>1.76</w:t>
              </w:r>
            </w:ins>
          </w:p>
        </w:tc>
        <w:tc>
          <w:tcPr>
            <w:tcW w:w="400" w:type="dxa"/>
            <w:noWrap/>
            <w:vAlign w:val="bottom"/>
            <w:hideMark/>
          </w:tcPr>
          <w:p w14:paraId="22FFF325" w14:textId="77777777" w:rsidR="00C50A95" w:rsidRPr="00D016EC" w:rsidRDefault="00C50A95" w:rsidP="00416506">
            <w:pPr>
              <w:pStyle w:val="tabletext11"/>
              <w:jc w:val="center"/>
              <w:rPr>
                <w:ins w:id="19608" w:author="Author"/>
              </w:rPr>
            </w:pPr>
            <w:ins w:id="19609" w:author="Author">
              <w:r w:rsidRPr="00D016EC">
                <w:t>1.76</w:t>
              </w:r>
            </w:ins>
          </w:p>
        </w:tc>
        <w:tc>
          <w:tcPr>
            <w:tcW w:w="400" w:type="dxa"/>
            <w:noWrap/>
            <w:vAlign w:val="bottom"/>
            <w:hideMark/>
          </w:tcPr>
          <w:p w14:paraId="501F938E" w14:textId="77777777" w:rsidR="00C50A95" w:rsidRPr="00D016EC" w:rsidRDefault="00C50A95" w:rsidP="00416506">
            <w:pPr>
              <w:pStyle w:val="tabletext11"/>
              <w:jc w:val="center"/>
              <w:rPr>
                <w:ins w:id="19610" w:author="Author"/>
              </w:rPr>
            </w:pPr>
            <w:ins w:id="19611" w:author="Author">
              <w:r w:rsidRPr="00D016EC">
                <w:t>1.76</w:t>
              </w:r>
            </w:ins>
          </w:p>
        </w:tc>
        <w:tc>
          <w:tcPr>
            <w:tcW w:w="400" w:type="dxa"/>
            <w:noWrap/>
            <w:vAlign w:val="bottom"/>
            <w:hideMark/>
          </w:tcPr>
          <w:p w14:paraId="666C8281" w14:textId="77777777" w:rsidR="00C50A95" w:rsidRPr="00D016EC" w:rsidRDefault="00C50A95" w:rsidP="00416506">
            <w:pPr>
              <w:pStyle w:val="tabletext11"/>
              <w:jc w:val="center"/>
              <w:rPr>
                <w:ins w:id="19612" w:author="Author"/>
              </w:rPr>
            </w:pPr>
            <w:ins w:id="19613" w:author="Author">
              <w:r w:rsidRPr="00D016EC">
                <w:t>1.69</w:t>
              </w:r>
            </w:ins>
          </w:p>
        </w:tc>
        <w:tc>
          <w:tcPr>
            <w:tcW w:w="400" w:type="dxa"/>
            <w:noWrap/>
            <w:vAlign w:val="bottom"/>
            <w:hideMark/>
          </w:tcPr>
          <w:p w14:paraId="6BD7797C" w14:textId="77777777" w:rsidR="00C50A95" w:rsidRPr="00D016EC" w:rsidRDefault="00C50A95" w:rsidP="00416506">
            <w:pPr>
              <w:pStyle w:val="tabletext11"/>
              <w:jc w:val="center"/>
              <w:rPr>
                <w:ins w:id="19614" w:author="Author"/>
              </w:rPr>
            </w:pPr>
            <w:ins w:id="19615" w:author="Author">
              <w:r w:rsidRPr="00D016EC">
                <w:t>1.62</w:t>
              </w:r>
            </w:ins>
          </w:p>
        </w:tc>
        <w:tc>
          <w:tcPr>
            <w:tcW w:w="400" w:type="dxa"/>
            <w:noWrap/>
            <w:vAlign w:val="bottom"/>
            <w:hideMark/>
          </w:tcPr>
          <w:p w14:paraId="445C7618" w14:textId="77777777" w:rsidR="00C50A95" w:rsidRPr="00D016EC" w:rsidRDefault="00C50A95" w:rsidP="00416506">
            <w:pPr>
              <w:pStyle w:val="tabletext11"/>
              <w:jc w:val="center"/>
              <w:rPr>
                <w:ins w:id="19616" w:author="Author"/>
              </w:rPr>
            </w:pPr>
            <w:ins w:id="19617" w:author="Author">
              <w:r w:rsidRPr="00D016EC">
                <w:t>1.55</w:t>
              </w:r>
            </w:ins>
          </w:p>
        </w:tc>
        <w:tc>
          <w:tcPr>
            <w:tcW w:w="400" w:type="dxa"/>
            <w:noWrap/>
            <w:vAlign w:val="bottom"/>
            <w:hideMark/>
          </w:tcPr>
          <w:p w14:paraId="2A2B4DDD" w14:textId="77777777" w:rsidR="00C50A95" w:rsidRPr="00D016EC" w:rsidRDefault="00C50A95" w:rsidP="00416506">
            <w:pPr>
              <w:pStyle w:val="tabletext11"/>
              <w:jc w:val="center"/>
              <w:rPr>
                <w:ins w:id="19618" w:author="Author"/>
              </w:rPr>
            </w:pPr>
            <w:ins w:id="19619" w:author="Author">
              <w:r w:rsidRPr="00D016EC">
                <w:t>1.48</w:t>
              </w:r>
            </w:ins>
          </w:p>
        </w:tc>
        <w:tc>
          <w:tcPr>
            <w:tcW w:w="400" w:type="dxa"/>
            <w:noWrap/>
            <w:vAlign w:val="bottom"/>
            <w:hideMark/>
          </w:tcPr>
          <w:p w14:paraId="5A56D447" w14:textId="77777777" w:rsidR="00C50A95" w:rsidRPr="00D016EC" w:rsidRDefault="00C50A95" w:rsidP="00416506">
            <w:pPr>
              <w:pStyle w:val="tabletext11"/>
              <w:jc w:val="center"/>
              <w:rPr>
                <w:ins w:id="19620" w:author="Author"/>
              </w:rPr>
            </w:pPr>
            <w:ins w:id="19621" w:author="Author">
              <w:r w:rsidRPr="00D016EC">
                <w:t>1.41</w:t>
              </w:r>
            </w:ins>
          </w:p>
        </w:tc>
        <w:tc>
          <w:tcPr>
            <w:tcW w:w="400" w:type="dxa"/>
            <w:noWrap/>
            <w:vAlign w:val="bottom"/>
            <w:hideMark/>
          </w:tcPr>
          <w:p w14:paraId="501A7C16" w14:textId="77777777" w:rsidR="00C50A95" w:rsidRPr="00D016EC" w:rsidRDefault="00C50A95" w:rsidP="00416506">
            <w:pPr>
              <w:pStyle w:val="tabletext11"/>
              <w:jc w:val="center"/>
              <w:rPr>
                <w:ins w:id="19622" w:author="Author"/>
              </w:rPr>
            </w:pPr>
            <w:ins w:id="19623" w:author="Author">
              <w:r w:rsidRPr="00D016EC">
                <w:t>1.41</w:t>
              </w:r>
            </w:ins>
          </w:p>
        </w:tc>
        <w:tc>
          <w:tcPr>
            <w:tcW w:w="400" w:type="dxa"/>
            <w:noWrap/>
            <w:vAlign w:val="bottom"/>
            <w:hideMark/>
          </w:tcPr>
          <w:p w14:paraId="23173F18" w14:textId="77777777" w:rsidR="00C50A95" w:rsidRPr="00D016EC" w:rsidRDefault="00C50A95" w:rsidP="00416506">
            <w:pPr>
              <w:pStyle w:val="tabletext11"/>
              <w:jc w:val="center"/>
              <w:rPr>
                <w:ins w:id="19624" w:author="Author"/>
              </w:rPr>
            </w:pPr>
            <w:ins w:id="19625" w:author="Author">
              <w:r w:rsidRPr="00D016EC">
                <w:t>1.41</w:t>
              </w:r>
            </w:ins>
          </w:p>
        </w:tc>
        <w:tc>
          <w:tcPr>
            <w:tcW w:w="400" w:type="dxa"/>
            <w:noWrap/>
            <w:vAlign w:val="bottom"/>
            <w:hideMark/>
          </w:tcPr>
          <w:p w14:paraId="4DDC5329" w14:textId="77777777" w:rsidR="00C50A95" w:rsidRPr="00D016EC" w:rsidRDefault="00C50A95" w:rsidP="00416506">
            <w:pPr>
              <w:pStyle w:val="tabletext11"/>
              <w:jc w:val="center"/>
              <w:rPr>
                <w:ins w:id="19626" w:author="Author"/>
              </w:rPr>
            </w:pPr>
            <w:ins w:id="19627" w:author="Author">
              <w:r w:rsidRPr="00D016EC">
                <w:t>1.41</w:t>
              </w:r>
            </w:ins>
          </w:p>
        </w:tc>
        <w:tc>
          <w:tcPr>
            <w:tcW w:w="400" w:type="dxa"/>
            <w:noWrap/>
            <w:vAlign w:val="bottom"/>
            <w:hideMark/>
          </w:tcPr>
          <w:p w14:paraId="186F24C3" w14:textId="77777777" w:rsidR="00C50A95" w:rsidRPr="00D016EC" w:rsidRDefault="00C50A95" w:rsidP="00416506">
            <w:pPr>
              <w:pStyle w:val="tabletext11"/>
              <w:jc w:val="center"/>
              <w:rPr>
                <w:ins w:id="19628" w:author="Author"/>
              </w:rPr>
            </w:pPr>
            <w:ins w:id="19629" w:author="Author">
              <w:r w:rsidRPr="00D016EC">
                <w:t>1.41</w:t>
              </w:r>
            </w:ins>
          </w:p>
        </w:tc>
        <w:tc>
          <w:tcPr>
            <w:tcW w:w="400" w:type="dxa"/>
            <w:noWrap/>
            <w:vAlign w:val="bottom"/>
            <w:hideMark/>
          </w:tcPr>
          <w:p w14:paraId="7AE210A6" w14:textId="77777777" w:rsidR="00C50A95" w:rsidRPr="00D016EC" w:rsidRDefault="00C50A95" w:rsidP="00416506">
            <w:pPr>
              <w:pStyle w:val="tabletext11"/>
              <w:jc w:val="center"/>
              <w:rPr>
                <w:ins w:id="19630" w:author="Author"/>
              </w:rPr>
            </w:pPr>
            <w:ins w:id="19631" w:author="Author">
              <w:r w:rsidRPr="00D016EC">
                <w:t>1.41</w:t>
              </w:r>
            </w:ins>
          </w:p>
        </w:tc>
        <w:tc>
          <w:tcPr>
            <w:tcW w:w="400" w:type="dxa"/>
            <w:noWrap/>
            <w:vAlign w:val="bottom"/>
            <w:hideMark/>
          </w:tcPr>
          <w:p w14:paraId="4DA598E7" w14:textId="77777777" w:rsidR="00C50A95" w:rsidRPr="00D016EC" w:rsidRDefault="00C50A95" w:rsidP="00416506">
            <w:pPr>
              <w:pStyle w:val="tabletext11"/>
              <w:jc w:val="center"/>
              <w:rPr>
                <w:ins w:id="19632" w:author="Author"/>
              </w:rPr>
            </w:pPr>
            <w:ins w:id="19633" w:author="Author">
              <w:r w:rsidRPr="00D016EC">
                <w:t>1.41</w:t>
              </w:r>
            </w:ins>
          </w:p>
        </w:tc>
        <w:tc>
          <w:tcPr>
            <w:tcW w:w="400" w:type="dxa"/>
            <w:noWrap/>
            <w:vAlign w:val="bottom"/>
            <w:hideMark/>
          </w:tcPr>
          <w:p w14:paraId="64E7C5A2" w14:textId="77777777" w:rsidR="00C50A95" w:rsidRPr="00D016EC" w:rsidRDefault="00C50A95" w:rsidP="00416506">
            <w:pPr>
              <w:pStyle w:val="tabletext11"/>
              <w:jc w:val="center"/>
              <w:rPr>
                <w:ins w:id="19634" w:author="Author"/>
              </w:rPr>
            </w:pPr>
            <w:ins w:id="19635" w:author="Author">
              <w:r w:rsidRPr="00D016EC">
                <w:t>1.41</w:t>
              </w:r>
            </w:ins>
          </w:p>
        </w:tc>
        <w:tc>
          <w:tcPr>
            <w:tcW w:w="400" w:type="dxa"/>
            <w:noWrap/>
            <w:vAlign w:val="bottom"/>
            <w:hideMark/>
          </w:tcPr>
          <w:p w14:paraId="2A95D163" w14:textId="77777777" w:rsidR="00C50A95" w:rsidRPr="00D016EC" w:rsidRDefault="00C50A95" w:rsidP="00416506">
            <w:pPr>
              <w:pStyle w:val="tabletext11"/>
              <w:jc w:val="center"/>
              <w:rPr>
                <w:ins w:id="19636" w:author="Author"/>
              </w:rPr>
            </w:pPr>
            <w:ins w:id="19637" w:author="Author">
              <w:r w:rsidRPr="00D016EC">
                <w:t>1.41</w:t>
              </w:r>
            </w:ins>
          </w:p>
        </w:tc>
        <w:tc>
          <w:tcPr>
            <w:tcW w:w="400" w:type="dxa"/>
            <w:noWrap/>
            <w:vAlign w:val="bottom"/>
            <w:hideMark/>
          </w:tcPr>
          <w:p w14:paraId="508E8E44" w14:textId="77777777" w:rsidR="00C50A95" w:rsidRPr="00D016EC" w:rsidRDefault="00C50A95" w:rsidP="00416506">
            <w:pPr>
              <w:pStyle w:val="tabletext11"/>
              <w:jc w:val="center"/>
              <w:rPr>
                <w:ins w:id="19638" w:author="Author"/>
              </w:rPr>
            </w:pPr>
            <w:ins w:id="19639" w:author="Author">
              <w:r w:rsidRPr="00D016EC">
                <w:t>1.41</w:t>
              </w:r>
            </w:ins>
          </w:p>
        </w:tc>
        <w:tc>
          <w:tcPr>
            <w:tcW w:w="400" w:type="dxa"/>
            <w:noWrap/>
            <w:vAlign w:val="bottom"/>
            <w:hideMark/>
          </w:tcPr>
          <w:p w14:paraId="07F4B59A" w14:textId="77777777" w:rsidR="00C50A95" w:rsidRPr="00D016EC" w:rsidRDefault="00C50A95" w:rsidP="00416506">
            <w:pPr>
              <w:pStyle w:val="tabletext11"/>
              <w:jc w:val="center"/>
              <w:rPr>
                <w:ins w:id="19640" w:author="Author"/>
              </w:rPr>
            </w:pPr>
            <w:ins w:id="19641" w:author="Author">
              <w:r w:rsidRPr="00D016EC">
                <w:t>1.41</w:t>
              </w:r>
            </w:ins>
          </w:p>
        </w:tc>
        <w:tc>
          <w:tcPr>
            <w:tcW w:w="400" w:type="dxa"/>
            <w:noWrap/>
            <w:vAlign w:val="bottom"/>
            <w:hideMark/>
          </w:tcPr>
          <w:p w14:paraId="51E781D4" w14:textId="77777777" w:rsidR="00C50A95" w:rsidRPr="00D016EC" w:rsidRDefault="00C50A95" w:rsidP="00416506">
            <w:pPr>
              <w:pStyle w:val="tabletext11"/>
              <w:jc w:val="center"/>
              <w:rPr>
                <w:ins w:id="19642" w:author="Author"/>
              </w:rPr>
            </w:pPr>
            <w:ins w:id="19643" w:author="Author">
              <w:r w:rsidRPr="00D016EC">
                <w:t>1.41</w:t>
              </w:r>
            </w:ins>
          </w:p>
        </w:tc>
        <w:tc>
          <w:tcPr>
            <w:tcW w:w="400" w:type="dxa"/>
            <w:noWrap/>
            <w:vAlign w:val="bottom"/>
            <w:hideMark/>
          </w:tcPr>
          <w:p w14:paraId="396C744A" w14:textId="77777777" w:rsidR="00C50A95" w:rsidRPr="00D016EC" w:rsidRDefault="00C50A95" w:rsidP="00416506">
            <w:pPr>
              <w:pStyle w:val="tabletext11"/>
              <w:jc w:val="center"/>
              <w:rPr>
                <w:ins w:id="19644" w:author="Author"/>
              </w:rPr>
            </w:pPr>
            <w:ins w:id="19645" w:author="Author">
              <w:r w:rsidRPr="00D016EC">
                <w:t>1.41</w:t>
              </w:r>
            </w:ins>
          </w:p>
        </w:tc>
        <w:tc>
          <w:tcPr>
            <w:tcW w:w="400" w:type="dxa"/>
            <w:noWrap/>
            <w:vAlign w:val="bottom"/>
            <w:hideMark/>
          </w:tcPr>
          <w:p w14:paraId="10B5FF4C" w14:textId="77777777" w:rsidR="00C50A95" w:rsidRPr="00D016EC" w:rsidRDefault="00C50A95" w:rsidP="00416506">
            <w:pPr>
              <w:pStyle w:val="tabletext11"/>
              <w:jc w:val="center"/>
              <w:rPr>
                <w:ins w:id="19646" w:author="Author"/>
              </w:rPr>
            </w:pPr>
            <w:ins w:id="19647" w:author="Author">
              <w:r w:rsidRPr="00D016EC">
                <w:t>1.41</w:t>
              </w:r>
            </w:ins>
          </w:p>
        </w:tc>
        <w:tc>
          <w:tcPr>
            <w:tcW w:w="440" w:type="dxa"/>
            <w:noWrap/>
            <w:vAlign w:val="bottom"/>
            <w:hideMark/>
          </w:tcPr>
          <w:p w14:paraId="310FB3DE" w14:textId="77777777" w:rsidR="00C50A95" w:rsidRPr="00D016EC" w:rsidRDefault="00C50A95" w:rsidP="00416506">
            <w:pPr>
              <w:pStyle w:val="tabletext11"/>
              <w:jc w:val="center"/>
              <w:rPr>
                <w:ins w:id="19648" w:author="Author"/>
              </w:rPr>
            </w:pPr>
            <w:ins w:id="19649" w:author="Author">
              <w:r w:rsidRPr="00D016EC">
                <w:t>1.41</w:t>
              </w:r>
            </w:ins>
          </w:p>
        </w:tc>
        <w:tc>
          <w:tcPr>
            <w:tcW w:w="400" w:type="dxa"/>
            <w:noWrap/>
            <w:vAlign w:val="bottom"/>
            <w:hideMark/>
          </w:tcPr>
          <w:p w14:paraId="42741A66" w14:textId="77777777" w:rsidR="00C50A95" w:rsidRPr="00D016EC" w:rsidRDefault="00C50A95" w:rsidP="00416506">
            <w:pPr>
              <w:pStyle w:val="tabletext11"/>
              <w:jc w:val="center"/>
              <w:rPr>
                <w:ins w:id="19650" w:author="Author"/>
              </w:rPr>
            </w:pPr>
            <w:ins w:id="19651" w:author="Author">
              <w:r w:rsidRPr="00D016EC">
                <w:t>1.41</w:t>
              </w:r>
            </w:ins>
          </w:p>
        </w:tc>
        <w:tc>
          <w:tcPr>
            <w:tcW w:w="400" w:type="dxa"/>
            <w:noWrap/>
            <w:vAlign w:val="bottom"/>
            <w:hideMark/>
          </w:tcPr>
          <w:p w14:paraId="7B259138" w14:textId="77777777" w:rsidR="00C50A95" w:rsidRPr="00D016EC" w:rsidRDefault="00C50A95" w:rsidP="00416506">
            <w:pPr>
              <w:pStyle w:val="tabletext11"/>
              <w:jc w:val="center"/>
              <w:rPr>
                <w:ins w:id="19652" w:author="Author"/>
              </w:rPr>
            </w:pPr>
            <w:ins w:id="19653" w:author="Author">
              <w:r w:rsidRPr="00D016EC">
                <w:t>1.41</w:t>
              </w:r>
            </w:ins>
          </w:p>
        </w:tc>
        <w:tc>
          <w:tcPr>
            <w:tcW w:w="400" w:type="dxa"/>
            <w:noWrap/>
            <w:vAlign w:val="bottom"/>
            <w:hideMark/>
          </w:tcPr>
          <w:p w14:paraId="6B410D33" w14:textId="77777777" w:rsidR="00C50A95" w:rsidRPr="00D016EC" w:rsidRDefault="00C50A95" w:rsidP="00416506">
            <w:pPr>
              <w:pStyle w:val="tabletext11"/>
              <w:jc w:val="center"/>
              <w:rPr>
                <w:ins w:id="19654" w:author="Author"/>
              </w:rPr>
            </w:pPr>
            <w:ins w:id="19655" w:author="Author">
              <w:r w:rsidRPr="00D016EC">
                <w:t>1.41</w:t>
              </w:r>
            </w:ins>
          </w:p>
        </w:tc>
        <w:tc>
          <w:tcPr>
            <w:tcW w:w="400" w:type="dxa"/>
            <w:noWrap/>
            <w:vAlign w:val="bottom"/>
            <w:hideMark/>
          </w:tcPr>
          <w:p w14:paraId="39A4411C" w14:textId="77777777" w:rsidR="00C50A95" w:rsidRPr="00D016EC" w:rsidRDefault="00C50A95" w:rsidP="00416506">
            <w:pPr>
              <w:pStyle w:val="tabletext11"/>
              <w:jc w:val="center"/>
              <w:rPr>
                <w:ins w:id="19656" w:author="Author"/>
              </w:rPr>
            </w:pPr>
            <w:ins w:id="19657" w:author="Author">
              <w:r w:rsidRPr="00D016EC">
                <w:t>1.41</w:t>
              </w:r>
            </w:ins>
          </w:p>
        </w:tc>
        <w:tc>
          <w:tcPr>
            <w:tcW w:w="460" w:type="dxa"/>
            <w:noWrap/>
            <w:vAlign w:val="bottom"/>
            <w:hideMark/>
          </w:tcPr>
          <w:p w14:paraId="6D629215" w14:textId="77777777" w:rsidR="00C50A95" w:rsidRPr="00D016EC" w:rsidRDefault="00C50A95" w:rsidP="00416506">
            <w:pPr>
              <w:pStyle w:val="tabletext11"/>
              <w:jc w:val="center"/>
              <w:rPr>
                <w:ins w:id="19658" w:author="Author"/>
              </w:rPr>
            </w:pPr>
            <w:ins w:id="19659" w:author="Author">
              <w:r w:rsidRPr="00D016EC">
                <w:t>1.41</w:t>
              </w:r>
            </w:ins>
          </w:p>
        </w:tc>
      </w:tr>
      <w:tr w:rsidR="00C50A95" w:rsidRPr="00D016EC" w14:paraId="2EF5A8D2" w14:textId="77777777" w:rsidTr="00416506">
        <w:trPr>
          <w:trHeight w:val="190"/>
          <w:ins w:id="19660" w:author="Author"/>
        </w:trPr>
        <w:tc>
          <w:tcPr>
            <w:tcW w:w="200" w:type="dxa"/>
            <w:tcBorders>
              <w:right w:val="nil"/>
            </w:tcBorders>
            <w:vAlign w:val="bottom"/>
          </w:tcPr>
          <w:p w14:paraId="6724E4AF" w14:textId="77777777" w:rsidR="00C50A95" w:rsidRPr="00D016EC" w:rsidRDefault="00C50A95" w:rsidP="00416506">
            <w:pPr>
              <w:pStyle w:val="tabletext11"/>
              <w:jc w:val="right"/>
              <w:rPr>
                <w:ins w:id="19661" w:author="Author"/>
              </w:rPr>
            </w:pPr>
          </w:p>
        </w:tc>
        <w:tc>
          <w:tcPr>
            <w:tcW w:w="1580" w:type="dxa"/>
            <w:tcBorders>
              <w:left w:val="nil"/>
            </w:tcBorders>
            <w:vAlign w:val="bottom"/>
            <w:hideMark/>
          </w:tcPr>
          <w:p w14:paraId="0D6602B1" w14:textId="77777777" w:rsidR="00C50A95" w:rsidRPr="00D016EC" w:rsidRDefault="00C50A95" w:rsidP="00416506">
            <w:pPr>
              <w:pStyle w:val="tabletext11"/>
              <w:tabs>
                <w:tab w:val="decimal" w:pos="640"/>
              </w:tabs>
              <w:rPr>
                <w:ins w:id="19662" w:author="Author"/>
              </w:rPr>
            </w:pPr>
            <w:ins w:id="19663" w:author="Author">
              <w:r w:rsidRPr="00D016EC">
                <w:t>130,000 to 149,999</w:t>
              </w:r>
            </w:ins>
          </w:p>
        </w:tc>
        <w:tc>
          <w:tcPr>
            <w:tcW w:w="680" w:type="dxa"/>
            <w:noWrap/>
            <w:vAlign w:val="bottom"/>
            <w:hideMark/>
          </w:tcPr>
          <w:p w14:paraId="1D81F01C" w14:textId="77777777" w:rsidR="00C50A95" w:rsidRPr="00D016EC" w:rsidRDefault="00C50A95" w:rsidP="00416506">
            <w:pPr>
              <w:pStyle w:val="tabletext11"/>
              <w:jc w:val="center"/>
              <w:rPr>
                <w:ins w:id="19664" w:author="Author"/>
              </w:rPr>
            </w:pPr>
            <w:ins w:id="19665" w:author="Author">
              <w:r w:rsidRPr="00D016EC">
                <w:t>2.47</w:t>
              </w:r>
            </w:ins>
          </w:p>
        </w:tc>
        <w:tc>
          <w:tcPr>
            <w:tcW w:w="900" w:type="dxa"/>
            <w:noWrap/>
            <w:vAlign w:val="bottom"/>
            <w:hideMark/>
          </w:tcPr>
          <w:p w14:paraId="1CE5114E" w14:textId="77777777" w:rsidR="00C50A95" w:rsidRPr="00D016EC" w:rsidRDefault="00C50A95" w:rsidP="00416506">
            <w:pPr>
              <w:pStyle w:val="tabletext11"/>
              <w:jc w:val="center"/>
              <w:rPr>
                <w:ins w:id="19666" w:author="Author"/>
              </w:rPr>
            </w:pPr>
            <w:ins w:id="19667" w:author="Author">
              <w:r w:rsidRPr="00D016EC">
                <w:t>1.85</w:t>
              </w:r>
            </w:ins>
          </w:p>
        </w:tc>
        <w:tc>
          <w:tcPr>
            <w:tcW w:w="400" w:type="dxa"/>
            <w:noWrap/>
            <w:vAlign w:val="bottom"/>
            <w:hideMark/>
          </w:tcPr>
          <w:p w14:paraId="1AD59A7B" w14:textId="77777777" w:rsidR="00C50A95" w:rsidRPr="00D016EC" w:rsidRDefault="00C50A95" w:rsidP="00416506">
            <w:pPr>
              <w:pStyle w:val="tabletext11"/>
              <w:jc w:val="center"/>
              <w:rPr>
                <w:ins w:id="19668" w:author="Author"/>
              </w:rPr>
            </w:pPr>
            <w:ins w:id="19669" w:author="Author">
              <w:r w:rsidRPr="00D016EC">
                <w:t>1.85</w:t>
              </w:r>
            </w:ins>
          </w:p>
        </w:tc>
        <w:tc>
          <w:tcPr>
            <w:tcW w:w="400" w:type="dxa"/>
            <w:noWrap/>
            <w:vAlign w:val="bottom"/>
            <w:hideMark/>
          </w:tcPr>
          <w:p w14:paraId="0F941C8E" w14:textId="77777777" w:rsidR="00C50A95" w:rsidRPr="00D016EC" w:rsidRDefault="00C50A95" w:rsidP="00416506">
            <w:pPr>
              <w:pStyle w:val="tabletext11"/>
              <w:jc w:val="center"/>
              <w:rPr>
                <w:ins w:id="19670" w:author="Author"/>
              </w:rPr>
            </w:pPr>
            <w:ins w:id="19671" w:author="Author">
              <w:r w:rsidRPr="00D016EC">
                <w:t>1.85</w:t>
              </w:r>
            </w:ins>
          </w:p>
        </w:tc>
        <w:tc>
          <w:tcPr>
            <w:tcW w:w="400" w:type="dxa"/>
            <w:noWrap/>
            <w:vAlign w:val="bottom"/>
            <w:hideMark/>
          </w:tcPr>
          <w:p w14:paraId="40182C15" w14:textId="77777777" w:rsidR="00C50A95" w:rsidRPr="00D016EC" w:rsidRDefault="00C50A95" w:rsidP="00416506">
            <w:pPr>
              <w:pStyle w:val="tabletext11"/>
              <w:jc w:val="center"/>
              <w:rPr>
                <w:ins w:id="19672" w:author="Author"/>
              </w:rPr>
            </w:pPr>
            <w:ins w:id="19673" w:author="Author">
              <w:r w:rsidRPr="00D016EC">
                <w:t>1.78</w:t>
              </w:r>
            </w:ins>
          </w:p>
        </w:tc>
        <w:tc>
          <w:tcPr>
            <w:tcW w:w="400" w:type="dxa"/>
            <w:noWrap/>
            <w:vAlign w:val="bottom"/>
            <w:hideMark/>
          </w:tcPr>
          <w:p w14:paraId="7A5FF9D1" w14:textId="77777777" w:rsidR="00C50A95" w:rsidRPr="00D016EC" w:rsidRDefault="00C50A95" w:rsidP="00416506">
            <w:pPr>
              <w:pStyle w:val="tabletext11"/>
              <w:jc w:val="center"/>
              <w:rPr>
                <w:ins w:id="19674" w:author="Author"/>
              </w:rPr>
            </w:pPr>
            <w:ins w:id="19675" w:author="Author">
              <w:r w:rsidRPr="00D016EC">
                <w:t>1.70</w:t>
              </w:r>
            </w:ins>
          </w:p>
        </w:tc>
        <w:tc>
          <w:tcPr>
            <w:tcW w:w="400" w:type="dxa"/>
            <w:noWrap/>
            <w:vAlign w:val="bottom"/>
            <w:hideMark/>
          </w:tcPr>
          <w:p w14:paraId="4EFFBF1C" w14:textId="77777777" w:rsidR="00C50A95" w:rsidRPr="00D016EC" w:rsidRDefault="00C50A95" w:rsidP="00416506">
            <w:pPr>
              <w:pStyle w:val="tabletext11"/>
              <w:jc w:val="center"/>
              <w:rPr>
                <w:ins w:id="19676" w:author="Author"/>
              </w:rPr>
            </w:pPr>
            <w:ins w:id="19677" w:author="Author">
              <w:r w:rsidRPr="00D016EC">
                <w:t>1.63</w:t>
              </w:r>
            </w:ins>
          </w:p>
        </w:tc>
        <w:tc>
          <w:tcPr>
            <w:tcW w:w="400" w:type="dxa"/>
            <w:noWrap/>
            <w:vAlign w:val="bottom"/>
            <w:hideMark/>
          </w:tcPr>
          <w:p w14:paraId="44537C80" w14:textId="77777777" w:rsidR="00C50A95" w:rsidRPr="00D016EC" w:rsidRDefault="00C50A95" w:rsidP="00416506">
            <w:pPr>
              <w:pStyle w:val="tabletext11"/>
              <w:jc w:val="center"/>
              <w:rPr>
                <w:ins w:id="19678" w:author="Author"/>
              </w:rPr>
            </w:pPr>
            <w:ins w:id="19679" w:author="Author">
              <w:r w:rsidRPr="00D016EC">
                <w:t>1.56</w:t>
              </w:r>
            </w:ins>
          </w:p>
        </w:tc>
        <w:tc>
          <w:tcPr>
            <w:tcW w:w="400" w:type="dxa"/>
            <w:noWrap/>
            <w:vAlign w:val="bottom"/>
            <w:hideMark/>
          </w:tcPr>
          <w:p w14:paraId="51DC007B" w14:textId="77777777" w:rsidR="00C50A95" w:rsidRPr="00D016EC" w:rsidRDefault="00C50A95" w:rsidP="00416506">
            <w:pPr>
              <w:pStyle w:val="tabletext11"/>
              <w:jc w:val="center"/>
              <w:rPr>
                <w:ins w:id="19680" w:author="Author"/>
              </w:rPr>
            </w:pPr>
            <w:ins w:id="19681" w:author="Author">
              <w:r w:rsidRPr="00D016EC">
                <w:t>1.48</w:t>
              </w:r>
            </w:ins>
          </w:p>
        </w:tc>
        <w:tc>
          <w:tcPr>
            <w:tcW w:w="400" w:type="dxa"/>
            <w:noWrap/>
            <w:vAlign w:val="bottom"/>
            <w:hideMark/>
          </w:tcPr>
          <w:p w14:paraId="000B618E" w14:textId="77777777" w:rsidR="00C50A95" w:rsidRPr="00D016EC" w:rsidRDefault="00C50A95" w:rsidP="00416506">
            <w:pPr>
              <w:pStyle w:val="tabletext11"/>
              <w:jc w:val="center"/>
              <w:rPr>
                <w:ins w:id="19682" w:author="Author"/>
              </w:rPr>
            </w:pPr>
            <w:ins w:id="19683" w:author="Author">
              <w:r w:rsidRPr="00D016EC">
                <w:t>1.48</w:t>
              </w:r>
            </w:ins>
          </w:p>
        </w:tc>
        <w:tc>
          <w:tcPr>
            <w:tcW w:w="400" w:type="dxa"/>
            <w:noWrap/>
            <w:vAlign w:val="bottom"/>
            <w:hideMark/>
          </w:tcPr>
          <w:p w14:paraId="4FAA2328" w14:textId="77777777" w:rsidR="00C50A95" w:rsidRPr="00D016EC" w:rsidRDefault="00C50A95" w:rsidP="00416506">
            <w:pPr>
              <w:pStyle w:val="tabletext11"/>
              <w:jc w:val="center"/>
              <w:rPr>
                <w:ins w:id="19684" w:author="Author"/>
              </w:rPr>
            </w:pPr>
            <w:ins w:id="19685" w:author="Author">
              <w:r w:rsidRPr="00D016EC">
                <w:t>1.48</w:t>
              </w:r>
            </w:ins>
          </w:p>
        </w:tc>
        <w:tc>
          <w:tcPr>
            <w:tcW w:w="400" w:type="dxa"/>
            <w:noWrap/>
            <w:vAlign w:val="bottom"/>
            <w:hideMark/>
          </w:tcPr>
          <w:p w14:paraId="4D139391" w14:textId="77777777" w:rsidR="00C50A95" w:rsidRPr="00D016EC" w:rsidRDefault="00C50A95" w:rsidP="00416506">
            <w:pPr>
              <w:pStyle w:val="tabletext11"/>
              <w:jc w:val="center"/>
              <w:rPr>
                <w:ins w:id="19686" w:author="Author"/>
              </w:rPr>
            </w:pPr>
            <w:ins w:id="19687" w:author="Author">
              <w:r w:rsidRPr="00D016EC">
                <w:t>1.48</w:t>
              </w:r>
            </w:ins>
          </w:p>
        </w:tc>
        <w:tc>
          <w:tcPr>
            <w:tcW w:w="400" w:type="dxa"/>
            <w:noWrap/>
            <w:vAlign w:val="bottom"/>
            <w:hideMark/>
          </w:tcPr>
          <w:p w14:paraId="03110795" w14:textId="77777777" w:rsidR="00C50A95" w:rsidRPr="00D016EC" w:rsidRDefault="00C50A95" w:rsidP="00416506">
            <w:pPr>
              <w:pStyle w:val="tabletext11"/>
              <w:jc w:val="center"/>
              <w:rPr>
                <w:ins w:id="19688" w:author="Author"/>
              </w:rPr>
            </w:pPr>
            <w:ins w:id="19689" w:author="Author">
              <w:r w:rsidRPr="00D016EC">
                <w:t>1.48</w:t>
              </w:r>
            </w:ins>
          </w:p>
        </w:tc>
        <w:tc>
          <w:tcPr>
            <w:tcW w:w="400" w:type="dxa"/>
            <w:noWrap/>
            <w:vAlign w:val="bottom"/>
            <w:hideMark/>
          </w:tcPr>
          <w:p w14:paraId="3F5C93CE" w14:textId="77777777" w:rsidR="00C50A95" w:rsidRPr="00D016EC" w:rsidRDefault="00C50A95" w:rsidP="00416506">
            <w:pPr>
              <w:pStyle w:val="tabletext11"/>
              <w:jc w:val="center"/>
              <w:rPr>
                <w:ins w:id="19690" w:author="Author"/>
              </w:rPr>
            </w:pPr>
            <w:ins w:id="19691" w:author="Author">
              <w:r w:rsidRPr="00D016EC">
                <w:t>1.48</w:t>
              </w:r>
            </w:ins>
          </w:p>
        </w:tc>
        <w:tc>
          <w:tcPr>
            <w:tcW w:w="400" w:type="dxa"/>
            <w:noWrap/>
            <w:vAlign w:val="bottom"/>
            <w:hideMark/>
          </w:tcPr>
          <w:p w14:paraId="5D9F13E9" w14:textId="77777777" w:rsidR="00C50A95" w:rsidRPr="00D016EC" w:rsidRDefault="00C50A95" w:rsidP="00416506">
            <w:pPr>
              <w:pStyle w:val="tabletext11"/>
              <w:jc w:val="center"/>
              <w:rPr>
                <w:ins w:id="19692" w:author="Author"/>
              </w:rPr>
            </w:pPr>
            <w:ins w:id="19693" w:author="Author">
              <w:r w:rsidRPr="00D016EC">
                <w:t>1.48</w:t>
              </w:r>
            </w:ins>
          </w:p>
        </w:tc>
        <w:tc>
          <w:tcPr>
            <w:tcW w:w="400" w:type="dxa"/>
            <w:noWrap/>
            <w:vAlign w:val="bottom"/>
            <w:hideMark/>
          </w:tcPr>
          <w:p w14:paraId="3ACBCCD4" w14:textId="77777777" w:rsidR="00C50A95" w:rsidRPr="00D016EC" w:rsidRDefault="00C50A95" w:rsidP="00416506">
            <w:pPr>
              <w:pStyle w:val="tabletext11"/>
              <w:jc w:val="center"/>
              <w:rPr>
                <w:ins w:id="19694" w:author="Author"/>
              </w:rPr>
            </w:pPr>
            <w:ins w:id="19695" w:author="Author">
              <w:r w:rsidRPr="00D016EC">
                <w:t>1.48</w:t>
              </w:r>
            </w:ins>
          </w:p>
        </w:tc>
        <w:tc>
          <w:tcPr>
            <w:tcW w:w="400" w:type="dxa"/>
            <w:noWrap/>
            <w:vAlign w:val="bottom"/>
            <w:hideMark/>
          </w:tcPr>
          <w:p w14:paraId="377DAC2B" w14:textId="77777777" w:rsidR="00C50A95" w:rsidRPr="00D016EC" w:rsidRDefault="00C50A95" w:rsidP="00416506">
            <w:pPr>
              <w:pStyle w:val="tabletext11"/>
              <w:jc w:val="center"/>
              <w:rPr>
                <w:ins w:id="19696" w:author="Author"/>
              </w:rPr>
            </w:pPr>
            <w:ins w:id="19697" w:author="Author">
              <w:r w:rsidRPr="00D016EC">
                <w:t>1.48</w:t>
              </w:r>
            </w:ins>
          </w:p>
        </w:tc>
        <w:tc>
          <w:tcPr>
            <w:tcW w:w="400" w:type="dxa"/>
            <w:noWrap/>
            <w:vAlign w:val="bottom"/>
            <w:hideMark/>
          </w:tcPr>
          <w:p w14:paraId="6B42CE93" w14:textId="77777777" w:rsidR="00C50A95" w:rsidRPr="00D016EC" w:rsidRDefault="00C50A95" w:rsidP="00416506">
            <w:pPr>
              <w:pStyle w:val="tabletext11"/>
              <w:jc w:val="center"/>
              <w:rPr>
                <w:ins w:id="19698" w:author="Author"/>
              </w:rPr>
            </w:pPr>
            <w:ins w:id="19699" w:author="Author">
              <w:r w:rsidRPr="00D016EC">
                <w:t>1.48</w:t>
              </w:r>
            </w:ins>
          </w:p>
        </w:tc>
        <w:tc>
          <w:tcPr>
            <w:tcW w:w="400" w:type="dxa"/>
            <w:noWrap/>
            <w:vAlign w:val="bottom"/>
            <w:hideMark/>
          </w:tcPr>
          <w:p w14:paraId="7CFBDF40" w14:textId="77777777" w:rsidR="00C50A95" w:rsidRPr="00D016EC" w:rsidRDefault="00C50A95" w:rsidP="00416506">
            <w:pPr>
              <w:pStyle w:val="tabletext11"/>
              <w:jc w:val="center"/>
              <w:rPr>
                <w:ins w:id="19700" w:author="Author"/>
              </w:rPr>
            </w:pPr>
            <w:ins w:id="19701" w:author="Author">
              <w:r w:rsidRPr="00D016EC">
                <w:t>1.48</w:t>
              </w:r>
            </w:ins>
          </w:p>
        </w:tc>
        <w:tc>
          <w:tcPr>
            <w:tcW w:w="400" w:type="dxa"/>
            <w:noWrap/>
            <w:vAlign w:val="bottom"/>
            <w:hideMark/>
          </w:tcPr>
          <w:p w14:paraId="65B09235" w14:textId="77777777" w:rsidR="00C50A95" w:rsidRPr="00D016EC" w:rsidRDefault="00C50A95" w:rsidP="00416506">
            <w:pPr>
              <w:pStyle w:val="tabletext11"/>
              <w:jc w:val="center"/>
              <w:rPr>
                <w:ins w:id="19702" w:author="Author"/>
              </w:rPr>
            </w:pPr>
            <w:ins w:id="19703" w:author="Author">
              <w:r w:rsidRPr="00D016EC">
                <w:t>1.48</w:t>
              </w:r>
            </w:ins>
          </w:p>
        </w:tc>
        <w:tc>
          <w:tcPr>
            <w:tcW w:w="400" w:type="dxa"/>
            <w:noWrap/>
            <w:vAlign w:val="bottom"/>
            <w:hideMark/>
          </w:tcPr>
          <w:p w14:paraId="41E5F41D" w14:textId="77777777" w:rsidR="00C50A95" w:rsidRPr="00D016EC" w:rsidRDefault="00C50A95" w:rsidP="00416506">
            <w:pPr>
              <w:pStyle w:val="tabletext11"/>
              <w:jc w:val="center"/>
              <w:rPr>
                <w:ins w:id="19704" w:author="Author"/>
              </w:rPr>
            </w:pPr>
            <w:ins w:id="19705" w:author="Author">
              <w:r w:rsidRPr="00D016EC">
                <w:t>1.48</w:t>
              </w:r>
            </w:ins>
          </w:p>
        </w:tc>
        <w:tc>
          <w:tcPr>
            <w:tcW w:w="400" w:type="dxa"/>
            <w:noWrap/>
            <w:vAlign w:val="bottom"/>
            <w:hideMark/>
          </w:tcPr>
          <w:p w14:paraId="2DD2D5DA" w14:textId="77777777" w:rsidR="00C50A95" w:rsidRPr="00D016EC" w:rsidRDefault="00C50A95" w:rsidP="00416506">
            <w:pPr>
              <w:pStyle w:val="tabletext11"/>
              <w:jc w:val="center"/>
              <w:rPr>
                <w:ins w:id="19706" w:author="Author"/>
              </w:rPr>
            </w:pPr>
            <w:ins w:id="19707" w:author="Author">
              <w:r w:rsidRPr="00D016EC">
                <w:t>1.48</w:t>
              </w:r>
            </w:ins>
          </w:p>
        </w:tc>
        <w:tc>
          <w:tcPr>
            <w:tcW w:w="440" w:type="dxa"/>
            <w:noWrap/>
            <w:vAlign w:val="bottom"/>
            <w:hideMark/>
          </w:tcPr>
          <w:p w14:paraId="0C62D375" w14:textId="77777777" w:rsidR="00C50A95" w:rsidRPr="00D016EC" w:rsidRDefault="00C50A95" w:rsidP="00416506">
            <w:pPr>
              <w:pStyle w:val="tabletext11"/>
              <w:jc w:val="center"/>
              <w:rPr>
                <w:ins w:id="19708" w:author="Author"/>
              </w:rPr>
            </w:pPr>
            <w:ins w:id="19709" w:author="Author">
              <w:r w:rsidRPr="00D016EC">
                <w:t>1.48</w:t>
              </w:r>
            </w:ins>
          </w:p>
        </w:tc>
        <w:tc>
          <w:tcPr>
            <w:tcW w:w="400" w:type="dxa"/>
            <w:noWrap/>
            <w:vAlign w:val="bottom"/>
            <w:hideMark/>
          </w:tcPr>
          <w:p w14:paraId="4656D904" w14:textId="77777777" w:rsidR="00C50A95" w:rsidRPr="00D016EC" w:rsidRDefault="00C50A95" w:rsidP="00416506">
            <w:pPr>
              <w:pStyle w:val="tabletext11"/>
              <w:jc w:val="center"/>
              <w:rPr>
                <w:ins w:id="19710" w:author="Author"/>
              </w:rPr>
            </w:pPr>
            <w:ins w:id="19711" w:author="Author">
              <w:r w:rsidRPr="00D016EC">
                <w:t>1.48</w:t>
              </w:r>
            </w:ins>
          </w:p>
        </w:tc>
        <w:tc>
          <w:tcPr>
            <w:tcW w:w="400" w:type="dxa"/>
            <w:noWrap/>
            <w:vAlign w:val="bottom"/>
            <w:hideMark/>
          </w:tcPr>
          <w:p w14:paraId="0CD03A0F" w14:textId="77777777" w:rsidR="00C50A95" w:rsidRPr="00D016EC" w:rsidRDefault="00C50A95" w:rsidP="00416506">
            <w:pPr>
              <w:pStyle w:val="tabletext11"/>
              <w:jc w:val="center"/>
              <w:rPr>
                <w:ins w:id="19712" w:author="Author"/>
              </w:rPr>
            </w:pPr>
            <w:ins w:id="19713" w:author="Author">
              <w:r w:rsidRPr="00D016EC">
                <w:t>1.48</w:t>
              </w:r>
            </w:ins>
          </w:p>
        </w:tc>
        <w:tc>
          <w:tcPr>
            <w:tcW w:w="400" w:type="dxa"/>
            <w:noWrap/>
            <w:vAlign w:val="bottom"/>
            <w:hideMark/>
          </w:tcPr>
          <w:p w14:paraId="2B500F7E" w14:textId="77777777" w:rsidR="00C50A95" w:rsidRPr="00D016EC" w:rsidRDefault="00C50A95" w:rsidP="00416506">
            <w:pPr>
              <w:pStyle w:val="tabletext11"/>
              <w:jc w:val="center"/>
              <w:rPr>
                <w:ins w:id="19714" w:author="Author"/>
              </w:rPr>
            </w:pPr>
            <w:ins w:id="19715" w:author="Author">
              <w:r w:rsidRPr="00D016EC">
                <w:t>1.48</w:t>
              </w:r>
            </w:ins>
          </w:p>
        </w:tc>
        <w:tc>
          <w:tcPr>
            <w:tcW w:w="400" w:type="dxa"/>
            <w:noWrap/>
            <w:vAlign w:val="bottom"/>
            <w:hideMark/>
          </w:tcPr>
          <w:p w14:paraId="396F1789" w14:textId="77777777" w:rsidR="00C50A95" w:rsidRPr="00D016EC" w:rsidRDefault="00C50A95" w:rsidP="00416506">
            <w:pPr>
              <w:pStyle w:val="tabletext11"/>
              <w:jc w:val="center"/>
              <w:rPr>
                <w:ins w:id="19716" w:author="Author"/>
              </w:rPr>
            </w:pPr>
            <w:ins w:id="19717" w:author="Author">
              <w:r w:rsidRPr="00D016EC">
                <w:t>1.48</w:t>
              </w:r>
            </w:ins>
          </w:p>
        </w:tc>
        <w:tc>
          <w:tcPr>
            <w:tcW w:w="460" w:type="dxa"/>
            <w:noWrap/>
            <w:vAlign w:val="bottom"/>
            <w:hideMark/>
          </w:tcPr>
          <w:p w14:paraId="75E6B689" w14:textId="77777777" w:rsidR="00C50A95" w:rsidRPr="00D016EC" w:rsidRDefault="00C50A95" w:rsidP="00416506">
            <w:pPr>
              <w:pStyle w:val="tabletext11"/>
              <w:jc w:val="center"/>
              <w:rPr>
                <w:ins w:id="19718" w:author="Author"/>
              </w:rPr>
            </w:pPr>
            <w:ins w:id="19719" w:author="Author">
              <w:r w:rsidRPr="00D016EC">
                <w:t>1.48</w:t>
              </w:r>
            </w:ins>
          </w:p>
        </w:tc>
      </w:tr>
      <w:tr w:rsidR="00C50A95" w:rsidRPr="00D016EC" w14:paraId="5BC49145" w14:textId="77777777" w:rsidTr="00416506">
        <w:trPr>
          <w:trHeight w:val="190"/>
          <w:ins w:id="19720" w:author="Author"/>
        </w:trPr>
        <w:tc>
          <w:tcPr>
            <w:tcW w:w="200" w:type="dxa"/>
            <w:tcBorders>
              <w:right w:val="nil"/>
            </w:tcBorders>
            <w:vAlign w:val="bottom"/>
          </w:tcPr>
          <w:p w14:paraId="215A4E4B" w14:textId="77777777" w:rsidR="00C50A95" w:rsidRPr="00D016EC" w:rsidRDefault="00C50A95" w:rsidP="00416506">
            <w:pPr>
              <w:pStyle w:val="tabletext11"/>
              <w:jc w:val="right"/>
              <w:rPr>
                <w:ins w:id="19721" w:author="Author"/>
              </w:rPr>
            </w:pPr>
          </w:p>
        </w:tc>
        <w:tc>
          <w:tcPr>
            <w:tcW w:w="1580" w:type="dxa"/>
            <w:tcBorders>
              <w:left w:val="nil"/>
            </w:tcBorders>
            <w:vAlign w:val="bottom"/>
            <w:hideMark/>
          </w:tcPr>
          <w:p w14:paraId="207A4A19" w14:textId="77777777" w:rsidR="00C50A95" w:rsidRPr="00D016EC" w:rsidRDefault="00C50A95" w:rsidP="00416506">
            <w:pPr>
              <w:pStyle w:val="tabletext11"/>
              <w:tabs>
                <w:tab w:val="decimal" w:pos="640"/>
              </w:tabs>
              <w:rPr>
                <w:ins w:id="19722" w:author="Author"/>
              </w:rPr>
            </w:pPr>
            <w:ins w:id="19723" w:author="Author">
              <w:r w:rsidRPr="00D016EC">
                <w:t>150,000 to 174,999</w:t>
              </w:r>
            </w:ins>
          </w:p>
        </w:tc>
        <w:tc>
          <w:tcPr>
            <w:tcW w:w="680" w:type="dxa"/>
            <w:noWrap/>
            <w:vAlign w:val="bottom"/>
            <w:hideMark/>
          </w:tcPr>
          <w:p w14:paraId="0E795310" w14:textId="77777777" w:rsidR="00C50A95" w:rsidRPr="00D016EC" w:rsidRDefault="00C50A95" w:rsidP="00416506">
            <w:pPr>
              <w:pStyle w:val="tabletext11"/>
              <w:jc w:val="center"/>
              <w:rPr>
                <w:ins w:id="19724" w:author="Author"/>
              </w:rPr>
            </w:pPr>
            <w:ins w:id="19725" w:author="Author">
              <w:r w:rsidRPr="00D016EC">
                <w:t>2.61</w:t>
              </w:r>
            </w:ins>
          </w:p>
        </w:tc>
        <w:tc>
          <w:tcPr>
            <w:tcW w:w="900" w:type="dxa"/>
            <w:noWrap/>
            <w:vAlign w:val="bottom"/>
            <w:hideMark/>
          </w:tcPr>
          <w:p w14:paraId="5F744635" w14:textId="77777777" w:rsidR="00C50A95" w:rsidRPr="00D016EC" w:rsidRDefault="00C50A95" w:rsidP="00416506">
            <w:pPr>
              <w:pStyle w:val="tabletext11"/>
              <w:jc w:val="center"/>
              <w:rPr>
                <w:ins w:id="19726" w:author="Author"/>
              </w:rPr>
            </w:pPr>
            <w:ins w:id="19727" w:author="Author">
              <w:r w:rsidRPr="00D016EC">
                <w:t>1.96</w:t>
              </w:r>
            </w:ins>
          </w:p>
        </w:tc>
        <w:tc>
          <w:tcPr>
            <w:tcW w:w="400" w:type="dxa"/>
            <w:noWrap/>
            <w:vAlign w:val="bottom"/>
            <w:hideMark/>
          </w:tcPr>
          <w:p w14:paraId="0AB63E57" w14:textId="77777777" w:rsidR="00C50A95" w:rsidRPr="00D016EC" w:rsidRDefault="00C50A95" w:rsidP="00416506">
            <w:pPr>
              <w:pStyle w:val="tabletext11"/>
              <w:jc w:val="center"/>
              <w:rPr>
                <w:ins w:id="19728" w:author="Author"/>
              </w:rPr>
            </w:pPr>
            <w:ins w:id="19729" w:author="Author">
              <w:r w:rsidRPr="00D016EC">
                <w:t>1.96</w:t>
              </w:r>
            </w:ins>
          </w:p>
        </w:tc>
        <w:tc>
          <w:tcPr>
            <w:tcW w:w="400" w:type="dxa"/>
            <w:noWrap/>
            <w:vAlign w:val="bottom"/>
            <w:hideMark/>
          </w:tcPr>
          <w:p w14:paraId="0C825657" w14:textId="77777777" w:rsidR="00C50A95" w:rsidRPr="00D016EC" w:rsidRDefault="00C50A95" w:rsidP="00416506">
            <w:pPr>
              <w:pStyle w:val="tabletext11"/>
              <w:jc w:val="center"/>
              <w:rPr>
                <w:ins w:id="19730" w:author="Author"/>
              </w:rPr>
            </w:pPr>
            <w:ins w:id="19731" w:author="Author">
              <w:r w:rsidRPr="00D016EC">
                <w:t>1.96</w:t>
              </w:r>
            </w:ins>
          </w:p>
        </w:tc>
        <w:tc>
          <w:tcPr>
            <w:tcW w:w="400" w:type="dxa"/>
            <w:noWrap/>
            <w:vAlign w:val="bottom"/>
            <w:hideMark/>
          </w:tcPr>
          <w:p w14:paraId="7F370D0F" w14:textId="77777777" w:rsidR="00C50A95" w:rsidRPr="00D016EC" w:rsidRDefault="00C50A95" w:rsidP="00416506">
            <w:pPr>
              <w:pStyle w:val="tabletext11"/>
              <w:jc w:val="center"/>
              <w:rPr>
                <w:ins w:id="19732" w:author="Author"/>
              </w:rPr>
            </w:pPr>
            <w:ins w:id="19733" w:author="Author">
              <w:r w:rsidRPr="00D016EC">
                <w:t>1.88</w:t>
              </w:r>
            </w:ins>
          </w:p>
        </w:tc>
        <w:tc>
          <w:tcPr>
            <w:tcW w:w="400" w:type="dxa"/>
            <w:noWrap/>
            <w:vAlign w:val="bottom"/>
            <w:hideMark/>
          </w:tcPr>
          <w:p w14:paraId="7DFD0742" w14:textId="77777777" w:rsidR="00C50A95" w:rsidRPr="00D016EC" w:rsidRDefault="00C50A95" w:rsidP="00416506">
            <w:pPr>
              <w:pStyle w:val="tabletext11"/>
              <w:jc w:val="center"/>
              <w:rPr>
                <w:ins w:id="19734" w:author="Author"/>
              </w:rPr>
            </w:pPr>
            <w:ins w:id="19735" w:author="Author">
              <w:r w:rsidRPr="00D016EC">
                <w:t>1.80</w:t>
              </w:r>
            </w:ins>
          </w:p>
        </w:tc>
        <w:tc>
          <w:tcPr>
            <w:tcW w:w="400" w:type="dxa"/>
            <w:noWrap/>
            <w:vAlign w:val="bottom"/>
            <w:hideMark/>
          </w:tcPr>
          <w:p w14:paraId="6F0C7745" w14:textId="77777777" w:rsidR="00C50A95" w:rsidRPr="00D016EC" w:rsidRDefault="00C50A95" w:rsidP="00416506">
            <w:pPr>
              <w:pStyle w:val="tabletext11"/>
              <w:jc w:val="center"/>
              <w:rPr>
                <w:ins w:id="19736" w:author="Author"/>
              </w:rPr>
            </w:pPr>
            <w:ins w:id="19737" w:author="Author">
              <w:r w:rsidRPr="00D016EC">
                <w:t>1.73</w:t>
              </w:r>
            </w:ins>
          </w:p>
        </w:tc>
        <w:tc>
          <w:tcPr>
            <w:tcW w:w="400" w:type="dxa"/>
            <w:noWrap/>
            <w:vAlign w:val="bottom"/>
            <w:hideMark/>
          </w:tcPr>
          <w:p w14:paraId="4C487B7D" w14:textId="77777777" w:rsidR="00C50A95" w:rsidRPr="00D016EC" w:rsidRDefault="00C50A95" w:rsidP="00416506">
            <w:pPr>
              <w:pStyle w:val="tabletext11"/>
              <w:jc w:val="center"/>
              <w:rPr>
                <w:ins w:id="19738" w:author="Author"/>
              </w:rPr>
            </w:pPr>
            <w:ins w:id="19739" w:author="Author">
              <w:r w:rsidRPr="00D016EC">
                <w:t>1.65</w:t>
              </w:r>
            </w:ins>
          </w:p>
        </w:tc>
        <w:tc>
          <w:tcPr>
            <w:tcW w:w="400" w:type="dxa"/>
            <w:noWrap/>
            <w:vAlign w:val="bottom"/>
            <w:hideMark/>
          </w:tcPr>
          <w:p w14:paraId="13B65A22" w14:textId="77777777" w:rsidR="00C50A95" w:rsidRPr="00D016EC" w:rsidRDefault="00C50A95" w:rsidP="00416506">
            <w:pPr>
              <w:pStyle w:val="tabletext11"/>
              <w:jc w:val="center"/>
              <w:rPr>
                <w:ins w:id="19740" w:author="Author"/>
              </w:rPr>
            </w:pPr>
            <w:ins w:id="19741" w:author="Author">
              <w:r w:rsidRPr="00D016EC">
                <w:t>1.57</w:t>
              </w:r>
            </w:ins>
          </w:p>
        </w:tc>
        <w:tc>
          <w:tcPr>
            <w:tcW w:w="400" w:type="dxa"/>
            <w:noWrap/>
            <w:vAlign w:val="bottom"/>
            <w:hideMark/>
          </w:tcPr>
          <w:p w14:paraId="55AC7728" w14:textId="77777777" w:rsidR="00C50A95" w:rsidRPr="00D016EC" w:rsidRDefault="00C50A95" w:rsidP="00416506">
            <w:pPr>
              <w:pStyle w:val="tabletext11"/>
              <w:jc w:val="center"/>
              <w:rPr>
                <w:ins w:id="19742" w:author="Author"/>
              </w:rPr>
            </w:pPr>
            <w:ins w:id="19743" w:author="Author">
              <w:r w:rsidRPr="00D016EC">
                <w:t>1.57</w:t>
              </w:r>
            </w:ins>
          </w:p>
        </w:tc>
        <w:tc>
          <w:tcPr>
            <w:tcW w:w="400" w:type="dxa"/>
            <w:noWrap/>
            <w:vAlign w:val="bottom"/>
            <w:hideMark/>
          </w:tcPr>
          <w:p w14:paraId="54642B32" w14:textId="77777777" w:rsidR="00C50A95" w:rsidRPr="00D016EC" w:rsidRDefault="00C50A95" w:rsidP="00416506">
            <w:pPr>
              <w:pStyle w:val="tabletext11"/>
              <w:jc w:val="center"/>
              <w:rPr>
                <w:ins w:id="19744" w:author="Author"/>
              </w:rPr>
            </w:pPr>
            <w:ins w:id="19745" w:author="Author">
              <w:r w:rsidRPr="00D016EC">
                <w:t>1.57</w:t>
              </w:r>
            </w:ins>
          </w:p>
        </w:tc>
        <w:tc>
          <w:tcPr>
            <w:tcW w:w="400" w:type="dxa"/>
            <w:noWrap/>
            <w:vAlign w:val="bottom"/>
            <w:hideMark/>
          </w:tcPr>
          <w:p w14:paraId="21DA0C0F" w14:textId="77777777" w:rsidR="00C50A95" w:rsidRPr="00D016EC" w:rsidRDefault="00C50A95" w:rsidP="00416506">
            <w:pPr>
              <w:pStyle w:val="tabletext11"/>
              <w:jc w:val="center"/>
              <w:rPr>
                <w:ins w:id="19746" w:author="Author"/>
              </w:rPr>
            </w:pPr>
            <w:ins w:id="19747" w:author="Author">
              <w:r w:rsidRPr="00D016EC">
                <w:t>1.57</w:t>
              </w:r>
            </w:ins>
          </w:p>
        </w:tc>
        <w:tc>
          <w:tcPr>
            <w:tcW w:w="400" w:type="dxa"/>
            <w:noWrap/>
            <w:vAlign w:val="bottom"/>
            <w:hideMark/>
          </w:tcPr>
          <w:p w14:paraId="450D6EB2" w14:textId="77777777" w:rsidR="00C50A95" w:rsidRPr="00D016EC" w:rsidRDefault="00C50A95" w:rsidP="00416506">
            <w:pPr>
              <w:pStyle w:val="tabletext11"/>
              <w:jc w:val="center"/>
              <w:rPr>
                <w:ins w:id="19748" w:author="Author"/>
              </w:rPr>
            </w:pPr>
            <w:ins w:id="19749" w:author="Author">
              <w:r w:rsidRPr="00D016EC">
                <w:t>1.57</w:t>
              </w:r>
            </w:ins>
          </w:p>
        </w:tc>
        <w:tc>
          <w:tcPr>
            <w:tcW w:w="400" w:type="dxa"/>
            <w:noWrap/>
            <w:vAlign w:val="bottom"/>
            <w:hideMark/>
          </w:tcPr>
          <w:p w14:paraId="2F5C74F0" w14:textId="77777777" w:rsidR="00C50A95" w:rsidRPr="00D016EC" w:rsidRDefault="00C50A95" w:rsidP="00416506">
            <w:pPr>
              <w:pStyle w:val="tabletext11"/>
              <w:jc w:val="center"/>
              <w:rPr>
                <w:ins w:id="19750" w:author="Author"/>
              </w:rPr>
            </w:pPr>
            <w:ins w:id="19751" w:author="Author">
              <w:r w:rsidRPr="00D016EC">
                <w:t>1.57</w:t>
              </w:r>
            </w:ins>
          </w:p>
        </w:tc>
        <w:tc>
          <w:tcPr>
            <w:tcW w:w="400" w:type="dxa"/>
            <w:noWrap/>
            <w:vAlign w:val="bottom"/>
            <w:hideMark/>
          </w:tcPr>
          <w:p w14:paraId="08FEDF9A" w14:textId="77777777" w:rsidR="00C50A95" w:rsidRPr="00D016EC" w:rsidRDefault="00C50A95" w:rsidP="00416506">
            <w:pPr>
              <w:pStyle w:val="tabletext11"/>
              <w:jc w:val="center"/>
              <w:rPr>
                <w:ins w:id="19752" w:author="Author"/>
              </w:rPr>
            </w:pPr>
            <w:ins w:id="19753" w:author="Author">
              <w:r w:rsidRPr="00D016EC">
                <w:t>1.57</w:t>
              </w:r>
            </w:ins>
          </w:p>
        </w:tc>
        <w:tc>
          <w:tcPr>
            <w:tcW w:w="400" w:type="dxa"/>
            <w:noWrap/>
            <w:vAlign w:val="bottom"/>
            <w:hideMark/>
          </w:tcPr>
          <w:p w14:paraId="34D4C434" w14:textId="77777777" w:rsidR="00C50A95" w:rsidRPr="00D016EC" w:rsidRDefault="00C50A95" w:rsidP="00416506">
            <w:pPr>
              <w:pStyle w:val="tabletext11"/>
              <w:jc w:val="center"/>
              <w:rPr>
                <w:ins w:id="19754" w:author="Author"/>
              </w:rPr>
            </w:pPr>
            <w:ins w:id="19755" w:author="Author">
              <w:r w:rsidRPr="00D016EC">
                <w:t>1.57</w:t>
              </w:r>
            </w:ins>
          </w:p>
        </w:tc>
        <w:tc>
          <w:tcPr>
            <w:tcW w:w="400" w:type="dxa"/>
            <w:noWrap/>
            <w:vAlign w:val="bottom"/>
            <w:hideMark/>
          </w:tcPr>
          <w:p w14:paraId="6177CDA3" w14:textId="77777777" w:rsidR="00C50A95" w:rsidRPr="00D016EC" w:rsidRDefault="00C50A95" w:rsidP="00416506">
            <w:pPr>
              <w:pStyle w:val="tabletext11"/>
              <w:jc w:val="center"/>
              <w:rPr>
                <w:ins w:id="19756" w:author="Author"/>
              </w:rPr>
            </w:pPr>
            <w:ins w:id="19757" w:author="Author">
              <w:r w:rsidRPr="00D016EC">
                <w:t>1.57</w:t>
              </w:r>
            </w:ins>
          </w:p>
        </w:tc>
        <w:tc>
          <w:tcPr>
            <w:tcW w:w="400" w:type="dxa"/>
            <w:noWrap/>
            <w:vAlign w:val="bottom"/>
            <w:hideMark/>
          </w:tcPr>
          <w:p w14:paraId="4C18E2BF" w14:textId="77777777" w:rsidR="00C50A95" w:rsidRPr="00D016EC" w:rsidRDefault="00C50A95" w:rsidP="00416506">
            <w:pPr>
              <w:pStyle w:val="tabletext11"/>
              <w:jc w:val="center"/>
              <w:rPr>
                <w:ins w:id="19758" w:author="Author"/>
              </w:rPr>
            </w:pPr>
            <w:ins w:id="19759" w:author="Author">
              <w:r w:rsidRPr="00D016EC">
                <w:t>1.57</w:t>
              </w:r>
            </w:ins>
          </w:p>
        </w:tc>
        <w:tc>
          <w:tcPr>
            <w:tcW w:w="400" w:type="dxa"/>
            <w:noWrap/>
            <w:vAlign w:val="bottom"/>
            <w:hideMark/>
          </w:tcPr>
          <w:p w14:paraId="71BF8EE1" w14:textId="77777777" w:rsidR="00C50A95" w:rsidRPr="00D016EC" w:rsidRDefault="00C50A95" w:rsidP="00416506">
            <w:pPr>
              <w:pStyle w:val="tabletext11"/>
              <w:jc w:val="center"/>
              <w:rPr>
                <w:ins w:id="19760" w:author="Author"/>
              </w:rPr>
            </w:pPr>
            <w:ins w:id="19761" w:author="Author">
              <w:r w:rsidRPr="00D016EC">
                <w:t>1.57</w:t>
              </w:r>
            </w:ins>
          </w:p>
        </w:tc>
        <w:tc>
          <w:tcPr>
            <w:tcW w:w="400" w:type="dxa"/>
            <w:noWrap/>
            <w:vAlign w:val="bottom"/>
            <w:hideMark/>
          </w:tcPr>
          <w:p w14:paraId="5CD9313E" w14:textId="77777777" w:rsidR="00C50A95" w:rsidRPr="00D016EC" w:rsidRDefault="00C50A95" w:rsidP="00416506">
            <w:pPr>
              <w:pStyle w:val="tabletext11"/>
              <w:jc w:val="center"/>
              <w:rPr>
                <w:ins w:id="19762" w:author="Author"/>
              </w:rPr>
            </w:pPr>
            <w:ins w:id="19763" w:author="Author">
              <w:r w:rsidRPr="00D016EC">
                <w:t>1.57</w:t>
              </w:r>
            </w:ins>
          </w:p>
        </w:tc>
        <w:tc>
          <w:tcPr>
            <w:tcW w:w="400" w:type="dxa"/>
            <w:noWrap/>
            <w:vAlign w:val="bottom"/>
            <w:hideMark/>
          </w:tcPr>
          <w:p w14:paraId="1342F9C2" w14:textId="77777777" w:rsidR="00C50A95" w:rsidRPr="00D016EC" w:rsidRDefault="00C50A95" w:rsidP="00416506">
            <w:pPr>
              <w:pStyle w:val="tabletext11"/>
              <w:jc w:val="center"/>
              <w:rPr>
                <w:ins w:id="19764" w:author="Author"/>
              </w:rPr>
            </w:pPr>
            <w:ins w:id="19765" w:author="Author">
              <w:r w:rsidRPr="00D016EC">
                <w:t>1.57</w:t>
              </w:r>
            </w:ins>
          </w:p>
        </w:tc>
        <w:tc>
          <w:tcPr>
            <w:tcW w:w="400" w:type="dxa"/>
            <w:noWrap/>
            <w:vAlign w:val="bottom"/>
            <w:hideMark/>
          </w:tcPr>
          <w:p w14:paraId="0B743FFA" w14:textId="77777777" w:rsidR="00C50A95" w:rsidRPr="00D016EC" w:rsidRDefault="00C50A95" w:rsidP="00416506">
            <w:pPr>
              <w:pStyle w:val="tabletext11"/>
              <w:jc w:val="center"/>
              <w:rPr>
                <w:ins w:id="19766" w:author="Author"/>
              </w:rPr>
            </w:pPr>
            <w:ins w:id="19767" w:author="Author">
              <w:r w:rsidRPr="00D016EC">
                <w:t>1.57</w:t>
              </w:r>
            </w:ins>
          </w:p>
        </w:tc>
        <w:tc>
          <w:tcPr>
            <w:tcW w:w="440" w:type="dxa"/>
            <w:noWrap/>
            <w:vAlign w:val="bottom"/>
            <w:hideMark/>
          </w:tcPr>
          <w:p w14:paraId="05C70BA7" w14:textId="77777777" w:rsidR="00C50A95" w:rsidRPr="00D016EC" w:rsidRDefault="00C50A95" w:rsidP="00416506">
            <w:pPr>
              <w:pStyle w:val="tabletext11"/>
              <w:jc w:val="center"/>
              <w:rPr>
                <w:ins w:id="19768" w:author="Author"/>
              </w:rPr>
            </w:pPr>
            <w:ins w:id="19769" w:author="Author">
              <w:r w:rsidRPr="00D016EC">
                <w:t>1.57</w:t>
              </w:r>
            </w:ins>
          </w:p>
        </w:tc>
        <w:tc>
          <w:tcPr>
            <w:tcW w:w="400" w:type="dxa"/>
            <w:noWrap/>
            <w:vAlign w:val="bottom"/>
            <w:hideMark/>
          </w:tcPr>
          <w:p w14:paraId="4016B120" w14:textId="77777777" w:rsidR="00C50A95" w:rsidRPr="00D016EC" w:rsidRDefault="00C50A95" w:rsidP="00416506">
            <w:pPr>
              <w:pStyle w:val="tabletext11"/>
              <w:jc w:val="center"/>
              <w:rPr>
                <w:ins w:id="19770" w:author="Author"/>
              </w:rPr>
            </w:pPr>
            <w:ins w:id="19771" w:author="Author">
              <w:r w:rsidRPr="00D016EC">
                <w:t>1.57</w:t>
              </w:r>
            </w:ins>
          </w:p>
        </w:tc>
        <w:tc>
          <w:tcPr>
            <w:tcW w:w="400" w:type="dxa"/>
            <w:noWrap/>
            <w:vAlign w:val="bottom"/>
            <w:hideMark/>
          </w:tcPr>
          <w:p w14:paraId="4195FFF4" w14:textId="77777777" w:rsidR="00C50A95" w:rsidRPr="00D016EC" w:rsidRDefault="00C50A95" w:rsidP="00416506">
            <w:pPr>
              <w:pStyle w:val="tabletext11"/>
              <w:jc w:val="center"/>
              <w:rPr>
                <w:ins w:id="19772" w:author="Author"/>
              </w:rPr>
            </w:pPr>
            <w:ins w:id="19773" w:author="Author">
              <w:r w:rsidRPr="00D016EC">
                <w:t>1.57</w:t>
              </w:r>
            </w:ins>
          </w:p>
        </w:tc>
        <w:tc>
          <w:tcPr>
            <w:tcW w:w="400" w:type="dxa"/>
            <w:noWrap/>
            <w:vAlign w:val="bottom"/>
            <w:hideMark/>
          </w:tcPr>
          <w:p w14:paraId="3288F9A0" w14:textId="77777777" w:rsidR="00C50A95" w:rsidRPr="00D016EC" w:rsidRDefault="00C50A95" w:rsidP="00416506">
            <w:pPr>
              <w:pStyle w:val="tabletext11"/>
              <w:jc w:val="center"/>
              <w:rPr>
                <w:ins w:id="19774" w:author="Author"/>
              </w:rPr>
            </w:pPr>
            <w:ins w:id="19775" w:author="Author">
              <w:r w:rsidRPr="00D016EC">
                <w:t>1.57</w:t>
              </w:r>
            </w:ins>
          </w:p>
        </w:tc>
        <w:tc>
          <w:tcPr>
            <w:tcW w:w="400" w:type="dxa"/>
            <w:noWrap/>
            <w:vAlign w:val="bottom"/>
            <w:hideMark/>
          </w:tcPr>
          <w:p w14:paraId="4BDD3BA0" w14:textId="77777777" w:rsidR="00C50A95" w:rsidRPr="00D016EC" w:rsidRDefault="00C50A95" w:rsidP="00416506">
            <w:pPr>
              <w:pStyle w:val="tabletext11"/>
              <w:jc w:val="center"/>
              <w:rPr>
                <w:ins w:id="19776" w:author="Author"/>
              </w:rPr>
            </w:pPr>
            <w:ins w:id="19777" w:author="Author">
              <w:r w:rsidRPr="00D016EC">
                <w:t>1.57</w:t>
              </w:r>
            </w:ins>
          </w:p>
        </w:tc>
        <w:tc>
          <w:tcPr>
            <w:tcW w:w="460" w:type="dxa"/>
            <w:noWrap/>
            <w:vAlign w:val="bottom"/>
            <w:hideMark/>
          </w:tcPr>
          <w:p w14:paraId="0145546D" w14:textId="77777777" w:rsidR="00C50A95" w:rsidRPr="00D016EC" w:rsidRDefault="00C50A95" w:rsidP="00416506">
            <w:pPr>
              <w:pStyle w:val="tabletext11"/>
              <w:jc w:val="center"/>
              <w:rPr>
                <w:ins w:id="19778" w:author="Author"/>
              </w:rPr>
            </w:pPr>
            <w:ins w:id="19779" w:author="Author">
              <w:r w:rsidRPr="00D016EC">
                <w:t>1.57</w:t>
              </w:r>
            </w:ins>
          </w:p>
        </w:tc>
      </w:tr>
      <w:tr w:rsidR="00C50A95" w:rsidRPr="00D016EC" w14:paraId="6929C800" w14:textId="77777777" w:rsidTr="00416506">
        <w:trPr>
          <w:trHeight w:val="190"/>
          <w:ins w:id="19780" w:author="Author"/>
        </w:trPr>
        <w:tc>
          <w:tcPr>
            <w:tcW w:w="200" w:type="dxa"/>
            <w:tcBorders>
              <w:right w:val="nil"/>
            </w:tcBorders>
            <w:vAlign w:val="bottom"/>
          </w:tcPr>
          <w:p w14:paraId="1F05DC56" w14:textId="77777777" w:rsidR="00C50A95" w:rsidRPr="00D016EC" w:rsidRDefault="00C50A95" w:rsidP="00416506">
            <w:pPr>
              <w:pStyle w:val="tabletext11"/>
              <w:jc w:val="right"/>
              <w:rPr>
                <w:ins w:id="19781" w:author="Author"/>
              </w:rPr>
            </w:pPr>
          </w:p>
        </w:tc>
        <w:tc>
          <w:tcPr>
            <w:tcW w:w="1580" w:type="dxa"/>
            <w:tcBorders>
              <w:left w:val="nil"/>
            </w:tcBorders>
            <w:vAlign w:val="bottom"/>
            <w:hideMark/>
          </w:tcPr>
          <w:p w14:paraId="3EE28D22" w14:textId="77777777" w:rsidR="00C50A95" w:rsidRPr="00D016EC" w:rsidRDefault="00C50A95" w:rsidP="00416506">
            <w:pPr>
              <w:pStyle w:val="tabletext11"/>
              <w:tabs>
                <w:tab w:val="decimal" w:pos="640"/>
              </w:tabs>
              <w:rPr>
                <w:ins w:id="19782" w:author="Author"/>
              </w:rPr>
            </w:pPr>
            <w:ins w:id="19783" w:author="Author">
              <w:r w:rsidRPr="00D016EC">
                <w:t>175,000 to 199,999</w:t>
              </w:r>
            </w:ins>
          </w:p>
        </w:tc>
        <w:tc>
          <w:tcPr>
            <w:tcW w:w="680" w:type="dxa"/>
            <w:noWrap/>
            <w:vAlign w:val="bottom"/>
            <w:hideMark/>
          </w:tcPr>
          <w:p w14:paraId="144D2C8B" w14:textId="77777777" w:rsidR="00C50A95" w:rsidRPr="00D016EC" w:rsidRDefault="00C50A95" w:rsidP="00416506">
            <w:pPr>
              <w:pStyle w:val="tabletext11"/>
              <w:jc w:val="center"/>
              <w:rPr>
                <w:ins w:id="19784" w:author="Author"/>
              </w:rPr>
            </w:pPr>
            <w:ins w:id="19785" w:author="Author">
              <w:r w:rsidRPr="00D016EC">
                <w:t>2.76</w:t>
              </w:r>
            </w:ins>
          </w:p>
        </w:tc>
        <w:tc>
          <w:tcPr>
            <w:tcW w:w="900" w:type="dxa"/>
            <w:noWrap/>
            <w:vAlign w:val="bottom"/>
            <w:hideMark/>
          </w:tcPr>
          <w:p w14:paraId="6FB28624" w14:textId="77777777" w:rsidR="00C50A95" w:rsidRPr="00D016EC" w:rsidRDefault="00C50A95" w:rsidP="00416506">
            <w:pPr>
              <w:pStyle w:val="tabletext11"/>
              <w:jc w:val="center"/>
              <w:rPr>
                <w:ins w:id="19786" w:author="Author"/>
              </w:rPr>
            </w:pPr>
            <w:ins w:id="19787" w:author="Author">
              <w:r w:rsidRPr="00D016EC">
                <w:t>2.07</w:t>
              </w:r>
            </w:ins>
          </w:p>
        </w:tc>
        <w:tc>
          <w:tcPr>
            <w:tcW w:w="400" w:type="dxa"/>
            <w:noWrap/>
            <w:vAlign w:val="bottom"/>
            <w:hideMark/>
          </w:tcPr>
          <w:p w14:paraId="2ED11561" w14:textId="77777777" w:rsidR="00C50A95" w:rsidRPr="00D016EC" w:rsidRDefault="00C50A95" w:rsidP="00416506">
            <w:pPr>
              <w:pStyle w:val="tabletext11"/>
              <w:jc w:val="center"/>
              <w:rPr>
                <w:ins w:id="19788" w:author="Author"/>
              </w:rPr>
            </w:pPr>
            <w:ins w:id="19789" w:author="Author">
              <w:r w:rsidRPr="00D016EC">
                <w:t>2.07</w:t>
              </w:r>
            </w:ins>
          </w:p>
        </w:tc>
        <w:tc>
          <w:tcPr>
            <w:tcW w:w="400" w:type="dxa"/>
            <w:noWrap/>
            <w:vAlign w:val="bottom"/>
            <w:hideMark/>
          </w:tcPr>
          <w:p w14:paraId="262DFF49" w14:textId="77777777" w:rsidR="00C50A95" w:rsidRPr="00D016EC" w:rsidRDefault="00C50A95" w:rsidP="00416506">
            <w:pPr>
              <w:pStyle w:val="tabletext11"/>
              <w:jc w:val="center"/>
              <w:rPr>
                <w:ins w:id="19790" w:author="Author"/>
              </w:rPr>
            </w:pPr>
            <w:ins w:id="19791" w:author="Author">
              <w:r w:rsidRPr="00D016EC">
                <w:t>2.07</w:t>
              </w:r>
            </w:ins>
          </w:p>
        </w:tc>
        <w:tc>
          <w:tcPr>
            <w:tcW w:w="400" w:type="dxa"/>
            <w:noWrap/>
            <w:vAlign w:val="bottom"/>
            <w:hideMark/>
          </w:tcPr>
          <w:p w14:paraId="4DA74D37" w14:textId="77777777" w:rsidR="00C50A95" w:rsidRPr="00D016EC" w:rsidRDefault="00C50A95" w:rsidP="00416506">
            <w:pPr>
              <w:pStyle w:val="tabletext11"/>
              <w:jc w:val="center"/>
              <w:rPr>
                <w:ins w:id="19792" w:author="Author"/>
              </w:rPr>
            </w:pPr>
            <w:ins w:id="19793" w:author="Author">
              <w:r w:rsidRPr="00D016EC">
                <w:t>1.99</w:t>
              </w:r>
            </w:ins>
          </w:p>
        </w:tc>
        <w:tc>
          <w:tcPr>
            <w:tcW w:w="400" w:type="dxa"/>
            <w:noWrap/>
            <w:vAlign w:val="bottom"/>
            <w:hideMark/>
          </w:tcPr>
          <w:p w14:paraId="264A0B94" w14:textId="77777777" w:rsidR="00C50A95" w:rsidRPr="00D016EC" w:rsidRDefault="00C50A95" w:rsidP="00416506">
            <w:pPr>
              <w:pStyle w:val="tabletext11"/>
              <w:jc w:val="center"/>
              <w:rPr>
                <w:ins w:id="19794" w:author="Author"/>
              </w:rPr>
            </w:pPr>
            <w:ins w:id="19795" w:author="Author">
              <w:r w:rsidRPr="00D016EC">
                <w:t>1.91</w:t>
              </w:r>
            </w:ins>
          </w:p>
        </w:tc>
        <w:tc>
          <w:tcPr>
            <w:tcW w:w="400" w:type="dxa"/>
            <w:noWrap/>
            <w:vAlign w:val="bottom"/>
            <w:hideMark/>
          </w:tcPr>
          <w:p w14:paraId="01AAE305" w14:textId="77777777" w:rsidR="00C50A95" w:rsidRPr="00D016EC" w:rsidRDefault="00C50A95" w:rsidP="00416506">
            <w:pPr>
              <w:pStyle w:val="tabletext11"/>
              <w:jc w:val="center"/>
              <w:rPr>
                <w:ins w:id="19796" w:author="Author"/>
              </w:rPr>
            </w:pPr>
            <w:ins w:id="19797" w:author="Author">
              <w:r w:rsidRPr="00D016EC">
                <w:t>1.82</w:t>
              </w:r>
            </w:ins>
          </w:p>
        </w:tc>
        <w:tc>
          <w:tcPr>
            <w:tcW w:w="400" w:type="dxa"/>
            <w:noWrap/>
            <w:vAlign w:val="bottom"/>
            <w:hideMark/>
          </w:tcPr>
          <w:p w14:paraId="13D3D76A" w14:textId="77777777" w:rsidR="00C50A95" w:rsidRPr="00D016EC" w:rsidRDefault="00C50A95" w:rsidP="00416506">
            <w:pPr>
              <w:pStyle w:val="tabletext11"/>
              <w:jc w:val="center"/>
              <w:rPr>
                <w:ins w:id="19798" w:author="Author"/>
              </w:rPr>
            </w:pPr>
            <w:ins w:id="19799" w:author="Author">
              <w:r w:rsidRPr="00D016EC">
                <w:t>1.74</w:t>
              </w:r>
            </w:ins>
          </w:p>
        </w:tc>
        <w:tc>
          <w:tcPr>
            <w:tcW w:w="400" w:type="dxa"/>
            <w:noWrap/>
            <w:vAlign w:val="bottom"/>
            <w:hideMark/>
          </w:tcPr>
          <w:p w14:paraId="40FBB183" w14:textId="77777777" w:rsidR="00C50A95" w:rsidRPr="00D016EC" w:rsidRDefault="00C50A95" w:rsidP="00416506">
            <w:pPr>
              <w:pStyle w:val="tabletext11"/>
              <w:jc w:val="center"/>
              <w:rPr>
                <w:ins w:id="19800" w:author="Author"/>
              </w:rPr>
            </w:pPr>
            <w:ins w:id="19801" w:author="Author">
              <w:r w:rsidRPr="00D016EC">
                <w:t>1.66</w:t>
              </w:r>
            </w:ins>
          </w:p>
        </w:tc>
        <w:tc>
          <w:tcPr>
            <w:tcW w:w="400" w:type="dxa"/>
            <w:noWrap/>
            <w:vAlign w:val="bottom"/>
            <w:hideMark/>
          </w:tcPr>
          <w:p w14:paraId="12D5BB52" w14:textId="77777777" w:rsidR="00C50A95" w:rsidRPr="00D016EC" w:rsidRDefault="00C50A95" w:rsidP="00416506">
            <w:pPr>
              <w:pStyle w:val="tabletext11"/>
              <w:jc w:val="center"/>
              <w:rPr>
                <w:ins w:id="19802" w:author="Author"/>
              </w:rPr>
            </w:pPr>
            <w:ins w:id="19803" w:author="Author">
              <w:r w:rsidRPr="00D016EC">
                <w:t>1.66</w:t>
              </w:r>
            </w:ins>
          </w:p>
        </w:tc>
        <w:tc>
          <w:tcPr>
            <w:tcW w:w="400" w:type="dxa"/>
            <w:noWrap/>
            <w:vAlign w:val="bottom"/>
            <w:hideMark/>
          </w:tcPr>
          <w:p w14:paraId="2C7FEC44" w14:textId="77777777" w:rsidR="00C50A95" w:rsidRPr="00D016EC" w:rsidRDefault="00C50A95" w:rsidP="00416506">
            <w:pPr>
              <w:pStyle w:val="tabletext11"/>
              <w:jc w:val="center"/>
              <w:rPr>
                <w:ins w:id="19804" w:author="Author"/>
              </w:rPr>
            </w:pPr>
            <w:ins w:id="19805" w:author="Author">
              <w:r w:rsidRPr="00D016EC">
                <w:t>1.66</w:t>
              </w:r>
            </w:ins>
          </w:p>
        </w:tc>
        <w:tc>
          <w:tcPr>
            <w:tcW w:w="400" w:type="dxa"/>
            <w:noWrap/>
            <w:vAlign w:val="bottom"/>
            <w:hideMark/>
          </w:tcPr>
          <w:p w14:paraId="4297BE60" w14:textId="77777777" w:rsidR="00C50A95" w:rsidRPr="00D016EC" w:rsidRDefault="00C50A95" w:rsidP="00416506">
            <w:pPr>
              <w:pStyle w:val="tabletext11"/>
              <w:jc w:val="center"/>
              <w:rPr>
                <w:ins w:id="19806" w:author="Author"/>
              </w:rPr>
            </w:pPr>
            <w:ins w:id="19807" w:author="Author">
              <w:r w:rsidRPr="00D016EC">
                <w:t>1.66</w:t>
              </w:r>
            </w:ins>
          </w:p>
        </w:tc>
        <w:tc>
          <w:tcPr>
            <w:tcW w:w="400" w:type="dxa"/>
            <w:noWrap/>
            <w:vAlign w:val="bottom"/>
            <w:hideMark/>
          </w:tcPr>
          <w:p w14:paraId="526F4243" w14:textId="77777777" w:rsidR="00C50A95" w:rsidRPr="00D016EC" w:rsidRDefault="00C50A95" w:rsidP="00416506">
            <w:pPr>
              <w:pStyle w:val="tabletext11"/>
              <w:jc w:val="center"/>
              <w:rPr>
                <w:ins w:id="19808" w:author="Author"/>
              </w:rPr>
            </w:pPr>
            <w:ins w:id="19809" w:author="Author">
              <w:r w:rsidRPr="00D016EC">
                <w:t>1.66</w:t>
              </w:r>
            </w:ins>
          </w:p>
        </w:tc>
        <w:tc>
          <w:tcPr>
            <w:tcW w:w="400" w:type="dxa"/>
            <w:noWrap/>
            <w:vAlign w:val="bottom"/>
            <w:hideMark/>
          </w:tcPr>
          <w:p w14:paraId="114DF8EE" w14:textId="77777777" w:rsidR="00C50A95" w:rsidRPr="00D016EC" w:rsidRDefault="00C50A95" w:rsidP="00416506">
            <w:pPr>
              <w:pStyle w:val="tabletext11"/>
              <w:jc w:val="center"/>
              <w:rPr>
                <w:ins w:id="19810" w:author="Author"/>
              </w:rPr>
            </w:pPr>
            <w:ins w:id="19811" w:author="Author">
              <w:r w:rsidRPr="00D016EC">
                <w:t>1.66</w:t>
              </w:r>
            </w:ins>
          </w:p>
        </w:tc>
        <w:tc>
          <w:tcPr>
            <w:tcW w:w="400" w:type="dxa"/>
            <w:noWrap/>
            <w:vAlign w:val="bottom"/>
            <w:hideMark/>
          </w:tcPr>
          <w:p w14:paraId="77538E36" w14:textId="77777777" w:rsidR="00C50A95" w:rsidRPr="00D016EC" w:rsidRDefault="00C50A95" w:rsidP="00416506">
            <w:pPr>
              <w:pStyle w:val="tabletext11"/>
              <w:jc w:val="center"/>
              <w:rPr>
                <w:ins w:id="19812" w:author="Author"/>
              </w:rPr>
            </w:pPr>
            <w:ins w:id="19813" w:author="Author">
              <w:r w:rsidRPr="00D016EC">
                <w:t>1.66</w:t>
              </w:r>
            </w:ins>
          </w:p>
        </w:tc>
        <w:tc>
          <w:tcPr>
            <w:tcW w:w="400" w:type="dxa"/>
            <w:noWrap/>
            <w:vAlign w:val="bottom"/>
            <w:hideMark/>
          </w:tcPr>
          <w:p w14:paraId="5B839FF5" w14:textId="77777777" w:rsidR="00C50A95" w:rsidRPr="00D016EC" w:rsidRDefault="00C50A95" w:rsidP="00416506">
            <w:pPr>
              <w:pStyle w:val="tabletext11"/>
              <w:jc w:val="center"/>
              <w:rPr>
                <w:ins w:id="19814" w:author="Author"/>
              </w:rPr>
            </w:pPr>
            <w:ins w:id="19815" w:author="Author">
              <w:r w:rsidRPr="00D016EC">
                <w:t>1.66</w:t>
              </w:r>
            </w:ins>
          </w:p>
        </w:tc>
        <w:tc>
          <w:tcPr>
            <w:tcW w:w="400" w:type="dxa"/>
            <w:noWrap/>
            <w:vAlign w:val="bottom"/>
            <w:hideMark/>
          </w:tcPr>
          <w:p w14:paraId="639C5B09" w14:textId="77777777" w:rsidR="00C50A95" w:rsidRPr="00D016EC" w:rsidRDefault="00C50A95" w:rsidP="00416506">
            <w:pPr>
              <w:pStyle w:val="tabletext11"/>
              <w:jc w:val="center"/>
              <w:rPr>
                <w:ins w:id="19816" w:author="Author"/>
              </w:rPr>
            </w:pPr>
            <w:ins w:id="19817" w:author="Author">
              <w:r w:rsidRPr="00D016EC">
                <w:t>1.66</w:t>
              </w:r>
            </w:ins>
          </w:p>
        </w:tc>
        <w:tc>
          <w:tcPr>
            <w:tcW w:w="400" w:type="dxa"/>
            <w:noWrap/>
            <w:vAlign w:val="bottom"/>
            <w:hideMark/>
          </w:tcPr>
          <w:p w14:paraId="005D4ABB" w14:textId="77777777" w:rsidR="00C50A95" w:rsidRPr="00D016EC" w:rsidRDefault="00C50A95" w:rsidP="00416506">
            <w:pPr>
              <w:pStyle w:val="tabletext11"/>
              <w:jc w:val="center"/>
              <w:rPr>
                <w:ins w:id="19818" w:author="Author"/>
              </w:rPr>
            </w:pPr>
            <w:ins w:id="19819" w:author="Author">
              <w:r w:rsidRPr="00D016EC">
                <w:t>1.66</w:t>
              </w:r>
            </w:ins>
          </w:p>
        </w:tc>
        <w:tc>
          <w:tcPr>
            <w:tcW w:w="400" w:type="dxa"/>
            <w:noWrap/>
            <w:vAlign w:val="bottom"/>
            <w:hideMark/>
          </w:tcPr>
          <w:p w14:paraId="16088EF9" w14:textId="77777777" w:rsidR="00C50A95" w:rsidRPr="00D016EC" w:rsidRDefault="00C50A95" w:rsidP="00416506">
            <w:pPr>
              <w:pStyle w:val="tabletext11"/>
              <w:jc w:val="center"/>
              <w:rPr>
                <w:ins w:id="19820" w:author="Author"/>
              </w:rPr>
            </w:pPr>
            <w:ins w:id="19821" w:author="Author">
              <w:r w:rsidRPr="00D016EC">
                <w:t>1.66</w:t>
              </w:r>
            </w:ins>
          </w:p>
        </w:tc>
        <w:tc>
          <w:tcPr>
            <w:tcW w:w="400" w:type="dxa"/>
            <w:noWrap/>
            <w:vAlign w:val="bottom"/>
            <w:hideMark/>
          </w:tcPr>
          <w:p w14:paraId="6161B249" w14:textId="77777777" w:rsidR="00C50A95" w:rsidRPr="00D016EC" w:rsidRDefault="00C50A95" w:rsidP="00416506">
            <w:pPr>
              <w:pStyle w:val="tabletext11"/>
              <w:jc w:val="center"/>
              <w:rPr>
                <w:ins w:id="19822" w:author="Author"/>
              </w:rPr>
            </w:pPr>
            <w:ins w:id="19823" w:author="Author">
              <w:r w:rsidRPr="00D016EC">
                <w:t>1.66</w:t>
              </w:r>
            </w:ins>
          </w:p>
        </w:tc>
        <w:tc>
          <w:tcPr>
            <w:tcW w:w="400" w:type="dxa"/>
            <w:noWrap/>
            <w:vAlign w:val="bottom"/>
            <w:hideMark/>
          </w:tcPr>
          <w:p w14:paraId="7C017BD4" w14:textId="77777777" w:rsidR="00C50A95" w:rsidRPr="00D016EC" w:rsidRDefault="00C50A95" w:rsidP="00416506">
            <w:pPr>
              <w:pStyle w:val="tabletext11"/>
              <w:jc w:val="center"/>
              <w:rPr>
                <w:ins w:id="19824" w:author="Author"/>
              </w:rPr>
            </w:pPr>
            <w:ins w:id="19825" w:author="Author">
              <w:r w:rsidRPr="00D016EC">
                <w:t>1.66</w:t>
              </w:r>
            </w:ins>
          </w:p>
        </w:tc>
        <w:tc>
          <w:tcPr>
            <w:tcW w:w="400" w:type="dxa"/>
            <w:noWrap/>
            <w:vAlign w:val="bottom"/>
            <w:hideMark/>
          </w:tcPr>
          <w:p w14:paraId="5FF87A36" w14:textId="77777777" w:rsidR="00C50A95" w:rsidRPr="00D016EC" w:rsidRDefault="00C50A95" w:rsidP="00416506">
            <w:pPr>
              <w:pStyle w:val="tabletext11"/>
              <w:jc w:val="center"/>
              <w:rPr>
                <w:ins w:id="19826" w:author="Author"/>
              </w:rPr>
            </w:pPr>
            <w:ins w:id="19827" w:author="Author">
              <w:r w:rsidRPr="00D016EC">
                <w:t>1.66</w:t>
              </w:r>
            </w:ins>
          </w:p>
        </w:tc>
        <w:tc>
          <w:tcPr>
            <w:tcW w:w="440" w:type="dxa"/>
            <w:noWrap/>
            <w:vAlign w:val="bottom"/>
            <w:hideMark/>
          </w:tcPr>
          <w:p w14:paraId="5A754FBE" w14:textId="77777777" w:rsidR="00C50A95" w:rsidRPr="00D016EC" w:rsidRDefault="00C50A95" w:rsidP="00416506">
            <w:pPr>
              <w:pStyle w:val="tabletext11"/>
              <w:jc w:val="center"/>
              <w:rPr>
                <w:ins w:id="19828" w:author="Author"/>
              </w:rPr>
            </w:pPr>
            <w:ins w:id="19829" w:author="Author">
              <w:r w:rsidRPr="00D016EC">
                <w:t>1.66</w:t>
              </w:r>
            </w:ins>
          </w:p>
        </w:tc>
        <w:tc>
          <w:tcPr>
            <w:tcW w:w="400" w:type="dxa"/>
            <w:noWrap/>
            <w:vAlign w:val="bottom"/>
            <w:hideMark/>
          </w:tcPr>
          <w:p w14:paraId="61811BF7" w14:textId="77777777" w:rsidR="00C50A95" w:rsidRPr="00D016EC" w:rsidRDefault="00C50A95" w:rsidP="00416506">
            <w:pPr>
              <w:pStyle w:val="tabletext11"/>
              <w:jc w:val="center"/>
              <w:rPr>
                <w:ins w:id="19830" w:author="Author"/>
              </w:rPr>
            </w:pPr>
            <w:ins w:id="19831" w:author="Author">
              <w:r w:rsidRPr="00D016EC">
                <w:t>1.66</w:t>
              </w:r>
            </w:ins>
          </w:p>
        </w:tc>
        <w:tc>
          <w:tcPr>
            <w:tcW w:w="400" w:type="dxa"/>
            <w:noWrap/>
            <w:vAlign w:val="bottom"/>
            <w:hideMark/>
          </w:tcPr>
          <w:p w14:paraId="311ABACF" w14:textId="77777777" w:rsidR="00C50A95" w:rsidRPr="00D016EC" w:rsidRDefault="00C50A95" w:rsidP="00416506">
            <w:pPr>
              <w:pStyle w:val="tabletext11"/>
              <w:jc w:val="center"/>
              <w:rPr>
                <w:ins w:id="19832" w:author="Author"/>
              </w:rPr>
            </w:pPr>
            <w:ins w:id="19833" w:author="Author">
              <w:r w:rsidRPr="00D016EC">
                <w:t>1.66</w:t>
              </w:r>
            </w:ins>
          </w:p>
        </w:tc>
        <w:tc>
          <w:tcPr>
            <w:tcW w:w="400" w:type="dxa"/>
            <w:noWrap/>
            <w:vAlign w:val="bottom"/>
            <w:hideMark/>
          </w:tcPr>
          <w:p w14:paraId="697D5623" w14:textId="77777777" w:rsidR="00C50A95" w:rsidRPr="00D016EC" w:rsidRDefault="00C50A95" w:rsidP="00416506">
            <w:pPr>
              <w:pStyle w:val="tabletext11"/>
              <w:jc w:val="center"/>
              <w:rPr>
                <w:ins w:id="19834" w:author="Author"/>
              </w:rPr>
            </w:pPr>
            <w:ins w:id="19835" w:author="Author">
              <w:r w:rsidRPr="00D016EC">
                <w:t>1.66</w:t>
              </w:r>
            </w:ins>
          </w:p>
        </w:tc>
        <w:tc>
          <w:tcPr>
            <w:tcW w:w="400" w:type="dxa"/>
            <w:noWrap/>
            <w:vAlign w:val="bottom"/>
            <w:hideMark/>
          </w:tcPr>
          <w:p w14:paraId="085E6CBD" w14:textId="77777777" w:rsidR="00C50A95" w:rsidRPr="00D016EC" w:rsidRDefault="00C50A95" w:rsidP="00416506">
            <w:pPr>
              <w:pStyle w:val="tabletext11"/>
              <w:jc w:val="center"/>
              <w:rPr>
                <w:ins w:id="19836" w:author="Author"/>
              </w:rPr>
            </w:pPr>
            <w:ins w:id="19837" w:author="Author">
              <w:r w:rsidRPr="00D016EC">
                <w:t>1.66</w:t>
              </w:r>
            </w:ins>
          </w:p>
        </w:tc>
        <w:tc>
          <w:tcPr>
            <w:tcW w:w="460" w:type="dxa"/>
            <w:noWrap/>
            <w:vAlign w:val="bottom"/>
            <w:hideMark/>
          </w:tcPr>
          <w:p w14:paraId="297E30FB" w14:textId="77777777" w:rsidR="00C50A95" w:rsidRPr="00D016EC" w:rsidRDefault="00C50A95" w:rsidP="00416506">
            <w:pPr>
              <w:pStyle w:val="tabletext11"/>
              <w:jc w:val="center"/>
              <w:rPr>
                <w:ins w:id="19838" w:author="Author"/>
              </w:rPr>
            </w:pPr>
            <w:ins w:id="19839" w:author="Author">
              <w:r w:rsidRPr="00D016EC">
                <w:t>1.66</w:t>
              </w:r>
            </w:ins>
          </w:p>
        </w:tc>
      </w:tr>
      <w:tr w:rsidR="00C50A95" w:rsidRPr="00D016EC" w14:paraId="6D9CC788" w14:textId="77777777" w:rsidTr="00416506">
        <w:trPr>
          <w:trHeight w:val="190"/>
          <w:ins w:id="19840" w:author="Author"/>
        </w:trPr>
        <w:tc>
          <w:tcPr>
            <w:tcW w:w="200" w:type="dxa"/>
            <w:tcBorders>
              <w:right w:val="nil"/>
            </w:tcBorders>
            <w:vAlign w:val="bottom"/>
          </w:tcPr>
          <w:p w14:paraId="02EA9866" w14:textId="77777777" w:rsidR="00C50A95" w:rsidRPr="00D016EC" w:rsidRDefault="00C50A95" w:rsidP="00416506">
            <w:pPr>
              <w:pStyle w:val="tabletext11"/>
              <w:jc w:val="right"/>
              <w:rPr>
                <w:ins w:id="19841" w:author="Author"/>
              </w:rPr>
            </w:pPr>
          </w:p>
        </w:tc>
        <w:tc>
          <w:tcPr>
            <w:tcW w:w="1580" w:type="dxa"/>
            <w:tcBorders>
              <w:left w:val="nil"/>
            </w:tcBorders>
            <w:vAlign w:val="bottom"/>
            <w:hideMark/>
          </w:tcPr>
          <w:p w14:paraId="7CE51FD9" w14:textId="77777777" w:rsidR="00C50A95" w:rsidRPr="00D016EC" w:rsidRDefault="00C50A95" w:rsidP="00416506">
            <w:pPr>
              <w:pStyle w:val="tabletext11"/>
              <w:tabs>
                <w:tab w:val="decimal" w:pos="640"/>
              </w:tabs>
              <w:rPr>
                <w:ins w:id="19842" w:author="Author"/>
              </w:rPr>
            </w:pPr>
            <w:ins w:id="19843" w:author="Author">
              <w:r w:rsidRPr="00D016EC">
                <w:t>200,000 to 229,999</w:t>
              </w:r>
            </w:ins>
          </w:p>
        </w:tc>
        <w:tc>
          <w:tcPr>
            <w:tcW w:w="680" w:type="dxa"/>
            <w:noWrap/>
            <w:vAlign w:val="bottom"/>
            <w:hideMark/>
          </w:tcPr>
          <w:p w14:paraId="7D03BAC5" w14:textId="77777777" w:rsidR="00C50A95" w:rsidRPr="00D016EC" w:rsidRDefault="00C50A95" w:rsidP="00416506">
            <w:pPr>
              <w:pStyle w:val="tabletext11"/>
              <w:jc w:val="center"/>
              <w:rPr>
                <w:ins w:id="19844" w:author="Author"/>
              </w:rPr>
            </w:pPr>
            <w:ins w:id="19845" w:author="Author">
              <w:r w:rsidRPr="00D016EC">
                <w:t>2.91</w:t>
              </w:r>
            </w:ins>
          </w:p>
        </w:tc>
        <w:tc>
          <w:tcPr>
            <w:tcW w:w="900" w:type="dxa"/>
            <w:noWrap/>
            <w:vAlign w:val="bottom"/>
            <w:hideMark/>
          </w:tcPr>
          <w:p w14:paraId="132120EA" w14:textId="77777777" w:rsidR="00C50A95" w:rsidRPr="00D016EC" w:rsidRDefault="00C50A95" w:rsidP="00416506">
            <w:pPr>
              <w:pStyle w:val="tabletext11"/>
              <w:jc w:val="center"/>
              <w:rPr>
                <w:ins w:id="19846" w:author="Author"/>
              </w:rPr>
            </w:pPr>
            <w:ins w:id="19847" w:author="Author">
              <w:r w:rsidRPr="00D016EC">
                <w:t>2.18</w:t>
              </w:r>
            </w:ins>
          </w:p>
        </w:tc>
        <w:tc>
          <w:tcPr>
            <w:tcW w:w="400" w:type="dxa"/>
            <w:noWrap/>
            <w:vAlign w:val="bottom"/>
            <w:hideMark/>
          </w:tcPr>
          <w:p w14:paraId="78F86288" w14:textId="77777777" w:rsidR="00C50A95" w:rsidRPr="00D016EC" w:rsidRDefault="00C50A95" w:rsidP="00416506">
            <w:pPr>
              <w:pStyle w:val="tabletext11"/>
              <w:jc w:val="center"/>
              <w:rPr>
                <w:ins w:id="19848" w:author="Author"/>
              </w:rPr>
            </w:pPr>
            <w:ins w:id="19849" w:author="Author">
              <w:r w:rsidRPr="00D016EC">
                <w:t>2.18</w:t>
              </w:r>
            </w:ins>
          </w:p>
        </w:tc>
        <w:tc>
          <w:tcPr>
            <w:tcW w:w="400" w:type="dxa"/>
            <w:noWrap/>
            <w:vAlign w:val="bottom"/>
            <w:hideMark/>
          </w:tcPr>
          <w:p w14:paraId="6BE8FE14" w14:textId="77777777" w:rsidR="00C50A95" w:rsidRPr="00D016EC" w:rsidRDefault="00C50A95" w:rsidP="00416506">
            <w:pPr>
              <w:pStyle w:val="tabletext11"/>
              <w:jc w:val="center"/>
              <w:rPr>
                <w:ins w:id="19850" w:author="Author"/>
              </w:rPr>
            </w:pPr>
            <w:ins w:id="19851" w:author="Author">
              <w:r w:rsidRPr="00D016EC">
                <w:t>2.18</w:t>
              </w:r>
            </w:ins>
          </w:p>
        </w:tc>
        <w:tc>
          <w:tcPr>
            <w:tcW w:w="400" w:type="dxa"/>
            <w:noWrap/>
            <w:vAlign w:val="bottom"/>
            <w:hideMark/>
          </w:tcPr>
          <w:p w14:paraId="64683D13" w14:textId="77777777" w:rsidR="00C50A95" w:rsidRPr="00D016EC" w:rsidRDefault="00C50A95" w:rsidP="00416506">
            <w:pPr>
              <w:pStyle w:val="tabletext11"/>
              <w:jc w:val="center"/>
              <w:rPr>
                <w:ins w:id="19852" w:author="Author"/>
              </w:rPr>
            </w:pPr>
            <w:ins w:id="19853" w:author="Author">
              <w:r w:rsidRPr="00D016EC">
                <w:t>2.10</w:t>
              </w:r>
            </w:ins>
          </w:p>
        </w:tc>
        <w:tc>
          <w:tcPr>
            <w:tcW w:w="400" w:type="dxa"/>
            <w:noWrap/>
            <w:vAlign w:val="bottom"/>
            <w:hideMark/>
          </w:tcPr>
          <w:p w14:paraId="0DFBECD4" w14:textId="77777777" w:rsidR="00C50A95" w:rsidRPr="00D016EC" w:rsidRDefault="00C50A95" w:rsidP="00416506">
            <w:pPr>
              <w:pStyle w:val="tabletext11"/>
              <w:jc w:val="center"/>
              <w:rPr>
                <w:ins w:id="19854" w:author="Author"/>
              </w:rPr>
            </w:pPr>
            <w:ins w:id="19855" w:author="Author">
              <w:r w:rsidRPr="00D016EC">
                <w:t>2.01</w:t>
              </w:r>
            </w:ins>
          </w:p>
        </w:tc>
        <w:tc>
          <w:tcPr>
            <w:tcW w:w="400" w:type="dxa"/>
            <w:noWrap/>
            <w:vAlign w:val="bottom"/>
            <w:hideMark/>
          </w:tcPr>
          <w:p w14:paraId="14B93C36" w14:textId="77777777" w:rsidR="00C50A95" w:rsidRPr="00D016EC" w:rsidRDefault="00C50A95" w:rsidP="00416506">
            <w:pPr>
              <w:pStyle w:val="tabletext11"/>
              <w:jc w:val="center"/>
              <w:rPr>
                <w:ins w:id="19856" w:author="Author"/>
              </w:rPr>
            </w:pPr>
            <w:ins w:id="19857" w:author="Author">
              <w:r w:rsidRPr="00D016EC">
                <w:t>1.92</w:t>
              </w:r>
            </w:ins>
          </w:p>
        </w:tc>
        <w:tc>
          <w:tcPr>
            <w:tcW w:w="400" w:type="dxa"/>
            <w:noWrap/>
            <w:vAlign w:val="bottom"/>
            <w:hideMark/>
          </w:tcPr>
          <w:p w14:paraId="2147AA20" w14:textId="77777777" w:rsidR="00C50A95" w:rsidRPr="00D016EC" w:rsidRDefault="00C50A95" w:rsidP="00416506">
            <w:pPr>
              <w:pStyle w:val="tabletext11"/>
              <w:jc w:val="center"/>
              <w:rPr>
                <w:ins w:id="19858" w:author="Author"/>
              </w:rPr>
            </w:pPr>
            <w:ins w:id="19859" w:author="Author">
              <w:r w:rsidRPr="00D016EC">
                <w:t>1.83</w:t>
              </w:r>
            </w:ins>
          </w:p>
        </w:tc>
        <w:tc>
          <w:tcPr>
            <w:tcW w:w="400" w:type="dxa"/>
            <w:noWrap/>
            <w:vAlign w:val="bottom"/>
            <w:hideMark/>
          </w:tcPr>
          <w:p w14:paraId="5556648A" w14:textId="77777777" w:rsidR="00C50A95" w:rsidRPr="00D016EC" w:rsidRDefault="00C50A95" w:rsidP="00416506">
            <w:pPr>
              <w:pStyle w:val="tabletext11"/>
              <w:jc w:val="center"/>
              <w:rPr>
                <w:ins w:id="19860" w:author="Author"/>
              </w:rPr>
            </w:pPr>
            <w:ins w:id="19861" w:author="Author">
              <w:r w:rsidRPr="00D016EC">
                <w:t>1.75</w:t>
              </w:r>
            </w:ins>
          </w:p>
        </w:tc>
        <w:tc>
          <w:tcPr>
            <w:tcW w:w="400" w:type="dxa"/>
            <w:noWrap/>
            <w:vAlign w:val="bottom"/>
            <w:hideMark/>
          </w:tcPr>
          <w:p w14:paraId="6E5BF6F2" w14:textId="77777777" w:rsidR="00C50A95" w:rsidRPr="00D016EC" w:rsidRDefault="00C50A95" w:rsidP="00416506">
            <w:pPr>
              <w:pStyle w:val="tabletext11"/>
              <w:jc w:val="center"/>
              <w:rPr>
                <w:ins w:id="19862" w:author="Author"/>
              </w:rPr>
            </w:pPr>
            <w:ins w:id="19863" w:author="Author">
              <w:r w:rsidRPr="00D016EC">
                <w:t>1.75</w:t>
              </w:r>
            </w:ins>
          </w:p>
        </w:tc>
        <w:tc>
          <w:tcPr>
            <w:tcW w:w="400" w:type="dxa"/>
            <w:noWrap/>
            <w:vAlign w:val="bottom"/>
            <w:hideMark/>
          </w:tcPr>
          <w:p w14:paraId="591D8292" w14:textId="77777777" w:rsidR="00C50A95" w:rsidRPr="00D016EC" w:rsidRDefault="00C50A95" w:rsidP="00416506">
            <w:pPr>
              <w:pStyle w:val="tabletext11"/>
              <w:jc w:val="center"/>
              <w:rPr>
                <w:ins w:id="19864" w:author="Author"/>
              </w:rPr>
            </w:pPr>
            <w:ins w:id="19865" w:author="Author">
              <w:r w:rsidRPr="00D016EC">
                <w:t>1.75</w:t>
              </w:r>
            </w:ins>
          </w:p>
        </w:tc>
        <w:tc>
          <w:tcPr>
            <w:tcW w:w="400" w:type="dxa"/>
            <w:noWrap/>
            <w:vAlign w:val="bottom"/>
            <w:hideMark/>
          </w:tcPr>
          <w:p w14:paraId="5C27012A" w14:textId="77777777" w:rsidR="00C50A95" w:rsidRPr="00D016EC" w:rsidRDefault="00C50A95" w:rsidP="00416506">
            <w:pPr>
              <w:pStyle w:val="tabletext11"/>
              <w:jc w:val="center"/>
              <w:rPr>
                <w:ins w:id="19866" w:author="Author"/>
              </w:rPr>
            </w:pPr>
            <w:ins w:id="19867" w:author="Author">
              <w:r w:rsidRPr="00D016EC">
                <w:t>1.75</w:t>
              </w:r>
            </w:ins>
          </w:p>
        </w:tc>
        <w:tc>
          <w:tcPr>
            <w:tcW w:w="400" w:type="dxa"/>
            <w:noWrap/>
            <w:vAlign w:val="bottom"/>
            <w:hideMark/>
          </w:tcPr>
          <w:p w14:paraId="5F649833" w14:textId="77777777" w:rsidR="00C50A95" w:rsidRPr="00D016EC" w:rsidRDefault="00C50A95" w:rsidP="00416506">
            <w:pPr>
              <w:pStyle w:val="tabletext11"/>
              <w:jc w:val="center"/>
              <w:rPr>
                <w:ins w:id="19868" w:author="Author"/>
              </w:rPr>
            </w:pPr>
            <w:ins w:id="19869" w:author="Author">
              <w:r w:rsidRPr="00D016EC">
                <w:t>1.75</w:t>
              </w:r>
            </w:ins>
          </w:p>
        </w:tc>
        <w:tc>
          <w:tcPr>
            <w:tcW w:w="400" w:type="dxa"/>
            <w:noWrap/>
            <w:vAlign w:val="bottom"/>
            <w:hideMark/>
          </w:tcPr>
          <w:p w14:paraId="312FC49B" w14:textId="77777777" w:rsidR="00C50A95" w:rsidRPr="00D016EC" w:rsidRDefault="00C50A95" w:rsidP="00416506">
            <w:pPr>
              <w:pStyle w:val="tabletext11"/>
              <w:jc w:val="center"/>
              <w:rPr>
                <w:ins w:id="19870" w:author="Author"/>
              </w:rPr>
            </w:pPr>
            <w:ins w:id="19871" w:author="Author">
              <w:r w:rsidRPr="00D016EC">
                <w:t>1.75</w:t>
              </w:r>
            </w:ins>
          </w:p>
        </w:tc>
        <w:tc>
          <w:tcPr>
            <w:tcW w:w="400" w:type="dxa"/>
            <w:noWrap/>
            <w:vAlign w:val="bottom"/>
            <w:hideMark/>
          </w:tcPr>
          <w:p w14:paraId="10962D40" w14:textId="77777777" w:rsidR="00C50A95" w:rsidRPr="00D016EC" w:rsidRDefault="00C50A95" w:rsidP="00416506">
            <w:pPr>
              <w:pStyle w:val="tabletext11"/>
              <w:jc w:val="center"/>
              <w:rPr>
                <w:ins w:id="19872" w:author="Author"/>
              </w:rPr>
            </w:pPr>
            <w:ins w:id="19873" w:author="Author">
              <w:r w:rsidRPr="00D016EC">
                <w:t>1.75</w:t>
              </w:r>
            </w:ins>
          </w:p>
        </w:tc>
        <w:tc>
          <w:tcPr>
            <w:tcW w:w="400" w:type="dxa"/>
            <w:noWrap/>
            <w:vAlign w:val="bottom"/>
            <w:hideMark/>
          </w:tcPr>
          <w:p w14:paraId="6C52B9E7" w14:textId="77777777" w:rsidR="00C50A95" w:rsidRPr="00D016EC" w:rsidRDefault="00C50A95" w:rsidP="00416506">
            <w:pPr>
              <w:pStyle w:val="tabletext11"/>
              <w:jc w:val="center"/>
              <w:rPr>
                <w:ins w:id="19874" w:author="Author"/>
              </w:rPr>
            </w:pPr>
            <w:ins w:id="19875" w:author="Author">
              <w:r w:rsidRPr="00D016EC">
                <w:t>1.75</w:t>
              </w:r>
            </w:ins>
          </w:p>
        </w:tc>
        <w:tc>
          <w:tcPr>
            <w:tcW w:w="400" w:type="dxa"/>
            <w:noWrap/>
            <w:vAlign w:val="bottom"/>
            <w:hideMark/>
          </w:tcPr>
          <w:p w14:paraId="3CB2C1F6" w14:textId="77777777" w:rsidR="00C50A95" w:rsidRPr="00D016EC" w:rsidRDefault="00C50A95" w:rsidP="00416506">
            <w:pPr>
              <w:pStyle w:val="tabletext11"/>
              <w:jc w:val="center"/>
              <w:rPr>
                <w:ins w:id="19876" w:author="Author"/>
              </w:rPr>
            </w:pPr>
            <w:ins w:id="19877" w:author="Author">
              <w:r w:rsidRPr="00D016EC">
                <w:t>1.75</w:t>
              </w:r>
            </w:ins>
          </w:p>
        </w:tc>
        <w:tc>
          <w:tcPr>
            <w:tcW w:w="400" w:type="dxa"/>
            <w:noWrap/>
            <w:vAlign w:val="bottom"/>
            <w:hideMark/>
          </w:tcPr>
          <w:p w14:paraId="30C7DBB3" w14:textId="77777777" w:rsidR="00C50A95" w:rsidRPr="00D016EC" w:rsidRDefault="00C50A95" w:rsidP="00416506">
            <w:pPr>
              <w:pStyle w:val="tabletext11"/>
              <w:jc w:val="center"/>
              <w:rPr>
                <w:ins w:id="19878" w:author="Author"/>
              </w:rPr>
            </w:pPr>
            <w:ins w:id="19879" w:author="Author">
              <w:r w:rsidRPr="00D016EC">
                <w:t>1.75</w:t>
              </w:r>
            </w:ins>
          </w:p>
        </w:tc>
        <w:tc>
          <w:tcPr>
            <w:tcW w:w="400" w:type="dxa"/>
            <w:noWrap/>
            <w:vAlign w:val="bottom"/>
            <w:hideMark/>
          </w:tcPr>
          <w:p w14:paraId="7E4439FD" w14:textId="77777777" w:rsidR="00C50A95" w:rsidRPr="00D016EC" w:rsidRDefault="00C50A95" w:rsidP="00416506">
            <w:pPr>
              <w:pStyle w:val="tabletext11"/>
              <w:jc w:val="center"/>
              <w:rPr>
                <w:ins w:id="19880" w:author="Author"/>
              </w:rPr>
            </w:pPr>
            <w:ins w:id="19881" w:author="Author">
              <w:r w:rsidRPr="00D016EC">
                <w:t>1.75</w:t>
              </w:r>
            </w:ins>
          </w:p>
        </w:tc>
        <w:tc>
          <w:tcPr>
            <w:tcW w:w="400" w:type="dxa"/>
            <w:noWrap/>
            <w:vAlign w:val="bottom"/>
            <w:hideMark/>
          </w:tcPr>
          <w:p w14:paraId="1A71A88E" w14:textId="77777777" w:rsidR="00C50A95" w:rsidRPr="00D016EC" w:rsidRDefault="00C50A95" w:rsidP="00416506">
            <w:pPr>
              <w:pStyle w:val="tabletext11"/>
              <w:jc w:val="center"/>
              <w:rPr>
                <w:ins w:id="19882" w:author="Author"/>
              </w:rPr>
            </w:pPr>
            <w:ins w:id="19883" w:author="Author">
              <w:r w:rsidRPr="00D016EC">
                <w:t>1.75</w:t>
              </w:r>
            </w:ins>
          </w:p>
        </w:tc>
        <w:tc>
          <w:tcPr>
            <w:tcW w:w="400" w:type="dxa"/>
            <w:noWrap/>
            <w:vAlign w:val="bottom"/>
            <w:hideMark/>
          </w:tcPr>
          <w:p w14:paraId="155C1CFD" w14:textId="77777777" w:rsidR="00C50A95" w:rsidRPr="00D016EC" w:rsidRDefault="00C50A95" w:rsidP="00416506">
            <w:pPr>
              <w:pStyle w:val="tabletext11"/>
              <w:jc w:val="center"/>
              <w:rPr>
                <w:ins w:id="19884" w:author="Author"/>
              </w:rPr>
            </w:pPr>
            <w:ins w:id="19885" w:author="Author">
              <w:r w:rsidRPr="00D016EC">
                <w:t>1.75</w:t>
              </w:r>
            </w:ins>
          </w:p>
        </w:tc>
        <w:tc>
          <w:tcPr>
            <w:tcW w:w="400" w:type="dxa"/>
            <w:noWrap/>
            <w:vAlign w:val="bottom"/>
            <w:hideMark/>
          </w:tcPr>
          <w:p w14:paraId="09D0E1BE" w14:textId="77777777" w:rsidR="00C50A95" w:rsidRPr="00D016EC" w:rsidRDefault="00C50A95" w:rsidP="00416506">
            <w:pPr>
              <w:pStyle w:val="tabletext11"/>
              <w:jc w:val="center"/>
              <w:rPr>
                <w:ins w:id="19886" w:author="Author"/>
              </w:rPr>
            </w:pPr>
            <w:ins w:id="19887" w:author="Author">
              <w:r w:rsidRPr="00D016EC">
                <w:t>1.75</w:t>
              </w:r>
            </w:ins>
          </w:p>
        </w:tc>
        <w:tc>
          <w:tcPr>
            <w:tcW w:w="440" w:type="dxa"/>
            <w:noWrap/>
            <w:vAlign w:val="bottom"/>
            <w:hideMark/>
          </w:tcPr>
          <w:p w14:paraId="2D70E29B" w14:textId="77777777" w:rsidR="00C50A95" w:rsidRPr="00D016EC" w:rsidRDefault="00C50A95" w:rsidP="00416506">
            <w:pPr>
              <w:pStyle w:val="tabletext11"/>
              <w:jc w:val="center"/>
              <w:rPr>
                <w:ins w:id="19888" w:author="Author"/>
              </w:rPr>
            </w:pPr>
            <w:ins w:id="19889" w:author="Author">
              <w:r w:rsidRPr="00D016EC">
                <w:t>1.75</w:t>
              </w:r>
            </w:ins>
          </w:p>
        </w:tc>
        <w:tc>
          <w:tcPr>
            <w:tcW w:w="400" w:type="dxa"/>
            <w:noWrap/>
            <w:vAlign w:val="bottom"/>
            <w:hideMark/>
          </w:tcPr>
          <w:p w14:paraId="5EB23111" w14:textId="77777777" w:rsidR="00C50A95" w:rsidRPr="00D016EC" w:rsidRDefault="00C50A95" w:rsidP="00416506">
            <w:pPr>
              <w:pStyle w:val="tabletext11"/>
              <w:jc w:val="center"/>
              <w:rPr>
                <w:ins w:id="19890" w:author="Author"/>
              </w:rPr>
            </w:pPr>
            <w:ins w:id="19891" w:author="Author">
              <w:r w:rsidRPr="00D016EC">
                <w:t>1.75</w:t>
              </w:r>
            </w:ins>
          </w:p>
        </w:tc>
        <w:tc>
          <w:tcPr>
            <w:tcW w:w="400" w:type="dxa"/>
            <w:noWrap/>
            <w:vAlign w:val="bottom"/>
            <w:hideMark/>
          </w:tcPr>
          <w:p w14:paraId="7511546E" w14:textId="77777777" w:rsidR="00C50A95" w:rsidRPr="00D016EC" w:rsidRDefault="00C50A95" w:rsidP="00416506">
            <w:pPr>
              <w:pStyle w:val="tabletext11"/>
              <w:jc w:val="center"/>
              <w:rPr>
                <w:ins w:id="19892" w:author="Author"/>
              </w:rPr>
            </w:pPr>
            <w:ins w:id="19893" w:author="Author">
              <w:r w:rsidRPr="00D016EC">
                <w:t>1.75</w:t>
              </w:r>
            </w:ins>
          </w:p>
        </w:tc>
        <w:tc>
          <w:tcPr>
            <w:tcW w:w="400" w:type="dxa"/>
            <w:noWrap/>
            <w:vAlign w:val="bottom"/>
            <w:hideMark/>
          </w:tcPr>
          <w:p w14:paraId="34E0F872" w14:textId="77777777" w:rsidR="00C50A95" w:rsidRPr="00D016EC" w:rsidRDefault="00C50A95" w:rsidP="00416506">
            <w:pPr>
              <w:pStyle w:val="tabletext11"/>
              <w:jc w:val="center"/>
              <w:rPr>
                <w:ins w:id="19894" w:author="Author"/>
              </w:rPr>
            </w:pPr>
            <w:ins w:id="19895" w:author="Author">
              <w:r w:rsidRPr="00D016EC">
                <w:t>1.75</w:t>
              </w:r>
            </w:ins>
          </w:p>
        </w:tc>
        <w:tc>
          <w:tcPr>
            <w:tcW w:w="400" w:type="dxa"/>
            <w:noWrap/>
            <w:vAlign w:val="bottom"/>
            <w:hideMark/>
          </w:tcPr>
          <w:p w14:paraId="35A80A40" w14:textId="77777777" w:rsidR="00C50A95" w:rsidRPr="00D016EC" w:rsidRDefault="00C50A95" w:rsidP="00416506">
            <w:pPr>
              <w:pStyle w:val="tabletext11"/>
              <w:jc w:val="center"/>
              <w:rPr>
                <w:ins w:id="19896" w:author="Author"/>
              </w:rPr>
            </w:pPr>
            <w:ins w:id="19897" w:author="Author">
              <w:r w:rsidRPr="00D016EC">
                <w:t>1.75</w:t>
              </w:r>
            </w:ins>
          </w:p>
        </w:tc>
        <w:tc>
          <w:tcPr>
            <w:tcW w:w="460" w:type="dxa"/>
            <w:noWrap/>
            <w:vAlign w:val="bottom"/>
            <w:hideMark/>
          </w:tcPr>
          <w:p w14:paraId="0A9E151E" w14:textId="77777777" w:rsidR="00C50A95" w:rsidRPr="00D016EC" w:rsidRDefault="00C50A95" w:rsidP="00416506">
            <w:pPr>
              <w:pStyle w:val="tabletext11"/>
              <w:jc w:val="center"/>
              <w:rPr>
                <w:ins w:id="19898" w:author="Author"/>
              </w:rPr>
            </w:pPr>
            <w:ins w:id="19899" w:author="Author">
              <w:r w:rsidRPr="00D016EC">
                <w:t>1.75</w:t>
              </w:r>
            </w:ins>
          </w:p>
        </w:tc>
      </w:tr>
      <w:tr w:rsidR="00C50A95" w:rsidRPr="00D016EC" w14:paraId="38D5EEC4" w14:textId="77777777" w:rsidTr="00416506">
        <w:trPr>
          <w:trHeight w:val="190"/>
          <w:ins w:id="19900" w:author="Author"/>
        </w:trPr>
        <w:tc>
          <w:tcPr>
            <w:tcW w:w="200" w:type="dxa"/>
            <w:tcBorders>
              <w:right w:val="nil"/>
            </w:tcBorders>
            <w:vAlign w:val="bottom"/>
          </w:tcPr>
          <w:p w14:paraId="329FAFFB" w14:textId="77777777" w:rsidR="00C50A95" w:rsidRPr="00D016EC" w:rsidRDefault="00C50A95" w:rsidP="00416506">
            <w:pPr>
              <w:pStyle w:val="tabletext11"/>
              <w:jc w:val="right"/>
              <w:rPr>
                <w:ins w:id="19901" w:author="Author"/>
              </w:rPr>
            </w:pPr>
          </w:p>
        </w:tc>
        <w:tc>
          <w:tcPr>
            <w:tcW w:w="1580" w:type="dxa"/>
            <w:tcBorders>
              <w:left w:val="nil"/>
            </w:tcBorders>
            <w:vAlign w:val="bottom"/>
            <w:hideMark/>
          </w:tcPr>
          <w:p w14:paraId="332F0886" w14:textId="77777777" w:rsidR="00C50A95" w:rsidRPr="00D016EC" w:rsidRDefault="00C50A95" w:rsidP="00416506">
            <w:pPr>
              <w:pStyle w:val="tabletext11"/>
              <w:tabs>
                <w:tab w:val="decimal" w:pos="640"/>
              </w:tabs>
              <w:rPr>
                <w:ins w:id="19902" w:author="Author"/>
              </w:rPr>
            </w:pPr>
            <w:ins w:id="19903" w:author="Author">
              <w:r w:rsidRPr="00D016EC">
                <w:t>230,000 to 259,999</w:t>
              </w:r>
            </w:ins>
          </w:p>
        </w:tc>
        <w:tc>
          <w:tcPr>
            <w:tcW w:w="680" w:type="dxa"/>
            <w:noWrap/>
            <w:vAlign w:val="bottom"/>
            <w:hideMark/>
          </w:tcPr>
          <w:p w14:paraId="2E66DC70" w14:textId="77777777" w:rsidR="00C50A95" w:rsidRPr="00D016EC" w:rsidRDefault="00C50A95" w:rsidP="00416506">
            <w:pPr>
              <w:pStyle w:val="tabletext11"/>
              <w:jc w:val="center"/>
              <w:rPr>
                <w:ins w:id="19904" w:author="Author"/>
              </w:rPr>
            </w:pPr>
            <w:ins w:id="19905" w:author="Author">
              <w:r w:rsidRPr="00D016EC">
                <w:t>3.06</w:t>
              </w:r>
            </w:ins>
          </w:p>
        </w:tc>
        <w:tc>
          <w:tcPr>
            <w:tcW w:w="900" w:type="dxa"/>
            <w:noWrap/>
            <w:vAlign w:val="bottom"/>
            <w:hideMark/>
          </w:tcPr>
          <w:p w14:paraId="3B2393C6" w14:textId="77777777" w:rsidR="00C50A95" w:rsidRPr="00D016EC" w:rsidRDefault="00C50A95" w:rsidP="00416506">
            <w:pPr>
              <w:pStyle w:val="tabletext11"/>
              <w:jc w:val="center"/>
              <w:rPr>
                <w:ins w:id="19906" w:author="Author"/>
              </w:rPr>
            </w:pPr>
            <w:ins w:id="19907" w:author="Author">
              <w:r w:rsidRPr="00D016EC">
                <w:t>2.30</w:t>
              </w:r>
            </w:ins>
          </w:p>
        </w:tc>
        <w:tc>
          <w:tcPr>
            <w:tcW w:w="400" w:type="dxa"/>
            <w:noWrap/>
            <w:vAlign w:val="bottom"/>
            <w:hideMark/>
          </w:tcPr>
          <w:p w14:paraId="5EE8D9A9" w14:textId="77777777" w:rsidR="00C50A95" w:rsidRPr="00D016EC" w:rsidRDefault="00C50A95" w:rsidP="00416506">
            <w:pPr>
              <w:pStyle w:val="tabletext11"/>
              <w:jc w:val="center"/>
              <w:rPr>
                <w:ins w:id="19908" w:author="Author"/>
              </w:rPr>
            </w:pPr>
            <w:ins w:id="19909" w:author="Author">
              <w:r w:rsidRPr="00D016EC">
                <w:t>2.30</w:t>
              </w:r>
            </w:ins>
          </w:p>
        </w:tc>
        <w:tc>
          <w:tcPr>
            <w:tcW w:w="400" w:type="dxa"/>
            <w:noWrap/>
            <w:vAlign w:val="bottom"/>
            <w:hideMark/>
          </w:tcPr>
          <w:p w14:paraId="25F31438" w14:textId="77777777" w:rsidR="00C50A95" w:rsidRPr="00D016EC" w:rsidRDefault="00C50A95" w:rsidP="00416506">
            <w:pPr>
              <w:pStyle w:val="tabletext11"/>
              <w:jc w:val="center"/>
              <w:rPr>
                <w:ins w:id="19910" w:author="Author"/>
              </w:rPr>
            </w:pPr>
            <w:ins w:id="19911" w:author="Author">
              <w:r w:rsidRPr="00D016EC">
                <w:t>2.30</w:t>
              </w:r>
            </w:ins>
          </w:p>
        </w:tc>
        <w:tc>
          <w:tcPr>
            <w:tcW w:w="400" w:type="dxa"/>
            <w:noWrap/>
            <w:vAlign w:val="bottom"/>
            <w:hideMark/>
          </w:tcPr>
          <w:p w14:paraId="795B6A6D" w14:textId="77777777" w:rsidR="00C50A95" w:rsidRPr="00D016EC" w:rsidRDefault="00C50A95" w:rsidP="00416506">
            <w:pPr>
              <w:pStyle w:val="tabletext11"/>
              <w:jc w:val="center"/>
              <w:rPr>
                <w:ins w:id="19912" w:author="Author"/>
              </w:rPr>
            </w:pPr>
            <w:ins w:id="19913" w:author="Author">
              <w:r w:rsidRPr="00D016EC">
                <w:t>2.21</w:t>
              </w:r>
            </w:ins>
          </w:p>
        </w:tc>
        <w:tc>
          <w:tcPr>
            <w:tcW w:w="400" w:type="dxa"/>
            <w:noWrap/>
            <w:vAlign w:val="bottom"/>
            <w:hideMark/>
          </w:tcPr>
          <w:p w14:paraId="430EDFBE" w14:textId="77777777" w:rsidR="00C50A95" w:rsidRPr="00D016EC" w:rsidRDefault="00C50A95" w:rsidP="00416506">
            <w:pPr>
              <w:pStyle w:val="tabletext11"/>
              <w:jc w:val="center"/>
              <w:rPr>
                <w:ins w:id="19914" w:author="Author"/>
              </w:rPr>
            </w:pPr>
            <w:ins w:id="19915" w:author="Author">
              <w:r w:rsidRPr="00D016EC">
                <w:t>2.11</w:t>
              </w:r>
            </w:ins>
          </w:p>
        </w:tc>
        <w:tc>
          <w:tcPr>
            <w:tcW w:w="400" w:type="dxa"/>
            <w:noWrap/>
            <w:vAlign w:val="bottom"/>
            <w:hideMark/>
          </w:tcPr>
          <w:p w14:paraId="2CAA5783" w14:textId="77777777" w:rsidR="00C50A95" w:rsidRPr="00D016EC" w:rsidRDefault="00C50A95" w:rsidP="00416506">
            <w:pPr>
              <w:pStyle w:val="tabletext11"/>
              <w:jc w:val="center"/>
              <w:rPr>
                <w:ins w:id="19916" w:author="Author"/>
              </w:rPr>
            </w:pPr>
            <w:ins w:id="19917" w:author="Author">
              <w:r w:rsidRPr="00D016EC">
                <w:t>2.02</w:t>
              </w:r>
            </w:ins>
          </w:p>
        </w:tc>
        <w:tc>
          <w:tcPr>
            <w:tcW w:w="400" w:type="dxa"/>
            <w:noWrap/>
            <w:vAlign w:val="bottom"/>
            <w:hideMark/>
          </w:tcPr>
          <w:p w14:paraId="1DEC0E1D" w14:textId="77777777" w:rsidR="00C50A95" w:rsidRPr="00D016EC" w:rsidRDefault="00C50A95" w:rsidP="00416506">
            <w:pPr>
              <w:pStyle w:val="tabletext11"/>
              <w:jc w:val="center"/>
              <w:rPr>
                <w:ins w:id="19918" w:author="Author"/>
              </w:rPr>
            </w:pPr>
            <w:ins w:id="19919" w:author="Author">
              <w:r w:rsidRPr="00D016EC">
                <w:t>1.93</w:t>
              </w:r>
            </w:ins>
          </w:p>
        </w:tc>
        <w:tc>
          <w:tcPr>
            <w:tcW w:w="400" w:type="dxa"/>
            <w:noWrap/>
            <w:vAlign w:val="bottom"/>
            <w:hideMark/>
          </w:tcPr>
          <w:p w14:paraId="03E639FE" w14:textId="77777777" w:rsidR="00C50A95" w:rsidRPr="00D016EC" w:rsidRDefault="00C50A95" w:rsidP="00416506">
            <w:pPr>
              <w:pStyle w:val="tabletext11"/>
              <w:jc w:val="center"/>
              <w:rPr>
                <w:ins w:id="19920" w:author="Author"/>
              </w:rPr>
            </w:pPr>
            <w:ins w:id="19921" w:author="Author">
              <w:r w:rsidRPr="00D016EC">
                <w:t>1.84</w:t>
              </w:r>
            </w:ins>
          </w:p>
        </w:tc>
        <w:tc>
          <w:tcPr>
            <w:tcW w:w="400" w:type="dxa"/>
            <w:noWrap/>
            <w:vAlign w:val="bottom"/>
            <w:hideMark/>
          </w:tcPr>
          <w:p w14:paraId="324B7561" w14:textId="77777777" w:rsidR="00C50A95" w:rsidRPr="00D016EC" w:rsidRDefault="00C50A95" w:rsidP="00416506">
            <w:pPr>
              <w:pStyle w:val="tabletext11"/>
              <w:jc w:val="center"/>
              <w:rPr>
                <w:ins w:id="19922" w:author="Author"/>
              </w:rPr>
            </w:pPr>
            <w:ins w:id="19923" w:author="Author">
              <w:r w:rsidRPr="00D016EC">
                <w:t>1.84</w:t>
              </w:r>
            </w:ins>
          </w:p>
        </w:tc>
        <w:tc>
          <w:tcPr>
            <w:tcW w:w="400" w:type="dxa"/>
            <w:noWrap/>
            <w:vAlign w:val="bottom"/>
            <w:hideMark/>
          </w:tcPr>
          <w:p w14:paraId="13E2D53F" w14:textId="77777777" w:rsidR="00C50A95" w:rsidRPr="00D016EC" w:rsidRDefault="00C50A95" w:rsidP="00416506">
            <w:pPr>
              <w:pStyle w:val="tabletext11"/>
              <w:jc w:val="center"/>
              <w:rPr>
                <w:ins w:id="19924" w:author="Author"/>
              </w:rPr>
            </w:pPr>
            <w:ins w:id="19925" w:author="Author">
              <w:r w:rsidRPr="00D016EC">
                <w:t>1.84</w:t>
              </w:r>
            </w:ins>
          </w:p>
        </w:tc>
        <w:tc>
          <w:tcPr>
            <w:tcW w:w="400" w:type="dxa"/>
            <w:noWrap/>
            <w:vAlign w:val="bottom"/>
            <w:hideMark/>
          </w:tcPr>
          <w:p w14:paraId="001B7E8C" w14:textId="77777777" w:rsidR="00C50A95" w:rsidRPr="00D016EC" w:rsidRDefault="00C50A95" w:rsidP="00416506">
            <w:pPr>
              <w:pStyle w:val="tabletext11"/>
              <w:jc w:val="center"/>
              <w:rPr>
                <w:ins w:id="19926" w:author="Author"/>
              </w:rPr>
            </w:pPr>
            <w:ins w:id="19927" w:author="Author">
              <w:r w:rsidRPr="00D016EC">
                <w:t>1.84</w:t>
              </w:r>
            </w:ins>
          </w:p>
        </w:tc>
        <w:tc>
          <w:tcPr>
            <w:tcW w:w="400" w:type="dxa"/>
            <w:noWrap/>
            <w:vAlign w:val="bottom"/>
            <w:hideMark/>
          </w:tcPr>
          <w:p w14:paraId="39D27E3A" w14:textId="77777777" w:rsidR="00C50A95" w:rsidRPr="00D016EC" w:rsidRDefault="00C50A95" w:rsidP="00416506">
            <w:pPr>
              <w:pStyle w:val="tabletext11"/>
              <w:jc w:val="center"/>
              <w:rPr>
                <w:ins w:id="19928" w:author="Author"/>
              </w:rPr>
            </w:pPr>
            <w:ins w:id="19929" w:author="Author">
              <w:r w:rsidRPr="00D016EC">
                <w:t>1.84</w:t>
              </w:r>
            </w:ins>
          </w:p>
        </w:tc>
        <w:tc>
          <w:tcPr>
            <w:tcW w:w="400" w:type="dxa"/>
            <w:noWrap/>
            <w:vAlign w:val="bottom"/>
            <w:hideMark/>
          </w:tcPr>
          <w:p w14:paraId="5B4147D8" w14:textId="77777777" w:rsidR="00C50A95" w:rsidRPr="00D016EC" w:rsidRDefault="00C50A95" w:rsidP="00416506">
            <w:pPr>
              <w:pStyle w:val="tabletext11"/>
              <w:jc w:val="center"/>
              <w:rPr>
                <w:ins w:id="19930" w:author="Author"/>
              </w:rPr>
            </w:pPr>
            <w:ins w:id="19931" w:author="Author">
              <w:r w:rsidRPr="00D016EC">
                <w:t>1.84</w:t>
              </w:r>
            </w:ins>
          </w:p>
        </w:tc>
        <w:tc>
          <w:tcPr>
            <w:tcW w:w="400" w:type="dxa"/>
            <w:noWrap/>
            <w:vAlign w:val="bottom"/>
            <w:hideMark/>
          </w:tcPr>
          <w:p w14:paraId="726E0A59" w14:textId="77777777" w:rsidR="00C50A95" w:rsidRPr="00D016EC" w:rsidRDefault="00C50A95" w:rsidP="00416506">
            <w:pPr>
              <w:pStyle w:val="tabletext11"/>
              <w:jc w:val="center"/>
              <w:rPr>
                <w:ins w:id="19932" w:author="Author"/>
              </w:rPr>
            </w:pPr>
            <w:ins w:id="19933" w:author="Author">
              <w:r w:rsidRPr="00D016EC">
                <w:t>1.84</w:t>
              </w:r>
            </w:ins>
          </w:p>
        </w:tc>
        <w:tc>
          <w:tcPr>
            <w:tcW w:w="400" w:type="dxa"/>
            <w:noWrap/>
            <w:vAlign w:val="bottom"/>
            <w:hideMark/>
          </w:tcPr>
          <w:p w14:paraId="028FF338" w14:textId="77777777" w:rsidR="00C50A95" w:rsidRPr="00D016EC" w:rsidRDefault="00C50A95" w:rsidP="00416506">
            <w:pPr>
              <w:pStyle w:val="tabletext11"/>
              <w:jc w:val="center"/>
              <w:rPr>
                <w:ins w:id="19934" w:author="Author"/>
              </w:rPr>
            </w:pPr>
            <w:ins w:id="19935" w:author="Author">
              <w:r w:rsidRPr="00D016EC">
                <w:t>1.84</w:t>
              </w:r>
            </w:ins>
          </w:p>
        </w:tc>
        <w:tc>
          <w:tcPr>
            <w:tcW w:w="400" w:type="dxa"/>
            <w:noWrap/>
            <w:vAlign w:val="bottom"/>
            <w:hideMark/>
          </w:tcPr>
          <w:p w14:paraId="67725A9F" w14:textId="77777777" w:rsidR="00C50A95" w:rsidRPr="00D016EC" w:rsidRDefault="00C50A95" w:rsidP="00416506">
            <w:pPr>
              <w:pStyle w:val="tabletext11"/>
              <w:jc w:val="center"/>
              <w:rPr>
                <w:ins w:id="19936" w:author="Author"/>
              </w:rPr>
            </w:pPr>
            <w:ins w:id="19937" w:author="Author">
              <w:r w:rsidRPr="00D016EC">
                <w:t>1.84</w:t>
              </w:r>
            </w:ins>
          </w:p>
        </w:tc>
        <w:tc>
          <w:tcPr>
            <w:tcW w:w="400" w:type="dxa"/>
            <w:noWrap/>
            <w:vAlign w:val="bottom"/>
            <w:hideMark/>
          </w:tcPr>
          <w:p w14:paraId="290B7735" w14:textId="77777777" w:rsidR="00C50A95" w:rsidRPr="00D016EC" w:rsidRDefault="00C50A95" w:rsidP="00416506">
            <w:pPr>
              <w:pStyle w:val="tabletext11"/>
              <w:jc w:val="center"/>
              <w:rPr>
                <w:ins w:id="19938" w:author="Author"/>
              </w:rPr>
            </w:pPr>
            <w:ins w:id="19939" w:author="Author">
              <w:r w:rsidRPr="00D016EC">
                <w:t>1.84</w:t>
              </w:r>
            </w:ins>
          </w:p>
        </w:tc>
        <w:tc>
          <w:tcPr>
            <w:tcW w:w="400" w:type="dxa"/>
            <w:noWrap/>
            <w:vAlign w:val="bottom"/>
            <w:hideMark/>
          </w:tcPr>
          <w:p w14:paraId="37E8F6E2" w14:textId="77777777" w:rsidR="00C50A95" w:rsidRPr="00D016EC" w:rsidRDefault="00C50A95" w:rsidP="00416506">
            <w:pPr>
              <w:pStyle w:val="tabletext11"/>
              <w:jc w:val="center"/>
              <w:rPr>
                <w:ins w:id="19940" w:author="Author"/>
              </w:rPr>
            </w:pPr>
            <w:ins w:id="19941" w:author="Author">
              <w:r w:rsidRPr="00D016EC">
                <w:t>1.84</w:t>
              </w:r>
            </w:ins>
          </w:p>
        </w:tc>
        <w:tc>
          <w:tcPr>
            <w:tcW w:w="400" w:type="dxa"/>
            <w:noWrap/>
            <w:vAlign w:val="bottom"/>
            <w:hideMark/>
          </w:tcPr>
          <w:p w14:paraId="7F5412A4" w14:textId="77777777" w:rsidR="00C50A95" w:rsidRPr="00D016EC" w:rsidRDefault="00C50A95" w:rsidP="00416506">
            <w:pPr>
              <w:pStyle w:val="tabletext11"/>
              <w:jc w:val="center"/>
              <w:rPr>
                <w:ins w:id="19942" w:author="Author"/>
              </w:rPr>
            </w:pPr>
            <w:ins w:id="19943" w:author="Author">
              <w:r w:rsidRPr="00D016EC">
                <w:t>1.84</w:t>
              </w:r>
            </w:ins>
          </w:p>
        </w:tc>
        <w:tc>
          <w:tcPr>
            <w:tcW w:w="400" w:type="dxa"/>
            <w:noWrap/>
            <w:vAlign w:val="bottom"/>
            <w:hideMark/>
          </w:tcPr>
          <w:p w14:paraId="575C15E9" w14:textId="77777777" w:rsidR="00C50A95" w:rsidRPr="00D016EC" w:rsidRDefault="00C50A95" w:rsidP="00416506">
            <w:pPr>
              <w:pStyle w:val="tabletext11"/>
              <w:jc w:val="center"/>
              <w:rPr>
                <w:ins w:id="19944" w:author="Author"/>
              </w:rPr>
            </w:pPr>
            <w:ins w:id="19945" w:author="Author">
              <w:r w:rsidRPr="00D016EC">
                <w:t>1.84</w:t>
              </w:r>
            </w:ins>
          </w:p>
        </w:tc>
        <w:tc>
          <w:tcPr>
            <w:tcW w:w="400" w:type="dxa"/>
            <w:noWrap/>
            <w:vAlign w:val="bottom"/>
            <w:hideMark/>
          </w:tcPr>
          <w:p w14:paraId="02C18110" w14:textId="77777777" w:rsidR="00C50A95" w:rsidRPr="00D016EC" w:rsidRDefault="00C50A95" w:rsidP="00416506">
            <w:pPr>
              <w:pStyle w:val="tabletext11"/>
              <w:jc w:val="center"/>
              <w:rPr>
                <w:ins w:id="19946" w:author="Author"/>
              </w:rPr>
            </w:pPr>
            <w:ins w:id="19947" w:author="Author">
              <w:r w:rsidRPr="00D016EC">
                <w:t>1.84</w:t>
              </w:r>
            </w:ins>
          </w:p>
        </w:tc>
        <w:tc>
          <w:tcPr>
            <w:tcW w:w="440" w:type="dxa"/>
            <w:noWrap/>
            <w:vAlign w:val="bottom"/>
            <w:hideMark/>
          </w:tcPr>
          <w:p w14:paraId="5480E820" w14:textId="77777777" w:rsidR="00C50A95" w:rsidRPr="00D016EC" w:rsidRDefault="00C50A95" w:rsidP="00416506">
            <w:pPr>
              <w:pStyle w:val="tabletext11"/>
              <w:jc w:val="center"/>
              <w:rPr>
                <w:ins w:id="19948" w:author="Author"/>
              </w:rPr>
            </w:pPr>
            <w:ins w:id="19949" w:author="Author">
              <w:r w:rsidRPr="00D016EC">
                <w:t>1.84</w:t>
              </w:r>
            </w:ins>
          </w:p>
        </w:tc>
        <w:tc>
          <w:tcPr>
            <w:tcW w:w="400" w:type="dxa"/>
            <w:noWrap/>
            <w:vAlign w:val="bottom"/>
            <w:hideMark/>
          </w:tcPr>
          <w:p w14:paraId="7055FEFF" w14:textId="77777777" w:rsidR="00C50A95" w:rsidRPr="00D016EC" w:rsidRDefault="00C50A95" w:rsidP="00416506">
            <w:pPr>
              <w:pStyle w:val="tabletext11"/>
              <w:jc w:val="center"/>
              <w:rPr>
                <w:ins w:id="19950" w:author="Author"/>
              </w:rPr>
            </w:pPr>
            <w:ins w:id="19951" w:author="Author">
              <w:r w:rsidRPr="00D016EC">
                <w:t>1.84</w:t>
              </w:r>
            </w:ins>
          </w:p>
        </w:tc>
        <w:tc>
          <w:tcPr>
            <w:tcW w:w="400" w:type="dxa"/>
            <w:noWrap/>
            <w:vAlign w:val="bottom"/>
            <w:hideMark/>
          </w:tcPr>
          <w:p w14:paraId="2E2478A5" w14:textId="77777777" w:rsidR="00C50A95" w:rsidRPr="00D016EC" w:rsidRDefault="00C50A95" w:rsidP="00416506">
            <w:pPr>
              <w:pStyle w:val="tabletext11"/>
              <w:jc w:val="center"/>
              <w:rPr>
                <w:ins w:id="19952" w:author="Author"/>
              </w:rPr>
            </w:pPr>
            <w:ins w:id="19953" w:author="Author">
              <w:r w:rsidRPr="00D016EC">
                <w:t>1.84</w:t>
              </w:r>
            </w:ins>
          </w:p>
        </w:tc>
        <w:tc>
          <w:tcPr>
            <w:tcW w:w="400" w:type="dxa"/>
            <w:noWrap/>
            <w:vAlign w:val="bottom"/>
            <w:hideMark/>
          </w:tcPr>
          <w:p w14:paraId="48351D18" w14:textId="77777777" w:rsidR="00C50A95" w:rsidRPr="00D016EC" w:rsidRDefault="00C50A95" w:rsidP="00416506">
            <w:pPr>
              <w:pStyle w:val="tabletext11"/>
              <w:jc w:val="center"/>
              <w:rPr>
                <w:ins w:id="19954" w:author="Author"/>
              </w:rPr>
            </w:pPr>
            <w:ins w:id="19955" w:author="Author">
              <w:r w:rsidRPr="00D016EC">
                <w:t>1.84</w:t>
              </w:r>
            </w:ins>
          </w:p>
        </w:tc>
        <w:tc>
          <w:tcPr>
            <w:tcW w:w="400" w:type="dxa"/>
            <w:noWrap/>
            <w:vAlign w:val="bottom"/>
            <w:hideMark/>
          </w:tcPr>
          <w:p w14:paraId="38AA02AD" w14:textId="77777777" w:rsidR="00C50A95" w:rsidRPr="00D016EC" w:rsidRDefault="00C50A95" w:rsidP="00416506">
            <w:pPr>
              <w:pStyle w:val="tabletext11"/>
              <w:jc w:val="center"/>
              <w:rPr>
                <w:ins w:id="19956" w:author="Author"/>
              </w:rPr>
            </w:pPr>
            <w:ins w:id="19957" w:author="Author">
              <w:r w:rsidRPr="00D016EC">
                <w:t>1.84</w:t>
              </w:r>
            </w:ins>
          </w:p>
        </w:tc>
        <w:tc>
          <w:tcPr>
            <w:tcW w:w="460" w:type="dxa"/>
            <w:noWrap/>
            <w:vAlign w:val="bottom"/>
            <w:hideMark/>
          </w:tcPr>
          <w:p w14:paraId="6D358255" w14:textId="77777777" w:rsidR="00C50A95" w:rsidRPr="00D016EC" w:rsidRDefault="00C50A95" w:rsidP="00416506">
            <w:pPr>
              <w:pStyle w:val="tabletext11"/>
              <w:jc w:val="center"/>
              <w:rPr>
                <w:ins w:id="19958" w:author="Author"/>
              </w:rPr>
            </w:pPr>
            <w:ins w:id="19959" w:author="Author">
              <w:r w:rsidRPr="00D016EC">
                <w:t>1.84</w:t>
              </w:r>
            </w:ins>
          </w:p>
        </w:tc>
      </w:tr>
      <w:tr w:rsidR="00C50A95" w:rsidRPr="00D016EC" w14:paraId="3CA757BC" w14:textId="77777777" w:rsidTr="00416506">
        <w:trPr>
          <w:trHeight w:val="190"/>
          <w:ins w:id="19960" w:author="Author"/>
        </w:trPr>
        <w:tc>
          <w:tcPr>
            <w:tcW w:w="200" w:type="dxa"/>
            <w:tcBorders>
              <w:right w:val="nil"/>
            </w:tcBorders>
            <w:vAlign w:val="bottom"/>
          </w:tcPr>
          <w:p w14:paraId="0235A0A9" w14:textId="77777777" w:rsidR="00C50A95" w:rsidRPr="00D016EC" w:rsidRDefault="00C50A95" w:rsidP="00416506">
            <w:pPr>
              <w:pStyle w:val="tabletext11"/>
              <w:jc w:val="right"/>
              <w:rPr>
                <w:ins w:id="19961" w:author="Author"/>
              </w:rPr>
            </w:pPr>
          </w:p>
        </w:tc>
        <w:tc>
          <w:tcPr>
            <w:tcW w:w="1580" w:type="dxa"/>
            <w:tcBorders>
              <w:left w:val="nil"/>
            </w:tcBorders>
            <w:vAlign w:val="bottom"/>
            <w:hideMark/>
          </w:tcPr>
          <w:p w14:paraId="5E61237F" w14:textId="77777777" w:rsidR="00C50A95" w:rsidRPr="00D016EC" w:rsidRDefault="00C50A95" w:rsidP="00416506">
            <w:pPr>
              <w:pStyle w:val="tabletext11"/>
              <w:tabs>
                <w:tab w:val="decimal" w:pos="640"/>
              </w:tabs>
              <w:rPr>
                <w:ins w:id="19962" w:author="Author"/>
              </w:rPr>
            </w:pPr>
            <w:ins w:id="19963" w:author="Author">
              <w:r w:rsidRPr="00D016EC">
                <w:t>260,000 to 299,999</w:t>
              </w:r>
            </w:ins>
          </w:p>
        </w:tc>
        <w:tc>
          <w:tcPr>
            <w:tcW w:w="680" w:type="dxa"/>
            <w:noWrap/>
            <w:vAlign w:val="bottom"/>
            <w:hideMark/>
          </w:tcPr>
          <w:p w14:paraId="4F9BB081" w14:textId="77777777" w:rsidR="00C50A95" w:rsidRPr="00D016EC" w:rsidRDefault="00C50A95" w:rsidP="00416506">
            <w:pPr>
              <w:pStyle w:val="tabletext11"/>
              <w:jc w:val="center"/>
              <w:rPr>
                <w:ins w:id="19964" w:author="Author"/>
              </w:rPr>
            </w:pPr>
            <w:ins w:id="19965" w:author="Author">
              <w:r w:rsidRPr="00D016EC">
                <w:t>3.22</w:t>
              </w:r>
            </w:ins>
          </w:p>
        </w:tc>
        <w:tc>
          <w:tcPr>
            <w:tcW w:w="900" w:type="dxa"/>
            <w:noWrap/>
            <w:vAlign w:val="bottom"/>
            <w:hideMark/>
          </w:tcPr>
          <w:p w14:paraId="22CF2EE4" w14:textId="77777777" w:rsidR="00C50A95" w:rsidRPr="00D016EC" w:rsidRDefault="00C50A95" w:rsidP="00416506">
            <w:pPr>
              <w:pStyle w:val="tabletext11"/>
              <w:jc w:val="center"/>
              <w:rPr>
                <w:ins w:id="19966" w:author="Author"/>
              </w:rPr>
            </w:pPr>
            <w:ins w:id="19967" w:author="Author">
              <w:r w:rsidRPr="00D016EC">
                <w:t>2.41</w:t>
              </w:r>
            </w:ins>
          </w:p>
        </w:tc>
        <w:tc>
          <w:tcPr>
            <w:tcW w:w="400" w:type="dxa"/>
            <w:noWrap/>
            <w:vAlign w:val="bottom"/>
            <w:hideMark/>
          </w:tcPr>
          <w:p w14:paraId="01469522" w14:textId="77777777" w:rsidR="00C50A95" w:rsidRPr="00D016EC" w:rsidRDefault="00C50A95" w:rsidP="00416506">
            <w:pPr>
              <w:pStyle w:val="tabletext11"/>
              <w:jc w:val="center"/>
              <w:rPr>
                <w:ins w:id="19968" w:author="Author"/>
              </w:rPr>
            </w:pPr>
            <w:ins w:id="19969" w:author="Author">
              <w:r w:rsidRPr="00D016EC">
                <w:t>2.41</w:t>
              </w:r>
            </w:ins>
          </w:p>
        </w:tc>
        <w:tc>
          <w:tcPr>
            <w:tcW w:w="400" w:type="dxa"/>
            <w:noWrap/>
            <w:vAlign w:val="bottom"/>
            <w:hideMark/>
          </w:tcPr>
          <w:p w14:paraId="0BD3E497" w14:textId="77777777" w:rsidR="00C50A95" w:rsidRPr="00D016EC" w:rsidRDefault="00C50A95" w:rsidP="00416506">
            <w:pPr>
              <w:pStyle w:val="tabletext11"/>
              <w:jc w:val="center"/>
              <w:rPr>
                <w:ins w:id="19970" w:author="Author"/>
              </w:rPr>
            </w:pPr>
            <w:ins w:id="19971" w:author="Author">
              <w:r w:rsidRPr="00D016EC">
                <w:t>2.41</w:t>
              </w:r>
            </w:ins>
          </w:p>
        </w:tc>
        <w:tc>
          <w:tcPr>
            <w:tcW w:w="400" w:type="dxa"/>
            <w:noWrap/>
            <w:vAlign w:val="bottom"/>
            <w:hideMark/>
          </w:tcPr>
          <w:p w14:paraId="5AF520EA" w14:textId="77777777" w:rsidR="00C50A95" w:rsidRPr="00D016EC" w:rsidRDefault="00C50A95" w:rsidP="00416506">
            <w:pPr>
              <w:pStyle w:val="tabletext11"/>
              <w:jc w:val="center"/>
              <w:rPr>
                <w:ins w:id="19972" w:author="Author"/>
              </w:rPr>
            </w:pPr>
            <w:ins w:id="19973" w:author="Author">
              <w:r w:rsidRPr="00D016EC">
                <w:t>2.32</w:t>
              </w:r>
            </w:ins>
          </w:p>
        </w:tc>
        <w:tc>
          <w:tcPr>
            <w:tcW w:w="400" w:type="dxa"/>
            <w:noWrap/>
            <w:vAlign w:val="bottom"/>
            <w:hideMark/>
          </w:tcPr>
          <w:p w14:paraId="08FC8EDC" w14:textId="77777777" w:rsidR="00C50A95" w:rsidRPr="00D016EC" w:rsidRDefault="00C50A95" w:rsidP="00416506">
            <w:pPr>
              <w:pStyle w:val="tabletext11"/>
              <w:jc w:val="center"/>
              <w:rPr>
                <w:ins w:id="19974" w:author="Author"/>
              </w:rPr>
            </w:pPr>
            <w:ins w:id="19975" w:author="Author">
              <w:r w:rsidRPr="00D016EC">
                <w:t>2.22</w:t>
              </w:r>
            </w:ins>
          </w:p>
        </w:tc>
        <w:tc>
          <w:tcPr>
            <w:tcW w:w="400" w:type="dxa"/>
            <w:noWrap/>
            <w:vAlign w:val="bottom"/>
            <w:hideMark/>
          </w:tcPr>
          <w:p w14:paraId="5C01419F" w14:textId="77777777" w:rsidR="00C50A95" w:rsidRPr="00D016EC" w:rsidRDefault="00C50A95" w:rsidP="00416506">
            <w:pPr>
              <w:pStyle w:val="tabletext11"/>
              <w:jc w:val="center"/>
              <w:rPr>
                <w:ins w:id="19976" w:author="Author"/>
              </w:rPr>
            </w:pPr>
            <w:ins w:id="19977" w:author="Author">
              <w:r w:rsidRPr="00D016EC">
                <w:t>2.12</w:t>
              </w:r>
            </w:ins>
          </w:p>
        </w:tc>
        <w:tc>
          <w:tcPr>
            <w:tcW w:w="400" w:type="dxa"/>
            <w:noWrap/>
            <w:vAlign w:val="bottom"/>
            <w:hideMark/>
          </w:tcPr>
          <w:p w14:paraId="373F5757" w14:textId="77777777" w:rsidR="00C50A95" w:rsidRPr="00D016EC" w:rsidRDefault="00C50A95" w:rsidP="00416506">
            <w:pPr>
              <w:pStyle w:val="tabletext11"/>
              <w:jc w:val="center"/>
              <w:rPr>
                <w:ins w:id="19978" w:author="Author"/>
              </w:rPr>
            </w:pPr>
            <w:ins w:id="19979" w:author="Author">
              <w:r w:rsidRPr="00D016EC">
                <w:t>2.03</w:t>
              </w:r>
            </w:ins>
          </w:p>
        </w:tc>
        <w:tc>
          <w:tcPr>
            <w:tcW w:w="400" w:type="dxa"/>
            <w:noWrap/>
            <w:vAlign w:val="bottom"/>
            <w:hideMark/>
          </w:tcPr>
          <w:p w14:paraId="140671A2" w14:textId="77777777" w:rsidR="00C50A95" w:rsidRPr="00D016EC" w:rsidRDefault="00C50A95" w:rsidP="00416506">
            <w:pPr>
              <w:pStyle w:val="tabletext11"/>
              <w:jc w:val="center"/>
              <w:rPr>
                <w:ins w:id="19980" w:author="Author"/>
              </w:rPr>
            </w:pPr>
            <w:ins w:id="19981" w:author="Author">
              <w:r w:rsidRPr="00D016EC">
                <w:t>1.93</w:t>
              </w:r>
            </w:ins>
          </w:p>
        </w:tc>
        <w:tc>
          <w:tcPr>
            <w:tcW w:w="400" w:type="dxa"/>
            <w:noWrap/>
            <w:vAlign w:val="bottom"/>
            <w:hideMark/>
          </w:tcPr>
          <w:p w14:paraId="56422333" w14:textId="77777777" w:rsidR="00C50A95" w:rsidRPr="00D016EC" w:rsidRDefault="00C50A95" w:rsidP="00416506">
            <w:pPr>
              <w:pStyle w:val="tabletext11"/>
              <w:jc w:val="center"/>
              <w:rPr>
                <w:ins w:id="19982" w:author="Author"/>
              </w:rPr>
            </w:pPr>
            <w:ins w:id="19983" w:author="Author">
              <w:r w:rsidRPr="00D016EC">
                <w:t>1.93</w:t>
              </w:r>
            </w:ins>
          </w:p>
        </w:tc>
        <w:tc>
          <w:tcPr>
            <w:tcW w:w="400" w:type="dxa"/>
            <w:noWrap/>
            <w:vAlign w:val="bottom"/>
            <w:hideMark/>
          </w:tcPr>
          <w:p w14:paraId="424D4314" w14:textId="77777777" w:rsidR="00C50A95" w:rsidRPr="00D016EC" w:rsidRDefault="00C50A95" w:rsidP="00416506">
            <w:pPr>
              <w:pStyle w:val="tabletext11"/>
              <w:jc w:val="center"/>
              <w:rPr>
                <w:ins w:id="19984" w:author="Author"/>
              </w:rPr>
            </w:pPr>
            <w:ins w:id="19985" w:author="Author">
              <w:r w:rsidRPr="00D016EC">
                <w:t>1.93</w:t>
              </w:r>
            </w:ins>
          </w:p>
        </w:tc>
        <w:tc>
          <w:tcPr>
            <w:tcW w:w="400" w:type="dxa"/>
            <w:noWrap/>
            <w:vAlign w:val="bottom"/>
            <w:hideMark/>
          </w:tcPr>
          <w:p w14:paraId="29133128" w14:textId="77777777" w:rsidR="00C50A95" w:rsidRPr="00D016EC" w:rsidRDefault="00C50A95" w:rsidP="00416506">
            <w:pPr>
              <w:pStyle w:val="tabletext11"/>
              <w:jc w:val="center"/>
              <w:rPr>
                <w:ins w:id="19986" w:author="Author"/>
              </w:rPr>
            </w:pPr>
            <w:ins w:id="19987" w:author="Author">
              <w:r w:rsidRPr="00D016EC">
                <w:t>1.93</w:t>
              </w:r>
            </w:ins>
          </w:p>
        </w:tc>
        <w:tc>
          <w:tcPr>
            <w:tcW w:w="400" w:type="dxa"/>
            <w:noWrap/>
            <w:vAlign w:val="bottom"/>
            <w:hideMark/>
          </w:tcPr>
          <w:p w14:paraId="60518BAB" w14:textId="77777777" w:rsidR="00C50A95" w:rsidRPr="00D016EC" w:rsidRDefault="00C50A95" w:rsidP="00416506">
            <w:pPr>
              <w:pStyle w:val="tabletext11"/>
              <w:jc w:val="center"/>
              <w:rPr>
                <w:ins w:id="19988" w:author="Author"/>
              </w:rPr>
            </w:pPr>
            <w:ins w:id="19989" w:author="Author">
              <w:r w:rsidRPr="00D016EC">
                <w:t>1.93</w:t>
              </w:r>
            </w:ins>
          </w:p>
        </w:tc>
        <w:tc>
          <w:tcPr>
            <w:tcW w:w="400" w:type="dxa"/>
            <w:noWrap/>
            <w:vAlign w:val="bottom"/>
            <w:hideMark/>
          </w:tcPr>
          <w:p w14:paraId="33680B8B" w14:textId="77777777" w:rsidR="00C50A95" w:rsidRPr="00D016EC" w:rsidRDefault="00C50A95" w:rsidP="00416506">
            <w:pPr>
              <w:pStyle w:val="tabletext11"/>
              <w:jc w:val="center"/>
              <w:rPr>
                <w:ins w:id="19990" w:author="Author"/>
              </w:rPr>
            </w:pPr>
            <w:ins w:id="19991" w:author="Author">
              <w:r w:rsidRPr="00D016EC">
                <w:t>1.93</w:t>
              </w:r>
            </w:ins>
          </w:p>
        </w:tc>
        <w:tc>
          <w:tcPr>
            <w:tcW w:w="400" w:type="dxa"/>
            <w:noWrap/>
            <w:vAlign w:val="bottom"/>
            <w:hideMark/>
          </w:tcPr>
          <w:p w14:paraId="398FA6F8" w14:textId="77777777" w:rsidR="00C50A95" w:rsidRPr="00D016EC" w:rsidRDefault="00C50A95" w:rsidP="00416506">
            <w:pPr>
              <w:pStyle w:val="tabletext11"/>
              <w:jc w:val="center"/>
              <w:rPr>
                <w:ins w:id="19992" w:author="Author"/>
              </w:rPr>
            </w:pPr>
            <w:ins w:id="19993" w:author="Author">
              <w:r w:rsidRPr="00D016EC">
                <w:t>1.93</w:t>
              </w:r>
            </w:ins>
          </w:p>
        </w:tc>
        <w:tc>
          <w:tcPr>
            <w:tcW w:w="400" w:type="dxa"/>
            <w:noWrap/>
            <w:vAlign w:val="bottom"/>
            <w:hideMark/>
          </w:tcPr>
          <w:p w14:paraId="570538E8" w14:textId="77777777" w:rsidR="00C50A95" w:rsidRPr="00D016EC" w:rsidRDefault="00C50A95" w:rsidP="00416506">
            <w:pPr>
              <w:pStyle w:val="tabletext11"/>
              <w:jc w:val="center"/>
              <w:rPr>
                <w:ins w:id="19994" w:author="Author"/>
              </w:rPr>
            </w:pPr>
            <w:ins w:id="19995" w:author="Author">
              <w:r w:rsidRPr="00D016EC">
                <w:t>1.93</w:t>
              </w:r>
            </w:ins>
          </w:p>
        </w:tc>
        <w:tc>
          <w:tcPr>
            <w:tcW w:w="400" w:type="dxa"/>
            <w:noWrap/>
            <w:vAlign w:val="bottom"/>
            <w:hideMark/>
          </w:tcPr>
          <w:p w14:paraId="7E64FAB0" w14:textId="77777777" w:rsidR="00C50A95" w:rsidRPr="00D016EC" w:rsidRDefault="00C50A95" w:rsidP="00416506">
            <w:pPr>
              <w:pStyle w:val="tabletext11"/>
              <w:jc w:val="center"/>
              <w:rPr>
                <w:ins w:id="19996" w:author="Author"/>
              </w:rPr>
            </w:pPr>
            <w:ins w:id="19997" w:author="Author">
              <w:r w:rsidRPr="00D016EC">
                <w:t>1.93</w:t>
              </w:r>
            </w:ins>
          </w:p>
        </w:tc>
        <w:tc>
          <w:tcPr>
            <w:tcW w:w="400" w:type="dxa"/>
            <w:noWrap/>
            <w:vAlign w:val="bottom"/>
            <w:hideMark/>
          </w:tcPr>
          <w:p w14:paraId="02F22D0C" w14:textId="77777777" w:rsidR="00C50A95" w:rsidRPr="00D016EC" w:rsidRDefault="00C50A95" w:rsidP="00416506">
            <w:pPr>
              <w:pStyle w:val="tabletext11"/>
              <w:jc w:val="center"/>
              <w:rPr>
                <w:ins w:id="19998" w:author="Author"/>
              </w:rPr>
            </w:pPr>
            <w:ins w:id="19999" w:author="Author">
              <w:r w:rsidRPr="00D016EC">
                <w:t>1.93</w:t>
              </w:r>
            </w:ins>
          </w:p>
        </w:tc>
        <w:tc>
          <w:tcPr>
            <w:tcW w:w="400" w:type="dxa"/>
            <w:noWrap/>
            <w:vAlign w:val="bottom"/>
            <w:hideMark/>
          </w:tcPr>
          <w:p w14:paraId="1FB6E99F" w14:textId="77777777" w:rsidR="00C50A95" w:rsidRPr="00D016EC" w:rsidRDefault="00C50A95" w:rsidP="00416506">
            <w:pPr>
              <w:pStyle w:val="tabletext11"/>
              <w:jc w:val="center"/>
              <w:rPr>
                <w:ins w:id="20000" w:author="Author"/>
              </w:rPr>
            </w:pPr>
            <w:ins w:id="20001" w:author="Author">
              <w:r w:rsidRPr="00D016EC">
                <w:t>1.93</w:t>
              </w:r>
            </w:ins>
          </w:p>
        </w:tc>
        <w:tc>
          <w:tcPr>
            <w:tcW w:w="400" w:type="dxa"/>
            <w:noWrap/>
            <w:vAlign w:val="bottom"/>
            <w:hideMark/>
          </w:tcPr>
          <w:p w14:paraId="472D3E72" w14:textId="77777777" w:rsidR="00C50A95" w:rsidRPr="00D016EC" w:rsidRDefault="00C50A95" w:rsidP="00416506">
            <w:pPr>
              <w:pStyle w:val="tabletext11"/>
              <w:jc w:val="center"/>
              <w:rPr>
                <w:ins w:id="20002" w:author="Author"/>
              </w:rPr>
            </w:pPr>
            <w:ins w:id="20003" w:author="Author">
              <w:r w:rsidRPr="00D016EC">
                <w:t>1.93</w:t>
              </w:r>
            </w:ins>
          </w:p>
        </w:tc>
        <w:tc>
          <w:tcPr>
            <w:tcW w:w="400" w:type="dxa"/>
            <w:noWrap/>
            <w:vAlign w:val="bottom"/>
            <w:hideMark/>
          </w:tcPr>
          <w:p w14:paraId="2DC18969" w14:textId="77777777" w:rsidR="00C50A95" w:rsidRPr="00D016EC" w:rsidRDefault="00C50A95" w:rsidP="00416506">
            <w:pPr>
              <w:pStyle w:val="tabletext11"/>
              <w:jc w:val="center"/>
              <w:rPr>
                <w:ins w:id="20004" w:author="Author"/>
              </w:rPr>
            </w:pPr>
            <w:ins w:id="20005" w:author="Author">
              <w:r w:rsidRPr="00D016EC">
                <w:t>1.93</w:t>
              </w:r>
            </w:ins>
          </w:p>
        </w:tc>
        <w:tc>
          <w:tcPr>
            <w:tcW w:w="400" w:type="dxa"/>
            <w:noWrap/>
            <w:vAlign w:val="bottom"/>
            <w:hideMark/>
          </w:tcPr>
          <w:p w14:paraId="74C14D7E" w14:textId="77777777" w:rsidR="00C50A95" w:rsidRPr="00D016EC" w:rsidRDefault="00C50A95" w:rsidP="00416506">
            <w:pPr>
              <w:pStyle w:val="tabletext11"/>
              <w:jc w:val="center"/>
              <w:rPr>
                <w:ins w:id="20006" w:author="Author"/>
              </w:rPr>
            </w:pPr>
            <w:ins w:id="20007" w:author="Author">
              <w:r w:rsidRPr="00D016EC">
                <w:t>1.93</w:t>
              </w:r>
            </w:ins>
          </w:p>
        </w:tc>
        <w:tc>
          <w:tcPr>
            <w:tcW w:w="440" w:type="dxa"/>
            <w:noWrap/>
            <w:vAlign w:val="bottom"/>
            <w:hideMark/>
          </w:tcPr>
          <w:p w14:paraId="36C6DE80" w14:textId="77777777" w:rsidR="00C50A95" w:rsidRPr="00D016EC" w:rsidRDefault="00C50A95" w:rsidP="00416506">
            <w:pPr>
              <w:pStyle w:val="tabletext11"/>
              <w:jc w:val="center"/>
              <w:rPr>
                <w:ins w:id="20008" w:author="Author"/>
              </w:rPr>
            </w:pPr>
            <w:ins w:id="20009" w:author="Author">
              <w:r w:rsidRPr="00D016EC">
                <w:t>1.93</w:t>
              </w:r>
            </w:ins>
          </w:p>
        </w:tc>
        <w:tc>
          <w:tcPr>
            <w:tcW w:w="400" w:type="dxa"/>
            <w:noWrap/>
            <w:vAlign w:val="bottom"/>
            <w:hideMark/>
          </w:tcPr>
          <w:p w14:paraId="06529491" w14:textId="77777777" w:rsidR="00C50A95" w:rsidRPr="00D016EC" w:rsidRDefault="00C50A95" w:rsidP="00416506">
            <w:pPr>
              <w:pStyle w:val="tabletext11"/>
              <w:jc w:val="center"/>
              <w:rPr>
                <w:ins w:id="20010" w:author="Author"/>
              </w:rPr>
            </w:pPr>
            <w:ins w:id="20011" w:author="Author">
              <w:r w:rsidRPr="00D016EC">
                <w:t>1.93</w:t>
              </w:r>
            </w:ins>
          </w:p>
        </w:tc>
        <w:tc>
          <w:tcPr>
            <w:tcW w:w="400" w:type="dxa"/>
            <w:noWrap/>
            <w:vAlign w:val="bottom"/>
            <w:hideMark/>
          </w:tcPr>
          <w:p w14:paraId="291A3DC4" w14:textId="77777777" w:rsidR="00C50A95" w:rsidRPr="00D016EC" w:rsidRDefault="00C50A95" w:rsidP="00416506">
            <w:pPr>
              <w:pStyle w:val="tabletext11"/>
              <w:jc w:val="center"/>
              <w:rPr>
                <w:ins w:id="20012" w:author="Author"/>
              </w:rPr>
            </w:pPr>
            <w:ins w:id="20013" w:author="Author">
              <w:r w:rsidRPr="00D016EC">
                <w:t>1.93</w:t>
              </w:r>
            </w:ins>
          </w:p>
        </w:tc>
        <w:tc>
          <w:tcPr>
            <w:tcW w:w="400" w:type="dxa"/>
            <w:noWrap/>
            <w:vAlign w:val="bottom"/>
            <w:hideMark/>
          </w:tcPr>
          <w:p w14:paraId="6EC05FCB" w14:textId="77777777" w:rsidR="00C50A95" w:rsidRPr="00D016EC" w:rsidRDefault="00C50A95" w:rsidP="00416506">
            <w:pPr>
              <w:pStyle w:val="tabletext11"/>
              <w:jc w:val="center"/>
              <w:rPr>
                <w:ins w:id="20014" w:author="Author"/>
              </w:rPr>
            </w:pPr>
            <w:ins w:id="20015" w:author="Author">
              <w:r w:rsidRPr="00D016EC">
                <w:t>1.93</w:t>
              </w:r>
            </w:ins>
          </w:p>
        </w:tc>
        <w:tc>
          <w:tcPr>
            <w:tcW w:w="400" w:type="dxa"/>
            <w:noWrap/>
            <w:vAlign w:val="bottom"/>
            <w:hideMark/>
          </w:tcPr>
          <w:p w14:paraId="6527D58C" w14:textId="77777777" w:rsidR="00C50A95" w:rsidRPr="00D016EC" w:rsidRDefault="00C50A95" w:rsidP="00416506">
            <w:pPr>
              <w:pStyle w:val="tabletext11"/>
              <w:jc w:val="center"/>
              <w:rPr>
                <w:ins w:id="20016" w:author="Author"/>
              </w:rPr>
            </w:pPr>
            <w:ins w:id="20017" w:author="Author">
              <w:r w:rsidRPr="00D016EC">
                <w:t>1.93</w:t>
              </w:r>
            </w:ins>
          </w:p>
        </w:tc>
        <w:tc>
          <w:tcPr>
            <w:tcW w:w="460" w:type="dxa"/>
            <w:noWrap/>
            <w:vAlign w:val="bottom"/>
            <w:hideMark/>
          </w:tcPr>
          <w:p w14:paraId="44383DCA" w14:textId="77777777" w:rsidR="00C50A95" w:rsidRPr="00D016EC" w:rsidRDefault="00C50A95" w:rsidP="00416506">
            <w:pPr>
              <w:pStyle w:val="tabletext11"/>
              <w:jc w:val="center"/>
              <w:rPr>
                <w:ins w:id="20018" w:author="Author"/>
              </w:rPr>
            </w:pPr>
            <w:ins w:id="20019" w:author="Author">
              <w:r w:rsidRPr="00D016EC">
                <w:t>1.93</w:t>
              </w:r>
            </w:ins>
          </w:p>
        </w:tc>
      </w:tr>
      <w:tr w:rsidR="00C50A95" w:rsidRPr="00D016EC" w14:paraId="195043F0" w14:textId="77777777" w:rsidTr="00416506">
        <w:trPr>
          <w:trHeight w:val="190"/>
          <w:ins w:id="20020" w:author="Author"/>
        </w:trPr>
        <w:tc>
          <w:tcPr>
            <w:tcW w:w="200" w:type="dxa"/>
            <w:tcBorders>
              <w:right w:val="nil"/>
            </w:tcBorders>
            <w:vAlign w:val="bottom"/>
          </w:tcPr>
          <w:p w14:paraId="7ADD899B" w14:textId="77777777" w:rsidR="00C50A95" w:rsidRPr="00D016EC" w:rsidRDefault="00C50A95" w:rsidP="00416506">
            <w:pPr>
              <w:pStyle w:val="tabletext11"/>
              <w:jc w:val="right"/>
              <w:rPr>
                <w:ins w:id="20021" w:author="Author"/>
              </w:rPr>
            </w:pPr>
          </w:p>
        </w:tc>
        <w:tc>
          <w:tcPr>
            <w:tcW w:w="1580" w:type="dxa"/>
            <w:tcBorders>
              <w:left w:val="nil"/>
            </w:tcBorders>
            <w:vAlign w:val="bottom"/>
            <w:hideMark/>
          </w:tcPr>
          <w:p w14:paraId="1FF4F5FF" w14:textId="77777777" w:rsidR="00C50A95" w:rsidRPr="00D016EC" w:rsidRDefault="00C50A95" w:rsidP="00416506">
            <w:pPr>
              <w:pStyle w:val="tabletext11"/>
              <w:tabs>
                <w:tab w:val="decimal" w:pos="640"/>
              </w:tabs>
              <w:rPr>
                <w:ins w:id="20022" w:author="Author"/>
              </w:rPr>
            </w:pPr>
            <w:ins w:id="20023" w:author="Author">
              <w:r w:rsidRPr="00D016EC">
                <w:t>300,000 to 349,999</w:t>
              </w:r>
            </w:ins>
          </w:p>
        </w:tc>
        <w:tc>
          <w:tcPr>
            <w:tcW w:w="680" w:type="dxa"/>
            <w:noWrap/>
            <w:vAlign w:val="bottom"/>
            <w:hideMark/>
          </w:tcPr>
          <w:p w14:paraId="138E06B0" w14:textId="77777777" w:rsidR="00C50A95" w:rsidRPr="00D016EC" w:rsidRDefault="00C50A95" w:rsidP="00416506">
            <w:pPr>
              <w:pStyle w:val="tabletext11"/>
              <w:jc w:val="center"/>
              <w:rPr>
                <w:ins w:id="20024" w:author="Author"/>
              </w:rPr>
            </w:pPr>
            <w:ins w:id="20025" w:author="Author">
              <w:r w:rsidRPr="00D016EC">
                <w:t>3.40</w:t>
              </w:r>
            </w:ins>
          </w:p>
        </w:tc>
        <w:tc>
          <w:tcPr>
            <w:tcW w:w="900" w:type="dxa"/>
            <w:noWrap/>
            <w:vAlign w:val="bottom"/>
            <w:hideMark/>
          </w:tcPr>
          <w:p w14:paraId="4AA3599D" w14:textId="77777777" w:rsidR="00C50A95" w:rsidRPr="00D016EC" w:rsidRDefault="00C50A95" w:rsidP="00416506">
            <w:pPr>
              <w:pStyle w:val="tabletext11"/>
              <w:jc w:val="center"/>
              <w:rPr>
                <w:ins w:id="20026" w:author="Author"/>
              </w:rPr>
            </w:pPr>
            <w:ins w:id="20027" w:author="Author">
              <w:r w:rsidRPr="00D016EC">
                <w:t>2.55</w:t>
              </w:r>
            </w:ins>
          </w:p>
        </w:tc>
        <w:tc>
          <w:tcPr>
            <w:tcW w:w="400" w:type="dxa"/>
            <w:noWrap/>
            <w:vAlign w:val="bottom"/>
            <w:hideMark/>
          </w:tcPr>
          <w:p w14:paraId="77B1C768" w14:textId="77777777" w:rsidR="00C50A95" w:rsidRPr="00D016EC" w:rsidRDefault="00C50A95" w:rsidP="00416506">
            <w:pPr>
              <w:pStyle w:val="tabletext11"/>
              <w:jc w:val="center"/>
              <w:rPr>
                <w:ins w:id="20028" w:author="Author"/>
              </w:rPr>
            </w:pPr>
            <w:ins w:id="20029" w:author="Author">
              <w:r w:rsidRPr="00D016EC">
                <w:t>2.55</w:t>
              </w:r>
            </w:ins>
          </w:p>
        </w:tc>
        <w:tc>
          <w:tcPr>
            <w:tcW w:w="400" w:type="dxa"/>
            <w:noWrap/>
            <w:vAlign w:val="bottom"/>
            <w:hideMark/>
          </w:tcPr>
          <w:p w14:paraId="7A3BC5C8" w14:textId="77777777" w:rsidR="00C50A95" w:rsidRPr="00D016EC" w:rsidRDefault="00C50A95" w:rsidP="00416506">
            <w:pPr>
              <w:pStyle w:val="tabletext11"/>
              <w:jc w:val="center"/>
              <w:rPr>
                <w:ins w:id="20030" w:author="Author"/>
              </w:rPr>
            </w:pPr>
            <w:ins w:id="20031" w:author="Author">
              <w:r w:rsidRPr="00D016EC">
                <w:t>2.55</w:t>
              </w:r>
            </w:ins>
          </w:p>
        </w:tc>
        <w:tc>
          <w:tcPr>
            <w:tcW w:w="400" w:type="dxa"/>
            <w:noWrap/>
            <w:vAlign w:val="bottom"/>
            <w:hideMark/>
          </w:tcPr>
          <w:p w14:paraId="621F842A" w14:textId="77777777" w:rsidR="00C50A95" w:rsidRPr="00D016EC" w:rsidRDefault="00C50A95" w:rsidP="00416506">
            <w:pPr>
              <w:pStyle w:val="tabletext11"/>
              <w:jc w:val="center"/>
              <w:rPr>
                <w:ins w:id="20032" w:author="Author"/>
              </w:rPr>
            </w:pPr>
            <w:ins w:id="20033" w:author="Author">
              <w:r w:rsidRPr="00D016EC">
                <w:t>2.45</w:t>
              </w:r>
            </w:ins>
          </w:p>
        </w:tc>
        <w:tc>
          <w:tcPr>
            <w:tcW w:w="400" w:type="dxa"/>
            <w:noWrap/>
            <w:vAlign w:val="bottom"/>
            <w:hideMark/>
          </w:tcPr>
          <w:p w14:paraId="6E1E187F" w14:textId="77777777" w:rsidR="00C50A95" w:rsidRPr="00D016EC" w:rsidRDefault="00C50A95" w:rsidP="00416506">
            <w:pPr>
              <w:pStyle w:val="tabletext11"/>
              <w:jc w:val="center"/>
              <w:rPr>
                <w:ins w:id="20034" w:author="Author"/>
              </w:rPr>
            </w:pPr>
            <w:ins w:id="20035" w:author="Author">
              <w:r w:rsidRPr="00D016EC">
                <w:t>2.35</w:t>
              </w:r>
            </w:ins>
          </w:p>
        </w:tc>
        <w:tc>
          <w:tcPr>
            <w:tcW w:w="400" w:type="dxa"/>
            <w:noWrap/>
            <w:vAlign w:val="bottom"/>
            <w:hideMark/>
          </w:tcPr>
          <w:p w14:paraId="139EA6CB" w14:textId="77777777" w:rsidR="00C50A95" w:rsidRPr="00D016EC" w:rsidRDefault="00C50A95" w:rsidP="00416506">
            <w:pPr>
              <w:pStyle w:val="tabletext11"/>
              <w:jc w:val="center"/>
              <w:rPr>
                <w:ins w:id="20036" w:author="Author"/>
              </w:rPr>
            </w:pPr>
            <w:ins w:id="20037" w:author="Author">
              <w:r w:rsidRPr="00D016EC">
                <w:t>2.25</w:t>
              </w:r>
            </w:ins>
          </w:p>
        </w:tc>
        <w:tc>
          <w:tcPr>
            <w:tcW w:w="400" w:type="dxa"/>
            <w:noWrap/>
            <w:vAlign w:val="bottom"/>
            <w:hideMark/>
          </w:tcPr>
          <w:p w14:paraId="48716787" w14:textId="77777777" w:rsidR="00C50A95" w:rsidRPr="00D016EC" w:rsidRDefault="00C50A95" w:rsidP="00416506">
            <w:pPr>
              <w:pStyle w:val="tabletext11"/>
              <w:jc w:val="center"/>
              <w:rPr>
                <w:ins w:id="20038" w:author="Author"/>
              </w:rPr>
            </w:pPr>
            <w:ins w:id="20039" w:author="Author">
              <w:r w:rsidRPr="00D016EC">
                <w:t>2.14</w:t>
              </w:r>
            </w:ins>
          </w:p>
        </w:tc>
        <w:tc>
          <w:tcPr>
            <w:tcW w:w="400" w:type="dxa"/>
            <w:noWrap/>
            <w:vAlign w:val="bottom"/>
            <w:hideMark/>
          </w:tcPr>
          <w:p w14:paraId="419D7F35" w14:textId="77777777" w:rsidR="00C50A95" w:rsidRPr="00D016EC" w:rsidRDefault="00C50A95" w:rsidP="00416506">
            <w:pPr>
              <w:pStyle w:val="tabletext11"/>
              <w:jc w:val="center"/>
              <w:rPr>
                <w:ins w:id="20040" w:author="Author"/>
              </w:rPr>
            </w:pPr>
            <w:ins w:id="20041" w:author="Author">
              <w:r w:rsidRPr="00D016EC">
                <w:t>2.04</w:t>
              </w:r>
            </w:ins>
          </w:p>
        </w:tc>
        <w:tc>
          <w:tcPr>
            <w:tcW w:w="400" w:type="dxa"/>
            <w:noWrap/>
            <w:vAlign w:val="bottom"/>
            <w:hideMark/>
          </w:tcPr>
          <w:p w14:paraId="5225F3F0" w14:textId="77777777" w:rsidR="00C50A95" w:rsidRPr="00D016EC" w:rsidRDefault="00C50A95" w:rsidP="00416506">
            <w:pPr>
              <w:pStyle w:val="tabletext11"/>
              <w:jc w:val="center"/>
              <w:rPr>
                <w:ins w:id="20042" w:author="Author"/>
              </w:rPr>
            </w:pPr>
            <w:ins w:id="20043" w:author="Author">
              <w:r w:rsidRPr="00D016EC">
                <w:t>2.04</w:t>
              </w:r>
            </w:ins>
          </w:p>
        </w:tc>
        <w:tc>
          <w:tcPr>
            <w:tcW w:w="400" w:type="dxa"/>
            <w:noWrap/>
            <w:vAlign w:val="bottom"/>
            <w:hideMark/>
          </w:tcPr>
          <w:p w14:paraId="150C164E" w14:textId="77777777" w:rsidR="00C50A95" w:rsidRPr="00D016EC" w:rsidRDefault="00C50A95" w:rsidP="00416506">
            <w:pPr>
              <w:pStyle w:val="tabletext11"/>
              <w:jc w:val="center"/>
              <w:rPr>
                <w:ins w:id="20044" w:author="Author"/>
              </w:rPr>
            </w:pPr>
            <w:ins w:id="20045" w:author="Author">
              <w:r w:rsidRPr="00D016EC">
                <w:t>2.04</w:t>
              </w:r>
            </w:ins>
          </w:p>
        </w:tc>
        <w:tc>
          <w:tcPr>
            <w:tcW w:w="400" w:type="dxa"/>
            <w:noWrap/>
            <w:vAlign w:val="bottom"/>
            <w:hideMark/>
          </w:tcPr>
          <w:p w14:paraId="0BC07931" w14:textId="77777777" w:rsidR="00C50A95" w:rsidRPr="00D016EC" w:rsidRDefault="00C50A95" w:rsidP="00416506">
            <w:pPr>
              <w:pStyle w:val="tabletext11"/>
              <w:jc w:val="center"/>
              <w:rPr>
                <w:ins w:id="20046" w:author="Author"/>
              </w:rPr>
            </w:pPr>
            <w:ins w:id="20047" w:author="Author">
              <w:r w:rsidRPr="00D016EC">
                <w:t>2.04</w:t>
              </w:r>
            </w:ins>
          </w:p>
        </w:tc>
        <w:tc>
          <w:tcPr>
            <w:tcW w:w="400" w:type="dxa"/>
            <w:noWrap/>
            <w:vAlign w:val="bottom"/>
            <w:hideMark/>
          </w:tcPr>
          <w:p w14:paraId="71F611E2" w14:textId="77777777" w:rsidR="00C50A95" w:rsidRPr="00D016EC" w:rsidRDefault="00C50A95" w:rsidP="00416506">
            <w:pPr>
              <w:pStyle w:val="tabletext11"/>
              <w:jc w:val="center"/>
              <w:rPr>
                <w:ins w:id="20048" w:author="Author"/>
              </w:rPr>
            </w:pPr>
            <w:ins w:id="20049" w:author="Author">
              <w:r w:rsidRPr="00D016EC">
                <w:t>2.04</w:t>
              </w:r>
            </w:ins>
          </w:p>
        </w:tc>
        <w:tc>
          <w:tcPr>
            <w:tcW w:w="400" w:type="dxa"/>
            <w:noWrap/>
            <w:vAlign w:val="bottom"/>
            <w:hideMark/>
          </w:tcPr>
          <w:p w14:paraId="0818F714" w14:textId="77777777" w:rsidR="00C50A95" w:rsidRPr="00D016EC" w:rsidRDefault="00C50A95" w:rsidP="00416506">
            <w:pPr>
              <w:pStyle w:val="tabletext11"/>
              <w:jc w:val="center"/>
              <w:rPr>
                <w:ins w:id="20050" w:author="Author"/>
              </w:rPr>
            </w:pPr>
            <w:ins w:id="20051" w:author="Author">
              <w:r w:rsidRPr="00D016EC">
                <w:t>2.04</w:t>
              </w:r>
            </w:ins>
          </w:p>
        </w:tc>
        <w:tc>
          <w:tcPr>
            <w:tcW w:w="400" w:type="dxa"/>
            <w:noWrap/>
            <w:vAlign w:val="bottom"/>
            <w:hideMark/>
          </w:tcPr>
          <w:p w14:paraId="40CB6400" w14:textId="77777777" w:rsidR="00C50A95" w:rsidRPr="00D016EC" w:rsidRDefault="00C50A95" w:rsidP="00416506">
            <w:pPr>
              <w:pStyle w:val="tabletext11"/>
              <w:jc w:val="center"/>
              <w:rPr>
                <w:ins w:id="20052" w:author="Author"/>
              </w:rPr>
            </w:pPr>
            <w:ins w:id="20053" w:author="Author">
              <w:r w:rsidRPr="00D016EC">
                <w:t>2.04</w:t>
              </w:r>
            </w:ins>
          </w:p>
        </w:tc>
        <w:tc>
          <w:tcPr>
            <w:tcW w:w="400" w:type="dxa"/>
            <w:noWrap/>
            <w:vAlign w:val="bottom"/>
            <w:hideMark/>
          </w:tcPr>
          <w:p w14:paraId="55C83482" w14:textId="77777777" w:rsidR="00C50A95" w:rsidRPr="00D016EC" w:rsidRDefault="00C50A95" w:rsidP="00416506">
            <w:pPr>
              <w:pStyle w:val="tabletext11"/>
              <w:jc w:val="center"/>
              <w:rPr>
                <w:ins w:id="20054" w:author="Author"/>
              </w:rPr>
            </w:pPr>
            <w:ins w:id="20055" w:author="Author">
              <w:r w:rsidRPr="00D016EC">
                <w:t>2.04</w:t>
              </w:r>
            </w:ins>
          </w:p>
        </w:tc>
        <w:tc>
          <w:tcPr>
            <w:tcW w:w="400" w:type="dxa"/>
            <w:noWrap/>
            <w:vAlign w:val="bottom"/>
            <w:hideMark/>
          </w:tcPr>
          <w:p w14:paraId="7C933744" w14:textId="77777777" w:rsidR="00C50A95" w:rsidRPr="00D016EC" w:rsidRDefault="00C50A95" w:rsidP="00416506">
            <w:pPr>
              <w:pStyle w:val="tabletext11"/>
              <w:jc w:val="center"/>
              <w:rPr>
                <w:ins w:id="20056" w:author="Author"/>
              </w:rPr>
            </w:pPr>
            <w:ins w:id="20057" w:author="Author">
              <w:r w:rsidRPr="00D016EC">
                <w:t>2.04</w:t>
              </w:r>
            </w:ins>
          </w:p>
        </w:tc>
        <w:tc>
          <w:tcPr>
            <w:tcW w:w="400" w:type="dxa"/>
            <w:noWrap/>
            <w:vAlign w:val="bottom"/>
            <w:hideMark/>
          </w:tcPr>
          <w:p w14:paraId="36BC15F4" w14:textId="77777777" w:rsidR="00C50A95" w:rsidRPr="00D016EC" w:rsidRDefault="00C50A95" w:rsidP="00416506">
            <w:pPr>
              <w:pStyle w:val="tabletext11"/>
              <w:jc w:val="center"/>
              <w:rPr>
                <w:ins w:id="20058" w:author="Author"/>
              </w:rPr>
            </w:pPr>
            <w:ins w:id="20059" w:author="Author">
              <w:r w:rsidRPr="00D016EC">
                <w:t>2.04</w:t>
              </w:r>
            </w:ins>
          </w:p>
        </w:tc>
        <w:tc>
          <w:tcPr>
            <w:tcW w:w="400" w:type="dxa"/>
            <w:noWrap/>
            <w:vAlign w:val="bottom"/>
            <w:hideMark/>
          </w:tcPr>
          <w:p w14:paraId="68A2FAFE" w14:textId="77777777" w:rsidR="00C50A95" w:rsidRPr="00D016EC" w:rsidRDefault="00C50A95" w:rsidP="00416506">
            <w:pPr>
              <w:pStyle w:val="tabletext11"/>
              <w:jc w:val="center"/>
              <w:rPr>
                <w:ins w:id="20060" w:author="Author"/>
              </w:rPr>
            </w:pPr>
            <w:ins w:id="20061" w:author="Author">
              <w:r w:rsidRPr="00D016EC">
                <w:t>2.04</w:t>
              </w:r>
            </w:ins>
          </w:p>
        </w:tc>
        <w:tc>
          <w:tcPr>
            <w:tcW w:w="400" w:type="dxa"/>
            <w:noWrap/>
            <w:vAlign w:val="bottom"/>
            <w:hideMark/>
          </w:tcPr>
          <w:p w14:paraId="4F83DBCE" w14:textId="77777777" w:rsidR="00C50A95" w:rsidRPr="00D016EC" w:rsidRDefault="00C50A95" w:rsidP="00416506">
            <w:pPr>
              <w:pStyle w:val="tabletext11"/>
              <w:jc w:val="center"/>
              <w:rPr>
                <w:ins w:id="20062" w:author="Author"/>
              </w:rPr>
            </w:pPr>
            <w:ins w:id="20063" w:author="Author">
              <w:r w:rsidRPr="00D016EC">
                <w:t>2.04</w:t>
              </w:r>
            </w:ins>
          </w:p>
        </w:tc>
        <w:tc>
          <w:tcPr>
            <w:tcW w:w="400" w:type="dxa"/>
            <w:noWrap/>
            <w:vAlign w:val="bottom"/>
            <w:hideMark/>
          </w:tcPr>
          <w:p w14:paraId="10945F81" w14:textId="77777777" w:rsidR="00C50A95" w:rsidRPr="00D016EC" w:rsidRDefault="00C50A95" w:rsidP="00416506">
            <w:pPr>
              <w:pStyle w:val="tabletext11"/>
              <w:jc w:val="center"/>
              <w:rPr>
                <w:ins w:id="20064" w:author="Author"/>
              </w:rPr>
            </w:pPr>
            <w:ins w:id="20065" w:author="Author">
              <w:r w:rsidRPr="00D016EC">
                <w:t>2.04</w:t>
              </w:r>
            </w:ins>
          </w:p>
        </w:tc>
        <w:tc>
          <w:tcPr>
            <w:tcW w:w="400" w:type="dxa"/>
            <w:noWrap/>
            <w:vAlign w:val="bottom"/>
            <w:hideMark/>
          </w:tcPr>
          <w:p w14:paraId="2720A065" w14:textId="77777777" w:rsidR="00C50A95" w:rsidRPr="00D016EC" w:rsidRDefault="00C50A95" w:rsidP="00416506">
            <w:pPr>
              <w:pStyle w:val="tabletext11"/>
              <w:jc w:val="center"/>
              <w:rPr>
                <w:ins w:id="20066" w:author="Author"/>
              </w:rPr>
            </w:pPr>
            <w:ins w:id="20067" w:author="Author">
              <w:r w:rsidRPr="00D016EC">
                <w:t>2.04</w:t>
              </w:r>
            </w:ins>
          </w:p>
        </w:tc>
        <w:tc>
          <w:tcPr>
            <w:tcW w:w="440" w:type="dxa"/>
            <w:noWrap/>
            <w:vAlign w:val="bottom"/>
            <w:hideMark/>
          </w:tcPr>
          <w:p w14:paraId="29B615F0" w14:textId="77777777" w:rsidR="00C50A95" w:rsidRPr="00D016EC" w:rsidRDefault="00C50A95" w:rsidP="00416506">
            <w:pPr>
              <w:pStyle w:val="tabletext11"/>
              <w:jc w:val="center"/>
              <w:rPr>
                <w:ins w:id="20068" w:author="Author"/>
              </w:rPr>
            </w:pPr>
            <w:ins w:id="20069" w:author="Author">
              <w:r w:rsidRPr="00D016EC">
                <w:t>2.04</w:t>
              </w:r>
            </w:ins>
          </w:p>
        </w:tc>
        <w:tc>
          <w:tcPr>
            <w:tcW w:w="400" w:type="dxa"/>
            <w:noWrap/>
            <w:vAlign w:val="bottom"/>
            <w:hideMark/>
          </w:tcPr>
          <w:p w14:paraId="49746A75" w14:textId="77777777" w:rsidR="00C50A95" w:rsidRPr="00D016EC" w:rsidRDefault="00C50A95" w:rsidP="00416506">
            <w:pPr>
              <w:pStyle w:val="tabletext11"/>
              <w:jc w:val="center"/>
              <w:rPr>
                <w:ins w:id="20070" w:author="Author"/>
              </w:rPr>
            </w:pPr>
            <w:ins w:id="20071" w:author="Author">
              <w:r w:rsidRPr="00D016EC">
                <w:t>2.04</w:t>
              </w:r>
            </w:ins>
          </w:p>
        </w:tc>
        <w:tc>
          <w:tcPr>
            <w:tcW w:w="400" w:type="dxa"/>
            <w:noWrap/>
            <w:vAlign w:val="bottom"/>
            <w:hideMark/>
          </w:tcPr>
          <w:p w14:paraId="1224F548" w14:textId="77777777" w:rsidR="00C50A95" w:rsidRPr="00D016EC" w:rsidRDefault="00C50A95" w:rsidP="00416506">
            <w:pPr>
              <w:pStyle w:val="tabletext11"/>
              <w:jc w:val="center"/>
              <w:rPr>
                <w:ins w:id="20072" w:author="Author"/>
              </w:rPr>
            </w:pPr>
            <w:ins w:id="20073" w:author="Author">
              <w:r w:rsidRPr="00D016EC">
                <w:t>2.04</w:t>
              </w:r>
            </w:ins>
          </w:p>
        </w:tc>
        <w:tc>
          <w:tcPr>
            <w:tcW w:w="400" w:type="dxa"/>
            <w:noWrap/>
            <w:vAlign w:val="bottom"/>
            <w:hideMark/>
          </w:tcPr>
          <w:p w14:paraId="2EE2786A" w14:textId="77777777" w:rsidR="00C50A95" w:rsidRPr="00D016EC" w:rsidRDefault="00C50A95" w:rsidP="00416506">
            <w:pPr>
              <w:pStyle w:val="tabletext11"/>
              <w:jc w:val="center"/>
              <w:rPr>
                <w:ins w:id="20074" w:author="Author"/>
              </w:rPr>
            </w:pPr>
            <w:ins w:id="20075" w:author="Author">
              <w:r w:rsidRPr="00D016EC">
                <w:t>2.04</w:t>
              </w:r>
            </w:ins>
          </w:p>
        </w:tc>
        <w:tc>
          <w:tcPr>
            <w:tcW w:w="400" w:type="dxa"/>
            <w:noWrap/>
            <w:vAlign w:val="bottom"/>
            <w:hideMark/>
          </w:tcPr>
          <w:p w14:paraId="41324942" w14:textId="77777777" w:rsidR="00C50A95" w:rsidRPr="00D016EC" w:rsidRDefault="00C50A95" w:rsidP="00416506">
            <w:pPr>
              <w:pStyle w:val="tabletext11"/>
              <w:jc w:val="center"/>
              <w:rPr>
                <w:ins w:id="20076" w:author="Author"/>
              </w:rPr>
            </w:pPr>
            <w:ins w:id="20077" w:author="Author">
              <w:r w:rsidRPr="00D016EC">
                <w:t>2.04</w:t>
              </w:r>
            </w:ins>
          </w:p>
        </w:tc>
        <w:tc>
          <w:tcPr>
            <w:tcW w:w="460" w:type="dxa"/>
            <w:noWrap/>
            <w:vAlign w:val="bottom"/>
            <w:hideMark/>
          </w:tcPr>
          <w:p w14:paraId="41313F25" w14:textId="77777777" w:rsidR="00C50A95" w:rsidRPr="00D016EC" w:rsidRDefault="00C50A95" w:rsidP="00416506">
            <w:pPr>
              <w:pStyle w:val="tabletext11"/>
              <w:jc w:val="center"/>
              <w:rPr>
                <w:ins w:id="20078" w:author="Author"/>
              </w:rPr>
            </w:pPr>
            <w:ins w:id="20079" w:author="Author">
              <w:r w:rsidRPr="00D016EC">
                <w:t>2.04</w:t>
              </w:r>
            </w:ins>
          </w:p>
        </w:tc>
      </w:tr>
      <w:tr w:rsidR="00C50A95" w:rsidRPr="00D016EC" w14:paraId="5553D6B2" w14:textId="77777777" w:rsidTr="00416506">
        <w:trPr>
          <w:trHeight w:val="190"/>
          <w:ins w:id="20080" w:author="Author"/>
        </w:trPr>
        <w:tc>
          <w:tcPr>
            <w:tcW w:w="200" w:type="dxa"/>
            <w:tcBorders>
              <w:right w:val="nil"/>
            </w:tcBorders>
            <w:vAlign w:val="bottom"/>
          </w:tcPr>
          <w:p w14:paraId="374B0B54" w14:textId="77777777" w:rsidR="00C50A95" w:rsidRPr="00D016EC" w:rsidRDefault="00C50A95" w:rsidP="00416506">
            <w:pPr>
              <w:pStyle w:val="tabletext11"/>
              <w:jc w:val="right"/>
              <w:rPr>
                <w:ins w:id="20081" w:author="Author"/>
              </w:rPr>
            </w:pPr>
          </w:p>
        </w:tc>
        <w:tc>
          <w:tcPr>
            <w:tcW w:w="1580" w:type="dxa"/>
            <w:tcBorders>
              <w:left w:val="nil"/>
            </w:tcBorders>
            <w:vAlign w:val="bottom"/>
            <w:hideMark/>
          </w:tcPr>
          <w:p w14:paraId="54FE77BF" w14:textId="77777777" w:rsidR="00C50A95" w:rsidRPr="00D016EC" w:rsidRDefault="00C50A95" w:rsidP="00416506">
            <w:pPr>
              <w:pStyle w:val="tabletext11"/>
              <w:tabs>
                <w:tab w:val="decimal" w:pos="640"/>
              </w:tabs>
              <w:rPr>
                <w:ins w:id="20082" w:author="Author"/>
              </w:rPr>
            </w:pPr>
            <w:ins w:id="20083" w:author="Author">
              <w:r w:rsidRPr="00D016EC">
                <w:t>350,000 to 399,999</w:t>
              </w:r>
            </w:ins>
          </w:p>
        </w:tc>
        <w:tc>
          <w:tcPr>
            <w:tcW w:w="680" w:type="dxa"/>
            <w:noWrap/>
            <w:vAlign w:val="bottom"/>
            <w:hideMark/>
          </w:tcPr>
          <w:p w14:paraId="4144B93F" w14:textId="77777777" w:rsidR="00C50A95" w:rsidRPr="00D016EC" w:rsidRDefault="00C50A95" w:rsidP="00416506">
            <w:pPr>
              <w:pStyle w:val="tabletext11"/>
              <w:jc w:val="center"/>
              <w:rPr>
                <w:ins w:id="20084" w:author="Author"/>
              </w:rPr>
            </w:pPr>
            <w:ins w:id="20085" w:author="Author">
              <w:r w:rsidRPr="00D016EC">
                <w:t>3.60</w:t>
              </w:r>
            </w:ins>
          </w:p>
        </w:tc>
        <w:tc>
          <w:tcPr>
            <w:tcW w:w="900" w:type="dxa"/>
            <w:noWrap/>
            <w:vAlign w:val="bottom"/>
            <w:hideMark/>
          </w:tcPr>
          <w:p w14:paraId="04837E15" w14:textId="77777777" w:rsidR="00C50A95" w:rsidRPr="00D016EC" w:rsidRDefault="00C50A95" w:rsidP="00416506">
            <w:pPr>
              <w:pStyle w:val="tabletext11"/>
              <w:jc w:val="center"/>
              <w:rPr>
                <w:ins w:id="20086" w:author="Author"/>
              </w:rPr>
            </w:pPr>
            <w:ins w:id="20087" w:author="Author">
              <w:r w:rsidRPr="00D016EC">
                <w:t>2.70</w:t>
              </w:r>
            </w:ins>
          </w:p>
        </w:tc>
        <w:tc>
          <w:tcPr>
            <w:tcW w:w="400" w:type="dxa"/>
            <w:noWrap/>
            <w:vAlign w:val="bottom"/>
            <w:hideMark/>
          </w:tcPr>
          <w:p w14:paraId="43889716" w14:textId="77777777" w:rsidR="00C50A95" w:rsidRPr="00D016EC" w:rsidRDefault="00C50A95" w:rsidP="00416506">
            <w:pPr>
              <w:pStyle w:val="tabletext11"/>
              <w:jc w:val="center"/>
              <w:rPr>
                <w:ins w:id="20088" w:author="Author"/>
              </w:rPr>
            </w:pPr>
            <w:ins w:id="20089" w:author="Author">
              <w:r w:rsidRPr="00D016EC">
                <w:t>2.70</w:t>
              </w:r>
            </w:ins>
          </w:p>
        </w:tc>
        <w:tc>
          <w:tcPr>
            <w:tcW w:w="400" w:type="dxa"/>
            <w:noWrap/>
            <w:vAlign w:val="bottom"/>
            <w:hideMark/>
          </w:tcPr>
          <w:p w14:paraId="6A190E51" w14:textId="77777777" w:rsidR="00C50A95" w:rsidRPr="00D016EC" w:rsidRDefault="00C50A95" w:rsidP="00416506">
            <w:pPr>
              <w:pStyle w:val="tabletext11"/>
              <w:jc w:val="center"/>
              <w:rPr>
                <w:ins w:id="20090" w:author="Author"/>
              </w:rPr>
            </w:pPr>
            <w:ins w:id="20091" w:author="Author">
              <w:r w:rsidRPr="00D016EC">
                <w:t>2.70</w:t>
              </w:r>
            </w:ins>
          </w:p>
        </w:tc>
        <w:tc>
          <w:tcPr>
            <w:tcW w:w="400" w:type="dxa"/>
            <w:noWrap/>
            <w:vAlign w:val="bottom"/>
            <w:hideMark/>
          </w:tcPr>
          <w:p w14:paraId="5E4725C5" w14:textId="77777777" w:rsidR="00C50A95" w:rsidRPr="00D016EC" w:rsidRDefault="00C50A95" w:rsidP="00416506">
            <w:pPr>
              <w:pStyle w:val="tabletext11"/>
              <w:jc w:val="center"/>
              <w:rPr>
                <w:ins w:id="20092" w:author="Author"/>
              </w:rPr>
            </w:pPr>
            <w:ins w:id="20093" w:author="Author">
              <w:r w:rsidRPr="00D016EC">
                <w:t>2.59</w:t>
              </w:r>
            </w:ins>
          </w:p>
        </w:tc>
        <w:tc>
          <w:tcPr>
            <w:tcW w:w="400" w:type="dxa"/>
            <w:noWrap/>
            <w:vAlign w:val="bottom"/>
            <w:hideMark/>
          </w:tcPr>
          <w:p w14:paraId="6A80E96E" w14:textId="77777777" w:rsidR="00C50A95" w:rsidRPr="00D016EC" w:rsidRDefault="00C50A95" w:rsidP="00416506">
            <w:pPr>
              <w:pStyle w:val="tabletext11"/>
              <w:jc w:val="center"/>
              <w:rPr>
                <w:ins w:id="20094" w:author="Author"/>
              </w:rPr>
            </w:pPr>
            <w:ins w:id="20095" w:author="Author">
              <w:r w:rsidRPr="00D016EC">
                <w:t>2.48</w:t>
              </w:r>
            </w:ins>
          </w:p>
        </w:tc>
        <w:tc>
          <w:tcPr>
            <w:tcW w:w="400" w:type="dxa"/>
            <w:noWrap/>
            <w:vAlign w:val="bottom"/>
            <w:hideMark/>
          </w:tcPr>
          <w:p w14:paraId="6E880C41" w14:textId="77777777" w:rsidR="00C50A95" w:rsidRPr="00D016EC" w:rsidRDefault="00C50A95" w:rsidP="00416506">
            <w:pPr>
              <w:pStyle w:val="tabletext11"/>
              <w:jc w:val="center"/>
              <w:rPr>
                <w:ins w:id="20096" w:author="Author"/>
              </w:rPr>
            </w:pPr>
            <w:ins w:id="20097" w:author="Author">
              <w:r w:rsidRPr="00D016EC">
                <w:t>2.37</w:t>
              </w:r>
            </w:ins>
          </w:p>
        </w:tc>
        <w:tc>
          <w:tcPr>
            <w:tcW w:w="400" w:type="dxa"/>
            <w:noWrap/>
            <w:vAlign w:val="bottom"/>
            <w:hideMark/>
          </w:tcPr>
          <w:p w14:paraId="744B1E02" w14:textId="77777777" w:rsidR="00C50A95" w:rsidRPr="00D016EC" w:rsidRDefault="00C50A95" w:rsidP="00416506">
            <w:pPr>
              <w:pStyle w:val="tabletext11"/>
              <w:jc w:val="center"/>
              <w:rPr>
                <w:ins w:id="20098" w:author="Author"/>
              </w:rPr>
            </w:pPr>
            <w:ins w:id="20099" w:author="Author">
              <w:r w:rsidRPr="00D016EC">
                <w:t>2.27</w:t>
              </w:r>
            </w:ins>
          </w:p>
        </w:tc>
        <w:tc>
          <w:tcPr>
            <w:tcW w:w="400" w:type="dxa"/>
            <w:noWrap/>
            <w:vAlign w:val="bottom"/>
            <w:hideMark/>
          </w:tcPr>
          <w:p w14:paraId="00CB316F" w14:textId="77777777" w:rsidR="00C50A95" w:rsidRPr="00D016EC" w:rsidRDefault="00C50A95" w:rsidP="00416506">
            <w:pPr>
              <w:pStyle w:val="tabletext11"/>
              <w:jc w:val="center"/>
              <w:rPr>
                <w:ins w:id="20100" w:author="Author"/>
              </w:rPr>
            </w:pPr>
            <w:ins w:id="20101" w:author="Author">
              <w:r w:rsidRPr="00D016EC">
                <w:t>2.16</w:t>
              </w:r>
            </w:ins>
          </w:p>
        </w:tc>
        <w:tc>
          <w:tcPr>
            <w:tcW w:w="400" w:type="dxa"/>
            <w:noWrap/>
            <w:vAlign w:val="bottom"/>
            <w:hideMark/>
          </w:tcPr>
          <w:p w14:paraId="0E3428CC" w14:textId="77777777" w:rsidR="00C50A95" w:rsidRPr="00D016EC" w:rsidRDefault="00C50A95" w:rsidP="00416506">
            <w:pPr>
              <w:pStyle w:val="tabletext11"/>
              <w:jc w:val="center"/>
              <w:rPr>
                <w:ins w:id="20102" w:author="Author"/>
              </w:rPr>
            </w:pPr>
            <w:ins w:id="20103" w:author="Author">
              <w:r w:rsidRPr="00D016EC">
                <w:t>2.16</w:t>
              </w:r>
            </w:ins>
          </w:p>
        </w:tc>
        <w:tc>
          <w:tcPr>
            <w:tcW w:w="400" w:type="dxa"/>
            <w:noWrap/>
            <w:vAlign w:val="bottom"/>
            <w:hideMark/>
          </w:tcPr>
          <w:p w14:paraId="020DD9CE" w14:textId="77777777" w:rsidR="00C50A95" w:rsidRPr="00D016EC" w:rsidRDefault="00C50A95" w:rsidP="00416506">
            <w:pPr>
              <w:pStyle w:val="tabletext11"/>
              <w:jc w:val="center"/>
              <w:rPr>
                <w:ins w:id="20104" w:author="Author"/>
              </w:rPr>
            </w:pPr>
            <w:ins w:id="20105" w:author="Author">
              <w:r w:rsidRPr="00D016EC">
                <w:t>2.16</w:t>
              </w:r>
            </w:ins>
          </w:p>
        </w:tc>
        <w:tc>
          <w:tcPr>
            <w:tcW w:w="400" w:type="dxa"/>
            <w:noWrap/>
            <w:vAlign w:val="bottom"/>
            <w:hideMark/>
          </w:tcPr>
          <w:p w14:paraId="68695B95" w14:textId="77777777" w:rsidR="00C50A95" w:rsidRPr="00D016EC" w:rsidRDefault="00C50A95" w:rsidP="00416506">
            <w:pPr>
              <w:pStyle w:val="tabletext11"/>
              <w:jc w:val="center"/>
              <w:rPr>
                <w:ins w:id="20106" w:author="Author"/>
              </w:rPr>
            </w:pPr>
            <w:ins w:id="20107" w:author="Author">
              <w:r w:rsidRPr="00D016EC">
                <w:t>2.16</w:t>
              </w:r>
            </w:ins>
          </w:p>
        </w:tc>
        <w:tc>
          <w:tcPr>
            <w:tcW w:w="400" w:type="dxa"/>
            <w:noWrap/>
            <w:vAlign w:val="bottom"/>
            <w:hideMark/>
          </w:tcPr>
          <w:p w14:paraId="2CEB5DFA" w14:textId="77777777" w:rsidR="00C50A95" w:rsidRPr="00D016EC" w:rsidRDefault="00C50A95" w:rsidP="00416506">
            <w:pPr>
              <w:pStyle w:val="tabletext11"/>
              <w:jc w:val="center"/>
              <w:rPr>
                <w:ins w:id="20108" w:author="Author"/>
              </w:rPr>
            </w:pPr>
            <w:ins w:id="20109" w:author="Author">
              <w:r w:rsidRPr="00D016EC">
                <w:t>2.16</w:t>
              </w:r>
            </w:ins>
          </w:p>
        </w:tc>
        <w:tc>
          <w:tcPr>
            <w:tcW w:w="400" w:type="dxa"/>
            <w:noWrap/>
            <w:vAlign w:val="bottom"/>
            <w:hideMark/>
          </w:tcPr>
          <w:p w14:paraId="5C8115C3" w14:textId="77777777" w:rsidR="00C50A95" w:rsidRPr="00D016EC" w:rsidRDefault="00C50A95" w:rsidP="00416506">
            <w:pPr>
              <w:pStyle w:val="tabletext11"/>
              <w:jc w:val="center"/>
              <w:rPr>
                <w:ins w:id="20110" w:author="Author"/>
              </w:rPr>
            </w:pPr>
            <w:ins w:id="20111" w:author="Author">
              <w:r w:rsidRPr="00D016EC">
                <w:t>2.16</w:t>
              </w:r>
            </w:ins>
          </w:p>
        </w:tc>
        <w:tc>
          <w:tcPr>
            <w:tcW w:w="400" w:type="dxa"/>
            <w:noWrap/>
            <w:vAlign w:val="bottom"/>
            <w:hideMark/>
          </w:tcPr>
          <w:p w14:paraId="5F2CC0CA" w14:textId="77777777" w:rsidR="00C50A95" w:rsidRPr="00D016EC" w:rsidRDefault="00C50A95" w:rsidP="00416506">
            <w:pPr>
              <w:pStyle w:val="tabletext11"/>
              <w:jc w:val="center"/>
              <w:rPr>
                <w:ins w:id="20112" w:author="Author"/>
              </w:rPr>
            </w:pPr>
            <w:ins w:id="20113" w:author="Author">
              <w:r w:rsidRPr="00D016EC">
                <w:t>2.16</w:t>
              </w:r>
            </w:ins>
          </w:p>
        </w:tc>
        <w:tc>
          <w:tcPr>
            <w:tcW w:w="400" w:type="dxa"/>
            <w:noWrap/>
            <w:vAlign w:val="bottom"/>
            <w:hideMark/>
          </w:tcPr>
          <w:p w14:paraId="52ECF540" w14:textId="77777777" w:rsidR="00C50A95" w:rsidRPr="00D016EC" w:rsidRDefault="00C50A95" w:rsidP="00416506">
            <w:pPr>
              <w:pStyle w:val="tabletext11"/>
              <w:jc w:val="center"/>
              <w:rPr>
                <w:ins w:id="20114" w:author="Author"/>
              </w:rPr>
            </w:pPr>
            <w:ins w:id="20115" w:author="Author">
              <w:r w:rsidRPr="00D016EC">
                <w:t>2.16</w:t>
              </w:r>
            </w:ins>
          </w:p>
        </w:tc>
        <w:tc>
          <w:tcPr>
            <w:tcW w:w="400" w:type="dxa"/>
            <w:noWrap/>
            <w:vAlign w:val="bottom"/>
            <w:hideMark/>
          </w:tcPr>
          <w:p w14:paraId="6789795B" w14:textId="77777777" w:rsidR="00C50A95" w:rsidRPr="00D016EC" w:rsidRDefault="00C50A95" w:rsidP="00416506">
            <w:pPr>
              <w:pStyle w:val="tabletext11"/>
              <w:jc w:val="center"/>
              <w:rPr>
                <w:ins w:id="20116" w:author="Author"/>
              </w:rPr>
            </w:pPr>
            <w:ins w:id="20117" w:author="Author">
              <w:r w:rsidRPr="00D016EC">
                <w:t>2.16</w:t>
              </w:r>
            </w:ins>
          </w:p>
        </w:tc>
        <w:tc>
          <w:tcPr>
            <w:tcW w:w="400" w:type="dxa"/>
            <w:noWrap/>
            <w:vAlign w:val="bottom"/>
            <w:hideMark/>
          </w:tcPr>
          <w:p w14:paraId="2001817C" w14:textId="77777777" w:rsidR="00C50A95" w:rsidRPr="00D016EC" w:rsidRDefault="00C50A95" w:rsidP="00416506">
            <w:pPr>
              <w:pStyle w:val="tabletext11"/>
              <w:jc w:val="center"/>
              <w:rPr>
                <w:ins w:id="20118" w:author="Author"/>
              </w:rPr>
            </w:pPr>
            <w:ins w:id="20119" w:author="Author">
              <w:r w:rsidRPr="00D016EC">
                <w:t>2.16</w:t>
              </w:r>
            </w:ins>
          </w:p>
        </w:tc>
        <w:tc>
          <w:tcPr>
            <w:tcW w:w="400" w:type="dxa"/>
            <w:noWrap/>
            <w:vAlign w:val="bottom"/>
            <w:hideMark/>
          </w:tcPr>
          <w:p w14:paraId="74D13B53" w14:textId="77777777" w:rsidR="00C50A95" w:rsidRPr="00D016EC" w:rsidRDefault="00C50A95" w:rsidP="00416506">
            <w:pPr>
              <w:pStyle w:val="tabletext11"/>
              <w:jc w:val="center"/>
              <w:rPr>
                <w:ins w:id="20120" w:author="Author"/>
              </w:rPr>
            </w:pPr>
            <w:ins w:id="20121" w:author="Author">
              <w:r w:rsidRPr="00D016EC">
                <w:t>2.16</w:t>
              </w:r>
            </w:ins>
          </w:p>
        </w:tc>
        <w:tc>
          <w:tcPr>
            <w:tcW w:w="400" w:type="dxa"/>
            <w:noWrap/>
            <w:vAlign w:val="bottom"/>
            <w:hideMark/>
          </w:tcPr>
          <w:p w14:paraId="19DDD1B8" w14:textId="77777777" w:rsidR="00C50A95" w:rsidRPr="00D016EC" w:rsidRDefault="00C50A95" w:rsidP="00416506">
            <w:pPr>
              <w:pStyle w:val="tabletext11"/>
              <w:jc w:val="center"/>
              <w:rPr>
                <w:ins w:id="20122" w:author="Author"/>
              </w:rPr>
            </w:pPr>
            <w:ins w:id="20123" w:author="Author">
              <w:r w:rsidRPr="00D016EC">
                <w:t>2.16</w:t>
              </w:r>
            </w:ins>
          </w:p>
        </w:tc>
        <w:tc>
          <w:tcPr>
            <w:tcW w:w="400" w:type="dxa"/>
            <w:noWrap/>
            <w:vAlign w:val="bottom"/>
            <w:hideMark/>
          </w:tcPr>
          <w:p w14:paraId="6DC34F57" w14:textId="77777777" w:rsidR="00C50A95" w:rsidRPr="00D016EC" w:rsidRDefault="00C50A95" w:rsidP="00416506">
            <w:pPr>
              <w:pStyle w:val="tabletext11"/>
              <w:jc w:val="center"/>
              <w:rPr>
                <w:ins w:id="20124" w:author="Author"/>
              </w:rPr>
            </w:pPr>
            <w:ins w:id="20125" w:author="Author">
              <w:r w:rsidRPr="00D016EC">
                <w:t>2.16</w:t>
              </w:r>
            </w:ins>
          </w:p>
        </w:tc>
        <w:tc>
          <w:tcPr>
            <w:tcW w:w="400" w:type="dxa"/>
            <w:noWrap/>
            <w:vAlign w:val="bottom"/>
            <w:hideMark/>
          </w:tcPr>
          <w:p w14:paraId="78C7B217" w14:textId="77777777" w:rsidR="00C50A95" w:rsidRPr="00D016EC" w:rsidRDefault="00C50A95" w:rsidP="00416506">
            <w:pPr>
              <w:pStyle w:val="tabletext11"/>
              <w:jc w:val="center"/>
              <w:rPr>
                <w:ins w:id="20126" w:author="Author"/>
              </w:rPr>
            </w:pPr>
            <w:ins w:id="20127" w:author="Author">
              <w:r w:rsidRPr="00D016EC">
                <w:t>2.16</w:t>
              </w:r>
            </w:ins>
          </w:p>
        </w:tc>
        <w:tc>
          <w:tcPr>
            <w:tcW w:w="440" w:type="dxa"/>
            <w:noWrap/>
            <w:vAlign w:val="bottom"/>
            <w:hideMark/>
          </w:tcPr>
          <w:p w14:paraId="2008155E" w14:textId="77777777" w:rsidR="00C50A95" w:rsidRPr="00D016EC" w:rsidRDefault="00C50A95" w:rsidP="00416506">
            <w:pPr>
              <w:pStyle w:val="tabletext11"/>
              <w:jc w:val="center"/>
              <w:rPr>
                <w:ins w:id="20128" w:author="Author"/>
              </w:rPr>
            </w:pPr>
            <w:ins w:id="20129" w:author="Author">
              <w:r w:rsidRPr="00D016EC">
                <w:t>2.16</w:t>
              </w:r>
            </w:ins>
          </w:p>
        </w:tc>
        <w:tc>
          <w:tcPr>
            <w:tcW w:w="400" w:type="dxa"/>
            <w:noWrap/>
            <w:vAlign w:val="bottom"/>
            <w:hideMark/>
          </w:tcPr>
          <w:p w14:paraId="7128781C" w14:textId="77777777" w:rsidR="00C50A95" w:rsidRPr="00D016EC" w:rsidRDefault="00C50A95" w:rsidP="00416506">
            <w:pPr>
              <w:pStyle w:val="tabletext11"/>
              <w:jc w:val="center"/>
              <w:rPr>
                <w:ins w:id="20130" w:author="Author"/>
              </w:rPr>
            </w:pPr>
            <w:ins w:id="20131" w:author="Author">
              <w:r w:rsidRPr="00D016EC">
                <w:t>2.16</w:t>
              </w:r>
            </w:ins>
          </w:p>
        </w:tc>
        <w:tc>
          <w:tcPr>
            <w:tcW w:w="400" w:type="dxa"/>
            <w:noWrap/>
            <w:vAlign w:val="bottom"/>
            <w:hideMark/>
          </w:tcPr>
          <w:p w14:paraId="3894B685" w14:textId="77777777" w:rsidR="00C50A95" w:rsidRPr="00D016EC" w:rsidRDefault="00C50A95" w:rsidP="00416506">
            <w:pPr>
              <w:pStyle w:val="tabletext11"/>
              <w:jc w:val="center"/>
              <w:rPr>
                <w:ins w:id="20132" w:author="Author"/>
              </w:rPr>
            </w:pPr>
            <w:ins w:id="20133" w:author="Author">
              <w:r w:rsidRPr="00D016EC">
                <w:t>2.16</w:t>
              </w:r>
            </w:ins>
          </w:p>
        </w:tc>
        <w:tc>
          <w:tcPr>
            <w:tcW w:w="400" w:type="dxa"/>
            <w:noWrap/>
            <w:vAlign w:val="bottom"/>
            <w:hideMark/>
          </w:tcPr>
          <w:p w14:paraId="3C2AD8F8" w14:textId="77777777" w:rsidR="00C50A95" w:rsidRPr="00D016EC" w:rsidRDefault="00C50A95" w:rsidP="00416506">
            <w:pPr>
              <w:pStyle w:val="tabletext11"/>
              <w:jc w:val="center"/>
              <w:rPr>
                <w:ins w:id="20134" w:author="Author"/>
              </w:rPr>
            </w:pPr>
            <w:ins w:id="20135" w:author="Author">
              <w:r w:rsidRPr="00D016EC">
                <w:t>2.16</w:t>
              </w:r>
            </w:ins>
          </w:p>
        </w:tc>
        <w:tc>
          <w:tcPr>
            <w:tcW w:w="400" w:type="dxa"/>
            <w:noWrap/>
            <w:vAlign w:val="bottom"/>
            <w:hideMark/>
          </w:tcPr>
          <w:p w14:paraId="52D274F7" w14:textId="77777777" w:rsidR="00C50A95" w:rsidRPr="00D016EC" w:rsidRDefault="00C50A95" w:rsidP="00416506">
            <w:pPr>
              <w:pStyle w:val="tabletext11"/>
              <w:jc w:val="center"/>
              <w:rPr>
                <w:ins w:id="20136" w:author="Author"/>
              </w:rPr>
            </w:pPr>
            <w:ins w:id="20137" w:author="Author">
              <w:r w:rsidRPr="00D016EC">
                <w:t>2.16</w:t>
              </w:r>
            </w:ins>
          </w:p>
        </w:tc>
        <w:tc>
          <w:tcPr>
            <w:tcW w:w="460" w:type="dxa"/>
            <w:noWrap/>
            <w:vAlign w:val="bottom"/>
            <w:hideMark/>
          </w:tcPr>
          <w:p w14:paraId="6EDDFD85" w14:textId="77777777" w:rsidR="00C50A95" w:rsidRPr="00D016EC" w:rsidRDefault="00C50A95" w:rsidP="00416506">
            <w:pPr>
              <w:pStyle w:val="tabletext11"/>
              <w:jc w:val="center"/>
              <w:rPr>
                <w:ins w:id="20138" w:author="Author"/>
              </w:rPr>
            </w:pPr>
            <w:ins w:id="20139" w:author="Author">
              <w:r w:rsidRPr="00D016EC">
                <w:t>2.16</w:t>
              </w:r>
            </w:ins>
          </w:p>
        </w:tc>
      </w:tr>
      <w:tr w:rsidR="00C50A95" w:rsidRPr="00D016EC" w14:paraId="451F89C5" w14:textId="77777777" w:rsidTr="00416506">
        <w:trPr>
          <w:trHeight w:val="190"/>
          <w:ins w:id="20140" w:author="Author"/>
        </w:trPr>
        <w:tc>
          <w:tcPr>
            <w:tcW w:w="200" w:type="dxa"/>
            <w:tcBorders>
              <w:right w:val="nil"/>
            </w:tcBorders>
            <w:vAlign w:val="bottom"/>
          </w:tcPr>
          <w:p w14:paraId="0C603C6A" w14:textId="77777777" w:rsidR="00C50A95" w:rsidRPr="00D016EC" w:rsidRDefault="00C50A95" w:rsidP="00416506">
            <w:pPr>
              <w:pStyle w:val="tabletext11"/>
              <w:jc w:val="right"/>
              <w:rPr>
                <w:ins w:id="20141" w:author="Author"/>
              </w:rPr>
            </w:pPr>
          </w:p>
        </w:tc>
        <w:tc>
          <w:tcPr>
            <w:tcW w:w="1580" w:type="dxa"/>
            <w:tcBorders>
              <w:left w:val="nil"/>
            </w:tcBorders>
            <w:vAlign w:val="bottom"/>
            <w:hideMark/>
          </w:tcPr>
          <w:p w14:paraId="62FA6880" w14:textId="77777777" w:rsidR="00C50A95" w:rsidRPr="00D016EC" w:rsidRDefault="00C50A95" w:rsidP="00416506">
            <w:pPr>
              <w:pStyle w:val="tabletext11"/>
              <w:tabs>
                <w:tab w:val="decimal" w:pos="640"/>
              </w:tabs>
              <w:rPr>
                <w:ins w:id="20142" w:author="Author"/>
              </w:rPr>
            </w:pPr>
            <w:ins w:id="20143" w:author="Author">
              <w:r w:rsidRPr="00D016EC">
                <w:t>400,000 to 449,999</w:t>
              </w:r>
            </w:ins>
          </w:p>
        </w:tc>
        <w:tc>
          <w:tcPr>
            <w:tcW w:w="680" w:type="dxa"/>
            <w:noWrap/>
            <w:vAlign w:val="bottom"/>
            <w:hideMark/>
          </w:tcPr>
          <w:p w14:paraId="3B87E6F8" w14:textId="77777777" w:rsidR="00C50A95" w:rsidRPr="00D016EC" w:rsidRDefault="00C50A95" w:rsidP="00416506">
            <w:pPr>
              <w:pStyle w:val="tabletext11"/>
              <w:jc w:val="center"/>
              <w:rPr>
                <w:ins w:id="20144" w:author="Author"/>
              </w:rPr>
            </w:pPr>
            <w:ins w:id="20145" w:author="Author">
              <w:r w:rsidRPr="00D016EC">
                <w:t>3.78</w:t>
              </w:r>
            </w:ins>
          </w:p>
        </w:tc>
        <w:tc>
          <w:tcPr>
            <w:tcW w:w="900" w:type="dxa"/>
            <w:noWrap/>
            <w:vAlign w:val="bottom"/>
            <w:hideMark/>
          </w:tcPr>
          <w:p w14:paraId="67B48438" w14:textId="77777777" w:rsidR="00C50A95" w:rsidRPr="00D016EC" w:rsidRDefault="00C50A95" w:rsidP="00416506">
            <w:pPr>
              <w:pStyle w:val="tabletext11"/>
              <w:jc w:val="center"/>
              <w:rPr>
                <w:ins w:id="20146" w:author="Author"/>
              </w:rPr>
            </w:pPr>
            <w:ins w:id="20147" w:author="Author">
              <w:r w:rsidRPr="00D016EC">
                <w:t>2.84</w:t>
              </w:r>
            </w:ins>
          </w:p>
        </w:tc>
        <w:tc>
          <w:tcPr>
            <w:tcW w:w="400" w:type="dxa"/>
            <w:noWrap/>
            <w:vAlign w:val="bottom"/>
            <w:hideMark/>
          </w:tcPr>
          <w:p w14:paraId="1341472A" w14:textId="77777777" w:rsidR="00C50A95" w:rsidRPr="00D016EC" w:rsidRDefault="00C50A95" w:rsidP="00416506">
            <w:pPr>
              <w:pStyle w:val="tabletext11"/>
              <w:jc w:val="center"/>
              <w:rPr>
                <w:ins w:id="20148" w:author="Author"/>
              </w:rPr>
            </w:pPr>
            <w:ins w:id="20149" w:author="Author">
              <w:r w:rsidRPr="00D016EC">
                <w:t>2.84</w:t>
              </w:r>
            </w:ins>
          </w:p>
        </w:tc>
        <w:tc>
          <w:tcPr>
            <w:tcW w:w="400" w:type="dxa"/>
            <w:noWrap/>
            <w:vAlign w:val="bottom"/>
            <w:hideMark/>
          </w:tcPr>
          <w:p w14:paraId="4A53E289" w14:textId="77777777" w:rsidR="00C50A95" w:rsidRPr="00D016EC" w:rsidRDefault="00C50A95" w:rsidP="00416506">
            <w:pPr>
              <w:pStyle w:val="tabletext11"/>
              <w:jc w:val="center"/>
              <w:rPr>
                <w:ins w:id="20150" w:author="Author"/>
              </w:rPr>
            </w:pPr>
            <w:ins w:id="20151" w:author="Author">
              <w:r w:rsidRPr="00D016EC">
                <w:t>2.84</w:t>
              </w:r>
            </w:ins>
          </w:p>
        </w:tc>
        <w:tc>
          <w:tcPr>
            <w:tcW w:w="400" w:type="dxa"/>
            <w:noWrap/>
            <w:vAlign w:val="bottom"/>
            <w:hideMark/>
          </w:tcPr>
          <w:p w14:paraId="0F26782A" w14:textId="77777777" w:rsidR="00C50A95" w:rsidRPr="00D016EC" w:rsidRDefault="00C50A95" w:rsidP="00416506">
            <w:pPr>
              <w:pStyle w:val="tabletext11"/>
              <w:jc w:val="center"/>
              <w:rPr>
                <w:ins w:id="20152" w:author="Author"/>
              </w:rPr>
            </w:pPr>
            <w:ins w:id="20153" w:author="Author">
              <w:r w:rsidRPr="00D016EC">
                <w:t>2.72</w:t>
              </w:r>
            </w:ins>
          </w:p>
        </w:tc>
        <w:tc>
          <w:tcPr>
            <w:tcW w:w="400" w:type="dxa"/>
            <w:noWrap/>
            <w:vAlign w:val="bottom"/>
            <w:hideMark/>
          </w:tcPr>
          <w:p w14:paraId="51DCA74B" w14:textId="77777777" w:rsidR="00C50A95" w:rsidRPr="00D016EC" w:rsidRDefault="00C50A95" w:rsidP="00416506">
            <w:pPr>
              <w:pStyle w:val="tabletext11"/>
              <w:jc w:val="center"/>
              <w:rPr>
                <w:ins w:id="20154" w:author="Author"/>
              </w:rPr>
            </w:pPr>
            <w:ins w:id="20155" w:author="Author">
              <w:r w:rsidRPr="00D016EC">
                <w:t>2.61</w:t>
              </w:r>
            </w:ins>
          </w:p>
        </w:tc>
        <w:tc>
          <w:tcPr>
            <w:tcW w:w="400" w:type="dxa"/>
            <w:noWrap/>
            <w:vAlign w:val="bottom"/>
            <w:hideMark/>
          </w:tcPr>
          <w:p w14:paraId="190ABF64" w14:textId="77777777" w:rsidR="00C50A95" w:rsidRPr="00D016EC" w:rsidRDefault="00C50A95" w:rsidP="00416506">
            <w:pPr>
              <w:pStyle w:val="tabletext11"/>
              <w:jc w:val="center"/>
              <w:rPr>
                <w:ins w:id="20156" w:author="Author"/>
              </w:rPr>
            </w:pPr>
            <w:ins w:id="20157" w:author="Author">
              <w:r w:rsidRPr="00D016EC">
                <w:t>2.50</w:t>
              </w:r>
            </w:ins>
          </w:p>
        </w:tc>
        <w:tc>
          <w:tcPr>
            <w:tcW w:w="400" w:type="dxa"/>
            <w:noWrap/>
            <w:vAlign w:val="bottom"/>
            <w:hideMark/>
          </w:tcPr>
          <w:p w14:paraId="4C5D1C52" w14:textId="77777777" w:rsidR="00C50A95" w:rsidRPr="00D016EC" w:rsidRDefault="00C50A95" w:rsidP="00416506">
            <w:pPr>
              <w:pStyle w:val="tabletext11"/>
              <w:jc w:val="center"/>
              <w:rPr>
                <w:ins w:id="20158" w:author="Author"/>
              </w:rPr>
            </w:pPr>
            <w:ins w:id="20159" w:author="Author">
              <w:r w:rsidRPr="00D016EC">
                <w:t>2.38</w:t>
              </w:r>
            </w:ins>
          </w:p>
        </w:tc>
        <w:tc>
          <w:tcPr>
            <w:tcW w:w="400" w:type="dxa"/>
            <w:noWrap/>
            <w:vAlign w:val="bottom"/>
            <w:hideMark/>
          </w:tcPr>
          <w:p w14:paraId="2B144A16" w14:textId="77777777" w:rsidR="00C50A95" w:rsidRPr="00D016EC" w:rsidRDefault="00C50A95" w:rsidP="00416506">
            <w:pPr>
              <w:pStyle w:val="tabletext11"/>
              <w:jc w:val="center"/>
              <w:rPr>
                <w:ins w:id="20160" w:author="Author"/>
              </w:rPr>
            </w:pPr>
            <w:ins w:id="20161" w:author="Author">
              <w:r w:rsidRPr="00D016EC">
                <w:t>2.27</w:t>
              </w:r>
            </w:ins>
          </w:p>
        </w:tc>
        <w:tc>
          <w:tcPr>
            <w:tcW w:w="400" w:type="dxa"/>
            <w:noWrap/>
            <w:vAlign w:val="bottom"/>
            <w:hideMark/>
          </w:tcPr>
          <w:p w14:paraId="446AEEBB" w14:textId="77777777" w:rsidR="00C50A95" w:rsidRPr="00D016EC" w:rsidRDefault="00C50A95" w:rsidP="00416506">
            <w:pPr>
              <w:pStyle w:val="tabletext11"/>
              <w:jc w:val="center"/>
              <w:rPr>
                <w:ins w:id="20162" w:author="Author"/>
              </w:rPr>
            </w:pPr>
            <w:ins w:id="20163" w:author="Author">
              <w:r w:rsidRPr="00D016EC">
                <w:t>2.27</w:t>
              </w:r>
            </w:ins>
          </w:p>
        </w:tc>
        <w:tc>
          <w:tcPr>
            <w:tcW w:w="400" w:type="dxa"/>
            <w:noWrap/>
            <w:vAlign w:val="bottom"/>
            <w:hideMark/>
          </w:tcPr>
          <w:p w14:paraId="55555360" w14:textId="77777777" w:rsidR="00C50A95" w:rsidRPr="00D016EC" w:rsidRDefault="00C50A95" w:rsidP="00416506">
            <w:pPr>
              <w:pStyle w:val="tabletext11"/>
              <w:jc w:val="center"/>
              <w:rPr>
                <w:ins w:id="20164" w:author="Author"/>
              </w:rPr>
            </w:pPr>
            <w:ins w:id="20165" w:author="Author">
              <w:r w:rsidRPr="00D016EC">
                <w:t>2.27</w:t>
              </w:r>
            </w:ins>
          </w:p>
        </w:tc>
        <w:tc>
          <w:tcPr>
            <w:tcW w:w="400" w:type="dxa"/>
            <w:noWrap/>
            <w:vAlign w:val="bottom"/>
            <w:hideMark/>
          </w:tcPr>
          <w:p w14:paraId="456C62BD" w14:textId="77777777" w:rsidR="00C50A95" w:rsidRPr="00D016EC" w:rsidRDefault="00C50A95" w:rsidP="00416506">
            <w:pPr>
              <w:pStyle w:val="tabletext11"/>
              <w:jc w:val="center"/>
              <w:rPr>
                <w:ins w:id="20166" w:author="Author"/>
              </w:rPr>
            </w:pPr>
            <w:ins w:id="20167" w:author="Author">
              <w:r w:rsidRPr="00D016EC">
                <w:t>2.27</w:t>
              </w:r>
            </w:ins>
          </w:p>
        </w:tc>
        <w:tc>
          <w:tcPr>
            <w:tcW w:w="400" w:type="dxa"/>
            <w:noWrap/>
            <w:vAlign w:val="bottom"/>
            <w:hideMark/>
          </w:tcPr>
          <w:p w14:paraId="6A14D6D5" w14:textId="77777777" w:rsidR="00C50A95" w:rsidRPr="00D016EC" w:rsidRDefault="00C50A95" w:rsidP="00416506">
            <w:pPr>
              <w:pStyle w:val="tabletext11"/>
              <w:jc w:val="center"/>
              <w:rPr>
                <w:ins w:id="20168" w:author="Author"/>
              </w:rPr>
            </w:pPr>
            <w:ins w:id="20169" w:author="Author">
              <w:r w:rsidRPr="00D016EC">
                <w:t>2.27</w:t>
              </w:r>
            </w:ins>
          </w:p>
        </w:tc>
        <w:tc>
          <w:tcPr>
            <w:tcW w:w="400" w:type="dxa"/>
            <w:noWrap/>
            <w:vAlign w:val="bottom"/>
            <w:hideMark/>
          </w:tcPr>
          <w:p w14:paraId="3C8291FB" w14:textId="77777777" w:rsidR="00C50A95" w:rsidRPr="00D016EC" w:rsidRDefault="00C50A95" w:rsidP="00416506">
            <w:pPr>
              <w:pStyle w:val="tabletext11"/>
              <w:jc w:val="center"/>
              <w:rPr>
                <w:ins w:id="20170" w:author="Author"/>
              </w:rPr>
            </w:pPr>
            <w:ins w:id="20171" w:author="Author">
              <w:r w:rsidRPr="00D016EC">
                <w:t>2.27</w:t>
              </w:r>
            </w:ins>
          </w:p>
        </w:tc>
        <w:tc>
          <w:tcPr>
            <w:tcW w:w="400" w:type="dxa"/>
            <w:noWrap/>
            <w:vAlign w:val="bottom"/>
            <w:hideMark/>
          </w:tcPr>
          <w:p w14:paraId="78271389" w14:textId="77777777" w:rsidR="00C50A95" w:rsidRPr="00D016EC" w:rsidRDefault="00C50A95" w:rsidP="00416506">
            <w:pPr>
              <w:pStyle w:val="tabletext11"/>
              <w:jc w:val="center"/>
              <w:rPr>
                <w:ins w:id="20172" w:author="Author"/>
              </w:rPr>
            </w:pPr>
            <w:ins w:id="20173" w:author="Author">
              <w:r w:rsidRPr="00D016EC">
                <w:t>2.27</w:t>
              </w:r>
            </w:ins>
          </w:p>
        </w:tc>
        <w:tc>
          <w:tcPr>
            <w:tcW w:w="400" w:type="dxa"/>
            <w:noWrap/>
            <w:vAlign w:val="bottom"/>
            <w:hideMark/>
          </w:tcPr>
          <w:p w14:paraId="0E25684E" w14:textId="77777777" w:rsidR="00C50A95" w:rsidRPr="00D016EC" w:rsidRDefault="00C50A95" w:rsidP="00416506">
            <w:pPr>
              <w:pStyle w:val="tabletext11"/>
              <w:jc w:val="center"/>
              <w:rPr>
                <w:ins w:id="20174" w:author="Author"/>
              </w:rPr>
            </w:pPr>
            <w:ins w:id="20175" w:author="Author">
              <w:r w:rsidRPr="00D016EC">
                <w:t>2.27</w:t>
              </w:r>
            </w:ins>
          </w:p>
        </w:tc>
        <w:tc>
          <w:tcPr>
            <w:tcW w:w="400" w:type="dxa"/>
            <w:noWrap/>
            <w:vAlign w:val="bottom"/>
            <w:hideMark/>
          </w:tcPr>
          <w:p w14:paraId="4C1F43CA" w14:textId="77777777" w:rsidR="00C50A95" w:rsidRPr="00D016EC" w:rsidRDefault="00C50A95" w:rsidP="00416506">
            <w:pPr>
              <w:pStyle w:val="tabletext11"/>
              <w:jc w:val="center"/>
              <w:rPr>
                <w:ins w:id="20176" w:author="Author"/>
              </w:rPr>
            </w:pPr>
            <w:ins w:id="20177" w:author="Author">
              <w:r w:rsidRPr="00D016EC">
                <w:t>2.27</w:t>
              </w:r>
            </w:ins>
          </w:p>
        </w:tc>
        <w:tc>
          <w:tcPr>
            <w:tcW w:w="400" w:type="dxa"/>
            <w:noWrap/>
            <w:vAlign w:val="bottom"/>
            <w:hideMark/>
          </w:tcPr>
          <w:p w14:paraId="667872D9" w14:textId="77777777" w:rsidR="00C50A95" w:rsidRPr="00D016EC" w:rsidRDefault="00C50A95" w:rsidP="00416506">
            <w:pPr>
              <w:pStyle w:val="tabletext11"/>
              <w:jc w:val="center"/>
              <w:rPr>
                <w:ins w:id="20178" w:author="Author"/>
              </w:rPr>
            </w:pPr>
            <w:ins w:id="20179" w:author="Author">
              <w:r w:rsidRPr="00D016EC">
                <w:t>2.27</w:t>
              </w:r>
            </w:ins>
          </w:p>
        </w:tc>
        <w:tc>
          <w:tcPr>
            <w:tcW w:w="400" w:type="dxa"/>
            <w:noWrap/>
            <w:vAlign w:val="bottom"/>
            <w:hideMark/>
          </w:tcPr>
          <w:p w14:paraId="35DAE033" w14:textId="77777777" w:rsidR="00C50A95" w:rsidRPr="00D016EC" w:rsidRDefault="00C50A95" w:rsidP="00416506">
            <w:pPr>
              <w:pStyle w:val="tabletext11"/>
              <w:jc w:val="center"/>
              <w:rPr>
                <w:ins w:id="20180" w:author="Author"/>
              </w:rPr>
            </w:pPr>
            <w:ins w:id="20181" w:author="Author">
              <w:r w:rsidRPr="00D016EC">
                <w:t>2.27</w:t>
              </w:r>
            </w:ins>
          </w:p>
        </w:tc>
        <w:tc>
          <w:tcPr>
            <w:tcW w:w="400" w:type="dxa"/>
            <w:noWrap/>
            <w:vAlign w:val="bottom"/>
            <w:hideMark/>
          </w:tcPr>
          <w:p w14:paraId="28D7D78D" w14:textId="77777777" w:rsidR="00C50A95" w:rsidRPr="00D016EC" w:rsidRDefault="00C50A95" w:rsidP="00416506">
            <w:pPr>
              <w:pStyle w:val="tabletext11"/>
              <w:jc w:val="center"/>
              <w:rPr>
                <w:ins w:id="20182" w:author="Author"/>
              </w:rPr>
            </w:pPr>
            <w:ins w:id="20183" w:author="Author">
              <w:r w:rsidRPr="00D016EC">
                <w:t>2.27</w:t>
              </w:r>
            </w:ins>
          </w:p>
        </w:tc>
        <w:tc>
          <w:tcPr>
            <w:tcW w:w="400" w:type="dxa"/>
            <w:noWrap/>
            <w:vAlign w:val="bottom"/>
            <w:hideMark/>
          </w:tcPr>
          <w:p w14:paraId="7B74F996" w14:textId="77777777" w:rsidR="00C50A95" w:rsidRPr="00D016EC" w:rsidRDefault="00C50A95" w:rsidP="00416506">
            <w:pPr>
              <w:pStyle w:val="tabletext11"/>
              <w:jc w:val="center"/>
              <w:rPr>
                <w:ins w:id="20184" w:author="Author"/>
              </w:rPr>
            </w:pPr>
            <w:ins w:id="20185" w:author="Author">
              <w:r w:rsidRPr="00D016EC">
                <w:t>2.27</w:t>
              </w:r>
            </w:ins>
          </w:p>
        </w:tc>
        <w:tc>
          <w:tcPr>
            <w:tcW w:w="400" w:type="dxa"/>
            <w:noWrap/>
            <w:vAlign w:val="bottom"/>
            <w:hideMark/>
          </w:tcPr>
          <w:p w14:paraId="5197E6A1" w14:textId="77777777" w:rsidR="00C50A95" w:rsidRPr="00D016EC" w:rsidRDefault="00C50A95" w:rsidP="00416506">
            <w:pPr>
              <w:pStyle w:val="tabletext11"/>
              <w:jc w:val="center"/>
              <w:rPr>
                <w:ins w:id="20186" w:author="Author"/>
              </w:rPr>
            </w:pPr>
            <w:ins w:id="20187" w:author="Author">
              <w:r w:rsidRPr="00D016EC">
                <w:t>2.27</w:t>
              </w:r>
            </w:ins>
          </w:p>
        </w:tc>
        <w:tc>
          <w:tcPr>
            <w:tcW w:w="440" w:type="dxa"/>
            <w:noWrap/>
            <w:vAlign w:val="bottom"/>
            <w:hideMark/>
          </w:tcPr>
          <w:p w14:paraId="4B778122" w14:textId="77777777" w:rsidR="00C50A95" w:rsidRPr="00D016EC" w:rsidRDefault="00C50A95" w:rsidP="00416506">
            <w:pPr>
              <w:pStyle w:val="tabletext11"/>
              <w:jc w:val="center"/>
              <w:rPr>
                <w:ins w:id="20188" w:author="Author"/>
              </w:rPr>
            </w:pPr>
            <w:ins w:id="20189" w:author="Author">
              <w:r w:rsidRPr="00D016EC">
                <w:t>2.27</w:t>
              </w:r>
            </w:ins>
          </w:p>
        </w:tc>
        <w:tc>
          <w:tcPr>
            <w:tcW w:w="400" w:type="dxa"/>
            <w:noWrap/>
            <w:vAlign w:val="bottom"/>
            <w:hideMark/>
          </w:tcPr>
          <w:p w14:paraId="42A1DC9A" w14:textId="77777777" w:rsidR="00C50A95" w:rsidRPr="00D016EC" w:rsidRDefault="00C50A95" w:rsidP="00416506">
            <w:pPr>
              <w:pStyle w:val="tabletext11"/>
              <w:jc w:val="center"/>
              <w:rPr>
                <w:ins w:id="20190" w:author="Author"/>
              </w:rPr>
            </w:pPr>
            <w:ins w:id="20191" w:author="Author">
              <w:r w:rsidRPr="00D016EC">
                <w:t>2.27</w:t>
              </w:r>
            </w:ins>
          </w:p>
        </w:tc>
        <w:tc>
          <w:tcPr>
            <w:tcW w:w="400" w:type="dxa"/>
            <w:noWrap/>
            <w:vAlign w:val="bottom"/>
            <w:hideMark/>
          </w:tcPr>
          <w:p w14:paraId="5698E552" w14:textId="77777777" w:rsidR="00C50A95" w:rsidRPr="00D016EC" w:rsidRDefault="00C50A95" w:rsidP="00416506">
            <w:pPr>
              <w:pStyle w:val="tabletext11"/>
              <w:jc w:val="center"/>
              <w:rPr>
                <w:ins w:id="20192" w:author="Author"/>
              </w:rPr>
            </w:pPr>
            <w:ins w:id="20193" w:author="Author">
              <w:r w:rsidRPr="00D016EC">
                <w:t>2.27</w:t>
              </w:r>
            </w:ins>
          </w:p>
        </w:tc>
        <w:tc>
          <w:tcPr>
            <w:tcW w:w="400" w:type="dxa"/>
            <w:noWrap/>
            <w:vAlign w:val="bottom"/>
            <w:hideMark/>
          </w:tcPr>
          <w:p w14:paraId="42A271C6" w14:textId="77777777" w:rsidR="00C50A95" w:rsidRPr="00D016EC" w:rsidRDefault="00C50A95" w:rsidP="00416506">
            <w:pPr>
              <w:pStyle w:val="tabletext11"/>
              <w:jc w:val="center"/>
              <w:rPr>
                <w:ins w:id="20194" w:author="Author"/>
              </w:rPr>
            </w:pPr>
            <w:ins w:id="20195" w:author="Author">
              <w:r w:rsidRPr="00D016EC">
                <w:t>2.27</w:t>
              </w:r>
            </w:ins>
          </w:p>
        </w:tc>
        <w:tc>
          <w:tcPr>
            <w:tcW w:w="400" w:type="dxa"/>
            <w:noWrap/>
            <w:vAlign w:val="bottom"/>
            <w:hideMark/>
          </w:tcPr>
          <w:p w14:paraId="6CF3A3DA" w14:textId="77777777" w:rsidR="00C50A95" w:rsidRPr="00D016EC" w:rsidRDefault="00C50A95" w:rsidP="00416506">
            <w:pPr>
              <w:pStyle w:val="tabletext11"/>
              <w:jc w:val="center"/>
              <w:rPr>
                <w:ins w:id="20196" w:author="Author"/>
              </w:rPr>
            </w:pPr>
            <w:ins w:id="20197" w:author="Author">
              <w:r w:rsidRPr="00D016EC">
                <w:t>2.27</w:t>
              </w:r>
            </w:ins>
          </w:p>
        </w:tc>
        <w:tc>
          <w:tcPr>
            <w:tcW w:w="460" w:type="dxa"/>
            <w:noWrap/>
            <w:vAlign w:val="bottom"/>
            <w:hideMark/>
          </w:tcPr>
          <w:p w14:paraId="59E1C3C0" w14:textId="77777777" w:rsidR="00C50A95" w:rsidRPr="00D016EC" w:rsidRDefault="00C50A95" w:rsidP="00416506">
            <w:pPr>
              <w:pStyle w:val="tabletext11"/>
              <w:jc w:val="center"/>
              <w:rPr>
                <w:ins w:id="20198" w:author="Author"/>
              </w:rPr>
            </w:pPr>
            <w:ins w:id="20199" w:author="Author">
              <w:r w:rsidRPr="00D016EC">
                <w:t>2.27</w:t>
              </w:r>
            </w:ins>
          </w:p>
        </w:tc>
      </w:tr>
      <w:tr w:rsidR="00C50A95" w:rsidRPr="00D016EC" w14:paraId="22181269" w14:textId="77777777" w:rsidTr="00416506">
        <w:trPr>
          <w:trHeight w:val="190"/>
          <w:ins w:id="20200" w:author="Author"/>
        </w:trPr>
        <w:tc>
          <w:tcPr>
            <w:tcW w:w="200" w:type="dxa"/>
            <w:tcBorders>
              <w:right w:val="nil"/>
            </w:tcBorders>
            <w:vAlign w:val="bottom"/>
          </w:tcPr>
          <w:p w14:paraId="65F52F6B" w14:textId="77777777" w:rsidR="00C50A95" w:rsidRPr="00D016EC" w:rsidRDefault="00C50A95" w:rsidP="00416506">
            <w:pPr>
              <w:pStyle w:val="tabletext11"/>
              <w:jc w:val="right"/>
              <w:rPr>
                <w:ins w:id="20201" w:author="Author"/>
              </w:rPr>
            </w:pPr>
          </w:p>
        </w:tc>
        <w:tc>
          <w:tcPr>
            <w:tcW w:w="1580" w:type="dxa"/>
            <w:tcBorders>
              <w:left w:val="nil"/>
            </w:tcBorders>
            <w:vAlign w:val="bottom"/>
            <w:hideMark/>
          </w:tcPr>
          <w:p w14:paraId="0A290872" w14:textId="77777777" w:rsidR="00C50A95" w:rsidRPr="00D016EC" w:rsidRDefault="00C50A95" w:rsidP="00416506">
            <w:pPr>
              <w:pStyle w:val="tabletext11"/>
              <w:tabs>
                <w:tab w:val="decimal" w:pos="640"/>
              </w:tabs>
              <w:rPr>
                <w:ins w:id="20202" w:author="Author"/>
              </w:rPr>
            </w:pPr>
            <w:ins w:id="20203" w:author="Author">
              <w:r w:rsidRPr="00D016EC">
                <w:t>450,000 to 499,999</w:t>
              </w:r>
            </w:ins>
          </w:p>
        </w:tc>
        <w:tc>
          <w:tcPr>
            <w:tcW w:w="680" w:type="dxa"/>
            <w:noWrap/>
            <w:vAlign w:val="bottom"/>
            <w:hideMark/>
          </w:tcPr>
          <w:p w14:paraId="6335B875" w14:textId="77777777" w:rsidR="00C50A95" w:rsidRPr="00D016EC" w:rsidRDefault="00C50A95" w:rsidP="00416506">
            <w:pPr>
              <w:pStyle w:val="tabletext11"/>
              <w:jc w:val="center"/>
              <w:rPr>
                <w:ins w:id="20204" w:author="Author"/>
              </w:rPr>
            </w:pPr>
            <w:ins w:id="20205" w:author="Author">
              <w:r w:rsidRPr="00D016EC">
                <w:t>3.95</w:t>
              </w:r>
            </w:ins>
          </w:p>
        </w:tc>
        <w:tc>
          <w:tcPr>
            <w:tcW w:w="900" w:type="dxa"/>
            <w:noWrap/>
            <w:vAlign w:val="bottom"/>
            <w:hideMark/>
          </w:tcPr>
          <w:p w14:paraId="1EF23F71" w14:textId="77777777" w:rsidR="00C50A95" w:rsidRPr="00D016EC" w:rsidRDefault="00C50A95" w:rsidP="00416506">
            <w:pPr>
              <w:pStyle w:val="tabletext11"/>
              <w:jc w:val="center"/>
              <w:rPr>
                <w:ins w:id="20206" w:author="Author"/>
              </w:rPr>
            </w:pPr>
            <w:ins w:id="20207" w:author="Author">
              <w:r w:rsidRPr="00D016EC">
                <w:t>2.96</w:t>
              </w:r>
            </w:ins>
          </w:p>
        </w:tc>
        <w:tc>
          <w:tcPr>
            <w:tcW w:w="400" w:type="dxa"/>
            <w:noWrap/>
            <w:vAlign w:val="bottom"/>
            <w:hideMark/>
          </w:tcPr>
          <w:p w14:paraId="4E788AD9" w14:textId="77777777" w:rsidR="00C50A95" w:rsidRPr="00D016EC" w:rsidRDefault="00C50A95" w:rsidP="00416506">
            <w:pPr>
              <w:pStyle w:val="tabletext11"/>
              <w:jc w:val="center"/>
              <w:rPr>
                <w:ins w:id="20208" w:author="Author"/>
              </w:rPr>
            </w:pPr>
            <w:ins w:id="20209" w:author="Author">
              <w:r w:rsidRPr="00D016EC">
                <w:t>2.96</w:t>
              </w:r>
            </w:ins>
          </w:p>
        </w:tc>
        <w:tc>
          <w:tcPr>
            <w:tcW w:w="400" w:type="dxa"/>
            <w:noWrap/>
            <w:vAlign w:val="bottom"/>
            <w:hideMark/>
          </w:tcPr>
          <w:p w14:paraId="01737489" w14:textId="77777777" w:rsidR="00C50A95" w:rsidRPr="00D016EC" w:rsidRDefault="00C50A95" w:rsidP="00416506">
            <w:pPr>
              <w:pStyle w:val="tabletext11"/>
              <w:jc w:val="center"/>
              <w:rPr>
                <w:ins w:id="20210" w:author="Author"/>
              </w:rPr>
            </w:pPr>
            <w:ins w:id="20211" w:author="Author">
              <w:r w:rsidRPr="00D016EC">
                <w:t>2.96</w:t>
              </w:r>
            </w:ins>
          </w:p>
        </w:tc>
        <w:tc>
          <w:tcPr>
            <w:tcW w:w="400" w:type="dxa"/>
            <w:noWrap/>
            <w:vAlign w:val="bottom"/>
            <w:hideMark/>
          </w:tcPr>
          <w:p w14:paraId="454A6D1B" w14:textId="77777777" w:rsidR="00C50A95" w:rsidRPr="00D016EC" w:rsidRDefault="00C50A95" w:rsidP="00416506">
            <w:pPr>
              <w:pStyle w:val="tabletext11"/>
              <w:jc w:val="center"/>
              <w:rPr>
                <w:ins w:id="20212" w:author="Author"/>
              </w:rPr>
            </w:pPr>
            <w:ins w:id="20213" w:author="Author">
              <w:r w:rsidRPr="00D016EC">
                <w:t>2.85</w:t>
              </w:r>
            </w:ins>
          </w:p>
        </w:tc>
        <w:tc>
          <w:tcPr>
            <w:tcW w:w="400" w:type="dxa"/>
            <w:noWrap/>
            <w:vAlign w:val="bottom"/>
            <w:hideMark/>
          </w:tcPr>
          <w:p w14:paraId="53488DA2" w14:textId="77777777" w:rsidR="00C50A95" w:rsidRPr="00D016EC" w:rsidRDefault="00C50A95" w:rsidP="00416506">
            <w:pPr>
              <w:pStyle w:val="tabletext11"/>
              <w:jc w:val="center"/>
              <w:rPr>
                <w:ins w:id="20214" w:author="Author"/>
              </w:rPr>
            </w:pPr>
            <w:ins w:id="20215" w:author="Author">
              <w:r w:rsidRPr="00D016EC">
                <w:t>2.73</w:t>
              </w:r>
            </w:ins>
          </w:p>
        </w:tc>
        <w:tc>
          <w:tcPr>
            <w:tcW w:w="400" w:type="dxa"/>
            <w:noWrap/>
            <w:vAlign w:val="bottom"/>
            <w:hideMark/>
          </w:tcPr>
          <w:p w14:paraId="216E6994" w14:textId="77777777" w:rsidR="00C50A95" w:rsidRPr="00D016EC" w:rsidRDefault="00C50A95" w:rsidP="00416506">
            <w:pPr>
              <w:pStyle w:val="tabletext11"/>
              <w:jc w:val="center"/>
              <w:rPr>
                <w:ins w:id="20216" w:author="Author"/>
              </w:rPr>
            </w:pPr>
            <w:ins w:id="20217" w:author="Author">
              <w:r w:rsidRPr="00D016EC">
                <w:t>2.61</w:t>
              </w:r>
            </w:ins>
          </w:p>
        </w:tc>
        <w:tc>
          <w:tcPr>
            <w:tcW w:w="400" w:type="dxa"/>
            <w:noWrap/>
            <w:vAlign w:val="bottom"/>
            <w:hideMark/>
          </w:tcPr>
          <w:p w14:paraId="23D5118F" w14:textId="77777777" w:rsidR="00C50A95" w:rsidRPr="00D016EC" w:rsidRDefault="00C50A95" w:rsidP="00416506">
            <w:pPr>
              <w:pStyle w:val="tabletext11"/>
              <w:jc w:val="center"/>
              <w:rPr>
                <w:ins w:id="20218" w:author="Author"/>
              </w:rPr>
            </w:pPr>
            <w:ins w:id="20219" w:author="Author">
              <w:r w:rsidRPr="00D016EC">
                <w:t>2.49</w:t>
              </w:r>
            </w:ins>
          </w:p>
        </w:tc>
        <w:tc>
          <w:tcPr>
            <w:tcW w:w="400" w:type="dxa"/>
            <w:noWrap/>
            <w:vAlign w:val="bottom"/>
            <w:hideMark/>
          </w:tcPr>
          <w:p w14:paraId="400F56AB" w14:textId="77777777" w:rsidR="00C50A95" w:rsidRPr="00D016EC" w:rsidRDefault="00C50A95" w:rsidP="00416506">
            <w:pPr>
              <w:pStyle w:val="tabletext11"/>
              <w:jc w:val="center"/>
              <w:rPr>
                <w:ins w:id="20220" w:author="Author"/>
              </w:rPr>
            </w:pPr>
            <w:ins w:id="20221" w:author="Author">
              <w:r w:rsidRPr="00D016EC">
                <w:t>2.37</w:t>
              </w:r>
            </w:ins>
          </w:p>
        </w:tc>
        <w:tc>
          <w:tcPr>
            <w:tcW w:w="400" w:type="dxa"/>
            <w:noWrap/>
            <w:vAlign w:val="bottom"/>
            <w:hideMark/>
          </w:tcPr>
          <w:p w14:paraId="277CAF0C" w14:textId="77777777" w:rsidR="00C50A95" w:rsidRPr="00D016EC" w:rsidRDefault="00C50A95" w:rsidP="00416506">
            <w:pPr>
              <w:pStyle w:val="tabletext11"/>
              <w:jc w:val="center"/>
              <w:rPr>
                <w:ins w:id="20222" w:author="Author"/>
              </w:rPr>
            </w:pPr>
            <w:ins w:id="20223" w:author="Author">
              <w:r w:rsidRPr="00D016EC">
                <w:t>2.37</w:t>
              </w:r>
            </w:ins>
          </w:p>
        </w:tc>
        <w:tc>
          <w:tcPr>
            <w:tcW w:w="400" w:type="dxa"/>
            <w:noWrap/>
            <w:vAlign w:val="bottom"/>
            <w:hideMark/>
          </w:tcPr>
          <w:p w14:paraId="7554196D" w14:textId="77777777" w:rsidR="00C50A95" w:rsidRPr="00D016EC" w:rsidRDefault="00C50A95" w:rsidP="00416506">
            <w:pPr>
              <w:pStyle w:val="tabletext11"/>
              <w:jc w:val="center"/>
              <w:rPr>
                <w:ins w:id="20224" w:author="Author"/>
              </w:rPr>
            </w:pPr>
            <w:ins w:id="20225" w:author="Author">
              <w:r w:rsidRPr="00D016EC">
                <w:t>2.37</w:t>
              </w:r>
            </w:ins>
          </w:p>
        </w:tc>
        <w:tc>
          <w:tcPr>
            <w:tcW w:w="400" w:type="dxa"/>
            <w:noWrap/>
            <w:vAlign w:val="bottom"/>
            <w:hideMark/>
          </w:tcPr>
          <w:p w14:paraId="36606209" w14:textId="77777777" w:rsidR="00C50A95" w:rsidRPr="00D016EC" w:rsidRDefault="00C50A95" w:rsidP="00416506">
            <w:pPr>
              <w:pStyle w:val="tabletext11"/>
              <w:jc w:val="center"/>
              <w:rPr>
                <w:ins w:id="20226" w:author="Author"/>
              </w:rPr>
            </w:pPr>
            <w:ins w:id="20227" w:author="Author">
              <w:r w:rsidRPr="00D016EC">
                <w:t>2.37</w:t>
              </w:r>
            </w:ins>
          </w:p>
        </w:tc>
        <w:tc>
          <w:tcPr>
            <w:tcW w:w="400" w:type="dxa"/>
            <w:noWrap/>
            <w:vAlign w:val="bottom"/>
            <w:hideMark/>
          </w:tcPr>
          <w:p w14:paraId="2A9DBB6D" w14:textId="77777777" w:rsidR="00C50A95" w:rsidRPr="00D016EC" w:rsidRDefault="00C50A95" w:rsidP="00416506">
            <w:pPr>
              <w:pStyle w:val="tabletext11"/>
              <w:jc w:val="center"/>
              <w:rPr>
                <w:ins w:id="20228" w:author="Author"/>
              </w:rPr>
            </w:pPr>
            <w:ins w:id="20229" w:author="Author">
              <w:r w:rsidRPr="00D016EC">
                <w:t>2.37</w:t>
              </w:r>
            </w:ins>
          </w:p>
        </w:tc>
        <w:tc>
          <w:tcPr>
            <w:tcW w:w="400" w:type="dxa"/>
            <w:noWrap/>
            <w:vAlign w:val="bottom"/>
            <w:hideMark/>
          </w:tcPr>
          <w:p w14:paraId="002C1B5E" w14:textId="77777777" w:rsidR="00C50A95" w:rsidRPr="00D016EC" w:rsidRDefault="00C50A95" w:rsidP="00416506">
            <w:pPr>
              <w:pStyle w:val="tabletext11"/>
              <w:jc w:val="center"/>
              <w:rPr>
                <w:ins w:id="20230" w:author="Author"/>
              </w:rPr>
            </w:pPr>
            <w:ins w:id="20231" w:author="Author">
              <w:r w:rsidRPr="00D016EC">
                <w:t>2.37</w:t>
              </w:r>
            </w:ins>
          </w:p>
        </w:tc>
        <w:tc>
          <w:tcPr>
            <w:tcW w:w="400" w:type="dxa"/>
            <w:noWrap/>
            <w:vAlign w:val="bottom"/>
            <w:hideMark/>
          </w:tcPr>
          <w:p w14:paraId="3722A5AA" w14:textId="77777777" w:rsidR="00C50A95" w:rsidRPr="00D016EC" w:rsidRDefault="00C50A95" w:rsidP="00416506">
            <w:pPr>
              <w:pStyle w:val="tabletext11"/>
              <w:jc w:val="center"/>
              <w:rPr>
                <w:ins w:id="20232" w:author="Author"/>
              </w:rPr>
            </w:pPr>
            <w:ins w:id="20233" w:author="Author">
              <w:r w:rsidRPr="00D016EC">
                <w:t>2.37</w:t>
              </w:r>
            </w:ins>
          </w:p>
        </w:tc>
        <w:tc>
          <w:tcPr>
            <w:tcW w:w="400" w:type="dxa"/>
            <w:noWrap/>
            <w:vAlign w:val="bottom"/>
            <w:hideMark/>
          </w:tcPr>
          <w:p w14:paraId="473A2D4C" w14:textId="77777777" w:rsidR="00C50A95" w:rsidRPr="00D016EC" w:rsidRDefault="00C50A95" w:rsidP="00416506">
            <w:pPr>
              <w:pStyle w:val="tabletext11"/>
              <w:jc w:val="center"/>
              <w:rPr>
                <w:ins w:id="20234" w:author="Author"/>
              </w:rPr>
            </w:pPr>
            <w:ins w:id="20235" w:author="Author">
              <w:r w:rsidRPr="00D016EC">
                <w:t>2.37</w:t>
              </w:r>
            </w:ins>
          </w:p>
        </w:tc>
        <w:tc>
          <w:tcPr>
            <w:tcW w:w="400" w:type="dxa"/>
            <w:noWrap/>
            <w:vAlign w:val="bottom"/>
            <w:hideMark/>
          </w:tcPr>
          <w:p w14:paraId="1DE889DD" w14:textId="77777777" w:rsidR="00C50A95" w:rsidRPr="00D016EC" w:rsidRDefault="00C50A95" w:rsidP="00416506">
            <w:pPr>
              <w:pStyle w:val="tabletext11"/>
              <w:jc w:val="center"/>
              <w:rPr>
                <w:ins w:id="20236" w:author="Author"/>
              </w:rPr>
            </w:pPr>
            <w:ins w:id="20237" w:author="Author">
              <w:r w:rsidRPr="00D016EC">
                <w:t>2.37</w:t>
              </w:r>
            </w:ins>
          </w:p>
        </w:tc>
        <w:tc>
          <w:tcPr>
            <w:tcW w:w="400" w:type="dxa"/>
            <w:noWrap/>
            <w:vAlign w:val="bottom"/>
            <w:hideMark/>
          </w:tcPr>
          <w:p w14:paraId="7CFDA12C" w14:textId="77777777" w:rsidR="00C50A95" w:rsidRPr="00D016EC" w:rsidRDefault="00C50A95" w:rsidP="00416506">
            <w:pPr>
              <w:pStyle w:val="tabletext11"/>
              <w:jc w:val="center"/>
              <w:rPr>
                <w:ins w:id="20238" w:author="Author"/>
              </w:rPr>
            </w:pPr>
            <w:ins w:id="20239" w:author="Author">
              <w:r w:rsidRPr="00D016EC">
                <w:t>2.37</w:t>
              </w:r>
            </w:ins>
          </w:p>
        </w:tc>
        <w:tc>
          <w:tcPr>
            <w:tcW w:w="400" w:type="dxa"/>
            <w:noWrap/>
            <w:vAlign w:val="bottom"/>
            <w:hideMark/>
          </w:tcPr>
          <w:p w14:paraId="291D168A" w14:textId="77777777" w:rsidR="00C50A95" w:rsidRPr="00D016EC" w:rsidRDefault="00C50A95" w:rsidP="00416506">
            <w:pPr>
              <w:pStyle w:val="tabletext11"/>
              <w:jc w:val="center"/>
              <w:rPr>
                <w:ins w:id="20240" w:author="Author"/>
              </w:rPr>
            </w:pPr>
            <w:ins w:id="20241" w:author="Author">
              <w:r w:rsidRPr="00D016EC">
                <w:t>2.37</w:t>
              </w:r>
            </w:ins>
          </w:p>
        </w:tc>
        <w:tc>
          <w:tcPr>
            <w:tcW w:w="400" w:type="dxa"/>
            <w:noWrap/>
            <w:vAlign w:val="bottom"/>
            <w:hideMark/>
          </w:tcPr>
          <w:p w14:paraId="5BF661DB" w14:textId="77777777" w:rsidR="00C50A95" w:rsidRPr="00D016EC" w:rsidRDefault="00C50A95" w:rsidP="00416506">
            <w:pPr>
              <w:pStyle w:val="tabletext11"/>
              <w:jc w:val="center"/>
              <w:rPr>
                <w:ins w:id="20242" w:author="Author"/>
              </w:rPr>
            </w:pPr>
            <w:ins w:id="20243" w:author="Author">
              <w:r w:rsidRPr="00D016EC">
                <w:t>2.37</w:t>
              </w:r>
            </w:ins>
          </w:p>
        </w:tc>
        <w:tc>
          <w:tcPr>
            <w:tcW w:w="400" w:type="dxa"/>
            <w:noWrap/>
            <w:vAlign w:val="bottom"/>
            <w:hideMark/>
          </w:tcPr>
          <w:p w14:paraId="1614F178" w14:textId="77777777" w:rsidR="00C50A95" w:rsidRPr="00D016EC" w:rsidRDefault="00C50A95" w:rsidP="00416506">
            <w:pPr>
              <w:pStyle w:val="tabletext11"/>
              <w:jc w:val="center"/>
              <w:rPr>
                <w:ins w:id="20244" w:author="Author"/>
              </w:rPr>
            </w:pPr>
            <w:ins w:id="20245" w:author="Author">
              <w:r w:rsidRPr="00D016EC">
                <w:t>2.37</w:t>
              </w:r>
            </w:ins>
          </w:p>
        </w:tc>
        <w:tc>
          <w:tcPr>
            <w:tcW w:w="400" w:type="dxa"/>
            <w:noWrap/>
            <w:vAlign w:val="bottom"/>
            <w:hideMark/>
          </w:tcPr>
          <w:p w14:paraId="3C803314" w14:textId="77777777" w:rsidR="00C50A95" w:rsidRPr="00D016EC" w:rsidRDefault="00C50A95" w:rsidP="00416506">
            <w:pPr>
              <w:pStyle w:val="tabletext11"/>
              <w:jc w:val="center"/>
              <w:rPr>
                <w:ins w:id="20246" w:author="Author"/>
              </w:rPr>
            </w:pPr>
            <w:ins w:id="20247" w:author="Author">
              <w:r w:rsidRPr="00D016EC">
                <w:t>2.37</w:t>
              </w:r>
            </w:ins>
          </w:p>
        </w:tc>
        <w:tc>
          <w:tcPr>
            <w:tcW w:w="440" w:type="dxa"/>
            <w:noWrap/>
            <w:vAlign w:val="bottom"/>
            <w:hideMark/>
          </w:tcPr>
          <w:p w14:paraId="1D345FBC" w14:textId="77777777" w:rsidR="00C50A95" w:rsidRPr="00D016EC" w:rsidRDefault="00C50A95" w:rsidP="00416506">
            <w:pPr>
              <w:pStyle w:val="tabletext11"/>
              <w:jc w:val="center"/>
              <w:rPr>
                <w:ins w:id="20248" w:author="Author"/>
              </w:rPr>
            </w:pPr>
            <w:ins w:id="20249" w:author="Author">
              <w:r w:rsidRPr="00D016EC">
                <w:t>2.37</w:t>
              </w:r>
            </w:ins>
          </w:p>
        </w:tc>
        <w:tc>
          <w:tcPr>
            <w:tcW w:w="400" w:type="dxa"/>
            <w:noWrap/>
            <w:vAlign w:val="bottom"/>
            <w:hideMark/>
          </w:tcPr>
          <w:p w14:paraId="7D495E20" w14:textId="77777777" w:rsidR="00C50A95" w:rsidRPr="00D016EC" w:rsidRDefault="00C50A95" w:rsidP="00416506">
            <w:pPr>
              <w:pStyle w:val="tabletext11"/>
              <w:jc w:val="center"/>
              <w:rPr>
                <w:ins w:id="20250" w:author="Author"/>
              </w:rPr>
            </w:pPr>
            <w:ins w:id="20251" w:author="Author">
              <w:r w:rsidRPr="00D016EC">
                <w:t>2.37</w:t>
              </w:r>
            </w:ins>
          </w:p>
        </w:tc>
        <w:tc>
          <w:tcPr>
            <w:tcW w:w="400" w:type="dxa"/>
            <w:noWrap/>
            <w:vAlign w:val="bottom"/>
            <w:hideMark/>
          </w:tcPr>
          <w:p w14:paraId="02ACDFA0" w14:textId="77777777" w:rsidR="00C50A95" w:rsidRPr="00D016EC" w:rsidRDefault="00C50A95" w:rsidP="00416506">
            <w:pPr>
              <w:pStyle w:val="tabletext11"/>
              <w:jc w:val="center"/>
              <w:rPr>
                <w:ins w:id="20252" w:author="Author"/>
              </w:rPr>
            </w:pPr>
            <w:ins w:id="20253" w:author="Author">
              <w:r w:rsidRPr="00D016EC">
                <w:t>2.37</w:t>
              </w:r>
            </w:ins>
          </w:p>
        </w:tc>
        <w:tc>
          <w:tcPr>
            <w:tcW w:w="400" w:type="dxa"/>
            <w:noWrap/>
            <w:vAlign w:val="bottom"/>
            <w:hideMark/>
          </w:tcPr>
          <w:p w14:paraId="3D0BA31D" w14:textId="77777777" w:rsidR="00C50A95" w:rsidRPr="00D016EC" w:rsidRDefault="00C50A95" w:rsidP="00416506">
            <w:pPr>
              <w:pStyle w:val="tabletext11"/>
              <w:jc w:val="center"/>
              <w:rPr>
                <w:ins w:id="20254" w:author="Author"/>
              </w:rPr>
            </w:pPr>
            <w:ins w:id="20255" w:author="Author">
              <w:r w:rsidRPr="00D016EC">
                <w:t>2.37</w:t>
              </w:r>
            </w:ins>
          </w:p>
        </w:tc>
        <w:tc>
          <w:tcPr>
            <w:tcW w:w="400" w:type="dxa"/>
            <w:noWrap/>
            <w:vAlign w:val="bottom"/>
            <w:hideMark/>
          </w:tcPr>
          <w:p w14:paraId="027D6CE7" w14:textId="77777777" w:rsidR="00C50A95" w:rsidRPr="00D016EC" w:rsidRDefault="00C50A95" w:rsidP="00416506">
            <w:pPr>
              <w:pStyle w:val="tabletext11"/>
              <w:jc w:val="center"/>
              <w:rPr>
                <w:ins w:id="20256" w:author="Author"/>
              </w:rPr>
            </w:pPr>
            <w:ins w:id="20257" w:author="Author">
              <w:r w:rsidRPr="00D016EC">
                <w:t>2.37</w:t>
              </w:r>
            </w:ins>
          </w:p>
        </w:tc>
        <w:tc>
          <w:tcPr>
            <w:tcW w:w="460" w:type="dxa"/>
            <w:noWrap/>
            <w:vAlign w:val="bottom"/>
            <w:hideMark/>
          </w:tcPr>
          <w:p w14:paraId="20C78A79" w14:textId="77777777" w:rsidR="00C50A95" w:rsidRPr="00D016EC" w:rsidRDefault="00C50A95" w:rsidP="00416506">
            <w:pPr>
              <w:pStyle w:val="tabletext11"/>
              <w:jc w:val="center"/>
              <w:rPr>
                <w:ins w:id="20258" w:author="Author"/>
              </w:rPr>
            </w:pPr>
            <w:ins w:id="20259" w:author="Author">
              <w:r w:rsidRPr="00D016EC">
                <w:t>2.37</w:t>
              </w:r>
            </w:ins>
          </w:p>
        </w:tc>
      </w:tr>
      <w:tr w:rsidR="00C50A95" w:rsidRPr="00D016EC" w14:paraId="44E0FB4E" w14:textId="77777777" w:rsidTr="00416506">
        <w:trPr>
          <w:trHeight w:val="190"/>
          <w:ins w:id="20260" w:author="Author"/>
        </w:trPr>
        <w:tc>
          <w:tcPr>
            <w:tcW w:w="200" w:type="dxa"/>
            <w:tcBorders>
              <w:right w:val="nil"/>
            </w:tcBorders>
            <w:vAlign w:val="bottom"/>
          </w:tcPr>
          <w:p w14:paraId="10871772" w14:textId="77777777" w:rsidR="00C50A95" w:rsidRPr="00D016EC" w:rsidRDefault="00C50A95" w:rsidP="00416506">
            <w:pPr>
              <w:pStyle w:val="tabletext11"/>
              <w:jc w:val="right"/>
              <w:rPr>
                <w:ins w:id="20261" w:author="Author"/>
              </w:rPr>
            </w:pPr>
          </w:p>
        </w:tc>
        <w:tc>
          <w:tcPr>
            <w:tcW w:w="1580" w:type="dxa"/>
            <w:tcBorders>
              <w:left w:val="nil"/>
            </w:tcBorders>
            <w:vAlign w:val="bottom"/>
            <w:hideMark/>
          </w:tcPr>
          <w:p w14:paraId="299B26F7" w14:textId="77777777" w:rsidR="00C50A95" w:rsidRPr="00D016EC" w:rsidRDefault="00C50A95" w:rsidP="00416506">
            <w:pPr>
              <w:pStyle w:val="tabletext11"/>
              <w:tabs>
                <w:tab w:val="decimal" w:pos="640"/>
              </w:tabs>
              <w:rPr>
                <w:ins w:id="20262" w:author="Author"/>
              </w:rPr>
            </w:pPr>
            <w:ins w:id="20263" w:author="Author">
              <w:r w:rsidRPr="00D016EC">
                <w:t>500,000 to 599,999</w:t>
              </w:r>
            </w:ins>
          </w:p>
        </w:tc>
        <w:tc>
          <w:tcPr>
            <w:tcW w:w="680" w:type="dxa"/>
            <w:noWrap/>
            <w:vAlign w:val="bottom"/>
            <w:hideMark/>
          </w:tcPr>
          <w:p w14:paraId="40328E33" w14:textId="77777777" w:rsidR="00C50A95" w:rsidRPr="00D016EC" w:rsidRDefault="00C50A95" w:rsidP="00416506">
            <w:pPr>
              <w:pStyle w:val="tabletext11"/>
              <w:jc w:val="center"/>
              <w:rPr>
                <w:ins w:id="20264" w:author="Author"/>
              </w:rPr>
            </w:pPr>
            <w:ins w:id="20265" w:author="Author">
              <w:r w:rsidRPr="00D016EC">
                <w:t>4.15</w:t>
              </w:r>
            </w:ins>
          </w:p>
        </w:tc>
        <w:tc>
          <w:tcPr>
            <w:tcW w:w="900" w:type="dxa"/>
            <w:noWrap/>
            <w:vAlign w:val="bottom"/>
            <w:hideMark/>
          </w:tcPr>
          <w:p w14:paraId="6E860467" w14:textId="77777777" w:rsidR="00C50A95" w:rsidRPr="00D016EC" w:rsidRDefault="00C50A95" w:rsidP="00416506">
            <w:pPr>
              <w:pStyle w:val="tabletext11"/>
              <w:jc w:val="center"/>
              <w:rPr>
                <w:ins w:id="20266" w:author="Author"/>
              </w:rPr>
            </w:pPr>
            <w:ins w:id="20267" w:author="Author">
              <w:r w:rsidRPr="00D016EC">
                <w:t>3.11</w:t>
              </w:r>
            </w:ins>
          </w:p>
        </w:tc>
        <w:tc>
          <w:tcPr>
            <w:tcW w:w="400" w:type="dxa"/>
            <w:noWrap/>
            <w:vAlign w:val="bottom"/>
            <w:hideMark/>
          </w:tcPr>
          <w:p w14:paraId="2663E75E" w14:textId="77777777" w:rsidR="00C50A95" w:rsidRPr="00D016EC" w:rsidRDefault="00C50A95" w:rsidP="00416506">
            <w:pPr>
              <w:pStyle w:val="tabletext11"/>
              <w:jc w:val="center"/>
              <w:rPr>
                <w:ins w:id="20268" w:author="Author"/>
              </w:rPr>
            </w:pPr>
            <w:ins w:id="20269" w:author="Author">
              <w:r w:rsidRPr="00D016EC">
                <w:t>3.11</w:t>
              </w:r>
            </w:ins>
          </w:p>
        </w:tc>
        <w:tc>
          <w:tcPr>
            <w:tcW w:w="400" w:type="dxa"/>
            <w:noWrap/>
            <w:vAlign w:val="bottom"/>
            <w:hideMark/>
          </w:tcPr>
          <w:p w14:paraId="61AFD60A" w14:textId="77777777" w:rsidR="00C50A95" w:rsidRPr="00D016EC" w:rsidRDefault="00C50A95" w:rsidP="00416506">
            <w:pPr>
              <w:pStyle w:val="tabletext11"/>
              <w:jc w:val="center"/>
              <w:rPr>
                <w:ins w:id="20270" w:author="Author"/>
              </w:rPr>
            </w:pPr>
            <w:ins w:id="20271" w:author="Author">
              <w:r w:rsidRPr="00D016EC">
                <w:t>3.11</w:t>
              </w:r>
            </w:ins>
          </w:p>
        </w:tc>
        <w:tc>
          <w:tcPr>
            <w:tcW w:w="400" w:type="dxa"/>
            <w:noWrap/>
            <w:vAlign w:val="bottom"/>
            <w:hideMark/>
          </w:tcPr>
          <w:p w14:paraId="31B3361E" w14:textId="77777777" w:rsidR="00C50A95" w:rsidRPr="00D016EC" w:rsidRDefault="00C50A95" w:rsidP="00416506">
            <w:pPr>
              <w:pStyle w:val="tabletext11"/>
              <w:jc w:val="center"/>
              <w:rPr>
                <w:ins w:id="20272" w:author="Author"/>
              </w:rPr>
            </w:pPr>
            <w:ins w:id="20273" w:author="Author">
              <w:r w:rsidRPr="00D016EC">
                <w:t>2.99</w:t>
              </w:r>
            </w:ins>
          </w:p>
        </w:tc>
        <w:tc>
          <w:tcPr>
            <w:tcW w:w="400" w:type="dxa"/>
            <w:noWrap/>
            <w:vAlign w:val="bottom"/>
            <w:hideMark/>
          </w:tcPr>
          <w:p w14:paraId="432FF9BC" w14:textId="77777777" w:rsidR="00C50A95" w:rsidRPr="00D016EC" w:rsidRDefault="00C50A95" w:rsidP="00416506">
            <w:pPr>
              <w:pStyle w:val="tabletext11"/>
              <w:jc w:val="center"/>
              <w:rPr>
                <w:ins w:id="20274" w:author="Author"/>
              </w:rPr>
            </w:pPr>
            <w:ins w:id="20275" w:author="Author">
              <w:r w:rsidRPr="00D016EC">
                <w:t>2.86</w:t>
              </w:r>
            </w:ins>
          </w:p>
        </w:tc>
        <w:tc>
          <w:tcPr>
            <w:tcW w:w="400" w:type="dxa"/>
            <w:noWrap/>
            <w:vAlign w:val="bottom"/>
            <w:hideMark/>
          </w:tcPr>
          <w:p w14:paraId="228C7D29" w14:textId="77777777" w:rsidR="00C50A95" w:rsidRPr="00D016EC" w:rsidRDefault="00C50A95" w:rsidP="00416506">
            <w:pPr>
              <w:pStyle w:val="tabletext11"/>
              <w:jc w:val="center"/>
              <w:rPr>
                <w:ins w:id="20276" w:author="Author"/>
              </w:rPr>
            </w:pPr>
            <w:ins w:id="20277" w:author="Author">
              <w:r w:rsidRPr="00D016EC">
                <w:t>2.74</w:t>
              </w:r>
            </w:ins>
          </w:p>
        </w:tc>
        <w:tc>
          <w:tcPr>
            <w:tcW w:w="400" w:type="dxa"/>
            <w:noWrap/>
            <w:vAlign w:val="bottom"/>
            <w:hideMark/>
          </w:tcPr>
          <w:p w14:paraId="02AA5BE6" w14:textId="77777777" w:rsidR="00C50A95" w:rsidRPr="00D016EC" w:rsidRDefault="00C50A95" w:rsidP="00416506">
            <w:pPr>
              <w:pStyle w:val="tabletext11"/>
              <w:jc w:val="center"/>
              <w:rPr>
                <w:ins w:id="20278" w:author="Author"/>
              </w:rPr>
            </w:pPr>
            <w:ins w:id="20279" w:author="Author">
              <w:r w:rsidRPr="00D016EC">
                <w:t>2.61</w:t>
              </w:r>
            </w:ins>
          </w:p>
        </w:tc>
        <w:tc>
          <w:tcPr>
            <w:tcW w:w="400" w:type="dxa"/>
            <w:noWrap/>
            <w:vAlign w:val="bottom"/>
            <w:hideMark/>
          </w:tcPr>
          <w:p w14:paraId="5C943D67" w14:textId="77777777" w:rsidR="00C50A95" w:rsidRPr="00D016EC" w:rsidRDefault="00C50A95" w:rsidP="00416506">
            <w:pPr>
              <w:pStyle w:val="tabletext11"/>
              <w:jc w:val="center"/>
              <w:rPr>
                <w:ins w:id="20280" w:author="Author"/>
              </w:rPr>
            </w:pPr>
            <w:ins w:id="20281" w:author="Author">
              <w:r w:rsidRPr="00D016EC">
                <w:t>2.49</w:t>
              </w:r>
            </w:ins>
          </w:p>
        </w:tc>
        <w:tc>
          <w:tcPr>
            <w:tcW w:w="400" w:type="dxa"/>
            <w:noWrap/>
            <w:vAlign w:val="bottom"/>
            <w:hideMark/>
          </w:tcPr>
          <w:p w14:paraId="3E0470C3" w14:textId="77777777" w:rsidR="00C50A95" w:rsidRPr="00D016EC" w:rsidRDefault="00C50A95" w:rsidP="00416506">
            <w:pPr>
              <w:pStyle w:val="tabletext11"/>
              <w:jc w:val="center"/>
              <w:rPr>
                <w:ins w:id="20282" w:author="Author"/>
              </w:rPr>
            </w:pPr>
            <w:ins w:id="20283" w:author="Author">
              <w:r w:rsidRPr="00D016EC">
                <w:t>2.49</w:t>
              </w:r>
            </w:ins>
          </w:p>
        </w:tc>
        <w:tc>
          <w:tcPr>
            <w:tcW w:w="400" w:type="dxa"/>
            <w:noWrap/>
            <w:vAlign w:val="bottom"/>
            <w:hideMark/>
          </w:tcPr>
          <w:p w14:paraId="4B66B93D" w14:textId="77777777" w:rsidR="00C50A95" w:rsidRPr="00D016EC" w:rsidRDefault="00C50A95" w:rsidP="00416506">
            <w:pPr>
              <w:pStyle w:val="tabletext11"/>
              <w:jc w:val="center"/>
              <w:rPr>
                <w:ins w:id="20284" w:author="Author"/>
              </w:rPr>
            </w:pPr>
            <w:ins w:id="20285" w:author="Author">
              <w:r w:rsidRPr="00D016EC">
                <w:t>2.49</w:t>
              </w:r>
            </w:ins>
          </w:p>
        </w:tc>
        <w:tc>
          <w:tcPr>
            <w:tcW w:w="400" w:type="dxa"/>
            <w:noWrap/>
            <w:vAlign w:val="bottom"/>
            <w:hideMark/>
          </w:tcPr>
          <w:p w14:paraId="3EDD2F2E" w14:textId="77777777" w:rsidR="00C50A95" w:rsidRPr="00D016EC" w:rsidRDefault="00C50A95" w:rsidP="00416506">
            <w:pPr>
              <w:pStyle w:val="tabletext11"/>
              <w:jc w:val="center"/>
              <w:rPr>
                <w:ins w:id="20286" w:author="Author"/>
              </w:rPr>
            </w:pPr>
            <w:ins w:id="20287" w:author="Author">
              <w:r w:rsidRPr="00D016EC">
                <w:t>2.49</w:t>
              </w:r>
            </w:ins>
          </w:p>
        </w:tc>
        <w:tc>
          <w:tcPr>
            <w:tcW w:w="400" w:type="dxa"/>
            <w:noWrap/>
            <w:vAlign w:val="bottom"/>
            <w:hideMark/>
          </w:tcPr>
          <w:p w14:paraId="4667BF44" w14:textId="77777777" w:rsidR="00C50A95" w:rsidRPr="00D016EC" w:rsidRDefault="00C50A95" w:rsidP="00416506">
            <w:pPr>
              <w:pStyle w:val="tabletext11"/>
              <w:jc w:val="center"/>
              <w:rPr>
                <w:ins w:id="20288" w:author="Author"/>
              </w:rPr>
            </w:pPr>
            <w:ins w:id="20289" w:author="Author">
              <w:r w:rsidRPr="00D016EC">
                <w:t>2.49</w:t>
              </w:r>
            </w:ins>
          </w:p>
        </w:tc>
        <w:tc>
          <w:tcPr>
            <w:tcW w:w="400" w:type="dxa"/>
            <w:noWrap/>
            <w:vAlign w:val="bottom"/>
            <w:hideMark/>
          </w:tcPr>
          <w:p w14:paraId="15217F74" w14:textId="77777777" w:rsidR="00C50A95" w:rsidRPr="00D016EC" w:rsidRDefault="00C50A95" w:rsidP="00416506">
            <w:pPr>
              <w:pStyle w:val="tabletext11"/>
              <w:jc w:val="center"/>
              <w:rPr>
                <w:ins w:id="20290" w:author="Author"/>
              </w:rPr>
            </w:pPr>
            <w:ins w:id="20291" w:author="Author">
              <w:r w:rsidRPr="00D016EC">
                <w:t>2.49</w:t>
              </w:r>
            </w:ins>
          </w:p>
        </w:tc>
        <w:tc>
          <w:tcPr>
            <w:tcW w:w="400" w:type="dxa"/>
            <w:noWrap/>
            <w:vAlign w:val="bottom"/>
            <w:hideMark/>
          </w:tcPr>
          <w:p w14:paraId="41234042" w14:textId="77777777" w:rsidR="00C50A95" w:rsidRPr="00D016EC" w:rsidRDefault="00C50A95" w:rsidP="00416506">
            <w:pPr>
              <w:pStyle w:val="tabletext11"/>
              <w:jc w:val="center"/>
              <w:rPr>
                <w:ins w:id="20292" w:author="Author"/>
              </w:rPr>
            </w:pPr>
            <w:ins w:id="20293" w:author="Author">
              <w:r w:rsidRPr="00D016EC">
                <w:t>2.49</w:t>
              </w:r>
            </w:ins>
          </w:p>
        </w:tc>
        <w:tc>
          <w:tcPr>
            <w:tcW w:w="400" w:type="dxa"/>
            <w:noWrap/>
            <w:vAlign w:val="bottom"/>
            <w:hideMark/>
          </w:tcPr>
          <w:p w14:paraId="006509E2" w14:textId="77777777" w:rsidR="00C50A95" w:rsidRPr="00D016EC" w:rsidRDefault="00C50A95" w:rsidP="00416506">
            <w:pPr>
              <w:pStyle w:val="tabletext11"/>
              <w:jc w:val="center"/>
              <w:rPr>
                <w:ins w:id="20294" w:author="Author"/>
              </w:rPr>
            </w:pPr>
            <w:ins w:id="20295" w:author="Author">
              <w:r w:rsidRPr="00D016EC">
                <w:t>2.49</w:t>
              </w:r>
            </w:ins>
          </w:p>
        </w:tc>
        <w:tc>
          <w:tcPr>
            <w:tcW w:w="400" w:type="dxa"/>
            <w:noWrap/>
            <w:vAlign w:val="bottom"/>
            <w:hideMark/>
          </w:tcPr>
          <w:p w14:paraId="3F38D7C7" w14:textId="77777777" w:rsidR="00C50A95" w:rsidRPr="00D016EC" w:rsidRDefault="00C50A95" w:rsidP="00416506">
            <w:pPr>
              <w:pStyle w:val="tabletext11"/>
              <w:jc w:val="center"/>
              <w:rPr>
                <w:ins w:id="20296" w:author="Author"/>
              </w:rPr>
            </w:pPr>
            <w:ins w:id="20297" w:author="Author">
              <w:r w:rsidRPr="00D016EC">
                <w:t>2.49</w:t>
              </w:r>
            </w:ins>
          </w:p>
        </w:tc>
        <w:tc>
          <w:tcPr>
            <w:tcW w:w="400" w:type="dxa"/>
            <w:noWrap/>
            <w:vAlign w:val="bottom"/>
            <w:hideMark/>
          </w:tcPr>
          <w:p w14:paraId="02BABB60" w14:textId="77777777" w:rsidR="00C50A95" w:rsidRPr="00D016EC" w:rsidRDefault="00C50A95" w:rsidP="00416506">
            <w:pPr>
              <w:pStyle w:val="tabletext11"/>
              <w:jc w:val="center"/>
              <w:rPr>
                <w:ins w:id="20298" w:author="Author"/>
              </w:rPr>
            </w:pPr>
            <w:ins w:id="20299" w:author="Author">
              <w:r w:rsidRPr="00D016EC">
                <w:t>2.49</w:t>
              </w:r>
            </w:ins>
          </w:p>
        </w:tc>
        <w:tc>
          <w:tcPr>
            <w:tcW w:w="400" w:type="dxa"/>
            <w:noWrap/>
            <w:vAlign w:val="bottom"/>
            <w:hideMark/>
          </w:tcPr>
          <w:p w14:paraId="50B2F7B7" w14:textId="77777777" w:rsidR="00C50A95" w:rsidRPr="00D016EC" w:rsidRDefault="00C50A95" w:rsidP="00416506">
            <w:pPr>
              <w:pStyle w:val="tabletext11"/>
              <w:jc w:val="center"/>
              <w:rPr>
                <w:ins w:id="20300" w:author="Author"/>
              </w:rPr>
            </w:pPr>
            <w:ins w:id="20301" w:author="Author">
              <w:r w:rsidRPr="00D016EC">
                <w:t>2.49</w:t>
              </w:r>
            </w:ins>
          </w:p>
        </w:tc>
        <w:tc>
          <w:tcPr>
            <w:tcW w:w="400" w:type="dxa"/>
            <w:noWrap/>
            <w:vAlign w:val="bottom"/>
            <w:hideMark/>
          </w:tcPr>
          <w:p w14:paraId="7CD5F6E7" w14:textId="77777777" w:rsidR="00C50A95" w:rsidRPr="00D016EC" w:rsidRDefault="00C50A95" w:rsidP="00416506">
            <w:pPr>
              <w:pStyle w:val="tabletext11"/>
              <w:jc w:val="center"/>
              <w:rPr>
                <w:ins w:id="20302" w:author="Author"/>
              </w:rPr>
            </w:pPr>
            <w:ins w:id="20303" w:author="Author">
              <w:r w:rsidRPr="00D016EC">
                <w:t>2.49</w:t>
              </w:r>
            </w:ins>
          </w:p>
        </w:tc>
        <w:tc>
          <w:tcPr>
            <w:tcW w:w="400" w:type="dxa"/>
            <w:noWrap/>
            <w:vAlign w:val="bottom"/>
            <w:hideMark/>
          </w:tcPr>
          <w:p w14:paraId="376E0171" w14:textId="77777777" w:rsidR="00C50A95" w:rsidRPr="00D016EC" w:rsidRDefault="00C50A95" w:rsidP="00416506">
            <w:pPr>
              <w:pStyle w:val="tabletext11"/>
              <w:jc w:val="center"/>
              <w:rPr>
                <w:ins w:id="20304" w:author="Author"/>
              </w:rPr>
            </w:pPr>
            <w:ins w:id="20305" w:author="Author">
              <w:r w:rsidRPr="00D016EC">
                <w:t>2.49</w:t>
              </w:r>
            </w:ins>
          </w:p>
        </w:tc>
        <w:tc>
          <w:tcPr>
            <w:tcW w:w="400" w:type="dxa"/>
            <w:noWrap/>
            <w:vAlign w:val="bottom"/>
            <w:hideMark/>
          </w:tcPr>
          <w:p w14:paraId="123A19E8" w14:textId="77777777" w:rsidR="00C50A95" w:rsidRPr="00D016EC" w:rsidRDefault="00C50A95" w:rsidP="00416506">
            <w:pPr>
              <w:pStyle w:val="tabletext11"/>
              <w:jc w:val="center"/>
              <w:rPr>
                <w:ins w:id="20306" w:author="Author"/>
              </w:rPr>
            </w:pPr>
            <w:ins w:id="20307" w:author="Author">
              <w:r w:rsidRPr="00D016EC">
                <w:t>2.49</w:t>
              </w:r>
            </w:ins>
          </w:p>
        </w:tc>
        <w:tc>
          <w:tcPr>
            <w:tcW w:w="440" w:type="dxa"/>
            <w:noWrap/>
            <w:vAlign w:val="bottom"/>
            <w:hideMark/>
          </w:tcPr>
          <w:p w14:paraId="5A008231" w14:textId="77777777" w:rsidR="00C50A95" w:rsidRPr="00D016EC" w:rsidRDefault="00C50A95" w:rsidP="00416506">
            <w:pPr>
              <w:pStyle w:val="tabletext11"/>
              <w:jc w:val="center"/>
              <w:rPr>
                <w:ins w:id="20308" w:author="Author"/>
              </w:rPr>
            </w:pPr>
            <w:ins w:id="20309" w:author="Author">
              <w:r w:rsidRPr="00D016EC">
                <w:t>2.49</w:t>
              </w:r>
            </w:ins>
          </w:p>
        </w:tc>
        <w:tc>
          <w:tcPr>
            <w:tcW w:w="400" w:type="dxa"/>
            <w:noWrap/>
            <w:vAlign w:val="bottom"/>
            <w:hideMark/>
          </w:tcPr>
          <w:p w14:paraId="608F7262" w14:textId="77777777" w:rsidR="00C50A95" w:rsidRPr="00D016EC" w:rsidRDefault="00C50A95" w:rsidP="00416506">
            <w:pPr>
              <w:pStyle w:val="tabletext11"/>
              <w:jc w:val="center"/>
              <w:rPr>
                <w:ins w:id="20310" w:author="Author"/>
              </w:rPr>
            </w:pPr>
            <w:ins w:id="20311" w:author="Author">
              <w:r w:rsidRPr="00D016EC">
                <w:t>2.49</w:t>
              </w:r>
            </w:ins>
          </w:p>
        </w:tc>
        <w:tc>
          <w:tcPr>
            <w:tcW w:w="400" w:type="dxa"/>
            <w:noWrap/>
            <w:vAlign w:val="bottom"/>
            <w:hideMark/>
          </w:tcPr>
          <w:p w14:paraId="7A23F89B" w14:textId="77777777" w:rsidR="00C50A95" w:rsidRPr="00D016EC" w:rsidRDefault="00C50A95" w:rsidP="00416506">
            <w:pPr>
              <w:pStyle w:val="tabletext11"/>
              <w:jc w:val="center"/>
              <w:rPr>
                <w:ins w:id="20312" w:author="Author"/>
              </w:rPr>
            </w:pPr>
            <w:ins w:id="20313" w:author="Author">
              <w:r w:rsidRPr="00D016EC">
                <w:t>2.49</w:t>
              </w:r>
            </w:ins>
          </w:p>
        </w:tc>
        <w:tc>
          <w:tcPr>
            <w:tcW w:w="400" w:type="dxa"/>
            <w:noWrap/>
            <w:vAlign w:val="bottom"/>
            <w:hideMark/>
          </w:tcPr>
          <w:p w14:paraId="51055ECC" w14:textId="77777777" w:rsidR="00C50A95" w:rsidRPr="00D016EC" w:rsidRDefault="00C50A95" w:rsidP="00416506">
            <w:pPr>
              <w:pStyle w:val="tabletext11"/>
              <w:jc w:val="center"/>
              <w:rPr>
                <w:ins w:id="20314" w:author="Author"/>
              </w:rPr>
            </w:pPr>
            <w:ins w:id="20315" w:author="Author">
              <w:r w:rsidRPr="00D016EC">
                <w:t>2.49</w:t>
              </w:r>
            </w:ins>
          </w:p>
        </w:tc>
        <w:tc>
          <w:tcPr>
            <w:tcW w:w="400" w:type="dxa"/>
            <w:noWrap/>
            <w:vAlign w:val="bottom"/>
            <w:hideMark/>
          </w:tcPr>
          <w:p w14:paraId="5612A820" w14:textId="77777777" w:rsidR="00C50A95" w:rsidRPr="00D016EC" w:rsidRDefault="00C50A95" w:rsidP="00416506">
            <w:pPr>
              <w:pStyle w:val="tabletext11"/>
              <w:jc w:val="center"/>
              <w:rPr>
                <w:ins w:id="20316" w:author="Author"/>
              </w:rPr>
            </w:pPr>
            <w:ins w:id="20317" w:author="Author">
              <w:r w:rsidRPr="00D016EC">
                <w:t>2.49</w:t>
              </w:r>
            </w:ins>
          </w:p>
        </w:tc>
        <w:tc>
          <w:tcPr>
            <w:tcW w:w="460" w:type="dxa"/>
            <w:noWrap/>
            <w:vAlign w:val="bottom"/>
            <w:hideMark/>
          </w:tcPr>
          <w:p w14:paraId="24C8C2AC" w14:textId="77777777" w:rsidR="00C50A95" w:rsidRPr="00D016EC" w:rsidRDefault="00C50A95" w:rsidP="00416506">
            <w:pPr>
              <w:pStyle w:val="tabletext11"/>
              <w:jc w:val="center"/>
              <w:rPr>
                <w:ins w:id="20318" w:author="Author"/>
              </w:rPr>
            </w:pPr>
            <w:ins w:id="20319" w:author="Author">
              <w:r w:rsidRPr="00D016EC">
                <w:t>2.49</w:t>
              </w:r>
            </w:ins>
          </w:p>
        </w:tc>
      </w:tr>
      <w:tr w:rsidR="00C50A95" w:rsidRPr="00D016EC" w14:paraId="56C88EF6" w14:textId="77777777" w:rsidTr="00416506">
        <w:trPr>
          <w:trHeight w:val="190"/>
          <w:ins w:id="20320" w:author="Author"/>
        </w:trPr>
        <w:tc>
          <w:tcPr>
            <w:tcW w:w="200" w:type="dxa"/>
            <w:tcBorders>
              <w:right w:val="nil"/>
            </w:tcBorders>
            <w:vAlign w:val="bottom"/>
          </w:tcPr>
          <w:p w14:paraId="0615A95E" w14:textId="77777777" w:rsidR="00C50A95" w:rsidRPr="00D016EC" w:rsidRDefault="00C50A95" w:rsidP="00416506">
            <w:pPr>
              <w:pStyle w:val="tabletext11"/>
              <w:jc w:val="right"/>
              <w:rPr>
                <w:ins w:id="20321" w:author="Author"/>
              </w:rPr>
            </w:pPr>
          </w:p>
        </w:tc>
        <w:tc>
          <w:tcPr>
            <w:tcW w:w="1580" w:type="dxa"/>
            <w:tcBorders>
              <w:left w:val="nil"/>
            </w:tcBorders>
            <w:vAlign w:val="bottom"/>
            <w:hideMark/>
          </w:tcPr>
          <w:p w14:paraId="080F4050" w14:textId="77777777" w:rsidR="00C50A95" w:rsidRPr="00D016EC" w:rsidRDefault="00C50A95" w:rsidP="00416506">
            <w:pPr>
              <w:pStyle w:val="tabletext11"/>
              <w:tabs>
                <w:tab w:val="decimal" w:pos="640"/>
              </w:tabs>
              <w:rPr>
                <w:ins w:id="20322" w:author="Author"/>
              </w:rPr>
            </w:pPr>
            <w:ins w:id="20323" w:author="Author">
              <w:r w:rsidRPr="00D016EC">
                <w:t>600,000 to 699,999</w:t>
              </w:r>
            </w:ins>
          </w:p>
        </w:tc>
        <w:tc>
          <w:tcPr>
            <w:tcW w:w="680" w:type="dxa"/>
            <w:noWrap/>
            <w:vAlign w:val="bottom"/>
            <w:hideMark/>
          </w:tcPr>
          <w:p w14:paraId="4C22E347" w14:textId="77777777" w:rsidR="00C50A95" w:rsidRPr="00D016EC" w:rsidRDefault="00C50A95" w:rsidP="00416506">
            <w:pPr>
              <w:pStyle w:val="tabletext11"/>
              <w:jc w:val="center"/>
              <w:rPr>
                <w:ins w:id="20324" w:author="Author"/>
              </w:rPr>
            </w:pPr>
            <w:ins w:id="20325" w:author="Author">
              <w:r w:rsidRPr="00D016EC">
                <w:t>4.44</w:t>
              </w:r>
            </w:ins>
          </w:p>
        </w:tc>
        <w:tc>
          <w:tcPr>
            <w:tcW w:w="900" w:type="dxa"/>
            <w:noWrap/>
            <w:vAlign w:val="bottom"/>
            <w:hideMark/>
          </w:tcPr>
          <w:p w14:paraId="7175E6B1" w14:textId="77777777" w:rsidR="00C50A95" w:rsidRPr="00D016EC" w:rsidRDefault="00C50A95" w:rsidP="00416506">
            <w:pPr>
              <w:pStyle w:val="tabletext11"/>
              <w:jc w:val="center"/>
              <w:rPr>
                <w:ins w:id="20326" w:author="Author"/>
              </w:rPr>
            </w:pPr>
            <w:ins w:id="20327" w:author="Author">
              <w:r w:rsidRPr="00D016EC">
                <w:t>3.33</w:t>
              </w:r>
            </w:ins>
          </w:p>
        </w:tc>
        <w:tc>
          <w:tcPr>
            <w:tcW w:w="400" w:type="dxa"/>
            <w:noWrap/>
            <w:vAlign w:val="bottom"/>
            <w:hideMark/>
          </w:tcPr>
          <w:p w14:paraId="53201494" w14:textId="77777777" w:rsidR="00C50A95" w:rsidRPr="00D016EC" w:rsidRDefault="00C50A95" w:rsidP="00416506">
            <w:pPr>
              <w:pStyle w:val="tabletext11"/>
              <w:jc w:val="center"/>
              <w:rPr>
                <w:ins w:id="20328" w:author="Author"/>
              </w:rPr>
            </w:pPr>
            <w:ins w:id="20329" w:author="Author">
              <w:r w:rsidRPr="00D016EC">
                <w:t>3.33</w:t>
              </w:r>
            </w:ins>
          </w:p>
        </w:tc>
        <w:tc>
          <w:tcPr>
            <w:tcW w:w="400" w:type="dxa"/>
            <w:noWrap/>
            <w:vAlign w:val="bottom"/>
            <w:hideMark/>
          </w:tcPr>
          <w:p w14:paraId="10C24A69" w14:textId="77777777" w:rsidR="00C50A95" w:rsidRPr="00D016EC" w:rsidRDefault="00C50A95" w:rsidP="00416506">
            <w:pPr>
              <w:pStyle w:val="tabletext11"/>
              <w:jc w:val="center"/>
              <w:rPr>
                <w:ins w:id="20330" w:author="Author"/>
              </w:rPr>
            </w:pPr>
            <w:ins w:id="20331" w:author="Author">
              <w:r w:rsidRPr="00D016EC">
                <w:t>3.33</w:t>
              </w:r>
            </w:ins>
          </w:p>
        </w:tc>
        <w:tc>
          <w:tcPr>
            <w:tcW w:w="400" w:type="dxa"/>
            <w:noWrap/>
            <w:vAlign w:val="bottom"/>
            <w:hideMark/>
          </w:tcPr>
          <w:p w14:paraId="08AD4D0E" w14:textId="77777777" w:rsidR="00C50A95" w:rsidRPr="00D016EC" w:rsidRDefault="00C50A95" w:rsidP="00416506">
            <w:pPr>
              <w:pStyle w:val="tabletext11"/>
              <w:jc w:val="center"/>
              <w:rPr>
                <w:ins w:id="20332" w:author="Author"/>
              </w:rPr>
            </w:pPr>
            <w:ins w:id="20333" w:author="Author">
              <w:r w:rsidRPr="00D016EC">
                <w:t>3.20</w:t>
              </w:r>
            </w:ins>
          </w:p>
        </w:tc>
        <w:tc>
          <w:tcPr>
            <w:tcW w:w="400" w:type="dxa"/>
            <w:noWrap/>
            <w:vAlign w:val="bottom"/>
            <w:hideMark/>
          </w:tcPr>
          <w:p w14:paraId="7B71BA52" w14:textId="77777777" w:rsidR="00C50A95" w:rsidRPr="00D016EC" w:rsidRDefault="00C50A95" w:rsidP="00416506">
            <w:pPr>
              <w:pStyle w:val="tabletext11"/>
              <w:jc w:val="center"/>
              <w:rPr>
                <w:ins w:id="20334" w:author="Author"/>
              </w:rPr>
            </w:pPr>
            <w:ins w:id="20335" w:author="Author">
              <w:r w:rsidRPr="00D016EC">
                <w:t>3.06</w:t>
              </w:r>
            </w:ins>
          </w:p>
        </w:tc>
        <w:tc>
          <w:tcPr>
            <w:tcW w:w="400" w:type="dxa"/>
            <w:noWrap/>
            <w:vAlign w:val="bottom"/>
            <w:hideMark/>
          </w:tcPr>
          <w:p w14:paraId="5505CA62" w14:textId="77777777" w:rsidR="00C50A95" w:rsidRPr="00D016EC" w:rsidRDefault="00C50A95" w:rsidP="00416506">
            <w:pPr>
              <w:pStyle w:val="tabletext11"/>
              <w:jc w:val="center"/>
              <w:rPr>
                <w:ins w:id="20336" w:author="Author"/>
              </w:rPr>
            </w:pPr>
            <w:ins w:id="20337" w:author="Author">
              <w:r w:rsidRPr="00D016EC">
                <w:t>2.93</w:t>
              </w:r>
            </w:ins>
          </w:p>
        </w:tc>
        <w:tc>
          <w:tcPr>
            <w:tcW w:w="400" w:type="dxa"/>
            <w:noWrap/>
            <w:vAlign w:val="bottom"/>
            <w:hideMark/>
          </w:tcPr>
          <w:p w14:paraId="5A31EF56" w14:textId="77777777" w:rsidR="00C50A95" w:rsidRPr="00D016EC" w:rsidRDefault="00C50A95" w:rsidP="00416506">
            <w:pPr>
              <w:pStyle w:val="tabletext11"/>
              <w:jc w:val="center"/>
              <w:rPr>
                <w:ins w:id="20338" w:author="Author"/>
              </w:rPr>
            </w:pPr>
            <w:ins w:id="20339" w:author="Author">
              <w:r w:rsidRPr="00D016EC">
                <w:t>2.80</w:t>
              </w:r>
            </w:ins>
          </w:p>
        </w:tc>
        <w:tc>
          <w:tcPr>
            <w:tcW w:w="400" w:type="dxa"/>
            <w:noWrap/>
            <w:vAlign w:val="bottom"/>
            <w:hideMark/>
          </w:tcPr>
          <w:p w14:paraId="48B798FF" w14:textId="77777777" w:rsidR="00C50A95" w:rsidRPr="00D016EC" w:rsidRDefault="00C50A95" w:rsidP="00416506">
            <w:pPr>
              <w:pStyle w:val="tabletext11"/>
              <w:jc w:val="center"/>
              <w:rPr>
                <w:ins w:id="20340" w:author="Author"/>
              </w:rPr>
            </w:pPr>
            <w:ins w:id="20341" w:author="Author">
              <w:r w:rsidRPr="00D016EC">
                <w:t>2.66</w:t>
              </w:r>
            </w:ins>
          </w:p>
        </w:tc>
        <w:tc>
          <w:tcPr>
            <w:tcW w:w="400" w:type="dxa"/>
            <w:noWrap/>
            <w:vAlign w:val="bottom"/>
            <w:hideMark/>
          </w:tcPr>
          <w:p w14:paraId="467557E9" w14:textId="77777777" w:rsidR="00C50A95" w:rsidRPr="00D016EC" w:rsidRDefault="00C50A95" w:rsidP="00416506">
            <w:pPr>
              <w:pStyle w:val="tabletext11"/>
              <w:jc w:val="center"/>
              <w:rPr>
                <w:ins w:id="20342" w:author="Author"/>
              </w:rPr>
            </w:pPr>
            <w:ins w:id="20343" w:author="Author">
              <w:r w:rsidRPr="00D016EC">
                <w:t>2.66</w:t>
              </w:r>
            </w:ins>
          </w:p>
        </w:tc>
        <w:tc>
          <w:tcPr>
            <w:tcW w:w="400" w:type="dxa"/>
            <w:noWrap/>
            <w:vAlign w:val="bottom"/>
            <w:hideMark/>
          </w:tcPr>
          <w:p w14:paraId="1EBA675A" w14:textId="77777777" w:rsidR="00C50A95" w:rsidRPr="00D016EC" w:rsidRDefault="00C50A95" w:rsidP="00416506">
            <w:pPr>
              <w:pStyle w:val="tabletext11"/>
              <w:jc w:val="center"/>
              <w:rPr>
                <w:ins w:id="20344" w:author="Author"/>
              </w:rPr>
            </w:pPr>
            <w:ins w:id="20345" w:author="Author">
              <w:r w:rsidRPr="00D016EC">
                <w:t>2.66</w:t>
              </w:r>
            </w:ins>
          </w:p>
        </w:tc>
        <w:tc>
          <w:tcPr>
            <w:tcW w:w="400" w:type="dxa"/>
            <w:noWrap/>
            <w:vAlign w:val="bottom"/>
            <w:hideMark/>
          </w:tcPr>
          <w:p w14:paraId="701BBC23" w14:textId="77777777" w:rsidR="00C50A95" w:rsidRPr="00D016EC" w:rsidRDefault="00C50A95" w:rsidP="00416506">
            <w:pPr>
              <w:pStyle w:val="tabletext11"/>
              <w:jc w:val="center"/>
              <w:rPr>
                <w:ins w:id="20346" w:author="Author"/>
              </w:rPr>
            </w:pPr>
            <w:ins w:id="20347" w:author="Author">
              <w:r w:rsidRPr="00D016EC">
                <w:t>2.66</w:t>
              </w:r>
            </w:ins>
          </w:p>
        </w:tc>
        <w:tc>
          <w:tcPr>
            <w:tcW w:w="400" w:type="dxa"/>
            <w:noWrap/>
            <w:vAlign w:val="bottom"/>
            <w:hideMark/>
          </w:tcPr>
          <w:p w14:paraId="730D7FC0" w14:textId="77777777" w:rsidR="00C50A95" w:rsidRPr="00D016EC" w:rsidRDefault="00C50A95" w:rsidP="00416506">
            <w:pPr>
              <w:pStyle w:val="tabletext11"/>
              <w:jc w:val="center"/>
              <w:rPr>
                <w:ins w:id="20348" w:author="Author"/>
              </w:rPr>
            </w:pPr>
            <w:ins w:id="20349" w:author="Author">
              <w:r w:rsidRPr="00D016EC">
                <w:t>2.66</w:t>
              </w:r>
            </w:ins>
          </w:p>
        </w:tc>
        <w:tc>
          <w:tcPr>
            <w:tcW w:w="400" w:type="dxa"/>
            <w:noWrap/>
            <w:vAlign w:val="bottom"/>
            <w:hideMark/>
          </w:tcPr>
          <w:p w14:paraId="67EADE76" w14:textId="77777777" w:rsidR="00C50A95" w:rsidRPr="00D016EC" w:rsidRDefault="00C50A95" w:rsidP="00416506">
            <w:pPr>
              <w:pStyle w:val="tabletext11"/>
              <w:jc w:val="center"/>
              <w:rPr>
                <w:ins w:id="20350" w:author="Author"/>
              </w:rPr>
            </w:pPr>
            <w:ins w:id="20351" w:author="Author">
              <w:r w:rsidRPr="00D016EC">
                <w:t>2.66</w:t>
              </w:r>
            </w:ins>
          </w:p>
        </w:tc>
        <w:tc>
          <w:tcPr>
            <w:tcW w:w="400" w:type="dxa"/>
            <w:noWrap/>
            <w:vAlign w:val="bottom"/>
            <w:hideMark/>
          </w:tcPr>
          <w:p w14:paraId="38653C7E" w14:textId="77777777" w:rsidR="00C50A95" w:rsidRPr="00D016EC" w:rsidRDefault="00C50A95" w:rsidP="00416506">
            <w:pPr>
              <w:pStyle w:val="tabletext11"/>
              <w:jc w:val="center"/>
              <w:rPr>
                <w:ins w:id="20352" w:author="Author"/>
              </w:rPr>
            </w:pPr>
            <w:ins w:id="20353" w:author="Author">
              <w:r w:rsidRPr="00D016EC">
                <w:t>2.66</w:t>
              </w:r>
            </w:ins>
          </w:p>
        </w:tc>
        <w:tc>
          <w:tcPr>
            <w:tcW w:w="400" w:type="dxa"/>
            <w:noWrap/>
            <w:vAlign w:val="bottom"/>
            <w:hideMark/>
          </w:tcPr>
          <w:p w14:paraId="1ECE8FA2" w14:textId="77777777" w:rsidR="00C50A95" w:rsidRPr="00D016EC" w:rsidRDefault="00C50A95" w:rsidP="00416506">
            <w:pPr>
              <w:pStyle w:val="tabletext11"/>
              <w:jc w:val="center"/>
              <w:rPr>
                <w:ins w:id="20354" w:author="Author"/>
              </w:rPr>
            </w:pPr>
            <w:ins w:id="20355" w:author="Author">
              <w:r w:rsidRPr="00D016EC">
                <w:t>2.66</w:t>
              </w:r>
            </w:ins>
          </w:p>
        </w:tc>
        <w:tc>
          <w:tcPr>
            <w:tcW w:w="400" w:type="dxa"/>
            <w:noWrap/>
            <w:vAlign w:val="bottom"/>
            <w:hideMark/>
          </w:tcPr>
          <w:p w14:paraId="7568F5DE" w14:textId="77777777" w:rsidR="00C50A95" w:rsidRPr="00D016EC" w:rsidRDefault="00C50A95" w:rsidP="00416506">
            <w:pPr>
              <w:pStyle w:val="tabletext11"/>
              <w:jc w:val="center"/>
              <w:rPr>
                <w:ins w:id="20356" w:author="Author"/>
              </w:rPr>
            </w:pPr>
            <w:ins w:id="20357" w:author="Author">
              <w:r w:rsidRPr="00D016EC">
                <w:t>2.66</w:t>
              </w:r>
            </w:ins>
          </w:p>
        </w:tc>
        <w:tc>
          <w:tcPr>
            <w:tcW w:w="400" w:type="dxa"/>
            <w:noWrap/>
            <w:vAlign w:val="bottom"/>
            <w:hideMark/>
          </w:tcPr>
          <w:p w14:paraId="56AD3271" w14:textId="77777777" w:rsidR="00C50A95" w:rsidRPr="00D016EC" w:rsidRDefault="00C50A95" w:rsidP="00416506">
            <w:pPr>
              <w:pStyle w:val="tabletext11"/>
              <w:jc w:val="center"/>
              <w:rPr>
                <w:ins w:id="20358" w:author="Author"/>
              </w:rPr>
            </w:pPr>
            <w:ins w:id="20359" w:author="Author">
              <w:r w:rsidRPr="00D016EC">
                <w:t>2.66</w:t>
              </w:r>
            </w:ins>
          </w:p>
        </w:tc>
        <w:tc>
          <w:tcPr>
            <w:tcW w:w="400" w:type="dxa"/>
            <w:noWrap/>
            <w:vAlign w:val="bottom"/>
            <w:hideMark/>
          </w:tcPr>
          <w:p w14:paraId="4D750F5D" w14:textId="77777777" w:rsidR="00C50A95" w:rsidRPr="00D016EC" w:rsidRDefault="00C50A95" w:rsidP="00416506">
            <w:pPr>
              <w:pStyle w:val="tabletext11"/>
              <w:jc w:val="center"/>
              <w:rPr>
                <w:ins w:id="20360" w:author="Author"/>
              </w:rPr>
            </w:pPr>
            <w:ins w:id="20361" w:author="Author">
              <w:r w:rsidRPr="00D016EC">
                <w:t>2.66</w:t>
              </w:r>
            </w:ins>
          </w:p>
        </w:tc>
        <w:tc>
          <w:tcPr>
            <w:tcW w:w="400" w:type="dxa"/>
            <w:noWrap/>
            <w:vAlign w:val="bottom"/>
            <w:hideMark/>
          </w:tcPr>
          <w:p w14:paraId="1EDB355C" w14:textId="77777777" w:rsidR="00C50A95" w:rsidRPr="00D016EC" w:rsidRDefault="00C50A95" w:rsidP="00416506">
            <w:pPr>
              <w:pStyle w:val="tabletext11"/>
              <w:jc w:val="center"/>
              <w:rPr>
                <w:ins w:id="20362" w:author="Author"/>
              </w:rPr>
            </w:pPr>
            <w:ins w:id="20363" w:author="Author">
              <w:r w:rsidRPr="00D016EC">
                <w:t>2.66</w:t>
              </w:r>
            </w:ins>
          </w:p>
        </w:tc>
        <w:tc>
          <w:tcPr>
            <w:tcW w:w="400" w:type="dxa"/>
            <w:noWrap/>
            <w:vAlign w:val="bottom"/>
            <w:hideMark/>
          </w:tcPr>
          <w:p w14:paraId="5A9AC457" w14:textId="77777777" w:rsidR="00C50A95" w:rsidRPr="00D016EC" w:rsidRDefault="00C50A95" w:rsidP="00416506">
            <w:pPr>
              <w:pStyle w:val="tabletext11"/>
              <w:jc w:val="center"/>
              <w:rPr>
                <w:ins w:id="20364" w:author="Author"/>
              </w:rPr>
            </w:pPr>
            <w:ins w:id="20365" w:author="Author">
              <w:r w:rsidRPr="00D016EC">
                <w:t>2.66</w:t>
              </w:r>
            </w:ins>
          </w:p>
        </w:tc>
        <w:tc>
          <w:tcPr>
            <w:tcW w:w="400" w:type="dxa"/>
            <w:noWrap/>
            <w:vAlign w:val="bottom"/>
            <w:hideMark/>
          </w:tcPr>
          <w:p w14:paraId="7E6B271A" w14:textId="77777777" w:rsidR="00C50A95" w:rsidRPr="00D016EC" w:rsidRDefault="00C50A95" w:rsidP="00416506">
            <w:pPr>
              <w:pStyle w:val="tabletext11"/>
              <w:jc w:val="center"/>
              <w:rPr>
                <w:ins w:id="20366" w:author="Author"/>
              </w:rPr>
            </w:pPr>
            <w:ins w:id="20367" w:author="Author">
              <w:r w:rsidRPr="00D016EC">
                <w:t>2.66</w:t>
              </w:r>
            </w:ins>
          </w:p>
        </w:tc>
        <w:tc>
          <w:tcPr>
            <w:tcW w:w="440" w:type="dxa"/>
            <w:noWrap/>
            <w:vAlign w:val="bottom"/>
            <w:hideMark/>
          </w:tcPr>
          <w:p w14:paraId="6FC8070E" w14:textId="77777777" w:rsidR="00C50A95" w:rsidRPr="00D016EC" w:rsidRDefault="00C50A95" w:rsidP="00416506">
            <w:pPr>
              <w:pStyle w:val="tabletext11"/>
              <w:jc w:val="center"/>
              <w:rPr>
                <w:ins w:id="20368" w:author="Author"/>
              </w:rPr>
            </w:pPr>
            <w:ins w:id="20369" w:author="Author">
              <w:r w:rsidRPr="00D016EC">
                <w:t>2.66</w:t>
              </w:r>
            </w:ins>
          </w:p>
        </w:tc>
        <w:tc>
          <w:tcPr>
            <w:tcW w:w="400" w:type="dxa"/>
            <w:noWrap/>
            <w:vAlign w:val="bottom"/>
            <w:hideMark/>
          </w:tcPr>
          <w:p w14:paraId="67C3929A" w14:textId="77777777" w:rsidR="00C50A95" w:rsidRPr="00D016EC" w:rsidRDefault="00C50A95" w:rsidP="00416506">
            <w:pPr>
              <w:pStyle w:val="tabletext11"/>
              <w:jc w:val="center"/>
              <w:rPr>
                <w:ins w:id="20370" w:author="Author"/>
              </w:rPr>
            </w:pPr>
            <w:ins w:id="20371" w:author="Author">
              <w:r w:rsidRPr="00D016EC">
                <w:t>2.66</w:t>
              </w:r>
            </w:ins>
          </w:p>
        </w:tc>
        <w:tc>
          <w:tcPr>
            <w:tcW w:w="400" w:type="dxa"/>
            <w:noWrap/>
            <w:vAlign w:val="bottom"/>
            <w:hideMark/>
          </w:tcPr>
          <w:p w14:paraId="54DC1B26" w14:textId="77777777" w:rsidR="00C50A95" w:rsidRPr="00D016EC" w:rsidRDefault="00C50A95" w:rsidP="00416506">
            <w:pPr>
              <w:pStyle w:val="tabletext11"/>
              <w:jc w:val="center"/>
              <w:rPr>
                <w:ins w:id="20372" w:author="Author"/>
              </w:rPr>
            </w:pPr>
            <w:ins w:id="20373" w:author="Author">
              <w:r w:rsidRPr="00D016EC">
                <w:t>2.66</w:t>
              </w:r>
            </w:ins>
          </w:p>
        </w:tc>
        <w:tc>
          <w:tcPr>
            <w:tcW w:w="400" w:type="dxa"/>
            <w:noWrap/>
            <w:vAlign w:val="bottom"/>
            <w:hideMark/>
          </w:tcPr>
          <w:p w14:paraId="1B0A6EA7" w14:textId="77777777" w:rsidR="00C50A95" w:rsidRPr="00D016EC" w:rsidRDefault="00C50A95" w:rsidP="00416506">
            <w:pPr>
              <w:pStyle w:val="tabletext11"/>
              <w:jc w:val="center"/>
              <w:rPr>
                <w:ins w:id="20374" w:author="Author"/>
              </w:rPr>
            </w:pPr>
            <w:ins w:id="20375" w:author="Author">
              <w:r w:rsidRPr="00D016EC">
                <w:t>2.66</w:t>
              </w:r>
            </w:ins>
          </w:p>
        </w:tc>
        <w:tc>
          <w:tcPr>
            <w:tcW w:w="400" w:type="dxa"/>
            <w:noWrap/>
            <w:vAlign w:val="bottom"/>
            <w:hideMark/>
          </w:tcPr>
          <w:p w14:paraId="7A43BB14" w14:textId="77777777" w:rsidR="00C50A95" w:rsidRPr="00D016EC" w:rsidRDefault="00C50A95" w:rsidP="00416506">
            <w:pPr>
              <w:pStyle w:val="tabletext11"/>
              <w:jc w:val="center"/>
              <w:rPr>
                <w:ins w:id="20376" w:author="Author"/>
              </w:rPr>
            </w:pPr>
            <w:ins w:id="20377" w:author="Author">
              <w:r w:rsidRPr="00D016EC">
                <w:t>2.66</w:t>
              </w:r>
            </w:ins>
          </w:p>
        </w:tc>
        <w:tc>
          <w:tcPr>
            <w:tcW w:w="460" w:type="dxa"/>
            <w:noWrap/>
            <w:vAlign w:val="bottom"/>
            <w:hideMark/>
          </w:tcPr>
          <w:p w14:paraId="136CFA3C" w14:textId="77777777" w:rsidR="00C50A95" w:rsidRPr="00D016EC" w:rsidRDefault="00C50A95" w:rsidP="00416506">
            <w:pPr>
              <w:pStyle w:val="tabletext11"/>
              <w:jc w:val="center"/>
              <w:rPr>
                <w:ins w:id="20378" w:author="Author"/>
              </w:rPr>
            </w:pPr>
            <w:ins w:id="20379" w:author="Author">
              <w:r w:rsidRPr="00D016EC">
                <w:t>2.66</w:t>
              </w:r>
            </w:ins>
          </w:p>
        </w:tc>
      </w:tr>
      <w:tr w:rsidR="00C50A95" w:rsidRPr="00D016EC" w14:paraId="3F9D3657" w14:textId="77777777" w:rsidTr="00416506">
        <w:trPr>
          <w:trHeight w:val="190"/>
          <w:ins w:id="20380" w:author="Author"/>
        </w:trPr>
        <w:tc>
          <w:tcPr>
            <w:tcW w:w="200" w:type="dxa"/>
            <w:tcBorders>
              <w:right w:val="nil"/>
            </w:tcBorders>
            <w:vAlign w:val="bottom"/>
          </w:tcPr>
          <w:p w14:paraId="672151ED" w14:textId="77777777" w:rsidR="00C50A95" w:rsidRPr="00D016EC" w:rsidRDefault="00C50A95" w:rsidP="00416506">
            <w:pPr>
              <w:pStyle w:val="tabletext11"/>
              <w:jc w:val="right"/>
              <w:rPr>
                <w:ins w:id="20381" w:author="Author"/>
              </w:rPr>
            </w:pPr>
          </w:p>
        </w:tc>
        <w:tc>
          <w:tcPr>
            <w:tcW w:w="1580" w:type="dxa"/>
            <w:tcBorders>
              <w:left w:val="nil"/>
            </w:tcBorders>
            <w:vAlign w:val="bottom"/>
            <w:hideMark/>
          </w:tcPr>
          <w:p w14:paraId="0450D3C8" w14:textId="77777777" w:rsidR="00C50A95" w:rsidRPr="00D016EC" w:rsidRDefault="00C50A95" w:rsidP="00416506">
            <w:pPr>
              <w:pStyle w:val="tabletext11"/>
              <w:tabs>
                <w:tab w:val="decimal" w:pos="640"/>
              </w:tabs>
              <w:rPr>
                <w:ins w:id="20382" w:author="Author"/>
              </w:rPr>
            </w:pPr>
            <w:ins w:id="20383" w:author="Author">
              <w:r w:rsidRPr="00D016EC">
                <w:t>700,000 to 799,999</w:t>
              </w:r>
            </w:ins>
          </w:p>
        </w:tc>
        <w:tc>
          <w:tcPr>
            <w:tcW w:w="680" w:type="dxa"/>
            <w:noWrap/>
            <w:vAlign w:val="bottom"/>
            <w:hideMark/>
          </w:tcPr>
          <w:p w14:paraId="2BD95B9A" w14:textId="77777777" w:rsidR="00C50A95" w:rsidRPr="00D016EC" w:rsidRDefault="00C50A95" w:rsidP="00416506">
            <w:pPr>
              <w:pStyle w:val="tabletext11"/>
              <w:jc w:val="center"/>
              <w:rPr>
                <w:ins w:id="20384" w:author="Author"/>
              </w:rPr>
            </w:pPr>
            <w:ins w:id="20385" w:author="Author">
              <w:r w:rsidRPr="00D016EC">
                <w:t>4.70</w:t>
              </w:r>
            </w:ins>
          </w:p>
        </w:tc>
        <w:tc>
          <w:tcPr>
            <w:tcW w:w="900" w:type="dxa"/>
            <w:noWrap/>
            <w:vAlign w:val="bottom"/>
            <w:hideMark/>
          </w:tcPr>
          <w:p w14:paraId="4C9BE269" w14:textId="77777777" w:rsidR="00C50A95" w:rsidRPr="00D016EC" w:rsidRDefault="00C50A95" w:rsidP="00416506">
            <w:pPr>
              <w:pStyle w:val="tabletext11"/>
              <w:jc w:val="center"/>
              <w:rPr>
                <w:ins w:id="20386" w:author="Author"/>
              </w:rPr>
            </w:pPr>
            <w:ins w:id="20387" w:author="Author">
              <w:r w:rsidRPr="00D016EC">
                <w:t>3.53</w:t>
              </w:r>
            </w:ins>
          </w:p>
        </w:tc>
        <w:tc>
          <w:tcPr>
            <w:tcW w:w="400" w:type="dxa"/>
            <w:noWrap/>
            <w:vAlign w:val="bottom"/>
            <w:hideMark/>
          </w:tcPr>
          <w:p w14:paraId="1349AA38" w14:textId="77777777" w:rsidR="00C50A95" w:rsidRPr="00D016EC" w:rsidRDefault="00C50A95" w:rsidP="00416506">
            <w:pPr>
              <w:pStyle w:val="tabletext11"/>
              <w:jc w:val="center"/>
              <w:rPr>
                <w:ins w:id="20388" w:author="Author"/>
              </w:rPr>
            </w:pPr>
            <w:ins w:id="20389" w:author="Author">
              <w:r w:rsidRPr="00D016EC">
                <w:t>3.53</w:t>
              </w:r>
            </w:ins>
          </w:p>
        </w:tc>
        <w:tc>
          <w:tcPr>
            <w:tcW w:w="400" w:type="dxa"/>
            <w:noWrap/>
            <w:vAlign w:val="bottom"/>
            <w:hideMark/>
          </w:tcPr>
          <w:p w14:paraId="0C13D22E" w14:textId="77777777" w:rsidR="00C50A95" w:rsidRPr="00D016EC" w:rsidRDefault="00C50A95" w:rsidP="00416506">
            <w:pPr>
              <w:pStyle w:val="tabletext11"/>
              <w:jc w:val="center"/>
              <w:rPr>
                <w:ins w:id="20390" w:author="Author"/>
              </w:rPr>
            </w:pPr>
            <w:ins w:id="20391" w:author="Author">
              <w:r w:rsidRPr="00D016EC">
                <w:t>3.53</w:t>
              </w:r>
            </w:ins>
          </w:p>
        </w:tc>
        <w:tc>
          <w:tcPr>
            <w:tcW w:w="400" w:type="dxa"/>
            <w:noWrap/>
            <w:vAlign w:val="bottom"/>
            <w:hideMark/>
          </w:tcPr>
          <w:p w14:paraId="6F72EC26" w14:textId="77777777" w:rsidR="00C50A95" w:rsidRPr="00D016EC" w:rsidRDefault="00C50A95" w:rsidP="00416506">
            <w:pPr>
              <w:pStyle w:val="tabletext11"/>
              <w:jc w:val="center"/>
              <w:rPr>
                <w:ins w:id="20392" w:author="Author"/>
              </w:rPr>
            </w:pPr>
            <w:ins w:id="20393" w:author="Author">
              <w:r w:rsidRPr="00D016EC">
                <w:t>3.38</w:t>
              </w:r>
            </w:ins>
          </w:p>
        </w:tc>
        <w:tc>
          <w:tcPr>
            <w:tcW w:w="400" w:type="dxa"/>
            <w:noWrap/>
            <w:vAlign w:val="bottom"/>
            <w:hideMark/>
          </w:tcPr>
          <w:p w14:paraId="26DA6BE9" w14:textId="77777777" w:rsidR="00C50A95" w:rsidRPr="00D016EC" w:rsidRDefault="00C50A95" w:rsidP="00416506">
            <w:pPr>
              <w:pStyle w:val="tabletext11"/>
              <w:jc w:val="center"/>
              <w:rPr>
                <w:ins w:id="20394" w:author="Author"/>
              </w:rPr>
            </w:pPr>
            <w:ins w:id="20395" w:author="Author">
              <w:r w:rsidRPr="00D016EC">
                <w:t>3.24</w:t>
              </w:r>
            </w:ins>
          </w:p>
        </w:tc>
        <w:tc>
          <w:tcPr>
            <w:tcW w:w="400" w:type="dxa"/>
            <w:noWrap/>
            <w:vAlign w:val="bottom"/>
            <w:hideMark/>
          </w:tcPr>
          <w:p w14:paraId="246A9819" w14:textId="77777777" w:rsidR="00C50A95" w:rsidRPr="00D016EC" w:rsidRDefault="00C50A95" w:rsidP="00416506">
            <w:pPr>
              <w:pStyle w:val="tabletext11"/>
              <w:jc w:val="center"/>
              <w:rPr>
                <w:ins w:id="20396" w:author="Author"/>
              </w:rPr>
            </w:pPr>
            <w:ins w:id="20397" w:author="Author">
              <w:r w:rsidRPr="00D016EC">
                <w:t>3.10</w:t>
              </w:r>
            </w:ins>
          </w:p>
        </w:tc>
        <w:tc>
          <w:tcPr>
            <w:tcW w:w="400" w:type="dxa"/>
            <w:noWrap/>
            <w:vAlign w:val="bottom"/>
            <w:hideMark/>
          </w:tcPr>
          <w:p w14:paraId="2859B161" w14:textId="77777777" w:rsidR="00C50A95" w:rsidRPr="00D016EC" w:rsidRDefault="00C50A95" w:rsidP="00416506">
            <w:pPr>
              <w:pStyle w:val="tabletext11"/>
              <w:jc w:val="center"/>
              <w:rPr>
                <w:ins w:id="20398" w:author="Author"/>
              </w:rPr>
            </w:pPr>
            <w:ins w:id="20399" w:author="Author">
              <w:r w:rsidRPr="00D016EC">
                <w:t>2.96</w:t>
              </w:r>
            </w:ins>
          </w:p>
        </w:tc>
        <w:tc>
          <w:tcPr>
            <w:tcW w:w="400" w:type="dxa"/>
            <w:noWrap/>
            <w:vAlign w:val="bottom"/>
            <w:hideMark/>
          </w:tcPr>
          <w:p w14:paraId="13F695DB" w14:textId="77777777" w:rsidR="00C50A95" w:rsidRPr="00D016EC" w:rsidRDefault="00C50A95" w:rsidP="00416506">
            <w:pPr>
              <w:pStyle w:val="tabletext11"/>
              <w:jc w:val="center"/>
              <w:rPr>
                <w:ins w:id="20400" w:author="Author"/>
              </w:rPr>
            </w:pPr>
            <w:ins w:id="20401" w:author="Author">
              <w:r w:rsidRPr="00D016EC">
                <w:t>2.82</w:t>
              </w:r>
            </w:ins>
          </w:p>
        </w:tc>
        <w:tc>
          <w:tcPr>
            <w:tcW w:w="400" w:type="dxa"/>
            <w:noWrap/>
            <w:vAlign w:val="bottom"/>
            <w:hideMark/>
          </w:tcPr>
          <w:p w14:paraId="75DFAE33" w14:textId="77777777" w:rsidR="00C50A95" w:rsidRPr="00D016EC" w:rsidRDefault="00C50A95" w:rsidP="00416506">
            <w:pPr>
              <w:pStyle w:val="tabletext11"/>
              <w:jc w:val="center"/>
              <w:rPr>
                <w:ins w:id="20402" w:author="Author"/>
              </w:rPr>
            </w:pPr>
            <w:ins w:id="20403" w:author="Author">
              <w:r w:rsidRPr="00D016EC">
                <w:t>2.82</w:t>
              </w:r>
            </w:ins>
          </w:p>
        </w:tc>
        <w:tc>
          <w:tcPr>
            <w:tcW w:w="400" w:type="dxa"/>
            <w:noWrap/>
            <w:vAlign w:val="bottom"/>
            <w:hideMark/>
          </w:tcPr>
          <w:p w14:paraId="212ACAD9" w14:textId="77777777" w:rsidR="00C50A95" w:rsidRPr="00D016EC" w:rsidRDefault="00C50A95" w:rsidP="00416506">
            <w:pPr>
              <w:pStyle w:val="tabletext11"/>
              <w:jc w:val="center"/>
              <w:rPr>
                <w:ins w:id="20404" w:author="Author"/>
              </w:rPr>
            </w:pPr>
            <w:ins w:id="20405" w:author="Author">
              <w:r w:rsidRPr="00D016EC">
                <w:t>2.82</w:t>
              </w:r>
            </w:ins>
          </w:p>
        </w:tc>
        <w:tc>
          <w:tcPr>
            <w:tcW w:w="400" w:type="dxa"/>
            <w:noWrap/>
            <w:vAlign w:val="bottom"/>
            <w:hideMark/>
          </w:tcPr>
          <w:p w14:paraId="01B4A51A" w14:textId="77777777" w:rsidR="00C50A95" w:rsidRPr="00D016EC" w:rsidRDefault="00C50A95" w:rsidP="00416506">
            <w:pPr>
              <w:pStyle w:val="tabletext11"/>
              <w:jc w:val="center"/>
              <w:rPr>
                <w:ins w:id="20406" w:author="Author"/>
              </w:rPr>
            </w:pPr>
            <w:ins w:id="20407" w:author="Author">
              <w:r w:rsidRPr="00D016EC">
                <w:t>2.82</w:t>
              </w:r>
            </w:ins>
          </w:p>
        </w:tc>
        <w:tc>
          <w:tcPr>
            <w:tcW w:w="400" w:type="dxa"/>
            <w:noWrap/>
            <w:vAlign w:val="bottom"/>
            <w:hideMark/>
          </w:tcPr>
          <w:p w14:paraId="0A2E87C0" w14:textId="77777777" w:rsidR="00C50A95" w:rsidRPr="00D016EC" w:rsidRDefault="00C50A95" w:rsidP="00416506">
            <w:pPr>
              <w:pStyle w:val="tabletext11"/>
              <w:jc w:val="center"/>
              <w:rPr>
                <w:ins w:id="20408" w:author="Author"/>
              </w:rPr>
            </w:pPr>
            <w:ins w:id="20409" w:author="Author">
              <w:r w:rsidRPr="00D016EC">
                <w:t>2.82</w:t>
              </w:r>
            </w:ins>
          </w:p>
        </w:tc>
        <w:tc>
          <w:tcPr>
            <w:tcW w:w="400" w:type="dxa"/>
            <w:noWrap/>
            <w:vAlign w:val="bottom"/>
            <w:hideMark/>
          </w:tcPr>
          <w:p w14:paraId="361A9829" w14:textId="77777777" w:rsidR="00C50A95" w:rsidRPr="00D016EC" w:rsidRDefault="00C50A95" w:rsidP="00416506">
            <w:pPr>
              <w:pStyle w:val="tabletext11"/>
              <w:jc w:val="center"/>
              <w:rPr>
                <w:ins w:id="20410" w:author="Author"/>
              </w:rPr>
            </w:pPr>
            <w:ins w:id="20411" w:author="Author">
              <w:r w:rsidRPr="00D016EC">
                <w:t>2.82</w:t>
              </w:r>
            </w:ins>
          </w:p>
        </w:tc>
        <w:tc>
          <w:tcPr>
            <w:tcW w:w="400" w:type="dxa"/>
            <w:noWrap/>
            <w:vAlign w:val="bottom"/>
            <w:hideMark/>
          </w:tcPr>
          <w:p w14:paraId="354C2B56" w14:textId="77777777" w:rsidR="00C50A95" w:rsidRPr="00D016EC" w:rsidRDefault="00C50A95" w:rsidP="00416506">
            <w:pPr>
              <w:pStyle w:val="tabletext11"/>
              <w:jc w:val="center"/>
              <w:rPr>
                <w:ins w:id="20412" w:author="Author"/>
              </w:rPr>
            </w:pPr>
            <w:ins w:id="20413" w:author="Author">
              <w:r w:rsidRPr="00D016EC">
                <w:t>2.82</w:t>
              </w:r>
            </w:ins>
          </w:p>
        </w:tc>
        <w:tc>
          <w:tcPr>
            <w:tcW w:w="400" w:type="dxa"/>
            <w:noWrap/>
            <w:vAlign w:val="bottom"/>
            <w:hideMark/>
          </w:tcPr>
          <w:p w14:paraId="4627539D" w14:textId="77777777" w:rsidR="00C50A95" w:rsidRPr="00D016EC" w:rsidRDefault="00C50A95" w:rsidP="00416506">
            <w:pPr>
              <w:pStyle w:val="tabletext11"/>
              <w:jc w:val="center"/>
              <w:rPr>
                <w:ins w:id="20414" w:author="Author"/>
              </w:rPr>
            </w:pPr>
            <w:ins w:id="20415" w:author="Author">
              <w:r w:rsidRPr="00D016EC">
                <w:t>2.82</w:t>
              </w:r>
            </w:ins>
          </w:p>
        </w:tc>
        <w:tc>
          <w:tcPr>
            <w:tcW w:w="400" w:type="dxa"/>
            <w:noWrap/>
            <w:vAlign w:val="bottom"/>
            <w:hideMark/>
          </w:tcPr>
          <w:p w14:paraId="6DBF91E9" w14:textId="77777777" w:rsidR="00C50A95" w:rsidRPr="00D016EC" w:rsidRDefault="00C50A95" w:rsidP="00416506">
            <w:pPr>
              <w:pStyle w:val="tabletext11"/>
              <w:jc w:val="center"/>
              <w:rPr>
                <w:ins w:id="20416" w:author="Author"/>
              </w:rPr>
            </w:pPr>
            <w:ins w:id="20417" w:author="Author">
              <w:r w:rsidRPr="00D016EC">
                <w:t>2.82</w:t>
              </w:r>
            </w:ins>
          </w:p>
        </w:tc>
        <w:tc>
          <w:tcPr>
            <w:tcW w:w="400" w:type="dxa"/>
            <w:noWrap/>
            <w:vAlign w:val="bottom"/>
            <w:hideMark/>
          </w:tcPr>
          <w:p w14:paraId="694D9CB7" w14:textId="77777777" w:rsidR="00C50A95" w:rsidRPr="00D016EC" w:rsidRDefault="00C50A95" w:rsidP="00416506">
            <w:pPr>
              <w:pStyle w:val="tabletext11"/>
              <w:jc w:val="center"/>
              <w:rPr>
                <w:ins w:id="20418" w:author="Author"/>
              </w:rPr>
            </w:pPr>
            <w:ins w:id="20419" w:author="Author">
              <w:r w:rsidRPr="00D016EC">
                <w:t>2.82</w:t>
              </w:r>
            </w:ins>
          </w:p>
        </w:tc>
        <w:tc>
          <w:tcPr>
            <w:tcW w:w="400" w:type="dxa"/>
            <w:noWrap/>
            <w:vAlign w:val="bottom"/>
            <w:hideMark/>
          </w:tcPr>
          <w:p w14:paraId="61820919" w14:textId="77777777" w:rsidR="00C50A95" w:rsidRPr="00D016EC" w:rsidRDefault="00C50A95" w:rsidP="00416506">
            <w:pPr>
              <w:pStyle w:val="tabletext11"/>
              <w:jc w:val="center"/>
              <w:rPr>
                <w:ins w:id="20420" w:author="Author"/>
              </w:rPr>
            </w:pPr>
            <w:ins w:id="20421" w:author="Author">
              <w:r w:rsidRPr="00D016EC">
                <w:t>2.82</w:t>
              </w:r>
            </w:ins>
          </w:p>
        </w:tc>
        <w:tc>
          <w:tcPr>
            <w:tcW w:w="400" w:type="dxa"/>
            <w:noWrap/>
            <w:vAlign w:val="bottom"/>
            <w:hideMark/>
          </w:tcPr>
          <w:p w14:paraId="54A3DE25" w14:textId="77777777" w:rsidR="00C50A95" w:rsidRPr="00D016EC" w:rsidRDefault="00C50A95" w:rsidP="00416506">
            <w:pPr>
              <w:pStyle w:val="tabletext11"/>
              <w:jc w:val="center"/>
              <w:rPr>
                <w:ins w:id="20422" w:author="Author"/>
              </w:rPr>
            </w:pPr>
            <w:ins w:id="20423" w:author="Author">
              <w:r w:rsidRPr="00D016EC">
                <w:t>2.82</w:t>
              </w:r>
            </w:ins>
          </w:p>
        </w:tc>
        <w:tc>
          <w:tcPr>
            <w:tcW w:w="400" w:type="dxa"/>
            <w:noWrap/>
            <w:vAlign w:val="bottom"/>
            <w:hideMark/>
          </w:tcPr>
          <w:p w14:paraId="2D8E1805" w14:textId="77777777" w:rsidR="00C50A95" w:rsidRPr="00D016EC" w:rsidRDefault="00C50A95" w:rsidP="00416506">
            <w:pPr>
              <w:pStyle w:val="tabletext11"/>
              <w:jc w:val="center"/>
              <w:rPr>
                <w:ins w:id="20424" w:author="Author"/>
              </w:rPr>
            </w:pPr>
            <w:ins w:id="20425" w:author="Author">
              <w:r w:rsidRPr="00D016EC">
                <w:t>2.82</w:t>
              </w:r>
            </w:ins>
          </w:p>
        </w:tc>
        <w:tc>
          <w:tcPr>
            <w:tcW w:w="400" w:type="dxa"/>
            <w:noWrap/>
            <w:vAlign w:val="bottom"/>
            <w:hideMark/>
          </w:tcPr>
          <w:p w14:paraId="3F3C44D8" w14:textId="77777777" w:rsidR="00C50A95" w:rsidRPr="00D016EC" w:rsidRDefault="00C50A95" w:rsidP="00416506">
            <w:pPr>
              <w:pStyle w:val="tabletext11"/>
              <w:jc w:val="center"/>
              <w:rPr>
                <w:ins w:id="20426" w:author="Author"/>
              </w:rPr>
            </w:pPr>
            <w:ins w:id="20427" w:author="Author">
              <w:r w:rsidRPr="00D016EC">
                <w:t>2.82</w:t>
              </w:r>
            </w:ins>
          </w:p>
        </w:tc>
        <w:tc>
          <w:tcPr>
            <w:tcW w:w="440" w:type="dxa"/>
            <w:noWrap/>
            <w:vAlign w:val="bottom"/>
            <w:hideMark/>
          </w:tcPr>
          <w:p w14:paraId="0629E1D2" w14:textId="77777777" w:rsidR="00C50A95" w:rsidRPr="00D016EC" w:rsidRDefault="00C50A95" w:rsidP="00416506">
            <w:pPr>
              <w:pStyle w:val="tabletext11"/>
              <w:jc w:val="center"/>
              <w:rPr>
                <w:ins w:id="20428" w:author="Author"/>
              </w:rPr>
            </w:pPr>
            <w:ins w:id="20429" w:author="Author">
              <w:r w:rsidRPr="00D016EC">
                <w:t>2.82</w:t>
              </w:r>
            </w:ins>
          </w:p>
        </w:tc>
        <w:tc>
          <w:tcPr>
            <w:tcW w:w="400" w:type="dxa"/>
            <w:noWrap/>
            <w:vAlign w:val="bottom"/>
            <w:hideMark/>
          </w:tcPr>
          <w:p w14:paraId="0FC8F67B" w14:textId="77777777" w:rsidR="00C50A95" w:rsidRPr="00D016EC" w:rsidRDefault="00C50A95" w:rsidP="00416506">
            <w:pPr>
              <w:pStyle w:val="tabletext11"/>
              <w:jc w:val="center"/>
              <w:rPr>
                <w:ins w:id="20430" w:author="Author"/>
              </w:rPr>
            </w:pPr>
            <w:ins w:id="20431" w:author="Author">
              <w:r w:rsidRPr="00D016EC">
                <w:t>2.82</w:t>
              </w:r>
            </w:ins>
          </w:p>
        </w:tc>
        <w:tc>
          <w:tcPr>
            <w:tcW w:w="400" w:type="dxa"/>
            <w:noWrap/>
            <w:vAlign w:val="bottom"/>
            <w:hideMark/>
          </w:tcPr>
          <w:p w14:paraId="2BA48136" w14:textId="77777777" w:rsidR="00C50A95" w:rsidRPr="00D016EC" w:rsidRDefault="00C50A95" w:rsidP="00416506">
            <w:pPr>
              <w:pStyle w:val="tabletext11"/>
              <w:jc w:val="center"/>
              <w:rPr>
                <w:ins w:id="20432" w:author="Author"/>
              </w:rPr>
            </w:pPr>
            <w:ins w:id="20433" w:author="Author">
              <w:r w:rsidRPr="00D016EC">
                <w:t>2.82</w:t>
              </w:r>
            </w:ins>
          </w:p>
        </w:tc>
        <w:tc>
          <w:tcPr>
            <w:tcW w:w="400" w:type="dxa"/>
            <w:noWrap/>
            <w:vAlign w:val="bottom"/>
            <w:hideMark/>
          </w:tcPr>
          <w:p w14:paraId="60FDB4C1" w14:textId="77777777" w:rsidR="00C50A95" w:rsidRPr="00D016EC" w:rsidRDefault="00C50A95" w:rsidP="00416506">
            <w:pPr>
              <w:pStyle w:val="tabletext11"/>
              <w:jc w:val="center"/>
              <w:rPr>
                <w:ins w:id="20434" w:author="Author"/>
              </w:rPr>
            </w:pPr>
            <w:ins w:id="20435" w:author="Author">
              <w:r w:rsidRPr="00D016EC">
                <w:t>2.82</w:t>
              </w:r>
            </w:ins>
          </w:p>
        </w:tc>
        <w:tc>
          <w:tcPr>
            <w:tcW w:w="400" w:type="dxa"/>
            <w:noWrap/>
            <w:vAlign w:val="bottom"/>
            <w:hideMark/>
          </w:tcPr>
          <w:p w14:paraId="000C3C8A" w14:textId="77777777" w:rsidR="00C50A95" w:rsidRPr="00D016EC" w:rsidRDefault="00C50A95" w:rsidP="00416506">
            <w:pPr>
              <w:pStyle w:val="tabletext11"/>
              <w:jc w:val="center"/>
              <w:rPr>
                <w:ins w:id="20436" w:author="Author"/>
              </w:rPr>
            </w:pPr>
            <w:ins w:id="20437" w:author="Author">
              <w:r w:rsidRPr="00D016EC">
                <w:t>2.82</w:t>
              </w:r>
            </w:ins>
          </w:p>
        </w:tc>
        <w:tc>
          <w:tcPr>
            <w:tcW w:w="460" w:type="dxa"/>
            <w:noWrap/>
            <w:vAlign w:val="bottom"/>
            <w:hideMark/>
          </w:tcPr>
          <w:p w14:paraId="707B273D" w14:textId="77777777" w:rsidR="00C50A95" w:rsidRPr="00D016EC" w:rsidRDefault="00C50A95" w:rsidP="00416506">
            <w:pPr>
              <w:pStyle w:val="tabletext11"/>
              <w:jc w:val="center"/>
              <w:rPr>
                <w:ins w:id="20438" w:author="Author"/>
              </w:rPr>
            </w:pPr>
            <w:ins w:id="20439" w:author="Author">
              <w:r w:rsidRPr="00D016EC">
                <w:t>2.82</w:t>
              </w:r>
            </w:ins>
          </w:p>
        </w:tc>
      </w:tr>
      <w:tr w:rsidR="00C50A95" w:rsidRPr="00D016EC" w14:paraId="4574E5B3" w14:textId="77777777" w:rsidTr="00416506">
        <w:trPr>
          <w:trHeight w:val="190"/>
          <w:ins w:id="20440" w:author="Author"/>
        </w:trPr>
        <w:tc>
          <w:tcPr>
            <w:tcW w:w="200" w:type="dxa"/>
            <w:tcBorders>
              <w:right w:val="nil"/>
            </w:tcBorders>
            <w:vAlign w:val="bottom"/>
          </w:tcPr>
          <w:p w14:paraId="0D3A6D5E" w14:textId="77777777" w:rsidR="00C50A95" w:rsidRPr="00D016EC" w:rsidRDefault="00C50A95" w:rsidP="00416506">
            <w:pPr>
              <w:pStyle w:val="tabletext11"/>
              <w:jc w:val="right"/>
              <w:rPr>
                <w:ins w:id="20441" w:author="Author"/>
              </w:rPr>
            </w:pPr>
          </w:p>
        </w:tc>
        <w:tc>
          <w:tcPr>
            <w:tcW w:w="1580" w:type="dxa"/>
            <w:tcBorders>
              <w:left w:val="nil"/>
            </w:tcBorders>
            <w:vAlign w:val="bottom"/>
            <w:hideMark/>
          </w:tcPr>
          <w:p w14:paraId="158266C0" w14:textId="77777777" w:rsidR="00C50A95" w:rsidRPr="00D016EC" w:rsidRDefault="00C50A95" w:rsidP="00416506">
            <w:pPr>
              <w:pStyle w:val="tabletext11"/>
              <w:tabs>
                <w:tab w:val="decimal" w:pos="640"/>
              </w:tabs>
              <w:rPr>
                <w:ins w:id="20442" w:author="Author"/>
              </w:rPr>
            </w:pPr>
            <w:ins w:id="20443" w:author="Author">
              <w:r w:rsidRPr="00D016EC">
                <w:t>800,000 to 899,999</w:t>
              </w:r>
            </w:ins>
          </w:p>
        </w:tc>
        <w:tc>
          <w:tcPr>
            <w:tcW w:w="680" w:type="dxa"/>
            <w:noWrap/>
            <w:vAlign w:val="bottom"/>
            <w:hideMark/>
          </w:tcPr>
          <w:p w14:paraId="46AC7EAF" w14:textId="77777777" w:rsidR="00C50A95" w:rsidRPr="00D016EC" w:rsidRDefault="00C50A95" w:rsidP="00416506">
            <w:pPr>
              <w:pStyle w:val="tabletext11"/>
              <w:jc w:val="center"/>
              <w:rPr>
                <w:ins w:id="20444" w:author="Author"/>
              </w:rPr>
            </w:pPr>
            <w:ins w:id="20445" w:author="Author">
              <w:r w:rsidRPr="00D016EC">
                <w:t>4.94</w:t>
              </w:r>
            </w:ins>
          </w:p>
        </w:tc>
        <w:tc>
          <w:tcPr>
            <w:tcW w:w="900" w:type="dxa"/>
            <w:noWrap/>
            <w:vAlign w:val="bottom"/>
            <w:hideMark/>
          </w:tcPr>
          <w:p w14:paraId="6284DC7C" w14:textId="77777777" w:rsidR="00C50A95" w:rsidRPr="00D016EC" w:rsidRDefault="00C50A95" w:rsidP="00416506">
            <w:pPr>
              <w:pStyle w:val="tabletext11"/>
              <w:jc w:val="center"/>
              <w:rPr>
                <w:ins w:id="20446" w:author="Author"/>
              </w:rPr>
            </w:pPr>
            <w:ins w:id="20447" w:author="Author">
              <w:r w:rsidRPr="00D016EC">
                <w:t>3.71</w:t>
              </w:r>
            </w:ins>
          </w:p>
        </w:tc>
        <w:tc>
          <w:tcPr>
            <w:tcW w:w="400" w:type="dxa"/>
            <w:noWrap/>
            <w:vAlign w:val="bottom"/>
            <w:hideMark/>
          </w:tcPr>
          <w:p w14:paraId="1E0B63E1" w14:textId="77777777" w:rsidR="00C50A95" w:rsidRPr="00D016EC" w:rsidRDefault="00C50A95" w:rsidP="00416506">
            <w:pPr>
              <w:pStyle w:val="tabletext11"/>
              <w:jc w:val="center"/>
              <w:rPr>
                <w:ins w:id="20448" w:author="Author"/>
              </w:rPr>
            </w:pPr>
            <w:ins w:id="20449" w:author="Author">
              <w:r w:rsidRPr="00D016EC">
                <w:t>3.71</w:t>
              </w:r>
            </w:ins>
          </w:p>
        </w:tc>
        <w:tc>
          <w:tcPr>
            <w:tcW w:w="400" w:type="dxa"/>
            <w:noWrap/>
            <w:vAlign w:val="bottom"/>
            <w:hideMark/>
          </w:tcPr>
          <w:p w14:paraId="3603789E" w14:textId="77777777" w:rsidR="00C50A95" w:rsidRPr="00D016EC" w:rsidRDefault="00C50A95" w:rsidP="00416506">
            <w:pPr>
              <w:pStyle w:val="tabletext11"/>
              <w:jc w:val="center"/>
              <w:rPr>
                <w:ins w:id="20450" w:author="Author"/>
              </w:rPr>
            </w:pPr>
            <w:ins w:id="20451" w:author="Author">
              <w:r w:rsidRPr="00D016EC">
                <w:t>3.71</w:t>
              </w:r>
            </w:ins>
          </w:p>
        </w:tc>
        <w:tc>
          <w:tcPr>
            <w:tcW w:w="400" w:type="dxa"/>
            <w:noWrap/>
            <w:vAlign w:val="bottom"/>
            <w:hideMark/>
          </w:tcPr>
          <w:p w14:paraId="3E3722FC" w14:textId="77777777" w:rsidR="00C50A95" w:rsidRPr="00D016EC" w:rsidRDefault="00C50A95" w:rsidP="00416506">
            <w:pPr>
              <w:pStyle w:val="tabletext11"/>
              <w:jc w:val="center"/>
              <w:rPr>
                <w:ins w:id="20452" w:author="Author"/>
              </w:rPr>
            </w:pPr>
            <w:ins w:id="20453" w:author="Author">
              <w:r w:rsidRPr="00D016EC">
                <w:t>3.56</w:t>
              </w:r>
            </w:ins>
          </w:p>
        </w:tc>
        <w:tc>
          <w:tcPr>
            <w:tcW w:w="400" w:type="dxa"/>
            <w:noWrap/>
            <w:vAlign w:val="bottom"/>
            <w:hideMark/>
          </w:tcPr>
          <w:p w14:paraId="6445F25D" w14:textId="77777777" w:rsidR="00C50A95" w:rsidRPr="00D016EC" w:rsidRDefault="00C50A95" w:rsidP="00416506">
            <w:pPr>
              <w:pStyle w:val="tabletext11"/>
              <w:jc w:val="center"/>
              <w:rPr>
                <w:ins w:id="20454" w:author="Author"/>
              </w:rPr>
            </w:pPr>
            <w:ins w:id="20455" w:author="Author">
              <w:r w:rsidRPr="00D016EC">
                <w:t>3.41</w:t>
              </w:r>
            </w:ins>
          </w:p>
        </w:tc>
        <w:tc>
          <w:tcPr>
            <w:tcW w:w="400" w:type="dxa"/>
            <w:noWrap/>
            <w:vAlign w:val="bottom"/>
            <w:hideMark/>
          </w:tcPr>
          <w:p w14:paraId="6A6FCB4D" w14:textId="77777777" w:rsidR="00C50A95" w:rsidRPr="00D016EC" w:rsidRDefault="00C50A95" w:rsidP="00416506">
            <w:pPr>
              <w:pStyle w:val="tabletext11"/>
              <w:jc w:val="center"/>
              <w:rPr>
                <w:ins w:id="20456" w:author="Author"/>
              </w:rPr>
            </w:pPr>
            <w:ins w:id="20457" w:author="Author">
              <w:r w:rsidRPr="00D016EC">
                <w:t>3.26</w:t>
              </w:r>
            </w:ins>
          </w:p>
        </w:tc>
        <w:tc>
          <w:tcPr>
            <w:tcW w:w="400" w:type="dxa"/>
            <w:noWrap/>
            <w:vAlign w:val="bottom"/>
            <w:hideMark/>
          </w:tcPr>
          <w:p w14:paraId="5DD729EE" w14:textId="77777777" w:rsidR="00C50A95" w:rsidRPr="00D016EC" w:rsidRDefault="00C50A95" w:rsidP="00416506">
            <w:pPr>
              <w:pStyle w:val="tabletext11"/>
              <w:jc w:val="center"/>
              <w:rPr>
                <w:ins w:id="20458" w:author="Author"/>
              </w:rPr>
            </w:pPr>
            <w:ins w:id="20459" w:author="Author">
              <w:r w:rsidRPr="00D016EC">
                <w:t>3.11</w:t>
              </w:r>
            </w:ins>
          </w:p>
        </w:tc>
        <w:tc>
          <w:tcPr>
            <w:tcW w:w="400" w:type="dxa"/>
            <w:noWrap/>
            <w:vAlign w:val="bottom"/>
            <w:hideMark/>
          </w:tcPr>
          <w:p w14:paraId="22706AF3" w14:textId="77777777" w:rsidR="00C50A95" w:rsidRPr="00D016EC" w:rsidRDefault="00C50A95" w:rsidP="00416506">
            <w:pPr>
              <w:pStyle w:val="tabletext11"/>
              <w:jc w:val="center"/>
              <w:rPr>
                <w:ins w:id="20460" w:author="Author"/>
              </w:rPr>
            </w:pPr>
            <w:ins w:id="20461" w:author="Author">
              <w:r w:rsidRPr="00D016EC">
                <w:t>2.96</w:t>
              </w:r>
            </w:ins>
          </w:p>
        </w:tc>
        <w:tc>
          <w:tcPr>
            <w:tcW w:w="400" w:type="dxa"/>
            <w:noWrap/>
            <w:vAlign w:val="bottom"/>
            <w:hideMark/>
          </w:tcPr>
          <w:p w14:paraId="4DC3BDCC" w14:textId="77777777" w:rsidR="00C50A95" w:rsidRPr="00D016EC" w:rsidRDefault="00C50A95" w:rsidP="00416506">
            <w:pPr>
              <w:pStyle w:val="tabletext11"/>
              <w:jc w:val="center"/>
              <w:rPr>
                <w:ins w:id="20462" w:author="Author"/>
              </w:rPr>
            </w:pPr>
            <w:ins w:id="20463" w:author="Author">
              <w:r w:rsidRPr="00D016EC">
                <w:t>2.96</w:t>
              </w:r>
            </w:ins>
          </w:p>
        </w:tc>
        <w:tc>
          <w:tcPr>
            <w:tcW w:w="400" w:type="dxa"/>
            <w:noWrap/>
            <w:vAlign w:val="bottom"/>
            <w:hideMark/>
          </w:tcPr>
          <w:p w14:paraId="69552CEC" w14:textId="77777777" w:rsidR="00C50A95" w:rsidRPr="00D016EC" w:rsidRDefault="00C50A95" w:rsidP="00416506">
            <w:pPr>
              <w:pStyle w:val="tabletext11"/>
              <w:jc w:val="center"/>
              <w:rPr>
                <w:ins w:id="20464" w:author="Author"/>
              </w:rPr>
            </w:pPr>
            <w:ins w:id="20465" w:author="Author">
              <w:r w:rsidRPr="00D016EC">
                <w:t>2.96</w:t>
              </w:r>
            </w:ins>
          </w:p>
        </w:tc>
        <w:tc>
          <w:tcPr>
            <w:tcW w:w="400" w:type="dxa"/>
            <w:noWrap/>
            <w:vAlign w:val="bottom"/>
            <w:hideMark/>
          </w:tcPr>
          <w:p w14:paraId="03A95692" w14:textId="77777777" w:rsidR="00C50A95" w:rsidRPr="00D016EC" w:rsidRDefault="00C50A95" w:rsidP="00416506">
            <w:pPr>
              <w:pStyle w:val="tabletext11"/>
              <w:jc w:val="center"/>
              <w:rPr>
                <w:ins w:id="20466" w:author="Author"/>
              </w:rPr>
            </w:pPr>
            <w:ins w:id="20467" w:author="Author">
              <w:r w:rsidRPr="00D016EC">
                <w:t>2.96</w:t>
              </w:r>
            </w:ins>
          </w:p>
        </w:tc>
        <w:tc>
          <w:tcPr>
            <w:tcW w:w="400" w:type="dxa"/>
            <w:noWrap/>
            <w:vAlign w:val="bottom"/>
            <w:hideMark/>
          </w:tcPr>
          <w:p w14:paraId="126AC3AF" w14:textId="77777777" w:rsidR="00C50A95" w:rsidRPr="00D016EC" w:rsidRDefault="00C50A95" w:rsidP="00416506">
            <w:pPr>
              <w:pStyle w:val="tabletext11"/>
              <w:jc w:val="center"/>
              <w:rPr>
                <w:ins w:id="20468" w:author="Author"/>
              </w:rPr>
            </w:pPr>
            <w:ins w:id="20469" w:author="Author">
              <w:r w:rsidRPr="00D016EC">
                <w:t>2.96</w:t>
              </w:r>
            </w:ins>
          </w:p>
        </w:tc>
        <w:tc>
          <w:tcPr>
            <w:tcW w:w="400" w:type="dxa"/>
            <w:noWrap/>
            <w:vAlign w:val="bottom"/>
            <w:hideMark/>
          </w:tcPr>
          <w:p w14:paraId="24E1BD3C" w14:textId="77777777" w:rsidR="00C50A95" w:rsidRPr="00D016EC" w:rsidRDefault="00C50A95" w:rsidP="00416506">
            <w:pPr>
              <w:pStyle w:val="tabletext11"/>
              <w:jc w:val="center"/>
              <w:rPr>
                <w:ins w:id="20470" w:author="Author"/>
              </w:rPr>
            </w:pPr>
            <w:ins w:id="20471" w:author="Author">
              <w:r w:rsidRPr="00D016EC">
                <w:t>2.96</w:t>
              </w:r>
            </w:ins>
          </w:p>
        </w:tc>
        <w:tc>
          <w:tcPr>
            <w:tcW w:w="400" w:type="dxa"/>
            <w:noWrap/>
            <w:vAlign w:val="bottom"/>
            <w:hideMark/>
          </w:tcPr>
          <w:p w14:paraId="0325642B" w14:textId="77777777" w:rsidR="00C50A95" w:rsidRPr="00D016EC" w:rsidRDefault="00C50A95" w:rsidP="00416506">
            <w:pPr>
              <w:pStyle w:val="tabletext11"/>
              <w:jc w:val="center"/>
              <w:rPr>
                <w:ins w:id="20472" w:author="Author"/>
              </w:rPr>
            </w:pPr>
            <w:ins w:id="20473" w:author="Author">
              <w:r w:rsidRPr="00D016EC">
                <w:t>2.96</w:t>
              </w:r>
            </w:ins>
          </w:p>
        </w:tc>
        <w:tc>
          <w:tcPr>
            <w:tcW w:w="400" w:type="dxa"/>
            <w:noWrap/>
            <w:vAlign w:val="bottom"/>
            <w:hideMark/>
          </w:tcPr>
          <w:p w14:paraId="4C807008" w14:textId="77777777" w:rsidR="00C50A95" w:rsidRPr="00D016EC" w:rsidRDefault="00C50A95" w:rsidP="00416506">
            <w:pPr>
              <w:pStyle w:val="tabletext11"/>
              <w:jc w:val="center"/>
              <w:rPr>
                <w:ins w:id="20474" w:author="Author"/>
              </w:rPr>
            </w:pPr>
            <w:ins w:id="20475" w:author="Author">
              <w:r w:rsidRPr="00D016EC">
                <w:t>2.96</w:t>
              </w:r>
            </w:ins>
          </w:p>
        </w:tc>
        <w:tc>
          <w:tcPr>
            <w:tcW w:w="400" w:type="dxa"/>
            <w:noWrap/>
            <w:vAlign w:val="bottom"/>
            <w:hideMark/>
          </w:tcPr>
          <w:p w14:paraId="7656B567" w14:textId="77777777" w:rsidR="00C50A95" w:rsidRPr="00D016EC" w:rsidRDefault="00C50A95" w:rsidP="00416506">
            <w:pPr>
              <w:pStyle w:val="tabletext11"/>
              <w:jc w:val="center"/>
              <w:rPr>
                <w:ins w:id="20476" w:author="Author"/>
              </w:rPr>
            </w:pPr>
            <w:ins w:id="20477" w:author="Author">
              <w:r w:rsidRPr="00D016EC">
                <w:t>2.96</w:t>
              </w:r>
            </w:ins>
          </w:p>
        </w:tc>
        <w:tc>
          <w:tcPr>
            <w:tcW w:w="400" w:type="dxa"/>
            <w:noWrap/>
            <w:vAlign w:val="bottom"/>
            <w:hideMark/>
          </w:tcPr>
          <w:p w14:paraId="777A20BC" w14:textId="77777777" w:rsidR="00C50A95" w:rsidRPr="00D016EC" w:rsidRDefault="00C50A95" w:rsidP="00416506">
            <w:pPr>
              <w:pStyle w:val="tabletext11"/>
              <w:jc w:val="center"/>
              <w:rPr>
                <w:ins w:id="20478" w:author="Author"/>
              </w:rPr>
            </w:pPr>
            <w:ins w:id="20479" w:author="Author">
              <w:r w:rsidRPr="00D016EC">
                <w:t>2.96</w:t>
              </w:r>
            </w:ins>
          </w:p>
        </w:tc>
        <w:tc>
          <w:tcPr>
            <w:tcW w:w="400" w:type="dxa"/>
            <w:noWrap/>
            <w:vAlign w:val="bottom"/>
            <w:hideMark/>
          </w:tcPr>
          <w:p w14:paraId="2346B0ED" w14:textId="77777777" w:rsidR="00C50A95" w:rsidRPr="00D016EC" w:rsidRDefault="00C50A95" w:rsidP="00416506">
            <w:pPr>
              <w:pStyle w:val="tabletext11"/>
              <w:jc w:val="center"/>
              <w:rPr>
                <w:ins w:id="20480" w:author="Author"/>
              </w:rPr>
            </w:pPr>
            <w:ins w:id="20481" w:author="Author">
              <w:r w:rsidRPr="00D016EC">
                <w:t>2.96</w:t>
              </w:r>
            </w:ins>
          </w:p>
        </w:tc>
        <w:tc>
          <w:tcPr>
            <w:tcW w:w="400" w:type="dxa"/>
            <w:noWrap/>
            <w:vAlign w:val="bottom"/>
            <w:hideMark/>
          </w:tcPr>
          <w:p w14:paraId="69FE4BD6" w14:textId="77777777" w:rsidR="00C50A95" w:rsidRPr="00D016EC" w:rsidRDefault="00C50A95" w:rsidP="00416506">
            <w:pPr>
              <w:pStyle w:val="tabletext11"/>
              <w:jc w:val="center"/>
              <w:rPr>
                <w:ins w:id="20482" w:author="Author"/>
              </w:rPr>
            </w:pPr>
            <w:ins w:id="20483" w:author="Author">
              <w:r w:rsidRPr="00D016EC">
                <w:t>2.96</w:t>
              </w:r>
            </w:ins>
          </w:p>
        </w:tc>
        <w:tc>
          <w:tcPr>
            <w:tcW w:w="400" w:type="dxa"/>
            <w:noWrap/>
            <w:vAlign w:val="bottom"/>
            <w:hideMark/>
          </w:tcPr>
          <w:p w14:paraId="5BB0457B" w14:textId="77777777" w:rsidR="00C50A95" w:rsidRPr="00D016EC" w:rsidRDefault="00C50A95" w:rsidP="00416506">
            <w:pPr>
              <w:pStyle w:val="tabletext11"/>
              <w:jc w:val="center"/>
              <w:rPr>
                <w:ins w:id="20484" w:author="Author"/>
              </w:rPr>
            </w:pPr>
            <w:ins w:id="20485" w:author="Author">
              <w:r w:rsidRPr="00D016EC">
                <w:t>2.96</w:t>
              </w:r>
            </w:ins>
          </w:p>
        </w:tc>
        <w:tc>
          <w:tcPr>
            <w:tcW w:w="400" w:type="dxa"/>
            <w:noWrap/>
            <w:vAlign w:val="bottom"/>
            <w:hideMark/>
          </w:tcPr>
          <w:p w14:paraId="14665960" w14:textId="77777777" w:rsidR="00C50A95" w:rsidRPr="00D016EC" w:rsidRDefault="00C50A95" w:rsidP="00416506">
            <w:pPr>
              <w:pStyle w:val="tabletext11"/>
              <w:jc w:val="center"/>
              <w:rPr>
                <w:ins w:id="20486" w:author="Author"/>
              </w:rPr>
            </w:pPr>
            <w:ins w:id="20487" w:author="Author">
              <w:r w:rsidRPr="00D016EC">
                <w:t>2.96</w:t>
              </w:r>
            </w:ins>
          </w:p>
        </w:tc>
        <w:tc>
          <w:tcPr>
            <w:tcW w:w="440" w:type="dxa"/>
            <w:noWrap/>
            <w:vAlign w:val="bottom"/>
            <w:hideMark/>
          </w:tcPr>
          <w:p w14:paraId="357F7B9C" w14:textId="77777777" w:rsidR="00C50A95" w:rsidRPr="00D016EC" w:rsidRDefault="00C50A95" w:rsidP="00416506">
            <w:pPr>
              <w:pStyle w:val="tabletext11"/>
              <w:jc w:val="center"/>
              <w:rPr>
                <w:ins w:id="20488" w:author="Author"/>
              </w:rPr>
            </w:pPr>
            <w:ins w:id="20489" w:author="Author">
              <w:r w:rsidRPr="00D016EC">
                <w:t>2.96</w:t>
              </w:r>
            </w:ins>
          </w:p>
        </w:tc>
        <w:tc>
          <w:tcPr>
            <w:tcW w:w="400" w:type="dxa"/>
            <w:noWrap/>
            <w:vAlign w:val="bottom"/>
            <w:hideMark/>
          </w:tcPr>
          <w:p w14:paraId="76B5F14D" w14:textId="77777777" w:rsidR="00C50A95" w:rsidRPr="00D016EC" w:rsidRDefault="00C50A95" w:rsidP="00416506">
            <w:pPr>
              <w:pStyle w:val="tabletext11"/>
              <w:jc w:val="center"/>
              <w:rPr>
                <w:ins w:id="20490" w:author="Author"/>
              </w:rPr>
            </w:pPr>
            <w:ins w:id="20491" w:author="Author">
              <w:r w:rsidRPr="00D016EC">
                <w:t>2.96</w:t>
              </w:r>
            </w:ins>
          </w:p>
        </w:tc>
        <w:tc>
          <w:tcPr>
            <w:tcW w:w="400" w:type="dxa"/>
            <w:noWrap/>
            <w:vAlign w:val="bottom"/>
            <w:hideMark/>
          </w:tcPr>
          <w:p w14:paraId="3CF70AD0" w14:textId="77777777" w:rsidR="00C50A95" w:rsidRPr="00D016EC" w:rsidRDefault="00C50A95" w:rsidP="00416506">
            <w:pPr>
              <w:pStyle w:val="tabletext11"/>
              <w:jc w:val="center"/>
              <w:rPr>
                <w:ins w:id="20492" w:author="Author"/>
              </w:rPr>
            </w:pPr>
            <w:ins w:id="20493" w:author="Author">
              <w:r w:rsidRPr="00D016EC">
                <w:t>2.96</w:t>
              </w:r>
            </w:ins>
          </w:p>
        </w:tc>
        <w:tc>
          <w:tcPr>
            <w:tcW w:w="400" w:type="dxa"/>
            <w:noWrap/>
            <w:vAlign w:val="bottom"/>
            <w:hideMark/>
          </w:tcPr>
          <w:p w14:paraId="6C66A081" w14:textId="77777777" w:rsidR="00C50A95" w:rsidRPr="00D016EC" w:rsidRDefault="00C50A95" w:rsidP="00416506">
            <w:pPr>
              <w:pStyle w:val="tabletext11"/>
              <w:jc w:val="center"/>
              <w:rPr>
                <w:ins w:id="20494" w:author="Author"/>
              </w:rPr>
            </w:pPr>
            <w:ins w:id="20495" w:author="Author">
              <w:r w:rsidRPr="00D016EC">
                <w:t>2.96</w:t>
              </w:r>
            </w:ins>
          </w:p>
        </w:tc>
        <w:tc>
          <w:tcPr>
            <w:tcW w:w="400" w:type="dxa"/>
            <w:noWrap/>
            <w:vAlign w:val="bottom"/>
            <w:hideMark/>
          </w:tcPr>
          <w:p w14:paraId="382877FD" w14:textId="77777777" w:rsidR="00C50A95" w:rsidRPr="00D016EC" w:rsidRDefault="00C50A95" w:rsidP="00416506">
            <w:pPr>
              <w:pStyle w:val="tabletext11"/>
              <w:jc w:val="center"/>
              <w:rPr>
                <w:ins w:id="20496" w:author="Author"/>
              </w:rPr>
            </w:pPr>
            <w:ins w:id="20497" w:author="Author">
              <w:r w:rsidRPr="00D016EC">
                <w:t>2.96</w:t>
              </w:r>
            </w:ins>
          </w:p>
        </w:tc>
        <w:tc>
          <w:tcPr>
            <w:tcW w:w="460" w:type="dxa"/>
            <w:noWrap/>
            <w:vAlign w:val="bottom"/>
            <w:hideMark/>
          </w:tcPr>
          <w:p w14:paraId="038FF9F5" w14:textId="77777777" w:rsidR="00C50A95" w:rsidRPr="00D016EC" w:rsidRDefault="00C50A95" w:rsidP="00416506">
            <w:pPr>
              <w:pStyle w:val="tabletext11"/>
              <w:jc w:val="center"/>
              <w:rPr>
                <w:ins w:id="20498" w:author="Author"/>
              </w:rPr>
            </w:pPr>
            <w:ins w:id="20499" w:author="Author">
              <w:r w:rsidRPr="00D016EC">
                <w:t>2.96</w:t>
              </w:r>
            </w:ins>
          </w:p>
        </w:tc>
      </w:tr>
      <w:tr w:rsidR="00C50A95" w:rsidRPr="00D016EC" w14:paraId="5BD7624F" w14:textId="77777777" w:rsidTr="00416506">
        <w:trPr>
          <w:trHeight w:val="190"/>
          <w:ins w:id="20500" w:author="Author"/>
        </w:trPr>
        <w:tc>
          <w:tcPr>
            <w:tcW w:w="200" w:type="dxa"/>
            <w:tcBorders>
              <w:right w:val="nil"/>
            </w:tcBorders>
            <w:vAlign w:val="bottom"/>
          </w:tcPr>
          <w:p w14:paraId="309CD89F" w14:textId="77777777" w:rsidR="00C50A95" w:rsidRPr="00D016EC" w:rsidRDefault="00C50A95" w:rsidP="00416506">
            <w:pPr>
              <w:pStyle w:val="tabletext11"/>
              <w:jc w:val="right"/>
              <w:rPr>
                <w:ins w:id="20501" w:author="Author"/>
              </w:rPr>
            </w:pPr>
          </w:p>
        </w:tc>
        <w:tc>
          <w:tcPr>
            <w:tcW w:w="1580" w:type="dxa"/>
            <w:tcBorders>
              <w:left w:val="nil"/>
            </w:tcBorders>
            <w:vAlign w:val="bottom"/>
            <w:hideMark/>
          </w:tcPr>
          <w:p w14:paraId="0C2F2860" w14:textId="77777777" w:rsidR="00C50A95" w:rsidRPr="00D016EC" w:rsidRDefault="00C50A95" w:rsidP="00416506">
            <w:pPr>
              <w:pStyle w:val="tabletext11"/>
              <w:tabs>
                <w:tab w:val="decimal" w:pos="640"/>
              </w:tabs>
              <w:rPr>
                <w:ins w:id="20502" w:author="Author"/>
              </w:rPr>
            </w:pPr>
            <w:ins w:id="20503" w:author="Author">
              <w:r w:rsidRPr="00D016EC">
                <w:t>900,000 or greater</w:t>
              </w:r>
            </w:ins>
          </w:p>
        </w:tc>
        <w:tc>
          <w:tcPr>
            <w:tcW w:w="680" w:type="dxa"/>
            <w:noWrap/>
            <w:vAlign w:val="bottom"/>
            <w:hideMark/>
          </w:tcPr>
          <w:p w14:paraId="082CB1D6" w14:textId="77777777" w:rsidR="00C50A95" w:rsidRPr="00D016EC" w:rsidRDefault="00C50A95" w:rsidP="00416506">
            <w:pPr>
              <w:pStyle w:val="tabletext11"/>
              <w:jc w:val="center"/>
              <w:rPr>
                <w:ins w:id="20504" w:author="Author"/>
              </w:rPr>
            </w:pPr>
            <w:ins w:id="20505" w:author="Author">
              <w:r w:rsidRPr="00D016EC">
                <w:t>5.16</w:t>
              </w:r>
            </w:ins>
          </w:p>
        </w:tc>
        <w:tc>
          <w:tcPr>
            <w:tcW w:w="900" w:type="dxa"/>
            <w:noWrap/>
            <w:vAlign w:val="bottom"/>
            <w:hideMark/>
          </w:tcPr>
          <w:p w14:paraId="35AF12BE" w14:textId="77777777" w:rsidR="00C50A95" w:rsidRPr="00D016EC" w:rsidRDefault="00C50A95" w:rsidP="00416506">
            <w:pPr>
              <w:pStyle w:val="tabletext11"/>
              <w:jc w:val="center"/>
              <w:rPr>
                <w:ins w:id="20506" w:author="Author"/>
              </w:rPr>
            </w:pPr>
            <w:ins w:id="20507" w:author="Author">
              <w:r w:rsidRPr="00D016EC">
                <w:t>3.87</w:t>
              </w:r>
            </w:ins>
          </w:p>
        </w:tc>
        <w:tc>
          <w:tcPr>
            <w:tcW w:w="400" w:type="dxa"/>
            <w:noWrap/>
            <w:vAlign w:val="bottom"/>
            <w:hideMark/>
          </w:tcPr>
          <w:p w14:paraId="186EDF1D" w14:textId="77777777" w:rsidR="00C50A95" w:rsidRPr="00D016EC" w:rsidRDefault="00C50A95" w:rsidP="00416506">
            <w:pPr>
              <w:pStyle w:val="tabletext11"/>
              <w:jc w:val="center"/>
              <w:rPr>
                <w:ins w:id="20508" w:author="Author"/>
              </w:rPr>
            </w:pPr>
            <w:ins w:id="20509" w:author="Author">
              <w:r w:rsidRPr="00D016EC">
                <w:t>3.87</w:t>
              </w:r>
            </w:ins>
          </w:p>
        </w:tc>
        <w:tc>
          <w:tcPr>
            <w:tcW w:w="400" w:type="dxa"/>
            <w:noWrap/>
            <w:vAlign w:val="bottom"/>
            <w:hideMark/>
          </w:tcPr>
          <w:p w14:paraId="70721813" w14:textId="77777777" w:rsidR="00C50A95" w:rsidRPr="00D016EC" w:rsidRDefault="00C50A95" w:rsidP="00416506">
            <w:pPr>
              <w:pStyle w:val="tabletext11"/>
              <w:jc w:val="center"/>
              <w:rPr>
                <w:ins w:id="20510" w:author="Author"/>
              </w:rPr>
            </w:pPr>
            <w:ins w:id="20511" w:author="Author">
              <w:r w:rsidRPr="00D016EC">
                <w:t>3.87</w:t>
              </w:r>
            </w:ins>
          </w:p>
        </w:tc>
        <w:tc>
          <w:tcPr>
            <w:tcW w:w="400" w:type="dxa"/>
            <w:noWrap/>
            <w:vAlign w:val="bottom"/>
            <w:hideMark/>
          </w:tcPr>
          <w:p w14:paraId="6412881D" w14:textId="77777777" w:rsidR="00C50A95" w:rsidRPr="00D016EC" w:rsidRDefault="00C50A95" w:rsidP="00416506">
            <w:pPr>
              <w:pStyle w:val="tabletext11"/>
              <w:jc w:val="center"/>
              <w:rPr>
                <w:ins w:id="20512" w:author="Author"/>
              </w:rPr>
            </w:pPr>
            <w:ins w:id="20513" w:author="Author">
              <w:r w:rsidRPr="00D016EC">
                <w:t>3.72</w:t>
              </w:r>
            </w:ins>
          </w:p>
        </w:tc>
        <w:tc>
          <w:tcPr>
            <w:tcW w:w="400" w:type="dxa"/>
            <w:noWrap/>
            <w:vAlign w:val="bottom"/>
            <w:hideMark/>
          </w:tcPr>
          <w:p w14:paraId="35FC9A13" w14:textId="77777777" w:rsidR="00C50A95" w:rsidRPr="00D016EC" w:rsidRDefault="00C50A95" w:rsidP="00416506">
            <w:pPr>
              <w:pStyle w:val="tabletext11"/>
              <w:jc w:val="center"/>
              <w:rPr>
                <w:ins w:id="20514" w:author="Author"/>
              </w:rPr>
            </w:pPr>
            <w:ins w:id="20515" w:author="Author">
              <w:r w:rsidRPr="00D016EC">
                <w:t>3.56</w:t>
              </w:r>
            </w:ins>
          </w:p>
        </w:tc>
        <w:tc>
          <w:tcPr>
            <w:tcW w:w="400" w:type="dxa"/>
            <w:noWrap/>
            <w:vAlign w:val="bottom"/>
            <w:hideMark/>
          </w:tcPr>
          <w:p w14:paraId="36AFA711" w14:textId="77777777" w:rsidR="00C50A95" w:rsidRPr="00D016EC" w:rsidRDefault="00C50A95" w:rsidP="00416506">
            <w:pPr>
              <w:pStyle w:val="tabletext11"/>
              <w:jc w:val="center"/>
              <w:rPr>
                <w:ins w:id="20516" w:author="Author"/>
              </w:rPr>
            </w:pPr>
            <w:ins w:id="20517" w:author="Author">
              <w:r w:rsidRPr="00D016EC">
                <w:t>3.41</w:t>
              </w:r>
            </w:ins>
          </w:p>
        </w:tc>
        <w:tc>
          <w:tcPr>
            <w:tcW w:w="400" w:type="dxa"/>
            <w:noWrap/>
            <w:vAlign w:val="bottom"/>
            <w:hideMark/>
          </w:tcPr>
          <w:p w14:paraId="0BA8FAB1" w14:textId="77777777" w:rsidR="00C50A95" w:rsidRPr="00D016EC" w:rsidRDefault="00C50A95" w:rsidP="00416506">
            <w:pPr>
              <w:pStyle w:val="tabletext11"/>
              <w:jc w:val="center"/>
              <w:rPr>
                <w:ins w:id="20518" w:author="Author"/>
              </w:rPr>
            </w:pPr>
            <w:ins w:id="20519" w:author="Author">
              <w:r w:rsidRPr="00D016EC">
                <w:t>3.25</w:t>
              </w:r>
            </w:ins>
          </w:p>
        </w:tc>
        <w:tc>
          <w:tcPr>
            <w:tcW w:w="400" w:type="dxa"/>
            <w:noWrap/>
            <w:vAlign w:val="bottom"/>
            <w:hideMark/>
          </w:tcPr>
          <w:p w14:paraId="6CA5FEA9" w14:textId="77777777" w:rsidR="00C50A95" w:rsidRPr="00D016EC" w:rsidRDefault="00C50A95" w:rsidP="00416506">
            <w:pPr>
              <w:pStyle w:val="tabletext11"/>
              <w:jc w:val="center"/>
              <w:rPr>
                <w:ins w:id="20520" w:author="Author"/>
              </w:rPr>
            </w:pPr>
            <w:ins w:id="20521" w:author="Author">
              <w:r w:rsidRPr="00D016EC">
                <w:t>3.10</w:t>
              </w:r>
            </w:ins>
          </w:p>
        </w:tc>
        <w:tc>
          <w:tcPr>
            <w:tcW w:w="400" w:type="dxa"/>
            <w:noWrap/>
            <w:vAlign w:val="bottom"/>
            <w:hideMark/>
          </w:tcPr>
          <w:p w14:paraId="37279999" w14:textId="77777777" w:rsidR="00C50A95" w:rsidRPr="00D016EC" w:rsidRDefault="00C50A95" w:rsidP="00416506">
            <w:pPr>
              <w:pStyle w:val="tabletext11"/>
              <w:jc w:val="center"/>
              <w:rPr>
                <w:ins w:id="20522" w:author="Author"/>
              </w:rPr>
            </w:pPr>
            <w:ins w:id="20523" w:author="Author">
              <w:r w:rsidRPr="00D016EC">
                <w:t>3.10</w:t>
              </w:r>
            </w:ins>
          </w:p>
        </w:tc>
        <w:tc>
          <w:tcPr>
            <w:tcW w:w="400" w:type="dxa"/>
            <w:noWrap/>
            <w:vAlign w:val="bottom"/>
            <w:hideMark/>
          </w:tcPr>
          <w:p w14:paraId="053C5455" w14:textId="77777777" w:rsidR="00C50A95" w:rsidRPr="00D016EC" w:rsidRDefault="00C50A95" w:rsidP="00416506">
            <w:pPr>
              <w:pStyle w:val="tabletext11"/>
              <w:jc w:val="center"/>
              <w:rPr>
                <w:ins w:id="20524" w:author="Author"/>
              </w:rPr>
            </w:pPr>
            <w:ins w:id="20525" w:author="Author">
              <w:r w:rsidRPr="00D016EC">
                <w:t>3.10</w:t>
              </w:r>
            </w:ins>
          </w:p>
        </w:tc>
        <w:tc>
          <w:tcPr>
            <w:tcW w:w="400" w:type="dxa"/>
            <w:noWrap/>
            <w:vAlign w:val="bottom"/>
            <w:hideMark/>
          </w:tcPr>
          <w:p w14:paraId="767BFADF" w14:textId="77777777" w:rsidR="00C50A95" w:rsidRPr="00D016EC" w:rsidRDefault="00C50A95" w:rsidP="00416506">
            <w:pPr>
              <w:pStyle w:val="tabletext11"/>
              <w:jc w:val="center"/>
              <w:rPr>
                <w:ins w:id="20526" w:author="Author"/>
              </w:rPr>
            </w:pPr>
            <w:ins w:id="20527" w:author="Author">
              <w:r w:rsidRPr="00D016EC">
                <w:t>3.10</w:t>
              </w:r>
            </w:ins>
          </w:p>
        </w:tc>
        <w:tc>
          <w:tcPr>
            <w:tcW w:w="400" w:type="dxa"/>
            <w:noWrap/>
            <w:vAlign w:val="bottom"/>
            <w:hideMark/>
          </w:tcPr>
          <w:p w14:paraId="0D542D7C" w14:textId="77777777" w:rsidR="00C50A95" w:rsidRPr="00D016EC" w:rsidRDefault="00C50A95" w:rsidP="00416506">
            <w:pPr>
              <w:pStyle w:val="tabletext11"/>
              <w:jc w:val="center"/>
              <w:rPr>
                <w:ins w:id="20528" w:author="Author"/>
              </w:rPr>
            </w:pPr>
            <w:ins w:id="20529" w:author="Author">
              <w:r w:rsidRPr="00D016EC">
                <w:t>3.10</w:t>
              </w:r>
            </w:ins>
          </w:p>
        </w:tc>
        <w:tc>
          <w:tcPr>
            <w:tcW w:w="400" w:type="dxa"/>
            <w:noWrap/>
            <w:vAlign w:val="bottom"/>
            <w:hideMark/>
          </w:tcPr>
          <w:p w14:paraId="716193E2" w14:textId="77777777" w:rsidR="00C50A95" w:rsidRPr="00D016EC" w:rsidRDefault="00C50A95" w:rsidP="00416506">
            <w:pPr>
              <w:pStyle w:val="tabletext11"/>
              <w:jc w:val="center"/>
              <w:rPr>
                <w:ins w:id="20530" w:author="Author"/>
              </w:rPr>
            </w:pPr>
            <w:ins w:id="20531" w:author="Author">
              <w:r w:rsidRPr="00D016EC">
                <w:t>3.10</w:t>
              </w:r>
            </w:ins>
          </w:p>
        </w:tc>
        <w:tc>
          <w:tcPr>
            <w:tcW w:w="400" w:type="dxa"/>
            <w:noWrap/>
            <w:vAlign w:val="bottom"/>
            <w:hideMark/>
          </w:tcPr>
          <w:p w14:paraId="47733AE4" w14:textId="77777777" w:rsidR="00C50A95" w:rsidRPr="00D016EC" w:rsidRDefault="00C50A95" w:rsidP="00416506">
            <w:pPr>
              <w:pStyle w:val="tabletext11"/>
              <w:jc w:val="center"/>
              <w:rPr>
                <w:ins w:id="20532" w:author="Author"/>
              </w:rPr>
            </w:pPr>
            <w:ins w:id="20533" w:author="Author">
              <w:r w:rsidRPr="00D016EC">
                <w:t>3.10</w:t>
              </w:r>
            </w:ins>
          </w:p>
        </w:tc>
        <w:tc>
          <w:tcPr>
            <w:tcW w:w="400" w:type="dxa"/>
            <w:noWrap/>
            <w:vAlign w:val="bottom"/>
            <w:hideMark/>
          </w:tcPr>
          <w:p w14:paraId="2AA704FC" w14:textId="77777777" w:rsidR="00C50A95" w:rsidRPr="00D016EC" w:rsidRDefault="00C50A95" w:rsidP="00416506">
            <w:pPr>
              <w:pStyle w:val="tabletext11"/>
              <w:jc w:val="center"/>
              <w:rPr>
                <w:ins w:id="20534" w:author="Author"/>
              </w:rPr>
            </w:pPr>
            <w:ins w:id="20535" w:author="Author">
              <w:r w:rsidRPr="00D016EC">
                <w:t>3.10</w:t>
              </w:r>
            </w:ins>
          </w:p>
        </w:tc>
        <w:tc>
          <w:tcPr>
            <w:tcW w:w="400" w:type="dxa"/>
            <w:noWrap/>
            <w:vAlign w:val="bottom"/>
            <w:hideMark/>
          </w:tcPr>
          <w:p w14:paraId="64770E50" w14:textId="77777777" w:rsidR="00C50A95" w:rsidRPr="00D016EC" w:rsidRDefault="00C50A95" w:rsidP="00416506">
            <w:pPr>
              <w:pStyle w:val="tabletext11"/>
              <w:jc w:val="center"/>
              <w:rPr>
                <w:ins w:id="20536" w:author="Author"/>
              </w:rPr>
            </w:pPr>
            <w:ins w:id="20537" w:author="Author">
              <w:r w:rsidRPr="00D016EC">
                <w:t>3.10</w:t>
              </w:r>
            </w:ins>
          </w:p>
        </w:tc>
        <w:tc>
          <w:tcPr>
            <w:tcW w:w="400" w:type="dxa"/>
            <w:noWrap/>
            <w:vAlign w:val="bottom"/>
            <w:hideMark/>
          </w:tcPr>
          <w:p w14:paraId="466CF9F0" w14:textId="77777777" w:rsidR="00C50A95" w:rsidRPr="00D016EC" w:rsidRDefault="00C50A95" w:rsidP="00416506">
            <w:pPr>
              <w:pStyle w:val="tabletext11"/>
              <w:jc w:val="center"/>
              <w:rPr>
                <w:ins w:id="20538" w:author="Author"/>
              </w:rPr>
            </w:pPr>
            <w:ins w:id="20539" w:author="Author">
              <w:r w:rsidRPr="00D016EC">
                <w:t>3.10</w:t>
              </w:r>
            </w:ins>
          </w:p>
        </w:tc>
        <w:tc>
          <w:tcPr>
            <w:tcW w:w="400" w:type="dxa"/>
            <w:noWrap/>
            <w:vAlign w:val="bottom"/>
            <w:hideMark/>
          </w:tcPr>
          <w:p w14:paraId="5DBD5516" w14:textId="77777777" w:rsidR="00C50A95" w:rsidRPr="00D016EC" w:rsidRDefault="00C50A95" w:rsidP="00416506">
            <w:pPr>
              <w:pStyle w:val="tabletext11"/>
              <w:jc w:val="center"/>
              <w:rPr>
                <w:ins w:id="20540" w:author="Author"/>
              </w:rPr>
            </w:pPr>
            <w:ins w:id="20541" w:author="Author">
              <w:r w:rsidRPr="00D016EC">
                <w:t>3.10</w:t>
              </w:r>
            </w:ins>
          </w:p>
        </w:tc>
        <w:tc>
          <w:tcPr>
            <w:tcW w:w="400" w:type="dxa"/>
            <w:noWrap/>
            <w:vAlign w:val="bottom"/>
            <w:hideMark/>
          </w:tcPr>
          <w:p w14:paraId="43761238" w14:textId="77777777" w:rsidR="00C50A95" w:rsidRPr="00D016EC" w:rsidRDefault="00C50A95" w:rsidP="00416506">
            <w:pPr>
              <w:pStyle w:val="tabletext11"/>
              <w:jc w:val="center"/>
              <w:rPr>
                <w:ins w:id="20542" w:author="Author"/>
              </w:rPr>
            </w:pPr>
            <w:ins w:id="20543" w:author="Author">
              <w:r w:rsidRPr="00D016EC">
                <w:t>3.10</w:t>
              </w:r>
            </w:ins>
          </w:p>
        </w:tc>
        <w:tc>
          <w:tcPr>
            <w:tcW w:w="400" w:type="dxa"/>
            <w:noWrap/>
            <w:vAlign w:val="bottom"/>
            <w:hideMark/>
          </w:tcPr>
          <w:p w14:paraId="23A5D765" w14:textId="77777777" w:rsidR="00C50A95" w:rsidRPr="00D016EC" w:rsidRDefault="00C50A95" w:rsidP="00416506">
            <w:pPr>
              <w:pStyle w:val="tabletext11"/>
              <w:jc w:val="center"/>
              <w:rPr>
                <w:ins w:id="20544" w:author="Author"/>
              </w:rPr>
            </w:pPr>
            <w:ins w:id="20545" w:author="Author">
              <w:r w:rsidRPr="00D016EC">
                <w:t>3.10</w:t>
              </w:r>
            </w:ins>
          </w:p>
        </w:tc>
        <w:tc>
          <w:tcPr>
            <w:tcW w:w="400" w:type="dxa"/>
            <w:noWrap/>
            <w:vAlign w:val="bottom"/>
            <w:hideMark/>
          </w:tcPr>
          <w:p w14:paraId="2C450A7F" w14:textId="77777777" w:rsidR="00C50A95" w:rsidRPr="00D016EC" w:rsidRDefault="00C50A95" w:rsidP="00416506">
            <w:pPr>
              <w:pStyle w:val="tabletext11"/>
              <w:jc w:val="center"/>
              <w:rPr>
                <w:ins w:id="20546" w:author="Author"/>
              </w:rPr>
            </w:pPr>
            <w:ins w:id="20547" w:author="Author">
              <w:r w:rsidRPr="00D016EC">
                <w:t>3.10</w:t>
              </w:r>
            </w:ins>
          </w:p>
        </w:tc>
        <w:tc>
          <w:tcPr>
            <w:tcW w:w="440" w:type="dxa"/>
            <w:noWrap/>
            <w:vAlign w:val="bottom"/>
            <w:hideMark/>
          </w:tcPr>
          <w:p w14:paraId="6FB06494" w14:textId="77777777" w:rsidR="00C50A95" w:rsidRPr="00D016EC" w:rsidRDefault="00C50A95" w:rsidP="00416506">
            <w:pPr>
              <w:pStyle w:val="tabletext11"/>
              <w:jc w:val="center"/>
              <w:rPr>
                <w:ins w:id="20548" w:author="Author"/>
              </w:rPr>
            </w:pPr>
            <w:ins w:id="20549" w:author="Author">
              <w:r w:rsidRPr="00D016EC">
                <w:t>3.10</w:t>
              </w:r>
            </w:ins>
          </w:p>
        </w:tc>
        <w:tc>
          <w:tcPr>
            <w:tcW w:w="400" w:type="dxa"/>
            <w:noWrap/>
            <w:vAlign w:val="bottom"/>
            <w:hideMark/>
          </w:tcPr>
          <w:p w14:paraId="5D0F75AE" w14:textId="77777777" w:rsidR="00C50A95" w:rsidRPr="00D016EC" w:rsidRDefault="00C50A95" w:rsidP="00416506">
            <w:pPr>
              <w:pStyle w:val="tabletext11"/>
              <w:jc w:val="center"/>
              <w:rPr>
                <w:ins w:id="20550" w:author="Author"/>
              </w:rPr>
            </w:pPr>
            <w:ins w:id="20551" w:author="Author">
              <w:r w:rsidRPr="00D016EC">
                <w:t>3.10</w:t>
              </w:r>
            </w:ins>
          </w:p>
        </w:tc>
        <w:tc>
          <w:tcPr>
            <w:tcW w:w="400" w:type="dxa"/>
            <w:noWrap/>
            <w:vAlign w:val="bottom"/>
            <w:hideMark/>
          </w:tcPr>
          <w:p w14:paraId="35226E0D" w14:textId="77777777" w:rsidR="00C50A95" w:rsidRPr="00D016EC" w:rsidRDefault="00C50A95" w:rsidP="00416506">
            <w:pPr>
              <w:pStyle w:val="tabletext11"/>
              <w:jc w:val="center"/>
              <w:rPr>
                <w:ins w:id="20552" w:author="Author"/>
              </w:rPr>
            </w:pPr>
            <w:ins w:id="20553" w:author="Author">
              <w:r w:rsidRPr="00D016EC">
                <w:t>3.10</w:t>
              </w:r>
            </w:ins>
          </w:p>
        </w:tc>
        <w:tc>
          <w:tcPr>
            <w:tcW w:w="400" w:type="dxa"/>
            <w:noWrap/>
            <w:vAlign w:val="bottom"/>
            <w:hideMark/>
          </w:tcPr>
          <w:p w14:paraId="04E4BA66" w14:textId="77777777" w:rsidR="00C50A95" w:rsidRPr="00D016EC" w:rsidRDefault="00C50A95" w:rsidP="00416506">
            <w:pPr>
              <w:pStyle w:val="tabletext11"/>
              <w:jc w:val="center"/>
              <w:rPr>
                <w:ins w:id="20554" w:author="Author"/>
              </w:rPr>
            </w:pPr>
            <w:ins w:id="20555" w:author="Author">
              <w:r w:rsidRPr="00D016EC">
                <w:t>3.10</w:t>
              </w:r>
            </w:ins>
          </w:p>
        </w:tc>
        <w:tc>
          <w:tcPr>
            <w:tcW w:w="400" w:type="dxa"/>
            <w:noWrap/>
            <w:vAlign w:val="bottom"/>
            <w:hideMark/>
          </w:tcPr>
          <w:p w14:paraId="55CF8E14" w14:textId="77777777" w:rsidR="00C50A95" w:rsidRPr="00D016EC" w:rsidRDefault="00C50A95" w:rsidP="00416506">
            <w:pPr>
              <w:pStyle w:val="tabletext11"/>
              <w:jc w:val="center"/>
              <w:rPr>
                <w:ins w:id="20556" w:author="Author"/>
              </w:rPr>
            </w:pPr>
            <w:ins w:id="20557" w:author="Author">
              <w:r w:rsidRPr="00D016EC">
                <w:t>3.10</w:t>
              </w:r>
            </w:ins>
          </w:p>
        </w:tc>
        <w:tc>
          <w:tcPr>
            <w:tcW w:w="460" w:type="dxa"/>
            <w:noWrap/>
            <w:vAlign w:val="bottom"/>
            <w:hideMark/>
          </w:tcPr>
          <w:p w14:paraId="168A89DB" w14:textId="77777777" w:rsidR="00C50A95" w:rsidRPr="00D016EC" w:rsidRDefault="00C50A95" w:rsidP="00416506">
            <w:pPr>
              <w:pStyle w:val="tabletext11"/>
              <w:jc w:val="center"/>
              <w:rPr>
                <w:ins w:id="20558" w:author="Author"/>
              </w:rPr>
            </w:pPr>
            <w:ins w:id="20559" w:author="Author">
              <w:r w:rsidRPr="00D016EC">
                <w:t>3.10</w:t>
              </w:r>
            </w:ins>
          </w:p>
        </w:tc>
      </w:tr>
    </w:tbl>
    <w:p w14:paraId="70E3630A" w14:textId="77777777" w:rsidR="00C50A95" w:rsidRPr="00D016EC" w:rsidRDefault="00C50A95" w:rsidP="00C50A95">
      <w:pPr>
        <w:pStyle w:val="tablecaption"/>
        <w:rPr>
          <w:ins w:id="20560" w:author="Author"/>
        </w:rPr>
      </w:pPr>
      <w:ins w:id="20561" w:author="Author">
        <w:r w:rsidRPr="00D016EC">
          <w:t>Table 301.C.2.a.(4) Non-zone-rated Trailers Vehicle Value Factors – Collision With Actual Cash Value Rating</w:t>
        </w:r>
      </w:ins>
    </w:p>
    <w:p w14:paraId="5E5B5783" w14:textId="77777777" w:rsidR="00C50A95" w:rsidRPr="00D016EC" w:rsidRDefault="00C50A95" w:rsidP="00C50A95">
      <w:pPr>
        <w:pStyle w:val="isonormal"/>
        <w:rPr>
          <w:ins w:id="20562" w:author="Author"/>
        </w:rPr>
      </w:pPr>
    </w:p>
    <w:p w14:paraId="7139378B" w14:textId="77777777" w:rsidR="00C50A95" w:rsidRPr="00D016EC" w:rsidRDefault="00C50A95" w:rsidP="00C50A95">
      <w:pPr>
        <w:pStyle w:val="outlinehd5"/>
        <w:rPr>
          <w:ins w:id="20563" w:author="Author"/>
        </w:rPr>
      </w:pPr>
      <w:ins w:id="20564" w:author="Author">
        <w:r w:rsidRPr="00D016EC">
          <w:tab/>
          <w:t>(5)</w:t>
        </w:r>
        <w:r w:rsidRPr="00D016EC">
          <w:tab/>
          <w:t>All Other Vehicles Vehicle Value Factors – Collision With Actual Cash Value Rating</w:t>
        </w:r>
      </w:ins>
    </w:p>
    <w:p w14:paraId="3B14D279" w14:textId="77777777" w:rsidR="00C50A95" w:rsidRPr="00D016EC" w:rsidRDefault="00C50A95" w:rsidP="00C50A95">
      <w:pPr>
        <w:pStyle w:val="space4"/>
        <w:rPr>
          <w:ins w:id="20565"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C50A95" w:rsidRPr="00D016EC" w14:paraId="407091CB" w14:textId="77777777" w:rsidTr="00416506">
        <w:trPr>
          <w:trHeight w:val="190"/>
          <w:ins w:id="20566" w:author="Author"/>
        </w:trPr>
        <w:tc>
          <w:tcPr>
            <w:tcW w:w="1780" w:type="dxa"/>
            <w:gridSpan w:val="2"/>
            <w:vAlign w:val="bottom"/>
            <w:hideMark/>
          </w:tcPr>
          <w:p w14:paraId="28DB32EA" w14:textId="77777777" w:rsidR="00C50A95" w:rsidRPr="00D016EC" w:rsidRDefault="00C50A95" w:rsidP="00416506">
            <w:pPr>
              <w:pStyle w:val="tablehead"/>
              <w:rPr>
                <w:ins w:id="20567" w:author="Author"/>
              </w:rPr>
            </w:pPr>
            <w:ins w:id="20568" w:author="Author">
              <w:r w:rsidRPr="00D016EC">
                <w:t>OCN Price Bracket</w:t>
              </w:r>
            </w:ins>
          </w:p>
        </w:tc>
        <w:tc>
          <w:tcPr>
            <w:tcW w:w="680" w:type="dxa"/>
            <w:vAlign w:val="bottom"/>
            <w:hideMark/>
          </w:tcPr>
          <w:p w14:paraId="7C3D155E" w14:textId="77777777" w:rsidR="00C50A95" w:rsidRPr="00D016EC" w:rsidRDefault="00C50A95" w:rsidP="00416506">
            <w:pPr>
              <w:pStyle w:val="tablehead"/>
              <w:rPr>
                <w:ins w:id="20569" w:author="Author"/>
              </w:rPr>
            </w:pPr>
            <w:ins w:id="20570" w:author="Author">
              <w:r w:rsidRPr="00D016EC">
                <w:t xml:space="preserve">Current Model Year </w:t>
              </w:r>
            </w:ins>
          </w:p>
        </w:tc>
        <w:tc>
          <w:tcPr>
            <w:tcW w:w="900" w:type="dxa"/>
            <w:vAlign w:val="bottom"/>
            <w:hideMark/>
          </w:tcPr>
          <w:p w14:paraId="4E69B999" w14:textId="77777777" w:rsidR="00C50A95" w:rsidRPr="00D016EC" w:rsidRDefault="00C50A95" w:rsidP="00416506">
            <w:pPr>
              <w:pStyle w:val="tablehead"/>
              <w:rPr>
                <w:ins w:id="20571" w:author="Author"/>
              </w:rPr>
            </w:pPr>
            <w:ins w:id="20572" w:author="Author">
              <w:r w:rsidRPr="00D016EC">
                <w:t xml:space="preserve">First Preceding Model Year </w:t>
              </w:r>
            </w:ins>
          </w:p>
        </w:tc>
        <w:tc>
          <w:tcPr>
            <w:tcW w:w="400" w:type="dxa"/>
            <w:vAlign w:val="bottom"/>
            <w:hideMark/>
          </w:tcPr>
          <w:p w14:paraId="49020590" w14:textId="77777777" w:rsidR="00C50A95" w:rsidRPr="00D016EC" w:rsidRDefault="00C50A95" w:rsidP="00416506">
            <w:pPr>
              <w:pStyle w:val="tablehead"/>
              <w:rPr>
                <w:ins w:id="20573" w:author="Author"/>
              </w:rPr>
            </w:pPr>
            <w:ins w:id="20574" w:author="Author">
              <w:r w:rsidRPr="00D016EC">
                <w:t>2nd</w:t>
              </w:r>
            </w:ins>
          </w:p>
        </w:tc>
        <w:tc>
          <w:tcPr>
            <w:tcW w:w="400" w:type="dxa"/>
            <w:vAlign w:val="bottom"/>
            <w:hideMark/>
          </w:tcPr>
          <w:p w14:paraId="6D9C3D20" w14:textId="77777777" w:rsidR="00C50A95" w:rsidRPr="00D016EC" w:rsidRDefault="00C50A95" w:rsidP="00416506">
            <w:pPr>
              <w:pStyle w:val="tablehead"/>
              <w:rPr>
                <w:ins w:id="20575" w:author="Author"/>
              </w:rPr>
            </w:pPr>
            <w:ins w:id="20576" w:author="Author">
              <w:r w:rsidRPr="00D016EC">
                <w:t>3rd</w:t>
              </w:r>
            </w:ins>
          </w:p>
        </w:tc>
        <w:tc>
          <w:tcPr>
            <w:tcW w:w="400" w:type="dxa"/>
            <w:vAlign w:val="bottom"/>
            <w:hideMark/>
          </w:tcPr>
          <w:p w14:paraId="1DE1F056" w14:textId="77777777" w:rsidR="00C50A95" w:rsidRPr="00D016EC" w:rsidRDefault="00C50A95" w:rsidP="00416506">
            <w:pPr>
              <w:pStyle w:val="tablehead"/>
              <w:rPr>
                <w:ins w:id="20577" w:author="Author"/>
              </w:rPr>
            </w:pPr>
            <w:ins w:id="20578" w:author="Author">
              <w:r w:rsidRPr="00D016EC">
                <w:t>4th</w:t>
              </w:r>
            </w:ins>
          </w:p>
        </w:tc>
        <w:tc>
          <w:tcPr>
            <w:tcW w:w="400" w:type="dxa"/>
            <w:vAlign w:val="bottom"/>
            <w:hideMark/>
          </w:tcPr>
          <w:p w14:paraId="7FCDC285" w14:textId="77777777" w:rsidR="00C50A95" w:rsidRPr="00D016EC" w:rsidRDefault="00C50A95" w:rsidP="00416506">
            <w:pPr>
              <w:pStyle w:val="tablehead"/>
              <w:rPr>
                <w:ins w:id="20579" w:author="Author"/>
              </w:rPr>
            </w:pPr>
            <w:ins w:id="20580" w:author="Author">
              <w:r w:rsidRPr="00D016EC">
                <w:t>5th</w:t>
              </w:r>
            </w:ins>
          </w:p>
        </w:tc>
        <w:tc>
          <w:tcPr>
            <w:tcW w:w="400" w:type="dxa"/>
            <w:vAlign w:val="bottom"/>
            <w:hideMark/>
          </w:tcPr>
          <w:p w14:paraId="13AC59C3" w14:textId="77777777" w:rsidR="00C50A95" w:rsidRPr="00D016EC" w:rsidRDefault="00C50A95" w:rsidP="00416506">
            <w:pPr>
              <w:pStyle w:val="tablehead"/>
              <w:rPr>
                <w:ins w:id="20581" w:author="Author"/>
              </w:rPr>
            </w:pPr>
            <w:ins w:id="20582" w:author="Author">
              <w:r w:rsidRPr="00D016EC">
                <w:t>6th</w:t>
              </w:r>
            </w:ins>
          </w:p>
        </w:tc>
        <w:tc>
          <w:tcPr>
            <w:tcW w:w="400" w:type="dxa"/>
            <w:vAlign w:val="bottom"/>
            <w:hideMark/>
          </w:tcPr>
          <w:p w14:paraId="55FC419D" w14:textId="77777777" w:rsidR="00C50A95" w:rsidRPr="00D016EC" w:rsidRDefault="00C50A95" w:rsidP="00416506">
            <w:pPr>
              <w:pStyle w:val="tablehead"/>
              <w:rPr>
                <w:ins w:id="20583" w:author="Author"/>
              </w:rPr>
            </w:pPr>
            <w:ins w:id="20584" w:author="Author">
              <w:r w:rsidRPr="00D016EC">
                <w:t>7th</w:t>
              </w:r>
            </w:ins>
          </w:p>
        </w:tc>
        <w:tc>
          <w:tcPr>
            <w:tcW w:w="400" w:type="dxa"/>
            <w:vAlign w:val="bottom"/>
            <w:hideMark/>
          </w:tcPr>
          <w:p w14:paraId="496E1194" w14:textId="77777777" w:rsidR="00C50A95" w:rsidRPr="00D016EC" w:rsidRDefault="00C50A95" w:rsidP="00416506">
            <w:pPr>
              <w:pStyle w:val="tablehead"/>
              <w:rPr>
                <w:ins w:id="20585" w:author="Author"/>
              </w:rPr>
            </w:pPr>
            <w:ins w:id="20586" w:author="Author">
              <w:r w:rsidRPr="00D016EC">
                <w:t>8th</w:t>
              </w:r>
            </w:ins>
          </w:p>
        </w:tc>
        <w:tc>
          <w:tcPr>
            <w:tcW w:w="400" w:type="dxa"/>
            <w:vAlign w:val="bottom"/>
            <w:hideMark/>
          </w:tcPr>
          <w:p w14:paraId="1EA54A09" w14:textId="77777777" w:rsidR="00C50A95" w:rsidRPr="00D016EC" w:rsidRDefault="00C50A95" w:rsidP="00416506">
            <w:pPr>
              <w:pStyle w:val="tablehead"/>
              <w:rPr>
                <w:ins w:id="20587" w:author="Author"/>
              </w:rPr>
            </w:pPr>
            <w:ins w:id="20588" w:author="Author">
              <w:r w:rsidRPr="00D016EC">
                <w:t>9th</w:t>
              </w:r>
            </w:ins>
          </w:p>
        </w:tc>
        <w:tc>
          <w:tcPr>
            <w:tcW w:w="400" w:type="dxa"/>
            <w:vAlign w:val="bottom"/>
            <w:hideMark/>
          </w:tcPr>
          <w:p w14:paraId="46160AFE" w14:textId="77777777" w:rsidR="00C50A95" w:rsidRPr="00D016EC" w:rsidRDefault="00C50A95" w:rsidP="00416506">
            <w:pPr>
              <w:pStyle w:val="tablehead"/>
              <w:rPr>
                <w:ins w:id="20589" w:author="Author"/>
              </w:rPr>
            </w:pPr>
            <w:ins w:id="20590" w:author="Author">
              <w:r w:rsidRPr="00D016EC">
                <w:t>10th</w:t>
              </w:r>
            </w:ins>
          </w:p>
        </w:tc>
        <w:tc>
          <w:tcPr>
            <w:tcW w:w="400" w:type="dxa"/>
            <w:vAlign w:val="bottom"/>
            <w:hideMark/>
          </w:tcPr>
          <w:p w14:paraId="56B0964D" w14:textId="77777777" w:rsidR="00C50A95" w:rsidRPr="00D016EC" w:rsidRDefault="00C50A95" w:rsidP="00416506">
            <w:pPr>
              <w:pStyle w:val="tablehead"/>
              <w:rPr>
                <w:ins w:id="20591" w:author="Author"/>
              </w:rPr>
            </w:pPr>
            <w:ins w:id="20592" w:author="Author">
              <w:r w:rsidRPr="00D016EC">
                <w:t>11th</w:t>
              </w:r>
            </w:ins>
          </w:p>
        </w:tc>
        <w:tc>
          <w:tcPr>
            <w:tcW w:w="400" w:type="dxa"/>
            <w:vAlign w:val="bottom"/>
            <w:hideMark/>
          </w:tcPr>
          <w:p w14:paraId="4F82F49E" w14:textId="77777777" w:rsidR="00C50A95" w:rsidRPr="00D016EC" w:rsidRDefault="00C50A95" w:rsidP="00416506">
            <w:pPr>
              <w:pStyle w:val="tablehead"/>
              <w:rPr>
                <w:ins w:id="20593" w:author="Author"/>
              </w:rPr>
            </w:pPr>
            <w:ins w:id="20594" w:author="Author">
              <w:r w:rsidRPr="00D016EC">
                <w:t>12th</w:t>
              </w:r>
            </w:ins>
          </w:p>
        </w:tc>
        <w:tc>
          <w:tcPr>
            <w:tcW w:w="400" w:type="dxa"/>
            <w:vAlign w:val="bottom"/>
            <w:hideMark/>
          </w:tcPr>
          <w:p w14:paraId="6DEF39C5" w14:textId="77777777" w:rsidR="00C50A95" w:rsidRPr="00D016EC" w:rsidRDefault="00C50A95" w:rsidP="00416506">
            <w:pPr>
              <w:pStyle w:val="tablehead"/>
              <w:rPr>
                <w:ins w:id="20595" w:author="Author"/>
              </w:rPr>
            </w:pPr>
            <w:ins w:id="20596" w:author="Author">
              <w:r w:rsidRPr="00D016EC">
                <w:t>13th</w:t>
              </w:r>
            </w:ins>
          </w:p>
        </w:tc>
        <w:tc>
          <w:tcPr>
            <w:tcW w:w="400" w:type="dxa"/>
            <w:vAlign w:val="bottom"/>
            <w:hideMark/>
          </w:tcPr>
          <w:p w14:paraId="0D883BBF" w14:textId="77777777" w:rsidR="00C50A95" w:rsidRPr="00D016EC" w:rsidRDefault="00C50A95" w:rsidP="00416506">
            <w:pPr>
              <w:pStyle w:val="tablehead"/>
              <w:rPr>
                <w:ins w:id="20597" w:author="Author"/>
              </w:rPr>
            </w:pPr>
            <w:ins w:id="20598" w:author="Author">
              <w:r w:rsidRPr="00D016EC">
                <w:t>14th</w:t>
              </w:r>
            </w:ins>
          </w:p>
        </w:tc>
        <w:tc>
          <w:tcPr>
            <w:tcW w:w="400" w:type="dxa"/>
            <w:vAlign w:val="bottom"/>
            <w:hideMark/>
          </w:tcPr>
          <w:p w14:paraId="3E68C78F" w14:textId="77777777" w:rsidR="00C50A95" w:rsidRPr="00D016EC" w:rsidRDefault="00C50A95" w:rsidP="00416506">
            <w:pPr>
              <w:pStyle w:val="tablehead"/>
              <w:rPr>
                <w:ins w:id="20599" w:author="Author"/>
              </w:rPr>
            </w:pPr>
            <w:ins w:id="20600" w:author="Author">
              <w:r w:rsidRPr="00D016EC">
                <w:t>15th</w:t>
              </w:r>
            </w:ins>
          </w:p>
        </w:tc>
        <w:tc>
          <w:tcPr>
            <w:tcW w:w="400" w:type="dxa"/>
            <w:vAlign w:val="bottom"/>
            <w:hideMark/>
          </w:tcPr>
          <w:p w14:paraId="54BC8321" w14:textId="77777777" w:rsidR="00C50A95" w:rsidRPr="00D016EC" w:rsidRDefault="00C50A95" w:rsidP="00416506">
            <w:pPr>
              <w:pStyle w:val="tablehead"/>
              <w:rPr>
                <w:ins w:id="20601" w:author="Author"/>
              </w:rPr>
            </w:pPr>
            <w:ins w:id="20602" w:author="Author">
              <w:r w:rsidRPr="00D016EC">
                <w:t>16th</w:t>
              </w:r>
            </w:ins>
          </w:p>
        </w:tc>
        <w:tc>
          <w:tcPr>
            <w:tcW w:w="400" w:type="dxa"/>
            <w:vAlign w:val="bottom"/>
            <w:hideMark/>
          </w:tcPr>
          <w:p w14:paraId="5EFF5C15" w14:textId="77777777" w:rsidR="00C50A95" w:rsidRPr="00D016EC" w:rsidRDefault="00C50A95" w:rsidP="00416506">
            <w:pPr>
              <w:pStyle w:val="tablehead"/>
              <w:rPr>
                <w:ins w:id="20603" w:author="Author"/>
              </w:rPr>
            </w:pPr>
            <w:ins w:id="20604" w:author="Author">
              <w:r w:rsidRPr="00D016EC">
                <w:t>17th</w:t>
              </w:r>
            </w:ins>
          </w:p>
        </w:tc>
        <w:tc>
          <w:tcPr>
            <w:tcW w:w="400" w:type="dxa"/>
            <w:vAlign w:val="bottom"/>
            <w:hideMark/>
          </w:tcPr>
          <w:p w14:paraId="057C7C55" w14:textId="77777777" w:rsidR="00C50A95" w:rsidRPr="00D016EC" w:rsidRDefault="00C50A95" w:rsidP="00416506">
            <w:pPr>
              <w:pStyle w:val="tablehead"/>
              <w:rPr>
                <w:ins w:id="20605" w:author="Author"/>
              </w:rPr>
            </w:pPr>
            <w:ins w:id="20606" w:author="Author">
              <w:r w:rsidRPr="00D016EC">
                <w:t>18th</w:t>
              </w:r>
            </w:ins>
          </w:p>
        </w:tc>
        <w:tc>
          <w:tcPr>
            <w:tcW w:w="400" w:type="dxa"/>
            <w:vAlign w:val="bottom"/>
            <w:hideMark/>
          </w:tcPr>
          <w:p w14:paraId="13BA6F2C" w14:textId="77777777" w:rsidR="00C50A95" w:rsidRPr="00D016EC" w:rsidRDefault="00C50A95" w:rsidP="00416506">
            <w:pPr>
              <w:pStyle w:val="tablehead"/>
              <w:rPr>
                <w:ins w:id="20607" w:author="Author"/>
              </w:rPr>
            </w:pPr>
            <w:ins w:id="20608" w:author="Author">
              <w:r w:rsidRPr="00D016EC">
                <w:t>19th</w:t>
              </w:r>
            </w:ins>
          </w:p>
        </w:tc>
        <w:tc>
          <w:tcPr>
            <w:tcW w:w="400" w:type="dxa"/>
            <w:vAlign w:val="bottom"/>
            <w:hideMark/>
          </w:tcPr>
          <w:p w14:paraId="7247977D" w14:textId="77777777" w:rsidR="00C50A95" w:rsidRPr="00D016EC" w:rsidRDefault="00C50A95" w:rsidP="00416506">
            <w:pPr>
              <w:pStyle w:val="tablehead"/>
              <w:rPr>
                <w:ins w:id="20609" w:author="Author"/>
              </w:rPr>
            </w:pPr>
            <w:ins w:id="20610" w:author="Author">
              <w:r w:rsidRPr="00D016EC">
                <w:t>20th</w:t>
              </w:r>
            </w:ins>
          </w:p>
        </w:tc>
        <w:tc>
          <w:tcPr>
            <w:tcW w:w="400" w:type="dxa"/>
            <w:vAlign w:val="bottom"/>
            <w:hideMark/>
          </w:tcPr>
          <w:p w14:paraId="3F8B9291" w14:textId="77777777" w:rsidR="00C50A95" w:rsidRPr="00D016EC" w:rsidRDefault="00C50A95" w:rsidP="00416506">
            <w:pPr>
              <w:pStyle w:val="tablehead"/>
              <w:rPr>
                <w:ins w:id="20611" w:author="Author"/>
              </w:rPr>
            </w:pPr>
            <w:ins w:id="20612" w:author="Author">
              <w:r w:rsidRPr="00D016EC">
                <w:t>21st</w:t>
              </w:r>
            </w:ins>
          </w:p>
        </w:tc>
        <w:tc>
          <w:tcPr>
            <w:tcW w:w="440" w:type="dxa"/>
            <w:vAlign w:val="bottom"/>
            <w:hideMark/>
          </w:tcPr>
          <w:p w14:paraId="68829DC3" w14:textId="77777777" w:rsidR="00C50A95" w:rsidRPr="00D016EC" w:rsidRDefault="00C50A95" w:rsidP="00416506">
            <w:pPr>
              <w:pStyle w:val="tablehead"/>
              <w:rPr>
                <w:ins w:id="20613" w:author="Author"/>
              </w:rPr>
            </w:pPr>
            <w:ins w:id="20614" w:author="Author">
              <w:r w:rsidRPr="00D016EC">
                <w:t>22nd</w:t>
              </w:r>
            </w:ins>
          </w:p>
        </w:tc>
        <w:tc>
          <w:tcPr>
            <w:tcW w:w="400" w:type="dxa"/>
            <w:vAlign w:val="bottom"/>
            <w:hideMark/>
          </w:tcPr>
          <w:p w14:paraId="75EB40EA" w14:textId="77777777" w:rsidR="00C50A95" w:rsidRPr="00D016EC" w:rsidRDefault="00C50A95" w:rsidP="00416506">
            <w:pPr>
              <w:pStyle w:val="tablehead"/>
              <w:rPr>
                <w:ins w:id="20615" w:author="Author"/>
              </w:rPr>
            </w:pPr>
            <w:ins w:id="20616" w:author="Author">
              <w:r w:rsidRPr="00D016EC">
                <w:t>23rd</w:t>
              </w:r>
            </w:ins>
          </w:p>
        </w:tc>
        <w:tc>
          <w:tcPr>
            <w:tcW w:w="400" w:type="dxa"/>
            <w:vAlign w:val="bottom"/>
            <w:hideMark/>
          </w:tcPr>
          <w:p w14:paraId="5D26539B" w14:textId="77777777" w:rsidR="00C50A95" w:rsidRPr="00D016EC" w:rsidRDefault="00C50A95" w:rsidP="00416506">
            <w:pPr>
              <w:pStyle w:val="tablehead"/>
              <w:rPr>
                <w:ins w:id="20617" w:author="Author"/>
              </w:rPr>
            </w:pPr>
            <w:ins w:id="20618" w:author="Author">
              <w:r w:rsidRPr="00D016EC">
                <w:t>24th</w:t>
              </w:r>
            </w:ins>
          </w:p>
        </w:tc>
        <w:tc>
          <w:tcPr>
            <w:tcW w:w="400" w:type="dxa"/>
            <w:vAlign w:val="bottom"/>
            <w:hideMark/>
          </w:tcPr>
          <w:p w14:paraId="2262523A" w14:textId="77777777" w:rsidR="00C50A95" w:rsidRPr="00D016EC" w:rsidRDefault="00C50A95" w:rsidP="00416506">
            <w:pPr>
              <w:pStyle w:val="tablehead"/>
              <w:rPr>
                <w:ins w:id="20619" w:author="Author"/>
              </w:rPr>
            </w:pPr>
            <w:ins w:id="20620" w:author="Author">
              <w:r w:rsidRPr="00D016EC">
                <w:t>25th</w:t>
              </w:r>
            </w:ins>
          </w:p>
        </w:tc>
        <w:tc>
          <w:tcPr>
            <w:tcW w:w="400" w:type="dxa"/>
            <w:vAlign w:val="bottom"/>
            <w:hideMark/>
          </w:tcPr>
          <w:p w14:paraId="30F94AA5" w14:textId="77777777" w:rsidR="00C50A95" w:rsidRPr="00D016EC" w:rsidRDefault="00C50A95" w:rsidP="00416506">
            <w:pPr>
              <w:pStyle w:val="tablehead"/>
              <w:rPr>
                <w:ins w:id="20621" w:author="Author"/>
              </w:rPr>
            </w:pPr>
            <w:ins w:id="20622" w:author="Author">
              <w:r w:rsidRPr="00D016EC">
                <w:t>26th</w:t>
              </w:r>
            </w:ins>
          </w:p>
        </w:tc>
        <w:tc>
          <w:tcPr>
            <w:tcW w:w="460" w:type="dxa"/>
            <w:vAlign w:val="bottom"/>
            <w:hideMark/>
          </w:tcPr>
          <w:p w14:paraId="66B17208" w14:textId="77777777" w:rsidR="00C50A95" w:rsidRPr="00D016EC" w:rsidRDefault="00C50A95" w:rsidP="00416506">
            <w:pPr>
              <w:pStyle w:val="tablehead"/>
              <w:rPr>
                <w:ins w:id="20623" w:author="Author"/>
              </w:rPr>
            </w:pPr>
            <w:ins w:id="20624" w:author="Author">
              <w:r w:rsidRPr="00D016EC">
                <w:t>27th and older</w:t>
              </w:r>
            </w:ins>
          </w:p>
        </w:tc>
      </w:tr>
      <w:tr w:rsidR="00C50A95" w:rsidRPr="00D016EC" w14:paraId="489F8294" w14:textId="77777777" w:rsidTr="00416506">
        <w:trPr>
          <w:trHeight w:val="190"/>
          <w:ins w:id="20625" w:author="Author"/>
        </w:trPr>
        <w:tc>
          <w:tcPr>
            <w:tcW w:w="200" w:type="dxa"/>
            <w:tcBorders>
              <w:right w:val="nil"/>
            </w:tcBorders>
            <w:vAlign w:val="bottom"/>
            <w:hideMark/>
          </w:tcPr>
          <w:p w14:paraId="3996005F" w14:textId="77777777" w:rsidR="00C50A95" w:rsidRPr="00D016EC" w:rsidRDefault="00C50A95" w:rsidP="00416506">
            <w:pPr>
              <w:pStyle w:val="tabletext11"/>
              <w:jc w:val="right"/>
              <w:rPr>
                <w:ins w:id="20626" w:author="Author"/>
              </w:rPr>
            </w:pPr>
            <w:ins w:id="20627" w:author="Author">
              <w:r w:rsidRPr="00D016EC">
                <w:t>$</w:t>
              </w:r>
            </w:ins>
          </w:p>
        </w:tc>
        <w:tc>
          <w:tcPr>
            <w:tcW w:w="1580" w:type="dxa"/>
            <w:tcBorders>
              <w:left w:val="nil"/>
            </w:tcBorders>
            <w:vAlign w:val="bottom"/>
            <w:hideMark/>
          </w:tcPr>
          <w:p w14:paraId="4A991E5E" w14:textId="77777777" w:rsidR="00C50A95" w:rsidRPr="00D016EC" w:rsidRDefault="00C50A95" w:rsidP="00416506">
            <w:pPr>
              <w:pStyle w:val="tabletext11"/>
              <w:tabs>
                <w:tab w:val="decimal" w:pos="640"/>
              </w:tabs>
              <w:rPr>
                <w:ins w:id="20628" w:author="Author"/>
              </w:rPr>
            </w:pPr>
            <w:ins w:id="20629" w:author="Author">
              <w:r w:rsidRPr="00D016EC">
                <w:t>0 to 999</w:t>
              </w:r>
            </w:ins>
          </w:p>
        </w:tc>
        <w:tc>
          <w:tcPr>
            <w:tcW w:w="680" w:type="dxa"/>
            <w:noWrap/>
            <w:vAlign w:val="bottom"/>
            <w:hideMark/>
          </w:tcPr>
          <w:p w14:paraId="6F2EDE87" w14:textId="77777777" w:rsidR="00C50A95" w:rsidRPr="00D016EC" w:rsidRDefault="00C50A95" w:rsidP="00416506">
            <w:pPr>
              <w:pStyle w:val="tabletext11"/>
              <w:jc w:val="center"/>
              <w:rPr>
                <w:ins w:id="20630" w:author="Author"/>
              </w:rPr>
            </w:pPr>
            <w:ins w:id="20631" w:author="Author">
              <w:r w:rsidRPr="00D016EC">
                <w:t>0.95</w:t>
              </w:r>
            </w:ins>
          </w:p>
        </w:tc>
        <w:tc>
          <w:tcPr>
            <w:tcW w:w="900" w:type="dxa"/>
            <w:noWrap/>
            <w:vAlign w:val="bottom"/>
            <w:hideMark/>
          </w:tcPr>
          <w:p w14:paraId="741BCDD6" w14:textId="77777777" w:rsidR="00C50A95" w:rsidRPr="00D016EC" w:rsidRDefault="00C50A95" w:rsidP="00416506">
            <w:pPr>
              <w:pStyle w:val="tabletext11"/>
              <w:jc w:val="center"/>
              <w:rPr>
                <w:ins w:id="20632" w:author="Author"/>
              </w:rPr>
            </w:pPr>
            <w:ins w:id="20633" w:author="Author">
              <w:r w:rsidRPr="00D016EC">
                <w:t>0.95</w:t>
              </w:r>
            </w:ins>
          </w:p>
        </w:tc>
        <w:tc>
          <w:tcPr>
            <w:tcW w:w="400" w:type="dxa"/>
            <w:noWrap/>
            <w:vAlign w:val="bottom"/>
            <w:hideMark/>
          </w:tcPr>
          <w:p w14:paraId="69B4810D" w14:textId="77777777" w:rsidR="00C50A95" w:rsidRPr="00D016EC" w:rsidRDefault="00C50A95" w:rsidP="00416506">
            <w:pPr>
              <w:pStyle w:val="tabletext11"/>
              <w:jc w:val="center"/>
              <w:rPr>
                <w:ins w:id="20634" w:author="Author"/>
              </w:rPr>
            </w:pPr>
            <w:ins w:id="20635" w:author="Author">
              <w:r w:rsidRPr="00D016EC">
                <w:t>0.87</w:t>
              </w:r>
            </w:ins>
          </w:p>
        </w:tc>
        <w:tc>
          <w:tcPr>
            <w:tcW w:w="400" w:type="dxa"/>
            <w:noWrap/>
            <w:vAlign w:val="bottom"/>
            <w:hideMark/>
          </w:tcPr>
          <w:p w14:paraId="4CC7C8BB" w14:textId="77777777" w:rsidR="00C50A95" w:rsidRPr="00D016EC" w:rsidRDefault="00C50A95" w:rsidP="00416506">
            <w:pPr>
              <w:pStyle w:val="tabletext11"/>
              <w:jc w:val="center"/>
              <w:rPr>
                <w:ins w:id="20636" w:author="Author"/>
              </w:rPr>
            </w:pPr>
            <w:ins w:id="20637" w:author="Author">
              <w:r w:rsidRPr="00D016EC">
                <w:t>0.82</w:t>
              </w:r>
            </w:ins>
          </w:p>
        </w:tc>
        <w:tc>
          <w:tcPr>
            <w:tcW w:w="400" w:type="dxa"/>
            <w:noWrap/>
            <w:vAlign w:val="bottom"/>
            <w:hideMark/>
          </w:tcPr>
          <w:p w14:paraId="276C9530" w14:textId="77777777" w:rsidR="00C50A95" w:rsidRPr="00D016EC" w:rsidRDefault="00C50A95" w:rsidP="00416506">
            <w:pPr>
              <w:pStyle w:val="tabletext11"/>
              <w:jc w:val="center"/>
              <w:rPr>
                <w:ins w:id="20638" w:author="Author"/>
              </w:rPr>
            </w:pPr>
            <w:ins w:id="20639" w:author="Author">
              <w:r w:rsidRPr="00D016EC">
                <w:t>0.76</w:t>
              </w:r>
            </w:ins>
          </w:p>
        </w:tc>
        <w:tc>
          <w:tcPr>
            <w:tcW w:w="400" w:type="dxa"/>
            <w:noWrap/>
            <w:vAlign w:val="bottom"/>
            <w:hideMark/>
          </w:tcPr>
          <w:p w14:paraId="0BA41175" w14:textId="77777777" w:rsidR="00C50A95" w:rsidRPr="00D016EC" w:rsidRDefault="00C50A95" w:rsidP="00416506">
            <w:pPr>
              <w:pStyle w:val="tabletext11"/>
              <w:jc w:val="center"/>
              <w:rPr>
                <w:ins w:id="20640" w:author="Author"/>
              </w:rPr>
            </w:pPr>
            <w:ins w:id="20641" w:author="Author">
              <w:r w:rsidRPr="00D016EC">
                <w:t>0.60</w:t>
              </w:r>
            </w:ins>
          </w:p>
        </w:tc>
        <w:tc>
          <w:tcPr>
            <w:tcW w:w="400" w:type="dxa"/>
            <w:noWrap/>
            <w:vAlign w:val="bottom"/>
            <w:hideMark/>
          </w:tcPr>
          <w:p w14:paraId="303E5FC4" w14:textId="77777777" w:rsidR="00C50A95" w:rsidRPr="00D016EC" w:rsidRDefault="00C50A95" w:rsidP="00416506">
            <w:pPr>
              <w:pStyle w:val="tabletext11"/>
              <w:jc w:val="center"/>
              <w:rPr>
                <w:ins w:id="20642" w:author="Author"/>
              </w:rPr>
            </w:pPr>
            <w:ins w:id="20643" w:author="Author">
              <w:r w:rsidRPr="00D016EC">
                <w:t>0.52</w:t>
              </w:r>
            </w:ins>
          </w:p>
        </w:tc>
        <w:tc>
          <w:tcPr>
            <w:tcW w:w="400" w:type="dxa"/>
            <w:noWrap/>
            <w:vAlign w:val="bottom"/>
            <w:hideMark/>
          </w:tcPr>
          <w:p w14:paraId="63ECA6C3" w14:textId="77777777" w:rsidR="00C50A95" w:rsidRPr="00D016EC" w:rsidRDefault="00C50A95" w:rsidP="00416506">
            <w:pPr>
              <w:pStyle w:val="tabletext11"/>
              <w:jc w:val="center"/>
              <w:rPr>
                <w:ins w:id="20644" w:author="Author"/>
              </w:rPr>
            </w:pPr>
            <w:ins w:id="20645" w:author="Author">
              <w:r w:rsidRPr="00D016EC">
                <w:t>0.44</w:t>
              </w:r>
            </w:ins>
          </w:p>
        </w:tc>
        <w:tc>
          <w:tcPr>
            <w:tcW w:w="400" w:type="dxa"/>
            <w:noWrap/>
            <w:vAlign w:val="bottom"/>
            <w:hideMark/>
          </w:tcPr>
          <w:p w14:paraId="08C66866" w14:textId="77777777" w:rsidR="00C50A95" w:rsidRPr="00D016EC" w:rsidRDefault="00C50A95" w:rsidP="00416506">
            <w:pPr>
              <w:pStyle w:val="tabletext11"/>
              <w:jc w:val="center"/>
              <w:rPr>
                <w:ins w:id="20646" w:author="Author"/>
              </w:rPr>
            </w:pPr>
            <w:ins w:id="20647" w:author="Author">
              <w:r w:rsidRPr="00D016EC">
                <w:t>0.33</w:t>
              </w:r>
            </w:ins>
          </w:p>
        </w:tc>
        <w:tc>
          <w:tcPr>
            <w:tcW w:w="400" w:type="dxa"/>
            <w:noWrap/>
            <w:vAlign w:val="bottom"/>
            <w:hideMark/>
          </w:tcPr>
          <w:p w14:paraId="3E9FD790" w14:textId="77777777" w:rsidR="00C50A95" w:rsidRPr="00D016EC" w:rsidRDefault="00C50A95" w:rsidP="00416506">
            <w:pPr>
              <w:pStyle w:val="tabletext11"/>
              <w:jc w:val="center"/>
              <w:rPr>
                <w:ins w:id="20648" w:author="Author"/>
              </w:rPr>
            </w:pPr>
            <w:ins w:id="20649" w:author="Author">
              <w:r w:rsidRPr="00D016EC">
                <w:t>0.24</w:t>
              </w:r>
            </w:ins>
          </w:p>
        </w:tc>
        <w:tc>
          <w:tcPr>
            <w:tcW w:w="400" w:type="dxa"/>
            <w:noWrap/>
            <w:vAlign w:val="bottom"/>
            <w:hideMark/>
          </w:tcPr>
          <w:p w14:paraId="151D863B" w14:textId="77777777" w:rsidR="00C50A95" w:rsidRPr="00D016EC" w:rsidRDefault="00C50A95" w:rsidP="00416506">
            <w:pPr>
              <w:pStyle w:val="tabletext11"/>
              <w:jc w:val="center"/>
              <w:rPr>
                <w:ins w:id="20650" w:author="Author"/>
              </w:rPr>
            </w:pPr>
            <w:ins w:id="20651" w:author="Author">
              <w:r w:rsidRPr="00D016EC">
                <w:t>0.22</w:t>
              </w:r>
            </w:ins>
          </w:p>
        </w:tc>
        <w:tc>
          <w:tcPr>
            <w:tcW w:w="400" w:type="dxa"/>
            <w:noWrap/>
            <w:vAlign w:val="bottom"/>
            <w:hideMark/>
          </w:tcPr>
          <w:p w14:paraId="28B353E3" w14:textId="77777777" w:rsidR="00C50A95" w:rsidRPr="00D016EC" w:rsidRDefault="00C50A95" w:rsidP="00416506">
            <w:pPr>
              <w:pStyle w:val="tabletext11"/>
              <w:jc w:val="center"/>
              <w:rPr>
                <w:ins w:id="20652" w:author="Author"/>
              </w:rPr>
            </w:pPr>
            <w:ins w:id="20653" w:author="Author">
              <w:r w:rsidRPr="00D016EC">
                <w:t>0.19</w:t>
              </w:r>
            </w:ins>
          </w:p>
        </w:tc>
        <w:tc>
          <w:tcPr>
            <w:tcW w:w="400" w:type="dxa"/>
            <w:noWrap/>
            <w:vAlign w:val="bottom"/>
            <w:hideMark/>
          </w:tcPr>
          <w:p w14:paraId="02A5E5C3" w14:textId="77777777" w:rsidR="00C50A95" w:rsidRPr="00D016EC" w:rsidRDefault="00C50A95" w:rsidP="00416506">
            <w:pPr>
              <w:pStyle w:val="tabletext11"/>
              <w:jc w:val="center"/>
              <w:rPr>
                <w:ins w:id="20654" w:author="Author"/>
              </w:rPr>
            </w:pPr>
            <w:ins w:id="20655" w:author="Author">
              <w:r w:rsidRPr="00D016EC">
                <w:t>0.16</w:t>
              </w:r>
            </w:ins>
          </w:p>
        </w:tc>
        <w:tc>
          <w:tcPr>
            <w:tcW w:w="400" w:type="dxa"/>
            <w:noWrap/>
            <w:vAlign w:val="bottom"/>
            <w:hideMark/>
          </w:tcPr>
          <w:p w14:paraId="316C2975" w14:textId="77777777" w:rsidR="00C50A95" w:rsidRPr="00D016EC" w:rsidRDefault="00C50A95" w:rsidP="00416506">
            <w:pPr>
              <w:pStyle w:val="tabletext11"/>
              <w:jc w:val="center"/>
              <w:rPr>
                <w:ins w:id="20656" w:author="Author"/>
              </w:rPr>
            </w:pPr>
            <w:ins w:id="20657" w:author="Author">
              <w:r w:rsidRPr="00D016EC">
                <w:t>0.13</w:t>
              </w:r>
            </w:ins>
          </w:p>
        </w:tc>
        <w:tc>
          <w:tcPr>
            <w:tcW w:w="400" w:type="dxa"/>
            <w:noWrap/>
            <w:vAlign w:val="bottom"/>
            <w:hideMark/>
          </w:tcPr>
          <w:p w14:paraId="1D7F2927" w14:textId="77777777" w:rsidR="00C50A95" w:rsidRPr="00D016EC" w:rsidRDefault="00C50A95" w:rsidP="00416506">
            <w:pPr>
              <w:pStyle w:val="tabletext11"/>
              <w:jc w:val="center"/>
              <w:rPr>
                <w:ins w:id="20658" w:author="Author"/>
              </w:rPr>
            </w:pPr>
            <w:ins w:id="20659" w:author="Author">
              <w:r w:rsidRPr="00D016EC">
                <w:t>0.11</w:t>
              </w:r>
            </w:ins>
          </w:p>
        </w:tc>
        <w:tc>
          <w:tcPr>
            <w:tcW w:w="400" w:type="dxa"/>
            <w:noWrap/>
            <w:vAlign w:val="bottom"/>
            <w:hideMark/>
          </w:tcPr>
          <w:p w14:paraId="325A77C3" w14:textId="77777777" w:rsidR="00C50A95" w:rsidRPr="00D016EC" w:rsidRDefault="00C50A95" w:rsidP="00416506">
            <w:pPr>
              <w:pStyle w:val="tabletext11"/>
              <w:jc w:val="center"/>
              <w:rPr>
                <w:ins w:id="20660" w:author="Author"/>
              </w:rPr>
            </w:pPr>
            <w:ins w:id="20661" w:author="Author">
              <w:r w:rsidRPr="00D016EC">
                <w:t>0.10</w:t>
              </w:r>
            </w:ins>
          </w:p>
        </w:tc>
        <w:tc>
          <w:tcPr>
            <w:tcW w:w="400" w:type="dxa"/>
            <w:noWrap/>
            <w:vAlign w:val="bottom"/>
            <w:hideMark/>
          </w:tcPr>
          <w:p w14:paraId="53B14F54" w14:textId="77777777" w:rsidR="00C50A95" w:rsidRPr="00D016EC" w:rsidRDefault="00C50A95" w:rsidP="00416506">
            <w:pPr>
              <w:pStyle w:val="tabletext11"/>
              <w:jc w:val="center"/>
              <w:rPr>
                <w:ins w:id="20662" w:author="Author"/>
              </w:rPr>
            </w:pPr>
            <w:ins w:id="20663" w:author="Author">
              <w:r w:rsidRPr="00D016EC">
                <w:t>0.08</w:t>
              </w:r>
            </w:ins>
          </w:p>
        </w:tc>
        <w:tc>
          <w:tcPr>
            <w:tcW w:w="400" w:type="dxa"/>
            <w:noWrap/>
            <w:vAlign w:val="bottom"/>
            <w:hideMark/>
          </w:tcPr>
          <w:p w14:paraId="543D1B09" w14:textId="77777777" w:rsidR="00C50A95" w:rsidRPr="00D016EC" w:rsidRDefault="00C50A95" w:rsidP="00416506">
            <w:pPr>
              <w:pStyle w:val="tabletext11"/>
              <w:jc w:val="center"/>
              <w:rPr>
                <w:ins w:id="20664" w:author="Author"/>
              </w:rPr>
            </w:pPr>
            <w:ins w:id="20665" w:author="Author">
              <w:r w:rsidRPr="00D016EC">
                <w:t>0.07</w:t>
              </w:r>
            </w:ins>
          </w:p>
        </w:tc>
        <w:tc>
          <w:tcPr>
            <w:tcW w:w="400" w:type="dxa"/>
            <w:noWrap/>
            <w:vAlign w:val="bottom"/>
            <w:hideMark/>
          </w:tcPr>
          <w:p w14:paraId="47431A16" w14:textId="77777777" w:rsidR="00C50A95" w:rsidRPr="00D016EC" w:rsidRDefault="00C50A95" w:rsidP="00416506">
            <w:pPr>
              <w:pStyle w:val="tabletext11"/>
              <w:jc w:val="center"/>
              <w:rPr>
                <w:ins w:id="20666" w:author="Author"/>
              </w:rPr>
            </w:pPr>
            <w:ins w:id="20667" w:author="Author">
              <w:r w:rsidRPr="00D016EC">
                <w:t>0.06</w:t>
              </w:r>
            </w:ins>
          </w:p>
        </w:tc>
        <w:tc>
          <w:tcPr>
            <w:tcW w:w="400" w:type="dxa"/>
            <w:noWrap/>
            <w:vAlign w:val="bottom"/>
            <w:hideMark/>
          </w:tcPr>
          <w:p w14:paraId="744C9475" w14:textId="77777777" w:rsidR="00C50A95" w:rsidRPr="00D016EC" w:rsidRDefault="00C50A95" w:rsidP="00416506">
            <w:pPr>
              <w:pStyle w:val="tabletext11"/>
              <w:jc w:val="center"/>
              <w:rPr>
                <w:ins w:id="20668" w:author="Author"/>
              </w:rPr>
            </w:pPr>
            <w:ins w:id="20669" w:author="Author">
              <w:r w:rsidRPr="00D016EC">
                <w:t>0.05</w:t>
              </w:r>
            </w:ins>
          </w:p>
        </w:tc>
        <w:tc>
          <w:tcPr>
            <w:tcW w:w="400" w:type="dxa"/>
            <w:noWrap/>
            <w:vAlign w:val="bottom"/>
            <w:hideMark/>
          </w:tcPr>
          <w:p w14:paraId="38E83DDF" w14:textId="77777777" w:rsidR="00C50A95" w:rsidRPr="00D016EC" w:rsidRDefault="00C50A95" w:rsidP="00416506">
            <w:pPr>
              <w:pStyle w:val="tabletext11"/>
              <w:jc w:val="center"/>
              <w:rPr>
                <w:ins w:id="20670" w:author="Author"/>
              </w:rPr>
            </w:pPr>
            <w:ins w:id="20671" w:author="Author">
              <w:r w:rsidRPr="00D016EC">
                <w:t>0.04</w:t>
              </w:r>
            </w:ins>
          </w:p>
        </w:tc>
        <w:tc>
          <w:tcPr>
            <w:tcW w:w="400" w:type="dxa"/>
            <w:noWrap/>
            <w:vAlign w:val="bottom"/>
            <w:hideMark/>
          </w:tcPr>
          <w:p w14:paraId="409A671C" w14:textId="77777777" w:rsidR="00C50A95" w:rsidRPr="00D016EC" w:rsidRDefault="00C50A95" w:rsidP="00416506">
            <w:pPr>
              <w:pStyle w:val="tabletext11"/>
              <w:jc w:val="center"/>
              <w:rPr>
                <w:ins w:id="20672" w:author="Author"/>
              </w:rPr>
            </w:pPr>
            <w:ins w:id="20673" w:author="Author">
              <w:r w:rsidRPr="00D016EC">
                <w:t>0.04</w:t>
              </w:r>
            </w:ins>
          </w:p>
        </w:tc>
        <w:tc>
          <w:tcPr>
            <w:tcW w:w="440" w:type="dxa"/>
            <w:noWrap/>
            <w:vAlign w:val="bottom"/>
            <w:hideMark/>
          </w:tcPr>
          <w:p w14:paraId="7E726181" w14:textId="77777777" w:rsidR="00C50A95" w:rsidRPr="00D016EC" w:rsidRDefault="00C50A95" w:rsidP="00416506">
            <w:pPr>
              <w:pStyle w:val="tabletext11"/>
              <w:jc w:val="center"/>
              <w:rPr>
                <w:ins w:id="20674" w:author="Author"/>
              </w:rPr>
            </w:pPr>
            <w:ins w:id="20675" w:author="Author">
              <w:r w:rsidRPr="00D016EC">
                <w:t>0.03</w:t>
              </w:r>
            </w:ins>
          </w:p>
        </w:tc>
        <w:tc>
          <w:tcPr>
            <w:tcW w:w="400" w:type="dxa"/>
            <w:noWrap/>
            <w:vAlign w:val="bottom"/>
            <w:hideMark/>
          </w:tcPr>
          <w:p w14:paraId="051384E2" w14:textId="77777777" w:rsidR="00C50A95" w:rsidRPr="00D016EC" w:rsidRDefault="00C50A95" w:rsidP="00416506">
            <w:pPr>
              <w:pStyle w:val="tabletext11"/>
              <w:jc w:val="center"/>
              <w:rPr>
                <w:ins w:id="20676" w:author="Author"/>
              </w:rPr>
            </w:pPr>
            <w:ins w:id="20677" w:author="Author">
              <w:r w:rsidRPr="00D016EC">
                <w:t>0.03</w:t>
              </w:r>
            </w:ins>
          </w:p>
        </w:tc>
        <w:tc>
          <w:tcPr>
            <w:tcW w:w="400" w:type="dxa"/>
            <w:noWrap/>
            <w:vAlign w:val="bottom"/>
            <w:hideMark/>
          </w:tcPr>
          <w:p w14:paraId="58DD7EAF" w14:textId="77777777" w:rsidR="00C50A95" w:rsidRPr="00D016EC" w:rsidRDefault="00C50A95" w:rsidP="00416506">
            <w:pPr>
              <w:pStyle w:val="tabletext11"/>
              <w:jc w:val="center"/>
              <w:rPr>
                <w:ins w:id="20678" w:author="Author"/>
              </w:rPr>
            </w:pPr>
            <w:ins w:id="20679" w:author="Author">
              <w:r w:rsidRPr="00D016EC">
                <w:t>0.02</w:t>
              </w:r>
            </w:ins>
          </w:p>
        </w:tc>
        <w:tc>
          <w:tcPr>
            <w:tcW w:w="400" w:type="dxa"/>
            <w:noWrap/>
            <w:vAlign w:val="bottom"/>
            <w:hideMark/>
          </w:tcPr>
          <w:p w14:paraId="4451DC56" w14:textId="77777777" w:rsidR="00C50A95" w:rsidRPr="00D016EC" w:rsidRDefault="00C50A95" w:rsidP="00416506">
            <w:pPr>
              <w:pStyle w:val="tabletext11"/>
              <w:jc w:val="center"/>
              <w:rPr>
                <w:ins w:id="20680" w:author="Author"/>
              </w:rPr>
            </w:pPr>
            <w:ins w:id="20681" w:author="Author">
              <w:r w:rsidRPr="00D016EC">
                <w:t>0.02</w:t>
              </w:r>
            </w:ins>
          </w:p>
        </w:tc>
        <w:tc>
          <w:tcPr>
            <w:tcW w:w="400" w:type="dxa"/>
            <w:noWrap/>
            <w:vAlign w:val="bottom"/>
            <w:hideMark/>
          </w:tcPr>
          <w:p w14:paraId="137EA424" w14:textId="77777777" w:rsidR="00C50A95" w:rsidRPr="00D016EC" w:rsidRDefault="00C50A95" w:rsidP="00416506">
            <w:pPr>
              <w:pStyle w:val="tabletext11"/>
              <w:jc w:val="center"/>
              <w:rPr>
                <w:ins w:id="20682" w:author="Author"/>
              </w:rPr>
            </w:pPr>
            <w:ins w:id="20683" w:author="Author">
              <w:r w:rsidRPr="00D016EC">
                <w:t>0.02</w:t>
              </w:r>
            </w:ins>
          </w:p>
        </w:tc>
        <w:tc>
          <w:tcPr>
            <w:tcW w:w="460" w:type="dxa"/>
            <w:noWrap/>
            <w:vAlign w:val="bottom"/>
            <w:hideMark/>
          </w:tcPr>
          <w:p w14:paraId="7C6BA4D5" w14:textId="77777777" w:rsidR="00C50A95" w:rsidRPr="00D016EC" w:rsidRDefault="00C50A95" w:rsidP="00416506">
            <w:pPr>
              <w:pStyle w:val="tabletext11"/>
              <w:jc w:val="center"/>
              <w:rPr>
                <w:ins w:id="20684" w:author="Author"/>
              </w:rPr>
            </w:pPr>
            <w:ins w:id="20685" w:author="Author">
              <w:r w:rsidRPr="00D016EC">
                <w:t>0.01</w:t>
              </w:r>
            </w:ins>
          </w:p>
        </w:tc>
      </w:tr>
      <w:tr w:rsidR="00C50A95" w:rsidRPr="00D016EC" w14:paraId="43F8B08F" w14:textId="77777777" w:rsidTr="00416506">
        <w:trPr>
          <w:trHeight w:val="190"/>
          <w:ins w:id="20686" w:author="Author"/>
        </w:trPr>
        <w:tc>
          <w:tcPr>
            <w:tcW w:w="200" w:type="dxa"/>
            <w:tcBorders>
              <w:right w:val="nil"/>
            </w:tcBorders>
            <w:vAlign w:val="bottom"/>
          </w:tcPr>
          <w:p w14:paraId="2A6143B4" w14:textId="77777777" w:rsidR="00C50A95" w:rsidRPr="00D016EC" w:rsidRDefault="00C50A95" w:rsidP="00416506">
            <w:pPr>
              <w:pStyle w:val="tabletext11"/>
              <w:jc w:val="right"/>
              <w:rPr>
                <w:ins w:id="20687" w:author="Author"/>
              </w:rPr>
            </w:pPr>
          </w:p>
        </w:tc>
        <w:tc>
          <w:tcPr>
            <w:tcW w:w="1580" w:type="dxa"/>
            <w:tcBorders>
              <w:left w:val="nil"/>
            </w:tcBorders>
            <w:vAlign w:val="bottom"/>
            <w:hideMark/>
          </w:tcPr>
          <w:p w14:paraId="706F255B" w14:textId="77777777" w:rsidR="00C50A95" w:rsidRPr="00D016EC" w:rsidRDefault="00C50A95" w:rsidP="00416506">
            <w:pPr>
              <w:pStyle w:val="tabletext11"/>
              <w:tabs>
                <w:tab w:val="decimal" w:pos="640"/>
              </w:tabs>
              <w:rPr>
                <w:ins w:id="20688" w:author="Author"/>
              </w:rPr>
            </w:pPr>
            <w:ins w:id="20689" w:author="Author">
              <w:r w:rsidRPr="00D016EC">
                <w:t>1,000 to 1,999</w:t>
              </w:r>
            </w:ins>
          </w:p>
        </w:tc>
        <w:tc>
          <w:tcPr>
            <w:tcW w:w="680" w:type="dxa"/>
            <w:noWrap/>
            <w:vAlign w:val="bottom"/>
            <w:hideMark/>
          </w:tcPr>
          <w:p w14:paraId="72F91382" w14:textId="77777777" w:rsidR="00C50A95" w:rsidRPr="00D016EC" w:rsidRDefault="00C50A95" w:rsidP="00416506">
            <w:pPr>
              <w:pStyle w:val="tabletext11"/>
              <w:jc w:val="center"/>
              <w:rPr>
                <w:ins w:id="20690" w:author="Author"/>
              </w:rPr>
            </w:pPr>
            <w:ins w:id="20691" w:author="Author">
              <w:r w:rsidRPr="00D016EC">
                <w:t xml:space="preserve">0.95 </w:t>
              </w:r>
            </w:ins>
          </w:p>
        </w:tc>
        <w:tc>
          <w:tcPr>
            <w:tcW w:w="900" w:type="dxa"/>
            <w:noWrap/>
            <w:vAlign w:val="bottom"/>
            <w:hideMark/>
          </w:tcPr>
          <w:p w14:paraId="586E6161" w14:textId="77777777" w:rsidR="00C50A95" w:rsidRPr="00D016EC" w:rsidRDefault="00C50A95" w:rsidP="00416506">
            <w:pPr>
              <w:pStyle w:val="tabletext11"/>
              <w:jc w:val="center"/>
              <w:rPr>
                <w:ins w:id="20692" w:author="Author"/>
              </w:rPr>
            </w:pPr>
            <w:ins w:id="20693" w:author="Author">
              <w:r w:rsidRPr="00D016EC">
                <w:t xml:space="preserve">0.95 </w:t>
              </w:r>
            </w:ins>
          </w:p>
        </w:tc>
        <w:tc>
          <w:tcPr>
            <w:tcW w:w="400" w:type="dxa"/>
            <w:noWrap/>
            <w:vAlign w:val="bottom"/>
            <w:hideMark/>
          </w:tcPr>
          <w:p w14:paraId="1D9AA985" w14:textId="77777777" w:rsidR="00C50A95" w:rsidRPr="00D016EC" w:rsidRDefault="00C50A95" w:rsidP="00416506">
            <w:pPr>
              <w:pStyle w:val="tabletext11"/>
              <w:jc w:val="center"/>
              <w:rPr>
                <w:ins w:id="20694" w:author="Author"/>
              </w:rPr>
            </w:pPr>
            <w:ins w:id="20695" w:author="Author">
              <w:r w:rsidRPr="00D016EC">
                <w:t xml:space="preserve">0.87 </w:t>
              </w:r>
            </w:ins>
          </w:p>
        </w:tc>
        <w:tc>
          <w:tcPr>
            <w:tcW w:w="400" w:type="dxa"/>
            <w:noWrap/>
            <w:vAlign w:val="bottom"/>
            <w:hideMark/>
          </w:tcPr>
          <w:p w14:paraId="516620A4" w14:textId="77777777" w:rsidR="00C50A95" w:rsidRPr="00D016EC" w:rsidRDefault="00C50A95" w:rsidP="00416506">
            <w:pPr>
              <w:pStyle w:val="tabletext11"/>
              <w:jc w:val="center"/>
              <w:rPr>
                <w:ins w:id="20696" w:author="Author"/>
              </w:rPr>
            </w:pPr>
            <w:ins w:id="20697" w:author="Author">
              <w:r w:rsidRPr="00D016EC">
                <w:t xml:space="preserve">0.82 </w:t>
              </w:r>
            </w:ins>
          </w:p>
        </w:tc>
        <w:tc>
          <w:tcPr>
            <w:tcW w:w="400" w:type="dxa"/>
            <w:noWrap/>
            <w:vAlign w:val="bottom"/>
            <w:hideMark/>
          </w:tcPr>
          <w:p w14:paraId="55FF1ECD" w14:textId="77777777" w:rsidR="00C50A95" w:rsidRPr="00D016EC" w:rsidRDefault="00C50A95" w:rsidP="00416506">
            <w:pPr>
              <w:pStyle w:val="tabletext11"/>
              <w:jc w:val="center"/>
              <w:rPr>
                <w:ins w:id="20698" w:author="Author"/>
              </w:rPr>
            </w:pPr>
            <w:ins w:id="20699" w:author="Author">
              <w:r w:rsidRPr="00D016EC">
                <w:t xml:space="preserve">0.76 </w:t>
              </w:r>
            </w:ins>
          </w:p>
        </w:tc>
        <w:tc>
          <w:tcPr>
            <w:tcW w:w="400" w:type="dxa"/>
            <w:noWrap/>
            <w:vAlign w:val="bottom"/>
            <w:hideMark/>
          </w:tcPr>
          <w:p w14:paraId="374D758A" w14:textId="77777777" w:rsidR="00C50A95" w:rsidRPr="00D016EC" w:rsidRDefault="00C50A95" w:rsidP="00416506">
            <w:pPr>
              <w:pStyle w:val="tabletext11"/>
              <w:jc w:val="center"/>
              <w:rPr>
                <w:ins w:id="20700" w:author="Author"/>
              </w:rPr>
            </w:pPr>
            <w:ins w:id="20701" w:author="Author">
              <w:r w:rsidRPr="00D016EC">
                <w:t xml:space="preserve">0.60 </w:t>
              </w:r>
            </w:ins>
          </w:p>
        </w:tc>
        <w:tc>
          <w:tcPr>
            <w:tcW w:w="400" w:type="dxa"/>
            <w:noWrap/>
            <w:vAlign w:val="bottom"/>
            <w:hideMark/>
          </w:tcPr>
          <w:p w14:paraId="31A30B85" w14:textId="77777777" w:rsidR="00C50A95" w:rsidRPr="00D016EC" w:rsidRDefault="00C50A95" w:rsidP="00416506">
            <w:pPr>
              <w:pStyle w:val="tabletext11"/>
              <w:jc w:val="center"/>
              <w:rPr>
                <w:ins w:id="20702" w:author="Author"/>
              </w:rPr>
            </w:pPr>
            <w:ins w:id="20703" w:author="Author">
              <w:r w:rsidRPr="00D016EC">
                <w:t xml:space="preserve">0.52 </w:t>
              </w:r>
            </w:ins>
          </w:p>
        </w:tc>
        <w:tc>
          <w:tcPr>
            <w:tcW w:w="400" w:type="dxa"/>
            <w:noWrap/>
            <w:vAlign w:val="bottom"/>
            <w:hideMark/>
          </w:tcPr>
          <w:p w14:paraId="56FDC5BB" w14:textId="77777777" w:rsidR="00C50A95" w:rsidRPr="00D016EC" w:rsidRDefault="00C50A95" w:rsidP="00416506">
            <w:pPr>
              <w:pStyle w:val="tabletext11"/>
              <w:jc w:val="center"/>
              <w:rPr>
                <w:ins w:id="20704" w:author="Author"/>
              </w:rPr>
            </w:pPr>
            <w:ins w:id="20705" w:author="Author">
              <w:r w:rsidRPr="00D016EC">
                <w:t xml:space="preserve">0.44 </w:t>
              </w:r>
            </w:ins>
          </w:p>
        </w:tc>
        <w:tc>
          <w:tcPr>
            <w:tcW w:w="400" w:type="dxa"/>
            <w:noWrap/>
            <w:vAlign w:val="bottom"/>
            <w:hideMark/>
          </w:tcPr>
          <w:p w14:paraId="60977DA9" w14:textId="77777777" w:rsidR="00C50A95" w:rsidRPr="00D016EC" w:rsidRDefault="00C50A95" w:rsidP="00416506">
            <w:pPr>
              <w:pStyle w:val="tabletext11"/>
              <w:jc w:val="center"/>
              <w:rPr>
                <w:ins w:id="20706" w:author="Author"/>
              </w:rPr>
            </w:pPr>
            <w:ins w:id="20707" w:author="Author">
              <w:r w:rsidRPr="00D016EC">
                <w:t xml:space="preserve">0.34 </w:t>
              </w:r>
            </w:ins>
          </w:p>
        </w:tc>
        <w:tc>
          <w:tcPr>
            <w:tcW w:w="400" w:type="dxa"/>
            <w:noWrap/>
            <w:vAlign w:val="bottom"/>
            <w:hideMark/>
          </w:tcPr>
          <w:p w14:paraId="2EBC975C" w14:textId="77777777" w:rsidR="00C50A95" w:rsidRPr="00D016EC" w:rsidRDefault="00C50A95" w:rsidP="00416506">
            <w:pPr>
              <w:pStyle w:val="tabletext11"/>
              <w:jc w:val="center"/>
              <w:rPr>
                <w:ins w:id="20708" w:author="Author"/>
              </w:rPr>
            </w:pPr>
            <w:ins w:id="20709" w:author="Author">
              <w:r w:rsidRPr="00D016EC">
                <w:t xml:space="preserve">0.26 </w:t>
              </w:r>
            </w:ins>
          </w:p>
        </w:tc>
        <w:tc>
          <w:tcPr>
            <w:tcW w:w="400" w:type="dxa"/>
            <w:noWrap/>
            <w:vAlign w:val="bottom"/>
            <w:hideMark/>
          </w:tcPr>
          <w:p w14:paraId="14076B88" w14:textId="77777777" w:rsidR="00C50A95" w:rsidRPr="00D016EC" w:rsidRDefault="00C50A95" w:rsidP="00416506">
            <w:pPr>
              <w:pStyle w:val="tabletext11"/>
              <w:jc w:val="center"/>
              <w:rPr>
                <w:ins w:id="20710" w:author="Author"/>
              </w:rPr>
            </w:pPr>
            <w:ins w:id="20711" w:author="Author">
              <w:r w:rsidRPr="00D016EC">
                <w:t xml:space="preserve">0.23 </w:t>
              </w:r>
            </w:ins>
          </w:p>
        </w:tc>
        <w:tc>
          <w:tcPr>
            <w:tcW w:w="400" w:type="dxa"/>
            <w:noWrap/>
            <w:vAlign w:val="bottom"/>
            <w:hideMark/>
          </w:tcPr>
          <w:p w14:paraId="7BB50257" w14:textId="77777777" w:rsidR="00C50A95" w:rsidRPr="00D016EC" w:rsidRDefault="00C50A95" w:rsidP="00416506">
            <w:pPr>
              <w:pStyle w:val="tabletext11"/>
              <w:jc w:val="center"/>
              <w:rPr>
                <w:ins w:id="20712" w:author="Author"/>
              </w:rPr>
            </w:pPr>
            <w:ins w:id="20713" w:author="Author">
              <w:r w:rsidRPr="00D016EC">
                <w:t xml:space="preserve">0.20 </w:t>
              </w:r>
            </w:ins>
          </w:p>
        </w:tc>
        <w:tc>
          <w:tcPr>
            <w:tcW w:w="400" w:type="dxa"/>
            <w:noWrap/>
            <w:vAlign w:val="bottom"/>
            <w:hideMark/>
          </w:tcPr>
          <w:p w14:paraId="6A27BDD0" w14:textId="77777777" w:rsidR="00C50A95" w:rsidRPr="00D016EC" w:rsidRDefault="00C50A95" w:rsidP="00416506">
            <w:pPr>
              <w:pStyle w:val="tabletext11"/>
              <w:jc w:val="center"/>
              <w:rPr>
                <w:ins w:id="20714" w:author="Author"/>
              </w:rPr>
            </w:pPr>
            <w:ins w:id="20715" w:author="Author">
              <w:r w:rsidRPr="00D016EC">
                <w:t xml:space="preserve">0.18 </w:t>
              </w:r>
            </w:ins>
          </w:p>
        </w:tc>
        <w:tc>
          <w:tcPr>
            <w:tcW w:w="400" w:type="dxa"/>
            <w:noWrap/>
            <w:vAlign w:val="bottom"/>
            <w:hideMark/>
          </w:tcPr>
          <w:p w14:paraId="11A9B84C" w14:textId="77777777" w:rsidR="00C50A95" w:rsidRPr="00D016EC" w:rsidRDefault="00C50A95" w:rsidP="00416506">
            <w:pPr>
              <w:pStyle w:val="tabletext11"/>
              <w:jc w:val="center"/>
              <w:rPr>
                <w:ins w:id="20716" w:author="Author"/>
              </w:rPr>
            </w:pPr>
            <w:ins w:id="20717" w:author="Author">
              <w:r w:rsidRPr="00D016EC">
                <w:t xml:space="preserve">0.15 </w:t>
              </w:r>
            </w:ins>
          </w:p>
        </w:tc>
        <w:tc>
          <w:tcPr>
            <w:tcW w:w="400" w:type="dxa"/>
            <w:noWrap/>
            <w:vAlign w:val="bottom"/>
            <w:hideMark/>
          </w:tcPr>
          <w:p w14:paraId="370FE605" w14:textId="77777777" w:rsidR="00C50A95" w:rsidRPr="00D016EC" w:rsidRDefault="00C50A95" w:rsidP="00416506">
            <w:pPr>
              <w:pStyle w:val="tabletext11"/>
              <w:jc w:val="center"/>
              <w:rPr>
                <w:ins w:id="20718" w:author="Author"/>
              </w:rPr>
            </w:pPr>
            <w:ins w:id="20719" w:author="Author">
              <w:r w:rsidRPr="00D016EC">
                <w:t xml:space="preserve">0.13 </w:t>
              </w:r>
            </w:ins>
          </w:p>
        </w:tc>
        <w:tc>
          <w:tcPr>
            <w:tcW w:w="400" w:type="dxa"/>
            <w:noWrap/>
            <w:vAlign w:val="bottom"/>
            <w:hideMark/>
          </w:tcPr>
          <w:p w14:paraId="77F8204F" w14:textId="77777777" w:rsidR="00C50A95" w:rsidRPr="00D016EC" w:rsidRDefault="00C50A95" w:rsidP="00416506">
            <w:pPr>
              <w:pStyle w:val="tabletext11"/>
              <w:jc w:val="center"/>
              <w:rPr>
                <w:ins w:id="20720" w:author="Author"/>
              </w:rPr>
            </w:pPr>
            <w:ins w:id="20721" w:author="Author">
              <w:r w:rsidRPr="00D016EC">
                <w:t xml:space="preserve">0.12 </w:t>
              </w:r>
            </w:ins>
          </w:p>
        </w:tc>
        <w:tc>
          <w:tcPr>
            <w:tcW w:w="400" w:type="dxa"/>
            <w:noWrap/>
            <w:vAlign w:val="bottom"/>
            <w:hideMark/>
          </w:tcPr>
          <w:p w14:paraId="04FC7662" w14:textId="77777777" w:rsidR="00C50A95" w:rsidRPr="00D016EC" w:rsidRDefault="00C50A95" w:rsidP="00416506">
            <w:pPr>
              <w:pStyle w:val="tabletext11"/>
              <w:jc w:val="center"/>
              <w:rPr>
                <w:ins w:id="20722" w:author="Author"/>
              </w:rPr>
            </w:pPr>
            <w:ins w:id="20723" w:author="Author">
              <w:r w:rsidRPr="00D016EC">
                <w:t xml:space="preserve">0.10 </w:t>
              </w:r>
            </w:ins>
          </w:p>
        </w:tc>
        <w:tc>
          <w:tcPr>
            <w:tcW w:w="400" w:type="dxa"/>
            <w:noWrap/>
            <w:vAlign w:val="bottom"/>
            <w:hideMark/>
          </w:tcPr>
          <w:p w14:paraId="64562E7E" w14:textId="77777777" w:rsidR="00C50A95" w:rsidRPr="00D016EC" w:rsidRDefault="00C50A95" w:rsidP="00416506">
            <w:pPr>
              <w:pStyle w:val="tabletext11"/>
              <w:jc w:val="center"/>
              <w:rPr>
                <w:ins w:id="20724" w:author="Author"/>
              </w:rPr>
            </w:pPr>
            <w:ins w:id="20725" w:author="Author">
              <w:r w:rsidRPr="00D016EC">
                <w:t xml:space="preserve">0.09 </w:t>
              </w:r>
            </w:ins>
          </w:p>
        </w:tc>
        <w:tc>
          <w:tcPr>
            <w:tcW w:w="400" w:type="dxa"/>
            <w:noWrap/>
            <w:vAlign w:val="bottom"/>
            <w:hideMark/>
          </w:tcPr>
          <w:p w14:paraId="59428E02" w14:textId="77777777" w:rsidR="00C50A95" w:rsidRPr="00D016EC" w:rsidRDefault="00C50A95" w:rsidP="00416506">
            <w:pPr>
              <w:pStyle w:val="tabletext11"/>
              <w:jc w:val="center"/>
              <w:rPr>
                <w:ins w:id="20726" w:author="Author"/>
              </w:rPr>
            </w:pPr>
            <w:ins w:id="20727" w:author="Author">
              <w:r w:rsidRPr="00D016EC">
                <w:t xml:space="preserve">0.08 </w:t>
              </w:r>
            </w:ins>
          </w:p>
        </w:tc>
        <w:tc>
          <w:tcPr>
            <w:tcW w:w="400" w:type="dxa"/>
            <w:noWrap/>
            <w:vAlign w:val="bottom"/>
            <w:hideMark/>
          </w:tcPr>
          <w:p w14:paraId="694ED4B1" w14:textId="77777777" w:rsidR="00C50A95" w:rsidRPr="00D016EC" w:rsidRDefault="00C50A95" w:rsidP="00416506">
            <w:pPr>
              <w:pStyle w:val="tabletext11"/>
              <w:jc w:val="center"/>
              <w:rPr>
                <w:ins w:id="20728" w:author="Author"/>
              </w:rPr>
            </w:pPr>
            <w:ins w:id="20729" w:author="Author">
              <w:r w:rsidRPr="00D016EC">
                <w:t xml:space="preserve">0.07 </w:t>
              </w:r>
            </w:ins>
          </w:p>
        </w:tc>
        <w:tc>
          <w:tcPr>
            <w:tcW w:w="400" w:type="dxa"/>
            <w:noWrap/>
            <w:vAlign w:val="bottom"/>
            <w:hideMark/>
          </w:tcPr>
          <w:p w14:paraId="10426EB5" w14:textId="77777777" w:rsidR="00C50A95" w:rsidRPr="00D016EC" w:rsidRDefault="00C50A95" w:rsidP="00416506">
            <w:pPr>
              <w:pStyle w:val="tabletext11"/>
              <w:jc w:val="center"/>
              <w:rPr>
                <w:ins w:id="20730" w:author="Author"/>
              </w:rPr>
            </w:pPr>
            <w:ins w:id="20731" w:author="Author">
              <w:r w:rsidRPr="00D016EC">
                <w:t xml:space="preserve">0.06 </w:t>
              </w:r>
            </w:ins>
          </w:p>
        </w:tc>
        <w:tc>
          <w:tcPr>
            <w:tcW w:w="400" w:type="dxa"/>
            <w:noWrap/>
            <w:vAlign w:val="bottom"/>
            <w:hideMark/>
          </w:tcPr>
          <w:p w14:paraId="5F9DD883" w14:textId="77777777" w:rsidR="00C50A95" w:rsidRPr="00D016EC" w:rsidRDefault="00C50A95" w:rsidP="00416506">
            <w:pPr>
              <w:pStyle w:val="tabletext11"/>
              <w:jc w:val="center"/>
              <w:rPr>
                <w:ins w:id="20732" w:author="Author"/>
              </w:rPr>
            </w:pPr>
            <w:ins w:id="20733" w:author="Author">
              <w:r w:rsidRPr="00D016EC">
                <w:t xml:space="preserve">0.05 </w:t>
              </w:r>
            </w:ins>
          </w:p>
        </w:tc>
        <w:tc>
          <w:tcPr>
            <w:tcW w:w="440" w:type="dxa"/>
            <w:noWrap/>
            <w:vAlign w:val="bottom"/>
            <w:hideMark/>
          </w:tcPr>
          <w:p w14:paraId="458813B9" w14:textId="77777777" w:rsidR="00C50A95" w:rsidRPr="00D016EC" w:rsidRDefault="00C50A95" w:rsidP="00416506">
            <w:pPr>
              <w:pStyle w:val="tabletext11"/>
              <w:jc w:val="center"/>
              <w:rPr>
                <w:ins w:id="20734" w:author="Author"/>
              </w:rPr>
            </w:pPr>
            <w:ins w:id="20735" w:author="Author">
              <w:r w:rsidRPr="00D016EC">
                <w:t xml:space="preserve">0.04 </w:t>
              </w:r>
            </w:ins>
          </w:p>
        </w:tc>
        <w:tc>
          <w:tcPr>
            <w:tcW w:w="400" w:type="dxa"/>
            <w:noWrap/>
            <w:vAlign w:val="bottom"/>
            <w:hideMark/>
          </w:tcPr>
          <w:p w14:paraId="10697CE6" w14:textId="77777777" w:rsidR="00C50A95" w:rsidRPr="00D016EC" w:rsidRDefault="00C50A95" w:rsidP="00416506">
            <w:pPr>
              <w:pStyle w:val="tabletext11"/>
              <w:jc w:val="center"/>
              <w:rPr>
                <w:ins w:id="20736" w:author="Author"/>
              </w:rPr>
            </w:pPr>
            <w:ins w:id="20737" w:author="Author">
              <w:r w:rsidRPr="00D016EC">
                <w:t xml:space="preserve">0.04 </w:t>
              </w:r>
            </w:ins>
          </w:p>
        </w:tc>
        <w:tc>
          <w:tcPr>
            <w:tcW w:w="400" w:type="dxa"/>
            <w:noWrap/>
            <w:vAlign w:val="bottom"/>
            <w:hideMark/>
          </w:tcPr>
          <w:p w14:paraId="39E92B1E" w14:textId="77777777" w:rsidR="00C50A95" w:rsidRPr="00D016EC" w:rsidRDefault="00C50A95" w:rsidP="00416506">
            <w:pPr>
              <w:pStyle w:val="tabletext11"/>
              <w:jc w:val="center"/>
              <w:rPr>
                <w:ins w:id="20738" w:author="Author"/>
              </w:rPr>
            </w:pPr>
            <w:ins w:id="20739" w:author="Author">
              <w:r w:rsidRPr="00D016EC">
                <w:t xml:space="preserve">0.03 </w:t>
              </w:r>
            </w:ins>
          </w:p>
        </w:tc>
        <w:tc>
          <w:tcPr>
            <w:tcW w:w="400" w:type="dxa"/>
            <w:noWrap/>
            <w:vAlign w:val="bottom"/>
            <w:hideMark/>
          </w:tcPr>
          <w:p w14:paraId="4127F424" w14:textId="77777777" w:rsidR="00C50A95" w:rsidRPr="00D016EC" w:rsidRDefault="00C50A95" w:rsidP="00416506">
            <w:pPr>
              <w:pStyle w:val="tabletext11"/>
              <w:jc w:val="center"/>
              <w:rPr>
                <w:ins w:id="20740" w:author="Author"/>
              </w:rPr>
            </w:pPr>
            <w:ins w:id="20741" w:author="Author">
              <w:r w:rsidRPr="00D016EC">
                <w:t xml:space="preserve">0.03 </w:t>
              </w:r>
            </w:ins>
          </w:p>
        </w:tc>
        <w:tc>
          <w:tcPr>
            <w:tcW w:w="400" w:type="dxa"/>
            <w:noWrap/>
            <w:vAlign w:val="bottom"/>
            <w:hideMark/>
          </w:tcPr>
          <w:p w14:paraId="34CDE58A" w14:textId="77777777" w:rsidR="00C50A95" w:rsidRPr="00D016EC" w:rsidRDefault="00C50A95" w:rsidP="00416506">
            <w:pPr>
              <w:pStyle w:val="tabletext11"/>
              <w:jc w:val="center"/>
              <w:rPr>
                <w:ins w:id="20742" w:author="Author"/>
              </w:rPr>
            </w:pPr>
            <w:ins w:id="20743" w:author="Author">
              <w:r w:rsidRPr="00D016EC">
                <w:t xml:space="preserve">0.03 </w:t>
              </w:r>
            </w:ins>
          </w:p>
        </w:tc>
        <w:tc>
          <w:tcPr>
            <w:tcW w:w="460" w:type="dxa"/>
            <w:noWrap/>
            <w:vAlign w:val="bottom"/>
            <w:hideMark/>
          </w:tcPr>
          <w:p w14:paraId="59EBBE84" w14:textId="77777777" w:rsidR="00C50A95" w:rsidRPr="00D016EC" w:rsidRDefault="00C50A95" w:rsidP="00416506">
            <w:pPr>
              <w:pStyle w:val="tabletext11"/>
              <w:jc w:val="center"/>
              <w:rPr>
                <w:ins w:id="20744" w:author="Author"/>
              </w:rPr>
            </w:pPr>
            <w:ins w:id="20745" w:author="Author">
              <w:r w:rsidRPr="00D016EC">
                <w:t xml:space="preserve">0.02 </w:t>
              </w:r>
            </w:ins>
          </w:p>
        </w:tc>
      </w:tr>
      <w:tr w:rsidR="00C50A95" w:rsidRPr="00D016EC" w14:paraId="16DEE28E" w14:textId="77777777" w:rsidTr="00416506">
        <w:trPr>
          <w:trHeight w:val="190"/>
          <w:ins w:id="20746" w:author="Author"/>
        </w:trPr>
        <w:tc>
          <w:tcPr>
            <w:tcW w:w="200" w:type="dxa"/>
            <w:tcBorders>
              <w:right w:val="nil"/>
            </w:tcBorders>
            <w:vAlign w:val="bottom"/>
          </w:tcPr>
          <w:p w14:paraId="369A394A" w14:textId="77777777" w:rsidR="00C50A95" w:rsidRPr="00D016EC" w:rsidRDefault="00C50A95" w:rsidP="00416506">
            <w:pPr>
              <w:pStyle w:val="tabletext11"/>
              <w:jc w:val="right"/>
              <w:rPr>
                <w:ins w:id="20747" w:author="Author"/>
              </w:rPr>
            </w:pPr>
          </w:p>
        </w:tc>
        <w:tc>
          <w:tcPr>
            <w:tcW w:w="1580" w:type="dxa"/>
            <w:tcBorders>
              <w:left w:val="nil"/>
            </w:tcBorders>
            <w:vAlign w:val="bottom"/>
            <w:hideMark/>
          </w:tcPr>
          <w:p w14:paraId="55948F78" w14:textId="77777777" w:rsidR="00C50A95" w:rsidRPr="00D016EC" w:rsidRDefault="00C50A95" w:rsidP="00416506">
            <w:pPr>
              <w:pStyle w:val="tabletext11"/>
              <w:tabs>
                <w:tab w:val="decimal" w:pos="640"/>
              </w:tabs>
              <w:rPr>
                <w:ins w:id="20748" w:author="Author"/>
              </w:rPr>
            </w:pPr>
            <w:ins w:id="20749" w:author="Author">
              <w:r w:rsidRPr="00D016EC">
                <w:t>2,000 to 2,999</w:t>
              </w:r>
            </w:ins>
          </w:p>
        </w:tc>
        <w:tc>
          <w:tcPr>
            <w:tcW w:w="680" w:type="dxa"/>
            <w:noWrap/>
            <w:vAlign w:val="bottom"/>
            <w:hideMark/>
          </w:tcPr>
          <w:p w14:paraId="3F50C24A" w14:textId="77777777" w:rsidR="00C50A95" w:rsidRPr="00D016EC" w:rsidRDefault="00C50A95" w:rsidP="00416506">
            <w:pPr>
              <w:pStyle w:val="tabletext11"/>
              <w:jc w:val="center"/>
              <w:rPr>
                <w:ins w:id="20750" w:author="Author"/>
              </w:rPr>
            </w:pPr>
            <w:ins w:id="20751" w:author="Author">
              <w:r w:rsidRPr="00D016EC">
                <w:t xml:space="preserve">0.95 </w:t>
              </w:r>
            </w:ins>
          </w:p>
        </w:tc>
        <w:tc>
          <w:tcPr>
            <w:tcW w:w="900" w:type="dxa"/>
            <w:noWrap/>
            <w:vAlign w:val="bottom"/>
            <w:hideMark/>
          </w:tcPr>
          <w:p w14:paraId="183A669B" w14:textId="77777777" w:rsidR="00C50A95" w:rsidRPr="00D016EC" w:rsidRDefault="00C50A95" w:rsidP="00416506">
            <w:pPr>
              <w:pStyle w:val="tabletext11"/>
              <w:jc w:val="center"/>
              <w:rPr>
                <w:ins w:id="20752" w:author="Author"/>
              </w:rPr>
            </w:pPr>
            <w:ins w:id="20753" w:author="Author">
              <w:r w:rsidRPr="00D016EC">
                <w:t xml:space="preserve">0.95 </w:t>
              </w:r>
            </w:ins>
          </w:p>
        </w:tc>
        <w:tc>
          <w:tcPr>
            <w:tcW w:w="400" w:type="dxa"/>
            <w:noWrap/>
            <w:vAlign w:val="bottom"/>
            <w:hideMark/>
          </w:tcPr>
          <w:p w14:paraId="137EF3FF" w14:textId="77777777" w:rsidR="00C50A95" w:rsidRPr="00D016EC" w:rsidRDefault="00C50A95" w:rsidP="00416506">
            <w:pPr>
              <w:pStyle w:val="tabletext11"/>
              <w:jc w:val="center"/>
              <w:rPr>
                <w:ins w:id="20754" w:author="Author"/>
              </w:rPr>
            </w:pPr>
            <w:ins w:id="20755" w:author="Author">
              <w:r w:rsidRPr="00D016EC">
                <w:t xml:space="preserve">0.87 </w:t>
              </w:r>
            </w:ins>
          </w:p>
        </w:tc>
        <w:tc>
          <w:tcPr>
            <w:tcW w:w="400" w:type="dxa"/>
            <w:noWrap/>
            <w:vAlign w:val="bottom"/>
            <w:hideMark/>
          </w:tcPr>
          <w:p w14:paraId="08632D25" w14:textId="77777777" w:rsidR="00C50A95" w:rsidRPr="00D016EC" w:rsidRDefault="00C50A95" w:rsidP="00416506">
            <w:pPr>
              <w:pStyle w:val="tabletext11"/>
              <w:jc w:val="center"/>
              <w:rPr>
                <w:ins w:id="20756" w:author="Author"/>
              </w:rPr>
            </w:pPr>
            <w:ins w:id="20757" w:author="Author">
              <w:r w:rsidRPr="00D016EC">
                <w:t xml:space="preserve">0.82 </w:t>
              </w:r>
            </w:ins>
          </w:p>
        </w:tc>
        <w:tc>
          <w:tcPr>
            <w:tcW w:w="400" w:type="dxa"/>
            <w:noWrap/>
            <w:vAlign w:val="bottom"/>
            <w:hideMark/>
          </w:tcPr>
          <w:p w14:paraId="5FC79E0F" w14:textId="77777777" w:rsidR="00C50A95" w:rsidRPr="00D016EC" w:rsidRDefault="00C50A95" w:rsidP="00416506">
            <w:pPr>
              <w:pStyle w:val="tabletext11"/>
              <w:jc w:val="center"/>
              <w:rPr>
                <w:ins w:id="20758" w:author="Author"/>
              </w:rPr>
            </w:pPr>
            <w:ins w:id="20759" w:author="Author">
              <w:r w:rsidRPr="00D016EC">
                <w:t xml:space="preserve">0.76 </w:t>
              </w:r>
            </w:ins>
          </w:p>
        </w:tc>
        <w:tc>
          <w:tcPr>
            <w:tcW w:w="400" w:type="dxa"/>
            <w:noWrap/>
            <w:vAlign w:val="bottom"/>
            <w:hideMark/>
          </w:tcPr>
          <w:p w14:paraId="08079971" w14:textId="77777777" w:rsidR="00C50A95" w:rsidRPr="00D016EC" w:rsidRDefault="00C50A95" w:rsidP="00416506">
            <w:pPr>
              <w:pStyle w:val="tabletext11"/>
              <w:jc w:val="center"/>
              <w:rPr>
                <w:ins w:id="20760" w:author="Author"/>
              </w:rPr>
            </w:pPr>
            <w:ins w:id="20761" w:author="Author">
              <w:r w:rsidRPr="00D016EC">
                <w:t xml:space="preserve">0.60 </w:t>
              </w:r>
            </w:ins>
          </w:p>
        </w:tc>
        <w:tc>
          <w:tcPr>
            <w:tcW w:w="400" w:type="dxa"/>
            <w:noWrap/>
            <w:vAlign w:val="bottom"/>
            <w:hideMark/>
          </w:tcPr>
          <w:p w14:paraId="26963E6C" w14:textId="77777777" w:rsidR="00C50A95" w:rsidRPr="00D016EC" w:rsidRDefault="00C50A95" w:rsidP="00416506">
            <w:pPr>
              <w:pStyle w:val="tabletext11"/>
              <w:jc w:val="center"/>
              <w:rPr>
                <w:ins w:id="20762" w:author="Author"/>
              </w:rPr>
            </w:pPr>
            <w:ins w:id="20763" w:author="Author">
              <w:r w:rsidRPr="00D016EC">
                <w:t xml:space="preserve">0.52 </w:t>
              </w:r>
            </w:ins>
          </w:p>
        </w:tc>
        <w:tc>
          <w:tcPr>
            <w:tcW w:w="400" w:type="dxa"/>
            <w:noWrap/>
            <w:vAlign w:val="bottom"/>
            <w:hideMark/>
          </w:tcPr>
          <w:p w14:paraId="6CE57BD0" w14:textId="77777777" w:rsidR="00C50A95" w:rsidRPr="00D016EC" w:rsidRDefault="00C50A95" w:rsidP="00416506">
            <w:pPr>
              <w:pStyle w:val="tabletext11"/>
              <w:jc w:val="center"/>
              <w:rPr>
                <w:ins w:id="20764" w:author="Author"/>
              </w:rPr>
            </w:pPr>
            <w:ins w:id="20765" w:author="Author">
              <w:r w:rsidRPr="00D016EC">
                <w:t xml:space="preserve">0.44 </w:t>
              </w:r>
            </w:ins>
          </w:p>
        </w:tc>
        <w:tc>
          <w:tcPr>
            <w:tcW w:w="400" w:type="dxa"/>
            <w:noWrap/>
            <w:vAlign w:val="bottom"/>
            <w:hideMark/>
          </w:tcPr>
          <w:p w14:paraId="3ACBDED0" w14:textId="77777777" w:rsidR="00C50A95" w:rsidRPr="00D016EC" w:rsidRDefault="00C50A95" w:rsidP="00416506">
            <w:pPr>
              <w:pStyle w:val="tabletext11"/>
              <w:jc w:val="center"/>
              <w:rPr>
                <w:ins w:id="20766" w:author="Author"/>
              </w:rPr>
            </w:pPr>
            <w:ins w:id="20767" w:author="Author">
              <w:r w:rsidRPr="00D016EC">
                <w:t xml:space="preserve">0.35 </w:t>
              </w:r>
            </w:ins>
          </w:p>
        </w:tc>
        <w:tc>
          <w:tcPr>
            <w:tcW w:w="400" w:type="dxa"/>
            <w:noWrap/>
            <w:vAlign w:val="bottom"/>
            <w:hideMark/>
          </w:tcPr>
          <w:p w14:paraId="3A2F9BF8" w14:textId="77777777" w:rsidR="00C50A95" w:rsidRPr="00D016EC" w:rsidRDefault="00C50A95" w:rsidP="00416506">
            <w:pPr>
              <w:pStyle w:val="tabletext11"/>
              <w:jc w:val="center"/>
              <w:rPr>
                <w:ins w:id="20768" w:author="Author"/>
              </w:rPr>
            </w:pPr>
            <w:ins w:id="20769" w:author="Author">
              <w:r w:rsidRPr="00D016EC">
                <w:t xml:space="preserve">0.27 </w:t>
              </w:r>
            </w:ins>
          </w:p>
        </w:tc>
        <w:tc>
          <w:tcPr>
            <w:tcW w:w="400" w:type="dxa"/>
            <w:noWrap/>
            <w:vAlign w:val="bottom"/>
            <w:hideMark/>
          </w:tcPr>
          <w:p w14:paraId="4F7F3ABB" w14:textId="77777777" w:rsidR="00C50A95" w:rsidRPr="00D016EC" w:rsidRDefault="00C50A95" w:rsidP="00416506">
            <w:pPr>
              <w:pStyle w:val="tabletext11"/>
              <w:jc w:val="center"/>
              <w:rPr>
                <w:ins w:id="20770" w:author="Author"/>
              </w:rPr>
            </w:pPr>
            <w:ins w:id="20771" w:author="Author">
              <w:r w:rsidRPr="00D016EC">
                <w:t xml:space="preserve">0.25 </w:t>
              </w:r>
            </w:ins>
          </w:p>
        </w:tc>
        <w:tc>
          <w:tcPr>
            <w:tcW w:w="400" w:type="dxa"/>
            <w:noWrap/>
            <w:vAlign w:val="bottom"/>
            <w:hideMark/>
          </w:tcPr>
          <w:p w14:paraId="5EFCF644" w14:textId="77777777" w:rsidR="00C50A95" w:rsidRPr="00D016EC" w:rsidRDefault="00C50A95" w:rsidP="00416506">
            <w:pPr>
              <w:pStyle w:val="tabletext11"/>
              <w:jc w:val="center"/>
              <w:rPr>
                <w:ins w:id="20772" w:author="Author"/>
              </w:rPr>
            </w:pPr>
            <w:ins w:id="20773" w:author="Author">
              <w:r w:rsidRPr="00D016EC">
                <w:t xml:space="preserve">0.22 </w:t>
              </w:r>
            </w:ins>
          </w:p>
        </w:tc>
        <w:tc>
          <w:tcPr>
            <w:tcW w:w="400" w:type="dxa"/>
            <w:noWrap/>
            <w:vAlign w:val="bottom"/>
            <w:hideMark/>
          </w:tcPr>
          <w:p w14:paraId="298082D8" w14:textId="77777777" w:rsidR="00C50A95" w:rsidRPr="00D016EC" w:rsidRDefault="00C50A95" w:rsidP="00416506">
            <w:pPr>
              <w:pStyle w:val="tabletext11"/>
              <w:jc w:val="center"/>
              <w:rPr>
                <w:ins w:id="20774" w:author="Author"/>
              </w:rPr>
            </w:pPr>
            <w:ins w:id="20775" w:author="Author">
              <w:r w:rsidRPr="00D016EC">
                <w:t xml:space="preserve">0.20 </w:t>
              </w:r>
            </w:ins>
          </w:p>
        </w:tc>
        <w:tc>
          <w:tcPr>
            <w:tcW w:w="400" w:type="dxa"/>
            <w:noWrap/>
            <w:vAlign w:val="bottom"/>
            <w:hideMark/>
          </w:tcPr>
          <w:p w14:paraId="422860C6" w14:textId="77777777" w:rsidR="00C50A95" w:rsidRPr="00D016EC" w:rsidRDefault="00C50A95" w:rsidP="00416506">
            <w:pPr>
              <w:pStyle w:val="tabletext11"/>
              <w:jc w:val="center"/>
              <w:rPr>
                <w:ins w:id="20776" w:author="Author"/>
              </w:rPr>
            </w:pPr>
            <w:ins w:id="20777" w:author="Author">
              <w:r w:rsidRPr="00D016EC">
                <w:t xml:space="preserve">0.17 </w:t>
              </w:r>
            </w:ins>
          </w:p>
        </w:tc>
        <w:tc>
          <w:tcPr>
            <w:tcW w:w="400" w:type="dxa"/>
            <w:noWrap/>
            <w:vAlign w:val="bottom"/>
            <w:hideMark/>
          </w:tcPr>
          <w:p w14:paraId="221570A3" w14:textId="77777777" w:rsidR="00C50A95" w:rsidRPr="00D016EC" w:rsidRDefault="00C50A95" w:rsidP="00416506">
            <w:pPr>
              <w:pStyle w:val="tabletext11"/>
              <w:jc w:val="center"/>
              <w:rPr>
                <w:ins w:id="20778" w:author="Author"/>
              </w:rPr>
            </w:pPr>
            <w:ins w:id="20779" w:author="Author">
              <w:r w:rsidRPr="00D016EC">
                <w:t xml:space="preserve">0.16 </w:t>
              </w:r>
            </w:ins>
          </w:p>
        </w:tc>
        <w:tc>
          <w:tcPr>
            <w:tcW w:w="400" w:type="dxa"/>
            <w:noWrap/>
            <w:vAlign w:val="bottom"/>
            <w:hideMark/>
          </w:tcPr>
          <w:p w14:paraId="2B8ED57D" w14:textId="77777777" w:rsidR="00C50A95" w:rsidRPr="00D016EC" w:rsidRDefault="00C50A95" w:rsidP="00416506">
            <w:pPr>
              <w:pStyle w:val="tabletext11"/>
              <w:jc w:val="center"/>
              <w:rPr>
                <w:ins w:id="20780" w:author="Author"/>
              </w:rPr>
            </w:pPr>
            <w:ins w:id="20781" w:author="Author">
              <w:r w:rsidRPr="00D016EC">
                <w:t xml:space="preserve">0.14 </w:t>
              </w:r>
            </w:ins>
          </w:p>
        </w:tc>
        <w:tc>
          <w:tcPr>
            <w:tcW w:w="400" w:type="dxa"/>
            <w:noWrap/>
            <w:vAlign w:val="bottom"/>
            <w:hideMark/>
          </w:tcPr>
          <w:p w14:paraId="21A0DFB3" w14:textId="77777777" w:rsidR="00C50A95" w:rsidRPr="00D016EC" w:rsidRDefault="00C50A95" w:rsidP="00416506">
            <w:pPr>
              <w:pStyle w:val="tabletext11"/>
              <w:jc w:val="center"/>
              <w:rPr>
                <w:ins w:id="20782" w:author="Author"/>
              </w:rPr>
            </w:pPr>
            <w:ins w:id="20783" w:author="Author">
              <w:r w:rsidRPr="00D016EC">
                <w:t xml:space="preserve">0.12 </w:t>
              </w:r>
            </w:ins>
          </w:p>
        </w:tc>
        <w:tc>
          <w:tcPr>
            <w:tcW w:w="400" w:type="dxa"/>
            <w:noWrap/>
            <w:vAlign w:val="bottom"/>
            <w:hideMark/>
          </w:tcPr>
          <w:p w14:paraId="33B28DDA" w14:textId="77777777" w:rsidR="00C50A95" w:rsidRPr="00D016EC" w:rsidRDefault="00C50A95" w:rsidP="00416506">
            <w:pPr>
              <w:pStyle w:val="tabletext11"/>
              <w:jc w:val="center"/>
              <w:rPr>
                <w:ins w:id="20784" w:author="Author"/>
              </w:rPr>
            </w:pPr>
            <w:ins w:id="20785" w:author="Author">
              <w:r w:rsidRPr="00D016EC">
                <w:t xml:space="preserve">0.11 </w:t>
              </w:r>
            </w:ins>
          </w:p>
        </w:tc>
        <w:tc>
          <w:tcPr>
            <w:tcW w:w="400" w:type="dxa"/>
            <w:noWrap/>
            <w:vAlign w:val="bottom"/>
            <w:hideMark/>
          </w:tcPr>
          <w:p w14:paraId="63F8A408" w14:textId="77777777" w:rsidR="00C50A95" w:rsidRPr="00D016EC" w:rsidRDefault="00C50A95" w:rsidP="00416506">
            <w:pPr>
              <w:pStyle w:val="tabletext11"/>
              <w:jc w:val="center"/>
              <w:rPr>
                <w:ins w:id="20786" w:author="Author"/>
              </w:rPr>
            </w:pPr>
            <w:ins w:id="20787" w:author="Author">
              <w:r w:rsidRPr="00D016EC">
                <w:t xml:space="preserve">0.10 </w:t>
              </w:r>
            </w:ins>
          </w:p>
        </w:tc>
        <w:tc>
          <w:tcPr>
            <w:tcW w:w="400" w:type="dxa"/>
            <w:noWrap/>
            <w:vAlign w:val="bottom"/>
            <w:hideMark/>
          </w:tcPr>
          <w:p w14:paraId="54B9BDD1" w14:textId="77777777" w:rsidR="00C50A95" w:rsidRPr="00D016EC" w:rsidRDefault="00C50A95" w:rsidP="00416506">
            <w:pPr>
              <w:pStyle w:val="tabletext11"/>
              <w:jc w:val="center"/>
              <w:rPr>
                <w:ins w:id="20788" w:author="Author"/>
              </w:rPr>
            </w:pPr>
            <w:ins w:id="20789" w:author="Author">
              <w:r w:rsidRPr="00D016EC">
                <w:t xml:space="preserve">0.09 </w:t>
              </w:r>
            </w:ins>
          </w:p>
        </w:tc>
        <w:tc>
          <w:tcPr>
            <w:tcW w:w="400" w:type="dxa"/>
            <w:noWrap/>
            <w:vAlign w:val="bottom"/>
            <w:hideMark/>
          </w:tcPr>
          <w:p w14:paraId="74B3DEE1" w14:textId="77777777" w:rsidR="00C50A95" w:rsidRPr="00D016EC" w:rsidRDefault="00C50A95" w:rsidP="00416506">
            <w:pPr>
              <w:pStyle w:val="tabletext11"/>
              <w:jc w:val="center"/>
              <w:rPr>
                <w:ins w:id="20790" w:author="Author"/>
              </w:rPr>
            </w:pPr>
            <w:ins w:id="20791" w:author="Author">
              <w:r w:rsidRPr="00D016EC">
                <w:t xml:space="preserve">0.08 </w:t>
              </w:r>
            </w:ins>
          </w:p>
        </w:tc>
        <w:tc>
          <w:tcPr>
            <w:tcW w:w="400" w:type="dxa"/>
            <w:noWrap/>
            <w:vAlign w:val="bottom"/>
            <w:hideMark/>
          </w:tcPr>
          <w:p w14:paraId="337A436B" w14:textId="77777777" w:rsidR="00C50A95" w:rsidRPr="00D016EC" w:rsidRDefault="00C50A95" w:rsidP="00416506">
            <w:pPr>
              <w:pStyle w:val="tabletext11"/>
              <w:jc w:val="center"/>
              <w:rPr>
                <w:ins w:id="20792" w:author="Author"/>
              </w:rPr>
            </w:pPr>
            <w:ins w:id="20793" w:author="Author">
              <w:r w:rsidRPr="00D016EC">
                <w:t xml:space="preserve">0.07 </w:t>
              </w:r>
            </w:ins>
          </w:p>
        </w:tc>
        <w:tc>
          <w:tcPr>
            <w:tcW w:w="440" w:type="dxa"/>
            <w:noWrap/>
            <w:vAlign w:val="bottom"/>
            <w:hideMark/>
          </w:tcPr>
          <w:p w14:paraId="74792613" w14:textId="77777777" w:rsidR="00C50A95" w:rsidRPr="00D016EC" w:rsidRDefault="00C50A95" w:rsidP="00416506">
            <w:pPr>
              <w:pStyle w:val="tabletext11"/>
              <w:jc w:val="center"/>
              <w:rPr>
                <w:ins w:id="20794" w:author="Author"/>
              </w:rPr>
            </w:pPr>
            <w:ins w:id="20795" w:author="Author">
              <w:r w:rsidRPr="00D016EC">
                <w:t xml:space="preserve">0.06 </w:t>
              </w:r>
            </w:ins>
          </w:p>
        </w:tc>
        <w:tc>
          <w:tcPr>
            <w:tcW w:w="400" w:type="dxa"/>
            <w:noWrap/>
            <w:vAlign w:val="bottom"/>
            <w:hideMark/>
          </w:tcPr>
          <w:p w14:paraId="66B6AEAC" w14:textId="77777777" w:rsidR="00C50A95" w:rsidRPr="00D016EC" w:rsidRDefault="00C50A95" w:rsidP="00416506">
            <w:pPr>
              <w:pStyle w:val="tabletext11"/>
              <w:jc w:val="center"/>
              <w:rPr>
                <w:ins w:id="20796" w:author="Author"/>
              </w:rPr>
            </w:pPr>
            <w:ins w:id="20797" w:author="Author">
              <w:r w:rsidRPr="00D016EC">
                <w:t xml:space="preserve">0.05 </w:t>
              </w:r>
            </w:ins>
          </w:p>
        </w:tc>
        <w:tc>
          <w:tcPr>
            <w:tcW w:w="400" w:type="dxa"/>
            <w:noWrap/>
            <w:vAlign w:val="bottom"/>
            <w:hideMark/>
          </w:tcPr>
          <w:p w14:paraId="0957DB6C" w14:textId="77777777" w:rsidR="00C50A95" w:rsidRPr="00D016EC" w:rsidRDefault="00C50A95" w:rsidP="00416506">
            <w:pPr>
              <w:pStyle w:val="tabletext11"/>
              <w:jc w:val="center"/>
              <w:rPr>
                <w:ins w:id="20798" w:author="Author"/>
              </w:rPr>
            </w:pPr>
            <w:ins w:id="20799" w:author="Author">
              <w:r w:rsidRPr="00D016EC">
                <w:t xml:space="preserve">0.05 </w:t>
              </w:r>
            </w:ins>
          </w:p>
        </w:tc>
        <w:tc>
          <w:tcPr>
            <w:tcW w:w="400" w:type="dxa"/>
            <w:noWrap/>
            <w:vAlign w:val="bottom"/>
            <w:hideMark/>
          </w:tcPr>
          <w:p w14:paraId="0A897709" w14:textId="77777777" w:rsidR="00C50A95" w:rsidRPr="00D016EC" w:rsidRDefault="00C50A95" w:rsidP="00416506">
            <w:pPr>
              <w:pStyle w:val="tabletext11"/>
              <w:jc w:val="center"/>
              <w:rPr>
                <w:ins w:id="20800" w:author="Author"/>
              </w:rPr>
            </w:pPr>
            <w:ins w:id="20801" w:author="Author">
              <w:r w:rsidRPr="00D016EC">
                <w:t xml:space="preserve">0.04 </w:t>
              </w:r>
            </w:ins>
          </w:p>
        </w:tc>
        <w:tc>
          <w:tcPr>
            <w:tcW w:w="400" w:type="dxa"/>
            <w:noWrap/>
            <w:vAlign w:val="bottom"/>
            <w:hideMark/>
          </w:tcPr>
          <w:p w14:paraId="56A83B9B" w14:textId="77777777" w:rsidR="00C50A95" w:rsidRPr="00D016EC" w:rsidRDefault="00C50A95" w:rsidP="00416506">
            <w:pPr>
              <w:pStyle w:val="tabletext11"/>
              <w:jc w:val="center"/>
              <w:rPr>
                <w:ins w:id="20802" w:author="Author"/>
              </w:rPr>
            </w:pPr>
            <w:ins w:id="20803" w:author="Author">
              <w:r w:rsidRPr="00D016EC">
                <w:t xml:space="preserve">0.04 </w:t>
              </w:r>
            </w:ins>
          </w:p>
        </w:tc>
        <w:tc>
          <w:tcPr>
            <w:tcW w:w="460" w:type="dxa"/>
            <w:noWrap/>
            <w:vAlign w:val="bottom"/>
            <w:hideMark/>
          </w:tcPr>
          <w:p w14:paraId="0F039103" w14:textId="77777777" w:rsidR="00C50A95" w:rsidRPr="00D016EC" w:rsidRDefault="00C50A95" w:rsidP="00416506">
            <w:pPr>
              <w:pStyle w:val="tabletext11"/>
              <w:jc w:val="center"/>
              <w:rPr>
                <w:ins w:id="20804" w:author="Author"/>
              </w:rPr>
            </w:pPr>
            <w:ins w:id="20805" w:author="Author">
              <w:r w:rsidRPr="00D016EC">
                <w:t xml:space="preserve">0.03 </w:t>
              </w:r>
            </w:ins>
          </w:p>
        </w:tc>
      </w:tr>
      <w:tr w:rsidR="00C50A95" w:rsidRPr="00D016EC" w14:paraId="38290A32" w14:textId="77777777" w:rsidTr="00416506">
        <w:trPr>
          <w:trHeight w:val="190"/>
          <w:ins w:id="20806" w:author="Author"/>
        </w:trPr>
        <w:tc>
          <w:tcPr>
            <w:tcW w:w="200" w:type="dxa"/>
            <w:tcBorders>
              <w:right w:val="nil"/>
            </w:tcBorders>
            <w:vAlign w:val="bottom"/>
          </w:tcPr>
          <w:p w14:paraId="7FA6197B" w14:textId="77777777" w:rsidR="00C50A95" w:rsidRPr="00D016EC" w:rsidRDefault="00C50A95" w:rsidP="00416506">
            <w:pPr>
              <w:pStyle w:val="tabletext11"/>
              <w:jc w:val="right"/>
              <w:rPr>
                <w:ins w:id="20807" w:author="Author"/>
              </w:rPr>
            </w:pPr>
          </w:p>
        </w:tc>
        <w:tc>
          <w:tcPr>
            <w:tcW w:w="1580" w:type="dxa"/>
            <w:tcBorders>
              <w:left w:val="nil"/>
            </w:tcBorders>
            <w:vAlign w:val="bottom"/>
            <w:hideMark/>
          </w:tcPr>
          <w:p w14:paraId="222C70DB" w14:textId="77777777" w:rsidR="00C50A95" w:rsidRPr="00D016EC" w:rsidRDefault="00C50A95" w:rsidP="00416506">
            <w:pPr>
              <w:pStyle w:val="tabletext11"/>
              <w:tabs>
                <w:tab w:val="decimal" w:pos="640"/>
              </w:tabs>
              <w:rPr>
                <w:ins w:id="20808" w:author="Author"/>
              </w:rPr>
            </w:pPr>
            <w:ins w:id="20809" w:author="Author">
              <w:r w:rsidRPr="00D016EC">
                <w:t>3,000 to 3,999</w:t>
              </w:r>
            </w:ins>
          </w:p>
        </w:tc>
        <w:tc>
          <w:tcPr>
            <w:tcW w:w="680" w:type="dxa"/>
            <w:noWrap/>
            <w:vAlign w:val="bottom"/>
            <w:hideMark/>
          </w:tcPr>
          <w:p w14:paraId="1DF24E10" w14:textId="77777777" w:rsidR="00C50A95" w:rsidRPr="00D016EC" w:rsidRDefault="00C50A95" w:rsidP="00416506">
            <w:pPr>
              <w:pStyle w:val="tabletext11"/>
              <w:jc w:val="center"/>
              <w:rPr>
                <w:ins w:id="20810" w:author="Author"/>
              </w:rPr>
            </w:pPr>
            <w:ins w:id="20811" w:author="Author">
              <w:r w:rsidRPr="00D016EC">
                <w:t xml:space="preserve">0.95 </w:t>
              </w:r>
            </w:ins>
          </w:p>
        </w:tc>
        <w:tc>
          <w:tcPr>
            <w:tcW w:w="900" w:type="dxa"/>
            <w:noWrap/>
            <w:vAlign w:val="bottom"/>
            <w:hideMark/>
          </w:tcPr>
          <w:p w14:paraId="73A980BE" w14:textId="77777777" w:rsidR="00C50A95" w:rsidRPr="00D016EC" w:rsidRDefault="00C50A95" w:rsidP="00416506">
            <w:pPr>
              <w:pStyle w:val="tabletext11"/>
              <w:jc w:val="center"/>
              <w:rPr>
                <w:ins w:id="20812" w:author="Author"/>
              </w:rPr>
            </w:pPr>
            <w:ins w:id="20813" w:author="Author">
              <w:r w:rsidRPr="00D016EC">
                <w:t xml:space="preserve">0.95 </w:t>
              </w:r>
            </w:ins>
          </w:p>
        </w:tc>
        <w:tc>
          <w:tcPr>
            <w:tcW w:w="400" w:type="dxa"/>
            <w:noWrap/>
            <w:vAlign w:val="bottom"/>
            <w:hideMark/>
          </w:tcPr>
          <w:p w14:paraId="48BCFD6C" w14:textId="77777777" w:rsidR="00C50A95" w:rsidRPr="00D016EC" w:rsidRDefault="00C50A95" w:rsidP="00416506">
            <w:pPr>
              <w:pStyle w:val="tabletext11"/>
              <w:jc w:val="center"/>
              <w:rPr>
                <w:ins w:id="20814" w:author="Author"/>
              </w:rPr>
            </w:pPr>
            <w:ins w:id="20815" w:author="Author">
              <w:r w:rsidRPr="00D016EC">
                <w:t xml:space="preserve">0.87 </w:t>
              </w:r>
            </w:ins>
          </w:p>
        </w:tc>
        <w:tc>
          <w:tcPr>
            <w:tcW w:w="400" w:type="dxa"/>
            <w:noWrap/>
            <w:vAlign w:val="bottom"/>
            <w:hideMark/>
          </w:tcPr>
          <w:p w14:paraId="1552F094" w14:textId="77777777" w:rsidR="00C50A95" w:rsidRPr="00D016EC" w:rsidRDefault="00C50A95" w:rsidP="00416506">
            <w:pPr>
              <w:pStyle w:val="tabletext11"/>
              <w:jc w:val="center"/>
              <w:rPr>
                <w:ins w:id="20816" w:author="Author"/>
              </w:rPr>
            </w:pPr>
            <w:ins w:id="20817" w:author="Author">
              <w:r w:rsidRPr="00D016EC">
                <w:t xml:space="preserve">0.82 </w:t>
              </w:r>
            </w:ins>
          </w:p>
        </w:tc>
        <w:tc>
          <w:tcPr>
            <w:tcW w:w="400" w:type="dxa"/>
            <w:noWrap/>
            <w:vAlign w:val="bottom"/>
            <w:hideMark/>
          </w:tcPr>
          <w:p w14:paraId="29E4172A" w14:textId="77777777" w:rsidR="00C50A95" w:rsidRPr="00D016EC" w:rsidRDefault="00C50A95" w:rsidP="00416506">
            <w:pPr>
              <w:pStyle w:val="tabletext11"/>
              <w:jc w:val="center"/>
              <w:rPr>
                <w:ins w:id="20818" w:author="Author"/>
              </w:rPr>
            </w:pPr>
            <w:ins w:id="20819" w:author="Author">
              <w:r w:rsidRPr="00D016EC">
                <w:t xml:space="preserve">0.76 </w:t>
              </w:r>
            </w:ins>
          </w:p>
        </w:tc>
        <w:tc>
          <w:tcPr>
            <w:tcW w:w="400" w:type="dxa"/>
            <w:noWrap/>
            <w:vAlign w:val="bottom"/>
            <w:hideMark/>
          </w:tcPr>
          <w:p w14:paraId="2E595EFB" w14:textId="77777777" w:rsidR="00C50A95" w:rsidRPr="00D016EC" w:rsidRDefault="00C50A95" w:rsidP="00416506">
            <w:pPr>
              <w:pStyle w:val="tabletext11"/>
              <w:jc w:val="center"/>
              <w:rPr>
                <w:ins w:id="20820" w:author="Author"/>
              </w:rPr>
            </w:pPr>
            <w:ins w:id="20821" w:author="Author">
              <w:r w:rsidRPr="00D016EC">
                <w:t xml:space="preserve">0.60 </w:t>
              </w:r>
            </w:ins>
          </w:p>
        </w:tc>
        <w:tc>
          <w:tcPr>
            <w:tcW w:w="400" w:type="dxa"/>
            <w:noWrap/>
            <w:vAlign w:val="bottom"/>
            <w:hideMark/>
          </w:tcPr>
          <w:p w14:paraId="359D89EB" w14:textId="77777777" w:rsidR="00C50A95" w:rsidRPr="00D016EC" w:rsidRDefault="00C50A95" w:rsidP="00416506">
            <w:pPr>
              <w:pStyle w:val="tabletext11"/>
              <w:jc w:val="center"/>
              <w:rPr>
                <w:ins w:id="20822" w:author="Author"/>
              </w:rPr>
            </w:pPr>
            <w:ins w:id="20823" w:author="Author">
              <w:r w:rsidRPr="00D016EC">
                <w:t xml:space="preserve">0.52 </w:t>
              </w:r>
            </w:ins>
          </w:p>
        </w:tc>
        <w:tc>
          <w:tcPr>
            <w:tcW w:w="400" w:type="dxa"/>
            <w:noWrap/>
            <w:vAlign w:val="bottom"/>
            <w:hideMark/>
          </w:tcPr>
          <w:p w14:paraId="77C0C1D4" w14:textId="77777777" w:rsidR="00C50A95" w:rsidRPr="00D016EC" w:rsidRDefault="00C50A95" w:rsidP="00416506">
            <w:pPr>
              <w:pStyle w:val="tabletext11"/>
              <w:jc w:val="center"/>
              <w:rPr>
                <w:ins w:id="20824" w:author="Author"/>
              </w:rPr>
            </w:pPr>
            <w:ins w:id="20825" w:author="Author">
              <w:r w:rsidRPr="00D016EC">
                <w:t xml:space="preserve">0.44 </w:t>
              </w:r>
            </w:ins>
          </w:p>
        </w:tc>
        <w:tc>
          <w:tcPr>
            <w:tcW w:w="400" w:type="dxa"/>
            <w:noWrap/>
            <w:vAlign w:val="bottom"/>
            <w:hideMark/>
          </w:tcPr>
          <w:p w14:paraId="38D8CA77" w14:textId="77777777" w:rsidR="00C50A95" w:rsidRPr="00D016EC" w:rsidRDefault="00C50A95" w:rsidP="00416506">
            <w:pPr>
              <w:pStyle w:val="tabletext11"/>
              <w:jc w:val="center"/>
              <w:rPr>
                <w:ins w:id="20826" w:author="Author"/>
              </w:rPr>
            </w:pPr>
            <w:ins w:id="20827" w:author="Author">
              <w:r w:rsidRPr="00D016EC">
                <w:t xml:space="preserve">0.35 </w:t>
              </w:r>
            </w:ins>
          </w:p>
        </w:tc>
        <w:tc>
          <w:tcPr>
            <w:tcW w:w="400" w:type="dxa"/>
            <w:noWrap/>
            <w:vAlign w:val="bottom"/>
            <w:hideMark/>
          </w:tcPr>
          <w:p w14:paraId="6FDC1929" w14:textId="77777777" w:rsidR="00C50A95" w:rsidRPr="00D016EC" w:rsidRDefault="00C50A95" w:rsidP="00416506">
            <w:pPr>
              <w:pStyle w:val="tabletext11"/>
              <w:jc w:val="center"/>
              <w:rPr>
                <w:ins w:id="20828" w:author="Author"/>
              </w:rPr>
            </w:pPr>
            <w:ins w:id="20829" w:author="Author">
              <w:r w:rsidRPr="00D016EC">
                <w:t xml:space="preserve">0.28 </w:t>
              </w:r>
            </w:ins>
          </w:p>
        </w:tc>
        <w:tc>
          <w:tcPr>
            <w:tcW w:w="400" w:type="dxa"/>
            <w:noWrap/>
            <w:vAlign w:val="bottom"/>
            <w:hideMark/>
          </w:tcPr>
          <w:p w14:paraId="69BE233E" w14:textId="77777777" w:rsidR="00C50A95" w:rsidRPr="00D016EC" w:rsidRDefault="00C50A95" w:rsidP="00416506">
            <w:pPr>
              <w:pStyle w:val="tabletext11"/>
              <w:jc w:val="center"/>
              <w:rPr>
                <w:ins w:id="20830" w:author="Author"/>
              </w:rPr>
            </w:pPr>
            <w:ins w:id="20831" w:author="Author">
              <w:r w:rsidRPr="00D016EC">
                <w:t xml:space="preserve">0.26 </w:t>
              </w:r>
            </w:ins>
          </w:p>
        </w:tc>
        <w:tc>
          <w:tcPr>
            <w:tcW w:w="400" w:type="dxa"/>
            <w:noWrap/>
            <w:vAlign w:val="bottom"/>
            <w:hideMark/>
          </w:tcPr>
          <w:p w14:paraId="3E5AEA59" w14:textId="77777777" w:rsidR="00C50A95" w:rsidRPr="00D016EC" w:rsidRDefault="00C50A95" w:rsidP="00416506">
            <w:pPr>
              <w:pStyle w:val="tabletext11"/>
              <w:jc w:val="center"/>
              <w:rPr>
                <w:ins w:id="20832" w:author="Author"/>
              </w:rPr>
            </w:pPr>
            <w:ins w:id="20833" w:author="Author">
              <w:r w:rsidRPr="00D016EC">
                <w:t xml:space="preserve">0.23 </w:t>
              </w:r>
            </w:ins>
          </w:p>
        </w:tc>
        <w:tc>
          <w:tcPr>
            <w:tcW w:w="400" w:type="dxa"/>
            <w:noWrap/>
            <w:vAlign w:val="bottom"/>
            <w:hideMark/>
          </w:tcPr>
          <w:p w14:paraId="40DD3698" w14:textId="77777777" w:rsidR="00C50A95" w:rsidRPr="00D016EC" w:rsidRDefault="00C50A95" w:rsidP="00416506">
            <w:pPr>
              <w:pStyle w:val="tabletext11"/>
              <w:jc w:val="center"/>
              <w:rPr>
                <w:ins w:id="20834" w:author="Author"/>
              </w:rPr>
            </w:pPr>
            <w:ins w:id="20835" w:author="Author">
              <w:r w:rsidRPr="00D016EC">
                <w:t xml:space="preserve">0.21 </w:t>
              </w:r>
            </w:ins>
          </w:p>
        </w:tc>
        <w:tc>
          <w:tcPr>
            <w:tcW w:w="400" w:type="dxa"/>
            <w:noWrap/>
            <w:vAlign w:val="bottom"/>
            <w:hideMark/>
          </w:tcPr>
          <w:p w14:paraId="01842C08" w14:textId="77777777" w:rsidR="00C50A95" w:rsidRPr="00D016EC" w:rsidRDefault="00C50A95" w:rsidP="00416506">
            <w:pPr>
              <w:pStyle w:val="tabletext11"/>
              <w:jc w:val="center"/>
              <w:rPr>
                <w:ins w:id="20836" w:author="Author"/>
              </w:rPr>
            </w:pPr>
            <w:ins w:id="20837" w:author="Author">
              <w:r w:rsidRPr="00D016EC">
                <w:t xml:space="preserve">0.19 </w:t>
              </w:r>
            </w:ins>
          </w:p>
        </w:tc>
        <w:tc>
          <w:tcPr>
            <w:tcW w:w="400" w:type="dxa"/>
            <w:noWrap/>
            <w:vAlign w:val="bottom"/>
            <w:hideMark/>
          </w:tcPr>
          <w:p w14:paraId="4699D4F8" w14:textId="77777777" w:rsidR="00C50A95" w:rsidRPr="00D016EC" w:rsidRDefault="00C50A95" w:rsidP="00416506">
            <w:pPr>
              <w:pStyle w:val="tabletext11"/>
              <w:jc w:val="center"/>
              <w:rPr>
                <w:ins w:id="20838" w:author="Author"/>
              </w:rPr>
            </w:pPr>
            <w:ins w:id="20839" w:author="Author">
              <w:r w:rsidRPr="00D016EC">
                <w:t xml:space="preserve">0.17 </w:t>
              </w:r>
            </w:ins>
          </w:p>
        </w:tc>
        <w:tc>
          <w:tcPr>
            <w:tcW w:w="400" w:type="dxa"/>
            <w:noWrap/>
            <w:vAlign w:val="bottom"/>
            <w:hideMark/>
          </w:tcPr>
          <w:p w14:paraId="168C126D" w14:textId="77777777" w:rsidR="00C50A95" w:rsidRPr="00D016EC" w:rsidRDefault="00C50A95" w:rsidP="00416506">
            <w:pPr>
              <w:pStyle w:val="tabletext11"/>
              <w:jc w:val="center"/>
              <w:rPr>
                <w:ins w:id="20840" w:author="Author"/>
              </w:rPr>
            </w:pPr>
            <w:ins w:id="20841" w:author="Author">
              <w:r w:rsidRPr="00D016EC">
                <w:t xml:space="preserve">0.15 </w:t>
              </w:r>
            </w:ins>
          </w:p>
        </w:tc>
        <w:tc>
          <w:tcPr>
            <w:tcW w:w="400" w:type="dxa"/>
            <w:noWrap/>
            <w:vAlign w:val="bottom"/>
            <w:hideMark/>
          </w:tcPr>
          <w:p w14:paraId="16ABA6DB" w14:textId="77777777" w:rsidR="00C50A95" w:rsidRPr="00D016EC" w:rsidRDefault="00C50A95" w:rsidP="00416506">
            <w:pPr>
              <w:pStyle w:val="tabletext11"/>
              <w:jc w:val="center"/>
              <w:rPr>
                <w:ins w:id="20842" w:author="Author"/>
              </w:rPr>
            </w:pPr>
            <w:ins w:id="20843" w:author="Author">
              <w:r w:rsidRPr="00D016EC">
                <w:t xml:space="preserve">0.14 </w:t>
              </w:r>
            </w:ins>
          </w:p>
        </w:tc>
        <w:tc>
          <w:tcPr>
            <w:tcW w:w="400" w:type="dxa"/>
            <w:noWrap/>
            <w:vAlign w:val="bottom"/>
            <w:hideMark/>
          </w:tcPr>
          <w:p w14:paraId="522CEF6E" w14:textId="77777777" w:rsidR="00C50A95" w:rsidRPr="00D016EC" w:rsidRDefault="00C50A95" w:rsidP="00416506">
            <w:pPr>
              <w:pStyle w:val="tabletext11"/>
              <w:jc w:val="center"/>
              <w:rPr>
                <w:ins w:id="20844" w:author="Author"/>
              </w:rPr>
            </w:pPr>
            <w:ins w:id="20845" w:author="Author">
              <w:r w:rsidRPr="00D016EC">
                <w:t xml:space="preserve">0.12 </w:t>
              </w:r>
            </w:ins>
          </w:p>
        </w:tc>
        <w:tc>
          <w:tcPr>
            <w:tcW w:w="400" w:type="dxa"/>
            <w:noWrap/>
            <w:vAlign w:val="bottom"/>
            <w:hideMark/>
          </w:tcPr>
          <w:p w14:paraId="20EA40EE" w14:textId="77777777" w:rsidR="00C50A95" w:rsidRPr="00D016EC" w:rsidRDefault="00C50A95" w:rsidP="00416506">
            <w:pPr>
              <w:pStyle w:val="tabletext11"/>
              <w:jc w:val="center"/>
              <w:rPr>
                <w:ins w:id="20846" w:author="Author"/>
              </w:rPr>
            </w:pPr>
            <w:ins w:id="20847" w:author="Author">
              <w:r w:rsidRPr="00D016EC">
                <w:t xml:space="preserve">0.11 </w:t>
              </w:r>
            </w:ins>
          </w:p>
        </w:tc>
        <w:tc>
          <w:tcPr>
            <w:tcW w:w="400" w:type="dxa"/>
            <w:noWrap/>
            <w:vAlign w:val="bottom"/>
            <w:hideMark/>
          </w:tcPr>
          <w:p w14:paraId="55C9A880" w14:textId="77777777" w:rsidR="00C50A95" w:rsidRPr="00D016EC" w:rsidRDefault="00C50A95" w:rsidP="00416506">
            <w:pPr>
              <w:pStyle w:val="tabletext11"/>
              <w:jc w:val="center"/>
              <w:rPr>
                <w:ins w:id="20848" w:author="Author"/>
              </w:rPr>
            </w:pPr>
            <w:ins w:id="20849" w:author="Author">
              <w:r w:rsidRPr="00D016EC">
                <w:t xml:space="preserve">0.10 </w:t>
              </w:r>
            </w:ins>
          </w:p>
        </w:tc>
        <w:tc>
          <w:tcPr>
            <w:tcW w:w="400" w:type="dxa"/>
            <w:noWrap/>
            <w:vAlign w:val="bottom"/>
            <w:hideMark/>
          </w:tcPr>
          <w:p w14:paraId="34521FA0" w14:textId="77777777" w:rsidR="00C50A95" w:rsidRPr="00D016EC" w:rsidRDefault="00C50A95" w:rsidP="00416506">
            <w:pPr>
              <w:pStyle w:val="tabletext11"/>
              <w:jc w:val="center"/>
              <w:rPr>
                <w:ins w:id="20850" w:author="Author"/>
              </w:rPr>
            </w:pPr>
            <w:ins w:id="20851" w:author="Author">
              <w:r w:rsidRPr="00D016EC">
                <w:t xml:space="preserve">0.09 </w:t>
              </w:r>
            </w:ins>
          </w:p>
        </w:tc>
        <w:tc>
          <w:tcPr>
            <w:tcW w:w="400" w:type="dxa"/>
            <w:noWrap/>
            <w:vAlign w:val="bottom"/>
            <w:hideMark/>
          </w:tcPr>
          <w:p w14:paraId="4D9410E5" w14:textId="77777777" w:rsidR="00C50A95" w:rsidRPr="00D016EC" w:rsidRDefault="00C50A95" w:rsidP="00416506">
            <w:pPr>
              <w:pStyle w:val="tabletext11"/>
              <w:jc w:val="center"/>
              <w:rPr>
                <w:ins w:id="20852" w:author="Author"/>
              </w:rPr>
            </w:pPr>
            <w:ins w:id="20853" w:author="Author">
              <w:r w:rsidRPr="00D016EC">
                <w:t xml:space="preserve">0.08 </w:t>
              </w:r>
            </w:ins>
          </w:p>
        </w:tc>
        <w:tc>
          <w:tcPr>
            <w:tcW w:w="440" w:type="dxa"/>
            <w:noWrap/>
            <w:vAlign w:val="bottom"/>
            <w:hideMark/>
          </w:tcPr>
          <w:p w14:paraId="4458FDE1" w14:textId="77777777" w:rsidR="00C50A95" w:rsidRPr="00D016EC" w:rsidRDefault="00C50A95" w:rsidP="00416506">
            <w:pPr>
              <w:pStyle w:val="tabletext11"/>
              <w:jc w:val="center"/>
              <w:rPr>
                <w:ins w:id="20854" w:author="Author"/>
              </w:rPr>
            </w:pPr>
            <w:ins w:id="20855" w:author="Author">
              <w:r w:rsidRPr="00D016EC">
                <w:t xml:space="preserve">0.07 </w:t>
              </w:r>
            </w:ins>
          </w:p>
        </w:tc>
        <w:tc>
          <w:tcPr>
            <w:tcW w:w="400" w:type="dxa"/>
            <w:noWrap/>
            <w:vAlign w:val="bottom"/>
            <w:hideMark/>
          </w:tcPr>
          <w:p w14:paraId="25106EAA" w14:textId="77777777" w:rsidR="00C50A95" w:rsidRPr="00D016EC" w:rsidRDefault="00C50A95" w:rsidP="00416506">
            <w:pPr>
              <w:pStyle w:val="tabletext11"/>
              <w:jc w:val="center"/>
              <w:rPr>
                <w:ins w:id="20856" w:author="Author"/>
              </w:rPr>
            </w:pPr>
            <w:ins w:id="20857" w:author="Author">
              <w:r w:rsidRPr="00D016EC">
                <w:t xml:space="preserve">0.07 </w:t>
              </w:r>
            </w:ins>
          </w:p>
        </w:tc>
        <w:tc>
          <w:tcPr>
            <w:tcW w:w="400" w:type="dxa"/>
            <w:noWrap/>
            <w:vAlign w:val="bottom"/>
            <w:hideMark/>
          </w:tcPr>
          <w:p w14:paraId="02724601" w14:textId="77777777" w:rsidR="00C50A95" w:rsidRPr="00D016EC" w:rsidRDefault="00C50A95" w:rsidP="00416506">
            <w:pPr>
              <w:pStyle w:val="tabletext11"/>
              <w:jc w:val="center"/>
              <w:rPr>
                <w:ins w:id="20858" w:author="Author"/>
              </w:rPr>
            </w:pPr>
            <w:ins w:id="20859" w:author="Author">
              <w:r w:rsidRPr="00D016EC">
                <w:t xml:space="preserve">0.06 </w:t>
              </w:r>
            </w:ins>
          </w:p>
        </w:tc>
        <w:tc>
          <w:tcPr>
            <w:tcW w:w="400" w:type="dxa"/>
            <w:noWrap/>
            <w:vAlign w:val="bottom"/>
            <w:hideMark/>
          </w:tcPr>
          <w:p w14:paraId="74F44A75" w14:textId="77777777" w:rsidR="00C50A95" w:rsidRPr="00D016EC" w:rsidRDefault="00C50A95" w:rsidP="00416506">
            <w:pPr>
              <w:pStyle w:val="tabletext11"/>
              <w:jc w:val="center"/>
              <w:rPr>
                <w:ins w:id="20860" w:author="Author"/>
              </w:rPr>
            </w:pPr>
            <w:ins w:id="20861" w:author="Author">
              <w:r w:rsidRPr="00D016EC">
                <w:t xml:space="preserve">0.05 </w:t>
              </w:r>
            </w:ins>
          </w:p>
        </w:tc>
        <w:tc>
          <w:tcPr>
            <w:tcW w:w="400" w:type="dxa"/>
            <w:noWrap/>
            <w:vAlign w:val="bottom"/>
            <w:hideMark/>
          </w:tcPr>
          <w:p w14:paraId="5AD97040" w14:textId="77777777" w:rsidR="00C50A95" w:rsidRPr="00D016EC" w:rsidRDefault="00C50A95" w:rsidP="00416506">
            <w:pPr>
              <w:pStyle w:val="tabletext11"/>
              <w:jc w:val="center"/>
              <w:rPr>
                <w:ins w:id="20862" w:author="Author"/>
              </w:rPr>
            </w:pPr>
            <w:ins w:id="20863" w:author="Author">
              <w:r w:rsidRPr="00D016EC">
                <w:t xml:space="preserve">0.05 </w:t>
              </w:r>
            </w:ins>
          </w:p>
        </w:tc>
        <w:tc>
          <w:tcPr>
            <w:tcW w:w="460" w:type="dxa"/>
            <w:noWrap/>
            <w:vAlign w:val="bottom"/>
            <w:hideMark/>
          </w:tcPr>
          <w:p w14:paraId="62B440DB" w14:textId="77777777" w:rsidR="00C50A95" w:rsidRPr="00D016EC" w:rsidRDefault="00C50A95" w:rsidP="00416506">
            <w:pPr>
              <w:pStyle w:val="tabletext11"/>
              <w:jc w:val="center"/>
              <w:rPr>
                <w:ins w:id="20864" w:author="Author"/>
              </w:rPr>
            </w:pPr>
            <w:ins w:id="20865" w:author="Author">
              <w:r w:rsidRPr="00D016EC">
                <w:t xml:space="preserve">0.04 </w:t>
              </w:r>
            </w:ins>
          </w:p>
        </w:tc>
      </w:tr>
      <w:tr w:rsidR="00C50A95" w:rsidRPr="00D016EC" w14:paraId="0E9DA9B8" w14:textId="77777777" w:rsidTr="00416506">
        <w:trPr>
          <w:trHeight w:val="190"/>
          <w:ins w:id="20866" w:author="Author"/>
        </w:trPr>
        <w:tc>
          <w:tcPr>
            <w:tcW w:w="200" w:type="dxa"/>
            <w:tcBorders>
              <w:right w:val="nil"/>
            </w:tcBorders>
            <w:vAlign w:val="bottom"/>
          </w:tcPr>
          <w:p w14:paraId="1978E494" w14:textId="77777777" w:rsidR="00C50A95" w:rsidRPr="00D016EC" w:rsidRDefault="00C50A95" w:rsidP="00416506">
            <w:pPr>
              <w:pStyle w:val="tabletext11"/>
              <w:jc w:val="right"/>
              <w:rPr>
                <w:ins w:id="20867" w:author="Author"/>
              </w:rPr>
            </w:pPr>
          </w:p>
        </w:tc>
        <w:tc>
          <w:tcPr>
            <w:tcW w:w="1580" w:type="dxa"/>
            <w:tcBorders>
              <w:left w:val="nil"/>
            </w:tcBorders>
            <w:vAlign w:val="bottom"/>
            <w:hideMark/>
          </w:tcPr>
          <w:p w14:paraId="4DE5AF06" w14:textId="77777777" w:rsidR="00C50A95" w:rsidRPr="00D016EC" w:rsidRDefault="00C50A95" w:rsidP="00416506">
            <w:pPr>
              <w:pStyle w:val="tabletext11"/>
              <w:tabs>
                <w:tab w:val="decimal" w:pos="640"/>
              </w:tabs>
              <w:rPr>
                <w:ins w:id="20868" w:author="Author"/>
              </w:rPr>
            </w:pPr>
            <w:ins w:id="20869" w:author="Author">
              <w:r w:rsidRPr="00D016EC">
                <w:t>4,000 to 4,999</w:t>
              </w:r>
            </w:ins>
          </w:p>
        </w:tc>
        <w:tc>
          <w:tcPr>
            <w:tcW w:w="680" w:type="dxa"/>
            <w:noWrap/>
            <w:vAlign w:val="bottom"/>
            <w:hideMark/>
          </w:tcPr>
          <w:p w14:paraId="7F7847ED" w14:textId="77777777" w:rsidR="00C50A95" w:rsidRPr="00D016EC" w:rsidRDefault="00C50A95" w:rsidP="00416506">
            <w:pPr>
              <w:pStyle w:val="tabletext11"/>
              <w:jc w:val="center"/>
              <w:rPr>
                <w:ins w:id="20870" w:author="Author"/>
              </w:rPr>
            </w:pPr>
            <w:ins w:id="20871" w:author="Author">
              <w:r w:rsidRPr="00D016EC">
                <w:t xml:space="preserve">0.95 </w:t>
              </w:r>
            </w:ins>
          </w:p>
        </w:tc>
        <w:tc>
          <w:tcPr>
            <w:tcW w:w="900" w:type="dxa"/>
            <w:noWrap/>
            <w:vAlign w:val="bottom"/>
            <w:hideMark/>
          </w:tcPr>
          <w:p w14:paraId="446C4BA1" w14:textId="77777777" w:rsidR="00C50A95" w:rsidRPr="00D016EC" w:rsidRDefault="00C50A95" w:rsidP="00416506">
            <w:pPr>
              <w:pStyle w:val="tabletext11"/>
              <w:jc w:val="center"/>
              <w:rPr>
                <w:ins w:id="20872" w:author="Author"/>
              </w:rPr>
            </w:pPr>
            <w:ins w:id="20873" w:author="Author">
              <w:r w:rsidRPr="00D016EC">
                <w:t xml:space="preserve">0.95 </w:t>
              </w:r>
            </w:ins>
          </w:p>
        </w:tc>
        <w:tc>
          <w:tcPr>
            <w:tcW w:w="400" w:type="dxa"/>
            <w:noWrap/>
            <w:vAlign w:val="bottom"/>
            <w:hideMark/>
          </w:tcPr>
          <w:p w14:paraId="099E3523" w14:textId="77777777" w:rsidR="00C50A95" w:rsidRPr="00D016EC" w:rsidRDefault="00C50A95" w:rsidP="00416506">
            <w:pPr>
              <w:pStyle w:val="tabletext11"/>
              <w:jc w:val="center"/>
              <w:rPr>
                <w:ins w:id="20874" w:author="Author"/>
              </w:rPr>
            </w:pPr>
            <w:ins w:id="20875" w:author="Author">
              <w:r w:rsidRPr="00D016EC">
                <w:t xml:space="preserve">0.87 </w:t>
              </w:r>
            </w:ins>
          </w:p>
        </w:tc>
        <w:tc>
          <w:tcPr>
            <w:tcW w:w="400" w:type="dxa"/>
            <w:noWrap/>
            <w:vAlign w:val="bottom"/>
            <w:hideMark/>
          </w:tcPr>
          <w:p w14:paraId="1569246F" w14:textId="77777777" w:rsidR="00C50A95" w:rsidRPr="00D016EC" w:rsidRDefault="00C50A95" w:rsidP="00416506">
            <w:pPr>
              <w:pStyle w:val="tabletext11"/>
              <w:jc w:val="center"/>
              <w:rPr>
                <w:ins w:id="20876" w:author="Author"/>
              </w:rPr>
            </w:pPr>
            <w:ins w:id="20877" w:author="Author">
              <w:r w:rsidRPr="00D016EC">
                <w:t xml:space="preserve">0.82 </w:t>
              </w:r>
            </w:ins>
          </w:p>
        </w:tc>
        <w:tc>
          <w:tcPr>
            <w:tcW w:w="400" w:type="dxa"/>
            <w:noWrap/>
            <w:vAlign w:val="bottom"/>
            <w:hideMark/>
          </w:tcPr>
          <w:p w14:paraId="7DA769F2" w14:textId="77777777" w:rsidR="00C50A95" w:rsidRPr="00D016EC" w:rsidRDefault="00C50A95" w:rsidP="00416506">
            <w:pPr>
              <w:pStyle w:val="tabletext11"/>
              <w:jc w:val="center"/>
              <w:rPr>
                <w:ins w:id="20878" w:author="Author"/>
              </w:rPr>
            </w:pPr>
            <w:ins w:id="20879" w:author="Author">
              <w:r w:rsidRPr="00D016EC">
                <w:t xml:space="preserve">0.76 </w:t>
              </w:r>
            </w:ins>
          </w:p>
        </w:tc>
        <w:tc>
          <w:tcPr>
            <w:tcW w:w="400" w:type="dxa"/>
            <w:noWrap/>
            <w:vAlign w:val="bottom"/>
            <w:hideMark/>
          </w:tcPr>
          <w:p w14:paraId="1A986EE3" w14:textId="77777777" w:rsidR="00C50A95" w:rsidRPr="00D016EC" w:rsidRDefault="00C50A95" w:rsidP="00416506">
            <w:pPr>
              <w:pStyle w:val="tabletext11"/>
              <w:jc w:val="center"/>
              <w:rPr>
                <w:ins w:id="20880" w:author="Author"/>
              </w:rPr>
            </w:pPr>
            <w:ins w:id="20881" w:author="Author">
              <w:r w:rsidRPr="00D016EC">
                <w:t xml:space="preserve">0.60 </w:t>
              </w:r>
            </w:ins>
          </w:p>
        </w:tc>
        <w:tc>
          <w:tcPr>
            <w:tcW w:w="400" w:type="dxa"/>
            <w:noWrap/>
            <w:vAlign w:val="bottom"/>
            <w:hideMark/>
          </w:tcPr>
          <w:p w14:paraId="64E2CB9C" w14:textId="77777777" w:rsidR="00C50A95" w:rsidRPr="00D016EC" w:rsidRDefault="00C50A95" w:rsidP="00416506">
            <w:pPr>
              <w:pStyle w:val="tabletext11"/>
              <w:jc w:val="center"/>
              <w:rPr>
                <w:ins w:id="20882" w:author="Author"/>
              </w:rPr>
            </w:pPr>
            <w:ins w:id="20883" w:author="Author">
              <w:r w:rsidRPr="00D016EC">
                <w:t xml:space="preserve">0.52 </w:t>
              </w:r>
            </w:ins>
          </w:p>
        </w:tc>
        <w:tc>
          <w:tcPr>
            <w:tcW w:w="400" w:type="dxa"/>
            <w:noWrap/>
            <w:vAlign w:val="bottom"/>
            <w:hideMark/>
          </w:tcPr>
          <w:p w14:paraId="6BAA1502" w14:textId="77777777" w:rsidR="00C50A95" w:rsidRPr="00D016EC" w:rsidRDefault="00C50A95" w:rsidP="00416506">
            <w:pPr>
              <w:pStyle w:val="tabletext11"/>
              <w:jc w:val="center"/>
              <w:rPr>
                <w:ins w:id="20884" w:author="Author"/>
              </w:rPr>
            </w:pPr>
            <w:ins w:id="20885" w:author="Author">
              <w:r w:rsidRPr="00D016EC">
                <w:t xml:space="preserve">0.44 </w:t>
              </w:r>
            </w:ins>
          </w:p>
        </w:tc>
        <w:tc>
          <w:tcPr>
            <w:tcW w:w="400" w:type="dxa"/>
            <w:noWrap/>
            <w:vAlign w:val="bottom"/>
            <w:hideMark/>
          </w:tcPr>
          <w:p w14:paraId="76F4D8CC" w14:textId="77777777" w:rsidR="00C50A95" w:rsidRPr="00D016EC" w:rsidRDefault="00C50A95" w:rsidP="00416506">
            <w:pPr>
              <w:pStyle w:val="tabletext11"/>
              <w:jc w:val="center"/>
              <w:rPr>
                <w:ins w:id="20886" w:author="Author"/>
              </w:rPr>
            </w:pPr>
            <w:ins w:id="20887" w:author="Author">
              <w:r w:rsidRPr="00D016EC">
                <w:t xml:space="preserve">0.36 </w:t>
              </w:r>
            </w:ins>
          </w:p>
        </w:tc>
        <w:tc>
          <w:tcPr>
            <w:tcW w:w="400" w:type="dxa"/>
            <w:noWrap/>
            <w:vAlign w:val="bottom"/>
            <w:hideMark/>
          </w:tcPr>
          <w:p w14:paraId="2A2DF9AE" w14:textId="77777777" w:rsidR="00C50A95" w:rsidRPr="00D016EC" w:rsidRDefault="00C50A95" w:rsidP="00416506">
            <w:pPr>
              <w:pStyle w:val="tabletext11"/>
              <w:jc w:val="center"/>
              <w:rPr>
                <w:ins w:id="20888" w:author="Author"/>
              </w:rPr>
            </w:pPr>
            <w:ins w:id="20889" w:author="Author">
              <w:r w:rsidRPr="00D016EC">
                <w:t xml:space="preserve">0.29 </w:t>
              </w:r>
            </w:ins>
          </w:p>
        </w:tc>
        <w:tc>
          <w:tcPr>
            <w:tcW w:w="400" w:type="dxa"/>
            <w:noWrap/>
            <w:vAlign w:val="bottom"/>
            <w:hideMark/>
          </w:tcPr>
          <w:p w14:paraId="40D04D85" w14:textId="77777777" w:rsidR="00C50A95" w:rsidRPr="00D016EC" w:rsidRDefault="00C50A95" w:rsidP="00416506">
            <w:pPr>
              <w:pStyle w:val="tabletext11"/>
              <w:jc w:val="center"/>
              <w:rPr>
                <w:ins w:id="20890" w:author="Author"/>
              </w:rPr>
            </w:pPr>
            <w:ins w:id="20891" w:author="Author">
              <w:r w:rsidRPr="00D016EC">
                <w:t xml:space="preserve">0.26 </w:t>
              </w:r>
            </w:ins>
          </w:p>
        </w:tc>
        <w:tc>
          <w:tcPr>
            <w:tcW w:w="400" w:type="dxa"/>
            <w:noWrap/>
            <w:vAlign w:val="bottom"/>
            <w:hideMark/>
          </w:tcPr>
          <w:p w14:paraId="123AC1D5" w14:textId="77777777" w:rsidR="00C50A95" w:rsidRPr="00D016EC" w:rsidRDefault="00C50A95" w:rsidP="00416506">
            <w:pPr>
              <w:pStyle w:val="tabletext11"/>
              <w:jc w:val="center"/>
              <w:rPr>
                <w:ins w:id="20892" w:author="Author"/>
              </w:rPr>
            </w:pPr>
            <w:ins w:id="20893" w:author="Author">
              <w:r w:rsidRPr="00D016EC">
                <w:t xml:space="preserve">0.24 </w:t>
              </w:r>
            </w:ins>
          </w:p>
        </w:tc>
        <w:tc>
          <w:tcPr>
            <w:tcW w:w="400" w:type="dxa"/>
            <w:noWrap/>
            <w:vAlign w:val="bottom"/>
            <w:hideMark/>
          </w:tcPr>
          <w:p w14:paraId="732ACC09" w14:textId="77777777" w:rsidR="00C50A95" w:rsidRPr="00D016EC" w:rsidRDefault="00C50A95" w:rsidP="00416506">
            <w:pPr>
              <w:pStyle w:val="tabletext11"/>
              <w:jc w:val="center"/>
              <w:rPr>
                <w:ins w:id="20894" w:author="Author"/>
              </w:rPr>
            </w:pPr>
            <w:ins w:id="20895" w:author="Author">
              <w:r w:rsidRPr="00D016EC">
                <w:t xml:space="preserve">0.21 </w:t>
              </w:r>
            </w:ins>
          </w:p>
        </w:tc>
        <w:tc>
          <w:tcPr>
            <w:tcW w:w="400" w:type="dxa"/>
            <w:noWrap/>
            <w:vAlign w:val="bottom"/>
            <w:hideMark/>
          </w:tcPr>
          <w:p w14:paraId="4BE2764C" w14:textId="77777777" w:rsidR="00C50A95" w:rsidRPr="00D016EC" w:rsidRDefault="00C50A95" w:rsidP="00416506">
            <w:pPr>
              <w:pStyle w:val="tabletext11"/>
              <w:jc w:val="center"/>
              <w:rPr>
                <w:ins w:id="20896" w:author="Author"/>
              </w:rPr>
            </w:pPr>
            <w:ins w:id="20897" w:author="Author">
              <w:r w:rsidRPr="00D016EC">
                <w:t xml:space="preserve">0.19 </w:t>
              </w:r>
            </w:ins>
          </w:p>
        </w:tc>
        <w:tc>
          <w:tcPr>
            <w:tcW w:w="400" w:type="dxa"/>
            <w:noWrap/>
            <w:vAlign w:val="bottom"/>
            <w:hideMark/>
          </w:tcPr>
          <w:p w14:paraId="49E1135B" w14:textId="77777777" w:rsidR="00C50A95" w:rsidRPr="00D016EC" w:rsidRDefault="00C50A95" w:rsidP="00416506">
            <w:pPr>
              <w:pStyle w:val="tabletext11"/>
              <w:jc w:val="center"/>
              <w:rPr>
                <w:ins w:id="20898" w:author="Author"/>
              </w:rPr>
            </w:pPr>
            <w:ins w:id="20899" w:author="Author">
              <w:r w:rsidRPr="00D016EC">
                <w:t xml:space="preserve">0.17 </w:t>
              </w:r>
            </w:ins>
          </w:p>
        </w:tc>
        <w:tc>
          <w:tcPr>
            <w:tcW w:w="400" w:type="dxa"/>
            <w:noWrap/>
            <w:vAlign w:val="bottom"/>
            <w:hideMark/>
          </w:tcPr>
          <w:p w14:paraId="5AB06A6A" w14:textId="77777777" w:rsidR="00C50A95" w:rsidRPr="00D016EC" w:rsidRDefault="00C50A95" w:rsidP="00416506">
            <w:pPr>
              <w:pStyle w:val="tabletext11"/>
              <w:jc w:val="center"/>
              <w:rPr>
                <w:ins w:id="20900" w:author="Author"/>
              </w:rPr>
            </w:pPr>
            <w:ins w:id="20901" w:author="Author">
              <w:r w:rsidRPr="00D016EC">
                <w:t xml:space="preserve">0.16 </w:t>
              </w:r>
            </w:ins>
          </w:p>
        </w:tc>
        <w:tc>
          <w:tcPr>
            <w:tcW w:w="400" w:type="dxa"/>
            <w:noWrap/>
            <w:vAlign w:val="bottom"/>
            <w:hideMark/>
          </w:tcPr>
          <w:p w14:paraId="3CEF54FA" w14:textId="77777777" w:rsidR="00C50A95" w:rsidRPr="00D016EC" w:rsidRDefault="00C50A95" w:rsidP="00416506">
            <w:pPr>
              <w:pStyle w:val="tabletext11"/>
              <w:jc w:val="center"/>
              <w:rPr>
                <w:ins w:id="20902" w:author="Author"/>
              </w:rPr>
            </w:pPr>
            <w:ins w:id="20903" w:author="Author">
              <w:r w:rsidRPr="00D016EC">
                <w:t xml:space="preserve">0.14 </w:t>
              </w:r>
            </w:ins>
          </w:p>
        </w:tc>
        <w:tc>
          <w:tcPr>
            <w:tcW w:w="400" w:type="dxa"/>
            <w:noWrap/>
            <w:vAlign w:val="bottom"/>
            <w:hideMark/>
          </w:tcPr>
          <w:p w14:paraId="449BC6F3" w14:textId="77777777" w:rsidR="00C50A95" w:rsidRPr="00D016EC" w:rsidRDefault="00C50A95" w:rsidP="00416506">
            <w:pPr>
              <w:pStyle w:val="tabletext11"/>
              <w:jc w:val="center"/>
              <w:rPr>
                <w:ins w:id="20904" w:author="Author"/>
              </w:rPr>
            </w:pPr>
            <w:ins w:id="20905" w:author="Author">
              <w:r w:rsidRPr="00D016EC">
                <w:t xml:space="preserve">0.13 </w:t>
              </w:r>
            </w:ins>
          </w:p>
        </w:tc>
        <w:tc>
          <w:tcPr>
            <w:tcW w:w="400" w:type="dxa"/>
            <w:noWrap/>
            <w:vAlign w:val="bottom"/>
            <w:hideMark/>
          </w:tcPr>
          <w:p w14:paraId="272C20BC" w14:textId="77777777" w:rsidR="00C50A95" w:rsidRPr="00D016EC" w:rsidRDefault="00C50A95" w:rsidP="00416506">
            <w:pPr>
              <w:pStyle w:val="tabletext11"/>
              <w:jc w:val="center"/>
              <w:rPr>
                <w:ins w:id="20906" w:author="Author"/>
              </w:rPr>
            </w:pPr>
            <w:ins w:id="20907" w:author="Author">
              <w:r w:rsidRPr="00D016EC">
                <w:t xml:space="preserve">0.11 </w:t>
              </w:r>
            </w:ins>
          </w:p>
        </w:tc>
        <w:tc>
          <w:tcPr>
            <w:tcW w:w="400" w:type="dxa"/>
            <w:noWrap/>
            <w:vAlign w:val="bottom"/>
            <w:hideMark/>
          </w:tcPr>
          <w:p w14:paraId="62F09892" w14:textId="77777777" w:rsidR="00C50A95" w:rsidRPr="00D016EC" w:rsidRDefault="00C50A95" w:rsidP="00416506">
            <w:pPr>
              <w:pStyle w:val="tabletext11"/>
              <w:jc w:val="center"/>
              <w:rPr>
                <w:ins w:id="20908" w:author="Author"/>
              </w:rPr>
            </w:pPr>
            <w:ins w:id="20909" w:author="Author">
              <w:r w:rsidRPr="00D016EC">
                <w:t xml:space="preserve">0.10 </w:t>
              </w:r>
            </w:ins>
          </w:p>
        </w:tc>
        <w:tc>
          <w:tcPr>
            <w:tcW w:w="400" w:type="dxa"/>
            <w:noWrap/>
            <w:vAlign w:val="bottom"/>
            <w:hideMark/>
          </w:tcPr>
          <w:p w14:paraId="431A15CB" w14:textId="77777777" w:rsidR="00C50A95" w:rsidRPr="00D016EC" w:rsidRDefault="00C50A95" w:rsidP="00416506">
            <w:pPr>
              <w:pStyle w:val="tabletext11"/>
              <w:jc w:val="center"/>
              <w:rPr>
                <w:ins w:id="20910" w:author="Author"/>
              </w:rPr>
            </w:pPr>
            <w:ins w:id="20911" w:author="Author">
              <w:r w:rsidRPr="00D016EC">
                <w:t xml:space="preserve">0.09 </w:t>
              </w:r>
            </w:ins>
          </w:p>
        </w:tc>
        <w:tc>
          <w:tcPr>
            <w:tcW w:w="400" w:type="dxa"/>
            <w:noWrap/>
            <w:vAlign w:val="bottom"/>
            <w:hideMark/>
          </w:tcPr>
          <w:p w14:paraId="5AC2F725" w14:textId="77777777" w:rsidR="00C50A95" w:rsidRPr="00D016EC" w:rsidRDefault="00C50A95" w:rsidP="00416506">
            <w:pPr>
              <w:pStyle w:val="tabletext11"/>
              <w:jc w:val="center"/>
              <w:rPr>
                <w:ins w:id="20912" w:author="Author"/>
              </w:rPr>
            </w:pPr>
            <w:ins w:id="20913" w:author="Author">
              <w:r w:rsidRPr="00D016EC">
                <w:t xml:space="preserve">0.08 </w:t>
              </w:r>
            </w:ins>
          </w:p>
        </w:tc>
        <w:tc>
          <w:tcPr>
            <w:tcW w:w="440" w:type="dxa"/>
            <w:noWrap/>
            <w:vAlign w:val="bottom"/>
            <w:hideMark/>
          </w:tcPr>
          <w:p w14:paraId="04901D96" w14:textId="77777777" w:rsidR="00C50A95" w:rsidRPr="00D016EC" w:rsidRDefault="00C50A95" w:rsidP="00416506">
            <w:pPr>
              <w:pStyle w:val="tabletext11"/>
              <w:jc w:val="center"/>
              <w:rPr>
                <w:ins w:id="20914" w:author="Author"/>
              </w:rPr>
            </w:pPr>
            <w:ins w:id="20915" w:author="Author">
              <w:r w:rsidRPr="00D016EC">
                <w:t xml:space="preserve">0.07 </w:t>
              </w:r>
            </w:ins>
          </w:p>
        </w:tc>
        <w:tc>
          <w:tcPr>
            <w:tcW w:w="400" w:type="dxa"/>
            <w:noWrap/>
            <w:vAlign w:val="bottom"/>
            <w:hideMark/>
          </w:tcPr>
          <w:p w14:paraId="27CBC07C" w14:textId="77777777" w:rsidR="00C50A95" w:rsidRPr="00D016EC" w:rsidRDefault="00C50A95" w:rsidP="00416506">
            <w:pPr>
              <w:pStyle w:val="tabletext11"/>
              <w:jc w:val="center"/>
              <w:rPr>
                <w:ins w:id="20916" w:author="Author"/>
              </w:rPr>
            </w:pPr>
            <w:ins w:id="20917" w:author="Author">
              <w:r w:rsidRPr="00D016EC">
                <w:t xml:space="preserve">0.07 </w:t>
              </w:r>
            </w:ins>
          </w:p>
        </w:tc>
        <w:tc>
          <w:tcPr>
            <w:tcW w:w="400" w:type="dxa"/>
            <w:noWrap/>
            <w:vAlign w:val="bottom"/>
            <w:hideMark/>
          </w:tcPr>
          <w:p w14:paraId="4EA42957" w14:textId="77777777" w:rsidR="00C50A95" w:rsidRPr="00D016EC" w:rsidRDefault="00C50A95" w:rsidP="00416506">
            <w:pPr>
              <w:pStyle w:val="tabletext11"/>
              <w:jc w:val="center"/>
              <w:rPr>
                <w:ins w:id="20918" w:author="Author"/>
              </w:rPr>
            </w:pPr>
            <w:ins w:id="20919" w:author="Author">
              <w:r w:rsidRPr="00D016EC">
                <w:t xml:space="preserve">0.06 </w:t>
              </w:r>
            </w:ins>
          </w:p>
        </w:tc>
        <w:tc>
          <w:tcPr>
            <w:tcW w:w="400" w:type="dxa"/>
            <w:noWrap/>
            <w:vAlign w:val="bottom"/>
            <w:hideMark/>
          </w:tcPr>
          <w:p w14:paraId="0AD2D5B6" w14:textId="77777777" w:rsidR="00C50A95" w:rsidRPr="00D016EC" w:rsidRDefault="00C50A95" w:rsidP="00416506">
            <w:pPr>
              <w:pStyle w:val="tabletext11"/>
              <w:jc w:val="center"/>
              <w:rPr>
                <w:ins w:id="20920" w:author="Author"/>
              </w:rPr>
            </w:pPr>
            <w:ins w:id="20921" w:author="Author">
              <w:r w:rsidRPr="00D016EC">
                <w:t xml:space="preserve">0.05 </w:t>
              </w:r>
            </w:ins>
          </w:p>
        </w:tc>
        <w:tc>
          <w:tcPr>
            <w:tcW w:w="400" w:type="dxa"/>
            <w:noWrap/>
            <w:vAlign w:val="bottom"/>
            <w:hideMark/>
          </w:tcPr>
          <w:p w14:paraId="555D5832" w14:textId="77777777" w:rsidR="00C50A95" w:rsidRPr="00D016EC" w:rsidRDefault="00C50A95" w:rsidP="00416506">
            <w:pPr>
              <w:pStyle w:val="tabletext11"/>
              <w:jc w:val="center"/>
              <w:rPr>
                <w:ins w:id="20922" w:author="Author"/>
              </w:rPr>
            </w:pPr>
            <w:ins w:id="20923" w:author="Author">
              <w:r w:rsidRPr="00D016EC">
                <w:t xml:space="preserve">0.05 </w:t>
              </w:r>
            </w:ins>
          </w:p>
        </w:tc>
        <w:tc>
          <w:tcPr>
            <w:tcW w:w="460" w:type="dxa"/>
            <w:noWrap/>
            <w:vAlign w:val="bottom"/>
            <w:hideMark/>
          </w:tcPr>
          <w:p w14:paraId="790D4F07" w14:textId="77777777" w:rsidR="00C50A95" w:rsidRPr="00D016EC" w:rsidRDefault="00C50A95" w:rsidP="00416506">
            <w:pPr>
              <w:pStyle w:val="tabletext11"/>
              <w:jc w:val="center"/>
              <w:rPr>
                <w:ins w:id="20924" w:author="Author"/>
              </w:rPr>
            </w:pPr>
            <w:ins w:id="20925" w:author="Author">
              <w:r w:rsidRPr="00D016EC">
                <w:t xml:space="preserve">0.04 </w:t>
              </w:r>
            </w:ins>
          </w:p>
        </w:tc>
      </w:tr>
      <w:tr w:rsidR="00C50A95" w:rsidRPr="00D016EC" w14:paraId="4034AAEF" w14:textId="77777777" w:rsidTr="00416506">
        <w:trPr>
          <w:trHeight w:val="190"/>
          <w:ins w:id="20926" w:author="Author"/>
        </w:trPr>
        <w:tc>
          <w:tcPr>
            <w:tcW w:w="200" w:type="dxa"/>
            <w:tcBorders>
              <w:right w:val="nil"/>
            </w:tcBorders>
            <w:vAlign w:val="bottom"/>
          </w:tcPr>
          <w:p w14:paraId="5184BA28" w14:textId="77777777" w:rsidR="00C50A95" w:rsidRPr="00D016EC" w:rsidRDefault="00C50A95" w:rsidP="00416506">
            <w:pPr>
              <w:pStyle w:val="tabletext11"/>
              <w:jc w:val="right"/>
              <w:rPr>
                <w:ins w:id="20927" w:author="Author"/>
              </w:rPr>
            </w:pPr>
          </w:p>
        </w:tc>
        <w:tc>
          <w:tcPr>
            <w:tcW w:w="1580" w:type="dxa"/>
            <w:tcBorders>
              <w:left w:val="nil"/>
            </w:tcBorders>
            <w:vAlign w:val="bottom"/>
            <w:hideMark/>
          </w:tcPr>
          <w:p w14:paraId="6BE660DA" w14:textId="77777777" w:rsidR="00C50A95" w:rsidRPr="00D016EC" w:rsidRDefault="00C50A95" w:rsidP="00416506">
            <w:pPr>
              <w:pStyle w:val="tabletext11"/>
              <w:tabs>
                <w:tab w:val="decimal" w:pos="640"/>
              </w:tabs>
              <w:rPr>
                <w:ins w:id="20928" w:author="Author"/>
              </w:rPr>
            </w:pPr>
            <w:ins w:id="20929" w:author="Author">
              <w:r w:rsidRPr="00D016EC">
                <w:t>5,000 to 5,999</w:t>
              </w:r>
            </w:ins>
          </w:p>
        </w:tc>
        <w:tc>
          <w:tcPr>
            <w:tcW w:w="680" w:type="dxa"/>
            <w:noWrap/>
            <w:vAlign w:val="bottom"/>
            <w:hideMark/>
          </w:tcPr>
          <w:p w14:paraId="001E809D" w14:textId="77777777" w:rsidR="00C50A95" w:rsidRPr="00D016EC" w:rsidRDefault="00C50A95" w:rsidP="00416506">
            <w:pPr>
              <w:pStyle w:val="tabletext11"/>
              <w:jc w:val="center"/>
              <w:rPr>
                <w:ins w:id="20930" w:author="Author"/>
              </w:rPr>
            </w:pPr>
            <w:ins w:id="20931" w:author="Author">
              <w:r w:rsidRPr="00D016EC">
                <w:t xml:space="preserve">0.95 </w:t>
              </w:r>
            </w:ins>
          </w:p>
        </w:tc>
        <w:tc>
          <w:tcPr>
            <w:tcW w:w="900" w:type="dxa"/>
            <w:noWrap/>
            <w:vAlign w:val="bottom"/>
            <w:hideMark/>
          </w:tcPr>
          <w:p w14:paraId="2D38AC6D" w14:textId="77777777" w:rsidR="00C50A95" w:rsidRPr="00D016EC" w:rsidRDefault="00C50A95" w:rsidP="00416506">
            <w:pPr>
              <w:pStyle w:val="tabletext11"/>
              <w:jc w:val="center"/>
              <w:rPr>
                <w:ins w:id="20932" w:author="Author"/>
              </w:rPr>
            </w:pPr>
            <w:ins w:id="20933" w:author="Author">
              <w:r w:rsidRPr="00D016EC">
                <w:t xml:space="preserve">0.95 </w:t>
              </w:r>
            </w:ins>
          </w:p>
        </w:tc>
        <w:tc>
          <w:tcPr>
            <w:tcW w:w="400" w:type="dxa"/>
            <w:noWrap/>
            <w:vAlign w:val="bottom"/>
            <w:hideMark/>
          </w:tcPr>
          <w:p w14:paraId="723B9D93" w14:textId="77777777" w:rsidR="00C50A95" w:rsidRPr="00D016EC" w:rsidRDefault="00C50A95" w:rsidP="00416506">
            <w:pPr>
              <w:pStyle w:val="tabletext11"/>
              <w:jc w:val="center"/>
              <w:rPr>
                <w:ins w:id="20934" w:author="Author"/>
              </w:rPr>
            </w:pPr>
            <w:ins w:id="20935" w:author="Author">
              <w:r w:rsidRPr="00D016EC">
                <w:t xml:space="preserve">0.87 </w:t>
              </w:r>
            </w:ins>
          </w:p>
        </w:tc>
        <w:tc>
          <w:tcPr>
            <w:tcW w:w="400" w:type="dxa"/>
            <w:noWrap/>
            <w:vAlign w:val="bottom"/>
            <w:hideMark/>
          </w:tcPr>
          <w:p w14:paraId="7418FFAB" w14:textId="77777777" w:rsidR="00C50A95" w:rsidRPr="00D016EC" w:rsidRDefault="00C50A95" w:rsidP="00416506">
            <w:pPr>
              <w:pStyle w:val="tabletext11"/>
              <w:jc w:val="center"/>
              <w:rPr>
                <w:ins w:id="20936" w:author="Author"/>
              </w:rPr>
            </w:pPr>
            <w:ins w:id="20937" w:author="Author">
              <w:r w:rsidRPr="00D016EC">
                <w:t xml:space="preserve">0.82 </w:t>
              </w:r>
            </w:ins>
          </w:p>
        </w:tc>
        <w:tc>
          <w:tcPr>
            <w:tcW w:w="400" w:type="dxa"/>
            <w:noWrap/>
            <w:vAlign w:val="bottom"/>
            <w:hideMark/>
          </w:tcPr>
          <w:p w14:paraId="7E153948" w14:textId="77777777" w:rsidR="00C50A95" w:rsidRPr="00D016EC" w:rsidRDefault="00C50A95" w:rsidP="00416506">
            <w:pPr>
              <w:pStyle w:val="tabletext11"/>
              <w:jc w:val="center"/>
              <w:rPr>
                <w:ins w:id="20938" w:author="Author"/>
              </w:rPr>
            </w:pPr>
            <w:ins w:id="20939" w:author="Author">
              <w:r w:rsidRPr="00D016EC">
                <w:t xml:space="preserve">0.76 </w:t>
              </w:r>
            </w:ins>
          </w:p>
        </w:tc>
        <w:tc>
          <w:tcPr>
            <w:tcW w:w="400" w:type="dxa"/>
            <w:noWrap/>
            <w:vAlign w:val="bottom"/>
            <w:hideMark/>
          </w:tcPr>
          <w:p w14:paraId="0F436A3B" w14:textId="77777777" w:rsidR="00C50A95" w:rsidRPr="00D016EC" w:rsidRDefault="00C50A95" w:rsidP="00416506">
            <w:pPr>
              <w:pStyle w:val="tabletext11"/>
              <w:jc w:val="center"/>
              <w:rPr>
                <w:ins w:id="20940" w:author="Author"/>
              </w:rPr>
            </w:pPr>
            <w:ins w:id="20941" w:author="Author">
              <w:r w:rsidRPr="00D016EC">
                <w:t xml:space="preserve">0.60 </w:t>
              </w:r>
            </w:ins>
          </w:p>
        </w:tc>
        <w:tc>
          <w:tcPr>
            <w:tcW w:w="400" w:type="dxa"/>
            <w:noWrap/>
            <w:vAlign w:val="bottom"/>
            <w:hideMark/>
          </w:tcPr>
          <w:p w14:paraId="284F22A4" w14:textId="77777777" w:rsidR="00C50A95" w:rsidRPr="00D016EC" w:rsidRDefault="00C50A95" w:rsidP="00416506">
            <w:pPr>
              <w:pStyle w:val="tabletext11"/>
              <w:jc w:val="center"/>
              <w:rPr>
                <w:ins w:id="20942" w:author="Author"/>
              </w:rPr>
            </w:pPr>
            <w:ins w:id="20943" w:author="Author">
              <w:r w:rsidRPr="00D016EC">
                <w:t xml:space="preserve">0.52 </w:t>
              </w:r>
            </w:ins>
          </w:p>
        </w:tc>
        <w:tc>
          <w:tcPr>
            <w:tcW w:w="400" w:type="dxa"/>
            <w:noWrap/>
            <w:vAlign w:val="bottom"/>
            <w:hideMark/>
          </w:tcPr>
          <w:p w14:paraId="7EF0B2CF" w14:textId="77777777" w:rsidR="00C50A95" w:rsidRPr="00D016EC" w:rsidRDefault="00C50A95" w:rsidP="00416506">
            <w:pPr>
              <w:pStyle w:val="tabletext11"/>
              <w:jc w:val="center"/>
              <w:rPr>
                <w:ins w:id="20944" w:author="Author"/>
              </w:rPr>
            </w:pPr>
            <w:ins w:id="20945" w:author="Author">
              <w:r w:rsidRPr="00D016EC">
                <w:t xml:space="preserve">0.44 </w:t>
              </w:r>
            </w:ins>
          </w:p>
        </w:tc>
        <w:tc>
          <w:tcPr>
            <w:tcW w:w="400" w:type="dxa"/>
            <w:noWrap/>
            <w:vAlign w:val="bottom"/>
            <w:hideMark/>
          </w:tcPr>
          <w:p w14:paraId="7308A91B" w14:textId="77777777" w:rsidR="00C50A95" w:rsidRPr="00D016EC" w:rsidRDefault="00C50A95" w:rsidP="00416506">
            <w:pPr>
              <w:pStyle w:val="tabletext11"/>
              <w:jc w:val="center"/>
              <w:rPr>
                <w:ins w:id="20946" w:author="Author"/>
              </w:rPr>
            </w:pPr>
            <w:ins w:id="20947" w:author="Author">
              <w:r w:rsidRPr="00D016EC">
                <w:t xml:space="preserve">0.36 </w:t>
              </w:r>
            </w:ins>
          </w:p>
        </w:tc>
        <w:tc>
          <w:tcPr>
            <w:tcW w:w="400" w:type="dxa"/>
            <w:noWrap/>
            <w:vAlign w:val="bottom"/>
            <w:hideMark/>
          </w:tcPr>
          <w:p w14:paraId="2E4C5F08" w14:textId="77777777" w:rsidR="00C50A95" w:rsidRPr="00D016EC" w:rsidRDefault="00C50A95" w:rsidP="00416506">
            <w:pPr>
              <w:pStyle w:val="tabletext11"/>
              <w:jc w:val="center"/>
              <w:rPr>
                <w:ins w:id="20948" w:author="Author"/>
              </w:rPr>
            </w:pPr>
            <w:ins w:id="20949" w:author="Author">
              <w:r w:rsidRPr="00D016EC">
                <w:t xml:space="preserve">0.30 </w:t>
              </w:r>
            </w:ins>
          </w:p>
        </w:tc>
        <w:tc>
          <w:tcPr>
            <w:tcW w:w="400" w:type="dxa"/>
            <w:noWrap/>
            <w:vAlign w:val="bottom"/>
            <w:hideMark/>
          </w:tcPr>
          <w:p w14:paraId="42E670E0" w14:textId="77777777" w:rsidR="00C50A95" w:rsidRPr="00D016EC" w:rsidRDefault="00C50A95" w:rsidP="00416506">
            <w:pPr>
              <w:pStyle w:val="tabletext11"/>
              <w:jc w:val="center"/>
              <w:rPr>
                <w:ins w:id="20950" w:author="Author"/>
              </w:rPr>
            </w:pPr>
            <w:ins w:id="20951" w:author="Author">
              <w:r w:rsidRPr="00D016EC">
                <w:t xml:space="preserve">0.27 </w:t>
              </w:r>
            </w:ins>
          </w:p>
        </w:tc>
        <w:tc>
          <w:tcPr>
            <w:tcW w:w="400" w:type="dxa"/>
            <w:noWrap/>
            <w:vAlign w:val="bottom"/>
            <w:hideMark/>
          </w:tcPr>
          <w:p w14:paraId="1D851958" w14:textId="77777777" w:rsidR="00C50A95" w:rsidRPr="00D016EC" w:rsidRDefault="00C50A95" w:rsidP="00416506">
            <w:pPr>
              <w:pStyle w:val="tabletext11"/>
              <w:jc w:val="center"/>
              <w:rPr>
                <w:ins w:id="20952" w:author="Author"/>
              </w:rPr>
            </w:pPr>
            <w:ins w:id="20953" w:author="Author">
              <w:r w:rsidRPr="00D016EC">
                <w:t xml:space="preserve">0.25 </w:t>
              </w:r>
            </w:ins>
          </w:p>
        </w:tc>
        <w:tc>
          <w:tcPr>
            <w:tcW w:w="400" w:type="dxa"/>
            <w:noWrap/>
            <w:vAlign w:val="bottom"/>
            <w:hideMark/>
          </w:tcPr>
          <w:p w14:paraId="162A01E3" w14:textId="77777777" w:rsidR="00C50A95" w:rsidRPr="00D016EC" w:rsidRDefault="00C50A95" w:rsidP="00416506">
            <w:pPr>
              <w:pStyle w:val="tabletext11"/>
              <w:jc w:val="center"/>
              <w:rPr>
                <w:ins w:id="20954" w:author="Author"/>
              </w:rPr>
            </w:pPr>
            <w:ins w:id="20955" w:author="Author">
              <w:r w:rsidRPr="00D016EC">
                <w:t xml:space="preserve">0.22 </w:t>
              </w:r>
            </w:ins>
          </w:p>
        </w:tc>
        <w:tc>
          <w:tcPr>
            <w:tcW w:w="400" w:type="dxa"/>
            <w:noWrap/>
            <w:vAlign w:val="bottom"/>
            <w:hideMark/>
          </w:tcPr>
          <w:p w14:paraId="64972ECA" w14:textId="77777777" w:rsidR="00C50A95" w:rsidRPr="00D016EC" w:rsidRDefault="00C50A95" w:rsidP="00416506">
            <w:pPr>
              <w:pStyle w:val="tabletext11"/>
              <w:jc w:val="center"/>
              <w:rPr>
                <w:ins w:id="20956" w:author="Author"/>
              </w:rPr>
            </w:pPr>
            <w:ins w:id="20957" w:author="Author">
              <w:r w:rsidRPr="00D016EC">
                <w:t xml:space="preserve">0.20 </w:t>
              </w:r>
            </w:ins>
          </w:p>
        </w:tc>
        <w:tc>
          <w:tcPr>
            <w:tcW w:w="400" w:type="dxa"/>
            <w:noWrap/>
            <w:vAlign w:val="bottom"/>
            <w:hideMark/>
          </w:tcPr>
          <w:p w14:paraId="16EAE69C" w14:textId="77777777" w:rsidR="00C50A95" w:rsidRPr="00D016EC" w:rsidRDefault="00C50A95" w:rsidP="00416506">
            <w:pPr>
              <w:pStyle w:val="tabletext11"/>
              <w:jc w:val="center"/>
              <w:rPr>
                <w:ins w:id="20958" w:author="Author"/>
              </w:rPr>
            </w:pPr>
            <w:ins w:id="20959" w:author="Author">
              <w:r w:rsidRPr="00D016EC">
                <w:t xml:space="preserve">0.19 </w:t>
              </w:r>
            </w:ins>
          </w:p>
        </w:tc>
        <w:tc>
          <w:tcPr>
            <w:tcW w:w="400" w:type="dxa"/>
            <w:noWrap/>
            <w:vAlign w:val="bottom"/>
            <w:hideMark/>
          </w:tcPr>
          <w:p w14:paraId="4C9D9F60" w14:textId="77777777" w:rsidR="00C50A95" w:rsidRPr="00D016EC" w:rsidRDefault="00C50A95" w:rsidP="00416506">
            <w:pPr>
              <w:pStyle w:val="tabletext11"/>
              <w:jc w:val="center"/>
              <w:rPr>
                <w:ins w:id="20960" w:author="Author"/>
              </w:rPr>
            </w:pPr>
            <w:ins w:id="20961" w:author="Author">
              <w:r w:rsidRPr="00D016EC">
                <w:t xml:space="preserve">0.17 </w:t>
              </w:r>
            </w:ins>
          </w:p>
        </w:tc>
        <w:tc>
          <w:tcPr>
            <w:tcW w:w="400" w:type="dxa"/>
            <w:noWrap/>
            <w:vAlign w:val="bottom"/>
            <w:hideMark/>
          </w:tcPr>
          <w:p w14:paraId="55F80243" w14:textId="77777777" w:rsidR="00C50A95" w:rsidRPr="00D016EC" w:rsidRDefault="00C50A95" w:rsidP="00416506">
            <w:pPr>
              <w:pStyle w:val="tabletext11"/>
              <w:jc w:val="center"/>
              <w:rPr>
                <w:ins w:id="20962" w:author="Author"/>
              </w:rPr>
            </w:pPr>
            <w:ins w:id="20963" w:author="Author">
              <w:r w:rsidRPr="00D016EC">
                <w:t xml:space="preserve">0.15 </w:t>
              </w:r>
            </w:ins>
          </w:p>
        </w:tc>
        <w:tc>
          <w:tcPr>
            <w:tcW w:w="400" w:type="dxa"/>
            <w:noWrap/>
            <w:vAlign w:val="bottom"/>
            <w:hideMark/>
          </w:tcPr>
          <w:p w14:paraId="267B9CC2" w14:textId="77777777" w:rsidR="00C50A95" w:rsidRPr="00D016EC" w:rsidRDefault="00C50A95" w:rsidP="00416506">
            <w:pPr>
              <w:pStyle w:val="tabletext11"/>
              <w:jc w:val="center"/>
              <w:rPr>
                <w:ins w:id="20964" w:author="Author"/>
              </w:rPr>
            </w:pPr>
            <w:ins w:id="20965" w:author="Author">
              <w:r w:rsidRPr="00D016EC">
                <w:t xml:space="preserve">0.14 </w:t>
              </w:r>
            </w:ins>
          </w:p>
        </w:tc>
        <w:tc>
          <w:tcPr>
            <w:tcW w:w="400" w:type="dxa"/>
            <w:noWrap/>
            <w:vAlign w:val="bottom"/>
            <w:hideMark/>
          </w:tcPr>
          <w:p w14:paraId="6F397ED6" w14:textId="77777777" w:rsidR="00C50A95" w:rsidRPr="00D016EC" w:rsidRDefault="00C50A95" w:rsidP="00416506">
            <w:pPr>
              <w:pStyle w:val="tabletext11"/>
              <w:jc w:val="center"/>
              <w:rPr>
                <w:ins w:id="20966" w:author="Author"/>
              </w:rPr>
            </w:pPr>
            <w:ins w:id="20967" w:author="Author">
              <w:r w:rsidRPr="00D016EC">
                <w:t xml:space="preserve">0.13 </w:t>
              </w:r>
            </w:ins>
          </w:p>
        </w:tc>
        <w:tc>
          <w:tcPr>
            <w:tcW w:w="400" w:type="dxa"/>
            <w:noWrap/>
            <w:vAlign w:val="bottom"/>
            <w:hideMark/>
          </w:tcPr>
          <w:p w14:paraId="0BC3D912" w14:textId="77777777" w:rsidR="00C50A95" w:rsidRPr="00D016EC" w:rsidRDefault="00C50A95" w:rsidP="00416506">
            <w:pPr>
              <w:pStyle w:val="tabletext11"/>
              <w:jc w:val="center"/>
              <w:rPr>
                <w:ins w:id="20968" w:author="Author"/>
              </w:rPr>
            </w:pPr>
            <w:ins w:id="20969" w:author="Author">
              <w:r w:rsidRPr="00D016EC">
                <w:t xml:space="preserve">0.12 </w:t>
              </w:r>
            </w:ins>
          </w:p>
        </w:tc>
        <w:tc>
          <w:tcPr>
            <w:tcW w:w="400" w:type="dxa"/>
            <w:noWrap/>
            <w:vAlign w:val="bottom"/>
            <w:hideMark/>
          </w:tcPr>
          <w:p w14:paraId="736B4ECB" w14:textId="77777777" w:rsidR="00C50A95" w:rsidRPr="00D016EC" w:rsidRDefault="00C50A95" w:rsidP="00416506">
            <w:pPr>
              <w:pStyle w:val="tabletext11"/>
              <w:jc w:val="center"/>
              <w:rPr>
                <w:ins w:id="20970" w:author="Author"/>
              </w:rPr>
            </w:pPr>
            <w:ins w:id="20971" w:author="Author">
              <w:r w:rsidRPr="00D016EC">
                <w:t xml:space="preserve">0.11 </w:t>
              </w:r>
            </w:ins>
          </w:p>
        </w:tc>
        <w:tc>
          <w:tcPr>
            <w:tcW w:w="400" w:type="dxa"/>
            <w:noWrap/>
            <w:vAlign w:val="bottom"/>
            <w:hideMark/>
          </w:tcPr>
          <w:p w14:paraId="76BAB7FB" w14:textId="77777777" w:rsidR="00C50A95" w:rsidRPr="00D016EC" w:rsidRDefault="00C50A95" w:rsidP="00416506">
            <w:pPr>
              <w:pStyle w:val="tabletext11"/>
              <w:jc w:val="center"/>
              <w:rPr>
                <w:ins w:id="20972" w:author="Author"/>
              </w:rPr>
            </w:pPr>
            <w:ins w:id="20973" w:author="Author">
              <w:r w:rsidRPr="00D016EC">
                <w:t xml:space="preserve">0.10 </w:t>
              </w:r>
            </w:ins>
          </w:p>
        </w:tc>
        <w:tc>
          <w:tcPr>
            <w:tcW w:w="440" w:type="dxa"/>
            <w:noWrap/>
            <w:vAlign w:val="bottom"/>
            <w:hideMark/>
          </w:tcPr>
          <w:p w14:paraId="74310A4C" w14:textId="77777777" w:rsidR="00C50A95" w:rsidRPr="00D016EC" w:rsidRDefault="00C50A95" w:rsidP="00416506">
            <w:pPr>
              <w:pStyle w:val="tabletext11"/>
              <w:jc w:val="center"/>
              <w:rPr>
                <w:ins w:id="20974" w:author="Author"/>
              </w:rPr>
            </w:pPr>
            <w:ins w:id="20975" w:author="Author">
              <w:r w:rsidRPr="00D016EC">
                <w:t xml:space="preserve">0.09 </w:t>
              </w:r>
            </w:ins>
          </w:p>
        </w:tc>
        <w:tc>
          <w:tcPr>
            <w:tcW w:w="400" w:type="dxa"/>
            <w:noWrap/>
            <w:vAlign w:val="bottom"/>
            <w:hideMark/>
          </w:tcPr>
          <w:p w14:paraId="1864F807" w14:textId="77777777" w:rsidR="00C50A95" w:rsidRPr="00D016EC" w:rsidRDefault="00C50A95" w:rsidP="00416506">
            <w:pPr>
              <w:pStyle w:val="tabletext11"/>
              <w:jc w:val="center"/>
              <w:rPr>
                <w:ins w:id="20976" w:author="Author"/>
              </w:rPr>
            </w:pPr>
            <w:ins w:id="20977" w:author="Author">
              <w:r w:rsidRPr="00D016EC">
                <w:t xml:space="preserve">0.08 </w:t>
              </w:r>
            </w:ins>
          </w:p>
        </w:tc>
        <w:tc>
          <w:tcPr>
            <w:tcW w:w="400" w:type="dxa"/>
            <w:noWrap/>
            <w:vAlign w:val="bottom"/>
            <w:hideMark/>
          </w:tcPr>
          <w:p w14:paraId="748BE61A" w14:textId="77777777" w:rsidR="00C50A95" w:rsidRPr="00D016EC" w:rsidRDefault="00C50A95" w:rsidP="00416506">
            <w:pPr>
              <w:pStyle w:val="tabletext11"/>
              <w:jc w:val="center"/>
              <w:rPr>
                <w:ins w:id="20978" w:author="Author"/>
              </w:rPr>
            </w:pPr>
            <w:ins w:id="20979" w:author="Author">
              <w:r w:rsidRPr="00D016EC">
                <w:t xml:space="preserve">0.07 </w:t>
              </w:r>
            </w:ins>
          </w:p>
        </w:tc>
        <w:tc>
          <w:tcPr>
            <w:tcW w:w="400" w:type="dxa"/>
            <w:noWrap/>
            <w:vAlign w:val="bottom"/>
            <w:hideMark/>
          </w:tcPr>
          <w:p w14:paraId="3607712D" w14:textId="77777777" w:rsidR="00C50A95" w:rsidRPr="00D016EC" w:rsidRDefault="00C50A95" w:rsidP="00416506">
            <w:pPr>
              <w:pStyle w:val="tabletext11"/>
              <w:jc w:val="center"/>
              <w:rPr>
                <w:ins w:id="20980" w:author="Author"/>
              </w:rPr>
            </w:pPr>
            <w:ins w:id="20981" w:author="Author">
              <w:r w:rsidRPr="00D016EC">
                <w:t xml:space="preserve">0.07 </w:t>
              </w:r>
            </w:ins>
          </w:p>
        </w:tc>
        <w:tc>
          <w:tcPr>
            <w:tcW w:w="400" w:type="dxa"/>
            <w:noWrap/>
            <w:vAlign w:val="bottom"/>
            <w:hideMark/>
          </w:tcPr>
          <w:p w14:paraId="568D9D65" w14:textId="77777777" w:rsidR="00C50A95" w:rsidRPr="00D016EC" w:rsidRDefault="00C50A95" w:rsidP="00416506">
            <w:pPr>
              <w:pStyle w:val="tabletext11"/>
              <w:jc w:val="center"/>
              <w:rPr>
                <w:ins w:id="20982" w:author="Author"/>
              </w:rPr>
            </w:pPr>
            <w:ins w:id="20983" w:author="Author">
              <w:r w:rsidRPr="00D016EC">
                <w:t xml:space="preserve">0.06 </w:t>
              </w:r>
            </w:ins>
          </w:p>
        </w:tc>
        <w:tc>
          <w:tcPr>
            <w:tcW w:w="460" w:type="dxa"/>
            <w:noWrap/>
            <w:vAlign w:val="bottom"/>
            <w:hideMark/>
          </w:tcPr>
          <w:p w14:paraId="11DC0190" w14:textId="77777777" w:rsidR="00C50A95" w:rsidRPr="00D016EC" w:rsidRDefault="00C50A95" w:rsidP="00416506">
            <w:pPr>
              <w:pStyle w:val="tabletext11"/>
              <w:jc w:val="center"/>
              <w:rPr>
                <w:ins w:id="20984" w:author="Author"/>
              </w:rPr>
            </w:pPr>
            <w:ins w:id="20985" w:author="Author">
              <w:r w:rsidRPr="00D016EC">
                <w:t xml:space="preserve">0.05 </w:t>
              </w:r>
            </w:ins>
          </w:p>
        </w:tc>
      </w:tr>
      <w:tr w:rsidR="00C50A95" w:rsidRPr="00D016EC" w14:paraId="372C24E6" w14:textId="77777777" w:rsidTr="00416506">
        <w:trPr>
          <w:trHeight w:val="190"/>
          <w:ins w:id="20986" w:author="Author"/>
        </w:trPr>
        <w:tc>
          <w:tcPr>
            <w:tcW w:w="200" w:type="dxa"/>
            <w:tcBorders>
              <w:right w:val="nil"/>
            </w:tcBorders>
            <w:vAlign w:val="bottom"/>
          </w:tcPr>
          <w:p w14:paraId="3F8E6073" w14:textId="77777777" w:rsidR="00C50A95" w:rsidRPr="00D016EC" w:rsidRDefault="00C50A95" w:rsidP="00416506">
            <w:pPr>
              <w:pStyle w:val="tabletext11"/>
              <w:jc w:val="right"/>
              <w:rPr>
                <w:ins w:id="20987" w:author="Author"/>
              </w:rPr>
            </w:pPr>
          </w:p>
        </w:tc>
        <w:tc>
          <w:tcPr>
            <w:tcW w:w="1580" w:type="dxa"/>
            <w:tcBorders>
              <w:left w:val="nil"/>
            </w:tcBorders>
            <w:vAlign w:val="bottom"/>
            <w:hideMark/>
          </w:tcPr>
          <w:p w14:paraId="5416FC82" w14:textId="77777777" w:rsidR="00C50A95" w:rsidRPr="00D016EC" w:rsidRDefault="00C50A95" w:rsidP="00416506">
            <w:pPr>
              <w:pStyle w:val="tabletext11"/>
              <w:tabs>
                <w:tab w:val="decimal" w:pos="640"/>
              </w:tabs>
              <w:rPr>
                <w:ins w:id="20988" w:author="Author"/>
              </w:rPr>
            </w:pPr>
            <w:ins w:id="20989" w:author="Author">
              <w:r w:rsidRPr="00D016EC">
                <w:t>6,000 to 7,999</w:t>
              </w:r>
            </w:ins>
          </w:p>
        </w:tc>
        <w:tc>
          <w:tcPr>
            <w:tcW w:w="680" w:type="dxa"/>
            <w:noWrap/>
            <w:vAlign w:val="bottom"/>
            <w:hideMark/>
          </w:tcPr>
          <w:p w14:paraId="10E1F42D" w14:textId="77777777" w:rsidR="00C50A95" w:rsidRPr="00D016EC" w:rsidRDefault="00C50A95" w:rsidP="00416506">
            <w:pPr>
              <w:pStyle w:val="tabletext11"/>
              <w:jc w:val="center"/>
              <w:rPr>
                <w:ins w:id="20990" w:author="Author"/>
              </w:rPr>
            </w:pPr>
            <w:ins w:id="20991" w:author="Author">
              <w:r w:rsidRPr="00D016EC">
                <w:t xml:space="preserve">0.95 </w:t>
              </w:r>
            </w:ins>
          </w:p>
        </w:tc>
        <w:tc>
          <w:tcPr>
            <w:tcW w:w="900" w:type="dxa"/>
            <w:noWrap/>
            <w:vAlign w:val="bottom"/>
            <w:hideMark/>
          </w:tcPr>
          <w:p w14:paraId="476119DF" w14:textId="77777777" w:rsidR="00C50A95" w:rsidRPr="00D016EC" w:rsidRDefault="00C50A95" w:rsidP="00416506">
            <w:pPr>
              <w:pStyle w:val="tabletext11"/>
              <w:jc w:val="center"/>
              <w:rPr>
                <w:ins w:id="20992" w:author="Author"/>
              </w:rPr>
            </w:pPr>
            <w:ins w:id="20993" w:author="Author">
              <w:r w:rsidRPr="00D016EC">
                <w:t xml:space="preserve">0.95 </w:t>
              </w:r>
            </w:ins>
          </w:p>
        </w:tc>
        <w:tc>
          <w:tcPr>
            <w:tcW w:w="400" w:type="dxa"/>
            <w:noWrap/>
            <w:vAlign w:val="bottom"/>
            <w:hideMark/>
          </w:tcPr>
          <w:p w14:paraId="732A4A56" w14:textId="77777777" w:rsidR="00C50A95" w:rsidRPr="00D016EC" w:rsidRDefault="00C50A95" w:rsidP="00416506">
            <w:pPr>
              <w:pStyle w:val="tabletext11"/>
              <w:jc w:val="center"/>
              <w:rPr>
                <w:ins w:id="20994" w:author="Author"/>
              </w:rPr>
            </w:pPr>
            <w:ins w:id="20995" w:author="Author">
              <w:r w:rsidRPr="00D016EC">
                <w:t xml:space="preserve">0.87 </w:t>
              </w:r>
            </w:ins>
          </w:p>
        </w:tc>
        <w:tc>
          <w:tcPr>
            <w:tcW w:w="400" w:type="dxa"/>
            <w:noWrap/>
            <w:vAlign w:val="bottom"/>
            <w:hideMark/>
          </w:tcPr>
          <w:p w14:paraId="3872CCA3" w14:textId="77777777" w:rsidR="00C50A95" w:rsidRPr="00D016EC" w:rsidRDefault="00C50A95" w:rsidP="00416506">
            <w:pPr>
              <w:pStyle w:val="tabletext11"/>
              <w:jc w:val="center"/>
              <w:rPr>
                <w:ins w:id="20996" w:author="Author"/>
              </w:rPr>
            </w:pPr>
            <w:ins w:id="20997" w:author="Author">
              <w:r w:rsidRPr="00D016EC">
                <w:t xml:space="preserve">0.82 </w:t>
              </w:r>
            </w:ins>
          </w:p>
        </w:tc>
        <w:tc>
          <w:tcPr>
            <w:tcW w:w="400" w:type="dxa"/>
            <w:noWrap/>
            <w:vAlign w:val="bottom"/>
            <w:hideMark/>
          </w:tcPr>
          <w:p w14:paraId="27216BBF" w14:textId="77777777" w:rsidR="00C50A95" w:rsidRPr="00D016EC" w:rsidRDefault="00C50A95" w:rsidP="00416506">
            <w:pPr>
              <w:pStyle w:val="tabletext11"/>
              <w:jc w:val="center"/>
              <w:rPr>
                <w:ins w:id="20998" w:author="Author"/>
              </w:rPr>
            </w:pPr>
            <w:ins w:id="20999" w:author="Author">
              <w:r w:rsidRPr="00D016EC">
                <w:t xml:space="preserve">0.76 </w:t>
              </w:r>
            </w:ins>
          </w:p>
        </w:tc>
        <w:tc>
          <w:tcPr>
            <w:tcW w:w="400" w:type="dxa"/>
            <w:noWrap/>
            <w:vAlign w:val="bottom"/>
            <w:hideMark/>
          </w:tcPr>
          <w:p w14:paraId="482F52C1" w14:textId="77777777" w:rsidR="00C50A95" w:rsidRPr="00D016EC" w:rsidRDefault="00C50A95" w:rsidP="00416506">
            <w:pPr>
              <w:pStyle w:val="tabletext11"/>
              <w:jc w:val="center"/>
              <w:rPr>
                <w:ins w:id="21000" w:author="Author"/>
              </w:rPr>
            </w:pPr>
            <w:ins w:id="21001" w:author="Author">
              <w:r w:rsidRPr="00D016EC">
                <w:t xml:space="preserve">0.60 </w:t>
              </w:r>
            </w:ins>
          </w:p>
        </w:tc>
        <w:tc>
          <w:tcPr>
            <w:tcW w:w="400" w:type="dxa"/>
            <w:noWrap/>
            <w:vAlign w:val="bottom"/>
            <w:hideMark/>
          </w:tcPr>
          <w:p w14:paraId="5A86A42F" w14:textId="77777777" w:rsidR="00C50A95" w:rsidRPr="00D016EC" w:rsidRDefault="00C50A95" w:rsidP="00416506">
            <w:pPr>
              <w:pStyle w:val="tabletext11"/>
              <w:jc w:val="center"/>
              <w:rPr>
                <w:ins w:id="21002" w:author="Author"/>
              </w:rPr>
            </w:pPr>
            <w:ins w:id="21003" w:author="Author">
              <w:r w:rsidRPr="00D016EC">
                <w:t xml:space="preserve">0.52 </w:t>
              </w:r>
            </w:ins>
          </w:p>
        </w:tc>
        <w:tc>
          <w:tcPr>
            <w:tcW w:w="400" w:type="dxa"/>
            <w:noWrap/>
            <w:vAlign w:val="bottom"/>
            <w:hideMark/>
          </w:tcPr>
          <w:p w14:paraId="7A557264" w14:textId="77777777" w:rsidR="00C50A95" w:rsidRPr="00D016EC" w:rsidRDefault="00C50A95" w:rsidP="00416506">
            <w:pPr>
              <w:pStyle w:val="tabletext11"/>
              <w:jc w:val="center"/>
              <w:rPr>
                <w:ins w:id="21004" w:author="Author"/>
              </w:rPr>
            </w:pPr>
            <w:ins w:id="21005" w:author="Author">
              <w:r w:rsidRPr="00D016EC">
                <w:t xml:space="preserve">0.44 </w:t>
              </w:r>
            </w:ins>
          </w:p>
        </w:tc>
        <w:tc>
          <w:tcPr>
            <w:tcW w:w="400" w:type="dxa"/>
            <w:noWrap/>
            <w:vAlign w:val="bottom"/>
            <w:hideMark/>
          </w:tcPr>
          <w:p w14:paraId="3B1265EE" w14:textId="77777777" w:rsidR="00C50A95" w:rsidRPr="00D016EC" w:rsidRDefault="00C50A95" w:rsidP="00416506">
            <w:pPr>
              <w:pStyle w:val="tabletext11"/>
              <w:jc w:val="center"/>
              <w:rPr>
                <w:ins w:id="21006" w:author="Author"/>
              </w:rPr>
            </w:pPr>
            <w:ins w:id="21007" w:author="Author">
              <w:r w:rsidRPr="00D016EC">
                <w:t xml:space="preserve">0.36 </w:t>
              </w:r>
            </w:ins>
          </w:p>
        </w:tc>
        <w:tc>
          <w:tcPr>
            <w:tcW w:w="400" w:type="dxa"/>
            <w:noWrap/>
            <w:vAlign w:val="bottom"/>
            <w:hideMark/>
          </w:tcPr>
          <w:p w14:paraId="4BDD4230" w14:textId="77777777" w:rsidR="00C50A95" w:rsidRPr="00D016EC" w:rsidRDefault="00C50A95" w:rsidP="00416506">
            <w:pPr>
              <w:pStyle w:val="tabletext11"/>
              <w:jc w:val="center"/>
              <w:rPr>
                <w:ins w:id="21008" w:author="Author"/>
              </w:rPr>
            </w:pPr>
            <w:ins w:id="21009" w:author="Author">
              <w:r w:rsidRPr="00D016EC">
                <w:t xml:space="preserve">0.30 </w:t>
              </w:r>
            </w:ins>
          </w:p>
        </w:tc>
        <w:tc>
          <w:tcPr>
            <w:tcW w:w="400" w:type="dxa"/>
            <w:noWrap/>
            <w:vAlign w:val="bottom"/>
            <w:hideMark/>
          </w:tcPr>
          <w:p w14:paraId="02410668" w14:textId="77777777" w:rsidR="00C50A95" w:rsidRPr="00D016EC" w:rsidRDefault="00C50A95" w:rsidP="00416506">
            <w:pPr>
              <w:pStyle w:val="tabletext11"/>
              <w:jc w:val="center"/>
              <w:rPr>
                <w:ins w:id="21010" w:author="Author"/>
              </w:rPr>
            </w:pPr>
            <w:ins w:id="21011" w:author="Author">
              <w:r w:rsidRPr="00D016EC">
                <w:t xml:space="preserve">0.28 </w:t>
              </w:r>
            </w:ins>
          </w:p>
        </w:tc>
        <w:tc>
          <w:tcPr>
            <w:tcW w:w="400" w:type="dxa"/>
            <w:noWrap/>
            <w:vAlign w:val="bottom"/>
            <w:hideMark/>
          </w:tcPr>
          <w:p w14:paraId="139F6487" w14:textId="77777777" w:rsidR="00C50A95" w:rsidRPr="00D016EC" w:rsidRDefault="00C50A95" w:rsidP="00416506">
            <w:pPr>
              <w:pStyle w:val="tabletext11"/>
              <w:jc w:val="center"/>
              <w:rPr>
                <w:ins w:id="21012" w:author="Author"/>
              </w:rPr>
            </w:pPr>
            <w:ins w:id="21013" w:author="Author">
              <w:r w:rsidRPr="00D016EC">
                <w:t xml:space="preserve">0.25 </w:t>
              </w:r>
            </w:ins>
          </w:p>
        </w:tc>
        <w:tc>
          <w:tcPr>
            <w:tcW w:w="400" w:type="dxa"/>
            <w:noWrap/>
            <w:vAlign w:val="bottom"/>
            <w:hideMark/>
          </w:tcPr>
          <w:p w14:paraId="64E050FB" w14:textId="77777777" w:rsidR="00C50A95" w:rsidRPr="00D016EC" w:rsidRDefault="00C50A95" w:rsidP="00416506">
            <w:pPr>
              <w:pStyle w:val="tabletext11"/>
              <w:jc w:val="center"/>
              <w:rPr>
                <w:ins w:id="21014" w:author="Author"/>
              </w:rPr>
            </w:pPr>
            <w:ins w:id="21015" w:author="Author">
              <w:r w:rsidRPr="00D016EC">
                <w:t xml:space="preserve">0.23 </w:t>
              </w:r>
            </w:ins>
          </w:p>
        </w:tc>
        <w:tc>
          <w:tcPr>
            <w:tcW w:w="400" w:type="dxa"/>
            <w:noWrap/>
            <w:vAlign w:val="bottom"/>
            <w:hideMark/>
          </w:tcPr>
          <w:p w14:paraId="0C8F9809" w14:textId="77777777" w:rsidR="00C50A95" w:rsidRPr="00D016EC" w:rsidRDefault="00C50A95" w:rsidP="00416506">
            <w:pPr>
              <w:pStyle w:val="tabletext11"/>
              <w:jc w:val="center"/>
              <w:rPr>
                <w:ins w:id="21016" w:author="Author"/>
              </w:rPr>
            </w:pPr>
            <w:ins w:id="21017" w:author="Author">
              <w:r w:rsidRPr="00D016EC">
                <w:t xml:space="preserve">0.21 </w:t>
              </w:r>
            </w:ins>
          </w:p>
        </w:tc>
        <w:tc>
          <w:tcPr>
            <w:tcW w:w="400" w:type="dxa"/>
            <w:noWrap/>
            <w:vAlign w:val="bottom"/>
            <w:hideMark/>
          </w:tcPr>
          <w:p w14:paraId="7BC8457E" w14:textId="77777777" w:rsidR="00C50A95" w:rsidRPr="00D016EC" w:rsidRDefault="00C50A95" w:rsidP="00416506">
            <w:pPr>
              <w:pStyle w:val="tabletext11"/>
              <w:jc w:val="center"/>
              <w:rPr>
                <w:ins w:id="21018" w:author="Author"/>
              </w:rPr>
            </w:pPr>
            <w:ins w:id="21019" w:author="Author">
              <w:r w:rsidRPr="00D016EC">
                <w:t xml:space="preserve">0.19 </w:t>
              </w:r>
            </w:ins>
          </w:p>
        </w:tc>
        <w:tc>
          <w:tcPr>
            <w:tcW w:w="400" w:type="dxa"/>
            <w:noWrap/>
            <w:vAlign w:val="bottom"/>
            <w:hideMark/>
          </w:tcPr>
          <w:p w14:paraId="4D1EE3C4" w14:textId="77777777" w:rsidR="00C50A95" w:rsidRPr="00D016EC" w:rsidRDefault="00C50A95" w:rsidP="00416506">
            <w:pPr>
              <w:pStyle w:val="tabletext11"/>
              <w:jc w:val="center"/>
              <w:rPr>
                <w:ins w:id="21020" w:author="Author"/>
              </w:rPr>
            </w:pPr>
            <w:ins w:id="21021" w:author="Author">
              <w:r w:rsidRPr="00D016EC">
                <w:t xml:space="preserve">0.17 </w:t>
              </w:r>
            </w:ins>
          </w:p>
        </w:tc>
        <w:tc>
          <w:tcPr>
            <w:tcW w:w="400" w:type="dxa"/>
            <w:noWrap/>
            <w:vAlign w:val="bottom"/>
            <w:hideMark/>
          </w:tcPr>
          <w:p w14:paraId="3514ACBF" w14:textId="77777777" w:rsidR="00C50A95" w:rsidRPr="00D016EC" w:rsidRDefault="00C50A95" w:rsidP="00416506">
            <w:pPr>
              <w:pStyle w:val="tabletext11"/>
              <w:jc w:val="center"/>
              <w:rPr>
                <w:ins w:id="21022" w:author="Author"/>
              </w:rPr>
            </w:pPr>
            <w:ins w:id="21023" w:author="Author">
              <w:r w:rsidRPr="00D016EC">
                <w:t xml:space="preserve">0.16 </w:t>
              </w:r>
            </w:ins>
          </w:p>
        </w:tc>
        <w:tc>
          <w:tcPr>
            <w:tcW w:w="400" w:type="dxa"/>
            <w:noWrap/>
            <w:vAlign w:val="bottom"/>
            <w:hideMark/>
          </w:tcPr>
          <w:p w14:paraId="7533ED5B" w14:textId="77777777" w:rsidR="00C50A95" w:rsidRPr="00D016EC" w:rsidRDefault="00C50A95" w:rsidP="00416506">
            <w:pPr>
              <w:pStyle w:val="tabletext11"/>
              <w:jc w:val="center"/>
              <w:rPr>
                <w:ins w:id="21024" w:author="Author"/>
              </w:rPr>
            </w:pPr>
            <w:ins w:id="21025" w:author="Author">
              <w:r w:rsidRPr="00D016EC">
                <w:t xml:space="preserve">0.14 </w:t>
              </w:r>
            </w:ins>
          </w:p>
        </w:tc>
        <w:tc>
          <w:tcPr>
            <w:tcW w:w="400" w:type="dxa"/>
            <w:noWrap/>
            <w:vAlign w:val="bottom"/>
            <w:hideMark/>
          </w:tcPr>
          <w:p w14:paraId="6425B152" w14:textId="77777777" w:rsidR="00C50A95" w:rsidRPr="00D016EC" w:rsidRDefault="00C50A95" w:rsidP="00416506">
            <w:pPr>
              <w:pStyle w:val="tabletext11"/>
              <w:jc w:val="center"/>
              <w:rPr>
                <w:ins w:id="21026" w:author="Author"/>
              </w:rPr>
            </w:pPr>
            <w:ins w:id="21027" w:author="Author">
              <w:r w:rsidRPr="00D016EC">
                <w:t xml:space="preserve">0.13 </w:t>
              </w:r>
            </w:ins>
          </w:p>
        </w:tc>
        <w:tc>
          <w:tcPr>
            <w:tcW w:w="400" w:type="dxa"/>
            <w:noWrap/>
            <w:vAlign w:val="bottom"/>
            <w:hideMark/>
          </w:tcPr>
          <w:p w14:paraId="15107AF9" w14:textId="77777777" w:rsidR="00C50A95" w:rsidRPr="00D016EC" w:rsidRDefault="00C50A95" w:rsidP="00416506">
            <w:pPr>
              <w:pStyle w:val="tabletext11"/>
              <w:jc w:val="center"/>
              <w:rPr>
                <w:ins w:id="21028" w:author="Author"/>
              </w:rPr>
            </w:pPr>
            <w:ins w:id="21029" w:author="Author">
              <w:r w:rsidRPr="00D016EC">
                <w:t xml:space="preserve">0.12 </w:t>
              </w:r>
            </w:ins>
          </w:p>
        </w:tc>
        <w:tc>
          <w:tcPr>
            <w:tcW w:w="400" w:type="dxa"/>
            <w:noWrap/>
            <w:vAlign w:val="bottom"/>
            <w:hideMark/>
          </w:tcPr>
          <w:p w14:paraId="344A5050" w14:textId="77777777" w:rsidR="00C50A95" w:rsidRPr="00D016EC" w:rsidRDefault="00C50A95" w:rsidP="00416506">
            <w:pPr>
              <w:pStyle w:val="tabletext11"/>
              <w:jc w:val="center"/>
              <w:rPr>
                <w:ins w:id="21030" w:author="Author"/>
              </w:rPr>
            </w:pPr>
            <w:ins w:id="21031" w:author="Author">
              <w:r w:rsidRPr="00D016EC">
                <w:t xml:space="preserve">0.11 </w:t>
              </w:r>
            </w:ins>
          </w:p>
        </w:tc>
        <w:tc>
          <w:tcPr>
            <w:tcW w:w="400" w:type="dxa"/>
            <w:noWrap/>
            <w:vAlign w:val="bottom"/>
            <w:hideMark/>
          </w:tcPr>
          <w:p w14:paraId="21F7ED33" w14:textId="77777777" w:rsidR="00C50A95" w:rsidRPr="00D016EC" w:rsidRDefault="00C50A95" w:rsidP="00416506">
            <w:pPr>
              <w:pStyle w:val="tabletext11"/>
              <w:jc w:val="center"/>
              <w:rPr>
                <w:ins w:id="21032" w:author="Author"/>
              </w:rPr>
            </w:pPr>
            <w:ins w:id="21033" w:author="Author">
              <w:r w:rsidRPr="00D016EC">
                <w:t xml:space="preserve">0.10 </w:t>
              </w:r>
            </w:ins>
          </w:p>
        </w:tc>
        <w:tc>
          <w:tcPr>
            <w:tcW w:w="440" w:type="dxa"/>
            <w:noWrap/>
            <w:vAlign w:val="bottom"/>
            <w:hideMark/>
          </w:tcPr>
          <w:p w14:paraId="3F5372BA" w14:textId="77777777" w:rsidR="00C50A95" w:rsidRPr="00D016EC" w:rsidRDefault="00C50A95" w:rsidP="00416506">
            <w:pPr>
              <w:pStyle w:val="tabletext11"/>
              <w:jc w:val="center"/>
              <w:rPr>
                <w:ins w:id="21034" w:author="Author"/>
              </w:rPr>
            </w:pPr>
            <w:ins w:id="21035" w:author="Author">
              <w:r w:rsidRPr="00D016EC">
                <w:t xml:space="preserve">0.09 </w:t>
              </w:r>
            </w:ins>
          </w:p>
        </w:tc>
        <w:tc>
          <w:tcPr>
            <w:tcW w:w="400" w:type="dxa"/>
            <w:noWrap/>
            <w:vAlign w:val="bottom"/>
            <w:hideMark/>
          </w:tcPr>
          <w:p w14:paraId="7F65220F" w14:textId="77777777" w:rsidR="00C50A95" w:rsidRPr="00D016EC" w:rsidRDefault="00C50A95" w:rsidP="00416506">
            <w:pPr>
              <w:pStyle w:val="tabletext11"/>
              <w:jc w:val="center"/>
              <w:rPr>
                <w:ins w:id="21036" w:author="Author"/>
              </w:rPr>
            </w:pPr>
            <w:ins w:id="21037" w:author="Author">
              <w:r w:rsidRPr="00D016EC">
                <w:t xml:space="preserve">0.08 </w:t>
              </w:r>
            </w:ins>
          </w:p>
        </w:tc>
        <w:tc>
          <w:tcPr>
            <w:tcW w:w="400" w:type="dxa"/>
            <w:noWrap/>
            <w:vAlign w:val="bottom"/>
            <w:hideMark/>
          </w:tcPr>
          <w:p w14:paraId="65D88724" w14:textId="77777777" w:rsidR="00C50A95" w:rsidRPr="00D016EC" w:rsidRDefault="00C50A95" w:rsidP="00416506">
            <w:pPr>
              <w:pStyle w:val="tabletext11"/>
              <w:jc w:val="center"/>
              <w:rPr>
                <w:ins w:id="21038" w:author="Author"/>
              </w:rPr>
            </w:pPr>
            <w:ins w:id="21039" w:author="Author">
              <w:r w:rsidRPr="00D016EC">
                <w:t xml:space="preserve">0.07 </w:t>
              </w:r>
            </w:ins>
          </w:p>
        </w:tc>
        <w:tc>
          <w:tcPr>
            <w:tcW w:w="400" w:type="dxa"/>
            <w:noWrap/>
            <w:vAlign w:val="bottom"/>
            <w:hideMark/>
          </w:tcPr>
          <w:p w14:paraId="3EC56D49" w14:textId="77777777" w:rsidR="00C50A95" w:rsidRPr="00D016EC" w:rsidRDefault="00C50A95" w:rsidP="00416506">
            <w:pPr>
              <w:pStyle w:val="tabletext11"/>
              <w:jc w:val="center"/>
              <w:rPr>
                <w:ins w:id="21040" w:author="Author"/>
              </w:rPr>
            </w:pPr>
            <w:ins w:id="21041" w:author="Author">
              <w:r w:rsidRPr="00D016EC">
                <w:t xml:space="preserve">0.07 </w:t>
              </w:r>
            </w:ins>
          </w:p>
        </w:tc>
        <w:tc>
          <w:tcPr>
            <w:tcW w:w="400" w:type="dxa"/>
            <w:noWrap/>
            <w:vAlign w:val="bottom"/>
            <w:hideMark/>
          </w:tcPr>
          <w:p w14:paraId="36FE5101" w14:textId="77777777" w:rsidR="00C50A95" w:rsidRPr="00D016EC" w:rsidRDefault="00C50A95" w:rsidP="00416506">
            <w:pPr>
              <w:pStyle w:val="tabletext11"/>
              <w:jc w:val="center"/>
              <w:rPr>
                <w:ins w:id="21042" w:author="Author"/>
              </w:rPr>
            </w:pPr>
            <w:ins w:id="21043" w:author="Author">
              <w:r w:rsidRPr="00D016EC">
                <w:t xml:space="preserve">0.06 </w:t>
              </w:r>
            </w:ins>
          </w:p>
        </w:tc>
        <w:tc>
          <w:tcPr>
            <w:tcW w:w="460" w:type="dxa"/>
            <w:noWrap/>
            <w:vAlign w:val="bottom"/>
            <w:hideMark/>
          </w:tcPr>
          <w:p w14:paraId="557651C7" w14:textId="77777777" w:rsidR="00C50A95" w:rsidRPr="00D016EC" w:rsidRDefault="00C50A95" w:rsidP="00416506">
            <w:pPr>
              <w:pStyle w:val="tabletext11"/>
              <w:jc w:val="center"/>
              <w:rPr>
                <w:ins w:id="21044" w:author="Author"/>
              </w:rPr>
            </w:pPr>
            <w:ins w:id="21045" w:author="Author">
              <w:r w:rsidRPr="00D016EC">
                <w:t xml:space="preserve">0.06 </w:t>
              </w:r>
            </w:ins>
          </w:p>
        </w:tc>
      </w:tr>
      <w:tr w:rsidR="00C50A95" w:rsidRPr="00D016EC" w14:paraId="1B76DD52" w14:textId="77777777" w:rsidTr="00416506">
        <w:trPr>
          <w:trHeight w:val="190"/>
          <w:ins w:id="21046" w:author="Author"/>
        </w:trPr>
        <w:tc>
          <w:tcPr>
            <w:tcW w:w="200" w:type="dxa"/>
            <w:tcBorders>
              <w:right w:val="nil"/>
            </w:tcBorders>
            <w:vAlign w:val="bottom"/>
          </w:tcPr>
          <w:p w14:paraId="33904AB8" w14:textId="77777777" w:rsidR="00C50A95" w:rsidRPr="00D016EC" w:rsidRDefault="00C50A95" w:rsidP="00416506">
            <w:pPr>
              <w:pStyle w:val="tabletext11"/>
              <w:jc w:val="right"/>
              <w:rPr>
                <w:ins w:id="21047" w:author="Author"/>
              </w:rPr>
            </w:pPr>
          </w:p>
        </w:tc>
        <w:tc>
          <w:tcPr>
            <w:tcW w:w="1580" w:type="dxa"/>
            <w:tcBorders>
              <w:left w:val="nil"/>
            </w:tcBorders>
            <w:vAlign w:val="bottom"/>
            <w:hideMark/>
          </w:tcPr>
          <w:p w14:paraId="418F5367" w14:textId="77777777" w:rsidR="00C50A95" w:rsidRPr="00D016EC" w:rsidRDefault="00C50A95" w:rsidP="00416506">
            <w:pPr>
              <w:pStyle w:val="tabletext11"/>
              <w:tabs>
                <w:tab w:val="decimal" w:pos="640"/>
              </w:tabs>
              <w:rPr>
                <w:ins w:id="21048" w:author="Author"/>
              </w:rPr>
            </w:pPr>
            <w:ins w:id="21049" w:author="Author">
              <w:r w:rsidRPr="00D016EC">
                <w:t>8,000 to 9,999</w:t>
              </w:r>
            </w:ins>
          </w:p>
        </w:tc>
        <w:tc>
          <w:tcPr>
            <w:tcW w:w="680" w:type="dxa"/>
            <w:noWrap/>
            <w:vAlign w:val="bottom"/>
            <w:hideMark/>
          </w:tcPr>
          <w:p w14:paraId="327F791A" w14:textId="77777777" w:rsidR="00C50A95" w:rsidRPr="00D016EC" w:rsidRDefault="00C50A95" w:rsidP="00416506">
            <w:pPr>
              <w:pStyle w:val="tabletext11"/>
              <w:jc w:val="center"/>
              <w:rPr>
                <w:ins w:id="21050" w:author="Author"/>
              </w:rPr>
            </w:pPr>
            <w:ins w:id="21051" w:author="Author">
              <w:r w:rsidRPr="00D016EC">
                <w:t xml:space="preserve">0.95 </w:t>
              </w:r>
            </w:ins>
          </w:p>
        </w:tc>
        <w:tc>
          <w:tcPr>
            <w:tcW w:w="900" w:type="dxa"/>
            <w:noWrap/>
            <w:vAlign w:val="bottom"/>
            <w:hideMark/>
          </w:tcPr>
          <w:p w14:paraId="5F559663" w14:textId="77777777" w:rsidR="00C50A95" w:rsidRPr="00D016EC" w:rsidRDefault="00C50A95" w:rsidP="00416506">
            <w:pPr>
              <w:pStyle w:val="tabletext11"/>
              <w:jc w:val="center"/>
              <w:rPr>
                <w:ins w:id="21052" w:author="Author"/>
              </w:rPr>
            </w:pPr>
            <w:ins w:id="21053" w:author="Author">
              <w:r w:rsidRPr="00D016EC">
                <w:t xml:space="preserve">0.95 </w:t>
              </w:r>
            </w:ins>
          </w:p>
        </w:tc>
        <w:tc>
          <w:tcPr>
            <w:tcW w:w="400" w:type="dxa"/>
            <w:noWrap/>
            <w:vAlign w:val="bottom"/>
            <w:hideMark/>
          </w:tcPr>
          <w:p w14:paraId="717739CA" w14:textId="77777777" w:rsidR="00C50A95" w:rsidRPr="00D016EC" w:rsidRDefault="00C50A95" w:rsidP="00416506">
            <w:pPr>
              <w:pStyle w:val="tabletext11"/>
              <w:jc w:val="center"/>
              <w:rPr>
                <w:ins w:id="21054" w:author="Author"/>
              </w:rPr>
            </w:pPr>
            <w:ins w:id="21055" w:author="Author">
              <w:r w:rsidRPr="00D016EC">
                <w:t xml:space="preserve">0.87 </w:t>
              </w:r>
            </w:ins>
          </w:p>
        </w:tc>
        <w:tc>
          <w:tcPr>
            <w:tcW w:w="400" w:type="dxa"/>
            <w:noWrap/>
            <w:vAlign w:val="bottom"/>
            <w:hideMark/>
          </w:tcPr>
          <w:p w14:paraId="05F0F4D2" w14:textId="77777777" w:rsidR="00C50A95" w:rsidRPr="00D016EC" w:rsidRDefault="00C50A95" w:rsidP="00416506">
            <w:pPr>
              <w:pStyle w:val="tabletext11"/>
              <w:jc w:val="center"/>
              <w:rPr>
                <w:ins w:id="21056" w:author="Author"/>
              </w:rPr>
            </w:pPr>
            <w:ins w:id="21057" w:author="Author">
              <w:r w:rsidRPr="00D016EC">
                <w:t xml:space="preserve">0.82 </w:t>
              </w:r>
            </w:ins>
          </w:p>
        </w:tc>
        <w:tc>
          <w:tcPr>
            <w:tcW w:w="400" w:type="dxa"/>
            <w:noWrap/>
            <w:vAlign w:val="bottom"/>
            <w:hideMark/>
          </w:tcPr>
          <w:p w14:paraId="07ECC847" w14:textId="77777777" w:rsidR="00C50A95" w:rsidRPr="00D016EC" w:rsidRDefault="00C50A95" w:rsidP="00416506">
            <w:pPr>
              <w:pStyle w:val="tabletext11"/>
              <w:jc w:val="center"/>
              <w:rPr>
                <w:ins w:id="21058" w:author="Author"/>
              </w:rPr>
            </w:pPr>
            <w:ins w:id="21059" w:author="Author">
              <w:r w:rsidRPr="00D016EC">
                <w:t xml:space="preserve">0.76 </w:t>
              </w:r>
            </w:ins>
          </w:p>
        </w:tc>
        <w:tc>
          <w:tcPr>
            <w:tcW w:w="400" w:type="dxa"/>
            <w:noWrap/>
            <w:vAlign w:val="bottom"/>
            <w:hideMark/>
          </w:tcPr>
          <w:p w14:paraId="21CBF0CF" w14:textId="77777777" w:rsidR="00C50A95" w:rsidRPr="00D016EC" w:rsidRDefault="00C50A95" w:rsidP="00416506">
            <w:pPr>
              <w:pStyle w:val="tabletext11"/>
              <w:jc w:val="center"/>
              <w:rPr>
                <w:ins w:id="21060" w:author="Author"/>
              </w:rPr>
            </w:pPr>
            <w:ins w:id="21061" w:author="Author">
              <w:r w:rsidRPr="00D016EC">
                <w:t xml:space="preserve">0.60 </w:t>
              </w:r>
            </w:ins>
          </w:p>
        </w:tc>
        <w:tc>
          <w:tcPr>
            <w:tcW w:w="400" w:type="dxa"/>
            <w:noWrap/>
            <w:vAlign w:val="bottom"/>
            <w:hideMark/>
          </w:tcPr>
          <w:p w14:paraId="27E204B3" w14:textId="77777777" w:rsidR="00C50A95" w:rsidRPr="00D016EC" w:rsidRDefault="00C50A95" w:rsidP="00416506">
            <w:pPr>
              <w:pStyle w:val="tabletext11"/>
              <w:jc w:val="center"/>
              <w:rPr>
                <w:ins w:id="21062" w:author="Author"/>
              </w:rPr>
            </w:pPr>
            <w:ins w:id="21063" w:author="Author">
              <w:r w:rsidRPr="00D016EC">
                <w:t xml:space="preserve">0.52 </w:t>
              </w:r>
            </w:ins>
          </w:p>
        </w:tc>
        <w:tc>
          <w:tcPr>
            <w:tcW w:w="400" w:type="dxa"/>
            <w:noWrap/>
            <w:vAlign w:val="bottom"/>
            <w:hideMark/>
          </w:tcPr>
          <w:p w14:paraId="24DB1627" w14:textId="77777777" w:rsidR="00C50A95" w:rsidRPr="00D016EC" w:rsidRDefault="00C50A95" w:rsidP="00416506">
            <w:pPr>
              <w:pStyle w:val="tabletext11"/>
              <w:jc w:val="center"/>
              <w:rPr>
                <w:ins w:id="21064" w:author="Author"/>
              </w:rPr>
            </w:pPr>
            <w:ins w:id="21065" w:author="Author">
              <w:r w:rsidRPr="00D016EC">
                <w:t xml:space="preserve">0.44 </w:t>
              </w:r>
            </w:ins>
          </w:p>
        </w:tc>
        <w:tc>
          <w:tcPr>
            <w:tcW w:w="400" w:type="dxa"/>
            <w:noWrap/>
            <w:vAlign w:val="bottom"/>
            <w:hideMark/>
          </w:tcPr>
          <w:p w14:paraId="03EDA8D1" w14:textId="77777777" w:rsidR="00C50A95" w:rsidRPr="00D016EC" w:rsidRDefault="00C50A95" w:rsidP="00416506">
            <w:pPr>
              <w:pStyle w:val="tabletext11"/>
              <w:jc w:val="center"/>
              <w:rPr>
                <w:ins w:id="21066" w:author="Author"/>
              </w:rPr>
            </w:pPr>
            <w:ins w:id="21067" w:author="Author">
              <w:r w:rsidRPr="00D016EC">
                <w:t xml:space="preserve">0.37 </w:t>
              </w:r>
            </w:ins>
          </w:p>
        </w:tc>
        <w:tc>
          <w:tcPr>
            <w:tcW w:w="400" w:type="dxa"/>
            <w:noWrap/>
            <w:vAlign w:val="bottom"/>
            <w:hideMark/>
          </w:tcPr>
          <w:p w14:paraId="4F721AD0" w14:textId="77777777" w:rsidR="00C50A95" w:rsidRPr="00D016EC" w:rsidRDefault="00C50A95" w:rsidP="00416506">
            <w:pPr>
              <w:pStyle w:val="tabletext11"/>
              <w:jc w:val="center"/>
              <w:rPr>
                <w:ins w:id="21068" w:author="Author"/>
              </w:rPr>
            </w:pPr>
            <w:ins w:id="21069" w:author="Author">
              <w:r w:rsidRPr="00D016EC">
                <w:t xml:space="preserve">0.31 </w:t>
              </w:r>
            </w:ins>
          </w:p>
        </w:tc>
        <w:tc>
          <w:tcPr>
            <w:tcW w:w="400" w:type="dxa"/>
            <w:noWrap/>
            <w:vAlign w:val="bottom"/>
            <w:hideMark/>
          </w:tcPr>
          <w:p w14:paraId="677B82F0" w14:textId="77777777" w:rsidR="00C50A95" w:rsidRPr="00D016EC" w:rsidRDefault="00C50A95" w:rsidP="00416506">
            <w:pPr>
              <w:pStyle w:val="tabletext11"/>
              <w:jc w:val="center"/>
              <w:rPr>
                <w:ins w:id="21070" w:author="Author"/>
              </w:rPr>
            </w:pPr>
            <w:ins w:id="21071" w:author="Author">
              <w:r w:rsidRPr="00D016EC">
                <w:t xml:space="preserve">0.28 </w:t>
              </w:r>
            </w:ins>
          </w:p>
        </w:tc>
        <w:tc>
          <w:tcPr>
            <w:tcW w:w="400" w:type="dxa"/>
            <w:noWrap/>
            <w:vAlign w:val="bottom"/>
            <w:hideMark/>
          </w:tcPr>
          <w:p w14:paraId="085B282D" w14:textId="77777777" w:rsidR="00C50A95" w:rsidRPr="00D016EC" w:rsidRDefault="00C50A95" w:rsidP="00416506">
            <w:pPr>
              <w:pStyle w:val="tabletext11"/>
              <w:jc w:val="center"/>
              <w:rPr>
                <w:ins w:id="21072" w:author="Author"/>
              </w:rPr>
            </w:pPr>
            <w:ins w:id="21073" w:author="Author">
              <w:r w:rsidRPr="00D016EC">
                <w:t xml:space="preserve">0.26 </w:t>
              </w:r>
            </w:ins>
          </w:p>
        </w:tc>
        <w:tc>
          <w:tcPr>
            <w:tcW w:w="400" w:type="dxa"/>
            <w:noWrap/>
            <w:vAlign w:val="bottom"/>
            <w:hideMark/>
          </w:tcPr>
          <w:p w14:paraId="2C210AE9" w14:textId="77777777" w:rsidR="00C50A95" w:rsidRPr="00D016EC" w:rsidRDefault="00C50A95" w:rsidP="00416506">
            <w:pPr>
              <w:pStyle w:val="tabletext11"/>
              <w:jc w:val="center"/>
              <w:rPr>
                <w:ins w:id="21074" w:author="Author"/>
              </w:rPr>
            </w:pPr>
            <w:ins w:id="21075" w:author="Author">
              <w:r w:rsidRPr="00D016EC">
                <w:t xml:space="preserve">0.24 </w:t>
              </w:r>
            </w:ins>
          </w:p>
        </w:tc>
        <w:tc>
          <w:tcPr>
            <w:tcW w:w="400" w:type="dxa"/>
            <w:noWrap/>
            <w:vAlign w:val="bottom"/>
            <w:hideMark/>
          </w:tcPr>
          <w:p w14:paraId="0AAC47D7" w14:textId="77777777" w:rsidR="00C50A95" w:rsidRPr="00D016EC" w:rsidRDefault="00C50A95" w:rsidP="00416506">
            <w:pPr>
              <w:pStyle w:val="tabletext11"/>
              <w:jc w:val="center"/>
              <w:rPr>
                <w:ins w:id="21076" w:author="Author"/>
              </w:rPr>
            </w:pPr>
            <w:ins w:id="21077" w:author="Author">
              <w:r w:rsidRPr="00D016EC">
                <w:t xml:space="preserve">0.22 </w:t>
              </w:r>
            </w:ins>
          </w:p>
        </w:tc>
        <w:tc>
          <w:tcPr>
            <w:tcW w:w="400" w:type="dxa"/>
            <w:noWrap/>
            <w:vAlign w:val="bottom"/>
            <w:hideMark/>
          </w:tcPr>
          <w:p w14:paraId="0E4CC99E" w14:textId="77777777" w:rsidR="00C50A95" w:rsidRPr="00D016EC" w:rsidRDefault="00C50A95" w:rsidP="00416506">
            <w:pPr>
              <w:pStyle w:val="tabletext11"/>
              <w:jc w:val="center"/>
              <w:rPr>
                <w:ins w:id="21078" w:author="Author"/>
              </w:rPr>
            </w:pPr>
            <w:ins w:id="21079" w:author="Author">
              <w:r w:rsidRPr="00D016EC">
                <w:t xml:space="preserve">0.20 </w:t>
              </w:r>
            </w:ins>
          </w:p>
        </w:tc>
        <w:tc>
          <w:tcPr>
            <w:tcW w:w="400" w:type="dxa"/>
            <w:noWrap/>
            <w:vAlign w:val="bottom"/>
            <w:hideMark/>
          </w:tcPr>
          <w:p w14:paraId="32DF62F4" w14:textId="77777777" w:rsidR="00C50A95" w:rsidRPr="00D016EC" w:rsidRDefault="00C50A95" w:rsidP="00416506">
            <w:pPr>
              <w:pStyle w:val="tabletext11"/>
              <w:jc w:val="center"/>
              <w:rPr>
                <w:ins w:id="21080" w:author="Author"/>
              </w:rPr>
            </w:pPr>
            <w:ins w:id="21081" w:author="Author">
              <w:r w:rsidRPr="00D016EC">
                <w:t xml:space="preserve">0.19 </w:t>
              </w:r>
            </w:ins>
          </w:p>
        </w:tc>
        <w:tc>
          <w:tcPr>
            <w:tcW w:w="400" w:type="dxa"/>
            <w:noWrap/>
            <w:vAlign w:val="bottom"/>
            <w:hideMark/>
          </w:tcPr>
          <w:p w14:paraId="3EE3F917" w14:textId="77777777" w:rsidR="00C50A95" w:rsidRPr="00D016EC" w:rsidRDefault="00C50A95" w:rsidP="00416506">
            <w:pPr>
              <w:pStyle w:val="tabletext11"/>
              <w:jc w:val="center"/>
              <w:rPr>
                <w:ins w:id="21082" w:author="Author"/>
              </w:rPr>
            </w:pPr>
            <w:ins w:id="21083" w:author="Author">
              <w:r w:rsidRPr="00D016EC">
                <w:t xml:space="preserve">0.17 </w:t>
              </w:r>
            </w:ins>
          </w:p>
        </w:tc>
        <w:tc>
          <w:tcPr>
            <w:tcW w:w="400" w:type="dxa"/>
            <w:noWrap/>
            <w:vAlign w:val="bottom"/>
            <w:hideMark/>
          </w:tcPr>
          <w:p w14:paraId="4AD7C803" w14:textId="77777777" w:rsidR="00C50A95" w:rsidRPr="00D016EC" w:rsidRDefault="00C50A95" w:rsidP="00416506">
            <w:pPr>
              <w:pStyle w:val="tabletext11"/>
              <w:jc w:val="center"/>
              <w:rPr>
                <w:ins w:id="21084" w:author="Author"/>
              </w:rPr>
            </w:pPr>
            <w:ins w:id="21085" w:author="Author">
              <w:r w:rsidRPr="00D016EC">
                <w:t xml:space="preserve">0.16 </w:t>
              </w:r>
            </w:ins>
          </w:p>
        </w:tc>
        <w:tc>
          <w:tcPr>
            <w:tcW w:w="400" w:type="dxa"/>
            <w:noWrap/>
            <w:vAlign w:val="bottom"/>
            <w:hideMark/>
          </w:tcPr>
          <w:p w14:paraId="53210111" w14:textId="77777777" w:rsidR="00C50A95" w:rsidRPr="00D016EC" w:rsidRDefault="00C50A95" w:rsidP="00416506">
            <w:pPr>
              <w:pStyle w:val="tabletext11"/>
              <w:jc w:val="center"/>
              <w:rPr>
                <w:ins w:id="21086" w:author="Author"/>
              </w:rPr>
            </w:pPr>
            <w:ins w:id="21087" w:author="Author">
              <w:r w:rsidRPr="00D016EC">
                <w:t xml:space="preserve">0.15 </w:t>
              </w:r>
            </w:ins>
          </w:p>
        </w:tc>
        <w:tc>
          <w:tcPr>
            <w:tcW w:w="400" w:type="dxa"/>
            <w:noWrap/>
            <w:vAlign w:val="bottom"/>
            <w:hideMark/>
          </w:tcPr>
          <w:p w14:paraId="3432CB2F" w14:textId="77777777" w:rsidR="00C50A95" w:rsidRPr="00D016EC" w:rsidRDefault="00C50A95" w:rsidP="00416506">
            <w:pPr>
              <w:pStyle w:val="tabletext11"/>
              <w:jc w:val="center"/>
              <w:rPr>
                <w:ins w:id="21088" w:author="Author"/>
              </w:rPr>
            </w:pPr>
            <w:ins w:id="21089" w:author="Author">
              <w:r w:rsidRPr="00D016EC">
                <w:t xml:space="preserve">0.13 </w:t>
              </w:r>
            </w:ins>
          </w:p>
        </w:tc>
        <w:tc>
          <w:tcPr>
            <w:tcW w:w="400" w:type="dxa"/>
            <w:noWrap/>
            <w:vAlign w:val="bottom"/>
            <w:hideMark/>
          </w:tcPr>
          <w:p w14:paraId="1BA99408" w14:textId="77777777" w:rsidR="00C50A95" w:rsidRPr="00D016EC" w:rsidRDefault="00C50A95" w:rsidP="00416506">
            <w:pPr>
              <w:pStyle w:val="tabletext11"/>
              <w:jc w:val="center"/>
              <w:rPr>
                <w:ins w:id="21090" w:author="Author"/>
              </w:rPr>
            </w:pPr>
            <w:ins w:id="21091" w:author="Author">
              <w:r w:rsidRPr="00D016EC">
                <w:t xml:space="preserve">0.12 </w:t>
              </w:r>
            </w:ins>
          </w:p>
        </w:tc>
        <w:tc>
          <w:tcPr>
            <w:tcW w:w="400" w:type="dxa"/>
            <w:noWrap/>
            <w:vAlign w:val="bottom"/>
            <w:hideMark/>
          </w:tcPr>
          <w:p w14:paraId="53A0B519" w14:textId="77777777" w:rsidR="00C50A95" w:rsidRPr="00D016EC" w:rsidRDefault="00C50A95" w:rsidP="00416506">
            <w:pPr>
              <w:pStyle w:val="tabletext11"/>
              <w:jc w:val="center"/>
              <w:rPr>
                <w:ins w:id="21092" w:author="Author"/>
              </w:rPr>
            </w:pPr>
            <w:ins w:id="21093" w:author="Author">
              <w:r w:rsidRPr="00D016EC">
                <w:t xml:space="preserve">0.11 </w:t>
              </w:r>
            </w:ins>
          </w:p>
        </w:tc>
        <w:tc>
          <w:tcPr>
            <w:tcW w:w="440" w:type="dxa"/>
            <w:noWrap/>
            <w:vAlign w:val="bottom"/>
            <w:hideMark/>
          </w:tcPr>
          <w:p w14:paraId="575050C7" w14:textId="77777777" w:rsidR="00C50A95" w:rsidRPr="00D016EC" w:rsidRDefault="00C50A95" w:rsidP="00416506">
            <w:pPr>
              <w:pStyle w:val="tabletext11"/>
              <w:jc w:val="center"/>
              <w:rPr>
                <w:ins w:id="21094" w:author="Author"/>
              </w:rPr>
            </w:pPr>
            <w:ins w:id="21095" w:author="Author">
              <w:r w:rsidRPr="00D016EC">
                <w:t xml:space="preserve">0.10 </w:t>
              </w:r>
            </w:ins>
          </w:p>
        </w:tc>
        <w:tc>
          <w:tcPr>
            <w:tcW w:w="400" w:type="dxa"/>
            <w:noWrap/>
            <w:vAlign w:val="bottom"/>
            <w:hideMark/>
          </w:tcPr>
          <w:p w14:paraId="3F37D42F" w14:textId="77777777" w:rsidR="00C50A95" w:rsidRPr="00D016EC" w:rsidRDefault="00C50A95" w:rsidP="00416506">
            <w:pPr>
              <w:pStyle w:val="tabletext11"/>
              <w:jc w:val="center"/>
              <w:rPr>
                <w:ins w:id="21096" w:author="Author"/>
              </w:rPr>
            </w:pPr>
            <w:ins w:id="21097" w:author="Author">
              <w:r w:rsidRPr="00D016EC">
                <w:t xml:space="preserve">0.10 </w:t>
              </w:r>
            </w:ins>
          </w:p>
        </w:tc>
        <w:tc>
          <w:tcPr>
            <w:tcW w:w="400" w:type="dxa"/>
            <w:noWrap/>
            <w:vAlign w:val="bottom"/>
            <w:hideMark/>
          </w:tcPr>
          <w:p w14:paraId="5BD3EC82" w14:textId="77777777" w:rsidR="00C50A95" w:rsidRPr="00D016EC" w:rsidRDefault="00C50A95" w:rsidP="00416506">
            <w:pPr>
              <w:pStyle w:val="tabletext11"/>
              <w:jc w:val="center"/>
              <w:rPr>
                <w:ins w:id="21098" w:author="Author"/>
              </w:rPr>
            </w:pPr>
            <w:ins w:id="21099" w:author="Author">
              <w:r w:rsidRPr="00D016EC">
                <w:t xml:space="preserve">0.09 </w:t>
              </w:r>
            </w:ins>
          </w:p>
        </w:tc>
        <w:tc>
          <w:tcPr>
            <w:tcW w:w="400" w:type="dxa"/>
            <w:noWrap/>
            <w:vAlign w:val="bottom"/>
            <w:hideMark/>
          </w:tcPr>
          <w:p w14:paraId="6C252478" w14:textId="77777777" w:rsidR="00C50A95" w:rsidRPr="00D016EC" w:rsidRDefault="00C50A95" w:rsidP="00416506">
            <w:pPr>
              <w:pStyle w:val="tabletext11"/>
              <w:jc w:val="center"/>
              <w:rPr>
                <w:ins w:id="21100" w:author="Author"/>
              </w:rPr>
            </w:pPr>
            <w:ins w:id="21101" w:author="Author">
              <w:r w:rsidRPr="00D016EC">
                <w:t xml:space="preserve">0.08 </w:t>
              </w:r>
            </w:ins>
          </w:p>
        </w:tc>
        <w:tc>
          <w:tcPr>
            <w:tcW w:w="400" w:type="dxa"/>
            <w:noWrap/>
            <w:vAlign w:val="bottom"/>
            <w:hideMark/>
          </w:tcPr>
          <w:p w14:paraId="67F5095A" w14:textId="77777777" w:rsidR="00C50A95" w:rsidRPr="00D016EC" w:rsidRDefault="00C50A95" w:rsidP="00416506">
            <w:pPr>
              <w:pStyle w:val="tabletext11"/>
              <w:jc w:val="center"/>
              <w:rPr>
                <w:ins w:id="21102" w:author="Author"/>
              </w:rPr>
            </w:pPr>
            <w:ins w:id="21103" w:author="Author">
              <w:r w:rsidRPr="00D016EC">
                <w:t xml:space="preserve">0.07 </w:t>
              </w:r>
            </w:ins>
          </w:p>
        </w:tc>
        <w:tc>
          <w:tcPr>
            <w:tcW w:w="460" w:type="dxa"/>
            <w:noWrap/>
            <w:vAlign w:val="bottom"/>
            <w:hideMark/>
          </w:tcPr>
          <w:p w14:paraId="3E74A1FB" w14:textId="77777777" w:rsidR="00C50A95" w:rsidRPr="00D016EC" w:rsidRDefault="00C50A95" w:rsidP="00416506">
            <w:pPr>
              <w:pStyle w:val="tabletext11"/>
              <w:jc w:val="center"/>
              <w:rPr>
                <w:ins w:id="21104" w:author="Author"/>
              </w:rPr>
            </w:pPr>
            <w:ins w:id="21105" w:author="Author">
              <w:r w:rsidRPr="00D016EC">
                <w:t xml:space="preserve">0.07 </w:t>
              </w:r>
            </w:ins>
          </w:p>
        </w:tc>
      </w:tr>
      <w:tr w:rsidR="00C50A95" w:rsidRPr="00D016EC" w14:paraId="499002DF" w14:textId="77777777" w:rsidTr="00416506">
        <w:trPr>
          <w:trHeight w:val="190"/>
          <w:ins w:id="21106" w:author="Author"/>
        </w:trPr>
        <w:tc>
          <w:tcPr>
            <w:tcW w:w="200" w:type="dxa"/>
            <w:tcBorders>
              <w:right w:val="nil"/>
            </w:tcBorders>
            <w:vAlign w:val="bottom"/>
          </w:tcPr>
          <w:p w14:paraId="3A15630A" w14:textId="77777777" w:rsidR="00C50A95" w:rsidRPr="00D016EC" w:rsidRDefault="00C50A95" w:rsidP="00416506">
            <w:pPr>
              <w:pStyle w:val="tabletext11"/>
              <w:jc w:val="right"/>
              <w:rPr>
                <w:ins w:id="21107" w:author="Author"/>
              </w:rPr>
            </w:pPr>
          </w:p>
        </w:tc>
        <w:tc>
          <w:tcPr>
            <w:tcW w:w="1580" w:type="dxa"/>
            <w:tcBorders>
              <w:left w:val="nil"/>
            </w:tcBorders>
            <w:vAlign w:val="bottom"/>
            <w:hideMark/>
          </w:tcPr>
          <w:p w14:paraId="61853EB6" w14:textId="77777777" w:rsidR="00C50A95" w:rsidRPr="00D016EC" w:rsidRDefault="00C50A95" w:rsidP="00416506">
            <w:pPr>
              <w:pStyle w:val="tabletext11"/>
              <w:tabs>
                <w:tab w:val="decimal" w:pos="640"/>
              </w:tabs>
              <w:rPr>
                <w:ins w:id="21108" w:author="Author"/>
              </w:rPr>
            </w:pPr>
            <w:ins w:id="21109" w:author="Author">
              <w:r w:rsidRPr="00D016EC">
                <w:t>10,000 to 11,999</w:t>
              </w:r>
            </w:ins>
          </w:p>
        </w:tc>
        <w:tc>
          <w:tcPr>
            <w:tcW w:w="680" w:type="dxa"/>
            <w:noWrap/>
            <w:vAlign w:val="bottom"/>
            <w:hideMark/>
          </w:tcPr>
          <w:p w14:paraId="4FC3C247" w14:textId="77777777" w:rsidR="00C50A95" w:rsidRPr="00D016EC" w:rsidRDefault="00C50A95" w:rsidP="00416506">
            <w:pPr>
              <w:pStyle w:val="tabletext11"/>
              <w:jc w:val="center"/>
              <w:rPr>
                <w:ins w:id="21110" w:author="Author"/>
              </w:rPr>
            </w:pPr>
            <w:ins w:id="21111" w:author="Author">
              <w:r w:rsidRPr="00D016EC">
                <w:t xml:space="preserve">0.95 </w:t>
              </w:r>
            </w:ins>
          </w:p>
        </w:tc>
        <w:tc>
          <w:tcPr>
            <w:tcW w:w="900" w:type="dxa"/>
            <w:noWrap/>
            <w:vAlign w:val="bottom"/>
            <w:hideMark/>
          </w:tcPr>
          <w:p w14:paraId="240108CB" w14:textId="77777777" w:rsidR="00C50A95" w:rsidRPr="00D016EC" w:rsidRDefault="00C50A95" w:rsidP="00416506">
            <w:pPr>
              <w:pStyle w:val="tabletext11"/>
              <w:jc w:val="center"/>
              <w:rPr>
                <w:ins w:id="21112" w:author="Author"/>
              </w:rPr>
            </w:pPr>
            <w:ins w:id="21113" w:author="Author">
              <w:r w:rsidRPr="00D016EC">
                <w:t xml:space="preserve">0.95 </w:t>
              </w:r>
            </w:ins>
          </w:p>
        </w:tc>
        <w:tc>
          <w:tcPr>
            <w:tcW w:w="400" w:type="dxa"/>
            <w:noWrap/>
            <w:vAlign w:val="bottom"/>
            <w:hideMark/>
          </w:tcPr>
          <w:p w14:paraId="56BB15E8" w14:textId="77777777" w:rsidR="00C50A95" w:rsidRPr="00D016EC" w:rsidRDefault="00C50A95" w:rsidP="00416506">
            <w:pPr>
              <w:pStyle w:val="tabletext11"/>
              <w:jc w:val="center"/>
              <w:rPr>
                <w:ins w:id="21114" w:author="Author"/>
              </w:rPr>
            </w:pPr>
            <w:ins w:id="21115" w:author="Author">
              <w:r w:rsidRPr="00D016EC">
                <w:t xml:space="preserve">0.87 </w:t>
              </w:r>
            </w:ins>
          </w:p>
        </w:tc>
        <w:tc>
          <w:tcPr>
            <w:tcW w:w="400" w:type="dxa"/>
            <w:noWrap/>
            <w:vAlign w:val="bottom"/>
            <w:hideMark/>
          </w:tcPr>
          <w:p w14:paraId="62444E07" w14:textId="77777777" w:rsidR="00C50A95" w:rsidRPr="00D016EC" w:rsidRDefault="00C50A95" w:rsidP="00416506">
            <w:pPr>
              <w:pStyle w:val="tabletext11"/>
              <w:jc w:val="center"/>
              <w:rPr>
                <w:ins w:id="21116" w:author="Author"/>
              </w:rPr>
            </w:pPr>
            <w:ins w:id="21117" w:author="Author">
              <w:r w:rsidRPr="00D016EC">
                <w:t xml:space="preserve">0.82 </w:t>
              </w:r>
            </w:ins>
          </w:p>
        </w:tc>
        <w:tc>
          <w:tcPr>
            <w:tcW w:w="400" w:type="dxa"/>
            <w:noWrap/>
            <w:vAlign w:val="bottom"/>
            <w:hideMark/>
          </w:tcPr>
          <w:p w14:paraId="71726032" w14:textId="77777777" w:rsidR="00C50A95" w:rsidRPr="00D016EC" w:rsidRDefault="00C50A95" w:rsidP="00416506">
            <w:pPr>
              <w:pStyle w:val="tabletext11"/>
              <w:jc w:val="center"/>
              <w:rPr>
                <w:ins w:id="21118" w:author="Author"/>
              </w:rPr>
            </w:pPr>
            <w:ins w:id="21119" w:author="Author">
              <w:r w:rsidRPr="00D016EC">
                <w:t xml:space="preserve">0.76 </w:t>
              </w:r>
            </w:ins>
          </w:p>
        </w:tc>
        <w:tc>
          <w:tcPr>
            <w:tcW w:w="400" w:type="dxa"/>
            <w:noWrap/>
            <w:vAlign w:val="bottom"/>
            <w:hideMark/>
          </w:tcPr>
          <w:p w14:paraId="4BE14F75" w14:textId="77777777" w:rsidR="00C50A95" w:rsidRPr="00D016EC" w:rsidRDefault="00C50A95" w:rsidP="00416506">
            <w:pPr>
              <w:pStyle w:val="tabletext11"/>
              <w:jc w:val="center"/>
              <w:rPr>
                <w:ins w:id="21120" w:author="Author"/>
              </w:rPr>
            </w:pPr>
            <w:ins w:id="21121" w:author="Author">
              <w:r w:rsidRPr="00D016EC">
                <w:t xml:space="preserve">0.60 </w:t>
              </w:r>
            </w:ins>
          </w:p>
        </w:tc>
        <w:tc>
          <w:tcPr>
            <w:tcW w:w="400" w:type="dxa"/>
            <w:noWrap/>
            <w:vAlign w:val="bottom"/>
            <w:hideMark/>
          </w:tcPr>
          <w:p w14:paraId="1DB2078F" w14:textId="77777777" w:rsidR="00C50A95" w:rsidRPr="00D016EC" w:rsidRDefault="00C50A95" w:rsidP="00416506">
            <w:pPr>
              <w:pStyle w:val="tabletext11"/>
              <w:jc w:val="center"/>
              <w:rPr>
                <w:ins w:id="21122" w:author="Author"/>
              </w:rPr>
            </w:pPr>
            <w:ins w:id="21123" w:author="Author">
              <w:r w:rsidRPr="00D016EC">
                <w:t xml:space="preserve">0.52 </w:t>
              </w:r>
            </w:ins>
          </w:p>
        </w:tc>
        <w:tc>
          <w:tcPr>
            <w:tcW w:w="400" w:type="dxa"/>
            <w:noWrap/>
            <w:vAlign w:val="bottom"/>
            <w:hideMark/>
          </w:tcPr>
          <w:p w14:paraId="51D8BA70" w14:textId="77777777" w:rsidR="00C50A95" w:rsidRPr="00D016EC" w:rsidRDefault="00C50A95" w:rsidP="00416506">
            <w:pPr>
              <w:pStyle w:val="tabletext11"/>
              <w:jc w:val="center"/>
              <w:rPr>
                <w:ins w:id="21124" w:author="Author"/>
              </w:rPr>
            </w:pPr>
            <w:ins w:id="21125" w:author="Author">
              <w:r w:rsidRPr="00D016EC">
                <w:t xml:space="preserve">0.44 </w:t>
              </w:r>
            </w:ins>
          </w:p>
        </w:tc>
        <w:tc>
          <w:tcPr>
            <w:tcW w:w="400" w:type="dxa"/>
            <w:noWrap/>
            <w:vAlign w:val="bottom"/>
            <w:hideMark/>
          </w:tcPr>
          <w:p w14:paraId="02752B17" w14:textId="77777777" w:rsidR="00C50A95" w:rsidRPr="00D016EC" w:rsidRDefault="00C50A95" w:rsidP="00416506">
            <w:pPr>
              <w:pStyle w:val="tabletext11"/>
              <w:jc w:val="center"/>
              <w:rPr>
                <w:ins w:id="21126" w:author="Author"/>
              </w:rPr>
            </w:pPr>
            <w:ins w:id="21127" w:author="Author">
              <w:r w:rsidRPr="00D016EC">
                <w:t xml:space="preserve">0.37 </w:t>
              </w:r>
            </w:ins>
          </w:p>
        </w:tc>
        <w:tc>
          <w:tcPr>
            <w:tcW w:w="400" w:type="dxa"/>
            <w:noWrap/>
            <w:vAlign w:val="bottom"/>
            <w:hideMark/>
          </w:tcPr>
          <w:p w14:paraId="6402C102" w14:textId="77777777" w:rsidR="00C50A95" w:rsidRPr="00D016EC" w:rsidRDefault="00C50A95" w:rsidP="00416506">
            <w:pPr>
              <w:pStyle w:val="tabletext11"/>
              <w:jc w:val="center"/>
              <w:rPr>
                <w:ins w:id="21128" w:author="Author"/>
              </w:rPr>
            </w:pPr>
            <w:ins w:id="21129" w:author="Author">
              <w:r w:rsidRPr="00D016EC">
                <w:t xml:space="preserve">0.32 </w:t>
              </w:r>
            </w:ins>
          </w:p>
        </w:tc>
        <w:tc>
          <w:tcPr>
            <w:tcW w:w="400" w:type="dxa"/>
            <w:noWrap/>
            <w:vAlign w:val="bottom"/>
            <w:hideMark/>
          </w:tcPr>
          <w:p w14:paraId="58B357A6" w14:textId="77777777" w:rsidR="00C50A95" w:rsidRPr="00D016EC" w:rsidRDefault="00C50A95" w:rsidP="00416506">
            <w:pPr>
              <w:pStyle w:val="tabletext11"/>
              <w:jc w:val="center"/>
              <w:rPr>
                <w:ins w:id="21130" w:author="Author"/>
              </w:rPr>
            </w:pPr>
            <w:ins w:id="21131" w:author="Author">
              <w:r w:rsidRPr="00D016EC">
                <w:t xml:space="preserve">0.29 </w:t>
              </w:r>
            </w:ins>
          </w:p>
        </w:tc>
        <w:tc>
          <w:tcPr>
            <w:tcW w:w="400" w:type="dxa"/>
            <w:noWrap/>
            <w:vAlign w:val="bottom"/>
            <w:hideMark/>
          </w:tcPr>
          <w:p w14:paraId="733657B0" w14:textId="77777777" w:rsidR="00C50A95" w:rsidRPr="00D016EC" w:rsidRDefault="00C50A95" w:rsidP="00416506">
            <w:pPr>
              <w:pStyle w:val="tabletext11"/>
              <w:jc w:val="center"/>
              <w:rPr>
                <w:ins w:id="21132" w:author="Author"/>
              </w:rPr>
            </w:pPr>
            <w:ins w:id="21133" w:author="Author">
              <w:r w:rsidRPr="00D016EC">
                <w:t xml:space="preserve">0.27 </w:t>
              </w:r>
            </w:ins>
          </w:p>
        </w:tc>
        <w:tc>
          <w:tcPr>
            <w:tcW w:w="400" w:type="dxa"/>
            <w:noWrap/>
            <w:vAlign w:val="bottom"/>
            <w:hideMark/>
          </w:tcPr>
          <w:p w14:paraId="06CEF9B8" w14:textId="77777777" w:rsidR="00C50A95" w:rsidRPr="00D016EC" w:rsidRDefault="00C50A95" w:rsidP="00416506">
            <w:pPr>
              <w:pStyle w:val="tabletext11"/>
              <w:jc w:val="center"/>
              <w:rPr>
                <w:ins w:id="21134" w:author="Author"/>
              </w:rPr>
            </w:pPr>
            <w:ins w:id="21135" w:author="Author">
              <w:r w:rsidRPr="00D016EC">
                <w:t xml:space="preserve">0.25 </w:t>
              </w:r>
            </w:ins>
          </w:p>
        </w:tc>
        <w:tc>
          <w:tcPr>
            <w:tcW w:w="400" w:type="dxa"/>
            <w:noWrap/>
            <w:vAlign w:val="bottom"/>
            <w:hideMark/>
          </w:tcPr>
          <w:p w14:paraId="4D4EC835" w14:textId="77777777" w:rsidR="00C50A95" w:rsidRPr="00D016EC" w:rsidRDefault="00C50A95" w:rsidP="00416506">
            <w:pPr>
              <w:pStyle w:val="tabletext11"/>
              <w:jc w:val="center"/>
              <w:rPr>
                <w:ins w:id="21136" w:author="Author"/>
              </w:rPr>
            </w:pPr>
            <w:ins w:id="21137" w:author="Author">
              <w:r w:rsidRPr="00D016EC">
                <w:t xml:space="preserve">0.23 </w:t>
              </w:r>
            </w:ins>
          </w:p>
        </w:tc>
        <w:tc>
          <w:tcPr>
            <w:tcW w:w="400" w:type="dxa"/>
            <w:noWrap/>
            <w:vAlign w:val="bottom"/>
            <w:hideMark/>
          </w:tcPr>
          <w:p w14:paraId="62637437" w14:textId="77777777" w:rsidR="00C50A95" w:rsidRPr="00D016EC" w:rsidRDefault="00C50A95" w:rsidP="00416506">
            <w:pPr>
              <w:pStyle w:val="tabletext11"/>
              <w:jc w:val="center"/>
              <w:rPr>
                <w:ins w:id="21138" w:author="Author"/>
              </w:rPr>
            </w:pPr>
            <w:ins w:id="21139" w:author="Author">
              <w:r w:rsidRPr="00D016EC">
                <w:t xml:space="preserve">0.22 </w:t>
              </w:r>
            </w:ins>
          </w:p>
        </w:tc>
        <w:tc>
          <w:tcPr>
            <w:tcW w:w="400" w:type="dxa"/>
            <w:noWrap/>
            <w:vAlign w:val="bottom"/>
            <w:hideMark/>
          </w:tcPr>
          <w:p w14:paraId="1C6E4F74" w14:textId="77777777" w:rsidR="00C50A95" w:rsidRPr="00D016EC" w:rsidRDefault="00C50A95" w:rsidP="00416506">
            <w:pPr>
              <w:pStyle w:val="tabletext11"/>
              <w:jc w:val="center"/>
              <w:rPr>
                <w:ins w:id="21140" w:author="Author"/>
              </w:rPr>
            </w:pPr>
            <w:ins w:id="21141" w:author="Author">
              <w:r w:rsidRPr="00D016EC">
                <w:t xml:space="preserve">0.20 </w:t>
              </w:r>
            </w:ins>
          </w:p>
        </w:tc>
        <w:tc>
          <w:tcPr>
            <w:tcW w:w="400" w:type="dxa"/>
            <w:noWrap/>
            <w:vAlign w:val="bottom"/>
            <w:hideMark/>
          </w:tcPr>
          <w:p w14:paraId="4EEAD714" w14:textId="77777777" w:rsidR="00C50A95" w:rsidRPr="00D016EC" w:rsidRDefault="00C50A95" w:rsidP="00416506">
            <w:pPr>
              <w:pStyle w:val="tabletext11"/>
              <w:jc w:val="center"/>
              <w:rPr>
                <w:ins w:id="21142" w:author="Author"/>
              </w:rPr>
            </w:pPr>
            <w:ins w:id="21143" w:author="Author">
              <w:r w:rsidRPr="00D016EC">
                <w:t xml:space="preserve">0.19 </w:t>
              </w:r>
            </w:ins>
          </w:p>
        </w:tc>
        <w:tc>
          <w:tcPr>
            <w:tcW w:w="400" w:type="dxa"/>
            <w:noWrap/>
            <w:vAlign w:val="bottom"/>
            <w:hideMark/>
          </w:tcPr>
          <w:p w14:paraId="2249EE1D" w14:textId="77777777" w:rsidR="00C50A95" w:rsidRPr="00D016EC" w:rsidRDefault="00C50A95" w:rsidP="00416506">
            <w:pPr>
              <w:pStyle w:val="tabletext11"/>
              <w:jc w:val="center"/>
              <w:rPr>
                <w:ins w:id="21144" w:author="Author"/>
              </w:rPr>
            </w:pPr>
            <w:ins w:id="21145" w:author="Author">
              <w:r w:rsidRPr="00D016EC">
                <w:t xml:space="preserve">0.17 </w:t>
              </w:r>
            </w:ins>
          </w:p>
        </w:tc>
        <w:tc>
          <w:tcPr>
            <w:tcW w:w="400" w:type="dxa"/>
            <w:noWrap/>
            <w:vAlign w:val="bottom"/>
            <w:hideMark/>
          </w:tcPr>
          <w:p w14:paraId="09408BD5" w14:textId="77777777" w:rsidR="00C50A95" w:rsidRPr="00D016EC" w:rsidRDefault="00C50A95" w:rsidP="00416506">
            <w:pPr>
              <w:pStyle w:val="tabletext11"/>
              <w:jc w:val="center"/>
              <w:rPr>
                <w:ins w:id="21146" w:author="Author"/>
              </w:rPr>
            </w:pPr>
            <w:ins w:id="21147" w:author="Author">
              <w:r w:rsidRPr="00D016EC">
                <w:t xml:space="preserve">0.16 </w:t>
              </w:r>
            </w:ins>
          </w:p>
        </w:tc>
        <w:tc>
          <w:tcPr>
            <w:tcW w:w="400" w:type="dxa"/>
            <w:noWrap/>
            <w:vAlign w:val="bottom"/>
            <w:hideMark/>
          </w:tcPr>
          <w:p w14:paraId="0C410DD3" w14:textId="77777777" w:rsidR="00C50A95" w:rsidRPr="00D016EC" w:rsidRDefault="00C50A95" w:rsidP="00416506">
            <w:pPr>
              <w:pStyle w:val="tabletext11"/>
              <w:jc w:val="center"/>
              <w:rPr>
                <w:ins w:id="21148" w:author="Author"/>
              </w:rPr>
            </w:pPr>
            <w:ins w:id="21149" w:author="Author">
              <w:r w:rsidRPr="00D016EC">
                <w:t xml:space="preserve">0.15 </w:t>
              </w:r>
            </w:ins>
          </w:p>
        </w:tc>
        <w:tc>
          <w:tcPr>
            <w:tcW w:w="400" w:type="dxa"/>
            <w:noWrap/>
            <w:vAlign w:val="bottom"/>
            <w:hideMark/>
          </w:tcPr>
          <w:p w14:paraId="36BC07E8" w14:textId="77777777" w:rsidR="00C50A95" w:rsidRPr="00D016EC" w:rsidRDefault="00C50A95" w:rsidP="00416506">
            <w:pPr>
              <w:pStyle w:val="tabletext11"/>
              <w:jc w:val="center"/>
              <w:rPr>
                <w:ins w:id="21150" w:author="Author"/>
              </w:rPr>
            </w:pPr>
            <w:ins w:id="21151" w:author="Author">
              <w:r w:rsidRPr="00D016EC">
                <w:t xml:space="preserve">0.14 </w:t>
              </w:r>
            </w:ins>
          </w:p>
        </w:tc>
        <w:tc>
          <w:tcPr>
            <w:tcW w:w="400" w:type="dxa"/>
            <w:noWrap/>
            <w:vAlign w:val="bottom"/>
            <w:hideMark/>
          </w:tcPr>
          <w:p w14:paraId="66882838" w14:textId="77777777" w:rsidR="00C50A95" w:rsidRPr="00D016EC" w:rsidRDefault="00C50A95" w:rsidP="00416506">
            <w:pPr>
              <w:pStyle w:val="tabletext11"/>
              <w:jc w:val="center"/>
              <w:rPr>
                <w:ins w:id="21152" w:author="Author"/>
              </w:rPr>
            </w:pPr>
            <w:ins w:id="21153" w:author="Author">
              <w:r w:rsidRPr="00D016EC">
                <w:t xml:space="preserve">0.13 </w:t>
              </w:r>
            </w:ins>
          </w:p>
        </w:tc>
        <w:tc>
          <w:tcPr>
            <w:tcW w:w="440" w:type="dxa"/>
            <w:noWrap/>
            <w:vAlign w:val="bottom"/>
            <w:hideMark/>
          </w:tcPr>
          <w:p w14:paraId="107BDD7D" w14:textId="77777777" w:rsidR="00C50A95" w:rsidRPr="00D016EC" w:rsidRDefault="00C50A95" w:rsidP="00416506">
            <w:pPr>
              <w:pStyle w:val="tabletext11"/>
              <w:jc w:val="center"/>
              <w:rPr>
                <w:ins w:id="21154" w:author="Author"/>
              </w:rPr>
            </w:pPr>
            <w:ins w:id="21155" w:author="Author">
              <w:r w:rsidRPr="00D016EC">
                <w:t xml:space="preserve">0.12 </w:t>
              </w:r>
            </w:ins>
          </w:p>
        </w:tc>
        <w:tc>
          <w:tcPr>
            <w:tcW w:w="400" w:type="dxa"/>
            <w:noWrap/>
            <w:vAlign w:val="bottom"/>
            <w:hideMark/>
          </w:tcPr>
          <w:p w14:paraId="7AECC286" w14:textId="77777777" w:rsidR="00C50A95" w:rsidRPr="00D016EC" w:rsidRDefault="00C50A95" w:rsidP="00416506">
            <w:pPr>
              <w:pStyle w:val="tabletext11"/>
              <w:jc w:val="center"/>
              <w:rPr>
                <w:ins w:id="21156" w:author="Author"/>
              </w:rPr>
            </w:pPr>
            <w:ins w:id="21157" w:author="Author">
              <w:r w:rsidRPr="00D016EC">
                <w:t xml:space="preserve">0.11 </w:t>
              </w:r>
            </w:ins>
          </w:p>
        </w:tc>
        <w:tc>
          <w:tcPr>
            <w:tcW w:w="400" w:type="dxa"/>
            <w:noWrap/>
            <w:vAlign w:val="bottom"/>
            <w:hideMark/>
          </w:tcPr>
          <w:p w14:paraId="67EF7EC5" w14:textId="77777777" w:rsidR="00C50A95" w:rsidRPr="00D016EC" w:rsidRDefault="00C50A95" w:rsidP="00416506">
            <w:pPr>
              <w:pStyle w:val="tabletext11"/>
              <w:jc w:val="center"/>
              <w:rPr>
                <w:ins w:id="21158" w:author="Author"/>
              </w:rPr>
            </w:pPr>
            <w:ins w:id="21159" w:author="Author">
              <w:r w:rsidRPr="00D016EC">
                <w:t xml:space="preserve">0.10 </w:t>
              </w:r>
            </w:ins>
          </w:p>
        </w:tc>
        <w:tc>
          <w:tcPr>
            <w:tcW w:w="400" w:type="dxa"/>
            <w:noWrap/>
            <w:vAlign w:val="bottom"/>
            <w:hideMark/>
          </w:tcPr>
          <w:p w14:paraId="69DF4194" w14:textId="77777777" w:rsidR="00C50A95" w:rsidRPr="00D016EC" w:rsidRDefault="00C50A95" w:rsidP="00416506">
            <w:pPr>
              <w:pStyle w:val="tabletext11"/>
              <w:jc w:val="center"/>
              <w:rPr>
                <w:ins w:id="21160" w:author="Author"/>
              </w:rPr>
            </w:pPr>
            <w:ins w:id="21161" w:author="Author">
              <w:r w:rsidRPr="00D016EC">
                <w:t xml:space="preserve">0.10 </w:t>
              </w:r>
            </w:ins>
          </w:p>
        </w:tc>
        <w:tc>
          <w:tcPr>
            <w:tcW w:w="400" w:type="dxa"/>
            <w:noWrap/>
            <w:vAlign w:val="bottom"/>
            <w:hideMark/>
          </w:tcPr>
          <w:p w14:paraId="34E3A7D4" w14:textId="77777777" w:rsidR="00C50A95" w:rsidRPr="00D016EC" w:rsidRDefault="00C50A95" w:rsidP="00416506">
            <w:pPr>
              <w:pStyle w:val="tabletext11"/>
              <w:jc w:val="center"/>
              <w:rPr>
                <w:ins w:id="21162" w:author="Author"/>
              </w:rPr>
            </w:pPr>
            <w:ins w:id="21163" w:author="Author">
              <w:r w:rsidRPr="00D016EC">
                <w:t xml:space="preserve">0.09 </w:t>
              </w:r>
            </w:ins>
          </w:p>
        </w:tc>
        <w:tc>
          <w:tcPr>
            <w:tcW w:w="460" w:type="dxa"/>
            <w:noWrap/>
            <w:vAlign w:val="bottom"/>
            <w:hideMark/>
          </w:tcPr>
          <w:p w14:paraId="1CAA3A6C" w14:textId="77777777" w:rsidR="00C50A95" w:rsidRPr="00D016EC" w:rsidRDefault="00C50A95" w:rsidP="00416506">
            <w:pPr>
              <w:pStyle w:val="tabletext11"/>
              <w:jc w:val="center"/>
              <w:rPr>
                <w:ins w:id="21164" w:author="Author"/>
              </w:rPr>
            </w:pPr>
            <w:ins w:id="21165" w:author="Author">
              <w:r w:rsidRPr="00D016EC">
                <w:t xml:space="preserve">0.08 </w:t>
              </w:r>
            </w:ins>
          </w:p>
        </w:tc>
      </w:tr>
      <w:tr w:rsidR="00C50A95" w:rsidRPr="00D016EC" w14:paraId="6F4492B1" w14:textId="77777777" w:rsidTr="00416506">
        <w:trPr>
          <w:trHeight w:val="190"/>
          <w:ins w:id="21166" w:author="Author"/>
        </w:trPr>
        <w:tc>
          <w:tcPr>
            <w:tcW w:w="200" w:type="dxa"/>
            <w:tcBorders>
              <w:right w:val="nil"/>
            </w:tcBorders>
            <w:vAlign w:val="bottom"/>
          </w:tcPr>
          <w:p w14:paraId="34CB0359" w14:textId="77777777" w:rsidR="00C50A95" w:rsidRPr="00D016EC" w:rsidRDefault="00C50A95" w:rsidP="00416506">
            <w:pPr>
              <w:pStyle w:val="tabletext11"/>
              <w:jc w:val="right"/>
              <w:rPr>
                <w:ins w:id="21167" w:author="Author"/>
              </w:rPr>
            </w:pPr>
          </w:p>
        </w:tc>
        <w:tc>
          <w:tcPr>
            <w:tcW w:w="1580" w:type="dxa"/>
            <w:tcBorders>
              <w:left w:val="nil"/>
            </w:tcBorders>
            <w:vAlign w:val="bottom"/>
            <w:hideMark/>
          </w:tcPr>
          <w:p w14:paraId="6B4C3B1B" w14:textId="77777777" w:rsidR="00C50A95" w:rsidRPr="00D016EC" w:rsidRDefault="00C50A95" w:rsidP="00416506">
            <w:pPr>
              <w:pStyle w:val="tabletext11"/>
              <w:tabs>
                <w:tab w:val="decimal" w:pos="640"/>
              </w:tabs>
              <w:rPr>
                <w:ins w:id="21168" w:author="Author"/>
              </w:rPr>
            </w:pPr>
            <w:ins w:id="21169" w:author="Author">
              <w:r w:rsidRPr="00D016EC">
                <w:t>12,000 to 13,999</w:t>
              </w:r>
            </w:ins>
          </w:p>
        </w:tc>
        <w:tc>
          <w:tcPr>
            <w:tcW w:w="680" w:type="dxa"/>
            <w:noWrap/>
            <w:vAlign w:val="bottom"/>
            <w:hideMark/>
          </w:tcPr>
          <w:p w14:paraId="6684697A" w14:textId="77777777" w:rsidR="00C50A95" w:rsidRPr="00D016EC" w:rsidRDefault="00C50A95" w:rsidP="00416506">
            <w:pPr>
              <w:pStyle w:val="tabletext11"/>
              <w:jc w:val="center"/>
              <w:rPr>
                <w:ins w:id="21170" w:author="Author"/>
              </w:rPr>
            </w:pPr>
            <w:ins w:id="21171" w:author="Author">
              <w:r w:rsidRPr="00D016EC">
                <w:t xml:space="preserve">0.95 </w:t>
              </w:r>
            </w:ins>
          </w:p>
        </w:tc>
        <w:tc>
          <w:tcPr>
            <w:tcW w:w="900" w:type="dxa"/>
            <w:noWrap/>
            <w:vAlign w:val="bottom"/>
            <w:hideMark/>
          </w:tcPr>
          <w:p w14:paraId="00CF521A" w14:textId="77777777" w:rsidR="00C50A95" w:rsidRPr="00D016EC" w:rsidRDefault="00C50A95" w:rsidP="00416506">
            <w:pPr>
              <w:pStyle w:val="tabletext11"/>
              <w:jc w:val="center"/>
              <w:rPr>
                <w:ins w:id="21172" w:author="Author"/>
              </w:rPr>
            </w:pPr>
            <w:ins w:id="21173" w:author="Author">
              <w:r w:rsidRPr="00D016EC">
                <w:t xml:space="preserve">0.95 </w:t>
              </w:r>
            </w:ins>
          </w:p>
        </w:tc>
        <w:tc>
          <w:tcPr>
            <w:tcW w:w="400" w:type="dxa"/>
            <w:noWrap/>
            <w:vAlign w:val="bottom"/>
            <w:hideMark/>
          </w:tcPr>
          <w:p w14:paraId="2C8D6EB0" w14:textId="77777777" w:rsidR="00C50A95" w:rsidRPr="00D016EC" w:rsidRDefault="00C50A95" w:rsidP="00416506">
            <w:pPr>
              <w:pStyle w:val="tabletext11"/>
              <w:jc w:val="center"/>
              <w:rPr>
                <w:ins w:id="21174" w:author="Author"/>
              </w:rPr>
            </w:pPr>
            <w:ins w:id="21175" w:author="Author">
              <w:r w:rsidRPr="00D016EC">
                <w:t xml:space="preserve">0.87 </w:t>
              </w:r>
            </w:ins>
          </w:p>
        </w:tc>
        <w:tc>
          <w:tcPr>
            <w:tcW w:w="400" w:type="dxa"/>
            <w:noWrap/>
            <w:vAlign w:val="bottom"/>
            <w:hideMark/>
          </w:tcPr>
          <w:p w14:paraId="48DC151A" w14:textId="77777777" w:rsidR="00C50A95" w:rsidRPr="00D016EC" w:rsidRDefault="00C50A95" w:rsidP="00416506">
            <w:pPr>
              <w:pStyle w:val="tabletext11"/>
              <w:jc w:val="center"/>
              <w:rPr>
                <w:ins w:id="21176" w:author="Author"/>
              </w:rPr>
            </w:pPr>
            <w:ins w:id="21177" w:author="Author">
              <w:r w:rsidRPr="00D016EC">
                <w:t xml:space="preserve">0.82 </w:t>
              </w:r>
            </w:ins>
          </w:p>
        </w:tc>
        <w:tc>
          <w:tcPr>
            <w:tcW w:w="400" w:type="dxa"/>
            <w:noWrap/>
            <w:vAlign w:val="bottom"/>
            <w:hideMark/>
          </w:tcPr>
          <w:p w14:paraId="3E227082" w14:textId="77777777" w:rsidR="00C50A95" w:rsidRPr="00D016EC" w:rsidRDefault="00C50A95" w:rsidP="00416506">
            <w:pPr>
              <w:pStyle w:val="tabletext11"/>
              <w:jc w:val="center"/>
              <w:rPr>
                <w:ins w:id="21178" w:author="Author"/>
              </w:rPr>
            </w:pPr>
            <w:ins w:id="21179" w:author="Author">
              <w:r w:rsidRPr="00D016EC">
                <w:t xml:space="preserve">0.76 </w:t>
              </w:r>
            </w:ins>
          </w:p>
        </w:tc>
        <w:tc>
          <w:tcPr>
            <w:tcW w:w="400" w:type="dxa"/>
            <w:noWrap/>
            <w:vAlign w:val="bottom"/>
            <w:hideMark/>
          </w:tcPr>
          <w:p w14:paraId="4A42F628" w14:textId="77777777" w:rsidR="00C50A95" w:rsidRPr="00D016EC" w:rsidRDefault="00C50A95" w:rsidP="00416506">
            <w:pPr>
              <w:pStyle w:val="tabletext11"/>
              <w:jc w:val="center"/>
              <w:rPr>
                <w:ins w:id="21180" w:author="Author"/>
              </w:rPr>
            </w:pPr>
            <w:ins w:id="21181" w:author="Author">
              <w:r w:rsidRPr="00D016EC">
                <w:t xml:space="preserve">0.60 </w:t>
              </w:r>
            </w:ins>
          </w:p>
        </w:tc>
        <w:tc>
          <w:tcPr>
            <w:tcW w:w="400" w:type="dxa"/>
            <w:noWrap/>
            <w:vAlign w:val="bottom"/>
            <w:hideMark/>
          </w:tcPr>
          <w:p w14:paraId="05EA2896" w14:textId="77777777" w:rsidR="00C50A95" w:rsidRPr="00D016EC" w:rsidRDefault="00C50A95" w:rsidP="00416506">
            <w:pPr>
              <w:pStyle w:val="tabletext11"/>
              <w:jc w:val="center"/>
              <w:rPr>
                <w:ins w:id="21182" w:author="Author"/>
              </w:rPr>
            </w:pPr>
            <w:ins w:id="21183" w:author="Author">
              <w:r w:rsidRPr="00D016EC">
                <w:t xml:space="preserve">0.52 </w:t>
              </w:r>
            </w:ins>
          </w:p>
        </w:tc>
        <w:tc>
          <w:tcPr>
            <w:tcW w:w="400" w:type="dxa"/>
            <w:noWrap/>
            <w:vAlign w:val="bottom"/>
            <w:hideMark/>
          </w:tcPr>
          <w:p w14:paraId="0323C3FC" w14:textId="77777777" w:rsidR="00C50A95" w:rsidRPr="00D016EC" w:rsidRDefault="00C50A95" w:rsidP="00416506">
            <w:pPr>
              <w:pStyle w:val="tabletext11"/>
              <w:jc w:val="center"/>
              <w:rPr>
                <w:ins w:id="21184" w:author="Author"/>
              </w:rPr>
            </w:pPr>
            <w:ins w:id="21185" w:author="Author">
              <w:r w:rsidRPr="00D016EC">
                <w:t xml:space="preserve">0.44 </w:t>
              </w:r>
            </w:ins>
          </w:p>
        </w:tc>
        <w:tc>
          <w:tcPr>
            <w:tcW w:w="400" w:type="dxa"/>
            <w:noWrap/>
            <w:vAlign w:val="bottom"/>
            <w:hideMark/>
          </w:tcPr>
          <w:p w14:paraId="0E224496" w14:textId="77777777" w:rsidR="00C50A95" w:rsidRPr="00D016EC" w:rsidRDefault="00C50A95" w:rsidP="00416506">
            <w:pPr>
              <w:pStyle w:val="tabletext11"/>
              <w:jc w:val="center"/>
              <w:rPr>
                <w:ins w:id="21186" w:author="Author"/>
              </w:rPr>
            </w:pPr>
            <w:ins w:id="21187" w:author="Author">
              <w:r w:rsidRPr="00D016EC">
                <w:t xml:space="preserve">0.38 </w:t>
              </w:r>
            </w:ins>
          </w:p>
        </w:tc>
        <w:tc>
          <w:tcPr>
            <w:tcW w:w="400" w:type="dxa"/>
            <w:noWrap/>
            <w:vAlign w:val="bottom"/>
            <w:hideMark/>
          </w:tcPr>
          <w:p w14:paraId="53ADDE26" w14:textId="77777777" w:rsidR="00C50A95" w:rsidRPr="00D016EC" w:rsidRDefault="00C50A95" w:rsidP="00416506">
            <w:pPr>
              <w:pStyle w:val="tabletext11"/>
              <w:jc w:val="center"/>
              <w:rPr>
                <w:ins w:id="21188" w:author="Author"/>
              </w:rPr>
            </w:pPr>
            <w:ins w:id="21189" w:author="Author">
              <w:r w:rsidRPr="00D016EC">
                <w:t xml:space="preserve">0.32 </w:t>
              </w:r>
            </w:ins>
          </w:p>
        </w:tc>
        <w:tc>
          <w:tcPr>
            <w:tcW w:w="400" w:type="dxa"/>
            <w:noWrap/>
            <w:vAlign w:val="bottom"/>
            <w:hideMark/>
          </w:tcPr>
          <w:p w14:paraId="5030365D" w14:textId="77777777" w:rsidR="00C50A95" w:rsidRPr="00D016EC" w:rsidRDefault="00C50A95" w:rsidP="00416506">
            <w:pPr>
              <w:pStyle w:val="tabletext11"/>
              <w:jc w:val="center"/>
              <w:rPr>
                <w:ins w:id="21190" w:author="Author"/>
              </w:rPr>
            </w:pPr>
            <w:ins w:id="21191" w:author="Author">
              <w:r w:rsidRPr="00D016EC">
                <w:t xml:space="preserve">0.29 </w:t>
              </w:r>
            </w:ins>
          </w:p>
        </w:tc>
        <w:tc>
          <w:tcPr>
            <w:tcW w:w="400" w:type="dxa"/>
            <w:noWrap/>
            <w:vAlign w:val="bottom"/>
            <w:hideMark/>
          </w:tcPr>
          <w:p w14:paraId="64A27077" w14:textId="77777777" w:rsidR="00C50A95" w:rsidRPr="00D016EC" w:rsidRDefault="00C50A95" w:rsidP="00416506">
            <w:pPr>
              <w:pStyle w:val="tabletext11"/>
              <w:jc w:val="center"/>
              <w:rPr>
                <w:ins w:id="21192" w:author="Author"/>
              </w:rPr>
            </w:pPr>
            <w:ins w:id="21193" w:author="Author">
              <w:r w:rsidRPr="00D016EC">
                <w:t xml:space="preserve">0.27 </w:t>
              </w:r>
            </w:ins>
          </w:p>
        </w:tc>
        <w:tc>
          <w:tcPr>
            <w:tcW w:w="400" w:type="dxa"/>
            <w:noWrap/>
            <w:vAlign w:val="bottom"/>
            <w:hideMark/>
          </w:tcPr>
          <w:p w14:paraId="46C16789" w14:textId="77777777" w:rsidR="00C50A95" w:rsidRPr="00D016EC" w:rsidRDefault="00C50A95" w:rsidP="00416506">
            <w:pPr>
              <w:pStyle w:val="tabletext11"/>
              <w:jc w:val="center"/>
              <w:rPr>
                <w:ins w:id="21194" w:author="Author"/>
              </w:rPr>
            </w:pPr>
            <w:ins w:id="21195" w:author="Author">
              <w:r w:rsidRPr="00D016EC">
                <w:t xml:space="preserve">0.25 </w:t>
              </w:r>
            </w:ins>
          </w:p>
        </w:tc>
        <w:tc>
          <w:tcPr>
            <w:tcW w:w="400" w:type="dxa"/>
            <w:noWrap/>
            <w:vAlign w:val="bottom"/>
            <w:hideMark/>
          </w:tcPr>
          <w:p w14:paraId="04ADD89A" w14:textId="77777777" w:rsidR="00C50A95" w:rsidRPr="00D016EC" w:rsidRDefault="00C50A95" w:rsidP="00416506">
            <w:pPr>
              <w:pStyle w:val="tabletext11"/>
              <w:jc w:val="center"/>
              <w:rPr>
                <w:ins w:id="21196" w:author="Author"/>
              </w:rPr>
            </w:pPr>
            <w:ins w:id="21197" w:author="Author">
              <w:r w:rsidRPr="00D016EC">
                <w:t xml:space="preserve">0.24 </w:t>
              </w:r>
            </w:ins>
          </w:p>
        </w:tc>
        <w:tc>
          <w:tcPr>
            <w:tcW w:w="400" w:type="dxa"/>
            <w:noWrap/>
            <w:vAlign w:val="bottom"/>
            <w:hideMark/>
          </w:tcPr>
          <w:p w14:paraId="1C5B39A7" w14:textId="77777777" w:rsidR="00C50A95" w:rsidRPr="00D016EC" w:rsidRDefault="00C50A95" w:rsidP="00416506">
            <w:pPr>
              <w:pStyle w:val="tabletext11"/>
              <w:jc w:val="center"/>
              <w:rPr>
                <w:ins w:id="21198" w:author="Author"/>
              </w:rPr>
            </w:pPr>
            <w:ins w:id="21199" w:author="Author">
              <w:r w:rsidRPr="00D016EC">
                <w:t xml:space="preserve">0.22 </w:t>
              </w:r>
            </w:ins>
          </w:p>
        </w:tc>
        <w:tc>
          <w:tcPr>
            <w:tcW w:w="400" w:type="dxa"/>
            <w:noWrap/>
            <w:vAlign w:val="bottom"/>
            <w:hideMark/>
          </w:tcPr>
          <w:p w14:paraId="72BF8DDD" w14:textId="77777777" w:rsidR="00C50A95" w:rsidRPr="00D016EC" w:rsidRDefault="00C50A95" w:rsidP="00416506">
            <w:pPr>
              <w:pStyle w:val="tabletext11"/>
              <w:jc w:val="center"/>
              <w:rPr>
                <w:ins w:id="21200" w:author="Author"/>
              </w:rPr>
            </w:pPr>
            <w:ins w:id="21201" w:author="Author">
              <w:r w:rsidRPr="00D016EC">
                <w:t xml:space="preserve">0.20 </w:t>
              </w:r>
            </w:ins>
          </w:p>
        </w:tc>
        <w:tc>
          <w:tcPr>
            <w:tcW w:w="400" w:type="dxa"/>
            <w:noWrap/>
            <w:vAlign w:val="bottom"/>
            <w:hideMark/>
          </w:tcPr>
          <w:p w14:paraId="39B23B17" w14:textId="77777777" w:rsidR="00C50A95" w:rsidRPr="00D016EC" w:rsidRDefault="00C50A95" w:rsidP="00416506">
            <w:pPr>
              <w:pStyle w:val="tabletext11"/>
              <w:jc w:val="center"/>
              <w:rPr>
                <w:ins w:id="21202" w:author="Author"/>
              </w:rPr>
            </w:pPr>
            <w:ins w:id="21203" w:author="Author">
              <w:r w:rsidRPr="00D016EC">
                <w:t xml:space="preserve">0.19 </w:t>
              </w:r>
            </w:ins>
          </w:p>
        </w:tc>
        <w:tc>
          <w:tcPr>
            <w:tcW w:w="400" w:type="dxa"/>
            <w:noWrap/>
            <w:vAlign w:val="bottom"/>
            <w:hideMark/>
          </w:tcPr>
          <w:p w14:paraId="0591B91A" w14:textId="77777777" w:rsidR="00C50A95" w:rsidRPr="00D016EC" w:rsidRDefault="00C50A95" w:rsidP="00416506">
            <w:pPr>
              <w:pStyle w:val="tabletext11"/>
              <w:jc w:val="center"/>
              <w:rPr>
                <w:ins w:id="21204" w:author="Author"/>
              </w:rPr>
            </w:pPr>
            <w:ins w:id="21205" w:author="Author">
              <w:r w:rsidRPr="00D016EC">
                <w:t xml:space="preserve">0.18 </w:t>
              </w:r>
            </w:ins>
          </w:p>
        </w:tc>
        <w:tc>
          <w:tcPr>
            <w:tcW w:w="400" w:type="dxa"/>
            <w:noWrap/>
            <w:vAlign w:val="bottom"/>
            <w:hideMark/>
          </w:tcPr>
          <w:p w14:paraId="4276C275" w14:textId="77777777" w:rsidR="00C50A95" w:rsidRPr="00D016EC" w:rsidRDefault="00C50A95" w:rsidP="00416506">
            <w:pPr>
              <w:pStyle w:val="tabletext11"/>
              <w:jc w:val="center"/>
              <w:rPr>
                <w:ins w:id="21206" w:author="Author"/>
              </w:rPr>
            </w:pPr>
            <w:ins w:id="21207" w:author="Author">
              <w:r w:rsidRPr="00D016EC">
                <w:t xml:space="preserve">0.16 </w:t>
              </w:r>
            </w:ins>
          </w:p>
        </w:tc>
        <w:tc>
          <w:tcPr>
            <w:tcW w:w="400" w:type="dxa"/>
            <w:noWrap/>
            <w:vAlign w:val="bottom"/>
            <w:hideMark/>
          </w:tcPr>
          <w:p w14:paraId="610EDC31" w14:textId="77777777" w:rsidR="00C50A95" w:rsidRPr="00D016EC" w:rsidRDefault="00C50A95" w:rsidP="00416506">
            <w:pPr>
              <w:pStyle w:val="tabletext11"/>
              <w:jc w:val="center"/>
              <w:rPr>
                <w:ins w:id="21208" w:author="Author"/>
              </w:rPr>
            </w:pPr>
            <w:ins w:id="21209" w:author="Author">
              <w:r w:rsidRPr="00D016EC">
                <w:t xml:space="preserve">0.15 </w:t>
              </w:r>
            </w:ins>
          </w:p>
        </w:tc>
        <w:tc>
          <w:tcPr>
            <w:tcW w:w="400" w:type="dxa"/>
            <w:noWrap/>
            <w:vAlign w:val="bottom"/>
            <w:hideMark/>
          </w:tcPr>
          <w:p w14:paraId="12222DE7" w14:textId="77777777" w:rsidR="00C50A95" w:rsidRPr="00D016EC" w:rsidRDefault="00C50A95" w:rsidP="00416506">
            <w:pPr>
              <w:pStyle w:val="tabletext11"/>
              <w:jc w:val="center"/>
              <w:rPr>
                <w:ins w:id="21210" w:author="Author"/>
              </w:rPr>
            </w:pPr>
            <w:ins w:id="21211" w:author="Author">
              <w:r w:rsidRPr="00D016EC">
                <w:t xml:space="preserve">0.14 </w:t>
              </w:r>
            </w:ins>
          </w:p>
        </w:tc>
        <w:tc>
          <w:tcPr>
            <w:tcW w:w="400" w:type="dxa"/>
            <w:noWrap/>
            <w:vAlign w:val="bottom"/>
            <w:hideMark/>
          </w:tcPr>
          <w:p w14:paraId="4447B230" w14:textId="77777777" w:rsidR="00C50A95" w:rsidRPr="00D016EC" w:rsidRDefault="00C50A95" w:rsidP="00416506">
            <w:pPr>
              <w:pStyle w:val="tabletext11"/>
              <w:jc w:val="center"/>
              <w:rPr>
                <w:ins w:id="21212" w:author="Author"/>
              </w:rPr>
            </w:pPr>
            <w:ins w:id="21213" w:author="Author">
              <w:r w:rsidRPr="00D016EC">
                <w:t xml:space="preserve">0.13 </w:t>
              </w:r>
            </w:ins>
          </w:p>
        </w:tc>
        <w:tc>
          <w:tcPr>
            <w:tcW w:w="440" w:type="dxa"/>
            <w:noWrap/>
            <w:vAlign w:val="bottom"/>
            <w:hideMark/>
          </w:tcPr>
          <w:p w14:paraId="0D8BA8EB" w14:textId="77777777" w:rsidR="00C50A95" w:rsidRPr="00D016EC" w:rsidRDefault="00C50A95" w:rsidP="00416506">
            <w:pPr>
              <w:pStyle w:val="tabletext11"/>
              <w:jc w:val="center"/>
              <w:rPr>
                <w:ins w:id="21214" w:author="Author"/>
              </w:rPr>
            </w:pPr>
            <w:ins w:id="21215" w:author="Author">
              <w:r w:rsidRPr="00D016EC">
                <w:t xml:space="preserve">0.12 </w:t>
              </w:r>
            </w:ins>
          </w:p>
        </w:tc>
        <w:tc>
          <w:tcPr>
            <w:tcW w:w="400" w:type="dxa"/>
            <w:noWrap/>
            <w:vAlign w:val="bottom"/>
            <w:hideMark/>
          </w:tcPr>
          <w:p w14:paraId="41DBEBCE" w14:textId="77777777" w:rsidR="00C50A95" w:rsidRPr="00D016EC" w:rsidRDefault="00C50A95" w:rsidP="00416506">
            <w:pPr>
              <w:pStyle w:val="tabletext11"/>
              <w:jc w:val="center"/>
              <w:rPr>
                <w:ins w:id="21216" w:author="Author"/>
              </w:rPr>
            </w:pPr>
            <w:ins w:id="21217" w:author="Author">
              <w:r w:rsidRPr="00D016EC">
                <w:t xml:space="preserve">0.11 </w:t>
              </w:r>
            </w:ins>
          </w:p>
        </w:tc>
        <w:tc>
          <w:tcPr>
            <w:tcW w:w="400" w:type="dxa"/>
            <w:noWrap/>
            <w:vAlign w:val="bottom"/>
            <w:hideMark/>
          </w:tcPr>
          <w:p w14:paraId="2CF20CA9" w14:textId="77777777" w:rsidR="00C50A95" w:rsidRPr="00D016EC" w:rsidRDefault="00C50A95" w:rsidP="00416506">
            <w:pPr>
              <w:pStyle w:val="tabletext11"/>
              <w:jc w:val="center"/>
              <w:rPr>
                <w:ins w:id="21218" w:author="Author"/>
              </w:rPr>
            </w:pPr>
            <w:ins w:id="21219" w:author="Author">
              <w:r w:rsidRPr="00D016EC">
                <w:t xml:space="preserve">0.11 </w:t>
              </w:r>
            </w:ins>
          </w:p>
        </w:tc>
        <w:tc>
          <w:tcPr>
            <w:tcW w:w="400" w:type="dxa"/>
            <w:noWrap/>
            <w:vAlign w:val="bottom"/>
            <w:hideMark/>
          </w:tcPr>
          <w:p w14:paraId="5CDC8C87" w14:textId="77777777" w:rsidR="00C50A95" w:rsidRPr="00D016EC" w:rsidRDefault="00C50A95" w:rsidP="00416506">
            <w:pPr>
              <w:pStyle w:val="tabletext11"/>
              <w:jc w:val="center"/>
              <w:rPr>
                <w:ins w:id="21220" w:author="Author"/>
              </w:rPr>
            </w:pPr>
            <w:ins w:id="21221" w:author="Author">
              <w:r w:rsidRPr="00D016EC">
                <w:t xml:space="preserve">0.10 </w:t>
              </w:r>
            </w:ins>
          </w:p>
        </w:tc>
        <w:tc>
          <w:tcPr>
            <w:tcW w:w="400" w:type="dxa"/>
            <w:noWrap/>
            <w:vAlign w:val="bottom"/>
            <w:hideMark/>
          </w:tcPr>
          <w:p w14:paraId="14080EC8" w14:textId="77777777" w:rsidR="00C50A95" w:rsidRPr="00D016EC" w:rsidRDefault="00C50A95" w:rsidP="00416506">
            <w:pPr>
              <w:pStyle w:val="tabletext11"/>
              <w:jc w:val="center"/>
              <w:rPr>
                <w:ins w:id="21222" w:author="Author"/>
              </w:rPr>
            </w:pPr>
            <w:ins w:id="21223" w:author="Author">
              <w:r w:rsidRPr="00D016EC">
                <w:t xml:space="preserve">0.09 </w:t>
              </w:r>
            </w:ins>
          </w:p>
        </w:tc>
        <w:tc>
          <w:tcPr>
            <w:tcW w:w="460" w:type="dxa"/>
            <w:noWrap/>
            <w:vAlign w:val="bottom"/>
            <w:hideMark/>
          </w:tcPr>
          <w:p w14:paraId="142BCC2D" w14:textId="77777777" w:rsidR="00C50A95" w:rsidRPr="00D016EC" w:rsidRDefault="00C50A95" w:rsidP="00416506">
            <w:pPr>
              <w:pStyle w:val="tabletext11"/>
              <w:jc w:val="center"/>
              <w:rPr>
                <w:ins w:id="21224" w:author="Author"/>
              </w:rPr>
            </w:pPr>
            <w:ins w:id="21225" w:author="Author">
              <w:r w:rsidRPr="00D016EC">
                <w:t xml:space="preserve">0.09 </w:t>
              </w:r>
            </w:ins>
          </w:p>
        </w:tc>
      </w:tr>
      <w:tr w:rsidR="00C50A95" w:rsidRPr="00D016EC" w14:paraId="1298E1B9" w14:textId="77777777" w:rsidTr="00416506">
        <w:trPr>
          <w:trHeight w:val="190"/>
          <w:ins w:id="21226" w:author="Author"/>
        </w:trPr>
        <w:tc>
          <w:tcPr>
            <w:tcW w:w="200" w:type="dxa"/>
            <w:tcBorders>
              <w:right w:val="nil"/>
            </w:tcBorders>
            <w:vAlign w:val="bottom"/>
          </w:tcPr>
          <w:p w14:paraId="34BC80EB" w14:textId="77777777" w:rsidR="00C50A95" w:rsidRPr="00D016EC" w:rsidRDefault="00C50A95" w:rsidP="00416506">
            <w:pPr>
              <w:pStyle w:val="tabletext11"/>
              <w:jc w:val="right"/>
              <w:rPr>
                <w:ins w:id="21227" w:author="Author"/>
              </w:rPr>
            </w:pPr>
          </w:p>
        </w:tc>
        <w:tc>
          <w:tcPr>
            <w:tcW w:w="1580" w:type="dxa"/>
            <w:tcBorders>
              <w:left w:val="nil"/>
            </w:tcBorders>
            <w:vAlign w:val="bottom"/>
            <w:hideMark/>
          </w:tcPr>
          <w:p w14:paraId="3EAA9183" w14:textId="77777777" w:rsidR="00C50A95" w:rsidRPr="00D016EC" w:rsidRDefault="00C50A95" w:rsidP="00416506">
            <w:pPr>
              <w:pStyle w:val="tabletext11"/>
              <w:tabs>
                <w:tab w:val="decimal" w:pos="640"/>
              </w:tabs>
              <w:rPr>
                <w:ins w:id="21228" w:author="Author"/>
              </w:rPr>
            </w:pPr>
            <w:ins w:id="21229" w:author="Author">
              <w:r w:rsidRPr="00D016EC">
                <w:t>14,000 to 15,999</w:t>
              </w:r>
            </w:ins>
          </w:p>
        </w:tc>
        <w:tc>
          <w:tcPr>
            <w:tcW w:w="680" w:type="dxa"/>
            <w:noWrap/>
            <w:vAlign w:val="bottom"/>
            <w:hideMark/>
          </w:tcPr>
          <w:p w14:paraId="309D15C6" w14:textId="77777777" w:rsidR="00C50A95" w:rsidRPr="00D016EC" w:rsidRDefault="00C50A95" w:rsidP="00416506">
            <w:pPr>
              <w:pStyle w:val="tabletext11"/>
              <w:jc w:val="center"/>
              <w:rPr>
                <w:ins w:id="21230" w:author="Author"/>
              </w:rPr>
            </w:pPr>
            <w:ins w:id="21231" w:author="Author">
              <w:r w:rsidRPr="00D016EC">
                <w:t xml:space="preserve">0.93 </w:t>
              </w:r>
            </w:ins>
          </w:p>
        </w:tc>
        <w:tc>
          <w:tcPr>
            <w:tcW w:w="900" w:type="dxa"/>
            <w:noWrap/>
            <w:vAlign w:val="bottom"/>
            <w:hideMark/>
          </w:tcPr>
          <w:p w14:paraId="155915D6" w14:textId="77777777" w:rsidR="00C50A95" w:rsidRPr="00D016EC" w:rsidRDefault="00C50A95" w:rsidP="00416506">
            <w:pPr>
              <w:pStyle w:val="tabletext11"/>
              <w:jc w:val="center"/>
              <w:rPr>
                <w:ins w:id="21232" w:author="Author"/>
              </w:rPr>
            </w:pPr>
            <w:ins w:id="21233" w:author="Author">
              <w:r w:rsidRPr="00D016EC">
                <w:t xml:space="preserve">0.93 </w:t>
              </w:r>
            </w:ins>
          </w:p>
        </w:tc>
        <w:tc>
          <w:tcPr>
            <w:tcW w:w="400" w:type="dxa"/>
            <w:noWrap/>
            <w:vAlign w:val="bottom"/>
            <w:hideMark/>
          </w:tcPr>
          <w:p w14:paraId="15A78278" w14:textId="77777777" w:rsidR="00C50A95" w:rsidRPr="00D016EC" w:rsidRDefault="00C50A95" w:rsidP="00416506">
            <w:pPr>
              <w:pStyle w:val="tabletext11"/>
              <w:jc w:val="center"/>
              <w:rPr>
                <w:ins w:id="21234" w:author="Author"/>
              </w:rPr>
            </w:pPr>
            <w:ins w:id="21235" w:author="Author">
              <w:r w:rsidRPr="00D016EC">
                <w:t xml:space="preserve">0.85 </w:t>
              </w:r>
            </w:ins>
          </w:p>
        </w:tc>
        <w:tc>
          <w:tcPr>
            <w:tcW w:w="400" w:type="dxa"/>
            <w:noWrap/>
            <w:vAlign w:val="bottom"/>
            <w:hideMark/>
          </w:tcPr>
          <w:p w14:paraId="5644F342" w14:textId="77777777" w:rsidR="00C50A95" w:rsidRPr="00D016EC" w:rsidRDefault="00C50A95" w:rsidP="00416506">
            <w:pPr>
              <w:pStyle w:val="tabletext11"/>
              <w:jc w:val="center"/>
              <w:rPr>
                <w:ins w:id="21236" w:author="Author"/>
              </w:rPr>
            </w:pPr>
            <w:ins w:id="21237" w:author="Author">
              <w:r w:rsidRPr="00D016EC">
                <w:t xml:space="preserve">0.80 </w:t>
              </w:r>
            </w:ins>
          </w:p>
        </w:tc>
        <w:tc>
          <w:tcPr>
            <w:tcW w:w="400" w:type="dxa"/>
            <w:noWrap/>
            <w:vAlign w:val="bottom"/>
            <w:hideMark/>
          </w:tcPr>
          <w:p w14:paraId="2E3517A0" w14:textId="77777777" w:rsidR="00C50A95" w:rsidRPr="00D016EC" w:rsidRDefault="00C50A95" w:rsidP="00416506">
            <w:pPr>
              <w:pStyle w:val="tabletext11"/>
              <w:jc w:val="center"/>
              <w:rPr>
                <w:ins w:id="21238" w:author="Author"/>
              </w:rPr>
            </w:pPr>
            <w:ins w:id="21239" w:author="Author">
              <w:r w:rsidRPr="00D016EC">
                <w:t xml:space="preserve">0.74 </w:t>
              </w:r>
            </w:ins>
          </w:p>
        </w:tc>
        <w:tc>
          <w:tcPr>
            <w:tcW w:w="400" w:type="dxa"/>
            <w:noWrap/>
            <w:vAlign w:val="bottom"/>
            <w:hideMark/>
          </w:tcPr>
          <w:p w14:paraId="45D81723" w14:textId="77777777" w:rsidR="00C50A95" w:rsidRPr="00D016EC" w:rsidRDefault="00C50A95" w:rsidP="00416506">
            <w:pPr>
              <w:pStyle w:val="tabletext11"/>
              <w:jc w:val="center"/>
              <w:rPr>
                <w:ins w:id="21240" w:author="Author"/>
              </w:rPr>
            </w:pPr>
            <w:ins w:id="21241" w:author="Author">
              <w:r w:rsidRPr="00D016EC">
                <w:t xml:space="preserve">0.59 </w:t>
              </w:r>
            </w:ins>
          </w:p>
        </w:tc>
        <w:tc>
          <w:tcPr>
            <w:tcW w:w="400" w:type="dxa"/>
            <w:noWrap/>
            <w:vAlign w:val="bottom"/>
            <w:hideMark/>
          </w:tcPr>
          <w:p w14:paraId="0DFC7488" w14:textId="77777777" w:rsidR="00C50A95" w:rsidRPr="00D016EC" w:rsidRDefault="00C50A95" w:rsidP="00416506">
            <w:pPr>
              <w:pStyle w:val="tabletext11"/>
              <w:jc w:val="center"/>
              <w:rPr>
                <w:ins w:id="21242" w:author="Author"/>
              </w:rPr>
            </w:pPr>
            <w:ins w:id="21243" w:author="Author">
              <w:r w:rsidRPr="00D016EC">
                <w:t xml:space="preserve">0.52 </w:t>
              </w:r>
            </w:ins>
          </w:p>
        </w:tc>
        <w:tc>
          <w:tcPr>
            <w:tcW w:w="400" w:type="dxa"/>
            <w:noWrap/>
            <w:vAlign w:val="bottom"/>
            <w:hideMark/>
          </w:tcPr>
          <w:p w14:paraId="290F3E94" w14:textId="77777777" w:rsidR="00C50A95" w:rsidRPr="00D016EC" w:rsidRDefault="00C50A95" w:rsidP="00416506">
            <w:pPr>
              <w:pStyle w:val="tabletext11"/>
              <w:jc w:val="center"/>
              <w:rPr>
                <w:ins w:id="21244" w:author="Author"/>
              </w:rPr>
            </w:pPr>
            <w:ins w:id="21245" w:author="Author">
              <w:r w:rsidRPr="00D016EC">
                <w:t xml:space="preserve">0.44 </w:t>
              </w:r>
            </w:ins>
          </w:p>
        </w:tc>
        <w:tc>
          <w:tcPr>
            <w:tcW w:w="400" w:type="dxa"/>
            <w:noWrap/>
            <w:vAlign w:val="bottom"/>
            <w:hideMark/>
          </w:tcPr>
          <w:p w14:paraId="48E07DF2" w14:textId="77777777" w:rsidR="00C50A95" w:rsidRPr="00D016EC" w:rsidRDefault="00C50A95" w:rsidP="00416506">
            <w:pPr>
              <w:pStyle w:val="tabletext11"/>
              <w:jc w:val="center"/>
              <w:rPr>
                <w:ins w:id="21246" w:author="Author"/>
              </w:rPr>
            </w:pPr>
            <w:ins w:id="21247" w:author="Author">
              <w:r w:rsidRPr="00D016EC">
                <w:t xml:space="preserve">0.38 </w:t>
              </w:r>
            </w:ins>
          </w:p>
        </w:tc>
        <w:tc>
          <w:tcPr>
            <w:tcW w:w="400" w:type="dxa"/>
            <w:noWrap/>
            <w:vAlign w:val="bottom"/>
            <w:hideMark/>
          </w:tcPr>
          <w:p w14:paraId="674C8002" w14:textId="77777777" w:rsidR="00C50A95" w:rsidRPr="00D016EC" w:rsidRDefault="00C50A95" w:rsidP="00416506">
            <w:pPr>
              <w:pStyle w:val="tabletext11"/>
              <w:jc w:val="center"/>
              <w:rPr>
                <w:ins w:id="21248" w:author="Author"/>
              </w:rPr>
            </w:pPr>
            <w:ins w:id="21249" w:author="Author">
              <w:r w:rsidRPr="00D016EC">
                <w:t xml:space="preserve">0.33 </w:t>
              </w:r>
            </w:ins>
          </w:p>
        </w:tc>
        <w:tc>
          <w:tcPr>
            <w:tcW w:w="400" w:type="dxa"/>
            <w:noWrap/>
            <w:vAlign w:val="bottom"/>
            <w:hideMark/>
          </w:tcPr>
          <w:p w14:paraId="7CD7B76C" w14:textId="77777777" w:rsidR="00C50A95" w:rsidRPr="00D016EC" w:rsidRDefault="00C50A95" w:rsidP="00416506">
            <w:pPr>
              <w:pStyle w:val="tabletext11"/>
              <w:jc w:val="center"/>
              <w:rPr>
                <w:ins w:id="21250" w:author="Author"/>
              </w:rPr>
            </w:pPr>
            <w:ins w:id="21251" w:author="Author">
              <w:r w:rsidRPr="00D016EC">
                <w:t xml:space="preserve">0.30 </w:t>
              </w:r>
            </w:ins>
          </w:p>
        </w:tc>
        <w:tc>
          <w:tcPr>
            <w:tcW w:w="400" w:type="dxa"/>
            <w:noWrap/>
            <w:vAlign w:val="bottom"/>
            <w:hideMark/>
          </w:tcPr>
          <w:p w14:paraId="7AA49D3F" w14:textId="77777777" w:rsidR="00C50A95" w:rsidRPr="00D016EC" w:rsidRDefault="00C50A95" w:rsidP="00416506">
            <w:pPr>
              <w:pStyle w:val="tabletext11"/>
              <w:jc w:val="center"/>
              <w:rPr>
                <w:ins w:id="21252" w:author="Author"/>
              </w:rPr>
            </w:pPr>
            <w:ins w:id="21253" w:author="Author">
              <w:r w:rsidRPr="00D016EC">
                <w:t xml:space="preserve">0.28 </w:t>
              </w:r>
            </w:ins>
          </w:p>
        </w:tc>
        <w:tc>
          <w:tcPr>
            <w:tcW w:w="400" w:type="dxa"/>
            <w:noWrap/>
            <w:vAlign w:val="bottom"/>
            <w:hideMark/>
          </w:tcPr>
          <w:p w14:paraId="18317333" w14:textId="77777777" w:rsidR="00C50A95" w:rsidRPr="00D016EC" w:rsidRDefault="00C50A95" w:rsidP="00416506">
            <w:pPr>
              <w:pStyle w:val="tabletext11"/>
              <w:jc w:val="center"/>
              <w:rPr>
                <w:ins w:id="21254" w:author="Author"/>
              </w:rPr>
            </w:pPr>
            <w:ins w:id="21255" w:author="Author">
              <w:r w:rsidRPr="00D016EC">
                <w:t xml:space="preserve">0.26 </w:t>
              </w:r>
            </w:ins>
          </w:p>
        </w:tc>
        <w:tc>
          <w:tcPr>
            <w:tcW w:w="400" w:type="dxa"/>
            <w:noWrap/>
            <w:vAlign w:val="bottom"/>
            <w:hideMark/>
          </w:tcPr>
          <w:p w14:paraId="3C1D2200" w14:textId="77777777" w:rsidR="00C50A95" w:rsidRPr="00D016EC" w:rsidRDefault="00C50A95" w:rsidP="00416506">
            <w:pPr>
              <w:pStyle w:val="tabletext11"/>
              <w:jc w:val="center"/>
              <w:rPr>
                <w:ins w:id="21256" w:author="Author"/>
              </w:rPr>
            </w:pPr>
            <w:ins w:id="21257" w:author="Author">
              <w:r w:rsidRPr="00D016EC">
                <w:t xml:space="preserve">0.24 </w:t>
              </w:r>
            </w:ins>
          </w:p>
        </w:tc>
        <w:tc>
          <w:tcPr>
            <w:tcW w:w="400" w:type="dxa"/>
            <w:noWrap/>
            <w:vAlign w:val="bottom"/>
            <w:hideMark/>
          </w:tcPr>
          <w:p w14:paraId="44AE35DD" w14:textId="77777777" w:rsidR="00C50A95" w:rsidRPr="00D016EC" w:rsidRDefault="00C50A95" w:rsidP="00416506">
            <w:pPr>
              <w:pStyle w:val="tabletext11"/>
              <w:jc w:val="center"/>
              <w:rPr>
                <w:ins w:id="21258" w:author="Author"/>
              </w:rPr>
            </w:pPr>
            <w:ins w:id="21259" w:author="Author">
              <w:r w:rsidRPr="00D016EC">
                <w:t xml:space="preserve">0.22 </w:t>
              </w:r>
            </w:ins>
          </w:p>
        </w:tc>
        <w:tc>
          <w:tcPr>
            <w:tcW w:w="400" w:type="dxa"/>
            <w:noWrap/>
            <w:vAlign w:val="bottom"/>
            <w:hideMark/>
          </w:tcPr>
          <w:p w14:paraId="6A552D49" w14:textId="77777777" w:rsidR="00C50A95" w:rsidRPr="00D016EC" w:rsidRDefault="00C50A95" w:rsidP="00416506">
            <w:pPr>
              <w:pStyle w:val="tabletext11"/>
              <w:jc w:val="center"/>
              <w:rPr>
                <w:ins w:id="21260" w:author="Author"/>
              </w:rPr>
            </w:pPr>
            <w:ins w:id="21261" w:author="Author">
              <w:r w:rsidRPr="00D016EC">
                <w:t xml:space="preserve">0.21 </w:t>
              </w:r>
            </w:ins>
          </w:p>
        </w:tc>
        <w:tc>
          <w:tcPr>
            <w:tcW w:w="400" w:type="dxa"/>
            <w:noWrap/>
            <w:vAlign w:val="bottom"/>
            <w:hideMark/>
          </w:tcPr>
          <w:p w14:paraId="60B726BB" w14:textId="77777777" w:rsidR="00C50A95" w:rsidRPr="00D016EC" w:rsidRDefault="00C50A95" w:rsidP="00416506">
            <w:pPr>
              <w:pStyle w:val="tabletext11"/>
              <w:jc w:val="center"/>
              <w:rPr>
                <w:ins w:id="21262" w:author="Author"/>
              </w:rPr>
            </w:pPr>
            <w:ins w:id="21263" w:author="Author">
              <w:r w:rsidRPr="00D016EC">
                <w:t xml:space="preserve">0.19 </w:t>
              </w:r>
            </w:ins>
          </w:p>
        </w:tc>
        <w:tc>
          <w:tcPr>
            <w:tcW w:w="400" w:type="dxa"/>
            <w:noWrap/>
            <w:vAlign w:val="bottom"/>
            <w:hideMark/>
          </w:tcPr>
          <w:p w14:paraId="6D55AC46" w14:textId="77777777" w:rsidR="00C50A95" w:rsidRPr="00D016EC" w:rsidRDefault="00C50A95" w:rsidP="00416506">
            <w:pPr>
              <w:pStyle w:val="tabletext11"/>
              <w:jc w:val="center"/>
              <w:rPr>
                <w:ins w:id="21264" w:author="Author"/>
              </w:rPr>
            </w:pPr>
            <w:ins w:id="21265" w:author="Author">
              <w:r w:rsidRPr="00D016EC">
                <w:t xml:space="preserve">0.18 </w:t>
              </w:r>
            </w:ins>
          </w:p>
        </w:tc>
        <w:tc>
          <w:tcPr>
            <w:tcW w:w="400" w:type="dxa"/>
            <w:noWrap/>
            <w:vAlign w:val="bottom"/>
            <w:hideMark/>
          </w:tcPr>
          <w:p w14:paraId="0ABED931" w14:textId="77777777" w:rsidR="00C50A95" w:rsidRPr="00D016EC" w:rsidRDefault="00C50A95" w:rsidP="00416506">
            <w:pPr>
              <w:pStyle w:val="tabletext11"/>
              <w:jc w:val="center"/>
              <w:rPr>
                <w:ins w:id="21266" w:author="Author"/>
              </w:rPr>
            </w:pPr>
            <w:ins w:id="21267" w:author="Author">
              <w:r w:rsidRPr="00D016EC">
                <w:t xml:space="preserve">0.17 </w:t>
              </w:r>
            </w:ins>
          </w:p>
        </w:tc>
        <w:tc>
          <w:tcPr>
            <w:tcW w:w="400" w:type="dxa"/>
            <w:noWrap/>
            <w:vAlign w:val="bottom"/>
            <w:hideMark/>
          </w:tcPr>
          <w:p w14:paraId="569EE5AC" w14:textId="77777777" w:rsidR="00C50A95" w:rsidRPr="00D016EC" w:rsidRDefault="00C50A95" w:rsidP="00416506">
            <w:pPr>
              <w:pStyle w:val="tabletext11"/>
              <w:jc w:val="center"/>
              <w:rPr>
                <w:ins w:id="21268" w:author="Author"/>
              </w:rPr>
            </w:pPr>
            <w:ins w:id="21269" w:author="Author">
              <w:r w:rsidRPr="00D016EC">
                <w:t xml:space="preserve">0.16 </w:t>
              </w:r>
            </w:ins>
          </w:p>
        </w:tc>
        <w:tc>
          <w:tcPr>
            <w:tcW w:w="400" w:type="dxa"/>
            <w:noWrap/>
            <w:vAlign w:val="bottom"/>
            <w:hideMark/>
          </w:tcPr>
          <w:p w14:paraId="28DDCC28" w14:textId="77777777" w:rsidR="00C50A95" w:rsidRPr="00D016EC" w:rsidRDefault="00C50A95" w:rsidP="00416506">
            <w:pPr>
              <w:pStyle w:val="tabletext11"/>
              <w:jc w:val="center"/>
              <w:rPr>
                <w:ins w:id="21270" w:author="Author"/>
              </w:rPr>
            </w:pPr>
            <w:ins w:id="21271" w:author="Author">
              <w:r w:rsidRPr="00D016EC">
                <w:t xml:space="preserve">0.14 </w:t>
              </w:r>
            </w:ins>
          </w:p>
        </w:tc>
        <w:tc>
          <w:tcPr>
            <w:tcW w:w="400" w:type="dxa"/>
            <w:noWrap/>
            <w:vAlign w:val="bottom"/>
            <w:hideMark/>
          </w:tcPr>
          <w:p w14:paraId="5FEDD7BF" w14:textId="77777777" w:rsidR="00C50A95" w:rsidRPr="00D016EC" w:rsidRDefault="00C50A95" w:rsidP="00416506">
            <w:pPr>
              <w:pStyle w:val="tabletext11"/>
              <w:jc w:val="center"/>
              <w:rPr>
                <w:ins w:id="21272" w:author="Author"/>
              </w:rPr>
            </w:pPr>
            <w:ins w:id="21273" w:author="Author">
              <w:r w:rsidRPr="00D016EC">
                <w:t xml:space="preserve">0.13 </w:t>
              </w:r>
            </w:ins>
          </w:p>
        </w:tc>
        <w:tc>
          <w:tcPr>
            <w:tcW w:w="440" w:type="dxa"/>
            <w:noWrap/>
            <w:vAlign w:val="bottom"/>
            <w:hideMark/>
          </w:tcPr>
          <w:p w14:paraId="427AA396" w14:textId="77777777" w:rsidR="00C50A95" w:rsidRPr="00D016EC" w:rsidRDefault="00C50A95" w:rsidP="00416506">
            <w:pPr>
              <w:pStyle w:val="tabletext11"/>
              <w:jc w:val="center"/>
              <w:rPr>
                <w:ins w:id="21274" w:author="Author"/>
              </w:rPr>
            </w:pPr>
            <w:ins w:id="21275" w:author="Author">
              <w:r w:rsidRPr="00D016EC">
                <w:t xml:space="preserve">0.12 </w:t>
              </w:r>
            </w:ins>
          </w:p>
        </w:tc>
        <w:tc>
          <w:tcPr>
            <w:tcW w:w="400" w:type="dxa"/>
            <w:noWrap/>
            <w:vAlign w:val="bottom"/>
            <w:hideMark/>
          </w:tcPr>
          <w:p w14:paraId="75E28C3A" w14:textId="77777777" w:rsidR="00C50A95" w:rsidRPr="00D016EC" w:rsidRDefault="00C50A95" w:rsidP="00416506">
            <w:pPr>
              <w:pStyle w:val="tabletext11"/>
              <w:jc w:val="center"/>
              <w:rPr>
                <w:ins w:id="21276" w:author="Author"/>
              </w:rPr>
            </w:pPr>
            <w:ins w:id="21277" w:author="Author">
              <w:r w:rsidRPr="00D016EC">
                <w:t xml:space="preserve">0.12 </w:t>
              </w:r>
            </w:ins>
          </w:p>
        </w:tc>
        <w:tc>
          <w:tcPr>
            <w:tcW w:w="400" w:type="dxa"/>
            <w:noWrap/>
            <w:vAlign w:val="bottom"/>
            <w:hideMark/>
          </w:tcPr>
          <w:p w14:paraId="0F2A8C01" w14:textId="77777777" w:rsidR="00C50A95" w:rsidRPr="00D016EC" w:rsidRDefault="00C50A95" w:rsidP="00416506">
            <w:pPr>
              <w:pStyle w:val="tabletext11"/>
              <w:jc w:val="center"/>
              <w:rPr>
                <w:ins w:id="21278" w:author="Author"/>
              </w:rPr>
            </w:pPr>
            <w:ins w:id="21279" w:author="Author">
              <w:r w:rsidRPr="00D016EC">
                <w:t xml:space="preserve">0.11 </w:t>
              </w:r>
            </w:ins>
          </w:p>
        </w:tc>
        <w:tc>
          <w:tcPr>
            <w:tcW w:w="400" w:type="dxa"/>
            <w:noWrap/>
            <w:vAlign w:val="bottom"/>
            <w:hideMark/>
          </w:tcPr>
          <w:p w14:paraId="6E49AA73" w14:textId="77777777" w:rsidR="00C50A95" w:rsidRPr="00D016EC" w:rsidRDefault="00C50A95" w:rsidP="00416506">
            <w:pPr>
              <w:pStyle w:val="tabletext11"/>
              <w:jc w:val="center"/>
              <w:rPr>
                <w:ins w:id="21280" w:author="Author"/>
              </w:rPr>
            </w:pPr>
            <w:ins w:id="21281" w:author="Author">
              <w:r w:rsidRPr="00D016EC">
                <w:t xml:space="preserve">0.10 </w:t>
              </w:r>
            </w:ins>
          </w:p>
        </w:tc>
        <w:tc>
          <w:tcPr>
            <w:tcW w:w="400" w:type="dxa"/>
            <w:noWrap/>
            <w:vAlign w:val="bottom"/>
            <w:hideMark/>
          </w:tcPr>
          <w:p w14:paraId="1B1CDE70" w14:textId="77777777" w:rsidR="00C50A95" w:rsidRPr="00D016EC" w:rsidRDefault="00C50A95" w:rsidP="00416506">
            <w:pPr>
              <w:pStyle w:val="tabletext11"/>
              <w:jc w:val="center"/>
              <w:rPr>
                <w:ins w:id="21282" w:author="Author"/>
              </w:rPr>
            </w:pPr>
            <w:ins w:id="21283" w:author="Author">
              <w:r w:rsidRPr="00D016EC">
                <w:t xml:space="preserve">0.09 </w:t>
              </w:r>
            </w:ins>
          </w:p>
        </w:tc>
        <w:tc>
          <w:tcPr>
            <w:tcW w:w="460" w:type="dxa"/>
            <w:noWrap/>
            <w:vAlign w:val="bottom"/>
            <w:hideMark/>
          </w:tcPr>
          <w:p w14:paraId="3D8E2E74" w14:textId="77777777" w:rsidR="00C50A95" w:rsidRPr="00D016EC" w:rsidRDefault="00C50A95" w:rsidP="00416506">
            <w:pPr>
              <w:pStyle w:val="tabletext11"/>
              <w:jc w:val="center"/>
              <w:rPr>
                <w:ins w:id="21284" w:author="Author"/>
              </w:rPr>
            </w:pPr>
            <w:ins w:id="21285" w:author="Author">
              <w:r w:rsidRPr="00D016EC">
                <w:t xml:space="preserve">0.09 </w:t>
              </w:r>
            </w:ins>
          </w:p>
        </w:tc>
      </w:tr>
      <w:tr w:rsidR="00C50A95" w:rsidRPr="00D016EC" w14:paraId="29E77908" w14:textId="77777777" w:rsidTr="00416506">
        <w:trPr>
          <w:trHeight w:val="190"/>
          <w:ins w:id="21286" w:author="Author"/>
        </w:trPr>
        <w:tc>
          <w:tcPr>
            <w:tcW w:w="200" w:type="dxa"/>
            <w:tcBorders>
              <w:right w:val="nil"/>
            </w:tcBorders>
            <w:vAlign w:val="bottom"/>
          </w:tcPr>
          <w:p w14:paraId="0E1837EC" w14:textId="77777777" w:rsidR="00C50A95" w:rsidRPr="00D016EC" w:rsidRDefault="00C50A95" w:rsidP="00416506">
            <w:pPr>
              <w:pStyle w:val="tabletext11"/>
              <w:jc w:val="right"/>
              <w:rPr>
                <w:ins w:id="21287" w:author="Author"/>
              </w:rPr>
            </w:pPr>
          </w:p>
        </w:tc>
        <w:tc>
          <w:tcPr>
            <w:tcW w:w="1580" w:type="dxa"/>
            <w:tcBorders>
              <w:left w:val="nil"/>
            </w:tcBorders>
            <w:vAlign w:val="bottom"/>
            <w:hideMark/>
          </w:tcPr>
          <w:p w14:paraId="522617AC" w14:textId="77777777" w:rsidR="00C50A95" w:rsidRPr="00D016EC" w:rsidRDefault="00C50A95" w:rsidP="00416506">
            <w:pPr>
              <w:pStyle w:val="tabletext11"/>
              <w:tabs>
                <w:tab w:val="decimal" w:pos="640"/>
              </w:tabs>
              <w:rPr>
                <w:ins w:id="21288" w:author="Author"/>
              </w:rPr>
            </w:pPr>
            <w:ins w:id="21289" w:author="Author">
              <w:r w:rsidRPr="00D016EC">
                <w:t>16,000 to 17,999</w:t>
              </w:r>
            </w:ins>
          </w:p>
        </w:tc>
        <w:tc>
          <w:tcPr>
            <w:tcW w:w="680" w:type="dxa"/>
            <w:noWrap/>
            <w:vAlign w:val="bottom"/>
            <w:hideMark/>
          </w:tcPr>
          <w:p w14:paraId="1A671181" w14:textId="77777777" w:rsidR="00C50A95" w:rsidRPr="00D016EC" w:rsidRDefault="00C50A95" w:rsidP="00416506">
            <w:pPr>
              <w:pStyle w:val="tabletext11"/>
              <w:jc w:val="center"/>
              <w:rPr>
                <w:ins w:id="21290" w:author="Author"/>
              </w:rPr>
            </w:pPr>
            <w:ins w:id="21291" w:author="Author">
              <w:r w:rsidRPr="00D016EC">
                <w:t xml:space="preserve">0.91 </w:t>
              </w:r>
            </w:ins>
          </w:p>
        </w:tc>
        <w:tc>
          <w:tcPr>
            <w:tcW w:w="900" w:type="dxa"/>
            <w:noWrap/>
            <w:vAlign w:val="bottom"/>
            <w:hideMark/>
          </w:tcPr>
          <w:p w14:paraId="7F174A8A" w14:textId="77777777" w:rsidR="00C50A95" w:rsidRPr="00D016EC" w:rsidRDefault="00C50A95" w:rsidP="00416506">
            <w:pPr>
              <w:pStyle w:val="tabletext11"/>
              <w:jc w:val="center"/>
              <w:rPr>
                <w:ins w:id="21292" w:author="Author"/>
              </w:rPr>
            </w:pPr>
            <w:ins w:id="21293" w:author="Author">
              <w:r w:rsidRPr="00D016EC">
                <w:t xml:space="preserve">0.91 </w:t>
              </w:r>
            </w:ins>
          </w:p>
        </w:tc>
        <w:tc>
          <w:tcPr>
            <w:tcW w:w="400" w:type="dxa"/>
            <w:noWrap/>
            <w:vAlign w:val="bottom"/>
            <w:hideMark/>
          </w:tcPr>
          <w:p w14:paraId="3B9397AE" w14:textId="77777777" w:rsidR="00C50A95" w:rsidRPr="00D016EC" w:rsidRDefault="00C50A95" w:rsidP="00416506">
            <w:pPr>
              <w:pStyle w:val="tabletext11"/>
              <w:jc w:val="center"/>
              <w:rPr>
                <w:ins w:id="21294" w:author="Author"/>
              </w:rPr>
            </w:pPr>
            <w:ins w:id="21295" w:author="Author">
              <w:r w:rsidRPr="00D016EC">
                <w:t xml:space="preserve">0.84 </w:t>
              </w:r>
            </w:ins>
          </w:p>
        </w:tc>
        <w:tc>
          <w:tcPr>
            <w:tcW w:w="400" w:type="dxa"/>
            <w:noWrap/>
            <w:vAlign w:val="bottom"/>
            <w:hideMark/>
          </w:tcPr>
          <w:p w14:paraId="282EB851" w14:textId="77777777" w:rsidR="00C50A95" w:rsidRPr="00D016EC" w:rsidRDefault="00C50A95" w:rsidP="00416506">
            <w:pPr>
              <w:pStyle w:val="tabletext11"/>
              <w:jc w:val="center"/>
              <w:rPr>
                <w:ins w:id="21296" w:author="Author"/>
              </w:rPr>
            </w:pPr>
            <w:ins w:id="21297" w:author="Author">
              <w:r w:rsidRPr="00D016EC">
                <w:t xml:space="preserve">0.79 </w:t>
              </w:r>
            </w:ins>
          </w:p>
        </w:tc>
        <w:tc>
          <w:tcPr>
            <w:tcW w:w="400" w:type="dxa"/>
            <w:noWrap/>
            <w:vAlign w:val="bottom"/>
            <w:hideMark/>
          </w:tcPr>
          <w:p w14:paraId="2361C78E" w14:textId="77777777" w:rsidR="00C50A95" w:rsidRPr="00D016EC" w:rsidRDefault="00C50A95" w:rsidP="00416506">
            <w:pPr>
              <w:pStyle w:val="tabletext11"/>
              <w:jc w:val="center"/>
              <w:rPr>
                <w:ins w:id="21298" w:author="Author"/>
              </w:rPr>
            </w:pPr>
            <w:ins w:id="21299" w:author="Author">
              <w:r w:rsidRPr="00D016EC">
                <w:t xml:space="preserve">0.72 </w:t>
              </w:r>
            </w:ins>
          </w:p>
        </w:tc>
        <w:tc>
          <w:tcPr>
            <w:tcW w:w="400" w:type="dxa"/>
            <w:noWrap/>
            <w:vAlign w:val="bottom"/>
            <w:hideMark/>
          </w:tcPr>
          <w:p w14:paraId="79315B0A" w14:textId="77777777" w:rsidR="00C50A95" w:rsidRPr="00D016EC" w:rsidRDefault="00C50A95" w:rsidP="00416506">
            <w:pPr>
              <w:pStyle w:val="tabletext11"/>
              <w:jc w:val="center"/>
              <w:rPr>
                <w:ins w:id="21300" w:author="Author"/>
              </w:rPr>
            </w:pPr>
            <w:ins w:id="21301" w:author="Author">
              <w:r w:rsidRPr="00D016EC">
                <w:t xml:space="preserve">0.58 </w:t>
              </w:r>
            </w:ins>
          </w:p>
        </w:tc>
        <w:tc>
          <w:tcPr>
            <w:tcW w:w="400" w:type="dxa"/>
            <w:noWrap/>
            <w:vAlign w:val="bottom"/>
            <w:hideMark/>
          </w:tcPr>
          <w:p w14:paraId="757E8145" w14:textId="77777777" w:rsidR="00C50A95" w:rsidRPr="00D016EC" w:rsidRDefault="00C50A95" w:rsidP="00416506">
            <w:pPr>
              <w:pStyle w:val="tabletext11"/>
              <w:jc w:val="center"/>
              <w:rPr>
                <w:ins w:id="21302" w:author="Author"/>
              </w:rPr>
            </w:pPr>
            <w:ins w:id="21303" w:author="Author">
              <w:r w:rsidRPr="00D016EC">
                <w:t xml:space="preserve">0.52 </w:t>
              </w:r>
            </w:ins>
          </w:p>
        </w:tc>
        <w:tc>
          <w:tcPr>
            <w:tcW w:w="400" w:type="dxa"/>
            <w:noWrap/>
            <w:vAlign w:val="bottom"/>
            <w:hideMark/>
          </w:tcPr>
          <w:p w14:paraId="113230FA" w14:textId="77777777" w:rsidR="00C50A95" w:rsidRPr="00D016EC" w:rsidRDefault="00C50A95" w:rsidP="00416506">
            <w:pPr>
              <w:pStyle w:val="tabletext11"/>
              <w:jc w:val="center"/>
              <w:rPr>
                <w:ins w:id="21304" w:author="Author"/>
              </w:rPr>
            </w:pPr>
            <w:ins w:id="21305" w:author="Author">
              <w:r w:rsidRPr="00D016EC">
                <w:t xml:space="preserve">0.44 </w:t>
              </w:r>
            </w:ins>
          </w:p>
        </w:tc>
        <w:tc>
          <w:tcPr>
            <w:tcW w:w="400" w:type="dxa"/>
            <w:noWrap/>
            <w:vAlign w:val="bottom"/>
            <w:hideMark/>
          </w:tcPr>
          <w:p w14:paraId="4D8D9281" w14:textId="77777777" w:rsidR="00C50A95" w:rsidRPr="00D016EC" w:rsidRDefault="00C50A95" w:rsidP="00416506">
            <w:pPr>
              <w:pStyle w:val="tabletext11"/>
              <w:jc w:val="center"/>
              <w:rPr>
                <w:ins w:id="21306" w:author="Author"/>
              </w:rPr>
            </w:pPr>
            <w:ins w:id="21307" w:author="Author">
              <w:r w:rsidRPr="00D016EC">
                <w:t xml:space="preserve">0.38 </w:t>
              </w:r>
            </w:ins>
          </w:p>
        </w:tc>
        <w:tc>
          <w:tcPr>
            <w:tcW w:w="400" w:type="dxa"/>
            <w:noWrap/>
            <w:vAlign w:val="bottom"/>
            <w:hideMark/>
          </w:tcPr>
          <w:p w14:paraId="4B3A34BB" w14:textId="77777777" w:rsidR="00C50A95" w:rsidRPr="00D016EC" w:rsidRDefault="00C50A95" w:rsidP="00416506">
            <w:pPr>
              <w:pStyle w:val="tabletext11"/>
              <w:jc w:val="center"/>
              <w:rPr>
                <w:ins w:id="21308" w:author="Author"/>
              </w:rPr>
            </w:pPr>
            <w:ins w:id="21309" w:author="Author">
              <w:r w:rsidRPr="00D016EC">
                <w:t xml:space="preserve">0.33 </w:t>
              </w:r>
            </w:ins>
          </w:p>
        </w:tc>
        <w:tc>
          <w:tcPr>
            <w:tcW w:w="400" w:type="dxa"/>
            <w:noWrap/>
            <w:vAlign w:val="bottom"/>
            <w:hideMark/>
          </w:tcPr>
          <w:p w14:paraId="1305C9EB" w14:textId="77777777" w:rsidR="00C50A95" w:rsidRPr="00D016EC" w:rsidRDefault="00C50A95" w:rsidP="00416506">
            <w:pPr>
              <w:pStyle w:val="tabletext11"/>
              <w:jc w:val="center"/>
              <w:rPr>
                <w:ins w:id="21310" w:author="Author"/>
              </w:rPr>
            </w:pPr>
            <w:ins w:id="21311" w:author="Author">
              <w:r w:rsidRPr="00D016EC">
                <w:t xml:space="preserve">0.30 </w:t>
              </w:r>
            </w:ins>
          </w:p>
        </w:tc>
        <w:tc>
          <w:tcPr>
            <w:tcW w:w="400" w:type="dxa"/>
            <w:noWrap/>
            <w:vAlign w:val="bottom"/>
            <w:hideMark/>
          </w:tcPr>
          <w:p w14:paraId="602009FF" w14:textId="77777777" w:rsidR="00C50A95" w:rsidRPr="00D016EC" w:rsidRDefault="00C50A95" w:rsidP="00416506">
            <w:pPr>
              <w:pStyle w:val="tabletext11"/>
              <w:jc w:val="center"/>
              <w:rPr>
                <w:ins w:id="21312" w:author="Author"/>
              </w:rPr>
            </w:pPr>
            <w:ins w:id="21313" w:author="Author">
              <w:r w:rsidRPr="00D016EC">
                <w:t xml:space="preserve">0.28 </w:t>
              </w:r>
            </w:ins>
          </w:p>
        </w:tc>
        <w:tc>
          <w:tcPr>
            <w:tcW w:w="400" w:type="dxa"/>
            <w:noWrap/>
            <w:vAlign w:val="bottom"/>
            <w:hideMark/>
          </w:tcPr>
          <w:p w14:paraId="482C5C5E" w14:textId="77777777" w:rsidR="00C50A95" w:rsidRPr="00D016EC" w:rsidRDefault="00C50A95" w:rsidP="00416506">
            <w:pPr>
              <w:pStyle w:val="tabletext11"/>
              <w:jc w:val="center"/>
              <w:rPr>
                <w:ins w:id="21314" w:author="Author"/>
              </w:rPr>
            </w:pPr>
            <w:ins w:id="21315" w:author="Author">
              <w:r w:rsidRPr="00D016EC">
                <w:t xml:space="preserve">0.27 </w:t>
              </w:r>
            </w:ins>
          </w:p>
        </w:tc>
        <w:tc>
          <w:tcPr>
            <w:tcW w:w="400" w:type="dxa"/>
            <w:noWrap/>
            <w:vAlign w:val="bottom"/>
            <w:hideMark/>
          </w:tcPr>
          <w:p w14:paraId="68E06F18" w14:textId="77777777" w:rsidR="00C50A95" w:rsidRPr="00D016EC" w:rsidRDefault="00C50A95" w:rsidP="00416506">
            <w:pPr>
              <w:pStyle w:val="tabletext11"/>
              <w:jc w:val="center"/>
              <w:rPr>
                <w:ins w:id="21316" w:author="Author"/>
              </w:rPr>
            </w:pPr>
            <w:ins w:id="21317" w:author="Author">
              <w:r w:rsidRPr="00D016EC">
                <w:t xml:space="preserve">0.25 </w:t>
              </w:r>
            </w:ins>
          </w:p>
        </w:tc>
        <w:tc>
          <w:tcPr>
            <w:tcW w:w="400" w:type="dxa"/>
            <w:noWrap/>
            <w:vAlign w:val="bottom"/>
            <w:hideMark/>
          </w:tcPr>
          <w:p w14:paraId="0512C99C" w14:textId="77777777" w:rsidR="00C50A95" w:rsidRPr="00D016EC" w:rsidRDefault="00C50A95" w:rsidP="00416506">
            <w:pPr>
              <w:pStyle w:val="tabletext11"/>
              <w:jc w:val="center"/>
              <w:rPr>
                <w:ins w:id="21318" w:author="Author"/>
              </w:rPr>
            </w:pPr>
            <w:ins w:id="21319" w:author="Author">
              <w:r w:rsidRPr="00D016EC">
                <w:t xml:space="preserve">0.24 </w:t>
              </w:r>
            </w:ins>
          </w:p>
        </w:tc>
        <w:tc>
          <w:tcPr>
            <w:tcW w:w="400" w:type="dxa"/>
            <w:noWrap/>
            <w:vAlign w:val="bottom"/>
            <w:hideMark/>
          </w:tcPr>
          <w:p w14:paraId="3CCD09A3" w14:textId="77777777" w:rsidR="00C50A95" w:rsidRPr="00D016EC" w:rsidRDefault="00C50A95" w:rsidP="00416506">
            <w:pPr>
              <w:pStyle w:val="tabletext11"/>
              <w:jc w:val="center"/>
              <w:rPr>
                <w:ins w:id="21320" w:author="Author"/>
              </w:rPr>
            </w:pPr>
            <w:ins w:id="21321" w:author="Author">
              <w:r w:rsidRPr="00D016EC">
                <w:t xml:space="preserve">0.22 </w:t>
              </w:r>
            </w:ins>
          </w:p>
        </w:tc>
        <w:tc>
          <w:tcPr>
            <w:tcW w:w="400" w:type="dxa"/>
            <w:noWrap/>
            <w:vAlign w:val="bottom"/>
            <w:hideMark/>
          </w:tcPr>
          <w:p w14:paraId="20F79340" w14:textId="77777777" w:rsidR="00C50A95" w:rsidRPr="00D016EC" w:rsidRDefault="00C50A95" w:rsidP="00416506">
            <w:pPr>
              <w:pStyle w:val="tabletext11"/>
              <w:jc w:val="center"/>
              <w:rPr>
                <w:ins w:id="21322" w:author="Author"/>
              </w:rPr>
            </w:pPr>
            <w:ins w:id="21323" w:author="Author">
              <w:r w:rsidRPr="00D016EC">
                <w:t xml:space="preserve">0.21 </w:t>
              </w:r>
            </w:ins>
          </w:p>
        </w:tc>
        <w:tc>
          <w:tcPr>
            <w:tcW w:w="400" w:type="dxa"/>
            <w:noWrap/>
            <w:vAlign w:val="bottom"/>
            <w:hideMark/>
          </w:tcPr>
          <w:p w14:paraId="54D8BA57" w14:textId="77777777" w:rsidR="00C50A95" w:rsidRPr="00D016EC" w:rsidRDefault="00C50A95" w:rsidP="00416506">
            <w:pPr>
              <w:pStyle w:val="tabletext11"/>
              <w:jc w:val="center"/>
              <w:rPr>
                <w:ins w:id="21324" w:author="Author"/>
              </w:rPr>
            </w:pPr>
            <w:ins w:id="21325" w:author="Author">
              <w:r w:rsidRPr="00D016EC">
                <w:t xml:space="preserve">0.20 </w:t>
              </w:r>
            </w:ins>
          </w:p>
        </w:tc>
        <w:tc>
          <w:tcPr>
            <w:tcW w:w="400" w:type="dxa"/>
            <w:noWrap/>
            <w:vAlign w:val="bottom"/>
            <w:hideMark/>
          </w:tcPr>
          <w:p w14:paraId="19718F5F" w14:textId="77777777" w:rsidR="00C50A95" w:rsidRPr="00D016EC" w:rsidRDefault="00C50A95" w:rsidP="00416506">
            <w:pPr>
              <w:pStyle w:val="tabletext11"/>
              <w:jc w:val="center"/>
              <w:rPr>
                <w:ins w:id="21326" w:author="Author"/>
              </w:rPr>
            </w:pPr>
            <w:ins w:id="21327" w:author="Author">
              <w:r w:rsidRPr="00D016EC">
                <w:t xml:space="preserve">0.18 </w:t>
              </w:r>
            </w:ins>
          </w:p>
        </w:tc>
        <w:tc>
          <w:tcPr>
            <w:tcW w:w="400" w:type="dxa"/>
            <w:noWrap/>
            <w:vAlign w:val="bottom"/>
            <w:hideMark/>
          </w:tcPr>
          <w:p w14:paraId="3495FB57" w14:textId="77777777" w:rsidR="00C50A95" w:rsidRPr="00D016EC" w:rsidRDefault="00C50A95" w:rsidP="00416506">
            <w:pPr>
              <w:pStyle w:val="tabletext11"/>
              <w:jc w:val="center"/>
              <w:rPr>
                <w:ins w:id="21328" w:author="Author"/>
              </w:rPr>
            </w:pPr>
            <w:ins w:id="21329" w:author="Author">
              <w:r w:rsidRPr="00D016EC">
                <w:t xml:space="preserve">0.17 </w:t>
              </w:r>
            </w:ins>
          </w:p>
        </w:tc>
        <w:tc>
          <w:tcPr>
            <w:tcW w:w="400" w:type="dxa"/>
            <w:noWrap/>
            <w:vAlign w:val="bottom"/>
            <w:hideMark/>
          </w:tcPr>
          <w:p w14:paraId="78D80B8C" w14:textId="77777777" w:rsidR="00C50A95" w:rsidRPr="00D016EC" w:rsidRDefault="00C50A95" w:rsidP="00416506">
            <w:pPr>
              <w:pStyle w:val="tabletext11"/>
              <w:jc w:val="center"/>
              <w:rPr>
                <w:ins w:id="21330" w:author="Author"/>
              </w:rPr>
            </w:pPr>
            <w:ins w:id="21331" w:author="Author">
              <w:r w:rsidRPr="00D016EC">
                <w:t xml:space="preserve">0.16 </w:t>
              </w:r>
            </w:ins>
          </w:p>
        </w:tc>
        <w:tc>
          <w:tcPr>
            <w:tcW w:w="400" w:type="dxa"/>
            <w:noWrap/>
            <w:vAlign w:val="bottom"/>
            <w:hideMark/>
          </w:tcPr>
          <w:p w14:paraId="133FFCFD" w14:textId="77777777" w:rsidR="00C50A95" w:rsidRPr="00D016EC" w:rsidRDefault="00C50A95" w:rsidP="00416506">
            <w:pPr>
              <w:pStyle w:val="tabletext11"/>
              <w:jc w:val="center"/>
              <w:rPr>
                <w:ins w:id="21332" w:author="Author"/>
              </w:rPr>
            </w:pPr>
            <w:ins w:id="21333" w:author="Author">
              <w:r w:rsidRPr="00D016EC">
                <w:t xml:space="preserve">0.15 </w:t>
              </w:r>
            </w:ins>
          </w:p>
        </w:tc>
        <w:tc>
          <w:tcPr>
            <w:tcW w:w="440" w:type="dxa"/>
            <w:noWrap/>
            <w:vAlign w:val="bottom"/>
            <w:hideMark/>
          </w:tcPr>
          <w:p w14:paraId="18D92498" w14:textId="77777777" w:rsidR="00C50A95" w:rsidRPr="00D016EC" w:rsidRDefault="00C50A95" w:rsidP="00416506">
            <w:pPr>
              <w:pStyle w:val="tabletext11"/>
              <w:jc w:val="center"/>
              <w:rPr>
                <w:ins w:id="21334" w:author="Author"/>
              </w:rPr>
            </w:pPr>
            <w:ins w:id="21335" w:author="Author">
              <w:r w:rsidRPr="00D016EC">
                <w:t xml:space="preserve">0.14 </w:t>
              </w:r>
            </w:ins>
          </w:p>
        </w:tc>
        <w:tc>
          <w:tcPr>
            <w:tcW w:w="400" w:type="dxa"/>
            <w:noWrap/>
            <w:vAlign w:val="bottom"/>
            <w:hideMark/>
          </w:tcPr>
          <w:p w14:paraId="5D5D94E9" w14:textId="77777777" w:rsidR="00C50A95" w:rsidRPr="00D016EC" w:rsidRDefault="00C50A95" w:rsidP="00416506">
            <w:pPr>
              <w:pStyle w:val="tabletext11"/>
              <w:jc w:val="center"/>
              <w:rPr>
                <w:ins w:id="21336" w:author="Author"/>
              </w:rPr>
            </w:pPr>
            <w:ins w:id="21337" w:author="Author">
              <w:r w:rsidRPr="00D016EC">
                <w:t xml:space="preserve">0.14 </w:t>
              </w:r>
            </w:ins>
          </w:p>
        </w:tc>
        <w:tc>
          <w:tcPr>
            <w:tcW w:w="400" w:type="dxa"/>
            <w:noWrap/>
            <w:vAlign w:val="bottom"/>
            <w:hideMark/>
          </w:tcPr>
          <w:p w14:paraId="6A26A999" w14:textId="77777777" w:rsidR="00C50A95" w:rsidRPr="00D016EC" w:rsidRDefault="00C50A95" w:rsidP="00416506">
            <w:pPr>
              <w:pStyle w:val="tabletext11"/>
              <w:jc w:val="center"/>
              <w:rPr>
                <w:ins w:id="21338" w:author="Author"/>
              </w:rPr>
            </w:pPr>
            <w:ins w:id="21339" w:author="Author">
              <w:r w:rsidRPr="00D016EC">
                <w:t xml:space="preserve">0.13 </w:t>
              </w:r>
            </w:ins>
          </w:p>
        </w:tc>
        <w:tc>
          <w:tcPr>
            <w:tcW w:w="400" w:type="dxa"/>
            <w:noWrap/>
            <w:vAlign w:val="bottom"/>
            <w:hideMark/>
          </w:tcPr>
          <w:p w14:paraId="6845558E" w14:textId="77777777" w:rsidR="00C50A95" w:rsidRPr="00D016EC" w:rsidRDefault="00C50A95" w:rsidP="00416506">
            <w:pPr>
              <w:pStyle w:val="tabletext11"/>
              <w:jc w:val="center"/>
              <w:rPr>
                <w:ins w:id="21340" w:author="Author"/>
              </w:rPr>
            </w:pPr>
            <w:ins w:id="21341" w:author="Author">
              <w:r w:rsidRPr="00D016EC">
                <w:t xml:space="preserve">0.12 </w:t>
              </w:r>
            </w:ins>
          </w:p>
        </w:tc>
        <w:tc>
          <w:tcPr>
            <w:tcW w:w="400" w:type="dxa"/>
            <w:noWrap/>
            <w:vAlign w:val="bottom"/>
            <w:hideMark/>
          </w:tcPr>
          <w:p w14:paraId="46F015E8" w14:textId="77777777" w:rsidR="00C50A95" w:rsidRPr="00D016EC" w:rsidRDefault="00C50A95" w:rsidP="00416506">
            <w:pPr>
              <w:pStyle w:val="tabletext11"/>
              <w:jc w:val="center"/>
              <w:rPr>
                <w:ins w:id="21342" w:author="Author"/>
              </w:rPr>
            </w:pPr>
            <w:ins w:id="21343" w:author="Author">
              <w:r w:rsidRPr="00D016EC">
                <w:t xml:space="preserve">0.11 </w:t>
              </w:r>
            </w:ins>
          </w:p>
        </w:tc>
        <w:tc>
          <w:tcPr>
            <w:tcW w:w="460" w:type="dxa"/>
            <w:noWrap/>
            <w:vAlign w:val="bottom"/>
            <w:hideMark/>
          </w:tcPr>
          <w:p w14:paraId="03853FA6" w14:textId="77777777" w:rsidR="00C50A95" w:rsidRPr="00D016EC" w:rsidRDefault="00C50A95" w:rsidP="00416506">
            <w:pPr>
              <w:pStyle w:val="tabletext11"/>
              <w:jc w:val="center"/>
              <w:rPr>
                <w:ins w:id="21344" w:author="Author"/>
              </w:rPr>
            </w:pPr>
            <w:ins w:id="21345" w:author="Author">
              <w:r w:rsidRPr="00D016EC">
                <w:t xml:space="preserve">0.11 </w:t>
              </w:r>
            </w:ins>
          </w:p>
        </w:tc>
      </w:tr>
      <w:tr w:rsidR="00C50A95" w:rsidRPr="00D016EC" w14:paraId="3BB8D070" w14:textId="77777777" w:rsidTr="00416506">
        <w:trPr>
          <w:trHeight w:val="190"/>
          <w:ins w:id="21346" w:author="Author"/>
        </w:trPr>
        <w:tc>
          <w:tcPr>
            <w:tcW w:w="200" w:type="dxa"/>
            <w:tcBorders>
              <w:right w:val="nil"/>
            </w:tcBorders>
            <w:vAlign w:val="bottom"/>
          </w:tcPr>
          <w:p w14:paraId="301AE473" w14:textId="77777777" w:rsidR="00C50A95" w:rsidRPr="00D016EC" w:rsidRDefault="00C50A95" w:rsidP="00416506">
            <w:pPr>
              <w:pStyle w:val="tabletext11"/>
              <w:jc w:val="right"/>
              <w:rPr>
                <w:ins w:id="21347" w:author="Author"/>
              </w:rPr>
            </w:pPr>
          </w:p>
        </w:tc>
        <w:tc>
          <w:tcPr>
            <w:tcW w:w="1580" w:type="dxa"/>
            <w:tcBorders>
              <w:left w:val="nil"/>
            </w:tcBorders>
            <w:vAlign w:val="bottom"/>
            <w:hideMark/>
          </w:tcPr>
          <w:p w14:paraId="12BAE0A1" w14:textId="77777777" w:rsidR="00C50A95" w:rsidRPr="00D016EC" w:rsidRDefault="00C50A95" w:rsidP="00416506">
            <w:pPr>
              <w:pStyle w:val="tabletext11"/>
              <w:tabs>
                <w:tab w:val="decimal" w:pos="640"/>
              </w:tabs>
              <w:rPr>
                <w:ins w:id="21348" w:author="Author"/>
              </w:rPr>
            </w:pPr>
            <w:ins w:id="21349" w:author="Author">
              <w:r w:rsidRPr="00D016EC">
                <w:t>18,000 to 19,999</w:t>
              </w:r>
            </w:ins>
          </w:p>
        </w:tc>
        <w:tc>
          <w:tcPr>
            <w:tcW w:w="680" w:type="dxa"/>
            <w:noWrap/>
            <w:vAlign w:val="bottom"/>
            <w:hideMark/>
          </w:tcPr>
          <w:p w14:paraId="26483397" w14:textId="77777777" w:rsidR="00C50A95" w:rsidRPr="00D016EC" w:rsidRDefault="00C50A95" w:rsidP="00416506">
            <w:pPr>
              <w:pStyle w:val="tabletext11"/>
              <w:jc w:val="center"/>
              <w:rPr>
                <w:ins w:id="21350" w:author="Author"/>
              </w:rPr>
            </w:pPr>
            <w:ins w:id="21351" w:author="Author">
              <w:r w:rsidRPr="00D016EC">
                <w:t xml:space="preserve">0.89 </w:t>
              </w:r>
            </w:ins>
          </w:p>
        </w:tc>
        <w:tc>
          <w:tcPr>
            <w:tcW w:w="900" w:type="dxa"/>
            <w:noWrap/>
            <w:vAlign w:val="bottom"/>
            <w:hideMark/>
          </w:tcPr>
          <w:p w14:paraId="3AEFFD0D" w14:textId="77777777" w:rsidR="00C50A95" w:rsidRPr="00D016EC" w:rsidRDefault="00C50A95" w:rsidP="00416506">
            <w:pPr>
              <w:pStyle w:val="tabletext11"/>
              <w:jc w:val="center"/>
              <w:rPr>
                <w:ins w:id="21352" w:author="Author"/>
              </w:rPr>
            </w:pPr>
            <w:ins w:id="21353" w:author="Author">
              <w:r w:rsidRPr="00D016EC">
                <w:t xml:space="preserve">0.89 </w:t>
              </w:r>
            </w:ins>
          </w:p>
        </w:tc>
        <w:tc>
          <w:tcPr>
            <w:tcW w:w="400" w:type="dxa"/>
            <w:noWrap/>
            <w:vAlign w:val="bottom"/>
            <w:hideMark/>
          </w:tcPr>
          <w:p w14:paraId="23CBA35B" w14:textId="77777777" w:rsidR="00C50A95" w:rsidRPr="00D016EC" w:rsidRDefault="00C50A95" w:rsidP="00416506">
            <w:pPr>
              <w:pStyle w:val="tabletext11"/>
              <w:jc w:val="center"/>
              <w:rPr>
                <w:ins w:id="21354" w:author="Author"/>
              </w:rPr>
            </w:pPr>
            <w:ins w:id="21355" w:author="Author">
              <w:r w:rsidRPr="00D016EC">
                <w:t xml:space="preserve">0.82 </w:t>
              </w:r>
            </w:ins>
          </w:p>
        </w:tc>
        <w:tc>
          <w:tcPr>
            <w:tcW w:w="400" w:type="dxa"/>
            <w:noWrap/>
            <w:vAlign w:val="bottom"/>
            <w:hideMark/>
          </w:tcPr>
          <w:p w14:paraId="5646A669" w14:textId="77777777" w:rsidR="00C50A95" w:rsidRPr="00D016EC" w:rsidRDefault="00C50A95" w:rsidP="00416506">
            <w:pPr>
              <w:pStyle w:val="tabletext11"/>
              <w:jc w:val="center"/>
              <w:rPr>
                <w:ins w:id="21356" w:author="Author"/>
              </w:rPr>
            </w:pPr>
            <w:ins w:id="21357" w:author="Author">
              <w:r w:rsidRPr="00D016EC">
                <w:t xml:space="preserve">0.77 </w:t>
              </w:r>
            </w:ins>
          </w:p>
        </w:tc>
        <w:tc>
          <w:tcPr>
            <w:tcW w:w="400" w:type="dxa"/>
            <w:noWrap/>
            <w:vAlign w:val="bottom"/>
            <w:hideMark/>
          </w:tcPr>
          <w:p w14:paraId="6F6AE781" w14:textId="77777777" w:rsidR="00C50A95" w:rsidRPr="00D016EC" w:rsidRDefault="00C50A95" w:rsidP="00416506">
            <w:pPr>
              <w:pStyle w:val="tabletext11"/>
              <w:jc w:val="center"/>
              <w:rPr>
                <w:ins w:id="21358" w:author="Author"/>
              </w:rPr>
            </w:pPr>
            <w:ins w:id="21359" w:author="Author">
              <w:r w:rsidRPr="00D016EC">
                <w:t xml:space="preserve">0.71 </w:t>
              </w:r>
            </w:ins>
          </w:p>
        </w:tc>
        <w:tc>
          <w:tcPr>
            <w:tcW w:w="400" w:type="dxa"/>
            <w:noWrap/>
            <w:vAlign w:val="bottom"/>
            <w:hideMark/>
          </w:tcPr>
          <w:p w14:paraId="73402623" w14:textId="77777777" w:rsidR="00C50A95" w:rsidRPr="00D016EC" w:rsidRDefault="00C50A95" w:rsidP="00416506">
            <w:pPr>
              <w:pStyle w:val="tabletext11"/>
              <w:jc w:val="center"/>
              <w:rPr>
                <w:ins w:id="21360" w:author="Author"/>
              </w:rPr>
            </w:pPr>
            <w:ins w:id="21361" w:author="Author">
              <w:r w:rsidRPr="00D016EC">
                <w:t xml:space="preserve">0.58 </w:t>
              </w:r>
            </w:ins>
          </w:p>
        </w:tc>
        <w:tc>
          <w:tcPr>
            <w:tcW w:w="400" w:type="dxa"/>
            <w:noWrap/>
            <w:vAlign w:val="bottom"/>
            <w:hideMark/>
          </w:tcPr>
          <w:p w14:paraId="7F040AAA" w14:textId="77777777" w:rsidR="00C50A95" w:rsidRPr="00D016EC" w:rsidRDefault="00C50A95" w:rsidP="00416506">
            <w:pPr>
              <w:pStyle w:val="tabletext11"/>
              <w:jc w:val="center"/>
              <w:rPr>
                <w:ins w:id="21362" w:author="Author"/>
              </w:rPr>
            </w:pPr>
            <w:ins w:id="21363" w:author="Author">
              <w:r w:rsidRPr="00D016EC">
                <w:t xml:space="preserve">0.51 </w:t>
              </w:r>
            </w:ins>
          </w:p>
        </w:tc>
        <w:tc>
          <w:tcPr>
            <w:tcW w:w="400" w:type="dxa"/>
            <w:noWrap/>
            <w:vAlign w:val="bottom"/>
            <w:hideMark/>
          </w:tcPr>
          <w:p w14:paraId="591A28FF" w14:textId="77777777" w:rsidR="00C50A95" w:rsidRPr="00D016EC" w:rsidRDefault="00C50A95" w:rsidP="00416506">
            <w:pPr>
              <w:pStyle w:val="tabletext11"/>
              <w:jc w:val="center"/>
              <w:rPr>
                <w:ins w:id="21364" w:author="Author"/>
              </w:rPr>
            </w:pPr>
            <w:ins w:id="21365" w:author="Author">
              <w:r w:rsidRPr="00D016EC">
                <w:t xml:space="preserve">0.44 </w:t>
              </w:r>
            </w:ins>
          </w:p>
        </w:tc>
        <w:tc>
          <w:tcPr>
            <w:tcW w:w="400" w:type="dxa"/>
            <w:noWrap/>
            <w:vAlign w:val="bottom"/>
            <w:hideMark/>
          </w:tcPr>
          <w:p w14:paraId="5BA3A79C" w14:textId="77777777" w:rsidR="00C50A95" w:rsidRPr="00D016EC" w:rsidRDefault="00C50A95" w:rsidP="00416506">
            <w:pPr>
              <w:pStyle w:val="tabletext11"/>
              <w:jc w:val="center"/>
              <w:rPr>
                <w:ins w:id="21366" w:author="Author"/>
              </w:rPr>
            </w:pPr>
            <w:ins w:id="21367" w:author="Author">
              <w:r w:rsidRPr="00D016EC">
                <w:t xml:space="preserve">0.38 </w:t>
              </w:r>
            </w:ins>
          </w:p>
        </w:tc>
        <w:tc>
          <w:tcPr>
            <w:tcW w:w="400" w:type="dxa"/>
            <w:noWrap/>
            <w:vAlign w:val="bottom"/>
            <w:hideMark/>
          </w:tcPr>
          <w:p w14:paraId="3061F7DF" w14:textId="77777777" w:rsidR="00C50A95" w:rsidRPr="00D016EC" w:rsidRDefault="00C50A95" w:rsidP="00416506">
            <w:pPr>
              <w:pStyle w:val="tabletext11"/>
              <w:jc w:val="center"/>
              <w:rPr>
                <w:ins w:id="21368" w:author="Author"/>
              </w:rPr>
            </w:pPr>
            <w:ins w:id="21369" w:author="Author">
              <w:r w:rsidRPr="00D016EC">
                <w:t xml:space="preserve">0.34 </w:t>
              </w:r>
            </w:ins>
          </w:p>
        </w:tc>
        <w:tc>
          <w:tcPr>
            <w:tcW w:w="400" w:type="dxa"/>
            <w:noWrap/>
            <w:vAlign w:val="bottom"/>
            <w:hideMark/>
          </w:tcPr>
          <w:p w14:paraId="396EE494" w14:textId="77777777" w:rsidR="00C50A95" w:rsidRPr="00D016EC" w:rsidRDefault="00C50A95" w:rsidP="00416506">
            <w:pPr>
              <w:pStyle w:val="tabletext11"/>
              <w:jc w:val="center"/>
              <w:rPr>
                <w:ins w:id="21370" w:author="Author"/>
              </w:rPr>
            </w:pPr>
            <w:ins w:id="21371" w:author="Author">
              <w:r w:rsidRPr="00D016EC">
                <w:t xml:space="preserve">0.31 </w:t>
              </w:r>
            </w:ins>
          </w:p>
        </w:tc>
        <w:tc>
          <w:tcPr>
            <w:tcW w:w="400" w:type="dxa"/>
            <w:noWrap/>
            <w:vAlign w:val="bottom"/>
            <w:hideMark/>
          </w:tcPr>
          <w:p w14:paraId="6E43CEF0" w14:textId="77777777" w:rsidR="00C50A95" w:rsidRPr="00D016EC" w:rsidRDefault="00C50A95" w:rsidP="00416506">
            <w:pPr>
              <w:pStyle w:val="tabletext11"/>
              <w:jc w:val="center"/>
              <w:rPr>
                <w:ins w:id="21372" w:author="Author"/>
              </w:rPr>
            </w:pPr>
            <w:ins w:id="21373" w:author="Author">
              <w:r w:rsidRPr="00D016EC">
                <w:t xml:space="preserve">0.29 </w:t>
              </w:r>
            </w:ins>
          </w:p>
        </w:tc>
        <w:tc>
          <w:tcPr>
            <w:tcW w:w="400" w:type="dxa"/>
            <w:noWrap/>
            <w:vAlign w:val="bottom"/>
            <w:hideMark/>
          </w:tcPr>
          <w:p w14:paraId="3A66D0D6" w14:textId="77777777" w:rsidR="00C50A95" w:rsidRPr="00D016EC" w:rsidRDefault="00C50A95" w:rsidP="00416506">
            <w:pPr>
              <w:pStyle w:val="tabletext11"/>
              <w:jc w:val="center"/>
              <w:rPr>
                <w:ins w:id="21374" w:author="Author"/>
              </w:rPr>
            </w:pPr>
            <w:ins w:id="21375" w:author="Author">
              <w:r w:rsidRPr="00D016EC">
                <w:t xml:space="preserve">0.27 </w:t>
              </w:r>
            </w:ins>
          </w:p>
        </w:tc>
        <w:tc>
          <w:tcPr>
            <w:tcW w:w="400" w:type="dxa"/>
            <w:noWrap/>
            <w:vAlign w:val="bottom"/>
            <w:hideMark/>
          </w:tcPr>
          <w:p w14:paraId="15668121" w14:textId="77777777" w:rsidR="00C50A95" w:rsidRPr="00D016EC" w:rsidRDefault="00C50A95" w:rsidP="00416506">
            <w:pPr>
              <w:pStyle w:val="tabletext11"/>
              <w:jc w:val="center"/>
              <w:rPr>
                <w:ins w:id="21376" w:author="Author"/>
              </w:rPr>
            </w:pPr>
            <w:ins w:id="21377" w:author="Author">
              <w:r w:rsidRPr="00D016EC">
                <w:t xml:space="preserve">0.25 </w:t>
              </w:r>
            </w:ins>
          </w:p>
        </w:tc>
        <w:tc>
          <w:tcPr>
            <w:tcW w:w="400" w:type="dxa"/>
            <w:noWrap/>
            <w:vAlign w:val="bottom"/>
            <w:hideMark/>
          </w:tcPr>
          <w:p w14:paraId="18748B3C" w14:textId="77777777" w:rsidR="00C50A95" w:rsidRPr="00D016EC" w:rsidRDefault="00C50A95" w:rsidP="00416506">
            <w:pPr>
              <w:pStyle w:val="tabletext11"/>
              <w:jc w:val="center"/>
              <w:rPr>
                <w:ins w:id="21378" w:author="Author"/>
              </w:rPr>
            </w:pPr>
            <w:ins w:id="21379" w:author="Author">
              <w:r w:rsidRPr="00D016EC">
                <w:t xml:space="preserve">0.24 </w:t>
              </w:r>
            </w:ins>
          </w:p>
        </w:tc>
        <w:tc>
          <w:tcPr>
            <w:tcW w:w="400" w:type="dxa"/>
            <w:noWrap/>
            <w:vAlign w:val="bottom"/>
            <w:hideMark/>
          </w:tcPr>
          <w:p w14:paraId="4A0E31C5" w14:textId="77777777" w:rsidR="00C50A95" w:rsidRPr="00D016EC" w:rsidRDefault="00C50A95" w:rsidP="00416506">
            <w:pPr>
              <w:pStyle w:val="tabletext11"/>
              <w:jc w:val="center"/>
              <w:rPr>
                <w:ins w:id="21380" w:author="Author"/>
              </w:rPr>
            </w:pPr>
            <w:ins w:id="21381" w:author="Author">
              <w:r w:rsidRPr="00D016EC">
                <w:t xml:space="preserve">0.22 </w:t>
              </w:r>
            </w:ins>
          </w:p>
        </w:tc>
        <w:tc>
          <w:tcPr>
            <w:tcW w:w="400" w:type="dxa"/>
            <w:noWrap/>
            <w:vAlign w:val="bottom"/>
            <w:hideMark/>
          </w:tcPr>
          <w:p w14:paraId="1D983C84" w14:textId="77777777" w:rsidR="00C50A95" w:rsidRPr="00D016EC" w:rsidRDefault="00C50A95" w:rsidP="00416506">
            <w:pPr>
              <w:pStyle w:val="tabletext11"/>
              <w:jc w:val="center"/>
              <w:rPr>
                <w:ins w:id="21382" w:author="Author"/>
              </w:rPr>
            </w:pPr>
            <w:ins w:id="21383" w:author="Author">
              <w:r w:rsidRPr="00D016EC">
                <w:t xml:space="preserve">0.21 </w:t>
              </w:r>
            </w:ins>
          </w:p>
        </w:tc>
        <w:tc>
          <w:tcPr>
            <w:tcW w:w="400" w:type="dxa"/>
            <w:noWrap/>
            <w:vAlign w:val="bottom"/>
            <w:hideMark/>
          </w:tcPr>
          <w:p w14:paraId="745667A5" w14:textId="77777777" w:rsidR="00C50A95" w:rsidRPr="00D016EC" w:rsidRDefault="00C50A95" w:rsidP="00416506">
            <w:pPr>
              <w:pStyle w:val="tabletext11"/>
              <w:jc w:val="center"/>
              <w:rPr>
                <w:ins w:id="21384" w:author="Author"/>
              </w:rPr>
            </w:pPr>
            <w:ins w:id="21385" w:author="Author">
              <w:r w:rsidRPr="00D016EC">
                <w:t xml:space="preserve">0.20 </w:t>
              </w:r>
            </w:ins>
          </w:p>
        </w:tc>
        <w:tc>
          <w:tcPr>
            <w:tcW w:w="400" w:type="dxa"/>
            <w:noWrap/>
            <w:vAlign w:val="bottom"/>
            <w:hideMark/>
          </w:tcPr>
          <w:p w14:paraId="31D32106" w14:textId="77777777" w:rsidR="00C50A95" w:rsidRPr="00D016EC" w:rsidRDefault="00C50A95" w:rsidP="00416506">
            <w:pPr>
              <w:pStyle w:val="tabletext11"/>
              <w:jc w:val="center"/>
              <w:rPr>
                <w:ins w:id="21386" w:author="Author"/>
              </w:rPr>
            </w:pPr>
            <w:ins w:id="21387" w:author="Author">
              <w:r w:rsidRPr="00D016EC">
                <w:t xml:space="preserve">0.19 </w:t>
              </w:r>
            </w:ins>
          </w:p>
        </w:tc>
        <w:tc>
          <w:tcPr>
            <w:tcW w:w="400" w:type="dxa"/>
            <w:noWrap/>
            <w:vAlign w:val="bottom"/>
            <w:hideMark/>
          </w:tcPr>
          <w:p w14:paraId="0BA6B53B" w14:textId="77777777" w:rsidR="00C50A95" w:rsidRPr="00D016EC" w:rsidRDefault="00C50A95" w:rsidP="00416506">
            <w:pPr>
              <w:pStyle w:val="tabletext11"/>
              <w:jc w:val="center"/>
              <w:rPr>
                <w:ins w:id="21388" w:author="Author"/>
              </w:rPr>
            </w:pPr>
            <w:ins w:id="21389" w:author="Author">
              <w:r w:rsidRPr="00D016EC">
                <w:t xml:space="preserve">0.17 </w:t>
              </w:r>
            </w:ins>
          </w:p>
        </w:tc>
        <w:tc>
          <w:tcPr>
            <w:tcW w:w="400" w:type="dxa"/>
            <w:noWrap/>
            <w:vAlign w:val="bottom"/>
            <w:hideMark/>
          </w:tcPr>
          <w:p w14:paraId="158347F1" w14:textId="77777777" w:rsidR="00C50A95" w:rsidRPr="00D016EC" w:rsidRDefault="00C50A95" w:rsidP="00416506">
            <w:pPr>
              <w:pStyle w:val="tabletext11"/>
              <w:jc w:val="center"/>
              <w:rPr>
                <w:ins w:id="21390" w:author="Author"/>
              </w:rPr>
            </w:pPr>
            <w:ins w:id="21391" w:author="Author">
              <w:r w:rsidRPr="00D016EC">
                <w:t xml:space="preserve">0.16 </w:t>
              </w:r>
            </w:ins>
          </w:p>
        </w:tc>
        <w:tc>
          <w:tcPr>
            <w:tcW w:w="400" w:type="dxa"/>
            <w:noWrap/>
            <w:vAlign w:val="bottom"/>
            <w:hideMark/>
          </w:tcPr>
          <w:p w14:paraId="686BA22B" w14:textId="77777777" w:rsidR="00C50A95" w:rsidRPr="00D016EC" w:rsidRDefault="00C50A95" w:rsidP="00416506">
            <w:pPr>
              <w:pStyle w:val="tabletext11"/>
              <w:jc w:val="center"/>
              <w:rPr>
                <w:ins w:id="21392" w:author="Author"/>
              </w:rPr>
            </w:pPr>
            <w:ins w:id="21393" w:author="Author">
              <w:r w:rsidRPr="00D016EC">
                <w:t xml:space="preserve">0.15 </w:t>
              </w:r>
            </w:ins>
          </w:p>
        </w:tc>
        <w:tc>
          <w:tcPr>
            <w:tcW w:w="440" w:type="dxa"/>
            <w:noWrap/>
            <w:vAlign w:val="bottom"/>
            <w:hideMark/>
          </w:tcPr>
          <w:p w14:paraId="04393F9D" w14:textId="77777777" w:rsidR="00C50A95" w:rsidRPr="00D016EC" w:rsidRDefault="00C50A95" w:rsidP="00416506">
            <w:pPr>
              <w:pStyle w:val="tabletext11"/>
              <w:jc w:val="center"/>
              <w:rPr>
                <w:ins w:id="21394" w:author="Author"/>
              </w:rPr>
            </w:pPr>
            <w:ins w:id="21395" w:author="Author">
              <w:r w:rsidRPr="00D016EC">
                <w:t xml:space="preserve">0.15 </w:t>
              </w:r>
            </w:ins>
          </w:p>
        </w:tc>
        <w:tc>
          <w:tcPr>
            <w:tcW w:w="400" w:type="dxa"/>
            <w:noWrap/>
            <w:vAlign w:val="bottom"/>
            <w:hideMark/>
          </w:tcPr>
          <w:p w14:paraId="234A2468" w14:textId="77777777" w:rsidR="00C50A95" w:rsidRPr="00D016EC" w:rsidRDefault="00C50A95" w:rsidP="00416506">
            <w:pPr>
              <w:pStyle w:val="tabletext11"/>
              <w:jc w:val="center"/>
              <w:rPr>
                <w:ins w:id="21396" w:author="Author"/>
              </w:rPr>
            </w:pPr>
            <w:ins w:id="21397" w:author="Author">
              <w:r w:rsidRPr="00D016EC">
                <w:t xml:space="preserve">0.14 </w:t>
              </w:r>
            </w:ins>
          </w:p>
        </w:tc>
        <w:tc>
          <w:tcPr>
            <w:tcW w:w="400" w:type="dxa"/>
            <w:noWrap/>
            <w:vAlign w:val="bottom"/>
            <w:hideMark/>
          </w:tcPr>
          <w:p w14:paraId="6E63705C" w14:textId="77777777" w:rsidR="00C50A95" w:rsidRPr="00D016EC" w:rsidRDefault="00C50A95" w:rsidP="00416506">
            <w:pPr>
              <w:pStyle w:val="tabletext11"/>
              <w:jc w:val="center"/>
              <w:rPr>
                <w:ins w:id="21398" w:author="Author"/>
              </w:rPr>
            </w:pPr>
            <w:ins w:id="21399" w:author="Author">
              <w:r w:rsidRPr="00D016EC">
                <w:t xml:space="preserve">0.13 </w:t>
              </w:r>
            </w:ins>
          </w:p>
        </w:tc>
        <w:tc>
          <w:tcPr>
            <w:tcW w:w="400" w:type="dxa"/>
            <w:noWrap/>
            <w:vAlign w:val="bottom"/>
            <w:hideMark/>
          </w:tcPr>
          <w:p w14:paraId="77DA7DAB" w14:textId="77777777" w:rsidR="00C50A95" w:rsidRPr="00D016EC" w:rsidRDefault="00C50A95" w:rsidP="00416506">
            <w:pPr>
              <w:pStyle w:val="tabletext11"/>
              <w:jc w:val="center"/>
              <w:rPr>
                <w:ins w:id="21400" w:author="Author"/>
              </w:rPr>
            </w:pPr>
            <w:ins w:id="21401" w:author="Author">
              <w:r w:rsidRPr="00D016EC">
                <w:t xml:space="preserve">0.12 </w:t>
              </w:r>
            </w:ins>
          </w:p>
        </w:tc>
        <w:tc>
          <w:tcPr>
            <w:tcW w:w="400" w:type="dxa"/>
            <w:noWrap/>
            <w:vAlign w:val="bottom"/>
            <w:hideMark/>
          </w:tcPr>
          <w:p w14:paraId="1413F9E4" w14:textId="77777777" w:rsidR="00C50A95" w:rsidRPr="00D016EC" w:rsidRDefault="00C50A95" w:rsidP="00416506">
            <w:pPr>
              <w:pStyle w:val="tabletext11"/>
              <w:jc w:val="center"/>
              <w:rPr>
                <w:ins w:id="21402" w:author="Author"/>
              </w:rPr>
            </w:pPr>
            <w:ins w:id="21403" w:author="Author">
              <w:r w:rsidRPr="00D016EC">
                <w:t xml:space="preserve">0.11 </w:t>
              </w:r>
            </w:ins>
          </w:p>
        </w:tc>
        <w:tc>
          <w:tcPr>
            <w:tcW w:w="460" w:type="dxa"/>
            <w:noWrap/>
            <w:vAlign w:val="bottom"/>
            <w:hideMark/>
          </w:tcPr>
          <w:p w14:paraId="5D66618A" w14:textId="77777777" w:rsidR="00C50A95" w:rsidRPr="00D016EC" w:rsidRDefault="00C50A95" w:rsidP="00416506">
            <w:pPr>
              <w:pStyle w:val="tabletext11"/>
              <w:jc w:val="center"/>
              <w:rPr>
                <w:ins w:id="21404" w:author="Author"/>
              </w:rPr>
            </w:pPr>
            <w:ins w:id="21405" w:author="Author">
              <w:r w:rsidRPr="00D016EC">
                <w:t xml:space="preserve">0.11 </w:t>
              </w:r>
            </w:ins>
          </w:p>
        </w:tc>
      </w:tr>
      <w:tr w:rsidR="00C50A95" w:rsidRPr="00D016EC" w14:paraId="5D8ED846" w14:textId="77777777" w:rsidTr="00416506">
        <w:trPr>
          <w:trHeight w:val="190"/>
          <w:ins w:id="21406" w:author="Author"/>
        </w:trPr>
        <w:tc>
          <w:tcPr>
            <w:tcW w:w="200" w:type="dxa"/>
            <w:tcBorders>
              <w:right w:val="nil"/>
            </w:tcBorders>
            <w:vAlign w:val="bottom"/>
          </w:tcPr>
          <w:p w14:paraId="3C212258" w14:textId="77777777" w:rsidR="00C50A95" w:rsidRPr="00D016EC" w:rsidRDefault="00C50A95" w:rsidP="00416506">
            <w:pPr>
              <w:pStyle w:val="tabletext11"/>
              <w:jc w:val="right"/>
              <w:rPr>
                <w:ins w:id="21407" w:author="Author"/>
              </w:rPr>
            </w:pPr>
          </w:p>
        </w:tc>
        <w:tc>
          <w:tcPr>
            <w:tcW w:w="1580" w:type="dxa"/>
            <w:tcBorders>
              <w:left w:val="nil"/>
            </w:tcBorders>
            <w:vAlign w:val="bottom"/>
            <w:hideMark/>
          </w:tcPr>
          <w:p w14:paraId="5E2F52A6" w14:textId="77777777" w:rsidR="00C50A95" w:rsidRPr="00D016EC" w:rsidRDefault="00C50A95" w:rsidP="00416506">
            <w:pPr>
              <w:pStyle w:val="tabletext11"/>
              <w:tabs>
                <w:tab w:val="decimal" w:pos="640"/>
              </w:tabs>
              <w:rPr>
                <w:ins w:id="21408" w:author="Author"/>
              </w:rPr>
            </w:pPr>
            <w:ins w:id="21409" w:author="Author">
              <w:r w:rsidRPr="00D016EC">
                <w:t>20,000 to 24,999</w:t>
              </w:r>
            </w:ins>
          </w:p>
        </w:tc>
        <w:tc>
          <w:tcPr>
            <w:tcW w:w="680" w:type="dxa"/>
            <w:noWrap/>
            <w:vAlign w:val="bottom"/>
            <w:hideMark/>
          </w:tcPr>
          <w:p w14:paraId="58828B7C" w14:textId="77777777" w:rsidR="00C50A95" w:rsidRPr="00D016EC" w:rsidRDefault="00C50A95" w:rsidP="00416506">
            <w:pPr>
              <w:pStyle w:val="tabletext11"/>
              <w:jc w:val="center"/>
              <w:rPr>
                <w:ins w:id="21410" w:author="Author"/>
              </w:rPr>
            </w:pPr>
            <w:ins w:id="21411" w:author="Author">
              <w:r w:rsidRPr="00D016EC">
                <w:t xml:space="preserve">0.90 </w:t>
              </w:r>
            </w:ins>
          </w:p>
        </w:tc>
        <w:tc>
          <w:tcPr>
            <w:tcW w:w="900" w:type="dxa"/>
            <w:noWrap/>
            <w:vAlign w:val="bottom"/>
            <w:hideMark/>
          </w:tcPr>
          <w:p w14:paraId="232E0471" w14:textId="77777777" w:rsidR="00C50A95" w:rsidRPr="00D016EC" w:rsidRDefault="00C50A95" w:rsidP="00416506">
            <w:pPr>
              <w:pStyle w:val="tabletext11"/>
              <w:jc w:val="center"/>
              <w:rPr>
                <w:ins w:id="21412" w:author="Author"/>
              </w:rPr>
            </w:pPr>
            <w:ins w:id="21413" w:author="Author">
              <w:r w:rsidRPr="00D016EC">
                <w:t xml:space="preserve">0.90 </w:t>
              </w:r>
            </w:ins>
          </w:p>
        </w:tc>
        <w:tc>
          <w:tcPr>
            <w:tcW w:w="400" w:type="dxa"/>
            <w:noWrap/>
            <w:vAlign w:val="bottom"/>
            <w:hideMark/>
          </w:tcPr>
          <w:p w14:paraId="376D2836" w14:textId="77777777" w:rsidR="00C50A95" w:rsidRPr="00D016EC" w:rsidRDefault="00C50A95" w:rsidP="00416506">
            <w:pPr>
              <w:pStyle w:val="tabletext11"/>
              <w:jc w:val="center"/>
              <w:rPr>
                <w:ins w:id="21414" w:author="Author"/>
              </w:rPr>
            </w:pPr>
            <w:ins w:id="21415" w:author="Author">
              <w:r w:rsidRPr="00D016EC">
                <w:t xml:space="preserve">0.82 </w:t>
              </w:r>
            </w:ins>
          </w:p>
        </w:tc>
        <w:tc>
          <w:tcPr>
            <w:tcW w:w="400" w:type="dxa"/>
            <w:noWrap/>
            <w:vAlign w:val="bottom"/>
            <w:hideMark/>
          </w:tcPr>
          <w:p w14:paraId="71AC6C31" w14:textId="77777777" w:rsidR="00C50A95" w:rsidRPr="00D016EC" w:rsidRDefault="00C50A95" w:rsidP="00416506">
            <w:pPr>
              <w:pStyle w:val="tabletext11"/>
              <w:jc w:val="center"/>
              <w:rPr>
                <w:ins w:id="21416" w:author="Author"/>
              </w:rPr>
            </w:pPr>
            <w:ins w:id="21417" w:author="Author">
              <w:r w:rsidRPr="00D016EC">
                <w:t xml:space="preserve">0.77 </w:t>
              </w:r>
            </w:ins>
          </w:p>
        </w:tc>
        <w:tc>
          <w:tcPr>
            <w:tcW w:w="400" w:type="dxa"/>
            <w:noWrap/>
            <w:vAlign w:val="bottom"/>
            <w:hideMark/>
          </w:tcPr>
          <w:p w14:paraId="7EBF8610" w14:textId="77777777" w:rsidR="00C50A95" w:rsidRPr="00D016EC" w:rsidRDefault="00C50A95" w:rsidP="00416506">
            <w:pPr>
              <w:pStyle w:val="tabletext11"/>
              <w:jc w:val="center"/>
              <w:rPr>
                <w:ins w:id="21418" w:author="Author"/>
              </w:rPr>
            </w:pPr>
            <w:ins w:id="21419" w:author="Author">
              <w:r w:rsidRPr="00D016EC">
                <w:t xml:space="preserve">0.71 </w:t>
              </w:r>
            </w:ins>
          </w:p>
        </w:tc>
        <w:tc>
          <w:tcPr>
            <w:tcW w:w="400" w:type="dxa"/>
            <w:noWrap/>
            <w:vAlign w:val="bottom"/>
            <w:hideMark/>
          </w:tcPr>
          <w:p w14:paraId="1487142B" w14:textId="77777777" w:rsidR="00C50A95" w:rsidRPr="00D016EC" w:rsidRDefault="00C50A95" w:rsidP="00416506">
            <w:pPr>
              <w:pStyle w:val="tabletext11"/>
              <w:jc w:val="center"/>
              <w:rPr>
                <w:ins w:id="21420" w:author="Author"/>
              </w:rPr>
            </w:pPr>
            <w:ins w:id="21421" w:author="Author">
              <w:r w:rsidRPr="00D016EC">
                <w:t xml:space="preserve">0.58 </w:t>
              </w:r>
            </w:ins>
          </w:p>
        </w:tc>
        <w:tc>
          <w:tcPr>
            <w:tcW w:w="400" w:type="dxa"/>
            <w:noWrap/>
            <w:vAlign w:val="bottom"/>
            <w:hideMark/>
          </w:tcPr>
          <w:p w14:paraId="1D1D6EF2" w14:textId="77777777" w:rsidR="00C50A95" w:rsidRPr="00D016EC" w:rsidRDefault="00C50A95" w:rsidP="00416506">
            <w:pPr>
              <w:pStyle w:val="tabletext11"/>
              <w:jc w:val="center"/>
              <w:rPr>
                <w:ins w:id="21422" w:author="Author"/>
              </w:rPr>
            </w:pPr>
            <w:ins w:id="21423" w:author="Author">
              <w:r w:rsidRPr="00D016EC">
                <w:t xml:space="preserve">0.52 </w:t>
              </w:r>
            </w:ins>
          </w:p>
        </w:tc>
        <w:tc>
          <w:tcPr>
            <w:tcW w:w="400" w:type="dxa"/>
            <w:noWrap/>
            <w:vAlign w:val="bottom"/>
            <w:hideMark/>
          </w:tcPr>
          <w:p w14:paraId="0D35EBAB" w14:textId="77777777" w:rsidR="00C50A95" w:rsidRPr="00D016EC" w:rsidRDefault="00C50A95" w:rsidP="00416506">
            <w:pPr>
              <w:pStyle w:val="tabletext11"/>
              <w:jc w:val="center"/>
              <w:rPr>
                <w:ins w:id="21424" w:author="Author"/>
              </w:rPr>
            </w:pPr>
            <w:ins w:id="21425" w:author="Author">
              <w:r w:rsidRPr="00D016EC">
                <w:t xml:space="preserve">0.45 </w:t>
              </w:r>
            </w:ins>
          </w:p>
        </w:tc>
        <w:tc>
          <w:tcPr>
            <w:tcW w:w="400" w:type="dxa"/>
            <w:noWrap/>
            <w:vAlign w:val="bottom"/>
            <w:hideMark/>
          </w:tcPr>
          <w:p w14:paraId="689EC9F9" w14:textId="77777777" w:rsidR="00C50A95" w:rsidRPr="00D016EC" w:rsidRDefault="00C50A95" w:rsidP="00416506">
            <w:pPr>
              <w:pStyle w:val="tabletext11"/>
              <w:jc w:val="center"/>
              <w:rPr>
                <w:ins w:id="21426" w:author="Author"/>
              </w:rPr>
            </w:pPr>
            <w:ins w:id="21427" w:author="Author">
              <w:r w:rsidRPr="00D016EC">
                <w:t xml:space="preserve">0.40 </w:t>
              </w:r>
            </w:ins>
          </w:p>
        </w:tc>
        <w:tc>
          <w:tcPr>
            <w:tcW w:w="400" w:type="dxa"/>
            <w:noWrap/>
            <w:vAlign w:val="bottom"/>
            <w:hideMark/>
          </w:tcPr>
          <w:p w14:paraId="2EB740E8" w14:textId="77777777" w:rsidR="00C50A95" w:rsidRPr="00D016EC" w:rsidRDefault="00C50A95" w:rsidP="00416506">
            <w:pPr>
              <w:pStyle w:val="tabletext11"/>
              <w:jc w:val="center"/>
              <w:rPr>
                <w:ins w:id="21428" w:author="Author"/>
              </w:rPr>
            </w:pPr>
            <w:ins w:id="21429" w:author="Author">
              <w:r w:rsidRPr="00D016EC">
                <w:t xml:space="preserve">0.35 </w:t>
              </w:r>
            </w:ins>
          </w:p>
        </w:tc>
        <w:tc>
          <w:tcPr>
            <w:tcW w:w="400" w:type="dxa"/>
            <w:noWrap/>
            <w:vAlign w:val="bottom"/>
            <w:hideMark/>
          </w:tcPr>
          <w:p w14:paraId="4741C9E4" w14:textId="77777777" w:rsidR="00C50A95" w:rsidRPr="00D016EC" w:rsidRDefault="00C50A95" w:rsidP="00416506">
            <w:pPr>
              <w:pStyle w:val="tabletext11"/>
              <w:jc w:val="center"/>
              <w:rPr>
                <w:ins w:id="21430" w:author="Author"/>
              </w:rPr>
            </w:pPr>
            <w:ins w:id="21431" w:author="Author">
              <w:r w:rsidRPr="00D016EC">
                <w:t xml:space="preserve">0.32 </w:t>
              </w:r>
            </w:ins>
          </w:p>
        </w:tc>
        <w:tc>
          <w:tcPr>
            <w:tcW w:w="400" w:type="dxa"/>
            <w:noWrap/>
            <w:vAlign w:val="bottom"/>
            <w:hideMark/>
          </w:tcPr>
          <w:p w14:paraId="41EAFFDA" w14:textId="77777777" w:rsidR="00C50A95" w:rsidRPr="00D016EC" w:rsidRDefault="00C50A95" w:rsidP="00416506">
            <w:pPr>
              <w:pStyle w:val="tabletext11"/>
              <w:jc w:val="center"/>
              <w:rPr>
                <w:ins w:id="21432" w:author="Author"/>
              </w:rPr>
            </w:pPr>
            <w:ins w:id="21433" w:author="Author">
              <w:r w:rsidRPr="00D016EC">
                <w:t xml:space="preserve">0.30 </w:t>
              </w:r>
            </w:ins>
          </w:p>
        </w:tc>
        <w:tc>
          <w:tcPr>
            <w:tcW w:w="400" w:type="dxa"/>
            <w:noWrap/>
            <w:vAlign w:val="bottom"/>
            <w:hideMark/>
          </w:tcPr>
          <w:p w14:paraId="6F6627BB" w14:textId="77777777" w:rsidR="00C50A95" w:rsidRPr="00D016EC" w:rsidRDefault="00C50A95" w:rsidP="00416506">
            <w:pPr>
              <w:pStyle w:val="tabletext11"/>
              <w:jc w:val="center"/>
              <w:rPr>
                <w:ins w:id="21434" w:author="Author"/>
              </w:rPr>
            </w:pPr>
            <w:ins w:id="21435" w:author="Author">
              <w:r w:rsidRPr="00D016EC">
                <w:t xml:space="preserve">0.28 </w:t>
              </w:r>
            </w:ins>
          </w:p>
        </w:tc>
        <w:tc>
          <w:tcPr>
            <w:tcW w:w="400" w:type="dxa"/>
            <w:noWrap/>
            <w:vAlign w:val="bottom"/>
            <w:hideMark/>
          </w:tcPr>
          <w:p w14:paraId="3D0F3376" w14:textId="77777777" w:rsidR="00C50A95" w:rsidRPr="00D016EC" w:rsidRDefault="00C50A95" w:rsidP="00416506">
            <w:pPr>
              <w:pStyle w:val="tabletext11"/>
              <w:jc w:val="center"/>
              <w:rPr>
                <w:ins w:id="21436" w:author="Author"/>
              </w:rPr>
            </w:pPr>
            <w:ins w:id="21437" w:author="Author">
              <w:r w:rsidRPr="00D016EC">
                <w:t xml:space="preserve">0.26 </w:t>
              </w:r>
            </w:ins>
          </w:p>
        </w:tc>
        <w:tc>
          <w:tcPr>
            <w:tcW w:w="400" w:type="dxa"/>
            <w:noWrap/>
            <w:vAlign w:val="bottom"/>
            <w:hideMark/>
          </w:tcPr>
          <w:p w14:paraId="0B35F988" w14:textId="77777777" w:rsidR="00C50A95" w:rsidRPr="00D016EC" w:rsidRDefault="00C50A95" w:rsidP="00416506">
            <w:pPr>
              <w:pStyle w:val="tabletext11"/>
              <w:jc w:val="center"/>
              <w:rPr>
                <w:ins w:id="21438" w:author="Author"/>
              </w:rPr>
            </w:pPr>
            <w:ins w:id="21439" w:author="Author">
              <w:r w:rsidRPr="00D016EC">
                <w:t xml:space="preserve">0.25 </w:t>
              </w:r>
            </w:ins>
          </w:p>
        </w:tc>
        <w:tc>
          <w:tcPr>
            <w:tcW w:w="400" w:type="dxa"/>
            <w:noWrap/>
            <w:vAlign w:val="bottom"/>
            <w:hideMark/>
          </w:tcPr>
          <w:p w14:paraId="30B28AB5" w14:textId="77777777" w:rsidR="00C50A95" w:rsidRPr="00D016EC" w:rsidRDefault="00C50A95" w:rsidP="00416506">
            <w:pPr>
              <w:pStyle w:val="tabletext11"/>
              <w:jc w:val="center"/>
              <w:rPr>
                <w:ins w:id="21440" w:author="Author"/>
              </w:rPr>
            </w:pPr>
            <w:ins w:id="21441" w:author="Author">
              <w:r w:rsidRPr="00D016EC">
                <w:t xml:space="preserve">0.23 </w:t>
              </w:r>
            </w:ins>
          </w:p>
        </w:tc>
        <w:tc>
          <w:tcPr>
            <w:tcW w:w="400" w:type="dxa"/>
            <w:noWrap/>
            <w:vAlign w:val="bottom"/>
            <w:hideMark/>
          </w:tcPr>
          <w:p w14:paraId="4C80135A" w14:textId="77777777" w:rsidR="00C50A95" w:rsidRPr="00D016EC" w:rsidRDefault="00C50A95" w:rsidP="00416506">
            <w:pPr>
              <w:pStyle w:val="tabletext11"/>
              <w:jc w:val="center"/>
              <w:rPr>
                <w:ins w:id="21442" w:author="Author"/>
              </w:rPr>
            </w:pPr>
            <w:ins w:id="21443" w:author="Author">
              <w:r w:rsidRPr="00D016EC">
                <w:t xml:space="preserve">0.22 </w:t>
              </w:r>
            </w:ins>
          </w:p>
        </w:tc>
        <w:tc>
          <w:tcPr>
            <w:tcW w:w="400" w:type="dxa"/>
            <w:noWrap/>
            <w:vAlign w:val="bottom"/>
            <w:hideMark/>
          </w:tcPr>
          <w:p w14:paraId="6873361D" w14:textId="77777777" w:rsidR="00C50A95" w:rsidRPr="00D016EC" w:rsidRDefault="00C50A95" w:rsidP="00416506">
            <w:pPr>
              <w:pStyle w:val="tabletext11"/>
              <w:jc w:val="center"/>
              <w:rPr>
                <w:ins w:id="21444" w:author="Author"/>
              </w:rPr>
            </w:pPr>
            <w:ins w:id="21445" w:author="Author">
              <w:r w:rsidRPr="00D016EC">
                <w:t xml:space="preserve">0.21 </w:t>
              </w:r>
            </w:ins>
          </w:p>
        </w:tc>
        <w:tc>
          <w:tcPr>
            <w:tcW w:w="400" w:type="dxa"/>
            <w:noWrap/>
            <w:vAlign w:val="bottom"/>
            <w:hideMark/>
          </w:tcPr>
          <w:p w14:paraId="26EFEF3F" w14:textId="77777777" w:rsidR="00C50A95" w:rsidRPr="00D016EC" w:rsidRDefault="00C50A95" w:rsidP="00416506">
            <w:pPr>
              <w:pStyle w:val="tabletext11"/>
              <w:jc w:val="center"/>
              <w:rPr>
                <w:ins w:id="21446" w:author="Author"/>
              </w:rPr>
            </w:pPr>
            <w:ins w:id="21447" w:author="Author">
              <w:r w:rsidRPr="00D016EC">
                <w:t xml:space="preserve">0.19 </w:t>
              </w:r>
            </w:ins>
          </w:p>
        </w:tc>
        <w:tc>
          <w:tcPr>
            <w:tcW w:w="400" w:type="dxa"/>
            <w:noWrap/>
            <w:vAlign w:val="bottom"/>
            <w:hideMark/>
          </w:tcPr>
          <w:p w14:paraId="5DBA0F43" w14:textId="77777777" w:rsidR="00C50A95" w:rsidRPr="00D016EC" w:rsidRDefault="00C50A95" w:rsidP="00416506">
            <w:pPr>
              <w:pStyle w:val="tabletext11"/>
              <w:jc w:val="center"/>
              <w:rPr>
                <w:ins w:id="21448" w:author="Author"/>
              </w:rPr>
            </w:pPr>
            <w:ins w:id="21449" w:author="Author">
              <w:r w:rsidRPr="00D016EC">
                <w:t xml:space="preserve">0.18 </w:t>
              </w:r>
            </w:ins>
          </w:p>
        </w:tc>
        <w:tc>
          <w:tcPr>
            <w:tcW w:w="400" w:type="dxa"/>
            <w:noWrap/>
            <w:vAlign w:val="bottom"/>
            <w:hideMark/>
          </w:tcPr>
          <w:p w14:paraId="45E87334" w14:textId="77777777" w:rsidR="00C50A95" w:rsidRPr="00D016EC" w:rsidRDefault="00C50A95" w:rsidP="00416506">
            <w:pPr>
              <w:pStyle w:val="tabletext11"/>
              <w:jc w:val="center"/>
              <w:rPr>
                <w:ins w:id="21450" w:author="Author"/>
              </w:rPr>
            </w:pPr>
            <w:ins w:id="21451" w:author="Author">
              <w:r w:rsidRPr="00D016EC">
                <w:t xml:space="preserve">0.17 </w:t>
              </w:r>
            </w:ins>
          </w:p>
        </w:tc>
        <w:tc>
          <w:tcPr>
            <w:tcW w:w="400" w:type="dxa"/>
            <w:noWrap/>
            <w:vAlign w:val="bottom"/>
            <w:hideMark/>
          </w:tcPr>
          <w:p w14:paraId="01986105" w14:textId="77777777" w:rsidR="00C50A95" w:rsidRPr="00D016EC" w:rsidRDefault="00C50A95" w:rsidP="00416506">
            <w:pPr>
              <w:pStyle w:val="tabletext11"/>
              <w:jc w:val="center"/>
              <w:rPr>
                <w:ins w:id="21452" w:author="Author"/>
              </w:rPr>
            </w:pPr>
            <w:ins w:id="21453" w:author="Author">
              <w:r w:rsidRPr="00D016EC">
                <w:t xml:space="preserve">0.16 </w:t>
              </w:r>
            </w:ins>
          </w:p>
        </w:tc>
        <w:tc>
          <w:tcPr>
            <w:tcW w:w="440" w:type="dxa"/>
            <w:noWrap/>
            <w:vAlign w:val="bottom"/>
            <w:hideMark/>
          </w:tcPr>
          <w:p w14:paraId="4DCEA919" w14:textId="77777777" w:rsidR="00C50A95" w:rsidRPr="00D016EC" w:rsidRDefault="00C50A95" w:rsidP="00416506">
            <w:pPr>
              <w:pStyle w:val="tabletext11"/>
              <w:jc w:val="center"/>
              <w:rPr>
                <w:ins w:id="21454" w:author="Author"/>
              </w:rPr>
            </w:pPr>
            <w:ins w:id="21455" w:author="Author">
              <w:r w:rsidRPr="00D016EC">
                <w:t xml:space="preserve">0.15 </w:t>
              </w:r>
            </w:ins>
          </w:p>
        </w:tc>
        <w:tc>
          <w:tcPr>
            <w:tcW w:w="400" w:type="dxa"/>
            <w:noWrap/>
            <w:vAlign w:val="bottom"/>
            <w:hideMark/>
          </w:tcPr>
          <w:p w14:paraId="0C3A0B56" w14:textId="77777777" w:rsidR="00C50A95" w:rsidRPr="00D016EC" w:rsidRDefault="00C50A95" w:rsidP="00416506">
            <w:pPr>
              <w:pStyle w:val="tabletext11"/>
              <w:jc w:val="center"/>
              <w:rPr>
                <w:ins w:id="21456" w:author="Author"/>
              </w:rPr>
            </w:pPr>
            <w:ins w:id="21457" w:author="Author">
              <w:r w:rsidRPr="00D016EC">
                <w:t xml:space="preserve">0.14 </w:t>
              </w:r>
            </w:ins>
          </w:p>
        </w:tc>
        <w:tc>
          <w:tcPr>
            <w:tcW w:w="400" w:type="dxa"/>
            <w:noWrap/>
            <w:vAlign w:val="bottom"/>
            <w:hideMark/>
          </w:tcPr>
          <w:p w14:paraId="29D1ACB9" w14:textId="77777777" w:rsidR="00C50A95" w:rsidRPr="00D016EC" w:rsidRDefault="00C50A95" w:rsidP="00416506">
            <w:pPr>
              <w:pStyle w:val="tabletext11"/>
              <w:jc w:val="center"/>
              <w:rPr>
                <w:ins w:id="21458" w:author="Author"/>
              </w:rPr>
            </w:pPr>
            <w:ins w:id="21459" w:author="Author">
              <w:r w:rsidRPr="00D016EC">
                <w:t xml:space="preserve">0.13 </w:t>
              </w:r>
            </w:ins>
          </w:p>
        </w:tc>
        <w:tc>
          <w:tcPr>
            <w:tcW w:w="400" w:type="dxa"/>
            <w:noWrap/>
            <w:vAlign w:val="bottom"/>
            <w:hideMark/>
          </w:tcPr>
          <w:p w14:paraId="6BDBFDCF" w14:textId="77777777" w:rsidR="00C50A95" w:rsidRPr="00D016EC" w:rsidRDefault="00C50A95" w:rsidP="00416506">
            <w:pPr>
              <w:pStyle w:val="tabletext11"/>
              <w:jc w:val="center"/>
              <w:rPr>
                <w:ins w:id="21460" w:author="Author"/>
              </w:rPr>
            </w:pPr>
            <w:ins w:id="21461" w:author="Author">
              <w:r w:rsidRPr="00D016EC">
                <w:t xml:space="preserve">0.13 </w:t>
              </w:r>
            </w:ins>
          </w:p>
        </w:tc>
        <w:tc>
          <w:tcPr>
            <w:tcW w:w="400" w:type="dxa"/>
            <w:noWrap/>
            <w:vAlign w:val="bottom"/>
            <w:hideMark/>
          </w:tcPr>
          <w:p w14:paraId="71A4EEC6" w14:textId="77777777" w:rsidR="00C50A95" w:rsidRPr="00D016EC" w:rsidRDefault="00C50A95" w:rsidP="00416506">
            <w:pPr>
              <w:pStyle w:val="tabletext11"/>
              <w:jc w:val="center"/>
              <w:rPr>
                <w:ins w:id="21462" w:author="Author"/>
              </w:rPr>
            </w:pPr>
            <w:ins w:id="21463" w:author="Author">
              <w:r w:rsidRPr="00D016EC">
                <w:t xml:space="preserve">0.12 </w:t>
              </w:r>
            </w:ins>
          </w:p>
        </w:tc>
        <w:tc>
          <w:tcPr>
            <w:tcW w:w="460" w:type="dxa"/>
            <w:noWrap/>
            <w:vAlign w:val="bottom"/>
            <w:hideMark/>
          </w:tcPr>
          <w:p w14:paraId="5F691671" w14:textId="77777777" w:rsidR="00C50A95" w:rsidRPr="00D016EC" w:rsidRDefault="00C50A95" w:rsidP="00416506">
            <w:pPr>
              <w:pStyle w:val="tabletext11"/>
              <w:jc w:val="center"/>
              <w:rPr>
                <w:ins w:id="21464" w:author="Author"/>
              </w:rPr>
            </w:pPr>
            <w:ins w:id="21465" w:author="Author">
              <w:r w:rsidRPr="00D016EC">
                <w:t xml:space="preserve">0.11 </w:t>
              </w:r>
            </w:ins>
          </w:p>
        </w:tc>
      </w:tr>
      <w:tr w:rsidR="00C50A95" w:rsidRPr="00D016EC" w14:paraId="53C80026" w14:textId="77777777" w:rsidTr="00416506">
        <w:trPr>
          <w:trHeight w:val="190"/>
          <w:ins w:id="21466" w:author="Author"/>
        </w:trPr>
        <w:tc>
          <w:tcPr>
            <w:tcW w:w="200" w:type="dxa"/>
            <w:tcBorders>
              <w:right w:val="nil"/>
            </w:tcBorders>
            <w:vAlign w:val="bottom"/>
          </w:tcPr>
          <w:p w14:paraId="4C0BCC7F" w14:textId="77777777" w:rsidR="00C50A95" w:rsidRPr="00D016EC" w:rsidRDefault="00C50A95" w:rsidP="00416506">
            <w:pPr>
              <w:pStyle w:val="tabletext11"/>
              <w:jc w:val="right"/>
              <w:rPr>
                <w:ins w:id="21467" w:author="Author"/>
              </w:rPr>
            </w:pPr>
          </w:p>
        </w:tc>
        <w:tc>
          <w:tcPr>
            <w:tcW w:w="1580" w:type="dxa"/>
            <w:tcBorders>
              <w:left w:val="nil"/>
            </w:tcBorders>
            <w:vAlign w:val="bottom"/>
            <w:hideMark/>
          </w:tcPr>
          <w:p w14:paraId="7BB10085" w14:textId="77777777" w:rsidR="00C50A95" w:rsidRPr="00D016EC" w:rsidRDefault="00C50A95" w:rsidP="00416506">
            <w:pPr>
              <w:pStyle w:val="tabletext11"/>
              <w:tabs>
                <w:tab w:val="decimal" w:pos="640"/>
              </w:tabs>
              <w:rPr>
                <w:ins w:id="21468" w:author="Author"/>
              </w:rPr>
            </w:pPr>
            <w:ins w:id="21469" w:author="Author">
              <w:r w:rsidRPr="00D016EC">
                <w:t>25,000 to 29,999</w:t>
              </w:r>
            </w:ins>
          </w:p>
        </w:tc>
        <w:tc>
          <w:tcPr>
            <w:tcW w:w="680" w:type="dxa"/>
            <w:noWrap/>
            <w:vAlign w:val="bottom"/>
            <w:hideMark/>
          </w:tcPr>
          <w:p w14:paraId="506DED18" w14:textId="77777777" w:rsidR="00C50A95" w:rsidRPr="00D016EC" w:rsidRDefault="00C50A95" w:rsidP="00416506">
            <w:pPr>
              <w:pStyle w:val="tabletext11"/>
              <w:jc w:val="center"/>
              <w:rPr>
                <w:ins w:id="21470" w:author="Author"/>
              </w:rPr>
            </w:pPr>
            <w:ins w:id="21471" w:author="Author">
              <w:r w:rsidRPr="00D016EC">
                <w:t xml:space="preserve">1.00 </w:t>
              </w:r>
            </w:ins>
          </w:p>
        </w:tc>
        <w:tc>
          <w:tcPr>
            <w:tcW w:w="900" w:type="dxa"/>
            <w:noWrap/>
            <w:vAlign w:val="bottom"/>
            <w:hideMark/>
          </w:tcPr>
          <w:p w14:paraId="242D9873" w14:textId="77777777" w:rsidR="00C50A95" w:rsidRPr="00D016EC" w:rsidRDefault="00C50A95" w:rsidP="00416506">
            <w:pPr>
              <w:pStyle w:val="tabletext11"/>
              <w:jc w:val="center"/>
              <w:rPr>
                <w:ins w:id="21472" w:author="Author"/>
              </w:rPr>
            </w:pPr>
            <w:ins w:id="21473" w:author="Author">
              <w:r w:rsidRPr="00D016EC">
                <w:t xml:space="preserve">1.00 </w:t>
              </w:r>
            </w:ins>
          </w:p>
        </w:tc>
        <w:tc>
          <w:tcPr>
            <w:tcW w:w="400" w:type="dxa"/>
            <w:noWrap/>
            <w:vAlign w:val="bottom"/>
            <w:hideMark/>
          </w:tcPr>
          <w:p w14:paraId="043E2862" w14:textId="77777777" w:rsidR="00C50A95" w:rsidRPr="00D016EC" w:rsidRDefault="00C50A95" w:rsidP="00416506">
            <w:pPr>
              <w:pStyle w:val="tabletext11"/>
              <w:jc w:val="center"/>
              <w:rPr>
                <w:ins w:id="21474" w:author="Author"/>
              </w:rPr>
            </w:pPr>
            <w:ins w:id="21475" w:author="Author">
              <w:r w:rsidRPr="00D016EC">
                <w:t xml:space="preserve">0.92 </w:t>
              </w:r>
            </w:ins>
          </w:p>
        </w:tc>
        <w:tc>
          <w:tcPr>
            <w:tcW w:w="400" w:type="dxa"/>
            <w:noWrap/>
            <w:vAlign w:val="bottom"/>
            <w:hideMark/>
          </w:tcPr>
          <w:p w14:paraId="5F9FD858" w14:textId="77777777" w:rsidR="00C50A95" w:rsidRPr="00D016EC" w:rsidRDefault="00C50A95" w:rsidP="00416506">
            <w:pPr>
              <w:pStyle w:val="tabletext11"/>
              <w:jc w:val="center"/>
              <w:rPr>
                <w:ins w:id="21476" w:author="Author"/>
              </w:rPr>
            </w:pPr>
            <w:ins w:id="21477" w:author="Author">
              <w:r w:rsidRPr="00D016EC">
                <w:t xml:space="preserve">0.86 </w:t>
              </w:r>
            </w:ins>
          </w:p>
        </w:tc>
        <w:tc>
          <w:tcPr>
            <w:tcW w:w="400" w:type="dxa"/>
            <w:noWrap/>
            <w:vAlign w:val="bottom"/>
            <w:hideMark/>
          </w:tcPr>
          <w:p w14:paraId="123B9046" w14:textId="77777777" w:rsidR="00C50A95" w:rsidRPr="00D016EC" w:rsidRDefault="00C50A95" w:rsidP="00416506">
            <w:pPr>
              <w:pStyle w:val="tabletext11"/>
              <w:jc w:val="center"/>
              <w:rPr>
                <w:ins w:id="21478" w:author="Author"/>
              </w:rPr>
            </w:pPr>
            <w:ins w:id="21479" w:author="Author">
              <w:r w:rsidRPr="00D016EC">
                <w:t xml:space="preserve">0.79 </w:t>
              </w:r>
            </w:ins>
          </w:p>
        </w:tc>
        <w:tc>
          <w:tcPr>
            <w:tcW w:w="400" w:type="dxa"/>
            <w:noWrap/>
            <w:vAlign w:val="bottom"/>
            <w:hideMark/>
          </w:tcPr>
          <w:p w14:paraId="121A7AEA" w14:textId="77777777" w:rsidR="00C50A95" w:rsidRPr="00D016EC" w:rsidRDefault="00C50A95" w:rsidP="00416506">
            <w:pPr>
              <w:pStyle w:val="tabletext11"/>
              <w:jc w:val="center"/>
              <w:rPr>
                <w:ins w:id="21480" w:author="Author"/>
              </w:rPr>
            </w:pPr>
            <w:ins w:id="21481" w:author="Author">
              <w:r w:rsidRPr="00D016EC">
                <w:t xml:space="preserve">0.66 </w:t>
              </w:r>
            </w:ins>
          </w:p>
        </w:tc>
        <w:tc>
          <w:tcPr>
            <w:tcW w:w="400" w:type="dxa"/>
            <w:noWrap/>
            <w:vAlign w:val="bottom"/>
            <w:hideMark/>
          </w:tcPr>
          <w:p w14:paraId="1CEA204D" w14:textId="77777777" w:rsidR="00C50A95" w:rsidRPr="00D016EC" w:rsidRDefault="00C50A95" w:rsidP="00416506">
            <w:pPr>
              <w:pStyle w:val="tabletext11"/>
              <w:jc w:val="center"/>
              <w:rPr>
                <w:ins w:id="21482" w:author="Author"/>
              </w:rPr>
            </w:pPr>
            <w:ins w:id="21483" w:author="Author">
              <w:r w:rsidRPr="00D016EC">
                <w:t xml:space="preserve">0.59 </w:t>
              </w:r>
            </w:ins>
          </w:p>
        </w:tc>
        <w:tc>
          <w:tcPr>
            <w:tcW w:w="400" w:type="dxa"/>
            <w:noWrap/>
            <w:vAlign w:val="bottom"/>
            <w:hideMark/>
          </w:tcPr>
          <w:p w14:paraId="5CE5F3C7" w14:textId="77777777" w:rsidR="00C50A95" w:rsidRPr="00D016EC" w:rsidRDefault="00C50A95" w:rsidP="00416506">
            <w:pPr>
              <w:pStyle w:val="tabletext11"/>
              <w:jc w:val="center"/>
              <w:rPr>
                <w:ins w:id="21484" w:author="Author"/>
              </w:rPr>
            </w:pPr>
            <w:ins w:id="21485" w:author="Author">
              <w:r w:rsidRPr="00D016EC">
                <w:t xml:space="preserve">0.52 </w:t>
              </w:r>
            </w:ins>
          </w:p>
        </w:tc>
        <w:tc>
          <w:tcPr>
            <w:tcW w:w="400" w:type="dxa"/>
            <w:noWrap/>
            <w:vAlign w:val="bottom"/>
            <w:hideMark/>
          </w:tcPr>
          <w:p w14:paraId="7CC5EFE8" w14:textId="77777777" w:rsidR="00C50A95" w:rsidRPr="00D016EC" w:rsidRDefault="00C50A95" w:rsidP="00416506">
            <w:pPr>
              <w:pStyle w:val="tabletext11"/>
              <w:jc w:val="center"/>
              <w:rPr>
                <w:ins w:id="21486" w:author="Author"/>
              </w:rPr>
            </w:pPr>
            <w:ins w:id="21487" w:author="Author">
              <w:r w:rsidRPr="00D016EC">
                <w:t xml:space="preserve">0.46 </w:t>
              </w:r>
            </w:ins>
          </w:p>
        </w:tc>
        <w:tc>
          <w:tcPr>
            <w:tcW w:w="400" w:type="dxa"/>
            <w:noWrap/>
            <w:vAlign w:val="bottom"/>
            <w:hideMark/>
          </w:tcPr>
          <w:p w14:paraId="50919695" w14:textId="77777777" w:rsidR="00C50A95" w:rsidRPr="00D016EC" w:rsidRDefault="00C50A95" w:rsidP="00416506">
            <w:pPr>
              <w:pStyle w:val="tabletext11"/>
              <w:jc w:val="center"/>
              <w:rPr>
                <w:ins w:id="21488" w:author="Author"/>
              </w:rPr>
            </w:pPr>
            <w:ins w:id="21489" w:author="Author">
              <w:r w:rsidRPr="00D016EC">
                <w:t xml:space="preserve">0.41 </w:t>
              </w:r>
            </w:ins>
          </w:p>
        </w:tc>
        <w:tc>
          <w:tcPr>
            <w:tcW w:w="400" w:type="dxa"/>
            <w:noWrap/>
            <w:vAlign w:val="bottom"/>
            <w:hideMark/>
          </w:tcPr>
          <w:p w14:paraId="7C4AC358" w14:textId="77777777" w:rsidR="00C50A95" w:rsidRPr="00D016EC" w:rsidRDefault="00C50A95" w:rsidP="00416506">
            <w:pPr>
              <w:pStyle w:val="tabletext11"/>
              <w:jc w:val="center"/>
              <w:rPr>
                <w:ins w:id="21490" w:author="Author"/>
              </w:rPr>
            </w:pPr>
            <w:ins w:id="21491" w:author="Author">
              <w:r w:rsidRPr="00D016EC">
                <w:t xml:space="preserve">0.37 </w:t>
              </w:r>
            </w:ins>
          </w:p>
        </w:tc>
        <w:tc>
          <w:tcPr>
            <w:tcW w:w="400" w:type="dxa"/>
            <w:noWrap/>
            <w:vAlign w:val="bottom"/>
            <w:hideMark/>
          </w:tcPr>
          <w:p w14:paraId="5B34F26A" w14:textId="77777777" w:rsidR="00C50A95" w:rsidRPr="00D016EC" w:rsidRDefault="00C50A95" w:rsidP="00416506">
            <w:pPr>
              <w:pStyle w:val="tabletext11"/>
              <w:jc w:val="center"/>
              <w:rPr>
                <w:ins w:id="21492" w:author="Author"/>
              </w:rPr>
            </w:pPr>
            <w:ins w:id="21493" w:author="Author">
              <w:r w:rsidRPr="00D016EC">
                <w:t xml:space="preserve">0.36 </w:t>
              </w:r>
            </w:ins>
          </w:p>
        </w:tc>
        <w:tc>
          <w:tcPr>
            <w:tcW w:w="400" w:type="dxa"/>
            <w:noWrap/>
            <w:vAlign w:val="bottom"/>
            <w:hideMark/>
          </w:tcPr>
          <w:p w14:paraId="1944B8A2" w14:textId="77777777" w:rsidR="00C50A95" w:rsidRPr="00D016EC" w:rsidRDefault="00C50A95" w:rsidP="00416506">
            <w:pPr>
              <w:pStyle w:val="tabletext11"/>
              <w:jc w:val="center"/>
              <w:rPr>
                <w:ins w:id="21494" w:author="Author"/>
              </w:rPr>
            </w:pPr>
            <w:ins w:id="21495" w:author="Author">
              <w:r w:rsidRPr="00D016EC">
                <w:t xml:space="preserve">0.34 </w:t>
              </w:r>
            </w:ins>
          </w:p>
        </w:tc>
        <w:tc>
          <w:tcPr>
            <w:tcW w:w="400" w:type="dxa"/>
            <w:noWrap/>
            <w:vAlign w:val="bottom"/>
            <w:hideMark/>
          </w:tcPr>
          <w:p w14:paraId="7C6BD672" w14:textId="77777777" w:rsidR="00C50A95" w:rsidRPr="00D016EC" w:rsidRDefault="00C50A95" w:rsidP="00416506">
            <w:pPr>
              <w:pStyle w:val="tabletext11"/>
              <w:jc w:val="center"/>
              <w:rPr>
                <w:ins w:id="21496" w:author="Author"/>
              </w:rPr>
            </w:pPr>
            <w:ins w:id="21497" w:author="Author">
              <w:r w:rsidRPr="00D016EC">
                <w:t xml:space="preserve">0.32 </w:t>
              </w:r>
            </w:ins>
          </w:p>
        </w:tc>
        <w:tc>
          <w:tcPr>
            <w:tcW w:w="400" w:type="dxa"/>
            <w:noWrap/>
            <w:vAlign w:val="bottom"/>
            <w:hideMark/>
          </w:tcPr>
          <w:p w14:paraId="500ECB13" w14:textId="77777777" w:rsidR="00C50A95" w:rsidRPr="00D016EC" w:rsidRDefault="00C50A95" w:rsidP="00416506">
            <w:pPr>
              <w:pStyle w:val="tabletext11"/>
              <w:jc w:val="center"/>
              <w:rPr>
                <w:ins w:id="21498" w:author="Author"/>
              </w:rPr>
            </w:pPr>
            <w:ins w:id="21499" w:author="Author">
              <w:r w:rsidRPr="00D016EC">
                <w:t xml:space="preserve">0.30 </w:t>
              </w:r>
            </w:ins>
          </w:p>
        </w:tc>
        <w:tc>
          <w:tcPr>
            <w:tcW w:w="400" w:type="dxa"/>
            <w:noWrap/>
            <w:vAlign w:val="bottom"/>
            <w:hideMark/>
          </w:tcPr>
          <w:p w14:paraId="629174E3" w14:textId="77777777" w:rsidR="00C50A95" w:rsidRPr="00D016EC" w:rsidRDefault="00C50A95" w:rsidP="00416506">
            <w:pPr>
              <w:pStyle w:val="tabletext11"/>
              <w:jc w:val="center"/>
              <w:rPr>
                <w:ins w:id="21500" w:author="Author"/>
              </w:rPr>
            </w:pPr>
            <w:ins w:id="21501" w:author="Author">
              <w:r w:rsidRPr="00D016EC">
                <w:t xml:space="preserve">0.29 </w:t>
              </w:r>
            </w:ins>
          </w:p>
        </w:tc>
        <w:tc>
          <w:tcPr>
            <w:tcW w:w="400" w:type="dxa"/>
            <w:noWrap/>
            <w:vAlign w:val="bottom"/>
            <w:hideMark/>
          </w:tcPr>
          <w:p w14:paraId="013E1245" w14:textId="77777777" w:rsidR="00C50A95" w:rsidRPr="00D016EC" w:rsidRDefault="00C50A95" w:rsidP="00416506">
            <w:pPr>
              <w:pStyle w:val="tabletext11"/>
              <w:jc w:val="center"/>
              <w:rPr>
                <w:ins w:id="21502" w:author="Author"/>
              </w:rPr>
            </w:pPr>
            <w:ins w:id="21503" w:author="Author">
              <w:r w:rsidRPr="00D016EC">
                <w:t xml:space="preserve">0.27 </w:t>
              </w:r>
            </w:ins>
          </w:p>
        </w:tc>
        <w:tc>
          <w:tcPr>
            <w:tcW w:w="400" w:type="dxa"/>
            <w:noWrap/>
            <w:vAlign w:val="bottom"/>
            <w:hideMark/>
          </w:tcPr>
          <w:p w14:paraId="454F8076" w14:textId="77777777" w:rsidR="00C50A95" w:rsidRPr="00D016EC" w:rsidRDefault="00C50A95" w:rsidP="00416506">
            <w:pPr>
              <w:pStyle w:val="tabletext11"/>
              <w:jc w:val="center"/>
              <w:rPr>
                <w:ins w:id="21504" w:author="Author"/>
              </w:rPr>
            </w:pPr>
            <w:ins w:id="21505" w:author="Author">
              <w:r w:rsidRPr="00D016EC">
                <w:t xml:space="preserve">0.26 </w:t>
              </w:r>
            </w:ins>
          </w:p>
        </w:tc>
        <w:tc>
          <w:tcPr>
            <w:tcW w:w="400" w:type="dxa"/>
            <w:noWrap/>
            <w:vAlign w:val="bottom"/>
            <w:hideMark/>
          </w:tcPr>
          <w:p w14:paraId="16000CD5" w14:textId="77777777" w:rsidR="00C50A95" w:rsidRPr="00D016EC" w:rsidRDefault="00C50A95" w:rsidP="00416506">
            <w:pPr>
              <w:pStyle w:val="tabletext11"/>
              <w:jc w:val="center"/>
              <w:rPr>
                <w:ins w:id="21506" w:author="Author"/>
              </w:rPr>
            </w:pPr>
            <w:ins w:id="21507" w:author="Author">
              <w:r w:rsidRPr="00D016EC">
                <w:t xml:space="preserve">0.25 </w:t>
              </w:r>
            </w:ins>
          </w:p>
        </w:tc>
        <w:tc>
          <w:tcPr>
            <w:tcW w:w="400" w:type="dxa"/>
            <w:noWrap/>
            <w:vAlign w:val="bottom"/>
            <w:hideMark/>
          </w:tcPr>
          <w:p w14:paraId="1AF8FDC8" w14:textId="77777777" w:rsidR="00C50A95" w:rsidRPr="00D016EC" w:rsidRDefault="00C50A95" w:rsidP="00416506">
            <w:pPr>
              <w:pStyle w:val="tabletext11"/>
              <w:jc w:val="center"/>
              <w:rPr>
                <w:ins w:id="21508" w:author="Author"/>
              </w:rPr>
            </w:pPr>
            <w:ins w:id="21509" w:author="Author">
              <w:r w:rsidRPr="00D016EC">
                <w:t xml:space="preserve">0.24 </w:t>
              </w:r>
            </w:ins>
          </w:p>
        </w:tc>
        <w:tc>
          <w:tcPr>
            <w:tcW w:w="400" w:type="dxa"/>
            <w:noWrap/>
            <w:vAlign w:val="bottom"/>
            <w:hideMark/>
          </w:tcPr>
          <w:p w14:paraId="5D2C902F" w14:textId="77777777" w:rsidR="00C50A95" w:rsidRPr="00D016EC" w:rsidRDefault="00C50A95" w:rsidP="00416506">
            <w:pPr>
              <w:pStyle w:val="tabletext11"/>
              <w:jc w:val="center"/>
              <w:rPr>
                <w:ins w:id="21510" w:author="Author"/>
              </w:rPr>
            </w:pPr>
            <w:ins w:id="21511" w:author="Author">
              <w:r w:rsidRPr="00D016EC">
                <w:t xml:space="preserve">0.22 </w:t>
              </w:r>
            </w:ins>
          </w:p>
        </w:tc>
        <w:tc>
          <w:tcPr>
            <w:tcW w:w="400" w:type="dxa"/>
            <w:noWrap/>
            <w:vAlign w:val="bottom"/>
            <w:hideMark/>
          </w:tcPr>
          <w:p w14:paraId="11A45390" w14:textId="77777777" w:rsidR="00C50A95" w:rsidRPr="00D016EC" w:rsidRDefault="00C50A95" w:rsidP="00416506">
            <w:pPr>
              <w:pStyle w:val="tabletext11"/>
              <w:jc w:val="center"/>
              <w:rPr>
                <w:ins w:id="21512" w:author="Author"/>
              </w:rPr>
            </w:pPr>
            <w:ins w:id="21513" w:author="Author">
              <w:r w:rsidRPr="00D016EC">
                <w:t xml:space="preserve">0.21 </w:t>
              </w:r>
            </w:ins>
          </w:p>
        </w:tc>
        <w:tc>
          <w:tcPr>
            <w:tcW w:w="440" w:type="dxa"/>
            <w:noWrap/>
            <w:vAlign w:val="bottom"/>
            <w:hideMark/>
          </w:tcPr>
          <w:p w14:paraId="682671C9" w14:textId="77777777" w:rsidR="00C50A95" w:rsidRPr="00D016EC" w:rsidRDefault="00C50A95" w:rsidP="00416506">
            <w:pPr>
              <w:pStyle w:val="tabletext11"/>
              <w:jc w:val="center"/>
              <w:rPr>
                <w:ins w:id="21514" w:author="Author"/>
              </w:rPr>
            </w:pPr>
            <w:ins w:id="21515" w:author="Author">
              <w:r w:rsidRPr="00D016EC">
                <w:t xml:space="preserve">0.20 </w:t>
              </w:r>
            </w:ins>
          </w:p>
        </w:tc>
        <w:tc>
          <w:tcPr>
            <w:tcW w:w="400" w:type="dxa"/>
            <w:noWrap/>
            <w:vAlign w:val="bottom"/>
            <w:hideMark/>
          </w:tcPr>
          <w:p w14:paraId="25E807E2" w14:textId="77777777" w:rsidR="00C50A95" w:rsidRPr="00D016EC" w:rsidRDefault="00C50A95" w:rsidP="00416506">
            <w:pPr>
              <w:pStyle w:val="tabletext11"/>
              <w:jc w:val="center"/>
              <w:rPr>
                <w:ins w:id="21516" w:author="Author"/>
              </w:rPr>
            </w:pPr>
            <w:ins w:id="21517" w:author="Author">
              <w:r w:rsidRPr="00D016EC">
                <w:t xml:space="preserve">0.19 </w:t>
              </w:r>
            </w:ins>
          </w:p>
        </w:tc>
        <w:tc>
          <w:tcPr>
            <w:tcW w:w="400" w:type="dxa"/>
            <w:noWrap/>
            <w:vAlign w:val="bottom"/>
            <w:hideMark/>
          </w:tcPr>
          <w:p w14:paraId="5183371A" w14:textId="77777777" w:rsidR="00C50A95" w:rsidRPr="00D016EC" w:rsidRDefault="00C50A95" w:rsidP="00416506">
            <w:pPr>
              <w:pStyle w:val="tabletext11"/>
              <w:jc w:val="center"/>
              <w:rPr>
                <w:ins w:id="21518" w:author="Author"/>
              </w:rPr>
            </w:pPr>
            <w:ins w:id="21519" w:author="Author">
              <w:r w:rsidRPr="00D016EC">
                <w:t xml:space="preserve">0.18 </w:t>
              </w:r>
            </w:ins>
          </w:p>
        </w:tc>
        <w:tc>
          <w:tcPr>
            <w:tcW w:w="400" w:type="dxa"/>
            <w:noWrap/>
            <w:vAlign w:val="bottom"/>
            <w:hideMark/>
          </w:tcPr>
          <w:p w14:paraId="31E5BDA8" w14:textId="77777777" w:rsidR="00C50A95" w:rsidRPr="00D016EC" w:rsidRDefault="00C50A95" w:rsidP="00416506">
            <w:pPr>
              <w:pStyle w:val="tabletext11"/>
              <w:jc w:val="center"/>
              <w:rPr>
                <w:ins w:id="21520" w:author="Author"/>
              </w:rPr>
            </w:pPr>
            <w:ins w:id="21521" w:author="Author">
              <w:r w:rsidRPr="00D016EC">
                <w:t xml:space="preserve">0.17 </w:t>
              </w:r>
            </w:ins>
          </w:p>
        </w:tc>
        <w:tc>
          <w:tcPr>
            <w:tcW w:w="400" w:type="dxa"/>
            <w:noWrap/>
            <w:vAlign w:val="bottom"/>
            <w:hideMark/>
          </w:tcPr>
          <w:p w14:paraId="55A9AE5F" w14:textId="77777777" w:rsidR="00C50A95" w:rsidRPr="00D016EC" w:rsidRDefault="00C50A95" w:rsidP="00416506">
            <w:pPr>
              <w:pStyle w:val="tabletext11"/>
              <w:jc w:val="center"/>
              <w:rPr>
                <w:ins w:id="21522" w:author="Author"/>
              </w:rPr>
            </w:pPr>
            <w:ins w:id="21523" w:author="Author">
              <w:r w:rsidRPr="00D016EC">
                <w:t xml:space="preserve">0.16 </w:t>
              </w:r>
            </w:ins>
          </w:p>
        </w:tc>
        <w:tc>
          <w:tcPr>
            <w:tcW w:w="460" w:type="dxa"/>
            <w:noWrap/>
            <w:vAlign w:val="bottom"/>
            <w:hideMark/>
          </w:tcPr>
          <w:p w14:paraId="69935245" w14:textId="77777777" w:rsidR="00C50A95" w:rsidRPr="00D016EC" w:rsidRDefault="00C50A95" w:rsidP="00416506">
            <w:pPr>
              <w:pStyle w:val="tabletext11"/>
              <w:jc w:val="center"/>
              <w:rPr>
                <w:ins w:id="21524" w:author="Author"/>
              </w:rPr>
            </w:pPr>
            <w:ins w:id="21525" w:author="Author">
              <w:r w:rsidRPr="00D016EC">
                <w:t xml:space="preserve">0.16 </w:t>
              </w:r>
            </w:ins>
          </w:p>
        </w:tc>
      </w:tr>
      <w:tr w:rsidR="00C50A95" w:rsidRPr="00D016EC" w14:paraId="170DE97A" w14:textId="77777777" w:rsidTr="00416506">
        <w:trPr>
          <w:trHeight w:val="190"/>
          <w:ins w:id="21526" w:author="Author"/>
        </w:trPr>
        <w:tc>
          <w:tcPr>
            <w:tcW w:w="200" w:type="dxa"/>
            <w:tcBorders>
              <w:right w:val="nil"/>
            </w:tcBorders>
            <w:vAlign w:val="bottom"/>
          </w:tcPr>
          <w:p w14:paraId="3ABA9EE7" w14:textId="77777777" w:rsidR="00C50A95" w:rsidRPr="00D016EC" w:rsidRDefault="00C50A95" w:rsidP="00416506">
            <w:pPr>
              <w:pStyle w:val="tabletext11"/>
              <w:jc w:val="right"/>
              <w:rPr>
                <w:ins w:id="21527" w:author="Author"/>
              </w:rPr>
            </w:pPr>
          </w:p>
        </w:tc>
        <w:tc>
          <w:tcPr>
            <w:tcW w:w="1580" w:type="dxa"/>
            <w:tcBorders>
              <w:left w:val="nil"/>
            </w:tcBorders>
            <w:vAlign w:val="bottom"/>
            <w:hideMark/>
          </w:tcPr>
          <w:p w14:paraId="246EC961" w14:textId="77777777" w:rsidR="00C50A95" w:rsidRPr="00D016EC" w:rsidRDefault="00C50A95" w:rsidP="00416506">
            <w:pPr>
              <w:pStyle w:val="tabletext11"/>
              <w:tabs>
                <w:tab w:val="decimal" w:pos="640"/>
              </w:tabs>
              <w:rPr>
                <w:ins w:id="21528" w:author="Author"/>
              </w:rPr>
            </w:pPr>
            <w:ins w:id="21529" w:author="Author">
              <w:r w:rsidRPr="00D016EC">
                <w:t>30,000 to 34,999</w:t>
              </w:r>
            </w:ins>
          </w:p>
        </w:tc>
        <w:tc>
          <w:tcPr>
            <w:tcW w:w="680" w:type="dxa"/>
            <w:noWrap/>
            <w:vAlign w:val="bottom"/>
            <w:hideMark/>
          </w:tcPr>
          <w:p w14:paraId="49305053" w14:textId="77777777" w:rsidR="00C50A95" w:rsidRPr="00D016EC" w:rsidRDefault="00C50A95" w:rsidP="00416506">
            <w:pPr>
              <w:pStyle w:val="tabletext11"/>
              <w:jc w:val="center"/>
              <w:rPr>
                <w:ins w:id="21530" w:author="Author"/>
              </w:rPr>
            </w:pPr>
            <w:ins w:id="21531" w:author="Author">
              <w:r w:rsidRPr="00D016EC">
                <w:t xml:space="preserve">1.09 </w:t>
              </w:r>
            </w:ins>
          </w:p>
        </w:tc>
        <w:tc>
          <w:tcPr>
            <w:tcW w:w="900" w:type="dxa"/>
            <w:noWrap/>
            <w:vAlign w:val="bottom"/>
            <w:hideMark/>
          </w:tcPr>
          <w:p w14:paraId="5D8661EF" w14:textId="77777777" w:rsidR="00C50A95" w:rsidRPr="00D016EC" w:rsidRDefault="00C50A95" w:rsidP="00416506">
            <w:pPr>
              <w:pStyle w:val="tabletext11"/>
              <w:jc w:val="center"/>
              <w:rPr>
                <w:ins w:id="21532" w:author="Author"/>
              </w:rPr>
            </w:pPr>
            <w:ins w:id="21533" w:author="Author">
              <w:r w:rsidRPr="00D016EC">
                <w:t xml:space="preserve">1.09 </w:t>
              </w:r>
            </w:ins>
          </w:p>
        </w:tc>
        <w:tc>
          <w:tcPr>
            <w:tcW w:w="400" w:type="dxa"/>
            <w:noWrap/>
            <w:vAlign w:val="bottom"/>
            <w:hideMark/>
          </w:tcPr>
          <w:p w14:paraId="0767E93E" w14:textId="77777777" w:rsidR="00C50A95" w:rsidRPr="00D016EC" w:rsidRDefault="00C50A95" w:rsidP="00416506">
            <w:pPr>
              <w:pStyle w:val="tabletext11"/>
              <w:jc w:val="center"/>
              <w:rPr>
                <w:ins w:id="21534" w:author="Author"/>
              </w:rPr>
            </w:pPr>
            <w:ins w:id="21535" w:author="Author">
              <w:r w:rsidRPr="00D016EC">
                <w:t xml:space="preserve">1.01 </w:t>
              </w:r>
            </w:ins>
          </w:p>
        </w:tc>
        <w:tc>
          <w:tcPr>
            <w:tcW w:w="400" w:type="dxa"/>
            <w:noWrap/>
            <w:vAlign w:val="bottom"/>
            <w:hideMark/>
          </w:tcPr>
          <w:p w14:paraId="386B93B7" w14:textId="77777777" w:rsidR="00C50A95" w:rsidRPr="00D016EC" w:rsidRDefault="00C50A95" w:rsidP="00416506">
            <w:pPr>
              <w:pStyle w:val="tabletext11"/>
              <w:jc w:val="center"/>
              <w:rPr>
                <w:ins w:id="21536" w:author="Author"/>
              </w:rPr>
            </w:pPr>
            <w:ins w:id="21537" w:author="Author">
              <w:r w:rsidRPr="00D016EC">
                <w:t xml:space="preserve">0.95 </w:t>
              </w:r>
            </w:ins>
          </w:p>
        </w:tc>
        <w:tc>
          <w:tcPr>
            <w:tcW w:w="400" w:type="dxa"/>
            <w:noWrap/>
            <w:vAlign w:val="bottom"/>
            <w:hideMark/>
          </w:tcPr>
          <w:p w14:paraId="120EA30F" w14:textId="77777777" w:rsidR="00C50A95" w:rsidRPr="00D016EC" w:rsidRDefault="00C50A95" w:rsidP="00416506">
            <w:pPr>
              <w:pStyle w:val="tabletext11"/>
              <w:jc w:val="center"/>
              <w:rPr>
                <w:ins w:id="21538" w:author="Author"/>
              </w:rPr>
            </w:pPr>
            <w:ins w:id="21539" w:author="Author">
              <w:r w:rsidRPr="00D016EC">
                <w:t xml:space="preserve">0.87 </w:t>
              </w:r>
            </w:ins>
          </w:p>
        </w:tc>
        <w:tc>
          <w:tcPr>
            <w:tcW w:w="400" w:type="dxa"/>
            <w:noWrap/>
            <w:vAlign w:val="bottom"/>
            <w:hideMark/>
          </w:tcPr>
          <w:p w14:paraId="5692262D" w14:textId="77777777" w:rsidR="00C50A95" w:rsidRPr="00D016EC" w:rsidRDefault="00C50A95" w:rsidP="00416506">
            <w:pPr>
              <w:pStyle w:val="tabletext11"/>
              <w:jc w:val="center"/>
              <w:rPr>
                <w:ins w:id="21540" w:author="Author"/>
              </w:rPr>
            </w:pPr>
            <w:ins w:id="21541" w:author="Author">
              <w:r w:rsidRPr="00D016EC">
                <w:t xml:space="preserve">0.72 </w:t>
              </w:r>
            </w:ins>
          </w:p>
        </w:tc>
        <w:tc>
          <w:tcPr>
            <w:tcW w:w="400" w:type="dxa"/>
            <w:noWrap/>
            <w:vAlign w:val="bottom"/>
            <w:hideMark/>
          </w:tcPr>
          <w:p w14:paraId="3FCF813C" w14:textId="77777777" w:rsidR="00C50A95" w:rsidRPr="00D016EC" w:rsidRDefault="00C50A95" w:rsidP="00416506">
            <w:pPr>
              <w:pStyle w:val="tabletext11"/>
              <w:jc w:val="center"/>
              <w:rPr>
                <w:ins w:id="21542" w:author="Author"/>
              </w:rPr>
            </w:pPr>
            <w:ins w:id="21543" w:author="Author">
              <w:r w:rsidRPr="00D016EC">
                <w:t xml:space="preserve">0.66 </w:t>
              </w:r>
            </w:ins>
          </w:p>
        </w:tc>
        <w:tc>
          <w:tcPr>
            <w:tcW w:w="400" w:type="dxa"/>
            <w:noWrap/>
            <w:vAlign w:val="bottom"/>
            <w:hideMark/>
          </w:tcPr>
          <w:p w14:paraId="169DC26D" w14:textId="77777777" w:rsidR="00C50A95" w:rsidRPr="00D016EC" w:rsidRDefault="00C50A95" w:rsidP="00416506">
            <w:pPr>
              <w:pStyle w:val="tabletext11"/>
              <w:jc w:val="center"/>
              <w:rPr>
                <w:ins w:id="21544" w:author="Author"/>
              </w:rPr>
            </w:pPr>
            <w:ins w:id="21545" w:author="Author">
              <w:r w:rsidRPr="00D016EC">
                <w:t xml:space="preserve">0.58 </w:t>
              </w:r>
            </w:ins>
          </w:p>
        </w:tc>
        <w:tc>
          <w:tcPr>
            <w:tcW w:w="400" w:type="dxa"/>
            <w:noWrap/>
            <w:vAlign w:val="bottom"/>
            <w:hideMark/>
          </w:tcPr>
          <w:p w14:paraId="3D388B17" w14:textId="77777777" w:rsidR="00C50A95" w:rsidRPr="00D016EC" w:rsidRDefault="00C50A95" w:rsidP="00416506">
            <w:pPr>
              <w:pStyle w:val="tabletext11"/>
              <w:jc w:val="center"/>
              <w:rPr>
                <w:ins w:id="21546" w:author="Author"/>
              </w:rPr>
            </w:pPr>
            <w:ins w:id="21547" w:author="Author">
              <w:r w:rsidRPr="00D016EC">
                <w:t xml:space="preserve">0.52 </w:t>
              </w:r>
            </w:ins>
          </w:p>
        </w:tc>
        <w:tc>
          <w:tcPr>
            <w:tcW w:w="400" w:type="dxa"/>
            <w:noWrap/>
            <w:vAlign w:val="bottom"/>
            <w:hideMark/>
          </w:tcPr>
          <w:p w14:paraId="3D3CD3BD" w14:textId="77777777" w:rsidR="00C50A95" w:rsidRPr="00D016EC" w:rsidRDefault="00C50A95" w:rsidP="00416506">
            <w:pPr>
              <w:pStyle w:val="tabletext11"/>
              <w:jc w:val="center"/>
              <w:rPr>
                <w:ins w:id="21548" w:author="Author"/>
              </w:rPr>
            </w:pPr>
            <w:ins w:id="21549" w:author="Author">
              <w:r w:rsidRPr="00D016EC">
                <w:t xml:space="preserve">0.47 </w:t>
              </w:r>
            </w:ins>
          </w:p>
        </w:tc>
        <w:tc>
          <w:tcPr>
            <w:tcW w:w="400" w:type="dxa"/>
            <w:noWrap/>
            <w:vAlign w:val="bottom"/>
            <w:hideMark/>
          </w:tcPr>
          <w:p w14:paraId="6193C017" w14:textId="77777777" w:rsidR="00C50A95" w:rsidRPr="00D016EC" w:rsidRDefault="00C50A95" w:rsidP="00416506">
            <w:pPr>
              <w:pStyle w:val="tabletext11"/>
              <w:jc w:val="center"/>
              <w:rPr>
                <w:ins w:id="21550" w:author="Author"/>
              </w:rPr>
            </w:pPr>
            <w:ins w:id="21551" w:author="Author">
              <w:r w:rsidRPr="00D016EC">
                <w:t xml:space="preserve">0.43 </w:t>
              </w:r>
            </w:ins>
          </w:p>
        </w:tc>
        <w:tc>
          <w:tcPr>
            <w:tcW w:w="400" w:type="dxa"/>
            <w:noWrap/>
            <w:vAlign w:val="bottom"/>
            <w:hideMark/>
          </w:tcPr>
          <w:p w14:paraId="7C3D28AA" w14:textId="77777777" w:rsidR="00C50A95" w:rsidRPr="00D016EC" w:rsidRDefault="00C50A95" w:rsidP="00416506">
            <w:pPr>
              <w:pStyle w:val="tabletext11"/>
              <w:jc w:val="center"/>
              <w:rPr>
                <w:ins w:id="21552" w:author="Author"/>
              </w:rPr>
            </w:pPr>
            <w:ins w:id="21553" w:author="Author">
              <w:r w:rsidRPr="00D016EC">
                <w:t xml:space="preserve">0.41 </w:t>
              </w:r>
            </w:ins>
          </w:p>
        </w:tc>
        <w:tc>
          <w:tcPr>
            <w:tcW w:w="400" w:type="dxa"/>
            <w:noWrap/>
            <w:vAlign w:val="bottom"/>
            <w:hideMark/>
          </w:tcPr>
          <w:p w14:paraId="514DFAB1" w14:textId="77777777" w:rsidR="00C50A95" w:rsidRPr="00D016EC" w:rsidRDefault="00C50A95" w:rsidP="00416506">
            <w:pPr>
              <w:pStyle w:val="tabletext11"/>
              <w:jc w:val="center"/>
              <w:rPr>
                <w:ins w:id="21554" w:author="Author"/>
              </w:rPr>
            </w:pPr>
            <w:ins w:id="21555" w:author="Author">
              <w:r w:rsidRPr="00D016EC">
                <w:t xml:space="preserve">0.39 </w:t>
              </w:r>
            </w:ins>
          </w:p>
        </w:tc>
        <w:tc>
          <w:tcPr>
            <w:tcW w:w="400" w:type="dxa"/>
            <w:noWrap/>
            <w:vAlign w:val="bottom"/>
            <w:hideMark/>
          </w:tcPr>
          <w:p w14:paraId="379738BC" w14:textId="77777777" w:rsidR="00C50A95" w:rsidRPr="00D016EC" w:rsidRDefault="00C50A95" w:rsidP="00416506">
            <w:pPr>
              <w:pStyle w:val="tabletext11"/>
              <w:jc w:val="center"/>
              <w:rPr>
                <w:ins w:id="21556" w:author="Author"/>
              </w:rPr>
            </w:pPr>
            <w:ins w:id="21557" w:author="Author">
              <w:r w:rsidRPr="00D016EC">
                <w:t xml:space="preserve">0.37 </w:t>
              </w:r>
            </w:ins>
          </w:p>
        </w:tc>
        <w:tc>
          <w:tcPr>
            <w:tcW w:w="400" w:type="dxa"/>
            <w:noWrap/>
            <w:vAlign w:val="bottom"/>
            <w:hideMark/>
          </w:tcPr>
          <w:p w14:paraId="3F68555F" w14:textId="77777777" w:rsidR="00C50A95" w:rsidRPr="00D016EC" w:rsidRDefault="00C50A95" w:rsidP="00416506">
            <w:pPr>
              <w:pStyle w:val="tabletext11"/>
              <w:jc w:val="center"/>
              <w:rPr>
                <w:ins w:id="21558" w:author="Author"/>
              </w:rPr>
            </w:pPr>
            <w:ins w:id="21559" w:author="Author">
              <w:r w:rsidRPr="00D016EC">
                <w:t xml:space="preserve">0.35 </w:t>
              </w:r>
            </w:ins>
          </w:p>
        </w:tc>
        <w:tc>
          <w:tcPr>
            <w:tcW w:w="400" w:type="dxa"/>
            <w:noWrap/>
            <w:vAlign w:val="bottom"/>
            <w:hideMark/>
          </w:tcPr>
          <w:p w14:paraId="209FE585" w14:textId="77777777" w:rsidR="00C50A95" w:rsidRPr="00D016EC" w:rsidRDefault="00C50A95" w:rsidP="00416506">
            <w:pPr>
              <w:pStyle w:val="tabletext11"/>
              <w:jc w:val="center"/>
              <w:rPr>
                <w:ins w:id="21560" w:author="Author"/>
              </w:rPr>
            </w:pPr>
            <w:ins w:id="21561" w:author="Author">
              <w:r w:rsidRPr="00D016EC">
                <w:t xml:space="preserve">0.33 </w:t>
              </w:r>
            </w:ins>
          </w:p>
        </w:tc>
        <w:tc>
          <w:tcPr>
            <w:tcW w:w="400" w:type="dxa"/>
            <w:noWrap/>
            <w:vAlign w:val="bottom"/>
            <w:hideMark/>
          </w:tcPr>
          <w:p w14:paraId="3134E826" w14:textId="77777777" w:rsidR="00C50A95" w:rsidRPr="00D016EC" w:rsidRDefault="00C50A95" w:rsidP="00416506">
            <w:pPr>
              <w:pStyle w:val="tabletext11"/>
              <w:jc w:val="center"/>
              <w:rPr>
                <w:ins w:id="21562" w:author="Author"/>
              </w:rPr>
            </w:pPr>
            <w:ins w:id="21563" w:author="Author">
              <w:r w:rsidRPr="00D016EC">
                <w:t xml:space="preserve">0.31 </w:t>
              </w:r>
            </w:ins>
          </w:p>
        </w:tc>
        <w:tc>
          <w:tcPr>
            <w:tcW w:w="400" w:type="dxa"/>
            <w:noWrap/>
            <w:vAlign w:val="bottom"/>
            <w:hideMark/>
          </w:tcPr>
          <w:p w14:paraId="55BAC28F" w14:textId="77777777" w:rsidR="00C50A95" w:rsidRPr="00D016EC" w:rsidRDefault="00C50A95" w:rsidP="00416506">
            <w:pPr>
              <w:pStyle w:val="tabletext11"/>
              <w:jc w:val="center"/>
              <w:rPr>
                <w:ins w:id="21564" w:author="Author"/>
              </w:rPr>
            </w:pPr>
            <w:ins w:id="21565" w:author="Author">
              <w:r w:rsidRPr="00D016EC">
                <w:t xml:space="preserve">0.30 </w:t>
              </w:r>
            </w:ins>
          </w:p>
        </w:tc>
        <w:tc>
          <w:tcPr>
            <w:tcW w:w="400" w:type="dxa"/>
            <w:noWrap/>
            <w:vAlign w:val="bottom"/>
            <w:hideMark/>
          </w:tcPr>
          <w:p w14:paraId="78C6D019" w14:textId="77777777" w:rsidR="00C50A95" w:rsidRPr="00D016EC" w:rsidRDefault="00C50A95" w:rsidP="00416506">
            <w:pPr>
              <w:pStyle w:val="tabletext11"/>
              <w:jc w:val="center"/>
              <w:rPr>
                <w:ins w:id="21566" w:author="Author"/>
              </w:rPr>
            </w:pPr>
            <w:ins w:id="21567" w:author="Author">
              <w:r w:rsidRPr="00D016EC">
                <w:t xml:space="preserve">0.28 </w:t>
              </w:r>
            </w:ins>
          </w:p>
        </w:tc>
        <w:tc>
          <w:tcPr>
            <w:tcW w:w="400" w:type="dxa"/>
            <w:noWrap/>
            <w:vAlign w:val="bottom"/>
            <w:hideMark/>
          </w:tcPr>
          <w:p w14:paraId="7E2A3B5A" w14:textId="77777777" w:rsidR="00C50A95" w:rsidRPr="00D016EC" w:rsidRDefault="00C50A95" w:rsidP="00416506">
            <w:pPr>
              <w:pStyle w:val="tabletext11"/>
              <w:jc w:val="center"/>
              <w:rPr>
                <w:ins w:id="21568" w:author="Author"/>
              </w:rPr>
            </w:pPr>
            <w:ins w:id="21569" w:author="Author">
              <w:r w:rsidRPr="00D016EC">
                <w:t xml:space="preserve">0.27 </w:t>
              </w:r>
            </w:ins>
          </w:p>
        </w:tc>
        <w:tc>
          <w:tcPr>
            <w:tcW w:w="400" w:type="dxa"/>
            <w:noWrap/>
            <w:vAlign w:val="bottom"/>
            <w:hideMark/>
          </w:tcPr>
          <w:p w14:paraId="3533D7AB" w14:textId="77777777" w:rsidR="00C50A95" w:rsidRPr="00D016EC" w:rsidRDefault="00C50A95" w:rsidP="00416506">
            <w:pPr>
              <w:pStyle w:val="tabletext11"/>
              <w:jc w:val="center"/>
              <w:rPr>
                <w:ins w:id="21570" w:author="Author"/>
              </w:rPr>
            </w:pPr>
            <w:ins w:id="21571" w:author="Author">
              <w:r w:rsidRPr="00D016EC">
                <w:t xml:space="preserve">0.26 </w:t>
              </w:r>
            </w:ins>
          </w:p>
        </w:tc>
        <w:tc>
          <w:tcPr>
            <w:tcW w:w="400" w:type="dxa"/>
            <w:noWrap/>
            <w:vAlign w:val="bottom"/>
            <w:hideMark/>
          </w:tcPr>
          <w:p w14:paraId="20E58B39" w14:textId="77777777" w:rsidR="00C50A95" w:rsidRPr="00D016EC" w:rsidRDefault="00C50A95" w:rsidP="00416506">
            <w:pPr>
              <w:pStyle w:val="tabletext11"/>
              <w:jc w:val="center"/>
              <w:rPr>
                <w:ins w:id="21572" w:author="Author"/>
              </w:rPr>
            </w:pPr>
            <w:ins w:id="21573" w:author="Author">
              <w:r w:rsidRPr="00D016EC">
                <w:t xml:space="preserve">0.24 </w:t>
              </w:r>
            </w:ins>
          </w:p>
        </w:tc>
        <w:tc>
          <w:tcPr>
            <w:tcW w:w="440" w:type="dxa"/>
            <w:noWrap/>
            <w:vAlign w:val="bottom"/>
            <w:hideMark/>
          </w:tcPr>
          <w:p w14:paraId="211AC3DB" w14:textId="77777777" w:rsidR="00C50A95" w:rsidRPr="00D016EC" w:rsidRDefault="00C50A95" w:rsidP="00416506">
            <w:pPr>
              <w:pStyle w:val="tabletext11"/>
              <w:jc w:val="center"/>
              <w:rPr>
                <w:ins w:id="21574" w:author="Author"/>
              </w:rPr>
            </w:pPr>
            <w:ins w:id="21575" w:author="Author">
              <w:r w:rsidRPr="00D016EC">
                <w:t xml:space="preserve">0.23 </w:t>
              </w:r>
            </w:ins>
          </w:p>
        </w:tc>
        <w:tc>
          <w:tcPr>
            <w:tcW w:w="400" w:type="dxa"/>
            <w:noWrap/>
            <w:vAlign w:val="bottom"/>
            <w:hideMark/>
          </w:tcPr>
          <w:p w14:paraId="1AD85A3D" w14:textId="77777777" w:rsidR="00C50A95" w:rsidRPr="00D016EC" w:rsidRDefault="00C50A95" w:rsidP="00416506">
            <w:pPr>
              <w:pStyle w:val="tabletext11"/>
              <w:jc w:val="center"/>
              <w:rPr>
                <w:ins w:id="21576" w:author="Author"/>
              </w:rPr>
            </w:pPr>
            <w:ins w:id="21577" w:author="Author">
              <w:r w:rsidRPr="00D016EC">
                <w:t xml:space="preserve">0.22 </w:t>
              </w:r>
            </w:ins>
          </w:p>
        </w:tc>
        <w:tc>
          <w:tcPr>
            <w:tcW w:w="400" w:type="dxa"/>
            <w:noWrap/>
            <w:vAlign w:val="bottom"/>
            <w:hideMark/>
          </w:tcPr>
          <w:p w14:paraId="790A9A0B" w14:textId="77777777" w:rsidR="00C50A95" w:rsidRPr="00D016EC" w:rsidRDefault="00C50A95" w:rsidP="00416506">
            <w:pPr>
              <w:pStyle w:val="tabletext11"/>
              <w:jc w:val="center"/>
              <w:rPr>
                <w:ins w:id="21578" w:author="Author"/>
              </w:rPr>
            </w:pPr>
            <w:ins w:id="21579" w:author="Author">
              <w:r w:rsidRPr="00D016EC">
                <w:t xml:space="preserve">0.21 </w:t>
              </w:r>
            </w:ins>
          </w:p>
        </w:tc>
        <w:tc>
          <w:tcPr>
            <w:tcW w:w="400" w:type="dxa"/>
            <w:noWrap/>
            <w:vAlign w:val="bottom"/>
            <w:hideMark/>
          </w:tcPr>
          <w:p w14:paraId="26C48791" w14:textId="77777777" w:rsidR="00C50A95" w:rsidRPr="00D016EC" w:rsidRDefault="00C50A95" w:rsidP="00416506">
            <w:pPr>
              <w:pStyle w:val="tabletext11"/>
              <w:jc w:val="center"/>
              <w:rPr>
                <w:ins w:id="21580" w:author="Author"/>
              </w:rPr>
            </w:pPr>
            <w:ins w:id="21581" w:author="Author">
              <w:r w:rsidRPr="00D016EC">
                <w:t xml:space="preserve">0.20 </w:t>
              </w:r>
            </w:ins>
          </w:p>
        </w:tc>
        <w:tc>
          <w:tcPr>
            <w:tcW w:w="400" w:type="dxa"/>
            <w:noWrap/>
            <w:vAlign w:val="bottom"/>
            <w:hideMark/>
          </w:tcPr>
          <w:p w14:paraId="5C918AFC" w14:textId="77777777" w:rsidR="00C50A95" w:rsidRPr="00D016EC" w:rsidRDefault="00C50A95" w:rsidP="00416506">
            <w:pPr>
              <w:pStyle w:val="tabletext11"/>
              <w:jc w:val="center"/>
              <w:rPr>
                <w:ins w:id="21582" w:author="Author"/>
              </w:rPr>
            </w:pPr>
            <w:ins w:id="21583" w:author="Author">
              <w:r w:rsidRPr="00D016EC">
                <w:t xml:space="preserve">0.19 </w:t>
              </w:r>
            </w:ins>
          </w:p>
        </w:tc>
        <w:tc>
          <w:tcPr>
            <w:tcW w:w="460" w:type="dxa"/>
            <w:noWrap/>
            <w:vAlign w:val="bottom"/>
            <w:hideMark/>
          </w:tcPr>
          <w:p w14:paraId="568DC00F" w14:textId="77777777" w:rsidR="00C50A95" w:rsidRPr="00D016EC" w:rsidRDefault="00C50A95" w:rsidP="00416506">
            <w:pPr>
              <w:pStyle w:val="tabletext11"/>
              <w:jc w:val="center"/>
              <w:rPr>
                <w:ins w:id="21584" w:author="Author"/>
              </w:rPr>
            </w:pPr>
            <w:ins w:id="21585" w:author="Author">
              <w:r w:rsidRPr="00D016EC">
                <w:t xml:space="preserve">0.18 </w:t>
              </w:r>
            </w:ins>
          </w:p>
        </w:tc>
      </w:tr>
      <w:tr w:rsidR="00C50A95" w:rsidRPr="00D016EC" w14:paraId="59889648" w14:textId="77777777" w:rsidTr="00416506">
        <w:trPr>
          <w:trHeight w:val="190"/>
          <w:ins w:id="21586" w:author="Author"/>
        </w:trPr>
        <w:tc>
          <w:tcPr>
            <w:tcW w:w="200" w:type="dxa"/>
            <w:tcBorders>
              <w:right w:val="nil"/>
            </w:tcBorders>
            <w:vAlign w:val="bottom"/>
          </w:tcPr>
          <w:p w14:paraId="0BC2A1A0" w14:textId="77777777" w:rsidR="00C50A95" w:rsidRPr="00D016EC" w:rsidRDefault="00C50A95" w:rsidP="00416506">
            <w:pPr>
              <w:pStyle w:val="tabletext11"/>
              <w:jc w:val="right"/>
              <w:rPr>
                <w:ins w:id="21587" w:author="Author"/>
              </w:rPr>
            </w:pPr>
          </w:p>
        </w:tc>
        <w:tc>
          <w:tcPr>
            <w:tcW w:w="1580" w:type="dxa"/>
            <w:tcBorders>
              <w:left w:val="nil"/>
            </w:tcBorders>
            <w:vAlign w:val="bottom"/>
            <w:hideMark/>
          </w:tcPr>
          <w:p w14:paraId="44BF225C" w14:textId="77777777" w:rsidR="00C50A95" w:rsidRPr="00D016EC" w:rsidRDefault="00C50A95" w:rsidP="00416506">
            <w:pPr>
              <w:pStyle w:val="tabletext11"/>
              <w:tabs>
                <w:tab w:val="decimal" w:pos="640"/>
              </w:tabs>
              <w:rPr>
                <w:ins w:id="21588" w:author="Author"/>
              </w:rPr>
            </w:pPr>
            <w:ins w:id="21589" w:author="Author">
              <w:r w:rsidRPr="00D016EC">
                <w:t>35,000 to 39,999</w:t>
              </w:r>
            </w:ins>
          </w:p>
        </w:tc>
        <w:tc>
          <w:tcPr>
            <w:tcW w:w="680" w:type="dxa"/>
            <w:noWrap/>
            <w:vAlign w:val="bottom"/>
            <w:hideMark/>
          </w:tcPr>
          <w:p w14:paraId="7395F5D7" w14:textId="77777777" w:rsidR="00C50A95" w:rsidRPr="00D016EC" w:rsidRDefault="00C50A95" w:rsidP="00416506">
            <w:pPr>
              <w:pStyle w:val="tabletext11"/>
              <w:jc w:val="center"/>
              <w:rPr>
                <w:ins w:id="21590" w:author="Author"/>
              </w:rPr>
            </w:pPr>
            <w:ins w:id="21591" w:author="Author">
              <w:r w:rsidRPr="00D016EC">
                <w:t xml:space="preserve">1.15 </w:t>
              </w:r>
            </w:ins>
          </w:p>
        </w:tc>
        <w:tc>
          <w:tcPr>
            <w:tcW w:w="900" w:type="dxa"/>
            <w:noWrap/>
            <w:vAlign w:val="bottom"/>
            <w:hideMark/>
          </w:tcPr>
          <w:p w14:paraId="5B0531D0" w14:textId="77777777" w:rsidR="00C50A95" w:rsidRPr="00D016EC" w:rsidRDefault="00C50A95" w:rsidP="00416506">
            <w:pPr>
              <w:pStyle w:val="tabletext11"/>
              <w:jc w:val="center"/>
              <w:rPr>
                <w:ins w:id="21592" w:author="Author"/>
              </w:rPr>
            </w:pPr>
            <w:ins w:id="21593" w:author="Author">
              <w:r w:rsidRPr="00D016EC">
                <w:t xml:space="preserve">1.15 </w:t>
              </w:r>
            </w:ins>
          </w:p>
        </w:tc>
        <w:tc>
          <w:tcPr>
            <w:tcW w:w="400" w:type="dxa"/>
            <w:noWrap/>
            <w:vAlign w:val="bottom"/>
            <w:hideMark/>
          </w:tcPr>
          <w:p w14:paraId="7154EA60" w14:textId="77777777" w:rsidR="00C50A95" w:rsidRPr="00D016EC" w:rsidRDefault="00C50A95" w:rsidP="00416506">
            <w:pPr>
              <w:pStyle w:val="tabletext11"/>
              <w:jc w:val="center"/>
              <w:rPr>
                <w:ins w:id="21594" w:author="Author"/>
              </w:rPr>
            </w:pPr>
            <w:ins w:id="21595" w:author="Author">
              <w:r w:rsidRPr="00D016EC">
                <w:t xml:space="preserve">1.06 </w:t>
              </w:r>
            </w:ins>
          </w:p>
        </w:tc>
        <w:tc>
          <w:tcPr>
            <w:tcW w:w="400" w:type="dxa"/>
            <w:noWrap/>
            <w:vAlign w:val="bottom"/>
            <w:hideMark/>
          </w:tcPr>
          <w:p w14:paraId="61B061B4" w14:textId="77777777" w:rsidR="00C50A95" w:rsidRPr="00D016EC" w:rsidRDefault="00C50A95" w:rsidP="00416506">
            <w:pPr>
              <w:pStyle w:val="tabletext11"/>
              <w:jc w:val="center"/>
              <w:rPr>
                <w:ins w:id="21596" w:author="Author"/>
              </w:rPr>
            </w:pPr>
            <w:ins w:id="21597" w:author="Author">
              <w:r w:rsidRPr="00D016EC">
                <w:t xml:space="preserve">0.99 </w:t>
              </w:r>
            </w:ins>
          </w:p>
        </w:tc>
        <w:tc>
          <w:tcPr>
            <w:tcW w:w="400" w:type="dxa"/>
            <w:noWrap/>
            <w:vAlign w:val="bottom"/>
            <w:hideMark/>
          </w:tcPr>
          <w:p w14:paraId="46A127E8" w14:textId="77777777" w:rsidR="00C50A95" w:rsidRPr="00D016EC" w:rsidRDefault="00C50A95" w:rsidP="00416506">
            <w:pPr>
              <w:pStyle w:val="tabletext11"/>
              <w:jc w:val="center"/>
              <w:rPr>
                <w:ins w:id="21598" w:author="Author"/>
              </w:rPr>
            </w:pPr>
            <w:ins w:id="21599" w:author="Author">
              <w:r w:rsidRPr="00D016EC">
                <w:t xml:space="preserve">0.91 </w:t>
              </w:r>
            </w:ins>
          </w:p>
        </w:tc>
        <w:tc>
          <w:tcPr>
            <w:tcW w:w="400" w:type="dxa"/>
            <w:noWrap/>
            <w:vAlign w:val="bottom"/>
            <w:hideMark/>
          </w:tcPr>
          <w:p w14:paraId="2F84D03D" w14:textId="77777777" w:rsidR="00C50A95" w:rsidRPr="00D016EC" w:rsidRDefault="00C50A95" w:rsidP="00416506">
            <w:pPr>
              <w:pStyle w:val="tabletext11"/>
              <w:jc w:val="center"/>
              <w:rPr>
                <w:ins w:id="21600" w:author="Author"/>
              </w:rPr>
            </w:pPr>
            <w:ins w:id="21601" w:author="Author">
              <w:r w:rsidRPr="00D016EC">
                <w:t xml:space="preserve">0.77 </w:t>
              </w:r>
            </w:ins>
          </w:p>
        </w:tc>
        <w:tc>
          <w:tcPr>
            <w:tcW w:w="400" w:type="dxa"/>
            <w:noWrap/>
            <w:vAlign w:val="bottom"/>
            <w:hideMark/>
          </w:tcPr>
          <w:p w14:paraId="15358FA7" w14:textId="77777777" w:rsidR="00C50A95" w:rsidRPr="00D016EC" w:rsidRDefault="00C50A95" w:rsidP="00416506">
            <w:pPr>
              <w:pStyle w:val="tabletext11"/>
              <w:jc w:val="center"/>
              <w:rPr>
                <w:ins w:id="21602" w:author="Author"/>
              </w:rPr>
            </w:pPr>
            <w:ins w:id="21603" w:author="Author">
              <w:r w:rsidRPr="00D016EC">
                <w:t xml:space="preserve">0.71 </w:t>
              </w:r>
            </w:ins>
          </w:p>
        </w:tc>
        <w:tc>
          <w:tcPr>
            <w:tcW w:w="400" w:type="dxa"/>
            <w:noWrap/>
            <w:vAlign w:val="bottom"/>
            <w:hideMark/>
          </w:tcPr>
          <w:p w14:paraId="42D4A4D4" w14:textId="77777777" w:rsidR="00C50A95" w:rsidRPr="00D016EC" w:rsidRDefault="00C50A95" w:rsidP="00416506">
            <w:pPr>
              <w:pStyle w:val="tabletext11"/>
              <w:jc w:val="center"/>
              <w:rPr>
                <w:ins w:id="21604" w:author="Author"/>
              </w:rPr>
            </w:pPr>
            <w:ins w:id="21605" w:author="Author">
              <w:r w:rsidRPr="00D016EC">
                <w:t xml:space="preserve">0.62 </w:t>
              </w:r>
            </w:ins>
          </w:p>
        </w:tc>
        <w:tc>
          <w:tcPr>
            <w:tcW w:w="400" w:type="dxa"/>
            <w:noWrap/>
            <w:vAlign w:val="bottom"/>
            <w:hideMark/>
          </w:tcPr>
          <w:p w14:paraId="72C42477" w14:textId="77777777" w:rsidR="00C50A95" w:rsidRPr="00D016EC" w:rsidRDefault="00C50A95" w:rsidP="00416506">
            <w:pPr>
              <w:pStyle w:val="tabletext11"/>
              <w:jc w:val="center"/>
              <w:rPr>
                <w:ins w:id="21606" w:author="Author"/>
              </w:rPr>
            </w:pPr>
            <w:ins w:id="21607" w:author="Author">
              <w:r w:rsidRPr="00D016EC">
                <w:t xml:space="preserve">0.56 </w:t>
              </w:r>
            </w:ins>
          </w:p>
        </w:tc>
        <w:tc>
          <w:tcPr>
            <w:tcW w:w="400" w:type="dxa"/>
            <w:noWrap/>
            <w:vAlign w:val="bottom"/>
            <w:hideMark/>
          </w:tcPr>
          <w:p w14:paraId="69B7E60F" w14:textId="77777777" w:rsidR="00C50A95" w:rsidRPr="00D016EC" w:rsidRDefault="00C50A95" w:rsidP="00416506">
            <w:pPr>
              <w:pStyle w:val="tabletext11"/>
              <w:jc w:val="center"/>
              <w:rPr>
                <w:ins w:id="21608" w:author="Author"/>
              </w:rPr>
            </w:pPr>
            <w:ins w:id="21609" w:author="Author">
              <w:r w:rsidRPr="00D016EC">
                <w:t xml:space="preserve">0.51 </w:t>
              </w:r>
            </w:ins>
          </w:p>
        </w:tc>
        <w:tc>
          <w:tcPr>
            <w:tcW w:w="400" w:type="dxa"/>
            <w:noWrap/>
            <w:vAlign w:val="bottom"/>
            <w:hideMark/>
          </w:tcPr>
          <w:p w14:paraId="4F01BEF7" w14:textId="77777777" w:rsidR="00C50A95" w:rsidRPr="00D016EC" w:rsidRDefault="00C50A95" w:rsidP="00416506">
            <w:pPr>
              <w:pStyle w:val="tabletext11"/>
              <w:jc w:val="center"/>
              <w:rPr>
                <w:ins w:id="21610" w:author="Author"/>
              </w:rPr>
            </w:pPr>
            <w:ins w:id="21611" w:author="Author">
              <w:r w:rsidRPr="00D016EC">
                <w:t xml:space="preserve">0.47 </w:t>
              </w:r>
            </w:ins>
          </w:p>
        </w:tc>
        <w:tc>
          <w:tcPr>
            <w:tcW w:w="400" w:type="dxa"/>
            <w:noWrap/>
            <w:vAlign w:val="bottom"/>
            <w:hideMark/>
          </w:tcPr>
          <w:p w14:paraId="1107EAB1" w14:textId="77777777" w:rsidR="00C50A95" w:rsidRPr="00D016EC" w:rsidRDefault="00C50A95" w:rsidP="00416506">
            <w:pPr>
              <w:pStyle w:val="tabletext11"/>
              <w:jc w:val="center"/>
              <w:rPr>
                <w:ins w:id="21612" w:author="Author"/>
              </w:rPr>
            </w:pPr>
            <w:ins w:id="21613" w:author="Author">
              <w:r w:rsidRPr="00D016EC">
                <w:t xml:space="preserve">0.44 </w:t>
              </w:r>
            </w:ins>
          </w:p>
        </w:tc>
        <w:tc>
          <w:tcPr>
            <w:tcW w:w="400" w:type="dxa"/>
            <w:noWrap/>
            <w:vAlign w:val="bottom"/>
            <w:hideMark/>
          </w:tcPr>
          <w:p w14:paraId="77C33D6C" w14:textId="77777777" w:rsidR="00C50A95" w:rsidRPr="00D016EC" w:rsidRDefault="00C50A95" w:rsidP="00416506">
            <w:pPr>
              <w:pStyle w:val="tabletext11"/>
              <w:jc w:val="center"/>
              <w:rPr>
                <w:ins w:id="21614" w:author="Author"/>
              </w:rPr>
            </w:pPr>
            <w:ins w:id="21615" w:author="Author">
              <w:r w:rsidRPr="00D016EC">
                <w:t xml:space="preserve">0.42 </w:t>
              </w:r>
            </w:ins>
          </w:p>
        </w:tc>
        <w:tc>
          <w:tcPr>
            <w:tcW w:w="400" w:type="dxa"/>
            <w:noWrap/>
            <w:vAlign w:val="bottom"/>
            <w:hideMark/>
          </w:tcPr>
          <w:p w14:paraId="1818501F" w14:textId="77777777" w:rsidR="00C50A95" w:rsidRPr="00D016EC" w:rsidRDefault="00C50A95" w:rsidP="00416506">
            <w:pPr>
              <w:pStyle w:val="tabletext11"/>
              <w:jc w:val="center"/>
              <w:rPr>
                <w:ins w:id="21616" w:author="Author"/>
              </w:rPr>
            </w:pPr>
            <w:ins w:id="21617" w:author="Author">
              <w:r w:rsidRPr="00D016EC">
                <w:t xml:space="preserve">0.40 </w:t>
              </w:r>
            </w:ins>
          </w:p>
        </w:tc>
        <w:tc>
          <w:tcPr>
            <w:tcW w:w="400" w:type="dxa"/>
            <w:noWrap/>
            <w:vAlign w:val="bottom"/>
            <w:hideMark/>
          </w:tcPr>
          <w:p w14:paraId="77C680B6" w14:textId="77777777" w:rsidR="00C50A95" w:rsidRPr="00D016EC" w:rsidRDefault="00C50A95" w:rsidP="00416506">
            <w:pPr>
              <w:pStyle w:val="tabletext11"/>
              <w:jc w:val="center"/>
              <w:rPr>
                <w:ins w:id="21618" w:author="Author"/>
              </w:rPr>
            </w:pPr>
            <w:ins w:id="21619" w:author="Author">
              <w:r w:rsidRPr="00D016EC">
                <w:t xml:space="preserve">0.38 </w:t>
              </w:r>
            </w:ins>
          </w:p>
        </w:tc>
        <w:tc>
          <w:tcPr>
            <w:tcW w:w="400" w:type="dxa"/>
            <w:noWrap/>
            <w:vAlign w:val="bottom"/>
            <w:hideMark/>
          </w:tcPr>
          <w:p w14:paraId="1544C2F3" w14:textId="77777777" w:rsidR="00C50A95" w:rsidRPr="00D016EC" w:rsidRDefault="00C50A95" w:rsidP="00416506">
            <w:pPr>
              <w:pStyle w:val="tabletext11"/>
              <w:jc w:val="center"/>
              <w:rPr>
                <w:ins w:id="21620" w:author="Author"/>
              </w:rPr>
            </w:pPr>
            <w:ins w:id="21621" w:author="Author">
              <w:r w:rsidRPr="00D016EC">
                <w:t xml:space="preserve">0.36 </w:t>
              </w:r>
            </w:ins>
          </w:p>
        </w:tc>
        <w:tc>
          <w:tcPr>
            <w:tcW w:w="400" w:type="dxa"/>
            <w:noWrap/>
            <w:vAlign w:val="bottom"/>
            <w:hideMark/>
          </w:tcPr>
          <w:p w14:paraId="09F7AF6F" w14:textId="77777777" w:rsidR="00C50A95" w:rsidRPr="00D016EC" w:rsidRDefault="00C50A95" w:rsidP="00416506">
            <w:pPr>
              <w:pStyle w:val="tabletext11"/>
              <w:jc w:val="center"/>
              <w:rPr>
                <w:ins w:id="21622" w:author="Author"/>
              </w:rPr>
            </w:pPr>
            <w:ins w:id="21623" w:author="Author">
              <w:r w:rsidRPr="00D016EC">
                <w:t xml:space="preserve">0.34 </w:t>
              </w:r>
            </w:ins>
          </w:p>
        </w:tc>
        <w:tc>
          <w:tcPr>
            <w:tcW w:w="400" w:type="dxa"/>
            <w:noWrap/>
            <w:vAlign w:val="bottom"/>
            <w:hideMark/>
          </w:tcPr>
          <w:p w14:paraId="7E11EFEA" w14:textId="77777777" w:rsidR="00C50A95" w:rsidRPr="00D016EC" w:rsidRDefault="00C50A95" w:rsidP="00416506">
            <w:pPr>
              <w:pStyle w:val="tabletext11"/>
              <w:jc w:val="center"/>
              <w:rPr>
                <w:ins w:id="21624" w:author="Author"/>
              </w:rPr>
            </w:pPr>
            <w:ins w:id="21625" w:author="Author">
              <w:r w:rsidRPr="00D016EC">
                <w:t xml:space="preserve">0.32 </w:t>
              </w:r>
            </w:ins>
          </w:p>
        </w:tc>
        <w:tc>
          <w:tcPr>
            <w:tcW w:w="400" w:type="dxa"/>
            <w:noWrap/>
            <w:vAlign w:val="bottom"/>
            <w:hideMark/>
          </w:tcPr>
          <w:p w14:paraId="112DE5DD" w14:textId="77777777" w:rsidR="00C50A95" w:rsidRPr="00D016EC" w:rsidRDefault="00C50A95" w:rsidP="00416506">
            <w:pPr>
              <w:pStyle w:val="tabletext11"/>
              <w:jc w:val="center"/>
              <w:rPr>
                <w:ins w:id="21626" w:author="Author"/>
              </w:rPr>
            </w:pPr>
            <w:ins w:id="21627" w:author="Author">
              <w:r w:rsidRPr="00D016EC">
                <w:t xml:space="preserve">0.31 </w:t>
              </w:r>
            </w:ins>
          </w:p>
        </w:tc>
        <w:tc>
          <w:tcPr>
            <w:tcW w:w="400" w:type="dxa"/>
            <w:noWrap/>
            <w:vAlign w:val="bottom"/>
            <w:hideMark/>
          </w:tcPr>
          <w:p w14:paraId="28D7FA85" w14:textId="77777777" w:rsidR="00C50A95" w:rsidRPr="00D016EC" w:rsidRDefault="00C50A95" w:rsidP="00416506">
            <w:pPr>
              <w:pStyle w:val="tabletext11"/>
              <w:jc w:val="center"/>
              <w:rPr>
                <w:ins w:id="21628" w:author="Author"/>
              </w:rPr>
            </w:pPr>
            <w:ins w:id="21629" w:author="Author">
              <w:r w:rsidRPr="00D016EC">
                <w:t xml:space="preserve">0.29 </w:t>
              </w:r>
            </w:ins>
          </w:p>
        </w:tc>
        <w:tc>
          <w:tcPr>
            <w:tcW w:w="400" w:type="dxa"/>
            <w:noWrap/>
            <w:vAlign w:val="bottom"/>
            <w:hideMark/>
          </w:tcPr>
          <w:p w14:paraId="00B292BE" w14:textId="77777777" w:rsidR="00C50A95" w:rsidRPr="00D016EC" w:rsidRDefault="00C50A95" w:rsidP="00416506">
            <w:pPr>
              <w:pStyle w:val="tabletext11"/>
              <w:jc w:val="center"/>
              <w:rPr>
                <w:ins w:id="21630" w:author="Author"/>
              </w:rPr>
            </w:pPr>
            <w:ins w:id="21631" w:author="Author">
              <w:r w:rsidRPr="00D016EC">
                <w:t xml:space="preserve">0.28 </w:t>
              </w:r>
            </w:ins>
          </w:p>
        </w:tc>
        <w:tc>
          <w:tcPr>
            <w:tcW w:w="400" w:type="dxa"/>
            <w:noWrap/>
            <w:vAlign w:val="bottom"/>
            <w:hideMark/>
          </w:tcPr>
          <w:p w14:paraId="5DB42F01" w14:textId="77777777" w:rsidR="00C50A95" w:rsidRPr="00D016EC" w:rsidRDefault="00C50A95" w:rsidP="00416506">
            <w:pPr>
              <w:pStyle w:val="tabletext11"/>
              <w:jc w:val="center"/>
              <w:rPr>
                <w:ins w:id="21632" w:author="Author"/>
              </w:rPr>
            </w:pPr>
            <w:ins w:id="21633" w:author="Author">
              <w:r w:rsidRPr="00D016EC">
                <w:t xml:space="preserve">0.26 </w:t>
              </w:r>
            </w:ins>
          </w:p>
        </w:tc>
        <w:tc>
          <w:tcPr>
            <w:tcW w:w="440" w:type="dxa"/>
            <w:noWrap/>
            <w:vAlign w:val="bottom"/>
            <w:hideMark/>
          </w:tcPr>
          <w:p w14:paraId="647C2B1B" w14:textId="77777777" w:rsidR="00C50A95" w:rsidRPr="00D016EC" w:rsidRDefault="00C50A95" w:rsidP="00416506">
            <w:pPr>
              <w:pStyle w:val="tabletext11"/>
              <w:jc w:val="center"/>
              <w:rPr>
                <w:ins w:id="21634" w:author="Author"/>
              </w:rPr>
            </w:pPr>
            <w:ins w:id="21635" w:author="Author">
              <w:r w:rsidRPr="00D016EC">
                <w:t xml:space="preserve">0.25 </w:t>
              </w:r>
            </w:ins>
          </w:p>
        </w:tc>
        <w:tc>
          <w:tcPr>
            <w:tcW w:w="400" w:type="dxa"/>
            <w:noWrap/>
            <w:vAlign w:val="bottom"/>
            <w:hideMark/>
          </w:tcPr>
          <w:p w14:paraId="0A8E85C6" w14:textId="77777777" w:rsidR="00C50A95" w:rsidRPr="00D016EC" w:rsidRDefault="00C50A95" w:rsidP="00416506">
            <w:pPr>
              <w:pStyle w:val="tabletext11"/>
              <w:jc w:val="center"/>
              <w:rPr>
                <w:ins w:id="21636" w:author="Author"/>
              </w:rPr>
            </w:pPr>
            <w:ins w:id="21637" w:author="Author">
              <w:r w:rsidRPr="00D016EC">
                <w:t xml:space="preserve">0.24 </w:t>
              </w:r>
            </w:ins>
          </w:p>
        </w:tc>
        <w:tc>
          <w:tcPr>
            <w:tcW w:w="400" w:type="dxa"/>
            <w:noWrap/>
            <w:vAlign w:val="bottom"/>
            <w:hideMark/>
          </w:tcPr>
          <w:p w14:paraId="18AEC40A" w14:textId="77777777" w:rsidR="00C50A95" w:rsidRPr="00D016EC" w:rsidRDefault="00C50A95" w:rsidP="00416506">
            <w:pPr>
              <w:pStyle w:val="tabletext11"/>
              <w:jc w:val="center"/>
              <w:rPr>
                <w:ins w:id="21638" w:author="Author"/>
              </w:rPr>
            </w:pPr>
            <w:ins w:id="21639" w:author="Author">
              <w:r w:rsidRPr="00D016EC">
                <w:t xml:space="preserve">0.23 </w:t>
              </w:r>
            </w:ins>
          </w:p>
        </w:tc>
        <w:tc>
          <w:tcPr>
            <w:tcW w:w="400" w:type="dxa"/>
            <w:noWrap/>
            <w:vAlign w:val="bottom"/>
            <w:hideMark/>
          </w:tcPr>
          <w:p w14:paraId="03A37593" w14:textId="77777777" w:rsidR="00C50A95" w:rsidRPr="00D016EC" w:rsidRDefault="00C50A95" w:rsidP="00416506">
            <w:pPr>
              <w:pStyle w:val="tabletext11"/>
              <w:jc w:val="center"/>
              <w:rPr>
                <w:ins w:id="21640" w:author="Author"/>
              </w:rPr>
            </w:pPr>
            <w:ins w:id="21641" w:author="Author">
              <w:r w:rsidRPr="00D016EC">
                <w:t xml:space="preserve">0.22 </w:t>
              </w:r>
            </w:ins>
          </w:p>
        </w:tc>
        <w:tc>
          <w:tcPr>
            <w:tcW w:w="400" w:type="dxa"/>
            <w:noWrap/>
            <w:vAlign w:val="bottom"/>
            <w:hideMark/>
          </w:tcPr>
          <w:p w14:paraId="30E235E3" w14:textId="77777777" w:rsidR="00C50A95" w:rsidRPr="00D016EC" w:rsidRDefault="00C50A95" w:rsidP="00416506">
            <w:pPr>
              <w:pStyle w:val="tabletext11"/>
              <w:jc w:val="center"/>
              <w:rPr>
                <w:ins w:id="21642" w:author="Author"/>
              </w:rPr>
            </w:pPr>
            <w:ins w:id="21643" w:author="Author">
              <w:r w:rsidRPr="00D016EC">
                <w:t xml:space="preserve">0.20 </w:t>
              </w:r>
            </w:ins>
          </w:p>
        </w:tc>
        <w:tc>
          <w:tcPr>
            <w:tcW w:w="460" w:type="dxa"/>
            <w:noWrap/>
            <w:vAlign w:val="bottom"/>
            <w:hideMark/>
          </w:tcPr>
          <w:p w14:paraId="713A02C1" w14:textId="77777777" w:rsidR="00C50A95" w:rsidRPr="00D016EC" w:rsidRDefault="00C50A95" w:rsidP="00416506">
            <w:pPr>
              <w:pStyle w:val="tabletext11"/>
              <w:jc w:val="center"/>
              <w:rPr>
                <w:ins w:id="21644" w:author="Author"/>
              </w:rPr>
            </w:pPr>
            <w:ins w:id="21645" w:author="Author">
              <w:r w:rsidRPr="00D016EC">
                <w:t xml:space="preserve">0.19 </w:t>
              </w:r>
            </w:ins>
          </w:p>
        </w:tc>
      </w:tr>
      <w:tr w:rsidR="00C50A95" w:rsidRPr="00D016EC" w14:paraId="4F4DF4D5" w14:textId="77777777" w:rsidTr="00416506">
        <w:trPr>
          <w:trHeight w:val="190"/>
          <w:ins w:id="21646" w:author="Author"/>
        </w:trPr>
        <w:tc>
          <w:tcPr>
            <w:tcW w:w="200" w:type="dxa"/>
            <w:tcBorders>
              <w:right w:val="nil"/>
            </w:tcBorders>
            <w:vAlign w:val="bottom"/>
          </w:tcPr>
          <w:p w14:paraId="67FA1ED9" w14:textId="77777777" w:rsidR="00C50A95" w:rsidRPr="00D016EC" w:rsidRDefault="00C50A95" w:rsidP="00416506">
            <w:pPr>
              <w:pStyle w:val="tabletext11"/>
              <w:jc w:val="right"/>
              <w:rPr>
                <w:ins w:id="21647" w:author="Author"/>
              </w:rPr>
            </w:pPr>
          </w:p>
        </w:tc>
        <w:tc>
          <w:tcPr>
            <w:tcW w:w="1580" w:type="dxa"/>
            <w:tcBorders>
              <w:left w:val="nil"/>
            </w:tcBorders>
            <w:vAlign w:val="bottom"/>
            <w:hideMark/>
          </w:tcPr>
          <w:p w14:paraId="017E4ABF" w14:textId="77777777" w:rsidR="00C50A95" w:rsidRPr="00D016EC" w:rsidRDefault="00C50A95" w:rsidP="00416506">
            <w:pPr>
              <w:pStyle w:val="tabletext11"/>
              <w:tabs>
                <w:tab w:val="decimal" w:pos="640"/>
              </w:tabs>
              <w:rPr>
                <w:ins w:id="21648" w:author="Author"/>
              </w:rPr>
            </w:pPr>
            <w:ins w:id="21649" w:author="Author">
              <w:r w:rsidRPr="00D016EC">
                <w:t>40,000 to 44,999</w:t>
              </w:r>
            </w:ins>
          </w:p>
        </w:tc>
        <w:tc>
          <w:tcPr>
            <w:tcW w:w="680" w:type="dxa"/>
            <w:noWrap/>
            <w:vAlign w:val="bottom"/>
            <w:hideMark/>
          </w:tcPr>
          <w:p w14:paraId="650621AE" w14:textId="77777777" w:rsidR="00C50A95" w:rsidRPr="00D016EC" w:rsidRDefault="00C50A95" w:rsidP="00416506">
            <w:pPr>
              <w:pStyle w:val="tabletext11"/>
              <w:jc w:val="center"/>
              <w:rPr>
                <w:ins w:id="21650" w:author="Author"/>
              </w:rPr>
            </w:pPr>
            <w:ins w:id="21651" w:author="Author">
              <w:r w:rsidRPr="00D016EC">
                <w:t xml:space="preserve">1.19 </w:t>
              </w:r>
            </w:ins>
          </w:p>
        </w:tc>
        <w:tc>
          <w:tcPr>
            <w:tcW w:w="900" w:type="dxa"/>
            <w:noWrap/>
            <w:vAlign w:val="bottom"/>
            <w:hideMark/>
          </w:tcPr>
          <w:p w14:paraId="3746F511" w14:textId="77777777" w:rsidR="00C50A95" w:rsidRPr="00D016EC" w:rsidRDefault="00C50A95" w:rsidP="00416506">
            <w:pPr>
              <w:pStyle w:val="tabletext11"/>
              <w:jc w:val="center"/>
              <w:rPr>
                <w:ins w:id="21652" w:author="Author"/>
              </w:rPr>
            </w:pPr>
            <w:ins w:id="21653" w:author="Author">
              <w:r w:rsidRPr="00D016EC">
                <w:t xml:space="preserve">1.19 </w:t>
              </w:r>
            </w:ins>
          </w:p>
        </w:tc>
        <w:tc>
          <w:tcPr>
            <w:tcW w:w="400" w:type="dxa"/>
            <w:noWrap/>
            <w:vAlign w:val="bottom"/>
            <w:hideMark/>
          </w:tcPr>
          <w:p w14:paraId="38345ED9" w14:textId="77777777" w:rsidR="00C50A95" w:rsidRPr="00D016EC" w:rsidRDefault="00C50A95" w:rsidP="00416506">
            <w:pPr>
              <w:pStyle w:val="tabletext11"/>
              <w:jc w:val="center"/>
              <w:rPr>
                <w:ins w:id="21654" w:author="Author"/>
              </w:rPr>
            </w:pPr>
            <w:ins w:id="21655" w:author="Author">
              <w:r w:rsidRPr="00D016EC">
                <w:t xml:space="preserve">1.09 </w:t>
              </w:r>
            </w:ins>
          </w:p>
        </w:tc>
        <w:tc>
          <w:tcPr>
            <w:tcW w:w="400" w:type="dxa"/>
            <w:noWrap/>
            <w:vAlign w:val="bottom"/>
            <w:hideMark/>
          </w:tcPr>
          <w:p w14:paraId="4C278439" w14:textId="77777777" w:rsidR="00C50A95" w:rsidRPr="00D016EC" w:rsidRDefault="00C50A95" w:rsidP="00416506">
            <w:pPr>
              <w:pStyle w:val="tabletext11"/>
              <w:jc w:val="center"/>
              <w:rPr>
                <w:ins w:id="21656" w:author="Author"/>
              </w:rPr>
            </w:pPr>
            <w:ins w:id="21657" w:author="Author">
              <w:r w:rsidRPr="00D016EC">
                <w:t xml:space="preserve">1.03 </w:t>
              </w:r>
            </w:ins>
          </w:p>
        </w:tc>
        <w:tc>
          <w:tcPr>
            <w:tcW w:w="400" w:type="dxa"/>
            <w:noWrap/>
            <w:vAlign w:val="bottom"/>
            <w:hideMark/>
          </w:tcPr>
          <w:p w14:paraId="23084CEF" w14:textId="77777777" w:rsidR="00C50A95" w:rsidRPr="00D016EC" w:rsidRDefault="00C50A95" w:rsidP="00416506">
            <w:pPr>
              <w:pStyle w:val="tabletext11"/>
              <w:jc w:val="center"/>
              <w:rPr>
                <w:ins w:id="21658" w:author="Author"/>
              </w:rPr>
            </w:pPr>
            <w:ins w:id="21659" w:author="Author">
              <w:r w:rsidRPr="00D016EC">
                <w:t xml:space="preserve">0.95 </w:t>
              </w:r>
            </w:ins>
          </w:p>
        </w:tc>
        <w:tc>
          <w:tcPr>
            <w:tcW w:w="400" w:type="dxa"/>
            <w:noWrap/>
            <w:vAlign w:val="bottom"/>
            <w:hideMark/>
          </w:tcPr>
          <w:p w14:paraId="107C3894" w14:textId="77777777" w:rsidR="00C50A95" w:rsidRPr="00D016EC" w:rsidRDefault="00C50A95" w:rsidP="00416506">
            <w:pPr>
              <w:pStyle w:val="tabletext11"/>
              <w:jc w:val="center"/>
              <w:rPr>
                <w:ins w:id="21660" w:author="Author"/>
              </w:rPr>
            </w:pPr>
            <w:ins w:id="21661" w:author="Author">
              <w:r w:rsidRPr="00D016EC">
                <w:t xml:space="preserve">0.80 </w:t>
              </w:r>
            </w:ins>
          </w:p>
        </w:tc>
        <w:tc>
          <w:tcPr>
            <w:tcW w:w="400" w:type="dxa"/>
            <w:noWrap/>
            <w:vAlign w:val="bottom"/>
            <w:hideMark/>
          </w:tcPr>
          <w:p w14:paraId="089351BF" w14:textId="77777777" w:rsidR="00C50A95" w:rsidRPr="00D016EC" w:rsidRDefault="00C50A95" w:rsidP="00416506">
            <w:pPr>
              <w:pStyle w:val="tabletext11"/>
              <w:jc w:val="center"/>
              <w:rPr>
                <w:ins w:id="21662" w:author="Author"/>
              </w:rPr>
            </w:pPr>
            <w:ins w:id="21663" w:author="Author">
              <w:r w:rsidRPr="00D016EC">
                <w:t xml:space="preserve">0.74 </w:t>
              </w:r>
            </w:ins>
          </w:p>
        </w:tc>
        <w:tc>
          <w:tcPr>
            <w:tcW w:w="400" w:type="dxa"/>
            <w:noWrap/>
            <w:vAlign w:val="bottom"/>
            <w:hideMark/>
          </w:tcPr>
          <w:p w14:paraId="16B3C6E9" w14:textId="77777777" w:rsidR="00C50A95" w:rsidRPr="00D016EC" w:rsidRDefault="00C50A95" w:rsidP="00416506">
            <w:pPr>
              <w:pStyle w:val="tabletext11"/>
              <w:jc w:val="center"/>
              <w:rPr>
                <w:ins w:id="21664" w:author="Author"/>
              </w:rPr>
            </w:pPr>
            <w:ins w:id="21665" w:author="Author">
              <w:r w:rsidRPr="00D016EC">
                <w:t xml:space="preserve">0.66 </w:t>
              </w:r>
            </w:ins>
          </w:p>
        </w:tc>
        <w:tc>
          <w:tcPr>
            <w:tcW w:w="400" w:type="dxa"/>
            <w:noWrap/>
            <w:vAlign w:val="bottom"/>
            <w:hideMark/>
          </w:tcPr>
          <w:p w14:paraId="09E286CE" w14:textId="77777777" w:rsidR="00C50A95" w:rsidRPr="00D016EC" w:rsidRDefault="00C50A95" w:rsidP="00416506">
            <w:pPr>
              <w:pStyle w:val="tabletext11"/>
              <w:jc w:val="center"/>
              <w:rPr>
                <w:ins w:id="21666" w:author="Author"/>
              </w:rPr>
            </w:pPr>
            <w:ins w:id="21667" w:author="Author">
              <w:r w:rsidRPr="00D016EC">
                <w:t xml:space="preserve">0.60 </w:t>
              </w:r>
            </w:ins>
          </w:p>
        </w:tc>
        <w:tc>
          <w:tcPr>
            <w:tcW w:w="400" w:type="dxa"/>
            <w:noWrap/>
            <w:vAlign w:val="bottom"/>
            <w:hideMark/>
          </w:tcPr>
          <w:p w14:paraId="525A3C1D" w14:textId="77777777" w:rsidR="00C50A95" w:rsidRPr="00D016EC" w:rsidRDefault="00C50A95" w:rsidP="00416506">
            <w:pPr>
              <w:pStyle w:val="tabletext11"/>
              <w:jc w:val="center"/>
              <w:rPr>
                <w:ins w:id="21668" w:author="Author"/>
              </w:rPr>
            </w:pPr>
            <w:ins w:id="21669" w:author="Author">
              <w:r w:rsidRPr="00D016EC">
                <w:t xml:space="preserve">0.55 </w:t>
              </w:r>
            </w:ins>
          </w:p>
        </w:tc>
        <w:tc>
          <w:tcPr>
            <w:tcW w:w="400" w:type="dxa"/>
            <w:noWrap/>
            <w:vAlign w:val="bottom"/>
            <w:hideMark/>
          </w:tcPr>
          <w:p w14:paraId="6AC115F9" w14:textId="77777777" w:rsidR="00C50A95" w:rsidRPr="00D016EC" w:rsidRDefault="00C50A95" w:rsidP="00416506">
            <w:pPr>
              <w:pStyle w:val="tabletext11"/>
              <w:jc w:val="center"/>
              <w:rPr>
                <w:ins w:id="21670" w:author="Author"/>
              </w:rPr>
            </w:pPr>
            <w:ins w:id="21671" w:author="Author">
              <w:r w:rsidRPr="00D016EC">
                <w:t xml:space="preserve">0.50 </w:t>
              </w:r>
            </w:ins>
          </w:p>
        </w:tc>
        <w:tc>
          <w:tcPr>
            <w:tcW w:w="400" w:type="dxa"/>
            <w:noWrap/>
            <w:vAlign w:val="bottom"/>
            <w:hideMark/>
          </w:tcPr>
          <w:p w14:paraId="0C74F1D0" w14:textId="77777777" w:rsidR="00C50A95" w:rsidRPr="00D016EC" w:rsidRDefault="00C50A95" w:rsidP="00416506">
            <w:pPr>
              <w:pStyle w:val="tabletext11"/>
              <w:jc w:val="center"/>
              <w:rPr>
                <w:ins w:id="21672" w:author="Author"/>
              </w:rPr>
            </w:pPr>
            <w:ins w:id="21673" w:author="Author">
              <w:r w:rsidRPr="00D016EC">
                <w:t xml:space="preserve">0.47 </w:t>
              </w:r>
            </w:ins>
          </w:p>
        </w:tc>
        <w:tc>
          <w:tcPr>
            <w:tcW w:w="400" w:type="dxa"/>
            <w:noWrap/>
            <w:vAlign w:val="bottom"/>
            <w:hideMark/>
          </w:tcPr>
          <w:p w14:paraId="7D6D71CE" w14:textId="77777777" w:rsidR="00C50A95" w:rsidRPr="00D016EC" w:rsidRDefault="00C50A95" w:rsidP="00416506">
            <w:pPr>
              <w:pStyle w:val="tabletext11"/>
              <w:jc w:val="center"/>
              <w:rPr>
                <w:ins w:id="21674" w:author="Author"/>
              </w:rPr>
            </w:pPr>
            <w:ins w:id="21675" w:author="Author">
              <w:r w:rsidRPr="00D016EC">
                <w:t xml:space="preserve">0.45 </w:t>
              </w:r>
            </w:ins>
          </w:p>
        </w:tc>
        <w:tc>
          <w:tcPr>
            <w:tcW w:w="400" w:type="dxa"/>
            <w:noWrap/>
            <w:vAlign w:val="bottom"/>
            <w:hideMark/>
          </w:tcPr>
          <w:p w14:paraId="6AB3E358" w14:textId="77777777" w:rsidR="00C50A95" w:rsidRPr="00D016EC" w:rsidRDefault="00C50A95" w:rsidP="00416506">
            <w:pPr>
              <w:pStyle w:val="tabletext11"/>
              <w:jc w:val="center"/>
              <w:rPr>
                <w:ins w:id="21676" w:author="Author"/>
              </w:rPr>
            </w:pPr>
            <w:ins w:id="21677" w:author="Author">
              <w:r w:rsidRPr="00D016EC">
                <w:t xml:space="preserve">0.43 </w:t>
              </w:r>
            </w:ins>
          </w:p>
        </w:tc>
        <w:tc>
          <w:tcPr>
            <w:tcW w:w="400" w:type="dxa"/>
            <w:noWrap/>
            <w:vAlign w:val="bottom"/>
            <w:hideMark/>
          </w:tcPr>
          <w:p w14:paraId="12259C62" w14:textId="77777777" w:rsidR="00C50A95" w:rsidRPr="00D016EC" w:rsidRDefault="00C50A95" w:rsidP="00416506">
            <w:pPr>
              <w:pStyle w:val="tabletext11"/>
              <w:jc w:val="center"/>
              <w:rPr>
                <w:ins w:id="21678" w:author="Author"/>
              </w:rPr>
            </w:pPr>
            <w:ins w:id="21679" w:author="Author">
              <w:r w:rsidRPr="00D016EC">
                <w:t xml:space="preserve">0.40 </w:t>
              </w:r>
            </w:ins>
          </w:p>
        </w:tc>
        <w:tc>
          <w:tcPr>
            <w:tcW w:w="400" w:type="dxa"/>
            <w:noWrap/>
            <w:vAlign w:val="bottom"/>
            <w:hideMark/>
          </w:tcPr>
          <w:p w14:paraId="47ED2747" w14:textId="77777777" w:rsidR="00C50A95" w:rsidRPr="00D016EC" w:rsidRDefault="00C50A95" w:rsidP="00416506">
            <w:pPr>
              <w:pStyle w:val="tabletext11"/>
              <w:jc w:val="center"/>
              <w:rPr>
                <w:ins w:id="21680" w:author="Author"/>
              </w:rPr>
            </w:pPr>
            <w:ins w:id="21681" w:author="Author">
              <w:r w:rsidRPr="00D016EC">
                <w:t xml:space="preserve">0.38 </w:t>
              </w:r>
            </w:ins>
          </w:p>
        </w:tc>
        <w:tc>
          <w:tcPr>
            <w:tcW w:w="400" w:type="dxa"/>
            <w:noWrap/>
            <w:vAlign w:val="bottom"/>
            <w:hideMark/>
          </w:tcPr>
          <w:p w14:paraId="7008BA2A" w14:textId="77777777" w:rsidR="00C50A95" w:rsidRPr="00D016EC" w:rsidRDefault="00C50A95" w:rsidP="00416506">
            <w:pPr>
              <w:pStyle w:val="tabletext11"/>
              <w:jc w:val="center"/>
              <w:rPr>
                <w:ins w:id="21682" w:author="Author"/>
              </w:rPr>
            </w:pPr>
            <w:ins w:id="21683" w:author="Author">
              <w:r w:rsidRPr="00D016EC">
                <w:t xml:space="preserve">0.36 </w:t>
              </w:r>
            </w:ins>
          </w:p>
        </w:tc>
        <w:tc>
          <w:tcPr>
            <w:tcW w:w="400" w:type="dxa"/>
            <w:noWrap/>
            <w:vAlign w:val="bottom"/>
            <w:hideMark/>
          </w:tcPr>
          <w:p w14:paraId="19DAC244" w14:textId="77777777" w:rsidR="00C50A95" w:rsidRPr="00D016EC" w:rsidRDefault="00C50A95" w:rsidP="00416506">
            <w:pPr>
              <w:pStyle w:val="tabletext11"/>
              <w:jc w:val="center"/>
              <w:rPr>
                <w:ins w:id="21684" w:author="Author"/>
              </w:rPr>
            </w:pPr>
            <w:ins w:id="21685" w:author="Author">
              <w:r w:rsidRPr="00D016EC">
                <w:t xml:space="preserve">0.35 </w:t>
              </w:r>
            </w:ins>
          </w:p>
        </w:tc>
        <w:tc>
          <w:tcPr>
            <w:tcW w:w="400" w:type="dxa"/>
            <w:noWrap/>
            <w:vAlign w:val="bottom"/>
            <w:hideMark/>
          </w:tcPr>
          <w:p w14:paraId="785B587B" w14:textId="77777777" w:rsidR="00C50A95" w:rsidRPr="00D016EC" w:rsidRDefault="00C50A95" w:rsidP="00416506">
            <w:pPr>
              <w:pStyle w:val="tabletext11"/>
              <w:jc w:val="center"/>
              <w:rPr>
                <w:ins w:id="21686" w:author="Author"/>
              </w:rPr>
            </w:pPr>
            <w:ins w:id="21687" w:author="Author">
              <w:r w:rsidRPr="00D016EC">
                <w:t xml:space="preserve">0.33 </w:t>
              </w:r>
            </w:ins>
          </w:p>
        </w:tc>
        <w:tc>
          <w:tcPr>
            <w:tcW w:w="400" w:type="dxa"/>
            <w:noWrap/>
            <w:vAlign w:val="bottom"/>
            <w:hideMark/>
          </w:tcPr>
          <w:p w14:paraId="635E6636" w14:textId="77777777" w:rsidR="00C50A95" w:rsidRPr="00D016EC" w:rsidRDefault="00C50A95" w:rsidP="00416506">
            <w:pPr>
              <w:pStyle w:val="tabletext11"/>
              <w:jc w:val="center"/>
              <w:rPr>
                <w:ins w:id="21688" w:author="Author"/>
              </w:rPr>
            </w:pPr>
            <w:ins w:id="21689" w:author="Author">
              <w:r w:rsidRPr="00D016EC">
                <w:t xml:space="preserve">0.31 </w:t>
              </w:r>
            </w:ins>
          </w:p>
        </w:tc>
        <w:tc>
          <w:tcPr>
            <w:tcW w:w="400" w:type="dxa"/>
            <w:noWrap/>
            <w:vAlign w:val="bottom"/>
            <w:hideMark/>
          </w:tcPr>
          <w:p w14:paraId="37840574" w14:textId="77777777" w:rsidR="00C50A95" w:rsidRPr="00D016EC" w:rsidRDefault="00C50A95" w:rsidP="00416506">
            <w:pPr>
              <w:pStyle w:val="tabletext11"/>
              <w:jc w:val="center"/>
              <w:rPr>
                <w:ins w:id="21690" w:author="Author"/>
              </w:rPr>
            </w:pPr>
            <w:ins w:id="21691" w:author="Author">
              <w:r w:rsidRPr="00D016EC">
                <w:t xml:space="preserve">0.30 </w:t>
              </w:r>
            </w:ins>
          </w:p>
        </w:tc>
        <w:tc>
          <w:tcPr>
            <w:tcW w:w="400" w:type="dxa"/>
            <w:noWrap/>
            <w:vAlign w:val="bottom"/>
            <w:hideMark/>
          </w:tcPr>
          <w:p w14:paraId="5ED1F2D4" w14:textId="77777777" w:rsidR="00C50A95" w:rsidRPr="00D016EC" w:rsidRDefault="00C50A95" w:rsidP="00416506">
            <w:pPr>
              <w:pStyle w:val="tabletext11"/>
              <w:jc w:val="center"/>
              <w:rPr>
                <w:ins w:id="21692" w:author="Author"/>
              </w:rPr>
            </w:pPr>
            <w:ins w:id="21693" w:author="Author">
              <w:r w:rsidRPr="00D016EC">
                <w:t xml:space="preserve">0.28 </w:t>
              </w:r>
            </w:ins>
          </w:p>
        </w:tc>
        <w:tc>
          <w:tcPr>
            <w:tcW w:w="440" w:type="dxa"/>
            <w:noWrap/>
            <w:vAlign w:val="bottom"/>
            <w:hideMark/>
          </w:tcPr>
          <w:p w14:paraId="375D97FE" w14:textId="77777777" w:rsidR="00C50A95" w:rsidRPr="00D016EC" w:rsidRDefault="00C50A95" w:rsidP="00416506">
            <w:pPr>
              <w:pStyle w:val="tabletext11"/>
              <w:jc w:val="center"/>
              <w:rPr>
                <w:ins w:id="21694" w:author="Author"/>
              </w:rPr>
            </w:pPr>
            <w:ins w:id="21695" w:author="Author">
              <w:r w:rsidRPr="00D016EC">
                <w:t xml:space="preserve">0.27 </w:t>
              </w:r>
            </w:ins>
          </w:p>
        </w:tc>
        <w:tc>
          <w:tcPr>
            <w:tcW w:w="400" w:type="dxa"/>
            <w:noWrap/>
            <w:vAlign w:val="bottom"/>
            <w:hideMark/>
          </w:tcPr>
          <w:p w14:paraId="1C9CB11C" w14:textId="77777777" w:rsidR="00C50A95" w:rsidRPr="00D016EC" w:rsidRDefault="00C50A95" w:rsidP="00416506">
            <w:pPr>
              <w:pStyle w:val="tabletext11"/>
              <w:jc w:val="center"/>
              <w:rPr>
                <w:ins w:id="21696" w:author="Author"/>
              </w:rPr>
            </w:pPr>
            <w:ins w:id="21697" w:author="Author">
              <w:r w:rsidRPr="00D016EC">
                <w:t xml:space="preserve">0.25 </w:t>
              </w:r>
            </w:ins>
          </w:p>
        </w:tc>
        <w:tc>
          <w:tcPr>
            <w:tcW w:w="400" w:type="dxa"/>
            <w:noWrap/>
            <w:vAlign w:val="bottom"/>
            <w:hideMark/>
          </w:tcPr>
          <w:p w14:paraId="42433DBD" w14:textId="77777777" w:rsidR="00C50A95" w:rsidRPr="00D016EC" w:rsidRDefault="00C50A95" w:rsidP="00416506">
            <w:pPr>
              <w:pStyle w:val="tabletext11"/>
              <w:jc w:val="center"/>
              <w:rPr>
                <w:ins w:id="21698" w:author="Author"/>
              </w:rPr>
            </w:pPr>
            <w:ins w:id="21699" w:author="Author">
              <w:r w:rsidRPr="00D016EC">
                <w:t xml:space="preserve">0.24 </w:t>
              </w:r>
            </w:ins>
          </w:p>
        </w:tc>
        <w:tc>
          <w:tcPr>
            <w:tcW w:w="400" w:type="dxa"/>
            <w:noWrap/>
            <w:vAlign w:val="bottom"/>
            <w:hideMark/>
          </w:tcPr>
          <w:p w14:paraId="28A448D7" w14:textId="77777777" w:rsidR="00C50A95" w:rsidRPr="00D016EC" w:rsidRDefault="00C50A95" w:rsidP="00416506">
            <w:pPr>
              <w:pStyle w:val="tabletext11"/>
              <w:jc w:val="center"/>
              <w:rPr>
                <w:ins w:id="21700" w:author="Author"/>
              </w:rPr>
            </w:pPr>
            <w:ins w:id="21701" w:author="Author">
              <w:r w:rsidRPr="00D016EC">
                <w:t xml:space="preserve">0.23 </w:t>
              </w:r>
            </w:ins>
          </w:p>
        </w:tc>
        <w:tc>
          <w:tcPr>
            <w:tcW w:w="400" w:type="dxa"/>
            <w:noWrap/>
            <w:vAlign w:val="bottom"/>
            <w:hideMark/>
          </w:tcPr>
          <w:p w14:paraId="418B1707" w14:textId="77777777" w:rsidR="00C50A95" w:rsidRPr="00D016EC" w:rsidRDefault="00C50A95" w:rsidP="00416506">
            <w:pPr>
              <w:pStyle w:val="tabletext11"/>
              <w:jc w:val="center"/>
              <w:rPr>
                <w:ins w:id="21702" w:author="Author"/>
              </w:rPr>
            </w:pPr>
            <w:ins w:id="21703" w:author="Author">
              <w:r w:rsidRPr="00D016EC">
                <w:t xml:space="preserve">0.22 </w:t>
              </w:r>
            </w:ins>
          </w:p>
        </w:tc>
        <w:tc>
          <w:tcPr>
            <w:tcW w:w="460" w:type="dxa"/>
            <w:noWrap/>
            <w:vAlign w:val="bottom"/>
            <w:hideMark/>
          </w:tcPr>
          <w:p w14:paraId="0FFF46DB" w14:textId="77777777" w:rsidR="00C50A95" w:rsidRPr="00D016EC" w:rsidRDefault="00C50A95" w:rsidP="00416506">
            <w:pPr>
              <w:pStyle w:val="tabletext11"/>
              <w:jc w:val="center"/>
              <w:rPr>
                <w:ins w:id="21704" w:author="Author"/>
              </w:rPr>
            </w:pPr>
            <w:ins w:id="21705" w:author="Author">
              <w:r w:rsidRPr="00D016EC">
                <w:t xml:space="preserve">0.21 </w:t>
              </w:r>
            </w:ins>
          </w:p>
        </w:tc>
      </w:tr>
      <w:tr w:rsidR="00C50A95" w:rsidRPr="00D016EC" w14:paraId="369BC8A5" w14:textId="77777777" w:rsidTr="00416506">
        <w:trPr>
          <w:trHeight w:val="190"/>
          <w:ins w:id="21706" w:author="Author"/>
        </w:trPr>
        <w:tc>
          <w:tcPr>
            <w:tcW w:w="200" w:type="dxa"/>
            <w:tcBorders>
              <w:right w:val="nil"/>
            </w:tcBorders>
            <w:vAlign w:val="bottom"/>
          </w:tcPr>
          <w:p w14:paraId="7CB66ED6" w14:textId="77777777" w:rsidR="00C50A95" w:rsidRPr="00D016EC" w:rsidRDefault="00C50A95" w:rsidP="00416506">
            <w:pPr>
              <w:pStyle w:val="tabletext11"/>
              <w:jc w:val="right"/>
              <w:rPr>
                <w:ins w:id="21707" w:author="Author"/>
              </w:rPr>
            </w:pPr>
          </w:p>
        </w:tc>
        <w:tc>
          <w:tcPr>
            <w:tcW w:w="1580" w:type="dxa"/>
            <w:tcBorders>
              <w:left w:val="nil"/>
            </w:tcBorders>
            <w:vAlign w:val="bottom"/>
            <w:hideMark/>
          </w:tcPr>
          <w:p w14:paraId="7DC6F150" w14:textId="77777777" w:rsidR="00C50A95" w:rsidRPr="00D016EC" w:rsidRDefault="00C50A95" w:rsidP="00416506">
            <w:pPr>
              <w:pStyle w:val="tabletext11"/>
              <w:tabs>
                <w:tab w:val="decimal" w:pos="640"/>
              </w:tabs>
              <w:rPr>
                <w:ins w:id="21708" w:author="Author"/>
              </w:rPr>
            </w:pPr>
            <w:ins w:id="21709" w:author="Author">
              <w:r w:rsidRPr="00D016EC">
                <w:t>45,000 to 49,999</w:t>
              </w:r>
            </w:ins>
          </w:p>
        </w:tc>
        <w:tc>
          <w:tcPr>
            <w:tcW w:w="680" w:type="dxa"/>
            <w:noWrap/>
            <w:vAlign w:val="bottom"/>
            <w:hideMark/>
          </w:tcPr>
          <w:p w14:paraId="542487B7" w14:textId="77777777" w:rsidR="00C50A95" w:rsidRPr="00D016EC" w:rsidRDefault="00C50A95" w:rsidP="00416506">
            <w:pPr>
              <w:pStyle w:val="tabletext11"/>
              <w:jc w:val="center"/>
              <w:rPr>
                <w:ins w:id="21710" w:author="Author"/>
              </w:rPr>
            </w:pPr>
            <w:ins w:id="21711" w:author="Author">
              <w:r w:rsidRPr="00D016EC">
                <w:t xml:space="preserve">1.23 </w:t>
              </w:r>
            </w:ins>
          </w:p>
        </w:tc>
        <w:tc>
          <w:tcPr>
            <w:tcW w:w="900" w:type="dxa"/>
            <w:noWrap/>
            <w:vAlign w:val="bottom"/>
            <w:hideMark/>
          </w:tcPr>
          <w:p w14:paraId="187768DA" w14:textId="77777777" w:rsidR="00C50A95" w:rsidRPr="00D016EC" w:rsidRDefault="00C50A95" w:rsidP="00416506">
            <w:pPr>
              <w:pStyle w:val="tabletext11"/>
              <w:jc w:val="center"/>
              <w:rPr>
                <w:ins w:id="21712" w:author="Author"/>
              </w:rPr>
            </w:pPr>
            <w:ins w:id="21713" w:author="Author">
              <w:r w:rsidRPr="00D016EC">
                <w:t xml:space="preserve">1.23 </w:t>
              </w:r>
            </w:ins>
          </w:p>
        </w:tc>
        <w:tc>
          <w:tcPr>
            <w:tcW w:w="400" w:type="dxa"/>
            <w:noWrap/>
            <w:vAlign w:val="bottom"/>
            <w:hideMark/>
          </w:tcPr>
          <w:p w14:paraId="37FE1FDA" w14:textId="77777777" w:rsidR="00C50A95" w:rsidRPr="00D016EC" w:rsidRDefault="00C50A95" w:rsidP="00416506">
            <w:pPr>
              <w:pStyle w:val="tabletext11"/>
              <w:jc w:val="center"/>
              <w:rPr>
                <w:ins w:id="21714" w:author="Author"/>
              </w:rPr>
            </w:pPr>
            <w:ins w:id="21715" w:author="Author">
              <w:r w:rsidRPr="00D016EC">
                <w:t xml:space="preserve">1.13 </w:t>
              </w:r>
            </w:ins>
          </w:p>
        </w:tc>
        <w:tc>
          <w:tcPr>
            <w:tcW w:w="400" w:type="dxa"/>
            <w:noWrap/>
            <w:vAlign w:val="bottom"/>
            <w:hideMark/>
          </w:tcPr>
          <w:p w14:paraId="2B18D1ED" w14:textId="77777777" w:rsidR="00C50A95" w:rsidRPr="00D016EC" w:rsidRDefault="00C50A95" w:rsidP="00416506">
            <w:pPr>
              <w:pStyle w:val="tabletext11"/>
              <w:jc w:val="center"/>
              <w:rPr>
                <w:ins w:id="21716" w:author="Author"/>
              </w:rPr>
            </w:pPr>
            <w:ins w:id="21717" w:author="Author">
              <w:r w:rsidRPr="00D016EC">
                <w:t xml:space="preserve">1.06 </w:t>
              </w:r>
            </w:ins>
          </w:p>
        </w:tc>
        <w:tc>
          <w:tcPr>
            <w:tcW w:w="400" w:type="dxa"/>
            <w:noWrap/>
            <w:vAlign w:val="bottom"/>
            <w:hideMark/>
          </w:tcPr>
          <w:p w14:paraId="723A41DE" w14:textId="77777777" w:rsidR="00C50A95" w:rsidRPr="00D016EC" w:rsidRDefault="00C50A95" w:rsidP="00416506">
            <w:pPr>
              <w:pStyle w:val="tabletext11"/>
              <w:jc w:val="center"/>
              <w:rPr>
                <w:ins w:id="21718" w:author="Author"/>
              </w:rPr>
            </w:pPr>
            <w:ins w:id="21719" w:author="Author">
              <w:r w:rsidRPr="00D016EC">
                <w:t xml:space="preserve">0.97 </w:t>
              </w:r>
            </w:ins>
          </w:p>
        </w:tc>
        <w:tc>
          <w:tcPr>
            <w:tcW w:w="400" w:type="dxa"/>
            <w:noWrap/>
            <w:vAlign w:val="bottom"/>
            <w:hideMark/>
          </w:tcPr>
          <w:p w14:paraId="3FFDDA82" w14:textId="77777777" w:rsidR="00C50A95" w:rsidRPr="00D016EC" w:rsidRDefault="00C50A95" w:rsidP="00416506">
            <w:pPr>
              <w:pStyle w:val="tabletext11"/>
              <w:jc w:val="center"/>
              <w:rPr>
                <w:ins w:id="21720" w:author="Author"/>
              </w:rPr>
            </w:pPr>
            <w:ins w:id="21721" w:author="Author">
              <w:r w:rsidRPr="00D016EC">
                <w:t xml:space="preserve">0.83 </w:t>
              </w:r>
            </w:ins>
          </w:p>
        </w:tc>
        <w:tc>
          <w:tcPr>
            <w:tcW w:w="400" w:type="dxa"/>
            <w:noWrap/>
            <w:vAlign w:val="bottom"/>
            <w:hideMark/>
          </w:tcPr>
          <w:p w14:paraId="08B4869F" w14:textId="77777777" w:rsidR="00C50A95" w:rsidRPr="00D016EC" w:rsidRDefault="00C50A95" w:rsidP="00416506">
            <w:pPr>
              <w:pStyle w:val="tabletext11"/>
              <w:jc w:val="center"/>
              <w:rPr>
                <w:ins w:id="21722" w:author="Author"/>
              </w:rPr>
            </w:pPr>
            <w:ins w:id="21723" w:author="Author">
              <w:r w:rsidRPr="00D016EC">
                <w:t xml:space="preserve">0.77 </w:t>
              </w:r>
            </w:ins>
          </w:p>
        </w:tc>
        <w:tc>
          <w:tcPr>
            <w:tcW w:w="400" w:type="dxa"/>
            <w:noWrap/>
            <w:vAlign w:val="bottom"/>
            <w:hideMark/>
          </w:tcPr>
          <w:p w14:paraId="109D29A0" w14:textId="77777777" w:rsidR="00C50A95" w:rsidRPr="00D016EC" w:rsidRDefault="00C50A95" w:rsidP="00416506">
            <w:pPr>
              <w:pStyle w:val="tabletext11"/>
              <w:jc w:val="center"/>
              <w:rPr>
                <w:ins w:id="21724" w:author="Author"/>
              </w:rPr>
            </w:pPr>
            <w:ins w:id="21725" w:author="Author">
              <w:r w:rsidRPr="00D016EC">
                <w:t xml:space="preserve">0.69 </w:t>
              </w:r>
            </w:ins>
          </w:p>
        </w:tc>
        <w:tc>
          <w:tcPr>
            <w:tcW w:w="400" w:type="dxa"/>
            <w:noWrap/>
            <w:vAlign w:val="bottom"/>
            <w:hideMark/>
          </w:tcPr>
          <w:p w14:paraId="7852AAE0" w14:textId="77777777" w:rsidR="00C50A95" w:rsidRPr="00D016EC" w:rsidRDefault="00C50A95" w:rsidP="00416506">
            <w:pPr>
              <w:pStyle w:val="tabletext11"/>
              <w:jc w:val="center"/>
              <w:rPr>
                <w:ins w:id="21726" w:author="Author"/>
              </w:rPr>
            </w:pPr>
            <w:ins w:id="21727" w:author="Author">
              <w:r w:rsidRPr="00D016EC">
                <w:t xml:space="preserve">0.63 </w:t>
              </w:r>
            </w:ins>
          </w:p>
        </w:tc>
        <w:tc>
          <w:tcPr>
            <w:tcW w:w="400" w:type="dxa"/>
            <w:noWrap/>
            <w:vAlign w:val="bottom"/>
            <w:hideMark/>
          </w:tcPr>
          <w:p w14:paraId="167245B8" w14:textId="77777777" w:rsidR="00C50A95" w:rsidRPr="00D016EC" w:rsidRDefault="00C50A95" w:rsidP="00416506">
            <w:pPr>
              <w:pStyle w:val="tabletext11"/>
              <w:jc w:val="center"/>
              <w:rPr>
                <w:ins w:id="21728" w:author="Author"/>
              </w:rPr>
            </w:pPr>
            <w:ins w:id="21729" w:author="Author">
              <w:r w:rsidRPr="00D016EC">
                <w:t xml:space="preserve">0.58 </w:t>
              </w:r>
            </w:ins>
          </w:p>
        </w:tc>
        <w:tc>
          <w:tcPr>
            <w:tcW w:w="400" w:type="dxa"/>
            <w:noWrap/>
            <w:vAlign w:val="bottom"/>
            <w:hideMark/>
          </w:tcPr>
          <w:p w14:paraId="38E95E83" w14:textId="77777777" w:rsidR="00C50A95" w:rsidRPr="00D016EC" w:rsidRDefault="00C50A95" w:rsidP="00416506">
            <w:pPr>
              <w:pStyle w:val="tabletext11"/>
              <w:jc w:val="center"/>
              <w:rPr>
                <w:ins w:id="21730" w:author="Author"/>
              </w:rPr>
            </w:pPr>
            <w:ins w:id="21731" w:author="Author">
              <w:r w:rsidRPr="00D016EC">
                <w:t xml:space="preserve">0.53 </w:t>
              </w:r>
            </w:ins>
          </w:p>
        </w:tc>
        <w:tc>
          <w:tcPr>
            <w:tcW w:w="400" w:type="dxa"/>
            <w:noWrap/>
            <w:vAlign w:val="bottom"/>
            <w:hideMark/>
          </w:tcPr>
          <w:p w14:paraId="6BDBAA0B" w14:textId="77777777" w:rsidR="00C50A95" w:rsidRPr="00D016EC" w:rsidRDefault="00C50A95" w:rsidP="00416506">
            <w:pPr>
              <w:pStyle w:val="tabletext11"/>
              <w:jc w:val="center"/>
              <w:rPr>
                <w:ins w:id="21732" w:author="Author"/>
              </w:rPr>
            </w:pPr>
            <w:ins w:id="21733" w:author="Author">
              <w:r w:rsidRPr="00D016EC">
                <w:t xml:space="preserve">0.50 </w:t>
              </w:r>
            </w:ins>
          </w:p>
        </w:tc>
        <w:tc>
          <w:tcPr>
            <w:tcW w:w="400" w:type="dxa"/>
            <w:noWrap/>
            <w:vAlign w:val="bottom"/>
            <w:hideMark/>
          </w:tcPr>
          <w:p w14:paraId="65175BC2" w14:textId="77777777" w:rsidR="00C50A95" w:rsidRPr="00D016EC" w:rsidRDefault="00C50A95" w:rsidP="00416506">
            <w:pPr>
              <w:pStyle w:val="tabletext11"/>
              <w:jc w:val="center"/>
              <w:rPr>
                <w:ins w:id="21734" w:author="Author"/>
              </w:rPr>
            </w:pPr>
            <w:ins w:id="21735" w:author="Author">
              <w:r w:rsidRPr="00D016EC">
                <w:t xml:space="preserve">0.47 </w:t>
              </w:r>
            </w:ins>
          </w:p>
        </w:tc>
        <w:tc>
          <w:tcPr>
            <w:tcW w:w="400" w:type="dxa"/>
            <w:noWrap/>
            <w:vAlign w:val="bottom"/>
            <w:hideMark/>
          </w:tcPr>
          <w:p w14:paraId="4C2813BE" w14:textId="77777777" w:rsidR="00C50A95" w:rsidRPr="00D016EC" w:rsidRDefault="00C50A95" w:rsidP="00416506">
            <w:pPr>
              <w:pStyle w:val="tabletext11"/>
              <w:jc w:val="center"/>
              <w:rPr>
                <w:ins w:id="21736" w:author="Author"/>
              </w:rPr>
            </w:pPr>
            <w:ins w:id="21737" w:author="Author">
              <w:r w:rsidRPr="00D016EC">
                <w:t xml:space="preserve">0.45 </w:t>
              </w:r>
            </w:ins>
          </w:p>
        </w:tc>
        <w:tc>
          <w:tcPr>
            <w:tcW w:w="400" w:type="dxa"/>
            <w:noWrap/>
            <w:vAlign w:val="bottom"/>
            <w:hideMark/>
          </w:tcPr>
          <w:p w14:paraId="388A39F0" w14:textId="77777777" w:rsidR="00C50A95" w:rsidRPr="00D016EC" w:rsidRDefault="00C50A95" w:rsidP="00416506">
            <w:pPr>
              <w:pStyle w:val="tabletext11"/>
              <w:jc w:val="center"/>
              <w:rPr>
                <w:ins w:id="21738" w:author="Author"/>
              </w:rPr>
            </w:pPr>
            <w:ins w:id="21739" w:author="Author">
              <w:r w:rsidRPr="00D016EC">
                <w:t xml:space="preserve">0.43 </w:t>
              </w:r>
            </w:ins>
          </w:p>
        </w:tc>
        <w:tc>
          <w:tcPr>
            <w:tcW w:w="400" w:type="dxa"/>
            <w:noWrap/>
            <w:vAlign w:val="bottom"/>
            <w:hideMark/>
          </w:tcPr>
          <w:p w14:paraId="29DD84D4" w14:textId="77777777" w:rsidR="00C50A95" w:rsidRPr="00D016EC" w:rsidRDefault="00C50A95" w:rsidP="00416506">
            <w:pPr>
              <w:pStyle w:val="tabletext11"/>
              <w:jc w:val="center"/>
              <w:rPr>
                <w:ins w:id="21740" w:author="Author"/>
              </w:rPr>
            </w:pPr>
            <w:ins w:id="21741" w:author="Author">
              <w:r w:rsidRPr="00D016EC">
                <w:t xml:space="preserve">0.41 </w:t>
              </w:r>
            </w:ins>
          </w:p>
        </w:tc>
        <w:tc>
          <w:tcPr>
            <w:tcW w:w="400" w:type="dxa"/>
            <w:noWrap/>
            <w:vAlign w:val="bottom"/>
            <w:hideMark/>
          </w:tcPr>
          <w:p w14:paraId="323D8E49" w14:textId="77777777" w:rsidR="00C50A95" w:rsidRPr="00D016EC" w:rsidRDefault="00C50A95" w:rsidP="00416506">
            <w:pPr>
              <w:pStyle w:val="tabletext11"/>
              <w:jc w:val="center"/>
              <w:rPr>
                <w:ins w:id="21742" w:author="Author"/>
              </w:rPr>
            </w:pPr>
            <w:ins w:id="21743" w:author="Author">
              <w:r w:rsidRPr="00D016EC">
                <w:t xml:space="preserve">0.39 </w:t>
              </w:r>
            </w:ins>
          </w:p>
        </w:tc>
        <w:tc>
          <w:tcPr>
            <w:tcW w:w="400" w:type="dxa"/>
            <w:noWrap/>
            <w:vAlign w:val="bottom"/>
            <w:hideMark/>
          </w:tcPr>
          <w:p w14:paraId="7E88551E" w14:textId="77777777" w:rsidR="00C50A95" w:rsidRPr="00D016EC" w:rsidRDefault="00C50A95" w:rsidP="00416506">
            <w:pPr>
              <w:pStyle w:val="tabletext11"/>
              <w:jc w:val="center"/>
              <w:rPr>
                <w:ins w:id="21744" w:author="Author"/>
              </w:rPr>
            </w:pPr>
            <w:ins w:id="21745" w:author="Author">
              <w:r w:rsidRPr="00D016EC">
                <w:t xml:space="preserve">0.37 </w:t>
              </w:r>
            </w:ins>
          </w:p>
        </w:tc>
        <w:tc>
          <w:tcPr>
            <w:tcW w:w="400" w:type="dxa"/>
            <w:noWrap/>
            <w:vAlign w:val="bottom"/>
            <w:hideMark/>
          </w:tcPr>
          <w:p w14:paraId="4F364E7E" w14:textId="77777777" w:rsidR="00C50A95" w:rsidRPr="00D016EC" w:rsidRDefault="00C50A95" w:rsidP="00416506">
            <w:pPr>
              <w:pStyle w:val="tabletext11"/>
              <w:jc w:val="center"/>
              <w:rPr>
                <w:ins w:id="21746" w:author="Author"/>
              </w:rPr>
            </w:pPr>
            <w:ins w:id="21747" w:author="Author">
              <w:r w:rsidRPr="00D016EC">
                <w:t xml:space="preserve">0.35 </w:t>
              </w:r>
            </w:ins>
          </w:p>
        </w:tc>
        <w:tc>
          <w:tcPr>
            <w:tcW w:w="400" w:type="dxa"/>
            <w:noWrap/>
            <w:vAlign w:val="bottom"/>
            <w:hideMark/>
          </w:tcPr>
          <w:p w14:paraId="716E1582" w14:textId="77777777" w:rsidR="00C50A95" w:rsidRPr="00D016EC" w:rsidRDefault="00C50A95" w:rsidP="00416506">
            <w:pPr>
              <w:pStyle w:val="tabletext11"/>
              <w:jc w:val="center"/>
              <w:rPr>
                <w:ins w:id="21748" w:author="Author"/>
              </w:rPr>
            </w:pPr>
            <w:ins w:id="21749" w:author="Author">
              <w:r w:rsidRPr="00D016EC">
                <w:t xml:space="preserve">0.33 </w:t>
              </w:r>
            </w:ins>
          </w:p>
        </w:tc>
        <w:tc>
          <w:tcPr>
            <w:tcW w:w="400" w:type="dxa"/>
            <w:noWrap/>
            <w:vAlign w:val="bottom"/>
            <w:hideMark/>
          </w:tcPr>
          <w:p w14:paraId="273BFEFC" w14:textId="77777777" w:rsidR="00C50A95" w:rsidRPr="00D016EC" w:rsidRDefault="00C50A95" w:rsidP="00416506">
            <w:pPr>
              <w:pStyle w:val="tabletext11"/>
              <w:jc w:val="center"/>
              <w:rPr>
                <w:ins w:id="21750" w:author="Author"/>
              </w:rPr>
            </w:pPr>
            <w:ins w:id="21751" w:author="Author">
              <w:r w:rsidRPr="00D016EC">
                <w:t xml:space="preserve">0.31 </w:t>
              </w:r>
            </w:ins>
          </w:p>
        </w:tc>
        <w:tc>
          <w:tcPr>
            <w:tcW w:w="400" w:type="dxa"/>
            <w:noWrap/>
            <w:vAlign w:val="bottom"/>
            <w:hideMark/>
          </w:tcPr>
          <w:p w14:paraId="43B1CC9C" w14:textId="77777777" w:rsidR="00C50A95" w:rsidRPr="00D016EC" w:rsidRDefault="00C50A95" w:rsidP="00416506">
            <w:pPr>
              <w:pStyle w:val="tabletext11"/>
              <w:jc w:val="center"/>
              <w:rPr>
                <w:ins w:id="21752" w:author="Author"/>
              </w:rPr>
            </w:pPr>
            <w:ins w:id="21753" w:author="Author">
              <w:r w:rsidRPr="00D016EC">
                <w:t xml:space="preserve">0.30 </w:t>
              </w:r>
            </w:ins>
          </w:p>
        </w:tc>
        <w:tc>
          <w:tcPr>
            <w:tcW w:w="440" w:type="dxa"/>
            <w:noWrap/>
            <w:vAlign w:val="bottom"/>
            <w:hideMark/>
          </w:tcPr>
          <w:p w14:paraId="170345F4" w14:textId="77777777" w:rsidR="00C50A95" w:rsidRPr="00D016EC" w:rsidRDefault="00C50A95" w:rsidP="00416506">
            <w:pPr>
              <w:pStyle w:val="tabletext11"/>
              <w:jc w:val="center"/>
              <w:rPr>
                <w:ins w:id="21754" w:author="Author"/>
              </w:rPr>
            </w:pPr>
            <w:ins w:id="21755" w:author="Author">
              <w:r w:rsidRPr="00D016EC">
                <w:t xml:space="preserve">0.28 </w:t>
              </w:r>
            </w:ins>
          </w:p>
        </w:tc>
        <w:tc>
          <w:tcPr>
            <w:tcW w:w="400" w:type="dxa"/>
            <w:noWrap/>
            <w:vAlign w:val="bottom"/>
            <w:hideMark/>
          </w:tcPr>
          <w:p w14:paraId="739F6DD7" w14:textId="77777777" w:rsidR="00C50A95" w:rsidRPr="00D016EC" w:rsidRDefault="00C50A95" w:rsidP="00416506">
            <w:pPr>
              <w:pStyle w:val="tabletext11"/>
              <w:jc w:val="center"/>
              <w:rPr>
                <w:ins w:id="21756" w:author="Author"/>
              </w:rPr>
            </w:pPr>
            <w:ins w:id="21757" w:author="Author">
              <w:r w:rsidRPr="00D016EC">
                <w:t xml:space="preserve">0.27 </w:t>
              </w:r>
            </w:ins>
          </w:p>
        </w:tc>
        <w:tc>
          <w:tcPr>
            <w:tcW w:w="400" w:type="dxa"/>
            <w:noWrap/>
            <w:vAlign w:val="bottom"/>
            <w:hideMark/>
          </w:tcPr>
          <w:p w14:paraId="4645C6E5" w14:textId="77777777" w:rsidR="00C50A95" w:rsidRPr="00D016EC" w:rsidRDefault="00C50A95" w:rsidP="00416506">
            <w:pPr>
              <w:pStyle w:val="tabletext11"/>
              <w:jc w:val="center"/>
              <w:rPr>
                <w:ins w:id="21758" w:author="Author"/>
              </w:rPr>
            </w:pPr>
            <w:ins w:id="21759" w:author="Author">
              <w:r w:rsidRPr="00D016EC">
                <w:t xml:space="preserve">0.26 </w:t>
              </w:r>
            </w:ins>
          </w:p>
        </w:tc>
        <w:tc>
          <w:tcPr>
            <w:tcW w:w="400" w:type="dxa"/>
            <w:noWrap/>
            <w:vAlign w:val="bottom"/>
            <w:hideMark/>
          </w:tcPr>
          <w:p w14:paraId="7DEC0758" w14:textId="77777777" w:rsidR="00C50A95" w:rsidRPr="00D016EC" w:rsidRDefault="00C50A95" w:rsidP="00416506">
            <w:pPr>
              <w:pStyle w:val="tabletext11"/>
              <w:jc w:val="center"/>
              <w:rPr>
                <w:ins w:id="21760" w:author="Author"/>
              </w:rPr>
            </w:pPr>
            <w:ins w:id="21761" w:author="Author">
              <w:r w:rsidRPr="00D016EC">
                <w:t xml:space="preserve">0.24 </w:t>
              </w:r>
            </w:ins>
          </w:p>
        </w:tc>
        <w:tc>
          <w:tcPr>
            <w:tcW w:w="400" w:type="dxa"/>
            <w:noWrap/>
            <w:vAlign w:val="bottom"/>
            <w:hideMark/>
          </w:tcPr>
          <w:p w14:paraId="62E2B819" w14:textId="77777777" w:rsidR="00C50A95" w:rsidRPr="00D016EC" w:rsidRDefault="00C50A95" w:rsidP="00416506">
            <w:pPr>
              <w:pStyle w:val="tabletext11"/>
              <w:jc w:val="center"/>
              <w:rPr>
                <w:ins w:id="21762" w:author="Author"/>
              </w:rPr>
            </w:pPr>
            <w:ins w:id="21763" w:author="Author">
              <w:r w:rsidRPr="00D016EC">
                <w:t xml:space="preserve">0.23 </w:t>
              </w:r>
            </w:ins>
          </w:p>
        </w:tc>
        <w:tc>
          <w:tcPr>
            <w:tcW w:w="460" w:type="dxa"/>
            <w:noWrap/>
            <w:vAlign w:val="bottom"/>
            <w:hideMark/>
          </w:tcPr>
          <w:p w14:paraId="2EBD7E1C" w14:textId="77777777" w:rsidR="00C50A95" w:rsidRPr="00D016EC" w:rsidRDefault="00C50A95" w:rsidP="00416506">
            <w:pPr>
              <w:pStyle w:val="tabletext11"/>
              <w:jc w:val="center"/>
              <w:rPr>
                <w:ins w:id="21764" w:author="Author"/>
              </w:rPr>
            </w:pPr>
            <w:ins w:id="21765" w:author="Author">
              <w:r w:rsidRPr="00D016EC">
                <w:t xml:space="preserve">0.22 </w:t>
              </w:r>
            </w:ins>
          </w:p>
        </w:tc>
      </w:tr>
      <w:tr w:rsidR="00C50A95" w:rsidRPr="00D016EC" w14:paraId="1F48D893" w14:textId="77777777" w:rsidTr="00416506">
        <w:trPr>
          <w:trHeight w:val="190"/>
          <w:ins w:id="21766" w:author="Author"/>
        </w:trPr>
        <w:tc>
          <w:tcPr>
            <w:tcW w:w="200" w:type="dxa"/>
            <w:tcBorders>
              <w:right w:val="nil"/>
            </w:tcBorders>
            <w:vAlign w:val="bottom"/>
          </w:tcPr>
          <w:p w14:paraId="116D3EEE" w14:textId="77777777" w:rsidR="00C50A95" w:rsidRPr="00D016EC" w:rsidRDefault="00C50A95" w:rsidP="00416506">
            <w:pPr>
              <w:pStyle w:val="tabletext11"/>
              <w:jc w:val="right"/>
              <w:rPr>
                <w:ins w:id="21767" w:author="Author"/>
              </w:rPr>
            </w:pPr>
          </w:p>
        </w:tc>
        <w:tc>
          <w:tcPr>
            <w:tcW w:w="1580" w:type="dxa"/>
            <w:tcBorders>
              <w:left w:val="nil"/>
            </w:tcBorders>
            <w:vAlign w:val="bottom"/>
            <w:hideMark/>
          </w:tcPr>
          <w:p w14:paraId="2713F3E6" w14:textId="77777777" w:rsidR="00C50A95" w:rsidRPr="00D016EC" w:rsidRDefault="00C50A95" w:rsidP="00416506">
            <w:pPr>
              <w:pStyle w:val="tabletext11"/>
              <w:tabs>
                <w:tab w:val="decimal" w:pos="640"/>
              </w:tabs>
              <w:rPr>
                <w:ins w:id="21768" w:author="Author"/>
              </w:rPr>
            </w:pPr>
            <w:ins w:id="21769" w:author="Author">
              <w:r w:rsidRPr="00D016EC">
                <w:t>50,000 to 54,999</w:t>
              </w:r>
            </w:ins>
          </w:p>
        </w:tc>
        <w:tc>
          <w:tcPr>
            <w:tcW w:w="680" w:type="dxa"/>
            <w:noWrap/>
            <w:vAlign w:val="bottom"/>
            <w:hideMark/>
          </w:tcPr>
          <w:p w14:paraId="43808450" w14:textId="77777777" w:rsidR="00C50A95" w:rsidRPr="00D016EC" w:rsidRDefault="00C50A95" w:rsidP="00416506">
            <w:pPr>
              <w:pStyle w:val="tabletext11"/>
              <w:jc w:val="center"/>
              <w:rPr>
                <w:ins w:id="21770" w:author="Author"/>
              </w:rPr>
            </w:pPr>
            <w:ins w:id="21771" w:author="Author">
              <w:r w:rsidRPr="00D016EC">
                <w:t xml:space="preserve">1.26 </w:t>
              </w:r>
            </w:ins>
          </w:p>
        </w:tc>
        <w:tc>
          <w:tcPr>
            <w:tcW w:w="900" w:type="dxa"/>
            <w:noWrap/>
            <w:vAlign w:val="bottom"/>
            <w:hideMark/>
          </w:tcPr>
          <w:p w14:paraId="3460CF06" w14:textId="77777777" w:rsidR="00C50A95" w:rsidRPr="00D016EC" w:rsidRDefault="00C50A95" w:rsidP="00416506">
            <w:pPr>
              <w:pStyle w:val="tabletext11"/>
              <w:jc w:val="center"/>
              <w:rPr>
                <w:ins w:id="21772" w:author="Author"/>
              </w:rPr>
            </w:pPr>
            <w:ins w:id="21773" w:author="Author">
              <w:r w:rsidRPr="00D016EC">
                <w:t xml:space="preserve">1.26 </w:t>
              </w:r>
            </w:ins>
          </w:p>
        </w:tc>
        <w:tc>
          <w:tcPr>
            <w:tcW w:w="400" w:type="dxa"/>
            <w:noWrap/>
            <w:vAlign w:val="bottom"/>
            <w:hideMark/>
          </w:tcPr>
          <w:p w14:paraId="00F2EA7B" w14:textId="77777777" w:rsidR="00C50A95" w:rsidRPr="00D016EC" w:rsidRDefault="00C50A95" w:rsidP="00416506">
            <w:pPr>
              <w:pStyle w:val="tabletext11"/>
              <w:jc w:val="center"/>
              <w:rPr>
                <w:ins w:id="21774" w:author="Author"/>
              </w:rPr>
            </w:pPr>
            <w:ins w:id="21775" w:author="Author">
              <w:r w:rsidRPr="00D016EC">
                <w:t xml:space="preserve">1.16 </w:t>
              </w:r>
            </w:ins>
          </w:p>
        </w:tc>
        <w:tc>
          <w:tcPr>
            <w:tcW w:w="400" w:type="dxa"/>
            <w:noWrap/>
            <w:vAlign w:val="bottom"/>
            <w:hideMark/>
          </w:tcPr>
          <w:p w14:paraId="021A273C" w14:textId="77777777" w:rsidR="00C50A95" w:rsidRPr="00D016EC" w:rsidRDefault="00C50A95" w:rsidP="00416506">
            <w:pPr>
              <w:pStyle w:val="tabletext11"/>
              <w:jc w:val="center"/>
              <w:rPr>
                <w:ins w:id="21776" w:author="Author"/>
              </w:rPr>
            </w:pPr>
            <w:ins w:id="21777" w:author="Author">
              <w:r w:rsidRPr="00D016EC">
                <w:t xml:space="preserve">1.09 </w:t>
              </w:r>
            </w:ins>
          </w:p>
        </w:tc>
        <w:tc>
          <w:tcPr>
            <w:tcW w:w="400" w:type="dxa"/>
            <w:noWrap/>
            <w:vAlign w:val="bottom"/>
            <w:hideMark/>
          </w:tcPr>
          <w:p w14:paraId="405FE544" w14:textId="77777777" w:rsidR="00C50A95" w:rsidRPr="00D016EC" w:rsidRDefault="00C50A95" w:rsidP="00416506">
            <w:pPr>
              <w:pStyle w:val="tabletext11"/>
              <w:jc w:val="center"/>
              <w:rPr>
                <w:ins w:id="21778" w:author="Author"/>
              </w:rPr>
            </w:pPr>
            <w:ins w:id="21779" w:author="Author">
              <w:r w:rsidRPr="00D016EC">
                <w:t xml:space="preserve">1.00 </w:t>
              </w:r>
            </w:ins>
          </w:p>
        </w:tc>
        <w:tc>
          <w:tcPr>
            <w:tcW w:w="400" w:type="dxa"/>
            <w:noWrap/>
            <w:vAlign w:val="bottom"/>
            <w:hideMark/>
          </w:tcPr>
          <w:p w14:paraId="39EB3715" w14:textId="77777777" w:rsidR="00C50A95" w:rsidRPr="00D016EC" w:rsidRDefault="00C50A95" w:rsidP="00416506">
            <w:pPr>
              <w:pStyle w:val="tabletext11"/>
              <w:jc w:val="center"/>
              <w:rPr>
                <w:ins w:id="21780" w:author="Author"/>
              </w:rPr>
            </w:pPr>
            <w:ins w:id="21781" w:author="Author">
              <w:r w:rsidRPr="00D016EC">
                <w:t xml:space="preserve">0.85 </w:t>
              </w:r>
            </w:ins>
          </w:p>
        </w:tc>
        <w:tc>
          <w:tcPr>
            <w:tcW w:w="400" w:type="dxa"/>
            <w:noWrap/>
            <w:vAlign w:val="bottom"/>
            <w:hideMark/>
          </w:tcPr>
          <w:p w14:paraId="0FACF5E7" w14:textId="77777777" w:rsidR="00C50A95" w:rsidRPr="00D016EC" w:rsidRDefault="00C50A95" w:rsidP="00416506">
            <w:pPr>
              <w:pStyle w:val="tabletext11"/>
              <w:jc w:val="center"/>
              <w:rPr>
                <w:ins w:id="21782" w:author="Author"/>
              </w:rPr>
            </w:pPr>
            <w:ins w:id="21783" w:author="Author">
              <w:r w:rsidRPr="00D016EC">
                <w:t xml:space="preserve">0.80 </w:t>
              </w:r>
            </w:ins>
          </w:p>
        </w:tc>
        <w:tc>
          <w:tcPr>
            <w:tcW w:w="400" w:type="dxa"/>
            <w:noWrap/>
            <w:vAlign w:val="bottom"/>
            <w:hideMark/>
          </w:tcPr>
          <w:p w14:paraId="79624727" w14:textId="77777777" w:rsidR="00C50A95" w:rsidRPr="00D016EC" w:rsidRDefault="00C50A95" w:rsidP="00416506">
            <w:pPr>
              <w:pStyle w:val="tabletext11"/>
              <w:jc w:val="center"/>
              <w:rPr>
                <w:ins w:id="21784" w:author="Author"/>
              </w:rPr>
            </w:pPr>
            <w:ins w:id="21785" w:author="Author">
              <w:r w:rsidRPr="00D016EC">
                <w:t xml:space="preserve">0.72 </w:t>
              </w:r>
            </w:ins>
          </w:p>
        </w:tc>
        <w:tc>
          <w:tcPr>
            <w:tcW w:w="400" w:type="dxa"/>
            <w:noWrap/>
            <w:vAlign w:val="bottom"/>
            <w:hideMark/>
          </w:tcPr>
          <w:p w14:paraId="4A5091C3" w14:textId="77777777" w:rsidR="00C50A95" w:rsidRPr="00D016EC" w:rsidRDefault="00C50A95" w:rsidP="00416506">
            <w:pPr>
              <w:pStyle w:val="tabletext11"/>
              <w:jc w:val="center"/>
              <w:rPr>
                <w:ins w:id="21786" w:author="Author"/>
              </w:rPr>
            </w:pPr>
            <w:ins w:id="21787" w:author="Author">
              <w:r w:rsidRPr="00D016EC">
                <w:t xml:space="preserve">0.66 </w:t>
              </w:r>
            </w:ins>
          </w:p>
        </w:tc>
        <w:tc>
          <w:tcPr>
            <w:tcW w:w="400" w:type="dxa"/>
            <w:noWrap/>
            <w:vAlign w:val="bottom"/>
            <w:hideMark/>
          </w:tcPr>
          <w:p w14:paraId="0FF4C394" w14:textId="77777777" w:rsidR="00C50A95" w:rsidRPr="00D016EC" w:rsidRDefault="00C50A95" w:rsidP="00416506">
            <w:pPr>
              <w:pStyle w:val="tabletext11"/>
              <w:jc w:val="center"/>
              <w:rPr>
                <w:ins w:id="21788" w:author="Author"/>
              </w:rPr>
            </w:pPr>
            <w:ins w:id="21789" w:author="Author">
              <w:r w:rsidRPr="00D016EC">
                <w:t xml:space="preserve">0.61 </w:t>
              </w:r>
            </w:ins>
          </w:p>
        </w:tc>
        <w:tc>
          <w:tcPr>
            <w:tcW w:w="400" w:type="dxa"/>
            <w:noWrap/>
            <w:vAlign w:val="bottom"/>
            <w:hideMark/>
          </w:tcPr>
          <w:p w14:paraId="3BFFC129" w14:textId="77777777" w:rsidR="00C50A95" w:rsidRPr="00D016EC" w:rsidRDefault="00C50A95" w:rsidP="00416506">
            <w:pPr>
              <w:pStyle w:val="tabletext11"/>
              <w:jc w:val="center"/>
              <w:rPr>
                <w:ins w:id="21790" w:author="Author"/>
              </w:rPr>
            </w:pPr>
            <w:ins w:id="21791" w:author="Author">
              <w:r w:rsidRPr="00D016EC">
                <w:t xml:space="preserve">0.55 </w:t>
              </w:r>
            </w:ins>
          </w:p>
        </w:tc>
        <w:tc>
          <w:tcPr>
            <w:tcW w:w="400" w:type="dxa"/>
            <w:noWrap/>
            <w:vAlign w:val="bottom"/>
            <w:hideMark/>
          </w:tcPr>
          <w:p w14:paraId="5DA204CE" w14:textId="77777777" w:rsidR="00C50A95" w:rsidRPr="00D016EC" w:rsidRDefault="00C50A95" w:rsidP="00416506">
            <w:pPr>
              <w:pStyle w:val="tabletext11"/>
              <w:jc w:val="center"/>
              <w:rPr>
                <w:ins w:id="21792" w:author="Author"/>
              </w:rPr>
            </w:pPr>
            <w:ins w:id="21793" w:author="Author">
              <w:r w:rsidRPr="00D016EC">
                <w:t xml:space="preserve">0.53 </w:t>
              </w:r>
            </w:ins>
          </w:p>
        </w:tc>
        <w:tc>
          <w:tcPr>
            <w:tcW w:w="400" w:type="dxa"/>
            <w:noWrap/>
            <w:vAlign w:val="bottom"/>
            <w:hideMark/>
          </w:tcPr>
          <w:p w14:paraId="2B9F348B" w14:textId="77777777" w:rsidR="00C50A95" w:rsidRPr="00D016EC" w:rsidRDefault="00C50A95" w:rsidP="00416506">
            <w:pPr>
              <w:pStyle w:val="tabletext11"/>
              <w:jc w:val="center"/>
              <w:rPr>
                <w:ins w:id="21794" w:author="Author"/>
              </w:rPr>
            </w:pPr>
            <w:ins w:id="21795" w:author="Author">
              <w:r w:rsidRPr="00D016EC">
                <w:t xml:space="preserve">0.51 </w:t>
              </w:r>
            </w:ins>
          </w:p>
        </w:tc>
        <w:tc>
          <w:tcPr>
            <w:tcW w:w="400" w:type="dxa"/>
            <w:noWrap/>
            <w:vAlign w:val="bottom"/>
            <w:hideMark/>
          </w:tcPr>
          <w:p w14:paraId="15AF8CF1" w14:textId="77777777" w:rsidR="00C50A95" w:rsidRPr="00D016EC" w:rsidRDefault="00C50A95" w:rsidP="00416506">
            <w:pPr>
              <w:pStyle w:val="tabletext11"/>
              <w:jc w:val="center"/>
              <w:rPr>
                <w:ins w:id="21796" w:author="Author"/>
              </w:rPr>
            </w:pPr>
            <w:ins w:id="21797" w:author="Author">
              <w:r w:rsidRPr="00D016EC">
                <w:t xml:space="preserve">0.49 </w:t>
              </w:r>
            </w:ins>
          </w:p>
        </w:tc>
        <w:tc>
          <w:tcPr>
            <w:tcW w:w="400" w:type="dxa"/>
            <w:noWrap/>
            <w:vAlign w:val="bottom"/>
            <w:hideMark/>
          </w:tcPr>
          <w:p w14:paraId="0ABEC83B" w14:textId="77777777" w:rsidR="00C50A95" w:rsidRPr="00D016EC" w:rsidRDefault="00C50A95" w:rsidP="00416506">
            <w:pPr>
              <w:pStyle w:val="tabletext11"/>
              <w:jc w:val="center"/>
              <w:rPr>
                <w:ins w:id="21798" w:author="Author"/>
              </w:rPr>
            </w:pPr>
            <w:ins w:id="21799" w:author="Author">
              <w:r w:rsidRPr="00D016EC">
                <w:t xml:space="preserve">0.47 </w:t>
              </w:r>
            </w:ins>
          </w:p>
        </w:tc>
        <w:tc>
          <w:tcPr>
            <w:tcW w:w="400" w:type="dxa"/>
            <w:noWrap/>
            <w:vAlign w:val="bottom"/>
            <w:hideMark/>
          </w:tcPr>
          <w:p w14:paraId="54142845" w14:textId="77777777" w:rsidR="00C50A95" w:rsidRPr="00D016EC" w:rsidRDefault="00C50A95" w:rsidP="00416506">
            <w:pPr>
              <w:pStyle w:val="tabletext11"/>
              <w:jc w:val="center"/>
              <w:rPr>
                <w:ins w:id="21800" w:author="Author"/>
              </w:rPr>
            </w:pPr>
            <w:ins w:id="21801" w:author="Author">
              <w:r w:rsidRPr="00D016EC">
                <w:t xml:space="preserve">0.45 </w:t>
              </w:r>
            </w:ins>
          </w:p>
        </w:tc>
        <w:tc>
          <w:tcPr>
            <w:tcW w:w="400" w:type="dxa"/>
            <w:noWrap/>
            <w:vAlign w:val="bottom"/>
            <w:hideMark/>
          </w:tcPr>
          <w:p w14:paraId="2459B8AF" w14:textId="77777777" w:rsidR="00C50A95" w:rsidRPr="00D016EC" w:rsidRDefault="00C50A95" w:rsidP="00416506">
            <w:pPr>
              <w:pStyle w:val="tabletext11"/>
              <w:jc w:val="center"/>
              <w:rPr>
                <w:ins w:id="21802" w:author="Author"/>
              </w:rPr>
            </w:pPr>
            <w:ins w:id="21803" w:author="Author">
              <w:r w:rsidRPr="00D016EC">
                <w:t xml:space="preserve">0.43 </w:t>
              </w:r>
            </w:ins>
          </w:p>
        </w:tc>
        <w:tc>
          <w:tcPr>
            <w:tcW w:w="400" w:type="dxa"/>
            <w:noWrap/>
            <w:vAlign w:val="bottom"/>
            <w:hideMark/>
          </w:tcPr>
          <w:p w14:paraId="210ECE58" w14:textId="77777777" w:rsidR="00C50A95" w:rsidRPr="00D016EC" w:rsidRDefault="00C50A95" w:rsidP="00416506">
            <w:pPr>
              <w:pStyle w:val="tabletext11"/>
              <w:jc w:val="center"/>
              <w:rPr>
                <w:ins w:id="21804" w:author="Author"/>
              </w:rPr>
            </w:pPr>
            <w:ins w:id="21805" w:author="Author">
              <w:r w:rsidRPr="00D016EC">
                <w:t xml:space="preserve">0.42 </w:t>
              </w:r>
            </w:ins>
          </w:p>
        </w:tc>
        <w:tc>
          <w:tcPr>
            <w:tcW w:w="400" w:type="dxa"/>
            <w:noWrap/>
            <w:vAlign w:val="bottom"/>
            <w:hideMark/>
          </w:tcPr>
          <w:p w14:paraId="500EC55C" w14:textId="77777777" w:rsidR="00C50A95" w:rsidRPr="00D016EC" w:rsidRDefault="00C50A95" w:rsidP="00416506">
            <w:pPr>
              <w:pStyle w:val="tabletext11"/>
              <w:jc w:val="center"/>
              <w:rPr>
                <w:ins w:id="21806" w:author="Author"/>
              </w:rPr>
            </w:pPr>
            <w:ins w:id="21807" w:author="Author">
              <w:r w:rsidRPr="00D016EC">
                <w:t xml:space="preserve">0.40 </w:t>
              </w:r>
            </w:ins>
          </w:p>
        </w:tc>
        <w:tc>
          <w:tcPr>
            <w:tcW w:w="400" w:type="dxa"/>
            <w:noWrap/>
            <w:vAlign w:val="bottom"/>
            <w:hideMark/>
          </w:tcPr>
          <w:p w14:paraId="61B62785" w14:textId="77777777" w:rsidR="00C50A95" w:rsidRPr="00D016EC" w:rsidRDefault="00C50A95" w:rsidP="00416506">
            <w:pPr>
              <w:pStyle w:val="tabletext11"/>
              <w:jc w:val="center"/>
              <w:rPr>
                <w:ins w:id="21808" w:author="Author"/>
              </w:rPr>
            </w:pPr>
            <w:ins w:id="21809" w:author="Author">
              <w:r w:rsidRPr="00D016EC">
                <w:t xml:space="preserve">0.38 </w:t>
              </w:r>
            </w:ins>
          </w:p>
        </w:tc>
        <w:tc>
          <w:tcPr>
            <w:tcW w:w="400" w:type="dxa"/>
            <w:noWrap/>
            <w:vAlign w:val="bottom"/>
            <w:hideMark/>
          </w:tcPr>
          <w:p w14:paraId="24171600" w14:textId="77777777" w:rsidR="00C50A95" w:rsidRPr="00D016EC" w:rsidRDefault="00C50A95" w:rsidP="00416506">
            <w:pPr>
              <w:pStyle w:val="tabletext11"/>
              <w:jc w:val="center"/>
              <w:rPr>
                <w:ins w:id="21810" w:author="Author"/>
              </w:rPr>
            </w:pPr>
            <w:ins w:id="21811" w:author="Author">
              <w:r w:rsidRPr="00D016EC">
                <w:t xml:space="preserve">0.37 </w:t>
              </w:r>
            </w:ins>
          </w:p>
        </w:tc>
        <w:tc>
          <w:tcPr>
            <w:tcW w:w="400" w:type="dxa"/>
            <w:noWrap/>
            <w:vAlign w:val="bottom"/>
            <w:hideMark/>
          </w:tcPr>
          <w:p w14:paraId="24B3BB12" w14:textId="77777777" w:rsidR="00C50A95" w:rsidRPr="00D016EC" w:rsidRDefault="00C50A95" w:rsidP="00416506">
            <w:pPr>
              <w:pStyle w:val="tabletext11"/>
              <w:jc w:val="center"/>
              <w:rPr>
                <w:ins w:id="21812" w:author="Author"/>
              </w:rPr>
            </w:pPr>
            <w:ins w:id="21813" w:author="Author">
              <w:r w:rsidRPr="00D016EC">
                <w:t xml:space="preserve">0.35 </w:t>
              </w:r>
            </w:ins>
          </w:p>
        </w:tc>
        <w:tc>
          <w:tcPr>
            <w:tcW w:w="440" w:type="dxa"/>
            <w:noWrap/>
            <w:vAlign w:val="bottom"/>
            <w:hideMark/>
          </w:tcPr>
          <w:p w14:paraId="1E1C5671" w14:textId="77777777" w:rsidR="00C50A95" w:rsidRPr="00D016EC" w:rsidRDefault="00C50A95" w:rsidP="00416506">
            <w:pPr>
              <w:pStyle w:val="tabletext11"/>
              <w:jc w:val="center"/>
              <w:rPr>
                <w:ins w:id="21814" w:author="Author"/>
              </w:rPr>
            </w:pPr>
            <w:ins w:id="21815" w:author="Author">
              <w:r w:rsidRPr="00D016EC">
                <w:t xml:space="preserve">0.34 </w:t>
              </w:r>
            </w:ins>
          </w:p>
        </w:tc>
        <w:tc>
          <w:tcPr>
            <w:tcW w:w="400" w:type="dxa"/>
            <w:noWrap/>
            <w:vAlign w:val="bottom"/>
            <w:hideMark/>
          </w:tcPr>
          <w:p w14:paraId="402CE9AB" w14:textId="77777777" w:rsidR="00C50A95" w:rsidRPr="00D016EC" w:rsidRDefault="00C50A95" w:rsidP="00416506">
            <w:pPr>
              <w:pStyle w:val="tabletext11"/>
              <w:jc w:val="center"/>
              <w:rPr>
                <w:ins w:id="21816" w:author="Author"/>
              </w:rPr>
            </w:pPr>
            <w:ins w:id="21817" w:author="Author">
              <w:r w:rsidRPr="00D016EC">
                <w:t xml:space="preserve">0.33 </w:t>
              </w:r>
            </w:ins>
          </w:p>
        </w:tc>
        <w:tc>
          <w:tcPr>
            <w:tcW w:w="400" w:type="dxa"/>
            <w:noWrap/>
            <w:vAlign w:val="bottom"/>
            <w:hideMark/>
          </w:tcPr>
          <w:p w14:paraId="160D1CF1" w14:textId="77777777" w:rsidR="00C50A95" w:rsidRPr="00D016EC" w:rsidRDefault="00C50A95" w:rsidP="00416506">
            <w:pPr>
              <w:pStyle w:val="tabletext11"/>
              <w:jc w:val="center"/>
              <w:rPr>
                <w:ins w:id="21818" w:author="Author"/>
              </w:rPr>
            </w:pPr>
            <w:ins w:id="21819" w:author="Author">
              <w:r w:rsidRPr="00D016EC">
                <w:t xml:space="preserve">0.31 </w:t>
              </w:r>
            </w:ins>
          </w:p>
        </w:tc>
        <w:tc>
          <w:tcPr>
            <w:tcW w:w="400" w:type="dxa"/>
            <w:noWrap/>
            <w:vAlign w:val="bottom"/>
            <w:hideMark/>
          </w:tcPr>
          <w:p w14:paraId="101BF889" w14:textId="77777777" w:rsidR="00C50A95" w:rsidRPr="00D016EC" w:rsidRDefault="00C50A95" w:rsidP="00416506">
            <w:pPr>
              <w:pStyle w:val="tabletext11"/>
              <w:jc w:val="center"/>
              <w:rPr>
                <w:ins w:id="21820" w:author="Author"/>
              </w:rPr>
            </w:pPr>
            <w:ins w:id="21821" w:author="Author">
              <w:r w:rsidRPr="00D016EC">
                <w:t xml:space="preserve">0.30 </w:t>
              </w:r>
            </w:ins>
          </w:p>
        </w:tc>
        <w:tc>
          <w:tcPr>
            <w:tcW w:w="400" w:type="dxa"/>
            <w:noWrap/>
            <w:vAlign w:val="bottom"/>
            <w:hideMark/>
          </w:tcPr>
          <w:p w14:paraId="1C1A4EFA" w14:textId="77777777" w:rsidR="00C50A95" w:rsidRPr="00D016EC" w:rsidRDefault="00C50A95" w:rsidP="00416506">
            <w:pPr>
              <w:pStyle w:val="tabletext11"/>
              <w:jc w:val="center"/>
              <w:rPr>
                <w:ins w:id="21822" w:author="Author"/>
              </w:rPr>
            </w:pPr>
            <w:ins w:id="21823" w:author="Author">
              <w:r w:rsidRPr="00D016EC">
                <w:t xml:space="preserve">0.29 </w:t>
              </w:r>
            </w:ins>
          </w:p>
        </w:tc>
        <w:tc>
          <w:tcPr>
            <w:tcW w:w="460" w:type="dxa"/>
            <w:noWrap/>
            <w:vAlign w:val="bottom"/>
            <w:hideMark/>
          </w:tcPr>
          <w:p w14:paraId="385490EE" w14:textId="77777777" w:rsidR="00C50A95" w:rsidRPr="00D016EC" w:rsidRDefault="00C50A95" w:rsidP="00416506">
            <w:pPr>
              <w:pStyle w:val="tabletext11"/>
              <w:jc w:val="center"/>
              <w:rPr>
                <w:ins w:id="21824" w:author="Author"/>
              </w:rPr>
            </w:pPr>
            <w:ins w:id="21825" w:author="Author">
              <w:r w:rsidRPr="00D016EC">
                <w:t xml:space="preserve">0.28 </w:t>
              </w:r>
            </w:ins>
          </w:p>
        </w:tc>
      </w:tr>
      <w:tr w:rsidR="00C50A95" w:rsidRPr="00D016EC" w14:paraId="7F4FC7CA" w14:textId="77777777" w:rsidTr="00416506">
        <w:trPr>
          <w:trHeight w:val="190"/>
          <w:ins w:id="21826" w:author="Author"/>
        </w:trPr>
        <w:tc>
          <w:tcPr>
            <w:tcW w:w="200" w:type="dxa"/>
            <w:tcBorders>
              <w:right w:val="nil"/>
            </w:tcBorders>
            <w:vAlign w:val="bottom"/>
          </w:tcPr>
          <w:p w14:paraId="48A93846" w14:textId="77777777" w:rsidR="00C50A95" w:rsidRPr="00D016EC" w:rsidRDefault="00C50A95" w:rsidP="00416506">
            <w:pPr>
              <w:pStyle w:val="tabletext11"/>
              <w:jc w:val="right"/>
              <w:rPr>
                <w:ins w:id="21827" w:author="Author"/>
              </w:rPr>
            </w:pPr>
          </w:p>
        </w:tc>
        <w:tc>
          <w:tcPr>
            <w:tcW w:w="1580" w:type="dxa"/>
            <w:tcBorders>
              <w:left w:val="nil"/>
            </w:tcBorders>
            <w:vAlign w:val="bottom"/>
            <w:hideMark/>
          </w:tcPr>
          <w:p w14:paraId="1EE0AA1A" w14:textId="77777777" w:rsidR="00C50A95" w:rsidRPr="00D016EC" w:rsidRDefault="00C50A95" w:rsidP="00416506">
            <w:pPr>
              <w:pStyle w:val="tabletext11"/>
              <w:tabs>
                <w:tab w:val="decimal" w:pos="640"/>
              </w:tabs>
              <w:rPr>
                <w:ins w:id="21828" w:author="Author"/>
              </w:rPr>
            </w:pPr>
            <w:ins w:id="21829" w:author="Author">
              <w:r w:rsidRPr="00D016EC">
                <w:t>55,000 to 64,999</w:t>
              </w:r>
            </w:ins>
          </w:p>
        </w:tc>
        <w:tc>
          <w:tcPr>
            <w:tcW w:w="680" w:type="dxa"/>
            <w:noWrap/>
            <w:vAlign w:val="bottom"/>
            <w:hideMark/>
          </w:tcPr>
          <w:p w14:paraId="2BEA64AA" w14:textId="77777777" w:rsidR="00C50A95" w:rsidRPr="00D016EC" w:rsidRDefault="00C50A95" w:rsidP="00416506">
            <w:pPr>
              <w:pStyle w:val="tabletext11"/>
              <w:jc w:val="center"/>
              <w:rPr>
                <w:ins w:id="21830" w:author="Author"/>
              </w:rPr>
            </w:pPr>
            <w:ins w:id="21831" w:author="Author">
              <w:r w:rsidRPr="00D016EC">
                <w:t xml:space="preserve">1.31 </w:t>
              </w:r>
            </w:ins>
          </w:p>
        </w:tc>
        <w:tc>
          <w:tcPr>
            <w:tcW w:w="900" w:type="dxa"/>
            <w:noWrap/>
            <w:vAlign w:val="bottom"/>
            <w:hideMark/>
          </w:tcPr>
          <w:p w14:paraId="5A249098" w14:textId="77777777" w:rsidR="00C50A95" w:rsidRPr="00D016EC" w:rsidRDefault="00C50A95" w:rsidP="00416506">
            <w:pPr>
              <w:pStyle w:val="tabletext11"/>
              <w:jc w:val="center"/>
              <w:rPr>
                <w:ins w:id="21832" w:author="Author"/>
              </w:rPr>
            </w:pPr>
            <w:ins w:id="21833" w:author="Author">
              <w:r w:rsidRPr="00D016EC">
                <w:t xml:space="preserve">1.31 </w:t>
              </w:r>
            </w:ins>
          </w:p>
        </w:tc>
        <w:tc>
          <w:tcPr>
            <w:tcW w:w="400" w:type="dxa"/>
            <w:noWrap/>
            <w:vAlign w:val="bottom"/>
            <w:hideMark/>
          </w:tcPr>
          <w:p w14:paraId="47CBF1F5" w14:textId="77777777" w:rsidR="00C50A95" w:rsidRPr="00D016EC" w:rsidRDefault="00C50A95" w:rsidP="00416506">
            <w:pPr>
              <w:pStyle w:val="tabletext11"/>
              <w:jc w:val="center"/>
              <w:rPr>
                <w:ins w:id="21834" w:author="Author"/>
              </w:rPr>
            </w:pPr>
            <w:ins w:id="21835" w:author="Author">
              <w:r w:rsidRPr="00D016EC">
                <w:t xml:space="preserve">1.20 </w:t>
              </w:r>
            </w:ins>
          </w:p>
        </w:tc>
        <w:tc>
          <w:tcPr>
            <w:tcW w:w="400" w:type="dxa"/>
            <w:noWrap/>
            <w:vAlign w:val="bottom"/>
            <w:hideMark/>
          </w:tcPr>
          <w:p w14:paraId="760E1C91" w14:textId="77777777" w:rsidR="00C50A95" w:rsidRPr="00D016EC" w:rsidRDefault="00C50A95" w:rsidP="00416506">
            <w:pPr>
              <w:pStyle w:val="tabletext11"/>
              <w:jc w:val="center"/>
              <w:rPr>
                <w:ins w:id="21836" w:author="Author"/>
              </w:rPr>
            </w:pPr>
            <w:ins w:id="21837" w:author="Author">
              <w:r w:rsidRPr="00D016EC">
                <w:t xml:space="preserve">1.13 </w:t>
              </w:r>
            </w:ins>
          </w:p>
        </w:tc>
        <w:tc>
          <w:tcPr>
            <w:tcW w:w="400" w:type="dxa"/>
            <w:noWrap/>
            <w:vAlign w:val="bottom"/>
            <w:hideMark/>
          </w:tcPr>
          <w:p w14:paraId="166ADB58" w14:textId="77777777" w:rsidR="00C50A95" w:rsidRPr="00D016EC" w:rsidRDefault="00C50A95" w:rsidP="00416506">
            <w:pPr>
              <w:pStyle w:val="tabletext11"/>
              <w:jc w:val="center"/>
              <w:rPr>
                <w:ins w:id="21838" w:author="Author"/>
              </w:rPr>
            </w:pPr>
            <w:ins w:id="21839" w:author="Author">
              <w:r w:rsidRPr="00D016EC">
                <w:t xml:space="preserve">1.04 </w:t>
              </w:r>
            </w:ins>
          </w:p>
        </w:tc>
        <w:tc>
          <w:tcPr>
            <w:tcW w:w="400" w:type="dxa"/>
            <w:noWrap/>
            <w:vAlign w:val="bottom"/>
            <w:hideMark/>
          </w:tcPr>
          <w:p w14:paraId="1C6D6B67" w14:textId="77777777" w:rsidR="00C50A95" w:rsidRPr="00D016EC" w:rsidRDefault="00C50A95" w:rsidP="00416506">
            <w:pPr>
              <w:pStyle w:val="tabletext11"/>
              <w:jc w:val="center"/>
              <w:rPr>
                <w:ins w:id="21840" w:author="Author"/>
              </w:rPr>
            </w:pPr>
            <w:ins w:id="21841" w:author="Author">
              <w:r w:rsidRPr="00D016EC">
                <w:t xml:space="preserve">0.89 </w:t>
              </w:r>
            </w:ins>
          </w:p>
        </w:tc>
        <w:tc>
          <w:tcPr>
            <w:tcW w:w="400" w:type="dxa"/>
            <w:noWrap/>
            <w:vAlign w:val="bottom"/>
            <w:hideMark/>
          </w:tcPr>
          <w:p w14:paraId="2CBE1D3E" w14:textId="77777777" w:rsidR="00C50A95" w:rsidRPr="00D016EC" w:rsidRDefault="00C50A95" w:rsidP="00416506">
            <w:pPr>
              <w:pStyle w:val="tabletext11"/>
              <w:jc w:val="center"/>
              <w:rPr>
                <w:ins w:id="21842" w:author="Author"/>
              </w:rPr>
            </w:pPr>
            <w:ins w:id="21843" w:author="Author">
              <w:r w:rsidRPr="00D016EC">
                <w:t xml:space="preserve">0.84 </w:t>
              </w:r>
            </w:ins>
          </w:p>
        </w:tc>
        <w:tc>
          <w:tcPr>
            <w:tcW w:w="400" w:type="dxa"/>
            <w:noWrap/>
            <w:vAlign w:val="bottom"/>
            <w:hideMark/>
          </w:tcPr>
          <w:p w14:paraId="1474B0AA" w14:textId="77777777" w:rsidR="00C50A95" w:rsidRPr="00D016EC" w:rsidRDefault="00C50A95" w:rsidP="00416506">
            <w:pPr>
              <w:pStyle w:val="tabletext11"/>
              <w:jc w:val="center"/>
              <w:rPr>
                <w:ins w:id="21844" w:author="Author"/>
              </w:rPr>
            </w:pPr>
            <w:ins w:id="21845" w:author="Author">
              <w:r w:rsidRPr="00D016EC">
                <w:t xml:space="preserve">0.76 </w:t>
              </w:r>
            </w:ins>
          </w:p>
        </w:tc>
        <w:tc>
          <w:tcPr>
            <w:tcW w:w="400" w:type="dxa"/>
            <w:noWrap/>
            <w:vAlign w:val="bottom"/>
            <w:hideMark/>
          </w:tcPr>
          <w:p w14:paraId="5BAA14C4" w14:textId="77777777" w:rsidR="00C50A95" w:rsidRPr="00D016EC" w:rsidRDefault="00C50A95" w:rsidP="00416506">
            <w:pPr>
              <w:pStyle w:val="tabletext11"/>
              <w:jc w:val="center"/>
              <w:rPr>
                <w:ins w:id="21846" w:author="Author"/>
              </w:rPr>
            </w:pPr>
            <w:ins w:id="21847" w:author="Author">
              <w:r w:rsidRPr="00D016EC">
                <w:t xml:space="preserve">0.70 </w:t>
              </w:r>
            </w:ins>
          </w:p>
        </w:tc>
        <w:tc>
          <w:tcPr>
            <w:tcW w:w="400" w:type="dxa"/>
            <w:noWrap/>
            <w:vAlign w:val="bottom"/>
            <w:hideMark/>
          </w:tcPr>
          <w:p w14:paraId="26EB8716" w14:textId="77777777" w:rsidR="00C50A95" w:rsidRPr="00D016EC" w:rsidRDefault="00C50A95" w:rsidP="00416506">
            <w:pPr>
              <w:pStyle w:val="tabletext11"/>
              <w:jc w:val="center"/>
              <w:rPr>
                <w:ins w:id="21848" w:author="Author"/>
              </w:rPr>
            </w:pPr>
            <w:ins w:id="21849" w:author="Author">
              <w:r w:rsidRPr="00D016EC">
                <w:t xml:space="preserve">0.66 </w:t>
              </w:r>
            </w:ins>
          </w:p>
        </w:tc>
        <w:tc>
          <w:tcPr>
            <w:tcW w:w="400" w:type="dxa"/>
            <w:noWrap/>
            <w:vAlign w:val="bottom"/>
            <w:hideMark/>
          </w:tcPr>
          <w:p w14:paraId="34AA0F57" w14:textId="77777777" w:rsidR="00C50A95" w:rsidRPr="00D016EC" w:rsidRDefault="00C50A95" w:rsidP="00416506">
            <w:pPr>
              <w:pStyle w:val="tabletext11"/>
              <w:jc w:val="center"/>
              <w:rPr>
                <w:ins w:id="21850" w:author="Author"/>
              </w:rPr>
            </w:pPr>
            <w:ins w:id="21851" w:author="Author">
              <w:r w:rsidRPr="00D016EC">
                <w:t xml:space="preserve">0.60 </w:t>
              </w:r>
            </w:ins>
          </w:p>
        </w:tc>
        <w:tc>
          <w:tcPr>
            <w:tcW w:w="400" w:type="dxa"/>
            <w:noWrap/>
            <w:vAlign w:val="bottom"/>
            <w:hideMark/>
          </w:tcPr>
          <w:p w14:paraId="7B1B46DB" w14:textId="77777777" w:rsidR="00C50A95" w:rsidRPr="00D016EC" w:rsidRDefault="00C50A95" w:rsidP="00416506">
            <w:pPr>
              <w:pStyle w:val="tabletext11"/>
              <w:jc w:val="center"/>
              <w:rPr>
                <w:ins w:id="21852" w:author="Author"/>
              </w:rPr>
            </w:pPr>
            <w:ins w:id="21853" w:author="Author">
              <w:r w:rsidRPr="00D016EC">
                <w:t xml:space="preserve">0.57 </w:t>
              </w:r>
            </w:ins>
          </w:p>
        </w:tc>
        <w:tc>
          <w:tcPr>
            <w:tcW w:w="400" w:type="dxa"/>
            <w:noWrap/>
            <w:vAlign w:val="bottom"/>
            <w:hideMark/>
          </w:tcPr>
          <w:p w14:paraId="607A3FFC" w14:textId="77777777" w:rsidR="00C50A95" w:rsidRPr="00D016EC" w:rsidRDefault="00C50A95" w:rsidP="00416506">
            <w:pPr>
              <w:pStyle w:val="tabletext11"/>
              <w:jc w:val="center"/>
              <w:rPr>
                <w:ins w:id="21854" w:author="Author"/>
              </w:rPr>
            </w:pPr>
            <w:ins w:id="21855" w:author="Author">
              <w:r w:rsidRPr="00D016EC">
                <w:t xml:space="preserve">0.55 </w:t>
              </w:r>
            </w:ins>
          </w:p>
        </w:tc>
        <w:tc>
          <w:tcPr>
            <w:tcW w:w="400" w:type="dxa"/>
            <w:noWrap/>
            <w:vAlign w:val="bottom"/>
            <w:hideMark/>
          </w:tcPr>
          <w:p w14:paraId="4CF58D46" w14:textId="77777777" w:rsidR="00C50A95" w:rsidRPr="00D016EC" w:rsidRDefault="00C50A95" w:rsidP="00416506">
            <w:pPr>
              <w:pStyle w:val="tabletext11"/>
              <w:jc w:val="center"/>
              <w:rPr>
                <w:ins w:id="21856" w:author="Author"/>
              </w:rPr>
            </w:pPr>
            <w:ins w:id="21857" w:author="Author">
              <w:r w:rsidRPr="00D016EC">
                <w:t xml:space="preserve">0.53 </w:t>
              </w:r>
            </w:ins>
          </w:p>
        </w:tc>
        <w:tc>
          <w:tcPr>
            <w:tcW w:w="400" w:type="dxa"/>
            <w:noWrap/>
            <w:vAlign w:val="bottom"/>
            <w:hideMark/>
          </w:tcPr>
          <w:p w14:paraId="03399166" w14:textId="77777777" w:rsidR="00C50A95" w:rsidRPr="00D016EC" w:rsidRDefault="00C50A95" w:rsidP="00416506">
            <w:pPr>
              <w:pStyle w:val="tabletext11"/>
              <w:jc w:val="center"/>
              <w:rPr>
                <w:ins w:id="21858" w:author="Author"/>
              </w:rPr>
            </w:pPr>
            <w:ins w:id="21859" w:author="Author">
              <w:r w:rsidRPr="00D016EC">
                <w:t xml:space="preserve">0.51 </w:t>
              </w:r>
            </w:ins>
          </w:p>
        </w:tc>
        <w:tc>
          <w:tcPr>
            <w:tcW w:w="400" w:type="dxa"/>
            <w:noWrap/>
            <w:vAlign w:val="bottom"/>
            <w:hideMark/>
          </w:tcPr>
          <w:p w14:paraId="528B96CC" w14:textId="77777777" w:rsidR="00C50A95" w:rsidRPr="00D016EC" w:rsidRDefault="00C50A95" w:rsidP="00416506">
            <w:pPr>
              <w:pStyle w:val="tabletext11"/>
              <w:jc w:val="center"/>
              <w:rPr>
                <w:ins w:id="21860" w:author="Author"/>
              </w:rPr>
            </w:pPr>
            <w:ins w:id="21861" w:author="Author">
              <w:r w:rsidRPr="00D016EC">
                <w:t xml:space="preserve">0.49 </w:t>
              </w:r>
            </w:ins>
          </w:p>
        </w:tc>
        <w:tc>
          <w:tcPr>
            <w:tcW w:w="400" w:type="dxa"/>
            <w:noWrap/>
            <w:vAlign w:val="bottom"/>
            <w:hideMark/>
          </w:tcPr>
          <w:p w14:paraId="5024F869" w14:textId="77777777" w:rsidR="00C50A95" w:rsidRPr="00D016EC" w:rsidRDefault="00C50A95" w:rsidP="00416506">
            <w:pPr>
              <w:pStyle w:val="tabletext11"/>
              <w:jc w:val="center"/>
              <w:rPr>
                <w:ins w:id="21862" w:author="Author"/>
              </w:rPr>
            </w:pPr>
            <w:ins w:id="21863" w:author="Author">
              <w:r w:rsidRPr="00D016EC">
                <w:t xml:space="preserve">0.47 </w:t>
              </w:r>
            </w:ins>
          </w:p>
        </w:tc>
        <w:tc>
          <w:tcPr>
            <w:tcW w:w="400" w:type="dxa"/>
            <w:noWrap/>
            <w:vAlign w:val="bottom"/>
            <w:hideMark/>
          </w:tcPr>
          <w:p w14:paraId="355ABEFE" w14:textId="77777777" w:rsidR="00C50A95" w:rsidRPr="00D016EC" w:rsidRDefault="00C50A95" w:rsidP="00416506">
            <w:pPr>
              <w:pStyle w:val="tabletext11"/>
              <w:jc w:val="center"/>
              <w:rPr>
                <w:ins w:id="21864" w:author="Author"/>
              </w:rPr>
            </w:pPr>
            <w:ins w:id="21865" w:author="Author">
              <w:r w:rsidRPr="00D016EC">
                <w:t xml:space="preserve">0.45 </w:t>
              </w:r>
            </w:ins>
          </w:p>
        </w:tc>
        <w:tc>
          <w:tcPr>
            <w:tcW w:w="400" w:type="dxa"/>
            <w:noWrap/>
            <w:vAlign w:val="bottom"/>
            <w:hideMark/>
          </w:tcPr>
          <w:p w14:paraId="755DF0DC" w14:textId="77777777" w:rsidR="00C50A95" w:rsidRPr="00D016EC" w:rsidRDefault="00C50A95" w:rsidP="00416506">
            <w:pPr>
              <w:pStyle w:val="tabletext11"/>
              <w:jc w:val="center"/>
              <w:rPr>
                <w:ins w:id="21866" w:author="Author"/>
              </w:rPr>
            </w:pPr>
            <w:ins w:id="21867" w:author="Author">
              <w:r w:rsidRPr="00D016EC">
                <w:t xml:space="preserve">0.43 </w:t>
              </w:r>
            </w:ins>
          </w:p>
        </w:tc>
        <w:tc>
          <w:tcPr>
            <w:tcW w:w="400" w:type="dxa"/>
            <w:noWrap/>
            <w:vAlign w:val="bottom"/>
            <w:hideMark/>
          </w:tcPr>
          <w:p w14:paraId="2FEE18EA" w14:textId="77777777" w:rsidR="00C50A95" w:rsidRPr="00D016EC" w:rsidRDefault="00C50A95" w:rsidP="00416506">
            <w:pPr>
              <w:pStyle w:val="tabletext11"/>
              <w:jc w:val="center"/>
              <w:rPr>
                <w:ins w:id="21868" w:author="Author"/>
              </w:rPr>
            </w:pPr>
            <w:ins w:id="21869" w:author="Author">
              <w:r w:rsidRPr="00D016EC">
                <w:t xml:space="preserve">0.41 </w:t>
              </w:r>
            </w:ins>
          </w:p>
        </w:tc>
        <w:tc>
          <w:tcPr>
            <w:tcW w:w="400" w:type="dxa"/>
            <w:noWrap/>
            <w:vAlign w:val="bottom"/>
            <w:hideMark/>
          </w:tcPr>
          <w:p w14:paraId="5C3E9F8C" w14:textId="77777777" w:rsidR="00C50A95" w:rsidRPr="00D016EC" w:rsidRDefault="00C50A95" w:rsidP="00416506">
            <w:pPr>
              <w:pStyle w:val="tabletext11"/>
              <w:jc w:val="center"/>
              <w:rPr>
                <w:ins w:id="21870" w:author="Author"/>
              </w:rPr>
            </w:pPr>
            <w:ins w:id="21871" w:author="Author">
              <w:r w:rsidRPr="00D016EC">
                <w:t xml:space="preserve">0.40 </w:t>
              </w:r>
            </w:ins>
          </w:p>
        </w:tc>
        <w:tc>
          <w:tcPr>
            <w:tcW w:w="400" w:type="dxa"/>
            <w:noWrap/>
            <w:vAlign w:val="bottom"/>
            <w:hideMark/>
          </w:tcPr>
          <w:p w14:paraId="697BB631" w14:textId="77777777" w:rsidR="00C50A95" w:rsidRPr="00D016EC" w:rsidRDefault="00C50A95" w:rsidP="00416506">
            <w:pPr>
              <w:pStyle w:val="tabletext11"/>
              <w:jc w:val="center"/>
              <w:rPr>
                <w:ins w:id="21872" w:author="Author"/>
              </w:rPr>
            </w:pPr>
            <w:ins w:id="21873" w:author="Author">
              <w:r w:rsidRPr="00D016EC">
                <w:t xml:space="preserve">0.38 </w:t>
              </w:r>
            </w:ins>
          </w:p>
        </w:tc>
        <w:tc>
          <w:tcPr>
            <w:tcW w:w="440" w:type="dxa"/>
            <w:noWrap/>
            <w:vAlign w:val="bottom"/>
            <w:hideMark/>
          </w:tcPr>
          <w:p w14:paraId="4A096B10" w14:textId="77777777" w:rsidR="00C50A95" w:rsidRPr="00D016EC" w:rsidRDefault="00C50A95" w:rsidP="00416506">
            <w:pPr>
              <w:pStyle w:val="tabletext11"/>
              <w:jc w:val="center"/>
              <w:rPr>
                <w:ins w:id="21874" w:author="Author"/>
              </w:rPr>
            </w:pPr>
            <w:ins w:id="21875" w:author="Author">
              <w:r w:rsidRPr="00D016EC">
                <w:t xml:space="preserve">0.36 </w:t>
              </w:r>
            </w:ins>
          </w:p>
        </w:tc>
        <w:tc>
          <w:tcPr>
            <w:tcW w:w="400" w:type="dxa"/>
            <w:noWrap/>
            <w:vAlign w:val="bottom"/>
            <w:hideMark/>
          </w:tcPr>
          <w:p w14:paraId="665D28EA" w14:textId="77777777" w:rsidR="00C50A95" w:rsidRPr="00D016EC" w:rsidRDefault="00C50A95" w:rsidP="00416506">
            <w:pPr>
              <w:pStyle w:val="tabletext11"/>
              <w:jc w:val="center"/>
              <w:rPr>
                <w:ins w:id="21876" w:author="Author"/>
              </w:rPr>
            </w:pPr>
            <w:ins w:id="21877" w:author="Author">
              <w:r w:rsidRPr="00D016EC">
                <w:t xml:space="preserve">0.35 </w:t>
              </w:r>
            </w:ins>
          </w:p>
        </w:tc>
        <w:tc>
          <w:tcPr>
            <w:tcW w:w="400" w:type="dxa"/>
            <w:noWrap/>
            <w:vAlign w:val="bottom"/>
            <w:hideMark/>
          </w:tcPr>
          <w:p w14:paraId="1EF78CA0" w14:textId="77777777" w:rsidR="00C50A95" w:rsidRPr="00D016EC" w:rsidRDefault="00C50A95" w:rsidP="00416506">
            <w:pPr>
              <w:pStyle w:val="tabletext11"/>
              <w:jc w:val="center"/>
              <w:rPr>
                <w:ins w:id="21878" w:author="Author"/>
              </w:rPr>
            </w:pPr>
            <w:ins w:id="21879" w:author="Author">
              <w:r w:rsidRPr="00D016EC">
                <w:t xml:space="preserve">0.34 </w:t>
              </w:r>
            </w:ins>
          </w:p>
        </w:tc>
        <w:tc>
          <w:tcPr>
            <w:tcW w:w="400" w:type="dxa"/>
            <w:noWrap/>
            <w:vAlign w:val="bottom"/>
            <w:hideMark/>
          </w:tcPr>
          <w:p w14:paraId="19DA9405" w14:textId="77777777" w:rsidR="00C50A95" w:rsidRPr="00D016EC" w:rsidRDefault="00C50A95" w:rsidP="00416506">
            <w:pPr>
              <w:pStyle w:val="tabletext11"/>
              <w:jc w:val="center"/>
              <w:rPr>
                <w:ins w:id="21880" w:author="Author"/>
              </w:rPr>
            </w:pPr>
            <w:ins w:id="21881" w:author="Author">
              <w:r w:rsidRPr="00D016EC">
                <w:t xml:space="preserve">0.32 </w:t>
              </w:r>
            </w:ins>
          </w:p>
        </w:tc>
        <w:tc>
          <w:tcPr>
            <w:tcW w:w="400" w:type="dxa"/>
            <w:noWrap/>
            <w:vAlign w:val="bottom"/>
            <w:hideMark/>
          </w:tcPr>
          <w:p w14:paraId="716D38A3" w14:textId="77777777" w:rsidR="00C50A95" w:rsidRPr="00D016EC" w:rsidRDefault="00C50A95" w:rsidP="00416506">
            <w:pPr>
              <w:pStyle w:val="tabletext11"/>
              <w:jc w:val="center"/>
              <w:rPr>
                <w:ins w:id="21882" w:author="Author"/>
              </w:rPr>
            </w:pPr>
            <w:ins w:id="21883" w:author="Author">
              <w:r w:rsidRPr="00D016EC">
                <w:t xml:space="preserve">0.31 </w:t>
              </w:r>
            </w:ins>
          </w:p>
        </w:tc>
        <w:tc>
          <w:tcPr>
            <w:tcW w:w="460" w:type="dxa"/>
            <w:noWrap/>
            <w:vAlign w:val="bottom"/>
            <w:hideMark/>
          </w:tcPr>
          <w:p w14:paraId="0622C798" w14:textId="77777777" w:rsidR="00C50A95" w:rsidRPr="00D016EC" w:rsidRDefault="00C50A95" w:rsidP="00416506">
            <w:pPr>
              <w:pStyle w:val="tabletext11"/>
              <w:jc w:val="center"/>
              <w:rPr>
                <w:ins w:id="21884" w:author="Author"/>
              </w:rPr>
            </w:pPr>
            <w:ins w:id="21885" w:author="Author">
              <w:r w:rsidRPr="00D016EC">
                <w:t xml:space="preserve">0.30 </w:t>
              </w:r>
            </w:ins>
          </w:p>
        </w:tc>
      </w:tr>
      <w:tr w:rsidR="00C50A95" w:rsidRPr="00D016EC" w14:paraId="46BD83C8" w14:textId="77777777" w:rsidTr="00416506">
        <w:trPr>
          <w:trHeight w:val="190"/>
          <w:ins w:id="21886" w:author="Author"/>
        </w:trPr>
        <w:tc>
          <w:tcPr>
            <w:tcW w:w="200" w:type="dxa"/>
            <w:tcBorders>
              <w:right w:val="nil"/>
            </w:tcBorders>
            <w:vAlign w:val="bottom"/>
          </w:tcPr>
          <w:p w14:paraId="32B08BB7" w14:textId="77777777" w:rsidR="00C50A95" w:rsidRPr="00D016EC" w:rsidRDefault="00C50A95" w:rsidP="00416506">
            <w:pPr>
              <w:pStyle w:val="tabletext11"/>
              <w:jc w:val="right"/>
              <w:rPr>
                <w:ins w:id="21887" w:author="Author"/>
              </w:rPr>
            </w:pPr>
          </w:p>
        </w:tc>
        <w:tc>
          <w:tcPr>
            <w:tcW w:w="1580" w:type="dxa"/>
            <w:tcBorders>
              <w:left w:val="nil"/>
            </w:tcBorders>
            <w:vAlign w:val="bottom"/>
            <w:hideMark/>
          </w:tcPr>
          <w:p w14:paraId="39ECC4B9" w14:textId="77777777" w:rsidR="00C50A95" w:rsidRPr="00D016EC" w:rsidRDefault="00C50A95" w:rsidP="00416506">
            <w:pPr>
              <w:pStyle w:val="tabletext11"/>
              <w:tabs>
                <w:tab w:val="decimal" w:pos="640"/>
              </w:tabs>
              <w:rPr>
                <w:ins w:id="21888" w:author="Author"/>
              </w:rPr>
            </w:pPr>
            <w:ins w:id="21889" w:author="Author">
              <w:r w:rsidRPr="00D016EC">
                <w:t>65,000 to 74,999</w:t>
              </w:r>
            </w:ins>
          </w:p>
        </w:tc>
        <w:tc>
          <w:tcPr>
            <w:tcW w:w="680" w:type="dxa"/>
            <w:noWrap/>
            <w:vAlign w:val="bottom"/>
            <w:hideMark/>
          </w:tcPr>
          <w:p w14:paraId="4B43AD7F" w14:textId="77777777" w:rsidR="00C50A95" w:rsidRPr="00D016EC" w:rsidRDefault="00C50A95" w:rsidP="00416506">
            <w:pPr>
              <w:pStyle w:val="tabletext11"/>
              <w:jc w:val="center"/>
              <w:rPr>
                <w:ins w:id="21890" w:author="Author"/>
              </w:rPr>
            </w:pPr>
            <w:ins w:id="21891" w:author="Author">
              <w:r w:rsidRPr="00D016EC">
                <w:t xml:space="preserve">1.36 </w:t>
              </w:r>
            </w:ins>
          </w:p>
        </w:tc>
        <w:tc>
          <w:tcPr>
            <w:tcW w:w="900" w:type="dxa"/>
            <w:noWrap/>
            <w:vAlign w:val="bottom"/>
            <w:hideMark/>
          </w:tcPr>
          <w:p w14:paraId="7E63B521" w14:textId="77777777" w:rsidR="00C50A95" w:rsidRPr="00D016EC" w:rsidRDefault="00C50A95" w:rsidP="00416506">
            <w:pPr>
              <w:pStyle w:val="tabletext11"/>
              <w:jc w:val="center"/>
              <w:rPr>
                <w:ins w:id="21892" w:author="Author"/>
              </w:rPr>
            </w:pPr>
            <w:ins w:id="21893" w:author="Author">
              <w:r w:rsidRPr="00D016EC">
                <w:t xml:space="preserve">1.36 </w:t>
              </w:r>
            </w:ins>
          </w:p>
        </w:tc>
        <w:tc>
          <w:tcPr>
            <w:tcW w:w="400" w:type="dxa"/>
            <w:noWrap/>
            <w:vAlign w:val="bottom"/>
            <w:hideMark/>
          </w:tcPr>
          <w:p w14:paraId="5228A494" w14:textId="77777777" w:rsidR="00C50A95" w:rsidRPr="00D016EC" w:rsidRDefault="00C50A95" w:rsidP="00416506">
            <w:pPr>
              <w:pStyle w:val="tabletext11"/>
              <w:jc w:val="center"/>
              <w:rPr>
                <w:ins w:id="21894" w:author="Author"/>
              </w:rPr>
            </w:pPr>
            <w:ins w:id="21895" w:author="Author">
              <w:r w:rsidRPr="00D016EC">
                <w:t xml:space="preserve">1.25 </w:t>
              </w:r>
            </w:ins>
          </w:p>
        </w:tc>
        <w:tc>
          <w:tcPr>
            <w:tcW w:w="400" w:type="dxa"/>
            <w:noWrap/>
            <w:vAlign w:val="bottom"/>
            <w:hideMark/>
          </w:tcPr>
          <w:p w14:paraId="7C3EA9B0" w14:textId="77777777" w:rsidR="00C50A95" w:rsidRPr="00D016EC" w:rsidRDefault="00C50A95" w:rsidP="00416506">
            <w:pPr>
              <w:pStyle w:val="tabletext11"/>
              <w:jc w:val="center"/>
              <w:rPr>
                <w:ins w:id="21896" w:author="Author"/>
              </w:rPr>
            </w:pPr>
            <w:ins w:id="21897" w:author="Author">
              <w:r w:rsidRPr="00D016EC">
                <w:t xml:space="preserve">1.18 </w:t>
              </w:r>
            </w:ins>
          </w:p>
        </w:tc>
        <w:tc>
          <w:tcPr>
            <w:tcW w:w="400" w:type="dxa"/>
            <w:noWrap/>
            <w:vAlign w:val="bottom"/>
            <w:hideMark/>
          </w:tcPr>
          <w:p w14:paraId="0B00C2AC" w14:textId="77777777" w:rsidR="00C50A95" w:rsidRPr="00D016EC" w:rsidRDefault="00C50A95" w:rsidP="00416506">
            <w:pPr>
              <w:pStyle w:val="tabletext11"/>
              <w:jc w:val="center"/>
              <w:rPr>
                <w:ins w:id="21898" w:author="Author"/>
              </w:rPr>
            </w:pPr>
            <w:ins w:id="21899" w:author="Author">
              <w:r w:rsidRPr="00D016EC">
                <w:t xml:space="preserve">1.08 </w:t>
              </w:r>
            </w:ins>
          </w:p>
        </w:tc>
        <w:tc>
          <w:tcPr>
            <w:tcW w:w="400" w:type="dxa"/>
            <w:noWrap/>
            <w:vAlign w:val="bottom"/>
            <w:hideMark/>
          </w:tcPr>
          <w:p w14:paraId="3738EC2B" w14:textId="77777777" w:rsidR="00C50A95" w:rsidRPr="00D016EC" w:rsidRDefault="00C50A95" w:rsidP="00416506">
            <w:pPr>
              <w:pStyle w:val="tabletext11"/>
              <w:jc w:val="center"/>
              <w:rPr>
                <w:ins w:id="21900" w:author="Author"/>
              </w:rPr>
            </w:pPr>
            <w:ins w:id="21901" w:author="Author">
              <w:r w:rsidRPr="00D016EC">
                <w:t xml:space="preserve">0.94 </w:t>
              </w:r>
            </w:ins>
          </w:p>
        </w:tc>
        <w:tc>
          <w:tcPr>
            <w:tcW w:w="400" w:type="dxa"/>
            <w:noWrap/>
            <w:vAlign w:val="bottom"/>
            <w:hideMark/>
          </w:tcPr>
          <w:p w14:paraId="1DC9037E" w14:textId="77777777" w:rsidR="00C50A95" w:rsidRPr="00D016EC" w:rsidRDefault="00C50A95" w:rsidP="00416506">
            <w:pPr>
              <w:pStyle w:val="tabletext11"/>
              <w:jc w:val="center"/>
              <w:rPr>
                <w:ins w:id="21902" w:author="Author"/>
              </w:rPr>
            </w:pPr>
            <w:ins w:id="21903" w:author="Author">
              <w:r w:rsidRPr="00D016EC">
                <w:t xml:space="preserve">0.89 </w:t>
              </w:r>
            </w:ins>
          </w:p>
        </w:tc>
        <w:tc>
          <w:tcPr>
            <w:tcW w:w="400" w:type="dxa"/>
            <w:noWrap/>
            <w:vAlign w:val="bottom"/>
            <w:hideMark/>
          </w:tcPr>
          <w:p w14:paraId="4397B265" w14:textId="77777777" w:rsidR="00C50A95" w:rsidRPr="00D016EC" w:rsidRDefault="00C50A95" w:rsidP="00416506">
            <w:pPr>
              <w:pStyle w:val="tabletext11"/>
              <w:jc w:val="center"/>
              <w:rPr>
                <w:ins w:id="21904" w:author="Author"/>
              </w:rPr>
            </w:pPr>
            <w:ins w:id="21905" w:author="Author">
              <w:r w:rsidRPr="00D016EC">
                <w:t xml:space="preserve">0.81 </w:t>
              </w:r>
            </w:ins>
          </w:p>
        </w:tc>
        <w:tc>
          <w:tcPr>
            <w:tcW w:w="400" w:type="dxa"/>
            <w:noWrap/>
            <w:vAlign w:val="bottom"/>
            <w:hideMark/>
          </w:tcPr>
          <w:p w14:paraId="2DA39A52" w14:textId="77777777" w:rsidR="00C50A95" w:rsidRPr="00D016EC" w:rsidRDefault="00C50A95" w:rsidP="00416506">
            <w:pPr>
              <w:pStyle w:val="tabletext11"/>
              <w:jc w:val="center"/>
              <w:rPr>
                <w:ins w:id="21906" w:author="Author"/>
              </w:rPr>
            </w:pPr>
            <w:ins w:id="21907" w:author="Author">
              <w:r w:rsidRPr="00D016EC">
                <w:t xml:space="preserve">0.76 </w:t>
              </w:r>
            </w:ins>
          </w:p>
        </w:tc>
        <w:tc>
          <w:tcPr>
            <w:tcW w:w="400" w:type="dxa"/>
            <w:noWrap/>
            <w:vAlign w:val="bottom"/>
            <w:hideMark/>
          </w:tcPr>
          <w:p w14:paraId="7863F628" w14:textId="77777777" w:rsidR="00C50A95" w:rsidRPr="00D016EC" w:rsidRDefault="00C50A95" w:rsidP="00416506">
            <w:pPr>
              <w:pStyle w:val="tabletext11"/>
              <w:jc w:val="center"/>
              <w:rPr>
                <w:ins w:id="21908" w:author="Author"/>
              </w:rPr>
            </w:pPr>
            <w:ins w:id="21909" w:author="Author">
              <w:r w:rsidRPr="00D016EC">
                <w:t xml:space="preserve">0.71 </w:t>
              </w:r>
            </w:ins>
          </w:p>
        </w:tc>
        <w:tc>
          <w:tcPr>
            <w:tcW w:w="400" w:type="dxa"/>
            <w:noWrap/>
            <w:vAlign w:val="bottom"/>
            <w:hideMark/>
          </w:tcPr>
          <w:p w14:paraId="2DE7497A" w14:textId="77777777" w:rsidR="00C50A95" w:rsidRPr="00D016EC" w:rsidRDefault="00C50A95" w:rsidP="00416506">
            <w:pPr>
              <w:pStyle w:val="tabletext11"/>
              <w:jc w:val="center"/>
              <w:rPr>
                <w:ins w:id="21910" w:author="Author"/>
              </w:rPr>
            </w:pPr>
            <w:ins w:id="21911" w:author="Author">
              <w:r w:rsidRPr="00D016EC">
                <w:t xml:space="preserve">0.65 </w:t>
              </w:r>
            </w:ins>
          </w:p>
        </w:tc>
        <w:tc>
          <w:tcPr>
            <w:tcW w:w="400" w:type="dxa"/>
            <w:noWrap/>
            <w:vAlign w:val="bottom"/>
            <w:hideMark/>
          </w:tcPr>
          <w:p w14:paraId="1CFAAB5C" w14:textId="77777777" w:rsidR="00C50A95" w:rsidRPr="00D016EC" w:rsidRDefault="00C50A95" w:rsidP="00416506">
            <w:pPr>
              <w:pStyle w:val="tabletext11"/>
              <w:jc w:val="center"/>
              <w:rPr>
                <w:ins w:id="21912" w:author="Author"/>
              </w:rPr>
            </w:pPr>
            <w:ins w:id="21913" w:author="Author">
              <w:r w:rsidRPr="00D016EC">
                <w:t xml:space="preserve">0.63 </w:t>
              </w:r>
            </w:ins>
          </w:p>
        </w:tc>
        <w:tc>
          <w:tcPr>
            <w:tcW w:w="400" w:type="dxa"/>
            <w:noWrap/>
            <w:vAlign w:val="bottom"/>
            <w:hideMark/>
          </w:tcPr>
          <w:p w14:paraId="578C9A53" w14:textId="77777777" w:rsidR="00C50A95" w:rsidRPr="00D016EC" w:rsidRDefault="00C50A95" w:rsidP="00416506">
            <w:pPr>
              <w:pStyle w:val="tabletext11"/>
              <w:jc w:val="center"/>
              <w:rPr>
                <w:ins w:id="21914" w:author="Author"/>
              </w:rPr>
            </w:pPr>
            <w:ins w:id="21915" w:author="Author">
              <w:r w:rsidRPr="00D016EC">
                <w:t xml:space="preserve">0.61 </w:t>
              </w:r>
            </w:ins>
          </w:p>
        </w:tc>
        <w:tc>
          <w:tcPr>
            <w:tcW w:w="400" w:type="dxa"/>
            <w:noWrap/>
            <w:vAlign w:val="bottom"/>
            <w:hideMark/>
          </w:tcPr>
          <w:p w14:paraId="48093AF1" w14:textId="77777777" w:rsidR="00C50A95" w:rsidRPr="00D016EC" w:rsidRDefault="00C50A95" w:rsidP="00416506">
            <w:pPr>
              <w:pStyle w:val="tabletext11"/>
              <w:jc w:val="center"/>
              <w:rPr>
                <w:ins w:id="21916" w:author="Author"/>
              </w:rPr>
            </w:pPr>
            <w:ins w:id="21917" w:author="Author">
              <w:r w:rsidRPr="00D016EC">
                <w:t xml:space="preserve">0.59 </w:t>
              </w:r>
            </w:ins>
          </w:p>
        </w:tc>
        <w:tc>
          <w:tcPr>
            <w:tcW w:w="400" w:type="dxa"/>
            <w:noWrap/>
            <w:vAlign w:val="bottom"/>
            <w:hideMark/>
          </w:tcPr>
          <w:p w14:paraId="252712C2" w14:textId="77777777" w:rsidR="00C50A95" w:rsidRPr="00D016EC" w:rsidRDefault="00C50A95" w:rsidP="00416506">
            <w:pPr>
              <w:pStyle w:val="tabletext11"/>
              <w:jc w:val="center"/>
              <w:rPr>
                <w:ins w:id="21918" w:author="Author"/>
              </w:rPr>
            </w:pPr>
            <w:ins w:id="21919" w:author="Author">
              <w:r w:rsidRPr="00D016EC">
                <w:t xml:space="preserve">0.57 </w:t>
              </w:r>
            </w:ins>
          </w:p>
        </w:tc>
        <w:tc>
          <w:tcPr>
            <w:tcW w:w="400" w:type="dxa"/>
            <w:noWrap/>
            <w:vAlign w:val="bottom"/>
            <w:hideMark/>
          </w:tcPr>
          <w:p w14:paraId="670762D5" w14:textId="77777777" w:rsidR="00C50A95" w:rsidRPr="00D016EC" w:rsidRDefault="00C50A95" w:rsidP="00416506">
            <w:pPr>
              <w:pStyle w:val="tabletext11"/>
              <w:jc w:val="center"/>
              <w:rPr>
                <w:ins w:id="21920" w:author="Author"/>
              </w:rPr>
            </w:pPr>
            <w:ins w:id="21921" w:author="Author">
              <w:r w:rsidRPr="00D016EC">
                <w:t xml:space="preserve">0.55 </w:t>
              </w:r>
            </w:ins>
          </w:p>
        </w:tc>
        <w:tc>
          <w:tcPr>
            <w:tcW w:w="400" w:type="dxa"/>
            <w:noWrap/>
            <w:vAlign w:val="bottom"/>
            <w:hideMark/>
          </w:tcPr>
          <w:p w14:paraId="216774B9" w14:textId="77777777" w:rsidR="00C50A95" w:rsidRPr="00D016EC" w:rsidRDefault="00C50A95" w:rsidP="00416506">
            <w:pPr>
              <w:pStyle w:val="tabletext11"/>
              <w:jc w:val="center"/>
              <w:rPr>
                <w:ins w:id="21922" w:author="Author"/>
              </w:rPr>
            </w:pPr>
            <w:ins w:id="21923" w:author="Author">
              <w:r w:rsidRPr="00D016EC">
                <w:t xml:space="preserve">0.54 </w:t>
              </w:r>
            </w:ins>
          </w:p>
        </w:tc>
        <w:tc>
          <w:tcPr>
            <w:tcW w:w="400" w:type="dxa"/>
            <w:noWrap/>
            <w:vAlign w:val="bottom"/>
            <w:hideMark/>
          </w:tcPr>
          <w:p w14:paraId="18F5B3E7" w14:textId="77777777" w:rsidR="00C50A95" w:rsidRPr="00D016EC" w:rsidRDefault="00C50A95" w:rsidP="00416506">
            <w:pPr>
              <w:pStyle w:val="tabletext11"/>
              <w:jc w:val="center"/>
              <w:rPr>
                <w:ins w:id="21924" w:author="Author"/>
              </w:rPr>
            </w:pPr>
            <w:ins w:id="21925" w:author="Author">
              <w:r w:rsidRPr="00D016EC">
                <w:t xml:space="preserve">0.52 </w:t>
              </w:r>
            </w:ins>
          </w:p>
        </w:tc>
        <w:tc>
          <w:tcPr>
            <w:tcW w:w="400" w:type="dxa"/>
            <w:noWrap/>
            <w:vAlign w:val="bottom"/>
            <w:hideMark/>
          </w:tcPr>
          <w:p w14:paraId="25035E77" w14:textId="77777777" w:rsidR="00C50A95" w:rsidRPr="00D016EC" w:rsidRDefault="00C50A95" w:rsidP="00416506">
            <w:pPr>
              <w:pStyle w:val="tabletext11"/>
              <w:jc w:val="center"/>
              <w:rPr>
                <w:ins w:id="21926" w:author="Author"/>
              </w:rPr>
            </w:pPr>
            <w:ins w:id="21927" w:author="Author">
              <w:r w:rsidRPr="00D016EC">
                <w:t xml:space="preserve">0.51 </w:t>
              </w:r>
            </w:ins>
          </w:p>
        </w:tc>
        <w:tc>
          <w:tcPr>
            <w:tcW w:w="400" w:type="dxa"/>
            <w:noWrap/>
            <w:vAlign w:val="bottom"/>
            <w:hideMark/>
          </w:tcPr>
          <w:p w14:paraId="0D4BC1E4" w14:textId="77777777" w:rsidR="00C50A95" w:rsidRPr="00D016EC" w:rsidRDefault="00C50A95" w:rsidP="00416506">
            <w:pPr>
              <w:pStyle w:val="tabletext11"/>
              <w:jc w:val="center"/>
              <w:rPr>
                <w:ins w:id="21928" w:author="Author"/>
              </w:rPr>
            </w:pPr>
            <w:ins w:id="21929" w:author="Author">
              <w:r w:rsidRPr="00D016EC">
                <w:t xml:space="preserve">0.49 </w:t>
              </w:r>
            </w:ins>
          </w:p>
        </w:tc>
        <w:tc>
          <w:tcPr>
            <w:tcW w:w="400" w:type="dxa"/>
            <w:noWrap/>
            <w:vAlign w:val="bottom"/>
            <w:hideMark/>
          </w:tcPr>
          <w:p w14:paraId="2E5A0652" w14:textId="77777777" w:rsidR="00C50A95" w:rsidRPr="00D016EC" w:rsidRDefault="00C50A95" w:rsidP="00416506">
            <w:pPr>
              <w:pStyle w:val="tabletext11"/>
              <w:jc w:val="center"/>
              <w:rPr>
                <w:ins w:id="21930" w:author="Author"/>
              </w:rPr>
            </w:pPr>
            <w:ins w:id="21931" w:author="Author">
              <w:r w:rsidRPr="00D016EC">
                <w:t xml:space="preserve">0.48 </w:t>
              </w:r>
            </w:ins>
          </w:p>
        </w:tc>
        <w:tc>
          <w:tcPr>
            <w:tcW w:w="400" w:type="dxa"/>
            <w:noWrap/>
            <w:vAlign w:val="bottom"/>
            <w:hideMark/>
          </w:tcPr>
          <w:p w14:paraId="4EB13DFF" w14:textId="77777777" w:rsidR="00C50A95" w:rsidRPr="00D016EC" w:rsidRDefault="00C50A95" w:rsidP="00416506">
            <w:pPr>
              <w:pStyle w:val="tabletext11"/>
              <w:jc w:val="center"/>
              <w:rPr>
                <w:ins w:id="21932" w:author="Author"/>
              </w:rPr>
            </w:pPr>
            <w:ins w:id="21933" w:author="Author">
              <w:r w:rsidRPr="00D016EC">
                <w:t xml:space="preserve">0.46 </w:t>
              </w:r>
            </w:ins>
          </w:p>
        </w:tc>
        <w:tc>
          <w:tcPr>
            <w:tcW w:w="440" w:type="dxa"/>
            <w:noWrap/>
            <w:vAlign w:val="bottom"/>
            <w:hideMark/>
          </w:tcPr>
          <w:p w14:paraId="00A4410C" w14:textId="77777777" w:rsidR="00C50A95" w:rsidRPr="00D016EC" w:rsidRDefault="00C50A95" w:rsidP="00416506">
            <w:pPr>
              <w:pStyle w:val="tabletext11"/>
              <w:jc w:val="center"/>
              <w:rPr>
                <w:ins w:id="21934" w:author="Author"/>
              </w:rPr>
            </w:pPr>
            <w:ins w:id="21935" w:author="Author">
              <w:r w:rsidRPr="00D016EC">
                <w:t xml:space="preserve">0.45 </w:t>
              </w:r>
            </w:ins>
          </w:p>
        </w:tc>
        <w:tc>
          <w:tcPr>
            <w:tcW w:w="400" w:type="dxa"/>
            <w:noWrap/>
            <w:vAlign w:val="bottom"/>
            <w:hideMark/>
          </w:tcPr>
          <w:p w14:paraId="386021EE" w14:textId="77777777" w:rsidR="00C50A95" w:rsidRPr="00D016EC" w:rsidRDefault="00C50A95" w:rsidP="00416506">
            <w:pPr>
              <w:pStyle w:val="tabletext11"/>
              <w:jc w:val="center"/>
              <w:rPr>
                <w:ins w:id="21936" w:author="Author"/>
              </w:rPr>
            </w:pPr>
            <w:ins w:id="21937" w:author="Author">
              <w:r w:rsidRPr="00D016EC">
                <w:t xml:space="preserve">0.43 </w:t>
              </w:r>
            </w:ins>
          </w:p>
        </w:tc>
        <w:tc>
          <w:tcPr>
            <w:tcW w:w="400" w:type="dxa"/>
            <w:noWrap/>
            <w:vAlign w:val="bottom"/>
            <w:hideMark/>
          </w:tcPr>
          <w:p w14:paraId="5B02869F" w14:textId="77777777" w:rsidR="00C50A95" w:rsidRPr="00D016EC" w:rsidRDefault="00C50A95" w:rsidP="00416506">
            <w:pPr>
              <w:pStyle w:val="tabletext11"/>
              <w:jc w:val="center"/>
              <w:rPr>
                <w:ins w:id="21938" w:author="Author"/>
              </w:rPr>
            </w:pPr>
            <w:ins w:id="21939" w:author="Author">
              <w:r w:rsidRPr="00D016EC">
                <w:t xml:space="preserve">0.42 </w:t>
              </w:r>
            </w:ins>
          </w:p>
        </w:tc>
        <w:tc>
          <w:tcPr>
            <w:tcW w:w="400" w:type="dxa"/>
            <w:noWrap/>
            <w:vAlign w:val="bottom"/>
            <w:hideMark/>
          </w:tcPr>
          <w:p w14:paraId="0AF35AEE" w14:textId="77777777" w:rsidR="00C50A95" w:rsidRPr="00D016EC" w:rsidRDefault="00C50A95" w:rsidP="00416506">
            <w:pPr>
              <w:pStyle w:val="tabletext11"/>
              <w:jc w:val="center"/>
              <w:rPr>
                <w:ins w:id="21940" w:author="Author"/>
              </w:rPr>
            </w:pPr>
            <w:ins w:id="21941" w:author="Author">
              <w:r w:rsidRPr="00D016EC">
                <w:t xml:space="preserve">0.41 </w:t>
              </w:r>
            </w:ins>
          </w:p>
        </w:tc>
        <w:tc>
          <w:tcPr>
            <w:tcW w:w="400" w:type="dxa"/>
            <w:noWrap/>
            <w:vAlign w:val="bottom"/>
            <w:hideMark/>
          </w:tcPr>
          <w:p w14:paraId="34F415C8" w14:textId="77777777" w:rsidR="00C50A95" w:rsidRPr="00D016EC" w:rsidRDefault="00C50A95" w:rsidP="00416506">
            <w:pPr>
              <w:pStyle w:val="tabletext11"/>
              <w:jc w:val="center"/>
              <w:rPr>
                <w:ins w:id="21942" w:author="Author"/>
              </w:rPr>
            </w:pPr>
            <w:ins w:id="21943" w:author="Author">
              <w:r w:rsidRPr="00D016EC">
                <w:t xml:space="preserve">0.40 </w:t>
              </w:r>
            </w:ins>
          </w:p>
        </w:tc>
        <w:tc>
          <w:tcPr>
            <w:tcW w:w="460" w:type="dxa"/>
            <w:noWrap/>
            <w:vAlign w:val="bottom"/>
            <w:hideMark/>
          </w:tcPr>
          <w:p w14:paraId="12F471C6" w14:textId="77777777" w:rsidR="00C50A95" w:rsidRPr="00D016EC" w:rsidRDefault="00C50A95" w:rsidP="00416506">
            <w:pPr>
              <w:pStyle w:val="tabletext11"/>
              <w:jc w:val="center"/>
              <w:rPr>
                <w:ins w:id="21944" w:author="Author"/>
              </w:rPr>
            </w:pPr>
            <w:ins w:id="21945" w:author="Author">
              <w:r w:rsidRPr="00D016EC">
                <w:t xml:space="preserve">0.38 </w:t>
              </w:r>
            </w:ins>
          </w:p>
        </w:tc>
      </w:tr>
      <w:tr w:rsidR="00C50A95" w:rsidRPr="00D016EC" w14:paraId="568F61C5" w14:textId="77777777" w:rsidTr="00416506">
        <w:trPr>
          <w:trHeight w:val="190"/>
          <w:ins w:id="21946" w:author="Author"/>
        </w:trPr>
        <w:tc>
          <w:tcPr>
            <w:tcW w:w="200" w:type="dxa"/>
            <w:tcBorders>
              <w:right w:val="nil"/>
            </w:tcBorders>
            <w:vAlign w:val="bottom"/>
          </w:tcPr>
          <w:p w14:paraId="6F757B1A" w14:textId="77777777" w:rsidR="00C50A95" w:rsidRPr="00D016EC" w:rsidRDefault="00C50A95" w:rsidP="00416506">
            <w:pPr>
              <w:pStyle w:val="tabletext11"/>
              <w:jc w:val="right"/>
              <w:rPr>
                <w:ins w:id="21947" w:author="Author"/>
              </w:rPr>
            </w:pPr>
          </w:p>
        </w:tc>
        <w:tc>
          <w:tcPr>
            <w:tcW w:w="1580" w:type="dxa"/>
            <w:tcBorders>
              <w:left w:val="nil"/>
            </w:tcBorders>
            <w:vAlign w:val="bottom"/>
            <w:hideMark/>
          </w:tcPr>
          <w:p w14:paraId="0900806C" w14:textId="77777777" w:rsidR="00C50A95" w:rsidRPr="00D016EC" w:rsidRDefault="00C50A95" w:rsidP="00416506">
            <w:pPr>
              <w:pStyle w:val="tabletext11"/>
              <w:tabs>
                <w:tab w:val="decimal" w:pos="640"/>
              </w:tabs>
              <w:rPr>
                <w:ins w:id="21948" w:author="Author"/>
              </w:rPr>
            </w:pPr>
            <w:ins w:id="21949" w:author="Author">
              <w:r w:rsidRPr="00D016EC">
                <w:t>75,000 to 84,999</w:t>
              </w:r>
            </w:ins>
          </w:p>
        </w:tc>
        <w:tc>
          <w:tcPr>
            <w:tcW w:w="680" w:type="dxa"/>
            <w:noWrap/>
            <w:vAlign w:val="bottom"/>
            <w:hideMark/>
          </w:tcPr>
          <w:p w14:paraId="734B58F7" w14:textId="77777777" w:rsidR="00C50A95" w:rsidRPr="00D016EC" w:rsidRDefault="00C50A95" w:rsidP="00416506">
            <w:pPr>
              <w:pStyle w:val="tabletext11"/>
              <w:jc w:val="center"/>
              <w:rPr>
                <w:ins w:id="21950" w:author="Author"/>
              </w:rPr>
            </w:pPr>
            <w:ins w:id="21951" w:author="Author">
              <w:r w:rsidRPr="00D016EC">
                <w:t xml:space="preserve">1.41 </w:t>
              </w:r>
            </w:ins>
          </w:p>
        </w:tc>
        <w:tc>
          <w:tcPr>
            <w:tcW w:w="900" w:type="dxa"/>
            <w:noWrap/>
            <w:vAlign w:val="bottom"/>
            <w:hideMark/>
          </w:tcPr>
          <w:p w14:paraId="2CA1029A" w14:textId="77777777" w:rsidR="00C50A95" w:rsidRPr="00D016EC" w:rsidRDefault="00C50A95" w:rsidP="00416506">
            <w:pPr>
              <w:pStyle w:val="tabletext11"/>
              <w:jc w:val="center"/>
              <w:rPr>
                <w:ins w:id="21952" w:author="Author"/>
              </w:rPr>
            </w:pPr>
            <w:ins w:id="21953" w:author="Author">
              <w:r w:rsidRPr="00D016EC">
                <w:t xml:space="preserve">1.41 </w:t>
              </w:r>
            </w:ins>
          </w:p>
        </w:tc>
        <w:tc>
          <w:tcPr>
            <w:tcW w:w="400" w:type="dxa"/>
            <w:noWrap/>
            <w:vAlign w:val="bottom"/>
            <w:hideMark/>
          </w:tcPr>
          <w:p w14:paraId="37EDA5FD" w14:textId="77777777" w:rsidR="00C50A95" w:rsidRPr="00D016EC" w:rsidRDefault="00C50A95" w:rsidP="00416506">
            <w:pPr>
              <w:pStyle w:val="tabletext11"/>
              <w:jc w:val="center"/>
              <w:rPr>
                <w:ins w:id="21954" w:author="Author"/>
              </w:rPr>
            </w:pPr>
            <w:ins w:id="21955" w:author="Author">
              <w:r w:rsidRPr="00D016EC">
                <w:t xml:space="preserve">1.30 </w:t>
              </w:r>
            </w:ins>
          </w:p>
        </w:tc>
        <w:tc>
          <w:tcPr>
            <w:tcW w:w="400" w:type="dxa"/>
            <w:noWrap/>
            <w:vAlign w:val="bottom"/>
            <w:hideMark/>
          </w:tcPr>
          <w:p w14:paraId="33059ECC" w14:textId="77777777" w:rsidR="00C50A95" w:rsidRPr="00D016EC" w:rsidRDefault="00C50A95" w:rsidP="00416506">
            <w:pPr>
              <w:pStyle w:val="tabletext11"/>
              <w:jc w:val="center"/>
              <w:rPr>
                <w:ins w:id="21956" w:author="Author"/>
              </w:rPr>
            </w:pPr>
            <w:ins w:id="21957" w:author="Author">
              <w:r w:rsidRPr="00D016EC">
                <w:t xml:space="preserve">1.22 </w:t>
              </w:r>
            </w:ins>
          </w:p>
        </w:tc>
        <w:tc>
          <w:tcPr>
            <w:tcW w:w="400" w:type="dxa"/>
            <w:noWrap/>
            <w:vAlign w:val="bottom"/>
            <w:hideMark/>
          </w:tcPr>
          <w:p w14:paraId="79A9C150" w14:textId="77777777" w:rsidR="00C50A95" w:rsidRPr="00D016EC" w:rsidRDefault="00C50A95" w:rsidP="00416506">
            <w:pPr>
              <w:pStyle w:val="tabletext11"/>
              <w:jc w:val="center"/>
              <w:rPr>
                <w:ins w:id="21958" w:author="Author"/>
              </w:rPr>
            </w:pPr>
            <w:ins w:id="21959" w:author="Author">
              <w:r w:rsidRPr="00D016EC">
                <w:t xml:space="preserve">1.12 </w:t>
              </w:r>
            </w:ins>
          </w:p>
        </w:tc>
        <w:tc>
          <w:tcPr>
            <w:tcW w:w="400" w:type="dxa"/>
            <w:noWrap/>
            <w:vAlign w:val="bottom"/>
            <w:hideMark/>
          </w:tcPr>
          <w:p w14:paraId="006A05AA" w14:textId="77777777" w:rsidR="00C50A95" w:rsidRPr="00D016EC" w:rsidRDefault="00C50A95" w:rsidP="00416506">
            <w:pPr>
              <w:pStyle w:val="tabletext11"/>
              <w:jc w:val="center"/>
              <w:rPr>
                <w:ins w:id="21960" w:author="Author"/>
              </w:rPr>
            </w:pPr>
            <w:ins w:id="21961" w:author="Author">
              <w:r w:rsidRPr="00D016EC">
                <w:t xml:space="preserve">0.98 </w:t>
              </w:r>
            </w:ins>
          </w:p>
        </w:tc>
        <w:tc>
          <w:tcPr>
            <w:tcW w:w="400" w:type="dxa"/>
            <w:noWrap/>
            <w:vAlign w:val="bottom"/>
            <w:hideMark/>
          </w:tcPr>
          <w:p w14:paraId="7E67F7F0" w14:textId="77777777" w:rsidR="00C50A95" w:rsidRPr="00D016EC" w:rsidRDefault="00C50A95" w:rsidP="00416506">
            <w:pPr>
              <w:pStyle w:val="tabletext11"/>
              <w:jc w:val="center"/>
              <w:rPr>
                <w:ins w:id="21962" w:author="Author"/>
              </w:rPr>
            </w:pPr>
            <w:ins w:id="21963" w:author="Author">
              <w:r w:rsidRPr="00D016EC">
                <w:t xml:space="preserve">0.94 </w:t>
              </w:r>
            </w:ins>
          </w:p>
        </w:tc>
        <w:tc>
          <w:tcPr>
            <w:tcW w:w="400" w:type="dxa"/>
            <w:noWrap/>
            <w:vAlign w:val="bottom"/>
            <w:hideMark/>
          </w:tcPr>
          <w:p w14:paraId="759FA055" w14:textId="77777777" w:rsidR="00C50A95" w:rsidRPr="00D016EC" w:rsidRDefault="00C50A95" w:rsidP="00416506">
            <w:pPr>
              <w:pStyle w:val="tabletext11"/>
              <w:jc w:val="center"/>
              <w:rPr>
                <w:ins w:id="21964" w:author="Author"/>
              </w:rPr>
            </w:pPr>
            <w:ins w:id="21965" w:author="Author">
              <w:r w:rsidRPr="00D016EC">
                <w:t xml:space="preserve">0.86 </w:t>
              </w:r>
            </w:ins>
          </w:p>
        </w:tc>
        <w:tc>
          <w:tcPr>
            <w:tcW w:w="400" w:type="dxa"/>
            <w:noWrap/>
            <w:vAlign w:val="bottom"/>
            <w:hideMark/>
          </w:tcPr>
          <w:p w14:paraId="07D6C58F" w14:textId="77777777" w:rsidR="00C50A95" w:rsidRPr="00D016EC" w:rsidRDefault="00C50A95" w:rsidP="00416506">
            <w:pPr>
              <w:pStyle w:val="tabletext11"/>
              <w:jc w:val="center"/>
              <w:rPr>
                <w:ins w:id="21966" w:author="Author"/>
              </w:rPr>
            </w:pPr>
            <w:ins w:id="21967" w:author="Author">
              <w:r w:rsidRPr="00D016EC">
                <w:t xml:space="preserve">0.81 </w:t>
              </w:r>
            </w:ins>
          </w:p>
        </w:tc>
        <w:tc>
          <w:tcPr>
            <w:tcW w:w="400" w:type="dxa"/>
            <w:noWrap/>
            <w:vAlign w:val="bottom"/>
            <w:hideMark/>
          </w:tcPr>
          <w:p w14:paraId="5565A8FC" w14:textId="77777777" w:rsidR="00C50A95" w:rsidRPr="00D016EC" w:rsidRDefault="00C50A95" w:rsidP="00416506">
            <w:pPr>
              <w:pStyle w:val="tabletext11"/>
              <w:jc w:val="center"/>
              <w:rPr>
                <w:ins w:id="21968" w:author="Author"/>
              </w:rPr>
            </w:pPr>
            <w:ins w:id="21969" w:author="Author">
              <w:r w:rsidRPr="00D016EC">
                <w:t xml:space="preserve">0.76 </w:t>
              </w:r>
            </w:ins>
          </w:p>
        </w:tc>
        <w:tc>
          <w:tcPr>
            <w:tcW w:w="400" w:type="dxa"/>
            <w:noWrap/>
            <w:vAlign w:val="bottom"/>
            <w:hideMark/>
          </w:tcPr>
          <w:p w14:paraId="3810A191" w14:textId="77777777" w:rsidR="00C50A95" w:rsidRPr="00D016EC" w:rsidRDefault="00C50A95" w:rsidP="00416506">
            <w:pPr>
              <w:pStyle w:val="tabletext11"/>
              <w:jc w:val="center"/>
              <w:rPr>
                <w:ins w:id="21970" w:author="Author"/>
              </w:rPr>
            </w:pPr>
            <w:ins w:id="21971" w:author="Author">
              <w:r w:rsidRPr="00D016EC">
                <w:t xml:space="preserve">0.69 </w:t>
              </w:r>
            </w:ins>
          </w:p>
        </w:tc>
        <w:tc>
          <w:tcPr>
            <w:tcW w:w="400" w:type="dxa"/>
            <w:noWrap/>
            <w:vAlign w:val="bottom"/>
            <w:hideMark/>
          </w:tcPr>
          <w:p w14:paraId="7112FF3B" w14:textId="77777777" w:rsidR="00C50A95" w:rsidRPr="00D016EC" w:rsidRDefault="00C50A95" w:rsidP="00416506">
            <w:pPr>
              <w:pStyle w:val="tabletext11"/>
              <w:jc w:val="center"/>
              <w:rPr>
                <w:ins w:id="21972" w:author="Author"/>
              </w:rPr>
            </w:pPr>
            <w:ins w:id="21973" w:author="Author">
              <w:r w:rsidRPr="00D016EC">
                <w:t xml:space="preserve">0.67 </w:t>
              </w:r>
            </w:ins>
          </w:p>
        </w:tc>
        <w:tc>
          <w:tcPr>
            <w:tcW w:w="400" w:type="dxa"/>
            <w:noWrap/>
            <w:vAlign w:val="bottom"/>
            <w:hideMark/>
          </w:tcPr>
          <w:p w14:paraId="00D6662F" w14:textId="77777777" w:rsidR="00C50A95" w:rsidRPr="00D016EC" w:rsidRDefault="00C50A95" w:rsidP="00416506">
            <w:pPr>
              <w:pStyle w:val="tabletext11"/>
              <w:jc w:val="center"/>
              <w:rPr>
                <w:ins w:id="21974" w:author="Author"/>
              </w:rPr>
            </w:pPr>
            <w:ins w:id="21975" w:author="Author">
              <w:r w:rsidRPr="00D016EC">
                <w:t xml:space="preserve">0.65 </w:t>
              </w:r>
            </w:ins>
          </w:p>
        </w:tc>
        <w:tc>
          <w:tcPr>
            <w:tcW w:w="400" w:type="dxa"/>
            <w:noWrap/>
            <w:vAlign w:val="bottom"/>
            <w:hideMark/>
          </w:tcPr>
          <w:p w14:paraId="3C1AD458" w14:textId="77777777" w:rsidR="00C50A95" w:rsidRPr="00D016EC" w:rsidRDefault="00C50A95" w:rsidP="00416506">
            <w:pPr>
              <w:pStyle w:val="tabletext11"/>
              <w:jc w:val="center"/>
              <w:rPr>
                <w:ins w:id="21976" w:author="Author"/>
              </w:rPr>
            </w:pPr>
            <w:ins w:id="21977" w:author="Author">
              <w:r w:rsidRPr="00D016EC">
                <w:t xml:space="preserve">0.63 </w:t>
              </w:r>
            </w:ins>
          </w:p>
        </w:tc>
        <w:tc>
          <w:tcPr>
            <w:tcW w:w="400" w:type="dxa"/>
            <w:noWrap/>
            <w:vAlign w:val="bottom"/>
            <w:hideMark/>
          </w:tcPr>
          <w:p w14:paraId="6C510172" w14:textId="77777777" w:rsidR="00C50A95" w:rsidRPr="00D016EC" w:rsidRDefault="00C50A95" w:rsidP="00416506">
            <w:pPr>
              <w:pStyle w:val="tabletext11"/>
              <w:jc w:val="center"/>
              <w:rPr>
                <w:ins w:id="21978" w:author="Author"/>
              </w:rPr>
            </w:pPr>
            <w:ins w:id="21979" w:author="Author">
              <w:r w:rsidRPr="00D016EC">
                <w:t xml:space="preserve">0.61 </w:t>
              </w:r>
            </w:ins>
          </w:p>
        </w:tc>
        <w:tc>
          <w:tcPr>
            <w:tcW w:w="400" w:type="dxa"/>
            <w:noWrap/>
            <w:vAlign w:val="bottom"/>
            <w:hideMark/>
          </w:tcPr>
          <w:p w14:paraId="7AB150AC" w14:textId="77777777" w:rsidR="00C50A95" w:rsidRPr="00D016EC" w:rsidRDefault="00C50A95" w:rsidP="00416506">
            <w:pPr>
              <w:pStyle w:val="tabletext11"/>
              <w:jc w:val="center"/>
              <w:rPr>
                <w:ins w:id="21980" w:author="Author"/>
              </w:rPr>
            </w:pPr>
            <w:ins w:id="21981" w:author="Author">
              <w:r w:rsidRPr="00D016EC">
                <w:t xml:space="preserve">0.59 </w:t>
              </w:r>
            </w:ins>
          </w:p>
        </w:tc>
        <w:tc>
          <w:tcPr>
            <w:tcW w:w="400" w:type="dxa"/>
            <w:noWrap/>
            <w:vAlign w:val="bottom"/>
            <w:hideMark/>
          </w:tcPr>
          <w:p w14:paraId="7F70C3CD" w14:textId="77777777" w:rsidR="00C50A95" w:rsidRPr="00D016EC" w:rsidRDefault="00C50A95" w:rsidP="00416506">
            <w:pPr>
              <w:pStyle w:val="tabletext11"/>
              <w:jc w:val="center"/>
              <w:rPr>
                <w:ins w:id="21982" w:author="Author"/>
              </w:rPr>
            </w:pPr>
            <w:ins w:id="21983" w:author="Author">
              <w:r w:rsidRPr="00D016EC">
                <w:t xml:space="preserve">0.58 </w:t>
              </w:r>
            </w:ins>
          </w:p>
        </w:tc>
        <w:tc>
          <w:tcPr>
            <w:tcW w:w="400" w:type="dxa"/>
            <w:noWrap/>
            <w:vAlign w:val="bottom"/>
            <w:hideMark/>
          </w:tcPr>
          <w:p w14:paraId="24149047" w14:textId="77777777" w:rsidR="00C50A95" w:rsidRPr="00D016EC" w:rsidRDefault="00C50A95" w:rsidP="00416506">
            <w:pPr>
              <w:pStyle w:val="tabletext11"/>
              <w:jc w:val="center"/>
              <w:rPr>
                <w:ins w:id="21984" w:author="Author"/>
              </w:rPr>
            </w:pPr>
            <w:ins w:id="21985" w:author="Author">
              <w:r w:rsidRPr="00D016EC">
                <w:t xml:space="preserve">0.56 </w:t>
              </w:r>
            </w:ins>
          </w:p>
        </w:tc>
        <w:tc>
          <w:tcPr>
            <w:tcW w:w="400" w:type="dxa"/>
            <w:noWrap/>
            <w:vAlign w:val="bottom"/>
            <w:hideMark/>
          </w:tcPr>
          <w:p w14:paraId="43EFB08F" w14:textId="77777777" w:rsidR="00C50A95" w:rsidRPr="00D016EC" w:rsidRDefault="00C50A95" w:rsidP="00416506">
            <w:pPr>
              <w:pStyle w:val="tabletext11"/>
              <w:jc w:val="center"/>
              <w:rPr>
                <w:ins w:id="21986" w:author="Author"/>
              </w:rPr>
            </w:pPr>
            <w:ins w:id="21987" w:author="Author">
              <w:r w:rsidRPr="00D016EC">
                <w:t xml:space="preserve">0.54 </w:t>
              </w:r>
            </w:ins>
          </w:p>
        </w:tc>
        <w:tc>
          <w:tcPr>
            <w:tcW w:w="400" w:type="dxa"/>
            <w:noWrap/>
            <w:vAlign w:val="bottom"/>
            <w:hideMark/>
          </w:tcPr>
          <w:p w14:paraId="5D5543B3" w14:textId="77777777" w:rsidR="00C50A95" w:rsidRPr="00D016EC" w:rsidRDefault="00C50A95" w:rsidP="00416506">
            <w:pPr>
              <w:pStyle w:val="tabletext11"/>
              <w:jc w:val="center"/>
              <w:rPr>
                <w:ins w:id="21988" w:author="Author"/>
              </w:rPr>
            </w:pPr>
            <w:ins w:id="21989" w:author="Author">
              <w:r w:rsidRPr="00D016EC">
                <w:t xml:space="preserve">0.53 </w:t>
              </w:r>
            </w:ins>
          </w:p>
        </w:tc>
        <w:tc>
          <w:tcPr>
            <w:tcW w:w="400" w:type="dxa"/>
            <w:noWrap/>
            <w:vAlign w:val="bottom"/>
            <w:hideMark/>
          </w:tcPr>
          <w:p w14:paraId="2B131D7E" w14:textId="77777777" w:rsidR="00C50A95" w:rsidRPr="00D016EC" w:rsidRDefault="00C50A95" w:rsidP="00416506">
            <w:pPr>
              <w:pStyle w:val="tabletext11"/>
              <w:jc w:val="center"/>
              <w:rPr>
                <w:ins w:id="21990" w:author="Author"/>
              </w:rPr>
            </w:pPr>
            <w:ins w:id="21991" w:author="Author">
              <w:r w:rsidRPr="00D016EC">
                <w:t xml:space="preserve">0.51 </w:t>
              </w:r>
            </w:ins>
          </w:p>
        </w:tc>
        <w:tc>
          <w:tcPr>
            <w:tcW w:w="400" w:type="dxa"/>
            <w:noWrap/>
            <w:vAlign w:val="bottom"/>
            <w:hideMark/>
          </w:tcPr>
          <w:p w14:paraId="175F4118" w14:textId="77777777" w:rsidR="00C50A95" w:rsidRPr="00D016EC" w:rsidRDefault="00C50A95" w:rsidP="00416506">
            <w:pPr>
              <w:pStyle w:val="tabletext11"/>
              <w:jc w:val="center"/>
              <w:rPr>
                <w:ins w:id="21992" w:author="Author"/>
              </w:rPr>
            </w:pPr>
            <w:ins w:id="21993" w:author="Author">
              <w:r w:rsidRPr="00D016EC">
                <w:t xml:space="preserve">0.50 </w:t>
              </w:r>
            </w:ins>
          </w:p>
        </w:tc>
        <w:tc>
          <w:tcPr>
            <w:tcW w:w="440" w:type="dxa"/>
            <w:noWrap/>
            <w:vAlign w:val="bottom"/>
            <w:hideMark/>
          </w:tcPr>
          <w:p w14:paraId="3C50F2C9" w14:textId="77777777" w:rsidR="00C50A95" w:rsidRPr="00D016EC" w:rsidRDefault="00C50A95" w:rsidP="00416506">
            <w:pPr>
              <w:pStyle w:val="tabletext11"/>
              <w:jc w:val="center"/>
              <w:rPr>
                <w:ins w:id="21994" w:author="Author"/>
              </w:rPr>
            </w:pPr>
            <w:ins w:id="21995" w:author="Author">
              <w:r w:rsidRPr="00D016EC">
                <w:t xml:space="preserve">0.48 </w:t>
              </w:r>
            </w:ins>
          </w:p>
        </w:tc>
        <w:tc>
          <w:tcPr>
            <w:tcW w:w="400" w:type="dxa"/>
            <w:noWrap/>
            <w:vAlign w:val="bottom"/>
            <w:hideMark/>
          </w:tcPr>
          <w:p w14:paraId="087EE449" w14:textId="77777777" w:rsidR="00C50A95" w:rsidRPr="00D016EC" w:rsidRDefault="00C50A95" w:rsidP="00416506">
            <w:pPr>
              <w:pStyle w:val="tabletext11"/>
              <w:jc w:val="center"/>
              <w:rPr>
                <w:ins w:id="21996" w:author="Author"/>
              </w:rPr>
            </w:pPr>
            <w:ins w:id="21997" w:author="Author">
              <w:r w:rsidRPr="00D016EC">
                <w:t xml:space="preserve">0.47 </w:t>
              </w:r>
            </w:ins>
          </w:p>
        </w:tc>
        <w:tc>
          <w:tcPr>
            <w:tcW w:w="400" w:type="dxa"/>
            <w:noWrap/>
            <w:vAlign w:val="bottom"/>
            <w:hideMark/>
          </w:tcPr>
          <w:p w14:paraId="07088124" w14:textId="77777777" w:rsidR="00C50A95" w:rsidRPr="00D016EC" w:rsidRDefault="00C50A95" w:rsidP="00416506">
            <w:pPr>
              <w:pStyle w:val="tabletext11"/>
              <w:jc w:val="center"/>
              <w:rPr>
                <w:ins w:id="21998" w:author="Author"/>
              </w:rPr>
            </w:pPr>
            <w:ins w:id="21999" w:author="Author">
              <w:r w:rsidRPr="00D016EC">
                <w:t xml:space="preserve">0.45 </w:t>
              </w:r>
            </w:ins>
          </w:p>
        </w:tc>
        <w:tc>
          <w:tcPr>
            <w:tcW w:w="400" w:type="dxa"/>
            <w:noWrap/>
            <w:vAlign w:val="bottom"/>
            <w:hideMark/>
          </w:tcPr>
          <w:p w14:paraId="6C4EF387" w14:textId="77777777" w:rsidR="00C50A95" w:rsidRPr="00D016EC" w:rsidRDefault="00C50A95" w:rsidP="00416506">
            <w:pPr>
              <w:pStyle w:val="tabletext11"/>
              <w:jc w:val="center"/>
              <w:rPr>
                <w:ins w:id="22000" w:author="Author"/>
              </w:rPr>
            </w:pPr>
            <w:ins w:id="22001" w:author="Author">
              <w:r w:rsidRPr="00D016EC">
                <w:t xml:space="preserve">0.44 </w:t>
              </w:r>
            </w:ins>
          </w:p>
        </w:tc>
        <w:tc>
          <w:tcPr>
            <w:tcW w:w="400" w:type="dxa"/>
            <w:noWrap/>
            <w:vAlign w:val="bottom"/>
            <w:hideMark/>
          </w:tcPr>
          <w:p w14:paraId="2BE17DC0" w14:textId="77777777" w:rsidR="00C50A95" w:rsidRPr="00D016EC" w:rsidRDefault="00C50A95" w:rsidP="00416506">
            <w:pPr>
              <w:pStyle w:val="tabletext11"/>
              <w:jc w:val="center"/>
              <w:rPr>
                <w:ins w:id="22002" w:author="Author"/>
              </w:rPr>
            </w:pPr>
            <w:ins w:id="22003" w:author="Author">
              <w:r w:rsidRPr="00D016EC">
                <w:t xml:space="preserve">0.43 </w:t>
              </w:r>
            </w:ins>
          </w:p>
        </w:tc>
        <w:tc>
          <w:tcPr>
            <w:tcW w:w="460" w:type="dxa"/>
            <w:noWrap/>
            <w:vAlign w:val="bottom"/>
            <w:hideMark/>
          </w:tcPr>
          <w:p w14:paraId="04A20466" w14:textId="77777777" w:rsidR="00C50A95" w:rsidRPr="00D016EC" w:rsidRDefault="00C50A95" w:rsidP="00416506">
            <w:pPr>
              <w:pStyle w:val="tabletext11"/>
              <w:jc w:val="center"/>
              <w:rPr>
                <w:ins w:id="22004" w:author="Author"/>
              </w:rPr>
            </w:pPr>
            <w:ins w:id="22005" w:author="Author">
              <w:r w:rsidRPr="00D016EC">
                <w:t xml:space="preserve">0.41 </w:t>
              </w:r>
            </w:ins>
          </w:p>
        </w:tc>
      </w:tr>
      <w:tr w:rsidR="00C50A95" w:rsidRPr="00D016EC" w14:paraId="12EED438" w14:textId="77777777" w:rsidTr="00416506">
        <w:trPr>
          <w:trHeight w:val="190"/>
          <w:ins w:id="22006" w:author="Author"/>
        </w:trPr>
        <w:tc>
          <w:tcPr>
            <w:tcW w:w="200" w:type="dxa"/>
            <w:tcBorders>
              <w:right w:val="nil"/>
            </w:tcBorders>
            <w:vAlign w:val="bottom"/>
          </w:tcPr>
          <w:p w14:paraId="55A69C8E" w14:textId="77777777" w:rsidR="00C50A95" w:rsidRPr="00D016EC" w:rsidRDefault="00C50A95" w:rsidP="00416506">
            <w:pPr>
              <w:pStyle w:val="tabletext11"/>
              <w:jc w:val="right"/>
              <w:rPr>
                <w:ins w:id="22007" w:author="Author"/>
              </w:rPr>
            </w:pPr>
          </w:p>
        </w:tc>
        <w:tc>
          <w:tcPr>
            <w:tcW w:w="1580" w:type="dxa"/>
            <w:tcBorders>
              <w:left w:val="nil"/>
            </w:tcBorders>
            <w:vAlign w:val="bottom"/>
            <w:hideMark/>
          </w:tcPr>
          <w:p w14:paraId="73D0D331" w14:textId="77777777" w:rsidR="00C50A95" w:rsidRPr="00D016EC" w:rsidRDefault="00C50A95" w:rsidP="00416506">
            <w:pPr>
              <w:pStyle w:val="tabletext11"/>
              <w:tabs>
                <w:tab w:val="decimal" w:pos="640"/>
              </w:tabs>
              <w:rPr>
                <w:ins w:id="22008" w:author="Author"/>
              </w:rPr>
            </w:pPr>
            <w:ins w:id="22009" w:author="Author">
              <w:r w:rsidRPr="00D016EC">
                <w:t>85,000 to 99,999</w:t>
              </w:r>
            </w:ins>
          </w:p>
        </w:tc>
        <w:tc>
          <w:tcPr>
            <w:tcW w:w="680" w:type="dxa"/>
            <w:noWrap/>
            <w:vAlign w:val="bottom"/>
            <w:hideMark/>
          </w:tcPr>
          <w:p w14:paraId="2D42F650" w14:textId="77777777" w:rsidR="00C50A95" w:rsidRPr="00D016EC" w:rsidRDefault="00C50A95" w:rsidP="00416506">
            <w:pPr>
              <w:pStyle w:val="tabletext11"/>
              <w:jc w:val="center"/>
              <w:rPr>
                <w:ins w:id="22010" w:author="Author"/>
              </w:rPr>
            </w:pPr>
            <w:ins w:id="22011" w:author="Author">
              <w:r w:rsidRPr="00D016EC">
                <w:t xml:space="preserve">1.47 </w:t>
              </w:r>
            </w:ins>
          </w:p>
        </w:tc>
        <w:tc>
          <w:tcPr>
            <w:tcW w:w="900" w:type="dxa"/>
            <w:noWrap/>
            <w:vAlign w:val="bottom"/>
            <w:hideMark/>
          </w:tcPr>
          <w:p w14:paraId="7CF02A1C" w14:textId="77777777" w:rsidR="00C50A95" w:rsidRPr="00D016EC" w:rsidRDefault="00C50A95" w:rsidP="00416506">
            <w:pPr>
              <w:pStyle w:val="tabletext11"/>
              <w:jc w:val="center"/>
              <w:rPr>
                <w:ins w:id="22012" w:author="Author"/>
              </w:rPr>
            </w:pPr>
            <w:ins w:id="22013" w:author="Author">
              <w:r w:rsidRPr="00D016EC">
                <w:t xml:space="preserve">1.47 </w:t>
              </w:r>
            </w:ins>
          </w:p>
        </w:tc>
        <w:tc>
          <w:tcPr>
            <w:tcW w:w="400" w:type="dxa"/>
            <w:noWrap/>
            <w:vAlign w:val="bottom"/>
            <w:hideMark/>
          </w:tcPr>
          <w:p w14:paraId="248C6637" w14:textId="77777777" w:rsidR="00C50A95" w:rsidRPr="00D016EC" w:rsidRDefault="00C50A95" w:rsidP="00416506">
            <w:pPr>
              <w:pStyle w:val="tabletext11"/>
              <w:jc w:val="center"/>
              <w:rPr>
                <w:ins w:id="22014" w:author="Author"/>
              </w:rPr>
            </w:pPr>
            <w:ins w:id="22015" w:author="Author">
              <w:r w:rsidRPr="00D016EC">
                <w:t xml:space="preserve">1.35 </w:t>
              </w:r>
            </w:ins>
          </w:p>
        </w:tc>
        <w:tc>
          <w:tcPr>
            <w:tcW w:w="400" w:type="dxa"/>
            <w:noWrap/>
            <w:vAlign w:val="bottom"/>
            <w:hideMark/>
          </w:tcPr>
          <w:p w14:paraId="393A1124" w14:textId="77777777" w:rsidR="00C50A95" w:rsidRPr="00D016EC" w:rsidRDefault="00C50A95" w:rsidP="00416506">
            <w:pPr>
              <w:pStyle w:val="tabletext11"/>
              <w:jc w:val="center"/>
              <w:rPr>
                <w:ins w:id="22016" w:author="Author"/>
              </w:rPr>
            </w:pPr>
            <w:ins w:id="22017" w:author="Author">
              <w:r w:rsidRPr="00D016EC">
                <w:t xml:space="preserve">1.27 </w:t>
              </w:r>
            </w:ins>
          </w:p>
        </w:tc>
        <w:tc>
          <w:tcPr>
            <w:tcW w:w="400" w:type="dxa"/>
            <w:noWrap/>
            <w:vAlign w:val="bottom"/>
            <w:hideMark/>
          </w:tcPr>
          <w:p w14:paraId="03B05EA9" w14:textId="77777777" w:rsidR="00C50A95" w:rsidRPr="00D016EC" w:rsidRDefault="00C50A95" w:rsidP="00416506">
            <w:pPr>
              <w:pStyle w:val="tabletext11"/>
              <w:jc w:val="center"/>
              <w:rPr>
                <w:ins w:id="22018" w:author="Author"/>
              </w:rPr>
            </w:pPr>
            <w:ins w:id="22019" w:author="Author">
              <w:r w:rsidRPr="00D016EC">
                <w:t xml:space="preserve">1.17 </w:t>
              </w:r>
            </w:ins>
          </w:p>
        </w:tc>
        <w:tc>
          <w:tcPr>
            <w:tcW w:w="400" w:type="dxa"/>
            <w:noWrap/>
            <w:vAlign w:val="bottom"/>
            <w:hideMark/>
          </w:tcPr>
          <w:p w14:paraId="202C1EF0" w14:textId="77777777" w:rsidR="00C50A95" w:rsidRPr="00D016EC" w:rsidRDefault="00C50A95" w:rsidP="00416506">
            <w:pPr>
              <w:pStyle w:val="tabletext11"/>
              <w:jc w:val="center"/>
              <w:rPr>
                <w:ins w:id="22020" w:author="Author"/>
              </w:rPr>
            </w:pPr>
            <w:ins w:id="22021" w:author="Author">
              <w:r w:rsidRPr="00D016EC">
                <w:t xml:space="preserve">1.02 </w:t>
              </w:r>
            </w:ins>
          </w:p>
        </w:tc>
        <w:tc>
          <w:tcPr>
            <w:tcW w:w="400" w:type="dxa"/>
            <w:noWrap/>
            <w:vAlign w:val="bottom"/>
            <w:hideMark/>
          </w:tcPr>
          <w:p w14:paraId="57AB90BD" w14:textId="77777777" w:rsidR="00C50A95" w:rsidRPr="00D016EC" w:rsidRDefault="00C50A95" w:rsidP="00416506">
            <w:pPr>
              <w:pStyle w:val="tabletext11"/>
              <w:jc w:val="center"/>
              <w:rPr>
                <w:ins w:id="22022" w:author="Author"/>
              </w:rPr>
            </w:pPr>
            <w:ins w:id="22023" w:author="Author">
              <w:r w:rsidRPr="00D016EC">
                <w:t xml:space="preserve">0.99 </w:t>
              </w:r>
            </w:ins>
          </w:p>
        </w:tc>
        <w:tc>
          <w:tcPr>
            <w:tcW w:w="400" w:type="dxa"/>
            <w:noWrap/>
            <w:vAlign w:val="bottom"/>
            <w:hideMark/>
          </w:tcPr>
          <w:p w14:paraId="6BDC7B4C" w14:textId="77777777" w:rsidR="00C50A95" w:rsidRPr="00D016EC" w:rsidRDefault="00C50A95" w:rsidP="00416506">
            <w:pPr>
              <w:pStyle w:val="tabletext11"/>
              <w:jc w:val="center"/>
              <w:rPr>
                <w:ins w:id="22024" w:author="Author"/>
              </w:rPr>
            </w:pPr>
            <w:ins w:id="22025" w:author="Author">
              <w:r w:rsidRPr="00D016EC">
                <w:t xml:space="preserve">0.91 </w:t>
              </w:r>
            </w:ins>
          </w:p>
        </w:tc>
        <w:tc>
          <w:tcPr>
            <w:tcW w:w="400" w:type="dxa"/>
            <w:noWrap/>
            <w:vAlign w:val="bottom"/>
            <w:hideMark/>
          </w:tcPr>
          <w:p w14:paraId="04730E3F" w14:textId="77777777" w:rsidR="00C50A95" w:rsidRPr="00D016EC" w:rsidRDefault="00C50A95" w:rsidP="00416506">
            <w:pPr>
              <w:pStyle w:val="tabletext11"/>
              <w:jc w:val="center"/>
              <w:rPr>
                <w:ins w:id="22026" w:author="Author"/>
              </w:rPr>
            </w:pPr>
            <w:ins w:id="22027" w:author="Author">
              <w:r w:rsidRPr="00D016EC">
                <w:t xml:space="preserve">0.86 </w:t>
              </w:r>
            </w:ins>
          </w:p>
        </w:tc>
        <w:tc>
          <w:tcPr>
            <w:tcW w:w="400" w:type="dxa"/>
            <w:noWrap/>
            <w:vAlign w:val="bottom"/>
            <w:hideMark/>
          </w:tcPr>
          <w:p w14:paraId="4CF62F46" w14:textId="77777777" w:rsidR="00C50A95" w:rsidRPr="00D016EC" w:rsidRDefault="00C50A95" w:rsidP="00416506">
            <w:pPr>
              <w:pStyle w:val="tabletext11"/>
              <w:jc w:val="center"/>
              <w:rPr>
                <w:ins w:id="22028" w:author="Author"/>
              </w:rPr>
            </w:pPr>
            <w:ins w:id="22029" w:author="Author">
              <w:r w:rsidRPr="00D016EC">
                <w:t xml:space="preserve">0.82 </w:t>
              </w:r>
            </w:ins>
          </w:p>
        </w:tc>
        <w:tc>
          <w:tcPr>
            <w:tcW w:w="400" w:type="dxa"/>
            <w:noWrap/>
            <w:vAlign w:val="bottom"/>
            <w:hideMark/>
          </w:tcPr>
          <w:p w14:paraId="1B80669A" w14:textId="77777777" w:rsidR="00C50A95" w:rsidRPr="00D016EC" w:rsidRDefault="00C50A95" w:rsidP="00416506">
            <w:pPr>
              <w:pStyle w:val="tabletext11"/>
              <w:jc w:val="center"/>
              <w:rPr>
                <w:ins w:id="22030" w:author="Author"/>
              </w:rPr>
            </w:pPr>
            <w:ins w:id="22031" w:author="Author">
              <w:r w:rsidRPr="00D016EC">
                <w:t xml:space="preserve">0.75 </w:t>
              </w:r>
            </w:ins>
          </w:p>
        </w:tc>
        <w:tc>
          <w:tcPr>
            <w:tcW w:w="400" w:type="dxa"/>
            <w:noWrap/>
            <w:vAlign w:val="bottom"/>
            <w:hideMark/>
          </w:tcPr>
          <w:p w14:paraId="27ECD114" w14:textId="77777777" w:rsidR="00C50A95" w:rsidRPr="00D016EC" w:rsidRDefault="00C50A95" w:rsidP="00416506">
            <w:pPr>
              <w:pStyle w:val="tabletext11"/>
              <w:jc w:val="center"/>
              <w:rPr>
                <w:ins w:id="22032" w:author="Author"/>
              </w:rPr>
            </w:pPr>
            <w:ins w:id="22033" w:author="Author">
              <w:r w:rsidRPr="00D016EC">
                <w:t xml:space="preserve">0.72 </w:t>
              </w:r>
            </w:ins>
          </w:p>
        </w:tc>
        <w:tc>
          <w:tcPr>
            <w:tcW w:w="400" w:type="dxa"/>
            <w:noWrap/>
            <w:vAlign w:val="bottom"/>
            <w:hideMark/>
          </w:tcPr>
          <w:p w14:paraId="431DA968" w14:textId="77777777" w:rsidR="00C50A95" w:rsidRPr="00D016EC" w:rsidRDefault="00C50A95" w:rsidP="00416506">
            <w:pPr>
              <w:pStyle w:val="tabletext11"/>
              <w:jc w:val="center"/>
              <w:rPr>
                <w:ins w:id="22034" w:author="Author"/>
              </w:rPr>
            </w:pPr>
            <w:ins w:id="22035" w:author="Author">
              <w:r w:rsidRPr="00D016EC">
                <w:t xml:space="preserve">0.70 </w:t>
              </w:r>
            </w:ins>
          </w:p>
        </w:tc>
        <w:tc>
          <w:tcPr>
            <w:tcW w:w="400" w:type="dxa"/>
            <w:noWrap/>
            <w:vAlign w:val="bottom"/>
            <w:hideMark/>
          </w:tcPr>
          <w:p w14:paraId="63F8DD03" w14:textId="77777777" w:rsidR="00C50A95" w:rsidRPr="00D016EC" w:rsidRDefault="00C50A95" w:rsidP="00416506">
            <w:pPr>
              <w:pStyle w:val="tabletext11"/>
              <w:jc w:val="center"/>
              <w:rPr>
                <w:ins w:id="22036" w:author="Author"/>
              </w:rPr>
            </w:pPr>
            <w:ins w:id="22037" w:author="Author">
              <w:r w:rsidRPr="00D016EC">
                <w:t xml:space="preserve">0.68 </w:t>
              </w:r>
            </w:ins>
          </w:p>
        </w:tc>
        <w:tc>
          <w:tcPr>
            <w:tcW w:w="400" w:type="dxa"/>
            <w:noWrap/>
            <w:vAlign w:val="bottom"/>
            <w:hideMark/>
          </w:tcPr>
          <w:p w14:paraId="5D439AF3" w14:textId="77777777" w:rsidR="00C50A95" w:rsidRPr="00D016EC" w:rsidRDefault="00C50A95" w:rsidP="00416506">
            <w:pPr>
              <w:pStyle w:val="tabletext11"/>
              <w:jc w:val="center"/>
              <w:rPr>
                <w:ins w:id="22038" w:author="Author"/>
              </w:rPr>
            </w:pPr>
            <w:ins w:id="22039" w:author="Author">
              <w:r w:rsidRPr="00D016EC">
                <w:t xml:space="preserve">0.66 </w:t>
              </w:r>
            </w:ins>
          </w:p>
        </w:tc>
        <w:tc>
          <w:tcPr>
            <w:tcW w:w="400" w:type="dxa"/>
            <w:noWrap/>
            <w:vAlign w:val="bottom"/>
            <w:hideMark/>
          </w:tcPr>
          <w:p w14:paraId="059C3479" w14:textId="77777777" w:rsidR="00C50A95" w:rsidRPr="00D016EC" w:rsidRDefault="00C50A95" w:rsidP="00416506">
            <w:pPr>
              <w:pStyle w:val="tabletext11"/>
              <w:jc w:val="center"/>
              <w:rPr>
                <w:ins w:id="22040" w:author="Author"/>
              </w:rPr>
            </w:pPr>
            <w:ins w:id="22041" w:author="Author">
              <w:r w:rsidRPr="00D016EC">
                <w:t xml:space="preserve">0.64 </w:t>
              </w:r>
            </w:ins>
          </w:p>
        </w:tc>
        <w:tc>
          <w:tcPr>
            <w:tcW w:w="400" w:type="dxa"/>
            <w:noWrap/>
            <w:vAlign w:val="bottom"/>
            <w:hideMark/>
          </w:tcPr>
          <w:p w14:paraId="5495B16A" w14:textId="77777777" w:rsidR="00C50A95" w:rsidRPr="00D016EC" w:rsidRDefault="00C50A95" w:rsidP="00416506">
            <w:pPr>
              <w:pStyle w:val="tabletext11"/>
              <w:jc w:val="center"/>
              <w:rPr>
                <w:ins w:id="22042" w:author="Author"/>
              </w:rPr>
            </w:pPr>
            <w:ins w:id="22043" w:author="Author">
              <w:r w:rsidRPr="00D016EC">
                <w:t xml:space="preserve">0.62 </w:t>
              </w:r>
            </w:ins>
          </w:p>
        </w:tc>
        <w:tc>
          <w:tcPr>
            <w:tcW w:w="400" w:type="dxa"/>
            <w:noWrap/>
            <w:vAlign w:val="bottom"/>
            <w:hideMark/>
          </w:tcPr>
          <w:p w14:paraId="0DC416D6" w14:textId="77777777" w:rsidR="00C50A95" w:rsidRPr="00D016EC" w:rsidRDefault="00C50A95" w:rsidP="00416506">
            <w:pPr>
              <w:pStyle w:val="tabletext11"/>
              <w:jc w:val="center"/>
              <w:rPr>
                <w:ins w:id="22044" w:author="Author"/>
              </w:rPr>
            </w:pPr>
            <w:ins w:id="22045" w:author="Author">
              <w:r w:rsidRPr="00D016EC">
                <w:t xml:space="preserve">0.60 </w:t>
              </w:r>
            </w:ins>
          </w:p>
        </w:tc>
        <w:tc>
          <w:tcPr>
            <w:tcW w:w="400" w:type="dxa"/>
            <w:noWrap/>
            <w:vAlign w:val="bottom"/>
            <w:hideMark/>
          </w:tcPr>
          <w:p w14:paraId="36ACD5BA" w14:textId="77777777" w:rsidR="00C50A95" w:rsidRPr="00D016EC" w:rsidRDefault="00C50A95" w:rsidP="00416506">
            <w:pPr>
              <w:pStyle w:val="tabletext11"/>
              <w:jc w:val="center"/>
              <w:rPr>
                <w:ins w:id="22046" w:author="Author"/>
              </w:rPr>
            </w:pPr>
            <w:ins w:id="22047" w:author="Author">
              <w:r w:rsidRPr="00D016EC">
                <w:t xml:space="preserve">0.58 </w:t>
              </w:r>
            </w:ins>
          </w:p>
        </w:tc>
        <w:tc>
          <w:tcPr>
            <w:tcW w:w="400" w:type="dxa"/>
            <w:noWrap/>
            <w:vAlign w:val="bottom"/>
            <w:hideMark/>
          </w:tcPr>
          <w:p w14:paraId="1F900D13" w14:textId="77777777" w:rsidR="00C50A95" w:rsidRPr="00D016EC" w:rsidRDefault="00C50A95" w:rsidP="00416506">
            <w:pPr>
              <w:pStyle w:val="tabletext11"/>
              <w:jc w:val="center"/>
              <w:rPr>
                <w:ins w:id="22048" w:author="Author"/>
              </w:rPr>
            </w:pPr>
            <w:ins w:id="22049" w:author="Author">
              <w:r w:rsidRPr="00D016EC">
                <w:t xml:space="preserve">0.57 </w:t>
              </w:r>
            </w:ins>
          </w:p>
        </w:tc>
        <w:tc>
          <w:tcPr>
            <w:tcW w:w="400" w:type="dxa"/>
            <w:noWrap/>
            <w:vAlign w:val="bottom"/>
            <w:hideMark/>
          </w:tcPr>
          <w:p w14:paraId="745256D5" w14:textId="77777777" w:rsidR="00C50A95" w:rsidRPr="00D016EC" w:rsidRDefault="00C50A95" w:rsidP="00416506">
            <w:pPr>
              <w:pStyle w:val="tabletext11"/>
              <w:jc w:val="center"/>
              <w:rPr>
                <w:ins w:id="22050" w:author="Author"/>
              </w:rPr>
            </w:pPr>
            <w:ins w:id="22051" w:author="Author">
              <w:r w:rsidRPr="00D016EC">
                <w:t xml:space="preserve">0.55 </w:t>
              </w:r>
            </w:ins>
          </w:p>
        </w:tc>
        <w:tc>
          <w:tcPr>
            <w:tcW w:w="400" w:type="dxa"/>
            <w:noWrap/>
            <w:vAlign w:val="bottom"/>
            <w:hideMark/>
          </w:tcPr>
          <w:p w14:paraId="15DA2DC8" w14:textId="77777777" w:rsidR="00C50A95" w:rsidRPr="00D016EC" w:rsidRDefault="00C50A95" w:rsidP="00416506">
            <w:pPr>
              <w:pStyle w:val="tabletext11"/>
              <w:jc w:val="center"/>
              <w:rPr>
                <w:ins w:id="22052" w:author="Author"/>
              </w:rPr>
            </w:pPr>
            <w:ins w:id="22053" w:author="Author">
              <w:r w:rsidRPr="00D016EC">
                <w:t xml:space="preserve">0.53 </w:t>
              </w:r>
            </w:ins>
          </w:p>
        </w:tc>
        <w:tc>
          <w:tcPr>
            <w:tcW w:w="440" w:type="dxa"/>
            <w:noWrap/>
            <w:vAlign w:val="bottom"/>
            <w:hideMark/>
          </w:tcPr>
          <w:p w14:paraId="6E1B03A2" w14:textId="77777777" w:rsidR="00C50A95" w:rsidRPr="00D016EC" w:rsidRDefault="00C50A95" w:rsidP="00416506">
            <w:pPr>
              <w:pStyle w:val="tabletext11"/>
              <w:jc w:val="center"/>
              <w:rPr>
                <w:ins w:id="22054" w:author="Author"/>
              </w:rPr>
            </w:pPr>
            <w:ins w:id="22055" w:author="Author">
              <w:r w:rsidRPr="00D016EC">
                <w:t xml:space="preserve">0.52 </w:t>
              </w:r>
            </w:ins>
          </w:p>
        </w:tc>
        <w:tc>
          <w:tcPr>
            <w:tcW w:w="400" w:type="dxa"/>
            <w:noWrap/>
            <w:vAlign w:val="bottom"/>
            <w:hideMark/>
          </w:tcPr>
          <w:p w14:paraId="1D673D9D" w14:textId="77777777" w:rsidR="00C50A95" w:rsidRPr="00D016EC" w:rsidRDefault="00C50A95" w:rsidP="00416506">
            <w:pPr>
              <w:pStyle w:val="tabletext11"/>
              <w:jc w:val="center"/>
              <w:rPr>
                <w:ins w:id="22056" w:author="Author"/>
              </w:rPr>
            </w:pPr>
            <w:ins w:id="22057" w:author="Author">
              <w:r w:rsidRPr="00D016EC">
                <w:t xml:space="preserve">0.50 </w:t>
              </w:r>
            </w:ins>
          </w:p>
        </w:tc>
        <w:tc>
          <w:tcPr>
            <w:tcW w:w="400" w:type="dxa"/>
            <w:noWrap/>
            <w:vAlign w:val="bottom"/>
            <w:hideMark/>
          </w:tcPr>
          <w:p w14:paraId="1CB368E9" w14:textId="77777777" w:rsidR="00C50A95" w:rsidRPr="00D016EC" w:rsidRDefault="00C50A95" w:rsidP="00416506">
            <w:pPr>
              <w:pStyle w:val="tabletext11"/>
              <w:jc w:val="center"/>
              <w:rPr>
                <w:ins w:id="22058" w:author="Author"/>
              </w:rPr>
            </w:pPr>
            <w:ins w:id="22059" w:author="Author">
              <w:r w:rsidRPr="00D016EC">
                <w:t xml:space="preserve">0.49 </w:t>
              </w:r>
            </w:ins>
          </w:p>
        </w:tc>
        <w:tc>
          <w:tcPr>
            <w:tcW w:w="400" w:type="dxa"/>
            <w:noWrap/>
            <w:vAlign w:val="bottom"/>
            <w:hideMark/>
          </w:tcPr>
          <w:p w14:paraId="29CC60F4" w14:textId="77777777" w:rsidR="00C50A95" w:rsidRPr="00D016EC" w:rsidRDefault="00C50A95" w:rsidP="00416506">
            <w:pPr>
              <w:pStyle w:val="tabletext11"/>
              <w:jc w:val="center"/>
              <w:rPr>
                <w:ins w:id="22060" w:author="Author"/>
              </w:rPr>
            </w:pPr>
            <w:ins w:id="22061" w:author="Author">
              <w:r w:rsidRPr="00D016EC">
                <w:t xml:space="preserve">0.47 </w:t>
              </w:r>
            </w:ins>
          </w:p>
        </w:tc>
        <w:tc>
          <w:tcPr>
            <w:tcW w:w="400" w:type="dxa"/>
            <w:noWrap/>
            <w:vAlign w:val="bottom"/>
            <w:hideMark/>
          </w:tcPr>
          <w:p w14:paraId="20B02DDC" w14:textId="77777777" w:rsidR="00C50A95" w:rsidRPr="00D016EC" w:rsidRDefault="00C50A95" w:rsidP="00416506">
            <w:pPr>
              <w:pStyle w:val="tabletext11"/>
              <w:jc w:val="center"/>
              <w:rPr>
                <w:ins w:id="22062" w:author="Author"/>
              </w:rPr>
            </w:pPr>
            <w:ins w:id="22063" w:author="Author">
              <w:r w:rsidRPr="00D016EC">
                <w:t xml:space="preserve">0.46 </w:t>
              </w:r>
            </w:ins>
          </w:p>
        </w:tc>
        <w:tc>
          <w:tcPr>
            <w:tcW w:w="460" w:type="dxa"/>
            <w:noWrap/>
            <w:vAlign w:val="bottom"/>
            <w:hideMark/>
          </w:tcPr>
          <w:p w14:paraId="21DC13C3" w14:textId="77777777" w:rsidR="00C50A95" w:rsidRPr="00D016EC" w:rsidRDefault="00C50A95" w:rsidP="00416506">
            <w:pPr>
              <w:pStyle w:val="tabletext11"/>
              <w:jc w:val="center"/>
              <w:rPr>
                <w:ins w:id="22064" w:author="Author"/>
              </w:rPr>
            </w:pPr>
            <w:ins w:id="22065" w:author="Author">
              <w:r w:rsidRPr="00D016EC">
                <w:t xml:space="preserve">0.44 </w:t>
              </w:r>
            </w:ins>
          </w:p>
        </w:tc>
      </w:tr>
      <w:tr w:rsidR="00C50A95" w:rsidRPr="00D016EC" w14:paraId="465DBC0E" w14:textId="77777777" w:rsidTr="00416506">
        <w:trPr>
          <w:trHeight w:val="190"/>
          <w:ins w:id="22066" w:author="Author"/>
        </w:trPr>
        <w:tc>
          <w:tcPr>
            <w:tcW w:w="200" w:type="dxa"/>
            <w:tcBorders>
              <w:right w:val="nil"/>
            </w:tcBorders>
            <w:vAlign w:val="bottom"/>
          </w:tcPr>
          <w:p w14:paraId="6F501A8B" w14:textId="77777777" w:rsidR="00C50A95" w:rsidRPr="00D016EC" w:rsidRDefault="00C50A95" w:rsidP="00416506">
            <w:pPr>
              <w:pStyle w:val="tabletext11"/>
              <w:jc w:val="right"/>
              <w:rPr>
                <w:ins w:id="22067" w:author="Author"/>
              </w:rPr>
            </w:pPr>
          </w:p>
        </w:tc>
        <w:tc>
          <w:tcPr>
            <w:tcW w:w="1580" w:type="dxa"/>
            <w:tcBorders>
              <w:left w:val="nil"/>
            </w:tcBorders>
            <w:vAlign w:val="bottom"/>
            <w:hideMark/>
          </w:tcPr>
          <w:p w14:paraId="6F173B28" w14:textId="77777777" w:rsidR="00C50A95" w:rsidRPr="00D016EC" w:rsidRDefault="00C50A95" w:rsidP="00416506">
            <w:pPr>
              <w:pStyle w:val="tabletext11"/>
              <w:tabs>
                <w:tab w:val="decimal" w:pos="640"/>
              </w:tabs>
              <w:rPr>
                <w:ins w:id="22068" w:author="Author"/>
              </w:rPr>
            </w:pPr>
            <w:ins w:id="22069" w:author="Author">
              <w:r w:rsidRPr="00D016EC">
                <w:t>100,000 to 114,999</w:t>
              </w:r>
            </w:ins>
          </w:p>
        </w:tc>
        <w:tc>
          <w:tcPr>
            <w:tcW w:w="680" w:type="dxa"/>
            <w:noWrap/>
            <w:vAlign w:val="bottom"/>
            <w:hideMark/>
          </w:tcPr>
          <w:p w14:paraId="694566B0" w14:textId="77777777" w:rsidR="00C50A95" w:rsidRPr="00D016EC" w:rsidRDefault="00C50A95" w:rsidP="00416506">
            <w:pPr>
              <w:pStyle w:val="tabletext11"/>
              <w:jc w:val="center"/>
              <w:rPr>
                <w:ins w:id="22070" w:author="Author"/>
              </w:rPr>
            </w:pPr>
            <w:ins w:id="22071" w:author="Author">
              <w:r w:rsidRPr="00D016EC">
                <w:t xml:space="preserve">1.53 </w:t>
              </w:r>
            </w:ins>
          </w:p>
        </w:tc>
        <w:tc>
          <w:tcPr>
            <w:tcW w:w="900" w:type="dxa"/>
            <w:noWrap/>
            <w:vAlign w:val="bottom"/>
            <w:hideMark/>
          </w:tcPr>
          <w:p w14:paraId="26816334" w14:textId="77777777" w:rsidR="00C50A95" w:rsidRPr="00D016EC" w:rsidRDefault="00C50A95" w:rsidP="00416506">
            <w:pPr>
              <w:pStyle w:val="tabletext11"/>
              <w:jc w:val="center"/>
              <w:rPr>
                <w:ins w:id="22072" w:author="Author"/>
              </w:rPr>
            </w:pPr>
            <w:ins w:id="22073" w:author="Author">
              <w:r w:rsidRPr="00D016EC">
                <w:t xml:space="preserve">1.53 </w:t>
              </w:r>
            </w:ins>
          </w:p>
        </w:tc>
        <w:tc>
          <w:tcPr>
            <w:tcW w:w="400" w:type="dxa"/>
            <w:noWrap/>
            <w:vAlign w:val="bottom"/>
            <w:hideMark/>
          </w:tcPr>
          <w:p w14:paraId="4CC77FA2" w14:textId="77777777" w:rsidR="00C50A95" w:rsidRPr="00D016EC" w:rsidRDefault="00C50A95" w:rsidP="00416506">
            <w:pPr>
              <w:pStyle w:val="tabletext11"/>
              <w:jc w:val="center"/>
              <w:rPr>
                <w:ins w:id="22074" w:author="Author"/>
              </w:rPr>
            </w:pPr>
            <w:ins w:id="22075" w:author="Author">
              <w:r w:rsidRPr="00D016EC">
                <w:t xml:space="preserve">1.40 </w:t>
              </w:r>
            </w:ins>
          </w:p>
        </w:tc>
        <w:tc>
          <w:tcPr>
            <w:tcW w:w="400" w:type="dxa"/>
            <w:noWrap/>
            <w:vAlign w:val="bottom"/>
            <w:hideMark/>
          </w:tcPr>
          <w:p w14:paraId="1C78371B" w14:textId="77777777" w:rsidR="00C50A95" w:rsidRPr="00D016EC" w:rsidRDefault="00C50A95" w:rsidP="00416506">
            <w:pPr>
              <w:pStyle w:val="tabletext11"/>
              <w:jc w:val="center"/>
              <w:rPr>
                <w:ins w:id="22076" w:author="Author"/>
              </w:rPr>
            </w:pPr>
            <w:ins w:id="22077" w:author="Author">
              <w:r w:rsidRPr="00D016EC">
                <w:t xml:space="preserve">1.32 </w:t>
              </w:r>
            </w:ins>
          </w:p>
        </w:tc>
        <w:tc>
          <w:tcPr>
            <w:tcW w:w="400" w:type="dxa"/>
            <w:noWrap/>
            <w:vAlign w:val="bottom"/>
            <w:hideMark/>
          </w:tcPr>
          <w:p w14:paraId="4AE6C4B3" w14:textId="77777777" w:rsidR="00C50A95" w:rsidRPr="00D016EC" w:rsidRDefault="00C50A95" w:rsidP="00416506">
            <w:pPr>
              <w:pStyle w:val="tabletext11"/>
              <w:jc w:val="center"/>
              <w:rPr>
                <w:ins w:id="22078" w:author="Author"/>
              </w:rPr>
            </w:pPr>
            <w:ins w:id="22079" w:author="Author">
              <w:r w:rsidRPr="00D016EC">
                <w:t xml:space="preserve">1.21 </w:t>
              </w:r>
            </w:ins>
          </w:p>
        </w:tc>
        <w:tc>
          <w:tcPr>
            <w:tcW w:w="400" w:type="dxa"/>
            <w:noWrap/>
            <w:vAlign w:val="bottom"/>
            <w:hideMark/>
          </w:tcPr>
          <w:p w14:paraId="1214E238" w14:textId="77777777" w:rsidR="00C50A95" w:rsidRPr="00D016EC" w:rsidRDefault="00C50A95" w:rsidP="00416506">
            <w:pPr>
              <w:pStyle w:val="tabletext11"/>
              <w:jc w:val="center"/>
              <w:rPr>
                <w:ins w:id="22080" w:author="Author"/>
              </w:rPr>
            </w:pPr>
            <w:ins w:id="22081" w:author="Author">
              <w:r w:rsidRPr="00D016EC">
                <w:t xml:space="preserve">1.07 </w:t>
              </w:r>
            </w:ins>
          </w:p>
        </w:tc>
        <w:tc>
          <w:tcPr>
            <w:tcW w:w="400" w:type="dxa"/>
            <w:noWrap/>
            <w:vAlign w:val="bottom"/>
            <w:hideMark/>
          </w:tcPr>
          <w:p w14:paraId="463733FE" w14:textId="77777777" w:rsidR="00C50A95" w:rsidRPr="00D016EC" w:rsidRDefault="00C50A95" w:rsidP="00416506">
            <w:pPr>
              <w:pStyle w:val="tabletext11"/>
              <w:jc w:val="center"/>
              <w:rPr>
                <w:ins w:id="22082" w:author="Author"/>
              </w:rPr>
            </w:pPr>
            <w:ins w:id="22083" w:author="Author">
              <w:r w:rsidRPr="00D016EC">
                <w:t xml:space="preserve">1.04 </w:t>
              </w:r>
            </w:ins>
          </w:p>
        </w:tc>
        <w:tc>
          <w:tcPr>
            <w:tcW w:w="400" w:type="dxa"/>
            <w:noWrap/>
            <w:vAlign w:val="bottom"/>
            <w:hideMark/>
          </w:tcPr>
          <w:p w14:paraId="4ED27336" w14:textId="77777777" w:rsidR="00C50A95" w:rsidRPr="00D016EC" w:rsidRDefault="00C50A95" w:rsidP="00416506">
            <w:pPr>
              <w:pStyle w:val="tabletext11"/>
              <w:jc w:val="center"/>
              <w:rPr>
                <w:ins w:id="22084" w:author="Author"/>
              </w:rPr>
            </w:pPr>
            <w:ins w:id="22085" w:author="Author">
              <w:r w:rsidRPr="00D016EC">
                <w:t xml:space="preserve">0.97 </w:t>
              </w:r>
            </w:ins>
          </w:p>
        </w:tc>
        <w:tc>
          <w:tcPr>
            <w:tcW w:w="400" w:type="dxa"/>
            <w:noWrap/>
            <w:vAlign w:val="bottom"/>
            <w:hideMark/>
          </w:tcPr>
          <w:p w14:paraId="7A9AB395" w14:textId="77777777" w:rsidR="00C50A95" w:rsidRPr="00D016EC" w:rsidRDefault="00C50A95" w:rsidP="00416506">
            <w:pPr>
              <w:pStyle w:val="tabletext11"/>
              <w:jc w:val="center"/>
              <w:rPr>
                <w:ins w:id="22086" w:author="Author"/>
              </w:rPr>
            </w:pPr>
            <w:ins w:id="22087" w:author="Author">
              <w:r w:rsidRPr="00D016EC">
                <w:t xml:space="preserve">0.92 </w:t>
              </w:r>
            </w:ins>
          </w:p>
        </w:tc>
        <w:tc>
          <w:tcPr>
            <w:tcW w:w="400" w:type="dxa"/>
            <w:noWrap/>
            <w:vAlign w:val="bottom"/>
            <w:hideMark/>
          </w:tcPr>
          <w:p w14:paraId="1BE85A96" w14:textId="77777777" w:rsidR="00C50A95" w:rsidRPr="00D016EC" w:rsidRDefault="00C50A95" w:rsidP="00416506">
            <w:pPr>
              <w:pStyle w:val="tabletext11"/>
              <w:jc w:val="center"/>
              <w:rPr>
                <w:ins w:id="22088" w:author="Author"/>
              </w:rPr>
            </w:pPr>
            <w:ins w:id="22089" w:author="Author">
              <w:r w:rsidRPr="00D016EC">
                <w:t xml:space="preserve">0.89 </w:t>
              </w:r>
            </w:ins>
          </w:p>
        </w:tc>
        <w:tc>
          <w:tcPr>
            <w:tcW w:w="400" w:type="dxa"/>
            <w:noWrap/>
            <w:vAlign w:val="bottom"/>
            <w:hideMark/>
          </w:tcPr>
          <w:p w14:paraId="3BE7DEEB" w14:textId="77777777" w:rsidR="00C50A95" w:rsidRPr="00D016EC" w:rsidRDefault="00C50A95" w:rsidP="00416506">
            <w:pPr>
              <w:pStyle w:val="tabletext11"/>
              <w:jc w:val="center"/>
              <w:rPr>
                <w:ins w:id="22090" w:author="Author"/>
              </w:rPr>
            </w:pPr>
            <w:ins w:id="22091" w:author="Author">
              <w:r w:rsidRPr="00D016EC">
                <w:t xml:space="preserve">0.81 </w:t>
              </w:r>
            </w:ins>
          </w:p>
        </w:tc>
        <w:tc>
          <w:tcPr>
            <w:tcW w:w="400" w:type="dxa"/>
            <w:noWrap/>
            <w:vAlign w:val="bottom"/>
            <w:hideMark/>
          </w:tcPr>
          <w:p w14:paraId="495FC093" w14:textId="77777777" w:rsidR="00C50A95" w:rsidRPr="00D016EC" w:rsidRDefault="00C50A95" w:rsidP="00416506">
            <w:pPr>
              <w:pStyle w:val="tabletext11"/>
              <w:jc w:val="center"/>
              <w:rPr>
                <w:ins w:id="22092" w:author="Author"/>
              </w:rPr>
            </w:pPr>
            <w:ins w:id="22093" w:author="Author">
              <w:r w:rsidRPr="00D016EC">
                <w:t xml:space="preserve">0.78 </w:t>
              </w:r>
            </w:ins>
          </w:p>
        </w:tc>
        <w:tc>
          <w:tcPr>
            <w:tcW w:w="400" w:type="dxa"/>
            <w:noWrap/>
            <w:vAlign w:val="bottom"/>
            <w:hideMark/>
          </w:tcPr>
          <w:p w14:paraId="796BB41F" w14:textId="77777777" w:rsidR="00C50A95" w:rsidRPr="00D016EC" w:rsidRDefault="00C50A95" w:rsidP="00416506">
            <w:pPr>
              <w:pStyle w:val="tabletext11"/>
              <w:jc w:val="center"/>
              <w:rPr>
                <w:ins w:id="22094" w:author="Author"/>
              </w:rPr>
            </w:pPr>
            <w:ins w:id="22095" w:author="Author">
              <w:r w:rsidRPr="00D016EC">
                <w:t xml:space="preserve">0.76 </w:t>
              </w:r>
            </w:ins>
          </w:p>
        </w:tc>
        <w:tc>
          <w:tcPr>
            <w:tcW w:w="400" w:type="dxa"/>
            <w:noWrap/>
            <w:vAlign w:val="bottom"/>
            <w:hideMark/>
          </w:tcPr>
          <w:p w14:paraId="33E9F89B" w14:textId="77777777" w:rsidR="00C50A95" w:rsidRPr="00D016EC" w:rsidRDefault="00C50A95" w:rsidP="00416506">
            <w:pPr>
              <w:pStyle w:val="tabletext11"/>
              <w:jc w:val="center"/>
              <w:rPr>
                <w:ins w:id="22096" w:author="Author"/>
              </w:rPr>
            </w:pPr>
            <w:ins w:id="22097" w:author="Author">
              <w:r w:rsidRPr="00D016EC">
                <w:t xml:space="preserve">0.74 </w:t>
              </w:r>
            </w:ins>
          </w:p>
        </w:tc>
        <w:tc>
          <w:tcPr>
            <w:tcW w:w="400" w:type="dxa"/>
            <w:noWrap/>
            <w:vAlign w:val="bottom"/>
            <w:hideMark/>
          </w:tcPr>
          <w:p w14:paraId="31F32927" w14:textId="77777777" w:rsidR="00C50A95" w:rsidRPr="00D016EC" w:rsidRDefault="00C50A95" w:rsidP="00416506">
            <w:pPr>
              <w:pStyle w:val="tabletext11"/>
              <w:jc w:val="center"/>
              <w:rPr>
                <w:ins w:id="22098" w:author="Author"/>
              </w:rPr>
            </w:pPr>
            <w:ins w:id="22099" w:author="Author">
              <w:r w:rsidRPr="00D016EC">
                <w:t xml:space="preserve">0.71 </w:t>
              </w:r>
            </w:ins>
          </w:p>
        </w:tc>
        <w:tc>
          <w:tcPr>
            <w:tcW w:w="400" w:type="dxa"/>
            <w:noWrap/>
            <w:vAlign w:val="bottom"/>
            <w:hideMark/>
          </w:tcPr>
          <w:p w14:paraId="587E84A6" w14:textId="77777777" w:rsidR="00C50A95" w:rsidRPr="00D016EC" w:rsidRDefault="00C50A95" w:rsidP="00416506">
            <w:pPr>
              <w:pStyle w:val="tabletext11"/>
              <w:jc w:val="center"/>
              <w:rPr>
                <w:ins w:id="22100" w:author="Author"/>
              </w:rPr>
            </w:pPr>
            <w:ins w:id="22101" w:author="Author">
              <w:r w:rsidRPr="00D016EC">
                <w:t xml:space="preserve">0.69 </w:t>
              </w:r>
            </w:ins>
          </w:p>
        </w:tc>
        <w:tc>
          <w:tcPr>
            <w:tcW w:w="400" w:type="dxa"/>
            <w:noWrap/>
            <w:vAlign w:val="bottom"/>
            <w:hideMark/>
          </w:tcPr>
          <w:p w14:paraId="08B3B916" w14:textId="77777777" w:rsidR="00C50A95" w:rsidRPr="00D016EC" w:rsidRDefault="00C50A95" w:rsidP="00416506">
            <w:pPr>
              <w:pStyle w:val="tabletext11"/>
              <w:jc w:val="center"/>
              <w:rPr>
                <w:ins w:id="22102" w:author="Author"/>
              </w:rPr>
            </w:pPr>
            <w:ins w:id="22103" w:author="Author">
              <w:r w:rsidRPr="00D016EC">
                <w:t xml:space="preserve">0.67 </w:t>
              </w:r>
            </w:ins>
          </w:p>
        </w:tc>
        <w:tc>
          <w:tcPr>
            <w:tcW w:w="400" w:type="dxa"/>
            <w:noWrap/>
            <w:vAlign w:val="bottom"/>
            <w:hideMark/>
          </w:tcPr>
          <w:p w14:paraId="71D0403B" w14:textId="77777777" w:rsidR="00C50A95" w:rsidRPr="00D016EC" w:rsidRDefault="00C50A95" w:rsidP="00416506">
            <w:pPr>
              <w:pStyle w:val="tabletext11"/>
              <w:jc w:val="center"/>
              <w:rPr>
                <w:ins w:id="22104" w:author="Author"/>
              </w:rPr>
            </w:pPr>
            <w:ins w:id="22105" w:author="Author">
              <w:r w:rsidRPr="00D016EC">
                <w:t xml:space="preserve">0.65 </w:t>
              </w:r>
            </w:ins>
          </w:p>
        </w:tc>
        <w:tc>
          <w:tcPr>
            <w:tcW w:w="400" w:type="dxa"/>
            <w:noWrap/>
            <w:vAlign w:val="bottom"/>
            <w:hideMark/>
          </w:tcPr>
          <w:p w14:paraId="5D3CFCF6" w14:textId="77777777" w:rsidR="00C50A95" w:rsidRPr="00D016EC" w:rsidRDefault="00C50A95" w:rsidP="00416506">
            <w:pPr>
              <w:pStyle w:val="tabletext11"/>
              <w:jc w:val="center"/>
              <w:rPr>
                <w:ins w:id="22106" w:author="Author"/>
              </w:rPr>
            </w:pPr>
            <w:ins w:id="22107" w:author="Author">
              <w:r w:rsidRPr="00D016EC">
                <w:t xml:space="preserve">0.63 </w:t>
              </w:r>
            </w:ins>
          </w:p>
        </w:tc>
        <w:tc>
          <w:tcPr>
            <w:tcW w:w="400" w:type="dxa"/>
            <w:noWrap/>
            <w:vAlign w:val="bottom"/>
            <w:hideMark/>
          </w:tcPr>
          <w:p w14:paraId="07C14801" w14:textId="77777777" w:rsidR="00C50A95" w:rsidRPr="00D016EC" w:rsidRDefault="00C50A95" w:rsidP="00416506">
            <w:pPr>
              <w:pStyle w:val="tabletext11"/>
              <w:jc w:val="center"/>
              <w:rPr>
                <w:ins w:id="22108" w:author="Author"/>
              </w:rPr>
            </w:pPr>
            <w:ins w:id="22109" w:author="Author">
              <w:r w:rsidRPr="00D016EC">
                <w:t xml:space="preserve">0.61 </w:t>
              </w:r>
            </w:ins>
          </w:p>
        </w:tc>
        <w:tc>
          <w:tcPr>
            <w:tcW w:w="400" w:type="dxa"/>
            <w:noWrap/>
            <w:vAlign w:val="bottom"/>
            <w:hideMark/>
          </w:tcPr>
          <w:p w14:paraId="1CF411A7" w14:textId="77777777" w:rsidR="00C50A95" w:rsidRPr="00D016EC" w:rsidRDefault="00C50A95" w:rsidP="00416506">
            <w:pPr>
              <w:pStyle w:val="tabletext11"/>
              <w:jc w:val="center"/>
              <w:rPr>
                <w:ins w:id="22110" w:author="Author"/>
              </w:rPr>
            </w:pPr>
            <w:ins w:id="22111" w:author="Author">
              <w:r w:rsidRPr="00D016EC">
                <w:t xml:space="preserve">0.59 </w:t>
              </w:r>
            </w:ins>
          </w:p>
        </w:tc>
        <w:tc>
          <w:tcPr>
            <w:tcW w:w="400" w:type="dxa"/>
            <w:noWrap/>
            <w:vAlign w:val="bottom"/>
            <w:hideMark/>
          </w:tcPr>
          <w:p w14:paraId="5A55EB7D" w14:textId="77777777" w:rsidR="00C50A95" w:rsidRPr="00D016EC" w:rsidRDefault="00C50A95" w:rsidP="00416506">
            <w:pPr>
              <w:pStyle w:val="tabletext11"/>
              <w:jc w:val="center"/>
              <w:rPr>
                <w:ins w:id="22112" w:author="Author"/>
              </w:rPr>
            </w:pPr>
            <w:ins w:id="22113" w:author="Author">
              <w:r w:rsidRPr="00D016EC">
                <w:t xml:space="preserve">0.58 </w:t>
              </w:r>
            </w:ins>
          </w:p>
        </w:tc>
        <w:tc>
          <w:tcPr>
            <w:tcW w:w="440" w:type="dxa"/>
            <w:noWrap/>
            <w:vAlign w:val="bottom"/>
            <w:hideMark/>
          </w:tcPr>
          <w:p w14:paraId="2D38009D" w14:textId="77777777" w:rsidR="00C50A95" w:rsidRPr="00D016EC" w:rsidRDefault="00C50A95" w:rsidP="00416506">
            <w:pPr>
              <w:pStyle w:val="tabletext11"/>
              <w:jc w:val="center"/>
              <w:rPr>
                <w:ins w:id="22114" w:author="Author"/>
              </w:rPr>
            </w:pPr>
            <w:ins w:id="22115" w:author="Author">
              <w:r w:rsidRPr="00D016EC">
                <w:t xml:space="preserve">0.56 </w:t>
              </w:r>
            </w:ins>
          </w:p>
        </w:tc>
        <w:tc>
          <w:tcPr>
            <w:tcW w:w="400" w:type="dxa"/>
            <w:noWrap/>
            <w:vAlign w:val="bottom"/>
            <w:hideMark/>
          </w:tcPr>
          <w:p w14:paraId="587C5795" w14:textId="77777777" w:rsidR="00C50A95" w:rsidRPr="00D016EC" w:rsidRDefault="00C50A95" w:rsidP="00416506">
            <w:pPr>
              <w:pStyle w:val="tabletext11"/>
              <w:jc w:val="center"/>
              <w:rPr>
                <w:ins w:id="22116" w:author="Author"/>
              </w:rPr>
            </w:pPr>
            <w:ins w:id="22117" w:author="Author">
              <w:r w:rsidRPr="00D016EC">
                <w:t xml:space="preserve">0.54 </w:t>
              </w:r>
            </w:ins>
          </w:p>
        </w:tc>
        <w:tc>
          <w:tcPr>
            <w:tcW w:w="400" w:type="dxa"/>
            <w:noWrap/>
            <w:vAlign w:val="bottom"/>
            <w:hideMark/>
          </w:tcPr>
          <w:p w14:paraId="3538D316" w14:textId="77777777" w:rsidR="00C50A95" w:rsidRPr="00D016EC" w:rsidRDefault="00C50A95" w:rsidP="00416506">
            <w:pPr>
              <w:pStyle w:val="tabletext11"/>
              <w:jc w:val="center"/>
              <w:rPr>
                <w:ins w:id="22118" w:author="Author"/>
              </w:rPr>
            </w:pPr>
            <w:ins w:id="22119" w:author="Author">
              <w:r w:rsidRPr="00D016EC">
                <w:t xml:space="preserve">0.53 </w:t>
              </w:r>
            </w:ins>
          </w:p>
        </w:tc>
        <w:tc>
          <w:tcPr>
            <w:tcW w:w="400" w:type="dxa"/>
            <w:noWrap/>
            <w:vAlign w:val="bottom"/>
            <w:hideMark/>
          </w:tcPr>
          <w:p w14:paraId="6006B24E" w14:textId="77777777" w:rsidR="00C50A95" w:rsidRPr="00D016EC" w:rsidRDefault="00C50A95" w:rsidP="00416506">
            <w:pPr>
              <w:pStyle w:val="tabletext11"/>
              <w:jc w:val="center"/>
              <w:rPr>
                <w:ins w:id="22120" w:author="Author"/>
              </w:rPr>
            </w:pPr>
            <w:ins w:id="22121" w:author="Author">
              <w:r w:rsidRPr="00D016EC">
                <w:t xml:space="preserve">0.51 </w:t>
              </w:r>
            </w:ins>
          </w:p>
        </w:tc>
        <w:tc>
          <w:tcPr>
            <w:tcW w:w="400" w:type="dxa"/>
            <w:noWrap/>
            <w:vAlign w:val="bottom"/>
            <w:hideMark/>
          </w:tcPr>
          <w:p w14:paraId="7BF346D4" w14:textId="77777777" w:rsidR="00C50A95" w:rsidRPr="00D016EC" w:rsidRDefault="00C50A95" w:rsidP="00416506">
            <w:pPr>
              <w:pStyle w:val="tabletext11"/>
              <w:jc w:val="center"/>
              <w:rPr>
                <w:ins w:id="22122" w:author="Author"/>
              </w:rPr>
            </w:pPr>
            <w:ins w:id="22123" w:author="Author">
              <w:r w:rsidRPr="00D016EC">
                <w:t xml:space="preserve">0.50 </w:t>
              </w:r>
            </w:ins>
          </w:p>
        </w:tc>
        <w:tc>
          <w:tcPr>
            <w:tcW w:w="460" w:type="dxa"/>
            <w:noWrap/>
            <w:vAlign w:val="bottom"/>
            <w:hideMark/>
          </w:tcPr>
          <w:p w14:paraId="3EF133D1" w14:textId="77777777" w:rsidR="00C50A95" w:rsidRPr="00D016EC" w:rsidRDefault="00C50A95" w:rsidP="00416506">
            <w:pPr>
              <w:pStyle w:val="tabletext11"/>
              <w:jc w:val="center"/>
              <w:rPr>
                <w:ins w:id="22124" w:author="Author"/>
              </w:rPr>
            </w:pPr>
            <w:ins w:id="22125" w:author="Author">
              <w:r w:rsidRPr="00D016EC">
                <w:t xml:space="preserve">0.48 </w:t>
              </w:r>
            </w:ins>
          </w:p>
        </w:tc>
      </w:tr>
      <w:tr w:rsidR="00C50A95" w:rsidRPr="00D016EC" w14:paraId="1F35401A" w14:textId="77777777" w:rsidTr="00416506">
        <w:trPr>
          <w:trHeight w:val="190"/>
          <w:ins w:id="22126" w:author="Author"/>
        </w:trPr>
        <w:tc>
          <w:tcPr>
            <w:tcW w:w="200" w:type="dxa"/>
            <w:tcBorders>
              <w:right w:val="nil"/>
            </w:tcBorders>
            <w:vAlign w:val="bottom"/>
          </w:tcPr>
          <w:p w14:paraId="15044AD7" w14:textId="77777777" w:rsidR="00C50A95" w:rsidRPr="00D016EC" w:rsidRDefault="00C50A95" w:rsidP="00416506">
            <w:pPr>
              <w:pStyle w:val="tabletext11"/>
              <w:jc w:val="right"/>
              <w:rPr>
                <w:ins w:id="22127" w:author="Author"/>
              </w:rPr>
            </w:pPr>
          </w:p>
        </w:tc>
        <w:tc>
          <w:tcPr>
            <w:tcW w:w="1580" w:type="dxa"/>
            <w:tcBorders>
              <w:left w:val="nil"/>
            </w:tcBorders>
            <w:vAlign w:val="bottom"/>
            <w:hideMark/>
          </w:tcPr>
          <w:p w14:paraId="60B7E734" w14:textId="77777777" w:rsidR="00C50A95" w:rsidRPr="00D016EC" w:rsidRDefault="00C50A95" w:rsidP="00416506">
            <w:pPr>
              <w:pStyle w:val="tabletext11"/>
              <w:tabs>
                <w:tab w:val="decimal" w:pos="640"/>
              </w:tabs>
              <w:rPr>
                <w:ins w:id="22128" w:author="Author"/>
              </w:rPr>
            </w:pPr>
            <w:ins w:id="22129" w:author="Author">
              <w:r w:rsidRPr="00D016EC">
                <w:t>115,000 to 129,999</w:t>
              </w:r>
            </w:ins>
          </w:p>
        </w:tc>
        <w:tc>
          <w:tcPr>
            <w:tcW w:w="680" w:type="dxa"/>
            <w:noWrap/>
            <w:vAlign w:val="bottom"/>
            <w:hideMark/>
          </w:tcPr>
          <w:p w14:paraId="0A2DB293" w14:textId="77777777" w:rsidR="00C50A95" w:rsidRPr="00D016EC" w:rsidRDefault="00C50A95" w:rsidP="00416506">
            <w:pPr>
              <w:pStyle w:val="tabletext11"/>
              <w:jc w:val="center"/>
              <w:rPr>
                <w:ins w:id="22130" w:author="Author"/>
              </w:rPr>
            </w:pPr>
            <w:ins w:id="22131" w:author="Author">
              <w:r w:rsidRPr="00D016EC">
                <w:t xml:space="preserve">1.58 </w:t>
              </w:r>
            </w:ins>
          </w:p>
        </w:tc>
        <w:tc>
          <w:tcPr>
            <w:tcW w:w="900" w:type="dxa"/>
            <w:noWrap/>
            <w:vAlign w:val="bottom"/>
            <w:hideMark/>
          </w:tcPr>
          <w:p w14:paraId="16286E79" w14:textId="77777777" w:rsidR="00C50A95" w:rsidRPr="00D016EC" w:rsidRDefault="00C50A95" w:rsidP="00416506">
            <w:pPr>
              <w:pStyle w:val="tabletext11"/>
              <w:jc w:val="center"/>
              <w:rPr>
                <w:ins w:id="22132" w:author="Author"/>
              </w:rPr>
            </w:pPr>
            <w:ins w:id="22133" w:author="Author">
              <w:r w:rsidRPr="00D016EC">
                <w:t xml:space="preserve">1.58 </w:t>
              </w:r>
            </w:ins>
          </w:p>
        </w:tc>
        <w:tc>
          <w:tcPr>
            <w:tcW w:w="400" w:type="dxa"/>
            <w:noWrap/>
            <w:vAlign w:val="bottom"/>
            <w:hideMark/>
          </w:tcPr>
          <w:p w14:paraId="2822CCDC" w14:textId="77777777" w:rsidR="00C50A95" w:rsidRPr="00D016EC" w:rsidRDefault="00C50A95" w:rsidP="00416506">
            <w:pPr>
              <w:pStyle w:val="tabletext11"/>
              <w:jc w:val="center"/>
              <w:rPr>
                <w:ins w:id="22134" w:author="Author"/>
              </w:rPr>
            </w:pPr>
            <w:ins w:id="22135" w:author="Author">
              <w:r w:rsidRPr="00D016EC">
                <w:t xml:space="preserve">1.45 </w:t>
              </w:r>
            </w:ins>
          </w:p>
        </w:tc>
        <w:tc>
          <w:tcPr>
            <w:tcW w:w="400" w:type="dxa"/>
            <w:noWrap/>
            <w:vAlign w:val="bottom"/>
            <w:hideMark/>
          </w:tcPr>
          <w:p w14:paraId="5A19D08A" w14:textId="77777777" w:rsidR="00C50A95" w:rsidRPr="00D016EC" w:rsidRDefault="00C50A95" w:rsidP="00416506">
            <w:pPr>
              <w:pStyle w:val="tabletext11"/>
              <w:jc w:val="center"/>
              <w:rPr>
                <w:ins w:id="22136" w:author="Author"/>
              </w:rPr>
            </w:pPr>
            <w:ins w:id="22137" w:author="Author">
              <w:r w:rsidRPr="00D016EC">
                <w:t xml:space="preserve">1.37 </w:t>
              </w:r>
            </w:ins>
          </w:p>
        </w:tc>
        <w:tc>
          <w:tcPr>
            <w:tcW w:w="400" w:type="dxa"/>
            <w:noWrap/>
            <w:vAlign w:val="bottom"/>
            <w:hideMark/>
          </w:tcPr>
          <w:p w14:paraId="2B6215F3" w14:textId="77777777" w:rsidR="00C50A95" w:rsidRPr="00D016EC" w:rsidRDefault="00C50A95" w:rsidP="00416506">
            <w:pPr>
              <w:pStyle w:val="tabletext11"/>
              <w:jc w:val="center"/>
              <w:rPr>
                <w:ins w:id="22138" w:author="Author"/>
              </w:rPr>
            </w:pPr>
            <w:ins w:id="22139" w:author="Author">
              <w:r w:rsidRPr="00D016EC">
                <w:t xml:space="preserve">1.26 </w:t>
              </w:r>
            </w:ins>
          </w:p>
        </w:tc>
        <w:tc>
          <w:tcPr>
            <w:tcW w:w="400" w:type="dxa"/>
            <w:noWrap/>
            <w:vAlign w:val="bottom"/>
            <w:hideMark/>
          </w:tcPr>
          <w:p w14:paraId="6CF0E09E" w14:textId="77777777" w:rsidR="00C50A95" w:rsidRPr="00D016EC" w:rsidRDefault="00C50A95" w:rsidP="00416506">
            <w:pPr>
              <w:pStyle w:val="tabletext11"/>
              <w:jc w:val="center"/>
              <w:rPr>
                <w:ins w:id="22140" w:author="Author"/>
              </w:rPr>
            </w:pPr>
            <w:ins w:id="22141" w:author="Author">
              <w:r w:rsidRPr="00D016EC">
                <w:t xml:space="preserve">1.12 </w:t>
              </w:r>
            </w:ins>
          </w:p>
        </w:tc>
        <w:tc>
          <w:tcPr>
            <w:tcW w:w="400" w:type="dxa"/>
            <w:noWrap/>
            <w:vAlign w:val="bottom"/>
            <w:hideMark/>
          </w:tcPr>
          <w:p w14:paraId="6FE60954" w14:textId="77777777" w:rsidR="00C50A95" w:rsidRPr="00D016EC" w:rsidRDefault="00C50A95" w:rsidP="00416506">
            <w:pPr>
              <w:pStyle w:val="tabletext11"/>
              <w:jc w:val="center"/>
              <w:rPr>
                <w:ins w:id="22142" w:author="Author"/>
              </w:rPr>
            </w:pPr>
            <w:ins w:id="22143" w:author="Author">
              <w:r w:rsidRPr="00D016EC">
                <w:t xml:space="preserve">1.09 </w:t>
              </w:r>
            </w:ins>
          </w:p>
        </w:tc>
        <w:tc>
          <w:tcPr>
            <w:tcW w:w="400" w:type="dxa"/>
            <w:noWrap/>
            <w:vAlign w:val="bottom"/>
            <w:hideMark/>
          </w:tcPr>
          <w:p w14:paraId="6700C623" w14:textId="77777777" w:rsidR="00C50A95" w:rsidRPr="00D016EC" w:rsidRDefault="00C50A95" w:rsidP="00416506">
            <w:pPr>
              <w:pStyle w:val="tabletext11"/>
              <w:jc w:val="center"/>
              <w:rPr>
                <w:ins w:id="22144" w:author="Author"/>
              </w:rPr>
            </w:pPr>
            <w:ins w:id="22145" w:author="Author">
              <w:r w:rsidRPr="00D016EC">
                <w:t xml:space="preserve">1.03 </w:t>
              </w:r>
            </w:ins>
          </w:p>
        </w:tc>
        <w:tc>
          <w:tcPr>
            <w:tcW w:w="400" w:type="dxa"/>
            <w:noWrap/>
            <w:vAlign w:val="bottom"/>
            <w:hideMark/>
          </w:tcPr>
          <w:p w14:paraId="23BE18D7" w14:textId="77777777" w:rsidR="00C50A95" w:rsidRPr="00D016EC" w:rsidRDefault="00C50A95" w:rsidP="00416506">
            <w:pPr>
              <w:pStyle w:val="tabletext11"/>
              <w:jc w:val="center"/>
              <w:rPr>
                <w:ins w:id="22146" w:author="Author"/>
              </w:rPr>
            </w:pPr>
            <w:ins w:id="22147" w:author="Author">
              <w:r w:rsidRPr="00D016EC">
                <w:t xml:space="preserve">0.98 </w:t>
              </w:r>
            </w:ins>
          </w:p>
        </w:tc>
        <w:tc>
          <w:tcPr>
            <w:tcW w:w="400" w:type="dxa"/>
            <w:noWrap/>
            <w:vAlign w:val="bottom"/>
            <w:hideMark/>
          </w:tcPr>
          <w:p w14:paraId="4ECBA7B4" w14:textId="77777777" w:rsidR="00C50A95" w:rsidRPr="00D016EC" w:rsidRDefault="00C50A95" w:rsidP="00416506">
            <w:pPr>
              <w:pStyle w:val="tabletext11"/>
              <w:jc w:val="center"/>
              <w:rPr>
                <w:ins w:id="22148" w:author="Author"/>
              </w:rPr>
            </w:pPr>
            <w:ins w:id="22149" w:author="Author">
              <w:r w:rsidRPr="00D016EC">
                <w:t xml:space="preserve">0.95 </w:t>
              </w:r>
            </w:ins>
          </w:p>
        </w:tc>
        <w:tc>
          <w:tcPr>
            <w:tcW w:w="400" w:type="dxa"/>
            <w:noWrap/>
            <w:vAlign w:val="bottom"/>
            <w:hideMark/>
          </w:tcPr>
          <w:p w14:paraId="75ED75AF" w14:textId="77777777" w:rsidR="00C50A95" w:rsidRPr="00D016EC" w:rsidRDefault="00C50A95" w:rsidP="00416506">
            <w:pPr>
              <w:pStyle w:val="tabletext11"/>
              <w:jc w:val="center"/>
              <w:rPr>
                <w:ins w:id="22150" w:author="Author"/>
              </w:rPr>
            </w:pPr>
            <w:ins w:id="22151" w:author="Author">
              <w:r w:rsidRPr="00D016EC">
                <w:t xml:space="preserve">0.86 </w:t>
              </w:r>
            </w:ins>
          </w:p>
        </w:tc>
        <w:tc>
          <w:tcPr>
            <w:tcW w:w="400" w:type="dxa"/>
            <w:noWrap/>
            <w:vAlign w:val="bottom"/>
            <w:hideMark/>
          </w:tcPr>
          <w:p w14:paraId="31C8BDDA" w14:textId="77777777" w:rsidR="00C50A95" w:rsidRPr="00D016EC" w:rsidRDefault="00C50A95" w:rsidP="00416506">
            <w:pPr>
              <w:pStyle w:val="tabletext11"/>
              <w:jc w:val="center"/>
              <w:rPr>
                <w:ins w:id="22152" w:author="Author"/>
              </w:rPr>
            </w:pPr>
            <w:ins w:id="22153" w:author="Author">
              <w:r w:rsidRPr="00D016EC">
                <w:t xml:space="preserve">0.85 </w:t>
              </w:r>
            </w:ins>
          </w:p>
        </w:tc>
        <w:tc>
          <w:tcPr>
            <w:tcW w:w="400" w:type="dxa"/>
            <w:noWrap/>
            <w:vAlign w:val="bottom"/>
            <w:hideMark/>
          </w:tcPr>
          <w:p w14:paraId="7D2810A9" w14:textId="77777777" w:rsidR="00C50A95" w:rsidRPr="00D016EC" w:rsidRDefault="00C50A95" w:rsidP="00416506">
            <w:pPr>
              <w:pStyle w:val="tabletext11"/>
              <w:jc w:val="center"/>
              <w:rPr>
                <w:ins w:id="22154" w:author="Author"/>
              </w:rPr>
            </w:pPr>
            <w:ins w:id="22155" w:author="Author">
              <w:r w:rsidRPr="00D016EC">
                <w:t xml:space="preserve">0.83 </w:t>
              </w:r>
            </w:ins>
          </w:p>
        </w:tc>
        <w:tc>
          <w:tcPr>
            <w:tcW w:w="400" w:type="dxa"/>
            <w:noWrap/>
            <w:vAlign w:val="bottom"/>
            <w:hideMark/>
          </w:tcPr>
          <w:p w14:paraId="051413A4" w14:textId="77777777" w:rsidR="00C50A95" w:rsidRPr="00D016EC" w:rsidRDefault="00C50A95" w:rsidP="00416506">
            <w:pPr>
              <w:pStyle w:val="tabletext11"/>
              <w:jc w:val="center"/>
              <w:rPr>
                <w:ins w:id="22156" w:author="Author"/>
              </w:rPr>
            </w:pPr>
            <w:ins w:id="22157" w:author="Author">
              <w:r w:rsidRPr="00D016EC">
                <w:t xml:space="preserve">0.81 </w:t>
              </w:r>
            </w:ins>
          </w:p>
        </w:tc>
        <w:tc>
          <w:tcPr>
            <w:tcW w:w="400" w:type="dxa"/>
            <w:noWrap/>
            <w:vAlign w:val="bottom"/>
            <w:hideMark/>
          </w:tcPr>
          <w:p w14:paraId="6E4231F3" w14:textId="77777777" w:rsidR="00C50A95" w:rsidRPr="00D016EC" w:rsidRDefault="00C50A95" w:rsidP="00416506">
            <w:pPr>
              <w:pStyle w:val="tabletext11"/>
              <w:jc w:val="center"/>
              <w:rPr>
                <w:ins w:id="22158" w:author="Author"/>
              </w:rPr>
            </w:pPr>
            <w:ins w:id="22159" w:author="Author">
              <w:r w:rsidRPr="00D016EC">
                <w:t xml:space="preserve">0.80 </w:t>
              </w:r>
            </w:ins>
          </w:p>
        </w:tc>
        <w:tc>
          <w:tcPr>
            <w:tcW w:w="400" w:type="dxa"/>
            <w:noWrap/>
            <w:vAlign w:val="bottom"/>
            <w:hideMark/>
          </w:tcPr>
          <w:p w14:paraId="7C831A08" w14:textId="77777777" w:rsidR="00C50A95" w:rsidRPr="00D016EC" w:rsidRDefault="00C50A95" w:rsidP="00416506">
            <w:pPr>
              <w:pStyle w:val="tabletext11"/>
              <w:jc w:val="center"/>
              <w:rPr>
                <w:ins w:id="22160" w:author="Author"/>
              </w:rPr>
            </w:pPr>
            <w:ins w:id="22161" w:author="Author">
              <w:r w:rsidRPr="00D016EC">
                <w:t xml:space="preserve">0.78 </w:t>
              </w:r>
            </w:ins>
          </w:p>
        </w:tc>
        <w:tc>
          <w:tcPr>
            <w:tcW w:w="400" w:type="dxa"/>
            <w:noWrap/>
            <w:vAlign w:val="bottom"/>
            <w:hideMark/>
          </w:tcPr>
          <w:p w14:paraId="4C8A8E54" w14:textId="77777777" w:rsidR="00C50A95" w:rsidRPr="00D016EC" w:rsidRDefault="00C50A95" w:rsidP="00416506">
            <w:pPr>
              <w:pStyle w:val="tabletext11"/>
              <w:jc w:val="center"/>
              <w:rPr>
                <w:ins w:id="22162" w:author="Author"/>
              </w:rPr>
            </w:pPr>
            <w:ins w:id="22163" w:author="Author">
              <w:r w:rsidRPr="00D016EC">
                <w:t xml:space="preserve">0.76 </w:t>
              </w:r>
            </w:ins>
          </w:p>
        </w:tc>
        <w:tc>
          <w:tcPr>
            <w:tcW w:w="400" w:type="dxa"/>
            <w:noWrap/>
            <w:vAlign w:val="bottom"/>
            <w:hideMark/>
          </w:tcPr>
          <w:p w14:paraId="7A831C3B" w14:textId="77777777" w:rsidR="00C50A95" w:rsidRPr="00D016EC" w:rsidRDefault="00C50A95" w:rsidP="00416506">
            <w:pPr>
              <w:pStyle w:val="tabletext11"/>
              <w:jc w:val="center"/>
              <w:rPr>
                <w:ins w:id="22164" w:author="Author"/>
              </w:rPr>
            </w:pPr>
            <w:ins w:id="22165" w:author="Author">
              <w:r w:rsidRPr="00D016EC">
                <w:t xml:space="preserve">0.75 </w:t>
              </w:r>
            </w:ins>
          </w:p>
        </w:tc>
        <w:tc>
          <w:tcPr>
            <w:tcW w:w="400" w:type="dxa"/>
            <w:noWrap/>
            <w:vAlign w:val="bottom"/>
            <w:hideMark/>
          </w:tcPr>
          <w:p w14:paraId="12DEFCF8" w14:textId="77777777" w:rsidR="00C50A95" w:rsidRPr="00D016EC" w:rsidRDefault="00C50A95" w:rsidP="00416506">
            <w:pPr>
              <w:pStyle w:val="tabletext11"/>
              <w:jc w:val="center"/>
              <w:rPr>
                <w:ins w:id="22166" w:author="Author"/>
              </w:rPr>
            </w:pPr>
            <w:ins w:id="22167" w:author="Author">
              <w:r w:rsidRPr="00D016EC">
                <w:t xml:space="preserve">0.73 </w:t>
              </w:r>
            </w:ins>
          </w:p>
        </w:tc>
        <w:tc>
          <w:tcPr>
            <w:tcW w:w="400" w:type="dxa"/>
            <w:noWrap/>
            <w:vAlign w:val="bottom"/>
            <w:hideMark/>
          </w:tcPr>
          <w:p w14:paraId="0F9B818D" w14:textId="77777777" w:rsidR="00C50A95" w:rsidRPr="00D016EC" w:rsidRDefault="00C50A95" w:rsidP="00416506">
            <w:pPr>
              <w:pStyle w:val="tabletext11"/>
              <w:jc w:val="center"/>
              <w:rPr>
                <w:ins w:id="22168" w:author="Author"/>
              </w:rPr>
            </w:pPr>
            <w:ins w:id="22169" w:author="Author">
              <w:r w:rsidRPr="00D016EC">
                <w:t xml:space="preserve">0.72 </w:t>
              </w:r>
            </w:ins>
          </w:p>
        </w:tc>
        <w:tc>
          <w:tcPr>
            <w:tcW w:w="400" w:type="dxa"/>
            <w:noWrap/>
            <w:vAlign w:val="bottom"/>
            <w:hideMark/>
          </w:tcPr>
          <w:p w14:paraId="5BC5AE53" w14:textId="77777777" w:rsidR="00C50A95" w:rsidRPr="00D016EC" w:rsidRDefault="00C50A95" w:rsidP="00416506">
            <w:pPr>
              <w:pStyle w:val="tabletext11"/>
              <w:jc w:val="center"/>
              <w:rPr>
                <w:ins w:id="22170" w:author="Author"/>
              </w:rPr>
            </w:pPr>
            <w:ins w:id="22171" w:author="Author">
              <w:r w:rsidRPr="00D016EC">
                <w:t xml:space="preserve">0.71 </w:t>
              </w:r>
            </w:ins>
          </w:p>
        </w:tc>
        <w:tc>
          <w:tcPr>
            <w:tcW w:w="400" w:type="dxa"/>
            <w:noWrap/>
            <w:vAlign w:val="bottom"/>
            <w:hideMark/>
          </w:tcPr>
          <w:p w14:paraId="49BD9785" w14:textId="77777777" w:rsidR="00C50A95" w:rsidRPr="00D016EC" w:rsidRDefault="00C50A95" w:rsidP="00416506">
            <w:pPr>
              <w:pStyle w:val="tabletext11"/>
              <w:jc w:val="center"/>
              <w:rPr>
                <w:ins w:id="22172" w:author="Author"/>
              </w:rPr>
            </w:pPr>
            <w:ins w:id="22173" w:author="Author">
              <w:r w:rsidRPr="00D016EC">
                <w:t xml:space="preserve">0.69 </w:t>
              </w:r>
            </w:ins>
          </w:p>
        </w:tc>
        <w:tc>
          <w:tcPr>
            <w:tcW w:w="440" w:type="dxa"/>
            <w:noWrap/>
            <w:vAlign w:val="bottom"/>
            <w:hideMark/>
          </w:tcPr>
          <w:p w14:paraId="096A9C57" w14:textId="77777777" w:rsidR="00C50A95" w:rsidRPr="00D016EC" w:rsidRDefault="00C50A95" w:rsidP="00416506">
            <w:pPr>
              <w:pStyle w:val="tabletext11"/>
              <w:jc w:val="center"/>
              <w:rPr>
                <w:ins w:id="22174" w:author="Author"/>
              </w:rPr>
            </w:pPr>
            <w:ins w:id="22175" w:author="Author">
              <w:r w:rsidRPr="00D016EC">
                <w:t xml:space="preserve">0.68 </w:t>
              </w:r>
            </w:ins>
          </w:p>
        </w:tc>
        <w:tc>
          <w:tcPr>
            <w:tcW w:w="400" w:type="dxa"/>
            <w:noWrap/>
            <w:vAlign w:val="bottom"/>
            <w:hideMark/>
          </w:tcPr>
          <w:p w14:paraId="59FC72F8" w14:textId="77777777" w:rsidR="00C50A95" w:rsidRPr="00D016EC" w:rsidRDefault="00C50A95" w:rsidP="00416506">
            <w:pPr>
              <w:pStyle w:val="tabletext11"/>
              <w:jc w:val="center"/>
              <w:rPr>
                <w:ins w:id="22176" w:author="Author"/>
              </w:rPr>
            </w:pPr>
            <w:ins w:id="22177" w:author="Author">
              <w:r w:rsidRPr="00D016EC">
                <w:t xml:space="preserve">0.66 </w:t>
              </w:r>
            </w:ins>
          </w:p>
        </w:tc>
        <w:tc>
          <w:tcPr>
            <w:tcW w:w="400" w:type="dxa"/>
            <w:noWrap/>
            <w:vAlign w:val="bottom"/>
            <w:hideMark/>
          </w:tcPr>
          <w:p w14:paraId="44D38B3B" w14:textId="77777777" w:rsidR="00C50A95" w:rsidRPr="00D016EC" w:rsidRDefault="00C50A95" w:rsidP="00416506">
            <w:pPr>
              <w:pStyle w:val="tabletext11"/>
              <w:jc w:val="center"/>
              <w:rPr>
                <w:ins w:id="22178" w:author="Author"/>
              </w:rPr>
            </w:pPr>
            <w:ins w:id="22179" w:author="Author">
              <w:r w:rsidRPr="00D016EC">
                <w:t xml:space="preserve">0.65 </w:t>
              </w:r>
            </w:ins>
          </w:p>
        </w:tc>
        <w:tc>
          <w:tcPr>
            <w:tcW w:w="400" w:type="dxa"/>
            <w:noWrap/>
            <w:vAlign w:val="bottom"/>
            <w:hideMark/>
          </w:tcPr>
          <w:p w14:paraId="029128EF" w14:textId="77777777" w:rsidR="00C50A95" w:rsidRPr="00D016EC" w:rsidRDefault="00C50A95" w:rsidP="00416506">
            <w:pPr>
              <w:pStyle w:val="tabletext11"/>
              <w:jc w:val="center"/>
              <w:rPr>
                <w:ins w:id="22180" w:author="Author"/>
              </w:rPr>
            </w:pPr>
            <w:ins w:id="22181" w:author="Author">
              <w:r w:rsidRPr="00D016EC">
                <w:t xml:space="preserve">0.64 </w:t>
              </w:r>
            </w:ins>
          </w:p>
        </w:tc>
        <w:tc>
          <w:tcPr>
            <w:tcW w:w="400" w:type="dxa"/>
            <w:noWrap/>
            <w:vAlign w:val="bottom"/>
            <w:hideMark/>
          </w:tcPr>
          <w:p w14:paraId="15DC0BC7" w14:textId="77777777" w:rsidR="00C50A95" w:rsidRPr="00D016EC" w:rsidRDefault="00C50A95" w:rsidP="00416506">
            <w:pPr>
              <w:pStyle w:val="tabletext11"/>
              <w:jc w:val="center"/>
              <w:rPr>
                <w:ins w:id="22182" w:author="Author"/>
              </w:rPr>
            </w:pPr>
            <w:ins w:id="22183" w:author="Author">
              <w:r w:rsidRPr="00D016EC">
                <w:t xml:space="preserve">0.62 </w:t>
              </w:r>
            </w:ins>
          </w:p>
        </w:tc>
        <w:tc>
          <w:tcPr>
            <w:tcW w:w="460" w:type="dxa"/>
            <w:noWrap/>
            <w:vAlign w:val="bottom"/>
            <w:hideMark/>
          </w:tcPr>
          <w:p w14:paraId="35BC988E" w14:textId="77777777" w:rsidR="00C50A95" w:rsidRPr="00D016EC" w:rsidRDefault="00C50A95" w:rsidP="00416506">
            <w:pPr>
              <w:pStyle w:val="tabletext11"/>
              <w:jc w:val="center"/>
              <w:rPr>
                <w:ins w:id="22184" w:author="Author"/>
              </w:rPr>
            </w:pPr>
            <w:ins w:id="22185" w:author="Author">
              <w:r w:rsidRPr="00D016EC">
                <w:t xml:space="preserve">0.61 </w:t>
              </w:r>
            </w:ins>
          </w:p>
        </w:tc>
      </w:tr>
      <w:tr w:rsidR="00C50A95" w:rsidRPr="00D016EC" w14:paraId="0E7B7406" w14:textId="77777777" w:rsidTr="00416506">
        <w:trPr>
          <w:trHeight w:val="190"/>
          <w:ins w:id="22186" w:author="Author"/>
        </w:trPr>
        <w:tc>
          <w:tcPr>
            <w:tcW w:w="200" w:type="dxa"/>
            <w:tcBorders>
              <w:right w:val="nil"/>
            </w:tcBorders>
            <w:vAlign w:val="bottom"/>
          </w:tcPr>
          <w:p w14:paraId="58E8E7FB" w14:textId="77777777" w:rsidR="00C50A95" w:rsidRPr="00D016EC" w:rsidRDefault="00C50A95" w:rsidP="00416506">
            <w:pPr>
              <w:pStyle w:val="tabletext11"/>
              <w:jc w:val="right"/>
              <w:rPr>
                <w:ins w:id="22187" w:author="Author"/>
              </w:rPr>
            </w:pPr>
          </w:p>
        </w:tc>
        <w:tc>
          <w:tcPr>
            <w:tcW w:w="1580" w:type="dxa"/>
            <w:tcBorders>
              <w:left w:val="nil"/>
            </w:tcBorders>
            <w:vAlign w:val="bottom"/>
            <w:hideMark/>
          </w:tcPr>
          <w:p w14:paraId="7A186D69" w14:textId="77777777" w:rsidR="00C50A95" w:rsidRPr="00D016EC" w:rsidRDefault="00C50A95" w:rsidP="00416506">
            <w:pPr>
              <w:pStyle w:val="tabletext11"/>
              <w:tabs>
                <w:tab w:val="decimal" w:pos="640"/>
              </w:tabs>
              <w:rPr>
                <w:ins w:id="22188" w:author="Author"/>
              </w:rPr>
            </w:pPr>
            <w:ins w:id="22189" w:author="Author">
              <w:r w:rsidRPr="00D016EC">
                <w:t>130,000 to 149,999</w:t>
              </w:r>
            </w:ins>
          </w:p>
        </w:tc>
        <w:tc>
          <w:tcPr>
            <w:tcW w:w="680" w:type="dxa"/>
            <w:noWrap/>
            <w:vAlign w:val="bottom"/>
            <w:hideMark/>
          </w:tcPr>
          <w:p w14:paraId="162A3E32" w14:textId="77777777" w:rsidR="00C50A95" w:rsidRPr="00D016EC" w:rsidRDefault="00C50A95" w:rsidP="00416506">
            <w:pPr>
              <w:pStyle w:val="tabletext11"/>
              <w:jc w:val="center"/>
              <w:rPr>
                <w:ins w:id="22190" w:author="Author"/>
              </w:rPr>
            </w:pPr>
            <w:ins w:id="22191" w:author="Author">
              <w:r w:rsidRPr="00D016EC">
                <w:t xml:space="preserve">1.64 </w:t>
              </w:r>
            </w:ins>
          </w:p>
        </w:tc>
        <w:tc>
          <w:tcPr>
            <w:tcW w:w="900" w:type="dxa"/>
            <w:noWrap/>
            <w:vAlign w:val="bottom"/>
            <w:hideMark/>
          </w:tcPr>
          <w:p w14:paraId="6DA0D11D" w14:textId="77777777" w:rsidR="00C50A95" w:rsidRPr="00D016EC" w:rsidRDefault="00C50A95" w:rsidP="00416506">
            <w:pPr>
              <w:pStyle w:val="tabletext11"/>
              <w:jc w:val="center"/>
              <w:rPr>
                <w:ins w:id="22192" w:author="Author"/>
              </w:rPr>
            </w:pPr>
            <w:ins w:id="22193" w:author="Author">
              <w:r w:rsidRPr="00D016EC">
                <w:t xml:space="preserve">1.64 </w:t>
              </w:r>
            </w:ins>
          </w:p>
        </w:tc>
        <w:tc>
          <w:tcPr>
            <w:tcW w:w="400" w:type="dxa"/>
            <w:noWrap/>
            <w:vAlign w:val="bottom"/>
            <w:hideMark/>
          </w:tcPr>
          <w:p w14:paraId="4D833447" w14:textId="77777777" w:rsidR="00C50A95" w:rsidRPr="00D016EC" w:rsidRDefault="00C50A95" w:rsidP="00416506">
            <w:pPr>
              <w:pStyle w:val="tabletext11"/>
              <w:jc w:val="center"/>
              <w:rPr>
                <w:ins w:id="22194" w:author="Author"/>
              </w:rPr>
            </w:pPr>
            <w:ins w:id="22195" w:author="Author">
              <w:r w:rsidRPr="00D016EC">
                <w:t xml:space="preserve">1.51 </w:t>
              </w:r>
            </w:ins>
          </w:p>
        </w:tc>
        <w:tc>
          <w:tcPr>
            <w:tcW w:w="400" w:type="dxa"/>
            <w:noWrap/>
            <w:vAlign w:val="bottom"/>
            <w:hideMark/>
          </w:tcPr>
          <w:p w14:paraId="3D79739E" w14:textId="77777777" w:rsidR="00C50A95" w:rsidRPr="00D016EC" w:rsidRDefault="00C50A95" w:rsidP="00416506">
            <w:pPr>
              <w:pStyle w:val="tabletext11"/>
              <w:jc w:val="center"/>
              <w:rPr>
                <w:ins w:id="22196" w:author="Author"/>
              </w:rPr>
            </w:pPr>
            <w:ins w:id="22197" w:author="Author">
              <w:r w:rsidRPr="00D016EC">
                <w:t xml:space="preserve">1.42 </w:t>
              </w:r>
            </w:ins>
          </w:p>
        </w:tc>
        <w:tc>
          <w:tcPr>
            <w:tcW w:w="400" w:type="dxa"/>
            <w:noWrap/>
            <w:vAlign w:val="bottom"/>
            <w:hideMark/>
          </w:tcPr>
          <w:p w14:paraId="7755367B" w14:textId="77777777" w:rsidR="00C50A95" w:rsidRPr="00D016EC" w:rsidRDefault="00C50A95" w:rsidP="00416506">
            <w:pPr>
              <w:pStyle w:val="tabletext11"/>
              <w:jc w:val="center"/>
              <w:rPr>
                <w:ins w:id="22198" w:author="Author"/>
              </w:rPr>
            </w:pPr>
            <w:ins w:id="22199" w:author="Author">
              <w:r w:rsidRPr="00D016EC">
                <w:t xml:space="preserve">1.30 </w:t>
              </w:r>
            </w:ins>
          </w:p>
        </w:tc>
        <w:tc>
          <w:tcPr>
            <w:tcW w:w="400" w:type="dxa"/>
            <w:noWrap/>
            <w:vAlign w:val="bottom"/>
            <w:hideMark/>
          </w:tcPr>
          <w:p w14:paraId="1B1814D5" w14:textId="77777777" w:rsidR="00C50A95" w:rsidRPr="00D016EC" w:rsidRDefault="00C50A95" w:rsidP="00416506">
            <w:pPr>
              <w:pStyle w:val="tabletext11"/>
              <w:jc w:val="center"/>
              <w:rPr>
                <w:ins w:id="22200" w:author="Author"/>
              </w:rPr>
            </w:pPr>
            <w:ins w:id="22201" w:author="Author">
              <w:r w:rsidRPr="00D016EC">
                <w:t xml:space="preserve">1.17 </w:t>
              </w:r>
            </w:ins>
          </w:p>
        </w:tc>
        <w:tc>
          <w:tcPr>
            <w:tcW w:w="400" w:type="dxa"/>
            <w:noWrap/>
            <w:vAlign w:val="bottom"/>
            <w:hideMark/>
          </w:tcPr>
          <w:p w14:paraId="05E3E482" w14:textId="77777777" w:rsidR="00C50A95" w:rsidRPr="00D016EC" w:rsidRDefault="00C50A95" w:rsidP="00416506">
            <w:pPr>
              <w:pStyle w:val="tabletext11"/>
              <w:jc w:val="center"/>
              <w:rPr>
                <w:ins w:id="22202" w:author="Author"/>
              </w:rPr>
            </w:pPr>
            <w:ins w:id="22203" w:author="Author">
              <w:r w:rsidRPr="00D016EC">
                <w:t xml:space="preserve">1.15 </w:t>
              </w:r>
            </w:ins>
          </w:p>
        </w:tc>
        <w:tc>
          <w:tcPr>
            <w:tcW w:w="400" w:type="dxa"/>
            <w:noWrap/>
            <w:vAlign w:val="bottom"/>
            <w:hideMark/>
          </w:tcPr>
          <w:p w14:paraId="12C1FA63" w14:textId="77777777" w:rsidR="00C50A95" w:rsidRPr="00D016EC" w:rsidRDefault="00C50A95" w:rsidP="00416506">
            <w:pPr>
              <w:pStyle w:val="tabletext11"/>
              <w:jc w:val="center"/>
              <w:rPr>
                <w:ins w:id="22204" w:author="Author"/>
              </w:rPr>
            </w:pPr>
            <w:ins w:id="22205" w:author="Author">
              <w:r w:rsidRPr="00D016EC">
                <w:t xml:space="preserve">1.09 </w:t>
              </w:r>
            </w:ins>
          </w:p>
        </w:tc>
        <w:tc>
          <w:tcPr>
            <w:tcW w:w="400" w:type="dxa"/>
            <w:noWrap/>
            <w:vAlign w:val="bottom"/>
            <w:hideMark/>
          </w:tcPr>
          <w:p w14:paraId="36AF736B" w14:textId="77777777" w:rsidR="00C50A95" w:rsidRPr="00D016EC" w:rsidRDefault="00C50A95" w:rsidP="00416506">
            <w:pPr>
              <w:pStyle w:val="tabletext11"/>
              <w:jc w:val="center"/>
              <w:rPr>
                <w:ins w:id="22206" w:author="Author"/>
              </w:rPr>
            </w:pPr>
            <w:ins w:id="22207" w:author="Author">
              <w:r w:rsidRPr="00D016EC">
                <w:t xml:space="preserve">1.04 </w:t>
              </w:r>
            </w:ins>
          </w:p>
        </w:tc>
        <w:tc>
          <w:tcPr>
            <w:tcW w:w="400" w:type="dxa"/>
            <w:noWrap/>
            <w:vAlign w:val="bottom"/>
            <w:hideMark/>
          </w:tcPr>
          <w:p w14:paraId="03EBA658" w14:textId="77777777" w:rsidR="00C50A95" w:rsidRPr="00D016EC" w:rsidRDefault="00C50A95" w:rsidP="00416506">
            <w:pPr>
              <w:pStyle w:val="tabletext11"/>
              <w:jc w:val="center"/>
              <w:rPr>
                <w:ins w:id="22208" w:author="Author"/>
              </w:rPr>
            </w:pPr>
            <w:ins w:id="22209" w:author="Author">
              <w:r w:rsidRPr="00D016EC">
                <w:t xml:space="preserve">1.02 </w:t>
              </w:r>
            </w:ins>
          </w:p>
        </w:tc>
        <w:tc>
          <w:tcPr>
            <w:tcW w:w="400" w:type="dxa"/>
            <w:noWrap/>
            <w:vAlign w:val="bottom"/>
            <w:hideMark/>
          </w:tcPr>
          <w:p w14:paraId="0259229D" w14:textId="77777777" w:rsidR="00C50A95" w:rsidRPr="00D016EC" w:rsidRDefault="00C50A95" w:rsidP="00416506">
            <w:pPr>
              <w:pStyle w:val="tabletext11"/>
              <w:jc w:val="center"/>
              <w:rPr>
                <w:ins w:id="22210" w:author="Author"/>
              </w:rPr>
            </w:pPr>
            <w:ins w:id="22211" w:author="Author">
              <w:r w:rsidRPr="00D016EC">
                <w:t xml:space="preserve">0.92 </w:t>
              </w:r>
            </w:ins>
          </w:p>
        </w:tc>
        <w:tc>
          <w:tcPr>
            <w:tcW w:w="400" w:type="dxa"/>
            <w:noWrap/>
            <w:vAlign w:val="bottom"/>
            <w:hideMark/>
          </w:tcPr>
          <w:p w14:paraId="30918DB2" w14:textId="77777777" w:rsidR="00C50A95" w:rsidRPr="00D016EC" w:rsidRDefault="00C50A95" w:rsidP="00416506">
            <w:pPr>
              <w:pStyle w:val="tabletext11"/>
              <w:jc w:val="center"/>
              <w:rPr>
                <w:ins w:id="22212" w:author="Author"/>
              </w:rPr>
            </w:pPr>
            <w:ins w:id="22213" w:author="Author">
              <w:r w:rsidRPr="00D016EC">
                <w:t xml:space="preserve">0.91 </w:t>
              </w:r>
            </w:ins>
          </w:p>
        </w:tc>
        <w:tc>
          <w:tcPr>
            <w:tcW w:w="400" w:type="dxa"/>
            <w:noWrap/>
            <w:vAlign w:val="bottom"/>
            <w:hideMark/>
          </w:tcPr>
          <w:p w14:paraId="5AF5A308" w14:textId="77777777" w:rsidR="00C50A95" w:rsidRPr="00D016EC" w:rsidRDefault="00C50A95" w:rsidP="00416506">
            <w:pPr>
              <w:pStyle w:val="tabletext11"/>
              <w:jc w:val="center"/>
              <w:rPr>
                <w:ins w:id="22214" w:author="Author"/>
              </w:rPr>
            </w:pPr>
            <w:ins w:id="22215" w:author="Author">
              <w:r w:rsidRPr="00D016EC">
                <w:t xml:space="preserve">0.89 </w:t>
              </w:r>
            </w:ins>
          </w:p>
        </w:tc>
        <w:tc>
          <w:tcPr>
            <w:tcW w:w="400" w:type="dxa"/>
            <w:noWrap/>
            <w:vAlign w:val="bottom"/>
            <w:hideMark/>
          </w:tcPr>
          <w:p w14:paraId="1C7C51AF" w14:textId="77777777" w:rsidR="00C50A95" w:rsidRPr="00D016EC" w:rsidRDefault="00C50A95" w:rsidP="00416506">
            <w:pPr>
              <w:pStyle w:val="tabletext11"/>
              <w:jc w:val="center"/>
              <w:rPr>
                <w:ins w:id="22216" w:author="Author"/>
              </w:rPr>
            </w:pPr>
            <w:ins w:id="22217" w:author="Author">
              <w:r w:rsidRPr="00D016EC">
                <w:t xml:space="preserve">0.87 </w:t>
              </w:r>
            </w:ins>
          </w:p>
        </w:tc>
        <w:tc>
          <w:tcPr>
            <w:tcW w:w="400" w:type="dxa"/>
            <w:noWrap/>
            <w:vAlign w:val="bottom"/>
            <w:hideMark/>
          </w:tcPr>
          <w:p w14:paraId="68567000" w14:textId="77777777" w:rsidR="00C50A95" w:rsidRPr="00D016EC" w:rsidRDefault="00C50A95" w:rsidP="00416506">
            <w:pPr>
              <w:pStyle w:val="tabletext11"/>
              <w:jc w:val="center"/>
              <w:rPr>
                <w:ins w:id="22218" w:author="Author"/>
              </w:rPr>
            </w:pPr>
            <w:ins w:id="22219" w:author="Author">
              <w:r w:rsidRPr="00D016EC">
                <w:t xml:space="preserve">0.85 </w:t>
              </w:r>
            </w:ins>
          </w:p>
        </w:tc>
        <w:tc>
          <w:tcPr>
            <w:tcW w:w="400" w:type="dxa"/>
            <w:noWrap/>
            <w:vAlign w:val="bottom"/>
            <w:hideMark/>
          </w:tcPr>
          <w:p w14:paraId="5713B080" w14:textId="77777777" w:rsidR="00C50A95" w:rsidRPr="00D016EC" w:rsidRDefault="00C50A95" w:rsidP="00416506">
            <w:pPr>
              <w:pStyle w:val="tabletext11"/>
              <w:jc w:val="center"/>
              <w:rPr>
                <w:ins w:id="22220" w:author="Author"/>
              </w:rPr>
            </w:pPr>
            <w:ins w:id="22221" w:author="Author">
              <w:r w:rsidRPr="00D016EC">
                <w:t xml:space="preserve">0.83 </w:t>
              </w:r>
            </w:ins>
          </w:p>
        </w:tc>
        <w:tc>
          <w:tcPr>
            <w:tcW w:w="400" w:type="dxa"/>
            <w:noWrap/>
            <w:vAlign w:val="bottom"/>
            <w:hideMark/>
          </w:tcPr>
          <w:p w14:paraId="29670C0C" w14:textId="77777777" w:rsidR="00C50A95" w:rsidRPr="00D016EC" w:rsidRDefault="00C50A95" w:rsidP="00416506">
            <w:pPr>
              <w:pStyle w:val="tabletext11"/>
              <w:jc w:val="center"/>
              <w:rPr>
                <w:ins w:id="22222" w:author="Author"/>
              </w:rPr>
            </w:pPr>
            <w:ins w:id="22223" w:author="Author">
              <w:r w:rsidRPr="00D016EC">
                <w:t xml:space="preserve">0.82 </w:t>
              </w:r>
            </w:ins>
          </w:p>
        </w:tc>
        <w:tc>
          <w:tcPr>
            <w:tcW w:w="400" w:type="dxa"/>
            <w:noWrap/>
            <w:vAlign w:val="bottom"/>
            <w:hideMark/>
          </w:tcPr>
          <w:p w14:paraId="7145F143" w14:textId="77777777" w:rsidR="00C50A95" w:rsidRPr="00D016EC" w:rsidRDefault="00C50A95" w:rsidP="00416506">
            <w:pPr>
              <w:pStyle w:val="tabletext11"/>
              <w:jc w:val="center"/>
              <w:rPr>
                <w:ins w:id="22224" w:author="Author"/>
              </w:rPr>
            </w:pPr>
            <w:ins w:id="22225" w:author="Author">
              <w:r w:rsidRPr="00D016EC">
                <w:t xml:space="preserve">0.80 </w:t>
              </w:r>
            </w:ins>
          </w:p>
        </w:tc>
        <w:tc>
          <w:tcPr>
            <w:tcW w:w="400" w:type="dxa"/>
            <w:noWrap/>
            <w:vAlign w:val="bottom"/>
            <w:hideMark/>
          </w:tcPr>
          <w:p w14:paraId="23458D6E" w14:textId="77777777" w:rsidR="00C50A95" w:rsidRPr="00D016EC" w:rsidRDefault="00C50A95" w:rsidP="00416506">
            <w:pPr>
              <w:pStyle w:val="tabletext11"/>
              <w:jc w:val="center"/>
              <w:rPr>
                <w:ins w:id="22226" w:author="Author"/>
              </w:rPr>
            </w:pPr>
            <w:ins w:id="22227" w:author="Author">
              <w:r w:rsidRPr="00D016EC">
                <w:t xml:space="preserve">0.79 </w:t>
              </w:r>
            </w:ins>
          </w:p>
        </w:tc>
        <w:tc>
          <w:tcPr>
            <w:tcW w:w="400" w:type="dxa"/>
            <w:noWrap/>
            <w:vAlign w:val="bottom"/>
            <w:hideMark/>
          </w:tcPr>
          <w:p w14:paraId="3E4F72A1" w14:textId="77777777" w:rsidR="00C50A95" w:rsidRPr="00D016EC" w:rsidRDefault="00C50A95" w:rsidP="00416506">
            <w:pPr>
              <w:pStyle w:val="tabletext11"/>
              <w:jc w:val="center"/>
              <w:rPr>
                <w:ins w:id="22228" w:author="Author"/>
              </w:rPr>
            </w:pPr>
            <w:ins w:id="22229" w:author="Author">
              <w:r w:rsidRPr="00D016EC">
                <w:t xml:space="preserve">0.77 </w:t>
              </w:r>
            </w:ins>
          </w:p>
        </w:tc>
        <w:tc>
          <w:tcPr>
            <w:tcW w:w="400" w:type="dxa"/>
            <w:noWrap/>
            <w:vAlign w:val="bottom"/>
            <w:hideMark/>
          </w:tcPr>
          <w:p w14:paraId="08ED50C6" w14:textId="77777777" w:rsidR="00C50A95" w:rsidRPr="00D016EC" w:rsidRDefault="00C50A95" w:rsidP="00416506">
            <w:pPr>
              <w:pStyle w:val="tabletext11"/>
              <w:jc w:val="center"/>
              <w:rPr>
                <w:ins w:id="22230" w:author="Author"/>
              </w:rPr>
            </w:pPr>
            <w:ins w:id="22231" w:author="Author">
              <w:r w:rsidRPr="00D016EC">
                <w:t xml:space="preserve">0.75 </w:t>
              </w:r>
            </w:ins>
          </w:p>
        </w:tc>
        <w:tc>
          <w:tcPr>
            <w:tcW w:w="400" w:type="dxa"/>
            <w:noWrap/>
            <w:vAlign w:val="bottom"/>
            <w:hideMark/>
          </w:tcPr>
          <w:p w14:paraId="13407DF2" w14:textId="77777777" w:rsidR="00C50A95" w:rsidRPr="00D016EC" w:rsidRDefault="00C50A95" w:rsidP="00416506">
            <w:pPr>
              <w:pStyle w:val="tabletext11"/>
              <w:jc w:val="center"/>
              <w:rPr>
                <w:ins w:id="22232" w:author="Author"/>
              </w:rPr>
            </w:pPr>
            <w:ins w:id="22233" w:author="Author">
              <w:r w:rsidRPr="00D016EC">
                <w:t xml:space="preserve">0.74 </w:t>
              </w:r>
            </w:ins>
          </w:p>
        </w:tc>
        <w:tc>
          <w:tcPr>
            <w:tcW w:w="440" w:type="dxa"/>
            <w:noWrap/>
            <w:vAlign w:val="bottom"/>
            <w:hideMark/>
          </w:tcPr>
          <w:p w14:paraId="2C2C615E" w14:textId="77777777" w:rsidR="00C50A95" w:rsidRPr="00D016EC" w:rsidRDefault="00C50A95" w:rsidP="00416506">
            <w:pPr>
              <w:pStyle w:val="tabletext11"/>
              <w:jc w:val="center"/>
              <w:rPr>
                <w:ins w:id="22234" w:author="Author"/>
              </w:rPr>
            </w:pPr>
            <w:ins w:id="22235" w:author="Author">
              <w:r w:rsidRPr="00D016EC">
                <w:t xml:space="preserve">0.72 </w:t>
              </w:r>
            </w:ins>
          </w:p>
        </w:tc>
        <w:tc>
          <w:tcPr>
            <w:tcW w:w="400" w:type="dxa"/>
            <w:noWrap/>
            <w:vAlign w:val="bottom"/>
            <w:hideMark/>
          </w:tcPr>
          <w:p w14:paraId="3DA00C52" w14:textId="77777777" w:rsidR="00C50A95" w:rsidRPr="00D016EC" w:rsidRDefault="00C50A95" w:rsidP="00416506">
            <w:pPr>
              <w:pStyle w:val="tabletext11"/>
              <w:jc w:val="center"/>
              <w:rPr>
                <w:ins w:id="22236" w:author="Author"/>
              </w:rPr>
            </w:pPr>
            <w:ins w:id="22237" w:author="Author">
              <w:r w:rsidRPr="00D016EC">
                <w:t xml:space="preserve">0.71 </w:t>
              </w:r>
            </w:ins>
          </w:p>
        </w:tc>
        <w:tc>
          <w:tcPr>
            <w:tcW w:w="400" w:type="dxa"/>
            <w:noWrap/>
            <w:vAlign w:val="bottom"/>
            <w:hideMark/>
          </w:tcPr>
          <w:p w14:paraId="40056FF8" w14:textId="77777777" w:rsidR="00C50A95" w:rsidRPr="00D016EC" w:rsidRDefault="00C50A95" w:rsidP="00416506">
            <w:pPr>
              <w:pStyle w:val="tabletext11"/>
              <w:jc w:val="center"/>
              <w:rPr>
                <w:ins w:id="22238" w:author="Author"/>
              </w:rPr>
            </w:pPr>
            <w:ins w:id="22239" w:author="Author">
              <w:r w:rsidRPr="00D016EC">
                <w:t xml:space="preserve">0.70 </w:t>
              </w:r>
            </w:ins>
          </w:p>
        </w:tc>
        <w:tc>
          <w:tcPr>
            <w:tcW w:w="400" w:type="dxa"/>
            <w:noWrap/>
            <w:vAlign w:val="bottom"/>
            <w:hideMark/>
          </w:tcPr>
          <w:p w14:paraId="2BA55031" w14:textId="77777777" w:rsidR="00C50A95" w:rsidRPr="00D016EC" w:rsidRDefault="00C50A95" w:rsidP="00416506">
            <w:pPr>
              <w:pStyle w:val="tabletext11"/>
              <w:jc w:val="center"/>
              <w:rPr>
                <w:ins w:id="22240" w:author="Author"/>
              </w:rPr>
            </w:pPr>
            <w:ins w:id="22241" w:author="Author">
              <w:r w:rsidRPr="00D016EC">
                <w:t xml:space="preserve">0.68 </w:t>
              </w:r>
            </w:ins>
          </w:p>
        </w:tc>
        <w:tc>
          <w:tcPr>
            <w:tcW w:w="400" w:type="dxa"/>
            <w:noWrap/>
            <w:vAlign w:val="bottom"/>
            <w:hideMark/>
          </w:tcPr>
          <w:p w14:paraId="00022C24" w14:textId="77777777" w:rsidR="00C50A95" w:rsidRPr="00D016EC" w:rsidRDefault="00C50A95" w:rsidP="00416506">
            <w:pPr>
              <w:pStyle w:val="tabletext11"/>
              <w:jc w:val="center"/>
              <w:rPr>
                <w:ins w:id="22242" w:author="Author"/>
              </w:rPr>
            </w:pPr>
            <w:ins w:id="22243" w:author="Author">
              <w:r w:rsidRPr="00D016EC">
                <w:t xml:space="preserve">0.67 </w:t>
              </w:r>
            </w:ins>
          </w:p>
        </w:tc>
        <w:tc>
          <w:tcPr>
            <w:tcW w:w="460" w:type="dxa"/>
            <w:noWrap/>
            <w:vAlign w:val="bottom"/>
            <w:hideMark/>
          </w:tcPr>
          <w:p w14:paraId="6E64075D" w14:textId="77777777" w:rsidR="00C50A95" w:rsidRPr="00D016EC" w:rsidRDefault="00C50A95" w:rsidP="00416506">
            <w:pPr>
              <w:pStyle w:val="tabletext11"/>
              <w:jc w:val="center"/>
              <w:rPr>
                <w:ins w:id="22244" w:author="Author"/>
              </w:rPr>
            </w:pPr>
            <w:ins w:id="22245" w:author="Author">
              <w:r w:rsidRPr="00D016EC">
                <w:t xml:space="preserve">0.66 </w:t>
              </w:r>
            </w:ins>
          </w:p>
        </w:tc>
      </w:tr>
      <w:tr w:rsidR="00C50A95" w:rsidRPr="00D016EC" w14:paraId="541B1200" w14:textId="77777777" w:rsidTr="00416506">
        <w:trPr>
          <w:trHeight w:val="190"/>
          <w:ins w:id="22246" w:author="Author"/>
        </w:trPr>
        <w:tc>
          <w:tcPr>
            <w:tcW w:w="200" w:type="dxa"/>
            <w:tcBorders>
              <w:right w:val="nil"/>
            </w:tcBorders>
            <w:vAlign w:val="bottom"/>
          </w:tcPr>
          <w:p w14:paraId="311EC78C" w14:textId="77777777" w:rsidR="00C50A95" w:rsidRPr="00D016EC" w:rsidRDefault="00C50A95" w:rsidP="00416506">
            <w:pPr>
              <w:pStyle w:val="tabletext11"/>
              <w:jc w:val="right"/>
              <w:rPr>
                <w:ins w:id="22247" w:author="Author"/>
              </w:rPr>
            </w:pPr>
          </w:p>
        </w:tc>
        <w:tc>
          <w:tcPr>
            <w:tcW w:w="1580" w:type="dxa"/>
            <w:tcBorders>
              <w:left w:val="nil"/>
            </w:tcBorders>
            <w:vAlign w:val="bottom"/>
            <w:hideMark/>
          </w:tcPr>
          <w:p w14:paraId="04DA16A3" w14:textId="77777777" w:rsidR="00C50A95" w:rsidRPr="00D016EC" w:rsidRDefault="00C50A95" w:rsidP="00416506">
            <w:pPr>
              <w:pStyle w:val="tabletext11"/>
              <w:tabs>
                <w:tab w:val="decimal" w:pos="640"/>
              </w:tabs>
              <w:rPr>
                <w:ins w:id="22248" w:author="Author"/>
              </w:rPr>
            </w:pPr>
            <w:ins w:id="22249" w:author="Author">
              <w:r w:rsidRPr="00D016EC">
                <w:t>150,000 to 174,999</w:t>
              </w:r>
            </w:ins>
          </w:p>
        </w:tc>
        <w:tc>
          <w:tcPr>
            <w:tcW w:w="680" w:type="dxa"/>
            <w:noWrap/>
            <w:vAlign w:val="bottom"/>
            <w:hideMark/>
          </w:tcPr>
          <w:p w14:paraId="3DA31759" w14:textId="77777777" w:rsidR="00C50A95" w:rsidRPr="00D016EC" w:rsidRDefault="00C50A95" w:rsidP="00416506">
            <w:pPr>
              <w:pStyle w:val="tabletext11"/>
              <w:jc w:val="center"/>
              <w:rPr>
                <w:ins w:id="22250" w:author="Author"/>
              </w:rPr>
            </w:pPr>
            <w:ins w:id="22251" w:author="Author">
              <w:r w:rsidRPr="00D016EC">
                <w:t xml:space="preserve">1.71 </w:t>
              </w:r>
            </w:ins>
          </w:p>
        </w:tc>
        <w:tc>
          <w:tcPr>
            <w:tcW w:w="900" w:type="dxa"/>
            <w:noWrap/>
            <w:vAlign w:val="bottom"/>
            <w:hideMark/>
          </w:tcPr>
          <w:p w14:paraId="34C38AA6" w14:textId="77777777" w:rsidR="00C50A95" w:rsidRPr="00D016EC" w:rsidRDefault="00C50A95" w:rsidP="00416506">
            <w:pPr>
              <w:pStyle w:val="tabletext11"/>
              <w:jc w:val="center"/>
              <w:rPr>
                <w:ins w:id="22252" w:author="Author"/>
              </w:rPr>
            </w:pPr>
            <w:ins w:id="22253" w:author="Author">
              <w:r w:rsidRPr="00D016EC">
                <w:t xml:space="preserve">1.71 </w:t>
              </w:r>
            </w:ins>
          </w:p>
        </w:tc>
        <w:tc>
          <w:tcPr>
            <w:tcW w:w="400" w:type="dxa"/>
            <w:noWrap/>
            <w:vAlign w:val="bottom"/>
            <w:hideMark/>
          </w:tcPr>
          <w:p w14:paraId="4CAAC990" w14:textId="77777777" w:rsidR="00C50A95" w:rsidRPr="00D016EC" w:rsidRDefault="00C50A95" w:rsidP="00416506">
            <w:pPr>
              <w:pStyle w:val="tabletext11"/>
              <w:jc w:val="center"/>
              <w:rPr>
                <w:ins w:id="22254" w:author="Author"/>
              </w:rPr>
            </w:pPr>
            <w:ins w:id="22255" w:author="Author">
              <w:r w:rsidRPr="00D016EC">
                <w:t xml:space="preserve">1.57 </w:t>
              </w:r>
            </w:ins>
          </w:p>
        </w:tc>
        <w:tc>
          <w:tcPr>
            <w:tcW w:w="400" w:type="dxa"/>
            <w:noWrap/>
            <w:vAlign w:val="bottom"/>
            <w:hideMark/>
          </w:tcPr>
          <w:p w14:paraId="4F03692F" w14:textId="77777777" w:rsidR="00C50A95" w:rsidRPr="00D016EC" w:rsidRDefault="00C50A95" w:rsidP="00416506">
            <w:pPr>
              <w:pStyle w:val="tabletext11"/>
              <w:jc w:val="center"/>
              <w:rPr>
                <w:ins w:id="22256" w:author="Author"/>
              </w:rPr>
            </w:pPr>
            <w:ins w:id="22257" w:author="Author">
              <w:r w:rsidRPr="00D016EC">
                <w:t xml:space="preserve">1.47 </w:t>
              </w:r>
            </w:ins>
          </w:p>
        </w:tc>
        <w:tc>
          <w:tcPr>
            <w:tcW w:w="400" w:type="dxa"/>
            <w:noWrap/>
            <w:vAlign w:val="bottom"/>
            <w:hideMark/>
          </w:tcPr>
          <w:p w14:paraId="50E7220A" w14:textId="77777777" w:rsidR="00C50A95" w:rsidRPr="00D016EC" w:rsidRDefault="00C50A95" w:rsidP="00416506">
            <w:pPr>
              <w:pStyle w:val="tabletext11"/>
              <w:jc w:val="center"/>
              <w:rPr>
                <w:ins w:id="22258" w:author="Author"/>
              </w:rPr>
            </w:pPr>
            <w:ins w:id="22259" w:author="Author">
              <w:r w:rsidRPr="00D016EC">
                <w:t xml:space="preserve">1.36 </w:t>
              </w:r>
            </w:ins>
          </w:p>
        </w:tc>
        <w:tc>
          <w:tcPr>
            <w:tcW w:w="400" w:type="dxa"/>
            <w:noWrap/>
            <w:vAlign w:val="bottom"/>
            <w:hideMark/>
          </w:tcPr>
          <w:p w14:paraId="4E11BE09" w14:textId="77777777" w:rsidR="00C50A95" w:rsidRPr="00D016EC" w:rsidRDefault="00C50A95" w:rsidP="00416506">
            <w:pPr>
              <w:pStyle w:val="tabletext11"/>
              <w:jc w:val="center"/>
              <w:rPr>
                <w:ins w:id="22260" w:author="Author"/>
              </w:rPr>
            </w:pPr>
            <w:ins w:id="22261" w:author="Author">
              <w:r w:rsidRPr="00D016EC">
                <w:t xml:space="preserve">1.22 </w:t>
              </w:r>
            </w:ins>
          </w:p>
        </w:tc>
        <w:tc>
          <w:tcPr>
            <w:tcW w:w="400" w:type="dxa"/>
            <w:noWrap/>
            <w:vAlign w:val="bottom"/>
            <w:hideMark/>
          </w:tcPr>
          <w:p w14:paraId="19B44866" w14:textId="77777777" w:rsidR="00C50A95" w:rsidRPr="00D016EC" w:rsidRDefault="00C50A95" w:rsidP="00416506">
            <w:pPr>
              <w:pStyle w:val="tabletext11"/>
              <w:jc w:val="center"/>
              <w:rPr>
                <w:ins w:id="22262" w:author="Author"/>
              </w:rPr>
            </w:pPr>
            <w:ins w:id="22263" w:author="Author">
              <w:r w:rsidRPr="00D016EC">
                <w:t xml:space="preserve">1.21 </w:t>
              </w:r>
            </w:ins>
          </w:p>
        </w:tc>
        <w:tc>
          <w:tcPr>
            <w:tcW w:w="400" w:type="dxa"/>
            <w:noWrap/>
            <w:vAlign w:val="bottom"/>
            <w:hideMark/>
          </w:tcPr>
          <w:p w14:paraId="344A1E76" w14:textId="77777777" w:rsidR="00C50A95" w:rsidRPr="00D016EC" w:rsidRDefault="00C50A95" w:rsidP="00416506">
            <w:pPr>
              <w:pStyle w:val="tabletext11"/>
              <w:jc w:val="center"/>
              <w:rPr>
                <w:ins w:id="22264" w:author="Author"/>
              </w:rPr>
            </w:pPr>
            <w:ins w:id="22265" w:author="Author">
              <w:r w:rsidRPr="00D016EC">
                <w:t xml:space="preserve">1.15 </w:t>
              </w:r>
            </w:ins>
          </w:p>
        </w:tc>
        <w:tc>
          <w:tcPr>
            <w:tcW w:w="400" w:type="dxa"/>
            <w:noWrap/>
            <w:vAlign w:val="bottom"/>
            <w:hideMark/>
          </w:tcPr>
          <w:p w14:paraId="1A7F718E" w14:textId="77777777" w:rsidR="00C50A95" w:rsidRPr="00D016EC" w:rsidRDefault="00C50A95" w:rsidP="00416506">
            <w:pPr>
              <w:pStyle w:val="tabletext11"/>
              <w:jc w:val="center"/>
              <w:rPr>
                <w:ins w:id="22266" w:author="Author"/>
              </w:rPr>
            </w:pPr>
            <w:ins w:id="22267" w:author="Author">
              <w:r w:rsidRPr="00D016EC">
                <w:t xml:space="preserve">1.12 </w:t>
              </w:r>
            </w:ins>
          </w:p>
        </w:tc>
        <w:tc>
          <w:tcPr>
            <w:tcW w:w="400" w:type="dxa"/>
            <w:noWrap/>
            <w:vAlign w:val="bottom"/>
            <w:hideMark/>
          </w:tcPr>
          <w:p w14:paraId="26342283" w14:textId="77777777" w:rsidR="00C50A95" w:rsidRPr="00D016EC" w:rsidRDefault="00C50A95" w:rsidP="00416506">
            <w:pPr>
              <w:pStyle w:val="tabletext11"/>
              <w:jc w:val="center"/>
              <w:rPr>
                <w:ins w:id="22268" w:author="Author"/>
              </w:rPr>
            </w:pPr>
            <w:ins w:id="22269" w:author="Author">
              <w:r w:rsidRPr="00D016EC">
                <w:t xml:space="preserve">1.10 </w:t>
              </w:r>
            </w:ins>
          </w:p>
        </w:tc>
        <w:tc>
          <w:tcPr>
            <w:tcW w:w="400" w:type="dxa"/>
            <w:noWrap/>
            <w:vAlign w:val="bottom"/>
            <w:hideMark/>
          </w:tcPr>
          <w:p w14:paraId="391CD1D5" w14:textId="77777777" w:rsidR="00C50A95" w:rsidRPr="00D016EC" w:rsidRDefault="00C50A95" w:rsidP="00416506">
            <w:pPr>
              <w:pStyle w:val="tabletext11"/>
              <w:jc w:val="center"/>
              <w:rPr>
                <w:ins w:id="22270" w:author="Author"/>
              </w:rPr>
            </w:pPr>
            <w:ins w:id="22271" w:author="Author">
              <w:r w:rsidRPr="00D016EC">
                <w:t xml:space="preserve">1.00 </w:t>
              </w:r>
            </w:ins>
          </w:p>
        </w:tc>
        <w:tc>
          <w:tcPr>
            <w:tcW w:w="400" w:type="dxa"/>
            <w:noWrap/>
            <w:vAlign w:val="bottom"/>
            <w:hideMark/>
          </w:tcPr>
          <w:p w14:paraId="21AAB4D8" w14:textId="77777777" w:rsidR="00C50A95" w:rsidRPr="00D016EC" w:rsidRDefault="00C50A95" w:rsidP="00416506">
            <w:pPr>
              <w:pStyle w:val="tabletext11"/>
              <w:jc w:val="center"/>
              <w:rPr>
                <w:ins w:id="22272" w:author="Author"/>
              </w:rPr>
            </w:pPr>
            <w:ins w:id="22273" w:author="Author">
              <w:r w:rsidRPr="00D016EC">
                <w:t xml:space="preserve">0.98 </w:t>
              </w:r>
            </w:ins>
          </w:p>
        </w:tc>
        <w:tc>
          <w:tcPr>
            <w:tcW w:w="400" w:type="dxa"/>
            <w:noWrap/>
            <w:vAlign w:val="bottom"/>
            <w:hideMark/>
          </w:tcPr>
          <w:p w14:paraId="2CE87B7E" w14:textId="77777777" w:rsidR="00C50A95" w:rsidRPr="00D016EC" w:rsidRDefault="00C50A95" w:rsidP="00416506">
            <w:pPr>
              <w:pStyle w:val="tabletext11"/>
              <w:jc w:val="center"/>
              <w:rPr>
                <w:ins w:id="22274" w:author="Author"/>
              </w:rPr>
            </w:pPr>
            <w:ins w:id="22275" w:author="Author">
              <w:r w:rsidRPr="00D016EC">
                <w:t xml:space="preserve">0.96 </w:t>
              </w:r>
            </w:ins>
          </w:p>
        </w:tc>
        <w:tc>
          <w:tcPr>
            <w:tcW w:w="400" w:type="dxa"/>
            <w:noWrap/>
            <w:vAlign w:val="bottom"/>
            <w:hideMark/>
          </w:tcPr>
          <w:p w14:paraId="6DD64D03" w14:textId="77777777" w:rsidR="00C50A95" w:rsidRPr="00D016EC" w:rsidRDefault="00C50A95" w:rsidP="00416506">
            <w:pPr>
              <w:pStyle w:val="tabletext11"/>
              <w:jc w:val="center"/>
              <w:rPr>
                <w:ins w:id="22276" w:author="Author"/>
              </w:rPr>
            </w:pPr>
            <w:ins w:id="22277" w:author="Author">
              <w:r w:rsidRPr="00D016EC">
                <w:t xml:space="preserve">0.94 </w:t>
              </w:r>
            </w:ins>
          </w:p>
        </w:tc>
        <w:tc>
          <w:tcPr>
            <w:tcW w:w="400" w:type="dxa"/>
            <w:noWrap/>
            <w:vAlign w:val="bottom"/>
            <w:hideMark/>
          </w:tcPr>
          <w:p w14:paraId="51556DCA" w14:textId="77777777" w:rsidR="00C50A95" w:rsidRPr="00D016EC" w:rsidRDefault="00C50A95" w:rsidP="00416506">
            <w:pPr>
              <w:pStyle w:val="tabletext11"/>
              <w:jc w:val="center"/>
              <w:rPr>
                <w:ins w:id="22278" w:author="Author"/>
              </w:rPr>
            </w:pPr>
            <w:ins w:id="22279" w:author="Author">
              <w:r w:rsidRPr="00D016EC">
                <w:t xml:space="preserve">0.92 </w:t>
              </w:r>
            </w:ins>
          </w:p>
        </w:tc>
        <w:tc>
          <w:tcPr>
            <w:tcW w:w="400" w:type="dxa"/>
            <w:noWrap/>
            <w:vAlign w:val="bottom"/>
            <w:hideMark/>
          </w:tcPr>
          <w:p w14:paraId="5561C868" w14:textId="77777777" w:rsidR="00C50A95" w:rsidRPr="00D016EC" w:rsidRDefault="00C50A95" w:rsidP="00416506">
            <w:pPr>
              <w:pStyle w:val="tabletext11"/>
              <w:jc w:val="center"/>
              <w:rPr>
                <w:ins w:id="22280" w:author="Author"/>
              </w:rPr>
            </w:pPr>
            <w:ins w:id="22281" w:author="Author">
              <w:r w:rsidRPr="00D016EC">
                <w:t xml:space="preserve">0.90 </w:t>
              </w:r>
            </w:ins>
          </w:p>
        </w:tc>
        <w:tc>
          <w:tcPr>
            <w:tcW w:w="400" w:type="dxa"/>
            <w:noWrap/>
            <w:vAlign w:val="bottom"/>
            <w:hideMark/>
          </w:tcPr>
          <w:p w14:paraId="23521872" w14:textId="77777777" w:rsidR="00C50A95" w:rsidRPr="00D016EC" w:rsidRDefault="00C50A95" w:rsidP="00416506">
            <w:pPr>
              <w:pStyle w:val="tabletext11"/>
              <w:jc w:val="center"/>
              <w:rPr>
                <w:ins w:id="22282" w:author="Author"/>
              </w:rPr>
            </w:pPr>
            <w:ins w:id="22283" w:author="Author">
              <w:r w:rsidRPr="00D016EC">
                <w:t xml:space="preserve">0.88 </w:t>
              </w:r>
            </w:ins>
          </w:p>
        </w:tc>
        <w:tc>
          <w:tcPr>
            <w:tcW w:w="400" w:type="dxa"/>
            <w:noWrap/>
            <w:vAlign w:val="bottom"/>
            <w:hideMark/>
          </w:tcPr>
          <w:p w14:paraId="1F809F03" w14:textId="77777777" w:rsidR="00C50A95" w:rsidRPr="00D016EC" w:rsidRDefault="00C50A95" w:rsidP="00416506">
            <w:pPr>
              <w:pStyle w:val="tabletext11"/>
              <w:jc w:val="center"/>
              <w:rPr>
                <w:ins w:id="22284" w:author="Author"/>
              </w:rPr>
            </w:pPr>
            <w:ins w:id="22285" w:author="Author">
              <w:r w:rsidRPr="00D016EC">
                <w:t xml:space="preserve">0.87 </w:t>
              </w:r>
            </w:ins>
          </w:p>
        </w:tc>
        <w:tc>
          <w:tcPr>
            <w:tcW w:w="400" w:type="dxa"/>
            <w:noWrap/>
            <w:vAlign w:val="bottom"/>
            <w:hideMark/>
          </w:tcPr>
          <w:p w14:paraId="24610883" w14:textId="77777777" w:rsidR="00C50A95" w:rsidRPr="00D016EC" w:rsidRDefault="00C50A95" w:rsidP="00416506">
            <w:pPr>
              <w:pStyle w:val="tabletext11"/>
              <w:jc w:val="center"/>
              <w:rPr>
                <w:ins w:id="22286" w:author="Author"/>
              </w:rPr>
            </w:pPr>
            <w:ins w:id="22287" w:author="Author">
              <w:r w:rsidRPr="00D016EC">
                <w:t xml:space="preserve">0.85 </w:t>
              </w:r>
            </w:ins>
          </w:p>
        </w:tc>
        <w:tc>
          <w:tcPr>
            <w:tcW w:w="400" w:type="dxa"/>
            <w:noWrap/>
            <w:vAlign w:val="bottom"/>
            <w:hideMark/>
          </w:tcPr>
          <w:p w14:paraId="39905BF0" w14:textId="77777777" w:rsidR="00C50A95" w:rsidRPr="00D016EC" w:rsidRDefault="00C50A95" w:rsidP="00416506">
            <w:pPr>
              <w:pStyle w:val="tabletext11"/>
              <w:jc w:val="center"/>
              <w:rPr>
                <w:ins w:id="22288" w:author="Author"/>
              </w:rPr>
            </w:pPr>
            <w:ins w:id="22289" w:author="Author">
              <w:r w:rsidRPr="00D016EC">
                <w:t xml:space="preserve">0.83 </w:t>
              </w:r>
            </w:ins>
          </w:p>
        </w:tc>
        <w:tc>
          <w:tcPr>
            <w:tcW w:w="400" w:type="dxa"/>
            <w:noWrap/>
            <w:vAlign w:val="bottom"/>
            <w:hideMark/>
          </w:tcPr>
          <w:p w14:paraId="7223D190" w14:textId="77777777" w:rsidR="00C50A95" w:rsidRPr="00D016EC" w:rsidRDefault="00C50A95" w:rsidP="00416506">
            <w:pPr>
              <w:pStyle w:val="tabletext11"/>
              <w:jc w:val="center"/>
              <w:rPr>
                <w:ins w:id="22290" w:author="Author"/>
              </w:rPr>
            </w:pPr>
            <w:ins w:id="22291" w:author="Author">
              <w:r w:rsidRPr="00D016EC">
                <w:t xml:space="preserve">0.81 </w:t>
              </w:r>
            </w:ins>
          </w:p>
        </w:tc>
        <w:tc>
          <w:tcPr>
            <w:tcW w:w="400" w:type="dxa"/>
            <w:noWrap/>
            <w:vAlign w:val="bottom"/>
            <w:hideMark/>
          </w:tcPr>
          <w:p w14:paraId="632B772C" w14:textId="77777777" w:rsidR="00C50A95" w:rsidRPr="00D016EC" w:rsidRDefault="00C50A95" w:rsidP="00416506">
            <w:pPr>
              <w:pStyle w:val="tabletext11"/>
              <w:jc w:val="center"/>
              <w:rPr>
                <w:ins w:id="22292" w:author="Author"/>
              </w:rPr>
            </w:pPr>
            <w:ins w:id="22293" w:author="Author">
              <w:r w:rsidRPr="00D016EC">
                <w:t xml:space="preserve">0.80 </w:t>
              </w:r>
            </w:ins>
          </w:p>
        </w:tc>
        <w:tc>
          <w:tcPr>
            <w:tcW w:w="440" w:type="dxa"/>
            <w:noWrap/>
            <w:vAlign w:val="bottom"/>
            <w:hideMark/>
          </w:tcPr>
          <w:p w14:paraId="1587C88D" w14:textId="77777777" w:rsidR="00C50A95" w:rsidRPr="00D016EC" w:rsidRDefault="00C50A95" w:rsidP="00416506">
            <w:pPr>
              <w:pStyle w:val="tabletext11"/>
              <w:jc w:val="center"/>
              <w:rPr>
                <w:ins w:id="22294" w:author="Author"/>
              </w:rPr>
            </w:pPr>
            <w:ins w:id="22295" w:author="Author">
              <w:r w:rsidRPr="00D016EC">
                <w:t xml:space="preserve">0.78 </w:t>
              </w:r>
            </w:ins>
          </w:p>
        </w:tc>
        <w:tc>
          <w:tcPr>
            <w:tcW w:w="400" w:type="dxa"/>
            <w:noWrap/>
            <w:vAlign w:val="bottom"/>
            <w:hideMark/>
          </w:tcPr>
          <w:p w14:paraId="15257C7A" w14:textId="77777777" w:rsidR="00C50A95" w:rsidRPr="00D016EC" w:rsidRDefault="00C50A95" w:rsidP="00416506">
            <w:pPr>
              <w:pStyle w:val="tabletext11"/>
              <w:jc w:val="center"/>
              <w:rPr>
                <w:ins w:id="22296" w:author="Author"/>
              </w:rPr>
            </w:pPr>
            <w:ins w:id="22297" w:author="Author">
              <w:r w:rsidRPr="00D016EC">
                <w:t xml:space="preserve">0.77 </w:t>
              </w:r>
            </w:ins>
          </w:p>
        </w:tc>
        <w:tc>
          <w:tcPr>
            <w:tcW w:w="400" w:type="dxa"/>
            <w:noWrap/>
            <w:vAlign w:val="bottom"/>
            <w:hideMark/>
          </w:tcPr>
          <w:p w14:paraId="5A251116" w14:textId="77777777" w:rsidR="00C50A95" w:rsidRPr="00D016EC" w:rsidRDefault="00C50A95" w:rsidP="00416506">
            <w:pPr>
              <w:pStyle w:val="tabletext11"/>
              <w:jc w:val="center"/>
              <w:rPr>
                <w:ins w:id="22298" w:author="Author"/>
              </w:rPr>
            </w:pPr>
            <w:ins w:id="22299" w:author="Author">
              <w:r w:rsidRPr="00D016EC">
                <w:t xml:space="preserve">0.75 </w:t>
              </w:r>
            </w:ins>
          </w:p>
        </w:tc>
        <w:tc>
          <w:tcPr>
            <w:tcW w:w="400" w:type="dxa"/>
            <w:noWrap/>
            <w:vAlign w:val="bottom"/>
            <w:hideMark/>
          </w:tcPr>
          <w:p w14:paraId="5B0D5EBE" w14:textId="77777777" w:rsidR="00C50A95" w:rsidRPr="00D016EC" w:rsidRDefault="00C50A95" w:rsidP="00416506">
            <w:pPr>
              <w:pStyle w:val="tabletext11"/>
              <w:jc w:val="center"/>
              <w:rPr>
                <w:ins w:id="22300" w:author="Author"/>
              </w:rPr>
            </w:pPr>
            <w:ins w:id="22301" w:author="Author">
              <w:r w:rsidRPr="00D016EC">
                <w:t xml:space="preserve">0.74 </w:t>
              </w:r>
            </w:ins>
          </w:p>
        </w:tc>
        <w:tc>
          <w:tcPr>
            <w:tcW w:w="400" w:type="dxa"/>
            <w:noWrap/>
            <w:vAlign w:val="bottom"/>
            <w:hideMark/>
          </w:tcPr>
          <w:p w14:paraId="2AF8927D" w14:textId="77777777" w:rsidR="00C50A95" w:rsidRPr="00D016EC" w:rsidRDefault="00C50A95" w:rsidP="00416506">
            <w:pPr>
              <w:pStyle w:val="tabletext11"/>
              <w:jc w:val="center"/>
              <w:rPr>
                <w:ins w:id="22302" w:author="Author"/>
              </w:rPr>
            </w:pPr>
            <w:ins w:id="22303" w:author="Author">
              <w:r w:rsidRPr="00D016EC">
                <w:t xml:space="preserve">0.72 </w:t>
              </w:r>
            </w:ins>
          </w:p>
        </w:tc>
        <w:tc>
          <w:tcPr>
            <w:tcW w:w="460" w:type="dxa"/>
            <w:noWrap/>
            <w:vAlign w:val="bottom"/>
            <w:hideMark/>
          </w:tcPr>
          <w:p w14:paraId="1D189BBB" w14:textId="77777777" w:rsidR="00C50A95" w:rsidRPr="00D016EC" w:rsidRDefault="00C50A95" w:rsidP="00416506">
            <w:pPr>
              <w:pStyle w:val="tabletext11"/>
              <w:jc w:val="center"/>
              <w:rPr>
                <w:ins w:id="22304" w:author="Author"/>
              </w:rPr>
            </w:pPr>
            <w:ins w:id="22305" w:author="Author">
              <w:r w:rsidRPr="00D016EC">
                <w:t xml:space="preserve">0.71 </w:t>
              </w:r>
            </w:ins>
          </w:p>
        </w:tc>
      </w:tr>
      <w:tr w:rsidR="00C50A95" w:rsidRPr="00D016EC" w14:paraId="6FBB2B52" w14:textId="77777777" w:rsidTr="00416506">
        <w:trPr>
          <w:trHeight w:val="190"/>
          <w:ins w:id="22306" w:author="Author"/>
        </w:trPr>
        <w:tc>
          <w:tcPr>
            <w:tcW w:w="200" w:type="dxa"/>
            <w:tcBorders>
              <w:right w:val="nil"/>
            </w:tcBorders>
            <w:vAlign w:val="bottom"/>
          </w:tcPr>
          <w:p w14:paraId="2D8E6544" w14:textId="77777777" w:rsidR="00C50A95" w:rsidRPr="00D016EC" w:rsidRDefault="00C50A95" w:rsidP="00416506">
            <w:pPr>
              <w:pStyle w:val="tabletext11"/>
              <w:jc w:val="right"/>
              <w:rPr>
                <w:ins w:id="22307" w:author="Author"/>
              </w:rPr>
            </w:pPr>
          </w:p>
        </w:tc>
        <w:tc>
          <w:tcPr>
            <w:tcW w:w="1580" w:type="dxa"/>
            <w:tcBorders>
              <w:left w:val="nil"/>
            </w:tcBorders>
            <w:vAlign w:val="bottom"/>
            <w:hideMark/>
          </w:tcPr>
          <w:p w14:paraId="4ACF9E52" w14:textId="77777777" w:rsidR="00C50A95" w:rsidRPr="00D016EC" w:rsidRDefault="00C50A95" w:rsidP="00416506">
            <w:pPr>
              <w:pStyle w:val="tabletext11"/>
              <w:tabs>
                <w:tab w:val="decimal" w:pos="640"/>
              </w:tabs>
              <w:rPr>
                <w:ins w:id="22308" w:author="Author"/>
              </w:rPr>
            </w:pPr>
            <w:ins w:id="22309" w:author="Author">
              <w:r w:rsidRPr="00D016EC">
                <w:t>175,000 to 199,999</w:t>
              </w:r>
            </w:ins>
          </w:p>
        </w:tc>
        <w:tc>
          <w:tcPr>
            <w:tcW w:w="680" w:type="dxa"/>
            <w:noWrap/>
            <w:vAlign w:val="bottom"/>
            <w:hideMark/>
          </w:tcPr>
          <w:p w14:paraId="19F9879C" w14:textId="77777777" w:rsidR="00C50A95" w:rsidRPr="00D016EC" w:rsidRDefault="00C50A95" w:rsidP="00416506">
            <w:pPr>
              <w:pStyle w:val="tabletext11"/>
              <w:jc w:val="center"/>
              <w:rPr>
                <w:ins w:id="22310" w:author="Author"/>
              </w:rPr>
            </w:pPr>
            <w:ins w:id="22311" w:author="Author">
              <w:r w:rsidRPr="00D016EC">
                <w:t xml:space="preserve">1.77 </w:t>
              </w:r>
            </w:ins>
          </w:p>
        </w:tc>
        <w:tc>
          <w:tcPr>
            <w:tcW w:w="900" w:type="dxa"/>
            <w:noWrap/>
            <w:vAlign w:val="bottom"/>
            <w:hideMark/>
          </w:tcPr>
          <w:p w14:paraId="14D41AA8" w14:textId="77777777" w:rsidR="00C50A95" w:rsidRPr="00D016EC" w:rsidRDefault="00C50A95" w:rsidP="00416506">
            <w:pPr>
              <w:pStyle w:val="tabletext11"/>
              <w:jc w:val="center"/>
              <w:rPr>
                <w:ins w:id="22312" w:author="Author"/>
              </w:rPr>
            </w:pPr>
            <w:ins w:id="22313" w:author="Author">
              <w:r w:rsidRPr="00D016EC">
                <w:t xml:space="preserve">1.77 </w:t>
              </w:r>
            </w:ins>
          </w:p>
        </w:tc>
        <w:tc>
          <w:tcPr>
            <w:tcW w:w="400" w:type="dxa"/>
            <w:noWrap/>
            <w:vAlign w:val="bottom"/>
            <w:hideMark/>
          </w:tcPr>
          <w:p w14:paraId="280F4E3D" w14:textId="77777777" w:rsidR="00C50A95" w:rsidRPr="00D016EC" w:rsidRDefault="00C50A95" w:rsidP="00416506">
            <w:pPr>
              <w:pStyle w:val="tabletext11"/>
              <w:jc w:val="center"/>
              <w:rPr>
                <w:ins w:id="22314" w:author="Author"/>
              </w:rPr>
            </w:pPr>
            <w:ins w:id="22315" w:author="Author">
              <w:r w:rsidRPr="00D016EC">
                <w:t xml:space="preserve">1.64 </w:t>
              </w:r>
            </w:ins>
          </w:p>
        </w:tc>
        <w:tc>
          <w:tcPr>
            <w:tcW w:w="400" w:type="dxa"/>
            <w:noWrap/>
            <w:vAlign w:val="bottom"/>
            <w:hideMark/>
          </w:tcPr>
          <w:p w14:paraId="6E393E44" w14:textId="77777777" w:rsidR="00C50A95" w:rsidRPr="00D016EC" w:rsidRDefault="00C50A95" w:rsidP="00416506">
            <w:pPr>
              <w:pStyle w:val="tabletext11"/>
              <w:jc w:val="center"/>
              <w:rPr>
                <w:ins w:id="22316" w:author="Author"/>
              </w:rPr>
            </w:pPr>
            <w:ins w:id="22317" w:author="Author">
              <w:r w:rsidRPr="00D016EC">
                <w:t xml:space="preserve">1.55 </w:t>
              </w:r>
            </w:ins>
          </w:p>
        </w:tc>
        <w:tc>
          <w:tcPr>
            <w:tcW w:w="400" w:type="dxa"/>
            <w:noWrap/>
            <w:vAlign w:val="bottom"/>
            <w:hideMark/>
          </w:tcPr>
          <w:p w14:paraId="2516BB2E" w14:textId="77777777" w:rsidR="00C50A95" w:rsidRPr="00D016EC" w:rsidRDefault="00C50A95" w:rsidP="00416506">
            <w:pPr>
              <w:pStyle w:val="tabletext11"/>
              <w:jc w:val="center"/>
              <w:rPr>
                <w:ins w:id="22318" w:author="Author"/>
              </w:rPr>
            </w:pPr>
            <w:ins w:id="22319" w:author="Author">
              <w:r w:rsidRPr="00D016EC">
                <w:t xml:space="preserve">1.43 </w:t>
              </w:r>
            </w:ins>
          </w:p>
        </w:tc>
        <w:tc>
          <w:tcPr>
            <w:tcW w:w="400" w:type="dxa"/>
            <w:noWrap/>
            <w:vAlign w:val="bottom"/>
            <w:hideMark/>
          </w:tcPr>
          <w:p w14:paraId="74178C94" w14:textId="77777777" w:rsidR="00C50A95" w:rsidRPr="00D016EC" w:rsidRDefault="00C50A95" w:rsidP="00416506">
            <w:pPr>
              <w:pStyle w:val="tabletext11"/>
              <w:jc w:val="center"/>
              <w:rPr>
                <w:ins w:id="22320" w:author="Author"/>
              </w:rPr>
            </w:pPr>
            <w:ins w:id="22321" w:author="Author">
              <w:r w:rsidRPr="00D016EC">
                <w:t xml:space="preserve">1.30 </w:t>
              </w:r>
            </w:ins>
          </w:p>
        </w:tc>
        <w:tc>
          <w:tcPr>
            <w:tcW w:w="400" w:type="dxa"/>
            <w:noWrap/>
            <w:vAlign w:val="bottom"/>
            <w:hideMark/>
          </w:tcPr>
          <w:p w14:paraId="467904CC" w14:textId="77777777" w:rsidR="00C50A95" w:rsidRPr="00D016EC" w:rsidRDefault="00C50A95" w:rsidP="00416506">
            <w:pPr>
              <w:pStyle w:val="tabletext11"/>
              <w:jc w:val="center"/>
              <w:rPr>
                <w:ins w:id="22322" w:author="Author"/>
              </w:rPr>
            </w:pPr>
            <w:ins w:id="22323" w:author="Author">
              <w:r w:rsidRPr="00D016EC">
                <w:t xml:space="preserve">1.29 </w:t>
              </w:r>
            </w:ins>
          </w:p>
        </w:tc>
        <w:tc>
          <w:tcPr>
            <w:tcW w:w="400" w:type="dxa"/>
            <w:noWrap/>
            <w:vAlign w:val="bottom"/>
            <w:hideMark/>
          </w:tcPr>
          <w:p w14:paraId="2BB9E9D7" w14:textId="77777777" w:rsidR="00C50A95" w:rsidRPr="00D016EC" w:rsidRDefault="00C50A95" w:rsidP="00416506">
            <w:pPr>
              <w:pStyle w:val="tabletext11"/>
              <w:jc w:val="center"/>
              <w:rPr>
                <w:ins w:id="22324" w:author="Author"/>
              </w:rPr>
            </w:pPr>
            <w:ins w:id="22325" w:author="Author">
              <w:r w:rsidRPr="00D016EC">
                <w:t xml:space="preserve">1.23 </w:t>
              </w:r>
            </w:ins>
          </w:p>
        </w:tc>
        <w:tc>
          <w:tcPr>
            <w:tcW w:w="400" w:type="dxa"/>
            <w:noWrap/>
            <w:vAlign w:val="bottom"/>
            <w:hideMark/>
          </w:tcPr>
          <w:p w14:paraId="164CADE2" w14:textId="77777777" w:rsidR="00C50A95" w:rsidRPr="00D016EC" w:rsidRDefault="00C50A95" w:rsidP="00416506">
            <w:pPr>
              <w:pStyle w:val="tabletext11"/>
              <w:jc w:val="center"/>
              <w:rPr>
                <w:ins w:id="22326" w:author="Author"/>
              </w:rPr>
            </w:pPr>
            <w:ins w:id="22327" w:author="Author">
              <w:r w:rsidRPr="00D016EC">
                <w:t xml:space="preserve">1.20 </w:t>
              </w:r>
            </w:ins>
          </w:p>
        </w:tc>
        <w:tc>
          <w:tcPr>
            <w:tcW w:w="400" w:type="dxa"/>
            <w:noWrap/>
            <w:vAlign w:val="bottom"/>
            <w:hideMark/>
          </w:tcPr>
          <w:p w14:paraId="16B7633D" w14:textId="77777777" w:rsidR="00C50A95" w:rsidRPr="00D016EC" w:rsidRDefault="00C50A95" w:rsidP="00416506">
            <w:pPr>
              <w:pStyle w:val="tabletext11"/>
              <w:jc w:val="center"/>
              <w:rPr>
                <w:ins w:id="22328" w:author="Author"/>
              </w:rPr>
            </w:pPr>
            <w:ins w:id="22329" w:author="Author">
              <w:r w:rsidRPr="00D016EC">
                <w:t xml:space="preserve">1.18 </w:t>
              </w:r>
            </w:ins>
          </w:p>
        </w:tc>
        <w:tc>
          <w:tcPr>
            <w:tcW w:w="400" w:type="dxa"/>
            <w:noWrap/>
            <w:vAlign w:val="bottom"/>
            <w:hideMark/>
          </w:tcPr>
          <w:p w14:paraId="1466CE1D" w14:textId="77777777" w:rsidR="00C50A95" w:rsidRPr="00D016EC" w:rsidRDefault="00C50A95" w:rsidP="00416506">
            <w:pPr>
              <w:pStyle w:val="tabletext11"/>
              <w:jc w:val="center"/>
              <w:rPr>
                <w:ins w:id="22330" w:author="Author"/>
              </w:rPr>
            </w:pPr>
            <w:ins w:id="22331" w:author="Author">
              <w:r w:rsidRPr="00D016EC">
                <w:t xml:space="preserve">1.08 </w:t>
              </w:r>
            </w:ins>
          </w:p>
        </w:tc>
        <w:tc>
          <w:tcPr>
            <w:tcW w:w="400" w:type="dxa"/>
            <w:noWrap/>
            <w:vAlign w:val="bottom"/>
            <w:hideMark/>
          </w:tcPr>
          <w:p w14:paraId="46FDF5CB" w14:textId="77777777" w:rsidR="00C50A95" w:rsidRPr="00D016EC" w:rsidRDefault="00C50A95" w:rsidP="00416506">
            <w:pPr>
              <w:pStyle w:val="tabletext11"/>
              <w:jc w:val="center"/>
              <w:rPr>
                <w:ins w:id="22332" w:author="Author"/>
              </w:rPr>
            </w:pPr>
            <w:ins w:id="22333" w:author="Author">
              <w:r w:rsidRPr="00D016EC">
                <w:t xml:space="preserve">1.06 </w:t>
              </w:r>
            </w:ins>
          </w:p>
        </w:tc>
        <w:tc>
          <w:tcPr>
            <w:tcW w:w="400" w:type="dxa"/>
            <w:noWrap/>
            <w:vAlign w:val="bottom"/>
            <w:hideMark/>
          </w:tcPr>
          <w:p w14:paraId="17CB3C9F" w14:textId="77777777" w:rsidR="00C50A95" w:rsidRPr="00D016EC" w:rsidRDefault="00C50A95" w:rsidP="00416506">
            <w:pPr>
              <w:pStyle w:val="tabletext11"/>
              <w:jc w:val="center"/>
              <w:rPr>
                <w:ins w:id="22334" w:author="Author"/>
              </w:rPr>
            </w:pPr>
            <w:ins w:id="22335" w:author="Author">
              <w:r w:rsidRPr="00D016EC">
                <w:t xml:space="preserve">1.04 </w:t>
              </w:r>
            </w:ins>
          </w:p>
        </w:tc>
        <w:tc>
          <w:tcPr>
            <w:tcW w:w="400" w:type="dxa"/>
            <w:noWrap/>
            <w:vAlign w:val="bottom"/>
            <w:hideMark/>
          </w:tcPr>
          <w:p w14:paraId="6AE16B5D" w14:textId="77777777" w:rsidR="00C50A95" w:rsidRPr="00D016EC" w:rsidRDefault="00C50A95" w:rsidP="00416506">
            <w:pPr>
              <w:pStyle w:val="tabletext11"/>
              <w:jc w:val="center"/>
              <w:rPr>
                <w:ins w:id="22336" w:author="Author"/>
              </w:rPr>
            </w:pPr>
            <w:ins w:id="22337" w:author="Author">
              <w:r w:rsidRPr="00D016EC">
                <w:t xml:space="preserve">1.02 </w:t>
              </w:r>
            </w:ins>
          </w:p>
        </w:tc>
        <w:tc>
          <w:tcPr>
            <w:tcW w:w="400" w:type="dxa"/>
            <w:noWrap/>
            <w:vAlign w:val="bottom"/>
            <w:hideMark/>
          </w:tcPr>
          <w:p w14:paraId="64E0B330" w14:textId="77777777" w:rsidR="00C50A95" w:rsidRPr="00D016EC" w:rsidRDefault="00C50A95" w:rsidP="00416506">
            <w:pPr>
              <w:pStyle w:val="tabletext11"/>
              <w:jc w:val="center"/>
              <w:rPr>
                <w:ins w:id="22338" w:author="Author"/>
              </w:rPr>
            </w:pPr>
            <w:ins w:id="22339" w:author="Author">
              <w:r w:rsidRPr="00D016EC">
                <w:t xml:space="preserve">1.00 </w:t>
              </w:r>
            </w:ins>
          </w:p>
        </w:tc>
        <w:tc>
          <w:tcPr>
            <w:tcW w:w="400" w:type="dxa"/>
            <w:noWrap/>
            <w:vAlign w:val="bottom"/>
            <w:hideMark/>
          </w:tcPr>
          <w:p w14:paraId="1B472191" w14:textId="77777777" w:rsidR="00C50A95" w:rsidRPr="00D016EC" w:rsidRDefault="00C50A95" w:rsidP="00416506">
            <w:pPr>
              <w:pStyle w:val="tabletext11"/>
              <w:jc w:val="center"/>
              <w:rPr>
                <w:ins w:id="22340" w:author="Author"/>
              </w:rPr>
            </w:pPr>
            <w:ins w:id="22341" w:author="Author">
              <w:r w:rsidRPr="00D016EC">
                <w:t xml:space="preserve">0.98 </w:t>
              </w:r>
            </w:ins>
          </w:p>
        </w:tc>
        <w:tc>
          <w:tcPr>
            <w:tcW w:w="400" w:type="dxa"/>
            <w:noWrap/>
            <w:vAlign w:val="bottom"/>
            <w:hideMark/>
          </w:tcPr>
          <w:p w14:paraId="12DF6516" w14:textId="77777777" w:rsidR="00C50A95" w:rsidRPr="00D016EC" w:rsidRDefault="00C50A95" w:rsidP="00416506">
            <w:pPr>
              <w:pStyle w:val="tabletext11"/>
              <w:jc w:val="center"/>
              <w:rPr>
                <w:ins w:id="22342" w:author="Author"/>
              </w:rPr>
            </w:pPr>
            <w:ins w:id="22343" w:author="Author">
              <w:r w:rsidRPr="00D016EC">
                <w:t xml:space="preserve">0.96 </w:t>
              </w:r>
            </w:ins>
          </w:p>
        </w:tc>
        <w:tc>
          <w:tcPr>
            <w:tcW w:w="400" w:type="dxa"/>
            <w:noWrap/>
            <w:vAlign w:val="bottom"/>
            <w:hideMark/>
          </w:tcPr>
          <w:p w14:paraId="1F35B351" w14:textId="77777777" w:rsidR="00C50A95" w:rsidRPr="00D016EC" w:rsidRDefault="00C50A95" w:rsidP="00416506">
            <w:pPr>
              <w:pStyle w:val="tabletext11"/>
              <w:jc w:val="center"/>
              <w:rPr>
                <w:ins w:id="22344" w:author="Author"/>
              </w:rPr>
            </w:pPr>
            <w:ins w:id="22345" w:author="Author">
              <w:r w:rsidRPr="00D016EC">
                <w:t xml:space="preserve">0.94 </w:t>
              </w:r>
            </w:ins>
          </w:p>
        </w:tc>
        <w:tc>
          <w:tcPr>
            <w:tcW w:w="400" w:type="dxa"/>
            <w:noWrap/>
            <w:vAlign w:val="bottom"/>
            <w:hideMark/>
          </w:tcPr>
          <w:p w14:paraId="6A2CF859" w14:textId="77777777" w:rsidR="00C50A95" w:rsidRPr="00D016EC" w:rsidRDefault="00C50A95" w:rsidP="00416506">
            <w:pPr>
              <w:pStyle w:val="tabletext11"/>
              <w:jc w:val="center"/>
              <w:rPr>
                <w:ins w:id="22346" w:author="Author"/>
              </w:rPr>
            </w:pPr>
            <w:ins w:id="22347" w:author="Author">
              <w:r w:rsidRPr="00D016EC">
                <w:t xml:space="preserve">0.92 </w:t>
              </w:r>
            </w:ins>
          </w:p>
        </w:tc>
        <w:tc>
          <w:tcPr>
            <w:tcW w:w="400" w:type="dxa"/>
            <w:noWrap/>
            <w:vAlign w:val="bottom"/>
            <w:hideMark/>
          </w:tcPr>
          <w:p w14:paraId="5A406AF0" w14:textId="77777777" w:rsidR="00C50A95" w:rsidRPr="00D016EC" w:rsidRDefault="00C50A95" w:rsidP="00416506">
            <w:pPr>
              <w:pStyle w:val="tabletext11"/>
              <w:jc w:val="center"/>
              <w:rPr>
                <w:ins w:id="22348" w:author="Author"/>
              </w:rPr>
            </w:pPr>
            <w:ins w:id="22349" w:author="Author">
              <w:r w:rsidRPr="00D016EC">
                <w:t xml:space="preserve">0.90 </w:t>
              </w:r>
            </w:ins>
          </w:p>
        </w:tc>
        <w:tc>
          <w:tcPr>
            <w:tcW w:w="400" w:type="dxa"/>
            <w:noWrap/>
            <w:vAlign w:val="bottom"/>
            <w:hideMark/>
          </w:tcPr>
          <w:p w14:paraId="745355A5" w14:textId="77777777" w:rsidR="00C50A95" w:rsidRPr="00D016EC" w:rsidRDefault="00C50A95" w:rsidP="00416506">
            <w:pPr>
              <w:pStyle w:val="tabletext11"/>
              <w:jc w:val="center"/>
              <w:rPr>
                <w:ins w:id="22350" w:author="Author"/>
              </w:rPr>
            </w:pPr>
            <w:ins w:id="22351" w:author="Author">
              <w:r w:rsidRPr="00D016EC">
                <w:t xml:space="preserve">0.88 </w:t>
              </w:r>
            </w:ins>
          </w:p>
        </w:tc>
        <w:tc>
          <w:tcPr>
            <w:tcW w:w="400" w:type="dxa"/>
            <w:noWrap/>
            <w:vAlign w:val="bottom"/>
            <w:hideMark/>
          </w:tcPr>
          <w:p w14:paraId="3C09A0B0" w14:textId="77777777" w:rsidR="00C50A95" w:rsidRPr="00D016EC" w:rsidRDefault="00C50A95" w:rsidP="00416506">
            <w:pPr>
              <w:pStyle w:val="tabletext11"/>
              <w:jc w:val="center"/>
              <w:rPr>
                <w:ins w:id="22352" w:author="Author"/>
              </w:rPr>
            </w:pPr>
            <w:ins w:id="22353" w:author="Author">
              <w:r w:rsidRPr="00D016EC">
                <w:t xml:space="preserve">0.86 </w:t>
              </w:r>
            </w:ins>
          </w:p>
        </w:tc>
        <w:tc>
          <w:tcPr>
            <w:tcW w:w="440" w:type="dxa"/>
            <w:noWrap/>
            <w:vAlign w:val="bottom"/>
            <w:hideMark/>
          </w:tcPr>
          <w:p w14:paraId="5866629E" w14:textId="77777777" w:rsidR="00C50A95" w:rsidRPr="00D016EC" w:rsidRDefault="00C50A95" w:rsidP="00416506">
            <w:pPr>
              <w:pStyle w:val="tabletext11"/>
              <w:jc w:val="center"/>
              <w:rPr>
                <w:ins w:id="22354" w:author="Author"/>
              </w:rPr>
            </w:pPr>
            <w:ins w:id="22355" w:author="Author">
              <w:r w:rsidRPr="00D016EC">
                <w:t xml:space="preserve">0.85 </w:t>
              </w:r>
            </w:ins>
          </w:p>
        </w:tc>
        <w:tc>
          <w:tcPr>
            <w:tcW w:w="400" w:type="dxa"/>
            <w:noWrap/>
            <w:vAlign w:val="bottom"/>
            <w:hideMark/>
          </w:tcPr>
          <w:p w14:paraId="6AE229B4" w14:textId="77777777" w:rsidR="00C50A95" w:rsidRPr="00D016EC" w:rsidRDefault="00C50A95" w:rsidP="00416506">
            <w:pPr>
              <w:pStyle w:val="tabletext11"/>
              <w:jc w:val="center"/>
              <w:rPr>
                <w:ins w:id="22356" w:author="Author"/>
              </w:rPr>
            </w:pPr>
            <w:ins w:id="22357" w:author="Author">
              <w:r w:rsidRPr="00D016EC">
                <w:t xml:space="preserve">0.83 </w:t>
              </w:r>
            </w:ins>
          </w:p>
        </w:tc>
        <w:tc>
          <w:tcPr>
            <w:tcW w:w="400" w:type="dxa"/>
            <w:noWrap/>
            <w:vAlign w:val="bottom"/>
            <w:hideMark/>
          </w:tcPr>
          <w:p w14:paraId="0166C439" w14:textId="77777777" w:rsidR="00C50A95" w:rsidRPr="00D016EC" w:rsidRDefault="00C50A95" w:rsidP="00416506">
            <w:pPr>
              <w:pStyle w:val="tabletext11"/>
              <w:jc w:val="center"/>
              <w:rPr>
                <w:ins w:id="22358" w:author="Author"/>
              </w:rPr>
            </w:pPr>
            <w:ins w:id="22359" w:author="Author">
              <w:r w:rsidRPr="00D016EC">
                <w:t xml:space="preserve">0.81 </w:t>
              </w:r>
            </w:ins>
          </w:p>
        </w:tc>
        <w:tc>
          <w:tcPr>
            <w:tcW w:w="400" w:type="dxa"/>
            <w:noWrap/>
            <w:vAlign w:val="bottom"/>
            <w:hideMark/>
          </w:tcPr>
          <w:p w14:paraId="5E826C7D" w14:textId="77777777" w:rsidR="00C50A95" w:rsidRPr="00D016EC" w:rsidRDefault="00C50A95" w:rsidP="00416506">
            <w:pPr>
              <w:pStyle w:val="tabletext11"/>
              <w:jc w:val="center"/>
              <w:rPr>
                <w:ins w:id="22360" w:author="Author"/>
              </w:rPr>
            </w:pPr>
            <w:ins w:id="22361" w:author="Author">
              <w:r w:rsidRPr="00D016EC">
                <w:t xml:space="preserve">0.80 </w:t>
              </w:r>
            </w:ins>
          </w:p>
        </w:tc>
        <w:tc>
          <w:tcPr>
            <w:tcW w:w="400" w:type="dxa"/>
            <w:noWrap/>
            <w:vAlign w:val="bottom"/>
            <w:hideMark/>
          </w:tcPr>
          <w:p w14:paraId="4C88D093" w14:textId="77777777" w:rsidR="00C50A95" w:rsidRPr="00D016EC" w:rsidRDefault="00C50A95" w:rsidP="00416506">
            <w:pPr>
              <w:pStyle w:val="tabletext11"/>
              <w:jc w:val="center"/>
              <w:rPr>
                <w:ins w:id="22362" w:author="Author"/>
              </w:rPr>
            </w:pPr>
            <w:ins w:id="22363" w:author="Author">
              <w:r w:rsidRPr="00D016EC">
                <w:t xml:space="preserve">0.78 </w:t>
              </w:r>
            </w:ins>
          </w:p>
        </w:tc>
        <w:tc>
          <w:tcPr>
            <w:tcW w:w="460" w:type="dxa"/>
            <w:noWrap/>
            <w:vAlign w:val="bottom"/>
            <w:hideMark/>
          </w:tcPr>
          <w:p w14:paraId="37B6828D" w14:textId="77777777" w:rsidR="00C50A95" w:rsidRPr="00D016EC" w:rsidRDefault="00C50A95" w:rsidP="00416506">
            <w:pPr>
              <w:pStyle w:val="tabletext11"/>
              <w:jc w:val="center"/>
              <w:rPr>
                <w:ins w:id="22364" w:author="Author"/>
              </w:rPr>
            </w:pPr>
            <w:ins w:id="22365" w:author="Author">
              <w:r w:rsidRPr="00D016EC">
                <w:t xml:space="preserve">0.77 </w:t>
              </w:r>
            </w:ins>
          </w:p>
        </w:tc>
      </w:tr>
      <w:tr w:rsidR="00C50A95" w:rsidRPr="00D016EC" w14:paraId="5EF5E7E5" w14:textId="77777777" w:rsidTr="00416506">
        <w:trPr>
          <w:trHeight w:val="190"/>
          <w:ins w:id="22366" w:author="Author"/>
        </w:trPr>
        <w:tc>
          <w:tcPr>
            <w:tcW w:w="200" w:type="dxa"/>
            <w:tcBorders>
              <w:right w:val="nil"/>
            </w:tcBorders>
            <w:vAlign w:val="bottom"/>
          </w:tcPr>
          <w:p w14:paraId="7A79C94B" w14:textId="77777777" w:rsidR="00C50A95" w:rsidRPr="00D016EC" w:rsidRDefault="00C50A95" w:rsidP="00416506">
            <w:pPr>
              <w:pStyle w:val="tabletext11"/>
              <w:jc w:val="right"/>
              <w:rPr>
                <w:ins w:id="22367" w:author="Author"/>
              </w:rPr>
            </w:pPr>
          </w:p>
        </w:tc>
        <w:tc>
          <w:tcPr>
            <w:tcW w:w="1580" w:type="dxa"/>
            <w:tcBorders>
              <w:left w:val="nil"/>
            </w:tcBorders>
            <w:vAlign w:val="bottom"/>
            <w:hideMark/>
          </w:tcPr>
          <w:p w14:paraId="2D2C40A7" w14:textId="77777777" w:rsidR="00C50A95" w:rsidRPr="00D016EC" w:rsidRDefault="00C50A95" w:rsidP="00416506">
            <w:pPr>
              <w:pStyle w:val="tabletext11"/>
              <w:tabs>
                <w:tab w:val="decimal" w:pos="640"/>
              </w:tabs>
              <w:rPr>
                <w:ins w:id="22368" w:author="Author"/>
              </w:rPr>
            </w:pPr>
            <w:ins w:id="22369" w:author="Author">
              <w:r w:rsidRPr="00D016EC">
                <w:t>200,000 to 229,999</w:t>
              </w:r>
            </w:ins>
          </w:p>
        </w:tc>
        <w:tc>
          <w:tcPr>
            <w:tcW w:w="680" w:type="dxa"/>
            <w:noWrap/>
            <w:vAlign w:val="bottom"/>
            <w:hideMark/>
          </w:tcPr>
          <w:p w14:paraId="15B90AA1" w14:textId="77777777" w:rsidR="00C50A95" w:rsidRPr="00D016EC" w:rsidRDefault="00C50A95" w:rsidP="00416506">
            <w:pPr>
              <w:pStyle w:val="tabletext11"/>
              <w:jc w:val="center"/>
              <w:rPr>
                <w:ins w:id="22370" w:author="Author"/>
              </w:rPr>
            </w:pPr>
            <w:ins w:id="22371" w:author="Author">
              <w:r w:rsidRPr="00D016EC">
                <w:t xml:space="preserve">1.84 </w:t>
              </w:r>
            </w:ins>
          </w:p>
        </w:tc>
        <w:tc>
          <w:tcPr>
            <w:tcW w:w="900" w:type="dxa"/>
            <w:noWrap/>
            <w:vAlign w:val="bottom"/>
            <w:hideMark/>
          </w:tcPr>
          <w:p w14:paraId="76D992A9" w14:textId="77777777" w:rsidR="00C50A95" w:rsidRPr="00D016EC" w:rsidRDefault="00C50A95" w:rsidP="00416506">
            <w:pPr>
              <w:pStyle w:val="tabletext11"/>
              <w:jc w:val="center"/>
              <w:rPr>
                <w:ins w:id="22372" w:author="Author"/>
              </w:rPr>
            </w:pPr>
            <w:ins w:id="22373" w:author="Author">
              <w:r w:rsidRPr="00D016EC">
                <w:t xml:space="preserve">1.84 </w:t>
              </w:r>
            </w:ins>
          </w:p>
        </w:tc>
        <w:tc>
          <w:tcPr>
            <w:tcW w:w="400" w:type="dxa"/>
            <w:noWrap/>
            <w:vAlign w:val="bottom"/>
            <w:hideMark/>
          </w:tcPr>
          <w:p w14:paraId="13DC44E0" w14:textId="77777777" w:rsidR="00C50A95" w:rsidRPr="00D016EC" w:rsidRDefault="00C50A95" w:rsidP="00416506">
            <w:pPr>
              <w:pStyle w:val="tabletext11"/>
              <w:jc w:val="center"/>
              <w:rPr>
                <w:ins w:id="22374" w:author="Author"/>
              </w:rPr>
            </w:pPr>
            <w:ins w:id="22375" w:author="Author">
              <w:r w:rsidRPr="00D016EC">
                <w:t xml:space="preserve">1.71 </w:t>
              </w:r>
            </w:ins>
          </w:p>
        </w:tc>
        <w:tc>
          <w:tcPr>
            <w:tcW w:w="400" w:type="dxa"/>
            <w:noWrap/>
            <w:vAlign w:val="bottom"/>
            <w:hideMark/>
          </w:tcPr>
          <w:p w14:paraId="044AF303" w14:textId="77777777" w:rsidR="00C50A95" w:rsidRPr="00D016EC" w:rsidRDefault="00C50A95" w:rsidP="00416506">
            <w:pPr>
              <w:pStyle w:val="tabletext11"/>
              <w:jc w:val="center"/>
              <w:rPr>
                <w:ins w:id="22376" w:author="Author"/>
              </w:rPr>
            </w:pPr>
            <w:ins w:id="22377" w:author="Author">
              <w:r w:rsidRPr="00D016EC">
                <w:t xml:space="preserve">1.62 </w:t>
              </w:r>
            </w:ins>
          </w:p>
        </w:tc>
        <w:tc>
          <w:tcPr>
            <w:tcW w:w="400" w:type="dxa"/>
            <w:noWrap/>
            <w:vAlign w:val="bottom"/>
            <w:hideMark/>
          </w:tcPr>
          <w:p w14:paraId="4A595EF4" w14:textId="77777777" w:rsidR="00C50A95" w:rsidRPr="00D016EC" w:rsidRDefault="00C50A95" w:rsidP="00416506">
            <w:pPr>
              <w:pStyle w:val="tabletext11"/>
              <w:jc w:val="center"/>
              <w:rPr>
                <w:ins w:id="22378" w:author="Author"/>
              </w:rPr>
            </w:pPr>
            <w:ins w:id="22379" w:author="Author">
              <w:r w:rsidRPr="00D016EC">
                <w:t xml:space="preserve">1.51 </w:t>
              </w:r>
            </w:ins>
          </w:p>
        </w:tc>
        <w:tc>
          <w:tcPr>
            <w:tcW w:w="400" w:type="dxa"/>
            <w:noWrap/>
            <w:vAlign w:val="bottom"/>
            <w:hideMark/>
          </w:tcPr>
          <w:p w14:paraId="619C9E90" w14:textId="77777777" w:rsidR="00C50A95" w:rsidRPr="00D016EC" w:rsidRDefault="00C50A95" w:rsidP="00416506">
            <w:pPr>
              <w:pStyle w:val="tabletext11"/>
              <w:jc w:val="center"/>
              <w:rPr>
                <w:ins w:id="22380" w:author="Author"/>
              </w:rPr>
            </w:pPr>
            <w:ins w:id="22381" w:author="Author">
              <w:r w:rsidRPr="00D016EC">
                <w:t xml:space="preserve">1.38 </w:t>
              </w:r>
            </w:ins>
          </w:p>
        </w:tc>
        <w:tc>
          <w:tcPr>
            <w:tcW w:w="400" w:type="dxa"/>
            <w:noWrap/>
            <w:vAlign w:val="bottom"/>
            <w:hideMark/>
          </w:tcPr>
          <w:p w14:paraId="507BF80B" w14:textId="77777777" w:rsidR="00C50A95" w:rsidRPr="00D016EC" w:rsidRDefault="00C50A95" w:rsidP="00416506">
            <w:pPr>
              <w:pStyle w:val="tabletext11"/>
              <w:jc w:val="center"/>
              <w:rPr>
                <w:ins w:id="22382" w:author="Author"/>
              </w:rPr>
            </w:pPr>
            <w:ins w:id="22383" w:author="Author">
              <w:r w:rsidRPr="00D016EC">
                <w:t xml:space="preserve">1.37 </w:t>
              </w:r>
            </w:ins>
          </w:p>
        </w:tc>
        <w:tc>
          <w:tcPr>
            <w:tcW w:w="400" w:type="dxa"/>
            <w:noWrap/>
            <w:vAlign w:val="bottom"/>
            <w:hideMark/>
          </w:tcPr>
          <w:p w14:paraId="3EE78FE5" w14:textId="77777777" w:rsidR="00C50A95" w:rsidRPr="00D016EC" w:rsidRDefault="00C50A95" w:rsidP="00416506">
            <w:pPr>
              <w:pStyle w:val="tabletext11"/>
              <w:jc w:val="center"/>
              <w:rPr>
                <w:ins w:id="22384" w:author="Author"/>
              </w:rPr>
            </w:pPr>
            <w:ins w:id="22385" w:author="Author">
              <w:r w:rsidRPr="00D016EC">
                <w:t xml:space="preserve">1.31 </w:t>
              </w:r>
            </w:ins>
          </w:p>
        </w:tc>
        <w:tc>
          <w:tcPr>
            <w:tcW w:w="400" w:type="dxa"/>
            <w:noWrap/>
            <w:vAlign w:val="bottom"/>
            <w:hideMark/>
          </w:tcPr>
          <w:p w14:paraId="54880C1F" w14:textId="77777777" w:rsidR="00C50A95" w:rsidRPr="00D016EC" w:rsidRDefault="00C50A95" w:rsidP="00416506">
            <w:pPr>
              <w:pStyle w:val="tabletext11"/>
              <w:jc w:val="center"/>
              <w:rPr>
                <w:ins w:id="22386" w:author="Author"/>
              </w:rPr>
            </w:pPr>
            <w:ins w:id="22387" w:author="Author">
              <w:r w:rsidRPr="00D016EC">
                <w:t xml:space="preserve">1.28 </w:t>
              </w:r>
            </w:ins>
          </w:p>
        </w:tc>
        <w:tc>
          <w:tcPr>
            <w:tcW w:w="400" w:type="dxa"/>
            <w:noWrap/>
            <w:vAlign w:val="bottom"/>
            <w:hideMark/>
          </w:tcPr>
          <w:p w14:paraId="0245E97E" w14:textId="77777777" w:rsidR="00C50A95" w:rsidRPr="00D016EC" w:rsidRDefault="00C50A95" w:rsidP="00416506">
            <w:pPr>
              <w:pStyle w:val="tabletext11"/>
              <w:jc w:val="center"/>
              <w:rPr>
                <w:ins w:id="22388" w:author="Author"/>
              </w:rPr>
            </w:pPr>
            <w:ins w:id="22389" w:author="Author">
              <w:r w:rsidRPr="00D016EC">
                <w:t xml:space="preserve">1.26 </w:t>
              </w:r>
            </w:ins>
          </w:p>
        </w:tc>
        <w:tc>
          <w:tcPr>
            <w:tcW w:w="400" w:type="dxa"/>
            <w:noWrap/>
            <w:vAlign w:val="bottom"/>
            <w:hideMark/>
          </w:tcPr>
          <w:p w14:paraId="4F1B2D49" w14:textId="77777777" w:rsidR="00C50A95" w:rsidRPr="00D016EC" w:rsidRDefault="00C50A95" w:rsidP="00416506">
            <w:pPr>
              <w:pStyle w:val="tabletext11"/>
              <w:jc w:val="center"/>
              <w:rPr>
                <w:ins w:id="22390" w:author="Author"/>
              </w:rPr>
            </w:pPr>
            <w:ins w:id="22391" w:author="Author">
              <w:r w:rsidRPr="00D016EC">
                <w:t xml:space="preserve">1.16 </w:t>
              </w:r>
            </w:ins>
          </w:p>
        </w:tc>
        <w:tc>
          <w:tcPr>
            <w:tcW w:w="400" w:type="dxa"/>
            <w:noWrap/>
            <w:vAlign w:val="bottom"/>
            <w:hideMark/>
          </w:tcPr>
          <w:p w14:paraId="60A5314C" w14:textId="77777777" w:rsidR="00C50A95" w:rsidRPr="00D016EC" w:rsidRDefault="00C50A95" w:rsidP="00416506">
            <w:pPr>
              <w:pStyle w:val="tabletext11"/>
              <w:jc w:val="center"/>
              <w:rPr>
                <w:ins w:id="22392" w:author="Author"/>
              </w:rPr>
            </w:pPr>
            <w:ins w:id="22393" w:author="Author">
              <w:r w:rsidRPr="00D016EC">
                <w:t xml:space="preserve">1.15 </w:t>
              </w:r>
            </w:ins>
          </w:p>
        </w:tc>
        <w:tc>
          <w:tcPr>
            <w:tcW w:w="400" w:type="dxa"/>
            <w:noWrap/>
            <w:vAlign w:val="bottom"/>
            <w:hideMark/>
          </w:tcPr>
          <w:p w14:paraId="3C61110B" w14:textId="77777777" w:rsidR="00C50A95" w:rsidRPr="00D016EC" w:rsidRDefault="00C50A95" w:rsidP="00416506">
            <w:pPr>
              <w:pStyle w:val="tabletext11"/>
              <w:jc w:val="center"/>
              <w:rPr>
                <w:ins w:id="22394" w:author="Author"/>
              </w:rPr>
            </w:pPr>
            <w:ins w:id="22395" w:author="Author">
              <w:r w:rsidRPr="00D016EC">
                <w:t xml:space="preserve">1.14 </w:t>
              </w:r>
            </w:ins>
          </w:p>
        </w:tc>
        <w:tc>
          <w:tcPr>
            <w:tcW w:w="400" w:type="dxa"/>
            <w:noWrap/>
            <w:vAlign w:val="bottom"/>
            <w:hideMark/>
          </w:tcPr>
          <w:p w14:paraId="72D7A411" w14:textId="77777777" w:rsidR="00C50A95" w:rsidRPr="00D016EC" w:rsidRDefault="00C50A95" w:rsidP="00416506">
            <w:pPr>
              <w:pStyle w:val="tabletext11"/>
              <w:jc w:val="center"/>
              <w:rPr>
                <w:ins w:id="22396" w:author="Author"/>
              </w:rPr>
            </w:pPr>
            <w:ins w:id="22397" w:author="Author">
              <w:r w:rsidRPr="00D016EC">
                <w:t xml:space="preserve">1.13 </w:t>
              </w:r>
            </w:ins>
          </w:p>
        </w:tc>
        <w:tc>
          <w:tcPr>
            <w:tcW w:w="400" w:type="dxa"/>
            <w:noWrap/>
            <w:vAlign w:val="bottom"/>
            <w:hideMark/>
          </w:tcPr>
          <w:p w14:paraId="55BE0E8B" w14:textId="77777777" w:rsidR="00C50A95" w:rsidRPr="00D016EC" w:rsidRDefault="00C50A95" w:rsidP="00416506">
            <w:pPr>
              <w:pStyle w:val="tabletext11"/>
              <w:jc w:val="center"/>
              <w:rPr>
                <w:ins w:id="22398" w:author="Author"/>
              </w:rPr>
            </w:pPr>
            <w:ins w:id="22399" w:author="Author">
              <w:r w:rsidRPr="00D016EC">
                <w:t xml:space="preserve">1.12 </w:t>
              </w:r>
            </w:ins>
          </w:p>
        </w:tc>
        <w:tc>
          <w:tcPr>
            <w:tcW w:w="400" w:type="dxa"/>
            <w:noWrap/>
            <w:vAlign w:val="bottom"/>
            <w:hideMark/>
          </w:tcPr>
          <w:p w14:paraId="7740D9C3" w14:textId="77777777" w:rsidR="00C50A95" w:rsidRPr="00D016EC" w:rsidRDefault="00C50A95" w:rsidP="00416506">
            <w:pPr>
              <w:pStyle w:val="tabletext11"/>
              <w:jc w:val="center"/>
              <w:rPr>
                <w:ins w:id="22400" w:author="Author"/>
              </w:rPr>
            </w:pPr>
            <w:ins w:id="22401" w:author="Author">
              <w:r w:rsidRPr="00D016EC">
                <w:t xml:space="preserve">1.11 </w:t>
              </w:r>
            </w:ins>
          </w:p>
        </w:tc>
        <w:tc>
          <w:tcPr>
            <w:tcW w:w="400" w:type="dxa"/>
            <w:noWrap/>
            <w:vAlign w:val="bottom"/>
            <w:hideMark/>
          </w:tcPr>
          <w:p w14:paraId="0DEF03EE" w14:textId="77777777" w:rsidR="00C50A95" w:rsidRPr="00D016EC" w:rsidRDefault="00C50A95" w:rsidP="00416506">
            <w:pPr>
              <w:pStyle w:val="tabletext11"/>
              <w:jc w:val="center"/>
              <w:rPr>
                <w:ins w:id="22402" w:author="Author"/>
              </w:rPr>
            </w:pPr>
            <w:ins w:id="22403" w:author="Author">
              <w:r w:rsidRPr="00D016EC">
                <w:t xml:space="preserve">1.10 </w:t>
              </w:r>
            </w:ins>
          </w:p>
        </w:tc>
        <w:tc>
          <w:tcPr>
            <w:tcW w:w="400" w:type="dxa"/>
            <w:noWrap/>
            <w:vAlign w:val="bottom"/>
            <w:hideMark/>
          </w:tcPr>
          <w:p w14:paraId="25767F21" w14:textId="77777777" w:rsidR="00C50A95" w:rsidRPr="00D016EC" w:rsidRDefault="00C50A95" w:rsidP="00416506">
            <w:pPr>
              <w:pStyle w:val="tabletext11"/>
              <w:jc w:val="center"/>
              <w:rPr>
                <w:ins w:id="22404" w:author="Author"/>
              </w:rPr>
            </w:pPr>
            <w:ins w:id="22405" w:author="Author">
              <w:r w:rsidRPr="00D016EC">
                <w:t xml:space="preserve">1.08 </w:t>
              </w:r>
            </w:ins>
          </w:p>
        </w:tc>
        <w:tc>
          <w:tcPr>
            <w:tcW w:w="400" w:type="dxa"/>
            <w:noWrap/>
            <w:vAlign w:val="bottom"/>
            <w:hideMark/>
          </w:tcPr>
          <w:p w14:paraId="4DF7DB45" w14:textId="77777777" w:rsidR="00C50A95" w:rsidRPr="00D016EC" w:rsidRDefault="00C50A95" w:rsidP="00416506">
            <w:pPr>
              <w:pStyle w:val="tabletext11"/>
              <w:jc w:val="center"/>
              <w:rPr>
                <w:ins w:id="22406" w:author="Author"/>
              </w:rPr>
            </w:pPr>
            <w:ins w:id="22407" w:author="Author">
              <w:r w:rsidRPr="00D016EC">
                <w:t xml:space="preserve">1.07 </w:t>
              </w:r>
            </w:ins>
          </w:p>
        </w:tc>
        <w:tc>
          <w:tcPr>
            <w:tcW w:w="400" w:type="dxa"/>
            <w:noWrap/>
            <w:vAlign w:val="bottom"/>
            <w:hideMark/>
          </w:tcPr>
          <w:p w14:paraId="38A3CE71" w14:textId="77777777" w:rsidR="00C50A95" w:rsidRPr="00D016EC" w:rsidRDefault="00C50A95" w:rsidP="00416506">
            <w:pPr>
              <w:pStyle w:val="tabletext11"/>
              <w:jc w:val="center"/>
              <w:rPr>
                <w:ins w:id="22408" w:author="Author"/>
              </w:rPr>
            </w:pPr>
            <w:ins w:id="22409" w:author="Author">
              <w:r w:rsidRPr="00D016EC">
                <w:t xml:space="preserve">1.06 </w:t>
              </w:r>
            </w:ins>
          </w:p>
        </w:tc>
        <w:tc>
          <w:tcPr>
            <w:tcW w:w="400" w:type="dxa"/>
            <w:noWrap/>
            <w:vAlign w:val="bottom"/>
            <w:hideMark/>
          </w:tcPr>
          <w:p w14:paraId="7F339FDC" w14:textId="77777777" w:rsidR="00C50A95" w:rsidRPr="00D016EC" w:rsidRDefault="00C50A95" w:rsidP="00416506">
            <w:pPr>
              <w:pStyle w:val="tabletext11"/>
              <w:jc w:val="center"/>
              <w:rPr>
                <w:ins w:id="22410" w:author="Author"/>
              </w:rPr>
            </w:pPr>
            <w:ins w:id="22411" w:author="Author">
              <w:r w:rsidRPr="00D016EC">
                <w:t xml:space="preserve">1.05 </w:t>
              </w:r>
            </w:ins>
          </w:p>
        </w:tc>
        <w:tc>
          <w:tcPr>
            <w:tcW w:w="400" w:type="dxa"/>
            <w:noWrap/>
            <w:vAlign w:val="bottom"/>
            <w:hideMark/>
          </w:tcPr>
          <w:p w14:paraId="7A88C0D1" w14:textId="77777777" w:rsidR="00C50A95" w:rsidRPr="00D016EC" w:rsidRDefault="00C50A95" w:rsidP="00416506">
            <w:pPr>
              <w:pStyle w:val="tabletext11"/>
              <w:jc w:val="center"/>
              <w:rPr>
                <w:ins w:id="22412" w:author="Author"/>
              </w:rPr>
            </w:pPr>
            <w:ins w:id="22413" w:author="Author">
              <w:r w:rsidRPr="00D016EC">
                <w:t xml:space="preserve">1.04 </w:t>
              </w:r>
            </w:ins>
          </w:p>
        </w:tc>
        <w:tc>
          <w:tcPr>
            <w:tcW w:w="440" w:type="dxa"/>
            <w:noWrap/>
            <w:vAlign w:val="bottom"/>
            <w:hideMark/>
          </w:tcPr>
          <w:p w14:paraId="6B5A028A" w14:textId="77777777" w:rsidR="00C50A95" w:rsidRPr="00D016EC" w:rsidRDefault="00C50A95" w:rsidP="00416506">
            <w:pPr>
              <w:pStyle w:val="tabletext11"/>
              <w:jc w:val="center"/>
              <w:rPr>
                <w:ins w:id="22414" w:author="Author"/>
              </w:rPr>
            </w:pPr>
            <w:ins w:id="22415" w:author="Author">
              <w:r w:rsidRPr="00D016EC">
                <w:t xml:space="preserve">1.03 </w:t>
              </w:r>
            </w:ins>
          </w:p>
        </w:tc>
        <w:tc>
          <w:tcPr>
            <w:tcW w:w="400" w:type="dxa"/>
            <w:noWrap/>
            <w:vAlign w:val="bottom"/>
            <w:hideMark/>
          </w:tcPr>
          <w:p w14:paraId="772068A2" w14:textId="77777777" w:rsidR="00C50A95" w:rsidRPr="00D016EC" w:rsidRDefault="00C50A95" w:rsidP="00416506">
            <w:pPr>
              <w:pStyle w:val="tabletext11"/>
              <w:jc w:val="center"/>
              <w:rPr>
                <w:ins w:id="22416" w:author="Author"/>
              </w:rPr>
            </w:pPr>
            <w:ins w:id="22417" w:author="Author">
              <w:r w:rsidRPr="00D016EC">
                <w:t xml:space="preserve">1.02 </w:t>
              </w:r>
            </w:ins>
          </w:p>
        </w:tc>
        <w:tc>
          <w:tcPr>
            <w:tcW w:w="400" w:type="dxa"/>
            <w:noWrap/>
            <w:vAlign w:val="bottom"/>
            <w:hideMark/>
          </w:tcPr>
          <w:p w14:paraId="315AFC79" w14:textId="77777777" w:rsidR="00C50A95" w:rsidRPr="00D016EC" w:rsidRDefault="00C50A95" w:rsidP="00416506">
            <w:pPr>
              <w:pStyle w:val="tabletext11"/>
              <w:jc w:val="center"/>
              <w:rPr>
                <w:ins w:id="22418" w:author="Author"/>
              </w:rPr>
            </w:pPr>
            <w:ins w:id="22419" w:author="Author">
              <w:r w:rsidRPr="00D016EC">
                <w:t xml:space="preserve">1.01 </w:t>
              </w:r>
            </w:ins>
          </w:p>
        </w:tc>
        <w:tc>
          <w:tcPr>
            <w:tcW w:w="400" w:type="dxa"/>
            <w:noWrap/>
            <w:vAlign w:val="bottom"/>
            <w:hideMark/>
          </w:tcPr>
          <w:p w14:paraId="0A947DE9" w14:textId="77777777" w:rsidR="00C50A95" w:rsidRPr="00D016EC" w:rsidRDefault="00C50A95" w:rsidP="00416506">
            <w:pPr>
              <w:pStyle w:val="tabletext11"/>
              <w:jc w:val="center"/>
              <w:rPr>
                <w:ins w:id="22420" w:author="Author"/>
              </w:rPr>
            </w:pPr>
            <w:ins w:id="22421" w:author="Author">
              <w:r w:rsidRPr="00D016EC">
                <w:t xml:space="preserve">1.00 </w:t>
              </w:r>
            </w:ins>
          </w:p>
        </w:tc>
        <w:tc>
          <w:tcPr>
            <w:tcW w:w="400" w:type="dxa"/>
            <w:noWrap/>
            <w:vAlign w:val="bottom"/>
            <w:hideMark/>
          </w:tcPr>
          <w:p w14:paraId="7DAEFFD9" w14:textId="77777777" w:rsidR="00C50A95" w:rsidRPr="00D016EC" w:rsidRDefault="00C50A95" w:rsidP="00416506">
            <w:pPr>
              <w:pStyle w:val="tabletext11"/>
              <w:jc w:val="center"/>
              <w:rPr>
                <w:ins w:id="22422" w:author="Author"/>
              </w:rPr>
            </w:pPr>
            <w:ins w:id="22423" w:author="Author">
              <w:r w:rsidRPr="00D016EC">
                <w:t xml:space="preserve">0.99 </w:t>
              </w:r>
            </w:ins>
          </w:p>
        </w:tc>
        <w:tc>
          <w:tcPr>
            <w:tcW w:w="460" w:type="dxa"/>
            <w:noWrap/>
            <w:vAlign w:val="bottom"/>
            <w:hideMark/>
          </w:tcPr>
          <w:p w14:paraId="3D9A2E7B" w14:textId="77777777" w:rsidR="00C50A95" w:rsidRPr="00D016EC" w:rsidRDefault="00C50A95" w:rsidP="00416506">
            <w:pPr>
              <w:pStyle w:val="tabletext11"/>
              <w:jc w:val="center"/>
              <w:rPr>
                <w:ins w:id="22424" w:author="Author"/>
              </w:rPr>
            </w:pPr>
            <w:ins w:id="22425" w:author="Author">
              <w:r w:rsidRPr="00D016EC">
                <w:t xml:space="preserve">0.98 </w:t>
              </w:r>
            </w:ins>
          </w:p>
        </w:tc>
      </w:tr>
      <w:tr w:rsidR="00C50A95" w:rsidRPr="00D016EC" w14:paraId="7B6A8F8C" w14:textId="77777777" w:rsidTr="00416506">
        <w:trPr>
          <w:trHeight w:val="190"/>
          <w:ins w:id="22426" w:author="Author"/>
        </w:trPr>
        <w:tc>
          <w:tcPr>
            <w:tcW w:w="200" w:type="dxa"/>
            <w:tcBorders>
              <w:right w:val="nil"/>
            </w:tcBorders>
            <w:vAlign w:val="bottom"/>
          </w:tcPr>
          <w:p w14:paraId="1ACE1369" w14:textId="77777777" w:rsidR="00C50A95" w:rsidRPr="00D016EC" w:rsidRDefault="00C50A95" w:rsidP="00416506">
            <w:pPr>
              <w:pStyle w:val="tabletext11"/>
              <w:jc w:val="right"/>
              <w:rPr>
                <w:ins w:id="22427" w:author="Author"/>
              </w:rPr>
            </w:pPr>
          </w:p>
        </w:tc>
        <w:tc>
          <w:tcPr>
            <w:tcW w:w="1580" w:type="dxa"/>
            <w:tcBorders>
              <w:left w:val="nil"/>
            </w:tcBorders>
            <w:vAlign w:val="bottom"/>
            <w:hideMark/>
          </w:tcPr>
          <w:p w14:paraId="6ECB671A" w14:textId="77777777" w:rsidR="00C50A95" w:rsidRPr="00D016EC" w:rsidRDefault="00C50A95" w:rsidP="00416506">
            <w:pPr>
              <w:pStyle w:val="tabletext11"/>
              <w:tabs>
                <w:tab w:val="decimal" w:pos="640"/>
              </w:tabs>
              <w:rPr>
                <w:ins w:id="22428" w:author="Author"/>
              </w:rPr>
            </w:pPr>
            <w:ins w:id="22429" w:author="Author">
              <w:r w:rsidRPr="00D016EC">
                <w:t>230,000 to 259,999</w:t>
              </w:r>
            </w:ins>
          </w:p>
        </w:tc>
        <w:tc>
          <w:tcPr>
            <w:tcW w:w="680" w:type="dxa"/>
            <w:noWrap/>
            <w:vAlign w:val="bottom"/>
            <w:hideMark/>
          </w:tcPr>
          <w:p w14:paraId="0C3F46FC" w14:textId="77777777" w:rsidR="00C50A95" w:rsidRPr="00D016EC" w:rsidRDefault="00C50A95" w:rsidP="00416506">
            <w:pPr>
              <w:pStyle w:val="tabletext11"/>
              <w:jc w:val="center"/>
              <w:rPr>
                <w:ins w:id="22430" w:author="Author"/>
              </w:rPr>
            </w:pPr>
            <w:ins w:id="22431" w:author="Author">
              <w:r w:rsidRPr="00D016EC">
                <w:t xml:space="preserve">1.91 </w:t>
              </w:r>
            </w:ins>
          </w:p>
        </w:tc>
        <w:tc>
          <w:tcPr>
            <w:tcW w:w="900" w:type="dxa"/>
            <w:noWrap/>
            <w:vAlign w:val="bottom"/>
            <w:hideMark/>
          </w:tcPr>
          <w:p w14:paraId="7292F2CF" w14:textId="77777777" w:rsidR="00C50A95" w:rsidRPr="00D016EC" w:rsidRDefault="00C50A95" w:rsidP="00416506">
            <w:pPr>
              <w:pStyle w:val="tabletext11"/>
              <w:jc w:val="center"/>
              <w:rPr>
                <w:ins w:id="22432" w:author="Author"/>
              </w:rPr>
            </w:pPr>
            <w:ins w:id="22433" w:author="Author">
              <w:r w:rsidRPr="00D016EC">
                <w:t xml:space="preserve">1.91 </w:t>
              </w:r>
            </w:ins>
          </w:p>
        </w:tc>
        <w:tc>
          <w:tcPr>
            <w:tcW w:w="400" w:type="dxa"/>
            <w:noWrap/>
            <w:vAlign w:val="bottom"/>
            <w:hideMark/>
          </w:tcPr>
          <w:p w14:paraId="0A79D10F" w14:textId="77777777" w:rsidR="00C50A95" w:rsidRPr="00D016EC" w:rsidRDefault="00C50A95" w:rsidP="00416506">
            <w:pPr>
              <w:pStyle w:val="tabletext11"/>
              <w:jc w:val="center"/>
              <w:rPr>
                <w:ins w:id="22434" w:author="Author"/>
              </w:rPr>
            </w:pPr>
            <w:ins w:id="22435" w:author="Author">
              <w:r w:rsidRPr="00D016EC">
                <w:t xml:space="preserve">1.78 </w:t>
              </w:r>
            </w:ins>
          </w:p>
        </w:tc>
        <w:tc>
          <w:tcPr>
            <w:tcW w:w="400" w:type="dxa"/>
            <w:noWrap/>
            <w:vAlign w:val="bottom"/>
            <w:hideMark/>
          </w:tcPr>
          <w:p w14:paraId="7E55E89D" w14:textId="77777777" w:rsidR="00C50A95" w:rsidRPr="00D016EC" w:rsidRDefault="00C50A95" w:rsidP="00416506">
            <w:pPr>
              <w:pStyle w:val="tabletext11"/>
              <w:jc w:val="center"/>
              <w:rPr>
                <w:ins w:id="22436" w:author="Author"/>
              </w:rPr>
            </w:pPr>
            <w:ins w:id="22437" w:author="Author">
              <w:r w:rsidRPr="00D016EC">
                <w:t xml:space="preserve">1.69 </w:t>
              </w:r>
            </w:ins>
          </w:p>
        </w:tc>
        <w:tc>
          <w:tcPr>
            <w:tcW w:w="400" w:type="dxa"/>
            <w:noWrap/>
            <w:vAlign w:val="bottom"/>
            <w:hideMark/>
          </w:tcPr>
          <w:p w14:paraId="40C9C9C5" w14:textId="77777777" w:rsidR="00C50A95" w:rsidRPr="00D016EC" w:rsidRDefault="00C50A95" w:rsidP="00416506">
            <w:pPr>
              <w:pStyle w:val="tabletext11"/>
              <w:jc w:val="center"/>
              <w:rPr>
                <w:ins w:id="22438" w:author="Author"/>
              </w:rPr>
            </w:pPr>
            <w:ins w:id="22439" w:author="Author">
              <w:r w:rsidRPr="00D016EC">
                <w:t xml:space="preserve">1.58 </w:t>
              </w:r>
            </w:ins>
          </w:p>
        </w:tc>
        <w:tc>
          <w:tcPr>
            <w:tcW w:w="400" w:type="dxa"/>
            <w:noWrap/>
            <w:vAlign w:val="bottom"/>
            <w:hideMark/>
          </w:tcPr>
          <w:p w14:paraId="184E526D" w14:textId="77777777" w:rsidR="00C50A95" w:rsidRPr="00D016EC" w:rsidRDefault="00C50A95" w:rsidP="00416506">
            <w:pPr>
              <w:pStyle w:val="tabletext11"/>
              <w:jc w:val="center"/>
              <w:rPr>
                <w:ins w:id="22440" w:author="Author"/>
              </w:rPr>
            </w:pPr>
            <w:ins w:id="22441" w:author="Author">
              <w:r w:rsidRPr="00D016EC">
                <w:t xml:space="preserve">1.46 </w:t>
              </w:r>
            </w:ins>
          </w:p>
        </w:tc>
        <w:tc>
          <w:tcPr>
            <w:tcW w:w="400" w:type="dxa"/>
            <w:noWrap/>
            <w:vAlign w:val="bottom"/>
            <w:hideMark/>
          </w:tcPr>
          <w:p w14:paraId="0FBCDA7F" w14:textId="77777777" w:rsidR="00C50A95" w:rsidRPr="00D016EC" w:rsidRDefault="00C50A95" w:rsidP="00416506">
            <w:pPr>
              <w:pStyle w:val="tabletext11"/>
              <w:jc w:val="center"/>
              <w:rPr>
                <w:ins w:id="22442" w:author="Author"/>
              </w:rPr>
            </w:pPr>
            <w:ins w:id="22443" w:author="Author">
              <w:r w:rsidRPr="00D016EC">
                <w:t xml:space="preserve">1.45 </w:t>
              </w:r>
            </w:ins>
          </w:p>
        </w:tc>
        <w:tc>
          <w:tcPr>
            <w:tcW w:w="400" w:type="dxa"/>
            <w:noWrap/>
            <w:vAlign w:val="bottom"/>
            <w:hideMark/>
          </w:tcPr>
          <w:p w14:paraId="5B16E4C5" w14:textId="77777777" w:rsidR="00C50A95" w:rsidRPr="00D016EC" w:rsidRDefault="00C50A95" w:rsidP="00416506">
            <w:pPr>
              <w:pStyle w:val="tabletext11"/>
              <w:jc w:val="center"/>
              <w:rPr>
                <w:ins w:id="22444" w:author="Author"/>
              </w:rPr>
            </w:pPr>
            <w:ins w:id="22445" w:author="Author">
              <w:r w:rsidRPr="00D016EC">
                <w:t xml:space="preserve">1.40 </w:t>
              </w:r>
            </w:ins>
          </w:p>
        </w:tc>
        <w:tc>
          <w:tcPr>
            <w:tcW w:w="400" w:type="dxa"/>
            <w:noWrap/>
            <w:vAlign w:val="bottom"/>
            <w:hideMark/>
          </w:tcPr>
          <w:p w14:paraId="185340F8" w14:textId="77777777" w:rsidR="00C50A95" w:rsidRPr="00D016EC" w:rsidRDefault="00C50A95" w:rsidP="00416506">
            <w:pPr>
              <w:pStyle w:val="tabletext11"/>
              <w:jc w:val="center"/>
              <w:rPr>
                <w:ins w:id="22446" w:author="Author"/>
              </w:rPr>
            </w:pPr>
            <w:ins w:id="22447" w:author="Author">
              <w:r w:rsidRPr="00D016EC">
                <w:t xml:space="preserve">1.37 </w:t>
              </w:r>
            </w:ins>
          </w:p>
        </w:tc>
        <w:tc>
          <w:tcPr>
            <w:tcW w:w="400" w:type="dxa"/>
            <w:noWrap/>
            <w:vAlign w:val="bottom"/>
            <w:hideMark/>
          </w:tcPr>
          <w:p w14:paraId="4CF0370B" w14:textId="77777777" w:rsidR="00C50A95" w:rsidRPr="00D016EC" w:rsidRDefault="00C50A95" w:rsidP="00416506">
            <w:pPr>
              <w:pStyle w:val="tabletext11"/>
              <w:jc w:val="center"/>
              <w:rPr>
                <w:ins w:id="22448" w:author="Author"/>
              </w:rPr>
            </w:pPr>
            <w:ins w:id="22449" w:author="Author">
              <w:r w:rsidRPr="00D016EC">
                <w:t xml:space="preserve">1.35 </w:t>
              </w:r>
            </w:ins>
          </w:p>
        </w:tc>
        <w:tc>
          <w:tcPr>
            <w:tcW w:w="400" w:type="dxa"/>
            <w:noWrap/>
            <w:vAlign w:val="bottom"/>
            <w:hideMark/>
          </w:tcPr>
          <w:p w14:paraId="367C8FBE" w14:textId="77777777" w:rsidR="00C50A95" w:rsidRPr="00D016EC" w:rsidRDefault="00C50A95" w:rsidP="00416506">
            <w:pPr>
              <w:pStyle w:val="tabletext11"/>
              <w:jc w:val="center"/>
              <w:rPr>
                <w:ins w:id="22450" w:author="Author"/>
              </w:rPr>
            </w:pPr>
            <w:ins w:id="22451" w:author="Author">
              <w:r w:rsidRPr="00D016EC">
                <w:t xml:space="preserve">1.25 </w:t>
              </w:r>
            </w:ins>
          </w:p>
        </w:tc>
        <w:tc>
          <w:tcPr>
            <w:tcW w:w="400" w:type="dxa"/>
            <w:noWrap/>
            <w:vAlign w:val="bottom"/>
            <w:hideMark/>
          </w:tcPr>
          <w:p w14:paraId="63A33155" w14:textId="77777777" w:rsidR="00C50A95" w:rsidRPr="00D016EC" w:rsidRDefault="00C50A95" w:rsidP="00416506">
            <w:pPr>
              <w:pStyle w:val="tabletext11"/>
              <w:jc w:val="center"/>
              <w:rPr>
                <w:ins w:id="22452" w:author="Author"/>
              </w:rPr>
            </w:pPr>
            <w:ins w:id="22453" w:author="Author">
              <w:r w:rsidRPr="00D016EC">
                <w:t xml:space="preserve">1.24 </w:t>
              </w:r>
            </w:ins>
          </w:p>
        </w:tc>
        <w:tc>
          <w:tcPr>
            <w:tcW w:w="400" w:type="dxa"/>
            <w:noWrap/>
            <w:vAlign w:val="bottom"/>
            <w:hideMark/>
          </w:tcPr>
          <w:p w14:paraId="06A86465" w14:textId="77777777" w:rsidR="00C50A95" w:rsidRPr="00D016EC" w:rsidRDefault="00C50A95" w:rsidP="00416506">
            <w:pPr>
              <w:pStyle w:val="tabletext11"/>
              <w:jc w:val="center"/>
              <w:rPr>
                <w:ins w:id="22454" w:author="Author"/>
              </w:rPr>
            </w:pPr>
            <w:ins w:id="22455" w:author="Author">
              <w:r w:rsidRPr="00D016EC">
                <w:t xml:space="preserve">1.23 </w:t>
              </w:r>
            </w:ins>
          </w:p>
        </w:tc>
        <w:tc>
          <w:tcPr>
            <w:tcW w:w="400" w:type="dxa"/>
            <w:noWrap/>
            <w:vAlign w:val="bottom"/>
            <w:hideMark/>
          </w:tcPr>
          <w:p w14:paraId="05203A5B" w14:textId="77777777" w:rsidR="00C50A95" w:rsidRPr="00D016EC" w:rsidRDefault="00C50A95" w:rsidP="00416506">
            <w:pPr>
              <w:pStyle w:val="tabletext11"/>
              <w:jc w:val="center"/>
              <w:rPr>
                <w:ins w:id="22456" w:author="Author"/>
              </w:rPr>
            </w:pPr>
            <w:ins w:id="22457" w:author="Author">
              <w:r w:rsidRPr="00D016EC">
                <w:t xml:space="preserve">1.21 </w:t>
              </w:r>
            </w:ins>
          </w:p>
        </w:tc>
        <w:tc>
          <w:tcPr>
            <w:tcW w:w="400" w:type="dxa"/>
            <w:noWrap/>
            <w:vAlign w:val="bottom"/>
            <w:hideMark/>
          </w:tcPr>
          <w:p w14:paraId="406B695C" w14:textId="77777777" w:rsidR="00C50A95" w:rsidRPr="00D016EC" w:rsidRDefault="00C50A95" w:rsidP="00416506">
            <w:pPr>
              <w:pStyle w:val="tabletext11"/>
              <w:jc w:val="center"/>
              <w:rPr>
                <w:ins w:id="22458" w:author="Author"/>
              </w:rPr>
            </w:pPr>
            <w:ins w:id="22459" w:author="Author">
              <w:r w:rsidRPr="00D016EC">
                <w:t xml:space="preserve">1.20 </w:t>
              </w:r>
            </w:ins>
          </w:p>
        </w:tc>
        <w:tc>
          <w:tcPr>
            <w:tcW w:w="400" w:type="dxa"/>
            <w:noWrap/>
            <w:vAlign w:val="bottom"/>
            <w:hideMark/>
          </w:tcPr>
          <w:p w14:paraId="73B5C004" w14:textId="77777777" w:rsidR="00C50A95" w:rsidRPr="00D016EC" w:rsidRDefault="00C50A95" w:rsidP="00416506">
            <w:pPr>
              <w:pStyle w:val="tabletext11"/>
              <w:jc w:val="center"/>
              <w:rPr>
                <w:ins w:id="22460" w:author="Author"/>
              </w:rPr>
            </w:pPr>
            <w:ins w:id="22461" w:author="Author">
              <w:r w:rsidRPr="00D016EC">
                <w:t xml:space="preserve">1.19 </w:t>
              </w:r>
            </w:ins>
          </w:p>
        </w:tc>
        <w:tc>
          <w:tcPr>
            <w:tcW w:w="400" w:type="dxa"/>
            <w:noWrap/>
            <w:vAlign w:val="bottom"/>
            <w:hideMark/>
          </w:tcPr>
          <w:p w14:paraId="1E94523D" w14:textId="77777777" w:rsidR="00C50A95" w:rsidRPr="00D016EC" w:rsidRDefault="00C50A95" w:rsidP="00416506">
            <w:pPr>
              <w:pStyle w:val="tabletext11"/>
              <w:jc w:val="center"/>
              <w:rPr>
                <w:ins w:id="22462" w:author="Author"/>
              </w:rPr>
            </w:pPr>
            <w:ins w:id="22463" w:author="Author">
              <w:r w:rsidRPr="00D016EC">
                <w:t xml:space="preserve">1.18 </w:t>
              </w:r>
            </w:ins>
          </w:p>
        </w:tc>
        <w:tc>
          <w:tcPr>
            <w:tcW w:w="400" w:type="dxa"/>
            <w:noWrap/>
            <w:vAlign w:val="bottom"/>
            <w:hideMark/>
          </w:tcPr>
          <w:p w14:paraId="3B23C082" w14:textId="77777777" w:rsidR="00C50A95" w:rsidRPr="00D016EC" w:rsidRDefault="00C50A95" w:rsidP="00416506">
            <w:pPr>
              <w:pStyle w:val="tabletext11"/>
              <w:jc w:val="center"/>
              <w:rPr>
                <w:ins w:id="22464" w:author="Author"/>
              </w:rPr>
            </w:pPr>
            <w:ins w:id="22465" w:author="Author">
              <w:r w:rsidRPr="00D016EC">
                <w:t xml:space="preserve">1.17 </w:t>
              </w:r>
            </w:ins>
          </w:p>
        </w:tc>
        <w:tc>
          <w:tcPr>
            <w:tcW w:w="400" w:type="dxa"/>
            <w:noWrap/>
            <w:vAlign w:val="bottom"/>
            <w:hideMark/>
          </w:tcPr>
          <w:p w14:paraId="659D069A" w14:textId="77777777" w:rsidR="00C50A95" w:rsidRPr="00D016EC" w:rsidRDefault="00C50A95" w:rsidP="00416506">
            <w:pPr>
              <w:pStyle w:val="tabletext11"/>
              <w:jc w:val="center"/>
              <w:rPr>
                <w:ins w:id="22466" w:author="Author"/>
              </w:rPr>
            </w:pPr>
            <w:ins w:id="22467" w:author="Author">
              <w:r w:rsidRPr="00D016EC">
                <w:t xml:space="preserve">1.16 </w:t>
              </w:r>
            </w:ins>
          </w:p>
        </w:tc>
        <w:tc>
          <w:tcPr>
            <w:tcW w:w="400" w:type="dxa"/>
            <w:noWrap/>
            <w:vAlign w:val="bottom"/>
            <w:hideMark/>
          </w:tcPr>
          <w:p w14:paraId="541337CE" w14:textId="77777777" w:rsidR="00C50A95" w:rsidRPr="00D016EC" w:rsidRDefault="00C50A95" w:rsidP="00416506">
            <w:pPr>
              <w:pStyle w:val="tabletext11"/>
              <w:jc w:val="center"/>
              <w:rPr>
                <w:ins w:id="22468" w:author="Author"/>
              </w:rPr>
            </w:pPr>
            <w:ins w:id="22469" w:author="Author">
              <w:r w:rsidRPr="00D016EC">
                <w:t xml:space="preserve">1.14 </w:t>
              </w:r>
            </w:ins>
          </w:p>
        </w:tc>
        <w:tc>
          <w:tcPr>
            <w:tcW w:w="400" w:type="dxa"/>
            <w:noWrap/>
            <w:vAlign w:val="bottom"/>
            <w:hideMark/>
          </w:tcPr>
          <w:p w14:paraId="0050CF54" w14:textId="77777777" w:rsidR="00C50A95" w:rsidRPr="00D016EC" w:rsidRDefault="00C50A95" w:rsidP="00416506">
            <w:pPr>
              <w:pStyle w:val="tabletext11"/>
              <w:jc w:val="center"/>
              <w:rPr>
                <w:ins w:id="22470" w:author="Author"/>
              </w:rPr>
            </w:pPr>
            <w:ins w:id="22471" w:author="Author">
              <w:r w:rsidRPr="00D016EC">
                <w:t xml:space="preserve">1.13 </w:t>
              </w:r>
            </w:ins>
          </w:p>
        </w:tc>
        <w:tc>
          <w:tcPr>
            <w:tcW w:w="400" w:type="dxa"/>
            <w:noWrap/>
            <w:vAlign w:val="bottom"/>
            <w:hideMark/>
          </w:tcPr>
          <w:p w14:paraId="372E75CD" w14:textId="77777777" w:rsidR="00C50A95" w:rsidRPr="00D016EC" w:rsidRDefault="00C50A95" w:rsidP="00416506">
            <w:pPr>
              <w:pStyle w:val="tabletext11"/>
              <w:jc w:val="center"/>
              <w:rPr>
                <w:ins w:id="22472" w:author="Author"/>
              </w:rPr>
            </w:pPr>
            <w:ins w:id="22473" w:author="Author">
              <w:r w:rsidRPr="00D016EC">
                <w:t xml:space="preserve">1.12 </w:t>
              </w:r>
            </w:ins>
          </w:p>
        </w:tc>
        <w:tc>
          <w:tcPr>
            <w:tcW w:w="440" w:type="dxa"/>
            <w:noWrap/>
            <w:vAlign w:val="bottom"/>
            <w:hideMark/>
          </w:tcPr>
          <w:p w14:paraId="0C69FA5E" w14:textId="77777777" w:rsidR="00C50A95" w:rsidRPr="00D016EC" w:rsidRDefault="00C50A95" w:rsidP="00416506">
            <w:pPr>
              <w:pStyle w:val="tabletext11"/>
              <w:jc w:val="center"/>
              <w:rPr>
                <w:ins w:id="22474" w:author="Author"/>
              </w:rPr>
            </w:pPr>
            <w:ins w:id="22475" w:author="Author">
              <w:r w:rsidRPr="00D016EC">
                <w:t xml:space="preserve">1.11 </w:t>
              </w:r>
            </w:ins>
          </w:p>
        </w:tc>
        <w:tc>
          <w:tcPr>
            <w:tcW w:w="400" w:type="dxa"/>
            <w:noWrap/>
            <w:vAlign w:val="bottom"/>
            <w:hideMark/>
          </w:tcPr>
          <w:p w14:paraId="58B68F2F" w14:textId="77777777" w:rsidR="00C50A95" w:rsidRPr="00D016EC" w:rsidRDefault="00C50A95" w:rsidP="00416506">
            <w:pPr>
              <w:pStyle w:val="tabletext11"/>
              <w:jc w:val="center"/>
              <w:rPr>
                <w:ins w:id="22476" w:author="Author"/>
              </w:rPr>
            </w:pPr>
            <w:ins w:id="22477" w:author="Author">
              <w:r w:rsidRPr="00D016EC">
                <w:t xml:space="preserve">1.10 </w:t>
              </w:r>
            </w:ins>
          </w:p>
        </w:tc>
        <w:tc>
          <w:tcPr>
            <w:tcW w:w="400" w:type="dxa"/>
            <w:noWrap/>
            <w:vAlign w:val="bottom"/>
            <w:hideMark/>
          </w:tcPr>
          <w:p w14:paraId="6E9FF043" w14:textId="77777777" w:rsidR="00C50A95" w:rsidRPr="00D016EC" w:rsidRDefault="00C50A95" w:rsidP="00416506">
            <w:pPr>
              <w:pStyle w:val="tabletext11"/>
              <w:jc w:val="center"/>
              <w:rPr>
                <w:ins w:id="22478" w:author="Author"/>
              </w:rPr>
            </w:pPr>
            <w:ins w:id="22479" w:author="Author">
              <w:r w:rsidRPr="00D016EC">
                <w:t xml:space="preserve">1.09 </w:t>
              </w:r>
            </w:ins>
          </w:p>
        </w:tc>
        <w:tc>
          <w:tcPr>
            <w:tcW w:w="400" w:type="dxa"/>
            <w:noWrap/>
            <w:vAlign w:val="bottom"/>
            <w:hideMark/>
          </w:tcPr>
          <w:p w14:paraId="08D133A7" w14:textId="77777777" w:rsidR="00C50A95" w:rsidRPr="00D016EC" w:rsidRDefault="00C50A95" w:rsidP="00416506">
            <w:pPr>
              <w:pStyle w:val="tabletext11"/>
              <w:jc w:val="center"/>
              <w:rPr>
                <w:ins w:id="22480" w:author="Author"/>
              </w:rPr>
            </w:pPr>
            <w:ins w:id="22481" w:author="Author">
              <w:r w:rsidRPr="00D016EC">
                <w:t xml:space="preserve">1.08 </w:t>
              </w:r>
            </w:ins>
          </w:p>
        </w:tc>
        <w:tc>
          <w:tcPr>
            <w:tcW w:w="400" w:type="dxa"/>
            <w:noWrap/>
            <w:vAlign w:val="bottom"/>
            <w:hideMark/>
          </w:tcPr>
          <w:p w14:paraId="5CB74424" w14:textId="77777777" w:rsidR="00C50A95" w:rsidRPr="00D016EC" w:rsidRDefault="00C50A95" w:rsidP="00416506">
            <w:pPr>
              <w:pStyle w:val="tabletext11"/>
              <w:jc w:val="center"/>
              <w:rPr>
                <w:ins w:id="22482" w:author="Author"/>
              </w:rPr>
            </w:pPr>
            <w:ins w:id="22483" w:author="Author">
              <w:r w:rsidRPr="00D016EC">
                <w:t xml:space="preserve">1.07 </w:t>
              </w:r>
            </w:ins>
          </w:p>
        </w:tc>
        <w:tc>
          <w:tcPr>
            <w:tcW w:w="460" w:type="dxa"/>
            <w:noWrap/>
            <w:vAlign w:val="bottom"/>
            <w:hideMark/>
          </w:tcPr>
          <w:p w14:paraId="7DBDF4F0" w14:textId="77777777" w:rsidR="00C50A95" w:rsidRPr="00D016EC" w:rsidRDefault="00C50A95" w:rsidP="00416506">
            <w:pPr>
              <w:pStyle w:val="tabletext11"/>
              <w:jc w:val="center"/>
              <w:rPr>
                <w:ins w:id="22484" w:author="Author"/>
              </w:rPr>
            </w:pPr>
            <w:ins w:id="22485" w:author="Author">
              <w:r w:rsidRPr="00D016EC">
                <w:t xml:space="preserve">1.06 </w:t>
              </w:r>
            </w:ins>
          </w:p>
        </w:tc>
      </w:tr>
      <w:tr w:rsidR="00C50A95" w:rsidRPr="00D016EC" w14:paraId="4FB68A24" w14:textId="77777777" w:rsidTr="00416506">
        <w:trPr>
          <w:trHeight w:val="190"/>
          <w:ins w:id="22486" w:author="Author"/>
        </w:trPr>
        <w:tc>
          <w:tcPr>
            <w:tcW w:w="200" w:type="dxa"/>
            <w:tcBorders>
              <w:right w:val="nil"/>
            </w:tcBorders>
            <w:vAlign w:val="bottom"/>
          </w:tcPr>
          <w:p w14:paraId="4211F182" w14:textId="77777777" w:rsidR="00C50A95" w:rsidRPr="00D016EC" w:rsidRDefault="00C50A95" w:rsidP="00416506">
            <w:pPr>
              <w:pStyle w:val="tabletext11"/>
              <w:jc w:val="right"/>
              <w:rPr>
                <w:ins w:id="22487" w:author="Author"/>
              </w:rPr>
            </w:pPr>
          </w:p>
        </w:tc>
        <w:tc>
          <w:tcPr>
            <w:tcW w:w="1580" w:type="dxa"/>
            <w:tcBorders>
              <w:left w:val="nil"/>
            </w:tcBorders>
            <w:vAlign w:val="bottom"/>
            <w:hideMark/>
          </w:tcPr>
          <w:p w14:paraId="456AE79C" w14:textId="77777777" w:rsidR="00C50A95" w:rsidRPr="00D016EC" w:rsidRDefault="00C50A95" w:rsidP="00416506">
            <w:pPr>
              <w:pStyle w:val="tabletext11"/>
              <w:tabs>
                <w:tab w:val="decimal" w:pos="640"/>
              </w:tabs>
              <w:rPr>
                <w:ins w:id="22488" w:author="Author"/>
              </w:rPr>
            </w:pPr>
            <w:ins w:id="22489" w:author="Author">
              <w:r w:rsidRPr="00D016EC">
                <w:t>260,000 to 299,999</w:t>
              </w:r>
            </w:ins>
          </w:p>
        </w:tc>
        <w:tc>
          <w:tcPr>
            <w:tcW w:w="680" w:type="dxa"/>
            <w:noWrap/>
            <w:vAlign w:val="bottom"/>
            <w:hideMark/>
          </w:tcPr>
          <w:p w14:paraId="31442E47" w14:textId="77777777" w:rsidR="00C50A95" w:rsidRPr="00D016EC" w:rsidRDefault="00C50A95" w:rsidP="00416506">
            <w:pPr>
              <w:pStyle w:val="tabletext11"/>
              <w:jc w:val="center"/>
              <w:rPr>
                <w:ins w:id="22490" w:author="Author"/>
              </w:rPr>
            </w:pPr>
            <w:ins w:id="22491" w:author="Author">
              <w:r w:rsidRPr="00D016EC">
                <w:t xml:space="preserve">1.98 </w:t>
              </w:r>
            </w:ins>
          </w:p>
        </w:tc>
        <w:tc>
          <w:tcPr>
            <w:tcW w:w="900" w:type="dxa"/>
            <w:noWrap/>
            <w:vAlign w:val="bottom"/>
            <w:hideMark/>
          </w:tcPr>
          <w:p w14:paraId="1FB03522" w14:textId="77777777" w:rsidR="00C50A95" w:rsidRPr="00D016EC" w:rsidRDefault="00C50A95" w:rsidP="00416506">
            <w:pPr>
              <w:pStyle w:val="tabletext11"/>
              <w:jc w:val="center"/>
              <w:rPr>
                <w:ins w:id="22492" w:author="Author"/>
              </w:rPr>
            </w:pPr>
            <w:ins w:id="22493" w:author="Author">
              <w:r w:rsidRPr="00D016EC">
                <w:t xml:space="preserve">1.98 </w:t>
              </w:r>
            </w:ins>
          </w:p>
        </w:tc>
        <w:tc>
          <w:tcPr>
            <w:tcW w:w="400" w:type="dxa"/>
            <w:noWrap/>
            <w:vAlign w:val="bottom"/>
            <w:hideMark/>
          </w:tcPr>
          <w:p w14:paraId="45F31CF0" w14:textId="77777777" w:rsidR="00C50A95" w:rsidRPr="00D016EC" w:rsidRDefault="00C50A95" w:rsidP="00416506">
            <w:pPr>
              <w:pStyle w:val="tabletext11"/>
              <w:jc w:val="center"/>
              <w:rPr>
                <w:ins w:id="22494" w:author="Author"/>
              </w:rPr>
            </w:pPr>
            <w:ins w:id="22495" w:author="Author">
              <w:r w:rsidRPr="00D016EC">
                <w:t xml:space="preserve">1.85 </w:t>
              </w:r>
            </w:ins>
          </w:p>
        </w:tc>
        <w:tc>
          <w:tcPr>
            <w:tcW w:w="400" w:type="dxa"/>
            <w:noWrap/>
            <w:vAlign w:val="bottom"/>
            <w:hideMark/>
          </w:tcPr>
          <w:p w14:paraId="1AA9F6E3" w14:textId="77777777" w:rsidR="00C50A95" w:rsidRPr="00D016EC" w:rsidRDefault="00C50A95" w:rsidP="00416506">
            <w:pPr>
              <w:pStyle w:val="tabletext11"/>
              <w:jc w:val="center"/>
              <w:rPr>
                <w:ins w:id="22496" w:author="Author"/>
              </w:rPr>
            </w:pPr>
            <w:ins w:id="22497" w:author="Author">
              <w:r w:rsidRPr="00D016EC">
                <w:t xml:space="preserve">1.77 </w:t>
              </w:r>
            </w:ins>
          </w:p>
        </w:tc>
        <w:tc>
          <w:tcPr>
            <w:tcW w:w="400" w:type="dxa"/>
            <w:noWrap/>
            <w:vAlign w:val="bottom"/>
            <w:hideMark/>
          </w:tcPr>
          <w:p w14:paraId="057111D3" w14:textId="77777777" w:rsidR="00C50A95" w:rsidRPr="00D016EC" w:rsidRDefault="00C50A95" w:rsidP="00416506">
            <w:pPr>
              <w:pStyle w:val="tabletext11"/>
              <w:jc w:val="center"/>
              <w:rPr>
                <w:ins w:id="22498" w:author="Author"/>
              </w:rPr>
            </w:pPr>
            <w:ins w:id="22499" w:author="Author">
              <w:r w:rsidRPr="00D016EC">
                <w:t xml:space="preserve">1.67 </w:t>
              </w:r>
            </w:ins>
          </w:p>
        </w:tc>
        <w:tc>
          <w:tcPr>
            <w:tcW w:w="400" w:type="dxa"/>
            <w:noWrap/>
            <w:vAlign w:val="bottom"/>
            <w:hideMark/>
          </w:tcPr>
          <w:p w14:paraId="5DC57756" w14:textId="77777777" w:rsidR="00C50A95" w:rsidRPr="00D016EC" w:rsidRDefault="00C50A95" w:rsidP="00416506">
            <w:pPr>
              <w:pStyle w:val="tabletext11"/>
              <w:jc w:val="center"/>
              <w:rPr>
                <w:ins w:id="22500" w:author="Author"/>
              </w:rPr>
            </w:pPr>
            <w:ins w:id="22501" w:author="Author">
              <w:r w:rsidRPr="00D016EC">
                <w:t xml:space="preserve">1.55 </w:t>
              </w:r>
            </w:ins>
          </w:p>
        </w:tc>
        <w:tc>
          <w:tcPr>
            <w:tcW w:w="400" w:type="dxa"/>
            <w:noWrap/>
            <w:vAlign w:val="bottom"/>
            <w:hideMark/>
          </w:tcPr>
          <w:p w14:paraId="7B7FF41B" w14:textId="77777777" w:rsidR="00C50A95" w:rsidRPr="00D016EC" w:rsidRDefault="00C50A95" w:rsidP="00416506">
            <w:pPr>
              <w:pStyle w:val="tabletext11"/>
              <w:jc w:val="center"/>
              <w:rPr>
                <w:ins w:id="22502" w:author="Author"/>
              </w:rPr>
            </w:pPr>
            <w:ins w:id="22503" w:author="Author">
              <w:r w:rsidRPr="00D016EC">
                <w:t xml:space="preserve">1.54 </w:t>
              </w:r>
            </w:ins>
          </w:p>
        </w:tc>
        <w:tc>
          <w:tcPr>
            <w:tcW w:w="400" w:type="dxa"/>
            <w:noWrap/>
            <w:vAlign w:val="bottom"/>
            <w:hideMark/>
          </w:tcPr>
          <w:p w14:paraId="76C4B627" w14:textId="77777777" w:rsidR="00C50A95" w:rsidRPr="00D016EC" w:rsidRDefault="00C50A95" w:rsidP="00416506">
            <w:pPr>
              <w:pStyle w:val="tabletext11"/>
              <w:jc w:val="center"/>
              <w:rPr>
                <w:ins w:id="22504" w:author="Author"/>
              </w:rPr>
            </w:pPr>
            <w:ins w:id="22505" w:author="Author">
              <w:r w:rsidRPr="00D016EC">
                <w:t xml:space="preserve">1.49 </w:t>
              </w:r>
            </w:ins>
          </w:p>
        </w:tc>
        <w:tc>
          <w:tcPr>
            <w:tcW w:w="400" w:type="dxa"/>
            <w:noWrap/>
            <w:vAlign w:val="bottom"/>
            <w:hideMark/>
          </w:tcPr>
          <w:p w14:paraId="738CEA3B" w14:textId="77777777" w:rsidR="00C50A95" w:rsidRPr="00D016EC" w:rsidRDefault="00C50A95" w:rsidP="00416506">
            <w:pPr>
              <w:pStyle w:val="tabletext11"/>
              <w:jc w:val="center"/>
              <w:rPr>
                <w:ins w:id="22506" w:author="Author"/>
              </w:rPr>
            </w:pPr>
            <w:ins w:id="22507" w:author="Author">
              <w:r w:rsidRPr="00D016EC">
                <w:t xml:space="preserve">1.46 </w:t>
              </w:r>
            </w:ins>
          </w:p>
        </w:tc>
        <w:tc>
          <w:tcPr>
            <w:tcW w:w="400" w:type="dxa"/>
            <w:noWrap/>
            <w:vAlign w:val="bottom"/>
            <w:hideMark/>
          </w:tcPr>
          <w:p w14:paraId="0002C137" w14:textId="77777777" w:rsidR="00C50A95" w:rsidRPr="00D016EC" w:rsidRDefault="00C50A95" w:rsidP="00416506">
            <w:pPr>
              <w:pStyle w:val="tabletext11"/>
              <w:jc w:val="center"/>
              <w:rPr>
                <w:ins w:id="22508" w:author="Author"/>
              </w:rPr>
            </w:pPr>
            <w:ins w:id="22509" w:author="Author">
              <w:r w:rsidRPr="00D016EC">
                <w:t xml:space="preserve">1.44 </w:t>
              </w:r>
            </w:ins>
          </w:p>
        </w:tc>
        <w:tc>
          <w:tcPr>
            <w:tcW w:w="400" w:type="dxa"/>
            <w:noWrap/>
            <w:vAlign w:val="bottom"/>
            <w:hideMark/>
          </w:tcPr>
          <w:p w14:paraId="04BAFE20" w14:textId="77777777" w:rsidR="00C50A95" w:rsidRPr="00D016EC" w:rsidRDefault="00C50A95" w:rsidP="00416506">
            <w:pPr>
              <w:pStyle w:val="tabletext11"/>
              <w:jc w:val="center"/>
              <w:rPr>
                <w:ins w:id="22510" w:author="Author"/>
              </w:rPr>
            </w:pPr>
            <w:ins w:id="22511" w:author="Author">
              <w:r w:rsidRPr="00D016EC">
                <w:t xml:space="preserve">1.35 </w:t>
              </w:r>
            </w:ins>
          </w:p>
        </w:tc>
        <w:tc>
          <w:tcPr>
            <w:tcW w:w="400" w:type="dxa"/>
            <w:noWrap/>
            <w:vAlign w:val="bottom"/>
            <w:hideMark/>
          </w:tcPr>
          <w:p w14:paraId="14B3CC60" w14:textId="77777777" w:rsidR="00C50A95" w:rsidRPr="00D016EC" w:rsidRDefault="00C50A95" w:rsidP="00416506">
            <w:pPr>
              <w:pStyle w:val="tabletext11"/>
              <w:jc w:val="center"/>
              <w:rPr>
                <w:ins w:id="22512" w:author="Author"/>
              </w:rPr>
            </w:pPr>
            <w:ins w:id="22513" w:author="Author">
              <w:r w:rsidRPr="00D016EC">
                <w:t xml:space="preserve">1.33 </w:t>
              </w:r>
            </w:ins>
          </w:p>
        </w:tc>
        <w:tc>
          <w:tcPr>
            <w:tcW w:w="400" w:type="dxa"/>
            <w:noWrap/>
            <w:vAlign w:val="bottom"/>
            <w:hideMark/>
          </w:tcPr>
          <w:p w14:paraId="50B42968" w14:textId="77777777" w:rsidR="00C50A95" w:rsidRPr="00D016EC" w:rsidRDefault="00C50A95" w:rsidP="00416506">
            <w:pPr>
              <w:pStyle w:val="tabletext11"/>
              <w:jc w:val="center"/>
              <w:rPr>
                <w:ins w:id="22514" w:author="Author"/>
              </w:rPr>
            </w:pPr>
            <w:ins w:id="22515" w:author="Author">
              <w:r w:rsidRPr="00D016EC">
                <w:t xml:space="preserve">1.32 </w:t>
              </w:r>
            </w:ins>
          </w:p>
        </w:tc>
        <w:tc>
          <w:tcPr>
            <w:tcW w:w="400" w:type="dxa"/>
            <w:noWrap/>
            <w:vAlign w:val="bottom"/>
            <w:hideMark/>
          </w:tcPr>
          <w:p w14:paraId="2AA553CC" w14:textId="77777777" w:rsidR="00C50A95" w:rsidRPr="00D016EC" w:rsidRDefault="00C50A95" w:rsidP="00416506">
            <w:pPr>
              <w:pStyle w:val="tabletext11"/>
              <w:jc w:val="center"/>
              <w:rPr>
                <w:ins w:id="22516" w:author="Author"/>
              </w:rPr>
            </w:pPr>
            <w:ins w:id="22517" w:author="Author">
              <w:r w:rsidRPr="00D016EC">
                <w:t xml:space="preserve">1.31 </w:t>
              </w:r>
            </w:ins>
          </w:p>
        </w:tc>
        <w:tc>
          <w:tcPr>
            <w:tcW w:w="400" w:type="dxa"/>
            <w:noWrap/>
            <w:vAlign w:val="bottom"/>
            <w:hideMark/>
          </w:tcPr>
          <w:p w14:paraId="238C8ADC" w14:textId="77777777" w:rsidR="00C50A95" w:rsidRPr="00D016EC" w:rsidRDefault="00C50A95" w:rsidP="00416506">
            <w:pPr>
              <w:pStyle w:val="tabletext11"/>
              <w:jc w:val="center"/>
              <w:rPr>
                <w:ins w:id="22518" w:author="Author"/>
              </w:rPr>
            </w:pPr>
            <w:ins w:id="22519" w:author="Author">
              <w:r w:rsidRPr="00D016EC">
                <w:t xml:space="preserve">1.29 </w:t>
              </w:r>
            </w:ins>
          </w:p>
        </w:tc>
        <w:tc>
          <w:tcPr>
            <w:tcW w:w="400" w:type="dxa"/>
            <w:noWrap/>
            <w:vAlign w:val="bottom"/>
            <w:hideMark/>
          </w:tcPr>
          <w:p w14:paraId="61B7D3EA" w14:textId="77777777" w:rsidR="00C50A95" w:rsidRPr="00D016EC" w:rsidRDefault="00C50A95" w:rsidP="00416506">
            <w:pPr>
              <w:pStyle w:val="tabletext11"/>
              <w:jc w:val="center"/>
              <w:rPr>
                <w:ins w:id="22520" w:author="Author"/>
              </w:rPr>
            </w:pPr>
            <w:ins w:id="22521" w:author="Author">
              <w:r w:rsidRPr="00D016EC">
                <w:t xml:space="preserve">1.28 </w:t>
              </w:r>
            </w:ins>
          </w:p>
        </w:tc>
        <w:tc>
          <w:tcPr>
            <w:tcW w:w="400" w:type="dxa"/>
            <w:noWrap/>
            <w:vAlign w:val="bottom"/>
            <w:hideMark/>
          </w:tcPr>
          <w:p w14:paraId="6449A879" w14:textId="77777777" w:rsidR="00C50A95" w:rsidRPr="00D016EC" w:rsidRDefault="00C50A95" w:rsidP="00416506">
            <w:pPr>
              <w:pStyle w:val="tabletext11"/>
              <w:jc w:val="center"/>
              <w:rPr>
                <w:ins w:id="22522" w:author="Author"/>
              </w:rPr>
            </w:pPr>
            <w:ins w:id="22523" w:author="Author">
              <w:r w:rsidRPr="00D016EC">
                <w:t xml:space="preserve">1.27 </w:t>
              </w:r>
            </w:ins>
          </w:p>
        </w:tc>
        <w:tc>
          <w:tcPr>
            <w:tcW w:w="400" w:type="dxa"/>
            <w:noWrap/>
            <w:vAlign w:val="bottom"/>
            <w:hideMark/>
          </w:tcPr>
          <w:p w14:paraId="78D11C72" w14:textId="77777777" w:rsidR="00C50A95" w:rsidRPr="00D016EC" w:rsidRDefault="00C50A95" w:rsidP="00416506">
            <w:pPr>
              <w:pStyle w:val="tabletext11"/>
              <w:jc w:val="center"/>
              <w:rPr>
                <w:ins w:id="22524" w:author="Author"/>
              </w:rPr>
            </w:pPr>
            <w:ins w:id="22525" w:author="Author">
              <w:r w:rsidRPr="00D016EC">
                <w:t xml:space="preserve">1.25 </w:t>
              </w:r>
            </w:ins>
          </w:p>
        </w:tc>
        <w:tc>
          <w:tcPr>
            <w:tcW w:w="400" w:type="dxa"/>
            <w:noWrap/>
            <w:vAlign w:val="bottom"/>
            <w:hideMark/>
          </w:tcPr>
          <w:p w14:paraId="093D303D" w14:textId="77777777" w:rsidR="00C50A95" w:rsidRPr="00D016EC" w:rsidRDefault="00C50A95" w:rsidP="00416506">
            <w:pPr>
              <w:pStyle w:val="tabletext11"/>
              <w:jc w:val="center"/>
              <w:rPr>
                <w:ins w:id="22526" w:author="Author"/>
              </w:rPr>
            </w:pPr>
            <w:ins w:id="22527" w:author="Author">
              <w:r w:rsidRPr="00D016EC">
                <w:t xml:space="preserve">1.24 </w:t>
              </w:r>
            </w:ins>
          </w:p>
        </w:tc>
        <w:tc>
          <w:tcPr>
            <w:tcW w:w="400" w:type="dxa"/>
            <w:noWrap/>
            <w:vAlign w:val="bottom"/>
            <w:hideMark/>
          </w:tcPr>
          <w:p w14:paraId="0B703A27" w14:textId="77777777" w:rsidR="00C50A95" w:rsidRPr="00D016EC" w:rsidRDefault="00C50A95" w:rsidP="00416506">
            <w:pPr>
              <w:pStyle w:val="tabletext11"/>
              <w:jc w:val="center"/>
              <w:rPr>
                <w:ins w:id="22528" w:author="Author"/>
              </w:rPr>
            </w:pPr>
            <w:ins w:id="22529" w:author="Author">
              <w:r w:rsidRPr="00D016EC">
                <w:t xml:space="preserve">1.23 </w:t>
              </w:r>
            </w:ins>
          </w:p>
        </w:tc>
        <w:tc>
          <w:tcPr>
            <w:tcW w:w="400" w:type="dxa"/>
            <w:noWrap/>
            <w:vAlign w:val="bottom"/>
            <w:hideMark/>
          </w:tcPr>
          <w:p w14:paraId="6B73A12A" w14:textId="77777777" w:rsidR="00C50A95" w:rsidRPr="00D016EC" w:rsidRDefault="00C50A95" w:rsidP="00416506">
            <w:pPr>
              <w:pStyle w:val="tabletext11"/>
              <w:jc w:val="center"/>
              <w:rPr>
                <w:ins w:id="22530" w:author="Author"/>
              </w:rPr>
            </w:pPr>
            <w:ins w:id="22531" w:author="Author">
              <w:r w:rsidRPr="00D016EC">
                <w:t xml:space="preserve">1.22 </w:t>
              </w:r>
            </w:ins>
          </w:p>
        </w:tc>
        <w:tc>
          <w:tcPr>
            <w:tcW w:w="400" w:type="dxa"/>
            <w:noWrap/>
            <w:vAlign w:val="bottom"/>
            <w:hideMark/>
          </w:tcPr>
          <w:p w14:paraId="4DFAAE89" w14:textId="77777777" w:rsidR="00C50A95" w:rsidRPr="00D016EC" w:rsidRDefault="00C50A95" w:rsidP="00416506">
            <w:pPr>
              <w:pStyle w:val="tabletext11"/>
              <w:jc w:val="center"/>
              <w:rPr>
                <w:ins w:id="22532" w:author="Author"/>
              </w:rPr>
            </w:pPr>
            <w:ins w:id="22533" w:author="Author">
              <w:r w:rsidRPr="00D016EC">
                <w:t xml:space="preserve">1.20 </w:t>
              </w:r>
            </w:ins>
          </w:p>
        </w:tc>
        <w:tc>
          <w:tcPr>
            <w:tcW w:w="440" w:type="dxa"/>
            <w:noWrap/>
            <w:vAlign w:val="bottom"/>
            <w:hideMark/>
          </w:tcPr>
          <w:p w14:paraId="2506955D" w14:textId="77777777" w:rsidR="00C50A95" w:rsidRPr="00D016EC" w:rsidRDefault="00C50A95" w:rsidP="00416506">
            <w:pPr>
              <w:pStyle w:val="tabletext11"/>
              <w:jc w:val="center"/>
              <w:rPr>
                <w:ins w:id="22534" w:author="Author"/>
              </w:rPr>
            </w:pPr>
            <w:ins w:id="22535" w:author="Author">
              <w:r w:rsidRPr="00D016EC">
                <w:t xml:space="preserve">1.19 </w:t>
              </w:r>
            </w:ins>
          </w:p>
        </w:tc>
        <w:tc>
          <w:tcPr>
            <w:tcW w:w="400" w:type="dxa"/>
            <w:noWrap/>
            <w:vAlign w:val="bottom"/>
            <w:hideMark/>
          </w:tcPr>
          <w:p w14:paraId="089CD13A" w14:textId="77777777" w:rsidR="00C50A95" w:rsidRPr="00D016EC" w:rsidRDefault="00C50A95" w:rsidP="00416506">
            <w:pPr>
              <w:pStyle w:val="tabletext11"/>
              <w:jc w:val="center"/>
              <w:rPr>
                <w:ins w:id="22536" w:author="Author"/>
              </w:rPr>
            </w:pPr>
            <w:ins w:id="22537" w:author="Author">
              <w:r w:rsidRPr="00D016EC">
                <w:t xml:space="preserve">1.18 </w:t>
              </w:r>
            </w:ins>
          </w:p>
        </w:tc>
        <w:tc>
          <w:tcPr>
            <w:tcW w:w="400" w:type="dxa"/>
            <w:noWrap/>
            <w:vAlign w:val="bottom"/>
            <w:hideMark/>
          </w:tcPr>
          <w:p w14:paraId="031359A4" w14:textId="77777777" w:rsidR="00C50A95" w:rsidRPr="00D016EC" w:rsidRDefault="00C50A95" w:rsidP="00416506">
            <w:pPr>
              <w:pStyle w:val="tabletext11"/>
              <w:jc w:val="center"/>
              <w:rPr>
                <w:ins w:id="22538" w:author="Author"/>
              </w:rPr>
            </w:pPr>
            <w:ins w:id="22539" w:author="Author">
              <w:r w:rsidRPr="00D016EC">
                <w:t xml:space="preserve">1.17 </w:t>
              </w:r>
            </w:ins>
          </w:p>
        </w:tc>
        <w:tc>
          <w:tcPr>
            <w:tcW w:w="400" w:type="dxa"/>
            <w:noWrap/>
            <w:vAlign w:val="bottom"/>
            <w:hideMark/>
          </w:tcPr>
          <w:p w14:paraId="1862AB91" w14:textId="77777777" w:rsidR="00C50A95" w:rsidRPr="00D016EC" w:rsidRDefault="00C50A95" w:rsidP="00416506">
            <w:pPr>
              <w:pStyle w:val="tabletext11"/>
              <w:jc w:val="center"/>
              <w:rPr>
                <w:ins w:id="22540" w:author="Author"/>
              </w:rPr>
            </w:pPr>
            <w:ins w:id="22541" w:author="Author">
              <w:r w:rsidRPr="00D016EC">
                <w:t xml:space="preserve">1.16 </w:t>
              </w:r>
            </w:ins>
          </w:p>
        </w:tc>
        <w:tc>
          <w:tcPr>
            <w:tcW w:w="400" w:type="dxa"/>
            <w:noWrap/>
            <w:vAlign w:val="bottom"/>
            <w:hideMark/>
          </w:tcPr>
          <w:p w14:paraId="1C5C9BFE" w14:textId="77777777" w:rsidR="00C50A95" w:rsidRPr="00D016EC" w:rsidRDefault="00C50A95" w:rsidP="00416506">
            <w:pPr>
              <w:pStyle w:val="tabletext11"/>
              <w:jc w:val="center"/>
              <w:rPr>
                <w:ins w:id="22542" w:author="Author"/>
              </w:rPr>
            </w:pPr>
            <w:ins w:id="22543" w:author="Author">
              <w:r w:rsidRPr="00D016EC">
                <w:t xml:space="preserve">1.15 </w:t>
              </w:r>
            </w:ins>
          </w:p>
        </w:tc>
        <w:tc>
          <w:tcPr>
            <w:tcW w:w="460" w:type="dxa"/>
            <w:noWrap/>
            <w:vAlign w:val="bottom"/>
            <w:hideMark/>
          </w:tcPr>
          <w:p w14:paraId="27D9203D" w14:textId="77777777" w:rsidR="00C50A95" w:rsidRPr="00D016EC" w:rsidRDefault="00C50A95" w:rsidP="00416506">
            <w:pPr>
              <w:pStyle w:val="tabletext11"/>
              <w:jc w:val="center"/>
              <w:rPr>
                <w:ins w:id="22544" w:author="Author"/>
              </w:rPr>
            </w:pPr>
            <w:ins w:id="22545" w:author="Author">
              <w:r w:rsidRPr="00D016EC">
                <w:t xml:space="preserve">1.13 </w:t>
              </w:r>
            </w:ins>
          </w:p>
        </w:tc>
      </w:tr>
      <w:tr w:rsidR="00C50A95" w:rsidRPr="00D016EC" w14:paraId="0F112D5A" w14:textId="77777777" w:rsidTr="00416506">
        <w:trPr>
          <w:trHeight w:val="190"/>
          <w:ins w:id="22546" w:author="Author"/>
        </w:trPr>
        <w:tc>
          <w:tcPr>
            <w:tcW w:w="200" w:type="dxa"/>
            <w:tcBorders>
              <w:right w:val="nil"/>
            </w:tcBorders>
            <w:vAlign w:val="bottom"/>
          </w:tcPr>
          <w:p w14:paraId="28DE79F2" w14:textId="77777777" w:rsidR="00C50A95" w:rsidRPr="00D016EC" w:rsidRDefault="00C50A95" w:rsidP="00416506">
            <w:pPr>
              <w:pStyle w:val="tabletext11"/>
              <w:jc w:val="right"/>
              <w:rPr>
                <w:ins w:id="22547" w:author="Author"/>
              </w:rPr>
            </w:pPr>
          </w:p>
        </w:tc>
        <w:tc>
          <w:tcPr>
            <w:tcW w:w="1580" w:type="dxa"/>
            <w:tcBorders>
              <w:left w:val="nil"/>
            </w:tcBorders>
            <w:vAlign w:val="bottom"/>
            <w:hideMark/>
          </w:tcPr>
          <w:p w14:paraId="79F8FDD8" w14:textId="77777777" w:rsidR="00C50A95" w:rsidRPr="00D016EC" w:rsidRDefault="00C50A95" w:rsidP="00416506">
            <w:pPr>
              <w:pStyle w:val="tabletext11"/>
              <w:tabs>
                <w:tab w:val="decimal" w:pos="640"/>
              </w:tabs>
              <w:rPr>
                <w:ins w:id="22548" w:author="Author"/>
              </w:rPr>
            </w:pPr>
            <w:ins w:id="22549" w:author="Author">
              <w:r w:rsidRPr="00D016EC">
                <w:t>300,000 to 349,999</w:t>
              </w:r>
            </w:ins>
          </w:p>
        </w:tc>
        <w:tc>
          <w:tcPr>
            <w:tcW w:w="680" w:type="dxa"/>
            <w:noWrap/>
            <w:vAlign w:val="bottom"/>
            <w:hideMark/>
          </w:tcPr>
          <w:p w14:paraId="602F4BDE" w14:textId="77777777" w:rsidR="00C50A95" w:rsidRPr="00D016EC" w:rsidRDefault="00C50A95" w:rsidP="00416506">
            <w:pPr>
              <w:pStyle w:val="tabletext11"/>
              <w:jc w:val="center"/>
              <w:rPr>
                <w:ins w:id="22550" w:author="Author"/>
              </w:rPr>
            </w:pPr>
            <w:ins w:id="22551" w:author="Author">
              <w:r w:rsidRPr="00D016EC">
                <w:t xml:space="preserve">2.06 </w:t>
              </w:r>
            </w:ins>
          </w:p>
        </w:tc>
        <w:tc>
          <w:tcPr>
            <w:tcW w:w="900" w:type="dxa"/>
            <w:noWrap/>
            <w:vAlign w:val="bottom"/>
            <w:hideMark/>
          </w:tcPr>
          <w:p w14:paraId="117E5BFE" w14:textId="77777777" w:rsidR="00C50A95" w:rsidRPr="00D016EC" w:rsidRDefault="00C50A95" w:rsidP="00416506">
            <w:pPr>
              <w:pStyle w:val="tabletext11"/>
              <w:jc w:val="center"/>
              <w:rPr>
                <w:ins w:id="22552" w:author="Author"/>
              </w:rPr>
            </w:pPr>
            <w:ins w:id="22553" w:author="Author">
              <w:r w:rsidRPr="00D016EC">
                <w:t xml:space="preserve">2.06 </w:t>
              </w:r>
            </w:ins>
          </w:p>
        </w:tc>
        <w:tc>
          <w:tcPr>
            <w:tcW w:w="400" w:type="dxa"/>
            <w:noWrap/>
            <w:vAlign w:val="bottom"/>
            <w:hideMark/>
          </w:tcPr>
          <w:p w14:paraId="379BD8AB" w14:textId="77777777" w:rsidR="00C50A95" w:rsidRPr="00D016EC" w:rsidRDefault="00C50A95" w:rsidP="00416506">
            <w:pPr>
              <w:pStyle w:val="tabletext11"/>
              <w:jc w:val="center"/>
              <w:rPr>
                <w:ins w:id="22554" w:author="Author"/>
              </w:rPr>
            </w:pPr>
            <w:ins w:id="22555" w:author="Author">
              <w:r w:rsidRPr="00D016EC">
                <w:t xml:space="preserve">1.94 </w:t>
              </w:r>
            </w:ins>
          </w:p>
        </w:tc>
        <w:tc>
          <w:tcPr>
            <w:tcW w:w="400" w:type="dxa"/>
            <w:noWrap/>
            <w:vAlign w:val="bottom"/>
            <w:hideMark/>
          </w:tcPr>
          <w:p w14:paraId="70D3F734" w14:textId="77777777" w:rsidR="00C50A95" w:rsidRPr="00D016EC" w:rsidRDefault="00C50A95" w:rsidP="00416506">
            <w:pPr>
              <w:pStyle w:val="tabletext11"/>
              <w:jc w:val="center"/>
              <w:rPr>
                <w:ins w:id="22556" w:author="Author"/>
              </w:rPr>
            </w:pPr>
            <w:ins w:id="22557" w:author="Author">
              <w:r w:rsidRPr="00D016EC">
                <w:t xml:space="preserve">1.86 </w:t>
              </w:r>
            </w:ins>
          </w:p>
        </w:tc>
        <w:tc>
          <w:tcPr>
            <w:tcW w:w="400" w:type="dxa"/>
            <w:noWrap/>
            <w:vAlign w:val="bottom"/>
            <w:hideMark/>
          </w:tcPr>
          <w:p w14:paraId="0EBF72FD" w14:textId="77777777" w:rsidR="00C50A95" w:rsidRPr="00D016EC" w:rsidRDefault="00C50A95" w:rsidP="00416506">
            <w:pPr>
              <w:pStyle w:val="tabletext11"/>
              <w:jc w:val="center"/>
              <w:rPr>
                <w:ins w:id="22558" w:author="Author"/>
              </w:rPr>
            </w:pPr>
            <w:ins w:id="22559" w:author="Author">
              <w:r w:rsidRPr="00D016EC">
                <w:t xml:space="preserve">1.76 </w:t>
              </w:r>
            </w:ins>
          </w:p>
        </w:tc>
        <w:tc>
          <w:tcPr>
            <w:tcW w:w="400" w:type="dxa"/>
            <w:noWrap/>
            <w:vAlign w:val="bottom"/>
            <w:hideMark/>
          </w:tcPr>
          <w:p w14:paraId="61AB195E" w14:textId="77777777" w:rsidR="00C50A95" w:rsidRPr="00D016EC" w:rsidRDefault="00C50A95" w:rsidP="00416506">
            <w:pPr>
              <w:pStyle w:val="tabletext11"/>
              <w:jc w:val="center"/>
              <w:rPr>
                <w:ins w:id="22560" w:author="Author"/>
              </w:rPr>
            </w:pPr>
            <w:ins w:id="22561" w:author="Author">
              <w:r w:rsidRPr="00D016EC">
                <w:t xml:space="preserve">1.65 </w:t>
              </w:r>
            </w:ins>
          </w:p>
        </w:tc>
        <w:tc>
          <w:tcPr>
            <w:tcW w:w="400" w:type="dxa"/>
            <w:noWrap/>
            <w:vAlign w:val="bottom"/>
            <w:hideMark/>
          </w:tcPr>
          <w:p w14:paraId="7BF91398" w14:textId="77777777" w:rsidR="00C50A95" w:rsidRPr="00D016EC" w:rsidRDefault="00C50A95" w:rsidP="00416506">
            <w:pPr>
              <w:pStyle w:val="tabletext11"/>
              <w:jc w:val="center"/>
              <w:rPr>
                <w:ins w:id="22562" w:author="Author"/>
              </w:rPr>
            </w:pPr>
            <w:ins w:id="22563" w:author="Author">
              <w:r w:rsidRPr="00D016EC">
                <w:t xml:space="preserve">1.64 </w:t>
              </w:r>
            </w:ins>
          </w:p>
        </w:tc>
        <w:tc>
          <w:tcPr>
            <w:tcW w:w="400" w:type="dxa"/>
            <w:noWrap/>
            <w:vAlign w:val="bottom"/>
            <w:hideMark/>
          </w:tcPr>
          <w:p w14:paraId="1D71B65E" w14:textId="77777777" w:rsidR="00C50A95" w:rsidRPr="00D016EC" w:rsidRDefault="00C50A95" w:rsidP="00416506">
            <w:pPr>
              <w:pStyle w:val="tabletext11"/>
              <w:jc w:val="center"/>
              <w:rPr>
                <w:ins w:id="22564" w:author="Author"/>
              </w:rPr>
            </w:pPr>
            <w:ins w:id="22565" w:author="Author">
              <w:r w:rsidRPr="00D016EC">
                <w:t xml:space="preserve">1.59 </w:t>
              </w:r>
            </w:ins>
          </w:p>
        </w:tc>
        <w:tc>
          <w:tcPr>
            <w:tcW w:w="400" w:type="dxa"/>
            <w:noWrap/>
            <w:vAlign w:val="bottom"/>
            <w:hideMark/>
          </w:tcPr>
          <w:p w14:paraId="2E6DE946" w14:textId="77777777" w:rsidR="00C50A95" w:rsidRPr="00D016EC" w:rsidRDefault="00C50A95" w:rsidP="00416506">
            <w:pPr>
              <w:pStyle w:val="tabletext11"/>
              <w:jc w:val="center"/>
              <w:rPr>
                <w:ins w:id="22566" w:author="Author"/>
              </w:rPr>
            </w:pPr>
            <w:ins w:id="22567" w:author="Author">
              <w:r w:rsidRPr="00D016EC">
                <w:t xml:space="preserve">1.56 </w:t>
              </w:r>
            </w:ins>
          </w:p>
        </w:tc>
        <w:tc>
          <w:tcPr>
            <w:tcW w:w="400" w:type="dxa"/>
            <w:noWrap/>
            <w:vAlign w:val="bottom"/>
            <w:hideMark/>
          </w:tcPr>
          <w:p w14:paraId="499AF3F4" w14:textId="77777777" w:rsidR="00C50A95" w:rsidRPr="00D016EC" w:rsidRDefault="00C50A95" w:rsidP="00416506">
            <w:pPr>
              <w:pStyle w:val="tabletext11"/>
              <w:jc w:val="center"/>
              <w:rPr>
                <w:ins w:id="22568" w:author="Author"/>
              </w:rPr>
            </w:pPr>
            <w:ins w:id="22569" w:author="Author">
              <w:r w:rsidRPr="00D016EC">
                <w:t xml:space="preserve">1.55 </w:t>
              </w:r>
            </w:ins>
          </w:p>
        </w:tc>
        <w:tc>
          <w:tcPr>
            <w:tcW w:w="400" w:type="dxa"/>
            <w:noWrap/>
            <w:vAlign w:val="bottom"/>
            <w:hideMark/>
          </w:tcPr>
          <w:p w14:paraId="588DA318" w14:textId="77777777" w:rsidR="00C50A95" w:rsidRPr="00D016EC" w:rsidRDefault="00C50A95" w:rsidP="00416506">
            <w:pPr>
              <w:pStyle w:val="tabletext11"/>
              <w:jc w:val="center"/>
              <w:rPr>
                <w:ins w:id="22570" w:author="Author"/>
              </w:rPr>
            </w:pPr>
            <w:ins w:id="22571" w:author="Author">
              <w:r w:rsidRPr="00D016EC">
                <w:t xml:space="preserve">1.46 </w:t>
              </w:r>
            </w:ins>
          </w:p>
        </w:tc>
        <w:tc>
          <w:tcPr>
            <w:tcW w:w="400" w:type="dxa"/>
            <w:noWrap/>
            <w:vAlign w:val="bottom"/>
            <w:hideMark/>
          </w:tcPr>
          <w:p w14:paraId="4CB6A630" w14:textId="77777777" w:rsidR="00C50A95" w:rsidRPr="00D016EC" w:rsidRDefault="00C50A95" w:rsidP="00416506">
            <w:pPr>
              <w:pStyle w:val="tabletext11"/>
              <w:jc w:val="center"/>
              <w:rPr>
                <w:ins w:id="22572" w:author="Author"/>
              </w:rPr>
            </w:pPr>
            <w:ins w:id="22573" w:author="Author">
              <w:r w:rsidRPr="00D016EC">
                <w:t xml:space="preserve">1.45 </w:t>
              </w:r>
            </w:ins>
          </w:p>
        </w:tc>
        <w:tc>
          <w:tcPr>
            <w:tcW w:w="400" w:type="dxa"/>
            <w:noWrap/>
            <w:vAlign w:val="bottom"/>
            <w:hideMark/>
          </w:tcPr>
          <w:p w14:paraId="16124A72" w14:textId="77777777" w:rsidR="00C50A95" w:rsidRPr="00D016EC" w:rsidRDefault="00C50A95" w:rsidP="00416506">
            <w:pPr>
              <w:pStyle w:val="tabletext11"/>
              <w:jc w:val="center"/>
              <w:rPr>
                <w:ins w:id="22574" w:author="Author"/>
              </w:rPr>
            </w:pPr>
            <w:ins w:id="22575" w:author="Author">
              <w:r w:rsidRPr="00D016EC">
                <w:t xml:space="preserve">1.43 </w:t>
              </w:r>
            </w:ins>
          </w:p>
        </w:tc>
        <w:tc>
          <w:tcPr>
            <w:tcW w:w="400" w:type="dxa"/>
            <w:noWrap/>
            <w:vAlign w:val="bottom"/>
            <w:hideMark/>
          </w:tcPr>
          <w:p w14:paraId="56BEA412" w14:textId="77777777" w:rsidR="00C50A95" w:rsidRPr="00D016EC" w:rsidRDefault="00C50A95" w:rsidP="00416506">
            <w:pPr>
              <w:pStyle w:val="tabletext11"/>
              <w:jc w:val="center"/>
              <w:rPr>
                <w:ins w:id="22576" w:author="Author"/>
              </w:rPr>
            </w:pPr>
            <w:ins w:id="22577" w:author="Author">
              <w:r w:rsidRPr="00D016EC">
                <w:t xml:space="preserve">1.42 </w:t>
              </w:r>
            </w:ins>
          </w:p>
        </w:tc>
        <w:tc>
          <w:tcPr>
            <w:tcW w:w="400" w:type="dxa"/>
            <w:noWrap/>
            <w:vAlign w:val="bottom"/>
            <w:hideMark/>
          </w:tcPr>
          <w:p w14:paraId="6AA92A44" w14:textId="77777777" w:rsidR="00C50A95" w:rsidRPr="00D016EC" w:rsidRDefault="00C50A95" w:rsidP="00416506">
            <w:pPr>
              <w:pStyle w:val="tabletext11"/>
              <w:jc w:val="center"/>
              <w:rPr>
                <w:ins w:id="22578" w:author="Author"/>
              </w:rPr>
            </w:pPr>
            <w:ins w:id="22579" w:author="Author">
              <w:r w:rsidRPr="00D016EC">
                <w:t xml:space="preserve">1.40 </w:t>
              </w:r>
            </w:ins>
          </w:p>
        </w:tc>
        <w:tc>
          <w:tcPr>
            <w:tcW w:w="400" w:type="dxa"/>
            <w:noWrap/>
            <w:vAlign w:val="bottom"/>
            <w:hideMark/>
          </w:tcPr>
          <w:p w14:paraId="76C769D6" w14:textId="77777777" w:rsidR="00C50A95" w:rsidRPr="00D016EC" w:rsidRDefault="00C50A95" w:rsidP="00416506">
            <w:pPr>
              <w:pStyle w:val="tabletext11"/>
              <w:jc w:val="center"/>
              <w:rPr>
                <w:ins w:id="22580" w:author="Author"/>
              </w:rPr>
            </w:pPr>
            <w:ins w:id="22581" w:author="Author">
              <w:r w:rsidRPr="00D016EC">
                <w:t xml:space="preserve">1.39 </w:t>
              </w:r>
            </w:ins>
          </w:p>
        </w:tc>
        <w:tc>
          <w:tcPr>
            <w:tcW w:w="400" w:type="dxa"/>
            <w:noWrap/>
            <w:vAlign w:val="bottom"/>
            <w:hideMark/>
          </w:tcPr>
          <w:p w14:paraId="5B342F9A" w14:textId="77777777" w:rsidR="00C50A95" w:rsidRPr="00D016EC" w:rsidRDefault="00C50A95" w:rsidP="00416506">
            <w:pPr>
              <w:pStyle w:val="tabletext11"/>
              <w:jc w:val="center"/>
              <w:rPr>
                <w:ins w:id="22582" w:author="Author"/>
              </w:rPr>
            </w:pPr>
            <w:ins w:id="22583" w:author="Author">
              <w:r w:rsidRPr="00D016EC">
                <w:t xml:space="preserve">1.37 </w:t>
              </w:r>
            </w:ins>
          </w:p>
        </w:tc>
        <w:tc>
          <w:tcPr>
            <w:tcW w:w="400" w:type="dxa"/>
            <w:noWrap/>
            <w:vAlign w:val="bottom"/>
            <w:hideMark/>
          </w:tcPr>
          <w:p w14:paraId="7C130055" w14:textId="77777777" w:rsidR="00C50A95" w:rsidRPr="00D016EC" w:rsidRDefault="00C50A95" w:rsidP="00416506">
            <w:pPr>
              <w:pStyle w:val="tabletext11"/>
              <w:jc w:val="center"/>
              <w:rPr>
                <w:ins w:id="22584" w:author="Author"/>
              </w:rPr>
            </w:pPr>
            <w:ins w:id="22585" w:author="Author">
              <w:r w:rsidRPr="00D016EC">
                <w:t xml:space="preserve">1.36 </w:t>
              </w:r>
            </w:ins>
          </w:p>
        </w:tc>
        <w:tc>
          <w:tcPr>
            <w:tcW w:w="400" w:type="dxa"/>
            <w:noWrap/>
            <w:vAlign w:val="bottom"/>
            <w:hideMark/>
          </w:tcPr>
          <w:p w14:paraId="0000B179" w14:textId="77777777" w:rsidR="00C50A95" w:rsidRPr="00D016EC" w:rsidRDefault="00C50A95" w:rsidP="00416506">
            <w:pPr>
              <w:pStyle w:val="tabletext11"/>
              <w:jc w:val="center"/>
              <w:rPr>
                <w:ins w:id="22586" w:author="Author"/>
              </w:rPr>
            </w:pPr>
            <w:ins w:id="22587" w:author="Author">
              <w:r w:rsidRPr="00D016EC">
                <w:t xml:space="preserve">1.35 </w:t>
              </w:r>
            </w:ins>
          </w:p>
        </w:tc>
        <w:tc>
          <w:tcPr>
            <w:tcW w:w="400" w:type="dxa"/>
            <w:noWrap/>
            <w:vAlign w:val="bottom"/>
            <w:hideMark/>
          </w:tcPr>
          <w:p w14:paraId="35A51459" w14:textId="77777777" w:rsidR="00C50A95" w:rsidRPr="00D016EC" w:rsidRDefault="00C50A95" w:rsidP="00416506">
            <w:pPr>
              <w:pStyle w:val="tabletext11"/>
              <w:jc w:val="center"/>
              <w:rPr>
                <w:ins w:id="22588" w:author="Author"/>
              </w:rPr>
            </w:pPr>
            <w:ins w:id="22589" w:author="Author">
              <w:r w:rsidRPr="00D016EC">
                <w:t xml:space="preserve">1.33 </w:t>
              </w:r>
            </w:ins>
          </w:p>
        </w:tc>
        <w:tc>
          <w:tcPr>
            <w:tcW w:w="400" w:type="dxa"/>
            <w:noWrap/>
            <w:vAlign w:val="bottom"/>
            <w:hideMark/>
          </w:tcPr>
          <w:p w14:paraId="190A6650" w14:textId="77777777" w:rsidR="00C50A95" w:rsidRPr="00D016EC" w:rsidRDefault="00C50A95" w:rsidP="00416506">
            <w:pPr>
              <w:pStyle w:val="tabletext11"/>
              <w:jc w:val="center"/>
              <w:rPr>
                <w:ins w:id="22590" w:author="Author"/>
              </w:rPr>
            </w:pPr>
            <w:ins w:id="22591" w:author="Author">
              <w:r w:rsidRPr="00D016EC">
                <w:t xml:space="preserve">1.32 </w:t>
              </w:r>
            </w:ins>
          </w:p>
        </w:tc>
        <w:tc>
          <w:tcPr>
            <w:tcW w:w="400" w:type="dxa"/>
            <w:noWrap/>
            <w:vAlign w:val="bottom"/>
            <w:hideMark/>
          </w:tcPr>
          <w:p w14:paraId="3F03D35E" w14:textId="77777777" w:rsidR="00C50A95" w:rsidRPr="00D016EC" w:rsidRDefault="00C50A95" w:rsidP="00416506">
            <w:pPr>
              <w:pStyle w:val="tabletext11"/>
              <w:jc w:val="center"/>
              <w:rPr>
                <w:ins w:id="22592" w:author="Author"/>
              </w:rPr>
            </w:pPr>
            <w:ins w:id="22593" w:author="Author">
              <w:r w:rsidRPr="00D016EC">
                <w:t xml:space="preserve">1.31 </w:t>
              </w:r>
            </w:ins>
          </w:p>
        </w:tc>
        <w:tc>
          <w:tcPr>
            <w:tcW w:w="440" w:type="dxa"/>
            <w:noWrap/>
            <w:vAlign w:val="bottom"/>
            <w:hideMark/>
          </w:tcPr>
          <w:p w14:paraId="10D0A1DB" w14:textId="77777777" w:rsidR="00C50A95" w:rsidRPr="00D016EC" w:rsidRDefault="00C50A95" w:rsidP="00416506">
            <w:pPr>
              <w:pStyle w:val="tabletext11"/>
              <w:jc w:val="center"/>
              <w:rPr>
                <w:ins w:id="22594" w:author="Author"/>
              </w:rPr>
            </w:pPr>
            <w:ins w:id="22595" w:author="Author">
              <w:r w:rsidRPr="00D016EC">
                <w:t xml:space="preserve">1.29 </w:t>
              </w:r>
            </w:ins>
          </w:p>
        </w:tc>
        <w:tc>
          <w:tcPr>
            <w:tcW w:w="400" w:type="dxa"/>
            <w:noWrap/>
            <w:vAlign w:val="bottom"/>
            <w:hideMark/>
          </w:tcPr>
          <w:p w14:paraId="2EDE06D5" w14:textId="77777777" w:rsidR="00C50A95" w:rsidRPr="00D016EC" w:rsidRDefault="00C50A95" w:rsidP="00416506">
            <w:pPr>
              <w:pStyle w:val="tabletext11"/>
              <w:jc w:val="center"/>
              <w:rPr>
                <w:ins w:id="22596" w:author="Author"/>
              </w:rPr>
            </w:pPr>
            <w:ins w:id="22597" w:author="Author">
              <w:r w:rsidRPr="00D016EC">
                <w:t xml:space="preserve">1.28 </w:t>
              </w:r>
            </w:ins>
          </w:p>
        </w:tc>
        <w:tc>
          <w:tcPr>
            <w:tcW w:w="400" w:type="dxa"/>
            <w:noWrap/>
            <w:vAlign w:val="bottom"/>
            <w:hideMark/>
          </w:tcPr>
          <w:p w14:paraId="16B8DCAB" w14:textId="77777777" w:rsidR="00C50A95" w:rsidRPr="00D016EC" w:rsidRDefault="00C50A95" w:rsidP="00416506">
            <w:pPr>
              <w:pStyle w:val="tabletext11"/>
              <w:jc w:val="center"/>
              <w:rPr>
                <w:ins w:id="22598" w:author="Author"/>
              </w:rPr>
            </w:pPr>
            <w:ins w:id="22599" w:author="Author">
              <w:r w:rsidRPr="00D016EC">
                <w:t xml:space="preserve">1.27 </w:t>
              </w:r>
            </w:ins>
          </w:p>
        </w:tc>
        <w:tc>
          <w:tcPr>
            <w:tcW w:w="400" w:type="dxa"/>
            <w:noWrap/>
            <w:vAlign w:val="bottom"/>
            <w:hideMark/>
          </w:tcPr>
          <w:p w14:paraId="4CF643F1" w14:textId="77777777" w:rsidR="00C50A95" w:rsidRPr="00D016EC" w:rsidRDefault="00C50A95" w:rsidP="00416506">
            <w:pPr>
              <w:pStyle w:val="tabletext11"/>
              <w:jc w:val="center"/>
              <w:rPr>
                <w:ins w:id="22600" w:author="Author"/>
              </w:rPr>
            </w:pPr>
            <w:ins w:id="22601" w:author="Author">
              <w:r w:rsidRPr="00D016EC">
                <w:t xml:space="preserve">1.26 </w:t>
              </w:r>
            </w:ins>
          </w:p>
        </w:tc>
        <w:tc>
          <w:tcPr>
            <w:tcW w:w="400" w:type="dxa"/>
            <w:noWrap/>
            <w:vAlign w:val="bottom"/>
            <w:hideMark/>
          </w:tcPr>
          <w:p w14:paraId="1E995AC1" w14:textId="77777777" w:rsidR="00C50A95" w:rsidRPr="00D016EC" w:rsidRDefault="00C50A95" w:rsidP="00416506">
            <w:pPr>
              <w:pStyle w:val="tabletext11"/>
              <w:jc w:val="center"/>
              <w:rPr>
                <w:ins w:id="22602" w:author="Author"/>
              </w:rPr>
            </w:pPr>
            <w:ins w:id="22603" w:author="Author">
              <w:r w:rsidRPr="00D016EC">
                <w:t xml:space="preserve">1.24 </w:t>
              </w:r>
            </w:ins>
          </w:p>
        </w:tc>
        <w:tc>
          <w:tcPr>
            <w:tcW w:w="460" w:type="dxa"/>
            <w:noWrap/>
            <w:vAlign w:val="bottom"/>
            <w:hideMark/>
          </w:tcPr>
          <w:p w14:paraId="7C3B6EA8" w14:textId="77777777" w:rsidR="00C50A95" w:rsidRPr="00D016EC" w:rsidRDefault="00C50A95" w:rsidP="00416506">
            <w:pPr>
              <w:pStyle w:val="tabletext11"/>
              <w:jc w:val="center"/>
              <w:rPr>
                <w:ins w:id="22604" w:author="Author"/>
              </w:rPr>
            </w:pPr>
            <w:ins w:id="22605" w:author="Author">
              <w:r w:rsidRPr="00D016EC">
                <w:t xml:space="preserve">1.23 </w:t>
              </w:r>
            </w:ins>
          </w:p>
        </w:tc>
      </w:tr>
      <w:tr w:rsidR="00C50A95" w:rsidRPr="00D016EC" w14:paraId="27E83706" w14:textId="77777777" w:rsidTr="00416506">
        <w:trPr>
          <w:trHeight w:val="190"/>
          <w:ins w:id="22606" w:author="Author"/>
        </w:trPr>
        <w:tc>
          <w:tcPr>
            <w:tcW w:w="200" w:type="dxa"/>
            <w:tcBorders>
              <w:right w:val="nil"/>
            </w:tcBorders>
            <w:vAlign w:val="bottom"/>
          </w:tcPr>
          <w:p w14:paraId="21059529" w14:textId="77777777" w:rsidR="00C50A95" w:rsidRPr="00D016EC" w:rsidRDefault="00C50A95" w:rsidP="00416506">
            <w:pPr>
              <w:pStyle w:val="tabletext11"/>
              <w:jc w:val="right"/>
              <w:rPr>
                <w:ins w:id="22607" w:author="Author"/>
              </w:rPr>
            </w:pPr>
          </w:p>
        </w:tc>
        <w:tc>
          <w:tcPr>
            <w:tcW w:w="1580" w:type="dxa"/>
            <w:tcBorders>
              <w:left w:val="nil"/>
            </w:tcBorders>
            <w:vAlign w:val="bottom"/>
            <w:hideMark/>
          </w:tcPr>
          <w:p w14:paraId="6E3819F6" w14:textId="77777777" w:rsidR="00C50A95" w:rsidRPr="00D016EC" w:rsidRDefault="00C50A95" w:rsidP="00416506">
            <w:pPr>
              <w:pStyle w:val="tabletext11"/>
              <w:tabs>
                <w:tab w:val="decimal" w:pos="640"/>
              </w:tabs>
              <w:rPr>
                <w:ins w:id="22608" w:author="Author"/>
              </w:rPr>
            </w:pPr>
            <w:ins w:id="22609" w:author="Author">
              <w:r w:rsidRPr="00D016EC">
                <w:t>350,000 to 399,999</w:t>
              </w:r>
            </w:ins>
          </w:p>
        </w:tc>
        <w:tc>
          <w:tcPr>
            <w:tcW w:w="680" w:type="dxa"/>
            <w:noWrap/>
            <w:vAlign w:val="bottom"/>
            <w:hideMark/>
          </w:tcPr>
          <w:p w14:paraId="7948EAEC" w14:textId="77777777" w:rsidR="00C50A95" w:rsidRPr="00D016EC" w:rsidRDefault="00C50A95" w:rsidP="00416506">
            <w:pPr>
              <w:pStyle w:val="tabletext11"/>
              <w:jc w:val="center"/>
              <w:rPr>
                <w:ins w:id="22610" w:author="Author"/>
              </w:rPr>
            </w:pPr>
            <w:ins w:id="22611" w:author="Author">
              <w:r w:rsidRPr="00D016EC">
                <w:t xml:space="preserve">2.14 </w:t>
              </w:r>
            </w:ins>
          </w:p>
        </w:tc>
        <w:tc>
          <w:tcPr>
            <w:tcW w:w="900" w:type="dxa"/>
            <w:noWrap/>
            <w:vAlign w:val="bottom"/>
            <w:hideMark/>
          </w:tcPr>
          <w:p w14:paraId="7D6969F9" w14:textId="77777777" w:rsidR="00C50A95" w:rsidRPr="00D016EC" w:rsidRDefault="00C50A95" w:rsidP="00416506">
            <w:pPr>
              <w:pStyle w:val="tabletext11"/>
              <w:jc w:val="center"/>
              <w:rPr>
                <w:ins w:id="22612" w:author="Author"/>
              </w:rPr>
            </w:pPr>
            <w:ins w:id="22613" w:author="Author">
              <w:r w:rsidRPr="00D016EC">
                <w:t xml:space="preserve">2.14 </w:t>
              </w:r>
            </w:ins>
          </w:p>
        </w:tc>
        <w:tc>
          <w:tcPr>
            <w:tcW w:w="400" w:type="dxa"/>
            <w:noWrap/>
            <w:vAlign w:val="bottom"/>
            <w:hideMark/>
          </w:tcPr>
          <w:p w14:paraId="50137A9B" w14:textId="77777777" w:rsidR="00C50A95" w:rsidRPr="00D016EC" w:rsidRDefault="00C50A95" w:rsidP="00416506">
            <w:pPr>
              <w:pStyle w:val="tabletext11"/>
              <w:jc w:val="center"/>
              <w:rPr>
                <w:ins w:id="22614" w:author="Author"/>
              </w:rPr>
            </w:pPr>
            <w:ins w:id="22615" w:author="Author">
              <w:r w:rsidRPr="00D016EC">
                <w:t xml:space="preserve">2.03 </w:t>
              </w:r>
            </w:ins>
          </w:p>
        </w:tc>
        <w:tc>
          <w:tcPr>
            <w:tcW w:w="400" w:type="dxa"/>
            <w:noWrap/>
            <w:vAlign w:val="bottom"/>
            <w:hideMark/>
          </w:tcPr>
          <w:p w14:paraId="16535D9C" w14:textId="77777777" w:rsidR="00C50A95" w:rsidRPr="00D016EC" w:rsidRDefault="00C50A95" w:rsidP="00416506">
            <w:pPr>
              <w:pStyle w:val="tabletext11"/>
              <w:jc w:val="center"/>
              <w:rPr>
                <w:ins w:id="22616" w:author="Author"/>
              </w:rPr>
            </w:pPr>
            <w:ins w:id="22617" w:author="Author">
              <w:r w:rsidRPr="00D016EC">
                <w:t xml:space="preserve">1.96 </w:t>
              </w:r>
            </w:ins>
          </w:p>
        </w:tc>
        <w:tc>
          <w:tcPr>
            <w:tcW w:w="400" w:type="dxa"/>
            <w:noWrap/>
            <w:vAlign w:val="bottom"/>
            <w:hideMark/>
          </w:tcPr>
          <w:p w14:paraId="173AE039" w14:textId="77777777" w:rsidR="00C50A95" w:rsidRPr="00D016EC" w:rsidRDefault="00C50A95" w:rsidP="00416506">
            <w:pPr>
              <w:pStyle w:val="tabletext11"/>
              <w:jc w:val="center"/>
              <w:rPr>
                <w:ins w:id="22618" w:author="Author"/>
              </w:rPr>
            </w:pPr>
            <w:ins w:id="22619" w:author="Author">
              <w:r w:rsidRPr="00D016EC">
                <w:t xml:space="preserve">1.87 </w:t>
              </w:r>
            </w:ins>
          </w:p>
        </w:tc>
        <w:tc>
          <w:tcPr>
            <w:tcW w:w="400" w:type="dxa"/>
            <w:noWrap/>
            <w:vAlign w:val="bottom"/>
            <w:hideMark/>
          </w:tcPr>
          <w:p w14:paraId="48B8A72D" w14:textId="77777777" w:rsidR="00C50A95" w:rsidRPr="00D016EC" w:rsidRDefault="00C50A95" w:rsidP="00416506">
            <w:pPr>
              <w:pStyle w:val="tabletext11"/>
              <w:jc w:val="center"/>
              <w:rPr>
                <w:ins w:id="22620" w:author="Author"/>
              </w:rPr>
            </w:pPr>
            <w:ins w:id="22621" w:author="Author">
              <w:r w:rsidRPr="00D016EC">
                <w:t xml:space="preserve">1.76 </w:t>
              </w:r>
            </w:ins>
          </w:p>
        </w:tc>
        <w:tc>
          <w:tcPr>
            <w:tcW w:w="400" w:type="dxa"/>
            <w:noWrap/>
            <w:vAlign w:val="bottom"/>
            <w:hideMark/>
          </w:tcPr>
          <w:p w14:paraId="6EF23339" w14:textId="77777777" w:rsidR="00C50A95" w:rsidRPr="00D016EC" w:rsidRDefault="00C50A95" w:rsidP="00416506">
            <w:pPr>
              <w:pStyle w:val="tabletext11"/>
              <w:jc w:val="center"/>
              <w:rPr>
                <w:ins w:id="22622" w:author="Author"/>
              </w:rPr>
            </w:pPr>
            <w:ins w:id="22623" w:author="Author">
              <w:r w:rsidRPr="00D016EC">
                <w:t xml:space="preserve">1.75 </w:t>
              </w:r>
            </w:ins>
          </w:p>
        </w:tc>
        <w:tc>
          <w:tcPr>
            <w:tcW w:w="400" w:type="dxa"/>
            <w:noWrap/>
            <w:vAlign w:val="bottom"/>
            <w:hideMark/>
          </w:tcPr>
          <w:p w14:paraId="5CA415A8" w14:textId="77777777" w:rsidR="00C50A95" w:rsidRPr="00D016EC" w:rsidRDefault="00C50A95" w:rsidP="00416506">
            <w:pPr>
              <w:pStyle w:val="tabletext11"/>
              <w:jc w:val="center"/>
              <w:rPr>
                <w:ins w:id="22624" w:author="Author"/>
              </w:rPr>
            </w:pPr>
            <w:ins w:id="22625" w:author="Author">
              <w:r w:rsidRPr="00D016EC">
                <w:t xml:space="preserve">1.71 </w:t>
              </w:r>
            </w:ins>
          </w:p>
        </w:tc>
        <w:tc>
          <w:tcPr>
            <w:tcW w:w="400" w:type="dxa"/>
            <w:noWrap/>
            <w:vAlign w:val="bottom"/>
            <w:hideMark/>
          </w:tcPr>
          <w:p w14:paraId="1DDFA2ED" w14:textId="77777777" w:rsidR="00C50A95" w:rsidRPr="00D016EC" w:rsidRDefault="00C50A95" w:rsidP="00416506">
            <w:pPr>
              <w:pStyle w:val="tabletext11"/>
              <w:jc w:val="center"/>
              <w:rPr>
                <w:ins w:id="22626" w:author="Author"/>
              </w:rPr>
            </w:pPr>
            <w:ins w:id="22627" w:author="Author">
              <w:r w:rsidRPr="00D016EC">
                <w:t xml:space="preserve">1.68 </w:t>
              </w:r>
            </w:ins>
          </w:p>
        </w:tc>
        <w:tc>
          <w:tcPr>
            <w:tcW w:w="400" w:type="dxa"/>
            <w:noWrap/>
            <w:vAlign w:val="bottom"/>
            <w:hideMark/>
          </w:tcPr>
          <w:p w14:paraId="277A3039" w14:textId="77777777" w:rsidR="00C50A95" w:rsidRPr="00D016EC" w:rsidRDefault="00C50A95" w:rsidP="00416506">
            <w:pPr>
              <w:pStyle w:val="tabletext11"/>
              <w:jc w:val="center"/>
              <w:rPr>
                <w:ins w:id="22628" w:author="Author"/>
              </w:rPr>
            </w:pPr>
            <w:ins w:id="22629" w:author="Author">
              <w:r w:rsidRPr="00D016EC">
                <w:t xml:space="preserve">1.66 </w:t>
              </w:r>
            </w:ins>
          </w:p>
        </w:tc>
        <w:tc>
          <w:tcPr>
            <w:tcW w:w="400" w:type="dxa"/>
            <w:noWrap/>
            <w:vAlign w:val="bottom"/>
            <w:hideMark/>
          </w:tcPr>
          <w:p w14:paraId="1598B12F" w14:textId="77777777" w:rsidR="00C50A95" w:rsidRPr="00D016EC" w:rsidRDefault="00C50A95" w:rsidP="00416506">
            <w:pPr>
              <w:pStyle w:val="tabletext11"/>
              <w:jc w:val="center"/>
              <w:rPr>
                <w:ins w:id="22630" w:author="Author"/>
              </w:rPr>
            </w:pPr>
            <w:ins w:id="22631" w:author="Author">
              <w:r w:rsidRPr="00D016EC">
                <w:t xml:space="preserve">1.58 </w:t>
              </w:r>
            </w:ins>
          </w:p>
        </w:tc>
        <w:tc>
          <w:tcPr>
            <w:tcW w:w="400" w:type="dxa"/>
            <w:noWrap/>
            <w:vAlign w:val="bottom"/>
            <w:hideMark/>
          </w:tcPr>
          <w:p w14:paraId="1DD20D93" w14:textId="77777777" w:rsidR="00C50A95" w:rsidRPr="00D016EC" w:rsidRDefault="00C50A95" w:rsidP="00416506">
            <w:pPr>
              <w:pStyle w:val="tabletext11"/>
              <w:jc w:val="center"/>
              <w:rPr>
                <w:ins w:id="22632" w:author="Author"/>
              </w:rPr>
            </w:pPr>
            <w:ins w:id="22633" w:author="Author">
              <w:r w:rsidRPr="00D016EC">
                <w:t xml:space="preserve">1.57 </w:t>
              </w:r>
            </w:ins>
          </w:p>
        </w:tc>
        <w:tc>
          <w:tcPr>
            <w:tcW w:w="400" w:type="dxa"/>
            <w:noWrap/>
            <w:vAlign w:val="bottom"/>
            <w:hideMark/>
          </w:tcPr>
          <w:p w14:paraId="1E5F8E68" w14:textId="77777777" w:rsidR="00C50A95" w:rsidRPr="00D016EC" w:rsidRDefault="00C50A95" w:rsidP="00416506">
            <w:pPr>
              <w:pStyle w:val="tabletext11"/>
              <w:jc w:val="center"/>
              <w:rPr>
                <w:ins w:id="22634" w:author="Author"/>
              </w:rPr>
            </w:pPr>
            <w:ins w:id="22635" w:author="Author">
              <w:r w:rsidRPr="00D016EC">
                <w:t xml:space="preserve">1.55 </w:t>
              </w:r>
            </w:ins>
          </w:p>
        </w:tc>
        <w:tc>
          <w:tcPr>
            <w:tcW w:w="400" w:type="dxa"/>
            <w:noWrap/>
            <w:vAlign w:val="bottom"/>
            <w:hideMark/>
          </w:tcPr>
          <w:p w14:paraId="52E6E2A1" w14:textId="77777777" w:rsidR="00C50A95" w:rsidRPr="00D016EC" w:rsidRDefault="00C50A95" w:rsidP="00416506">
            <w:pPr>
              <w:pStyle w:val="tabletext11"/>
              <w:jc w:val="center"/>
              <w:rPr>
                <w:ins w:id="22636" w:author="Author"/>
              </w:rPr>
            </w:pPr>
            <w:ins w:id="22637" w:author="Author">
              <w:r w:rsidRPr="00D016EC">
                <w:t xml:space="preserve">1.54 </w:t>
              </w:r>
            </w:ins>
          </w:p>
        </w:tc>
        <w:tc>
          <w:tcPr>
            <w:tcW w:w="400" w:type="dxa"/>
            <w:noWrap/>
            <w:vAlign w:val="bottom"/>
            <w:hideMark/>
          </w:tcPr>
          <w:p w14:paraId="7E9112D3" w14:textId="77777777" w:rsidR="00C50A95" w:rsidRPr="00D016EC" w:rsidRDefault="00C50A95" w:rsidP="00416506">
            <w:pPr>
              <w:pStyle w:val="tabletext11"/>
              <w:jc w:val="center"/>
              <w:rPr>
                <w:ins w:id="22638" w:author="Author"/>
              </w:rPr>
            </w:pPr>
            <w:ins w:id="22639" w:author="Author">
              <w:r w:rsidRPr="00D016EC">
                <w:t xml:space="preserve">1.52 </w:t>
              </w:r>
            </w:ins>
          </w:p>
        </w:tc>
        <w:tc>
          <w:tcPr>
            <w:tcW w:w="400" w:type="dxa"/>
            <w:noWrap/>
            <w:vAlign w:val="bottom"/>
            <w:hideMark/>
          </w:tcPr>
          <w:p w14:paraId="1E8C2EC7" w14:textId="77777777" w:rsidR="00C50A95" w:rsidRPr="00D016EC" w:rsidRDefault="00C50A95" w:rsidP="00416506">
            <w:pPr>
              <w:pStyle w:val="tabletext11"/>
              <w:jc w:val="center"/>
              <w:rPr>
                <w:ins w:id="22640" w:author="Author"/>
              </w:rPr>
            </w:pPr>
            <w:ins w:id="22641" w:author="Author">
              <w:r w:rsidRPr="00D016EC">
                <w:t xml:space="preserve">1.51 </w:t>
              </w:r>
            </w:ins>
          </w:p>
        </w:tc>
        <w:tc>
          <w:tcPr>
            <w:tcW w:w="400" w:type="dxa"/>
            <w:noWrap/>
            <w:vAlign w:val="bottom"/>
            <w:hideMark/>
          </w:tcPr>
          <w:p w14:paraId="02EB412B" w14:textId="77777777" w:rsidR="00C50A95" w:rsidRPr="00D016EC" w:rsidRDefault="00C50A95" w:rsidP="00416506">
            <w:pPr>
              <w:pStyle w:val="tabletext11"/>
              <w:jc w:val="center"/>
              <w:rPr>
                <w:ins w:id="22642" w:author="Author"/>
              </w:rPr>
            </w:pPr>
            <w:ins w:id="22643" w:author="Author">
              <w:r w:rsidRPr="00D016EC">
                <w:t xml:space="preserve">1.49 </w:t>
              </w:r>
            </w:ins>
          </w:p>
        </w:tc>
        <w:tc>
          <w:tcPr>
            <w:tcW w:w="400" w:type="dxa"/>
            <w:noWrap/>
            <w:vAlign w:val="bottom"/>
            <w:hideMark/>
          </w:tcPr>
          <w:p w14:paraId="162FBCEE" w14:textId="77777777" w:rsidR="00C50A95" w:rsidRPr="00D016EC" w:rsidRDefault="00C50A95" w:rsidP="00416506">
            <w:pPr>
              <w:pStyle w:val="tabletext11"/>
              <w:jc w:val="center"/>
              <w:rPr>
                <w:ins w:id="22644" w:author="Author"/>
              </w:rPr>
            </w:pPr>
            <w:ins w:id="22645" w:author="Author">
              <w:r w:rsidRPr="00D016EC">
                <w:t xml:space="preserve">1.48 </w:t>
              </w:r>
            </w:ins>
          </w:p>
        </w:tc>
        <w:tc>
          <w:tcPr>
            <w:tcW w:w="400" w:type="dxa"/>
            <w:noWrap/>
            <w:vAlign w:val="bottom"/>
            <w:hideMark/>
          </w:tcPr>
          <w:p w14:paraId="406FB3AE" w14:textId="77777777" w:rsidR="00C50A95" w:rsidRPr="00D016EC" w:rsidRDefault="00C50A95" w:rsidP="00416506">
            <w:pPr>
              <w:pStyle w:val="tabletext11"/>
              <w:jc w:val="center"/>
              <w:rPr>
                <w:ins w:id="22646" w:author="Author"/>
              </w:rPr>
            </w:pPr>
            <w:ins w:id="22647" w:author="Author">
              <w:r w:rsidRPr="00D016EC">
                <w:t xml:space="preserve">1.46 </w:t>
              </w:r>
            </w:ins>
          </w:p>
        </w:tc>
        <w:tc>
          <w:tcPr>
            <w:tcW w:w="400" w:type="dxa"/>
            <w:noWrap/>
            <w:vAlign w:val="bottom"/>
            <w:hideMark/>
          </w:tcPr>
          <w:p w14:paraId="184CF40D" w14:textId="77777777" w:rsidR="00C50A95" w:rsidRPr="00D016EC" w:rsidRDefault="00C50A95" w:rsidP="00416506">
            <w:pPr>
              <w:pStyle w:val="tabletext11"/>
              <w:jc w:val="center"/>
              <w:rPr>
                <w:ins w:id="22648" w:author="Author"/>
              </w:rPr>
            </w:pPr>
            <w:ins w:id="22649" w:author="Author">
              <w:r w:rsidRPr="00D016EC">
                <w:t xml:space="preserve">1.45 </w:t>
              </w:r>
            </w:ins>
          </w:p>
        </w:tc>
        <w:tc>
          <w:tcPr>
            <w:tcW w:w="400" w:type="dxa"/>
            <w:noWrap/>
            <w:vAlign w:val="bottom"/>
            <w:hideMark/>
          </w:tcPr>
          <w:p w14:paraId="5B3B6865" w14:textId="77777777" w:rsidR="00C50A95" w:rsidRPr="00D016EC" w:rsidRDefault="00C50A95" w:rsidP="00416506">
            <w:pPr>
              <w:pStyle w:val="tabletext11"/>
              <w:jc w:val="center"/>
              <w:rPr>
                <w:ins w:id="22650" w:author="Author"/>
              </w:rPr>
            </w:pPr>
            <w:ins w:id="22651" w:author="Author">
              <w:r w:rsidRPr="00D016EC">
                <w:t xml:space="preserve">1.43 </w:t>
              </w:r>
            </w:ins>
          </w:p>
        </w:tc>
        <w:tc>
          <w:tcPr>
            <w:tcW w:w="400" w:type="dxa"/>
            <w:noWrap/>
            <w:vAlign w:val="bottom"/>
            <w:hideMark/>
          </w:tcPr>
          <w:p w14:paraId="1120C416" w14:textId="77777777" w:rsidR="00C50A95" w:rsidRPr="00D016EC" w:rsidRDefault="00C50A95" w:rsidP="00416506">
            <w:pPr>
              <w:pStyle w:val="tabletext11"/>
              <w:jc w:val="center"/>
              <w:rPr>
                <w:ins w:id="22652" w:author="Author"/>
              </w:rPr>
            </w:pPr>
            <w:ins w:id="22653" w:author="Author">
              <w:r w:rsidRPr="00D016EC">
                <w:t xml:space="preserve">1.42 </w:t>
              </w:r>
            </w:ins>
          </w:p>
        </w:tc>
        <w:tc>
          <w:tcPr>
            <w:tcW w:w="440" w:type="dxa"/>
            <w:noWrap/>
            <w:vAlign w:val="bottom"/>
            <w:hideMark/>
          </w:tcPr>
          <w:p w14:paraId="310F27DB" w14:textId="77777777" w:rsidR="00C50A95" w:rsidRPr="00D016EC" w:rsidRDefault="00C50A95" w:rsidP="00416506">
            <w:pPr>
              <w:pStyle w:val="tabletext11"/>
              <w:jc w:val="center"/>
              <w:rPr>
                <w:ins w:id="22654" w:author="Author"/>
              </w:rPr>
            </w:pPr>
            <w:ins w:id="22655" w:author="Author">
              <w:r w:rsidRPr="00D016EC">
                <w:t xml:space="preserve">1.40 </w:t>
              </w:r>
            </w:ins>
          </w:p>
        </w:tc>
        <w:tc>
          <w:tcPr>
            <w:tcW w:w="400" w:type="dxa"/>
            <w:noWrap/>
            <w:vAlign w:val="bottom"/>
            <w:hideMark/>
          </w:tcPr>
          <w:p w14:paraId="2D78C850" w14:textId="77777777" w:rsidR="00C50A95" w:rsidRPr="00D016EC" w:rsidRDefault="00C50A95" w:rsidP="00416506">
            <w:pPr>
              <w:pStyle w:val="tabletext11"/>
              <w:jc w:val="center"/>
              <w:rPr>
                <w:ins w:id="22656" w:author="Author"/>
              </w:rPr>
            </w:pPr>
            <w:ins w:id="22657" w:author="Author">
              <w:r w:rsidRPr="00D016EC">
                <w:t xml:space="preserve">1.39 </w:t>
              </w:r>
            </w:ins>
          </w:p>
        </w:tc>
        <w:tc>
          <w:tcPr>
            <w:tcW w:w="400" w:type="dxa"/>
            <w:noWrap/>
            <w:vAlign w:val="bottom"/>
            <w:hideMark/>
          </w:tcPr>
          <w:p w14:paraId="0DA9710B" w14:textId="77777777" w:rsidR="00C50A95" w:rsidRPr="00D016EC" w:rsidRDefault="00C50A95" w:rsidP="00416506">
            <w:pPr>
              <w:pStyle w:val="tabletext11"/>
              <w:jc w:val="center"/>
              <w:rPr>
                <w:ins w:id="22658" w:author="Author"/>
              </w:rPr>
            </w:pPr>
            <w:ins w:id="22659" w:author="Author">
              <w:r w:rsidRPr="00D016EC">
                <w:t xml:space="preserve">1.38 </w:t>
              </w:r>
            </w:ins>
          </w:p>
        </w:tc>
        <w:tc>
          <w:tcPr>
            <w:tcW w:w="400" w:type="dxa"/>
            <w:noWrap/>
            <w:vAlign w:val="bottom"/>
            <w:hideMark/>
          </w:tcPr>
          <w:p w14:paraId="38626D84" w14:textId="77777777" w:rsidR="00C50A95" w:rsidRPr="00D016EC" w:rsidRDefault="00C50A95" w:rsidP="00416506">
            <w:pPr>
              <w:pStyle w:val="tabletext11"/>
              <w:jc w:val="center"/>
              <w:rPr>
                <w:ins w:id="22660" w:author="Author"/>
              </w:rPr>
            </w:pPr>
            <w:ins w:id="22661" w:author="Author">
              <w:r w:rsidRPr="00D016EC">
                <w:t xml:space="preserve">1.36 </w:t>
              </w:r>
            </w:ins>
          </w:p>
        </w:tc>
        <w:tc>
          <w:tcPr>
            <w:tcW w:w="400" w:type="dxa"/>
            <w:noWrap/>
            <w:vAlign w:val="bottom"/>
            <w:hideMark/>
          </w:tcPr>
          <w:p w14:paraId="33103579" w14:textId="77777777" w:rsidR="00C50A95" w:rsidRPr="00D016EC" w:rsidRDefault="00C50A95" w:rsidP="00416506">
            <w:pPr>
              <w:pStyle w:val="tabletext11"/>
              <w:jc w:val="center"/>
              <w:rPr>
                <w:ins w:id="22662" w:author="Author"/>
              </w:rPr>
            </w:pPr>
            <w:ins w:id="22663" w:author="Author">
              <w:r w:rsidRPr="00D016EC">
                <w:t xml:space="preserve">1.35 </w:t>
              </w:r>
            </w:ins>
          </w:p>
        </w:tc>
        <w:tc>
          <w:tcPr>
            <w:tcW w:w="460" w:type="dxa"/>
            <w:noWrap/>
            <w:vAlign w:val="bottom"/>
            <w:hideMark/>
          </w:tcPr>
          <w:p w14:paraId="0FE0389A" w14:textId="77777777" w:rsidR="00C50A95" w:rsidRPr="00D016EC" w:rsidRDefault="00C50A95" w:rsidP="00416506">
            <w:pPr>
              <w:pStyle w:val="tabletext11"/>
              <w:jc w:val="center"/>
              <w:rPr>
                <w:ins w:id="22664" w:author="Author"/>
              </w:rPr>
            </w:pPr>
            <w:ins w:id="22665" w:author="Author">
              <w:r w:rsidRPr="00D016EC">
                <w:t xml:space="preserve">1.33 </w:t>
              </w:r>
            </w:ins>
          </w:p>
        </w:tc>
      </w:tr>
      <w:tr w:rsidR="00C50A95" w:rsidRPr="00D016EC" w14:paraId="61C68235" w14:textId="77777777" w:rsidTr="00416506">
        <w:trPr>
          <w:trHeight w:val="190"/>
          <w:ins w:id="22666" w:author="Author"/>
        </w:trPr>
        <w:tc>
          <w:tcPr>
            <w:tcW w:w="200" w:type="dxa"/>
            <w:tcBorders>
              <w:right w:val="nil"/>
            </w:tcBorders>
            <w:vAlign w:val="bottom"/>
          </w:tcPr>
          <w:p w14:paraId="1293BB2C" w14:textId="77777777" w:rsidR="00C50A95" w:rsidRPr="00D016EC" w:rsidRDefault="00C50A95" w:rsidP="00416506">
            <w:pPr>
              <w:pStyle w:val="tabletext11"/>
              <w:jc w:val="right"/>
              <w:rPr>
                <w:ins w:id="22667" w:author="Author"/>
              </w:rPr>
            </w:pPr>
          </w:p>
        </w:tc>
        <w:tc>
          <w:tcPr>
            <w:tcW w:w="1580" w:type="dxa"/>
            <w:tcBorders>
              <w:left w:val="nil"/>
            </w:tcBorders>
            <w:vAlign w:val="bottom"/>
            <w:hideMark/>
          </w:tcPr>
          <w:p w14:paraId="4880403B" w14:textId="77777777" w:rsidR="00C50A95" w:rsidRPr="00D016EC" w:rsidRDefault="00C50A95" w:rsidP="00416506">
            <w:pPr>
              <w:pStyle w:val="tabletext11"/>
              <w:tabs>
                <w:tab w:val="decimal" w:pos="640"/>
              </w:tabs>
              <w:rPr>
                <w:ins w:id="22668" w:author="Author"/>
              </w:rPr>
            </w:pPr>
            <w:ins w:id="22669" w:author="Author">
              <w:r w:rsidRPr="00D016EC">
                <w:t>400,000 to 449,999</w:t>
              </w:r>
            </w:ins>
          </w:p>
        </w:tc>
        <w:tc>
          <w:tcPr>
            <w:tcW w:w="680" w:type="dxa"/>
            <w:noWrap/>
            <w:vAlign w:val="bottom"/>
            <w:hideMark/>
          </w:tcPr>
          <w:p w14:paraId="7B2CE894" w14:textId="77777777" w:rsidR="00C50A95" w:rsidRPr="00D016EC" w:rsidRDefault="00C50A95" w:rsidP="00416506">
            <w:pPr>
              <w:pStyle w:val="tabletext11"/>
              <w:jc w:val="center"/>
              <w:rPr>
                <w:ins w:id="22670" w:author="Author"/>
              </w:rPr>
            </w:pPr>
            <w:ins w:id="22671" w:author="Author">
              <w:r w:rsidRPr="00D016EC">
                <w:t xml:space="preserve">2.22 </w:t>
              </w:r>
            </w:ins>
          </w:p>
        </w:tc>
        <w:tc>
          <w:tcPr>
            <w:tcW w:w="900" w:type="dxa"/>
            <w:noWrap/>
            <w:vAlign w:val="bottom"/>
            <w:hideMark/>
          </w:tcPr>
          <w:p w14:paraId="04E36B1B" w14:textId="77777777" w:rsidR="00C50A95" w:rsidRPr="00D016EC" w:rsidRDefault="00C50A95" w:rsidP="00416506">
            <w:pPr>
              <w:pStyle w:val="tabletext11"/>
              <w:jc w:val="center"/>
              <w:rPr>
                <w:ins w:id="22672" w:author="Author"/>
              </w:rPr>
            </w:pPr>
            <w:ins w:id="22673" w:author="Author">
              <w:r w:rsidRPr="00D016EC">
                <w:t xml:space="preserve">2.22 </w:t>
              </w:r>
            </w:ins>
          </w:p>
        </w:tc>
        <w:tc>
          <w:tcPr>
            <w:tcW w:w="400" w:type="dxa"/>
            <w:noWrap/>
            <w:vAlign w:val="bottom"/>
            <w:hideMark/>
          </w:tcPr>
          <w:p w14:paraId="2390AFAB" w14:textId="77777777" w:rsidR="00C50A95" w:rsidRPr="00D016EC" w:rsidRDefault="00C50A95" w:rsidP="00416506">
            <w:pPr>
              <w:pStyle w:val="tabletext11"/>
              <w:jc w:val="center"/>
              <w:rPr>
                <w:ins w:id="22674" w:author="Author"/>
              </w:rPr>
            </w:pPr>
            <w:ins w:id="22675" w:author="Author">
              <w:r w:rsidRPr="00D016EC">
                <w:t xml:space="preserve">2.12 </w:t>
              </w:r>
            </w:ins>
          </w:p>
        </w:tc>
        <w:tc>
          <w:tcPr>
            <w:tcW w:w="400" w:type="dxa"/>
            <w:noWrap/>
            <w:vAlign w:val="bottom"/>
            <w:hideMark/>
          </w:tcPr>
          <w:p w14:paraId="00B00A31" w14:textId="77777777" w:rsidR="00C50A95" w:rsidRPr="00D016EC" w:rsidRDefault="00C50A95" w:rsidP="00416506">
            <w:pPr>
              <w:pStyle w:val="tabletext11"/>
              <w:jc w:val="center"/>
              <w:rPr>
                <w:ins w:id="22676" w:author="Author"/>
              </w:rPr>
            </w:pPr>
            <w:ins w:id="22677" w:author="Author">
              <w:r w:rsidRPr="00D016EC">
                <w:t xml:space="preserve">2.05 </w:t>
              </w:r>
            </w:ins>
          </w:p>
        </w:tc>
        <w:tc>
          <w:tcPr>
            <w:tcW w:w="400" w:type="dxa"/>
            <w:noWrap/>
            <w:vAlign w:val="bottom"/>
            <w:hideMark/>
          </w:tcPr>
          <w:p w14:paraId="7C83AFD2" w14:textId="77777777" w:rsidR="00C50A95" w:rsidRPr="00D016EC" w:rsidRDefault="00C50A95" w:rsidP="00416506">
            <w:pPr>
              <w:pStyle w:val="tabletext11"/>
              <w:jc w:val="center"/>
              <w:rPr>
                <w:ins w:id="22678" w:author="Author"/>
              </w:rPr>
            </w:pPr>
            <w:ins w:id="22679" w:author="Author">
              <w:r w:rsidRPr="00D016EC">
                <w:t xml:space="preserve">1.96 </w:t>
              </w:r>
            </w:ins>
          </w:p>
        </w:tc>
        <w:tc>
          <w:tcPr>
            <w:tcW w:w="400" w:type="dxa"/>
            <w:noWrap/>
            <w:vAlign w:val="bottom"/>
            <w:hideMark/>
          </w:tcPr>
          <w:p w14:paraId="62FD0A11" w14:textId="77777777" w:rsidR="00C50A95" w:rsidRPr="00D016EC" w:rsidRDefault="00C50A95" w:rsidP="00416506">
            <w:pPr>
              <w:pStyle w:val="tabletext11"/>
              <w:jc w:val="center"/>
              <w:rPr>
                <w:ins w:id="22680" w:author="Author"/>
              </w:rPr>
            </w:pPr>
            <w:ins w:id="22681" w:author="Author">
              <w:r w:rsidRPr="00D016EC">
                <w:t xml:space="preserve">1.86 </w:t>
              </w:r>
            </w:ins>
          </w:p>
        </w:tc>
        <w:tc>
          <w:tcPr>
            <w:tcW w:w="400" w:type="dxa"/>
            <w:noWrap/>
            <w:vAlign w:val="bottom"/>
            <w:hideMark/>
          </w:tcPr>
          <w:p w14:paraId="20782072" w14:textId="77777777" w:rsidR="00C50A95" w:rsidRPr="00D016EC" w:rsidRDefault="00C50A95" w:rsidP="00416506">
            <w:pPr>
              <w:pStyle w:val="tabletext11"/>
              <w:jc w:val="center"/>
              <w:rPr>
                <w:ins w:id="22682" w:author="Author"/>
              </w:rPr>
            </w:pPr>
            <w:ins w:id="22683" w:author="Author">
              <w:r w:rsidRPr="00D016EC">
                <w:t xml:space="preserve">1.85 </w:t>
              </w:r>
            </w:ins>
          </w:p>
        </w:tc>
        <w:tc>
          <w:tcPr>
            <w:tcW w:w="400" w:type="dxa"/>
            <w:noWrap/>
            <w:vAlign w:val="bottom"/>
            <w:hideMark/>
          </w:tcPr>
          <w:p w14:paraId="3B8168F7" w14:textId="77777777" w:rsidR="00C50A95" w:rsidRPr="00D016EC" w:rsidRDefault="00C50A95" w:rsidP="00416506">
            <w:pPr>
              <w:pStyle w:val="tabletext11"/>
              <w:jc w:val="center"/>
              <w:rPr>
                <w:ins w:id="22684" w:author="Author"/>
              </w:rPr>
            </w:pPr>
            <w:ins w:id="22685" w:author="Author">
              <w:r w:rsidRPr="00D016EC">
                <w:t xml:space="preserve">1.81 </w:t>
              </w:r>
            </w:ins>
          </w:p>
        </w:tc>
        <w:tc>
          <w:tcPr>
            <w:tcW w:w="400" w:type="dxa"/>
            <w:noWrap/>
            <w:vAlign w:val="bottom"/>
            <w:hideMark/>
          </w:tcPr>
          <w:p w14:paraId="6EA4A45E" w14:textId="77777777" w:rsidR="00C50A95" w:rsidRPr="00D016EC" w:rsidRDefault="00C50A95" w:rsidP="00416506">
            <w:pPr>
              <w:pStyle w:val="tabletext11"/>
              <w:jc w:val="center"/>
              <w:rPr>
                <w:ins w:id="22686" w:author="Author"/>
              </w:rPr>
            </w:pPr>
            <w:ins w:id="22687" w:author="Author">
              <w:r w:rsidRPr="00D016EC">
                <w:t xml:space="preserve">1.79 </w:t>
              </w:r>
            </w:ins>
          </w:p>
        </w:tc>
        <w:tc>
          <w:tcPr>
            <w:tcW w:w="400" w:type="dxa"/>
            <w:noWrap/>
            <w:vAlign w:val="bottom"/>
            <w:hideMark/>
          </w:tcPr>
          <w:p w14:paraId="3D42A5C8" w14:textId="77777777" w:rsidR="00C50A95" w:rsidRPr="00D016EC" w:rsidRDefault="00C50A95" w:rsidP="00416506">
            <w:pPr>
              <w:pStyle w:val="tabletext11"/>
              <w:jc w:val="center"/>
              <w:rPr>
                <w:ins w:id="22688" w:author="Author"/>
              </w:rPr>
            </w:pPr>
            <w:ins w:id="22689" w:author="Author">
              <w:r w:rsidRPr="00D016EC">
                <w:t xml:space="preserve">1.77 </w:t>
              </w:r>
            </w:ins>
          </w:p>
        </w:tc>
        <w:tc>
          <w:tcPr>
            <w:tcW w:w="400" w:type="dxa"/>
            <w:noWrap/>
            <w:vAlign w:val="bottom"/>
            <w:hideMark/>
          </w:tcPr>
          <w:p w14:paraId="40DEB868" w14:textId="77777777" w:rsidR="00C50A95" w:rsidRPr="00D016EC" w:rsidRDefault="00C50A95" w:rsidP="00416506">
            <w:pPr>
              <w:pStyle w:val="tabletext11"/>
              <w:jc w:val="center"/>
              <w:rPr>
                <w:ins w:id="22690" w:author="Author"/>
              </w:rPr>
            </w:pPr>
            <w:ins w:id="22691" w:author="Author">
              <w:r w:rsidRPr="00D016EC">
                <w:t xml:space="preserve">1.70 </w:t>
              </w:r>
            </w:ins>
          </w:p>
        </w:tc>
        <w:tc>
          <w:tcPr>
            <w:tcW w:w="400" w:type="dxa"/>
            <w:noWrap/>
            <w:vAlign w:val="bottom"/>
            <w:hideMark/>
          </w:tcPr>
          <w:p w14:paraId="3B5543F3" w14:textId="77777777" w:rsidR="00C50A95" w:rsidRPr="00D016EC" w:rsidRDefault="00C50A95" w:rsidP="00416506">
            <w:pPr>
              <w:pStyle w:val="tabletext11"/>
              <w:jc w:val="center"/>
              <w:rPr>
                <w:ins w:id="22692" w:author="Author"/>
              </w:rPr>
            </w:pPr>
            <w:ins w:id="22693" w:author="Author">
              <w:r w:rsidRPr="00D016EC">
                <w:t xml:space="preserve">1.68 </w:t>
              </w:r>
            </w:ins>
          </w:p>
        </w:tc>
        <w:tc>
          <w:tcPr>
            <w:tcW w:w="400" w:type="dxa"/>
            <w:noWrap/>
            <w:vAlign w:val="bottom"/>
            <w:hideMark/>
          </w:tcPr>
          <w:p w14:paraId="511C96C5" w14:textId="77777777" w:rsidR="00C50A95" w:rsidRPr="00D016EC" w:rsidRDefault="00C50A95" w:rsidP="00416506">
            <w:pPr>
              <w:pStyle w:val="tabletext11"/>
              <w:jc w:val="center"/>
              <w:rPr>
                <w:ins w:id="22694" w:author="Author"/>
              </w:rPr>
            </w:pPr>
            <w:ins w:id="22695" w:author="Author">
              <w:r w:rsidRPr="00D016EC">
                <w:t xml:space="preserve">1.66 </w:t>
              </w:r>
            </w:ins>
          </w:p>
        </w:tc>
        <w:tc>
          <w:tcPr>
            <w:tcW w:w="400" w:type="dxa"/>
            <w:noWrap/>
            <w:vAlign w:val="bottom"/>
            <w:hideMark/>
          </w:tcPr>
          <w:p w14:paraId="50D0E712" w14:textId="77777777" w:rsidR="00C50A95" w:rsidRPr="00D016EC" w:rsidRDefault="00C50A95" w:rsidP="00416506">
            <w:pPr>
              <w:pStyle w:val="tabletext11"/>
              <w:jc w:val="center"/>
              <w:rPr>
                <w:ins w:id="22696" w:author="Author"/>
              </w:rPr>
            </w:pPr>
            <w:ins w:id="22697" w:author="Author">
              <w:r w:rsidRPr="00D016EC">
                <w:t xml:space="preserve">1.65 </w:t>
              </w:r>
            </w:ins>
          </w:p>
        </w:tc>
        <w:tc>
          <w:tcPr>
            <w:tcW w:w="400" w:type="dxa"/>
            <w:noWrap/>
            <w:vAlign w:val="bottom"/>
            <w:hideMark/>
          </w:tcPr>
          <w:p w14:paraId="793D7FC4" w14:textId="77777777" w:rsidR="00C50A95" w:rsidRPr="00D016EC" w:rsidRDefault="00C50A95" w:rsidP="00416506">
            <w:pPr>
              <w:pStyle w:val="tabletext11"/>
              <w:jc w:val="center"/>
              <w:rPr>
                <w:ins w:id="22698" w:author="Author"/>
              </w:rPr>
            </w:pPr>
            <w:ins w:id="22699" w:author="Author">
              <w:r w:rsidRPr="00D016EC">
                <w:t xml:space="preserve">1.63 </w:t>
              </w:r>
            </w:ins>
          </w:p>
        </w:tc>
        <w:tc>
          <w:tcPr>
            <w:tcW w:w="400" w:type="dxa"/>
            <w:noWrap/>
            <w:vAlign w:val="bottom"/>
            <w:hideMark/>
          </w:tcPr>
          <w:p w14:paraId="475B876D" w14:textId="77777777" w:rsidR="00C50A95" w:rsidRPr="00D016EC" w:rsidRDefault="00C50A95" w:rsidP="00416506">
            <w:pPr>
              <w:pStyle w:val="tabletext11"/>
              <w:jc w:val="center"/>
              <w:rPr>
                <w:ins w:id="22700" w:author="Author"/>
              </w:rPr>
            </w:pPr>
            <w:ins w:id="22701" w:author="Author">
              <w:r w:rsidRPr="00D016EC">
                <w:t xml:space="preserve">1.61 </w:t>
              </w:r>
            </w:ins>
          </w:p>
        </w:tc>
        <w:tc>
          <w:tcPr>
            <w:tcW w:w="400" w:type="dxa"/>
            <w:noWrap/>
            <w:vAlign w:val="bottom"/>
            <w:hideMark/>
          </w:tcPr>
          <w:p w14:paraId="1D6738F1" w14:textId="77777777" w:rsidR="00C50A95" w:rsidRPr="00D016EC" w:rsidRDefault="00C50A95" w:rsidP="00416506">
            <w:pPr>
              <w:pStyle w:val="tabletext11"/>
              <w:jc w:val="center"/>
              <w:rPr>
                <w:ins w:id="22702" w:author="Author"/>
              </w:rPr>
            </w:pPr>
            <w:ins w:id="22703" w:author="Author">
              <w:r w:rsidRPr="00D016EC">
                <w:t xml:space="preserve">1.60 </w:t>
              </w:r>
            </w:ins>
          </w:p>
        </w:tc>
        <w:tc>
          <w:tcPr>
            <w:tcW w:w="400" w:type="dxa"/>
            <w:noWrap/>
            <w:vAlign w:val="bottom"/>
            <w:hideMark/>
          </w:tcPr>
          <w:p w14:paraId="1C002EF3" w14:textId="77777777" w:rsidR="00C50A95" w:rsidRPr="00D016EC" w:rsidRDefault="00C50A95" w:rsidP="00416506">
            <w:pPr>
              <w:pStyle w:val="tabletext11"/>
              <w:jc w:val="center"/>
              <w:rPr>
                <w:ins w:id="22704" w:author="Author"/>
              </w:rPr>
            </w:pPr>
            <w:ins w:id="22705" w:author="Author">
              <w:r w:rsidRPr="00D016EC">
                <w:t xml:space="preserve">1.58 </w:t>
              </w:r>
            </w:ins>
          </w:p>
        </w:tc>
        <w:tc>
          <w:tcPr>
            <w:tcW w:w="400" w:type="dxa"/>
            <w:noWrap/>
            <w:vAlign w:val="bottom"/>
            <w:hideMark/>
          </w:tcPr>
          <w:p w14:paraId="4E15D8FF" w14:textId="77777777" w:rsidR="00C50A95" w:rsidRPr="00D016EC" w:rsidRDefault="00C50A95" w:rsidP="00416506">
            <w:pPr>
              <w:pStyle w:val="tabletext11"/>
              <w:jc w:val="center"/>
              <w:rPr>
                <w:ins w:id="22706" w:author="Author"/>
              </w:rPr>
            </w:pPr>
            <w:ins w:id="22707" w:author="Author">
              <w:r w:rsidRPr="00D016EC">
                <w:t xml:space="preserve">1.57 </w:t>
              </w:r>
            </w:ins>
          </w:p>
        </w:tc>
        <w:tc>
          <w:tcPr>
            <w:tcW w:w="400" w:type="dxa"/>
            <w:noWrap/>
            <w:vAlign w:val="bottom"/>
            <w:hideMark/>
          </w:tcPr>
          <w:p w14:paraId="37329BBC" w14:textId="77777777" w:rsidR="00C50A95" w:rsidRPr="00D016EC" w:rsidRDefault="00C50A95" w:rsidP="00416506">
            <w:pPr>
              <w:pStyle w:val="tabletext11"/>
              <w:jc w:val="center"/>
              <w:rPr>
                <w:ins w:id="22708" w:author="Author"/>
              </w:rPr>
            </w:pPr>
            <w:ins w:id="22709" w:author="Author">
              <w:r w:rsidRPr="00D016EC">
                <w:t xml:space="preserve">1.55 </w:t>
              </w:r>
            </w:ins>
          </w:p>
        </w:tc>
        <w:tc>
          <w:tcPr>
            <w:tcW w:w="400" w:type="dxa"/>
            <w:noWrap/>
            <w:vAlign w:val="bottom"/>
            <w:hideMark/>
          </w:tcPr>
          <w:p w14:paraId="2B8D40C2" w14:textId="77777777" w:rsidR="00C50A95" w:rsidRPr="00D016EC" w:rsidRDefault="00C50A95" w:rsidP="00416506">
            <w:pPr>
              <w:pStyle w:val="tabletext11"/>
              <w:jc w:val="center"/>
              <w:rPr>
                <w:ins w:id="22710" w:author="Author"/>
              </w:rPr>
            </w:pPr>
            <w:ins w:id="22711" w:author="Author">
              <w:r w:rsidRPr="00D016EC">
                <w:t xml:space="preserve">1.53 </w:t>
              </w:r>
            </w:ins>
          </w:p>
        </w:tc>
        <w:tc>
          <w:tcPr>
            <w:tcW w:w="400" w:type="dxa"/>
            <w:noWrap/>
            <w:vAlign w:val="bottom"/>
            <w:hideMark/>
          </w:tcPr>
          <w:p w14:paraId="64FA1490" w14:textId="77777777" w:rsidR="00C50A95" w:rsidRPr="00D016EC" w:rsidRDefault="00C50A95" w:rsidP="00416506">
            <w:pPr>
              <w:pStyle w:val="tabletext11"/>
              <w:jc w:val="center"/>
              <w:rPr>
                <w:ins w:id="22712" w:author="Author"/>
              </w:rPr>
            </w:pPr>
            <w:ins w:id="22713" w:author="Author">
              <w:r w:rsidRPr="00D016EC">
                <w:t xml:space="preserve">1.52 </w:t>
              </w:r>
            </w:ins>
          </w:p>
        </w:tc>
        <w:tc>
          <w:tcPr>
            <w:tcW w:w="440" w:type="dxa"/>
            <w:noWrap/>
            <w:vAlign w:val="bottom"/>
            <w:hideMark/>
          </w:tcPr>
          <w:p w14:paraId="68F3BA17" w14:textId="77777777" w:rsidR="00C50A95" w:rsidRPr="00D016EC" w:rsidRDefault="00C50A95" w:rsidP="00416506">
            <w:pPr>
              <w:pStyle w:val="tabletext11"/>
              <w:jc w:val="center"/>
              <w:rPr>
                <w:ins w:id="22714" w:author="Author"/>
              </w:rPr>
            </w:pPr>
            <w:ins w:id="22715" w:author="Author">
              <w:r w:rsidRPr="00D016EC">
                <w:t xml:space="preserve">1.50 </w:t>
              </w:r>
            </w:ins>
          </w:p>
        </w:tc>
        <w:tc>
          <w:tcPr>
            <w:tcW w:w="400" w:type="dxa"/>
            <w:noWrap/>
            <w:vAlign w:val="bottom"/>
            <w:hideMark/>
          </w:tcPr>
          <w:p w14:paraId="69370621" w14:textId="77777777" w:rsidR="00C50A95" w:rsidRPr="00D016EC" w:rsidRDefault="00C50A95" w:rsidP="00416506">
            <w:pPr>
              <w:pStyle w:val="tabletext11"/>
              <w:jc w:val="center"/>
              <w:rPr>
                <w:ins w:id="22716" w:author="Author"/>
              </w:rPr>
            </w:pPr>
            <w:ins w:id="22717" w:author="Author">
              <w:r w:rsidRPr="00D016EC">
                <w:t xml:space="preserve">1.49 </w:t>
              </w:r>
            </w:ins>
          </w:p>
        </w:tc>
        <w:tc>
          <w:tcPr>
            <w:tcW w:w="400" w:type="dxa"/>
            <w:noWrap/>
            <w:vAlign w:val="bottom"/>
            <w:hideMark/>
          </w:tcPr>
          <w:p w14:paraId="7EF310E7" w14:textId="77777777" w:rsidR="00C50A95" w:rsidRPr="00D016EC" w:rsidRDefault="00C50A95" w:rsidP="00416506">
            <w:pPr>
              <w:pStyle w:val="tabletext11"/>
              <w:jc w:val="center"/>
              <w:rPr>
                <w:ins w:id="22718" w:author="Author"/>
              </w:rPr>
            </w:pPr>
            <w:ins w:id="22719" w:author="Author">
              <w:r w:rsidRPr="00D016EC">
                <w:t xml:space="preserve">1.47 </w:t>
              </w:r>
            </w:ins>
          </w:p>
        </w:tc>
        <w:tc>
          <w:tcPr>
            <w:tcW w:w="400" w:type="dxa"/>
            <w:noWrap/>
            <w:vAlign w:val="bottom"/>
            <w:hideMark/>
          </w:tcPr>
          <w:p w14:paraId="4DDC63DB" w14:textId="77777777" w:rsidR="00C50A95" w:rsidRPr="00D016EC" w:rsidRDefault="00C50A95" w:rsidP="00416506">
            <w:pPr>
              <w:pStyle w:val="tabletext11"/>
              <w:jc w:val="center"/>
              <w:rPr>
                <w:ins w:id="22720" w:author="Author"/>
              </w:rPr>
            </w:pPr>
            <w:ins w:id="22721" w:author="Author">
              <w:r w:rsidRPr="00D016EC">
                <w:t xml:space="preserve">1.46 </w:t>
              </w:r>
            </w:ins>
          </w:p>
        </w:tc>
        <w:tc>
          <w:tcPr>
            <w:tcW w:w="400" w:type="dxa"/>
            <w:noWrap/>
            <w:vAlign w:val="bottom"/>
            <w:hideMark/>
          </w:tcPr>
          <w:p w14:paraId="1AEF9ECE" w14:textId="77777777" w:rsidR="00C50A95" w:rsidRPr="00D016EC" w:rsidRDefault="00C50A95" w:rsidP="00416506">
            <w:pPr>
              <w:pStyle w:val="tabletext11"/>
              <w:jc w:val="center"/>
              <w:rPr>
                <w:ins w:id="22722" w:author="Author"/>
              </w:rPr>
            </w:pPr>
            <w:ins w:id="22723" w:author="Author">
              <w:r w:rsidRPr="00D016EC">
                <w:t xml:space="preserve">1.44 </w:t>
              </w:r>
            </w:ins>
          </w:p>
        </w:tc>
        <w:tc>
          <w:tcPr>
            <w:tcW w:w="460" w:type="dxa"/>
            <w:noWrap/>
            <w:vAlign w:val="bottom"/>
            <w:hideMark/>
          </w:tcPr>
          <w:p w14:paraId="75ABFAEE" w14:textId="77777777" w:rsidR="00C50A95" w:rsidRPr="00D016EC" w:rsidRDefault="00C50A95" w:rsidP="00416506">
            <w:pPr>
              <w:pStyle w:val="tabletext11"/>
              <w:jc w:val="center"/>
              <w:rPr>
                <w:ins w:id="22724" w:author="Author"/>
              </w:rPr>
            </w:pPr>
            <w:ins w:id="22725" w:author="Author">
              <w:r w:rsidRPr="00D016EC">
                <w:t xml:space="preserve">1.43 </w:t>
              </w:r>
            </w:ins>
          </w:p>
        </w:tc>
      </w:tr>
      <w:tr w:rsidR="00C50A95" w:rsidRPr="00D016EC" w14:paraId="4E722BDF" w14:textId="77777777" w:rsidTr="00416506">
        <w:trPr>
          <w:trHeight w:val="190"/>
          <w:ins w:id="22726" w:author="Author"/>
        </w:trPr>
        <w:tc>
          <w:tcPr>
            <w:tcW w:w="200" w:type="dxa"/>
            <w:tcBorders>
              <w:right w:val="nil"/>
            </w:tcBorders>
            <w:vAlign w:val="bottom"/>
          </w:tcPr>
          <w:p w14:paraId="177E0DF0" w14:textId="77777777" w:rsidR="00C50A95" w:rsidRPr="00D016EC" w:rsidRDefault="00C50A95" w:rsidP="00416506">
            <w:pPr>
              <w:pStyle w:val="tabletext11"/>
              <w:jc w:val="right"/>
              <w:rPr>
                <w:ins w:id="22727" w:author="Author"/>
              </w:rPr>
            </w:pPr>
          </w:p>
        </w:tc>
        <w:tc>
          <w:tcPr>
            <w:tcW w:w="1580" w:type="dxa"/>
            <w:tcBorders>
              <w:left w:val="nil"/>
            </w:tcBorders>
            <w:vAlign w:val="bottom"/>
            <w:hideMark/>
          </w:tcPr>
          <w:p w14:paraId="59E96C21" w14:textId="77777777" w:rsidR="00C50A95" w:rsidRPr="00D016EC" w:rsidRDefault="00C50A95" w:rsidP="00416506">
            <w:pPr>
              <w:pStyle w:val="tabletext11"/>
              <w:tabs>
                <w:tab w:val="decimal" w:pos="640"/>
              </w:tabs>
              <w:rPr>
                <w:ins w:id="22728" w:author="Author"/>
              </w:rPr>
            </w:pPr>
            <w:ins w:id="22729" w:author="Author">
              <w:r w:rsidRPr="00D016EC">
                <w:t>450,000 to 499,999</w:t>
              </w:r>
            </w:ins>
          </w:p>
        </w:tc>
        <w:tc>
          <w:tcPr>
            <w:tcW w:w="680" w:type="dxa"/>
            <w:noWrap/>
            <w:vAlign w:val="bottom"/>
            <w:hideMark/>
          </w:tcPr>
          <w:p w14:paraId="6AE613D0" w14:textId="77777777" w:rsidR="00C50A95" w:rsidRPr="00D016EC" w:rsidRDefault="00C50A95" w:rsidP="00416506">
            <w:pPr>
              <w:pStyle w:val="tabletext11"/>
              <w:jc w:val="center"/>
              <w:rPr>
                <w:ins w:id="22730" w:author="Author"/>
              </w:rPr>
            </w:pPr>
            <w:ins w:id="22731" w:author="Author">
              <w:r w:rsidRPr="00D016EC">
                <w:t xml:space="preserve">2.29 </w:t>
              </w:r>
            </w:ins>
          </w:p>
        </w:tc>
        <w:tc>
          <w:tcPr>
            <w:tcW w:w="900" w:type="dxa"/>
            <w:noWrap/>
            <w:vAlign w:val="bottom"/>
            <w:hideMark/>
          </w:tcPr>
          <w:p w14:paraId="17930D00" w14:textId="77777777" w:rsidR="00C50A95" w:rsidRPr="00D016EC" w:rsidRDefault="00C50A95" w:rsidP="00416506">
            <w:pPr>
              <w:pStyle w:val="tabletext11"/>
              <w:jc w:val="center"/>
              <w:rPr>
                <w:ins w:id="22732" w:author="Author"/>
              </w:rPr>
            </w:pPr>
            <w:ins w:id="22733" w:author="Author">
              <w:r w:rsidRPr="00D016EC">
                <w:t xml:space="preserve">2.29 </w:t>
              </w:r>
            </w:ins>
          </w:p>
        </w:tc>
        <w:tc>
          <w:tcPr>
            <w:tcW w:w="400" w:type="dxa"/>
            <w:noWrap/>
            <w:vAlign w:val="bottom"/>
            <w:hideMark/>
          </w:tcPr>
          <w:p w14:paraId="7F6664FB" w14:textId="77777777" w:rsidR="00C50A95" w:rsidRPr="00D016EC" w:rsidRDefault="00C50A95" w:rsidP="00416506">
            <w:pPr>
              <w:pStyle w:val="tabletext11"/>
              <w:jc w:val="center"/>
              <w:rPr>
                <w:ins w:id="22734" w:author="Author"/>
              </w:rPr>
            </w:pPr>
            <w:ins w:id="22735" w:author="Author">
              <w:r w:rsidRPr="00D016EC">
                <w:t xml:space="preserve">2.19 </w:t>
              </w:r>
            </w:ins>
          </w:p>
        </w:tc>
        <w:tc>
          <w:tcPr>
            <w:tcW w:w="400" w:type="dxa"/>
            <w:noWrap/>
            <w:vAlign w:val="bottom"/>
            <w:hideMark/>
          </w:tcPr>
          <w:p w14:paraId="163CE2ED" w14:textId="77777777" w:rsidR="00C50A95" w:rsidRPr="00D016EC" w:rsidRDefault="00C50A95" w:rsidP="00416506">
            <w:pPr>
              <w:pStyle w:val="tabletext11"/>
              <w:jc w:val="center"/>
              <w:rPr>
                <w:ins w:id="22736" w:author="Author"/>
              </w:rPr>
            </w:pPr>
            <w:ins w:id="22737" w:author="Author">
              <w:r w:rsidRPr="00D016EC">
                <w:t xml:space="preserve">2.12 </w:t>
              </w:r>
            </w:ins>
          </w:p>
        </w:tc>
        <w:tc>
          <w:tcPr>
            <w:tcW w:w="400" w:type="dxa"/>
            <w:noWrap/>
            <w:vAlign w:val="bottom"/>
            <w:hideMark/>
          </w:tcPr>
          <w:p w14:paraId="38DA6DBF" w14:textId="77777777" w:rsidR="00C50A95" w:rsidRPr="00D016EC" w:rsidRDefault="00C50A95" w:rsidP="00416506">
            <w:pPr>
              <w:pStyle w:val="tabletext11"/>
              <w:jc w:val="center"/>
              <w:rPr>
                <w:ins w:id="22738" w:author="Author"/>
              </w:rPr>
            </w:pPr>
            <w:ins w:id="22739" w:author="Author">
              <w:r w:rsidRPr="00D016EC">
                <w:t xml:space="preserve">2.04 </w:t>
              </w:r>
            </w:ins>
          </w:p>
        </w:tc>
        <w:tc>
          <w:tcPr>
            <w:tcW w:w="400" w:type="dxa"/>
            <w:noWrap/>
            <w:vAlign w:val="bottom"/>
            <w:hideMark/>
          </w:tcPr>
          <w:p w14:paraId="2EB11573" w14:textId="77777777" w:rsidR="00C50A95" w:rsidRPr="00D016EC" w:rsidRDefault="00C50A95" w:rsidP="00416506">
            <w:pPr>
              <w:pStyle w:val="tabletext11"/>
              <w:jc w:val="center"/>
              <w:rPr>
                <w:ins w:id="22740" w:author="Author"/>
              </w:rPr>
            </w:pPr>
            <w:ins w:id="22741" w:author="Author">
              <w:r w:rsidRPr="00D016EC">
                <w:t xml:space="preserve">1.94 </w:t>
              </w:r>
            </w:ins>
          </w:p>
        </w:tc>
        <w:tc>
          <w:tcPr>
            <w:tcW w:w="400" w:type="dxa"/>
            <w:noWrap/>
            <w:vAlign w:val="bottom"/>
            <w:hideMark/>
          </w:tcPr>
          <w:p w14:paraId="5A90A72E" w14:textId="77777777" w:rsidR="00C50A95" w:rsidRPr="00D016EC" w:rsidRDefault="00C50A95" w:rsidP="00416506">
            <w:pPr>
              <w:pStyle w:val="tabletext11"/>
              <w:jc w:val="center"/>
              <w:rPr>
                <w:ins w:id="22742" w:author="Author"/>
              </w:rPr>
            </w:pPr>
            <w:ins w:id="22743" w:author="Author">
              <w:r w:rsidRPr="00D016EC">
                <w:t xml:space="preserve">1.93 </w:t>
              </w:r>
            </w:ins>
          </w:p>
        </w:tc>
        <w:tc>
          <w:tcPr>
            <w:tcW w:w="400" w:type="dxa"/>
            <w:noWrap/>
            <w:vAlign w:val="bottom"/>
            <w:hideMark/>
          </w:tcPr>
          <w:p w14:paraId="7A6A77B5" w14:textId="77777777" w:rsidR="00C50A95" w:rsidRPr="00D016EC" w:rsidRDefault="00C50A95" w:rsidP="00416506">
            <w:pPr>
              <w:pStyle w:val="tabletext11"/>
              <w:jc w:val="center"/>
              <w:rPr>
                <w:ins w:id="22744" w:author="Author"/>
              </w:rPr>
            </w:pPr>
            <w:ins w:id="22745" w:author="Author">
              <w:r w:rsidRPr="00D016EC">
                <w:t xml:space="preserve">1.89 </w:t>
              </w:r>
            </w:ins>
          </w:p>
        </w:tc>
        <w:tc>
          <w:tcPr>
            <w:tcW w:w="400" w:type="dxa"/>
            <w:noWrap/>
            <w:vAlign w:val="bottom"/>
            <w:hideMark/>
          </w:tcPr>
          <w:p w14:paraId="617F5F73" w14:textId="77777777" w:rsidR="00C50A95" w:rsidRPr="00D016EC" w:rsidRDefault="00C50A95" w:rsidP="00416506">
            <w:pPr>
              <w:pStyle w:val="tabletext11"/>
              <w:jc w:val="center"/>
              <w:rPr>
                <w:ins w:id="22746" w:author="Author"/>
              </w:rPr>
            </w:pPr>
            <w:ins w:id="22747" w:author="Author">
              <w:r w:rsidRPr="00D016EC">
                <w:t xml:space="preserve">1.87 </w:t>
              </w:r>
            </w:ins>
          </w:p>
        </w:tc>
        <w:tc>
          <w:tcPr>
            <w:tcW w:w="400" w:type="dxa"/>
            <w:noWrap/>
            <w:vAlign w:val="bottom"/>
            <w:hideMark/>
          </w:tcPr>
          <w:p w14:paraId="6E7DB2FD" w14:textId="77777777" w:rsidR="00C50A95" w:rsidRPr="00D016EC" w:rsidRDefault="00C50A95" w:rsidP="00416506">
            <w:pPr>
              <w:pStyle w:val="tabletext11"/>
              <w:jc w:val="center"/>
              <w:rPr>
                <w:ins w:id="22748" w:author="Author"/>
              </w:rPr>
            </w:pPr>
            <w:ins w:id="22749" w:author="Author">
              <w:r w:rsidRPr="00D016EC">
                <w:t xml:space="preserve">1.85 </w:t>
              </w:r>
            </w:ins>
          </w:p>
        </w:tc>
        <w:tc>
          <w:tcPr>
            <w:tcW w:w="400" w:type="dxa"/>
            <w:noWrap/>
            <w:vAlign w:val="bottom"/>
            <w:hideMark/>
          </w:tcPr>
          <w:p w14:paraId="6748898C" w14:textId="77777777" w:rsidR="00C50A95" w:rsidRPr="00D016EC" w:rsidRDefault="00C50A95" w:rsidP="00416506">
            <w:pPr>
              <w:pStyle w:val="tabletext11"/>
              <w:jc w:val="center"/>
              <w:rPr>
                <w:ins w:id="22750" w:author="Author"/>
              </w:rPr>
            </w:pPr>
            <w:ins w:id="22751" w:author="Author">
              <w:r w:rsidRPr="00D016EC">
                <w:t xml:space="preserve">1.78 </w:t>
              </w:r>
            </w:ins>
          </w:p>
        </w:tc>
        <w:tc>
          <w:tcPr>
            <w:tcW w:w="400" w:type="dxa"/>
            <w:noWrap/>
            <w:vAlign w:val="bottom"/>
            <w:hideMark/>
          </w:tcPr>
          <w:p w14:paraId="64D1A097" w14:textId="77777777" w:rsidR="00C50A95" w:rsidRPr="00D016EC" w:rsidRDefault="00C50A95" w:rsidP="00416506">
            <w:pPr>
              <w:pStyle w:val="tabletext11"/>
              <w:jc w:val="center"/>
              <w:rPr>
                <w:ins w:id="22752" w:author="Author"/>
              </w:rPr>
            </w:pPr>
            <w:ins w:id="22753" w:author="Author">
              <w:r w:rsidRPr="00D016EC">
                <w:t xml:space="preserve">1.76 </w:t>
              </w:r>
            </w:ins>
          </w:p>
        </w:tc>
        <w:tc>
          <w:tcPr>
            <w:tcW w:w="400" w:type="dxa"/>
            <w:noWrap/>
            <w:vAlign w:val="bottom"/>
            <w:hideMark/>
          </w:tcPr>
          <w:p w14:paraId="590AADCD" w14:textId="77777777" w:rsidR="00C50A95" w:rsidRPr="00D016EC" w:rsidRDefault="00C50A95" w:rsidP="00416506">
            <w:pPr>
              <w:pStyle w:val="tabletext11"/>
              <w:jc w:val="center"/>
              <w:rPr>
                <w:ins w:id="22754" w:author="Author"/>
              </w:rPr>
            </w:pPr>
            <w:ins w:id="22755" w:author="Author">
              <w:r w:rsidRPr="00D016EC">
                <w:t xml:space="preserve">1.74 </w:t>
              </w:r>
            </w:ins>
          </w:p>
        </w:tc>
        <w:tc>
          <w:tcPr>
            <w:tcW w:w="400" w:type="dxa"/>
            <w:noWrap/>
            <w:vAlign w:val="bottom"/>
            <w:hideMark/>
          </w:tcPr>
          <w:p w14:paraId="09BA6F5D" w14:textId="77777777" w:rsidR="00C50A95" w:rsidRPr="00D016EC" w:rsidRDefault="00C50A95" w:rsidP="00416506">
            <w:pPr>
              <w:pStyle w:val="tabletext11"/>
              <w:jc w:val="center"/>
              <w:rPr>
                <w:ins w:id="22756" w:author="Author"/>
              </w:rPr>
            </w:pPr>
            <w:ins w:id="22757" w:author="Author">
              <w:r w:rsidRPr="00D016EC">
                <w:t xml:space="preserve">1.72 </w:t>
              </w:r>
            </w:ins>
          </w:p>
        </w:tc>
        <w:tc>
          <w:tcPr>
            <w:tcW w:w="400" w:type="dxa"/>
            <w:noWrap/>
            <w:vAlign w:val="bottom"/>
            <w:hideMark/>
          </w:tcPr>
          <w:p w14:paraId="504EE6C0" w14:textId="77777777" w:rsidR="00C50A95" w:rsidRPr="00D016EC" w:rsidRDefault="00C50A95" w:rsidP="00416506">
            <w:pPr>
              <w:pStyle w:val="tabletext11"/>
              <w:jc w:val="center"/>
              <w:rPr>
                <w:ins w:id="22758" w:author="Author"/>
              </w:rPr>
            </w:pPr>
            <w:ins w:id="22759" w:author="Author">
              <w:r w:rsidRPr="00D016EC">
                <w:t xml:space="preserve">1.71 </w:t>
              </w:r>
            </w:ins>
          </w:p>
        </w:tc>
        <w:tc>
          <w:tcPr>
            <w:tcW w:w="400" w:type="dxa"/>
            <w:noWrap/>
            <w:vAlign w:val="bottom"/>
            <w:hideMark/>
          </w:tcPr>
          <w:p w14:paraId="7DF734C7" w14:textId="77777777" w:rsidR="00C50A95" w:rsidRPr="00D016EC" w:rsidRDefault="00C50A95" w:rsidP="00416506">
            <w:pPr>
              <w:pStyle w:val="tabletext11"/>
              <w:jc w:val="center"/>
              <w:rPr>
                <w:ins w:id="22760" w:author="Author"/>
              </w:rPr>
            </w:pPr>
            <w:ins w:id="22761" w:author="Author">
              <w:r w:rsidRPr="00D016EC">
                <w:t xml:space="preserve">1.69 </w:t>
              </w:r>
            </w:ins>
          </w:p>
        </w:tc>
        <w:tc>
          <w:tcPr>
            <w:tcW w:w="400" w:type="dxa"/>
            <w:noWrap/>
            <w:vAlign w:val="bottom"/>
            <w:hideMark/>
          </w:tcPr>
          <w:p w14:paraId="0FB0BF1E" w14:textId="77777777" w:rsidR="00C50A95" w:rsidRPr="00D016EC" w:rsidRDefault="00C50A95" w:rsidP="00416506">
            <w:pPr>
              <w:pStyle w:val="tabletext11"/>
              <w:jc w:val="center"/>
              <w:rPr>
                <w:ins w:id="22762" w:author="Author"/>
              </w:rPr>
            </w:pPr>
            <w:ins w:id="22763" w:author="Author">
              <w:r w:rsidRPr="00D016EC">
                <w:t xml:space="preserve">1.67 </w:t>
              </w:r>
            </w:ins>
          </w:p>
        </w:tc>
        <w:tc>
          <w:tcPr>
            <w:tcW w:w="400" w:type="dxa"/>
            <w:noWrap/>
            <w:vAlign w:val="bottom"/>
            <w:hideMark/>
          </w:tcPr>
          <w:p w14:paraId="0AA08917" w14:textId="77777777" w:rsidR="00C50A95" w:rsidRPr="00D016EC" w:rsidRDefault="00C50A95" w:rsidP="00416506">
            <w:pPr>
              <w:pStyle w:val="tabletext11"/>
              <w:jc w:val="center"/>
              <w:rPr>
                <w:ins w:id="22764" w:author="Author"/>
              </w:rPr>
            </w:pPr>
            <w:ins w:id="22765" w:author="Author">
              <w:r w:rsidRPr="00D016EC">
                <w:t xml:space="preserve">1.66 </w:t>
              </w:r>
            </w:ins>
          </w:p>
        </w:tc>
        <w:tc>
          <w:tcPr>
            <w:tcW w:w="400" w:type="dxa"/>
            <w:noWrap/>
            <w:vAlign w:val="bottom"/>
            <w:hideMark/>
          </w:tcPr>
          <w:p w14:paraId="4BB7EAC2" w14:textId="77777777" w:rsidR="00C50A95" w:rsidRPr="00D016EC" w:rsidRDefault="00C50A95" w:rsidP="00416506">
            <w:pPr>
              <w:pStyle w:val="tabletext11"/>
              <w:jc w:val="center"/>
              <w:rPr>
                <w:ins w:id="22766" w:author="Author"/>
              </w:rPr>
            </w:pPr>
            <w:ins w:id="22767" w:author="Author">
              <w:r w:rsidRPr="00D016EC">
                <w:t xml:space="preserve">1.64 </w:t>
              </w:r>
            </w:ins>
          </w:p>
        </w:tc>
        <w:tc>
          <w:tcPr>
            <w:tcW w:w="400" w:type="dxa"/>
            <w:noWrap/>
            <w:vAlign w:val="bottom"/>
            <w:hideMark/>
          </w:tcPr>
          <w:p w14:paraId="69B5DF2E" w14:textId="77777777" w:rsidR="00C50A95" w:rsidRPr="00D016EC" w:rsidRDefault="00C50A95" w:rsidP="00416506">
            <w:pPr>
              <w:pStyle w:val="tabletext11"/>
              <w:jc w:val="center"/>
              <w:rPr>
                <w:ins w:id="22768" w:author="Author"/>
              </w:rPr>
            </w:pPr>
            <w:ins w:id="22769" w:author="Author">
              <w:r w:rsidRPr="00D016EC">
                <w:t xml:space="preserve">1.62 </w:t>
              </w:r>
            </w:ins>
          </w:p>
        </w:tc>
        <w:tc>
          <w:tcPr>
            <w:tcW w:w="400" w:type="dxa"/>
            <w:noWrap/>
            <w:vAlign w:val="bottom"/>
            <w:hideMark/>
          </w:tcPr>
          <w:p w14:paraId="013FC53A" w14:textId="77777777" w:rsidR="00C50A95" w:rsidRPr="00D016EC" w:rsidRDefault="00C50A95" w:rsidP="00416506">
            <w:pPr>
              <w:pStyle w:val="tabletext11"/>
              <w:jc w:val="center"/>
              <w:rPr>
                <w:ins w:id="22770" w:author="Author"/>
              </w:rPr>
            </w:pPr>
            <w:ins w:id="22771" w:author="Author">
              <w:r w:rsidRPr="00D016EC">
                <w:t xml:space="preserve">1.61 </w:t>
              </w:r>
            </w:ins>
          </w:p>
        </w:tc>
        <w:tc>
          <w:tcPr>
            <w:tcW w:w="400" w:type="dxa"/>
            <w:noWrap/>
            <w:vAlign w:val="bottom"/>
            <w:hideMark/>
          </w:tcPr>
          <w:p w14:paraId="067DE990" w14:textId="77777777" w:rsidR="00C50A95" w:rsidRPr="00D016EC" w:rsidRDefault="00C50A95" w:rsidP="00416506">
            <w:pPr>
              <w:pStyle w:val="tabletext11"/>
              <w:jc w:val="center"/>
              <w:rPr>
                <w:ins w:id="22772" w:author="Author"/>
              </w:rPr>
            </w:pPr>
            <w:ins w:id="22773" w:author="Author">
              <w:r w:rsidRPr="00D016EC">
                <w:t xml:space="preserve">1.59 </w:t>
              </w:r>
            </w:ins>
          </w:p>
        </w:tc>
        <w:tc>
          <w:tcPr>
            <w:tcW w:w="440" w:type="dxa"/>
            <w:noWrap/>
            <w:vAlign w:val="bottom"/>
            <w:hideMark/>
          </w:tcPr>
          <w:p w14:paraId="2775E23A" w14:textId="77777777" w:rsidR="00C50A95" w:rsidRPr="00D016EC" w:rsidRDefault="00C50A95" w:rsidP="00416506">
            <w:pPr>
              <w:pStyle w:val="tabletext11"/>
              <w:jc w:val="center"/>
              <w:rPr>
                <w:ins w:id="22774" w:author="Author"/>
              </w:rPr>
            </w:pPr>
            <w:ins w:id="22775" w:author="Author">
              <w:r w:rsidRPr="00D016EC">
                <w:t xml:space="preserve">1.58 </w:t>
              </w:r>
            </w:ins>
          </w:p>
        </w:tc>
        <w:tc>
          <w:tcPr>
            <w:tcW w:w="400" w:type="dxa"/>
            <w:noWrap/>
            <w:vAlign w:val="bottom"/>
            <w:hideMark/>
          </w:tcPr>
          <w:p w14:paraId="707490C9" w14:textId="77777777" w:rsidR="00C50A95" w:rsidRPr="00D016EC" w:rsidRDefault="00C50A95" w:rsidP="00416506">
            <w:pPr>
              <w:pStyle w:val="tabletext11"/>
              <w:jc w:val="center"/>
              <w:rPr>
                <w:ins w:id="22776" w:author="Author"/>
              </w:rPr>
            </w:pPr>
            <w:ins w:id="22777" w:author="Author">
              <w:r w:rsidRPr="00D016EC">
                <w:t xml:space="preserve">1.56 </w:t>
              </w:r>
            </w:ins>
          </w:p>
        </w:tc>
        <w:tc>
          <w:tcPr>
            <w:tcW w:w="400" w:type="dxa"/>
            <w:noWrap/>
            <w:vAlign w:val="bottom"/>
            <w:hideMark/>
          </w:tcPr>
          <w:p w14:paraId="42E35509" w14:textId="77777777" w:rsidR="00C50A95" w:rsidRPr="00D016EC" w:rsidRDefault="00C50A95" w:rsidP="00416506">
            <w:pPr>
              <w:pStyle w:val="tabletext11"/>
              <w:jc w:val="center"/>
              <w:rPr>
                <w:ins w:id="22778" w:author="Author"/>
              </w:rPr>
            </w:pPr>
            <w:ins w:id="22779" w:author="Author">
              <w:r w:rsidRPr="00D016EC">
                <w:t xml:space="preserve">1.54 </w:t>
              </w:r>
            </w:ins>
          </w:p>
        </w:tc>
        <w:tc>
          <w:tcPr>
            <w:tcW w:w="400" w:type="dxa"/>
            <w:noWrap/>
            <w:vAlign w:val="bottom"/>
            <w:hideMark/>
          </w:tcPr>
          <w:p w14:paraId="26420C9E" w14:textId="77777777" w:rsidR="00C50A95" w:rsidRPr="00D016EC" w:rsidRDefault="00C50A95" w:rsidP="00416506">
            <w:pPr>
              <w:pStyle w:val="tabletext11"/>
              <w:jc w:val="center"/>
              <w:rPr>
                <w:ins w:id="22780" w:author="Author"/>
              </w:rPr>
            </w:pPr>
            <w:ins w:id="22781" w:author="Author">
              <w:r w:rsidRPr="00D016EC">
                <w:t xml:space="preserve">1.53 </w:t>
              </w:r>
            </w:ins>
          </w:p>
        </w:tc>
        <w:tc>
          <w:tcPr>
            <w:tcW w:w="400" w:type="dxa"/>
            <w:noWrap/>
            <w:vAlign w:val="bottom"/>
            <w:hideMark/>
          </w:tcPr>
          <w:p w14:paraId="4EEAD4C7" w14:textId="77777777" w:rsidR="00C50A95" w:rsidRPr="00D016EC" w:rsidRDefault="00C50A95" w:rsidP="00416506">
            <w:pPr>
              <w:pStyle w:val="tabletext11"/>
              <w:jc w:val="center"/>
              <w:rPr>
                <w:ins w:id="22782" w:author="Author"/>
              </w:rPr>
            </w:pPr>
            <w:ins w:id="22783" w:author="Author">
              <w:r w:rsidRPr="00D016EC">
                <w:t xml:space="preserve">1.51 </w:t>
              </w:r>
            </w:ins>
          </w:p>
        </w:tc>
        <w:tc>
          <w:tcPr>
            <w:tcW w:w="460" w:type="dxa"/>
            <w:noWrap/>
            <w:vAlign w:val="bottom"/>
            <w:hideMark/>
          </w:tcPr>
          <w:p w14:paraId="21F1A5CB" w14:textId="77777777" w:rsidR="00C50A95" w:rsidRPr="00D016EC" w:rsidRDefault="00C50A95" w:rsidP="00416506">
            <w:pPr>
              <w:pStyle w:val="tabletext11"/>
              <w:jc w:val="center"/>
              <w:rPr>
                <w:ins w:id="22784" w:author="Author"/>
              </w:rPr>
            </w:pPr>
            <w:ins w:id="22785" w:author="Author">
              <w:r w:rsidRPr="00D016EC">
                <w:t xml:space="preserve">1.50 </w:t>
              </w:r>
            </w:ins>
          </w:p>
        </w:tc>
      </w:tr>
      <w:tr w:rsidR="00C50A95" w:rsidRPr="00D016EC" w14:paraId="0F8A275C" w14:textId="77777777" w:rsidTr="00416506">
        <w:trPr>
          <w:trHeight w:val="190"/>
          <w:ins w:id="22786" w:author="Author"/>
        </w:trPr>
        <w:tc>
          <w:tcPr>
            <w:tcW w:w="200" w:type="dxa"/>
            <w:tcBorders>
              <w:right w:val="nil"/>
            </w:tcBorders>
            <w:vAlign w:val="bottom"/>
          </w:tcPr>
          <w:p w14:paraId="0D09DCA9" w14:textId="77777777" w:rsidR="00C50A95" w:rsidRPr="00D016EC" w:rsidRDefault="00C50A95" w:rsidP="00416506">
            <w:pPr>
              <w:pStyle w:val="tabletext11"/>
              <w:jc w:val="right"/>
              <w:rPr>
                <w:ins w:id="22787" w:author="Author"/>
              </w:rPr>
            </w:pPr>
          </w:p>
        </w:tc>
        <w:tc>
          <w:tcPr>
            <w:tcW w:w="1580" w:type="dxa"/>
            <w:tcBorders>
              <w:left w:val="nil"/>
            </w:tcBorders>
            <w:vAlign w:val="bottom"/>
            <w:hideMark/>
          </w:tcPr>
          <w:p w14:paraId="4E630048" w14:textId="77777777" w:rsidR="00C50A95" w:rsidRPr="00D016EC" w:rsidRDefault="00C50A95" w:rsidP="00416506">
            <w:pPr>
              <w:pStyle w:val="tabletext11"/>
              <w:tabs>
                <w:tab w:val="decimal" w:pos="640"/>
              </w:tabs>
              <w:rPr>
                <w:ins w:id="22788" w:author="Author"/>
              </w:rPr>
            </w:pPr>
            <w:ins w:id="22789" w:author="Author">
              <w:r w:rsidRPr="00D016EC">
                <w:t>500,000 to 599,999</w:t>
              </w:r>
            </w:ins>
          </w:p>
        </w:tc>
        <w:tc>
          <w:tcPr>
            <w:tcW w:w="680" w:type="dxa"/>
            <w:noWrap/>
            <w:vAlign w:val="bottom"/>
            <w:hideMark/>
          </w:tcPr>
          <w:p w14:paraId="470EAF89" w14:textId="77777777" w:rsidR="00C50A95" w:rsidRPr="00D016EC" w:rsidRDefault="00C50A95" w:rsidP="00416506">
            <w:pPr>
              <w:pStyle w:val="tabletext11"/>
              <w:jc w:val="center"/>
              <w:rPr>
                <w:ins w:id="22790" w:author="Author"/>
              </w:rPr>
            </w:pPr>
            <w:ins w:id="22791" w:author="Author">
              <w:r w:rsidRPr="00D016EC">
                <w:t xml:space="preserve">2.37 </w:t>
              </w:r>
            </w:ins>
          </w:p>
        </w:tc>
        <w:tc>
          <w:tcPr>
            <w:tcW w:w="900" w:type="dxa"/>
            <w:noWrap/>
            <w:vAlign w:val="bottom"/>
            <w:hideMark/>
          </w:tcPr>
          <w:p w14:paraId="1970EB65" w14:textId="77777777" w:rsidR="00C50A95" w:rsidRPr="00D016EC" w:rsidRDefault="00C50A95" w:rsidP="00416506">
            <w:pPr>
              <w:pStyle w:val="tabletext11"/>
              <w:jc w:val="center"/>
              <w:rPr>
                <w:ins w:id="22792" w:author="Author"/>
              </w:rPr>
            </w:pPr>
            <w:ins w:id="22793" w:author="Author">
              <w:r w:rsidRPr="00D016EC">
                <w:t xml:space="preserve">2.37 </w:t>
              </w:r>
            </w:ins>
          </w:p>
        </w:tc>
        <w:tc>
          <w:tcPr>
            <w:tcW w:w="400" w:type="dxa"/>
            <w:noWrap/>
            <w:vAlign w:val="bottom"/>
            <w:hideMark/>
          </w:tcPr>
          <w:p w14:paraId="1C034641" w14:textId="77777777" w:rsidR="00C50A95" w:rsidRPr="00D016EC" w:rsidRDefault="00C50A95" w:rsidP="00416506">
            <w:pPr>
              <w:pStyle w:val="tabletext11"/>
              <w:jc w:val="center"/>
              <w:rPr>
                <w:ins w:id="22794" w:author="Author"/>
              </w:rPr>
            </w:pPr>
            <w:ins w:id="22795" w:author="Author">
              <w:r w:rsidRPr="00D016EC">
                <w:t xml:space="preserve">2.27 </w:t>
              </w:r>
            </w:ins>
          </w:p>
        </w:tc>
        <w:tc>
          <w:tcPr>
            <w:tcW w:w="400" w:type="dxa"/>
            <w:noWrap/>
            <w:vAlign w:val="bottom"/>
            <w:hideMark/>
          </w:tcPr>
          <w:p w14:paraId="44AAE6CF" w14:textId="77777777" w:rsidR="00C50A95" w:rsidRPr="00D016EC" w:rsidRDefault="00C50A95" w:rsidP="00416506">
            <w:pPr>
              <w:pStyle w:val="tabletext11"/>
              <w:jc w:val="center"/>
              <w:rPr>
                <w:ins w:id="22796" w:author="Author"/>
              </w:rPr>
            </w:pPr>
            <w:ins w:id="22797" w:author="Author">
              <w:r w:rsidRPr="00D016EC">
                <w:t xml:space="preserve">2.20 </w:t>
              </w:r>
            </w:ins>
          </w:p>
        </w:tc>
        <w:tc>
          <w:tcPr>
            <w:tcW w:w="400" w:type="dxa"/>
            <w:noWrap/>
            <w:vAlign w:val="bottom"/>
            <w:hideMark/>
          </w:tcPr>
          <w:p w14:paraId="6B6559B4" w14:textId="77777777" w:rsidR="00C50A95" w:rsidRPr="00D016EC" w:rsidRDefault="00C50A95" w:rsidP="00416506">
            <w:pPr>
              <w:pStyle w:val="tabletext11"/>
              <w:jc w:val="center"/>
              <w:rPr>
                <w:ins w:id="22798" w:author="Author"/>
              </w:rPr>
            </w:pPr>
            <w:ins w:id="22799" w:author="Author">
              <w:r w:rsidRPr="00D016EC">
                <w:t xml:space="preserve">2.11 </w:t>
              </w:r>
            </w:ins>
          </w:p>
        </w:tc>
        <w:tc>
          <w:tcPr>
            <w:tcW w:w="400" w:type="dxa"/>
            <w:noWrap/>
            <w:vAlign w:val="bottom"/>
            <w:hideMark/>
          </w:tcPr>
          <w:p w14:paraId="2A2F4BAC" w14:textId="77777777" w:rsidR="00C50A95" w:rsidRPr="00D016EC" w:rsidRDefault="00C50A95" w:rsidP="00416506">
            <w:pPr>
              <w:pStyle w:val="tabletext11"/>
              <w:jc w:val="center"/>
              <w:rPr>
                <w:ins w:id="22800" w:author="Author"/>
              </w:rPr>
            </w:pPr>
            <w:ins w:id="22801" w:author="Author">
              <w:r w:rsidRPr="00D016EC">
                <w:t xml:space="preserve">2.01 </w:t>
              </w:r>
            </w:ins>
          </w:p>
        </w:tc>
        <w:tc>
          <w:tcPr>
            <w:tcW w:w="400" w:type="dxa"/>
            <w:noWrap/>
            <w:vAlign w:val="bottom"/>
            <w:hideMark/>
          </w:tcPr>
          <w:p w14:paraId="7376D3EE" w14:textId="77777777" w:rsidR="00C50A95" w:rsidRPr="00D016EC" w:rsidRDefault="00C50A95" w:rsidP="00416506">
            <w:pPr>
              <w:pStyle w:val="tabletext11"/>
              <w:jc w:val="center"/>
              <w:rPr>
                <w:ins w:id="22802" w:author="Author"/>
              </w:rPr>
            </w:pPr>
            <w:ins w:id="22803" w:author="Author">
              <w:r w:rsidRPr="00D016EC">
                <w:t xml:space="preserve">2.01 </w:t>
              </w:r>
            </w:ins>
          </w:p>
        </w:tc>
        <w:tc>
          <w:tcPr>
            <w:tcW w:w="400" w:type="dxa"/>
            <w:noWrap/>
            <w:vAlign w:val="bottom"/>
            <w:hideMark/>
          </w:tcPr>
          <w:p w14:paraId="30AD587C" w14:textId="77777777" w:rsidR="00C50A95" w:rsidRPr="00D016EC" w:rsidRDefault="00C50A95" w:rsidP="00416506">
            <w:pPr>
              <w:pStyle w:val="tabletext11"/>
              <w:jc w:val="center"/>
              <w:rPr>
                <w:ins w:id="22804" w:author="Author"/>
              </w:rPr>
            </w:pPr>
            <w:ins w:id="22805" w:author="Author">
              <w:r w:rsidRPr="00D016EC">
                <w:t xml:space="preserve">1.96 </w:t>
              </w:r>
            </w:ins>
          </w:p>
        </w:tc>
        <w:tc>
          <w:tcPr>
            <w:tcW w:w="400" w:type="dxa"/>
            <w:noWrap/>
            <w:vAlign w:val="bottom"/>
            <w:hideMark/>
          </w:tcPr>
          <w:p w14:paraId="05284CD1" w14:textId="77777777" w:rsidR="00C50A95" w:rsidRPr="00D016EC" w:rsidRDefault="00C50A95" w:rsidP="00416506">
            <w:pPr>
              <w:pStyle w:val="tabletext11"/>
              <w:jc w:val="center"/>
              <w:rPr>
                <w:ins w:id="22806" w:author="Author"/>
              </w:rPr>
            </w:pPr>
            <w:ins w:id="22807" w:author="Author">
              <w:r w:rsidRPr="00D016EC">
                <w:t xml:space="preserve">1.94 </w:t>
              </w:r>
            </w:ins>
          </w:p>
        </w:tc>
        <w:tc>
          <w:tcPr>
            <w:tcW w:w="400" w:type="dxa"/>
            <w:noWrap/>
            <w:vAlign w:val="bottom"/>
            <w:hideMark/>
          </w:tcPr>
          <w:p w14:paraId="76179124" w14:textId="77777777" w:rsidR="00C50A95" w:rsidRPr="00D016EC" w:rsidRDefault="00C50A95" w:rsidP="00416506">
            <w:pPr>
              <w:pStyle w:val="tabletext11"/>
              <w:jc w:val="center"/>
              <w:rPr>
                <w:ins w:id="22808" w:author="Author"/>
              </w:rPr>
            </w:pPr>
            <w:ins w:id="22809" w:author="Author">
              <w:r w:rsidRPr="00D016EC">
                <w:t xml:space="preserve">1.92 </w:t>
              </w:r>
            </w:ins>
          </w:p>
        </w:tc>
        <w:tc>
          <w:tcPr>
            <w:tcW w:w="400" w:type="dxa"/>
            <w:noWrap/>
            <w:vAlign w:val="bottom"/>
            <w:hideMark/>
          </w:tcPr>
          <w:p w14:paraId="0127FA28" w14:textId="77777777" w:rsidR="00C50A95" w:rsidRPr="00D016EC" w:rsidRDefault="00C50A95" w:rsidP="00416506">
            <w:pPr>
              <w:pStyle w:val="tabletext11"/>
              <w:jc w:val="center"/>
              <w:rPr>
                <w:ins w:id="22810" w:author="Author"/>
              </w:rPr>
            </w:pPr>
            <w:ins w:id="22811" w:author="Author">
              <w:r w:rsidRPr="00D016EC">
                <w:t xml:space="preserve">1.85 </w:t>
              </w:r>
            </w:ins>
          </w:p>
        </w:tc>
        <w:tc>
          <w:tcPr>
            <w:tcW w:w="400" w:type="dxa"/>
            <w:noWrap/>
            <w:vAlign w:val="bottom"/>
            <w:hideMark/>
          </w:tcPr>
          <w:p w14:paraId="75B48F8B" w14:textId="77777777" w:rsidR="00C50A95" w:rsidRPr="00D016EC" w:rsidRDefault="00C50A95" w:rsidP="00416506">
            <w:pPr>
              <w:pStyle w:val="tabletext11"/>
              <w:jc w:val="center"/>
              <w:rPr>
                <w:ins w:id="22812" w:author="Author"/>
              </w:rPr>
            </w:pPr>
            <w:ins w:id="22813" w:author="Author">
              <w:r w:rsidRPr="00D016EC">
                <w:t xml:space="preserve">1.83 </w:t>
              </w:r>
            </w:ins>
          </w:p>
        </w:tc>
        <w:tc>
          <w:tcPr>
            <w:tcW w:w="400" w:type="dxa"/>
            <w:noWrap/>
            <w:vAlign w:val="bottom"/>
            <w:hideMark/>
          </w:tcPr>
          <w:p w14:paraId="2AF3BE7C" w14:textId="77777777" w:rsidR="00C50A95" w:rsidRPr="00D016EC" w:rsidRDefault="00C50A95" w:rsidP="00416506">
            <w:pPr>
              <w:pStyle w:val="tabletext11"/>
              <w:jc w:val="center"/>
              <w:rPr>
                <w:ins w:id="22814" w:author="Author"/>
              </w:rPr>
            </w:pPr>
            <w:ins w:id="22815" w:author="Author">
              <w:r w:rsidRPr="00D016EC">
                <w:t xml:space="preserve">1.81 </w:t>
              </w:r>
            </w:ins>
          </w:p>
        </w:tc>
        <w:tc>
          <w:tcPr>
            <w:tcW w:w="400" w:type="dxa"/>
            <w:noWrap/>
            <w:vAlign w:val="bottom"/>
            <w:hideMark/>
          </w:tcPr>
          <w:p w14:paraId="63DF6B25" w14:textId="77777777" w:rsidR="00C50A95" w:rsidRPr="00D016EC" w:rsidRDefault="00C50A95" w:rsidP="00416506">
            <w:pPr>
              <w:pStyle w:val="tabletext11"/>
              <w:jc w:val="center"/>
              <w:rPr>
                <w:ins w:id="22816" w:author="Author"/>
              </w:rPr>
            </w:pPr>
            <w:ins w:id="22817" w:author="Author">
              <w:r w:rsidRPr="00D016EC">
                <w:t xml:space="preserve">1.79 </w:t>
              </w:r>
            </w:ins>
          </w:p>
        </w:tc>
        <w:tc>
          <w:tcPr>
            <w:tcW w:w="400" w:type="dxa"/>
            <w:noWrap/>
            <w:vAlign w:val="bottom"/>
            <w:hideMark/>
          </w:tcPr>
          <w:p w14:paraId="0D1E4AF4" w14:textId="77777777" w:rsidR="00C50A95" w:rsidRPr="00D016EC" w:rsidRDefault="00C50A95" w:rsidP="00416506">
            <w:pPr>
              <w:pStyle w:val="tabletext11"/>
              <w:jc w:val="center"/>
              <w:rPr>
                <w:ins w:id="22818" w:author="Author"/>
              </w:rPr>
            </w:pPr>
            <w:ins w:id="22819" w:author="Author">
              <w:r w:rsidRPr="00D016EC">
                <w:t xml:space="preserve">1.78 </w:t>
              </w:r>
            </w:ins>
          </w:p>
        </w:tc>
        <w:tc>
          <w:tcPr>
            <w:tcW w:w="400" w:type="dxa"/>
            <w:noWrap/>
            <w:vAlign w:val="bottom"/>
            <w:hideMark/>
          </w:tcPr>
          <w:p w14:paraId="5E2E2451" w14:textId="77777777" w:rsidR="00C50A95" w:rsidRPr="00D016EC" w:rsidRDefault="00C50A95" w:rsidP="00416506">
            <w:pPr>
              <w:pStyle w:val="tabletext11"/>
              <w:jc w:val="center"/>
              <w:rPr>
                <w:ins w:id="22820" w:author="Author"/>
              </w:rPr>
            </w:pPr>
            <w:ins w:id="22821" w:author="Author">
              <w:r w:rsidRPr="00D016EC">
                <w:t xml:space="preserve">1.76 </w:t>
              </w:r>
            </w:ins>
          </w:p>
        </w:tc>
        <w:tc>
          <w:tcPr>
            <w:tcW w:w="400" w:type="dxa"/>
            <w:noWrap/>
            <w:vAlign w:val="bottom"/>
            <w:hideMark/>
          </w:tcPr>
          <w:p w14:paraId="2B3421AD" w14:textId="77777777" w:rsidR="00C50A95" w:rsidRPr="00D016EC" w:rsidRDefault="00C50A95" w:rsidP="00416506">
            <w:pPr>
              <w:pStyle w:val="tabletext11"/>
              <w:jc w:val="center"/>
              <w:rPr>
                <w:ins w:id="22822" w:author="Author"/>
              </w:rPr>
            </w:pPr>
            <w:ins w:id="22823" w:author="Author">
              <w:r w:rsidRPr="00D016EC">
                <w:t xml:space="preserve">1.74 </w:t>
              </w:r>
            </w:ins>
          </w:p>
        </w:tc>
        <w:tc>
          <w:tcPr>
            <w:tcW w:w="400" w:type="dxa"/>
            <w:noWrap/>
            <w:vAlign w:val="bottom"/>
            <w:hideMark/>
          </w:tcPr>
          <w:p w14:paraId="09FCB30E" w14:textId="77777777" w:rsidR="00C50A95" w:rsidRPr="00D016EC" w:rsidRDefault="00C50A95" w:rsidP="00416506">
            <w:pPr>
              <w:pStyle w:val="tabletext11"/>
              <w:jc w:val="center"/>
              <w:rPr>
                <w:ins w:id="22824" w:author="Author"/>
              </w:rPr>
            </w:pPr>
            <w:ins w:id="22825" w:author="Author">
              <w:r w:rsidRPr="00D016EC">
                <w:t xml:space="preserve">1.72 </w:t>
              </w:r>
            </w:ins>
          </w:p>
        </w:tc>
        <w:tc>
          <w:tcPr>
            <w:tcW w:w="400" w:type="dxa"/>
            <w:noWrap/>
            <w:vAlign w:val="bottom"/>
            <w:hideMark/>
          </w:tcPr>
          <w:p w14:paraId="3E6DE552" w14:textId="77777777" w:rsidR="00C50A95" w:rsidRPr="00D016EC" w:rsidRDefault="00C50A95" w:rsidP="00416506">
            <w:pPr>
              <w:pStyle w:val="tabletext11"/>
              <w:jc w:val="center"/>
              <w:rPr>
                <w:ins w:id="22826" w:author="Author"/>
              </w:rPr>
            </w:pPr>
            <w:ins w:id="22827" w:author="Author">
              <w:r w:rsidRPr="00D016EC">
                <w:t xml:space="preserve">1.71 </w:t>
              </w:r>
            </w:ins>
          </w:p>
        </w:tc>
        <w:tc>
          <w:tcPr>
            <w:tcW w:w="400" w:type="dxa"/>
            <w:noWrap/>
            <w:vAlign w:val="bottom"/>
            <w:hideMark/>
          </w:tcPr>
          <w:p w14:paraId="19034E56" w14:textId="77777777" w:rsidR="00C50A95" w:rsidRPr="00D016EC" w:rsidRDefault="00C50A95" w:rsidP="00416506">
            <w:pPr>
              <w:pStyle w:val="tabletext11"/>
              <w:jc w:val="center"/>
              <w:rPr>
                <w:ins w:id="22828" w:author="Author"/>
              </w:rPr>
            </w:pPr>
            <w:ins w:id="22829" w:author="Author">
              <w:r w:rsidRPr="00D016EC">
                <w:t xml:space="preserve">1.69 </w:t>
              </w:r>
            </w:ins>
          </w:p>
        </w:tc>
        <w:tc>
          <w:tcPr>
            <w:tcW w:w="400" w:type="dxa"/>
            <w:noWrap/>
            <w:vAlign w:val="bottom"/>
            <w:hideMark/>
          </w:tcPr>
          <w:p w14:paraId="2EE10106" w14:textId="77777777" w:rsidR="00C50A95" w:rsidRPr="00D016EC" w:rsidRDefault="00C50A95" w:rsidP="00416506">
            <w:pPr>
              <w:pStyle w:val="tabletext11"/>
              <w:jc w:val="center"/>
              <w:rPr>
                <w:ins w:id="22830" w:author="Author"/>
              </w:rPr>
            </w:pPr>
            <w:ins w:id="22831" w:author="Author">
              <w:r w:rsidRPr="00D016EC">
                <w:t xml:space="preserve">1.67 </w:t>
              </w:r>
            </w:ins>
          </w:p>
        </w:tc>
        <w:tc>
          <w:tcPr>
            <w:tcW w:w="400" w:type="dxa"/>
            <w:noWrap/>
            <w:vAlign w:val="bottom"/>
            <w:hideMark/>
          </w:tcPr>
          <w:p w14:paraId="08F11D79" w14:textId="77777777" w:rsidR="00C50A95" w:rsidRPr="00D016EC" w:rsidRDefault="00C50A95" w:rsidP="00416506">
            <w:pPr>
              <w:pStyle w:val="tabletext11"/>
              <w:jc w:val="center"/>
              <w:rPr>
                <w:ins w:id="22832" w:author="Author"/>
              </w:rPr>
            </w:pPr>
            <w:ins w:id="22833" w:author="Author">
              <w:r w:rsidRPr="00D016EC">
                <w:t xml:space="preserve">1.66 </w:t>
              </w:r>
            </w:ins>
          </w:p>
        </w:tc>
        <w:tc>
          <w:tcPr>
            <w:tcW w:w="440" w:type="dxa"/>
            <w:noWrap/>
            <w:vAlign w:val="bottom"/>
            <w:hideMark/>
          </w:tcPr>
          <w:p w14:paraId="250459B7" w14:textId="77777777" w:rsidR="00C50A95" w:rsidRPr="00D016EC" w:rsidRDefault="00C50A95" w:rsidP="00416506">
            <w:pPr>
              <w:pStyle w:val="tabletext11"/>
              <w:jc w:val="center"/>
              <w:rPr>
                <w:ins w:id="22834" w:author="Author"/>
              </w:rPr>
            </w:pPr>
            <w:ins w:id="22835" w:author="Author">
              <w:r w:rsidRPr="00D016EC">
                <w:t xml:space="preserve">1.64 </w:t>
              </w:r>
            </w:ins>
          </w:p>
        </w:tc>
        <w:tc>
          <w:tcPr>
            <w:tcW w:w="400" w:type="dxa"/>
            <w:noWrap/>
            <w:vAlign w:val="bottom"/>
            <w:hideMark/>
          </w:tcPr>
          <w:p w14:paraId="32F28225" w14:textId="77777777" w:rsidR="00C50A95" w:rsidRPr="00D016EC" w:rsidRDefault="00C50A95" w:rsidP="00416506">
            <w:pPr>
              <w:pStyle w:val="tabletext11"/>
              <w:jc w:val="center"/>
              <w:rPr>
                <w:ins w:id="22836" w:author="Author"/>
              </w:rPr>
            </w:pPr>
            <w:ins w:id="22837" w:author="Author">
              <w:r w:rsidRPr="00D016EC">
                <w:t xml:space="preserve">1.62 </w:t>
              </w:r>
            </w:ins>
          </w:p>
        </w:tc>
        <w:tc>
          <w:tcPr>
            <w:tcW w:w="400" w:type="dxa"/>
            <w:noWrap/>
            <w:vAlign w:val="bottom"/>
            <w:hideMark/>
          </w:tcPr>
          <w:p w14:paraId="1C7795EB" w14:textId="77777777" w:rsidR="00C50A95" w:rsidRPr="00D016EC" w:rsidRDefault="00C50A95" w:rsidP="00416506">
            <w:pPr>
              <w:pStyle w:val="tabletext11"/>
              <w:jc w:val="center"/>
              <w:rPr>
                <w:ins w:id="22838" w:author="Author"/>
              </w:rPr>
            </w:pPr>
            <w:ins w:id="22839" w:author="Author">
              <w:r w:rsidRPr="00D016EC">
                <w:t xml:space="preserve">1.61 </w:t>
              </w:r>
            </w:ins>
          </w:p>
        </w:tc>
        <w:tc>
          <w:tcPr>
            <w:tcW w:w="400" w:type="dxa"/>
            <w:noWrap/>
            <w:vAlign w:val="bottom"/>
            <w:hideMark/>
          </w:tcPr>
          <w:p w14:paraId="32BF0EFF" w14:textId="77777777" w:rsidR="00C50A95" w:rsidRPr="00D016EC" w:rsidRDefault="00C50A95" w:rsidP="00416506">
            <w:pPr>
              <w:pStyle w:val="tabletext11"/>
              <w:jc w:val="center"/>
              <w:rPr>
                <w:ins w:id="22840" w:author="Author"/>
              </w:rPr>
            </w:pPr>
            <w:ins w:id="22841" w:author="Author">
              <w:r w:rsidRPr="00D016EC">
                <w:t xml:space="preserve">1.59 </w:t>
              </w:r>
            </w:ins>
          </w:p>
        </w:tc>
        <w:tc>
          <w:tcPr>
            <w:tcW w:w="400" w:type="dxa"/>
            <w:noWrap/>
            <w:vAlign w:val="bottom"/>
            <w:hideMark/>
          </w:tcPr>
          <w:p w14:paraId="66AF1012" w14:textId="77777777" w:rsidR="00C50A95" w:rsidRPr="00D016EC" w:rsidRDefault="00C50A95" w:rsidP="00416506">
            <w:pPr>
              <w:pStyle w:val="tabletext11"/>
              <w:jc w:val="center"/>
              <w:rPr>
                <w:ins w:id="22842" w:author="Author"/>
              </w:rPr>
            </w:pPr>
            <w:ins w:id="22843" w:author="Author">
              <w:r w:rsidRPr="00D016EC">
                <w:t xml:space="preserve">1.57 </w:t>
              </w:r>
            </w:ins>
          </w:p>
        </w:tc>
        <w:tc>
          <w:tcPr>
            <w:tcW w:w="460" w:type="dxa"/>
            <w:noWrap/>
            <w:vAlign w:val="bottom"/>
            <w:hideMark/>
          </w:tcPr>
          <w:p w14:paraId="65086EA9" w14:textId="77777777" w:rsidR="00C50A95" w:rsidRPr="00D016EC" w:rsidRDefault="00C50A95" w:rsidP="00416506">
            <w:pPr>
              <w:pStyle w:val="tabletext11"/>
              <w:jc w:val="center"/>
              <w:rPr>
                <w:ins w:id="22844" w:author="Author"/>
              </w:rPr>
            </w:pPr>
            <w:ins w:id="22845" w:author="Author">
              <w:r w:rsidRPr="00D016EC">
                <w:t xml:space="preserve">1.56 </w:t>
              </w:r>
            </w:ins>
          </w:p>
        </w:tc>
      </w:tr>
      <w:tr w:rsidR="00C50A95" w:rsidRPr="00D016EC" w14:paraId="758BE182" w14:textId="77777777" w:rsidTr="00416506">
        <w:trPr>
          <w:trHeight w:val="190"/>
          <w:ins w:id="22846" w:author="Author"/>
        </w:trPr>
        <w:tc>
          <w:tcPr>
            <w:tcW w:w="200" w:type="dxa"/>
            <w:tcBorders>
              <w:right w:val="nil"/>
            </w:tcBorders>
            <w:vAlign w:val="bottom"/>
          </w:tcPr>
          <w:p w14:paraId="42149F5B" w14:textId="77777777" w:rsidR="00C50A95" w:rsidRPr="00D016EC" w:rsidRDefault="00C50A95" w:rsidP="00416506">
            <w:pPr>
              <w:pStyle w:val="tabletext11"/>
              <w:jc w:val="right"/>
              <w:rPr>
                <w:ins w:id="22847" w:author="Author"/>
              </w:rPr>
            </w:pPr>
          </w:p>
        </w:tc>
        <w:tc>
          <w:tcPr>
            <w:tcW w:w="1580" w:type="dxa"/>
            <w:tcBorders>
              <w:left w:val="nil"/>
            </w:tcBorders>
            <w:vAlign w:val="bottom"/>
            <w:hideMark/>
          </w:tcPr>
          <w:p w14:paraId="2C3242F9" w14:textId="77777777" w:rsidR="00C50A95" w:rsidRPr="00D016EC" w:rsidRDefault="00C50A95" w:rsidP="00416506">
            <w:pPr>
              <w:pStyle w:val="tabletext11"/>
              <w:tabs>
                <w:tab w:val="decimal" w:pos="640"/>
              </w:tabs>
              <w:rPr>
                <w:ins w:id="22848" w:author="Author"/>
              </w:rPr>
            </w:pPr>
            <w:ins w:id="22849" w:author="Author">
              <w:r w:rsidRPr="00D016EC">
                <w:t>600,000 to 699,999</w:t>
              </w:r>
            </w:ins>
          </w:p>
        </w:tc>
        <w:tc>
          <w:tcPr>
            <w:tcW w:w="680" w:type="dxa"/>
            <w:noWrap/>
            <w:vAlign w:val="bottom"/>
            <w:hideMark/>
          </w:tcPr>
          <w:p w14:paraId="1F4006ED" w14:textId="77777777" w:rsidR="00C50A95" w:rsidRPr="00D016EC" w:rsidRDefault="00C50A95" w:rsidP="00416506">
            <w:pPr>
              <w:pStyle w:val="tabletext11"/>
              <w:jc w:val="center"/>
              <w:rPr>
                <w:ins w:id="22850" w:author="Author"/>
              </w:rPr>
            </w:pPr>
            <w:ins w:id="22851" w:author="Author">
              <w:r w:rsidRPr="00D016EC">
                <w:t xml:space="preserve">2.48 </w:t>
              </w:r>
            </w:ins>
          </w:p>
        </w:tc>
        <w:tc>
          <w:tcPr>
            <w:tcW w:w="900" w:type="dxa"/>
            <w:noWrap/>
            <w:vAlign w:val="bottom"/>
            <w:hideMark/>
          </w:tcPr>
          <w:p w14:paraId="76567BF9" w14:textId="77777777" w:rsidR="00C50A95" w:rsidRPr="00D016EC" w:rsidRDefault="00C50A95" w:rsidP="00416506">
            <w:pPr>
              <w:pStyle w:val="tabletext11"/>
              <w:jc w:val="center"/>
              <w:rPr>
                <w:ins w:id="22852" w:author="Author"/>
              </w:rPr>
            </w:pPr>
            <w:ins w:id="22853" w:author="Author">
              <w:r w:rsidRPr="00D016EC">
                <w:t>2.48</w:t>
              </w:r>
            </w:ins>
          </w:p>
        </w:tc>
        <w:tc>
          <w:tcPr>
            <w:tcW w:w="400" w:type="dxa"/>
            <w:noWrap/>
            <w:vAlign w:val="bottom"/>
            <w:hideMark/>
          </w:tcPr>
          <w:p w14:paraId="6EDF0367" w14:textId="77777777" w:rsidR="00C50A95" w:rsidRPr="00D016EC" w:rsidRDefault="00C50A95" w:rsidP="00416506">
            <w:pPr>
              <w:pStyle w:val="tabletext11"/>
              <w:jc w:val="center"/>
              <w:rPr>
                <w:ins w:id="22854" w:author="Author"/>
              </w:rPr>
            </w:pPr>
            <w:ins w:id="22855" w:author="Author">
              <w:r w:rsidRPr="00D016EC">
                <w:t xml:space="preserve">2.38 </w:t>
              </w:r>
            </w:ins>
          </w:p>
        </w:tc>
        <w:tc>
          <w:tcPr>
            <w:tcW w:w="400" w:type="dxa"/>
            <w:noWrap/>
            <w:vAlign w:val="bottom"/>
            <w:hideMark/>
          </w:tcPr>
          <w:p w14:paraId="7C9281AC" w14:textId="77777777" w:rsidR="00C50A95" w:rsidRPr="00D016EC" w:rsidRDefault="00C50A95" w:rsidP="00416506">
            <w:pPr>
              <w:pStyle w:val="tabletext11"/>
              <w:jc w:val="center"/>
              <w:rPr>
                <w:ins w:id="22856" w:author="Author"/>
              </w:rPr>
            </w:pPr>
            <w:ins w:id="22857" w:author="Author">
              <w:r w:rsidRPr="00D016EC">
                <w:t xml:space="preserve">2.31 </w:t>
              </w:r>
            </w:ins>
          </w:p>
        </w:tc>
        <w:tc>
          <w:tcPr>
            <w:tcW w:w="400" w:type="dxa"/>
            <w:noWrap/>
            <w:vAlign w:val="bottom"/>
            <w:hideMark/>
          </w:tcPr>
          <w:p w14:paraId="1B859C0C" w14:textId="77777777" w:rsidR="00C50A95" w:rsidRPr="00D016EC" w:rsidRDefault="00C50A95" w:rsidP="00416506">
            <w:pPr>
              <w:pStyle w:val="tabletext11"/>
              <w:jc w:val="center"/>
              <w:rPr>
                <w:ins w:id="22858" w:author="Author"/>
              </w:rPr>
            </w:pPr>
            <w:ins w:id="22859" w:author="Author">
              <w:r w:rsidRPr="00D016EC">
                <w:t xml:space="preserve">2.22 </w:t>
              </w:r>
            </w:ins>
          </w:p>
        </w:tc>
        <w:tc>
          <w:tcPr>
            <w:tcW w:w="400" w:type="dxa"/>
            <w:noWrap/>
            <w:vAlign w:val="bottom"/>
            <w:hideMark/>
          </w:tcPr>
          <w:p w14:paraId="6FC035DF" w14:textId="77777777" w:rsidR="00C50A95" w:rsidRPr="00D016EC" w:rsidRDefault="00C50A95" w:rsidP="00416506">
            <w:pPr>
              <w:pStyle w:val="tabletext11"/>
              <w:jc w:val="center"/>
              <w:rPr>
                <w:ins w:id="22860" w:author="Author"/>
              </w:rPr>
            </w:pPr>
            <w:ins w:id="22861" w:author="Author">
              <w:r w:rsidRPr="00D016EC">
                <w:t xml:space="preserve">2.12 </w:t>
              </w:r>
            </w:ins>
          </w:p>
        </w:tc>
        <w:tc>
          <w:tcPr>
            <w:tcW w:w="400" w:type="dxa"/>
            <w:noWrap/>
            <w:vAlign w:val="bottom"/>
            <w:hideMark/>
          </w:tcPr>
          <w:p w14:paraId="3BDFB116" w14:textId="77777777" w:rsidR="00C50A95" w:rsidRPr="00D016EC" w:rsidRDefault="00C50A95" w:rsidP="00416506">
            <w:pPr>
              <w:pStyle w:val="tabletext11"/>
              <w:jc w:val="center"/>
              <w:rPr>
                <w:ins w:id="22862" w:author="Author"/>
              </w:rPr>
            </w:pPr>
            <w:ins w:id="22863" w:author="Author">
              <w:r w:rsidRPr="00D016EC">
                <w:t xml:space="preserve">2.11 </w:t>
              </w:r>
            </w:ins>
          </w:p>
        </w:tc>
        <w:tc>
          <w:tcPr>
            <w:tcW w:w="400" w:type="dxa"/>
            <w:noWrap/>
            <w:vAlign w:val="bottom"/>
            <w:hideMark/>
          </w:tcPr>
          <w:p w14:paraId="0F996340" w14:textId="77777777" w:rsidR="00C50A95" w:rsidRPr="00D016EC" w:rsidRDefault="00C50A95" w:rsidP="00416506">
            <w:pPr>
              <w:pStyle w:val="tabletext11"/>
              <w:jc w:val="center"/>
              <w:rPr>
                <w:ins w:id="22864" w:author="Author"/>
              </w:rPr>
            </w:pPr>
            <w:ins w:id="22865" w:author="Author">
              <w:r w:rsidRPr="00D016EC">
                <w:t xml:space="preserve">2.07 </w:t>
              </w:r>
            </w:ins>
          </w:p>
        </w:tc>
        <w:tc>
          <w:tcPr>
            <w:tcW w:w="400" w:type="dxa"/>
            <w:noWrap/>
            <w:vAlign w:val="bottom"/>
            <w:hideMark/>
          </w:tcPr>
          <w:p w14:paraId="0A8141F4" w14:textId="77777777" w:rsidR="00C50A95" w:rsidRPr="00D016EC" w:rsidRDefault="00C50A95" w:rsidP="00416506">
            <w:pPr>
              <w:pStyle w:val="tabletext11"/>
              <w:jc w:val="center"/>
              <w:rPr>
                <w:ins w:id="22866" w:author="Author"/>
              </w:rPr>
            </w:pPr>
            <w:ins w:id="22867" w:author="Author">
              <w:r w:rsidRPr="00D016EC">
                <w:t xml:space="preserve">2.04 </w:t>
              </w:r>
            </w:ins>
          </w:p>
        </w:tc>
        <w:tc>
          <w:tcPr>
            <w:tcW w:w="400" w:type="dxa"/>
            <w:noWrap/>
            <w:vAlign w:val="bottom"/>
            <w:hideMark/>
          </w:tcPr>
          <w:p w14:paraId="1BCBEDDB" w14:textId="77777777" w:rsidR="00C50A95" w:rsidRPr="00D016EC" w:rsidRDefault="00C50A95" w:rsidP="00416506">
            <w:pPr>
              <w:pStyle w:val="tabletext11"/>
              <w:jc w:val="center"/>
              <w:rPr>
                <w:ins w:id="22868" w:author="Author"/>
              </w:rPr>
            </w:pPr>
            <w:ins w:id="22869" w:author="Author">
              <w:r w:rsidRPr="00D016EC">
                <w:t xml:space="preserve">2.03 </w:t>
              </w:r>
            </w:ins>
          </w:p>
        </w:tc>
        <w:tc>
          <w:tcPr>
            <w:tcW w:w="400" w:type="dxa"/>
            <w:noWrap/>
            <w:vAlign w:val="bottom"/>
            <w:hideMark/>
          </w:tcPr>
          <w:p w14:paraId="7970B795" w14:textId="77777777" w:rsidR="00C50A95" w:rsidRPr="00D016EC" w:rsidRDefault="00C50A95" w:rsidP="00416506">
            <w:pPr>
              <w:pStyle w:val="tabletext11"/>
              <w:jc w:val="center"/>
              <w:rPr>
                <w:ins w:id="22870" w:author="Author"/>
              </w:rPr>
            </w:pPr>
            <w:ins w:id="22871" w:author="Author">
              <w:r w:rsidRPr="00D016EC">
                <w:t xml:space="preserve">1.95 </w:t>
              </w:r>
            </w:ins>
          </w:p>
        </w:tc>
        <w:tc>
          <w:tcPr>
            <w:tcW w:w="400" w:type="dxa"/>
            <w:noWrap/>
            <w:vAlign w:val="bottom"/>
            <w:hideMark/>
          </w:tcPr>
          <w:p w14:paraId="743FC4D7" w14:textId="77777777" w:rsidR="00C50A95" w:rsidRPr="00D016EC" w:rsidRDefault="00C50A95" w:rsidP="00416506">
            <w:pPr>
              <w:pStyle w:val="tabletext11"/>
              <w:jc w:val="center"/>
              <w:rPr>
                <w:ins w:id="22872" w:author="Author"/>
              </w:rPr>
            </w:pPr>
            <w:ins w:id="22873" w:author="Author">
              <w:r w:rsidRPr="00D016EC">
                <w:t xml:space="preserve">1.93 </w:t>
              </w:r>
            </w:ins>
          </w:p>
        </w:tc>
        <w:tc>
          <w:tcPr>
            <w:tcW w:w="400" w:type="dxa"/>
            <w:noWrap/>
            <w:vAlign w:val="bottom"/>
            <w:hideMark/>
          </w:tcPr>
          <w:p w14:paraId="4D6F53BB" w14:textId="77777777" w:rsidR="00C50A95" w:rsidRPr="00D016EC" w:rsidRDefault="00C50A95" w:rsidP="00416506">
            <w:pPr>
              <w:pStyle w:val="tabletext11"/>
              <w:jc w:val="center"/>
              <w:rPr>
                <w:ins w:id="22874" w:author="Author"/>
              </w:rPr>
            </w:pPr>
            <w:ins w:id="22875" w:author="Author">
              <w:r w:rsidRPr="00D016EC">
                <w:t xml:space="preserve">1.91 </w:t>
              </w:r>
            </w:ins>
          </w:p>
        </w:tc>
        <w:tc>
          <w:tcPr>
            <w:tcW w:w="400" w:type="dxa"/>
            <w:noWrap/>
            <w:vAlign w:val="bottom"/>
            <w:hideMark/>
          </w:tcPr>
          <w:p w14:paraId="42EC0EDD" w14:textId="77777777" w:rsidR="00C50A95" w:rsidRPr="00D016EC" w:rsidRDefault="00C50A95" w:rsidP="00416506">
            <w:pPr>
              <w:pStyle w:val="tabletext11"/>
              <w:jc w:val="center"/>
              <w:rPr>
                <w:ins w:id="22876" w:author="Author"/>
              </w:rPr>
            </w:pPr>
            <w:ins w:id="22877" w:author="Author">
              <w:r w:rsidRPr="00D016EC">
                <w:t xml:space="preserve">1.89 </w:t>
              </w:r>
            </w:ins>
          </w:p>
        </w:tc>
        <w:tc>
          <w:tcPr>
            <w:tcW w:w="400" w:type="dxa"/>
            <w:noWrap/>
            <w:vAlign w:val="bottom"/>
            <w:hideMark/>
          </w:tcPr>
          <w:p w14:paraId="75031DA2" w14:textId="77777777" w:rsidR="00C50A95" w:rsidRPr="00D016EC" w:rsidRDefault="00C50A95" w:rsidP="00416506">
            <w:pPr>
              <w:pStyle w:val="tabletext11"/>
              <w:jc w:val="center"/>
              <w:rPr>
                <w:ins w:id="22878" w:author="Author"/>
              </w:rPr>
            </w:pPr>
            <w:ins w:id="22879" w:author="Author">
              <w:r w:rsidRPr="00D016EC">
                <w:t xml:space="preserve">1.87 </w:t>
              </w:r>
            </w:ins>
          </w:p>
        </w:tc>
        <w:tc>
          <w:tcPr>
            <w:tcW w:w="400" w:type="dxa"/>
            <w:noWrap/>
            <w:vAlign w:val="bottom"/>
            <w:hideMark/>
          </w:tcPr>
          <w:p w14:paraId="1394B888" w14:textId="77777777" w:rsidR="00C50A95" w:rsidRPr="00D016EC" w:rsidRDefault="00C50A95" w:rsidP="00416506">
            <w:pPr>
              <w:pStyle w:val="tabletext11"/>
              <w:jc w:val="center"/>
              <w:rPr>
                <w:ins w:id="22880" w:author="Author"/>
              </w:rPr>
            </w:pPr>
            <w:ins w:id="22881" w:author="Author">
              <w:r w:rsidRPr="00D016EC">
                <w:t xml:space="preserve">1.86 </w:t>
              </w:r>
            </w:ins>
          </w:p>
        </w:tc>
        <w:tc>
          <w:tcPr>
            <w:tcW w:w="400" w:type="dxa"/>
            <w:noWrap/>
            <w:vAlign w:val="bottom"/>
            <w:hideMark/>
          </w:tcPr>
          <w:p w14:paraId="4B77E371" w14:textId="77777777" w:rsidR="00C50A95" w:rsidRPr="00D016EC" w:rsidRDefault="00C50A95" w:rsidP="00416506">
            <w:pPr>
              <w:pStyle w:val="tabletext11"/>
              <w:jc w:val="center"/>
              <w:rPr>
                <w:ins w:id="22882" w:author="Author"/>
              </w:rPr>
            </w:pPr>
            <w:ins w:id="22883" w:author="Author">
              <w:r w:rsidRPr="00D016EC">
                <w:t xml:space="preserve">1.84 </w:t>
              </w:r>
            </w:ins>
          </w:p>
        </w:tc>
        <w:tc>
          <w:tcPr>
            <w:tcW w:w="400" w:type="dxa"/>
            <w:noWrap/>
            <w:vAlign w:val="bottom"/>
            <w:hideMark/>
          </w:tcPr>
          <w:p w14:paraId="515D3C11" w14:textId="77777777" w:rsidR="00C50A95" w:rsidRPr="00D016EC" w:rsidRDefault="00C50A95" w:rsidP="00416506">
            <w:pPr>
              <w:pStyle w:val="tabletext11"/>
              <w:jc w:val="center"/>
              <w:rPr>
                <w:ins w:id="22884" w:author="Author"/>
              </w:rPr>
            </w:pPr>
            <w:ins w:id="22885" w:author="Author">
              <w:r w:rsidRPr="00D016EC">
                <w:t xml:space="preserve">1.82 </w:t>
              </w:r>
            </w:ins>
          </w:p>
        </w:tc>
        <w:tc>
          <w:tcPr>
            <w:tcW w:w="400" w:type="dxa"/>
            <w:noWrap/>
            <w:vAlign w:val="bottom"/>
            <w:hideMark/>
          </w:tcPr>
          <w:p w14:paraId="00D6461A" w14:textId="77777777" w:rsidR="00C50A95" w:rsidRPr="00D016EC" w:rsidRDefault="00C50A95" w:rsidP="00416506">
            <w:pPr>
              <w:pStyle w:val="tabletext11"/>
              <w:jc w:val="center"/>
              <w:rPr>
                <w:ins w:id="22886" w:author="Author"/>
              </w:rPr>
            </w:pPr>
            <w:ins w:id="22887" w:author="Author">
              <w:r w:rsidRPr="00D016EC">
                <w:t xml:space="preserve">1.80 </w:t>
              </w:r>
            </w:ins>
          </w:p>
        </w:tc>
        <w:tc>
          <w:tcPr>
            <w:tcW w:w="400" w:type="dxa"/>
            <w:noWrap/>
            <w:vAlign w:val="bottom"/>
            <w:hideMark/>
          </w:tcPr>
          <w:p w14:paraId="374BF277" w14:textId="77777777" w:rsidR="00C50A95" w:rsidRPr="00D016EC" w:rsidRDefault="00C50A95" w:rsidP="00416506">
            <w:pPr>
              <w:pStyle w:val="tabletext11"/>
              <w:jc w:val="center"/>
              <w:rPr>
                <w:ins w:id="22888" w:author="Author"/>
              </w:rPr>
            </w:pPr>
            <w:ins w:id="22889" w:author="Author">
              <w:r w:rsidRPr="00D016EC">
                <w:t xml:space="preserve">1.78 </w:t>
              </w:r>
            </w:ins>
          </w:p>
        </w:tc>
        <w:tc>
          <w:tcPr>
            <w:tcW w:w="400" w:type="dxa"/>
            <w:noWrap/>
            <w:vAlign w:val="bottom"/>
            <w:hideMark/>
          </w:tcPr>
          <w:p w14:paraId="77A1A0B6" w14:textId="77777777" w:rsidR="00C50A95" w:rsidRPr="00D016EC" w:rsidRDefault="00C50A95" w:rsidP="00416506">
            <w:pPr>
              <w:pStyle w:val="tabletext11"/>
              <w:jc w:val="center"/>
              <w:rPr>
                <w:ins w:id="22890" w:author="Author"/>
              </w:rPr>
            </w:pPr>
            <w:ins w:id="22891" w:author="Author">
              <w:r w:rsidRPr="00D016EC">
                <w:t xml:space="preserve">1.77 </w:t>
              </w:r>
            </w:ins>
          </w:p>
        </w:tc>
        <w:tc>
          <w:tcPr>
            <w:tcW w:w="400" w:type="dxa"/>
            <w:noWrap/>
            <w:vAlign w:val="bottom"/>
            <w:hideMark/>
          </w:tcPr>
          <w:p w14:paraId="0E9F577D" w14:textId="77777777" w:rsidR="00C50A95" w:rsidRPr="00D016EC" w:rsidRDefault="00C50A95" w:rsidP="00416506">
            <w:pPr>
              <w:pStyle w:val="tabletext11"/>
              <w:jc w:val="center"/>
              <w:rPr>
                <w:ins w:id="22892" w:author="Author"/>
              </w:rPr>
            </w:pPr>
            <w:ins w:id="22893" w:author="Author">
              <w:r w:rsidRPr="00D016EC">
                <w:t xml:space="preserve">1.75 </w:t>
              </w:r>
            </w:ins>
          </w:p>
        </w:tc>
        <w:tc>
          <w:tcPr>
            <w:tcW w:w="440" w:type="dxa"/>
            <w:noWrap/>
            <w:vAlign w:val="bottom"/>
            <w:hideMark/>
          </w:tcPr>
          <w:p w14:paraId="11EC0325" w14:textId="77777777" w:rsidR="00C50A95" w:rsidRPr="00D016EC" w:rsidRDefault="00C50A95" w:rsidP="00416506">
            <w:pPr>
              <w:pStyle w:val="tabletext11"/>
              <w:jc w:val="center"/>
              <w:rPr>
                <w:ins w:id="22894" w:author="Author"/>
              </w:rPr>
            </w:pPr>
            <w:ins w:id="22895" w:author="Author">
              <w:r w:rsidRPr="00D016EC">
                <w:t xml:space="preserve">1.73 </w:t>
              </w:r>
            </w:ins>
          </w:p>
        </w:tc>
        <w:tc>
          <w:tcPr>
            <w:tcW w:w="400" w:type="dxa"/>
            <w:noWrap/>
            <w:vAlign w:val="bottom"/>
            <w:hideMark/>
          </w:tcPr>
          <w:p w14:paraId="264166C7" w14:textId="77777777" w:rsidR="00C50A95" w:rsidRPr="00D016EC" w:rsidRDefault="00C50A95" w:rsidP="00416506">
            <w:pPr>
              <w:pStyle w:val="tabletext11"/>
              <w:jc w:val="center"/>
              <w:rPr>
                <w:ins w:id="22896" w:author="Author"/>
              </w:rPr>
            </w:pPr>
            <w:ins w:id="22897" w:author="Author">
              <w:r w:rsidRPr="00D016EC">
                <w:t xml:space="preserve">1.71 </w:t>
              </w:r>
            </w:ins>
          </w:p>
        </w:tc>
        <w:tc>
          <w:tcPr>
            <w:tcW w:w="400" w:type="dxa"/>
            <w:noWrap/>
            <w:vAlign w:val="bottom"/>
            <w:hideMark/>
          </w:tcPr>
          <w:p w14:paraId="3610ACF2" w14:textId="77777777" w:rsidR="00C50A95" w:rsidRPr="00D016EC" w:rsidRDefault="00C50A95" w:rsidP="00416506">
            <w:pPr>
              <w:pStyle w:val="tabletext11"/>
              <w:jc w:val="center"/>
              <w:rPr>
                <w:ins w:id="22898" w:author="Author"/>
              </w:rPr>
            </w:pPr>
            <w:ins w:id="22899" w:author="Author">
              <w:r w:rsidRPr="00D016EC">
                <w:t xml:space="preserve">1.70 </w:t>
              </w:r>
            </w:ins>
          </w:p>
        </w:tc>
        <w:tc>
          <w:tcPr>
            <w:tcW w:w="400" w:type="dxa"/>
            <w:noWrap/>
            <w:vAlign w:val="bottom"/>
            <w:hideMark/>
          </w:tcPr>
          <w:p w14:paraId="38C792C9" w14:textId="77777777" w:rsidR="00C50A95" w:rsidRPr="00D016EC" w:rsidRDefault="00C50A95" w:rsidP="00416506">
            <w:pPr>
              <w:pStyle w:val="tabletext11"/>
              <w:jc w:val="center"/>
              <w:rPr>
                <w:ins w:id="22900" w:author="Author"/>
              </w:rPr>
            </w:pPr>
            <w:ins w:id="22901" w:author="Author">
              <w:r w:rsidRPr="00D016EC">
                <w:t xml:space="preserve">1.68 </w:t>
              </w:r>
            </w:ins>
          </w:p>
        </w:tc>
        <w:tc>
          <w:tcPr>
            <w:tcW w:w="400" w:type="dxa"/>
            <w:noWrap/>
            <w:vAlign w:val="bottom"/>
            <w:hideMark/>
          </w:tcPr>
          <w:p w14:paraId="5B56FED0" w14:textId="77777777" w:rsidR="00C50A95" w:rsidRPr="00D016EC" w:rsidRDefault="00C50A95" w:rsidP="00416506">
            <w:pPr>
              <w:pStyle w:val="tabletext11"/>
              <w:jc w:val="center"/>
              <w:rPr>
                <w:ins w:id="22902" w:author="Author"/>
              </w:rPr>
            </w:pPr>
            <w:ins w:id="22903" w:author="Author">
              <w:r w:rsidRPr="00D016EC">
                <w:t xml:space="preserve">1.66 </w:t>
              </w:r>
            </w:ins>
          </w:p>
        </w:tc>
        <w:tc>
          <w:tcPr>
            <w:tcW w:w="460" w:type="dxa"/>
            <w:noWrap/>
            <w:vAlign w:val="bottom"/>
            <w:hideMark/>
          </w:tcPr>
          <w:p w14:paraId="337A4A94" w14:textId="77777777" w:rsidR="00C50A95" w:rsidRPr="00D016EC" w:rsidRDefault="00C50A95" w:rsidP="00416506">
            <w:pPr>
              <w:pStyle w:val="tabletext11"/>
              <w:jc w:val="center"/>
              <w:rPr>
                <w:ins w:id="22904" w:author="Author"/>
              </w:rPr>
            </w:pPr>
            <w:ins w:id="22905" w:author="Author">
              <w:r w:rsidRPr="00D016EC">
                <w:t xml:space="preserve">1.65 </w:t>
              </w:r>
            </w:ins>
          </w:p>
        </w:tc>
      </w:tr>
      <w:tr w:rsidR="00C50A95" w:rsidRPr="00D016EC" w14:paraId="69B20482" w14:textId="77777777" w:rsidTr="00416506">
        <w:trPr>
          <w:trHeight w:val="190"/>
          <w:ins w:id="22906" w:author="Author"/>
        </w:trPr>
        <w:tc>
          <w:tcPr>
            <w:tcW w:w="200" w:type="dxa"/>
            <w:tcBorders>
              <w:right w:val="nil"/>
            </w:tcBorders>
            <w:vAlign w:val="bottom"/>
          </w:tcPr>
          <w:p w14:paraId="12573EF3" w14:textId="77777777" w:rsidR="00C50A95" w:rsidRPr="00D016EC" w:rsidRDefault="00C50A95" w:rsidP="00416506">
            <w:pPr>
              <w:pStyle w:val="tabletext11"/>
              <w:jc w:val="right"/>
              <w:rPr>
                <w:ins w:id="22907" w:author="Author"/>
              </w:rPr>
            </w:pPr>
          </w:p>
        </w:tc>
        <w:tc>
          <w:tcPr>
            <w:tcW w:w="1580" w:type="dxa"/>
            <w:tcBorders>
              <w:left w:val="nil"/>
            </w:tcBorders>
            <w:vAlign w:val="bottom"/>
            <w:hideMark/>
          </w:tcPr>
          <w:p w14:paraId="3816BA88" w14:textId="77777777" w:rsidR="00C50A95" w:rsidRPr="00D016EC" w:rsidRDefault="00C50A95" w:rsidP="00416506">
            <w:pPr>
              <w:pStyle w:val="tabletext11"/>
              <w:tabs>
                <w:tab w:val="decimal" w:pos="640"/>
              </w:tabs>
              <w:rPr>
                <w:ins w:id="22908" w:author="Author"/>
              </w:rPr>
            </w:pPr>
            <w:ins w:id="22909" w:author="Author">
              <w:r w:rsidRPr="00D016EC">
                <w:t>700,000 to 799,999</w:t>
              </w:r>
            </w:ins>
          </w:p>
        </w:tc>
        <w:tc>
          <w:tcPr>
            <w:tcW w:w="680" w:type="dxa"/>
            <w:noWrap/>
            <w:vAlign w:val="bottom"/>
            <w:hideMark/>
          </w:tcPr>
          <w:p w14:paraId="5AFECD78" w14:textId="77777777" w:rsidR="00C50A95" w:rsidRPr="00D016EC" w:rsidRDefault="00C50A95" w:rsidP="00416506">
            <w:pPr>
              <w:pStyle w:val="tabletext11"/>
              <w:jc w:val="center"/>
              <w:rPr>
                <w:ins w:id="22910" w:author="Author"/>
              </w:rPr>
            </w:pPr>
            <w:ins w:id="22911" w:author="Author">
              <w:r w:rsidRPr="00D016EC">
                <w:t xml:space="preserve">2.58 </w:t>
              </w:r>
            </w:ins>
          </w:p>
        </w:tc>
        <w:tc>
          <w:tcPr>
            <w:tcW w:w="900" w:type="dxa"/>
            <w:noWrap/>
            <w:vAlign w:val="bottom"/>
            <w:hideMark/>
          </w:tcPr>
          <w:p w14:paraId="7C1D5B2B" w14:textId="77777777" w:rsidR="00C50A95" w:rsidRPr="00D016EC" w:rsidRDefault="00C50A95" w:rsidP="00416506">
            <w:pPr>
              <w:pStyle w:val="tabletext11"/>
              <w:jc w:val="center"/>
              <w:rPr>
                <w:ins w:id="22912" w:author="Author"/>
              </w:rPr>
            </w:pPr>
            <w:ins w:id="22913" w:author="Author">
              <w:r w:rsidRPr="00D016EC">
                <w:t>2.58</w:t>
              </w:r>
            </w:ins>
          </w:p>
        </w:tc>
        <w:tc>
          <w:tcPr>
            <w:tcW w:w="400" w:type="dxa"/>
            <w:noWrap/>
            <w:vAlign w:val="bottom"/>
            <w:hideMark/>
          </w:tcPr>
          <w:p w14:paraId="0D3F7404" w14:textId="77777777" w:rsidR="00C50A95" w:rsidRPr="00D016EC" w:rsidRDefault="00C50A95" w:rsidP="00416506">
            <w:pPr>
              <w:pStyle w:val="tabletext11"/>
              <w:jc w:val="center"/>
              <w:rPr>
                <w:ins w:id="22914" w:author="Author"/>
              </w:rPr>
            </w:pPr>
            <w:ins w:id="22915" w:author="Author">
              <w:r w:rsidRPr="00D016EC">
                <w:t xml:space="preserve">2.48 </w:t>
              </w:r>
            </w:ins>
          </w:p>
        </w:tc>
        <w:tc>
          <w:tcPr>
            <w:tcW w:w="400" w:type="dxa"/>
            <w:noWrap/>
            <w:vAlign w:val="bottom"/>
            <w:hideMark/>
          </w:tcPr>
          <w:p w14:paraId="56526670" w14:textId="77777777" w:rsidR="00C50A95" w:rsidRPr="00D016EC" w:rsidRDefault="00C50A95" w:rsidP="00416506">
            <w:pPr>
              <w:pStyle w:val="tabletext11"/>
              <w:jc w:val="center"/>
              <w:rPr>
                <w:ins w:id="22916" w:author="Author"/>
              </w:rPr>
            </w:pPr>
            <w:ins w:id="22917" w:author="Author">
              <w:r w:rsidRPr="00D016EC">
                <w:t xml:space="preserve">2.41 </w:t>
              </w:r>
            </w:ins>
          </w:p>
        </w:tc>
        <w:tc>
          <w:tcPr>
            <w:tcW w:w="400" w:type="dxa"/>
            <w:noWrap/>
            <w:vAlign w:val="bottom"/>
            <w:hideMark/>
          </w:tcPr>
          <w:p w14:paraId="3230BE3D" w14:textId="77777777" w:rsidR="00C50A95" w:rsidRPr="00D016EC" w:rsidRDefault="00C50A95" w:rsidP="00416506">
            <w:pPr>
              <w:pStyle w:val="tabletext11"/>
              <w:jc w:val="center"/>
              <w:rPr>
                <w:ins w:id="22918" w:author="Author"/>
              </w:rPr>
            </w:pPr>
            <w:ins w:id="22919" w:author="Author">
              <w:r w:rsidRPr="00D016EC">
                <w:t xml:space="preserve">2.32 </w:t>
              </w:r>
            </w:ins>
          </w:p>
        </w:tc>
        <w:tc>
          <w:tcPr>
            <w:tcW w:w="400" w:type="dxa"/>
            <w:noWrap/>
            <w:vAlign w:val="bottom"/>
            <w:hideMark/>
          </w:tcPr>
          <w:p w14:paraId="12FF050D" w14:textId="77777777" w:rsidR="00C50A95" w:rsidRPr="00D016EC" w:rsidRDefault="00C50A95" w:rsidP="00416506">
            <w:pPr>
              <w:pStyle w:val="tabletext11"/>
              <w:jc w:val="center"/>
              <w:rPr>
                <w:ins w:id="22920" w:author="Author"/>
              </w:rPr>
            </w:pPr>
            <w:ins w:id="22921" w:author="Author">
              <w:r w:rsidRPr="00D016EC">
                <w:t xml:space="preserve">2.22 </w:t>
              </w:r>
            </w:ins>
          </w:p>
        </w:tc>
        <w:tc>
          <w:tcPr>
            <w:tcW w:w="400" w:type="dxa"/>
            <w:noWrap/>
            <w:vAlign w:val="bottom"/>
            <w:hideMark/>
          </w:tcPr>
          <w:p w14:paraId="5C7183DC" w14:textId="77777777" w:rsidR="00C50A95" w:rsidRPr="00D016EC" w:rsidRDefault="00C50A95" w:rsidP="00416506">
            <w:pPr>
              <w:pStyle w:val="tabletext11"/>
              <w:jc w:val="center"/>
              <w:rPr>
                <w:ins w:id="22922" w:author="Author"/>
              </w:rPr>
            </w:pPr>
            <w:ins w:id="22923" w:author="Author">
              <w:r w:rsidRPr="00D016EC">
                <w:t xml:space="preserve">2.21 </w:t>
              </w:r>
            </w:ins>
          </w:p>
        </w:tc>
        <w:tc>
          <w:tcPr>
            <w:tcW w:w="400" w:type="dxa"/>
            <w:noWrap/>
            <w:vAlign w:val="bottom"/>
            <w:hideMark/>
          </w:tcPr>
          <w:p w14:paraId="09DC7B59" w14:textId="77777777" w:rsidR="00C50A95" w:rsidRPr="00D016EC" w:rsidRDefault="00C50A95" w:rsidP="00416506">
            <w:pPr>
              <w:pStyle w:val="tabletext11"/>
              <w:jc w:val="center"/>
              <w:rPr>
                <w:ins w:id="22924" w:author="Author"/>
              </w:rPr>
            </w:pPr>
            <w:ins w:id="22925" w:author="Author">
              <w:r w:rsidRPr="00D016EC">
                <w:t xml:space="preserve">2.16 </w:t>
              </w:r>
            </w:ins>
          </w:p>
        </w:tc>
        <w:tc>
          <w:tcPr>
            <w:tcW w:w="400" w:type="dxa"/>
            <w:noWrap/>
            <w:vAlign w:val="bottom"/>
            <w:hideMark/>
          </w:tcPr>
          <w:p w14:paraId="6A74B270" w14:textId="77777777" w:rsidR="00C50A95" w:rsidRPr="00D016EC" w:rsidRDefault="00C50A95" w:rsidP="00416506">
            <w:pPr>
              <w:pStyle w:val="tabletext11"/>
              <w:jc w:val="center"/>
              <w:rPr>
                <w:ins w:id="22926" w:author="Author"/>
              </w:rPr>
            </w:pPr>
            <w:ins w:id="22927" w:author="Author">
              <w:r w:rsidRPr="00D016EC">
                <w:t xml:space="preserve">2.14 </w:t>
              </w:r>
            </w:ins>
          </w:p>
        </w:tc>
        <w:tc>
          <w:tcPr>
            <w:tcW w:w="400" w:type="dxa"/>
            <w:noWrap/>
            <w:vAlign w:val="bottom"/>
            <w:hideMark/>
          </w:tcPr>
          <w:p w14:paraId="19EE59DE" w14:textId="77777777" w:rsidR="00C50A95" w:rsidRPr="00D016EC" w:rsidRDefault="00C50A95" w:rsidP="00416506">
            <w:pPr>
              <w:pStyle w:val="tabletext11"/>
              <w:jc w:val="center"/>
              <w:rPr>
                <w:ins w:id="22928" w:author="Author"/>
              </w:rPr>
            </w:pPr>
            <w:ins w:id="22929" w:author="Author">
              <w:r w:rsidRPr="00D016EC">
                <w:t xml:space="preserve">2.12 </w:t>
              </w:r>
            </w:ins>
          </w:p>
        </w:tc>
        <w:tc>
          <w:tcPr>
            <w:tcW w:w="400" w:type="dxa"/>
            <w:noWrap/>
            <w:vAlign w:val="bottom"/>
            <w:hideMark/>
          </w:tcPr>
          <w:p w14:paraId="67FA51B1" w14:textId="77777777" w:rsidR="00C50A95" w:rsidRPr="00D016EC" w:rsidRDefault="00C50A95" w:rsidP="00416506">
            <w:pPr>
              <w:pStyle w:val="tabletext11"/>
              <w:jc w:val="center"/>
              <w:rPr>
                <w:ins w:id="22930" w:author="Author"/>
              </w:rPr>
            </w:pPr>
            <w:ins w:id="22931" w:author="Author">
              <w:r w:rsidRPr="00D016EC">
                <w:t xml:space="preserve">2.04 </w:t>
              </w:r>
            </w:ins>
          </w:p>
        </w:tc>
        <w:tc>
          <w:tcPr>
            <w:tcW w:w="400" w:type="dxa"/>
            <w:noWrap/>
            <w:vAlign w:val="bottom"/>
            <w:hideMark/>
          </w:tcPr>
          <w:p w14:paraId="091CEE69" w14:textId="77777777" w:rsidR="00C50A95" w:rsidRPr="00D016EC" w:rsidRDefault="00C50A95" w:rsidP="00416506">
            <w:pPr>
              <w:pStyle w:val="tabletext11"/>
              <w:jc w:val="center"/>
              <w:rPr>
                <w:ins w:id="22932" w:author="Author"/>
              </w:rPr>
            </w:pPr>
            <w:ins w:id="22933" w:author="Author">
              <w:r w:rsidRPr="00D016EC">
                <w:t xml:space="preserve">2.02 </w:t>
              </w:r>
            </w:ins>
          </w:p>
        </w:tc>
        <w:tc>
          <w:tcPr>
            <w:tcW w:w="400" w:type="dxa"/>
            <w:noWrap/>
            <w:vAlign w:val="bottom"/>
            <w:hideMark/>
          </w:tcPr>
          <w:p w14:paraId="35F2F655" w14:textId="77777777" w:rsidR="00C50A95" w:rsidRPr="00D016EC" w:rsidRDefault="00C50A95" w:rsidP="00416506">
            <w:pPr>
              <w:pStyle w:val="tabletext11"/>
              <w:jc w:val="center"/>
              <w:rPr>
                <w:ins w:id="22934" w:author="Author"/>
              </w:rPr>
            </w:pPr>
            <w:ins w:id="22935" w:author="Author">
              <w:r w:rsidRPr="00D016EC">
                <w:t xml:space="preserve">2.00 </w:t>
              </w:r>
            </w:ins>
          </w:p>
        </w:tc>
        <w:tc>
          <w:tcPr>
            <w:tcW w:w="400" w:type="dxa"/>
            <w:noWrap/>
            <w:vAlign w:val="bottom"/>
            <w:hideMark/>
          </w:tcPr>
          <w:p w14:paraId="44E0D998" w14:textId="77777777" w:rsidR="00C50A95" w:rsidRPr="00D016EC" w:rsidRDefault="00C50A95" w:rsidP="00416506">
            <w:pPr>
              <w:pStyle w:val="tabletext11"/>
              <w:jc w:val="center"/>
              <w:rPr>
                <w:ins w:id="22936" w:author="Author"/>
              </w:rPr>
            </w:pPr>
            <w:ins w:id="22937" w:author="Author">
              <w:r w:rsidRPr="00D016EC">
                <w:t xml:space="preserve">1.98 </w:t>
              </w:r>
            </w:ins>
          </w:p>
        </w:tc>
        <w:tc>
          <w:tcPr>
            <w:tcW w:w="400" w:type="dxa"/>
            <w:noWrap/>
            <w:vAlign w:val="bottom"/>
            <w:hideMark/>
          </w:tcPr>
          <w:p w14:paraId="01087756" w14:textId="77777777" w:rsidR="00C50A95" w:rsidRPr="00D016EC" w:rsidRDefault="00C50A95" w:rsidP="00416506">
            <w:pPr>
              <w:pStyle w:val="tabletext11"/>
              <w:jc w:val="center"/>
              <w:rPr>
                <w:ins w:id="22938" w:author="Author"/>
              </w:rPr>
            </w:pPr>
            <w:ins w:id="22939" w:author="Author">
              <w:r w:rsidRPr="00D016EC">
                <w:t xml:space="preserve">1.96 </w:t>
              </w:r>
            </w:ins>
          </w:p>
        </w:tc>
        <w:tc>
          <w:tcPr>
            <w:tcW w:w="400" w:type="dxa"/>
            <w:noWrap/>
            <w:vAlign w:val="bottom"/>
            <w:hideMark/>
          </w:tcPr>
          <w:p w14:paraId="3CD6CCEC" w14:textId="77777777" w:rsidR="00C50A95" w:rsidRPr="00D016EC" w:rsidRDefault="00C50A95" w:rsidP="00416506">
            <w:pPr>
              <w:pStyle w:val="tabletext11"/>
              <w:jc w:val="center"/>
              <w:rPr>
                <w:ins w:id="22940" w:author="Author"/>
              </w:rPr>
            </w:pPr>
            <w:ins w:id="22941" w:author="Author">
              <w:r w:rsidRPr="00D016EC">
                <w:t xml:space="preserve">1.94 </w:t>
              </w:r>
            </w:ins>
          </w:p>
        </w:tc>
        <w:tc>
          <w:tcPr>
            <w:tcW w:w="400" w:type="dxa"/>
            <w:noWrap/>
            <w:vAlign w:val="bottom"/>
            <w:hideMark/>
          </w:tcPr>
          <w:p w14:paraId="178059CC" w14:textId="77777777" w:rsidR="00C50A95" w:rsidRPr="00D016EC" w:rsidRDefault="00C50A95" w:rsidP="00416506">
            <w:pPr>
              <w:pStyle w:val="tabletext11"/>
              <w:jc w:val="center"/>
              <w:rPr>
                <w:ins w:id="22942" w:author="Author"/>
              </w:rPr>
            </w:pPr>
            <w:ins w:id="22943" w:author="Author">
              <w:r w:rsidRPr="00D016EC">
                <w:t xml:space="preserve">1.92 </w:t>
              </w:r>
            </w:ins>
          </w:p>
        </w:tc>
        <w:tc>
          <w:tcPr>
            <w:tcW w:w="400" w:type="dxa"/>
            <w:noWrap/>
            <w:vAlign w:val="bottom"/>
            <w:hideMark/>
          </w:tcPr>
          <w:p w14:paraId="3201A0CE" w14:textId="77777777" w:rsidR="00C50A95" w:rsidRPr="00D016EC" w:rsidRDefault="00C50A95" w:rsidP="00416506">
            <w:pPr>
              <w:pStyle w:val="tabletext11"/>
              <w:jc w:val="center"/>
              <w:rPr>
                <w:ins w:id="22944" w:author="Author"/>
              </w:rPr>
            </w:pPr>
            <w:ins w:id="22945" w:author="Author">
              <w:r w:rsidRPr="00D016EC">
                <w:t xml:space="preserve">1.91 </w:t>
              </w:r>
            </w:ins>
          </w:p>
        </w:tc>
        <w:tc>
          <w:tcPr>
            <w:tcW w:w="400" w:type="dxa"/>
            <w:noWrap/>
            <w:vAlign w:val="bottom"/>
            <w:hideMark/>
          </w:tcPr>
          <w:p w14:paraId="0382D36F" w14:textId="77777777" w:rsidR="00C50A95" w:rsidRPr="00D016EC" w:rsidRDefault="00C50A95" w:rsidP="00416506">
            <w:pPr>
              <w:pStyle w:val="tabletext11"/>
              <w:jc w:val="center"/>
              <w:rPr>
                <w:ins w:id="22946" w:author="Author"/>
              </w:rPr>
            </w:pPr>
            <w:ins w:id="22947" w:author="Author">
              <w:r w:rsidRPr="00D016EC">
                <w:t xml:space="preserve">1.89 </w:t>
              </w:r>
            </w:ins>
          </w:p>
        </w:tc>
        <w:tc>
          <w:tcPr>
            <w:tcW w:w="400" w:type="dxa"/>
            <w:noWrap/>
            <w:vAlign w:val="bottom"/>
            <w:hideMark/>
          </w:tcPr>
          <w:p w14:paraId="4CF5FF92" w14:textId="77777777" w:rsidR="00C50A95" w:rsidRPr="00D016EC" w:rsidRDefault="00C50A95" w:rsidP="00416506">
            <w:pPr>
              <w:pStyle w:val="tabletext11"/>
              <w:jc w:val="center"/>
              <w:rPr>
                <w:ins w:id="22948" w:author="Author"/>
              </w:rPr>
            </w:pPr>
            <w:ins w:id="22949" w:author="Author">
              <w:r w:rsidRPr="00D016EC">
                <w:t xml:space="preserve">1.87 </w:t>
              </w:r>
            </w:ins>
          </w:p>
        </w:tc>
        <w:tc>
          <w:tcPr>
            <w:tcW w:w="400" w:type="dxa"/>
            <w:noWrap/>
            <w:vAlign w:val="bottom"/>
            <w:hideMark/>
          </w:tcPr>
          <w:p w14:paraId="145A715D" w14:textId="77777777" w:rsidR="00C50A95" w:rsidRPr="00D016EC" w:rsidRDefault="00C50A95" w:rsidP="00416506">
            <w:pPr>
              <w:pStyle w:val="tabletext11"/>
              <w:jc w:val="center"/>
              <w:rPr>
                <w:ins w:id="22950" w:author="Author"/>
              </w:rPr>
            </w:pPr>
            <w:ins w:id="22951" w:author="Author">
              <w:r w:rsidRPr="00D016EC">
                <w:t xml:space="preserve">1.85 </w:t>
              </w:r>
            </w:ins>
          </w:p>
        </w:tc>
        <w:tc>
          <w:tcPr>
            <w:tcW w:w="400" w:type="dxa"/>
            <w:noWrap/>
            <w:vAlign w:val="bottom"/>
            <w:hideMark/>
          </w:tcPr>
          <w:p w14:paraId="6CBBB0C8" w14:textId="77777777" w:rsidR="00C50A95" w:rsidRPr="00D016EC" w:rsidRDefault="00C50A95" w:rsidP="00416506">
            <w:pPr>
              <w:pStyle w:val="tabletext11"/>
              <w:jc w:val="center"/>
              <w:rPr>
                <w:ins w:id="22952" w:author="Author"/>
              </w:rPr>
            </w:pPr>
            <w:ins w:id="22953" w:author="Author">
              <w:r w:rsidRPr="00D016EC">
                <w:t xml:space="preserve">1.83 </w:t>
              </w:r>
            </w:ins>
          </w:p>
        </w:tc>
        <w:tc>
          <w:tcPr>
            <w:tcW w:w="440" w:type="dxa"/>
            <w:noWrap/>
            <w:vAlign w:val="bottom"/>
            <w:hideMark/>
          </w:tcPr>
          <w:p w14:paraId="7779EB1A" w14:textId="77777777" w:rsidR="00C50A95" w:rsidRPr="00D016EC" w:rsidRDefault="00C50A95" w:rsidP="00416506">
            <w:pPr>
              <w:pStyle w:val="tabletext11"/>
              <w:jc w:val="center"/>
              <w:rPr>
                <w:ins w:id="22954" w:author="Author"/>
              </w:rPr>
            </w:pPr>
            <w:ins w:id="22955" w:author="Author">
              <w:r w:rsidRPr="00D016EC">
                <w:t xml:space="preserve">1.81 </w:t>
              </w:r>
            </w:ins>
          </w:p>
        </w:tc>
        <w:tc>
          <w:tcPr>
            <w:tcW w:w="400" w:type="dxa"/>
            <w:noWrap/>
            <w:vAlign w:val="bottom"/>
            <w:hideMark/>
          </w:tcPr>
          <w:p w14:paraId="1B3D4DCB" w14:textId="77777777" w:rsidR="00C50A95" w:rsidRPr="00D016EC" w:rsidRDefault="00C50A95" w:rsidP="00416506">
            <w:pPr>
              <w:pStyle w:val="tabletext11"/>
              <w:jc w:val="center"/>
              <w:rPr>
                <w:ins w:id="22956" w:author="Author"/>
              </w:rPr>
            </w:pPr>
            <w:ins w:id="22957" w:author="Author">
              <w:r w:rsidRPr="00D016EC">
                <w:t xml:space="preserve">1.79 </w:t>
              </w:r>
            </w:ins>
          </w:p>
        </w:tc>
        <w:tc>
          <w:tcPr>
            <w:tcW w:w="400" w:type="dxa"/>
            <w:noWrap/>
            <w:vAlign w:val="bottom"/>
            <w:hideMark/>
          </w:tcPr>
          <w:p w14:paraId="19DE1647" w14:textId="77777777" w:rsidR="00C50A95" w:rsidRPr="00D016EC" w:rsidRDefault="00C50A95" w:rsidP="00416506">
            <w:pPr>
              <w:pStyle w:val="tabletext11"/>
              <w:jc w:val="center"/>
              <w:rPr>
                <w:ins w:id="22958" w:author="Author"/>
              </w:rPr>
            </w:pPr>
            <w:ins w:id="22959" w:author="Author">
              <w:r w:rsidRPr="00D016EC">
                <w:t xml:space="preserve">1.78 </w:t>
              </w:r>
            </w:ins>
          </w:p>
        </w:tc>
        <w:tc>
          <w:tcPr>
            <w:tcW w:w="400" w:type="dxa"/>
            <w:noWrap/>
            <w:vAlign w:val="bottom"/>
            <w:hideMark/>
          </w:tcPr>
          <w:p w14:paraId="780957BD" w14:textId="77777777" w:rsidR="00C50A95" w:rsidRPr="00D016EC" w:rsidRDefault="00C50A95" w:rsidP="00416506">
            <w:pPr>
              <w:pStyle w:val="tabletext11"/>
              <w:jc w:val="center"/>
              <w:rPr>
                <w:ins w:id="22960" w:author="Author"/>
              </w:rPr>
            </w:pPr>
            <w:ins w:id="22961" w:author="Author">
              <w:r w:rsidRPr="00D016EC">
                <w:t xml:space="preserve">1.76 </w:t>
              </w:r>
            </w:ins>
          </w:p>
        </w:tc>
        <w:tc>
          <w:tcPr>
            <w:tcW w:w="400" w:type="dxa"/>
            <w:noWrap/>
            <w:vAlign w:val="bottom"/>
            <w:hideMark/>
          </w:tcPr>
          <w:p w14:paraId="1977E579" w14:textId="77777777" w:rsidR="00C50A95" w:rsidRPr="00D016EC" w:rsidRDefault="00C50A95" w:rsidP="00416506">
            <w:pPr>
              <w:pStyle w:val="tabletext11"/>
              <w:jc w:val="center"/>
              <w:rPr>
                <w:ins w:id="22962" w:author="Author"/>
              </w:rPr>
            </w:pPr>
            <w:ins w:id="22963" w:author="Author">
              <w:r w:rsidRPr="00D016EC">
                <w:t xml:space="preserve">1.74 </w:t>
              </w:r>
            </w:ins>
          </w:p>
        </w:tc>
        <w:tc>
          <w:tcPr>
            <w:tcW w:w="460" w:type="dxa"/>
            <w:noWrap/>
            <w:vAlign w:val="bottom"/>
            <w:hideMark/>
          </w:tcPr>
          <w:p w14:paraId="27AB1785" w14:textId="77777777" w:rsidR="00C50A95" w:rsidRPr="00D016EC" w:rsidRDefault="00C50A95" w:rsidP="00416506">
            <w:pPr>
              <w:pStyle w:val="tabletext11"/>
              <w:jc w:val="center"/>
              <w:rPr>
                <w:ins w:id="22964" w:author="Author"/>
              </w:rPr>
            </w:pPr>
            <w:ins w:id="22965" w:author="Author">
              <w:r w:rsidRPr="00D016EC">
                <w:t xml:space="preserve">1.72 </w:t>
              </w:r>
            </w:ins>
          </w:p>
        </w:tc>
      </w:tr>
      <w:tr w:rsidR="00C50A95" w:rsidRPr="00D016EC" w14:paraId="622DEC28" w14:textId="77777777" w:rsidTr="00416506">
        <w:trPr>
          <w:trHeight w:val="190"/>
          <w:ins w:id="22966" w:author="Author"/>
        </w:trPr>
        <w:tc>
          <w:tcPr>
            <w:tcW w:w="200" w:type="dxa"/>
            <w:tcBorders>
              <w:right w:val="nil"/>
            </w:tcBorders>
            <w:vAlign w:val="bottom"/>
          </w:tcPr>
          <w:p w14:paraId="6D63DC18" w14:textId="77777777" w:rsidR="00C50A95" w:rsidRPr="00D016EC" w:rsidRDefault="00C50A95" w:rsidP="00416506">
            <w:pPr>
              <w:pStyle w:val="tabletext11"/>
              <w:jc w:val="right"/>
              <w:rPr>
                <w:ins w:id="22967" w:author="Author"/>
              </w:rPr>
            </w:pPr>
          </w:p>
        </w:tc>
        <w:tc>
          <w:tcPr>
            <w:tcW w:w="1580" w:type="dxa"/>
            <w:tcBorders>
              <w:left w:val="nil"/>
            </w:tcBorders>
            <w:vAlign w:val="bottom"/>
            <w:hideMark/>
          </w:tcPr>
          <w:p w14:paraId="2AFF8200" w14:textId="77777777" w:rsidR="00C50A95" w:rsidRPr="00D016EC" w:rsidRDefault="00C50A95" w:rsidP="00416506">
            <w:pPr>
              <w:pStyle w:val="tabletext11"/>
              <w:tabs>
                <w:tab w:val="decimal" w:pos="640"/>
              </w:tabs>
              <w:rPr>
                <w:ins w:id="22968" w:author="Author"/>
              </w:rPr>
            </w:pPr>
            <w:ins w:id="22969" w:author="Author">
              <w:r w:rsidRPr="00D016EC">
                <w:t>800,000 to 899,999</w:t>
              </w:r>
            </w:ins>
          </w:p>
        </w:tc>
        <w:tc>
          <w:tcPr>
            <w:tcW w:w="680" w:type="dxa"/>
            <w:noWrap/>
            <w:vAlign w:val="bottom"/>
            <w:hideMark/>
          </w:tcPr>
          <w:p w14:paraId="272B0874" w14:textId="77777777" w:rsidR="00C50A95" w:rsidRPr="00D016EC" w:rsidRDefault="00C50A95" w:rsidP="00416506">
            <w:pPr>
              <w:pStyle w:val="tabletext11"/>
              <w:jc w:val="center"/>
              <w:rPr>
                <w:ins w:id="22970" w:author="Author"/>
              </w:rPr>
            </w:pPr>
            <w:ins w:id="22971" w:author="Author">
              <w:r w:rsidRPr="00D016EC">
                <w:t xml:space="preserve">2.67 </w:t>
              </w:r>
            </w:ins>
          </w:p>
        </w:tc>
        <w:tc>
          <w:tcPr>
            <w:tcW w:w="900" w:type="dxa"/>
            <w:noWrap/>
            <w:vAlign w:val="bottom"/>
            <w:hideMark/>
          </w:tcPr>
          <w:p w14:paraId="38F00470" w14:textId="77777777" w:rsidR="00C50A95" w:rsidRPr="00D016EC" w:rsidRDefault="00C50A95" w:rsidP="00416506">
            <w:pPr>
              <w:pStyle w:val="tabletext11"/>
              <w:jc w:val="center"/>
              <w:rPr>
                <w:ins w:id="22972" w:author="Author"/>
              </w:rPr>
            </w:pPr>
            <w:ins w:id="22973" w:author="Author">
              <w:r w:rsidRPr="00D016EC">
                <w:t>2.67</w:t>
              </w:r>
            </w:ins>
          </w:p>
        </w:tc>
        <w:tc>
          <w:tcPr>
            <w:tcW w:w="400" w:type="dxa"/>
            <w:noWrap/>
            <w:vAlign w:val="bottom"/>
            <w:hideMark/>
          </w:tcPr>
          <w:p w14:paraId="6AE6FC4D" w14:textId="77777777" w:rsidR="00C50A95" w:rsidRPr="00D016EC" w:rsidRDefault="00C50A95" w:rsidP="00416506">
            <w:pPr>
              <w:pStyle w:val="tabletext11"/>
              <w:jc w:val="center"/>
              <w:rPr>
                <w:ins w:id="22974" w:author="Author"/>
              </w:rPr>
            </w:pPr>
            <w:ins w:id="22975" w:author="Author">
              <w:r w:rsidRPr="00D016EC">
                <w:t xml:space="preserve">2.57 </w:t>
              </w:r>
            </w:ins>
          </w:p>
        </w:tc>
        <w:tc>
          <w:tcPr>
            <w:tcW w:w="400" w:type="dxa"/>
            <w:noWrap/>
            <w:vAlign w:val="bottom"/>
            <w:hideMark/>
          </w:tcPr>
          <w:p w14:paraId="3A69F7FB" w14:textId="77777777" w:rsidR="00C50A95" w:rsidRPr="00D016EC" w:rsidRDefault="00C50A95" w:rsidP="00416506">
            <w:pPr>
              <w:pStyle w:val="tabletext11"/>
              <w:jc w:val="center"/>
              <w:rPr>
                <w:ins w:id="22976" w:author="Author"/>
              </w:rPr>
            </w:pPr>
            <w:ins w:id="22977" w:author="Author">
              <w:r w:rsidRPr="00D016EC">
                <w:t xml:space="preserve">2.50 </w:t>
              </w:r>
            </w:ins>
          </w:p>
        </w:tc>
        <w:tc>
          <w:tcPr>
            <w:tcW w:w="400" w:type="dxa"/>
            <w:noWrap/>
            <w:vAlign w:val="bottom"/>
            <w:hideMark/>
          </w:tcPr>
          <w:p w14:paraId="0E5B2224" w14:textId="77777777" w:rsidR="00C50A95" w:rsidRPr="00D016EC" w:rsidRDefault="00C50A95" w:rsidP="00416506">
            <w:pPr>
              <w:pStyle w:val="tabletext11"/>
              <w:jc w:val="center"/>
              <w:rPr>
                <w:ins w:id="22978" w:author="Author"/>
              </w:rPr>
            </w:pPr>
            <w:ins w:id="22979" w:author="Author">
              <w:r w:rsidRPr="00D016EC">
                <w:t xml:space="preserve">2.40 </w:t>
              </w:r>
            </w:ins>
          </w:p>
        </w:tc>
        <w:tc>
          <w:tcPr>
            <w:tcW w:w="400" w:type="dxa"/>
            <w:noWrap/>
            <w:vAlign w:val="bottom"/>
            <w:hideMark/>
          </w:tcPr>
          <w:p w14:paraId="59397D44" w14:textId="77777777" w:rsidR="00C50A95" w:rsidRPr="00D016EC" w:rsidRDefault="00C50A95" w:rsidP="00416506">
            <w:pPr>
              <w:pStyle w:val="tabletext11"/>
              <w:jc w:val="center"/>
              <w:rPr>
                <w:ins w:id="22980" w:author="Author"/>
              </w:rPr>
            </w:pPr>
            <w:ins w:id="22981" w:author="Author">
              <w:r w:rsidRPr="00D016EC">
                <w:t xml:space="preserve">2.30 </w:t>
              </w:r>
            </w:ins>
          </w:p>
        </w:tc>
        <w:tc>
          <w:tcPr>
            <w:tcW w:w="400" w:type="dxa"/>
            <w:noWrap/>
            <w:vAlign w:val="bottom"/>
            <w:hideMark/>
          </w:tcPr>
          <w:p w14:paraId="0D8790C5" w14:textId="77777777" w:rsidR="00C50A95" w:rsidRPr="00D016EC" w:rsidRDefault="00C50A95" w:rsidP="00416506">
            <w:pPr>
              <w:pStyle w:val="tabletext11"/>
              <w:jc w:val="center"/>
              <w:rPr>
                <w:ins w:id="22982" w:author="Author"/>
              </w:rPr>
            </w:pPr>
            <w:ins w:id="22983" w:author="Author">
              <w:r w:rsidRPr="00D016EC">
                <w:t xml:space="preserve">2.29 </w:t>
              </w:r>
            </w:ins>
          </w:p>
        </w:tc>
        <w:tc>
          <w:tcPr>
            <w:tcW w:w="400" w:type="dxa"/>
            <w:noWrap/>
            <w:vAlign w:val="bottom"/>
            <w:hideMark/>
          </w:tcPr>
          <w:p w14:paraId="24C97ABC" w14:textId="77777777" w:rsidR="00C50A95" w:rsidRPr="00D016EC" w:rsidRDefault="00C50A95" w:rsidP="00416506">
            <w:pPr>
              <w:pStyle w:val="tabletext11"/>
              <w:jc w:val="center"/>
              <w:rPr>
                <w:ins w:id="22984" w:author="Author"/>
              </w:rPr>
            </w:pPr>
            <w:ins w:id="22985" w:author="Author">
              <w:r w:rsidRPr="00D016EC">
                <w:t xml:space="preserve">2.25 </w:t>
              </w:r>
            </w:ins>
          </w:p>
        </w:tc>
        <w:tc>
          <w:tcPr>
            <w:tcW w:w="400" w:type="dxa"/>
            <w:noWrap/>
            <w:vAlign w:val="bottom"/>
            <w:hideMark/>
          </w:tcPr>
          <w:p w14:paraId="6076355E" w14:textId="77777777" w:rsidR="00C50A95" w:rsidRPr="00D016EC" w:rsidRDefault="00C50A95" w:rsidP="00416506">
            <w:pPr>
              <w:pStyle w:val="tabletext11"/>
              <w:jc w:val="center"/>
              <w:rPr>
                <w:ins w:id="22986" w:author="Author"/>
              </w:rPr>
            </w:pPr>
            <w:ins w:id="22987" w:author="Author">
              <w:r w:rsidRPr="00D016EC">
                <w:t xml:space="preserve">2.22 </w:t>
              </w:r>
            </w:ins>
          </w:p>
        </w:tc>
        <w:tc>
          <w:tcPr>
            <w:tcW w:w="400" w:type="dxa"/>
            <w:noWrap/>
            <w:vAlign w:val="bottom"/>
            <w:hideMark/>
          </w:tcPr>
          <w:p w14:paraId="31EA4465" w14:textId="77777777" w:rsidR="00C50A95" w:rsidRPr="00D016EC" w:rsidRDefault="00C50A95" w:rsidP="00416506">
            <w:pPr>
              <w:pStyle w:val="tabletext11"/>
              <w:jc w:val="center"/>
              <w:rPr>
                <w:ins w:id="22988" w:author="Author"/>
              </w:rPr>
            </w:pPr>
            <w:ins w:id="22989" w:author="Author">
              <w:r w:rsidRPr="00D016EC">
                <w:t xml:space="preserve">2.21 </w:t>
              </w:r>
            </w:ins>
          </w:p>
        </w:tc>
        <w:tc>
          <w:tcPr>
            <w:tcW w:w="400" w:type="dxa"/>
            <w:noWrap/>
            <w:vAlign w:val="bottom"/>
            <w:hideMark/>
          </w:tcPr>
          <w:p w14:paraId="034EAA17" w14:textId="77777777" w:rsidR="00C50A95" w:rsidRPr="00D016EC" w:rsidRDefault="00C50A95" w:rsidP="00416506">
            <w:pPr>
              <w:pStyle w:val="tabletext11"/>
              <w:jc w:val="center"/>
              <w:rPr>
                <w:ins w:id="22990" w:author="Author"/>
              </w:rPr>
            </w:pPr>
            <w:ins w:id="22991" w:author="Author">
              <w:r w:rsidRPr="00D016EC">
                <w:t xml:space="preserve">2.13 </w:t>
              </w:r>
            </w:ins>
          </w:p>
        </w:tc>
        <w:tc>
          <w:tcPr>
            <w:tcW w:w="400" w:type="dxa"/>
            <w:noWrap/>
            <w:vAlign w:val="bottom"/>
            <w:hideMark/>
          </w:tcPr>
          <w:p w14:paraId="7BDFEE32" w14:textId="77777777" w:rsidR="00C50A95" w:rsidRPr="00D016EC" w:rsidRDefault="00C50A95" w:rsidP="00416506">
            <w:pPr>
              <w:pStyle w:val="tabletext11"/>
              <w:jc w:val="center"/>
              <w:rPr>
                <w:ins w:id="22992" w:author="Author"/>
              </w:rPr>
            </w:pPr>
            <w:ins w:id="22993" w:author="Author">
              <w:r w:rsidRPr="00D016EC">
                <w:t xml:space="preserve">2.11 </w:t>
              </w:r>
            </w:ins>
          </w:p>
        </w:tc>
        <w:tc>
          <w:tcPr>
            <w:tcW w:w="400" w:type="dxa"/>
            <w:noWrap/>
            <w:vAlign w:val="bottom"/>
            <w:hideMark/>
          </w:tcPr>
          <w:p w14:paraId="58C1FD0F" w14:textId="77777777" w:rsidR="00C50A95" w:rsidRPr="00D016EC" w:rsidRDefault="00C50A95" w:rsidP="00416506">
            <w:pPr>
              <w:pStyle w:val="tabletext11"/>
              <w:jc w:val="center"/>
              <w:rPr>
                <w:ins w:id="22994" w:author="Author"/>
              </w:rPr>
            </w:pPr>
            <w:ins w:id="22995" w:author="Author">
              <w:r w:rsidRPr="00D016EC">
                <w:t xml:space="preserve">2.09 </w:t>
              </w:r>
            </w:ins>
          </w:p>
        </w:tc>
        <w:tc>
          <w:tcPr>
            <w:tcW w:w="400" w:type="dxa"/>
            <w:noWrap/>
            <w:vAlign w:val="bottom"/>
            <w:hideMark/>
          </w:tcPr>
          <w:p w14:paraId="251613D3" w14:textId="77777777" w:rsidR="00C50A95" w:rsidRPr="00D016EC" w:rsidRDefault="00C50A95" w:rsidP="00416506">
            <w:pPr>
              <w:pStyle w:val="tabletext11"/>
              <w:jc w:val="center"/>
              <w:rPr>
                <w:ins w:id="22996" w:author="Author"/>
              </w:rPr>
            </w:pPr>
            <w:ins w:id="22997" w:author="Author">
              <w:r w:rsidRPr="00D016EC">
                <w:t xml:space="preserve">2.06 </w:t>
              </w:r>
            </w:ins>
          </w:p>
        </w:tc>
        <w:tc>
          <w:tcPr>
            <w:tcW w:w="400" w:type="dxa"/>
            <w:noWrap/>
            <w:vAlign w:val="bottom"/>
            <w:hideMark/>
          </w:tcPr>
          <w:p w14:paraId="5B03444B" w14:textId="77777777" w:rsidR="00C50A95" w:rsidRPr="00D016EC" w:rsidRDefault="00C50A95" w:rsidP="00416506">
            <w:pPr>
              <w:pStyle w:val="tabletext11"/>
              <w:jc w:val="center"/>
              <w:rPr>
                <w:ins w:id="22998" w:author="Author"/>
              </w:rPr>
            </w:pPr>
            <w:ins w:id="22999" w:author="Author">
              <w:r w:rsidRPr="00D016EC">
                <w:t xml:space="preserve">2.04 </w:t>
              </w:r>
            </w:ins>
          </w:p>
        </w:tc>
        <w:tc>
          <w:tcPr>
            <w:tcW w:w="400" w:type="dxa"/>
            <w:noWrap/>
            <w:vAlign w:val="bottom"/>
            <w:hideMark/>
          </w:tcPr>
          <w:p w14:paraId="275FC564" w14:textId="77777777" w:rsidR="00C50A95" w:rsidRPr="00D016EC" w:rsidRDefault="00C50A95" w:rsidP="00416506">
            <w:pPr>
              <w:pStyle w:val="tabletext11"/>
              <w:jc w:val="center"/>
              <w:rPr>
                <w:ins w:id="23000" w:author="Author"/>
              </w:rPr>
            </w:pPr>
            <w:ins w:id="23001" w:author="Author">
              <w:r w:rsidRPr="00D016EC">
                <w:t xml:space="preserve">2.02 </w:t>
              </w:r>
            </w:ins>
          </w:p>
        </w:tc>
        <w:tc>
          <w:tcPr>
            <w:tcW w:w="400" w:type="dxa"/>
            <w:noWrap/>
            <w:vAlign w:val="bottom"/>
            <w:hideMark/>
          </w:tcPr>
          <w:p w14:paraId="2024667F" w14:textId="77777777" w:rsidR="00C50A95" w:rsidRPr="00D016EC" w:rsidRDefault="00C50A95" w:rsidP="00416506">
            <w:pPr>
              <w:pStyle w:val="tabletext11"/>
              <w:jc w:val="center"/>
              <w:rPr>
                <w:ins w:id="23002" w:author="Author"/>
              </w:rPr>
            </w:pPr>
            <w:ins w:id="23003" w:author="Author">
              <w:r w:rsidRPr="00D016EC">
                <w:t xml:space="preserve">2.00 </w:t>
              </w:r>
            </w:ins>
          </w:p>
        </w:tc>
        <w:tc>
          <w:tcPr>
            <w:tcW w:w="400" w:type="dxa"/>
            <w:noWrap/>
            <w:vAlign w:val="bottom"/>
            <w:hideMark/>
          </w:tcPr>
          <w:p w14:paraId="2F7CCF75" w14:textId="77777777" w:rsidR="00C50A95" w:rsidRPr="00D016EC" w:rsidRDefault="00C50A95" w:rsidP="00416506">
            <w:pPr>
              <w:pStyle w:val="tabletext11"/>
              <w:jc w:val="center"/>
              <w:rPr>
                <w:ins w:id="23004" w:author="Author"/>
              </w:rPr>
            </w:pPr>
            <w:ins w:id="23005" w:author="Author">
              <w:r w:rsidRPr="00D016EC">
                <w:t xml:space="preserve">1.98 </w:t>
              </w:r>
            </w:ins>
          </w:p>
        </w:tc>
        <w:tc>
          <w:tcPr>
            <w:tcW w:w="400" w:type="dxa"/>
            <w:noWrap/>
            <w:vAlign w:val="bottom"/>
            <w:hideMark/>
          </w:tcPr>
          <w:p w14:paraId="622F939E" w14:textId="77777777" w:rsidR="00C50A95" w:rsidRPr="00D016EC" w:rsidRDefault="00C50A95" w:rsidP="00416506">
            <w:pPr>
              <w:pStyle w:val="tabletext11"/>
              <w:jc w:val="center"/>
              <w:rPr>
                <w:ins w:id="23006" w:author="Author"/>
              </w:rPr>
            </w:pPr>
            <w:ins w:id="23007" w:author="Author">
              <w:r w:rsidRPr="00D016EC">
                <w:t xml:space="preserve">1.96 </w:t>
              </w:r>
            </w:ins>
          </w:p>
        </w:tc>
        <w:tc>
          <w:tcPr>
            <w:tcW w:w="400" w:type="dxa"/>
            <w:noWrap/>
            <w:vAlign w:val="bottom"/>
            <w:hideMark/>
          </w:tcPr>
          <w:p w14:paraId="563F059D" w14:textId="77777777" w:rsidR="00C50A95" w:rsidRPr="00D016EC" w:rsidRDefault="00C50A95" w:rsidP="00416506">
            <w:pPr>
              <w:pStyle w:val="tabletext11"/>
              <w:jc w:val="center"/>
              <w:rPr>
                <w:ins w:id="23008" w:author="Author"/>
              </w:rPr>
            </w:pPr>
            <w:ins w:id="23009" w:author="Author">
              <w:r w:rsidRPr="00D016EC">
                <w:t xml:space="preserve">1.94 </w:t>
              </w:r>
            </w:ins>
          </w:p>
        </w:tc>
        <w:tc>
          <w:tcPr>
            <w:tcW w:w="400" w:type="dxa"/>
            <w:noWrap/>
            <w:vAlign w:val="bottom"/>
            <w:hideMark/>
          </w:tcPr>
          <w:p w14:paraId="4AC7437B" w14:textId="77777777" w:rsidR="00C50A95" w:rsidRPr="00D016EC" w:rsidRDefault="00C50A95" w:rsidP="00416506">
            <w:pPr>
              <w:pStyle w:val="tabletext11"/>
              <w:jc w:val="center"/>
              <w:rPr>
                <w:ins w:id="23010" w:author="Author"/>
              </w:rPr>
            </w:pPr>
            <w:ins w:id="23011" w:author="Author">
              <w:r w:rsidRPr="00D016EC">
                <w:t xml:space="preserve">1.92 </w:t>
              </w:r>
            </w:ins>
          </w:p>
        </w:tc>
        <w:tc>
          <w:tcPr>
            <w:tcW w:w="400" w:type="dxa"/>
            <w:noWrap/>
            <w:vAlign w:val="bottom"/>
            <w:hideMark/>
          </w:tcPr>
          <w:p w14:paraId="5974B1A7" w14:textId="77777777" w:rsidR="00C50A95" w:rsidRPr="00D016EC" w:rsidRDefault="00C50A95" w:rsidP="00416506">
            <w:pPr>
              <w:pStyle w:val="tabletext11"/>
              <w:jc w:val="center"/>
              <w:rPr>
                <w:ins w:id="23012" w:author="Author"/>
              </w:rPr>
            </w:pPr>
            <w:ins w:id="23013" w:author="Author">
              <w:r w:rsidRPr="00D016EC">
                <w:t xml:space="preserve">1.91 </w:t>
              </w:r>
            </w:ins>
          </w:p>
        </w:tc>
        <w:tc>
          <w:tcPr>
            <w:tcW w:w="440" w:type="dxa"/>
            <w:noWrap/>
            <w:vAlign w:val="bottom"/>
            <w:hideMark/>
          </w:tcPr>
          <w:p w14:paraId="6CD04A0D" w14:textId="77777777" w:rsidR="00C50A95" w:rsidRPr="00D016EC" w:rsidRDefault="00C50A95" w:rsidP="00416506">
            <w:pPr>
              <w:pStyle w:val="tabletext11"/>
              <w:jc w:val="center"/>
              <w:rPr>
                <w:ins w:id="23014" w:author="Author"/>
              </w:rPr>
            </w:pPr>
            <w:ins w:id="23015" w:author="Author">
              <w:r w:rsidRPr="00D016EC">
                <w:t xml:space="preserve">1.89 </w:t>
              </w:r>
            </w:ins>
          </w:p>
        </w:tc>
        <w:tc>
          <w:tcPr>
            <w:tcW w:w="400" w:type="dxa"/>
            <w:noWrap/>
            <w:vAlign w:val="bottom"/>
            <w:hideMark/>
          </w:tcPr>
          <w:p w14:paraId="0DB5D4A1" w14:textId="77777777" w:rsidR="00C50A95" w:rsidRPr="00D016EC" w:rsidRDefault="00C50A95" w:rsidP="00416506">
            <w:pPr>
              <w:pStyle w:val="tabletext11"/>
              <w:jc w:val="center"/>
              <w:rPr>
                <w:ins w:id="23016" w:author="Author"/>
              </w:rPr>
            </w:pPr>
            <w:ins w:id="23017" w:author="Author">
              <w:r w:rsidRPr="00D016EC">
                <w:t xml:space="preserve">1.87 </w:t>
              </w:r>
            </w:ins>
          </w:p>
        </w:tc>
        <w:tc>
          <w:tcPr>
            <w:tcW w:w="400" w:type="dxa"/>
            <w:noWrap/>
            <w:vAlign w:val="bottom"/>
            <w:hideMark/>
          </w:tcPr>
          <w:p w14:paraId="13AADA5D" w14:textId="77777777" w:rsidR="00C50A95" w:rsidRPr="00D016EC" w:rsidRDefault="00C50A95" w:rsidP="00416506">
            <w:pPr>
              <w:pStyle w:val="tabletext11"/>
              <w:jc w:val="center"/>
              <w:rPr>
                <w:ins w:id="23018" w:author="Author"/>
              </w:rPr>
            </w:pPr>
            <w:ins w:id="23019" w:author="Author">
              <w:r w:rsidRPr="00D016EC">
                <w:t xml:space="preserve">1.85 </w:t>
              </w:r>
            </w:ins>
          </w:p>
        </w:tc>
        <w:tc>
          <w:tcPr>
            <w:tcW w:w="400" w:type="dxa"/>
            <w:noWrap/>
            <w:vAlign w:val="bottom"/>
            <w:hideMark/>
          </w:tcPr>
          <w:p w14:paraId="1C87EC44" w14:textId="77777777" w:rsidR="00C50A95" w:rsidRPr="00D016EC" w:rsidRDefault="00C50A95" w:rsidP="00416506">
            <w:pPr>
              <w:pStyle w:val="tabletext11"/>
              <w:jc w:val="center"/>
              <w:rPr>
                <w:ins w:id="23020" w:author="Author"/>
              </w:rPr>
            </w:pPr>
            <w:ins w:id="23021" w:author="Author">
              <w:r w:rsidRPr="00D016EC">
                <w:t xml:space="preserve">1.83 </w:t>
              </w:r>
            </w:ins>
          </w:p>
        </w:tc>
        <w:tc>
          <w:tcPr>
            <w:tcW w:w="400" w:type="dxa"/>
            <w:noWrap/>
            <w:vAlign w:val="bottom"/>
            <w:hideMark/>
          </w:tcPr>
          <w:p w14:paraId="257FB550" w14:textId="77777777" w:rsidR="00C50A95" w:rsidRPr="00D016EC" w:rsidRDefault="00C50A95" w:rsidP="00416506">
            <w:pPr>
              <w:pStyle w:val="tabletext11"/>
              <w:jc w:val="center"/>
              <w:rPr>
                <w:ins w:id="23022" w:author="Author"/>
              </w:rPr>
            </w:pPr>
            <w:ins w:id="23023" w:author="Author">
              <w:r w:rsidRPr="00D016EC">
                <w:t xml:space="preserve">1.81 </w:t>
              </w:r>
            </w:ins>
          </w:p>
        </w:tc>
        <w:tc>
          <w:tcPr>
            <w:tcW w:w="460" w:type="dxa"/>
            <w:noWrap/>
            <w:vAlign w:val="bottom"/>
            <w:hideMark/>
          </w:tcPr>
          <w:p w14:paraId="2F5B71EA" w14:textId="77777777" w:rsidR="00C50A95" w:rsidRPr="00D016EC" w:rsidRDefault="00C50A95" w:rsidP="00416506">
            <w:pPr>
              <w:pStyle w:val="tabletext11"/>
              <w:jc w:val="center"/>
              <w:rPr>
                <w:ins w:id="23024" w:author="Author"/>
              </w:rPr>
            </w:pPr>
            <w:ins w:id="23025" w:author="Author">
              <w:r w:rsidRPr="00D016EC">
                <w:t xml:space="preserve">1.79 </w:t>
              </w:r>
            </w:ins>
          </w:p>
        </w:tc>
      </w:tr>
      <w:tr w:rsidR="00C50A95" w:rsidRPr="00D016EC" w14:paraId="298FE5BB" w14:textId="77777777" w:rsidTr="00416506">
        <w:trPr>
          <w:trHeight w:val="190"/>
          <w:ins w:id="23026" w:author="Author"/>
        </w:trPr>
        <w:tc>
          <w:tcPr>
            <w:tcW w:w="200" w:type="dxa"/>
            <w:tcBorders>
              <w:right w:val="nil"/>
            </w:tcBorders>
            <w:vAlign w:val="bottom"/>
          </w:tcPr>
          <w:p w14:paraId="16C9A5AE" w14:textId="77777777" w:rsidR="00C50A95" w:rsidRPr="00D016EC" w:rsidRDefault="00C50A95" w:rsidP="00416506">
            <w:pPr>
              <w:pStyle w:val="tabletext11"/>
              <w:jc w:val="right"/>
              <w:rPr>
                <w:ins w:id="23027" w:author="Author"/>
              </w:rPr>
            </w:pPr>
          </w:p>
        </w:tc>
        <w:tc>
          <w:tcPr>
            <w:tcW w:w="1580" w:type="dxa"/>
            <w:tcBorders>
              <w:left w:val="nil"/>
            </w:tcBorders>
            <w:vAlign w:val="bottom"/>
            <w:hideMark/>
          </w:tcPr>
          <w:p w14:paraId="50E5D44F" w14:textId="77777777" w:rsidR="00C50A95" w:rsidRPr="00D016EC" w:rsidRDefault="00C50A95" w:rsidP="00416506">
            <w:pPr>
              <w:pStyle w:val="tabletext11"/>
              <w:tabs>
                <w:tab w:val="decimal" w:pos="640"/>
              </w:tabs>
              <w:rPr>
                <w:ins w:id="23028" w:author="Author"/>
              </w:rPr>
            </w:pPr>
            <w:ins w:id="23029" w:author="Author">
              <w:r w:rsidRPr="00D016EC">
                <w:t>900,000 or greater</w:t>
              </w:r>
            </w:ins>
          </w:p>
        </w:tc>
        <w:tc>
          <w:tcPr>
            <w:tcW w:w="680" w:type="dxa"/>
            <w:noWrap/>
            <w:vAlign w:val="bottom"/>
            <w:hideMark/>
          </w:tcPr>
          <w:p w14:paraId="1C0EBB36" w14:textId="77777777" w:rsidR="00C50A95" w:rsidRPr="00D016EC" w:rsidRDefault="00C50A95" w:rsidP="00416506">
            <w:pPr>
              <w:pStyle w:val="tabletext11"/>
              <w:jc w:val="center"/>
              <w:rPr>
                <w:ins w:id="23030" w:author="Author"/>
              </w:rPr>
            </w:pPr>
            <w:ins w:id="23031" w:author="Author">
              <w:r w:rsidRPr="00D016EC">
                <w:t xml:space="preserve">2.76 </w:t>
              </w:r>
            </w:ins>
          </w:p>
        </w:tc>
        <w:tc>
          <w:tcPr>
            <w:tcW w:w="900" w:type="dxa"/>
            <w:noWrap/>
            <w:vAlign w:val="bottom"/>
            <w:hideMark/>
          </w:tcPr>
          <w:p w14:paraId="7C30B84B" w14:textId="77777777" w:rsidR="00C50A95" w:rsidRPr="00D016EC" w:rsidRDefault="00C50A95" w:rsidP="00416506">
            <w:pPr>
              <w:pStyle w:val="tabletext11"/>
              <w:jc w:val="center"/>
              <w:rPr>
                <w:ins w:id="23032" w:author="Author"/>
              </w:rPr>
            </w:pPr>
            <w:ins w:id="23033" w:author="Author">
              <w:r w:rsidRPr="00D016EC">
                <w:t xml:space="preserve">2.76 </w:t>
              </w:r>
            </w:ins>
          </w:p>
        </w:tc>
        <w:tc>
          <w:tcPr>
            <w:tcW w:w="400" w:type="dxa"/>
            <w:noWrap/>
            <w:vAlign w:val="bottom"/>
            <w:hideMark/>
          </w:tcPr>
          <w:p w14:paraId="741AFF7E" w14:textId="77777777" w:rsidR="00C50A95" w:rsidRPr="00D016EC" w:rsidRDefault="00C50A95" w:rsidP="00416506">
            <w:pPr>
              <w:pStyle w:val="tabletext11"/>
              <w:jc w:val="center"/>
              <w:rPr>
                <w:ins w:id="23034" w:author="Author"/>
              </w:rPr>
            </w:pPr>
            <w:ins w:id="23035" w:author="Author">
              <w:r w:rsidRPr="00D016EC">
                <w:t xml:space="preserve">2.65 </w:t>
              </w:r>
            </w:ins>
          </w:p>
        </w:tc>
        <w:tc>
          <w:tcPr>
            <w:tcW w:w="400" w:type="dxa"/>
            <w:noWrap/>
            <w:vAlign w:val="bottom"/>
            <w:hideMark/>
          </w:tcPr>
          <w:p w14:paraId="4AC8747E" w14:textId="77777777" w:rsidR="00C50A95" w:rsidRPr="00D016EC" w:rsidRDefault="00C50A95" w:rsidP="00416506">
            <w:pPr>
              <w:pStyle w:val="tabletext11"/>
              <w:jc w:val="center"/>
              <w:rPr>
                <w:ins w:id="23036" w:author="Author"/>
              </w:rPr>
            </w:pPr>
            <w:ins w:id="23037" w:author="Author">
              <w:r w:rsidRPr="00D016EC">
                <w:t xml:space="preserve">2.58 </w:t>
              </w:r>
            </w:ins>
          </w:p>
        </w:tc>
        <w:tc>
          <w:tcPr>
            <w:tcW w:w="400" w:type="dxa"/>
            <w:noWrap/>
            <w:vAlign w:val="bottom"/>
            <w:hideMark/>
          </w:tcPr>
          <w:p w14:paraId="0729D906" w14:textId="77777777" w:rsidR="00C50A95" w:rsidRPr="00D016EC" w:rsidRDefault="00C50A95" w:rsidP="00416506">
            <w:pPr>
              <w:pStyle w:val="tabletext11"/>
              <w:jc w:val="center"/>
              <w:rPr>
                <w:ins w:id="23038" w:author="Author"/>
              </w:rPr>
            </w:pPr>
            <w:ins w:id="23039" w:author="Author">
              <w:r w:rsidRPr="00D016EC">
                <w:t xml:space="preserve">2.48 </w:t>
              </w:r>
            </w:ins>
          </w:p>
        </w:tc>
        <w:tc>
          <w:tcPr>
            <w:tcW w:w="400" w:type="dxa"/>
            <w:noWrap/>
            <w:vAlign w:val="bottom"/>
            <w:hideMark/>
          </w:tcPr>
          <w:p w14:paraId="6B776716" w14:textId="77777777" w:rsidR="00C50A95" w:rsidRPr="00D016EC" w:rsidRDefault="00C50A95" w:rsidP="00416506">
            <w:pPr>
              <w:pStyle w:val="tabletext11"/>
              <w:jc w:val="center"/>
              <w:rPr>
                <w:ins w:id="23040" w:author="Author"/>
              </w:rPr>
            </w:pPr>
            <w:ins w:id="23041" w:author="Author">
              <w:r w:rsidRPr="00D016EC">
                <w:t xml:space="preserve">2.38 </w:t>
              </w:r>
            </w:ins>
          </w:p>
        </w:tc>
        <w:tc>
          <w:tcPr>
            <w:tcW w:w="400" w:type="dxa"/>
            <w:noWrap/>
            <w:vAlign w:val="bottom"/>
            <w:hideMark/>
          </w:tcPr>
          <w:p w14:paraId="5EBAA1C3" w14:textId="77777777" w:rsidR="00C50A95" w:rsidRPr="00D016EC" w:rsidRDefault="00C50A95" w:rsidP="00416506">
            <w:pPr>
              <w:pStyle w:val="tabletext11"/>
              <w:jc w:val="center"/>
              <w:rPr>
                <w:ins w:id="23042" w:author="Author"/>
              </w:rPr>
            </w:pPr>
            <w:ins w:id="23043" w:author="Author">
              <w:r w:rsidRPr="00D016EC">
                <w:t xml:space="preserve">2.37 </w:t>
              </w:r>
            </w:ins>
          </w:p>
        </w:tc>
        <w:tc>
          <w:tcPr>
            <w:tcW w:w="400" w:type="dxa"/>
            <w:noWrap/>
            <w:vAlign w:val="bottom"/>
            <w:hideMark/>
          </w:tcPr>
          <w:p w14:paraId="38DCAFE6" w14:textId="77777777" w:rsidR="00C50A95" w:rsidRPr="00D016EC" w:rsidRDefault="00C50A95" w:rsidP="00416506">
            <w:pPr>
              <w:pStyle w:val="tabletext11"/>
              <w:jc w:val="center"/>
              <w:rPr>
                <w:ins w:id="23044" w:author="Author"/>
              </w:rPr>
            </w:pPr>
            <w:ins w:id="23045" w:author="Author">
              <w:r w:rsidRPr="00D016EC">
                <w:t xml:space="preserve">2.33 </w:t>
              </w:r>
            </w:ins>
          </w:p>
        </w:tc>
        <w:tc>
          <w:tcPr>
            <w:tcW w:w="400" w:type="dxa"/>
            <w:noWrap/>
            <w:vAlign w:val="bottom"/>
            <w:hideMark/>
          </w:tcPr>
          <w:p w14:paraId="0554E047" w14:textId="77777777" w:rsidR="00C50A95" w:rsidRPr="00D016EC" w:rsidRDefault="00C50A95" w:rsidP="00416506">
            <w:pPr>
              <w:pStyle w:val="tabletext11"/>
              <w:jc w:val="center"/>
              <w:rPr>
                <w:ins w:id="23046" w:author="Author"/>
              </w:rPr>
            </w:pPr>
            <w:ins w:id="23047" w:author="Author">
              <w:r w:rsidRPr="00D016EC">
                <w:t xml:space="preserve">2.30 </w:t>
              </w:r>
            </w:ins>
          </w:p>
        </w:tc>
        <w:tc>
          <w:tcPr>
            <w:tcW w:w="400" w:type="dxa"/>
            <w:noWrap/>
            <w:vAlign w:val="bottom"/>
            <w:hideMark/>
          </w:tcPr>
          <w:p w14:paraId="242CAF7A" w14:textId="77777777" w:rsidR="00C50A95" w:rsidRPr="00D016EC" w:rsidRDefault="00C50A95" w:rsidP="00416506">
            <w:pPr>
              <w:pStyle w:val="tabletext11"/>
              <w:jc w:val="center"/>
              <w:rPr>
                <w:ins w:id="23048" w:author="Author"/>
              </w:rPr>
            </w:pPr>
            <w:ins w:id="23049" w:author="Author">
              <w:r w:rsidRPr="00D016EC">
                <w:t xml:space="preserve">2.28 </w:t>
              </w:r>
            </w:ins>
          </w:p>
        </w:tc>
        <w:tc>
          <w:tcPr>
            <w:tcW w:w="400" w:type="dxa"/>
            <w:noWrap/>
            <w:vAlign w:val="bottom"/>
            <w:hideMark/>
          </w:tcPr>
          <w:p w14:paraId="6154B130" w14:textId="77777777" w:rsidR="00C50A95" w:rsidRPr="00D016EC" w:rsidRDefault="00C50A95" w:rsidP="00416506">
            <w:pPr>
              <w:pStyle w:val="tabletext11"/>
              <w:jc w:val="center"/>
              <w:rPr>
                <w:ins w:id="23050" w:author="Author"/>
              </w:rPr>
            </w:pPr>
            <w:ins w:id="23051" w:author="Author">
              <w:r w:rsidRPr="00D016EC">
                <w:t xml:space="preserve">2.20 </w:t>
              </w:r>
            </w:ins>
          </w:p>
        </w:tc>
        <w:tc>
          <w:tcPr>
            <w:tcW w:w="400" w:type="dxa"/>
            <w:noWrap/>
            <w:vAlign w:val="bottom"/>
            <w:hideMark/>
          </w:tcPr>
          <w:p w14:paraId="091E5E6D" w14:textId="77777777" w:rsidR="00C50A95" w:rsidRPr="00D016EC" w:rsidRDefault="00C50A95" w:rsidP="00416506">
            <w:pPr>
              <w:pStyle w:val="tabletext11"/>
              <w:jc w:val="center"/>
              <w:rPr>
                <w:ins w:id="23052" w:author="Author"/>
              </w:rPr>
            </w:pPr>
            <w:ins w:id="23053" w:author="Author">
              <w:r w:rsidRPr="00D016EC">
                <w:t xml:space="preserve">2.18 </w:t>
              </w:r>
            </w:ins>
          </w:p>
        </w:tc>
        <w:tc>
          <w:tcPr>
            <w:tcW w:w="400" w:type="dxa"/>
            <w:noWrap/>
            <w:vAlign w:val="bottom"/>
            <w:hideMark/>
          </w:tcPr>
          <w:p w14:paraId="6D1922DC" w14:textId="77777777" w:rsidR="00C50A95" w:rsidRPr="00D016EC" w:rsidRDefault="00C50A95" w:rsidP="00416506">
            <w:pPr>
              <w:pStyle w:val="tabletext11"/>
              <w:jc w:val="center"/>
              <w:rPr>
                <w:ins w:id="23054" w:author="Author"/>
              </w:rPr>
            </w:pPr>
            <w:ins w:id="23055" w:author="Author">
              <w:r w:rsidRPr="00D016EC">
                <w:t xml:space="preserve">2.16 </w:t>
              </w:r>
            </w:ins>
          </w:p>
        </w:tc>
        <w:tc>
          <w:tcPr>
            <w:tcW w:w="400" w:type="dxa"/>
            <w:noWrap/>
            <w:vAlign w:val="bottom"/>
            <w:hideMark/>
          </w:tcPr>
          <w:p w14:paraId="785B32A7" w14:textId="77777777" w:rsidR="00C50A95" w:rsidRPr="00D016EC" w:rsidRDefault="00C50A95" w:rsidP="00416506">
            <w:pPr>
              <w:pStyle w:val="tabletext11"/>
              <w:jc w:val="center"/>
              <w:rPr>
                <w:ins w:id="23056" w:author="Author"/>
              </w:rPr>
            </w:pPr>
            <w:ins w:id="23057" w:author="Author">
              <w:r w:rsidRPr="00D016EC">
                <w:t xml:space="preserve">2.14 </w:t>
              </w:r>
            </w:ins>
          </w:p>
        </w:tc>
        <w:tc>
          <w:tcPr>
            <w:tcW w:w="400" w:type="dxa"/>
            <w:noWrap/>
            <w:vAlign w:val="bottom"/>
            <w:hideMark/>
          </w:tcPr>
          <w:p w14:paraId="5DB31DB0" w14:textId="77777777" w:rsidR="00C50A95" w:rsidRPr="00D016EC" w:rsidRDefault="00C50A95" w:rsidP="00416506">
            <w:pPr>
              <w:pStyle w:val="tabletext11"/>
              <w:jc w:val="center"/>
              <w:rPr>
                <w:ins w:id="23058" w:author="Author"/>
              </w:rPr>
            </w:pPr>
            <w:ins w:id="23059" w:author="Author">
              <w:r w:rsidRPr="00D016EC">
                <w:t xml:space="preserve">2.12 </w:t>
              </w:r>
            </w:ins>
          </w:p>
        </w:tc>
        <w:tc>
          <w:tcPr>
            <w:tcW w:w="400" w:type="dxa"/>
            <w:noWrap/>
            <w:vAlign w:val="bottom"/>
            <w:hideMark/>
          </w:tcPr>
          <w:p w14:paraId="3B86CDDE" w14:textId="77777777" w:rsidR="00C50A95" w:rsidRPr="00D016EC" w:rsidRDefault="00C50A95" w:rsidP="00416506">
            <w:pPr>
              <w:pStyle w:val="tabletext11"/>
              <w:jc w:val="center"/>
              <w:rPr>
                <w:ins w:id="23060" w:author="Author"/>
              </w:rPr>
            </w:pPr>
            <w:ins w:id="23061" w:author="Author">
              <w:r w:rsidRPr="00D016EC">
                <w:t xml:space="preserve">2.10 </w:t>
              </w:r>
            </w:ins>
          </w:p>
        </w:tc>
        <w:tc>
          <w:tcPr>
            <w:tcW w:w="400" w:type="dxa"/>
            <w:noWrap/>
            <w:vAlign w:val="bottom"/>
            <w:hideMark/>
          </w:tcPr>
          <w:p w14:paraId="3D948AD3" w14:textId="77777777" w:rsidR="00C50A95" w:rsidRPr="00D016EC" w:rsidRDefault="00C50A95" w:rsidP="00416506">
            <w:pPr>
              <w:pStyle w:val="tabletext11"/>
              <w:jc w:val="center"/>
              <w:rPr>
                <w:ins w:id="23062" w:author="Author"/>
              </w:rPr>
            </w:pPr>
            <w:ins w:id="23063" w:author="Author">
              <w:r w:rsidRPr="00D016EC">
                <w:t xml:space="preserve">2.08 </w:t>
              </w:r>
            </w:ins>
          </w:p>
        </w:tc>
        <w:tc>
          <w:tcPr>
            <w:tcW w:w="400" w:type="dxa"/>
            <w:noWrap/>
            <w:vAlign w:val="bottom"/>
            <w:hideMark/>
          </w:tcPr>
          <w:p w14:paraId="069E9DF1" w14:textId="77777777" w:rsidR="00C50A95" w:rsidRPr="00D016EC" w:rsidRDefault="00C50A95" w:rsidP="00416506">
            <w:pPr>
              <w:pStyle w:val="tabletext11"/>
              <w:jc w:val="center"/>
              <w:rPr>
                <w:ins w:id="23064" w:author="Author"/>
              </w:rPr>
            </w:pPr>
            <w:ins w:id="23065" w:author="Author">
              <w:r w:rsidRPr="00D016EC">
                <w:t xml:space="preserve">2.06 </w:t>
              </w:r>
            </w:ins>
          </w:p>
        </w:tc>
        <w:tc>
          <w:tcPr>
            <w:tcW w:w="400" w:type="dxa"/>
            <w:noWrap/>
            <w:vAlign w:val="bottom"/>
            <w:hideMark/>
          </w:tcPr>
          <w:p w14:paraId="0E1DDF80" w14:textId="77777777" w:rsidR="00C50A95" w:rsidRPr="00D016EC" w:rsidRDefault="00C50A95" w:rsidP="00416506">
            <w:pPr>
              <w:pStyle w:val="tabletext11"/>
              <w:jc w:val="center"/>
              <w:rPr>
                <w:ins w:id="23066" w:author="Author"/>
              </w:rPr>
            </w:pPr>
            <w:ins w:id="23067" w:author="Author">
              <w:r w:rsidRPr="00D016EC">
                <w:t xml:space="preserve">2.03 </w:t>
              </w:r>
            </w:ins>
          </w:p>
        </w:tc>
        <w:tc>
          <w:tcPr>
            <w:tcW w:w="400" w:type="dxa"/>
            <w:noWrap/>
            <w:vAlign w:val="bottom"/>
            <w:hideMark/>
          </w:tcPr>
          <w:p w14:paraId="2B13E6C7" w14:textId="77777777" w:rsidR="00C50A95" w:rsidRPr="00D016EC" w:rsidRDefault="00C50A95" w:rsidP="00416506">
            <w:pPr>
              <w:pStyle w:val="tabletext11"/>
              <w:jc w:val="center"/>
              <w:rPr>
                <w:ins w:id="23068" w:author="Author"/>
              </w:rPr>
            </w:pPr>
            <w:ins w:id="23069" w:author="Author">
              <w:r w:rsidRPr="00D016EC">
                <w:t xml:space="preserve">2.01 </w:t>
              </w:r>
            </w:ins>
          </w:p>
        </w:tc>
        <w:tc>
          <w:tcPr>
            <w:tcW w:w="400" w:type="dxa"/>
            <w:noWrap/>
            <w:vAlign w:val="bottom"/>
            <w:hideMark/>
          </w:tcPr>
          <w:p w14:paraId="35891964" w14:textId="77777777" w:rsidR="00C50A95" w:rsidRPr="00D016EC" w:rsidRDefault="00C50A95" w:rsidP="00416506">
            <w:pPr>
              <w:pStyle w:val="tabletext11"/>
              <w:jc w:val="center"/>
              <w:rPr>
                <w:ins w:id="23070" w:author="Author"/>
              </w:rPr>
            </w:pPr>
            <w:ins w:id="23071" w:author="Author">
              <w:r w:rsidRPr="00D016EC">
                <w:t xml:space="preserve">1.99 </w:t>
              </w:r>
            </w:ins>
          </w:p>
        </w:tc>
        <w:tc>
          <w:tcPr>
            <w:tcW w:w="400" w:type="dxa"/>
            <w:noWrap/>
            <w:vAlign w:val="bottom"/>
            <w:hideMark/>
          </w:tcPr>
          <w:p w14:paraId="679FD489" w14:textId="77777777" w:rsidR="00C50A95" w:rsidRPr="00D016EC" w:rsidRDefault="00C50A95" w:rsidP="00416506">
            <w:pPr>
              <w:pStyle w:val="tabletext11"/>
              <w:jc w:val="center"/>
              <w:rPr>
                <w:ins w:id="23072" w:author="Author"/>
              </w:rPr>
            </w:pPr>
            <w:ins w:id="23073" w:author="Author">
              <w:r w:rsidRPr="00D016EC">
                <w:t xml:space="preserve">1.97 </w:t>
              </w:r>
            </w:ins>
          </w:p>
        </w:tc>
        <w:tc>
          <w:tcPr>
            <w:tcW w:w="440" w:type="dxa"/>
            <w:noWrap/>
            <w:vAlign w:val="bottom"/>
            <w:hideMark/>
          </w:tcPr>
          <w:p w14:paraId="79A98959" w14:textId="77777777" w:rsidR="00C50A95" w:rsidRPr="00D016EC" w:rsidRDefault="00C50A95" w:rsidP="00416506">
            <w:pPr>
              <w:pStyle w:val="tabletext11"/>
              <w:jc w:val="center"/>
              <w:rPr>
                <w:ins w:id="23074" w:author="Author"/>
              </w:rPr>
            </w:pPr>
            <w:ins w:id="23075" w:author="Author">
              <w:r w:rsidRPr="00D016EC">
                <w:t xml:space="preserve">1.95 </w:t>
              </w:r>
            </w:ins>
          </w:p>
        </w:tc>
        <w:tc>
          <w:tcPr>
            <w:tcW w:w="400" w:type="dxa"/>
            <w:noWrap/>
            <w:vAlign w:val="bottom"/>
            <w:hideMark/>
          </w:tcPr>
          <w:p w14:paraId="780705A7" w14:textId="77777777" w:rsidR="00C50A95" w:rsidRPr="00D016EC" w:rsidRDefault="00C50A95" w:rsidP="00416506">
            <w:pPr>
              <w:pStyle w:val="tabletext11"/>
              <w:jc w:val="center"/>
              <w:rPr>
                <w:ins w:id="23076" w:author="Author"/>
              </w:rPr>
            </w:pPr>
            <w:ins w:id="23077" w:author="Author">
              <w:r w:rsidRPr="00D016EC">
                <w:t xml:space="preserve">1.93 </w:t>
              </w:r>
            </w:ins>
          </w:p>
        </w:tc>
        <w:tc>
          <w:tcPr>
            <w:tcW w:w="400" w:type="dxa"/>
            <w:noWrap/>
            <w:vAlign w:val="bottom"/>
            <w:hideMark/>
          </w:tcPr>
          <w:p w14:paraId="4070CE48" w14:textId="77777777" w:rsidR="00C50A95" w:rsidRPr="00D016EC" w:rsidRDefault="00C50A95" w:rsidP="00416506">
            <w:pPr>
              <w:pStyle w:val="tabletext11"/>
              <w:jc w:val="center"/>
              <w:rPr>
                <w:ins w:id="23078" w:author="Author"/>
              </w:rPr>
            </w:pPr>
            <w:ins w:id="23079" w:author="Author">
              <w:r w:rsidRPr="00D016EC">
                <w:t xml:space="preserve">1.92 </w:t>
              </w:r>
            </w:ins>
          </w:p>
        </w:tc>
        <w:tc>
          <w:tcPr>
            <w:tcW w:w="400" w:type="dxa"/>
            <w:noWrap/>
            <w:vAlign w:val="bottom"/>
            <w:hideMark/>
          </w:tcPr>
          <w:p w14:paraId="42A66850" w14:textId="77777777" w:rsidR="00C50A95" w:rsidRPr="00D016EC" w:rsidRDefault="00C50A95" w:rsidP="00416506">
            <w:pPr>
              <w:pStyle w:val="tabletext11"/>
              <w:jc w:val="center"/>
              <w:rPr>
                <w:ins w:id="23080" w:author="Author"/>
              </w:rPr>
            </w:pPr>
            <w:ins w:id="23081" w:author="Author">
              <w:r w:rsidRPr="00D016EC">
                <w:t xml:space="preserve">1.90 </w:t>
              </w:r>
            </w:ins>
          </w:p>
        </w:tc>
        <w:tc>
          <w:tcPr>
            <w:tcW w:w="400" w:type="dxa"/>
            <w:noWrap/>
            <w:vAlign w:val="bottom"/>
            <w:hideMark/>
          </w:tcPr>
          <w:p w14:paraId="04FC9BD5" w14:textId="77777777" w:rsidR="00C50A95" w:rsidRPr="00D016EC" w:rsidRDefault="00C50A95" w:rsidP="00416506">
            <w:pPr>
              <w:pStyle w:val="tabletext11"/>
              <w:jc w:val="center"/>
              <w:rPr>
                <w:ins w:id="23082" w:author="Author"/>
              </w:rPr>
            </w:pPr>
            <w:ins w:id="23083" w:author="Author">
              <w:r w:rsidRPr="00D016EC">
                <w:t xml:space="preserve">1.88 </w:t>
              </w:r>
            </w:ins>
          </w:p>
        </w:tc>
        <w:tc>
          <w:tcPr>
            <w:tcW w:w="460" w:type="dxa"/>
            <w:noWrap/>
            <w:vAlign w:val="bottom"/>
            <w:hideMark/>
          </w:tcPr>
          <w:p w14:paraId="69F2FAE4" w14:textId="77777777" w:rsidR="00C50A95" w:rsidRPr="00D016EC" w:rsidRDefault="00C50A95" w:rsidP="00416506">
            <w:pPr>
              <w:pStyle w:val="tabletext11"/>
              <w:jc w:val="center"/>
              <w:rPr>
                <w:ins w:id="23084" w:author="Author"/>
              </w:rPr>
            </w:pPr>
            <w:ins w:id="23085" w:author="Author">
              <w:r w:rsidRPr="00D016EC">
                <w:t xml:space="preserve">1.86 </w:t>
              </w:r>
            </w:ins>
          </w:p>
        </w:tc>
      </w:tr>
    </w:tbl>
    <w:p w14:paraId="106CF5CD" w14:textId="77777777" w:rsidR="00C50A95" w:rsidRPr="00D016EC" w:rsidRDefault="00C50A95" w:rsidP="00C50A95">
      <w:pPr>
        <w:pStyle w:val="tablecaption"/>
        <w:rPr>
          <w:ins w:id="23086" w:author="Author"/>
        </w:rPr>
      </w:pPr>
      <w:ins w:id="23087" w:author="Author">
        <w:r w:rsidRPr="00D016EC">
          <w:t>Table 301.C.2.a.(5) All Other Vehicles Vehicle Value Factors – Collision With Actual Cash Value Rating</w:t>
        </w:r>
      </w:ins>
    </w:p>
    <w:p w14:paraId="3F1E7C29" w14:textId="77777777" w:rsidR="00C50A95" w:rsidRPr="00D016EC" w:rsidRDefault="00C50A95" w:rsidP="00C50A95">
      <w:pPr>
        <w:pStyle w:val="isonormal"/>
        <w:rPr>
          <w:ins w:id="23088" w:author="Author"/>
        </w:rPr>
      </w:pPr>
    </w:p>
    <w:p w14:paraId="0F8DFDB3" w14:textId="77777777" w:rsidR="00C50A95" w:rsidRPr="00D016EC" w:rsidRDefault="00C50A95" w:rsidP="00C50A95">
      <w:pPr>
        <w:pStyle w:val="outlinehd4"/>
        <w:rPr>
          <w:ins w:id="23089" w:author="Author"/>
        </w:rPr>
      </w:pPr>
      <w:ins w:id="23090" w:author="Author">
        <w:r w:rsidRPr="00D016EC">
          <w:tab/>
          <w:t>b.</w:t>
        </w:r>
        <w:r w:rsidRPr="00D016EC">
          <w:tab/>
          <w:t>Other Than Collision</w:t>
        </w:r>
      </w:ins>
    </w:p>
    <w:p w14:paraId="554A7678" w14:textId="77777777" w:rsidR="00C50A95" w:rsidRPr="00D016EC" w:rsidRDefault="00C50A95" w:rsidP="00C50A95">
      <w:pPr>
        <w:pStyle w:val="outlinehd5"/>
        <w:rPr>
          <w:ins w:id="23091" w:author="Author"/>
        </w:rPr>
      </w:pPr>
      <w:ins w:id="23092" w:author="Author">
        <w:r w:rsidRPr="00D016EC">
          <w:tab/>
          <w:t>(1)</w:t>
        </w:r>
        <w:r w:rsidRPr="00D016EC">
          <w:tab/>
          <w:t>Zone-rated Vehicles Vehicle Value Factors – Other Than Collision With Actual Cash Value Rating</w:t>
        </w:r>
      </w:ins>
    </w:p>
    <w:p w14:paraId="24AFCD83" w14:textId="77777777" w:rsidR="00C50A95" w:rsidRPr="00D016EC" w:rsidRDefault="00C50A95" w:rsidP="00C50A95">
      <w:pPr>
        <w:pStyle w:val="space4"/>
        <w:rPr>
          <w:ins w:id="23093"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C50A95" w:rsidRPr="00D016EC" w14:paraId="5AA4C096" w14:textId="77777777" w:rsidTr="00416506">
        <w:trPr>
          <w:trHeight w:val="190"/>
          <w:ins w:id="23094" w:author="Author"/>
        </w:trPr>
        <w:tc>
          <w:tcPr>
            <w:tcW w:w="1780" w:type="dxa"/>
            <w:gridSpan w:val="2"/>
            <w:shd w:val="clear" w:color="auto" w:fill="auto"/>
            <w:vAlign w:val="bottom"/>
          </w:tcPr>
          <w:p w14:paraId="076BCDFF" w14:textId="77777777" w:rsidR="00C50A95" w:rsidRPr="00D016EC" w:rsidRDefault="00C50A95" w:rsidP="00416506">
            <w:pPr>
              <w:pStyle w:val="tablehead"/>
              <w:rPr>
                <w:ins w:id="23095" w:author="Author"/>
              </w:rPr>
            </w:pPr>
            <w:ins w:id="23096" w:author="Author">
              <w:r w:rsidRPr="00D016EC">
                <w:lastRenderedPageBreak/>
                <w:t>OCN Price Bracket</w:t>
              </w:r>
            </w:ins>
          </w:p>
        </w:tc>
        <w:tc>
          <w:tcPr>
            <w:tcW w:w="680" w:type="dxa"/>
            <w:shd w:val="clear" w:color="auto" w:fill="auto"/>
            <w:vAlign w:val="bottom"/>
          </w:tcPr>
          <w:p w14:paraId="4DCA53FA" w14:textId="77777777" w:rsidR="00C50A95" w:rsidRPr="00D016EC" w:rsidRDefault="00C50A95" w:rsidP="00416506">
            <w:pPr>
              <w:pStyle w:val="tablehead"/>
              <w:rPr>
                <w:ins w:id="23097" w:author="Author"/>
              </w:rPr>
            </w:pPr>
            <w:ins w:id="23098" w:author="Author">
              <w:r w:rsidRPr="00D016EC">
                <w:t xml:space="preserve">Current Model Year </w:t>
              </w:r>
            </w:ins>
          </w:p>
        </w:tc>
        <w:tc>
          <w:tcPr>
            <w:tcW w:w="900" w:type="dxa"/>
            <w:shd w:val="clear" w:color="auto" w:fill="auto"/>
            <w:vAlign w:val="bottom"/>
          </w:tcPr>
          <w:p w14:paraId="66047B54" w14:textId="77777777" w:rsidR="00C50A95" w:rsidRPr="00D016EC" w:rsidRDefault="00C50A95" w:rsidP="00416506">
            <w:pPr>
              <w:pStyle w:val="tablehead"/>
              <w:rPr>
                <w:ins w:id="23099" w:author="Author"/>
              </w:rPr>
            </w:pPr>
            <w:ins w:id="23100" w:author="Author">
              <w:r w:rsidRPr="00D016EC">
                <w:t xml:space="preserve">First Preceding Model Year </w:t>
              </w:r>
            </w:ins>
          </w:p>
        </w:tc>
        <w:tc>
          <w:tcPr>
            <w:tcW w:w="400" w:type="dxa"/>
            <w:shd w:val="clear" w:color="auto" w:fill="auto"/>
            <w:vAlign w:val="bottom"/>
          </w:tcPr>
          <w:p w14:paraId="54FC39BA" w14:textId="77777777" w:rsidR="00C50A95" w:rsidRPr="00D016EC" w:rsidRDefault="00C50A95" w:rsidP="00416506">
            <w:pPr>
              <w:pStyle w:val="tablehead"/>
              <w:rPr>
                <w:ins w:id="23101" w:author="Author"/>
              </w:rPr>
            </w:pPr>
            <w:ins w:id="23102" w:author="Author">
              <w:r w:rsidRPr="00D016EC">
                <w:t>2nd</w:t>
              </w:r>
            </w:ins>
          </w:p>
        </w:tc>
        <w:tc>
          <w:tcPr>
            <w:tcW w:w="400" w:type="dxa"/>
            <w:shd w:val="clear" w:color="auto" w:fill="auto"/>
            <w:vAlign w:val="bottom"/>
          </w:tcPr>
          <w:p w14:paraId="6B3F8A35" w14:textId="77777777" w:rsidR="00C50A95" w:rsidRPr="00D016EC" w:rsidRDefault="00C50A95" w:rsidP="00416506">
            <w:pPr>
              <w:pStyle w:val="tablehead"/>
              <w:rPr>
                <w:ins w:id="23103" w:author="Author"/>
              </w:rPr>
            </w:pPr>
            <w:ins w:id="23104" w:author="Author">
              <w:r w:rsidRPr="00D016EC">
                <w:t>3rd</w:t>
              </w:r>
            </w:ins>
          </w:p>
        </w:tc>
        <w:tc>
          <w:tcPr>
            <w:tcW w:w="400" w:type="dxa"/>
            <w:shd w:val="clear" w:color="auto" w:fill="auto"/>
            <w:vAlign w:val="bottom"/>
          </w:tcPr>
          <w:p w14:paraId="7FA5F3D5" w14:textId="77777777" w:rsidR="00C50A95" w:rsidRPr="00D016EC" w:rsidRDefault="00C50A95" w:rsidP="00416506">
            <w:pPr>
              <w:pStyle w:val="tablehead"/>
              <w:rPr>
                <w:ins w:id="23105" w:author="Author"/>
              </w:rPr>
            </w:pPr>
            <w:ins w:id="23106" w:author="Author">
              <w:r w:rsidRPr="00D016EC">
                <w:t>4th</w:t>
              </w:r>
            </w:ins>
          </w:p>
        </w:tc>
        <w:tc>
          <w:tcPr>
            <w:tcW w:w="400" w:type="dxa"/>
            <w:shd w:val="clear" w:color="auto" w:fill="auto"/>
            <w:vAlign w:val="bottom"/>
          </w:tcPr>
          <w:p w14:paraId="1C8837D4" w14:textId="77777777" w:rsidR="00C50A95" w:rsidRPr="00D016EC" w:rsidRDefault="00C50A95" w:rsidP="00416506">
            <w:pPr>
              <w:pStyle w:val="tablehead"/>
              <w:rPr>
                <w:ins w:id="23107" w:author="Author"/>
              </w:rPr>
            </w:pPr>
            <w:ins w:id="23108" w:author="Author">
              <w:r w:rsidRPr="00D016EC">
                <w:t>5th</w:t>
              </w:r>
            </w:ins>
          </w:p>
        </w:tc>
        <w:tc>
          <w:tcPr>
            <w:tcW w:w="400" w:type="dxa"/>
            <w:shd w:val="clear" w:color="auto" w:fill="auto"/>
            <w:vAlign w:val="bottom"/>
          </w:tcPr>
          <w:p w14:paraId="30D286D3" w14:textId="77777777" w:rsidR="00C50A95" w:rsidRPr="00D016EC" w:rsidRDefault="00C50A95" w:rsidP="00416506">
            <w:pPr>
              <w:pStyle w:val="tablehead"/>
              <w:rPr>
                <w:ins w:id="23109" w:author="Author"/>
              </w:rPr>
            </w:pPr>
            <w:ins w:id="23110" w:author="Author">
              <w:r w:rsidRPr="00D016EC">
                <w:t>6th</w:t>
              </w:r>
            </w:ins>
          </w:p>
        </w:tc>
        <w:tc>
          <w:tcPr>
            <w:tcW w:w="400" w:type="dxa"/>
            <w:shd w:val="clear" w:color="auto" w:fill="auto"/>
            <w:vAlign w:val="bottom"/>
          </w:tcPr>
          <w:p w14:paraId="178B1915" w14:textId="77777777" w:rsidR="00C50A95" w:rsidRPr="00D016EC" w:rsidRDefault="00C50A95" w:rsidP="00416506">
            <w:pPr>
              <w:pStyle w:val="tablehead"/>
              <w:rPr>
                <w:ins w:id="23111" w:author="Author"/>
              </w:rPr>
            </w:pPr>
            <w:ins w:id="23112" w:author="Author">
              <w:r w:rsidRPr="00D016EC">
                <w:t>7th</w:t>
              </w:r>
            </w:ins>
          </w:p>
        </w:tc>
        <w:tc>
          <w:tcPr>
            <w:tcW w:w="400" w:type="dxa"/>
            <w:shd w:val="clear" w:color="auto" w:fill="auto"/>
            <w:vAlign w:val="bottom"/>
          </w:tcPr>
          <w:p w14:paraId="4E4DF898" w14:textId="77777777" w:rsidR="00C50A95" w:rsidRPr="00D016EC" w:rsidRDefault="00C50A95" w:rsidP="00416506">
            <w:pPr>
              <w:pStyle w:val="tablehead"/>
              <w:rPr>
                <w:ins w:id="23113" w:author="Author"/>
              </w:rPr>
            </w:pPr>
            <w:ins w:id="23114" w:author="Author">
              <w:r w:rsidRPr="00D016EC">
                <w:t>8th</w:t>
              </w:r>
            </w:ins>
          </w:p>
        </w:tc>
        <w:tc>
          <w:tcPr>
            <w:tcW w:w="400" w:type="dxa"/>
            <w:shd w:val="clear" w:color="auto" w:fill="auto"/>
            <w:vAlign w:val="bottom"/>
          </w:tcPr>
          <w:p w14:paraId="2046C161" w14:textId="77777777" w:rsidR="00C50A95" w:rsidRPr="00D016EC" w:rsidRDefault="00C50A95" w:rsidP="00416506">
            <w:pPr>
              <w:pStyle w:val="tablehead"/>
              <w:rPr>
                <w:ins w:id="23115" w:author="Author"/>
              </w:rPr>
            </w:pPr>
            <w:ins w:id="23116" w:author="Author">
              <w:r w:rsidRPr="00D016EC">
                <w:t>9th</w:t>
              </w:r>
            </w:ins>
          </w:p>
        </w:tc>
        <w:tc>
          <w:tcPr>
            <w:tcW w:w="400" w:type="dxa"/>
            <w:shd w:val="clear" w:color="auto" w:fill="auto"/>
            <w:vAlign w:val="bottom"/>
          </w:tcPr>
          <w:p w14:paraId="557557C4" w14:textId="77777777" w:rsidR="00C50A95" w:rsidRPr="00D016EC" w:rsidRDefault="00C50A95" w:rsidP="00416506">
            <w:pPr>
              <w:pStyle w:val="tablehead"/>
              <w:rPr>
                <w:ins w:id="23117" w:author="Author"/>
              </w:rPr>
            </w:pPr>
            <w:ins w:id="23118" w:author="Author">
              <w:r w:rsidRPr="00D016EC">
                <w:t>10th</w:t>
              </w:r>
            </w:ins>
          </w:p>
        </w:tc>
        <w:tc>
          <w:tcPr>
            <w:tcW w:w="400" w:type="dxa"/>
            <w:shd w:val="clear" w:color="auto" w:fill="auto"/>
            <w:vAlign w:val="bottom"/>
          </w:tcPr>
          <w:p w14:paraId="11B4D685" w14:textId="77777777" w:rsidR="00C50A95" w:rsidRPr="00D016EC" w:rsidRDefault="00C50A95" w:rsidP="00416506">
            <w:pPr>
              <w:pStyle w:val="tablehead"/>
              <w:rPr>
                <w:ins w:id="23119" w:author="Author"/>
              </w:rPr>
            </w:pPr>
            <w:ins w:id="23120" w:author="Author">
              <w:r w:rsidRPr="00D016EC">
                <w:t>11th</w:t>
              </w:r>
            </w:ins>
          </w:p>
        </w:tc>
        <w:tc>
          <w:tcPr>
            <w:tcW w:w="400" w:type="dxa"/>
            <w:shd w:val="clear" w:color="auto" w:fill="auto"/>
            <w:vAlign w:val="bottom"/>
          </w:tcPr>
          <w:p w14:paraId="61965766" w14:textId="77777777" w:rsidR="00C50A95" w:rsidRPr="00D016EC" w:rsidRDefault="00C50A95" w:rsidP="00416506">
            <w:pPr>
              <w:pStyle w:val="tablehead"/>
              <w:rPr>
                <w:ins w:id="23121" w:author="Author"/>
              </w:rPr>
            </w:pPr>
            <w:ins w:id="23122" w:author="Author">
              <w:r w:rsidRPr="00D016EC">
                <w:t>12th</w:t>
              </w:r>
            </w:ins>
          </w:p>
        </w:tc>
        <w:tc>
          <w:tcPr>
            <w:tcW w:w="400" w:type="dxa"/>
            <w:shd w:val="clear" w:color="auto" w:fill="auto"/>
            <w:vAlign w:val="bottom"/>
          </w:tcPr>
          <w:p w14:paraId="5FA3CEE7" w14:textId="77777777" w:rsidR="00C50A95" w:rsidRPr="00D016EC" w:rsidRDefault="00C50A95" w:rsidP="00416506">
            <w:pPr>
              <w:pStyle w:val="tablehead"/>
              <w:rPr>
                <w:ins w:id="23123" w:author="Author"/>
              </w:rPr>
            </w:pPr>
            <w:ins w:id="23124" w:author="Author">
              <w:r w:rsidRPr="00D016EC">
                <w:t>13th</w:t>
              </w:r>
            </w:ins>
          </w:p>
        </w:tc>
        <w:tc>
          <w:tcPr>
            <w:tcW w:w="400" w:type="dxa"/>
            <w:shd w:val="clear" w:color="auto" w:fill="auto"/>
            <w:vAlign w:val="bottom"/>
          </w:tcPr>
          <w:p w14:paraId="2A454E82" w14:textId="77777777" w:rsidR="00C50A95" w:rsidRPr="00D016EC" w:rsidRDefault="00C50A95" w:rsidP="00416506">
            <w:pPr>
              <w:pStyle w:val="tablehead"/>
              <w:rPr>
                <w:ins w:id="23125" w:author="Author"/>
              </w:rPr>
            </w:pPr>
            <w:ins w:id="23126" w:author="Author">
              <w:r w:rsidRPr="00D016EC">
                <w:t>14th</w:t>
              </w:r>
            </w:ins>
          </w:p>
        </w:tc>
        <w:tc>
          <w:tcPr>
            <w:tcW w:w="400" w:type="dxa"/>
            <w:shd w:val="clear" w:color="auto" w:fill="auto"/>
            <w:vAlign w:val="bottom"/>
          </w:tcPr>
          <w:p w14:paraId="3FE19BDB" w14:textId="77777777" w:rsidR="00C50A95" w:rsidRPr="00D016EC" w:rsidRDefault="00C50A95" w:rsidP="00416506">
            <w:pPr>
              <w:pStyle w:val="tablehead"/>
              <w:rPr>
                <w:ins w:id="23127" w:author="Author"/>
              </w:rPr>
            </w:pPr>
            <w:ins w:id="23128" w:author="Author">
              <w:r w:rsidRPr="00D016EC">
                <w:t>15th</w:t>
              </w:r>
            </w:ins>
          </w:p>
        </w:tc>
        <w:tc>
          <w:tcPr>
            <w:tcW w:w="400" w:type="dxa"/>
            <w:shd w:val="clear" w:color="auto" w:fill="auto"/>
            <w:vAlign w:val="bottom"/>
          </w:tcPr>
          <w:p w14:paraId="4D24F71A" w14:textId="77777777" w:rsidR="00C50A95" w:rsidRPr="00D016EC" w:rsidRDefault="00C50A95" w:rsidP="00416506">
            <w:pPr>
              <w:pStyle w:val="tablehead"/>
              <w:rPr>
                <w:ins w:id="23129" w:author="Author"/>
              </w:rPr>
            </w:pPr>
            <w:ins w:id="23130" w:author="Author">
              <w:r w:rsidRPr="00D016EC">
                <w:t>16th</w:t>
              </w:r>
            </w:ins>
          </w:p>
        </w:tc>
        <w:tc>
          <w:tcPr>
            <w:tcW w:w="400" w:type="dxa"/>
            <w:shd w:val="clear" w:color="auto" w:fill="auto"/>
            <w:vAlign w:val="bottom"/>
          </w:tcPr>
          <w:p w14:paraId="1E28726B" w14:textId="77777777" w:rsidR="00C50A95" w:rsidRPr="00D016EC" w:rsidRDefault="00C50A95" w:rsidP="00416506">
            <w:pPr>
              <w:pStyle w:val="tablehead"/>
              <w:rPr>
                <w:ins w:id="23131" w:author="Author"/>
              </w:rPr>
            </w:pPr>
            <w:ins w:id="23132" w:author="Author">
              <w:r w:rsidRPr="00D016EC">
                <w:t>17th</w:t>
              </w:r>
            </w:ins>
          </w:p>
        </w:tc>
        <w:tc>
          <w:tcPr>
            <w:tcW w:w="400" w:type="dxa"/>
            <w:shd w:val="clear" w:color="auto" w:fill="auto"/>
            <w:vAlign w:val="bottom"/>
          </w:tcPr>
          <w:p w14:paraId="10BA41C6" w14:textId="77777777" w:rsidR="00C50A95" w:rsidRPr="00D016EC" w:rsidRDefault="00C50A95" w:rsidP="00416506">
            <w:pPr>
              <w:pStyle w:val="tablehead"/>
              <w:rPr>
                <w:ins w:id="23133" w:author="Author"/>
              </w:rPr>
            </w:pPr>
            <w:ins w:id="23134" w:author="Author">
              <w:r w:rsidRPr="00D016EC">
                <w:t>18th</w:t>
              </w:r>
            </w:ins>
          </w:p>
        </w:tc>
        <w:tc>
          <w:tcPr>
            <w:tcW w:w="400" w:type="dxa"/>
            <w:shd w:val="clear" w:color="auto" w:fill="auto"/>
            <w:vAlign w:val="bottom"/>
          </w:tcPr>
          <w:p w14:paraId="547A06AB" w14:textId="77777777" w:rsidR="00C50A95" w:rsidRPr="00D016EC" w:rsidRDefault="00C50A95" w:rsidP="00416506">
            <w:pPr>
              <w:pStyle w:val="tablehead"/>
              <w:rPr>
                <w:ins w:id="23135" w:author="Author"/>
              </w:rPr>
            </w:pPr>
            <w:ins w:id="23136" w:author="Author">
              <w:r w:rsidRPr="00D016EC">
                <w:t>19th</w:t>
              </w:r>
            </w:ins>
          </w:p>
        </w:tc>
        <w:tc>
          <w:tcPr>
            <w:tcW w:w="400" w:type="dxa"/>
            <w:shd w:val="clear" w:color="auto" w:fill="auto"/>
            <w:vAlign w:val="bottom"/>
          </w:tcPr>
          <w:p w14:paraId="685EC1BC" w14:textId="77777777" w:rsidR="00C50A95" w:rsidRPr="00D016EC" w:rsidRDefault="00C50A95" w:rsidP="00416506">
            <w:pPr>
              <w:pStyle w:val="tablehead"/>
              <w:rPr>
                <w:ins w:id="23137" w:author="Author"/>
              </w:rPr>
            </w:pPr>
            <w:ins w:id="23138" w:author="Author">
              <w:r w:rsidRPr="00D016EC">
                <w:t>20th</w:t>
              </w:r>
            </w:ins>
          </w:p>
        </w:tc>
        <w:tc>
          <w:tcPr>
            <w:tcW w:w="400" w:type="dxa"/>
            <w:shd w:val="clear" w:color="auto" w:fill="auto"/>
            <w:vAlign w:val="bottom"/>
          </w:tcPr>
          <w:p w14:paraId="163B2D8E" w14:textId="77777777" w:rsidR="00C50A95" w:rsidRPr="00D016EC" w:rsidRDefault="00C50A95" w:rsidP="00416506">
            <w:pPr>
              <w:pStyle w:val="tablehead"/>
              <w:rPr>
                <w:ins w:id="23139" w:author="Author"/>
              </w:rPr>
            </w:pPr>
            <w:ins w:id="23140" w:author="Author">
              <w:r w:rsidRPr="00D016EC">
                <w:t>21st</w:t>
              </w:r>
            </w:ins>
          </w:p>
        </w:tc>
        <w:tc>
          <w:tcPr>
            <w:tcW w:w="440" w:type="dxa"/>
            <w:shd w:val="clear" w:color="auto" w:fill="auto"/>
            <w:vAlign w:val="bottom"/>
          </w:tcPr>
          <w:p w14:paraId="774F5568" w14:textId="77777777" w:rsidR="00C50A95" w:rsidRPr="00D016EC" w:rsidRDefault="00C50A95" w:rsidP="00416506">
            <w:pPr>
              <w:pStyle w:val="tablehead"/>
              <w:rPr>
                <w:ins w:id="23141" w:author="Author"/>
              </w:rPr>
            </w:pPr>
            <w:ins w:id="23142" w:author="Author">
              <w:r w:rsidRPr="00D016EC">
                <w:t>22nd</w:t>
              </w:r>
            </w:ins>
          </w:p>
        </w:tc>
        <w:tc>
          <w:tcPr>
            <w:tcW w:w="400" w:type="dxa"/>
            <w:shd w:val="clear" w:color="auto" w:fill="auto"/>
            <w:vAlign w:val="bottom"/>
          </w:tcPr>
          <w:p w14:paraId="398C7928" w14:textId="77777777" w:rsidR="00C50A95" w:rsidRPr="00D016EC" w:rsidRDefault="00C50A95" w:rsidP="00416506">
            <w:pPr>
              <w:pStyle w:val="tablehead"/>
              <w:rPr>
                <w:ins w:id="23143" w:author="Author"/>
              </w:rPr>
            </w:pPr>
            <w:ins w:id="23144" w:author="Author">
              <w:r w:rsidRPr="00D016EC">
                <w:t>23rd</w:t>
              </w:r>
            </w:ins>
          </w:p>
        </w:tc>
        <w:tc>
          <w:tcPr>
            <w:tcW w:w="400" w:type="dxa"/>
            <w:shd w:val="clear" w:color="auto" w:fill="auto"/>
            <w:vAlign w:val="bottom"/>
          </w:tcPr>
          <w:p w14:paraId="5D10CF78" w14:textId="77777777" w:rsidR="00C50A95" w:rsidRPr="00D016EC" w:rsidRDefault="00C50A95" w:rsidP="00416506">
            <w:pPr>
              <w:pStyle w:val="tablehead"/>
              <w:rPr>
                <w:ins w:id="23145" w:author="Author"/>
              </w:rPr>
            </w:pPr>
            <w:ins w:id="23146" w:author="Author">
              <w:r w:rsidRPr="00D016EC">
                <w:t>24th</w:t>
              </w:r>
            </w:ins>
          </w:p>
        </w:tc>
        <w:tc>
          <w:tcPr>
            <w:tcW w:w="400" w:type="dxa"/>
            <w:shd w:val="clear" w:color="auto" w:fill="auto"/>
            <w:vAlign w:val="bottom"/>
          </w:tcPr>
          <w:p w14:paraId="68F4038F" w14:textId="77777777" w:rsidR="00C50A95" w:rsidRPr="00D016EC" w:rsidRDefault="00C50A95" w:rsidP="00416506">
            <w:pPr>
              <w:pStyle w:val="tablehead"/>
              <w:rPr>
                <w:ins w:id="23147" w:author="Author"/>
              </w:rPr>
            </w:pPr>
            <w:ins w:id="23148" w:author="Author">
              <w:r w:rsidRPr="00D016EC">
                <w:t>25th</w:t>
              </w:r>
            </w:ins>
          </w:p>
        </w:tc>
        <w:tc>
          <w:tcPr>
            <w:tcW w:w="400" w:type="dxa"/>
            <w:shd w:val="clear" w:color="auto" w:fill="auto"/>
            <w:vAlign w:val="bottom"/>
          </w:tcPr>
          <w:p w14:paraId="74398466" w14:textId="77777777" w:rsidR="00C50A95" w:rsidRPr="00D016EC" w:rsidRDefault="00C50A95" w:rsidP="00416506">
            <w:pPr>
              <w:pStyle w:val="tablehead"/>
              <w:rPr>
                <w:ins w:id="23149" w:author="Author"/>
              </w:rPr>
            </w:pPr>
            <w:ins w:id="23150" w:author="Author">
              <w:r w:rsidRPr="00D016EC">
                <w:t>26th</w:t>
              </w:r>
            </w:ins>
          </w:p>
        </w:tc>
        <w:tc>
          <w:tcPr>
            <w:tcW w:w="460" w:type="dxa"/>
            <w:shd w:val="clear" w:color="auto" w:fill="auto"/>
            <w:vAlign w:val="bottom"/>
          </w:tcPr>
          <w:p w14:paraId="5D993C22" w14:textId="77777777" w:rsidR="00C50A95" w:rsidRPr="00D016EC" w:rsidRDefault="00C50A95" w:rsidP="00416506">
            <w:pPr>
              <w:pStyle w:val="tablehead"/>
              <w:rPr>
                <w:ins w:id="23151" w:author="Author"/>
              </w:rPr>
            </w:pPr>
            <w:ins w:id="23152" w:author="Author">
              <w:r w:rsidRPr="00D016EC">
                <w:t>27th and older</w:t>
              </w:r>
            </w:ins>
          </w:p>
        </w:tc>
      </w:tr>
      <w:tr w:rsidR="00C50A95" w:rsidRPr="00D016EC" w14:paraId="1CFE47AB" w14:textId="77777777" w:rsidTr="00416506">
        <w:trPr>
          <w:trHeight w:val="190"/>
          <w:ins w:id="23153" w:author="Author"/>
        </w:trPr>
        <w:tc>
          <w:tcPr>
            <w:tcW w:w="200" w:type="dxa"/>
            <w:tcBorders>
              <w:right w:val="nil"/>
            </w:tcBorders>
            <w:shd w:val="clear" w:color="auto" w:fill="auto"/>
            <w:vAlign w:val="bottom"/>
          </w:tcPr>
          <w:p w14:paraId="7D7D2B55" w14:textId="77777777" w:rsidR="00C50A95" w:rsidRPr="00D016EC" w:rsidRDefault="00C50A95" w:rsidP="00416506">
            <w:pPr>
              <w:pStyle w:val="tabletext11"/>
              <w:jc w:val="right"/>
              <w:rPr>
                <w:ins w:id="23154" w:author="Author"/>
              </w:rPr>
            </w:pPr>
            <w:ins w:id="23155" w:author="Author">
              <w:r w:rsidRPr="00D016EC">
                <w:t>$</w:t>
              </w:r>
            </w:ins>
          </w:p>
        </w:tc>
        <w:tc>
          <w:tcPr>
            <w:tcW w:w="1580" w:type="dxa"/>
            <w:tcBorders>
              <w:left w:val="nil"/>
            </w:tcBorders>
            <w:shd w:val="clear" w:color="auto" w:fill="auto"/>
            <w:vAlign w:val="bottom"/>
          </w:tcPr>
          <w:p w14:paraId="45F44AD9" w14:textId="77777777" w:rsidR="00C50A95" w:rsidRPr="00D016EC" w:rsidRDefault="00C50A95" w:rsidP="00416506">
            <w:pPr>
              <w:pStyle w:val="tabletext11"/>
              <w:tabs>
                <w:tab w:val="decimal" w:pos="640"/>
              </w:tabs>
              <w:rPr>
                <w:ins w:id="23156" w:author="Author"/>
              </w:rPr>
            </w:pPr>
            <w:ins w:id="23157" w:author="Author">
              <w:r w:rsidRPr="00D016EC">
                <w:t>0 to 999</w:t>
              </w:r>
            </w:ins>
          </w:p>
        </w:tc>
        <w:tc>
          <w:tcPr>
            <w:tcW w:w="680" w:type="dxa"/>
            <w:shd w:val="clear" w:color="auto" w:fill="auto"/>
            <w:noWrap/>
            <w:vAlign w:val="bottom"/>
          </w:tcPr>
          <w:p w14:paraId="47E8411F" w14:textId="77777777" w:rsidR="00C50A95" w:rsidRPr="00D016EC" w:rsidRDefault="00C50A95" w:rsidP="00416506">
            <w:pPr>
              <w:pStyle w:val="tabletext11"/>
              <w:jc w:val="center"/>
              <w:rPr>
                <w:ins w:id="23158" w:author="Author"/>
              </w:rPr>
            </w:pPr>
            <w:ins w:id="23159" w:author="Author">
              <w:r w:rsidRPr="00D016EC">
                <w:t>0.24</w:t>
              </w:r>
            </w:ins>
          </w:p>
        </w:tc>
        <w:tc>
          <w:tcPr>
            <w:tcW w:w="900" w:type="dxa"/>
            <w:shd w:val="clear" w:color="auto" w:fill="auto"/>
            <w:noWrap/>
            <w:vAlign w:val="bottom"/>
          </w:tcPr>
          <w:p w14:paraId="34171762" w14:textId="77777777" w:rsidR="00C50A95" w:rsidRPr="00D016EC" w:rsidRDefault="00C50A95" w:rsidP="00416506">
            <w:pPr>
              <w:pStyle w:val="tabletext11"/>
              <w:jc w:val="center"/>
              <w:rPr>
                <w:ins w:id="23160" w:author="Author"/>
              </w:rPr>
            </w:pPr>
            <w:ins w:id="23161" w:author="Author">
              <w:r w:rsidRPr="00D016EC">
                <w:t>0.24</w:t>
              </w:r>
            </w:ins>
          </w:p>
        </w:tc>
        <w:tc>
          <w:tcPr>
            <w:tcW w:w="400" w:type="dxa"/>
            <w:shd w:val="clear" w:color="auto" w:fill="auto"/>
            <w:noWrap/>
            <w:vAlign w:val="bottom"/>
          </w:tcPr>
          <w:p w14:paraId="74E8CB43" w14:textId="77777777" w:rsidR="00C50A95" w:rsidRPr="00D016EC" w:rsidRDefault="00C50A95" w:rsidP="00416506">
            <w:pPr>
              <w:pStyle w:val="tabletext11"/>
              <w:jc w:val="center"/>
              <w:rPr>
                <w:ins w:id="23162" w:author="Author"/>
              </w:rPr>
            </w:pPr>
            <w:ins w:id="23163" w:author="Author">
              <w:r w:rsidRPr="00D016EC">
                <w:t>0.24</w:t>
              </w:r>
            </w:ins>
          </w:p>
        </w:tc>
        <w:tc>
          <w:tcPr>
            <w:tcW w:w="400" w:type="dxa"/>
            <w:shd w:val="clear" w:color="auto" w:fill="auto"/>
            <w:noWrap/>
            <w:vAlign w:val="bottom"/>
          </w:tcPr>
          <w:p w14:paraId="21CAC02E" w14:textId="77777777" w:rsidR="00C50A95" w:rsidRPr="00D016EC" w:rsidRDefault="00C50A95" w:rsidP="00416506">
            <w:pPr>
              <w:pStyle w:val="tabletext11"/>
              <w:jc w:val="center"/>
              <w:rPr>
                <w:ins w:id="23164" w:author="Author"/>
              </w:rPr>
            </w:pPr>
            <w:ins w:id="23165" w:author="Author">
              <w:r w:rsidRPr="00D016EC">
                <w:t>0.23</w:t>
              </w:r>
            </w:ins>
          </w:p>
        </w:tc>
        <w:tc>
          <w:tcPr>
            <w:tcW w:w="400" w:type="dxa"/>
            <w:shd w:val="clear" w:color="auto" w:fill="auto"/>
            <w:noWrap/>
            <w:vAlign w:val="bottom"/>
          </w:tcPr>
          <w:p w14:paraId="7A3B5B7B" w14:textId="77777777" w:rsidR="00C50A95" w:rsidRPr="00D016EC" w:rsidRDefault="00C50A95" w:rsidP="00416506">
            <w:pPr>
              <w:pStyle w:val="tabletext11"/>
              <w:jc w:val="center"/>
              <w:rPr>
                <w:ins w:id="23166" w:author="Author"/>
              </w:rPr>
            </w:pPr>
            <w:ins w:id="23167" w:author="Author">
              <w:r w:rsidRPr="00D016EC">
                <w:t>0.22</w:t>
              </w:r>
            </w:ins>
          </w:p>
        </w:tc>
        <w:tc>
          <w:tcPr>
            <w:tcW w:w="400" w:type="dxa"/>
            <w:shd w:val="clear" w:color="auto" w:fill="auto"/>
            <w:noWrap/>
            <w:vAlign w:val="bottom"/>
          </w:tcPr>
          <w:p w14:paraId="5231756B" w14:textId="77777777" w:rsidR="00C50A95" w:rsidRPr="00D016EC" w:rsidRDefault="00C50A95" w:rsidP="00416506">
            <w:pPr>
              <w:pStyle w:val="tabletext11"/>
              <w:jc w:val="center"/>
              <w:rPr>
                <w:ins w:id="23168" w:author="Author"/>
              </w:rPr>
            </w:pPr>
            <w:ins w:id="23169" w:author="Author">
              <w:r w:rsidRPr="00D016EC">
                <w:t>0.20</w:t>
              </w:r>
            </w:ins>
          </w:p>
        </w:tc>
        <w:tc>
          <w:tcPr>
            <w:tcW w:w="400" w:type="dxa"/>
            <w:shd w:val="clear" w:color="auto" w:fill="auto"/>
            <w:noWrap/>
            <w:vAlign w:val="bottom"/>
          </w:tcPr>
          <w:p w14:paraId="4E726DE6" w14:textId="77777777" w:rsidR="00C50A95" w:rsidRPr="00D016EC" w:rsidRDefault="00C50A95" w:rsidP="00416506">
            <w:pPr>
              <w:pStyle w:val="tabletext11"/>
              <w:jc w:val="center"/>
              <w:rPr>
                <w:ins w:id="23170" w:author="Author"/>
              </w:rPr>
            </w:pPr>
            <w:ins w:id="23171" w:author="Author">
              <w:r w:rsidRPr="00D016EC">
                <w:t>0.19</w:t>
              </w:r>
            </w:ins>
          </w:p>
        </w:tc>
        <w:tc>
          <w:tcPr>
            <w:tcW w:w="400" w:type="dxa"/>
            <w:shd w:val="clear" w:color="auto" w:fill="auto"/>
            <w:noWrap/>
            <w:vAlign w:val="bottom"/>
          </w:tcPr>
          <w:p w14:paraId="16EEFD34" w14:textId="77777777" w:rsidR="00C50A95" w:rsidRPr="00D016EC" w:rsidRDefault="00C50A95" w:rsidP="00416506">
            <w:pPr>
              <w:pStyle w:val="tabletext11"/>
              <w:jc w:val="center"/>
              <w:rPr>
                <w:ins w:id="23172" w:author="Author"/>
              </w:rPr>
            </w:pPr>
            <w:ins w:id="23173" w:author="Author">
              <w:r w:rsidRPr="00D016EC">
                <w:t>0.18</w:t>
              </w:r>
            </w:ins>
          </w:p>
        </w:tc>
        <w:tc>
          <w:tcPr>
            <w:tcW w:w="400" w:type="dxa"/>
            <w:shd w:val="clear" w:color="auto" w:fill="auto"/>
            <w:noWrap/>
            <w:vAlign w:val="bottom"/>
          </w:tcPr>
          <w:p w14:paraId="697475E6" w14:textId="77777777" w:rsidR="00C50A95" w:rsidRPr="00D016EC" w:rsidRDefault="00C50A95" w:rsidP="00416506">
            <w:pPr>
              <w:pStyle w:val="tabletext11"/>
              <w:jc w:val="center"/>
              <w:rPr>
                <w:ins w:id="23174" w:author="Author"/>
              </w:rPr>
            </w:pPr>
            <w:ins w:id="23175" w:author="Author">
              <w:r w:rsidRPr="00D016EC">
                <w:t>0.17</w:t>
              </w:r>
            </w:ins>
          </w:p>
        </w:tc>
        <w:tc>
          <w:tcPr>
            <w:tcW w:w="400" w:type="dxa"/>
            <w:shd w:val="clear" w:color="auto" w:fill="auto"/>
            <w:noWrap/>
            <w:vAlign w:val="bottom"/>
          </w:tcPr>
          <w:p w14:paraId="33DBF9BB" w14:textId="77777777" w:rsidR="00C50A95" w:rsidRPr="00D016EC" w:rsidRDefault="00C50A95" w:rsidP="00416506">
            <w:pPr>
              <w:pStyle w:val="tabletext11"/>
              <w:jc w:val="center"/>
              <w:rPr>
                <w:ins w:id="23176" w:author="Author"/>
              </w:rPr>
            </w:pPr>
            <w:ins w:id="23177" w:author="Author">
              <w:r w:rsidRPr="00D016EC">
                <w:t>0.16</w:t>
              </w:r>
            </w:ins>
          </w:p>
        </w:tc>
        <w:tc>
          <w:tcPr>
            <w:tcW w:w="400" w:type="dxa"/>
            <w:shd w:val="clear" w:color="auto" w:fill="auto"/>
            <w:noWrap/>
            <w:vAlign w:val="bottom"/>
          </w:tcPr>
          <w:p w14:paraId="19085A78" w14:textId="77777777" w:rsidR="00C50A95" w:rsidRPr="00D016EC" w:rsidRDefault="00C50A95" w:rsidP="00416506">
            <w:pPr>
              <w:pStyle w:val="tabletext11"/>
              <w:jc w:val="center"/>
              <w:rPr>
                <w:ins w:id="23178" w:author="Author"/>
              </w:rPr>
            </w:pPr>
            <w:ins w:id="23179" w:author="Author">
              <w:r w:rsidRPr="00D016EC">
                <w:t>0.15</w:t>
              </w:r>
            </w:ins>
          </w:p>
        </w:tc>
        <w:tc>
          <w:tcPr>
            <w:tcW w:w="400" w:type="dxa"/>
            <w:shd w:val="clear" w:color="auto" w:fill="auto"/>
            <w:noWrap/>
            <w:vAlign w:val="bottom"/>
          </w:tcPr>
          <w:p w14:paraId="708377C5" w14:textId="77777777" w:rsidR="00C50A95" w:rsidRPr="00D016EC" w:rsidRDefault="00C50A95" w:rsidP="00416506">
            <w:pPr>
              <w:pStyle w:val="tabletext11"/>
              <w:jc w:val="center"/>
              <w:rPr>
                <w:ins w:id="23180" w:author="Author"/>
              </w:rPr>
            </w:pPr>
            <w:ins w:id="23181" w:author="Author">
              <w:r w:rsidRPr="00D016EC">
                <w:t>0.14</w:t>
              </w:r>
            </w:ins>
          </w:p>
        </w:tc>
        <w:tc>
          <w:tcPr>
            <w:tcW w:w="400" w:type="dxa"/>
            <w:shd w:val="clear" w:color="auto" w:fill="auto"/>
            <w:noWrap/>
            <w:vAlign w:val="bottom"/>
          </w:tcPr>
          <w:p w14:paraId="7E96BA06" w14:textId="77777777" w:rsidR="00C50A95" w:rsidRPr="00D016EC" w:rsidRDefault="00C50A95" w:rsidP="00416506">
            <w:pPr>
              <w:pStyle w:val="tabletext11"/>
              <w:jc w:val="center"/>
              <w:rPr>
                <w:ins w:id="23182" w:author="Author"/>
              </w:rPr>
            </w:pPr>
            <w:ins w:id="23183" w:author="Author">
              <w:r w:rsidRPr="00D016EC">
                <w:t>0.14</w:t>
              </w:r>
            </w:ins>
          </w:p>
        </w:tc>
        <w:tc>
          <w:tcPr>
            <w:tcW w:w="400" w:type="dxa"/>
            <w:shd w:val="clear" w:color="auto" w:fill="auto"/>
            <w:noWrap/>
            <w:vAlign w:val="bottom"/>
          </w:tcPr>
          <w:p w14:paraId="776B62F3" w14:textId="77777777" w:rsidR="00C50A95" w:rsidRPr="00D016EC" w:rsidRDefault="00C50A95" w:rsidP="00416506">
            <w:pPr>
              <w:pStyle w:val="tabletext11"/>
              <w:jc w:val="center"/>
              <w:rPr>
                <w:ins w:id="23184" w:author="Author"/>
              </w:rPr>
            </w:pPr>
            <w:ins w:id="23185" w:author="Author">
              <w:r w:rsidRPr="00D016EC">
                <w:t>0.13</w:t>
              </w:r>
            </w:ins>
          </w:p>
        </w:tc>
        <w:tc>
          <w:tcPr>
            <w:tcW w:w="400" w:type="dxa"/>
            <w:shd w:val="clear" w:color="auto" w:fill="auto"/>
            <w:noWrap/>
            <w:vAlign w:val="bottom"/>
          </w:tcPr>
          <w:p w14:paraId="6DBFFE55" w14:textId="77777777" w:rsidR="00C50A95" w:rsidRPr="00D016EC" w:rsidRDefault="00C50A95" w:rsidP="00416506">
            <w:pPr>
              <w:pStyle w:val="tabletext11"/>
              <w:jc w:val="center"/>
              <w:rPr>
                <w:ins w:id="23186" w:author="Author"/>
              </w:rPr>
            </w:pPr>
            <w:ins w:id="23187" w:author="Author">
              <w:r w:rsidRPr="00D016EC">
                <w:t>0.13</w:t>
              </w:r>
            </w:ins>
          </w:p>
        </w:tc>
        <w:tc>
          <w:tcPr>
            <w:tcW w:w="400" w:type="dxa"/>
            <w:shd w:val="clear" w:color="auto" w:fill="auto"/>
            <w:noWrap/>
            <w:vAlign w:val="bottom"/>
          </w:tcPr>
          <w:p w14:paraId="798CFF08" w14:textId="77777777" w:rsidR="00C50A95" w:rsidRPr="00D016EC" w:rsidRDefault="00C50A95" w:rsidP="00416506">
            <w:pPr>
              <w:pStyle w:val="tabletext11"/>
              <w:jc w:val="center"/>
              <w:rPr>
                <w:ins w:id="23188" w:author="Author"/>
              </w:rPr>
            </w:pPr>
            <w:ins w:id="23189" w:author="Author">
              <w:r w:rsidRPr="00D016EC">
                <w:t>0.12</w:t>
              </w:r>
            </w:ins>
          </w:p>
        </w:tc>
        <w:tc>
          <w:tcPr>
            <w:tcW w:w="400" w:type="dxa"/>
            <w:shd w:val="clear" w:color="auto" w:fill="auto"/>
            <w:noWrap/>
            <w:vAlign w:val="bottom"/>
          </w:tcPr>
          <w:p w14:paraId="3120D55C" w14:textId="77777777" w:rsidR="00C50A95" w:rsidRPr="00D016EC" w:rsidRDefault="00C50A95" w:rsidP="00416506">
            <w:pPr>
              <w:pStyle w:val="tabletext11"/>
              <w:jc w:val="center"/>
              <w:rPr>
                <w:ins w:id="23190" w:author="Author"/>
              </w:rPr>
            </w:pPr>
            <w:ins w:id="23191" w:author="Author">
              <w:r w:rsidRPr="00D016EC">
                <w:t>0.12</w:t>
              </w:r>
            </w:ins>
          </w:p>
        </w:tc>
        <w:tc>
          <w:tcPr>
            <w:tcW w:w="400" w:type="dxa"/>
            <w:shd w:val="clear" w:color="auto" w:fill="auto"/>
            <w:noWrap/>
            <w:vAlign w:val="bottom"/>
          </w:tcPr>
          <w:p w14:paraId="53A60336" w14:textId="77777777" w:rsidR="00C50A95" w:rsidRPr="00D016EC" w:rsidRDefault="00C50A95" w:rsidP="00416506">
            <w:pPr>
              <w:pStyle w:val="tabletext11"/>
              <w:jc w:val="center"/>
              <w:rPr>
                <w:ins w:id="23192" w:author="Author"/>
              </w:rPr>
            </w:pPr>
            <w:ins w:id="23193" w:author="Author">
              <w:r w:rsidRPr="00D016EC">
                <w:t>0.11</w:t>
              </w:r>
            </w:ins>
          </w:p>
        </w:tc>
        <w:tc>
          <w:tcPr>
            <w:tcW w:w="400" w:type="dxa"/>
            <w:shd w:val="clear" w:color="auto" w:fill="auto"/>
            <w:noWrap/>
            <w:vAlign w:val="bottom"/>
          </w:tcPr>
          <w:p w14:paraId="22D611D3" w14:textId="77777777" w:rsidR="00C50A95" w:rsidRPr="00D016EC" w:rsidRDefault="00C50A95" w:rsidP="00416506">
            <w:pPr>
              <w:pStyle w:val="tabletext11"/>
              <w:jc w:val="center"/>
              <w:rPr>
                <w:ins w:id="23194" w:author="Author"/>
              </w:rPr>
            </w:pPr>
            <w:ins w:id="23195" w:author="Author">
              <w:r w:rsidRPr="00D016EC">
                <w:t>0.11</w:t>
              </w:r>
            </w:ins>
          </w:p>
        </w:tc>
        <w:tc>
          <w:tcPr>
            <w:tcW w:w="400" w:type="dxa"/>
            <w:shd w:val="clear" w:color="auto" w:fill="auto"/>
            <w:noWrap/>
            <w:vAlign w:val="bottom"/>
          </w:tcPr>
          <w:p w14:paraId="09769203" w14:textId="77777777" w:rsidR="00C50A95" w:rsidRPr="00D016EC" w:rsidRDefault="00C50A95" w:rsidP="00416506">
            <w:pPr>
              <w:pStyle w:val="tabletext11"/>
              <w:jc w:val="center"/>
              <w:rPr>
                <w:ins w:id="23196" w:author="Author"/>
              </w:rPr>
            </w:pPr>
            <w:ins w:id="23197" w:author="Author">
              <w:r w:rsidRPr="00D016EC">
                <w:t>0.10</w:t>
              </w:r>
            </w:ins>
          </w:p>
        </w:tc>
        <w:tc>
          <w:tcPr>
            <w:tcW w:w="400" w:type="dxa"/>
            <w:shd w:val="clear" w:color="auto" w:fill="auto"/>
            <w:noWrap/>
            <w:vAlign w:val="bottom"/>
          </w:tcPr>
          <w:p w14:paraId="24CC4612" w14:textId="77777777" w:rsidR="00C50A95" w:rsidRPr="00D016EC" w:rsidRDefault="00C50A95" w:rsidP="00416506">
            <w:pPr>
              <w:pStyle w:val="tabletext11"/>
              <w:jc w:val="center"/>
              <w:rPr>
                <w:ins w:id="23198" w:author="Author"/>
              </w:rPr>
            </w:pPr>
            <w:ins w:id="23199" w:author="Author">
              <w:r w:rsidRPr="00D016EC">
                <w:t>0.10</w:t>
              </w:r>
            </w:ins>
          </w:p>
        </w:tc>
        <w:tc>
          <w:tcPr>
            <w:tcW w:w="400" w:type="dxa"/>
            <w:shd w:val="clear" w:color="auto" w:fill="auto"/>
            <w:noWrap/>
            <w:vAlign w:val="bottom"/>
          </w:tcPr>
          <w:p w14:paraId="4BA8F73B" w14:textId="77777777" w:rsidR="00C50A95" w:rsidRPr="00D016EC" w:rsidRDefault="00C50A95" w:rsidP="00416506">
            <w:pPr>
              <w:pStyle w:val="tabletext11"/>
              <w:jc w:val="center"/>
              <w:rPr>
                <w:ins w:id="23200" w:author="Author"/>
              </w:rPr>
            </w:pPr>
            <w:ins w:id="23201" w:author="Author">
              <w:r w:rsidRPr="00D016EC">
                <w:t>0.10</w:t>
              </w:r>
            </w:ins>
          </w:p>
        </w:tc>
        <w:tc>
          <w:tcPr>
            <w:tcW w:w="440" w:type="dxa"/>
            <w:shd w:val="clear" w:color="auto" w:fill="auto"/>
            <w:noWrap/>
            <w:vAlign w:val="bottom"/>
          </w:tcPr>
          <w:p w14:paraId="2C217258" w14:textId="77777777" w:rsidR="00C50A95" w:rsidRPr="00D016EC" w:rsidRDefault="00C50A95" w:rsidP="00416506">
            <w:pPr>
              <w:pStyle w:val="tabletext11"/>
              <w:jc w:val="center"/>
              <w:rPr>
                <w:ins w:id="23202" w:author="Author"/>
              </w:rPr>
            </w:pPr>
            <w:ins w:id="23203" w:author="Author">
              <w:r w:rsidRPr="00D016EC">
                <w:t>0.09</w:t>
              </w:r>
            </w:ins>
          </w:p>
        </w:tc>
        <w:tc>
          <w:tcPr>
            <w:tcW w:w="400" w:type="dxa"/>
            <w:shd w:val="clear" w:color="auto" w:fill="auto"/>
            <w:noWrap/>
            <w:vAlign w:val="bottom"/>
          </w:tcPr>
          <w:p w14:paraId="1A2C60A1" w14:textId="77777777" w:rsidR="00C50A95" w:rsidRPr="00D016EC" w:rsidRDefault="00C50A95" w:rsidP="00416506">
            <w:pPr>
              <w:pStyle w:val="tabletext11"/>
              <w:jc w:val="center"/>
              <w:rPr>
                <w:ins w:id="23204" w:author="Author"/>
              </w:rPr>
            </w:pPr>
            <w:ins w:id="23205" w:author="Author">
              <w:r w:rsidRPr="00D016EC">
                <w:t>0.09</w:t>
              </w:r>
            </w:ins>
          </w:p>
        </w:tc>
        <w:tc>
          <w:tcPr>
            <w:tcW w:w="400" w:type="dxa"/>
            <w:shd w:val="clear" w:color="auto" w:fill="auto"/>
            <w:noWrap/>
            <w:vAlign w:val="bottom"/>
          </w:tcPr>
          <w:p w14:paraId="3383BEFB" w14:textId="77777777" w:rsidR="00C50A95" w:rsidRPr="00D016EC" w:rsidRDefault="00C50A95" w:rsidP="00416506">
            <w:pPr>
              <w:pStyle w:val="tabletext11"/>
              <w:jc w:val="center"/>
              <w:rPr>
                <w:ins w:id="23206" w:author="Author"/>
              </w:rPr>
            </w:pPr>
            <w:ins w:id="23207" w:author="Author">
              <w:r w:rsidRPr="00D016EC">
                <w:t>0.09</w:t>
              </w:r>
            </w:ins>
          </w:p>
        </w:tc>
        <w:tc>
          <w:tcPr>
            <w:tcW w:w="400" w:type="dxa"/>
            <w:shd w:val="clear" w:color="auto" w:fill="auto"/>
            <w:noWrap/>
            <w:vAlign w:val="bottom"/>
          </w:tcPr>
          <w:p w14:paraId="60426964" w14:textId="77777777" w:rsidR="00C50A95" w:rsidRPr="00D016EC" w:rsidRDefault="00C50A95" w:rsidP="00416506">
            <w:pPr>
              <w:pStyle w:val="tabletext11"/>
              <w:jc w:val="center"/>
              <w:rPr>
                <w:ins w:id="23208" w:author="Author"/>
              </w:rPr>
            </w:pPr>
            <w:ins w:id="23209" w:author="Author">
              <w:r w:rsidRPr="00D016EC">
                <w:t>0.08</w:t>
              </w:r>
            </w:ins>
          </w:p>
        </w:tc>
        <w:tc>
          <w:tcPr>
            <w:tcW w:w="400" w:type="dxa"/>
            <w:shd w:val="clear" w:color="auto" w:fill="auto"/>
            <w:noWrap/>
            <w:vAlign w:val="bottom"/>
          </w:tcPr>
          <w:p w14:paraId="6ED202BB" w14:textId="77777777" w:rsidR="00C50A95" w:rsidRPr="00D016EC" w:rsidRDefault="00C50A95" w:rsidP="00416506">
            <w:pPr>
              <w:pStyle w:val="tabletext11"/>
              <w:jc w:val="center"/>
              <w:rPr>
                <w:ins w:id="23210" w:author="Author"/>
              </w:rPr>
            </w:pPr>
            <w:ins w:id="23211" w:author="Author">
              <w:r w:rsidRPr="00D016EC">
                <w:t>0.08</w:t>
              </w:r>
            </w:ins>
          </w:p>
        </w:tc>
        <w:tc>
          <w:tcPr>
            <w:tcW w:w="460" w:type="dxa"/>
            <w:shd w:val="clear" w:color="auto" w:fill="auto"/>
            <w:noWrap/>
            <w:vAlign w:val="bottom"/>
          </w:tcPr>
          <w:p w14:paraId="09BFC53C" w14:textId="77777777" w:rsidR="00C50A95" w:rsidRPr="00D016EC" w:rsidRDefault="00C50A95" w:rsidP="00416506">
            <w:pPr>
              <w:pStyle w:val="tabletext11"/>
              <w:jc w:val="center"/>
              <w:rPr>
                <w:ins w:id="23212" w:author="Author"/>
              </w:rPr>
            </w:pPr>
            <w:ins w:id="23213" w:author="Author">
              <w:r w:rsidRPr="00D016EC">
                <w:t>0.08</w:t>
              </w:r>
            </w:ins>
          </w:p>
        </w:tc>
      </w:tr>
      <w:tr w:rsidR="00C50A95" w:rsidRPr="00D016EC" w14:paraId="3DDA0C83" w14:textId="77777777" w:rsidTr="00416506">
        <w:trPr>
          <w:trHeight w:val="190"/>
          <w:ins w:id="23214" w:author="Author"/>
        </w:trPr>
        <w:tc>
          <w:tcPr>
            <w:tcW w:w="200" w:type="dxa"/>
            <w:tcBorders>
              <w:right w:val="nil"/>
            </w:tcBorders>
            <w:shd w:val="clear" w:color="auto" w:fill="auto"/>
            <w:vAlign w:val="bottom"/>
          </w:tcPr>
          <w:p w14:paraId="62103FCA" w14:textId="77777777" w:rsidR="00C50A95" w:rsidRPr="00D016EC" w:rsidRDefault="00C50A95" w:rsidP="00416506">
            <w:pPr>
              <w:pStyle w:val="tabletext11"/>
              <w:jc w:val="right"/>
              <w:rPr>
                <w:ins w:id="23215" w:author="Author"/>
              </w:rPr>
            </w:pPr>
          </w:p>
        </w:tc>
        <w:tc>
          <w:tcPr>
            <w:tcW w:w="1580" w:type="dxa"/>
            <w:tcBorders>
              <w:left w:val="nil"/>
            </w:tcBorders>
            <w:shd w:val="clear" w:color="auto" w:fill="auto"/>
            <w:vAlign w:val="bottom"/>
          </w:tcPr>
          <w:p w14:paraId="246C0BF7" w14:textId="77777777" w:rsidR="00C50A95" w:rsidRPr="00D016EC" w:rsidRDefault="00C50A95" w:rsidP="00416506">
            <w:pPr>
              <w:pStyle w:val="tabletext11"/>
              <w:tabs>
                <w:tab w:val="decimal" w:pos="640"/>
              </w:tabs>
              <w:rPr>
                <w:ins w:id="23216" w:author="Author"/>
              </w:rPr>
            </w:pPr>
            <w:ins w:id="23217" w:author="Author">
              <w:r w:rsidRPr="00D016EC">
                <w:t>1,000 to 1,999</w:t>
              </w:r>
            </w:ins>
          </w:p>
        </w:tc>
        <w:tc>
          <w:tcPr>
            <w:tcW w:w="680" w:type="dxa"/>
            <w:shd w:val="clear" w:color="auto" w:fill="auto"/>
            <w:noWrap/>
            <w:vAlign w:val="bottom"/>
          </w:tcPr>
          <w:p w14:paraId="6013C591" w14:textId="77777777" w:rsidR="00C50A95" w:rsidRPr="00D016EC" w:rsidRDefault="00C50A95" w:rsidP="00416506">
            <w:pPr>
              <w:pStyle w:val="tabletext11"/>
              <w:jc w:val="center"/>
              <w:rPr>
                <w:ins w:id="23218" w:author="Author"/>
              </w:rPr>
            </w:pPr>
            <w:ins w:id="23219" w:author="Author">
              <w:r w:rsidRPr="00D016EC">
                <w:t>0.29</w:t>
              </w:r>
            </w:ins>
          </w:p>
        </w:tc>
        <w:tc>
          <w:tcPr>
            <w:tcW w:w="900" w:type="dxa"/>
            <w:shd w:val="clear" w:color="auto" w:fill="auto"/>
            <w:noWrap/>
            <w:vAlign w:val="bottom"/>
          </w:tcPr>
          <w:p w14:paraId="718F2669" w14:textId="77777777" w:rsidR="00C50A95" w:rsidRPr="00D016EC" w:rsidRDefault="00C50A95" w:rsidP="00416506">
            <w:pPr>
              <w:pStyle w:val="tabletext11"/>
              <w:jc w:val="center"/>
              <w:rPr>
                <w:ins w:id="23220" w:author="Author"/>
              </w:rPr>
            </w:pPr>
            <w:ins w:id="23221" w:author="Author">
              <w:r w:rsidRPr="00D016EC">
                <w:t>0.29</w:t>
              </w:r>
            </w:ins>
          </w:p>
        </w:tc>
        <w:tc>
          <w:tcPr>
            <w:tcW w:w="400" w:type="dxa"/>
            <w:shd w:val="clear" w:color="auto" w:fill="auto"/>
            <w:noWrap/>
            <w:vAlign w:val="bottom"/>
          </w:tcPr>
          <w:p w14:paraId="1BC18913" w14:textId="77777777" w:rsidR="00C50A95" w:rsidRPr="00D016EC" w:rsidRDefault="00C50A95" w:rsidP="00416506">
            <w:pPr>
              <w:pStyle w:val="tabletext11"/>
              <w:jc w:val="center"/>
              <w:rPr>
                <w:ins w:id="23222" w:author="Author"/>
              </w:rPr>
            </w:pPr>
            <w:ins w:id="23223" w:author="Author">
              <w:r w:rsidRPr="00D016EC">
                <w:t>0.29</w:t>
              </w:r>
            </w:ins>
          </w:p>
        </w:tc>
        <w:tc>
          <w:tcPr>
            <w:tcW w:w="400" w:type="dxa"/>
            <w:shd w:val="clear" w:color="auto" w:fill="auto"/>
            <w:noWrap/>
            <w:vAlign w:val="bottom"/>
          </w:tcPr>
          <w:p w14:paraId="6AB46C5A" w14:textId="77777777" w:rsidR="00C50A95" w:rsidRPr="00D016EC" w:rsidRDefault="00C50A95" w:rsidP="00416506">
            <w:pPr>
              <w:pStyle w:val="tabletext11"/>
              <w:jc w:val="center"/>
              <w:rPr>
                <w:ins w:id="23224" w:author="Author"/>
              </w:rPr>
            </w:pPr>
            <w:ins w:id="23225" w:author="Author">
              <w:r w:rsidRPr="00D016EC">
                <w:t>0.28</w:t>
              </w:r>
            </w:ins>
          </w:p>
        </w:tc>
        <w:tc>
          <w:tcPr>
            <w:tcW w:w="400" w:type="dxa"/>
            <w:shd w:val="clear" w:color="auto" w:fill="auto"/>
            <w:noWrap/>
            <w:vAlign w:val="bottom"/>
          </w:tcPr>
          <w:p w14:paraId="26AD995B" w14:textId="77777777" w:rsidR="00C50A95" w:rsidRPr="00D016EC" w:rsidRDefault="00C50A95" w:rsidP="00416506">
            <w:pPr>
              <w:pStyle w:val="tabletext11"/>
              <w:jc w:val="center"/>
              <w:rPr>
                <w:ins w:id="23226" w:author="Author"/>
              </w:rPr>
            </w:pPr>
            <w:ins w:id="23227" w:author="Author">
              <w:r w:rsidRPr="00D016EC">
                <w:t>0.26</w:t>
              </w:r>
            </w:ins>
          </w:p>
        </w:tc>
        <w:tc>
          <w:tcPr>
            <w:tcW w:w="400" w:type="dxa"/>
            <w:shd w:val="clear" w:color="auto" w:fill="auto"/>
            <w:noWrap/>
            <w:vAlign w:val="bottom"/>
          </w:tcPr>
          <w:p w14:paraId="6CE0F7AC" w14:textId="77777777" w:rsidR="00C50A95" w:rsidRPr="00D016EC" w:rsidRDefault="00C50A95" w:rsidP="00416506">
            <w:pPr>
              <w:pStyle w:val="tabletext11"/>
              <w:jc w:val="center"/>
              <w:rPr>
                <w:ins w:id="23228" w:author="Author"/>
              </w:rPr>
            </w:pPr>
            <w:ins w:id="23229" w:author="Author">
              <w:r w:rsidRPr="00D016EC">
                <w:t>0.24</w:t>
              </w:r>
            </w:ins>
          </w:p>
        </w:tc>
        <w:tc>
          <w:tcPr>
            <w:tcW w:w="400" w:type="dxa"/>
            <w:shd w:val="clear" w:color="auto" w:fill="auto"/>
            <w:noWrap/>
            <w:vAlign w:val="bottom"/>
          </w:tcPr>
          <w:p w14:paraId="0D8A637E" w14:textId="77777777" w:rsidR="00C50A95" w:rsidRPr="00D016EC" w:rsidRDefault="00C50A95" w:rsidP="00416506">
            <w:pPr>
              <w:pStyle w:val="tabletext11"/>
              <w:jc w:val="center"/>
              <w:rPr>
                <w:ins w:id="23230" w:author="Author"/>
              </w:rPr>
            </w:pPr>
            <w:ins w:id="23231" w:author="Author">
              <w:r w:rsidRPr="00D016EC">
                <w:t>0.23</w:t>
              </w:r>
            </w:ins>
          </w:p>
        </w:tc>
        <w:tc>
          <w:tcPr>
            <w:tcW w:w="400" w:type="dxa"/>
            <w:shd w:val="clear" w:color="auto" w:fill="auto"/>
            <w:noWrap/>
            <w:vAlign w:val="bottom"/>
          </w:tcPr>
          <w:p w14:paraId="1117A2BB" w14:textId="77777777" w:rsidR="00C50A95" w:rsidRPr="00D016EC" w:rsidRDefault="00C50A95" w:rsidP="00416506">
            <w:pPr>
              <w:pStyle w:val="tabletext11"/>
              <w:jc w:val="center"/>
              <w:rPr>
                <w:ins w:id="23232" w:author="Author"/>
              </w:rPr>
            </w:pPr>
            <w:ins w:id="23233" w:author="Author">
              <w:r w:rsidRPr="00D016EC">
                <w:t>0.22</w:t>
              </w:r>
            </w:ins>
          </w:p>
        </w:tc>
        <w:tc>
          <w:tcPr>
            <w:tcW w:w="400" w:type="dxa"/>
            <w:shd w:val="clear" w:color="auto" w:fill="auto"/>
            <w:noWrap/>
            <w:vAlign w:val="bottom"/>
          </w:tcPr>
          <w:p w14:paraId="52CA9E20" w14:textId="77777777" w:rsidR="00C50A95" w:rsidRPr="00D016EC" w:rsidRDefault="00C50A95" w:rsidP="00416506">
            <w:pPr>
              <w:pStyle w:val="tabletext11"/>
              <w:jc w:val="center"/>
              <w:rPr>
                <w:ins w:id="23234" w:author="Author"/>
              </w:rPr>
            </w:pPr>
            <w:ins w:id="23235" w:author="Author">
              <w:r w:rsidRPr="00D016EC">
                <w:t>0.20</w:t>
              </w:r>
            </w:ins>
          </w:p>
        </w:tc>
        <w:tc>
          <w:tcPr>
            <w:tcW w:w="400" w:type="dxa"/>
            <w:shd w:val="clear" w:color="auto" w:fill="auto"/>
            <w:noWrap/>
            <w:vAlign w:val="bottom"/>
          </w:tcPr>
          <w:p w14:paraId="42210253" w14:textId="77777777" w:rsidR="00C50A95" w:rsidRPr="00D016EC" w:rsidRDefault="00C50A95" w:rsidP="00416506">
            <w:pPr>
              <w:pStyle w:val="tabletext11"/>
              <w:jc w:val="center"/>
              <w:rPr>
                <w:ins w:id="23236" w:author="Author"/>
              </w:rPr>
            </w:pPr>
            <w:ins w:id="23237" w:author="Author">
              <w:r w:rsidRPr="00D016EC">
                <w:t>0.19</w:t>
              </w:r>
            </w:ins>
          </w:p>
        </w:tc>
        <w:tc>
          <w:tcPr>
            <w:tcW w:w="400" w:type="dxa"/>
            <w:shd w:val="clear" w:color="auto" w:fill="auto"/>
            <w:noWrap/>
            <w:vAlign w:val="bottom"/>
          </w:tcPr>
          <w:p w14:paraId="0762F5AF" w14:textId="77777777" w:rsidR="00C50A95" w:rsidRPr="00D016EC" w:rsidRDefault="00C50A95" w:rsidP="00416506">
            <w:pPr>
              <w:pStyle w:val="tabletext11"/>
              <w:jc w:val="center"/>
              <w:rPr>
                <w:ins w:id="23238" w:author="Author"/>
              </w:rPr>
            </w:pPr>
            <w:ins w:id="23239" w:author="Author">
              <w:r w:rsidRPr="00D016EC">
                <w:t>0.18</w:t>
              </w:r>
            </w:ins>
          </w:p>
        </w:tc>
        <w:tc>
          <w:tcPr>
            <w:tcW w:w="400" w:type="dxa"/>
            <w:shd w:val="clear" w:color="auto" w:fill="auto"/>
            <w:noWrap/>
            <w:vAlign w:val="bottom"/>
          </w:tcPr>
          <w:p w14:paraId="7A77F1A5" w14:textId="77777777" w:rsidR="00C50A95" w:rsidRPr="00D016EC" w:rsidRDefault="00C50A95" w:rsidP="00416506">
            <w:pPr>
              <w:pStyle w:val="tabletext11"/>
              <w:jc w:val="center"/>
              <w:rPr>
                <w:ins w:id="23240" w:author="Author"/>
              </w:rPr>
            </w:pPr>
            <w:ins w:id="23241" w:author="Author">
              <w:r w:rsidRPr="00D016EC">
                <w:t>0.18</w:t>
              </w:r>
            </w:ins>
          </w:p>
        </w:tc>
        <w:tc>
          <w:tcPr>
            <w:tcW w:w="400" w:type="dxa"/>
            <w:shd w:val="clear" w:color="auto" w:fill="auto"/>
            <w:noWrap/>
            <w:vAlign w:val="bottom"/>
          </w:tcPr>
          <w:p w14:paraId="667E342F" w14:textId="77777777" w:rsidR="00C50A95" w:rsidRPr="00D016EC" w:rsidRDefault="00C50A95" w:rsidP="00416506">
            <w:pPr>
              <w:pStyle w:val="tabletext11"/>
              <w:jc w:val="center"/>
              <w:rPr>
                <w:ins w:id="23242" w:author="Author"/>
              </w:rPr>
            </w:pPr>
            <w:ins w:id="23243" w:author="Author">
              <w:r w:rsidRPr="00D016EC">
                <w:t>0.17</w:t>
              </w:r>
            </w:ins>
          </w:p>
        </w:tc>
        <w:tc>
          <w:tcPr>
            <w:tcW w:w="400" w:type="dxa"/>
            <w:shd w:val="clear" w:color="auto" w:fill="auto"/>
            <w:noWrap/>
            <w:vAlign w:val="bottom"/>
          </w:tcPr>
          <w:p w14:paraId="12A4E8FC" w14:textId="77777777" w:rsidR="00C50A95" w:rsidRPr="00D016EC" w:rsidRDefault="00C50A95" w:rsidP="00416506">
            <w:pPr>
              <w:pStyle w:val="tabletext11"/>
              <w:jc w:val="center"/>
              <w:rPr>
                <w:ins w:id="23244" w:author="Author"/>
              </w:rPr>
            </w:pPr>
            <w:ins w:id="23245" w:author="Author">
              <w:r w:rsidRPr="00D016EC">
                <w:t>0.16</w:t>
              </w:r>
            </w:ins>
          </w:p>
        </w:tc>
        <w:tc>
          <w:tcPr>
            <w:tcW w:w="400" w:type="dxa"/>
            <w:shd w:val="clear" w:color="auto" w:fill="auto"/>
            <w:noWrap/>
            <w:vAlign w:val="bottom"/>
          </w:tcPr>
          <w:p w14:paraId="5B8AD354" w14:textId="77777777" w:rsidR="00C50A95" w:rsidRPr="00D016EC" w:rsidRDefault="00C50A95" w:rsidP="00416506">
            <w:pPr>
              <w:pStyle w:val="tabletext11"/>
              <w:jc w:val="center"/>
              <w:rPr>
                <w:ins w:id="23246" w:author="Author"/>
              </w:rPr>
            </w:pPr>
            <w:ins w:id="23247" w:author="Author">
              <w:r w:rsidRPr="00D016EC">
                <w:t>0.16</w:t>
              </w:r>
            </w:ins>
          </w:p>
        </w:tc>
        <w:tc>
          <w:tcPr>
            <w:tcW w:w="400" w:type="dxa"/>
            <w:shd w:val="clear" w:color="auto" w:fill="auto"/>
            <w:noWrap/>
            <w:vAlign w:val="bottom"/>
          </w:tcPr>
          <w:p w14:paraId="77DA17CD" w14:textId="77777777" w:rsidR="00C50A95" w:rsidRPr="00D016EC" w:rsidRDefault="00C50A95" w:rsidP="00416506">
            <w:pPr>
              <w:pStyle w:val="tabletext11"/>
              <w:jc w:val="center"/>
              <w:rPr>
                <w:ins w:id="23248" w:author="Author"/>
              </w:rPr>
            </w:pPr>
            <w:ins w:id="23249" w:author="Author">
              <w:r w:rsidRPr="00D016EC">
                <w:t>0.15</w:t>
              </w:r>
            </w:ins>
          </w:p>
        </w:tc>
        <w:tc>
          <w:tcPr>
            <w:tcW w:w="400" w:type="dxa"/>
            <w:shd w:val="clear" w:color="auto" w:fill="auto"/>
            <w:noWrap/>
            <w:vAlign w:val="bottom"/>
          </w:tcPr>
          <w:p w14:paraId="04D00EF5" w14:textId="77777777" w:rsidR="00C50A95" w:rsidRPr="00D016EC" w:rsidRDefault="00C50A95" w:rsidP="00416506">
            <w:pPr>
              <w:pStyle w:val="tabletext11"/>
              <w:jc w:val="center"/>
              <w:rPr>
                <w:ins w:id="23250" w:author="Author"/>
              </w:rPr>
            </w:pPr>
            <w:ins w:id="23251" w:author="Author">
              <w:r w:rsidRPr="00D016EC">
                <w:t>0.14</w:t>
              </w:r>
            </w:ins>
          </w:p>
        </w:tc>
        <w:tc>
          <w:tcPr>
            <w:tcW w:w="400" w:type="dxa"/>
            <w:shd w:val="clear" w:color="auto" w:fill="auto"/>
            <w:noWrap/>
            <w:vAlign w:val="bottom"/>
          </w:tcPr>
          <w:p w14:paraId="3CDA8DAB" w14:textId="77777777" w:rsidR="00C50A95" w:rsidRPr="00D016EC" w:rsidRDefault="00C50A95" w:rsidP="00416506">
            <w:pPr>
              <w:pStyle w:val="tabletext11"/>
              <w:jc w:val="center"/>
              <w:rPr>
                <w:ins w:id="23252" w:author="Author"/>
              </w:rPr>
            </w:pPr>
            <w:ins w:id="23253" w:author="Author">
              <w:r w:rsidRPr="00D016EC">
                <w:t>0.14</w:t>
              </w:r>
            </w:ins>
          </w:p>
        </w:tc>
        <w:tc>
          <w:tcPr>
            <w:tcW w:w="400" w:type="dxa"/>
            <w:shd w:val="clear" w:color="auto" w:fill="auto"/>
            <w:noWrap/>
            <w:vAlign w:val="bottom"/>
          </w:tcPr>
          <w:p w14:paraId="2779A999" w14:textId="77777777" w:rsidR="00C50A95" w:rsidRPr="00D016EC" w:rsidRDefault="00C50A95" w:rsidP="00416506">
            <w:pPr>
              <w:pStyle w:val="tabletext11"/>
              <w:jc w:val="center"/>
              <w:rPr>
                <w:ins w:id="23254" w:author="Author"/>
              </w:rPr>
            </w:pPr>
            <w:ins w:id="23255" w:author="Author">
              <w:r w:rsidRPr="00D016EC">
                <w:t>0.13</w:t>
              </w:r>
            </w:ins>
          </w:p>
        </w:tc>
        <w:tc>
          <w:tcPr>
            <w:tcW w:w="400" w:type="dxa"/>
            <w:shd w:val="clear" w:color="auto" w:fill="auto"/>
            <w:noWrap/>
            <w:vAlign w:val="bottom"/>
          </w:tcPr>
          <w:p w14:paraId="016C0935" w14:textId="77777777" w:rsidR="00C50A95" w:rsidRPr="00D016EC" w:rsidRDefault="00C50A95" w:rsidP="00416506">
            <w:pPr>
              <w:pStyle w:val="tabletext11"/>
              <w:jc w:val="center"/>
              <w:rPr>
                <w:ins w:id="23256" w:author="Author"/>
              </w:rPr>
            </w:pPr>
            <w:ins w:id="23257" w:author="Author">
              <w:r w:rsidRPr="00D016EC">
                <w:t>0.13</w:t>
              </w:r>
            </w:ins>
          </w:p>
        </w:tc>
        <w:tc>
          <w:tcPr>
            <w:tcW w:w="400" w:type="dxa"/>
            <w:shd w:val="clear" w:color="auto" w:fill="auto"/>
            <w:noWrap/>
            <w:vAlign w:val="bottom"/>
          </w:tcPr>
          <w:p w14:paraId="28A9F9B1" w14:textId="77777777" w:rsidR="00C50A95" w:rsidRPr="00D016EC" w:rsidRDefault="00C50A95" w:rsidP="00416506">
            <w:pPr>
              <w:pStyle w:val="tabletext11"/>
              <w:jc w:val="center"/>
              <w:rPr>
                <w:ins w:id="23258" w:author="Author"/>
              </w:rPr>
            </w:pPr>
            <w:ins w:id="23259" w:author="Author">
              <w:r w:rsidRPr="00D016EC">
                <w:t>0.12</w:t>
              </w:r>
            </w:ins>
          </w:p>
        </w:tc>
        <w:tc>
          <w:tcPr>
            <w:tcW w:w="400" w:type="dxa"/>
            <w:shd w:val="clear" w:color="auto" w:fill="auto"/>
            <w:noWrap/>
            <w:vAlign w:val="bottom"/>
          </w:tcPr>
          <w:p w14:paraId="1BDCC110" w14:textId="77777777" w:rsidR="00C50A95" w:rsidRPr="00D016EC" w:rsidRDefault="00C50A95" w:rsidP="00416506">
            <w:pPr>
              <w:pStyle w:val="tabletext11"/>
              <w:jc w:val="center"/>
              <w:rPr>
                <w:ins w:id="23260" w:author="Author"/>
              </w:rPr>
            </w:pPr>
            <w:ins w:id="23261" w:author="Author">
              <w:r w:rsidRPr="00D016EC">
                <w:t>0.12</w:t>
              </w:r>
            </w:ins>
          </w:p>
        </w:tc>
        <w:tc>
          <w:tcPr>
            <w:tcW w:w="440" w:type="dxa"/>
            <w:shd w:val="clear" w:color="auto" w:fill="auto"/>
            <w:noWrap/>
            <w:vAlign w:val="bottom"/>
          </w:tcPr>
          <w:p w14:paraId="7EE745E8" w14:textId="77777777" w:rsidR="00C50A95" w:rsidRPr="00D016EC" w:rsidRDefault="00C50A95" w:rsidP="00416506">
            <w:pPr>
              <w:pStyle w:val="tabletext11"/>
              <w:jc w:val="center"/>
              <w:rPr>
                <w:ins w:id="23262" w:author="Author"/>
              </w:rPr>
            </w:pPr>
            <w:ins w:id="23263" w:author="Author">
              <w:r w:rsidRPr="00D016EC">
                <w:t>0.11</w:t>
              </w:r>
            </w:ins>
          </w:p>
        </w:tc>
        <w:tc>
          <w:tcPr>
            <w:tcW w:w="400" w:type="dxa"/>
            <w:shd w:val="clear" w:color="auto" w:fill="auto"/>
            <w:noWrap/>
            <w:vAlign w:val="bottom"/>
          </w:tcPr>
          <w:p w14:paraId="0971DB98" w14:textId="77777777" w:rsidR="00C50A95" w:rsidRPr="00D016EC" w:rsidRDefault="00C50A95" w:rsidP="00416506">
            <w:pPr>
              <w:pStyle w:val="tabletext11"/>
              <w:jc w:val="center"/>
              <w:rPr>
                <w:ins w:id="23264" w:author="Author"/>
              </w:rPr>
            </w:pPr>
            <w:ins w:id="23265" w:author="Author">
              <w:r w:rsidRPr="00D016EC">
                <w:t>0.11</w:t>
              </w:r>
            </w:ins>
          </w:p>
        </w:tc>
        <w:tc>
          <w:tcPr>
            <w:tcW w:w="400" w:type="dxa"/>
            <w:shd w:val="clear" w:color="auto" w:fill="auto"/>
            <w:noWrap/>
            <w:vAlign w:val="bottom"/>
          </w:tcPr>
          <w:p w14:paraId="70020D4A" w14:textId="77777777" w:rsidR="00C50A95" w:rsidRPr="00D016EC" w:rsidRDefault="00C50A95" w:rsidP="00416506">
            <w:pPr>
              <w:pStyle w:val="tabletext11"/>
              <w:jc w:val="center"/>
              <w:rPr>
                <w:ins w:id="23266" w:author="Author"/>
              </w:rPr>
            </w:pPr>
            <w:ins w:id="23267" w:author="Author">
              <w:r w:rsidRPr="00D016EC">
                <w:t>0.10</w:t>
              </w:r>
            </w:ins>
          </w:p>
        </w:tc>
        <w:tc>
          <w:tcPr>
            <w:tcW w:w="400" w:type="dxa"/>
            <w:shd w:val="clear" w:color="auto" w:fill="auto"/>
            <w:noWrap/>
            <w:vAlign w:val="bottom"/>
          </w:tcPr>
          <w:p w14:paraId="19C4BD22" w14:textId="77777777" w:rsidR="00C50A95" w:rsidRPr="00D016EC" w:rsidRDefault="00C50A95" w:rsidP="00416506">
            <w:pPr>
              <w:pStyle w:val="tabletext11"/>
              <w:jc w:val="center"/>
              <w:rPr>
                <w:ins w:id="23268" w:author="Author"/>
              </w:rPr>
            </w:pPr>
            <w:ins w:id="23269" w:author="Author">
              <w:r w:rsidRPr="00D016EC">
                <w:t>0.10</w:t>
              </w:r>
            </w:ins>
          </w:p>
        </w:tc>
        <w:tc>
          <w:tcPr>
            <w:tcW w:w="400" w:type="dxa"/>
            <w:shd w:val="clear" w:color="auto" w:fill="auto"/>
            <w:noWrap/>
            <w:vAlign w:val="bottom"/>
          </w:tcPr>
          <w:p w14:paraId="2B986E89" w14:textId="77777777" w:rsidR="00C50A95" w:rsidRPr="00D016EC" w:rsidRDefault="00C50A95" w:rsidP="00416506">
            <w:pPr>
              <w:pStyle w:val="tabletext11"/>
              <w:jc w:val="center"/>
              <w:rPr>
                <w:ins w:id="23270" w:author="Author"/>
              </w:rPr>
            </w:pPr>
            <w:ins w:id="23271" w:author="Author">
              <w:r w:rsidRPr="00D016EC">
                <w:t>0.10</w:t>
              </w:r>
            </w:ins>
          </w:p>
        </w:tc>
        <w:tc>
          <w:tcPr>
            <w:tcW w:w="460" w:type="dxa"/>
            <w:shd w:val="clear" w:color="auto" w:fill="auto"/>
            <w:noWrap/>
            <w:vAlign w:val="bottom"/>
          </w:tcPr>
          <w:p w14:paraId="11D5458E" w14:textId="77777777" w:rsidR="00C50A95" w:rsidRPr="00D016EC" w:rsidRDefault="00C50A95" w:rsidP="00416506">
            <w:pPr>
              <w:pStyle w:val="tabletext11"/>
              <w:jc w:val="center"/>
              <w:rPr>
                <w:ins w:id="23272" w:author="Author"/>
              </w:rPr>
            </w:pPr>
            <w:ins w:id="23273" w:author="Author">
              <w:r w:rsidRPr="00D016EC">
                <w:t>0.09</w:t>
              </w:r>
            </w:ins>
          </w:p>
        </w:tc>
      </w:tr>
      <w:tr w:rsidR="00C50A95" w:rsidRPr="00D016EC" w14:paraId="5DD71669" w14:textId="77777777" w:rsidTr="00416506">
        <w:trPr>
          <w:trHeight w:val="190"/>
          <w:ins w:id="23274" w:author="Author"/>
        </w:trPr>
        <w:tc>
          <w:tcPr>
            <w:tcW w:w="200" w:type="dxa"/>
            <w:tcBorders>
              <w:right w:val="nil"/>
            </w:tcBorders>
            <w:shd w:val="clear" w:color="auto" w:fill="auto"/>
            <w:vAlign w:val="bottom"/>
          </w:tcPr>
          <w:p w14:paraId="711ED2B5" w14:textId="77777777" w:rsidR="00C50A95" w:rsidRPr="00D016EC" w:rsidRDefault="00C50A95" w:rsidP="00416506">
            <w:pPr>
              <w:pStyle w:val="tabletext11"/>
              <w:jc w:val="right"/>
              <w:rPr>
                <w:ins w:id="23275" w:author="Author"/>
              </w:rPr>
            </w:pPr>
          </w:p>
        </w:tc>
        <w:tc>
          <w:tcPr>
            <w:tcW w:w="1580" w:type="dxa"/>
            <w:tcBorders>
              <w:left w:val="nil"/>
            </w:tcBorders>
            <w:shd w:val="clear" w:color="auto" w:fill="auto"/>
            <w:vAlign w:val="bottom"/>
          </w:tcPr>
          <w:p w14:paraId="468650C8" w14:textId="77777777" w:rsidR="00C50A95" w:rsidRPr="00D016EC" w:rsidRDefault="00C50A95" w:rsidP="00416506">
            <w:pPr>
              <w:pStyle w:val="tabletext11"/>
              <w:tabs>
                <w:tab w:val="decimal" w:pos="640"/>
              </w:tabs>
              <w:rPr>
                <w:ins w:id="23276" w:author="Author"/>
              </w:rPr>
            </w:pPr>
            <w:ins w:id="23277" w:author="Author">
              <w:r w:rsidRPr="00D016EC">
                <w:t>2,000 to 2,999</w:t>
              </w:r>
            </w:ins>
          </w:p>
        </w:tc>
        <w:tc>
          <w:tcPr>
            <w:tcW w:w="680" w:type="dxa"/>
            <w:shd w:val="clear" w:color="auto" w:fill="auto"/>
            <w:noWrap/>
            <w:vAlign w:val="bottom"/>
          </w:tcPr>
          <w:p w14:paraId="29D5D935" w14:textId="77777777" w:rsidR="00C50A95" w:rsidRPr="00D016EC" w:rsidRDefault="00C50A95" w:rsidP="00416506">
            <w:pPr>
              <w:pStyle w:val="tabletext11"/>
              <w:jc w:val="center"/>
              <w:rPr>
                <w:ins w:id="23278" w:author="Author"/>
              </w:rPr>
            </w:pPr>
            <w:ins w:id="23279" w:author="Author">
              <w:r w:rsidRPr="00D016EC">
                <w:t>0.35</w:t>
              </w:r>
            </w:ins>
          </w:p>
        </w:tc>
        <w:tc>
          <w:tcPr>
            <w:tcW w:w="900" w:type="dxa"/>
            <w:shd w:val="clear" w:color="auto" w:fill="auto"/>
            <w:noWrap/>
            <w:vAlign w:val="bottom"/>
          </w:tcPr>
          <w:p w14:paraId="0BFA83D9" w14:textId="77777777" w:rsidR="00C50A95" w:rsidRPr="00D016EC" w:rsidRDefault="00C50A95" w:rsidP="00416506">
            <w:pPr>
              <w:pStyle w:val="tabletext11"/>
              <w:jc w:val="center"/>
              <w:rPr>
                <w:ins w:id="23280" w:author="Author"/>
              </w:rPr>
            </w:pPr>
            <w:ins w:id="23281" w:author="Author">
              <w:r w:rsidRPr="00D016EC">
                <w:t>0.35</w:t>
              </w:r>
            </w:ins>
          </w:p>
        </w:tc>
        <w:tc>
          <w:tcPr>
            <w:tcW w:w="400" w:type="dxa"/>
            <w:shd w:val="clear" w:color="auto" w:fill="auto"/>
            <w:noWrap/>
            <w:vAlign w:val="bottom"/>
          </w:tcPr>
          <w:p w14:paraId="24A0DB26" w14:textId="77777777" w:rsidR="00C50A95" w:rsidRPr="00D016EC" w:rsidRDefault="00C50A95" w:rsidP="00416506">
            <w:pPr>
              <w:pStyle w:val="tabletext11"/>
              <w:jc w:val="center"/>
              <w:rPr>
                <w:ins w:id="23282" w:author="Author"/>
              </w:rPr>
            </w:pPr>
            <w:ins w:id="23283" w:author="Author">
              <w:r w:rsidRPr="00D016EC">
                <w:t>0.35</w:t>
              </w:r>
            </w:ins>
          </w:p>
        </w:tc>
        <w:tc>
          <w:tcPr>
            <w:tcW w:w="400" w:type="dxa"/>
            <w:shd w:val="clear" w:color="auto" w:fill="auto"/>
            <w:noWrap/>
            <w:vAlign w:val="bottom"/>
          </w:tcPr>
          <w:p w14:paraId="4A0406F0" w14:textId="77777777" w:rsidR="00C50A95" w:rsidRPr="00D016EC" w:rsidRDefault="00C50A95" w:rsidP="00416506">
            <w:pPr>
              <w:pStyle w:val="tabletext11"/>
              <w:jc w:val="center"/>
              <w:rPr>
                <w:ins w:id="23284" w:author="Author"/>
              </w:rPr>
            </w:pPr>
            <w:ins w:id="23285" w:author="Author">
              <w:r w:rsidRPr="00D016EC">
                <w:t>0.33</w:t>
              </w:r>
            </w:ins>
          </w:p>
        </w:tc>
        <w:tc>
          <w:tcPr>
            <w:tcW w:w="400" w:type="dxa"/>
            <w:shd w:val="clear" w:color="auto" w:fill="auto"/>
            <w:noWrap/>
            <w:vAlign w:val="bottom"/>
          </w:tcPr>
          <w:p w14:paraId="178AFFA1" w14:textId="77777777" w:rsidR="00C50A95" w:rsidRPr="00D016EC" w:rsidRDefault="00C50A95" w:rsidP="00416506">
            <w:pPr>
              <w:pStyle w:val="tabletext11"/>
              <w:jc w:val="center"/>
              <w:rPr>
                <w:ins w:id="23286" w:author="Author"/>
              </w:rPr>
            </w:pPr>
            <w:ins w:id="23287" w:author="Author">
              <w:r w:rsidRPr="00D016EC">
                <w:t>0.32</w:t>
              </w:r>
            </w:ins>
          </w:p>
        </w:tc>
        <w:tc>
          <w:tcPr>
            <w:tcW w:w="400" w:type="dxa"/>
            <w:shd w:val="clear" w:color="auto" w:fill="auto"/>
            <w:noWrap/>
            <w:vAlign w:val="bottom"/>
          </w:tcPr>
          <w:p w14:paraId="4A7D802E" w14:textId="77777777" w:rsidR="00C50A95" w:rsidRPr="00D016EC" w:rsidRDefault="00C50A95" w:rsidP="00416506">
            <w:pPr>
              <w:pStyle w:val="tabletext11"/>
              <w:jc w:val="center"/>
              <w:rPr>
                <w:ins w:id="23288" w:author="Author"/>
              </w:rPr>
            </w:pPr>
            <w:ins w:id="23289" w:author="Author">
              <w:r w:rsidRPr="00D016EC">
                <w:t>0.29</w:t>
              </w:r>
            </w:ins>
          </w:p>
        </w:tc>
        <w:tc>
          <w:tcPr>
            <w:tcW w:w="400" w:type="dxa"/>
            <w:shd w:val="clear" w:color="auto" w:fill="auto"/>
            <w:noWrap/>
            <w:vAlign w:val="bottom"/>
          </w:tcPr>
          <w:p w14:paraId="4BAB437F" w14:textId="77777777" w:rsidR="00C50A95" w:rsidRPr="00D016EC" w:rsidRDefault="00C50A95" w:rsidP="00416506">
            <w:pPr>
              <w:pStyle w:val="tabletext11"/>
              <w:jc w:val="center"/>
              <w:rPr>
                <w:ins w:id="23290" w:author="Author"/>
              </w:rPr>
            </w:pPr>
            <w:ins w:id="23291" w:author="Author">
              <w:r w:rsidRPr="00D016EC">
                <w:t>0.27</w:t>
              </w:r>
            </w:ins>
          </w:p>
        </w:tc>
        <w:tc>
          <w:tcPr>
            <w:tcW w:w="400" w:type="dxa"/>
            <w:shd w:val="clear" w:color="auto" w:fill="auto"/>
            <w:noWrap/>
            <w:vAlign w:val="bottom"/>
          </w:tcPr>
          <w:p w14:paraId="0449305D" w14:textId="77777777" w:rsidR="00C50A95" w:rsidRPr="00D016EC" w:rsidRDefault="00C50A95" w:rsidP="00416506">
            <w:pPr>
              <w:pStyle w:val="tabletext11"/>
              <w:jc w:val="center"/>
              <w:rPr>
                <w:ins w:id="23292" w:author="Author"/>
              </w:rPr>
            </w:pPr>
            <w:ins w:id="23293" w:author="Author">
              <w:r w:rsidRPr="00D016EC">
                <w:t>0.26</w:t>
              </w:r>
            </w:ins>
          </w:p>
        </w:tc>
        <w:tc>
          <w:tcPr>
            <w:tcW w:w="400" w:type="dxa"/>
            <w:shd w:val="clear" w:color="auto" w:fill="auto"/>
            <w:noWrap/>
            <w:vAlign w:val="bottom"/>
          </w:tcPr>
          <w:p w14:paraId="06D10F5E" w14:textId="77777777" w:rsidR="00C50A95" w:rsidRPr="00D016EC" w:rsidRDefault="00C50A95" w:rsidP="00416506">
            <w:pPr>
              <w:pStyle w:val="tabletext11"/>
              <w:jc w:val="center"/>
              <w:rPr>
                <w:ins w:id="23294" w:author="Author"/>
              </w:rPr>
            </w:pPr>
            <w:ins w:id="23295" w:author="Author">
              <w:r w:rsidRPr="00D016EC">
                <w:t>0.25</w:t>
              </w:r>
            </w:ins>
          </w:p>
        </w:tc>
        <w:tc>
          <w:tcPr>
            <w:tcW w:w="400" w:type="dxa"/>
            <w:shd w:val="clear" w:color="auto" w:fill="auto"/>
            <w:noWrap/>
            <w:vAlign w:val="bottom"/>
          </w:tcPr>
          <w:p w14:paraId="1D4749BD" w14:textId="77777777" w:rsidR="00C50A95" w:rsidRPr="00D016EC" w:rsidRDefault="00C50A95" w:rsidP="00416506">
            <w:pPr>
              <w:pStyle w:val="tabletext11"/>
              <w:jc w:val="center"/>
              <w:rPr>
                <w:ins w:id="23296" w:author="Author"/>
              </w:rPr>
            </w:pPr>
            <w:ins w:id="23297" w:author="Author">
              <w:r w:rsidRPr="00D016EC">
                <w:t>0.23</w:t>
              </w:r>
            </w:ins>
          </w:p>
        </w:tc>
        <w:tc>
          <w:tcPr>
            <w:tcW w:w="400" w:type="dxa"/>
            <w:shd w:val="clear" w:color="auto" w:fill="auto"/>
            <w:noWrap/>
            <w:vAlign w:val="bottom"/>
          </w:tcPr>
          <w:p w14:paraId="52E4A12A" w14:textId="77777777" w:rsidR="00C50A95" w:rsidRPr="00D016EC" w:rsidRDefault="00C50A95" w:rsidP="00416506">
            <w:pPr>
              <w:pStyle w:val="tabletext11"/>
              <w:jc w:val="center"/>
              <w:rPr>
                <w:ins w:id="23298" w:author="Author"/>
              </w:rPr>
            </w:pPr>
            <w:ins w:id="23299" w:author="Author">
              <w:r w:rsidRPr="00D016EC">
                <w:t>0.22</w:t>
              </w:r>
            </w:ins>
          </w:p>
        </w:tc>
        <w:tc>
          <w:tcPr>
            <w:tcW w:w="400" w:type="dxa"/>
            <w:shd w:val="clear" w:color="auto" w:fill="auto"/>
            <w:noWrap/>
            <w:vAlign w:val="bottom"/>
          </w:tcPr>
          <w:p w14:paraId="2807A95E" w14:textId="77777777" w:rsidR="00C50A95" w:rsidRPr="00D016EC" w:rsidRDefault="00C50A95" w:rsidP="00416506">
            <w:pPr>
              <w:pStyle w:val="tabletext11"/>
              <w:jc w:val="center"/>
              <w:rPr>
                <w:ins w:id="23300" w:author="Author"/>
              </w:rPr>
            </w:pPr>
            <w:ins w:id="23301" w:author="Author">
              <w:r w:rsidRPr="00D016EC">
                <w:t>0.21</w:t>
              </w:r>
            </w:ins>
          </w:p>
        </w:tc>
        <w:tc>
          <w:tcPr>
            <w:tcW w:w="400" w:type="dxa"/>
            <w:shd w:val="clear" w:color="auto" w:fill="auto"/>
            <w:noWrap/>
            <w:vAlign w:val="bottom"/>
          </w:tcPr>
          <w:p w14:paraId="48F93E36" w14:textId="77777777" w:rsidR="00C50A95" w:rsidRPr="00D016EC" w:rsidRDefault="00C50A95" w:rsidP="00416506">
            <w:pPr>
              <w:pStyle w:val="tabletext11"/>
              <w:jc w:val="center"/>
              <w:rPr>
                <w:ins w:id="23302" w:author="Author"/>
              </w:rPr>
            </w:pPr>
            <w:ins w:id="23303" w:author="Author">
              <w:r w:rsidRPr="00D016EC">
                <w:t>0.20</w:t>
              </w:r>
            </w:ins>
          </w:p>
        </w:tc>
        <w:tc>
          <w:tcPr>
            <w:tcW w:w="400" w:type="dxa"/>
            <w:shd w:val="clear" w:color="auto" w:fill="auto"/>
            <w:noWrap/>
            <w:vAlign w:val="bottom"/>
          </w:tcPr>
          <w:p w14:paraId="1CD466E6" w14:textId="77777777" w:rsidR="00C50A95" w:rsidRPr="00D016EC" w:rsidRDefault="00C50A95" w:rsidP="00416506">
            <w:pPr>
              <w:pStyle w:val="tabletext11"/>
              <w:jc w:val="center"/>
              <w:rPr>
                <w:ins w:id="23304" w:author="Author"/>
              </w:rPr>
            </w:pPr>
            <w:ins w:id="23305" w:author="Author">
              <w:r w:rsidRPr="00D016EC">
                <w:t>0.20</w:t>
              </w:r>
            </w:ins>
          </w:p>
        </w:tc>
        <w:tc>
          <w:tcPr>
            <w:tcW w:w="400" w:type="dxa"/>
            <w:shd w:val="clear" w:color="auto" w:fill="auto"/>
            <w:noWrap/>
            <w:vAlign w:val="bottom"/>
          </w:tcPr>
          <w:p w14:paraId="1B7C51C2" w14:textId="77777777" w:rsidR="00C50A95" w:rsidRPr="00D016EC" w:rsidRDefault="00C50A95" w:rsidP="00416506">
            <w:pPr>
              <w:pStyle w:val="tabletext11"/>
              <w:jc w:val="center"/>
              <w:rPr>
                <w:ins w:id="23306" w:author="Author"/>
              </w:rPr>
            </w:pPr>
            <w:ins w:id="23307" w:author="Author">
              <w:r w:rsidRPr="00D016EC">
                <w:t>0.19</w:t>
              </w:r>
            </w:ins>
          </w:p>
        </w:tc>
        <w:tc>
          <w:tcPr>
            <w:tcW w:w="400" w:type="dxa"/>
            <w:shd w:val="clear" w:color="auto" w:fill="auto"/>
            <w:noWrap/>
            <w:vAlign w:val="bottom"/>
          </w:tcPr>
          <w:p w14:paraId="0B594EE7" w14:textId="77777777" w:rsidR="00C50A95" w:rsidRPr="00D016EC" w:rsidRDefault="00C50A95" w:rsidP="00416506">
            <w:pPr>
              <w:pStyle w:val="tabletext11"/>
              <w:jc w:val="center"/>
              <w:rPr>
                <w:ins w:id="23308" w:author="Author"/>
              </w:rPr>
            </w:pPr>
            <w:ins w:id="23309" w:author="Author">
              <w:r w:rsidRPr="00D016EC">
                <w:t>0.18</w:t>
              </w:r>
            </w:ins>
          </w:p>
        </w:tc>
        <w:tc>
          <w:tcPr>
            <w:tcW w:w="400" w:type="dxa"/>
            <w:shd w:val="clear" w:color="auto" w:fill="auto"/>
            <w:noWrap/>
            <w:vAlign w:val="bottom"/>
          </w:tcPr>
          <w:p w14:paraId="7C34BC12" w14:textId="77777777" w:rsidR="00C50A95" w:rsidRPr="00D016EC" w:rsidRDefault="00C50A95" w:rsidP="00416506">
            <w:pPr>
              <w:pStyle w:val="tabletext11"/>
              <w:jc w:val="center"/>
              <w:rPr>
                <w:ins w:id="23310" w:author="Author"/>
              </w:rPr>
            </w:pPr>
            <w:ins w:id="23311" w:author="Author">
              <w:r w:rsidRPr="00D016EC">
                <w:t>0.17</w:t>
              </w:r>
            </w:ins>
          </w:p>
        </w:tc>
        <w:tc>
          <w:tcPr>
            <w:tcW w:w="400" w:type="dxa"/>
            <w:shd w:val="clear" w:color="auto" w:fill="auto"/>
            <w:noWrap/>
            <w:vAlign w:val="bottom"/>
          </w:tcPr>
          <w:p w14:paraId="0E1FFBAC" w14:textId="77777777" w:rsidR="00C50A95" w:rsidRPr="00D016EC" w:rsidRDefault="00C50A95" w:rsidP="00416506">
            <w:pPr>
              <w:pStyle w:val="tabletext11"/>
              <w:jc w:val="center"/>
              <w:rPr>
                <w:ins w:id="23312" w:author="Author"/>
              </w:rPr>
            </w:pPr>
            <w:ins w:id="23313" w:author="Author">
              <w:r w:rsidRPr="00D016EC">
                <w:t>0.17</w:t>
              </w:r>
            </w:ins>
          </w:p>
        </w:tc>
        <w:tc>
          <w:tcPr>
            <w:tcW w:w="400" w:type="dxa"/>
            <w:shd w:val="clear" w:color="auto" w:fill="auto"/>
            <w:noWrap/>
            <w:vAlign w:val="bottom"/>
          </w:tcPr>
          <w:p w14:paraId="7C06B625" w14:textId="77777777" w:rsidR="00C50A95" w:rsidRPr="00D016EC" w:rsidRDefault="00C50A95" w:rsidP="00416506">
            <w:pPr>
              <w:pStyle w:val="tabletext11"/>
              <w:jc w:val="center"/>
              <w:rPr>
                <w:ins w:id="23314" w:author="Author"/>
              </w:rPr>
            </w:pPr>
            <w:ins w:id="23315" w:author="Author">
              <w:r w:rsidRPr="00D016EC">
                <w:t>0.16</w:t>
              </w:r>
            </w:ins>
          </w:p>
        </w:tc>
        <w:tc>
          <w:tcPr>
            <w:tcW w:w="400" w:type="dxa"/>
            <w:shd w:val="clear" w:color="auto" w:fill="auto"/>
            <w:noWrap/>
            <w:vAlign w:val="bottom"/>
          </w:tcPr>
          <w:p w14:paraId="2886A048" w14:textId="77777777" w:rsidR="00C50A95" w:rsidRPr="00D016EC" w:rsidRDefault="00C50A95" w:rsidP="00416506">
            <w:pPr>
              <w:pStyle w:val="tabletext11"/>
              <w:jc w:val="center"/>
              <w:rPr>
                <w:ins w:id="23316" w:author="Author"/>
              </w:rPr>
            </w:pPr>
            <w:ins w:id="23317" w:author="Author">
              <w:r w:rsidRPr="00D016EC">
                <w:t>0.15</w:t>
              </w:r>
            </w:ins>
          </w:p>
        </w:tc>
        <w:tc>
          <w:tcPr>
            <w:tcW w:w="400" w:type="dxa"/>
            <w:shd w:val="clear" w:color="auto" w:fill="auto"/>
            <w:noWrap/>
            <w:vAlign w:val="bottom"/>
          </w:tcPr>
          <w:p w14:paraId="4FBFA0EE" w14:textId="77777777" w:rsidR="00C50A95" w:rsidRPr="00D016EC" w:rsidRDefault="00C50A95" w:rsidP="00416506">
            <w:pPr>
              <w:pStyle w:val="tabletext11"/>
              <w:jc w:val="center"/>
              <w:rPr>
                <w:ins w:id="23318" w:author="Author"/>
              </w:rPr>
            </w:pPr>
            <w:ins w:id="23319" w:author="Author">
              <w:r w:rsidRPr="00D016EC">
                <w:t>0.15</w:t>
              </w:r>
            </w:ins>
          </w:p>
        </w:tc>
        <w:tc>
          <w:tcPr>
            <w:tcW w:w="400" w:type="dxa"/>
            <w:shd w:val="clear" w:color="auto" w:fill="auto"/>
            <w:noWrap/>
            <w:vAlign w:val="bottom"/>
          </w:tcPr>
          <w:p w14:paraId="058D9BD6" w14:textId="77777777" w:rsidR="00C50A95" w:rsidRPr="00D016EC" w:rsidRDefault="00C50A95" w:rsidP="00416506">
            <w:pPr>
              <w:pStyle w:val="tabletext11"/>
              <w:jc w:val="center"/>
              <w:rPr>
                <w:ins w:id="23320" w:author="Author"/>
              </w:rPr>
            </w:pPr>
            <w:ins w:id="23321" w:author="Author">
              <w:r w:rsidRPr="00D016EC">
                <w:t>0.14</w:t>
              </w:r>
            </w:ins>
          </w:p>
        </w:tc>
        <w:tc>
          <w:tcPr>
            <w:tcW w:w="440" w:type="dxa"/>
            <w:shd w:val="clear" w:color="auto" w:fill="auto"/>
            <w:noWrap/>
            <w:vAlign w:val="bottom"/>
          </w:tcPr>
          <w:p w14:paraId="24A01E43" w14:textId="77777777" w:rsidR="00C50A95" w:rsidRPr="00D016EC" w:rsidRDefault="00C50A95" w:rsidP="00416506">
            <w:pPr>
              <w:pStyle w:val="tabletext11"/>
              <w:jc w:val="center"/>
              <w:rPr>
                <w:ins w:id="23322" w:author="Author"/>
              </w:rPr>
            </w:pPr>
            <w:ins w:id="23323" w:author="Author">
              <w:r w:rsidRPr="00D016EC">
                <w:t>0.14</w:t>
              </w:r>
            </w:ins>
          </w:p>
        </w:tc>
        <w:tc>
          <w:tcPr>
            <w:tcW w:w="400" w:type="dxa"/>
            <w:shd w:val="clear" w:color="auto" w:fill="auto"/>
            <w:noWrap/>
            <w:vAlign w:val="bottom"/>
          </w:tcPr>
          <w:p w14:paraId="2DB5A8B0" w14:textId="77777777" w:rsidR="00C50A95" w:rsidRPr="00D016EC" w:rsidRDefault="00C50A95" w:rsidP="00416506">
            <w:pPr>
              <w:pStyle w:val="tabletext11"/>
              <w:jc w:val="center"/>
              <w:rPr>
                <w:ins w:id="23324" w:author="Author"/>
              </w:rPr>
            </w:pPr>
            <w:ins w:id="23325" w:author="Author">
              <w:r w:rsidRPr="00D016EC">
                <w:t>0.13</w:t>
              </w:r>
            </w:ins>
          </w:p>
        </w:tc>
        <w:tc>
          <w:tcPr>
            <w:tcW w:w="400" w:type="dxa"/>
            <w:shd w:val="clear" w:color="auto" w:fill="auto"/>
            <w:noWrap/>
            <w:vAlign w:val="bottom"/>
          </w:tcPr>
          <w:p w14:paraId="2D153231" w14:textId="77777777" w:rsidR="00C50A95" w:rsidRPr="00D016EC" w:rsidRDefault="00C50A95" w:rsidP="00416506">
            <w:pPr>
              <w:pStyle w:val="tabletext11"/>
              <w:jc w:val="center"/>
              <w:rPr>
                <w:ins w:id="23326" w:author="Author"/>
              </w:rPr>
            </w:pPr>
            <w:ins w:id="23327" w:author="Author">
              <w:r w:rsidRPr="00D016EC">
                <w:t>0.12</w:t>
              </w:r>
            </w:ins>
          </w:p>
        </w:tc>
        <w:tc>
          <w:tcPr>
            <w:tcW w:w="400" w:type="dxa"/>
            <w:shd w:val="clear" w:color="auto" w:fill="auto"/>
            <w:noWrap/>
            <w:vAlign w:val="bottom"/>
          </w:tcPr>
          <w:p w14:paraId="21335BDE" w14:textId="77777777" w:rsidR="00C50A95" w:rsidRPr="00D016EC" w:rsidRDefault="00C50A95" w:rsidP="00416506">
            <w:pPr>
              <w:pStyle w:val="tabletext11"/>
              <w:jc w:val="center"/>
              <w:rPr>
                <w:ins w:id="23328" w:author="Author"/>
              </w:rPr>
            </w:pPr>
            <w:ins w:id="23329" w:author="Author">
              <w:r w:rsidRPr="00D016EC">
                <w:t>0.12</w:t>
              </w:r>
            </w:ins>
          </w:p>
        </w:tc>
        <w:tc>
          <w:tcPr>
            <w:tcW w:w="400" w:type="dxa"/>
            <w:shd w:val="clear" w:color="auto" w:fill="auto"/>
            <w:noWrap/>
            <w:vAlign w:val="bottom"/>
          </w:tcPr>
          <w:p w14:paraId="4A5813DD" w14:textId="77777777" w:rsidR="00C50A95" w:rsidRPr="00D016EC" w:rsidRDefault="00C50A95" w:rsidP="00416506">
            <w:pPr>
              <w:pStyle w:val="tabletext11"/>
              <w:jc w:val="center"/>
              <w:rPr>
                <w:ins w:id="23330" w:author="Author"/>
              </w:rPr>
            </w:pPr>
            <w:ins w:id="23331" w:author="Author">
              <w:r w:rsidRPr="00D016EC">
                <w:t>0.11</w:t>
              </w:r>
            </w:ins>
          </w:p>
        </w:tc>
        <w:tc>
          <w:tcPr>
            <w:tcW w:w="460" w:type="dxa"/>
            <w:shd w:val="clear" w:color="auto" w:fill="auto"/>
            <w:noWrap/>
            <w:vAlign w:val="bottom"/>
          </w:tcPr>
          <w:p w14:paraId="2FFED250" w14:textId="77777777" w:rsidR="00C50A95" w:rsidRPr="00D016EC" w:rsidRDefault="00C50A95" w:rsidP="00416506">
            <w:pPr>
              <w:pStyle w:val="tabletext11"/>
              <w:jc w:val="center"/>
              <w:rPr>
                <w:ins w:id="23332" w:author="Author"/>
              </w:rPr>
            </w:pPr>
            <w:ins w:id="23333" w:author="Author">
              <w:r w:rsidRPr="00D016EC">
                <w:t>0.11</w:t>
              </w:r>
            </w:ins>
          </w:p>
        </w:tc>
      </w:tr>
      <w:tr w:rsidR="00C50A95" w:rsidRPr="00D016EC" w14:paraId="78A84496" w14:textId="77777777" w:rsidTr="00416506">
        <w:trPr>
          <w:trHeight w:val="190"/>
          <w:ins w:id="23334" w:author="Author"/>
        </w:trPr>
        <w:tc>
          <w:tcPr>
            <w:tcW w:w="200" w:type="dxa"/>
            <w:tcBorders>
              <w:right w:val="nil"/>
            </w:tcBorders>
            <w:shd w:val="clear" w:color="auto" w:fill="auto"/>
            <w:vAlign w:val="bottom"/>
          </w:tcPr>
          <w:p w14:paraId="1F83A1B3" w14:textId="77777777" w:rsidR="00C50A95" w:rsidRPr="00D016EC" w:rsidRDefault="00C50A95" w:rsidP="00416506">
            <w:pPr>
              <w:pStyle w:val="tabletext11"/>
              <w:jc w:val="right"/>
              <w:rPr>
                <w:ins w:id="23335" w:author="Author"/>
              </w:rPr>
            </w:pPr>
          </w:p>
        </w:tc>
        <w:tc>
          <w:tcPr>
            <w:tcW w:w="1580" w:type="dxa"/>
            <w:tcBorders>
              <w:left w:val="nil"/>
            </w:tcBorders>
            <w:shd w:val="clear" w:color="auto" w:fill="auto"/>
            <w:vAlign w:val="bottom"/>
          </w:tcPr>
          <w:p w14:paraId="17DF048E" w14:textId="77777777" w:rsidR="00C50A95" w:rsidRPr="00D016EC" w:rsidRDefault="00C50A95" w:rsidP="00416506">
            <w:pPr>
              <w:pStyle w:val="tabletext11"/>
              <w:tabs>
                <w:tab w:val="decimal" w:pos="640"/>
              </w:tabs>
              <w:rPr>
                <w:ins w:id="23336" w:author="Author"/>
              </w:rPr>
            </w:pPr>
            <w:ins w:id="23337" w:author="Author">
              <w:r w:rsidRPr="00D016EC">
                <w:t>3,000 to 3,999</w:t>
              </w:r>
            </w:ins>
          </w:p>
        </w:tc>
        <w:tc>
          <w:tcPr>
            <w:tcW w:w="680" w:type="dxa"/>
            <w:shd w:val="clear" w:color="auto" w:fill="auto"/>
            <w:noWrap/>
            <w:vAlign w:val="bottom"/>
          </w:tcPr>
          <w:p w14:paraId="61BE7BB9" w14:textId="77777777" w:rsidR="00C50A95" w:rsidRPr="00D016EC" w:rsidRDefault="00C50A95" w:rsidP="00416506">
            <w:pPr>
              <w:pStyle w:val="tabletext11"/>
              <w:jc w:val="center"/>
              <w:rPr>
                <w:ins w:id="23338" w:author="Author"/>
              </w:rPr>
            </w:pPr>
            <w:ins w:id="23339" w:author="Author">
              <w:r w:rsidRPr="00D016EC">
                <w:t>0.39</w:t>
              </w:r>
            </w:ins>
          </w:p>
        </w:tc>
        <w:tc>
          <w:tcPr>
            <w:tcW w:w="900" w:type="dxa"/>
            <w:shd w:val="clear" w:color="auto" w:fill="auto"/>
            <w:noWrap/>
            <w:vAlign w:val="bottom"/>
          </w:tcPr>
          <w:p w14:paraId="639D54A0" w14:textId="77777777" w:rsidR="00C50A95" w:rsidRPr="00D016EC" w:rsidRDefault="00C50A95" w:rsidP="00416506">
            <w:pPr>
              <w:pStyle w:val="tabletext11"/>
              <w:jc w:val="center"/>
              <w:rPr>
                <w:ins w:id="23340" w:author="Author"/>
              </w:rPr>
            </w:pPr>
            <w:ins w:id="23341" w:author="Author">
              <w:r w:rsidRPr="00D016EC">
                <w:t>0.39</w:t>
              </w:r>
            </w:ins>
          </w:p>
        </w:tc>
        <w:tc>
          <w:tcPr>
            <w:tcW w:w="400" w:type="dxa"/>
            <w:shd w:val="clear" w:color="auto" w:fill="auto"/>
            <w:noWrap/>
            <w:vAlign w:val="bottom"/>
          </w:tcPr>
          <w:p w14:paraId="25C477F6" w14:textId="77777777" w:rsidR="00C50A95" w:rsidRPr="00D016EC" w:rsidRDefault="00C50A95" w:rsidP="00416506">
            <w:pPr>
              <w:pStyle w:val="tabletext11"/>
              <w:jc w:val="center"/>
              <w:rPr>
                <w:ins w:id="23342" w:author="Author"/>
              </w:rPr>
            </w:pPr>
            <w:ins w:id="23343" w:author="Author">
              <w:r w:rsidRPr="00D016EC">
                <w:t>0.39</w:t>
              </w:r>
            </w:ins>
          </w:p>
        </w:tc>
        <w:tc>
          <w:tcPr>
            <w:tcW w:w="400" w:type="dxa"/>
            <w:shd w:val="clear" w:color="auto" w:fill="auto"/>
            <w:noWrap/>
            <w:vAlign w:val="bottom"/>
          </w:tcPr>
          <w:p w14:paraId="7D3AD92D" w14:textId="77777777" w:rsidR="00C50A95" w:rsidRPr="00D016EC" w:rsidRDefault="00C50A95" w:rsidP="00416506">
            <w:pPr>
              <w:pStyle w:val="tabletext11"/>
              <w:jc w:val="center"/>
              <w:rPr>
                <w:ins w:id="23344" w:author="Author"/>
              </w:rPr>
            </w:pPr>
            <w:ins w:id="23345" w:author="Author">
              <w:r w:rsidRPr="00D016EC">
                <w:t>0.37</w:t>
              </w:r>
            </w:ins>
          </w:p>
        </w:tc>
        <w:tc>
          <w:tcPr>
            <w:tcW w:w="400" w:type="dxa"/>
            <w:shd w:val="clear" w:color="auto" w:fill="auto"/>
            <w:noWrap/>
            <w:vAlign w:val="bottom"/>
          </w:tcPr>
          <w:p w14:paraId="55AA981F" w14:textId="77777777" w:rsidR="00C50A95" w:rsidRPr="00D016EC" w:rsidRDefault="00C50A95" w:rsidP="00416506">
            <w:pPr>
              <w:pStyle w:val="tabletext11"/>
              <w:jc w:val="center"/>
              <w:rPr>
                <w:ins w:id="23346" w:author="Author"/>
              </w:rPr>
            </w:pPr>
            <w:ins w:id="23347" w:author="Author">
              <w:r w:rsidRPr="00D016EC">
                <w:t>0.36</w:t>
              </w:r>
            </w:ins>
          </w:p>
        </w:tc>
        <w:tc>
          <w:tcPr>
            <w:tcW w:w="400" w:type="dxa"/>
            <w:shd w:val="clear" w:color="auto" w:fill="auto"/>
            <w:noWrap/>
            <w:vAlign w:val="bottom"/>
          </w:tcPr>
          <w:p w14:paraId="0C9AB202" w14:textId="77777777" w:rsidR="00C50A95" w:rsidRPr="00D016EC" w:rsidRDefault="00C50A95" w:rsidP="00416506">
            <w:pPr>
              <w:pStyle w:val="tabletext11"/>
              <w:jc w:val="center"/>
              <w:rPr>
                <w:ins w:id="23348" w:author="Author"/>
              </w:rPr>
            </w:pPr>
            <w:ins w:id="23349" w:author="Author">
              <w:r w:rsidRPr="00D016EC">
                <w:t>0.32</w:t>
              </w:r>
            </w:ins>
          </w:p>
        </w:tc>
        <w:tc>
          <w:tcPr>
            <w:tcW w:w="400" w:type="dxa"/>
            <w:shd w:val="clear" w:color="auto" w:fill="auto"/>
            <w:noWrap/>
            <w:vAlign w:val="bottom"/>
          </w:tcPr>
          <w:p w14:paraId="25ABBAEA" w14:textId="77777777" w:rsidR="00C50A95" w:rsidRPr="00D016EC" w:rsidRDefault="00C50A95" w:rsidP="00416506">
            <w:pPr>
              <w:pStyle w:val="tabletext11"/>
              <w:jc w:val="center"/>
              <w:rPr>
                <w:ins w:id="23350" w:author="Author"/>
              </w:rPr>
            </w:pPr>
            <w:ins w:id="23351" w:author="Author">
              <w:r w:rsidRPr="00D016EC">
                <w:t>0.31</w:t>
              </w:r>
            </w:ins>
          </w:p>
        </w:tc>
        <w:tc>
          <w:tcPr>
            <w:tcW w:w="400" w:type="dxa"/>
            <w:shd w:val="clear" w:color="auto" w:fill="auto"/>
            <w:noWrap/>
            <w:vAlign w:val="bottom"/>
          </w:tcPr>
          <w:p w14:paraId="482E61B9" w14:textId="77777777" w:rsidR="00C50A95" w:rsidRPr="00D016EC" w:rsidRDefault="00C50A95" w:rsidP="00416506">
            <w:pPr>
              <w:pStyle w:val="tabletext11"/>
              <w:jc w:val="center"/>
              <w:rPr>
                <w:ins w:id="23352" w:author="Author"/>
              </w:rPr>
            </w:pPr>
            <w:ins w:id="23353" w:author="Author">
              <w:r w:rsidRPr="00D016EC">
                <w:t>0.29</w:t>
              </w:r>
            </w:ins>
          </w:p>
        </w:tc>
        <w:tc>
          <w:tcPr>
            <w:tcW w:w="400" w:type="dxa"/>
            <w:shd w:val="clear" w:color="auto" w:fill="auto"/>
            <w:noWrap/>
            <w:vAlign w:val="bottom"/>
          </w:tcPr>
          <w:p w14:paraId="3667D152" w14:textId="77777777" w:rsidR="00C50A95" w:rsidRPr="00D016EC" w:rsidRDefault="00C50A95" w:rsidP="00416506">
            <w:pPr>
              <w:pStyle w:val="tabletext11"/>
              <w:jc w:val="center"/>
              <w:rPr>
                <w:ins w:id="23354" w:author="Author"/>
              </w:rPr>
            </w:pPr>
            <w:ins w:id="23355" w:author="Author">
              <w:r w:rsidRPr="00D016EC">
                <w:t>0.28</w:t>
              </w:r>
            </w:ins>
          </w:p>
        </w:tc>
        <w:tc>
          <w:tcPr>
            <w:tcW w:w="400" w:type="dxa"/>
            <w:shd w:val="clear" w:color="auto" w:fill="auto"/>
            <w:noWrap/>
            <w:vAlign w:val="bottom"/>
          </w:tcPr>
          <w:p w14:paraId="47D60BD5" w14:textId="77777777" w:rsidR="00C50A95" w:rsidRPr="00D016EC" w:rsidRDefault="00C50A95" w:rsidP="00416506">
            <w:pPr>
              <w:pStyle w:val="tabletext11"/>
              <w:jc w:val="center"/>
              <w:rPr>
                <w:ins w:id="23356" w:author="Author"/>
              </w:rPr>
            </w:pPr>
            <w:ins w:id="23357" w:author="Author">
              <w:r w:rsidRPr="00D016EC">
                <w:t>0.26</w:t>
              </w:r>
            </w:ins>
          </w:p>
        </w:tc>
        <w:tc>
          <w:tcPr>
            <w:tcW w:w="400" w:type="dxa"/>
            <w:shd w:val="clear" w:color="auto" w:fill="auto"/>
            <w:noWrap/>
            <w:vAlign w:val="bottom"/>
          </w:tcPr>
          <w:p w14:paraId="7990CA6F" w14:textId="77777777" w:rsidR="00C50A95" w:rsidRPr="00D016EC" w:rsidRDefault="00C50A95" w:rsidP="00416506">
            <w:pPr>
              <w:pStyle w:val="tabletext11"/>
              <w:jc w:val="center"/>
              <w:rPr>
                <w:ins w:id="23358" w:author="Author"/>
              </w:rPr>
            </w:pPr>
            <w:ins w:id="23359" w:author="Author">
              <w:r w:rsidRPr="00D016EC">
                <w:t>0.25</w:t>
              </w:r>
            </w:ins>
          </w:p>
        </w:tc>
        <w:tc>
          <w:tcPr>
            <w:tcW w:w="400" w:type="dxa"/>
            <w:shd w:val="clear" w:color="auto" w:fill="auto"/>
            <w:noWrap/>
            <w:vAlign w:val="bottom"/>
          </w:tcPr>
          <w:p w14:paraId="42B2FF48" w14:textId="77777777" w:rsidR="00C50A95" w:rsidRPr="00D016EC" w:rsidRDefault="00C50A95" w:rsidP="00416506">
            <w:pPr>
              <w:pStyle w:val="tabletext11"/>
              <w:jc w:val="center"/>
              <w:rPr>
                <w:ins w:id="23360" w:author="Author"/>
              </w:rPr>
            </w:pPr>
            <w:ins w:id="23361" w:author="Author">
              <w:r w:rsidRPr="00D016EC">
                <w:t>0.24</w:t>
              </w:r>
            </w:ins>
          </w:p>
        </w:tc>
        <w:tc>
          <w:tcPr>
            <w:tcW w:w="400" w:type="dxa"/>
            <w:shd w:val="clear" w:color="auto" w:fill="auto"/>
            <w:noWrap/>
            <w:vAlign w:val="bottom"/>
          </w:tcPr>
          <w:p w14:paraId="67F849D7" w14:textId="77777777" w:rsidR="00C50A95" w:rsidRPr="00D016EC" w:rsidRDefault="00C50A95" w:rsidP="00416506">
            <w:pPr>
              <w:pStyle w:val="tabletext11"/>
              <w:jc w:val="center"/>
              <w:rPr>
                <w:ins w:id="23362" w:author="Author"/>
              </w:rPr>
            </w:pPr>
            <w:ins w:id="23363" w:author="Author">
              <w:r w:rsidRPr="00D016EC">
                <w:t>0.23</w:t>
              </w:r>
            </w:ins>
          </w:p>
        </w:tc>
        <w:tc>
          <w:tcPr>
            <w:tcW w:w="400" w:type="dxa"/>
            <w:shd w:val="clear" w:color="auto" w:fill="auto"/>
            <w:noWrap/>
            <w:vAlign w:val="bottom"/>
          </w:tcPr>
          <w:p w14:paraId="3B35B165" w14:textId="77777777" w:rsidR="00C50A95" w:rsidRPr="00D016EC" w:rsidRDefault="00C50A95" w:rsidP="00416506">
            <w:pPr>
              <w:pStyle w:val="tabletext11"/>
              <w:jc w:val="center"/>
              <w:rPr>
                <w:ins w:id="23364" w:author="Author"/>
              </w:rPr>
            </w:pPr>
            <w:ins w:id="23365" w:author="Author">
              <w:r w:rsidRPr="00D016EC">
                <w:t>0.22</w:t>
              </w:r>
            </w:ins>
          </w:p>
        </w:tc>
        <w:tc>
          <w:tcPr>
            <w:tcW w:w="400" w:type="dxa"/>
            <w:shd w:val="clear" w:color="auto" w:fill="auto"/>
            <w:noWrap/>
            <w:vAlign w:val="bottom"/>
          </w:tcPr>
          <w:p w14:paraId="15E345F0" w14:textId="77777777" w:rsidR="00C50A95" w:rsidRPr="00D016EC" w:rsidRDefault="00C50A95" w:rsidP="00416506">
            <w:pPr>
              <w:pStyle w:val="tabletext11"/>
              <w:jc w:val="center"/>
              <w:rPr>
                <w:ins w:id="23366" w:author="Author"/>
              </w:rPr>
            </w:pPr>
            <w:ins w:id="23367" w:author="Author">
              <w:r w:rsidRPr="00D016EC">
                <w:t>0.21</w:t>
              </w:r>
            </w:ins>
          </w:p>
        </w:tc>
        <w:tc>
          <w:tcPr>
            <w:tcW w:w="400" w:type="dxa"/>
            <w:shd w:val="clear" w:color="auto" w:fill="auto"/>
            <w:noWrap/>
            <w:vAlign w:val="bottom"/>
          </w:tcPr>
          <w:p w14:paraId="4AFEBE49" w14:textId="77777777" w:rsidR="00C50A95" w:rsidRPr="00D016EC" w:rsidRDefault="00C50A95" w:rsidP="00416506">
            <w:pPr>
              <w:pStyle w:val="tabletext11"/>
              <w:jc w:val="center"/>
              <w:rPr>
                <w:ins w:id="23368" w:author="Author"/>
              </w:rPr>
            </w:pPr>
            <w:ins w:id="23369" w:author="Author">
              <w:r w:rsidRPr="00D016EC">
                <w:t>0.20</w:t>
              </w:r>
            </w:ins>
          </w:p>
        </w:tc>
        <w:tc>
          <w:tcPr>
            <w:tcW w:w="400" w:type="dxa"/>
            <w:shd w:val="clear" w:color="auto" w:fill="auto"/>
            <w:noWrap/>
            <w:vAlign w:val="bottom"/>
          </w:tcPr>
          <w:p w14:paraId="29D6D5E8" w14:textId="77777777" w:rsidR="00C50A95" w:rsidRPr="00D016EC" w:rsidRDefault="00C50A95" w:rsidP="00416506">
            <w:pPr>
              <w:pStyle w:val="tabletext11"/>
              <w:jc w:val="center"/>
              <w:rPr>
                <w:ins w:id="23370" w:author="Author"/>
              </w:rPr>
            </w:pPr>
            <w:ins w:id="23371" w:author="Author">
              <w:r w:rsidRPr="00D016EC">
                <w:t>0.19</w:t>
              </w:r>
            </w:ins>
          </w:p>
        </w:tc>
        <w:tc>
          <w:tcPr>
            <w:tcW w:w="400" w:type="dxa"/>
            <w:shd w:val="clear" w:color="auto" w:fill="auto"/>
            <w:noWrap/>
            <w:vAlign w:val="bottom"/>
          </w:tcPr>
          <w:p w14:paraId="31D8E186" w14:textId="77777777" w:rsidR="00C50A95" w:rsidRPr="00D016EC" w:rsidRDefault="00C50A95" w:rsidP="00416506">
            <w:pPr>
              <w:pStyle w:val="tabletext11"/>
              <w:jc w:val="center"/>
              <w:rPr>
                <w:ins w:id="23372" w:author="Author"/>
              </w:rPr>
            </w:pPr>
            <w:ins w:id="23373" w:author="Author">
              <w:r w:rsidRPr="00D016EC">
                <w:t>0.19</w:t>
              </w:r>
            </w:ins>
          </w:p>
        </w:tc>
        <w:tc>
          <w:tcPr>
            <w:tcW w:w="400" w:type="dxa"/>
            <w:shd w:val="clear" w:color="auto" w:fill="auto"/>
            <w:noWrap/>
            <w:vAlign w:val="bottom"/>
          </w:tcPr>
          <w:p w14:paraId="6850AD04" w14:textId="77777777" w:rsidR="00C50A95" w:rsidRPr="00D016EC" w:rsidRDefault="00C50A95" w:rsidP="00416506">
            <w:pPr>
              <w:pStyle w:val="tabletext11"/>
              <w:jc w:val="center"/>
              <w:rPr>
                <w:ins w:id="23374" w:author="Author"/>
              </w:rPr>
            </w:pPr>
            <w:ins w:id="23375" w:author="Author">
              <w:r w:rsidRPr="00D016EC">
                <w:t>0.18</w:t>
              </w:r>
            </w:ins>
          </w:p>
        </w:tc>
        <w:tc>
          <w:tcPr>
            <w:tcW w:w="400" w:type="dxa"/>
            <w:shd w:val="clear" w:color="auto" w:fill="auto"/>
            <w:noWrap/>
            <w:vAlign w:val="bottom"/>
          </w:tcPr>
          <w:p w14:paraId="7A0A5C66" w14:textId="77777777" w:rsidR="00C50A95" w:rsidRPr="00D016EC" w:rsidRDefault="00C50A95" w:rsidP="00416506">
            <w:pPr>
              <w:pStyle w:val="tabletext11"/>
              <w:jc w:val="center"/>
              <w:rPr>
                <w:ins w:id="23376" w:author="Author"/>
              </w:rPr>
            </w:pPr>
            <w:ins w:id="23377" w:author="Author">
              <w:r w:rsidRPr="00D016EC">
                <w:t>0.17</w:t>
              </w:r>
            </w:ins>
          </w:p>
        </w:tc>
        <w:tc>
          <w:tcPr>
            <w:tcW w:w="400" w:type="dxa"/>
            <w:shd w:val="clear" w:color="auto" w:fill="auto"/>
            <w:noWrap/>
            <w:vAlign w:val="bottom"/>
          </w:tcPr>
          <w:p w14:paraId="7A87AF1C" w14:textId="77777777" w:rsidR="00C50A95" w:rsidRPr="00D016EC" w:rsidRDefault="00C50A95" w:rsidP="00416506">
            <w:pPr>
              <w:pStyle w:val="tabletext11"/>
              <w:jc w:val="center"/>
              <w:rPr>
                <w:ins w:id="23378" w:author="Author"/>
              </w:rPr>
            </w:pPr>
            <w:ins w:id="23379" w:author="Author">
              <w:r w:rsidRPr="00D016EC">
                <w:t>0.16</w:t>
              </w:r>
            </w:ins>
          </w:p>
        </w:tc>
        <w:tc>
          <w:tcPr>
            <w:tcW w:w="400" w:type="dxa"/>
            <w:shd w:val="clear" w:color="auto" w:fill="auto"/>
            <w:noWrap/>
            <w:vAlign w:val="bottom"/>
          </w:tcPr>
          <w:p w14:paraId="4255C154" w14:textId="77777777" w:rsidR="00C50A95" w:rsidRPr="00D016EC" w:rsidRDefault="00C50A95" w:rsidP="00416506">
            <w:pPr>
              <w:pStyle w:val="tabletext11"/>
              <w:jc w:val="center"/>
              <w:rPr>
                <w:ins w:id="23380" w:author="Author"/>
              </w:rPr>
            </w:pPr>
            <w:ins w:id="23381" w:author="Author">
              <w:r w:rsidRPr="00D016EC">
                <w:t>0.16</w:t>
              </w:r>
            </w:ins>
          </w:p>
        </w:tc>
        <w:tc>
          <w:tcPr>
            <w:tcW w:w="440" w:type="dxa"/>
            <w:shd w:val="clear" w:color="auto" w:fill="auto"/>
            <w:noWrap/>
            <w:vAlign w:val="bottom"/>
          </w:tcPr>
          <w:p w14:paraId="6EE68C9A" w14:textId="77777777" w:rsidR="00C50A95" w:rsidRPr="00D016EC" w:rsidRDefault="00C50A95" w:rsidP="00416506">
            <w:pPr>
              <w:pStyle w:val="tabletext11"/>
              <w:jc w:val="center"/>
              <w:rPr>
                <w:ins w:id="23382" w:author="Author"/>
              </w:rPr>
            </w:pPr>
            <w:ins w:id="23383" w:author="Author">
              <w:r w:rsidRPr="00D016EC">
                <w:t>0.15</w:t>
              </w:r>
            </w:ins>
          </w:p>
        </w:tc>
        <w:tc>
          <w:tcPr>
            <w:tcW w:w="400" w:type="dxa"/>
            <w:shd w:val="clear" w:color="auto" w:fill="auto"/>
            <w:noWrap/>
            <w:vAlign w:val="bottom"/>
          </w:tcPr>
          <w:p w14:paraId="1DACEF07" w14:textId="77777777" w:rsidR="00C50A95" w:rsidRPr="00D016EC" w:rsidRDefault="00C50A95" w:rsidP="00416506">
            <w:pPr>
              <w:pStyle w:val="tabletext11"/>
              <w:jc w:val="center"/>
              <w:rPr>
                <w:ins w:id="23384" w:author="Author"/>
              </w:rPr>
            </w:pPr>
            <w:ins w:id="23385" w:author="Author">
              <w:r w:rsidRPr="00D016EC">
                <w:t>0.15</w:t>
              </w:r>
            </w:ins>
          </w:p>
        </w:tc>
        <w:tc>
          <w:tcPr>
            <w:tcW w:w="400" w:type="dxa"/>
            <w:shd w:val="clear" w:color="auto" w:fill="auto"/>
            <w:noWrap/>
            <w:vAlign w:val="bottom"/>
          </w:tcPr>
          <w:p w14:paraId="0E5A956B" w14:textId="77777777" w:rsidR="00C50A95" w:rsidRPr="00D016EC" w:rsidRDefault="00C50A95" w:rsidP="00416506">
            <w:pPr>
              <w:pStyle w:val="tabletext11"/>
              <w:jc w:val="center"/>
              <w:rPr>
                <w:ins w:id="23386" w:author="Author"/>
              </w:rPr>
            </w:pPr>
            <w:ins w:id="23387" w:author="Author">
              <w:r w:rsidRPr="00D016EC">
                <w:t>0.14</w:t>
              </w:r>
            </w:ins>
          </w:p>
        </w:tc>
        <w:tc>
          <w:tcPr>
            <w:tcW w:w="400" w:type="dxa"/>
            <w:shd w:val="clear" w:color="auto" w:fill="auto"/>
            <w:noWrap/>
            <w:vAlign w:val="bottom"/>
          </w:tcPr>
          <w:p w14:paraId="4422F45A" w14:textId="77777777" w:rsidR="00C50A95" w:rsidRPr="00D016EC" w:rsidRDefault="00C50A95" w:rsidP="00416506">
            <w:pPr>
              <w:pStyle w:val="tabletext11"/>
              <w:jc w:val="center"/>
              <w:rPr>
                <w:ins w:id="23388" w:author="Author"/>
              </w:rPr>
            </w:pPr>
            <w:ins w:id="23389" w:author="Author">
              <w:r w:rsidRPr="00D016EC">
                <w:t>0.13</w:t>
              </w:r>
            </w:ins>
          </w:p>
        </w:tc>
        <w:tc>
          <w:tcPr>
            <w:tcW w:w="400" w:type="dxa"/>
            <w:shd w:val="clear" w:color="auto" w:fill="auto"/>
            <w:noWrap/>
            <w:vAlign w:val="bottom"/>
          </w:tcPr>
          <w:p w14:paraId="0C04E94E" w14:textId="77777777" w:rsidR="00C50A95" w:rsidRPr="00D016EC" w:rsidRDefault="00C50A95" w:rsidP="00416506">
            <w:pPr>
              <w:pStyle w:val="tabletext11"/>
              <w:jc w:val="center"/>
              <w:rPr>
                <w:ins w:id="23390" w:author="Author"/>
              </w:rPr>
            </w:pPr>
            <w:ins w:id="23391" w:author="Author">
              <w:r w:rsidRPr="00D016EC">
                <w:t>0.13</w:t>
              </w:r>
            </w:ins>
          </w:p>
        </w:tc>
        <w:tc>
          <w:tcPr>
            <w:tcW w:w="460" w:type="dxa"/>
            <w:shd w:val="clear" w:color="auto" w:fill="auto"/>
            <w:noWrap/>
            <w:vAlign w:val="bottom"/>
          </w:tcPr>
          <w:p w14:paraId="33770930" w14:textId="77777777" w:rsidR="00C50A95" w:rsidRPr="00D016EC" w:rsidRDefault="00C50A95" w:rsidP="00416506">
            <w:pPr>
              <w:pStyle w:val="tabletext11"/>
              <w:jc w:val="center"/>
              <w:rPr>
                <w:ins w:id="23392" w:author="Author"/>
              </w:rPr>
            </w:pPr>
            <w:ins w:id="23393" w:author="Author">
              <w:r w:rsidRPr="00D016EC">
                <w:t>0.12</w:t>
              </w:r>
            </w:ins>
          </w:p>
        </w:tc>
      </w:tr>
      <w:tr w:rsidR="00C50A95" w:rsidRPr="00D016EC" w14:paraId="5E6D0656" w14:textId="77777777" w:rsidTr="00416506">
        <w:trPr>
          <w:trHeight w:val="190"/>
          <w:ins w:id="23394" w:author="Author"/>
        </w:trPr>
        <w:tc>
          <w:tcPr>
            <w:tcW w:w="200" w:type="dxa"/>
            <w:tcBorders>
              <w:right w:val="nil"/>
            </w:tcBorders>
            <w:shd w:val="clear" w:color="auto" w:fill="auto"/>
            <w:vAlign w:val="bottom"/>
          </w:tcPr>
          <w:p w14:paraId="6A5C19A3" w14:textId="77777777" w:rsidR="00C50A95" w:rsidRPr="00D016EC" w:rsidRDefault="00C50A95" w:rsidP="00416506">
            <w:pPr>
              <w:pStyle w:val="tabletext11"/>
              <w:jc w:val="right"/>
              <w:rPr>
                <w:ins w:id="23395" w:author="Author"/>
              </w:rPr>
            </w:pPr>
          </w:p>
        </w:tc>
        <w:tc>
          <w:tcPr>
            <w:tcW w:w="1580" w:type="dxa"/>
            <w:tcBorders>
              <w:left w:val="nil"/>
            </w:tcBorders>
            <w:shd w:val="clear" w:color="auto" w:fill="auto"/>
            <w:vAlign w:val="bottom"/>
          </w:tcPr>
          <w:p w14:paraId="6A5078D3" w14:textId="77777777" w:rsidR="00C50A95" w:rsidRPr="00D016EC" w:rsidRDefault="00C50A95" w:rsidP="00416506">
            <w:pPr>
              <w:pStyle w:val="tabletext11"/>
              <w:tabs>
                <w:tab w:val="decimal" w:pos="640"/>
              </w:tabs>
              <w:rPr>
                <w:ins w:id="23396" w:author="Author"/>
              </w:rPr>
            </w:pPr>
            <w:ins w:id="23397" w:author="Author">
              <w:r w:rsidRPr="00D016EC">
                <w:t>4,000 to 4,999</w:t>
              </w:r>
            </w:ins>
          </w:p>
        </w:tc>
        <w:tc>
          <w:tcPr>
            <w:tcW w:w="680" w:type="dxa"/>
            <w:shd w:val="clear" w:color="auto" w:fill="auto"/>
            <w:noWrap/>
            <w:vAlign w:val="bottom"/>
          </w:tcPr>
          <w:p w14:paraId="2C382519" w14:textId="77777777" w:rsidR="00C50A95" w:rsidRPr="00D016EC" w:rsidRDefault="00C50A95" w:rsidP="00416506">
            <w:pPr>
              <w:pStyle w:val="tabletext11"/>
              <w:jc w:val="center"/>
              <w:rPr>
                <w:ins w:id="23398" w:author="Author"/>
              </w:rPr>
            </w:pPr>
            <w:ins w:id="23399" w:author="Author">
              <w:r w:rsidRPr="00D016EC">
                <w:t>0.42</w:t>
              </w:r>
            </w:ins>
          </w:p>
        </w:tc>
        <w:tc>
          <w:tcPr>
            <w:tcW w:w="900" w:type="dxa"/>
            <w:shd w:val="clear" w:color="auto" w:fill="auto"/>
            <w:noWrap/>
            <w:vAlign w:val="bottom"/>
          </w:tcPr>
          <w:p w14:paraId="00F3FFE3" w14:textId="77777777" w:rsidR="00C50A95" w:rsidRPr="00D016EC" w:rsidRDefault="00C50A95" w:rsidP="00416506">
            <w:pPr>
              <w:pStyle w:val="tabletext11"/>
              <w:jc w:val="center"/>
              <w:rPr>
                <w:ins w:id="23400" w:author="Author"/>
              </w:rPr>
            </w:pPr>
            <w:ins w:id="23401" w:author="Author">
              <w:r w:rsidRPr="00D016EC">
                <w:t>0.42</w:t>
              </w:r>
            </w:ins>
          </w:p>
        </w:tc>
        <w:tc>
          <w:tcPr>
            <w:tcW w:w="400" w:type="dxa"/>
            <w:shd w:val="clear" w:color="auto" w:fill="auto"/>
            <w:noWrap/>
            <w:vAlign w:val="bottom"/>
          </w:tcPr>
          <w:p w14:paraId="2BAC45BD" w14:textId="77777777" w:rsidR="00C50A95" w:rsidRPr="00D016EC" w:rsidRDefault="00C50A95" w:rsidP="00416506">
            <w:pPr>
              <w:pStyle w:val="tabletext11"/>
              <w:jc w:val="center"/>
              <w:rPr>
                <w:ins w:id="23402" w:author="Author"/>
              </w:rPr>
            </w:pPr>
            <w:ins w:id="23403" w:author="Author">
              <w:r w:rsidRPr="00D016EC">
                <w:t>0.42</w:t>
              </w:r>
            </w:ins>
          </w:p>
        </w:tc>
        <w:tc>
          <w:tcPr>
            <w:tcW w:w="400" w:type="dxa"/>
            <w:shd w:val="clear" w:color="auto" w:fill="auto"/>
            <w:noWrap/>
            <w:vAlign w:val="bottom"/>
          </w:tcPr>
          <w:p w14:paraId="0AFC25D4" w14:textId="77777777" w:rsidR="00C50A95" w:rsidRPr="00D016EC" w:rsidRDefault="00C50A95" w:rsidP="00416506">
            <w:pPr>
              <w:pStyle w:val="tabletext11"/>
              <w:jc w:val="center"/>
              <w:rPr>
                <w:ins w:id="23404" w:author="Author"/>
              </w:rPr>
            </w:pPr>
            <w:ins w:id="23405" w:author="Author">
              <w:r w:rsidRPr="00D016EC">
                <w:t>0.41</w:t>
              </w:r>
            </w:ins>
          </w:p>
        </w:tc>
        <w:tc>
          <w:tcPr>
            <w:tcW w:w="400" w:type="dxa"/>
            <w:shd w:val="clear" w:color="auto" w:fill="auto"/>
            <w:noWrap/>
            <w:vAlign w:val="bottom"/>
          </w:tcPr>
          <w:p w14:paraId="0643DD8B" w14:textId="77777777" w:rsidR="00C50A95" w:rsidRPr="00D016EC" w:rsidRDefault="00C50A95" w:rsidP="00416506">
            <w:pPr>
              <w:pStyle w:val="tabletext11"/>
              <w:jc w:val="center"/>
              <w:rPr>
                <w:ins w:id="23406" w:author="Author"/>
              </w:rPr>
            </w:pPr>
            <w:ins w:id="23407" w:author="Author">
              <w:r w:rsidRPr="00D016EC">
                <w:t>0.39</w:t>
              </w:r>
            </w:ins>
          </w:p>
        </w:tc>
        <w:tc>
          <w:tcPr>
            <w:tcW w:w="400" w:type="dxa"/>
            <w:shd w:val="clear" w:color="auto" w:fill="auto"/>
            <w:noWrap/>
            <w:vAlign w:val="bottom"/>
          </w:tcPr>
          <w:p w14:paraId="7496DD12" w14:textId="77777777" w:rsidR="00C50A95" w:rsidRPr="00D016EC" w:rsidRDefault="00C50A95" w:rsidP="00416506">
            <w:pPr>
              <w:pStyle w:val="tabletext11"/>
              <w:jc w:val="center"/>
              <w:rPr>
                <w:ins w:id="23408" w:author="Author"/>
              </w:rPr>
            </w:pPr>
            <w:ins w:id="23409" w:author="Author">
              <w:r w:rsidRPr="00D016EC">
                <w:t>0.35</w:t>
              </w:r>
            </w:ins>
          </w:p>
        </w:tc>
        <w:tc>
          <w:tcPr>
            <w:tcW w:w="400" w:type="dxa"/>
            <w:shd w:val="clear" w:color="auto" w:fill="auto"/>
            <w:noWrap/>
            <w:vAlign w:val="bottom"/>
          </w:tcPr>
          <w:p w14:paraId="5AABED3E" w14:textId="77777777" w:rsidR="00C50A95" w:rsidRPr="00D016EC" w:rsidRDefault="00C50A95" w:rsidP="00416506">
            <w:pPr>
              <w:pStyle w:val="tabletext11"/>
              <w:jc w:val="center"/>
              <w:rPr>
                <w:ins w:id="23410" w:author="Author"/>
              </w:rPr>
            </w:pPr>
            <w:ins w:id="23411" w:author="Author">
              <w:r w:rsidRPr="00D016EC">
                <w:t>0.33</w:t>
              </w:r>
            </w:ins>
          </w:p>
        </w:tc>
        <w:tc>
          <w:tcPr>
            <w:tcW w:w="400" w:type="dxa"/>
            <w:shd w:val="clear" w:color="auto" w:fill="auto"/>
            <w:noWrap/>
            <w:vAlign w:val="bottom"/>
          </w:tcPr>
          <w:p w14:paraId="10B942C3" w14:textId="77777777" w:rsidR="00C50A95" w:rsidRPr="00D016EC" w:rsidRDefault="00C50A95" w:rsidP="00416506">
            <w:pPr>
              <w:pStyle w:val="tabletext11"/>
              <w:jc w:val="center"/>
              <w:rPr>
                <w:ins w:id="23412" w:author="Author"/>
              </w:rPr>
            </w:pPr>
            <w:ins w:id="23413" w:author="Author">
              <w:r w:rsidRPr="00D016EC">
                <w:t>0.32</w:t>
              </w:r>
            </w:ins>
          </w:p>
        </w:tc>
        <w:tc>
          <w:tcPr>
            <w:tcW w:w="400" w:type="dxa"/>
            <w:shd w:val="clear" w:color="auto" w:fill="auto"/>
            <w:noWrap/>
            <w:vAlign w:val="bottom"/>
          </w:tcPr>
          <w:p w14:paraId="2E42E126" w14:textId="77777777" w:rsidR="00C50A95" w:rsidRPr="00D016EC" w:rsidRDefault="00C50A95" w:rsidP="00416506">
            <w:pPr>
              <w:pStyle w:val="tabletext11"/>
              <w:jc w:val="center"/>
              <w:rPr>
                <w:ins w:id="23414" w:author="Author"/>
              </w:rPr>
            </w:pPr>
            <w:ins w:id="23415" w:author="Author">
              <w:r w:rsidRPr="00D016EC">
                <w:t>0.30</w:t>
              </w:r>
            </w:ins>
          </w:p>
        </w:tc>
        <w:tc>
          <w:tcPr>
            <w:tcW w:w="400" w:type="dxa"/>
            <w:shd w:val="clear" w:color="auto" w:fill="auto"/>
            <w:noWrap/>
            <w:vAlign w:val="bottom"/>
          </w:tcPr>
          <w:p w14:paraId="56C42C05" w14:textId="77777777" w:rsidR="00C50A95" w:rsidRPr="00D016EC" w:rsidRDefault="00C50A95" w:rsidP="00416506">
            <w:pPr>
              <w:pStyle w:val="tabletext11"/>
              <w:jc w:val="center"/>
              <w:rPr>
                <w:ins w:id="23416" w:author="Author"/>
              </w:rPr>
            </w:pPr>
            <w:ins w:id="23417" w:author="Author">
              <w:r w:rsidRPr="00D016EC">
                <w:t>0.28</w:t>
              </w:r>
            </w:ins>
          </w:p>
        </w:tc>
        <w:tc>
          <w:tcPr>
            <w:tcW w:w="400" w:type="dxa"/>
            <w:shd w:val="clear" w:color="auto" w:fill="auto"/>
            <w:noWrap/>
            <w:vAlign w:val="bottom"/>
          </w:tcPr>
          <w:p w14:paraId="3ED9A504" w14:textId="77777777" w:rsidR="00C50A95" w:rsidRPr="00D016EC" w:rsidRDefault="00C50A95" w:rsidP="00416506">
            <w:pPr>
              <w:pStyle w:val="tabletext11"/>
              <w:jc w:val="center"/>
              <w:rPr>
                <w:ins w:id="23418" w:author="Author"/>
              </w:rPr>
            </w:pPr>
            <w:ins w:id="23419" w:author="Author">
              <w:r w:rsidRPr="00D016EC">
                <w:t>0.27</w:t>
              </w:r>
            </w:ins>
          </w:p>
        </w:tc>
        <w:tc>
          <w:tcPr>
            <w:tcW w:w="400" w:type="dxa"/>
            <w:shd w:val="clear" w:color="auto" w:fill="auto"/>
            <w:noWrap/>
            <w:vAlign w:val="bottom"/>
          </w:tcPr>
          <w:p w14:paraId="3E9C6531" w14:textId="77777777" w:rsidR="00C50A95" w:rsidRPr="00D016EC" w:rsidRDefault="00C50A95" w:rsidP="00416506">
            <w:pPr>
              <w:pStyle w:val="tabletext11"/>
              <w:jc w:val="center"/>
              <w:rPr>
                <w:ins w:id="23420" w:author="Author"/>
              </w:rPr>
            </w:pPr>
            <w:ins w:id="23421" w:author="Author">
              <w:r w:rsidRPr="00D016EC">
                <w:t>0.26</w:t>
              </w:r>
            </w:ins>
          </w:p>
        </w:tc>
        <w:tc>
          <w:tcPr>
            <w:tcW w:w="400" w:type="dxa"/>
            <w:shd w:val="clear" w:color="auto" w:fill="auto"/>
            <w:noWrap/>
            <w:vAlign w:val="bottom"/>
          </w:tcPr>
          <w:p w14:paraId="10E2E15F" w14:textId="77777777" w:rsidR="00C50A95" w:rsidRPr="00D016EC" w:rsidRDefault="00C50A95" w:rsidP="00416506">
            <w:pPr>
              <w:pStyle w:val="tabletext11"/>
              <w:jc w:val="center"/>
              <w:rPr>
                <w:ins w:id="23422" w:author="Author"/>
              </w:rPr>
            </w:pPr>
            <w:ins w:id="23423" w:author="Author">
              <w:r w:rsidRPr="00D016EC">
                <w:t>0.25</w:t>
              </w:r>
            </w:ins>
          </w:p>
        </w:tc>
        <w:tc>
          <w:tcPr>
            <w:tcW w:w="400" w:type="dxa"/>
            <w:shd w:val="clear" w:color="auto" w:fill="auto"/>
            <w:noWrap/>
            <w:vAlign w:val="bottom"/>
          </w:tcPr>
          <w:p w14:paraId="6AECA172" w14:textId="77777777" w:rsidR="00C50A95" w:rsidRPr="00D016EC" w:rsidRDefault="00C50A95" w:rsidP="00416506">
            <w:pPr>
              <w:pStyle w:val="tabletext11"/>
              <w:jc w:val="center"/>
              <w:rPr>
                <w:ins w:id="23424" w:author="Author"/>
              </w:rPr>
            </w:pPr>
            <w:ins w:id="23425" w:author="Author">
              <w:r w:rsidRPr="00D016EC">
                <w:t>0.24</w:t>
              </w:r>
            </w:ins>
          </w:p>
        </w:tc>
        <w:tc>
          <w:tcPr>
            <w:tcW w:w="400" w:type="dxa"/>
            <w:shd w:val="clear" w:color="auto" w:fill="auto"/>
            <w:noWrap/>
            <w:vAlign w:val="bottom"/>
          </w:tcPr>
          <w:p w14:paraId="12FA8B80" w14:textId="77777777" w:rsidR="00C50A95" w:rsidRPr="00D016EC" w:rsidRDefault="00C50A95" w:rsidP="00416506">
            <w:pPr>
              <w:pStyle w:val="tabletext11"/>
              <w:jc w:val="center"/>
              <w:rPr>
                <w:ins w:id="23426" w:author="Author"/>
              </w:rPr>
            </w:pPr>
            <w:ins w:id="23427" w:author="Author">
              <w:r w:rsidRPr="00D016EC">
                <w:t>0.23</w:t>
              </w:r>
            </w:ins>
          </w:p>
        </w:tc>
        <w:tc>
          <w:tcPr>
            <w:tcW w:w="400" w:type="dxa"/>
            <w:shd w:val="clear" w:color="auto" w:fill="auto"/>
            <w:noWrap/>
            <w:vAlign w:val="bottom"/>
          </w:tcPr>
          <w:p w14:paraId="30C6755C" w14:textId="77777777" w:rsidR="00C50A95" w:rsidRPr="00D016EC" w:rsidRDefault="00C50A95" w:rsidP="00416506">
            <w:pPr>
              <w:pStyle w:val="tabletext11"/>
              <w:jc w:val="center"/>
              <w:rPr>
                <w:ins w:id="23428" w:author="Author"/>
              </w:rPr>
            </w:pPr>
            <w:ins w:id="23429" w:author="Author">
              <w:r w:rsidRPr="00D016EC">
                <w:t>0.22</w:t>
              </w:r>
            </w:ins>
          </w:p>
        </w:tc>
        <w:tc>
          <w:tcPr>
            <w:tcW w:w="400" w:type="dxa"/>
            <w:shd w:val="clear" w:color="auto" w:fill="auto"/>
            <w:noWrap/>
            <w:vAlign w:val="bottom"/>
          </w:tcPr>
          <w:p w14:paraId="48910551" w14:textId="77777777" w:rsidR="00C50A95" w:rsidRPr="00D016EC" w:rsidRDefault="00C50A95" w:rsidP="00416506">
            <w:pPr>
              <w:pStyle w:val="tabletext11"/>
              <w:jc w:val="center"/>
              <w:rPr>
                <w:ins w:id="23430" w:author="Author"/>
              </w:rPr>
            </w:pPr>
            <w:ins w:id="23431" w:author="Author">
              <w:r w:rsidRPr="00D016EC">
                <w:t>0.21</w:t>
              </w:r>
            </w:ins>
          </w:p>
        </w:tc>
        <w:tc>
          <w:tcPr>
            <w:tcW w:w="400" w:type="dxa"/>
            <w:shd w:val="clear" w:color="auto" w:fill="auto"/>
            <w:noWrap/>
            <w:vAlign w:val="bottom"/>
          </w:tcPr>
          <w:p w14:paraId="7E85C56B" w14:textId="77777777" w:rsidR="00C50A95" w:rsidRPr="00D016EC" w:rsidRDefault="00C50A95" w:rsidP="00416506">
            <w:pPr>
              <w:pStyle w:val="tabletext11"/>
              <w:jc w:val="center"/>
              <w:rPr>
                <w:ins w:id="23432" w:author="Author"/>
              </w:rPr>
            </w:pPr>
            <w:ins w:id="23433" w:author="Author">
              <w:r w:rsidRPr="00D016EC">
                <w:t>0.20</w:t>
              </w:r>
            </w:ins>
          </w:p>
        </w:tc>
        <w:tc>
          <w:tcPr>
            <w:tcW w:w="400" w:type="dxa"/>
            <w:shd w:val="clear" w:color="auto" w:fill="auto"/>
            <w:noWrap/>
            <w:vAlign w:val="bottom"/>
          </w:tcPr>
          <w:p w14:paraId="6CF3A7A2" w14:textId="77777777" w:rsidR="00C50A95" w:rsidRPr="00D016EC" w:rsidRDefault="00C50A95" w:rsidP="00416506">
            <w:pPr>
              <w:pStyle w:val="tabletext11"/>
              <w:jc w:val="center"/>
              <w:rPr>
                <w:ins w:id="23434" w:author="Author"/>
              </w:rPr>
            </w:pPr>
            <w:ins w:id="23435" w:author="Author">
              <w:r w:rsidRPr="00D016EC">
                <w:t>0.19</w:t>
              </w:r>
            </w:ins>
          </w:p>
        </w:tc>
        <w:tc>
          <w:tcPr>
            <w:tcW w:w="400" w:type="dxa"/>
            <w:shd w:val="clear" w:color="auto" w:fill="auto"/>
            <w:noWrap/>
            <w:vAlign w:val="bottom"/>
          </w:tcPr>
          <w:p w14:paraId="5A72E52A" w14:textId="77777777" w:rsidR="00C50A95" w:rsidRPr="00D016EC" w:rsidRDefault="00C50A95" w:rsidP="00416506">
            <w:pPr>
              <w:pStyle w:val="tabletext11"/>
              <w:jc w:val="center"/>
              <w:rPr>
                <w:ins w:id="23436" w:author="Author"/>
              </w:rPr>
            </w:pPr>
            <w:ins w:id="23437" w:author="Author">
              <w:r w:rsidRPr="00D016EC">
                <w:t>0.19</w:t>
              </w:r>
            </w:ins>
          </w:p>
        </w:tc>
        <w:tc>
          <w:tcPr>
            <w:tcW w:w="400" w:type="dxa"/>
            <w:shd w:val="clear" w:color="auto" w:fill="auto"/>
            <w:noWrap/>
            <w:vAlign w:val="bottom"/>
          </w:tcPr>
          <w:p w14:paraId="04CE6B15" w14:textId="77777777" w:rsidR="00C50A95" w:rsidRPr="00D016EC" w:rsidRDefault="00C50A95" w:rsidP="00416506">
            <w:pPr>
              <w:pStyle w:val="tabletext11"/>
              <w:jc w:val="center"/>
              <w:rPr>
                <w:ins w:id="23438" w:author="Author"/>
              </w:rPr>
            </w:pPr>
            <w:ins w:id="23439" w:author="Author">
              <w:r w:rsidRPr="00D016EC">
                <w:t>0.18</w:t>
              </w:r>
            </w:ins>
          </w:p>
        </w:tc>
        <w:tc>
          <w:tcPr>
            <w:tcW w:w="400" w:type="dxa"/>
            <w:shd w:val="clear" w:color="auto" w:fill="auto"/>
            <w:noWrap/>
            <w:vAlign w:val="bottom"/>
          </w:tcPr>
          <w:p w14:paraId="7DEEAA8A" w14:textId="77777777" w:rsidR="00C50A95" w:rsidRPr="00D016EC" w:rsidRDefault="00C50A95" w:rsidP="00416506">
            <w:pPr>
              <w:pStyle w:val="tabletext11"/>
              <w:jc w:val="center"/>
              <w:rPr>
                <w:ins w:id="23440" w:author="Author"/>
              </w:rPr>
            </w:pPr>
            <w:ins w:id="23441" w:author="Author">
              <w:r w:rsidRPr="00D016EC">
                <w:t>0.17</w:t>
              </w:r>
            </w:ins>
          </w:p>
        </w:tc>
        <w:tc>
          <w:tcPr>
            <w:tcW w:w="440" w:type="dxa"/>
            <w:shd w:val="clear" w:color="auto" w:fill="auto"/>
            <w:noWrap/>
            <w:vAlign w:val="bottom"/>
          </w:tcPr>
          <w:p w14:paraId="48116CE3" w14:textId="77777777" w:rsidR="00C50A95" w:rsidRPr="00D016EC" w:rsidRDefault="00C50A95" w:rsidP="00416506">
            <w:pPr>
              <w:pStyle w:val="tabletext11"/>
              <w:jc w:val="center"/>
              <w:rPr>
                <w:ins w:id="23442" w:author="Author"/>
              </w:rPr>
            </w:pPr>
            <w:ins w:id="23443" w:author="Author">
              <w:r w:rsidRPr="00D016EC">
                <w:t>0.16</w:t>
              </w:r>
            </w:ins>
          </w:p>
        </w:tc>
        <w:tc>
          <w:tcPr>
            <w:tcW w:w="400" w:type="dxa"/>
            <w:shd w:val="clear" w:color="auto" w:fill="auto"/>
            <w:noWrap/>
            <w:vAlign w:val="bottom"/>
          </w:tcPr>
          <w:p w14:paraId="5F8B2AF0" w14:textId="77777777" w:rsidR="00C50A95" w:rsidRPr="00D016EC" w:rsidRDefault="00C50A95" w:rsidP="00416506">
            <w:pPr>
              <w:pStyle w:val="tabletext11"/>
              <w:jc w:val="center"/>
              <w:rPr>
                <w:ins w:id="23444" w:author="Author"/>
              </w:rPr>
            </w:pPr>
            <w:ins w:id="23445" w:author="Author">
              <w:r w:rsidRPr="00D016EC">
                <w:t>0.16</w:t>
              </w:r>
            </w:ins>
          </w:p>
        </w:tc>
        <w:tc>
          <w:tcPr>
            <w:tcW w:w="400" w:type="dxa"/>
            <w:shd w:val="clear" w:color="auto" w:fill="auto"/>
            <w:noWrap/>
            <w:vAlign w:val="bottom"/>
          </w:tcPr>
          <w:p w14:paraId="78FB174B" w14:textId="77777777" w:rsidR="00C50A95" w:rsidRPr="00D016EC" w:rsidRDefault="00C50A95" w:rsidP="00416506">
            <w:pPr>
              <w:pStyle w:val="tabletext11"/>
              <w:jc w:val="center"/>
              <w:rPr>
                <w:ins w:id="23446" w:author="Author"/>
              </w:rPr>
            </w:pPr>
            <w:ins w:id="23447" w:author="Author">
              <w:r w:rsidRPr="00D016EC">
                <w:t>0.15</w:t>
              </w:r>
            </w:ins>
          </w:p>
        </w:tc>
        <w:tc>
          <w:tcPr>
            <w:tcW w:w="400" w:type="dxa"/>
            <w:shd w:val="clear" w:color="auto" w:fill="auto"/>
            <w:noWrap/>
            <w:vAlign w:val="bottom"/>
          </w:tcPr>
          <w:p w14:paraId="53B99DD8" w14:textId="77777777" w:rsidR="00C50A95" w:rsidRPr="00D016EC" w:rsidRDefault="00C50A95" w:rsidP="00416506">
            <w:pPr>
              <w:pStyle w:val="tabletext11"/>
              <w:jc w:val="center"/>
              <w:rPr>
                <w:ins w:id="23448" w:author="Author"/>
              </w:rPr>
            </w:pPr>
            <w:ins w:id="23449" w:author="Author">
              <w:r w:rsidRPr="00D016EC">
                <w:t>0.14</w:t>
              </w:r>
            </w:ins>
          </w:p>
        </w:tc>
        <w:tc>
          <w:tcPr>
            <w:tcW w:w="400" w:type="dxa"/>
            <w:shd w:val="clear" w:color="auto" w:fill="auto"/>
            <w:noWrap/>
            <w:vAlign w:val="bottom"/>
          </w:tcPr>
          <w:p w14:paraId="12E93C37" w14:textId="77777777" w:rsidR="00C50A95" w:rsidRPr="00D016EC" w:rsidRDefault="00C50A95" w:rsidP="00416506">
            <w:pPr>
              <w:pStyle w:val="tabletext11"/>
              <w:jc w:val="center"/>
              <w:rPr>
                <w:ins w:id="23450" w:author="Author"/>
              </w:rPr>
            </w:pPr>
            <w:ins w:id="23451" w:author="Author">
              <w:r w:rsidRPr="00D016EC">
                <w:t>0.14</w:t>
              </w:r>
            </w:ins>
          </w:p>
        </w:tc>
        <w:tc>
          <w:tcPr>
            <w:tcW w:w="460" w:type="dxa"/>
            <w:shd w:val="clear" w:color="auto" w:fill="auto"/>
            <w:noWrap/>
            <w:vAlign w:val="bottom"/>
          </w:tcPr>
          <w:p w14:paraId="18B7CE2B" w14:textId="77777777" w:rsidR="00C50A95" w:rsidRPr="00D016EC" w:rsidRDefault="00C50A95" w:rsidP="00416506">
            <w:pPr>
              <w:pStyle w:val="tabletext11"/>
              <w:jc w:val="center"/>
              <w:rPr>
                <w:ins w:id="23452" w:author="Author"/>
              </w:rPr>
            </w:pPr>
            <w:ins w:id="23453" w:author="Author">
              <w:r w:rsidRPr="00D016EC">
                <w:t>0.13</w:t>
              </w:r>
            </w:ins>
          </w:p>
        </w:tc>
      </w:tr>
      <w:tr w:rsidR="00C50A95" w:rsidRPr="00D016EC" w14:paraId="0A2E0441" w14:textId="77777777" w:rsidTr="00416506">
        <w:trPr>
          <w:trHeight w:val="190"/>
          <w:ins w:id="23454" w:author="Author"/>
        </w:trPr>
        <w:tc>
          <w:tcPr>
            <w:tcW w:w="200" w:type="dxa"/>
            <w:tcBorders>
              <w:right w:val="nil"/>
            </w:tcBorders>
            <w:shd w:val="clear" w:color="auto" w:fill="auto"/>
            <w:vAlign w:val="bottom"/>
          </w:tcPr>
          <w:p w14:paraId="1798EC5C" w14:textId="77777777" w:rsidR="00C50A95" w:rsidRPr="00D016EC" w:rsidRDefault="00C50A95" w:rsidP="00416506">
            <w:pPr>
              <w:pStyle w:val="tabletext11"/>
              <w:jc w:val="right"/>
              <w:rPr>
                <w:ins w:id="23455" w:author="Author"/>
              </w:rPr>
            </w:pPr>
          </w:p>
        </w:tc>
        <w:tc>
          <w:tcPr>
            <w:tcW w:w="1580" w:type="dxa"/>
            <w:tcBorders>
              <w:left w:val="nil"/>
            </w:tcBorders>
            <w:shd w:val="clear" w:color="auto" w:fill="auto"/>
            <w:vAlign w:val="bottom"/>
          </w:tcPr>
          <w:p w14:paraId="60B0341A" w14:textId="77777777" w:rsidR="00C50A95" w:rsidRPr="00D016EC" w:rsidRDefault="00C50A95" w:rsidP="00416506">
            <w:pPr>
              <w:pStyle w:val="tabletext11"/>
              <w:tabs>
                <w:tab w:val="decimal" w:pos="640"/>
              </w:tabs>
              <w:rPr>
                <w:ins w:id="23456" w:author="Author"/>
              </w:rPr>
            </w:pPr>
            <w:ins w:id="23457" w:author="Author">
              <w:r w:rsidRPr="00D016EC">
                <w:t>5,000 to 5,999</w:t>
              </w:r>
            </w:ins>
          </w:p>
        </w:tc>
        <w:tc>
          <w:tcPr>
            <w:tcW w:w="680" w:type="dxa"/>
            <w:shd w:val="clear" w:color="auto" w:fill="auto"/>
            <w:noWrap/>
            <w:vAlign w:val="bottom"/>
          </w:tcPr>
          <w:p w14:paraId="62CBA980" w14:textId="77777777" w:rsidR="00C50A95" w:rsidRPr="00D016EC" w:rsidRDefault="00C50A95" w:rsidP="00416506">
            <w:pPr>
              <w:pStyle w:val="tabletext11"/>
              <w:jc w:val="center"/>
              <w:rPr>
                <w:ins w:id="23458" w:author="Author"/>
              </w:rPr>
            </w:pPr>
            <w:ins w:id="23459" w:author="Author">
              <w:r w:rsidRPr="00D016EC">
                <w:t>0.45</w:t>
              </w:r>
            </w:ins>
          </w:p>
        </w:tc>
        <w:tc>
          <w:tcPr>
            <w:tcW w:w="900" w:type="dxa"/>
            <w:shd w:val="clear" w:color="auto" w:fill="auto"/>
            <w:noWrap/>
            <w:vAlign w:val="bottom"/>
          </w:tcPr>
          <w:p w14:paraId="3A328E75" w14:textId="77777777" w:rsidR="00C50A95" w:rsidRPr="00D016EC" w:rsidRDefault="00C50A95" w:rsidP="00416506">
            <w:pPr>
              <w:pStyle w:val="tabletext11"/>
              <w:jc w:val="center"/>
              <w:rPr>
                <w:ins w:id="23460" w:author="Author"/>
              </w:rPr>
            </w:pPr>
            <w:ins w:id="23461" w:author="Author">
              <w:r w:rsidRPr="00D016EC">
                <w:t>0.45</w:t>
              </w:r>
            </w:ins>
          </w:p>
        </w:tc>
        <w:tc>
          <w:tcPr>
            <w:tcW w:w="400" w:type="dxa"/>
            <w:shd w:val="clear" w:color="auto" w:fill="auto"/>
            <w:noWrap/>
            <w:vAlign w:val="bottom"/>
          </w:tcPr>
          <w:p w14:paraId="408FFB1E" w14:textId="77777777" w:rsidR="00C50A95" w:rsidRPr="00D016EC" w:rsidRDefault="00C50A95" w:rsidP="00416506">
            <w:pPr>
              <w:pStyle w:val="tabletext11"/>
              <w:jc w:val="center"/>
              <w:rPr>
                <w:ins w:id="23462" w:author="Author"/>
              </w:rPr>
            </w:pPr>
            <w:ins w:id="23463" w:author="Author">
              <w:r w:rsidRPr="00D016EC">
                <w:t>0.45</w:t>
              </w:r>
            </w:ins>
          </w:p>
        </w:tc>
        <w:tc>
          <w:tcPr>
            <w:tcW w:w="400" w:type="dxa"/>
            <w:shd w:val="clear" w:color="auto" w:fill="auto"/>
            <w:noWrap/>
            <w:vAlign w:val="bottom"/>
          </w:tcPr>
          <w:p w14:paraId="6EA174DA" w14:textId="77777777" w:rsidR="00C50A95" w:rsidRPr="00D016EC" w:rsidRDefault="00C50A95" w:rsidP="00416506">
            <w:pPr>
              <w:pStyle w:val="tabletext11"/>
              <w:jc w:val="center"/>
              <w:rPr>
                <w:ins w:id="23464" w:author="Author"/>
              </w:rPr>
            </w:pPr>
            <w:ins w:id="23465" w:author="Author">
              <w:r w:rsidRPr="00D016EC">
                <w:t>0.43</w:t>
              </w:r>
            </w:ins>
          </w:p>
        </w:tc>
        <w:tc>
          <w:tcPr>
            <w:tcW w:w="400" w:type="dxa"/>
            <w:shd w:val="clear" w:color="auto" w:fill="auto"/>
            <w:noWrap/>
            <w:vAlign w:val="bottom"/>
          </w:tcPr>
          <w:p w14:paraId="430CCFEC" w14:textId="77777777" w:rsidR="00C50A95" w:rsidRPr="00D016EC" w:rsidRDefault="00C50A95" w:rsidP="00416506">
            <w:pPr>
              <w:pStyle w:val="tabletext11"/>
              <w:jc w:val="center"/>
              <w:rPr>
                <w:ins w:id="23466" w:author="Author"/>
              </w:rPr>
            </w:pPr>
            <w:ins w:id="23467" w:author="Author">
              <w:r w:rsidRPr="00D016EC">
                <w:t>0.41</w:t>
              </w:r>
            </w:ins>
          </w:p>
        </w:tc>
        <w:tc>
          <w:tcPr>
            <w:tcW w:w="400" w:type="dxa"/>
            <w:shd w:val="clear" w:color="auto" w:fill="auto"/>
            <w:noWrap/>
            <w:vAlign w:val="bottom"/>
          </w:tcPr>
          <w:p w14:paraId="5D916CF8" w14:textId="77777777" w:rsidR="00C50A95" w:rsidRPr="00D016EC" w:rsidRDefault="00C50A95" w:rsidP="00416506">
            <w:pPr>
              <w:pStyle w:val="tabletext11"/>
              <w:jc w:val="center"/>
              <w:rPr>
                <w:ins w:id="23468" w:author="Author"/>
              </w:rPr>
            </w:pPr>
            <w:ins w:id="23469" w:author="Author">
              <w:r w:rsidRPr="00D016EC">
                <w:t>0.37</w:t>
              </w:r>
            </w:ins>
          </w:p>
        </w:tc>
        <w:tc>
          <w:tcPr>
            <w:tcW w:w="400" w:type="dxa"/>
            <w:shd w:val="clear" w:color="auto" w:fill="auto"/>
            <w:noWrap/>
            <w:vAlign w:val="bottom"/>
          </w:tcPr>
          <w:p w14:paraId="2F0E56F0" w14:textId="77777777" w:rsidR="00C50A95" w:rsidRPr="00D016EC" w:rsidRDefault="00C50A95" w:rsidP="00416506">
            <w:pPr>
              <w:pStyle w:val="tabletext11"/>
              <w:jc w:val="center"/>
              <w:rPr>
                <w:ins w:id="23470" w:author="Author"/>
              </w:rPr>
            </w:pPr>
            <w:ins w:id="23471" w:author="Author">
              <w:r w:rsidRPr="00D016EC">
                <w:t>0.35</w:t>
              </w:r>
            </w:ins>
          </w:p>
        </w:tc>
        <w:tc>
          <w:tcPr>
            <w:tcW w:w="400" w:type="dxa"/>
            <w:shd w:val="clear" w:color="auto" w:fill="auto"/>
            <w:noWrap/>
            <w:vAlign w:val="bottom"/>
          </w:tcPr>
          <w:p w14:paraId="5429FDCB" w14:textId="77777777" w:rsidR="00C50A95" w:rsidRPr="00D016EC" w:rsidRDefault="00C50A95" w:rsidP="00416506">
            <w:pPr>
              <w:pStyle w:val="tabletext11"/>
              <w:jc w:val="center"/>
              <w:rPr>
                <w:ins w:id="23472" w:author="Author"/>
              </w:rPr>
            </w:pPr>
            <w:ins w:id="23473" w:author="Author">
              <w:r w:rsidRPr="00D016EC">
                <w:t>0.34</w:t>
              </w:r>
            </w:ins>
          </w:p>
        </w:tc>
        <w:tc>
          <w:tcPr>
            <w:tcW w:w="400" w:type="dxa"/>
            <w:shd w:val="clear" w:color="auto" w:fill="auto"/>
            <w:noWrap/>
            <w:vAlign w:val="bottom"/>
          </w:tcPr>
          <w:p w14:paraId="69FA2EF5" w14:textId="77777777" w:rsidR="00C50A95" w:rsidRPr="00D016EC" w:rsidRDefault="00C50A95" w:rsidP="00416506">
            <w:pPr>
              <w:pStyle w:val="tabletext11"/>
              <w:jc w:val="center"/>
              <w:rPr>
                <w:ins w:id="23474" w:author="Author"/>
              </w:rPr>
            </w:pPr>
            <w:ins w:id="23475" w:author="Author">
              <w:r w:rsidRPr="00D016EC">
                <w:t>0.32</w:t>
              </w:r>
            </w:ins>
          </w:p>
        </w:tc>
        <w:tc>
          <w:tcPr>
            <w:tcW w:w="400" w:type="dxa"/>
            <w:shd w:val="clear" w:color="auto" w:fill="auto"/>
            <w:noWrap/>
            <w:vAlign w:val="bottom"/>
          </w:tcPr>
          <w:p w14:paraId="3DE86185" w14:textId="77777777" w:rsidR="00C50A95" w:rsidRPr="00D016EC" w:rsidRDefault="00C50A95" w:rsidP="00416506">
            <w:pPr>
              <w:pStyle w:val="tabletext11"/>
              <w:jc w:val="center"/>
              <w:rPr>
                <w:ins w:id="23476" w:author="Author"/>
              </w:rPr>
            </w:pPr>
            <w:ins w:id="23477" w:author="Author">
              <w:r w:rsidRPr="00D016EC">
                <w:t>0.30</w:t>
              </w:r>
            </w:ins>
          </w:p>
        </w:tc>
        <w:tc>
          <w:tcPr>
            <w:tcW w:w="400" w:type="dxa"/>
            <w:shd w:val="clear" w:color="auto" w:fill="auto"/>
            <w:noWrap/>
            <w:vAlign w:val="bottom"/>
          </w:tcPr>
          <w:p w14:paraId="16F1F01A" w14:textId="77777777" w:rsidR="00C50A95" w:rsidRPr="00D016EC" w:rsidRDefault="00C50A95" w:rsidP="00416506">
            <w:pPr>
              <w:pStyle w:val="tabletext11"/>
              <w:jc w:val="center"/>
              <w:rPr>
                <w:ins w:id="23478" w:author="Author"/>
              </w:rPr>
            </w:pPr>
            <w:ins w:id="23479" w:author="Author">
              <w:r w:rsidRPr="00D016EC">
                <w:t>0.28</w:t>
              </w:r>
            </w:ins>
          </w:p>
        </w:tc>
        <w:tc>
          <w:tcPr>
            <w:tcW w:w="400" w:type="dxa"/>
            <w:shd w:val="clear" w:color="auto" w:fill="auto"/>
            <w:noWrap/>
            <w:vAlign w:val="bottom"/>
          </w:tcPr>
          <w:p w14:paraId="5A94E58B" w14:textId="77777777" w:rsidR="00C50A95" w:rsidRPr="00D016EC" w:rsidRDefault="00C50A95" w:rsidP="00416506">
            <w:pPr>
              <w:pStyle w:val="tabletext11"/>
              <w:jc w:val="center"/>
              <w:rPr>
                <w:ins w:id="23480" w:author="Author"/>
              </w:rPr>
            </w:pPr>
            <w:ins w:id="23481" w:author="Author">
              <w:r w:rsidRPr="00D016EC">
                <w:t>0.27</w:t>
              </w:r>
            </w:ins>
          </w:p>
        </w:tc>
        <w:tc>
          <w:tcPr>
            <w:tcW w:w="400" w:type="dxa"/>
            <w:shd w:val="clear" w:color="auto" w:fill="auto"/>
            <w:noWrap/>
            <w:vAlign w:val="bottom"/>
          </w:tcPr>
          <w:p w14:paraId="1D36E602" w14:textId="77777777" w:rsidR="00C50A95" w:rsidRPr="00D016EC" w:rsidRDefault="00C50A95" w:rsidP="00416506">
            <w:pPr>
              <w:pStyle w:val="tabletext11"/>
              <w:jc w:val="center"/>
              <w:rPr>
                <w:ins w:id="23482" w:author="Author"/>
              </w:rPr>
            </w:pPr>
            <w:ins w:id="23483" w:author="Author">
              <w:r w:rsidRPr="00D016EC">
                <w:t>0.26</w:t>
              </w:r>
            </w:ins>
          </w:p>
        </w:tc>
        <w:tc>
          <w:tcPr>
            <w:tcW w:w="400" w:type="dxa"/>
            <w:shd w:val="clear" w:color="auto" w:fill="auto"/>
            <w:noWrap/>
            <w:vAlign w:val="bottom"/>
          </w:tcPr>
          <w:p w14:paraId="5E228C67" w14:textId="77777777" w:rsidR="00C50A95" w:rsidRPr="00D016EC" w:rsidRDefault="00C50A95" w:rsidP="00416506">
            <w:pPr>
              <w:pStyle w:val="tabletext11"/>
              <w:jc w:val="center"/>
              <w:rPr>
                <w:ins w:id="23484" w:author="Author"/>
              </w:rPr>
            </w:pPr>
            <w:ins w:id="23485" w:author="Author">
              <w:r w:rsidRPr="00D016EC">
                <w:t>0.25</w:t>
              </w:r>
            </w:ins>
          </w:p>
        </w:tc>
        <w:tc>
          <w:tcPr>
            <w:tcW w:w="400" w:type="dxa"/>
            <w:shd w:val="clear" w:color="auto" w:fill="auto"/>
            <w:noWrap/>
            <w:vAlign w:val="bottom"/>
          </w:tcPr>
          <w:p w14:paraId="6E7135AA" w14:textId="77777777" w:rsidR="00C50A95" w:rsidRPr="00D016EC" w:rsidRDefault="00C50A95" w:rsidP="00416506">
            <w:pPr>
              <w:pStyle w:val="tabletext11"/>
              <w:jc w:val="center"/>
              <w:rPr>
                <w:ins w:id="23486" w:author="Author"/>
              </w:rPr>
            </w:pPr>
            <w:ins w:id="23487" w:author="Author">
              <w:r w:rsidRPr="00D016EC">
                <w:t>0.24</w:t>
              </w:r>
            </w:ins>
          </w:p>
        </w:tc>
        <w:tc>
          <w:tcPr>
            <w:tcW w:w="400" w:type="dxa"/>
            <w:shd w:val="clear" w:color="auto" w:fill="auto"/>
            <w:noWrap/>
            <w:vAlign w:val="bottom"/>
          </w:tcPr>
          <w:p w14:paraId="0824AA54" w14:textId="77777777" w:rsidR="00C50A95" w:rsidRPr="00D016EC" w:rsidRDefault="00C50A95" w:rsidP="00416506">
            <w:pPr>
              <w:pStyle w:val="tabletext11"/>
              <w:jc w:val="center"/>
              <w:rPr>
                <w:ins w:id="23488" w:author="Author"/>
              </w:rPr>
            </w:pPr>
            <w:ins w:id="23489" w:author="Author">
              <w:r w:rsidRPr="00D016EC">
                <w:t>0.23</w:t>
              </w:r>
            </w:ins>
          </w:p>
        </w:tc>
        <w:tc>
          <w:tcPr>
            <w:tcW w:w="400" w:type="dxa"/>
            <w:shd w:val="clear" w:color="auto" w:fill="auto"/>
            <w:noWrap/>
            <w:vAlign w:val="bottom"/>
          </w:tcPr>
          <w:p w14:paraId="01A71DD4" w14:textId="77777777" w:rsidR="00C50A95" w:rsidRPr="00D016EC" w:rsidRDefault="00C50A95" w:rsidP="00416506">
            <w:pPr>
              <w:pStyle w:val="tabletext11"/>
              <w:jc w:val="center"/>
              <w:rPr>
                <w:ins w:id="23490" w:author="Author"/>
              </w:rPr>
            </w:pPr>
            <w:ins w:id="23491" w:author="Author">
              <w:r w:rsidRPr="00D016EC">
                <w:t>0.22</w:t>
              </w:r>
            </w:ins>
          </w:p>
        </w:tc>
        <w:tc>
          <w:tcPr>
            <w:tcW w:w="400" w:type="dxa"/>
            <w:shd w:val="clear" w:color="auto" w:fill="auto"/>
            <w:noWrap/>
            <w:vAlign w:val="bottom"/>
          </w:tcPr>
          <w:p w14:paraId="0330022B" w14:textId="77777777" w:rsidR="00C50A95" w:rsidRPr="00D016EC" w:rsidRDefault="00C50A95" w:rsidP="00416506">
            <w:pPr>
              <w:pStyle w:val="tabletext11"/>
              <w:jc w:val="center"/>
              <w:rPr>
                <w:ins w:id="23492" w:author="Author"/>
              </w:rPr>
            </w:pPr>
            <w:ins w:id="23493" w:author="Author">
              <w:r w:rsidRPr="00D016EC">
                <w:t>0.21</w:t>
              </w:r>
            </w:ins>
          </w:p>
        </w:tc>
        <w:tc>
          <w:tcPr>
            <w:tcW w:w="400" w:type="dxa"/>
            <w:shd w:val="clear" w:color="auto" w:fill="auto"/>
            <w:noWrap/>
            <w:vAlign w:val="bottom"/>
          </w:tcPr>
          <w:p w14:paraId="63CFEF48" w14:textId="77777777" w:rsidR="00C50A95" w:rsidRPr="00D016EC" w:rsidRDefault="00C50A95" w:rsidP="00416506">
            <w:pPr>
              <w:pStyle w:val="tabletext11"/>
              <w:jc w:val="center"/>
              <w:rPr>
                <w:ins w:id="23494" w:author="Author"/>
              </w:rPr>
            </w:pPr>
            <w:ins w:id="23495" w:author="Author">
              <w:r w:rsidRPr="00D016EC">
                <w:t>0.20</w:t>
              </w:r>
            </w:ins>
          </w:p>
        </w:tc>
        <w:tc>
          <w:tcPr>
            <w:tcW w:w="400" w:type="dxa"/>
            <w:shd w:val="clear" w:color="auto" w:fill="auto"/>
            <w:noWrap/>
            <w:vAlign w:val="bottom"/>
          </w:tcPr>
          <w:p w14:paraId="3B1B8352" w14:textId="77777777" w:rsidR="00C50A95" w:rsidRPr="00D016EC" w:rsidRDefault="00C50A95" w:rsidP="00416506">
            <w:pPr>
              <w:pStyle w:val="tabletext11"/>
              <w:jc w:val="center"/>
              <w:rPr>
                <w:ins w:id="23496" w:author="Author"/>
              </w:rPr>
            </w:pPr>
            <w:ins w:id="23497" w:author="Author">
              <w:r w:rsidRPr="00D016EC">
                <w:t>0.20</w:t>
              </w:r>
            </w:ins>
          </w:p>
        </w:tc>
        <w:tc>
          <w:tcPr>
            <w:tcW w:w="400" w:type="dxa"/>
            <w:shd w:val="clear" w:color="auto" w:fill="auto"/>
            <w:noWrap/>
            <w:vAlign w:val="bottom"/>
          </w:tcPr>
          <w:p w14:paraId="2989AA12" w14:textId="77777777" w:rsidR="00C50A95" w:rsidRPr="00D016EC" w:rsidRDefault="00C50A95" w:rsidP="00416506">
            <w:pPr>
              <w:pStyle w:val="tabletext11"/>
              <w:jc w:val="center"/>
              <w:rPr>
                <w:ins w:id="23498" w:author="Author"/>
              </w:rPr>
            </w:pPr>
            <w:ins w:id="23499" w:author="Author">
              <w:r w:rsidRPr="00D016EC">
                <w:t>0.19</w:t>
              </w:r>
            </w:ins>
          </w:p>
        </w:tc>
        <w:tc>
          <w:tcPr>
            <w:tcW w:w="400" w:type="dxa"/>
            <w:shd w:val="clear" w:color="auto" w:fill="auto"/>
            <w:noWrap/>
            <w:vAlign w:val="bottom"/>
          </w:tcPr>
          <w:p w14:paraId="214E40BE" w14:textId="77777777" w:rsidR="00C50A95" w:rsidRPr="00D016EC" w:rsidRDefault="00C50A95" w:rsidP="00416506">
            <w:pPr>
              <w:pStyle w:val="tabletext11"/>
              <w:jc w:val="center"/>
              <w:rPr>
                <w:ins w:id="23500" w:author="Author"/>
              </w:rPr>
            </w:pPr>
            <w:ins w:id="23501" w:author="Author">
              <w:r w:rsidRPr="00D016EC">
                <w:t>0.18</w:t>
              </w:r>
            </w:ins>
          </w:p>
        </w:tc>
        <w:tc>
          <w:tcPr>
            <w:tcW w:w="440" w:type="dxa"/>
            <w:shd w:val="clear" w:color="auto" w:fill="auto"/>
            <w:noWrap/>
            <w:vAlign w:val="bottom"/>
          </w:tcPr>
          <w:p w14:paraId="52168872" w14:textId="77777777" w:rsidR="00C50A95" w:rsidRPr="00D016EC" w:rsidRDefault="00C50A95" w:rsidP="00416506">
            <w:pPr>
              <w:pStyle w:val="tabletext11"/>
              <w:jc w:val="center"/>
              <w:rPr>
                <w:ins w:id="23502" w:author="Author"/>
              </w:rPr>
            </w:pPr>
            <w:ins w:id="23503" w:author="Author">
              <w:r w:rsidRPr="00D016EC">
                <w:t>0.17</w:t>
              </w:r>
            </w:ins>
          </w:p>
        </w:tc>
        <w:tc>
          <w:tcPr>
            <w:tcW w:w="400" w:type="dxa"/>
            <w:shd w:val="clear" w:color="auto" w:fill="auto"/>
            <w:noWrap/>
            <w:vAlign w:val="bottom"/>
          </w:tcPr>
          <w:p w14:paraId="457D6BEF" w14:textId="77777777" w:rsidR="00C50A95" w:rsidRPr="00D016EC" w:rsidRDefault="00C50A95" w:rsidP="00416506">
            <w:pPr>
              <w:pStyle w:val="tabletext11"/>
              <w:jc w:val="center"/>
              <w:rPr>
                <w:ins w:id="23504" w:author="Author"/>
              </w:rPr>
            </w:pPr>
            <w:ins w:id="23505" w:author="Author">
              <w:r w:rsidRPr="00D016EC">
                <w:t>0.17</w:t>
              </w:r>
            </w:ins>
          </w:p>
        </w:tc>
        <w:tc>
          <w:tcPr>
            <w:tcW w:w="400" w:type="dxa"/>
            <w:shd w:val="clear" w:color="auto" w:fill="auto"/>
            <w:noWrap/>
            <w:vAlign w:val="bottom"/>
          </w:tcPr>
          <w:p w14:paraId="77A28697" w14:textId="77777777" w:rsidR="00C50A95" w:rsidRPr="00D016EC" w:rsidRDefault="00C50A95" w:rsidP="00416506">
            <w:pPr>
              <w:pStyle w:val="tabletext11"/>
              <w:jc w:val="center"/>
              <w:rPr>
                <w:ins w:id="23506" w:author="Author"/>
              </w:rPr>
            </w:pPr>
            <w:ins w:id="23507" w:author="Author">
              <w:r w:rsidRPr="00D016EC">
                <w:t>0.16</w:t>
              </w:r>
            </w:ins>
          </w:p>
        </w:tc>
        <w:tc>
          <w:tcPr>
            <w:tcW w:w="400" w:type="dxa"/>
            <w:shd w:val="clear" w:color="auto" w:fill="auto"/>
            <w:noWrap/>
            <w:vAlign w:val="bottom"/>
          </w:tcPr>
          <w:p w14:paraId="311235BC" w14:textId="77777777" w:rsidR="00C50A95" w:rsidRPr="00D016EC" w:rsidRDefault="00C50A95" w:rsidP="00416506">
            <w:pPr>
              <w:pStyle w:val="tabletext11"/>
              <w:jc w:val="center"/>
              <w:rPr>
                <w:ins w:id="23508" w:author="Author"/>
              </w:rPr>
            </w:pPr>
            <w:ins w:id="23509" w:author="Author">
              <w:r w:rsidRPr="00D016EC">
                <w:t>0.15</w:t>
              </w:r>
            </w:ins>
          </w:p>
        </w:tc>
        <w:tc>
          <w:tcPr>
            <w:tcW w:w="400" w:type="dxa"/>
            <w:shd w:val="clear" w:color="auto" w:fill="auto"/>
            <w:noWrap/>
            <w:vAlign w:val="bottom"/>
          </w:tcPr>
          <w:p w14:paraId="22A42FE9" w14:textId="77777777" w:rsidR="00C50A95" w:rsidRPr="00D016EC" w:rsidRDefault="00C50A95" w:rsidP="00416506">
            <w:pPr>
              <w:pStyle w:val="tabletext11"/>
              <w:jc w:val="center"/>
              <w:rPr>
                <w:ins w:id="23510" w:author="Author"/>
              </w:rPr>
            </w:pPr>
            <w:ins w:id="23511" w:author="Author">
              <w:r w:rsidRPr="00D016EC">
                <w:t>0.15</w:t>
              </w:r>
            </w:ins>
          </w:p>
        </w:tc>
        <w:tc>
          <w:tcPr>
            <w:tcW w:w="460" w:type="dxa"/>
            <w:shd w:val="clear" w:color="auto" w:fill="auto"/>
            <w:noWrap/>
            <w:vAlign w:val="bottom"/>
          </w:tcPr>
          <w:p w14:paraId="0FCEC37B" w14:textId="77777777" w:rsidR="00C50A95" w:rsidRPr="00D016EC" w:rsidRDefault="00C50A95" w:rsidP="00416506">
            <w:pPr>
              <w:pStyle w:val="tabletext11"/>
              <w:jc w:val="center"/>
              <w:rPr>
                <w:ins w:id="23512" w:author="Author"/>
              </w:rPr>
            </w:pPr>
            <w:ins w:id="23513" w:author="Author">
              <w:r w:rsidRPr="00D016EC">
                <w:t>0.14</w:t>
              </w:r>
            </w:ins>
          </w:p>
        </w:tc>
      </w:tr>
      <w:tr w:rsidR="00C50A95" w:rsidRPr="00D016EC" w14:paraId="2A894E71" w14:textId="77777777" w:rsidTr="00416506">
        <w:trPr>
          <w:trHeight w:val="190"/>
          <w:ins w:id="23514" w:author="Author"/>
        </w:trPr>
        <w:tc>
          <w:tcPr>
            <w:tcW w:w="200" w:type="dxa"/>
            <w:tcBorders>
              <w:right w:val="nil"/>
            </w:tcBorders>
            <w:shd w:val="clear" w:color="auto" w:fill="auto"/>
            <w:vAlign w:val="bottom"/>
          </w:tcPr>
          <w:p w14:paraId="2265D86E" w14:textId="77777777" w:rsidR="00C50A95" w:rsidRPr="00D016EC" w:rsidRDefault="00C50A95" w:rsidP="00416506">
            <w:pPr>
              <w:pStyle w:val="tabletext11"/>
              <w:jc w:val="right"/>
              <w:rPr>
                <w:ins w:id="23515" w:author="Author"/>
              </w:rPr>
            </w:pPr>
          </w:p>
        </w:tc>
        <w:tc>
          <w:tcPr>
            <w:tcW w:w="1580" w:type="dxa"/>
            <w:tcBorders>
              <w:left w:val="nil"/>
            </w:tcBorders>
            <w:shd w:val="clear" w:color="auto" w:fill="auto"/>
            <w:vAlign w:val="bottom"/>
          </w:tcPr>
          <w:p w14:paraId="382CAAE2" w14:textId="77777777" w:rsidR="00C50A95" w:rsidRPr="00D016EC" w:rsidRDefault="00C50A95" w:rsidP="00416506">
            <w:pPr>
              <w:pStyle w:val="tabletext11"/>
              <w:tabs>
                <w:tab w:val="decimal" w:pos="640"/>
              </w:tabs>
              <w:rPr>
                <w:ins w:id="23516" w:author="Author"/>
              </w:rPr>
            </w:pPr>
            <w:ins w:id="23517" w:author="Author">
              <w:r w:rsidRPr="00D016EC">
                <w:t>6,000 to 7,999</w:t>
              </w:r>
            </w:ins>
          </w:p>
        </w:tc>
        <w:tc>
          <w:tcPr>
            <w:tcW w:w="680" w:type="dxa"/>
            <w:shd w:val="clear" w:color="auto" w:fill="auto"/>
            <w:noWrap/>
            <w:vAlign w:val="bottom"/>
          </w:tcPr>
          <w:p w14:paraId="24A47F6A" w14:textId="77777777" w:rsidR="00C50A95" w:rsidRPr="00D016EC" w:rsidRDefault="00C50A95" w:rsidP="00416506">
            <w:pPr>
              <w:pStyle w:val="tabletext11"/>
              <w:jc w:val="center"/>
              <w:rPr>
                <w:ins w:id="23518" w:author="Author"/>
              </w:rPr>
            </w:pPr>
            <w:ins w:id="23519" w:author="Author">
              <w:r w:rsidRPr="00D016EC">
                <w:t>0.48</w:t>
              </w:r>
            </w:ins>
          </w:p>
        </w:tc>
        <w:tc>
          <w:tcPr>
            <w:tcW w:w="900" w:type="dxa"/>
            <w:shd w:val="clear" w:color="auto" w:fill="auto"/>
            <w:noWrap/>
            <w:vAlign w:val="bottom"/>
          </w:tcPr>
          <w:p w14:paraId="55B8BAC8" w14:textId="77777777" w:rsidR="00C50A95" w:rsidRPr="00D016EC" w:rsidRDefault="00C50A95" w:rsidP="00416506">
            <w:pPr>
              <w:pStyle w:val="tabletext11"/>
              <w:jc w:val="center"/>
              <w:rPr>
                <w:ins w:id="23520" w:author="Author"/>
              </w:rPr>
            </w:pPr>
            <w:ins w:id="23521" w:author="Author">
              <w:r w:rsidRPr="00D016EC">
                <w:t>0.48</w:t>
              </w:r>
            </w:ins>
          </w:p>
        </w:tc>
        <w:tc>
          <w:tcPr>
            <w:tcW w:w="400" w:type="dxa"/>
            <w:shd w:val="clear" w:color="auto" w:fill="auto"/>
            <w:noWrap/>
            <w:vAlign w:val="bottom"/>
          </w:tcPr>
          <w:p w14:paraId="2AE26A1E" w14:textId="77777777" w:rsidR="00C50A95" w:rsidRPr="00D016EC" w:rsidRDefault="00C50A95" w:rsidP="00416506">
            <w:pPr>
              <w:pStyle w:val="tabletext11"/>
              <w:jc w:val="center"/>
              <w:rPr>
                <w:ins w:id="23522" w:author="Author"/>
              </w:rPr>
            </w:pPr>
            <w:ins w:id="23523" w:author="Author">
              <w:r w:rsidRPr="00D016EC">
                <w:t>0.48</w:t>
              </w:r>
            </w:ins>
          </w:p>
        </w:tc>
        <w:tc>
          <w:tcPr>
            <w:tcW w:w="400" w:type="dxa"/>
            <w:shd w:val="clear" w:color="auto" w:fill="auto"/>
            <w:noWrap/>
            <w:vAlign w:val="bottom"/>
          </w:tcPr>
          <w:p w14:paraId="4B0DC41C" w14:textId="77777777" w:rsidR="00C50A95" w:rsidRPr="00D016EC" w:rsidRDefault="00C50A95" w:rsidP="00416506">
            <w:pPr>
              <w:pStyle w:val="tabletext11"/>
              <w:jc w:val="center"/>
              <w:rPr>
                <w:ins w:id="23524" w:author="Author"/>
              </w:rPr>
            </w:pPr>
            <w:ins w:id="23525" w:author="Author">
              <w:r w:rsidRPr="00D016EC">
                <w:t>0.46</w:t>
              </w:r>
            </w:ins>
          </w:p>
        </w:tc>
        <w:tc>
          <w:tcPr>
            <w:tcW w:w="400" w:type="dxa"/>
            <w:shd w:val="clear" w:color="auto" w:fill="auto"/>
            <w:noWrap/>
            <w:vAlign w:val="bottom"/>
          </w:tcPr>
          <w:p w14:paraId="6A293D63" w14:textId="77777777" w:rsidR="00C50A95" w:rsidRPr="00D016EC" w:rsidRDefault="00C50A95" w:rsidP="00416506">
            <w:pPr>
              <w:pStyle w:val="tabletext11"/>
              <w:jc w:val="center"/>
              <w:rPr>
                <w:ins w:id="23526" w:author="Author"/>
              </w:rPr>
            </w:pPr>
            <w:ins w:id="23527" w:author="Author">
              <w:r w:rsidRPr="00D016EC">
                <w:t>0.44</w:t>
              </w:r>
            </w:ins>
          </w:p>
        </w:tc>
        <w:tc>
          <w:tcPr>
            <w:tcW w:w="400" w:type="dxa"/>
            <w:shd w:val="clear" w:color="auto" w:fill="auto"/>
            <w:noWrap/>
            <w:vAlign w:val="bottom"/>
          </w:tcPr>
          <w:p w14:paraId="4B24E94A" w14:textId="77777777" w:rsidR="00C50A95" w:rsidRPr="00D016EC" w:rsidRDefault="00C50A95" w:rsidP="00416506">
            <w:pPr>
              <w:pStyle w:val="tabletext11"/>
              <w:jc w:val="center"/>
              <w:rPr>
                <w:ins w:id="23528" w:author="Author"/>
              </w:rPr>
            </w:pPr>
            <w:ins w:id="23529" w:author="Author">
              <w:r w:rsidRPr="00D016EC">
                <w:t>0.40</w:t>
              </w:r>
            </w:ins>
          </w:p>
        </w:tc>
        <w:tc>
          <w:tcPr>
            <w:tcW w:w="400" w:type="dxa"/>
            <w:shd w:val="clear" w:color="auto" w:fill="auto"/>
            <w:noWrap/>
            <w:vAlign w:val="bottom"/>
          </w:tcPr>
          <w:p w14:paraId="62168C0E" w14:textId="77777777" w:rsidR="00C50A95" w:rsidRPr="00D016EC" w:rsidRDefault="00C50A95" w:rsidP="00416506">
            <w:pPr>
              <w:pStyle w:val="tabletext11"/>
              <w:jc w:val="center"/>
              <w:rPr>
                <w:ins w:id="23530" w:author="Author"/>
              </w:rPr>
            </w:pPr>
            <w:ins w:id="23531" w:author="Author">
              <w:r w:rsidRPr="00D016EC">
                <w:t>0.38</w:t>
              </w:r>
            </w:ins>
          </w:p>
        </w:tc>
        <w:tc>
          <w:tcPr>
            <w:tcW w:w="400" w:type="dxa"/>
            <w:shd w:val="clear" w:color="auto" w:fill="auto"/>
            <w:noWrap/>
            <w:vAlign w:val="bottom"/>
          </w:tcPr>
          <w:p w14:paraId="1607DC91" w14:textId="77777777" w:rsidR="00C50A95" w:rsidRPr="00D016EC" w:rsidRDefault="00C50A95" w:rsidP="00416506">
            <w:pPr>
              <w:pStyle w:val="tabletext11"/>
              <w:jc w:val="center"/>
              <w:rPr>
                <w:ins w:id="23532" w:author="Author"/>
              </w:rPr>
            </w:pPr>
            <w:ins w:id="23533" w:author="Author">
              <w:r w:rsidRPr="00D016EC">
                <w:t>0.36</w:t>
              </w:r>
            </w:ins>
          </w:p>
        </w:tc>
        <w:tc>
          <w:tcPr>
            <w:tcW w:w="400" w:type="dxa"/>
            <w:shd w:val="clear" w:color="auto" w:fill="auto"/>
            <w:noWrap/>
            <w:vAlign w:val="bottom"/>
          </w:tcPr>
          <w:p w14:paraId="46A5543B" w14:textId="77777777" w:rsidR="00C50A95" w:rsidRPr="00D016EC" w:rsidRDefault="00C50A95" w:rsidP="00416506">
            <w:pPr>
              <w:pStyle w:val="tabletext11"/>
              <w:jc w:val="center"/>
              <w:rPr>
                <w:ins w:id="23534" w:author="Author"/>
              </w:rPr>
            </w:pPr>
            <w:ins w:id="23535" w:author="Author">
              <w:r w:rsidRPr="00D016EC">
                <w:t>0.34</w:t>
              </w:r>
            </w:ins>
          </w:p>
        </w:tc>
        <w:tc>
          <w:tcPr>
            <w:tcW w:w="400" w:type="dxa"/>
            <w:shd w:val="clear" w:color="auto" w:fill="auto"/>
            <w:noWrap/>
            <w:vAlign w:val="bottom"/>
          </w:tcPr>
          <w:p w14:paraId="4F9D460E" w14:textId="77777777" w:rsidR="00C50A95" w:rsidRPr="00D016EC" w:rsidRDefault="00C50A95" w:rsidP="00416506">
            <w:pPr>
              <w:pStyle w:val="tabletext11"/>
              <w:jc w:val="center"/>
              <w:rPr>
                <w:ins w:id="23536" w:author="Author"/>
              </w:rPr>
            </w:pPr>
            <w:ins w:id="23537" w:author="Author">
              <w:r w:rsidRPr="00D016EC">
                <w:t>0.32</w:t>
              </w:r>
            </w:ins>
          </w:p>
        </w:tc>
        <w:tc>
          <w:tcPr>
            <w:tcW w:w="400" w:type="dxa"/>
            <w:shd w:val="clear" w:color="auto" w:fill="auto"/>
            <w:noWrap/>
            <w:vAlign w:val="bottom"/>
          </w:tcPr>
          <w:p w14:paraId="5F957322" w14:textId="77777777" w:rsidR="00C50A95" w:rsidRPr="00D016EC" w:rsidRDefault="00C50A95" w:rsidP="00416506">
            <w:pPr>
              <w:pStyle w:val="tabletext11"/>
              <w:jc w:val="center"/>
              <w:rPr>
                <w:ins w:id="23538" w:author="Author"/>
              </w:rPr>
            </w:pPr>
            <w:ins w:id="23539" w:author="Author">
              <w:r w:rsidRPr="00D016EC">
                <w:t>0.31</w:t>
              </w:r>
            </w:ins>
          </w:p>
        </w:tc>
        <w:tc>
          <w:tcPr>
            <w:tcW w:w="400" w:type="dxa"/>
            <w:shd w:val="clear" w:color="auto" w:fill="auto"/>
            <w:noWrap/>
            <w:vAlign w:val="bottom"/>
          </w:tcPr>
          <w:p w14:paraId="036EB659" w14:textId="77777777" w:rsidR="00C50A95" w:rsidRPr="00D016EC" w:rsidRDefault="00C50A95" w:rsidP="00416506">
            <w:pPr>
              <w:pStyle w:val="tabletext11"/>
              <w:jc w:val="center"/>
              <w:rPr>
                <w:ins w:id="23540" w:author="Author"/>
              </w:rPr>
            </w:pPr>
            <w:ins w:id="23541" w:author="Author">
              <w:r w:rsidRPr="00D016EC">
                <w:t>0.29</w:t>
              </w:r>
            </w:ins>
          </w:p>
        </w:tc>
        <w:tc>
          <w:tcPr>
            <w:tcW w:w="400" w:type="dxa"/>
            <w:shd w:val="clear" w:color="auto" w:fill="auto"/>
            <w:noWrap/>
            <w:vAlign w:val="bottom"/>
          </w:tcPr>
          <w:p w14:paraId="49562363" w14:textId="77777777" w:rsidR="00C50A95" w:rsidRPr="00D016EC" w:rsidRDefault="00C50A95" w:rsidP="00416506">
            <w:pPr>
              <w:pStyle w:val="tabletext11"/>
              <w:jc w:val="center"/>
              <w:rPr>
                <w:ins w:id="23542" w:author="Author"/>
              </w:rPr>
            </w:pPr>
            <w:ins w:id="23543" w:author="Author">
              <w:r w:rsidRPr="00D016EC">
                <w:t>0.28</w:t>
              </w:r>
            </w:ins>
          </w:p>
        </w:tc>
        <w:tc>
          <w:tcPr>
            <w:tcW w:w="400" w:type="dxa"/>
            <w:shd w:val="clear" w:color="auto" w:fill="auto"/>
            <w:noWrap/>
            <w:vAlign w:val="bottom"/>
          </w:tcPr>
          <w:p w14:paraId="08986981" w14:textId="77777777" w:rsidR="00C50A95" w:rsidRPr="00D016EC" w:rsidRDefault="00C50A95" w:rsidP="00416506">
            <w:pPr>
              <w:pStyle w:val="tabletext11"/>
              <w:jc w:val="center"/>
              <w:rPr>
                <w:ins w:id="23544" w:author="Author"/>
              </w:rPr>
            </w:pPr>
            <w:ins w:id="23545" w:author="Author">
              <w:r w:rsidRPr="00D016EC">
                <w:t>0.27</w:t>
              </w:r>
            </w:ins>
          </w:p>
        </w:tc>
        <w:tc>
          <w:tcPr>
            <w:tcW w:w="400" w:type="dxa"/>
            <w:shd w:val="clear" w:color="auto" w:fill="auto"/>
            <w:noWrap/>
            <w:vAlign w:val="bottom"/>
          </w:tcPr>
          <w:p w14:paraId="5A1439DA" w14:textId="77777777" w:rsidR="00C50A95" w:rsidRPr="00D016EC" w:rsidRDefault="00C50A95" w:rsidP="00416506">
            <w:pPr>
              <w:pStyle w:val="tabletext11"/>
              <w:jc w:val="center"/>
              <w:rPr>
                <w:ins w:id="23546" w:author="Author"/>
              </w:rPr>
            </w:pPr>
            <w:ins w:id="23547" w:author="Author">
              <w:r w:rsidRPr="00D016EC">
                <w:t>0.26</w:t>
              </w:r>
            </w:ins>
          </w:p>
        </w:tc>
        <w:tc>
          <w:tcPr>
            <w:tcW w:w="400" w:type="dxa"/>
            <w:shd w:val="clear" w:color="auto" w:fill="auto"/>
            <w:noWrap/>
            <w:vAlign w:val="bottom"/>
          </w:tcPr>
          <w:p w14:paraId="54FC3EAE" w14:textId="77777777" w:rsidR="00C50A95" w:rsidRPr="00D016EC" w:rsidRDefault="00C50A95" w:rsidP="00416506">
            <w:pPr>
              <w:pStyle w:val="tabletext11"/>
              <w:jc w:val="center"/>
              <w:rPr>
                <w:ins w:id="23548" w:author="Author"/>
              </w:rPr>
            </w:pPr>
            <w:ins w:id="23549" w:author="Author">
              <w:r w:rsidRPr="00D016EC">
                <w:t>0.25</w:t>
              </w:r>
            </w:ins>
          </w:p>
        </w:tc>
        <w:tc>
          <w:tcPr>
            <w:tcW w:w="400" w:type="dxa"/>
            <w:shd w:val="clear" w:color="auto" w:fill="auto"/>
            <w:noWrap/>
            <w:vAlign w:val="bottom"/>
          </w:tcPr>
          <w:p w14:paraId="6BFD74EC" w14:textId="77777777" w:rsidR="00C50A95" w:rsidRPr="00D016EC" w:rsidRDefault="00C50A95" w:rsidP="00416506">
            <w:pPr>
              <w:pStyle w:val="tabletext11"/>
              <w:jc w:val="center"/>
              <w:rPr>
                <w:ins w:id="23550" w:author="Author"/>
              </w:rPr>
            </w:pPr>
            <w:ins w:id="23551" w:author="Author">
              <w:r w:rsidRPr="00D016EC">
                <w:t>0.24</w:t>
              </w:r>
            </w:ins>
          </w:p>
        </w:tc>
        <w:tc>
          <w:tcPr>
            <w:tcW w:w="400" w:type="dxa"/>
            <w:shd w:val="clear" w:color="auto" w:fill="auto"/>
            <w:noWrap/>
            <w:vAlign w:val="bottom"/>
          </w:tcPr>
          <w:p w14:paraId="757B6829" w14:textId="77777777" w:rsidR="00C50A95" w:rsidRPr="00D016EC" w:rsidRDefault="00C50A95" w:rsidP="00416506">
            <w:pPr>
              <w:pStyle w:val="tabletext11"/>
              <w:jc w:val="center"/>
              <w:rPr>
                <w:ins w:id="23552" w:author="Author"/>
              </w:rPr>
            </w:pPr>
            <w:ins w:id="23553" w:author="Author">
              <w:r w:rsidRPr="00D016EC">
                <w:t>0.23</w:t>
              </w:r>
            </w:ins>
          </w:p>
        </w:tc>
        <w:tc>
          <w:tcPr>
            <w:tcW w:w="400" w:type="dxa"/>
            <w:shd w:val="clear" w:color="auto" w:fill="auto"/>
            <w:noWrap/>
            <w:vAlign w:val="bottom"/>
          </w:tcPr>
          <w:p w14:paraId="1A57D26D" w14:textId="77777777" w:rsidR="00C50A95" w:rsidRPr="00D016EC" w:rsidRDefault="00C50A95" w:rsidP="00416506">
            <w:pPr>
              <w:pStyle w:val="tabletext11"/>
              <w:jc w:val="center"/>
              <w:rPr>
                <w:ins w:id="23554" w:author="Author"/>
              </w:rPr>
            </w:pPr>
            <w:ins w:id="23555" w:author="Author">
              <w:r w:rsidRPr="00D016EC">
                <w:t>0.22</w:t>
              </w:r>
            </w:ins>
          </w:p>
        </w:tc>
        <w:tc>
          <w:tcPr>
            <w:tcW w:w="400" w:type="dxa"/>
            <w:shd w:val="clear" w:color="auto" w:fill="auto"/>
            <w:noWrap/>
            <w:vAlign w:val="bottom"/>
          </w:tcPr>
          <w:p w14:paraId="363057DF" w14:textId="77777777" w:rsidR="00C50A95" w:rsidRPr="00D016EC" w:rsidRDefault="00C50A95" w:rsidP="00416506">
            <w:pPr>
              <w:pStyle w:val="tabletext11"/>
              <w:jc w:val="center"/>
              <w:rPr>
                <w:ins w:id="23556" w:author="Author"/>
              </w:rPr>
            </w:pPr>
            <w:ins w:id="23557" w:author="Author">
              <w:r w:rsidRPr="00D016EC">
                <w:t>0.21</w:t>
              </w:r>
            </w:ins>
          </w:p>
        </w:tc>
        <w:tc>
          <w:tcPr>
            <w:tcW w:w="400" w:type="dxa"/>
            <w:shd w:val="clear" w:color="auto" w:fill="auto"/>
            <w:noWrap/>
            <w:vAlign w:val="bottom"/>
          </w:tcPr>
          <w:p w14:paraId="77A7C94B" w14:textId="77777777" w:rsidR="00C50A95" w:rsidRPr="00D016EC" w:rsidRDefault="00C50A95" w:rsidP="00416506">
            <w:pPr>
              <w:pStyle w:val="tabletext11"/>
              <w:jc w:val="center"/>
              <w:rPr>
                <w:ins w:id="23558" w:author="Author"/>
              </w:rPr>
            </w:pPr>
            <w:ins w:id="23559" w:author="Author">
              <w:r w:rsidRPr="00D016EC">
                <w:t>0.20</w:t>
              </w:r>
            </w:ins>
          </w:p>
        </w:tc>
        <w:tc>
          <w:tcPr>
            <w:tcW w:w="400" w:type="dxa"/>
            <w:shd w:val="clear" w:color="auto" w:fill="auto"/>
            <w:noWrap/>
            <w:vAlign w:val="bottom"/>
          </w:tcPr>
          <w:p w14:paraId="7AE246CA" w14:textId="77777777" w:rsidR="00C50A95" w:rsidRPr="00D016EC" w:rsidRDefault="00C50A95" w:rsidP="00416506">
            <w:pPr>
              <w:pStyle w:val="tabletext11"/>
              <w:jc w:val="center"/>
              <w:rPr>
                <w:ins w:id="23560" w:author="Author"/>
              </w:rPr>
            </w:pPr>
            <w:ins w:id="23561" w:author="Author">
              <w:r w:rsidRPr="00D016EC">
                <w:t>0.19</w:t>
              </w:r>
            </w:ins>
          </w:p>
        </w:tc>
        <w:tc>
          <w:tcPr>
            <w:tcW w:w="440" w:type="dxa"/>
            <w:shd w:val="clear" w:color="auto" w:fill="auto"/>
            <w:noWrap/>
            <w:vAlign w:val="bottom"/>
          </w:tcPr>
          <w:p w14:paraId="55C2C006" w14:textId="77777777" w:rsidR="00C50A95" w:rsidRPr="00D016EC" w:rsidRDefault="00C50A95" w:rsidP="00416506">
            <w:pPr>
              <w:pStyle w:val="tabletext11"/>
              <w:jc w:val="center"/>
              <w:rPr>
                <w:ins w:id="23562" w:author="Author"/>
              </w:rPr>
            </w:pPr>
            <w:ins w:id="23563" w:author="Author">
              <w:r w:rsidRPr="00D016EC">
                <w:t>0.19</w:t>
              </w:r>
            </w:ins>
          </w:p>
        </w:tc>
        <w:tc>
          <w:tcPr>
            <w:tcW w:w="400" w:type="dxa"/>
            <w:shd w:val="clear" w:color="auto" w:fill="auto"/>
            <w:noWrap/>
            <w:vAlign w:val="bottom"/>
          </w:tcPr>
          <w:p w14:paraId="2B4D7DC6" w14:textId="77777777" w:rsidR="00C50A95" w:rsidRPr="00D016EC" w:rsidRDefault="00C50A95" w:rsidP="00416506">
            <w:pPr>
              <w:pStyle w:val="tabletext11"/>
              <w:jc w:val="center"/>
              <w:rPr>
                <w:ins w:id="23564" w:author="Author"/>
              </w:rPr>
            </w:pPr>
            <w:ins w:id="23565" w:author="Author">
              <w:r w:rsidRPr="00D016EC">
                <w:t>0.18</w:t>
              </w:r>
            </w:ins>
          </w:p>
        </w:tc>
        <w:tc>
          <w:tcPr>
            <w:tcW w:w="400" w:type="dxa"/>
            <w:shd w:val="clear" w:color="auto" w:fill="auto"/>
            <w:noWrap/>
            <w:vAlign w:val="bottom"/>
          </w:tcPr>
          <w:p w14:paraId="56DED55E" w14:textId="77777777" w:rsidR="00C50A95" w:rsidRPr="00D016EC" w:rsidRDefault="00C50A95" w:rsidP="00416506">
            <w:pPr>
              <w:pStyle w:val="tabletext11"/>
              <w:jc w:val="center"/>
              <w:rPr>
                <w:ins w:id="23566" w:author="Author"/>
              </w:rPr>
            </w:pPr>
            <w:ins w:id="23567" w:author="Author">
              <w:r w:rsidRPr="00D016EC">
                <w:t>0.17</w:t>
              </w:r>
            </w:ins>
          </w:p>
        </w:tc>
        <w:tc>
          <w:tcPr>
            <w:tcW w:w="400" w:type="dxa"/>
            <w:shd w:val="clear" w:color="auto" w:fill="auto"/>
            <w:noWrap/>
            <w:vAlign w:val="bottom"/>
          </w:tcPr>
          <w:p w14:paraId="3DAC5915" w14:textId="77777777" w:rsidR="00C50A95" w:rsidRPr="00D016EC" w:rsidRDefault="00C50A95" w:rsidP="00416506">
            <w:pPr>
              <w:pStyle w:val="tabletext11"/>
              <w:jc w:val="center"/>
              <w:rPr>
                <w:ins w:id="23568" w:author="Author"/>
              </w:rPr>
            </w:pPr>
            <w:ins w:id="23569" w:author="Author">
              <w:r w:rsidRPr="00D016EC">
                <w:t>0.17</w:t>
              </w:r>
            </w:ins>
          </w:p>
        </w:tc>
        <w:tc>
          <w:tcPr>
            <w:tcW w:w="400" w:type="dxa"/>
            <w:shd w:val="clear" w:color="auto" w:fill="auto"/>
            <w:noWrap/>
            <w:vAlign w:val="bottom"/>
          </w:tcPr>
          <w:p w14:paraId="17E23D9E" w14:textId="77777777" w:rsidR="00C50A95" w:rsidRPr="00D016EC" w:rsidRDefault="00C50A95" w:rsidP="00416506">
            <w:pPr>
              <w:pStyle w:val="tabletext11"/>
              <w:jc w:val="center"/>
              <w:rPr>
                <w:ins w:id="23570" w:author="Author"/>
              </w:rPr>
            </w:pPr>
            <w:ins w:id="23571" w:author="Author">
              <w:r w:rsidRPr="00D016EC">
                <w:t>0.16</w:t>
              </w:r>
            </w:ins>
          </w:p>
        </w:tc>
        <w:tc>
          <w:tcPr>
            <w:tcW w:w="460" w:type="dxa"/>
            <w:shd w:val="clear" w:color="auto" w:fill="auto"/>
            <w:noWrap/>
            <w:vAlign w:val="bottom"/>
          </w:tcPr>
          <w:p w14:paraId="5D6298B5" w14:textId="77777777" w:rsidR="00C50A95" w:rsidRPr="00D016EC" w:rsidRDefault="00C50A95" w:rsidP="00416506">
            <w:pPr>
              <w:pStyle w:val="tabletext11"/>
              <w:jc w:val="center"/>
              <w:rPr>
                <w:ins w:id="23572" w:author="Author"/>
              </w:rPr>
            </w:pPr>
            <w:ins w:id="23573" w:author="Author">
              <w:r w:rsidRPr="00D016EC">
                <w:t>0.15</w:t>
              </w:r>
            </w:ins>
          </w:p>
        </w:tc>
      </w:tr>
      <w:tr w:rsidR="00C50A95" w:rsidRPr="00D016EC" w14:paraId="5F8750D4" w14:textId="77777777" w:rsidTr="00416506">
        <w:trPr>
          <w:trHeight w:val="190"/>
          <w:ins w:id="23574" w:author="Author"/>
        </w:trPr>
        <w:tc>
          <w:tcPr>
            <w:tcW w:w="200" w:type="dxa"/>
            <w:tcBorders>
              <w:right w:val="nil"/>
            </w:tcBorders>
            <w:shd w:val="clear" w:color="auto" w:fill="auto"/>
            <w:vAlign w:val="bottom"/>
          </w:tcPr>
          <w:p w14:paraId="70931419" w14:textId="77777777" w:rsidR="00C50A95" w:rsidRPr="00D016EC" w:rsidRDefault="00C50A95" w:rsidP="00416506">
            <w:pPr>
              <w:pStyle w:val="tabletext11"/>
              <w:jc w:val="right"/>
              <w:rPr>
                <w:ins w:id="23575" w:author="Author"/>
              </w:rPr>
            </w:pPr>
          </w:p>
        </w:tc>
        <w:tc>
          <w:tcPr>
            <w:tcW w:w="1580" w:type="dxa"/>
            <w:tcBorders>
              <w:left w:val="nil"/>
            </w:tcBorders>
            <w:shd w:val="clear" w:color="auto" w:fill="auto"/>
            <w:vAlign w:val="bottom"/>
          </w:tcPr>
          <w:p w14:paraId="5576F51F" w14:textId="77777777" w:rsidR="00C50A95" w:rsidRPr="00D016EC" w:rsidRDefault="00C50A95" w:rsidP="00416506">
            <w:pPr>
              <w:pStyle w:val="tabletext11"/>
              <w:tabs>
                <w:tab w:val="decimal" w:pos="640"/>
              </w:tabs>
              <w:rPr>
                <w:ins w:id="23576" w:author="Author"/>
              </w:rPr>
            </w:pPr>
            <w:ins w:id="23577" w:author="Author">
              <w:r w:rsidRPr="00D016EC">
                <w:t>8,000 to 9,999</w:t>
              </w:r>
            </w:ins>
          </w:p>
        </w:tc>
        <w:tc>
          <w:tcPr>
            <w:tcW w:w="680" w:type="dxa"/>
            <w:shd w:val="clear" w:color="auto" w:fill="auto"/>
            <w:noWrap/>
            <w:vAlign w:val="bottom"/>
          </w:tcPr>
          <w:p w14:paraId="4FA691C8" w14:textId="77777777" w:rsidR="00C50A95" w:rsidRPr="00D016EC" w:rsidRDefault="00C50A95" w:rsidP="00416506">
            <w:pPr>
              <w:pStyle w:val="tabletext11"/>
              <w:jc w:val="center"/>
              <w:rPr>
                <w:ins w:id="23578" w:author="Author"/>
              </w:rPr>
            </w:pPr>
            <w:ins w:id="23579" w:author="Author">
              <w:r w:rsidRPr="00D016EC">
                <w:t>0.52</w:t>
              </w:r>
            </w:ins>
          </w:p>
        </w:tc>
        <w:tc>
          <w:tcPr>
            <w:tcW w:w="900" w:type="dxa"/>
            <w:shd w:val="clear" w:color="auto" w:fill="auto"/>
            <w:noWrap/>
            <w:vAlign w:val="bottom"/>
          </w:tcPr>
          <w:p w14:paraId="44339899" w14:textId="77777777" w:rsidR="00C50A95" w:rsidRPr="00D016EC" w:rsidRDefault="00C50A95" w:rsidP="00416506">
            <w:pPr>
              <w:pStyle w:val="tabletext11"/>
              <w:jc w:val="center"/>
              <w:rPr>
                <w:ins w:id="23580" w:author="Author"/>
              </w:rPr>
            </w:pPr>
            <w:ins w:id="23581" w:author="Author">
              <w:r w:rsidRPr="00D016EC">
                <w:t>0.52</w:t>
              </w:r>
            </w:ins>
          </w:p>
        </w:tc>
        <w:tc>
          <w:tcPr>
            <w:tcW w:w="400" w:type="dxa"/>
            <w:shd w:val="clear" w:color="auto" w:fill="auto"/>
            <w:noWrap/>
            <w:vAlign w:val="bottom"/>
          </w:tcPr>
          <w:p w14:paraId="0A71F17D" w14:textId="77777777" w:rsidR="00C50A95" w:rsidRPr="00D016EC" w:rsidRDefault="00C50A95" w:rsidP="00416506">
            <w:pPr>
              <w:pStyle w:val="tabletext11"/>
              <w:jc w:val="center"/>
              <w:rPr>
                <w:ins w:id="23582" w:author="Author"/>
              </w:rPr>
            </w:pPr>
            <w:ins w:id="23583" w:author="Author">
              <w:r w:rsidRPr="00D016EC">
                <w:t>0.52</w:t>
              </w:r>
            </w:ins>
          </w:p>
        </w:tc>
        <w:tc>
          <w:tcPr>
            <w:tcW w:w="400" w:type="dxa"/>
            <w:shd w:val="clear" w:color="auto" w:fill="auto"/>
            <w:noWrap/>
            <w:vAlign w:val="bottom"/>
          </w:tcPr>
          <w:p w14:paraId="5049FBF6" w14:textId="77777777" w:rsidR="00C50A95" w:rsidRPr="00D016EC" w:rsidRDefault="00C50A95" w:rsidP="00416506">
            <w:pPr>
              <w:pStyle w:val="tabletext11"/>
              <w:jc w:val="center"/>
              <w:rPr>
                <w:ins w:id="23584" w:author="Author"/>
              </w:rPr>
            </w:pPr>
            <w:ins w:id="23585" w:author="Author">
              <w:r w:rsidRPr="00D016EC">
                <w:t>0.50</w:t>
              </w:r>
            </w:ins>
          </w:p>
        </w:tc>
        <w:tc>
          <w:tcPr>
            <w:tcW w:w="400" w:type="dxa"/>
            <w:shd w:val="clear" w:color="auto" w:fill="auto"/>
            <w:noWrap/>
            <w:vAlign w:val="bottom"/>
          </w:tcPr>
          <w:p w14:paraId="4153E502" w14:textId="77777777" w:rsidR="00C50A95" w:rsidRPr="00D016EC" w:rsidRDefault="00C50A95" w:rsidP="00416506">
            <w:pPr>
              <w:pStyle w:val="tabletext11"/>
              <w:jc w:val="center"/>
              <w:rPr>
                <w:ins w:id="23586" w:author="Author"/>
              </w:rPr>
            </w:pPr>
            <w:ins w:id="23587" w:author="Author">
              <w:r w:rsidRPr="00D016EC">
                <w:t>0.47</w:t>
              </w:r>
            </w:ins>
          </w:p>
        </w:tc>
        <w:tc>
          <w:tcPr>
            <w:tcW w:w="400" w:type="dxa"/>
            <w:shd w:val="clear" w:color="auto" w:fill="auto"/>
            <w:noWrap/>
            <w:vAlign w:val="bottom"/>
          </w:tcPr>
          <w:p w14:paraId="4A8552FF" w14:textId="77777777" w:rsidR="00C50A95" w:rsidRPr="00D016EC" w:rsidRDefault="00C50A95" w:rsidP="00416506">
            <w:pPr>
              <w:pStyle w:val="tabletext11"/>
              <w:jc w:val="center"/>
              <w:rPr>
                <w:ins w:id="23588" w:author="Author"/>
              </w:rPr>
            </w:pPr>
            <w:ins w:id="23589" w:author="Author">
              <w:r w:rsidRPr="00D016EC">
                <w:t>0.43</w:t>
              </w:r>
            </w:ins>
          </w:p>
        </w:tc>
        <w:tc>
          <w:tcPr>
            <w:tcW w:w="400" w:type="dxa"/>
            <w:shd w:val="clear" w:color="auto" w:fill="auto"/>
            <w:noWrap/>
            <w:vAlign w:val="bottom"/>
          </w:tcPr>
          <w:p w14:paraId="77CDCF3C" w14:textId="77777777" w:rsidR="00C50A95" w:rsidRPr="00D016EC" w:rsidRDefault="00C50A95" w:rsidP="00416506">
            <w:pPr>
              <w:pStyle w:val="tabletext11"/>
              <w:jc w:val="center"/>
              <w:rPr>
                <w:ins w:id="23590" w:author="Author"/>
              </w:rPr>
            </w:pPr>
            <w:ins w:id="23591" w:author="Author">
              <w:r w:rsidRPr="00D016EC">
                <w:t>0.41</w:t>
              </w:r>
            </w:ins>
          </w:p>
        </w:tc>
        <w:tc>
          <w:tcPr>
            <w:tcW w:w="400" w:type="dxa"/>
            <w:shd w:val="clear" w:color="auto" w:fill="auto"/>
            <w:noWrap/>
            <w:vAlign w:val="bottom"/>
          </w:tcPr>
          <w:p w14:paraId="2D941F64" w14:textId="77777777" w:rsidR="00C50A95" w:rsidRPr="00D016EC" w:rsidRDefault="00C50A95" w:rsidP="00416506">
            <w:pPr>
              <w:pStyle w:val="tabletext11"/>
              <w:jc w:val="center"/>
              <w:rPr>
                <w:ins w:id="23592" w:author="Author"/>
              </w:rPr>
            </w:pPr>
            <w:ins w:id="23593" w:author="Author">
              <w:r w:rsidRPr="00D016EC">
                <w:t>0.39</w:t>
              </w:r>
            </w:ins>
          </w:p>
        </w:tc>
        <w:tc>
          <w:tcPr>
            <w:tcW w:w="400" w:type="dxa"/>
            <w:shd w:val="clear" w:color="auto" w:fill="auto"/>
            <w:noWrap/>
            <w:vAlign w:val="bottom"/>
          </w:tcPr>
          <w:p w14:paraId="26851D11" w14:textId="77777777" w:rsidR="00C50A95" w:rsidRPr="00D016EC" w:rsidRDefault="00C50A95" w:rsidP="00416506">
            <w:pPr>
              <w:pStyle w:val="tabletext11"/>
              <w:jc w:val="center"/>
              <w:rPr>
                <w:ins w:id="23594" w:author="Author"/>
              </w:rPr>
            </w:pPr>
            <w:ins w:id="23595" w:author="Author">
              <w:r w:rsidRPr="00D016EC">
                <w:t>0.37</w:t>
              </w:r>
            </w:ins>
          </w:p>
        </w:tc>
        <w:tc>
          <w:tcPr>
            <w:tcW w:w="400" w:type="dxa"/>
            <w:shd w:val="clear" w:color="auto" w:fill="auto"/>
            <w:noWrap/>
            <w:vAlign w:val="bottom"/>
          </w:tcPr>
          <w:p w14:paraId="5BB8D191" w14:textId="77777777" w:rsidR="00C50A95" w:rsidRPr="00D016EC" w:rsidRDefault="00C50A95" w:rsidP="00416506">
            <w:pPr>
              <w:pStyle w:val="tabletext11"/>
              <w:jc w:val="center"/>
              <w:rPr>
                <w:ins w:id="23596" w:author="Author"/>
              </w:rPr>
            </w:pPr>
            <w:ins w:id="23597" w:author="Author">
              <w:r w:rsidRPr="00D016EC">
                <w:t>0.35</w:t>
              </w:r>
            </w:ins>
          </w:p>
        </w:tc>
        <w:tc>
          <w:tcPr>
            <w:tcW w:w="400" w:type="dxa"/>
            <w:shd w:val="clear" w:color="auto" w:fill="auto"/>
            <w:noWrap/>
            <w:vAlign w:val="bottom"/>
          </w:tcPr>
          <w:p w14:paraId="5C4C90F3" w14:textId="77777777" w:rsidR="00C50A95" w:rsidRPr="00D016EC" w:rsidRDefault="00C50A95" w:rsidP="00416506">
            <w:pPr>
              <w:pStyle w:val="tabletext11"/>
              <w:jc w:val="center"/>
              <w:rPr>
                <w:ins w:id="23598" w:author="Author"/>
              </w:rPr>
            </w:pPr>
            <w:ins w:id="23599" w:author="Author">
              <w:r w:rsidRPr="00D016EC">
                <w:t>0.33</w:t>
              </w:r>
            </w:ins>
          </w:p>
        </w:tc>
        <w:tc>
          <w:tcPr>
            <w:tcW w:w="400" w:type="dxa"/>
            <w:shd w:val="clear" w:color="auto" w:fill="auto"/>
            <w:noWrap/>
            <w:vAlign w:val="bottom"/>
          </w:tcPr>
          <w:p w14:paraId="00619BFD" w14:textId="77777777" w:rsidR="00C50A95" w:rsidRPr="00D016EC" w:rsidRDefault="00C50A95" w:rsidP="00416506">
            <w:pPr>
              <w:pStyle w:val="tabletext11"/>
              <w:jc w:val="center"/>
              <w:rPr>
                <w:ins w:id="23600" w:author="Author"/>
              </w:rPr>
            </w:pPr>
            <w:ins w:id="23601" w:author="Author">
              <w:r w:rsidRPr="00D016EC">
                <w:t>0.32</w:t>
              </w:r>
            </w:ins>
          </w:p>
        </w:tc>
        <w:tc>
          <w:tcPr>
            <w:tcW w:w="400" w:type="dxa"/>
            <w:shd w:val="clear" w:color="auto" w:fill="auto"/>
            <w:noWrap/>
            <w:vAlign w:val="bottom"/>
          </w:tcPr>
          <w:p w14:paraId="3BA9E6FE" w14:textId="77777777" w:rsidR="00C50A95" w:rsidRPr="00D016EC" w:rsidRDefault="00C50A95" w:rsidP="00416506">
            <w:pPr>
              <w:pStyle w:val="tabletext11"/>
              <w:jc w:val="center"/>
              <w:rPr>
                <w:ins w:id="23602" w:author="Author"/>
              </w:rPr>
            </w:pPr>
            <w:ins w:id="23603" w:author="Author">
              <w:r w:rsidRPr="00D016EC">
                <w:t>0.30</w:t>
              </w:r>
            </w:ins>
          </w:p>
        </w:tc>
        <w:tc>
          <w:tcPr>
            <w:tcW w:w="400" w:type="dxa"/>
            <w:shd w:val="clear" w:color="auto" w:fill="auto"/>
            <w:noWrap/>
            <w:vAlign w:val="bottom"/>
          </w:tcPr>
          <w:p w14:paraId="000F6CF4" w14:textId="77777777" w:rsidR="00C50A95" w:rsidRPr="00D016EC" w:rsidRDefault="00C50A95" w:rsidP="00416506">
            <w:pPr>
              <w:pStyle w:val="tabletext11"/>
              <w:jc w:val="center"/>
              <w:rPr>
                <w:ins w:id="23604" w:author="Author"/>
              </w:rPr>
            </w:pPr>
            <w:ins w:id="23605" w:author="Author">
              <w:r w:rsidRPr="00D016EC">
                <w:t>0.29</w:t>
              </w:r>
            </w:ins>
          </w:p>
        </w:tc>
        <w:tc>
          <w:tcPr>
            <w:tcW w:w="400" w:type="dxa"/>
            <w:shd w:val="clear" w:color="auto" w:fill="auto"/>
            <w:noWrap/>
            <w:vAlign w:val="bottom"/>
          </w:tcPr>
          <w:p w14:paraId="6AD383DC" w14:textId="77777777" w:rsidR="00C50A95" w:rsidRPr="00D016EC" w:rsidRDefault="00C50A95" w:rsidP="00416506">
            <w:pPr>
              <w:pStyle w:val="tabletext11"/>
              <w:jc w:val="center"/>
              <w:rPr>
                <w:ins w:id="23606" w:author="Author"/>
              </w:rPr>
            </w:pPr>
            <w:ins w:id="23607" w:author="Author">
              <w:r w:rsidRPr="00D016EC">
                <w:t>0.28</w:t>
              </w:r>
            </w:ins>
          </w:p>
        </w:tc>
        <w:tc>
          <w:tcPr>
            <w:tcW w:w="400" w:type="dxa"/>
            <w:shd w:val="clear" w:color="auto" w:fill="auto"/>
            <w:noWrap/>
            <w:vAlign w:val="bottom"/>
          </w:tcPr>
          <w:p w14:paraId="4F768A1B" w14:textId="77777777" w:rsidR="00C50A95" w:rsidRPr="00D016EC" w:rsidRDefault="00C50A95" w:rsidP="00416506">
            <w:pPr>
              <w:pStyle w:val="tabletext11"/>
              <w:jc w:val="center"/>
              <w:rPr>
                <w:ins w:id="23608" w:author="Author"/>
              </w:rPr>
            </w:pPr>
            <w:ins w:id="23609" w:author="Author">
              <w:r w:rsidRPr="00D016EC">
                <w:t>0.27</w:t>
              </w:r>
            </w:ins>
          </w:p>
        </w:tc>
        <w:tc>
          <w:tcPr>
            <w:tcW w:w="400" w:type="dxa"/>
            <w:shd w:val="clear" w:color="auto" w:fill="auto"/>
            <w:noWrap/>
            <w:vAlign w:val="bottom"/>
          </w:tcPr>
          <w:p w14:paraId="119D06C0" w14:textId="77777777" w:rsidR="00C50A95" w:rsidRPr="00D016EC" w:rsidRDefault="00C50A95" w:rsidP="00416506">
            <w:pPr>
              <w:pStyle w:val="tabletext11"/>
              <w:jc w:val="center"/>
              <w:rPr>
                <w:ins w:id="23610" w:author="Author"/>
              </w:rPr>
            </w:pPr>
            <w:ins w:id="23611" w:author="Author">
              <w:r w:rsidRPr="00D016EC">
                <w:t>0.26</w:t>
              </w:r>
            </w:ins>
          </w:p>
        </w:tc>
        <w:tc>
          <w:tcPr>
            <w:tcW w:w="400" w:type="dxa"/>
            <w:shd w:val="clear" w:color="auto" w:fill="auto"/>
            <w:noWrap/>
            <w:vAlign w:val="bottom"/>
          </w:tcPr>
          <w:p w14:paraId="5018BE87" w14:textId="77777777" w:rsidR="00C50A95" w:rsidRPr="00D016EC" w:rsidRDefault="00C50A95" w:rsidP="00416506">
            <w:pPr>
              <w:pStyle w:val="tabletext11"/>
              <w:jc w:val="center"/>
              <w:rPr>
                <w:ins w:id="23612" w:author="Author"/>
              </w:rPr>
            </w:pPr>
            <w:ins w:id="23613" w:author="Author">
              <w:r w:rsidRPr="00D016EC">
                <w:t>0.25</w:t>
              </w:r>
            </w:ins>
          </w:p>
        </w:tc>
        <w:tc>
          <w:tcPr>
            <w:tcW w:w="400" w:type="dxa"/>
            <w:shd w:val="clear" w:color="auto" w:fill="auto"/>
            <w:noWrap/>
            <w:vAlign w:val="bottom"/>
          </w:tcPr>
          <w:p w14:paraId="60522585" w14:textId="77777777" w:rsidR="00C50A95" w:rsidRPr="00D016EC" w:rsidRDefault="00C50A95" w:rsidP="00416506">
            <w:pPr>
              <w:pStyle w:val="tabletext11"/>
              <w:jc w:val="center"/>
              <w:rPr>
                <w:ins w:id="23614" w:author="Author"/>
              </w:rPr>
            </w:pPr>
            <w:ins w:id="23615" w:author="Author">
              <w:r w:rsidRPr="00D016EC">
                <w:t>0.24</w:t>
              </w:r>
            </w:ins>
          </w:p>
        </w:tc>
        <w:tc>
          <w:tcPr>
            <w:tcW w:w="400" w:type="dxa"/>
            <w:shd w:val="clear" w:color="auto" w:fill="auto"/>
            <w:noWrap/>
            <w:vAlign w:val="bottom"/>
          </w:tcPr>
          <w:p w14:paraId="4A764F69" w14:textId="77777777" w:rsidR="00C50A95" w:rsidRPr="00D016EC" w:rsidRDefault="00C50A95" w:rsidP="00416506">
            <w:pPr>
              <w:pStyle w:val="tabletext11"/>
              <w:jc w:val="center"/>
              <w:rPr>
                <w:ins w:id="23616" w:author="Author"/>
              </w:rPr>
            </w:pPr>
            <w:ins w:id="23617" w:author="Author">
              <w:r w:rsidRPr="00D016EC">
                <w:t>0.23</w:t>
              </w:r>
            </w:ins>
          </w:p>
        </w:tc>
        <w:tc>
          <w:tcPr>
            <w:tcW w:w="400" w:type="dxa"/>
            <w:shd w:val="clear" w:color="auto" w:fill="auto"/>
            <w:noWrap/>
            <w:vAlign w:val="bottom"/>
          </w:tcPr>
          <w:p w14:paraId="37D13ECB" w14:textId="77777777" w:rsidR="00C50A95" w:rsidRPr="00D016EC" w:rsidRDefault="00C50A95" w:rsidP="00416506">
            <w:pPr>
              <w:pStyle w:val="tabletext11"/>
              <w:jc w:val="center"/>
              <w:rPr>
                <w:ins w:id="23618" w:author="Author"/>
              </w:rPr>
            </w:pPr>
            <w:ins w:id="23619" w:author="Author">
              <w:r w:rsidRPr="00D016EC">
                <w:t>0.22</w:t>
              </w:r>
            </w:ins>
          </w:p>
        </w:tc>
        <w:tc>
          <w:tcPr>
            <w:tcW w:w="400" w:type="dxa"/>
            <w:shd w:val="clear" w:color="auto" w:fill="auto"/>
            <w:noWrap/>
            <w:vAlign w:val="bottom"/>
          </w:tcPr>
          <w:p w14:paraId="7162CECE" w14:textId="77777777" w:rsidR="00C50A95" w:rsidRPr="00D016EC" w:rsidRDefault="00C50A95" w:rsidP="00416506">
            <w:pPr>
              <w:pStyle w:val="tabletext11"/>
              <w:jc w:val="center"/>
              <w:rPr>
                <w:ins w:id="23620" w:author="Author"/>
              </w:rPr>
            </w:pPr>
            <w:ins w:id="23621" w:author="Author">
              <w:r w:rsidRPr="00D016EC">
                <w:t>0.21</w:t>
              </w:r>
            </w:ins>
          </w:p>
        </w:tc>
        <w:tc>
          <w:tcPr>
            <w:tcW w:w="440" w:type="dxa"/>
            <w:shd w:val="clear" w:color="auto" w:fill="auto"/>
            <w:noWrap/>
            <w:vAlign w:val="bottom"/>
          </w:tcPr>
          <w:p w14:paraId="76A4A59A" w14:textId="77777777" w:rsidR="00C50A95" w:rsidRPr="00D016EC" w:rsidRDefault="00C50A95" w:rsidP="00416506">
            <w:pPr>
              <w:pStyle w:val="tabletext11"/>
              <w:jc w:val="center"/>
              <w:rPr>
                <w:ins w:id="23622" w:author="Author"/>
              </w:rPr>
            </w:pPr>
            <w:ins w:id="23623" w:author="Author">
              <w:r w:rsidRPr="00D016EC">
                <w:t>0.20</w:t>
              </w:r>
            </w:ins>
          </w:p>
        </w:tc>
        <w:tc>
          <w:tcPr>
            <w:tcW w:w="400" w:type="dxa"/>
            <w:shd w:val="clear" w:color="auto" w:fill="auto"/>
            <w:noWrap/>
            <w:vAlign w:val="bottom"/>
          </w:tcPr>
          <w:p w14:paraId="2571ED06" w14:textId="77777777" w:rsidR="00C50A95" w:rsidRPr="00D016EC" w:rsidRDefault="00C50A95" w:rsidP="00416506">
            <w:pPr>
              <w:pStyle w:val="tabletext11"/>
              <w:jc w:val="center"/>
              <w:rPr>
                <w:ins w:id="23624" w:author="Author"/>
              </w:rPr>
            </w:pPr>
            <w:ins w:id="23625" w:author="Author">
              <w:r w:rsidRPr="00D016EC">
                <w:t>0.19</w:t>
              </w:r>
            </w:ins>
          </w:p>
        </w:tc>
        <w:tc>
          <w:tcPr>
            <w:tcW w:w="400" w:type="dxa"/>
            <w:shd w:val="clear" w:color="auto" w:fill="auto"/>
            <w:noWrap/>
            <w:vAlign w:val="bottom"/>
          </w:tcPr>
          <w:p w14:paraId="1E9EBE32" w14:textId="77777777" w:rsidR="00C50A95" w:rsidRPr="00D016EC" w:rsidRDefault="00C50A95" w:rsidP="00416506">
            <w:pPr>
              <w:pStyle w:val="tabletext11"/>
              <w:jc w:val="center"/>
              <w:rPr>
                <w:ins w:id="23626" w:author="Author"/>
              </w:rPr>
            </w:pPr>
            <w:ins w:id="23627" w:author="Author">
              <w:r w:rsidRPr="00D016EC">
                <w:t>0.19</w:t>
              </w:r>
            </w:ins>
          </w:p>
        </w:tc>
        <w:tc>
          <w:tcPr>
            <w:tcW w:w="400" w:type="dxa"/>
            <w:shd w:val="clear" w:color="auto" w:fill="auto"/>
            <w:noWrap/>
            <w:vAlign w:val="bottom"/>
          </w:tcPr>
          <w:p w14:paraId="4AF354C9" w14:textId="77777777" w:rsidR="00C50A95" w:rsidRPr="00D016EC" w:rsidRDefault="00C50A95" w:rsidP="00416506">
            <w:pPr>
              <w:pStyle w:val="tabletext11"/>
              <w:jc w:val="center"/>
              <w:rPr>
                <w:ins w:id="23628" w:author="Author"/>
              </w:rPr>
            </w:pPr>
            <w:ins w:id="23629" w:author="Author">
              <w:r w:rsidRPr="00D016EC">
                <w:t>0.18</w:t>
              </w:r>
            </w:ins>
          </w:p>
        </w:tc>
        <w:tc>
          <w:tcPr>
            <w:tcW w:w="400" w:type="dxa"/>
            <w:shd w:val="clear" w:color="auto" w:fill="auto"/>
            <w:noWrap/>
            <w:vAlign w:val="bottom"/>
          </w:tcPr>
          <w:p w14:paraId="74088DF0" w14:textId="77777777" w:rsidR="00C50A95" w:rsidRPr="00D016EC" w:rsidRDefault="00C50A95" w:rsidP="00416506">
            <w:pPr>
              <w:pStyle w:val="tabletext11"/>
              <w:jc w:val="center"/>
              <w:rPr>
                <w:ins w:id="23630" w:author="Author"/>
              </w:rPr>
            </w:pPr>
            <w:ins w:id="23631" w:author="Author">
              <w:r w:rsidRPr="00D016EC">
                <w:t>0.17</w:t>
              </w:r>
            </w:ins>
          </w:p>
        </w:tc>
        <w:tc>
          <w:tcPr>
            <w:tcW w:w="460" w:type="dxa"/>
            <w:shd w:val="clear" w:color="auto" w:fill="auto"/>
            <w:noWrap/>
            <w:vAlign w:val="bottom"/>
          </w:tcPr>
          <w:p w14:paraId="073A381C" w14:textId="77777777" w:rsidR="00C50A95" w:rsidRPr="00D016EC" w:rsidRDefault="00C50A95" w:rsidP="00416506">
            <w:pPr>
              <w:pStyle w:val="tabletext11"/>
              <w:jc w:val="center"/>
              <w:rPr>
                <w:ins w:id="23632" w:author="Author"/>
              </w:rPr>
            </w:pPr>
            <w:ins w:id="23633" w:author="Author">
              <w:r w:rsidRPr="00D016EC">
                <w:t>0.16</w:t>
              </w:r>
            </w:ins>
          </w:p>
        </w:tc>
      </w:tr>
      <w:tr w:rsidR="00C50A95" w:rsidRPr="00D016EC" w14:paraId="6F31BD9B" w14:textId="77777777" w:rsidTr="00416506">
        <w:trPr>
          <w:trHeight w:val="190"/>
          <w:ins w:id="23634" w:author="Author"/>
        </w:trPr>
        <w:tc>
          <w:tcPr>
            <w:tcW w:w="200" w:type="dxa"/>
            <w:tcBorders>
              <w:right w:val="nil"/>
            </w:tcBorders>
            <w:shd w:val="clear" w:color="auto" w:fill="auto"/>
            <w:vAlign w:val="bottom"/>
          </w:tcPr>
          <w:p w14:paraId="6534B9DE" w14:textId="77777777" w:rsidR="00C50A95" w:rsidRPr="00D016EC" w:rsidRDefault="00C50A95" w:rsidP="00416506">
            <w:pPr>
              <w:pStyle w:val="tabletext11"/>
              <w:jc w:val="right"/>
              <w:rPr>
                <w:ins w:id="23635" w:author="Author"/>
              </w:rPr>
            </w:pPr>
          </w:p>
        </w:tc>
        <w:tc>
          <w:tcPr>
            <w:tcW w:w="1580" w:type="dxa"/>
            <w:tcBorders>
              <w:left w:val="nil"/>
            </w:tcBorders>
            <w:shd w:val="clear" w:color="auto" w:fill="auto"/>
            <w:vAlign w:val="bottom"/>
          </w:tcPr>
          <w:p w14:paraId="32CB6638" w14:textId="77777777" w:rsidR="00C50A95" w:rsidRPr="00D016EC" w:rsidRDefault="00C50A95" w:rsidP="00416506">
            <w:pPr>
              <w:pStyle w:val="tabletext11"/>
              <w:tabs>
                <w:tab w:val="decimal" w:pos="640"/>
              </w:tabs>
              <w:rPr>
                <w:ins w:id="23636" w:author="Author"/>
              </w:rPr>
            </w:pPr>
            <w:ins w:id="23637" w:author="Author">
              <w:r w:rsidRPr="00D016EC">
                <w:t>10,000 to 11,999</w:t>
              </w:r>
            </w:ins>
          </w:p>
        </w:tc>
        <w:tc>
          <w:tcPr>
            <w:tcW w:w="680" w:type="dxa"/>
            <w:shd w:val="clear" w:color="auto" w:fill="auto"/>
            <w:noWrap/>
            <w:vAlign w:val="bottom"/>
          </w:tcPr>
          <w:p w14:paraId="401D53C0" w14:textId="77777777" w:rsidR="00C50A95" w:rsidRPr="00D016EC" w:rsidRDefault="00C50A95" w:rsidP="00416506">
            <w:pPr>
              <w:pStyle w:val="tabletext11"/>
              <w:jc w:val="center"/>
              <w:rPr>
                <w:ins w:id="23638" w:author="Author"/>
              </w:rPr>
            </w:pPr>
            <w:ins w:id="23639" w:author="Author">
              <w:r w:rsidRPr="00D016EC">
                <w:t>0.58</w:t>
              </w:r>
            </w:ins>
          </w:p>
        </w:tc>
        <w:tc>
          <w:tcPr>
            <w:tcW w:w="900" w:type="dxa"/>
            <w:shd w:val="clear" w:color="auto" w:fill="auto"/>
            <w:noWrap/>
            <w:vAlign w:val="bottom"/>
          </w:tcPr>
          <w:p w14:paraId="4022CBAF" w14:textId="77777777" w:rsidR="00C50A95" w:rsidRPr="00D016EC" w:rsidRDefault="00C50A95" w:rsidP="00416506">
            <w:pPr>
              <w:pStyle w:val="tabletext11"/>
              <w:jc w:val="center"/>
              <w:rPr>
                <w:ins w:id="23640" w:author="Author"/>
              </w:rPr>
            </w:pPr>
            <w:ins w:id="23641" w:author="Author">
              <w:r w:rsidRPr="00D016EC">
                <w:t>0.58</w:t>
              </w:r>
            </w:ins>
          </w:p>
        </w:tc>
        <w:tc>
          <w:tcPr>
            <w:tcW w:w="400" w:type="dxa"/>
            <w:shd w:val="clear" w:color="auto" w:fill="auto"/>
            <w:noWrap/>
            <w:vAlign w:val="bottom"/>
          </w:tcPr>
          <w:p w14:paraId="11ECD7BC" w14:textId="77777777" w:rsidR="00C50A95" w:rsidRPr="00D016EC" w:rsidRDefault="00C50A95" w:rsidP="00416506">
            <w:pPr>
              <w:pStyle w:val="tabletext11"/>
              <w:jc w:val="center"/>
              <w:rPr>
                <w:ins w:id="23642" w:author="Author"/>
              </w:rPr>
            </w:pPr>
            <w:ins w:id="23643" w:author="Author">
              <w:r w:rsidRPr="00D016EC">
                <w:t>0.58</w:t>
              </w:r>
            </w:ins>
          </w:p>
        </w:tc>
        <w:tc>
          <w:tcPr>
            <w:tcW w:w="400" w:type="dxa"/>
            <w:shd w:val="clear" w:color="auto" w:fill="auto"/>
            <w:noWrap/>
            <w:vAlign w:val="bottom"/>
          </w:tcPr>
          <w:p w14:paraId="461D14FF" w14:textId="77777777" w:rsidR="00C50A95" w:rsidRPr="00D016EC" w:rsidRDefault="00C50A95" w:rsidP="00416506">
            <w:pPr>
              <w:pStyle w:val="tabletext11"/>
              <w:jc w:val="center"/>
              <w:rPr>
                <w:ins w:id="23644" w:author="Author"/>
              </w:rPr>
            </w:pPr>
            <w:ins w:id="23645" w:author="Author">
              <w:r w:rsidRPr="00D016EC">
                <w:t>0.55</w:t>
              </w:r>
            </w:ins>
          </w:p>
        </w:tc>
        <w:tc>
          <w:tcPr>
            <w:tcW w:w="400" w:type="dxa"/>
            <w:shd w:val="clear" w:color="auto" w:fill="auto"/>
            <w:noWrap/>
            <w:vAlign w:val="bottom"/>
          </w:tcPr>
          <w:p w14:paraId="64BB6256" w14:textId="77777777" w:rsidR="00C50A95" w:rsidRPr="00D016EC" w:rsidRDefault="00C50A95" w:rsidP="00416506">
            <w:pPr>
              <w:pStyle w:val="tabletext11"/>
              <w:jc w:val="center"/>
              <w:rPr>
                <w:ins w:id="23646" w:author="Author"/>
              </w:rPr>
            </w:pPr>
            <w:ins w:id="23647" w:author="Author">
              <w:r w:rsidRPr="00D016EC">
                <w:t>0.53</w:t>
              </w:r>
            </w:ins>
          </w:p>
        </w:tc>
        <w:tc>
          <w:tcPr>
            <w:tcW w:w="400" w:type="dxa"/>
            <w:shd w:val="clear" w:color="auto" w:fill="auto"/>
            <w:noWrap/>
            <w:vAlign w:val="bottom"/>
          </w:tcPr>
          <w:p w14:paraId="03B86612" w14:textId="77777777" w:rsidR="00C50A95" w:rsidRPr="00D016EC" w:rsidRDefault="00C50A95" w:rsidP="00416506">
            <w:pPr>
              <w:pStyle w:val="tabletext11"/>
              <w:jc w:val="center"/>
              <w:rPr>
                <w:ins w:id="23648" w:author="Author"/>
              </w:rPr>
            </w:pPr>
            <w:ins w:id="23649" w:author="Author">
              <w:r w:rsidRPr="00D016EC">
                <w:t>0.48</w:t>
              </w:r>
            </w:ins>
          </w:p>
        </w:tc>
        <w:tc>
          <w:tcPr>
            <w:tcW w:w="400" w:type="dxa"/>
            <w:shd w:val="clear" w:color="auto" w:fill="auto"/>
            <w:noWrap/>
            <w:vAlign w:val="bottom"/>
          </w:tcPr>
          <w:p w14:paraId="5430786F" w14:textId="77777777" w:rsidR="00C50A95" w:rsidRPr="00D016EC" w:rsidRDefault="00C50A95" w:rsidP="00416506">
            <w:pPr>
              <w:pStyle w:val="tabletext11"/>
              <w:jc w:val="center"/>
              <w:rPr>
                <w:ins w:id="23650" w:author="Author"/>
              </w:rPr>
            </w:pPr>
            <w:ins w:id="23651" w:author="Author">
              <w:r w:rsidRPr="00D016EC">
                <w:t>0.45</w:t>
              </w:r>
            </w:ins>
          </w:p>
        </w:tc>
        <w:tc>
          <w:tcPr>
            <w:tcW w:w="400" w:type="dxa"/>
            <w:shd w:val="clear" w:color="auto" w:fill="auto"/>
            <w:noWrap/>
            <w:vAlign w:val="bottom"/>
          </w:tcPr>
          <w:p w14:paraId="6289277E" w14:textId="77777777" w:rsidR="00C50A95" w:rsidRPr="00D016EC" w:rsidRDefault="00C50A95" w:rsidP="00416506">
            <w:pPr>
              <w:pStyle w:val="tabletext11"/>
              <w:jc w:val="center"/>
              <w:rPr>
                <w:ins w:id="23652" w:author="Author"/>
              </w:rPr>
            </w:pPr>
            <w:ins w:id="23653" w:author="Author">
              <w:r w:rsidRPr="00D016EC">
                <w:t>0.43</w:t>
              </w:r>
            </w:ins>
          </w:p>
        </w:tc>
        <w:tc>
          <w:tcPr>
            <w:tcW w:w="400" w:type="dxa"/>
            <w:shd w:val="clear" w:color="auto" w:fill="auto"/>
            <w:noWrap/>
            <w:vAlign w:val="bottom"/>
          </w:tcPr>
          <w:p w14:paraId="42BCFF90" w14:textId="77777777" w:rsidR="00C50A95" w:rsidRPr="00D016EC" w:rsidRDefault="00C50A95" w:rsidP="00416506">
            <w:pPr>
              <w:pStyle w:val="tabletext11"/>
              <w:jc w:val="center"/>
              <w:rPr>
                <w:ins w:id="23654" w:author="Author"/>
              </w:rPr>
            </w:pPr>
            <w:ins w:id="23655" w:author="Author">
              <w:r w:rsidRPr="00D016EC">
                <w:t>0.41</w:t>
              </w:r>
            </w:ins>
          </w:p>
        </w:tc>
        <w:tc>
          <w:tcPr>
            <w:tcW w:w="400" w:type="dxa"/>
            <w:shd w:val="clear" w:color="auto" w:fill="auto"/>
            <w:noWrap/>
            <w:vAlign w:val="bottom"/>
          </w:tcPr>
          <w:p w14:paraId="67A51BA4" w14:textId="77777777" w:rsidR="00C50A95" w:rsidRPr="00D016EC" w:rsidRDefault="00C50A95" w:rsidP="00416506">
            <w:pPr>
              <w:pStyle w:val="tabletext11"/>
              <w:jc w:val="center"/>
              <w:rPr>
                <w:ins w:id="23656" w:author="Author"/>
              </w:rPr>
            </w:pPr>
            <w:ins w:id="23657" w:author="Author">
              <w:r w:rsidRPr="00D016EC">
                <w:t>0.39</w:t>
              </w:r>
            </w:ins>
          </w:p>
        </w:tc>
        <w:tc>
          <w:tcPr>
            <w:tcW w:w="400" w:type="dxa"/>
            <w:shd w:val="clear" w:color="auto" w:fill="auto"/>
            <w:noWrap/>
            <w:vAlign w:val="bottom"/>
          </w:tcPr>
          <w:p w14:paraId="442244BC" w14:textId="77777777" w:rsidR="00C50A95" w:rsidRPr="00D016EC" w:rsidRDefault="00C50A95" w:rsidP="00416506">
            <w:pPr>
              <w:pStyle w:val="tabletext11"/>
              <w:jc w:val="center"/>
              <w:rPr>
                <w:ins w:id="23658" w:author="Author"/>
              </w:rPr>
            </w:pPr>
            <w:ins w:id="23659" w:author="Author">
              <w:r w:rsidRPr="00D016EC">
                <w:t>0.37</w:t>
              </w:r>
            </w:ins>
          </w:p>
        </w:tc>
        <w:tc>
          <w:tcPr>
            <w:tcW w:w="400" w:type="dxa"/>
            <w:shd w:val="clear" w:color="auto" w:fill="auto"/>
            <w:noWrap/>
            <w:vAlign w:val="bottom"/>
          </w:tcPr>
          <w:p w14:paraId="71B3B82F" w14:textId="77777777" w:rsidR="00C50A95" w:rsidRPr="00D016EC" w:rsidRDefault="00C50A95" w:rsidP="00416506">
            <w:pPr>
              <w:pStyle w:val="tabletext11"/>
              <w:jc w:val="center"/>
              <w:rPr>
                <w:ins w:id="23660" w:author="Author"/>
              </w:rPr>
            </w:pPr>
            <w:ins w:id="23661" w:author="Author">
              <w:r w:rsidRPr="00D016EC">
                <w:t>0.35</w:t>
              </w:r>
            </w:ins>
          </w:p>
        </w:tc>
        <w:tc>
          <w:tcPr>
            <w:tcW w:w="400" w:type="dxa"/>
            <w:shd w:val="clear" w:color="auto" w:fill="auto"/>
            <w:noWrap/>
            <w:vAlign w:val="bottom"/>
          </w:tcPr>
          <w:p w14:paraId="16ADE5C1" w14:textId="77777777" w:rsidR="00C50A95" w:rsidRPr="00D016EC" w:rsidRDefault="00C50A95" w:rsidP="00416506">
            <w:pPr>
              <w:pStyle w:val="tabletext11"/>
              <w:jc w:val="center"/>
              <w:rPr>
                <w:ins w:id="23662" w:author="Author"/>
              </w:rPr>
            </w:pPr>
            <w:ins w:id="23663" w:author="Author">
              <w:r w:rsidRPr="00D016EC">
                <w:t>0.34</w:t>
              </w:r>
            </w:ins>
          </w:p>
        </w:tc>
        <w:tc>
          <w:tcPr>
            <w:tcW w:w="400" w:type="dxa"/>
            <w:shd w:val="clear" w:color="auto" w:fill="auto"/>
            <w:noWrap/>
            <w:vAlign w:val="bottom"/>
          </w:tcPr>
          <w:p w14:paraId="2853C833" w14:textId="77777777" w:rsidR="00C50A95" w:rsidRPr="00D016EC" w:rsidRDefault="00C50A95" w:rsidP="00416506">
            <w:pPr>
              <w:pStyle w:val="tabletext11"/>
              <w:jc w:val="center"/>
              <w:rPr>
                <w:ins w:id="23664" w:author="Author"/>
              </w:rPr>
            </w:pPr>
            <w:ins w:id="23665" w:author="Author">
              <w:r w:rsidRPr="00D016EC">
                <w:t>0.32</w:t>
              </w:r>
            </w:ins>
          </w:p>
        </w:tc>
        <w:tc>
          <w:tcPr>
            <w:tcW w:w="400" w:type="dxa"/>
            <w:shd w:val="clear" w:color="auto" w:fill="auto"/>
            <w:noWrap/>
            <w:vAlign w:val="bottom"/>
          </w:tcPr>
          <w:p w14:paraId="31341103" w14:textId="77777777" w:rsidR="00C50A95" w:rsidRPr="00D016EC" w:rsidRDefault="00C50A95" w:rsidP="00416506">
            <w:pPr>
              <w:pStyle w:val="tabletext11"/>
              <w:jc w:val="center"/>
              <w:rPr>
                <w:ins w:id="23666" w:author="Author"/>
              </w:rPr>
            </w:pPr>
            <w:ins w:id="23667" w:author="Author">
              <w:r w:rsidRPr="00D016EC">
                <w:t>0.31</w:t>
              </w:r>
            </w:ins>
          </w:p>
        </w:tc>
        <w:tc>
          <w:tcPr>
            <w:tcW w:w="400" w:type="dxa"/>
            <w:shd w:val="clear" w:color="auto" w:fill="auto"/>
            <w:noWrap/>
            <w:vAlign w:val="bottom"/>
          </w:tcPr>
          <w:p w14:paraId="357D7AAE" w14:textId="77777777" w:rsidR="00C50A95" w:rsidRPr="00D016EC" w:rsidRDefault="00C50A95" w:rsidP="00416506">
            <w:pPr>
              <w:pStyle w:val="tabletext11"/>
              <w:jc w:val="center"/>
              <w:rPr>
                <w:ins w:id="23668" w:author="Author"/>
              </w:rPr>
            </w:pPr>
            <w:ins w:id="23669" w:author="Author">
              <w:r w:rsidRPr="00D016EC">
                <w:t>0.30</w:t>
              </w:r>
            </w:ins>
          </w:p>
        </w:tc>
        <w:tc>
          <w:tcPr>
            <w:tcW w:w="400" w:type="dxa"/>
            <w:shd w:val="clear" w:color="auto" w:fill="auto"/>
            <w:noWrap/>
            <w:vAlign w:val="bottom"/>
          </w:tcPr>
          <w:p w14:paraId="29D82FD7" w14:textId="77777777" w:rsidR="00C50A95" w:rsidRPr="00D016EC" w:rsidRDefault="00C50A95" w:rsidP="00416506">
            <w:pPr>
              <w:pStyle w:val="tabletext11"/>
              <w:jc w:val="center"/>
              <w:rPr>
                <w:ins w:id="23670" w:author="Author"/>
              </w:rPr>
            </w:pPr>
            <w:ins w:id="23671" w:author="Author">
              <w:r w:rsidRPr="00D016EC">
                <w:t>0.29</w:t>
              </w:r>
            </w:ins>
          </w:p>
        </w:tc>
        <w:tc>
          <w:tcPr>
            <w:tcW w:w="400" w:type="dxa"/>
            <w:shd w:val="clear" w:color="auto" w:fill="auto"/>
            <w:noWrap/>
            <w:vAlign w:val="bottom"/>
          </w:tcPr>
          <w:p w14:paraId="65B021A5" w14:textId="77777777" w:rsidR="00C50A95" w:rsidRPr="00D016EC" w:rsidRDefault="00C50A95" w:rsidP="00416506">
            <w:pPr>
              <w:pStyle w:val="tabletext11"/>
              <w:jc w:val="center"/>
              <w:rPr>
                <w:ins w:id="23672" w:author="Author"/>
              </w:rPr>
            </w:pPr>
            <w:ins w:id="23673" w:author="Author">
              <w:r w:rsidRPr="00D016EC">
                <w:t>0.27</w:t>
              </w:r>
            </w:ins>
          </w:p>
        </w:tc>
        <w:tc>
          <w:tcPr>
            <w:tcW w:w="400" w:type="dxa"/>
            <w:shd w:val="clear" w:color="auto" w:fill="auto"/>
            <w:noWrap/>
            <w:vAlign w:val="bottom"/>
          </w:tcPr>
          <w:p w14:paraId="3107AF47" w14:textId="77777777" w:rsidR="00C50A95" w:rsidRPr="00D016EC" w:rsidRDefault="00C50A95" w:rsidP="00416506">
            <w:pPr>
              <w:pStyle w:val="tabletext11"/>
              <w:jc w:val="center"/>
              <w:rPr>
                <w:ins w:id="23674" w:author="Author"/>
              </w:rPr>
            </w:pPr>
            <w:ins w:id="23675" w:author="Author">
              <w:r w:rsidRPr="00D016EC">
                <w:t>0.26</w:t>
              </w:r>
            </w:ins>
          </w:p>
        </w:tc>
        <w:tc>
          <w:tcPr>
            <w:tcW w:w="400" w:type="dxa"/>
            <w:shd w:val="clear" w:color="auto" w:fill="auto"/>
            <w:noWrap/>
            <w:vAlign w:val="bottom"/>
          </w:tcPr>
          <w:p w14:paraId="0EDC05B2" w14:textId="77777777" w:rsidR="00C50A95" w:rsidRPr="00D016EC" w:rsidRDefault="00C50A95" w:rsidP="00416506">
            <w:pPr>
              <w:pStyle w:val="tabletext11"/>
              <w:jc w:val="center"/>
              <w:rPr>
                <w:ins w:id="23676" w:author="Author"/>
              </w:rPr>
            </w:pPr>
            <w:ins w:id="23677" w:author="Author">
              <w:r w:rsidRPr="00D016EC">
                <w:t>0.25</w:t>
              </w:r>
            </w:ins>
          </w:p>
        </w:tc>
        <w:tc>
          <w:tcPr>
            <w:tcW w:w="400" w:type="dxa"/>
            <w:shd w:val="clear" w:color="auto" w:fill="auto"/>
            <w:noWrap/>
            <w:vAlign w:val="bottom"/>
          </w:tcPr>
          <w:p w14:paraId="29D33B68" w14:textId="77777777" w:rsidR="00C50A95" w:rsidRPr="00D016EC" w:rsidRDefault="00C50A95" w:rsidP="00416506">
            <w:pPr>
              <w:pStyle w:val="tabletext11"/>
              <w:jc w:val="center"/>
              <w:rPr>
                <w:ins w:id="23678" w:author="Author"/>
              </w:rPr>
            </w:pPr>
            <w:ins w:id="23679" w:author="Author">
              <w:r w:rsidRPr="00D016EC">
                <w:t>0.24</w:t>
              </w:r>
            </w:ins>
          </w:p>
        </w:tc>
        <w:tc>
          <w:tcPr>
            <w:tcW w:w="400" w:type="dxa"/>
            <w:shd w:val="clear" w:color="auto" w:fill="auto"/>
            <w:noWrap/>
            <w:vAlign w:val="bottom"/>
          </w:tcPr>
          <w:p w14:paraId="279AD209" w14:textId="77777777" w:rsidR="00C50A95" w:rsidRPr="00D016EC" w:rsidRDefault="00C50A95" w:rsidP="00416506">
            <w:pPr>
              <w:pStyle w:val="tabletext11"/>
              <w:jc w:val="center"/>
              <w:rPr>
                <w:ins w:id="23680" w:author="Author"/>
              </w:rPr>
            </w:pPr>
            <w:ins w:id="23681" w:author="Author">
              <w:r w:rsidRPr="00D016EC">
                <w:t>0.23</w:t>
              </w:r>
            </w:ins>
          </w:p>
        </w:tc>
        <w:tc>
          <w:tcPr>
            <w:tcW w:w="440" w:type="dxa"/>
            <w:shd w:val="clear" w:color="auto" w:fill="auto"/>
            <w:noWrap/>
            <w:vAlign w:val="bottom"/>
          </w:tcPr>
          <w:p w14:paraId="79786128" w14:textId="77777777" w:rsidR="00C50A95" w:rsidRPr="00D016EC" w:rsidRDefault="00C50A95" w:rsidP="00416506">
            <w:pPr>
              <w:pStyle w:val="tabletext11"/>
              <w:jc w:val="center"/>
              <w:rPr>
                <w:ins w:id="23682" w:author="Author"/>
              </w:rPr>
            </w:pPr>
            <w:ins w:id="23683" w:author="Author">
              <w:r w:rsidRPr="00D016EC">
                <w:t>0.22</w:t>
              </w:r>
            </w:ins>
          </w:p>
        </w:tc>
        <w:tc>
          <w:tcPr>
            <w:tcW w:w="400" w:type="dxa"/>
            <w:shd w:val="clear" w:color="auto" w:fill="auto"/>
            <w:noWrap/>
            <w:vAlign w:val="bottom"/>
          </w:tcPr>
          <w:p w14:paraId="1A343D16" w14:textId="77777777" w:rsidR="00C50A95" w:rsidRPr="00D016EC" w:rsidRDefault="00C50A95" w:rsidP="00416506">
            <w:pPr>
              <w:pStyle w:val="tabletext11"/>
              <w:jc w:val="center"/>
              <w:rPr>
                <w:ins w:id="23684" w:author="Author"/>
              </w:rPr>
            </w:pPr>
            <w:ins w:id="23685" w:author="Author">
              <w:r w:rsidRPr="00D016EC">
                <w:t>0.21</w:t>
              </w:r>
            </w:ins>
          </w:p>
        </w:tc>
        <w:tc>
          <w:tcPr>
            <w:tcW w:w="400" w:type="dxa"/>
            <w:shd w:val="clear" w:color="auto" w:fill="auto"/>
            <w:noWrap/>
            <w:vAlign w:val="bottom"/>
          </w:tcPr>
          <w:p w14:paraId="61182AB7" w14:textId="77777777" w:rsidR="00C50A95" w:rsidRPr="00D016EC" w:rsidRDefault="00C50A95" w:rsidP="00416506">
            <w:pPr>
              <w:pStyle w:val="tabletext11"/>
              <w:jc w:val="center"/>
              <w:rPr>
                <w:ins w:id="23686" w:author="Author"/>
              </w:rPr>
            </w:pPr>
            <w:ins w:id="23687" w:author="Author">
              <w:r w:rsidRPr="00D016EC">
                <w:t>0.21</w:t>
              </w:r>
            </w:ins>
          </w:p>
        </w:tc>
        <w:tc>
          <w:tcPr>
            <w:tcW w:w="400" w:type="dxa"/>
            <w:shd w:val="clear" w:color="auto" w:fill="auto"/>
            <w:noWrap/>
            <w:vAlign w:val="bottom"/>
          </w:tcPr>
          <w:p w14:paraId="772B9162" w14:textId="77777777" w:rsidR="00C50A95" w:rsidRPr="00D016EC" w:rsidRDefault="00C50A95" w:rsidP="00416506">
            <w:pPr>
              <w:pStyle w:val="tabletext11"/>
              <w:jc w:val="center"/>
              <w:rPr>
                <w:ins w:id="23688" w:author="Author"/>
              </w:rPr>
            </w:pPr>
            <w:ins w:id="23689" w:author="Author">
              <w:r w:rsidRPr="00D016EC">
                <w:t>0.20</w:t>
              </w:r>
            </w:ins>
          </w:p>
        </w:tc>
        <w:tc>
          <w:tcPr>
            <w:tcW w:w="400" w:type="dxa"/>
            <w:shd w:val="clear" w:color="auto" w:fill="auto"/>
            <w:noWrap/>
            <w:vAlign w:val="bottom"/>
          </w:tcPr>
          <w:p w14:paraId="5D7553D0" w14:textId="77777777" w:rsidR="00C50A95" w:rsidRPr="00D016EC" w:rsidRDefault="00C50A95" w:rsidP="00416506">
            <w:pPr>
              <w:pStyle w:val="tabletext11"/>
              <w:jc w:val="center"/>
              <w:rPr>
                <w:ins w:id="23690" w:author="Author"/>
              </w:rPr>
            </w:pPr>
            <w:ins w:id="23691" w:author="Author">
              <w:r w:rsidRPr="00D016EC">
                <w:t>0.19</w:t>
              </w:r>
            </w:ins>
          </w:p>
        </w:tc>
        <w:tc>
          <w:tcPr>
            <w:tcW w:w="460" w:type="dxa"/>
            <w:shd w:val="clear" w:color="auto" w:fill="auto"/>
            <w:noWrap/>
            <w:vAlign w:val="bottom"/>
          </w:tcPr>
          <w:p w14:paraId="791D2C19" w14:textId="77777777" w:rsidR="00C50A95" w:rsidRPr="00D016EC" w:rsidRDefault="00C50A95" w:rsidP="00416506">
            <w:pPr>
              <w:pStyle w:val="tabletext11"/>
              <w:jc w:val="center"/>
              <w:rPr>
                <w:ins w:id="23692" w:author="Author"/>
              </w:rPr>
            </w:pPr>
            <w:ins w:id="23693" w:author="Author">
              <w:r w:rsidRPr="00D016EC">
                <w:t>0.18</w:t>
              </w:r>
            </w:ins>
          </w:p>
        </w:tc>
      </w:tr>
      <w:tr w:rsidR="00C50A95" w:rsidRPr="00D016EC" w14:paraId="061B4E51" w14:textId="77777777" w:rsidTr="00416506">
        <w:trPr>
          <w:trHeight w:val="190"/>
          <w:ins w:id="23694" w:author="Author"/>
        </w:trPr>
        <w:tc>
          <w:tcPr>
            <w:tcW w:w="200" w:type="dxa"/>
            <w:tcBorders>
              <w:right w:val="nil"/>
            </w:tcBorders>
            <w:shd w:val="clear" w:color="auto" w:fill="auto"/>
            <w:vAlign w:val="bottom"/>
          </w:tcPr>
          <w:p w14:paraId="6243CD55" w14:textId="77777777" w:rsidR="00C50A95" w:rsidRPr="00D016EC" w:rsidRDefault="00C50A95" w:rsidP="00416506">
            <w:pPr>
              <w:pStyle w:val="tabletext11"/>
              <w:jc w:val="right"/>
              <w:rPr>
                <w:ins w:id="23695" w:author="Author"/>
              </w:rPr>
            </w:pPr>
          </w:p>
        </w:tc>
        <w:tc>
          <w:tcPr>
            <w:tcW w:w="1580" w:type="dxa"/>
            <w:tcBorders>
              <w:left w:val="nil"/>
            </w:tcBorders>
            <w:shd w:val="clear" w:color="auto" w:fill="auto"/>
            <w:vAlign w:val="bottom"/>
          </w:tcPr>
          <w:p w14:paraId="5E29109E" w14:textId="77777777" w:rsidR="00C50A95" w:rsidRPr="00D016EC" w:rsidRDefault="00C50A95" w:rsidP="00416506">
            <w:pPr>
              <w:pStyle w:val="tabletext11"/>
              <w:tabs>
                <w:tab w:val="decimal" w:pos="640"/>
              </w:tabs>
              <w:rPr>
                <w:ins w:id="23696" w:author="Author"/>
              </w:rPr>
            </w:pPr>
            <w:ins w:id="23697" w:author="Author">
              <w:r w:rsidRPr="00D016EC">
                <w:t>12,000 to 13,999</w:t>
              </w:r>
            </w:ins>
          </w:p>
        </w:tc>
        <w:tc>
          <w:tcPr>
            <w:tcW w:w="680" w:type="dxa"/>
            <w:shd w:val="clear" w:color="auto" w:fill="auto"/>
            <w:noWrap/>
            <w:vAlign w:val="bottom"/>
          </w:tcPr>
          <w:p w14:paraId="686F55F6" w14:textId="77777777" w:rsidR="00C50A95" w:rsidRPr="00D016EC" w:rsidRDefault="00C50A95" w:rsidP="00416506">
            <w:pPr>
              <w:pStyle w:val="tabletext11"/>
              <w:jc w:val="center"/>
              <w:rPr>
                <w:ins w:id="23698" w:author="Author"/>
              </w:rPr>
            </w:pPr>
            <w:ins w:id="23699" w:author="Author">
              <w:r w:rsidRPr="00D016EC">
                <w:t>0.64</w:t>
              </w:r>
            </w:ins>
          </w:p>
        </w:tc>
        <w:tc>
          <w:tcPr>
            <w:tcW w:w="900" w:type="dxa"/>
            <w:shd w:val="clear" w:color="auto" w:fill="auto"/>
            <w:noWrap/>
            <w:vAlign w:val="bottom"/>
          </w:tcPr>
          <w:p w14:paraId="1241B309" w14:textId="77777777" w:rsidR="00C50A95" w:rsidRPr="00D016EC" w:rsidRDefault="00C50A95" w:rsidP="00416506">
            <w:pPr>
              <w:pStyle w:val="tabletext11"/>
              <w:jc w:val="center"/>
              <w:rPr>
                <w:ins w:id="23700" w:author="Author"/>
              </w:rPr>
            </w:pPr>
            <w:ins w:id="23701" w:author="Author">
              <w:r w:rsidRPr="00D016EC">
                <w:t>0.64</w:t>
              </w:r>
            </w:ins>
          </w:p>
        </w:tc>
        <w:tc>
          <w:tcPr>
            <w:tcW w:w="400" w:type="dxa"/>
            <w:shd w:val="clear" w:color="auto" w:fill="auto"/>
            <w:noWrap/>
            <w:vAlign w:val="bottom"/>
          </w:tcPr>
          <w:p w14:paraId="7D7E0CA0" w14:textId="77777777" w:rsidR="00C50A95" w:rsidRPr="00D016EC" w:rsidRDefault="00C50A95" w:rsidP="00416506">
            <w:pPr>
              <w:pStyle w:val="tabletext11"/>
              <w:jc w:val="center"/>
              <w:rPr>
                <w:ins w:id="23702" w:author="Author"/>
              </w:rPr>
            </w:pPr>
            <w:ins w:id="23703" w:author="Author">
              <w:r w:rsidRPr="00D016EC">
                <w:t>0.64</w:t>
              </w:r>
            </w:ins>
          </w:p>
        </w:tc>
        <w:tc>
          <w:tcPr>
            <w:tcW w:w="400" w:type="dxa"/>
            <w:shd w:val="clear" w:color="auto" w:fill="auto"/>
            <w:noWrap/>
            <w:vAlign w:val="bottom"/>
          </w:tcPr>
          <w:p w14:paraId="67B74458" w14:textId="77777777" w:rsidR="00C50A95" w:rsidRPr="00D016EC" w:rsidRDefault="00C50A95" w:rsidP="00416506">
            <w:pPr>
              <w:pStyle w:val="tabletext11"/>
              <w:jc w:val="center"/>
              <w:rPr>
                <w:ins w:id="23704" w:author="Author"/>
              </w:rPr>
            </w:pPr>
            <w:ins w:id="23705" w:author="Author">
              <w:r w:rsidRPr="00D016EC">
                <w:t>0.61</w:t>
              </w:r>
            </w:ins>
          </w:p>
        </w:tc>
        <w:tc>
          <w:tcPr>
            <w:tcW w:w="400" w:type="dxa"/>
            <w:shd w:val="clear" w:color="auto" w:fill="auto"/>
            <w:noWrap/>
            <w:vAlign w:val="bottom"/>
          </w:tcPr>
          <w:p w14:paraId="7CC5C54C" w14:textId="77777777" w:rsidR="00C50A95" w:rsidRPr="00D016EC" w:rsidRDefault="00C50A95" w:rsidP="00416506">
            <w:pPr>
              <w:pStyle w:val="tabletext11"/>
              <w:jc w:val="center"/>
              <w:rPr>
                <w:ins w:id="23706" w:author="Author"/>
              </w:rPr>
            </w:pPr>
            <w:ins w:id="23707" w:author="Author">
              <w:r w:rsidRPr="00D016EC">
                <w:t>0.58</w:t>
              </w:r>
            </w:ins>
          </w:p>
        </w:tc>
        <w:tc>
          <w:tcPr>
            <w:tcW w:w="400" w:type="dxa"/>
            <w:shd w:val="clear" w:color="auto" w:fill="auto"/>
            <w:noWrap/>
            <w:vAlign w:val="bottom"/>
          </w:tcPr>
          <w:p w14:paraId="4A2EF2F0" w14:textId="77777777" w:rsidR="00C50A95" w:rsidRPr="00D016EC" w:rsidRDefault="00C50A95" w:rsidP="00416506">
            <w:pPr>
              <w:pStyle w:val="tabletext11"/>
              <w:jc w:val="center"/>
              <w:rPr>
                <w:ins w:id="23708" w:author="Author"/>
              </w:rPr>
            </w:pPr>
            <w:ins w:id="23709" w:author="Author">
              <w:r w:rsidRPr="00D016EC">
                <w:t>0.53</w:t>
              </w:r>
            </w:ins>
          </w:p>
        </w:tc>
        <w:tc>
          <w:tcPr>
            <w:tcW w:w="400" w:type="dxa"/>
            <w:shd w:val="clear" w:color="auto" w:fill="auto"/>
            <w:noWrap/>
            <w:vAlign w:val="bottom"/>
          </w:tcPr>
          <w:p w14:paraId="062AC49F" w14:textId="77777777" w:rsidR="00C50A95" w:rsidRPr="00D016EC" w:rsidRDefault="00C50A95" w:rsidP="00416506">
            <w:pPr>
              <w:pStyle w:val="tabletext11"/>
              <w:jc w:val="center"/>
              <w:rPr>
                <w:ins w:id="23710" w:author="Author"/>
              </w:rPr>
            </w:pPr>
            <w:ins w:id="23711" w:author="Author">
              <w:r w:rsidRPr="00D016EC">
                <w:t>0.50</w:t>
              </w:r>
            </w:ins>
          </w:p>
        </w:tc>
        <w:tc>
          <w:tcPr>
            <w:tcW w:w="400" w:type="dxa"/>
            <w:shd w:val="clear" w:color="auto" w:fill="auto"/>
            <w:noWrap/>
            <w:vAlign w:val="bottom"/>
          </w:tcPr>
          <w:p w14:paraId="31C5BCAA" w14:textId="77777777" w:rsidR="00C50A95" w:rsidRPr="00D016EC" w:rsidRDefault="00C50A95" w:rsidP="00416506">
            <w:pPr>
              <w:pStyle w:val="tabletext11"/>
              <w:jc w:val="center"/>
              <w:rPr>
                <w:ins w:id="23712" w:author="Author"/>
              </w:rPr>
            </w:pPr>
            <w:ins w:id="23713" w:author="Author">
              <w:r w:rsidRPr="00D016EC">
                <w:t>0.48</w:t>
              </w:r>
            </w:ins>
          </w:p>
        </w:tc>
        <w:tc>
          <w:tcPr>
            <w:tcW w:w="400" w:type="dxa"/>
            <w:shd w:val="clear" w:color="auto" w:fill="auto"/>
            <w:noWrap/>
            <w:vAlign w:val="bottom"/>
          </w:tcPr>
          <w:p w14:paraId="09E38261" w14:textId="77777777" w:rsidR="00C50A95" w:rsidRPr="00D016EC" w:rsidRDefault="00C50A95" w:rsidP="00416506">
            <w:pPr>
              <w:pStyle w:val="tabletext11"/>
              <w:jc w:val="center"/>
              <w:rPr>
                <w:ins w:id="23714" w:author="Author"/>
              </w:rPr>
            </w:pPr>
            <w:ins w:id="23715" w:author="Author">
              <w:r w:rsidRPr="00D016EC">
                <w:t>0.45</w:t>
              </w:r>
            </w:ins>
          </w:p>
        </w:tc>
        <w:tc>
          <w:tcPr>
            <w:tcW w:w="400" w:type="dxa"/>
            <w:shd w:val="clear" w:color="auto" w:fill="auto"/>
            <w:noWrap/>
            <w:vAlign w:val="bottom"/>
          </w:tcPr>
          <w:p w14:paraId="780D74B0" w14:textId="77777777" w:rsidR="00C50A95" w:rsidRPr="00D016EC" w:rsidRDefault="00C50A95" w:rsidP="00416506">
            <w:pPr>
              <w:pStyle w:val="tabletext11"/>
              <w:jc w:val="center"/>
              <w:rPr>
                <w:ins w:id="23716" w:author="Author"/>
              </w:rPr>
            </w:pPr>
            <w:ins w:id="23717" w:author="Author">
              <w:r w:rsidRPr="00D016EC">
                <w:t>0.43</w:t>
              </w:r>
            </w:ins>
          </w:p>
        </w:tc>
        <w:tc>
          <w:tcPr>
            <w:tcW w:w="400" w:type="dxa"/>
            <w:shd w:val="clear" w:color="auto" w:fill="auto"/>
            <w:noWrap/>
            <w:vAlign w:val="bottom"/>
          </w:tcPr>
          <w:p w14:paraId="37427FA5" w14:textId="77777777" w:rsidR="00C50A95" w:rsidRPr="00D016EC" w:rsidRDefault="00C50A95" w:rsidP="00416506">
            <w:pPr>
              <w:pStyle w:val="tabletext11"/>
              <w:jc w:val="center"/>
              <w:rPr>
                <w:ins w:id="23718" w:author="Author"/>
              </w:rPr>
            </w:pPr>
            <w:ins w:id="23719" w:author="Author">
              <w:r w:rsidRPr="00D016EC">
                <w:t>0.40</w:t>
              </w:r>
            </w:ins>
          </w:p>
        </w:tc>
        <w:tc>
          <w:tcPr>
            <w:tcW w:w="400" w:type="dxa"/>
            <w:shd w:val="clear" w:color="auto" w:fill="auto"/>
            <w:noWrap/>
            <w:vAlign w:val="bottom"/>
          </w:tcPr>
          <w:p w14:paraId="0D27B296" w14:textId="77777777" w:rsidR="00C50A95" w:rsidRPr="00D016EC" w:rsidRDefault="00C50A95" w:rsidP="00416506">
            <w:pPr>
              <w:pStyle w:val="tabletext11"/>
              <w:jc w:val="center"/>
              <w:rPr>
                <w:ins w:id="23720" w:author="Author"/>
              </w:rPr>
            </w:pPr>
            <w:ins w:id="23721" w:author="Author">
              <w:r w:rsidRPr="00D016EC">
                <w:t>0.39</w:t>
              </w:r>
            </w:ins>
          </w:p>
        </w:tc>
        <w:tc>
          <w:tcPr>
            <w:tcW w:w="400" w:type="dxa"/>
            <w:shd w:val="clear" w:color="auto" w:fill="auto"/>
            <w:noWrap/>
            <w:vAlign w:val="bottom"/>
          </w:tcPr>
          <w:p w14:paraId="46FAEF92" w14:textId="77777777" w:rsidR="00C50A95" w:rsidRPr="00D016EC" w:rsidRDefault="00C50A95" w:rsidP="00416506">
            <w:pPr>
              <w:pStyle w:val="tabletext11"/>
              <w:jc w:val="center"/>
              <w:rPr>
                <w:ins w:id="23722" w:author="Author"/>
              </w:rPr>
            </w:pPr>
            <w:ins w:id="23723" w:author="Author">
              <w:r w:rsidRPr="00D016EC">
                <w:t>0.37</w:t>
              </w:r>
            </w:ins>
          </w:p>
        </w:tc>
        <w:tc>
          <w:tcPr>
            <w:tcW w:w="400" w:type="dxa"/>
            <w:shd w:val="clear" w:color="auto" w:fill="auto"/>
            <w:noWrap/>
            <w:vAlign w:val="bottom"/>
          </w:tcPr>
          <w:p w14:paraId="23C58E08" w14:textId="77777777" w:rsidR="00C50A95" w:rsidRPr="00D016EC" w:rsidRDefault="00C50A95" w:rsidP="00416506">
            <w:pPr>
              <w:pStyle w:val="tabletext11"/>
              <w:jc w:val="center"/>
              <w:rPr>
                <w:ins w:id="23724" w:author="Author"/>
              </w:rPr>
            </w:pPr>
            <w:ins w:id="23725" w:author="Author">
              <w:r w:rsidRPr="00D016EC">
                <w:t>0.36</w:t>
              </w:r>
            </w:ins>
          </w:p>
        </w:tc>
        <w:tc>
          <w:tcPr>
            <w:tcW w:w="400" w:type="dxa"/>
            <w:shd w:val="clear" w:color="auto" w:fill="auto"/>
            <w:noWrap/>
            <w:vAlign w:val="bottom"/>
          </w:tcPr>
          <w:p w14:paraId="6CE68226" w14:textId="77777777" w:rsidR="00C50A95" w:rsidRPr="00D016EC" w:rsidRDefault="00C50A95" w:rsidP="00416506">
            <w:pPr>
              <w:pStyle w:val="tabletext11"/>
              <w:jc w:val="center"/>
              <w:rPr>
                <w:ins w:id="23726" w:author="Author"/>
              </w:rPr>
            </w:pPr>
            <w:ins w:id="23727" w:author="Author">
              <w:r w:rsidRPr="00D016EC">
                <w:t>0.34</w:t>
              </w:r>
            </w:ins>
          </w:p>
        </w:tc>
        <w:tc>
          <w:tcPr>
            <w:tcW w:w="400" w:type="dxa"/>
            <w:shd w:val="clear" w:color="auto" w:fill="auto"/>
            <w:noWrap/>
            <w:vAlign w:val="bottom"/>
          </w:tcPr>
          <w:p w14:paraId="621BE350" w14:textId="77777777" w:rsidR="00C50A95" w:rsidRPr="00D016EC" w:rsidRDefault="00C50A95" w:rsidP="00416506">
            <w:pPr>
              <w:pStyle w:val="tabletext11"/>
              <w:jc w:val="center"/>
              <w:rPr>
                <w:ins w:id="23728" w:author="Author"/>
              </w:rPr>
            </w:pPr>
            <w:ins w:id="23729" w:author="Author">
              <w:r w:rsidRPr="00D016EC">
                <w:t>0.33</w:t>
              </w:r>
            </w:ins>
          </w:p>
        </w:tc>
        <w:tc>
          <w:tcPr>
            <w:tcW w:w="400" w:type="dxa"/>
            <w:shd w:val="clear" w:color="auto" w:fill="auto"/>
            <w:noWrap/>
            <w:vAlign w:val="bottom"/>
          </w:tcPr>
          <w:p w14:paraId="62EC6979" w14:textId="77777777" w:rsidR="00C50A95" w:rsidRPr="00D016EC" w:rsidRDefault="00C50A95" w:rsidP="00416506">
            <w:pPr>
              <w:pStyle w:val="tabletext11"/>
              <w:jc w:val="center"/>
              <w:rPr>
                <w:ins w:id="23730" w:author="Author"/>
              </w:rPr>
            </w:pPr>
            <w:ins w:id="23731" w:author="Author">
              <w:r w:rsidRPr="00D016EC">
                <w:t>0.32</w:t>
              </w:r>
            </w:ins>
          </w:p>
        </w:tc>
        <w:tc>
          <w:tcPr>
            <w:tcW w:w="400" w:type="dxa"/>
            <w:shd w:val="clear" w:color="auto" w:fill="auto"/>
            <w:noWrap/>
            <w:vAlign w:val="bottom"/>
          </w:tcPr>
          <w:p w14:paraId="22973900" w14:textId="77777777" w:rsidR="00C50A95" w:rsidRPr="00D016EC" w:rsidRDefault="00C50A95" w:rsidP="00416506">
            <w:pPr>
              <w:pStyle w:val="tabletext11"/>
              <w:jc w:val="center"/>
              <w:rPr>
                <w:ins w:id="23732" w:author="Author"/>
              </w:rPr>
            </w:pPr>
            <w:ins w:id="23733" w:author="Author">
              <w:r w:rsidRPr="00D016EC">
                <w:t>0.30</w:t>
              </w:r>
            </w:ins>
          </w:p>
        </w:tc>
        <w:tc>
          <w:tcPr>
            <w:tcW w:w="400" w:type="dxa"/>
            <w:shd w:val="clear" w:color="auto" w:fill="auto"/>
            <w:noWrap/>
            <w:vAlign w:val="bottom"/>
          </w:tcPr>
          <w:p w14:paraId="1E727A03" w14:textId="77777777" w:rsidR="00C50A95" w:rsidRPr="00D016EC" w:rsidRDefault="00C50A95" w:rsidP="00416506">
            <w:pPr>
              <w:pStyle w:val="tabletext11"/>
              <w:jc w:val="center"/>
              <w:rPr>
                <w:ins w:id="23734" w:author="Author"/>
              </w:rPr>
            </w:pPr>
            <w:ins w:id="23735" w:author="Author">
              <w:r w:rsidRPr="00D016EC">
                <w:t>0.29</w:t>
              </w:r>
            </w:ins>
          </w:p>
        </w:tc>
        <w:tc>
          <w:tcPr>
            <w:tcW w:w="400" w:type="dxa"/>
            <w:shd w:val="clear" w:color="auto" w:fill="auto"/>
            <w:noWrap/>
            <w:vAlign w:val="bottom"/>
          </w:tcPr>
          <w:p w14:paraId="28BF83BB" w14:textId="77777777" w:rsidR="00C50A95" w:rsidRPr="00D016EC" w:rsidRDefault="00C50A95" w:rsidP="00416506">
            <w:pPr>
              <w:pStyle w:val="tabletext11"/>
              <w:jc w:val="center"/>
              <w:rPr>
                <w:ins w:id="23736" w:author="Author"/>
              </w:rPr>
            </w:pPr>
            <w:ins w:id="23737" w:author="Author">
              <w:r w:rsidRPr="00D016EC">
                <w:t>0.28</w:t>
              </w:r>
            </w:ins>
          </w:p>
        </w:tc>
        <w:tc>
          <w:tcPr>
            <w:tcW w:w="400" w:type="dxa"/>
            <w:shd w:val="clear" w:color="auto" w:fill="auto"/>
            <w:noWrap/>
            <w:vAlign w:val="bottom"/>
          </w:tcPr>
          <w:p w14:paraId="562D7114" w14:textId="77777777" w:rsidR="00C50A95" w:rsidRPr="00D016EC" w:rsidRDefault="00C50A95" w:rsidP="00416506">
            <w:pPr>
              <w:pStyle w:val="tabletext11"/>
              <w:jc w:val="center"/>
              <w:rPr>
                <w:ins w:id="23738" w:author="Author"/>
              </w:rPr>
            </w:pPr>
            <w:ins w:id="23739" w:author="Author">
              <w:r w:rsidRPr="00D016EC">
                <w:t>0.27</w:t>
              </w:r>
            </w:ins>
          </w:p>
        </w:tc>
        <w:tc>
          <w:tcPr>
            <w:tcW w:w="400" w:type="dxa"/>
            <w:shd w:val="clear" w:color="auto" w:fill="auto"/>
            <w:noWrap/>
            <w:vAlign w:val="bottom"/>
          </w:tcPr>
          <w:p w14:paraId="2857E56F" w14:textId="77777777" w:rsidR="00C50A95" w:rsidRPr="00D016EC" w:rsidRDefault="00C50A95" w:rsidP="00416506">
            <w:pPr>
              <w:pStyle w:val="tabletext11"/>
              <w:jc w:val="center"/>
              <w:rPr>
                <w:ins w:id="23740" w:author="Author"/>
              </w:rPr>
            </w:pPr>
            <w:ins w:id="23741" w:author="Author">
              <w:r w:rsidRPr="00D016EC">
                <w:t>0.26</w:t>
              </w:r>
            </w:ins>
          </w:p>
        </w:tc>
        <w:tc>
          <w:tcPr>
            <w:tcW w:w="440" w:type="dxa"/>
            <w:shd w:val="clear" w:color="auto" w:fill="auto"/>
            <w:noWrap/>
            <w:vAlign w:val="bottom"/>
          </w:tcPr>
          <w:p w14:paraId="4F098CA5" w14:textId="77777777" w:rsidR="00C50A95" w:rsidRPr="00D016EC" w:rsidRDefault="00C50A95" w:rsidP="00416506">
            <w:pPr>
              <w:pStyle w:val="tabletext11"/>
              <w:jc w:val="center"/>
              <w:rPr>
                <w:ins w:id="23742" w:author="Author"/>
              </w:rPr>
            </w:pPr>
            <w:ins w:id="23743" w:author="Author">
              <w:r w:rsidRPr="00D016EC">
                <w:t>0.25</w:t>
              </w:r>
            </w:ins>
          </w:p>
        </w:tc>
        <w:tc>
          <w:tcPr>
            <w:tcW w:w="400" w:type="dxa"/>
            <w:shd w:val="clear" w:color="auto" w:fill="auto"/>
            <w:noWrap/>
            <w:vAlign w:val="bottom"/>
          </w:tcPr>
          <w:p w14:paraId="3C656E0F" w14:textId="77777777" w:rsidR="00C50A95" w:rsidRPr="00D016EC" w:rsidRDefault="00C50A95" w:rsidP="00416506">
            <w:pPr>
              <w:pStyle w:val="tabletext11"/>
              <w:jc w:val="center"/>
              <w:rPr>
                <w:ins w:id="23744" w:author="Author"/>
              </w:rPr>
            </w:pPr>
            <w:ins w:id="23745" w:author="Author">
              <w:r w:rsidRPr="00D016EC">
                <w:t>0.24</w:t>
              </w:r>
            </w:ins>
          </w:p>
        </w:tc>
        <w:tc>
          <w:tcPr>
            <w:tcW w:w="400" w:type="dxa"/>
            <w:shd w:val="clear" w:color="auto" w:fill="auto"/>
            <w:noWrap/>
            <w:vAlign w:val="bottom"/>
          </w:tcPr>
          <w:p w14:paraId="1A3C004E" w14:textId="77777777" w:rsidR="00C50A95" w:rsidRPr="00D016EC" w:rsidRDefault="00C50A95" w:rsidP="00416506">
            <w:pPr>
              <w:pStyle w:val="tabletext11"/>
              <w:jc w:val="center"/>
              <w:rPr>
                <w:ins w:id="23746" w:author="Author"/>
              </w:rPr>
            </w:pPr>
            <w:ins w:id="23747" w:author="Author">
              <w:r w:rsidRPr="00D016EC">
                <w:t>0.23</w:t>
              </w:r>
            </w:ins>
          </w:p>
        </w:tc>
        <w:tc>
          <w:tcPr>
            <w:tcW w:w="400" w:type="dxa"/>
            <w:shd w:val="clear" w:color="auto" w:fill="auto"/>
            <w:noWrap/>
            <w:vAlign w:val="bottom"/>
          </w:tcPr>
          <w:p w14:paraId="0AE4756C" w14:textId="77777777" w:rsidR="00C50A95" w:rsidRPr="00D016EC" w:rsidRDefault="00C50A95" w:rsidP="00416506">
            <w:pPr>
              <w:pStyle w:val="tabletext11"/>
              <w:jc w:val="center"/>
              <w:rPr>
                <w:ins w:id="23748" w:author="Author"/>
              </w:rPr>
            </w:pPr>
            <w:ins w:id="23749" w:author="Author">
              <w:r w:rsidRPr="00D016EC">
                <w:t>0.22</w:t>
              </w:r>
            </w:ins>
          </w:p>
        </w:tc>
        <w:tc>
          <w:tcPr>
            <w:tcW w:w="400" w:type="dxa"/>
            <w:shd w:val="clear" w:color="auto" w:fill="auto"/>
            <w:noWrap/>
            <w:vAlign w:val="bottom"/>
          </w:tcPr>
          <w:p w14:paraId="797975D7" w14:textId="77777777" w:rsidR="00C50A95" w:rsidRPr="00D016EC" w:rsidRDefault="00C50A95" w:rsidP="00416506">
            <w:pPr>
              <w:pStyle w:val="tabletext11"/>
              <w:jc w:val="center"/>
              <w:rPr>
                <w:ins w:id="23750" w:author="Author"/>
              </w:rPr>
            </w:pPr>
            <w:ins w:id="23751" w:author="Author">
              <w:r w:rsidRPr="00D016EC">
                <w:t>0.21</w:t>
              </w:r>
            </w:ins>
          </w:p>
        </w:tc>
        <w:tc>
          <w:tcPr>
            <w:tcW w:w="460" w:type="dxa"/>
            <w:shd w:val="clear" w:color="auto" w:fill="auto"/>
            <w:noWrap/>
            <w:vAlign w:val="bottom"/>
          </w:tcPr>
          <w:p w14:paraId="43AAAF7E" w14:textId="77777777" w:rsidR="00C50A95" w:rsidRPr="00D016EC" w:rsidRDefault="00C50A95" w:rsidP="00416506">
            <w:pPr>
              <w:pStyle w:val="tabletext11"/>
              <w:jc w:val="center"/>
              <w:rPr>
                <w:ins w:id="23752" w:author="Author"/>
              </w:rPr>
            </w:pPr>
            <w:ins w:id="23753" w:author="Author">
              <w:r w:rsidRPr="00D016EC">
                <w:t>0.20</w:t>
              </w:r>
            </w:ins>
          </w:p>
        </w:tc>
      </w:tr>
      <w:tr w:rsidR="00C50A95" w:rsidRPr="00D016EC" w14:paraId="798F0AAF" w14:textId="77777777" w:rsidTr="00416506">
        <w:trPr>
          <w:trHeight w:val="190"/>
          <w:ins w:id="23754" w:author="Author"/>
        </w:trPr>
        <w:tc>
          <w:tcPr>
            <w:tcW w:w="200" w:type="dxa"/>
            <w:tcBorders>
              <w:right w:val="nil"/>
            </w:tcBorders>
            <w:shd w:val="clear" w:color="auto" w:fill="auto"/>
            <w:vAlign w:val="bottom"/>
          </w:tcPr>
          <w:p w14:paraId="60982F39" w14:textId="77777777" w:rsidR="00C50A95" w:rsidRPr="00D016EC" w:rsidRDefault="00C50A95" w:rsidP="00416506">
            <w:pPr>
              <w:pStyle w:val="tabletext11"/>
              <w:jc w:val="right"/>
              <w:rPr>
                <w:ins w:id="23755" w:author="Author"/>
              </w:rPr>
            </w:pPr>
          </w:p>
        </w:tc>
        <w:tc>
          <w:tcPr>
            <w:tcW w:w="1580" w:type="dxa"/>
            <w:tcBorders>
              <w:left w:val="nil"/>
            </w:tcBorders>
            <w:shd w:val="clear" w:color="auto" w:fill="auto"/>
            <w:vAlign w:val="bottom"/>
          </w:tcPr>
          <w:p w14:paraId="49588795" w14:textId="77777777" w:rsidR="00C50A95" w:rsidRPr="00D016EC" w:rsidRDefault="00C50A95" w:rsidP="00416506">
            <w:pPr>
              <w:pStyle w:val="tabletext11"/>
              <w:tabs>
                <w:tab w:val="decimal" w:pos="640"/>
              </w:tabs>
              <w:rPr>
                <w:ins w:id="23756" w:author="Author"/>
              </w:rPr>
            </w:pPr>
            <w:ins w:id="23757" w:author="Author">
              <w:r w:rsidRPr="00D016EC">
                <w:t>14,000 to 15,999</w:t>
              </w:r>
            </w:ins>
          </w:p>
        </w:tc>
        <w:tc>
          <w:tcPr>
            <w:tcW w:w="680" w:type="dxa"/>
            <w:shd w:val="clear" w:color="auto" w:fill="auto"/>
            <w:noWrap/>
            <w:vAlign w:val="bottom"/>
          </w:tcPr>
          <w:p w14:paraId="64562BDB" w14:textId="77777777" w:rsidR="00C50A95" w:rsidRPr="00D016EC" w:rsidRDefault="00C50A95" w:rsidP="00416506">
            <w:pPr>
              <w:pStyle w:val="tabletext11"/>
              <w:jc w:val="center"/>
              <w:rPr>
                <w:ins w:id="23758" w:author="Author"/>
              </w:rPr>
            </w:pPr>
            <w:ins w:id="23759" w:author="Author">
              <w:r w:rsidRPr="00D016EC">
                <w:t>0.70</w:t>
              </w:r>
            </w:ins>
          </w:p>
        </w:tc>
        <w:tc>
          <w:tcPr>
            <w:tcW w:w="900" w:type="dxa"/>
            <w:shd w:val="clear" w:color="auto" w:fill="auto"/>
            <w:noWrap/>
            <w:vAlign w:val="bottom"/>
          </w:tcPr>
          <w:p w14:paraId="58DD4A65" w14:textId="77777777" w:rsidR="00C50A95" w:rsidRPr="00D016EC" w:rsidRDefault="00C50A95" w:rsidP="00416506">
            <w:pPr>
              <w:pStyle w:val="tabletext11"/>
              <w:jc w:val="center"/>
              <w:rPr>
                <w:ins w:id="23760" w:author="Author"/>
              </w:rPr>
            </w:pPr>
            <w:ins w:id="23761" w:author="Author">
              <w:r w:rsidRPr="00D016EC">
                <w:t>0.70</w:t>
              </w:r>
            </w:ins>
          </w:p>
        </w:tc>
        <w:tc>
          <w:tcPr>
            <w:tcW w:w="400" w:type="dxa"/>
            <w:shd w:val="clear" w:color="auto" w:fill="auto"/>
            <w:noWrap/>
            <w:vAlign w:val="bottom"/>
          </w:tcPr>
          <w:p w14:paraId="3C7BFCBA" w14:textId="77777777" w:rsidR="00C50A95" w:rsidRPr="00D016EC" w:rsidRDefault="00C50A95" w:rsidP="00416506">
            <w:pPr>
              <w:pStyle w:val="tabletext11"/>
              <w:jc w:val="center"/>
              <w:rPr>
                <w:ins w:id="23762" w:author="Author"/>
              </w:rPr>
            </w:pPr>
            <w:ins w:id="23763" w:author="Author">
              <w:r w:rsidRPr="00D016EC">
                <w:t>0.70</w:t>
              </w:r>
            </w:ins>
          </w:p>
        </w:tc>
        <w:tc>
          <w:tcPr>
            <w:tcW w:w="400" w:type="dxa"/>
            <w:shd w:val="clear" w:color="auto" w:fill="auto"/>
            <w:noWrap/>
            <w:vAlign w:val="bottom"/>
          </w:tcPr>
          <w:p w14:paraId="7B9B44F5" w14:textId="77777777" w:rsidR="00C50A95" w:rsidRPr="00D016EC" w:rsidRDefault="00C50A95" w:rsidP="00416506">
            <w:pPr>
              <w:pStyle w:val="tabletext11"/>
              <w:jc w:val="center"/>
              <w:rPr>
                <w:ins w:id="23764" w:author="Author"/>
              </w:rPr>
            </w:pPr>
            <w:ins w:id="23765" w:author="Author">
              <w:r w:rsidRPr="00D016EC">
                <w:t>0.67</w:t>
              </w:r>
            </w:ins>
          </w:p>
        </w:tc>
        <w:tc>
          <w:tcPr>
            <w:tcW w:w="400" w:type="dxa"/>
            <w:shd w:val="clear" w:color="auto" w:fill="auto"/>
            <w:noWrap/>
            <w:vAlign w:val="bottom"/>
          </w:tcPr>
          <w:p w14:paraId="0EB15F98" w14:textId="77777777" w:rsidR="00C50A95" w:rsidRPr="00D016EC" w:rsidRDefault="00C50A95" w:rsidP="00416506">
            <w:pPr>
              <w:pStyle w:val="tabletext11"/>
              <w:jc w:val="center"/>
              <w:rPr>
                <w:ins w:id="23766" w:author="Author"/>
              </w:rPr>
            </w:pPr>
            <w:ins w:id="23767" w:author="Author">
              <w:r w:rsidRPr="00D016EC">
                <w:t>0.64</w:t>
              </w:r>
            </w:ins>
          </w:p>
        </w:tc>
        <w:tc>
          <w:tcPr>
            <w:tcW w:w="400" w:type="dxa"/>
            <w:shd w:val="clear" w:color="auto" w:fill="auto"/>
            <w:noWrap/>
            <w:vAlign w:val="bottom"/>
          </w:tcPr>
          <w:p w14:paraId="45AD15F9" w14:textId="77777777" w:rsidR="00C50A95" w:rsidRPr="00D016EC" w:rsidRDefault="00C50A95" w:rsidP="00416506">
            <w:pPr>
              <w:pStyle w:val="tabletext11"/>
              <w:jc w:val="center"/>
              <w:rPr>
                <w:ins w:id="23768" w:author="Author"/>
              </w:rPr>
            </w:pPr>
            <w:ins w:id="23769" w:author="Author">
              <w:r w:rsidRPr="00D016EC">
                <w:t>0.57</w:t>
              </w:r>
            </w:ins>
          </w:p>
        </w:tc>
        <w:tc>
          <w:tcPr>
            <w:tcW w:w="400" w:type="dxa"/>
            <w:shd w:val="clear" w:color="auto" w:fill="auto"/>
            <w:noWrap/>
            <w:vAlign w:val="bottom"/>
          </w:tcPr>
          <w:p w14:paraId="1C30BD70" w14:textId="77777777" w:rsidR="00C50A95" w:rsidRPr="00D016EC" w:rsidRDefault="00C50A95" w:rsidP="00416506">
            <w:pPr>
              <w:pStyle w:val="tabletext11"/>
              <w:jc w:val="center"/>
              <w:rPr>
                <w:ins w:id="23770" w:author="Author"/>
              </w:rPr>
            </w:pPr>
            <w:ins w:id="23771" w:author="Author">
              <w:r w:rsidRPr="00D016EC">
                <w:t>0.55</w:t>
              </w:r>
            </w:ins>
          </w:p>
        </w:tc>
        <w:tc>
          <w:tcPr>
            <w:tcW w:w="400" w:type="dxa"/>
            <w:shd w:val="clear" w:color="auto" w:fill="auto"/>
            <w:noWrap/>
            <w:vAlign w:val="bottom"/>
          </w:tcPr>
          <w:p w14:paraId="14E02C36" w14:textId="77777777" w:rsidR="00C50A95" w:rsidRPr="00D016EC" w:rsidRDefault="00C50A95" w:rsidP="00416506">
            <w:pPr>
              <w:pStyle w:val="tabletext11"/>
              <w:jc w:val="center"/>
              <w:rPr>
                <w:ins w:id="23772" w:author="Author"/>
              </w:rPr>
            </w:pPr>
            <w:ins w:id="23773" w:author="Author">
              <w:r w:rsidRPr="00D016EC">
                <w:t>0.52</w:t>
              </w:r>
            </w:ins>
          </w:p>
        </w:tc>
        <w:tc>
          <w:tcPr>
            <w:tcW w:w="400" w:type="dxa"/>
            <w:shd w:val="clear" w:color="auto" w:fill="auto"/>
            <w:noWrap/>
            <w:vAlign w:val="bottom"/>
          </w:tcPr>
          <w:p w14:paraId="770CC1C5" w14:textId="77777777" w:rsidR="00C50A95" w:rsidRPr="00D016EC" w:rsidRDefault="00C50A95" w:rsidP="00416506">
            <w:pPr>
              <w:pStyle w:val="tabletext11"/>
              <w:jc w:val="center"/>
              <w:rPr>
                <w:ins w:id="23774" w:author="Author"/>
              </w:rPr>
            </w:pPr>
            <w:ins w:id="23775" w:author="Author">
              <w:r w:rsidRPr="00D016EC">
                <w:t>0.49</w:t>
              </w:r>
            </w:ins>
          </w:p>
        </w:tc>
        <w:tc>
          <w:tcPr>
            <w:tcW w:w="400" w:type="dxa"/>
            <w:shd w:val="clear" w:color="auto" w:fill="auto"/>
            <w:noWrap/>
            <w:vAlign w:val="bottom"/>
          </w:tcPr>
          <w:p w14:paraId="3F729E93" w14:textId="77777777" w:rsidR="00C50A95" w:rsidRPr="00D016EC" w:rsidRDefault="00C50A95" w:rsidP="00416506">
            <w:pPr>
              <w:pStyle w:val="tabletext11"/>
              <w:jc w:val="center"/>
              <w:rPr>
                <w:ins w:id="23776" w:author="Author"/>
              </w:rPr>
            </w:pPr>
            <w:ins w:id="23777" w:author="Author">
              <w:r w:rsidRPr="00D016EC">
                <w:t>0.47</w:t>
              </w:r>
            </w:ins>
          </w:p>
        </w:tc>
        <w:tc>
          <w:tcPr>
            <w:tcW w:w="400" w:type="dxa"/>
            <w:shd w:val="clear" w:color="auto" w:fill="auto"/>
            <w:noWrap/>
            <w:vAlign w:val="bottom"/>
          </w:tcPr>
          <w:p w14:paraId="2B3A388F" w14:textId="77777777" w:rsidR="00C50A95" w:rsidRPr="00D016EC" w:rsidRDefault="00C50A95" w:rsidP="00416506">
            <w:pPr>
              <w:pStyle w:val="tabletext11"/>
              <w:jc w:val="center"/>
              <w:rPr>
                <w:ins w:id="23778" w:author="Author"/>
              </w:rPr>
            </w:pPr>
            <w:ins w:id="23779" w:author="Author">
              <w:r w:rsidRPr="00D016EC">
                <w:t>0.44</w:t>
              </w:r>
            </w:ins>
          </w:p>
        </w:tc>
        <w:tc>
          <w:tcPr>
            <w:tcW w:w="400" w:type="dxa"/>
            <w:shd w:val="clear" w:color="auto" w:fill="auto"/>
            <w:noWrap/>
            <w:vAlign w:val="bottom"/>
          </w:tcPr>
          <w:p w14:paraId="7398808A" w14:textId="77777777" w:rsidR="00C50A95" w:rsidRPr="00D016EC" w:rsidRDefault="00C50A95" w:rsidP="00416506">
            <w:pPr>
              <w:pStyle w:val="tabletext11"/>
              <w:jc w:val="center"/>
              <w:rPr>
                <w:ins w:id="23780" w:author="Author"/>
              </w:rPr>
            </w:pPr>
            <w:ins w:id="23781" w:author="Author">
              <w:r w:rsidRPr="00D016EC">
                <w:t>0.42</w:t>
              </w:r>
            </w:ins>
          </w:p>
        </w:tc>
        <w:tc>
          <w:tcPr>
            <w:tcW w:w="400" w:type="dxa"/>
            <w:shd w:val="clear" w:color="auto" w:fill="auto"/>
            <w:noWrap/>
            <w:vAlign w:val="bottom"/>
          </w:tcPr>
          <w:p w14:paraId="3C882FFC" w14:textId="77777777" w:rsidR="00C50A95" w:rsidRPr="00D016EC" w:rsidRDefault="00C50A95" w:rsidP="00416506">
            <w:pPr>
              <w:pStyle w:val="tabletext11"/>
              <w:jc w:val="center"/>
              <w:rPr>
                <w:ins w:id="23782" w:author="Author"/>
              </w:rPr>
            </w:pPr>
            <w:ins w:id="23783" w:author="Author">
              <w:r w:rsidRPr="00D016EC">
                <w:t>0.41</w:t>
              </w:r>
            </w:ins>
          </w:p>
        </w:tc>
        <w:tc>
          <w:tcPr>
            <w:tcW w:w="400" w:type="dxa"/>
            <w:shd w:val="clear" w:color="auto" w:fill="auto"/>
            <w:noWrap/>
            <w:vAlign w:val="bottom"/>
          </w:tcPr>
          <w:p w14:paraId="4FA5A825" w14:textId="77777777" w:rsidR="00C50A95" w:rsidRPr="00D016EC" w:rsidRDefault="00C50A95" w:rsidP="00416506">
            <w:pPr>
              <w:pStyle w:val="tabletext11"/>
              <w:jc w:val="center"/>
              <w:rPr>
                <w:ins w:id="23784" w:author="Author"/>
              </w:rPr>
            </w:pPr>
            <w:ins w:id="23785" w:author="Author">
              <w:r w:rsidRPr="00D016EC">
                <w:t>0.39</w:t>
              </w:r>
            </w:ins>
          </w:p>
        </w:tc>
        <w:tc>
          <w:tcPr>
            <w:tcW w:w="400" w:type="dxa"/>
            <w:shd w:val="clear" w:color="auto" w:fill="auto"/>
            <w:noWrap/>
            <w:vAlign w:val="bottom"/>
          </w:tcPr>
          <w:p w14:paraId="213065DD" w14:textId="77777777" w:rsidR="00C50A95" w:rsidRPr="00D016EC" w:rsidRDefault="00C50A95" w:rsidP="00416506">
            <w:pPr>
              <w:pStyle w:val="tabletext11"/>
              <w:jc w:val="center"/>
              <w:rPr>
                <w:ins w:id="23786" w:author="Author"/>
              </w:rPr>
            </w:pPr>
            <w:ins w:id="23787" w:author="Author">
              <w:r w:rsidRPr="00D016EC">
                <w:t>0.37</w:t>
              </w:r>
            </w:ins>
          </w:p>
        </w:tc>
        <w:tc>
          <w:tcPr>
            <w:tcW w:w="400" w:type="dxa"/>
            <w:shd w:val="clear" w:color="auto" w:fill="auto"/>
            <w:noWrap/>
            <w:vAlign w:val="bottom"/>
          </w:tcPr>
          <w:p w14:paraId="58C0A1A1" w14:textId="77777777" w:rsidR="00C50A95" w:rsidRPr="00D016EC" w:rsidRDefault="00C50A95" w:rsidP="00416506">
            <w:pPr>
              <w:pStyle w:val="tabletext11"/>
              <w:jc w:val="center"/>
              <w:rPr>
                <w:ins w:id="23788" w:author="Author"/>
              </w:rPr>
            </w:pPr>
            <w:ins w:id="23789" w:author="Author">
              <w:r w:rsidRPr="00D016EC">
                <w:t>0.36</w:t>
              </w:r>
            </w:ins>
          </w:p>
        </w:tc>
        <w:tc>
          <w:tcPr>
            <w:tcW w:w="400" w:type="dxa"/>
            <w:shd w:val="clear" w:color="auto" w:fill="auto"/>
            <w:noWrap/>
            <w:vAlign w:val="bottom"/>
          </w:tcPr>
          <w:p w14:paraId="71058F3A" w14:textId="77777777" w:rsidR="00C50A95" w:rsidRPr="00D016EC" w:rsidRDefault="00C50A95" w:rsidP="00416506">
            <w:pPr>
              <w:pStyle w:val="tabletext11"/>
              <w:jc w:val="center"/>
              <w:rPr>
                <w:ins w:id="23790" w:author="Author"/>
              </w:rPr>
            </w:pPr>
            <w:ins w:id="23791" w:author="Author">
              <w:r w:rsidRPr="00D016EC">
                <w:t>0.35</w:t>
              </w:r>
            </w:ins>
          </w:p>
        </w:tc>
        <w:tc>
          <w:tcPr>
            <w:tcW w:w="400" w:type="dxa"/>
            <w:shd w:val="clear" w:color="auto" w:fill="auto"/>
            <w:noWrap/>
            <w:vAlign w:val="bottom"/>
          </w:tcPr>
          <w:p w14:paraId="7D5499EE" w14:textId="77777777" w:rsidR="00C50A95" w:rsidRPr="00D016EC" w:rsidRDefault="00C50A95" w:rsidP="00416506">
            <w:pPr>
              <w:pStyle w:val="tabletext11"/>
              <w:jc w:val="center"/>
              <w:rPr>
                <w:ins w:id="23792" w:author="Author"/>
              </w:rPr>
            </w:pPr>
            <w:ins w:id="23793" w:author="Author">
              <w:r w:rsidRPr="00D016EC">
                <w:t>0.33</w:t>
              </w:r>
            </w:ins>
          </w:p>
        </w:tc>
        <w:tc>
          <w:tcPr>
            <w:tcW w:w="400" w:type="dxa"/>
            <w:shd w:val="clear" w:color="auto" w:fill="auto"/>
            <w:noWrap/>
            <w:vAlign w:val="bottom"/>
          </w:tcPr>
          <w:p w14:paraId="31A23506" w14:textId="77777777" w:rsidR="00C50A95" w:rsidRPr="00D016EC" w:rsidRDefault="00C50A95" w:rsidP="00416506">
            <w:pPr>
              <w:pStyle w:val="tabletext11"/>
              <w:jc w:val="center"/>
              <w:rPr>
                <w:ins w:id="23794" w:author="Author"/>
              </w:rPr>
            </w:pPr>
            <w:ins w:id="23795" w:author="Author">
              <w:r w:rsidRPr="00D016EC">
                <w:t>0.32</w:t>
              </w:r>
            </w:ins>
          </w:p>
        </w:tc>
        <w:tc>
          <w:tcPr>
            <w:tcW w:w="400" w:type="dxa"/>
            <w:shd w:val="clear" w:color="auto" w:fill="auto"/>
            <w:noWrap/>
            <w:vAlign w:val="bottom"/>
          </w:tcPr>
          <w:p w14:paraId="36D900DF" w14:textId="77777777" w:rsidR="00C50A95" w:rsidRPr="00D016EC" w:rsidRDefault="00C50A95" w:rsidP="00416506">
            <w:pPr>
              <w:pStyle w:val="tabletext11"/>
              <w:jc w:val="center"/>
              <w:rPr>
                <w:ins w:id="23796" w:author="Author"/>
              </w:rPr>
            </w:pPr>
            <w:ins w:id="23797" w:author="Author">
              <w:r w:rsidRPr="00D016EC">
                <w:t>0.31</w:t>
              </w:r>
            </w:ins>
          </w:p>
        </w:tc>
        <w:tc>
          <w:tcPr>
            <w:tcW w:w="400" w:type="dxa"/>
            <w:shd w:val="clear" w:color="auto" w:fill="auto"/>
            <w:noWrap/>
            <w:vAlign w:val="bottom"/>
          </w:tcPr>
          <w:p w14:paraId="3E032EBF" w14:textId="77777777" w:rsidR="00C50A95" w:rsidRPr="00D016EC" w:rsidRDefault="00C50A95" w:rsidP="00416506">
            <w:pPr>
              <w:pStyle w:val="tabletext11"/>
              <w:jc w:val="center"/>
              <w:rPr>
                <w:ins w:id="23798" w:author="Author"/>
              </w:rPr>
            </w:pPr>
            <w:ins w:id="23799" w:author="Author">
              <w:r w:rsidRPr="00D016EC">
                <w:t>0.29</w:t>
              </w:r>
            </w:ins>
          </w:p>
        </w:tc>
        <w:tc>
          <w:tcPr>
            <w:tcW w:w="400" w:type="dxa"/>
            <w:shd w:val="clear" w:color="auto" w:fill="auto"/>
            <w:noWrap/>
            <w:vAlign w:val="bottom"/>
          </w:tcPr>
          <w:p w14:paraId="1B253705" w14:textId="77777777" w:rsidR="00C50A95" w:rsidRPr="00D016EC" w:rsidRDefault="00C50A95" w:rsidP="00416506">
            <w:pPr>
              <w:pStyle w:val="tabletext11"/>
              <w:jc w:val="center"/>
              <w:rPr>
                <w:ins w:id="23800" w:author="Author"/>
              </w:rPr>
            </w:pPr>
            <w:ins w:id="23801" w:author="Author">
              <w:r w:rsidRPr="00D016EC">
                <w:t>0.28</w:t>
              </w:r>
            </w:ins>
          </w:p>
        </w:tc>
        <w:tc>
          <w:tcPr>
            <w:tcW w:w="440" w:type="dxa"/>
            <w:shd w:val="clear" w:color="auto" w:fill="auto"/>
            <w:noWrap/>
            <w:vAlign w:val="bottom"/>
          </w:tcPr>
          <w:p w14:paraId="7DBC884A" w14:textId="77777777" w:rsidR="00C50A95" w:rsidRPr="00D016EC" w:rsidRDefault="00C50A95" w:rsidP="00416506">
            <w:pPr>
              <w:pStyle w:val="tabletext11"/>
              <w:jc w:val="center"/>
              <w:rPr>
                <w:ins w:id="23802" w:author="Author"/>
              </w:rPr>
            </w:pPr>
            <w:ins w:id="23803" w:author="Author">
              <w:r w:rsidRPr="00D016EC">
                <w:t>0.27</w:t>
              </w:r>
            </w:ins>
          </w:p>
        </w:tc>
        <w:tc>
          <w:tcPr>
            <w:tcW w:w="400" w:type="dxa"/>
            <w:shd w:val="clear" w:color="auto" w:fill="auto"/>
            <w:noWrap/>
            <w:vAlign w:val="bottom"/>
          </w:tcPr>
          <w:p w14:paraId="44C5780B" w14:textId="77777777" w:rsidR="00C50A95" w:rsidRPr="00D016EC" w:rsidRDefault="00C50A95" w:rsidP="00416506">
            <w:pPr>
              <w:pStyle w:val="tabletext11"/>
              <w:jc w:val="center"/>
              <w:rPr>
                <w:ins w:id="23804" w:author="Author"/>
              </w:rPr>
            </w:pPr>
            <w:ins w:id="23805" w:author="Author">
              <w:r w:rsidRPr="00D016EC">
                <w:t>0.26</w:t>
              </w:r>
            </w:ins>
          </w:p>
        </w:tc>
        <w:tc>
          <w:tcPr>
            <w:tcW w:w="400" w:type="dxa"/>
            <w:shd w:val="clear" w:color="auto" w:fill="auto"/>
            <w:noWrap/>
            <w:vAlign w:val="bottom"/>
          </w:tcPr>
          <w:p w14:paraId="669B0CE5" w14:textId="77777777" w:rsidR="00C50A95" w:rsidRPr="00D016EC" w:rsidRDefault="00C50A95" w:rsidP="00416506">
            <w:pPr>
              <w:pStyle w:val="tabletext11"/>
              <w:jc w:val="center"/>
              <w:rPr>
                <w:ins w:id="23806" w:author="Author"/>
              </w:rPr>
            </w:pPr>
            <w:ins w:id="23807" w:author="Author">
              <w:r w:rsidRPr="00D016EC">
                <w:t>0.25</w:t>
              </w:r>
            </w:ins>
          </w:p>
        </w:tc>
        <w:tc>
          <w:tcPr>
            <w:tcW w:w="400" w:type="dxa"/>
            <w:shd w:val="clear" w:color="auto" w:fill="auto"/>
            <w:noWrap/>
            <w:vAlign w:val="bottom"/>
          </w:tcPr>
          <w:p w14:paraId="654A914B" w14:textId="77777777" w:rsidR="00C50A95" w:rsidRPr="00D016EC" w:rsidRDefault="00C50A95" w:rsidP="00416506">
            <w:pPr>
              <w:pStyle w:val="tabletext11"/>
              <w:jc w:val="center"/>
              <w:rPr>
                <w:ins w:id="23808" w:author="Author"/>
              </w:rPr>
            </w:pPr>
            <w:ins w:id="23809" w:author="Author">
              <w:r w:rsidRPr="00D016EC">
                <w:t>0.24</w:t>
              </w:r>
            </w:ins>
          </w:p>
        </w:tc>
        <w:tc>
          <w:tcPr>
            <w:tcW w:w="400" w:type="dxa"/>
            <w:shd w:val="clear" w:color="auto" w:fill="auto"/>
            <w:noWrap/>
            <w:vAlign w:val="bottom"/>
          </w:tcPr>
          <w:p w14:paraId="78B4DDDB" w14:textId="77777777" w:rsidR="00C50A95" w:rsidRPr="00D016EC" w:rsidRDefault="00C50A95" w:rsidP="00416506">
            <w:pPr>
              <w:pStyle w:val="tabletext11"/>
              <w:jc w:val="center"/>
              <w:rPr>
                <w:ins w:id="23810" w:author="Author"/>
              </w:rPr>
            </w:pPr>
            <w:ins w:id="23811" w:author="Author">
              <w:r w:rsidRPr="00D016EC">
                <w:t>0.23</w:t>
              </w:r>
            </w:ins>
          </w:p>
        </w:tc>
        <w:tc>
          <w:tcPr>
            <w:tcW w:w="460" w:type="dxa"/>
            <w:shd w:val="clear" w:color="auto" w:fill="auto"/>
            <w:noWrap/>
            <w:vAlign w:val="bottom"/>
          </w:tcPr>
          <w:p w14:paraId="4DB0252D" w14:textId="77777777" w:rsidR="00C50A95" w:rsidRPr="00D016EC" w:rsidRDefault="00C50A95" w:rsidP="00416506">
            <w:pPr>
              <w:pStyle w:val="tabletext11"/>
              <w:jc w:val="center"/>
              <w:rPr>
                <w:ins w:id="23812" w:author="Author"/>
              </w:rPr>
            </w:pPr>
            <w:ins w:id="23813" w:author="Author">
              <w:r w:rsidRPr="00D016EC">
                <w:t>0.22</w:t>
              </w:r>
            </w:ins>
          </w:p>
        </w:tc>
      </w:tr>
      <w:tr w:rsidR="00C50A95" w:rsidRPr="00D016EC" w14:paraId="7CD92C4B" w14:textId="77777777" w:rsidTr="00416506">
        <w:trPr>
          <w:trHeight w:val="190"/>
          <w:ins w:id="23814" w:author="Author"/>
        </w:trPr>
        <w:tc>
          <w:tcPr>
            <w:tcW w:w="200" w:type="dxa"/>
            <w:tcBorders>
              <w:right w:val="nil"/>
            </w:tcBorders>
            <w:shd w:val="clear" w:color="auto" w:fill="auto"/>
            <w:vAlign w:val="bottom"/>
          </w:tcPr>
          <w:p w14:paraId="7F99C585" w14:textId="77777777" w:rsidR="00C50A95" w:rsidRPr="00D016EC" w:rsidRDefault="00C50A95" w:rsidP="00416506">
            <w:pPr>
              <w:pStyle w:val="tabletext11"/>
              <w:jc w:val="right"/>
              <w:rPr>
                <w:ins w:id="23815" w:author="Author"/>
              </w:rPr>
            </w:pPr>
          </w:p>
        </w:tc>
        <w:tc>
          <w:tcPr>
            <w:tcW w:w="1580" w:type="dxa"/>
            <w:tcBorders>
              <w:left w:val="nil"/>
            </w:tcBorders>
            <w:shd w:val="clear" w:color="auto" w:fill="auto"/>
            <w:vAlign w:val="bottom"/>
          </w:tcPr>
          <w:p w14:paraId="493B7986" w14:textId="77777777" w:rsidR="00C50A95" w:rsidRPr="00D016EC" w:rsidRDefault="00C50A95" w:rsidP="00416506">
            <w:pPr>
              <w:pStyle w:val="tabletext11"/>
              <w:tabs>
                <w:tab w:val="decimal" w:pos="640"/>
              </w:tabs>
              <w:rPr>
                <w:ins w:id="23816" w:author="Author"/>
              </w:rPr>
            </w:pPr>
            <w:ins w:id="23817" w:author="Author">
              <w:r w:rsidRPr="00D016EC">
                <w:t>16,000 to 17,999</w:t>
              </w:r>
            </w:ins>
          </w:p>
        </w:tc>
        <w:tc>
          <w:tcPr>
            <w:tcW w:w="680" w:type="dxa"/>
            <w:shd w:val="clear" w:color="auto" w:fill="auto"/>
            <w:noWrap/>
            <w:vAlign w:val="bottom"/>
          </w:tcPr>
          <w:p w14:paraId="09B1ED6A" w14:textId="77777777" w:rsidR="00C50A95" w:rsidRPr="00D016EC" w:rsidRDefault="00C50A95" w:rsidP="00416506">
            <w:pPr>
              <w:pStyle w:val="tabletext11"/>
              <w:jc w:val="center"/>
              <w:rPr>
                <w:ins w:id="23818" w:author="Author"/>
              </w:rPr>
            </w:pPr>
            <w:ins w:id="23819" w:author="Author">
              <w:r w:rsidRPr="00D016EC">
                <w:t>0.75</w:t>
              </w:r>
            </w:ins>
          </w:p>
        </w:tc>
        <w:tc>
          <w:tcPr>
            <w:tcW w:w="900" w:type="dxa"/>
            <w:shd w:val="clear" w:color="auto" w:fill="auto"/>
            <w:noWrap/>
            <w:vAlign w:val="bottom"/>
          </w:tcPr>
          <w:p w14:paraId="09EDA5EC" w14:textId="77777777" w:rsidR="00C50A95" w:rsidRPr="00D016EC" w:rsidRDefault="00C50A95" w:rsidP="00416506">
            <w:pPr>
              <w:pStyle w:val="tabletext11"/>
              <w:jc w:val="center"/>
              <w:rPr>
                <w:ins w:id="23820" w:author="Author"/>
              </w:rPr>
            </w:pPr>
            <w:ins w:id="23821" w:author="Author">
              <w:r w:rsidRPr="00D016EC">
                <w:t>0.75</w:t>
              </w:r>
            </w:ins>
          </w:p>
        </w:tc>
        <w:tc>
          <w:tcPr>
            <w:tcW w:w="400" w:type="dxa"/>
            <w:shd w:val="clear" w:color="auto" w:fill="auto"/>
            <w:noWrap/>
            <w:vAlign w:val="bottom"/>
          </w:tcPr>
          <w:p w14:paraId="7D02FADD" w14:textId="77777777" w:rsidR="00C50A95" w:rsidRPr="00D016EC" w:rsidRDefault="00C50A95" w:rsidP="00416506">
            <w:pPr>
              <w:pStyle w:val="tabletext11"/>
              <w:jc w:val="center"/>
              <w:rPr>
                <w:ins w:id="23822" w:author="Author"/>
              </w:rPr>
            </w:pPr>
            <w:ins w:id="23823" w:author="Author">
              <w:r w:rsidRPr="00D016EC">
                <w:t>0.75</w:t>
              </w:r>
            </w:ins>
          </w:p>
        </w:tc>
        <w:tc>
          <w:tcPr>
            <w:tcW w:w="400" w:type="dxa"/>
            <w:shd w:val="clear" w:color="auto" w:fill="auto"/>
            <w:noWrap/>
            <w:vAlign w:val="bottom"/>
          </w:tcPr>
          <w:p w14:paraId="765EEFF6" w14:textId="77777777" w:rsidR="00C50A95" w:rsidRPr="00D016EC" w:rsidRDefault="00C50A95" w:rsidP="00416506">
            <w:pPr>
              <w:pStyle w:val="tabletext11"/>
              <w:jc w:val="center"/>
              <w:rPr>
                <w:ins w:id="23824" w:author="Author"/>
              </w:rPr>
            </w:pPr>
            <w:ins w:id="23825" w:author="Author">
              <w:r w:rsidRPr="00D016EC">
                <w:t>0.72</w:t>
              </w:r>
            </w:ins>
          </w:p>
        </w:tc>
        <w:tc>
          <w:tcPr>
            <w:tcW w:w="400" w:type="dxa"/>
            <w:shd w:val="clear" w:color="auto" w:fill="auto"/>
            <w:noWrap/>
            <w:vAlign w:val="bottom"/>
          </w:tcPr>
          <w:p w14:paraId="33289DFD" w14:textId="77777777" w:rsidR="00C50A95" w:rsidRPr="00D016EC" w:rsidRDefault="00C50A95" w:rsidP="00416506">
            <w:pPr>
              <w:pStyle w:val="tabletext11"/>
              <w:jc w:val="center"/>
              <w:rPr>
                <w:ins w:id="23826" w:author="Author"/>
              </w:rPr>
            </w:pPr>
            <w:ins w:id="23827" w:author="Author">
              <w:r w:rsidRPr="00D016EC">
                <w:t>0.69</w:t>
              </w:r>
            </w:ins>
          </w:p>
        </w:tc>
        <w:tc>
          <w:tcPr>
            <w:tcW w:w="400" w:type="dxa"/>
            <w:shd w:val="clear" w:color="auto" w:fill="auto"/>
            <w:noWrap/>
            <w:vAlign w:val="bottom"/>
          </w:tcPr>
          <w:p w14:paraId="3841C2DC" w14:textId="77777777" w:rsidR="00C50A95" w:rsidRPr="00D016EC" w:rsidRDefault="00C50A95" w:rsidP="00416506">
            <w:pPr>
              <w:pStyle w:val="tabletext11"/>
              <w:jc w:val="center"/>
              <w:rPr>
                <w:ins w:id="23828" w:author="Author"/>
              </w:rPr>
            </w:pPr>
            <w:ins w:id="23829" w:author="Author">
              <w:r w:rsidRPr="00D016EC">
                <w:t>0.62</w:t>
              </w:r>
            </w:ins>
          </w:p>
        </w:tc>
        <w:tc>
          <w:tcPr>
            <w:tcW w:w="400" w:type="dxa"/>
            <w:shd w:val="clear" w:color="auto" w:fill="auto"/>
            <w:noWrap/>
            <w:vAlign w:val="bottom"/>
          </w:tcPr>
          <w:p w14:paraId="4DDD447E" w14:textId="77777777" w:rsidR="00C50A95" w:rsidRPr="00D016EC" w:rsidRDefault="00C50A95" w:rsidP="00416506">
            <w:pPr>
              <w:pStyle w:val="tabletext11"/>
              <w:jc w:val="center"/>
              <w:rPr>
                <w:ins w:id="23830" w:author="Author"/>
              </w:rPr>
            </w:pPr>
            <w:ins w:id="23831" w:author="Author">
              <w:r w:rsidRPr="00D016EC">
                <w:t>0.59</w:t>
              </w:r>
            </w:ins>
          </w:p>
        </w:tc>
        <w:tc>
          <w:tcPr>
            <w:tcW w:w="400" w:type="dxa"/>
            <w:shd w:val="clear" w:color="auto" w:fill="auto"/>
            <w:noWrap/>
            <w:vAlign w:val="bottom"/>
          </w:tcPr>
          <w:p w14:paraId="3C99760F" w14:textId="77777777" w:rsidR="00C50A95" w:rsidRPr="00D016EC" w:rsidRDefault="00C50A95" w:rsidP="00416506">
            <w:pPr>
              <w:pStyle w:val="tabletext11"/>
              <w:jc w:val="center"/>
              <w:rPr>
                <w:ins w:id="23832" w:author="Author"/>
              </w:rPr>
            </w:pPr>
            <w:ins w:id="23833" w:author="Author">
              <w:r w:rsidRPr="00D016EC">
                <w:t>0.56</w:t>
              </w:r>
            </w:ins>
          </w:p>
        </w:tc>
        <w:tc>
          <w:tcPr>
            <w:tcW w:w="400" w:type="dxa"/>
            <w:shd w:val="clear" w:color="auto" w:fill="auto"/>
            <w:noWrap/>
            <w:vAlign w:val="bottom"/>
          </w:tcPr>
          <w:p w14:paraId="6652E095" w14:textId="77777777" w:rsidR="00C50A95" w:rsidRPr="00D016EC" w:rsidRDefault="00C50A95" w:rsidP="00416506">
            <w:pPr>
              <w:pStyle w:val="tabletext11"/>
              <w:jc w:val="center"/>
              <w:rPr>
                <w:ins w:id="23834" w:author="Author"/>
              </w:rPr>
            </w:pPr>
            <w:ins w:id="23835" w:author="Author">
              <w:r w:rsidRPr="00D016EC">
                <w:t>0.53</w:t>
              </w:r>
            </w:ins>
          </w:p>
        </w:tc>
        <w:tc>
          <w:tcPr>
            <w:tcW w:w="400" w:type="dxa"/>
            <w:shd w:val="clear" w:color="auto" w:fill="auto"/>
            <w:noWrap/>
            <w:vAlign w:val="bottom"/>
          </w:tcPr>
          <w:p w14:paraId="147EAABE" w14:textId="77777777" w:rsidR="00C50A95" w:rsidRPr="00D016EC" w:rsidRDefault="00C50A95" w:rsidP="00416506">
            <w:pPr>
              <w:pStyle w:val="tabletext11"/>
              <w:jc w:val="center"/>
              <w:rPr>
                <w:ins w:id="23836" w:author="Author"/>
              </w:rPr>
            </w:pPr>
            <w:ins w:id="23837" w:author="Author">
              <w:r w:rsidRPr="00D016EC">
                <w:t>0.50</w:t>
              </w:r>
            </w:ins>
          </w:p>
        </w:tc>
        <w:tc>
          <w:tcPr>
            <w:tcW w:w="400" w:type="dxa"/>
            <w:shd w:val="clear" w:color="auto" w:fill="auto"/>
            <w:noWrap/>
            <w:vAlign w:val="bottom"/>
          </w:tcPr>
          <w:p w14:paraId="5A69031A" w14:textId="77777777" w:rsidR="00C50A95" w:rsidRPr="00D016EC" w:rsidRDefault="00C50A95" w:rsidP="00416506">
            <w:pPr>
              <w:pStyle w:val="tabletext11"/>
              <w:jc w:val="center"/>
              <w:rPr>
                <w:ins w:id="23838" w:author="Author"/>
              </w:rPr>
            </w:pPr>
            <w:ins w:id="23839" w:author="Author">
              <w:r w:rsidRPr="00D016EC">
                <w:t>0.48</w:t>
              </w:r>
            </w:ins>
          </w:p>
        </w:tc>
        <w:tc>
          <w:tcPr>
            <w:tcW w:w="400" w:type="dxa"/>
            <w:shd w:val="clear" w:color="auto" w:fill="auto"/>
            <w:noWrap/>
            <w:vAlign w:val="bottom"/>
          </w:tcPr>
          <w:p w14:paraId="09A8F29C" w14:textId="77777777" w:rsidR="00C50A95" w:rsidRPr="00D016EC" w:rsidRDefault="00C50A95" w:rsidP="00416506">
            <w:pPr>
              <w:pStyle w:val="tabletext11"/>
              <w:jc w:val="center"/>
              <w:rPr>
                <w:ins w:id="23840" w:author="Author"/>
              </w:rPr>
            </w:pPr>
            <w:ins w:id="23841" w:author="Author">
              <w:r w:rsidRPr="00D016EC">
                <w:t>0.46</w:t>
              </w:r>
            </w:ins>
          </w:p>
        </w:tc>
        <w:tc>
          <w:tcPr>
            <w:tcW w:w="400" w:type="dxa"/>
            <w:shd w:val="clear" w:color="auto" w:fill="auto"/>
            <w:noWrap/>
            <w:vAlign w:val="bottom"/>
          </w:tcPr>
          <w:p w14:paraId="31700F4F" w14:textId="77777777" w:rsidR="00C50A95" w:rsidRPr="00D016EC" w:rsidRDefault="00C50A95" w:rsidP="00416506">
            <w:pPr>
              <w:pStyle w:val="tabletext11"/>
              <w:jc w:val="center"/>
              <w:rPr>
                <w:ins w:id="23842" w:author="Author"/>
              </w:rPr>
            </w:pPr>
            <w:ins w:id="23843" w:author="Author">
              <w:r w:rsidRPr="00D016EC">
                <w:t>0.44</w:t>
              </w:r>
            </w:ins>
          </w:p>
        </w:tc>
        <w:tc>
          <w:tcPr>
            <w:tcW w:w="400" w:type="dxa"/>
            <w:shd w:val="clear" w:color="auto" w:fill="auto"/>
            <w:noWrap/>
            <w:vAlign w:val="bottom"/>
          </w:tcPr>
          <w:p w14:paraId="33080BDD" w14:textId="77777777" w:rsidR="00C50A95" w:rsidRPr="00D016EC" w:rsidRDefault="00C50A95" w:rsidP="00416506">
            <w:pPr>
              <w:pStyle w:val="tabletext11"/>
              <w:jc w:val="center"/>
              <w:rPr>
                <w:ins w:id="23844" w:author="Author"/>
              </w:rPr>
            </w:pPr>
            <w:ins w:id="23845" w:author="Author">
              <w:r w:rsidRPr="00D016EC">
                <w:t>0.42</w:t>
              </w:r>
            </w:ins>
          </w:p>
        </w:tc>
        <w:tc>
          <w:tcPr>
            <w:tcW w:w="400" w:type="dxa"/>
            <w:shd w:val="clear" w:color="auto" w:fill="auto"/>
            <w:noWrap/>
            <w:vAlign w:val="bottom"/>
          </w:tcPr>
          <w:p w14:paraId="56BBDFAC" w14:textId="77777777" w:rsidR="00C50A95" w:rsidRPr="00D016EC" w:rsidRDefault="00C50A95" w:rsidP="00416506">
            <w:pPr>
              <w:pStyle w:val="tabletext11"/>
              <w:jc w:val="center"/>
              <w:rPr>
                <w:ins w:id="23846" w:author="Author"/>
              </w:rPr>
            </w:pPr>
            <w:ins w:id="23847" w:author="Author">
              <w:r w:rsidRPr="00D016EC">
                <w:t>0.40</w:t>
              </w:r>
            </w:ins>
          </w:p>
        </w:tc>
        <w:tc>
          <w:tcPr>
            <w:tcW w:w="400" w:type="dxa"/>
            <w:shd w:val="clear" w:color="auto" w:fill="auto"/>
            <w:noWrap/>
            <w:vAlign w:val="bottom"/>
          </w:tcPr>
          <w:p w14:paraId="0080A0C8" w14:textId="77777777" w:rsidR="00C50A95" w:rsidRPr="00D016EC" w:rsidRDefault="00C50A95" w:rsidP="00416506">
            <w:pPr>
              <w:pStyle w:val="tabletext11"/>
              <w:jc w:val="center"/>
              <w:rPr>
                <w:ins w:id="23848" w:author="Author"/>
              </w:rPr>
            </w:pPr>
            <w:ins w:id="23849" w:author="Author">
              <w:r w:rsidRPr="00D016EC">
                <w:t>0.39</w:t>
              </w:r>
            </w:ins>
          </w:p>
        </w:tc>
        <w:tc>
          <w:tcPr>
            <w:tcW w:w="400" w:type="dxa"/>
            <w:shd w:val="clear" w:color="auto" w:fill="auto"/>
            <w:noWrap/>
            <w:vAlign w:val="bottom"/>
          </w:tcPr>
          <w:p w14:paraId="61A4BD38" w14:textId="77777777" w:rsidR="00C50A95" w:rsidRPr="00D016EC" w:rsidRDefault="00C50A95" w:rsidP="00416506">
            <w:pPr>
              <w:pStyle w:val="tabletext11"/>
              <w:jc w:val="center"/>
              <w:rPr>
                <w:ins w:id="23850" w:author="Author"/>
              </w:rPr>
            </w:pPr>
            <w:ins w:id="23851" w:author="Author">
              <w:r w:rsidRPr="00D016EC">
                <w:t>0.37</w:t>
              </w:r>
            </w:ins>
          </w:p>
        </w:tc>
        <w:tc>
          <w:tcPr>
            <w:tcW w:w="400" w:type="dxa"/>
            <w:shd w:val="clear" w:color="auto" w:fill="auto"/>
            <w:noWrap/>
            <w:vAlign w:val="bottom"/>
          </w:tcPr>
          <w:p w14:paraId="07FBFFC4" w14:textId="77777777" w:rsidR="00C50A95" w:rsidRPr="00D016EC" w:rsidRDefault="00C50A95" w:rsidP="00416506">
            <w:pPr>
              <w:pStyle w:val="tabletext11"/>
              <w:jc w:val="center"/>
              <w:rPr>
                <w:ins w:id="23852" w:author="Author"/>
              </w:rPr>
            </w:pPr>
            <w:ins w:id="23853" w:author="Author">
              <w:r w:rsidRPr="00D016EC">
                <w:t>0.36</w:t>
              </w:r>
            </w:ins>
          </w:p>
        </w:tc>
        <w:tc>
          <w:tcPr>
            <w:tcW w:w="400" w:type="dxa"/>
            <w:shd w:val="clear" w:color="auto" w:fill="auto"/>
            <w:noWrap/>
            <w:vAlign w:val="bottom"/>
          </w:tcPr>
          <w:p w14:paraId="698FA8CA" w14:textId="77777777" w:rsidR="00C50A95" w:rsidRPr="00D016EC" w:rsidRDefault="00C50A95" w:rsidP="00416506">
            <w:pPr>
              <w:pStyle w:val="tabletext11"/>
              <w:jc w:val="center"/>
              <w:rPr>
                <w:ins w:id="23854" w:author="Author"/>
              </w:rPr>
            </w:pPr>
            <w:ins w:id="23855" w:author="Author">
              <w:r w:rsidRPr="00D016EC">
                <w:t>0.34</w:t>
              </w:r>
            </w:ins>
          </w:p>
        </w:tc>
        <w:tc>
          <w:tcPr>
            <w:tcW w:w="400" w:type="dxa"/>
            <w:shd w:val="clear" w:color="auto" w:fill="auto"/>
            <w:noWrap/>
            <w:vAlign w:val="bottom"/>
          </w:tcPr>
          <w:p w14:paraId="474B3C20" w14:textId="77777777" w:rsidR="00C50A95" w:rsidRPr="00D016EC" w:rsidRDefault="00C50A95" w:rsidP="00416506">
            <w:pPr>
              <w:pStyle w:val="tabletext11"/>
              <w:jc w:val="center"/>
              <w:rPr>
                <w:ins w:id="23856" w:author="Author"/>
              </w:rPr>
            </w:pPr>
            <w:ins w:id="23857" w:author="Author">
              <w:r w:rsidRPr="00D016EC">
                <w:t>0.33</w:t>
              </w:r>
            </w:ins>
          </w:p>
        </w:tc>
        <w:tc>
          <w:tcPr>
            <w:tcW w:w="400" w:type="dxa"/>
            <w:shd w:val="clear" w:color="auto" w:fill="auto"/>
            <w:noWrap/>
            <w:vAlign w:val="bottom"/>
          </w:tcPr>
          <w:p w14:paraId="2C4E834C" w14:textId="77777777" w:rsidR="00C50A95" w:rsidRPr="00D016EC" w:rsidRDefault="00C50A95" w:rsidP="00416506">
            <w:pPr>
              <w:pStyle w:val="tabletext11"/>
              <w:jc w:val="center"/>
              <w:rPr>
                <w:ins w:id="23858" w:author="Author"/>
              </w:rPr>
            </w:pPr>
            <w:ins w:id="23859" w:author="Author">
              <w:r w:rsidRPr="00D016EC">
                <w:t>0.32</w:t>
              </w:r>
            </w:ins>
          </w:p>
        </w:tc>
        <w:tc>
          <w:tcPr>
            <w:tcW w:w="400" w:type="dxa"/>
            <w:shd w:val="clear" w:color="auto" w:fill="auto"/>
            <w:noWrap/>
            <w:vAlign w:val="bottom"/>
          </w:tcPr>
          <w:p w14:paraId="5B0FD51F" w14:textId="77777777" w:rsidR="00C50A95" w:rsidRPr="00D016EC" w:rsidRDefault="00C50A95" w:rsidP="00416506">
            <w:pPr>
              <w:pStyle w:val="tabletext11"/>
              <w:jc w:val="center"/>
              <w:rPr>
                <w:ins w:id="23860" w:author="Author"/>
              </w:rPr>
            </w:pPr>
            <w:ins w:id="23861" w:author="Author">
              <w:r w:rsidRPr="00D016EC">
                <w:t>0.30</w:t>
              </w:r>
            </w:ins>
          </w:p>
        </w:tc>
        <w:tc>
          <w:tcPr>
            <w:tcW w:w="440" w:type="dxa"/>
            <w:shd w:val="clear" w:color="auto" w:fill="auto"/>
            <w:noWrap/>
            <w:vAlign w:val="bottom"/>
          </w:tcPr>
          <w:p w14:paraId="096FF04A" w14:textId="77777777" w:rsidR="00C50A95" w:rsidRPr="00D016EC" w:rsidRDefault="00C50A95" w:rsidP="00416506">
            <w:pPr>
              <w:pStyle w:val="tabletext11"/>
              <w:jc w:val="center"/>
              <w:rPr>
                <w:ins w:id="23862" w:author="Author"/>
              </w:rPr>
            </w:pPr>
            <w:ins w:id="23863" w:author="Author">
              <w:r w:rsidRPr="00D016EC">
                <w:t>0.29</w:t>
              </w:r>
            </w:ins>
          </w:p>
        </w:tc>
        <w:tc>
          <w:tcPr>
            <w:tcW w:w="400" w:type="dxa"/>
            <w:shd w:val="clear" w:color="auto" w:fill="auto"/>
            <w:noWrap/>
            <w:vAlign w:val="bottom"/>
          </w:tcPr>
          <w:p w14:paraId="2661FB2F" w14:textId="77777777" w:rsidR="00C50A95" w:rsidRPr="00D016EC" w:rsidRDefault="00C50A95" w:rsidP="00416506">
            <w:pPr>
              <w:pStyle w:val="tabletext11"/>
              <w:jc w:val="center"/>
              <w:rPr>
                <w:ins w:id="23864" w:author="Author"/>
              </w:rPr>
            </w:pPr>
            <w:ins w:id="23865" w:author="Author">
              <w:r w:rsidRPr="00D016EC">
                <w:t>0.28</w:t>
              </w:r>
            </w:ins>
          </w:p>
        </w:tc>
        <w:tc>
          <w:tcPr>
            <w:tcW w:w="400" w:type="dxa"/>
            <w:shd w:val="clear" w:color="auto" w:fill="auto"/>
            <w:noWrap/>
            <w:vAlign w:val="bottom"/>
          </w:tcPr>
          <w:p w14:paraId="17EE0BAD" w14:textId="77777777" w:rsidR="00C50A95" w:rsidRPr="00D016EC" w:rsidRDefault="00C50A95" w:rsidP="00416506">
            <w:pPr>
              <w:pStyle w:val="tabletext11"/>
              <w:jc w:val="center"/>
              <w:rPr>
                <w:ins w:id="23866" w:author="Author"/>
              </w:rPr>
            </w:pPr>
            <w:ins w:id="23867" w:author="Author">
              <w:r w:rsidRPr="00D016EC">
                <w:t>0.27</w:t>
              </w:r>
            </w:ins>
          </w:p>
        </w:tc>
        <w:tc>
          <w:tcPr>
            <w:tcW w:w="400" w:type="dxa"/>
            <w:shd w:val="clear" w:color="auto" w:fill="auto"/>
            <w:noWrap/>
            <w:vAlign w:val="bottom"/>
          </w:tcPr>
          <w:p w14:paraId="224297E8" w14:textId="77777777" w:rsidR="00C50A95" w:rsidRPr="00D016EC" w:rsidRDefault="00C50A95" w:rsidP="00416506">
            <w:pPr>
              <w:pStyle w:val="tabletext11"/>
              <w:jc w:val="center"/>
              <w:rPr>
                <w:ins w:id="23868" w:author="Author"/>
              </w:rPr>
            </w:pPr>
            <w:ins w:id="23869" w:author="Author">
              <w:r w:rsidRPr="00D016EC">
                <w:t>0.26</w:t>
              </w:r>
            </w:ins>
          </w:p>
        </w:tc>
        <w:tc>
          <w:tcPr>
            <w:tcW w:w="400" w:type="dxa"/>
            <w:shd w:val="clear" w:color="auto" w:fill="auto"/>
            <w:noWrap/>
            <w:vAlign w:val="bottom"/>
          </w:tcPr>
          <w:p w14:paraId="6FCA71A0" w14:textId="77777777" w:rsidR="00C50A95" w:rsidRPr="00D016EC" w:rsidRDefault="00C50A95" w:rsidP="00416506">
            <w:pPr>
              <w:pStyle w:val="tabletext11"/>
              <w:jc w:val="center"/>
              <w:rPr>
                <w:ins w:id="23870" w:author="Author"/>
              </w:rPr>
            </w:pPr>
            <w:ins w:id="23871" w:author="Author">
              <w:r w:rsidRPr="00D016EC">
                <w:t>0.25</w:t>
              </w:r>
            </w:ins>
          </w:p>
        </w:tc>
        <w:tc>
          <w:tcPr>
            <w:tcW w:w="460" w:type="dxa"/>
            <w:shd w:val="clear" w:color="auto" w:fill="auto"/>
            <w:noWrap/>
            <w:vAlign w:val="bottom"/>
          </w:tcPr>
          <w:p w14:paraId="4475F8DE" w14:textId="77777777" w:rsidR="00C50A95" w:rsidRPr="00D016EC" w:rsidRDefault="00C50A95" w:rsidP="00416506">
            <w:pPr>
              <w:pStyle w:val="tabletext11"/>
              <w:jc w:val="center"/>
              <w:rPr>
                <w:ins w:id="23872" w:author="Author"/>
              </w:rPr>
            </w:pPr>
            <w:ins w:id="23873" w:author="Author">
              <w:r w:rsidRPr="00D016EC">
                <w:t>0.24</w:t>
              </w:r>
            </w:ins>
          </w:p>
        </w:tc>
      </w:tr>
      <w:tr w:rsidR="00C50A95" w:rsidRPr="00D016EC" w14:paraId="2AB562C1" w14:textId="77777777" w:rsidTr="00416506">
        <w:trPr>
          <w:trHeight w:val="190"/>
          <w:ins w:id="23874" w:author="Author"/>
        </w:trPr>
        <w:tc>
          <w:tcPr>
            <w:tcW w:w="200" w:type="dxa"/>
            <w:tcBorders>
              <w:right w:val="nil"/>
            </w:tcBorders>
            <w:shd w:val="clear" w:color="auto" w:fill="auto"/>
            <w:vAlign w:val="bottom"/>
          </w:tcPr>
          <w:p w14:paraId="32853CAC" w14:textId="77777777" w:rsidR="00C50A95" w:rsidRPr="00D016EC" w:rsidRDefault="00C50A95" w:rsidP="00416506">
            <w:pPr>
              <w:pStyle w:val="tabletext11"/>
              <w:jc w:val="right"/>
              <w:rPr>
                <w:ins w:id="23875" w:author="Author"/>
              </w:rPr>
            </w:pPr>
          </w:p>
        </w:tc>
        <w:tc>
          <w:tcPr>
            <w:tcW w:w="1580" w:type="dxa"/>
            <w:tcBorders>
              <w:left w:val="nil"/>
            </w:tcBorders>
            <w:shd w:val="clear" w:color="auto" w:fill="auto"/>
            <w:vAlign w:val="bottom"/>
          </w:tcPr>
          <w:p w14:paraId="3C755D0A" w14:textId="77777777" w:rsidR="00C50A95" w:rsidRPr="00D016EC" w:rsidRDefault="00C50A95" w:rsidP="00416506">
            <w:pPr>
              <w:pStyle w:val="tabletext11"/>
              <w:tabs>
                <w:tab w:val="decimal" w:pos="640"/>
              </w:tabs>
              <w:rPr>
                <w:ins w:id="23876" w:author="Author"/>
              </w:rPr>
            </w:pPr>
            <w:ins w:id="23877" w:author="Author">
              <w:r w:rsidRPr="00D016EC">
                <w:t>18,000 to 19,999</w:t>
              </w:r>
            </w:ins>
          </w:p>
        </w:tc>
        <w:tc>
          <w:tcPr>
            <w:tcW w:w="680" w:type="dxa"/>
            <w:shd w:val="clear" w:color="auto" w:fill="auto"/>
            <w:noWrap/>
            <w:vAlign w:val="bottom"/>
          </w:tcPr>
          <w:p w14:paraId="7D7F1834" w14:textId="77777777" w:rsidR="00C50A95" w:rsidRPr="00D016EC" w:rsidRDefault="00C50A95" w:rsidP="00416506">
            <w:pPr>
              <w:pStyle w:val="tabletext11"/>
              <w:jc w:val="center"/>
              <w:rPr>
                <w:ins w:id="23878" w:author="Author"/>
              </w:rPr>
            </w:pPr>
            <w:ins w:id="23879" w:author="Author">
              <w:r w:rsidRPr="00D016EC">
                <w:t>0.81</w:t>
              </w:r>
            </w:ins>
          </w:p>
        </w:tc>
        <w:tc>
          <w:tcPr>
            <w:tcW w:w="900" w:type="dxa"/>
            <w:shd w:val="clear" w:color="auto" w:fill="auto"/>
            <w:noWrap/>
            <w:vAlign w:val="bottom"/>
          </w:tcPr>
          <w:p w14:paraId="0FD07F5A" w14:textId="77777777" w:rsidR="00C50A95" w:rsidRPr="00D016EC" w:rsidRDefault="00C50A95" w:rsidP="00416506">
            <w:pPr>
              <w:pStyle w:val="tabletext11"/>
              <w:jc w:val="center"/>
              <w:rPr>
                <w:ins w:id="23880" w:author="Author"/>
              </w:rPr>
            </w:pPr>
            <w:ins w:id="23881" w:author="Author">
              <w:r w:rsidRPr="00D016EC">
                <w:t>0.81</w:t>
              </w:r>
            </w:ins>
          </w:p>
        </w:tc>
        <w:tc>
          <w:tcPr>
            <w:tcW w:w="400" w:type="dxa"/>
            <w:shd w:val="clear" w:color="auto" w:fill="auto"/>
            <w:noWrap/>
            <w:vAlign w:val="bottom"/>
          </w:tcPr>
          <w:p w14:paraId="4CB247EE" w14:textId="77777777" w:rsidR="00C50A95" w:rsidRPr="00D016EC" w:rsidRDefault="00C50A95" w:rsidP="00416506">
            <w:pPr>
              <w:pStyle w:val="tabletext11"/>
              <w:jc w:val="center"/>
              <w:rPr>
                <w:ins w:id="23882" w:author="Author"/>
              </w:rPr>
            </w:pPr>
            <w:ins w:id="23883" w:author="Author">
              <w:r w:rsidRPr="00D016EC">
                <w:t>0.81</w:t>
              </w:r>
            </w:ins>
          </w:p>
        </w:tc>
        <w:tc>
          <w:tcPr>
            <w:tcW w:w="400" w:type="dxa"/>
            <w:shd w:val="clear" w:color="auto" w:fill="auto"/>
            <w:noWrap/>
            <w:vAlign w:val="bottom"/>
          </w:tcPr>
          <w:p w14:paraId="6E7E640D" w14:textId="77777777" w:rsidR="00C50A95" w:rsidRPr="00D016EC" w:rsidRDefault="00C50A95" w:rsidP="00416506">
            <w:pPr>
              <w:pStyle w:val="tabletext11"/>
              <w:jc w:val="center"/>
              <w:rPr>
                <w:ins w:id="23884" w:author="Author"/>
              </w:rPr>
            </w:pPr>
            <w:ins w:id="23885" w:author="Author">
              <w:r w:rsidRPr="00D016EC">
                <w:t>0.77</w:t>
              </w:r>
            </w:ins>
          </w:p>
        </w:tc>
        <w:tc>
          <w:tcPr>
            <w:tcW w:w="400" w:type="dxa"/>
            <w:shd w:val="clear" w:color="auto" w:fill="auto"/>
            <w:noWrap/>
            <w:vAlign w:val="bottom"/>
          </w:tcPr>
          <w:p w14:paraId="01D14AD3" w14:textId="77777777" w:rsidR="00C50A95" w:rsidRPr="00D016EC" w:rsidRDefault="00C50A95" w:rsidP="00416506">
            <w:pPr>
              <w:pStyle w:val="tabletext11"/>
              <w:jc w:val="center"/>
              <w:rPr>
                <w:ins w:id="23886" w:author="Author"/>
              </w:rPr>
            </w:pPr>
            <w:ins w:id="23887" w:author="Author">
              <w:r w:rsidRPr="00D016EC">
                <w:t>0.73</w:t>
              </w:r>
            </w:ins>
          </w:p>
        </w:tc>
        <w:tc>
          <w:tcPr>
            <w:tcW w:w="400" w:type="dxa"/>
            <w:shd w:val="clear" w:color="auto" w:fill="auto"/>
            <w:noWrap/>
            <w:vAlign w:val="bottom"/>
          </w:tcPr>
          <w:p w14:paraId="55303D1E" w14:textId="77777777" w:rsidR="00C50A95" w:rsidRPr="00D016EC" w:rsidRDefault="00C50A95" w:rsidP="00416506">
            <w:pPr>
              <w:pStyle w:val="tabletext11"/>
              <w:jc w:val="center"/>
              <w:rPr>
                <w:ins w:id="23888" w:author="Author"/>
              </w:rPr>
            </w:pPr>
            <w:ins w:id="23889" w:author="Author">
              <w:r w:rsidRPr="00D016EC">
                <w:t>0.66</w:t>
              </w:r>
            </w:ins>
          </w:p>
        </w:tc>
        <w:tc>
          <w:tcPr>
            <w:tcW w:w="400" w:type="dxa"/>
            <w:shd w:val="clear" w:color="auto" w:fill="auto"/>
            <w:noWrap/>
            <w:vAlign w:val="bottom"/>
          </w:tcPr>
          <w:p w14:paraId="36A59825" w14:textId="77777777" w:rsidR="00C50A95" w:rsidRPr="00D016EC" w:rsidRDefault="00C50A95" w:rsidP="00416506">
            <w:pPr>
              <w:pStyle w:val="tabletext11"/>
              <w:jc w:val="center"/>
              <w:rPr>
                <w:ins w:id="23890" w:author="Author"/>
              </w:rPr>
            </w:pPr>
            <w:ins w:id="23891" w:author="Author">
              <w:r w:rsidRPr="00D016EC">
                <w:t>0.63</w:t>
              </w:r>
            </w:ins>
          </w:p>
        </w:tc>
        <w:tc>
          <w:tcPr>
            <w:tcW w:w="400" w:type="dxa"/>
            <w:shd w:val="clear" w:color="auto" w:fill="auto"/>
            <w:noWrap/>
            <w:vAlign w:val="bottom"/>
          </w:tcPr>
          <w:p w14:paraId="09CA91AC" w14:textId="77777777" w:rsidR="00C50A95" w:rsidRPr="00D016EC" w:rsidRDefault="00C50A95" w:rsidP="00416506">
            <w:pPr>
              <w:pStyle w:val="tabletext11"/>
              <w:jc w:val="center"/>
              <w:rPr>
                <w:ins w:id="23892" w:author="Author"/>
              </w:rPr>
            </w:pPr>
            <w:ins w:id="23893" w:author="Author">
              <w:r w:rsidRPr="00D016EC">
                <w:t>0.60</w:t>
              </w:r>
            </w:ins>
          </w:p>
        </w:tc>
        <w:tc>
          <w:tcPr>
            <w:tcW w:w="400" w:type="dxa"/>
            <w:shd w:val="clear" w:color="auto" w:fill="auto"/>
            <w:noWrap/>
            <w:vAlign w:val="bottom"/>
          </w:tcPr>
          <w:p w14:paraId="3B4318E0" w14:textId="77777777" w:rsidR="00C50A95" w:rsidRPr="00D016EC" w:rsidRDefault="00C50A95" w:rsidP="00416506">
            <w:pPr>
              <w:pStyle w:val="tabletext11"/>
              <w:jc w:val="center"/>
              <w:rPr>
                <w:ins w:id="23894" w:author="Author"/>
              </w:rPr>
            </w:pPr>
            <w:ins w:id="23895" w:author="Author">
              <w:r w:rsidRPr="00D016EC">
                <w:t>0.57</w:t>
              </w:r>
            </w:ins>
          </w:p>
        </w:tc>
        <w:tc>
          <w:tcPr>
            <w:tcW w:w="400" w:type="dxa"/>
            <w:shd w:val="clear" w:color="auto" w:fill="auto"/>
            <w:noWrap/>
            <w:vAlign w:val="bottom"/>
          </w:tcPr>
          <w:p w14:paraId="181E155B" w14:textId="77777777" w:rsidR="00C50A95" w:rsidRPr="00D016EC" w:rsidRDefault="00C50A95" w:rsidP="00416506">
            <w:pPr>
              <w:pStyle w:val="tabletext11"/>
              <w:jc w:val="center"/>
              <w:rPr>
                <w:ins w:id="23896" w:author="Author"/>
              </w:rPr>
            </w:pPr>
            <w:ins w:id="23897" w:author="Author">
              <w:r w:rsidRPr="00D016EC">
                <w:t>0.54</w:t>
              </w:r>
            </w:ins>
          </w:p>
        </w:tc>
        <w:tc>
          <w:tcPr>
            <w:tcW w:w="400" w:type="dxa"/>
            <w:shd w:val="clear" w:color="auto" w:fill="auto"/>
            <w:noWrap/>
            <w:vAlign w:val="bottom"/>
          </w:tcPr>
          <w:p w14:paraId="5525FE94" w14:textId="77777777" w:rsidR="00C50A95" w:rsidRPr="00D016EC" w:rsidRDefault="00C50A95" w:rsidP="00416506">
            <w:pPr>
              <w:pStyle w:val="tabletext11"/>
              <w:jc w:val="center"/>
              <w:rPr>
                <w:ins w:id="23898" w:author="Author"/>
              </w:rPr>
            </w:pPr>
            <w:ins w:id="23899" w:author="Author">
              <w:r w:rsidRPr="00D016EC">
                <w:t>0.51</w:t>
              </w:r>
            </w:ins>
          </w:p>
        </w:tc>
        <w:tc>
          <w:tcPr>
            <w:tcW w:w="400" w:type="dxa"/>
            <w:shd w:val="clear" w:color="auto" w:fill="auto"/>
            <w:noWrap/>
            <w:vAlign w:val="bottom"/>
          </w:tcPr>
          <w:p w14:paraId="2DA44849" w14:textId="77777777" w:rsidR="00C50A95" w:rsidRPr="00D016EC" w:rsidRDefault="00C50A95" w:rsidP="00416506">
            <w:pPr>
              <w:pStyle w:val="tabletext11"/>
              <w:jc w:val="center"/>
              <w:rPr>
                <w:ins w:id="23900" w:author="Author"/>
              </w:rPr>
            </w:pPr>
            <w:ins w:id="23901" w:author="Author">
              <w:r w:rsidRPr="00D016EC">
                <w:t>0.49</w:t>
              </w:r>
            </w:ins>
          </w:p>
        </w:tc>
        <w:tc>
          <w:tcPr>
            <w:tcW w:w="400" w:type="dxa"/>
            <w:shd w:val="clear" w:color="auto" w:fill="auto"/>
            <w:noWrap/>
            <w:vAlign w:val="bottom"/>
          </w:tcPr>
          <w:p w14:paraId="1275EE2A" w14:textId="77777777" w:rsidR="00C50A95" w:rsidRPr="00D016EC" w:rsidRDefault="00C50A95" w:rsidP="00416506">
            <w:pPr>
              <w:pStyle w:val="tabletext11"/>
              <w:jc w:val="center"/>
              <w:rPr>
                <w:ins w:id="23902" w:author="Author"/>
              </w:rPr>
            </w:pPr>
            <w:ins w:id="23903" w:author="Author">
              <w:r w:rsidRPr="00D016EC">
                <w:t>0.47</w:t>
              </w:r>
            </w:ins>
          </w:p>
        </w:tc>
        <w:tc>
          <w:tcPr>
            <w:tcW w:w="400" w:type="dxa"/>
            <w:shd w:val="clear" w:color="auto" w:fill="auto"/>
            <w:noWrap/>
            <w:vAlign w:val="bottom"/>
          </w:tcPr>
          <w:p w14:paraId="513E8C56" w14:textId="77777777" w:rsidR="00C50A95" w:rsidRPr="00D016EC" w:rsidRDefault="00C50A95" w:rsidP="00416506">
            <w:pPr>
              <w:pStyle w:val="tabletext11"/>
              <w:jc w:val="center"/>
              <w:rPr>
                <w:ins w:id="23904" w:author="Author"/>
              </w:rPr>
            </w:pPr>
            <w:ins w:id="23905" w:author="Author">
              <w:r w:rsidRPr="00D016EC">
                <w:t>0.45</w:t>
              </w:r>
            </w:ins>
          </w:p>
        </w:tc>
        <w:tc>
          <w:tcPr>
            <w:tcW w:w="400" w:type="dxa"/>
            <w:shd w:val="clear" w:color="auto" w:fill="auto"/>
            <w:noWrap/>
            <w:vAlign w:val="bottom"/>
          </w:tcPr>
          <w:p w14:paraId="679A993B" w14:textId="77777777" w:rsidR="00C50A95" w:rsidRPr="00D016EC" w:rsidRDefault="00C50A95" w:rsidP="00416506">
            <w:pPr>
              <w:pStyle w:val="tabletext11"/>
              <w:jc w:val="center"/>
              <w:rPr>
                <w:ins w:id="23906" w:author="Author"/>
              </w:rPr>
            </w:pPr>
            <w:ins w:id="23907" w:author="Author">
              <w:r w:rsidRPr="00D016EC">
                <w:t>0.43</w:t>
              </w:r>
            </w:ins>
          </w:p>
        </w:tc>
        <w:tc>
          <w:tcPr>
            <w:tcW w:w="400" w:type="dxa"/>
            <w:shd w:val="clear" w:color="auto" w:fill="auto"/>
            <w:noWrap/>
            <w:vAlign w:val="bottom"/>
          </w:tcPr>
          <w:p w14:paraId="30F54C0B" w14:textId="77777777" w:rsidR="00C50A95" w:rsidRPr="00D016EC" w:rsidRDefault="00C50A95" w:rsidP="00416506">
            <w:pPr>
              <w:pStyle w:val="tabletext11"/>
              <w:jc w:val="center"/>
              <w:rPr>
                <w:ins w:id="23908" w:author="Author"/>
              </w:rPr>
            </w:pPr>
            <w:ins w:id="23909" w:author="Author">
              <w:r w:rsidRPr="00D016EC">
                <w:t>0.41</w:t>
              </w:r>
            </w:ins>
          </w:p>
        </w:tc>
        <w:tc>
          <w:tcPr>
            <w:tcW w:w="400" w:type="dxa"/>
            <w:shd w:val="clear" w:color="auto" w:fill="auto"/>
            <w:noWrap/>
            <w:vAlign w:val="bottom"/>
          </w:tcPr>
          <w:p w14:paraId="4D731325" w14:textId="77777777" w:rsidR="00C50A95" w:rsidRPr="00D016EC" w:rsidRDefault="00C50A95" w:rsidP="00416506">
            <w:pPr>
              <w:pStyle w:val="tabletext11"/>
              <w:jc w:val="center"/>
              <w:rPr>
                <w:ins w:id="23910" w:author="Author"/>
              </w:rPr>
            </w:pPr>
            <w:ins w:id="23911" w:author="Author">
              <w:r w:rsidRPr="00D016EC">
                <w:t>0.40</w:t>
              </w:r>
            </w:ins>
          </w:p>
        </w:tc>
        <w:tc>
          <w:tcPr>
            <w:tcW w:w="400" w:type="dxa"/>
            <w:shd w:val="clear" w:color="auto" w:fill="auto"/>
            <w:noWrap/>
            <w:vAlign w:val="bottom"/>
          </w:tcPr>
          <w:p w14:paraId="52B2416A" w14:textId="77777777" w:rsidR="00C50A95" w:rsidRPr="00D016EC" w:rsidRDefault="00C50A95" w:rsidP="00416506">
            <w:pPr>
              <w:pStyle w:val="tabletext11"/>
              <w:jc w:val="center"/>
              <w:rPr>
                <w:ins w:id="23912" w:author="Author"/>
              </w:rPr>
            </w:pPr>
            <w:ins w:id="23913" w:author="Author">
              <w:r w:rsidRPr="00D016EC">
                <w:t>0.38</w:t>
              </w:r>
            </w:ins>
          </w:p>
        </w:tc>
        <w:tc>
          <w:tcPr>
            <w:tcW w:w="400" w:type="dxa"/>
            <w:shd w:val="clear" w:color="auto" w:fill="auto"/>
            <w:noWrap/>
            <w:vAlign w:val="bottom"/>
          </w:tcPr>
          <w:p w14:paraId="1B846A95" w14:textId="77777777" w:rsidR="00C50A95" w:rsidRPr="00D016EC" w:rsidRDefault="00C50A95" w:rsidP="00416506">
            <w:pPr>
              <w:pStyle w:val="tabletext11"/>
              <w:jc w:val="center"/>
              <w:rPr>
                <w:ins w:id="23914" w:author="Author"/>
              </w:rPr>
            </w:pPr>
            <w:ins w:id="23915" w:author="Author">
              <w:r w:rsidRPr="00D016EC">
                <w:t>0.37</w:t>
              </w:r>
            </w:ins>
          </w:p>
        </w:tc>
        <w:tc>
          <w:tcPr>
            <w:tcW w:w="400" w:type="dxa"/>
            <w:shd w:val="clear" w:color="auto" w:fill="auto"/>
            <w:noWrap/>
            <w:vAlign w:val="bottom"/>
          </w:tcPr>
          <w:p w14:paraId="41F99F42" w14:textId="77777777" w:rsidR="00C50A95" w:rsidRPr="00D016EC" w:rsidRDefault="00C50A95" w:rsidP="00416506">
            <w:pPr>
              <w:pStyle w:val="tabletext11"/>
              <w:jc w:val="center"/>
              <w:rPr>
                <w:ins w:id="23916" w:author="Author"/>
              </w:rPr>
            </w:pPr>
            <w:ins w:id="23917" w:author="Author">
              <w:r w:rsidRPr="00D016EC">
                <w:t>0.35</w:t>
              </w:r>
            </w:ins>
          </w:p>
        </w:tc>
        <w:tc>
          <w:tcPr>
            <w:tcW w:w="400" w:type="dxa"/>
            <w:shd w:val="clear" w:color="auto" w:fill="auto"/>
            <w:noWrap/>
            <w:vAlign w:val="bottom"/>
          </w:tcPr>
          <w:p w14:paraId="205F8B9C" w14:textId="77777777" w:rsidR="00C50A95" w:rsidRPr="00D016EC" w:rsidRDefault="00C50A95" w:rsidP="00416506">
            <w:pPr>
              <w:pStyle w:val="tabletext11"/>
              <w:jc w:val="center"/>
              <w:rPr>
                <w:ins w:id="23918" w:author="Author"/>
              </w:rPr>
            </w:pPr>
            <w:ins w:id="23919" w:author="Author">
              <w:r w:rsidRPr="00D016EC">
                <w:t>0.34</w:t>
              </w:r>
            </w:ins>
          </w:p>
        </w:tc>
        <w:tc>
          <w:tcPr>
            <w:tcW w:w="400" w:type="dxa"/>
            <w:shd w:val="clear" w:color="auto" w:fill="auto"/>
            <w:noWrap/>
            <w:vAlign w:val="bottom"/>
          </w:tcPr>
          <w:p w14:paraId="0C7B90FA" w14:textId="77777777" w:rsidR="00C50A95" w:rsidRPr="00D016EC" w:rsidRDefault="00C50A95" w:rsidP="00416506">
            <w:pPr>
              <w:pStyle w:val="tabletext11"/>
              <w:jc w:val="center"/>
              <w:rPr>
                <w:ins w:id="23920" w:author="Author"/>
              </w:rPr>
            </w:pPr>
            <w:ins w:id="23921" w:author="Author">
              <w:r w:rsidRPr="00D016EC">
                <w:t>0.32</w:t>
              </w:r>
            </w:ins>
          </w:p>
        </w:tc>
        <w:tc>
          <w:tcPr>
            <w:tcW w:w="440" w:type="dxa"/>
            <w:shd w:val="clear" w:color="auto" w:fill="auto"/>
            <w:noWrap/>
            <w:vAlign w:val="bottom"/>
          </w:tcPr>
          <w:p w14:paraId="7B758E39" w14:textId="77777777" w:rsidR="00C50A95" w:rsidRPr="00D016EC" w:rsidRDefault="00C50A95" w:rsidP="00416506">
            <w:pPr>
              <w:pStyle w:val="tabletext11"/>
              <w:jc w:val="center"/>
              <w:rPr>
                <w:ins w:id="23922" w:author="Author"/>
              </w:rPr>
            </w:pPr>
            <w:ins w:id="23923" w:author="Author">
              <w:r w:rsidRPr="00D016EC">
                <w:t>0.31</w:t>
              </w:r>
            </w:ins>
          </w:p>
        </w:tc>
        <w:tc>
          <w:tcPr>
            <w:tcW w:w="400" w:type="dxa"/>
            <w:shd w:val="clear" w:color="auto" w:fill="auto"/>
            <w:noWrap/>
            <w:vAlign w:val="bottom"/>
          </w:tcPr>
          <w:p w14:paraId="67DE24E1" w14:textId="77777777" w:rsidR="00C50A95" w:rsidRPr="00D016EC" w:rsidRDefault="00C50A95" w:rsidP="00416506">
            <w:pPr>
              <w:pStyle w:val="tabletext11"/>
              <w:jc w:val="center"/>
              <w:rPr>
                <w:ins w:id="23924" w:author="Author"/>
              </w:rPr>
            </w:pPr>
            <w:ins w:id="23925" w:author="Author">
              <w:r w:rsidRPr="00D016EC">
                <w:t>0.30</w:t>
              </w:r>
            </w:ins>
          </w:p>
        </w:tc>
        <w:tc>
          <w:tcPr>
            <w:tcW w:w="400" w:type="dxa"/>
            <w:shd w:val="clear" w:color="auto" w:fill="auto"/>
            <w:noWrap/>
            <w:vAlign w:val="bottom"/>
          </w:tcPr>
          <w:p w14:paraId="5039B576" w14:textId="77777777" w:rsidR="00C50A95" w:rsidRPr="00D016EC" w:rsidRDefault="00C50A95" w:rsidP="00416506">
            <w:pPr>
              <w:pStyle w:val="tabletext11"/>
              <w:jc w:val="center"/>
              <w:rPr>
                <w:ins w:id="23926" w:author="Author"/>
              </w:rPr>
            </w:pPr>
            <w:ins w:id="23927" w:author="Author">
              <w:r w:rsidRPr="00D016EC">
                <w:t>0.29</w:t>
              </w:r>
            </w:ins>
          </w:p>
        </w:tc>
        <w:tc>
          <w:tcPr>
            <w:tcW w:w="400" w:type="dxa"/>
            <w:shd w:val="clear" w:color="auto" w:fill="auto"/>
            <w:noWrap/>
            <w:vAlign w:val="bottom"/>
          </w:tcPr>
          <w:p w14:paraId="50F35505" w14:textId="77777777" w:rsidR="00C50A95" w:rsidRPr="00D016EC" w:rsidRDefault="00C50A95" w:rsidP="00416506">
            <w:pPr>
              <w:pStyle w:val="tabletext11"/>
              <w:jc w:val="center"/>
              <w:rPr>
                <w:ins w:id="23928" w:author="Author"/>
              </w:rPr>
            </w:pPr>
            <w:ins w:id="23929" w:author="Author">
              <w:r w:rsidRPr="00D016EC">
                <w:t>0.28</w:t>
              </w:r>
            </w:ins>
          </w:p>
        </w:tc>
        <w:tc>
          <w:tcPr>
            <w:tcW w:w="400" w:type="dxa"/>
            <w:shd w:val="clear" w:color="auto" w:fill="auto"/>
            <w:noWrap/>
            <w:vAlign w:val="bottom"/>
          </w:tcPr>
          <w:p w14:paraId="221182E6" w14:textId="77777777" w:rsidR="00C50A95" w:rsidRPr="00D016EC" w:rsidRDefault="00C50A95" w:rsidP="00416506">
            <w:pPr>
              <w:pStyle w:val="tabletext11"/>
              <w:jc w:val="center"/>
              <w:rPr>
                <w:ins w:id="23930" w:author="Author"/>
              </w:rPr>
            </w:pPr>
            <w:ins w:id="23931" w:author="Author">
              <w:r w:rsidRPr="00D016EC">
                <w:t>0.26</w:t>
              </w:r>
            </w:ins>
          </w:p>
        </w:tc>
        <w:tc>
          <w:tcPr>
            <w:tcW w:w="460" w:type="dxa"/>
            <w:shd w:val="clear" w:color="auto" w:fill="auto"/>
            <w:noWrap/>
            <w:vAlign w:val="bottom"/>
          </w:tcPr>
          <w:p w14:paraId="14D7827B" w14:textId="77777777" w:rsidR="00C50A95" w:rsidRPr="00D016EC" w:rsidRDefault="00C50A95" w:rsidP="00416506">
            <w:pPr>
              <w:pStyle w:val="tabletext11"/>
              <w:jc w:val="center"/>
              <w:rPr>
                <w:ins w:id="23932" w:author="Author"/>
              </w:rPr>
            </w:pPr>
            <w:ins w:id="23933" w:author="Author">
              <w:r w:rsidRPr="00D016EC">
                <w:t>0.25</w:t>
              </w:r>
            </w:ins>
          </w:p>
        </w:tc>
      </w:tr>
      <w:tr w:rsidR="00C50A95" w:rsidRPr="00D016EC" w14:paraId="20AFDA7F" w14:textId="77777777" w:rsidTr="00416506">
        <w:trPr>
          <w:trHeight w:val="190"/>
          <w:ins w:id="23934" w:author="Author"/>
        </w:trPr>
        <w:tc>
          <w:tcPr>
            <w:tcW w:w="200" w:type="dxa"/>
            <w:tcBorders>
              <w:right w:val="nil"/>
            </w:tcBorders>
            <w:shd w:val="clear" w:color="auto" w:fill="auto"/>
            <w:vAlign w:val="bottom"/>
          </w:tcPr>
          <w:p w14:paraId="0B9A5730" w14:textId="77777777" w:rsidR="00C50A95" w:rsidRPr="00D016EC" w:rsidRDefault="00C50A95" w:rsidP="00416506">
            <w:pPr>
              <w:pStyle w:val="tabletext11"/>
              <w:jc w:val="right"/>
              <w:rPr>
                <w:ins w:id="23935" w:author="Author"/>
              </w:rPr>
            </w:pPr>
          </w:p>
        </w:tc>
        <w:tc>
          <w:tcPr>
            <w:tcW w:w="1580" w:type="dxa"/>
            <w:tcBorders>
              <w:left w:val="nil"/>
            </w:tcBorders>
            <w:shd w:val="clear" w:color="auto" w:fill="auto"/>
            <w:vAlign w:val="bottom"/>
          </w:tcPr>
          <w:p w14:paraId="3B0F9472" w14:textId="77777777" w:rsidR="00C50A95" w:rsidRPr="00D016EC" w:rsidRDefault="00C50A95" w:rsidP="00416506">
            <w:pPr>
              <w:pStyle w:val="tabletext11"/>
              <w:tabs>
                <w:tab w:val="decimal" w:pos="640"/>
              </w:tabs>
              <w:rPr>
                <w:ins w:id="23936" w:author="Author"/>
              </w:rPr>
            </w:pPr>
            <w:ins w:id="23937" w:author="Author">
              <w:r w:rsidRPr="00D016EC">
                <w:t>20,000 to 24,999</w:t>
              </w:r>
            </w:ins>
          </w:p>
        </w:tc>
        <w:tc>
          <w:tcPr>
            <w:tcW w:w="680" w:type="dxa"/>
            <w:shd w:val="clear" w:color="auto" w:fill="auto"/>
            <w:noWrap/>
            <w:vAlign w:val="bottom"/>
          </w:tcPr>
          <w:p w14:paraId="5FBEA23E" w14:textId="77777777" w:rsidR="00C50A95" w:rsidRPr="00D016EC" w:rsidRDefault="00C50A95" w:rsidP="00416506">
            <w:pPr>
              <w:pStyle w:val="tabletext11"/>
              <w:jc w:val="center"/>
              <w:rPr>
                <w:ins w:id="23938" w:author="Author"/>
              </w:rPr>
            </w:pPr>
            <w:ins w:id="23939" w:author="Author">
              <w:r w:rsidRPr="00D016EC">
                <w:t>0.89</w:t>
              </w:r>
            </w:ins>
          </w:p>
        </w:tc>
        <w:tc>
          <w:tcPr>
            <w:tcW w:w="900" w:type="dxa"/>
            <w:shd w:val="clear" w:color="auto" w:fill="auto"/>
            <w:noWrap/>
            <w:vAlign w:val="bottom"/>
          </w:tcPr>
          <w:p w14:paraId="2F6313A5" w14:textId="77777777" w:rsidR="00C50A95" w:rsidRPr="00D016EC" w:rsidRDefault="00C50A95" w:rsidP="00416506">
            <w:pPr>
              <w:pStyle w:val="tabletext11"/>
              <w:jc w:val="center"/>
              <w:rPr>
                <w:ins w:id="23940" w:author="Author"/>
              </w:rPr>
            </w:pPr>
            <w:ins w:id="23941" w:author="Author">
              <w:r w:rsidRPr="00D016EC">
                <w:t>0.89</w:t>
              </w:r>
            </w:ins>
          </w:p>
        </w:tc>
        <w:tc>
          <w:tcPr>
            <w:tcW w:w="400" w:type="dxa"/>
            <w:shd w:val="clear" w:color="auto" w:fill="auto"/>
            <w:noWrap/>
            <w:vAlign w:val="bottom"/>
          </w:tcPr>
          <w:p w14:paraId="06F562BB" w14:textId="77777777" w:rsidR="00C50A95" w:rsidRPr="00D016EC" w:rsidRDefault="00C50A95" w:rsidP="00416506">
            <w:pPr>
              <w:pStyle w:val="tabletext11"/>
              <w:jc w:val="center"/>
              <w:rPr>
                <w:ins w:id="23942" w:author="Author"/>
              </w:rPr>
            </w:pPr>
            <w:ins w:id="23943" w:author="Author">
              <w:r w:rsidRPr="00D016EC">
                <w:t>0.89</w:t>
              </w:r>
            </w:ins>
          </w:p>
        </w:tc>
        <w:tc>
          <w:tcPr>
            <w:tcW w:w="400" w:type="dxa"/>
            <w:shd w:val="clear" w:color="auto" w:fill="auto"/>
            <w:noWrap/>
            <w:vAlign w:val="bottom"/>
          </w:tcPr>
          <w:p w14:paraId="0ED965D8" w14:textId="77777777" w:rsidR="00C50A95" w:rsidRPr="00D016EC" w:rsidRDefault="00C50A95" w:rsidP="00416506">
            <w:pPr>
              <w:pStyle w:val="tabletext11"/>
              <w:jc w:val="center"/>
              <w:rPr>
                <w:ins w:id="23944" w:author="Author"/>
              </w:rPr>
            </w:pPr>
            <w:ins w:id="23945" w:author="Author">
              <w:r w:rsidRPr="00D016EC">
                <w:t>0.85</w:t>
              </w:r>
            </w:ins>
          </w:p>
        </w:tc>
        <w:tc>
          <w:tcPr>
            <w:tcW w:w="400" w:type="dxa"/>
            <w:shd w:val="clear" w:color="auto" w:fill="auto"/>
            <w:noWrap/>
            <w:vAlign w:val="bottom"/>
          </w:tcPr>
          <w:p w14:paraId="4524D501" w14:textId="77777777" w:rsidR="00C50A95" w:rsidRPr="00D016EC" w:rsidRDefault="00C50A95" w:rsidP="00416506">
            <w:pPr>
              <w:pStyle w:val="tabletext11"/>
              <w:jc w:val="center"/>
              <w:rPr>
                <w:ins w:id="23946" w:author="Author"/>
              </w:rPr>
            </w:pPr>
            <w:ins w:id="23947" w:author="Author">
              <w:r w:rsidRPr="00D016EC">
                <w:t>0.81</w:t>
              </w:r>
            </w:ins>
          </w:p>
        </w:tc>
        <w:tc>
          <w:tcPr>
            <w:tcW w:w="400" w:type="dxa"/>
            <w:shd w:val="clear" w:color="auto" w:fill="auto"/>
            <w:noWrap/>
            <w:vAlign w:val="bottom"/>
          </w:tcPr>
          <w:p w14:paraId="310C506B" w14:textId="77777777" w:rsidR="00C50A95" w:rsidRPr="00D016EC" w:rsidRDefault="00C50A95" w:rsidP="00416506">
            <w:pPr>
              <w:pStyle w:val="tabletext11"/>
              <w:jc w:val="center"/>
              <w:rPr>
                <w:ins w:id="23948" w:author="Author"/>
              </w:rPr>
            </w:pPr>
            <w:ins w:id="23949" w:author="Author">
              <w:r w:rsidRPr="00D016EC">
                <w:t>0.73</w:t>
              </w:r>
            </w:ins>
          </w:p>
        </w:tc>
        <w:tc>
          <w:tcPr>
            <w:tcW w:w="400" w:type="dxa"/>
            <w:shd w:val="clear" w:color="auto" w:fill="auto"/>
            <w:noWrap/>
            <w:vAlign w:val="bottom"/>
          </w:tcPr>
          <w:p w14:paraId="4075F688" w14:textId="77777777" w:rsidR="00C50A95" w:rsidRPr="00D016EC" w:rsidRDefault="00C50A95" w:rsidP="00416506">
            <w:pPr>
              <w:pStyle w:val="tabletext11"/>
              <w:jc w:val="center"/>
              <w:rPr>
                <w:ins w:id="23950" w:author="Author"/>
              </w:rPr>
            </w:pPr>
            <w:ins w:id="23951" w:author="Author">
              <w:r w:rsidRPr="00D016EC">
                <w:t>0.70</w:t>
              </w:r>
            </w:ins>
          </w:p>
        </w:tc>
        <w:tc>
          <w:tcPr>
            <w:tcW w:w="400" w:type="dxa"/>
            <w:shd w:val="clear" w:color="auto" w:fill="auto"/>
            <w:noWrap/>
            <w:vAlign w:val="bottom"/>
          </w:tcPr>
          <w:p w14:paraId="087F9B32" w14:textId="77777777" w:rsidR="00C50A95" w:rsidRPr="00D016EC" w:rsidRDefault="00C50A95" w:rsidP="00416506">
            <w:pPr>
              <w:pStyle w:val="tabletext11"/>
              <w:jc w:val="center"/>
              <w:rPr>
                <w:ins w:id="23952" w:author="Author"/>
              </w:rPr>
            </w:pPr>
            <w:ins w:id="23953" w:author="Author">
              <w:r w:rsidRPr="00D016EC">
                <w:t>0.66</w:t>
              </w:r>
            </w:ins>
          </w:p>
        </w:tc>
        <w:tc>
          <w:tcPr>
            <w:tcW w:w="400" w:type="dxa"/>
            <w:shd w:val="clear" w:color="auto" w:fill="auto"/>
            <w:noWrap/>
            <w:vAlign w:val="bottom"/>
          </w:tcPr>
          <w:p w14:paraId="22719433" w14:textId="77777777" w:rsidR="00C50A95" w:rsidRPr="00D016EC" w:rsidRDefault="00C50A95" w:rsidP="00416506">
            <w:pPr>
              <w:pStyle w:val="tabletext11"/>
              <w:jc w:val="center"/>
              <w:rPr>
                <w:ins w:id="23954" w:author="Author"/>
              </w:rPr>
            </w:pPr>
            <w:ins w:id="23955" w:author="Author">
              <w:r w:rsidRPr="00D016EC">
                <w:t>0.63</w:t>
              </w:r>
            </w:ins>
          </w:p>
        </w:tc>
        <w:tc>
          <w:tcPr>
            <w:tcW w:w="400" w:type="dxa"/>
            <w:shd w:val="clear" w:color="auto" w:fill="auto"/>
            <w:noWrap/>
            <w:vAlign w:val="bottom"/>
          </w:tcPr>
          <w:p w14:paraId="7A4F237E" w14:textId="77777777" w:rsidR="00C50A95" w:rsidRPr="00D016EC" w:rsidRDefault="00C50A95" w:rsidP="00416506">
            <w:pPr>
              <w:pStyle w:val="tabletext11"/>
              <w:jc w:val="center"/>
              <w:rPr>
                <w:ins w:id="23956" w:author="Author"/>
              </w:rPr>
            </w:pPr>
            <w:ins w:id="23957" w:author="Author">
              <w:r w:rsidRPr="00D016EC">
                <w:t>0.59</w:t>
              </w:r>
            </w:ins>
          </w:p>
        </w:tc>
        <w:tc>
          <w:tcPr>
            <w:tcW w:w="400" w:type="dxa"/>
            <w:shd w:val="clear" w:color="auto" w:fill="auto"/>
            <w:noWrap/>
            <w:vAlign w:val="bottom"/>
          </w:tcPr>
          <w:p w14:paraId="4911971A" w14:textId="77777777" w:rsidR="00C50A95" w:rsidRPr="00D016EC" w:rsidRDefault="00C50A95" w:rsidP="00416506">
            <w:pPr>
              <w:pStyle w:val="tabletext11"/>
              <w:jc w:val="center"/>
              <w:rPr>
                <w:ins w:id="23958" w:author="Author"/>
              </w:rPr>
            </w:pPr>
            <w:ins w:id="23959" w:author="Author">
              <w:r w:rsidRPr="00D016EC">
                <w:t>0.56</w:t>
              </w:r>
            </w:ins>
          </w:p>
        </w:tc>
        <w:tc>
          <w:tcPr>
            <w:tcW w:w="400" w:type="dxa"/>
            <w:shd w:val="clear" w:color="auto" w:fill="auto"/>
            <w:noWrap/>
            <w:vAlign w:val="bottom"/>
          </w:tcPr>
          <w:p w14:paraId="42DEA3E0" w14:textId="77777777" w:rsidR="00C50A95" w:rsidRPr="00D016EC" w:rsidRDefault="00C50A95" w:rsidP="00416506">
            <w:pPr>
              <w:pStyle w:val="tabletext11"/>
              <w:jc w:val="center"/>
              <w:rPr>
                <w:ins w:id="23960" w:author="Author"/>
              </w:rPr>
            </w:pPr>
            <w:ins w:id="23961" w:author="Author">
              <w:r w:rsidRPr="00D016EC">
                <w:t>0.54</w:t>
              </w:r>
            </w:ins>
          </w:p>
        </w:tc>
        <w:tc>
          <w:tcPr>
            <w:tcW w:w="400" w:type="dxa"/>
            <w:shd w:val="clear" w:color="auto" w:fill="auto"/>
            <w:noWrap/>
            <w:vAlign w:val="bottom"/>
          </w:tcPr>
          <w:p w14:paraId="7241A3A3" w14:textId="77777777" w:rsidR="00C50A95" w:rsidRPr="00D016EC" w:rsidRDefault="00C50A95" w:rsidP="00416506">
            <w:pPr>
              <w:pStyle w:val="tabletext11"/>
              <w:jc w:val="center"/>
              <w:rPr>
                <w:ins w:id="23962" w:author="Author"/>
              </w:rPr>
            </w:pPr>
            <w:ins w:id="23963" w:author="Author">
              <w:r w:rsidRPr="00D016EC">
                <w:t>0.52</w:t>
              </w:r>
            </w:ins>
          </w:p>
        </w:tc>
        <w:tc>
          <w:tcPr>
            <w:tcW w:w="400" w:type="dxa"/>
            <w:shd w:val="clear" w:color="auto" w:fill="auto"/>
            <w:noWrap/>
            <w:vAlign w:val="bottom"/>
          </w:tcPr>
          <w:p w14:paraId="5B2F8732" w14:textId="77777777" w:rsidR="00C50A95" w:rsidRPr="00D016EC" w:rsidRDefault="00C50A95" w:rsidP="00416506">
            <w:pPr>
              <w:pStyle w:val="tabletext11"/>
              <w:jc w:val="center"/>
              <w:rPr>
                <w:ins w:id="23964" w:author="Author"/>
              </w:rPr>
            </w:pPr>
            <w:ins w:id="23965" w:author="Author">
              <w:r w:rsidRPr="00D016EC">
                <w:t>0.50</w:t>
              </w:r>
            </w:ins>
          </w:p>
        </w:tc>
        <w:tc>
          <w:tcPr>
            <w:tcW w:w="400" w:type="dxa"/>
            <w:shd w:val="clear" w:color="auto" w:fill="auto"/>
            <w:noWrap/>
            <w:vAlign w:val="bottom"/>
          </w:tcPr>
          <w:p w14:paraId="4962610E" w14:textId="77777777" w:rsidR="00C50A95" w:rsidRPr="00D016EC" w:rsidRDefault="00C50A95" w:rsidP="00416506">
            <w:pPr>
              <w:pStyle w:val="tabletext11"/>
              <w:jc w:val="center"/>
              <w:rPr>
                <w:ins w:id="23966" w:author="Author"/>
              </w:rPr>
            </w:pPr>
            <w:ins w:id="23967" w:author="Author">
              <w:r w:rsidRPr="00D016EC">
                <w:t>0.48</w:t>
              </w:r>
            </w:ins>
          </w:p>
        </w:tc>
        <w:tc>
          <w:tcPr>
            <w:tcW w:w="400" w:type="dxa"/>
            <w:shd w:val="clear" w:color="auto" w:fill="auto"/>
            <w:noWrap/>
            <w:vAlign w:val="bottom"/>
          </w:tcPr>
          <w:p w14:paraId="5E323265" w14:textId="77777777" w:rsidR="00C50A95" w:rsidRPr="00D016EC" w:rsidRDefault="00C50A95" w:rsidP="00416506">
            <w:pPr>
              <w:pStyle w:val="tabletext11"/>
              <w:jc w:val="center"/>
              <w:rPr>
                <w:ins w:id="23968" w:author="Author"/>
              </w:rPr>
            </w:pPr>
            <w:ins w:id="23969" w:author="Author">
              <w:r w:rsidRPr="00D016EC">
                <w:t>0.46</w:t>
              </w:r>
            </w:ins>
          </w:p>
        </w:tc>
        <w:tc>
          <w:tcPr>
            <w:tcW w:w="400" w:type="dxa"/>
            <w:shd w:val="clear" w:color="auto" w:fill="auto"/>
            <w:noWrap/>
            <w:vAlign w:val="bottom"/>
          </w:tcPr>
          <w:p w14:paraId="46C44480" w14:textId="77777777" w:rsidR="00C50A95" w:rsidRPr="00D016EC" w:rsidRDefault="00C50A95" w:rsidP="00416506">
            <w:pPr>
              <w:pStyle w:val="tabletext11"/>
              <w:jc w:val="center"/>
              <w:rPr>
                <w:ins w:id="23970" w:author="Author"/>
              </w:rPr>
            </w:pPr>
            <w:ins w:id="23971" w:author="Author">
              <w:r w:rsidRPr="00D016EC">
                <w:t>0.44</w:t>
              </w:r>
            </w:ins>
          </w:p>
        </w:tc>
        <w:tc>
          <w:tcPr>
            <w:tcW w:w="400" w:type="dxa"/>
            <w:shd w:val="clear" w:color="auto" w:fill="auto"/>
            <w:noWrap/>
            <w:vAlign w:val="bottom"/>
          </w:tcPr>
          <w:p w14:paraId="7284CD58" w14:textId="77777777" w:rsidR="00C50A95" w:rsidRPr="00D016EC" w:rsidRDefault="00C50A95" w:rsidP="00416506">
            <w:pPr>
              <w:pStyle w:val="tabletext11"/>
              <w:jc w:val="center"/>
              <w:rPr>
                <w:ins w:id="23972" w:author="Author"/>
              </w:rPr>
            </w:pPr>
            <w:ins w:id="23973" w:author="Author">
              <w:r w:rsidRPr="00D016EC">
                <w:t>0.42</w:t>
              </w:r>
            </w:ins>
          </w:p>
        </w:tc>
        <w:tc>
          <w:tcPr>
            <w:tcW w:w="400" w:type="dxa"/>
            <w:shd w:val="clear" w:color="auto" w:fill="auto"/>
            <w:noWrap/>
            <w:vAlign w:val="bottom"/>
          </w:tcPr>
          <w:p w14:paraId="6BC6A9EB" w14:textId="77777777" w:rsidR="00C50A95" w:rsidRPr="00D016EC" w:rsidRDefault="00C50A95" w:rsidP="00416506">
            <w:pPr>
              <w:pStyle w:val="tabletext11"/>
              <w:jc w:val="center"/>
              <w:rPr>
                <w:ins w:id="23974" w:author="Author"/>
              </w:rPr>
            </w:pPr>
            <w:ins w:id="23975" w:author="Author">
              <w:r w:rsidRPr="00D016EC">
                <w:t>0.40</w:t>
              </w:r>
            </w:ins>
          </w:p>
        </w:tc>
        <w:tc>
          <w:tcPr>
            <w:tcW w:w="400" w:type="dxa"/>
            <w:shd w:val="clear" w:color="auto" w:fill="auto"/>
            <w:noWrap/>
            <w:vAlign w:val="bottom"/>
          </w:tcPr>
          <w:p w14:paraId="3F718D70" w14:textId="77777777" w:rsidR="00C50A95" w:rsidRPr="00D016EC" w:rsidRDefault="00C50A95" w:rsidP="00416506">
            <w:pPr>
              <w:pStyle w:val="tabletext11"/>
              <w:jc w:val="center"/>
              <w:rPr>
                <w:ins w:id="23976" w:author="Author"/>
              </w:rPr>
            </w:pPr>
            <w:ins w:id="23977" w:author="Author">
              <w:r w:rsidRPr="00D016EC">
                <w:t>0.39</w:t>
              </w:r>
            </w:ins>
          </w:p>
        </w:tc>
        <w:tc>
          <w:tcPr>
            <w:tcW w:w="400" w:type="dxa"/>
            <w:shd w:val="clear" w:color="auto" w:fill="auto"/>
            <w:noWrap/>
            <w:vAlign w:val="bottom"/>
          </w:tcPr>
          <w:p w14:paraId="024BDF47" w14:textId="77777777" w:rsidR="00C50A95" w:rsidRPr="00D016EC" w:rsidRDefault="00C50A95" w:rsidP="00416506">
            <w:pPr>
              <w:pStyle w:val="tabletext11"/>
              <w:jc w:val="center"/>
              <w:rPr>
                <w:ins w:id="23978" w:author="Author"/>
              </w:rPr>
            </w:pPr>
            <w:ins w:id="23979" w:author="Author">
              <w:r w:rsidRPr="00D016EC">
                <w:t>0.37</w:t>
              </w:r>
            </w:ins>
          </w:p>
        </w:tc>
        <w:tc>
          <w:tcPr>
            <w:tcW w:w="400" w:type="dxa"/>
            <w:shd w:val="clear" w:color="auto" w:fill="auto"/>
            <w:noWrap/>
            <w:vAlign w:val="bottom"/>
          </w:tcPr>
          <w:p w14:paraId="33C15540" w14:textId="77777777" w:rsidR="00C50A95" w:rsidRPr="00D016EC" w:rsidRDefault="00C50A95" w:rsidP="00416506">
            <w:pPr>
              <w:pStyle w:val="tabletext11"/>
              <w:jc w:val="center"/>
              <w:rPr>
                <w:ins w:id="23980" w:author="Author"/>
              </w:rPr>
            </w:pPr>
            <w:ins w:id="23981" w:author="Author">
              <w:r w:rsidRPr="00D016EC">
                <w:t>0.36</w:t>
              </w:r>
            </w:ins>
          </w:p>
        </w:tc>
        <w:tc>
          <w:tcPr>
            <w:tcW w:w="440" w:type="dxa"/>
            <w:shd w:val="clear" w:color="auto" w:fill="auto"/>
            <w:noWrap/>
            <w:vAlign w:val="bottom"/>
          </w:tcPr>
          <w:p w14:paraId="1AF04368" w14:textId="77777777" w:rsidR="00C50A95" w:rsidRPr="00D016EC" w:rsidRDefault="00C50A95" w:rsidP="00416506">
            <w:pPr>
              <w:pStyle w:val="tabletext11"/>
              <w:jc w:val="center"/>
              <w:rPr>
                <w:ins w:id="23982" w:author="Author"/>
              </w:rPr>
            </w:pPr>
            <w:ins w:id="23983" w:author="Author">
              <w:r w:rsidRPr="00D016EC">
                <w:t>0.34</w:t>
              </w:r>
            </w:ins>
          </w:p>
        </w:tc>
        <w:tc>
          <w:tcPr>
            <w:tcW w:w="400" w:type="dxa"/>
            <w:shd w:val="clear" w:color="auto" w:fill="auto"/>
            <w:noWrap/>
            <w:vAlign w:val="bottom"/>
          </w:tcPr>
          <w:p w14:paraId="0E56BE62" w14:textId="77777777" w:rsidR="00C50A95" w:rsidRPr="00D016EC" w:rsidRDefault="00C50A95" w:rsidP="00416506">
            <w:pPr>
              <w:pStyle w:val="tabletext11"/>
              <w:jc w:val="center"/>
              <w:rPr>
                <w:ins w:id="23984" w:author="Author"/>
              </w:rPr>
            </w:pPr>
            <w:ins w:id="23985" w:author="Author">
              <w:r w:rsidRPr="00D016EC">
                <w:t>0.33</w:t>
              </w:r>
            </w:ins>
          </w:p>
        </w:tc>
        <w:tc>
          <w:tcPr>
            <w:tcW w:w="400" w:type="dxa"/>
            <w:shd w:val="clear" w:color="auto" w:fill="auto"/>
            <w:noWrap/>
            <w:vAlign w:val="bottom"/>
          </w:tcPr>
          <w:p w14:paraId="30D261A9" w14:textId="77777777" w:rsidR="00C50A95" w:rsidRPr="00D016EC" w:rsidRDefault="00C50A95" w:rsidP="00416506">
            <w:pPr>
              <w:pStyle w:val="tabletext11"/>
              <w:jc w:val="center"/>
              <w:rPr>
                <w:ins w:id="23986" w:author="Author"/>
              </w:rPr>
            </w:pPr>
            <w:ins w:id="23987" w:author="Author">
              <w:r w:rsidRPr="00D016EC">
                <w:t>0.32</w:t>
              </w:r>
            </w:ins>
          </w:p>
        </w:tc>
        <w:tc>
          <w:tcPr>
            <w:tcW w:w="400" w:type="dxa"/>
            <w:shd w:val="clear" w:color="auto" w:fill="auto"/>
            <w:noWrap/>
            <w:vAlign w:val="bottom"/>
          </w:tcPr>
          <w:p w14:paraId="11F962BE" w14:textId="77777777" w:rsidR="00C50A95" w:rsidRPr="00D016EC" w:rsidRDefault="00C50A95" w:rsidP="00416506">
            <w:pPr>
              <w:pStyle w:val="tabletext11"/>
              <w:jc w:val="center"/>
              <w:rPr>
                <w:ins w:id="23988" w:author="Author"/>
              </w:rPr>
            </w:pPr>
            <w:ins w:id="23989" w:author="Author">
              <w:r w:rsidRPr="00D016EC">
                <w:t>0.30</w:t>
              </w:r>
            </w:ins>
          </w:p>
        </w:tc>
        <w:tc>
          <w:tcPr>
            <w:tcW w:w="400" w:type="dxa"/>
            <w:shd w:val="clear" w:color="auto" w:fill="auto"/>
            <w:noWrap/>
            <w:vAlign w:val="bottom"/>
          </w:tcPr>
          <w:p w14:paraId="274DDE67" w14:textId="77777777" w:rsidR="00C50A95" w:rsidRPr="00D016EC" w:rsidRDefault="00C50A95" w:rsidP="00416506">
            <w:pPr>
              <w:pStyle w:val="tabletext11"/>
              <w:jc w:val="center"/>
              <w:rPr>
                <w:ins w:id="23990" w:author="Author"/>
              </w:rPr>
            </w:pPr>
            <w:ins w:id="23991" w:author="Author">
              <w:r w:rsidRPr="00D016EC">
                <w:t>0.29</w:t>
              </w:r>
            </w:ins>
          </w:p>
        </w:tc>
        <w:tc>
          <w:tcPr>
            <w:tcW w:w="460" w:type="dxa"/>
            <w:shd w:val="clear" w:color="auto" w:fill="auto"/>
            <w:noWrap/>
            <w:vAlign w:val="bottom"/>
          </w:tcPr>
          <w:p w14:paraId="7159E4EA" w14:textId="77777777" w:rsidR="00C50A95" w:rsidRPr="00D016EC" w:rsidRDefault="00C50A95" w:rsidP="00416506">
            <w:pPr>
              <w:pStyle w:val="tabletext11"/>
              <w:jc w:val="center"/>
              <w:rPr>
                <w:ins w:id="23992" w:author="Author"/>
              </w:rPr>
            </w:pPr>
            <w:ins w:id="23993" w:author="Author">
              <w:r w:rsidRPr="00D016EC">
                <w:t>0.28</w:t>
              </w:r>
            </w:ins>
          </w:p>
        </w:tc>
      </w:tr>
      <w:tr w:rsidR="00C50A95" w:rsidRPr="00D016EC" w14:paraId="36C38CCD" w14:textId="77777777" w:rsidTr="00416506">
        <w:trPr>
          <w:trHeight w:val="190"/>
          <w:ins w:id="23994" w:author="Author"/>
        </w:trPr>
        <w:tc>
          <w:tcPr>
            <w:tcW w:w="200" w:type="dxa"/>
            <w:tcBorders>
              <w:right w:val="nil"/>
            </w:tcBorders>
            <w:shd w:val="clear" w:color="auto" w:fill="auto"/>
            <w:vAlign w:val="bottom"/>
          </w:tcPr>
          <w:p w14:paraId="155E0CC9" w14:textId="77777777" w:rsidR="00C50A95" w:rsidRPr="00D016EC" w:rsidRDefault="00C50A95" w:rsidP="00416506">
            <w:pPr>
              <w:pStyle w:val="tabletext11"/>
              <w:jc w:val="right"/>
              <w:rPr>
                <w:ins w:id="23995" w:author="Author"/>
              </w:rPr>
            </w:pPr>
          </w:p>
        </w:tc>
        <w:tc>
          <w:tcPr>
            <w:tcW w:w="1580" w:type="dxa"/>
            <w:tcBorders>
              <w:left w:val="nil"/>
            </w:tcBorders>
            <w:shd w:val="clear" w:color="auto" w:fill="auto"/>
            <w:vAlign w:val="bottom"/>
          </w:tcPr>
          <w:p w14:paraId="541D3BE8" w14:textId="77777777" w:rsidR="00C50A95" w:rsidRPr="00D016EC" w:rsidRDefault="00C50A95" w:rsidP="00416506">
            <w:pPr>
              <w:pStyle w:val="tabletext11"/>
              <w:tabs>
                <w:tab w:val="decimal" w:pos="640"/>
              </w:tabs>
              <w:rPr>
                <w:ins w:id="23996" w:author="Author"/>
              </w:rPr>
            </w:pPr>
            <w:ins w:id="23997" w:author="Author">
              <w:r w:rsidRPr="00D016EC">
                <w:t>25,000 to 29,999</w:t>
              </w:r>
            </w:ins>
          </w:p>
        </w:tc>
        <w:tc>
          <w:tcPr>
            <w:tcW w:w="680" w:type="dxa"/>
            <w:shd w:val="clear" w:color="auto" w:fill="auto"/>
            <w:noWrap/>
            <w:vAlign w:val="bottom"/>
          </w:tcPr>
          <w:p w14:paraId="009018AA" w14:textId="77777777" w:rsidR="00C50A95" w:rsidRPr="00D016EC" w:rsidRDefault="00C50A95" w:rsidP="00416506">
            <w:pPr>
              <w:pStyle w:val="tabletext11"/>
              <w:jc w:val="center"/>
              <w:rPr>
                <w:ins w:id="23998" w:author="Author"/>
              </w:rPr>
            </w:pPr>
            <w:ins w:id="23999" w:author="Author">
              <w:r w:rsidRPr="00D016EC">
                <w:t>1.00</w:t>
              </w:r>
            </w:ins>
          </w:p>
        </w:tc>
        <w:tc>
          <w:tcPr>
            <w:tcW w:w="900" w:type="dxa"/>
            <w:shd w:val="clear" w:color="auto" w:fill="auto"/>
            <w:noWrap/>
            <w:vAlign w:val="bottom"/>
          </w:tcPr>
          <w:p w14:paraId="330EDC05" w14:textId="77777777" w:rsidR="00C50A95" w:rsidRPr="00D016EC" w:rsidRDefault="00C50A95" w:rsidP="00416506">
            <w:pPr>
              <w:pStyle w:val="tabletext11"/>
              <w:jc w:val="center"/>
              <w:rPr>
                <w:ins w:id="24000" w:author="Author"/>
              </w:rPr>
            </w:pPr>
            <w:ins w:id="24001" w:author="Author">
              <w:r w:rsidRPr="00D016EC">
                <w:t>1.00</w:t>
              </w:r>
            </w:ins>
          </w:p>
        </w:tc>
        <w:tc>
          <w:tcPr>
            <w:tcW w:w="400" w:type="dxa"/>
            <w:shd w:val="clear" w:color="auto" w:fill="auto"/>
            <w:noWrap/>
            <w:vAlign w:val="bottom"/>
          </w:tcPr>
          <w:p w14:paraId="5C1B7060" w14:textId="77777777" w:rsidR="00C50A95" w:rsidRPr="00D016EC" w:rsidRDefault="00C50A95" w:rsidP="00416506">
            <w:pPr>
              <w:pStyle w:val="tabletext11"/>
              <w:jc w:val="center"/>
              <w:rPr>
                <w:ins w:id="24002" w:author="Author"/>
              </w:rPr>
            </w:pPr>
            <w:ins w:id="24003" w:author="Author">
              <w:r w:rsidRPr="00D016EC">
                <w:t>1.00</w:t>
              </w:r>
            </w:ins>
          </w:p>
        </w:tc>
        <w:tc>
          <w:tcPr>
            <w:tcW w:w="400" w:type="dxa"/>
            <w:shd w:val="clear" w:color="auto" w:fill="auto"/>
            <w:noWrap/>
            <w:vAlign w:val="bottom"/>
          </w:tcPr>
          <w:p w14:paraId="23B2FFEF" w14:textId="77777777" w:rsidR="00C50A95" w:rsidRPr="00D016EC" w:rsidRDefault="00C50A95" w:rsidP="00416506">
            <w:pPr>
              <w:pStyle w:val="tabletext11"/>
              <w:jc w:val="center"/>
              <w:rPr>
                <w:ins w:id="24004" w:author="Author"/>
              </w:rPr>
            </w:pPr>
            <w:ins w:id="24005" w:author="Author">
              <w:r w:rsidRPr="00D016EC">
                <w:t>0.96</w:t>
              </w:r>
            </w:ins>
          </w:p>
        </w:tc>
        <w:tc>
          <w:tcPr>
            <w:tcW w:w="400" w:type="dxa"/>
            <w:shd w:val="clear" w:color="auto" w:fill="auto"/>
            <w:noWrap/>
            <w:vAlign w:val="bottom"/>
          </w:tcPr>
          <w:p w14:paraId="251148F2" w14:textId="77777777" w:rsidR="00C50A95" w:rsidRPr="00D016EC" w:rsidRDefault="00C50A95" w:rsidP="00416506">
            <w:pPr>
              <w:pStyle w:val="tabletext11"/>
              <w:jc w:val="center"/>
              <w:rPr>
                <w:ins w:id="24006" w:author="Author"/>
              </w:rPr>
            </w:pPr>
            <w:ins w:id="24007" w:author="Author">
              <w:r w:rsidRPr="00D016EC">
                <w:t>0.91</w:t>
              </w:r>
            </w:ins>
          </w:p>
        </w:tc>
        <w:tc>
          <w:tcPr>
            <w:tcW w:w="400" w:type="dxa"/>
            <w:shd w:val="clear" w:color="auto" w:fill="auto"/>
            <w:noWrap/>
            <w:vAlign w:val="bottom"/>
          </w:tcPr>
          <w:p w14:paraId="23282C94" w14:textId="77777777" w:rsidR="00C50A95" w:rsidRPr="00D016EC" w:rsidRDefault="00C50A95" w:rsidP="00416506">
            <w:pPr>
              <w:pStyle w:val="tabletext11"/>
              <w:jc w:val="center"/>
              <w:rPr>
                <w:ins w:id="24008" w:author="Author"/>
              </w:rPr>
            </w:pPr>
            <w:ins w:id="24009" w:author="Author">
              <w:r w:rsidRPr="00D016EC">
                <w:t>0.82</w:t>
              </w:r>
            </w:ins>
          </w:p>
        </w:tc>
        <w:tc>
          <w:tcPr>
            <w:tcW w:w="400" w:type="dxa"/>
            <w:shd w:val="clear" w:color="auto" w:fill="auto"/>
            <w:noWrap/>
            <w:vAlign w:val="bottom"/>
          </w:tcPr>
          <w:p w14:paraId="5742FA3D" w14:textId="77777777" w:rsidR="00C50A95" w:rsidRPr="00D016EC" w:rsidRDefault="00C50A95" w:rsidP="00416506">
            <w:pPr>
              <w:pStyle w:val="tabletext11"/>
              <w:jc w:val="center"/>
              <w:rPr>
                <w:ins w:id="24010" w:author="Author"/>
              </w:rPr>
            </w:pPr>
            <w:ins w:id="24011" w:author="Author">
              <w:r w:rsidRPr="00D016EC">
                <w:t>0.78</w:t>
              </w:r>
            </w:ins>
          </w:p>
        </w:tc>
        <w:tc>
          <w:tcPr>
            <w:tcW w:w="400" w:type="dxa"/>
            <w:shd w:val="clear" w:color="auto" w:fill="auto"/>
            <w:noWrap/>
            <w:vAlign w:val="bottom"/>
          </w:tcPr>
          <w:p w14:paraId="3F86D326" w14:textId="77777777" w:rsidR="00C50A95" w:rsidRPr="00D016EC" w:rsidRDefault="00C50A95" w:rsidP="00416506">
            <w:pPr>
              <w:pStyle w:val="tabletext11"/>
              <w:jc w:val="center"/>
              <w:rPr>
                <w:ins w:id="24012" w:author="Author"/>
              </w:rPr>
            </w:pPr>
            <w:ins w:id="24013" w:author="Author">
              <w:r w:rsidRPr="00D016EC">
                <w:t>0.74</w:t>
              </w:r>
            </w:ins>
          </w:p>
        </w:tc>
        <w:tc>
          <w:tcPr>
            <w:tcW w:w="400" w:type="dxa"/>
            <w:shd w:val="clear" w:color="auto" w:fill="auto"/>
            <w:noWrap/>
            <w:vAlign w:val="bottom"/>
          </w:tcPr>
          <w:p w14:paraId="325F1C3E" w14:textId="77777777" w:rsidR="00C50A95" w:rsidRPr="00D016EC" w:rsidRDefault="00C50A95" w:rsidP="00416506">
            <w:pPr>
              <w:pStyle w:val="tabletext11"/>
              <w:jc w:val="center"/>
              <w:rPr>
                <w:ins w:id="24014" w:author="Author"/>
              </w:rPr>
            </w:pPr>
            <w:ins w:id="24015" w:author="Author">
              <w:r w:rsidRPr="00D016EC">
                <w:t>0.71</w:t>
              </w:r>
            </w:ins>
          </w:p>
        </w:tc>
        <w:tc>
          <w:tcPr>
            <w:tcW w:w="400" w:type="dxa"/>
            <w:shd w:val="clear" w:color="auto" w:fill="auto"/>
            <w:noWrap/>
            <w:vAlign w:val="bottom"/>
          </w:tcPr>
          <w:p w14:paraId="05CB3C49" w14:textId="77777777" w:rsidR="00C50A95" w:rsidRPr="00D016EC" w:rsidRDefault="00C50A95" w:rsidP="00416506">
            <w:pPr>
              <w:pStyle w:val="tabletext11"/>
              <w:jc w:val="center"/>
              <w:rPr>
                <w:ins w:id="24016" w:author="Author"/>
              </w:rPr>
            </w:pPr>
            <w:ins w:id="24017" w:author="Author">
              <w:r w:rsidRPr="00D016EC">
                <w:t>0.67</w:t>
              </w:r>
            </w:ins>
          </w:p>
        </w:tc>
        <w:tc>
          <w:tcPr>
            <w:tcW w:w="400" w:type="dxa"/>
            <w:shd w:val="clear" w:color="auto" w:fill="auto"/>
            <w:noWrap/>
            <w:vAlign w:val="bottom"/>
          </w:tcPr>
          <w:p w14:paraId="60D4741D" w14:textId="77777777" w:rsidR="00C50A95" w:rsidRPr="00D016EC" w:rsidRDefault="00C50A95" w:rsidP="00416506">
            <w:pPr>
              <w:pStyle w:val="tabletext11"/>
              <w:jc w:val="center"/>
              <w:rPr>
                <w:ins w:id="24018" w:author="Author"/>
              </w:rPr>
            </w:pPr>
            <w:ins w:id="24019" w:author="Author">
              <w:r w:rsidRPr="00D016EC">
                <w:t>0.63</w:t>
              </w:r>
            </w:ins>
          </w:p>
        </w:tc>
        <w:tc>
          <w:tcPr>
            <w:tcW w:w="400" w:type="dxa"/>
            <w:shd w:val="clear" w:color="auto" w:fill="auto"/>
            <w:noWrap/>
            <w:vAlign w:val="bottom"/>
          </w:tcPr>
          <w:p w14:paraId="51777432" w14:textId="77777777" w:rsidR="00C50A95" w:rsidRPr="00D016EC" w:rsidRDefault="00C50A95" w:rsidP="00416506">
            <w:pPr>
              <w:pStyle w:val="tabletext11"/>
              <w:jc w:val="center"/>
              <w:rPr>
                <w:ins w:id="24020" w:author="Author"/>
              </w:rPr>
            </w:pPr>
            <w:ins w:id="24021" w:author="Author">
              <w:r w:rsidRPr="00D016EC">
                <w:t>0.60</w:t>
              </w:r>
            </w:ins>
          </w:p>
        </w:tc>
        <w:tc>
          <w:tcPr>
            <w:tcW w:w="400" w:type="dxa"/>
            <w:shd w:val="clear" w:color="auto" w:fill="auto"/>
            <w:noWrap/>
            <w:vAlign w:val="bottom"/>
          </w:tcPr>
          <w:p w14:paraId="6EB17F13" w14:textId="77777777" w:rsidR="00C50A95" w:rsidRPr="00D016EC" w:rsidRDefault="00C50A95" w:rsidP="00416506">
            <w:pPr>
              <w:pStyle w:val="tabletext11"/>
              <w:jc w:val="center"/>
              <w:rPr>
                <w:ins w:id="24022" w:author="Author"/>
              </w:rPr>
            </w:pPr>
            <w:ins w:id="24023" w:author="Author">
              <w:r w:rsidRPr="00D016EC">
                <w:t>0.58</w:t>
              </w:r>
            </w:ins>
          </w:p>
        </w:tc>
        <w:tc>
          <w:tcPr>
            <w:tcW w:w="400" w:type="dxa"/>
            <w:shd w:val="clear" w:color="auto" w:fill="auto"/>
            <w:noWrap/>
            <w:vAlign w:val="bottom"/>
          </w:tcPr>
          <w:p w14:paraId="2A64DEBC" w14:textId="77777777" w:rsidR="00C50A95" w:rsidRPr="00D016EC" w:rsidRDefault="00C50A95" w:rsidP="00416506">
            <w:pPr>
              <w:pStyle w:val="tabletext11"/>
              <w:jc w:val="center"/>
              <w:rPr>
                <w:ins w:id="24024" w:author="Author"/>
              </w:rPr>
            </w:pPr>
            <w:ins w:id="24025" w:author="Author">
              <w:r w:rsidRPr="00D016EC">
                <w:t>0.56</w:t>
              </w:r>
            </w:ins>
          </w:p>
        </w:tc>
        <w:tc>
          <w:tcPr>
            <w:tcW w:w="400" w:type="dxa"/>
            <w:shd w:val="clear" w:color="auto" w:fill="auto"/>
            <w:noWrap/>
            <w:vAlign w:val="bottom"/>
          </w:tcPr>
          <w:p w14:paraId="7AC19C3F" w14:textId="77777777" w:rsidR="00C50A95" w:rsidRPr="00D016EC" w:rsidRDefault="00C50A95" w:rsidP="00416506">
            <w:pPr>
              <w:pStyle w:val="tabletext11"/>
              <w:jc w:val="center"/>
              <w:rPr>
                <w:ins w:id="24026" w:author="Author"/>
              </w:rPr>
            </w:pPr>
            <w:ins w:id="24027" w:author="Author">
              <w:r w:rsidRPr="00D016EC">
                <w:t>0.54</w:t>
              </w:r>
            </w:ins>
          </w:p>
        </w:tc>
        <w:tc>
          <w:tcPr>
            <w:tcW w:w="400" w:type="dxa"/>
            <w:shd w:val="clear" w:color="auto" w:fill="auto"/>
            <w:noWrap/>
            <w:vAlign w:val="bottom"/>
          </w:tcPr>
          <w:p w14:paraId="709427CD" w14:textId="77777777" w:rsidR="00C50A95" w:rsidRPr="00D016EC" w:rsidRDefault="00C50A95" w:rsidP="00416506">
            <w:pPr>
              <w:pStyle w:val="tabletext11"/>
              <w:jc w:val="center"/>
              <w:rPr>
                <w:ins w:id="24028" w:author="Author"/>
              </w:rPr>
            </w:pPr>
            <w:ins w:id="24029" w:author="Author">
              <w:r w:rsidRPr="00D016EC">
                <w:t>0.51</w:t>
              </w:r>
            </w:ins>
          </w:p>
        </w:tc>
        <w:tc>
          <w:tcPr>
            <w:tcW w:w="400" w:type="dxa"/>
            <w:shd w:val="clear" w:color="auto" w:fill="auto"/>
            <w:noWrap/>
            <w:vAlign w:val="bottom"/>
          </w:tcPr>
          <w:p w14:paraId="7EC7DAAE" w14:textId="77777777" w:rsidR="00C50A95" w:rsidRPr="00D016EC" w:rsidRDefault="00C50A95" w:rsidP="00416506">
            <w:pPr>
              <w:pStyle w:val="tabletext11"/>
              <w:jc w:val="center"/>
              <w:rPr>
                <w:ins w:id="24030" w:author="Author"/>
              </w:rPr>
            </w:pPr>
            <w:ins w:id="24031" w:author="Author">
              <w:r w:rsidRPr="00D016EC">
                <w:t>0.49</w:t>
              </w:r>
            </w:ins>
          </w:p>
        </w:tc>
        <w:tc>
          <w:tcPr>
            <w:tcW w:w="400" w:type="dxa"/>
            <w:shd w:val="clear" w:color="auto" w:fill="auto"/>
            <w:noWrap/>
            <w:vAlign w:val="bottom"/>
          </w:tcPr>
          <w:p w14:paraId="541D451D" w14:textId="77777777" w:rsidR="00C50A95" w:rsidRPr="00D016EC" w:rsidRDefault="00C50A95" w:rsidP="00416506">
            <w:pPr>
              <w:pStyle w:val="tabletext11"/>
              <w:jc w:val="center"/>
              <w:rPr>
                <w:ins w:id="24032" w:author="Author"/>
              </w:rPr>
            </w:pPr>
            <w:ins w:id="24033" w:author="Author">
              <w:r w:rsidRPr="00D016EC">
                <w:t>0.47</w:t>
              </w:r>
            </w:ins>
          </w:p>
        </w:tc>
        <w:tc>
          <w:tcPr>
            <w:tcW w:w="400" w:type="dxa"/>
            <w:shd w:val="clear" w:color="auto" w:fill="auto"/>
            <w:noWrap/>
            <w:vAlign w:val="bottom"/>
          </w:tcPr>
          <w:p w14:paraId="01F145C7" w14:textId="77777777" w:rsidR="00C50A95" w:rsidRPr="00D016EC" w:rsidRDefault="00C50A95" w:rsidP="00416506">
            <w:pPr>
              <w:pStyle w:val="tabletext11"/>
              <w:jc w:val="center"/>
              <w:rPr>
                <w:ins w:id="24034" w:author="Author"/>
              </w:rPr>
            </w:pPr>
            <w:ins w:id="24035" w:author="Author">
              <w:r w:rsidRPr="00D016EC">
                <w:t>0.45</w:t>
              </w:r>
            </w:ins>
          </w:p>
        </w:tc>
        <w:tc>
          <w:tcPr>
            <w:tcW w:w="400" w:type="dxa"/>
            <w:shd w:val="clear" w:color="auto" w:fill="auto"/>
            <w:noWrap/>
            <w:vAlign w:val="bottom"/>
          </w:tcPr>
          <w:p w14:paraId="200E8769" w14:textId="77777777" w:rsidR="00C50A95" w:rsidRPr="00D016EC" w:rsidRDefault="00C50A95" w:rsidP="00416506">
            <w:pPr>
              <w:pStyle w:val="tabletext11"/>
              <w:jc w:val="center"/>
              <w:rPr>
                <w:ins w:id="24036" w:author="Author"/>
              </w:rPr>
            </w:pPr>
            <w:ins w:id="24037" w:author="Author">
              <w:r w:rsidRPr="00D016EC">
                <w:t>0.44</w:t>
              </w:r>
            </w:ins>
          </w:p>
        </w:tc>
        <w:tc>
          <w:tcPr>
            <w:tcW w:w="400" w:type="dxa"/>
            <w:shd w:val="clear" w:color="auto" w:fill="auto"/>
            <w:noWrap/>
            <w:vAlign w:val="bottom"/>
          </w:tcPr>
          <w:p w14:paraId="686D8FC0" w14:textId="77777777" w:rsidR="00C50A95" w:rsidRPr="00D016EC" w:rsidRDefault="00C50A95" w:rsidP="00416506">
            <w:pPr>
              <w:pStyle w:val="tabletext11"/>
              <w:jc w:val="center"/>
              <w:rPr>
                <w:ins w:id="24038" w:author="Author"/>
              </w:rPr>
            </w:pPr>
            <w:ins w:id="24039" w:author="Author">
              <w:r w:rsidRPr="00D016EC">
                <w:t>0.42</w:t>
              </w:r>
            </w:ins>
          </w:p>
        </w:tc>
        <w:tc>
          <w:tcPr>
            <w:tcW w:w="400" w:type="dxa"/>
            <w:shd w:val="clear" w:color="auto" w:fill="auto"/>
            <w:noWrap/>
            <w:vAlign w:val="bottom"/>
          </w:tcPr>
          <w:p w14:paraId="4E30A9F7" w14:textId="77777777" w:rsidR="00C50A95" w:rsidRPr="00D016EC" w:rsidRDefault="00C50A95" w:rsidP="00416506">
            <w:pPr>
              <w:pStyle w:val="tabletext11"/>
              <w:jc w:val="center"/>
              <w:rPr>
                <w:ins w:id="24040" w:author="Author"/>
              </w:rPr>
            </w:pPr>
            <w:ins w:id="24041" w:author="Author">
              <w:r w:rsidRPr="00D016EC">
                <w:t>0.40</w:t>
              </w:r>
            </w:ins>
          </w:p>
        </w:tc>
        <w:tc>
          <w:tcPr>
            <w:tcW w:w="440" w:type="dxa"/>
            <w:shd w:val="clear" w:color="auto" w:fill="auto"/>
            <w:noWrap/>
            <w:vAlign w:val="bottom"/>
          </w:tcPr>
          <w:p w14:paraId="3BF5542E" w14:textId="77777777" w:rsidR="00C50A95" w:rsidRPr="00D016EC" w:rsidRDefault="00C50A95" w:rsidP="00416506">
            <w:pPr>
              <w:pStyle w:val="tabletext11"/>
              <w:jc w:val="center"/>
              <w:rPr>
                <w:ins w:id="24042" w:author="Author"/>
              </w:rPr>
            </w:pPr>
            <w:ins w:id="24043" w:author="Author">
              <w:r w:rsidRPr="00D016EC">
                <w:t>0.39</w:t>
              </w:r>
            </w:ins>
          </w:p>
        </w:tc>
        <w:tc>
          <w:tcPr>
            <w:tcW w:w="400" w:type="dxa"/>
            <w:shd w:val="clear" w:color="auto" w:fill="auto"/>
            <w:noWrap/>
            <w:vAlign w:val="bottom"/>
          </w:tcPr>
          <w:p w14:paraId="4DAB2E52" w14:textId="77777777" w:rsidR="00C50A95" w:rsidRPr="00D016EC" w:rsidRDefault="00C50A95" w:rsidP="00416506">
            <w:pPr>
              <w:pStyle w:val="tabletext11"/>
              <w:jc w:val="center"/>
              <w:rPr>
                <w:ins w:id="24044" w:author="Author"/>
              </w:rPr>
            </w:pPr>
            <w:ins w:id="24045" w:author="Author">
              <w:r w:rsidRPr="00D016EC">
                <w:t>0.37</w:t>
              </w:r>
            </w:ins>
          </w:p>
        </w:tc>
        <w:tc>
          <w:tcPr>
            <w:tcW w:w="400" w:type="dxa"/>
            <w:shd w:val="clear" w:color="auto" w:fill="auto"/>
            <w:noWrap/>
            <w:vAlign w:val="bottom"/>
          </w:tcPr>
          <w:p w14:paraId="3B1CCFD0" w14:textId="77777777" w:rsidR="00C50A95" w:rsidRPr="00D016EC" w:rsidRDefault="00C50A95" w:rsidP="00416506">
            <w:pPr>
              <w:pStyle w:val="tabletext11"/>
              <w:jc w:val="center"/>
              <w:rPr>
                <w:ins w:id="24046" w:author="Author"/>
              </w:rPr>
            </w:pPr>
            <w:ins w:id="24047" w:author="Author">
              <w:r w:rsidRPr="00D016EC">
                <w:t>0.36</w:t>
              </w:r>
            </w:ins>
          </w:p>
        </w:tc>
        <w:tc>
          <w:tcPr>
            <w:tcW w:w="400" w:type="dxa"/>
            <w:shd w:val="clear" w:color="auto" w:fill="auto"/>
            <w:noWrap/>
            <w:vAlign w:val="bottom"/>
          </w:tcPr>
          <w:p w14:paraId="5B5D381A" w14:textId="77777777" w:rsidR="00C50A95" w:rsidRPr="00D016EC" w:rsidRDefault="00C50A95" w:rsidP="00416506">
            <w:pPr>
              <w:pStyle w:val="tabletext11"/>
              <w:jc w:val="center"/>
              <w:rPr>
                <w:ins w:id="24048" w:author="Author"/>
              </w:rPr>
            </w:pPr>
            <w:ins w:id="24049" w:author="Author">
              <w:r w:rsidRPr="00D016EC">
                <w:t>0.34</w:t>
              </w:r>
            </w:ins>
          </w:p>
        </w:tc>
        <w:tc>
          <w:tcPr>
            <w:tcW w:w="400" w:type="dxa"/>
            <w:shd w:val="clear" w:color="auto" w:fill="auto"/>
            <w:noWrap/>
            <w:vAlign w:val="bottom"/>
          </w:tcPr>
          <w:p w14:paraId="223E199C" w14:textId="77777777" w:rsidR="00C50A95" w:rsidRPr="00D016EC" w:rsidRDefault="00C50A95" w:rsidP="00416506">
            <w:pPr>
              <w:pStyle w:val="tabletext11"/>
              <w:jc w:val="center"/>
              <w:rPr>
                <w:ins w:id="24050" w:author="Author"/>
              </w:rPr>
            </w:pPr>
            <w:ins w:id="24051" w:author="Author">
              <w:r w:rsidRPr="00D016EC">
                <w:t>0.33</w:t>
              </w:r>
            </w:ins>
          </w:p>
        </w:tc>
        <w:tc>
          <w:tcPr>
            <w:tcW w:w="460" w:type="dxa"/>
            <w:shd w:val="clear" w:color="auto" w:fill="auto"/>
            <w:noWrap/>
            <w:vAlign w:val="bottom"/>
          </w:tcPr>
          <w:p w14:paraId="4369392F" w14:textId="77777777" w:rsidR="00C50A95" w:rsidRPr="00D016EC" w:rsidRDefault="00C50A95" w:rsidP="00416506">
            <w:pPr>
              <w:pStyle w:val="tabletext11"/>
              <w:jc w:val="center"/>
              <w:rPr>
                <w:ins w:id="24052" w:author="Author"/>
              </w:rPr>
            </w:pPr>
            <w:ins w:id="24053" w:author="Author">
              <w:r w:rsidRPr="00D016EC">
                <w:t>0.31</w:t>
              </w:r>
            </w:ins>
          </w:p>
        </w:tc>
      </w:tr>
      <w:tr w:rsidR="00C50A95" w:rsidRPr="00D016EC" w14:paraId="158B7B0D" w14:textId="77777777" w:rsidTr="00416506">
        <w:trPr>
          <w:trHeight w:val="190"/>
          <w:ins w:id="24054" w:author="Author"/>
        </w:trPr>
        <w:tc>
          <w:tcPr>
            <w:tcW w:w="200" w:type="dxa"/>
            <w:tcBorders>
              <w:right w:val="nil"/>
            </w:tcBorders>
            <w:shd w:val="clear" w:color="auto" w:fill="auto"/>
            <w:vAlign w:val="bottom"/>
          </w:tcPr>
          <w:p w14:paraId="06FD6E51" w14:textId="77777777" w:rsidR="00C50A95" w:rsidRPr="00D016EC" w:rsidRDefault="00C50A95" w:rsidP="00416506">
            <w:pPr>
              <w:pStyle w:val="tabletext11"/>
              <w:jc w:val="right"/>
              <w:rPr>
                <w:ins w:id="24055" w:author="Author"/>
              </w:rPr>
            </w:pPr>
          </w:p>
        </w:tc>
        <w:tc>
          <w:tcPr>
            <w:tcW w:w="1580" w:type="dxa"/>
            <w:tcBorders>
              <w:left w:val="nil"/>
            </w:tcBorders>
            <w:shd w:val="clear" w:color="auto" w:fill="auto"/>
            <w:vAlign w:val="bottom"/>
          </w:tcPr>
          <w:p w14:paraId="437DC4BC" w14:textId="77777777" w:rsidR="00C50A95" w:rsidRPr="00D016EC" w:rsidRDefault="00C50A95" w:rsidP="00416506">
            <w:pPr>
              <w:pStyle w:val="tabletext11"/>
              <w:tabs>
                <w:tab w:val="decimal" w:pos="640"/>
              </w:tabs>
              <w:rPr>
                <w:ins w:id="24056" w:author="Author"/>
              </w:rPr>
            </w:pPr>
            <w:ins w:id="24057" w:author="Author">
              <w:r w:rsidRPr="00D016EC">
                <w:t>30,000 to 34,999</w:t>
              </w:r>
            </w:ins>
          </w:p>
        </w:tc>
        <w:tc>
          <w:tcPr>
            <w:tcW w:w="680" w:type="dxa"/>
            <w:shd w:val="clear" w:color="auto" w:fill="auto"/>
            <w:noWrap/>
            <w:vAlign w:val="bottom"/>
          </w:tcPr>
          <w:p w14:paraId="4AF139B0" w14:textId="77777777" w:rsidR="00C50A95" w:rsidRPr="00D016EC" w:rsidRDefault="00C50A95" w:rsidP="00416506">
            <w:pPr>
              <w:pStyle w:val="tabletext11"/>
              <w:jc w:val="center"/>
              <w:rPr>
                <w:ins w:id="24058" w:author="Author"/>
              </w:rPr>
            </w:pPr>
            <w:ins w:id="24059" w:author="Author">
              <w:r w:rsidRPr="00D016EC">
                <w:t>1.10</w:t>
              </w:r>
            </w:ins>
          </w:p>
        </w:tc>
        <w:tc>
          <w:tcPr>
            <w:tcW w:w="900" w:type="dxa"/>
            <w:shd w:val="clear" w:color="auto" w:fill="auto"/>
            <w:noWrap/>
            <w:vAlign w:val="bottom"/>
          </w:tcPr>
          <w:p w14:paraId="233EE32A" w14:textId="77777777" w:rsidR="00C50A95" w:rsidRPr="00D016EC" w:rsidRDefault="00C50A95" w:rsidP="00416506">
            <w:pPr>
              <w:pStyle w:val="tabletext11"/>
              <w:jc w:val="center"/>
              <w:rPr>
                <w:ins w:id="24060" w:author="Author"/>
              </w:rPr>
            </w:pPr>
            <w:ins w:id="24061" w:author="Author">
              <w:r w:rsidRPr="00D016EC">
                <w:t>1.10</w:t>
              </w:r>
            </w:ins>
          </w:p>
        </w:tc>
        <w:tc>
          <w:tcPr>
            <w:tcW w:w="400" w:type="dxa"/>
            <w:shd w:val="clear" w:color="auto" w:fill="auto"/>
            <w:noWrap/>
            <w:vAlign w:val="bottom"/>
          </w:tcPr>
          <w:p w14:paraId="3E9D8E03" w14:textId="77777777" w:rsidR="00C50A95" w:rsidRPr="00D016EC" w:rsidRDefault="00C50A95" w:rsidP="00416506">
            <w:pPr>
              <w:pStyle w:val="tabletext11"/>
              <w:jc w:val="center"/>
              <w:rPr>
                <w:ins w:id="24062" w:author="Author"/>
              </w:rPr>
            </w:pPr>
            <w:ins w:id="24063" w:author="Author">
              <w:r w:rsidRPr="00D016EC">
                <w:t>1.10</w:t>
              </w:r>
            </w:ins>
          </w:p>
        </w:tc>
        <w:tc>
          <w:tcPr>
            <w:tcW w:w="400" w:type="dxa"/>
            <w:shd w:val="clear" w:color="auto" w:fill="auto"/>
            <w:noWrap/>
            <w:vAlign w:val="bottom"/>
          </w:tcPr>
          <w:p w14:paraId="3D5DD511" w14:textId="77777777" w:rsidR="00C50A95" w:rsidRPr="00D016EC" w:rsidRDefault="00C50A95" w:rsidP="00416506">
            <w:pPr>
              <w:pStyle w:val="tabletext11"/>
              <w:jc w:val="center"/>
              <w:rPr>
                <w:ins w:id="24064" w:author="Author"/>
              </w:rPr>
            </w:pPr>
            <w:ins w:id="24065" w:author="Author">
              <w:r w:rsidRPr="00D016EC">
                <w:t>1.05</w:t>
              </w:r>
            </w:ins>
          </w:p>
        </w:tc>
        <w:tc>
          <w:tcPr>
            <w:tcW w:w="400" w:type="dxa"/>
            <w:shd w:val="clear" w:color="auto" w:fill="auto"/>
            <w:noWrap/>
            <w:vAlign w:val="bottom"/>
          </w:tcPr>
          <w:p w14:paraId="53C3CE0F" w14:textId="77777777" w:rsidR="00C50A95" w:rsidRPr="00D016EC" w:rsidRDefault="00C50A95" w:rsidP="00416506">
            <w:pPr>
              <w:pStyle w:val="tabletext11"/>
              <w:jc w:val="center"/>
              <w:rPr>
                <w:ins w:id="24066" w:author="Author"/>
              </w:rPr>
            </w:pPr>
            <w:ins w:id="24067" w:author="Author">
              <w:r w:rsidRPr="00D016EC">
                <w:t>1.00</w:t>
              </w:r>
            </w:ins>
          </w:p>
        </w:tc>
        <w:tc>
          <w:tcPr>
            <w:tcW w:w="400" w:type="dxa"/>
            <w:shd w:val="clear" w:color="auto" w:fill="auto"/>
            <w:noWrap/>
            <w:vAlign w:val="bottom"/>
          </w:tcPr>
          <w:p w14:paraId="19C4E9F9" w14:textId="77777777" w:rsidR="00C50A95" w:rsidRPr="00D016EC" w:rsidRDefault="00C50A95" w:rsidP="00416506">
            <w:pPr>
              <w:pStyle w:val="tabletext11"/>
              <w:jc w:val="center"/>
              <w:rPr>
                <w:ins w:id="24068" w:author="Author"/>
              </w:rPr>
            </w:pPr>
            <w:ins w:id="24069" w:author="Author">
              <w:r w:rsidRPr="00D016EC">
                <w:t>0.90</w:t>
              </w:r>
            </w:ins>
          </w:p>
        </w:tc>
        <w:tc>
          <w:tcPr>
            <w:tcW w:w="400" w:type="dxa"/>
            <w:shd w:val="clear" w:color="auto" w:fill="auto"/>
            <w:noWrap/>
            <w:vAlign w:val="bottom"/>
          </w:tcPr>
          <w:p w14:paraId="3250A4BD" w14:textId="77777777" w:rsidR="00C50A95" w:rsidRPr="00D016EC" w:rsidRDefault="00C50A95" w:rsidP="00416506">
            <w:pPr>
              <w:pStyle w:val="tabletext11"/>
              <w:jc w:val="center"/>
              <w:rPr>
                <w:ins w:id="24070" w:author="Author"/>
              </w:rPr>
            </w:pPr>
            <w:ins w:id="24071" w:author="Author">
              <w:r w:rsidRPr="00D016EC">
                <w:t>0.86</w:t>
              </w:r>
            </w:ins>
          </w:p>
        </w:tc>
        <w:tc>
          <w:tcPr>
            <w:tcW w:w="400" w:type="dxa"/>
            <w:shd w:val="clear" w:color="auto" w:fill="auto"/>
            <w:noWrap/>
            <w:vAlign w:val="bottom"/>
          </w:tcPr>
          <w:p w14:paraId="5ACCB1BD" w14:textId="77777777" w:rsidR="00C50A95" w:rsidRPr="00D016EC" w:rsidRDefault="00C50A95" w:rsidP="00416506">
            <w:pPr>
              <w:pStyle w:val="tabletext11"/>
              <w:jc w:val="center"/>
              <w:rPr>
                <w:ins w:id="24072" w:author="Author"/>
              </w:rPr>
            </w:pPr>
            <w:ins w:id="24073" w:author="Author">
              <w:r w:rsidRPr="00D016EC">
                <w:t>0.82</w:t>
              </w:r>
            </w:ins>
          </w:p>
        </w:tc>
        <w:tc>
          <w:tcPr>
            <w:tcW w:w="400" w:type="dxa"/>
            <w:shd w:val="clear" w:color="auto" w:fill="auto"/>
            <w:noWrap/>
            <w:vAlign w:val="bottom"/>
          </w:tcPr>
          <w:p w14:paraId="79CB79A5" w14:textId="77777777" w:rsidR="00C50A95" w:rsidRPr="00D016EC" w:rsidRDefault="00C50A95" w:rsidP="00416506">
            <w:pPr>
              <w:pStyle w:val="tabletext11"/>
              <w:jc w:val="center"/>
              <w:rPr>
                <w:ins w:id="24074" w:author="Author"/>
              </w:rPr>
            </w:pPr>
            <w:ins w:id="24075" w:author="Author">
              <w:r w:rsidRPr="00D016EC">
                <w:t>0.78</w:t>
              </w:r>
            </w:ins>
          </w:p>
        </w:tc>
        <w:tc>
          <w:tcPr>
            <w:tcW w:w="400" w:type="dxa"/>
            <w:shd w:val="clear" w:color="auto" w:fill="auto"/>
            <w:noWrap/>
            <w:vAlign w:val="bottom"/>
          </w:tcPr>
          <w:p w14:paraId="0E06B4EB" w14:textId="77777777" w:rsidR="00C50A95" w:rsidRPr="00D016EC" w:rsidRDefault="00C50A95" w:rsidP="00416506">
            <w:pPr>
              <w:pStyle w:val="tabletext11"/>
              <w:jc w:val="center"/>
              <w:rPr>
                <w:ins w:id="24076" w:author="Author"/>
              </w:rPr>
            </w:pPr>
            <w:ins w:id="24077" w:author="Author">
              <w:r w:rsidRPr="00D016EC">
                <w:t>0.74</w:t>
              </w:r>
            </w:ins>
          </w:p>
        </w:tc>
        <w:tc>
          <w:tcPr>
            <w:tcW w:w="400" w:type="dxa"/>
            <w:shd w:val="clear" w:color="auto" w:fill="auto"/>
            <w:noWrap/>
            <w:vAlign w:val="bottom"/>
          </w:tcPr>
          <w:p w14:paraId="32574628" w14:textId="77777777" w:rsidR="00C50A95" w:rsidRPr="00D016EC" w:rsidRDefault="00C50A95" w:rsidP="00416506">
            <w:pPr>
              <w:pStyle w:val="tabletext11"/>
              <w:jc w:val="center"/>
              <w:rPr>
                <w:ins w:id="24078" w:author="Author"/>
              </w:rPr>
            </w:pPr>
            <w:ins w:id="24079" w:author="Author">
              <w:r w:rsidRPr="00D016EC">
                <w:t>0.69</w:t>
              </w:r>
            </w:ins>
          </w:p>
        </w:tc>
        <w:tc>
          <w:tcPr>
            <w:tcW w:w="400" w:type="dxa"/>
            <w:shd w:val="clear" w:color="auto" w:fill="auto"/>
            <w:noWrap/>
            <w:vAlign w:val="bottom"/>
          </w:tcPr>
          <w:p w14:paraId="592B3B81" w14:textId="77777777" w:rsidR="00C50A95" w:rsidRPr="00D016EC" w:rsidRDefault="00C50A95" w:rsidP="00416506">
            <w:pPr>
              <w:pStyle w:val="tabletext11"/>
              <w:jc w:val="center"/>
              <w:rPr>
                <w:ins w:id="24080" w:author="Author"/>
              </w:rPr>
            </w:pPr>
            <w:ins w:id="24081" w:author="Author">
              <w:r w:rsidRPr="00D016EC">
                <w:t>0.67</w:t>
              </w:r>
            </w:ins>
          </w:p>
        </w:tc>
        <w:tc>
          <w:tcPr>
            <w:tcW w:w="400" w:type="dxa"/>
            <w:shd w:val="clear" w:color="auto" w:fill="auto"/>
            <w:noWrap/>
            <w:vAlign w:val="bottom"/>
          </w:tcPr>
          <w:p w14:paraId="6A96AEEF" w14:textId="77777777" w:rsidR="00C50A95" w:rsidRPr="00D016EC" w:rsidRDefault="00C50A95" w:rsidP="00416506">
            <w:pPr>
              <w:pStyle w:val="tabletext11"/>
              <w:jc w:val="center"/>
              <w:rPr>
                <w:ins w:id="24082" w:author="Author"/>
              </w:rPr>
            </w:pPr>
            <w:ins w:id="24083" w:author="Author">
              <w:r w:rsidRPr="00D016EC">
                <w:t>0.64</w:t>
              </w:r>
            </w:ins>
          </w:p>
        </w:tc>
        <w:tc>
          <w:tcPr>
            <w:tcW w:w="400" w:type="dxa"/>
            <w:shd w:val="clear" w:color="auto" w:fill="auto"/>
            <w:noWrap/>
            <w:vAlign w:val="bottom"/>
          </w:tcPr>
          <w:p w14:paraId="31C1F652" w14:textId="77777777" w:rsidR="00C50A95" w:rsidRPr="00D016EC" w:rsidRDefault="00C50A95" w:rsidP="00416506">
            <w:pPr>
              <w:pStyle w:val="tabletext11"/>
              <w:jc w:val="center"/>
              <w:rPr>
                <w:ins w:id="24084" w:author="Author"/>
              </w:rPr>
            </w:pPr>
            <w:ins w:id="24085" w:author="Author">
              <w:r w:rsidRPr="00D016EC">
                <w:t>0.61</w:t>
              </w:r>
            </w:ins>
          </w:p>
        </w:tc>
        <w:tc>
          <w:tcPr>
            <w:tcW w:w="400" w:type="dxa"/>
            <w:shd w:val="clear" w:color="auto" w:fill="auto"/>
            <w:noWrap/>
            <w:vAlign w:val="bottom"/>
          </w:tcPr>
          <w:p w14:paraId="7913660D" w14:textId="77777777" w:rsidR="00C50A95" w:rsidRPr="00D016EC" w:rsidRDefault="00C50A95" w:rsidP="00416506">
            <w:pPr>
              <w:pStyle w:val="tabletext11"/>
              <w:jc w:val="center"/>
              <w:rPr>
                <w:ins w:id="24086" w:author="Author"/>
              </w:rPr>
            </w:pPr>
            <w:ins w:id="24087" w:author="Author">
              <w:r w:rsidRPr="00D016EC">
                <w:t>0.59</w:t>
              </w:r>
            </w:ins>
          </w:p>
        </w:tc>
        <w:tc>
          <w:tcPr>
            <w:tcW w:w="400" w:type="dxa"/>
            <w:shd w:val="clear" w:color="auto" w:fill="auto"/>
            <w:noWrap/>
            <w:vAlign w:val="bottom"/>
          </w:tcPr>
          <w:p w14:paraId="783EFEC0" w14:textId="77777777" w:rsidR="00C50A95" w:rsidRPr="00D016EC" w:rsidRDefault="00C50A95" w:rsidP="00416506">
            <w:pPr>
              <w:pStyle w:val="tabletext11"/>
              <w:jc w:val="center"/>
              <w:rPr>
                <w:ins w:id="24088" w:author="Author"/>
              </w:rPr>
            </w:pPr>
            <w:ins w:id="24089" w:author="Author">
              <w:r w:rsidRPr="00D016EC">
                <w:t>0.57</w:t>
              </w:r>
            </w:ins>
          </w:p>
        </w:tc>
        <w:tc>
          <w:tcPr>
            <w:tcW w:w="400" w:type="dxa"/>
            <w:shd w:val="clear" w:color="auto" w:fill="auto"/>
            <w:noWrap/>
            <w:vAlign w:val="bottom"/>
          </w:tcPr>
          <w:p w14:paraId="23BFF9AC" w14:textId="77777777" w:rsidR="00C50A95" w:rsidRPr="00D016EC" w:rsidRDefault="00C50A95" w:rsidP="00416506">
            <w:pPr>
              <w:pStyle w:val="tabletext11"/>
              <w:jc w:val="center"/>
              <w:rPr>
                <w:ins w:id="24090" w:author="Author"/>
              </w:rPr>
            </w:pPr>
            <w:ins w:id="24091" w:author="Author">
              <w:r w:rsidRPr="00D016EC">
                <w:t>0.54</w:t>
              </w:r>
            </w:ins>
          </w:p>
        </w:tc>
        <w:tc>
          <w:tcPr>
            <w:tcW w:w="400" w:type="dxa"/>
            <w:shd w:val="clear" w:color="auto" w:fill="auto"/>
            <w:noWrap/>
            <w:vAlign w:val="bottom"/>
          </w:tcPr>
          <w:p w14:paraId="16DA00F2" w14:textId="77777777" w:rsidR="00C50A95" w:rsidRPr="00D016EC" w:rsidRDefault="00C50A95" w:rsidP="00416506">
            <w:pPr>
              <w:pStyle w:val="tabletext11"/>
              <w:jc w:val="center"/>
              <w:rPr>
                <w:ins w:id="24092" w:author="Author"/>
              </w:rPr>
            </w:pPr>
            <w:ins w:id="24093" w:author="Author">
              <w:r w:rsidRPr="00D016EC">
                <w:t>0.52</w:t>
              </w:r>
            </w:ins>
          </w:p>
        </w:tc>
        <w:tc>
          <w:tcPr>
            <w:tcW w:w="400" w:type="dxa"/>
            <w:shd w:val="clear" w:color="auto" w:fill="auto"/>
            <w:noWrap/>
            <w:vAlign w:val="bottom"/>
          </w:tcPr>
          <w:p w14:paraId="44630600" w14:textId="77777777" w:rsidR="00C50A95" w:rsidRPr="00D016EC" w:rsidRDefault="00C50A95" w:rsidP="00416506">
            <w:pPr>
              <w:pStyle w:val="tabletext11"/>
              <w:jc w:val="center"/>
              <w:rPr>
                <w:ins w:id="24094" w:author="Author"/>
              </w:rPr>
            </w:pPr>
            <w:ins w:id="24095" w:author="Author">
              <w:r w:rsidRPr="00D016EC">
                <w:t>0.50</w:t>
              </w:r>
            </w:ins>
          </w:p>
        </w:tc>
        <w:tc>
          <w:tcPr>
            <w:tcW w:w="400" w:type="dxa"/>
            <w:shd w:val="clear" w:color="auto" w:fill="auto"/>
            <w:noWrap/>
            <w:vAlign w:val="bottom"/>
          </w:tcPr>
          <w:p w14:paraId="25EA0FC9" w14:textId="77777777" w:rsidR="00C50A95" w:rsidRPr="00D016EC" w:rsidRDefault="00C50A95" w:rsidP="00416506">
            <w:pPr>
              <w:pStyle w:val="tabletext11"/>
              <w:jc w:val="center"/>
              <w:rPr>
                <w:ins w:id="24096" w:author="Author"/>
              </w:rPr>
            </w:pPr>
            <w:ins w:id="24097" w:author="Author">
              <w:r w:rsidRPr="00D016EC">
                <w:t>0.48</w:t>
              </w:r>
            </w:ins>
          </w:p>
        </w:tc>
        <w:tc>
          <w:tcPr>
            <w:tcW w:w="400" w:type="dxa"/>
            <w:shd w:val="clear" w:color="auto" w:fill="auto"/>
            <w:noWrap/>
            <w:vAlign w:val="bottom"/>
          </w:tcPr>
          <w:p w14:paraId="1F6C4712" w14:textId="77777777" w:rsidR="00C50A95" w:rsidRPr="00D016EC" w:rsidRDefault="00C50A95" w:rsidP="00416506">
            <w:pPr>
              <w:pStyle w:val="tabletext11"/>
              <w:jc w:val="center"/>
              <w:rPr>
                <w:ins w:id="24098" w:author="Author"/>
              </w:rPr>
            </w:pPr>
            <w:ins w:id="24099" w:author="Author">
              <w:r w:rsidRPr="00D016EC">
                <w:t>0.46</w:t>
              </w:r>
            </w:ins>
          </w:p>
        </w:tc>
        <w:tc>
          <w:tcPr>
            <w:tcW w:w="400" w:type="dxa"/>
            <w:shd w:val="clear" w:color="auto" w:fill="auto"/>
            <w:noWrap/>
            <w:vAlign w:val="bottom"/>
          </w:tcPr>
          <w:p w14:paraId="17EF4818" w14:textId="77777777" w:rsidR="00C50A95" w:rsidRPr="00D016EC" w:rsidRDefault="00C50A95" w:rsidP="00416506">
            <w:pPr>
              <w:pStyle w:val="tabletext11"/>
              <w:jc w:val="center"/>
              <w:rPr>
                <w:ins w:id="24100" w:author="Author"/>
              </w:rPr>
            </w:pPr>
            <w:ins w:id="24101" w:author="Author">
              <w:r w:rsidRPr="00D016EC">
                <w:t>0.44</w:t>
              </w:r>
            </w:ins>
          </w:p>
        </w:tc>
        <w:tc>
          <w:tcPr>
            <w:tcW w:w="440" w:type="dxa"/>
            <w:shd w:val="clear" w:color="auto" w:fill="auto"/>
            <w:noWrap/>
            <w:vAlign w:val="bottom"/>
          </w:tcPr>
          <w:p w14:paraId="51AD904B" w14:textId="77777777" w:rsidR="00C50A95" w:rsidRPr="00D016EC" w:rsidRDefault="00C50A95" w:rsidP="00416506">
            <w:pPr>
              <w:pStyle w:val="tabletext11"/>
              <w:jc w:val="center"/>
              <w:rPr>
                <w:ins w:id="24102" w:author="Author"/>
              </w:rPr>
            </w:pPr>
            <w:ins w:id="24103" w:author="Author">
              <w:r w:rsidRPr="00D016EC">
                <w:t>0.43</w:t>
              </w:r>
            </w:ins>
          </w:p>
        </w:tc>
        <w:tc>
          <w:tcPr>
            <w:tcW w:w="400" w:type="dxa"/>
            <w:shd w:val="clear" w:color="auto" w:fill="auto"/>
            <w:noWrap/>
            <w:vAlign w:val="bottom"/>
          </w:tcPr>
          <w:p w14:paraId="0A856358" w14:textId="77777777" w:rsidR="00C50A95" w:rsidRPr="00D016EC" w:rsidRDefault="00C50A95" w:rsidP="00416506">
            <w:pPr>
              <w:pStyle w:val="tabletext11"/>
              <w:jc w:val="center"/>
              <w:rPr>
                <w:ins w:id="24104" w:author="Author"/>
              </w:rPr>
            </w:pPr>
            <w:ins w:id="24105" w:author="Author">
              <w:r w:rsidRPr="00D016EC">
                <w:t>0.41</w:t>
              </w:r>
            </w:ins>
          </w:p>
        </w:tc>
        <w:tc>
          <w:tcPr>
            <w:tcW w:w="400" w:type="dxa"/>
            <w:shd w:val="clear" w:color="auto" w:fill="auto"/>
            <w:noWrap/>
            <w:vAlign w:val="bottom"/>
          </w:tcPr>
          <w:p w14:paraId="3A40CF22" w14:textId="77777777" w:rsidR="00C50A95" w:rsidRPr="00D016EC" w:rsidRDefault="00C50A95" w:rsidP="00416506">
            <w:pPr>
              <w:pStyle w:val="tabletext11"/>
              <w:jc w:val="center"/>
              <w:rPr>
                <w:ins w:id="24106" w:author="Author"/>
              </w:rPr>
            </w:pPr>
            <w:ins w:id="24107" w:author="Author">
              <w:r w:rsidRPr="00D016EC">
                <w:t>0.39</w:t>
              </w:r>
            </w:ins>
          </w:p>
        </w:tc>
        <w:tc>
          <w:tcPr>
            <w:tcW w:w="400" w:type="dxa"/>
            <w:shd w:val="clear" w:color="auto" w:fill="auto"/>
            <w:noWrap/>
            <w:vAlign w:val="bottom"/>
          </w:tcPr>
          <w:p w14:paraId="63570C9D" w14:textId="77777777" w:rsidR="00C50A95" w:rsidRPr="00D016EC" w:rsidRDefault="00C50A95" w:rsidP="00416506">
            <w:pPr>
              <w:pStyle w:val="tabletext11"/>
              <w:jc w:val="center"/>
              <w:rPr>
                <w:ins w:id="24108" w:author="Author"/>
              </w:rPr>
            </w:pPr>
            <w:ins w:id="24109" w:author="Author">
              <w:r w:rsidRPr="00D016EC">
                <w:t>0.38</w:t>
              </w:r>
            </w:ins>
          </w:p>
        </w:tc>
        <w:tc>
          <w:tcPr>
            <w:tcW w:w="400" w:type="dxa"/>
            <w:shd w:val="clear" w:color="auto" w:fill="auto"/>
            <w:noWrap/>
            <w:vAlign w:val="bottom"/>
          </w:tcPr>
          <w:p w14:paraId="1D8BC4E5" w14:textId="77777777" w:rsidR="00C50A95" w:rsidRPr="00D016EC" w:rsidRDefault="00C50A95" w:rsidP="00416506">
            <w:pPr>
              <w:pStyle w:val="tabletext11"/>
              <w:jc w:val="center"/>
              <w:rPr>
                <w:ins w:id="24110" w:author="Author"/>
              </w:rPr>
            </w:pPr>
            <w:ins w:id="24111" w:author="Author">
              <w:r w:rsidRPr="00D016EC">
                <w:t>0.36</w:t>
              </w:r>
            </w:ins>
          </w:p>
        </w:tc>
        <w:tc>
          <w:tcPr>
            <w:tcW w:w="460" w:type="dxa"/>
            <w:shd w:val="clear" w:color="auto" w:fill="auto"/>
            <w:noWrap/>
            <w:vAlign w:val="bottom"/>
          </w:tcPr>
          <w:p w14:paraId="160D4136" w14:textId="77777777" w:rsidR="00C50A95" w:rsidRPr="00D016EC" w:rsidRDefault="00C50A95" w:rsidP="00416506">
            <w:pPr>
              <w:pStyle w:val="tabletext11"/>
              <w:jc w:val="center"/>
              <w:rPr>
                <w:ins w:id="24112" w:author="Author"/>
              </w:rPr>
            </w:pPr>
            <w:ins w:id="24113" w:author="Author">
              <w:r w:rsidRPr="00D016EC">
                <w:t>0.35</w:t>
              </w:r>
            </w:ins>
          </w:p>
        </w:tc>
      </w:tr>
      <w:tr w:rsidR="00C50A95" w:rsidRPr="00D016EC" w14:paraId="531752B0" w14:textId="77777777" w:rsidTr="00416506">
        <w:trPr>
          <w:trHeight w:val="190"/>
          <w:ins w:id="24114" w:author="Author"/>
        </w:trPr>
        <w:tc>
          <w:tcPr>
            <w:tcW w:w="200" w:type="dxa"/>
            <w:tcBorders>
              <w:right w:val="nil"/>
            </w:tcBorders>
            <w:shd w:val="clear" w:color="auto" w:fill="auto"/>
            <w:vAlign w:val="bottom"/>
          </w:tcPr>
          <w:p w14:paraId="22FC71AC" w14:textId="77777777" w:rsidR="00C50A95" w:rsidRPr="00D016EC" w:rsidRDefault="00C50A95" w:rsidP="00416506">
            <w:pPr>
              <w:pStyle w:val="tabletext11"/>
              <w:jc w:val="right"/>
              <w:rPr>
                <w:ins w:id="24115" w:author="Author"/>
              </w:rPr>
            </w:pPr>
          </w:p>
        </w:tc>
        <w:tc>
          <w:tcPr>
            <w:tcW w:w="1580" w:type="dxa"/>
            <w:tcBorders>
              <w:left w:val="nil"/>
            </w:tcBorders>
            <w:shd w:val="clear" w:color="auto" w:fill="auto"/>
            <w:vAlign w:val="bottom"/>
          </w:tcPr>
          <w:p w14:paraId="49A1A60E" w14:textId="77777777" w:rsidR="00C50A95" w:rsidRPr="00D016EC" w:rsidRDefault="00C50A95" w:rsidP="00416506">
            <w:pPr>
              <w:pStyle w:val="tabletext11"/>
              <w:tabs>
                <w:tab w:val="decimal" w:pos="640"/>
              </w:tabs>
              <w:rPr>
                <w:ins w:id="24116" w:author="Author"/>
              </w:rPr>
            </w:pPr>
            <w:ins w:id="24117" w:author="Author">
              <w:r w:rsidRPr="00D016EC">
                <w:t>35,000 to 39,999</w:t>
              </w:r>
            </w:ins>
          </w:p>
        </w:tc>
        <w:tc>
          <w:tcPr>
            <w:tcW w:w="680" w:type="dxa"/>
            <w:shd w:val="clear" w:color="auto" w:fill="auto"/>
            <w:noWrap/>
            <w:vAlign w:val="bottom"/>
          </w:tcPr>
          <w:p w14:paraId="596C475E" w14:textId="77777777" w:rsidR="00C50A95" w:rsidRPr="00D016EC" w:rsidRDefault="00C50A95" w:rsidP="00416506">
            <w:pPr>
              <w:pStyle w:val="tabletext11"/>
              <w:jc w:val="center"/>
              <w:rPr>
                <w:ins w:id="24118" w:author="Author"/>
              </w:rPr>
            </w:pPr>
            <w:ins w:id="24119" w:author="Author">
              <w:r w:rsidRPr="00D016EC">
                <w:t>1.20</w:t>
              </w:r>
            </w:ins>
          </w:p>
        </w:tc>
        <w:tc>
          <w:tcPr>
            <w:tcW w:w="900" w:type="dxa"/>
            <w:shd w:val="clear" w:color="auto" w:fill="auto"/>
            <w:noWrap/>
            <w:vAlign w:val="bottom"/>
          </w:tcPr>
          <w:p w14:paraId="29FACAA6" w14:textId="77777777" w:rsidR="00C50A95" w:rsidRPr="00D016EC" w:rsidRDefault="00C50A95" w:rsidP="00416506">
            <w:pPr>
              <w:pStyle w:val="tabletext11"/>
              <w:jc w:val="center"/>
              <w:rPr>
                <w:ins w:id="24120" w:author="Author"/>
              </w:rPr>
            </w:pPr>
            <w:ins w:id="24121" w:author="Author">
              <w:r w:rsidRPr="00D016EC">
                <w:t>1.20</w:t>
              </w:r>
            </w:ins>
          </w:p>
        </w:tc>
        <w:tc>
          <w:tcPr>
            <w:tcW w:w="400" w:type="dxa"/>
            <w:shd w:val="clear" w:color="auto" w:fill="auto"/>
            <w:noWrap/>
            <w:vAlign w:val="bottom"/>
          </w:tcPr>
          <w:p w14:paraId="153D128E" w14:textId="77777777" w:rsidR="00C50A95" w:rsidRPr="00D016EC" w:rsidRDefault="00C50A95" w:rsidP="00416506">
            <w:pPr>
              <w:pStyle w:val="tabletext11"/>
              <w:jc w:val="center"/>
              <w:rPr>
                <w:ins w:id="24122" w:author="Author"/>
              </w:rPr>
            </w:pPr>
            <w:ins w:id="24123" w:author="Author">
              <w:r w:rsidRPr="00D016EC">
                <w:t>1.20</w:t>
              </w:r>
            </w:ins>
          </w:p>
        </w:tc>
        <w:tc>
          <w:tcPr>
            <w:tcW w:w="400" w:type="dxa"/>
            <w:shd w:val="clear" w:color="auto" w:fill="auto"/>
            <w:noWrap/>
            <w:vAlign w:val="bottom"/>
          </w:tcPr>
          <w:p w14:paraId="62FD99AA" w14:textId="77777777" w:rsidR="00C50A95" w:rsidRPr="00D016EC" w:rsidRDefault="00C50A95" w:rsidP="00416506">
            <w:pPr>
              <w:pStyle w:val="tabletext11"/>
              <w:jc w:val="center"/>
              <w:rPr>
                <w:ins w:id="24124" w:author="Author"/>
              </w:rPr>
            </w:pPr>
            <w:ins w:id="24125" w:author="Author">
              <w:r w:rsidRPr="00D016EC">
                <w:t>1.15</w:t>
              </w:r>
            </w:ins>
          </w:p>
        </w:tc>
        <w:tc>
          <w:tcPr>
            <w:tcW w:w="400" w:type="dxa"/>
            <w:shd w:val="clear" w:color="auto" w:fill="auto"/>
            <w:noWrap/>
            <w:vAlign w:val="bottom"/>
          </w:tcPr>
          <w:p w14:paraId="35FD04EC" w14:textId="77777777" w:rsidR="00C50A95" w:rsidRPr="00D016EC" w:rsidRDefault="00C50A95" w:rsidP="00416506">
            <w:pPr>
              <w:pStyle w:val="tabletext11"/>
              <w:jc w:val="center"/>
              <w:rPr>
                <w:ins w:id="24126" w:author="Author"/>
              </w:rPr>
            </w:pPr>
            <w:ins w:id="24127" w:author="Author">
              <w:r w:rsidRPr="00D016EC">
                <w:t>1.09</w:t>
              </w:r>
            </w:ins>
          </w:p>
        </w:tc>
        <w:tc>
          <w:tcPr>
            <w:tcW w:w="400" w:type="dxa"/>
            <w:shd w:val="clear" w:color="auto" w:fill="auto"/>
            <w:noWrap/>
            <w:vAlign w:val="bottom"/>
          </w:tcPr>
          <w:p w14:paraId="46B2965E" w14:textId="77777777" w:rsidR="00C50A95" w:rsidRPr="00D016EC" w:rsidRDefault="00C50A95" w:rsidP="00416506">
            <w:pPr>
              <w:pStyle w:val="tabletext11"/>
              <w:jc w:val="center"/>
              <w:rPr>
                <w:ins w:id="24128" w:author="Author"/>
              </w:rPr>
            </w:pPr>
            <w:ins w:id="24129" w:author="Author">
              <w:r w:rsidRPr="00D016EC">
                <w:t>0.98</w:t>
              </w:r>
            </w:ins>
          </w:p>
        </w:tc>
        <w:tc>
          <w:tcPr>
            <w:tcW w:w="400" w:type="dxa"/>
            <w:shd w:val="clear" w:color="auto" w:fill="auto"/>
            <w:noWrap/>
            <w:vAlign w:val="bottom"/>
          </w:tcPr>
          <w:p w14:paraId="4C3F7CAC" w14:textId="77777777" w:rsidR="00C50A95" w:rsidRPr="00D016EC" w:rsidRDefault="00C50A95" w:rsidP="00416506">
            <w:pPr>
              <w:pStyle w:val="tabletext11"/>
              <w:jc w:val="center"/>
              <w:rPr>
                <w:ins w:id="24130" w:author="Author"/>
              </w:rPr>
            </w:pPr>
            <w:ins w:id="24131" w:author="Author">
              <w:r w:rsidRPr="00D016EC">
                <w:t>0.94</w:t>
              </w:r>
            </w:ins>
          </w:p>
        </w:tc>
        <w:tc>
          <w:tcPr>
            <w:tcW w:w="400" w:type="dxa"/>
            <w:shd w:val="clear" w:color="auto" w:fill="auto"/>
            <w:noWrap/>
            <w:vAlign w:val="bottom"/>
          </w:tcPr>
          <w:p w14:paraId="3A9EBB3C" w14:textId="77777777" w:rsidR="00C50A95" w:rsidRPr="00D016EC" w:rsidRDefault="00C50A95" w:rsidP="00416506">
            <w:pPr>
              <w:pStyle w:val="tabletext11"/>
              <w:jc w:val="center"/>
              <w:rPr>
                <w:ins w:id="24132" w:author="Author"/>
              </w:rPr>
            </w:pPr>
            <w:ins w:id="24133" w:author="Author">
              <w:r w:rsidRPr="00D016EC">
                <w:t>0.89</w:t>
              </w:r>
            </w:ins>
          </w:p>
        </w:tc>
        <w:tc>
          <w:tcPr>
            <w:tcW w:w="400" w:type="dxa"/>
            <w:shd w:val="clear" w:color="auto" w:fill="auto"/>
            <w:noWrap/>
            <w:vAlign w:val="bottom"/>
          </w:tcPr>
          <w:p w14:paraId="7681C416" w14:textId="77777777" w:rsidR="00C50A95" w:rsidRPr="00D016EC" w:rsidRDefault="00C50A95" w:rsidP="00416506">
            <w:pPr>
              <w:pStyle w:val="tabletext11"/>
              <w:jc w:val="center"/>
              <w:rPr>
                <w:ins w:id="24134" w:author="Author"/>
              </w:rPr>
            </w:pPr>
            <w:ins w:id="24135" w:author="Author">
              <w:r w:rsidRPr="00D016EC">
                <w:t>0.85</w:t>
              </w:r>
            </w:ins>
          </w:p>
        </w:tc>
        <w:tc>
          <w:tcPr>
            <w:tcW w:w="400" w:type="dxa"/>
            <w:shd w:val="clear" w:color="auto" w:fill="auto"/>
            <w:noWrap/>
            <w:vAlign w:val="bottom"/>
          </w:tcPr>
          <w:p w14:paraId="6B4C7148" w14:textId="77777777" w:rsidR="00C50A95" w:rsidRPr="00D016EC" w:rsidRDefault="00C50A95" w:rsidP="00416506">
            <w:pPr>
              <w:pStyle w:val="tabletext11"/>
              <w:jc w:val="center"/>
              <w:rPr>
                <w:ins w:id="24136" w:author="Author"/>
              </w:rPr>
            </w:pPr>
            <w:ins w:id="24137" w:author="Author">
              <w:r w:rsidRPr="00D016EC">
                <w:t>0.80</w:t>
              </w:r>
            </w:ins>
          </w:p>
        </w:tc>
        <w:tc>
          <w:tcPr>
            <w:tcW w:w="400" w:type="dxa"/>
            <w:shd w:val="clear" w:color="auto" w:fill="auto"/>
            <w:noWrap/>
            <w:vAlign w:val="bottom"/>
          </w:tcPr>
          <w:p w14:paraId="6EA2C992" w14:textId="77777777" w:rsidR="00C50A95" w:rsidRPr="00D016EC" w:rsidRDefault="00C50A95" w:rsidP="00416506">
            <w:pPr>
              <w:pStyle w:val="tabletext11"/>
              <w:jc w:val="center"/>
              <w:rPr>
                <w:ins w:id="24138" w:author="Author"/>
              </w:rPr>
            </w:pPr>
            <w:ins w:id="24139" w:author="Author">
              <w:r w:rsidRPr="00D016EC">
                <w:t>0.76</w:t>
              </w:r>
            </w:ins>
          </w:p>
        </w:tc>
        <w:tc>
          <w:tcPr>
            <w:tcW w:w="400" w:type="dxa"/>
            <w:shd w:val="clear" w:color="auto" w:fill="auto"/>
            <w:noWrap/>
            <w:vAlign w:val="bottom"/>
          </w:tcPr>
          <w:p w14:paraId="761BCDF6" w14:textId="77777777" w:rsidR="00C50A95" w:rsidRPr="00D016EC" w:rsidRDefault="00C50A95" w:rsidP="00416506">
            <w:pPr>
              <w:pStyle w:val="tabletext11"/>
              <w:jc w:val="center"/>
              <w:rPr>
                <w:ins w:id="24140" w:author="Author"/>
              </w:rPr>
            </w:pPr>
            <w:ins w:id="24141" w:author="Author">
              <w:r w:rsidRPr="00D016EC">
                <w:t>0.73</w:t>
              </w:r>
            </w:ins>
          </w:p>
        </w:tc>
        <w:tc>
          <w:tcPr>
            <w:tcW w:w="400" w:type="dxa"/>
            <w:shd w:val="clear" w:color="auto" w:fill="auto"/>
            <w:noWrap/>
            <w:vAlign w:val="bottom"/>
          </w:tcPr>
          <w:p w14:paraId="23B9542D" w14:textId="77777777" w:rsidR="00C50A95" w:rsidRPr="00D016EC" w:rsidRDefault="00C50A95" w:rsidP="00416506">
            <w:pPr>
              <w:pStyle w:val="tabletext11"/>
              <w:jc w:val="center"/>
              <w:rPr>
                <w:ins w:id="24142" w:author="Author"/>
              </w:rPr>
            </w:pPr>
            <w:ins w:id="24143" w:author="Author">
              <w:r w:rsidRPr="00D016EC">
                <w:t>0.70</w:t>
              </w:r>
            </w:ins>
          </w:p>
        </w:tc>
        <w:tc>
          <w:tcPr>
            <w:tcW w:w="400" w:type="dxa"/>
            <w:shd w:val="clear" w:color="auto" w:fill="auto"/>
            <w:noWrap/>
            <w:vAlign w:val="bottom"/>
          </w:tcPr>
          <w:p w14:paraId="17DEF4ED" w14:textId="77777777" w:rsidR="00C50A95" w:rsidRPr="00D016EC" w:rsidRDefault="00C50A95" w:rsidP="00416506">
            <w:pPr>
              <w:pStyle w:val="tabletext11"/>
              <w:jc w:val="center"/>
              <w:rPr>
                <w:ins w:id="24144" w:author="Author"/>
              </w:rPr>
            </w:pPr>
            <w:ins w:id="24145" w:author="Author">
              <w:r w:rsidRPr="00D016EC">
                <w:t>0.67</w:t>
              </w:r>
            </w:ins>
          </w:p>
        </w:tc>
        <w:tc>
          <w:tcPr>
            <w:tcW w:w="400" w:type="dxa"/>
            <w:shd w:val="clear" w:color="auto" w:fill="auto"/>
            <w:noWrap/>
            <w:vAlign w:val="bottom"/>
          </w:tcPr>
          <w:p w14:paraId="5F66F2E0" w14:textId="77777777" w:rsidR="00C50A95" w:rsidRPr="00D016EC" w:rsidRDefault="00C50A95" w:rsidP="00416506">
            <w:pPr>
              <w:pStyle w:val="tabletext11"/>
              <w:jc w:val="center"/>
              <w:rPr>
                <w:ins w:id="24146" w:author="Author"/>
              </w:rPr>
            </w:pPr>
            <w:ins w:id="24147" w:author="Author">
              <w:r w:rsidRPr="00D016EC">
                <w:t>0.64</w:t>
              </w:r>
            </w:ins>
          </w:p>
        </w:tc>
        <w:tc>
          <w:tcPr>
            <w:tcW w:w="400" w:type="dxa"/>
            <w:shd w:val="clear" w:color="auto" w:fill="auto"/>
            <w:noWrap/>
            <w:vAlign w:val="bottom"/>
          </w:tcPr>
          <w:p w14:paraId="0B805FDB" w14:textId="77777777" w:rsidR="00C50A95" w:rsidRPr="00D016EC" w:rsidRDefault="00C50A95" w:rsidP="00416506">
            <w:pPr>
              <w:pStyle w:val="tabletext11"/>
              <w:jc w:val="center"/>
              <w:rPr>
                <w:ins w:id="24148" w:author="Author"/>
              </w:rPr>
            </w:pPr>
            <w:ins w:id="24149" w:author="Author">
              <w:r w:rsidRPr="00D016EC">
                <w:t>0.62</w:t>
              </w:r>
            </w:ins>
          </w:p>
        </w:tc>
        <w:tc>
          <w:tcPr>
            <w:tcW w:w="400" w:type="dxa"/>
            <w:shd w:val="clear" w:color="auto" w:fill="auto"/>
            <w:noWrap/>
            <w:vAlign w:val="bottom"/>
          </w:tcPr>
          <w:p w14:paraId="56EA1E49" w14:textId="77777777" w:rsidR="00C50A95" w:rsidRPr="00D016EC" w:rsidRDefault="00C50A95" w:rsidP="00416506">
            <w:pPr>
              <w:pStyle w:val="tabletext11"/>
              <w:jc w:val="center"/>
              <w:rPr>
                <w:ins w:id="24150" w:author="Author"/>
              </w:rPr>
            </w:pPr>
            <w:ins w:id="24151" w:author="Author">
              <w:r w:rsidRPr="00D016EC">
                <w:t>0.59</w:t>
              </w:r>
            </w:ins>
          </w:p>
        </w:tc>
        <w:tc>
          <w:tcPr>
            <w:tcW w:w="400" w:type="dxa"/>
            <w:shd w:val="clear" w:color="auto" w:fill="auto"/>
            <w:noWrap/>
            <w:vAlign w:val="bottom"/>
          </w:tcPr>
          <w:p w14:paraId="6E98CC87" w14:textId="77777777" w:rsidR="00C50A95" w:rsidRPr="00D016EC" w:rsidRDefault="00C50A95" w:rsidP="00416506">
            <w:pPr>
              <w:pStyle w:val="tabletext11"/>
              <w:jc w:val="center"/>
              <w:rPr>
                <w:ins w:id="24152" w:author="Author"/>
              </w:rPr>
            </w:pPr>
            <w:ins w:id="24153" w:author="Author">
              <w:r w:rsidRPr="00D016EC">
                <w:t>0.57</w:t>
              </w:r>
            </w:ins>
          </w:p>
        </w:tc>
        <w:tc>
          <w:tcPr>
            <w:tcW w:w="400" w:type="dxa"/>
            <w:shd w:val="clear" w:color="auto" w:fill="auto"/>
            <w:noWrap/>
            <w:vAlign w:val="bottom"/>
          </w:tcPr>
          <w:p w14:paraId="76EB5A77" w14:textId="77777777" w:rsidR="00C50A95" w:rsidRPr="00D016EC" w:rsidRDefault="00C50A95" w:rsidP="00416506">
            <w:pPr>
              <w:pStyle w:val="tabletext11"/>
              <w:jc w:val="center"/>
              <w:rPr>
                <w:ins w:id="24154" w:author="Author"/>
              </w:rPr>
            </w:pPr>
            <w:ins w:id="24155" w:author="Author">
              <w:r w:rsidRPr="00D016EC">
                <w:t>0.55</w:t>
              </w:r>
            </w:ins>
          </w:p>
        </w:tc>
        <w:tc>
          <w:tcPr>
            <w:tcW w:w="400" w:type="dxa"/>
            <w:shd w:val="clear" w:color="auto" w:fill="auto"/>
            <w:noWrap/>
            <w:vAlign w:val="bottom"/>
          </w:tcPr>
          <w:p w14:paraId="3DFA7826" w14:textId="77777777" w:rsidR="00C50A95" w:rsidRPr="00D016EC" w:rsidRDefault="00C50A95" w:rsidP="00416506">
            <w:pPr>
              <w:pStyle w:val="tabletext11"/>
              <w:jc w:val="center"/>
              <w:rPr>
                <w:ins w:id="24156" w:author="Author"/>
              </w:rPr>
            </w:pPr>
            <w:ins w:id="24157" w:author="Author">
              <w:r w:rsidRPr="00D016EC">
                <w:t>0.52</w:t>
              </w:r>
            </w:ins>
          </w:p>
        </w:tc>
        <w:tc>
          <w:tcPr>
            <w:tcW w:w="400" w:type="dxa"/>
            <w:shd w:val="clear" w:color="auto" w:fill="auto"/>
            <w:noWrap/>
            <w:vAlign w:val="bottom"/>
          </w:tcPr>
          <w:p w14:paraId="4CE01974" w14:textId="77777777" w:rsidR="00C50A95" w:rsidRPr="00D016EC" w:rsidRDefault="00C50A95" w:rsidP="00416506">
            <w:pPr>
              <w:pStyle w:val="tabletext11"/>
              <w:jc w:val="center"/>
              <w:rPr>
                <w:ins w:id="24158" w:author="Author"/>
              </w:rPr>
            </w:pPr>
            <w:ins w:id="24159" w:author="Author">
              <w:r w:rsidRPr="00D016EC">
                <w:t>0.50</w:t>
              </w:r>
            </w:ins>
          </w:p>
        </w:tc>
        <w:tc>
          <w:tcPr>
            <w:tcW w:w="400" w:type="dxa"/>
            <w:shd w:val="clear" w:color="auto" w:fill="auto"/>
            <w:noWrap/>
            <w:vAlign w:val="bottom"/>
          </w:tcPr>
          <w:p w14:paraId="4C3D5433" w14:textId="77777777" w:rsidR="00C50A95" w:rsidRPr="00D016EC" w:rsidRDefault="00C50A95" w:rsidP="00416506">
            <w:pPr>
              <w:pStyle w:val="tabletext11"/>
              <w:jc w:val="center"/>
              <w:rPr>
                <w:ins w:id="24160" w:author="Author"/>
              </w:rPr>
            </w:pPr>
            <w:ins w:id="24161" w:author="Author">
              <w:r w:rsidRPr="00D016EC">
                <w:t>0.48</w:t>
              </w:r>
            </w:ins>
          </w:p>
        </w:tc>
        <w:tc>
          <w:tcPr>
            <w:tcW w:w="440" w:type="dxa"/>
            <w:shd w:val="clear" w:color="auto" w:fill="auto"/>
            <w:noWrap/>
            <w:vAlign w:val="bottom"/>
          </w:tcPr>
          <w:p w14:paraId="67D4194B" w14:textId="77777777" w:rsidR="00C50A95" w:rsidRPr="00D016EC" w:rsidRDefault="00C50A95" w:rsidP="00416506">
            <w:pPr>
              <w:pStyle w:val="tabletext11"/>
              <w:jc w:val="center"/>
              <w:rPr>
                <w:ins w:id="24162" w:author="Author"/>
              </w:rPr>
            </w:pPr>
            <w:ins w:id="24163" w:author="Author">
              <w:r w:rsidRPr="00D016EC">
                <w:t>0.46</w:t>
              </w:r>
            </w:ins>
          </w:p>
        </w:tc>
        <w:tc>
          <w:tcPr>
            <w:tcW w:w="400" w:type="dxa"/>
            <w:shd w:val="clear" w:color="auto" w:fill="auto"/>
            <w:noWrap/>
            <w:vAlign w:val="bottom"/>
          </w:tcPr>
          <w:p w14:paraId="4EDB3A3F" w14:textId="77777777" w:rsidR="00C50A95" w:rsidRPr="00D016EC" w:rsidRDefault="00C50A95" w:rsidP="00416506">
            <w:pPr>
              <w:pStyle w:val="tabletext11"/>
              <w:jc w:val="center"/>
              <w:rPr>
                <w:ins w:id="24164" w:author="Author"/>
              </w:rPr>
            </w:pPr>
            <w:ins w:id="24165" w:author="Author">
              <w:r w:rsidRPr="00D016EC">
                <w:t>0.44</w:t>
              </w:r>
            </w:ins>
          </w:p>
        </w:tc>
        <w:tc>
          <w:tcPr>
            <w:tcW w:w="400" w:type="dxa"/>
            <w:shd w:val="clear" w:color="auto" w:fill="auto"/>
            <w:noWrap/>
            <w:vAlign w:val="bottom"/>
          </w:tcPr>
          <w:p w14:paraId="4B566139" w14:textId="77777777" w:rsidR="00C50A95" w:rsidRPr="00D016EC" w:rsidRDefault="00C50A95" w:rsidP="00416506">
            <w:pPr>
              <w:pStyle w:val="tabletext11"/>
              <w:jc w:val="center"/>
              <w:rPr>
                <w:ins w:id="24166" w:author="Author"/>
              </w:rPr>
            </w:pPr>
            <w:ins w:id="24167" w:author="Author">
              <w:r w:rsidRPr="00D016EC">
                <w:t>0.43</w:t>
              </w:r>
            </w:ins>
          </w:p>
        </w:tc>
        <w:tc>
          <w:tcPr>
            <w:tcW w:w="400" w:type="dxa"/>
            <w:shd w:val="clear" w:color="auto" w:fill="auto"/>
            <w:noWrap/>
            <w:vAlign w:val="bottom"/>
          </w:tcPr>
          <w:p w14:paraId="4BDC957B" w14:textId="77777777" w:rsidR="00C50A95" w:rsidRPr="00D016EC" w:rsidRDefault="00C50A95" w:rsidP="00416506">
            <w:pPr>
              <w:pStyle w:val="tabletext11"/>
              <w:jc w:val="center"/>
              <w:rPr>
                <w:ins w:id="24168" w:author="Author"/>
              </w:rPr>
            </w:pPr>
            <w:ins w:id="24169" w:author="Author">
              <w:r w:rsidRPr="00D016EC">
                <w:t>0.41</w:t>
              </w:r>
            </w:ins>
          </w:p>
        </w:tc>
        <w:tc>
          <w:tcPr>
            <w:tcW w:w="400" w:type="dxa"/>
            <w:shd w:val="clear" w:color="auto" w:fill="auto"/>
            <w:noWrap/>
            <w:vAlign w:val="bottom"/>
          </w:tcPr>
          <w:p w14:paraId="685F7E5A" w14:textId="77777777" w:rsidR="00C50A95" w:rsidRPr="00D016EC" w:rsidRDefault="00C50A95" w:rsidP="00416506">
            <w:pPr>
              <w:pStyle w:val="tabletext11"/>
              <w:jc w:val="center"/>
              <w:rPr>
                <w:ins w:id="24170" w:author="Author"/>
              </w:rPr>
            </w:pPr>
            <w:ins w:id="24171" w:author="Author">
              <w:r w:rsidRPr="00D016EC">
                <w:t>0.39</w:t>
              </w:r>
            </w:ins>
          </w:p>
        </w:tc>
        <w:tc>
          <w:tcPr>
            <w:tcW w:w="460" w:type="dxa"/>
            <w:shd w:val="clear" w:color="auto" w:fill="auto"/>
            <w:noWrap/>
            <w:vAlign w:val="bottom"/>
          </w:tcPr>
          <w:p w14:paraId="327F2766" w14:textId="77777777" w:rsidR="00C50A95" w:rsidRPr="00D016EC" w:rsidRDefault="00C50A95" w:rsidP="00416506">
            <w:pPr>
              <w:pStyle w:val="tabletext11"/>
              <w:jc w:val="center"/>
              <w:rPr>
                <w:ins w:id="24172" w:author="Author"/>
              </w:rPr>
            </w:pPr>
            <w:ins w:id="24173" w:author="Author">
              <w:r w:rsidRPr="00D016EC">
                <w:t>0.38</w:t>
              </w:r>
            </w:ins>
          </w:p>
        </w:tc>
      </w:tr>
      <w:tr w:rsidR="00C50A95" w:rsidRPr="00D016EC" w14:paraId="4D0A978F" w14:textId="77777777" w:rsidTr="00416506">
        <w:trPr>
          <w:trHeight w:val="190"/>
          <w:ins w:id="24174" w:author="Author"/>
        </w:trPr>
        <w:tc>
          <w:tcPr>
            <w:tcW w:w="200" w:type="dxa"/>
            <w:tcBorders>
              <w:right w:val="nil"/>
            </w:tcBorders>
            <w:shd w:val="clear" w:color="auto" w:fill="auto"/>
            <w:vAlign w:val="bottom"/>
          </w:tcPr>
          <w:p w14:paraId="40CC1396" w14:textId="77777777" w:rsidR="00C50A95" w:rsidRPr="00D016EC" w:rsidRDefault="00C50A95" w:rsidP="00416506">
            <w:pPr>
              <w:pStyle w:val="tabletext11"/>
              <w:jc w:val="right"/>
              <w:rPr>
                <w:ins w:id="24175" w:author="Author"/>
              </w:rPr>
            </w:pPr>
          </w:p>
        </w:tc>
        <w:tc>
          <w:tcPr>
            <w:tcW w:w="1580" w:type="dxa"/>
            <w:tcBorders>
              <w:left w:val="nil"/>
            </w:tcBorders>
            <w:shd w:val="clear" w:color="auto" w:fill="auto"/>
            <w:vAlign w:val="bottom"/>
          </w:tcPr>
          <w:p w14:paraId="70183FAD" w14:textId="77777777" w:rsidR="00C50A95" w:rsidRPr="00D016EC" w:rsidRDefault="00C50A95" w:rsidP="00416506">
            <w:pPr>
              <w:pStyle w:val="tabletext11"/>
              <w:tabs>
                <w:tab w:val="decimal" w:pos="640"/>
              </w:tabs>
              <w:rPr>
                <w:ins w:id="24176" w:author="Author"/>
              </w:rPr>
            </w:pPr>
            <w:ins w:id="24177" w:author="Author">
              <w:r w:rsidRPr="00D016EC">
                <w:t>40,000 to 44,999</w:t>
              </w:r>
            </w:ins>
          </w:p>
        </w:tc>
        <w:tc>
          <w:tcPr>
            <w:tcW w:w="680" w:type="dxa"/>
            <w:shd w:val="clear" w:color="auto" w:fill="auto"/>
            <w:noWrap/>
            <w:vAlign w:val="bottom"/>
          </w:tcPr>
          <w:p w14:paraId="6D4FB60C" w14:textId="77777777" w:rsidR="00C50A95" w:rsidRPr="00D016EC" w:rsidRDefault="00C50A95" w:rsidP="00416506">
            <w:pPr>
              <w:pStyle w:val="tabletext11"/>
              <w:jc w:val="center"/>
              <w:rPr>
                <w:ins w:id="24178" w:author="Author"/>
              </w:rPr>
            </w:pPr>
            <w:ins w:id="24179" w:author="Author">
              <w:r w:rsidRPr="00D016EC">
                <w:t>1.27</w:t>
              </w:r>
            </w:ins>
          </w:p>
        </w:tc>
        <w:tc>
          <w:tcPr>
            <w:tcW w:w="900" w:type="dxa"/>
            <w:shd w:val="clear" w:color="auto" w:fill="auto"/>
            <w:noWrap/>
            <w:vAlign w:val="bottom"/>
          </w:tcPr>
          <w:p w14:paraId="2607E146" w14:textId="77777777" w:rsidR="00C50A95" w:rsidRPr="00D016EC" w:rsidRDefault="00C50A95" w:rsidP="00416506">
            <w:pPr>
              <w:pStyle w:val="tabletext11"/>
              <w:jc w:val="center"/>
              <w:rPr>
                <w:ins w:id="24180" w:author="Author"/>
              </w:rPr>
            </w:pPr>
            <w:ins w:id="24181" w:author="Author">
              <w:r w:rsidRPr="00D016EC">
                <w:t>1.27</w:t>
              </w:r>
            </w:ins>
          </w:p>
        </w:tc>
        <w:tc>
          <w:tcPr>
            <w:tcW w:w="400" w:type="dxa"/>
            <w:shd w:val="clear" w:color="auto" w:fill="auto"/>
            <w:noWrap/>
            <w:vAlign w:val="bottom"/>
          </w:tcPr>
          <w:p w14:paraId="1759F819" w14:textId="77777777" w:rsidR="00C50A95" w:rsidRPr="00D016EC" w:rsidRDefault="00C50A95" w:rsidP="00416506">
            <w:pPr>
              <w:pStyle w:val="tabletext11"/>
              <w:jc w:val="center"/>
              <w:rPr>
                <w:ins w:id="24182" w:author="Author"/>
              </w:rPr>
            </w:pPr>
            <w:ins w:id="24183" w:author="Author">
              <w:r w:rsidRPr="00D016EC">
                <w:t>1.27</w:t>
              </w:r>
            </w:ins>
          </w:p>
        </w:tc>
        <w:tc>
          <w:tcPr>
            <w:tcW w:w="400" w:type="dxa"/>
            <w:shd w:val="clear" w:color="auto" w:fill="auto"/>
            <w:noWrap/>
            <w:vAlign w:val="bottom"/>
          </w:tcPr>
          <w:p w14:paraId="718F9D5D" w14:textId="77777777" w:rsidR="00C50A95" w:rsidRPr="00D016EC" w:rsidRDefault="00C50A95" w:rsidP="00416506">
            <w:pPr>
              <w:pStyle w:val="tabletext11"/>
              <w:jc w:val="center"/>
              <w:rPr>
                <w:ins w:id="24184" w:author="Author"/>
              </w:rPr>
            </w:pPr>
            <w:ins w:id="24185" w:author="Author">
              <w:r w:rsidRPr="00D016EC">
                <w:t>1.21</w:t>
              </w:r>
            </w:ins>
          </w:p>
        </w:tc>
        <w:tc>
          <w:tcPr>
            <w:tcW w:w="400" w:type="dxa"/>
            <w:shd w:val="clear" w:color="auto" w:fill="auto"/>
            <w:noWrap/>
            <w:vAlign w:val="bottom"/>
          </w:tcPr>
          <w:p w14:paraId="2D94E129" w14:textId="77777777" w:rsidR="00C50A95" w:rsidRPr="00D016EC" w:rsidRDefault="00C50A95" w:rsidP="00416506">
            <w:pPr>
              <w:pStyle w:val="tabletext11"/>
              <w:jc w:val="center"/>
              <w:rPr>
                <w:ins w:id="24186" w:author="Author"/>
              </w:rPr>
            </w:pPr>
            <w:ins w:id="24187" w:author="Author">
              <w:r w:rsidRPr="00D016EC">
                <w:t>1.16</w:t>
              </w:r>
            </w:ins>
          </w:p>
        </w:tc>
        <w:tc>
          <w:tcPr>
            <w:tcW w:w="400" w:type="dxa"/>
            <w:shd w:val="clear" w:color="auto" w:fill="auto"/>
            <w:noWrap/>
            <w:vAlign w:val="bottom"/>
          </w:tcPr>
          <w:p w14:paraId="438EBCC8" w14:textId="77777777" w:rsidR="00C50A95" w:rsidRPr="00D016EC" w:rsidRDefault="00C50A95" w:rsidP="00416506">
            <w:pPr>
              <w:pStyle w:val="tabletext11"/>
              <w:jc w:val="center"/>
              <w:rPr>
                <w:ins w:id="24188" w:author="Author"/>
              </w:rPr>
            </w:pPr>
            <w:ins w:id="24189" w:author="Author">
              <w:r w:rsidRPr="00D016EC">
                <w:t>1.04</w:t>
              </w:r>
            </w:ins>
          </w:p>
        </w:tc>
        <w:tc>
          <w:tcPr>
            <w:tcW w:w="400" w:type="dxa"/>
            <w:shd w:val="clear" w:color="auto" w:fill="auto"/>
            <w:noWrap/>
            <w:vAlign w:val="bottom"/>
          </w:tcPr>
          <w:p w14:paraId="55ED2B28" w14:textId="77777777" w:rsidR="00C50A95" w:rsidRPr="00D016EC" w:rsidRDefault="00C50A95" w:rsidP="00416506">
            <w:pPr>
              <w:pStyle w:val="tabletext11"/>
              <w:jc w:val="center"/>
              <w:rPr>
                <w:ins w:id="24190" w:author="Author"/>
              </w:rPr>
            </w:pPr>
            <w:ins w:id="24191" w:author="Author">
              <w:r w:rsidRPr="00D016EC">
                <w:t>0.99</w:t>
              </w:r>
            </w:ins>
          </w:p>
        </w:tc>
        <w:tc>
          <w:tcPr>
            <w:tcW w:w="400" w:type="dxa"/>
            <w:shd w:val="clear" w:color="auto" w:fill="auto"/>
            <w:noWrap/>
            <w:vAlign w:val="bottom"/>
          </w:tcPr>
          <w:p w14:paraId="069D89F5" w14:textId="77777777" w:rsidR="00C50A95" w:rsidRPr="00D016EC" w:rsidRDefault="00C50A95" w:rsidP="00416506">
            <w:pPr>
              <w:pStyle w:val="tabletext11"/>
              <w:jc w:val="center"/>
              <w:rPr>
                <w:ins w:id="24192" w:author="Author"/>
              </w:rPr>
            </w:pPr>
            <w:ins w:id="24193" w:author="Author">
              <w:r w:rsidRPr="00D016EC">
                <w:t>0.94</w:t>
              </w:r>
            </w:ins>
          </w:p>
        </w:tc>
        <w:tc>
          <w:tcPr>
            <w:tcW w:w="400" w:type="dxa"/>
            <w:shd w:val="clear" w:color="auto" w:fill="auto"/>
            <w:noWrap/>
            <w:vAlign w:val="bottom"/>
          </w:tcPr>
          <w:p w14:paraId="64C2291C" w14:textId="77777777" w:rsidR="00C50A95" w:rsidRPr="00D016EC" w:rsidRDefault="00C50A95" w:rsidP="00416506">
            <w:pPr>
              <w:pStyle w:val="tabletext11"/>
              <w:jc w:val="center"/>
              <w:rPr>
                <w:ins w:id="24194" w:author="Author"/>
              </w:rPr>
            </w:pPr>
            <w:ins w:id="24195" w:author="Author">
              <w:r w:rsidRPr="00D016EC">
                <w:t>0.90</w:t>
              </w:r>
            </w:ins>
          </w:p>
        </w:tc>
        <w:tc>
          <w:tcPr>
            <w:tcW w:w="400" w:type="dxa"/>
            <w:shd w:val="clear" w:color="auto" w:fill="auto"/>
            <w:noWrap/>
            <w:vAlign w:val="bottom"/>
          </w:tcPr>
          <w:p w14:paraId="07AFFE5A" w14:textId="77777777" w:rsidR="00C50A95" w:rsidRPr="00D016EC" w:rsidRDefault="00C50A95" w:rsidP="00416506">
            <w:pPr>
              <w:pStyle w:val="tabletext11"/>
              <w:jc w:val="center"/>
              <w:rPr>
                <w:ins w:id="24196" w:author="Author"/>
              </w:rPr>
            </w:pPr>
            <w:ins w:id="24197" w:author="Author">
              <w:r w:rsidRPr="00D016EC">
                <w:t>0.85</w:t>
              </w:r>
            </w:ins>
          </w:p>
        </w:tc>
        <w:tc>
          <w:tcPr>
            <w:tcW w:w="400" w:type="dxa"/>
            <w:shd w:val="clear" w:color="auto" w:fill="auto"/>
            <w:noWrap/>
            <w:vAlign w:val="bottom"/>
          </w:tcPr>
          <w:p w14:paraId="05BD7ABF" w14:textId="77777777" w:rsidR="00C50A95" w:rsidRPr="00D016EC" w:rsidRDefault="00C50A95" w:rsidP="00416506">
            <w:pPr>
              <w:pStyle w:val="tabletext11"/>
              <w:jc w:val="center"/>
              <w:rPr>
                <w:ins w:id="24198" w:author="Author"/>
              </w:rPr>
            </w:pPr>
            <w:ins w:id="24199" w:author="Author">
              <w:r w:rsidRPr="00D016EC">
                <w:t>0.80</w:t>
              </w:r>
            </w:ins>
          </w:p>
        </w:tc>
        <w:tc>
          <w:tcPr>
            <w:tcW w:w="400" w:type="dxa"/>
            <w:shd w:val="clear" w:color="auto" w:fill="auto"/>
            <w:noWrap/>
            <w:vAlign w:val="bottom"/>
          </w:tcPr>
          <w:p w14:paraId="511A9FC4" w14:textId="77777777" w:rsidR="00C50A95" w:rsidRPr="00D016EC" w:rsidRDefault="00C50A95" w:rsidP="00416506">
            <w:pPr>
              <w:pStyle w:val="tabletext11"/>
              <w:jc w:val="center"/>
              <w:rPr>
                <w:ins w:id="24200" w:author="Author"/>
              </w:rPr>
            </w:pPr>
            <w:ins w:id="24201" w:author="Author">
              <w:r w:rsidRPr="00D016EC">
                <w:t>0.77</w:t>
              </w:r>
            </w:ins>
          </w:p>
        </w:tc>
        <w:tc>
          <w:tcPr>
            <w:tcW w:w="400" w:type="dxa"/>
            <w:shd w:val="clear" w:color="auto" w:fill="auto"/>
            <w:noWrap/>
            <w:vAlign w:val="bottom"/>
          </w:tcPr>
          <w:p w14:paraId="05700CC1" w14:textId="77777777" w:rsidR="00C50A95" w:rsidRPr="00D016EC" w:rsidRDefault="00C50A95" w:rsidP="00416506">
            <w:pPr>
              <w:pStyle w:val="tabletext11"/>
              <w:jc w:val="center"/>
              <w:rPr>
                <w:ins w:id="24202" w:author="Author"/>
              </w:rPr>
            </w:pPr>
            <w:ins w:id="24203" w:author="Author">
              <w:r w:rsidRPr="00D016EC">
                <w:t>0.74</w:t>
              </w:r>
            </w:ins>
          </w:p>
        </w:tc>
        <w:tc>
          <w:tcPr>
            <w:tcW w:w="400" w:type="dxa"/>
            <w:shd w:val="clear" w:color="auto" w:fill="auto"/>
            <w:noWrap/>
            <w:vAlign w:val="bottom"/>
          </w:tcPr>
          <w:p w14:paraId="36A606D4" w14:textId="77777777" w:rsidR="00C50A95" w:rsidRPr="00D016EC" w:rsidRDefault="00C50A95" w:rsidP="00416506">
            <w:pPr>
              <w:pStyle w:val="tabletext11"/>
              <w:jc w:val="center"/>
              <w:rPr>
                <w:ins w:id="24204" w:author="Author"/>
              </w:rPr>
            </w:pPr>
            <w:ins w:id="24205" w:author="Author">
              <w:r w:rsidRPr="00D016EC">
                <w:t>0.71</w:t>
              </w:r>
            </w:ins>
          </w:p>
        </w:tc>
        <w:tc>
          <w:tcPr>
            <w:tcW w:w="400" w:type="dxa"/>
            <w:shd w:val="clear" w:color="auto" w:fill="auto"/>
            <w:noWrap/>
            <w:vAlign w:val="bottom"/>
          </w:tcPr>
          <w:p w14:paraId="1A60CE22" w14:textId="77777777" w:rsidR="00C50A95" w:rsidRPr="00D016EC" w:rsidRDefault="00C50A95" w:rsidP="00416506">
            <w:pPr>
              <w:pStyle w:val="tabletext11"/>
              <w:jc w:val="center"/>
              <w:rPr>
                <w:ins w:id="24206" w:author="Author"/>
              </w:rPr>
            </w:pPr>
            <w:ins w:id="24207" w:author="Author">
              <w:r w:rsidRPr="00D016EC">
                <w:t>0.68</w:t>
              </w:r>
            </w:ins>
          </w:p>
        </w:tc>
        <w:tc>
          <w:tcPr>
            <w:tcW w:w="400" w:type="dxa"/>
            <w:shd w:val="clear" w:color="auto" w:fill="auto"/>
            <w:noWrap/>
            <w:vAlign w:val="bottom"/>
          </w:tcPr>
          <w:p w14:paraId="0ED09D09" w14:textId="77777777" w:rsidR="00C50A95" w:rsidRPr="00D016EC" w:rsidRDefault="00C50A95" w:rsidP="00416506">
            <w:pPr>
              <w:pStyle w:val="tabletext11"/>
              <w:jc w:val="center"/>
              <w:rPr>
                <w:ins w:id="24208" w:author="Author"/>
              </w:rPr>
            </w:pPr>
            <w:ins w:id="24209" w:author="Author">
              <w:r w:rsidRPr="00D016EC">
                <w:t>0.65</w:t>
              </w:r>
            </w:ins>
          </w:p>
        </w:tc>
        <w:tc>
          <w:tcPr>
            <w:tcW w:w="400" w:type="dxa"/>
            <w:shd w:val="clear" w:color="auto" w:fill="auto"/>
            <w:noWrap/>
            <w:vAlign w:val="bottom"/>
          </w:tcPr>
          <w:p w14:paraId="74251BF6" w14:textId="77777777" w:rsidR="00C50A95" w:rsidRPr="00D016EC" w:rsidRDefault="00C50A95" w:rsidP="00416506">
            <w:pPr>
              <w:pStyle w:val="tabletext11"/>
              <w:jc w:val="center"/>
              <w:rPr>
                <w:ins w:id="24210" w:author="Author"/>
              </w:rPr>
            </w:pPr>
            <w:ins w:id="24211" w:author="Author">
              <w:r w:rsidRPr="00D016EC">
                <w:t>0.63</w:t>
              </w:r>
            </w:ins>
          </w:p>
        </w:tc>
        <w:tc>
          <w:tcPr>
            <w:tcW w:w="400" w:type="dxa"/>
            <w:shd w:val="clear" w:color="auto" w:fill="auto"/>
            <w:noWrap/>
            <w:vAlign w:val="bottom"/>
          </w:tcPr>
          <w:p w14:paraId="4EAEA753" w14:textId="77777777" w:rsidR="00C50A95" w:rsidRPr="00D016EC" w:rsidRDefault="00C50A95" w:rsidP="00416506">
            <w:pPr>
              <w:pStyle w:val="tabletext11"/>
              <w:jc w:val="center"/>
              <w:rPr>
                <w:ins w:id="24212" w:author="Author"/>
              </w:rPr>
            </w:pPr>
            <w:ins w:id="24213" w:author="Author">
              <w:r w:rsidRPr="00D016EC">
                <w:t>0.60</w:t>
              </w:r>
            </w:ins>
          </w:p>
        </w:tc>
        <w:tc>
          <w:tcPr>
            <w:tcW w:w="400" w:type="dxa"/>
            <w:shd w:val="clear" w:color="auto" w:fill="auto"/>
            <w:noWrap/>
            <w:vAlign w:val="bottom"/>
          </w:tcPr>
          <w:p w14:paraId="1D55F7D7" w14:textId="77777777" w:rsidR="00C50A95" w:rsidRPr="00D016EC" w:rsidRDefault="00C50A95" w:rsidP="00416506">
            <w:pPr>
              <w:pStyle w:val="tabletext11"/>
              <w:jc w:val="center"/>
              <w:rPr>
                <w:ins w:id="24214" w:author="Author"/>
              </w:rPr>
            </w:pPr>
            <w:ins w:id="24215" w:author="Author">
              <w:r w:rsidRPr="00D016EC">
                <w:t>0.58</w:t>
              </w:r>
            </w:ins>
          </w:p>
        </w:tc>
        <w:tc>
          <w:tcPr>
            <w:tcW w:w="400" w:type="dxa"/>
            <w:shd w:val="clear" w:color="auto" w:fill="auto"/>
            <w:noWrap/>
            <w:vAlign w:val="bottom"/>
          </w:tcPr>
          <w:p w14:paraId="0611C109" w14:textId="77777777" w:rsidR="00C50A95" w:rsidRPr="00D016EC" w:rsidRDefault="00C50A95" w:rsidP="00416506">
            <w:pPr>
              <w:pStyle w:val="tabletext11"/>
              <w:jc w:val="center"/>
              <w:rPr>
                <w:ins w:id="24216" w:author="Author"/>
              </w:rPr>
            </w:pPr>
            <w:ins w:id="24217" w:author="Author">
              <w:r w:rsidRPr="00D016EC">
                <w:t>0.55</w:t>
              </w:r>
            </w:ins>
          </w:p>
        </w:tc>
        <w:tc>
          <w:tcPr>
            <w:tcW w:w="400" w:type="dxa"/>
            <w:shd w:val="clear" w:color="auto" w:fill="auto"/>
            <w:noWrap/>
            <w:vAlign w:val="bottom"/>
          </w:tcPr>
          <w:p w14:paraId="72272625" w14:textId="77777777" w:rsidR="00C50A95" w:rsidRPr="00D016EC" w:rsidRDefault="00C50A95" w:rsidP="00416506">
            <w:pPr>
              <w:pStyle w:val="tabletext11"/>
              <w:jc w:val="center"/>
              <w:rPr>
                <w:ins w:id="24218" w:author="Author"/>
              </w:rPr>
            </w:pPr>
            <w:ins w:id="24219" w:author="Author">
              <w:r w:rsidRPr="00D016EC">
                <w:t>0.53</w:t>
              </w:r>
            </w:ins>
          </w:p>
        </w:tc>
        <w:tc>
          <w:tcPr>
            <w:tcW w:w="400" w:type="dxa"/>
            <w:shd w:val="clear" w:color="auto" w:fill="auto"/>
            <w:noWrap/>
            <w:vAlign w:val="bottom"/>
          </w:tcPr>
          <w:p w14:paraId="62EF5C44" w14:textId="77777777" w:rsidR="00C50A95" w:rsidRPr="00D016EC" w:rsidRDefault="00C50A95" w:rsidP="00416506">
            <w:pPr>
              <w:pStyle w:val="tabletext11"/>
              <w:jc w:val="center"/>
              <w:rPr>
                <w:ins w:id="24220" w:author="Author"/>
              </w:rPr>
            </w:pPr>
            <w:ins w:id="24221" w:author="Author">
              <w:r w:rsidRPr="00D016EC">
                <w:t>0.51</w:t>
              </w:r>
            </w:ins>
          </w:p>
        </w:tc>
        <w:tc>
          <w:tcPr>
            <w:tcW w:w="440" w:type="dxa"/>
            <w:shd w:val="clear" w:color="auto" w:fill="auto"/>
            <w:noWrap/>
            <w:vAlign w:val="bottom"/>
          </w:tcPr>
          <w:p w14:paraId="13B37C3D" w14:textId="77777777" w:rsidR="00C50A95" w:rsidRPr="00D016EC" w:rsidRDefault="00C50A95" w:rsidP="00416506">
            <w:pPr>
              <w:pStyle w:val="tabletext11"/>
              <w:jc w:val="center"/>
              <w:rPr>
                <w:ins w:id="24222" w:author="Author"/>
              </w:rPr>
            </w:pPr>
            <w:ins w:id="24223" w:author="Author">
              <w:r w:rsidRPr="00D016EC">
                <w:t>0.49</w:t>
              </w:r>
            </w:ins>
          </w:p>
        </w:tc>
        <w:tc>
          <w:tcPr>
            <w:tcW w:w="400" w:type="dxa"/>
            <w:shd w:val="clear" w:color="auto" w:fill="auto"/>
            <w:noWrap/>
            <w:vAlign w:val="bottom"/>
          </w:tcPr>
          <w:p w14:paraId="67B1FA56" w14:textId="77777777" w:rsidR="00C50A95" w:rsidRPr="00D016EC" w:rsidRDefault="00C50A95" w:rsidP="00416506">
            <w:pPr>
              <w:pStyle w:val="tabletext11"/>
              <w:jc w:val="center"/>
              <w:rPr>
                <w:ins w:id="24224" w:author="Author"/>
              </w:rPr>
            </w:pPr>
            <w:ins w:id="24225" w:author="Author">
              <w:r w:rsidRPr="00D016EC">
                <w:t>0.47</w:t>
              </w:r>
            </w:ins>
          </w:p>
        </w:tc>
        <w:tc>
          <w:tcPr>
            <w:tcW w:w="400" w:type="dxa"/>
            <w:shd w:val="clear" w:color="auto" w:fill="auto"/>
            <w:noWrap/>
            <w:vAlign w:val="bottom"/>
          </w:tcPr>
          <w:p w14:paraId="31DDAEB4" w14:textId="77777777" w:rsidR="00C50A95" w:rsidRPr="00D016EC" w:rsidRDefault="00C50A95" w:rsidP="00416506">
            <w:pPr>
              <w:pStyle w:val="tabletext11"/>
              <w:jc w:val="center"/>
              <w:rPr>
                <w:ins w:id="24226" w:author="Author"/>
              </w:rPr>
            </w:pPr>
            <w:ins w:id="24227" w:author="Author">
              <w:r w:rsidRPr="00D016EC">
                <w:t>0.45</w:t>
              </w:r>
            </w:ins>
          </w:p>
        </w:tc>
        <w:tc>
          <w:tcPr>
            <w:tcW w:w="400" w:type="dxa"/>
            <w:shd w:val="clear" w:color="auto" w:fill="auto"/>
            <w:noWrap/>
            <w:vAlign w:val="bottom"/>
          </w:tcPr>
          <w:p w14:paraId="2083F3BA" w14:textId="77777777" w:rsidR="00C50A95" w:rsidRPr="00D016EC" w:rsidRDefault="00C50A95" w:rsidP="00416506">
            <w:pPr>
              <w:pStyle w:val="tabletext11"/>
              <w:jc w:val="center"/>
              <w:rPr>
                <w:ins w:id="24228" w:author="Author"/>
              </w:rPr>
            </w:pPr>
            <w:ins w:id="24229" w:author="Author">
              <w:r w:rsidRPr="00D016EC">
                <w:t>0.43</w:t>
              </w:r>
            </w:ins>
          </w:p>
        </w:tc>
        <w:tc>
          <w:tcPr>
            <w:tcW w:w="400" w:type="dxa"/>
            <w:shd w:val="clear" w:color="auto" w:fill="auto"/>
            <w:noWrap/>
            <w:vAlign w:val="bottom"/>
          </w:tcPr>
          <w:p w14:paraId="0129F33A" w14:textId="77777777" w:rsidR="00C50A95" w:rsidRPr="00D016EC" w:rsidRDefault="00C50A95" w:rsidP="00416506">
            <w:pPr>
              <w:pStyle w:val="tabletext11"/>
              <w:jc w:val="center"/>
              <w:rPr>
                <w:ins w:id="24230" w:author="Author"/>
              </w:rPr>
            </w:pPr>
            <w:ins w:id="24231" w:author="Author">
              <w:r w:rsidRPr="00D016EC">
                <w:t>0.42</w:t>
              </w:r>
            </w:ins>
          </w:p>
        </w:tc>
        <w:tc>
          <w:tcPr>
            <w:tcW w:w="460" w:type="dxa"/>
            <w:shd w:val="clear" w:color="auto" w:fill="auto"/>
            <w:noWrap/>
            <w:vAlign w:val="bottom"/>
          </w:tcPr>
          <w:p w14:paraId="4164A494" w14:textId="77777777" w:rsidR="00C50A95" w:rsidRPr="00D016EC" w:rsidRDefault="00C50A95" w:rsidP="00416506">
            <w:pPr>
              <w:pStyle w:val="tabletext11"/>
              <w:jc w:val="center"/>
              <w:rPr>
                <w:ins w:id="24232" w:author="Author"/>
              </w:rPr>
            </w:pPr>
            <w:ins w:id="24233" w:author="Author">
              <w:r w:rsidRPr="00D016EC">
                <w:t>0.40</w:t>
              </w:r>
            </w:ins>
          </w:p>
        </w:tc>
      </w:tr>
      <w:tr w:rsidR="00C50A95" w:rsidRPr="00D016EC" w14:paraId="358273A3" w14:textId="77777777" w:rsidTr="00416506">
        <w:trPr>
          <w:trHeight w:val="190"/>
          <w:ins w:id="24234" w:author="Author"/>
        </w:trPr>
        <w:tc>
          <w:tcPr>
            <w:tcW w:w="200" w:type="dxa"/>
            <w:tcBorders>
              <w:right w:val="nil"/>
            </w:tcBorders>
            <w:shd w:val="clear" w:color="auto" w:fill="auto"/>
            <w:vAlign w:val="bottom"/>
          </w:tcPr>
          <w:p w14:paraId="2A652D6E" w14:textId="77777777" w:rsidR="00C50A95" w:rsidRPr="00D016EC" w:rsidRDefault="00C50A95" w:rsidP="00416506">
            <w:pPr>
              <w:pStyle w:val="tabletext11"/>
              <w:jc w:val="right"/>
              <w:rPr>
                <w:ins w:id="24235" w:author="Author"/>
              </w:rPr>
            </w:pPr>
          </w:p>
        </w:tc>
        <w:tc>
          <w:tcPr>
            <w:tcW w:w="1580" w:type="dxa"/>
            <w:tcBorders>
              <w:left w:val="nil"/>
            </w:tcBorders>
            <w:shd w:val="clear" w:color="auto" w:fill="auto"/>
            <w:vAlign w:val="bottom"/>
          </w:tcPr>
          <w:p w14:paraId="068C9EB2" w14:textId="77777777" w:rsidR="00C50A95" w:rsidRPr="00D016EC" w:rsidRDefault="00C50A95" w:rsidP="00416506">
            <w:pPr>
              <w:pStyle w:val="tabletext11"/>
              <w:tabs>
                <w:tab w:val="decimal" w:pos="640"/>
              </w:tabs>
              <w:rPr>
                <w:ins w:id="24236" w:author="Author"/>
              </w:rPr>
            </w:pPr>
            <w:ins w:id="24237" w:author="Author">
              <w:r w:rsidRPr="00D016EC">
                <w:t>45,000 to 49,999</w:t>
              </w:r>
            </w:ins>
          </w:p>
        </w:tc>
        <w:tc>
          <w:tcPr>
            <w:tcW w:w="680" w:type="dxa"/>
            <w:shd w:val="clear" w:color="auto" w:fill="auto"/>
            <w:noWrap/>
            <w:vAlign w:val="bottom"/>
          </w:tcPr>
          <w:p w14:paraId="5BB0BBF3" w14:textId="77777777" w:rsidR="00C50A95" w:rsidRPr="00D016EC" w:rsidRDefault="00C50A95" w:rsidP="00416506">
            <w:pPr>
              <w:pStyle w:val="tabletext11"/>
              <w:jc w:val="center"/>
              <w:rPr>
                <w:ins w:id="24238" w:author="Author"/>
              </w:rPr>
            </w:pPr>
            <w:ins w:id="24239" w:author="Author">
              <w:r w:rsidRPr="00D016EC">
                <w:t>1.33</w:t>
              </w:r>
            </w:ins>
          </w:p>
        </w:tc>
        <w:tc>
          <w:tcPr>
            <w:tcW w:w="900" w:type="dxa"/>
            <w:shd w:val="clear" w:color="auto" w:fill="auto"/>
            <w:noWrap/>
            <w:vAlign w:val="bottom"/>
          </w:tcPr>
          <w:p w14:paraId="26273657" w14:textId="77777777" w:rsidR="00C50A95" w:rsidRPr="00D016EC" w:rsidRDefault="00C50A95" w:rsidP="00416506">
            <w:pPr>
              <w:pStyle w:val="tabletext11"/>
              <w:jc w:val="center"/>
              <w:rPr>
                <w:ins w:id="24240" w:author="Author"/>
              </w:rPr>
            </w:pPr>
            <w:ins w:id="24241" w:author="Author">
              <w:r w:rsidRPr="00D016EC">
                <w:t>1.33</w:t>
              </w:r>
            </w:ins>
          </w:p>
        </w:tc>
        <w:tc>
          <w:tcPr>
            <w:tcW w:w="400" w:type="dxa"/>
            <w:shd w:val="clear" w:color="auto" w:fill="auto"/>
            <w:noWrap/>
            <w:vAlign w:val="bottom"/>
          </w:tcPr>
          <w:p w14:paraId="495C7202" w14:textId="77777777" w:rsidR="00C50A95" w:rsidRPr="00D016EC" w:rsidRDefault="00C50A95" w:rsidP="00416506">
            <w:pPr>
              <w:pStyle w:val="tabletext11"/>
              <w:jc w:val="center"/>
              <w:rPr>
                <w:ins w:id="24242" w:author="Author"/>
              </w:rPr>
            </w:pPr>
            <w:ins w:id="24243" w:author="Author">
              <w:r w:rsidRPr="00D016EC">
                <w:t>1.33</w:t>
              </w:r>
            </w:ins>
          </w:p>
        </w:tc>
        <w:tc>
          <w:tcPr>
            <w:tcW w:w="400" w:type="dxa"/>
            <w:shd w:val="clear" w:color="auto" w:fill="auto"/>
            <w:noWrap/>
            <w:vAlign w:val="bottom"/>
          </w:tcPr>
          <w:p w14:paraId="7A8E9EB9" w14:textId="77777777" w:rsidR="00C50A95" w:rsidRPr="00D016EC" w:rsidRDefault="00C50A95" w:rsidP="00416506">
            <w:pPr>
              <w:pStyle w:val="tabletext11"/>
              <w:jc w:val="center"/>
              <w:rPr>
                <w:ins w:id="24244" w:author="Author"/>
              </w:rPr>
            </w:pPr>
            <w:ins w:id="24245" w:author="Author">
              <w:r w:rsidRPr="00D016EC">
                <w:t>1.27</w:t>
              </w:r>
            </w:ins>
          </w:p>
        </w:tc>
        <w:tc>
          <w:tcPr>
            <w:tcW w:w="400" w:type="dxa"/>
            <w:shd w:val="clear" w:color="auto" w:fill="auto"/>
            <w:noWrap/>
            <w:vAlign w:val="bottom"/>
          </w:tcPr>
          <w:p w14:paraId="4C6C23E8" w14:textId="77777777" w:rsidR="00C50A95" w:rsidRPr="00D016EC" w:rsidRDefault="00C50A95" w:rsidP="00416506">
            <w:pPr>
              <w:pStyle w:val="tabletext11"/>
              <w:jc w:val="center"/>
              <w:rPr>
                <w:ins w:id="24246" w:author="Author"/>
              </w:rPr>
            </w:pPr>
            <w:ins w:id="24247" w:author="Author">
              <w:r w:rsidRPr="00D016EC">
                <w:t>1.21</w:t>
              </w:r>
            </w:ins>
          </w:p>
        </w:tc>
        <w:tc>
          <w:tcPr>
            <w:tcW w:w="400" w:type="dxa"/>
            <w:shd w:val="clear" w:color="auto" w:fill="auto"/>
            <w:noWrap/>
            <w:vAlign w:val="bottom"/>
          </w:tcPr>
          <w:p w14:paraId="6BAA4921" w14:textId="77777777" w:rsidR="00C50A95" w:rsidRPr="00D016EC" w:rsidRDefault="00C50A95" w:rsidP="00416506">
            <w:pPr>
              <w:pStyle w:val="tabletext11"/>
              <w:jc w:val="center"/>
              <w:rPr>
                <w:ins w:id="24248" w:author="Author"/>
              </w:rPr>
            </w:pPr>
            <w:ins w:id="24249" w:author="Author">
              <w:r w:rsidRPr="00D016EC">
                <w:t>1.09</w:t>
              </w:r>
            </w:ins>
          </w:p>
        </w:tc>
        <w:tc>
          <w:tcPr>
            <w:tcW w:w="400" w:type="dxa"/>
            <w:shd w:val="clear" w:color="auto" w:fill="auto"/>
            <w:noWrap/>
            <w:vAlign w:val="bottom"/>
          </w:tcPr>
          <w:p w14:paraId="7EC46C9F" w14:textId="77777777" w:rsidR="00C50A95" w:rsidRPr="00D016EC" w:rsidRDefault="00C50A95" w:rsidP="00416506">
            <w:pPr>
              <w:pStyle w:val="tabletext11"/>
              <w:jc w:val="center"/>
              <w:rPr>
                <w:ins w:id="24250" w:author="Author"/>
              </w:rPr>
            </w:pPr>
            <w:ins w:id="24251" w:author="Author">
              <w:r w:rsidRPr="00D016EC">
                <w:t>1.04</w:t>
              </w:r>
            </w:ins>
          </w:p>
        </w:tc>
        <w:tc>
          <w:tcPr>
            <w:tcW w:w="400" w:type="dxa"/>
            <w:shd w:val="clear" w:color="auto" w:fill="auto"/>
            <w:noWrap/>
            <w:vAlign w:val="bottom"/>
          </w:tcPr>
          <w:p w14:paraId="508816DB" w14:textId="77777777" w:rsidR="00C50A95" w:rsidRPr="00D016EC" w:rsidRDefault="00C50A95" w:rsidP="00416506">
            <w:pPr>
              <w:pStyle w:val="tabletext11"/>
              <w:jc w:val="center"/>
              <w:rPr>
                <w:ins w:id="24252" w:author="Author"/>
              </w:rPr>
            </w:pPr>
            <w:ins w:id="24253" w:author="Author">
              <w:r w:rsidRPr="00D016EC">
                <w:t>0.99</w:t>
              </w:r>
            </w:ins>
          </w:p>
        </w:tc>
        <w:tc>
          <w:tcPr>
            <w:tcW w:w="400" w:type="dxa"/>
            <w:shd w:val="clear" w:color="auto" w:fill="auto"/>
            <w:noWrap/>
            <w:vAlign w:val="bottom"/>
          </w:tcPr>
          <w:p w14:paraId="0FE1BC95" w14:textId="77777777" w:rsidR="00C50A95" w:rsidRPr="00D016EC" w:rsidRDefault="00C50A95" w:rsidP="00416506">
            <w:pPr>
              <w:pStyle w:val="tabletext11"/>
              <w:jc w:val="center"/>
              <w:rPr>
                <w:ins w:id="24254" w:author="Author"/>
              </w:rPr>
            </w:pPr>
            <w:ins w:id="24255" w:author="Author">
              <w:r w:rsidRPr="00D016EC">
                <w:t>0.94</w:t>
              </w:r>
            </w:ins>
          </w:p>
        </w:tc>
        <w:tc>
          <w:tcPr>
            <w:tcW w:w="400" w:type="dxa"/>
            <w:shd w:val="clear" w:color="auto" w:fill="auto"/>
            <w:noWrap/>
            <w:vAlign w:val="bottom"/>
          </w:tcPr>
          <w:p w14:paraId="620C5E9E" w14:textId="77777777" w:rsidR="00C50A95" w:rsidRPr="00D016EC" w:rsidRDefault="00C50A95" w:rsidP="00416506">
            <w:pPr>
              <w:pStyle w:val="tabletext11"/>
              <w:jc w:val="center"/>
              <w:rPr>
                <w:ins w:id="24256" w:author="Author"/>
              </w:rPr>
            </w:pPr>
            <w:ins w:id="24257" w:author="Author">
              <w:r w:rsidRPr="00D016EC">
                <w:t>0.89</w:t>
              </w:r>
            </w:ins>
          </w:p>
        </w:tc>
        <w:tc>
          <w:tcPr>
            <w:tcW w:w="400" w:type="dxa"/>
            <w:shd w:val="clear" w:color="auto" w:fill="auto"/>
            <w:noWrap/>
            <w:vAlign w:val="bottom"/>
          </w:tcPr>
          <w:p w14:paraId="0F96BFF9" w14:textId="77777777" w:rsidR="00C50A95" w:rsidRPr="00D016EC" w:rsidRDefault="00C50A95" w:rsidP="00416506">
            <w:pPr>
              <w:pStyle w:val="tabletext11"/>
              <w:jc w:val="center"/>
              <w:rPr>
                <w:ins w:id="24258" w:author="Author"/>
              </w:rPr>
            </w:pPr>
            <w:ins w:id="24259" w:author="Author">
              <w:r w:rsidRPr="00D016EC">
                <w:t>0.84</w:t>
              </w:r>
            </w:ins>
          </w:p>
        </w:tc>
        <w:tc>
          <w:tcPr>
            <w:tcW w:w="400" w:type="dxa"/>
            <w:shd w:val="clear" w:color="auto" w:fill="auto"/>
            <w:noWrap/>
            <w:vAlign w:val="bottom"/>
          </w:tcPr>
          <w:p w14:paraId="254F6E81" w14:textId="77777777" w:rsidR="00C50A95" w:rsidRPr="00D016EC" w:rsidRDefault="00C50A95" w:rsidP="00416506">
            <w:pPr>
              <w:pStyle w:val="tabletext11"/>
              <w:jc w:val="center"/>
              <w:rPr>
                <w:ins w:id="24260" w:author="Author"/>
              </w:rPr>
            </w:pPr>
            <w:ins w:id="24261" w:author="Author">
              <w:r w:rsidRPr="00D016EC">
                <w:t>0.80</w:t>
              </w:r>
            </w:ins>
          </w:p>
        </w:tc>
        <w:tc>
          <w:tcPr>
            <w:tcW w:w="400" w:type="dxa"/>
            <w:shd w:val="clear" w:color="auto" w:fill="auto"/>
            <w:noWrap/>
            <w:vAlign w:val="bottom"/>
          </w:tcPr>
          <w:p w14:paraId="734F036E" w14:textId="77777777" w:rsidR="00C50A95" w:rsidRPr="00D016EC" w:rsidRDefault="00C50A95" w:rsidP="00416506">
            <w:pPr>
              <w:pStyle w:val="tabletext11"/>
              <w:jc w:val="center"/>
              <w:rPr>
                <w:ins w:id="24262" w:author="Author"/>
              </w:rPr>
            </w:pPr>
            <w:ins w:id="24263" w:author="Author">
              <w:r w:rsidRPr="00D016EC">
                <w:t>0.77</w:t>
              </w:r>
            </w:ins>
          </w:p>
        </w:tc>
        <w:tc>
          <w:tcPr>
            <w:tcW w:w="400" w:type="dxa"/>
            <w:shd w:val="clear" w:color="auto" w:fill="auto"/>
            <w:noWrap/>
            <w:vAlign w:val="bottom"/>
          </w:tcPr>
          <w:p w14:paraId="3943987C" w14:textId="77777777" w:rsidR="00C50A95" w:rsidRPr="00D016EC" w:rsidRDefault="00C50A95" w:rsidP="00416506">
            <w:pPr>
              <w:pStyle w:val="tabletext11"/>
              <w:jc w:val="center"/>
              <w:rPr>
                <w:ins w:id="24264" w:author="Author"/>
              </w:rPr>
            </w:pPr>
            <w:ins w:id="24265" w:author="Author">
              <w:r w:rsidRPr="00D016EC">
                <w:t>0.74</w:t>
              </w:r>
            </w:ins>
          </w:p>
        </w:tc>
        <w:tc>
          <w:tcPr>
            <w:tcW w:w="400" w:type="dxa"/>
            <w:shd w:val="clear" w:color="auto" w:fill="auto"/>
            <w:noWrap/>
            <w:vAlign w:val="bottom"/>
          </w:tcPr>
          <w:p w14:paraId="713D9AE5" w14:textId="77777777" w:rsidR="00C50A95" w:rsidRPr="00D016EC" w:rsidRDefault="00C50A95" w:rsidP="00416506">
            <w:pPr>
              <w:pStyle w:val="tabletext11"/>
              <w:jc w:val="center"/>
              <w:rPr>
                <w:ins w:id="24266" w:author="Author"/>
              </w:rPr>
            </w:pPr>
            <w:ins w:id="24267" w:author="Author">
              <w:r w:rsidRPr="00D016EC">
                <w:t>0.71</w:t>
              </w:r>
            </w:ins>
          </w:p>
        </w:tc>
        <w:tc>
          <w:tcPr>
            <w:tcW w:w="400" w:type="dxa"/>
            <w:shd w:val="clear" w:color="auto" w:fill="auto"/>
            <w:noWrap/>
            <w:vAlign w:val="bottom"/>
          </w:tcPr>
          <w:p w14:paraId="636C38D4" w14:textId="77777777" w:rsidR="00C50A95" w:rsidRPr="00D016EC" w:rsidRDefault="00C50A95" w:rsidP="00416506">
            <w:pPr>
              <w:pStyle w:val="tabletext11"/>
              <w:jc w:val="center"/>
              <w:rPr>
                <w:ins w:id="24268" w:author="Author"/>
              </w:rPr>
            </w:pPr>
            <w:ins w:id="24269" w:author="Author">
              <w:r w:rsidRPr="00D016EC">
                <w:t>0.68</w:t>
              </w:r>
            </w:ins>
          </w:p>
        </w:tc>
        <w:tc>
          <w:tcPr>
            <w:tcW w:w="400" w:type="dxa"/>
            <w:shd w:val="clear" w:color="auto" w:fill="auto"/>
            <w:noWrap/>
            <w:vAlign w:val="bottom"/>
          </w:tcPr>
          <w:p w14:paraId="49CCFDBF" w14:textId="77777777" w:rsidR="00C50A95" w:rsidRPr="00D016EC" w:rsidRDefault="00C50A95" w:rsidP="00416506">
            <w:pPr>
              <w:pStyle w:val="tabletext11"/>
              <w:jc w:val="center"/>
              <w:rPr>
                <w:ins w:id="24270" w:author="Author"/>
              </w:rPr>
            </w:pPr>
            <w:ins w:id="24271" w:author="Author">
              <w:r w:rsidRPr="00D016EC">
                <w:t>0.65</w:t>
              </w:r>
            </w:ins>
          </w:p>
        </w:tc>
        <w:tc>
          <w:tcPr>
            <w:tcW w:w="400" w:type="dxa"/>
            <w:shd w:val="clear" w:color="auto" w:fill="auto"/>
            <w:noWrap/>
            <w:vAlign w:val="bottom"/>
          </w:tcPr>
          <w:p w14:paraId="582F7555" w14:textId="77777777" w:rsidR="00C50A95" w:rsidRPr="00D016EC" w:rsidRDefault="00C50A95" w:rsidP="00416506">
            <w:pPr>
              <w:pStyle w:val="tabletext11"/>
              <w:jc w:val="center"/>
              <w:rPr>
                <w:ins w:id="24272" w:author="Author"/>
              </w:rPr>
            </w:pPr>
            <w:ins w:id="24273" w:author="Author">
              <w:r w:rsidRPr="00D016EC">
                <w:t>0.63</w:t>
              </w:r>
            </w:ins>
          </w:p>
        </w:tc>
        <w:tc>
          <w:tcPr>
            <w:tcW w:w="400" w:type="dxa"/>
            <w:shd w:val="clear" w:color="auto" w:fill="auto"/>
            <w:noWrap/>
            <w:vAlign w:val="bottom"/>
          </w:tcPr>
          <w:p w14:paraId="2FB51BC4" w14:textId="77777777" w:rsidR="00C50A95" w:rsidRPr="00D016EC" w:rsidRDefault="00C50A95" w:rsidP="00416506">
            <w:pPr>
              <w:pStyle w:val="tabletext11"/>
              <w:jc w:val="center"/>
              <w:rPr>
                <w:ins w:id="24274" w:author="Author"/>
              </w:rPr>
            </w:pPr>
            <w:ins w:id="24275" w:author="Author">
              <w:r w:rsidRPr="00D016EC">
                <w:t>0.60</w:t>
              </w:r>
            </w:ins>
          </w:p>
        </w:tc>
        <w:tc>
          <w:tcPr>
            <w:tcW w:w="400" w:type="dxa"/>
            <w:shd w:val="clear" w:color="auto" w:fill="auto"/>
            <w:noWrap/>
            <w:vAlign w:val="bottom"/>
          </w:tcPr>
          <w:p w14:paraId="51F6F888" w14:textId="77777777" w:rsidR="00C50A95" w:rsidRPr="00D016EC" w:rsidRDefault="00C50A95" w:rsidP="00416506">
            <w:pPr>
              <w:pStyle w:val="tabletext11"/>
              <w:jc w:val="center"/>
              <w:rPr>
                <w:ins w:id="24276" w:author="Author"/>
              </w:rPr>
            </w:pPr>
            <w:ins w:id="24277" w:author="Author">
              <w:r w:rsidRPr="00D016EC">
                <w:t>0.58</w:t>
              </w:r>
            </w:ins>
          </w:p>
        </w:tc>
        <w:tc>
          <w:tcPr>
            <w:tcW w:w="400" w:type="dxa"/>
            <w:shd w:val="clear" w:color="auto" w:fill="auto"/>
            <w:noWrap/>
            <w:vAlign w:val="bottom"/>
          </w:tcPr>
          <w:p w14:paraId="0AA95A71" w14:textId="77777777" w:rsidR="00C50A95" w:rsidRPr="00D016EC" w:rsidRDefault="00C50A95" w:rsidP="00416506">
            <w:pPr>
              <w:pStyle w:val="tabletext11"/>
              <w:jc w:val="center"/>
              <w:rPr>
                <w:ins w:id="24278" w:author="Author"/>
              </w:rPr>
            </w:pPr>
            <w:ins w:id="24279" w:author="Author">
              <w:r w:rsidRPr="00D016EC">
                <w:t>0.56</w:t>
              </w:r>
            </w:ins>
          </w:p>
        </w:tc>
        <w:tc>
          <w:tcPr>
            <w:tcW w:w="400" w:type="dxa"/>
            <w:shd w:val="clear" w:color="auto" w:fill="auto"/>
            <w:noWrap/>
            <w:vAlign w:val="bottom"/>
          </w:tcPr>
          <w:p w14:paraId="1DFF5D25" w14:textId="77777777" w:rsidR="00C50A95" w:rsidRPr="00D016EC" w:rsidRDefault="00C50A95" w:rsidP="00416506">
            <w:pPr>
              <w:pStyle w:val="tabletext11"/>
              <w:jc w:val="center"/>
              <w:rPr>
                <w:ins w:id="24280" w:author="Author"/>
              </w:rPr>
            </w:pPr>
            <w:ins w:id="24281" w:author="Author">
              <w:r w:rsidRPr="00D016EC">
                <w:t>0.53</w:t>
              </w:r>
            </w:ins>
          </w:p>
        </w:tc>
        <w:tc>
          <w:tcPr>
            <w:tcW w:w="440" w:type="dxa"/>
            <w:shd w:val="clear" w:color="auto" w:fill="auto"/>
            <w:noWrap/>
            <w:vAlign w:val="bottom"/>
          </w:tcPr>
          <w:p w14:paraId="68A521D7" w14:textId="77777777" w:rsidR="00C50A95" w:rsidRPr="00D016EC" w:rsidRDefault="00C50A95" w:rsidP="00416506">
            <w:pPr>
              <w:pStyle w:val="tabletext11"/>
              <w:jc w:val="center"/>
              <w:rPr>
                <w:ins w:id="24282" w:author="Author"/>
              </w:rPr>
            </w:pPr>
            <w:ins w:id="24283" w:author="Author">
              <w:r w:rsidRPr="00D016EC">
                <w:t>0.51</w:t>
              </w:r>
            </w:ins>
          </w:p>
        </w:tc>
        <w:tc>
          <w:tcPr>
            <w:tcW w:w="400" w:type="dxa"/>
            <w:shd w:val="clear" w:color="auto" w:fill="auto"/>
            <w:noWrap/>
            <w:vAlign w:val="bottom"/>
          </w:tcPr>
          <w:p w14:paraId="2210274C" w14:textId="77777777" w:rsidR="00C50A95" w:rsidRPr="00D016EC" w:rsidRDefault="00C50A95" w:rsidP="00416506">
            <w:pPr>
              <w:pStyle w:val="tabletext11"/>
              <w:jc w:val="center"/>
              <w:rPr>
                <w:ins w:id="24284" w:author="Author"/>
              </w:rPr>
            </w:pPr>
            <w:ins w:id="24285" w:author="Author">
              <w:r w:rsidRPr="00D016EC">
                <w:t>0.49</w:t>
              </w:r>
            </w:ins>
          </w:p>
        </w:tc>
        <w:tc>
          <w:tcPr>
            <w:tcW w:w="400" w:type="dxa"/>
            <w:shd w:val="clear" w:color="auto" w:fill="auto"/>
            <w:noWrap/>
            <w:vAlign w:val="bottom"/>
          </w:tcPr>
          <w:p w14:paraId="60C0618E" w14:textId="77777777" w:rsidR="00C50A95" w:rsidRPr="00D016EC" w:rsidRDefault="00C50A95" w:rsidP="00416506">
            <w:pPr>
              <w:pStyle w:val="tabletext11"/>
              <w:jc w:val="center"/>
              <w:rPr>
                <w:ins w:id="24286" w:author="Author"/>
              </w:rPr>
            </w:pPr>
            <w:ins w:id="24287" w:author="Author">
              <w:r w:rsidRPr="00D016EC">
                <w:t>0.47</w:t>
              </w:r>
            </w:ins>
          </w:p>
        </w:tc>
        <w:tc>
          <w:tcPr>
            <w:tcW w:w="400" w:type="dxa"/>
            <w:shd w:val="clear" w:color="auto" w:fill="auto"/>
            <w:noWrap/>
            <w:vAlign w:val="bottom"/>
          </w:tcPr>
          <w:p w14:paraId="4F6B6159" w14:textId="77777777" w:rsidR="00C50A95" w:rsidRPr="00D016EC" w:rsidRDefault="00C50A95" w:rsidP="00416506">
            <w:pPr>
              <w:pStyle w:val="tabletext11"/>
              <w:jc w:val="center"/>
              <w:rPr>
                <w:ins w:id="24288" w:author="Author"/>
              </w:rPr>
            </w:pPr>
            <w:ins w:id="24289" w:author="Author">
              <w:r w:rsidRPr="00D016EC">
                <w:t>0.45</w:t>
              </w:r>
            </w:ins>
          </w:p>
        </w:tc>
        <w:tc>
          <w:tcPr>
            <w:tcW w:w="400" w:type="dxa"/>
            <w:shd w:val="clear" w:color="auto" w:fill="auto"/>
            <w:noWrap/>
            <w:vAlign w:val="bottom"/>
          </w:tcPr>
          <w:p w14:paraId="65826839" w14:textId="77777777" w:rsidR="00C50A95" w:rsidRPr="00D016EC" w:rsidRDefault="00C50A95" w:rsidP="00416506">
            <w:pPr>
              <w:pStyle w:val="tabletext11"/>
              <w:jc w:val="center"/>
              <w:rPr>
                <w:ins w:id="24290" w:author="Author"/>
              </w:rPr>
            </w:pPr>
            <w:ins w:id="24291" w:author="Author">
              <w:r w:rsidRPr="00D016EC">
                <w:t>0.44</w:t>
              </w:r>
            </w:ins>
          </w:p>
        </w:tc>
        <w:tc>
          <w:tcPr>
            <w:tcW w:w="460" w:type="dxa"/>
            <w:shd w:val="clear" w:color="auto" w:fill="auto"/>
            <w:noWrap/>
            <w:vAlign w:val="bottom"/>
          </w:tcPr>
          <w:p w14:paraId="56E54B31" w14:textId="77777777" w:rsidR="00C50A95" w:rsidRPr="00D016EC" w:rsidRDefault="00C50A95" w:rsidP="00416506">
            <w:pPr>
              <w:pStyle w:val="tabletext11"/>
              <w:jc w:val="center"/>
              <w:rPr>
                <w:ins w:id="24292" w:author="Author"/>
              </w:rPr>
            </w:pPr>
            <w:ins w:id="24293" w:author="Author">
              <w:r w:rsidRPr="00D016EC">
                <w:t>0.42</w:t>
              </w:r>
            </w:ins>
          </w:p>
        </w:tc>
      </w:tr>
      <w:tr w:rsidR="00C50A95" w:rsidRPr="00D016EC" w14:paraId="690B35C7" w14:textId="77777777" w:rsidTr="00416506">
        <w:trPr>
          <w:trHeight w:val="190"/>
          <w:ins w:id="24294" w:author="Author"/>
        </w:trPr>
        <w:tc>
          <w:tcPr>
            <w:tcW w:w="200" w:type="dxa"/>
            <w:tcBorders>
              <w:right w:val="nil"/>
            </w:tcBorders>
            <w:shd w:val="clear" w:color="auto" w:fill="auto"/>
            <w:vAlign w:val="bottom"/>
          </w:tcPr>
          <w:p w14:paraId="689B1013" w14:textId="77777777" w:rsidR="00C50A95" w:rsidRPr="00D016EC" w:rsidRDefault="00C50A95" w:rsidP="00416506">
            <w:pPr>
              <w:pStyle w:val="tabletext11"/>
              <w:jc w:val="right"/>
              <w:rPr>
                <w:ins w:id="24295" w:author="Author"/>
              </w:rPr>
            </w:pPr>
          </w:p>
        </w:tc>
        <w:tc>
          <w:tcPr>
            <w:tcW w:w="1580" w:type="dxa"/>
            <w:tcBorders>
              <w:left w:val="nil"/>
            </w:tcBorders>
            <w:shd w:val="clear" w:color="auto" w:fill="auto"/>
            <w:vAlign w:val="bottom"/>
          </w:tcPr>
          <w:p w14:paraId="1FC49D45" w14:textId="77777777" w:rsidR="00C50A95" w:rsidRPr="00D016EC" w:rsidRDefault="00C50A95" w:rsidP="00416506">
            <w:pPr>
              <w:pStyle w:val="tabletext11"/>
              <w:tabs>
                <w:tab w:val="decimal" w:pos="640"/>
              </w:tabs>
              <w:rPr>
                <w:ins w:id="24296" w:author="Author"/>
              </w:rPr>
            </w:pPr>
            <w:ins w:id="24297" w:author="Author">
              <w:r w:rsidRPr="00D016EC">
                <w:t>50,000 to 54,999</w:t>
              </w:r>
            </w:ins>
          </w:p>
        </w:tc>
        <w:tc>
          <w:tcPr>
            <w:tcW w:w="680" w:type="dxa"/>
            <w:shd w:val="clear" w:color="auto" w:fill="auto"/>
            <w:noWrap/>
            <w:vAlign w:val="bottom"/>
          </w:tcPr>
          <w:p w14:paraId="54D216EA" w14:textId="77777777" w:rsidR="00C50A95" w:rsidRPr="00D016EC" w:rsidRDefault="00C50A95" w:rsidP="00416506">
            <w:pPr>
              <w:pStyle w:val="tabletext11"/>
              <w:jc w:val="center"/>
              <w:rPr>
                <w:ins w:id="24298" w:author="Author"/>
              </w:rPr>
            </w:pPr>
            <w:ins w:id="24299" w:author="Author">
              <w:r w:rsidRPr="00D016EC">
                <w:t>1.38</w:t>
              </w:r>
            </w:ins>
          </w:p>
        </w:tc>
        <w:tc>
          <w:tcPr>
            <w:tcW w:w="900" w:type="dxa"/>
            <w:shd w:val="clear" w:color="auto" w:fill="auto"/>
            <w:noWrap/>
            <w:vAlign w:val="bottom"/>
          </w:tcPr>
          <w:p w14:paraId="1AC5E75A" w14:textId="77777777" w:rsidR="00C50A95" w:rsidRPr="00D016EC" w:rsidRDefault="00C50A95" w:rsidP="00416506">
            <w:pPr>
              <w:pStyle w:val="tabletext11"/>
              <w:jc w:val="center"/>
              <w:rPr>
                <w:ins w:id="24300" w:author="Author"/>
              </w:rPr>
            </w:pPr>
            <w:ins w:id="24301" w:author="Author">
              <w:r w:rsidRPr="00D016EC">
                <w:t>1.38</w:t>
              </w:r>
            </w:ins>
          </w:p>
        </w:tc>
        <w:tc>
          <w:tcPr>
            <w:tcW w:w="400" w:type="dxa"/>
            <w:shd w:val="clear" w:color="auto" w:fill="auto"/>
            <w:noWrap/>
            <w:vAlign w:val="bottom"/>
          </w:tcPr>
          <w:p w14:paraId="35492117" w14:textId="77777777" w:rsidR="00C50A95" w:rsidRPr="00D016EC" w:rsidRDefault="00C50A95" w:rsidP="00416506">
            <w:pPr>
              <w:pStyle w:val="tabletext11"/>
              <w:jc w:val="center"/>
              <w:rPr>
                <w:ins w:id="24302" w:author="Author"/>
              </w:rPr>
            </w:pPr>
            <w:ins w:id="24303" w:author="Author">
              <w:r w:rsidRPr="00D016EC">
                <w:t>1.38</w:t>
              </w:r>
            </w:ins>
          </w:p>
        </w:tc>
        <w:tc>
          <w:tcPr>
            <w:tcW w:w="400" w:type="dxa"/>
            <w:shd w:val="clear" w:color="auto" w:fill="auto"/>
            <w:noWrap/>
            <w:vAlign w:val="bottom"/>
          </w:tcPr>
          <w:p w14:paraId="51874E70" w14:textId="77777777" w:rsidR="00C50A95" w:rsidRPr="00D016EC" w:rsidRDefault="00C50A95" w:rsidP="00416506">
            <w:pPr>
              <w:pStyle w:val="tabletext11"/>
              <w:jc w:val="center"/>
              <w:rPr>
                <w:ins w:id="24304" w:author="Author"/>
              </w:rPr>
            </w:pPr>
            <w:ins w:id="24305" w:author="Author">
              <w:r w:rsidRPr="00D016EC">
                <w:t>1.32</w:t>
              </w:r>
            </w:ins>
          </w:p>
        </w:tc>
        <w:tc>
          <w:tcPr>
            <w:tcW w:w="400" w:type="dxa"/>
            <w:shd w:val="clear" w:color="auto" w:fill="auto"/>
            <w:noWrap/>
            <w:vAlign w:val="bottom"/>
          </w:tcPr>
          <w:p w14:paraId="4ED90BC8" w14:textId="77777777" w:rsidR="00C50A95" w:rsidRPr="00D016EC" w:rsidRDefault="00C50A95" w:rsidP="00416506">
            <w:pPr>
              <w:pStyle w:val="tabletext11"/>
              <w:jc w:val="center"/>
              <w:rPr>
                <w:ins w:id="24306" w:author="Author"/>
              </w:rPr>
            </w:pPr>
            <w:ins w:id="24307" w:author="Author">
              <w:r w:rsidRPr="00D016EC">
                <w:t>1.26</w:t>
              </w:r>
            </w:ins>
          </w:p>
        </w:tc>
        <w:tc>
          <w:tcPr>
            <w:tcW w:w="400" w:type="dxa"/>
            <w:shd w:val="clear" w:color="auto" w:fill="auto"/>
            <w:noWrap/>
            <w:vAlign w:val="bottom"/>
          </w:tcPr>
          <w:p w14:paraId="77A5E37A" w14:textId="77777777" w:rsidR="00C50A95" w:rsidRPr="00D016EC" w:rsidRDefault="00C50A95" w:rsidP="00416506">
            <w:pPr>
              <w:pStyle w:val="tabletext11"/>
              <w:jc w:val="center"/>
              <w:rPr>
                <w:ins w:id="24308" w:author="Author"/>
              </w:rPr>
            </w:pPr>
            <w:ins w:id="24309" w:author="Author">
              <w:r w:rsidRPr="00D016EC">
                <w:t>1.13</w:t>
              </w:r>
            </w:ins>
          </w:p>
        </w:tc>
        <w:tc>
          <w:tcPr>
            <w:tcW w:w="400" w:type="dxa"/>
            <w:shd w:val="clear" w:color="auto" w:fill="auto"/>
            <w:noWrap/>
            <w:vAlign w:val="bottom"/>
          </w:tcPr>
          <w:p w14:paraId="3214A7C6" w14:textId="77777777" w:rsidR="00C50A95" w:rsidRPr="00D016EC" w:rsidRDefault="00C50A95" w:rsidP="00416506">
            <w:pPr>
              <w:pStyle w:val="tabletext11"/>
              <w:jc w:val="center"/>
              <w:rPr>
                <w:ins w:id="24310" w:author="Author"/>
              </w:rPr>
            </w:pPr>
            <w:ins w:id="24311" w:author="Author">
              <w:r w:rsidRPr="00D016EC">
                <w:t>1.08</w:t>
              </w:r>
            </w:ins>
          </w:p>
        </w:tc>
        <w:tc>
          <w:tcPr>
            <w:tcW w:w="400" w:type="dxa"/>
            <w:shd w:val="clear" w:color="auto" w:fill="auto"/>
            <w:noWrap/>
            <w:vAlign w:val="bottom"/>
          </w:tcPr>
          <w:p w14:paraId="5D75127F" w14:textId="77777777" w:rsidR="00C50A95" w:rsidRPr="00D016EC" w:rsidRDefault="00C50A95" w:rsidP="00416506">
            <w:pPr>
              <w:pStyle w:val="tabletext11"/>
              <w:jc w:val="center"/>
              <w:rPr>
                <w:ins w:id="24312" w:author="Author"/>
              </w:rPr>
            </w:pPr>
            <w:ins w:id="24313" w:author="Author">
              <w:r w:rsidRPr="00D016EC">
                <w:t>1.03</w:t>
              </w:r>
            </w:ins>
          </w:p>
        </w:tc>
        <w:tc>
          <w:tcPr>
            <w:tcW w:w="400" w:type="dxa"/>
            <w:shd w:val="clear" w:color="auto" w:fill="auto"/>
            <w:noWrap/>
            <w:vAlign w:val="bottom"/>
          </w:tcPr>
          <w:p w14:paraId="6F537B7C" w14:textId="77777777" w:rsidR="00C50A95" w:rsidRPr="00D016EC" w:rsidRDefault="00C50A95" w:rsidP="00416506">
            <w:pPr>
              <w:pStyle w:val="tabletext11"/>
              <w:jc w:val="center"/>
              <w:rPr>
                <w:ins w:id="24314" w:author="Author"/>
              </w:rPr>
            </w:pPr>
            <w:ins w:id="24315" w:author="Author">
              <w:r w:rsidRPr="00D016EC">
                <w:t>0.97</w:t>
              </w:r>
            </w:ins>
          </w:p>
        </w:tc>
        <w:tc>
          <w:tcPr>
            <w:tcW w:w="400" w:type="dxa"/>
            <w:shd w:val="clear" w:color="auto" w:fill="auto"/>
            <w:noWrap/>
            <w:vAlign w:val="bottom"/>
          </w:tcPr>
          <w:p w14:paraId="70B52CB8" w14:textId="77777777" w:rsidR="00C50A95" w:rsidRPr="00D016EC" w:rsidRDefault="00C50A95" w:rsidP="00416506">
            <w:pPr>
              <w:pStyle w:val="tabletext11"/>
              <w:jc w:val="center"/>
              <w:rPr>
                <w:ins w:id="24316" w:author="Author"/>
              </w:rPr>
            </w:pPr>
            <w:ins w:id="24317" w:author="Author">
              <w:r w:rsidRPr="00D016EC">
                <w:t>0.92</w:t>
              </w:r>
            </w:ins>
          </w:p>
        </w:tc>
        <w:tc>
          <w:tcPr>
            <w:tcW w:w="400" w:type="dxa"/>
            <w:shd w:val="clear" w:color="auto" w:fill="auto"/>
            <w:noWrap/>
            <w:vAlign w:val="bottom"/>
          </w:tcPr>
          <w:p w14:paraId="7181859A" w14:textId="77777777" w:rsidR="00C50A95" w:rsidRPr="00D016EC" w:rsidRDefault="00C50A95" w:rsidP="00416506">
            <w:pPr>
              <w:pStyle w:val="tabletext11"/>
              <w:jc w:val="center"/>
              <w:rPr>
                <w:ins w:id="24318" w:author="Author"/>
              </w:rPr>
            </w:pPr>
            <w:ins w:id="24319" w:author="Author">
              <w:r w:rsidRPr="00D016EC">
                <w:t>0.87</w:t>
              </w:r>
            </w:ins>
          </w:p>
        </w:tc>
        <w:tc>
          <w:tcPr>
            <w:tcW w:w="400" w:type="dxa"/>
            <w:shd w:val="clear" w:color="auto" w:fill="auto"/>
            <w:noWrap/>
            <w:vAlign w:val="bottom"/>
          </w:tcPr>
          <w:p w14:paraId="10EF6168" w14:textId="77777777" w:rsidR="00C50A95" w:rsidRPr="00D016EC" w:rsidRDefault="00C50A95" w:rsidP="00416506">
            <w:pPr>
              <w:pStyle w:val="tabletext11"/>
              <w:jc w:val="center"/>
              <w:rPr>
                <w:ins w:id="24320" w:author="Author"/>
              </w:rPr>
            </w:pPr>
            <w:ins w:id="24321" w:author="Author">
              <w:r w:rsidRPr="00D016EC">
                <w:t>0.84</w:t>
              </w:r>
            </w:ins>
          </w:p>
        </w:tc>
        <w:tc>
          <w:tcPr>
            <w:tcW w:w="400" w:type="dxa"/>
            <w:shd w:val="clear" w:color="auto" w:fill="auto"/>
            <w:noWrap/>
            <w:vAlign w:val="bottom"/>
          </w:tcPr>
          <w:p w14:paraId="4A787B04" w14:textId="77777777" w:rsidR="00C50A95" w:rsidRPr="00D016EC" w:rsidRDefault="00C50A95" w:rsidP="00416506">
            <w:pPr>
              <w:pStyle w:val="tabletext11"/>
              <w:jc w:val="center"/>
              <w:rPr>
                <w:ins w:id="24322" w:author="Author"/>
              </w:rPr>
            </w:pPr>
            <w:ins w:id="24323" w:author="Author">
              <w:r w:rsidRPr="00D016EC">
                <w:t>0.80</w:t>
              </w:r>
            </w:ins>
          </w:p>
        </w:tc>
        <w:tc>
          <w:tcPr>
            <w:tcW w:w="400" w:type="dxa"/>
            <w:shd w:val="clear" w:color="auto" w:fill="auto"/>
            <w:noWrap/>
            <w:vAlign w:val="bottom"/>
          </w:tcPr>
          <w:p w14:paraId="0B14370D" w14:textId="77777777" w:rsidR="00C50A95" w:rsidRPr="00D016EC" w:rsidRDefault="00C50A95" w:rsidP="00416506">
            <w:pPr>
              <w:pStyle w:val="tabletext11"/>
              <w:jc w:val="center"/>
              <w:rPr>
                <w:ins w:id="24324" w:author="Author"/>
              </w:rPr>
            </w:pPr>
            <w:ins w:id="24325" w:author="Author">
              <w:r w:rsidRPr="00D016EC">
                <w:t>0.77</w:t>
              </w:r>
            </w:ins>
          </w:p>
        </w:tc>
        <w:tc>
          <w:tcPr>
            <w:tcW w:w="400" w:type="dxa"/>
            <w:shd w:val="clear" w:color="auto" w:fill="auto"/>
            <w:noWrap/>
            <w:vAlign w:val="bottom"/>
          </w:tcPr>
          <w:p w14:paraId="2190A519" w14:textId="77777777" w:rsidR="00C50A95" w:rsidRPr="00D016EC" w:rsidRDefault="00C50A95" w:rsidP="00416506">
            <w:pPr>
              <w:pStyle w:val="tabletext11"/>
              <w:jc w:val="center"/>
              <w:rPr>
                <w:ins w:id="24326" w:author="Author"/>
              </w:rPr>
            </w:pPr>
            <w:ins w:id="24327" w:author="Author">
              <w:r w:rsidRPr="00D016EC">
                <w:t>0.74</w:t>
              </w:r>
            </w:ins>
          </w:p>
        </w:tc>
        <w:tc>
          <w:tcPr>
            <w:tcW w:w="400" w:type="dxa"/>
            <w:shd w:val="clear" w:color="auto" w:fill="auto"/>
            <w:noWrap/>
            <w:vAlign w:val="bottom"/>
          </w:tcPr>
          <w:p w14:paraId="451A6C79" w14:textId="77777777" w:rsidR="00C50A95" w:rsidRPr="00D016EC" w:rsidRDefault="00C50A95" w:rsidP="00416506">
            <w:pPr>
              <w:pStyle w:val="tabletext11"/>
              <w:jc w:val="center"/>
              <w:rPr>
                <w:ins w:id="24328" w:author="Author"/>
              </w:rPr>
            </w:pPr>
            <w:ins w:id="24329" w:author="Author">
              <w:r w:rsidRPr="00D016EC">
                <w:t>0.71</w:t>
              </w:r>
            </w:ins>
          </w:p>
        </w:tc>
        <w:tc>
          <w:tcPr>
            <w:tcW w:w="400" w:type="dxa"/>
            <w:shd w:val="clear" w:color="auto" w:fill="auto"/>
            <w:noWrap/>
            <w:vAlign w:val="bottom"/>
          </w:tcPr>
          <w:p w14:paraId="21C0473C" w14:textId="77777777" w:rsidR="00C50A95" w:rsidRPr="00D016EC" w:rsidRDefault="00C50A95" w:rsidP="00416506">
            <w:pPr>
              <w:pStyle w:val="tabletext11"/>
              <w:jc w:val="center"/>
              <w:rPr>
                <w:ins w:id="24330" w:author="Author"/>
              </w:rPr>
            </w:pPr>
            <w:ins w:id="24331" w:author="Author">
              <w:r w:rsidRPr="00D016EC">
                <w:t>0.68</w:t>
              </w:r>
            </w:ins>
          </w:p>
        </w:tc>
        <w:tc>
          <w:tcPr>
            <w:tcW w:w="400" w:type="dxa"/>
            <w:shd w:val="clear" w:color="auto" w:fill="auto"/>
            <w:noWrap/>
            <w:vAlign w:val="bottom"/>
          </w:tcPr>
          <w:p w14:paraId="68798423" w14:textId="77777777" w:rsidR="00C50A95" w:rsidRPr="00D016EC" w:rsidRDefault="00C50A95" w:rsidP="00416506">
            <w:pPr>
              <w:pStyle w:val="tabletext11"/>
              <w:jc w:val="center"/>
              <w:rPr>
                <w:ins w:id="24332" w:author="Author"/>
              </w:rPr>
            </w:pPr>
            <w:ins w:id="24333" w:author="Author">
              <w:r w:rsidRPr="00D016EC">
                <w:t>0.65</w:t>
              </w:r>
            </w:ins>
          </w:p>
        </w:tc>
        <w:tc>
          <w:tcPr>
            <w:tcW w:w="400" w:type="dxa"/>
            <w:shd w:val="clear" w:color="auto" w:fill="auto"/>
            <w:noWrap/>
            <w:vAlign w:val="bottom"/>
          </w:tcPr>
          <w:p w14:paraId="18CF2D86" w14:textId="77777777" w:rsidR="00C50A95" w:rsidRPr="00D016EC" w:rsidRDefault="00C50A95" w:rsidP="00416506">
            <w:pPr>
              <w:pStyle w:val="tabletext11"/>
              <w:jc w:val="center"/>
              <w:rPr>
                <w:ins w:id="24334" w:author="Author"/>
              </w:rPr>
            </w:pPr>
            <w:ins w:id="24335" w:author="Author">
              <w:r w:rsidRPr="00D016EC">
                <w:t>0.63</w:t>
              </w:r>
            </w:ins>
          </w:p>
        </w:tc>
        <w:tc>
          <w:tcPr>
            <w:tcW w:w="400" w:type="dxa"/>
            <w:shd w:val="clear" w:color="auto" w:fill="auto"/>
            <w:noWrap/>
            <w:vAlign w:val="bottom"/>
          </w:tcPr>
          <w:p w14:paraId="5F123C5A" w14:textId="77777777" w:rsidR="00C50A95" w:rsidRPr="00D016EC" w:rsidRDefault="00C50A95" w:rsidP="00416506">
            <w:pPr>
              <w:pStyle w:val="tabletext11"/>
              <w:jc w:val="center"/>
              <w:rPr>
                <w:ins w:id="24336" w:author="Author"/>
              </w:rPr>
            </w:pPr>
            <w:ins w:id="24337" w:author="Author">
              <w:r w:rsidRPr="00D016EC">
                <w:t>0.60</w:t>
              </w:r>
            </w:ins>
          </w:p>
        </w:tc>
        <w:tc>
          <w:tcPr>
            <w:tcW w:w="400" w:type="dxa"/>
            <w:shd w:val="clear" w:color="auto" w:fill="auto"/>
            <w:noWrap/>
            <w:vAlign w:val="bottom"/>
          </w:tcPr>
          <w:p w14:paraId="59A23E42" w14:textId="77777777" w:rsidR="00C50A95" w:rsidRPr="00D016EC" w:rsidRDefault="00C50A95" w:rsidP="00416506">
            <w:pPr>
              <w:pStyle w:val="tabletext11"/>
              <w:jc w:val="center"/>
              <w:rPr>
                <w:ins w:id="24338" w:author="Author"/>
              </w:rPr>
            </w:pPr>
            <w:ins w:id="24339" w:author="Author">
              <w:r w:rsidRPr="00D016EC">
                <w:t>0.58</w:t>
              </w:r>
            </w:ins>
          </w:p>
        </w:tc>
        <w:tc>
          <w:tcPr>
            <w:tcW w:w="400" w:type="dxa"/>
            <w:shd w:val="clear" w:color="auto" w:fill="auto"/>
            <w:noWrap/>
            <w:vAlign w:val="bottom"/>
          </w:tcPr>
          <w:p w14:paraId="403B4397" w14:textId="77777777" w:rsidR="00C50A95" w:rsidRPr="00D016EC" w:rsidRDefault="00C50A95" w:rsidP="00416506">
            <w:pPr>
              <w:pStyle w:val="tabletext11"/>
              <w:jc w:val="center"/>
              <w:rPr>
                <w:ins w:id="24340" w:author="Author"/>
              </w:rPr>
            </w:pPr>
            <w:ins w:id="24341" w:author="Author">
              <w:r w:rsidRPr="00D016EC">
                <w:t>0.56</w:t>
              </w:r>
            </w:ins>
          </w:p>
        </w:tc>
        <w:tc>
          <w:tcPr>
            <w:tcW w:w="440" w:type="dxa"/>
            <w:shd w:val="clear" w:color="auto" w:fill="auto"/>
            <w:noWrap/>
            <w:vAlign w:val="bottom"/>
          </w:tcPr>
          <w:p w14:paraId="3C9CDAFC" w14:textId="77777777" w:rsidR="00C50A95" w:rsidRPr="00D016EC" w:rsidRDefault="00C50A95" w:rsidP="00416506">
            <w:pPr>
              <w:pStyle w:val="tabletext11"/>
              <w:jc w:val="center"/>
              <w:rPr>
                <w:ins w:id="24342" w:author="Author"/>
              </w:rPr>
            </w:pPr>
            <w:ins w:id="24343" w:author="Author">
              <w:r w:rsidRPr="00D016EC">
                <w:t>0.53</w:t>
              </w:r>
            </w:ins>
          </w:p>
        </w:tc>
        <w:tc>
          <w:tcPr>
            <w:tcW w:w="400" w:type="dxa"/>
            <w:shd w:val="clear" w:color="auto" w:fill="auto"/>
            <w:noWrap/>
            <w:vAlign w:val="bottom"/>
          </w:tcPr>
          <w:p w14:paraId="6889DB4C" w14:textId="77777777" w:rsidR="00C50A95" w:rsidRPr="00D016EC" w:rsidRDefault="00C50A95" w:rsidP="00416506">
            <w:pPr>
              <w:pStyle w:val="tabletext11"/>
              <w:jc w:val="center"/>
              <w:rPr>
                <w:ins w:id="24344" w:author="Author"/>
              </w:rPr>
            </w:pPr>
            <w:ins w:id="24345" w:author="Author">
              <w:r w:rsidRPr="00D016EC">
                <w:t>0.51</w:t>
              </w:r>
            </w:ins>
          </w:p>
        </w:tc>
        <w:tc>
          <w:tcPr>
            <w:tcW w:w="400" w:type="dxa"/>
            <w:shd w:val="clear" w:color="auto" w:fill="auto"/>
            <w:noWrap/>
            <w:vAlign w:val="bottom"/>
          </w:tcPr>
          <w:p w14:paraId="0BAEE614" w14:textId="77777777" w:rsidR="00C50A95" w:rsidRPr="00D016EC" w:rsidRDefault="00C50A95" w:rsidP="00416506">
            <w:pPr>
              <w:pStyle w:val="tabletext11"/>
              <w:jc w:val="center"/>
              <w:rPr>
                <w:ins w:id="24346" w:author="Author"/>
              </w:rPr>
            </w:pPr>
            <w:ins w:id="24347" w:author="Author">
              <w:r w:rsidRPr="00D016EC">
                <w:t>0.49</w:t>
              </w:r>
            </w:ins>
          </w:p>
        </w:tc>
        <w:tc>
          <w:tcPr>
            <w:tcW w:w="400" w:type="dxa"/>
            <w:shd w:val="clear" w:color="auto" w:fill="auto"/>
            <w:noWrap/>
            <w:vAlign w:val="bottom"/>
          </w:tcPr>
          <w:p w14:paraId="4FBD3D38" w14:textId="77777777" w:rsidR="00C50A95" w:rsidRPr="00D016EC" w:rsidRDefault="00C50A95" w:rsidP="00416506">
            <w:pPr>
              <w:pStyle w:val="tabletext11"/>
              <w:jc w:val="center"/>
              <w:rPr>
                <w:ins w:id="24348" w:author="Author"/>
              </w:rPr>
            </w:pPr>
            <w:ins w:id="24349" w:author="Author">
              <w:r w:rsidRPr="00D016EC">
                <w:t>0.47</w:t>
              </w:r>
            </w:ins>
          </w:p>
        </w:tc>
        <w:tc>
          <w:tcPr>
            <w:tcW w:w="400" w:type="dxa"/>
            <w:shd w:val="clear" w:color="auto" w:fill="auto"/>
            <w:noWrap/>
            <w:vAlign w:val="bottom"/>
          </w:tcPr>
          <w:p w14:paraId="29E270C6" w14:textId="77777777" w:rsidR="00C50A95" w:rsidRPr="00D016EC" w:rsidRDefault="00C50A95" w:rsidP="00416506">
            <w:pPr>
              <w:pStyle w:val="tabletext11"/>
              <w:jc w:val="center"/>
              <w:rPr>
                <w:ins w:id="24350" w:author="Author"/>
              </w:rPr>
            </w:pPr>
            <w:ins w:id="24351" w:author="Author">
              <w:r w:rsidRPr="00D016EC">
                <w:t>0.45</w:t>
              </w:r>
            </w:ins>
          </w:p>
        </w:tc>
        <w:tc>
          <w:tcPr>
            <w:tcW w:w="460" w:type="dxa"/>
            <w:shd w:val="clear" w:color="auto" w:fill="auto"/>
            <w:noWrap/>
            <w:vAlign w:val="bottom"/>
          </w:tcPr>
          <w:p w14:paraId="6F0D3731" w14:textId="77777777" w:rsidR="00C50A95" w:rsidRPr="00D016EC" w:rsidRDefault="00C50A95" w:rsidP="00416506">
            <w:pPr>
              <w:pStyle w:val="tabletext11"/>
              <w:jc w:val="center"/>
              <w:rPr>
                <w:ins w:id="24352" w:author="Author"/>
              </w:rPr>
            </w:pPr>
            <w:ins w:id="24353" w:author="Author">
              <w:r w:rsidRPr="00D016EC">
                <w:t>0.43</w:t>
              </w:r>
            </w:ins>
          </w:p>
        </w:tc>
      </w:tr>
      <w:tr w:rsidR="00C50A95" w:rsidRPr="00D016EC" w14:paraId="2409BF0F" w14:textId="77777777" w:rsidTr="00416506">
        <w:trPr>
          <w:trHeight w:val="190"/>
          <w:ins w:id="24354" w:author="Author"/>
        </w:trPr>
        <w:tc>
          <w:tcPr>
            <w:tcW w:w="200" w:type="dxa"/>
            <w:tcBorders>
              <w:right w:val="nil"/>
            </w:tcBorders>
            <w:shd w:val="clear" w:color="auto" w:fill="auto"/>
            <w:vAlign w:val="bottom"/>
          </w:tcPr>
          <w:p w14:paraId="6E1B118B" w14:textId="77777777" w:rsidR="00C50A95" w:rsidRPr="00D016EC" w:rsidRDefault="00C50A95" w:rsidP="00416506">
            <w:pPr>
              <w:pStyle w:val="tabletext11"/>
              <w:jc w:val="right"/>
              <w:rPr>
                <w:ins w:id="24355" w:author="Author"/>
              </w:rPr>
            </w:pPr>
          </w:p>
        </w:tc>
        <w:tc>
          <w:tcPr>
            <w:tcW w:w="1580" w:type="dxa"/>
            <w:tcBorders>
              <w:left w:val="nil"/>
            </w:tcBorders>
            <w:shd w:val="clear" w:color="auto" w:fill="auto"/>
            <w:vAlign w:val="bottom"/>
          </w:tcPr>
          <w:p w14:paraId="1F7D042C" w14:textId="77777777" w:rsidR="00C50A95" w:rsidRPr="00D016EC" w:rsidRDefault="00C50A95" w:rsidP="00416506">
            <w:pPr>
              <w:pStyle w:val="tabletext11"/>
              <w:tabs>
                <w:tab w:val="decimal" w:pos="640"/>
              </w:tabs>
              <w:rPr>
                <w:ins w:id="24356" w:author="Author"/>
              </w:rPr>
            </w:pPr>
            <w:ins w:id="24357" w:author="Author">
              <w:r w:rsidRPr="00D016EC">
                <w:t>55,000 to 64,999</w:t>
              </w:r>
            </w:ins>
          </w:p>
        </w:tc>
        <w:tc>
          <w:tcPr>
            <w:tcW w:w="680" w:type="dxa"/>
            <w:shd w:val="clear" w:color="auto" w:fill="auto"/>
            <w:noWrap/>
            <w:vAlign w:val="bottom"/>
          </w:tcPr>
          <w:p w14:paraId="1A15DD6F" w14:textId="77777777" w:rsidR="00C50A95" w:rsidRPr="00D016EC" w:rsidRDefault="00C50A95" w:rsidP="00416506">
            <w:pPr>
              <w:pStyle w:val="tabletext11"/>
              <w:jc w:val="center"/>
              <w:rPr>
                <w:ins w:id="24358" w:author="Author"/>
              </w:rPr>
            </w:pPr>
            <w:ins w:id="24359" w:author="Author">
              <w:r w:rsidRPr="00D016EC">
                <w:t>1.46</w:t>
              </w:r>
            </w:ins>
          </w:p>
        </w:tc>
        <w:tc>
          <w:tcPr>
            <w:tcW w:w="900" w:type="dxa"/>
            <w:shd w:val="clear" w:color="auto" w:fill="auto"/>
            <w:noWrap/>
            <w:vAlign w:val="bottom"/>
          </w:tcPr>
          <w:p w14:paraId="53DCAFCF" w14:textId="77777777" w:rsidR="00C50A95" w:rsidRPr="00D016EC" w:rsidRDefault="00C50A95" w:rsidP="00416506">
            <w:pPr>
              <w:pStyle w:val="tabletext11"/>
              <w:jc w:val="center"/>
              <w:rPr>
                <w:ins w:id="24360" w:author="Author"/>
              </w:rPr>
            </w:pPr>
            <w:ins w:id="24361" w:author="Author">
              <w:r w:rsidRPr="00D016EC">
                <w:t>1.46</w:t>
              </w:r>
            </w:ins>
          </w:p>
        </w:tc>
        <w:tc>
          <w:tcPr>
            <w:tcW w:w="400" w:type="dxa"/>
            <w:shd w:val="clear" w:color="auto" w:fill="auto"/>
            <w:noWrap/>
            <w:vAlign w:val="bottom"/>
          </w:tcPr>
          <w:p w14:paraId="545172C9" w14:textId="77777777" w:rsidR="00C50A95" w:rsidRPr="00D016EC" w:rsidRDefault="00C50A95" w:rsidP="00416506">
            <w:pPr>
              <w:pStyle w:val="tabletext11"/>
              <w:jc w:val="center"/>
              <w:rPr>
                <w:ins w:id="24362" w:author="Author"/>
              </w:rPr>
            </w:pPr>
            <w:ins w:id="24363" w:author="Author">
              <w:r w:rsidRPr="00D016EC">
                <w:t>1.46</w:t>
              </w:r>
            </w:ins>
          </w:p>
        </w:tc>
        <w:tc>
          <w:tcPr>
            <w:tcW w:w="400" w:type="dxa"/>
            <w:shd w:val="clear" w:color="auto" w:fill="auto"/>
            <w:noWrap/>
            <w:vAlign w:val="bottom"/>
          </w:tcPr>
          <w:p w14:paraId="53AD7A03" w14:textId="77777777" w:rsidR="00C50A95" w:rsidRPr="00D016EC" w:rsidRDefault="00C50A95" w:rsidP="00416506">
            <w:pPr>
              <w:pStyle w:val="tabletext11"/>
              <w:jc w:val="center"/>
              <w:rPr>
                <w:ins w:id="24364" w:author="Author"/>
              </w:rPr>
            </w:pPr>
            <w:ins w:id="24365" w:author="Author">
              <w:r w:rsidRPr="00D016EC">
                <w:t>1.39</w:t>
              </w:r>
            </w:ins>
          </w:p>
        </w:tc>
        <w:tc>
          <w:tcPr>
            <w:tcW w:w="400" w:type="dxa"/>
            <w:shd w:val="clear" w:color="auto" w:fill="auto"/>
            <w:noWrap/>
            <w:vAlign w:val="bottom"/>
          </w:tcPr>
          <w:p w14:paraId="412E9BA2" w14:textId="77777777" w:rsidR="00C50A95" w:rsidRPr="00D016EC" w:rsidRDefault="00C50A95" w:rsidP="00416506">
            <w:pPr>
              <w:pStyle w:val="tabletext11"/>
              <w:jc w:val="center"/>
              <w:rPr>
                <w:ins w:id="24366" w:author="Author"/>
              </w:rPr>
            </w:pPr>
            <w:ins w:id="24367" w:author="Author">
              <w:r w:rsidRPr="00D016EC">
                <w:t>1.33</w:t>
              </w:r>
            </w:ins>
          </w:p>
        </w:tc>
        <w:tc>
          <w:tcPr>
            <w:tcW w:w="400" w:type="dxa"/>
            <w:shd w:val="clear" w:color="auto" w:fill="auto"/>
            <w:noWrap/>
            <w:vAlign w:val="bottom"/>
          </w:tcPr>
          <w:p w14:paraId="341567D3" w14:textId="77777777" w:rsidR="00C50A95" w:rsidRPr="00D016EC" w:rsidRDefault="00C50A95" w:rsidP="00416506">
            <w:pPr>
              <w:pStyle w:val="tabletext11"/>
              <w:jc w:val="center"/>
              <w:rPr>
                <w:ins w:id="24368" w:author="Author"/>
              </w:rPr>
            </w:pPr>
            <w:ins w:id="24369" w:author="Author">
              <w:r w:rsidRPr="00D016EC">
                <w:t>1.20</w:t>
              </w:r>
            </w:ins>
          </w:p>
        </w:tc>
        <w:tc>
          <w:tcPr>
            <w:tcW w:w="400" w:type="dxa"/>
            <w:shd w:val="clear" w:color="auto" w:fill="auto"/>
            <w:noWrap/>
            <w:vAlign w:val="bottom"/>
          </w:tcPr>
          <w:p w14:paraId="343CD88E" w14:textId="77777777" w:rsidR="00C50A95" w:rsidRPr="00D016EC" w:rsidRDefault="00C50A95" w:rsidP="00416506">
            <w:pPr>
              <w:pStyle w:val="tabletext11"/>
              <w:jc w:val="center"/>
              <w:rPr>
                <w:ins w:id="24370" w:author="Author"/>
              </w:rPr>
            </w:pPr>
            <w:ins w:id="24371" w:author="Author">
              <w:r w:rsidRPr="00D016EC">
                <w:t>1.14</w:t>
              </w:r>
            </w:ins>
          </w:p>
        </w:tc>
        <w:tc>
          <w:tcPr>
            <w:tcW w:w="400" w:type="dxa"/>
            <w:shd w:val="clear" w:color="auto" w:fill="auto"/>
            <w:noWrap/>
            <w:vAlign w:val="bottom"/>
          </w:tcPr>
          <w:p w14:paraId="1D4C7D54" w14:textId="77777777" w:rsidR="00C50A95" w:rsidRPr="00D016EC" w:rsidRDefault="00C50A95" w:rsidP="00416506">
            <w:pPr>
              <w:pStyle w:val="tabletext11"/>
              <w:jc w:val="center"/>
              <w:rPr>
                <w:ins w:id="24372" w:author="Author"/>
              </w:rPr>
            </w:pPr>
            <w:ins w:id="24373" w:author="Author">
              <w:r w:rsidRPr="00D016EC">
                <w:t>1.09</w:t>
              </w:r>
            </w:ins>
          </w:p>
        </w:tc>
        <w:tc>
          <w:tcPr>
            <w:tcW w:w="400" w:type="dxa"/>
            <w:shd w:val="clear" w:color="auto" w:fill="auto"/>
            <w:noWrap/>
            <w:vAlign w:val="bottom"/>
          </w:tcPr>
          <w:p w14:paraId="1A70CCC5" w14:textId="77777777" w:rsidR="00C50A95" w:rsidRPr="00D016EC" w:rsidRDefault="00C50A95" w:rsidP="00416506">
            <w:pPr>
              <w:pStyle w:val="tabletext11"/>
              <w:jc w:val="center"/>
              <w:rPr>
                <w:ins w:id="24374" w:author="Author"/>
              </w:rPr>
            </w:pPr>
            <w:ins w:id="24375" w:author="Author">
              <w:r w:rsidRPr="00D016EC">
                <w:t>1.03</w:t>
              </w:r>
            </w:ins>
          </w:p>
        </w:tc>
        <w:tc>
          <w:tcPr>
            <w:tcW w:w="400" w:type="dxa"/>
            <w:shd w:val="clear" w:color="auto" w:fill="auto"/>
            <w:noWrap/>
            <w:vAlign w:val="bottom"/>
          </w:tcPr>
          <w:p w14:paraId="746C5F74" w14:textId="77777777" w:rsidR="00C50A95" w:rsidRPr="00D016EC" w:rsidRDefault="00C50A95" w:rsidP="00416506">
            <w:pPr>
              <w:pStyle w:val="tabletext11"/>
              <w:jc w:val="center"/>
              <w:rPr>
                <w:ins w:id="24376" w:author="Author"/>
              </w:rPr>
            </w:pPr>
            <w:ins w:id="24377" w:author="Author">
              <w:r w:rsidRPr="00D016EC">
                <w:t>0.97</w:t>
              </w:r>
            </w:ins>
          </w:p>
        </w:tc>
        <w:tc>
          <w:tcPr>
            <w:tcW w:w="400" w:type="dxa"/>
            <w:shd w:val="clear" w:color="auto" w:fill="auto"/>
            <w:noWrap/>
            <w:vAlign w:val="bottom"/>
          </w:tcPr>
          <w:p w14:paraId="7C96E6B0" w14:textId="77777777" w:rsidR="00C50A95" w:rsidRPr="00D016EC" w:rsidRDefault="00C50A95" w:rsidP="00416506">
            <w:pPr>
              <w:pStyle w:val="tabletext11"/>
              <w:jc w:val="center"/>
              <w:rPr>
                <w:ins w:id="24378" w:author="Author"/>
              </w:rPr>
            </w:pPr>
            <w:ins w:id="24379" w:author="Author">
              <w:r w:rsidRPr="00D016EC">
                <w:t>0.92</w:t>
              </w:r>
            </w:ins>
          </w:p>
        </w:tc>
        <w:tc>
          <w:tcPr>
            <w:tcW w:w="400" w:type="dxa"/>
            <w:shd w:val="clear" w:color="auto" w:fill="auto"/>
            <w:noWrap/>
            <w:vAlign w:val="bottom"/>
          </w:tcPr>
          <w:p w14:paraId="441CF063" w14:textId="77777777" w:rsidR="00C50A95" w:rsidRPr="00D016EC" w:rsidRDefault="00C50A95" w:rsidP="00416506">
            <w:pPr>
              <w:pStyle w:val="tabletext11"/>
              <w:jc w:val="center"/>
              <w:rPr>
                <w:ins w:id="24380" w:author="Author"/>
              </w:rPr>
            </w:pPr>
            <w:ins w:id="24381" w:author="Author">
              <w:r w:rsidRPr="00D016EC">
                <w:t>0.88</w:t>
              </w:r>
            </w:ins>
          </w:p>
        </w:tc>
        <w:tc>
          <w:tcPr>
            <w:tcW w:w="400" w:type="dxa"/>
            <w:shd w:val="clear" w:color="auto" w:fill="auto"/>
            <w:noWrap/>
            <w:vAlign w:val="bottom"/>
          </w:tcPr>
          <w:p w14:paraId="253EE8F2" w14:textId="77777777" w:rsidR="00C50A95" w:rsidRPr="00D016EC" w:rsidRDefault="00C50A95" w:rsidP="00416506">
            <w:pPr>
              <w:pStyle w:val="tabletext11"/>
              <w:jc w:val="center"/>
              <w:rPr>
                <w:ins w:id="24382" w:author="Author"/>
              </w:rPr>
            </w:pPr>
            <w:ins w:id="24383" w:author="Author">
              <w:r w:rsidRPr="00D016EC">
                <w:t>0.85</w:t>
              </w:r>
            </w:ins>
          </w:p>
        </w:tc>
        <w:tc>
          <w:tcPr>
            <w:tcW w:w="400" w:type="dxa"/>
            <w:shd w:val="clear" w:color="auto" w:fill="auto"/>
            <w:noWrap/>
            <w:vAlign w:val="bottom"/>
          </w:tcPr>
          <w:p w14:paraId="797B63BA" w14:textId="77777777" w:rsidR="00C50A95" w:rsidRPr="00D016EC" w:rsidRDefault="00C50A95" w:rsidP="00416506">
            <w:pPr>
              <w:pStyle w:val="tabletext11"/>
              <w:jc w:val="center"/>
              <w:rPr>
                <w:ins w:id="24384" w:author="Author"/>
              </w:rPr>
            </w:pPr>
            <w:ins w:id="24385" w:author="Author">
              <w:r w:rsidRPr="00D016EC">
                <w:t>0.81</w:t>
              </w:r>
            </w:ins>
          </w:p>
        </w:tc>
        <w:tc>
          <w:tcPr>
            <w:tcW w:w="400" w:type="dxa"/>
            <w:shd w:val="clear" w:color="auto" w:fill="auto"/>
            <w:noWrap/>
            <w:vAlign w:val="bottom"/>
          </w:tcPr>
          <w:p w14:paraId="0DADD248" w14:textId="77777777" w:rsidR="00C50A95" w:rsidRPr="00D016EC" w:rsidRDefault="00C50A95" w:rsidP="00416506">
            <w:pPr>
              <w:pStyle w:val="tabletext11"/>
              <w:jc w:val="center"/>
              <w:rPr>
                <w:ins w:id="24386" w:author="Author"/>
              </w:rPr>
            </w:pPr>
            <w:ins w:id="24387" w:author="Author">
              <w:r w:rsidRPr="00D016EC">
                <w:t>0.78</w:t>
              </w:r>
            </w:ins>
          </w:p>
        </w:tc>
        <w:tc>
          <w:tcPr>
            <w:tcW w:w="400" w:type="dxa"/>
            <w:shd w:val="clear" w:color="auto" w:fill="auto"/>
            <w:noWrap/>
            <w:vAlign w:val="bottom"/>
          </w:tcPr>
          <w:p w14:paraId="6068C36F" w14:textId="77777777" w:rsidR="00C50A95" w:rsidRPr="00D016EC" w:rsidRDefault="00C50A95" w:rsidP="00416506">
            <w:pPr>
              <w:pStyle w:val="tabletext11"/>
              <w:jc w:val="center"/>
              <w:rPr>
                <w:ins w:id="24388" w:author="Author"/>
              </w:rPr>
            </w:pPr>
            <w:ins w:id="24389" w:author="Author">
              <w:r w:rsidRPr="00D016EC">
                <w:t>0.75</w:t>
              </w:r>
            </w:ins>
          </w:p>
        </w:tc>
        <w:tc>
          <w:tcPr>
            <w:tcW w:w="400" w:type="dxa"/>
            <w:shd w:val="clear" w:color="auto" w:fill="auto"/>
            <w:noWrap/>
            <w:vAlign w:val="bottom"/>
          </w:tcPr>
          <w:p w14:paraId="2E1E6AC4" w14:textId="77777777" w:rsidR="00C50A95" w:rsidRPr="00D016EC" w:rsidRDefault="00C50A95" w:rsidP="00416506">
            <w:pPr>
              <w:pStyle w:val="tabletext11"/>
              <w:jc w:val="center"/>
              <w:rPr>
                <w:ins w:id="24390" w:author="Author"/>
              </w:rPr>
            </w:pPr>
            <w:ins w:id="24391" w:author="Author">
              <w:r w:rsidRPr="00D016EC">
                <w:t>0.72</w:t>
              </w:r>
            </w:ins>
          </w:p>
        </w:tc>
        <w:tc>
          <w:tcPr>
            <w:tcW w:w="400" w:type="dxa"/>
            <w:shd w:val="clear" w:color="auto" w:fill="auto"/>
            <w:noWrap/>
            <w:vAlign w:val="bottom"/>
          </w:tcPr>
          <w:p w14:paraId="5FF2BB31" w14:textId="77777777" w:rsidR="00C50A95" w:rsidRPr="00D016EC" w:rsidRDefault="00C50A95" w:rsidP="00416506">
            <w:pPr>
              <w:pStyle w:val="tabletext11"/>
              <w:jc w:val="center"/>
              <w:rPr>
                <w:ins w:id="24392" w:author="Author"/>
              </w:rPr>
            </w:pPr>
            <w:ins w:id="24393" w:author="Author">
              <w:r w:rsidRPr="00D016EC">
                <w:t>0.69</w:t>
              </w:r>
            </w:ins>
          </w:p>
        </w:tc>
        <w:tc>
          <w:tcPr>
            <w:tcW w:w="400" w:type="dxa"/>
            <w:shd w:val="clear" w:color="auto" w:fill="auto"/>
            <w:noWrap/>
            <w:vAlign w:val="bottom"/>
          </w:tcPr>
          <w:p w14:paraId="7E042668" w14:textId="77777777" w:rsidR="00C50A95" w:rsidRPr="00D016EC" w:rsidRDefault="00C50A95" w:rsidP="00416506">
            <w:pPr>
              <w:pStyle w:val="tabletext11"/>
              <w:jc w:val="center"/>
              <w:rPr>
                <w:ins w:id="24394" w:author="Author"/>
              </w:rPr>
            </w:pPr>
            <w:ins w:id="24395" w:author="Author">
              <w:r w:rsidRPr="00D016EC">
                <w:t>0.66</w:t>
              </w:r>
            </w:ins>
          </w:p>
        </w:tc>
        <w:tc>
          <w:tcPr>
            <w:tcW w:w="400" w:type="dxa"/>
            <w:shd w:val="clear" w:color="auto" w:fill="auto"/>
            <w:noWrap/>
            <w:vAlign w:val="bottom"/>
          </w:tcPr>
          <w:p w14:paraId="00425B4C" w14:textId="77777777" w:rsidR="00C50A95" w:rsidRPr="00D016EC" w:rsidRDefault="00C50A95" w:rsidP="00416506">
            <w:pPr>
              <w:pStyle w:val="tabletext11"/>
              <w:jc w:val="center"/>
              <w:rPr>
                <w:ins w:id="24396" w:author="Author"/>
              </w:rPr>
            </w:pPr>
            <w:ins w:id="24397" w:author="Author">
              <w:r w:rsidRPr="00D016EC">
                <w:t>0.64</w:t>
              </w:r>
            </w:ins>
          </w:p>
        </w:tc>
        <w:tc>
          <w:tcPr>
            <w:tcW w:w="400" w:type="dxa"/>
            <w:shd w:val="clear" w:color="auto" w:fill="auto"/>
            <w:noWrap/>
            <w:vAlign w:val="bottom"/>
          </w:tcPr>
          <w:p w14:paraId="0CB51B4D" w14:textId="77777777" w:rsidR="00C50A95" w:rsidRPr="00D016EC" w:rsidRDefault="00C50A95" w:rsidP="00416506">
            <w:pPr>
              <w:pStyle w:val="tabletext11"/>
              <w:jc w:val="center"/>
              <w:rPr>
                <w:ins w:id="24398" w:author="Author"/>
              </w:rPr>
            </w:pPr>
            <w:ins w:id="24399" w:author="Author">
              <w:r w:rsidRPr="00D016EC">
                <w:t>0.61</w:t>
              </w:r>
            </w:ins>
          </w:p>
        </w:tc>
        <w:tc>
          <w:tcPr>
            <w:tcW w:w="400" w:type="dxa"/>
            <w:shd w:val="clear" w:color="auto" w:fill="auto"/>
            <w:noWrap/>
            <w:vAlign w:val="bottom"/>
          </w:tcPr>
          <w:p w14:paraId="1AE4FE4A" w14:textId="77777777" w:rsidR="00C50A95" w:rsidRPr="00D016EC" w:rsidRDefault="00C50A95" w:rsidP="00416506">
            <w:pPr>
              <w:pStyle w:val="tabletext11"/>
              <w:jc w:val="center"/>
              <w:rPr>
                <w:ins w:id="24400" w:author="Author"/>
              </w:rPr>
            </w:pPr>
            <w:ins w:id="24401" w:author="Author">
              <w:r w:rsidRPr="00D016EC">
                <w:t>0.59</w:t>
              </w:r>
            </w:ins>
          </w:p>
        </w:tc>
        <w:tc>
          <w:tcPr>
            <w:tcW w:w="440" w:type="dxa"/>
            <w:shd w:val="clear" w:color="auto" w:fill="auto"/>
            <w:noWrap/>
            <w:vAlign w:val="bottom"/>
          </w:tcPr>
          <w:p w14:paraId="5DFC3044" w14:textId="77777777" w:rsidR="00C50A95" w:rsidRPr="00D016EC" w:rsidRDefault="00C50A95" w:rsidP="00416506">
            <w:pPr>
              <w:pStyle w:val="tabletext11"/>
              <w:jc w:val="center"/>
              <w:rPr>
                <w:ins w:id="24402" w:author="Author"/>
              </w:rPr>
            </w:pPr>
            <w:ins w:id="24403" w:author="Author">
              <w:r w:rsidRPr="00D016EC">
                <w:t>0.56</w:t>
              </w:r>
            </w:ins>
          </w:p>
        </w:tc>
        <w:tc>
          <w:tcPr>
            <w:tcW w:w="400" w:type="dxa"/>
            <w:shd w:val="clear" w:color="auto" w:fill="auto"/>
            <w:noWrap/>
            <w:vAlign w:val="bottom"/>
          </w:tcPr>
          <w:p w14:paraId="2ED49807" w14:textId="77777777" w:rsidR="00C50A95" w:rsidRPr="00D016EC" w:rsidRDefault="00C50A95" w:rsidP="00416506">
            <w:pPr>
              <w:pStyle w:val="tabletext11"/>
              <w:jc w:val="center"/>
              <w:rPr>
                <w:ins w:id="24404" w:author="Author"/>
              </w:rPr>
            </w:pPr>
            <w:ins w:id="24405" w:author="Author">
              <w:r w:rsidRPr="00D016EC">
                <w:t>0.54</w:t>
              </w:r>
            </w:ins>
          </w:p>
        </w:tc>
        <w:tc>
          <w:tcPr>
            <w:tcW w:w="400" w:type="dxa"/>
            <w:shd w:val="clear" w:color="auto" w:fill="auto"/>
            <w:noWrap/>
            <w:vAlign w:val="bottom"/>
          </w:tcPr>
          <w:p w14:paraId="2CD91551" w14:textId="77777777" w:rsidR="00C50A95" w:rsidRPr="00D016EC" w:rsidRDefault="00C50A95" w:rsidP="00416506">
            <w:pPr>
              <w:pStyle w:val="tabletext11"/>
              <w:jc w:val="center"/>
              <w:rPr>
                <w:ins w:id="24406" w:author="Author"/>
              </w:rPr>
            </w:pPr>
            <w:ins w:id="24407" w:author="Author">
              <w:r w:rsidRPr="00D016EC">
                <w:t>0.52</w:t>
              </w:r>
            </w:ins>
          </w:p>
        </w:tc>
        <w:tc>
          <w:tcPr>
            <w:tcW w:w="400" w:type="dxa"/>
            <w:shd w:val="clear" w:color="auto" w:fill="auto"/>
            <w:noWrap/>
            <w:vAlign w:val="bottom"/>
          </w:tcPr>
          <w:p w14:paraId="1F1396ED" w14:textId="77777777" w:rsidR="00C50A95" w:rsidRPr="00D016EC" w:rsidRDefault="00C50A95" w:rsidP="00416506">
            <w:pPr>
              <w:pStyle w:val="tabletext11"/>
              <w:jc w:val="center"/>
              <w:rPr>
                <w:ins w:id="24408" w:author="Author"/>
              </w:rPr>
            </w:pPr>
            <w:ins w:id="24409" w:author="Author">
              <w:r w:rsidRPr="00D016EC">
                <w:t>0.50</w:t>
              </w:r>
            </w:ins>
          </w:p>
        </w:tc>
        <w:tc>
          <w:tcPr>
            <w:tcW w:w="400" w:type="dxa"/>
            <w:shd w:val="clear" w:color="auto" w:fill="auto"/>
            <w:noWrap/>
            <w:vAlign w:val="bottom"/>
          </w:tcPr>
          <w:p w14:paraId="4D91B50C" w14:textId="77777777" w:rsidR="00C50A95" w:rsidRPr="00D016EC" w:rsidRDefault="00C50A95" w:rsidP="00416506">
            <w:pPr>
              <w:pStyle w:val="tabletext11"/>
              <w:jc w:val="center"/>
              <w:rPr>
                <w:ins w:id="24410" w:author="Author"/>
              </w:rPr>
            </w:pPr>
            <w:ins w:id="24411" w:author="Author">
              <w:r w:rsidRPr="00D016EC">
                <w:t>0.48</w:t>
              </w:r>
            </w:ins>
          </w:p>
        </w:tc>
        <w:tc>
          <w:tcPr>
            <w:tcW w:w="460" w:type="dxa"/>
            <w:shd w:val="clear" w:color="auto" w:fill="auto"/>
            <w:noWrap/>
            <w:vAlign w:val="bottom"/>
          </w:tcPr>
          <w:p w14:paraId="69DB7AFA" w14:textId="77777777" w:rsidR="00C50A95" w:rsidRPr="00D016EC" w:rsidRDefault="00C50A95" w:rsidP="00416506">
            <w:pPr>
              <w:pStyle w:val="tabletext11"/>
              <w:jc w:val="center"/>
              <w:rPr>
                <w:ins w:id="24412" w:author="Author"/>
              </w:rPr>
            </w:pPr>
            <w:ins w:id="24413" w:author="Author">
              <w:r w:rsidRPr="00D016EC">
                <w:t>0.46</w:t>
              </w:r>
            </w:ins>
          </w:p>
        </w:tc>
      </w:tr>
      <w:tr w:rsidR="00C50A95" w:rsidRPr="00D016EC" w14:paraId="34B707EC" w14:textId="77777777" w:rsidTr="00416506">
        <w:trPr>
          <w:trHeight w:val="190"/>
          <w:ins w:id="24414" w:author="Author"/>
        </w:trPr>
        <w:tc>
          <w:tcPr>
            <w:tcW w:w="200" w:type="dxa"/>
            <w:tcBorders>
              <w:right w:val="nil"/>
            </w:tcBorders>
            <w:shd w:val="clear" w:color="auto" w:fill="auto"/>
            <w:vAlign w:val="bottom"/>
          </w:tcPr>
          <w:p w14:paraId="24F36E0E" w14:textId="77777777" w:rsidR="00C50A95" w:rsidRPr="00D016EC" w:rsidRDefault="00C50A95" w:rsidP="00416506">
            <w:pPr>
              <w:pStyle w:val="tabletext11"/>
              <w:jc w:val="right"/>
              <w:rPr>
                <w:ins w:id="24415" w:author="Author"/>
              </w:rPr>
            </w:pPr>
          </w:p>
        </w:tc>
        <w:tc>
          <w:tcPr>
            <w:tcW w:w="1580" w:type="dxa"/>
            <w:tcBorders>
              <w:left w:val="nil"/>
            </w:tcBorders>
            <w:shd w:val="clear" w:color="auto" w:fill="auto"/>
            <w:vAlign w:val="bottom"/>
          </w:tcPr>
          <w:p w14:paraId="29D1CD21" w14:textId="77777777" w:rsidR="00C50A95" w:rsidRPr="00D016EC" w:rsidRDefault="00C50A95" w:rsidP="00416506">
            <w:pPr>
              <w:pStyle w:val="tabletext11"/>
              <w:tabs>
                <w:tab w:val="decimal" w:pos="640"/>
              </w:tabs>
              <w:rPr>
                <w:ins w:id="24416" w:author="Author"/>
              </w:rPr>
            </w:pPr>
            <w:ins w:id="24417" w:author="Author">
              <w:r w:rsidRPr="00D016EC">
                <w:t>65,000 to 74,999</w:t>
              </w:r>
            </w:ins>
          </w:p>
        </w:tc>
        <w:tc>
          <w:tcPr>
            <w:tcW w:w="680" w:type="dxa"/>
            <w:shd w:val="clear" w:color="auto" w:fill="auto"/>
            <w:noWrap/>
            <w:vAlign w:val="bottom"/>
          </w:tcPr>
          <w:p w14:paraId="70B72DBF" w14:textId="77777777" w:rsidR="00C50A95" w:rsidRPr="00D016EC" w:rsidRDefault="00C50A95" w:rsidP="00416506">
            <w:pPr>
              <w:pStyle w:val="tabletext11"/>
              <w:jc w:val="center"/>
              <w:rPr>
                <w:ins w:id="24418" w:author="Author"/>
              </w:rPr>
            </w:pPr>
            <w:ins w:id="24419" w:author="Author">
              <w:r w:rsidRPr="00D016EC">
                <w:t>1.55</w:t>
              </w:r>
            </w:ins>
          </w:p>
        </w:tc>
        <w:tc>
          <w:tcPr>
            <w:tcW w:w="900" w:type="dxa"/>
            <w:shd w:val="clear" w:color="auto" w:fill="auto"/>
            <w:noWrap/>
            <w:vAlign w:val="bottom"/>
          </w:tcPr>
          <w:p w14:paraId="3E62F285" w14:textId="77777777" w:rsidR="00C50A95" w:rsidRPr="00D016EC" w:rsidRDefault="00C50A95" w:rsidP="00416506">
            <w:pPr>
              <w:pStyle w:val="tabletext11"/>
              <w:jc w:val="center"/>
              <w:rPr>
                <w:ins w:id="24420" w:author="Author"/>
              </w:rPr>
            </w:pPr>
            <w:ins w:id="24421" w:author="Author">
              <w:r w:rsidRPr="00D016EC">
                <w:t>1.55</w:t>
              </w:r>
            </w:ins>
          </w:p>
        </w:tc>
        <w:tc>
          <w:tcPr>
            <w:tcW w:w="400" w:type="dxa"/>
            <w:shd w:val="clear" w:color="auto" w:fill="auto"/>
            <w:noWrap/>
            <w:vAlign w:val="bottom"/>
          </w:tcPr>
          <w:p w14:paraId="74FEB526" w14:textId="77777777" w:rsidR="00C50A95" w:rsidRPr="00D016EC" w:rsidRDefault="00C50A95" w:rsidP="00416506">
            <w:pPr>
              <w:pStyle w:val="tabletext11"/>
              <w:jc w:val="center"/>
              <w:rPr>
                <w:ins w:id="24422" w:author="Author"/>
              </w:rPr>
            </w:pPr>
            <w:ins w:id="24423" w:author="Author">
              <w:r w:rsidRPr="00D016EC">
                <w:t>1.55</w:t>
              </w:r>
            </w:ins>
          </w:p>
        </w:tc>
        <w:tc>
          <w:tcPr>
            <w:tcW w:w="400" w:type="dxa"/>
            <w:shd w:val="clear" w:color="auto" w:fill="auto"/>
            <w:noWrap/>
            <w:vAlign w:val="bottom"/>
          </w:tcPr>
          <w:p w14:paraId="6A787507" w14:textId="77777777" w:rsidR="00C50A95" w:rsidRPr="00D016EC" w:rsidRDefault="00C50A95" w:rsidP="00416506">
            <w:pPr>
              <w:pStyle w:val="tabletext11"/>
              <w:jc w:val="center"/>
              <w:rPr>
                <w:ins w:id="24424" w:author="Author"/>
              </w:rPr>
            </w:pPr>
            <w:ins w:id="24425" w:author="Author">
              <w:r w:rsidRPr="00D016EC">
                <w:t>1.48</w:t>
              </w:r>
            </w:ins>
          </w:p>
        </w:tc>
        <w:tc>
          <w:tcPr>
            <w:tcW w:w="400" w:type="dxa"/>
            <w:shd w:val="clear" w:color="auto" w:fill="auto"/>
            <w:noWrap/>
            <w:vAlign w:val="bottom"/>
          </w:tcPr>
          <w:p w14:paraId="2A2E820F" w14:textId="77777777" w:rsidR="00C50A95" w:rsidRPr="00D016EC" w:rsidRDefault="00C50A95" w:rsidP="00416506">
            <w:pPr>
              <w:pStyle w:val="tabletext11"/>
              <w:jc w:val="center"/>
              <w:rPr>
                <w:ins w:id="24426" w:author="Author"/>
              </w:rPr>
            </w:pPr>
            <w:ins w:id="24427" w:author="Author">
              <w:r w:rsidRPr="00D016EC">
                <w:t>1.41</w:t>
              </w:r>
            </w:ins>
          </w:p>
        </w:tc>
        <w:tc>
          <w:tcPr>
            <w:tcW w:w="400" w:type="dxa"/>
            <w:shd w:val="clear" w:color="auto" w:fill="auto"/>
            <w:noWrap/>
            <w:vAlign w:val="bottom"/>
          </w:tcPr>
          <w:p w14:paraId="55403E3B" w14:textId="77777777" w:rsidR="00C50A95" w:rsidRPr="00D016EC" w:rsidRDefault="00C50A95" w:rsidP="00416506">
            <w:pPr>
              <w:pStyle w:val="tabletext11"/>
              <w:jc w:val="center"/>
              <w:rPr>
                <w:ins w:id="24428" w:author="Author"/>
              </w:rPr>
            </w:pPr>
            <w:ins w:id="24429" w:author="Author">
              <w:r w:rsidRPr="00D016EC">
                <w:t>1.27</w:t>
              </w:r>
            </w:ins>
          </w:p>
        </w:tc>
        <w:tc>
          <w:tcPr>
            <w:tcW w:w="400" w:type="dxa"/>
            <w:shd w:val="clear" w:color="auto" w:fill="auto"/>
            <w:noWrap/>
            <w:vAlign w:val="bottom"/>
          </w:tcPr>
          <w:p w14:paraId="1CA053E6" w14:textId="77777777" w:rsidR="00C50A95" w:rsidRPr="00D016EC" w:rsidRDefault="00C50A95" w:rsidP="00416506">
            <w:pPr>
              <w:pStyle w:val="tabletext11"/>
              <w:jc w:val="center"/>
              <w:rPr>
                <w:ins w:id="24430" w:author="Author"/>
              </w:rPr>
            </w:pPr>
            <w:ins w:id="24431" w:author="Author">
              <w:r w:rsidRPr="00D016EC">
                <w:t>1.21</w:t>
              </w:r>
            </w:ins>
          </w:p>
        </w:tc>
        <w:tc>
          <w:tcPr>
            <w:tcW w:w="400" w:type="dxa"/>
            <w:shd w:val="clear" w:color="auto" w:fill="auto"/>
            <w:noWrap/>
            <w:vAlign w:val="bottom"/>
          </w:tcPr>
          <w:p w14:paraId="4DBF58B3" w14:textId="77777777" w:rsidR="00C50A95" w:rsidRPr="00D016EC" w:rsidRDefault="00C50A95" w:rsidP="00416506">
            <w:pPr>
              <w:pStyle w:val="tabletext11"/>
              <w:jc w:val="center"/>
              <w:rPr>
                <w:ins w:id="24432" w:author="Author"/>
              </w:rPr>
            </w:pPr>
            <w:ins w:id="24433" w:author="Author">
              <w:r w:rsidRPr="00D016EC">
                <w:t>1.15</w:t>
              </w:r>
            </w:ins>
          </w:p>
        </w:tc>
        <w:tc>
          <w:tcPr>
            <w:tcW w:w="400" w:type="dxa"/>
            <w:shd w:val="clear" w:color="auto" w:fill="auto"/>
            <w:noWrap/>
            <w:vAlign w:val="bottom"/>
          </w:tcPr>
          <w:p w14:paraId="40BAA312" w14:textId="77777777" w:rsidR="00C50A95" w:rsidRPr="00D016EC" w:rsidRDefault="00C50A95" w:rsidP="00416506">
            <w:pPr>
              <w:pStyle w:val="tabletext11"/>
              <w:jc w:val="center"/>
              <w:rPr>
                <w:ins w:id="24434" w:author="Author"/>
              </w:rPr>
            </w:pPr>
            <w:ins w:id="24435" w:author="Author">
              <w:r w:rsidRPr="00D016EC">
                <w:t>1.10</w:t>
              </w:r>
            </w:ins>
          </w:p>
        </w:tc>
        <w:tc>
          <w:tcPr>
            <w:tcW w:w="400" w:type="dxa"/>
            <w:shd w:val="clear" w:color="auto" w:fill="auto"/>
            <w:noWrap/>
            <w:vAlign w:val="bottom"/>
          </w:tcPr>
          <w:p w14:paraId="530EAD6C" w14:textId="77777777" w:rsidR="00C50A95" w:rsidRPr="00D016EC" w:rsidRDefault="00C50A95" w:rsidP="00416506">
            <w:pPr>
              <w:pStyle w:val="tabletext11"/>
              <w:jc w:val="center"/>
              <w:rPr>
                <w:ins w:id="24436" w:author="Author"/>
              </w:rPr>
            </w:pPr>
            <w:ins w:id="24437" w:author="Author">
              <w:r w:rsidRPr="00D016EC">
                <w:t>1.04</w:t>
              </w:r>
            </w:ins>
          </w:p>
        </w:tc>
        <w:tc>
          <w:tcPr>
            <w:tcW w:w="400" w:type="dxa"/>
            <w:shd w:val="clear" w:color="auto" w:fill="auto"/>
            <w:noWrap/>
            <w:vAlign w:val="bottom"/>
          </w:tcPr>
          <w:p w14:paraId="751FF7CD" w14:textId="77777777" w:rsidR="00C50A95" w:rsidRPr="00D016EC" w:rsidRDefault="00C50A95" w:rsidP="00416506">
            <w:pPr>
              <w:pStyle w:val="tabletext11"/>
              <w:jc w:val="center"/>
              <w:rPr>
                <w:ins w:id="24438" w:author="Author"/>
              </w:rPr>
            </w:pPr>
            <w:ins w:id="24439" w:author="Author">
              <w:r w:rsidRPr="00D016EC">
                <w:t>0.98</w:t>
              </w:r>
            </w:ins>
          </w:p>
        </w:tc>
        <w:tc>
          <w:tcPr>
            <w:tcW w:w="400" w:type="dxa"/>
            <w:shd w:val="clear" w:color="auto" w:fill="auto"/>
            <w:noWrap/>
            <w:vAlign w:val="bottom"/>
          </w:tcPr>
          <w:p w14:paraId="66725F11" w14:textId="77777777" w:rsidR="00C50A95" w:rsidRPr="00D016EC" w:rsidRDefault="00C50A95" w:rsidP="00416506">
            <w:pPr>
              <w:pStyle w:val="tabletext11"/>
              <w:jc w:val="center"/>
              <w:rPr>
                <w:ins w:id="24440" w:author="Author"/>
              </w:rPr>
            </w:pPr>
            <w:ins w:id="24441" w:author="Author">
              <w:r w:rsidRPr="00D016EC">
                <w:t>0.94</w:t>
              </w:r>
            </w:ins>
          </w:p>
        </w:tc>
        <w:tc>
          <w:tcPr>
            <w:tcW w:w="400" w:type="dxa"/>
            <w:shd w:val="clear" w:color="auto" w:fill="auto"/>
            <w:noWrap/>
            <w:vAlign w:val="bottom"/>
          </w:tcPr>
          <w:p w14:paraId="4CB60915" w14:textId="77777777" w:rsidR="00C50A95" w:rsidRPr="00D016EC" w:rsidRDefault="00C50A95" w:rsidP="00416506">
            <w:pPr>
              <w:pStyle w:val="tabletext11"/>
              <w:jc w:val="center"/>
              <w:rPr>
                <w:ins w:id="24442" w:author="Author"/>
              </w:rPr>
            </w:pPr>
            <w:ins w:id="24443" w:author="Author">
              <w:r w:rsidRPr="00D016EC">
                <w:t>0.90</w:t>
              </w:r>
            </w:ins>
          </w:p>
        </w:tc>
        <w:tc>
          <w:tcPr>
            <w:tcW w:w="400" w:type="dxa"/>
            <w:shd w:val="clear" w:color="auto" w:fill="auto"/>
            <w:noWrap/>
            <w:vAlign w:val="bottom"/>
          </w:tcPr>
          <w:p w14:paraId="7E8758C5" w14:textId="77777777" w:rsidR="00C50A95" w:rsidRPr="00D016EC" w:rsidRDefault="00C50A95" w:rsidP="00416506">
            <w:pPr>
              <w:pStyle w:val="tabletext11"/>
              <w:jc w:val="center"/>
              <w:rPr>
                <w:ins w:id="24444" w:author="Author"/>
              </w:rPr>
            </w:pPr>
            <w:ins w:id="24445" w:author="Author">
              <w:r w:rsidRPr="00D016EC">
                <w:t>0.87</w:t>
              </w:r>
            </w:ins>
          </w:p>
        </w:tc>
        <w:tc>
          <w:tcPr>
            <w:tcW w:w="400" w:type="dxa"/>
            <w:shd w:val="clear" w:color="auto" w:fill="auto"/>
            <w:noWrap/>
            <w:vAlign w:val="bottom"/>
          </w:tcPr>
          <w:p w14:paraId="29657E38" w14:textId="77777777" w:rsidR="00C50A95" w:rsidRPr="00D016EC" w:rsidRDefault="00C50A95" w:rsidP="00416506">
            <w:pPr>
              <w:pStyle w:val="tabletext11"/>
              <w:jc w:val="center"/>
              <w:rPr>
                <w:ins w:id="24446" w:author="Author"/>
              </w:rPr>
            </w:pPr>
            <w:ins w:id="24447" w:author="Author">
              <w:r w:rsidRPr="00D016EC">
                <w:t>0.83</w:t>
              </w:r>
            </w:ins>
          </w:p>
        </w:tc>
        <w:tc>
          <w:tcPr>
            <w:tcW w:w="400" w:type="dxa"/>
            <w:shd w:val="clear" w:color="auto" w:fill="auto"/>
            <w:noWrap/>
            <w:vAlign w:val="bottom"/>
          </w:tcPr>
          <w:p w14:paraId="35A7FF8A" w14:textId="77777777" w:rsidR="00C50A95" w:rsidRPr="00D016EC" w:rsidRDefault="00C50A95" w:rsidP="00416506">
            <w:pPr>
              <w:pStyle w:val="tabletext11"/>
              <w:jc w:val="center"/>
              <w:rPr>
                <w:ins w:id="24448" w:author="Author"/>
              </w:rPr>
            </w:pPr>
            <w:ins w:id="24449" w:author="Author">
              <w:r w:rsidRPr="00D016EC">
                <w:t>0.80</w:t>
              </w:r>
            </w:ins>
          </w:p>
        </w:tc>
        <w:tc>
          <w:tcPr>
            <w:tcW w:w="400" w:type="dxa"/>
            <w:shd w:val="clear" w:color="auto" w:fill="auto"/>
            <w:noWrap/>
            <w:vAlign w:val="bottom"/>
          </w:tcPr>
          <w:p w14:paraId="090318C5" w14:textId="77777777" w:rsidR="00C50A95" w:rsidRPr="00D016EC" w:rsidRDefault="00C50A95" w:rsidP="00416506">
            <w:pPr>
              <w:pStyle w:val="tabletext11"/>
              <w:jc w:val="center"/>
              <w:rPr>
                <w:ins w:id="24450" w:author="Author"/>
              </w:rPr>
            </w:pPr>
            <w:ins w:id="24451" w:author="Author">
              <w:r w:rsidRPr="00D016EC">
                <w:t>0.77</w:t>
              </w:r>
            </w:ins>
          </w:p>
        </w:tc>
        <w:tc>
          <w:tcPr>
            <w:tcW w:w="400" w:type="dxa"/>
            <w:shd w:val="clear" w:color="auto" w:fill="auto"/>
            <w:noWrap/>
            <w:vAlign w:val="bottom"/>
          </w:tcPr>
          <w:p w14:paraId="56D9E38E" w14:textId="77777777" w:rsidR="00C50A95" w:rsidRPr="00D016EC" w:rsidRDefault="00C50A95" w:rsidP="00416506">
            <w:pPr>
              <w:pStyle w:val="tabletext11"/>
              <w:jc w:val="center"/>
              <w:rPr>
                <w:ins w:id="24452" w:author="Author"/>
              </w:rPr>
            </w:pPr>
            <w:ins w:id="24453" w:author="Author">
              <w:r w:rsidRPr="00D016EC">
                <w:t>0.73</w:t>
              </w:r>
            </w:ins>
          </w:p>
        </w:tc>
        <w:tc>
          <w:tcPr>
            <w:tcW w:w="400" w:type="dxa"/>
            <w:shd w:val="clear" w:color="auto" w:fill="auto"/>
            <w:noWrap/>
            <w:vAlign w:val="bottom"/>
          </w:tcPr>
          <w:p w14:paraId="7FFB9BF1" w14:textId="77777777" w:rsidR="00C50A95" w:rsidRPr="00D016EC" w:rsidRDefault="00C50A95" w:rsidP="00416506">
            <w:pPr>
              <w:pStyle w:val="tabletext11"/>
              <w:jc w:val="center"/>
              <w:rPr>
                <w:ins w:id="24454" w:author="Author"/>
              </w:rPr>
            </w:pPr>
            <w:ins w:id="24455" w:author="Author">
              <w:r w:rsidRPr="00D016EC">
                <w:t>0.71</w:t>
              </w:r>
            </w:ins>
          </w:p>
        </w:tc>
        <w:tc>
          <w:tcPr>
            <w:tcW w:w="400" w:type="dxa"/>
            <w:shd w:val="clear" w:color="auto" w:fill="auto"/>
            <w:noWrap/>
            <w:vAlign w:val="bottom"/>
          </w:tcPr>
          <w:p w14:paraId="729A7930" w14:textId="77777777" w:rsidR="00C50A95" w:rsidRPr="00D016EC" w:rsidRDefault="00C50A95" w:rsidP="00416506">
            <w:pPr>
              <w:pStyle w:val="tabletext11"/>
              <w:jc w:val="center"/>
              <w:rPr>
                <w:ins w:id="24456" w:author="Author"/>
              </w:rPr>
            </w:pPr>
            <w:ins w:id="24457" w:author="Author">
              <w:r w:rsidRPr="00D016EC">
                <w:t>0.68</w:t>
              </w:r>
            </w:ins>
          </w:p>
        </w:tc>
        <w:tc>
          <w:tcPr>
            <w:tcW w:w="400" w:type="dxa"/>
            <w:shd w:val="clear" w:color="auto" w:fill="auto"/>
            <w:noWrap/>
            <w:vAlign w:val="bottom"/>
          </w:tcPr>
          <w:p w14:paraId="2B282465" w14:textId="77777777" w:rsidR="00C50A95" w:rsidRPr="00D016EC" w:rsidRDefault="00C50A95" w:rsidP="00416506">
            <w:pPr>
              <w:pStyle w:val="tabletext11"/>
              <w:jc w:val="center"/>
              <w:rPr>
                <w:ins w:id="24458" w:author="Author"/>
              </w:rPr>
            </w:pPr>
            <w:ins w:id="24459" w:author="Author">
              <w:r w:rsidRPr="00D016EC">
                <w:t>0.65</w:t>
              </w:r>
            </w:ins>
          </w:p>
        </w:tc>
        <w:tc>
          <w:tcPr>
            <w:tcW w:w="400" w:type="dxa"/>
            <w:shd w:val="clear" w:color="auto" w:fill="auto"/>
            <w:noWrap/>
            <w:vAlign w:val="bottom"/>
          </w:tcPr>
          <w:p w14:paraId="3E08F735" w14:textId="77777777" w:rsidR="00C50A95" w:rsidRPr="00D016EC" w:rsidRDefault="00C50A95" w:rsidP="00416506">
            <w:pPr>
              <w:pStyle w:val="tabletext11"/>
              <w:jc w:val="center"/>
              <w:rPr>
                <w:ins w:id="24460" w:author="Author"/>
              </w:rPr>
            </w:pPr>
            <w:ins w:id="24461" w:author="Author">
              <w:r w:rsidRPr="00D016EC">
                <w:t>0.62</w:t>
              </w:r>
            </w:ins>
          </w:p>
        </w:tc>
        <w:tc>
          <w:tcPr>
            <w:tcW w:w="440" w:type="dxa"/>
            <w:shd w:val="clear" w:color="auto" w:fill="auto"/>
            <w:noWrap/>
            <w:vAlign w:val="bottom"/>
          </w:tcPr>
          <w:p w14:paraId="79006EC9" w14:textId="77777777" w:rsidR="00C50A95" w:rsidRPr="00D016EC" w:rsidRDefault="00C50A95" w:rsidP="00416506">
            <w:pPr>
              <w:pStyle w:val="tabletext11"/>
              <w:jc w:val="center"/>
              <w:rPr>
                <w:ins w:id="24462" w:author="Author"/>
              </w:rPr>
            </w:pPr>
            <w:ins w:id="24463" w:author="Author">
              <w:r w:rsidRPr="00D016EC">
                <w:t>0.60</w:t>
              </w:r>
            </w:ins>
          </w:p>
        </w:tc>
        <w:tc>
          <w:tcPr>
            <w:tcW w:w="400" w:type="dxa"/>
            <w:shd w:val="clear" w:color="auto" w:fill="auto"/>
            <w:noWrap/>
            <w:vAlign w:val="bottom"/>
          </w:tcPr>
          <w:p w14:paraId="20A7209D" w14:textId="77777777" w:rsidR="00C50A95" w:rsidRPr="00D016EC" w:rsidRDefault="00C50A95" w:rsidP="00416506">
            <w:pPr>
              <w:pStyle w:val="tabletext11"/>
              <w:jc w:val="center"/>
              <w:rPr>
                <w:ins w:id="24464" w:author="Author"/>
              </w:rPr>
            </w:pPr>
            <w:ins w:id="24465" w:author="Author">
              <w:r w:rsidRPr="00D016EC">
                <w:t>0.58</w:t>
              </w:r>
            </w:ins>
          </w:p>
        </w:tc>
        <w:tc>
          <w:tcPr>
            <w:tcW w:w="400" w:type="dxa"/>
            <w:shd w:val="clear" w:color="auto" w:fill="auto"/>
            <w:noWrap/>
            <w:vAlign w:val="bottom"/>
          </w:tcPr>
          <w:p w14:paraId="469AE9CC" w14:textId="77777777" w:rsidR="00C50A95" w:rsidRPr="00D016EC" w:rsidRDefault="00C50A95" w:rsidP="00416506">
            <w:pPr>
              <w:pStyle w:val="tabletext11"/>
              <w:jc w:val="center"/>
              <w:rPr>
                <w:ins w:id="24466" w:author="Author"/>
              </w:rPr>
            </w:pPr>
            <w:ins w:id="24467" w:author="Author">
              <w:r w:rsidRPr="00D016EC">
                <w:t>0.55</w:t>
              </w:r>
            </w:ins>
          </w:p>
        </w:tc>
        <w:tc>
          <w:tcPr>
            <w:tcW w:w="400" w:type="dxa"/>
            <w:shd w:val="clear" w:color="auto" w:fill="auto"/>
            <w:noWrap/>
            <w:vAlign w:val="bottom"/>
          </w:tcPr>
          <w:p w14:paraId="40080AE1" w14:textId="77777777" w:rsidR="00C50A95" w:rsidRPr="00D016EC" w:rsidRDefault="00C50A95" w:rsidP="00416506">
            <w:pPr>
              <w:pStyle w:val="tabletext11"/>
              <w:jc w:val="center"/>
              <w:rPr>
                <w:ins w:id="24468" w:author="Author"/>
              </w:rPr>
            </w:pPr>
            <w:ins w:id="24469" w:author="Author">
              <w:r w:rsidRPr="00D016EC">
                <w:t>0.53</w:t>
              </w:r>
            </w:ins>
          </w:p>
        </w:tc>
        <w:tc>
          <w:tcPr>
            <w:tcW w:w="400" w:type="dxa"/>
            <w:shd w:val="clear" w:color="auto" w:fill="auto"/>
            <w:noWrap/>
            <w:vAlign w:val="bottom"/>
          </w:tcPr>
          <w:p w14:paraId="0F96366E" w14:textId="77777777" w:rsidR="00C50A95" w:rsidRPr="00D016EC" w:rsidRDefault="00C50A95" w:rsidP="00416506">
            <w:pPr>
              <w:pStyle w:val="tabletext11"/>
              <w:jc w:val="center"/>
              <w:rPr>
                <w:ins w:id="24470" w:author="Author"/>
              </w:rPr>
            </w:pPr>
            <w:ins w:id="24471" w:author="Author">
              <w:r w:rsidRPr="00D016EC">
                <w:t>0.51</w:t>
              </w:r>
            </w:ins>
          </w:p>
        </w:tc>
        <w:tc>
          <w:tcPr>
            <w:tcW w:w="460" w:type="dxa"/>
            <w:shd w:val="clear" w:color="auto" w:fill="auto"/>
            <w:noWrap/>
            <w:vAlign w:val="bottom"/>
          </w:tcPr>
          <w:p w14:paraId="10B2C187" w14:textId="77777777" w:rsidR="00C50A95" w:rsidRPr="00D016EC" w:rsidRDefault="00C50A95" w:rsidP="00416506">
            <w:pPr>
              <w:pStyle w:val="tabletext11"/>
              <w:jc w:val="center"/>
              <w:rPr>
                <w:ins w:id="24472" w:author="Author"/>
              </w:rPr>
            </w:pPr>
            <w:ins w:id="24473" w:author="Author">
              <w:r w:rsidRPr="00D016EC">
                <w:t>0.49</w:t>
              </w:r>
            </w:ins>
          </w:p>
        </w:tc>
      </w:tr>
      <w:tr w:rsidR="00C50A95" w:rsidRPr="00D016EC" w14:paraId="65E1BF17" w14:textId="77777777" w:rsidTr="00416506">
        <w:trPr>
          <w:trHeight w:val="190"/>
          <w:ins w:id="24474" w:author="Author"/>
        </w:trPr>
        <w:tc>
          <w:tcPr>
            <w:tcW w:w="200" w:type="dxa"/>
            <w:tcBorders>
              <w:right w:val="nil"/>
            </w:tcBorders>
            <w:shd w:val="clear" w:color="auto" w:fill="auto"/>
            <w:vAlign w:val="bottom"/>
          </w:tcPr>
          <w:p w14:paraId="6CB7C532" w14:textId="77777777" w:rsidR="00C50A95" w:rsidRPr="00D016EC" w:rsidRDefault="00C50A95" w:rsidP="00416506">
            <w:pPr>
              <w:pStyle w:val="tabletext11"/>
              <w:jc w:val="right"/>
              <w:rPr>
                <w:ins w:id="24475" w:author="Author"/>
              </w:rPr>
            </w:pPr>
          </w:p>
        </w:tc>
        <w:tc>
          <w:tcPr>
            <w:tcW w:w="1580" w:type="dxa"/>
            <w:tcBorders>
              <w:left w:val="nil"/>
            </w:tcBorders>
            <w:shd w:val="clear" w:color="auto" w:fill="auto"/>
            <w:vAlign w:val="bottom"/>
          </w:tcPr>
          <w:p w14:paraId="6114EE8C" w14:textId="77777777" w:rsidR="00C50A95" w:rsidRPr="00D016EC" w:rsidRDefault="00C50A95" w:rsidP="00416506">
            <w:pPr>
              <w:pStyle w:val="tabletext11"/>
              <w:tabs>
                <w:tab w:val="decimal" w:pos="640"/>
              </w:tabs>
              <w:rPr>
                <w:ins w:id="24476" w:author="Author"/>
              </w:rPr>
            </w:pPr>
            <w:ins w:id="24477" w:author="Author">
              <w:r w:rsidRPr="00D016EC">
                <w:t>75,000 to 84,999</w:t>
              </w:r>
            </w:ins>
          </w:p>
        </w:tc>
        <w:tc>
          <w:tcPr>
            <w:tcW w:w="680" w:type="dxa"/>
            <w:shd w:val="clear" w:color="auto" w:fill="auto"/>
            <w:noWrap/>
            <w:vAlign w:val="bottom"/>
          </w:tcPr>
          <w:p w14:paraId="7B105389" w14:textId="77777777" w:rsidR="00C50A95" w:rsidRPr="00D016EC" w:rsidRDefault="00C50A95" w:rsidP="00416506">
            <w:pPr>
              <w:pStyle w:val="tabletext11"/>
              <w:jc w:val="center"/>
              <w:rPr>
                <w:ins w:id="24478" w:author="Author"/>
              </w:rPr>
            </w:pPr>
            <w:ins w:id="24479" w:author="Author">
              <w:r w:rsidRPr="00D016EC">
                <w:t>1.64</w:t>
              </w:r>
            </w:ins>
          </w:p>
        </w:tc>
        <w:tc>
          <w:tcPr>
            <w:tcW w:w="900" w:type="dxa"/>
            <w:shd w:val="clear" w:color="auto" w:fill="auto"/>
            <w:noWrap/>
            <w:vAlign w:val="bottom"/>
          </w:tcPr>
          <w:p w14:paraId="3C61B770" w14:textId="77777777" w:rsidR="00C50A95" w:rsidRPr="00D016EC" w:rsidRDefault="00C50A95" w:rsidP="00416506">
            <w:pPr>
              <w:pStyle w:val="tabletext11"/>
              <w:jc w:val="center"/>
              <w:rPr>
                <w:ins w:id="24480" w:author="Author"/>
              </w:rPr>
            </w:pPr>
            <w:ins w:id="24481" w:author="Author">
              <w:r w:rsidRPr="00D016EC">
                <w:t>1.64</w:t>
              </w:r>
            </w:ins>
          </w:p>
        </w:tc>
        <w:tc>
          <w:tcPr>
            <w:tcW w:w="400" w:type="dxa"/>
            <w:shd w:val="clear" w:color="auto" w:fill="auto"/>
            <w:noWrap/>
            <w:vAlign w:val="bottom"/>
          </w:tcPr>
          <w:p w14:paraId="0BC72985" w14:textId="77777777" w:rsidR="00C50A95" w:rsidRPr="00D016EC" w:rsidRDefault="00C50A95" w:rsidP="00416506">
            <w:pPr>
              <w:pStyle w:val="tabletext11"/>
              <w:jc w:val="center"/>
              <w:rPr>
                <w:ins w:id="24482" w:author="Author"/>
              </w:rPr>
            </w:pPr>
            <w:ins w:id="24483" w:author="Author">
              <w:r w:rsidRPr="00D016EC">
                <w:t>1.64</w:t>
              </w:r>
            </w:ins>
          </w:p>
        </w:tc>
        <w:tc>
          <w:tcPr>
            <w:tcW w:w="400" w:type="dxa"/>
            <w:shd w:val="clear" w:color="auto" w:fill="auto"/>
            <w:noWrap/>
            <w:vAlign w:val="bottom"/>
          </w:tcPr>
          <w:p w14:paraId="72908105" w14:textId="77777777" w:rsidR="00C50A95" w:rsidRPr="00D016EC" w:rsidRDefault="00C50A95" w:rsidP="00416506">
            <w:pPr>
              <w:pStyle w:val="tabletext11"/>
              <w:jc w:val="center"/>
              <w:rPr>
                <w:ins w:id="24484" w:author="Author"/>
              </w:rPr>
            </w:pPr>
            <w:ins w:id="24485" w:author="Author">
              <w:r w:rsidRPr="00D016EC">
                <w:t>1.56</w:t>
              </w:r>
            </w:ins>
          </w:p>
        </w:tc>
        <w:tc>
          <w:tcPr>
            <w:tcW w:w="400" w:type="dxa"/>
            <w:shd w:val="clear" w:color="auto" w:fill="auto"/>
            <w:noWrap/>
            <w:vAlign w:val="bottom"/>
          </w:tcPr>
          <w:p w14:paraId="2CB29561" w14:textId="77777777" w:rsidR="00C50A95" w:rsidRPr="00D016EC" w:rsidRDefault="00C50A95" w:rsidP="00416506">
            <w:pPr>
              <w:pStyle w:val="tabletext11"/>
              <w:jc w:val="center"/>
              <w:rPr>
                <w:ins w:id="24486" w:author="Author"/>
              </w:rPr>
            </w:pPr>
            <w:ins w:id="24487" w:author="Author">
              <w:r w:rsidRPr="00D016EC">
                <w:t>1.49</w:t>
              </w:r>
            </w:ins>
          </w:p>
        </w:tc>
        <w:tc>
          <w:tcPr>
            <w:tcW w:w="400" w:type="dxa"/>
            <w:shd w:val="clear" w:color="auto" w:fill="auto"/>
            <w:noWrap/>
            <w:vAlign w:val="bottom"/>
          </w:tcPr>
          <w:p w14:paraId="5A1967C1" w14:textId="77777777" w:rsidR="00C50A95" w:rsidRPr="00D016EC" w:rsidRDefault="00C50A95" w:rsidP="00416506">
            <w:pPr>
              <w:pStyle w:val="tabletext11"/>
              <w:jc w:val="center"/>
              <w:rPr>
                <w:ins w:id="24488" w:author="Author"/>
              </w:rPr>
            </w:pPr>
            <w:ins w:id="24489" w:author="Author">
              <w:r w:rsidRPr="00D016EC">
                <w:t>1.34</w:t>
              </w:r>
            </w:ins>
          </w:p>
        </w:tc>
        <w:tc>
          <w:tcPr>
            <w:tcW w:w="400" w:type="dxa"/>
            <w:shd w:val="clear" w:color="auto" w:fill="auto"/>
            <w:noWrap/>
            <w:vAlign w:val="bottom"/>
          </w:tcPr>
          <w:p w14:paraId="1BAE35D3" w14:textId="77777777" w:rsidR="00C50A95" w:rsidRPr="00D016EC" w:rsidRDefault="00C50A95" w:rsidP="00416506">
            <w:pPr>
              <w:pStyle w:val="tabletext11"/>
              <w:jc w:val="center"/>
              <w:rPr>
                <w:ins w:id="24490" w:author="Author"/>
              </w:rPr>
            </w:pPr>
            <w:ins w:id="24491" w:author="Author">
              <w:r w:rsidRPr="00D016EC">
                <w:t>1.28</w:t>
              </w:r>
            </w:ins>
          </w:p>
        </w:tc>
        <w:tc>
          <w:tcPr>
            <w:tcW w:w="400" w:type="dxa"/>
            <w:shd w:val="clear" w:color="auto" w:fill="auto"/>
            <w:noWrap/>
            <w:vAlign w:val="bottom"/>
          </w:tcPr>
          <w:p w14:paraId="0553A9E9" w14:textId="77777777" w:rsidR="00C50A95" w:rsidRPr="00D016EC" w:rsidRDefault="00C50A95" w:rsidP="00416506">
            <w:pPr>
              <w:pStyle w:val="tabletext11"/>
              <w:jc w:val="center"/>
              <w:rPr>
                <w:ins w:id="24492" w:author="Author"/>
              </w:rPr>
            </w:pPr>
            <w:ins w:id="24493" w:author="Author">
              <w:r w:rsidRPr="00D016EC">
                <w:t>1.22</w:t>
              </w:r>
            </w:ins>
          </w:p>
        </w:tc>
        <w:tc>
          <w:tcPr>
            <w:tcW w:w="400" w:type="dxa"/>
            <w:shd w:val="clear" w:color="auto" w:fill="auto"/>
            <w:noWrap/>
            <w:vAlign w:val="bottom"/>
          </w:tcPr>
          <w:p w14:paraId="75AA0358" w14:textId="77777777" w:rsidR="00C50A95" w:rsidRPr="00D016EC" w:rsidRDefault="00C50A95" w:rsidP="00416506">
            <w:pPr>
              <w:pStyle w:val="tabletext11"/>
              <w:jc w:val="center"/>
              <w:rPr>
                <w:ins w:id="24494" w:author="Author"/>
              </w:rPr>
            </w:pPr>
            <w:ins w:id="24495" w:author="Author">
              <w:r w:rsidRPr="00D016EC">
                <w:t>1.16</w:t>
              </w:r>
            </w:ins>
          </w:p>
        </w:tc>
        <w:tc>
          <w:tcPr>
            <w:tcW w:w="400" w:type="dxa"/>
            <w:shd w:val="clear" w:color="auto" w:fill="auto"/>
            <w:noWrap/>
            <w:vAlign w:val="bottom"/>
          </w:tcPr>
          <w:p w14:paraId="164F2D8C" w14:textId="77777777" w:rsidR="00C50A95" w:rsidRPr="00D016EC" w:rsidRDefault="00C50A95" w:rsidP="00416506">
            <w:pPr>
              <w:pStyle w:val="tabletext11"/>
              <w:jc w:val="center"/>
              <w:rPr>
                <w:ins w:id="24496" w:author="Author"/>
              </w:rPr>
            </w:pPr>
            <w:ins w:id="24497" w:author="Author">
              <w:r w:rsidRPr="00D016EC">
                <w:t>1.09</w:t>
              </w:r>
            </w:ins>
          </w:p>
        </w:tc>
        <w:tc>
          <w:tcPr>
            <w:tcW w:w="400" w:type="dxa"/>
            <w:shd w:val="clear" w:color="auto" w:fill="auto"/>
            <w:noWrap/>
            <w:vAlign w:val="bottom"/>
          </w:tcPr>
          <w:p w14:paraId="769320F5" w14:textId="77777777" w:rsidR="00C50A95" w:rsidRPr="00D016EC" w:rsidRDefault="00C50A95" w:rsidP="00416506">
            <w:pPr>
              <w:pStyle w:val="tabletext11"/>
              <w:jc w:val="center"/>
              <w:rPr>
                <w:ins w:id="24498" w:author="Author"/>
              </w:rPr>
            </w:pPr>
            <w:ins w:id="24499" w:author="Author">
              <w:r w:rsidRPr="00D016EC">
                <w:t>1.03</w:t>
              </w:r>
            </w:ins>
          </w:p>
        </w:tc>
        <w:tc>
          <w:tcPr>
            <w:tcW w:w="400" w:type="dxa"/>
            <w:shd w:val="clear" w:color="auto" w:fill="auto"/>
            <w:noWrap/>
            <w:vAlign w:val="bottom"/>
          </w:tcPr>
          <w:p w14:paraId="056453B0" w14:textId="77777777" w:rsidR="00C50A95" w:rsidRPr="00D016EC" w:rsidRDefault="00C50A95" w:rsidP="00416506">
            <w:pPr>
              <w:pStyle w:val="tabletext11"/>
              <w:jc w:val="center"/>
              <w:rPr>
                <w:ins w:id="24500" w:author="Author"/>
              </w:rPr>
            </w:pPr>
            <w:ins w:id="24501" w:author="Author">
              <w:r w:rsidRPr="00D016EC">
                <w:t>0.99</w:t>
              </w:r>
            </w:ins>
          </w:p>
        </w:tc>
        <w:tc>
          <w:tcPr>
            <w:tcW w:w="400" w:type="dxa"/>
            <w:shd w:val="clear" w:color="auto" w:fill="auto"/>
            <w:noWrap/>
            <w:vAlign w:val="bottom"/>
          </w:tcPr>
          <w:p w14:paraId="74EB4400" w14:textId="77777777" w:rsidR="00C50A95" w:rsidRPr="00D016EC" w:rsidRDefault="00C50A95" w:rsidP="00416506">
            <w:pPr>
              <w:pStyle w:val="tabletext11"/>
              <w:jc w:val="center"/>
              <w:rPr>
                <w:ins w:id="24502" w:author="Author"/>
              </w:rPr>
            </w:pPr>
            <w:ins w:id="24503" w:author="Author">
              <w:r w:rsidRPr="00D016EC">
                <w:t>0.95</w:t>
              </w:r>
            </w:ins>
          </w:p>
        </w:tc>
        <w:tc>
          <w:tcPr>
            <w:tcW w:w="400" w:type="dxa"/>
            <w:shd w:val="clear" w:color="auto" w:fill="auto"/>
            <w:noWrap/>
            <w:vAlign w:val="bottom"/>
          </w:tcPr>
          <w:p w14:paraId="009CB5A1" w14:textId="77777777" w:rsidR="00C50A95" w:rsidRPr="00D016EC" w:rsidRDefault="00C50A95" w:rsidP="00416506">
            <w:pPr>
              <w:pStyle w:val="tabletext11"/>
              <w:jc w:val="center"/>
              <w:rPr>
                <w:ins w:id="24504" w:author="Author"/>
              </w:rPr>
            </w:pPr>
            <w:ins w:id="24505" w:author="Author">
              <w:r w:rsidRPr="00D016EC">
                <w:t>0.91</w:t>
              </w:r>
            </w:ins>
          </w:p>
        </w:tc>
        <w:tc>
          <w:tcPr>
            <w:tcW w:w="400" w:type="dxa"/>
            <w:shd w:val="clear" w:color="auto" w:fill="auto"/>
            <w:noWrap/>
            <w:vAlign w:val="bottom"/>
          </w:tcPr>
          <w:p w14:paraId="16F09E42" w14:textId="77777777" w:rsidR="00C50A95" w:rsidRPr="00D016EC" w:rsidRDefault="00C50A95" w:rsidP="00416506">
            <w:pPr>
              <w:pStyle w:val="tabletext11"/>
              <w:jc w:val="center"/>
              <w:rPr>
                <w:ins w:id="24506" w:author="Author"/>
              </w:rPr>
            </w:pPr>
            <w:ins w:id="24507" w:author="Author">
              <w:r w:rsidRPr="00D016EC">
                <w:t>0.88</w:t>
              </w:r>
            </w:ins>
          </w:p>
        </w:tc>
        <w:tc>
          <w:tcPr>
            <w:tcW w:w="400" w:type="dxa"/>
            <w:shd w:val="clear" w:color="auto" w:fill="auto"/>
            <w:noWrap/>
            <w:vAlign w:val="bottom"/>
          </w:tcPr>
          <w:p w14:paraId="27F4095E" w14:textId="77777777" w:rsidR="00C50A95" w:rsidRPr="00D016EC" w:rsidRDefault="00C50A95" w:rsidP="00416506">
            <w:pPr>
              <w:pStyle w:val="tabletext11"/>
              <w:jc w:val="center"/>
              <w:rPr>
                <w:ins w:id="24508" w:author="Author"/>
              </w:rPr>
            </w:pPr>
            <w:ins w:id="24509" w:author="Author">
              <w:r w:rsidRPr="00D016EC">
                <w:t>0.84</w:t>
              </w:r>
            </w:ins>
          </w:p>
        </w:tc>
        <w:tc>
          <w:tcPr>
            <w:tcW w:w="400" w:type="dxa"/>
            <w:shd w:val="clear" w:color="auto" w:fill="auto"/>
            <w:noWrap/>
            <w:vAlign w:val="bottom"/>
          </w:tcPr>
          <w:p w14:paraId="581833C0" w14:textId="77777777" w:rsidR="00C50A95" w:rsidRPr="00D016EC" w:rsidRDefault="00C50A95" w:rsidP="00416506">
            <w:pPr>
              <w:pStyle w:val="tabletext11"/>
              <w:jc w:val="center"/>
              <w:rPr>
                <w:ins w:id="24510" w:author="Author"/>
              </w:rPr>
            </w:pPr>
            <w:ins w:id="24511" w:author="Author">
              <w:r w:rsidRPr="00D016EC">
                <w:t>0.81</w:t>
              </w:r>
            </w:ins>
          </w:p>
        </w:tc>
        <w:tc>
          <w:tcPr>
            <w:tcW w:w="400" w:type="dxa"/>
            <w:shd w:val="clear" w:color="auto" w:fill="auto"/>
            <w:noWrap/>
            <w:vAlign w:val="bottom"/>
          </w:tcPr>
          <w:p w14:paraId="338631B8" w14:textId="77777777" w:rsidR="00C50A95" w:rsidRPr="00D016EC" w:rsidRDefault="00C50A95" w:rsidP="00416506">
            <w:pPr>
              <w:pStyle w:val="tabletext11"/>
              <w:jc w:val="center"/>
              <w:rPr>
                <w:ins w:id="24512" w:author="Author"/>
              </w:rPr>
            </w:pPr>
            <w:ins w:id="24513" w:author="Author">
              <w:r w:rsidRPr="00D016EC">
                <w:t>0.78</w:t>
              </w:r>
            </w:ins>
          </w:p>
        </w:tc>
        <w:tc>
          <w:tcPr>
            <w:tcW w:w="400" w:type="dxa"/>
            <w:shd w:val="clear" w:color="auto" w:fill="auto"/>
            <w:noWrap/>
            <w:vAlign w:val="bottom"/>
          </w:tcPr>
          <w:p w14:paraId="3E2E1D49" w14:textId="77777777" w:rsidR="00C50A95" w:rsidRPr="00D016EC" w:rsidRDefault="00C50A95" w:rsidP="00416506">
            <w:pPr>
              <w:pStyle w:val="tabletext11"/>
              <w:jc w:val="center"/>
              <w:rPr>
                <w:ins w:id="24514" w:author="Author"/>
              </w:rPr>
            </w:pPr>
            <w:ins w:id="24515" w:author="Author">
              <w:r w:rsidRPr="00D016EC">
                <w:t>0.74</w:t>
              </w:r>
            </w:ins>
          </w:p>
        </w:tc>
        <w:tc>
          <w:tcPr>
            <w:tcW w:w="400" w:type="dxa"/>
            <w:shd w:val="clear" w:color="auto" w:fill="auto"/>
            <w:noWrap/>
            <w:vAlign w:val="bottom"/>
          </w:tcPr>
          <w:p w14:paraId="0A265144" w14:textId="77777777" w:rsidR="00C50A95" w:rsidRPr="00D016EC" w:rsidRDefault="00C50A95" w:rsidP="00416506">
            <w:pPr>
              <w:pStyle w:val="tabletext11"/>
              <w:jc w:val="center"/>
              <w:rPr>
                <w:ins w:id="24516" w:author="Author"/>
              </w:rPr>
            </w:pPr>
            <w:ins w:id="24517" w:author="Author">
              <w:r w:rsidRPr="00D016EC">
                <w:t>0.71</w:t>
              </w:r>
            </w:ins>
          </w:p>
        </w:tc>
        <w:tc>
          <w:tcPr>
            <w:tcW w:w="400" w:type="dxa"/>
            <w:shd w:val="clear" w:color="auto" w:fill="auto"/>
            <w:noWrap/>
            <w:vAlign w:val="bottom"/>
          </w:tcPr>
          <w:p w14:paraId="7B0845B6" w14:textId="77777777" w:rsidR="00C50A95" w:rsidRPr="00D016EC" w:rsidRDefault="00C50A95" w:rsidP="00416506">
            <w:pPr>
              <w:pStyle w:val="tabletext11"/>
              <w:jc w:val="center"/>
              <w:rPr>
                <w:ins w:id="24518" w:author="Author"/>
              </w:rPr>
            </w:pPr>
            <w:ins w:id="24519" w:author="Author">
              <w:r w:rsidRPr="00D016EC">
                <w:t>0.69</w:t>
              </w:r>
            </w:ins>
          </w:p>
        </w:tc>
        <w:tc>
          <w:tcPr>
            <w:tcW w:w="400" w:type="dxa"/>
            <w:shd w:val="clear" w:color="auto" w:fill="auto"/>
            <w:noWrap/>
            <w:vAlign w:val="bottom"/>
          </w:tcPr>
          <w:p w14:paraId="0767572C" w14:textId="77777777" w:rsidR="00C50A95" w:rsidRPr="00D016EC" w:rsidRDefault="00C50A95" w:rsidP="00416506">
            <w:pPr>
              <w:pStyle w:val="tabletext11"/>
              <w:jc w:val="center"/>
              <w:rPr>
                <w:ins w:id="24520" w:author="Author"/>
              </w:rPr>
            </w:pPr>
            <w:ins w:id="24521" w:author="Author">
              <w:r w:rsidRPr="00D016EC">
                <w:t>0.66</w:t>
              </w:r>
            </w:ins>
          </w:p>
        </w:tc>
        <w:tc>
          <w:tcPr>
            <w:tcW w:w="440" w:type="dxa"/>
            <w:shd w:val="clear" w:color="auto" w:fill="auto"/>
            <w:noWrap/>
            <w:vAlign w:val="bottom"/>
          </w:tcPr>
          <w:p w14:paraId="2287F6CC" w14:textId="77777777" w:rsidR="00C50A95" w:rsidRPr="00D016EC" w:rsidRDefault="00C50A95" w:rsidP="00416506">
            <w:pPr>
              <w:pStyle w:val="tabletext11"/>
              <w:jc w:val="center"/>
              <w:rPr>
                <w:ins w:id="24522" w:author="Author"/>
              </w:rPr>
            </w:pPr>
            <w:ins w:id="24523" w:author="Author">
              <w:r w:rsidRPr="00D016EC">
                <w:t>0.63</w:t>
              </w:r>
            </w:ins>
          </w:p>
        </w:tc>
        <w:tc>
          <w:tcPr>
            <w:tcW w:w="400" w:type="dxa"/>
            <w:shd w:val="clear" w:color="auto" w:fill="auto"/>
            <w:noWrap/>
            <w:vAlign w:val="bottom"/>
          </w:tcPr>
          <w:p w14:paraId="5513B258" w14:textId="77777777" w:rsidR="00C50A95" w:rsidRPr="00D016EC" w:rsidRDefault="00C50A95" w:rsidP="00416506">
            <w:pPr>
              <w:pStyle w:val="tabletext11"/>
              <w:jc w:val="center"/>
              <w:rPr>
                <w:ins w:id="24524" w:author="Author"/>
              </w:rPr>
            </w:pPr>
            <w:ins w:id="24525" w:author="Author">
              <w:r w:rsidRPr="00D016EC">
                <w:t>0.61</w:t>
              </w:r>
            </w:ins>
          </w:p>
        </w:tc>
        <w:tc>
          <w:tcPr>
            <w:tcW w:w="400" w:type="dxa"/>
            <w:shd w:val="clear" w:color="auto" w:fill="auto"/>
            <w:noWrap/>
            <w:vAlign w:val="bottom"/>
          </w:tcPr>
          <w:p w14:paraId="6FADC9AF" w14:textId="77777777" w:rsidR="00C50A95" w:rsidRPr="00D016EC" w:rsidRDefault="00C50A95" w:rsidP="00416506">
            <w:pPr>
              <w:pStyle w:val="tabletext11"/>
              <w:jc w:val="center"/>
              <w:rPr>
                <w:ins w:id="24526" w:author="Author"/>
              </w:rPr>
            </w:pPr>
            <w:ins w:id="24527" w:author="Author">
              <w:r w:rsidRPr="00D016EC">
                <w:t>0.58</w:t>
              </w:r>
            </w:ins>
          </w:p>
        </w:tc>
        <w:tc>
          <w:tcPr>
            <w:tcW w:w="400" w:type="dxa"/>
            <w:shd w:val="clear" w:color="auto" w:fill="auto"/>
            <w:noWrap/>
            <w:vAlign w:val="bottom"/>
          </w:tcPr>
          <w:p w14:paraId="791F381B" w14:textId="77777777" w:rsidR="00C50A95" w:rsidRPr="00D016EC" w:rsidRDefault="00C50A95" w:rsidP="00416506">
            <w:pPr>
              <w:pStyle w:val="tabletext11"/>
              <w:jc w:val="center"/>
              <w:rPr>
                <w:ins w:id="24528" w:author="Author"/>
              </w:rPr>
            </w:pPr>
            <w:ins w:id="24529" w:author="Author">
              <w:r w:rsidRPr="00D016EC">
                <w:t>0.56</w:t>
              </w:r>
            </w:ins>
          </w:p>
        </w:tc>
        <w:tc>
          <w:tcPr>
            <w:tcW w:w="400" w:type="dxa"/>
            <w:shd w:val="clear" w:color="auto" w:fill="auto"/>
            <w:noWrap/>
            <w:vAlign w:val="bottom"/>
          </w:tcPr>
          <w:p w14:paraId="3DB855A0" w14:textId="77777777" w:rsidR="00C50A95" w:rsidRPr="00D016EC" w:rsidRDefault="00C50A95" w:rsidP="00416506">
            <w:pPr>
              <w:pStyle w:val="tabletext11"/>
              <w:jc w:val="center"/>
              <w:rPr>
                <w:ins w:id="24530" w:author="Author"/>
              </w:rPr>
            </w:pPr>
            <w:ins w:id="24531" w:author="Author">
              <w:r w:rsidRPr="00D016EC">
                <w:t>0.54</w:t>
              </w:r>
            </w:ins>
          </w:p>
        </w:tc>
        <w:tc>
          <w:tcPr>
            <w:tcW w:w="460" w:type="dxa"/>
            <w:shd w:val="clear" w:color="auto" w:fill="auto"/>
            <w:noWrap/>
            <w:vAlign w:val="bottom"/>
          </w:tcPr>
          <w:p w14:paraId="63B9B1AA" w14:textId="77777777" w:rsidR="00C50A95" w:rsidRPr="00D016EC" w:rsidRDefault="00C50A95" w:rsidP="00416506">
            <w:pPr>
              <w:pStyle w:val="tabletext11"/>
              <w:jc w:val="center"/>
              <w:rPr>
                <w:ins w:id="24532" w:author="Author"/>
              </w:rPr>
            </w:pPr>
            <w:ins w:id="24533" w:author="Author">
              <w:r w:rsidRPr="00D016EC">
                <w:t>0.52</w:t>
              </w:r>
            </w:ins>
          </w:p>
        </w:tc>
      </w:tr>
      <w:tr w:rsidR="00C50A95" w:rsidRPr="00D016EC" w14:paraId="0CE7C0C9" w14:textId="77777777" w:rsidTr="00416506">
        <w:trPr>
          <w:trHeight w:val="190"/>
          <w:ins w:id="24534" w:author="Author"/>
        </w:trPr>
        <w:tc>
          <w:tcPr>
            <w:tcW w:w="200" w:type="dxa"/>
            <w:tcBorders>
              <w:right w:val="nil"/>
            </w:tcBorders>
            <w:shd w:val="clear" w:color="auto" w:fill="auto"/>
            <w:vAlign w:val="bottom"/>
          </w:tcPr>
          <w:p w14:paraId="206CCA9F" w14:textId="77777777" w:rsidR="00C50A95" w:rsidRPr="00D016EC" w:rsidRDefault="00C50A95" w:rsidP="00416506">
            <w:pPr>
              <w:pStyle w:val="tabletext11"/>
              <w:jc w:val="right"/>
              <w:rPr>
                <w:ins w:id="24535" w:author="Author"/>
              </w:rPr>
            </w:pPr>
          </w:p>
        </w:tc>
        <w:tc>
          <w:tcPr>
            <w:tcW w:w="1580" w:type="dxa"/>
            <w:tcBorders>
              <w:left w:val="nil"/>
            </w:tcBorders>
            <w:shd w:val="clear" w:color="auto" w:fill="auto"/>
            <w:vAlign w:val="bottom"/>
          </w:tcPr>
          <w:p w14:paraId="08A5F382" w14:textId="77777777" w:rsidR="00C50A95" w:rsidRPr="00D016EC" w:rsidRDefault="00C50A95" w:rsidP="00416506">
            <w:pPr>
              <w:pStyle w:val="tabletext11"/>
              <w:tabs>
                <w:tab w:val="decimal" w:pos="640"/>
              </w:tabs>
              <w:rPr>
                <w:ins w:id="24536" w:author="Author"/>
              </w:rPr>
            </w:pPr>
            <w:ins w:id="24537" w:author="Author">
              <w:r w:rsidRPr="00D016EC">
                <w:t>85,000 to 99,999</w:t>
              </w:r>
            </w:ins>
          </w:p>
        </w:tc>
        <w:tc>
          <w:tcPr>
            <w:tcW w:w="680" w:type="dxa"/>
            <w:shd w:val="clear" w:color="auto" w:fill="auto"/>
            <w:noWrap/>
            <w:vAlign w:val="bottom"/>
          </w:tcPr>
          <w:p w14:paraId="617B691D" w14:textId="77777777" w:rsidR="00C50A95" w:rsidRPr="00D016EC" w:rsidRDefault="00C50A95" w:rsidP="00416506">
            <w:pPr>
              <w:pStyle w:val="tabletext11"/>
              <w:jc w:val="center"/>
              <w:rPr>
                <w:ins w:id="24538" w:author="Author"/>
              </w:rPr>
            </w:pPr>
            <w:ins w:id="24539" w:author="Author">
              <w:r w:rsidRPr="00D016EC">
                <w:t>1.73</w:t>
              </w:r>
            </w:ins>
          </w:p>
        </w:tc>
        <w:tc>
          <w:tcPr>
            <w:tcW w:w="900" w:type="dxa"/>
            <w:shd w:val="clear" w:color="auto" w:fill="auto"/>
            <w:noWrap/>
            <w:vAlign w:val="bottom"/>
          </w:tcPr>
          <w:p w14:paraId="567C61CA" w14:textId="77777777" w:rsidR="00C50A95" w:rsidRPr="00D016EC" w:rsidRDefault="00C50A95" w:rsidP="00416506">
            <w:pPr>
              <w:pStyle w:val="tabletext11"/>
              <w:jc w:val="center"/>
              <w:rPr>
                <w:ins w:id="24540" w:author="Author"/>
              </w:rPr>
            </w:pPr>
            <w:ins w:id="24541" w:author="Author">
              <w:r w:rsidRPr="00D016EC">
                <w:t>1.73</w:t>
              </w:r>
            </w:ins>
          </w:p>
        </w:tc>
        <w:tc>
          <w:tcPr>
            <w:tcW w:w="400" w:type="dxa"/>
            <w:shd w:val="clear" w:color="auto" w:fill="auto"/>
            <w:noWrap/>
            <w:vAlign w:val="bottom"/>
          </w:tcPr>
          <w:p w14:paraId="7CC05D91" w14:textId="77777777" w:rsidR="00C50A95" w:rsidRPr="00D016EC" w:rsidRDefault="00C50A95" w:rsidP="00416506">
            <w:pPr>
              <w:pStyle w:val="tabletext11"/>
              <w:jc w:val="center"/>
              <w:rPr>
                <w:ins w:id="24542" w:author="Author"/>
              </w:rPr>
            </w:pPr>
            <w:ins w:id="24543" w:author="Author">
              <w:r w:rsidRPr="00D016EC">
                <w:t>1.73</w:t>
              </w:r>
            </w:ins>
          </w:p>
        </w:tc>
        <w:tc>
          <w:tcPr>
            <w:tcW w:w="400" w:type="dxa"/>
            <w:shd w:val="clear" w:color="auto" w:fill="auto"/>
            <w:noWrap/>
            <w:vAlign w:val="bottom"/>
          </w:tcPr>
          <w:p w14:paraId="7AD2860C" w14:textId="77777777" w:rsidR="00C50A95" w:rsidRPr="00D016EC" w:rsidRDefault="00C50A95" w:rsidP="00416506">
            <w:pPr>
              <w:pStyle w:val="tabletext11"/>
              <w:jc w:val="center"/>
              <w:rPr>
                <w:ins w:id="24544" w:author="Author"/>
              </w:rPr>
            </w:pPr>
            <w:ins w:id="24545" w:author="Author">
              <w:r w:rsidRPr="00D016EC">
                <w:t>1.65</w:t>
              </w:r>
            </w:ins>
          </w:p>
        </w:tc>
        <w:tc>
          <w:tcPr>
            <w:tcW w:w="400" w:type="dxa"/>
            <w:shd w:val="clear" w:color="auto" w:fill="auto"/>
            <w:noWrap/>
            <w:vAlign w:val="bottom"/>
          </w:tcPr>
          <w:p w14:paraId="796D7CA8" w14:textId="77777777" w:rsidR="00C50A95" w:rsidRPr="00D016EC" w:rsidRDefault="00C50A95" w:rsidP="00416506">
            <w:pPr>
              <w:pStyle w:val="tabletext11"/>
              <w:jc w:val="center"/>
              <w:rPr>
                <w:ins w:id="24546" w:author="Author"/>
              </w:rPr>
            </w:pPr>
            <w:ins w:id="24547" w:author="Author">
              <w:r w:rsidRPr="00D016EC">
                <w:t>1.58</w:t>
              </w:r>
            </w:ins>
          </w:p>
        </w:tc>
        <w:tc>
          <w:tcPr>
            <w:tcW w:w="400" w:type="dxa"/>
            <w:shd w:val="clear" w:color="auto" w:fill="auto"/>
            <w:noWrap/>
            <w:vAlign w:val="bottom"/>
          </w:tcPr>
          <w:p w14:paraId="7854346F" w14:textId="77777777" w:rsidR="00C50A95" w:rsidRPr="00D016EC" w:rsidRDefault="00C50A95" w:rsidP="00416506">
            <w:pPr>
              <w:pStyle w:val="tabletext11"/>
              <w:jc w:val="center"/>
              <w:rPr>
                <w:ins w:id="24548" w:author="Author"/>
              </w:rPr>
            </w:pPr>
            <w:ins w:id="24549" w:author="Author">
              <w:r w:rsidRPr="00D016EC">
                <w:t>1.42</w:t>
              </w:r>
            </w:ins>
          </w:p>
        </w:tc>
        <w:tc>
          <w:tcPr>
            <w:tcW w:w="400" w:type="dxa"/>
            <w:shd w:val="clear" w:color="auto" w:fill="auto"/>
            <w:noWrap/>
            <w:vAlign w:val="bottom"/>
          </w:tcPr>
          <w:p w14:paraId="516C8CD2" w14:textId="77777777" w:rsidR="00C50A95" w:rsidRPr="00D016EC" w:rsidRDefault="00C50A95" w:rsidP="00416506">
            <w:pPr>
              <w:pStyle w:val="tabletext11"/>
              <w:jc w:val="center"/>
              <w:rPr>
                <w:ins w:id="24550" w:author="Author"/>
              </w:rPr>
            </w:pPr>
            <w:ins w:id="24551" w:author="Author">
              <w:r w:rsidRPr="00D016EC">
                <w:t>1.36</w:t>
              </w:r>
            </w:ins>
          </w:p>
        </w:tc>
        <w:tc>
          <w:tcPr>
            <w:tcW w:w="400" w:type="dxa"/>
            <w:shd w:val="clear" w:color="auto" w:fill="auto"/>
            <w:noWrap/>
            <w:vAlign w:val="bottom"/>
          </w:tcPr>
          <w:p w14:paraId="4C632FED" w14:textId="77777777" w:rsidR="00C50A95" w:rsidRPr="00D016EC" w:rsidRDefault="00C50A95" w:rsidP="00416506">
            <w:pPr>
              <w:pStyle w:val="tabletext11"/>
              <w:jc w:val="center"/>
              <w:rPr>
                <w:ins w:id="24552" w:author="Author"/>
              </w:rPr>
            </w:pPr>
            <w:ins w:id="24553" w:author="Author">
              <w:r w:rsidRPr="00D016EC">
                <w:t>1.29</w:t>
              </w:r>
            </w:ins>
          </w:p>
        </w:tc>
        <w:tc>
          <w:tcPr>
            <w:tcW w:w="400" w:type="dxa"/>
            <w:shd w:val="clear" w:color="auto" w:fill="auto"/>
            <w:noWrap/>
            <w:vAlign w:val="bottom"/>
          </w:tcPr>
          <w:p w14:paraId="1432768F" w14:textId="77777777" w:rsidR="00C50A95" w:rsidRPr="00D016EC" w:rsidRDefault="00C50A95" w:rsidP="00416506">
            <w:pPr>
              <w:pStyle w:val="tabletext11"/>
              <w:jc w:val="center"/>
              <w:rPr>
                <w:ins w:id="24554" w:author="Author"/>
              </w:rPr>
            </w:pPr>
            <w:ins w:id="24555" w:author="Author">
              <w:r w:rsidRPr="00D016EC">
                <w:t>1.22</w:t>
              </w:r>
            </w:ins>
          </w:p>
        </w:tc>
        <w:tc>
          <w:tcPr>
            <w:tcW w:w="400" w:type="dxa"/>
            <w:shd w:val="clear" w:color="auto" w:fill="auto"/>
            <w:noWrap/>
            <w:vAlign w:val="bottom"/>
          </w:tcPr>
          <w:p w14:paraId="6EFB0F28" w14:textId="77777777" w:rsidR="00C50A95" w:rsidRPr="00D016EC" w:rsidRDefault="00C50A95" w:rsidP="00416506">
            <w:pPr>
              <w:pStyle w:val="tabletext11"/>
              <w:jc w:val="center"/>
              <w:rPr>
                <w:ins w:id="24556" w:author="Author"/>
              </w:rPr>
            </w:pPr>
            <w:ins w:id="24557" w:author="Author">
              <w:r w:rsidRPr="00D016EC">
                <w:t>1.16</w:t>
              </w:r>
            </w:ins>
          </w:p>
        </w:tc>
        <w:tc>
          <w:tcPr>
            <w:tcW w:w="400" w:type="dxa"/>
            <w:shd w:val="clear" w:color="auto" w:fill="auto"/>
            <w:noWrap/>
            <w:vAlign w:val="bottom"/>
          </w:tcPr>
          <w:p w14:paraId="30816F1D" w14:textId="77777777" w:rsidR="00C50A95" w:rsidRPr="00D016EC" w:rsidRDefault="00C50A95" w:rsidP="00416506">
            <w:pPr>
              <w:pStyle w:val="tabletext11"/>
              <w:jc w:val="center"/>
              <w:rPr>
                <w:ins w:id="24558" w:author="Author"/>
              </w:rPr>
            </w:pPr>
            <w:ins w:id="24559" w:author="Author">
              <w:r w:rsidRPr="00D016EC">
                <w:t>1.09</w:t>
              </w:r>
            </w:ins>
          </w:p>
        </w:tc>
        <w:tc>
          <w:tcPr>
            <w:tcW w:w="400" w:type="dxa"/>
            <w:shd w:val="clear" w:color="auto" w:fill="auto"/>
            <w:noWrap/>
            <w:vAlign w:val="bottom"/>
          </w:tcPr>
          <w:p w14:paraId="70906F7E" w14:textId="77777777" w:rsidR="00C50A95" w:rsidRPr="00D016EC" w:rsidRDefault="00C50A95" w:rsidP="00416506">
            <w:pPr>
              <w:pStyle w:val="tabletext11"/>
              <w:jc w:val="center"/>
              <w:rPr>
                <w:ins w:id="24560" w:author="Author"/>
              </w:rPr>
            </w:pPr>
            <w:ins w:id="24561" w:author="Author">
              <w:r w:rsidRPr="00D016EC">
                <w:t>1.05</w:t>
              </w:r>
            </w:ins>
          </w:p>
        </w:tc>
        <w:tc>
          <w:tcPr>
            <w:tcW w:w="400" w:type="dxa"/>
            <w:shd w:val="clear" w:color="auto" w:fill="auto"/>
            <w:noWrap/>
            <w:vAlign w:val="bottom"/>
          </w:tcPr>
          <w:p w14:paraId="70122B4F" w14:textId="77777777" w:rsidR="00C50A95" w:rsidRPr="00D016EC" w:rsidRDefault="00C50A95" w:rsidP="00416506">
            <w:pPr>
              <w:pStyle w:val="tabletext11"/>
              <w:jc w:val="center"/>
              <w:rPr>
                <w:ins w:id="24562" w:author="Author"/>
              </w:rPr>
            </w:pPr>
            <w:ins w:id="24563" w:author="Author">
              <w:r w:rsidRPr="00D016EC">
                <w:t>1.01</w:t>
              </w:r>
            </w:ins>
          </w:p>
        </w:tc>
        <w:tc>
          <w:tcPr>
            <w:tcW w:w="400" w:type="dxa"/>
            <w:shd w:val="clear" w:color="auto" w:fill="auto"/>
            <w:noWrap/>
            <w:vAlign w:val="bottom"/>
          </w:tcPr>
          <w:p w14:paraId="04145D54" w14:textId="77777777" w:rsidR="00C50A95" w:rsidRPr="00D016EC" w:rsidRDefault="00C50A95" w:rsidP="00416506">
            <w:pPr>
              <w:pStyle w:val="tabletext11"/>
              <w:jc w:val="center"/>
              <w:rPr>
                <w:ins w:id="24564" w:author="Author"/>
              </w:rPr>
            </w:pPr>
            <w:ins w:id="24565" w:author="Author">
              <w:r w:rsidRPr="00D016EC">
                <w:t>0.97</w:t>
              </w:r>
            </w:ins>
          </w:p>
        </w:tc>
        <w:tc>
          <w:tcPr>
            <w:tcW w:w="400" w:type="dxa"/>
            <w:shd w:val="clear" w:color="auto" w:fill="auto"/>
            <w:noWrap/>
            <w:vAlign w:val="bottom"/>
          </w:tcPr>
          <w:p w14:paraId="1C4D1B16" w14:textId="77777777" w:rsidR="00C50A95" w:rsidRPr="00D016EC" w:rsidRDefault="00C50A95" w:rsidP="00416506">
            <w:pPr>
              <w:pStyle w:val="tabletext11"/>
              <w:jc w:val="center"/>
              <w:rPr>
                <w:ins w:id="24566" w:author="Author"/>
              </w:rPr>
            </w:pPr>
            <w:ins w:id="24567" w:author="Author">
              <w:r w:rsidRPr="00D016EC">
                <w:t>0.93</w:t>
              </w:r>
            </w:ins>
          </w:p>
        </w:tc>
        <w:tc>
          <w:tcPr>
            <w:tcW w:w="400" w:type="dxa"/>
            <w:shd w:val="clear" w:color="auto" w:fill="auto"/>
            <w:noWrap/>
            <w:vAlign w:val="bottom"/>
          </w:tcPr>
          <w:p w14:paraId="5514DDFA" w14:textId="77777777" w:rsidR="00C50A95" w:rsidRPr="00D016EC" w:rsidRDefault="00C50A95" w:rsidP="00416506">
            <w:pPr>
              <w:pStyle w:val="tabletext11"/>
              <w:jc w:val="center"/>
              <w:rPr>
                <w:ins w:id="24568" w:author="Author"/>
              </w:rPr>
            </w:pPr>
            <w:ins w:id="24569" w:author="Author">
              <w:r w:rsidRPr="00D016EC">
                <w:t>0.89</w:t>
              </w:r>
            </w:ins>
          </w:p>
        </w:tc>
        <w:tc>
          <w:tcPr>
            <w:tcW w:w="400" w:type="dxa"/>
            <w:shd w:val="clear" w:color="auto" w:fill="auto"/>
            <w:noWrap/>
            <w:vAlign w:val="bottom"/>
          </w:tcPr>
          <w:p w14:paraId="1C94A87F" w14:textId="77777777" w:rsidR="00C50A95" w:rsidRPr="00D016EC" w:rsidRDefault="00C50A95" w:rsidP="00416506">
            <w:pPr>
              <w:pStyle w:val="tabletext11"/>
              <w:jc w:val="center"/>
              <w:rPr>
                <w:ins w:id="24570" w:author="Author"/>
              </w:rPr>
            </w:pPr>
            <w:ins w:id="24571" w:author="Author">
              <w:r w:rsidRPr="00D016EC">
                <w:t>0.85</w:t>
              </w:r>
            </w:ins>
          </w:p>
        </w:tc>
        <w:tc>
          <w:tcPr>
            <w:tcW w:w="400" w:type="dxa"/>
            <w:shd w:val="clear" w:color="auto" w:fill="auto"/>
            <w:noWrap/>
            <w:vAlign w:val="bottom"/>
          </w:tcPr>
          <w:p w14:paraId="0E10E077" w14:textId="77777777" w:rsidR="00C50A95" w:rsidRPr="00D016EC" w:rsidRDefault="00C50A95" w:rsidP="00416506">
            <w:pPr>
              <w:pStyle w:val="tabletext11"/>
              <w:jc w:val="center"/>
              <w:rPr>
                <w:ins w:id="24572" w:author="Author"/>
              </w:rPr>
            </w:pPr>
            <w:ins w:id="24573" w:author="Author">
              <w:r w:rsidRPr="00D016EC">
                <w:t>0.82</w:t>
              </w:r>
            </w:ins>
          </w:p>
        </w:tc>
        <w:tc>
          <w:tcPr>
            <w:tcW w:w="400" w:type="dxa"/>
            <w:shd w:val="clear" w:color="auto" w:fill="auto"/>
            <w:noWrap/>
            <w:vAlign w:val="bottom"/>
          </w:tcPr>
          <w:p w14:paraId="387FDDEB" w14:textId="77777777" w:rsidR="00C50A95" w:rsidRPr="00D016EC" w:rsidRDefault="00C50A95" w:rsidP="00416506">
            <w:pPr>
              <w:pStyle w:val="tabletext11"/>
              <w:jc w:val="center"/>
              <w:rPr>
                <w:ins w:id="24574" w:author="Author"/>
              </w:rPr>
            </w:pPr>
            <w:ins w:id="24575" w:author="Author">
              <w:r w:rsidRPr="00D016EC">
                <w:t>0.79</w:t>
              </w:r>
            </w:ins>
          </w:p>
        </w:tc>
        <w:tc>
          <w:tcPr>
            <w:tcW w:w="400" w:type="dxa"/>
            <w:shd w:val="clear" w:color="auto" w:fill="auto"/>
            <w:noWrap/>
            <w:vAlign w:val="bottom"/>
          </w:tcPr>
          <w:p w14:paraId="1C714C0D" w14:textId="77777777" w:rsidR="00C50A95" w:rsidRPr="00D016EC" w:rsidRDefault="00C50A95" w:rsidP="00416506">
            <w:pPr>
              <w:pStyle w:val="tabletext11"/>
              <w:jc w:val="center"/>
              <w:rPr>
                <w:ins w:id="24576" w:author="Author"/>
              </w:rPr>
            </w:pPr>
            <w:ins w:id="24577" w:author="Author">
              <w:r w:rsidRPr="00D016EC">
                <w:t>0.76</w:t>
              </w:r>
            </w:ins>
          </w:p>
        </w:tc>
        <w:tc>
          <w:tcPr>
            <w:tcW w:w="400" w:type="dxa"/>
            <w:shd w:val="clear" w:color="auto" w:fill="auto"/>
            <w:noWrap/>
            <w:vAlign w:val="bottom"/>
          </w:tcPr>
          <w:p w14:paraId="417F53BB" w14:textId="77777777" w:rsidR="00C50A95" w:rsidRPr="00D016EC" w:rsidRDefault="00C50A95" w:rsidP="00416506">
            <w:pPr>
              <w:pStyle w:val="tabletext11"/>
              <w:jc w:val="center"/>
              <w:rPr>
                <w:ins w:id="24578" w:author="Author"/>
              </w:rPr>
            </w:pPr>
            <w:ins w:id="24579" w:author="Author">
              <w:r w:rsidRPr="00D016EC">
                <w:t>0.73</w:t>
              </w:r>
            </w:ins>
          </w:p>
        </w:tc>
        <w:tc>
          <w:tcPr>
            <w:tcW w:w="400" w:type="dxa"/>
            <w:shd w:val="clear" w:color="auto" w:fill="auto"/>
            <w:noWrap/>
            <w:vAlign w:val="bottom"/>
          </w:tcPr>
          <w:p w14:paraId="4CBC11F0" w14:textId="77777777" w:rsidR="00C50A95" w:rsidRPr="00D016EC" w:rsidRDefault="00C50A95" w:rsidP="00416506">
            <w:pPr>
              <w:pStyle w:val="tabletext11"/>
              <w:jc w:val="center"/>
              <w:rPr>
                <w:ins w:id="24580" w:author="Author"/>
              </w:rPr>
            </w:pPr>
            <w:ins w:id="24581" w:author="Author">
              <w:r w:rsidRPr="00D016EC">
                <w:t>0.70</w:t>
              </w:r>
            </w:ins>
          </w:p>
        </w:tc>
        <w:tc>
          <w:tcPr>
            <w:tcW w:w="440" w:type="dxa"/>
            <w:shd w:val="clear" w:color="auto" w:fill="auto"/>
            <w:noWrap/>
            <w:vAlign w:val="bottom"/>
          </w:tcPr>
          <w:p w14:paraId="6608F854" w14:textId="77777777" w:rsidR="00C50A95" w:rsidRPr="00D016EC" w:rsidRDefault="00C50A95" w:rsidP="00416506">
            <w:pPr>
              <w:pStyle w:val="tabletext11"/>
              <w:jc w:val="center"/>
              <w:rPr>
                <w:ins w:id="24582" w:author="Author"/>
              </w:rPr>
            </w:pPr>
            <w:ins w:id="24583" w:author="Author">
              <w:r w:rsidRPr="00D016EC">
                <w:t>0.67</w:t>
              </w:r>
            </w:ins>
          </w:p>
        </w:tc>
        <w:tc>
          <w:tcPr>
            <w:tcW w:w="400" w:type="dxa"/>
            <w:shd w:val="clear" w:color="auto" w:fill="auto"/>
            <w:noWrap/>
            <w:vAlign w:val="bottom"/>
          </w:tcPr>
          <w:p w14:paraId="012BAE0C" w14:textId="77777777" w:rsidR="00C50A95" w:rsidRPr="00D016EC" w:rsidRDefault="00C50A95" w:rsidP="00416506">
            <w:pPr>
              <w:pStyle w:val="tabletext11"/>
              <w:jc w:val="center"/>
              <w:rPr>
                <w:ins w:id="24584" w:author="Author"/>
              </w:rPr>
            </w:pPr>
            <w:ins w:id="24585" w:author="Author">
              <w:r w:rsidRPr="00D016EC">
                <w:t>0.64</w:t>
              </w:r>
            </w:ins>
          </w:p>
        </w:tc>
        <w:tc>
          <w:tcPr>
            <w:tcW w:w="400" w:type="dxa"/>
            <w:shd w:val="clear" w:color="auto" w:fill="auto"/>
            <w:noWrap/>
            <w:vAlign w:val="bottom"/>
          </w:tcPr>
          <w:p w14:paraId="03C0BBAF" w14:textId="77777777" w:rsidR="00C50A95" w:rsidRPr="00D016EC" w:rsidRDefault="00C50A95" w:rsidP="00416506">
            <w:pPr>
              <w:pStyle w:val="tabletext11"/>
              <w:jc w:val="center"/>
              <w:rPr>
                <w:ins w:id="24586" w:author="Author"/>
              </w:rPr>
            </w:pPr>
            <w:ins w:id="24587" w:author="Author">
              <w:r w:rsidRPr="00D016EC">
                <w:t>0.62</w:t>
              </w:r>
            </w:ins>
          </w:p>
        </w:tc>
        <w:tc>
          <w:tcPr>
            <w:tcW w:w="400" w:type="dxa"/>
            <w:shd w:val="clear" w:color="auto" w:fill="auto"/>
            <w:noWrap/>
            <w:vAlign w:val="bottom"/>
          </w:tcPr>
          <w:p w14:paraId="13ECDA55" w14:textId="77777777" w:rsidR="00C50A95" w:rsidRPr="00D016EC" w:rsidRDefault="00C50A95" w:rsidP="00416506">
            <w:pPr>
              <w:pStyle w:val="tabletext11"/>
              <w:jc w:val="center"/>
              <w:rPr>
                <w:ins w:id="24588" w:author="Author"/>
              </w:rPr>
            </w:pPr>
            <w:ins w:id="24589" w:author="Author">
              <w:r w:rsidRPr="00D016EC">
                <w:t>0.59</w:t>
              </w:r>
            </w:ins>
          </w:p>
        </w:tc>
        <w:tc>
          <w:tcPr>
            <w:tcW w:w="400" w:type="dxa"/>
            <w:shd w:val="clear" w:color="auto" w:fill="auto"/>
            <w:noWrap/>
            <w:vAlign w:val="bottom"/>
          </w:tcPr>
          <w:p w14:paraId="00809EDF" w14:textId="77777777" w:rsidR="00C50A95" w:rsidRPr="00D016EC" w:rsidRDefault="00C50A95" w:rsidP="00416506">
            <w:pPr>
              <w:pStyle w:val="tabletext11"/>
              <w:jc w:val="center"/>
              <w:rPr>
                <w:ins w:id="24590" w:author="Author"/>
              </w:rPr>
            </w:pPr>
            <w:ins w:id="24591" w:author="Author">
              <w:r w:rsidRPr="00D016EC">
                <w:t>0.57</w:t>
              </w:r>
            </w:ins>
          </w:p>
        </w:tc>
        <w:tc>
          <w:tcPr>
            <w:tcW w:w="460" w:type="dxa"/>
            <w:shd w:val="clear" w:color="auto" w:fill="auto"/>
            <w:noWrap/>
            <w:vAlign w:val="bottom"/>
          </w:tcPr>
          <w:p w14:paraId="615B76C1" w14:textId="77777777" w:rsidR="00C50A95" w:rsidRPr="00D016EC" w:rsidRDefault="00C50A95" w:rsidP="00416506">
            <w:pPr>
              <w:pStyle w:val="tabletext11"/>
              <w:jc w:val="center"/>
              <w:rPr>
                <w:ins w:id="24592" w:author="Author"/>
              </w:rPr>
            </w:pPr>
            <w:ins w:id="24593" w:author="Author">
              <w:r w:rsidRPr="00D016EC">
                <w:t>0.55</w:t>
              </w:r>
            </w:ins>
          </w:p>
        </w:tc>
      </w:tr>
      <w:tr w:rsidR="00C50A95" w:rsidRPr="00D016EC" w14:paraId="55CB4D2C" w14:textId="77777777" w:rsidTr="00416506">
        <w:trPr>
          <w:trHeight w:val="190"/>
          <w:ins w:id="24594" w:author="Author"/>
        </w:trPr>
        <w:tc>
          <w:tcPr>
            <w:tcW w:w="200" w:type="dxa"/>
            <w:tcBorders>
              <w:right w:val="nil"/>
            </w:tcBorders>
            <w:shd w:val="clear" w:color="auto" w:fill="auto"/>
            <w:vAlign w:val="bottom"/>
          </w:tcPr>
          <w:p w14:paraId="31DB9B0A" w14:textId="77777777" w:rsidR="00C50A95" w:rsidRPr="00D016EC" w:rsidRDefault="00C50A95" w:rsidP="00416506">
            <w:pPr>
              <w:pStyle w:val="tabletext11"/>
              <w:jc w:val="right"/>
              <w:rPr>
                <w:ins w:id="24595" w:author="Author"/>
              </w:rPr>
            </w:pPr>
          </w:p>
        </w:tc>
        <w:tc>
          <w:tcPr>
            <w:tcW w:w="1580" w:type="dxa"/>
            <w:tcBorders>
              <w:left w:val="nil"/>
            </w:tcBorders>
            <w:shd w:val="clear" w:color="auto" w:fill="auto"/>
            <w:vAlign w:val="bottom"/>
          </w:tcPr>
          <w:p w14:paraId="50D79511" w14:textId="77777777" w:rsidR="00C50A95" w:rsidRPr="00D016EC" w:rsidRDefault="00C50A95" w:rsidP="00416506">
            <w:pPr>
              <w:pStyle w:val="tabletext11"/>
              <w:tabs>
                <w:tab w:val="decimal" w:pos="640"/>
              </w:tabs>
              <w:rPr>
                <w:ins w:id="24596" w:author="Author"/>
              </w:rPr>
            </w:pPr>
            <w:ins w:id="24597" w:author="Author">
              <w:r w:rsidRPr="00D016EC">
                <w:t>100,000 to 114,999</w:t>
              </w:r>
            </w:ins>
          </w:p>
        </w:tc>
        <w:tc>
          <w:tcPr>
            <w:tcW w:w="680" w:type="dxa"/>
            <w:shd w:val="clear" w:color="auto" w:fill="auto"/>
            <w:noWrap/>
            <w:vAlign w:val="bottom"/>
          </w:tcPr>
          <w:p w14:paraId="797E7D1F" w14:textId="77777777" w:rsidR="00C50A95" w:rsidRPr="00D016EC" w:rsidRDefault="00C50A95" w:rsidP="00416506">
            <w:pPr>
              <w:pStyle w:val="tabletext11"/>
              <w:jc w:val="center"/>
              <w:rPr>
                <w:ins w:id="24598" w:author="Author"/>
              </w:rPr>
            </w:pPr>
            <w:ins w:id="24599" w:author="Author">
              <w:r w:rsidRPr="00D016EC">
                <w:t>1.84</w:t>
              </w:r>
            </w:ins>
          </w:p>
        </w:tc>
        <w:tc>
          <w:tcPr>
            <w:tcW w:w="900" w:type="dxa"/>
            <w:shd w:val="clear" w:color="auto" w:fill="auto"/>
            <w:noWrap/>
            <w:vAlign w:val="bottom"/>
          </w:tcPr>
          <w:p w14:paraId="04930733" w14:textId="77777777" w:rsidR="00C50A95" w:rsidRPr="00D016EC" w:rsidRDefault="00C50A95" w:rsidP="00416506">
            <w:pPr>
              <w:pStyle w:val="tabletext11"/>
              <w:jc w:val="center"/>
              <w:rPr>
                <w:ins w:id="24600" w:author="Author"/>
              </w:rPr>
            </w:pPr>
            <w:ins w:id="24601" w:author="Author">
              <w:r w:rsidRPr="00D016EC">
                <w:t>1.84</w:t>
              </w:r>
            </w:ins>
          </w:p>
        </w:tc>
        <w:tc>
          <w:tcPr>
            <w:tcW w:w="400" w:type="dxa"/>
            <w:shd w:val="clear" w:color="auto" w:fill="auto"/>
            <w:noWrap/>
            <w:vAlign w:val="bottom"/>
          </w:tcPr>
          <w:p w14:paraId="1787E999" w14:textId="77777777" w:rsidR="00C50A95" w:rsidRPr="00D016EC" w:rsidRDefault="00C50A95" w:rsidP="00416506">
            <w:pPr>
              <w:pStyle w:val="tabletext11"/>
              <w:jc w:val="center"/>
              <w:rPr>
                <w:ins w:id="24602" w:author="Author"/>
              </w:rPr>
            </w:pPr>
            <w:ins w:id="24603" w:author="Author">
              <w:r w:rsidRPr="00D016EC">
                <w:t>1.84</w:t>
              </w:r>
            </w:ins>
          </w:p>
        </w:tc>
        <w:tc>
          <w:tcPr>
            <w:tcW w:w="400" w:type="dxa"/>
            <w:shd w:val="clear" w:color="auto" w:fill="auto"/>
            <w:noWrap/>
            <w:vAlign w:val="bottom"/>
          </w:tcPr>
          <w:p w14:paraId="541963A7" w14:textId="77777777" w:rsidR="00C50A95" w:rsidRPr="00D016EC" w:rsidRDefault="00C50A95" w:rsidP="00416506">
            <w:pPr>
              <w:pStyle w:val="tabletext11"/>
              <w:jc w:val="center"/>
              <w:rPr>
                <w:ins w:id="24604" w:author="Author"/>
              </w:rPr>
            </w:pPr>
            <w:ins w:id="24605" w:author="Author">
              <w:r w:rsidRPr="00D016EC">
                <w:t>1.76</w:t>
              </w:r>
            </w:ins>
          </w:p>
        </w:tc>
        <w:tc>
          <w:tcPr>
            <w:tcW w:w="400" w:type="dxa"/>
            <w:shd w:val="clear" w:color="auto" w:fill="auto"/>
            <w:noWrap/>
            <w:vAlign w:val="bottom"/>
          </w:tcPr>
          <w:p w14:paraId="6D10EC09" w14:textId="77777777" w:rsidR="00C50A95" w:rsidRPr="00D016EC" w:rsidRDefault="00C50A95" w:rsidP="00416506">
            <w:pPr>
              <w:pStyle w:val="tabletext11"/>
              <w:jc w:val="center"/>
              <w:rPr>
                <w:ins w:id="24606" w:author="Author"/>
              </w:rPr>
            </w:pPr>
            <w:ins w:id="24607" w:author="Author">
              <w:r w:rsidRPr="00D016EC">
                <w:t>1.67</w:t>
              </w:r>
            </w:ins>
          </w:p>
        </w:tc>
        <w:tc>
          <w:tcPr>
            <w:tcW w:w="400" w:type="dxa"/>
            <w:shd w:val="clear" w:color="auto" w:fill="auto"/>
            <w:noWrap/>
            <w:vAlign w:val="bottom"/>
          </w:tcPr>
          <w:p w14:paraId="3D3C0477" w14:textId="77777777" w:rsidR="00C50A95" w:rsidRPr="00D016EC" w:rsidRDefault="00C50A95" w:rsidP="00416506">
            <w:pPr>
              <w:pStyle w:val="tabletext11"/>
              <w:jc w:val="center"/>
              <w:rPr>
                <w:ins w:id="24608" w:author="Author"/>
              </w:rPr>
            </w:pPr>
            <w:ins w:id="24609" w:author="Author">
              <w:r w:rsidRPr="00D016EC">
                <w:t>1.51</w:t>
              </w:r>
            </w:ins>
          </w:p>
        </w:tc>
        <w:tc>
          <w:tcPr>
            <w:tcW w:w="400" w:type="dxa"/>
            <w:shd w:val="clear" w:color="auto" w:fill="auto"/>
            <w:noWrap/>
            <w:vAlign w:val="bottom"/>
          </w:tcPr>
          <w:p w14:paraId="428411FC" w14:textId="77777777" w:rsidR="00C50A95" w:rsidRPr="00D016EC" w:rsidRDefault="00C50A95" w:rsidP="00416506">
            <w:pPr>
              <w:pStyle w:val="tabletext11"/>
              <w:jc w:val="center"/>
              <w:rPr>
                <w:ins w:id="24610" w:author="Author"/>
              </w:rPr>
            </w:pPr>
            <w:ins w:id="24611" w:author="Author">
              <w:r w:rsidRPr="00D016EC">
                <w:t>1.44</w:t>
              </w:r>
            </w:ins>
          </w:p>
        </w:tc>
        <w:tc>
          <w:tcPr>
            <w:tcW w:w="400" w:type="dxa"/>
            <w:shd w:val="clear" w:color="auto" w:fill="auto"/>
            <w:noWrap/>
            <w:vAlign w:val="bottom"/>
          </w:tcPr>
          <w:p w14:paraId="5FB2D8B2" w14:textId="77777777" w:rsidR="00C50A95" w:rsidRPr="00D016EC" w:rsidRDefault="00C50A95" w:rsidP="00416506">
            <w:pPr>
              <w:pStyle w:val="tabletext11"/>
              <w:jc w:val="center"/>
              <w:rPr>
                <w:ins w:id="24612" w:author="Author"/>
              </w:rPr>
            </w:pPr>
            <w:ins w:id="24613" w:author="Author">
              <w:r w:rsidRPr="00D016EC">
                <w:t>1.37</w:t>
              </w:r>
            </w:ins>
          </w:p>
        </w:tc>
        <w:tc>
          <w:tcPr>
            <w:tcW w:w="400" w:type="dxa"/>
            <w:shd w:val="clear" w:color="auto" w:fill="auto"/>
            <w:noWrap/>
            <w:vAlign w:val="bottom"/>
          </w:tcPr>
          <w:p w14:paraId="6B3010EF" w14:textId="77777777" w:rsidR="00C50A95" w:rsidRPr="00D016EC" w:rsidRDefault="00C50A95" w:rsidP="00416506">
            <w:pPr>
              <w:pStyle w:val="tabletext11"/>
              <w:jc w:val="center"/>
              <w:rPr>
                <w:ins w:id="24614" w:author="Author"/>
              </w:rPr>
            </w:pPr>
            <w:ins w:id="24615" w:author="Author">
              <w:r w:rsidRPr="00D016EC">
                <w:t>1.30</w:t>
              </w:r>
            </w:ins>
          </w:p>
        </w:tc>
        <w:tc>
          <w:tcPr>
            <w:tcW w:w="400" w:type="dxa"/>
            <w:shd w:val="clear" w:color="auto" w:fill="auto"/>
            <w:noWrap/>
            <w:vAlign w:val="bottom"/>
          </w:tcPr>
          <w:p w14:paraId="2E068CB9" w14:textId="77777777" w:rsidR="00C50A95" w:rsidRPr="00D016EC" w:rsidRDefault="00C50A95" w:rsidP="00416506">
            <w:pPr>
              <w:pStyle w:val="tabletext11"/>
              <w:jc w:val="center"/>
              <w:rPr>
                <w:ins w:id="24616" w:author="Author"/>
              </w:rPr>
            </w:pPr>
            <w:ins w:id="24617" w:author="Author">
              <w:r w:rsidRPr="00D016EC">
                <w:t>1.23</w:t>
              </w:r>
            </w:ins>
          </w:p>
        </w:tc>
        <w:tc>
          <w:tcPr>
            <w:tcW w:w="400" w:type="dxa"/>
            <w:shd w:val="clear" w:color="auto" w:fill="auto"/>
            <w:noWrap/>
            <w:vAlign w:val="bottom"/>
          </w:tcPr>
          <w:p w14:paraId="4C515E43" w14:textId="77777777" w:rsidR="00C50A95" w:rsidRPr="00D016EC" w:rsidRDefault="00C50A95" w:rsidP="00416506">
            <w:pPr>
              <w:pStyle w:val="tabletext11"/>
              <w:jc w:val="center"/>
              <w:rPr>
                <w:ins w:id="24618" w:author="Author"/>
              </w:rPr>
            </w:pPr>
            <w:ins w:id="24619" w:author="Author">
              <w:r w:rsidRPr="00D016EC">
                <w:t>1.16</w:t>
              </w:r>
            </w:ins>
          </w:p>
        </w:tc>
        <w:tc>
          <w:tcPr>
            <w:tcW w:w="400" w:type="dxa"/>
            <w:shd w:val="clear" w:color="auto" w:fill="auto"/>
            <w:noWrap/>
            <w:vAlign w:val="bottom"/>
          </w:tcPr>
          <w:p w14:paraId="689A0E00" w14:textId="77777777" w:rsidR="00C50A95" w:rsidRPr="00D016EC" w:rsidRDefault="00C50A95" w:rsidP="00416506">
            <w:pPr>
              <w:pStyle w:val="tabletext11"/>
              <w:jc w:val="center"/>
              <w:rPr>
                <w:ins w:id="24620" w:author="Author"/>
              </w:rPr>
            </w:pPr>
            <w:ins w:id="24621" w:author="Author">
              <w:r w:rsidRPr="00D016EC">
                <w:t>1.11</w:t>
              </w:r>
            </w:ins>
          </w:p>
        </w:tc>
        <w:tc>
          <w:tcPr>
            <w:tcW w:w="400" w:type="dxa"/>
            <w:shd w:val="clear" w:color="auto" w:fill="auto"/>
            <w:noWrap/>
            <w:vAlign w:val="bottom"/>
          </w:tcPr>
          <w:p w14:paraId="7917F1C9" w14:textId="77777777" w:rsidR="00C50A95" w:rsidRPr="00D016EC" w:rsidRDefault="00C50A95" w:rsidP="00416506">
            <w:pPr>
              <w:pStyle w:val="tabletext11"/>
              <w:jc w:val="center"/>
              <w:rPr>
                <w:ins w:id="24622" w:author="Author"/>
              </w:rPr>
            </w:pPr>
            <w:ins w:id="24623" w:author="Author">
              <w:r w:rsidRPr="00D016EC">
                <w:t>1.07</w:t>
              </w:r>
            </w:ins>
          </w:p>
        </w:tc>
        <w:tc>
          <w:tcPr>
            <w:tcW w:w="400" w:type="dxa"/>
            <w:shd w:val="clear" w:color="auto" w:fill="auto"/>
            <w:noWrap/>
            <w:vAlign w:val="bottom"/>
          </w:tcPr>
          <w:p w14:paraId="26A3996B" w14:textId="77777777" w:rsidR="00C50A95" w:rsidRPr="00D016EC" w:rsidRDefault="00C50A95" w:rsidP="00416506">
            <w:pPr>
              <w:pStyle w:val="tabletext11"/>
              <w:jc w:val="center"/>
              <w:rPr>
                <w:ins w:id="24624" w:author="Author"/>
              </w:rPr>
            </w:pPr>
            <w:ins w:id="24625" w:author="Author">
              <w:r w:rsidRPr="00D016EC">
                <w:t>1.03</w:t>
              </w:r>
            </w:ins>
          </w:p>
        </w:tc>
        <w:tc>
          <w:tcPr>
            <w:tcW w:w="400" w:type="dxa"/>
            <w:shd w:val="clear" w:color="auto" w:fill="auto"/>
            <w:noWrap/>
            <w:vAlign w:val="bottom"/>
          </w:tcPr>
          <w:p w14:paraId="6D4158D6" w14:textId="77777777" w:rsidR="00C50A95" w:rsidRPr="00D016EC" w:rsidRDefault="00C50A95" w:rsidP="00416506">
            <w:pPr>
              <w:pStyle w:val="tabletext11"/>
              <w:jc w:val="center"/>
              <w:rPr>
                <w:ins w:id="24626" w:author="Author"/>
              </w:rPr>
            </w:pPr>
            <w:ins w:id="24627" w:author="Author">
              <w:r w:rsidRPr="00D016EC">
                <w:t>0.98</w:t>
              </w:r>
            </w:ins>
          </w:p>
        </w:tc>
        <w:tc>
          <w:tcPr>
            <w:tcW w:w="400" w:type="dxa"/>
            <w:shd w:val="clear" w:color="auto" w:fill="auto"/>
            <w:noWrap/>
            <w:vAlign w:val="bottom"/>
          </w:tcPr>
          <w:p w14:paraId="7EFA0811" w14:textId="77777777" w:rsidR="00C50A95" w:rsidRPr="00D016EC" w:rsidRDefault="00C50A95" w:rsidP="00416506">
            <w:pPr>
              <w:pStyle w:val="tabletext11"/>
              <w:jc w:val="center"/>
              <w:rPr>
                <w:ins w:id="24628" w:author="Author"/>
              </w:rPr>
            </w:pPr>
            <w:ins w:id="24629" w:author="Author">
              <w:r w:rsidRPr="00D016EC">
                <w:t>0.95</w:t>
              </w:r>
            </w:ins>
          </w:p>
        </w:tc>
        <w:tc>
          <w:tcPr>
            <w:tcW w:w="400" w:type="dxa"/>
            <w:shd w:val="clear" w:color="auto" w:fill="auto"/>
            <w:noWrap/>
            <w:vAlign w:val="bottom"/>
          </w:tcPr>
          <w:p w14:paraId="59147DF8" w14:textId="77777777" w:rsidR="00C50A95" w:rsidRPr="00D016EC" w:rsidRDefault="00C50A95" w:rsidP="00416506">
            <w:pPr>
              <w:pStyle w:val="tabletext11"/>
              <w:jc w:val="center"/>
              <w:rPr>
                <w:ins w:id="24630" w:author="Author"/>
              </w:rPr>
            </w:pPr>
            <w:ins w:id="24631" w:author="Author">
              <w:r w:rsidRPr="00D016EC">
                <w:t>0.91</w:t>
              </w:r>
            </w:ins>
          </w:p>
        </w:tc>
        <w:tc>
          <w:tcPr>
            <w:tcW w:w="400" w:type="dxa"/>
            <w:shd w:val="clear" w:color="auto" w:fill="auto"/>
            <w:noWrap/>
            <w:vAlign w:val="bottom"/>
          </w:tcPr>
          <w:p w14:paraId="02316E6F" w14:textId="77777777" w:rsidR="00C50A95" w:rsidRPr="00D016EC" w:rsidRDefault="00C50A95" w:rsidP="00416506">
            <w:pPr>
              <w:pStyle w:val="tabletext11"/>
              <w:jc w:val="center"/>
              <w:rPr>
                <w:ins w:id="24632" w:author="Author"/>
              </w:rPr>
            </w:pPr>
            <w:ins w:id="24633" w:author="Author">
              <w:r w:rsidRPr="00D016EC">
                <w:t>0.87</w:t>
              </w:r>
            </w:ins>
          </w:p>
        </w:tc>
        <w:tc>
          <w:tcPr>
            <w:tcW w:w="400" w:type="dxa"/>
            <w:shd w:val="clear" w:color="auto" w:fill="auto"/>
            <w:noWrap/>
            <w:vAlign w:val="bottom"/>
          </w:tcPr>
          <w:p w14:paraId="3D665BE9" w14:textId="77777777" w:rsidR="00C50A95" w:rsidRPr="00D016EC" w:rsidRDefault="00C50A95" w:rsidP="00416506">
            <w:pPr>
              <w:pStyle w:val="tabletext11"/>
              <w:jc w:val="center"/>
              <w:rPr>
                <w:ins w:id="24634" w:author="Author"/>
              </w:rPr>
            </w:pPr>
            <w:ins w:id="24635" w:author="Author">
              <w:r w:rsidRPr="00D016EC">
                <w:t>0.84</w:t>
              </w:r>
            </w:ins>
          </w:p>
        </w:tc>
        <w:tc>
          <w:tcPr>
            <w:tcW w:w="400" w:type="dxa"/>
            <w:shd w:val="clear" w:color="auto" w:fill="auto"/>
            <w:noWrap/>
            <w:vAlign w:val="bottom"/>
          </w:tcPr>
          <w:p w14:paraId="1AE0CD58" w14:textId="77777777" w:rsidR="00C50A95" w:rsidRPr="00D016EC" w:rsidRDefault="00C50A95" w:rsidP="00416506">
            <w:pPr>
              <w:pStyle w:val="tabletext11"/>
              <w:jc w:val="center"/>
              <w:rPr>
                <w:ins w:id="24636" w:author="Author"/>
              </w:rPr>
            </w:pPr>
            <w:ins w:id="24637" w:author="Author">
              <w:r w:rsidRPr="00D016EC">
                <w:t>0.80</w:t>
              </w:r>
            </w:ins>
          </w:p>
        </w:tc>
        <w:tc>
          <w:tcPr>
            <w:tcW w:w="400" w:type="dxa"/>
            <w:shd w:val="clear" w:color="auto" w:fill="auto"/>
            <w:noWrap/>
            <w:vAlign w:val="bottom"/>
          </w:tcPr>
          <w:p w14:paraId="3D326F54" w14:textId="77777777" w:rsidR="00C50A95" w:rsidRPr="00D016EC" w:rsidRDefault="00C50A95" w:rsidP="00416506">
            <w:pPr>
              <w:pStyle w:val="tabletext11"/>
              <w:jc w:val="center"/>
              <w:rPr>
                <w:ins w:id="24638" w:author="Author"/>
              </w:rPr>
            </w:pPr>
            <w:ins w:id="24639" w:author="Author">
              <w:r w:rsidRPr="00D016EC">
                <w:t>0.77</w:t>
              </w:r>
            </w:ins>
          </w:p>
        </w:tc>
        <w:tc>
          <w:tcPr>
            <w:tcW w:w="400" w:type="dxa"/>
            <w:shd w:val="clear" w:color="auto" w:fill="auto"/>
            <w:noWrap/>
            <w:vAlign w:val="bottom"/>
          </w:tcPr>
          <w:p w14:paraId="52E5B27F" w14:textId="77777777" w:rsidR="00C50A95" w:rsidRPr="00D016EC" w:rsidRDefault="00C50A95" w:rsidP="00416506">
            <w:pPr>
              <w:pStyle w:val="tabletext11"/>
              <w:jc w:val="center"/>
              <w:rPr>
                <w:ins w:id="24640" w:author="Author"/>
              </w:rPr>
            </w:pPr>
            <w:ins w:id="24641" w:author="Author">
              <w:r w:rsidRPr="00D016EC">
                <w:t>0.74</w:t>
              </w:r>
            </w:ins>
          </w:p>
        </w:tc>
        <w:tc>
          <w:tcPr>
            <w:tcW w:w="440" w:type="dxa"/>
            <w:shd w:val="clear" w:color="auto" w:fill="auto"/>
            <w:noWrap/>
            <w:vAlign w:val="bottom"/>
          </w:tcPr>
          <w:p w14:paraId="50FD88D4" w14:textId="77777777" w:rsidR="00C50A95" w:rsidRPr="00D016EC" w:rsidRDefault="00C50A95" w:rsidP="00416506">
            <w:pPr>
              <w:pStyle w:val="tabletext11"/>
              <w:jc w:val="center"/>
              <w:rPr>
                <w:ins w:id="24642" w:author="Author"/>
              </w:rPr>
            </w:pPr>
            <w:ins w:id="24643" w:author="Author">
              <w:r w:rsidRPr="00D016EC">
                <w:t>0.71</w:t>
              </w:r>
            </w:ins>
          </w:p>
        </w:tc>
        <w:tc>
          <w:tcPr>
            <w:tcW w:w="400" w:type="dxa"/>
            <w:shd w:val="clear" w:color="auto" w:fill="auto"/>
            <w:noWrap/>
            <w:vAlign w:val="bottom"/>
          </w:tcPr>
          <w:p w14:paraId="29770CED" w14:textId="77777777" w:rsidR="00C50A95" w:rsidRPr="00D016EC" w:rsidRDefault="00C50A95" w:rsidP="00416506">
            <w:pPr>
              <w:pStyle w:val="tabletext11"/>
              <w:jc w:val="center"/>
              <w:rPr>
                <w:ins w:id="24644" w:author="Author"/>
              </w:rPr>
            </w:pPr>
            <w:ins w:id="24645" w:author="Author">
              <w:r w:rsidRPr="00D016EC">
                <w:t>0.68</w:t>
              </w:r>
            </w:ins>
          </w:p>
        </w:tc>
        <w:tc>
          <w:tcPr>
            <w:tcW w:w="400" w:type="dxa"/>
            <w:shd w:val="clear" w:color="auto" w:fill="auto"/>
            <w:noWrap/>
            <w:vAlign w:val="bottom"/>
          </w:tcPr>
          <w:p w14:paraId="5737A6C1" w14:textId="77777777" w:rsidR="00C50A95" w:rsidRPr="00D016EC" w:rsidRDefault="00C50A95" w:rsidP="00416506">
            <w:pPr>
              <w:pStyle w:val="tabletext11"/>
              <w:jc w:val="center"/>
              <w:rPr>
                <w:ins w:id="24646" w:author="Author"/>
              </w:rPr>
            </w:pPr>
            <w:ins w:id="24647" w:author="Author">
              <w:r w:rsidRPr="00D016EC">
                <w:t>0.65</w:t>
              </w:r>
            </w:ins>
          </w:p>
        </w:tc>
        <w:tc>
          <w:tcPr>
            <w:tcW w:w="400" w:type="dxa"/>
            <w:shd w:val="clear" w:color="auto" w:fill="auto"/>
            <w:noWrap/>
            <w:vAlign w:val="bottom"/>
          </w:tcPr>
          <w:p w14:paraId="0D051EF8" w14:textId="77777777" w:rsidR="00C50A95" w:rsidRPr="00D016EC" w:rsidRDefault="00C50A95" w:rsidP="00416506">
            <w:pPr>
              <w:pStyle w:val="tabletext11"/>
              <w:jc w:val="center"/>
              <w:rPr>
                <w:ins w:id="24648" w:author="Author"/>
              </w:rPr>
            </w:pPr>
            <w:ins w:id="24649" w:author="Author">
              <w:r w:rsidRPr="00D016EC">
                <w:t>0.63</w:t>
              </w:r>
            </w:ins>
          </w:p>
        </w:tc>
        <w:tc>
          <w:tcPr>
            <w:tcW w:w="400" w:type="dxa"/>
            <w:shd w:val="clear" w:color="auto" w:fill="auto"/>
            <w:noWrap/>
            <w:vAlign w:val="bottom"/>
          </w:tcPr>
          <w:p w14:paraId="1881D64E" w14:textId="77777777" w:rsidR="00C50A95" w:rsidRPr="00D016EC" w:rsidRDefault="00C50A95" w:rsidP="00416506">
            <w:pPr>
              <w:pStyle w:val="tabletext11"/>
              <w:jc w:val="center"/>
              <w:rPr>
                <w:ins w:id="24650" w:author="Author"/>
              </w:rPr>
            </w:pPr>
            <w:ins w:id="24651" w:author="Author">
              <w:r w:rsidRPr="00D016EC">
                <w:t>0.60</w:t>
              </w:r>
            </w:ins>
          </w:p>
        </w:tc>
        <w:tc>
          <w:tcPr>
            <w:tcW w:w="460" w:type="dxa"/>
            <w:shd w:val="clear" w:color="auto" w:fill="auto"/>
            <w:noWrap/>
            <w:vAlign w:val="bottom"/>
          </w:tcPr>
          <w:p w14:paraId="48072961" w14:textId="77777777" w:rsidR="00C50A95" w:rsidRPr="00D016EC" w:rsidRDefault="00C50A95" w:rsidP="00416506">
            <w:pPr>
              <w:pStyle w:val="tabletext11"/>
              <w:jc w:val="center"/>
              <w:rPr>
                <w:ins w:id="24652" w:author="Author"/>
              </w:rPr>
            </w:pPr>
            <w:ins w:id="24653" w:author="Author">
              <w:r w:rsidRPr="00D016EC">
                <w:t>0.58</w:t>
              </w:r>
            </w:ins>
          </w:p>
        </w:tc>
      </w:tr>
      <w:tr w:rsidR="00C50A95" w:rsidRPr="00D016EC" w14:paraId="3F6292B2" w14:textId="77777777" w:rsidTr="00416506">
        <w:trPr>
          <w:trHeight w:val="190"/>
          <w:ins w:id="24654" w:author="Author"/>
        </w:trPr>
        <w:tc>
          <w:tcPr>
            <w:tcW w:w="200" w:type="dxa"/>
            <w:tcBorders>
              <w:right w:val="nil"/>
            </w:tcBorders>
            <w:shd w:val="clear" w:color="auto" w:fill="auto"/>
            <w:vAlign w:val="bottom"/>
          </w:tcPr>
          <w:p w14:paraId="735C7024" w14:textId="77777777" w:rsidR="00C50A95" w:rsidRPr="00D016EC" w:rsidRDefault="00C50A95" w:rsidP="00416506">
            <w:pPr>
              <w:pStyle w:val="tabletext11"/>
              <w:jc w:val="right"/>
              <w:rPr>
                <w:ins w:id="24655" w:author="Author"/>
              </w:rPr>
            </w:pPr>
          </w:p>
        </w:tc>
        <w:tc>
          <w:tcPr>
            <w:tcW w:w="1580" w:type="dxa"/>
            <w:tcBorders>
              <w:left w:val="nil"/>
            </w:tcBorders>
            <w:shd w:val="clear" w:color="auto" w:fill="auto"/>
            <w:vAlign w:val="bottom"/>
          </w:tcPr>
          <w:p w14:paraId="3C470925" w14:textId="77777777" w:rsidR="00C50A95" w:rsidRPr="00D016EC" w:rsidRDefault="00C50A95" w:rsidP="00416506">
            <w:pPr>
              <w:pStyle w:val="tabletext11"/>
              <w:tabs>
                <w:tab w:val="decimal" w:pos="640"/>
              </w:tabs>
              <w:rPr>
                <w:ins w:id="24656" w:author="Author"/>
              </w:rPr>
            </w:pPr>
            <w:ins w:id="24657" w:author="Author">
              <w:r w:rsidRPr="00D016EC">
                <w:t>115,000 to 129,999</w:t>
              </w:r>
            </w:ins>
          </w:p>
        </w:tc>
        <w:tc>
          <w:tcPr>
            <w:tcW w:w="680" w:type="dxa"/>
            <w:shd w:val="clear" w:color="auto" w:fill="auto"/>
            <w:noWrap/>
            <w:vAlign w:val="bottom"/>
          </w:tcPr>
          <w:p w14:paraId="0C3691DB" w14:textId="77777777" w:rsidR="00C50A95" w:rsidRPr="00D016EC" w:rsidRDefault="00C50A95" w:rsidP="00416506">
            <w:pPr>
              <w:pStyle w:val="tabletext11"/>
              <w:jc w:val="center"/>
              <w:rPr>
                <w:ins w:id="24658" w:author="Author"/>
              </w:rPr>
            </w:pPr>
            <w:ins w:id="24659" w:author="Author">
              <w:r w:rsidRPr="00D016EC">
                <w:t>1.94</w:t>
              </w:r>
            </w:ins>
          </w:p>
        </w:tc>
        <w:tc>
          <w:tcPr>
            <w:tcW w:w="900" w:type="dxa"/>
            <w:shd w:val="clear" w:color="auto" w:fill="auto"/>
            <w:noWrap/>
            <w:vAlign w:val="bottom"/>
          </w:tcPr>
          <w:p w14:paraId="248647FE" w14:textId="77777777" w:rsidR="00C50A95" w:rsidRPr="00D016EC" w:rsidRDefault="00C50A95" w:rsidP="00416506">
            <w:pPr>
              <w:pStyle w:val="tabletext11"/>
              <w:jc w:val="center"/>
              <w:rPr>
                <w:ins w:id="24660" w:author="Author"/>
              </w:rPr>
            </w:pPr>
            <w:ins w:id="24661" w:author="Author">
              <w:r w:rsidRPr="00D016EC">
                <w:t>1.94</w:t>
              </w:r>
            </w:ins>
          </w:p>
        </w:tc>
        <w:tc>
          <w:tcPr>
            <w:tcW w:w="400" w:type="dxa"/>
            <w:shd w:val="clear" w:color="auto" w:fill="auto"/>
            <w:noWrap/>
            <w:vAlign w:val="bottom"/>
          </w:tcPr>
          <w:p w14:paraId="4E848F0C" w14:textId="77777777" w:rsidR="00C50A95" w:rsidRPr="00D016EC" w:rsidRDefault="00C50A95" w:rsidP="00416506">
            <w:pPr>
              <w:pStyle w:val="tabletext11"/>
              <w:jc w:val="center"/>
              <w:rPr>
                <w:ins w:id="24662" w:author="Author"/>
              </w:rPr>
            </w:pPr>
            <w:ins w:id="24663" w:author="Author">
              <w:r w:rsidRPr="00D016EC">
                <w:t>1.94</w:t>
              </w:r>
            </w:ins>
          </w:p>
        </w:tc>
        <w:tc>
          <w:tcPr>
            <w:tcW w:w="400" w:type="dxa"/>
            <w:shd w:val="clear" w:color="auto" w:fill="auto"/>
            <w:noWrap/>
            <w:vAlign w:val="bottom"/>
          </w:tcPr>
          <w:p w14:paraId="4E70ACE7" w14:textId="77777777" w:rsidR="00C50A95" w:rsidRPr="00D016EC" w:rsidRDefault="00C50A95" w:rsidP="00416506">
            <w:pPr>
              <w:pStyle w:val="tabletext11"/>
              <w:jc w:val="center"/>
              <w:rPr>
                <w:ins w:id="24664" w:author="Author"/>
              </w:rPr>
            </w:pPr>
            <w:ins w:id="24665" w:author="Author">
              <w:r w:rsidRPr="00D016EC">
                <w:t>1.85</w:t>
              </w:r>
            </w:ins>
          </w:p>
        </w:tc>
        <w:tc>
          <w:tcPr>
            <w:tcW w:w="400" w:type="dxa"/>
            <w:shd w:val="clear" w:color="auto" w:fill="auto"/>
            <w:noWrap/>
            <w:vAlign w:val="bottom"/>
          </w:tcPr>
          <w:p w14:paraId="53A60930" w14:textId="77777777" w:rsidR="00C50A95" w:rsidRPr="00D016EC" w:rsidRDefault="00C50A95" w:rsidP="00416506">
            <w:pPr>
              <w:pStyle w:val="tabletext11"/>
              <w:jc w:val="center"/>
              <w:rPr>
                <w:ins w:id="24666" w:author="Author"/>
              </w:rPr>
            </w:pPr>
            <w:ins w:id="24667" w:author="Author">
              <w:r w:rsidRPr="00D016EC">
                <w:t>1.76</w:t>
              </w:r>
            </w:ins>
          </w:p>
        </w:tc>
        <w:tc>
          <w:tcPr>
            <w:tcW w:w="400" w:type="dxa"/>
            <w:shd w:val="clear" w:color="auto" w:fill="auto"/>
            <w:noWrap/>
            <w:vAlign w:val="bottom"/>
          </w:tcPr>
          <w:p w14:paraId="23BB462A" w14:textId="77777777" w:rsidR="00C50A95" w:rsidRPr="00D016EC" w:rsidRDefault="00C50A95" w:rsidP="00416506">
            <w:pPr>
              <w:pStyle w:val="tabletext11"/>
              <w:jc w:val="center"/>
              <w:rPr>
                <w:ins w:id="24668" w:author="Author"/>
              </w:rPr>
            </w:pPr>
            <w:ins w:id="24669" w:author="Author">
              <w:r w:rsidRPr="00D016EC">
                <w:t>1.59</w:t>
              </w:r>
            </w:ins>
          </w:p>
        </w:tc>
        <w:tc>
          <w:tcPr>
            <w:tcW w:w="400" w:type="dxa"/>
            <w:shd w:val="clear" w:color="auto" w:fill="auto"/>
            <w:noWrap/>
            <w:vAlign w:val="bottom"/>
          </w:tcPr>
          <w:p w14:paraId="627F76EC" w14:textId="77777777" w:rsidR="00C50A95" w:rsidRPr="00D016EC" w:rsidRDefault="00C50A95" w:rsidP="00416506">
            <w:pPr>
              <w:pStyle w:val="tabletext11"/>
              <w:jc w:val="center"/>
              <w:rPr>
                <w:ins w:id="24670" w:author="Author"/>
              </w:rPr>
            </w:pPr>
            <w:ins w:id="24671" w:author="Author">
              <w:r w:rsidRPr="00D016EC">
                <w:t>1.52</w:t>
              </w:r>
            </w:ins>
          </w:p>
        </w:tc>
        <w:tc>
          <w:tcPr>
            <w:tcW w:w="400" w:type="dxa"/>
            <w:shd w:val="clear" w:color="auto" w:fill="auto"/>
            <w:noWrap/>
            <w:vAlign w:val="bottom"/>
          </w:tcPr>
          <w:p w14:paraId="4F022861" w14:textId="77777777" w:rsidR="00C50A95" w:rsidRPr="00D016EC" w:rsidRDefault="00C50A95" w:rsidP="00416506">
            <w:pPr>
              <w:pStyle w:val="tabletext11"/>
              <w:jc w:val="center"/>
              <w:rPr>
                <w:ins w:id="24672" w:author="Author"/>
              </w:rPr>
            </w:pPr>
            <w:ins w:id="24673" w:author="Author">
              <w:r w:rsidRPr="00D016EC">
                <w:t>1.44</w:t>
              </w:r>
            </w:ins>
          </w:p>
        </w:tc>
        <w:tc>
          <w:tcPr>
            <w:tcW w:w="400" w:type="dxa"/>
            <w:shd w:val="clear" w:color="auto" w:fill="auto"/>
            <w:noWrap/>
            <w:vAlign w:val="bottom"/>
          </w:tcPr>
          <w:p w14:paraId="20D3F99E" w14:textId="77777777" w:rsidR="00C50A95" w:rsidRPr="00D016EC" w:rsidRDefault="00C50A95" w:rsidP="00416506">
            <w:pPr>
              <w:pStyle w:val="tabletext11"/>
              <w:jc w:val="center"/>
              <w:rPr>
                <w:ins w:id="24674" w:author="Author"/>
              </w:rPr>
            </w:pPr>
            <w:ins w:id="24675" w:author="Author">
              <w:r w:rsidRPr="00D016EC">
                <w:t>1.37</w:t>
              </w:r>
            </w:ins>
          </w:p>
        </w:tc>
        <w:tc>
          <w:tcPr>
            <w:tcW w:w="400" w:type="dxa"/>
            <w:shd w:val="clear" w:color="auto" w:fill="auto"/>
            <w:noWrap/>
            <w:vAlign w:val="bottom"/>
          </w:tcPr>
          <w:p w14:paraId="7F1BD6D8" w14:textId="77777777" w:rsidR="00C50A95" w:rsidRPr="00D016EC" w:rsidRDefault="00C50A95" w:rsidP="00416506">
            <w:pPr>
              <w:pStyle w:val="tabletext11"/>
              <w:jc w:val="center"/>
              <w:rPr>
                <w:ins w:id="24676" w:author="Author"/>
              </w:rPr>
            </w:pPr>
            <w:ins w:id="24677" w:author="Author">
              <w:r w:rsidRPr="00D016EC">
                <w:t>1.29</w:t>
              </w:r>
            </w:ins>
          </w:p>
        </w:tc>
        <w:tc>
          <w:tcPr>
            <w:tcW w:w="400" w:type="dxa"/>
            <w:shd w:val="clear" w:color="auto" w:fill="auto"/>
            <w:noWrap/>
            <w:vAlign w:val="bottom"/>
          </w:tcPr>
          <w:p w14:paraId="6A0E225D" w14:textId="77777777" w:rsidR="00C50A95" w:rsidRPr="00D016EC" w:rsidRDefault="00C50A95" w:rsidP="00416506">
            <w:pPr>
              <w:pStyle w:val="tabletext11"/>
              <w:jc w:val="center"/>
              <w:rPr>
                <w:ins w:id="24678" w:author="Author"/>
              </w:rPr>
            </w:pPr>
            <w:ins w:id="24679" w:author="Author">
              <w:r w:rsidRPr="00D016EC">
                <w:t>1.22</w:t>
              </w:r>
            </w:ins>
          </w:p>
        </w:tc>
        <w:tc>
          <w:tcPr>
            <w:tcW w:w="400" w:type="dxa"/>
            <w:shd w:val="clear" w:color="auto" w:fill="auto"/>
            <w:noWrap/>
            <w:vAlign w:val="bottom"/>
          </w:tcPr>
          <w:p w14:paraId="3B493A67" w14:textId="77777777" w:rsidR="00C50A95" w:rsidRPr="00D016EC" w:rsidRDefault="00C50A95" w:rsidP="00416506">
            <w:pPr>
              <w:pStyle w:val="tabletext11"/>
              <w:jc w:val="center"/>
              <w:rPr>
                <w:ins w:id="24680" w:author="Author"/>
              </w:rPr>
            </w:pPr>
            <w:ins w:id="24681" w:author="Author">
              <w:r w:rsidRPr="00D016EC">
                <w:t>1.17</w:t>
              </w:r>
            </w:ins>
          </w:p>
        </w:tc>
        <w:tc>
          <w:tcPr>
            <w:tcW w:w="400" w:type="dxa"/>
            <w:shd w:val="clear" w:color="auto" w:fill="auto"/>
            <w:noWrap/>
            <w:vAlign w:val="bottom"/>
          </w:tcPr>
          <w:p w14:paraId="03525B7C" w14:textId="77777777" w:rsidR="00C50A95" w:rsidRPr="00D016EC" w:rsidRDefault="00C50A95" w:rsidP="00416506">
            <w:pPr>
              <w:pStyle w:val="tabletext11"/>
              <w:jc w:val="center"/>
              <w:rPr>
                <w:ins w:id="24682" w:author="Author"/>
              </w:rPr>
            </w:pPr>
            <w:ins w:id="24683" w:author="Author">
              <w:r w:rsidRPr="00D016EC">
                <w:t>1.13</w:t>
              </w:r>
            </w:ins>
          </w:p>
        </w:tc>
        <w:tc>
          <w:tcPr>
            <w:tcW w:w="400" w:type="dxa"/>
            <w:shd w:val="clear" w:color="auto" w:fill="auto"/>
            <w:noWrap/>
            <w:vAlign w:val="bottom"/>
          </w:tcPr>
          <w:p w14:paraId="098C6444" w14:textId="77777777" w:rsidR="00C50A95" w:rsidRPr="00D016EC" w:rsidRDefault="00C50A95" w:rsidP="00416506">
            <w:pPr>
              <w:pStyle w:val="tabletext11"/>
              <w:jc w:val="center"/>
              <w:rPr>
                <w:ins w:id="24684" w:author="Author"/>
              </w:rPr>
            </w:pPr>
            <w:ins w:id="24685" w:author="Author">
              <w:r w:rsidRPr="00D016EC">
                <w:t>1.08</w:t>
              </w:r>
            </w:ins>
          </w:p>
        </w:tc>
        <w:tc>
          <w:tcPr>
            <w:tcW w:w="400" w:type="dxa"/>
            <w:shd w:val="clear" w:color="auto" w:fill="auto"/>
            <w:noWrap/>
            <w:vAlign w:val="bottom"/>
          </w:tcPr>
          <w:p w14:paraId="69EF2B5E" w14:textId="77777777" w:rsidR="00C50A95" w:rsidRPr="00D016EC" w:rsidRDefault="00C50A95" w:rsidP="00416506">
            <w:pPr>
              <w:pStyle w:val="tabletext11"/>
              <w:jc w:val="center"/>
              <w:rPr>
                <w:ins w:id="24686" w:author="Author"/>
              </w:rPr>
            </w:pPr>
            <w:ins w:id="24687" w:author="Author">
              <w:r w:rsidRPr="00D016EC">
                <w:t>1.04</w:t>
              </w:r>
            </w:ins>
          </w:p>
        </w:tc>
        <w:tc>
          <w:tcPr>
            <w:tcW w:w="400" w:type="dxa"/>
            <w:shd w:val="clear" w:color="auto" w:fill="auto"/>
            <w:noWrap/>
            <w:vAlign w:val="bottom"/>
          </w:tcPr>
          <w:p w14:paraId="175F9B7E" w14:textId="77777777" w:rsidR="00C50A95" w:rsidRPr="00D016EC" w:rsidRDefault="00C50A95" w:rsidP="00416506">
            <w:pPr>
              <w:pStyle w:val="tabletext11"/>
              <w:jc w:val="center"/>
              <w:rPr>
                <w:ins w:id="24688" w:author="Author"/>
              </w:rPr>
            </w:pPr>
            <w:ins w:id="24689" w:author="Author">
              <w:r w:rsidRPr="00D016EC">
                <w:t>1.00</w:t>
              </w:r>
            </w:ins>
          </w:p>
        </w:tc>
        <w:tc>
          <w:tcPr>
            <w:tcW w:w="400" w:type="dxa"/>
            <w:shd w:val="clear" w:color="auto" w:fill="auto"/>
            <w:noWrap/>
            <w:vAlign w:val="bottom"/>
          </w:tcPr>
          <w:p w14:paraId="49DCFFF9" w14:textId="77777777" w:rsidR="00C50A95" w:rsidRPr="00D016EC" w:rsidRDefault="00C50A95" w:rsidP="00416506">
            <w:pPr>
              <w:pStyle w:val="tabletext11"/>
              <w:jc w:val="center"/>
              <w:rPr>
                <w:ins w:id="24690" w:author="Author"/>
              </w:rPr>
            </w:pPr>
            <w:ins w:id="24691" w:author="Author">
              <w:r w:rsidRPr="00D016EC">
                <w:t>0.96</w:t>
              </w:r>
            </w:ins>
          </w:p>
        </w:tc>
        <w:tc>
          <w:tcPr>
            <w:tcW w:w="400" w:type="dxa"/>
            <w:shd w:val="clear" w:color="auto" w:fill="auto"/>
            <w:noWrap/>
            <w:vAlign w:val="bottom"/>
          </w:tcPr>
          <w:p w14:paraId="3E54CD12" w14:textId="77777777" w:rsidR="00C50A95" w:rsidRPr="00D016EC" w:rsidRDefault="00C50A95" w:rsidP="00416506">
            <w:pPr>
              <w:pStyle w:val="tabletext11"/>
              <w:jc w:val="center"/>
              <w:rPr>
                <w:ins w:id="24692" w:author="Author"/>
              </w:rPr>
            </w:pPr>
            <w:ins w:id="24693" w:author="Author">
              <w:r w:rsidRPr="00D016EC">
                <w:t>0.92</w:t>
              </w:r>
            </w:ins>
          </w:p>
        </w:tc>
        <w:tc>
          <w:tcPr>
            <w:tcW w:w="400" w:type="dxa"/>
            <w:shd w:val="clear" w:color="auto" w:fill="auto"/>
            <w:noWrap/>
            <w:vAlign w:val="bottom"/>
          </w:tcPr>
          <w:p w14:paraId="564C0EAB" w14:textId="77777777" w:rsidR="00C50A95" w:rsidRPr="00D016EC" w:rsidRDefault="00C50A95" w:rsidP="00416506">
            <w:pPr>
              <w:pStyle w:val="tabletext11"/>
              <w:jc w:val="center"/>
              <w:rPr>
                <w:ins w:id="24694" w:author="Author"/>
              </w:rPr>
            </w:pPr>
            <w:ins w:id="24695" w:author="Author">
              <w:r w:rsidRPr="00D016EC">
                <w:t>0.88</w:t>
              </w:r>
            </w:ins>
          </w:p>
        </w:tc>
        <w:tc>
          <w:tcPr>
            <w:tcW w:w="400" w:type="dxa"/>
            <w:shd w:val="clear" w:color="auto" w:fill="auto"/>
            <w:noWrap/>
            <w:vAlign w:val="bottom"/>
          </w:tcPr>
          <w:p w14:paraId="3EDB9BE0" w14:textId="77777777" w:rsidR="00C50A95" w:rsidRPr="00D016EC" w:rsidRDefault="00C50A95" w:rsidP="00416506">
            <w:pPr>
              <w:pStyle w:val="tabletext11"/>
              <w:jc w:val="center"/>
              <w:rPr>
                <w:ins w:id="24696" w:author="Author"/>
              </w:rPr>
            </w:pPr>
            <w:ins w:id="24697" w:author="Author">
              <w:r w:rsidRPr="00D016EC">
                <w:t>0.85</w:t>
              </w:r>
            </w:ins>
          </w:p>
        </w:tc>
        <w:tc>
          <w:tcPr>
            <w:tcW w:w="400" w:type="dxa"/>
            <w:shd w:val="clear" w:color="auto" w:fill="auto"/>
            <w:noWrap/>
            <w:vAlign w:val="bottom"/>
          </w:tcPr>
          <w:p w14:paraId="09F7AD7B" w14:textId="77777777" w:rsidR="00C50A95" w:rsidRPr="00D016EC" w:rsidRDefault="00C50A95" w:rsidP="00416506">
            <w:pPr>
              <w:pStyle w:val="tabletext11"/>
              <w:jc w:val="center"/>
              <w:rPr>
                <w:ins w:id="24698" w:author="Author"/>
              </w:rPr>
            </w:pPr>
            <w:ins w:id="24699" w:author="Author">
              <w:r w:rsidRPr="00D016EC">
                <w:t>0.81</w:t>
              </w:r>
            </w:ins>
          </w:p>
        </w:tc>
        <w:tc>
          <w:tcPr>
            <w:tcW w:w="400" w:type="dxa"/>
            <w:shd w:val="clear" w:color="auto" w:fill="auto"/>
            <w:noWrap/>
            <w:vAlign w:val="bottom"/>
          </w:tcPr>
          <w:p w14:paraId="7DC6F7A2" w14:textId="77777777" w:rsidR="00C50A95" w:rsidRPr="00D016EC" w:rsidRDefault="00C50A95" w:rsidP="00416506">
            <w:pPr>
              <w:pStyle w:val="tabletext11"/>
              <w:jc w:val="center"/>
              <w:rPr>
                <w:ins w:id="24700" w:author="Author"/>
              </w:rPr>
            </w:pPr>
            <w:ins w:id="24701" w:author="Author">
              <w:r w:rsidRPr="00D016EC">
                <w:t>0.78</w:t>
              </w:r>
            </w:ins>
          </w:p>
        </w:tc>
        <w:tc>
          <w:tcPr>
            <w:tcW w:w="440" w:type="dxa"/>
            <w:shd w:val="clear" w:color="auto" w:fill="auto"/>
            <w:noWrap/>
            <w:vAlign w:val="bottom"/>
          </w:tcPr>
          <w:p w14:paraId="55170BA5" w14:textId="77777777" w:rsidR="00C50A95" w:rsidRPr="00D016EC" w:rsidRDefault="00C50A95" w:rsidP="00416506">
            <w:pPr>
              <w:pStyle w:val="tabletext11"/>
              <w:jc w:val="center"/>
              <w:rPr>
                <w:ins w:id="24702" w:author="Author"/>
              </w:rPr>
            </w:pPr>
            <w:ins w:id="24703" w:author="Author">
              <w:r w:rsidRPr="00D016EC">
                <w:t>0.75</w:t>
              </w:r>
            </w:ins>
          </w:p>
        </w:tc>
        <w:tc>
          <w:tcPr>
            <w:tcW w:w="400" w:type="dxa"/>
            <w:shd w:val="clear" w:color="auto" w:fill="auto"/>
            <w:noWrap/>
            <w:vAlign w:val="bottom"/>
          </w:tcPr>
          <w:p w14:paraId="70269447" w14:textId="77777777" w:rsidR="00C50A95" w:rsidRPr="00D016EC" w:rsidRDefault="00C50A95" w:rsidP="00416506">
            <w:pPr>
              <w:pStyle w:val="tabletext11"/>
              <w:jc w:val="center"/>
              <w:rPr>
                <w:ins w:id="24704" w:author="Author"/>
              </w:rPr>
            </w:pPr>
            <w:ins w:id="24705" w:author="Author">
              <w:r w:rsidRPr="00D016EC">
                <w:t>0.72</w:t>
              </w:r>
            </w:ins>
          </w:p>
        </w:tc>
        <w:tc>
          <w:tcPr>
            <w:tcW w:w="400" w:type="dxa"/>
            <w:shd w:val="clear" w:color="auto" w:fill="auto"/>
            <w:noWrap/>
            <w:vAlign w:val="bottom"/>
          </w:tcPr>
          <w:p w14:paraId="131351BF" w14:textId="77777777" w:rsidR="00C50A95" w:rsidRPr="00D016EC" w:rsidRDefault="00C50A95" w:rsidP="00416506">
            <w:pPr>
              <w:pStyle w:val="tabletext11"/>
              <w:jc w:val="center"/>
              <w:rPr>
                <w:ins w:id="24706" w:author="Author"/>
              </w:rPr>
            </w:pPr>
            <w:ins w:id="24707" w:author="Author">
              <w:r w:rsidRPr="00D016EC">
                <w:t>0.69</w:t>
              </w:r>
            </w:ins>
          </w:p>
        </w:tc>
        <w:tc>
          <w:tcPr>
            <w:tcW w:w="400" w:type="dxa"/>
            <w:shd w:val="clear" w:color="auto" w:fill="auto"/>
            <w:noWrap/>
            <w:vAlign w:val="bottom"/>
          </w:tcPr>
          <w:p w14:paraId="6733B9DE" w14:textId="77777777" w:rsidR="00C50A95" w:rsidRPr="00D016EC" w:rsidRDefault="00C50A95" w:rsidP="00416506">
            <w:pPr>
              <w:pStyle w:val="tabletext11"/>
              <w:jc w:val="center"/>
              <w:rPr>
                <w:ins w:id="24708" w:author="Author"/>
              </w:rPr>
            </w:pPr>
            <w:ins w:id="24709" w:author="Author">
              <w:r w:rsidRPr="00D016EC">
                <w:t>0.66</w:t>
              </w:r>
            </w:ins>
          </w:p>
        </w:tc>
        <w:tc>
          <w:tcPr>
            <w:tcW w:w="400" w:type="dxa"/>
            <w:shd w:val="clear" w:color="auto" w:fill="auto"/>
            <w:noWrap/>
            <w:vAlign w:val="bottom"/>
          </w:tcPr>
          <w:p w14:paraId="466E5D4E" w14:textId="77777777" w:rsidR="00C50A95" w:rsidRPr="00D016EC" w:rsidRDefault="00C50A95" w:rsidP="00416506">
            <w:pPr>
              <w:pStyle w:val="tabletext11"/>
              <w:jc w:val="center"/>
              <w:rPr>
                <w:ins w:id="24710" w:author="Author"/>
              </w:rPr>
            </w:pPr>
            <w:ins w:id="24711" w:author="Author">
              <w:r w:rsidRPr="00D016EC">
                <w:t>0.64</w:t>
              </w:r>
            </w:ins>
          </w:p>
        </w:tc>
        <w:tc>
          <w:tcPr>
            <w:tcW w:w="460" w:type="dxa"/>
            <w:shd w:val="clear" w:color="auto" w:fill="auto"/>
            <w:noWrap/>
            <w:vAlign w:val="bottom"/>
          </w:tcPr>
          <w:p w14:paraId="12FE4325" w14:textId="77777777" w:rsidR="00C50A95" w:rsidRPr="00D016EC" w:rsidRDefault="00C50A95" w:rsidP="00416506">
            <w:pPr>
              <w:pStyle w:val="tabletext11"/>
              <w:jc w:val="center"/>
              <w:rPr>
                <w:ins w:id="24712" w:author="Author"/>
              </w:rPr>
            </w:pPr>
            <w:ins w:id="24713" w:author="Author">
              <w:r w:rsidRPr="00D016EC">
                <w:t>0.61</w:t>
              </w:r>
            </w:ins>
          </w:p>
        </w:tc>
      </w:tr>
      <w:tr w:rsidR="00C50A95" w:rsidRPr="00D016EC" w14:paraId="2D55CF67" w14:textId="77777777" w:rsidTr="00416506">
        <w:trPr>
          <w:trHeight w:val="190"/>
          <w:ins w:id="24714" w:author="Author"/>
        </w:trPr>
        <w:tc>
          <w:tcPr>
            <w:tcW w:w="200" w:type="dxa"/>
            <w:tcBorders>
              <w:right w:val="nil"/>
            </w:tcBorders>
            <w:shd w:val="clear" w:color="auto" w:fill="auto"/>
            <w:vAlign w:val="bottom"/>
          </w:tcPr>
          <w:p w14:paraId="43A28F9B" w14:textId="77777777" w:rsidR="00C50A95" w:rsidRPr="00D016EC" w:rsidRDefault="00C50A95" w:rsidP="00416506">
            <w:pPr>
              <w:pStyle w:val="tabletext11"/>
              <w:jc w:val="right"/>
              <w:rPr>
                <w:ins w:id="24715" w:author="Author"/>
              </w:rPr>
            </w:pPr>
          </w:p>
        </w:tc>
        <w:tc>
          <w:tcPr>
            <w:tcW w:w="1580" w:type="dxa"/>
            <w:tcBorders>
              <w:left w:val="nil"/>
            </w:tcBorders>
            <w:shd w:val="clear" w:color="auto" w:fill="auto"/>
            <w:vAlign w:val="bottom"/>
          </w:tcPr>
          <w:p w14:paraId="4E6BF816" w14:textId="77777777" w:rsidR="00C50A95" w:rsidRPr="00D016EC" w:rsidRDefault="00C50A95" w:rsidP="00416506">
            <w:pPr>
              <w:pStyle w:val="tabletext11"/>
              <w:tabs>
                <w:tab w:val="decimal" w:pos="640"/>
              </w:tabs>
              <w:rPr>
                <w:ins w:id="24716" w:author="Author"/>
              </w:rPr>
            </w:pPr>
            <w:ins w:id="24717" w:author="Author">
              <w:r w:rsidRPr="00D016EC">
                <w:t>130,000 to 149,999</w:t>
              </w:r>
            </w:ins>
          </w:p>
        </w:tc>
        <w:tc>
          <w:tcPr>
            <w:tcW w:w="680" w:type="dxa"/>
            <w:shd w:val="clear" w:color="auto" w:fill="auto"/>
            <w:noWrap/>
            <w:vAlign w:val="bottom"/>
          </w:tcPr>
          <w:p w14:paraId="1F194879" w14:textId="77777777" w:rsidR="00C50A95" w:rsidRPr="00D016EC" w:rsidRDefault="00C50A95" w:rsidP="00416506">
            <w:pPr>
              <w:pStyle w:val="tabletext11"/>
              <w:jc w:val="center"/>
              <w:rPr>
                <w:ins w:id="24718" w:author="Author"/>
              </w:rPr>
            </w:pPr>
            <w:ins w:id="24719" w:author="Author">
              <w:r w:rsidRPr="00D016EC">
                <w:t>2.04</w:t>
              </w:r>
            </w:ins>
          </w:p>
        </w:tc>
        <w:tc>
          <w:tcPr>
            <w:tcW w:w="900" w:type="dxa"/>
            <w:shd w:val="clear" w:color="auto" w:fill="auto"/>
            <w:noWrap/>
            <w:vAlign w:val="bottom"/>
          </w:tcPr>
          <w:p w14:paraId="27FE13B0" w14:textId="77777777" w:rsidR="00C50A95" w:rsidRPr="00D016EC" w:rsidRDefault="00C50A95" w:rsidP="00416506">
            <w:pPr>
              <w:pStyle w:val="tabletext11"/>
              <w:jc w:val="center"/>
              <w:rPr>
                <w:ins w:id="24720" w:author="Author"/>
              </w:rPr>
            </w:pPr>
            <w:ins w:id="24721" w:author="Author">
              <w:r w:rsidRPr="00D016EC">
                <w:t>2.04</w:t>
              </w:r>
            </w:ins>
          </w:p>
        </w:tc>
        <w:tc>
          <w:tcPr>
            <w:tcW w:w="400" w:type="dxa"/>
            <w:shd w:val="clear" w:color="auto" w:fill="auto"/>
            <w:noWrap/>
            <w:vAlign w:val="bottom"/>
          </w:tcPr>
          <w:p w14:paraId="59461696" w14:textId="77777777" w:rsidR="00C50A95" w:rsidRPr="00D016EC" w:rsidRDefault="00C50A95" w:rsidP="00416506">
            <w:pPr>
              <w:pStyle w:val="tabletext11"/>
              <w:jc w:val="center"/>
              <w:rPr>
                <w:ins w:id="24722" w:author="Author"/>
              </w:rPr>
            </w:pPr>
            <w:ins w:id="24723" w:author="Author">
              <w:r w:rsidRPr="00D016EC">
                <w:t>2.04</w:t>
              </w:r>
            </w:ins>
          </w:p>
        </w:tc>
        <w:tc>
          <w:tcPr>
            <w:tcW w:w="400" w:type="dxa"/>
            <w:shd w:val="clear" w:color="auto" w:fill="auto"/>
            <w:noWrap/>
            <w:vAlign w:val="bottom"/>
          </w:tcPr>
          <w:p w14:paraId="70DD558D" w14:textId="77777777" w:rsidR="00C50A95" w:rsidRPr="00D016EC" w:rsidRDefault="00C50A95" w:rsidP="00416506">
            <w:pPr>
              <w:pStyle w:val="tabletext11"/>
              <w:jc w:val="center"/>
              <w:rPr>
                <w:ins w:id="24724" w:author="Author"/>
              </w:rPr>
            </w:pPr>
            <w:ins w:id="24725" w:author="Author">
              <w:r w:rsidRPr="00D016EC">
                <w:t>1.95</w:t>
              </w:r>
            </w:ins>
          </w:p>
        </w:tc>
        <w:tc>
          <w:tcPr>
            <w:tcW w:w="400" w:type="dxa"/>
            <w:shd w:val="clear" w:color="auto" w:fill="auto"/>
            <w:noWrap/>
            <w:vAlign w:val="bottom"/>
          </w:tcPr>
          <w:p w14:paraId="7627F2FD" w14:textId="77777777" w:rsidR="00C50A95" w:rsidRPr="00D016EC" w:rsidRDefault="00C50A95" w:rsidP="00416506">
            <w:pPr>
              <w:pStyle w:val="tabletext11"/>
              <w:jc w:val="center"/>
              <w:rPr>
                <w:ins w:id="24726" w:author="Author"/>
              </w:rPr>
            </w:pPr>
            <w:ins w:id="24727" w:author="Author">
              <w:r w:rsidRPr="00D016EC">
                <w:t>1.86</w:t>
              </w:r>
            </w:ins>
          </w:p>
        </w:tc>
        <w:tc>
          <w:tcPr>
            <w:tcW w:w="400" w:type="dxa"/>
            <w:shd w:val="clear" w:color="auto" w:fill="auto"/>
            <w:noWrap/>
            <w:vAlign w:val="bottom"/>
          </w:tcPr>
          <w:p w14:paraId="75A1BBFC" w14:textId="77777777" w:rsidR="00C50A95" w:rsidRPr="00D016EC" w:rsidRDefault="00C50A95" w:rsidP="00416506">
            <w:pPr>
              <w:pStyle w:val="tabletext11"/>
              <w:jc w:val="center"/>
              <w:rPr>
                <w:ins w:id="24728" w:author="Author"/>
              </w:rPr>
            </w:pPr>
            <w:ins w:id="24729" w:author="Author">
              <w:r w:rsidRPr="00D016EC">
                <w:t>1.67</w:t>
              </w:r>
            </w:ins>
          </w:p>
        </w:tc>
        <w:tc>
          <w:tcPr>
            <w:tcW w:w="400" w:type="dxa"/>
            <w:shd w:val="clear" w:color="auto" w:fill="auto"/>
            <w:noWrap/>
            <w:vAlign w:val="bottom"/>
          </w:tcPr>
          <w:p w14:paraId="58B597EC" w14:textId="77777777" w:rsidR="00C50A95" w:rsidRPr="00D016EC" w:rsidRDefault="00C50A95" w:rsidP="00416506">
            <w:pPr>
              <w:pStyle w:val="tabletext11"/>
              <w:jc w:val="center"/>
              <w:rPr>
                <w:ins w:id="24730" w:author="Author"/>
              </w:rPr>
            </w:pPr>
            <w:ins w:id="24731" w:author="Author">
              <w:r w:rsidRPr="00D016EC">
                <w:t>1.60</w:t>
              </w:r>
            </w:ins>
          </w:p>
        </w:tc>
        <w:tc>
          <w:tcPr>
            <w:tcW w:w="400" w:type="dxa"/>
            <w:shd w:val="clear" w:color="auto" w:fill="auto"/>
            <w:noWrap/>
            <w:vAlign w:val="bottom"/>
          </w:tcPr>
          <w:p w14:paraId="49922FCC" w14:textId="77777777" w:rsidR="00C50A95" w:rsidRPr="00D016EC" w:rsidRDefault="00C50A95" w:rsidP="00416506">
            <w:pPr>
              <w:pStyle w:val="tabletext11"/>
              <w:jc w:val="center"/>
              <w:rPr>
                <w:ins w:id="24732" w:author="Author"/>
              </w:rPr>
            </w:pPr>
            <w:ins w:id="24733" w:author="Author">
              <w:r w:rsidRPr="00D016EC">
                <w:t>1.52</w:t>
              </w:r>
            </w:ins>
          </w:p>
        </w:tc>
        <w:tc>
          <w:tcPr>
            <w:tcW w:w="400" w:type="dxa"/>
            <w:shd w:val="clear" w:color="auto" w:fill="auto"/>
            <w:noWrap/>
            <w:vAlign w:val="bottom"/>
          </w:tcPr>
          <w:p w14:paraId="084070A4" w14:textId="77777777" w:rsidR="00C50A95" w:rsidRPr="00D016EC" w:rsidRDefault="00C50A95" w:rsidP="00416506">
            <w:pPr>
              <w:pStyle w:val="tabletext11"/>
              <w:jc w:val="center"/>
              <w:rPr>
                <w:ins w:id="24734" w:author="Author"/>
              </w:rPr>
            </w:pPr>
            <w:ins w:id="24735" w:author="Author">
              <w:r w:rsidRPr="00D016EC">
                <w:t>1.44</w:t>
              </w:r>
            </w:ins>
          </w:p>
        </w:tc>
        <w:tc>
          <w:tcPr>
            <w:tcW w:w="400" w:type="dxa"/>
            <w:shd w:val="clear" w:color="auto" w:fill="auto"/>
            <w:noWrap/>
            <w:vAlign w:val="bottom"/>
          </w:tcPr>
          <w:p w14:paraId="2B2DFAA7" w14:textId="77777777" w:rsidR="00C50A95" w:rsidRPr="00D016EC" w:rsidRDefault="00C50A95" w:rsidP="00416506">
            <w:pPr>
              <w:pStyle w:val="tabletext11"/>
              <w:jc w:val="center"/>
              <w:rPr>
                <w:ins w:id="24736" w:author="Author"/>
              </w:rPr>
            </w:pPr>
            <w:ins w:id="24737" w:author="Author">
              <w:r w:rsidRPr="00D016EC">
                <w:t>1.36</w:t>
              </w:r>
            </w:ins>
          </w:p>
        </w:tc>
        <w:tc>
          <w:tcPr>
            <w:tcW w:w="400" w:type="dxa"/>
            <w:shd w:val="clear" w:color="auto" w:fill="auto"/>
            <w:noWrap/>
            <w:vAlign w:val="bottom"/>
          </w:tcPr>
          <w:p w14:paraId="1DF59F8D" w14:textId="77777777" w:rsidR="00C50A95" w:rsidRPr="00D016EC" w:rsidRDefault="00C50A95" w:rsidP="00416506">
            <w:pPr>
              <w:pStyle w:val="tabletext11"/>
              <w:jc w:val="center"/>
              <w:rPr>
                <w:ins w:id="24738" w:author="Author"/>
              </w:rPr>
            </w:pPr>
            <w:ins w:id="24739" w:author="Author">
              <w:r w:rsidRPr="00D016EC">
                <w:t>1.29</w:t>
              </w:r>
            </w:ins>
          </w:p>
        </w:tc>
        <w:tc>
          <w:tcPr>
            <w:tcW w:w="400" w:type="dxa"/>
            <w:shd w:val="clear" w:color="auto" w:fill="auto"/>
            <w:noWrap/>
            <w:vAlign w:val="bottom"/>
          </w:tcPr>
          <w:p w14:paraId="72F6B79D" w14:textId="77777777" w:rsidR="00C50A95" w:rsidRPr="00D016EC" w:rsidRDefault="00C50A95" w:rsidP="00416506">
            <w:pPr>
              <w:pStyle w:val="tabletext11"/>
              <w:jc w:val="center"/>
              <w:rPr>
                <w:ins w:id="24740" w:author="Author"/>
              </w:rPr>
            </w:pPr>
            <w:ins w:id="24741" w:author="Author">
              <w:r w:rsidRPr="00D016EC">
                <w:t>1.24</w:t>
              </w:r>
            </w:ins>
          </w:p>
        </w:tc>
        <w:tc>
          <w:tcPr>
            <w:tcW w:w="400" w:type="dxa"/>
            <w:shd w:val="clear" w:color="auto" w:fill="auto"/>
            <w:noWrap/>
            <w:vAlign w:val="bottom"/>
          </w:tcPr>
          <w:p w14:paraId="7DEF089A" w14:textId="77777777" w:rsidR="00C50A95" w:rsidRPr="00D016EC" w:rsidRDefault="00C50A95" w:rsidP="00416506">
            <w:pPr>
              <w:pStyle w:val="tabletext11"/>
              <w:jc w:val="center"/>
              <w:rPr>
                <w:ins w:id="24742" w:author="Author"/>
              </w:rPr>
            </w:pPr>
            <w:ins w:id="24743" w:author="Author">
              <w:r w:rsidRPr="00D016EC">
                <w:t>1.19</w:t>
              </w:r>
            </w:ins>
          </w:p>
        </w:tc>
        <w:tc>
          <w:tcPr>
            <w:tcW w:w="400" w:type="dxa"/>
            <w:shd w:val="clear" w:color="auto" w:fill="auto"/>
            <w:noWrap/>
            <w:vAlign w:val="bottom"/>
          </w:tcPr>
          <w:p w14:paraId="562A04D7" w14:textId="77777777" w:rsidR="00C50A95" w:rsidRPr="00D016EC" w:rsidRDefault="00C50A95" w:rsidP="00416506">
            <w:pPr>
              <w:pStyle w:val="tabletext11"/>
              <w:jc w:val="center"/>
              <w:rPr>
                <w:ins w:id="24744" w:author="Author"/>
              </w:rPr>
            </w:pPr>
            <w:ins w:id="24745" w:author="Author">
              <w:r w:rsidRPr="00D016EC">
                <w:t>1.14</w:t>
              </w:r>
            </w:ins>
          </w:p>
        </w:tc>
        <w:tc>
          <w:tcPr>
            <w:tcW w:w="400" w:type="dxa"/>
            <w:shd w:val="clear" w:color="auto" w:fill="auto"/>
            <w:noWrap/>
            <w:vAlign w:val="bottom"/>
          </w:tcPr>
          <w:p w14:paraId="2508808D" w14:textId="77777777" w:rsidR="00C50A95" w:rsidRPr="00D016EC" w:rsidRDefault="00C50A95" w:rsidP="00416506">
            <w:pPr>
              <w:pStyle w:val="tabletext11"/>
              <w:jc w:val="center"/>
              <w:rPr>
                <w:ins w:id="24746" w:author="Author"/>
              </w:rPr>
            </w:pPr>
            <w:ins w:id="24747" w:author="Author">
              <w:r w:rsidRPr="00D016EC">
                <w:t>1.09</w:t>
              </w:r>
            </w:ins>
          </w:p>
        </w:tc>
        <w:tc>
          <w:tcPr>
            <w:tcW w:w="400" w:type="dxa"/>
            <w:shd w:val="clear" w:color="auto" w:fill="auto"/>
            <w:noWrap/>
            <w:vAlign w:val="bottom"/>
          </w:tcPr>
          <w:p w14:paraId="52386FE6" w14:textId="77777777" w:rsidR="00C50A95" w:rsidRPr="00D016EC" w:rsidRDefault="00C50A95" w:rsidP="00416506">
            <w:pPr>
              <w:pStyle w:val="tabletext11"/>
              <w:jc w:val="center"/>
              <w:rPr>
                <w:ins w:id="24748" w:author="Author"/>
              </w:rPr>
            </w:pPr>
            <w:ins w:id="24749" w:author="Author">
              <w:r w:rsidRPr="00D016EC">
                <w:t>1.05</w:t>
              </w:r>
            </w:ins>
          </w:p>
        </w:tc>
        <w:tc>
          <w:tcPr>
            <w:tcW w:w="400" w:type="dxa"/>
            <w:shd w:val="clear" w:color="auto" w:fill="auto"/>
            <w:noWrap/>
            <w:vAlign w:val="bottom"/>
          </w:tcPr>
          <w:p w14:paraId="5A2999C1" w14:textId="77777777" w:rsidR="00C50A95" w:rsidRPr="00D016EC" w:rsidRDefault="00C50A95" w:rsidP="00416506">
            <w:pPr>
              <w:pStyle w:val="tabletext11"/>
              <w:jc w:val="center"/>
              <w:rPr>
                <w:ins w:id="24750" w:author="Author"/>
              </w:rPr>
            </w:pPr>
            <w:ins w:id="24751" w:author="Author">
              <w:r w:rsidRPr="00D016EC">
                <w:t>1.01</w:t>
              </w:r>
            </w:ins>
          </w:p>
        </w:tc>
        <w:tc>
          <w:tcPr>
            <w:tcW w:w="400" w:type="dxa"/>
            <w:shd w:val="clear" w:color="auto" w:fill="auto"/>
            <w:noWrap/>
            <w:vAlign w:val="bottom"/>
          </w:tcPr>
          <w:p w14:paraId="08FC5ABB" w14:textId="77777777" w:rsidR="00C50A95" w:rsidRPr="00D016EC" w:rsidRDefault="00C50A95" w:rsidP="00416506">
            <w:pPr>
              <w:pStyle w:val="tabletext11"/>
              <w:jc w:val="center"/>
              <w:rPr>
                <w:ins w:id="24752" w:author="Author"/>
              </w:rPr>
            </w:pPr>
            <w:ins w:id="24753" w:author="Author">
              <w:r w:rsidRPr="00D016EC">
                <w:t>0.97</w:t>
              </w:r>
            </w:ins>
          </w:p>
        </w:tc>
        <w:tc>
          <w:tcPr>
            <w:tcW w:w="400" w:type="dxa"/>
            <w:shd w:val="clear" w:color="auto" w:fill="auto"/>
            <w:noWrap/>
            <w:vAlign w:val="bottom"/>
          </w:tcPr>
          <w:p w14:paraId="543174B3" w14:textId="77777777" w:rsidR="00C50A95" w:rsidRPr="00D016EC" w:rsidRDefault="00C50A95" w:rsidP="00416506">
            <w:pPr>
              <w:pStyle w:val="tabletext11"/>
              <w:jc w:val="center"/>
              <w:rPr>
                <w:ins w:id="24754" w:author="Author"/>
              </w:rPr>
            </w:pPr>
            <w:ins w:id="24755" w:author="Author">
              <w:r w:rsidRPr="00D016EC">
                <w:t>0.93</w:t>
              </w:r>
            </w:ins>
          </w:p>
        </w:tc>
        <w:tc>
          <w:tcPr>
            <w:tcW w:w="400" w:type="dxa"/>
            <w:shd w:val="clear" w:color="auto" w:fill="auto"/>
            <w:noWrap/>
            <w:vAlign w:val="bottom"/>
          </w:tcPr>
          <w:p w14:paraId="0856DCC9" w14:textId="77777777" w:rsidR="00C50A95" w:rsidRPr="00D016EC" w:rsidRDefault="00C50A95" w:rsidP="00416506">
            <w:pPr>
              <w:pStyle w:val="tabletext11"/>
              <w:jc w:val="center"/>
              <w:rPr>
                <w:ins w:id="24756" w:author="Author"/>
              </w:rPr>
            </w:pPr>
            <w:ins w:id="24757" w:author="Author">
              <w:r w:rsidRPr="00D016EC">
                <w:t>0.89</w:t>
              </w:r>
            </w:ins>
          </w:p>
        </w:tc>
        <w:tc>
          <w:tcPr>
            <w:tcW w:w="400" w:type="dxa"/>
            <w:shd w:val="clear" w:color="auto" w:fill="auto"/>
            <w:noWrap/>
            <w:vAlign w:val="bottom"/>
          </w:tcPr>
          <w:p w14:paraId="0760B1C3" w14:textId="77777777" w:rsidR="00C50A95" w:rsidRPr="00D016EC" w:rsidRDefault="00C50A95" w:rsidP="00416506">
            <w:pPr>
              <w:pStyle w:val="tabletext11"/>
              <w:jc w:val="center"/>
              <w:rPr>
                <w:ins w:id="24758" w:author="Author"/>
              </w:rPr>
            </w:pPr>
            <w:ins w:id="24759" w:author="Author">
              <w:r w:rsidRPr="00D016EC">
                <w:t>0.86</w:t>
              </w:r>
            </w:ins>
          </w:p>
        </w:tc>
        <w:tc>
          <w:tcPr>
            <w:tcW w:w="400" w:type="dxa"/>
            <w:shd w:val="clear" w:color="auto" w:fill="auto"/>
            <w:noWrap/>
            <w:vAlign w:val="bottom"/>
          </w:tcPr>
          <w:p w14:paraId="239035CC" w14:textId="77777777" w:rsidR="00C50A95" w:rsidRPr="00D016EC" w:rsidRDefault="00C50A95" w:rsidP="00416506">
            <w:pPr>
              <w:pStyle w:val="tabletext11"/>
              <w:jc w:val="center"/>
              <w:rPr>
                <w:ins w:id="24760" w:author="Author"/>
              </w:rPr>
            </w:pPr>
            <w:ins w:id="24761" w:author="Author">
              <w:r w:rsidRPr="00D016EC">
                <w:t>0.82</w:t>
              </w:r>
            </w:ins>
          </w:p>
        </w:tc>
        <w:tc>
          <w:tcPr>
            <w:tcW w:w="440" w:type="dxa"/>
            <w:shd w:val="clear" w:color="auto" w:fill="auto"/>
            <w:noWrap/>
            <w:vAlign w:val="bottom"/>
          </w:tcPr>
          <w:p w14:paraId="6E6C902C" w14:textId="77777777" w:rsidR="00C50A95" w:rsidRPr="00D016EC" w:rsidRDefault="00C50A95" w:rsidP="00416506">
            <w:pPr>
              <w:pStyle w:val="tabletext11"/>
              <w:jc w:val="center"/>
              <w:rPr>
                <w:ins w:id="24762" w:author="Author"/>
              </w:rPr>
            </w:pPr>
            <w:ins w:id="24763" w:author="Author">
              <w:r w:rsidRPr="00D016EC">
                <w:t>0.79</w:t>
              </w:r>
            </w:ins>
          </w:p>
        </w:tc>
        <w:tc>
          <w:tcPr>
            <w:tcW w:w="400" w:type="dxa"/>
            <w:shd w:val="clear" w:color="auto" w:fill="auto"/>
            <w:noWrap/>
            <w:vAlign w:val="bottom"/>
          </w:tcPr>
          <w:p w14:paraId="55E3E99C" w14:textId="77777777" w:rsidR="00C50A95" w:rsidRPr="00D016EC" w:rsidRDefault="00C50A95" w:rsidP="00416506">
            <w:pPr>
              <w:pStyle w:val="tabletext11"/>
              <w:jc w:val="center"/>
              <w:rPr>
                <w:ins w:id="24764" w:author="Author"/>
              </w:rPr>
            </w:pPr>
            <w:ins w:id="24765" w:author="Author">
              <w:r w:rsidRPr="00D016EC">
                <w:t>0.76</w:t>
              </w:r>
            </w:ins>
          </w:p>
        </w:tc>
        <w:tc>
          <w:tcPr>
            <w:tcW w:w="400" w:type="dxa"/>
            <w:shd w:val="clear" w:color="auto" w:fill="auto"/>
            <w:noWrap/>
            <w:vAlign w:val="bottom"/>
          </w:tcPr>
          <w:p w14:paraId="2385E8CE" w14:textId="77777777" w:rsidR="00C50A95" w:rsidRPr="00D016EC" w:rsidRDefault="00C50A95" w:rsidP="00416506">
            <w:pPr>
              <w:pStyle w:val="tabletext11"/>
              <w:jc w:val="center"/>
              <w:rPr>
                <w:ins w:id="24766" w:author="Author"/>
              </w:rPr>
            </w:pPr>
            <w:ins w:id="24767" w:author="Author">
              <w:r w:rsidRPr="00D016EC">
                <w:t>0.73</w:t>
              </w:r>
            </w:ins>
          </w:p>
        </w:tc>
        <w:tc>
          <w:tcPr>
            <w:tcW w:w="400" w:type="dxa"/>
            <w:shd w:val="clear" w:color="auto" w:fill="auto"/>
            <w:noWrap/>
            <w:vAlign w:val="bottom"/>
          </w:tcPr>
          <w:p w14:paraId="6340E639" w14:textId="77777777" w:rsidR="00C50A95" w:rsidRPr="00D016EC" w:rsidRDefault="00C50A95" w:rsidP="00416506">
            <w:pPr>
              <w:pStyle w:val="tabletext11"/>
              <w:jc w:val="center"/>
              <w:rPr>
                <w:ins w:id="24768" w:author="Author"/>
              </w:rPr>
            </w:pPr>
            <w:ins w:id="24769" w:author="Author">
              <w:r w:rsidRPr="00D016EC">
                <w:t>0.70</w:t>
              </w:r>
            </w:ins>
          </w:p>
        </w:tc>
        <w:tc>
          <w:tcPr>
            <w:tcW w:w="400" w:type="dxa"/>
            <w:shd w:val="clear" w:color="auto" w:fill="auto"/>
            <w:noWrap/>
            <w:vAlign w:val="bottom"/>
          </w:tcPr>
          <w:p w14:paraId="4BCD0C2C" w14:textId="77777777" w:rsidR="00C50A95" w:rsidRPr="00D016EC" w:rsidRDefault="00C50A95" w:rsidP="00416506">
            <w:pPr>
              <w:pStyle w:val="tabletext11"/>
              <w:jc w:val="center"/>
              <w:rPr>
                <w:ins w:id="24770" w:author="Author"/>
              </w:rPr>
            </w:pPr>
            <w:ins w:id="24771" w:author="Author">
              <w:r w:rsidRPr="00D016EC">
                <w:t>0.67</w:t>
              </w:r>
            </w:ins>
          </w:p>
        </w:tc>
        <w:tc>
          <w:tcPr>
            <w:tcW w:w="460" w:type="dxa"/>
            <w:shd w:val="clear" w:color="auto" w:fill="auto"/>
            <w:noWrap/>
            <w:vAlign w:val="bottom"/>
          </w:tcPr>
          <w:p w14:paraId="1458CA4E" w14:textId="77777777" w:rsidR="00C50A95" w:rsidRPr="00D016EC" w:rsidRDefault="00C50A95" w:rsidP="00416506">
            <w:pPr>
              <w:pStyle w:val="tabletext11"/>
              <w:jc w:val="center"/>
              <w:rPr>
                <w:ins w:id="24772" w:author="Author"/>
              </w:rPr>
            </w:pPr>
            <w:ins w:id="24773" w:author="Author">
              <w:r w:rsidRPr="00D016EC">
                <w:t>0.64</w:t>
              </w:r>
            </w:ins>
          </w:p>
        </w:tc>
      </w:tr>
      <w:tr w:rsidR="00C50A95" w:rsidRPr="00D016EC" w14:paraId="17801AAD" w14:textId="77777777" w:rsidTr="00416506">
        <w:trPr>
          <w:trHeight w:val="190"/>
          <w:ins w:id="24774" w:author="Author"/>
        </w:trPr>
        <w:tc>
          <w:tcPr>
            <w:tcW w:w="200" w:type="dxa"/>
            <w:tcBorders>
              <w:right w:val="nil"/>
            </w:tcBorders>
            <w:shd w:val="clear" w:color="auto" w:fill="auto"/>
            <w:vAlign w:val="bottom"/>
          </w:tcPr>
          <w:p w14:paraId="50027DAE" w14:textId="77777777" w:rsidR="00C50A95" w:rsidRPr="00D016EC" w:rsidRDefault="00C50A95" w:rsidP="00416506">
            <w:pPr>
              <w:pStyle w:val="tabletext11"/>
              <w:jc w:val="right"/>
              <w:rPr>
                <w:ins w:id="24775" w:author="Author"/>
              </w:rPr>
            </w:pPr>
          </w:p>
        </w:tc>
        <w:tc>
          <w:tcPr>
            <w:tcW w:w="1580" w:type="dxa"/>
            <w:tcBorders>
              <w:left w:val="nil"/>
            </w:tcBorders>
            <w:shd w:val="clear" w:color="auto" w:fill="auto"/>
            <w:vAlign w:val="bottom"/>
          </w:tcPr>
          <w:p w14:paraId="0A9C5F32" w14:textId="77777777" w:rsidR="00C50A95" w:rsidRPr="00D016EC" w:rsidRDefault="00C50A95" w:rsidP="00416506">
            <w:pPr>
              <w:pStyle w:val="tabletext11"/>
              <w:tabs>
                <w:tab w:val="decimal" w:pos="640"/>
              </w:tabs>
              <w:rPr>
                <w:ins w:id="24776" w:author="Author"/>
              </w:rPr>
            </w:pPr>
            <w:ins w:id="24777" w:author="Author">
              <w:r w:rsidRPr="00D016EC">
                <w:t>150,000 to 174,999</w:t>
              </w:r>
            </w:ins>
          </w:p>
        </w:tc>
        <w:tc>
          <w:tcPr>
            <w:tcW w:w="680" w:type="dxa"/>
            <w:shd w:val="clear" w:color="auto" w:fill="auto"/>
            <w:noWrap/>
            <w:vAlign w:val="bottom"/>
          </w:tcPr>
          <w:p w14:paraId="2BFCB29E" w14:textId="77777777" w:rsidR="00C50A95" w:rsidRPr="00D016EC" w:rsidRDefault="00C50A95" w:rsidP="00416506">
            <w:pPr>
              <w:pStyle w:val="tabletext11"/>
              <w:jc w:val="center"/>
              <w:rPr>
                <w:ins w:id="24778" w:author="Author"/>
              </w:rPr>
            </w:pPr>
            <w:ins w:id="24779" w:author="Author">
              <w:r w:rsidRPr="00D016EC">
                <w:t>2.16</w:t>
              </w:r>
            </w:ins>
          </w:p>
        </w:tc>
        <w:tc>
          <w:tcPr>
            <w:tcW w:w="900" w:type="dxa"/>
            <w:shd w:val="clear" w:color="auto" w:fill="auto"/>
            <w:noWrap/>
            <w:vAlign w:val="bottom"/>
          </w:tcPr>
          <w:p w14:paraId="185D2CBF" w14:textId="77777777" w:rsidR="00C50A95" w:rsidRPr="00D016EC" w:rsidRDefault="00C50A95" w:rsidP="00416506">
            <w:pPr>
              <w:pStyle w:val="tabletext11"/>
              <w:jc w:val="center"/>
              <w:rPr>
                <w:ins w:id="24780" w:author="Author"/>
              </w:rPr>
            </w:pPr>
            <w:ins w:id="24781" w:author="Author">
              <w:r w:rsidRPr="00D016EC">
                <w:t>2.16</w:t>
              </w:r>
            </w:ins>
          </w:p>
        </w:tc>
        <w:tc>
          <w:tcPr>
            <w:tcW w:w="400" w:type="dxa"/>
            <w:shd w:val="clear" w:color="auto" w:fill="auto"/>
            <w:noWrap/>
            <w:vAlign w:val="bottom"/>
          </w:tcPr>
          <w:p w14:paraId="498A4A97" w14:textId="77777777" w:rsidR="00C50A95" w:rsidRPr="00D016EC" w:rsidRDefault="00C50A95" w:rsidP="00416506">
            <w:pPr>
              <w:pStyle w:val="tabletext11"/>
              <w:jc w:val="center"/>
              <w:rPr>
                <w:ins w:id="24782" w:author="Author"/>
              </w:rPr>
            </w:pPr>
            <w:ins w:id="24783" w:author="Author">
              <w:r w:rsidRPr="00D016EC">
                <w:t>2.16</w:t>
              </w:r>
            </w:ins>
          </w:p>
        </w:tc>
        <w:tc>
          <w:tcPr>
            <w:tcW w:w="400" w:type="dxa"/>
            <w:shd w:val="clear" w:color="auto" w:fill="auto"/>
            <w:noWrap/>
            <w:vAlign w:val="bottom"/>
          </w:tcPr>
          <w:p w14:paraId="595C6D54" w14:textId="77777777" w:rsidR="00C50A95" w:rsidRPr="00D016EC" w:rsidRDefault="00C50A95" w:rsidP="00416506">
            <w:pPr>
              <w:pStyle w:val="tabletext11"/>
              <w:jc w:val="center"/>
              <w:rPr>
                <w:ins w:id="24784" w:author="Author"/>
              </w:rPr>
            </w:pPr>
            <w:ins w:id="24785" w:author="Author">
              <w:r w:rsidRPr="00D016EC">
                <w:t>2.07</w:t>
              </w:r>
            </w:ins>
          </w:p>
        </w:tc>
        <w:tc>
          <w:tcPr>
            <w:tcW w:w="400" w:type="dxa"/>
            <w:shd w:val="clear" w:color="auto" w:fill="auto"/>
            <w:noWrap/>
            <w:vAlign w:val="bottom"/>
          </w:tcPr>
          <w:p w14:paraId="49DB0DA0" w14:textId="77777777" w:rsidR="00C50A95" w:rsidRPr="00D016EC" w:rsidRDefault="00C50A95" w:rsidP="00416506">
            <w:pPr>
              <w:pStyle w:val="tabletext11"/>
              <w:jc w:val="center"/>
              <w:rPr>
                <w:ins w:id="24786" w:author="Author"/>
              </w:rPr>
            </w:pPr>
            <w:ins w:id="24787" w:author="Author">
              <w:r w:rsidRPr="00D016EC">
                <w:t>1.97</w:t>
              </w:r>
            </w:ins>
          </w:p>
        </w:tc>
        <w:tc>
          <w:tcPr>
            <w:tcW w:w="400" w:type="dxa"/>
            <w:shd w:val="clear" w:color="auto" w:fill="auto"/>
            <w:noWrap/>
            <w:vAlign w:val="bottom"/>
          </w:tcPr>
          <w:p w14:paraId="73A6925B" w14:textId="77777777" w:rsidR="00C50A95" w:rsidRPr="00D016EC" w:rsidRDefault="00C50A95" w:rsidP="00416506">
            <w:pPr>
              <w:pStyle w:val="tabletext11"/>
              <w:jc w:val="center"/>
              <w:rPr>
                <w:ins w:id="24788" w:author="Author"/>
              </w:rPr>
            </w:pPr>
            <w:ins w:id="24789" w:author="Author">
              <w:r w:rsidRPr="00D016EC">
                <w:t>1.77</w:t>
              </w:r>
            </w:ins>
          </w:p>
        </w:tc>
        <w:tc>
          <w:tcPr>
            <w:tcW w:w="400" w:type="dxa"/>
            <w:shd w:val="clear" w:color="auto" w:fill="auto"/>
            <w:noWrap/>
            <w:vAlign w:val="bottom"/>
          </w:tcPr>
          <w:p w14:paraId="5849A817" w14:textId="77777777" w:rsidR="00C50A95" w:rsidRPr="00D016EC" w:rsidRDefault="00C50A95" w:rsidP="00416506">
            <w:pPr>
              <w:pStyle w:val="tabletext11"/>
              <w:jc w:val="center"/>
              <w:rPr>
                <w:ins w:id="24790" w:author="Author"/>
              </w:rPr>
            </w:pPr>
            <w:ins w:id="24791" w:author="Author">
              <w:r w:rsidRPr="00D016EC">
                <w:t>1.69</w:t>
              </w:r>
            </w:ins>
          </w:p>
        </w:tc>
        <w:tc>
          <w:tcPr>
            <w:tcW w:w="400" w:type="dxa"/>
            <w:shd w:val="clear" w:color="auto" w:fill="auto"/>
            <w:noWrap/>
            <w:vAlign w:val="bottom"/>
          </w:tcPr>
          <w:p w14:paraId="1CC25E16" w14:textId="77777777" w:rsidR="00C50A95" w:rsidRPr="00D016EC" w:rsidRDefault="00C50A95" w:rsidP="00416506">
            <w:pPr>
              <w:pStyle w:val="tabletext11"/>
              <w:jc w:val="center"/>
              <w:rPr>
                <w:ins w:id="24792" w:author="Author"/>
              </w:rPr>
            </w:pPr>
            <w:ins w:id="24793" w:author="Author">
              <w:r w:rsidRPr="00D016EC">
                <w:t>1.61</w:t>
              </w:r>
            </w:ins>
          </w:p>
        </w:tc>
        <w:tc>
          <w:tcPr>
            <w:tcW w:w="400" w:type="dxa"/>
            <w:shd w:val="clear" w:color="auto" w:fill="auto"/>
            <w:noWrap/>
            <w:vAlign w:val="bottom"/>
          </w:tcPr>
          <w:p w14:paraId="67A042C3" w14:textId="77777777" w:rsidR="00C50A95" w:rsidRPr="00D016EC" w:rsidRDefault="00C50A95" w:rsidP="00416506">
            <w:pPr>
              <w:pStyle w:val="tabletext11"/>
              <w:jc w:val="center"/>
              <w:rPr>
                <w:ins w:id="24794" w:author="Author"/>
              </w:rPr>
            </w:pPr>
            <w:ins w:id="24795" w:author="Author">
              <w:r w:rsidRPr="00D016EC">
                <w:t>1.53</w:t>
              </w:r>
            </w:ins>
          </w:p>
        </w:tc>
        <w:tc>
          <w:tcPr>
            <w:tcW w:w="400" w:type="dxa"/>
            <w:shd w:val="clear" w:color="auto" w:fill="auto"/>
            <w:noWrap/>
            <w:vAlign w:val="bottom"/>
          </w:tcPr>
          <w:p w14:paraId="0A2E2BB4" w14:textId="77777777" w:rsidR="00C50A95" w:rsidRPr="00D016EC" w:rsidRDefault="00C50A95" w:rsidP="00416506">
            <w:pPr>
              <w:pStyle w:val="tabletext11"/>
              <w:jc w:val="center"/>
              <w:rPr>
                <w:ins w:id="24796" w:author="Author"/>
              </w:rPr>
            </w:pPr>
            <w:ins w:id="24797" w:author="Author">
              <w:r w:rsidRPr="00D016EC">
                <w:t>1.45</w:t>
              </w:r>
            </w:ins>
          </w:p>
        </w:tc>
        <w:tc>
          <w:tcPr>
            <w:tcW w:w="400" w:type="dxa"/>
            <w:shd w:val="clear" w:color="auto" w:fill="auto"/>
            <w:noWrap/>
            <w:vAlign w:val="bottom"/>
          </w:tcPr>
          <w:p w14:paraId="284F4B58" w14:textId="77777777" w:rsidR="00C50A95" w:rsidRPr="00D016EC" w:rsidRDefault="00C50A95" w:rsidP="00416506">
            <w:pPr>
              <w:pStyle w:val="tabletext11"/>
              <w:jc w:val="center"/>
              <w:rPr>
                <w:ins w:id="24798" w:author="Author"/>
              </w:rPr>
            </w:pPr>
            <w:ins w:id="24799" w:author="Author">
              <w:r w:rsidRPr="00D016EC">
                <w:t>1.36</w:t>
              </w:r>
            </w:ins>
          </w:p>
        </w:tc>
        <w:tc>
          <w:tcPr>
            <w:tcW w:w="400" w:type="dxa"/>
            <w:shd w:val="clear" w:color="auto" w:fill="auto"/>
            <w:noWrap/>
            <w:vAlign w:val="bottom"/>
          </w:tcPr>
          <w:p w14:paraId="050A363B" w14:textId="77777777" w:rsidR="00C50A95" w:rsidRPr="00D016EC" w:rsidRDefault="00C50A95" w:rsidP="00416506">
            <w:pPr>
              <w:pStyle w:val="tabletext11"/>
              <w:jc w:val="center"/>
              <w:rPr>
                <w:ins w:id="24800" w:author="Author"/>
              </w:rPr>
            </w:pPr>
            <w:ins w:id="24801" w:author="Author">
              <w:r w:rsidRPr="00D016EC">
                <w:t>1.31</w:t>
              </w:r>
            </w:ins>
          </w:p>
        </w:tc>
        <w:tc>
          <w:tcPr>
            <w:tcW w:w="400" w:type="dxa"/>
            <w:shd w:val="clear" w:color="auto" w:fill="auto"/>
            <w:noWrap/>
            <w:vAlign w:val="bottom"/>
          </w:tcPr>
          <w:p w14:paraId="73CF1EF1" w14:textId="77777777" w:rsidR="00C50A95" w:rsidRPr="00D016EC" w:rsidRDefault="00C50A95" w:rsidP="00416506">
            <w:pPr>
              <w:pStyle w:val="tabletext11"/>
              <w:jc w:val="center"/>
              <w:rPr>
                <w:ins w:id="24802" w:author="Author"/>
              </w:rPr>
            </w:pPr>
            <w:ins w:id="24803" w:author="Author">
              <w:r w:rsidRPr="00D016EC">
                <w:t>1.26</w:t>
              </w:r>
            </w:ins>
          </w:p>
        </w:tc>
        <w:tc>
          <w:tcPr>
            <w:tcW w:w="400" w:type="dxa"/>
            <w:shd w:val="clear" w:color="auto" w:fill="auto"/>
            <w:noWrap/>
            <w:vAlign w:val="bottom"/>
          </w:tcPr>
          <w:p w14:paraId="6BE2F584" w14:textId="77777777" w:rsidR="00C50A95" w:rsidRPr="00D016EC" w:rsidRDefault="00C50A95" w:rsidP="00416506">
            <w:pPr>
              <w:pStyle w:val="tabletext11"/>
              <w:jc w:val="center"/>
              <w:rPr>
                <w:ins w:id="24804" w:author="Author"/>
              </w:rPr>
            </w:pPr>
            <w:ins w:id="24805" w:author="Author">
              <w:r w:rsidRPr="00D016EC">
                <w:t>1.21</w:t>
              </w:r>
            </w:ins>
          </w:p>
        </w:tc>
        <w:tc>
          <w:tcPr>
            <w:tcW w:w="400" w:type="dxa"/>
            <w:shd w:val="clear" w:color="auto" w:fill="auto"/>
            <w:noWrap/>
            <w:vAlign w:val="bottom"/>
          </w:tcPr>
          <w:p w14:paraId="7CF1AD6E" w14:textId="77777777" w:rsidR="00C50A95" w:rsidRPr="00D016EC" w:rsidRDefault="00C50A95" w:rsidP="00416506">
            <w:pPr>
              <w:pStyle w:val="tabletext11"/>
              <w:jc w:val="center"/>
              <w:rPr>
                <w:ins w:id="24806" w:author="Author"/>
              </w:rPr>
            </w:pPr>
            <w:ins w:id="24807" w:author="Author">
              <w:r w:rsidRPr="00D016EC">
                <w:t>1.16</w:t>
              </w:r>
            </w:ins>
          </w:p>
        </w:tc>
        <w:tc>
          <w:tcPr>
            <w:tcW w:w="400" w:type="dxa"/>
            <w:shd w:val="clear" w:color="auto" w:fill="auto"/>
            <w:noWrap/>
            <w:vAlign w:val="bottom"/>
          </w:tcPr>
          <w:p w14:paraId="5E974521" w14:textId="77777777" w:rsidR="00C50A95" w:rsidRPr="00D016EC" w:rsidRDefault="00C50A95" w:rsidP="00416506">
            <w:pPr>
              <w:pStyle w:val="tabletext11"/>
              <w:jc w:val="center"/>
              <w:rPr>
                <w:ins w:id="24808" w:author="Author"/>
              </w:rPr>
            </w:pPr>
            <w:ins w:id="24809" w:author="Author">
              <w:r w:rsidRPr="00D016EC">
                <w:t>1.11</w:t>
              </w:r>
            </w:ins>
          </w:p>
        </w:tc>
        <w:tc>
          <w:tcPr>
            <w:tcW w:w="400" w:type="dxa"/>
            <w:shd w:val="clear" w:color="auto" w:fill="auto"/>
            <w:noWrap/>
            <w:vAlign w:val="bottom"/>
          </w:tcPr>
          <w:p w14:paraId="6C43D9AE" w14:textId="77777777" w:rsidR="00C50A95" w:rsidRPr="00D016EC" w:rsidRDefault="00C50A95" w:rsidP="00416506">
            <w:pPr>
              <w:pStyle w:val="tabletext11"/>
              <w:jc w:val="center"/>
              <w:rPr>
                <w:ins w:id="24810" w:author="Author"/>
              </w:rPr>
            </w:pPr>
            <w:ins w:id="24811" w:author="Author">
              <w:r w:rsidRPr="00D016EC">
                <w:t>1.07</w:t>
              </w:r>
            </w:ins>
          </w:p>
        </w:tc>
        <w:tc>
          <w:tcPr>
            <w:tcW w:w="400" w:type="dxa"/>
            <w:shd w:val="clear" w:color="auto" w:fill="auto"/>
            <w:noWrap/>
            <w:vAlign w:val="bottom"/>
          </w:tcPr>
          <w:p w14:paraId="0202C820" w14:textId="77777777" w:rsidR="00C50A95" w:rsidRPr="00D016EC" w:rsidRDefault="00C50A95" w:rsidP="00416506">
            <w:pPr>
              <w:pStyle w:val="tabletext11"/>
              <w:jc w:val="center"/>
              <w:rPr>
                <w:ins w:id="24812" w:author="Author"/>
              </w:rPr>
            </w:pPr>
            <w:ins w:id="24813" w:author="Author">
              <w:r w:rsidRPr="00D016EC">
                <w:t>1.02</w:t>
              </w:r>
            </w:ins>
          </w:p>
        </w:tc>
        <w:tc>
          <w:tcPr>
            <w:tcW w:w="400" w:type="dxa"/>
            <w:shd w:val="clear" w:color="auto" w:fill="auto"/>
            <w:noWrap/>
            <w:vAlign w:val="bottom"/>
          </w:tcPr>
          <w:p w14:paraId="3FC413EB" w14:textId="77777777" w:rsidR="00C50A95" w:rsidRPr="00D016EC" w:rsidRDefault="00C50A95" w:rsidP="00416506">
            <w:pPr>
              <w:pStyle w:val="tabletext11"/>
              <w:jc w:val="center"/>
              <w:rPr>
                <w:ins w:id="24814" w:author="Author"/>
              </w:rPr>
            </w:pPr>
            <w:ins w:id="24815" w:author="Author">
              <w:r w:rsidRPr="00D016EC">
                <w:t>0.98</w:t>
              </w:r>
            </w:ins>
          </w:p>
        </w:tc>
        <w:tc>
          <w:tcPr>
            <w:tcW w:w="400" w:type="dxa"/>
            <w:shd w:val="clear" w:color="auto" w:fill="auto"/>
            <w:noWrap/>
            <w:vAlign w:val="bottom"/>
          </w:tcPr>
          <w:p w14:paraId="603D033A" w14:textId="77777777" w:rsidR="00C50A95" w:rsidRPr="00D016EC" w:rsidRDefault="00C50A95" w:rsidP="00416506">
            <w:pPr>
              <w:pStyle w:val="tabletext11"/>
              <w:jc w:val="center"/>
              <w:rPr>
                <w:ins w:id="24816" w:author="Author"/>
              </w:rPr>
            </w:pPr>
            <w:ins w:id="24817" w:author="Author">
              <w:r w:rsidRPr="00D016EC">
                <w:t>0.94</w:t>
              </w:r>
            </w:ins>
          </w:p>
        </w:tc>
        <w:tc>
          <w:tcPr>
            <w:tcW w:w="400" w:type="dxa"/>
            <w:shd w:val="clear" w:color="auto" w:fill="auto"/>
            <w:noWrap/>
            <w:vAlign w:val="bottom"/>
          </w:tcPr>
          <w:p w14:paraId="1FB1A549" w14:textId="77777777" w:rsidR="00C50A95" w:rsidRPr="00D016EC" w:rsidRDefault="00C50A95" w:rsidP="00416506">
            <w:pPr>
              <w:pStyle w:val="tabletext11"/>
              <w:jc w:val="center"/>
              <w:rPr>
                <w:ins w:id="24818" w:author="Author"/>
              </w:rPr>
            </w:pPr>
            <w:ins w:id="24819" w:author="Author">
              <w:r w:rsidRPr="00D016EC">
                <w:t>0.91</w:t>
              </w:r>
            </w:ins>
          </w:p>
        </w:tc>
        <w:tc>
          <w:tcPr>
            <w:tcW w:w="400" w:type="dxa"/>
            <w:shd w:val="clear" w:color="auto" w:fill="auto"/>
            <w:noWrap/>
            <w:vAlign w:val="bottom"/>
          </w:tcPr>
          <w:p w14:paraId="7D1E937E" w14:textId="77777777" w:rsidR="00C50A95" w:rsidRPr="00D016EC" w:rsidRDefault="00C50A95" w:rsidP="00416506">
            <w:pPr>
              <w:pStyle w:val="tabletext11"/>
              <w:jc w:val="center"/>
              <w:rPr>
                <w:ins w:id="24820" w:author="Author"/>
              </w:rPr>
            </w:pPr>
            <w:ins w:id="24821" w:author="Author">
              <w:r w:rsidRPr="00D016EC">
                <w:t>0.87</w:t>
              </w:r>
            </w:ins>
          </w:p>
        </w:tc>
        <w:tc>
          <w:tcPr>
            <w:tcW w:w="440" w:type="dxa"/>
            <w:shd w:val="clear" w:color="auto" w:fill="auto"/>
            <w:noWrap/>
            <w:vAlign w:val="bottom"/>
          </w:tcPr>
          <w:p w14:paraId="190D4EE6" w14:textId="77777777" w:rsidR="00C50A95" w:rsidRPr="00D016EC" w:rsidRDefault="00C50A95" w:rsidP="00416506">
            <w:pPr>
              <w:pStyle w:val="tabletext11"/>
              <w:jc w:val="center"/>
              <w:rPr>
                <w:ins w:id="24822" w:author="Author"/>
              </w:rPr>
            </w:pPr>
            <w:ins w:id="24823" w:author="Author">
              <w:r w:rsidRPr="00D016EC">
                <w:t>0.84</w:t>
              </w:r>
            </w:ins>
          </w:p>
        </w:tc>
        <w:tc>
          <w:tcPr>
            <w:tcW w:w="400" w:type="dxa"/>
            <w:shd w:val="clear" w:color="auto" w:fill="auto"/>
            <w:noWrap/>
            <w:vAlign w:val="bottom"/>
          </w:tcPr>
          <w:p w14:paraId="2E98866D" w14:textId="77777777" w:rsidR="00C50A95" w:rsidRPr="00D016EC" w:rsidRDefault="00C50A95" w:rsidP="00416506">
            <w:pPr>
              <w:pStyle w:val="tabletext11"/>
              <w:jc w:val="center"/>
              <w:rPr>
                <w:ins w:id="24824" w:author="Author"/>
              </w:rPr>
            </w:pPr>
            <w:ins w:id="24825" w:author="Author">
              <w:r w:rsidRPr="00D016EC">
                <w:t>0.80</w:t>
              </w:r>
            </w:ins>
          </w:p>
        </w:tc>
        <w:tc>
          <w:tcPr>
            <w:tcW w:w="400" w:type="dxa"/>
            <w:shd w:val="clear" w:color="auto" w:fill="auto"/>
            <w:noWrap/>
            <w:vAlign w:val="bottom"/>
          </w:tcPr>
          <w:p w14:paraId="2C69D845" w14:textId="77777777" w:rsidR="00C50A95" w:rsidRPr="00D016EC" w:rsidRDefault="00C50A95" w:rsidP="00416506">
            <w:pPr>
              <w:pStyle w:val="tabletext11"/>
              <w:jc w:val="center"/>
              <w:rPr>
                <w:ins w:id="24826" w:author="Author"/>
              </w:rPr>
            </w:pPr>
            <w:ins w:id="24827" w:author="Author">
              <w:r w:rsidRPr="00D016EC">
                <w:t>0.77</w:t>
              </w:r>
            </w:ins>
          </w:p>
        </w:tc>
        <w:tc>
          <w:tcPr>
            <w:tcW w:w="400" w:type="dxa"/>
            <w:shd w:val="clear" w:color="auto" w:fill="auto"/>
            <w:noWrap/>
            <w:vAlign w:val="bottom"/>
          </w:tcPr>
          <w:p w14:paraId="739A8C48" w14:textId="77777777" w:rsidR="00C50A95" w:rsidRPr="00D016EC" w:rsidRDefault="00C50A95" w:rsidP="00416506">
            <w:pPr>
              <w:pStyle w:val="tabletext11"/>
              <w:jc w:val="center"/>
              <w:rPr>
                <w:ins w:id="24828" w:author="Author"/>
              </w:rPr>
            </w:pPr>
            <w:ins w:id="24829" w:author="Author">
              <w:r w:rsidRPr="00D016EC">
                <w:t>0.74</w:t>
              </w:r>
            </w:ins>
          </w:p>
        </w:tc>
        <w:tc>
          <w:tcPr>
            <w:tcW w:w="400" w:type="dxa"/>
            <w:shd w:val="clear" w:color="auto" w:fill="auto"/>
            <w:noWrap/>
            <w:vAlign w:val="bottom"/>
          </w:tcPr>
          <w:p w14:paraId="0B048F5C" w14:textId="77777777" w:rsidR="00C50A95" w:rsidRPr="00D016EC" w:rsidRDefault="00C50A95" w:rsidP="00416506">
            <w:pPr>
              <w:pStyle w:val="tabletext11"/>
              <w:jc w:val="center"/>
              <w:rPr>
                <w:ins w:id="24830" w:author="Author"/>
              </w:rPr>
            </w:pPr>
            <w:ins w:id="24831" w:author="Author">
              <w:r w:rsidRPr="00D016EC">
                <w:t>0.71</w:t>
              </w:r>
            </w:ins>
          </w:p>
        </w:tc>
        <w:tc>
          <w:tcPr>
            <w:tcW w:w="460" w:type="dxa"/>
            <w:shd w:val="clear" w:color="auto" w:fill="auto"/>
            <w:noWrap/>
            <w:vAlign w:val="bottom"/>
          </w:tcPr>
          <w:p w14:paraId="48FC70CC" w14:textId="77777777" w:rsidR="00C50A95" w:rsidRPr="00D016EC" w:rsidRDefault="00C50A95" w:rsidP="00416506">
            <w:pPr>
              <w:pStyle w:val="tabletext11"/>
              <w:jc w:val="center"/>
              <w:rPr>
                <w:ins w:id="24832" w:author="Author"/>
              </w:rPr>
            </w:pPr>
            <w:ins w:id="24833" w:author="Author">
              <w:r w:rsidRPr="00D016EC">
                <w:t>0.68</w:t>
              </w:r>
            </w:ins>
          </w:p>
        </w:tc>
      </w:tr>
      <w:tr w:rsidR="00C50A95" w:rsidRPr="00D016EC" w14:paraId="1B2CB74A" w14:textId="77777777" w:rsidTr="00416506">
        <w:trPr>
          <w:trHeight w:val="190"/>
          <w:ins w:id="24834" w:author="Author"/>
        </w:trPr>
        <w:tc>
          <w:tcPr>
            <w:tcW w:w="200" w:type="dxa"/>
            <w:tcBorders>
              <w:right w:val="nil"/>
            </w:tcBorders>
            <w:shd w:val="clear" w:color="auto" w:fill="auto"/>
            <w:vAlign w:val="bottom"/>
          </w:tcPr>
          <w:p w14:paraId="288C2D26" w14:textId="77777777" w:rsidR="00C50A95" w:rsidRPr="00D016EC" w:rsidRDefault="00C50A95" w:rsidP="00416506">
            <w:pPr>
              <w:pStyle w:val="tabletext11"/>
              <w:jc w:val="right"/>
              <w:rPr>
                <w:ins w:id="24835" w:author="Author"/>
              </w:rPr>
            </w:pPr>
          </w:p>
        </w:tc>
        <w:tc>
          <w:tcPr>
            <w:tcW w:w="1580" w:type="dxa"/>
            <w:tcBorders>
              <w:left w:val="nil"/>
            </w:tcBorders>
            <w:shd w:val="clear" w:color="auto" w:fill="auto"/>
            <w:vAlign w:val="bottom"/>
          </w:tcPr>
          <w:p w14:paraId="24ACDD87" w14:textId="77777777" w:rsidR="00C50A95" w:rsidRPr="00D016EC" w:rsidRDefault="00C50A95" w:rsidP="00416506">
            <w:pPr>
              <w:pStyle w:val="tabletext11"/>
              <w:tabs>
                <w:tab w:val="decimal" w:pos="640"/>
              </w:tabs>
              <w:rPr>
                <w:ins w:id="24836" w:author="Author"/>
              </w:rPr>
            </w:pPr>
            <w:ins w:id="24837" w:author="Author">
              <w:r w:rsidRPr="00D016EC">
                <w:t>175,000 to 199,999</w:t>
              </w:r>
            </w:ins>
          </w:p>
        </w:tc>
        <w:tc>
          <w:tcPr>
            <w:tcW w:w="680" w:type="dxa"/>
            <w:shd w:val="clear" w:color="auto" w:fill="auto"/>
            <w:noWrap/>
            <w:vAlign w:val="bottom"/>
          </w:tcPr>
          <w:p w14:paraId="16BB4BE7" w14:textId="77777777" w:rsidR="00C50A95" w:rsidRPr="00D016EC" w:rsidRDefault="00C50A95" w:rsidP="00416506">
            <w:pPr>
              <w:pStyle w:val="tabletext11"/>
              <w:jc w:val="center"/>
              <w:rPr>
                <w:ins w:id="24838" w:author="Author"/>
              </w:rPr>
            </w:pPr>
            <w:ins w:id="24839" w:author="Author">
              <w:r w:rsidRPr="00D016EC">
                <w:t>2.29</w:t>
              </w:r>
            </w:ins>
          </w:p>
        </w:tc>
        <w:tc>
          <w:tcPr>
            <w:tcW w:w="900" w:type="dxa"/>
            <w:shd w:val="clear" w:color="auto" w:fill="auto"/>
            <w:noWrap/>
            <w:vAlign w:val="bottom"/>
          </w:tcPr>
          <w:p w14:paraId="2A5B97D0" w14:textId="77777777" w:rsidR="00C50A95" w:rsidRPr="00D016EC" w:rsidRDefault="00C50A95" w:rsidP="00416506">
            <w:pPr>
              <w:pStyle w:val="tabletext11"/>
              <w:jc w:val="center"/>
              <w:rPr>
                <w:ins w:id="24840" w:author="Author"/>
              </w:rPr>
            </w:pPr>
            <w:ins w:id="24841" w:author="Author">
              <w:r w:rsidRPr="00D016EC">
                <w:t>2.29</w:t>
              </w:r>
            </w:ins>
          </w:p>
        </w:tc>
        <w:tc>
          <w:tcPr>
            <w:tcW w:w="400" w:type="dxa"/>
            <w:shd w:val="clear" w:color="auto" w:fill="auto"/>
            <w:noWrap/>
            <w:vAlign w:val="bottom"/>
          </w:tcPr>
          <w:p w14:paraId="16DBD790" w14:textId="77777777" w:rsidR="00C50A95" w:rsidRPr="00D016EC" w:rsidRDefault="00C50A95" w:rsidP="00416506">
            <w:pPr>
              <w:pStyle w:val="tabletext11"/>
              <w:jc w:val="center"/>
              <w:rPr>
                <w:ins w:id="24842" w:author="Author"/>
              </w:rPr>
            </w:pPr>
            <w:ins w:id="24843" w:author="Author">
              <w:r w:rsidRPr="00D016EC">
                <w:t>2.29</w:t>
              </w:r>
            </w:ins>
          </w:p>
        </w:tc>
        <w:tc>
          <w:tcPr>
            <w:tcW w:w="400" w:type="dxa"/>
            <w:shd w:val="clear" w:color="auto" w:fill="auto"/>
            <w:noWrap/>
            <w:vAlign w:val="bottom"/>
          </w:tcPr>
          <w:p w14:paraId="0AE9705B" w14:textId="77777777" w:rsidR="00C50A95" w:rsidRPr="00D016EC" w:rsidRDefault="00C50A95" w:rsidP="00416506">
            <w:pPr>
              <w:pStyle w:val="tabletext11"/>
              <w:jc w:val="center"/>
              <w:rPr>
                <w:ins w:id="24844" w:author="Author"/>
              </w:rPr>
            </w:pPr>
            <w:ins w:id="24845" w:author="Author">
              <w:r w:rsidRPr="00D016EC">
                <w:t>2.19</w:t>
              </w:r>
            </w:ins>
          </w:p>
        </w:tc>
        <w:tc>
          <w:tcPr>
            <w:tcW w:w="400" w:type="dxa"/>
            <w:shd w:val="clear" w:color="auto" w:fill="auto"/>
            <w:noWrap/>
            <w:vAlign w:val="bottom"/>
          </w:tcPr>
          <w:p w14:paraId="3887F9A6" w14:textId="77777777" w:rsidR="00C50A95" w:rsidRPr="00D016EC" w:rsidRDefault="00C50A95" w:rsidP="00416506">
            <w:pPr>
              <w:pStyle w:val="tabletext11"/>
              <w:jc w:val="center"/>
              <w:rPr>
                <w:ins w:id="24846" w:author="Author"/>
              </w:rPr>
            </w:pPr>
            <w:ins w:id="24847" w:author="Author">
              <w:r w:rsidRPr="00D016EC">
                <w:t>2.09</w:t>
              </w:r>
            </w:ins>
          </w:p>
        </w:tc>
        <w:tc>
          <w:tcPr>
            <w:tcW w:w="400" w:type="dxa"/>
            <w:shd w:val="clear" w:color="auto" w:fill="auto"/>
            <w:noWrap/>
            <w:vAlign w:val="bottom"/>
          </w:tcPr>
          <w:p w14:paraId="53811DAF" w14:textId="77777777" w:rsidR="00C50A95" w:rsidRPr="00D016EC" w:rsidRDefault="00C50A95" w:rsidP="00416506">
            <w:pPr>
              <w:pStyle w:val="tabletext11"/>
              <w:jc w:val="center"/>
              <w:rPr>
                <w:ins w:id="24848" w:author="Author"/>
              </w:rPr>
            </w:pPr>
            <w:ins w:id="24849" w:author="Author">
              <w:r w:rsidRPr="00D016EC">
                <w:t>1.88</w:t>
              </w:r>
            </w:ins>
          </w:p>
        </w:tc>
        <w:tc>
          <w:tcPr>
            <w:tcW w:w="400" w:type="dxa"/>
            <w:shd w:val="clear" w:color="auto" w:fill="auto"/>
            <w:noWrap/>
            <w:vAlign w:val="bottom"/>
          </w:tcPr>
          <w:p w14:paraId="1B5CAE40" w14:textId="77777777" w:rsidR="00C50A95" w:rsidRPr="00D016EC" w:rsidRDefault="00C50A95" w:rsidP="00416506">
            <w:pPr>
              <w:pStyle w:val="tabletext11"/>
              <w:jc w:val="center"/>
              <w:rPr>
                <w:ins w:id="24850" w:author="Author"/>
              </w:rPr>
            </w:pPr>
            <w:ins w:id="24851" w:author="Author">
              <w:r w:rsidRPr="00D016EC">
                <w:t>1.79</w:t>
              </w:r>
            </w:ins>
          </w:p>
        </w:tc>
        <w:tc>
          <w:tcPr>
            <w:tcW w:w="400" w:type="dxa"/>
            <w:shd w:val="clear" w:color="auto" w:fill="auto"/>
            <w:noWrap/>
            <w:vAlign w:val="bottom"/>
          </w:tcPr>
          <w:p w14:paraId="4D958166" w14:textId="77777777" w:rsidR="00C50A95" w:rsidRPr="00D016EC" w:rsidRDefault="00C50A95" w:rsidP="00416506">
            <w:pPr>
              <w:pStyle w:val="tabletext11"/>
              <w:jc w:val="center"/>
              <w:rPr>
                <w:ins w:id="24852" w:author="Author"/>
              </w:rPr>
            </w:pPr>
            <w:ins w:id="24853" w:author="Author">
              <w:r w:rsidRPr="00D016EC">
                <w:t>1.70</w:t>
              </w:r>
            </w:ins>
          </w:p>
        </w:tc>
        <w:tc>
          <w:tcPr>
            <w:tcW w:w="400" w:type="dxa"/>
            <w:shd w:val="clear" w:color="auto" w:fill="auto"/>
            <w:noWrap/>
            <w:vAlign w:val="bottom"/>
          </w:tcPr>
          <w:p w14:paraId="7B921013" w14:textId="77777777" w:rsidR="00C50A95" w:rsidRPr="00D016EC" w:rsidRDefault="00C50A95" w:rsidP="00416506">
            <w:pPr>
              <w:pStyle w:val="tabletext11"/>
              <w:jc w:val="center"/>
              <w:rPr>
                <w:ins w:id="24854" w:author="Author"/>
              </w:rPr>
            </w:pPr>
            <w:ins w:id="24855" w:author="Author">
              <w:r w:rsidRPr="00D016EC">
                <w:t>1.62</w:t>
              </w:r>
            </w:ins>
          </w:p>
        </w:tc>
        <w:tc>
          <w:tcPr>
            <w:tcW w:w="400" w:type="dxa"/>
            <w:shd w:val="clear" w:color="auto" w:fill="auto"/>
            <w:noWrap/>
            <w:vAlign w:val="bottom"/>
          </w:tcPr>
          <w:p w14:paraId="2D7FA9EE" w14:textId="77777777" w:rsidR="00C50A95" w:rsidRPr="00D016EC" w:rsidRDefault="00C50A95" w:rsidP="00416506">
            <w:pPr>
              <w:pStyle w:val="tabletext11"/>
              <w:jc w:val="center"/>
              <w:rPr>
                <w:ins w:id="24856" w:author="Author"/>
              </w:rPr>
            </w:pPr>
            <w:ins w:id="24857" w:author="Author">
              <w:r w:rsidRPr="00D016EC">
                <w:t>1.53</w:t>
              </w:r>
            </w:ins>
          </w:p>
        </w:tc>
        <w:tc>
          <w:tcPr>
            <w:tcW w:w="400" w:type="dxa"/>
            <w:shd w:val="clear" w:color="auto" w:fill="auto"/>
            <w:noWrap/>
            <w:vAlign w:val="bottom"/>
          </w:tcPr>
          <w:p w14:paraId="15A6E136" w14:textId="77777777" w:rsidR="00C50A95" w:rsidRPr="00D016EC" w:rsidRDefault="00C50A95" w:rsidP="00416506">
            <w:pPr>
              <w:pStyle w:val="tabletext11"/>
              <w:jc w:val="center"/>
              <w:rPr>
                <w:ins w:id="24858" w:author="Author"/>
              </w:rPr>
            </w:pPr>
            <w:ins w:id="24859" w:author="Author">
              <w:r w:rsidRPr="00D016EC">
                <w:t>1.44</w:t>
              </w:r>
            </w:ins>
          </w:p>
        </w:tc>
        <w:tc>
          <w:tcPr>
            <w:tcW w:w="400" w:type="dxa"/>
            <w:shd w:val="clear" w:color="auto" w:fill="auto"/>
            <w:noWrap/>
            <w:vAlign w:val="bottom"/>
          </w:tcPr>
          <w:p w14:paraId="3E1A8E9D" w14:textId="77777777" w:rsidR="00C50A95" w:rsidRPr="00D016EC" w:rsidRDefault="00C50A95" w:rsidP="00416506">
            <w:pPr>
              <w:pStyle w:val="tabletext11"/>
              <w:jc w:val="center"/>
              <w:rPr>
                <w:ins w:id="24860" w:author="Author"/>
              </w:rPr>
            </w:pPr>
            <w:ins w:id="24861" w:author="Author">
              <w:r w:rsidRPr="00D016EC">
                <w:t>1.39</w:t>
              </w:r>
            </w:ins>
          </w:p>
        </w:tc>
        <w:tc>
          <w:tcPr>
            <w:tcW w:w="400" w:type="dxa"/>
            <w:shd w:val="clear" w:color="auto" w:fill="auto"/>
            <w:noWrap/>
            <w:vAlign w:val="bottom"/>
          </w:tcPr>
          <w:p w14:paraId="1BDDE724" w14:textId="77777777" w:rsidR="00C50A95" w:rsidRPr="00D016EC" w:rsidRDefault="00C50A95" w:rsidP="00416506">
            <w:pPr>
              <w:pStyle w:val="tabletext11"/>
              <w:jc w:val="center"/>
              <w:rPr>
                <w:ins w:id="24862" w:author="Author"/>
              </w:rPr>
            </w:pPr>
            <w:ins w:id="24863" w:author="Author">
              <w:r w:rsidRPr="00D016EC">
                <w:t>1.33</w:t>
              </w:r>
            </w:ins>
          </w:p>
        </w:tc>
        <w:tc>
          <w:tcPr>
            <w:tcW w:w="400" w:type="dxa"/>
            <w:shd w:val="clear" w:color="auto" w:fill="auto"/>
            <w:noWrap/>
            <w:vAlign w:val="bottom"/>
          </w:tcPr>
          <w:p w14:paraId="2AF91C35" w14:textId="77777777" w:rsidR="00C50A95" w:rsidRPr="00D016EC" w:rsidRDefault="00C50A95" w:rsidP="00416506">
            <w:pPr>
              <w:pStyle w:val="tabletext11"/>
              <w:jc w:val="center"/>
              <w:rPr>
                <w:ins w:id="24864" w:author="Author"/>
              </w:rPr>
            </w:pPr>
            <w:ins w:id="24865" w:author="Author">
              <w:r w:rsidRPr="00D016EC">
                <w:t>1.28</w:t>
              </w:r>
            </w:ins>
          </w:p>
        </w:tc>
        <w:tc>
          <w:tcPr>
            <w:tcW w:w="400" w:type="dxa"/>
            <w:shd w:val="clear" w:color="auto" w:fill="auto"/>
            <w:noWrap/>
            <w:vAlign w:val="bottom"/>
          </w:tcPr>
          <w:p w14:paraId="31BBE5B6" w14:textId="77777777" w:rsidR="00C50A95" w:rsidRPr="00D016EC" w:rsidRDefault="00C50A95" w:rsidP="00416506">
            <w:pPr>
              <w:pStyle w:val="tabletext11"/>
              <w:jc w:val="center"/>
              <w:rPr>
                <w:ins w:id="24866" w:author="Author"/>
              </w:rPr>
            </w:pPr>
            <w:ins w:id="24867" w:author="Author">
              <w:r w:rsidRPr="00D016EC">
                <w:t>1.23</w:t>
              </w:r>
            </w:ins>
          </w:p>
        </w:tc>
        <w:tc>
          <w:tcPr>
            <w:tcW w:w="400" w:type="dxa"/>
            <w:shd w:val="clear" w:color="auto" w:fill="auto"/>
            <w:noWrap/>
            <w:vAlign w:val="bottom"/>
          </w:tcPr>
          <w:p w14:paraId="10684366" w14:textId="77777777" w:rsidR="00C50A95" w:rsidRPr="00D016EC" w:rsidRDefault="00C50A95" w:rsidP="00416506">
            <w:pPr>
              <w:pStyle w:val="tabletext11"/>
              <w:jc w:val="center"/>
              <w:rPr>
                <w:ins w:id="24868" w:author="Author"/>
              </w:rPr>
            </w:pPr>
            <w:ins w:id="24869" w:author="Author">
              <w:r w:rsidRPr="00D016EC">
                <w:t>1.18</w:t>
              </w:r>
            </w:ins>
          </w:p>
        </w:tc>
        <w:tc>
          <w:tcPr>
            <w:tcW w:w="400" w:type="dxa"/>
            <w:shd w:val="clear" w:color="auto" w:fill="auto"/>
            <w:noWrap/>
            <w:vAlign w:val="bottom"/>
          </w:tcPr>
          <w:p w14:paraId="0AEE5016" w14:textId="77777777" w:rsidR="00C50A95" w:rsidRPr="00D016EC" w:rsidRDefault="00C50A95" w:rsidP="00416506">
            <w:pPr>
              <w:pStyle w:val="tabletext11"/>
              <w:jc w:val="center"/>
              <w:rPr>
                <w:ins w:id="24870" w:author="Author"/>
              </w:rPr>
            </w:pPr>
            <w:ins w:id="24871" w:author="Author">
              <w:r w:rsidRPr="00D016EC">
                <w:t>1.13</w:t>
              </w:r>
            </w:ins>
          </w:p>
        </w:tc>
        <w:tc>
          <w:tcPr>
            <w:tcW w:w="400" w:type="dxa"/>
            <w:shd w:val="clear" w:color="auto" w:fill="auto"/>
            <w:noWrap/>
            <w:vAlign w:val="bottom"/>
          </w:tcPr>
          <w:p w14:paraId="73832006" w14:textId="77777777" w:rsidR="00C50A95" w:rsidRPr="00D016EC" w:rsidRDefault="00C50A95" w:rsidP="00416506">
            <w:pPr>
              <w:pStyle w:val="tabletext11"/>
              <w:jc w:val="center"/>
              <w:rPr>
                <w:ins w:id="24872" w:author="Author"/>
              </w:rPr>
            </w:pPr>
            <w:ins w:id="24873" w:author="Author">
              <w:r w:rsidRPr="00D016EC">
                <w:t>1.08</w:t>
              </w:r>
            </w:ins>
          </w:p>
        </w:tc>
        <w:tc>
          <w:tcPr>
            <w:tcW w:w="400" w:type="dxa"/>
            <w:shd w:val="clear" w:color="auto" w:fill="auto"/>
            <w:noWrap/>
            <w:vAlign w:val="bottom"/>
          </w:tcPr>
          <w:p w14:paraId="087083B0" w14:textId="77777777" w:rsidR="00C50A95" w:rsidRPr="00D016EC" w:rsidRDefault="00C50A95" w:rsidP="00416506">
            <w:pPr>
              <w:pStyle w:val="tabletext11"/>
              <w:jc w:val="center"/>
              <w:rPr>
                <w:ins w:id="24874" w:author="Author"/>
              </w:rPr>
            </w:pPr>
            <w:ins w:id="24875" w:author="Author">
              <w:r w:rsidRPr="00D016EC">
                <w:t>1.04</w:t>
              </w:r>
            </w:ins>
          </w:p>
        </w:tc>
        <w:tc>
          <w:tcPr>
            <w:tcW w:w="400" w:type="dxa"/>
            <w:shd w:val="clear" w:color="auto" w:fill="auto"/>
            <w:noWrap/>
            <w:vAlign w:val="bottom"/>
          </w:tcPr>
          <w:p w14:paraId="5F78B401" w14:textId="77777777" w:rsidR="00C50A95" w:rsidRPr="00D016EC" w:rsidRDefault="00C50A95" w:rsidP="00416506">
            <w:pPr>
              <w:pStyle w:val="tabletext11"/>
              <w:jc w:val="center"/>
              <w:rPr>
                <w:ins w:id="24876" w:author="Author"/>
              </w:rPr>
            </w:pPr>
            <w:ins w:id="24877" w:author="Author">
              <w:r w:rsidRPr="00D016EC">
                <w:t>1.00</w:t>
              </w:r>
            </w:ins>
          </w:p>
        </w:tc>
        <w:tc>
          <w:tcPr>
            <w:tcW w:w="400" w:type="dxa"/>
            <w:shd w:val="clear" w:color="auto" w:fill="auto"/>
            <w:noWrap/>
            <w:vAlign w:val="bottom"/>
          </w:tcPr>
          <w:p w14:paraId="349E65A1" w14:textId="77777777" w:rsidR="00C50A95" w:rsidRPr="00D016EC" w:rsidRDefault="00C50A95" w:rsidP="00416506">
            <w:pPr>
              <w:pStyle w:val="tabletext11"/>
              <w:jc w:val="center"/>
              <w:rPr>
                <w:ins w:id="24878" w:author="Author"/>
              </w:rPr>
            </w:pPr>
            <w:ins w:id="24879" w:author="Author">
              <w:r w:rsidRPr="00D016EC">
                <w:t>0.96</w:t>
              </w:r>
            </w:ins>
          </w:p>
        </w:tc>
        <w:tc>
          <w:tcPr>
            <w:tcW w:w="400" w:type="dxa"/>
            <w:shd w:val="clear" w:color="auto" w:fill="auto"/>
            <w:noWrap/>
            <w:vAlign w:val="bottom"/>
          </w:tcPr>
          <w:p w14:paraId="3BAD8E1B" w14:textId="77777777" w:rsidR="00C50A95" w:rsidRPr="00D016EC" w:rsidRDefault="00C50A95" w:rsidP="00416506">
            <w:pPr>
              <w:pStyle w:val="tabletext11"/>
              <w:jc w:val="center"/>
              <w:rPr>
                <w:ins w:id="24880" w:author="Author"/>
              </w:rPr>
            </w:pPr>
            <w:ins w:id="24881" w:author="Author">
              <w:r w:rsidRPr="00D016EC">
                <w:t>0.92</w:t>
              </w:r>
            </w:ins>
          </w:p>
        </w:tc>
        <w:tc>
          <w:tcPr>
            <w:tcW w:w="440" w:type="dxa"/>
            <w:shd w:val="clear" w:color="auto" w:fill="auto"/>
            <w:noWrap/>
            <w:vAlign w:val="bottom"/>
          </w:tcPr>
          <w:p w14:paraId="0C3179A1" w14:textId="77777777" w:rsidR="00C50A95" w:rsidRPr="00D016EC" w:rsidRDefault="00C50A95" w:rsidP="00416506">
            <w:pPr>
              <w:pStyle w:val="tabletext11"/>
              <w:jc w:val="center"/>
              <w:rPr>
                <w:ins w:id="24882" w:author="Author"/>
              </w:rPr>
            </w:pPr>
            <w:ins w:id="24883" w:author="Author">
              <w:r w:rsidRPr="00D016EC">
                <w:t>0.88</w:t>
              </w:r>
            </w:ins>
          </w:p>
        </w:tc>
        <w:tc>
          <w:tcPr>
            <w:tcW w:w="400" w:type="dxa"/>
            <w:shd w:val="clear" w:color="auto" w:fill="auto"/>
            <w:noWrap/>
            <w:vAlign w:val="bottom"/>
          </w:tcPr>
          <w:p w14:paraId="6113C477" w14:textId="77777777" w:rsidR="00C50A95" w:rsidRPr="00D016EC" w:rsidRDefault="00C50A95" w:rsidP="00416506">
            <w:pPr>
              <w:pStyle w:val="tabletext11"/>
              <w:jc w:val="center"/>
              <w:rPr>
                <w:ins w:id="24884" w:author="Author"/>
              </w:rPr>
            </w:pPr>
            <w:ins w:id="24885" w:author="Author">
              <w:r w:rsidRPr="00D016EC">
                <w:t>0.85</w:t>
              </w:r>
            </w:ins>
          </w:p>
        </w:tc>
        <w:tc>
          <w:tcPr>
            <w:tcW w:w="400" w:type="dxa"/>
            <w:shd w:val="clear" w:color="auto" w:fill="auto"/>
            <w:noWrap/>
            <w:vAlign w:val="bottom"/>
          </w:tcPr>
          <w:p w14:paraId="4E650529" w14:textId="77777777" w:rsidR="00C50A95" w:rsidRPr="00D016EC" w:rsidRDefault="00C50A95" w:rsidP="00416506">
            <w:pPr>
              <w:pStyle w:val="tabletext11"/>
              <w:jc w:val="center"/>
              <w:rPr>
                <w:ins w:id="24886" w:author="Author"/>
              </w:rPr>
            </w:pPr>
            <w:ins w:id="24887" w:author="Author">
              <w:r w:rsidRPr="00D016EC">
                <w:t>0.82</w:t>
              </w:r>
            </w:ins>
          </w:p>
        </w:tc>
        <w:tc>
          <w:tcPr>
            <w:tcW w:w="400" w:type="dxa"/>
            <w:shd w:val="clear" w:color="auto" w:fill="auto"/>
            <w:noWrap/>
            <w:vAlign w:val="bottom"/>
          </w:tcPr>
          <w:p w14:paraId="1483E05F" w14:textId="77777777" w:rsidR="00C50A95" w:rsidRPr="00D016EC" w:rsidRDefault="00C50A95" w:rsidP="00416506">
            <w:pPr>
              <w:pStyle w:val="tabletext11"/>
              <w:jc w:val="center"/>
              <w:rPr>
                <w:ins w:id="24888" w:author="Author"/>
              </w:rPr>
            </w:pPr>
            <w:ins w:id="24889" w:author="Author">
              <w:r w:rsidRPr="00D016EC">
                <w:t>0.78</w:t>
              </w:r>
            </w:ins>
          </w:p>
        </w:tc>
        <w:tc>
          <w:tcPr>
            <w:tcW w:w="400" w:type="dxa"/>
            <w:shd w:val="clear" w:color="auto" w:fill="auto"/>
            <w:noWrap/>
            <w:vAlign w:val="bottom"/>
          </w:tcPr>
          <w:p w14:paraId="22435443" w14:textId="77777777" w:rsidR="00C50A95" w:rsidRPr="00D016EC" w:rsidRDefault="00C50A95" w:rsidP="00416506">
            <w:pPr>
              <w:pStyle w:val="tabletext11"/>
              <w:jc w:val="center"/>
              <w:rPr>
                <w:ins w:id="24890" w:author="Author"/>
              </w:rPr>
            </w:pPr>
            <w:ins w:id="24891" w:author="Author">
              <w:r w:rsidRPr="00D016EC">
                <w:t>0.75</w:t>
              </w:r>
            </w:ins>
          </w:p>
        </w:tc>
        <w:tc>
          <w:tcPr>
            <w:tcW w:w="460" w:type="dxa"/>
            <w:shd w:val="clear" w:color="auto" w:fill="auto"/>
            <w:noWrap/>
            <w:vAlign w:val="bottom"/>
          </w:tcPr>
          <w:p w14:paraId="0C044737" w14:textId="77777777" w:rsidR="00C50A95" w:rsidRPr="00D016EC" w:rsidRDefault="00C50A95" w:rsidP="00416506">
            <w:pPr>
              <w:pStyle w:val="tabletext11"/>
              <w:jc w:val="center"/>
              <w:rPr>
                <w:ins w:id="24892" w:author="Author"/>
              </w:rPr>
            </w:pPr>
            <w:ins w:id="24893" w:author="Author">
              <w:r w:rsidRPr="00D016EC">
                <w:t>0.72</w:t>
              </w:r>
            </w:ins>
          </w:p>
        </w:tc>
      </w:tr>
      <w:tr w:rsidR="00C50A95" w:rsidRPr="00D016EC" w14:paraId="2A6921F2" w14:textId="77777777" w:rsidTr="00416506">
        <w:trPr>
          <w:trHeight w:val="190"/>
          <w:ins w:id="24894" w:author="Author"/>
        </w:trPr>
        <w:tc>
          <w:tcPr>
            <w:tcW w:w="200" w:type="dxa"/>
            <w:tcBorders>
              <w:right w:val="nil"/>
            </w:tcBorders>
            <w:shd w:val="clear" w:color="auto" w:fill="auto"/>
            <w:vAlign w:val="bottom"/>
          </w:tcPr>
          <w:p w14:paraId="1D804F1A" w14:textId="77777777" w:rsidR="00C50A95" w:rsidRPr="00D016EC" w:rsidRDefault="00C50A95" w:rsidP="00416506">
            <w:pPr>
              <w:pStyle w:val="tabletext11"/>
              <w:jc w:val="right"/>
              <w:rPr>
                <w:ins w:id="24895" w:author="Author"/>
              </w:rPr>
            </w:pPr>
          </w:p>
        </w:tc>
        <w:tc>
          <w:tcPr>
            <w:tcW w:w="1580" w:type="dxa"/>
            <w:tcBorders>
              <w:left w:val="nil"/>
            </w:tcBorders>
            <w:shd w:val="clear" w:color="auto" w:fill="auto"/>
            <w:vAlign w:val="bottom"/>
          </w:tcPr>
          <w:p w14:paraId="5E675B48" w14:textId="77777777" w:rsidR="00C50A95" w:rsidRPr="00D016EC" w:rsidRDefault="00C50A95" w:rsidP="00416506">
            <w:pPr>
              <w:pStyle w:val="tabletext11"/>
              <w:tabs>
                <w:tab w:val="decimal" w:pos="640"/>
              </w:tabs>
              <w:rPr>
                <w:ins w:id="24896" w:author="Author"/>
              </w:rPr>
            </w:pPr>
            <w:ins w:id="24897" w:author="Author">
              <w:r w:rsidRPr="00D016EC">
                <w:t>200,000 to 229,999</w:t>
              </w:r>
            </w:ins>
          </w:p>
        </w:tc>
        <w:tc>
          <w:tcPr>
            <w:tcW w:w="680" w:type="dxa"/>
            <w:shd w:val="clear" w:color="auto" w:fill="auto"/>
            <w:noWrap/>
            <w:vAlign w:val="bottom"/>
          </w:tcPr>
          <w:p w14:paraId="3E25B3E5" w14:textId="77777777" w:rsidR="00C50A95" w:rsidRPr="00D016EC" w:rsidRDefault="00C50A95" w:rsidP="00416506">
            <w:pPr>
              <w:pStyle w:val="tabletext11"/>
              <w:jc w:val="center"/>
              <w:rPr>
                <w:ins w:id="24898" w:author="Author"/>
              </w:rPr>
            </w:pPr>
            <w:ins w:id="24899" w:author="Author">
              <w:r w:rsidRPr="00D016EC">
                <w:t>2.42</w:t>
              </w:r>
            </w:ins>
          </w:p>
        </w:tc>
        <w:tc>
          <w:tcPr>
            <w:tcW w:w="900" w:type="dxa"/>
            <w:shd w:val="clear" w:color="auto" w:fill="auto"/>
            <w:noWrap/>
            <w:vAlign w:val="bottom"/>
          </w:tcPr>
          <w:p w14:paraId="477330C2" w14:textId="77777777" w:rsidR="00C50A95" w:rsidRPr="00D016EC" w:rsidRDefault="00C50A95" w:rsidP="00416506">
            <w:pPr>
              <w:pStyle w:val="tabletext11"/>
              <w:jc w:val="center"/>
              <w:rPr>
                <w:ins w:id="24900" w:author="Author"/>
              </w:rPr>
            </w:pPr>
            <w:ins w:id="24901" w:author="Author">
              <w:r w:rsidRPr="00D016EC">
                <w:t>2.42</w:t>
              </w:r>
            </w:ins>
          </w:p>
        </w:tc>
        <w:tc>
          <w:tcPr>
            <w:tcW w:w="400" w:type="dxa"/>
            <w:shd w:val="clear" w:color="auto" w:fill="auto"/>
            <w:noWrap/>
            <w:vAlign w:val="bottom"/>
          </w:tcPr>
          <w:p w14:paraId="292250C7" w14:textId="77777777" w:rsidR="00C50A95" w:rsidRPr="00D016EC" w:rsidRDefault="00C50A95" w:rsidP="00416506">
            <w:pPr>
              <w:pStyle w:val="tabletext11"/>
              <w:jc w:val="center"/>
              <w:rPr>
                <w:ins w:id="24902" w:author="Author"/>
              </w:rPr>
            </w:pPr>
            <w:ins w:id="24903" w:author="Author">
              <w:r w:rsidRPr="00D016EC">
                <w:t>2.42</w:t>
              </w:r>
            </w:ins>
          </w:p>
        </w:tc>
        <w:tc>
          <w:tcPr>
            <w:tcW w:w="400" w:type="dxa"/>
            <w:shd w:val="clear" w:color="auto" w:fill="auto"/>
            <w:noWrap/>
            <w:vAlign w:val="bottom"/>
          </w:tcPr>
          <w:p w14:paraId="2481B504" w14:textId="77777777" w:rsidR="00C50A95" w:rsidRPr="00D016EC" w:rsidRDefault="00C50A95" w:rsidP="00416506">
            <w:pPr>
              <w:pStyle w:val="tabletext11"/>
              <w:jc w:val="center"/>
              <w:rPr>
                <w:ins w:id="24904" w:author="Author"/>
              </w:rPr>
            </w:pPr>
            <w:ins w:id="24905" w:author="Author">
              <w:r w:rsidRPr="00D016EC">
                <w:t>2.31</w:t>
              </w:r>
            </w:ins>
          </w:p>
        </w:tc>
        <w:tc>
          <w:tcPr>
            <w:tcW w:w="400" w:type="dxa"/>
            <w:shd w:val="clear" w:color="auto" w:fill="auto"/>
            <w:noWrap/>
            <w:vAlign w:val="bottom"/>
          </w:tcPr>
          <w:p w14:paraId="1F0A2250" w14:textId="77777777" w:rsidR="00C50A95" w:rsidRPr="00D016EC" w:rsidRDefault="00C50A95" w:rsidP="00416506">
            <w:pPr>
              <w:pStyle w:val="tabletext11"/>
              <w:jc w:val="center"/>
              <w:rPr>
                <w:ins w:id="24906" w:author="Author"/>
              </w:rPr>
            </w:pPr>
            <w:ins w:id="24907" w:author="Author">
              <w:r w:rsidRPr="00D016EC">
                <w:t>2.20</w:t>
              </w:r>
            </w:ins>
          </w:p>
        </w:tc>
        <w:tc>
          <w:tcPr>
            <w:tcW w:w="400" w:type="dxa"/>
            <w:shd w:val="clear" w:color="auto" w:fill="auto"/>
            <w:noWrap/>
            <w:vAlign w:val="bottom"/>
          </w:tcPr>
          <w:p w14:paraId="62D311F4" w14:textId="77777777" w:rsidR="00C50A95" w:rsidRPr="00D016EC" w:rsidRDefault="00C50A95" w:rsidP="00416506">
            <w:pPr>
              <w:pStyle w:val="tabletext11"/>
              <w:jc w:val="center"/>
              <w:rPr>
                <w:ins w:id="24908" w:author="Author"/>
              </w:rPr>
            </w:pPr>
            <w:ins w:id="24909" w:author="Author">
              <w:r w:rsidRPr="00D016EC">
                <w:t>1.98</w:t>
              </w:r>
            </w:ins>
          </w:p>
        </w:tc>
        <w:tc>
          <w:tcPr>
            <w:tcW w:w="400" w:type="dxa"/>
            <w:shd w:val="clear" w:color="auto" w:fill="auto"/>
            <w:noWrap/>
            <w:vAlign w:val="bottom"/>
          </w:tcPr>
          <w:p w14:paraId="5664B500" w14:textId="77777777" w:rsidR="00C50A95" w:rsidRPr="00D016EC" w:rsidRDefault="00C50A95" w:rsidP="00416506">
            <w:pPr>
              <w:pStyle w:val="tabletext11"/>
              <w:jc w:val="center"/>
              <w:rPr>
                <w:ins w:id="24910" w:author="Author"/>
              </w:rPr>
            </w:pPr>
            <w:ins w:id="24911" w:author="Author">
              <w:r w:rsidRPr="00D016EC">
                <w:t>1.89</w:t>
              </w:r>
            </w:ins>
          </w:p>
        </w:tc>
        <w:tc>
          <w:tcPr>
            <w:tcW w:w="400" w:type="dxa"/>
            <w:shd w:val="clear" w:color="auto" w:fill="auto"/>
            <w:noWrap/>
            <w:vAlign w:val="bottom"/>
          </w:tcPr>
          <w:p w14:paraId="7080A866" w14:textId="77777777" w:rsidR="00C50A95" w:rsidRPr="00D016EC" w:rsidRDefault="00C50A95" w:rsidP="00416506">
            <w:pPr>
              <w:pStyle w:val="tabletext11"/>
              <w:jc w:val="center"/>
              <w:rPr>
                <w:ins w:id="24912" w:author="Author"/>
              </w:rPr>
            </w:pPr>
            <w:ins w:id="24913" w:author="Author">
              <w:r w:rsidRPr="00D016EC">
                <w:t>1.80</w:t>
              </w:r>
            </w:ins>
          </w:p>
        </w:tc>
        <w:tc>
          <w:tcPr>
            <w:tcW w:w="400" w:type="dxa"/>
            <w:shd w:val="clear" w:color="auto" w:fill="auto"/>
            <w:noWrap/>
            <w:vAlign w:val="bottom"/>
          </w:tcPr>
          <w:p w14:paraId="12C9445F" w14:textId="77777777" w:rsidR="00C50A95" w:rsidRPr="00D016EC" w:rsidRDefault="00C50A95" w:rsidP="00416506">
            <w:pPr>
              <w:pStyle w:val="tabletext11"/>
              <w:jc w:val="center"/>
              <w:rPr>
                <w:ins w:id="24914" w:author="Author"/>
              </w:rPr>
            </w:pPr>
            <w:ins w:id="24915" w:author="Author">
              <w:r w:rsidRPr="00D016EC">
                <w:t>1.71</w:t>
              </w:r>
            </w:ins>
          </w:p>
        </w:tc>
        <w:tc>
          <w:tcPr>
            <w:tcW w:w="400" w:type="dxa"/>
            <w:shd w:val="clear" w:color="auto" w:fill="auto"/>
            <w:noWrap/>
            <w:vAlign w:val="bottom"/>
          </w:tcPr>
          <w:p w14:paraId="4E50B8F8" w14:textId="77777777" w:rsidR="00C50A95" w:rsidRPr="00D016EC" w:rsidRDefault="00C50A95" w:rsidP="00416506">
            <w:pPr>
              <w:pStyle w:val="tabletext11"/>
              <w:jc w:val="center"/>
              <w:rPr>
                <w:ins w:id="24916" w:author="Author"/>
              </w:rPr>
            </w:pPr>
            <w:ins w:id="24917" w:author="Author">
              <w:r w:rsidRPr="00D016EC">
                <w:t>1.61</w:t>
              </w:r>
            </w:ins>
          </w:p>
        </w:tc>
        <w:tc>
          <w:tcPr>
            <w:tcW w:w="400" w:type="dxa"/>
            <w:shd w:val="clear" w:color="auto" w:fill="auto"/>
            <w:noWrap/>
            <w:vAlign w:val="bottom"/>
          </w:tcPr>
          <w:p w14:paraId="09D4CE60" w14:textId="77777777" w:rsidR="00C50A95" w:rsidRPr="00D016EC" w:rsidRDefault="00C50A95" w:rsidP="00416506">
            <w:pPr>
              <w:pStyle w:val="tabletext11"/>
              <w:jc w:val="center"/>
              <w:rPr>
                <w:ins w:id="24918" w:author="Author"/>
              </w:rPr>
            </w:pPr>
            <w:ins w:id="24919" w:author="Author">
              <w:r w:rsidRPr="00D016EC">
                <w:t>1.52</w:t>
              </w:r>
            </w:ins>
          </w:p>
        </w:tc>
        <w:tc>
          <w:tcPr>
            <w:tcW w:w="400" w:type="dxa"/>
            <w:shd w:val="clear" w:color="auto" w:fill="auto"/>
            <w:noWrap/>
            <w:vAlign w:val="bottom"/>
          </w:tcPr>
          <w:p w14:paraId="43FDE8E7" w14:textId="77777777" w:rsidR="00C50A95" w:rsidRPr="00D016EC" w:rsidRDefault="00C50A95" w:rsidP="00416506">
            <w:pPr>
              <w:pStyle w:val="tabletext11"/>
              <w:jc w:val="center"/>
              <w:rPr>
                <w:ins w:id="24920" w:author="Author"/>
              </w:rPr>
            </w:pPr>
            <w:ins w:id="24921" w:author="Author">
              <w:r w:rsidRPr="00D016EC">
                <w:t>1.46</w:t>
              </w:r>
            </w:ins>
          </w:p>
        </w:tc>
        <w:tc>
          <w:tcPr>
            <w:tcW w:w="400" w:type="dxa"/>
            <w:shd w:val="clear" w:color="auto" w:fill="auto"/>
            <w:noWrap/>
            <w:vAlign w:val="bottom"/>
          </w:tcPr>
          <w:p w14:paraId="7EDCD050" w14:textId="77777777" w:rsidR="00C50A95" w:rsidRPr="00D016EC" w:rsidRDefault="00C50A95" w:rsidP="00416506">
            <w:pPr>
              <w:pStyle w:val="tabletext11"/>
              <w:jc w:val="center"/>
              <w:rPr>
                <w:ins w:id="24922" w:author="Author"/>
              </w:rPr>
            </w:pPr>
            <w:ins w:id="24923" w:author="Author">
              <w:r w:rsidRPr="00D016EC">
                <w:t>1.40</w:t>
              </w:r>
            </w:ins>
          </w:p>
        </w:tc>
        <w:tc>
          <w:tcPr>
            <w:tcW w:w="400" w:type="dxa"/>
            <w:shd w:val="clear" w:color="auto" w:fill="auto"/>
            <w:noWrap/>
            <w:vAlign w:val="bottom"/>
          </w:tcPr>
          <w:p w14:paraId="78308A90" w14:textId="77777777" w:rsidR="00C50A95" w:rsidRPr="00D016EC" w:rsidRDefault="00C50A95" w:rsidP="00416506">
            <w:pPr>
              <w:pStyle w:val="tabletext11"/>
              <w:jc w:val="center"/>
              <w:rPr>
                <w:ins w:id="24924" w:author="Author"/>
              </w:rPr>
            </w:pPr>
            <w:ins w:id="24925" w:author="Author">
              <w:r w:rsidRPr="00D016EC">
                <w:t>1.35</w:t>
              </w:r>
            </w:ins>
          </w:p>
        </w:tc>
        <w:tc>
          <w:tcPr>
            <w:tcW w:w="400" w:type="dxa"/>
            <w:shd w:val="clear" w:color="auto" w:fill="auto"/>
            <w:noWrap/>
            <w:vAlign w:val="bottom"/>
          </w:tcPr>
          <w:p w14:paraId="7940C01A" w14:textId="77777777" w:rsidR="00C50A95" w:rsidRPr="00D016EC" w:rsidRDefault="00C50A95" w:rsidP="00416506">
            <w:pPr>
              <w:pStyle w:val="tabletext11"/>
              <w:jc w:val="center"/>
              <w:rPr>
                <w:ins w:id="24926" w:author="Author"/>
              </w:rPr>
            </w:pPr>
            <w:ins w:id="24927" w:author="Author">
              <w:r w:rsidRPr="00D016EC">
                <w:t>1.29</w:t>
              </w:r>
            </w:ins>
          </w:p>
        </w:tc>
        <w:tc>
          <w:tcPr>
            <w:tcW w:w="400" w:type="dxa"/>
            <w:shd w:val="clear" w:color="auto" w:fill="auto"/>
            <w:noWrap/>
            <w:vAlign w:val="bottom"/>
          </w:tcPr>
          <w:p w14:paraId="4416A725" w14:textId="77777777" w:rsidR="00C50A95" w:rsidRPr="00D016EC" w:rsidRDefault="00C50A95" w:rsidP="00416506">
            <w:pPr>
              <w:pStyle w:val="tabletext11"/>
              <w:jc w:val="center"/>
              <w:rPr>
                <w:ins w:id="24928" w:author="Author"/>
              </w:rPr>
            </w:pPr>
            <w:ins w:id="24929" w:author="Author">
              <w:r w:rsidRPr="00D016EC">
                <w:t>1.24</w:t>
              </w:r>
            </w:ins>
          </w:p>
        </w:tc>
        <w:tc>
          <w:tcPr>
            <w:tcW w:w="400" w:type="dxa"/>
            <w:shd w:val="clear" w:color="auto" w:fill="auto"/>
            <w:noWrap/>
            <w:vAlign w:val="bottom"/>
          </w:tcPr>
          <w:p w14:paraId="34172077" w14:textId="77777777" w:rsidR="00C50A95" w:rsidRPr="00D016EC" w:rsidRDefault="00C50A95" w:rsidP="00416506">
            <w:pPr>
              <w:pStyle w:val="tabletext11"/>
              <w:jc w:val="center"/>
              <w:rPr>
                <w:ins w:id="24930" w:author="Author"/>
              </w:rPr>
            </w:pPr>
            <w:ins w:id="24931" w:author="Author">
              <w:r w:rsidRPr="00D016EC">
                <w:t>1.19</w:t>
              </w:r>
            </w:ins>
          </w:p>
        </w:tc>
        <w:tc>
          <w:tcPr>
            <w:tcW w:w="400" w:type="dxa"/>
            <w:shd w:val="clear" w:color="auto" w:fill="auto"/>
            <w:noWrap/>
            <w:vAlign w:val="bottom"/>
          </w:tcPr>
          <w:p w14:paraId="76454FE4" w14:textId="77777777" w:rsidR="00C50A95" w:rsidRPr="00D016EC" w:rsidRDefault="00C50A95" w:rsidP="00416506">
            <w:pPr>
              <w:pStyle w:val="tabletext11"/>
              <w:jc w:val="center"/>
              <w:rPr>
                <w:ins w:id="24932" w:author="Author"/>
              </w:rPr>
            </w:pPr>
            <w:ins w:id="24933" w:author="Author">
              <w:r w:rsidRPr="00D016EC">
                <w:t>1.14</w:t>
              </w:r>
            </w:ins>
          </w:p>
        </w:tc>
        <w:tc>
          <w:tcPr>
            <w:tcW w:w="400" w:type="dxa"/>
            <w:shd w:val="clear" w:color="auto" w:fill="auto"/>
            <w:noWrap/>
            <w:vAlign w:val="bottom"/>
          </w:tcPr>
          <w:p w14:paraId="5C16D5C9" w14:textId="77777777" w:rsidR="00C50A95" w:rsidRPr="00D016EC" w:rsidRDefault="00C50A95" w:rsidP="00416506">
            <w:pPr>
              <w:pStyle w:val="tabletext11"/>
              <w:jc w:val="center"/>
              <w:rPr>
                <w:ins w:id="24934" w:author="Author"/>
              </w:rPr>
            </w:pPr>
            <w:ins w:id="24935" w:author="Author">
              <w:r w:rsidRPr="00D016EC">
                <w:t>1.10</w:t>
              </w:r>
            </w:ins>
          </w:p>
        </w:tc>
        <w:tc>
          <w:tcPr>
            <w:tcW w:w="400" w:type="dxa"/>
            <w:shd w:val="clear" w:color="auto" w:fill="auto"/>
            <w:noWrap/>
            <w:vAlign w:val="bottom"/>
          </w:tcPr>
          <w:p w14:paraId="731478E0" w14:textId="77777777" w:rsidR="00C50A95" w:rsidRPr="00D016EC" w:rsidRDefault="00C50A95" w:rsidP="00416506">
            <w:pPr>
              <w:pStyle w:val="tabletext11"/>
              <w:jc w:val="center"/>
              <w:rPr>
                <w:ins w:id="24936" w:author="Author"/>
              </w:rPr>
            </w:pPr>
            <w:ins w:id="24937" w:author="Author">
              <w:r w:rsidRPr="00D016EC">
                <w:t>1.05</w:t>
              </w:r>
            </w:ins>
          </w:p>
        </w:tc>
        <w:tc>
          <w:tcPr>
            <w:tcW w:w="400" w:type="dxa"/>
            <w:shd w:val="clear" w:color="auto" w:fill="auto"/>
            <w:noWrap/>
            <w:vAlign w:val="bottom"/>
          </w:tcPr>
          <w:p w14:paraId="736E290D" w14:textId="77777777" w:rsidR="00C50A95" w:rsidRPr="00D016EC" w:rsidRDefault="00C50A95" w:rsidP="00416506">
            <w:pPr>
              <w:pStyle w:val="tabletext11"/>
              <w:jc w:val="center"/>
              <w:rPr>
                <w:ins w:id="24938" w:author="Author"/>
              </w:rPr>
            </w:pPr>
            <w:ins w:id="24939" w:author="Author">
              <w:r w:rsidRPr="00D016EC">
                <w:t>1.01</w:t>
              </w:r>
            </w:ins>
          </w:p>
        </w:tc>
        <w:tc>
          <w:tcPr>
            <w:tcW w:w="400" w:type="dxa"/>
            <w:shd w:val="clear" w:color="auto" w:fill="auto"/>
            <w:noWrap/>
            <w:vAlign w:val="bottom"/>
          </w:tcPr>
          <w:p w14:paraId="6429C557" w14:textId="77777777" w:rsidR="00C50A95" w:rsidRPr="00D016EC" w:rsidRDefault="00C50A95" w:rsidP="00416506">
            <w:pPr>
              <w:pStyle w:val="tabletext11"/>
              <w:jc w:val="center"/>
              <w:rPr>
                <w:ins w:id="24940" w:author="Author"/>
              </w:rPr>
            </w:pPr>
            <w:ins w:id="24941" w:author="Author">
              <w:r w:rsidRPr="00D016EC">
                <w:t>0.97</w:t>
              </w:r>
            </w:ins>
          </w:p>
        </w:tc>
        <w:tc>
          <w:tcPr>
            <w:tcW w:w="440" w:type="dxa"/>
            <w:shd w:val="clear" w:color="auto" w:fill="auto"/>
            <w:noWrap/>
            <w:vAlign w:val="bottom"/>
          </w:tcPr>
          <w:p w14:paraId="318490EB" w14:textId="77777777" w:rsidR="00C50A95" w:rsidRPr="00D016EC" w:rsidRDefault="00C50A95" w:rsidP="00416506">
            <w:pPr>
              <w:pStyle w:val="tabletext11"/>
              <w:jc w:val="center"/>
              <w:rPr>
                <w:ins w:id="24942" w:author="Author"/>
              </w:rPr>
            </w:pPr>
            <w:ins w:id="24943" w:author="Author">
              <w:r w:rsidRPr="00D016EC">
                <w:t>0.93</w:t>
              </w:r>
            </w:ins>
          </w:p>
        </w:tc>
        <w:tc>
          <w:tcPr>
            <w:tcW w:w="400" w:type="dxa"/>
            <w:shd w:val="clear" w:color="auto" w:fill="auto"/>
            <w:noWrap/>
            <w:vAlign w:val="bottom"/>
          </w:tcPr>
          <w:p w14:paraId="45B859F1" w14:textId="77777777" w:rsidR="00C50A95" w:rsidRPr="00D016EC" w:rsidRDefault="00C50A95" w:rsidP="00416506">
            <w:pPr>
              <w:pStyle w:val="tabletext11"/>
              <w:jc w:val="center"/>
              <w:rPr>
                <w:ins w:id="24944" w:author="Author"/>
              </w:rPr>
            </w:pPr>
            <w:ins w:id="24945" w:author="Author">
              <w:r w:rsidRPr="00D016EC">
                <w:t>0.90</w:t>
              </w:r>
            </w:ins>
          </w:p>
        </w:tc>
        <w:tc>
          <w:tcPr>
            <w:tcW w:w="400" w:type="dxa"/>
            <w:shd w:val="clear" w:color="auto" w:fill="auto"/>
            <w:noWrap/>
            <w:vAlign w:val="bottom"/>
          </w:tcPr>
          <w:p w14:paraId="4C5F52D5" w14:textId="77777777" w:rsidR="00C50A95" w:rsidRPr="00D016EC" w:rsidRDefault="00C50A95" w:rsidP="00416506">
            <w:pPr>
              <w:pStyle w:val="tabletext11"/>
              <w:jc w:val="center"/>
              <w:rPr>
                <w:ins w:id="24946" w:author="Author"/>
              </w:rPr>
            </w:pPr>
            <w:ins w:id="24947" w:author="Author">
              <w:r w:rsidRPr="00D016EC">
                <w:t>0.86</w:t>
              </w:r>
            </w:ins>
          </w:p>
        </w:tc>
        <w:tc>
          <w:tcPr>
            <w:tcW w:w="400" w:type="dxa"/>
            <w:shd w:val="clear" w:color="auto" w:fill="auto"/>
            <w:noWrap/>
            <w:vAlign w:val="bottom"/>
          </w:tcPr>
          <w:p w14:paraId="7FF99EE0" w14:textId="77777777" w:rsidR="00C50A95" w:rsidRPr="00D016EC" w:rsidRDefault="00C50A95" w:rsidP="00416506">
            <w:pPr>
              <w:pStyle w:val="tabletext11"/>
              <w:jc w:val="center"/>
              <w:rPr>
                <w:ins w:id="24948" w:author="Author"/>
              </w:rPr>
            </w:pPr>
            <w:ins w:id="24949" w:author="Author">
              <w:r w:rsidRPr="00D016EC">
                <w:t>0.83</w:t>
              </w:r>
            </w:ins>
          </w:p>
        </w:tc>
        <w:tc>
          <w:tcPr>
            <w:tcW w:w="400" w:type="dxa"/>
            <w:shd w:val="clear" w:color="auto" w:fill="auto"/>
            <w:noWrap/>
            <w:vAlign w:val="bottom"/>
          </w:tcPr>
          <w:p w14:paraId="2650EDFD" w14:textId="77777777" w:rsidR="00C50A95" w:rsidRPr="00D016EC" w:rsidRDefault="00C50A95" w:rsidP="00416506">
            <w:pPr>
              <w:pStyle w:val="tabletext11"/>
              <w:jc w:val="center"/>
              <w:rPr>
                <w:ins w:id="24950" w:author="Author"/>
              </w:rPr>
            </w:pPr>
            <w:ins w:id="24951" w:author="Author">
              <w:r w:rsidRPr="00D016EC">
                <w:t>0.79</w:t>
              </w:r>
            </w:ins>
          </w:p>
        </w:tc>
        <w:tc>
          <w:tcPr>
            <w:tcW w:w="460" w:type="dxa"/>
            <w:shd w:val="clear" w:color="auto" w:fill="auto"/>
            <w:noWrap/>
            <w:vAlign w:val="bottom"/>
          </w:tcPr>
          <w:p w14:paraId="09C6CB12" w14:textId="77777777" w:rsidR="00C50A95" w:rsidRPr="00D016EC" w:rsidRDefault="00C50A95" w:rsidP="00416506">
            <w:pPr>
              <w:pStyle w:val="tabletext11"/>
              <w:jc w:val="center"/>
              <w:rPr>
                <w:ins w:id="24952" w:author="Author"/>
              </w:rPr>
            </w:pPr>
            <w:ins w:id="24953" w:author="Author">
              <w:r w:rsidRPr="00D016EC">
                <w:t>0.76</w:t>
              </w:r>
            </w:ins>
          </w:p>
        </w:tc>
      </w:tr>
      <w:tr w:rsidR="00C50A95" w:rsidRPr="00D016EC" w14:paraId="03BFABE8" w14:textId="77777777" w:rsidTr="00416506">
        <w:trPr>
          <w:trHeight w:val="190"/>
          <w:ins w:id="24954" w:author="Author"/>
        </w:trPr>
        <w:tc>
          <w:tcPr>
            <w:tcW w:w="200" w:type="dxa"/>
            <w:tcBorders>
              <w:right w:val="nil"/>
            </w:tcBorders>
            <w:shd w:val="clear" w:color="auto" w:fill="auto"/>
            <w:vAlign w:val="bottom"/>
          </w:tcPr>
          <w:p w14:paraId="1E48016E" w14:textId="77777777" w:rsidR="00C50A95" w:rsidRPr="00D016EC" w:rsidRDefault="00C50A95" w:rsidP="00416506">
            <w:pPr>
              <w:pStyle w:val="tabletext11"/>
              <w:jc w:val="right"/>
              <w:rPr>
                <w:ins w:id="24955" w:author="Author"/>
              </w:rPr>
            </w:pPr>
          </w:p>
        </w:tc>
        <w:tc>
          <w:tcPr>
            <w:tcW w:w="1580" w:type="dxa"/>
            <w:tcBorders>
              <w:left w:val="nil"/>
            </w:tcBorders>
            <w:shd w:val="clear" w:color="auto" w:fill="auto"/>
            <w:vAlign w:val="bottom"/>
          </w:tcPr>
          <w:p w14:paraId="4B6B9B7F" w14:textId="77777777" w:rsidR="00C50A95" w:rsidRPr="00D016EC" w:rsidRDefault="00C50A95" w:rsidP="00416506">
            <w:pPr>
              <w:pStyle w:val="tabletext11"/>
              <w:tabs>
                <w:tab w:val="decimal" w:pos="640"/>
              </w:tabs>
              <w:rPr>
                <w:ins w:id="24956" w:author="Author"/>
              </w:rPr>
            </w:pPr>
            <w:ins w:id="24957" w:author="Author">
              <w:r w:rsidRPr="00D016EC">
                <w:t>230,000 to 259,999</w:t>
              </w:r>
            </w:ins>
          </w:p>
        </w:tc>
        <w:tc>
          <w:tcPr>
            <w:tcW w:w="680" w:type="dxa"/>
            <w:shd w:val="clear" w:color="auto" w:fill="auto"/>
            <w:noWrap/>
            <w:vAlign w:val="bottom"/>
          </w:tcPr>
          <w:p w14:paraId="7A393C5D" w14:textId="77777777" w:rsidR="00C50A95" w:rsidRPr="00D016EC" w:rsidRDefault="00C50A95" w:rsidP="00416506">
            <w:pPr>
              <w:pStyle w:val="tabletext11"/>
              <w:jc w:val="center"/>
              <w:rPr>
                <w:ins w:id="24958" w:author="Author"/>
              </w:rPr>
            </w:pPr>
            <w:ins w:id="24959" w:author="Author">
              <w:r w:rsidRPr="00D016EC">
                <w:t>2.55</w:t>
              </w:r>
            </w:ins>
          </w:p>
        </w:tc>
        <w:tc>
          <w:tcPr>
            <w:tcW w:w="900" w:type="dxa"/>
            <w:shd w:val="clear" w:color="auto" w:fill="auto"/>
            <w:noWrap/>
            <w:vAlign w:val="bottom"/>
          </w:tcPr>
          <w:p w14:paraId="00CDA4D7" w14:textId="77777777" w:rsidR="00C50A95" w:rsidRPr="00D016EC" w:rsidRDefault="00C50A95" w:rsidP="00416506">
            <w:pPr>
              <w:pStyle w:val="tabletext11"/>
              <w:jc w:val="center"/>
              <w:rPr>
                <w:ins w:id="24960" w:author="Author"/>
              </w:rPr>
            </w:pPr>
            <w:ins w:id="24961" w:author="Author">
              <w:r w:rsidRPr="00D016EC">
                <w:t>2.55</w:t>
              </w:r>
            </w:ins>
          </w:p>
        </w:tc>
        <w:tc>
          <w:tcPr>
            <w:tcW w:w="400" w:type="dxa"/>
            <w:shd w:val="clear" w:color="auto" w:fill="auto"/>
            <w:noWrap/>
            <w:vAlign w:val="bottom"/>
          </w:tcPr>
          <w:p w14:paraId="6C3972B1" w14:textId="77777777" w:rsidR="00C50A95" w:rsidRPr="00D016EC" w:rsidRDefault="00C50A95" w:rsidP="00416506">
            <w:pPr>
              <w:pStyle w:val="tabletext11"/>
              <w:jc w:val="center"/>
              <w:rPr>
                <w:ins w:id="24962" w:author="Author"/>
              </w:rPr>
            </w:pPr>
            <w:ins w:id="24963" w:author="Author">
              <w:r w:rsidRPr="00D016EC">
                <w:t>2.55</w:t>
              </w:r>
            </w:ins>
          </w:p>
        </w:tc>
        <w:tc>
          <w:tcPr>
            <w:tcW w:w="400" w:type="dxa"/>
            <w:shd w:val="clear" w:color="auto" w:fill="auto"/>
            <w:noWrap/>
            <w:vAlign w:val="bottom"/>
          </w:tcPr>
          <w:p w14:paraId="72F1DF0B" w14:textId="77777777" w:rsidR="00C50A95" w:rsidRPr="00D016EC" w:rsidRDefault="00C50A95" w:rsidP="00416506">
            <w:pPr>
              <w:pStyle w:val="tabletext11"/>
              <w:jc w:val="center"/>
              <w:rPr>
                <w:ins w:id="24964" w:author="Author"/>
              </w:rPr>
            </w:pPr>
            <w:ins w:id="24965" w:author="Author">
              <w:r w:rsidRPr="00D016EC">
                <w:t>2.43</w:t>
              </w:r>
            </w:ins>
          </w:p>
        </w:tc>
        <w:tc>
          <w:tcPr>
            <w:tcW w:w="400" w:type="dxa"/>
            <w:shd w:val="clear" w:color="auto" w:fill="auto"/>
            <w:noWrap/>
            <w:vAlign w:val="bottom"/>
          </w:tcPr>
          <w:p w14:paraId="4406A035" w14:textId="77777777" w:rsidR="00C50A95" w:rsidRPr="00D016EC" w:rsidRDefault="00C50A95" w:rsidP="00416506">
            <w:pPr>
              <w:pStyle w:val="tabletext11"/>
              <w:jc w:val="center"/>
              <w:rPr>
                <w:ins w:id="24966" w:author="Author"/>
              </w:rPr>
            </w:pPr>
            <w:ins w:id="24967" w:author="Author">
              <w:r w:rsidRPr="00D016EC">
                <w:t>2.32</w:t>
              </w:r>
            </w:ins>
          </w:p>
        </w:tc>
        <w:tc>
          <w:tcPr>
            <w:tcW w:w="400" w:type="dxa"/>
            <w:shd w:val="clear" w:color="auto" w:fill="auto"/>
            <w:noWrap/>
            <w:vAlign w:val="bottom"/>
          </w:tcPr>
          <w:p w14:paraId="4D3CEACB" w14:textId="77777777" w:rsidR="00C50A95" w:rsidRPr="00D016EC" w:rsidRDefault="00C50A95" w:rsidP="00416506">
            <w:pPr>
              <w:pStyle w:val="tabletext11"/>
              <w:jc w:val="center"/>
              <w:rPr>
                <w:ins w:id="24968" w:author="Author"/>
              </w:rPr>
            </w:pPr>
            <w:ins w:id="24969" w:author="Author">
              <w:r w:rsidRPr="00D016EC">
                <w:t>2.09</w:t>
              </w:r>
            </w:ins>
          </w:p>
        </w:tc>
        <w:tc>
          <w:tcPr>
            <w:tcW w:w="400" w:type="dxa"/>
            <w:shd w:val="clear" w:color="auto" w:fill="auto"/>
            <w:noWrap/>
            <w:vAlign w:val="bottom"/>
          </w:tcPr>
          <w:p w14:paraId="350849E9" w14:textId="77777777" w:rsidR="00C50A95" w:rsidRPr="00D016EC" w:rsidRDefault="00C50A95" w:rsidP="00416506">
            <w:pPr>
              <w:pStyle w:val="tabletext11"/>
              <w:jc w:val="center"/>
              <w:rPr>
                <w:ins w:id="24970" w:author="Author"/>
              </w:rPr>
            </w:pPr>
            <w:ins w:id="24971" w:author="Author">
              <w:r w:rsidRPr="00D016EC">
                <w:t>1.99</w:t>
              </w:r>
            </w:ins>
          </w:p>
        </w:tc>
        <w:tc>
          <w:tcPr>
            <w:tcW w:w="400" w:type="dxa"/>
            <w:shd w:val="clear" w:color="auto" w:fill="auto"/>
            <w:noWrap/>
            <w:vAlign w:val="bottom"/>
          </w:tcPr>
          <w:p w14:paraId="1A083328" w14:textId="77777777" w:rsidR="00C50A95" w:rsidRPr="00D016EC" w:rsidRDefault="00C50A95" w:rsidP="00416506">
            <w:pPr>
              <w:pStyle w:val="tabletext11"/>
              <w:jc w:val="center"/>
              <w:rPr>
                <w:ins w:id="24972" w:author="Author"/>
              </w:rPr>
            </w:pPr>
            <w:ins w:id="24973" w:author="Author">
              <w:r w:rsidRPr="00D016EC">
                <w:t>1.89</w:t>
              </w:r>
            </w:ins>
          </w:p>
        </w:tc>
        <w:tc>
          <w:tcPr>
            <w:tcW w:w="400" w:type="dxa"/>
            <w:shd w:val="clear" w:color="auto" w:fill="auto"/>
            <w:noWrap/>
            <w:vAlign w:val="bottom"/>
          </w:tcPr>
          <w:p w14:paraId="479F5242" w14:textId="77777777" w:rsidR="00C50A95" w:rsidRPr="00D016EC" w:rsidRDefault="00C50A95" w:rsidP="00416506">
            <w:pPr>
              <w:pStyle w:val="tabletext11"/>
              <w:jc w:val="center"/>
              <w:rPr>
                <w:ins w:id="24974" w:author="Author"/>
              </w:rPr>
            </w:pPr>
            <w:ins w:id="24975" w:author="Author">
              <w:r w:rsidRPr="00D016EC">
                <w:t>1.80</w:t>
              </w:r>
            </w:ins>
          </w:p>
        </w:tc>
        <w:tc>
          <w:tcPr>
            <w:tcW w:w="400" w:type="dxa"/>
            <w:shd w:val="clear" w:color="auto" w:fill="auto"/>
            <w:noWrap/>
            <w:vAlign w:val="bottom"/>
          </w:tcPr>
          <w:p w14:paraId="462387D1" w14:textId="77777777" w:rsidR="00C50A95" w:rsidRPr="00D016EC" w:rsidRDefault="00C50A95" w:rsidP="00416506">
            <w:pPr>
              <w:pStyle w:val="tabletext11"/>
              <w:jc w:val="center"/>
              <w:rPr>
                <w:ins w:id="24976" w:author="Author"/>
              </w:rPr>
            </w:pPr>
            <w:ins w:id="24977" w:author="Author">
              <w:r w:rsidRPr="00D016EC">
                <w:t>1.70</w:t>
              </w:r>
            </w:ins>
          </w:p>
        </w:tc>
        <w:tc>
          <w:tcPr>
            <w:tcW w:w="400" w:type="dxa"/>
            <w:shd w:val="clear" w:color="auto" w:fill="auto"/>
            <w:noWrap/>
            <w:vAlign w:val="bottom"/>
          </w:tcPr>
          <w:p w14:paraId="5C1E2E99" w14:textId="77777777" w:rsidR="00C50A95" w:rsidRPr="00D016EC" w:rsidRDefault="00C50A95" w:rsidP="00416506">
            <w:pPr>
              <w:pStyle w:val="tabletext11"/>
              <w:jc w:val="center"/>
              <w:rPr>
                <w:ins w:id="24978" w:author="Author"/>
              </w:rPr>
            </w:pPr>
            <w:ins w:id="24979" w:author="Author">
              <w:r w:rsidRPr="00D016EC">
                <w:t>1.60</w:t>
              </w:r>
            </w:ins>
          </w:p>
        </w:tc>
        <w:tc>
          <w:tcPr>
            <w:tcW w:w="400" w:type="dxa"/>
            <w:shd w:val="clear" w:color="auto" w:fill="auto"/>
            <w:noWrap/>
            <w:vAlign w:val="bottom"/>
          </w:tcPr>
          <w:p w14:paraId="0CEE7CFA" w14:textId="77777777" w:rsidR="00C50A95" w:rsidRPr="00D016EC" w:rsidRDefault="00C50A95" w:rsidP="00416506">
            <w:pPr>
              <w:pStyle w:val="tabletext11"/>
              <w:jc w:val="center"/>
              <w:rPr>
                <w:ins w:id="24980" w:author="Author"/>
              </w:rPr>
            </w:pPr>
            <w:ins w:id="24981" w:author="Author">
              <w:r w:rsidRPr="00D016EC">
                <w:t>1.54</w:t>
              </w:r>
            </w:ins>
          </w:p>
        </w:tc>
        <w:tc>
          <w:tcPr>
            <w:tcW w:w="400" w:type="dxa"/>
            <w:shd w:val="clear" w:color="auto" w:fill="auto"/>
            <w:noWrap/>
            <w:vAlign w:val="bottom"/>
          </w:tcPr>
          <w:p w14:paraId="343D2AAF" w14:textId="77777777" w:rsidR="00C50A95" w:rsidRPr="00D016EC" w:rsidRDefault="00C50A95" w:rsidP="00416506">
            <w:pPr>
              <w:pStyle w:val="tabletext11"/>
              <w:jc w:val="center"/>
              <w:rPr>
                <w:ins w:id="24982" w:author="Author"/>
              </w:rPr>
            </w:pPr>
            <w:ins w:id="24983" w:author="Author">
              <w:r w:rsidRPr="00D016EC">
                <w:t>1.48</w:t>
              </w:r>
            </w:ins>
          </w:p>
        </w:tc>
        <w:tc>
          <w:tcPr>
            <w:tcW w:w="400" w:type="dxa"/>
            <w:shd w:val="clear" w:color="auto" w:fill="auto"/>
            <w:noWrap/>
            <w:vAlign w:val="bottom"/>
          </w:tcPr>
          <w:p w14:paraId="299B4754" w14:textId="77777777" w:rsidR="00C50A95" w:rsidRPr="00D016EC" w:rsidRDefault="00C50A95" w:rsidP="00416506">
            <w:pPr>
              <w:pStyle w:val="tabletext11"/>
              <w:jc w:val="center"/>
              <w:rPr>
                <w:ins w:id="24984" w:author="Author"/>
              </w:rPr>
            </w:pPr>
            <w:ins w:id="24985" w:author="Author">
              <w:r w:rsidRPr="00D016EC">
                <w:t>1.42</w:t>
              </w:r>
            </w:ins>
          </w:p>
        </w:tc>
        <w:tc>
          <w:tcPr>
            <w:tcW w:w="400" w:type="dxa"/>
            <w:shd w:val="clear" w:color="auto" w:fill="auto"/>
            <w:noWrap/>
            <w:vAlign w:val="bottom"/>
          </w:tcPr>
          <w:p w14:paraId="450C2D7E" w14:textId="77777777" w:rsidR="00C50A95" w:rsidRPr="00D016EC" w:rsidRDefault="00C50A95" w:rsidP="00416506">
            <w:pPr>
              <w:pStyle w:val="tabletext11"/>
              <w:jc w:val="center"/>
              <w:rPr>
                <w:ins w:id="24986" w:author="Author"/>
              </w:rPr>
            </w:pPr>
            <w:ins w:id="24987" w:author="Author">
              <w:r w:rsidRPr="00D016EC">
                <w:t>1.36</w:t>
              </w:r>
            </w:ins>
          </w:p>
        </w:tc>
        <w:tc>
          <w:tcPr>
            <w:tcW w:w="400" w:type="dxa"/>
            <w:shd w:val="clear" w:color="auto" w:fill="auto"/>
            <w:noWrap/>
            <w:vAlign w:val="bottom"/>
          </w:tcPr>
          <w:p w14:paraId="7F3A1BA7" w14:textId="77777777" w:rsidR="00C50A95" w:rsidRPr="00D016EC" w:rsidRDefault="00C50A95" w:rsidP="00416506">
            <w:pPr>
              <w:pStyle w:val="tabletext11"/>
              <w:jc w:val="center"/>
              <w:rPr>
                <w:ins w:id="24988" w:author="Author"/>
              </w:rPr>
            </w:pPr>
            <w:ins w:id="24989" w:author="Author">
              <w:r w:rsidRPr="00D016EC">
                <w:t>1.31</w:t>
              </w:r>
            </w:ins>
          </w:p>
        </w:tc>
        <w:tc>
          <w:tcPr>
            <w:tcW w:w="400" w:type="dxa"/>
            <w:shd w:val="clear" w:color="auto" w:fill="auto"/>
            <w:noWrap/>
            <w:vAlign w:val="bottom"/>
          </w:tcPr>
          <w:p w14:paraId="7343D08C" w14:textId="77777777" w:rsidR="00C50A95" w:rsidRPr="00D016EC" w:rsidRDefault="00C50A95" w:rsidP="00416506">
            <w:pPr>
              <w:pStyle w:val="tabletext11"/>
              <w:jc w:val="center"/>
              <w:rPr>
                <w:ins w:id="24990" w:author="Author"/>
              </w:rPr>
            </w:pPr>
            <w:ins w:id="24991" w:author="Author">
              <w:r w:rsidRPr="00D016EC">
                <w:t>1.26</w:t>
              </w:r>
            </w:ins>
          </w:p>
        </w:tc>
        <w:tc>
          <w:tcPr>
            <w:tcW w:w="400" w:type="dxa"/>
            <w:shd w:val="clear" w:color="auto" w:fill="auto"/>
            <w:noWrap/>
            <w:vAlign w:val="bottom"/>
          </w:tcPr>
          <w:p w14:paraId="0BA486DF" w14:textId="77777777" w:rsidR="00C50A95" w:rsidRPr="00D016EC" w:rsidRDefault="00C50A95" w:rsidP="00416506">
            <w:pPr>
              <w:pStyle w:val="tabletext11"/>
              <w:jc w:val="center"/>
              <w:rPr>
                <w:ins w:id="24992" w:author="Author"/>
              </w:rPr>
            </w:pPr>
            <w:ins w:id="24993" w:author="Author">
              <w:r w:rsidRPr="00D016EC">
                <w:t>1.21</w:t>
              </w:r>
            </w:ins>
          </w:p>
        </w:tc>
        <w:tc>
          <w:tcPr>
            <w:tcW w:w="400" w:type="dxa"/>
            <w:shd w:val="clear" w:color="auto" w:fill="auto"/>
            <w:noWrap/>
            <w:vAlign w:val="bottom"/>
          </w:tcPr>
          <w:p w14:paraId="41D6BDCD" w14:textId="77777777" w:rsidR="00C50A95" w:rsidRPr="00D016EC" w:rsidRDefault="00C50A95" w:rsidP="00416506">
            <w:pPr>
              <w:pStyle w:val="tabletext11"/>
              <w:jc w:val="center"/>
              <w:rPr>
                <w:ins w:id="24994" w:author="Author"/>
              </w:rPr>
            </w:pPr>
            <w:ins w:id="24995" w:author="Author">
              <w:r w:rsidRPr="00D016EC">
                <w:t>1.16</w:t>
              </w:r>
            </w:ins>
          </w:p>
        </w:tc>
        <w:tc>
          <w:tcPr>
            <w:tcW w:w="400" w:type="dxa"/>
            <w:shd w:val="clear" w:color="auto" w:fill="auto"/>
            <w:noWrap/>
            <w:vAlign w:val="bottom"/>
          </w:tcPr>
          <w:p w14:paraId="663C426E" w14:textId="77777777" w:rsidR="00C50A95" w:rsidRPr="00D016EC" w:rsidRDefault="00C50A95" w:rsidP="00416506">
            <w:pPr>
              <w:pStyle w:val="tabletext11"/>
              <w:jc w:val="center"/>
              <w:rPr>
                <w:ins w:id="24996" w:author="Author"/>
              </w:rPr>
            </w:pPr>
            <w:ins w:id="24997" w:author="Author">
              <w:r w:rsidRPr="00D016EC">
                <w:t>1.11</w:t>
              </w:r>
            </w:ins>
          </w:p>
        </w:tc>
        <w:tc>
          <w:tcPr>
            <w:tcW w:w="400" w:type="dxa"/>
            <w:shd w:val="clear" w:color="auto" w:fill="auto"/>
            <w:noWrap/>
            <w:vAlign w:val="bottom"/>
          </w:tcPr>
          <w:p w14:paraId="30CD5173" w14:textId="77777777" w:rsidR="00C50A95" w:rsidRPr="00D016EC" w:rsidRDefault="00C50A95" w:rsidP="00416506">
            <w:pPr>
              <w:pStyle w:val="tabletext11"/>
              <w:jc w:val="center"/>
              <w:rPr>
                <w:ins w:id="24998" w:author="Author"/>
              </w:rPr>
            </w:pPr>
            <w:ins w:id="24999" w:author="Author">
              <w:r w:rsidRPr="00D016EC">
                <w:t>1.07</w:t>
              </w:r>
            </w:ins>
          </w:p>
        </w:tc>
        <w:tc>
          <w:tcPr>
            <w:tcW w:w="400" w:type="dxa"/>
            <w:shd w:val="clear" w:color="auto" w:fill="auto"/>
            <w:noWrap/>
            <w:vAlign w:val="bottom"/>
          </w:tcPr>
          <w:p w14:paraId="4FBA7A4C" w14:textId="77777777" w:rsidR="00C50A95" w:rsidRPr="00D016EC" w:rsidRDefault="00C50A95" w:rsidP="00416506">
            <w:pPr>
              <w:pStyle w:val="tabletext11"/>
              <w:jc w:val="center"/>
              <w:rPr>
                <w:ins w:id="25000" w:author="Author"/>
              </w:rPr>
            </w:pPr>
            <w:ins w:id="25001" w:author="Author">
              <w:r w:rsidRPr="00D016EC">
                <w:t>1.02</w:t>
              </w:r>
            </w:ins>
          </w:p>
        </w:tc>
        <w:tc>
          <w:tcPr>
            <w:tcW w:w="440" w:type="dxa"/>
            <w:shd w:val="clear" w:color="auto" w:fill="auto"/>
            <w:noWrap/>
            <w:vAlign w:val="bottom"/>
          </w:tcPr>
          <w:p w14:paraId="3FF2A76D" w14:textId="77777777" w:rsidR="00C50A95" w:rsidRPr="00D016EC" w:rsidRDefault="00C50A95" w:rsidP="00416506">
            <w:pPr>
              <w:pStyle w:val="tabletext11"/>
              <w:jc w:val="center"/>
              <w:rPr>
                <w:ins w:id="25002" w:author="Author"/>
              </w:rPr>
            </w:pPr>
            <w:ins w:id="25003" w:author="Author">
              <w:r w:rsidRPr="00D016EC">
                <w:t>0.98</w:t>
              </w:r>
            </w:ins>
          </w:p>
        </w:tc>
        <w:tc>
          <w:tcPr>
            <w:tcW w:w="400" w:type="dxa"/>
            <w:shd w:val="clear" w:color="auto" w:fill="auto"/>
            <w:noWrap/>
            <w:vAlign w:val="bottom"/>
          </w:tcPr>
          <w:p w14:paraId="5B0DD710" w14:textId="77777777" w:rsidR="00C50A95" w:rsidRPr="00D016EC" w:rsidRDefault="00C50A95" w:rsidP="00416506">
            <w:pPr>
              <w:pStyle w:val="tabletext11"/>
              <w:jc w:val="center"/>
              <w:rPr>
                <w:ins w:id="25004" w:author="Author"/>
              </w:rPr>
            </w:pPr>
            <w:ins w:id="25005" w:author="Author">
              <w:r w:rsidRPr="00D016EC">
                <w:t>0.94</w:t>
              </w:r>
            </w:ins>
          </w:p>
        </w:tc>
        <w:tc>
          <w:tcPr>
            <w:tcW w:w="400" w:type="dxa"/>
            <w:shd w:val="clear" w:color="auto" w:fill="auto"/>
            <w:noWrap/>
            <w:vAlign w:val="bottom"/>
          </w:tcPr>
          <w:p w14:paraId="3D00722E" w14:textId="77777777" w:rsidR="00C50A95" w:rsidRPr="00D016EC" w:rsidRDefault="00C50A95" w:rsidP="00416506">
            <w:pPr>
              <w:pStyle w:val="tabletext11"/>
              <w:jc w:val="center"/>
              <w:rPr>
                <w:ins w:id="25006" w:author="Author"/>
              </w:rPr>
            </w:pPr>
            <w:ins w:id="25007" w:author="Author">
              <w:r w:rsidRPr="00D016EC">
                <w:t>0.91</w:t>
              </w:r>
            </w:ins>
          </w:p>
        </w:tc>
        <w:tc>
          <w:tcPr>
            <w:tcW w:w="400" w:type="dxa"/>
            <w:shd w:val="clear" w:color="auto" w:fill="auto"/>
            <w:noWrap/>
            <w:vAlign w:val="bottom"/>
          </w:tcPr>
          <w:p w14:paraId="552921BB" w14:textId="77777777" w:rsidR="00C50A95" w:rsidRPr="00D016EC" w:rsidRDefault="00C50A95" w:rsidP="00416506">
            <w:pPr>
              <w:pStyle w:val="tabletext11"/>
              <w:jc w:val="center"/>
              <w:rPr>
                <w:ins w:id="25008" w:author="Author"/>
              </w:rPr>
            </w:pPr>
            <w:ins w:id="25009" w:author="Author">
              <w:r w:rsidRPr="00D016EC">
                <w:t>0.87</w:t>
              </w:r>
            </w:ins>
          </w:p>
        </w:tc>
        <w:tc>
          <w:tcPr>
            <w:tcW w:w="400" w:type="dxa"/>
            <w:shd w:val="clear" w:color="auto" w:fill="auto"/>
            <w:noWrap/>
            <w:vAlign w:val="bottom"/>
          </w:tcPr>
          <w:p w14:paraId="25FFE6AA" w14:textId="77777777" w:rsidR="00C50A95" w:rsidRPr="00D016EC" w:rsidRDefault="00C50A95" w:rsidP="00416506">
            <w:pPr>
              <w:pStyle w:val="tabletext11"/>
              <w:jc w:val="center"/>
              <w:rPr>
                <w:ins w:id="25010" w:author="Author"/>
              </w:rPr>
            </w:pPr>
            <w:ins w:id="25011" w:author="Author">
              <w:r w:rsidRPr="00D016EC">
                <w:t>0.83</w:t>
              </w:r>
            </w:ins>
          </w:p>
        </w:tc>
        <w:tc>
          <w:tcPr>
            <w:tcW w:w="460" w:type="dxa"/>
            <w:shd w:val="clear" w:color="auto" w:fill="auto"/>
            <w:noWrap/>
            <w:vAlign w:val="bottom"/>
          </w:tcPr>
          <w:p w14:paraId="6540D887" w14:textId="77777777" w:rsidR="00C50A95" w:rsidRPr="00D016EC" w:rsidRDefault="00C50A95" w:rsidP="00416506">
            <w:pPr>
              <w:pStyle w:val="tabletext11"/>
              <w:jc w:val="center"/>
              <w:rPr>
                <w:ins w:id="25012" w:author="Author"/>
              </w:rPr>
            </w:pPr>
            <w:ins w:id="25013" w:author="Author">
              <w:r w:rsidRPr="00D016EC">
                <w:t>0.80</w:t>
              </w:r>
            </w:ins>
          </w:p>
        </w:tc>
      </w:tr>
      <w:tr w:rsidR="00C50A95" w:rsidRPr="00D016EC" w14:paraId="5B8693F6" w14:textId="77777777" w:rsidTr="00416506">
        <w:trPr>
          <w:trHeight w:val="190"/>
          <w:ins w:id="25014" w:author="Author"/>
        </w:trPr>
        <w:tc>
          <w:tcPr>
            <w:tcW w:w="200" w:type="dxa"/>
            <w:tcBorders>
              <w:right w:val="nil"/>
            </w:tcBorders>
            <w:shd w:val="clear" w:color="auto" w:fill="auto"/>
            <w:vAlign w:val="bottom"/>
          </w:tcPr>
          <w:p w14:paraId="6B32963B" w14:textId="77777777" w:rsidR="00C50A95" w:rsidRPr="00D016EC" w:rsidRDefault="00C50A95" w:rsidP="00416506">
            <w:pPr>
              <w:pStyle w:val="tabletext11"/>
              <w:jc w:val="right"/>
              <w:rPr>
                <w:ins w:id="25015" w:author="Author"/>
              </w:rPr>
            </w:pPr>
          </w:p>
        </w:tc>
        <w:tc>
          <w:tcPr>
            <w:tcW w:w="1580" w:type="dxa"/>
            <w:tcBorders>
              <w:left w:val="nil"/>
            </w:tcBorders>
            <w:shd w:val="clear" w:color="auto" w:fill="auto"/>
            <w:vAlign w:val="bottom"/>
          </w:tcPr>
          <w:p w14:paraId="0EBA430F" w14:textId="77777777" w:rsidR="00C50A95" w:rsidRPr="00D016EC" w:rsidRDefault="00C50A95" w:rsidP="00416506">
            <w:pPr>
              <w:pStyle w:val="tabletext11"/>
              <w:tabs>
                <w:tab w:val="decimal" w:pos="640"/>
              </w:tabs>
              <w:rPr>
                <w:ins w:id="25016" w:author="Author"/>
              </w:rPr>
            </w:pPr>
            <w:ins w:id="25017" w:author="Author">
              <w:r w:rsidRPr="00D016EC">
                <w:t>260,000 to 299,999</w:t>
              </w:r>
            </w:ins>
          </w:p>
        </w:tc>
        <w:tc>
          <w:tcPr>
            <w:tcW w:w="680" w:type="dxa"/>
            <w:shd w:val="clear" w:color="auto" w:fill="auto"/>
            <w:noWrap/>
            <w:vAlign w:val="bottom"/>
          </w:tcPr>
          <w:p w14:paraId="1AAB4009" w14:textId="77777777" w:rsidR="00C50A95" w:rsidRPr="00D016EC" w:rsidRDefault="00C50A95" w:rsidP="00416506">
            <w:pPr>
              <w:pStyle w:val="tabletext11"/>
              <w:jc w:val="center"/>
              <w:rPr>
                <w:ins w:id="25018" w:author="Author"/>
              </w:rPr>
            </w:pPr>
            <w:ins w:id="25019" w:author="Author">
              <w:r w:rsidRPr="00D016EC">
                <w:t>2.68</w:t>
              </w:r>
            </w:ins>
          </w:p>
        </w:tc>
        <w:tc>
          <w:tcPr>
            <w:tcW w:w="900" w:type="dxa"/>
            <w:shd w:val="clear" w:color="auto" w:fill="auto"/>
            <w:noWrap/>
            <w:vAlign w:val="bottom"/>
          </w:tcPr>
          <w:p w14:paraId="36C46BD7" w14:textId="77777777" w:rsidR="00C50A95" w:rsidRPr="00D016EC" w:rsidRDefault="00C50A95" w:rsidP="00416506">
            <w:pPr>
              <w:pStyle w:val="tabletext11"/>
              <w:jc w:val="center"/>
              <w:rPr>
                <w:ins w:id="25020" w:author="Author"/>
              </w:rPr>
            </w:pPr>
            <w:ins w:id="25021" w:author="Author">
              <w:r w:rsidRPr="00D016EC">
                <w:t>2.68</w:t>
              </w:r>
            </w:ins>
          </w:p>
        </w:tc>
        <w:tc>
          <w:tcPr>
            <w:tcW w:w="400" w:type="dxa"/>
            <w:shd w:val="clear" w:color="auto" w:fill="auto"/>
            <w:noWrap/>
            <w:vAlign w:val="bottom"/>
          </w:tcPr>
          <w:p w14:paraId="2869F764" w14:textId="77777777" w:rsidR="00C50A95" w:rsidRPr="00D016EC" w:rsidRDefault="00C50A95" w:rsidP="00416506">
            <w:pPr>
              <w:pStyle w:val="tabletext11"/>
              <w:jc w:val="center"/>
              <w:rPr>
                <w:ins w:id="25022" w:author="Author"/>
              </w:rPr>
            </w:pPr>
            <w:ins w:id="25023" w:author="Author">
              <w:r w:rsidRPr="00D016EC">
                <w:t>2.68</w:t>
              </w:r>
            </w:ins>
          </w:p>
        </w:tc>
        <w:tc>
          <w:tcPr>
            <w:tcW w:w="400" w:type="dxa"/>
            <w:shd w:val="clear" w:color="auto" w:fill="auto"/>
            <w:noWrap/>
            <w:vAlign w:val="bottom"/>
          </w:tcPr>
          <w:p w14:paraId="04447A78" w14:textId="77777777" w:rsidR="00C50A95" w:rsidRPr="00D016EC" w:rsidRDefault="00C50A95" w:rsidP="00416506">
            <w:pPr>
              <w:pStyle w:val="tabletext11"/>
              <w:jc w:val="center"/>
              <w:rPr>
                <w:ins w:id="25024" w:author="Author"/>
              </w:rPr>
            </w:pPr>
            <w:ins w:id="25025" w:author="Author">
              <w:r w:rsidRPr="00D016EC">
                <w:t>2.56</w:t>
              </w:r>
            </w:ins>
          </w:p>
        </w:tc>
        <w:tc>
          <w:tcPr>
            <w:tcW w:w="400" w:type="dxa"/>
            <w:shd w:val="clear" w:color="auto" w:fill="auto"/>
            <w:noWrap/>
            <w:vAlign w:val="bottom"/>
          </w:tcPr>
          <w:p w14:paraId="521AF77A" w14:textId="77777777" w:rsidR="00C50A95" w:rsidRPr="00D016EC" w:rsidRDefault="00C50A95" w:rsidP="00416506">
            <w:pPr>
              <w:pStyle w:val="tabletext11"/>
              <w:jc w:val="center"/>
              <w:rPr>
                <w:ins w:id="25026" w:author="Author"/>
              </w:rPr>
            </w:pPr>
            <w:ins w:id="25027" w:author="Author">
              <w:r w:rsidRPr="00D016EC">
                <w:t>2.44</w:t>
              </w:r>
            </w:ins>
          </w:p>
        </w:tc>
        <w:tc>
          <w:tcPr>
            <w:tcW w:w="400" w:type="dxa"/>
            <w:shd w:val="clear" w:color="auto" w:fill="auto"/>
            <w:noWrap/>
            <w:vAlign w:val="bottom"/>
          </w:tcPr>
          <w:p w14:paraId="6F94F1C3" w14:textId="77777777" w:rsidR="00C50A95" w:rsidRPr="00D016EC" w:rsidRDefault="00C50A95" w:rsidP="00416506">
            <w:pPr>
              <w:pStyle w:val="tabletext11"/>
              <w:jc w:val="center"/>
              <w:rPr>
                <w:ins w:id="25028" w:author="Author"/>
              </w:rPr>
            </w:pPr>
            <w:ins w:id="25029" w:author="Author">
              <w:r w:rsidRPr="00D016EC">
                <w:t>2.20</w:t>
              </w:r>
            </w:ins>
          </w:p>
        </w:tc>
        <w:tc>
          <w:tcPr>
            <w:tcW w:w="400" w:type="dxa"/>
            <w:shd w:val="clear" w:color="auto" w:fill="auto"/>
            <w:noWrap/>
            <w:vAlign w:val="bottom"/>
          </w:tcPr>
          <w:p w14:paraId="400BBC01" w14:textId="77777777" w:rsidR="00C50A95" w:rsidRPr="00D016EC" w:rsidRDefault="00C50A95" w:rsidP="00416506">
            <w:pPr>
              <w:pStyle w:val="tabletext11"/>
              <w:jc w:val="center"/>
              <w:rPr>
                <w:ins w:id="25030" w:author="Author"/>
              </w:rPr>
            </w:pPr>
            <w:ins w:id="25031" w:author="Author">
              <w:r w:rsidRPr="00D016EC">
                <w:t>2.10</w:t>
              </w:r>
            </w:ins>
          </w:p>
        </w:tc>
        <w:tc>
          <w:tcPr>
            <w:tcW w:w="400" w:type="dxa"/>
            <w:shd w:val="clear" w:color="auto" w:fill="auto"/>
            <w:noWrap/>
            <w:vAlign w:val="bottom"/>
          </w:tcPr>
          <w:p w14:paraId="1D383713" w14:textId="77777777" w:rsidR="00C50A95" w:rsidRPr="00D016EC" w:rsidRDefault="00C50A95" w:rsidP="00416506">
            <w:pPr>
              <w:pStyle w:val="tabletext11"/>
              <w:jc w:val="center"/>
              <w:rPr>
                <w:ins w:id="25032" w:author="Author"/>
              </w:rPr>
            </w:pPr>
            <w:ins w:id="25033" w:author="Author">
              <w:r w:rsidRPr="00D016EC">
                <w:t>1.99</w:t>
              </w:r>
            </w:ins>
          </w:p>
        </w:tc>
        <w:tc>
          <w:tcPr>
            <w:tcW w:w="400" w:type="dxa"/>
            <w:shd w:val="clear" w:color="auto" w:fill="auto"/>
            <w:noWrap/>
            <w:vAlign w:val="bottom"/>
          </w:tcPr>
          <w:p w14:paraId="10A59D09" w14:textId="77777777" w:rsidR="00C50A95" w:rsidRPr="00D016EC" w:rsidRDefault="00C50A95" w:rsidP="00416506">
            <w:pPr>
              <w:pStyle w:val="tabletext11"/>
              <w:jc w:val="center"/>
              <w:rPr>
                <w:ins w:id="25034" w:author="Author"/>
              </w:rPr>
            </w:pPr>
            <w:ins w:id="25035" w:author="Author">
              <w:r w:rsidRPr="00D016EC">
                <w:t>1.89</w:t>
              </w:r>
            </w:ins>
          </w:p>
        </w:tc>
        <w:tc>
          <w:tcPr>
            <w:tcW w:w="400" w:type="dxa"/>
            <w:shd w:val="clear" w:color="auto" w:fill="auto"/>
            <w:noWrap/>
            <w:vAlign w:val="bottom"/>
          </w:tcPr>
          <w:p w14:paraId="3C862089" w14:textId="77777777" w:rsidR="00C50A95" w:rsidRPr="00D016EC" w:rsidRDefault="00C50A95" w:rsidP="00416506">
            <w:pPr>
              <w:pStyle w:val="tabletext11"/>
              <w:jc w:val="center"/>
              <w:rPr>
                <w:ins w:id="25036" w:author="Author"/>
              </w:rPr>
            </w:pPr>
            <w:ins w:id="25037" w:author="Author">
              <w:r w:rsidRPr="00D016EC">
                <w:t>1.79</w:t>
              </w:r>
            </w:ins>
          </w:p>
        </w:tc>
        <w:tc>
          <w:tcPr>
            <w:tcW w:w="400" w:type="dxa"/>
            <w:shd w:val="clear" w:color="auto" w:fill="auto"/>
            <w:noWrap/>
            <w:vAlign w:val="bottom"/>
          </w:tcPr>
          <w:p w14:paraId="009AFF71" w14:textId="77777777" w:rsidR="00C50A95" w:rsidRPr="00D016EC" w:rsidRDefault="00C50A95" w:rsidP="00416506">
            <w:pPr>
              <w:pStyle w:val="tabletext11"/>
              <w:jc w:val="center"/>
              <w:rPr>
                <w:ins w:id="25038" w:author="Author"/>
              </w:rPr>
            </w:pPr>
            <w:ins w:id="25039" w:author="Author">
              <w:r w:rsidRPr="00D016EC">
                <w:t>1.69</w:t>
              </w:r>
            </w:ins>
          </w:p>
        </w:tc>
        <w:tc>
          <w:tcPr>
            <w:tcW w:w="400" w:type="dxa"/>
            <w:shd w:val="clear" w:color="auto" w:fill="auto"/>
            <w:noWrap/>
            <w:vAlign w:val="bottom"/>
          </w:tcPr>
          <w:p w14:paraId="55463318" w14:textId="77777777" w:rsidR="00C50A95" w:rsidRPr="00D016EC" w:rsidRDefault="00C50A95" w:rsidP="00416506">
            <w:pPr>
              <w:pStyle w:val="tabletext11"/>
              <w:jc w:val="center"/>
              <w:rPr>
                <w:ins w:id="25040" w:author="Author"/>
              </w:rPr>
            </w:pPr>
            <w:ins w:id="25041" w:author="Author">
              <w:r w:rsidRPr="00D016EC">
                <w:t>1.62</w:t>
              </w:r>
            </w:ins>
          </w:p>
        </w:tc>
        <w:tc>
          <w:tcPr>
            <w:tcW w:w="400" w:type="dxa"/>
            <w:shd w:val="clear" w:color="auto" w:fill="auto"/>
            <w:noWrap/>
            <w:vAlign w:val="bottom"/>
          </w:tcPr>
          <w:p w14:paraId="0122FD89" w14:textId="77777777" w:rsidR="00C50A95" w:rsidRPr="00D016EC" w:rsidRDefault="00C50A95" w:rsidP="00416506">
            <w:pPr>
              <w:pStyle w:val="tabletext11"/>
              <w:jc w:val="center"/>
              <w:rPr>
                <w:ins w:id="25042" w:author="Author"/>
              </w:rPr>
            </w:pPr>
            <w:ins w:id="25043" w:author="Author">
              <w:r w:rsidRPr="00D016EC">
                <w:t>1.56</w:t>
              </w:r>
            </w:ins>
          </w:p>
        </w:tc>
        <w:tc>
          <w:tcPr>
            <w:tcW w:w="400" w:type="dxa"/>
            <w:shd w:val="clear" w:color="auto" w:fill="auto"/>
            <w:noWrap/>
            <w:vAlign w:val="bottom"/>
          </w:tcPr>
          <w:p w14:paraId="3665193B" w14:textId="77777777" w:rsidR="00C50A95" w:rsidRPr="00D016EC" w:rsidRDefault="00C50A95" w:rsidP="00416506">
            <w:pPr>
              <w:pStyle w:val="tabletext11"/>
              <w:jc w:val="center"/>
              <w:rPr>
                <w:ins w:id="25044" w:author="Author"/>
              </w:rPr>
            </w:pPr>
            <w:ins w:id="25045" w:author="Author">
              <w:r w:rsidRPr="00D016EC">
                <w:t>1.49</w:t>
              </w:r>
            </w:ins>
          </w:p>
        </w:tc>
        <w:tc>
          <w:tcPr>
            <w:tcW w:w="400" w:type="dxa"/>
            <w:shd w:val="clear" w:color="auto" w:fill="auto"/>
            <w:noWrap/>
            <w:vAlign w:val="bottom"/>
          </w:tcPr>
          <w:p w14:paraId="5F85C992" w14:textId="77777777" w:rsidR="00C50A95" w:rsidRPr="00D016EC" w:rsidRDefault="00C50A95" w:rsidP="00416506">
            <w:pPr>
              <w:pStyle w:val="tabletext11"/>
              <w:jc w:val="center"/>
              <w:rPr>
                <w:ins w:id="25046" w:author="Author"/>
              </w:rPr>
            </w:pPr>
            <w:ins w:id="25047" w:author="Author">
              <w:r w:rsidRPr="00D016EC">
                <w:t>1.43</w:t>
              </w:r>
            </w:ins>
          </w:p>
        </w:tc>
        <w:tc>
          <w:tcPr>
            <w:tcW w:w="400" w:type="dxa"/>
            <w:shd w:val="clear" w:color="auto" w:fill="auto"/>
            <w:noWrap/>
            <w:vAlign w:val="bottom"/>
          </w:tcPr>
          <w:p w14:paraId="2A92C2E0" w14:textId="77777777" w:rsidR="00C50A95" w:rsidRPr="00D016EC" w:rsidRDefault="00C50A95" w:rsidP="00416506">
            <w:pPr>
              <w:pStyle w:val="tabletext11"/>
              <w:jc w:val="center"/>
              <w:rPr>
                <w:ins w:id="25048" w:author="Author"/>
              </w:rPr>
            </w:pPr>
            <w:ins w:id="25049" w:author="Author">
              <w:r w:rsidRPr="00D016EC">
                <w:t>1.38</w:t>
              </w:r>
            </w:ins>
          </w:p>
        </w:tc>
        <w:tc>
          <w:tcPr>
            <w:tcW w:w="400" w:type="dxa"/>
            <w:shd w:val="clear" w:color="auto" w:fill="auto"/>
            <w:noWrap/>
            <w:vAlign w:val="bottom"/>
          </w:tcPr>
          <w:p w14:paraId="5B4AE73C" w14:textId="77777777" w:rsidR="00C50A95" w:rsidRPr="00D016EC" w:rsidRDefault="00C50A95" w:rsidP="00416506">
            <w:pPr>
              <w:pStyle w:val="tabletext11"/>
              <w:jc w:val="center"/>
              <w:rPr>
                <w:ins w:id="25050" w:author="Author"/>
              </w:rPr>
            </w:pPr>
            <w:ins w:id="25051" w:author="Author">
              <w:r w:rsidRPr="00D016EC">
                <w:t>1.32</w:t>
              </w:r>
            </w:ins>
          </w:p>
        </w:tc>
        <w:tc>
          <w:tcPr>
            <w:tcW w:w="400" w:type="dxa"/>
            <w:shd w:val="clear" w:color="auto" w:fill="auto"/>
            <w:noWrap/>
            <w:vAlign w:val="bottom"/>
          </w:tcPr>
          <w:p w14:paraId="6395DD29" w14:textId="77777777" w:rsidR="00C50A95" w:rsidRPr="00D016EC" w:rsidRDefault="00C50A95" w:rsidP="00416506">
            <w:pPr>
              <w:pStyle w:val="tabletext11"/>
              <w:jc w:val="center"/>
              <w:rPr>
                <w:ins w:id="25052" w:author="Author"/>
              </w:rPr>
            </w:pPr>
            <w:ins w:id="25053" w:author="Author">
              <w:r w:rsidRPr="00D016EC">
                <w:t>1.27</w:t>
              </w:r>
            </w:ins>
          </w:p>
        </w:tc>
        <w:tc>
          <w:tcPr>
            <w:tcW w:w="400" w:type="dxa"/>
            <w:shd w:val="clear" w:color="auto" w:fill="auto"/>
            <w:noWrap/>
            <w:vAlign w:val="bottom"/>
          </w:tcPr>
          <w:p w14:paraId="07524B1C" w14:textId="77777777" w:rsidR="00C50A95" w:rsidRPr="00D016EC" w:rsidRDefault="00C50A95" w:rsidP="00416506">
            <w:pPr>
              <w:pStyle w:val="tabletext11"/>
              <w:jc w:val="center"/>
              <w:rPr>
                <w:ins w:id="25054" w:author="Author"/>
              </w:rPr>
            </w:pPr>
            <w:ins w:id="25055" w:author="Author">
              <w:r w:rsidRPr="00D016EC">
                <w:t>1.22</w:t>
              </w:r>
            </w:ins>
          </w:p>
        </w:tc>
        <w:tc>
          <w:tcPr>
            <w:tcW w:w="400" w:type="dxa"/>
            <w:shd w:val="clear" w:color="auto" w:fill="auto"/>
            <w:noWrap/>
            <w:vAlign w:val="bottom"/>
          </w:tcPr>
          <w:p w14:paraId="7B182325" w14:textId="77777777" w:rsidR="00C50A95" w:rsidRPr="00D016EC" w:rsidRDefault="00C50A95" w:rsidP="00416506">
            <w:pPr>
              <w:pStyle w:val="tabletext11"/>
              <w:jc w:val="center"/>
              <w:rPr>
                <w:ins w:id="25056" w:author="Author"/>
              </w:rPr>
            </w:pPr>
            <w:ins w:id="25057" w:author="Author">
              <w:r w:rsidRPr="00D016EC">
                <w:t>1.17</w:t>
              </w:r>
            </w:ins>
          </w:p>
        </w:tc>
        <w:tc>
          <w:tcPr>
            <w:tcW w:w="400" w:type="dxa"/>
            <w:shd w:val="clear" w:color="auto" w:fill="auto"/>
            <w:noWrap/>
            <w:vAlign w:val="bottom"/>
          </w:tcPr>
          <w:p w14:paraId="68094890" w14:textId="77777777" w:rsidR="00C50A95" w:rsidRPr="00D016EC" w:rsidRDefault="00C50A95" w:rsidP="00416506">
            <w:pPr>
              <w:pStyle w:val="tabletext11"/>
              <w:jc w:val="center"/>
              <w:rPr>
                <w:ins w:id="25058" w:author="Author"/>
              </w:rPr>
            </w:pPr>
            <w:ins w:id="25059" w:author="Author">
              <w:r w:rsidRPr="00D016EC">
                <w:t>1.12</w:t>
              </w:r>
            </w:ins>
          </w:p>
        </w:tc>
        <w:tc>
          <w:tcPr>
            <w:tcW w:w="400" w:type="dxa"/>
            <w:shd w:val="clear" w:color="auto" w:fill="auto"/>
            <w:noWrap/>
            <w:vAlign w:val="bottom"/>
          </w:tcPr>
          <w:p w14:paraId="47319B8C" w14:textId="77777777" w:rsidR="00C50A95" w:rsidRPr="00D016EC" w:rsidRDefault="00C50A95" w:rsidP="00416506">
            <w:pPr>
              <w:pStyle w:val="tabletext11"/>
              <w:jc w:val="center"/>
              <w:rPr>
                <w:ins w:id="25060" w:author="Author"/>
              </w:rPr>
            </w:pPr>
            <w:ins w:id="25061" w:author="Author">
              <w:r w:rsidRPr="00D016EC">
                <w:t>1.08</w:t>
              </w:r>
            </w:ins>
          </w:p>
        </w:tc>
        <w:tc>
          <w:tcPr>
            <w:tcW w:w="440" w:type="dxa"/>
            <w:shd w:val="clear" w:color="auto" w:fill="auto"/>
            <w:noWrap/>
            <w:vAlign w:val="bottom"/>
          </w:tcPr>
          <w:p w14:paraId="55291E87" w14:textId="77777777" w:rsidR="00C50A95" w:rsidRPr="00D016EC" w:rsidRDefault="00C50A95" w:rsidP="00416506">
            <w:pPr>
              <w:pStyle w:val="tabletext11"/>
              <w:jc w:val="center"/>
              <w:rPr>
                <w:ins w:id="25062" w:author="Author"/>
              </w:rPr>
            </w:pPr>
            <w:ins w:id="25063" w:author="Author">
              <w:r w:rsidRPr="00D016EC">
                <w:t>1.03</w:t>
              </w:r>
            </w:ins>
          </w:p>
        </w:tc>
        <w:tc>
          <w:tcPr>
            <w:tcW w:w="400" w:type="dxa"/>
            <w:shd w:val="clear" w:color="auto" w:fill="auto"/>
            <w:noWrap/>
            <w:vAlign w:val="bottom"/>
          </w:tcPr>
          <w:p w14:paraId="258504A0" w14:textId="77777777" w:rsidR="00C50A95" w:rsidRPr="00D016EC" w:rsidRDefault="00C50A95" w:rsidP="00416506">
            <w:pPr>
              <w:pStyle w:val="tabletext11"/>
              <w:jc w:val="center"/>
              <w:rPr>
                <w:ins w:id="25064" w:author="Author"/>
              </w:rPr>
            </w:pPr>
            <w:ins w:id="25065" w:author="Author">
              <w:r w:rsidRPr="00D016EC">
                <w:t>0.99</w:t>
              </w:r>
            </w:ins>
          </w:p>
        </w:tc>
        <w:tc>
          <w:tcPr>
            <w:tcW w:w="400" w:type="dxa"/>
            <w:shd w:val="clear" w:color="auto" w:fill="auto"/>
            <w:noWrap/>
            <w:vAlign w:val="bottom"/>
          </w:tcPr>
          <w:p w14:paraId="7B0F30F5" w14:textId="77777777" w:rsidR="00C50A95" w:rsidRPr="00D016EC" w:rsidRDefault="00C50A95" w:rsidP="00416506">
            <w:pPr>
              <w:pStyle w:val="tabletext11"/>
              <w:jc w:val="center"/>
              <w:rPr>
                <w:ins w:id="25066" w:author="Author"/>
              </w:rPr>
            </w:pPr>
            <w:ins w:id="25067" w:author="Author">
              <w:r w:rsidRPr="00D016EC">
                <w:t>0.95</w:t>
              </w:r>
            </w:ins>
          </w:p>
        </w:tc>
        <w:tc>
          <w:tcPr>
            <w:tcW w:w="400" w:type="dxa"/>
            <w:shd w:val="clear" w:color="auto" w:fill="auto"/>
            <w:noWrap/>
            <w:vAlign w:val="bottom"/>
          </w:tcPr>
          <w:p w14:paraId="10D6281C" w14:textId="77777777" w:rsidR="00C50A95" w:rsidRPr="00D016EC" w:rsidRDefault="00C50A95" w:rsidP="00416506">
            <w:pPr>
              <w:pStyle w:val="tabletext11"/>
              <w:jc w:val="center"/>
              <w:rPr>
                <w:ins w:id="25068" w:author="Author"/>
              </w:rPr>
            </w:pPr>
            <w:ins w:id="25069" w:author="Author">
              <w:r w:rsidRPr="00D016EC">
                <w:t>0.92</w:t>
              </w:r>
            </w:ins>
          </w:p>
        </w:tc>
        <w:tc>
          <w:tcPr>
            <w:tcW w:w="400" w:type="dxa"/>
            <w:shd w:val="clear" w:color="auto" w:fill="auto"/>
            <w:noWrap/>
            <w:vAlign w:val="bottom"/>
          </w:tcPr>
          <w:p w14:paraId="02CD6C74" w14:textId="77777777" w:rsidR="00C50A95" w:rsidRPr="00D016EC" w:rsidRDefault="00C50A95" w:rsidP="00416506">
            <w:pPr>
              <w:pStyle w:val="tabletext11"/>
              <w:jc w:val="center"/>
              <w:rPr>
                <w:ins w:id="25070" w:author="Author"/>
              </w:rPr>
            </w:pPr>
            <w:ins w:id="25071" w:author="Author">
              <w:r w:rsidRPr="00D016EC">
                <w:t>0.88</w:t>
              </w:r>
            </w:ins>
          </w:p>
        </w:tc>
        <w:tc>
          <w:tcPr>
            <w:tcW w:w="460" w:type="dxa"/>
            <w:shd w:val="clear" w:color="auto" w:fill="auto"/>
            <w:noWrap/>
            <w:vAlign w:val="bottom"/>
          </w:tcPr>
          <w:p w14:paraId="1DC64D0C" w14:textId="77777777" w:rsidR="00C50A95" w:rsidRPr="00D016EC" w:rsidRDefault="00C50A95" w:rsidP="00416506">
            <w:pPr>
              <w:pStyle w:val="tabletext11"/>
              <w:jc w:val="center"/>
              <w:rPr>
                <w:ins w:id="25072" w:author="Author"/>
              </w:rPr>
            </w:pPr>
            <w:ins w:id="25073" w:author="Author">
              <w:r w:rsidRPr="00D016EC">
                <w:t>0.84</w:t>
              </w:r>
            </w:ins>
          </w:p>
        </w:tc>
      </w:tr>
      <w:tr w:rsidR="00C50A95" w:rsidRPr="00D016EC" w14:paraId="16798269" w14:textId="77777777" w:rsidTr="00416506">
        <w:trPr>
          <w:trHeight w:val="190"/>
          <w:ins w:id="25074" w:author="Author"/>
        </w:trPr>
        <w:tc>
          <w:tcPr>
            <w:tcW w:w="200" w:type="dxa"/>
            <w:tcBorders>
              <w:right w:val="nil"/>
            </w:tcBorders>
            <w:shd w:val="clear" w:color="auto" w:fill="auto"/>
            <w:vAlign w:val="bottom"/>
          </w:tcPr>
          <w:p w14:paraId="54E7239A" w14:textId="77777777" w:rsidR="00C50A95" w:rsidRPr="00D016EC" w:rsidRDefault="00C50A95" w:rsidP="00416506">
            <w:pPr>
              <w:pStyle w:val="tabletext11"/>
              <w:jc w:val="right"/>
              <w:rPr>
                <w:ins w:id="25075" w:author="Author"/>
              </w:rPr>
            </w:pPr>
          </w:p>
        </w:tc>
        <w:tc>
          <w:tcPr>
            <w:tcW w:w="1580" w:type="dxa"/>
            <w:tcBorders>
              <w:left w:val="nil"/>
            </w:tcBorders>
            <w:shd w:val="clear" w:color="auto" w:fill="auto"/>
            <w:vAlign w:val="bottom"/>
          </w:tcPr>
          <w:p w14:paraId="424D9F9D" w14:textId="77777777" w:rsidR="00C50A95" w:rsidRPr="00D016EC" w:rsidRDefault="00C50A95" w:rsidP="00416506">
            <w:pPr>
              <w:pStyle w:val="tabletext11"/>
              <w:tabs>
                <w:tab w:val="decimal" w:pos="640"/>
              </w:tabs>
              <w:rPr>
                <w:ins w:id="25076" w:author="Author"/>
              </w:rPr>
            </w:pPr>
            <w:ins w:id="25077" w:author="Author">
              <w:r w:rsidRPr="00D016EC">
                <w:t>300,000 to 349,999</w:t>
              </w:r>
            </w:ins>
          </w:p>
        </w:tc>
        <w:tc>
          <w:tcPr>
            <w:tcW w:w="680" w:type="dxa"/>
            <w:shd w:val="clear" w:color="auto" w:fill="auto"/>
            <w:noWrap/>
            <w:vAlign w:val="bottom"/>
          </w:tcPr>
          <w:p w14:paraId="36F12D9E" w14:textId="77777777" w:rsidR="00C50A95" w:rsidRPr="00D016EC" w:rsidRDefault="00C50A95" w:rsidP="00416506">
            <w:pPr>
              <w:pStyle w:val="tabletext11"/>
              <w:jc w:val="center"/>
              <w:rPr>
                <w:ins w:id="25078" w:author="Author"/>
              </w:rPr>
            </w:pPr>
            <w:ins w:id="25079" w:author="Author">
              <w:r w:rsidRPr="00D016EC">
                <w:t>2.84</w:t>
              </w:r>
            </w:ins>
          </w:p>
        </w:tc>
        <w:tc>
          <w:tcPr>
            <w:tcW w:w="900" w:type="dxa"/>
            <w:shd w:val="clear" w:color="auto" w:fill="auto"/>
            <w:noWrap/>
            <w:vAlign w:val="bottom"/>
          </w:tcPr>
          <w:p w14:paraId="5D6FC93C" w14:textId="77777777" w:rsidR="00C50A95" w:rsidRPr="00D016EC" w:rsidRDefault="00C50A95" w:rsidP="00416506">
            <w:pPr>
              <w:pStyle w:val="tabletext11"/>
              <w:jc w:val="center"/>
              <w:rPr>
                <w:ins w:id="25080" w:author="Author"/>
              </w:rPr>
            </w:pPr>
            <w:ins w:id="25081" w:author="Author">
              <w:r w:rsidRPr="00D016EC">
                <w:t>2.84</w:t>
              </w:r>
            </w:ins>
          </w:p>
        </w:tc>
        <w:tc>
          <w:tcPr>
            <w:tcW w:w="400" w:type="dxa"/>
            <w:shd w:val="clear" w:color="auto" w:fill="auto"/>
            <w:noWrap/>
            <w:vAlign w:val="bottom"/>
          </w:tcPr>
          <w:p w14:paraId="2487DD89" w14:textId="77777777" w:rsidR="00C50A95" w:rsidRPr="00D016EC" w:rsidRDefault="00C50A95" w:rsidP="00416506">
            <w:pPr>
              <w:pStyle w:val="tabletext11"/>
              <w:jc w:val="center"/>
              <w:rPr>
                <w:ins w:id="25082" w:author="Author"/>
              </w:rPr>
            </w:pPr>
            <w:ins w:id="25083" w:author="Author">
              <w:r w:rsidRPr="00D016EC">
                <w:t>2.84</w:t>
              </w:r>
            </w:ins>
          </w:p>
        </w:tc>
        <w:tc>
          <w:tcPr>
            <w:tcW w:w="400" w:type="dxa"/>
            <w:shd w:val="clear" w:color="auto" w:fill="auto"/>
            <w:noWrap/>
            <w:vAlign w:val="bottom"/>
          </w:tcPr>
          <w:p w14:paraId="0B4AA957" w14:textId="77777777" w:rsidR="00C50A95" w:rsidRPr="00D016EC" w:rsidRDefault="00C50A95" w:rsidP="00416506">
            <w:pPr>
              <w:pStyle w:val="tabletext11"/>
              <w:jc w:val="center"/>
              <w:rPr>
                <w:ins w:id="25084" w:author="Author"/>
              </w:rPr>
            </w:pPr>
            <w:ins w:id="25085" w:author="Author">
              <w:r w:rsidRPr="00D016EC">
                <w:t>2.71</w:t>
              </w:r>
            </w:ins>
          </w:p>
        </w:tc>
        <w:tc>
          <w:tcPr>
            <w:tcW w:w="400" w:type="dxa"/>
            <w:shd w:val="clear" w:color="auto" w:fill="auto"/>
            <w:noWrap/>
            <w:vAlign w:val="bottom"/>
          </w:tcPr>
          <w:p w14:paraId="4A4F168B" w14:textId="77777777" w:rsidR="00C50A95" w:rsidRPr="00D016EC" w:rsidRDefault="00C50A95" w:rsidP="00416506">
            <w:pPr>
              <w:pStyle w:val="tabletext11"/>
              <w:jc w:val="center"/>
              <w:rPr>
                <w:ins w:id="25086" w:author="Author"/>
              </w:rPr>
            </w:pPr>
            <w:ins w:id="25087" w:author="Author">
              <w:r w:rsidRPr="00D016EC">
                <w:t>2.58</w:t>
              </w:r>
            </w:ins>
          </w:p>
        </w:tc>
        <w:tc>
          <w:tcPr>
            <w:tcW w:w="400" w:type="dxa"/>
            <w:shd w:val="clear" w:color="auto" w:fill="auto"/>
            <w:noWrap/>
            <w:vAlign w:val="bottom"/>
          </w:tcPr>
          <w:p w14:paraId="5720A537" w14:textId="77777777" w:rsidR="00C50A95" w:rsidRPr="00D016EC" w:rsidRDefault="00C50A95" w:rsidP="00416506">
            <w:pPr>
              <w:pStyle w:val="tabletext11"/>
              <w:jc w:val="center"/>
              <w:rPr>
                <w:ins w:id="25088" w:author="Author"/>
              </w:rPr>
            </w:pPr>
            <w:ins w:id="25089" w:author="Author">
              <w:r w:rsidRPr="00D016EC">
                <w:t>2.33</w:t>
              </w:r>
            </w:ins>
          </w:p>
        </w:tc>
        <w:tc>
          <w:tcPr>
            <w:tcW w:w="400" w:type="dxa"/>
            <w:shd w:val="clear" w:color="auto" w:fill="auto"/>
            <w:noWrap/>
            <w:vAlign w:val="bottom"/>
          </w:tcPr>
          <w:p w14:paraId="1A6F1D34" w14:textId="77777777" w:rsidR="00C50A95" w:rsidRPr="00D016EC" w:rsidRDefault="00C50A95" w:rsidP="00416506">
            <w:pPr>
              <w:pStyle w:val="tabletext11"/>
              <w:jc w:val="center"/>
              <w:rPr>
                <w:ins w:id="25090" w:author="Author"/>
              </w:rPr>
            </w:pPr>
            <w:ins w:id="25091" w:author="Author">
              <w:r w:rsidRPr="00D016EC">
                <w:t>2.22</w:t>
              </w:r>
            </w:ins>
          </w:p>
        </w:tc>
        <w:tc>
          <w:tcPr>
            <w:tcW w:w="400" w:type="dxa"/>
            <w:shd w:val="clear" w:color="auto" w:fill="auto"/>
            <w:noWrap/>
            <w:vAlign w:val="bottom"/>
          </w:tcPr>
          <w:p w14:paraId="33C00EC9" w14:textId="77777777" w:rsidR="00C50A95" w:rsidRPr="00D016EC" w:rsidRDefault="00C50A95" w:rsidP="00416506">
            <w:pPr>
              <w:pStyle w:val="tabletext11"/>
              <w:jc w:val="center"/>
              <w:rPr>
                <w:ins w:id="25092" w:author="Author"/>
              </w:rPr>
            </w:pPr>
            <w:ins w:id="25093" w:author="Author">
              <w:r w:rsidRPr="00D016EC">
                <w:t>2.11</w:t>
              </w:r>
            </w:ins>
          </w:p>
        </w:tc>
        <w:tc>
          <w:tcPr>
            <w:tcW w:w="400" w:type="dxa"/>
            <w:shd w:val="clear" w:color="auto" w:fill="auto"/>
            <w:noWrap/>
            <w:vAlign w:val="bottom"/>
          </w:tcPr>
          <w:p w14:paraId="6A040604" w14:textId="77777777" w:rsidR="00C50A95" w:rsidRPr="00D016EC" w:rsidRDefault="00C50A95" w:rsidP="00416506">
            <w:pPr>
              <w:pStyle w:val="tabletext11"/>
              <w:jc w:val="center"/>
              <w:rPr>
                <w:ins w:id="25094" w:author="Author"/>
              </w:rPr>
            </w:pPr>
            <w:ins w:id="25095" w:author="Author">
              <w:r w:rsidRPr="00D016EC">
                <w:t>2.00</w:t>
              </w:r>
            </w:ins>
          </w:p>
        </w:tc>
        <w:tc>
          <w:tcPr>
            <w:tcW w:w="400" w:type="dxa"/>
            <w:shd w:val="clear" w:color="auto" w:fill="auto"/>
            <w:noWrap/>
            <w:vAlign w:val="bottom"/>
          </w:tcPr>
          <w:p w14:paraId="3767AEDB" w14:textId="77777777" w:rsidR="00C50A95" w:rsidRPr="00D016EC" w:rsidRDefault="00C50A95" w:rsidP="00416506">
            <w:pPr>
              <w:pStyle w:val="tabletext11"/>
              <w:jc w:val="center"/>
              <w:rPr>
                <w:ins w:id="25096" w:author="Author"/>
              </w:rPr>
            </w:pPr>
            <w:ins w:id="25097" w:author="Author">
              <w:r w:rsidRPr="00D016EC">
                <w:t>1.90</w:t>
              </w:r>
            </w:ins>
          </w:p>
        </w:tc>
        <w:tc>
          <w:tcPr>
            <w:tcW w:w="400" w:type="dxa"/>
            <w:shd w:val="clear" w:color="auto" w:fill="auto"/>
            <w:noWrap/>
            <w:vAlign w:val="bottom"/>
          </w:tcPr>
          <w:p w14:paraId="1FABD483" w14:textId="77777777" w:rsidR="00C50A95" w:rsidRPr="00D016EC" w:rsidRDefault="00C50A95" w:rsidP="00416506">
            <w:pPr>
              <w:pStyle w:val="tabletext11"/>
              <w:jc w:val="center"/>
              <w:rPr>
                <w:ins w:id="25098" w:author="Author"/>
              </w:rPr>
            </w:pPr>
            <w:ins w:id="25099" w:author="Author">
              <w:r w:rsidRPr="00D016EC">
                <w:t>1.79</w:t>
              </w:r>
            </w:ins>
          </w:p>
        </w:tc>
        <w:tc>
          <w:tcPr>
            <w:tcW w:w="400" w:type="dxa"/>
            <w:shd w:val="clear" w:color="auto" w:fill="auto"/>
            <w:noWrap/>
            <w:vAlign w:val="bottom"/>
          </w:tcPr>
          <w:p w14:paraId="1E046DF9" w14:textId="77777777" w:rsidR="00C50A95" w:rsidRPr="00D016EC" w:rsidRDefault="00C50A95" w:rsidP="00416506">
            <w:pPr>
              <w:pStyle w:val="tabletext11"/>
              <w:jc w:val="center"/>
              <w:rPr>
                <w:ins w:id="25100" w:author="Author"/>
              </w:rPr>
            </w:pPr>
            <w:ins w:id="25101" w:author="Author">
              <w:r w:rsidRPr="00D016EC">
                <w:t>1.72</w:t>
              </w:r>
            </w:ins>
          </w:p>
        </w:tc>
        <w:tc>
          <w:tcPr>
            <w:tcW w:w="400" w:type="dxa"/>
            <w:shd w:val="clear" w:color="auto" w:fill="auto"/>
            <w:noWrap/>
            <w:vAlign w:val="bottom"/>
          </w:tcPr>
          <w:p w14:paraId="2AFBAEC4" w14:textId="77777777" w:rsidR="00C50A95" w:rsidRPr="00D016EC" w:rsidRDefault="00C50A95" w:rsidP="00416506">
            <w:pPr>
              <w:pStyle w:val="tabletext11"/>
              <w:jc w:val="center"/>
              <w:rPr>
                <w:ins w:id="25102" w:author="Author"/>
              </w:rPr>
            </w:pPr>
            <w:ins w:id="25103" w:author="Author">
              <w:r w:rsidRPr="00D016EC">
                <w:t>1.65</w:t>
              </w:r>
            </w:ins>
          </w:p>
        </w:tc>
        <w:tc>
          <w:tcPr>
            <w:tcW w:w="400" w:type="dxa"/>
            <w:shd w:val="clear" w:color="auto" w:fill="auto"/>
            <w:noWrap/>
            <w:vAlign w:val="bottom"/>
          </w:tcPr>
          <w:p w14:paraId="146C6FB8" w14:textId="77777777" w:rsidR="00C50A95" w:rsidRPr="00D016EC" w:rsidRDefault="00C50A95" w:rsidP="00416506">
            <w:pPr>
              <w:pStyle w:val="tabletext11"/>
              <w:jc w:val="center"/>
              <w:rPr>
                <w:ins w:id="25104" w:author="Author"/>
              </w:rPr>
            </w:pPr>
            <w:ins w:id="25105" w:author="Author">
              <w:r w:rsidRPr="00D016EC">
                <w:t>1.58</w:t>
              </w:r>
            </w:ins>
          </w:p>
        </w:tc>
        <w:tc>
          <w:tcPr>
            <w:tcW w:w="400" w:type="dxa"/>
            <w:shd w:val="clear" w:color="auto" w:fill="auto"/>
            <w:noWrap/>
            <w:vAlign w:val="bottom"/>
          </w:tcPr>
          <w:p w14:paraId="1F06A982" w14:textId="77777777" w:rsidR="00C50A95" w:rsidRPr="00D016EC" w:rsidRDefault="00C50A95" w:rsidP="00416506">
            <w:pPr>
              <w:pStyle w:val="tabletext11"/>
              <w:jc w:val="center"/>
              <w:rPr>
                <w:ins w:id="25106" w:author="Author"/>
              </w:rPr>
            </w:pPr>
            <w:ins w:id="25107" w:author="Author">
              <w:r w:rsidRPr="00D016EC">
                <w:t>1.52</w:t>
              </w:r>
            </w:ins>
          </w:p>
        </w:tc>
        <w:tc>
          <w:tcPr>
            <w:tcW w:w="400" w:type="dxa"/>
            <w:shd w:val="clear" w:color="auto" w:fill="auto"/>
            <w:noWrap/>
            <w:vAlign w:val="bottom"/>
          </w:tcPr>
          <w:p w14:paraId="5DA19486" w14:textId="77777777" w:rsidR="00C50A95" w:rsidRPr="00D016EC" w:rsidRDefault="00C50A95" w:rsidP="00416506">
            <w:pPr>
              <w:pStyle w:val="tabletext11"/>
              <w:jc w:val="center"/>
              <w:rPr>
                <w:ins w:id="25108" w:author="Author"/>
              </w:rPr>
            </w:pPr>
            <w:ins w:id="25109" w:author="Author">
              <w:r w:rsidRPr="00D016EC">
                <w:t>1.46</w:t>
              </w:r>
            </w:ins>
          </w:p>
        </w:tc>
        <w:tc>
          <w:tcPr>
            <w:tcW w:w="400" w:type="dxa"/>
            <w:shd w:val="clear" w:color="auto" w:fill="auto"/>
            <w:noWrap/>
            <w:vAlign w:val="bottom"/>
          </w:tcPr>
          <w:p w14:paraId="1ACBD0A4" w14:textId="77777777" w:rsidR="00C50A95" w:rsidRPr="00D016EC" w:rsidRDefault="00C50A95" w:rsidP="00416506">
            <w:pPr>
              <w:pStyle w:val="tabletext11"/>
              <w:jc w:val="center"/>
              <w:rPr>
                <w:ins w:id="25110" w:author="Author"/>
              </w:rPr>
            </w:pPr>
            <w:ins w:id="25111" w:author="Author">
              <w:r w:rsidRPr="00D016EC">
                <w:t>1.40</w:t>
              </w:r>
            </w:ins>
          </w:p>
        </w:tc>
        <w:tc>
          <w:tcPr>
            <w:tcW w:w="400" w:type="dxa"/>
            <w:shd w:val="clear" w:color="auto" w:fill="auto"/>
            <w:noWrap/>
            <w:vAlign w:val="bottom"/>
          </w:tcPr>
          <w:p w14:paraId="180FF601" w14:textId="77777777" w:rsidR="00C50A95" w:rsidRPr="00D016EC" w:rsidRDefault="00C50A95" w:rsidP="00416506">
            <w:pPr>
              <w:pStyle w:val="tabletext11"/>
              <w:jc w:val="center"/>
              <w:rPr>
                <w:ins w:id="25112" w:author="Author"/>
              </w:rPr>
            </w:pPr>
            <w:ins w:id="25113" w:author="Author">
              <w:r w:rsidRPr="00D016EC">
                <w:t>1.34</w:t>
              </w:r>
            </w:ins>
          </w:p>
        </w:tc>
        <w:tc>
          <w:tcPr>
            <w:tcW w:w="400" w:type="dxa"/>
            <w:shd w:val="clear" w:color="auto" w:fill="auto"/>
            <w:noWrap/>
            <w:vAlign w:val="bottom"/>
          </w:tcPr>
          <w:p w14:paraId="375D3059" w14:textId="77777777" w:rsidR="00C50A95" w:rsidRPr="00D016EC" w:rsidRDefault="00C50A95" w:rsidP="00416506">
            <w:pPr>
              <w:pStyle w:val="tabletext11"/>
              <w:jc w:val="center"/>
              <w:rPr>
                <w:ins w:id="25114" w:author="Author"/>
              </w:rPr>
            </w:pPr>
            <w:ins w:id="25115" w:author="Author">
              <w:r w:rsidRPr="00D016EC">
                <w:t>1.29</w:t>
              </w:r>
            </w:ins>
          </w:p>
        </w:tc>
        <w:tc>
          <w:tcPr>
            <w:tcW w:w="400" w:type="dxa"/>
            <w:shd w:val="clear" w:color="auto" w:fill="auto"/>
            <w:noWrap/>
            <w:vAlign w:val="bottom"/>
          </w:tcPr>
          <w:p w14:paraId="0D1491B7" w14:textId="77777777" w:rsidR="00C50A95" w:rsidRPr="00D016EC" w:rsidRDefault="00C50A95" w:rsidP="00416506">
            <w:pPr>
              <w:pStyle w:val="tabletext11"/>
              <w:jc w:val="center"/>
              <w:rPr>
                <w:ins w:id="25116" w:author="Author"/>
              </w:rPr>
            </w:pPr>
            <w:ins w:id="25117" w:author="Author">
              <w:r w:rsidRPr="00D016EC">
                <w:t>1.24</w:t>
              </w:r>
            </w:ins>
          </w:p>
        </w:tc>
        <w:tc>
          <w:tcPr>
            <w:tcW w:w="400" w:type="dxa"/>
            <w:shd w:val="clear" w:color="auto" w:fill="auto"/>
            <w:noWrap/>
            <w:vAlign w:val="bottom"/>
          </w:tcPr>
          <w:p w14:paraId="6926C29D" w14:textId="77777777" w:rsidR="00C50A95" w:rsidRPr="00D016EC" w:rsidRDefault="00C50A95" w:rsidP="00416506">
            <w:pPr>
              <w:pStyle w:val="tabletext11"/>
              <w:jc w:val="center"/>
              <w:rPr>
                <w:ins w:id="25118" w:author="Author"/>
              </w:rPr>
            </w:pPr>
            <w:ins w:id="25119" w:author="Author">
              <w:r w:rsidRPr="00D016EC">
                <w:t>1.19</w:t>
              </w:r>
            </w:ins>
          </w:p>
        </w:tc>
        <w:tc>
          <w:tcPr>
            <w:tcW w:w="400" w:type="dxa"/>
            <w:shd w:val="clear" w:color="auto" w:fill="auto"/>
            <w:noWrap/>
            <w:vAlign w:val="bottom"/>
          </w:tcPr>
          <w:p w14:paraId="0F04F687" w14:textId="77777777" w:rsidR="00C50A95" w:rsidRPr="00D016EC" w:rsidRDefault="00C50A95" w:rsidP="00416506">
            <w:pPr>
              <w:pStyle w:val="tabletext11"/>
              <w:jc w:val="center"/>
              <w:rPr>
                <w:ins w:id="25120" w:author="Author"/>
              </w:rPr>
            </w:pPr>
            <w:ins w:id="25121" w:author="Author">
              <w:r w:rsidRPr="00D016EC">
                <w:t>1.14</w:t>
              </w:r>
            </w:ins>
          </w:p>
        </w:tc>
        <w:tc>
          <w:tcPr>
            <w:tcW w:w="440" w:type="dxa"/>
            <w:shd w:val="clear" w:color="auto" w:fill="auto"/>
            <w:noWrap/>
            <w:vAlign w:val="bottom"/>
          </w:tcPr>
          <w:p w14:paraId="4C724553" w14:textId="77777777" w:rsidR="00C50A95" w:rsidRPr="00D016EC" w:rsidRDefault="00C50A95" w:rsidP="00416506">
            <w:pPr>
              <w:pStyle w:val="tabletext11"/>
              <w:jc w:val="center"/>
              <w:rPr>
                <w:ins w:id="25122" w:author="Author"/>
              </w:rPr>
            </w:pPr>
            <w:ins w:id="25123" w:author="Author">
              <w:r w:rsidRPr="00D016EC">
                <w:t>1.10</w:t>
              </w:r>
            </w:ins>
          </w:p>
        </w:tc>
        <w:tc>
          <w:tcPr>
            <w:tcW w:w="400" w:type="dxa"/>
            <w:shd w:val="clear" w:color="auto" w:fill="auto"/>
            <w:noWrap/>
            <w:vAlign w:val="bottom"/>
          </w:tcPr>
          <w:p w14:paraId="56DA6867" w14:textId="77777777" w:rsidR="00C50A95" w:rsidRPr="00D016EC" w:rsidRDefault="00C50A95" w:rsidP="00416506">
            <w:pPr>
              <w:pStyle w:val="tabletext11"/>
              <w:jc w:val="center"/>
              <w:rPr>
                <w:ins w:id="25124" w:author="Author"/>
              </w:rPr>
            </w:pPr>
            <w:ins w:id="25125" w:author="Author">
              <w:r w:rsidRPr="00D016EC">
                <w:t>1.05</w:t>
              </w:r>
            </w:ins>
          </w:p>
        </w:tc>
        <w:tc>
          <w:tcPr>
            <w:tcW w:w="400" w:type="dxa"/>
            <w:shd w:val="clear" w:color="auto" w:fill="auto"/>
            <w:noWrap/>
            <w:vAlign w:val="bottom"/>
          </w:tcPr>
          <w:p w14:paraId="13E41CCD" w14:textId="77777777" w:rsidR="00C50A95" w:rsidRPr="00D016EC" w:rsidRDefault="00C50A95" w:rsidP="00416506">
            <w:pPr>
              <w:pStyle w:val="tabletext11"/>
              <w:jc w:val="center"/>
              <w:rPr>
                <w:ins w:id="25126" w:author="Author"/>
              </w:rPr>
            </w:pPr>
            <w:ins w:id="25127" w:author="Author">
              <w:r w:rsidRPr="00D016EC">
                <w:t>1.01</w:t>
              </w:r>
            </w:ins>
          </w:p>
        </w:tc>
        <w:tc>
          <w:tcPr>
            <w:tcW w:w="400" w:type="dxa"/>
            <w:shd w:val="clear" w:color="auto" w:fill="auto"/>
            <w:noWrap/>
            <w:vAlign w:val="bottom"/>
          </w:tcPr>
          <w:p w14:paraId="31318EBC" w14:textId="77777777" w:rsidR="00C50A95" w:rsidRPr="00D016EC" w:rsidRDefault="00C50A95" w:rsidP="00416506">
            <w:pPr>
              <w:pStyle w:val="tabletext11"/>
              <w:jc w:val="center"/>
              <w:rPr>
                <w:ins w:id="25128" w:author="Author"/>
              </w:rPr>
            </w:pPr>
            <w:ins w:id="25129" w:author="Author">
              <w:r w:rsidRPr="00D016EC">
                <w:t>0.97</w:t>
              </w:r>
            </w:ins>
          </w:p>
        </w:tc>
        <w:tc>
          <w:tcPr>
            <w:tcW w:w="400" w:type="dxa"/>
            <w:shd w:val="clear" w:color="auto" w:fill="auto"/>
            <w:noWrap/>
            <w:vAlign w:val="bottom"/>
          </w:tcPr>
          <w:p w14:paraId="553D86DB" w14:textId="77777777" w:rsidR="00C50A95" w:rsidRPr="00D016EC" w:rsidRDefault="00C50A95" w:rsidP="00416506">
            <w:pPr>
              <w:pStyle w:val="tabletext11"/>
              <w:jc w:val="center"/>
              <w:rPr>
                <w:ins w:id="25130" w:author="Author"/>
              </w:rPr>
            </w:pPr>
            <w:ins w:id="25131" w:author="Author">
              <w:r w:rsidRPr="00D016EC">
                <w:t>0.93</w:t>
              </w:r>
            </w:ins>
          </w:p>
        </w:tc>
        <w:tc>
          <w:tcPr>
            <w:tcW w:w="460" w:type="dxa"/>
            <w:shd w:val="clear" w:color="auto" w:fill="auto"/>
            <w:noWrap/>
            <w:vAlign w:val="bottom"/>
          </w:tcPr>
          <w:p w14:paraId="346B611E" w14:textId="77777777" w:rsidR="00C50A95" w:rsidRPr="00D016EC" w:rsidRDefault="00C50A95" w:rsidP="00416506">
            <w:pPr>
              <w:pStyle w:val="tabletext11"/>
              <w:jc w:val="center"/>
              <w:rPr>
                <w:ins w:id="25132" w:author="Author"/>
              </w:rPr>
            </w:pPr>
            <w:ins w:id="25133" w:author="Author">
              <w:r w:rsidRPr="00D016EC">
                <w:t>0.89</w:t>
              </w:r>
            </w:ins>
          </w:p>
        </w:tc>
      </w:tr>
      <w:tr w:rsidR="00C50A95" w:rsidRPr="00D016EC" w14:paraId="3F78B62A" w14:textId="77777777" w:rsidTr="00416506">
        <w:trPr>
          <w:trHeight w:val="190"/>
          <w:ins w:id="25134" w:author="Author"/>
        </w:trPr>
        <w:tc>
          <w:tcPr>
            <w:tcW w:w="200" w:type="dxa"/>
            <w:tcBorders>
              <w:right w:val="nil"/>
            </w:tcBorders>
            <w:shd w:val="clear" w:color="auto" w:fill="auto"/>
            <w:vAlign w:val="bottom"/>
          </w:tcPr>
          <w:p w14:paraId="4E8CA6B3" w14:textId="77777777" w:rsidR="00C50A95" w:rsidRPr="00D016EC" w:rsidRDefault="00C50A95" w:rsidP="00416506">
            <w:pPr>
              <w:pStyle w:val="tabletext11"/>
              <w:jc w:val="right"/>
              <w:rPr>
                <w:ins w:id="25135" w:author="Author"/>
              </w:rPr>
            </w:pPr>
          </w:p>
        </w:tc>
        <w:tc>
          <w:tcPr>
            <w:tcW w:w="1580" w:type="dxa"/>
            <w:tcBorders>
              <w:left w:val="nil"/>
            </w:tcBorders>
            <w:shd w:val="clear" w:color="auto" w:fill="auto"/>
            <w:vAlign w:val="bottom"/>
          </w:tcPr>
          <w:p w14:paraId="04E3EF7B" w14:textId="77777777" w:rsidR="00C50A95" w:rsidRPr="00D016EC" w:rsidRDefault="00C50A95" w:rsidP="00416506">
            <w:pPr>
              <w:pStyle w:val="tabletext11"/>
              <w:tabs>
                <w:tab w:val="decimal" w:pos="640"/>
              </w:tabs>
              <w:rPr>
                <w:ins w:id="25136" w:author="Author"/>
              </w:rPr>
            </w:pPr>
            <w:ins w:id="25137" w:author="Author">
              <w:r w:rsidRPr="00D016EC">
                <w:t>350,000 to 399,999</w:t>
              </w:r>
            </w:ins>
          </w:p>
        </w:tc>
        <w:tc>
          <w:tcPr>
            <w:tcW w:w="680" w:type="dxa"/>
            <w:shd w:val="clear" w:color="auto" w:fill="auto"/>
            <w:noWrap/>
            <w:vAlign w:val="bottom"/>
          </w:tcPr>
          <w:p w14:paraId="3766FBFB" w14:textId="77777777" w:rsidR="00C50A95" w:rsidRPr="00D016EC" w:rsidRDefault="00C50A95" w:rsidP="00416506">
            <w:pPr>
              <w:pStyle w:val="tabletext11"/>
              <w:jc w:val="center"/>
              <w:rPr>
                <w:ins w:id="25138" w:author="Author"/>
              </w:rPr>
            </w:pPr>
            <w:ins w:id="25139" w:author="Author">
              <w:r w:rsidRPr="00D016EC">
                <w:t>3.00</w:t>
              </w:r>
            </w:ins>
          </w:p>
        </w:tc>
        <w:tc>
          <w:tcPr>
            <w:tcW w:w="900" w:type="dxa"/>
            <w:shd w:val="clear" w:color="auto" w:fill="auto"/>
            <w:noWrap/>
            <w:vAlign w:val="bottom"/>
          </w:tcPr>
          <w:p w14:paraId="04DD8BCD" w14:textId="77777777" w:rsidR="00C50A95" w:rsidRPr="00D016EC" w:rsidRDefault="00C50A95" w:rsidP="00416506">
            <w:pPr>
              <w:pStyle w:val="tabletext11"/>
              <w:jc w:val="center"/>
              <w:rPr>
                <w:ins w:id="25140" w:author="Author"/>
              </w:rPr>
            </w:pPr>
            <w:ins w:id="25141" w:author="Author">
              <w:r w:rsidRPr="00D016EC">
                <w:t>3.00</w:t>
              </w:r>
            </w:ins>
          </w:p>
        </w:tc>
        <w:tc>
          <w:tcPr>
            <w:tcW w:w="400" w:type="dxa"/>
            <w:shd w:val="clear" w:color="auto" w:fill="auto"/>
            <w:noWrap/>
            <w:vAlign w:val="bottom"/>
          </w:tcPr>
          <w:p w14:paraId="4248F31E" w14:textId="77777777" w:rsidR="00C50A95" w:rsidRPr="00D016EC" w:rsidRDefault="00C50A95" w:rsidP="00416506">
            <w:pPr>
              <w:pStyle w:val="tabletext11"/>
              <w:jc w:val="center"/>
              <w:rPr>
                <w:ins w:id="25142" w:author="Author"/>
              </w:rPr>
            </w:pPr>
            <w:ins w:id="25143" w:author="Author">
              <w:r w:rsidRPr="00D016EC">
                <w:t>3.00</w:t>
              </w:r>
            </w:ins>
          </w:p>
        </w:tc>
        <w:tc>
          <w:tcPr>
            <w:tcW w:w="400" w:type="dxa"/>
            <w:shd w:val="clear" w:color="auto" w:fill="auto"/>
            <w:noWrap/>
            <w:vAlign w:val="bottom"/>
          </w:tcPr>
          <w:p w14:paraId="03A38FDB" w14:textId="77777777" w:rsidR="00C50A95" w:rsidRPr="00D016EC" w:rsidRDefault="00C50A95" w:rsidP="00416506">
            <w:pPr>
              <w:pStyle w:val="tabletext11"/>
              <w:jc w:val="center"/>
              <w:rPr>
                <w:ins w:id="25144" w:author="Author"/>
              </w:rPr>
            </w:pPr>
            <w:ins w:id="25145" w:author="Author">
              <w:r w:rsidRPr="00D016EC">
                <w:t>2.87</w:t>
              </w:r>
            </w:ins>
          </w:p>
        </w:tc>
        <w:tc>
          <w:tcPr>
            <w:tcW w:w="400" w:type="dxa"/>
            <w:shd w:val="clear" w:color="auto" w:fill="auto"/>
            <w:noWrap/>
            <w:vAlign w:val="bottom"/>
          </w:tcPr>
          <w:p w14:paraId="34D282C0" w14:textId="77777777" w:rsidR="00C50A95" w:rsidRPr="00D016EC" w:rsidRDefault="00C50A95" w:rsidP="00416506">
            <w:pPr>
              <w:pStyle w:val="tabletext11"/>
              <w:jc w:val="center"/>
              <w:rPr>
                <w:ins w:id="25146" w:author="Author"/>
              </w:rPr>
            </w:pPr>
            <w:ins w:id="25147" w:author="Author">
              <w:r w:rsidRPr="00D016EC">
                <w:t>2.73</w:t>
              </w:r>
            </w:ins>
          </w:p>
        </w:tc>
        <w:tc>
          <w:tcPr>
            <w:tcW w:w="400" w:type="dxa"/>
            <w:shd w:val="clear" w:color="auto" w:fill="auto"/>
            <w:noWrap/>
            <w:vAlign w:val="bottom"/>
          </w:tcPr>
          <w:p w14:paraId="0AEED074" w14:textId="77777777" w:rsidR="00C50A95" w:rsidRPr="00D016EC" w:rsidRDefault="00C50A95" w:rsidP="00416506">
            <w:pPr>
              <w:pStyle w:val="tabletext11"/>
              <w:jc w:val="center"/>
              <w:rPr>
                <w:ins w:id="25148" w:author="Author"/>
              </w:rPr>
            </w:pPr>
            <w:ins w:id="25149" w:author="Author">
              <w:r w:rsidRPr="00D016EC">
                <w:t>2.46</w:t>
              </w:r>
            </w:ins>
          </w:p>
        </w:tc>
        <w:tc>
          <w:tcPr>
            <w:tcW w:w="400" w:type="dxa"/>
            <w:shd w:val="clear" w:color="auto" w:fill="auto"/>
            <w:noWrap/>
            <w:vAlign w:val="bottom"/>
          </w:tcPr>
          <w:p w14:paraId="06BF974F" w14:textId="77777777" w:rsidR="00C50A95" w:rsidRPr="00D016EC" w:rsidRDefault="00C50A95" w:rsidP="00416506">
            <w:pPr>
              <w:pStyle w:val="tabletext11"/>
              <w:jc w:val="center"/>
              <w:rPr>
                <w:ins w:id="25150" w:author="Author"/>
              </w:rPr>
            </w:pPr>
            <w:ins w:id="25151" w:author="Author">
              <w:r w:rsidRPr="00D016EC">
                <w:t>2.35</w:t>
              </w:r>
            </w:ins>
          </w:p>
        </w:tc>
        <w:tc>
          <w:tcPr>
            <w:tcW w:w="400" w:type="dxa"/>
            <w:shd w:val="clear" w:color="auto" w:fill="auto"/>
            <w:noWrap/>
            <w:vAlign w:val="bottom"/>
          </w:tcPr>
          <w:p w14:paraId="7F1C68C5" w14:textId="77777777" w:rsidR="00C50A95" w:rsidRPr="00D016EC" w:rsidRDefault="00C50A95" w:rsidP="00416506">
            <w:pPr>
              <w:pStyle w:val="tabletext11"/>
              <w:jc w:val="center"/>
              <w:rPr>
                <w:ins w:id="25152" w:author="Author"/>
              </w:rPr>
            </w:pPr>
            <w:ins w:id="25153" w:author="Author">
              <w:r w:rsidRPr="00D016EC">
                <w:t>2.23</w:t>
              </w:r>
            </w:ins>
          </w:p>
        </w:tc>
        <w:tc>
          <w:tcPr>
            <w:tcW w:w="400" w:type="dxa"/>
            <w:shd w:val="clear" w:color="auto" w:fill="auto"/>
            <w:noWrap/>
            <w:vAlign w:val="bottom"/>
          </w:tcPr>
          <w:p w14:paraId="7FEC3ACF" w14:textId="77777777" w:rsidR="00C50A95" w:rsidRPr="00D016EC" w:rsidRDefault="00C50A95" w:rsidP="00416506">
            <w:pPr>
              <w:pStyle w:val="tabletext11"/>
              <w:jc w:val="center"/>
              <w:rPr>
                <w:ins w:id="25154" w:author="Author"/>
              </w:rPr>
            </w:pPr>
            <w:ins w:id="25155" w:author="Author">
              <w:r w:rsidRPr="00D016EC">
                <w:t>2.12</w:t>
              </w:r>
            </w:ins>
          </w:p>
        </w:tc>
        <w:tc>
          <w:tcPr>
            <w:tcW w:w="400" w:type="dxa"/>
            <w:shd w:val="clear" w:color="auto" w:fill="auto"/>
            <w:noWrap/>
            <w:vAlign w:val="bottom"/>
          </w:tcPr>
          <w:p w14:paraId="2499111C" w14:textId="77777777" w:rsidR="00C50A95" w:rsidRPr="00D016EC" w:rsidRDefault="00C50A95" w:rsidP="00416506">
            <w:pPr>
              <w:pStyle w:val="tabletext11"/>
              <w:jc w:val="center"/>
              <w:rPr>
                <w:ins w:id="25156" w:author="Author"/>
              </w:rPr>
            </w:pPr>
            <w:ins w:id="25157" w:author="Author">
              <w:r w:rsidRPr="00D016EC">
                <w:t>2.01</w:t>
              </w:r>
            </w:ins>
          </w:p>
        </w:tc>
        <w:tc>
          <w:tcPr>
            <w:tcW w:w="400" w:type="dxa"/>
            <w:shd w:val="clear" w:color="auto" w:fill="auto"/>
            <w:noWrap/>
            <w:vAlign w:val="bottom"/>
          </w:tcPr>
          <w:p w14:paraId="1F322708" w14:textId="77777777" w:rsidR="00C50A95" w:rsidRPr="00D016EC" w:rsidRDefault="00C50A95" w:rsidP="00416506">
            <w:pPr>
              <w:pStyle w:val="tabletext11"/>
              <w:jc w:val="center"/>
              <w:rPr>
                <w:ins w:id="25158" w:author="Author"/>
              </w:rPr>
            </w:pPr>
            <w:ins w:id="25159" w:author="Author">
              <w:r w:rsidRPr="00D016EC">
                <w:t>1.89</w:t>
              </w:r>
            </w:ins>
          </w:p>
        </w:tc>
        <w:tc>
          <w:tcPr>
            <w:tcW w:w="400" w:type="dxa"/>
            <w:shd w:val="clear" w:color="auto" w:fill="auto"/>
            <w:noWrap/>
            <w:vAlign w:val="bottom"/>
          </w:tcPr>
          <w:p w14:paraId="621018CC" w14:textId="77777777" w:rsidR="00C50A95" w:rsidRPr="00D016EC" w:rsidRDefault="00C50A95" w:rsidP="00416506">
            <w:pPr>
              <w:pStyle w:val="tabletext11"/>
              <w:jc w:val="center"/>
              <w:rPr>
                <w:ins w:id="25160" w:author="Author"/>
              </w:rPr>
            </w:pPr>
            <w:ins w:id="25161" w:author="Author">
              <w:r w:rsidRPr="00D016EC">
                <w:t>1.82</w:t>
              </w:r>
            </w:ins>
          </w:p>
        </w:tc>
        <w:tc>
          <w:tcPr>
            <w:tcW w:w="400" w:type="dxa"/>
            <w:shd w:val="clear" w:color="auto" w:fill="auto"/>
            <w:noWrap/>
            <w:vAlign w:val="bottom"/>
          </w:tcPr>
          <w:p w14:paraId="1E944179" w14:textId="77777777" w:rsidR="00C50A95" w:rsidRPr="00D016EC" w:rsidRDefault="00C50A95" w:rsidP="00416506">
            <w:pPr>
              <w:pStyle w:val="tabletext11"/>
              <w:jc w:val="center"/>
              <w:rPr>
                <w:ins w:id="25162" w:author="Author"/>
              </w:rPr>
            </w:pPr>
            <w:ins w:id="25163" w:author="Author">
              <w:r w:rsidRPr="00D016EC">
                <w:t>1.74</w:t>
              </w:r>
            </w:ins>
          </w:p>
        </w:tc>
        <w:tc>
          <w:tcPr>
            <w:tcW w:w="400" w:type="dxa"/>
            <w:shd w:val="clear" w:color="auto" w:fill="auto"/>
            <w:noWrap/>
            <w:vAlign w:val="bottom"/>
          </w:tcPr>
          <w:p w14:paraId="38A07FFF" w14:textId="77777777" w:rsidR="00C50A95" w:rsidRPr="00D016EC" w:rsidRDefault="00C50A95" w:rsidP="00416506">
            <w:pPr>
              <w:pStyle w:val="tabletext11"/>
              <w:jc w:val="center"/>
              <w:rPr>
                <w:ins w:id="25164" w:author="Author"/>
              </w:rPr>
            </w:pPr>
            <w:ins w:id="25165" w:author="Author">
              <w:r w:rsidRPr="00D016EC">
                <w:t>1.67</w:t>
              </w:r>
            </w:ins>
          </w:p>
        </w:tc>
        <w:tc>
          <w:tcPr>
            <w:tcW w:w="400" w:type="dxa"/>
            <w:shd w:val="clear" w:color="auto" w:fill="auto"/>
            <w:noWrap/>
            <w:vAlign w:val="bottom"/>
          </w:tcPr>
          <w:p w14:paraId="005B2698" w14:textId="77777777" w:rsidR="00C50A95" w:rsidRPr="00D016EC" w:rsidRDefault="00C50A95" w:rsidP="00416506">
            <w:pPr>
              <w:pStyle w:val="tabletext11"/>
              <w:jc w:val="center"/>
              <w:rPr>
                <w:ins w:id="25166" w:author="Author"/>
              </w:rPr>
            </w:pPr>
            <w:ins w:id="25167" w:author="Author">
              <w:r w:rsidRPr="00D016EC">
                <w:t>1.61</w:t>
              </w:r>
            </w:ins>
          </w:p>
        </w:tc>
        <w:tc>
          <w:tcPr>
            <w:tcW w:w="400" w:type="dxa"/>
            <w:shd w:val="clear" w:color="auto" w:fill="auto"/>
            <w:noWrap/>
            <w:vAlign w:val="bottom"/>
          </w:tcPr>
          <w:p w14:paraId="43E4373C" w14:textId="77777777" w:rsidR="00C50A95" w:rsidRPr="00D016EC" w:rsidRDefault="00C50A95" w:rsidP="00416506">
            <w:pPr>
              <w:pStyle w:val="tabletext11"/>
              <w:jc w:val="center"/>
              <w:rPr>
                <w:ins w:id="25168" w:author="Author"/>
              </w:rPr>
            </w:pPr>
            <w:ins w:id="25169" w:author="Author">
              <w:r w:rsidRPr="00D016EC">
                <w:t>1.54</w:t>
              </w:r>
            </w:ins>
          </w:p>
        </w:tc>
        <w:tc>
          <w:tcPr>
            <w:tcW w:w="400" w:type="dxa"/>
            <w:shd w:val="clear" w:color="auto" w:fill="auto"/>
            <w:noWrap/>
            <w:vAlign w:val="bottom"/>
          </w:tcPr>
          <w:p w14:paraId="2527E479" w14:textId="77777777" w:rsidR="00C50A95" w:rsidRPr="00D016EC" w:rsidRDefault="00C50A95" w:rsidP="00416506">
            <w:pPr>
              <w:pStyle w:val="tabletext11"/>
              <w:jc w:val="center"/>
              <w:rPr>
                <w:ins w:id="25170" w:author="Author"/>
              </w:rPr>
            </w:pPr>
            <w:ins w:id="25171" w:author="Author">
              <w:r w:rsidRPr="00D016EC">
                <w:t>1.48</w:t>
              </w:r>
            </w:ins>
          </w:p>
        </w:tc>
        <w:tc>
          <w:tcPr>
            <w:tcW w:w="400" w:type="dxa"/>
            <w:shd w:val="clear" w:color="auto" w:fill="auto"/>
            <w:noWrap/>
            <w:vAlign w:val="bottom"/>
          </w:tcPr>
          <w:p w14:paraId="0674B87F" w14:textId="77777777" w:rsidR="00C50A95" w:rsidRPr="00D016EC" w:rsidRDefault="00C50A95" w:rsidP="00416506">
            <w:pPr>
              <w:pStyle w:val="tabletext11"/>
              <w:jc w:val="center"/>
              <w:rPr>
                <w:ins w:id="25172" w:author="Author"/>
              </w:rPr>
            </w:pPr>
            <w:ins w:id="25173" w:author="Author">
              <w:r w:rsidRPr="00D016EC">
                <w:t>1.42</w:t>
              </w:r>
            </w:ins>
          </w:p>
        </w:tc>
        <w:tc>
          <w:tcPr>
            <w:tcW w:w="400" w:type="dxa"/>
            <w:shd w:val="clear" w:color="auto" w:fill="auto"/>
            <w:noWrap/>
            <w:vAlign w:val="bottom"/>
          </w:tcPr>
          <w:p w14:paraId="46D69F00" w14:textId="77777777" w:rsidR="00C50A95" w:rsidRPr="00D016EC" w:rsidRDefault="00C50A95" w:rsidP="00416506">
            <w:pPr>
              <w:pStyle w:val="tabletext11"/>
              <w:jc w:val="center"/>
              <w:rPr>
                <w:ins w:id="25174" w:author="Author"/>
              </w:rPr>
            </w:pPr>
            <w:ins w:id="25175" w:author="Author">
              <w:r w:rsidRPr="00D016EC">
                <w:t>1.36</w:t>
              </w:r>
            </w:ins>
          </w:p>
        </w:tc>
        <w:tc>
          <w:tcPr>
            <w:tcW w:w="400" w:type="dxa"/>
            <w:shd w:val="clear" w:color="auto" w:fill="auto"/>
            <w:noWrap/>
            <w:vAlign w:val="bottom"/>
          </w:tcPr>
          <w:p w14:paraId="329EAC0D" w14:textId="77777777" w:rsidR="00C50A95" w:rsidRPr="00D016EC" w:rsidRDefault="00C50A95" w:rsidP="00416506">
            <w:pPr>
              <w:pStyle w:val="tabletext11"/>
              <w:jc w:val="center"/>
              <w:rPr>
                <w:ins w:id="25176" w:author="Author"/>
              </w:rPr>
            </w:pPr>
            <w:ins w:id="25177" w:author="Author">
              <w:r w:rsidRPr="00D016EC">
                <w:t>1.31</w:t>
              </w:r>
            </w:ins>
          </w:p>
        </w:tc>
        <w:tc>
          <w:tcPr>
            <w:tcW w:w="400" w:type="dxa"/>
            <w:shd w:val="clear" w:color="auto" w:fill="auto"/>
            <w:noWrap/>
            <w:vAlign w:val="bottom"/>
          </w:tcPr>
          <w:p w14:paraId="0C3B3B87" w14:textId="77777777" w:rsidR="00C50A95" w:rsidRPr="00D016EC" w:rsidRDefault="00C50A95" w:rsidP="00416506">
            <w:pPr>
              <w:pStyle w:val="tabletext11"/>
              <w:jc w:val="center"/>
              <w:rPr>
                <w:ins w:id="25178" w:author="Author"/>
              </w:rPr>
            </w:pPr>
            <w:ins w:id="25179" w:author="Author">
              <w:r w:rsidRPr="00D016EC">
                <w:t>1.26</w:t>
              </w:r>
            </w:ins>
          </w:p>
        </w:tc>
        <w:tc>
          <w:tcPr>
            <w:tcW w:w="400" w:type="dxa"/>
            <w:shd w:val="clear" w:color="auto" w:fill="auto"/>
            <w:noWrap/>
            <w:vAlign w:val="bottom"/>
          </w:tcPr>
          <w:p w14:paraId="5767647C" w14:textId="77777777" w:rsidR="00C50A95" w:rsidRPr="00D016EC" w:rsidRDefault="00C50A95" w:rsidP="00416506">
            <w:pPr>
              <w:pStyle w:val="tabletext11"/>
              <w:jc w:val="center"/>
              <w:rPr>
                <w:ins w:id="25180" w:author="Author"/>
              </w:rPr>
            </w:pPr>
            <w:ins w:id="25181" w:author="Author">
              <w:r w:rsidRPr="00D016EC">
                <w:t>1.21</w:t>
              </w:r>
            </w:ins>
          </w:p>
        </w:tc>
        <w:tc>
          <w:tcPr>
            <w:tcW w:w="440" w:type="dxa"/>
            <w:shd w:val="clear" w:color="auto" w:fill="auto"/>
            <w:noWrap/>
            <w:vAlign w:val="bottom"/>
          </w:tcPr>
          <w:p w14:paraId="3486DCF6" w14:textId="77777777" w:rsidR="00C50A95" w:rsidRPr="00D016EC" w:rsidRDefault="00C50A95" w:rsidP="00416506">
            <w:pPr>
              <w:pStyle w:val="tabletext11"/>
              <w:jc w:val="center"/>
              <w:rPr>
                <w:ins w:id="25182" w:author="Author"/>
              </w:rPr>
            </w:pPr>
            <w:ins w:id="25183" w:author="Author">
              <w:r w:rsidRPr="00D016EC">
                <w:t>1.16</w:t>
              </w:r>
            </w:ins>
          </w:p>
        </w:tc>
        <w:tc>
          <w:tcPr>
            <w:tcW w:w="400" w:type="dxa"/>
            <w:shd w:val="clear" w:color="auto" w:fill="auto"/>
            <w:noWrap/>
            <w:vAlign w:val="bottom"/>
          </w:tcPr>
          <w:p w14:paraId="34D7A322" w14:textId="77777777" w:rsidR="00C50A95" w:rsidRPr="00D016EC" w:rsidRDefault="00C50A95" w:rsidP="00416506">
            <w:pPr>
              <w:pStyle w:val="tabletext11"/>
              <w:jc w:val="center"/>
              <w:rPr>
                <w:ins w:id="25184" w:author="Author"/>
              </w:rPr>
            </w:pPr>
            <w:ins w:id="25185" w:author="Author">
              <w:r w:rsidRPr="00D016EC">
                <w:t>1.11</w:t>
              </w:r>
            </w:ins>
          </w:p>
        </w:tc>
        <w:tc>
          <w:tcPr>
            <w:tcW w:w="400" w:type="dxa"/>
            <w:shd w:val="clear" w:color="auto" w:fill="auto"/>
            <w:noWrap/>
            <w:vAlign w:val="bottom"/>
          </w:tcPr>
          <w:p w14:paraId="4F9A1A0E" w14:textId="77777777" w:rsidR="00C50A95" w:rsidRPr="00D016EC" w:rsidRDefault="00C50A95" w:rsidP="00416506">
            <w:pPr>
              <w:pStyle w:val="tabletext11"/>
              <w:jc w:val="center"/>
              <w:rPr>
                <w:ins w:id="25186" w:author="Author"/>
              </w:rPr>
            </w:pPr>
            <w:ins w:id="25187" w:author="Author">
              <w:r w:rsidRPr="00D016EC">
                <w:t>1.07</w:t>
              </w:r>
            </w:ins>
          </w:p>
        </w:tc>
        <w:tc>
          <w:tcPr>
            <w:tcW w:w="400" w:type="dxa"/>
            <w:shd w:val="clear" w:color="auto" w:fill="auto"/>
            <w:noWrap/>
            <w:vAlign w:val="bottom"/>
          </w:tcPr>
          <w:p w14:paraId="65E66898" w14:textId="77777777" w:rsidR="00C50A95" w:rsidRPr="00D016EC" w:rsidRDefault="00C50A95" w:rsidP="00416506">
            <w:pPr>
              <w:pStyle w:val="tabletext11"/>
              <w:jc w:val="center"/>
              <w:rPr>
                <w:ins w:id="25188" w:author="Author"/>
              </w:rPr>
            </w:pPr>
            <w:ins w:id="25189" w:author="Author">
              <w:r w:rsidRPr="00D016EC">
                <w:t>1.03</w:t>
              </w:r>
            </w:ins>
          </w:p>
        </w:tc>
        <w:tc>
          <w:tcPr>
            <w:tcW w:w="400" w:type="dxa"/>
            <w:shd w:val="clear" w:color="auto" w:fill="auto"/>
            <w:noWrap/>
            <w:vAlign w:val="bottom"/>
          </w:tcPr>
          <w:p w14:paraId="5347836F" w14:textId="77777777" w:rsidR="00C50A95" w:rsidRPr="00D016EC" w:rsidRDefault="00C50A95" w:rsidP="00416506">
            <w:pPr>
              <w:pStyle w:val="tabletext11"/>
              <w:jc w:val="center"/>
              <w:rPr>
                <w:ins w:id="25190" w:author="Author"/>
              </w:rPr>
            </w:pPr>
            <w:ins w:id="25191" w:author="Author">
              <w:r w:rsidRPr="00D016EC">
                <w:t>0.98</w:t>
              </w:r>
            </w:ins>
          </w:p>
        </w:tc>
        <w:tc>
          <w:tcPr>
            <w:tcW w:w="460" w:type="dxa"/>
            <w:shd w:val="clear" w:color="auto" w:fill="auto"/>
            <w:noWrap/>
            <w:vAlign w:val="bottom"/>
          </w:tcPr>
          <w:p w14:paraId="798A0898" w14:textId="77777777" w:rsidR="00C50A95" w:rsidRPr="00D016EC" w:rsidRDefault="00C50A95" w:rsidP="00416506">
            <w:pPr>
              <w:pStyle w:val="tabletext11"/>
              <w:jc w:val="center"/>
              <w:rPr>
                <w:ins w:id="25192" w:author="Author"/>
              </w:rPr>
            </w:pPr>
            <w:ins w:id="25193" w:author="Author">
              <w:r w:rsidRPr="00D016EC">
                <w:t>0.95</w:t>
              </w:r>
            </w:ins>
          </w:p>
        </w:tc>
      </w:tr>
      <w:tr w:rsidR="00C50A95" w:rsidRPr="00D016EC" w14:paraId="666C4143" w14:textId="77777777" w:rsidTr="00416506">
        <w:trPr>
          <w:trHeight w:val="190"/>
          <w:ins w:id="25194" w:author="Author"/>
        </w:trPr>
        <w:tc>
          <w:tcPr>
            <w:tcW w:w="200" w:type="dxa"/>
            <w:tcBorders>
              <w:right w:val="nil"/>
            </w:tcBorders>
            <w:shd w:val="clear" w:color="auto" w:fill="auto"/>
            <w:vAlign w:val="bottom"/>
          </w:tcPr>
          <w:p w14:paraId="14F14858" w14:textId="77777777" w:rsidR="00C50A95" w:rsidRPr="00D016EC" w:rsidRDefault="00C50A95" w:rsidP="00416506">
            <w:pPr>
              <w:pStyle w:val="tabletext11"/>
              <w:jc w:val="right"/>
              <w:rPr>
                <w:ins w:id="25195" w:author="Author"/>
              </w:rPr>
            </w:pPr>
          </w:p>
        </w:tc>
        <w:tc>
          <w:tcPr>
            <w:tcW w:w="1580" w:type="dxa"/>
            <w:tcBorders>
              <w:left w:val="nil"/>
            </w:tcBorders>
            <w:shd w:val="clear" w:color="auto" w:fill="auto"/>
            <w:vAlign w:val="bottom"/>
          </w:tcPr>
          <w:p w14:paraId="07711EB4" w14:textId="77777777" w:rsidR="00C50A95" w:rsidRPr="00D016EC" w:rsidRDefault="00C50A95" w:rsidP="00416506">
            <w:pPr>
              <w:pStyle w:val="tabletext11"/>
              <w:tabs>
                <w:tab w:val="decimal" w:pos="640"/>
              </w:tabs>
              <w:rPr>
                <w:ins w:id="25196" w:author="Author"/>
              </w:rPr>
            </w:pPr>
            <w:ins w:id="25197" w:author="Author">
              <w:r w:rsidRPr="00D016EC">
                <w:t>400,000 to 449,999</w:t>
              </w:r>
            </w:ins>
          </w:p>
        </w:tc>
        <w:tc>
          <w:tcPr>
            <w:tcW w:w="680" w:type="dxa"/>
            <w:shd w:val="clear" w:color="auto" w:fill="auto"/>
            <w:noWrap/>
            <w:vAlign w:val="bottom"/>
          </w:tcPr>
          <w:p w14:paraId="19B3A4DA" w14:textId="77777777" w:rsidR="00C50A95" w:rsidRPr="00D016EC" w:rsidRDefault="00C50A95" w:rsidP="00416506">
            <w:pPr>
              <w:pStyle w:val="tabletext11"/>
              <w:jc w:val="center"/>
              <w:rPr>
                <w:ins w:id="25198" w:author="Author"/>
              </w:rPr>
            </w:pPr>
            <w:ins w:id="25199" w:author="Author">
              <w:r w:rsidRPr="00D016EC">
                <w:t>3.16</w:t>
              </w:r>
            </w:ins>
          </w:p>
        </w:tc>
        <w:tc>
          <w:tcPr>
            <w:tcW w:w="900" w:type="dxa"/>
            <w:shd w:val="clear" w:color="auto" w:fill="auto"/>
            <w:noWrap/>
            <w:vAlign w:val="bottom"/>
          </w:tcPr>
          <w:p w14:paraId="1BC80149" w14:textId="77777777" w:rsidR="00C50A95" w:rsidRPr="00D016EC" w:rsidRDefault="00C50A95" w:rsidP="00416506">
            <w:pPr>
              <w:pStyle w:val="tabletext11"/>
              <w:jc w:val="center"/>
              <w:rPr>
                <w:ins w:id="25200" w:author="Author"/>
              </w:rPr>
            </w:pPr>
            <w:ins w:id="25201" w:author="Author">
              <w:r w:rsidRPr="00D016EC">
                <w:t>3.16</w:t>
              </w:r>
            </w:ins>
          </w:p>
        </w:tc>
        <w:tc>
          <w:tcPr>
            <w:tcW w:w="400" w:type="dxa"/>
            <w:shd w:val="clear" w:color="auto" w:fill="auto"/>
            <w:noWrap/>
            <w:vAlign w:val="bottom"/>
          </w:tcPr>
          <w:p w14:paraId="62E608F0" w14:textId="77777777" w:rsidR="00C50A95" w:rsidRPr="00D016EC" w:rsidRDefault="00C50A95" w:rsidP="00416506">
            <w:pPr>
              <w:pStyle w:val="tabletext11"/>
              <w:jc w:val="center"/>
              <w:rPr>
                <w:ins w:id="25202" w:author="Author"/>
              </w:rPr>
            </w:pPr>
            <w:ins w:id="25203" w:author="Author">
              <w:r w:rsidRPr="00D016EC">
                <w:t>3.16</w:t>
              </w:r>
            </w:ins>
          </w:p>
        </w:tc>
        <w:tc>
          <w:tcPr>
            <w:tcW w:w="400" w:type="dxa"/>
            <w:shd w:val="clear" w:color="auto" w:fill="auto"/>
            <w:noWrap/>
            <w:vAlign w:val="bottom"/>
          </w:tcPr>
          <w:p w14:paraId="2DF1BA9A" w14:textId="77777777" w:rsidR="00C50A95" w:rsidRPr="00D016EC" w:rsidRDefault="00C50A95" w:rsidP="00416506">
            <w:pPr>
              <w:pStyle w:val="tabletext11"/>
              <w:jc w:val="center"/>
              <w:rPr>
                <w:ins w:id="25204" w:author="Author"/>
              </w:rPr>
            </w:pPr>
            <w:ins w:id="25205" w:author="Author">
              <w:r w:rsidRPr="00D016EC">
                <w:t>3.01</w:t>
              </w:r>
            </w:ins>
          </w:p>
        </w:tc>
        <w:tc>
          <w:tcPr>
            <w:tcW w:w="400" w:type="dxa"/>
            <w:shd w:val="clear" w:color="auto" w:fill="auto"/>
            <w:noWrap/>
            <w:vAlign w:val="bottom"/>
          </w:tcPr>
          <w:p w14:paraId="2D907080" w14:textId="77777777" w:rsidR="00C50A95" w:rsidRPr="00D016EC" w:rsidRDefault="00C50A95" w:rsidP="00416506">
            <w:pPr>
              <w:pStyle w:val="tabletext11"/>
              <w:jc w:val="center"/>
              <w:rPr>
                <w:ins w:id="25206" w:author="Author"/>
              </w:rPr>
            </w:pPr>
            <w:ins w:id="25207" w:author="Author">
              <w:r w:rsidRPr="00D016EC">
                <w:t>2.87</w:t>
              </w:r>
            </w:ins>
          </w:p>
        </w:tc>
        <w:tc>
          <w:tcPr>
            <w:tcW w:w="400" w:type="dxa"/>
            <w:shd w:val="clear" w:color="auto" w:fill="auto"/>
            <w:noWrap/>
            <w:vAlign w:val="bottom"/>
          </w:tcPr>
          <w:p w14:paraId="1938AE14" w14:textId="77777777" w:rsidR="00C50A95" w:rsidRPr="00D016EC" w:rsidRDefault="00C50A95" w:rsidP="00416506">
            <w:pPr>
              <w:pStyle w:val="tabletext11"/>
              <w:jc w:val="center"/>
              <w:rPr>
                <w:ins w:id="25208" w:author="Author"/>
              </w:rPr>
            </w:pPr>
            <w:ins w:id="25209" w:author="Author">
              <w:r w:rsidRPr="00D016EC">
                <w:t>2.59</w:t>
              </w:r>
            </w:ins>
          </w:p>
        </w:tc>
        <w:tc>
          <w:tcPr>
            <w:tcW w:w="400" w:type="dxa"/>
            <w:shd w:val="clear" w:color="auto" w:fill="auto"/>
            <w:noWrap/>
            <w:vAlign w:val="bottom"/>
          </w:tcPr>
          <w:p w14:paraId="2E7AE4FF" w14:textId="77777777" w:rsidR="00C50A95" w:rsidRPr="00D016EC" w:rsidRDefault="00C50A95" w:rsidP="00416506">
            <w:pPr>
              <w:pStyle w:val="tabletext11"/>
              <w:jc w:val="center"/>
              <w:rPr>
                <w:ins w:id="25210" w:author="Author"/>
              </w:rPr>
            </w:pPr>
            <w:ins w:id="25211" w:author="Author">
              <w:r w:rsidRPr="00D016EC">
                <w:t>2.47</w:t>
              </w:r>
            </w:ins>
          </w:p>
        </w:tc>
        <w:tc>
          <w:tcPr>
            <w:tcW w:w="400" w:type="dxa"/>
            <w:shd w:val="clear" w:color="auto" w:fill="auto"/>
            <w:noWrap/>
            <w:vAlign w:val="bottom"/>
          </w:tcPr>
          <w:p w14:paraId="3BAFD92A" w14:textId="77777777" w:rsidR="00C50A95" w:rsidRPr="00D016EC" w:rsidRDefault="00C50A95" w:rsidP="00416506">
            <w:pPr>
              <w:pStyle w:val="tabletext11"/>
              <w:jc w:val="center"/>
              <w:rPr>
                <w:ins w:id="25212" w:author="Author"/>
              </w:rPr>
            </w:pPr>
            <w:ins w:id="25213" w:author="Author">
              <w:r w:rsidRPr="00D016EC">
                <w:t>2.35</w:t>
              </w:r>
            </w:ins>
          </w:p>
        </w:tc>
        <w:tc>
          <w:tcPr>
            <w:tcW w:w="400" w:type="dxa"/>
            <w:shd w:val="clear" w:color="auto" w:fill="auto"/>
            <w:noWrap/>
            <w:vAlign w:val="bottom"/>
          </w:tcPr>
          <w:p w14:paraId="642AE185" w14:textId="77777777" w:rsidR="00C50A95" w:rsidRPr="00D016EC" w:rsidRDefault="00C50A95" w:rsidP="00416506">
            <w:pPr>
              <w:pStyle w:val="tabletext11"/>
              <w:jc w:val="center"/>
              <w:rPr>
                <w:ins w:id="25214" w:author="Author"/>
              </w:rPr>
            </w:pPr>
            <w:ins w:id="25215" w:author="Author">
              <w:r w:rsidRPr="00D016EC">
                <w:t>2.23</w:t>
              </w:r>
            </w:ins>
          </w:p>
        </w:tc>
        <w:tc>
          <w:tcPr>
            <w:tcW w:w="400" w:type="dxa"/>
            <w:shd w:val="clear" w:color="auto" w:fill="auto"/>
            <w:noWrap/>
            <w:vAlign w:val="bottom"/>
          </w:tcPr>
          <w:p w14:paraId="5C1A8D2C" w14:textId="77777777" w:rsidR="00C50A95" w:rsidRPr="00D016EC" w:rsidRDefault="00C50A95" w:rsidP="00416506">
            <w:pPr>
              <w:pStyle w:val="tabletext11"/>
              <w:jc w:val="center"/>
              <w:rPr>
                <w:ins w:id="25216" w:author="Author"/>
              </w:rPr>
            </w:pPr>
            <w:ins w:id="25217" w:author="Author">
              <w:r w:rsidRPr="00D016EC">
                <w:t>2.11</w:t>
              </w:r>
            </w:ins>
          </w:p>
        </w:tc>
        <w:tc>
          <w:tcPr>
            <w:tcW w:w="400" w:type="dxa"/>
            <w:shd w:val="clear" w:color="auto" w:fill="auto"/>
            <w:noWrap/>
            <w:vAlign w:val="bottom"/>
          </w:tcPr>
          <w:p w14:paraId="01A6B35F" w14:textId="77777777" w:rsidR="00C50A95" w:rsidRPr="00D016EC" w:rsidRDefault="00C50A95" w:rsidP="00416506">
            <w:pPr>
              <w:pStyle w:val="tabletext11"/>
              <w:jc w:val="center"/>
              <w:rPr>
                <w:ins w:id="25218" w:author="Author"/>
              </w:rPr>
            </w:pPr>
            <w:ins w:id="25219" w:author="Author">
              <w:r w:rsidRPr="00D016EC">
                <w:t>1.99</w:t>
              </w:r>
            </w:ins>
          </w:p>
        </w:tc>
        <w:tc>
          <w:tcPr>
            <w:tcW w:w="400" w:type="dxa"/>
            <w:shd w:val="clear" w:color="auto" w:fill="auto"/>
            <w:noWrap/>
            <w:vAlign w:val="bottom"/>
          </w:tcPr>
          <w:p w14:paraId="733BE394" w14:textId="77777777" w:rsidR="00C50A95" w:rsidRPr="00D016EC" w:rsidRDefault="00C50A95" w:rsidP="00416506">
            <w:pPr>
              <w:pStyle w:val="tabletext11"/>
              <w:jc w:val="center"/>
              <w:rPr>
                <w:ins w:id="25220" w:author="Author"/>
              </w:rPr>
            </w:pPr>
            <w:ins w:id="25221" w:author="Author">
              <w:r w:rsidRPr="00D016EC">
                <w:t>1.91</w:t>
              </w:r>
            </w:ins>
          </w:p>
        </w:tc>
        <w:tc>
          <w:tcPr>
            <w:tcW w:w="400" w:type="dxa"/>
            <w:shd w:val="clear" w:color="auto" w:fill="auto"/>
            <w:noWrap/>
            <w:vAlign w:val="bottom"/>
          </w:tcPr>
          <w:p w14:paraId="5B969B14" w14:textId="77777777" w:rsidR="00C50A95" w:rsidRPr="00D016EC" w:rsidRDefault="00C50A95" w:rsidP="00416506">
            <w:pPr>
              <w:pStyle w:val="tabletext11"/>
              <w:jc w:val="center"/>
              <w:rPr>
                <w:ins w:id="25222" w:author="Author"/>
              </w:rPr>
            </w:pPr>
            <w:ins w:id="25223" w:author="Author">
              <w:r w:rsidRPr="00D016EC">
                <w:t>1.83</w:t>
              </w:r>
            </w:ins>
          </w:p>
        </w:tc>
        <w:tc>
          <w:tcPr>
            <w:tcW w:w="400" w:type="dxa"/>
            <w:shd w:val="clear" w:color="auto" w:fill="auto"/>
            <w:noWrap/>
            <w:vAlign w:val="bottom"/>
          </w:tcPr>
          <w:p w14:paraId="3BC82C73" w14:textId="77777777" w:rsidR="00C50A95" w:rsidRPr="00D016EC" w:rsidRDefault="00C50A95" w:rsidP="00416506">
            <w:pPr>
              <w:pStyle w:val="tabletext11"/>
              <w:jc w:val="center"/>
              <w:rPr>
                <w:ins w:id="25224" w:author="Author"/>
              </w:rPr>
            </w:pPr>
            <w:ins w:id="25225" w:author="Author">
              <w:r w:rsidRPr="00D016EC">
                <w:t>1.76</w:t>
              </w:r>
            </w:ins>
          </w:p>
        </w:tc>
        <w:tc>
          <w:tcPr>
            <w:tcW w:w="400" w:type="dxa"/>
            <w:shd w:val="clear" w:color="auto" w:fill="auto"/>
            <w:noWrap/>
            <w:vAlign w:val="bottom"/>
          </w:tcPr>
          <w:p w14:paraId="095E1DFC" w14:textId="77777777" w:rsidR="00C50A95" w:rsidRPr="00D016EC" w:rsidRDefault="00C50A95" w:rsidP="00416506">
            <w:pPr>
              <w:pStyle w:val="tabletext11"/>
              <w:jc w:val="center"/>
              <w:rPr>
                <w:ins w:id="25226" w:author="Author"/>
              </w:rPr>
            </w:pPr>
            <w:ins w:id="25227" w:author="Author">
              <w:r w:rsidRPr="00D016EC">
                <w:t>1.69</w:t>
              </w:r>
            </w:ins>
          </w:p>
        </w:tc>
        <w:tc>
          <w:tcPr>
            <w:tcW w:w="400" w:type="dxa"/>
            <w:shd w:val="clear" w:color="auto" w:fill="auto"/>
            <w:noWrap/>
            <w:vAlign w:val="bottom"/>
          </w:tcPr>
          <w:p w14:paraId="7AB0F6BA" w14:textId="77777777" w:rsidR="00C50A95" w:rsidRPr="00D016EC" w:rsidRDefault="00C50A95" w:rsidP="00416506">
            <w:pPr>
              <w:pStyle w:val="tabletext11"/>
              <w:jc w:val="center"/>
              <w:rPr>
                <w:ins w:id="25228" w:author="Author"/>
              </w:rPr>
            </w:pPr>
            <w:ins w:id="25229" w:author="Author">
              <w:r w:rsidRPr="00D016EC">
                <w:t>1.62</w:t>
              </w:r>
            </w:ins>
          </w:p>
        </w:tc>
        <w:tc>
          <w:tcPr>
            <w:tcW w:w="400" w:type="dxa"/>
            <w:shd w:val="clear" w:color="auto" w:fill="auto"/>
            <w:noWrap/>
            <w:vAlign w:val="bottom"/>
          </w:tcPr>
          <w:p w14:paraId="71F647E3" w14:textId="77777777" w:rsidR="00C50A95" w:rsidRPr="00D016EC" w:rsidRDefault="00C50A95" w:rsidP="00416506">
            <w:pPr>
              <w:pStyle w:val="tabletext11"/>
              <w:jc w:val="center"/>
              <w:rPr>
                <w:ins w:id="25230" w:author="Author"/>
              </w:rPr>
            </w:pPr>
            <w:ins w:id="25231" w:author="Author">
              <w:r w:rsidRPr="00D016EC">
                <w:t>1.56</w:t>
              </w:r>
            </w:ins>
          </w:p>
        </w:tc>
        <w:tc>
          <w:tcPr>
            <w:tcW w:w="400" w:type="dxa"/>
            <w:shd w:val="clear" w:color="auto" w:fill="auto"/>
            <w:noWrap/>
            <w:vAlign w:val="bottom"/>
          </w:tcPr>
          <w:p w14:paraId="1030B54C" w14:textId="77777777" w:rsidR="00C50A95" w:rsidRPr="00D016EC" w:rsidRDefault="00C50A95" w:rsidP="00416506">
            <w:pPr>
              <w:pStyle w:val="tabletext11"/>
              <w:jc w:val="center"/>
              <w:rPr>
                <w:ins w:id="25232" w:author="Author"/>
              </w:rPr>
            </w:pPr>
            <w:ins w:id="25233" w:author="Author">
              <w:r w:rsidRPr="00D016EC">
                <w:t>1.49</w:t>
              </w:r>
            </w:ins>
          </w:p>
        </w:tc>
        <w:tc>
          <w:tcPr>
            <w:tcW w:w="400" w:type="dxa"/>
            <w:shd w:val="clear" w:color="auto" w:fill="auto"/>
            <w:noWrap/>
            <w:vAlign w:val="bottom"/>
          </w:tcPr>
          <w:p w14:paraId="37A7D264" w14:textId="77777777" w:rsidR="00C50A95" w:rsidRPr="00D016EC" w:rsidRDefault="00C50A95" w:rsidP="00416506">
            <w:pPr>
              <w:pStyle w:val="tabletext11"/>
              <w:jc w:val="center"/>
              <w:rPr>
                <w:ins w:id="25234" w:author="Author"/>
              </w:rPr>
            </w:pPr>
            <w:ins w:id="25235" w:author="Author">
              <w:r w:rsidRPr="00D016EC">
                <w:t>1.43</w:t>
              </w:r>
            </w:ins>
          </w:p>
        </w:tc>
        <w:tc>
          <w:tcPr>
            <w:tcW w:w="400" w:type="dxa"/>
            <w:shd w:val="clear" w:color="auto" w:fill="auto"/>
            <w:noWrap/>
            <w:vAlign w:val="bottom"/>
          </w:tcPr>
          <w:p w14:paraId="3C3F1F7E" w14:textId="77777777" w:rsidR="00C50A95" w:rsidRPr="00D016EC" w:rsidRDefault="00C50A95" w:rsidP="00416506">
            <w:pPr>
              <w:pStyle w:val="tabletext11"/>
              <w:jc w:val="center"/>
              <w:rPr>
                <w:ins w:id="25236" w:author="Author"/>
              </w:rPr>
            </w:pPr>
            <w:ins w:id="25237" w:author="Author">
              <w:r w:rsidRPr="00D016EC">
                <w:t>1.38</w:t>
              </w:r>
            </w:ins>
          </w:p>
        </w:tc>
        <w:tc>
          <w:tcPr>
            <w:tcW w:w="400" w:type="dxa"/>
            <w:shd w:val="clear" w:color="auto" w:fill="auto"/>
            <w:noWrap/>
            <w:vAlign w:val="bottom"/>
          </w:tcPr>
          <w:p w14:paraId="5CA80475" w14:textId="77777777" w:rsidR="00C50A95" w:rsidRPr="00D016EC" w:rsidRDefault="00C50A95" w:rsidP="00416506">
            <w:pPr>
              <w:pStyle w:val="tabletext11"/>
              <w:jc w:val="center"/>
              <w:rPr>
                <w:ins w:id="25238" w:author="Author"/>
              </w:rPr>
            </w:pPr>
            <w:ins w:id="25239" w:author="Author">
              <w:r w:rsidRPr="00D016EC">
                <w:t>1.32</w:t>
              </w:r>
            </w:ins>
          </w:p>
        </w:tc>
        <w:tc>
          <w:tcPr>
            <w:tcW w:w="400" w:type="dxa"/>
            <w:shd w:val="clear" w:color="auto" w:fill="auto"/>
            <w:noWrap/>
            <w:vAlign w:val="bottom"/>
          </w:tcPr>
          <w:p w14:paraId="34BFD49F" w14:textId="77777777" w:rsidR="00C50A95" w:rsidRPr="00D016EC" w:rsidRDefault="00C50A95" w:rsidP="00416506">
            <w:pPr>
              <w:pStyle w:val="tabletext11"/>
              <w:jc w:val="center"/>
              <w:rPr>
                <w:ins w:id="25240" w:author="Author"/>
              </w:rPr>
            </w:pPr>
            <w:ins w:id="25241" w:author="Author">
              <w:r w:rsidRPr="00D016EC">
                <w:t>1.27</w:t>
              </w:r>
            </w:ins>
          </w:p>
        </w:tc>
        <w:tc>
          <w:tcPr>
            <w:tcW w:w="440" w:type="dxa"/>
            <w:shd w:val="clear" w:color="auto" w:fill="auto"/>
            <w:noWrap/>
            <w:vAlign w:val="bottom"/>
          </w:tcPr>
          <w:p w14:paraId="3E4CA29E" w14:textId="77777777" w:rsidR="00C50A95" w:rsidRPr="00D016EC" w:rsidRDefault="00C50A95" w:rsidP="00416506">
            <w:pPr>
              <w:pStyle w:val="tabletext11"/>
              <w:jc w:val="center"/>
              <w:rPr>
                <w:ins w:id="25242" w:author="Author"/>
              </w:rPr>
            </w:pPr>
            <w:ins w:id="25243" w:author="Author">
              <w:r w:rsidRPr="00D016EC">
                <w:t>1.22</w:t>
              </w:r>
            </w:ins>
          </w:p>
        </w:tc>
        <w:tc>
          <w:tcPr>
            <w:tcW w:w="400" w:type="dxa"/>
            <w:shd w:val="clear" w:color="auto" w:fill="auto"/>
            <w:noWrap/>
            <w:vAlign w:val="bottom"/>
          </w:tcPr>
          <w:p w14:paraId="1D074C7C" w14:textId="77777777" w:rsidR="00C50A95" w:rsidRPr="00D016EC" w:rsidRDefault="00C50A95" w:rsidP="00416506">
            <w:pPr>
              <w:pStyle w:val="tabletext11"/>
              <w:jc w:val="center"/>
              <w:rPr>
                <w:ins w:id="25244" w:author="Author"/>
              </w:rPr>
            </w:pPr>
            <w:ins w:id="25245" w:author="Author">
              <w:r w:rsidRPr="00D016EC">
                <w:t>1.17</w:t>
              </w:r>
            </w:ins>
          </w:p>
        </w:tc>
        <w:tc>
          <w:tcPr>
            <w:tcW w:w="400" w:type="dxa"/>
            <w:shd w:val="clear" w:color="auto" w:fill="auto"/>
            <w:noWrap/>
            <w:vAlign w:val="bottom"/>
          </w:tcPr>
          <w:p w14:paraId="3C0DF6A8" w14:textId="77777777" w:rsidR="00C50A95" w:rsidRPr="00D016EC" w:rsidRDefault="00C50A95" w:rsidP="00416506">
            <w:pPr>
              <w:pStyle w:val="tabletext11"/>
              <w:jc w:val="center"/>
              <w:rPr>
                <w:ins w:id="25246" w:author="Author"/>
              </w:rPr>
            </w:pPr>
            <w:ins w:id="25247" w:author="Author">
              <w:r w:rsidRPr="00D016EC">
                <w:t>1.12</w:t>
              </w:r>
            </w:ins>
          </w:p>
        </w:tc>
        <w:tc>
          <w:tcPr>
            <w:tcW w:w="400" w:type="dxa"/>
            <w:shd w:val="clear" w:color="auto" w:fill="auto"/>
            <w:noWrap/>
            <w:vAlign w:val="bottom"/>
          </w:tcPr>
          <w:p w14:paraId="7EBC5B0D" w14:textId="77777777" w:rsidR="00C50A95" w:rsidRPr="00D016EC" w:rsidRDefault="00C50A95" w:rsidP="00416506">
            <w:pPr>
              <w:pStyle w:val="tabletext11"/>
              <w:jc w:val="center"/>
              <w:rPr>
                <w:ins w:id="25248" w:author="Author"/>
              </w:rPr>
            </w:pPr>
            <w:ins w:id="25249" w:author="Author">
              <w:r w:rsidRPr="00D016EC">
                <w:t>1.08</w:t>
              </w:r>
            </w:ins>
          </w:p>
        </w:tc>
        <w:tc>
          <w:tcPr>
            <w:tcW w:w="400" w:type="dxa"/>
            <w:shd w:val="clear" w:color="auto" w:fill="auto"/>
            <w:noWrap/>
            <w:vAlign w:val="bottom"/>
          </w:tcPr>
          <w:p w14:paraId="1AFE01A1" w14:textId="77777777" w:rsidR="00C50A95" w:rsidRPr="00D016EC" w:rsidRDefault="00C50A95" w:rsidP="00416506">
            <w:pPr>
              <w:pStyle w:val="tabletext11"/>
              <w:jc w:val="center"/>
              <w:rPr>
                <w:ins w:id="25250" w:author="Author"/>
              </w:rPr>
            </w:pPr>
            <w:ins w:id="25251" w:author="Author">
              <w:r w:rsidRPr="00D016EC">
                <w:t>1.03</w:t>
              </w:r>
            </w:ins>
          </w:p>
        </w:tc>
        <w:tc>
          <w:tcPr>
            <w:tcW w:w="460" w:type="dxa"/>
            <w:shd w:val="clear" w:color="auto" w:fill="auto"/>
            <w:noWrap/>
            <w:vAlign w:val="bottom"/>
          </w:tcPr>
          <w:p w14:paraId="1D91335D" w14:textId="77777777" w:rsidR="00C50A95" w:rsidRPr="00D016EC" w:rsidRDefault="00C50A95" w:rsidP="00416506">
            <w:pPr>
              <w:pStyle w:val="tabletext11"/>
              <w:jc w:val="center"/>
              <w:rPr>
                <w:ins w:id="25252" w:author="Author"/>
              </w:rPr>
            </w:pPr>
            <w:ins w:id="25253" w:author="Author">
              <w:r w:rsidRPr="00D016EC">
                <w:t>0.99</w:t>
              </w:r>
            </w:ins>
          </w:p>
        </w:tc>
      </w:tr>
      <w:tr w:rsidR="00C50A95" w:rsidRPr="00D016EC" w14:paraId="6AFF69BB" w14:textId="77777777" w:rsidTr="00416506">
        <w:trPr>
          <w:trHeight w:val="190"/>
          <w:ins w:id="25254" w:author="Author"/>
        </w:trPr>
        <w:tc>
          <w:tcPr>
            <w:tcW w:w="200" w:type="dxa"/>
            <w:tcBorders>
              <w:right w:val="nil"/>
            </w:tcBorders>
            <w:shd w:val="clear" w:color="auto" w:fill="auto"/>
            <w:vAlign w:val="bottom"/>
          </w:tcPr>
          <w:p w14:paraId="6210964F" w14:textId="77777777" w:rsidR="00C50A95" w:rsidRPr="00D016EC" w:rsidRDefault="00C50A95" w:rsidP="00416506">
            <w:pPr>
              <w:pStyle w:val="tabletext11"/>
              <w:jc w:val="right"/>
              <w:rPr>
                <w:ins w:id="25255" w:author="Author"/>
              </w:rPr>
            </w:pPr>
          </w:p>
        </w:tc>
        <w:tc>
          <w:tcPr>
            <w:tcW w:w="1580" w:type="dxa"/>
            <w:tcBorders>
              <w:left w:val="nil"/>
            </w:tcBorders>
            <w:shd w:val="clear" w:color="auto" w:fill="auto"/>
            <w:vAlign w:val="bottom"/>
          </w:tcPr>
          <w:p w14:paraId="31632EEA" w14:textId="77777777" w:rsidR="00C50A95" w:rsidRPr="00D016EC" w:rsidRDefault="00C50A95" w:rsidP="00416506">
            <w:pPr>
              <w:pStyle w:val="tabletext11"/>
              <w:tabs>
                <w:tab w:val="decimal" w:pos="640"/>
              </w:tabs>
              <w:rPr>
                <w:ins w:id="25256" w:author="Author"/>
              </w:rPr>
            </w:pPr>
            <w:ins w:id="25257" w:author="Author">
              <w:r w:rsidRPr="00D016EC">
                <w:t>450,000 to 499,999</w:t>
              </w:r>
            </w:ins>
          </w:p>
        </w:tc>
        <w:tc>
          <w:tcPr>
            <w:tcW w:w="680" w:type="dxa"/>
            <w:shd w:val="clear" w:color="auto" w:fill="auto"/>
            <w:noWrap/>
            <w:vAlign w:val="bottom"/>
          </w:tcPr>
          <w:p w14:paraId="450B9528" w14:textId="77777777" w:rsidR="00C50A95" w:rsidRPr="00D016EC" w:rsidRDefault="00C50A95" w:rsidP="00416506">
            <w:pPr>
              <w:pStyle w:val="tabletext11"/>
              <w:jc w:val="center"/>
              <w:rPr>
                <w:ins w:id="25258" w:author="Author"/>
              </w:rPr>
            </w:pPr>
            <w:ins w:id="25259" w:author="Author">
              <w:r w:rsidRPr="00D016EC">
                <w:t>3.30</w:t>
              </w:r>
            </w:ins>
          </w:p>
        </w:tc>
        <w:tc>
          <w:tcPr>
            <w:tcW w:w="900" w:type="dxa"/>
            <w:shd w:val="clear" w:color="auto" w:fill="auto"/>
            <w:noWrap/>
            <w:vAlign w:val="bottom"/>
          </w:tcPr>
          <w:p w14:paraId="68660AAD" w14:textId="77777777" w:rsidR="00C50A95" w:rsidRPr="00D016EC" w:rsidRDefault="00C50A95" w:rsidP="00416506">
            <w:pPr>
              <w:pStyle w:val="tabletext11"/>
              <w:jc w:val="center"/>
              <w:rPr>
                <w:ins w:id="25260" w:author="Author"/>
              </w:rPr>
            </w:pPr>
            <w:ins w:id="25261" w:author="Author">
              <w:r w:rsidRPr="00D016EC">
                <w:t>3.30</w:t>
              </w:r>
            </w:ins>
          </w:p>
        </w:tc>
        <w:tc>
          <w:tcPr>
            <w:tcW w:w="400" w:type="dxa"/>
            <w:shd w:val="clear" w:color="auto" w:fill="auto"/>
            <w:noWrap/>
            <w:vAlign w:val="bottom"/>
          </w:tcPr>
          <w:p w14:paraId="2DB48550" w14:textId="77777777" w:rsidR="00C50A95" w:rsidRPr="00D016EC" w:rsidRDefault="00C50A95" w:rsidP="00416506">
            <w:pPr>
              <w:pStyle w:val="tabletext11"/>
              <w:jc w:val="center"/>
              <w:rPr>
                <w:ins w:id="25262" w:author="Author"/>
              </w:rPr>
            </w:pPr>
            <w:ins w:id="25263" w:author="Author">
              <w:r w:rsidRPr="00D016EC">
                <w:t>3.30</w:t>
              </w:r>
            </w:ins>
          </w:p>
        </w:tc>
        <w:tc>
          <w:tcPr>
            <w:tcW w:w="400" w:type="dxa"/>
            <w:shd w:val="clear" w:color="auto" w:fill="auto"/>
            <w:noWrap/>
            <w:vAlign w:val="bottom"/>
          </w:tcPr>
          <w:p w14:paraId="016B0836" w14:textId="77777777" w:rsidR="00C50A95" w:rsidRPr="00D016EC" w:rsidRDefault="00C50A95" w:rsidP="00416506">
            <w:pPr>
              <w:pStyle w:val="tabletext11"/>
              <w:jc w:val="center"/>
              <w:rPr>
                <w:ins w:id="25264" w:author="Author"/>
              </w:rPr>
            </w:pPr>
            <w:ins w:id="25265" w:author="Author">
              <w:r w:rsidRPr="00D016EC">
                <w:t>3.15</w:t>
              </w:r>
            </w:ins>
          </w:p>
        </w:tc>
        <w:tc>
          <w:tcPr>
            <w:tcW w:w="400" w:type="dxa"/>
            <w:shd w:val="clear" w:color="auto" w:fill="auto"/>
            <w:noWrap/>
            <w:vAlign w:val="bottom"/>
          </w:tcPr>
          <w:p w14:paraId="0226B14C" w14:textId="77777777" w:rsidR="00C50A95" w:rsidRPr="00D016EC" w:rsidRDefault="00C50A95" w:rsidP="00416506">
            <w:pPr>
              <w:pStyle w:val="tabletext11"/>
              <w:jc w:val="center"/>
              <w:rPr>
                <w:ins w:id="25266" w:author="Author"/>
              </w:rPr>
            </w:pPr>
            <w:ins w:id="25267" w:author="Author">
              <w:r w:rsidRPr="00D016EC">
                <w:t>3.00</w:t>
              </w:r>
            </w:ins>
          </w:p>
        </w:tc>
        <w:tc>
          <w:tcPr>
            <w:tcW w:w="400" w:type="dxa"/>
            <w:shd w:val="clear" w:color="auto" w:fill="auto"/>
            <w:noWrap/>
            <w:vAlign w:val="bottom"/>
          </w:tcPr>
          <w:p w14:paraId="216C747F" w14:textId="77777777" w:rsidR="00C50A95" w:rsidRPr="00D016EC" w:rsidRDefault="00C50A95" w:rsidP="00416506">
            <w:pPr>
              <w:pStyle w:val="tabletext11"/>
              <w:jc w:val="center"/>
              <w:rPr>
                <w:ins w:id="25268" w:author="Author"/>
              </w:rPr>
            </w:pPr>
            <w:ins w:id="25269" w:author="Author">
              <w:r w:rsidRPr="00D016EC">
                <w:t>2.71</w:t>
              </w:r>
            </w:ins>
          </w:p>
        </w:tc>
        <w:tc>
          <w:tcPr>
            <w:tcW w:w="400" w:type="dxa"/>
            <w:shd w:val="clear" w:color="auto" w:fill="auto"/>
            <w:noWrap/>
            <w:vAlign w:val="bottom"/>
          </w:tcPr>
          <w:p w14:paraId="58BE00D7" w14:textId="77777777" w:rsidR="00C50A95" w:rsidRPr="00D016EC" w:rsidRDefault="00C50A95" w:rsidP="00416506">
            <w:pPr>
              <w:pStyle w:val="tabletext11"/>
              <w:jc w:val="center"/>
              <w:rPr>
                <w:ins w:id="25270" w:author="Author"/>
              </w:rPr>
            </w:pPr>
            <w:ins w:id="25271" w:author="Author">
              <w:r w:rsidRPr="00D016EC">
                <w:t>2.58</w:t>
              </w:r>
            </w:ins>
          </w:p>
        </w:tc>
        <w:tc>
          <w:tcPr>
            <w:tcW w:w="400" w:type="dxa"/>
            <w:shd w:val="clear" w:color="auto" w:fill="auto"/>
            <w:noWrap/>
            <w:vAlign w:val="bottom"/>
          </w:tcPr>
          <w:p w14:paraId="0C331B5A" w14:textId="77777777" w:rsidR="00C50A95" w:rsidRPr="00D016EC" w:rsidRDefault="00C50A95" w:rsidP="00416506">
            <w:pPr>
              <w:pStyle w:val="tabletext11"/>
              <w:jc w:val="center"/>
              <w:rPr>
                <w:ins w:id="25272" w:author="Author"/>
              </w:rPr>
            </w:pPr>
            <w:ins w:id="25273" w:author="Author">
              <w:r w:rsidRPr="00D016EC">
                <w:t>2.45</w:t>
              </w:r>
            </w:ins>
          </w:p>
        </w:tc>
        <w:tc>
          <w:tcPr>
            <w:tcW w:w="400" w:type="dxa"/>
            <w:shd w:val="clear" w:color="auto" w:fill="auto"/>
            <w:noWrap/>
            <w:vAlign w:val="bottom"/>
          </w:tcPr>
          <w:p w14:paraId="1FAD0265" w14:textId="77777777" w:rsidR="00C50A95" w:rsidRPr="00D016EC" w:rsidRDefault="00C50A95" w:rsidP="00416506">
            <w:pPr>
              <w:pStyle w:val="tabletext11"/>
              <w:jc w:val="center"/>
              <w:rPr>
                <w:ins w:id="25274" w:author="Author"/>
              </w:rPr>
            </w:pPr>
            <w:ins w:id="25275" w:author="Author">
              <w:r w:rsidRPr="00D016EC">
                <w:t>2.33</w:t>
              </w:r>
            </w:ins>
          </w:p>
        </w:tc>
        <w:tc>
          <w:tcPr>
            <w:tcW w:w="400" w:type="dxa"/>
            <w:shd w:val="clear" w:color="auto" w:fill="auto"/>
            <w:noWrap/>
            <w:vAlign w:val="bottom"/>
          </w:tcPr>
          <w:p w14:paraId="4B41A718" w14:textId="77777777" w:rsidR="00C50A95" w:rsidRPr="00D016EC" w:rsidRDefault="00C50A95" w:rsidP="00416506">
            <w:pPr>
              <w:pStyle w:val="tabletext11"/>
              <w:jc w:val="center"/>
              <w:rPr>
                <w:ins w:id="25276" w:author="Author"/>
              </w:rPr>
            </w:pPr>
            <w:ins w:id="25277" w:author="Author">
              <w:r w:rsidRPr="00D016EC">
                <w:t>2.20</w:t>
              </w:r>
            </w:ins>
          </w:p>
        </w:tc>
        <w:tc>
          <w:tcPr>
            <w:tcW w:w="400" w:type="dxa"/>
            <w:shd w:val="clear" w:color="auto" w:fill="auto"/>
            <w:noWrap/>
            <w:vAlign w:val="bottom"/>
          </w:tcPr>
          <w:p w14:paraId="30B42BB8" w14:textId="77777777" w:rsidR="00C50A95" w:rsidRPr="00D016EC" w:rsidRDefault="00C50A95" w:rsidP="00416506">
            <w:pPr>
              <w:pStyle w:val="tabletext11"/>
              <w:jc w:val="center"/>
              <w:rPr>
                <w:ins w:id="25278" w:author="Author"/>
              </w:rPr>
            </w:pPr>
            <w:ins w:id="25279" w:author="Author">
              <w:r w:rsidRPr="00D016EC">
                <w:t>2.08</w:t>
              </w:r>
            </w:ins>
          </w:p>
        </w:tc>
        <w:tc>
          <w:tcPr>
            <w:tcW w:w="400" w:type="dxa"/>
            <w:shd w:val="clear" w:color="auto" w:fill="auto"/>
            <w:noWrap/>
            <w:vAlign w:val="bottom"/>
          </w:tcPr>
          <w:p w14:paraId="0AFE102F" w14:textId="77777777" w:rsidR="00C50A95" w:rsidRPr="00D016EC" w:rsidRDefault="00C50A95" w:rsidP="00416506">
            <w:pPr>
              <w:pStyle w:val="tabletext11"/>
              <w:jc w:val="center"/>
              <w:rPr>
                <w:ins w:id="25280" w:author="Author"/>
              </w:rPr>
            </w:pPr>
            <w:ins w:id="25281" w:author="Author">
              <w:r w:rsidRPr="00D016EC">
                <w:t>2.00</w:t>
              </w:r>
            </w:ins>
          </w:p>
        </w:tc>
        <w:tc>
          <w:tcPr>
            <w:tcW w:w="400" w:type="dxa"/>
            <w:shd w:val="clear" w:color="auto" w:fill="auto"/>
            <w:noWrap/>
            <w:vAlign w:val="bottom"/>
          </w:tcPr>
          <w:p w14:paraId="4FBF827C" w14:textId="77777777" w:rsidR="00C50A95" w:rsidRPr="00D016EC" w:rsidRDefault="00C50A95" w:rsidP="00416506">
            <w:pPr>
              <w:pStyle w:val="tabletext11"/>
              <w:jc w:val="center"/>
              <w:rPr>
                <w:ins w:id="25282" w:author="Author"/>
              </w:rPr>
            </w:pPr>
            <w:ins w:id="25283" w:author="Author">
              <w:r w:rsidRPr="00D016EC">
                <w:t>1.92</w:t>
              </w:r>
            </w:ins>
          </w:p>
        </w:tc>
        <w:tc>
          <w:tcPr>
            <w:tcW w:w="400" w:type="dxa"/>
            <w:shd w:val="clear" w:color="auto" w:fill="auto"/>
            <w:noWrap/>
            <w:vAlign w:val="bottom"/>
          </w:tcPr>
          <w:p w14:paraId="00FDBDB8" w14:textId="77777777" w:rsidR="00C50A95" w:rsidRPr="00D016EC" w:rsidRDefault="00C50A95" w:rsidP="00416506">
            <w:pPr>
              <w:pStyle w:val="tabletext11"/>
              <w:jc w:val="center"/>
              <w:rPr>
                <w:ins w:id="25284" w:author="Author"/>
              </w:rPr>
            </w:pPr>
            <w:ins w:id="25285" w:author="Author">
              <w:r w:rsidRPr="00D016EC">
                <w:t>1.84</w:t>
              </w:r>
            </w:ins>
          </w:p>
        </w:tc>
        <w:tc>
          <w:tcPr>
            <w:tcW w:w="400" w:type="dxa"/>
            <w:shd w:val="clear" w:color="auto" w:fill="auto"/>
            <w:noWrap/>
            <w:vAlign w:val="bottom"/>
          </w:tcPr>
          <w:p w14:paraId="2163FA30" w14:textId="77777777" w:rsidR="00C50A95" w:rsidRPr="00D016EC" w:rsidRDefault="00C50A95" w:rsidP="00416506">
            <w:pPr>
              <w:pStyle w:val="tabletext11"/>
              <w:jc w:val="center"/>
              <w:rPr>
                <w:ins w:id="25286" w:author="Author"/>
              </w:rPr>
            </w:pPr>
            <w:ins w:id="25287" w:author="Author">
              <w:r w:rsidRPr="00D016EC">
                <w:t>1.77</w:t>
              </w:r>
            </w:ins>
          </w:p>
        </w:tc>
        <w:tc>
          <w:tcPr>
            <w:tcW w:w="400" w:type="dxa"/>
            <w:shd w:val="clear" w:color="auto" w:fill="auto"/>
            <w:noWrap/>
            <w:vAlign w:val="bottom"/>
          </w:tcPr>
          <w:p w14:paraId="1381BBB6" w14:textId="77777777" w:rsidR="00C50A95" w:rsidRPr="00D016EC" w:rsidRDefault="00C50A95" w:rsidP="00416506">
            <w:pPr>
              <w:pStyle w:val="tabletext11"/>
              <w:jc w:val="center"/>
              <w:rPr>
                <w:ins w:id="25288" w:author="Author"/>
              </w:rPr>
            </w:pPr>
            <w:ins w:id="25289" w:author="Author">
              <w:r w:rsidRPr="00D016EC">
                <w:t>1.69</w:t>
              </w:r>
            </w:ins>
          </w:p>
        </w:tc>
        <w:tc>
          <w:tcPr>
            <w:tcW w:w="400" w:type="dxa"/>
            <w:shd w:val="clear" w:color="auto" w:fill="auto"/>
            <w:noWrap/>
            <w:vAlign w:val="bottom"/>
          </w:tcPr>
          <w:p w14:paraId="730B03E7" w14:textId="77777777" w:rsidR="00C50A95" w:rsidRPr="00D016EC" w:rsidRDefault="00C50A95" w:rsidP="00416506">
            <w:pPr>
              <w:pStyle w:val="tabletext11"/>
              <w:jc w:val="center"/>
              <w:rPr>
                <w:ins w:id="25290" w:author="Author"/>
              </w:rPr>
            </w:pPr>
            <w:ins w:id="25291" w:author="Author">
              <w:r w:rsidRPr="00D016EC">
                <w:t>1.63</w:t>
              </w:r>
            </w:ins>
          </w:p>
        </w:tc>
        <w:tc>
          <w:tcPr>
            <w:tcW w:w="400" w:type="dxa"/>
            <w:shd w:val="clear" w:color="auto" w:fill="auto"/>
            <w:noWrap/>
            <w:vAlign w:val="bottom"/>
          </w:tcPr>
          <w:p w14:paraId="08A1A1C1" w14:textId="77777777" w:rsidR="00C50A95" w:rsidRPr="00D016EC" w:rsidRDefault="00C50A95" w:rsidP="00416506">
            <w:pPr>
              <w:pStyle w:val="tabletext11"/>
              <w:jc w:val="center"/>
              <w:rPr>
                <w:ins w:id="25292" w:author="Author"/>
              </w:rPr>
            </w:pPr>
            <w:ins w:id="25293" w:author="Author">
              <w:r w:rsidRPr="00D016EC">
                <w:t>1.56</w:t>
              </w:r>
            </w:ins>
          </w:p>
        </w:tc>
        <w:tc>
          <w:tcPr>
            <w:tcW w:w="400" w:type="dxa"/>
            <w:shd w:val="clear" w:color="auto" w:fill="auto"/>
            <w:noWrap/>
            <w:vAlign w:val="bottom"/>
          </w:tcPr>
          <w:p w14:paraId="3BC7297A" w14:textId="77777777" w:rsidR="00C50A95" w:rsidRPr="00D016EC" w:rsidRDefault="00C50A95" w:rsidP="00416506">
            <w:pPr>
              <w:pStyle w:val="tabletext11"/>
              <w:jc w:val="center"/>
              <w:rPr>
                <w:ins w:id="25294" w:author="Author"/>
              </w:rPr>
            </w:pPr>
            <w:ins w:id="25295" w:author="Author">
              <w:r w:rsidRPr="00D016EC">
                <w:t>1.50</w:t>
              </w:r>
            </w:ins>
          </w:p>
        </w:tc>
        <w:tc>
          <w:tcPr>
            <w:tcW w:w="400" w:type="dxa"/>
            <w:shd w:val="clear" w:color="auto" w:fill="auto"/>
            <w:noWrap/>
            <w:vAlign w:val="bottom"/>
          </w:tcPr>
          <w:p w14:paraId="628F0848" w14:textId="77777777" w:rsidR="00C50A95" w:rsidRPr="00D016EC" w:rsidRDefault="00C50A95" w:rsidP="00416506">
            <w:pPr>
              <w:pStyle w:val="tabletext11"/>
              <w:jc w:val="center"/>
              <w:rPr>
                <w:ins w:id="25296" w:author="Author"/>
              </w:rPr>
            </w:pPr>
            <w:ins w:id="25297" w:author="Author">
              <w:r w:rsidRPr="00D016EC">
                <w:t>1.44</w:t>
              </w:r>
            </w:ins>
          </w:p>
        </w:tc>
        <w:tc>
          <w:tcPr>
            <w:tcW w:w="400" w:type="dxa"/>
            <w:shd w:val="clear" w:color="auto" w:fill="auto"/>
            <w:noWrap/>
            <w:vAlign w:val="bottom"/>
          </w:tcPr>
          <w:p w14:paraId="243D9FA1" w14:textId="77777777" w:rsidR="00C50A95" w:rsidRPr="00D016EC" w:rsidRDefault="00C50A95" w:rsidP="00416506">
            <w:pPr>
              <w:pStyle w:val="tabletext11"/>
              <w:jc w:val="center"/>
              <w:rPr>
                <w:ins w:id="25298" w:author="Author"/>
              </w:rPr>
            </w:pPr>
            <w:ins w:id="25299" w:author="Author">
              <w:r w:rsidRPr="00D016EC">
                <w:t>1.38</w:t>
              </w:r>
            </w:ins>
          </w:p>
        </w:tc>
        <w:tc>
          <w:tcPr>
            <w:tcW w:w="400" w:type="dxa"/>
            <w:shd w:val="clear" w:color="auto" w:fill="auto"/>
            <w:noWrap/>
            <w:vAlign w:val="bottom"/>
          </w:tcPr>
          <w:p w14:paraId="6B21A56C" w14:textId="77777777" w:rsidR="00C50A95" w:rsidRPr="00D016EC" w:rsidRDefault="00C50A95" w:rsidP="00416506">
            <w:pPr>
              <w:pStyle w:val="tabletext11"/>
              <w:jc w:val="center"/>
              <w:rPr>
                <w:ins w:id="25300" w:author="Author"/>
              </w:rPr>
            </w:pPr>
            <w:ins w:id="25301" w:author="Author">
              <w:r w:rsidRPr="00D016EC">
                <w:t>1.33</w:t>
              </w:r>
            </w:ins>
          </w:p>
        </w:tc>
        <w:tc>
          <w:tcPr>
            <w:tcW w:w="440" w:type="dxa"/>
            <w:shd w:val="clear" w:color="auto" w:fill="auto"/>
            <w:noWrap/>
            <w:vAlign w:val="bottom"/>
          </w:tcPr>
          <w:p w14:paraId="04D41A72" w14:textId="77777777" w:rsidR="00C50A95" w:rsidRPr="00D016EC" w:rsidRDefault="00C50A95" w:rsidP="00416506">
            <w:pPr>
              <w:pStyle w:val="tabletext11"/>
              <w:jc w:val="center"/>
              <w:rPr>
                <w:ins w:id="25302" w:author="Author"/>
              </w:rPr>
            </w:pPr>
            <w:ins w:id="25303" w:author="Author">
              <w:r w:rsidRPr="00D016EC">
                <w:t>1.27</w:t>
              </w:r>
            </w:ins>
          </w:p>
        </w:tc>
        <w:tc>
          <w:tcPr>
            <w:tcW w:w="400" w:type="dxa"/>
            <w:shd w:val="clear" w:color="auto" w:fill="auto"/>
            <w:noWrap/>
            <w:vAlign w:val="bottom"/>
          </w:tcPr>
          <w:p w14:paraId="580744C7" w14:textId="77777777" w:rsidR="00C50A95" w:rsidRPr="00D016EC" w:rsidRDefault="00C50A95" w:rsidP="00416506">
            <w:pPr>
              <w:pStyle w:val="tabletext11"/>
              <w:jc w:val="center"/>
              <w:rPr>
                <w:ins w:id="25304" w:author="Author"/>
              </w:rPr>
            </w:pPr>
            <w:ins w:id="25305" w:author="Author">
              <w:r w:rsidRPr="00D016EC">
                <w:t>1.22</w:t>
              </w:r>
            </w:ins>
          </w:p>
        </w:tc>
        <w:tc>
          <w:tcPr>
            <w:tcW w:w="400" w:type="dxa"/>
            <w:shd w:val="clear" w:color="auto" w:fill="auto"/>
            <w:noWrap/>
            <w:vAlign w:val="bottom"/>
          </w:tcPr>
          <w:p w14:paraId="29E67D6E" w14:textId="77777777" w:rsidR="00C50A95" w:rsidRPr="00D016EC" w:rsidRDefault="00C50A95" w:rsidP="00416506">
            <w:pPr>
              <w:pStyle w:val="tabletext11"/>
              <w:jc w:val="center"/>
              <w:rPr>
                <w:ins w:id="25306" w:author="Author"/>
              </w:rPr>
            </w:pPr>
            <w:ins w:id="25307" w:author="Author">
              <w:r w:rsidRPr="00D016EC">
                <w:t>1.17</w:t>
              </w:r>
            </w:ins>
          </w:p>
        </w:tc>
        <w:tc>
          <w:tcPr>
            <w:tcW w:w="400" w:type="dxa"/>
            <w:shd w:val="clear" w:color="auto" w:fill="auto"/>
            <w:noWrap/>
            <w:vAlign w:val="bottom"/>
          </w:tcPr>
          <w:p w14:paraId="0A66B776" w14:textId="77777777" w:rsidR="00C50A95" w:rsidRPr="00D016EC" w:rsidRDefault="00C50A95" w:rsidP="00416506">
            <w:pPr>
              <w:pStyle w:val="tabletext11"/>
              <w:jc w:val="center"/>
              <w:rPr>
                <w:ins w:id="25308" w:author="Author"/>
              </w:rPr>
            </w:pPr>
            <w:ins w:id="25309" w:author="Author">
              <w:r w:rsidRPr="00D016EC">
                <w:t>1.13</w:t>
              </w:r>
            </w:ins>
          </w:p>
        </w:tc>
        <w:tc>
          <w:tcPr>
            <w:tcW w:w="400" w:type="dxa"/>
            <w:shd w:val="clear" w:color="auto" w:fill="auto"/>
            <w:noWrap/>
            <w:vAlign w:val="bottom"/>
          </w:tcPr>
          <w:p w14:paraId="2198DCD2" w14:textId="77777777" w:rsidR="00C50A95" w:rsidRPr="00D016EC" w:rsidRDefault="00C50A95" w:rsidP="00416506">
            <w:pPr>
              <w:pStyle w:val="tabletext11"/>
              <w:jc w:val="center"/>
              <w:rPr>
                <w:ins w:id="25310" w:author="Author"/>
              </w:rPr>
            </w:pPr>
            <w:ins w:id="25311" w:author="Author">
              <w:r w:rsidRPr="00D016EC">
                <w:t>1.08</w:t>
              </w:r>
            </w:ins>
          </w:p>
        </w:tc>
        <w:tc>
          <w:tcPr>
            <w:tcW w:w="460" w:type="dxa"/>
            <w:shd w:val="clear" w:color="auto" w:fill="auto"/>
            <w:noWrap/>
            <w:vAlign w:val="bottom"/>
          </w:tcPr>
          <w:p w14:paraId="005C2B8D" w14:textId="77777777" w:rsidR="00C50A95" w:rsidRPr="00D016EC" w:rsidRDefault="00C50A95" w:rsidP="00416506">
            <w:pPr>
              <w:pStyle w:val="tabletext11"/>
              <w:jc w:val="center"/>
              <w:rPr>
                <w:ins w:id="25312" w:author="Author"/>
              </w:rPr>
            </w:pPr>
            <w:ins w:id="25313" w:author="Author">
              <w:r w:rsidRPr="00D016EC">
                <w:t>1.04</w:t>
              </w:r>
            </w:ins>
          </w:p>
        </w:tc>
      </w:tr>
      <w:tr w:rsidR="00C50A95" w:rsidRPr="00D016EC" w14:paraId="2C4274A7" w14:textId="77777777" w:rsidTr="00416506">
        <w:trPr>
          <w:trHeight w:val="190"/>
          <w:ins w:id="25314" w:author="Author"/>
        </w:trPr>
        <w:tc>
          <w:tcPr>
            <w:tcW w:w="200" w:type="dxa"/>
            <w:tcBorders>
              <w:right w:val="nil"/>
            </w:tcBorders>
            <w:shd w:val="clear" w:color="auto" w:fill="auto"/>
            <w:vAlign w:val="bottom"/>
          </w:tcPr>
          <w:p w14:paraId="63881CE6" w14:textId="77777777" w:rsidR="00C50A95" w:rsidRPr="00D016EC" w:rsidRDefault="00C50A95" w:rsidP="00416506">
            <w:pPr>
              <w:pStyle w:val="tabletext11"/>
              <w:jc w:val="right"/>
              <w:rPr>
                <w:ins w:id="25315" w:author="Author"/>
              </w:rPr>
            </w:pPr>
          </w:p>
        </w:tc>
        <w:tc>
          <w:tcPr>
            <w:tcW w:w="1580" w:type="dxa"/>
            <w:tcBorders>
              <w:left w:val="nil"/>
            </w:tcBorders>
            <w:shd w:val="clear" w:color="auto" w:fill="auto"/>
            <w:vAlign w:val="bottom"/>
          </w:tcPr>
          <w:p w14:paraId="77C9966B" w14:textId="77777777" w:rsidR="00C50A95" w:rsidRPr="00D016EC" w:rsidRDefault="00C50A95" w:rsidP="00416506">
            <w:pPr>
              <w:pStyle w:val="tabletext11"/>
              <w:tabs>
                <w:tab w:val="decimal" w:pos="640"/>
              </w:tabs>
              <w:rPr>
                <w:ins w:id="25316" w:author="Author"/>
              </w:rPr>
            </w:pPr>
            <w:ins w:id="25317" w:author="Author">
              <w:r w:rsidRPr="00D016EC">
                <w:t>500,000 to 599,999</w:t>
              </w:r>
            </w:ins>
          </w:p>
        </w:tc>
        <w:tc>
          <w:tcPr>
            <w:tcW w:w="680" w:type="dxa"/>
            <w:shd w:val="clear" w:color="auto" w:fill="auto"/>
            <w:noWrap/>
            <w:vAlign w:val="bottom"/>
          </w:tcPr>
          <w:p w14:paraId="0B9C722C" w14:textId="77777777" w:rsidR="00C50A95" w:rsidRPr="00D016EC" w:rsidRDefault="00C50A95" w:rsidP="00416506">
            <w:pPr>
              <w:pStyle w:val="tabletext11"/>
              <w:jc w:val="center"/>
              <w:rPr>
                <w:ins w:id="25318" w:author="Author"/>
              </w:rPr>
            </w:pPr>
            <w:ins w:id="25319" w:author="Author">
              <w:r w:rsidRPr="00D016EC">
                <w:t>3.47</w:t>
              </w:r>
            </w:ins>
          </w:p>
        </w:tc>
        <w:tc>
          <w:tcPr>
            <w:tcW w:w="900" w:type="dxa"/>
            <w:shd w:val="clear" w:color="auto" w:fill="auto"/>
            <w:noWrap/>
            <w:vAlign w:val="bottom"/>
          </w:tcPr>
          <w:p w14:paraId="0BD4B9A9" w14:textId="77777777" w:rsidR="00C50A95" w:rsidRPr="00D016EC" w:rsidRDefault="00C50A95" w:rsidP="00416506">
            <w:pPr>
              <w:pStyle w:val="tabletext11"/>
              <w:jc w:val="center"/>
              <w:rPr>
                <w:ins w:id="25320" w:author="Author"/>
              </w:rPr>
            </w:pPr>
            <w:ins w:id="25321" w:author="Author">
              <w:r w:rsidRPr="00D016EC">
                <w:t>3.47</w:t>
              </w:r>
            </w:ins>
          </w:p>
        </w:tc>
        <w:tc>
          <w:tcPr>
            <w:tcW w:w="400" w:type="dxa"/>
            <w:shd w:val="clear" w:color="auto" w:fill="auto"/>
            <w:noWrap/>
            <w:vAlign w:val="bottom"/>
          </w:tcPr>
          <w:p w14:paraId="7AE33A4B" w14:textId="77777777" w:rsidR="00C50A95" w:rsidRPr="00D016EC" w:rsidRDefault="00C50A95" w:rsidP="00416506">
            <w:pPr>
              <w:pStyle w:val="tabletext11"/>
              <w:jc w:val="center"/>
              <w:rPr>
                <w:ins w:id="25322" w:author="Author"/>
              </w:rPr>
            </w:pPr>
            <w:ins w:id="25323" w:author="Author">
              <w:r w:rsidRPr="00D016EC">
                <w:t>3.47</w:t>
              </w:r>
            </w:ins>
          </w:p>
        </w:tc>
        <w:tc>
          <w:tcPr>
            <w:tcW w:w="400" w:type="dxa"/>
            <w:shd w:val="clear" w:color="auto" w:fill="auto"/>
            <w:noWrap/>
            <w:vAlign w:val="bottom"/>
          </w:tcPr>
          <w:p w14:paraId="7A404E65" w14:textId="77777777" w:rsidR="00C50A95" w:rsidRPr="00D016EC" w:rsidRDefault="00C50A95" w:rsidP="00416506">
            <w:pPr>
              <w:pStyle w:val="tabletext11"/>
              <w:jc w:val="center"/>
              <w:rPr>
                <w:ins w:id="25324" w:author="Author"/>
              </w:rPr>
            </w:pPr>
            <w:ins w:id="25325" w:author="Author">
              <w:r w:rsidRPr="00D016EC">
                <w:t>3.31</w:t>
              </w:r>
            </w:ins>
          </w:p>
        </w:tc>
        <w:tc>
          <w:tcPr>
            <w:tcW w:w="400" w:type="dxa"/>
            <w:shd w:val="clear" w:color="auto" w:fill="auto"/>
            <w:noWrap/>
            <w:vAlign w:val="bottom"/>
          </w:tcPr>
          <w:p w14:paraId="100C8257" w14:textId="77777777" w:rsidR="00C50A95" w:rsidRPr="00D016EC" w:rsidRDefault="00C50A95" w:rsidP="00416506">
            <w:pPr>
              <w:pStyle w:val="tabletext11"/>
              <w:jc w:val="center"/>
              <w:rPr>
                <w:ins w:id="25326" w:author="Author"/>
              </w:rPr>
            </w:pPr>
            <w:ins w:id="25327" w:author="Author">
              <w:r w:rsidRPr="00D016EC">
                <w:t>3.16</w:t>
              </w:r>
            </w:ins>
          </w:p>
        </w:tc>
        <w:tc>
          <w:tcPr>
            <w:tcW w:w="400" w:type="dxa"/>
            <w:shd w:val="clear" w:color="auto" w:fill="auto"/>
            <w:noWrap/>
            <w:vAlign w:val="bottom"/>
          </w:tcPr>
          <w:p w14:paraId="4AF0EAA5" w14:textId="77777777" w:rsidR="00C50A95" w:rsidRPr="00D016EC" w:rsidRDefault="00C50A95" w:rsidP="00416506">
            <w:pPr>
              <w:pStyle w:val="tabletext11"/>
              <w:jc w:val="center"/>
              <w:rPr>
                <w:ins w:id="25328" w:author="Author"/>
              </w:rPr>
            </w:pPr>
            <w:ins w:id="25329" w:author="Author">
              <w:r w:rsidRPr="00D016EC">
                <w:t>2.84</w:t>
              </w:r>
            </w:ins>
          </w:p>
        </w:tc>
        <w:tc>
          <w:tcPr>
            <w:tcW w:w="400" w:type="dxa"/>
            <w:shd w:val="clear" w:color="auto" w:fill="auto"/>
            <w:noWrap/>
            <w:vAlign w:val="bottom"/>
          </w:tcPr>
          <w:p w14:paraId="176687C6" w14:textId="77777777" w:rsidR="00C50A95" w:rsidRPr="00D016EC" w:rsidRDefault="00C50A95" w:rsidP="00416506">
            <w:pPr>
              <w:pStyle w:val="tabletext11"/>
              <w:jc w:val="center"/>
              <w:rPr>
                <w:ins w:id="25330" w:author="Author"/>
              </w:rPr>
            </w:pPr>
            <w:ins w:id="25331" w:author="Author">
              <w:r w:rsidRPr="00D016EC">
                <w:t>2.71</w:t>
              </w:r>
            </w:ins>
          </w:p>
        </w:tc>
        <w:tc>
          <w:tcPr>
            <w:tcW w:w="400" w:type="dxa"/>
            <w:shd w:val="clear" w:color="auto" w:fill="auto"/>
            <w:noWrap/>
            <w:vAlign w:val="bottom"/>
          </w:tcPr>
          <w:p w14:paraId="53736383" w14:textId="77777777" w:rsidR="00C50A95" w:rsidRPr="00D016EC" w:rsidRDefault="00C50A95" w:rsidP="00416506">
            <w:pPr>
              <w:pStyle w:val="tabletext11"/>
              <w:jc w:val="center"/>
              <w:rPr>
                <w:ins w:id="25332" w:author="Author"/>
              </w:rPr>
            </w:pPr>
            <w:ins w:id="25333" w:author="Author">
              <w:r w:rsidRPr="00D016EC">
                <w:t>2.58</w:t>
              </w:r>
            </w:ins>
          </w:p>
        </w:tc>
        <w:tc>
          <w:tcPr>
            <w:tcW w:w="400" w:type="dxa"/>
            <w:shd w:val="clear" w:color="auto" w:fill="auto"/>
            <w:noWrap/>
            <w:vAlign w:val="bottom"/>
          </w:tcPr>
          <w:p w14:paraId="0CBD755B" w14:textId="77777777" w:rsidR="00C50A95" w:rsidRPr="00D016EC" w:rsidRDefault="00C50A95" w:rsidP="00416506">
            <w:pPr>
              <w:pStyle w:val="tabletext11"/>
              <w:jc w:val="center"/>
              <w:rPr>
                <w:ins w:id="25334" w:author="Author"/>
              </w:rPr>
            </w:pPr>
            <w:ins w:id="25335" w:author="Author">
              <w:r w:rsidRPr="00D016EC">
                <w:t>2.45</w:t>
              </w:r>
            </w:ins>
          </w:p>
        </w:tc>
        <w:tc>
          <w:tcPr>
            <w:tcW w:w="400" w:type="dxa"/>
            <w:shd w:val="clear" w:color="auto" w:fill="auto"/>
            <w:noWrap/>
            <w:vAlign w:val="bottom"/>
          </w:tcPr>
          <w:p w14:paraId="5B4BD296" w14:textId="77777777" w:rsidR="00C50A95" w:rsidRPr="00D016EC" w:rsidRDefault="00C50A95" w:rsidP="00416506">
            <w:pPr>
              <w:pStyle w:val="tabletext11"/>
              <w:jc w:val="center"/>
              <w:rPr>
                <w:ins w:id="25336" w:author="Author"/>
              </w:rPr>
            </w:pPr>
            <w:ins w:id="25337" w:author="Author">
              <w:r w:rsidRPr="00D016EC">
                <w:t>2.32</w:t>
              </w:r>
            </w:ins>
          </w:p>
        </w:tc>
        <w:tc>
          <w:tcPr>
            <w:tcW w:w="400" w:type="dxa"/>
            <w:shd w:val="clear" w:color="auto" w:fill="auto"/>
            <w:noWrap/>
            <w:vAlign w:val="bottom"/>
          </w:tcPr>
          <w:p w14:paraId="06DABCFB" w14:textId="77777777" w:rsidR="00C50A95" w:rsidRPr="00D016EC" w:rsidRDefault="00C50A95" w:rsidP="00416506">
            <w:pPr>
              <w:pStyle w:val="tabletext11"/>
              <w:jc w:val="center"/>
              <w:rPr>
                <w:ins w:id="25338" w:author="Author"/>
              </w:rPr>
            </w:pPr>
            <w:ins w:id="25339" w:author="Author">
              <w:r w:rsidRPr="00D016EC">
                <w:t>2.19</w:t>
              </w:r>
            </w:ins>
          </w:p>
        </w:tc>
        <w:tc>
          <w:tcPr>
            <w:tcW w:w="400" w:type="dxa"/>
            <w:shd w:val="clear" w:color="auto" w:fill="auto"/>
            <w:noWrap/>
            <w:vAlign w:val="bottom"/>
          </w:tcPr>
          <w:p w14:paraId="10909FA9" w14:textId="77777777" w:rsidR="00C50A95" w:rsidRPr="00D016EC" w:rsidRDefault="00C50A95" w:rsidP="00416506">
            <w:pPr>
              <w:pStyle w:val="tabletext11"/>
              <w:jc w:val="center"/>
              <w:rPr>
                <w:ins w:id="25340" w:author="Author"/>
              </w:rPr>
            </w:pPr>
            <w:ins w:id="25341" w:author="Author">
              <w:r w:rsidRPr="00D016EC">
                <w:t>2.10</w:t>
              </w:r>
            </w:ins>
          </w:p>
        </w:tc>
        <w:tc>
          <w:tcPr>
            <w:tcW w:w="400" w:type="dxa"/>
            <w:shd w:val="clear" w:color="auto" w:fill="auto"/>
            <w:noWrap/>
            <w:vAlign w:val="bottom"/>
          </w:tcPr>
          <w:p w14:paraId="1749CBE5" w14:textId="77777777" w:rsidR="00C50A95" w:rsidRPr="00D016EC" w:rsidRDefault="00C50A95" w:rsidP="00416506">
            <w:pPr>
              <w:pStyle w:val="tabletext11"/>
              <w:jc w:val="center"/>
              <w:rPr>
                <w:ins w:id="25342" w:author="Author"/>
              </w:rPr>
            </w:pPr>
            <w:ins w:id="25343" w:author="Author">
              <w:r w:rsidRPr="00D016EC">
                <w:t>2.01</w:t>
              </w:r>
            </w:ins>
          </w:p>
        </w:tc>
        <w:tc>
          <w:tcPr>
            <w:tcW w:w="400" w:type="dxa"/>
            <w:shd w:val="clear" w:color="auto" w:fill="auto"/>
            <w:noWrap/>
            <w:vAlign w:val="bottom"/>
          </w:tcPr>
          <w:p w14:paraId="051FDE32" w14:textId="77777777" w:rsidR="00C50A95" w:rsidRPr="00D016EC" w:rsidRDefault="00C50A95" w:rsidP="00416506">
            <w:pPr>
              <w:pStyle w:val="tabletext11"/>
              <w:jc w:val="center"/>
              <w:rPr>
                <w:ins w:id="25344" w:author="Author"/>
              </w:rPr>
            </w:pPr>
            <w:ins w:id="25345" w:author="Author">
              <w:r w:rsidRPr="00D016EC">
                <w:t>1.93</w:t>
              </w:r>
            </w:ins>
          </w:p>
        </w:tc>
        <w:tc>
          <w:tcPr>
            <w:tcW w:w="400" w:type="dxa"/>
            <w:shd w:val="clear" w:color="auto" w:fill="auto"/>
            <w:noWrap/>
            <w:vAlign w:val="bottom"/>
          </w:tcPr>
          <w:p w14:paraId="329BDB03" w14:textId="77777777" w:rsidR="00C50A95" w:rsidRPr="00D016EC" w:rsidRDefault="00C50A95" w:rsidP="00416506">
            <w:pPr>
              <w:pStyle w:val="tabletext11"/>
              <w:jc w:val="center"/>
              <w:rPr>
                <w:ins w:id="25346" w:author="Author"/>
              </w:rPr>
            </w:pPr>
            <w:ins w:id="25347" w:author="Author">
              <w:r w:rsidRPr="00D016EC">
                <w:t>1.86</w:t>
              </w:r>
            </w:ins>
          </w:p>
        </w:tc>
        <w:tc>
          <w:tcPr>
            <w:tcW w:w="400" w:type="dxa"/>
            <w:shd w:val="clear" w:color="auto" w:fill="auto"/>
            <w:noWrap/>
            <w:vAlign w:val="bottom"/>
          </w:tcPr>
          <w:p w14:paraId="202DDA6F" w14:textId="77777777" w:rsidR="00C50A95" w:rsidRPr="00D016EC" w:rsidRDefault="00C50A95" w:rsidP="00416506">
            <w:pPr>
              <w:pStyle w:val="tabletext11"/>
              <w:jc w:val="center"/>
              <w:rPr>
                <w:ins w:id="25348" w:author="Author"/>
              </w:rPr>
            </w:pPr>
            <w:ins w:id="25349" w:author="Author">
              <w:r w:rsidRPr="00D016EC">
                <w:t>1.78</w:t>
              </w:r>
            </w:ins>
          </w:p>
        </w:tc>
        <w:tc>
          <w:tcPr>
            <w:tcW w:w="400" w:type="dxa"/>
            <w:shd w:val="clear" w:color="auto" w:fill="auto"/>
            <w:noWrap/>
            <w:vAlign w:val="bottom"/>
          </w:tcPr>
          <w:p w14:paraId="1A218DB9" w14:textId="77777777" w:rsidR="00C50A95" w:rsidRPr="00D016EC" w:rsidRDefault="00C50A95" w:rsidP="00416506">
            <w:pPr>
              <w:pStyle w:val="tabletext11"/>
              <w:jc w:val="center"/>
              <w:rPr>
                <w:ins w:id="25350" w:author="Author"/>
              </w:rPr>
            </w:pPr>
            <w:ins w:id="25351" w:author="Author">
              <w:r w:rsidRPr="00D016EC">
                <w:t>1.71</w:t>
              </w:r>
            </w:ins>
          </w:p>
        </w:tc>
        <w:tc>
          <w:tcPr>
            <w:tcW w:w="400" w:type="dxa"/>
            <w:shd w:val="clear" w:color="auto" w:fill="auto"/>
            <w:noWrap/>
            <w:vAlign w:val="bottom"/>
          </w:tcPr>
          <w:p w14:paraId="1446AAEE" w14:textId="77777777" w:rsidR="00C50A95" w:rsidRPr="00D016EC" w:rsidRDefault="00C50A95" w:rsidP="00416506">
            <w:pPr>
              <w:pStyle w:val="tabletext11"/>
              <w:jc w:val="center"/>
              <w:rPr>
                <w:ins w:id="25352" w:author="Author"/>
              </w:rPr>
            </w:pPr>
            <w:ins w:id="25353" w:author="Author">
              <w:r w:rsidRPr="00D016EC">
                <w:t>1.64</w:t>
              </w:r>
            </w:ins>
          </w:p>
        </w:tc>
        <w:tc>
          <w:tcPr>
            <w:tcW w:w="400" w:type="dxa"/>
            <w:shd w:val="clear" w:color="auto" w:fill="auto"/>
            <w:noWrap/>
            <w:vAlign w:val="bottom"/>
          </w:tcPr>
          <w:p w14:paraId="76183331" w14:textId="77777777" w:rsidR="00C50A95" w:rsidRPr="00D016EC" w:rsidRDefault="00C50A95" w:rsidP="00416506">
            <w:pPr>
              <w:pStyle w:val="tabletext11"/>
              <w:jc w:val="center"/>
              <w:rPr>
                <w:ins w:id="25354" w:author="Author"/>
              </w:rPr>
            </w:pPr>
            <w:ins w:id="25355" w:author="Author">
              <w:r w:rsidRPr="00D016EC">
                <w:t>1.58</w:t>
              </w:r>
            </w:ins>
          </w:p>
        </w:tc>
        <w:tc>
          <w:tcPr>
            <w:tcW w:w="400" w:type="dxa"/>
            <w:shd w:val="clear" w:color="auto" w:fill="auto"/>
            <w:noWrap/>
            <w:vAlign w:val="bottom"/>
          </w:tcPr>
          <w:p w14:paraId="1970CAA0" w14:textId="77777777" w:rsidR="00C50A95" w:rsidRPr="00D016EC" w:rsidRDefault="00C50A95" w:rsidP="00416506">
            <w:pPr>
              <w:pStyle w:val="tabletext11"/>
              <w:jc w:val="center"/>
              <w:rPr>
                <w:ins w:id="25356" w:author="Author"/>
              </w:rPr>
            </w:pPr>
            <w:ins w:id="25357" w:author="Author">
              <w:r w:rsidRPr="00D016EC">
                <w:t>1.51</w:t>
              </w:r>
            </w:ins>
          </w:p>
        </w:tc>
        <w:tc>
          <w:tcPr>
            <w:tcW w:w="400" w:type="dxa"/>
            <w:shd w:val="clear" w:color="auto" w:fill="auto"/>
            <w:noWrap/>
            <w:vAlign w:val="bottom"/>
          </w:tcPr>
          <w:p w14:paraId="171A1E4A" w14:textId="77777777" w:rsidR="00C50A95" w:rsidRPr="00D016EC" w:rsidRDefault="00C50A95" w:rsidP="00416506">
            <w:pPr>
              <w:pStyle w:val="tabletext11"/>
              <w:jc w:val="center"/>
              <w:rPr>
                <w:ins w:id="25358" w:author="Author"/>
              </w:rPr>
            </w:pPr>
            <w:ins w:id="25359" w:author="Author">
              <w:r w:rsidRPr="00D016EC">
                <w:t>1.45</w:t>
              </w:r>
            </w:ins>
          </w:p>
        </w:tc>
        <w:tc>
          <w:tcPr>
            <w:tcW w:w="400" w:type="dxa"/>
            <w:shd w:val="clear" w:color="auto" w:fill="auto"/>
            <w:noWrap/>
            <w:vAlign w:val="bottom"/>
          </w:tcPr>
          <w:p w14:paraId="6008BF45" w14:textId="77777777" w:rsidR="00C50A95" w:rsidRPr="00D016EC" w:rsidRDefault="00C50A95" w:rsidP="00416506">
            <w:pPr>
              <w:pStyle w:val="tabletext11"/>
              <w:jc w:val="center"/>
              <w:rPr>
                <w:ins w:id="25360" w:author="Author"/>
              </w:rPr>
            </w:pPr>
            <w:ins w:id="25361" w:author="Author">
              <w:r w:rsidRPr="00D016EC">
                <w:t>1.39</w:t>
              </w:r>
            </w:ins>
          </w:p>
        </w:tc>
        <w:tc>
          <w:tcPr>
            <w:tcW w:w="440" w:type="dxa"/>
            <w:shd w:val="clear" w:color="auto" w:fill="auto"/>
            <w:noWrap/>
            <w:vAlign w:val="bottom"/>
          </w:tcPr>
          <w:p w14:paraId="4A9E915C" w14:textId="77777777" w:rsidR="00C50A95" w:rsidRPr="00D016EC" w:rsidRDefault="00C50A95" w:rsidP="00416506">
            <w:pPr>
              <w:pStyle w:val="tabletext11"/>
              <w:jc w:val="center"/>
              <w:rPr>
                <w:ins w:id="25362" w:author="Author"/>
              </w:rPr>
            </w:pPr>
            <w:ins w:id="25363" w:author="Author">
              <w:r w:rsidRPr="00D016EC">
                <w:t>1.34</w:t>
              </w:r>
            </w:ins>
          </w:p>
        </w:tc>
        <w:tc>
          <w:tcPr>
            <w:tcW w:w="400" w:type="dxa"/>
            <w:shd w:val="clear" w:color="auto" w:fill="auto"/>
            <w:noWrap/>
            <w:vAlign w:val="bottom"/>
          </w:tcPr>
          <w:p w14:paraId="403B415A" w14:textId="77777777" w:rsidR="00C50A95" w:rsidRPr="00D016EC" w:rsidRDefault="00C50A95" w:rsidP="00416506">
            <w:pPr>
              <w:pStyle w:val="tabletext11"/>
              <w:jc w:val="center"/>
              <w:rPr>
                <w:ins w:id="25364" w:author="Author"/>
              </w:rPr>
            </w:pPr>
            <w:ins w:id="25365" w:author="Author">
              <w:r w:rsidRPr="00D016EC">
                <w:t>1.29</w:t>
              </w:r>
            </w:ins>
          </w:p>
        </w:tc>
        <w:tc>
          <w:tcPr>
            <w:tcW w:w="400" w:type="dxa"/>
            <w:shd w:val="clear" w:color="auto" w:fill="auto"/>
            <w:noWrap/>
            <w:vAlign w:val="bottom"/>
          </w:tcPr>
          <w:p w14:paraId="3C46E5C0" w14:textId="77777777" w:rsidR="00C50A95" w:rsidRPr="00D016EC" w:rsidRDefault="00C50A95" w:rsidP="00416506">
            <w:pPr>
              <w:pStyle w:val="tabletext11"/>
              <w:jc w:val="center"/>
              <w:rPr>
                <w:ins w:id="25366" w:author="Author"/>
              </w:rPr>
            </w:pPr>
            <w:ins w:id="25367" w:author="Author">
              <w:r w:rsidRPr="00D016EC">
                <w:t>1.23</w:t>
              </w:r>
            </w:ins>
          </w:p>
        </w:tc>
        <w:tc>
          <w:tcPr>
            <w:tcW w:w="400" w:type="dxa"/>
            <w:shd w:val="clear" w:color="auto" w:fill="auto"/>
            <w:noWrap/>
            <w:vAlign w:val="bottom"/>
          </w:tcPr>
          <w:p w14:paraId="06E8B83E" w14:textId="77777777" w:rsidR="00C50A95" w:rsidRPr="00D016EC" w:rsidRDefault="00C50A95" w:rsidP="00416506">
            <w:pPr>
              <w:pStyle w:val="tabletext11"/>
              <w:jc w:val="center"/>
              <w:rPr>
                <w:ins w:id="25368" w:author="Author"/>
              </w:rPr>
            </w:pPr>
            <w:ins w:id="25369" w:author="Author">
              <w:r w:rsidRPr="00D016EC">
                <w:t>1.18</w:t>
              </w:r>
            </w:ins>
          </w:p>
        </w:tc>
        <w:tc>
          <w:tcPr>
            <w:tcW w:w="400" w:type="dxa"/>
            <w:shd w:val="clear" w:color="auto" w:fill="auto"/>
            <w:noWrap/>
            <w:vAlign w:val="bottom"/>
          </w:tcPr>
          <w:p w14:paraId="28F0CC8F" w14:textId="77777777" w:rsidR="00C50A95" w:rsidRPr="00D016EC" w:rsidRDefault="00C50A95" w:rsidP="00416506">
            <w:pPr>
              <w:pStyle w:val="tabletext11"/>
              <w:jc w:val="center"/>
              <w:rPr>
                <w:ins w:id="25370" w:author="Author"/>
              </w:rPr>
            </w:pPr>
            <w:ins w:id="25371" w:author="Author">
              <w:r w:rsidRPr="00D016EC">
                <w:t>1.14</w:t>
              </w:r>
            </w:ins>
          </w:p>
        </w:tc>
        <w:tc>
          <w:tcPr>
            <w:tcW w:w="460" w:type="dxa"/>
            <w:shd w:val="clear" w:color="auto" w:fill="auto"/>
            <w:noWrap/>
            <w:vAlign w:val="bottom"/>
          </w:tcPr>
          <w:p w14:paraId="38E45FF8" w14:textId="77777777" w:rsidR="00C50A95" w:rsidRPr="00D016EC" w:rsidRDefault="00C50A95" w:rsidP="00416506">
            <w:pPr>
              <w:pStyle w:val="tabletext11"/>
              <w:jc w:val="center"/>
              <w:rPr>
                <w:ins w:id="25372" w:author="Author"/>
              </w:rPr>
            </w:pPr>
            <w:ins w:id="25373" w:author="Author">
              <w:r w:rsidRPr="00D016EC">
                <w:t>1.09</w:t>
              </w:r>
            </w:ins>
          </w:p>
        </w:tc>
      </w:tr>
      <w:tr w:rsidR="00C50A95" w:rsidRPr="00D016EC" w14:paraId="6FE20A94" w14:textId="77777777" w:rsidTr="00416506">
        <w:trPr>
          <w:trHeight w:val="190"/>
          <w:ins w:id="25374" w:author="Author"/>
        </w:trPr>
        <w:tc>
          <w:tcPr>
            <w:tcW w:w="200" w:type="dxa"/>
            <w:tcBorders>
              <w:right w:val="nil"/>
            </w:tcBorders>
            <w:shd w:val="clear" w:color="auto" w:fill="auto"/>
            <w:vAlign w:val="bottom"/>
          </w:tcPr>
          <w:p w14:paraId="0C81F00E" w14:textId="77777777" w:rsidR="00C50A95" w:rsidRPr="00D016EC" w:rsidRDefault="00C50A95" w:rsidP="00416506">
            <w:pPr>
              <w:pStyle w:val="tabletext11"/>
              <w:jc w:val="right"/>
              <w:rPr>
                <w:ins w:id="25375" w:author="Author"/>
              </w:rPr>
            </w:pPr>
          </w:p>
        </w:tc>
        <w:tc>
          <w:tcPr>
            <w:tcW w:w="1580" w:type="dxa"/>
            <w:tcBorders>
              <w:left w:val="nil"/>
            </w:tcBorders>
            <w:shd w:val="clear" w:color="auto" w:fill="auto"/>
            <w:vAlign w:val="bottom"/>
          </w:tcPr>
          <w:p w14:paraId="6FE30434" w14:textId="77777777" w:rsidR="00C50A95" w:rsidRPr="00D016EC" w:rsidRDefault="00C50A95" w:rsidP="00416506">
            <w:pPr>
              <w:pStyle w:val="tabletext11"/>
              <w:tabs>
                <w:tab w:val="decimal" w:pos="640"/>
              </w:tabs>
              <w:rPr>
                <w:ins w:id="25376" w:author="Author"/>
              </w:rPr>
            </w:pPr>
            <w:ins w:id="25377" w:author="Author">
              <w:r w:rsidRPr="00D016EC">
                <w:t>600,000 to 699,999</w:t>
              </w:r>
            </w:ins>
          </w:p>
        </w:tc>
        <w:tc>
          <w:tcPr>
            <w:tcW w:w="680" w:type="dxa"/>
            <w:shd w:val="clear" w:color="auto" w:fill="auto"/>
            <w:noWrap/>
            <w:vAlign w:val="bottom"/>
          </w:tcPr>
          <w:p w14:paraId="732524CA" w14:textId="77777777" w:rsidR="00C50A95" w:rsidRPr="00D016EC" w:rsidRDefault="00C50A95" w:rsidP="00416506">
            <w:pPr>
              <w:pStyle w:val="tabletext11"/>
              <w:jc w:val="center"/>
              <w:rPr>
                <w:ins w:id="25378" w:author="Author"/>
              </w:rPr>
            </w:pPr>
            <w:ins w:id="25379" w:author="Author">
              <w:r w:rsidRPr="00D016EC">
                <w:t>3.72</w:t>
              </w:r>
            </w:ins>
          </w:p>
        </w:tc>
        <w:tc>
          <w:tcPr>
            <w:tcW w:w="900" w:type="dxa"/>
            <w:shd w:val="clear" w:color="auto" w:fill="auto"/>
            <w:noWrap/>
            <w:vAlign w:val="bottom"/>
          </w:tcPr>
          <w:p w14:paraId="73015AC8" w14:textId="77777777" w:rsidR="00C50A95" w:rsidRPr="00D016EC" w:rsidRDefault="00C50A95" w:rsidP="00416506">
            <w:pPr>
              <w:pStyle w:val="tabletext11"/>
              <w:jc w:val="center"/>
              <w:rPr>
                <w:ins w:id="25380" w:author="Author"/>
              </w:rPr>
            </w:pPr>
            <w:ins w:id="25381" w:author="Author">
              <w:r w:rsidRPr="00D016EC">
                <w:t>3.72</w:t>
              </w:r>
            </w:ins>
          </w:p>
        </w:tc>
        <w:tc>
          <w:tcPr>
            <w:tcW w:w="400" w:type="dxa"/>
            <w:shd w:val="clear" w:color="auto" w:fill="auto"/>
            <w:noWrap/>
            <w:vAlign w:val="bottom"/>
          </w:tcPr>
          <w:p w14:paraId="16049F2C" w14:textId="77777777" w:rsidR="00C50A95" w:rsidRPr="00D016EC" w:rsidRDefault="00C50A95" w:rsidP="00416506">
            <w:pPr>
              <w:pStyle w:val="tabletext11"/>
              <w:jc w:val="center"/>
              <w:rPr>
                <w:ins w:id="25382" w:author="Author"/>
              </w:rPr>
            </w:pPr>
            <w:ins w:id="25383" w:author="Author">
              <w:r w:rsidRPr="00D016EC">
                <w:t>3.72</w:t>
              </w:r>
            </w:ins>
          </w:p>
        </w:tc>
        <w:tc>
          <w:tcPr>
            <w:tcW w:w="400" w:type="dxa"/>
            <w:shd w:val="clear" w:color="auto" w:fill="auto"/>
            <w:noWrap/>
            <w:vAlign w:val="bottom"/>
          </w:tcPr>
          <w:p w14:paraId="4A5B1FD8" w14:textId="77777777" w:rsidR="00C50A95" w:rsidRPr="00D016EC" w:rsidRDefault="00C50A95" w:rsidP="00416506">
            <w:pPr>
              <w:pStyle w:val="tabletext11"/>
              <w:jc w:val="center"/>
              <w:rPr>
                <w:ins w:id="25384" w:author="Author"/>
              </w:rPr>
            </w:pPr>
            <w:ins w:id="25385" w:author="Author">
              <w:r w:rsidRPr="00D016EC">
                <w:t>3.55</w:t>
              </w:r>
            </w:ins>
          </w:p>
        </w:tc>
        <w:tc>
          <w:tcPr>
            <w:tcW w:w="400" w:type="dxa"/>
            <w:shd w:val="clear" w:color="auto" w:fill="auto"/>
            <w:noWrap/>
            <w:vAlign w:val="bottom"/>
          </w:tcPr>
          <w:p w14:paraId="24E1788A" w14:textId="77777777" w:rsidR="00C50A95" w:rsidRPr="00D016EC" w:rsidRDefault="00C50A95" w:rsidP="00416506">
            <w:pPr>
              <w:pStyle w:val="tabletext11"/>
              <w:jc w:val="center"/>
              <w:rPr>
                <w:ins w:id="25386" w:author="Author"/>
              </w:rPr>
            </w:pPr>
            <w:ins w:id="25387" w:author="Author">
              <w:r w:rsidRPr="00D016EC">
                <w:t>3.38</w:t>
              </w:r>
            </w:ins>
          </w:p>
        </w:tc>
        <w:tc>
          <w:tcPr>
            <w:tcW w:w="400" w:type="dxa"/>
            <w:shd w:val="clear" w:color="auto" w:fill="auto"/>
            <w:noWrap/>
            <w:vAlign w:val="bottom"/>
          </w:tcPr>
          <w:p w14:paraId="78D9FC27" w14:textId="77777777" w:rsidR="00C50A95" w:rsidRPr="00D016EC" w:rsidRDefault="00C50A95" w:rsidP="00416506">
            <w:pPr>
              <w:pStyle w:val="tabletext11"/>
              <w:jc w:val="center"/>
              <w:rPr>
                <w:ins w:id="25388" w:author="Author"/>
              </w:rPr>
            </w:pPr>
            <w:ins w:id="25389" w:author="Author">
              <w:r w:rsidRPr="00D016EC">
                <w:t>3.05</w:t>
              </w:r>
            </w:ins>
          </w:p>
        </w:tc>
        <w:tc>
          <w:tcPr>
            <w:tcW w:w="400" w:type="dxa"/>
            <w:shd w:val="clear" w:color="auto" w:fill="auto"/>
            <w:noWrap/>
            <w:vAlign w:val="bottom"/>
          </w:tcPr>
          <w:p w14:paraId="5DAB62F2" w14:textId="77777777" w:rsidR="00C50A95" w:rsidRPr="00D016EC" w:rsidRDefault="00C50A95" w:rsidP="00416506">
            <w:pPr>
              <w:pStyle w:val="tabletext11"/>
              <w:jc w:val="center"/>
              <w:rPr>
                <w:ins w:id="25390" w:author="Author"/>
              </w:rPr>
            </w:pPr>
            <w:ins w:id="25391" w:author="Author">
              <w:r w:rsidRPr="00D016EC">
                <w:t>2.91</w:t>
              </w:r>
            </w:ins>
          </w:p>
        </w:tc>
        <w:tc>
          <w:tcPr>
            <w:tcW w:w="400" w:type="dxa"/>
            <w:shd w:val="clear" w:color="auto" w:fill="auto"/>
            <w:noWrap/>
            <w:vAlign w:val="bottom"/>
          </w:tcPr>
          <w:p w14:paraId="12FFC4A5" w14:textId="77777777" w:rsidR="00C50A95" w:rsidRPr="00D016EC" w:rsidRDefault="00C50A95" w:rsidP="00416506">
            <w:pPr>
              <w:pStyle w:val="tabletext11"/>
              <w:jc w:val="center"/>
              <w:rPr>
                <w:ins w:id="25392" w:author="Author"/>
              </w:rPr>
            </w:pPr>
            <w:ins w:id="25393" w:author="Author">
              <w:r w:rsidRPr="00D016EC">
                <w:t>2.77</w:t>
              </w:r>
            </w:ins>
          </w:p>
        </w:tc>
        <w:tc>
          <w:tcPr>
            <w:tcW w:w="400" w:type="dxa"/>
            <w:shd w:val="clear" w:color="auto" w:fill="auto"/>
            <w:noWrap/>
            <w:vAlign w:val="bottom"/>
          </w:tcPr>
          <w:p w14:paraId="7927A28A" w14:textId="77777777" w:rsidR="00C50A95" w:rsidRPr="00D016EC" w:rsidRDefault="00C50A95" w:rsidP="00416506">
            <w:pPr>
              <w:pStyle w:val="tabletext11"/>
              <w:jc w:val="center"/>
              <w:rPr>
                <w:ins w:id="25394" w:author="Author"/>
              </w:rPr>
            </w:pPr>
            <w:ins w:id="25395" w:author="Author">
              <w:r w:rsidRPr="00D016EC">
                <w:t>2.62</w:t>
              </w:r>
            </w:ins>
          </w:p>
        </w:tc>
        <w:tc>
          <w:tcPr>
            <w:tcW w:w="400" w:type="dxa"/>
            <w:shd w:val="clear" w:color="auto" w:fill="auto"/>
            <w:noWrap/>
            <w:vAlign w:val="bottom"/>
          </w:tcPr>
          <w:p w14:paraId="0093759B" w14:textId="77777777" w:rsidR="00C50A95" w:rsidRPr="00D016EC" w:rsidRDefault="00C50A95" w:rsidP="00416506">
            <w:pPr>
              <w:pStyle w:val="tabletext11"/>
              <w:jc w:val="center"/>
              <w:rPr>
                <w:ins w:id="25396" w:author="Author"/>
              </w:rPr>
            </w:pPr>
            <w:ins w:id="25397" w:author="Author">
              <w:r w:rsidRPr="00D016EC">
                <w:t>2.48</w:t>
              </w:r>
            </w:ins>
          </w:p>
        </w:tc>
        <w:tc>
          <w:tcPr>
            <w:tcW w:w="400" w:type="dxa"/>
            <w:shd w:val="clear" w:color="auto" w:fill="auto"/>
            <w:noWrap/>
            <w:vAlign w:val="bottom"/>
          </w:tcPr>
          <w:p w14:paraId="34137D52" w14:textId="77777777" w:rsidR="00C50A95" w:rsidRPr="00D016EC" w:rsidRDefault="00C50A95" w:rsidP="00416506">
            <w:pPr>
              <w:pStyle w:val="tabletext11"/>
              <w:jc w:val="center"/>
              <w:rPr>
                <w:ins w:id="25398" w:author="Author"/>
              </w:rPr>
            </w:pPr>
            <w:ins w:id="25399" w:author="Author">
              <w:r w:rsidRPr="00D016EC">
                <w:t>2.34</w:t>
              </w:r>
            </w:ins>
          </w:p>
        </w:tc>
        <w:tc>
          <w:tcPr>
            <w:tcW w:w="400" w:type="dxa"/>
            <w:shd w:val="clear" w:color="auto" w:fill="auto"/>
            <w:noWrap/>
            <w:vAlign w:val="bottom"/>
          </w:tcPr>
          <w:p w14:paraId="6ABB8D9A" w14:textId="77777777" w:rsidR="00C50A95" w:rsidRPr="00D016EC" w:rsidRDefault="00C50A95" w:rsidP="00416506">
            <w:pPr>
              <w:pStyle w:val="tabletext11"/>
              <w:jc w:val="center"/>
              <w:rPr>
                <w:ins w:id="25400" w:author="Author"/>
              </w:rPr>
            </w:pPr>
            <w:ins w:id="25401" w:author="Author">
              <w:r w:rsidRPr="00D016EC">
                <w:t>2.25</w:t>
              </w:r>
            </w:ins>
          </w:p>
        </w:tc>
        <w:tc>
          <w:tcPr>
            <w:tcW w:w="400" w:type="dxa"/>
            <w:shd w:val="clear" w:color="auto" w:fill="auto"/>
            <w:noWrap/>
            <w:vAlign w:val="bottom"/>
          </w:tcPr>
          <w:p w14:paraId="383437FB" w14:textId="77777777" w:rsidR="00C50A95" w:rsidRPr="00D016EC" w:rsidRDefault="00C50A95" w:rsidP="00416506">
            <w:pPr>
              <w:pStyle w:val="tabletext11"/>
              <w:jc w:val="center"/>
              <w:rPr>
                <w:ins w:id="25402" w:author="Author"/>
              </w:rPr>
            </w:pPr>
            <w:ins w:id="25403" w:author="Author">
              <w:r w:rsidRPr="00D016EC">
                <w:t>2.16</w:t>
              </w:r>
            </w:ins>
          </w:p>
        </w:tc>
        <w:tc>
          <w:tcPr>
            <w:tcW w:w="400" w:type="dxa"/>
            <w:shd w:val="clear" w:color="auto" w:fill="auto"/>
            <w:noWrap/>
            <w:vAlign w:val="bottom"/>
          </w:tcPr>
          <w:p w14:paraId="4654710C" w14:textId="77777777" w:rsidR="00C50A95" w:rsidRPr="00D016EC" w:rsidRDefault="00C50A95" w:rsidP="00416506">
            <w:pPr>
              <w:pStyle w:val="tabletext11"/>
              <w:jc w:val="center"/>
              <w:rPr>
                <w:ins w:id="25404" w:author="Author"/>
              </w:rPr>
            </w:pPr>
            <w:ins w:id="25405" w:author="Author">
              <w:r w:rsidRPr="00D016EC">
                <w:t>2.07</w:t>
              </w:r>
            </w:ins>
          </w:p>
        </w:tc>
        <w:tc>
          <w:tcPr>
            <w:tcW w:w="400" w:type="dxa"/>
            <w:shd w:val="clear" w:color="auto" w:fill="auto"/>
            <w:noWrap/>
            <w:vAlign w:val="bottom"/>
          </w:tcPr>
          <w:p w14:paraId="3081C389" w14:textId="77777777" w:rsidR="00C50A95" w:rsidRPr="00D016EC" w:rsidRDefault="00C50A95" w:rsidP="00416506">
            <w:pPr>
              <w:pStyle w:val="tabletext11"/>
              <w:jc w:val="center"/>
              <w:rPr>
                <w:ins w:id="25406" w:author="Author"/>
              </w:rPr>
            </w:pPr>
            <w:ins w:id="25407" w:author="Author">
              <w:r w:rsidRPr="00D016EC">
                <w:t>1.99</w:t>
              </w:r>
            </w:ins>
          </w:p>
        </w:tc>
        <w:tc>
          <w:tcPr>
            <w:tcW w:w="400" w:type="dxa"/>
            <w:shd w:val="clear" w:color="auto" w:fill="auto"/>
            <w:noWrap/>
            <w:vAlign w:val="bottom"/>
          </w:tcPr>
          <w:p w14:paraId="7D372101" w14:textId="77777777" w:rsidR="00C50A95" w:rsidRPr="00D016EC" w:rsidRDefault="00C50A95" w:rsidP="00416506">
            <w:pPr>
              <w:pStyle w:val="tabletext11"/>
              <w:jc w:val="center"/>
              <w:rPr>
                <w:ins w:id="25408" w:author="Author"/>
              </w:rPr>
            </w:pPr>
            <w:ins w:id="25409" w:author="Author">
              <w:r w:rsidRPr="00D016EC">
                <w:t>1.91</w:t>
              </w:r>
            </w:ins>
          </w:p>
        </w:tc>
        <w:tc>
          <w:tcPr>
            <w:tcW w:w="400" w:type="dxa"/>
            <w:shd w:val="clear" w:color="auto" w:fill="auto"/>
            <w:noWrap/>
            <w:vAlign w:val="bottom"/>
          </w:tcPr>
          <w:p w14:paraId="46FA1315" w14:textId="77777777" w:rsidR="00C50A95" w:rsidRPr="00D016EC" w:rsidRDefault="00C50A95" w:rsidP="00416506">
            <w:pPr>
              <w:pStyle w:val="tabletext11"/>
              <w:jc w:val="center"/>
              <w:rPr>
                <w:ins w:id="25410" w:author="Author"/>
              </w:rPr>
            </w:pPr>
            <w:ins w:id="25411" w:author="Author">
              <w:r w:rsidRPr="00D016EC">
                <w:t>1.83</w:t>
              </w:r>
            </w:ins>
          </w:p>
        </w:tc>
        <w:tc>
          <w:tcPr>
            <w:tcW w:w="400" w:type="dxa"/>
            <w:shd w:val="clear" w:color="auto" w:fill="auto"/>
            <w:noWrap/>
            <w:vAlign w:val="bottom"/>
          </w:tcPr>
          <w:p w14:paraId="02BADFE1" w14:textId="77777777" w:rsidR="00C50A95" w:rsidRPr="00D016EC" w:rsidRDefault="00C50A95" w:rsidP="00416506">
            <w:pPr>
              <w:pStyle w:val="tabletext11"/>
              <w:jc w:val="center"/>
              <w:rPr>
                <w:ins w:id="25412" w:author="Author"/>
              </w:rPr>
            </w:pPr>
            <w:ins w:id="25413" w:author="Author">
              <w:r w:rsidRPr="00D016EC">
                <w:t>1.76</w:t>
              </w:r>
            </w:ins>
          </w:p>
        </w:tc>
        <w:tc>
          <w:tcPr>
            <w:tcW w:w="400" w:type="dxa"/>
            <w:shd w:val="clear" w:color="auto" w:fill="auto"/>
            <w:noWrap/>
            <w:vAlign w:val="bottom"/>
          </w:tcPr>
          <w:p w14:paraId="562B66A5" w14:textId="77777777" w:rsidR="00C50A95" w:rsidRPr="00D016EC" w:rsidRDefault="00C50A95" w:rsidP="00416506">
            <w:pPr>
              <w:pStyle w:val="tabletext11"/>
              <w:jc w:val="center"/>
              <w:rPr>
                <w:ins w:id="25414" w:author="Author"/>
              </w:rPr>
            </w:pPr>
            <w:ins w:id="25415" w:author="Author">
              <w:r w:rsidRPr="00D016EC">
                <w:t>1.69</w:t>
              </w:r>
            </w:ins>
          </w:p>
        </w:tc>
        <w:tc>
          <w:tcPr>
            <w:tcW w:w="400" w:type="dxa"/>
            <w:shd w:val="clear" w:color="auto" w:fill="auto"/>
            <w:noWrap/>
            <w:vAlign w:val="bottom"/>
          </w:tcPr>
          <w:p w14:paraId="5A0DB2B7" w14:textId="77777777" w:rsidR="00C50A95" w:rsidRPr="00D016EC" w:rsidRDefault="00C50A95" w:rsidP="00416506">
            <w:pPr>
              <w:pStyle w:val="tabletext11"/>
              <w:jc w:val="center"/>
              <w:rPr>
                <w:ins w:id="25416" w:author="Author"/>
              </w:rPr>
            </w:pPr>
            <w:ins w:id="25417" w:author="Author">
              <w:r w:rsidRPr="00D016EC">
                <w:t>1.62</w:t>
              </w:r>
            </w:ins>
          </w:p>
        </w:tc>
        <w:tc>
          <w:tcPr>
            <w:tcW w:w="400" w:type="dxa"/>
            <w:shd w:val="clear" w:color="auto" w:fill="auto"/>
            <w:noWrap/>
            <w:vAlign w:val="bottom"/>
          </w:tcPr>
          <w:p w14:paraId="5A8E011A" w14:textId="77777777" w:rsidR="00C50A95" w:rsidRPr="00D016EC" w:rsidRDefault="00C50A95" w:rsidP="00416506">
            <w:pPr>
              <w:pStyle w:val="tabletext11"/>
              <w:jc w:val="center"/>
              <w:rPr>
                <w:ins w:id="25418" w:author="Author"/>
              </w:rPr>
            </w:pPr>
            <w:ins w:id="25419" w:author="Author">
              <w:r w:rsidRPr="00D016EC">
                <w:t>1.56</w:t>
              </w:r>
            </w:ins>
          </w:p>
        </w:tc>
        <w:tc>
          <w:tcPr>
            <w:tcW w:w="400" w:type="dxa"/>
            <w:shd w:val="clear" w:color="auto" w:fill="auto"/>
            <w:noWrap/>
            <w:vAlign w:val="bottom"/>
          </w:tcPr>
          <w:p w14:paraId="14CD2E7F" w14:textId="77777777" w:rsidR="00C50A95" w:rsidRPr="00D016EC" w:rsidRDefault="00C50A95" w:rsidP="00416506">
            <w:pPr>
              <w:pStyle w:val="tabletext11"/>
              <w:jc w:val="center"/>
              <w:rPr>
                <w:ins w:id="25420" w:author="Author"/>
              </w:rPr>
            </w:pPr>
            <w:ins w:id="25421" w:author="Author">
              <w:r w:rsidRPr="00D016EC">
                <w:t>1.49</w:t>
              </w:r>
            </w:ins>
          </w:p>
        </w:tc>
        <w:tc>
          <w:tcPr>
            <w:tcW w:w="440" w:type="dxa"/>
            <w:shd w:val="clear" w:color="auto" w:fill="auto"/>
            <w:noWrap/>
            <w:vAlign w:val="bottom"/>
          </w:tcPr>
          <w:p w14:paraId="1E7D6EC4" w14:textId="77777777" w:rsidR="00C50A95" w:rsidRPr="00D016EC" w:rsidRDefault="00C50A95" w:rsidP="00416506">
            <w:pPr>
              <w:pStyle w:val="tabletext11"/>
              <w:jc w:val="center"/>
              <w:rPr>
                <w:ins w:id="25422" w:author="Author"/>
              </w:rPr>
            </w:pPr>
            <w:ins w:id="25423" w:author="Author">
              <w:r w:rsidRPr="00D016EC">
                <w:t>1.43</w:t>
              </w:r>
            </w:ins>
          </w:p>
        </w:tc>
        <w:tc>
          <w:tcPr>
            <w:tcW w:w="400" w:type="dxa"/>
            <w:shd w:val="clear" w:color="auto" w:fill="auto"/>
            <w:noWrap/>
            <w:vAlign w:val="bottom"/>
          </w:tcPr>
          <w:p w14:paraId="4D0F2A9F" w14:textId="77777777" w:rsidR="00C50A95" w:rsidRPr="00D016EC" w:rsidRDefault="00C50A95" w:rsidP="00416506">
            <w:pPr>
              <w:pStyle w:val="tabletext11"/>
              <w:jc w:val="center"/>
              <w:rPr>
                <w:ins w:id="25424" w:author="Author"/>
              </w:rPr>
            </w:pPr>
            <w:ins w:id="25425" w:author="Author">
              <w:r w:rsidRPr="00D016EC">
                <w:t>1.38</w:t>
              </w:r>
            </w:ins>
          </w:p>
        </w:tc>
        <w:tc>
          <w:tcPr>
            <w:tcW w:w="400" w:type="dxa"/>
            <w:shd w:val="clear" w:color="auto" w:fill="auto"/>
            <w:noWrap/>
            <w:vAlign w:val="bottom"/>
          </w:tcPr>
          <w:p w14:paraId="59E2F24C" w14:textId="77777777" w:rsidR="00C50A95" w:rsidRPr="00D016EC" w:rsidRDefault="00C50A95" w:rsidP="00416506">
            <w:pPr>
              <w:pStyle w:val="tabletext11"/>
              <w:jc w:val="center"/>
              <w:rPr>
                <w:ins w:id="25426" w:author="Author"/>
              </w:rPr>
            </w:pPr>
            <w:ins w:id="25427" w:author="Author">
              <w:r w:rsidRPr="00D016EC">
                <w:t>1.32</w:t>
              </w:r>
            </w:ins>
          </w:p>
        </w:tc>
        <w:tc>
          <w:tcPr>
            <w:tcW w:w="400" w:type="dxa"/>
            <w:shd w:val="clear" w:color="auto" w:fill="auto"/>
            <w:noWrap/>
            <w:vAlign w:val="bottom"/>
          </w:tcPr>
          <w:p w14:paraId="727633F5" w14:textId="77777777" w:rsidR="00C50A95" w:rsidRPr="00D016EC" w:rsidRDefault="00C50A95" w:rsidP="00416506">
            <w:pPr>
              <w:pStyle w:val="tabletext11"/>
              <w:jc w:val="center"/>
              <w:rPr>
                <w:ins w:id="25428" w:author="Author"/>
              </w:rPr>
            </w:pPr>
            <w:ins w:id="25429" w:author="Author">
              <w:r w:rsidRPr="00D016EC">
                <w:t>1.27</w:t>
              </w:r>
            </w:ins>
          </w:p>
        </w:tc>
        <w:tc>
          <w:tcPr>
            <w:tcW w:w="400" w:type="dxa"/>
            <w:shd w:val="clear" w:color="auto" w:fill="auto"/>
            <w:noWrap/>
            <w:vAlign w:val="bottom"/>
          </w:tcPr>
          <w:p w14:paraId="3BB442DA" w14:textId="77777777" w:rsidR="00C50A95" w:rsidRPr="00D016EC" w:rsidRDefault="00C50A95" w:rsidP="00416506">
            <w:pPr>
              <w:pStyle w:val="tabletext11"/>
              <w:jc w:val="center"/>
              <w:rPr>
                <w:ins w:id="25430" w:author="Author"/>
              </w:rPr>
            </w:pPr>
            <w:ins w:id="25431" w:author="Author">
              <w:r w:rsidRPr="00D016EC">
                <w:t>1.22</w:t>
              </w:r>
            </w:ins>
          </w:p>
        </w:tc>
        <w:tc>
          <w:tcPr>
            <w:tcW w:w="460" w:type="dxa"/>
            <w:shd w:val="clear" w:color="auto" w:fill="auto"/>
            <w:noWrap/>
            <w:vAlign w:val="bottom"/>
          </w:tcPr>
          <w:p w14:paraId="0D7580FC" w14:textId="77777777" w:rsidR="00C50A95" w:rsidRPr="00D016EC" w:rsidRDefault="00C50A95" w:rsidP="00416506">
            <w:pPr>
              <w:pStyle w:val="tabletext11"/>
              <w:jc w:val="center"/>
              <w:rPr>
                <w:ins w:id="25432" w:author="Author"/>
              </w:rPr>
            </w:pPr>
            <w:ins w:id="25433" w:author="Author">
              <w:r w:rsidRPr="00D016EC">
                <w:t>1.17</w:t>
              </w:r>
            </w:ins>
          </w:p>
        </w:tc>
      </w:tr>
      <w:tr w:rsidR="00C50A95" w:rsidRPr="00D016EC" w14:paraId="672DF615" w14:textId="77777777" w:rsidTr="00416506">
        <w:trPr>
          <w:trHeight w:val="190"/>
          <w:ins w:id="25434" w:author="Author"/>
        </w:trPr>
        <w:tc>
          <w:tcPr>
            <w:tcW w:w="200" w:type="dxa"/>
            <w:tcBorders>
              <w:right w:val="nil"/>
            </w:tcBorders>
            <w:shd w:val="clear" w:color="auto" w:fill="auto"/>
            <w:vAlign w:val="bottom"/>
          </w:tcPr>
          <w:p w14:paraId="4DBCB119" w14:textId="77777777" w:rsidR="00C50A95" w:rsidRPr="00D016EC" w:rsidRDefault="00C50A95" w:rsidP="00416506">
            <w:pPr>
              <w:pStyle w:val="tabletext11"/>
              <w:jc w:val="right"/>
              <w:rPr>
                <w:ins w:id="25435" w:author="Author"/>
              </w:rPr>
            </w:pPr>
          </w:p>
        </w:tc>
        <w:tc>
          <w:tcPr>
            <w:tcW w:w="1580" w:type="dxa"/>
            <w:tcBorders>
              <w:left w:val="nil"/>
            </w:tcBorders>
            <w:shd w:val="clear" w:color="auto" w:fill="auto"/>
            <w:vAlign w:val="bottom"/>
          </w:tcPr>
          <w:p w14:paraId="5AE2E41F" w14:textId="77777777" w:rsidR="00C50A95" w:rsidRPr="00D016EC" w:rsidRDefault="00C50A95" w:rsidP="00416506">
            <w:pPr>
              <w:pStyle w:val="tabletext11"/>
              <w:tabs>
                <w:tab w:val="decimal" w:pos="640"/>
              </w:tabs>
              <w:rPr>
                <w:ins w:id="25436" w:author="Author"/>
              </w:rPr>
            </w:pPr>
            <w:ins w:id="25437" w:author="Author">
              <w:r w:rsidRPr="00D016EC">
                <w:t>700,000 to 799,999</w:t>
              </w:r>
            </w:ins>
          </w:p>
        </w:tc>
        <w:tc>
          <w:tcPr>
            <w:tcW w:w="680" w:type="dxa"/>
            <w:shd w:val="clear" w:color="auto" w:fill="auto"/>
            <w:noWrap/>
            <w:vAlign w:val="bottom"/>
          </w:tcPr>
          <w:p w14:paraId="4D566382" w14:textId="77777777" w:rsidR="00C50A95" w:rsidRPr="00D016EC" w:rsidRDefault="00C50A95" w:rsidP="00416506">
            <w:pPr>
              <w:pStyle w:val="tabletext11"/>
              <w:jc w:val="center"/>
              <w:rPr>
                <w:ins w:id="25438" w:author="Author"/>
              </w:rPr>
            </w:pPr>
            <w:ins w:id="25439" w:author="Author">
              <w:r w:rsidRPr="00D016EC">
                <w:t>3.94</w:t>
              </w:r>
            </w:ins>
          </w:p>
        </w:tc>
        <w:tc>
          <w:tcPr>
            <w:tcW w:w="900" w:type="dxa"/>
            <w:shd w:val="clear" w:color="auto" w:fill="auto"/>
            <w:noWrap/>
            <w:vAlign w:val="bottom"/>
          </w:tcPr>
          <w:p w14:paraId="063461CC" w14:textId="77777777" w:rsidR="00C50A95" w:rsidRPr="00D016EC" w:rsidRDefault="00C50A95" w:rsidP="00416506">
            <w:pPr>
              <w:pStyle w:val="tabletext11"/>
              <w:jc w:val="center"/>
              <w:rPr>
                <w:ins w:id="25440" w:author="Author"/>
              </w:rPr>
            </w:pPr>
            <w:ins w:id="25441" w:author="Author">
              <w:r w:rsidRPr="00D016EC">
                <w:t>3.94</w:t>
              </w:r>
            </w:ins>
          </w:p>
        </w:tc>
        <w:tc>
          <w:tcPr>
            <w:tcW w:w="400" w:type="dxa"/>
            <w:shd w:val="clear" w:color="auto" w:fill="auto"/>
            <w:noWrap/>
            <w:vAlign w:val="bottom"/>
          </w:tcPr>
          <w:p w14:paraId="22989458" w14:textId="77777777" w:rsidR="00C50A95" w:rsidRPr="00D016EC" w:rsidRDefault="00C50A95" w:rsidP="00416506">
            <w:pPr>
              <w:pStyle w:val="tabletext11"/>
              <w:jc w:val="center"/>
              <w:rPr>
                <w:ins w:id="25442" w:author="Author"/>
              </w:rPr>
            </w:pPr>
            <w:ins w:id="25443" w:author="Author">
              <w:r w:rsidRPr="00D016EC">
                <w:t>3.94</w:t>
              </w:r>
            </w:ins>
          </w:p>
        </w:tc>
        <w:tc>
          <w:tcPr>
            <w:tcW w:w="400" w:type="dxa"/>
            <w:shd w:val="clear" w:color="auto" w:fill="auto"/>
            <w:noWrap/>
            <w:vAlign w:val="bottom"/>
          </w:tcPr>
          <w:p w14:paraId="527FC783" w14:textId="77777777" w:rsidR="00C50A95" w:rsidRPr="00D016EC" w:rsidRDefault="00C50A95" w:rsidP="00416506">
            <w:pPr>
              <w:pStyle w:val="tabletext11"/>
              <w:jc w:val="center"/>
              <w:rPr>
                <w:ins w:id="25444" w:author="Author"/>
              </w:rPr>
            </w:pPr>
            <w:ins w:id="25445" w:author="Author">
              <w:r w:rsidRPr="00D016EC">
                <w:t>3.76</w:t>
              </w:r>
            </w:ins>
          </w:p>
        </w:tc>
        <w:tc>
          <w:tcPr>
            <w:tcW w:w="400" w:type="dxa"/>
            <w:shd w:val="clear" w:color="auto" w:fill="auto"/>
            <w:noWrap/>
            <w:vAlign w:val="bottom"/>
          </w:tcPr>
          <w:p w14:paraId="0B15DABD" w14:textId="77777777" w:rsidR="00C50A95" w:rsidRPr="00D016EC" w:rsidRDefault="00C50A95" w:rsidP="00416506">
            <w:pPr>
              <w:pStyle w:val="tabletext11"/>
              <w:jc w:val="center"/>
              <w:rPr>
                <w:ins w:id="25446" w:author="Author"/>
              </w:rPr>
            </w:pPr>
            <w:ins w:id="25447" w:author="Author">
              <w:r w:rsidRPr="00D016EC">
                <w:t>3.59</w:t>
              </w:r>
            </w:ins>
          </w:p>
        </w:tc>
        <w:tc>
          <w:tcPr>
            <w:tcW w:w="400" w:type="dxa"/>
            <w:shd w:val="clear" w:color="auto" w:fill="auto"/>
            <w:noWrap/>
            <w:vAlign w:val="bottom"/>
          </w:tcPr>
          <w:p w14:paraId="60753895" w14:textId="77777777" w:rsidR="00C50A95" w:rsidRPr="00D016EC" w:rsidRDefault="00C50A95" w:rsidP="00416506">
            <w:pPr>
              <w:pStyle w:val="tabletext11"/>
              <w:jc w:val="center"/>
              <w:rPr>
                <w:ins w:id="25448" w:author="Author"/>
              </w:rPr>
            </w:pPr>
            <w:ins w:id="25449" w:author="Author">
              <w:r w:rsidRPr="00D016EC">
                <w:t>3.23</w:t>
              </w:r>
            </w:ins>
          </w:p>
        </w:tc>
        <w:tc>
          <w:tcPr>
            <w:tcW w:w="400" w:type="dxa"/>
            <w:shd w:val="clear" w:color="auto" w:fill="auto"/>
            <w:noWrap/>
            <w:vAlign w:val="bottom"/>
          </w:tcPr>
          <w:p w14:paraId="0C08A79D" w14:textId="77777777" w:rsidR="00C50A95" w:rsidRPr="00D016EC" w:rsidRDefault="00C50A95" w:rsidP="00416506">
            <w:pPr>
              <w:pStyle w:val="tabletext11"/>
              <w:jc w:val="center"/>
              <w:rPr>
                <w:ins w:id="25450" w:author="Author"/>
              </w:rPr>
            </w:pPr>
            <w:ins w:id="25451" w:author="Author">
              <w:r w:rsidRPr="00D016EC">
                <w:t>3.08</w:t>
              </w:r>
            </w:ins>
          </w:p>
        </w:tc>
        <w:tc>
          <w:tcPr>
            <w:tcW w:w="400" w:type="dxa"/>
            <w:shd w:val="clear" w:color="auto" w:fill="auto"/>
            <w:noWrap/>
            <w:vAlign w:val="bottom"/>
          </w:tcPr>
          <w:p w14:paraId="4312F2B3" w14:textId="77777777" w:rsidR="00C50A95" w:rsidRPr="00D016EC" w:rsidRDefault="00C50A95" w:rsidP="00416506">
            <w:pPr>
              <w:pStyle w:val="tabletext11"/>
              <w:jc w:val="center"/>
              <w:rPr>
                <w:ins w:id="25452" w:author="Author"/>
              </w:rPr>
            </w:pPr>
            <w:ins w:id="25453" w:author="Author">
              <w:r w:rsidRPr="00D016EC">
                <w:t>2.93</w:t>
              </w:r>
            </w:ins>
          </w:p>
        </w:tc>
        <w:tc>
          <w:tcPr>
            <w:tcW w:w="400" w:type="dxa"/>
            <w:shd w:val="clear" w:color="auto" w:fill="auto"/>
            <w:noWrap/>
            <w:vAlign w:val="bottom"/>
          </w:tcPr>
          <w:p w14:paraId="48F58D80" w14:textId="77777777" w:rsidR="00C50A95" w:rsidRPr="00D016EC" w:rsidRDefault="00C50A95" w:rsidP="00416506">
            <w:pPr>
              <w:pStyle w:val="tabletext11"/>
              <w:jc w:val="center"/>
              <w:rPr>
                <w:ins w:id="25454" w:author="Author"/>
              </w:rPr>
            </w:pPr>
            <w:ins w:id="25455" w:author="Author">
              <w:r w:rsidRPr="00D016EC">
                <w:t>2.78</w:t>
              </w:r>
            </w:ins>
          </w:p>
        </w:tc>
        <w:tc>
          <w:tcPr>
            <w:tcW w:w="400" w:type="dxa"/>
            <w:shd w:val="clear" w:color="auto" w:fill="auto"/>
            <w:noWrap/>
            <w:vAlign w:val="bottom"/>
          </w:tcPr>
          <w:p w14:paraId="0F42447D" w14:textId="77777777" w:rsidR="00C50A95" w:rsidRPr="00D016EC" w:rsidRDefault="00C50A95" w:rsidP="00416506">
            <w:pPr>
              <w:pStyle w:val="tabletext11"/>
              <w:jc w:val="center"/>
              <w:rPr>
                <w:ins w:id="25456" w:author="Author"/>
              </w:rPr>
            </w:pPr>
            <w:ins w:id="25457" w:author="Author">
              <w:r w:rsidRPr="00D016EC">
                <w:t>2.63</w:t>
              </w:r>
            </w:ins>
          </w:p>
        </w:tc>
        <w:tc>
          <w:tcPr>
            <w:tcW w:w="400" w:type="dxa"/>
            <w:shd w:val="clear" w:color="auto" w:fill="auto"/>
            <w:noWrap/>
            <w:vAlign w:val="bottom"/>
          </w:tcPr>
          <w:p w14:paraId="7C4A32D8" w14:textId="77777777" w:rsidR="00C50A95" w:rsidRPr="00D016EC" w:rsidRDefault="00C50A95" w:rsidP="00416506">
            <w:pPr>
              <w:pStyle w:val="tabletext11"/>
              <w:jc w:val="center"/>
              <w:rPr>
                <w:ins w:id="25458" w:author="Author"/>
              </w:rPr>
            </w:pPr>
            <w:ins w:id="25459" w:author="Author">
              <w:r w:rsidRPr="00D016EC">
                <w:t>2.48</w:t>
              </w:r>
            </w:ins>
          </w:p>
        </w:tc>
        <w:tc>
          <w:tcPr>
            <w:tcW w:w="400" w:type="dxa"/>
            <w:shd w:val="clear" w:color="auto" w:fill="auto"/>
            <w:noWrap/>
            <w:vAlign w:val="bottom"/>
          </w:tcPr>
          <w:p w14:paraId="458D7497" w14:textId="77777777" w:rsidR="00C50A95" w:rsidRPr="00D016EC" w:rsidRDefault="00C50A95" w:rsidP="00416506">
            <w:pPr>
              <w:pStyle w:val="tabletext11"/>
              <w:jc w:val="center"/>
              <w:rPr>
                <w:ins w:id="25460" w:author="Author"/>
              </w:rPr>
            </w:pPr>
            <w:ins w:id="25461" w:author="Author">
              <w:r w:rsidRPr="00D016EC">
                <w:t>2.38</w:t>
              </w:r>
            </w:ins>
          </w:p>
        </w:tc>
        <w:tc>
          <w:tcPr>
            <w:tcW w:w="400" w:type="dxa"/>
            <w:shd w:val="clear" w:color="auto" w:fill="auto"/>
            <w:noWrap/>
            <w:vAlign w:val="bottom"/>
          </w:tcPr>
          <w:p w14:paraId="5EBEA2E4" w14:textId="77777777" w:rsidR="00C50A95" w:rsidRPr="00D016EC" w:rsidRDefault="00C50A95" w:rsidP="00416506">
            <w:pPr>
              <w:pStyle w:val="tabletext11"/>
              <w:jc w:val="center"/>
              <w:rPr>
                <w:ins w:id="25462" w:author="Author"/>
              </w:rPr>
            </w:pPr>
            <w:ins w:id="25463" w:author="Author">
              <w:r w:rsidRPr="00D016EC">
                <w:t>2.29</w:t>
              </w:r>
            </w:ins>
          </w:p>
        </w:tc>
        <w:tc>
          <w:tcPr>
            <w:tcW w:w="400" w:type="dxa"/>
            <w:shd w:val="clear" w:color="auto" w:fill="auto"/>
            <w:noWrap/>
            <w:vAlign w:val="bottom"/>
          </w:tcPr>
          <w:p w14:paraId="527BDD18" w14:textId="77777777" w:rsidR="00C50A95" w:rsidRPr="00D016EC" w:rsidRDefault="00C50A95" w:rsidP="00416506">
            <w:pPr>
              <w:pStyle w:val="tabletext11"/>
              <w:jc w:val="center"/>
              <w:rPr>
                <w:ins w:id="25464" w:author="Author"/>
              </w:rPr>
            </w:pPr>
            <w:ins w:id="25465" w:author="Author">
              <w:r w:rsidRPr="00D016EC">
                <w:t>2.20</w:t>
              </w:r>
            </w:ins>
          </w:p>
        </w:tc>
        <w:tc>
          <w:tcPr>
            <w:tcW w:w="400" w:type="dxa"/>
            <w:shd w:val="clear" w:color="auto" w:fill="auto"/>
            <w:noWrap/>
            <w:vAlign w:val="bottom"/>
          </w:tcPr>
          <w:p w14:paraId="74DDBA82" w14:textId="77777777" w:rsidR="00C50A95" w:rsidRPr="00D016EC" w:rsidRDefault="00C50A95" w:rsidP="00416506">
            <w:pPr>
              <w:pStyle w:val="tabletext11"/>
              <w:jc w:val="center"/>
              <w:rPr>
                <w:ins w:id="25466" w:author="Author"/>
              </w:rPr>
            </w:pPr>
            <w:ins w:id="25467" w:author="Author">
              <w:r w:rsidRPr="00D016EC">
                <w:t>2.11</w:t>
              </w:r>
            </w:ins>
          </w:p>
        </w:tc>
        <w:tc>
          <w:tcPr>
            <w:tcW w:w="400" w:type="dxa"/>
            <w:shd w:val="clear" w:color="auto" w:fill="auto"/>
            <w:noWrap/>
            <w:vAlign w:val="bottom"/>
          </w:tcPr>
          <w:p w14:paraId="7948F06E" w14:textId="77777777" w:rsidR="00C50A95" w:rsidRPr="00D016EC" w:rsidRDefault="00C50A95" w:rsidP="00416506">
            <w:pPr>
              <w:pStyle w:val="tabletext11"/>
              <w:jc w:val="center"/>
              <w:rPr>
                <w:ins w:id="25468" w:author="Author"/>
              </w:rPr>
            </w:pPr>
            <w:ins w:id="25469" w:author="Author">
              <w:r w:rsidRPr="00D016EC">
                <w:t>2.03</w:t>
              </w:r>
            </w:ins>
          </w:p>
        </w:tc>
        <w:tc>
          <w:tcPr>
            <w:tcW w:w="400" w:type="dxa"/>
            <w:shd w:val="clear" w:color="auto" w:fill="auto"/>
            <w:noWrap/>
            <w:vAlign w:val="bottom"/>
          </w:tcPr>
          <w:p w14:paraId="7E3C98AE" w14:textId="77777777" w:rsidR="00C50A95" w:rsidRPr="00D016EC" w:rsidRDefault="00C50A95" w:rsidP="00416506">
            <w:pPr>
              <w:pStyle w:val="tabletext11"/>
              <w:jc w:val="center"/>
              <w:rPr>
                <w:ins w:id="25470" w:author="Author"/>
              </w:rPr>
            </w:pPr>
            <w:ins w:id="25471" w:author="Author">
              <w:r w:rsidRPr="00D016EC">
                <w:t>1.94</w:t>
              </w:r>
            </w:ins>
          </w:p>
        </w:tc>
        <w:tc>
          <w:tcPr>
            <w:tcW w:w="400" w:type="dxa"/>
            <w:shd w:val="clear" w:color="auto" w:fill="auto"/>
            <w:noWrap/>
            <w:vAlign w:val="bottom"/>
          </w:tcPr>
          <w:p w14:paraId="75BA3AA0" w14:textId="77777777" w:rsidR="00C50A95" w:rsidRPr="00D016EC" w:rsidRDefault="00C50A95" w:rsidP="00416506">
            <w:pPr>
              <w:pStyle w:val="tabletext11"/>
              <w:jc w:val="center"/>
              <w:rPr>
                <w:ins w:id="25472" w:author="Author"/>
              </w:rPr>
            </w:pPr>
            <w:ins w:id="25473" w:author="Author">
              <w:r w:rsidRPr="00D016EC">
                <w:t>1.87</w:t>
              </w:r>
            </w:ins>
          </w:p>
        </w:tc>
        <w:tc>
          <w:tcPr>
            <w:tcW w:w="400" w:type="dxa"/>
            <w:shd w:val="clear" w:color="auto" w:fill="auto"/>
            <w:noWrap/>
            <w:vAlign w:val="bottom"/>
          </w:tcPr>
          <w:p w14:paraId="0468103A" w14:textId="77777777" w:rsidR="00C50A95" w:rsidRPr="00D016EC" w:rsidRDefault="00C50A95" w:rsidP="00416506">
            <w:pPr>
              <w:pStyle w:val="tabletext11"/>
              <w:jc w:val="center"/>
              <w:rPr>
                <w:ins w:id="25474" w:author="Author"/>
              </w:rPr>
            </w:pPr>
            <w:ins w:id="25475" w:author="Author">
              <w:r w:rsidRPr="00D016EC">
                <w:t>1.79</w:t>
              </w:r>
            </w:ins>
          </w:p>
        </w:tc>
        <w:tc>
          <w:tcPr>
            <w:tcW w:w="400" w:type="dxa"/>
            <w:shd w:val="clear" w:color="auto" w:fill="auto"/>
            <w:noWrap/>
            <w:vAlign w:val="bottom"/>
          </w:tcPr>
          <w:p w14:paraId="27433D8A" w14:textId="77777777" w:rsidR="00C50A95" w:rsidRPr="00D016EC" w:rsidRDefault="00C50A95" w:rsidP="00416506">
            <w:pPr>
              <w:pStyle w:val="tabletext11"/>
              <w:jc w:val="center"/>
              <w:rPr>
                <w:ins w:id="25476" w:author="Author"/>
              </w:rPr>
            </w:pPr>
            <w:ins w:id="25477" w:author="Author">
              <w:r w:rsidRPr="00D016EC">
                <w:t>1.72</w:t>
              </w:r>
            </w:ins>
          </w:p>
        </w:tc>
        <w:tc>
          <w:tcPr>
            <w:tcW w:w="400" w:type="dxa"/>
            <w:shd w:val="clear" w:color="auto" w:fill="auto"/>
            <w:noWrap/>
            <w:vAlign w:val="bottom"/>
          </w:tcPr>
          <w:p w14:paraId="599CA103" w14:textId="77777777" w:rsidR="00C50A95" w:rsidRPr="00D016EC" w:rsidRDefault="00C50A95" w:rsidP="00416506">
            <w:pPr>
              <w:pStyle w:val="tabletext11"/>
              <w:jc w:val="center"/>
              <w:rPr>
                <w:ins w:id="25478" w:author="Author"/>
              </w:rPr>
            </w:pPr>
            <w:ins w:id="25479" w:author="Author">
              <w:r w:rsidRPr="00D016EC">
                <w:t>1.65</w:t>
              </w:r>
            </w:ins>
          </w:p>
        </w:tc>
        <w:tc>
          <w:tcPr>
            <w:tcW w:w="400" w:type="dxa"/>
            <w:shd w:val="clear" w:color="auto" w:fill="auto"/>
            <w:noWrap/>
            <w:vAlign w:val="bottom"/>
          </w:tcPr>
          <w:p w14:paraId="68D9CDAC" w14:textId="77777777" w:rsidR="00C50A95" w:rsidRPr="00D016EC" w:rsidRDefault="00C50A95" w:rsidP="00416506">
            <w:pPr>
              <w:pStyle w:val="tabletext11"/>
              <w:jc w:val="center"/>
              <w:rPr>
                <w:ins w:id="25480" w:author="Author"/>
              </w:rPr>
            </w:pPr>
            <w:ins w:id="25481" w:author="Author">
              <w:r w:rsidRPr="00D016EC">
                <w:t>1.59</w:t>
              </w:r>
            </w:ins>
          </w:p>
        </w:tc>
        <w:tc>
          <w:tcPr>
            <w:tcW w:w="440" w:type="dxa"/>
            <w:shd w:val="clear" w:color="auto" w:fill="auto"/>
            <w:noWrap/>
            <w:vAlign w:val="bottom"/>
          </w:tcPr>
          <w:p w14:paraId="06B43AAC" w14:textId="77777777" w:rsidR="00C50A95" w:rsidRPr="00D016EC" w:rsidRDefault="00C50A95" w:rsidP="00416506">
            <w:pPr>
              <w:pStyle w:val="tabletext11"/>
              <w:jc w:val="center"/>
              <w:rPr>
                <w:ins w:id="25482" w:author="Author"/>
              </w:rPr>
            </w:pPr>
            <w:ins w:id="25483" w:author="Author">
              <w:r w:rsidRPr="00D016EC">
                <w:t>1.52</w:t>
              </w:r>
            </w:ins>
          </w:p>
        </w:tc>
        <w:tc>
          <w:tcPr>
            <w:tcW w:w="400" w:type="dxa"/>
            <w:shd w:val="clear" w:color="auto" w:fill="auto"/>
            <w:noWrap/>
            <w:vAlign w:val="bottom"/>
          </w:tcPr>
          <w:p w14:paraId="4B3B7D46" w14:textId="77777777" w:rsidR="00C50A95" w:rsidRPr="00D016EC" w:rsidRDefault="00C50A95" w:rsidP="00416506">
            <w:pPr>
              <w:pStyle w:val="tabletext11"/>
              <w:jc w:val="center"/>
              <w:rPr>
                <w:ins w:id="25484" w:author="Author"/>
              </w:rPr>
            </w:pPr>
            <w:ins w:id="25485" w:author="Author">
              <w:r w:rsidRPr="00D016EC">
                <w:t>1.46</w:t>
              </w:r>
            </w:ins>
          </w:p>
        </w:tc>
        <w:tc>
          <w:tcPr>
            <w:tcW w:w="400" w:type="dxa"/>
            <w:shd w:val="clear" w:color="auto" w:fill="auto"/>
            <w:noWrap/>
            <w:vAlign w:val="bottom"/>
          </w:tcPr>
          <w:p w14:paraId="4441C763" w14:textId="77777777" w:rsidR="00C50A95" w:rsidRPr="00D016EC" w:rsidRDefault="00C50A95" w:rsidP="00416506">
            <w:pPr>
              <w:pStyle w:val="tabletext11"/>
              <w:jc w:val="center"/>
              <w:rPr>
                <w:ins w:id="25486" w:author="Author"/>
              </w:rPr>
            </w:pPr>
            <w:ins w:id="25487" w:author="Author">
              <w:r w:rsidRPr="00D016EC">
                <w:t>1.40</w:t>
              </w:r>
            </w:ins>
          </w:p>
        </w:tc>
        <w:tc>
          <w:tcPr>
            <w:tcW w:w="400" w:type="dxa"/>
            <w:shd w:val="clear" w:color="auto" w:fill="auto"/>
            <w:noWrap/>
            <w:vAlign w:val="bottom"/>
          </w:tcPr>
          <w:p w14:paraId="2A8AFC74" w14:textId="77777777" w:rsidR="00C50A95" w:rsidRPr="00D016EC" w:rsidRDefault="00C50A95" w:rsidP="00416506">
            <w:pPr>
              <w:pStyle w:val="tabletext11"/>
              <w:jc w:val="center"/>
              <w:rPr>
                <w:ins w:id="25488" w:author="Author"/>
              </w:rPr>
            </w:pPr>
            <w:ins w:id="25489" w:author="Author">
              <w:r w:rsidRPr="00D016EC">
                <w:t>1.35</w:t>
              </w:r>
            </w:ins>
          </w:p>
        </w:tc>
        <w:tc>
          <w:tcPr>
            <w:tcW w:w="400" w:type="dxa"/>
            <w:shd w:val="clear" w:color="auto" w:fill="auto"/>
            <w:noWrap/>
            <w:vAlign w:val="bottom"/>
          </w:tcPr>
          <w:p w14:paraId="3103BFAA" w14:textId="77777777" w:rsidR="00C50A95" w:rsidRPr="00D016EC" w:rsidRDefault="00C50A95" w:rsidP="00416506">
            <w:pPr>
              <w:pStyle w:val="tabletext11"/>
              <w:jc w:val="center"/>
              <w:rPr>
                <w:ins w:id="25490" w:author="Author"/>
              </w:rPr>
            </w:pPr>
            <w:ins w:id="25491" w:author="Author">
              <w:r w:rsidRPr="00D016EC">
                <w:t>1.29</w:t>
              </w:r>
            </w:ins>
          </w:p>
        </w:tc>
        <w:tc>
          <w:tcPr>
            <w:tcW w:w="460" w:type="dxa"/>
            <w:shd w:val="clear" w:color="auto" w:fill="auto"/>
            <w:noWrap/>
            <w:vAlign w:val="bottom"/>
          </w:tcPr>
          <w:p w14:paraId="77DCA835" w14:textId="77777777" w:rsidR="00C50A95" w:rsidRPr="00D016EC" w:rsidRDefault="00C50A95" w:rsidP="00416506">
            <w:pPr>
              <w:pStyle w:val="tabletext11"/>
              <w:jc w:val="center"/>
              <w:rPr>
                <w:ins w:id="25492" w:author="Author"/>
              </w:rPr>
            </w:pPr>
            <w:ins w:id="25493" w:author="Author">
              <w:r w:rsidRPr="00D016EC">
                <w:t>1.24</w:t>
              </w:r>
            </w:ins>
          </w:p>
        </w:tc>
      </w:tr>
      <w:tr w:rsidR="00C50A95" w:rsidRPr="00D016EC" w14:paraId="01147B6A" w14:textId="77777777" w:rsidTr="00416506">
        <w:trPr>
          <w:trHeight w:val="190"/>
          <w:ins w:id="25494" w:author="Author"/>
        </w:trPr>
        <w:tc>
          <w:tcPr>
            <w:tcW w:w="200" w:type="dxa"/>
            <w:tcBorders>
              <w:right w:val="nil"/>
            </w:tcBorders>
            <w:shd w:val="clear" w:color="auto" w:fill="auto"/>
            <w:vAlign w:val="bottom"/>
          </w:tcPr>
          <w:p w14:paraId="69467525" w14:textId="77777777" w:rsidR="00C50A95" w:rsidRPr="00D016EC" w:rsidRDefault="00C50A95" w:rsidP="00416506">
            <w:pPr>
              <w:pStyle w:val="tabletext11"/>
              <w:jc w:val="right"/>
              <w:rPr>
                <w:ins w:id="25495" w:author="Author"/>
              </w:rPr>
            </w:pPr>
          </w:p>
        </w:tc>
        <w:tc>
          <w:tcPr>
            <w:tcW w:w="1580" w:type="dxa"/>
            <w:tcBorders>
              <w:left w:val="nil"/>
            </w:tcBorders>
            <w:shd w:val="clear" w:color="auto" w:fill="auto"/>
            <w:vAlign w:val="bottom"/>
          </w:tcPr>
          <w:p w14:paraId="4F08ED66" w14:textId="77777777" w:rsidR="00C50A95" w:rsidRPr="00D016EC" w:rsidRDefault="00C50A95" w:rsidP="00416506">
            <w:pPr>
              <w:pStyle w:val="tabletext11"/>
              <w:tabs>
                <w:tab w:val="decimal" w:pos="640"/>
              </w:tabs>
              <w:rPr>
                <w:ins w:id="25496" w:author="Author"/>
              </w:rPr>
            </w:pPr>
            <w:ins w:id="25497" w:author="Author">
              <w:r w:rsidRPr="00D016EC">
                <w:t>800,000 to 899,999</w:t>
              </w:r>
            </w:ins>
          </w:p>
        </w:tc>
        <w:tc>
          <w:tcPr>
            <w:tcW w:w="680" w:type="dxa"/>
            <w:shd w:val="clear" w:color="auto" w:fill="auto"/>
            <w:noWrap/>
            <w:vAlign w:val="bottom"/>
          </w:tcPr>
          <w:p w14:paraId="24883D8B" w14:textId="77777777" w:rsidR="00C50A95" w:rsidRPr="00D016EC" w:rsidRDefault="00C50A95" w:rsidP="00416506">
            <w:pPr>
              <w:pStyle w:val="tabletext11"/>
              <w:jc w:val="center"/>
              <w:rPr>
                <w:ins w:id="25498" w:author="Author"/>
              </w:rPr>
            </w:pPr>
            <w:ins w:id="25499" w:author="Author">
              <w:r w:rsidRPr="00D016EC">
                <w:t>4.15</w:t>
              </w:r>
            </w:ins>
          </w:p>
        </w:tc>
        <w:tc>
          <w:tcPr>
            <w:tcW w:w="900" w:type="dxa"/>
            <w:shd w:val="clear" w:color="auto" w:fill="auto"/>
            <w:noWrap/>
            <w:vAlign w:val="bottom"/>
          </w:tcPr>
          <w:p w14:paraId="19ADCF05" w14:textId="77777777" w:rsidR="00C50A95" w:rsidRPr="00D016EC" w:rsidRDefault="00C50A95" w:rsidP="00416506">
            <w:pPr>
              <w:pStyle w:val="tabletext11"/>
              <w:jc w:val="center"/>
              <w:rPr>
                <w:ins w:id="25500" w:author="Author"/>
              </w:rPr>
            </w:pPr>
            <w:ins w:id="25501" w:author="Author">
              <w:r w:rsidRPr="00D016EC">
                <w:t>4.15</w:t>
              </w:r>
            </w:ins>
          </w:p>
        </w:tc>
        <w:tc>
          <w:tcPr>
            <w:tcW w:w="400" w:type="dxa"/>
            <w:shd w:val="clear" w:color="auto" w:fill="auto"/>
            <w:noWrap/>
            <w:vAlign w:val="bottom"/>
          </w:tcPr>
          <w:p w14:paraId="3BEBBE45" w14:textId="77777777" w:rsidR="00C50A95" w:rsidRPr="00D016EC" w:rsidRDefault="00C50A95" w:rsidP="00416506">
            <w:pPr>
              <w:pStyle w:val="tabletext11"/>
              <w:jc w:val="center"/>
              <w:rPr>
                <w:ins w:id="25502" w:author="Author"/>
              </w:rPr>
            </w:pPr>
            <w:ins w:id="25503" w:author="Author">
              <w:r w:rsidRPr="00D016EC">
                <w:t>4.15</w:t>
              </w:r>
            </w:ins>
          </w:p>
        </w:tc>
        <w:tc>
          <w:tcPr>
            <w:tcW w:w="400" w:type="dxa"/>
            <w:shd w:val="clear" w:color="auto" w:fill="auto"/>
            <w:noWrap/>
            <w:vAlign w:val="bottom"/>
          </w:tcPr>
          <w:p w14:paraId="5DEF3388" w14:textId="77777777" w:rsidR="00C50A95" w:rsidRPr="00D016EC" w:rsidRDefault="00C50A95" w:rsidP="00416506">
            <w:pPr>
              <w:pStyle w:val="tabletext11"/>
              <w:jc w:val="center"/>
              <w:rPr>
                <w:ins w:id="25504" w:author="Author"/>
              </w:rPr>
            </w:pPr>
            <w:ins w:id="25505" w:author="Author">
              <w:r w:rsidRPr="00D016EC">
                <w:t>3.96</w:t>
              </w:r>
            </w:ins>
          </w:p>
        </w:tc>
        <w:tc>
          <w:tcPr>
            <w:tcW w:w="400" w:type="dxa"/>
            <w:shd w:val="clear" w:color="auto" w:fill="auto"/>
            <w:noWrap/>
            <w:vAlign w:val="bottom"/>
          </w:tcPr>
          <w:p w14:paraId="3C98D9C6" w14:textId="77777777" w:rsidR="00C50A95" w:rsidRPr="00D016EC" w:rsidRDefault="00C50A95" w:rsidP="00416506">
            <w:pPr>
              <w:pStyle w:val="tabletext11"/>
              <w:jc w:val="center"/>
              <w:rPr>
                <w:ins w:id="25506" w:author="Author"/>
              </w:rPr>
            </w:pPr>
            <w:ins w:id="25507" w:author="Author">
              <w:r w:rsidRPr="00D016EC">
                <w:t>3.78</w:t>
              </w:r>
            </w:ins>
          </w:p>
        </w:tc>
        <w:tc>
          <w:tcPr>
            <w:tcW w:w="400" w:type="dxa"/>
            <w:shd w:val="clear" w:color="auto" w:fill="auto"/>
            <w:noWrap/>
            <w:vAlign w:val="bottom"/>
          </w:tcPr>
          <w:p w14:paraId="4EE753F3" w14:textId="77777777" w:rsidR="00C50A95" w:rsidRPr="00D016EC" w:rsidRDefault="00C50A95" w:rsidP="00416506">
            <w:pPr>
              <w:pStyle w:val="tabletext11"/>
              <w:jc w:val="center"/>
              <w:rPr>
                <w:ins w:id="25508" w:author="Author"/>
              </w:rPr>
            </w:pPr>
            <w:ins w:id="25509" w:author="Author">
              <w:r w:rsidRPr="00D016EC">
                <w:t>3.40</w:t>
              </w:r>
            </w:ins>
          </w:p>
        </w:tc>
        <w:tc>
          <w:tcPr>
            <w:tcW w:w="400" w:type="dxa"/>
            <w:shd w:val="clear" w:color="auto" w:fill="auto"/>
            <w:noWrap/>
            <w:vAlign w:val="bottom"/>
          </w:tcPr>
          <w:p w14:paraId="1B8C7502" w14:textId="77777777" w:rsidR="00C50A95" w:rsidRPr="00D016EC" w:rsidRDefault="00C50A95" w:rsidP="00416506">
            <w:pPr>
              <w:pStyle w:val="tabletext11"/>
              <w:jc w:val="center"/>
              <w:rPr>
                <w:ins w:id="25510" w:author="Author"/>
              </w:rPr>
            </w:pPr>
            <w:ins w:id="25511" w:author="Author">
              <w:r w:rsidRPr="00D016EC">
                <w:t>3.24</w:t>
              </w:r>
            </w:ins>
          </w:p>
        </w:tc>
        <w:tc>
          <w:tcPr>
            <w:tcW w:w="400" w:type="dxa"/>
            <w:shd w:val="clear" w:color="auto" w:fill="auto"/>
            <w:noWrap/>
            <w:vAlign w:val="bottom"/>
          </w:tcPr>
          <w:p w14:paraId="76719E7F" w14:textId="77777777" w:rsidR="00C50A95" w:rsidRPr="00D016EC" w:rsidRDefault="00C50A95" w:rsidP="00416506">
            <w:pPr>
              <w:pStyle w:val="tabletext11"/>
              <w:jc w:val="center"/>
              <w:rPr>
                <w:ins w:id="25512" w:author="Author"/>
              </w:rPr>
            </w:pPr>
            <w:ins w:id="25513" w:author="Author">
              <w:r w:rsidRPr="00D016EC">
                <w:t>3.09</w:t>
              </w:r>
            </w:ins>
          </w:p>
        </w:tc>
        <w:tc>
          <w:tcPr>
            <w:tcW w:w="400" w:type="dxa"/>
            <w:shd w:val="clear" w:color="auto" w:fill="auto"/>
            <w:noWrap/>
            <w:vAlign w:val="bottom"/>
          </w:tcPr>
          <w:p w14:paraId="7FDA66FE" w14:textId="77777777" w:rsidR="00C50A95" w:rsidRPr="00D016EC" w:rsidRDefault="00C50A95" w:rsidP="00416506">
            <w:pPr>
              <w:pStyle w:val="tabletext11"/>
              <w:jc w:val="center"/>
              <w:rPr>
                <w:ins w:id="25514" w:author="Author"/>
              </w:rPr>
            </w:pPr>
            <w:ins w:id="25515" w:author="Author">
              <w:r w:rsidRPr="00D016EC">
                <w:t>2.93</w:t>
              </w:r>
            </w:ins>
          </w:p>
        </w:tc>
        <w:tc>
          <w:tcPr>
            <w:tcW w:w="400" w:type="dxa"/>
            <w:shd w:val="clear" w:color="auto" w:fill="auto"/>
            <w:noWrap/>
            <w:vAlign w:val="bottom"/>
          </w:tcPr>
          <w:p w14:paraId="78AE1E06" w14:textId="77777777" w:rsidR="00C50A95" w:rsidRPr="00D016EC" w:rsidRDefault="00C50A95" w:rsidP="00416506">
            <w:pPr>
              <w:pStyle w:val="tabletext11"/>
              <w:jc w:val="center"/>
              <w:rPr>
                <w:ins w:id="25516" w:author="Author"/>
              </w:rPr>
            </w:pPr>
            <w:ins w:id="25517" w:author="Author">
              <w:r w:rsidRPr="00D016EC">
                <w:t>2.77</w:t>
              </w:r>
            </w:ins>
          </w:p>
        </w:tc>
        <w:tc>
          <w:tcPr>
            <w:tcW w:w="400" w:type="dxa"/>
            <w:shd w:val="clear" w:color="auto" w:fill="auto"/>
            <w:noWrap/>
            <w:vAlign w:val="bottom"/>
          </w:tcPr>
          <w:p w14:paraId="4AC2C0D8" w14:textId="77777777" w:rsidR="00C50A95" w:rsidRPr="00D016EC" w:rsidRDefault="00C50A95" w:rsidP="00416506">
            <w:pPr>
              <w:pStyle w:val="tabletext11"/>
              <w:jc w:val="center"/>
              <w:rPr>
                <w:ins w:id="25518" w:author="Author"/>
              </w:rPr>
            </w:pPr>
            <w:ins w:id="25519" w:author="Author">
              <w:r w:rsidRPr="00D016EC">
                <w:t>2.61</w:t>
              </w:r>
            </w:ins>
          </w:p>
        </w:tc>
        <w:tc>
          <w:tcPr>
            <w:tcW w:w="400" w:type="dxa"/>
            <w:shd w:val="clear" w:color="auto" w:fill="auto"/>
            <w:noWrap/>
            <w:vAlign w:val="bottom"/>
          </w:tcPr>
          <w:p w14:paraId="2C6CF144" w14:textId="77777777" w:rsidR="00C50A95" w:rsidRPr="00D016EC" w:rsidRDefault="00C50A95" w:rsidP="00416506">
            <w:pPr>
              <w:pStyle w:val="tabletext11"/>
              <w:jc w:val="center"/>
              <w:rPr>
                <w:ins w:id="25520" w:author="Author"/>
              </w:rPr>
            </w:pPr>
            <w:ins w:id="25521" w:author="Author">
              <w:r w:rsidRPr="00D016EC">
                <w:t>2.51</w:t>
              </w:r>
            </w:ins>
          </w:p>
        </w:tc>
        <w:tc>
          <w:tcPr>
            <w:tcW w:w="400" w:type="dxa"/>
            <w:shd w:val="clear" w:color="auto" w:fill="auto"/>
            <w:noWrap/>
            <w:vAlign w:val="bottom"/>
          </w:tcPr>
          <w:p w14:paraId="6A708C87" w14:textId="77777777" w:rsidR="00C50A95" w:rsidRPr="00D016EC" w:rsidRDefault="00C50A95" w:rsidP="00416506">
            <w:pPr>
              <w:pStyle w:val="tabletext11"/>
              <w:jc w:val="center"/>
              <w:rPr>
                <w:ins w:id="25522" w:author="Author"/>
              </w:rPr>
            </w:pPr>
            <w:ins w:id="25523" w:author="Author">
              <w:r w:rsidRPr="00D016EC">
                <w:t>2.41</w:t>
              </w:r>
            </w:ins>
          </w:p>
        </w:tc>
        <w:tc>
          <w:tcPr>
            <w:tcW w:w="400" w:type="dxa"/>
            <w:shd w:val="clear" w:color="auto" w:fill="auto"/>
            <w:noWrap/>
            <w:vAlign w:val="bottom"/>
          </w:tcPr>
          <w:p w14:paraId="7ACBF42D" w14:textId="77777777" w:rsidR="00C50A95" w:rsidRPr="00D016EC" w:rsidRDefault="00C50A95" w:rsidP="00416506">
            <w:pPr>
              <w:pStyle w:val="tabletext11"/>
              <w:jc w:val="center"/>
              <w:rPr>
                <w:ins w:id="25524" w:author="Author"/>
              </w:rPr>
            </w:pPr>
            <w:ins w:id="25525" w:author="Author">
              <w:r w:rsidRPr="00D016EC">
                <w:t>2.31</w:t>
              </w:r>
            </w:ins>
          </w:p>
        </w:tc>
        <w:tc>
          <w:tcPr>
            <w:tcW w:w="400" w:type="dxa"/>
            <w:shd w:val="clear" w:color="auto" w:fill="auto"/>
            <w:noWrap/>
            <w:vAlign w:val="bottom"/>
          </w:tcPr>
          <w:p w14:paraId="7D635A14" w14:textId="77777777" w:rsidR="00C50A95" w:rsidRPr="00D016EC" w:rsidRDefault="00C50A95" w:rsidP="00416506">
            <w:pPr>
              <w:pStyle w:val="tabletext11"/>
              <w:jc w:val="center"/>
              <w:rPr>
                <w:ins w:id="25526" w:author="Author"/>
              </w:rPr>
            </w:pPr>
            <w:ins w:id="25527" w:author="Author">
              <w:r w:rsidRPr="00D016EC">
                <w:t>2.22</w:t>
              </w:r>
            </w:ins>
          </w:p>
        </w:tc>
        <w:tc>
          <w:tcPr>
            <w:tcW w:w="400" w:type="dxa"/>
            <w:shd w:val="clear" w:color="auto" w:fill="auto"/>
            <w:noWrap/>
            <w:vAlign w:val="bottom"/>
          </w:tcPr>
          <w:p w14:paraId="6783BBA8" w14:textId="77777777" w:rsidR="00C50A95" w:rsidRPr="00D016EC" w:rsidRDefault="00C50A95" w:rsidP="00416506">
            <w:pPr>
              <w:pStyle w:val="tabletext11"/>
              <w:jc w:val="center"/>
              <w:rPr>
                <w:ins w:id="25528" w:author="Author"/>
              </w:rPr>
            </w:pPr>
            <w:ins w:id="25529" w:author="Author">
              <w:r w:rsidRPr="00D016EC">
                <w:t>2.13</w:t>
              </w:r>
            </w:ins>
          </w:p>
        </w:tc>
        <w:tc>
          <w:tcPr>
            <w:tcW w:w="400" w:type="dxa"/>
            <w:shd w:val="clear" w:color="auto" w:fill="auto"/>
            <w:noWrap/>
            <w:vAlign w:val="bottom"/>
          </w:tcPr>
          <w:p w14:paraId="43C308C1" w14:textId="77777777" w:rsidR="00C50A95" w:rsidRPr="00D016EC" w:rsidRDefault="00C50A95" w:rsidP="00416506">
            <w:pPr>
              <w:pStyle w:val="tabletext11"/>
              <w:jc w:val="center"/>
              <w:rPr>
                <w:ins w:id="25530" w:author="Author"/>
              </w:rPr>
            </w:pPr>
            <w:ins w:id="25531" w:author="Author">
              <w:r w:rsidRPr="00D016EC">
                <w:t>2.05</w:t>
              </w:r>
            </w:ins>
          </w:p>
        </w:tc>
        <w:tc>
          <w:tcPr>
            <w:tcW w:w="400" w:type="dxa"/>
            <w:shd w:val="clear" w:color="auto" w:fill="auto"/>
            <w:noWrap/>
            <w:vAlign w:val="bottom"/>
          </w:tcPr>
          <w:p w14:paraId="2C339D18" w14:textId="77777777" w:rsidR="00C50A95" w:rsidRPr="00D016EC" w:rsidRDefault="00C50A95" w:rsidP="00416506">
            <w:pPr>
              <w:pStyle w:val="tabletext11"/>
              <w:jc w:val="center"/>
              <w:rPr>
                <w:ins w:id="25532" w:author="Author"/>
              </w:rPr>
            </w:pPr>
            <w:ins w:id="25533" w:author="Author">
              <w:r w:rsidRPr="00D016EC">
                <w:t>1.96</w:t>
              </w:r>
            </w:ins>
          </w:p>
        </w:tc>
        <w:tc>
          <w:tcPr>
            <w:tcW w:w="400" w:type="dxa"/>
            <w:shd w:val="clear" w:color="auto" w:fill="auto"/>
            <w:noWrap/>
            <w:vAlign w:val="bottom"/>
          </w:tcPr>
          <w:p w14:paraId="531E7869" w14:textId="77777777" w:rsidR="00C50A95" w:rsidRPr="00D016EC" w:rsidRDefault="00C50A95" w:rsidP="00416506">
            <w:pPr>
              <w:pStyle w:val="tabletext11"/>
              <w:jc w:val="center"/>
              <w:rPr>
                <w:ins w:id="25534" w:author="Author"/>
              </w:rPr>
            </w:pPr>
            <w:ins w:id="25535" w:author="Author">
              <w:r w:rsidRPr="00D016EC">
                <w:t>1.89</w:t>
              </w:r>
            </w:ins>
          </w:p>
        </w:tc>
        <w:tc>
          <w:tcPr>
            <w:tcW w:w="400" w:type="dxa"/>
            <w:shd w:val="clear" w:color="auto" w:fill="auto"/>
            <w:noWrap/>
            <w:vAlign w:val="bottom"/>
          </w:tcPr>
          <w:p w14:paraId="52FE340D" w14:textId="77777777" w:rsidR="00C50A95" w:rsidRPr="00D016EC" w:rsidRDefault="00C50A95" w:rsidP="00416506">
            <w:pPr>
              <w:pStyle w:val="tabletext11"/>
              <w:jc w:val="center"/>
              <w:rPr>
                <w:ins w:id="25536" w:author="Author"/>
              </w:rPr>
            </w:pPr>
            <w:ins w:id="25537" w:author="Author">
              <w:r w:rsidRPr="00D016EC">
                <w:t>1.81</w:t>
              </w:r>
            </w:ins>
          </w:p>
        </w:tc>
        <w:tc>
          <w:tcPr>
            <w:tcW w:w="400" w:type="dxa"/>
            <w:shd w:val="clear" w:color="auto" w:fill="auto"/>
            <w:noWrap/>
            <w:vAlign w:val="bottom"/>
          </w:tcPr>
          <w:p w14:paraId="7D1FC3BD" w14:textId="77777777" w:rsidR="00C50A95" w:rsidRPr="00D016EC" w:rsidRDefault="00C50A95" w:rsidP="00416506">
            <w:pPr>
              <w:pStyle w:val="tabletext11"/>
              <w:jc w:val="center"/>
              <w:rPr>
                <w:ins w:id="25538" w:author="Author"/>
              </w:rPr>
            </w:pPr>
            <w:ins w:id="25539" w:author="Author">
              <w:r w:rsidRPr="00D016EC">
                <w:t>1.74</w:t>
              </w:r>
            </w:ins>
          </w:p>
        </w:tc>
        <w:tc>
          <w:tcPr>
            <w:tcW w:w="400" w:type="dxa"/>
            <w:shd w:val="clear" w:color="auto" w:fill="auto"/>
            <w:noWrap/>
            <w:vAlign w:val="bottom"/>
          </w:tcPr>
          <w:p w14:paraId="46A534E0" w14:textId="77777777" w:rsidR="00C50A95" w:rsidRPr="00D016EC" w:rsidRDefault="00C50A95" w:rsidP="00416506">
            <w:pPr>
              <w:pStyle w:val="tabletext11"/>
              <w:jc w:val="center"/>
              <w:rPr>
                <w:ins w:id="25540" w:author="Author"/>
              </w:rPr>
            </w:pPr>
            <w:ins w:id="25541" w:author="Author">
              <w:r w:rsidRPr="00D016EC">
                <w:t>1.67</w:t>
              </w:r>
            </w:ins>
          </w:p>
        </w:tc>
        <w:tc>
          <w:tcPr>
            <w:tcW w:w="440" w:type="dxa"/>
            <w:shd w:val="clear" w:color="auto" w:fill="auto"/>
            <w:noWrap/>
            <w:vAlign w:val="bottom"/>
          </w:tcPr>
          <w:p w14:paraId="4AEA6218" w14:textId="77777777" w:rsidR="00C50A95" w:rsidRPr="00D016EC" w:rsidRDefault="00C50A95" w:rsidP="00416506">
            <w:pPr>
              <w:pStyle w:val="tabletext11"/>
              <w:jc w:val="center"/>
              <w:rPr>
                <w:ins w:id="25542" w:author="Author"/>
              </w:rPr>
            </w:pPr>
            <w:ins w:id="25543" w:author="Author">
              <w:r w:rsidRPr="00D016EC">
                <w:t>1.60</w:t>
              </w:r>
            </w:ins>
          </w:p>
        </w:tc>
        <w:tc>
          <w:tcPr>
            <w:tcW w:w="400" w:type="dxa"/>
            <w:shd w:val="clear" w:color="auto" w:fill="auto"/>
            <w:noWrap/>
            <w:vAlign w:val="bottom"/>
          </w:tcPr>
          <w:p w14:paraId="1CC22211" w14:textId="77777777" w:rsidR="00C50A95" w:rsidRPr="00D016EC" w:rsidRDefault="00C50A95" w:rsidP="00416506">
            <w:pPr>
              <w:pStyle w:val="tabletext11"/>
              <w:jc w:val="center"/>
              <w:rPr>
                <w:ins w:id="25544" w:author="Author"/>
              </w:rPr>
            </w:pPr>
            <w:ins w:id="25545" w:author="Author">
              <w:r w:rsidRPr="00D016EC">
                <w:t>1.54</w:t>
              </w:r>
            </w:ins>
          </w:p>
        </w:tc>
        <w:tc>
          <w:tcPr>
            <w:tcW w:w="400" w:type="dxa"/>
            <w:shd w:val="clear" w:color="auto" w:fill="auto"/>
            <w:noWrap/>
            <w:vAlign w:val="bottom"/>
          </w:tcPr>
          <w:p w14:paraId="5EA19681" w14:textId="77777777" w:rsidR="00C50A95" w:rsidRPr="00D016EC" w:rsidRDefault="00C50A95" w:rsidP="00416506">
            <w:pPr>
              <w:pStyle w:val="tabletext11"/>
              <w:jc w:val="center"/>
              <w:rPr>
                <w:ins w:id="25546" w:author="Author"/>
              </w:rPr>
            </w:pPr>
            <w:ins w:id="25547" w:author="Author">
              <w:r w:rsidRPr="00D016EC">
                <w:t>1.48</w:t>
              </w:r>
            </w:ins>
          </w:p>
        </w:tc>
        <w:tc>
          <w:tcPr>
            <w:tcW w:w="400" w:type="dxa"/>
            <w:shd w:val="clear" w:color="auto" w:fill="auto"/>
            <w:noWrap/>
            <w:vAlign w:val="bottom"/>
          </w:tcPr>
          <w:p w14:paraId="7817B2C5" w14:textId="77777777" w:rsidR="00C50A95" w:rsidRPr="00D016EC" w:rsidRDefault="00C50A95" w:rsidP="00416506">
            <w:pPr>
              <w:pStyle w:val="tabletext11"/>
              <w:jc w:val="center"/>
              <w:rPr>
                <w:ins w:id="25548" w:author="Author"/>
              </w:rPr>
            </w:pPr>
            <w:ins w:id="25549" w:author="Author">
              <w:r w:rsidRPr="00D016EC">
                <w:t>1.42</w:t>
              </w:r>
            </w:ins>
          </w:p>
        </w:tc>
        <w:tc>
          <w:tcPr>
            <w:tcW w:w="400" w:type="dxa"/>
            <w:shd w:val="clear" w:color="auto" w:fill="auto"/>
            <w:noWrap/>
            <w:vAlign w:val="bottom"/>
          </w:tcPr>
          <w:p w14:paraId="40321C96" w14:textId="77777777" w:rsidR="00C50A95" w:rsidRPr="00D016EC" w:rsidRDefault="00C50A95" w:rsidP="00416506">
            <w:pPr>
              <w:pStyle w:val="tabletext11"/>
              <w:jc w:val="center"/>
              <w:rPr>
                <w:ins w:id="25550" w:author="Author"/>
              </w:rPr>
            </w:pPr>
            <w:ins w:id="25551" w:author="Author">
              <w:r w:rsidRPr="00D016EC">
                <w:t>1.36</w:t>
              </w:r>
            </w:ins>
          </w:p>
        </w:tc>
        <w:tc>
          <w:tcPr>
            <w:tcW w:w="460" w:type="dxa"/>
            <w:shd w:val="clear" w:color="auto" w:fill="auto"/>
            <w:noWrap/>
            <w:vAlign w:val="bottom"/>
          </w:tcPr>
          <w:p w14:paraId="5D7F8B6B" w14:textId="77777777" w:rsidR="00C50A95" w:rsidRPr="00D016EC" w:rsidRDefault="00C50A95" w:rsidP="00416506">
            <w:pPr>
              <w:pStyle w:val="tabletext11"/>
              <w:jc w:val="center"/>
              <w:rPr>
                <w:ins w:id="25552" w:author="Author"/>
              </w:rPr>
            </w:pPr>
            <w:ins w:id="25553" w:author="Author">
              <w:r w:rsidRPr="00D016EC">
                <w:t>1.31</w:t>
              </w:r>
            </w:ins>
          </w:p>
        </w:tc>
      </w:tr>
      <w:tr w:rsidR="00C50A95" w:rsidRPr="00D016EC" w14:paraId="4055F133" w14:textId="77777777" w:rsidTr="00416506">
        <w:trPr>
          <w:trHeight w:val="190"/>
          <w:ins w:id="25554" w:author="Author"/>
        </w:trPr>
        <w:tc>
          <w:tcPr>
            <w:tcW w:w="200" w:type="dxa"/>
            <w:tcBorders>
              <w:right w:val="nil"/>
            </w:tcBorders>
            <w:shd w:val="clear" w:color="auto" w:fill="auto"/>
            <w:vAlign w:val="bottom"/>
          </w:tcPr>
          <w:p w14:paraId="09CF486F" w14:textId="77777777" w:rsidR="00C50A95" w:rsidRPr="00D016EC" w:rsidRDefault="00C50A95" w:rsidP="00416506">
            <w:pPr>
              <w:pStyle w:val="tabletext11"/>
              <w:jc w:val="right"/>
              <w:rPr>
                <w:ins w:id="25555" w:author="Author"/>
              </w:rPr>
            </w:pPr>
          </w:p>
        </w:tc>
        <w:tc>
          <w:tcPr>
            <w:tcW w:w="1580" w:type="dxa"/>
            <w:tcBorders>
              <w:left w:val="nil"/>
            </w:tcBorders>
            <w:shd w:val="clear" w:color="auto" w:fill="auto"/>
            <w:vAlign w:val="bottom"/>
          </w:tcPr>
          <w:p w14:paraId="701A8345" w14:textId="77777777" w:rsidR="00C50A95" w:rsidRPr="00D016EC" w:rsidRDefault="00C50A95" w:rsidP="00416506">
            <w:pPr>
              <w:pStyle w:val="tabletext11"/>
              <w:tabs>
                <w:tab w:val="decimal" w:pos="640"/>
              </w:tabs>
              <w:rPr>
                <w:ins w:id="25556" w:author="Author"/>
              </w:rPr>
            </w:pPr>
            <w:ins w:id="25557" w:author="Author">
              <w:r w:rsidRPr="00D016EC">
                <w:t>900,000 or greater</w:t>
              </w:r>
            </w:ins>
          </w:p>
        </w:tc>
        <w:tc>
          <w:tcPr>
            <w:tcW w:w="680" w:type="dxa"/>
            <w:shd w:val="clear" w:color="auto" w:fill="auto"/>
            <w:noWrap/>
            <w:vAlign w:val="bottom"/>
          </w:tcPr>
          <w:p w14:paraId="442AD535" w14:textId="77777777" w:rsidR="00C50A95" w:rsidRPr="00D016EC" w:rsidRDefault="00C50A95" w:rsidP="00416506">
            <w:pPr>
              <w:pStyle w:val="tabletext11"/>
              <w:jc w:val="center"/>
              <w:rPr>
                <w:ins w:id="25558" w:author="Author"/>
              </w:rPr>
            </w:pPr>
            <w:ins w:id="25559" w:author="Author">
              <w:r w:rsidRPr="00D016EC">
                <w:t>4.34</w:t>
              </w:r>
            </w:ins>
          </w:p>
        </w:tc>
        <w:tc>
          <w:tcPr>
            <w:tcW w:w="900" w:type="dxa"/>
            <w:shd w:val="clear" w:color="auto" w:fill="auto"/>
            <w:noWrap/>
            <w:vAlign w:val="bottom"/>
          </w:tcPr>
          <w:p w14:paraId="3A421A1C" w14:textId="77777777" w:rsidR="00C50A95" w:rsidRPr="00D016EC" w:rsidRDefault="00C50A95" w:rsidP="00416506">
            <w:pPr>
              <w:pStyle w:val="tabletext11"/>
              <w:jc w:val="center"/>
              <w:rPr>
                <w:ins w:id="25560" w:author="Author"/>
              </w:rPr>
            </w:pPr>
            <w:ins w:id="25561" w:author="Author">
              <w:r w:rsidRPr="00D016EC">
                <w:t>4.34</w:t>
              </w:r>
            </w:ins>
          </w:p>
        </w:tc>
        <w:tc>
          <w:tcPr>
            <w:tcW w:w="400" w:type="dxa"/>
            <w:shd w:val="clear" w:color="auto" w:fill="auto"/>
            <w:noWrap/>
            <w:vAlign w:val="bottom"/>
          </w:tcPr>
          <w:p w14:paraId="14F0856F" w14:textId="77777777" w:rsidR="00C50A95" w:rsidRPr="00D016EC" w:rsidRDefault="00C50A95" w:rsidP="00416506">
            <w:pPr>
              <w:pStyle w:val="tabletext11"/>
              <w:jc w:val="center"/>
              <w:rPr>
                <w:ins w:id="25562" w:author="Author"/>
              </w:rPr>
            </w:pPr>
            <w:ins w:id="25563" w:author="Author">
              <w:r w:rsidRPr="00D016EC">
                <w:t>4.34</w:t>
              </w:r>
            </w:ins>
          </w:p>
        </w:tc>
        <w:tc>
          <w:tcPr>
            <w:tcW w:w="400" w:type="dxa"/>
            <w:shd w:val="clear" w:color="auto" w:fill="auto"/>
            <w:noWrap/>
            <w:vAlign w:val="bottom"/>
          </w:tcPr>
          <w:p w14:paraId="6A3B9DF5" w14:textId="77777777" w:rsidR="00C50A95" w:rsidRPr="00D016EC" w:rsidRDefault="00C50A95" w:rsidP="00416506">
            <w:pPr>
              <w:pStyle w:val="tabletext11"/>
              <w:jc w:val="center"/>
              <w:rPr>
                <w:ins w:id="25564" w:author="Author"/>
              </w:rPr>
            </w:pPr>
            <w:ins w:id="25565" w:author="Author">
              <w:r w:rsidRPr="00D016EC">
                <w:t>4.15</w:t>
              </w:r>
            </w:ins>
          </w:p>
        </w:tc>
        <w:tc>
          <w:tcPr>
            <w:tcW w:w="400" w:type="dxa"/>
            <w:shd w:val="clear" w:color="auto" w:fill="auto"/>
            <w:noWrap/>
            <w:vAlign w:val="bottom"/>
          </w:tcPr>
          <w:p w14:paraId="0C27A769" w14:textId="77777777" w:rsidR="00C50A95" w:rsidRPr="00D016EC" w:rsidRDefault="00C50A95" w:rsidP="00416506">
            <w:pPr>
              <w:pStyle w:val="tabletext11"/>
              <w:jc w:val="center"/>
              <w:rPr>
                <w:ins w:id="25566" w:author="Author"/>
              </w:rPr>
            </w:pPr>
            <w:ins w:id="25567" w:author="Author">
              <w:r w:rsidRPr="00D016EC">
                <w:t>3.95</w:t>
              </w:r>
            </w:ins>
          </w:p>
        </w:tc>
        <w:tc>
          <w:tcPr>
            <w:tcW w:w="400" w:type="dxa"/>
            <w:shd w:val="clear" w:color="auto" w:fill="auto"/>
            <w:noWrap/>
            <w:vAlign w:val="bottom"/>
          </w:tcPr>
          <w:p w14:paraId="684E0DBB" w14:textId="77777777" w:rsidR="00C50A95" w:rsidRPr="00D016EC" w:rsidRDefault="00C50A95" w:rsidP="00416506">
            <w:pPr>
              <w:pStyle w:val="tabletext11"/>
              <w:jc w:val="center"/>
              <w:rPr>
                <w:ins w:id="25568" w:author="Author"/>
              </w:rPr>
            </w:pPr>
            <w:ins w:id="25569" w:author="Author">
              <w:r w:rsidRPr="00D016EC">
                <w:t>3.56</w:t>
              </w:r>
            </w:ins>
          </w:p>
        </w:tc>
        <w:tc>
          <w:tcPr>
            <w:tcW w:w="400" w:type="dxa"/>
            <w:shd w:val="clear" w:color="auto" w:fill="auto"/>
            <w:noWrap/>
            <w:vAlign w:val="bottom"/>
          </w:tcPr>
          <w:p w14:paraId="1571ADAE" w14:textId="77777777" w:rsidR="00C50A95" w:rsidRPr="00D016EC" w:rsidRDefault="00C50A95" w:rsidP="00416506">
            <w:pPr>
              <w:pStyle w:val="tabletext11"/>
              <w:jc w:val="center"/>
              <w:rPr>
                <w:ins w:id="25570" w:author="Author"/>
              </w:rPr>
            </w:pPr>
            <w:ins w:id="25571" w:author="Author">
              <w:r w:rsidRPr="00D016EC">
                <w:t>3.40</w:t>
              </w:r>
            </w:ins>
          </w:p>
        </w:tc>
        <w:tc>
          <w:tcPr>
            <w:tcW w:w="400" w:type="dxa"/>
            <w:shd w:val="clear" w:color="auto" w:fill="auto"/>
            <w:noWrap/>
            <w:vAlign w:val="bottom"/>
          </w:tcPr>
          <w:p w14:paraId="4520B185" w14:textId="77777777" w:rsidR="00C50A95" w:rsidRPr="00D016EC" w:rsidRDefault="00C50A95" w:rsidP="00416506">
            <w:pPr>
              <w:pStyle w:val="tabletext11"/>
              <w:jc w:val="center"/>
              <w:rPr>
                <w:ins w:id="25572" w:author="Author"/>
              </w:rPr>
            </w:pPr>
            <w:ins w:id="25573" w:author="Author">
              <w:r w:rsidRPr="00D016EC">
                <w:t>3.23</w:t>
              </w:r>
            </w:ins>
          </w:p>
        </w:tc>
        <w:tc>
          <w:tcPr>
            <w:tcW w:w="400" w:type="dxa"/>
            <w:shd w:val="clear" w:color="auto" w:fill="auto"/>
            <w:noWrap/>
            <w:vAlign w:val="bottom"/>
          </w:tcPr>
          <w:p w14:paraId="124715D5" w14:textId="77777777" w:rsidR="00C50A95" w:rsidRPr="00D016EC" w:rsidRDefault="00C50A95" w:rsidP="00416506">
            <w:pPr>
              <w:pStyle w:val="tabletext11"/>
              <w:jc w:val="center"/>
              <w:rPr>
                <w:ins w:id="25574" w:author="Author"/>
              </w:rPr>
            </w:pPr>
            <w:ins w:id="25575" w:author="Author">
              <w:r w:rsidRPr="00D016EC">
                <w:t>3.07</w:t>
              </w:r>
            </w:ins>
          </w:p>
        </w:tc>
        <w:tc>
          <w:tcPr>
            <w:tcW w:w="400" w:type="dxa"/>
            <w:shd w:val="clear" w:color="auto" w:fill="auto"/>
            <w:noWrap/>
            <w:vAlign w:val="bottom"/>
          </w:tcPr>
          <w:p w14:paraId="4C1D500A" w14:textId="77777777" w:rsidR="00C50A95" w:rsidRPr="00D016EC" w:rsidRDefault="00C50A95" w:rsidP="00416506">
            <w:pPr>
              <w:pStyle w:val="tabletext11"/>
              <w:jc w:val="center"/>
              <w:rPr>
                <w:ins w:id="25576" w:author="Author"/>
              </w:rPr>
            </w:pPr>
            <w:ins w:id="25577" w:author="Author">
              <w:r w:rsidRPr="00D016EC">
                <w:t>2.90</w:t>
              </w:r>
            </w:ins>
          </w:p>
        </w:tc>
        <w:tc>
          <w:tcPr>
            <w:tcW w:w="400" w:type="dxa"/>
            <w:shd w:val="clear" w:color="auto" w:fill="auto"/>
            <w:noWrap/>
            <w:vAlign w:val="bottom"/>
          </w:tcPr>
          <w:p w14:paraId="1B946A4C" w14:textId="77777777" w:rsidR="00C50A95" w:rsidRPr="00D016EC" w:rsidRDefault="00C50A95" w:rsidP="00416506">
            <w:pPr>
              <w:pStyle w:val="tabletext11"/>
              <w:jc w:val="center"/>
              <w:rPr>
                <w:ins w:id="25578" w:author="Author"/>
              </w:rPr>
            </w:pPr>
            <w:ins w:id="25579" w:author="Author">
              <w:r w:rsidRPr="00D016EC">
                <w:t>2.74</w:t>
              </w:r>
            </w:ins>
          </w:p>
        </w:tc>
        <w:tc>
          <w:tcPr>
            <w:tcW w:w="400" w:type="dxa"/>
            <w:shd w:val="clear" w:color="auto" w:fill="auto"/>
            <w:noWrap/>
            <w:vAlign w:val="bottom"/>
          </w:tcPr>
          <w:p w14:paraId="27BEB735" w14:textId="77777777" w:rsidR="00C50A95" w:rsidRPr="00D016EC" w:rsidRDefault="00C50A95" w:rsidP="00416506">
            <w:pPr>
              <w:pStyle w:val="tabletext11"/>
              <w:jc w:val="center"/>
              <w:rPr>
                <w:ins w:id="25580" w:author="Author"/>
              </w:rPr>
            </w:pPr>
            <w:ins w:id="25581" w:author="Author">
              <w:r w:rsidRPr="00D016EC">
                <w:t>2.63</w:t>
              </w:r>
            </w:ins>
          </w:p>
        </w:tc>
        <w:tc>
          <w:tcPr>
            <w:tcW w:w="400" w:type="dxa"/>
            <w:shd w:val="clear" w:color="auto" w:fill="auto"/>
            <w:noWrap/>
            <w:vAlign w:val="bottom"/>
          </w:tcPr>
          <w:p w14:paraId="5A873EAC" w14:textId="77777777" w:rsidR="00C50A95" w:rsidRPr="00D016EC" w:rsidRDefault="00C50A95" w:rsidP="00416506">
            <w:pPr>
              <w:pStyle w:val="tabletext11"/>
              <w:jc w:val="center"/>
              <w:rPr>
                <w:ins w:id="25582" w:author="Author"/>
              </w:rPr>
            </w:pPr>
            <w:ins w:id="25583" w:author="Author">
              <w:r w:rsidRPr="00D016EC">
                <w:t>2.52</w:t>
              </w:r>
            </w:ins>
          </w:p>
        </w:tc>
        <w:tc>
          <w:tcPr>
            <w:tcW w:w="400" w:type="dxa"/>
            <w:shd w:val="clear" w:color="auto" w:fill="auto"/>
            <w:noWrap/>
            <w:vAlign w:val="bottom"/>
          </w:tcPr>
          <w:p w14:paraId="117C4532" w14:textId="77777777" w:rsidR="00C50A95" w:rsidRPr="00D016EC" w:rsidRDefault="00C50A95" w:rsidP="00416506">
            <w:pPr>
              <w:pStyle w:val="tabletext11"/>
              <w:jc w:val="center"/>
              <w:rPr>
                <w:ins w:id="25584" w:author="Author"/>
              </w:rPr>
            </w:pPr>
            <w:ins w:id="25585" w:author="Author">
              <w:r w:rsidRPr="00D016EC">
                <w:t>2.42</w:t>
              </w:r>
            </w:ins>
          </w:p>
        </w:tc>
        <w:tc>
          <w:tcPr>
            <w:tcW w:w="400" w:type="dxa"/>
            <w:shd w:val="clear" w:color="auto" w:fill="auto"/>
            <w:noWrap/>
            <w:vAlign w:val="bottom"/>
          </w:tcPr>
          <w:p w14:paraId="67775A8A" w14:textId="77777777" w:rsidR="00C50A95" w:rsidRPr="00D016EC" w:rsidRDefault="00C50A95" w:rsidP="00416506">
            <w:pPr>
              <w:pStyle w:val="tabletext11"/>
              <w:jc w:val="center"/>
              <w:rPr>
                <w:ins w:id="25586" w:author="Author"/>
              </w:rPr>
            </w:pPr>
            <w:ins w:id="25587" w:author="Author">
              <w:r w:rsidRPr="00D016EC">
                <w:t>2.32</w:t>
              </w:r>
            </w:ins>
          </w:p>
        </w:tc>
        <w:tc>
          <w:tcPr>
            <w:tcW w:w="400" w:type="dxa"/>
            <w:shd w:val="clear" w:color="auto" w:fill="auto"/>
            <w:noWrap/>
            <w:vAlign w:val="bottom"/>
          </w:tcPr>
          <w:p w14:paraId="68D955FE" w14:textId="77777777" w:rsidR="00C50A95" w:rsidRPr="00D016EC" w:rsidRDefault="00C50A95" w:rsidP="00416506">
            <w:pPr>
              <w:pStyle w:val="tabletext11"/>
              <w:jc w:val="center"/>
              <w:rPr>
                <w:ins w:id="25588" w:author="Author"/>
              </w:rPr>
            </w:pPr>
            <w:ins w:id="25589" w:author="Author">
              <w:r w:rsidRPr="00D016EC">
                <w:t>2.23</w:t>
              </w:r>
            </w:ins>
          </w:p>
        </w:tc>
        <w:tc>
          <w:tcPr>
            <w:tcW w:w="400" w:type="dxa"/>
            <w:shd w:val="clear" w:color="auto" w:fill="auto"/>
            <w:noWrap/>
            <w:vAlign w:val="bottom"/>
          </w:tcPr>
          <w:p w14:paraId="74C4E6C2" w14:textId="77777777" w:rsidR="00C50A95" w:rsidRPr="00D016EC" w:rsidRDefault="00C50A95" w:rsidP="00416506">
            <w:pPr>
              <w:pStyle w:val="tabletext11"/>
              <w:jc w:val="center"/>
              <w:rPr>
                <w:ins w:id="25590" w:author="Author"/>
              </w:rPr>
            </w:pPr>
            <w:ins w:id="25591" w:author="Author">
              <w:r w:rsidRPr="00D016EC">
                <w:t>2.14</w:t>
              </w:r>
            </w:ins>
          </w:p>
        </w:tc>
        <w:tc>
          <w:tcPr>
            <w:tcW w:w="400" w:type="dxa"/>
            <w:shd w:val="clear" w:color="auto" w:fill="auto"/>
            <w:noWrap/>
            <w:vAlign w:val="bottom"/>
          </w:tcPr>
          <w:p w14:paraId="40D5997C" w14:textId="77777777" w:rsidR="00C50A95" w:rsidRPr="00D016EC" w:rsidRDefault="00C50A95" w:rsidP="00416506">
            <w:pPr>
              <w:pStyle w:val="tabletext11"/>
              <w:jc w:val="center"/>
              <w:rPr>
                <w:ins w:id="25592" w:author="Author"/>
              </w:rPr>
            </w:pPr>
            <w:ins w:id="25593" w:author="Author">
              <w:r w:rsidRPr="00D016EC">
                <w:t>2.06</w:t>
              </w:r>
            </w:ins>
          </w:p>
        </w:tc>
        <w:tc>
          <w:tcPr>
            <w:tcW w:w="400" w:type="dxa"/>
            <w:shd w:val="clear" w:color="auto" w:fill="auto"/>
            <w:noWrap/>
            <w:vAlign w:val="bottom"/>
          </w:tcPr>
          <w:p w14:paraId="5D6E115F" w14:textId="77777777" w:rsidR="00C50A95" w:rsidRPr="00D016EC" w:rsidRDefault="00C50A95" w:rsidP="00416506">
            <w:pPr>
              <w:pStyle w:val="tabletext11"/>
              <w:jc w:val="center"/>
              <w:rPr>
                <w:ins w:id="25594" w:author="Author"/>
              </w:rPr>
            </w:pPr>
            <w:ins w:id="25595" w:author="Author">
              <w:r w:rsidRPr="00D016EC">
                <w:t>1.97</w:t>
              </w:r>
            </w:ins>
          </w:p>
        </w:tc>
        <w:tc>
          <w:tcPr>
            <w:tcW w:w="400" w:type="dxa"/>
            <w:shd w:val="clear" w:color="auto" w:fill="auto"/>
            <w:noWrap/>
            <w:vAlign w:val="bottom"/>
          </w:tcPr>
          <w:p w14:paraId="629D55DB" w14:textId="77777777" w:rsidR="00C50A95" w:rsidRPr="00D016EC" w:rsidRDefault="00C50A95" w:rsidP="00416506">
            <w:pPr>
              <w:pStyle w:val="tabletext11"/>
              <w:jc w:val="center"/>
              <w:rPr>
                <w:ins w:id="25596" w:author="Author"/>
              </w:rPr>
            </w:pPr>
            <w:ins w:id="25597" w:author="Author">
              <w:r w:rsidRPr="00D016EC">
                <w:t>1.89</w:t>
              </w:r>
            </w:ins>
          </w:p>
        </w:tc>
        <w:tc>
          <w:tcPr>
            <w:tcW w:w="400" w:type="dxa"/>
            <w:shd w:val="clear" w:color="auto" w:fill="auto"/>
            <w:noWrap/>
            <w:vAlign w:val="bottom"/>
          </w:tcPr>
          <w:p w14:paraId="48F3A56C" w14:textId="77777777" w:rsidR="00C50A95" w:rsidRPr="00D016EC" w:rsidRDefault="00C50A95" w:rsidP="00416506">
            <w:pPr>
              <w:pStyle w:val="tabletext11"/>
              <w:jc w:val="center"/>
              <w:rPr>
                <w:ins w:id="25598" w:author="Author"/>
              </w:rPr>
            </w:pPr>
            <w:ins w:id="25599" w:author="Author">
              <w:r w:rsidRPr="00D016EC">
                <w:t>1.82</w:t>
              </w:r>
            </w:ins>
          </w:p>
        </w:tc>
        <w:tc>
          <w:tcPr>
            <w:tcW w:w="400" w:type="dxa"/>
            <w:shd w:val="clear" w:color="auto" w:fill="auto"/>
            <w:noWrap/>
            <w:vAlign w:val="bottom"/>
          </w:tcPr>
          <w:p w14:paraId="461E0B88" w14:textId="77777777" w:rsidR="00C50A95" w:rsidRPr="00D016EC" w:rsidRDefault="00C50A95" w:rsidP="00416506">
            <w:pPr>
              <w:pStyle w:val="tabletext11"/>
              <w:jc w:val="center"/>
              <w:rPr>
                <w:ins w:id="25600" w:author="Author"/>
              </w:rPr>
            </w:pPr>
            <w:ins w:id="25601" w:author="Author">
              <w:r w:rsidRPr="00D016EC">
                <w:t>1.75</w:t>
              </w:r>
            </w:ins>
          </w:p>
        </w:tc>
        <w:tc>
          <w:tcPr>
            <w:tcW w:w="440" w:type="dxa"/>
            <w:shd w:val="clear" w:color="auto" w:fill="auto"/>
            <w:noWrap/>
            <w:vAlign w:val="bottom"/>
          </w:tcPr>
          <w:p w14:paraId="09AD3E72" w14:textId="77777777" w:rsidR="00C50A95" w:rsidRPr="00D016EC" w:rsidRDefault="00C50A95" w:rsidP="00416506">
            <w:pPr>
              <w:pStyle w:val="tabletext11"/>
              <w:jc w:val="center"/>
              <w:rPr>
                <w:ins w:id="25602" w:author="Author"/>
              </w:rPr>
            </w:pPr>
            <w:ins w:id="25603" w:author="Author">
              <w:r w:rsidRPr="00D016EC">
                <w:t>1.68</w:t>
              </w:r>
            </w:ins>
          </w:p>
        </w:tc>
        <w:tc>
          <w:tcPr>
            <w:tcW w:w="400" w:type="dxa"/>
            <w:shd w:val="clear" w:color="auto" w:fill="auto"/>
            <w:noWrap/>
            <w:vAlign w:val="bottom"/>
          </w:tcPr>
          <w:p w14:paraId="56414D51" w14:textId="77777777" w:rsidR="00C50A95" w:rsidRPr="00D016EC" w:rsidRDefault="00C50A95" w:rsidP="00416506">
            <w:pPr>
              <w:pStyle w:val="tabletext11"/>
              <w:jc w:val="center"/>
              <w:rPr>
                <w:ins w:id="25604" w:author="Author"/>
              </w:rPr>
            </w:pPr>
            <w:ins w:id="25605" w:author="Author">
              <w:r w:rsidRPr="00D016EC">
                <w:t>1.61</w:t>
              </w:r>
            </w:ins>
          </w:p>
        </w:tc>
        <w:tc>
          <w:tcPr>
            <w:tcW w:w="400" w:type="dxa"/>
            <w:shd w:val="clear" w:color="auto" w:fill="auto"/>
            <w:noWrap/>
            <w:vAlign w:val="bottom"/>
          </w:tcPr>
          <w:p w14:paraId="223FF538" w14:textId="77777777" w:rsidR="00C50A95" w:rsidRPr="00D016EC" w:rsidRDefault="00C50A95" w:rsidP="00416506">
            <w:pPr>
              <w:pStyle w:val="tabletext11"/>
              <w:jc w:val="center"/>
              <w:rPr>
                <w:ins w:id="25606" w:author="Author"/>
              </w:rPr>
            </w:pPr>
            <w:ins w:id="25607" w:author="Author">
              <w:r w:rsidRPr="00D016EC">
                <w:t>1.54</w:t>
              </w:r>
            </w:ins>
          </w:p>
        </w:tc>
        <w:tc>
          <w:tcPr>
            <w:tcW w:w="400" w:type="dxa"/>
            <w:shd w:val="clear" w:color="auto" w:fill="auto"/>
            <w:noWrap/>
            <w:vAlign w:val="bottom"/>
          </w:tcPr>
          <w:p w14:paraId="0AAF2230" w14:textId="77777777" w:rsidR="00C50A95" w:rsidRPr="00D016EC" w:rsidRDefault="00C50A95" w:rsidP="00416506">
            <w:pPr>
              <w:pStyle w:val="tabletext11"/>
              <w:jc w:val="center"/>
              <w:rPr>
                <w:ins w:id="25608" w:author="Author"/>
              </w:rPr>
            </w:pPr>
            <w:ins w:id="25609" w:author="Author">
              <w:r w:rsidRPr="00D016EC">
                <w:t>1.48</w:t>
              </w:r>
            </w:ins>
          </w:p>
        </w:tc>
        <w:tc>
          <w:tcPr>
            <w:tcW w:w="400" w:type="dxa"/>
            <w:shd w:val="clear" w:color="auto" w:fill="auto"/>
            <w:noWrap/>
            <w:vAlign w:val="bottom"/>
          </w:tcPr>
          <w:p w14:paraId="7BBF51CB" w14:textId="77777777" w:rsidR="00C50A95" w:rsidRPr="00D016EC" w:rsidRDefault="00C50A95" w:rsidP="00416506">
            <w:pPr>
              <w:pStyle w:val="tabletext11"/>
              <w:jc w:val="center"/>
              <w:rPr>
                <w:ins w:id="25610" w:author="Author"/>
              </w:rPr>
            </w:pPr>
            <w:ins w:id="25611" w:author="Author">
              <w:r w:rsidRPr="00D016EC">
                <w:t>1.42</w:t>
              </w:r>
            </w:ins>
          </w:p>
        </w:tc>
        <w:tc>
          <w:tcPr>
            <w:tcW w:w="460" w:type="dxa"/>
            <w:shd w:val="clear" w:color="auto" w:fill="auto"/>
            <w:noWrap/>
            <w:vAlign w:val="bottom"/>
          </w:tcPr>
          <w:p w14:paraId="75B1C816" w14:textId="77777777" w:rsidR="00C50A95" w:rsidRPr="00D016EC" w:rsidRDefault="00C50A95" w:rsidP="00416506">
            <w:pPr>
              <w:pStyle w:val="tabletext11"/>
              <w:jc w:val="center"/>
              <w:rPr>
                <w:ins w:id="25612" w:author="Author"/>
              </w:rPr>
            </w:pPr>
            <w:ins w:id="25613" w:author="Author">
              <w:r w:rsidRPr="00D016EC">
                <w:t>1.37</w:t>
              </w:r>
            </w:ins>
          </w:p>
        </w:tc>
      </w:tr>
    </w:tbl>
    <w:p w14:paraId="3C12F916" w14:textId="77777777" w:rsidR="00C50A95" w:rsidRPr="00D016EC" w:rsidRDefault="00C50A95" w:rsidP="00C50A95">
      <w:pPr>
        <w:pStyle w:val="tablecaption"/>
        <w:rPr>
          <w:ins w:id="25614" w:author="Author"/>
        </w:rPr>
      </w:pPr>
      <w:ins w:id="25615" w:author="Author">
        <w:r w:rsidRPr="00D016EC">
          <w:t>Table 301.C.2.b.(1) Zone-rated Vehicles Vehicle Value Factors – Other Than Collision With Actual Cash Value Rating</w:t>
        </w:r>
      </w:ins>
    </w:p>
    <w:p w14:paraId="3EEA8660" w14:textId="77777777" w:rsidR="00C50A95" w:rsidRPr="00D016EC" w:rsidRDefault="00C50A95" w:rsidP="00C50A95">
      <w:pPr>
        <w:pStyle w:val="isonormal"/>
        <w:rPr>
          <w:ins w:id="25616" w:author="Author"/>
        </w:rPr>
      </w:pPr>
    </w:p>
    <w:p w14:paraId="4631F25B" w14:textId="77777777" w:rsidR="00C50A95" w:rsidRPr="00D016EC" w:rsidRDefault="00C50A95" w:rsidP="00C50A95">
      <w:pPr>
        <w:pStyle w:val="outlinehd5"/>
        <w:rPr>
          <w:ins w:id="25617" w:author="Author"/>
        </w:rPr>
      </w:pPr>
      <w:ins w:id="25618" w:author="Author">
        <w:r w:rsidRPr="00D016EC">
          <w:tab/>
          <w:t>(2)</w:t>
        </w:r>
        <w:r w:rsidRPr="00D016EC">
          <w:tab/>
          <w:t>Private Passenger Types Vehicle Value Factors – Other Than Collision With Actual Cash Value Rating</w:t>
        </w:r>
      </w:ins>
    </w:p>
    <w:p w14:paraId="052B72F7" w14:textId="77777777" w:rsidR="00C50A95" w:rsidRPr="00D016EC" w:rsidRDefault="00C50A95" w:rsidP="00C50A95">
      <w:pPr>
        <w:pStyle w:val="space4"/>
        <w:rPr>
          <w:ins w:id="25619" w:author="Author"/>
        </w:rPr>
      </w:pPr>
    </w:p>
    <w:tbl>
      <w:tblPr>
        <w:tblW w:w="1388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560"/>
        <w:gridCol w:w="560"/>
        <w:gridCol w:w="480"/>
        <w:gridCol w:w="480"/>
        <w:gridCol w:w="480"/>
        <w:gridCol w:w="480"/>
        <w:gridCol w:w="480"/>
        <w:gridCol w:w="48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C50A95" w:rsidRPr="00D016EC" w14:paraId="69D8DB97" w14:textId="77777777" w:rsidTr="00416506">
        <w:trPr>
          <w:trHeight w:val="190"/>
          <w:ins w:id="25620" w:author="Author"/>
        </w:trPr>
        <w:tc>
          <w:tcPr>
            <w:tcW w:w="1780" w:type="dxa"/>
            <w:gridSpan w:val="2"/>
            <w:vAlign w:val="bottom"/>
            <w:hideMark/>
          </w:tcPr>
          <w:p w14:paraId="6EE62267" w14:textId="77777777" w:rsidR="00C50A95" w:rsidRPr="00D016EC" w:rsidRDefault="00C50A95" w:rsidP="00416506">
            <w:pPr>
              <w:pStyle w:val="tablehead"/>
              <w:rPr>
                <w:ins w:id="25621" w:author="Author"/>
              </w:rPr>
            </w:pPr>
            <w:ins w:id="25622" w:author="Author">
              <w:r w:rsidRPr="00D016EC">
                <w:t>OCN Price Bracket</w:t>
              </w:r>
            </w:ins>
          </w:p>
        </w:tc>
        <w:tc>
          <w:tcPr>
            <w:tcW w:w="560" w:type="dxa"/>
            <w:vAlign w:val="bottom"/>
            <w:hideMark/>
          </w:tcPr>
          <w:p w14:paraId="0DC2BDDC" w14:textId="77777777" w:rsidR="00C50A95" w:rsidRPr="00D016EC" w:rsidRDefault="00C50A95" w:rsidP="00416506">
            <w:pPr>
              <w:pStyle w:val="tablehead"/>
              <w:rPr>
                <w:ins w:id="25623" w:author="Author"/>
              </w:rPr>
            </w:pPr>
            <w:ins w:id="25624" w:author="Author">
              <w:r w:rsidRPr="00D016EC">
                <w:t xml:space="preserve">Cur-rent Model Year </w:t>
              </w:r>
            </w:ins>
          </w:p>
        </w:tc>
        <w:tc>
          <w:tcPr>
            <w:tcW w:w="560" w:type="dxa"/>
            <w:vAlign w:val="bottom"/>
            <w:hideMark/>
          </w:tcPr>
          <w:p w14:paraId="02FA5EE4" w14:textId="77777777" w:rsidR="00C50A95" w:rsidRPr="00D016EC" w:rsidRDefault="00C50A95" w:rsidP="00416506">
            <w:pPr>
              <w:pStyle w:val="tablehead"/>
              <w:rPr>
                <w:ins w:id="25625" w:author="Author"/>
              </w:rPr>
            </w:pPr>
            <w:ins w:id="25626" w:author="Author">
              <w:r w:rsidRPr="00D016EC">
                <w:t xml:space="preserve">First Pre-ced-ing Model Year </w:t>
              </w:r>
            </w:ins>
          </w:p>
        </w:tc>
        <w:tc>
          <w:tcPr>
            <w:tcW w:w="480" w:type="dxa"/>
            <w:vAlign w:val="bottom"/>
            <w:hideMark/>
          </w:tcPr>
          <w:p w14:paraId="5A170C9F" w14:textId="77777777" w:rsidR="00C50A95" w:rsidRPr="00D016EC" w:rsidRDefault="00C50A95" w:rsidP="00416506">
            <w:pPr>
              <w:pStyle w:val="tablehead"/>
              <w:rPr>
                <w:ins w:id="25627" w:author="Author"/>
              </w:rPr>
            </w:pPr>
            <w:ins w:id="25628" w:author="Author">
              <w:r w:rsidRPr="00D016EC">
                <w:t>2nd</w:t>
              </w:r>
            </w:ins>
          </w:p>
        </w:tc>
        <w:tc>
          <w:tcPr>
            <w:tcW w:w="480" w:type="dxa"/>
            <w:vAlign w:val="bottom"/>
            <w:hideMark/>
          </w:tcPr>
          <w:p w14:paraId="414C07A8" w14:textId="77777777" w:rsidR="00C50A95" w:rsidRPr="00D016EC" w:rsidRDefault="00C50A95" w:rsidP="00416506">
            <w:pPr>
              <w:pStyle w:val="tablehead"/>
              <w:rPr>
                <w:ins w:id="25629" w:author="Author"/>
              </w:rPr>
            </w:pPr>
            <w:ins w:id="25630" w:author="Author">
              <w:r w:rsidRPr="00D016EC">
                <w:t>3rd</w:t>
              </w:r>
            </w:ins>
          </w:p>
        </w:tc>
        <w:tc>
          <w:tcPr>
            <w:tcW w:w="480" w:type="dxa"/>
            <w:vAlign w:val="bottom"/>
            <w:hideMark/>
          </w:tcPr>
          <w:p w14:paraId="1CCE84FC" w14:textId="77777777" w:rsidR="00C50A95" w:rsidRPr="00D016EC" w:rsidRDefault="00C50A95" w:rsidP="00416506">
            <w:pPr>
              <w:pStyle w:val="tablehead"/>
              <w:rPr>
                <w:ins w:id="25631" w:author="Author"/>
              </w:rPr>
            </w:pPr>
            <w:ins w:id="25632" w:author="Author">
              <w:r w:rsidRPr="00D016EC">
                <w:t>4th</w:t>
              </w:r>
            </w:ins>
          </w:p>
        </w:tc>
        <w:tc>
          <w:tcPr>
            <w:tcW w:w="480" w:type="dxa"/>
            <w:vAlign w:val="bottom"/>
            <w:hideMark/>
          </w:tcPr>
          <w:p w14:paraId="39D07FEE" w14:textId="77777777" w:rsidR="00C50A95" w:rsidRPr="00D016EC" w:rsidRDefault="00C50A95" w:rsidP="00416506">
            <w:pPr>
              <w:pStyle w:val="tablehead"/>
              <w:rPr>
                <w:ins w:id="25633" w:author="Author"/>
              </w:rPr>
            </w:pPr>
            <w:ins w:id="25634" w:author="Author">
              <w:r w:rsidRPr="00D016EC">
                <w:t>5th</w:t>
              </w:r>
            </w:ins>
          </w:p>
        </w:tc>
        <w:tc>
          <w:tcPr>
            <w:tcW w:w="480" w:type="dxa"/>
            <w:vAlign w:val="bottom"/>
            <w:hideMark/>
          </w:tcPr>
          <w:p w14:paraId="0EC892C6" w14:textId="77777777" w:rsidR="00C50A95" w:rsidRPr="00D016EC" w:rsidRDefault="00C50A95" w:rsidP="00416506">
            <w:pPr>
              <w:pStyle w:val="tablehead"/>
              <w:rPr>
                <w:ins w:id="25635" w:author="Author"/>
              </w:rPr>
            </w:pPr>
            <w:ins w:id="25636" w:author="Author">
              <w:r w:rsidRPr="00D016EC">
                <w:t>6th</w:t>
              </w:r>
            </w:ins>
          </w:p>
        </w:tc>
        <w:tc>
          <w:tcPr>
            <w:tcW w:w="480" w:type="dxa"/>
            <w:vAlign w:val="bottom"/>
            <w:hideMark/>
          </w:tcPr>
          <w:p w14:paraId="3FB36A15" w14:textId="77777777" w:rsidR="00C50A95" w:rsidRPr="00D016EC" w:rsidRDefault="00C50A95" w:rsidP="00416506">
            <w:pPr>
              <w:pStyle w:val="tablehead"/>
              <w:rPr>
                <w:ins w:id="25637" w:author="Author"/>
              </w:rPr>
            </w:pPr>
            <w:ins w:id="25638" w:author="Author">
              <w:r w:rsidRPr="00D016EC">
                <w:t>7th</w:t>
              </w:r>
            </w:ins>
          </w:p>
        </w:tc>
        <w:tc>
          <w:tcPr>
            <w:tcW w:w="400" w:type="dxa"/>
            <w:vAlign w:val="bottom"/>
            <w:hideMark/>
          </w:tcPr>
          <w:p w14:paraId="60F96B4A" w14:textId="77777777" w:rsidR="00C50A95" w:rsidRPr="00D016EC" w:rsidRDefault="00C50A95" w:rsidP="00416506">
            <w:pPr>
              <w:pStyle w:val="tablehead"/>
              <w:rPr>
                <w:ins w:id="25639" w:author="Author"/>
              </w:rPr>
            </w:pPr>
            <w:ins w:id="25640" w:author="Author">
              <w:r w:rsidRPr="00D016EC">
                <w:t>8th</w:t>
              </w:r>
            </w:ins>
          </w:p>
        </w:tc>
        <w:tc>
          <w:tcPr>
            <w:tcW w:w="400" w:type="dxa"/>
            <w:vAlign w:val="bottom"/>
            <w:hideMark/>
          </w:tcPr>
          <w:p w14:paraId="5B95D08B" w14:textId="77777777" w:rsidR="00C50A95" w:rsidRPr="00D016EC" w:rsidRDefault="00C50A95" w:rsidP="00416506">
            <w:pPr>
              <w:pStyle w:val="tablehead"/>
              <w:rPr>
                <w:ins w:id="25641" w:author="Author"/>
              </w:rPr>
            </w:pPr>
            <w:ins w:id="25642" w:author="Author">
              <w:r w:rsidRPr="00D016EC">
                <w:t>9th</w:t>
              </w:r>
            </w:ins>
          </w:p>
        </w:tc>
        <w:tc>
          <w:tcPr>
            <w:tcW w:w="400" w:type="dxa"/>
            <w:vAlign w:val="bottom"/>
            <w:hideMark/>
          </w:tcPr>
          <w:p w14:paraId="1D6E5C75" w14:textId="77777777" w:rsidR="00C50A95" w:rsidRPr="00D016EC" w:rsidRDefault="00C50A95" w:rsidP="00416506">
            <w:pPr>
              <w:pStyle w:val="tablehead"/>
              <w:rPr>
                <w:ins w:id="25643" w:author="Author"/>
              </w:rPr>
            </w:pPr>
            <w:ins w:id="25644" w:author="Author">
              <w:r w:rsidRPr="00D016EC">
                <w:t>10th</w:t>
              </w:r>
            </w:ins>
          </w:p>
        </w:tc>
        <w:tc>
          <w:tcPr>
            <w:tcW w:w="400" w:type="dxa"/>
            <w:vAlign w:val="bottom"/>
            <w:hideMark/>
          </w:tcPr>
          <w:p w14:paraId="2DDDC6ED" w14:textId="77777777" w:rsidR="00C50A95" w:rsidRPr="00D016EC" w:rsidRDefault="00C50A95" w:rsidP="00416506">
            <w:pPr>
              <w:pStyle w:val="tablehead"/>
              <w:rPr>
                <w:ins w:id="25645" w:author="Author"/>
              </w:rPr>
            </w:pPr>
            <w:ins w:id="25646" w:author="Author">
              <w:r w:rsidRPr="00D016EC">
                <w:t>11th</w:t>
              </w:r>
            </w:ins>
          </w:p>
        </w:tc>
        <w:tc>
          <w:tcPr>
            <w:tcW w:w="400" w:type="dxa"/>
            <w:vAlign w:val="bottom"/>
            <w:hideMark/>
          </w:tcPr>
          <w:p w14:paraId="30254472" w14:textId="77777777" w:rsidR="00C50A95" w:rsidRPr="00D016EC" w:rsidRDefault="00C50A95" w:rsidP="00416506">
            <w:pPr>
              <w:pStyle w:val="tablehead"/>
              <w:rPr>
                <w:ins w:id="25647" w:author="Author"/>
              </w:rPr>
            </w:pPr>
            <w:ins w:id="25648" w:author="Author">
              <w:r w:rsidRPr="00D016EC">
                <w:t>12th</w:t>
              </w:r>
            </w:ins>
          </w:p>
        </w:tc>
        <w:tc>
          <w:tcPr>
            <w:tcW w:w="400" w:type="dxa"/>
            <w:vAlign w:val="bottom"/>
            <w:hideMark/>
          </w:tcPr>
          <w:p w14:paraId="20BF94CB" w14:textId="77777777" w:rsidR="00C50A95" w:rsidRPr="00D016EC" w:rsidRDefault="00C50A95" w:rsidP="00416506">
            <w:pPr>
              <w:pStyle w:val="tablehead"/>
              <w:rPr>
                <w:ins w:id="25649" w:author="Author"/>
              </w:rPr>
            </w:pPr>
            <w:ins w:id="25650" w:author="Author">
              <w:r w:rsidRPr="00D016EC">
                <w:t>13th</w:t>
              </w:r>
            </w:ins>
          </w:p>
        </w:tc>
        <w:tc>
          <w:tcPr>
            <w:tcW w:w="400" w:type="dxa"/>
            <w:vAlign w:val="bottom"/>
            <w:hideMark/>
          </w:tcPr>
          <w:p w14:paraId="70BBFF3E" w14:textId="77777777" w:rsidR="00C50A95" w:rsidRPr="00D016EC" w:rsidRDefault="00C50A95" w:rsidP="00416506">
            <w:pPr>
              <w:pStyle w:val="tablehead"/>
              <w:rPr>
                <w:ins w:id="25651" w:author="Author"/>
              </w:rPr>
            </w:pPr>
            <w:ins w:id="25652" w:author="Author">
              <w:r w:rsidRPr="00D016EC">
                <w:t>14th</w:t>
              </w:r>
            </w:ins>
          </w:p>
        </w:tc>
        <w:tc>
          <w:tcPr>
            <w:tcW w:w="400" w:type="dxa"/>
            <w:vAlign w:val="bottom"/>
            <w:hideMark/>
          </w:tcPr>
          <w:p w14:paraId="773BE302" w14:textId="77777777" w:rsidR="00C50A95" w:rsidRPr="00D016EC" w:rsidRDefault="00C50A95" w:rsidP="00416506">
            <w:pPr>
              <w:pStyle w:val="tablehead"/>
              <w:rPr>
                <w:ins w:id="25653" w:author="Author"/>
              </w:rPr>
            </w:pPr>
            <w:ins w:id="25654" w:author="Author">
              <w:r w:rsidRPr="00D016EC">
                <w:t>15th</w:t>
              </w:r>
            </w:ins>
          </w:p>
        </w:tc>
        <w:tc>
          <w:tcPr>
            <w:tcW w:w="400" w:type="dxa"/>
            <w:vAlign w:val="bottom"/>
            <w:hideMark/>
          </w:tcPr>
          <w:p w14:paraId="4F80BCBC" w14:textId="77777777" w:rsidR="00C50A95" w:rsidRPr="00D016EC" w:rsidRDefault="00C50A95" w:rsidP="00416506">
            <w:pPr>
              <w:pStyle w:val="tablehead"/>
              <w:rPr>
                <w:ins w:id="25655" w:author="Author"/>
              </w:rPr>
            </w:pPr>
            <w:ins w:id="25656" w:author="Author">
              <w:r w:rsidRPr="00D016EC">
                <w:t>16th</w:t>
              </w:r>
            </w:ins>
          </w:p>
        </w:tc>
        <w:tc>
          <w:tcPr>
            <w:tcW w:w="400" w:type="dxa"/>
            <w:vAlign w:val="bottom"/>
            <w:hideMark/>
          </w:tcPr>
          <w:p w14:paraId="18D55FA0" w14:textId="77777777" w:rsidR="00C50A95" w:rsidRPr="00D016EC" w:rsidRDefault="00C50A95" w:rsidP="00416506">
            <w:pPr>
              <w:pStyle w:val="tablehead"/>
              <w:rPr>
                <w:ins w:id="25657" w:author="Author"/>
              </w:rPr>
            </w:pPr>
            <w:ins w:id="25658" w:author="Author">
              <w:r w:rsidRPr="00D016EC">
                <w:t>17th</w:t>
              </w:r>
            </w:ins>
          </w:p>
        </w:tc>
        <w:tc>
          <w:tcPr>
            <w:tcW w:w="400" w:type="dxa"/>
            <w:vAlign w:val="bottom"/>
            <w:hideMark/>
          </w:tcPr>
          <w:p w14:paraId="4CC2431C" w14:textId="77777777" w:rsidR="00C50A95" w:rsidRPr="00D016EC" w:rsidRDefault="00C50A95" w:rsidP="00416506">
            <w:pPr>
              <w:pStyle w:val="tablehead"/>
              <w:rPr>
                <w:ins w:id="25659" w:author="Author"/>
              </w:rPr>
            </w:pPr>
            <w:ins w:id="25660" w:author="Author">
              <w:r w:rsidRPr="00D016EC">
                <w:t>18th</w:t>
              </w:r>
            </w:ins>
          </w:p>
        </w:tc>
        <w:tc>
          <w:tcPr>
            <w:tcW w:w="400" w:type="dxa"/>
            <w:vAlign w:val="bottom"/>
            <w:hideMark/>
          </w:tcPr>
          <w:p w14:paraId="539555AC" w14:textId="77777777" w:rsidR="00C50A95" w:rsidRPr="00D016EC" w:rsidRDefault="00C50A95" w:rsidP="00416506">
            <w:pPr>
              <w:pStyle w:val="tablehead"/>
              <w:rPr>
                <w:ins w:id="25661" w:author="Author"/>
              </w:rPr>
            </w:pPr>
            <w:ins w:id="25662" w:author="Author">
              <w:r w:rsidRPr="00D016EC">
                <w:t>19th</w:t>
              </w:r>
            </w:ins>
          </w:p>
        </w:tc>
        <w:tc>
          <w:tcPr>
            <w:tcW w:w="400" w:type="dxa"/>
            <w:vAlign w:val="bottom"/>
            <w:hideMark/>
          </w:tcPr>
          <w:p w14:paraId="230492C9" w14:textId="77777777" w:rsidR="00C50A95" w:rsidRPr="00D016EC" w:rsidRDefault="00C50A95" w:rsidP="00416506">
            <w:pPr>
              <w:pStyle w:val="tablehead"/>
              <w:rPr>
                <w:ins w:id="25663" w:author="Author"/>
              </w:rPr>
            </w:pPr>
            <w:ins w:id="25664" w:author="Author">
              <w:r w:rsidRPr="00D016EC">
                <w:t>20th</w:t>
              </w:r>
            </w:ins>
          </w:p>
        </w:tc>
        <w:tc>
          <w:tcPr>
            <w:tcW w:w="400" w:type="dxa"/>
            <w:vAlign w:val="bottom"/>
            <w:hideMark/>
          </w:tcPr>
          <w:p w14:paraId="017FE0B2" w14:textId="77777777" w:rsidR="00C50A95" w:rsidRPr="00D016EC" w:rsidRDefault="00C50A95" w:rsidP="00416506">
            <w:pPr>
              <w:pStyle w:val="tablehead"/>
              <w:rPr>
                <w:ins w:id="25665" w:author="Author"/>
              </w:rPr>
            </w:pPr>
            <w:ins w:id="25666" w:author="Author">
              <w:r w:rsidRPr="00D016EC">
                <w:t>21st</w:t>
              </w:r>
            </w:ins>
          </w:p>
        </w:tc>
        <w:tc>
          <w:tcPr>
            <w:tcW w:w="440" w:type="dxa"/>
            <w:vAlign w:val="bottom"/>
            <w:hideMark/>
          </w:tcPr>
          <w:p w14:paraId="21DBBE92" w14:textId="77777777" w:rsidR="00C50A95" w:rsidRPr="00D016EC" w:rsidRDefault="00C50A95" w:rsidP="00416506">
            <w:pPr>
              <w:pStyle w:val="tablehead"/>
              <w:rPr>
                <w:ins w:id="25667" w:author="Author"/>
              </w:rPr>
            </w:pPr>
            <w:ins w:id="25668" w:author="Author">
              <w:r w:rsidRPr="00D016EC">
                <w:t>22nd</w:t>
              </w:r>
            </w:ins>
          </w:p>
        </w:tc>
        <w:tc>
          <w:tcPr>
            <w:tcW w:w="400" w:type="dxa"/>
            <w:vAlign w:val="bottom"/>
            <w:hideMark/>
          </w:tcPr>
          <w:p w14:paraId="062A9979" w14:textId="77777777" w:rsidR="00C50A95" w:rsidRPr="00D016EC" w:rsidRDefault="00C50A95" w:rsidP="00416506">
            <w:pPr>
              <w:pStyle w:val="tablehead"/>
              <w:rPr>
                <w:ins w:id="25669" w:author="Author"/>
              </w:rPr>
            </w:pPr>
            <w:ins w:id="25670" w:author="Author">
              <w:r w:rsidRPr="00D016EC">
                <w:t>23rd</w:t>
              </w:r>
            </w:ins>
          </w:p>
        </w:tc>
        <w:tc>
          <w:tcPr>
            <w:tcW w:w="400" w:type="dxa"/>
            <w:vAlign w:val="bottom"/>
            <w:hideMark/>
          </w:tcPr>
          <w:p w14:paraId="2B4E58F0" w14:textId="77777777" w:rsidR="00C50A95" w:rsidRPr="00D016EC" w:rsidRDefault="00C50A95" w:rsidP="00416506">
            <w:pPr>
              <w:pStyle w:val="tablehead"/>
              <w:rPr>
                <w:ins w:id="25671" w:author="Author"/>
              </w:rPr>
            </w:pPr>
            <w:ins w:id="25672" w:author="Author">
              <w:r w:rsidRPr="00D016EC">
                <w:t>24th</w:t>
              </w:r>
            </w:ins>
          </w:p>
        </w:tc>
        <w:tc>
          <w:tcPr>
            <w:tcW w:w="400" w:type="dxa"/>
            <w:vAlign w:val="bottom"/>
            <w:hideMark/>
          </w:tcPr>
          <w:p w14:paraId="77B6C431" w14:textId="77777777" w:rsidR="00C50A95" w:rsidRPr="00D016EC" w:rsidRDefault="00C50A95" w:rsidP="00416506">
            <w:pPr>
              <w:pStyle w:val="tablehead"/>
              <w:rPr>
                <w:ins w:id="25673" w:author="Author"/>
              </w:rPr>
            </w:pPr>
            <w:ins w:id="25674" w:author="Author">
              <w:r w:rsidRPr="00D016EC">
                <w:t>25th</w:t>
              </w:r>
            </w:ins>
          </w:p>
        </w:tc>
        <w:tc>
          <w:tcPr>
            <w:tcW w:w="400" w:type="dxa"/>
            <w:vAlign w:val="bottom"/>
            <w:hideMark/>
          </w:tcPr>
          <w:p w14:paraId="39917B8F" w14:textId="77777777" w:rsidR="00C50A95" w:rsidRPr="00D016EC" w:rsidRDefault="00C50A95" w:rsidP="00416506">
            <w:pPr>
              <w:pStyle w:val="tablehead"/>
              <w:rPr>
                <w:ins w:id="25675" w:author="Author"/>
              </w:rPr>
            </w:pPr>
            <w:ins w:id="25676" w:author="Author">
              <w:r w:rsidRPr="00D016EC">
                <w:t>26th</w:t>
              </w:r>
            </w:ins>
          </w:p>
        </w:tc>
        <w:tc>
          <w:tcPr>
            <w:tcW w:w="460" w:type="dxa"/>
            <w:vAlign w:val="bottom"/>
            <w:hideMark/>
          </w:tcPr>
          <w:p w14:paraId="1D3DE076" w14:textId="77777777" w:rsidR="00C50A95" w:rsidRPr="00D016EC" w:rsidRDefault="00C50A95" w:rsidP="00416506">
            <w:pPr>
              <w:pStyle w:val="tablehead"/>
              <w:rPr>
                <w:ins w:id="25677" w:author="Author"/>
              </w:rPr>
            </w:pPr>
            <w:ins w:id="25678" w:author="Author">
              <w:r w:rsidRPr="00D016EC">
                <w:t>27th and older</w:t>
              </w:r>
            </w:ins>
          </w:p>
        </w:tc>
      </w:tr>
      <w:tr w:rsidR="00C50A95" w:rsidRPr="00D016EC" w14:paraId="23B255A5" w14:textId="77777777" w:rsidTr="00416506">
        <w:trPr>
          <w:trHeight w:val="190"/>
          <w:ins w:id="25679" w:author="Author"/>
        </w:trPr>
        <w:tc>
          <w:tcPr>
            <w:tcW w:w="200" w:type="dxa"/>
            <w:tcBorders>
              <w:right w:val="nil"/>
            </w:tcBorders>
            <w:vAlign w:val="bottom"/>
            <w:hideMark/>
          </w:tcPr>
          <w:p w14:paraId="3F6D300F" w14:textId="77777777" w:rsidR="00C50A95" w:rsidRPr="00D016EC" w:rsidRDefault="00C50A95" w:rsidP="00416506">
            <w:pPr>
              <w:pStyle w:val="tabletext11"/>
              <w:jc w:val="right"/>
              <w:rPr>
                <w:ins w:id="25680" w:author="Author"/>
              </w:rPr>
            </w:pPr>
            <w:ins w:id="25681" w:author="Author">
              <w:r w:rsidRPr="00D016EC">
                <w:t>$</w:t>
              </w:r>
            </w:ins>
          </w:p>
        </w:tc>
        <w:tc>
          <w:tcPr>
            <w:tcW w:w="1580" w:type="dxa"/>
            <w:tcBorders>
              <w:left w:val="nil"/>
            </w:tcBorders>
            <w:vAlign w:val="bottom"/>
            <w:hideMark/>
          </w:tcPr>
          <w:p w14:paraId="5AD9811F" w14:textId="77777777" w:rsidR="00C50A95" w:rsidRPr="00D016EC" w:rsidRDefault="00C50A95" w:rsidP="00416506">
            <w:pPr>
              <w:pStyle w:val="tabletext11"/>
              <w:tabs>
                <w:tab w:val="decimal" w:pos="640"/>
              </w:tabs>
              <w:rPr>
                <w:ins w:id="25682" w:author="Author"/>
              </w:rPr>
            </w:pPr>
            <w:ins w:id="25683" w:author="Author">
              <w:r w:rsidRPr="00D016EC">
                <w:t>0 to 999</w:t>
              </w:r>
            </w:ins>
          </w:p>
        </w:tc>
        <w:tc>
          <w:tcPr>
            <w:tcW w:w="560" w:type="dxa"/>
            <w:noWrap/>
            <w:vAlign w:val="bottom"/>
            <w:hideMark/>
          </w:tcPr>
          <w:p w14:paraId="653B5BA6" w14:textId="77777777" w:rsidR="00C50A95" w:rsidRPr="00D016EC" w:rsidRDefault="00C50A95" w:rsidP="00416506">
            <w:pPr>
              <w:pStyle w:val="tabletext11"/>
              <w:tabs>
                <w:tab w:val="decimal" w:pos="200"/>
              </w:tabs>
              <w:jc w:val="center"/>
              <w:rPr>
                <w:ins w:id="25684" w:author="Author"/>
              </w:rPr>
            </w:pPr>
            <w:ins w:id="25685" w:author="Author">
              <w:r w:rsidRPr="00D016EC">
                <w:t>0.32</w:t>
              </w:r>
            </w:ins>
          </w:p>
        </w:tc>
        <w:tc>
          <w:tcPr>
            <w:tcW w:w="560" w:type="dxa"/>
            <w:noWrap/>
            <w:vAlign w:val="bottom"/>
            <w:hideMark/>
          </w:tcPr>
          <w:p w14:paraId="3137E3E5" w14:textId="77777777" w:rsidR="00C50A95" w:rsidRPr="00D016EC" w:rsidRDefault="00C50A95" w:rsidP="00416506">
            <w:pPr>
              <w:pStyle w:val="tabletext11"/>
              <w:tabs>
                <w:tab w:val="decimal" w:pos="200"/>
              </w:tabs>
              <w:jc w:val="center"/>
              <w:rPr>
                <w:ins w:id="25686" w:author="Author"/>
              </w:rPr>
            </w:pPr>
            <w:ins w:id="25687" w:author="Author">
              <w:r w:rsidRPr="00D016EC">
                <w:t>0.31</w:t>
              </w:r>
            </w:ins>
          </w:p>
        </w:tc>
        <w:tc>
          <w:tcPr>
            <w:tcW w:w="480" w:type="dxa"/>
            <w:noWrap/>
            <w:vAlign w:val="bottom"/>
            <w:hideMark/>
          </w:tcPr>
          <w:p w14:paraId="482E93F2" w14:textId="77777777" w:rsidR="00C50A95" w:rsidRPr="00D016EC" w:rsidRDefault="00C50A95" w:rsidP="00416506">
            <w:pPr>
              <w:pStyle w:val="tabletext11"/>
              <w:tabs>
                <w:tab w:val="decimal" w:pos="200"/>
              </w:tabs>
              <w:jc w:val="center"/>
              <w:rPr>
                <w:ins w:id="25688" w:author="Author"/>
              </w:rPr>
            </w:pPr>
            <w:ins w:id="25689" w:author="Author">
              <w:r w:rsidRPr="00D016EC">
                <w:t>0.30</w:t>
              </w:r>
            </w:ins>
          </w:p>
        </w:tc>
        <w:tc>
          <w:tcPr>
            <w:tcW w:w="480" w:type="dxa"/>
            <w:noWrap/>
            <w:vAlign w:val="bottom"/>
            <w:hideMark/>
          </w:tcPr>
          <w:p w14:paraId="3DEE76E4" w14:textId="77777777" w:rsidR="00C50A95" w:rsidRPr="00D016EC" w:rsidRDefault="00C50A95" w:rsidP="00416506">
            <w:pPr>
              <w:pStyle w:val="tabletext11"/>
              <w:tabs>
                <w:tab w:val="decimal" w:pos="200"/>
              </w:tabs>
              <w:jc w:val="center"/>
              <w:rPr>
                <w:ins w:id="25690" w:author="Author"/>
              </w:rPr>
            </w:pPr>
            <w:ins w:id="25691" w:author="Author">
              <w:r w:rsidRPr="00D016EC">
                <w:t>0.28</w:t>
              </w:r>
            </w:ins>
          </w:p>
        </w:tc>
        <w:tc>
          <w:tcPr>
            <w:tcW w:w="480" w:type="dxa"/>
            <w:noWrap/>
            <w:vAlign w:val="bottom"/>
            <w:hideMark/>
          </w:tcPr>
          <w:p w14:paraId="0053E9B7" w14:textId="77777777" w:rsidR="00C50A95" w:rsidRPr="00D016EC" w:rsidRDefault="00C50A95" w:rsidP="00416506">
            <w:pPr>
              <w:pStyle w:val="tabletext11"/>
              <w:tabs>
                <w:tab w:val="decimal" w:pos="200"/>
              </w:tabs>
              <w:jc w:val="center"/>
              <w:rPr>
                <w:ins w:id="25692" w:author="Author"/>
              </w:rPr>
            </w:pPr>
            <w:ins w:id="25693" w:author="Author">
              <w:r w:rsidRPr="00D016EC">
                <w:t>0.26</w:t>
              </w:r>
            </w:ins>
          </w:p>
        </w:tc>
        <w:tc>
          <w:tcPr>
            <w:tcW w:w="480" w:type="dxa"/>
            <w:noWrap/>
            <w:vAlign w:val="bottom"/>
            <w:hideMark/>
          </w:tcPr>
          <w:p w14:paraId="2E39BFA3" w14:textId="77777777" w:rsidR="00C50A95" w:rsidRPr="00D016EC" w:rsidRDefault="00C50A95" w:rsidP="00416506">
            <w:pPr>
              <w:pStyle w:val="tabletext11"/>
              <w:tabs>
                <w:tab w:val="decimal" w:pos="200"/>
              </w:tabs>
              <w:jc w:val="center"/>
              <w:rPr>
                <w:ins w:id="25694" w:author="Author"/>
              </w:rPr>
            </w:pPr>
            <w:ins w:id="25695" w:author="Author">
              <w:r w:rsidRPr="00D016EC">
                <w:t>0.24</w:t>
              </w:r>
            </w:ins>
          </w:p>
        </w:tc>
        <w:tc>
          <w:tcPr>
            <w:tcW w:w="480" w:type="dxa"/>
            <w:noWrap/>
            <w:vAlign w:val="bottom"/>
            <w:hideMark/>
          </w:tcPr>
          <w:p w14:paraId="7879A5DB" w14:textId="77777777" w:rsidR="00C50A95" w:rsidRPr="00D016EC" w:rsidRDefault="00C50A95" w:rsidP="00416506">
            <w:pPr>
              <w:pStyle w:val="tabletext11"/>
              <w:tabs>
                <w:tab w:val="decimal" w:pos="200"/>
              </w:tabs>
              <w:jc w:val="center"/>
              <w:rPr>
                <w:ins w:id="25696" w:author="Author"/>
              </w:rPr>
            </w:pPr>
            <w:ins w:id="25697" w:author="Author">
              <w:r w:rsidRPr="00D016EC">
                <w:t>0.22</w:t>
              </w:r>
            </w:ins>
          </w:p>
        </w:tc>
        <w:tc>
          <w:tcPr>
            <w:tcW w:w="480" w:type="dxa"/>
            <w:noWrap/>
            <w:vAlign w:val="bottom"/>
            <w:hideMark/>
          </w:tcPr>
          <w:p w14:paraId="6DDCC262" w14:textId="77777777" w:rsidR="00C50A95" w:rsidRPr="00D016EC" w:rsidRDefault="00C50A95" w:rsidP="00416506">
            <w:pPr>
              <w:pStyle w:val="tabletext11"/>
              <w:tabs>
                <w:tab w:val="decimal" w:pos="200"/>
              </w:tabs>
              <w:jc w:val="center"/>
              <w:rPr>
                <w:ins w:id="25698" w:author="Author"/>
              </w:rPr>
            </w:pPr>
            <w:ins w:id="25699" w:author="Author">
              <w:r w:rsidRPr="00D016EC">
                <w:t>0.20</w:t>
              </w:r>
            </w:ins>
          </w:p>
        </w:tc>
        <w:tc>
          <w:tcPr>
            <w:tcW w:w="400" w:type="dxa"/>
            <w:noWrap/>
            <w:vAlign w:val="bottom"/>
            <w:hideMark/>
          </w:tcPr>
          <w:p w14:paraId="491A254F" w14:textId="77777777" w:rsidR="00C50A95" w:rsidRPr="00D016EC" w:rsidRDefault="00C50A95" w:rsidP="00416506">
            <w:pPr>
              <w:pStyle w:val="tabletext11"/>
              <w:jc w:val="center"/>
              <w:rPr>
                <w:ins w:id="25700" w:author="Author"/>
              </w:rPr>
            </w:pPr>
            <w:ins w:id="25701" w:author="Author">
              <w:r w:rsidRPr="00D016EC">
                <w:t>0.18</w:t>
              </w:r>
            </w:ins>
          </w:p>
        </w:tc>
        <w:tc>
          <w:tcPr>
            <w:tcW w:w="400" w:type="dxa"/>
            <w:noWrap/>
            <w:vAlign w:val="bottom"/>
            <w:hideMark/>
          </w:tcPr>
          <w:p w14:paraId="0B161D59" w14:textId="77777777" w:rsidR="00C50A95" w:rsidRPr="00D016EC" w:rsidRDefault="00C50A95" w:rsidP="00416506">
            <w:pPr>
              <w:pStyle w:val="tabletext11"/>
              <w:jc w:val="center"/>
              <w:rPr>
                <w:ins w:id="25702" w:author="Author"/>
              </w:rPr>
            </w:pPr>
            <w:ins w:id="25703" w:author="Author">
              <w:r w:rsidRPr="00D016EC">
                <w:t>0.17</w:t>
              </w:r>
            </w:ins>
          </w:p>
        </w:tc>
        <w:tc>
          <w:tcPr>
            <w:tcW w:w="400" w:type="dxa"/>
            <w:noWrap/>
            <w:vAlign w:val="bottom"/>
            <w:hideMark/>
          </w:tcPr>
          <w:p w14:paraId="6A70840B" w14:textId="77777777" w:rsidR="00C50A95" w:rsidRPr="00D016EC" w:rsidRDefault="00C50A95" w:rsidP="00416506">
            <w:pPr>
              <w:pStyle w:val="tabletext11"/>
              <w:jc w:val="center"/>
              <w:rPr>
                <w:ins w:id="25704" w:author="Author"/>
              </w:rPr>
            </w:pPr>
            <w:ins w:id="25705" w:author="Author">
              <w:r w:rsidRPr="00D016EC">
                <w:t>0.15</w:t>
              </w:r>
            </w:ins>
          </w:p>
        </w:tc>
        <w:tc>
          <w:tcPr>
            <w:tcW w:w="400" w:type="dxa"/>
            <w:noWrap/>
            <w:vAlign w:val="bottom"/>
            <w:hideMark/>
          </w:tcPr>
          <w:p w14:paraId="79869A58" w14:textId="77777777" w:rsidR="00C50A95" w:rsidRPr="00D016EC" w:rsidRDefault="00C50A95" w:rsidP="00416506">
            <w:pPr>
              <w:pStyle w:val="tabletext11"/>
              <w:jc w:val="center"/>
              <w:rPr>
                <w:ins w:id="25706" w:author="Author"/>
              </w:rPr>
            </w:pPr>
            <w:ins w:id="25707" w:author="Author">
              <w:r w:rsidRPr="00D016EC">
                <w:t>0.14</w:t>
              </w:r>
            </w:ins>
          </w:p>
        </w:tc>
        <w:tc>
          <w:tcPr>
            <w:tcW w:w="400" w:type="dxa"/>
            <w:noWrap/>
            <w:vAlign w:val="bottom"/>
            <w:hideMark/>
          </w:tcPr>
          <w:p w14:paraId="3BDC27F1" w14:textId="77777777" w:rsidR="00C50A95" w:rsidRPr="00D016EC" w:rsidRDefault="00C50A95" w:rsidP="00416506">
            <w:pPr>
              <w:pStyle w:val="tabletext11"/>
              <w:jc w:val="center"/>
              <w:rPr>
                <w:ins w:id="25708" w:author="Author"/>
              </w:rPr>
            </w:pPr>
            <w:ins w:id="25709" w:author="Author">
              <w:r w:rsidRPr="00D016EC">
                <w:t>0.14</w:t>
              </w:r>
            </w:ins>
          </w:p>
        </w:tc>
        <w:tc>
          <w:tcPr>
            <w:tcW w:w="400" w:type="dxa"/>
            <w:noWrap/>
            <w:vAlign w:val="bottom"/>
            <w:hideMark/>
          </w:tcPr>
          <w:p w14:paraId="07F519B4" w14:textId="77777777" w:rsidR="00C50A95" w:rsidRPr="00D016EC" w:rsidRDefault="00C50A95" w:rsidP="00416506">
            <w:pPr>
              <w:pStyle w:val="tabletext11"/>
              <w:jc w:val="center"/>
              <w:rPr>
                <w:ins w:id="25710" w:author="Author"/>
              </w:rPr>
            </w:pPr>
            <w:ins w:id="25711" w:author="Author">
              <w:r w:rsidRPr="00D016EC">
                <w:t>0.13</w:t>
              </w:r>
            </w:ins>
          </w:p>
        </w:tc>
        <w:tc>
          <w:tcPr>
            <w:tcW w:w="400" w:type="dxa"/>
            <w:noWrap/>
            <w:vAlign w:val="bottom"/>
            <w:hideMark/>
          </w:tcPr>
          <w:p w14:paraId="60E7B700" w14:textId="77777777" w:rsidR="00C50A95" w:rsidRPr="00D016EC" w:rsidRDefault="00C50A95" w:rsidP="00416506">
            <w:pPr>
              <w:pStyle w:val="tabletext11"/>
              <w:jc w:val="center"/>
              <w:rPr>
                <w:ins w:id="25712" w:author="Author"/>
              </w:rPr>
            </w:pPr>
            <w:ins w:id="25713" w:author="Author">
              <w:r w:rsidRPr="00D016EC">
                <w:t>0.13</w:t>
              </w:r>
            </w:ins>
          </w:p>
        </w:tc>
        <w:tc>
          <w:tcPr>
            <w:tcW w:w="400" w:type="dxa"/>
            <w:noWrap/>
            <w:vAlign w:val="bottom"/>
            <w:hideMark/>
          </w:tcPr>
          <w:p w14:paraId="34646613" w14:textId="77777777" w:rsidR="00C50A95" w:rsidRPr="00D016EC" w:rsidRDefault="00C50A95" w:rsidP="00416506">
            <w:pPr>
              <w:pStyle w:val="tabletext11"/>
              <w:jc w:val="center"/>
              <w:rPr>
                <w:ins w:id="25714" w:author="Author"/>
              </w:rPr>
            </w:pPr>
            <w:ins w:id="25715" w:author="Author">
              <w:r w:rsidRPr="00D016EC">
                <w:t>0.13</w:t>
              </w:r>
            </w:ins>
          </w:p>
        </w:tc>
        <w:tc>
          <w:tcPr>
            <w:tcW w:w="400" w:type="dxa"/>
            <w:noWrap/>
            <w:vAlign w:val="bottom"/>
            <w:hideMark/>
          </w:tcPr>
          <w:p w14:paraId="0AACB009" w14:textId="77777777" w:rsidR="00C50A95" w:rsidRPr="00D016EC" w:rsidRDefault="00C50A95" w:rsidP="00416506">
            <w:pPr>
              <w:pStyle w:val="tabletext11"/>
              <w:jc w:val="center"/>
              <w:rPr>
                <w:ins w:id="25716" w:author="Author"/>
              </w:rPr>
            </w:pPr>
            <w:ins w:id="25717" w:author="Author">
              <w:r w:rsidRPr="00D016EC">
                <w:t>0.12</w:t>
              </w:r>
            </w:ins>
          </w:p>
        </w:tc>
        <w:tc>
          <w:tcPr>
            <w:tcW w:w="400" w:type="dxa"/>
            <w:noWrap/>
            <w:vAlign w:val="bottom"/>
            <w:hideMark/>
          </w:tcPr>
          <w:p w14:paraId="1DEA078A" w14:textId="77777777" w:rsidR="00C50A95" w:rsidRPr="00D016EC" w:rsidRDefault="00C50A95" w:rsidP="00416506">
            <w:pPr>
              <w:pStyle w:val="tabletext11"/>
              <w:jc w:val="center"/>
              <w:rPr>
                <w:ins w:id="25718" w:author="Author"/>
              </w:rPr>
            </w:pPr>
            <w:ins w:id="25719" w:author="Author">
              <w:r w:rsidRPr="00D016EC">
                <w:t>0.12</w:t>
              </w:r>
            </w:ins>
          </w:p>
        </w:tc>
        <w:tc>
          <w:tcPr>
            <w:tcW w:w="400" w:type="dxa"/>
            <w:noWrap/>
            <w:vAlign w:val="bottom"/>
            <w:hideMark/>
          </w:tcPr>
          <w:p w14:paraId="362FEA70" w14:textId="77777777" w:rsidR="00C50A95" w:rsidRPr="00D016EC" w:rsidRDefault="00C50A95" w:rsidP="00416506">
            <w:pPr>
              <w:pStyle w:val="tabletext11"/>
              <w:jc w:val="center"/>
              <w:rPr>
                <w:ins w:id="25720" w:author="Author"/>
              </w:rPr>
            </w:pPr>
            <w:ins w:id="25721" w:author="Author">
              <w:r w:rsidRPr="00D016EC">
                <w:t>0.11</w:t>
              </w:r>
            </w:ins>
          </w:p>
        </w:tc>
        <w:tc>
          <w:tcPr>
            <w:tcW w:w="400" w:type="dxa"/>
            <w:noWrap/>
            <w:vAlign w:val="bottom"/>
            <w:hideMark/>
          </w:tcPr>
          <w:p w14:paraId="67419218" w14:textId="77777777" w:rsidR="00C50A95" w:rsidRPr="00D016EC" w:rsidRDefault="00C50A95" w:rsidP="00416506">
            <w:pPr>
              <w:pStyle w:val="tabletext11"/>
              <w:jc w:val="center"/>
              <w:rPr>
                <w:ins w:id="25722" w:author="Author"/>
              </w:rPr>
            </w:pPr>
            <w:ins w:id="25723" w:author="Author">
              <w:r w:rsidRPr="00D016EC">
                <w:t>0.11</w:t>
              </w:r>
            </w:ins>
          </w:p>
        </w:tc>
        <w:tc>
          <w:tcPr>
            <w:tcW w:w="400" w:type="dxa"/>
            <w:noWrap/>
            <w:vAlign w:val="bottom"/>
            <w:hideMark/>
          </w:tcPr>
          <w:p w14:paraId="598E8087" w14:textId="77777777" w:rsidR="00C50A95" w:rsidRPr="00D016EC" w:rsidRDefault="00C50A95" w:rsidP="00416506">
            <w:pPr>
              <w:pStyle w:val="tabletext11"/>
              <w:jc w:val="center"/>
              <w:rPr>
                <w:ins w:id="25724" w:author="Author"/>
              </w:rPr>
            </w:pPr>
            <w:ins w:id="25725" w:author="Author">
              <w:r w:rsidRPr="00D016EC">
                <w:t>0.11</w:t>
              </w:r>
            </w:ins>
          </w:p>
        </w:tc>
        <w:tc>
          <w:tcPr>
            <w:tcW w:w="400" w:type="dxa"/>
            <w:noWrap/>
            <w:vAlign w:val="bottom"/>
            <w:hideMark/>
          </w:tcPr>
          <w:p w14:paraId="4AE5A4C4" w14:textId="77777777" w:rsidR="00C50A95" w:rsidRPr="00D016EC" w:rsidRDefault="00C50A95" w:rsidP="00416506">
            <w:pPr>
              <w:pStyle w:val="tabletext11"/>
              <w:jc w:val="center"/>
              <w:rPr>
                <w:ins w:id="25726" w:author="Author"/>
              </w:rPr>
            </w:pPr>
            <w:ins w:id="25727" w:author="Author">
              <w:r w:rsidRPr="00D016EC">
                <w:t>0.10</w:t>
              </w:r>
            </w:ins>
          </w:p>
        </w:tc>
        <w:tc>
          <w:tcPr>
            <w:tcW w:w="440" w:type="dxa"/>
            <w:noWrap/>
            <w:vAlign w:val="bottom"/>
            <w:hideMark/>
          </w:tcPr>
          <w:p w14:paraId="66EED85B" w14:textId="77777777" w:rsidR="00C50A95" w:rsidRPr="00D016EC" w:rsidRDefault="00C50A95" w:rsidP="00416506">
            <w:pPr>
              <w:pStyle w:val="tabletext11"/>
              <w:jc w:val="center"/>
              <w:rPr>
                <w:ins w:id="25728" w:author="Author"/>
              </w:rPr>
            </w:pPr>
            <w:ins w:id="25729" w:author="Author">
              <w:r w:rsidRPr="00D016EC">
                <w:t>0.10</w:t>
              </w:r>
            </w:ins>
          </w:p>
        </w:tc>
        <w:tc>
          <w:tcPr>
            <w:tcW w:w="400" w:type="dxa"/>
            <w:noWrap/>
            <w:vAlign w:val="bottom"/>
            <w:hideMark/>
          </w:tcPr>
          <w:p w14:paraId="73EEFD23" w14:textId="77777777" w:rsidR="00C50A95" w:rsidRPr="00D016EC" w:rsidRDefault="00C50A95" w:rsidP="00416506">
            <w:pPr>
              <w:pStyle w:val="tabletext11"/>
              <w:jc w:val="center"/>
              <w:rPr>
                <w:ins w:id="25730" w:author="Author"/>
              </w:rPr>
            </w:pPr>
            <w:ins w:id="25731" w:author="Author">
              <w:r w:rsidRPr="00D016EC">
                <w:t>0.10</w:t>
              </w:r>
            </w:ins>
          </w:p>
        </w:tc>
        <w:tc>
          <w:tcPr>
            <w:tcW w:w="400" w:type="dxa"/>
            <w:noWrap/>
            <w:vAlign w:val="bottom"/>
            <w:hideMark/>
          </w:tcPr>
          <w:p w14:paraId="32721F00" w14:textId="77777777" w:rsidR="00C50A95" w:rsidRPr="00D016EC" w:rsidRDefault="00C50A95" w:rsidP="00416506">
            <w:pPr>
              <w:pStyle w:val="tabletext11"/>
              <w:jc w:val="center"/>
              <w:rPr>
                <w:ins w:id="25732" w:author="Author"/>
              </w:rPr>
            </w:pPr>
            <w:ins w:id="25733" w:author="Author">
              <w:r w:rsidRPr="00D016EC">
                <w:t>0.10</w:t>
              </w:r>
            </w:ins>
          </w:p>
        </w:tc>
        <w:tc>
          <w:tcPr>
            <w:tcW w:w="400" w:type="dxa"/>
            <w:noWrap/>
            <w:vAlign w:val="bottom"/>
            <w:hideMark/>
          </w:tcPr>
          <w:p w14:paraId="5F1C236E" w14:textId="77777777" w:rsidR="00C50A95" w:rsidRPr="00D016EC" w:rsidRDefault="00C50A95" w:rsidP="00416506">
            <w:pPr>
              <w:pStyle w:val="tabletext11"/>
              <w:jc w:val="center"/>
              <w:rPr>
                <w:ins w:id="25734" w:author="Author"/>
              </w:rPr>
            </w:pPr>
            <w:ins w:id="25735" w:author="Author">
              <w:r w:rsidRPr="00D016EC">
                <w:t>0.09</w:t>
              </w:r>
            </w:ins>
          </w:p>
        </w:tc>
        <w:tc>
          <w:tcPr>
            <w:tcW w:w="400" w:type="dxa"/>
            <w:noWrap/>
            <w:vAlign w:val="bottom"/>
            <w:hideMark/>
          </w:tcPr>
          <w:p w14:paraId="55882A65" w14:textId="77777777" w:rsidR="00C50A95" w:rsidRPr="00D016EC" w:rsidRDefault="00C50A95" w:rsidP="00416506">
            <w:pPr>
              <w:pStyle w:val="tabletext11"/>
              <w:jc w:val="center"/>
              <w:rPr>
                <w:ins w:id="25736" w:author="Author"/>
              </w:rPr>
            </w:pPr>
            <w:ins w:id="25737" w:author="Author">
              <w:r w:rsidRPr="00D016EC">
                <w:t>0.09</w:t>
              </w:r>
            </w:ins>
          </w:p>
        </w:tc>
        <w:tc>
          <w:tcPr>
            <w:tcW w:w="460" w:type="dxa"/>
            <w:noWrap/>
            <w:vAlign w:val="bottom"/>
            <w:hideMark/>
          </w:tcPr>
          <w:p w14:paraId="63CF530F" w14:textId="77777777" w:rsidR="00C50A95" w:rsidRPr="00D016EC" w:rsidRDefault="00C50A95" w:rsidP="00416506">
            <w:pPr>
              <w:pStyle w:val="tabletext11"/>
              <w:jc w:val="center"/>
              <w:rPr>
                <w:ins w:id="25738" w:author="Author"/>
              </w:rPr>
            </w:pPr>
            <w:ins w:id="25739" w:author="Author">
              <w:r w:rsidRPr="00D016EC">
                <w:t>0.09</w:t>
              </w:r>
            </w:ins>
          </w:p>
        </w:tc>
      </w:tr>
      <w:tr w:rsidR="00C50A95" w:rsidRPr="00D016EC" w14:paraId="659695BD" w14:textId="77777777" w:rsidTr="00416506">
        <w:trPr>
          <w:trHeight w:val="190"/>
          <w:ins w:id="25740" w:author="Author"/>
        </w:trPr>
        <w:tc>
          <w:tcPr>
            <w:tcW w:w="200" w:type="dxa"/>
            <w:tcBorders>
              <w:right w:val="nil"/>
            </w:tcBorders>
            <w:vAlign w:val="bottom"/>
          </w:tcPr>
          <w:p w14:paraId="0B8C63B3" w14:textId="77777777" w:rsidR="00C50A95" w:rsidRPr="00D016EC" w:rsidRDefault="00C50A95" w:rsidP="00416506">
            <w:pPr>
              <w:pStyle w:val="tabletext11"/>
              <w:jc w:val="right"/>
              <w:rPr>
                <w:ins w:id="25741" w:author="Author"/>
              </w:rPr>
            </w:pPr>
          </w:p>
        </w:tc>
        <w:tc>
          <w:tcPr>
            <w:tcW w:w="1580" w:type="dxa"/>
            <w:tcBorders>
              <w:left w:val="nil"/>
            </w:tcBorders>
            <w:vAlign w:val="bottom"/>
            <w:hideMark/>
          </w:tcPr>
          <w:p w14:paraId="23D98BD1" w14:textId="77777777" w:rsidR="00C50A95" w:rsidRPr="00D016EC" w:rsidRDefault="00C50A95" w:rsidP="00416506">
            <w:pPr>
              <w:pStyle w:val="tabletext11"/>
              <w:tabs>
                <w:tab w:val="decimal" w:pos="640"/>
              </w:tabs>
              <w:rPr>
                <w:ins w:id="25742" w:author="Author"/>
              </w:rPr>
            </w:pPr>
            <w:ins w:id="25743" w:author="Author">
              <w:r w:rsidRPr="00D016EC">
                <w:t>1,000 to 1,999</w:t>
              </w:r>
            </w:ins>
          </w:p>
        </w:tc>
        <w:tc>
          <w:tcPr>
            <w:tcW w:w="560" w:type="dxa"/>
            <w:noWrap/>
            <w:vAlign w:val="bottom"/>
            <w:hideMark/>
          </w:tcPr>
          <w:p w14:paraId="6BD596D5" w14:textId="77777777" w:rsidR="00C50A95" w:rsidRPr="00D016EC" w:rsidRDefault="00C50A95" w:rsidP="00416506">
            <w:pPr>
              <w:pStyle w:val="tabletext11"/>
              <w:tabs>
                <w:tab w:val="decimal" w:pos="200"/>
              </w:tabs>
              <w:jc w:val="center"/>
              <w:rPr>
                <w:ins w:id="25744" w:author="Author"/>
              </w:rPr>
            </w:pPr>
            <w:ins w:id="25745" w:author="Author">
              <w:r w:rsidRPr="00D016EC">
                <w:t>0.39</w:t>
              </w:r>
            </w:ins>
          </w:p>
        </w:tc>
        <w:tc>
          <w:tcPr>
            <w:tcW w:w="560" w:type="dxa"/>
            <w:noWrap/>
            <w:vAlign w:val="bottom"/>
            <w:hideMark/>
          </w:tcPr>
          <w:p w14:paraId="7C085546" w14:textId="77777777" w:rsidR="00C50A95" w:rsidRPr="00D016EC" w:rsidRDefault="00C50A95" w:rsidP="00416506">
            <w:pPr>
              <w:pStyle w:val="tabletext11"/>
              <w:tabs>
                <w:tab w:val="decimal" w:pos="200"/>
              </w:tabs>
              <w:jc w:val="center"/>
              <w:rPr>
                <w:ins w:id="25746" w:author="Author"/>
              </w:rPr>
            </w:pPr>
            <w:ins w:id="25747" w:author="Author">
              <w:r w:rsidRPr="00D016EC">
                <w:t>0.38</w:t>
              </w:r>
            </w:ins>
          </w:p>
        </w:tc>
        <w:tc>
          <w:tcPr>
            <w:tcW w:w="480" w:type="dxa"/>
            <w:noWrap/>
            <w:vAlign w:val="bottom"/>
            <w:hideMark/>
          </w:tcPr>
          <w:p w14:paraId="66BC4DD9" w14:textId="77777777" w:rsidR="00C50A95" w:rsidRPr="00D016EC" w:rsidRDefault="00C50A95" w:rsidP="00416506">
            <w:pPr>
              <w:pStyle w:val="tabletext11"/>
              <w:tabs>
                <w:tab w:val="decimal" w:pos="200"/>
              </w:tabs>
              <w:jc w:val="center"/>
              <w:rPr>
                <w:ins w:id="25748" w:author="Author"/>
              </w:rPr>
            </w:pPr>
            <w:ins w:id="25749" w:author="Author">
              <w:r w:rsidRPr="00D016EC">
                <w:t>0.36</w:t>
              </w:r>
            </w:ins>
          </w:p>
        </w:tc>
        <w:tc>
          <w:tcPr>
            <w:tcW w:w="480" w:type="dxa"/>
            <w:noWrap/>
            <w:vAlign w:val="bottom"/>
            <w:hideMark/>
          </w:tcPr>
          <w:p w14:paraId="61035B91" w14:textId="77777777" w:rsidR="00C50A95" w:rsidRPr="00D016EC" w:rsidRDefault="00C50A95" w:rsidP="00416506">
            <w:pPr>
              <w:pStyle w:val="tabletext11"/>
              <w:tabs>
                <w:tab w:val="decimal" w:pos="200"/>
              </w:tabs>
              <w:jc w:val="center"/>
              <w:rPr>
                <w:ins w:id="25750" w:author="Author"/>
              </w:rPr>
            </w:pPr>
            <w:ins w:id="25751" w:author="Author">
              <w:r w:rsidRPr="00D016EC">
                <w:t>0.34</w:t>
              </w:r>
            </w:ins>
          </w:p>
        </w:tc>
        <w:tc>
          <w:tcPr>
            <w:tcW w:w="480" w:type="dxa"/>
            <w:noWrap/>
            <w:vAlign w:val="bottom"/>
            <w:hideMark/>
          </w:tcPr>
          <w:p w14:paraId="58DCAC6E" w14:textId="77777777" w:rsidR="00C50A95" w:rsidRPr="00D016EC" w:rsidRDefault="00C50A95" w:rsidP="00416506">
            <w:pPr>
              <w:pStyle w:val="tabletext11"/>
              <w:tabs>
                <w:tab w:val="decimal" w:pos="200"/>
              </w:tabs>
              <w:jc w:val="center"/>
              <w:rPr>
                <w:ins w:id="25752" w:author="Author"/>
              </w:rPr>
            </w:pPr>
            <w:ins w:id="25753" w:author="Author">
              <w:r w:rsidRPr="00D016EC">
                <w:t>0.32</w:t>
              </w:r>
            </w:ins>
          </w:p>
        </w:tc>
        <w:tc>
          <w:tcPr>
            <w:tcW w:w="480" w:type="dxa"/>
            <w:noWrap/>
            <w:vAlign w:val="bottom"/>
            <w:hideMark/>
          </w:tcPr>
          <w:p w14:paraId="24CFE13D" w14:textId="77777777" w:rsidR="00C50A95" w:rsidRPr="00D016EC" w:rsidRDefault="00C50A95" w:rsidP="00416506">
            <w:pPr>
              <w:pStyle w:val="tabletext11"/>
              <w:tabs>
                <w:tab w:val="decimal" w:pos="200"/>
              </w:tabs>
              <w:jc w:val="center"/>
              <w:rPr>
                <w:ins w:id="25754" w:author="Author"/>
              </w:rPr>
            </w:pPr>
            <w:ins w:id="25755" w:author="Author">
              <w:r w:rsidRPr="00D016EC">
                <w:t>0.29</w:t>
              </w:r>
            </w:ins>
          </w:p>
        </w:tc>
        <w:tc>
          <w:tcPr>
            <w:tcW w:w="480" w:type="dxa"/>
            <w:noWrap/>
            <w:vAlign w:val="bottom"/>
            <w:hideMark/>
          </w:tcPr>
          <w:p w14:paraId="56009C81" w14:textId="77777777" w:rsidR="00C50A95" w:rsidRPr="00D016EC" w:rsidRDefault="00C50A95" w:rsidP="00416506">
            <w:pPr>
              <w:pStyle w:val="tabletext11"/>
              <w:tabs>
                <w:tab w:val="decimal" w:pos="200"/>
              </w:tabs>
              <w:jc w:val="center"/>
              <w:rPr>
                <w:ins w:id="25756" w:author="Author"/>
              </w:rPr>
            </w:pPr>
            <w:ins w:id="25757" w:author="Author">
              <w:r w:rsidRPr="00D016EC">
                <w:t>0.27</w:t>
              </w:r>
            </w:ins>
          </w:p>
        </w:tc>
        <w:tc>
          <w:tcPr>
            <w:tcW w:w="480" w:type="dxa"/>
            <w:noWrap/>
            <w:vAlign w:val="bottom"/>
            <w:hideMark/>
          </w:tcPr>
          <w:p w14:paraId="7080D54E" w14:textId="77777777" w:rsidR="00C50A95" w:rsidRPr="00D016EC" w:rsidRDefault="00C50A95" w:rsidP="00416506">
            <w:pPr>
              <w:pStyle w:val="tabletext11"/>
              <w:tabs>
                <w:tab w:val="decimal" w:pos="200"/>
              </w:tabs>
              <w:jc w:val="center"/>
              <w:rPr>
                <w:ins w:id="25758" w:author="Author"/>
              </w:rPr>
            </w:pPr>
            <w:ins w:id="25759" w:author="Author">
              <w:r w:rsidRPr="00D016EC">
                <w:t>0.25</w:t>
              </w:r>
            </w:ins>
          </w:p>
        </w:tc>
        <w:tc>
          <w:tcPr>
            <w:tcW w:w="400" w:type="dxa"/>
            <w:noWrap/>
            <w:vAlign w:val="bottom"/>
            <w:hideMark/>
          </w:tcPr>
          <w:p w14:paraId="19840660" w14:textId="77777777" w:rsidR="00C50A95" w:rsidRPr="00D016EC" w:rsidRDefault="00C50A95" w:rsidP="00416506">
            <w:pPr>
              <w:pStyle w:val="tabletext11"/>
              <w:jc w:val="center"/>
              <w:rPr>
                <w:ins w:id="25760" w:author="Author"/>
              </w:rPr>
            </w:pPr>
            <w:ins w:id="25761" w:author="Author">
              <w:r w:rsidRPr="00D016EC">
                <w:t>0.22</w:t>
              </w:r>
            </w:ins>
          </w:p>
        </w:tc>
        <w:tc>
          <w:tcPr>
            <w:tcW w:w="400" w:type="dxa"/>
            <w:noWrap/>
            <w:vAlign w:val="bottom"/>
            <w:hideMark/>
          </w:tcPr>
          <w:p w14:paraId="78F56039" w14:textId="77777777" w:rsidR="00C50A95" w:rsidRPr="00D016EC" w:rsidRDefault="00C50A95" w:rsidP="00416506">
            <w:pPr>
              <w:pStyle w:val="tabletext11"/>
              <w:jc w:val="center"/>
              <w:rPr>
                <w:ins w:id="25762" w:author="Author"/>
              </w:rPr>
            </w:pPr>
            <w:ins w:id="25763" w:author="Author">
              <w:r w:rsidRPr="00D016EC">
                <w:t>0.20</w:t>
              </w:r>
            </w:ins>
          </w:p>
        </w:tc>
        <w:tc>
          <w:tcPr>
            <w:tcW w:w="400" w:type="dxa"/>
            <w:noWrap/>
            <w:vAlign w:val="bottom"/>
            <w:hideMark/>
          </w:tcPr>
          <w:p w14:paraId="78795241" w14:textId="77777777" w:rsidR="00C50A95" w:rsidRPr="00D016EC" w:rsidRDefault="00C50A95" w:rsidP="00416506">
            <w:pPr>
              <w:pStyle w:val="tabletext11"/>
              <w:jc w:val="center"/>
              <w:rPr>
                <w:ins w:id="25764" w:author="Author"/>
              </w:rPr>
            </w:pPr>
            <w:ins w:id="25765" w:author="Author">
              <w:r w:rsidRPr="00D016EC">
                <w:t>0.18</w:t>
              </w:r>
            </w:ins>
          </w:p>
        </w:tc>
        <w:tc>
          <w:tcPr>
            <w:tcW w:w="400" w:type="dxa"/>
            <w:noWrap/>
            <w:vAlign w:val="bottom"/>
            <w:hideMark/>
          </w:tcPr>
          <w:p w14:paraId="61558903" w14:textId="77777777" w:rsidR="00C50A95" w:rsidRPr="00D016EC" w:rsidRDefault="00C50A95" w:rsidP="00416506">
            <w:pPr>
              <w:pStyle w:val="tabletext11"/>
              <w:jc w:val="center"/>
              <w:rPr>
                <w:ins w:id="25766" w:author="Author"/>
              </w:rPr>
            </w:pPr>
            <w:ins w:id="25767" w:author="Author">
              <w:r w:rsidRPr="00D016EC">
                <w:t>0.17</w:t>
              </w:r>
            </w:ins>
          </w:p>
        </w:tc>
        <w:tc>
          <w:tcPr>
            <w:tcW w:w="400" w:type="dxa"/>
            <w:noWrap/>
            <w:vAlign w:val="bottom"/>
            <w:hideMark/>
          </w:tcPr>
          <w:p w14:paraId="29762C9B" w14:textId="77777777" w:rsidR="00C50A95" w:rsidRPr="00D016EC" w:rsidRDefault="00C50A95" w:rsidP="00416506">
            <w:pPr>
              <w:pStyle w:val="tabletext11"/>
              <w:jc w:val="center"/>
              <w:rPr>
                <w:ins w:id="25768" w:author="Author"/>
              </w:rPr>
            </w:pPr>
            <w:ins w:id="25769" w:author="Author">
              <w:r w:rsidRPr="00D016EC">
                <w:t>0.17</w:t>
              </w:r>
            </w:ins>
          </w:p>
        </w:tc>
        <w:tc>
          <w:tcPr>
            <w:tcW w:w="400" w:type="dxa"/>
            <w:noWrap/>
            <w:vAlign w:val="bottom"/>
            <w:hideMark/>
          </w:tcPr>
          <w:p w14:paraId="3599FB18" w14:textId="77777777" w:rsidR="00C50A95" w:rsidRPr="00D016EC" w:rsidRDefault="00C50A95" w:rsidP="00416506">
            <w:pPr>
              <w:pStyle w:val="tabletext11"/>
              <w:jc w:val="center"/>
              <w:rPr>
                <w:ins w:id="25770" w:author="Author"/>
              </w:rPr>
            </w:pPr>
            <w:ins w:id="25771" w:author="Author">
              <w:r w:rsidRPr="00D016EC">
                <w:t>0.16</w:t>
              </w:r>
            </w:ins>
          </w:p>
        </w:tc>
        <w:tc>
          <w:tcPr>
            <w:tcW w:w="400" w:type="dxa"/>
            <w:noWrap/>
            <w:vAlign w:val="bottom"/>
            <w:hideMark/>
          </w:tcPr>
          <w:p w14:paraId="6F4297D1" w14:textId="77777777" w:rsidR="00C50A95" w:rsidRPr="00D016EC" w:rsidRDefault="00C50A95" w:rsidP="00416506">
            <w:pPr>
              <w:pStyle w:val="tabletext11"/>
              <w:jc w:val="center"/>
              <w:rPr>
                <w:ins w:id="25772" w:author="Author"/>
              </w:rPr>
            </w:pPr>
            <w:ins w:id="25773" w:author="Author">
              <w:r w:rsidRPr="00D016EC">
                <w:t>0.16</w:t>
              </w:r>
            </w:ins>
          </w:p>
        </w:tc>
        <w:tc>
          <w:tcPr>
            <w:tcW w:w="400" w:type="dxa"/>
            <w:noWrap/>
            <w:vAlign w:val="bottom"/>
            <w:hideMark/>
          </w:tcPr>
          <w:p w14:paraId="68C70D6E" w14:textId="77777777" w:rsidR="00C50A95" w:rsidRPr="00D016EC" w:rsidRDefault="00C50A95" w:rsidP="00416506">
            <w:pPr>
              <w:pStyle w:val="tabletext11"/>
              <w:jc w:val="center"/>
              <w:rPr>
                <w:ins w:id="25774" w:author="Author"/>
              </w:rPr>
            </w:pPr>
            <w:ins w:id="25775" w:author="Author">
              <w:r w:rsidRPr="00D016EC">
                <w:t>0.15</w:t>
              </w:r>
            </w:ins>
          </w:p>
        </w:tc>
        <w:tc>
          <w:tcPr>
            <w:tcW w:w="400" w:type="dxa"/>
            <w:noWrap/>
            <w:vAlign w:val="bottom"/>
            <w:hideMark/>
          </w:tcPr>
          <w:p w14:paraId="375B335E" w14:textId="77777777" w:rsidR="00C50A95" w:rsidRPr="00D016EC" w:rsidRDefault="00C50A95" w:rsidP="00416506">
            <w:pPr>
              <w:pStyle w:val="tabletext11"/>
              <w:jc w:val="center"/>
              <w:rPr>
                <w:ins w:id="25776" w:author="Author"/>
              </w:rPr>
            </w:pPr>
            <w:ins w:id="25777" w:author="Author">
              <w:r w:rsidRPr="00D016EC">
                <w:t>0.15</w:t>
              </w:r>
            </w:ins>
          </w:p>
        </w:tc>
        <w:tc>
          <w:tcPr>
            <w:tcW w:w="400" w:type="dxa"/>
            <w:noWrap/>
            <w:vAlign w:val="bottom"/>
            <w:hideMark/>
          </w:tcPr>
          <w:p w14:paraId="40CE6109" w14:textId="77777777" w:rsidR="00C50A95" w:rsidRPr="00D016EC" w:rsidRDefault="00C50A95" w:rsidP="00416506">
            <w:pPr>
              <w:pStyle w:val="tabletext11"/>
              <w:jc w:val="center"/>
              <w:rPr>
                <w:ins w:id="25778" w:author="Author"/>
              </w:rPr>
            </w:pPr>
            <w:ins w:id="25779" w:author="Author">
              <w:r w:rsidRPr="00D016EC">
                <w:t>0.14</w:t>
              </w:r>
            </w:ins>
          </w:p>
        </w:tc>
        <w:tc>
          <w:tcPr>
            <w:tcW w:w="400" w:type="dxa"/>
            <w:noWrap/>
            <w:vAlign w:val="bottom"/>
            <w:hideMark/>
          </w:tcPr>
          <w:p w14:paraId="486D5F79" w14:textId="77777777" w:rsidR="00C50A95" w:rsidRPr="00D016EC" w:rsidRDefault="00C50A95" w:rsidP="00416506">
            <w:pPr>
              <w:pStyle w:val="tabletext11"/>
              <w:jc w:val="center"/>
              <w:rPr>
                <w:ins w:id="25780" w:author="Author"/>
              </w:rPr>
            </w:pPr>
            <w:ins w:id="25781" w:author="Author">
              <w:r w:rsidRPr="00D016EC">
                <w:t>0.14</w:t>
              </w:r>
            </w:ins>
          </w:p>
        </w:tc>
        <w:tc>
          <w:tcPr>
            <w:tcW w:w="400" w:type="dxa"/>
            <w:noWrap/>
            <w:vAlign w:val="bottom"/>
            <w:hideMark/>
          </w:tcPr>
          <w:p w14:paraId="26F4908E" w14:textId="77777777" w:rsidR="00C50A95" w:rsidRPr="00D016EC" w:rsidRDefault="00C50A95" w:rsidP="00416506">
            <w:pPr>
              <w:pStyle w:val="tabletext11"/>
              <w:jc w:val="center"/>
              <w:rPr>
                <w:ins w:id="25782" w:author="Author"/>
              </w:rPr>
            </w:pPr>
            <w:ins w:id="25783" w:author="Author">
              <w:r w:rsidRPr="00D016EC">
                <w:t>0.14</w:t>
              </w:r>
            </w:ins>
          </w:p>
        </w:tc>
        <w:tc>
          <w:tcPr>
            <w:tcW w:w="400" w:type="dxa"/>
            <w:noWrap/>
            <w:vAlign w:val="bottom"/>
            <w:hideMark/>
          </w:tcPr>
          <w:p w14:paraId="0F5A6B22" w14:textId="77777777" w:rsidR="00C50A95" w:rsidRPr="00D016EC" w:rsidRDefault="00C50A95" w:rsidP="00416506">
            <w:pPr>
              <w:pStyle w:val="tabletext11"/>
              <w:jc w:val="center"/>
              <w:rPr>
                <w:ins w:id="25784" w:author="Author"/>
              </w:rPr>
            </w:pPr>
            <w:ins w:id="25785" w:author="Author">
              <w:r w:rsidRPr="00D016EC">
                <w:t>0.13</w:t>
              </w:r>
            </w:ins>
          </w:p>
        </w:tc>
        <w:tc>
          <w:tcPr>
            <w:tcW w:w="400" w:type="dxa"/>
            <w:noWrap/>
            <w:vAlign w:val="bottom"/>
            <w:hideMark/>
          </w:tcPr>
          <w:p w14:paraId="1ACCBF23" w14:textId="77777777" w:rsidR="00C50A95" w:rsidRPr="00D016EC" w:rsidRDefault="00C50A95" w:rsidP="00416506">
            <w:pPr>
              <w:pStyle w:val="tabletext11"/>
              <w:jc w:val="center"/>
              <w:rPr>
                <w:ins w:id="25786" w:author="Author"/>
              </w:rPr>
            </w:pPr>
            <w:ins w:id="25787" w:author="Author">
              <w:r w:rsidRPr="00D016EC">
                <w:t>0.13</w:t>
              </w:r>
            </w:ins>
          </w:p>
        </w:tc>
        <w:tc>
          <w:tcPr>
            <w:tcW w:w="440" w:type="dxa"/>
            <w:noWrap/>
            <w:vAlign w:val="bottom"/>
            <w:hideMark/>
          </w:tcPr>
          <w:p w14:paraId="3BCD55A4" w14:textId="77777777" w:rsidR="00C50A95" w:rsidRPr="00D016EC" w:rsidRDefault="00C50A95" w:rsidP="00416506">
            <w:pPr>
              <w:pStyle w:val="tabletext11"/>
              <w:jc w:val="center"/>
              <w:rPr>
                <w:ins w:id="25788" w:author="Author"/>
              </w:rPr>
            </w:pPr>
            <w:ins w:id="25789" w:author="Author">
              <w:r w:rsidRPr="00D016EC">
                <w:t>0.12</w:t>
              </w:r>
            </w:ins>
          </w:p>
        </w:tc>
        <w:tc>
          <w:tcPr>
            <w:tcW w:w="400" w:type="dxa"/>
            <w:noWrap/>
            <w:vAlign w:val="bottom"/>
            <w:hideMark/>
          </w:tcPr>
          <w:p w14:paraId="4F5B49B2" w14:textId="77777777" w:rsidR="00C50A95" w:rsidRPr="00D016EC" w:rsidRDefault="00C50A95" w:rsidP="00416506">
            <w:pPr>
              <w:pStyle w:val="tabletext11"/>
              <w:jc w:val="center"/>
              <w:rPr>
                <w:ins w:id="25790" w:author="Author"/>
              </w:rPr>
            </w:pPr>
            <w:ins w:id="25791" w:author="Author">
              <w:r w:rsidRPr="00D016EC">
                <w:t>0.12</w:t>
              </w:r>
            </w:ins>
          </w:p>
        </w:tc>
        <w:tc>
          <w:tcPr>
            <w:tcW w:w="400" w:type="dxa"/>
            <w:noWrap/>
            <w:vAlign w:val="bottom"/>
            <w:hideMark/>
          </w:tcPr>
          <w:p w14:paraId="7C2718B0" w14:textId="77777777" w:rsidR="00C50A95" w:rsidRPr="00D016EC" w:rsidRDefault="00C50A95" w:rsidP="00416506">
            <w:pPr>
              <w:pStyle w:val="tabletext11"/>
              <w:jc w:val="center"/>
              <w:rPr>
                <w:ins w:id="25792" w:author="Author"/>
              </w:rPr>
            </w:pPr>
            <w:ins w:id="25793" w:author="Author">
              <w:r w:rsidRPr="00D016EC">
                <w:t>0.12</w:t>
              </w:r>
            </w:ins>
          </w:p>
        </w:tc>
        <w:tc>
          <w:tcPr>
            <w:tcW w:w="400" w:type="dxa"/>
            <w:noWrap/>
            <w:vAlign w:val="bottom"/>
            <w:hideMark/>
          </w:tcPr>
          <w:p w14:paraId="02EB0EC7" w14:textId="77777777" w:rsidR="00C50A95" w:rsidRPr="00D016EC" w:rsidRDefault="00C50A95" w:rsidP="00416506">
            <w:pPr>
              <w:pStyle w:val="tabletext11"/>
              <w:jc w:val="center"/>
              <w:rPr>
                <w:ins w:id="25794" w:author="Author"/>
              </w:rPr>
            </w:pPr>
            <w:ins w:id="25795" w:author="Author">
              <w:r w:rsidRPr="00D016EC">
                <w:t>0.11</w:t>
              </w:r>
            </w:ins>
          </w:p>
        </w:tc>
        <w:tc>
          <w:tcPr>
            <w:tcW w:w="400" w:type="dxa"/>
            <w:noWrap/>
            <w:vAlign w:val="bottom"/>
            <w:hideMark/>
          </w:tcPr>
          <w:p w14:paraId="0EA29F12" w14:textId="77777777" w:rsidR="00C50A95" w:rsidRPr="00D016EC" w:rsidRDefault="00C50A95" w:rsidP="00416506">
            <w:pPr>
              <w:pStyle w:val="tabletext11"/>
              <w:jc w:val="center"/>
              <w:rPr>
                <w:ins w:id="25796" w:author="Author"/>
              </w:rPr>
            </w:pPr>
            <w:ins w:id="25797" w:author="Author">
              <w:r w:rsidRPr="00D016EC">
                <w:t>0.11</w:t>
              </w:r>
            </w:ins>
          </w:p>
        </w:tc>
        <w:tc>
          <w:tcPr>
            <w:tcW w:w="460" w:type="dxa"/>
            <w:noWrap/>
            <w:vAlign w:val="bottom"/>
            <w:hideMark/>
          </w:tcPr>
          <w:p w14:paraId="0FBD208E" w14:textId="77777777" w:rsidR="00C50A95" w:rsidRPr="00D016EC" w:rsidRDefault="00C50A95" w:rsidP="00416506">
            <w:pPr>
              <w:pStyle w:val="tabletext11"/>
              <w:jc w:val="center"/>
              <w:rPr>
                <w:ins w:id="25798" w:author="Author"/>
              </w:rPr>
            </w:pPr>
            <w:ins w:id="25799" w:author="Author">
              <w:r w:rsidRPr="00D016EC">
                <w:t>0.11</w:t>
              </w:r>
            </w:ins>
          </w:p>
        </w:tc>
      </w:tr>
      <w:tr w:rsidR="00C50A95" w:rsidRPr="00D016EC" w14:paraId="02C72B4D" w14:textId="77777777" w:rsidTr="00416506">
        <w:trPr>
          <w:trHeight w:val="190"/>
          <w:ins w:id="25800" w:author="Author"/>
        </w:trPr>
        <w:tc>
          <w:tcPr>
            <w:tcW w:w="200" w:type="dxa"/>
            <w:tcBorders>
              <w:right w:val="nil"/>
            </w:tcBorders>
            <w:vAlign w:val="bottom"/>
          </w:tcPr>
          <w:p w14:paraId="5CFB6FAA" w14:textId="77777777" w:rsidR="00C50A95" w:rsidRPr="00D016EC" w:rsidRDefault="00C50A95" w:rsidP="00416506">
            <w:pPr>
              <w:pStyle w:val="tabletext11"/>
              <w:jc w:val="right"/>
              <w:rPr>
                <w:ins w:id="25801" w:author="Author"/>
              </w:rPr>
            </w:pPr>
          </w:p>
        </w:tc>
        <w:tc>
          <w:tcPr>
            <w:tcW w:w="1580" w:type="dxa"/>
            <w:tcBorders>
              <w:left w:val="nil"/>
            </w:tcBorders>
            <w:vAlign w:val="bottom"/>
            <w:hideMark/>
          </w:tcPr>
          <w:p w14:paraId="34F7BE33" w14:textId="77777777" w:rsidR="00C50A95" w:rsidRPr="00D016EC" w:rsidRDefault="00C50A95" w:rsidP="00416506">
            <w:pPr>
              <w:pStyle w:val="tabletext11"/>
              <w:tabs>
                <w:tab w:val="decimal" w:pos="640"/>
              </w:tabs>
              <w:rPr>
                <w:ins w:id="25802" w:author="Author"/>
              </w:rPr>
            </w:pPr>
            <w:ins w:id="25803" w:author="Author">
              <w:r w:rsidRPr="00D016EC">
                <w:t>2,000 to 2,999</w:t>
              </w:r>
            </w:ins>
          </w:p>
        </w:tc>
        <w:tc>
          <w:tcPr>
            <w:tcW w:w="560" w:type="dxa"/>
            <w:noWrap/>
            <w:vAlign w:val="bottom"/>
            <w:hideMark/>
          </w:tcPr>
          <w:p w14:paraId="1F488485" w14:textId="77777777" w:rsidR="00C50A95" w:rsidRPr="00D016EC" w:rsidRDefault="00C50A95" w:rsidP="00416506">
            <w:pPr>
              <w:pStyle w:val="tabletext11"/>
              <w:tabs>
                <w:tab w:val="decimal" w:pos="200"/>
              </w:tabs>
              <w:jc w:val="center"/>
              <w:rPr>
                <w:ins w:id="25804" w:author="Author"/>
              </w:rPr>
            </w:pPr>
            <w:ins w:id="25805" w:author="Author">
              <w:r w:rsidRPr="00D016EC">
                <w:t>0.47</w:t>
              </w:r>
            </w:ins>
          </w:p>
        </w:tc>
        <w:tc>
          <w:tcPr>
            <w:tcW w:w="560" w:type="dxa"/>
            <w:noWrap/>
            <w:vAlign w:val="bottom"/>
            <w:hideMark/>
          </w:tcPr>
          <w:p w14:paraId="3C109B90" w14:textId="77777777" w:rsidR="00C50A95" w:rsidRPr="00D016EC" w:rsidRDefault="00C50A95" w:rsidP="00416506">
            <w:pPr>
              <w:pStyle w:val="tabletext11"/>
              <w:tabs>
                <w:tab w:val="decimal" w:pos="200"/>
              </w:tabs>
              <w:jc w:val="center"/>
              <w:rPr>
                <w:ins w:id="25806" w:author="Author"/>
              </w:rPr>
            </w:pPr>
            <w:ins w:id="25807" w:author="Author">
              <w:r w:rsidRPr="00D016EC">
                <w:t>0.46</w:t>
              </w:r>
            </w:ins>
          </w:p>
        </w:tc>
        <w:tc>
          <w:tcPr>
            <w:tcW w:w="480" w:type="dxa"/>
            <w:noWrap/>
            <w:vAlign w:val="bottom"/>
            <w:hideMark/>
          </w:tcPr>
          <w:p w14:paraId="642CB475" w14:textId="77777777" w:rsidR="00C50A95" w:rsidRPr="00D016EC" w:rsidRDefault="00C50A95" w:rsidP="00416506">
            <w:pPr>
              <w:pStyle w:val="tabletext11"/>
              <w:tabs>
                <w:tab w:val="decimal" w:pos="200"/>
              </w:tabs>
              <w:jc w:val="center"/>
              <w:rPr>
                <w:ins w:id="25808" w:author="Author"/>
              </w:rPr>
            </w:pPr>
            <w:ins w:id="25809" w:author="Author">
              <w:r w:rsidRPr="00D016EC">
                <w:t>0.45</w:t>
              </w:r>
            </w:ins>
          </w:p>
        </w:tc>
        <w:tc>
          <w:tcPr>
            <w:tcW w:w="480" w:type="dxa"/>
            <w:noWrap/>
            <w:vAlign w:val="bottom"/>
            <w:hideMark/>
          </w:tcPr>
          <w:p w14:paraId="2213E1D8" w14:textId="77777777" w:rsidR="00C50A95" w:rsidRPr="00D016EC" w:rsidRDefault="00C50A95" w:rsidP="00416506">
            <w:pPr>
              <w:pStyle w:val="tabletext11"/>
              <w:tabs>
                <w:tab w:val="decimal" w:pos="200"/>
              </w:tabs>
              <w:jc w:val="center"/>
              <w:rPr>
                <w:ins w:id="25810" w:author="Author"/>
              </w:rPr>
            </w:pPr>
            <w:ins w:id="25811" w:author="Author">
              <w:r w:rsidRPr="00D016EC">
                <w:t>0.42</w:t>
              </w:r>
            </w:ins>
          </w:p>
        </w:tc>
        <w:tc>
          <w:tcPr>
            <w:tcW w:w="480" w:type="dxa"/>
            <w:noWrap/>
            <w:vAlign w:val="bottom"/>
            <w:hideMark/>
          </w:tcPr>
          <w:p w14:paraId="6FCBE02D" w14:textId="77777777" w:rsidR="00C50A95" w:rsidRPr="00D016EC" w:rsidRDefault="00C50A95" w:rsidP="00416506">
            <w:pPr>
              <w:pStyle w:val="tabletext11"/>
              <w:tabs>
                <w:tab w:val="decimal" w:pos="200"/>
              </w:tabs>
              <w:jc w:val="center"/>
              <w:rPr>
                <w:ins w:id="25812" w:author="Author"/>
              </w:rPr>
            </w:pPr>
            <w:ins w:id="25813" w:author="Author">
              <w:r w:rsidRPr="00D016EC">
                <w:t>0.39</w:t>
              </w:r>
            </w:ins>
          </w:p>
        </w:tc>
        <w:tc>
          <w:tcPr>
            <w:tcW w:w="480" w:type="dxa"/>
            <w:noWrap/>
            <w:vAlign w:val="bottom"/>
            <w:hideMark/>
          </w:tcPr>
          <w:p w14:paraId="7B640DD6" w14:textId="77777777" w:rsidR="00C50A95" w:rsidRPr="00D016EC" w:rsidRDefault="00C50A95" w:rsidP="00416506">
            <w:pPr>
              <w:pStyle w:val="tabletext11"/>
              <w:tabs>
                <w:tab w:val="decimal" w:pos="200"/>
              </w:tabs>
              <w:jc w:val="center"/>
              <w:rPr>
                <w:ins w:id="25814" w:author="Author"/>
              </w:rPr>
            </w:pPr>
            <w:ins w:id="25815" w:author="Author">
              <w:r w:rsidRPr="00D016EC">
                <w:t>0.36</w:t>
              </w:r>
            </w:ins>
          </w:p>
        </w:tc>
        <w:tc>
          <w:tcPr>
            <w:tcW w:w="480" w:type="dxa"/>
            <w:noWrap/>
            <w:vAlign w:val="bottom"/>
            <w:hideMark/>
          </w:tcPr>
          <w:p w14:paraId="4873D5BC" w14:textId="77777777" w:rsidR="00C50A95" w:rsidRPr="00D016EC" w:rsidRDefault="00C50A95" w:rsidP="00416506">
            <w:pPr>
              <w:pStyle w:val="tabletext11"/>
              <w:tabs>
                <w:tab w:val="decimal" w:pos="200"/>
              </w:tabs>
              <w:jc w:val="center"/>
              <w:rPr>
                <w:ins w:id="25816" w:author="Author"/>
              </w:rPr>
            </w:pPr>
            <w:ins w:id="25817" w:author="Author">
              <w:r w:rsidRPr="00D016EC">
                <w:t>0.33</w:t>
              </w:r>
            </w:ins>
          </w:p>
        </w:tc>
        <w:tc>
          <w:tcPr>
            <w:tcW w:w="480" w:type="dxa"/>
            <w:noWrap/>
            <w:vAlign w:val="bottom"/>
            <w:hideMark/>
          </w:tcPr>
          <w:p w14:paraId="1EDB650A" w14:textId="77777777" w:rsidR="00C50A95" w:rsidRPr="00D016EC" w:rsidRDefault="00C50A95" w:rsidP="00416506">
            <w:pPr>
              <w:pStyle w:val="tabletext11"/>
              <w:tabs>
                <w:tab w:val="decimal" w:pos="200"/>
              </w:tabs>
              <w:jc w:val="center"/>
              <w:rPr>
                <w:ins w:id="25818" w:author="Author"/>
              </w:rPr>
            </w:pPr>
            <w:ins w:id="25819" w:author="Author">
              <w:r w:rsidRPr="00D016EC">
                <w:t>0.30</w:t>
              </w:r>
            </w:ins>
          </w:p>
        </w:tc>
        <w:tc>
          <w:tcPr>
            <w:tcW w:w="400" w:type="dxa"/>
            <w:noWrap/>
            <w:vAlign w:val="bottom"/>
            <w:hideMark/>
          </w:tcPr>
          <w:p w14:paraId="61BFFF02" w14:textId="77777777" w:rsidR="00C50A95" w:rsidRPr="00D016EC" w:rsidRDefault="00C50A95" w:rsidP="00416506">
            <w:pPr>
              <w:pStyle w:val="tabletext11"/>
              <w:jc w:val="center"/>
              <w:rPr>
                <w:ins w:id="25820" w:author="Author"/>
              </w:rPr>
            </w:pPr>
            <w:ins w:id="25821" w:author="Author">
              <w:r w:rsidRPr="00D016EC">
                <w:t>0.27</w:t>
              </w:r>
            </w:ins>
          </w:p>
        </w:tc>
        <w:tc>
          <w:tcPr>
            <w:tcW w:w="400" w:type="dxa"/>
            <w:noWrap/>
            <w:vAlign w:val="bottom"/>
            <w:hideMark/>
          </w:tcPr>
          <w:p w14:paraId="1DA6C96B" w14:textId="77777777" w:rsidR="00C50A95" w:rsidRPr="00D016EC" w:rsidRDefault="00C50A95" w:rsidP="00416506">
            <w:pPr>
              <w:pStyle w:val="tabletext11"/>
              <w:jc w:val="center"/>
              <w:rPr>
                <w:ins w:id="25822" w:author="Author"/>
              </w:rPr>
            </w:pPr>
            <w:ins w:id="25823" w:author="Author">
              <w:r w:rsidRPr="00D016EC">
                <w:t>0.25</w:t>
              </w:r>
            </w:ins>
          </w:p>
        </w:tc>
        <w:tc>
          <w:tcPr>
            <w:tcW w:w="400" w:type="dxa"/>
            <w:noWrap/>
            <w:vAlign w:val="bottom"/>
            <w:hideMark/>
          </w:tcPr>
          <w:p w14:paraId="2289D19C" w14:textId="77777777" w:rsidR="00C50A95" w:rsidRPr="00D016EC" w:rsidRDefault="00C50A95" w:rsidP="00416506">
            <w:pPr>
              <w:pStyle w:val="tabletext11"/>
              <w:jc w:val="center"/>
              <w:rPr>
                <w:ins w:id="25824" w:author="Author"/>
              </w:rPr>
            </w:pPr>
            <w:ins w:id="25825" w:author="Author">
              <w:r w:rsidRPr="00D016EC">
                <w:t>0.22</w:t>
              </w:r>
            </w:ins>
          </w:p>
        </w:tc>
        <w:tc>
          <w:tcPr>
            <w:tcW w:w="400" w:type="dxa"/>
            <w:noWrap/>
            <w:vAlign w:val="bottom"/>
            <w:hideMark/>
          </w:tcPr>
          <w:p w14:paraId="1C3B08F1" w14:textId="77777777" w:rsidR="00C50A95" w:rsidRPr="00D016EC" w:rsidRDefault="00C50A95" w:rsidP="00416506">
            <w:pPr>
              <w:pStyle w:val="tabletext11"/>
              <w:jc w:val="center"/>
              <w:rPr>
                <w:ins w:id="25826" w:author="Author"/>
              </w:rPr>
            </w:pPr>
            <w:ins w:id="25827" w:author="Author">
              <w:r w:rsidRPr="00D016EC">
                <w:t>0.21</w:t>
              </w:r>
            </w:ins>
          </w:p>
        </w:tc>
        <w:tc>
          <w:tcPr>
            <w:tcW w:w="400" w:type="dxa"/>
            <w:noWrap/>
            <w:vAlign w:val="bottom"/>
            <w:hideMark/>
          </w:tcPr>
          <w:p w14:paraId="1FD2D307" w14:textId="77777777" w:rsidR="00C50A95" w:rsidRPr="00D016EC" w:rsidRDefault="00C50A95" w:rsidP="00416506">
            <w:pPr>
              <w:pStyle w:val="tabletext11"/>
              <w:jc w:val="center"/>
              <w:rPr>
                <w:ins w:id="25828" w:author="Author"/>
              </w:rPr>
            </w:pPr>
            <w:ins w:id="25829" w:author="Author">
              <w:r w:rsidRPr="00D016EC">
                <w:t>0.20</w:t>
              </w:r>
            </w:ins>
          </w:p>
        </w:tc>
        <w:tc>
          <w:tcPr>
            <w:tcW w:w="400" w:type="dxa"/>
            <w:noWrap/>
            <w:vAlign w:val="bottom"/>
            <w:hideMark/>
          </w:tcPr>
          <w:p w14:paraId="75F68656" w14:textId="77777777" w:rsidR="00C50A95" w:rsidRPr="00D016EC" w:rsidRDefault="00C50A95" w:rsidP="00416506">
            <w:pPr>
              <w:pStyle w:val="tabletext11"/>
              <w:jc w:val="center"/>
              <w:rPr>
                <w:ins w:id="25830" w:author="Author"/>
              </w:rPr>
            </w:pPr>
            <w:ins w:id="25831" w:author="Author">
              <w:r w:rsidRPr="00D016EC">
                <w:t>0.20</w:t>
              </w:r>
            </w:ins>
          </w:p>
        </w:tc>
        <w:tc>
          <w:tcPr>
            <w:tcW w:w="400" w:type="dxa"/>
            <w:noWrap/>
            <w:vAlign w:val="bottom"/>
            <w:hideMark/>
          </w:tcPr>
          <w:p w14:paraId="0D8C866F" w14:textId="77777777" w:rsidR="00C50A95" w:rsidRPr="00D016EC" w:rsidRDefault="00C50A95" w:rsidP="00416506">
            <w:pPr>
              <w:pStyle w:val="tabletext11"/>
              <w:jc w:val="center"/>
              <w:rPr>
                <w:ins w:id="25832" w:author="Author"/>
              </w:rPr>
            </w:pPr>
            <w:ins w:id="25833" w:author="Author">
              <w:r w:rsidRPr="00D016EC">
                <w:t>0.19</w:t>
              </w:r>
            </w:ins>
          </w:p>
        </w:tc>
        <w:tc>
          <w:tcPr>
            <w:tcW w:w="400" w:type="dxa"/>
            <w:noWrap/>
            <w:vAlign w:val="bottom"/>
            <w:hideMark/>
          </w:tcPr>
          <w:p w14:paraId="630E0718" w14:textId="77777777" w:rsidR="00C50A95" w:rsidRPr="00D016EC" w:rsidRDefault="00C50A95" w:rsidP="00416506">
            <w:pPr>
              <w:pStyle w:val="tabletext11"/>
              <w:jc w:val="center"/>
              <w:rPr>
                <w:ins w:id="25834" w:author="Author"/>
              </w:rPr>
            </w:pPr>
            <w:ins w:id="25835" w:author="Author">
              <w:r w:rsidRPr="00D016EC">
                <w:t>0.19</w:t>
              </w:r>
            </w:ins>
          </w:p>
        </w:tc>
        <w:tc>
          <w:tcPr>
            <w:tcW w:w="400" w:type="dxa"/>
            <w:noWrap/>
            <w:vAlign w:val="bottom"/>
            <w:hideMark/>
          </w:tcPr>
          <w:p w14:paraId="2C331B75" w14:textId="77777777" w:rsidR="00C50A95" w:rsidRPr="00D016EC" w:rsidRDefault="00C50A95" w:rsidP="00416506">
            <w:pPr>
              <w:pStyle w:val="tabletext11"/>
              <w:jc w:val="center"/>
              <w:rPr>
                <w:ins w:id="25836" w:author="Author"/>
              </w:rPr>
            </w:pPr>
            <w:ins w:id="25837" w:author="Author">
              <w:r w:rsidRPr="00D016EC">
                <w:t>0.18</w:t>
              </w:r>
            </w:ins>
          </w:p>
        </w:tc>
        <w:tc>
          <w:tcPr>
            <w:tcW w:w="400" w:type="dxa"/>
            <w:noWrap/>
            <w:vAlign w:val="bottom"/>
            <w:hideMark/>
          </w:tcPr>
          <w:p w14:paraId="3FB11505" w14:textId="77777777" w:rsidR="00C50A95" w:rsidRPr="00D016EC" w:rsidRDefault="00C50A95" w:rsidP="00416506">
            <w:pPr>
              <w:pStyle w:val="tabletext11"/>
              <w:jc w:val="center"/>
              <w:rPr>
                <w:ins w:id="25838" w:author="Author"/>
              </w:rPr>
            </w:pPr>
            <w:ins w:id="25839" w:author="Author">
              <w:r w:rsidRPr="00D016EC">
                <w:t>0.18</w:t>
              </w:r>
            </w:ins>
          </w:p>
        </w:tc>
        <w:tc>
          <w:tcPr>
            <w:tcW w:w="400" w:type="dxa"/>
            <w:noWrap/>
            <w:vAlign w:val="bottom"/>
            <w:hideMark/>
          </w:tcPr>
          <w:p w14:paraId="07803F88" w14:textId="77777777" w:rsidR="00C50A95" w:rsidRPr="00D016EC" w:rsidRDefault="00C50A95" w:rsidP="00416506">
            <w:pPr>
              <w:pStyle w:val="tabletext11"/>
              <w:jc w:val="center"/>
              <w:rPr>
                <w:ins w:id="25840" w:author="Author"/>
              </w:rPr>
            </w:pPr>
            <w:ins w:id="25841" w:author="Author">
              <w:r w:rsidRPr="00D016EC">
                <w:t>0.17</w:t>
              </w:r>
            </w:ins>
          </w:p>
        </w:tc>
        <w:tc>
          <w:tcPr>
            <w:tcW w:w="400" w:type="dxa"/>
            <w:noWrap/>
            <w:vAlign w:val="bottom"/>
            <w:hideMark/>
          </w:tcPr>
          <w:p w14:paraId="5E11E84C" w14:textId="77777777" w:rsidR="00C50A95" w:rsidRPr="00D016EC" w:rsidRDefault="00C50A95" w:rsidP="00416506">
            <w:pPr>
              <w:pStyle w:val="tabletext11"/>
              <w:jc w:val="center"/>
              <w:rPr>
                <w:ins w:id="25842" w:author="Author"/>
              </w:rPr>
            </w:pPr>
            <w:ins w:id="25843" w:author="Author">
              <w:r w:rsidRPr="00D016EC">
                <w:t>0.17</w:t>
              </w:r>
            </w:ins>
          </w:p>
        </w:tc>
        <w:tc>
          <w:tcPr>
            <w:tcW w:w="400" w:type="dxa"/>
            <w:noWrap/>
            <w:vAlign w:val="bottom"/>
            <w:hideMark/>
          </w:tcPr>
          <w:p w14:paraId="700985AC" w14:textId="77777777" w:rsidR="00C50A95" w:rsidRPr="00D016EC" w:rsidRDefault="00C50A95" w:rsidP="00416506">
            <w:pPr>
              <w:pStyle w:val="tabletext11"/>
              <w:jc w:val="center"/>
              <w:rPr>
                <w:ins w:id="25844" w:author="Author"/>
              </w:rPr>
            </w:pPr>
            <w:ins w:id="25845" w:author="Author">
              <w:r w:rsidRPr="00D016EC">
                <w:t>0.16</w:t>
              </w:r>
            </w:ins>
          </w:p>
        </w:tc>
        <w:tc>
          <w:tcPr>
            <w:tcW w:w="400" w:type="dxa"/>
            <w:noWrap/>
            <w:vAlign w:val="bottom"/>
            <w:hideMark/>
          </w:tcPr>
          <w:p w14:paraId="3859FE10" w14:textId="77777777" w:rsidR="00C50A95" w:rsidRPr="00D016EC" w:rsidRDefault="00C50A95" w:rsidP="00416506">
            <w:pPr>
              <w:pStyle w:val="tabletext11"/>
              <w:jc w:val="center"/>
              <w:rPr>
                <w:ins w:id="25846" w:author="Author"/>
              </w:rPr>
            </w:pPr>
            <w:ins w:id="25847" w:author="Author">
              <w:r w:rsidRPr="00D016EC">
                <w:t>0.16</w:t>
              </w:r>
            </w:ins>
          </w:p>
        </w:tc>
        <w:tc>
          <w:tcPr>
            <w:tcW w:w="440" w:type="dxa"/>
            <w:noWrap/>
            <w:vAlign w:val="bottom"/>
            <w:hideMark/>
          </w:tcPr>
          <w:p w14:paraId="6F7478E9" w14:textId="77777777" w:rsidR="00C50A95" w:rsidRPr="00D016EC" w:rsidRDefault="00C50A95" w:rsidP="00416506">
            <w:pPr>
              <w:pStyle w:val="tabletext11"/>
              <w:jc w:val="center"/>
              <w:rPr>
                <w:ins w:id="25848" w:author="Author"/>
              </w:rPr>
            </w:pPr>
            <w:ins w:id="25849" w:author="Author">
              <w:r w:rsidRPr="00D016EC">
                <w:t>0.15</w:t>
              </w:r>
            </w:ins>
          </w:p>
        </w:tc>
        <w:tc>
          <w:tcPr>
            <w:tcW w:w="400" w:type="dxa"/>
            <w:noWrap/>
            <w:vAlign w:val="bottom"/>
            <w:hideMark/>
          </w:tcPr>
          <w:p w14:paraId="624F7F53" w14:textId="77777777" w:rsidR="00C50A95" w:rsidRPr="00D016EC" w:rsidRDefault="00C50A95" w:rsidP="00416506">
            <w:pPr>
              <w:pStyle w:val="tabletext11"/>
              <w:jc w:val="center"/>
              <w:rPr>
                <w:ins w:id="25850" w:author="Author"/>
              </w:rPr>
            </w:pPr>
            <w:ins w:id="25851" w:author="Author">
              <w:r w:rsidRPr="00D016EC">
                <w:t>0.15</w:t>
              </w:r>
            </w:ins>
          </w:p>
        </w:tc>
        <w:tc>
          <w:tcPr>
            <w:tcW w:w="400" w:type="dxa"/>
            <w:noWrap/>
            <w:vAlign w:val="bottom"/>
            <w:hideMark/>
          </w:tcPr>
          <w:p w14:paraId="1ED47696" w14:textId="77777777" w:rsidR="00C50A95" w:rsidRPr="00D016EC" w:rsidRDefault="00C50A95" w:rsidP="00416506">
            <w:pPr>
              <w:pStyle w:val="tabletext11"/>
              <w:jc w:val="center"/>
              <w:rPr>
                <w:ins w:id="25852" w:author="Author"/>
              </w:rPr>
            </w:pPr>
            <w:ins w:id="25853" w:author="Author">
              <w:r w:rsidRPr="00D016EC">
                <w:t>0.14</w:t>
              </w:r>
            </w:ins>
          </w:p>
        </w:tc>
        <w:tc>
          <w:tcPr>
            <w:tcW w:w="400" w:type="dxa"/>
            <w:noWrap/>
            <w:vAlign w:val="bottom"/>
            <w:hideMark/>
          </w:tcPr>
          <w:p w14:paraId="57D60D64" w14:textId="77777777" w:rsidR="00C50A95" w:rsidRPr="00D016EC" w:rsidRDefault="00C50A95" w:rsidP="00416506">
            <w:pPr>
              <w:pStyle w:val="tabletext11"/>
              <w:jc w:val="center"/>
              <w:rPr>
                <w:ins w:id="25854" w:author="Author"/>
              </w:rPr>
            </w:pPr>
            <w:ins w:id="25855" w:author="Author">
              <w:r w:rsidRPr="00D016EC">
                <w:t>0.14</w:t>
              </w:r>
            </w:ins>
          </w:p>
        </w:tc>
        <w:tc>
          <w:tcPr>
            <w:tcW w:w="400" w:type="dxa"/>
            <w:noWrap/>
            <w:vAlign w:val="bottom"/>
            <w:hideMark/>
          </w:tcPr>
          <w:p w14:paraId="49CC984F" w14:textId="77777777" w:rsidR="00C50A95" w:rsidRPr="00D016EC" w:rsidRDefault="00C50A95" w:rsidP="00416506">
            <w:pPr>
              <w:pStyle w:val="tabletext11"/>
              <w:jc w:val="center"/>
              <w:rPr>
                <w:ins w:id="25856" w:author="Author"/>
              </w:rPr>
            </w:pPr>
            <w:ins w:id="25857" w:author="Author">
              <w:r w:rsidRPr="00D016EC">
                <w:t>0.13</w:t>
              </w:r>
            </w:ins>
          </w:p>
        </w:tc>
        <w:tc>
          <w:tcPr>
            <w:tcW w:w="460" w:type="dxa"/>
            <w:noWrap/>
            <w:vAlign w:val="bottom"/>
            <w:hideMark/>
          </w:tcPr>
          <w:p w14:paraId="48FBE684" w14:textId="77777777" w:rsidR="00C50A95" w:rsidRPr="00D016EC" w:rsidRDefault="00C50A95" w:rsidP="00416506">
            <w:pPr>
              <w:pStyle w:val="tabletext11"/>
              <w:jc w:val="center"/>
              <w:rPr>
                <w:ins w:id="25858" w:author="Author"/>
              </w:rPr>
            </w:pPr>
            <w:ins w:id="25859" w:author="Author">
              <w:r w:rsidRPr="00D016EC">
                <w:t>0.13</w:t>
              </w:r>
            </w:ins>
          </w:p>
        </w:tc>
      </w:tr>
      <w:tr w:rsidR="00C50A95" w:rsidRPr="00D016EC" w14:paraId="64BF92E3" w14:textId="77777777" w:rsidTr="00416506">
        <w:trPr>
          <w:trHeight w:val="190"/>
          <w:ins w:id="25860" w:author="Author"/>
        </w:trPr>
        <w:tc>
          <w:tcPr>
            <w:tcW w:w="200" w:type="dxa"/>
            <w:tcBorders>
              <w:right w:val="nil"/>
            </w:tcBorders>
            <w:vAlign w:val="bottom"/>
          </w:tcPr>
          <w:p w14:paraId="2DD4D82E" w14:textId="77777777" w:rsidR="00C50A95" w:rsidRPr="00D016EC" w:rsidRDefault="00C50A95" w:rsidP="00416506">
            <w:pPr>
              <w:pStyle w:val="tabletext11"/>
              <w:jc w:val="right"/>
              <w:rPr>
                <w:ins w:id="25861" w:author="Author"/>
              </w:rPr>
            </w:pPr>
          </w:p>
        </w:tc>
        <w:tc>
          <w:tcPr>
            <w:tcW w:w="1580" w:type="dxa"/>
            <w:tcBorders>
              <w:left w:val="nil"/>
            </w:tcBorders>
            <w:vAlign w:val="bottom"/>
            <w:hideMark/>
          </w:tcPr>
          <w:p w14:paraId="597620D2" w14:textId="77777777" w:rsidR="00C50A95" w:rsidRPr="00D016EC" w:rsidRDefault="00C50A95" w:rsidP="00416506">
            <w:pPr>
              <w:pStyle w:val="tabletext11"/>
              <w:tabs>
                <w:tab w:val="decimal" w:pos="640"/>
              </w:tabs>
              <w:rPr>
                <w:ins w:id="25862" w:author="Author"/>
              </w:rPr>
            </w:pPr>
            <w:ins w:id="25863" w:author="Author">
              <w:r w:rsidRPr="00D016EC">
                <w:t>3,000 to 3,999</w:t>
              </w:r>
            </w:ins>
          </w:p>
        </w:tc>
        <w:tc>
          <w:tcPr>
            <w:tcW w:w="560" w:type="dxa"/>
            <w:noWrap/>
            <w:vAlign w:val="bottom"/>
            <w:hideMark/>
          </w:tcPr>
          <w:p w14:paraId="23D60D67" w14:textId="77777777" w:rsidR="00C50A95" w:rsidRPr="00D016EC" w:rsidRDefault="00C50A95" w:rsidP="00416506">
            <w:pPr>
              <w:pStyle w:val="tabletext11"/>
              <w:tabs>
                <w:tab w:val="decimal" w:pos="200"/>
              </w:tabs>
              <w:jc w:val="center"/>
              <w:rPr>
                <w:ins w:id="25864" w:author="Author"/>
              </w:rPr>
            </w:pPr>
            <w:ins w:id="25865" w:author="Author">
              <w:r w:rsidRPr="00D016EC">
                <w:t>0.53</w:t>
              </w:r>
            </w:ins>
          </w:p>
        </w:tc>
        <w:tc>
          <w:tcPr>
            <w:tcW w:w="560" w:type="dxa"/>
            <w:noWrap/>
            <w:vAlign w:val="bottom"/>
            <w:hideMark/>
          </w:tcPr>
          <w:p w14:paraId="65CCFE95" w14:textId="77777777" w:rsidR="00C50A95" w:rsidRPr="00D016EC" w:rsidRDefault="00C50A95" w:rsidP="00416506">
            <w:pPr>
              <w:pStyle w:val="tabletext11"/>
              <w:tabs>
                <w:tab w:val="decimal" w:pos="200"/>
              </w:tabs>
              <w:jc w:val="center"/>
              <w:rPr>
                <w:ins w:id="25866" w:author="Author"/>
              </w:rPr>
            </w:pPr>
            <w:ins w:id="25867" w:author="Author">
              <w:r w:rsidRPr="00D016EC">
                <w:t>0.52</w:t>
              </w:r>
            </w:ins>
          </w:p>
        </w:tc>
        <w:tc>
          <w:tcPr>
            <w:tcW w:w="480" w:type="dxa"/>
            <w:noWrap/>
            <w:vAlign w:val="bottom"/>
            <w:hideMark/>
          </w:tcPr>
          <w:p w14:paraId="044F95FD" w14:textId="77777777" w:rsidR="00C50A95" w:rsidRPr="00D016EC" w:rsidRDefault="00C50A95" w:rsidP="00416506">
            <w:pPr>
              <w:pStyle w:val="tabletext11"/>
              <w:tabs>
                <w:tab w:val="decimal" w:pos="200"/>
              </w:tabs>
              <w:jc w:val="center"/>
              <w:rPr>
                <w:ins w:id="25868" w:author="Author"/>
              </w:rPr>
            </w:pPr>
            <w:ins w:id="25869" w:author="Author">
              <w:r w:rsidRPr="00D016EC">
                <w:t>0.50</w:t>
              </w:r>
            </w:ins>
          </w:p>
        </w:tc>
        <w:tc>
          <w:tcPr>
            <w:tcW w:w="480" w:type="dxa"/>
            <w:noWrap/>
            <w:vAlign w:val="bottom"/>
            <w:hideMark/>
          </w:tcPr>
          <w:p w14:paraId="7C39C80C" w14:textId="77777777" w:rsidR="00C50A95" w:rsidRPr="00D016EC" w:rsidRDefault="00C50A95" w:rsidP="00416506">
            <w:pPr>
              <w:pStyle w:val="tabletext11"/>
              <w:tabs>
                <w:tab w:val="decimal" w:pos="200"/>
              </w:tabs>
              <w:jc w:val="center"/>
              <w:rPr>
                <w:ins w:id="25870" w:author="Author"/>
              </w:rPr>
            </w:pPr>
            <w:ins w:id="25871" w:author="Author">
              <w:r w:rsidRPr="00D016EC">
                <w:t>0.47</w:t>
              </w:r>
            </w:ins>
          </w:p>
        </w:tc>
        <w:tc>
          <w:tcPr>
            <w:tcW w:w="480" w:type="dxa"/>
            <w:noWrap/>
            <w:vAlign w:val="bottom"/>
            <w:hideMark/>
          </w:tcPr>
          <w:p w14:paraId="4FBC7CF4" w14:textId="77777777" w:rsidR="00C50A95" w:rsidRPr="00D016EC" w:rsidRDefault="00C50A95" w:rsidP="00416506">
            <w:pPr>
              <w:pStyle w:val="tabletext11"/>
              <w:tabs>
                <w:tab w:val="decimal" w:pos="200"/>
              </w:tabs>
              <w:jc w:val="center"/>
              <w:rPr>
                <w:ins w:id="25872" w:author="Author"/>
              </w:rPr>
            </w:pPr>
            <w:ins w:id="25873" w:author="Author">
              <w:r w:rsidRPr="00D016EC">
                <w:t>0.44</w:t>
              </w:r>
            </w:ins>
          </w:p>
        </w:tc>
        <w:tc>
          <w:tcPr>
            <w:tcW w:w="480" w:type="dxa"/>
            <w:noWrap/>
            <w:vAlign w:val="bottom"/>
            <w:hideMark/>
          </w:tcPr>
          <w:p w14:paraId="0D127B94" w14:textId="77777777" w:rsidR="00C50A95" w:rsidRPr="00D016EC" w:rsidRDefault="00C50A95" w:rsidP="00416506">
            <w:pPr>
              <w:pStyle w:val="tabletext11"/>
              <w:tabs>
                <w:tab w:val="decimal" w:pos="200"/>
              </w:tabs>
              <w:jc w:val="center"/>
              <w:rPr>
                <w:ins w:id="25874" w:author="Author"/>
              </w:rPr>
            </w:pPr>
            <w:ins w:id="25875" w:author="Author">
              <w:r w:rsidRPr="00D016EC">
                <w:t>0.40</w:t>
              </w:r>
            </w:ins>
          </w:p>
        </w:tc>
        <w:tc>
          <w:tcPr>
            <w:tcW w:w="480" w:type="dxa"/>
            <w:noWrap/>
            <w:vAlign w:val="bottom"/>
            <w:hideMark/>
          </w:tcPr>
          <w:p w14:paraId="191B9590" w14:textId="77777777" w:rsidR="00C50A95" w:rsidRPr="00D016EC" w:rsidRDefault="00C50A95" w:rsidP="00416506">
            <w:pPr>
              <w:pStyle w:val="tabletext11"/>
              <w:tabs>
                <w:tab w:val="decimal" w:pos="200"/>
              </w:tabs>
              <w:jc w:val="center"/>
              <w:rPr>
                <w:ins w:id="25876" w:author="Author"/>
              </w:rPr>
            </w:pPr>
            <w:ins w:id="25877" w:author="Author">
              <w:r w:rsidRPr="00D016EC">
                <w:t>0.37</w:t>
              </w:r>
            </w:ins>
          </w:p>
        </w:tc>
        <w:tc>
          <w:tcPr>
            <w:tcW w:w="480" w:type="dxa"/>
            <w:noWrap/>
            <w:vAlign w:val="bottom"/>
            <w:hideMark/>
          </w:tcPr>
          <w:p w14:paraId="52458303" w14:textId="77777777" w:rsidR="00C50A95" w:rsidRPr="00D016EC" w:rsidRDefault="00C50A95" w:rsidP="00416506">
            <w:pPr>
              <w:pStyle w:val="tabletext11"/>
              <w:tabs>
                <w:tab w:val="decimal" w:pos="200"/>
              </w:tabs>
              <w:jc w:val="center"/>
              <w:rPr>
                <w:ins w:id="25878" w:author="Author"/>
              </w:rPr>
            </w:pPr>
            <w:ins w:id="25879" w:author="Author">
              <w:r w:rsidRPr="00D016EC">
                <w:t>0.34</w:t>
              </w:r>
            </w:ins>
          </w:p>
        </w:tc>
        <w:tc>
          <w:tcPr>
            <w:tcW w:w="400" w:type="dxa"/>
            <w:noWrap/>
            <w:vAlign w:val="bottom"/>
            <w:hideMark/>
          </w:tcPr>
          <w:p w14:paraId="4FBFF1CA" w14:textId="77777777" w:rsidR="00C50A95" w:rsidRPr="00D016EC" w:rsidRDefault="00C50A95" w:rsidP="00416506">
            <w:pPr>
              <w:pStyle w:val="tabletext11"/>
              <w:jc w:val="center"/>
              <w:rPr>
                <w:ins w:id="25880" w:author="Author"/>
              </w:rPr>
            </w:pPr>
            <w:ins w:id="25881" w:author="Author">
              <w:r w:rsidRPr="00D016EC">
                <w:t>0.31</w:t>
              </w:r>
            </w:ins>
          </w:p>
        </w:tc>
        <w:tc>
          <w:tcPr>
            <w:tcW w:w="400" w:type="dxa"/>
            <w:noWrap/>
            <w:vAlign w:val="bottom"/>
            <w:hideMark/>
          </w:tcPr>
          <w:p w14:paraId="11ABBB36" w14:textId="77777777" w:rsidR="00C50A95" w:rsidRPr="00D016EC" w:rsidRDefault="00C50A95" w:rsidP="00416506">
            <w:pPr>
              <w:pStyle w:val="tabletext11"/>
              <w:jc w:val="center"/>
              <w:rPr>
                <w:ins w:id="25882" w:author="Author"/>
              </w:rPr>
            </w:pPr>
            <w:ins w:id="25883" w:author="Author">
              <w:r w:rsidRPr="00D016EC">
                <w:t>0.28</w:t>
              </w:r>
            </w:ins>
          </w:p>
        </w:tc>
        <w:tc>
          <w:tcPr>
            <w:tcW w:w="400" w:type="dxa"/>
            <w:noWrap/>
            <w:vAlign w:val="bottom"/>
            <w:hideMark/>
          </w:tcPr>
          <w:p w14:paraId="0439BE85" w14:textId="77777777" w:rsidR="00C50A95" w:rsidRPr="00D016EC" w:rsidRDefault="00C50A95" w:rsidP="00416506">
            <w:pPr>
              <w:pStyle w:val="tabletext11"/>
              <w:jc w:val="center"/>
              <w:rPr>
                <w:ins w:id="25884" w:author="Author"/>
              </w:rPr>
            </w:pPr>
            <w:ins w:id="25885" w:author="Author">
              <w:r w:rsidRPr="00D016EC">
                <w:t>0.24</w:t>
              </w:r>
            </w:ins>
          </w:p>
        </w:tc>
        <w:tc>
          <w:tcPr>
            <w:tcW w:w="400" w:type="dxa"/>
            <w:noWrap/>
            <w:vAlign w:val="bottom"/>
            <w:hideMark/>
          </w:tcPr>
          <w:p w14:paraId="364E94C3" w14:textId="77777777" w:rsidR="00C50A95" w:rsidRPr="00D016EC" w:rsidRDefault="00C50A95" w:rsidP="00416506">
            <w:pPr>
              <w:pStyle w:val="tabletext11"/>
              <w:jc w:val="center"/>
              <w:rPr>
                <w:ins w:id="25886" w:author="Author"/>
              </w:rPr>
            </w:pPr>
            <w:ins w:id="25887" w:author="Author">
              <w:r w:rsidRPr="00D016EC">
                <w:t>0.24</w:t>
              </w:r>
            </w:ins>
          </w:p>
        </w:tc>
        <w:tc>
          <w:tcPr>
            <w:tcW w:w="400" w:type="dxa"/>
            <w:noWrap/>
            <w:vAlign w:val="bottom"/>
            <w:hideMark/>
          </w:tcPr>
          <w:p w14:paraId="7FADC943" w14:textId="77777777" w:rsidR="00C50A95" w:rsidRPr="00D016EC" w:rsidRDefault="00C50A95" w:rsidP="00416506">
            <w:pPr>
              <w:pStyle w:val="tabletext11"/>
              <w:jc w:val="center"/>
              <w:rPr>
                <w:ins w:id="25888" w:author="Author"/>
              </w:rPr>
            </w:pPr>
            <w:ins w:id="25889" w:author="Author">
              <w:r w:rsidRPr="00D016EC">
                <w:t>0.23</w:t>
              </w:r>
            </w:ins>
          </w:p>
        </w:tc>
        <w:tc>
          <w:tcPr>
            <w:tcW w:w="400" w:type="dxa"/>
            <w:noWrap/>
            <w:vAlign w:val="bottom"/>
            <w:hideMark/>
          </w:tcPr>
          <w:p w14:paraId="490F1A08" w14:textId="77777777" w:rsidR="00C50A95" w:rsidRPr="00D016EC" w:rsidRDefault="00C50A95" w:rsidP="00416506">
            <w:pPr>
              <w:pStyle w:val="tabletext11"/>
              <w:jc w:val="center"/>
              <w:rPr>
                <w:ins w:id="25890" w:author="Author"/>
              </w:rPr>
            </w:pPr>
            <w:ins w:id="25891" w:author="Author">
              <w:r w:rsidRPr="00D016EC">
                <w:t>0.22</w:t>
              </w:r>
            </w:ins>
          </w:p>
        </w:tc>
        <w:tc>
          <w:tcPr>
            <w:tcW w:w="400" w:type="dxa"/>
            <w:noWrap/>
            <w:vAlign w:val="bottom"/>
            <w:hideMark/>
          </w:tcPr>
          <w:p w14:paraId="63668723" w14:textId="77777777" w:rsidR="00C50A95" w:rsidRPr="00D016EC" w:rsidRDefault="00C50A95" w:rsidP="00416506">
            <w:pPr>
              <w:pStyle w:val="tabletext11"/>
              <w:jc w:val="center"/>
              <w:rPr>
                <w:ins w:id="25892" w:author="Author"/>
              </w:rPr>
            </w:pPr>
            <w:ins w:id="25893" w:author="Author">
              <w:r w:rsidRPr="00D016EC">
                <w:t>0.22</w:t>
              </w:r>
            </w:ins>
          </w:p>
        </w:tc>
        <w:tc>
          <w:tcPr>
            <w:tcW w:w="400" w:type="dxa"/>
            <w:noWrap/>
            <w:vAlign w:val="bottom"/>
            <w:hideMark/>
          </w:tcPr>
          <w:p w14:paraId="6F5B2892" w14:textId="77777777" w:rsidR="00C50A95" w:rsidRPr="00D016EC" w:rsidRDefault="00C50A95" w:rsidP="00416506">
            <w:pPr>
              <w:pStyle w:val="tabletext11"/>
              <w:jc w:val="center"/>
              <w:rPr>
                <w:ins w:id="25894" w:author="Author"/>
              </w:rPr>
            </w:pPr>
            <w:ins w:id="25895" w:author="Author">
              <w:r w:rsidRPr="00D016EC">
                <w:t>0.21</w:t>
              </w:r>
            </w:ins>
          </w:p>
        </w:tc>
        <w:tc>
          <w:tcPr>
            <w:tcW w:w="400" w:type="dxa"/>
            <w:noWrap/>
            <w:vAlign w:val="bottom"/>
            <w:hideMark/>
          </w:tcPr>
          <w:p w14:paraId="17306799" w14:textId="77777777" w:rsidR="00C50A95" w:rsidRPr="00D016EC" w:rsidRDefault="00C50A95" w:rsidP="00416506">
            <w:pPr>
              <w:pStyle w:val="tabletext11"/>
              <w:jc w:val="center"/>
              <w:rPr>
                <w:ins w:id="25896" w:author="Author"/>
              </w:rPr>
            </w:pPr>
            <w:ins w:id="25897" w:author="Author">
              <w:r w:rsidRPr="00D016EC">
                <w:t>0.20</w:t>
              </w:r>
            </w:ins>
          </w:p>
        </w:tc>
        <w:tc>
          <w:tcPr>
            <w:tcW w:w="400" w:type="dxa"/>
            <w:noWrap/>
            <w:vAlign w:val="bottom"/>
            <w:hideMark/>
          </w:tcPr>
          <w:p w14:paraId="3703041E" w14:textId="77777777" w:rsidR="00C50A95" w:rsidRPr="00D016EC" w:rsidRDefault="00C50A95" w:rsidP="00416506">
            <w:pPr>
              <w:pStyle w:val="tabletext11"/>
              <w:jc w:val="center"/>
              <w:rPr>
                <w:ins w:id="25898" w:author="Author"/>
              </w:rPr>
            </w:pPr>
            <w:ins w:id="25899" w:author="Author">
              <w:r w:rsidRPr="00D016EC">
                <w:t>0.20</w:t>
              </w:r>
            </w:ins>
          </w:p>
        </w:tc>
        <w:tc>
          <w:tcPr>
            <w:tcW w:w="400" w:type="dxa"/>
            <w:noWrap/>
            <w:vAlign w:val="bottom"/>
            <w:hideMark/>
          </w:tcPr>
          <w:p w14:paraId="09C1BAD5" w14:textId="77777777" w:rsidR="00C50A95" w:rsidRPr="00D016EC" w:rsidRDefault="00C50A95" w:rsidP="00416506">
            <w:pPr>
              <w:pStyle w:val="tabletext11"/>
              <w:jc w:val="center"/>
              <w:rPr>
                <w:ins w:id="25900" w:author="Author"/>
              </w:rPr>
            </w:pPr>
            <w:ins w:id="25901" w:author="Author">
              <w:r w:rsidRPr="00D016EC">
                <w:t>0.19</w:t>
              </w:r>
            </w:ins>
          </w:p>
        </w:tc>
        <w:tc>
          <w:tcPr>
            <w:tcW w:w="400" w:type="dxa"/>
            <w:noWrap/>
            <w:vAlign w:val="bottom"/>
            <w:hideMark/>
          </w:tcPr>
          <w:p w14:paraId="68293F3D" w14:textId="77777777" w:rsidR="00C50A95" w:rsidRPr="00D016EC" w:rsidRDefault="00C50A95" w:rsidP="00416506">
            <w:pPr>
              <w:pStyle w:val="tabletext11"/>
              <w:jc w:val="center"/>
              <w:rPr>
                <w:ins w:id="25902" w:author="Author"/>
              </w:rPr>
            </w:pPr>
            <w:ins w:id="25903" w:author="Author">
              <w:r w:rsidRPr="00D016EC">
                <w:t>0.19</w:t>
              </w:r>
            </w:ins>
          </w:p>
        </w:tc>
        <w:tc>
          <w:tcPr>
            <w:tcW w:w="400" w:type="dxa"/>
            <w:noWrap/>
            <w:vAlign w:val="bottom"/>
            <w:hideMark/>
          </w:tcPr>
          <w:p w14:paraId="116BFA67" w14:textId="77777777" w:rsidR="00C50A95" w:rsidRPr="00D016EC" w:rsidRDefault="00C50A95" w:rsidP="00416506">
            <w:pPr>
              <w:pStyle w:val="tabletext11"/>
              <w:jc w:val="center"/>
              <w:rPr>
                <w:ins w:id="25904" w:author="Author"/>
              </w:rPr>
            </w:pPr>
            <w:ins w:id="25905" w:author="Author">
              <w:r w:rsidRPr="00D016EC">
                <w:t>0.18</w:t>
              </w:r>
            </w:ins>
          </w:p>
        </w:tc>
        <w:tc>
          <w:tcPr>
            <w:tcW w:w="400" w:type="dxa"/>
            <w:noWrap/>
            <w:vAlign w:val="bottom"/>
            <w:hideMark/>
          </w:tcPr>
          <w:p w14:paraId="767202D4" w14:textId="77777777" w:rsidR="00C50A95" w:rsidRPr="00D016EC" w:rsidRDefault="00C50A95" w:rsidP="00416506">
            <w:pPr>
              <w:pStyle w:val="tabletext11"/>
              <w:jc w:val="center"/>
              <w:rPr>
                <w:ins w:id="25906" w:author="Author"/>
              </w:rPr>
            </w:pPr>
            <w:ins w:id="25907" w:author="Author">
              <w:r w:rsidRPr="00D016EC">
                <w:t>0.18</w:t>
              </w:r>
            </w:ins>
          </w:p>
        </w:tc>
        <w:tc>
          <w:tcPr>
            <w:tcW w:w="440" w:type="dxa"/>
            <w:noWrap/>
            <w:vAlign w:val="bottom"/>
            <w:hideMark/>
          </w:tcPr>
          <w:p w14:paraId="0EE36ED0" w14:textId="77777777" w:rsidR="00C50A95" w:rsidRPr="00D016EC" w:rsidRDefault="00C50A95" w:rsidP="00416506">
            <w:pPr>
              <w:pStyle w:val="tabletext11"/>
              <w:jc w:val="center"/>
              <w:rPr>
                <w:ins w:id="25908" w:author="Author"/>
              </w:rPr>
            </w:pPr>
            <w:ins w:id="25909" w:author="Author">
              <w:r w:rsidRPr="00D016EC">
                <w:t>0.17</w:t>
              </w:r>
            </w:ins>
          </w:p>
        </w:tc>
        <w:tc>
          <w:tcPr>
            <w:tcW w:w="400" w:type="dxa"/>
            <w:noWrap/>
            <w:vAlign w:val="bottom"/>
            <w:hideMark/>
          </w:tcPr>
          <w:p w14:paraId="461ED557" w14:textId="77777777" w:rsidR="00C50A95" w:rsidRPr="00D016EC" w:rsidRDefault="00C50A95" w:rsidP="00416506">
            <w:pPr>
              <w:pStyle w:val="tabletext11"/>
              <w:jc w:val="center"/>
              <w:rPr>
                <w:ins w:id="25910" w:author="Author"/>
              </w:rPr>
            </w:pPr>
            <w:ins w:id="25911" w:author="Author">
              <w:r w:rsidRPr="00D016EC">
                <w:t>0.16</w:t>
              </w:r>
            </w:ins>
          </w:p>
        </w:tc>
        <w:tc>
          <w:tcPr>
            <w:tcW w:w="400" w:type="dxa"/>
            <w:noWrap/>
            <w:vAlign w:val="bottom"/>
            <w:hideMark/>
          </w:tcPr>
          <w:p w14:paraId="27EB31CA" w14:textId="77777777" w:rsidR="00C50A95" w:rsidRPr="00D016EC" w:rsidRDefault="00C50A95" w:rsidP="00416506">
            <w:pPr>
              <w:pStyle w:val="tabletext11"/>
              <w:jc w:val="center"/>
              <w:rPr>
                <w:ins w:id="25912" w:author="Author"/>
              </w:rPr>
            </w:pPr>
            <w:ins w:id="25913" w:author="Author">
              <w:r w:rsidRPr="00D016EC">
                <w:t>0.16</w:t>
              </w:r>
            </w:ins>
          </w:p>
        </w:tc>
        <w:tc>
          <w:tcPr>
            <w:tcW w:w="400" w:type="dxa"/>
            <w:noWrap/>
            <w:vAlign w:val="bottom"/>
            <w:hideMark/>
          </w:tcPr>
          <w:p w14:paraId="04E1DB4B" w14:textId="77777777" w:rsidR="00C50A95" w:rsidRPr="00D016EC" w:rsidRDefault="00C50A95" w:rsidP="00416506">
            <w:pPr>
              <w:pStyle w:val="tabletext11"/>
              <w:jc w:val="center"/>
              <w:rPr>
                <w:ins w:id="25914" w:author="Author"/>
              </w:rPr>
            </w:pPr>
            <w:ins w:id="25915" w:author="Author">
              <w:r w:rsidRPr="00D016EC">
                <w:t>0.16</w:t>
              </w:r>
            </w:ins>
          </w:p>
        </w:tc>
        <w:tc>
          <w:tcPr>
            <w:tcW w:w="400" w:type="dxa"/>
            <w:noWrap/>
            <w:vAlign w:val="bottom"/>
            <w:hideMark/>
          </w:tcPr>
          <w:p w14:paraId="67A6759B" w14:textId="77777777" w:rsidR="00C50A95" w:rsidRPr="00D016EC" w:rsidRDefault="00C50A95" w:rsidP="00416506">
            <w:pPr>
              <w:pStyle w:val="tabletext11"/>
              <w:jc w:val="center"/>
              <w:rPr>
                <w:ins w:id="25916" w:author="Author"/>
              </w:rPr>
            </w:pPr>
            <w:ins w:id="25917" w:author="Author">
              <w:r w:rsidRPr="00D016EC">
                <w:t>0.15</w:t>
              </w:r>
            </w:ins>
          </w:p>
        </w:tc>
        <w:tc>
          <w:tcPr>
            <w:tcW w:w="460" w:type="dxa"/>
            <w:noWrap/>
            <w:vAlign w:val="bottom"/>
            <w:hideMark/>
          </w:tcPr>
          <w:p w14:paraId="77FA9F56" w14:textId="77777777" w:rsidR="00C50A95" w:rsidRPr="00D016EC" w:rsidRDefault="00C50A95" w:rsidP="00416506">
            <w:pPr>
              <w:pStyle w:val="tabletext11"/>
              <w:jc w:val="center"/>
              <w:rPr>
                <w:ins w:id="25918" w:author="Author"/>
              </w:rPr>
            </w:pPr>
            <w:ins w:id="25919" w:author="Author">
              <w:r w:rsidRPr="00D016EC">
                <w:t>0.15</w:t>
              </w:r>
            </w:ins>
          </w:p>
        </w:tc>
      </w:tr>
      <w:tr w:rsidR="00C50A95" w:rsidRPr="00D016EC" w14:paraId="48BA7F78" w14:textId="77777777" w:rsidTr="00416506">
        <w:trPr>
          <w:trHeight w:val="190"/>
          <w:ins w:id="25920" w:author="Author"/>
        </w:trPr>
        <w:tc>
          <w:tcPr>
            <w:tcW w:w="200" w:type="dxa"/>
            <w:tcBorders>
              <w:right w:val="nil"/>
            </w:tcBorders>
            <w:vAlign w:val="bottom"/>
          </w:tcPr>
          <w:p w14:paraId="2472F6FE" w14:textId="77777777" w:rsidR="00C50A95" w:rsidRPr="00D016EC" w:rsidRDefault="00C50A95" w:rsidP="00416506">
            <w:pPr>
              <w:pStyle w:val="tabletext11"/>
              <w:jc w:val="right"/>
              <w:rPr>
                <w:ins w:id="25921" w:author="Author"/>
              </w:rPr>
            </w:pPr>
          </w:p>
        </w:tc>
        <w:tc>
          <w:tcPr>
            <w:tcW w:w="1580" w:type="dxa"/>
            <w:tcBorders>
              <w:left w:val="nil"/>
            </w:tcBorders>
            <w:vAlign w:val="bottom"/>
            <w:hideMark/>
          </w:tcPr>
          <w:p w14:paraId="697A30A8" w14:textId="77777777" w:rsidR="00C50A95" w:rsidRPr="00D016EC" w:rsidRDefault="00C50A95" w:rsidP="00416506">
            <w:pPr>
              <w:pStyle w:val="tabletext11"/>
              <w:tabs>
                <w:tab w:val="decimal" w:pos="640"/>
              </w:tabs>
              <w:rPr>
                <w:ins w:id="25922" w:author="Author"/>
              </w:rPr>
            </w:pPr>
            <w:ins w:id="25923" w:author="Author">
              <w:r w:rsidRPr="00D016EC">
                <w:t>4,000 to 4,999</w:t>
              </w:r>
            </w:ins>
          </w:p>
        </w:tc>
        <w:tc>
          <w:tcPr>
            <w:tcW w:w="560" w:type="dxa"/>
            <w:noWrap/>
            <w:vAlign w:val="bottom"/>
            <w:hideMark/>
          </w:tcPr>
          <w:p w14:paraId="0FA99AB0" w14:textId="77777777" w:rsidR="00C50A95" w:rsidRPr="00D016EC" w:rsidRDefault="00C50A95" w:rsidP="00416506">
            <w:pPr>
              <w:pStyle w:val="tabletext11"/>
              <w:tabs>
                <w:tab w:val="decimal" w:pos="200"/>
              </w:tabs>
              <w:jc w:val="center"/>
              <w:rPr>
                <w:ins w:id="25924" w:author="Author"/>
              </w:rPr>
            </w:pPr>
            <w:ins w:id="25925" w:author="Author">
              <w:r w:rsidRPr="00D016EC">
                <w:t>0.58</w:t>
              </w:r>
            </w:ins>
          </w:p>
        </w:tc>
        <w:tc>
          <w:tcPr>
            <w:tcW w:w="560" w:type="dxa"/>
            <w:noWrap/>
            <w:vAlign w:val="bottom"/>
            <w:hideMark/>
          </w:tcPr>
          <w:p w14:paraId="78A01CDD" w14:textId="77777777" w:rsidR="00C50A95" w:rsidRPr="00D016EC" w:rsidRDefault="00C50A95" w:rsidP="00416506">
            <w:pPr>
              <w:pStyle w:val="tabletext11"/>
              <w:tabs>
                <w:tab w:val="decimal" w:pos="200"/>
              </w:tabs>
              <w:jc w:val="center"/>
              <w:rPr>
                <w:ins w:id="25926" w:author="Author"/>
              </w:rPr>
            </w:pPr>
            <w:ins w:id="25927" w:author="Author">
              <w:r w:rsidRPr="00D016EC">
                <w:t>0.56</w:t>
              </w:r>
            </w:ins>
          </w:p>
        </w:tc>
        <w:tc>
          <w:tcPr>
            <w:tcW w:w="480" w:type="dxa"/>
            <w:noWrap/>
            <w:vAlign w:val="bottom"/>
            <w:hideMark/>
          </w:tcPr>
          <w:p w14:paraId="31803CB4" w14:textId="77777777" w:rsidR="00C50A95" w:rsidRPr="00D016EC" w:rsidRDefault="00C50A95" w:rsidP="00416506">
            <w:pPr>
              <w:pStyle w:val="tabletext11"/>
              <w:tabs>
                <w:tab w:val="decimal" w:pos="200"/>
              </w:tabs>
              <w:jc w:val="center"/>
              <w:rPr>
                <w:ins w:id="25928" w:author="Author"/>
              </w:rPr>
            </w:pPr>
            <w:ins w:id="25929" w:author="Author">
              <w:r w:rsidRPr="00D016EC">
                <w:t>0.54</w:t>
              </w:r>
            </w:ins>
          </w:p>
        </w:tc>
        <w:tc>
          <w:tcPr>
            <w:tcW w:w="480" w:type="dxa"/>
            <w:noWrap/>
            <w:vAlign w:val="bottom"/>
            <w:hideMark/>
          </w:tcPr>
          <w:p w14:paraId="1FA586F5" w14:textId="77777777" w:rsidR="00C50A95" w:rsidRPr="00D016EC" w:rsidRDefault="00C50A95" w:rsidP="00416506">
            <w:pPr>
              <w:pStyle w:val="tabletext11"/>
              <w:tabs>
                <w:tab w:val="decimal" w:pos="200"/>
              </w:tabs>
              <w:jc w:val="center"/>
              <w:rPr>
                <w:ins w:id="25930" w:author="Author"/>
              </w:rPr>
            </w:pPr>
            <w:ins w:id="25931" w:author="Author">
              <w:r w:rsidRPr="00D016EC">
                <w:t>0.51</w:t>
              </w:r>
            </w:ins>
          </w:p>
        </w:tc>
        <w:tc>
          <w:tcPr>
            <w:tcW w:w="480" w:type="dxa"/>
            <w:noWrap/>
            <w:vAlign w:val="bottom"/>
            <w:hideMark/>
          </w:tcPr>
          <w:p w14:paraId="2C371602" w14:textId="77777777" w:rsidR="00C50A95" w:rsidRPr="00D016EC" w:rsidRDefault="00C50A95" w:rsidP="00416506">
            <w:pPr>
              <w:pStyle w:val="tabletext11"/>
              <w:tabs>
                <w:tab w:val="decimal" w:pos="200"/>
              </w:tabs>
              <w:jc w:val="center"/>
              <w:rPr>
                <w:ins w:id="25932" w:author="Author"/>
              </w:rPr>
            </w:pPr>
            <w:ins w:id="25933" w:author="Author">
              <w:r w:rsidRPr="00D016EC">
                <w:t>0.47</w:t>
              </w:r>
            </w:ins>
          </w:p>
        </w:tc>
        <w:tc>
          <w:tcPr>
            <w:tcW w:w="480" w:type="dxa"/>
            <w:noWrap/>
            <w:vAlign w:val="bottom"/>
            <w:hideMark/>
          </w:tcPr>
          <w:p w14:paraId="58541C9F" w14:textId="77777777" w:rsidR="00C50A95" w:rsidRPr="00D016EC" w:rsidRDefault="00C50A95" w:rsidP="00416506">
            <w:pPr>
              <w:pStyle w:val="tabletext11"/>
              <w:tabs>
                <w:tab w:val="decimal" w:pos="200"/>
              </w:tabs>
              <w:jc w:val="center"/>
              <w:rPr>
                <w:ins w:id="25934" w:author="Author"/>
              </w:rPr>
            </w:pPr>
            <w:ins w:id="25935" w:author="Author">
              <w:r w:rsidRPr="00D016EC">
                <w:t>0.44</w:t>
              </w:r>
            </w:ins>
          </w:p>
        </w:tc>
        <w:tc>
          <w:tcPr>
            <w:tcW w:w="480" w:type="dxa"/>
            <w:noWrap/>
            <w:vAlign w:val="bottom"/>
            <w:hideMark/>
          </w:tcPr>
          <w:p w14:paraId="2DDAEE0F" w14:textId="77777777" w:rsidR="00C50A95" w:rsidRPr="00D016EC" w:rsidRDefault="00C50A95" w:rsidP="00416506">
            <w:pPr>
              <w:pStyle w:val="tabletext11"/>
              <w:tabs>
                <w:tab w:val="decimal" w:pos="200"/>
              </w:tabs>
              <w:jc w:val="center"/>
              <w:rPr>
                <w:ins w:id="25936" w:author="Author"/>
              </w:rPr>
            </w:pPr>
            <w:ins w:id="25937" w:author="Author">
              <w:r w:rsidRPr="00D016EC">
                <w:t>0.40</w:t>
              </w:r>
            </w:ins>
          </w:p>
        </w:tc>
        <w:tc>
          <w:tcPr>
            <w:tcW w:w="480" w:type="dxa"/>
            <w:noWrap/>
            <w:vAlign w:val="bottom"/>
            <w:hideMark/>
          </w:tcPr>
          <w:p w14:paraId="42EB7750" w14:textId="77777777" w:rsidR="00C50A95" w:rsidRPr="00D016EC" w:rsidRDefault="00C50A95" w:rsidP="00416506">
            <w:pPr>
              <w:pStyle w:val="tabletext11"/>
              <w:tabs>
                <w:tab w:val="decimal" w:pos="200"/>
              </w:tabs>
              <w:jc w:val="center"/>
              <w:rPr>
                <w:ins w:id="25938" w:author="Author"/>
              </w:rPr>
            </w:pPr>
            <w:ins w:id="25939" w:author="Author">
              <w:r w:rsidRPr="00D016EC">
                <w:t>0.37</w:t>
              </w:r>
            </w:ins>
          </w:p>
        </w:tc>
        <w:tc>
          <w:tcPr>
            <w:tcW w:w="400" w:type="dxa"/>
            <w:noWrap/>
            <w:vAlign w:val="bottom"/>
            <w:hideMark/>
          </w:tcPr>
          <w:p w14:paraId="5E4D04F0" w14:textId="77777777" w:rsidR="00C50A95" w:rsidRPr="00D016EC" w:rsidRDefault="00C50A95" w:rsidP="00416506">
            <w:pPr>
              <w:pStyle w:val="tabletext11"/>
              <w:jc w:val="center"/>
              <w:rPr>
                <w:ins w:id="25940" w:author="Author"/>
              </w:rPr>
            </w:pPr>
            <w:ins w:id="25941" w:author="Author">
              <w:r w:rsidRPr="00D016EC">
                <w:t>0.34</w:t>
              </w:r>
            </w:ins>
          </w:p>
        </w:tc>
        <w:tc>
          <w:tcPr>
            <w:tcW w:w="400" w:type="dxa"/>
            <w:noWrap/>
            <w:vAlign w:val="bottom"/>
            <w:hideMark/>
          </w:tcPr>
          <w:p w14:paraId="4BC352F6" w14:textId="77777777" w:rsidR="00C50A95" w:rsidRPr="00D016EC" w:rsidRDefault="00C50A95" w:rsidP="00416506">
            <w:pPr>
              <w:pStyle w:val="tabletext11"/>
              <w:jc w:val="center"/>
              <w:rPr>
                <w:ins w:id="25942" w:author="Author"/>
              </w:rPr>
            </w:pPr>
            <w:ins w:id="25943" w:author="Author">
              <w:r w:rsidRPr="00D016EC">
                <w:t>0.30</w:t>
              </w:r>
            </w:ins>
          </w:p>
        </w:tc>
        <w:tc>
          <w:tcPr>
            <w:tcW w:w="400" w:type="dxa"/>
            <w:noWrap/>
            <w:vAlign w:val="bottom"/>
            <w:hideMark/>
          </w:tcPr>
          <w:p w14:paraId="1F52972A" w14:textId="77777777" w:rsidR="00C50A95" w:rsidRPr="00D016EC" w:rsidRDefault="00C50A95" w:rsidP="00416506">
            <w:pPr>
              <w:pStyle w:val="tabletext11"/>
              <w:jc w:val="center"/>
              <w:rPr>
                <w:ins w:id="25944" w:author="Author"/>
              </w:rPr>
            </w:pPr>
            <w:ins w:id="25945" w:author="Author">
              <w:r w:rsidRPr="00D016EC">
                <w:t>0.27</w:t>
              </w:r>
            </w:ins>
          </w:p>
        </w:tc>
        <w:tc>
          <w:tcPr>
            <w:tcW w:w="400" w:type="dxa"/>
            <w:noWrap/>
            <w:vAlign w:val="bottom"/>
            <w:hideMark/>
          </w:tcPr>
          <w:p w14:paraId="3E7DDA09" w14:textId="77777777" w:rsidR="00C50A95" w:rsidRPr="00D016EC" w:rsidRDefault="00C50A95" w:rsidP="00416506">
            <w:pPr>
              <w:pStyle w:val="tabletext11"/>
              <w:jc w:val="center"/>
              <w:rPr>
                <w:ins w:id="25946" w:author="Author"/>
              </w:rPr>
            </w:pPr>
            <w:ins w:id="25947" w:author="Author">
              <w:r w:rsidRPr="00D016EC">
                <w:t>0.26</w:t>
              </w:r>
            </w:ins>
          </w:p>
        </w:tc>
        <w:tc>
          <w:tcPr>
            <w:tcW w:w="400" w:type="dxa"/>
            <w:noWrap/>
            <w:vAlign w:val="bottom"/>
            <w:hideMark/>
          </w:tcPr>
          <w:p w14:paraId="7D225273" w14:textId="77777777" w:rsidR="00C50A95" w:rsidRPr="00D016EC" w:rsidRDefault="00C50A95" w:rsidP="00416506">
            <w:pPr>
              <w:pStyle w:val="tabletext11"/>
              <w:jc w:val="center"/>
              <w:rPr>
                <w:ins w:id="25948" w:author="Author"/>
              </w:rPr>
            </w:pPr>
            <w:ins w:id="25949" w:author="Author">
              <w:r w:rsidRPr="00D016EC">
                <w:t>0.25</w:t>
              </w:r>
            </w:ins>
          </w:p>
        </w:tc>
        <w:tc>
          <w:tcPr>
            <w:tcW w:w="400" w:type="dxa"/>
            <w:noWrap/>
            <w:vAlign w:val="bottom"/>
            <w:hideMark/>
          </w:tcPr>
          <w:p w14:paraId="28C1F50C" w14:textId="77777777" w:rsidR="00C50A95" w:rsidRPr="00D016EC" w:rsidRDefault="00C50A95" w:rsidP="00416506">
            <w:pPr>
              <w:pStyle w:val="tabletext11"/>
              <w:jc w:val="center"/>
              <w:rPr>
                <w:ins w:id="25950" w:author="Author"/>
              </w:rPr>
            </w:pPr>
            <w:ins w:id="25951" w:author="Author">
              <w:r w:rsidRPr="00D016EC">
                <w:t>0.24</w:t>
              </w:r>
            </w:ins>
          </w:p>
        </w:tc>
        <w:tc>
          <w:tcPr>
            <w:tcW w:w="400" w:type="dxa"/>
            <w:noWrap/>
            <w:vAlign w:val="bottom"/>
            <w:hideMark/>
          </w:tcPr>
          <w:p w14:paraId="33E29D29" w14:textId="77777777" w:rsidR="00C50A95" w:rsidRPr="00D016EC" w:rsidRDefault="00C50A95" w:rsidP="00416506">
            <w:pPr>
              <w:pStyle w:val="tabletext11"/>
              <w:jc w:val="center"/>
              <w:rPr>
                <w:ins w:id="25952" w:author="Author"/>
              </w:rPr>
            </w:pPr>
            <w:ins w:id="25953" w:author="Author">
              <w:r w:rsidRPr="00D016EC">
                <w:t>0.24</w:t>
              </w:r>
            </w:ins>
          </w:p>
        </w:tc>
        <w:tc>
          <w:tcPr>
            <w:tcW w:w="400" w:type="dxa"/>
            <w:noWrap/>
            <w:vAlign w:val="bottom"/>
            <w:hideMark/>
          </w:tcPr>
          <w:p w14:paraId="17B3F288" w14:textId="77777777" w:rsidR="00C50A95" w:rsidRPr="00D016EC" w:rsidRDefault="00C50A95" w:rsidP="00416506">
            <w:pPr>
              <w:pStyle w:val="tabletext11"/>
              <w:jc w:val="center"/>
              <w:rPr>
                <w:ins w:id="25954" w:author="Author"/>
              </w:rPr>
            </w:pPr>
            <w:ins w:id="25955" w:author="Author">
              <w:r w:rsidRPr="00D016EC">
                <w:t>0.23</w:t>
              </w:r>
            </w:ins>
          </w:p>
        </w:tc>
        <w:tc>
          <w:tcPr>
            <w:tcW w:w="400" w:type="dxa"/>
            <w:noWrap/>
            <w:vAlign w:val="bottom"/>
            <w:hideMark/>
          </w:tcPr>
          <w:p w14:paraId="6D6C0D91" w14:textId="77777777" w:rsidR="00C50A95" w:rsidRPr="00D016EC" w:rsidRDefault="00C50A95" w:rsidP="00416506">
            <w:pPr>
              <w:pStyle w:val="tabletext11"/>
              <w:jc w:val="center"/>
              <w:rPr>
                <w:ins w:id="25956" w:author="Author"/>
              </w:rPr>
            </w:pPr>
            <w:ins w:id="25957" w:author="Author">
              <w:r w:rsidRPr="00D016EC">
                <w:t>0.22</w:t>
              </w:r>
            </w:ins>
          </w:p>
        </w:tc>
        <w:tc>
          <w:tcPr>
            <w:tcW w:w="400" w:type="dxa"/>
            <w:noWrap/>
            <w:vAlign w:val="bottom"/>
            <w:hideMark/>
          </w:tcPr>
          <w:p w14:paraId="65515C6C" w14:textId="77777777" w:rsidR="00C50A95" w:rsidRPr="00D016EC" w:rsidRDefault="00C50A95" w:rsidP="00416506">
            <w:pPr>
              <w:pStyle w:val="tabletext11"/>
              <w:jc w:val="center"/>
              <w:rPr>
                <w:ins w:id="25958" w:author="Author"/>
              </w:rPr>
            </w:pPr>
            <w:ins w:id="25959" w:author="Author">
              <w:r w:rsidRPr="00D016EC">
                <w:t>0.21</w:t>
              </w:r>
            </w:ins>
          </w:p>
        </w:tc>
        <w:tc>
          <w:tcPr>
            <w:tcW w:w="400" w:type="dxa"/>
            <w:noWrap/>
            <w:vAlign w:val="bottom"/>
            <w:hideMark/>
          </w:tcPr>
          <w:p w14:paraId="7D539909" w14:textId="77777777" w:rsidR="00C50A95" w:rsidRPr="00D016EC" w:rsidRDefault="00C50A95" w:rsidP="00416506">
            <w:pPr>
              <w:pStyle w:val="tabletext11"/>
              <w:jc w:val="center"/>
              <w:rPr>
                <w:ins w:id="25960" w:author="Author"/>
              </w:rPr>
            </w:pPr>
            <w:ins w:id="25961" w:author="Author">
              <w:r w:rsidRPr="00D016EC">
                <w:t>0.21</w:t>
              </w:r>
            </w:ins>
          </w:p>
        </w:tc>
        <w:tc>
          <w:tcPr>
            <w:tcW w:w="400" w:type="dxa"/>
            <w:noWrap/>
            <w:vAlign w:val="bottom"/>
            <w:hideMark/>
          </w:tcPr>
          <w:p w14:paraId="0B22ED80" w14:textId="77777777" w:rsidR="00C50A95" w:rsidRPr="00D016EC" w:rsidRDefault="00C50A95" w:rsidP="00416506">
            <w:pPr>
              <w:pStyle w:val="tabletext11"/>
              <w:jc w:val="center"/>
              <w:rPr>
                <w:ins w:id="25962" w:author="Author"/>
              </w:rPr>
            </w:pPr>
            <w:ins w:id="25963" w:author="Author">
              <w:r w:rsidRPr="00D016EC">
                <w:t>0.20</w:t>
              </w:r>
            </w:ins>
          </w:p>
        </w:tc>
        <w:tc>
          <w:tcPr>
            <w:tcW w:w="400" w:type="dxa"/>
            <w:noWrap/>
            <w:vAlign w:val="bottom"/>
            <w:hideMark/>
          </w:tcPr>
          <w:p w14:paraId="55FE0B75" w14:textId="77777777" w:rsidR="00C50A95" w:rsidRPr="00D016EC" w:rsidRDefault="00C50A95" w:rsidP="00416506">
            <w:pPr>
              <w:pStyle w:val="tabletext11"/>
              <w:jc w:val="center"/>
              <w:rPr>
                <w:ins w:id="25964" w:author="Author"/>
              </w:rPr>
            </w:pPr>
            <w:ins w:id="25965" w:author="Author">
              <w:r w:rsidRPr="00D016EC">
                <w:t>0.20</w:t>
              </w:r>
            </w:ins>
          </w:p>
        </w:tc>
        <w:tc>
          <w:tcPr>
            <w:tcW w:w="400" w:type="dxa"/>
            <w:noWrap/>
            <w:vAlign w:val="bottom"/>
            <w:hideMark/>
          </w:tcPr>
          <w:p w14:paraId="0E0A7E0B" w14:textId="77777777" w:rsidR="00C50A95" w:rsidRPr="00D016EC" w:rsidRDefault="00C50A95" w:rsidP="00416506">
            <w:pPr>
              <w:pStyle w:val="tabletext11"/>
              <w:jc w:val="center"/>
              <w:rPr>
                <w:ins w:id="25966" w:author="Author"/>
              </w:rPr>
            </w:pPr>
            <w:ins w:id="25967" w:author="Author">
              <w:r w:rsidRPr="00D016EC">
                <w:t>0.19</w:t>
              </w:r>
            </w:ins>
          </w:p>
        </w:tc>
        <w:tc>
          <w:tcPr>
            <w:tcW w:w="440" w:type="dxa"/>
            <w:noWrap/>
            <w:vAlign w:val="bottom"/>
            <w:hideMark/>
          </w:tcPr>
          <w:p w14:paraId="43922D1C" w14:textId="77777777" w:rsidR="00C50A95" w:rsidRPr="00D016EC" w:rsidRDefault="00C50A95" w:rsidP="00416506">
            <w:pPr>
              <w:pStyle w:val="tabletext11"/>
              <w:jc w:val="center"/>
              <w:rPr>
                <w:ins w:id="25968" w:author="Author"/>
              </w:rPr>
            </w:pPr>
            <w:ins w:id="25969" w:author="Author">
              <w:r w:rsidRPr="00D016EC">
                <w:t>0.18</w:t>
              </w:r>
            </w:ins>
          </w:p>
        </w:tc>
        <w:tc>
          <w:tcPr>
            <w:tcW w:w="400" w:type="dxa"/>
            <w:noWrap/>
            <w:vAlign w:val="bottom"/>
            <w:hideMark/>
          </w:tcPr>
          <w:p w14:paraId="59D95F17" w14:textId="77777777" w:rsidR="00C50A95" w:rsidRPr="00D016EC" w:rsidRDefault="00C50A95" w:rsidP="00416506">
            <w:pPr>
              <w:pStyle w:val="tabletext11"/>
              <w:jc w:val="center"/>
              <w:rPr>
                <w:ins w:id="25970" w:author="Author"/>
              </w:rPr>
            </w:pPr>
            <w:ins w:id="25971" w:author="Author">
              <w:r w:rsidRPr="00D016EC">
                <w:t>0.18</w:t>
              </w:r>
            </w:ins>
          </w:p>
        </w:tc>
        <w:tc>
          <w:tcPr>
            <w:tcW w:w="400" w:type="dxa"/>
            <w:noWrap/>
            <w:vAlign w:val="bottom"/>
            <w:hideMark/>
          </w:tcPr>
          <w:p w14:paraId="0321DFFC" w14:textId="77777777" w:rsidR="00C50A95" w:rsidRPr="00D016EC" w:rsidRDefault="00C50A95" w:rsidP="00416506">
            <w:pPr>
              <w:pStyle w:val="tabletext11"/>
              <w:jc w:val="center"/>
              <w:rPr>
                <w:ins w:id="25972" w:author="Author"/>
              </w:rPr>
            </w:pPr>
            <w:ins w:id="25973" w:author="Author">
              <w:r w:rsidRPr="00D016EC">
                <w:t>0.17</w:t>
              </w:r>
            </w:ins>
          </w:p>
        </w:tc>
        <w:tc>
          <w:tcPr>
            <w:tcW w:w="400" w:type="dxa"/>
            <w:noWrap/>
            <w:vAlign w:val="bottom"/>
            <w:hideMark/>
          </w:tcPr>
          <w:p w14:paraId="459A65DE" w14:textId="77777777" w:rsidR="00C50A95" w:rsidRPr="00D016EC" w:rsidRDefault="00C50A95" w:rsidP="00416506">
            <w:pPr>
              <w:pStyle w:val="tabletext11"/>
              <w:jc w:val="center"/>
              <w:rPr>
                <w:ins w:id="25974" w:author="Author"/>
              </w:rPr>
            </w:pPr>
            <w:ins w:id="25975" w:author="Author">
              <w:r w:rsidRPr="00D016EC">
                <w:t>0.17</w:t>
              </w:r>
            </w:ins>
          </w:p>
        </w:tc>
        <w:tc>
          <w:tcPr>
            <w:tcW w:w="400" w:type="dxa"/>
            <w:noWrap/>
            <w:vAlign w:val="bottom"/>
            <w:hideMark/>
          </w:tcPr>
          <w:p w14:paraId="4F42CCA4" w14:textId="77777777" w:rsidR="00C50A95" w:rsidRPr="00D016EC" w:rsidRDefault="00C50A95" w:rsidP="00416506">
            <w:pPr>
              <w:pStyle w:val="tabletext11"/>
              <w:jc w:val="center"/>
              <w:rPr>
                <w:ins w:id="25976" w:author="Author"/>
              </w:rPr>
            </w:pPr>
            <w:ins w:id="25977" w:author="Author">
              <w:r w:rsidRPr="00D016EC">
                <w:t>0.16</w:t>
              </w:r>
            </w:ins>
          </w:p>
        </w:tc>
        <w:tc>
          <w:tcPr>
            <w:tcW w:w="460" w:type="dxa"/>
            <w:noWrap/>
            <w:vAlign w:val="bottom"/>
            <w:hideMark/>
          </w:tcPr>
          <w:p w14:paraId="50B19C00" w14:textId="77777777" w:rsidR="00C50A95" w:rsidRPr="00D016EC" w:rsidRDefault="00C50A95" w:rsidP="00416506">
            <w:pPr>
              <w:pStyle w:val="tabletext11"/>
              <w:jc w:val="center"/>
              <w:rPr>
                <w:ins w:id="25978" w:author="Author"/>
              </w:rPr>
            </w:pPr>
            <w:ins w:id="25979" w:author="Author">
              <w:r w:rsidRPr="00D016EC">
                <w:t>0.16</w:t>
              </w:r>
            </w:ins>
          </w:p>
        </w:tc>
      </w:tr>
      <w:tr w:rsidR="00C50A95" w:rsidRPr="00D016EC" w14:paraId="08C43EB5" w14:textId="77777777" w:rsidTr="00416506">
        <w:trPr>
          <w:trHeight w:val="190"/>
          <w:ins w:id="25980" w:author="Author"/>
        </w:trPr>
        <w:tc>
          <w:tcPr>
            <w:tcW w:w="200" w:type="dxa"/>
            <w:tcBorders>
              <w:right w:val="nil"/>
            </w:tcBorders>
            <w:vAlign w:val="bottom"/>
          </w:tcPr>
          <w:p w14:paraId="35B905C5" w14:textId="77777777" w:rsidR="00C50A95" w:rsidRPr="00D016EC" w:rsidRDefault="00C50A95" w:rsidP="00416506">
            <w:pPr>
              <w:pStyle w:val="tabletext11"/>
              <w:jc w:val="right"/>
              <w:rPr>
                <w:ins w:id="25981" w:author="Author"/>
              </w:rPr>
            </w:pPr>
          </w:p>
        </w:tc>
        <w:tc>
          <w:tcPr>
            <w:tcW w:w="1580" w:type="dxa"/>
            <w:tcBorders>
              <w:left w:val="nil"/>
            </w:tcBorders>
            <w:vAlign w:val="bottom"/>
            <w:hideMark/>
          </w:tcPr>
          <w:p w14:paraId="161F34FB" w14:textId="77777777" w:rsidR="00C50A95" w:rsidRPr="00D016EC" w:rsidRDefault="00C50A95" w:rsidP="00416506">
            <w:pPr>
              <w:pStyle w:val="tabletext11"/>
              <w:tabs>
                <w:tab w:val="decimal" w:pos="640"/>
              </w:tabs>
              <w:rPr>
                <w:ins w:id="25982" w:author="Author"/>
              </w:rPr>
            </w:pPr>
            <w:ins w:id="25983" w:author="Author">
              <w:r w:rsidRPr="00D016EC">
                <w:t>5,000 to 5,999</w:t>
              </w:r>
            </w:ins>
          </w:p>
        </w:tc>
        <w:tc>
          <w:tcPr>
            <w:tcW w:w="560" w:type="dxa"/>
            <w:noWrap/>
            <w:vAlign w:val="bottom"/>
            <w:hideMark/>
          </w:tcPr>
          <w:p w14:paraId="46402F90" w14:textId="77777777" w:rsidR="00C50A95" w:rsidRPr="00D016EC" w:rsidRDefault="00C50A95" w:rsidP="00416506">
            <w:pPr>
              <w:pStyle w:val="tabletext11"/>
              <w:tabs>
                <w:tab w:val="decimal" w:pos="200"/>
              </w:tabs>
              <w:jc w:val="center"/>
              <w:rPr>
                <w:ins w:id="25984" w:author="Author"/>
              </w:rPr>
            </w:pPr>
            <w:ins w:id="25985" w:author="Author">
              <w:r w:rsidRPr="00D016EC">
                <w:t>0.62</w:t>
              </w:r>
            </w:ins>
          </w:p>
        </w:tc>
        <w:tc>
          <w:tcPr>
            <w:tcW w:w="560" w:type="dxa"/>
            <w:noWrap/>
            <w:vAlign w:val="bottom"/>
            <w:hideMark/>
          </w:tcPr>
          <w:p w14:paraId="276D91DD" w14:textId="77777777" w:rsidR="00C50A95" w:rsidRPr="00D016EC" w:rsidRDefault="00C50A95" w:rsidP="00416506">
            <w:pPr>
              <w:pStyle w:val="tabletext11"/>
              <w:tabs>
                <w:tab w:val="decimal" w:pos="200"/>
              </w:tabs>
              <w:jc w:val="center"/>
              <w:rPr>
                <w:ins w:id="25986" w:author="Author"/>
              </w:rPr>
            </w:pPr>
            <w:ins w:id="25987" w:author="Author">
              <w:r w:rsidRPr="00D016EC">
                <w:t>0.60</w:t>
              </w:r>
            </w:ins>
          </w:p>
        </w:tc>
        <w:tc>
          <w:tcPr>
            <w:tcW w:w="480" w:type="dxa"/>
            <w:noWrap/>
            <w:vAlign w:val="bottom"/>
            <w:hideMark/>
          </w:tcPr>
          <w:p w14:paraId="31818A00" w14:textId="77777777" w:rsidR="00C50A95" w:rsidRPr="00D016EC" w:rsidRDefault="00C50A95" w:rsidP="00416506">
            <w:pPr>
              <w:pStyle w:val="tabletext11"/>
              <w:tabs>
                <w:tab w:val="decimal" w:pos="200"/>
              </w:tabs>
              <w:jc w:val="center"/>
              <w:rPr>
                <w:ins w:id="25988" w:author="Author"/>
              </w:rPr>
            </w:pPr>
            <w:ins w:id="25989" w:author="Author">
              <w:r w:rsidRPr="00D016EC">
                <w:t>0.58</w:t>
              </w:r>
            </w:ins>
          </w:p>
        </w:tc>
        <w:tc>
          <w:tcPr>
            <w:tcW w:w="480" w:type="dxa"/>
            <w:noWrap/>
            <w:vAlign w:val="bottom"/>
            <w:hideMark/>
          </w:tcPr>
          <w:p w14:paraId="5197FD1D" w14:textId="77777777" w:rsidR="00C50A95" w:rsidRPr="00D016EC" w:rsidRDefault="00C50A95" w:rsidP="00416506">
            <w:pPr>
              <w:pStyle w:val="tabletext11"/>
              <w:tabs>
                <w:tab w:val="decimal" w:pos="200"/>
              </w:tabs>
              <w:jc w:val="center"/>
              <w:rPr>
                <w:ins w:id="25990" w:author="Author"/>
              </w:rPr>
            </w:pPr>
            <w:ins w:id="25991" w:author="Author">
              <w:r w:rsidRPr="00D016EC">
                <w:t>0.54</w:t>
              </w:r>
            </w:ins>
          </w:p>
        </w:tc>
        <w:tc>
          <w:tcPr>
            <w:tcW w:w="480" w:type="dxa"/>
            <w:noWrap/>
            <w:vAlign w:val="bottom"/>
            <w:hideMark/>
          </w:tcPr>
          <w:p w14:paraId="4ED61694" w14:textId="77777777" w:rsidR="00C50A95" w:rsidRPr="00D016EC" w:rsidRDefault="00C50A95" w:rsidP="00416506">
            <w:pPr>
              <w:pStyle w:val="tabletext11"/>
              <w:tabs>
                <w:tab w:val="decimal" w:pos="200"/>
              </w:tabs>
              <w:jc w:val="center"/>
              <w:rPr>
                <w:ins w:id="25992" w:author="Author"/>
              </w:rPr>
            </w:pPr>
            <w:ins w:id="25993" w:author="Author">
              <w:r w:rsidRPr="00D016EC">
                <w:t>0.51</w:t>
              </w:r>
            </w:ins>
          </w:p>
        </w:tc>
        <w:tc>
          <w:tcPr>
            <w:tcW w:w="480" w:type="dxa"/>
            <w:noWrap/>
            <w:vAlign w:val="bottom"/>
            <w:hideMark/>
          </w:tcPr>
          <w:p w14:paraId="062D0BD4" w14:textId="77777777" w:rsidR="00C50A95" w:rsidRPr="00D016EC" w:rsidRDefault="00C50A95" w:rsidP="00416506">
            <w:pPr>
              <w:pStyle w:val="tabletext11"/>
              <w:tabs>
                <w:tab w:val="decimal" w:pos="200"/>
              </w:tabs>
              <w:jc w:val="center"/>
              <w:rPr>
                <w:ins w:id="25994" w:author="Author"/>
              </w:rPr>
            </w:pPr>
            <w:ins w:id="25995" w:author="Author">
              <w:r w:rsidRPr="00D016EC">
                <w:t>0.47</w:t>
              </w:r>
            </w:ins>
          </w:p>
        </w:tc>
        <w:tc>
          <w:tcPr>
            <w:tcW w:w="480" w:type="dxa"/>
            <w:noWrap/>
            <w:vAlign w:val="bottom"/>
            <w:hideMark/>
          </w:tcPr>
          <w:p w14:paraId="092B7240" w14:textId="77777777" w:rsidR="00C50A95" w:rsidRPr="00D016EC" w:rsidRDefault="00C50A95" w:rsidP="00416506">
            <w:pPr>
              <w:pStyle w:val="tabletext11"/>
              <w:tabs>
                <w:tab w:val="decimal" w:pos="200"/>
              </w:tabs>
              <w:jc w:val="center"/>
              <w:rPr>
                <w:ins w:id="25996" w:author="Author"/>
              </w:rPr>
            </w:pPr>
            <w:ins w:id="25997" w:author="Author">
              <w:r w:rsidRPr="00D016EC">
                <w:t>0.43</w:t>
              </w:r>
            </w:ins>
          </w:p>
        </w:tc>
        <w:tc>
          <w:tcPr>
            <w:tcW w:w="480" w:type="dxa"/>
            <w:noWrap/>
            <w:vAlign w:val="bottom"/>
            <w:hideMark/>
          </w:tcPr>
          <w:p w14:paraId="62CAB77F" w14:textId="77777777" w:rsidR="00C50A95" w:rsidRPr="00D016EC" w:rsidRDefault="00C50A95" w:rsidP="00416506">
            <w:pPr>
              <w:pStyle w:val="tabletext11"/>
              <w:tabs>
                <w:tab w:val="decimal" w:pos="200"/>
              </w:tabs>
              <w:jc w:val="center"/>
              <w:rPr>
                <w:ins w:id="25998" w:author="Author"/>
              </w:rPr>
            </w:pPr>
            <w:ins w:id="25999" w:author="Author">
              <w:r w:rsidRPr="00D016EC">
                <w:t>0.39</w:t>
              </w:r>
            </w:ins>
          </w:p>
        </w:tc>
        <w:tc>
          <w:tcPr>
            <w:tcW w:w="400" w:type="dxa"/>
            <w:noWrap/>
            <w:vAlign w:val="bottom"/>
            <w:hideMark/>
          </w:tcPr>
          <w:p w14:paraId="15EE7076" w14:textId="77777777" w:rsidR="00C50A95" w:rsidRPr="00D016EC" w:rsidRDefault="00C50A95" w:rsidP="00416506">
            <w:pPr>
              <w:pStyle w:val="tabletext11"/>
              <w:jc w:val="center"/>
              <w:rPr>
                <w:ins w:id="26000" w:author="Author"/>
              </w:rPr>
            </w:pPr>
            <w:ins w:id="26001" w:author="Author">
              <w:r w:rsidRPr="00D016EC">
                <w:t>0.36</w:t>
              </w:r>
            </w:ins>
          </w:p>
        </w:tc>
        <w:tc>
          <w:tcPr>
            <w:tcW w:w="400" w:type="dxa"/>
            <w:noWrap/>
            <w:vAlign w:val="bottom"/>
            <w:hideMark/>
          </w:tcPr>
          <w:p w14:paraId="775D12DD" w14:textId="77777777" w:rsidR="00C50A95" w:rsidRPr="00D016EC" w:rsidRDefault="00C50A95" w:rsidP="00416506">
            <w:pPr>
              <w:pStyle w:val="tabletext11"/>
              <w:jc w:val="center"/>
              <w:rPr>
                <w:ins w:id="26002" w:author="Author"/>
              </w:rPr>
            </w:pPr>
            <w:ins w:id="26003" w:author="Author">
              <w:r w:rsidRPr="00D016EC">
                <w:t>0.32</w:t>
              </w:r>
            </w:ins>
          </w:p>
        </w:tc>
        <w:tc>
          <w:tcPr>
            <w:tcW w:w="400" w:type="dxa"/>
            <w:noWrap/>
            <w:vAlign w:val="bottom"/>
            <w:hideMark/>
          </w:tcPr>
          <w:p w14:paraId="48A9AABC" w14:textId="77777777" w:rsidR="00C50A95" w:rsidRPr="00D016EC" w:rsidRDefault="00C50A95" w:rsidP="00416506">
            <w:pPr>
              <w:pStyle w:val="tabletext11"/>
              <w:jc w:val="center"/>
              <w:rPr>
                <w:ins w:id="26004" w:author="Author"/>
              </w:rPr>
            </w:pPr>
            <w:ins w:id="26005" w:author="Author">
              <w:r w:rsidRPr="00D016EC">
                <w:t>0.28</w:t>
              </w:r>
            </w:ins>
          </w:p>
        </w:tc>
        <w:tc>
          <w:tcPr>
            <w:tcW w:w="400" w:type="dxa"/>
            <w:noWrap/>
            <w:vAlign w:val="bottom"/>
            <w:hideMark/>
          </w:tcPr>
          <w:p w14:paraId="3007D147" w14:textId="77777777" w:rsidR="00C50A95" w:rsidRPr="00D016EC" w:rsidRDefault="00C50A95" w:rsidP="00416506">
            <w:pPr>
              <w:pStyle w:val="tabletext11"/>
              <w:jc w:val="center"/>
              <w:rPr>
                <w:ins w:id="26006" w:author="Author"/>
              </w:rPr>
            </w:pPr>
            <w:ins w:id="26007" w:author="Author">
              <w:r w:rsidRPr="00D016EC">
                <w:t>0.28</w:t>
              </w:r>
            </w:ins>
          </w:p>
        </w:tc>
        <w:tc>
          <w:tcPr>
            <w:tcW w:w="400" w:type="dxa"/>
            <w:noWrap/>
            <w:vAlign w:val="bottom"/>
            <w:hideMark/>
          </w:tcPr>
          <w:p w14:paraId="36F4689C" w14:textId="77777777" w:rsidR="00C50A95" w:rsidRPr="00D016EC" w:rsidRDefault="00C50A95" w:rsidP="00416506">
            <w:pPr>
              <w:pStyle w:val="tabletext11"/>
              <w:jc w:val="center"/>
              <w:rPr>
                <w:ins w:id="26008" w:author="Author"/>
              </w:rPr>
            </w:pPr>
            <w:ins w:id="26009" w:author="Author">
              <w:r w:rsidRPr="00D016EC">
                <w:t>0.27</w:t>
              </w:r>
            </w:ins>
          </w:p>
        </w:tc>
        <w:tc>
          <w:tcPr>
            <w:tcW w:w="400" w:type="dxa"/>
            <w:noWrap/>
            <w:vAlign w:val="bottom"/>
            <w:hideMark/>
          </w:tcPr>
          <w:p w14:paraId="595DFE04" w14:textId="77777777" w:rsidR="00C50A95" w:rsidRPr="00D016EC" w:rsidRDefault="00C50A95" w:rsidP="00416506">
            <w:pPr>
              <w:pStyle w:val="tabletext11"/>
              <w:jc w:val="center"/>
              <w:rPr>
                <w:ins w:id="26010" w:author="Author"/>
              </w:rPr>
            </w:pPr>
            <w:ins w:id="26011" w:author="Author">
              <w:r w:rsidRPr="00D016EC">
                <w:t>0.26</w:t>
              </w:r>
            </w:ins>
          </w:p>
        </w:tc>
        <w:tc>
          <w:tcPr>
            <w:tcW w:w="400" w:type="dxa"/>
            <w:noWrap/>
            <w:vAlign w:val="bottom"/>
            <w:hideMark/>
          </w:tcPr>
          <w:p w14:paraId="05E6B506" w14:textId="77777777" w:rsidR="00C50A95" w:rsidRPr="00D016EC" w:rsidRDefault="00C50A95" w:rsidP="00416506">
            <w:pPr>
              <w:pStyle w:val="tabletext11"/>
              <w:jc w:val="center"/>
              <w:rPr>
                <w:ins w:id="26012" w:author="Author"/>
              </w:rPr>
            </w:pPr>
            <w:ins w:id="26013" w:author="Author">
              <w:r w:rsidRPr="00D016EC">
                <w:t>0.25</w:t>
              </w:r>
            </w:ins>
          </w:p>
        </w:tc>
        <w:tc>
          <w:tcPr>
            <w:tcW w:w="400" w:type="dxa"/>
            <w:noWrap/>
            <w:vAlign w:val="bottom"/>
            <w:hideMark/>
          </w:tcPr>
          <w:p w14:paraId="7EBB6B49" w14:textId="77777777" w:rsidR="00C50A95" w:rsidRPr="00D016EC" w:rsidRDefault="00C50A95" w:rsidP="00416506">
            <w:pPr>
              <w:pStyle w:val="tabletext11"/>
              <w:jc w:val="center"/>
              <w:rPr>
                <w:ins w:id="26014" w:author="Author"/>
              </w:rPr>
            </w:pPr>
            <w:ins w:id="26015" w:author="Author">
              <w:r w:rsidRPr="00D016EC">
                <w:t>0.24</w:t>
              </w:r>
            </w:ins>
          </w:p>
        </w:tc>
        <w:tc>
          <w:tcPr>
            <w:tcW w:w="400" w:type="dxa"/>
            <w:noWrap/>
            <w:vAlign w:val="bottom"/>
            <w:hideMark/>
          </w:tcPr>
          <w:p w14:paraId="770FD3FD" w14:textId="77777777" w:rsidR="00C50A95" w:rsidRPr="00D016EC" w:rsidRDefault="00C50A95" w:rsidP="00416506">
            <w:pPr>
              <w:pStyle w:val="tabletext11"/>
              <w:jc w:val="center"/>
              <w:rPr>
                <w:ins w:id="26016" w:author="Author"/>
              </w:rPr>
            </w:pPr>
            <w:ins w:id="26017" w:author="Author">
              <w:r w:rsidRPr="00D016EC">
                <w:t>0.24</w:t>
              </w:r>
            </w:ins>
          </w:p>
        </w:tc>
        <w:tc>
          <w:tcPr>
            <w:tcW w:w="400" w:type="dxa"/>
            <w:noWrap/>
            <w:vAlign w:val="bottom"/>
            <w:hideMark/>
          </w:tcPr>
          <w:p w14:paraId="35449682" w14:textId="77777777" w:rsidR="00C50A95" w:rsidRPr="00D016EC" w:rsidRDefault="00C50A95" w:rsidP="00416506">
            <w:pPr>
              <w:pStyle w:val="tabletext11"/>
              <w:jc w:val="center"/>
              <w:rPr>
                <w:ins w:id="26018" w:author="Author"/>
              </w:rPr>
            </w:pPr>
            <w:ins w:id="26019" w:author="Author">
              <w:r w:rsidRPr="00D016EC">
                <w:t>0.23</w:t>
              </w:r>
            </w:ins>
          </w:p>
        </w:tc>
        <w:tc>
          <w:tcPr>
            <w:tcW w:w="400" w:type="dxa"/>
            <w:noWrap/>
            <w:vAlign w:val="bottom"/>
            <w:hideMark/>
          </w:tcPr>
          <w:p w14:paraId="234ECDF9" w14:textId="77777777" w:rsidR="00C50A95" w:rsidRPr="00D016EC" w:rsidRDefault="00C50A95" w:rsidP="00416506">
            <w:pPr>
              <w:pStyle w:val="tabletext11"/>
              <w:jc w:val="center"/>
              <w:rPr>
                <w:ins w:id="26020" w:author="Author"/>
              </w:rPr>
            </w:pPr>
            <w:ins w:id="26021" w:author="Author">
              <w:r w:rsidRPr="00D016EC">
                <w:t>0.22</w:t>
              </w:r>
            </w:ins>
          </w:p>
        </w:tc>
        <w:tc>
          <w:tcPr>
            <w:tcW w:w="400" w:type="dxa"/>
            <w:noWrap/>
            <w:vAlign w:val="bottom"/>
            <w:hideMark/>
          </w:tcPr>
          <w:p w14:paraId="21408DA5" w14:textId="77777777" w:rsidR="00C50A95" w:rsidRPr="00D016EC" w:rsidRDefault="00C50A95" w:rsidP="00416506">
            <w:pPr>
              <w:pStyle w:val="tabletext11"/>
              <w:jc w:val="center"/>
              <w:rPr>
                <w:ins w:id="26022" w:author="Author"/>
              </w:rPr>
            </w:pPr>
            <w:ins w:id="26023" w:author="Author">
              <w:r w:rsidRPr="00D016EC">
                <w:t>0.22</w:t>
              </w:r>
            </w:ins>
          </w:p>
        </w:tc>
        <w:tc>
          <w:tcPr>
            <w:tcW w:w="400" w:type="dxa"/>
            <w:noWrap/>
            <w:vAlign w:val="bottom"/>
            <w:hideMark/>
          </w:tcPr>
          <w:p w14:paraId="4486B1A8" w14:textId="77777777" w:rsidR="00C50A95" w:rsidRPr="00D016EC" w:rsidRDefault="00C50A95" w:rsidP="00416506">
            <w:pPr>
              <w:pStyle w:val="tabletext11"/>
              <w:jc w:val="center"/>
              <w:rPr>
                <w:ins w:id="26024" w:author="Author"/>
              </w:rPr>
            </w:pPr>
            <w:ins w:id="26025" w:author="Author">
              <w:r w:rsidRPr="00D016EC">
                <w:t>0.21</w:t>
              </w:r>
            </w:ins>
          </w:p>
        </w:tc>
        <w:tc>
          <w:tcPr>
            <w:tcW w:w="400" w:type="dxa"/>
            <w:noWrap/>
            <w:vAlign w:val="bottom"/>
            <w:hideMark/>
          </w:tcPr>
          <w:p w14:paraId="7E5A5524" w14:textId="77777777" w:rsidR="00C50A95" w:rsidRPr="00D016EC" w:rsidRDefault="00C50A95" w:rsidP="00416506">
            <w:pPr>
              <w:pStyle w:val="tabletext11"/>
              <w:jc w:val="center"/>
              <w:rPr>
                <w:ins w:id="26026" w:author="Author"/>
              </w:rPr>
            </w:pPr>
            <w:ins w:id="26027" w:author="Author">
              <w:r w:rsidRPr="00D016EC">
                <w:t>0.20</w:t>
              </w:r>
            </w:ins>
          </w:p>
        </w:tc>
        <w:tc>
          <w:tcPr>
            <w:tcW w:w="440" w:type="dxa"/>
            <w:noWrap/>
            <w:vAlign w:val="bottom"/>
            <w:hideMark/>
          </w:tcPr>
          <w:p w14:paraId="6A81417C" w14:textId="77777777" w:rsidR="00C50A95" w:rsidRPr="00D016EC" w:rsidRDefault="00C50A95" w:rsidP="00416506">
            <w:pPr>
              <w:pStyle w:val="tabletext11"/>
              <w:jc w:val="center"/>
              <w:rPr>
                <w:ins w:id="26028" w:author="Author"/>
              </w:rPr>
            </w:pPr>
            <w:ins w:id="26029" w:author="Author">
              <w:r w:rsidRPr="00D016EC">
                <w:t>0.20</w:t>
              </w:r>
            </w:ins>
          </w:p>
        </w:tc>
        <w:tc>
          <w:tcPr>
            <w:tcW w:w="400" w:type="dxa"/>
            <w:noWrap/>
            <w:vAlign w:val="bottom"/>
            <w:hideMark/>
          </w:tcPr>
          <w:p w14:paraId="7BBA122D" w14:textId="77777777" w:rsidR="00C50A95" w:rsidRPr="00D016EC" w:rsidRDefault="00C50A95" w:rsidP="00416506">
            <w:pPr>
              <w:pStyle w:val="tabletext11"/>
              <w:jc w:val="center"/>
              <w:rPr>
                <w:ins w:id="26030" w:author="Author"/>
              </w:rPr>
            </w:pPr>
            <w:ins w:id="26031" w:author="Author">
              <w:r w:rsidRPr="00D016EC">
                <w:t>0.19</w:t>
              </w:r>
            </w:ins>
          </w:p>
        </w:tc>
        <w:tc>
          <w:tcPr>
            <w:tcW w:w="400" w:type="dxa"/>
            <w:noWrap/>
            <w:vAlign w:val="bottom"/>
            <w:hideMark/>
          </w:tcPr>
          <w:p w14:paraId="2C584A46" w14:textId="77777777" w:rsidR="00C50A95" w:rsidRPr="00D016EC" w:rsidRDefault="00C50A95" w:rsidP="00416506">
            <w:pPr>
              <w:pStyle w:val="tabletext11"/>
              <w:jc w:val="center"/>
              <w:rPr>
                <w:ins w:id="26032" w:author="Author"/>
              </w:rPr>
            </w:pPr>
            <w:ins w:id="26033" w:author="Author">
              <w:r w:rsidRPr="00D016EC">
                <w:t>0.19</w:t>
              </w:r>
            </w:ins>
          </w:p>
        </w:tc>
        <w:tc>
          <w:tcPr>
            <w:tcW w:w="400" w:type="dxa"/>
            <w:noWrap/>
            <w:vAlign w:val="bottom"/>
            <w:hideMark/>
          </w:tcPr>
          <w:p w14:paraId="52263812" w14:textId="77777777" w:rsidR="00C50A95" w:rsidRPr="00D016EC" w:rsidRDefault="00C50A95" w:rsidP="00416506">
            <w:pPr>
              <w:pStyle w:val="tabletext11"/>
              <w:jc w:val="center"/>
              <w:rPr>
                <w:ins w:id="26034" w:author="Author"/>
              </w:rPr>
            </w:pPr>
            <w:ins w:id="26035" w:author="Author">
              <w:r w:rsidRPr="00D016EC">
                <w:t>0.18</w:t>
              </w:r>
            </w:ins>
          </w:p>
        </w:tc>
        <w:tc>
          <w:tcPr>
            <w:tcW w:w="400" w:type="dxa"/>
            <w:noWrap/>
            <w:vAlign w:val="bottom"/>
            <w:hideMark/>
          </w:tcPr>
          <w:p w14:paraId="1F41DFCF" w14:textId="77777777" w:rsidR="00C50A95" w:rsidRPr="00D016EC" w:rsidRDefault="00C50A95" w:rsidP="00416506">
            <w:pPr>
              <w:pStyle w:val="tabletext11"/>
              <w:jc w:val="center"/>
              <w:rPr>
                <w:ins w:id="26036" w:author="Author"/>
              </w:rPr>
            </w:pPr>
            <w:ins w:id="26037" w:author="Author">
              <w:r w:rsidRPr="00D016EC">
                <w:t>0.17</w:t>
              </w:r>
            </w:ins>
          </w:p>
        </w:tc>
        <w:tc>
          <w:tcPr>
            <w:tcW w:w="460" w:type="dxa"/>
            <w:noWrap/>
            <w:vAlign w:val="bottom"/>
            <w:hideMark/>
          </w:tcPr>
          <w:p w14:paraId="3D33D6CD" w14:textId="77777777" w:rsidR="00C50A95" w:rsidRPr="00D016EC" w:rsidRDefault="00C50A95" w:rsidP="00416506">
            <w:pPr>
              <w:pStyle w:val="tabletext11"/>
              <w:jc w:val="center"/>
              <w:rPr>
                <w:ins w:id="26038" w:author="Author"/>
              </w:rPr>
            </w:pPr>
            <w:ins w:id="26039" w:author="Author">
              <w:r w:rsidRPr="00D016EC">
                <w:t>0.17</w:t>
              </w:r>
            </w:ins>
          </w:p>
        </w:tc>
      </w:tr>
      <w:tr w:rsidR="00C50A95" w:rsidRPr="00D016EC" w14:paraId="62D2564B" w14:textId="77777777" w:rsidTr="00416506">
        <w:trPr>
          <w:trHeight w:val="190"/>
          <w:ins w:id="26040" w:author="Author"/>
        </w:trPr>
        <w:tc>
          <w:tcPr>
            <w:tcW w:w="200" w:type="dxa"/>
            <w:tcBorders>
              <w:right w:val="nil"/>
            </w:tcBorders>
            <w:vAlign w:val="bottom"/>
          </w:tcPr>
          <w:p w14:paraId="6BA65D20" w14:textId="77777777" w:rsidR="00C50A95" w:rsidRPr="00D016EC" w:rsidRDefault="00C50A95" w:rsidP="00416506">
            <w:pPr>
              <w:pStyle w:val="tabletext11"/>
              <w:jc w:val="right"/>
              <w:rPr>
                <w:ins w:id="26041" w:author="Author"/>
              </w:rPr>
            </w:pPr>
          </w:p>
        </w:tc>
        <w:tc>
          <w:tcPr>
            <w:tcW w:w="1580" w:type="dxa"/>
            <w:tcBorders>
              <w:left w:val="nil"/>
            </w:tcBorders>
            <w:vAlign w:val="bottom"/>
            <w:hideMark/>
          </w:tcPr>
          <w:p w14:paraId="684F7761" w14:textId="77777777" w:rsidR="00C50A95" w:rsidRPr="00D016EC" w:rsidRDefault="00C50A95" w:rsidP="00416506">
            <w:pPr>
              <w:pStyle w:val="tabletext11"/>
              <w:tabs>
                <w:tab w:val="decimal" w:pos="640"/>
              </w:tabs>
              <w:rPr>
                <w:ins w:id="26042" w:author="Author"/>
              </w:rPr>
            </w:pPr>
            <w:ins w:id="26043" w:author="Author">
              <w:r w:rsidRPr="00D016EC">
                <w:t>6,000 to 7,999</w:t>
              </w:r>
            </w:ins>
          </w:p>
        </w:tc>
        <w:tc>
          <w:tcPr>
            <w:tcW w:w="560" w:type="dxa"/>
            <w:noWrap/>
            <w:vAlign w:val="bottom"/>
            <w:hideMark/>
          </w:tcPr>
          <w:p w14:paraId="4BA3ADA9" w14:textId="77777777" w:rsidR="00C50A95" w:rsidRPr="00D016EC" w:rsidRDefault="00C50A95" w:rsidP="00416506">
            <w:pPr>
              <w:pStyle w:val="tabletext11"/>
              <w:tabs>
                <w:tab w:val="decimal" w:pos="200"/>
              </w:tabs>
              <w:jc w:val="center"/>
              <w:rPr>
                <w:ins w:id="26044" w:author="Author"/>
              </w:rPr>
            </w:pPr>
            <w:ins w:id="26045" w:author="Author">
              <w:r w:rsidRPr="00D016EC">
                <w:t>0.66</w:t>
              </w:r>
            </w:ins>
          </w:p>
        </w:tc>
        <w:tc>
          <w:tcPr>
            <w:tcW w:w="560" w:type="dxa"/>
            <w:noWrap/>
            <w:vAlign w:val="bottom"/>
            <w:hideMark/>
          </w:tcPr>
          <w:p w14:paraId="614A1C09" w14:textId="77777777" w:rsidR="00C50A95" w:rsidRPr="00D016EC" w:rsidRDefault="00C50A95" w:rsidP="00416506">
            <w:pPr>
              <w:pStyle w:val="tabletext11"/>
              <w:tabs>
                <w:tab w:val="decimal" w:pos="200"/>
              </w:tabs>
              <w:jc w:val="center"/>
              <w:rPr>
                <w:ins w:id="26046" w:author="Author"/>
              </w:rPr>
            </w:pPr>
            <w:ins w:id="26047" w:author="Author">
              <w:r w:rsidRPr="00D016EC">
                <w:t>0.65</w:t>
              </w:r>
            </w:ins>
          </w:p>
        </w:tc>
        <w:tc>
          <w:tcPr>
            <w:tcW w:w="480" w:type="dxa"/>
            <w:noWrap/>
            <w:vAlign w:val="bottom"/>
            <w:hideMark/>
          </w:tcPr>
          <w:p w14:paraId="732277D5" w14:textId="77777777" w:rsidR="00C50A95" w:rsidRPr="00D016EC" w:rsidRDefault="00C50A95" w:rsidP="00416506">
            <w:pPr>
              <w:pStyle w:val="tabletext11"/>
              <w:tabs>
                <w:tab w:val="decimal" w:pos="200"/>
              </w:tabs>
              <w:jc w:val="center"/>
              <w:rPr>
                <w:ins w:id="26048" w:author="Author"/>
              </w:rPr>
            </w:pPr>
            <w:ins w:id="26049" w:author="Author">
              <w:r w:rsidRPr="00D016EC">
                <w:t>0.63</w:t>
              </w:r>
            </w:ins>
          </w:p>
        </w:tc>
        <w:tc>
          <w:tcPr>
            <w:tcW w:w="480" w:type="dxa"/>
            <w:noWrap/>
            <w:vAlign w:val="bottom"/>
            <w:hideMark/>
          </w:tcPr>
          <w:p w14:paraId="0C5C1C2B" w14:textId="77777777" w:rsidR="00C50A95" w:rsidRPr="00D016EC" w:rsidRDefault="00C50A95" w:rsidP="00416506">
            <w:pPr>
              <w:pStyle w:val="tabletext11"/>
              <w:tabs>
                <w:tab w:val="decimal" w:pos="200"/>
              </w:tabs>
              <w:jc w:val="center"/>
              <w:rPr>
                <w:ins w:id="26050" w:author="Author"/>
              </w:rPr>
            </w:pPr>
            <w:ins w:id="26051" w:author="Author">
              <w:r w:rsidRPr="00D016EC">
                <w:t>0.59</w:t>
              </w:r>
            </w:ins>
          </w:p>
        </w:tc>
        <w:tc>
          <w:tcPr>
            <w:tcW w:w="480" w:type="dxa"/>
            <w:noWrap/>
            <w:vAlign w:val="bottom"/>
            <w:hideMark/>
          </w:tcPr>
          <w:p w14:paraId="44B165C7" w14:textId="77777777" w:rsidR="00C50A95" w:rsidRPr="00D016EC" w:rsidRDefault="00C50A95" w:rsidP="00416506">
            <w:pPr>
              <w:pStyle w:val="tabletext11"/>
              <w:tabs>
                <w:tab w:val="decimal" w:pos="200"/>
              </w:tabs>
              <w:jc w:val="center"/>
              <w:rPr>
                <w:ins w:id="26052" w:author="Author"/>
              </w:rPr>
            </w:pPr>
            <w:ins w:id="26053" w:author="Author">
              <w:r w:rsidRPr="00D016EC">
                <w:t>0.55</w:t>
              </w:r>
            </w:ins>
          </w:p>
        </w:tc>
        <w:tc>
          <w:tcPr>
            <w:tcW w:w="480" w:type="dxa"/>
            <w:noWrap/>
            <w:vAlign w:val="bottom"/>
            <w:hideMark/>
          </w:tcPr>
          <w:p w14:paraId="649A5A0F" w14:textId="77777777" w:rsidR="00C50A95" w:rsidRPr="00D016EC" w:rsidRDefault="00C50A95" w:rsidP="00416506">
            <w:pPr>
              <w:pStyle w:val="tabletext11"/>
              <w:tabs>
                <w:tab w:val="decimal" w:pos="200"/>
              </w:tabs>
              <w:jc w:val="center"/>
              <w:rPr>
                <w:ins w:id="26054" w:author="Author"/>
              </w:rPr>
            </w:pPr>
            <w:ins w:id="26055" w:author="Author">
              <w:r w:rsidRPr="00D016EC">
                <w:t>0.51</w:t>
              </w:r>
            </w:ins>
          </w:p>
        </w:tc>
        <w:tc>
          <w:tcPr>
            <w:tcW w:w="480" w:type="dxa"/>
            <w:noWrap/>
            <w:vAlign w:val="bottom"/>
            <w:hideMark/>
          </w:tcPr>
          <w:p w14:paraId="107DD854" w14:textId="77777777" w:rsidR="00C50A95" w:rsidRPr="00D016EC" w:rsidRDefault="00C50A95" w:rsidP="00416506">
            <w:pPr>
              <w:pStyle w:val="tabletext11"/>
              <w:tabs>
                <w:tab w:val="decimal" w:pos="200"/>
              </w:tabs>
              <w:jc w:val="center"/>
              <w:rPr>
                <w:ins w:id="26056" w:author="Author"/>
              </w:rPr>
            </w:pPr>
            <w:ins w:id="26057" w:author="Author">
              <w:r w:rsidRPr="00D016EC">
                <w:t>0.47</w:t>
              </w:r>
            </w:ins>
          </w:p>
        </w:tc>
        <w:tc>
          <w:tcPr>
            <w:tcW w:w="480" w:type="dxa"/>
            <w:noWrap/>
            <w:vAlign w:val="bottom"/>
            <w:hideMark/>
          </w:tcPr>
          <w:p w14:paraId="46E0D10D" w14:textId="77777777" w:rsidR="00C50A95" w:rsidRPr="00D016EC" w:rsidRDefault="00C50A95" w:rsidP="00416506">
            <w:pPr>
              <w:pStyle w:val="tabletext11"/>
              <w:tabs>
                <w:tab w:val="decimal" w:pos="200"/>
              </w:tabs>
              <w:jc w:val="center"/>
              <w:rPr>
                <w:ins w:id="26058" w:author="Author"/>
              </w:rPr>
            </w:pPr>
            <w:ins w:id="26059" w:author="Author">
              <w:r w:rsidRPr="00D016EC">
                <w:t>0.43</w:t>
              </w:r>
            </w:ins>
          </w:p>
        </w:tc>
        <w:tc>
          <w:tcPr>
            <w:tcW w:w="400" w:type="dxa"/>
            <w:noWrap/>
            <w:vAlign w:val="bottom"/>
            <w:hideMark/>
          </w:tcPr>
          <w:p w14:paraId="39C0C4F4" w14:textId="77777777" w:rsidR="00C50A95" w:rsidRPr="00D016EC" w:rsidRDefault="00C50A95" w:rsidP="00416506">
            <w:pPr>
              <w:pStyle w:val="tabletext11"/>
              <w:jc w:val="center"/>
              <w:rPr>
                <w:ins w:id="26060" w:author="Author"/>
              </w:rPr>
            </w:pPr>
            <w:ins w:id="26061" w:author="Author">
              <w:r w:rsidRPr="00D016EC">
                <w:t>0.39</w:t>
              </w:r>
            </w:ins>
          </w:p>
        </w:tc>
        <w:tc>
          <w:tcPr>
            <w:tcW w:w="400" w:type="dxa"/>
            <w:noWrap/>
            <w:vAlign w:val="bottom"/>
            <w:hideMark/>
          </w:tcPr>
          <w:p w14:paraId="33508754" w14:textId="77777777" w:rsidR="00C50A95" w:rsidRPr="00D016EC" w:rsidRDefault="00C50A95" w:rsidP="00416506">
            <w:pPr>
              <w:pStyle w:val="tabletext11"/>
              <w:jc w:val="center"/>
              <w:rPr>
                <w:ins w:id="26062" w:author="Author"/>
              </w:rPr>
            </w:pPr>
            <w:ins w:id="26063" w:author="Author">
              <w:r w:rsidRPr="00D016EC">
                <w:t>0.35</w:t>
              </w:r>
            </w:ins>
          </w:p>
        </w:tc>
        <w:tc>
          <w:tcPr>
            <w:tcW w:w="400" w:type="dxa"/>
            <w:noWrap/>
            <w:vAlign w:val="bottom"/>
            <w:hideMark/>
          </w:tcPr>
          <w:p w14:paraId="33646E51" w14:textId="77777777" w:rsidR="00C50A95" w:rsidRPr="00D016EC" w:rsidRDefault="00C50A95" w:rsidP="00416506">
            <w:pPr>
              <w:pStyle w:val="tabletext11"/>
              <w:jc w:val="center"/>
              <w:rPr>
                <w:ins w:id="26064" w:author="Author"/>
              </w:rPr>
            </w:pPr>
            <w:ins w:id="26065" w:author="Author">
              <w:r w:rsidRPr="00D016EC">
                <w:t>0.31</w:t>
              </w:r>
            </w:ins>
          </w:p>
        </w:tc>
        <w:tc>
          <w:tcPr>
            <w:tcW w:w="400" w:type="dxa"/>
            <w:noWrap/>
            <w:vAlign w:val="bottom"/>
            <w:hideMark/>
          </w:tcPr>
          <w:p w14:paraId="2EE8FA3C" w14:textId="77777777" w:rsidR="00C50A95" w:rsidRPr="00D016EC" w:rsidRDefault="00C50A95" w:rsidP="00416506">
            <w:pPr>
              <w:pStyle w:val="tabletext11"/>
              <w:jc w:val="center"/>
              <w:rPr>
                <w:ins w:id="26066" w:author="Author"/>
              </w:rPr>
            </w:pPr>
            <w:ins w:id="26067" w:author="Author">
              <w:r w:rsidRPr="00D016EC">
                <w:t>0.30</w:t>
              </w:r>
            </w:ins>
          </w:p>
        </w:tc>
        <w:tc>
          <w:tcPr>
            <w:tcW w:w="400" w:type="dxa"/>
            <w:noWrap/>
            <w:vAlign w:val="bottom"/>
            <w:hideMark/>
          </w:tcPr>
          <w:p w14:paraId="3AD49D59" w14:textId="77777777" w:rsidR="00C50A95" w:rsidRPr="00D016EC" w:rsidRDefault="00C50A95" w:rsidP="00416506">
            <w:pPr>
              <w:pStyle w:val="tabletext11"/>
              <w:jc w:val="center"/>
              <w:rPr>
                <w:ins w:id="26068" w:author="Author"/>
              </w:rPr>
            </w:pPr>
            <w:ins w:id="26069" w:author="Author">
              <w:r w:rsidRPr="00D016EC">
                <w:t>0.29</w:t>
              </w:r>
            </w:ins>
          </w:p>
        </w:tc>
        <w:tc>
          <w:tcPr>
            <w:tcW w:w="400" w:type="dxa"/>
            <w:noWrap/>
            <w:vAlign w:val="bottom"/>
            <w:hideMark/>
          </w:tcPr>
          <w:p w14:paraId="09A5391A" w14:textId="77777777" w:rsidR="00C50A95" w:rsidRPr="00D016EC" w:rsidRDefault="00C50A95" w:rsidP="00416506">
            <w:pPr>
              <w:pStyle w:val="tabletext11"/>
              <w:jc w:val="center"/>
              <w:rPr>
                <w:ins w:id="26070" w:author="Author"/>
              </w:rPr>
            </w:pPr>
            <w:ins w:id="26071" w:author="Author">
              <w:r w:rsidRPr="00D016EC">
                <w:t>0.28</w:t>
              </w:r>
            </w:ins>
          </w:p>
        </w:tc>
        <w:tc>
          <w:tcPr>
            <w:tcW w:w="400" w:type="dxa"/>
            <w:noWrap/>
            <w:vAlign w:val="bottom"/>
            <w:hideMark/>
          </w:tcPr>
          <w:p w14:paraId="228C3ECA" w14:textId="77777777" w:rsidR="00C50A95" w:rsidRPr="00D016EC" w:rsidRDefault="00C50A95" w:rsidP="00416506">
            <w:pPr>
              <w:pStyle w:val="tabletext11"/>
              <w:jc w:val="center"/>
              <w:rPr>
                <w:ins w:id="26072" w:author="Author"/>
              </w:rPr>
            </w:pPr>
            <w:ins w:id="26073" w:author="Author">
              <w:r w:rsidRPr="00D016EC">
                <w:t>0.27</w:t>
              </w:r>
            </w:ins>
          </w:p>
        </w:tc>
        <w:tc>
          <w:tcPr>
            <w:tcW w:w="400" w:type="dxa"/>
            <w:noWrap/>
            <w:vAlign w:val="bottom"/>
            <w:hideMark/>
          </w:tcPr>
          <w:p w14:paraId="79518287" w14:textId="77777777" w:rsidR="00C50A95" w:rsidRPr="00D016EC" w:rsidRDefault="00C50A95" w:rsidP="00416506">
            <w:pPr>
              <w:pStyle w:val="tabletext11"/>
              <w:jc w:val="center"/>
              <w:rPr>
                <w:ins w:id="26074" w:author="Author"/>
              </w:rPr>
            </w:pPr>
            <w:ins w:id="26075" w:author="Author">
              <w:r w:rsidRPr="00D016EC">
                <w:t>0.26</w:t>
              </w:r>
            </w:ins>
          </w:p>
        </w:tc>
        <w:tc>
          <w:tcPr>
            <w:tcW w:w="400" w:type="dxa"/>
            <w:noWrap/>
            <w:vAlign w:val="bottom"/>
            <w:hideMark/>
          </w:tcPr>
          <w:p w14:paraId="47096942" w14:textId="77777777" w:rsidR="00C50A95" w:rsidRPr="00D016EC" w:rsidRDefault="00C50A95" w:rsidP="00416506">
            <w:pPr>
              <w:pStyle w:val="tabletext11"/>
              <w:jc w:val="center"/>
              <w:rPr>
                <w:ins w:id="26076" w:author="Author"/>
              </w:rPr>
            </w:pPr>
            <w:ins w:id="26077" w:author="Author">
              <w:r w:rsidRPr="00D016EC">
                <w:t>0.25</w:t>
              </w:r>
            </w:ins>
          </w:p>
        </w:tc>
        <w:tc>
          <w:tcPr>
            <w:tcW w:w="400" w:type="dxa"/>
            <w:noWrap/>
            <w:vAlign w:val="bottom"/>
            <w:hideMark/>
          </w:tcPr>
          <w:p w14:paraId="4F17D853" w14:textId="77777777" w:rsidR="00C50A95" w:rsidRPr="00D016EC" w:rsidRDefault="00C50A95" w:rsidP="00416506">
            <w:pPr>
              <w:pStyle w:val="tabletext11"/>
              <w:jc w:val="center"/>
              <w:rPr>
                <w:ins w:id="26078" w:author="Author"/>
              </w:rPr>
            </w:pPr>
            <w:ins w:id="26079" w:author="Author">
              <w:r w:rsidRPr="00D016EC">
                <w:t>0.25</w:t>
              </w:r>
            </w:ins>
          </w:p>
        </w:tc>
        <w:tc>
          <w:tcPr>
            <w:tcW w:w="400" w:type="dxa"/>
            <w:noWrap/>
            <w:vAlign w:val="bottom"/>
            <w:hideMark/>
          </w:tcPr>
          <w:p w14:paraId="60D2CFB4" w14:textId="77777777" w:rsidR="00C50A95" w:rsidRPr="00D016EC" w:rsidRDefault="00C50A95" w:rsidP="00416506">
            <w:pPr>
              <w:pStyle w:val="tabletext11"/>
              <w:jc w:val="center"/>
              <w:rPr>
                <w:ins w:id="26080" w:author="Author"/>
              </w:rPr>
            </w:pPr>
            <w:ins w:id="26081" w:author="Author">
              <w:r w:rsidRPr="00D016EC">
                <w:t>0.24</w:t>
              </w:r>
            </w:ins>
          </w:p>
        </w:tc>
        <w:tc>
          <w:tcPr>
            <w:tcW w:w="400" w:type="dxa"/>
            <w:noWrap/>
            <w:vAlign w:val="bottom"/>
            <w:hideMark/>
          </w:tcPr>
          <w:p w14:paraId="12770748" w14:textId="77777777" w:rsidR="00C50A95" w:rsidRPr="00D016EC" w:rsidRDefault="00C50A95" w:rsidP="00416506">
            <w:pPr>
              <w:pStyle w:val="tabletext11"/>
              <w:jc w:val="center"/>
              <w:rPr>
                <w:ins w:id="26082" w:author="Author"/>
              </w:rPr>
            </w:pPr>
            <w:ins w:id="26083" w:author="Author">
              <w:r w:rsidRPr="00D016EC">
                <w:t>0.23</w:t>
              </w:r>
            </w:ins>
          </w:p>
        </w:tc>
        <w:tc>
          <w:tcPr>
            <w:tcW w:w="400" w:type="dxa"/>
            <w:noWrap/>
            <w:vAlign w:val="bottom"/>
            <w:hideMark/>
          </w:tcPr>
          <w:p w14:paraId="7B5F154B" w14:textId="77777777" w:rsidR="00C50A95" w:rsidRPr="00D016EC" w:rsidRDefault="00C50A95" w:rsidP="00416506">
            <w:pPr>
              <w:pStyle w:val="tabletext11"/>
              <w:jc w:val="center"/>
              <w:rPr>
                <w:ins w:id="26084" w:author="Author"/>
              </w:rPr>
            </w:pPr>
            <w:ins w:id="26085" w:author="Author">
              <w:r w:rsidRPr="00D016EC">
                <w:t>0.23</w:t>
              </w:r>
            </w:ins>
          </w:p>
        </w:tc>
        <w:tc>
          <w:tcPr>
            <w:tcW w:w="400" w:type="dxa"/>
            <w:noWrap/>
            <w:vAlign w:val="bottom"/>
            <w:hideMark/>
          </w:tcPr>
          <w:p w14:paraId="09C0CAAC" w14:textId="77777777" w:rsidR="00C50A95" w:rsidRPr="00D016EC" w:rsidRDefault="00C50A95" w:rsidP="00416506">
            <w:pPr>
              <w:pStyle w:val="tabletext11"/>
              <w:jc w:val="center"/>
              <w:rPr>
                <w:ins w:id="26086" w:author="Author"/>
              </w:rPr>
            </w:pPr>
            <w:ins w:id="26087" w:author="Author">
              <w:r w:rsidRPr="00D016EC">
                <w:t>0.22</w:t>
              </w:r>
            </w:ins>
          </w:p>
        </w:tc>
        <w:tc>
          <w:tcPr>
            <w:tcW w:w="440" w:type="dxa"/>
            <w:noWrap/>
            <w:vAlign w:val="bottom"/>
            <w:hideMark/>
          </w:tcPr>
          <w:p w14:paraId="442BD5AB" w14:textId="77777777" w:rsidR="00C50A95" w:rsidRPr="00D016EC" w:rsidRDefault="00C50A95" w:rsidP="00416506">
            <w:pPr>
              <w:pStyle w:val="tabletext11"/>
              <w:jc w:val="center"/>
              <w:rPr>
                <w:ins w:id="26088" w:author="Author"/>
              </w:rPr>
            </w:pPr>
            <w:ins w:id="26089" w:author="Author">
              <w:r w:rsidRPr="00D016EC">
                <w:t>0.21</w:t>
              </w:r>
            </w:ins>
          </w:p>
        </w:tc>
        <w:tc>
          <w:tcPr>
            <w:tcW w:w="400" w:type="dxa"/>
            <w:noWrap/>
            <w:vAlign w:val="bottom"/>
            <w:hideMark/>
          </w:tcPr>
          <w:p w14:paraId="60B0C8E7" w14:textId="77777777" w:rsidR="00C50A95" w:rsidRPr="00D016EC" w:rsidRDefault="00C50A95" w:rsidP="00416506">
            <w:pPr>
              <w:pStyle w:val="tabletext11"/>
              <w:jc w:val="center"/>
              <w:rPr>
                <w:ins w:id="26090" w:author="Author"/>
              </w:rPr>
            </w:pPr>
            <w:ins w:id="26091" w:author="Author">
              <w:r w:rsidRPr="00D016EC">
                <w:t>0.21</w:t>
              </w:r>
            </w:ins>
          </w:p>
        </w:tc>
        <w:tc>
          <w:tcPr>
            <w:tcW w:w="400" w:type="dxa"/>
            <w:noWrap/>
            <w:vAlign w:val="bottom"/>
            <w:hideMark/>
          </w:tcPr>
          <w:p w14:paraId="79182034" w14:textId="77777777" w:rsidR="00C50A95" w:rsidRPr="00D016EC" w:rsidRDefault="00C50A95" w:rsidP="00416506">
            <w:pPr>
              <w:pStyle w:val="tabletext11"/>
              <w:jc w:val="center"/>
              <w:rPr>
                <w:ins w:id="26092" w:author="Author"/>
              </w:rPr>
            </w:pPr>
            <w:ins w:id="26093" w:author="Author">
              <w:r w:rsidRPr="00D016EC">
                <w:t>0.20</w:t>
              </w:r>
            </w:ins>
          </w:p>
        </w:tc>
        <w:tc>
          <w:tcPr>
            <w:tcW w:w="400" w:type="dxa"/>
            <w:noWrap/>
            <w:vAlign w:val="bottom"/>
            <w:hideMark/>
          </w:tcPr>
          <w:p w14:paraId="2D986660" w14:textId="77777777" w:rsidR="00C50A95" w:rsidRPr="00D016EC" w:rsidRDefault="00C50A95" w:rsidP="00416506">
            <w:pPr>
              <w:pStyle w:val="tabletext11"/>
              <w:jc w:val="center"/>
              <w:rPr>
                <w:ins w:id="26094" w:author="Author"/>
              </w:rPr>
            </w:pPr>
            <w:ins w:id="26095" w:author="Author">
              <w:r w:rsidRPr="00D016EC">
                <w:t>0.19</w:t>
              </w:r>
            </w:ins>
          </w:p>
        </w:tc>
        <w:tc>
          <w:tcPr>
            <w:tcW w:w="400" w:type="dxa"/>
            <w:noWrap/>
            <w:vAlign w:val="bottom"/>
            <w:hideMark/>
          </w:tcPr>
          <w:p w14:paraId="4A9C318A" w14:textId="77777777" w:rsidR="00C50A95" w:rsidRPr="00D016EC" w:rsidRDefault="00C50A95" w:rsidP="00416506">
            <w:pPr>
              <w:pStyle w:val="tabletext11"/>
              <w:jc w:val="center"/>
              <w:rPr>
                <w:ins w:id="26096" w:author="Author"/>
              </w:rPr>
            </w:pPr>
            <w:ins w:id="26097" w:author="Author">
              <w:r w:rsidRPr="00D016EC">
                <w:t>0.19</w:t>
              </w:r>
            </w:ins>
          </w:p>
        </w:tc>
        <w:tc>
          <w:tcPr>
            <w:tcW w:w="460" w:type="dxa"/>
            <w:noWrap/>
            <w:vAlign w:val="bottom"/>
            <w:hideMark/>
          </w:tcPr>
          <w:p w14:paraId="65254B9B" w14:textId="77777777" w:rsidR="00C50A95" w:rsidRPr="00D016EC" w:rsidRDefault="00C50A95" w:rsidP="00416506">
            <w:pPr>
              <w:pStyle w:val="tabletext11"/>
              <w:jc w:val="center"/>
              <w:rPr>
                <w:ins w:id="26098" w:author="Author"/>
              </w:rPr>
            </w:pPr>
            <w:ins w:id="26099" w:author="Author">
              <w:r w:rsidRPr="00D016EC">
                <w:t>0.18</w:t>
              </w:r>
            </w:ins>
          </w:p>
        </w:tc>
      </w:tr>
      <w:tr w:rsidR="00C50A95" w:rsidRPr="00D016EC" w14:paraId="1CCA14B3" w14:textId="77777777" w:rsidTr="00416506">
        <w:trPr>
          <w:trHeight w:val="190"/>
          <w:ins w:id="26100" w:author="Author"/>
        </w:trPr>
        <w:tc>
          <w:tcPr>
            <w:tcW w:w="200" w:type="dxa"/>
            <w:tcBorders>
              <w:right w:val="nil"/>
            </w:tcBorders>
            <w:vAlign w:val="bottom"/>
          </w:tcPr>
          <w:p w14:paraId="3A45650C" w14:textId="77777777" w:rsidR="00C50A95" w:rsidRPr="00D016EC" w:rsidRDefault="00C50A95" w:rsidP="00416506">
            <w:pPr>
              <w:pStyle w:val="tabletext11"/>
              <w:jc w:val="right"/>
              <w:rPr>
                <w:ins w:id="26101" w:author="Author"/>
              </w:rPr>
            </w:pPr>
          </w:p>
        </w:tc>
        <w:tc>
          <w:tcPr>
            <w:tcW w:w="1580" w:type="dxa"/>
            <w:tcBorders>
              <w:left w:val="nil"/>
            </w:tcBorders>
            <w:vAlign w:val="bottom"/>
            <w:hideMark/>
          </w:tcPr>
          <w:p w14:paraId="1342431F" w14:textId="77777777" w:rsidR="00C50A95" w:rsidRPr="00D016EC" w:rsidRDefault="00C50A95" w:rsidP="00416506">
            <w:pPr>
              <w:pStyle w:val="tabletext11"/>
              <w:tabs>
                <w:tab w:val="decimal" w:pos="640"/>
              </w:tabs>
              <w:rPr>
                <w:ins w:id="26102" w:author="Author"/>
              </w:rPr>
            </w:pPr>
            <w:ins w:id="26103" w:author="Author">
              <w:r w:rsidRPr="00D016EC">
                <w:t>8,000 to 9,999</w:t>
              </w:r>
            </w:ins>
          </w:p>
        </w:tc>
        <w:tc>
          <w:tcPr>
            <w:tcW w:w="560" w:type="dxa"/>
            <w:noWrap/>
            <w:vAlign w:val="bottom"/>
            <w:hideMark/>
          </w:tcPr>
          <w:p w14:paraId="7015B3DB" w14:textId="77777777" w:rsidR="00C50A95" w:rsidRPr="00D016EC" w:rsidRDefault="00C50A95" w:rsidP="00416506">
            <w:pPr>
              <w:pStyle w:val="tabletext11"/>
              <w:tabs>
                <w:tab w:val="decimal" w:pos="200"/>
              </w:tabs>
              <w:jc w:val="center"/>
              <w:rPr>
                <w:ins w:id="26104" w:author="Author"/>
              </w:rPr>
            </w:pPr>
            <w:ins w:id="26105" w:author="Author">
              <w:r w:rsidRPr="00D016EC">
                <w:t>0.72</w:t>
              </w:r>
            </w:ins>
          </w:p>
        </w:tc>
        <w:tc>
          <w:tcPr>
            <w:tcW w:w="560" w:type="dxa"/>
            <w:noWrap/>
            <w:vAlign w:val="bottom"/>
            <w:hideMark/>
          </w:tcPr>
          <w:p w14:paraId="0BA1D039" w14:textId="77777777" w:rsidR="00C50A95" w:rsidRPr="00D016EC" w:rsidRDefault="00C50A95" w:rsidP="00416506">
            <w:pPr>
              <w:pStyle w:val="tabletext11"/>
              <w:tabs>
                <w:tab w:val="decimal" w:pos="200"/>
              </w:tabs>
              <w:jc w:val="center"/>
              <w:rPr>
                <w:ins w:id="26106" w:author="Author"/>
              </w:rPr>
            </w:pPr>
            <w:ins w:id="26107" w:author="Author">
              <w:r w:rsidRPr="00D016EC">
                <w:t>0.70</w:t>
              </w:r>
            </w:ins>
          </w:p>
        </w:tc>
        <w:tc>
          <w:tcPr>
            <w:tcW w:w="480" w:type="dxa"/>
            <w:noWrap/>
            <w:vAlign w:val="bottom"/>
            <w:hideMark/>
          </w:tcPr>
          <w:p w14:paraId="59BDD154" w14:textId="77777777" w:rsidR="00C50A95" w:rsidRPr="00D016EC" w:rsidRDefault="00C50A95" w:rsidP="00416506">
            <w:pPr>
              <w:pStyle w:val="tabletext11"/>
              <w:tabs>
                <w:tab w:val="decimal" w:pos="200"/>
              </w:tabs>
              <w:jc w:val="center"/>
              <w:rPr>
                <w:ins w:id="26108" w:author="Author"/>
              </w:rPr>
            </w:pPr>
            <w:ins w:id="26109" w:author="Author">
              <w:r w:rsidRPr="00D016EC">
                <w:t>0.68</w:t>
              </w:r>
            </w:ins>
          </w:p>
        </w:tc>
        <w:tc>
          <w:tcPr>
            <w:tcW w:w="480" w:type="dxa"/>
            <w:noWrap/>
            <w:vAlign w:val="bottom"/>
            <w:hideMark/>
          </w:tcPr>
          <w:p w14:paraId="62146D50" w14:textId="77777777" w:rsidR="00C50A95" w:rsidRPr="00D016EC" w:rsidRDefault="00C50A95" w:rsidP="00416506">
            <w:pPr>
              <w:pStyle w:val="tabletext11"/>
              <w:tabs>
                <w:tab w:val="decimal" w:pos="200"/>
              </w:tabs>
              <w:jc w:val="center"/>
              <w:rPr>
                <w:ins w:id="26110" w:author="Author"/>
              </w:rPr>
            </w:pPr>
            <w:ins w:id="26111" w:author="Author">
              <w:r w:rsidRPr="00D016EC">
                <w:t>0.63</w:t>
              </w:r>
            </w:ins>
          </w:p>
        </w:tc>
        <w:tc>
          <w:tcPr>
            <w:tcW w:w="480" w:type="dxa"/>
            <w:noWrap/>
            <w:vAlign w:val="bottom"/>
            <w:hideMark/>
          </w:tcPr>
          <w:p w14:paraId="44B2822F" w14:textId="77777777" w:rsidR="00C50A95" w:rsidRPr="00D016EC" w:rsidRDefault="00C50A95" w:rsidP="00416506">
            <w:pPr>
              <w:pStyle w:val="tabletext11"/>
              <w:tabs>
                <w:tab w:val="decimal" w:pos="200"/>
              </w:tabs>
              <w:jc w:val="center"/>
              <w:rPr>
                <w:ins w:id="26112" w:author="Author"/>
              </w:rPr>
            </w:pPr>
            <w:ins w:id="26113" w:author="Author">
              <w:r w:rsidRPr="00D016EC">
                <w:t>0.59</w:t>
              </w:r>
            </w:ins>
          </w:p>
        </w:tc>
        <w:tc>
          <w:tcPr>
            <w:tcW w:w="480" w:type="dxa"/>
            <w:noWrap/>
            <w:vAlign w:val="bottom"/>
            <w:hideMark/>
          </w:tcPr>
          <w:p w14:paraId="0F39230A" w14:textId="77777777" w:rsidR="00C50A95" w:rsidRPr="00D016EC" w:rsidRDefault="00C50A95" w:rsidP="00416506">
            <w:pPr>
              <w:pStyle w:val="tabletext11"/>
              <w:tabs>
                <w:tab w:val="decimal" w:pos="200"/>
              </w:tabs>
              <w:jc w:val="center"/>
              <w:rPr>
                <w:ins w:id="26114" w:author="Author"/>
              </w:rPr>
            </w:pPr>
            <w:ins w:id="26115" w:author="Author">
              <w:r w:rsidRPr="00D016EC">
                <w:t>0.55</w:t>
              </w:r>
            </w:ins>
          </w:p>
        </w:tc>
        <w:tc>
          <w:tcPr>
            <w:tcW w:w="480" w:type="dxa"/>
            <w:noWrap/>
            <w:vAlign w:val="bottom"/>
            <w:hideMark/>
          </w:tcPr>
          <w:p w14:paraId="1E01E192" w14:textId="77777777" w:rsidR="00C50A95" w:rsidRPr="00D016EC" w:rsidRDefault="00C50A95" w:rsidP="00416506">
            <w:pPr>
              <w:pStyle w:val="tabletext11"/>
              <w:tabs>
                <w:tab w:val="decimal" w:pos="200"/>
              </w:tabs>
              <w:jc w:val="center"/>
              <w:rPr>
                <w:ins w:id="26116" w:author="Author"/>
              </w:rPr>
            </w:pPr>
            <w:ins w:id="26117" w:author="Author">
              <w:r w:rsidRPr="00D016EC">
                <w:t>0.50</w:t>
              </w:r>
            </w:ins>
          </w:p>
        </w:tc>
        <w:tc>
          <w:tcPr>
            <w:tcW w:w="480" w:type="dxa"/>
            <w:noWrap/>
            <w:vAlign w:val="bottom"/>
            <w:hideMark/>
          </w:tcPr>
          <w:p w14:paraId="49375496" w14:textId="77777777" w:rsidR="00C50A95" w:rsidRPr="00D016EC" w:rsidRDefault="00C50A95" w:rsidP="00416506">
            <w:pPr>
              <w:pStyle w:val="tabletext11"/>
              <w:tabs>
                <w:tab w:val="decimal" w:pos="200"/>
              </w:tabs>
              <w:jc w:val="center"/>
              <w:rPr>
                <w:ins w:id="26118" w:author="Author"/>
              </w:rPr>
            </w:pPr>
            <w:ins w:id="26119" w:author="Author">
              <w:r w:rsidRPr="00D016EC">
                <w:t>0.46</w:t>
              </w:r>
            </w:ins>
          </w:p>
        </w:tc>
        <w:tc>
          <w:tcPr>
            <w:tcW w:w="400" w:type="dxa"/>
            <w:noWrap/>
            <w:vAlign w:val="bottom"/>
            <w:hideMark/>
          </w:tcPr>
          <w:p w14:paraId="6AB4E152" w14:textId="77777777" w:rsidR="00C50A95" w:rsidRPr="00D016EC" w:rsidRDefault="00C50A95" w:rsidP="00416506">
            <w:pPr>
              <w:pStyle w:val="tabletext11"/>
              <w:jc w:val="center"/>
              <w:rPr>
                <w:ins w:id="26120" w:author="Author"/>
              </w:rPr>
            </w:pPr>
            <w:ins w:id="26121" w:author="Author">
              <w:r w:rsidRPr="00D016EC">
                <w:t>0.42</w:t>
              </w:r>
            </w:ins>
          </w:p>
        </w:tc>
        <w:tc>
          <w:tcPr>
            <w:tcW w:w="400" w:type="dxa"/>
            <w:noWrap/>
            <w:vAlign w:val="bottom"/>
            <w:hideMark/>
          </w:tcPr>
          <w:p w14:paraId="3834F708" w14:textId="77777777" w:rsidR="00C50A95" w:rsidRPr="00D016EC" w:rsidRDefault="00C50A95" w:rsidP="00416506">
            <w:pPr>
              <w:pStyle w:val="tabletext11"/>
              <w:jc w:val="center"/>
              <w:rPr>
                <w:ins w:id="26122" w:author="Author"/>
              </w:rPr>
            </w:pPr>
            <w:ins w:id="26123" w:author="Author">
              <w:r w:rsidRPr="00D016EC">
                <w:t>0.37</w:t>
              </w:r>
            </w:ins>
          </w:p>
        </w:tc>
        <w:tc>
          <w:tcPr>
            <w:tcW w:w="400" w:type="dxa"/>
            <w:noWrap/>
            <w:vAlign w:val="bottom"/>
            <w:hideMark/>
          </w:tcPr>
          <w:p w14:paraId="62F5CB7D" w14:textId="77777777" w:rsidR="00C50A95" w:rsidRPr="00D016EC" w:rsidRDefault="00C50A95" w:rsidP="00416506">
            <w:pPr>
              <w:pStyle w:val="tabletext11"/>
              <w:jc w:val="center"/>
              <w:rPr>
                <w:ins w:id="26124" w:author="Author"/>
              </w:rPr>
            </w:pPr>
            <w:ins w:id="26125" w:author="Author">
              <w:r w:rsidRPr="00D016EC">
                <w:t>0.33</w:t>
              </w:r>
            </w:ins>
          </w:p>
        </w:tc>
        <w:tc>
          <w:tcPr>
            <w:tcW w:w="400" w:type="dxa"/>
            <w:noWrap/>
            <w:vAlign w:val="bottom"/>
            <w:hideMark/>
          </w:tcPr>
          <w:p w14:paraId="0A8C7599" w14:textId="77777777" w:rsidR="00C50A95" w:rsidRPr="00D016EC" w:rsidRDefault="00C50A95" w:rsidP="00416506">
            <w:pPr>
              <w:pStyle w:val="tabletext11"/>
              <w:jc w:val="center"/>
              <w:rPr>
                <w:ins w:id="26126" w:author="Author"/>
              </w:rPr>
            </w:pPr>
            <w:ins w:id="26127" w:author="Author">
              <w:r w:rsidRPr="00D016EC">
                <w:t>0.32</w:t>
              </w:r>
            </w:ins>
          </w:p>
        </w:tc>
        <w:tc>
          <w:tcPr>
            <w:tcW w:w="400" w:type="dxa"/>
            <w:noWrap/>
            <w:vAlign w:val="bottom"/>
            <w:hideMark/>
          </w:tcPr>
          <w:p w14:paraId="4988135F" w14:textId="77777777" w:rsidR="00C50A95" w:rsidRPr="00D016EC" w:rsidRDefault="00C50A95" w:rsidP="00416506">
            <w:pPr>
              <w:pStyle w:val="tabletext11"/>
              <w:jc w:val="center"/>
              <w:rPr>
                <w:ins w:id="26128" w:author="Author"/>
              </w:rPr>
            </w:pPr>
            <w:ins w:id="26129" w:author="Author">
              <w:r w:rsidRPr="00D016EC">
                <w:t>0.31</w:t>
              </w:r>
            </w:ins>
          </w:p>
        </w:tc>
        <w:tc>
          <w:tcPr>
            <w:tcW w:w="400" w:type="dxa"/>
            <w:noWrap/>
            <w:vAlign w:val="bottom"/>
            <w:hideMark/>
          </w:tcPr>
          <w:p w14:paraId="045C0479" w14:textId="77777777" w:rsidR="00C50A95" w:rsidRPr="00D016EC" w:rsidRDefault="00C50A95" w:rsidP="00416506">
            <w:pPr>
              <w:pStyle w:val="tabletext11"/>
              <w:jc w:val="center"/>
              <w:rPr>
                <w:ins w:id="26130" w:author="Author"/>
              </w:rPr>
            </w:pPr>
            <w:ins w:id="26131" w:author="Author">
              <w:r w:rsidRPr="00D016EC">
                <w:t>0.30</w:t>
              </w:r>
            </w:ins>
          </w:p>
        </w:tc>
        <w:tc>
          <w:tcPr>
            <w:tcW w:w="400" w:type="dxa"/>
            <w:noWrap/>
            <w:vAlign w:val="bottom"/>
            <w:hideMark/>
          </w:tcPr>
          <w:p w14:paraId="59244B14" w14:textId="77777777" w:rsidR="00C50A95" w:rsidRPr="00D016EC" w:rsidRDefault="00C50A95" w:rsidP="00416506">
            <w:pPr>
              <w:pStyle w:val="tabletext11"/>
              <w:jc w:val="center"/>
              <w:rPr>
                <w:ins w:id="26132" w:author="Author"/>
              </w:rPr>
            </w:pPr>
            <w:ins w:id="26133" w:author="Author">
              <w:r w:rsidRPr="00D016EC">
                <w:t>0.29</w:t>
              </w:r>
            </w:ins>
          </w:p>
        </w:tc>
        <w:tc>
          <w:tcPr>
            <w:tcW w:w="400" w:type="dxa"/>
            <w:noWrap/>
            <w:vAlign w:val="bottom"/>
            <w:hideMark/>
          </w:tcPr>
          <w:p w14:paraId="60613626" w14:textId="77777777" w:rsidR="00C50A95" w:rsidRPr="00D016EC" w:rsidRDefault="00C50A95" w:rsidP="00416506">
            <w:pPr>
              <w:pStyle w:val="tabletext11"/>
              <w:jc w:val="center"/>
              <w:rPr>
                <w:ins w:id="26134" w:author="Author"/>
              </w:rPr>
            </w:pPr>
            <w:ins w:id="26135" w:author="Author">
              <w:r w:rsidRPr="00D016EC">
                <w:t>0.28</w:t>
              </w:r>
            </w:ins>
          </w:p>
        </w:tc>
        <w:tc>
          <w:tcPr>
            <w:tcW w:w="400" w:type="dxa"/>
            <w:noWrap/>
            <w:vAlign w:val="bottom"/>
            <w:hideMark/>
          </w:tcPr>
          <w:p w14:paraId="0C6741A0" w14:textId="77777777" w:rsidR="00C50A95" w:rsidRPr="00D016EC" w:rsidRDefault="00C50A95" w:rsidP="00416506">
            <w:pPr>
              <w:pStyle w:val="tabletext11"/>
              <w:jc w:val="center"/>
              <w:rPr>
                <w:ins w:id="26136" w:author="Author"/>
              </w:rPr>
            </w:pPr>
            <w:ins w:id="26137" w:author="Author">
              <w:r w:rsidRPr="00D016EC">
                <w:t>0.28</w:t>
              </w:r>
            </w:ins>
          </w:p>
        </w:tc>
        <w:tc>
          <w:tcPr>
            <w:tcW w:w="400" w:type="dxa"/>
            <w:noWrap/>
            <w:vAlign w:val="bottom"/>
            <w:hideMark/>
          </w:tcPr>
          <w:p w14:paraId="704D473A" w14:textId="77777777" w:rsidR="00C50A95" w:rsidRPr="00D016EC" w:rsidRDefault="00C50A95" w:rsidP="00416506">
            <w:pPr>
              <w:pStyle w:val="tabletext11"/>
              <w:jc w:val="center"/>
              <w:rPr>
                <w:ins w:id="26138" w:author="Author"/>
              </w:rPr>
            </w:pPr>
            <w:ins w:id="26139" w:author="Author">
              <w:r w:rsidRPr="00D016EC">
                <w:t>0.27</w:t>
              </w:r>
            </w:ins>
          </w:p>
        </w:tc>
        <w:tc>
          <w:tcPr>
            <w:tcW w:w="400" w:type="dxa"/>
            <w:noWrap/>
            <w:vAlign w:val="bottom"/>
            <w:hideMark/>
          </w:tcPr>
          <w:p w14:paraId="5FB26D6F" w14:textId="77777777" w:rsidR="00C50A95" w:rsidRPr="00D016EC" w:rsidRDefault="00C50A95" w:rsidP="00416506">
            <w:pPr>
              <w:pStyle w:val="tabletext11"/>
              <w:jc w:val="center"/>
              <w:rPr>
                <w:ins w:id="26140" w:author="Author"/>
              </w:rPr>
            </w:pPr>
            <w:ins w:id="26141" w:author="Author">
              <w:r w:rsidRPr="00D016EC">
                <w:t>0.26</w:t>
              </w:r>
            </w:ins>
          </w:p>
        </w:tc>
        <w:tc>
          <w:tcPr>
            <w:tcW w:w="400" w:type="dxa"/>
            <w:noWrap/>
            <w:vAlign w:val="bottom"/>
            <w:hideMark/>
          </w:tcPr>
          <w:p w14:paraId="5B1D34C8" w14:textId="77777777" w:rsidR="00C50A95" w:rsidRPr="00D016EC" w:rsidRDefault="00C50A95" w:rsidP="00416506">
            <w:pPr>
              <w:pStyle w:val="tabletext11"/>
              <w:jc w:val="center"/>
              <w:rPr>
                <w:ins w:id="26142" w:author="Author"/>
              </w:rPr>
            </w:pPr>
            <w:ins w:id="26143" w:author="Author">
              <w:r w:rsidRPr="00D016EC">
                <w:t>0.25</w:t>
              </w:r>
            </w:ins>
          </w:p>
        </w:tc>
        <w:tc>
          <w:tcPr>
            <w:tcW w:w="400" w:type="dxa"/>
            <w:noWrap/>
            <w:vAlign w:val="bottom"/>
            <w:hideMark/>
          </w:tcPr>
          <w:p w14:paraId="0A7EC75C" w14:textId="77777777" w:rsidR="00C50A95" w:rsidRPr="00D016EC" w:rsidRDefault="00C50A95" w:rsidP="00416506">
            <w:pPr>
              <w:pStyle w:val="tabletext11"/>
              <w:jc w:val="center"/>
              <w:rPr>
                <w:ins w:id="26144" w:author="Author"/>
              </w:rPr>
            </w:pPr>
            <w:ins w:id="26145" w:author="Author">
              <w:r w:rsidRPr="00D016EC">
                <w:t>0.24</w:t>
              </w:r>
            </w:ins>
          </w:p>
        </w:tc>
        <w:tc>
          <w:tcPr>
            <w:tcW w:w="400" w:type="dxa"/>
            <w:noWrap/>
            <w:vAlign w:val="bottom"/>
            <w:hideMark/>
          </w:tcPr>
          <w:p w14:paraId="3CB2BAB6" w14:textId="77777777" w:rsidR="00C50A95" w:rsidRPr="00D016EC" w:rsidRDefault="00C50A95" w:rsidP="00416506">
            <w:pPr>
              <w:pStyle w:val="tabletext11"/>
              <w:jc w:val="center"/>
              <w:rPr>
                <w:ins w:id="26146" w:author="Author"/>
              </w:rPr>
            </w:pPr>
            <w:ins w:id="26147" w:author="Author">
              <w:r w:rsidRPr="00D016EC">
                <w:t>0.24</w:t>
              </w:r>
            </w:ins>
          </w:p>
        </w:tc>
        <w:tc>
          <w:tcPr>
            <w:tcW w:w="440" w:type="dxa"/>
            <w:noWrap/>
            <w:vAlign w:val="bottom"/>
            <w:hideMark/>
          </w:tcPr>
          <w:p w14:paraId="2FB1AAFD" w14:textId="77777777" w:rsidR="00C50A95" w:rsidRPr="00D016EC" w:rsidRDefault="00C50A95" w:rsidP="00416506">
            <w:pPr>
              <w:pStyle w:val="tabletext11"/>
              <w:jc w:val="center"/>
              <w:rPr>
                <w:ins w:id="26148" w:author="Author"/>
              </w:rPr>
            </w:pPr>
            <w:ins w:id="26149" w:author="Author">
              <w:r w:rsidRPr="00D016EC">
                <w:t>0.23</w:t>
              </w:r>
            </w:ins>
          </w:p>
        </w:tc>
        <w:tc>
          <w:tcPr>
            <w:tcW w:w="400" w:type="dxa"/>
            <w:noWrap/>
            <w:vAlign w:val="bottom"/>
            <w:hideMark/>
          </w:tcPr>
          <w:p w14:paraId="4DF981B4" w14:textId="77777777" w:rsidR="00C50A95" w:rsidRPr="00D016EC" w:rsidRDefault="00C50A95" w:rsidP="00416506">
            <w:pPr>
              <w:pStyle w:val="tabletext11"/>
              <w:jc w:val="center"/>
              <w:rPr>
                <w:ins w:id="26150" w:author="Author"/>
              </w:rPr>
            </w:pPr>
            <w:ins w:id="26151" w:author="Author">
              <w:r w:rsidRPr="00D016EC">
                <w:t>0.22</w:t>
              </w:r>
            </w:ins>
          </w:p>
        </w:tc>
        <w:tc>
          <w:tcPr>
            <w:tcW w:w="400" w:type="dxa"/>
            <w:noWrap/>
            <w:vAlign w:val="bottom"/>
            <w:hideMark/>
          </w:tcPr>
          <w:p w14:paraId="77F1AF67" w14:textId="77777777" w:rsidR="00C50A95" w:rsidRPr="00D016EC" w:rsidRDefault="00C50A95" w:rsidP="00416506">
            <w:pPr>
              <w:pStyle w:val="tabletext11"/>
              <w:jc w:val="center"/>
              <w:rPr>
                <w:ins w:id="26152" w:author="Author"/>
              </w:rPr>
            </w:pPr>
            <w:ins w:id="26153" w:author="Author">
              <w:r w:rsidRPr="00D016EC">
                <w:t>0.22</w:t>
              </w:r>
            </w:ins>
          </w:p>
        </w:tc>
        <w:tc>
          <w:tcPr>
            <w:tcW w:w="400" w:type="dxa"/>
            <w:noWrap/>
            <w:vAlign w:val="bottom"/>
            <w:hideMark/>
          </w:tcPr>
          <w:p w14:paraId="0DE2FA88" w14:textId="77777777" w:rsidR="00C50A95" w:rsidRPr="00D016EC" w:rsidRDefault="00C50A95" w:rsidP="00416506">
            <w:pPr>
              <w:pStyle w:val="tabletext11"/>
              <w:jc w:val="center"/>
              <w:rPr>
                <w:ins w:id="26154" w:author="Author"/>
              </w:rPr>
            </w:pPr>
            <w:ins w:id="26155" w:author="Author">
              <w:r w:rsidRPr="00D016EC">
                <w:t>0.21</w:t>
              </w:r>
            </w:ins>
          </w:p>
        </w:tc>
        <w:tc>
          <w:tcPr>
            <w:tcW w:w="400" w:type="dxa"/>
            <w:noWrap/>
            <w:vAlign w:val="bottom"/>
            <w:hideMark/>
          </w:tcPr>
          <w:p w14:paraId="57B1ED79" w14:textId="77777777" w:rsidR="00C50A95" w:rsidRPr="00D016EC" w:rsidRDefault="00C50A95" w:rsidP="00416506">
            <w:pPr>
              <w:pStyle w:val="tabletext11"/>
              <w:jc w:val="center"/>
              <w:rPr>
                <w:ins w:id="26156" w:author="Author"/>
              </w:rPr>
            </w:pPr>
            <w:ins w:id="26157" w:author="Author">
              <w:r w:rsidRPr="00D016EC">
                <w:t>0.20</w:t>
              </w:r>
            </w:ins>
          </w:p>
        </w:tc>
        <w:tc>
          <w:tcPr>
            <w:tcW w:w="460" w:type="dxa"/>
            <w:noWrap/>
            <w:vAlign w:val="bottom"/>
            <w:hideMark/>
          </w:tcPr>
          <w:p w14:paraId="5FF03264" w14:textId="77777777" w:rsidR="00C50A95" w:rsidRPr="00D016EC" w:rsidRDefault="00C50A95" w:rsidP="00416506">
            <w:pPr>
              <w:pStyle w:val="tabletext11"/>
              <w:jc w:val="center"/>
              <w:rPr>
                <w:ins w:id="26158" w:author="Author"/>
              </w:rPr>
            </w:pPr>
            <w:ins w:id="26159" w:author="Author">
              <w:r w:rsidRPr="00D016EC">
                <w:t>0.20</w:t>
              </w:r>
            </w:ins>
          </w:p>
        </w:tc>
      </w:tr>
      <w:tr w:rsidR="00C50A95" w:rsidRPr="00D016EC" w14:paraId="3A84B4B6" w14:textId="77777777" w:rsidTr="00416506">
        <w:trPr>
          <w:trHeight w:val="190"/>
          <w:ins w:id="26160" w:author="Author"/>
        </w:trPr>
        <w:tc>
          <w:tcPr>
            <w:tcW w:w="200" w:type="dxa"/>
            <w:tcBorders>
              <w:right w:val="nil"/>
            </w:tcBorders>
            <w:vAlign w:val="bottom"/>
          </w:tcPr>
          <w:p w14:paraId="0F88DFDC" w14:textId="77777777" w:rsidR="00C50A95" w:rsidRPr="00D016EC" w:rsidRDefault="00C50A95" w:rsidP="00416506">
            <w:pPr>
              <w:pStyle w:val="tabletext11"/>
              <w:jc w:val="right"/>
              <w:rPr>
                <w:ins w:id="26161" w:author="Author"/>
              </w:rPr>
            </w:pPr>
          </w:p>
        </w:tc>
        <w:tc>
          <w:tcPr>
            <w:tcW w:w="1580" w:type="dxa"/>
            <w:tcBorders>
              <w:left w:val="nil"/>
            </w:tcBorders>
            <w:vAlign w:val="bottom"/>
            <w:hideMark/>
          </w:tcPr>
          <w:p w14:paraId="1100C3AE" w14:textId="77777777" w:rsidR="00C50A95" w:rsidRPr="00D016EC" w:rsidRDefault="00C50A95" w:rsidP="00416506">
            <w:pPr>
              <w:pStyle w:val="tabletext11"/>
              <w:tabs>
                <w:tab w:val="decimal" w:pos="640"/>
              </w:tabs>
              <w:rPr>
                <w:ins w:id="26162" w:author="Author"/>
              </w:rPr>
            </w:pPr>
            <w:ins w:id="26163" w:author="Author">
              <w:r w:rsidRPr="00D016EC">
                <w:t>10,000 to 11,999</w:t>
              </w:r>
            </w:ins>
          </w:p>
        </w:tc>
        <w:tc>
          <w:tcPr>
            <w:tcW w:w="560" w:type="dxa"/>
            <w:noWrap/>
            <w:vAlign w:val="bottom"/>
            <w:hideMark/>
          </w:tcPr>
          <w:p w14:paraId="655FABFF" w14:textId="77777777" w:rsidR="00C50A95" w:rsidRPr="00D016EC" w:rsidRDefault="00C50A95" w:rsidP="00416506">
            <w:pPr>
              <w:pStyle w:val="tabletext11"/>
              <w:tabs>
                <w:tab w:val="decimal" w:pos="200"/>
              </w:tabs>
              <w:jc w:val="center"/>
              <w:rPr>
                <w:ins w:id="26164" w:author="Author"/>
              </w:rPr>
            </w:pPr>
            <w:ins w:id="26165" w:author="Author">
              <w:r w:rsidRPr="00D016EC">
                <w:t>0.76</w:t>
              </w:r>
            </w:ins>
          </w:p>
        </w:tc>
        <w:tc>
          <w:tcPr>
            <w:tcW w:w="560" w:type="dxa"/>
            <w:noWrap/>
            <w:vAlign w:val="bottom"/>
            <w:hideMark/>
          </w:tcPr>
          <w:p w14:paraId="225641E9" w14:textId="77777777" w:rsidR="00C50A95" w:rsidRPr="00D016EC" w:rsidRDefault="00C50A95" w:rsidP="00416506">
            <w:pPr>
              <w:pStyle w:val="tabletext11"/>
              <w:tabs>
                <w:tab w:val="decimal" w:pos="200"/>
              </w:tabs>
              <w:jc w:val="center"/>
              <w:rPr>
                <w:ins w:id="26166" w:author="Author"/>
              </w:rPr>
            </w:pPr>
            <w:ins w:id="26167" w:author="Author">
              <w:r w:rsidRPr="00D016EC">
                <w:t>0.74</w:t>
              </w:r>
            </w:ins>
          </w:p>
        </w:tc>
        <w:tc>
          <w:tcPr>
            <w:tcW w:w="480" w:type="dxa"/>
            <w:noWrap/>
            <w:vAlign w:val="bottom"/>
            <w:hideMark/>
          </w:tcPr>
          <w:p w14:paraId="622B4D2D" w14:textId="77777777" w:rsidR="00C50A95" w:rsidRPr="00D016EC" w:rsidRDefault="00C50A95" w:rsidP="00416506">
            <w:pPr>
              <w:pStyle w:val="tabletext11"/>
              <w:tabs>
                <w:tab w:val="decimal" w:pos="200"/>
              </w:tabs>
              <w:jc w:val="center"/>
              <w:rPr>
                <w:ins w:id="26168" w:author="Author"/>
              </w:rPr>
            </w:pPr>
            <w:ins w:id="26169" w:author="Author">
              <w:r w:rsidRPr="00D016EC">
                <w:t>0.72</w:t>
              </w:r>
            </w:ins>
          </w:p>
        </w:tc>
        <w:tc>
          <w:tcPr>
            <w:tcW w:w="480" w:type="dxa"/>
            <w:noWrap/>
            <w:vAlign w:val="bottom"/>
            <w:hideMark/>
          </w:tcPr>
          <w:p w14:paraId="323CA6C4" w14:textId="77777777" w:rsidR="00C50A95" w:rsidRPr="00D016EC" w:rsidRDefault="00C50A95" w:rsidP="00416506">
            <w:pPr>
              <w:pStyle w:val="tabletext11"/>
              <w:tabs>
                <w:tab w:val="decimal" w:pos="200"/>
              </w:tabs>
              <w:jc w:val="center"/>
              <w:rPr>
                <w:ins w:id="26170" w:author="Author"/>
              </w:rPr>
            </w:pPr>
            <w:ins w:id="26171" w:author="Author">
              <w:r w:rsidRPr="00D016EC">
                <w:t>0.67</w:t>
              </w:r>
            </w:ins>
          </w:p>
        </w:tc>
        <w:tc>
          <w:tcPr>
            <w:tcW w:w="480" w:type="dxa"/>
            <w:noWrap/>
            <w:vAlign w:val="bottom"/>
            <w:hideMark/>
          </w:tcPr>
          <w:p w14:paraId="5BD68ADD" w14:textId="77777777" w:rsidR="00C50A95" w:rsidRPr="00D016EC" w:rsidRDefault="00C50A95" w:rsidP="00416506">
            <w:pPr>
              <w:pStyle w:val="tabletext11"/>
              <w:tabs>
                <w:tab w:val="decimal" w:pos="200"/>
              </w:tabs>
              <w:jc w:val="center"/>
              <w:rPr>
                <w:ins w:id="26172" w:author="Author"/>
              </w:rPr>
            </w:pPr>
            <w:ins w:id="26173" w:author="Author">
              <w:r w:rsidRPr="00D016EC">
                <w:t>0.63</w:t>
              </w:r>
            </w:ins>
          </w:p>
        </w:tc>
        <w:tc>
          <w:tcPr>
            <w:tcW w:w="480" w:type="dxa"/>
            <w:noWrap/>
            <w:vAlign w:val="bottom"/>
            <w:hideMark/>
          </w:tcPr>
          <w:p w14:paraId="509A1C12" w14:textId="77777777" w:rsidR="00C50A95" w:rsidRPr="00D016EC" w:rsidRDefault="00C50A95" w:rsidP="00416506">
            <w:pPr>
              <w:pStyle w:val="tabletext11"/>
              <w:tabs>
                <w:tab w:val="decimal" w:pos="200"/>
              </w:tabs>
              <w:jc w:val="center"/>
              <w:rPr>
                <w:ins w:id="26174" w:author="Author"/>
              </w:rPr>
            </w:pPr>
            <w:ins w:id="26175" w:author="Author">
              <w:r w:rsidRPr="00D016EC">
                <w:t>0.58</w:t>
              </w:r>
            </w:ins>
          </w:p>
        </w:tc>
        <w:tc>
          <w:tcPr>
            <w:tcW w:w="480" w:type="dxa"/>
            <w:noWrap/>
            <w:vAlign w:val="bottom"/>
            <w:hideMark/>
          </w:tcPr>
          <w:p w14:paraId="4333CBEF" w14:textId="77777777" w:rsidR="00C50A95" w:rsidRPr="00D016EC" w:rsidRDefault="00C50A95" w:rsidP="00416506">
            <w:pPr>
              <w:pStyle w:val="tabletext11"/>
              <w:tabs>
                <w:tab w:val="decimal" w:pos="200"/>
              </w:tabs>
              <w:jc w:val="center"/>
              <w:rPr>
                <w:ins w:id="26176" w:author="Author"/>
              </w:rPr>
            </w:pPr>
            <w:ins w:id="26177" w:author="Author">
              <w:r w:rsidRPr="00D016EC">
                <w:t>0.53</w:t>
              </w:r>
            </w:ins>
          </w:p>
        </w:tc>
        <w:tc>
          <w:tcPr>
            <w:tcW w:w="480" w:type="dxa"/>
            <w:noWrap/>
            <w:vAlign w:val="bottom"/>
            <w:hideMark/>
          </w:tcPr>
          <w:p w14:paraId="35237128" w14:textId="77777777" w:rsidR="00C50A95" w:rsidRPr="00D016EC" w:rsidRDefault="00C50A95" w:rsidP="00416506">
            <w:pPr>
              <w:pStyle w:val="tabletext11"/>
              <w:tabs>
                <w:tab w:val="decimal" w:pos="200"/>
              </w:tabs>
              <w:jc w:val="center"/>
              <w:rPr>
                <w:ins w:id="26178" w:author="Author"/>
              </w:rPr>
            </w:pPr>
            <w:ins w:id="26179" w:author="Author">
              <w:r w:rsidRPr="00D016EC">
                <w:t>0.49</w:t>
              </w:r>
            </w:ins>
          </w:p>
        </w:tc>
        <w:tc>
          <w:tcPr>
            <w:tcW w:w="400" w:type="dxa"/>
            <w:noWrap/>
            <w:vAlign w:val="bottom"/>
            <w:hideMark/>
          </w:tcPr>
          <w:p w14:paraId="2BB8E380" w14:textId="77777777" w:rsidR="00C50A95" w:rsidRPr="00D016EC" w:rsidRDefault="00C50A95" w:rsidP="00416506">
            <w:pPr>
              <w:pStyle w:val="tabletext11"/>
              <w:jc w:val="center"/>
              <w:rPr>
                <w:ins w:id="26180" w:author="Author"/>
              </w:rPr>
            </w:pPr>
            <w:ins w:id="26181" w:author="Author">
              <w:r w:rsidRPr="00D016EC">
                <w:t>0.44</w:t>
              </w:r>
            </w:ins>
          </w:p>
        </w:tc>
        <w:tc>
          <w:tcPr>
            <w:tcW w:w="400" w:type="dxa"/>
            <w:noWrap/>
            <w:vAlign w:val="bottom"/>
            <w:hideMark/>
          </w:tcPr>
          <w:p w14:paraId="6EFC626A" w14:textId="77777777" w:rsidR="00C50A95" w:rsidRPr="00D016EC" w:rsidRDefault="00C50A95" w:rsidP="00416506">
            <w:pPr>
              <w:pStyle w:val="tabletext11"/>
              <w:jc w:val="center"/>
              <w:rPr>
                <w:ins w:id="26182" w:author="Author"/>
              </w:rPr>
            </w:pPr>
            <w:ins w:id="26183" w:author="Author">
              <w:r w:rsidRPr="00D016EC">
                <w:t>0.40</w:t>
              </w:r>
            </w:ins>
          </w:p>
        </w:tc>
        <w:tc>
          <w:tcPr>
            <w:tcW w:w="400" w:type="dxa"/>
            <w:noWrap/>
            <w:vAlign w:val="bottom"/>
            <w:hideMark/>
          </w:tcPr>
          <w:p w14:paraId="63587032" w14:textId="77777777" w:rsidR="00C50A95" w:rsidRPr="00D016EC" w:rsidRDefault="00C50A95" w:rsidP="00416506">
            <w:pPr>
              <w:pStyle w:val="tabletext11"/>
              <w:jc w:val="center"/>
              <w:rPr>
                <w:ins w:id="26184" w:author="Author"/>
              </w:rPr>
            </w:pPr>
            <w:ins w:id="26185" w:author="Author">
              <w:r w:rsidRPr="00D016EC">
                <w:t>0.35</w:t>
              </w:r>
            </w:ins>
          </w:p>
        </w:tc>
        <w:tc>
          <w:tcPr>
            <w:tcW w:w="400" w:type="dxa"/>
            <w:noWrap/>
            <w:vAlign w:val="bottom"/>
            <w:hideMark/>
          </w:tcPr>
          <w:p w14:paraId="52D51963" w14:textId="77777777" w:rsidR="00C50A95" w:rsidRPr="00D016EC" w:rsidRDefault="00C50A95" w:rsidP="00416506">
            <w:pPr>
              <w:pStyle w:val="tabletext11"/>
              <w:jc w:val="center"/>
              <w:rPr>
                <w:ins w:id="26186" w:author="Author"/>
              </w:rPr>
            </w:pPr>
            <w:ins w:id="26187" w:author="Author">
              <w:r w:rsidRPr="00D016EC">
                <w:t>0.34</w:t>
              </w:r>
            </w:ins>
          </w:p>
        </w:tc>
        <w:tc>
          <w:tcPr>
            <w:tcW w:w="400" w:type="dxa"/>
            <w:noWrap/>
            <w:vAlign w:val="bottom"/>
            <w:hideMark/>
          </w:tcPr>
          <w:p w14:paraId="543BC208" w14:textId="77777777" w:rsidR="00C50A95" w:rsidRPr="00D016EC" w:rsidRDefault="00C50A95" w:rsidP="00416506">
            <w:pPr>
              <w:pStyle w:val="tabletext11"/>
              <w:jc w:val="center"/>
              <w:rPr>
                <w:ins w:id="26188" w:author="Author"/>
              </w:rPr>
            </w:pPr>
            <w:ins w:id="26189" w:author="Author">
              <w:r w:rsidRPr="00D016EC">
                <w:t>0.33</w:t>
              </w:r>
            </w:ins>
          </w:p>
        </w:tc>
        <w:tc>
          <w:tcPr>
            <w:tcW w:w="400" w:type="dxa"/>
            <w:noWrap/>
            <w:vAlign w:val="bottom"/>
            <w:hideMark/>
          </w:tcPr>
          <w:p w14:paraId="138F894C" w14:textId="77777777" w:rsidR="00C50A95" w:rsidRPr="00D016EC" w:rsidRDefault="00C50A95" w:rsidP="00416506">
            <w:pPr>
              <w:pStyle w:val="tabletext11"/>
              <w:jc w:val="center"/>
              <w:rPr>
                <w:ins w:id="26190" w:author="Author"/>
              </w:rPr>
            </w:pPr>
            <w:ins w:id="26191" w:author="Author">
              <w:r w:rsidRPr="00D016EC">
                <w:t>0.32</w:t>
              </w:r>
            </w:ins>
          </w:p>
        </w:tc>
        <w:tc>
          <w:tcPr>
            <w:tcW w:w="400" w:type="dxa"/>
            <w:noWrap/>
            <w:vAlign w:val="bottom"/>
            <w:hideMark/>
          </w:tcPr>
          <w:p w14:paraId="0492DAAA" w14:textId="77777777" w:rsidR="00C50A95" w:rsidRPr="00D016EC" w:rsidRDefault="00C50A95" w:rsidP="00416506">
            <w:pPr>
              <w:pStyle w:val="tabletext11"/>
              <w:jc w:val="center"/>
              <w:rPr>
                <w:ins w:id="26192" w:author="Author"/>
              </w:rPr>
            </w:pPr>
            <w:ins w:id="26193" w:author="Author">
              <w:r w:rsidRPr="00D016EC">
                <w:t>0.31</w:t>
              </w:r>
            </w:ins>
          </w:p>
        </w:tc>
        <w:tc>
          <w:tcPr>
            <w:tcW w:w="400" w:type="dxa"/>
            <w:noWrap/>
            <w:vAlign w:val="bottom"/>
            <w:hideMark/>
          </w:tcPr>
          <w:p w14:paraId="10DB6C20" w14:textId="77777777" w:rsidR="00C50A95" w:rsidRPr="00D016EC" w:rsidRDefault="00C50A95" w:rsidP="00416506">
            <w:pPr>
              <w:pStyle w:val="tabletext11"/>
              <w:jc w:val="center"/>
              <w:rPr>
                <w:ins w:id="26194" w:author="Author"/>
              </w:rPr>
            </w:pPr>
            <w:ins w:id="26195" w:author="Author">
              <w:r w:rsidRPr="00D016EC">
                <w:t>0.30</w:t>
              </w:r>
            </w:ins>
          </w:p>
        </w:tc>
        <w:tc>
          <w:tcPr>
            <w:tcW w:w="400" w:type="dxa"/>
            <w:noWrap/>
            <w:vAlign w:val="bottom"/>
            <w:hideMark/>
          </w:tcPr>
          <w:p w14:paraId="4CCFBC39" w14:textId="77777777" w:rsidR="00C50A95" w:rsidRPr="00D016EC" w:rsidRDefault="00C50A95" w:rsidP="00416506">
            <w:pPr>
              <w:pStyle w:val="tabletext11"/>
              <w:jc w:val="center"/>
              <w:rPr>
                <w:ins w:id="26196" w:author="Author"/>
              </w:rPr>
            </w:pPr>
            <w:ins w:id="26197" w:author="Author">
              <w:r w:rsidRPr="00D016EC">
                <w:t>0.29</w:t>
              </w:r>
            </w:ins>
          </w:p>
        </w:tc>
        <w:tc>
          <w:tcPr>
            <w:tcW w:w="400" w:type="dxa"/>
            <w:noWrap/>
            <w:vAlign w:val="bottom"/>
            <w:hideMark/>
          </w:tcPr>
          <w:p w14:paraId="5874C42D" w14:textId="77777777" w:rsidR="00C50A95" w:rsidRPr="00D016EC" w:rsidRDefault="00C50A95" w:rsidP="00416506">
            <w:pPr>
              <w:pStyle w:val="tabletext11"/>
              <w:jc w:val="center"/>
              <w:rPr>
                <w:ins w:id="26198" w:author="Author"/>
              </w:rPr>
            </w:pPr>
            <w:ins w:id="26199" w:author="Author">
              <w:r w:rsidRPr="00D016EC">
                <w:t>0.28</w:t>
              </w:r>
            </w:ins>
          </w:p>
        </w:tc>
        <w:tc>
          <w:tcPr>
            <w:tcW w:w="400" w:type="dxa"/>
            <w:noWrap/>
            <w:vAlign w:val="bottom"/>
            <w:hideMark/>
          </w:tcPr>
          <w:p w14:paraId="1296DAA7" w14:textId="77777777" w:rsidR="00C50A95" w:rsidRPr="00D016EC" w:rsidRDefault="00C50A95" w:rsidP="00416506">
            <w:pPr>
              <w:pStyle w:val="tabletext11"/>
              <w:jc w:val="center"/>
              <w:rPr>
                <w:ins w:id="26200" w:author="Author"/>
              </w:rPr>
            </w:pPr>
            <w:ins w:id="26201" w:author="Author">
              <w:r w:rsidRPr="00D016EC">
                <w:t>0.28</w:t>
              </w:r>
            </w:ins>
          </w:p>
        </w:tc>
        <w:tc>
          <w:tcPr>
            <w:tcW w:w="400" w:type="dxa"/>
            <w:noWrap/>
            <w:vAlign w:val="bottom"/>
            <w:hideMark/>
          </w:tcPr>
          <w:p w14:paraId="404EE626" w14:textId="77777777" w:rsidR="00C50A95" w:rsidRPr="00D016EC" w:rsidRDefault="00C50A95" w:rsidP="00416506">
            <w:pPr>
              <w:pStyle w:val="tabletext11"/>
              <w:jc w:val="center"/>
              <w:rPr>
                <w:ins w:id="26202" w:author="Author"/>
              </w:rPr>
            </w:pPr>
            <w:ins w:id="26203" w:author="Author">
              <w:r w:rsidRPr="00D016EC">
                <w:t>0.27</w:t>
              </w:r>
            </w:ins>
          </w:p>
        </w:tc>
        <w:tc>
          <w:tcPr>
            <w:tcW w:w="400" w:type="dxa"/>
            <w:noWrap/>
            <w:vAlign w:val="bottom"/>
            <w:hideMark/>
          </w:tcPr>
          <w:p w14:paraId="2DE02376" w14:textId="77777777" w:rsidR="00C50A95" w:rsidRPr="00D016EC" w:rsidRDefault="00C50A95" w:rsidP="00416506">
            <w:pPr>
              <w:pStyle w:val="tabletext11"/>
              <w:jc w:val="center"/>
              <w:rPr>
                <w:ins w:id="26204" w:author="Author"/>
              </w:rPr>
            </w:pPr>
            <w:ins w:id="26205" w:author="Author">
              <w:r w:rsidRPr="00D016EC">
                <w:t>0.26</w:t>
              </w:r>
            </w:ins>
          </w:p>
        </w:tc>
        <w:tc>
          <w:tcPr>
            <w:tcW w:w="400" w:type="dxa"/>
            <w:noWrap/>
            <w:vAlign w:val="bottom"/>
            <w:hideMark/>
          </w:tcPr>
          <w:p w14:paraId="0ABD2FAD" w14:textId="77777777" w:rsidR="00C50A95" w:rsidRPr="00D016EC" w:rsidRDefault="00C50A95" w:rsidP="00416506">
            <w:pPr>
              <w:pStyle w:val="tabletext11"/>
              <w:jc w:val="center"/>
              <w:rPr>
                <w:ins w:id="26206" w:author="Author"/>
              </w:rPr>
            </w:pPr>
            <w:ins w:id="26207" w:author="Author">
              <w:r w:rsidRPr="00D016EC">
                <w:t>0.25</w:t>
              </w:r>
            </w:ins>
          </w:p>
        </w:tc>
        <w:tc>
          <w:tcPr>
            <w:tcW w:w="440" w:type="dxa"/>
            <w:noWrap/>
            <w:vAlign w:val="bottom"/>
            <w:hideMark/>
          </w:tcPr>
          <w:p w14:paraId="16DAB01B" w14:textId="77777777" w:rsidR="00C50A95" w:rsidRPr="00D016EC" w:rsidRDefault="00C50A95" w:rsidP="00416506">
            <w:pPr>
              <w:pStyle w:val="tabletext11"/>
              <w:jc w:val="center"/>
              <w:rPr>
                <w:ins w:id="26208" w:author="Author"/>
              </w:rPr>
            </w:pPr>
            <w:ins w:id="26209" w:author="Author">
              <w:r w:rsidRPr="00D016EC">
                <w:t>0.24</w:t>
              </w:r>
            </w:ins>
          </w:p>
        </w:tc>
        <w:tc>
          <w:tcPr>
            <w:tcW w:w="400" w:type="dxa"/>
            <w:noWrap/>
            <w:vAlign w:val="bottom"/>
            <w:hideMark/>
          </w:tcPr>
          <w:p w14:paraId="5EA2AE62" w14:textId="77777777" w:rsidR="00C50A95" w:rsidRPr="00D016EC" w:rsidRDefault="00C50A95" w:rsidP="00416506">
            <w:pPr>
              <w:pStyle w:val="tabletext11"/>
              <w:jc w:val="center"/>
              <w:rPr>
                <w:ins w:id="26210" w:author="Author"/>
              </w:rPr>
            </w:pPr>
            <w:ins w:id="26211" w:author="Author">
              <w:r w:rsidRPr="00D016EC">
                <w:t>0.24</w:t>
              </w:r>
            </w:ins>
          </w:p>
        </w:tc>
        <w:tc>
          <w:tcPr>
            <w:tcW w:w="400" w:type="dxa"/>
            <w:noWrap/>
            <w:vAlign w:val="bottom"/>
            <w:hideMark/>
          </w:tcPr>
          <w:p w14:paraId="2208D6BF" w14:textId="77777777" w:rsidR="00C50A95" w:rsidRPr="00D016EC" w:rsidRDefault="00C50A95" w:rsidP="00416506">
            <w:pPr>
              <w:pStyle w:val="tabletext11"/>
              <w:jc w:val="center"/>
              <w:rPr>
                <w:ins w:id="26212" w:author="Author"/>
              </w:rPr>
            </w:pPr>
            <w:ins w:id="26213" w:author="Author">
              <w:r w:rsidRPr="00D016EC">
                <w:t>0.23</w:t>
              </w:r>
            </w:ins>
          </w:p>
        </w:tc>
        <w:tc>
          <w:tcPr>
            <w:tcW w:w="400" w:type="dxa"/>
            <w:noWrap/>
            <w:vAlign w:val="bottom"/>
            <w:hideMark/>
          </w:tcPr>
          <w:p w14:paraId="48231B81" w14:textId="77777777" w:rsidR="00C50A95" w:rsidRPr="00D016EC" w:rsidRDefault="00C50A95" w:rsidP="00416506">
            <w:pPr>
              <w:pStyle w:val="tabletext11"/>
              <w:jc w:val="center"/>
              <w:rPr>
                <w:ins w:id="26214" w:author="Author"/>
              </w:rPr>
            </w:pPr>
            <w:ins w:id="26215" w:author="Author">
              <w:r w:rsidRPr="00D016EC">
                <w:t>0.22</w:t>
              </w:r>
            </w:ins>
          </w:p>
        </w:tc>
        <w:tc>
          <w:tcPr>
            <w:tcW w:w="400" w:type="dxa"/>
            <w:noWrap/>
            <w:vAlign w:val="bottom"/>
            <w:hideMark/>
          </w:tcPr>
          <w:p w14:paraId="05E2ED99" w14:textId="77777777" w:rsidR="00C50A95" w:rsidRPr="00D016EC" w:rsidRDefault="00C50A95" w:rsidP="00416506">
            <w:pPr>
              <w:pStyle w:val="tabletext11"/>
              <w:jc w:val="center"/>
              <w:rPr>
                <w:ins w:id="26216" w:author="Author"/>
              </w:rPr>
            </w:pPr>
            <w:ins w:id="26217" w:author="Author">
              <w:r w:rsidRPr="00D016EC">
                <w:t>0.22</w:t>
              </w:r>
            </w:ins>
          </w:p>
        </w:tc>
        <w:tc>
          <w:tcPr>
            <w:tcW w:w="460" w:type="dxa"/>
            <w:noWrap/>
            <w:vAlign w:val="bottom"/>
            <w:hideMark/>
          </w:tcPr>
          <w:p w14:paraId="6DC1AFDD" w14:textId="77777777" w:rsidR="00C50A95" w:rsidRPr="00D016EC" w:rsidRDefault="00C50A95" w:rsidP="00416506">
            <w:pPr>
              <w:pStyle w:val="tabletext11"/>
              <w:jc w:val="center"/>
              <w:rPr>
                <w:ins w:id="26218" w:author="Author"/>
              </w:rPr>
            </w:pPr>
            <w:ins w:id="26219" w:author="Author">
              <w:r w:rsidRPr="00D016EC">
                <w:t>0.21</w:t>
              </w:r>
            </w:ins>
          </w:p>
        </w:tc>
      </w:tr>
      <w:tr w:rsidR="00C50A95" w:rsidRPr="00D016EC" w14:paraId="1819D1B6" w14:textId="77777777" w:rsidTr="00416506">
        <w:trPr>
          <w:trHeight w:val="190"/>
          <w:ins w:id="26220" w:author="Author"/>
        </w:trPr>
        <w:tc>
          <w:tcPr>
            <w:tcW w:w="200" w:type="dxa"/>
            <w:tcBorders>
              <w:right w:val="nil"/>
            </w:tcBorders>
            <w:vAlign w:val="bottom"/>
          </w:tcPr>
          <w:p w14:paraId="101574AD" w14:textId="77777777" w:rsidR="00C50A95" w:rsidRPr="00D016EC" w:rsidRDefault="00C50A95" w:rsidP="00416506">
            <w:pPr>
              <w:pStyle w:val="tabletext11"/>
              <w:jc w:val="right"/>
              <w:rPr>
                <w:ins w:id="26221" w:author="Author"/>
              </w:rPr>
            </w:pPr>
          </w:p>
        </w:tc>
        <w:tc>
          <w:tcPr>
            <w:tcW w:w="1580" w:type="dxa"/>
            <w:tcBorders>
              <w:left w:val="nil"/>
            </w:tcBorders>
            <w:vAlign w:val="bottom"/>
            <w:hideMark/>
          </w:tcPr>
          <w:p w14:paraId="2229BA0F" w14:textId="77777777" w:rsidR="00C50A95" w:rsidRPr="00D016EC" w:rsidRDefault="00C50A95" w:rsidP="00416506">
            <w:pPr>
              <w:pStyle w:val="tabletext11"/>
              <w:tabs>
                <w:tab w:val="decimal" w:pos="640"/>
              </w:tabs>
              <w:rPr>
                <w:ins w:id="26222" w:author="Author"/>
              </w:rPr>
            </w:pPr>
            <w:ins w:id="26223" w:author="Author">
              <w:r w:rsidRPr="00D016EC">
                <w:t>12,000 to 13,999</w:t>
              </w:r>
            </w:ins>
          </w:p>
        </w:tc>
        <w:tc>
          <w:tcPr>
            <w:tcW w:w="560" w:type="dxa"/>
            <w:noWrap/>
            <w:vAlign w:val="bottom"/>
            <w:hideMark/>
          </w:tcPr>
          <w:p w14:paraId="35D3A78B" w14:textId="77777777" w:rsidR="00C50A95" w:rsidRPr="00D016EC" w:rsidRDefault="00C50A95" w:rsidP="00416506">
            <w:pPr>
              <w:pStyle w:val="tabletext11"/>
              <w:tabs>
                <w:tab w:val="decimal" w:pos="200"/>
              </w:tabs>
              <w:jc w:val="center"/>
              <w:rPr>
                <w:ins w:id="26224" w:author="Author"/>
              </w:rPr>
            </w:pPr>
            <w:ins w:id="26225" w:author="Author">
              <w:r w:rsidRPr="00D016EC">
                <w:t>0.80</w:t>
              </w:r>
            </w:ins>
          </w:p>
        </w:tc>
        <w:tc>
          <w:tcPr>
            <w:tcW w:w="560" w:type="dxa"/>
            <w:noWrap/>
            <w:vAlign w:val="bottom"/>
            <w:hideMark/>
          </w:tcPr>
          <w:p w14:paraId="13CF4E06" w14:textId="77777777" w:rsidR="00C50A95" w:rsidRPr="00D016EC" w:rsidRDefault="00C50A95" w:rsidP="00416506">
            <w:pPr>
              <w:pStyle w:val="tabletext11"/>
              <w:tabs>
                <w:tab w:val="decimal" w:pos="200"/>
              </w:tabs>
              <w:jc w:val="center"/>
              <w:rPr>
                <w:ins w:id="26226" w:author="Author"/>
              </w:rPr>
            </w:pPr>
            <w:ins w:id="26227" w:author="Author">
              <w:r w:rsidRPr="00D016EC">
                <w:t>0.78</w:t>
              </w:r>
            </w:ins>
          </w:p>
        </w:tc>
        <w:tc>
          <w:tcPr>
            <w:tcW w:w="480" w:type="dxa"/>
            <w:noWrap/>
            <w:vAlign w:val="bottom"/>
            <w:hideMark/>
          </w:tcPr>
          <w:p w14:paraId="12F0FD72" w14:textId="77777777" w:rsidR="00C50A95" w:rsidRPr="00D016EC" w:rsidRDefault="00C50A95" w:rsidP="00416506">
            <w:pPr>
              <w:pStyle w:val="tabletext11"/>
              <w:tabs>
                <w:tab w:val="decimal" w:pos="200"/>
              </w:tabs>
              <w:jc w:val="center"/>
              <w:rPr>
                <w:ins w:id="26228" w:author="Author"/>
              </w:rPr>
            </w:pPr>
            <w:ins w:id="26229" w:author="Author">
              <w:r w:rsidRPr="00D016EC">
                <w:t>0.75</w:t>
              </w:r>
            </w:ins>
          </w:p>
        </w:tc>
        <w:tc>
          <w:tcPr>
            <w:tcW w:w="480" w:type="dxa"/>
            <w:noWrap/>
            <w:vAlign w:val="bottom"/>
            <w:hideMark/>
          </w:tcPr>
          <w:p w14:paraId="4237B9E8" w14:textId="77777777" w:rsidR="00C50A95" w:rsidRPr="00D016EC" w:rsidRDefault="00C50A95" w:rsidP="00416506">
            <w:pPr>
              <w:pStyle w:val="tabletext11"/>
              <w:tabs>
                <w:tab w:val="decimal" w:pos="200"/>
              </w:tabs>
              <w:jc w:val="center"/>
              <w:rPr>
                <w:ins w:id="26230" w:author="Author"/>
              </w:rPr>
            </w:pPr>
            <w:ins w:id="26231" w:author="Author">
              <w:r w:rsidRPr="00D016EC">
                <w:t>0.71</w:t>
              </w:r>
            </w:ins>
          </w:p>
        </w:tc>
        <w:tc>
          <w:tcPr>
            <w:tcW w:w="480" w:type="dxa"/>
            <w:noWrap/>
            <w:vAlign w:val="bottom"/>
            <w:hideMark/>
          </w:tcPr>
          <w:p w14:paraId="6EE3DBA9" w14:textId="77777777" w:rsidR="00C50A95" w:rsidRPr="00D016EC" w:rsidRDefault="00C50A95" w:rsidP="00416506">
            <w:pPr>
              <w:pStyle w:val="tabletext11"/>
              <w:tabs>
                <w:tab w:val="decimal" w:pos="200"/>
              </w:tabs>
              <w:jc w:val="center"/>
              <w:rPr>
                <w:ins w:id="26232" w:author="Author"/>
              </w:rPr>
            </w:pPr>
            <w:ins w:id="26233" w:author="Author">
              <w:r w:rsidRPr="00D016EC">
                <w:t>0.66</w:t>
              </w:r>
            </w:ins>
          </w:p>
        </w:tc>
        <w:tc>
          <w:tcPr>
            <w:tcW w:w="480" w:type="dxa"/>
            <w:noWrap/>
            <w:vAlign w:val="bottom"/>
            <w:hideMark/>
          </w:tcPr>
          <w:p w14:paraId="366ECF31" w14:textId="77777777" w:rsidR="00C50A95" w:rsidRPr="00D016EC" w:rsidRDefault="00C50A95" w:rsidP="00416506">
            <w:pPr>
              <w:pStyle w:val="tabletext11"/>
              <w:tabs>
                <w:tab w:val="decimal" w:pos="200"/>
              </w:tabs>
              <w:jc w:val="center"/>
              <w:rPr>
                <w:ins w:id="26234" w:author="Author"/>
              </w:rPr>
            </w:pPr>
            <w:ins w:id="26235" w:author="Author">
              <w:r w:rsidRPr="00D016EC">
                <w:t>0.61</w:t>
              </w:r>
            </w:ins>
          </w:p>
        </w:tc>
        <w:tc>
          <w:tcPr>
            <w:tcW w:w="480" w:type="dxa"/>
            <w:noWrap/>
            <w:vAlign w:val="bottom"/>
            <w:hideMark/>
          </w:tcPr>
          <w:p w14:paraId="540F5AC0" w14:textId="77777777" w:rsidR="00C50A95" w:rsidRPr="00D016EC" w:rsidRDefault="00C50A95" w:rsidP="00416506">
            <w:pPr>
              <w:pStyle w:val="tabletext11"/>
              <w:tabs>
                <w:tab w:val="decimal" w:pos="200"/>
              </w:tabs>
              <w:jc w:val="center"/>
              <w:rPr>
                <w:ins w:id="26236" w:author="Author"/>
              </w:rPr>
            </w:pPr>
            <w:ins w:id="26237" w:author="Author">
              <w:r w:rsidRPr="00D016EC">
                <w:t>0.56</w:t>
              </w:r>
            </w:ins>
          </w:p>
        </w:tc>
        <w:tc>
          <w:tcPr>
            <w:tcW w:w="480" w:type="dxa"/>
            <w:noWrap/>
            <w:vAlign w:val="bottom"/>
            <w:hideMark/>
          </w:tcPr>
          <w:p w14:paraId="6C194A52" w14:textId="77777777" w:rsidR="00C50A95" w:rsidRPr="00D016EC" w:rsidRDefault="00C50A95" w:rsidP="00416506">
            <w:pPr>
              <w:pStyle w:val="tabletext11"/>
              <w:tabs>
                <w:tab w:val="decimal" w:pos="200"/>
              </w:tabs>
              <w:jc w:val="center"/>
              <w:rPr>
                <w:ins w:id="26238" w:author="Author"/>
              </w:rPr>
            </w:pPr>
            <w:ins w:id="26239" w:author="Author">
              <w:r w:rsidRPr="00D016EC">
                <w:t>0.51</w:t>
              </w:r>
            </w:ins>
          </w:p>
        </w:tc>
        <w:tc>
          <w:tcPr>
            <w:tcW w:w="400" w:type="dxa"/>
            <w:noWrap/>
            <w:vAlign w:val="bottom"/>
            <w:hideMark/>
          </w:tcPr>
          <w:p w14:paraId="21450C13" w14:textId="77777777" w:rsidR="00C50A95" w:rsidRPr="00D016EC" w:rsidRDefault="00C50A95" w:rsidP="00416506">
            <w:pPr>
              <w:pStyle w:val="tabletext11"/>
              <w:jc w:val="center"/>
              <w:rPr>
                <w:ins w:id="26240" w:author="Author"/>
              </w:rPr>
            </w:pPr>
            <w:ins w:id="26241" w:author="Author">
              <w:r w:rsidRPr="00D016EC">
                <w:t>0.47</w:t>
              </w:r>
            </w:ins>
          </w:p>
        </w:tc>
        <w:tc>
          <w:tcPr>
            <w:tcW w:w="400" w:type="dxa"/>
            <w:noWrap/>
            <w:vAlign w:val="bottom"/>
            <w:hideMark/>
          </w:tcPr>
          <w:p w14:paraId="70ECF81C" w14:textId="77777777" w:rsidR="00C50A95" w:rsidRPr="00D016EC" w:rsidRDefault="00C50A95" w:rsidP="00416506">
            <w:pPr>
              <w:pStyle w:val="tabletext11"/>
              <w:jc w:val="center"/>
              <w:rPr>
                <w:ins w:id="26242" w:author="Author"/>
              </w:rPr>
            </w:pPr>
            <w:ins w:id="26243" w:author="Author">
              <w:r w:rsidRPr="00D016EC">
                <w:t>0.42</w:t>
              </w:r>
            </w:ins>
          </w:p>
        </w:tc>
        <w:tc>
          <w:tcPr>
            <w:tcW w:w="400" w:type="dxa"/>
            <w:noWrap/>
            <w:vAlign w:val="bottom"/>
            <w:hideMark/>
          </w:tcPr>
          <w:p w14:paraId="4DF747C0" w14:textId="77777777" w:rsidR="00C50A95" w:rsidRPr="00D016EC" w:rsidRDefault="00C50A95" w:rsidP="00416506">
            <w:pPr>
              <w:pStyle w:val="tabletext11"/>
              <w:jc w:val="center"/>
              <w:rPr>
                <w:ins w:id="26244" w:author="Author"/>
              </w:rPr>
            </w:pPr>
            <w:ins w:id="26245" w:author="Author">
              <w:r w:rsidRPr="00D016EC">
                <w:t>0.37</w:t>
              </w:r>
            </w:ins>
          </w:p>
        </w:tc>
        <w:tc>
          <w:tcPr>
            <w:tcW w:w="400" w:type="dxa"/>
            <w:noWrap/>
            <w:vAlign w:val="bottom"/>
            <w:hideMark/>
          </w:tcPr>
          <w:p w14:paraId="22887B13" w14:textId="77777777" w:rsidR="00C50A95" w:rsidRPr="00D016EC" w:rsidRDefault="00C50A95" w:rsidP="00416506">
            <w:pPr>
              <w:pStyle w:val="tabletext11"/>
              <w:jc w:val="center"/>
              <w:rPr>
                <w:ins w:id="26246" w:author="Author"/>
              </w:rPr>
            </w:pPr>
            <w:ins w:id="26247" w:author="Author">
              <w:r w:rsidRPr="00D016EC">
                <w:t>0.36</w:t>
              </w:r>
            </w:ins>
          </w:p>
        </w:tc>
        <w:tc>
          <w:tcPr>
            <w:tcW w:w="400" w:type="dxa"/>
            <w:noWrap/>
            <w:vAlign w:val="bottom"/>
            <w:hideMark/>
          </w:tcPr>
          <w:p w14:paraId="68E65813" w14:textId="77777777" w:rsidR="00C50A95" w:rsidRPr="00D016EC" w:rsidRDefault="00C50A95" w:rsidP="00416506">
            <w:pPr>
              <w:pStyle w:val="tabletext11"/>
              <w:jc w:val="center"/>
              <w:rPr>
                <w:ins w:id="26248" w:author="Author"/>
              </w:rPr>
            </w:pPr>
            <w:ins w:id="26249" w:author="Author">
              <w:r w:rsidRPr="00D016EC">
                <w:t>0.35</w:t>
              </w:r>
            </w:ins>
          </w:p>
        </w:tc>
        <w:tc>
          <w:tcPr>
            <w:tcW w:w="400" w:type="dxa"/>
            <w:noWrap/>
            <w:vAlign w:val="bottom"/>
            <w:hideMark/>
          </w:tcPr>
          <w:p w14:paraId="67CDB860" w14:textId="77777777" w:rsidR="00C50A95" w:rsidRPr="00D016EC" w:rsidRDefault="00C50A95" w:rsidP="00416506">
            <w:pPr>
              <w:pStyle w:val="tabletext11"/>
              <w:jc w:val="center"/>
              <w:rPr>
                <w:ins w:id="26250" w:author="Author"/>
              </w:rPr>
            </w:pPr>
            <w:ins w:id="26251" w:author="Author">
              <w:r w:rsidRPr="00D016EC">
                <w:t>0.34</w:t>
              </w:r>
            </w:ins>
          </w:p>
        </w:tc>
        <w:tc>
          <w:tcPr>
            <w:tcW w:w="400" w:type="dxa"/>
            <w:noWrap/>
            <w:vAlign w:val="bottom"/>
            <w:hideMark/>
          </w:tcPr>
          <w:p w14:paraId="5A273528" w14:textId="77777777" w:rsidR="00C50A95" w:rsidRPr="00D016EC" w:rsidRDefault="00C50A95" w:rsidP="00416506">
            <w:pPr>
              <w:pStyle w:val="tabletext11"/>
              <w:jc w:val="center"/>
              <w:rPr>
                <w:ins w:id="26252" w:author="Author"/>
              </w:rPr>
            </w:pPr>
            <w:ins w:id="26253" w:author="Author">
              <w:r w:rsidRPr="00D016EC">
                <w:t>0.33</w:t>
              </w:r>
            </w:ins>
          </w:p>
        </w:tc>
        <w:tc>
          <w:tcPr>
            <w:tcW w:w="400" w:type="dxa"/>
            <w:noWrap/>
            <w:vAlign w:val="bottom"/>
            <w:hideMark/>
          </w:tcPr>
          <w:p w14:paraId="2D2F2A28" w14:textId="77777777" w:rsidR="00C50A95" w:rsidRPr="00D016EC" w:rsidRDefault="00C50A95" w:rsidP="00416506">
            <w:pPr>
              <w:pStyle w:val="tabletext11"/>
              <w:jc w:val="center"/>
              <w:rPr>
                <w:ins w:id="26254" w:author="Author"/>
              </w:rPr>
            </w:pPr>
            <w:ins w:id="26255" w:author="Author">
              <w:r w:rsidRPr="00D016EC">
                <w:t>0.32</w:t>
              </w:r>
            </w:ins>
          </w:p>
        </w:tc>
        <w:tc>
          <w:tcPr>
            <w:tcW w:w="400" w:type="dxa"/>
            <w:noWrap/>
            <w:vAlign w:val="bottom"/>
            <w:hideMark/>
          </w:tcPr>
          <w:p w14:paraId="05710638" w14:textId="77777777" w:rsidR="00C50A95" w:rsidRPr="00D016EC" w:rsidRDefault="00C50A95" w:rsidP="00416506">
            <w:pPr>
              <w:pStyle w:val="tabletext11"/>
              <w:jc w:val="center"/>
              <w:rPr>
                <w:ins w:id="26256" w:author="Author"/>
              </w:rPr>
            </w:pPr>
            <w:ins w:id="26257" w:author="Author">
              <w:r w:rsidRPr="00D016EC">
                <w:t>0.31</w:t>
              </w:r>
            </w:ins>
          </w:p>
        </w:tc>
        <w:tc>
          <w:tcPr>
            <w:tcW w:w="400" w:type="dxa"/>
            <w:noWrap/>
            <w:vAlign w:val="bottom"/>
            <w:hideMark/>
          </w:tcPr>
          <w:p w14:paraId="5C0842F9" w14:textId="77777777" w:rsidR="00C50A95" w:rsidRPr="00D016EC" w:rsidRDefault="00C50A95" w:rsidP="00416506">
            <w:pPr>
              <w:pStyle w:val="tabletext11"/>
              <w:jc w:val="center"/>
              <w:rPr>
                <w:ins w:id="26258" w:author="Author"/>
              </w:rPr>
            </w:pPr>
            <w:ins w:id="26259" w:author="Author">
              <w:r w:rsidRPr="00D016EC">
                <w:t>0.30</w:t>
              </w:r>
            </w:ins>
          </w:p>
        </w:tc>
        <w:tc>
          <w:tcPr>
            <w:tcW w:w="400" w:type="dxa"/>
            <w:noWrap/>
            <w:vAlign w:val="bottom"/>
            <w:hideMark/>
          </w:tcPr>
          <w:p w14:paraId="43FE1FE0" w14:textId="77777777" w:rsidR="00C50A95" w:rsidRPr="00D016EC" w:rsidRDefault="00C50A95" w:rsidP="00416506">
            <w:pPr>
              <w:pStyle w:val="tabletext11"/>
              <w:jc w:val="center"/>
              <w:rPr>
                <w:ins w:id="26260" w:author="Author"/>
              </w:rPr>
            </w:pPr>
            <w:ins w:id="26261" w:author="Author">
              <w:r w:rsidRPr="00D016EC">
                <w:t>0.29</w:t>
              </w:r>
            </w:ins>
          </w:p>
        </w:tc>
        <w:tc>
          <w:tcPr>
            <w:tcW w:w="400" w:type="dxa"/>
            <w:noWrap/>
            <w:vAlign w:val="bottom"/>
            <w:hideMark/>
          </w:tcPr>
          <w:p w14:paraId="0719B0EA" w14:textId="77777777" w:rsidR="00C50A95" w:rsidRPr="00D016EC" w:rsidRDefault="00C50A95" w:rsidP="00416506">
            <w:pPr>
              <w:pStyle w:val="tabletext11"/>
              <w:jc w:val="center"/>
              <w:rPr>
                <w:ins w:id="26262" w:author="Author"/>
              </w:rPr>
            </w:pPr>
            <w:ins w:id="26263" w:author="Author">
              <w:r w:rsidRPr="00D016EC">
                <w:t>0.28</w:t>
              </w:r>
            </w:ins>
          </w:p>
        </w:tc>
        <w:tc>
          <w:tcPr>
            <w:tcW w:w="400" w:type="dxa"/>
            <w:noWrap/>
            <w:vAlign w:val="bottom"/>
            <w:hideMark/>
          </w:tcPr>
          <w:p w14:paraId="7FA4C0FE" w14:textId="77777777" w:rsidR="00C50A95" w:rsidRPr="00D016EC" w:rsidRDefault="00C50A95" w:rsidP="00416506">
            <w:pPr>
              <w:pStyle w:val="tabletext11"/>
              <w:jc w:val="center"/>
              <w:rPr>
                <w:ins w:id="26264" w:author="Author"/>
              </w:rPr>
            </w:pPr>
            <w:ins w:id="26265" w:author="Author">
              <w:r w:rsidRPr="00D016EC">
                <w:t>0.27</w:t>
              </w:r>
            </w:ins>
          </w:p>
        </w:tc>
        <w:tc>
          <w:tcPr>
            <w:tcW w:w="400" w:type="dxa"/>
            <w:noWrap/>
            <w:vAlign w:val="bottom"/>
            <w:hideMark/>
          </w:tcPr>
          <w:p w14:paraId="6E8CD51E" w14:textId="77777777" w:rsidR="00C50A95" w:rsidRPr="00D016EC" w:rsidRDefault="00C50A95" w:rsidP="00416506">
            <w:pPr>
              <w:pStyle w:val="tabletext11"/>
              <w:jc w:val="center"/>
              <w:rPr>
                <w:ins w:id="26266" w:author="Author"/>
              </w:rPr>
            </w:pPr>
            <w:ins w:id="26267" w:author="Author">
              <w:r w:rsidRPr="00D016EC">
                <w:t>0.26</w:t>
              </w:r>
            </w:ins>
          </w:p>
        </w:tc>
        <w:tc>
          <w:tcPr>
            <w:tcW w:w="440" w:type="dxa"/>
            <w:noWrap/>
            <w:vAlign w:val="bottom"/>
            <w:hideMark/>
          </w:tcPr>
          <w:p w14:paraId="2BD8E20D" w14:textId="77777777" w:rsidR="00C50A95" w:rsidRPr="00D016EC" w:rsidRDefault="00C50A95" w:rsidP="00416506">
            <w:pPr>
              <w:pStyle w:val="tabletext11"/>
              <w:jc w:val="center"/>
              <w:rPr>
                <w:ins w:id="26268" w:author="Author"/>
              </w:rPr>
            </w:pPr>
            <w:ins w:id="26269" w:author="Author">
              <w:r w:rsidRPr="00D016EC">
                <w:t>0.26</w:t>
              </w:r>
            </w:ins>
          </w:p>
        </w:tc>
        <w:tc>
          <w:tcPr>
            <w:tcW w:w="400" w:type="dxa"/>
            <w:noWrap/>
            <w:vAlign w:val="bottom"/>
            <w:hideMark/>
          </w:tcPr>
          <w:p w14:paraId="3A64D3D5" w14:textId="77777777" w:rsidR="00C50A95" w:rsidRPr="00D016EC" w:rsidRDefault="00C50A95" w:rsidP="00416506">
            <w:pPr>
              <w:pStyle w:val="tabletext11"/>
              <w:jc w:val="center"/>
              <w:rPr>
                <w:ins w:id="26270" w:author="Author"/>
              </w:rPr>
            </w:pPr>
            <w:ins w:id="26271" w:author="Author">
              <w:r w:rsidRPr="00D016EC">
                <w:t>0.25</w:t>
              </w:r>
            </w:ins>
          </w:p>
        </w:tc>
        <w:tc>
          <w:tcPr>
            <w:tcW w:w="400" w:type="dxa"/>
            <w:noWrap/>
            <w:vAlign w:val="bottom"/>
            <w:hideMark/>
          </w:tcPr>
          <w:p w14:paraId="491F5451" w14:textId="77777777" w:rsidR="00C50A95" w:rsidRPr="00D016EC" w:rsidRDefault="00C50A95" w:rsidP="00416506">
            <w:pPr>
              <w:pStyle w:val="tabletext11"/>
              <w:jc w:val="center"/>
              <w:rPr>
                <w:ins w:id="26272" w:author="Author"/>
              </w:rPr>
            </w:pPr>
            <w:ins w:id="26273" w:author="Author">
              <w:r w:rsidRPr="00D016EC">
                <w:t>0.24</w:t>
              </w:r>
            </w:ins>
          </w:p>
        </w:tc>
        <w:tc>
          <w:tcPr>
            <w:tcW w:w="400" w:type="dxa"/>
            <w:noWrap/>
            <w:vAlign w:val="bottom"/>
            <w:hideMark/>
          </w:tcPr>
          <w:p w14:paraId="51F27B45" w14:textId="77777777" w:rsidR="00C50A95" w:rsidRPr="00D016EC" w:rsidRDefault="00C50A95" w:rsidP="00416506">
            <w:pPr>
              <w:pStyle w:val="tabletext11"/>
              <w:jc w:val="center"/>
              <w:rPr>
                <w:ins w:id="26274" w:author="Author"/>
              </w:rPr>
            </w:pPr>
            <w:ins w:id="26275" w:author="Author">
              <w:r w:rsidRPr="00D016EC">
                <w:t>0.23</w:t>
              </w:r>
            </w:ins>
          </w:p>
        </w:tc>
        <w:tc>
          <w:tcPr>
            <w:tcW w:w="400" w:type="dxa"/>
            <w:noWrap/>
            <w:vAlign w:val="bottom"/>
            <w:hideMark/>
          </w:tcPr>
          <w:p w14:paraId="5E6FE9B8" w14:textId="77777777" w:rsidR="00C50A95" w:rsidRPr="00D016EC" w:rsidRDefault="00C50A95" w:rsidP="00416506">
            <w:pPr>
              <w:pStyle w:val="tabletext11"/>
              <w:jc w:val="center"/>
              <w:rPr>
                <w:ins w:id="26276" w:author="Author"/>
              </w:rPr>
            </w:pPr>
            <w:ins w:id="26277" w:author="Author">
              <w:r w:rsidRPr="00D016EC">
                <w:t>0.23</w:t>
              </w:r>
            </w:ins>
          </w:p>
        </w:tc>
        <w:tc>
          <w:tcPr>
            <w:tcW w:w="460" w:type="dxa"/>
            <w:noWrap/>
            <w:vAlign w:val="bottom"/>
            <w:hideMark/>
          </w:tcPr>
          <w:p w14:paraId="06662804" w14:textId="77777777" w:rsidR="00C50A95" w:rsidRPr="00D016EC" w:rsidRDefault="00C50A95" w:rsidP="00416506">
            <w:pPr>
              <w:pStyle w:val="tabletext11"/>
              <w:jc w:val="center"/>
              <w:rPr>
                <w:ins w:id="26278" w:author="Author"/>
              </w:rPr>
            </w:pPr>
            <w:ins w:id="26279" w:author="Author">
              <w:r w:rsidRPr="00D016EC">
                <w:t>0.22</w:t>
              </w:r>
            </w:ins>
          </w:p>
        </w:tc>
      </w:tr>
      <w:tr w:rsidR="00C50A95" w:rsidRPr="00D016EC" w14:paraId="1B4D05D5" w14:textId="77777777" w:rsidTr="00416506">
        <w:trPr>
          <w:trHeight w:val="190"/>
          <w:ins w:id="26280" w:author="Author"/>
        </w:trPr>
        <w:tc>
          <w:tcPr>
            <w:tcW w:w="200" w:type="dxa"/>
            <w:tcBorders>
              <w:right w:val="nil"/>
            </w:tcBorders>
            <w:vAlign w:val="bottom"/>
          </w:tcPr>
          <w:p w14:paraId="318EE5B2" w14:textId="77777777" w:rsidR="00C50A95" w:rsidRPr="00D016EC" w:rsidRDefault="00C50A95" w:rsidP="00416506">
            <w:pPr>
              <w:pStyle w:val="tabletext11"/>
              <w:jc w:val="right"/>
              <w:rPr>
                <w:ins w:id="26281" w:author="Author"/>
              </w:rPr>
            </w:pPr>
          </w:p>
        </w:tc>
        <w:tc>
          <w:tcPr>
            <w:tcW w:w="1580" w:type="dxa"/>
            <w:tcBorders>
              <w:left w:val="nil"/>
            </w:tcBorders>
            <w:vAlign w:val="bottom"/>
            <w:hideMark/>
          </w:tcPr>
          <w:p w14:paraId="520EA871" w14:textId="77777777" w:rsidR="00C50A95" w:rsidRPr="00D016EC" w:rsidRDefault="00C50A95" w:rsidP="00416506">
            <w:pPr>
              <w:pStyle w:val="tabletext11"/>
              <w:tabs>
                <w:tab w:val="decimal" w:pos="640"/>
              </w:tabs>
              <w:rPr>
                <w:ins w:id="26282" w:author="Author"/>
              </w:rPr>
            </w:pPr>
            <w:ins w:id="26283" w:author="Author">
              <w:r w:rsidRPr="00D016EC">
                <w:t>14,000 to 15,999</w:t>
              </w:r>
            </w:ins>
          </w:p>
        </w:tc>
        <w:tc>
          <w:tcPr>
            <w:tcW w:w="560" w:type="dxa"/>
            <w:noWrap/>
            <w:vAlign w:val="bottom"/>
            <w:hideMark/>
          </w:tcPr>
          <w:p w14:paraId="1760DB88" w14:textId="77777777" w:rsidR="00C50A95" w:rsidRPr="00D016EC" w:rsidRDefault="00C50A95" w:rsidP="00416506">
            <w:pPr>
              <w:pStyle w:val="tabletext11"/>
              <w:tabs>
                <w:tab w:val="decimal" w:pos="200"/>
              </w:tabs>
              <w:jc w:val="center"/>
              <w:rPr>
                <w:ins w:id="26284" w:author="Author"/>
              </w:rPr>
            </w:pPr>
            <w:ins w:id="26285" w:author="Author">
              <w:r w:rsidRPr="00D016EC">
                <w:t>0.84</w:t>
              </w:r>
            </w:ins>
          </w:p>
        </w:tc>
        <w:tc>
          <w:tcPr>
            <w:tcW w:w="560" w:type="dxa"/>
            <w:noWrap/>
            <w:vAlign w:val="bottom"/>
            <w:hideMark/>
          </w:tcPr>
          <w:p w14:paraId="79D2BA22" w14:textId="77777777" w:rsidR="00C50A95" w:rsidRPr="00D016EC" w:rsidRDefault="00C50A95" w:rsidP="00416506">
            <w:pPr>
              <w:pStyle w:val="tabletext11"/>
              <w:tabs>
                <w:tab w:val="decimal" w:pos="200"/>
              </w:tabs>
              <w:jc w:val="center"/>
              <w:rPr>
                <w:ins w:id="26286" w:author="Author"/>
              </w:rPr>
            </w:pPr>
            <w:ins w:id="26287" w:author="Author">
              <w:r w:rsidRPr="00D016EC">
                <w:t>0.81</w:t>
              </w:r>
            </w:ins>
          </w:p>
        </w:tc>
        <w:tc>
          <w:tcPr>
            <w:tcW w:w="480" w:type="dxa"/>
            <w:noWrap/>
            <w:vAlign w:val="bottom"/>
            <w:hideMark/>
          </w:tcPr>
          <w:p w14:paraId="243BA05E" w14:textId="77777777" w:rsidR="00C50A95" w:rsidRPr="00D016EC" w:rsidRDefault="00C50A95" w:rsidP="00416506">
            <w:pPr>
              <w:pStyle w:val="tabletext11"/>
              <w:tabs>
                <w:tab w:val="decimal" w:pos="200"/>
              </w:tabs>
              <w:jc w:val="center"/>
              <w:rPr>
                <w:ins w:id="26288" w:author="Author"/>
              </w:rPr>
            </w:pPr>
            <w:ins w:id="26289" w:author="Author">
              <w:r w:rsidRPr="00D016EC">
                <w:t>0.79</w:t>
              </w:r>
            </w:ins>
          </w:p>
        </w:tc>
        <w:tc>
          <w:tcPr>
            <w:tcW w:w="480" w:type="dxa"/>
            <w:noWrap/>
            <w:vAlign w:val="bottom"/>
            <w:hideMark/>
          </w:tcPr>
          <w:p w14:paraId="1E83ECEC" w14:textId="77777777" w:rsidR="00C50A95" w:rsidRPr="00D016EC" w:rsidRDefault="00C50A95" w:rsidP="00416506">
            <w:pPr>
              <w:pStyle w:val="tabletext11"/>
              <w:tabs>
                <w:tab w:val="decimal" w:pos="200"/>
              </w:tabs>
              <w:jc w:val="center"/>
              <w:rPr>
                <w:ins w:id="26290" w:author="Author"/>
              </w:rPr>
            </w:pPr>
            <w:ins w:id="26291" w:author="Author">
              <w:r w:rsidRPr="00D016EC">
                <w:t>0.74</w:t>
              </w:r>
            </w:ins>
          </w:p>
        </w:tc>
        <w:tc>
          <w:tcPr>
            <w:tcW w:w="480" w:type="dxa"/>
            <w:noWrap/>
            <w:vAlign w:val="bottom"/>
            <w:hideMark/>
          </w:tcPr>
          <w:p w14:paraId="4624EB1B" w14:textId="77777777" w:rsidR="00C50A95" w:rsidRPr="00D016EC" w:rsidRDefault="00C50A95" w:rsidP="00416506">
            <w:pPr>
              <w:pStyle w:val="tabletext11"/>
              <w:tabs>
                <w:tab w:val="decimal" w:pos="200"/>
              </w:tabs>
              <w:jc w:val="center"/>
              <w:rPr>
                <w:ins w:id="26292" w:author="Author"/>
              </w:rPr>
            </w:pPr>
            <w:ins w:id="26293" w:author="Author">
              <w:r w:rsidRPr="00D016EC">
                <w:t>0.69</w:t>
              </w:r>
            </w:ins>
          </w:p>
        </w:tc>
        <w:tc>
          <w:tcPr>
            <w:tcW w:w="480" w:type="dxa"/>
            <w:noWrap/>
            <w:vAlign w:val="bottom"/>
            <w:hideMark/>
          </w:tcPr>
          <w:p w14:paraId="115C4EB1" w14:textId="77777777" w:rsidR="00C50A95" w:rsidRPr="00D016EC" w:rsidRDefault="00C50A95" w:rsidP="00416506">
            <w:pPr>
              <w:pStyle w:val="tabletext11"/>
              <w:tabs>
                <w:tab w:val="decimal" w:pos="200"/>
              </w:tabs>
              <w:jc w:val="center"/>
              <w:rPr>
                <w:ins w:id="26294" w:author="Author"/>
              </w:rPr>
            </w:pPr>
            <w:ins w:id="26295" w:author="Author">
              <w:r w:rsidRPr="00D016EC">
                <w:t>0.64</w:t>
              </w:r>
            </w:ins>
          </w:p>
        </w:tc>
        <w:tc>
          <w:tcPr>
            <w:tcW w:w="480" w:type="dxa"/>
            <w:noWrap/>
            <w:vAlign w:val="bottom"/>
            <w:hideMark/>
          </w:tcPr>
          <w:p w14:paraId="1D4394A6" w14:textId="77777777" w:rsidR="00C50A95" w:rsidRPr="00D016EC" w:rsidRDefault="00C50A95" w:rsidP="00416506">
            <w:pPr>
              <w:pStyle w:val="tabletext11"/>
              <w:tabs>
                <w:tab w:val="decimal" w:pos="200"/>
              </w:tabs>
              <w:jc w:val="center"/>
              <w:rPr>
                <w:ins w:id="26296" w:author="Author"/>
              </w:rPr>
            </w:pPr>
            <w:ins w:id="26297" w:author="Author">
              <w:r w:rsidRPr="00D016EC">
                <w:t>0.59</w:t>
              </w:r>
            </w:ins>
          </w:p>
        </w:tc>
        <w:tc>
          <w:tcPr>
            <w:tcW w:w="480" w:type="dxa"/>
            <w:noWrap/>
            <w:vAlign w:val="bottom"/>
            <w:hideMark/>
          </w:tcPr>
          <w:p w14:paraId="44AA6E8F" w14:textId="77777777" w:rsidR="00C50A95" w:rsidRPr="00D016EC" w:rsidRDefault="00C50A95" w:rsidP="00416506">
            <w:pPr>
              <w:pStyle w:val="tabletext11"/>
              <w:tabs>
                <w:tab w:val="decimal" w:pos="200"/>
              </w:tabs>
              <w:jc w:val="center"/>
              <w:rPr>
                <w:ins w:id="26298" w:author="Author"/>
              </w:rPr>
            </w:pPr>
            <w:ins w:id="26299" w:author="Author">
              <w:r w:rsidRPr="00D016EC">
                <w:t>0.54</w:t>
              </w:r>
            </w:ins>
          </w:p>
        </w:tc>
        <w:tc>
          <w:tcPr>
            <w:tcW w:w="400" w:type="dxa"/>
            <w:noWrap/>
            <w:vAlign w:val="bottom"/>
            <w:hideMark/>
          </w:tcPr>
          <w:p w14:paraId="59603E03" w14:textId="77777777" w:rsidR="00C50A95" w:rsidRPr="00D016EC" w:rsidRDefault="00C50A95" w:rsidP="00416506">
            <w:pPr>
              <w:pStyle w:val="tabletext11"/>
              <w:jc w:val="center"/>
              <w:rPr>
                <w:ins w:id="26300" w:author="Author"/>
              </w:rPr>
            </w:pPr>
            <w:ins w:id="26301" w:author="Author">
              <w:r w:rsidRPr="00D016EC">
                <w:t>0.49</w:t>
              </w:r>
            </w:ins>
          </w:p>
        </w:tc>
        <w:tc>
          <w:tcPr>
            <w:tcW w:w="400" w:type="dxa"/>
            <w:noWrap/>
            <w:vAlign w:val="bottom"/>
            <w:hideMark/>
          </w:tcPr>
          <w:p w14:paraId="5C37DFAA" w14:textId="77777777" w:rsidR="00C50A95" w:rsidRPr="00D016EC" w:rsidRDefault="00C50A95" w:rsidP="00416506">
            <w:pPr>
              <w:pStyle w:val="tabletext11"/>
              <w:jc w:val="center"/>
              <w:rPr>
                <w:ins w:id="26302" w:author="Author"/>
              </w:rPr>
            </w:pPr>
            <w:ins w:id="26303" w:author="Author">
              <w:r w:rsidRPr="00D016EC">
                <w:t>0.44</w:t>
              </w:r>
            </w:ins>
          </w:p>
        </w:tc>
        <w:tc>
          <w:tcPr>
            <w:tcW w:w="400" w:type="dxa"/>
            <w:noWrap/>
            <w:vAlign w:val="bottom"/>
            <w:hideMark/>
          </w:tcPr>
          <w:p w14:paraId="668C7025" w14:textId="77777777" w:rsidR="00C50A95" w:rsidRPr="00D016EC" w:rsidRDefault="00C50A95" w:rsidP="00416506">
            <w:pPr>
              <w:pStyle w:val="tabletext11"/>
              <w:jc w:val="center"/>
              <w:rPr>
                <w:ins w:id="26304" w:author="Author"/>
              </w:rPr>
            </w:pPr>
            <w:ins w:id="26305" w:author="Author">
              <w:r w:rsidRPr="00D016EC">
                <w:t>0.39</w:t>
              </w:r>
            </w:ins>
          </w:p>
        </w:tc>
        <w:tc>
          <w:tcPr>
            <w:tcW w:w="400" w:type="dxa"/>
            <w:noWrap/>
            <w:vAlign w:val="bottom"/>
            <w:hideMark/>
          </w:tcPr>
          <w:p w14:paraId="34B73128" w14:textId="77777777" w:rsidR="00C50A95" w:rsidRPr="00D016EC" w:rsidRDefault="00C50A95" w:rsidP="00416506">
            <w:pPr>
              <w:pStyle w:val="tabletext11"/>
              <w:jc w:val="center"/>
              <w:rPr>
                <w:ins w:id="26306" w:author="Author"/>
              </w:rPr>
            </w:pPr>
            <w:ins w:id="26307" w:author="Author">
              <w:r w:rsidRPr="00D016EC">
                <w:t>0.37</w:t>
              </w:r>
            </w:ins>
          </w:p>
        </w:tc>
        <w:tc>
          <w:tcPr>
            <w:tcW w:w="400" w:type="dxa"/>
            <w:noWrap/>
            <w:vAlign w:val="bottom"/>
            <w:hideMark/>
          </w:tcPr>
          <w:p w14:paraId="72E58CB7" w14:textId="77777777" w:rsidR="00C50A95" w:rsidRPr="00D016EC" w:rsidRDefault="00C50A95" w:rsidP="00416506">
            <w:pPr>
              <w:pStyle w:val="tabletext11"/>
              <w:jc w:val="center"/>
              <w:rPr>
                <w:ins w:id="26308" w:author="Author"/>
              </w:rPr>
            </w:pPr>
            <w:ins w:id="26309" w:author="Author">
              <w:r w:rsidRPr="00D016EC">
                <w:t>0.36</w:t>
              </w:r>
            </w:ins>
          </w:p>
        </w:tc>
        <w:tc>
          <w:tcPr>
            <w:tcW w:w="400" w:type="dxa"/>
            <w:noWrap/>
            <w:vAlign w:val="bottom"/>
            <w:hideMark/>
          </w:tcPr>
          <w:p w14:paraId="6B5449BB" w14:textId="77777777" w:rsidR="00C50A95" w:rsidRPr="00D016EC" w:rsidRDefault="00C50A95" w:rsidP="00416506">
            <w:pPr>
              <w:pStyle w:val="tabletext11"/>
              <w:jc w:val="center"/>
              <w:rPr>
                <w:ins w:id="26310" w:author="Author"/>
              </w:rPr>
            </w:pPr>
            <w:ins w:id="26311" w:author="Author">
              <w:r w:rsidRPr="00D016EC">
                <w:t>0.35</w:t>
              </w:r>
            </w:ins>
          </w:p>
        </w:tc>
        <w:tc>
          <w:tcPr>
            <w:tcW w:w="400" w:type="dxa"/>
            <w:noWrap/>
            <w:vAlign w:val="bottom"/>
            <w:hideMark/>
          </w:tcPr>
          <w:p w14:paraId="1B9D7183" w14:textId="77777777" w:rsidR="00C50A95" w:rsidRPr="00D016EC" w:rsidRDefault="00C50A95" w:rsidP="00416506">
            <w:pPr>
              <w:pStyle w:val="tabletext11"/>
              <w:jc w:val="center"/>
              <w:rPr>
                <w:ins w:id="26312" w:author="Author"/>
              </w:rPr>
            </w:pPr>
            <w:ins w:id="26313" w:author="Author">
              <w:r w:rsidRPr="00D016EC">
                <w:t>0.34</w:t>
              </w:r>
            </w:ins>
          </w:p>
        </w:tc>
        <w:tc>
          <w:tcPr>
            <w:tcW w:w="400" w:type="dxa"/>
            <w:noWrap/>
            <w:vAlign w:val="bottom"/>
            <w:hideMark/>
          </w:tcPr>
          <w:p w14:paraId="02187BB2" w14:textId="77777777" w:rsidR="00C50A95" w:rsidRPr="00D016EC" w:rsidRDefault="00C50A95" w:rsidP="00416506">
            <w:pPr>
              <w:pStyle w:val="tabletext11"/>
              <w:jc w:val="center"/>
              <w:rPr>
                <w:ins w:id="26314" w:author="Author"/>
              </w:rPr>
            </w:pPr>
            <w:ins w:id="26315" w:author="Author">
              <w:r w:rsidRPr="00D016EC">
                <w:t>0.33</w:t>
              </w:r>
            </w:ins>
          </w:p>
        </w:tc>
        <w:tc>
          <w:tcPr>
            <w:tcW w:w="400" w:type="dxa"/>
            <w:noWrap/>
            <w:vAlign w:val="bottom"/>
            <w:hideMark/>
          </w:tcPr>
          <w:p w14:paraId="004E0B9F" w14:textId="77777777" w:rsidR="00C50A95" w:rsidRPr="00D016EC" w:rsidRDefault="00C50A95" w:rsidP="00416506">
            <w:pPr>
              <w:pStyle w:val="tabletext11"/>
              <w:jc w:val="center"/>
              <w:rPr>
                <w:ins w:id="26316" w:author="Author"/>
              </w:rPr>
            </w:pPr>
            <w:ins w:id="26317" w:author="Author">
              <w:r w:rsidRPr="00D016EC">
                <w:t>0.32</w:t>
              </w:r>
            </w:ins>
          </w:p>
        </w:tc>
        <w:tc>
          <w:tcPr>
            <w:tcW w:w="400" w:type="dxa"/>
            <w:noWrap/>
            <w:vAlign w:val="bottom"/>
            <w:hideMark/>
          </w:tcPr>
          <w:p w14:paraId="4D208FD5" w14:textId="77777777" w:rsidR="00C50A95" w:rsidRPr="00D016EC" w:rsidRDefault="00C50A95" w:rsidP="00416506">
            <w:pPr>
              <w:pStyle w:val="tabletext11"/>
              <w:jc w:val="center"/>
              <w:rPr>
                <w:ins w:id="26318" w:author="Author"/>
              </w:rPr>
            </w:pPr>
            <w:ins w:id="26319" w:author="Author">
              <w:r w:rsidRPr="00D016EC">
                <w:t>0.31</w:t>
              </w:r>
            </w:ins>
          </w:p>
        </w:tc>
        <w:tc>
          <w:tcPr>
            <w:tcW w:w="400" w:type="dxa"/>
            <w:noWrap/>
            <w:vAlign w:val="bottom"/>
            <w:hideMark/>
          </w:tcPr>
          <w:p w14:paraId="753AAA46" w14:textId="77777777" w:rsidR="00C50A95" w:rsidRPr="00D016EC" w:rsidRDefault="00C50A95" w:rsidP="00416506">
            <w:pPr>
              <w:pStyle w:val="tabletext11"/>
              <w:jc w:val="center"/>
              <w:rPr>
                <w:ins w:id="26320" w:author="Author"/>
              </w:rPr>
            </w:pPr>
            <w:ins w:id="26321" w:author="Author">
              <w:r w:rsidRPr="00D016EC">
                <w:t>0.30</w:t>
              </w:r>
            </w:ins>
          </w:p>
        </w:tc>
        <w:tc>
          <w:tcPr>
            <w:tcW w:w="400" w:type="dxa"/>
            <w:noWrap/>
            <w:vAlign w:val="bottom"/>
            <w:hideMark/>
          </w:tcPr>
          <w:p w14:paraId="66A32F72" w14:textId="77777777" w:rsidR="00C50A95" w:rsidRPr="00D016EC" w:rsidRDefault="00C50A95" w:rsidP="00416506">
            <w:pPr>
              <w:pStyle w:val="tabletext11"/>
              <w:jc w:val="center"/>
              <w:rPr>
                <w:ins w:id="26322" w:author="Author"/>
              </w:rPr>
            </w:pPr>
            <w:ins w:id="26323" w:author="Author">
              <w:r w:rsidRPr="00D016EC">
                <w:t>0.29</w:t>
              </w:r>
            </w:ins>
          </w:p>
        </w:tc>
        <w:tc>
          <w:tcPr>
            <w:tcW w:w="400" w:type="dxa"/>
            <w:noWrap/>
            <w:vAlign w:val="bottom"/>
            <w:hideMark/>
          </w:tcPr>
          <w:p w14:paraId="1D601789" w14:textId="77777777" w:rsidR="00C50A95" w:rsidRPr="00D016EC" w:rsidRDefault="00C50A95" w:rsidP="00416506">
            <w:pPr>
              <w:pStyle w:val="tabletext11"/>
              <w:jc w:val="center"/>
              <w:rPr>
                <w:ins w:id="26324" w:author="Author"/>
              </w:rPr>
            </w:pPr>
            <w:ins w:id="26325" w:author="Author">
              <w:r w:rsidRPr="00D016EC">
                <w:t>0.28</w:t>
              </w:r>
            </w:ins>
          </w:p>
        </w:tc>
        <w:tc>
          <w:tcPr>
            <w:tcW w:w="400" w:type="dxa"/>
            <w:noWrap/>
            <w:vAlign w:val="bottom"/>
            <w:hideMark/>
          </w:tcPr>
          <w:p w14:paraId="0A73A48F" w14:textId="77777777" w:rsidR="00C50A95" w:rsidRPr="00D016EC" w:rsidRDefault="00C50A95" w:rsidP="00416506">
            <w:pPr>
              <w:pStyle w:val="tabletext11"/>
              <w:jc w:val="center"/>
              <w:rPr>
                <w:ins w:id="26326" w:author="Author"/>
              </w:rPr>
            </w:pPr>
            <w:ins w:id="26327" w:author="Author">
              <w:r w:rsidRPr="00D016EC">
                <w:t>0.28</w:t>
              </w:r>
            </w:ins>
          </w:p>
        </w:tc>
        <w:tc>
          <w:tcPr>
            <w:tcW w:w="440" w:type="dxa"/>
            <w:noWrap/>
            <w:vAlign w:val="bottom"/>
            <w:hideMark/>
          </w:tcPr>
          <w:p w14:paraId="117CC7DC" w14:textId="77777777" w:rsidR="00C50A95" w:rsidRPr="00D016EC" w:rsidRDefault="00C50A95" w:rsidP="00416506">
            <w:pPr>
              <w:pStyle w:val="tabletext11"/>
              <w:jc w:val="center"/>
              <w:rPr>
                <w:ins w:id="26328" w:author="Author"/>
              </w:rPr>
            </w:pPr>
            <w:ins w:id="26329" w:author="Author">
              <w:r w:rsidRPr="00D016EC">
                <w:t>0.27</w:t>
              </w:r>
            </w:ins>
          </w:p>
        </w:tc>
        <w:tc>
          <w:tcPr>
            <w:tcW w:w="400" w:type="dxa"/>
            <w:noWrap/>
            <w:vAlign w:val="bottom"/>
            <w:hideMark/>
          </w:tcPr>
          <w:p w14:paraId="7B0C0874" w14:textId="77777777" w:rsidR="00C50A95" w:rsidRPr="00D016EC" w:rsidRDefault="00C50A95" w:rsidP="00416506">
            <w:pPr>
              <w:pStyle w:val="tabletext11"/>
              <w:jc w:val="center"/>
              <w:rPr>
                <w:ins w:id="26330" w:author="Author"/>
              </w:rPr>
            </w:pPr>
            <w:ins w:id="26331" w:author="Author">
              <w:r w:rsidRPr="00D016EC">
                <w:t>0.26</w:t>
              </w:r>
            </w:ins>
          </w:p>
        </w:tc>
        <w:tc>
          <w:tcPr>
            <w:tcW w:w="400" w:type="dxa"/>
            <w:noWrap/>
            <w:vAlign w:val="bottom"/>
            <w:hideMark/>
          </w:tcPr>
          <w:p w14:paraId="17AD3990" w14:textId="77777777" w:rsidR="00C50A95" w:rsidRPr="00D016EC" w:rsidRDefault="00C50A95" w:rsidP="00416506">
            <w:pPr>
              <w:pStyle w:val="tabletext11"/>
              <w:jc w:val="center"/>
              <w:rPr>
                <w:ins w:id="26332" w:author="Author"/>
              </w:rPr>
            </w:pPr>
            <w:ins w:id="26333" w:author="Author">
              <w:r w:rsidRPr="00D016EC">
                <w:t>0.25</w:t>
              </w:r>
            </w:ins>
          </w:p>
        </w:tc>
        <w:tc>
          <w:tcPr>
            <w:tcW w:w="400" w:type="dxa"/>
            <w:noWrap/>
            <w:vAlign w:val="bottom"/>
            <w:hideMark/>
          </w:tcPr>
          <w:p w14:paraId="6B8600AF" w14:textId="77777777" w:rsidR="00C50A95" w:rsidRPr="00D016EC" w:rsidRDefault="00C50A95" w:rsidP="00416506">
            <w:pPr>
              <w:pStyle w:val="tabletext11"/>
              <w:jc w:val="center"/>
              <w:rPr>
                <w:ins w:id="26334" w:author="Author"/>
              </w:rPr>
            </w:pPr>
            <w:ins w:id="26335" w:author="Author">
              <w:r w:rsidRPr="00D016EC">
                <w:t>0.24</w:t>
              </w:r>
            </w:ins>
          </w:p>
        </w:tc>
        <w:tc>
          <w:tcPr>
            <w:tcW w:w="400" w:type="dxa"/>
            <w:noWrap/>
            <w:vAlign w:val="bottom"/>
            <w:hideMark/>
          </w:tcPr>
          <w:p w14:paraId="0ED51C55" w14:textId="77777777" w:rsidR="00C50A95" w:rsidRPr="00D016EC" w:rsidRDefault="00C50A95" w:rsidP="00416506">
            <w:pPr>
              <w:pStyle w:val="tabletext11"/>
              <w:jc w:val="center"/>
              <w:rPr>
                <w:ins w:id="26336" w:author="Author"/>
              </w:rPr>
            </w:pPr>
            <w:ins w:id="26337" w:author="Author">
              <w:r w:rsidRPr="00D016EC">
                <w:t>0.24</w:t>
              </w:r>
            </w:ins>
          </w:p>
        </w:tc>
        <w:tc>
          <w:tcPr>
            <w:tcW w:w="460" w:type="dxa"/>
            <w:noWrap/>
            <w:vAlign w:val="bottom"/>
            <w:hideMark/>
          </w:tcPr>
          <w:p w14:paraId="20ACABF1" w14:textId="77777777" w:rsidR="00C50A95" w:rsidRPr="00D016EC" w:rsidRDefault="00C50A95" w:rsidP="00416506">
            <w:pPr>
              <w:pStyle w:val="tabletext11"/>
              <w:jc w:val="center"/>
              <w:rPr>
                <w:ins w:id="26338" w:author="Author"/>
              </w:rPr>
            </w:pPr>
            <w:ins w:id="26339" w:author="Author">
              <w:r w:rsidRPr="00D016EC">
                <w:t>0.23</w:t>
              </w:r>
            </w:ins>
          </w:p>
        </w:tc>
      </w:tr>
      <w:tr w:rsidR="00C50A95" w:rsidRPr="00D016EC" w14:paraId="7E9BD680" w14:textId="77777777" w:rsidTr="00416506">
        <w:trPr>
          <w:trHeight w:val="190"/>
          <w:ins w:id="26340" w:author="Author"/>
        </w:trPr>
        <w:tc>
          <w:tcPr>
            <w:tcW w:w="200" w:type="dxa"/>
            <w:tcBorders>
              <w:right w:val="nil"/>
            </w:tcBorders>
            <w:vAlign w:val="bottom"/>
          </w:tcPr>
          <w:p w14:paraId="74E58894" w14:textId="77777777" w:rsidR="00C50A95" w:rsidRPr="00D016EC" w:rsidRDefault="00C50A95" w:rsidP="00416506">
            <w:pPr>
              <w:pStyle w:val="tabletext11"/>
              <w:jc w:val="right"/>
              <w:rPr>
                <w:ins w:id="26341" w:author="Author"/>
              </w:rPr>
            </w:pPr>
          </w:p>
        </w:tc>
        <w:tc>
          <w:tcPr>
            <w:tcW w:w="1580" w:type="dxa"/>
            <w:tcBorders>
              <w:left w:val="nil"/>
            </w:tcBorders>
            <w:vAlign w:val="bottom"/>
            <w:hideMark/>
          </w:tcPr>
          <w:p w14:paraId="24B58B8E" w14:textId="77777777" w:rsidR="00C50A95" w:rsidRPr="00D016EC" w:rsidRDefault="00C50A95" w:rsidP="00416506">
            <w:pPr>
              <w:pStyle w:val="tabletext11"/>
              <w:tabs>
                <w:tab w:val="decimal" w:pos="640"/>
              </w:tabs>
              <w:rPr>
                <w:ins w:id="26342" w:author="Author"/>
              </w:rPr>
            </w:pPr>
            <w:ins w:id="26343" w:author="Author">
              <w:r w:rsidRPr="00D016EC">
                <w:t>16,000 to 17,999</w:t>
              </w:r>
            </w:ins>
          </w:p>
        </w:tc>
        <w:tc>
          <w:tcPr>
            <w:tcW w:w="560" w:type="dxa"/>
            <w:noWrap/>
            <w:vAlign w:val="bottom"/>
            <w:hideMark/>
          </w:tcPr>
          <w:p w14:paraId="63B78EBD" w14:textId="77777777" w:rsidR="00C50A95" w:rsidRPr="00D016EC" w:rsidRDefault="00C50A95" w:rsidP="00416506">
            <w:pPr>
              <w:pStyle w:val="tabletext11"/>
              <w:tabs>
                <w:tab w:val="decimal" w:pos="200"/>
              </w:tabs>
              <w:jc w:val="center"/>
              <w:rPr>
                <w:ins w:id="26344" w:author="Author"/>
              </w:rPr>
            </w:pPr>
            <w:ins w:id="26345" w:author="Author">
              <w:r w:rsidRPr="00D016EC">
                <w:t>0.87</w:t>
              </w:r>
            </w:ins>
          </w:p>
        </w:tc>
        <w:tc>
          <w:tcPr>
            <w:tcW w:w="560" w:type="dxa"/>
            <w:noWrap/>
            <w:vAlign w:val="bottom"/>
            <w:hideMark/>
          </w:tcPr>
          <w:p w14:paraId="13EBE5CB" w14:textId="77777777" w:rsidR="00C50A95" w:rsidRPr="00D016EC" w:rsidRDefault="00C50A95" w:rsidP="00416506">
            <w:pPr>
              <w:pStyle w:val="tabletext11"/>
              <w:tabs>
                <w:tab w:val="decimal" w:pos="200"/>
              </w:tabs>
              <w:jc w:val="center"/>
              <w:rPr>
                <w:ins w:id="26346" w:author="Author"/>
              </w:rPr>
            </w:pPr>
            <w:ins w:id="26347" w:author="Author">
              <w:r w:rsidRPr="00D016EC">
                <w:t>0.84</w:t>
              </w:r>
            </w:ins>
          </w:p>
        </w:tc>
        <w:tc>
          <w:tcPr>
            <w:tcW w:w="480" w:type="dxa"/>
            <w:noWrap/>
            <w:vAlign w:val="bottom"/>
            <w:hideMark/>
          </w:tcPr>
          <w:p w14:paraId="5BDB5D42" w14:textId="77777777" w:rsidR="00C50A95" w:rsidRPr="00D016EC" w:rsidRDefault="00C50A95" w:rsidP="00416506">
            <w:pPr>
              <w:pStyle w:val="tabletext11"/>
              <w:tabs>
                <w:tab w:val="decimal" w:pos="200"/>
              </w:tabs>
              <w:jc w:val="center"/>
              <w:rPr>
                <w:ins w:id="26348" w:author="Author"/>
              </w:rPr>
            </w:pPr>
            <w:ins w:id="26349" w:author="Author">
              <w:r w:rsidRPr="00D016EC">
                <w:t>0.82</w:t>
              </w:r>
            </w:ins>
          </w:p>
        </w:tc>
        <w:tc>
          <w:tcPr>
            <w:tcW w:w="480" w:type="dxa"/>
            <w:noWrap/>
            <w:vAlign w:val="bottom"/>
            <w:hideMark/>
          </w:tcPr>
          <w:p w14:paraId="099595E1" w14:textId="77777777" w:rsidR="00C50A95" w:rsidRPr="00D016EC" w:rsidRDefault="00C50A95" w:rsidP="00416506">
            <w:pPr>
              <w:pStyle w:val="tabletext11"/>
              <w:tabs>
                <w:tab w:val="decimal" w:pos="200"/>
              </w:tabs>
              <w:jc w:val="center"/>
              <w:rPr>
                <w:ins w:id="26350" w:author="Author"/>
              </w:rPr>
            </w:pPr>
            <w:ins w:id="26351" w:author="Author">
              <w:r w:rsidRPr="00D016EC">
                <w:t>0.77</w:t>
              </w:r>
            </w:ins>
          </w:p>
        </w:tc>
        <w:tc>
          <w:tcPr>
            <w:tcW w:w="480" w:type="dxa"/>
            <w:noWrap/>
            <w:vAlign w:val="bottom"/>
            <w:hideMark/>
          </w:tcPr>
          <w:p w14:paraId="4AA3979A" w14:textId="77777777" w:rsidR="00C50A95" w:rsidRPr="00D016EC" w:rsidRDefault="00C50A95" w:rsidP="00416506">
            <w:pPr>
              <w:pStyle w:val="tabletext11"/>
              <w:tabs>
                <w:tab w:val="decimal" w:pos="200"/>
              </w:tabs>
              <w:jc w:val="center"/>
              <w:rPr>
                <w:ins w:id="26352" w:author="Author"/>
              </w:rPr>
            </w:pPr>
            <w:ins w:id="26353" w:author="Author">
              <w:r w:rsidRPr="00D016EC">
                <w:t>0.71</w:t>
              </w:r>
            </w:ins>
          </w:p>
        </w:tc>
        <w:tc>
          <w:tcPr>
            <w:tcW w:w="480" w:type="dxa"/>
            <w:noWrap/>
            <w:vAlign w:val="bottom"/>
            <w:hideMark/>
          </w:tcPr>
          <w:p w14:paraId="00FBD800" w14:textId="77777777" w:rsidR="00C50A95" w:rsidRPr="00D016EC" w:rsidRDefault="00C50A95" w:rsidP="00416506">
            <w:pPr>
              <w:pStyle w:val="tabletext11"/>
              <w:tabs>
                <w:tab w:val="decimal" w:pos="200"/>
              </w:tabs>
              <w:jc w:val="center"/>
              <w:rPr>
                <w:ins w:id="26354" w:author="Author"/>
              </w:rPr>
            </w:pPr>
            <w:ins w:id="26355" w:author="Author">
              <w:r w:rsidRPr="00D016EC">
                <w:t>0.66</w:t>
              </w:r>
            </w:ins>
          </w:p>
        </w:tc>
        <w:tc>
          <w:tcPr>
            <w:tcW w:w="480" w:type="dxa"/>
            <w:noWrap/>
            <w:vAlign w:val="bottom"/>
            <w:hideMark/>
          </w:tcPr>
          <w:p w14:paraId="589A1E70" w14:textId="77777777" w:rsidR="00C50A95" w:rsidRPr="00D016EC" w:rsidRDefault="00C50A95" w:rsidP="00416506">
            <w:pPr>
              <w:pStyle w:val="tabletext11"/>
              <w:tabs>
                <w:tab w:val="decimal" w:pos="200"/>
              </w:tabs>
              <w:jc w:val="center"/>
              <w:rPr>
                <w:ins w:id="26356" w:author="Author"/>
              </w:rPr>
            </w:pPr>
            <w:ins w:id="26357" w:author="Author">
              <w:r w:rsidRPr="00D016EC">
                <w:t>0.61</w:t>
              </w:r>
            </w:ins>
          </w:p>
        </w:tc>
        <w:tc>
          <w:tcPr>
            <w:tcW w:w="480" w:type="dxa"/>
            <w:noWrap/>
            <w:vAlign w:val="bottom"/>
            <w:hideMark/>
          </w:tcPr>
          <w:p w14:paraId="2B8E8F7F" w14:textId="77777777" w:rsidR="00C50A95" w:rsidRPr="00D016EC" w:rsidRDefault="00C50A95" w:rsidP="00416506">
            <w:pPr>
              <w:pStyle w:val="tabletext11"/>
              <w:tabs>
                <w:tab w:val="decimal" w:pos="200"/>
              </w:tabs>
              <w:jc w:val="center"/>
              <w:rPr>
                <w:ins w:id="26358" w:author="Author"/>
              </w:rPr>
            </w:pPr>
            <w:ins w:id="26359" w:author="Author">
              <w:r w:rsidRPr="00D016EC">
                <w:t>0.56</w:t>
              </w:r>
            </w:ins>
          </w:p>
        </w:tc>
        <w:tc>
          <w:tcPr>
            <w:tcW w:w="400" w:type="dxa"/>
            <w:noWrap/>
            <w:vAlign w:val="bottom"/>
            <w:hideMark/>
          </w:tcPr>
          <w:p w14:paraId="1723D428" w14:textId="77777777" w:rsidR="00C50A95" w:rsidRPr="00D016EC" w:rsidRDefault="00C50A95" w:rsidP="00416506">
            <w:pPr>
              <w:pStyle w:val="tabletext11"/>
              <w:jc w:val="center"/>
              <w:rPr>
                <w:ins w:id="26360" w:author="Author"/>
              </w:rPr>
            </w:pPr>
            <w:ins w:id="26361" w:author="Author">
              <w:r w:rsidRPr="00D016EC">
                <w:t>0.50</w:t>
              </w:r>
            </w:ins>
          </w:p>
        </w:tc>
        <w:tc>
          <w:tcPr>
            <w:tcW w:w="400" w:type="dxa"/>
            <w:noWrap/>
            <w:vAlign w:val="bottom"/>
            <w:hideMark/>
          </w:tcPr>
          <w:p w14:paraId="548EADEA" w14:textId="77777777" w:rsidR="00C50A95" w:rsidRPr="00D016EC" w:rsidRDefault="00C50A95" w:rsidP="00416506">
            <w:pPr>
              <w:pStyle w:val="tabletext11"/>
              <w:jc w:val="center"/>
              <w:rPr>
                <w:ins w:id="26362" w:author="Author"/>
              </w:rPr>
            </w:pPr>
            <w:ins w:id="26363" w:author="Author">
              <w:r w:rsidRPr="00D016EC">
                <w:t>0.45</w:t>
              </w:r>
            </w:ins>
          </w:p>
        </w:tc>
        <w:tc>
          <w:tcPr>
            <w:tcW w:w="400" w:type="dxa"/>
            <w:noWrap/>
            <w:vAlign w:val="bottom"/>
            <w:hideMark/>
          </w:tcPr>
          <w:p w14:paraId="00B2CA5F" w14:textId="77777777" w:rsidR="00C50A95" w:rsidRPr="00D016EC" w:rsidRDefault="00C50A95" w:rsidP="00416506">
            <w:pPr>
              <w:pStyle w:val="tabletext11"/>
              <w:jc w:val="center"/>
              <w:rPr>
                <w:ins w:id="26364" w:author="Author"/>
              </w:rPr>
            </w:pPr>
            <w:ins w:id="26365" w:author="Author">
              <w:r w:rsidRPr="00D016EC">
                <w:t>0.40</w:t>
              </w:r>
            </w:ins>
          </w:p>
        </w:tc>
        <w:tc>
          <w:tcPr>
            <w:tcW w:w="400" w:type="dxa"/>
            <w:noWrap/>
            <w:vAlign w:val="bottom"/>
            <w:hideMark/>
          </w:tcPr>
          <w:p w14:paraId="660A4240" w14:textId="77777777" w:rsidR="00C50A95" w:rsidRPr="00D016EC" w:rsidRDefault="00C50A95" w:rsidP="00416506">
            <w:pPr>
              <w:pStyle w:val="tabletext11"/>
              <w:jc w:val="center"/>
              <w:rPr>
                <w:ins w:id="26366" w:author="Author"/>
              </w:rPr>
            </w:pPr>
            <w:ins w:id="26367" w:author="Author">
              <w:r w:rsidRPr="00D016EC">
                <w:t>0.39</w:t>
              </w:r>
            </w:ins>
          </w:p>
        </w:tc>
        <w:tc>
          <w:tcPr>
            <w:tcW w:w="400" w:type="dxa"/>
            <w:noWrap/>
            <w:vAlign w:val="bottom"/>
            <w:hideMark/>
          </w:tcPr>
          <w:p w14:paraId="329C83BE" w14:textId="77777777" w:rsidR="00C50A95" w:rsidRPr="00D016EC" w:rsidRDefault="00C50A95" w:rsidP="00416506">
            <w:pPr>
              <w:pStyle w:val="tabletext11"/>
              <w:jc w:val="center"/>
              <w:rPr>
                <w:ins w:id="26368" w:author="Author"/>
              </w:rPr>
            </w:pPr>
            <w:ins w:id="26369" w:author="Author">
              <w:r w:rsidRPr="00D016EC">
                <w:t>0.38</w:t>
              </w:r>
            </w:ins>
          </w:p>
        </w:tc>
        <w:tc>
          <w:tcPr>
            <w:tcW w:w="400" w:type="dxa"/>
            <w:noWrap/>
            <w:vAlign w:val="bottom"/>
            <w:hideMark/>
          </w:tcPr>
          <w:p w14:paraId="3976E3F2" w14:textId="77777777" w:rsidR="00C50A95" w:rsidRPr="00D016EC" w:rsidRDefault="00C50A95" w:rsidP="00416506">
            <w:pPr>
              <w:pStyle w:val="tabletext11"/>
              <w:jc w:val="center"/>
              <w:rPr>
                <w:ins w:id="26370" w:author="Author"/>
              </w:rPr>
            </w:pPr>
            <w:ins w:id="26371" w:author="Author">
              <w:r w:rsidRPr="00D016EC">
                <w:t>0.37</w:t>
              </w:r>
            </w:ins>
          </w:p>
        </w:tc>
        <w:tc>
          <w:tcPr>
            <w:tcW w:w="400" w:type="dxa"/>
            <w:noWrap/>
            <w:vAlign w:val="bottom"/>
            <w:hideMark/>
          </w:tcPr>
          <w:p w14:paraId="21137F2D" w14:textId="77777777" w:rsidR="00C50A95" w:rsidRPr="00D016EC" w:rsidRDefault="00C50A95" w:rsidP="00416506">
            <w:pPr>
              <w:pStyle w:val="tabletext11"/>
              <w:jc w:val="center"/>
              <w:rPr>
                <w:ins w:id="26372" w:author="Author"/>
              </w:rPr>
            </w:pPr>
            <w:ins w:id="26373" w:author="Author">
              <w:r w:rsidRPr="00D016EC">
                <w:t>0.35</w:t>
              </w:r>
            </w:ins>
          </w:p>
        </w:tc>
        <w:tc>
          <w:tcPr>
            <w:tcW w:w="400" w:type="dxa"/>
            <w:noWrap/>
            <w:vAlign w:val="bottom"/>
            <w:hideMark/>
          </w:tcPr>
          <w:p w14:paraId="0402A709" w14:textId="77777777" w:rsidR="00C50A95" w:rsidRPr="00D016EC" w:rsidRDefault="00C50A95" w:rsidP="00416506">
            <w:pPr>
              <w:pStyle w:val="tabletext11"/>
              <w:jc w:val="center"/>
              <w:rPr>
                <w:ins w:id="26374" w:author="Author"/>
              </w:rPr>
            </w:pPr>
            <w:ins w:id="26375" w:author="Author">
              <w:r w:rsidRPr="00D016EC">
                <w:t>0.34</w:t>
              </w:r>
            </w:ins>
          </w:p>
        </w:tc>
        <w:tc>
          <w:tcPr>
            <w:tcW w:w="400" w:type="dxa"/>
            <w:noWrap/>
            <w:vAlign w:val="bottom"/>
            <w:hideMark/>
          </w:tcPr>
          <w:p w14:paraId="74CEB4E5" w14:textId="77777777" w:rsidR="00C50A95" w:rsidRPr="00D016EC" w:rsidRDefault="00C50A95" w:rsidP="00416506">
            <w:pPr>
              <w:pStyle w:val="tabletext11"/>
              <w:jc w:val="center"/>
              <w:rPr>
                <w:ins w:id="26376" w:author="Author"/>
              </w:rPr>
            </w:pPr>
            <w:ins w:id="26377" w:author="Author">
              <w:r w:rsidRPr="00D016EC">
                <w:t>0.33</w:t>
              </w:r>
            </w:ins>
          </w:p>
        </w:tc>
        <w:tc>
          <w:tcPr>
            <w:tcW w:w="400" w:type="dxa"/>
            <w:noWrap/>
            <w:vAlign w:val="bottom"/>
            <w:hideMark/>
          </w:tcPr>
          <w:p w14:paraId="38FEB0F9" w14:textId="77777777" w:rsidR="00C50A95" w:rsidRPr="00D016EC" w:rsidRDefault="00C50A95" w:rsidP="00416506">
            <w:pPr>
              <w:pStyle w:val="tabletext11"/>
              <w:jc w:val="center"/>
              <w:rPr>
                <w:ins w:id="26378" w:author="Author"/>
              </w:rPr>
            </w:pPr>
            <w:ins w:id="26379" w:author="Author">
              <w:r w:rsidRPr="00D016EC">
                <w:t>0.32</w:t>
              </w:r>
            </w:ins>
          </w:p>
        </w:tc>
        <w:tc>
          <w:tcPr>
            <w:tcW w:w="400" w:type="dxa"/>
            <w:noWrap/>
            <w:vAlign w:val="bottom"/>
            <w:hideMark/>
          </w:tcPr>
          <w:p w14:paraId="1DD81CFF" w14:textId="77777777" w:rsidR="00C50A95" w:rsidRPr="00D016EC" w:rsidRDefault="00C50A95" w:rsidP="00416506">
            <w:pPr>
              <w:pStyle w:val="tabletext11"/>
              <w:jc w:val="center"/>
              <w:rPr>
                <w:ins w:id="26380" w:author="Author"/>
              </w:rPr>
            </w:pPr>
            <w:ins w:id="26381" w:author="Author">
              <w:r w:rsidRPr="00D016EC">
                <w:t>0.31</w:t>
              </w:r>
            </w:ins>
          </w:p>
        </w:tc>
        <w:tc>
          <w:tcPr>
            <w:tcW w:w="400" w:type="dxa"/>
            <w:noWrap/>
            <w:vAlign w:val="bottom"/>
            <w:hideMark/>
          </w:tcPr>
          <w:p w14:paraId="06DD22A1" w14:textId="77777777" w:rsidR="00C50A95" w:rsidRPr="00D016EC" w:rsidRDefault="00C50A95" w:rsidP="00416506">
            <w:pPr>
              <w:pStyle w:val="tabletext11"/>
              <w:jc w:val="center"/>
              <w:rPr>
                <w:ins w:id="26382" w:author="Author"/>
              </w:rPr>
            </w:pPr>
            <w:ins w:id="26383" w:author="Author">
              <w:r w:rsidRPr="00D016EC">
                <w:t>0.30</w:t>
              </w:r>
            </w:ins>
          </w:p>
        </w:tc>
        <w:tc>
          <w:tcPr>
            <w:tcW w:w="400" w:type="dxa"/>
            <w:noWrap/>
            <w:vAlign w:val="bottom"/>
            <w:hideMark/>
          </w:tcPr>
          <w:p w14:paraId="6C86329B" w14:textId="77777777" w:rsidR="00C50A95" w:rsidRPr="00D016EC" w:rsidRDefault="00C50A95" w:rsidP="00416506">
            <w:pPr>
              <w:pStyle w:val="tabletext11"/>
              <w:jc w:val="center"/>
              <w:rPr>
                <w:ins w:id="26384" w:author="Author"/>
              </w:rPr>
            </w:pPr>
            <w:ins w:id="26385" w:author="Author">
              <w:r w:rsidRPr="00D016EC">
                <w:t>0.30</w:t>
              </w:r>
            </w:ins>
          </w:p>
        </w:tc>
        <w:tc>
          <w:tcPr>
            <w:tcW w:w="400" w:type="dxa"/>
            <w:noWrap/>
            <w:vAlign w:val="bottom"/>
            <w:hideMark/>
          </w:tcPr>
          <w:p w14:paraId="73506662" w14:textId="77777777" w:rsidR="00C50A95" w:rsidRPr="00D016EC" w:rsidRDefault="00C50A95" w:rsidP="00416506">
            <w:pPr>
              <w:pStyle w:val="tabletext11"/>
              <w:jc w:val="center"/>
              <w:rPr>
                <w:ins w:id="26386" w:author="Author"/>
              </w:rPr>
            </w:pPr>
            <w:ins w:id="26387" w:author="Author">
              <w:r w:rsidRPr="00D016EC">
                <w:t>0.29</w:t>
              </w:r>
            </w:ins>
          </w:p>
        </w:tc>
        <w:tc>
          <w:tcPr>
            <w:tcW w:w="440" w:type="dxa"/>
            <w:noWrap/>
            <w:vAlign w:val="bottom"/>
            <w:hideMark/>
          </w:tcPr>
          <w:p w14:paraId="6E74A407" w14:textId="77777777" w:rsidR="00C50A95" w:rsidRPr="00D016EC" w:rsidRDefault="00C50A95" w:rsidP="00416506">
            <w:pPr>
              <w:pStyle w:val="tabletext11"/>
              <w:jc w:val="center"/>
              <w:rPr>
                <w:ins w:id="26388" w:author="Author"/>
              </w:rPr>
            </w:pPr>
            <w:ins w:id="26389" w:author="Author">
              <w:r w:rsidRPr="00D016EC">
                <w:t>0.28</w:t>
              </w:r>
            </w:ins>
          </w:p>
        </w:tc>
        <w:tc>
          <w:tcPr>
            <w:tcW w:w="400" w:type="dxa"/>
            <w:noWrap/>
            <w:vAlign w:val="bottom"/>
            <w:hideMark/>
          </w:tcPr>
          <w:p w14:paraId="0BC58613" w14:textId="77777777" w:rsidR="00C50A95" w:rsidRPr="00D016EC" w:rsidRDefault="00C50A95" w:rsidP="00416506">
            <w:pPr>
              <w:pStyle w:val="tabletext11"/>
              <w:jc w:val="center"/>
              <w:rPr>
                <w:ins w:id="26390" w:author="Author"/>
              </w:rPr>
            </w:pPr>
            <w:ins w:id="26391" w:author="Author">
              <w:r w:rsidRPr="00D016EC">
                <w:t>0.27</w:t>
              </w:r>
            </w:ins>
          </w:p>
        </w:tc>
        <w:tc>
          <w:tcPr>
            <w:tcW w:w="400" w:type="dxa"/>
            <w:noWrap/>
            <w:vAlign w:val="bottom"/>
            <w:hideMark/>
          </w:tcPr>
          <w:p w14:paraId="33B53F2D" w14:textId="77777777" w:rsidR="00C50A95" w:rsidRPr="00D016EC" w:rsidRDefault="00C50A95" w:rsidP="00416506">
            <w:pPr>
              <w:pStyle w:val="tabletext11"/>
              <w:jc w:val="center"/>
              <w:rPr>
                <w:ins w:id="26392" w:author="Author"/>
              </w:rPr>
            </w:pPr>
            <w:ins w:id="26393" w:author="Author">
              <w:r w:rsidRPr="00D016EC">
                <w:t>0.26</w:t>
              </w:r>
            </w:ins>
          </w:p>
        </w:tc>
        <w:tc>
          <w:tcPr>
            <w:tcW w:w="400" w:type="dxa"/>
            <w:noWrap/>
            <w:vAlign w:val="bottom"/>
            <w:hideMark/>
          </w:tcPr>
          <w:p w14:paraId="4B4564A2" w14:textId="77777777" w:rsidR="00C50A95" w:rsidRPr="00D016EC" w:rsidRDefault="00C50A95" w:rsidP="00416506">
            <w:pPr>
              <w:pStyle w:val="tabletext11"/>
              <w:jc w:val="center"/>
              <w:rPr>
                <w:ins w:id="26394" w:author="Author"/>
              </w:rPr>
            </w:pPr>
            <w:ins w:id="26395" w:author="Author">
              <w:r w:rsidRPr="00D016EC">
                <w:t>0.25</w:t>
              </w:r>
            </w:ins>
          </w:p>
        </w:tc>
        <w:tc>
          <w:tcPr>
            <w:tcW w:w="400" w:type="dxa"/>
            <w:noWrap/>
            <w:vAlign w:val="bottom"/>
            <w:hideMark/>
          </w:tcPr>
          <w:p w14:paraId="40327909" w14:textId="77777777" w:rsidR="00C50A95" w:rsidRPr="00D016EC" w:rsidRDefault="00C50A95" w:rsidP="00416506">
            <w:pPr>
              <w:pStyle w:val="tabletext11"/>
              <w:jc w:val="center"/>
              <w:rPr>
                <w:ins w:id="26396" w:author="Author"/>
              </w:rPr>
            </w:pPr>
            <w:ins w:id="26397" w:author="Author">
              <w:r w:rsidRPr="00D016EC">
                <w:t>0.25</w:t>
              </w:r>
            </w:ins>
          </w:p>
        </w:tc>
        <w:tc>
          <w:tcPr>
            <w:tcW w:w="460" w:type="dxa"/>
            <w:noWrap/>
            <w:vAlign w:val="bottom"/>
            <w:hideMark/>
          </w:tcPr>
          <w:p w14:paraId="6B5A3478" w14:textId="77777777" w:rsidR="00C50A95" w:rsidRPr="00D016EC" w:rsidRDefault="00C50A95" w:rsidP="00416506">
            <w:pPr>
              <w:pStyle w:val="tabletext11"/>
              <w:jc w:val="center"/>
              <w:rPr>
                <w:ins w:id="26398" w:author="Author"/>
              </w:rPr>
            </w:pPr>
            <w:ins w:id="26399" w:author="Author">
              <w:r w:rsidRPr="00D016EC">
                <w:t>0.24</w:t>
              </w:r>
            </w:ins>
          </w:p>
        </w:tc>
      </w:tr>
      <w:tr w:rsidR="00C50A95" w:rsidRPr="00D016EC" w14:paraId="5660586A" w14:textId="77777777" w:rsidTr="00416506">
        <w:trPr>
          <w:trHeight w:val="190"/>
          <w:ins w:id="26400" w:author="Author"/>
        </w:trPr>
        <w:tc>
          <w:tcPr>
            <w:tcW w:w="200" w:type="dxa"/>
            <w:tcBorders>
              <w:right w:val="nil"/>
            </w:tcBorders>
            <w:vAlign w:val="bottom"/>
          </w:tcPr>
          <w:p w14:paraId="3B80F6E5" w14:textId="77777777" w:rsidR="00C50A95" w:rsidRPr="00D016EC" w:rsidRDefault="00C50A95" w:rsidP="00416506">
            <w:pPr>
              <w:pStyle w:val="tabletext11"/>
              <w:jc w:val="right"/>
              <w:rPr>
                <w:ins w:id="26401" w:author="Author"/>
              </w:rPr>
            </w:pPr>
          </w:p>
        </w:tc>
        <w:tc>
          <w:tcPr>
            <w:tcW w:w="1580" w:type="dxa"/>
            <w:tcBorders>
              <w:left w:val="nil"/>
            </w:tcBorders>
            <w:vAlign w:val="bottom"/>
            <w:hideMark/>
          </w:tcPr>
          <w:p w14:paraId="5D8C758C" w14:textId="77777777" w:rsidR="00C50A95" w:rsidRPr="00D016EC" w:rsidRDefault="00C50A95" w:rsidP="00416506">
            <w:pPr>
              <w:pStyle w:val="tabletext11"/>
              <w:tabs>
                <w:tab w:val="decimal" w:pos="640"/>
              </w:tabs>
              <w:rPr>
                <w:ins w:id="26402" w:author="Author"/>
              </w:rPr>
            </w:pPr>
            <w:ins w:id="26403" w:author="Author">
              <w:r w:rsidRPr="00D016EC">
                <w:t>18,000 to 19,999</w:t>
              </w:r>
            </w:ins>
          </w:p>
        </w:tc>
        <w:tc>
          <w:tcPr>
            <w:tcW w:w="560" w:type="dxa"/>
            <w:noWrap/>
            <w:vAlign w:val="bottom"/>
            <w:hideMark/>
          </w:tcPr>
          <w:p w14:paraId="70866B33" w14:textId="77777777" w:rsidR="00C50A95" w:rsidRPr="00D016EC" w:rsidRDefault="00C50A95" w:rsidP="00416506">
            <w:pPr>
              <w:pStyle w:val="tabletext11"/>
              <w:tabs>
                <w:tab w:val="decimal" w:pos="200"/>
              </w:tabs>
              <w:jc w:val="center"/>
              <w:rPr>
                <w:ins w:id="26404" w:author="Author"/>
              </w:rPr>
            </w:pPr>
            <w:ins w:id="26405" w:author="Author">
              <w:r w:rsidRPr="00D016EC">
                <w:t>0.90</w:t>
              </w:r>
            </w:ins>
          </w:p>
        </w:tc>
        <w:tc>
          <w:tcPr>
            <w:tcW w:w="560" w:type="dxa"/>
            <w:noWrap/>
            <w:vAlign w:val="bottom"/>
            <w:hideMark/>
          </w:tcPr>
          <w:p w14:paraId="6FCB8094" w14:textId="77777777" w:rsidR="00C50A95" w:rsidRPr="00D016EC" w:rsidRDefault="00C50A95" w:rsidP="00416506">
            <w:pPr>
              <w:pStyle w:val="tabletext11"/>
              <w:tabs>
                <w:tab w:val="decimal" w:pos="200"/>
              </w:tabs>
              <w:jc w:val="center"/>
              <w:rPr>
                <w:ins w:id="26406" w:author="Author"/>
              </w:rPr>
            </w:pPr>
            <w:ins w:id="26407" w:author="Author">
              <w:r w:rsidRPr="00D016EC">
                <w:t>0.87</w:t>
              </w:r>
            </w:ins>
          </w:p>
        </w:tc>
        <w:tc>
          <w:tcPr>
            <w:tcW w:w="480" w:type="dxa"/>
            <w:noWrap/>
            <w:vAlign w:val="bottom"/>
            <w:hideMark/>
          </w:tcPr>
          <w:p w14:paraId="6D10B41C" w14:textId="77777777" w:rsidR="00C50A95" w:rsidRPr="00D016EC" w:rsidRDefault="00C50A95" w:rsidP="00416506">
            <w:pPr>
              <w:pStyle w:val="tabletext11"/>
              <w:tabs>
                <w:tab w:val="decimal" w:pos="200"/>
              </w:tabs>
              <w:jc w:val="center"/>
              <w:rPr>
                <w:ins w:id="26408" w:author="Author"/>
              </w:rPr>
            </w:pPr>
            <w:ins w:id="26409" w:author="Author">
              <w:r w:rsidRPr="00D016EC">
                <w:t>0.84</w:t>
              </w:r>
            </w:ins>
          </w:p>
        </w:tc>
        <w:tc>
          <w:tcPr>
            <w:tcW w:w="480" w:type="dxa"/>
            <w:noWrap/>
            <w:vAlign w:val="bottom"/>
            <w:hideMark/>
          </w:tcPr>
          <w:p w14:paraId="34DA8A3D" w14:textId="77777777" w:rsidR="00C50A95" w:rsidRPr="00D016EC" w:rsidRDefault="00C50A95" w:rsidP="00416506">
            <w:pPr>
              <w:pStyle w:val="tabletext11"/>
              <w:tabs>
                <w:tab w:val="decimal" w:pos="200"/>
              </w:tabs>
              <w:jc w:val="center"/>
              <w:rPr>
                <w:ins w:id="26410" w:author="Author"/>
              </w:rPr>
            </w:pPr>
            <w:ins w:id="26411" w:author="Author">
              <w:r w:rsidRPr="00D016EC">
                <w:t>0.79</w:t>
              </w:r>
            </w:ins>
          </w:p>
        </w:tc>
        <w:tc>
          <w:tcPr>
            <w:tcW w:w="480" w:type="dxa"/>
            <w:noWrap/>
            <w:vAlign w:val="bottom"/>
            <w:hideMark/>
          </w:tcPr>
          <w:p w14:paraId="3EF60793" w14:textId="77777777" w:rsidR="00C50A95" w:rsidRPr="00D016EC" w:rsidRDefault="00C50A95" w:rsidP="00416506">
            <w:pPr>
              <w:pStyle w:val="tabletext11"/>
              <w:tabs>
                <w:tab w:val="decimal" w:pos="200"/>
              </w:tabs>
              <w:jc w:val="center"/>
              <w:rPr>
                <w:ins w:id="26412" w:author="Author"/>
              </w:rPr>
            </w:pPr>
            <w:ins w:id="26413" w:author="Author">
              <w:r w:rsidRPr="00D016EC">
                <w:t>0.74</w:t>
              </w:r>
            </w:ins>
          </w:p>
        </w:tc>
        <w:tc>
          <w:tcPr>
            <w:tcW w:w="480" w:type="dxa"/>
            <w:noWrap/>
            <w:vAlign w:val="bottom"/>
            <w:hideMark/>
          </w:tcPr>
          <w:p w14:paraId="7F8D5BD4" w14:textId="77777777" w:rsidR="00C50A95" w:rsidRPr="00D016EC" w:rsidRDefault="00C50A95" w:rsidP="00416506">
            <w:pPr>
              <w:pStyle w:val="tabletext11"/>
              <w:tabs>
                <w:tab w:val="decimal" w:pos="200"/>
              </w:tabs>
              <w:jc w:val="center"/>
              <w:rPr>
                <w:ins w:id="26414" w:author="Author"/>
              </w:rPr>
            </w:pPr>
            <w:ins w:id="26415" w:author="Author">
              <w:r w:rsidRPr="00D016EC">
                <w:t>0.68</w:t>
              </w:r>
            </w:ins>
          </w:p>
        </w:tc>
        <w:tc>
          <w:tcPr>
            <w:tcW w:w="480" w:type="dxa"/>
            <w:noWrap/>
            <w:vAlign w:val="bottom"/>
            <w:hideMark/>
          </w:tcPr>
          <w:p w14:paraId="6D08D484" w14:textId="77777777" w:rsidR="00C50A95" w:rsidRPr="00D016EC" w:rsidRDefault="00C50A95" w:rsidP="00416506">
            <w:pPr>
              <w:pStyle w:val="tabletext11"/>
              <w:tabs>
                <w:tab w:val="decimal" w:pos="200"/>
              </w:tabs>
              <w:jc w:val="center"/>
              <w:rPr>
                <w:ins w:id="26416" w:author="Author"/>
              </w:rPr>
            </w:pPr>
            <w:ins w:id="26417" w:author="Author">
              <w:r w:rsidRPr="00D016EC">
                <w:t>0.63</w:t>
              </w:r>
            </w:ins>
          </w:p>
        </w:tc>
        <w:tc>
          <w:tcPr>
            <w:tcW w:w="480" w:type="dxa"/>
            <w:noWrap/>
            <w:vAlign w:val="bottom"/>
            <w:hideMark/>
          </w:tcPr>
          <w:p w14:paraId="06CDB994" w14:textId="77777777" w:rsidR="00C50A95" w:rsidRPr="00D016EC" w:rsidRDefault="00C50A95" w:rsidP="00416506">
            <w:pPr>
              <w:pStyle w:val="tabletext11"/>
              <w:tabs>
                <w:tab w:val="decimal" w:pos="200"/>
              </w:tabs>
              <w:jc w:val="center"/>
              <w:rPr>
                <w:ins w:id="26418" w:author="Author"/>
              </w:rPr>
            </w:pPr>
            <w:ins w:id="26419" w:author="Author">
              <w:r w:rsidRPr="00D016EC">
                <w:t>0.58</w:t>
              </w:r>
            </w:ins>
          </w:p>
        </w:tc>
        <w:tc>
          <w:tcPr>
            <w:tcW w:w="400" w:type="dxa"/>
            <w:noWrap/>
            <w:vAlign w:val="bottom"/>
            <w:hideMark/>
          </w:tcPr>
          <w:p w14:paraId="1D550C5A" w14:textId="77777777" w:rsidR="00C50A95" w:rsidRPr="00D016EC" w:rsidRDefault="00C50A95" w:rsidP="00416506">
            <w:pPr>
              <w:pStyle w:val="tabletext11"/>
              <w:jc w:val="center"/>
              <w:rPr>
                <w:ins w:id="26420" w:author="Author"/>
              </w:rPr>
            </w:pPr>
            <w:ins w:id="26421" w:author="Author">
              <w:r w:rsidRPr="00D016EC">
                <w:t>0.52</w:t>
              </w:r>
            </w:ins>
          </w:p>
        </w:tc>
        <w:tc>
          <w:tcPr>
            <w:tcW w:w="400" w:type="dxa"/>
            <w:noWrap/>
            <w:vAlign w:val="bottom"/>
            <w:hideMark/>
          </w:tcPr>
          <w:p w14:paraId="62C7AB44" w14:textId="77777777" w:rsidR="00C50A95" w:rsidRPr="00D016EC" w:rsidRDefault="00C50A95" w:rsidP="00416506">
            <w:pPr>
              <w:pStyle w:val="tabletext11"/>
              <w:jc w:val="center"/>
              <w:rPr>
                <w:ins w:id="26422" w:author="Author"/>
              </w:rPr>
            </w:pPr>
            <w:ins w:id="26423" w:author="Author">
              <w:r w:rsidRPr="00D016EC">
                <w:t>0.47</w:t>
              </w:r>
            </w:ins>
          </w:p>
        </w:tc>
        <w:tc>
          <w:tcPr>
            <w:tcW w:w="400" w:type="dxa"/>
            <w:noWrap/>
            <w:vAlign w:val="bottom"/>
            <w:hideMark/>
          </w:tcPr>
          <w:p w14:paraId="21022FFD" w14:textId="77777777" w:rsidR="00C50A95" w:rsidRPr="00D016EC" w:rsidRDefault="00C50A95" w:rsidP="00416506">
            <w:pPr>
              <w:pStyle w:val="tabletext11"/>
              <w:jc w:val="center"/>
              <w:rPr>
                <w:ins w:id="26424" w:author="Author"/>
              </w:rPr>
            </w:pPr>
            <w:ins w:id="26425" w:author="Author">
              <w:r w:rsidRPr="00D016EC">
                <w:t>0.41</w:t>
              </w:r>
            </w:ins>
          </w:p>
        </w:tc>
        <w:tc>
          <w:tcPr>
            <w:tcW w:w="400" w:type="dxa"/>
            <w:noWrap/>
            <w:vAlign w:val="bottom"/>
            <w:hideMark/>
          </w:tcPr>
          <w:p w14:paraId="6BF7C00B" w14:textId="77777777" w:rsidR="00C50A95" w:rsidRPr="00D016EC" w:rsidRDefault="00C50A95" w:rsidP="00416506">
            <w:pPr>
              <w:pStyle w:val="tabletext11"/>
              <w:jc w:val="center"/>
              <w:rPr>
                <w:ins w:id="26426" w:author="Author"/>
              </w:rPr>
            </w:pPr>
            <w:ins w:id="26427" w:author="Author">
              <w:r w:rsidRPr="00D016EC">
                <w:t>0.40</w:t>
              </w:r>
            </w:ins>
          </w:p>
        </w:tc>
        <w:tc>
          <w:tcPr>
            <w:tcW w:w="400" w:type="dxa"/>
            <w:noWrap/>
            <w:vAlign w:val="bottom"/>
            <w:hideMark/>
          </w:tcPr>
          <w:p w14:paraId="1A8F5C9C" w14:textId="77777777" w:rsidR="00C50A95" w:rsidRPr="00D016EC" w:rsidRDefault="00C50A95" w:rsidP="00416506">
            <w:pPr>
              <w:pStyle w:val="tabletext11"/>
              <w:jc w:val="center"/>
              <w:rPr>
                <w:ins w:id="26428" w:author="Author"/>
              </w:rPr>
            </w:pPr>
            <w:ins w:id="26429" w:author="Author">
              <w:r w:rsidRPr="00D016EC">
                <w:t>0.39</w:t>
              </w:r>
            </w:ins>
          </w:p>
        </w:tc>
        <w:tc>
          <w:tcPr>
            <w:tcW w:w="400" w:type="dxa"/>
            <w:noWrap/>
            <w:vAlign w:val="bottom"/>
            <w:hideMark/>
          </w:tcPr>
          <w:p w14:paraId="08E094D5" w14:textId="77777777" w:rsidR="00C50A95" w:rsidRPr="00D016EC" w:rsidRDefault="00C50A95" w:rsidP="00416506">
            <w:pPr>
              <w:pStyle w:val="tabletext11"/>
              <w:jc w:val="center"/>
              <w:rPr>
                <w:ins w:id="26430" w:author="Author"/>
              </w:rPr>
            </w:pPr>
            <w:ins w:id="26431" w:author="Author">
              <w:r w:rsidRPr="00D016EC">
                <w:t>0.38</w:t>
              </w:r>
            </w:ins>
          </w:p>
        </w:tc>
        <w:tc>
          <w:tcPr>
            <w:tcW w:w="400" w:type="dxa"/>
            <w:noWrap/>
            <w:vAlign w:val="bottom"/>
            <w:hideMark/>
          </w:tcPr>
          <w:p w14:paraId="2ABA5FC9" w14:textId="77777777" w:rsidR="00C50A95" w:rsidRPr="00D016EC" w:rsidRDefault="00C50A95" w:rsidP="00416506">
            <w:pPr>
              <w:pStyle w:val="tabletext11"/>
              <w:jc w:val="center"/>
              <w:rPr>
                <w:ins w:id="26432" w:author="Author"/>
              </w:rPr>
            </w:pPr>
            <w:ins w:id="26433" w:author="Author">
              <w:r w:rsidRPr="00D016EC">
                <w:t>0.37</w:t>
              </w:r>
            </w:ins>
          </w:p>
        </w:tc>
        <w:tc>
          <w:tcPr>
            <w:tcW w:w="400" w:type="dxa"/>
            <w:noWrap/>
            <w:vAlign w:val="bottom"/>
            <w:hideMark/>
          </w:tcPr>
          <w:p w14:paraId="4AF96288" w14:textId="77777777" w:rsidR="00C50A95" w:rsidRPr="00D016EC" w:rsidRDefault="00C50A95" w:rsidP="00416506">
            <w:pPr>
              <w:pStyle w:val="tabletext11"/>
              <w:jc w:val="center"/>
              <w:rPr>
                <w:ins w:id="26434" w:author="Author"/>
              </w:rPr>
            </w:pPr>
            <w:ins w:id="26435" w:author="Author">
              <w:r w:rsidRPr="00D016EC">
                <w:t>0.36</w:t>
              </w:r>
            </w:ins>
          </w:p>
        </w:tc>
        <w:tc>
          <w:tcPr>
            <w:tcW w:w="400" w:type="dxa"/>
            <w:noWrap/>
            <w:vAlign w:val="bottom"/>
            <w:hideMark/>
          </w:tcPr>
          <w:p w14:paraId="5C45E44E" w14:textId="77777777" w:rsidR="00C50A95" w:rsidRPr="00D016EC" w:rsidRDefault="00C50A95" w:rsidP="00416506">
            <w:pPr>
              <w:pStyle w:val="tabletext11"/>
              <w:jc w:val="center"/>
              <w:rPr>
                <w:ins w:id="26436" w:author="Author"/>
              </w:rPr>
            </w:pPr>
            <w:ins w:id="26437" w:author="Author">
              <w:r w:rsidRPr="00D016EC">
                <w:t>0.34</w:t>
              </w:r>
            </w:ins>
          </w:p>
        </w:tc>
        <w:tc>
          <w:tcPr>
            <w:tcW w:w="400" w:type="dxa"/>
            <w:noWrap/>
            <w:vAlign w:val="bottom"/>
            <w:hideMark/>
          </w:tcPr>
          <w:p w14:paraId="00546991" w14:textId="77777777" w:rsidR="00C50A95" w:rsidRPr="00D016EC" w:rsidRDefault="00C50A95" w:rsidP="00416506">
            <w:pPr>
              <w:pStyle w:val="tabletext11"/>
              <w:jc w:val="center"/>
              <w:rPr>
                <w:ins w:id="26438" w:author="Author"/>
              </w:rPr>
            </w:pPr>
            <w:ins w:id="26439" w:author="Author">
              <w:r w:rsidRPr="00D016EC">
                <w:t>0.33</w:t>
              </w:r>
            </w:ins>
          </w:p>
        </w:tc>
        <w:tc>
          <w:tcPr>
            <w:tcW w:w="400" w:type="dxa"/>
            <w:noWrap/>
            <w:vAlign w:val="bottom"/>
            <w:hideMark/>
          </w:tcPr>
          <w:p w14:paraId="4162A25D" w14:textId="77777777" w:rsidR="00C50A95" w:rsidRPr="00D016EC" w:rsidRDefault="00C50A95" w:rsidP="00416506">
            <w:pPr>
              <w:pStyle w:val="tabletext11"/>
              <w:jc w:val="center"/>
              <w:rPr>
                <w:ins w:id="26440" w:author="Author"/>
              </w:rPr>
            </w:pPr>
            <w:ins w:id="26441" w:author="Author">
              <w:r w:rsidRPr="00D016EC">
                <w:t>0.32</w:t>
              </w:r>
            </w:ins>
          </w:p>
        </w:tc>
        <w:tc>
          <w:tcPr>
            <w:tcW w:w="400" w:type="dxa"/>
            <w:noWrap/>
            <w:vAlign w:val="bottom"/>
            <w:hideMark/>
          </w:tcPr>
          <w:p w14:paraId="7FFB9696" w14:textId="77777777" w:rsidR="00C50A95" w:rsidRPr="00D016EC" w:rsidRDefault="00C50A95" w:rsidP="00416506">
            <w:pPr>
              <w:pStyle w:val="tabletext11"/>
              <w:jc w:val="center"/>
              <w:rPr>
                <w:ins w:id="26442" w:author="Author"/>
              </w:rPr>
            </w:pPr>
            <w:ins w:id="26443" w:author="Author">
              <w:r w:rsidRPr="00D016EC">
                <w:t>0.31</w:t>
              </w:r>
            </w:ins>
          </w:p>
        </w:tc>
        <w:tc>
          <w:tcPr>
            <w:tcW w:w="400" w:type="dxa"/>
            <w:noWrap/>
            <w:vAlign w:val="bottom"/>
            <w:hideMark/>
          </w:tcPr>
          <w:p w14:paraId="71CCE7AF" w14:textId="77777777" w:rsidR="00C50A95" w:rsidRPr="00D016EC" w:rsidRDefault="00C50A95" w:rsidP="00416506">
            <w:pPr>
              <w:pStyle w:val="tabletext11"/>
              <w:jc w:val="center"/>
              <w:rPr>
                <w:ins w:id="26444" w:author="Author"/>
              </w:rPr>
            </w:pPr>
            <w:ins w:id="26445" w:author="Author">
              <w:r w:rsidRPr="00D016EC">
                <w:t>0.30</w:t>
              </w:r>
            </w:ins>
          </w:p>
        </w:tc>
        <w:tc>
          <w:tcPr>
            <w:tcW w:w="400" w:type="dxa"/>
            <w:noWrap/>
            <w:vAlign w:val="bottom"/>
            <w:hideMark/>
          </w:tcPr>
          <w:p w14:paraId="5CE113B1" w14:textId="77777777" w:rsidR="00C50A95" w:rsidRPr="00D016EC" w:rsidRDefault="00C50A95" w:rsidP="00416506">
            <w:pPr>
              <w:pStyle w:val="tabletext11"/>
              <w:jc w:val="center"/>
              <w:rPr>
                <w:ins w:id="26446" w:author="Author"/>
              </w:rPr>
            </w:pPr>
            <w:ins w:id="26447" w:author="Author">
              <w:r w:rsidRPr="00D016EC">
                <w:t>0.30</w:t>
              </w:r>
            </w:ins>
          </w:p>
        </w:tc>
        <w:tc>
          <w:tcPr>
            <w:tcW w:w="440" w:type="dxa"/>
            <w:noWrap/>
            <w:vAlign w:val="bottom"/>
            <w:hideMark/>
          </w:tcPr>
          <w:p w14:paraId="41BD5587" w14:textId="77777777" w:rsidR="00C50A95" w:rsidRPr="00D016EC" w:rsidRDefault="00C50A95" w:rsidP="00416506">
            <w:pPr>
              <w:pStyle w:val="tabletext11"/>
              <w:jc w:val="center"/>
              <w:rPr>
                <w:ins w:id="26448" w:author="Author"/>
              </w:rPr>
            </w:pPr>
            <w:ins w:id="26449" w:author="Author">
              <w:r w:rsidRPr="00D016EC">
                <w:t>0.29</w:t>
              </w:r>
            </w:ins>
          </w:p>
        </w:tc>
        <w:tc>
          <w:tcPr>
            <w:tcW w:w="400" w:type="dxa"/>
            <w:noWrap/>
            <w:vAlign w:val="bottom"/>
            <w:hideMark/>
          </w:tcPr>
          <w:p w14:paraId="1786E8EC" w14:textId="77777777" w:rsidR="00C50A95" w:rsidRPr="00D016EC" w:rsidRDefault="00C50A95" w:rsidP="00416506">
            <w:pPr>
              <w:pStyle w:val="tabletext11"/>
              <w:jc w:val="center"/>
              <w:rPr>
                <w:ins w:id="26450" w:author="Author"/>
              </w:rPr>
            </w:pPr>
            <w:ins w:id="26451" w:author="Author">
              <w:r w:rsidRPr="00D016EC">
                <w:t>0.28</w:t>
              </w:r>
            </w:ins>
          </w:p>
        </w:tc>
        <w:tc>
          <w:tcPr>
            <w:tcW w:w="400" w:type="dxa"/>
            <w:noWrap/>
            <w:vAlign w:val="bottom"/>
            <w:hideMark/>
          </w:tcPr>
          <w:p w14:paraId="2DA26726" w14:textId="77777777" w:rsidR="00C50A95" w:rsidRPr="00D016EC" w:rsidRDefault="00C50A95" w:rsidP="00416506">
            <w:pPr>
              <w:pStyle w:val="tabletext11"/>
              <w:jc w:val="center"/>
              <w:rPr>
                <w:ins w:id="26452" w:author="Author"/>
              </w:rPr>
            </w:pPr>
            <w:ins w:id="26453" w:author="Author">
              <w:r w:rsidRPr="00D016EC">
                <w:t>0.27</w:t>
              </w:r>
            </w:ins>
          </w:p>
        </w:tc>
        <w:tc>
          <w:tcPr>
            <w:tcW w:w="400" w:type="dxa"/>
            <w:noWrap/>
            <w:vAlign w:val="bottom"/>
            <w:hideMark/>
          </w:tcPr>
          <w:p w14:paraId="4A5BE63C" w14:textId="77777777" w:rsidR="00C50A95" w:rsidRPr="00D016EC" w:rsidRDefault="00C50A95" w:rsidP="00416506">
            <w:pPr>
              <w:pStyle w:val="tabletext11"/>
              <w:jc w:val="center"/>
              <w:rPr>
                <w:ins w:id="26454" w:author="Author"/>
              </w:rPr>
            </w:pPr>
            <w:ins w:id="26455" w:author="Author">
              <w:r w:rsidRPr="00D016EC">
                <w:t>0.26</w:t>
              </w:r>
            </w:ins>
          </w:p>
        </w:tc>
        <w:tc>
          <w:tcPr>
            <w:tcW w:w="400" w:type="dxa"/>
            <w:noWrap/>
            <w:vAlign w:val="bottom"/>
            <w:hideMark/>
          </w:tcPr>
          <w:p w14:paraId="429C65F0" w14:textId="77777777" w:rsidR="00C50A95" w:rsidRPr="00D016EC" w:rsidRDefault="00C50A95" w:rsidP="00416506">
            <w:pPr>
              <w:pStyle w:val="tabletext11"/>
              <w:jc w:val="center"/>
              <w:rPr>
                <w:ins w:id="26456" w:author="Author"/>
              </w:rPr>
            </w:pPr>
            <w:ins w:id="26457" w:author="Author">
              <w:r w:rsidRPr="00D016EC">
                <w:t>0.25</w:t>
              </w:r>
            </w:ins>
          </w:p>
        </w:tc>
        <w:tc>
          <w:tcPr>
            <w:tcW w:w="460" w:type="dxa"/>
            <w:noWrap/>
            <w:vAlign w:val="bottom"/>
            <w:hideMark/>
          </w:tcPr>
          <w:p w14:paraId="04FF6F60" w14:textId="77777777" w:rsidR="00C50A95" w:rsidRPr="00D016EC" w:rsidRDefault="00C50A95" w:rsidP="00416506">
            <w:pPr>
              <w:pStyle w:val="tabletext11"/>
              <w:jc w:val="center"/>
              <w:rPr>
                <w:ins w:id="26458" w:author="Author"/>
              </w:rPr>
            </w:pPr>
            <w:ins w:id="26459" w:author="Author">
              <w:r w:rsidRPr="00D016EC">
                <w:t>0.25</w:t>
              </w:r>
            </w:ins>
          </w:p>
        </w:tc>
      </w:tr>
      <w:tr w:rsidR="00C50A95" w:rsidRPr="00D016EC" w14:paraId="6983BBF9" w14:textId="77777777" w:rsidTr="00416506">
        <w:trPr>
          <w:trHeight w:val="190"/>
          <w:ins w:id="26460" w:author="Author"/>
        </w:trPr>
        <w:tc>
          <w:tcPr>
            <w:tcW w:w="200" w:type="dxa"/>
            <w:tcBorders>
              <w:right w:val="nil"/>
            </w:tcBorders>
            <w:vAlign w:val="bottom"/>
          </w:tcPr>
          <w:p w14:paraId="492CD098" w14:textId="77777777" w:rsidR="00C50A95" w:rsidRPr="00D016EC" w:rsidRDefault="00C50A95" w:rsidP="00416506">
            <w:pPr>
              <w:pStyle w:val="tabletext11"/>
              <w:jc w:val="right"/>
              <w:rPr>
                <w:ins w:id="26461" w:author="Author"/>
              </w:rPr>
            </w:pPr>
          </w:p>
        </w:tc>
        <w:tc>
          <w:tcPr>
            <w:tcW w:w="1580" w:type="dxa"/>
            <w:tcBorders>
              <w:left w:val="nil"/>
            </w:tcBorders>
            <w:vAlign w:val="bottom"/>
            <w:hideMark/>
          </w:tcPr>
          <w:p w14:paraId="574B3B3F" w14:textId="77777777" w:rsidR="00C50A95" w:rsidRPr="00D016EC" w:rsidRDefault="00C50A95" w:rsidP="00416506">
            <w:pPr>
              <w:pStyle w:val="tabletext11"/>
              <w:tabs>
                <w:tab w:val="decimal" w:pos="640"/>
              </w:tabs>
              <w:rPr>
                <w:ins w:id="26462" w:author="Author"/>
              </w:rPr>
            </w:pPr>
            <w:ins w:id="26463" w:author="Author">
              <w:r w:rsidRPr="00D016EC">
                <w:t>20,000 to 24,999</w:t>
              </w:r>
            </w:ins>
          </w:p>
        </w:tc>
        <w:tc>
          <w:tcPr>
            <w:tcW w:w="560" w:type="dxa"/>
            <w:noWrap/>
            <w:vAlign w:val="bottom"/>
            <w:hideMark/>
          </w:tcPr>
          <w:p w14:paraId="7C2CCC88" w14:textId="77777777" w:rsidR="00C50A95" w:rsidRPr="00D016EC" w:rsidRDefault="00C50A95" w:rsidP="00416506">
            <w:pPr>
              <w:pStyle w:val="tabletext11"/>
              <w:tabs>
                <w:tab w:val="decimal" w:pos="200"/>
              </w:tabs>
              <w:jc w:val="center"/>
              <w:rPr>
                <w:ins w:id="26464" w:author="Author"/>
              </w:rPr>
            </w:pPr>
            <w:ins w:id="26465" w:author="Author">
              <w:r w:rsidRPr="00D016EC">
                <w:t>0.94</w:t>
              </w:r>
            </w:ins>
          </w:p>
        </w:tc>
        <w:tc>
          <w:tcPr>
            <w:tcW w:w="560" w:type="dxa"/>
            <w:noWrap/>
            <w:vAlign w:val="bottom"/>
            <w:hideMark/>
          </w:tcPr>
          <w:p w14:paraId="5DAF65C8" w14:textId="77777777" w:rsidR="00C50A95" w:rsidRPr="00D016EC" w:rsidRDefault="00C50A95" w:rsidP="00416506">
            <w:pPr>
              <w:pStyle w:val="tabletext11"/>
              <w:tabs>
                <w:tab w:val="decimal" w:pos="200"/>
              </w:tabs>
              <w:jc w:val="center"/>
              <w:rPr>
                <w:ins w:id="26466" w:author="Author"/>
              </w:rPr>
            </w:pPr>
            <w:ins w:id="26467" w:author="Author">
              <w:r w:rsidRPr="00D016EC">
                <w:t>0.92</w:t>
              </w:r>
            </w:ins>
          </w:p>
        </w:tc>
        <w:tc>
          <w:tcPr>
            <w:tcW w:w="480" w:type="dxa"/>
            <w:noWrap/>
            <w:vAlign w:val="bottom"/>
            <w:hideMark/>
          </w:tcPr>
          <w:p w14:paraId="2CE0848C" w14:textId="77777777" w:rsidR="00C50A95" w:rsidRPr="00D016EC" w:rsidRDefault="00C50A95" w:rsidP="00416506">
            <w:pPr>
              <w:pStyle w:val="tabletext11"/>
              <w:tabs>
                <w:tab w:val="decimal" w:pos="200"/>
              </w:tabs>
              <w:jc w:val="center"/>
              <w:rPr>
                <w:ins w:id="26468" w:author="Author"/>
              </w:rPr>
            </w:pPr>
            <w:ins w:id="26469" w:author="Author">
              <w:r w:rsidRPr="00D016EC">
                <w:t>0.89</w:t>
              </w:r>
            </w:ins>
          </w:p>
        </w:tc>
        <w:tc>
          <w:tcPr>
            <w:tcW w:w="480" w:type="dxa"/>
            <w:noWrap/>
            <w:vAlign w:val="bottom"/>
            <w:hideMark/>
          </w:tcPr>
          <w:p w14:paraId="3C49AF00" w14:textId="77777777" w:rsidR="00C50A95" w:rsidRPr="00D016EC" w:rsidRDefault="00C50A95" w:rsidP="00416506">
            <w:pPr>
              <w:pStyle w:val="tabletext11"/>
              <w:tabs>
                <w:tab w:val="decimal" w:pos="200"/>
              </w:tabs>
              <w:jc w:val="center"/>
              <w:rPr>
                <w:ins w:id="26470" w:author="Author"/>
              </w:rPr>
            </w:pPr>
            <w:ins w:id="26471" w:author="Author">
              <w:r w:rsidRPr="00D016EC">
                <w:t>0.83</w:t>
              </w:r>
            </w:ins>
          </w:p>
        </w:tc>
        <w:tc>
          <w:tcPr>
            <w:tcW w:w="480" w:type="dxa"/>
            <w:noWrap/>
            <w:vAlign w:val="bottom"/>
            <w:hideMark/>
          </w:tcPr>
          <w:p w14:paraId="71CB590E" w14:textId="77777777" w:rsidR="00C50A95" w:rsidRPr="00D016EC" w:rsidRDefault="00C50A95" w:rsidP="00416506">
            <w:pPr>
              <w:pStyle w:val="tabletext11"/>
              <w:tabs>
                <w:tab w:val="decimal" w:pos="200"/>
              </w:tabs>
              <w:jc w:val="center"/>
              <w:rPr>
                <w:ins w:id="26472" w:author="Author"/>
              </w:rPr>
            </w:pPr>
            <w:ins w:id="26473" w:author="Author">
              <w:r w:rsidRPr="00D016EC">
                <w:t>0.77</w:t>
              </w:r>
            </w:ins>
          </w:p>
        </w:tc>
        <w:tc>
          <w:tcPr>
            <w:tcW w:w="480" w:type="dxa"/>
            <w:noWrap/>
            <w:vAlign w:val="bottom"/>
            <w:hideMark/>
          </w:tcPr>
          <w:p w14:paraId="212467EC" w14:textId="77777777" w:rsidR="00C50A95" w:rsidRPr="00D016EC" w:rsidRDefault="00C50A95" w:rsidP="00416506">
            <w:pPr>
              <w:pStyle w:val="tabletext11"/>
              <w:tabs>
                <w:tab w:val="decimal" w:pos="200"/>
              </w:tabs>
              <w:jc w:val="center"/>
              <w:rPr>
                <w:ins w:id="26474" w:author="Author"/>
              </w:rPr>
            </w:pPr>
            <w:ins w:id="26475" w:author="Author">
              <w:r w:rsidRPr="00D016EC">
                <w:t>0.72</w:t>
              </w:r>
            </w:ins>
          </w:p>
        </w:tc>
        <w:tc>
          <w:tcPr>
            <w:tcW w:w="480" w:type="dxa"/>
            <w:noWrap/>
            <w:vAlign w:val="bottom"/>
            <w:hideMark/>
          </w:tcPr>
          <w:p w14:paraId="0CB389B3" w14:textId="77777777" w:rsidR="00C50A95" w:rsidRPr="00D016EC" w:rsidRDefault="00C50A95" w:rsidP="00416506">
            <w:pPr>
              <w:pStyle w:val="tabletext11"/>
              <w:tabs>
                <w:tab w:val="decimal" w:pos="200"/>
              </w:tabs>
              <w:jc w:val="center"/>
              <w:rPr>
                <w:ins w:id="26476" w:author="Author"/>
              </w:rPr>
            </w:pPr>
            <w:ins w:id="26477" w:author="Author">
              <w:r w:rsidRPr="00D016EC">
                <w:t>0.66</w:t>
              </w:r>
            </w:ins>
          </w:p>
        </w:tc>
        <w:tc>
          <w:tcPr>
            <w:tcW w:w="480" w:type="dxa"/>
            <w:noWrap/>
            <w:vAlign w:val="bottom"/>
            <w:hideMark/>
          </w:tcPr>
          <w:p w14:paraId="5EB65E02" w14:textId="77777777" w:rsidR="00C50A95" w:rsidRPr="00D016EC" w:rsidRDefault="00C50A95" w:rsidP="00416506">
            <w:pPr>
              <w:pStyle w:val="tabletext11"/>
              <w:tabs>
                <w:tab w:val="decimal" w:pos="200"/>
              </w:tabs>
              <w:jc w:val="center"/>
              <w:rPr>
                <w:ins w:id="26478" w:author="Author"/>
              </w:rPr>
            </w:pPr>
            <w:ins w:id="26479" w:author="Author">
              <w:r w:rsidRPr="00D016EC">
                <w:t>0.60</w:t>
              </w:r>
            </w:ins>
          </w:p>
        </w:tc>
        <w:tc>
          <w:tcPr>
            <w:tcW w:w="400" w:type="dxa"/>
            <w:noWrap/>
            <w:vAlign w:val="bottom"/>
            <w:hideMark/>
          </w:tcPr>
          <w:p w14:paraId="15416598" w14:textId="77777777" w:rsidR="00C50A95" w:rsidRPr="00D016EC" w:rsidRDefault="00C50A95" w:rsidP="00416506">
            <w:pPr>
              <w:pStyle w:val="tabletext11"/>
              <w:jc w:val="center"/>
              <w:rPr>
                <w:ins w:id="26480" w:author="Author"/>
              </w:rPr>
            </w:pPr>
            <w:ins w:id="26481" w:author="Author">
              <w:r w:rsidRPr="00D016EC">
                <w:t>0.55</w:t>
              </w:r>
            </w:ins>
          </w:p>
        </w:tc>
        <w:tc>
          <w:tcPr>
            <w:tcW w:w="400" w:type="dxa"/>
            <w:noWrap/>
            <w:vAlign w:val="bottom"/>
            <w:hideMark/>
          </w:tcPr>
          <w:p w14:paraId="08E33D28" w14:textId="77777777" w:rsidR="00C50A95" w:rsidRPr="00D016EC" w:rsidRDefault="00C50A95" w:rsidP="00416506">
            <w:pPr>
              <w:pStyle w:val="tabletext11"/>
              <w:jc w:val="center"/>
              <w:rPr>
                <w:ins w:id="26482" w:author="Author"/>
              </w:rPr>
            </w:pPr>
            <w:ins w:id="26483" w:author="Author">
              <w:r w:rsidRPr="00D016EC">
                <w:t>0.49</w:t>
              </w:r>
            </w:ins>
          </w:p>
        </w:tc>
        <w:tc>
          <w:tcPr>
            <w:tcW w:w="400" w:type="dxa"/>
            <w:noWrap/>
            <w:vAlign w:val="bottom"/>
            <w:hideMark/>
          </w:tcPr>
          <w:p w14:paraId="10ADDF35" w14:textId="77777777" w:rsidR="00C50A95" w:rsidRPr="00D016EC" w:rsidRDefault="00C50A95" w:rsidP="00416506">
            <w:pPr>
              <w:pStyle w:val="tabletext11"/>
              <w:jc w:val="center"/>
              <w:rPr>
                <w:ins w:id="26484" w:author="Author"/>
              </w:rPr>
            </w:pPr>
            <w:ins w:id="26485" w:author="Author">
              <w:r w:rsidRPr="00D016EC">
                <w:t>0.43</w:t>
              </w:r>
            </w:ins>
          </w:p>
        </w:tc>
        <w:tc>
          <w:tcPr>
            <w:tcW w:w="400" w:type="dxa"/>
            <w:noWrap/>
            <w:vAlign w:val="bottom"/>
            <w:hideMark/>
          </w:tcPr>
          <w:p w14:paraId="7958A627" w14:textId="77777777" w:rsidR="00C50A95" w:rsidRPr="00D016EC" w:rsidRDefault="00C50A95" w:rsidP="00416506">
            <w:pPr>
              <w:pStyle w:val="tabletext11"/>
              <w:jc w:val="center"/>
              <w:rPr>
                <w:ins w:id="26486" w:author="Author"/>
              </w:rPr>
            </w:pPr>
            <w:ins w:id="26487" w:author="Author">
              <w:r w:rsidRPr="00D016EC">
                <w:t>0.42</w:t>
              </w:r>
            </w:ins>
          </w:p>
        </w:tc>
        <w:tc>
          <w:tcPr>
            <w:tcW w:w="400" w:type="dxa"/>
            <w:noWrap/>
            <w:vAlign w:val="bottom"/>
            <w:hideMark/>
          </w:tcPr>
          <w:p w14:paraId="58EB2552" w14:textId="77777777" w:rsidR="00C50A95" w:rsidRPr="00D016EC" w:rsidRDefault="00C50A95" w:rsidP="00416506">
            <w:pPr>
              <w:pStyle w:val="tabletext11"/>
              <w:jc w:val="center"/>
              <w:rPr>
                <w:ins w:id="26488" w:author="Author"/>
              </w:rPr>
            </w:pPr>
            <w:ins w:id="26489" w:author="Author">
              <w:r w:rsidRPr="00D016EC">
                <w:t>0.41</w:t>
              </w:r>
            </w:ins>
          </w:p>
        </w:tc>
        <w:tc>
          <w:tcPr>
            <w:tcW w:w="400" w:type="dxa"/>
            <w:noWrap/>
            <w:vAlign w:val="bottom"/>
            <w:hideMark/>
          </w:tcPr>
          <w:p w14:paraId="50039E12" w14:textId="77777777" w:rsidR="00C50A95" w:rsidRPr="00D016EC" w:rsidRDefault="00C50A95" w:rsidP="00416506">
            <w:pPr>
              <w:pStyle w:val="tabletext11"/>
              <w:jc w:val="center"/>
              <w:rPr>
                <w:ins w:id="26490" w:author="Author"/>
              </w:rPr>
            </w:pPr>
            <w:ins w:id="26491" w:author="Author">
              <w:r w:rsidRPr="00D016EC">
                <w:t>0.40</w:t>
              </w:r>
            </w:ins>
          </w:p>
        </w:tc>
        <w:tc>
          <w:tcPr>
            <w:tcW w:w="400" w:type="dxa"/>
            <w:noWrap/>
            <w:vAlign w:val="bottom"/>
            <w:hideMark/>
          </w:tcPr>
          <w:p w14:paraId="35D3E5DE" w14:textId="77777777" w:rsidR="00C50A95" w:rsidRPr="00D016EC" w:rsidRDefault="00C50A95" w:rsidP="00416506">
            <w:pPr>
              <w:pStyle w:val="tabletext11"/>
              <w:jc w:val="center"/>
              <w:rPr>
                <w:ins w:id="26492" w:author="Author"/>
              </w:rPr>
            </w:pPr>
            <w:ins w:id="26493" w:author="Author">
              <w:r w:rsidRPr="00D016EC">
                <w:t>0.38</w:t>
              </w:r>
            </w:ins>
          </w:p>
        </w:tc>
        <w:tc>
          <w:tcPr>
            <w:tcW w:w="400" w:type="dxa"/>
            <w:noWrap/>
            <w:vAlign w:val="bottom"/>
            <w:hideMark/>
          </w:tcPr>
          <w:p w14:paraId="1D263A83" w14:textId="77777777" w:rsidR="00C50A95" w:rsidRPr="00D016EC" w:rsidRDefault="00C50A95" w:rsidP="00416506">
            <w:pPr>
              <w:pStyle w:val="tabletext11"/>
              <w:jc w:val="center"/>
              <w:rPr>
                <w:ins w:id="26494" w:author="Author"/>
              </w:rPr>
            </w:pPr>
            <w:ins w:id="26495" w:author="Author">
              <w:r w:rsidRPr="00D016EC">
                <w:t>0.37</w:t>
              </w:r>
            </w:ins>
          </w:p>
        </w:tc>
        <w:tc>
          <w:tcPr>
            <w:tcW w:w="400" w:type="dxa"/>
            <w:noWrap/>
            <w:vAlign w:val="bottom"/>
            <w:hideMark/>
          </w:tcPr>
          <w:p w14:paraId="5E9F644B" w14:textId="77777777" w:rsidR="00C50A95" w:rsidRPr="00D016EC" w:rsidRDefault="00C50A95" w:rsidP="00416506">
            <w:pPr>
              <w:pStyle w:val="tabletext11"/>
              <w:jc w:val="center"/>
              <w:rPr>
                <w:ins w:id="26496" w:author="Author"/>
              </w:rPr>
            </w:pPr>
            <w:ins w:id="26497" w:author="Author">
              <w:r w:rsidRPr="00D016EC">
                <w:t>0.36</w:t>
              </w:r>
            </w:ins>
          </w:p>
        </w:tc>
        <w:tc>
          <w:tcPr>
            <w:tcW w:w="400" w:type="dxa"/>
            <w:noWrap/>
            <w:vAlign w:val="bottom"/>
            <w:hideMark/>
          </w:tcPr>
          <w:p w14:paraId="23D76DA2" w14:textId="77777777" w:rsidR="00C50A95" w:rsidRPr="00D016EC" w:rsidRDefault="00C50A95" w:rsidP="00416506">
            <w:pPr>
              <w:pStyle w:val="tabletext11"/>
              <w:jc w:val="center"/>
              <w:rPr>
                <w:ins w:id="26498" w:author="Author"/>
              </w:rPr>
            </w:pPr>
            <w:ins w:id="26499" w:author="Author">
              <w:r w:rsidRPr="00D016EC">
                <w:t>0.35</w:t>
              </w:r>
            </w:ins>
          </w:p>
        </w:tc>
        <w:tc>
          <w:tcPr>
            <w:tcW w:w="400" w:type="dxa"/>
            <w:noWrap/>
            <w:vAlign w:val="bottom"/>
            <w:hideMark/>
          </w:tcPr>
          <w:p w14:paraId="1A95B845" w14:textId="77777777" w:rsidR="00C50A95" w:rsidRPr="00D016EC" w:rsidRDefault="00C50A95" w:rsidP="00416506">
            <w:pPr>
              <w:pStyle w:val="tabletext11"/>
              <w:jc w:val="center"/>
              <w:rPr>
                <w:ins w:id="26500" w:author="Author"/>
              </w:rPr>
            </w:pPr>
            <w:ins w:id="26501" w:author="Author">
              <w:r w:rsidRPr="00D016EC">
                <w:t>0.34</w:t>
              </w:r>
            </w:ins>
          </w:p>
        </w:tc>
        <w:tc>
          <w:tcPr>
            <w:tcW w:w="400" w:type="dxa"/>
            <w:noWrap/>
            <w:vAlign w:val="bottom"/>
            <w:hideMark/>
          </w:tcPr>
          <w:p w14:paraId="7CCAEF6D" w14:textId="77777777" w:rsidR="00C50A95" w:rsidRPr="00D016EC" w:rsidRDefault="00C50A95" w:rsidP="00416506">
            <w:pPr>
              <w:pStyle w:val="tabletext11"/>
              <w:jc w:val="center"/>
              <w:rPr>
                <w:ins w:id="26502" w:author="Author"/>
              </w:rPr>
            </w:pPr>
            <w:ins w:id="26503" w:author="Author">
              <w:r w:rsidRPr="00D016EC">
                <w:t>0.33</w:t>
              </w:r>
            </w:ins>
          </w:p>
        </w:tc>
        <w:tc>
          <w:tcPr>
            <w:tcW w:w="400" w:type="dxa"/>
            <w:noWrap/>
            <w:vAlign w:val="bottom"/>
            <w:hideMark/>
          </w:tcPr>
          <w:p w14:paraId="105029ED" w14:textId="77777777" w:rsidR="00C50A95" w:rsidRPr="00D016EC" w:rsidRDefault="00C50A95" w:rsidP="00416506">
            <w:pPr>
              <w:pStyle w:val="tabletext11"/>
              <w:jc w:val="center"/>
              <w:rPr>
                <w:ins w:id="26504" w:author="Author"/>
              </w:rPr>
            </w:pPr>
            <w:ins w:id="26505" w:author="Author">
              <w:r w:rsidRPr="00D016EC">
                <w:t>0.32</w:t>
              </w:r>
            </w:ins>
          </w:p>
        </w:tc>
        <w:tc>
          <w:tcPr>
            <w:tcW w:w="400" w:type="dxa"/>
            <w:noWrap/>
            <w:vAlign w:val="bottom"/>
            <w:hideMark/>
          </w:tcPr>
          <w:p w14:paraId="6E65305A" w14:textId="77777777" w:rsidR="00C50A95" w:rsidRPr="00D016EC" w:rsidRDefault="00C50A95" w:rsidP="00416506">
            <w:pPr>
              <w:pStyle w:val="tabletext11"/>
              <w:jc w:val="center"/>
              <w:rPr>
                <w:ins w:id="26506" w:author="Author"/>
              </w:rPr>
            </w:pPr>
            <w:ins w:id="26507" w:author="Author">
              <w:r w:rsidRPr="00D016EC">
                <w:t>0.31</w:t>
              </w:r>
            </w:ins>
          </w:p>
        </w:tc>
        <w:tc>
          <w:tcPr>
            <w:tcW w:w="440" w:type="dxa"/>
            <w:noWrap/>
            <w:vAlign w:val="bottom"/>
            <w:hideMark/>
          </w:tcPr>
          <w:p w14:paraId="3AFCE2EF" w14:textId="77777777" w:rsidR="00C50A95" w:rsidRPr="00D016EC" w:rsidRDefault="00C50A95" w:rsidP="00416506">
            <w:pPr>
              <w:pStyle w:val="tabletext11"/>
              <w:jc w:val="center"/>
              <w:rPr>
                <w:ins w:id="26508" w:author="Author"/>
              </w:rPr>
            </w:pPr>
            <w:ins w:id="26509" w:author="Author">
              <w:r w:rsidRPr="00D016EC">
                <w:t>0.30</w:t>
              </w:r>
            </w:ins>
          </w:p>
        </w:tc>
        <w:tc>
          <w:tcPr>
            <w:tcW w:w="400" w:type="dxa"/>
            <w:noWrap/>
            <w:vAlign w:val="bottom"/>
            <w:hideMark/>
          </w:tcPr>
          <w:p w14:paraId="129AB694" w14:textId="77777777" w:rsidR="00C50A95" w:rsidRPr="00D016EC" w:rsidRDefault="00C50A95" w:rsidP="00416506">
            <w:pPr>
              <w:pStyle w:val="tabletext11"/>
              <w:jc w:val="center"/>
              <w:rPr>
                <w:ins w:id="26510" w:author="Author"/>
              </w:rPr>
            </w:pPr>
            <w:ins w:id="26511" w:author="Author">
              <w:r w:rsidRPr="00D016EC">
                <w:t>0.29</w:t>
              </w:r>
            </w:ins>
          </w:p>
        </w:tc>
        <w:tc>
          <w:tcPr>
            <w:tcW w:w="400" w:type="dxa"/>
            <w:noWrap/>
            <w:vAlign w:val="bottom"/>
            <w:hideMark/>
          </w:tcPr>
          <w:p w14:paraId="545B17BE" w14:textId="77777777" w:rsidR="00C50A95" w:rsidRPr="00D016EC" w:rsidRDefault="00C50A95" w:rsidP="00416506">
            <w:pPr>
              <w:pStyle w:val="tabletext11"/>
              <w:jc w:val="center"/>
              <w:rPr>
                <w:ins w:id="26512" w:author="Author"/>
              </w:rPr>
            </w:pPr>
            <w:ins w:id="26513" w:author="Author">
              <w:r w:rsidRPr="00D016EC">
                <w:t>0.28</w:t>
              </w:r>
            </w:ins>
          </w:p>
        </w:tc>
        <w:tc>
          <w:tcPr>
            <w:tcW w:w="400" w:type="dxa"/>
            <w:noWrap/>
            <w:vAlign w:val="bottom"/>
            <w:hideMark/>
          </w:tcPr>
          <w:p w14:paraId="45AAB4E8" w14:textId="77777777" w:rsidR="00C50A95" w:rsidRPr="00D016EC" w:rsidRDefault="00C50A95" w:rsidP="00416506">
            <w:pPr>
              <w:pStyle w:val="tabletext11"/>
              <w:jc w:val="center"/>
              <w:rPr>
                <w:ins w:id="26514" w:author="Author"/>
              </w:rPr>
            </w:pPr>
            <w:ins w:id="26515" w:author="Author">
              <w:r w:rsidRPr="00D016EC">
                <w:t>0.27</w:t>
              </w:r>
            </w:ins>
          </w:p>
        </w:tc>
        <w:tc>
          <w:tcPr>
            <w:tcW w:w="400" w:type="dxa"/>
            <w:noWrap/>
            <w:vAlign w:val="bottom"/>
            <w:hideMark/>
          </w:tcPr>
          <w:p w14:paraId="40EAFCCD" w14:textId="77777777" w:rsidR="00C50A95" w:rsidRPr="00D016EC" w:rsidRDefault="00C50A95" w:rsidP="00416506">
            <w:pPr>
              <w:pStyle w:val="tabletext11"/>
              <w:jc w:val="center"/>
              <w:rPr>
                <w:ins w:id="26516" w:author="Author"/>
              </w:rPr>
            </w:pPr>
            <w:ins w:id="26517" w:author="Author">
              <w:r w:rsidRPr="00D016EC">
                <w:t>0.27</w:t>
              </w:r>
            </w:ins>
          </w:p>
        </w:tc>
        <w:tc>
          <w:tcPr>
            <w:tcW w:w="460" w:type="dxa"/>
            <w:noWrap/>
            <w:vAlign w:val="bottom"/>
            <w:hideMark/>
          </w:tcPr>
          <w:p w14:paraId="11F11A1E" w14:textId="77777777" w:rsidR="00C50A95" w:rsidRPr="00D016EC" w:rsidRDefault="00C50A95" w:rsidP="00416506">
            <w:pPr>
              <w:pStyle w:val="tabletext11"/>
              <w:jc w:val="center"/>
              <w:rPr>
                <w:ins w:id="26518" w:author="Author"/>
              </w:rPr>
            </w:pPr>
            <w:ins w:id="26519" w:author="Author">
              <w:r w:rsidRPr="00D016EC">
                <w:t>0.26</w:t>
              </w:r>
            </w:ins>
          </w:p>
        </w:tc>
      </w:tr>
      <w:tr w:rsidR="00C50A95" w:rsidRPr="00D016EC" w14:paraId="78879705" w14:textId="77777777" w:rsidTr="00416506">
        <w:trPr>
          <w:trHeight w:val="190"/>
          <w:ins w:id="26520" w:author="Author"/>
        </w:trPr>
        <w:tc>
          <w:tcPr>
            <w:tcW w:w="200" w:type="dxa"/>
            <w:tcBorders>
              <w:right w:val="nil"/>
            </w:tcBorders>
            <w:vAlign w:val="bottom"/>
          </w:tcPr>
          <w:p w14:paraId="7DCF3FCE" w14:textId="77777777" w:rsidR="00C50A95" w:rsidRPr="00D016EC" w:rsidRDefault="00C50A95" w:rsidP="00416506">
            <w:pPr>
              <w:pStyle w:val="tabletext11"/>
              <w:jc w:val="right"/>
              <w:rPr>
                <w:ins w:id="26521" w:author="Author"/>
              </w:rPr>
            </w:pPr>
          </w:p>
        </w:tc>
        <w:tc>
          <w:tcPr>
            <w:tcW w:w="1580" w:type="dxa"/>
            <w:tcBorders>
              <w:left w:val="nil"/>
            </w:tcBorders>
            <w:vAlign w:val="bottom"/>
            <w:hideMark/>
          </w:tcPr>
          <w:p w14:paraId="12CFC7D0" w14:textId="77777777" w:rsidR="00C50A95" w:rsidRPr="00D016EC" w:rsidRDefault="00C50A95" w:rsidP="00416506">
            <w:pPr>
              <w:pStyle w:val="tabletext11"/>
              <w:tabs>
                <w:tab w:val="decimal" w:pos="640"/>
              </w:tabs>
              <w:rPr>
                <w:ins w:id="26522" w:author="Author"/>
              </w:rPr>
            </w:pPr>
            <w:ins w:id="26523" w:author="Author">
              <w:r w:rsidRPr="00D016EC">
                <w:t>25,000 to 29,999</w:t>
              </w:r>
            </w:ins>
          </w:p>
        </w:tc>
        <w:tc>
          <w:tcPr>
            <w:tcW w:w="560" w:type="dxa"/>
            <w:noWrap/>
            <w:vAlign w:val="bottom"/>
            <w:hideMark/>
          </w:tcPr>
          <w:p w14:paraId="48312159" w14:textId="77777777" w:rsidR="00C50A95" w:rsidRPr="00D016EC" w:rsidRDefault="00C50A95" w:rsidP="00416506">
            <w:pPr>
              <w:pStyle w:val="tabletext11"/>
              <w:tabs>
                <w:tab w:val="decimal" w:pos="200"/>
              </w:tabs>
              <w:jc w:val="center"/>
              <w:rPr>
                <w:ins w:id="26524" w:author="Author"/>
              </w:rPr>
            </w:pPr>
            <w:ins w:id="26525" w:author="Author">
              <w:r w:rsidRPr="00D016EC">
                <w:t>1.00</w:t>
              </w:r>
            </w:ins>
          </w:p>
        </w:tc>
        <w:tc>
          <w:tcPr>
            <w:tcW w:w="560" w:type="dxa"/>
            <w:noWrap/>
            <w:vAlign w:val="bottom"/>
            <w:hideMark/>
          </w:tcPr>
          <w:p w14:paraId="1FD9224F" w14:textId="77777777" w:rsidR="00C50A95" w:rsidRPr="00D016EC" w:rsidRDefault="00C50A95" w:rsidP="00416506">
            <w:pPr>
              <w:pStyle w:val="tabletext11"/>
              <w:tabs>
                <w:tab w:val="decimal" w:pos="200"/>
              </w:tabs>
              <w:jc w:val="center"/>
              <w:rPr>
                <w:ins w:id="26526" w:author="Author"/>
              </w:rPr>
            </w:pPr>
            <w:ins w:id="26527" w:author="Author">
              <w:r w:rsidRPr="00D016EC">
                <w:t>0.97</w:t>
              </w:r>
            </w:ins>
          </w:p>
        </w:tc>
        <w:tc>
          <w:tcPr>
            <w:tcW w:w="480" w:type="dxa"/>
            <w:noWrap/>
            <w:vAlign w:val="bottom"/>
            <w:hideMark/>
          </w:tcPr>
          <w:p w14:paraId="6805F568" w14:textId="77777777" w:rsidR="00C50A95" w:rsidRPr="00D016EC" w:rsidRDefault="00C50A95" w:rsidP="00416506">
            <w:pPr>
              <w:pStyle w:val="tabletext11"/>
              <w:tabs>
                <w:tab w:val="decimal" w:pos="200"/>
              </w:tabs>
              <w:jc w:val="center"/>
              <w:rPr>
                <w:ins w:id="26528" w:author="Author"/>
              </w:rPr>
            </w:pPr>
            <w:ins w:id="26529" w:author="Author">
              <w:r w:rsidRPr="00D016EC">
                <w:t>0.94</w:t>
              </w:r>
            </w:ins>
          </w:p>
        </w:tc>
        <w:tc>
          <w:tcPr>
            <w:tcW w:w="480" w:type="dxa"/>
            <w:noWrap/>
            <w:vAlign w:val="bottom"/>
            <w:hideMark/>
          </w:tcPr>
          <w:p w14:paraId="47A48646" w14:textId="77777777" w:rsidR="00C50A95" w:rsidRPr="00D016EC" w:rsidRDefault="00C50A95" w:rsidP="00416506">
            <w:pPr>
              <w:pStyle w:val="tabletext11"/>
              <w:tabs>
                <w:tab w:val="decimal" w:pos="200"/>
              </w:tabs>
              <w:jc w:val="center"/>
              <w:rPr>
                <w:ins w:id="26530" w:author="Author"/>
              </w:rPr>
            </w:pPr>
            <w:ins w:id="26531" w:author="Author">
              <w:r w:rsidRPr="00D016EC">
                <w:t>0.88</w:t>
              </w:r>
            </w:ins>
          </w:p>
        </w:tc>
        <w:tc>
          <w:tcPr>
            <w:tcW w:w="480" w:type="dxa"/>
            <w:noWrap/>
            <w:vAlign w:val="bottom"/>
            <w:hideMark/>
          </w:tcPr>
          <w:p w14:paraId="0DC01010" w14:textId="77777777" w:rsidR="00C50A95" w:rsidRPr="00D016EC" w:rsidRDefault="00C50A95" w:rsidP="00416506">
            <w:pPr>
              <w:pStyle w:val="tabletext11"/>
              <w:tabs>
                <w:tab w:val="decimal" w:pos="200"/>
              </w:tabs>
              <w:jc w:val="center"/>
              <w:rPr>
                <w:ins w:id="26532" w:author="Author"/>
              </w:rPr>
            </w:pPr>
            <w:ins w:id="26533" w:author="Author">
              <w:r w:rsidRPr="00D016EC">
                <w:t>0.82</w:t>
              </w:r>
            </w:ins>
          </w:p>
        </w:tc>
        <w:tc>
          <w:tcPr>
            <w:tcW w:w="480" w:type="dxa"/>
            <w:noWrap/>
            <w:vAlign w:val="bottom"/>
            <w:hideMark/>
          </w:tcPr>
          <w:p w14:paraId="1C34E71E" w14:textId="77777777" w:rsidR="00C50A95" w:rsidRPr="00D016EC" w:rsidRDefault="00C50A95" w:rsidP="00416506">
            <w:pPr>
              <w:pStyle w:val="tabletext11"/>
              <w:tabs>
                <w:tab w:val="decimal" w:pos="200"/>
              </w:tabs>
              <w:jc w:val="center"/>
              <w:rPr>
                <w:ins w:id="26534" w:author="Author"/>
              </w:rPr>
            </w:pPr>
            <w:ins w:id="26535" w:author="Author">
              <w:r w:rsidRPr="00D016EC">
                <w:t>0.76</w:t>
              </w:r>
            </w:ins>
          </w:p>
        </w:tc>
        <w:tc>
          <w:tcPr>
            <w:tcW w:w="480" w:type="dxa"/>
            <w:noWrap/>
            <w:vAlign w:val="bottom"/>
            <w:hideMark/>
          </w:tcPr>
          <w:p w14:paraId="3493314E" w14:textId="77777777" w:rsidR="00C50A95" w:rsidRPr="00D016EC" w:rsidRDefault="00C50A95" w:rsidP="00416506">
            <w:pPr>
              <w:pStyle w:val="tabletext11"/>
              <w:tabs>
                <w:tab w:val="decimal" w:pos="200"/>
              </w:tabs>
              <w:jc w:val="center"/>
              <w:rPr>
                <w:ins w:id="26536" w:author="Author"/>
              </w:rPr>
            </w:pPr>
            <w:ins w:id="26537" w:author="Author">
              <w:r w:rsidRPr="00D016EC">
                <w:t>0.70</w:t>
              </w:r>
            </w:ins>
          </w:p>
        </w:tc>
        <w:tc>
          <w:tcPr>
            <w:tcW w:w="480" w:type="dxa"/>
            <w:noWrap/>
            <w:vAlign w:val="bottom"/>
            <w:hideMark/>
          </w:tcPr>
          <w:p w14:paraId="0DD75B26" w14:textId="77777777" w:rsidR="00C50A95" w:rsidRPr="00D016EC" w:rsidRDefault="00C50A95" w:rsidP="00416506">
            <w:pPr>
              <w:pStyle w:val="tabletext11"/>
              <w:tabs>
                <w:tab w:val="decimal" w:pos="200"/>
              </w:tabs>
              <w:jc w:val="center"/>
              <w:rPr>
                <w:ins w:id="26538" w:author="Author"/>
              </w:rPr>
            </w:pPr>
            <w:ins w:id="26539" w:author="Author">
              <w:r w:rsidRPr="00D016EC">
                <w:t>0.64</w:t>
              </w:r>
            </w:ins>
          </w:p>
        </w:tc>
        <w:tc>
          <w:tcPr>
            <w:tcW w:w="400" w:type="dxa"/>
            <w:noWrap/>
            <w:vAlign w:val="bottom"/>
            <w:hideMark/>
          </w:tcPr>
          <w:p w14:paraId="19D0842B" w14:textId="77777777" w:rsidR="00C50A95" w:rsidRPr="00D016EC" w:rsidRDefault="00C50A95" w:rsidP="00416506">
            <w:pPr>
              <w:pStyle w:val="tabletext11"/>
              <w:jc w:val="center"/>
              <w:rPr>
                <w:ins w:id="26540" w:author="Author"/>
              </w:rPr>
            </w:pPr>
            <w:ins w:id="26541" w:author="Author">
              <w:r w:rsidRPr="00D016EC">
                <w:t>0.58</w:t>
              </w:r>
            </w:ins>
          </w:p>
        </w:tc>
        <w:tc>
          <w:tcPr>
            <w:tcW w:w="400" w:type="dxa"/>
            <w:noWrap/>
            <w:vAlign w:val="bottom"/>
            <w:hideMark/>
          </w:tcPr>
          <w:p w14:paraId="6F6B2469" w14:textId="77777777" w:rsidR="00C50A95" w:rsidRPr="00D016EC" w:rsidRDefault="00C50A95" w:rsidP="00416506">
            <w:pPr>
              <w:pStyle w:val="tabletext11"/>
              <w:jc w:val="center"/>
              <w:rPr>
                <w:ins w:id="26542" w:author="Author"/>
              </w:rPr>
            </w:pPr>
            <w:ins w:id="26543" w:author="Author">
              <w:r w:rsidRPr="00D016EC">
                <w:t>0.52</w:t>
              </w:r>
            </w:ins>
          </w:p>
        </w:tc>
        <w:tc>
          <w:tcPr>
            <w:tcW w:w="400" w:type="dxa"/>
            <w:noWrap/>
            <w:vAlign w:val="bottom"/>
            <w:hideMark/>
          </w:tcPr>
          <w:p w14:paraId="7C60B239" w14:textId="77777777" w:rsidR="00C50A95" w:rsidRPr="00D016EC" w:rsidRDefault="00C50A95" w:rsidP="00416506">
            <w:pPr>
              <w:pStyle w:val="tabletext11"/>
              <w:jc w:val="center"/>
              <w:rPr>
                <w:ins w:id="26544" w:author="Author"/>
              </w:rPr>
            </w:pPr>
            <w:ins w:id="26545" w:author="Author">
              <w:r w:rsidRPr="00D016EC">
                <w:t>0.46</w:t>
              </w:r>
            </w:ins>
          </w:p>
        </w:tc>
        <w:tc>
          <w:tcPr>
            <w:tcW w:w="400" w:type="dxa"/>
            <w:noWrap/>
            <w:vAlign w:val="bottom"/>
            <w:hideMark/>
          </w:tcPr>
          <w:p w14:paraId="24A22C12" w14:textId="77777777" w:rsidR="00C50A95" w:rsidRPr="00D016EC" w:rsidRDefault="00C50A95" w:rsidP="00416506">
            <w:pPr>
              <w:pStyle w:val="tabletext11"/>
              <w:jc w:val="center"/>
              <w:rPr>
                <w:ins w:id="26546" w:author="Author"/>
              </w:rPr>
            </w:pPr>
            <w:ins w:id="26547" w:author="Author">
              <w:r w:rsidRPr="00D016EC">
                <w:t>0.45</w:t>
              </w:r>
            </w:ins>
          </w:p>
        </w:tc>
        <w:tc>
          <w:tcPr>
            <w:tcW w:w="400" w:type="dxa"/>
            <w:noWrap/>
            <w:vAlign w:val="bottom"/>
            <w:hideMark/>
          </w:tcPr>
          <w:p w14:paraId="7C816FA6" w14:textId="77777777" w:rsidR="00C50A95" w:rsidRPr="00D016EC" w:rsidRDefault="00C50A95" w:rsidP="00416506">
            <w:pPr>
              <w:pStyle w:val="tabletext11"/>
              <w:jc w:val="center"/>
              <w:rPr>
                <w:ins w:id="26548" w:author="Author"/>
              </w:rPr>
            </w:pPr>
            <w:ins w:id="26549" w:author="Author">
              <w:r w:rsidRPr="00D016EC">
                <w:t>0.43</w:t>
              </w:r>
            </w:ins>
          </w:p>
        </w:tc>
        <w:tc>
          <w:tcPr>
            <w:tcW w:w="400" w:type="dxa"/>
            <w:noWrap/>
            <w:vAlign w:val="bottom"/>
            <w:hideMark/>
          </w:tcPr>
          <w:p w14:paraId="0CA52D97" w14:textId="77777777" w:rsidR="00C50A95" w:rsidRPr="00D016EC" w:rsidRDefault="00C50A95" w:rsidP="00416506">
            <w:pPr>
              <w:pStyle w:val="tabletext11"/>
              <w:jc w:val="center"/>
              <w:rPr>
                <w:ins w:id="26550" w:author="Author"/>
              </w:rPr>
            </w:pPr>
            <w:ins w:id="26551" w:author="Author">
              <w:r w:rsidRPr="00D016EC">
                <w:t>0.42</w:t>
              </w:r>
            </w:ins>
          </w:p>
        </w:tc>
        <w:tc>
          <w:tcPr>
            <w:tcW w:w="400" w:type="dxa"/>
            <w:noWrap/>
            <w:vAlign w:val="bottom"/>
            <w:hideMark/>
          </w:tcPr>
          <w:p w14:paraId="37D2BE1E" w14:textId="77777777" w:rsidR="00C50A95" w:rsidRPr="00D016EC" w:rsidRDefault="00C50A95" w:rsidP="00416506">
            <w:pPr>
              <w:pStyle w:val="tabletext11"/>
              <w:jc w:val="center"/>
              <w:rPr>
                <w:ins w:id="26552" w:author="Author"/>
              </w:rPr>
            </w:pPr>
            <w:ins w:id="26553" w:author="Author">
              <w:r w:rsidRPr="00D016EC">
                <w:t>0.41</w:t>
              </w:r>
            </w:ins>
          </w:p>
        </w:tc>
        <w:tc>
          <w:tcPr>
            <w:tcW w:w="400" w:type="dxa"/>
            <w:noWrap/>
            <w:vAlign w:val="bottom"/>
            <w:hideMark/>
          </w:tcPr>
          <w:p w14:paraId="2AD44A95" w14:textId="77777777" w:rsidR="00C50A95" w:rsidRPr="00D016EC" w:rsidRDefault="00C50A95" w:rsidP="00416506">
            <w:pPr>
              <w:pStyle w:val="tabletext11"/>
              <w:jc w:val="center"/>
              <w:rPr>
                <w:ins w:id="26554" w:author="Author"/>
              </w:rPr>
            </w:pPr>
            <w:ins w:id="26555" w:author="Author">
              <w:r w:rsidRPr="00D016EC">
                <w:t>0.40</w:t>
              </w:r>
            </w:ins>
          </w:p>
        </w:tc>
        <w:tc>
          <w:tcPr>
            <w:tcW w:w="400" w:type="dxa"/>
            <w:noWrap/>
            <w:vAlign w:val="bottom"/>
            <w:hideMark/>
          </w:tcPr>
          <w:p w14:paraId="2D3E0D1F" w14:textId="77777777" w:rsidR="00C50A95" w:rsidRPr="00D016EC" w:rsidRDefault="00C50A95" w:rsidP="00416506">
            <w:pPr>
              <w:pStyle w:val="tabletext11"/>
              <w:jc w:val="center"/>
              <w:rPr>
                <w:ins w:id="26556" w:author="Author"/>
              </w:rPr>
            </w:pPr>
            <w:ins w:id="26557" w:author="Author">
              <w:r w:rsidRPr="00D016EC">
                <w:t>0.38</w:t>
              </w:r>
            </w:ins>
          </w:p>
        </w:tc>
        <w:tc>
          <w:tcPr>
            <w:tcW w:w="400" w:type="dxa"/>
            <w:noWrap/>
            <w:vAlign w:val="bottom"/>
            <w:hideMark/>
          </w:tcPr>
          <w:p w14:paraId="408A33AE" w14:textId="77777777" w:rsidR="00C50A95" w:rsidRPr="00D016EC" w:rsidRDefault="00C50A95" w:rsidP="00416506">
            <w:pPr>
              <w:pStyle w:val="tabletext11"/>
              <w:jc w:val="center"/>
              <w:rPr>
                <w:ins w:id="26558" w:author="Author"/>
              </w:rPr>
            </w:pPr>
            <w:ins w:id="26559" w:author="Author">
              <w:r w:rsidRPr="00D016EC">
                <w:t>0.37</w:t>
              </w:r>
            </w:ins>
          </w:p>
        </w:tc>
        <w:tc>
          <w:tcPr>
            <w:tcW w:w="400" w:type="dxa"/>
            <w:noWrap/>
            <w:vAlign w:val="bottom"/>
            <w:hideMark/>
          </w:tcPr>
          <w:p w14:paraId="10ED76C0" w14:textId="77777777" w:rsidR="00C50A95" w:rsidRPr="00D016EC" w:rsidRDefault="00C50A95" w:rsidP="00416506">
            <w:pPr>
              <w:pStyle w:val="tabletext11"/>
              <w:jc w:val="center"/>
              <w:rPr>
                <w:ins w:id="26560" w:author="Author"/>
              </w:rPr>
            </w:pPr>
            <w:ins w:id="26561" w:author="Author">
              <w:r w:rsidRPr="00D016EC">
                <w:t>0.36</w:t>
              </w:r>
            </w:ins>
          </w:p>
        </w:tc>
        <w:tc>
          <w:tcPr>
            <w:tcW w:w="400" w:type="dxa"/>
            <w:noWrap/>
            <w:vAlign w:val="bottom"/>
            <w:hideMark/>
          </w:tcPr>
          <w:p w14:paraId="00F163BE" w14:textId="77777777" w:rsidR="00C50A95" w:rsidRPr="00D016EC" w:rsidRDefault="00C50A95" w:rsidP="00416506">
            <w:pPr>
              <w:pStyle w:val="tabletext11"/>
              <w:jc w:val="center"/>
              <w:rPr>
                <w:ins w:id="26562" w:author="Author"/>
              </w:rPr>
            </w:pPr>
            <w:ins w:id="26563" w:author="Author">
              <w:r w:rsidRPr="00D016EC">
                <w:t>0.35</w:t>
              </w:r>
            </w:ins>
          </w:p>
        </w:tc>
        <w:tc>
          <w:tcPr>
            <w:tcW w:w="400" w:type="dxa"/>
            <w:noWrap/>
            <w:vAlign w:val="bottom"/>
            <w:hideMark/>
          </w:tcPr>
          <w:p w14:paraId="478C2825" w14:textId="77777777" w:rsidR="00C50A95" w:rsidRPr="00D016EC" w:rsidRDefault="00C50A95" w:rsidP="00416506">
            <w:pPr>
              <w:pStyle w:val="tabletext11"/>
              <w:jc w:val="center"/>
              <w:rPr>
                <w:ins w:id="26564" w:author="Author"/>
              </w:rPr>
            </w:pPr>
            <w:ins w:id="26565" w:author="Author">
              <w:r w:rsidRPr="00D016EC">
                <w:t>0.34</w:t>
              </w:r>
            </w:ins>
          </w:p>
        </w:tc>
        <w:tc>
          <w:tcPr>
            <w:tcW w:w="400" w:type="dxa"/>
            <w:noWrap/>
            <w:vAlign w:val="bottom"/>
            <w:hideMark/>
          </w:tcPr>
          <w:p w14:paraId="66ECEF27" w14:textId="77777777" w:rsidR="00C50A95" w:rsidRPr="00D016EC" w:rsidRDefault="00C50A95" w:rsidP="00416506">
            <w:pPr>
              <w:pStyle w:val="tabletext11"/>
              <w:jc w:val="center"/>
              <w:rPr>
                <w:ins w:id="26566" w:author="Author"/>
              </w:rPr>
            </w:pPr>
            <w:ins w:id="26567" w:author="Author">
              <w:r w:rsidRPr="00D016EC">
                <w:t>0.33</w:t>
              </w:r>
            </w:ins>
          </w:p>
        </w:tc>
        <w:tc>
          <w:tcPr>
            <w:tcW w:w="440" w:type="dxa"/>
            <w:noWrap/>
            <w:vAlign w:val="bottom"/>
            <w:hideMark/>
          </w:tcPr>
          <w:p w14:paraId="2A9F9D10" w14:textId="77777777" w:rsidR="00C50A95" w:rsidRPr="00D016EC" w:rsidRDefault="00C50A95" w:rsidP="00416506">
            <w:pPr>
              <w:pStyle w:val="tabletext11"/>
              <w:jc w:val="center"/>
              <w:rPr>
                <w:ins w:id="26568" w:author="Author"/>
              </w:rPr>
            </w:pPr>
            <w:ins w:id="26569" w:author="Author">
              <w:r w:rsidRPr="00D016EC">
                <w:t>0.32</w:t>
              </w:r>
            </w:ins>
          </w:p>
        </w:tc>
        <w:tc>
          <w:tcPr>
            <w:tcW w:w="400" w:type="dxa"/>
            <w:noWrap/>
            <w:vAlign w:val="bottom"/>
            <w:hideMark/>
          </w:tcPr>
          <w:p w14:paraId="485925E2" w14:textId="77777777" w:rsidR="00C50A95" w:rsidRPr="00D016EC" w:rsidRDefault="00C50A95" w:rsidP="00416506">
            <w:pPr>
              <w:pStyle w:val="tabletext11"/>
              <w:jc w:val="center"/>
              <w:rPr>
                <w:ins w:id="26570" w:author="Author"/>
              </w:rPr>
            </w:pPr>
            <w:ins w:id="26571" w:author="Author">
              <w:r w:rsidRPr="00D016EC">
                <w:t>0.31</w:t>
              </w:r>
            </w:ins>
          </w:p>
        </w:tc>
        <w:tc>
          <w:tcPr>
            <w:tcW w:w="400" w:type="dxa"/>
            <w:noWrap/>
            <w:vAlign w:val="bottom"/>
            <w:hideMark/>
          </w:tcPr>
          <w:p w14:paraId="1F0F3C59" w14:textId="77777777" w:rsidR="00C50A95" w:rsidRPr="00D016EC" w:rsidRDefault="00C50A95" w:rsidP="00416506">
            <w:pPr>
              <w:pStyle w:val="tabletext11"/>
              <w:jc w:val="center"/>
              <w:rPr>
                <w:ins w:id="26572" w:author="Author"/>
              </w:rPr>
            </w:pPr>
            <w:ins w:id="26573" w:author="Author">
              <w:r w:rsidRPr="00D016EC">
                <w:t>0.30</w:t>
              </w:r>
            </w:ins>
          </w:p>
        </w:tc>
        <w:tc>
          <w:tcPr>
            <w:tcW w:w="400" w:type="dxa"/>
            <w:noWrap/>
            <w:vAlign w:val="bottom"/>
            <w:hideMark/>
          </w:tcPr>
          <w:p w14:paraId="268AF5BB" w14:textId="77777777" w:rsidR="00C50A95" w:rsidRPr="00D016EC" w:rsidRDefault="00C50A95" w:rsidP="00416506">
            <w:pPr>
              <w:pStyle w:val="tabletext11"/>
              <w:jc w:val="center"/>
              <w:rPr>
                <w:ins w:id="26574" w:author="Author"/>
              </w:rPr>
            </w:pPr>
            <w:ins w:id="26575" w:author="Author">
              <w:r w:rsidRPr="00D016EC">
                <w:t>0.29</w:t>
              </w:r>
            </w:ins>
          </w:p>
        </w:tc>
        <w:tc>
          <w:tcPr>
            <w:tcW w:w="400" w:type="dxa"/>
            <w:noWrap/>
            <w:vAlign w:val="bottom"/>
            <w:hideMark/>
          </w:tcPr>
          <w:p w14:paraId="3C01C0C7" w14:textId="77777777" w:rsidR="00C50A95" w:rsidRPr="00D016EC" w:rsidRDefault="00C50A95" w:rsidP="00416506">
            <w:pPr>
              <w:pStyle w:val="tabletext11"/>
              <w:jc w:val="center"/>
              <w:rPr>
                <w:ins w:id="26576" w:author="Author"/>
              </w:rPr>
            </w:pPr>
            <w:ins w:id="26577" w:author="Author">
              <w:r w:rsidRPr="00D016EC">
                <w:t>0.28</w:t>
              </w:r>
            </w:ins>
          </w:p>
        </w:tc>
        <w:tc>
          <w:tcPr>
            <w:tcW w:w="460" w:type="dxa"/>
            <w:noWrap/>
            <w:vAlign w:val="bottom"/>
            <w:hideMark/>
          </w:tcPr>
          <w:p w14:paraId="2A4D74D3" w14:textId="77777777" w:rsidR="00C50A95" w:rsidRPr="00D016EC" w:rsidRDefault="00C50A95" w:rsidP="00416506">
            <w:pPr>
              <w:pStyle w:val="tabletext11"/>
              <w:jc w:val="center"/>
              <w:rPr>
                <w:ins w:id="26578" w:author="Author"/>
              </w:rPr>
            </w:pPr>
            <w:ins w:id="26579" w:author="Author">
              <w:r w:rsidRPr="00D016EC">
                <w:t>0.27</w:t>
              </w:r>
            </w:ins>
          </w:p>
        </w:tc>
      </w:tr>
      <w:tr w:rsidR="00C50A95" w:rsidRPr="00D016EC" w14:paraId="625196E6" w14:textId="77777777" w:rsidTr="00416506">
        <w:trPr>
          <w:trHeight w:val="190"/>
          <w:ins w:id="26580" w:author="Author"/>
        </w:trPr>
        <w:tc>
          <w:tcPr>
            <w:tcW w:w="200" w:type="dxa"/>
            <w:tcBorders>
              <w:right w:val="nil"/>
            </w:tcBorders>
            <w:vAlign w:val="bottom"/>
          </w:tcPr>
          <w:p w14:paraId="04B988E4" w14:textId="77777777" w:rsidR="00C50A95" w:rsidRPr="00D016EC" w:rsidRDefault="00C50A95" w:rsidP="00416506">
            <w:pPr>
              <w:pStyle w:val="tabletext11"/>
              <w:jc w:val="right"/>
              <w:rPr>
                <w:ins w:id="26581" w:author="Author"/>
              </w:rPr>
            </w:pPr>
          </w:p>
        </w:tc>
        <w:tc>
          <w:tcPr>
            <w:tcW w:w="1580" w:type="dxa"/>
            <w:tcBorders>
              <w:left w:val="nil"/>
            </w:tcBorders>
            <w:vAlign w:val="bottom"/>
            <w:hideMark/>
          </w:tcPr>
          <w:p w14:paraId="5CC53FDC" w14:textId="77777777" w:rsidR="00C50A95" w:rsidRPr="00D016EC" w:rsidRDefault="00C50A95" w:rsidP="00416506">
            <w:pPr>
              <w:pStyle w:val="tabletext11"/>
              <w:tabs>
                <w:tab w:val="decimal" w:pos="640"/>
              </w:tabs>
              <w:rPr>
                <w:ins w:id="26582" w:author="Author"/>
              </w:rPr>
            </w:pPr>
            <w:ins w:id="26583" w:author="Author">
              <w:r w:rsidRPr="00D016EC">
                <w:t>30,000 to 34,999</w:t>
              </w:r>
            </w:ins>
          </w:p>
        </w:tc>
        <w:tc>
          <w:tcPr>
            <w:tcW w:w="560" w:type="dxa"/>
            <w:noWrap/>
            <w:vAlign w:val="bottom"/>
            <w:hideMark/>
          </w:tcPr>
          <w:p w14:paraId="162FBB22" w14:textId="77777777" w:rsidR="00C50A95" w:rsidRPr="00D016EC" w:rsidRDefault="00C50A95" w:rsidP="00416506">
            <w:pPr>
              <w:pStyle w:val="tabletext11"/>
              <w:tabs>
                <w:tab w:val="decimal" w:pos="200"/>
              </w:tabs>
              <w:jc w:val="center"/>
              <w:rPr>
                <w:ins w:id="26584" w:author="Author"/>
              </w:rPr>
            </w:pPr>
            <w:ins w:id="26585" w:author="Author">
              <w:r w:rsidRPr="00D016EC">
                <w:t>1.08</w:t>
              </w:r>
            </w:ins>
          </w:p>
        </w:tc>
        <w:tc>
          <w:tcPr>
            <w:tcW w:w="560" w:type="dxa"/>
            <w:noWrap/>
            <w:vAlign w:val="bottom"/>
            <w:hideMark/>
          </w:tcPr>
          <w:p w14:paraId="402AC385" w14:textId="77777777" w:rsidR="00C50A95" w:rsidRPr="00D016EC" w:rsidRDefault="00C50A95" w:rsidP="00416506">
            <w:pPr>
              <w:pStyle w:val="tabletext11"/>
              <w:tabs>
                <w:tab w:val="decimal" w:pos="200"/>
              </w:tabs>
              <w:jc w:val="center"/>
              <w:rPr>
                <w:ins w:id="26586" w:author="Author"/>
              </w:rPr>
            </w:pPr>
            <w:ins w:id="26587" w:author="Author">
              <w:r w:rsidRPr="00D016EC">
                <w:t>1.05</w:t>
              </w:r>
            </w:ins>
          </w:p>
        </w:tc>
        <w:tc>
          <w:tcPr>
            <w:tcW w:w="480" w:type="dxa"/>
            <w:noWrap/>
            <w:vAlign w:val="bottom"/>
            <w:hideMark/>
          </w:tcPr>
          <w:p w14:paraId="439B99B0" w14:textId="77777777" w:rsidR="00C50A95" w:rsidRPr="00D016EC" w:rsidRDefault="00C50A95" w:rsidP="00416506">
            <w:pPr>
              <w:pStyle w:val="tabletext11"/>
              <w:tabs>
                <w:tab w:val="decimal" w:pos="200"/>
              </w:tabs>
              <w:jc w:val="center"/>
              <w:rPr>
                <w:ins w:id="26588" w:author="Author"/>
              </w:rPr>
            </w:pPr>
            <w:ins w:id="26589" w:author="Author">
              <w:r w:rsidRPr="00D016EC">
                <w:t>1.02</w:t>
              </w:r>
            </w:ins>
          </w:p>
        </w:tc>
        <w:tc>
          <w:tcPr>
            <w:tcW w:w="480" w:type="dxa"/>
            <w:noWrap/>
            <w:vAlign w:val="bottom"/>
            <w:hideMark/>
          </w:tcPr>
          <w:p w14:paraId="4363BCA5" w14:textId="77777777" w:rsidR="00C50A95" w:rsidRPr="00D016EC" w:rsidRDefault="00C50A95" w:rsidP="00416506">
            <w:pPr>
              <w:pStyle w:val="tabletext11"/>
              <w:tabs>
                <w:tab w:val="decimal" w:pos="200"/>
              </w:tabs>
              <w:jc w:val="center"/>
              <w:rPr>
                <w:ins w:id="26590" w:author="Author"/>
              </w:rPr>
            </w:pPr>
            <w:ins w:id="26591" w:author="Author">
              <w:r w:rsidRPr="00D016EC">
                <w:t>0.95</w:t>
              </w:r>
            </w:ins>
          </w:p>
        </w:tc>
        <w:tc>
          <w:tcPr>
            <w:tcW w:w="480" w:type="dxa"/>
            <w:noWrap/>
            <w:vAlign w:val="bottom"/>
            <w:hideMark/>
          </w:tcPr>
          <w:p w14:paraId="6448D943" w14:textId="77777777" w:rsidR="00C50A95" w:rsidRPr="00D016EC" w:rsidRDefault="00C50A95" w:rsidP="00416506">
            <w:pPr>
              <w:pStyle w:val="tabletext11"/>
              <w:tabs>
                <w:tab w:val="decimal" w:pos="200"/>
              </w:tabs>
              <w:jc w:val="center"/>
              <w:rPr>
                <w:ins w:id="26592" w:author="Author"/>
              </w:rPr>
            </w:pPr>
            <w:ins w:id="26593" w:author="Author">
              <w:r w:rsidRPr="00D016EC">
                <w:t>0.89</w:t>
              </w:r>
            </w:ins>
          </w:p>
        </w:tc>
        <w:tc>
          <w:tcPr>
            <w:tcW w:w="480" w:type="dxa"/>
            <w:noWrap/>
            <w:vAlign w:val="bottom"/>
            <w:hideMark/>
          </w:tcPr>
          <w:p w14:paraId="59C3B894" w14:textId="77777777" w:rsidR="00C50A95" w:rsidRPr="00D016EC" w:rsidRDefault="00C50A95" w:rsidP="00416506">
            <w:pPr>
              <w:pStyle w:val="tabletext11"/>
              <w:tabs>
                <w:tab w:val="decimal" w:pos="200"/>
              </w:tabs>
              <w:jc w:val="center"/>
              <w:rPr>
                <w:ins w:id="26594" w:author="Author"/>
              </w:rPr>
            </w:pPr>
            <w:ins w:id="26595" w:author="Author">
              <w:r w:rsidRPr="00D016EC">
                <w:t>0.82</w:t>
              </w:r>
            </w:ins>
          </w:p>
        </w:tc>
        <w:tc>
          <w:tcPr>
            <w:tcW w:w="480" w:type="dxa"/>
            <w:noWrap/>
            <w:vAlign w:val="bottom"/>
            <w:hideMark/>
          </w:tcPr>
          <w:p w14:paraId="448CEC6B" w14:textId="77777777" w:rsidR="00C50A95" w:rsidRPr="00D016EC" w:rsidRDefault="00C50A95" w:rsidP="00416506">
            <w:pPr>
              <w:pStyle w:val="tabletext11"/>
              <w:tabs>
                <w:tab w:val="decimal" w:pos="200"/>
              </w:tabs>
              <w:jc w:val="center"/>
              <w:rPr>
                <w:ins w:id="26596" w:author="Author"/>
              </w:rPr>
            </w:pPr>
            <w:ins w:id="26597" w:author="Author">
              <w:r w:rsidRPr="00D016EC">
                <w:t>0.76</w:t>
              </w:r>
            </w:ins>
          </w:p>
        </w:tc>
        <w:tc>
          <w:tcPr>
            <w:tcW w:w="480" w:type="dxa"/>
            <w:noWrap/>
            <w:vAlign w:val="bottom"/>
            <w:hideMark/>
          </w:tcPr>
          <w:p w14:paraId="6D5698DD" w14:textId="77777777" w:rsidR="00C50A95" w:rsidRPr="00D016EC" w:rsidRDefault="00C50A95" w:rsidP="00416506">
            <w:pPr>
              <w:pStyle w:val="tabletext11"/>
              <w:tabs>
                <w:tab w:val="decimal" w:pos="200"/>
              </w:tabs>
              <w:jc w:val="center"/>
              <w:rPr>
                <w:ins w:id="26598" w:author="Author"/>
              </w:rPr>
            </w:pPr>
            <w:ins w:id="26599" w:author="Author">
              <w:r w:rsidRPr="00D016EC">
                <w:t>0.69</w:t>
              </w:r>
            </w:ins>
          </w:p>
        </w:tc>
        <w:tc>
          <w:tcPr>
            <w:tcW w:w="400" w:type="dxa"/>
            <w:noWrap/>
            <w:vAlign w:val="bottom"/>
            <w:hideMark/>
          </w:tcPr>
          <w:p w14:paraId="2E3347E1" w14:textId="77777777" w:rsidR="00C50A95" w:rsidRPr="00D016EC" w:rsidRDefault="00C50A95" w:rsidP="00416506">
            <w:pPr>
              <w:pStyle w:val="tabletext11"/>
              <w:jc w:val="center"/>
              <w:rPr>
                <w:ins w:id="26600" w:author="Author"/>
              </w:rPr>
            </w:pPr>
            <w:ins w:id="26601" w:author="Author">
              <w:r w:rsidRPr="00D016EC">
                <w:t>0.63</w:t>
              </w:r>
            </w:ins>
          </w:p>
        </w:tc>
        <w:tc>
          <w:tcPr>
            <w:tcW w:w="400" w:type="dxa"/>
            <w:noWrap/>
            <w:vAlign w:val="bottom"/>
            <w:hideMark/>
          </w:tcPr>
          <w:p w14:paraId="0059444E" w14:textId="77777777" w:rsidR="00C50A95" w:rsidRPr="00D016EC" w:rsidRDefault="00C50A95" w:rsidP="00416506">
            <w:pPr>
              <w:pStyle w:val="tabletext11"/>
              <w:jc w:val="center"/>
              <w:rPr>
                <w:ins w:id="26602" w:author="Author"/>
              </w:rPr>
            </w:pPr>
            <w:ins w:id="26603" w:author="Author">
              <w:r w:rsidRPr="00D016EC">
                <w:t>0.56</w:t>
              </w:r>
            </w:ins>
          </w:p>
        </w:tc>
        <w:tc>
          <w:tcPr>
            <w:tcW w:w="400" w:type="dxa"/>
            <w:noWrap/>
            <w:vAlign w:val="bottom"/>
            <w:hideMark/>
          </w:tcPr>
          <w:p w14:paraId="7B9E1556" w14:textId="77777777" w:rsidR="00C50A95" w:rsidRPr="00D016EC" w:rsidRDefault="00C50A95" w:rsidP="00416506">
            <w:pPr>
              <w:pStyle w:val="tabletext11"/>
              <w:jc w:val="center"/>
              <w:rPr>
                <w:ins w:id="26604" w:author="Author"/>
              </w:rPr>
            </w:pPr>
            <w:ins w:id="26605" w:author="Author">
              <w:r w:rsidRPr="00D016EC">
                <w:t>0.50</w:t>
              </w:r>
            </w:ins>
          </w:p>
        </w:tc>
        <w:tc>
          <w:tcPr>
            <w:tcW w:w="400" w:type="dxa"/>
            <w:noWrap/>
            <w:vAlign w:val="bottom"/>
            <w:hideMark/>
          </w:tcPr>
          <w:p w14:paraId="7AA57C80" w14:textId="77777777" w:rsidR="00C50A95" w:rsidRPr="00D016EC" w:rsidRDefault="00C50A95" w:rsidP="00416506">
            <w:pPr>
              <w:pStyle w:val="tabletext11"/>
              <w:jc w:val="center"/>
              <w:rPr>
                <w:ins w:id="26606" w:author="Author"/>
              </w:rPr>
            </w:pPr>
            <w:ins w:id="26607" w:author="Author">
              <w:r w:rsidRPr="00D016EC">
                <w:t>0.48</w:t>
              </w:r>
            </w:ins>
          </w:p>
        </w:tc>
        <w:tc>
          <w:tcPr>
            <w:tcW w:w="400" w:type="dxa"/>
            <w:noWrap/>
            <w:vAlign w:val="bottom"/>
            <w:hideMark/>
          </w:tcPr>
          <w:p w14:paraId="39A63742" w14:textId="77777777" w:rsidR="00C50A95" w:rsidRPr="00D016EC" w:rsidRDefault="00C50A95" w:rsidP="00416506">
            <w:pPr>
              <w:pStyle w:val="tabletext11"/>
              <w:jc w:val="center"/>
              <w:rPr>
                <w:ins w:id="26608" w:author="Author"/>
              </w:rPr>
            </w:pPr>
            <w:ins w:id="26609" w:author="Author">
              <w:r w:rsidRPr="00D016EC">
                <w:t>0.47</w:t>
              </w:r>
            </w:ins>
          </w:p>
        </w:tc>
        <w:tc>
          <w:tcPr>
            <w:tcW w:w="400" w:type="dxa"/>
            <w:noWrap/>
            <w:vAlign w:val="bottom"/>
            <w:hideMark/>
          </w:tcPr>
          <w:p w14:paraId="38A2A316" w14:textId="77777777" w:rsidR="00C50A95" w:rsidRPr="00D016EC" w:rsidRDefault="00C50A95" w:rsidP="00416506">
            <w:pPr>
              <w:pStyle w:val="tabletext11"/>
              <w:jc w:val="center"/>
              <w:rPr>
                <w:ins w:id="26610" w:author="Author"/>
              </w:rPr>
            </w:pPr>
            <w:ins w:id="26611" w:author="Author">
              <w:r w:rsidRPr="00D016EC">
                <w:t>0.45</w:t>
              </w:r>
            </w:ins>
          </w:p>
        </w:tc>
        <w:tc>
          <w:tcPr>
            <w:tcW w:w="400" w:type="dxa"/>
            <w:noWrap/>
            <w:vAlign w:val="bottom"/>
            <w:hideMark/>
          </w:tcPr>
          <w:p w14:paraId="5257611A" w14:textId="77777777" w:rsidR="00C50A95" w:rsidRPr="00D016EC" w:rsidRDefault="00C50A95" w:rsidP="00416506">
            <w:pPr>
              <w:pStyle w:val="tabletext11"/>
              <w:jc w:val="center"/>
              <w:rPr>
                <w:ins w:id="26612" w:author="Author"/>
              </w:rPr>
            </w:pPr>
            <w:ins w:id="26613" w:author="Author">
              <w:r w:rsidRPr="00D016EC">
                <w:t>0.44</w:t>
              </w:r>
            </w:ins>
          </w:p>
        </w:tc>
        <w:tc>
          <w:tcPr>
            <w:tcW w:w="400" w:type="dxa"/>
            <w:noWrap/>
            <w:vAlign w:val="bottom"/>
            <w:hideMark/>
          </w:tcPr>
          <w:p w14:paraId="7D3501AD" w14:textId="77777777" w:rsidR="00C50A95" w:rsidRPr="00D016EC" w:rsidRDefault="00C50A95" w:rsidP="00416506">
            <w:pPr>
              <w:pStyle w:val="tabletext11"/>
              <w:jc w:val="center"/>
              <w:rPr>
                <w:ins w:id="26614" w:author="Author"/>
              </w:rPr>
            </w:pPr>
            <w:ins w:id="26615" w:author="Author">
              <w:r w:rsidRPr="00D016EC">
                <w:t>0.43</w:t>
              </w:r>
            </w:ins>
          </w:p>
        </w:tc>
        <w:tc>
          <w:tcPr>
            <w:tcW w:w="400" w:type="dxa"/>
            <w:noWrap/>
            <w:vAlign w:val="bottom"/>
            <w:hideMark/>
          </w:tcPr>
          <w:p w14:paraId="758E44E1" w14:textId="77777777" w:rsidR="00C50A95" w:rsidRPr="00D016EC" w:rsidRDefault="00C50A95" w:rsidP="00416506">
            <w:pPr>
              <w:pStyle w:val="tabletext11"/>
              <w:jc w:val="center"/>
              <w:rPr>
                <w:ins w:id="26616" w:author="Author"/>
              </w:rPr>
            </w:pPr>
            <w:ins w:id="26617" w:author="Author">
              <w:r w:rsidRPr="00D016EC">
                <w:t>0.41</w:t>
              </w:r>
            </w:ins>
          </w:p>
        </w:tc>
        <w:tc>
          <w:tcPr>
            <w:tcW w:w="400" w:type="dxa"/>
            <w:noWrap/>
            <w:vAlign w:val="bottom"/>
            <w:hideMark/>
          </w:tcPr>
          <w:p w14:paraId="6DF54F77" w14:textId="77777777" w:rsidR="00C50A95" w:rsidRPr="00D016EC" w:rsidRDefault="00C50A95" w:rsidP="00416506">
            <w:pPr>
              <w:pStyle w:val="tabletext11"/>
              <w:jc w:val="center"/>
              <w:rPr>
                <w:ins w:id="26618" w:author="Author"/>
              </w:rPr>
            </w:pPr>
            <w:ins w:id="26619" w:author="Author">
              <w:r w:rsidRPr="00D016EC">
                <w:t>0.40</w:t>
              </w:r>
            </w:ins>
          </w:p>
        </w:tc>
        <w:tc>
          <w:tcPr>
            <w:tcW w:w="400" w:type="dxa"/>
            <w:noWrap/>
            <w:vAlign w:val="bottom"/>
            <w:hideMark/>
          </w:tcPr>
          <w:p w14:paraId="76F67F70" w14:textId="77777777" w:rsidR="00C50A95" w:rsidRPr="00D016EC" w:rsidRDefault="00C50A95" w:rsidP="00416506">
            <w:pPr>
              <w:pStyle w:val="tabletext11"/>
              <w:jc w:val="center"/>
              <w:rPr>
                <w:ins w:id="26620" w:author="Author"/>
              </w:rPr>
            </w:pPr>
            <w:ins w:id="26621" w:author="Author">
              <w:r w:rsidRPr="00D016EC">
                <w:t>0.39</w:t>
              </w:r>
            </w:ins>
          </w:p>
        </w:tc>
        <w:tc>
          <w:tcPr>
            <w:tcW w:w="400" w:type="dxa"/>
            <w:noWrap/>
            <w:vAlign w:val="bottom"/>
            <w:hideMark/>
          </w:tcPr>
          <w:p w14:paraId="6983EB96" w14:textId="77777777" w:rsidR="00C50A95" w:rsidRPr="00D016EC" w:rsidRDefault="00C50A95" w:rsidP="00416506">
            <w:pPr>
              <w:pStyle w:val="tabletext11"/>
              <w:jc w:val="center"/>
              <w:rPr>
                <w:ins w:id="26622" w:author="Author"/>
              </w:rPr>
            </w:pPr>
            <w:ins w:id="26623" w:author="Author">
              <w:r w:rsidRPr="00D016EC">
                <w:t>0.38</w:t>
              </w:r>
            </w:ins>
          </w:p>
        </w:tc>
        <w:tc>
          <w:tcPr>
            <w:tcW w:w="400" w:type="dxa"/>
            <w:noWrap/>
            <w:vAlign w:val="bottom"/>
            <w:hideMark/>
          </w:tcPr>
          <w:p w14:paraId="04F1DC19" w14:textId="77777777" w:rsidR="00C50A95" w:rsidRPr="00D016EC" w:rsidRDefault="00C50A95" w:rsidP="00416506">
            <w:pPr>
              <w:pStyle w:val="tabletext11"/>
              <w:jc w:val="center"/>
              <w:rPr>
                <w:ins w:id="26624" w:author="Author"/>
              </w:rPr>
            </w:pPr>
            <w:ins w:id="26625" w:author="Author">
              <w:r w:rsidRPr="00D016EC">
                <w:t>0.37</w:t>
              </w:r>
            </w:ins>
          </w:p>
        </w:tc>
        <w:tc>
          <w:tcPr>
            <w:tcW w:w="400" w:type="dxa"/>
            <w:noWrap/>
            <w:vAlign w:val="bottom"/>
            <w:hideMark/>
          </w:tcPr>
          <w:p w14:paraId="4D954F32" w14:textId="77777777" w:rsidR="00C50A95" w:rsidRPr="00D016EC" w:rsidRDefault="00C50A95" w:rsidP="00416506">
            <w:pPr>
              <w:pStyle w:val="tabletext11"/>
              <w:jc w:val="center"/>
              <w:rPr>
                <w:ins w:id="26626" w:author="Author"/>
              </w:rPr>
            </w:pPr>
            <w:ins w:id="26627" w:author="Author">
              <w:r w:rsidRPr="00D016EC">
                <w:t>0.36</w:t>
              </w:r>
            </w:ins>
          </w:p>
        </w:tc>
        <w:tc>
          <w:tcPr>
            <w:tcW w:w="440" w:type="dxa"/>
            <w:noWrap/>
            <w:vAlign w:val="bottom"/>
            <w:hideMark/>
          </w:tcPr>
          <w:p w14:paraId="740C2021" w14:textId="77777777" w:rsidR="00C50A95" w:rsidRPr="00D016EC" w:rsidRDefault="00C50A95" w:rsidP="00416506">
            <w:pPr>
              <w:pStyle w:val="tabletext11"/>
              <w:jc w:val="center"/>
              <w:rPr>
                <w:ins w:id="26628" w:author="Author"/>
              </w:rPr>
            </w:pPr>
            <w:ins w:id="26629" w:author="Author">
              <w:r w:rsidRPr="00D016EC">
                <w:t>0.34</w:t>
              </w:r>
            </w:ins>
          </w:p>
        </w:tc>
        <w:tc>
          <w:tcPr>
            <w:tcW w:w="400" w:type="dxa"/>
            <w:noWrap/>
            <w:vAlign w:val="bottom"/>
            <w:hideMark/>
          </w:tcPr>
          <w:p w14:paraId="10399292" w14:textId="77777777" w:rsidR="00C50A95" w:rsidRPr="00D016EC" w:rsidRDefault="00C50A95" w:rsidP="00416506">
            <w:pPr>
              <w:pStyle w:val="tabletext11"/>
              <w:jc w:val="center"/>
              <w:rPr>
                <w:ins w:id="26630" w:author="Author"/>
              </w:rPr>
            </w:pPr>
            <w:ins w:id="26631" w:author="Author">
              <w:r w:rsidRPr="00D016EC">
                <w:t>0.33</w:t>
              </w:r>
            </w:ins>
          </w:p>
        </w:tc>
        <w:tc>
          <w:tcPr>
            <w:tcW w:w="400" w:type="dxa"/>
            <w:noWrap/>
            <w:vAlign w:val="bottom"/>
            <w:hideMark/>
          </w:tcPr>
          <w:p w14:paraId="0BB892D4" w14:textId="77777777" w:rsidR="00C50A95" w:rsidRPr="00D016EC" w:rsidRDefault="00C50A95" w:rsidP="00416506">
            <w:pPr>
              <w:pStyle w:val="tabletext11"/>
              <w:jc w:val="center"/>
              <w:rPr>
                <w:ins w:id="26632" w:author="Author"/>
              </w:rPr>
            </w:pPr>
            <w:ins w:id="26633" w:author="Author">
              <w:r w:rsidRPr="00D016EC">
                <w:t>0.32</w:t>
              </w:r>
            </w:ins>
          </w:p>
        </w:tc>
        <w:tc>
          <w:tcPr>
            <w:tcW w:w="400" w:type="dxa"/>
            <w:noWrap/>
            <w:vAlign w:val="bottom"/>
            <w:hideMark/>
          </w:tcPr>
          <w:p w14:paraId="42E593CD" w14:textId="77777777" w:rsidR="00C50A95" w:rsidRPr="00D016EC" w:rsidRDefault="00C50A95" w:rsidP="00416506">
            <w:pPr>
              <w:pStyle w:val="tabletext11"/>
              <w:jc w:val="center"/>
              <w:rPr>
                <w:ins w:id="26634" w:author="Author"/>
              </w:rPr>
            </w:pPr>
            <w:ins w:id="26635" w:author="Author">
              <w:r w:rsidRPr="00D016EC">
                <w:t>0.31</w:t>
              </w:r>
            </w:ins>
          </w:p>
        </w:tc>
        <w:tc>
          <w:tcPr>
            <w:tcW w:w="400" w:type="dxa"/>
            <w:noWrap/>
            <w:vAlign w:val="bottom"/>
            <w:hideMark/>
          </w:tcPr>
          <w:p w14:paraId="7C63EF91" w14:textId="77777777" w:rsidR="00C50A95" w:rsidRPr="00D016EC" w:rsidRDefault="00C50A95" w:rsidP="00416506">
            <w:pPr>
              <w:pStyle w:val="tabletext11"/>
              <w:jc w:val="center"/>
              <w:rPr>
                <w:ins w:id="26636" w:author="Author"/>
              </w:rPr>
            </w:pPr>
            <w:ins w:id="26637" w:author="Author">
              <w:r w:rsidRPr="00D016EC">
                <w:t>0.31</w:t>
              </w:r>
            </w:ins>
          </w:p>
        </w:tc>
        <w:tc>
          <w:tcPr>
            <w:tcW w:w="460" w:type="dxa"/>
            <w:noWrap/>
            <w:vAlign w:val="bottom"/>
            <w:hideMark/>
          </w:tcPr>
          <w:p w14:paraId="20EA948D" w14:textId="77777777" w:rsidR="00C50A95" w:rsidRPr="00D016EC" w:rsidRDefault="00C50A95" w:rsidP="00416506">
            <w:pPr>
              <w:pStyle w:val="tabletext11"/>
              <w:jc w:val="center"/>
              <w:rPr>
                <w:ins w:id="26638" w:author="Author"/>
              </w:rPr>
            </w:pPr>
            <w:ins w:id="26639" w:author="Author">
              <w:r w:rsidRPr="00D016EC">
                <w:t>0.30</w:t>
              </w:r>
            </w:ins>
          </w:p>
        </w:tc>
      </w:tr>
      <w:tr w:rsidR="00C50A95" w:rsidRPr="00D016EC" w14:paraId="5BBE2B28" w14:textId="77777777" w:rsidTr="00416506">
        <w:trPr>
          <w:trHeight w:val="190"/>
          <w:ins w:id="26640" w:author="Author"/>
        </w:trPr>
        <w:tc>
          <w:tcPr>
            <w:tcW w:w="200" w:type="dxa"/>
            <w:tcBorders>
              <w:right w:val="nil"/>
            </w:tcBorders>
            <w:vAlign w:val="bottom"/>
          </w:tcPr>
          <w:p w14:paraId="6F16DFCD" w14:textId="77777777" w:rsidR="00C50A95" w:rsidRPr="00D016EC" w:rsidRDefault="00C50A95" w:rsidP="00416506">
            <w:pPr>
              <w:pStyle w:val="tabletext11"/>
              <w:jc w:val="right"/>
              <w:rPr>
                <w:ins w:id="26641" w:author="Author"/>
              </w:rPr>
            </w:pPr>
          </w:p>
        </w:tc>
        <w:tc>
          <w:tcPr>
            <w:tcW w:w="1580" w:type="dxa"/>
            <w:tcBorders>
              <w:left w:val="nil"/>
            </w:tcBorders>
            <w:vAlign w:val="bottom"/>
            <w:hideMark/>
          </w:tcPr>
          <w:p w14:paraId="5B94AB0A" w14:textId="77777777" w:rsidR="00C50A95" w:rsidRPr="00D016EC" w:rsidRDefault="00C50A95" w:rsidP="00416506">
            <w:pPr>
              <w:pStyle w:val="tabletext11"/>
              <w:tabs>
                <w:tab w:val="decimal" w:pos="640"/>
              </w:tabs>
              <w:rPr>
                <w:ins w:id="26642" w:author="Author"/>
              </w:rPr>
            </w:pPr>
            <w:ins w:id="26643" w:author="Author">
              <w:r w:rsidRPr="00D016EC">
                <w:t>35,000 to 39,999</w:t>
              </w:r>
            </w:ins>
          </w:p>
        </w:tc>
        <w:tc>
          <w:tcPr>
            <w:tcW w:w="560" w:type="dxa"/>
            <w:noWrap/>
            <w:vAlign w:val="bottom"/>
            <w:hideMark/>
          </w:tcPr>
          <w:p w14:paraId="71728A4D" w14:textId="77777777" w:rsidR="00C50A95" w:rsidRPr="00D016EC" w:rsidRDefault="00C50A95" w:rsidP="00416506">
            <w:pPr>
              <w:pStyle w:val="tabletext11"/>
              <w:tabs>
                <w:tab w:val="decimal" w:pos="200"/>
              </w:tabs>
              <w:jc w:val="center"/>
              <w:rPr>
                <w:ins w:id="26644" w:author="Author"/>
              </w:rPr>
            </w:pPr>
            <w:ins w:id="26645" w:author="Author">
              <w:r w:rsidRPr="00D016EC">
                <w:t>1.21</w:t>
              </w:r>
            </w:ins>
          </w:p>
        </w:tc>
        <w:tc>
          <w:tcPr>
            <w:tcW w:w="560" w:type="dxa"/>
            <w:noWrap/>
            <w:vAlign w:val="bottom"/>
            <w:hideMark/>
          </w:tcPr>
          <w:p w14:paraId="5230ACD9" w14:textId="77777777" w:rsidR="00C50A95" w:rsidRPr="00D016EC" w:rsidRDefault="00C50A95" w:rsidP="00416506">
            <w:pPr>
              <w:pStyle w:val="tabletext11"/>
              <w:tabs>
                <w:tab w:val="decimal" w:pos="200"/>
              </w:tabs>
              <w:jc w:val="center"/>
              <w:rPr>
                <w:ins w:id="26646" w:author="Author"/>
              </w:rPr>
            </w:pPr>
            <w:ins w:id="26647" w:author="Author">
              <w:r w:rsidRPr="00D016EC">
                <w:t>1.18</w:t>
              </w:r>
            </w:ins>
          </w:p>
        </w:tc>
        <w:tc>
          <w:tcPr>
            <w:tcW w:w="480" w:type="dxa"/>
            <w:noWrap/>
            <w:vAlign w:val="bottom"/>
            <w:hideMark/>
          </w:tcPr>
          <w:p w14:paraId="3063EADB" w14:textId="77777777" w:rsidR="00C50A95" w:rsidRPr="00D016EC" w:rsidRDefault="00C50A95" w:rsidP="00416506">
            <w:pPr>
              <w:pStyle w:val="tabletext11"/>
              <w:tabs>
                <w:tab w:val="decimal" w:pos="200"/>
              </w:tabs>
              <w:jc w:val="center"/>
              <w:rPr>
                <w:ins w:id="26648" w:author="Author"/>
              </w:rPr>
            </w:pPr>
            <w:ins w:id="26649" w:author="Author">
              <w:r w:rsidRPr="00D016EC">
                <w:t>1.14</w:t>
              </w:r>
            </w:ins>
          </w:p>
        </w:tc>
        <w:tc>
          <w:tcPr>
            <w:tcW w:w="480" w:type="dxa"/>
            <w:noWrap/>
            <w:vAlign w:val="bottom"/>
            <w:hideMark/>
          </w:tcPr>
          <w:p w14:paraId="0435AE3A" w14:textId="77777777" w:rsidR="00C50A95" w:rsidRPr="00D016EC" w:rsidRDefault="00C50A95" w:rsidP="00416506">
            <w:pPr>
              <w:pStyle w:val="tabletext11"/>
              <w:tabs>
                <w:tab w:val="decimal" w:pos="200"/>
              </w:tabs>
              <w:jc w:val="center"/>
              <w:rPr>
                <w:ins w:id="26650" w:author="Author"/>
              </w:rPr>
            </w:pPr>
            <w:ins w:id="26651" w:author="Author">
              <w:r w:rsidRPr="00D016EC">
                <w:t>1.07</w:t>
              </w:r>
            </w:ins>
          </w:p>
        </w:tc>
        <w:tc>
          <w:tcPr>
            <w:tcW w:w="480" w:type="dxa"/>
            <w:noWrap/>
            <w:vAlign w:val="bottom"/>
            <w:hideMark/>
          </w:tcPr>
          <w:p w14:paraId="1A69924E" w14:textId="77777777" w:rsidR="00C50A95" w:rsidRPr="00D016EC" w:rsidRDefault="00C50A95" w:rsidP="00416506">
            <w:pPr>
              <w:pStyle w:val="tabletext11"/>
              <w:tabs>
                <w:tab w:val="decimal" w:pos="200"/>
              </w:tabs>
              <w:jc w:val="center"/>
              <w:rPr>
                <w:ins w:id="26652" w:author="Author"/>
              </w:rPr>
            </w:pPr>
            <w:ins w:id="26653" w:author="Author">
              <w:r w:rsidRPr="00D016EC">
                <w:t>0.99</w:t>
              </w:r>
            </w:ins>
          </w:p>
        </w:tc>
        <w:tc>
          <w:tcPr>
            <w:tcW w:w="480" w:type="dxa"/>
            <w:noWrap/>
            <w:vAlign w:val="bottom"/>
            <w:hideMark/>
          </w:tcPr>
          <w:p w14:paraId="5F1E8CC1" w14:textId="77777777" w:rsidR="00C50A95" w:rsidRPr="00D016EC" w:rsidRDefault="00C50A95" w:rsidP="00416506">
            <w:pPr>
              <w:pStyle w:val="tabletext11"/>
              <w:tabs>
                <w:tab w:val="decimal" w:pos="200"/>
              </w:tabs>
              <w:jc w:val="center"/>
              <w:rPr>
                <w:ins w:id="26654" w:author="Author"/>
              </w:rPr>
            </w:pPr>
            <w:ins w:id="26655" w:author="Author">
              <w:r w:rsidRPr="00D016EC">
                <w:t>0.92</w:t>
              </w:r>
            </w:ins>
          </w:p>
        </w:tc>
        <w:tc>
          <w:tcPr>
            <w:tcW w:w="480" w:type="dxa"/>
            <w:noWrap/>
            <w:vAlign w:val="bottom"/>
            <w:hideMark/>
          </w:tcPr>
          <w:p w14:paraId="320AC0D3" w14:textId="77777777" w:rsidR="00C50A95" w:rsidRPr="00D016EC" w:rsidRDefault="00C50A95" w:rsidP="00416506">
            <w:pPr>
              <w:pStyle w:val="tabletext11"/>
              <w:tabs>
                <w:tab w:val="decimal" w:pos="200"/>
              </w:tabs>
              <w:jc w:val="center"/>
              <w:rPr>
                <w:ins w:id="26656" w:author="Author"/>
              </w:rPr>
            </w:pPr>
            <w:ins w:id="26657" w:author="Author">
              <w:r w:rsidRPr="00D016EC">
                <w:t>0.85</w:t>
              </w:r>
            </w:ins>
          </w:p>
        </w:tc>
        <w:tc>
          <w:tcPr>
            <w:tcW w:w="480" w:type="dxa"/>
            <w:noWrap/>
            <w:vAlign w:val="bottom"/>
            <w:hideMark/>
          </w:tcPr>
          <w:p w14:paraId="61942A07" w14:textId="77777777" w:rsidR="00C50A95" w:rsidRPr="00D016EC" w:rsidRDefault="00C50A95" w:rsidP="00416506">
            <w:pPr>
              <w:pStyle w:val="tabletext11"/>
              <w:tabs>
                <w:tab w:val="decimal" w:pos="200"/>
              </w:tabs>
              <w:jc w:val="center"/>
              <w:rPr>
                <w:ins w:id="26658" w:author="Author"/>
              </w:rPr>
            </w:pPr>
            <w:ins w:id="26659" w:author="Author">
              <w:r w:rsidRPr="00D016EC">
                <w:t>0.78</w:t>
              </w:r>
            </w:ins>
          </w:p>
        </w:tc>
        <w:tc>
          <w:tcPr>
            <w:tcW w:w="400" w:type="dxa"/>
            <w:noWrap/>
            <w:vAlign w:val="bottom"/>
            <w:hideMark/>
          </w:tcPr>
          <w:p w14:paraId="0C1D4469" w14:textId="77777777" w:rsidR="00C50A95" w:rsidRPr="00D016EC" w:rsidRDefault="00C50A95" w:rsidP="00416506">
            <w:pPr>
              <w:pStyle w:val="tabletext11"/>
              <w:jc w:val="center"/>
              <w:rPr>
                <w:ins w:id="26660" w:author="Author"/>
              </w:rPr>
            </w:pPr>
            <w:ins w:id="26661" w:author="Author">
              <w:r w:rsidRPr="00D016EC">
                <w:t>0.70</w:t>
              </w:r>
            </w:ins>
          </w:p>
        </w:tc>
        <w:tc>
          <w:tcPr>
            <w:tcW w:w="400" w:type="dxa"/>
            <w:noWrap/>
            <w:vAlign w:val="bottom"/>
            <w:hideMark/>
          </w:tcPr>
          <w:p w14:paraId="59D618E7" w14:textId="77777777" w:rsidR="00C50A95" w:rsidRPr="00D016EC" w:rsidRDefault="00C50A95" w:rsidP="00416506">
            <w:pPr>
              <w:pStyle w:val="tabletext11"/>
              <w:jc w:val="center"/>
              <w:rPr>
                <w:ins w:id="26662" w:author="Author"/>
              </w:rPr>
            </w:pPr>
            <w:ins w:id="26663" w:author="Author">
              <w:r w:rsidRPr="00D016EC">
                <w:t>0.63</w:t>
              </w:r>
            </w:ins>
          </w:p>
        </w:tc>
        <w:tc>
          <w:tcPr>
            <w:tcW w:w="400" w:type="dxa"/>
            <w:noWrap/>
            <w:vAlign w:val="bottom"/>
            <w:hideMark/>
          </w:tcPr>
          <w:p w14:paraId="05864EEE" w14:textId="77777777" w:rsidR="00C50A95" w:rsidRPr="00D016EC" w:rsidRDefault="00C50A95" w:rsidP="00416506">
            <w:pPr>
              <w:pStyle w:val="tabletext11"/>
              <w:jc w:val="center"/>
              <w:rPr>
                <w:ins w:id="26664" w:author="Author"/>
              </w:rPr>
            </w:pPr>
            <w:ins w:id="26665" w:author="Author">
              <w:r w:rsidRPr="00D016EC">
                <w:t>0.56</w:t>
              </w:r>
            </w:ins>
          </w:p>
        </w:tc>
        <w:tc>
          <w:tcPr>
            <w:tcW w:w="400" w:type="dxa"/>
            <w:noWrap/>
            <w:vAlign w:val="bottom"/>
            <w:hideMark/>
          </w:tcPr>
          <w:p w14:paraId="0C8EC15A" w14:textId="77777777" w:rsidR="00C50A95" w:rsidRPr="00D016EC" w:rsidRDefault="00C50A95" w:rsidP="00416506">
            <w:pPr>
              <w:pStyle w:val="tabletext11"/>
              <w:jc w:val="center"/>
              <w:rPr>
                <w:ins w:id="26666" w:author="Author"/>
              </w:rPr>
            </w:pPr>
            <w:ins w:id="26667" w:author="Author">
              <w:r w:rsidRPr="00D016EC">
                <w:t>0.54</w:t>
              </w:r>
            </w:ins>
          </w:p>
        </w:tc>
        <w:tc>
          <w:tcPr>
            <w:tcW w:w="400" w:type="dxa"/>
            <w:noWrap/>
            <w:vAlign w:val="bottom"/>
            <w:hideMark/>
          </w:tcPr>
          <w:p w14:paraId="5B9C58B5" w14:textId="77777777" w:rsidR="00C50A95" w:rsidRPr="00D016EC" w:rsidRDefault="00C50A95" w:rsidP="00416506">
            <w:pPr>
              <w:pStyle w:val="tabletext11"/>
              <w:jc w:val="center"/>
              <w:rPr>
                <w:ins w:id="26668" w:author="Author"/>
              </w:rPr>
            </w:pPr>
            <w:ins w:id="26669" w:author="Author">
              <w:r w:rsidRPr="00D016EC">
                <w:t>0.53</w:t>
              </w:r>
            </w:ins>
          </w:p>
        </w:tc>
        <w:tc>
          <w:tcPr>
            <w:tcW w:w="400" w:type="dxa"/>
            <w:noWrap/>
            <w:vAlign w:val="bottom"/>
            <w:hideMark/>
          </w:tcPr>
          <w:p w14:paraId="18040EBE" w14:textId="77777777" w:rsidR="00C50A95" w:rsidRPr="00D016EC" w:rsidRDefault="00C50A95" w:rsidP="00416506">
            <w:pPr>
              <w:pStyle w:val="tabletext11"/>
              <w:jc w:val="center"/>
              <w:rPr>
                <w:ins w:id="26670" w:author="Author"/>
              </w:rPr>
            </w:pPr>
            <w:ins w:id="26671" w:author="Author">
              <w:r w:rsidRPr="00D016EC">
                <w:t>0.51</w:t>
              </w:r>
            </w:ins>
          </w:p>
        </w:tc>
        <w:tc>
          <w:tcPr>
            <w:tcW w:w="400" w:type="dxa"/>
            <w:noWrap/>
            <w:vAlign w:val="bottom"/>
            <w:hideMark/>
          </w:tcPr>
          <w:p w14:paraId="6EB65395" w14:textId="77777777" w:rsidR="00C50A95" w:rsidRPr="00D016EC" w:rsidRDefault="00C50A95" w:rsidP="00416506">
            <w:pPr>
              <w:pStyle w:val="tabletext11"/>
              <w:jc w:val="center"/>
              <w:rPr>
                <w:ins w:id="26672" w:author="Author"/>
              </w:rPr>
            </w:pPr>
            <w:ins w:id="26673" w:author="Author">
              <w:r w:rsidRPr="00D016EC">
                <w:t>0.49</w:t>
              </w:r>
            </w:ins>
          </w:p>
        </w:tc>
        <w:tc>
          <w:tcPr>
            <w:tcW w:w="400" w:type="dxa"/>
            <w:noWrap/>
            <w:vAlign w:val="bottom"/>
            <w:hideMark/>
          </w:tcPr>
          <w:p w14:paraId="63B15CAF" w14:textId="77777777" w:rsidR="00C50A95" w:rsidRPr="00D016EC" w:rsidRDefault="00C50A95" w:rsidP="00416506">
            <w:pPr>
              <w:pStyle w:val="tabletext11"/>
              <w:jc w:val="center"/>
              <w:rPr>
                <w:ins w:id="26674" w:author="Author"/>
              </w:rPr>
            </w:pPr>
            <w:ins w:id="26675" w:author="Author">
              <w:r w:rsidRPr="00D016EC">
                <w:t>0.48</w:t>
              </w:r>
            </w:ins>
          </w:p>
        </w:tc>
        <w:tc>
          <w:tcPr>
            <w:tcW w:w="400" w:type="dxa"/>
            <w:noWrap/>
            <w:vAlign w:val="bottom"/>
            <w:hideMark/>
          </w:tcPr>
          <w:p w14:paraId="263D9299" w14:textId="77777777" w:rsidR="00C50A95" w:rsidRPr="00D016EC" w:rsidRDefault="00C50A95" w:rsidP="00416506">
            <w:pPr>
              <w:pStyle w:val="tabletext11"/>
              <w:jc w:val="center"/>
              <w:rPr>
                <w:ins w:id="26676" w:author="Author"/>
              </w:rPr>
            </w:pPr>
            <w:ins w:id="26677" w:author="Author">
              <w:r w:rsidRPr="00D016EC">
                <w:t>0.46</w:t>
              </w:r>
            </w:ins>
          </w:p>
        </w:tc>
        <w:tc>
          <w:tcPr>
            <w:tcW w:w="400" w:type="dxa"/>
            <w:noWrap/>
            <w:vAlign w:val="bottom"/>
            <w:hideMark/>
          </w:tcPr>
          <w:p w14:paraId="232DB613" w14:textId="77777777" w:rsidR="00C50A95" w:rsidRPr="00D016EC" w:rsidRDefault="00C50A95" w:rsidP="00416506">
            <w:pPr>
              <w:pStyle w:val="tabletext11"/>
              <w:jc w:val="center"/>
              <w:rPr>
                <w:ins w:id="26678" w:author="Author"/>
              </w:rPr>
            </w:pPr>
            <w:ins w:id="26679" w:author="Author">
              <w:r w:rsidRPr="00D016EC">
                <w:t>0.45</w:t>
              </w:r>
            </w:ins>
          </w:p>
        </w:tc>
        <w:tc>
          <w:tcPr>
            <w:tcW w:w="400" w:type="dxa"/>
            <w:noWrap/>
            <w:vAlign w:val="bottom"/>
            <w:hideMark/>
          </w:tcPr>
          <w:p w14:paraId="2BAEBD1D" w14:textId="77777777" w:rsidR="00C50A95" w:rsidRPr="00D016EC" w:rsidRDefault="00C50A95" w:rsidP="00416506">
            <w:pPr>
              <w:pStyle w:val="tabletext11"/>
              <w:jc w:val="center"/>
              <w:rPr>
                <w:ins w:id="26680" w:author="Author"/>
              </w:rPr>
            </w:pPr>
            <w:ins w:id="26681" w:author="Author">
              <w:r w:rsidRPr="00D016EC">
                <w:t>0.44</w:t>
              </w:r>
            </w:ins>
          </w:p>
        </w:tc>
        <w:tc>
          <w:tcPr>
            <w:tcW w:w="400" w:type="dxa"/>
            <w:noWrap/>
            <w:vAlign w:val="bottom"/>
            <w:hideMark/>
          </w:tcPr>
          <w:p w14:paraId="6999BC94" w14:textId="77777777" w:rsidR="00C50A95" w:rsidRPr="00D016EC" w:rsidRDefault="00C50A95" w:rsidP="00416506">
            <w:pPr>
              <w:pStyle w:val="tabletext11"/>
              <w:jc w:val="center"/>
              <w:rPr>
                <w:ins w:id="26682" w:author="Author"/>
              </w:rPr>
            </w:pPr>
            <w:ins w:id="26683" w:author="Author">
              <w:r w:rsidRPr="00D016EC">
                <w:t>0.42</w:t>
              </w:r>
            </w:ins>
          </w:p>
        </w:tc>
        <w:tc>
          <w:tcPr>
            <w:tcW w:w="400" w:type="dxa"/>
            <w:noWrap/>
            <w:vAlign w:val="bottom"/>
            <w:hideMark/>
          </w:tcPr>
          <w:p w14:paraId="49E458B3" w14:textId="77777777" w:rsidR="00C50A95" w:rsidRPr="00D016EC" w:rsidRDefault="00C50A95" w:rsidP="00416506">
            <w:pPr>
              <w:pStyle w:val="tabletext11"/>
              <w:jc w:val="center"/>
              <w:rPr>
                <w:ins w:id="26684" w:author="Author"/>
              </w:rPr>
            </w:pPr>
            <w:ins w:id="26685" w:author="Author">
              <w:r w:rsidRPr="00D016EC">
                <w:t>0.41</w:t>
              </w:r>
            </w:ins>
          </w:p>
        </w:tc>
        <w:tc>
          <w:tcPr>
            <w:tcW w:w="400" w:type="dxa"/>
            <w:noWrap/>
            <w:vAlign w:val="bottom"/>
            <w:hideMark/>
          </w:tcPr>
          <w:p w14:paraId="582BAA2F" w14:textId="77777777" w:rsidR="00C50A95" w:rsidRPr="00D016EC" w:rsidRDefault="00C50A95" w:rsidP="00416506">
            <w:pPr>
              <w:pStyle w:val="tabletext11"/>
              <w:jc w:val="center"/>
              <w:rPr>
                <w:ins w:id="26686" w:author="Author"/>
              </w:rPr>
            </w:pPr>
            <w:ins w:id="26687" w:author="Author">
              <w:r w:rsidRPr="00D016EC">
                <w:t>0.40</w:t>
              </w:r>
            </w:ins>
          </w:p>
        </w:tc>
        <w:tc>
          <w:tcPr>
            <w:tcW w:w="440" w:type="dxa"/>
            <w:noWrap/>
            <w:vAlign w:val="bottom"/>
            <w:hideMark/>
          </w:tcPr>
          <w:p w14:paraId="1E2CC124" w14:textId="77777777" w:rsidR="00C50A95" w:rsidRPr="00D016EC" w:rsidRDefault="00C50A95" w:rsidP="00416506">
            <w:pPr>
              <w:pStyle w:val="tabletext11"/>
              <w:jc w:val="center"/>
              <w:rPr>
                <w:ins w:id="26688" w:author="Author"/>
              </w:rPr>
            </w:pPr>
            <w:ins w:id="26689" w:author="Author">
              <w:r w:rsidRPr="00D016EC">
                <w:t>0.39</w:t>
              </w:r>
            </w:ins>
          </w:p>
        </w:tc>
        <w:tc>
          <w:tcPr>
            <w:tcW w:w="400" w:type="dxa"/>
            <w:noWrap/>
            <w:vAlign w:val="bottom"/>
            <w:hideMark/>
          </w:tcPr>
          <w:p w14:paraId="35FA436B" w14:textId="77777777" w:rsidR="00C50A95" w:rsidRPr="00D016EC" w:rsidRDefault="00C50A95" w:rsidP="00416506">
            <w:pPr>
              <w:pStyle w:val="tabletext11"/>
              <w:jc w:val="center"/>
              <w:rPr>
                <w:ins w:id="26690" w:author="Author"/>
              </w:rPr>
            </w:pPr>
            <w:ins w:id="26691" w:author="Author">
              <w:r w:rsidRPr="00D016EC">
                <w:t>0.38</w:t>
              </w:r>
            </w:ins>
          </w:p>
        </w:tc>
        <w:tc>
          <w:tcPr>
            <w:tcW w:w="400" w:type="dxa"/>
            <w:noWrap/>
            <w:vAlign w:val="bottom"/>
            <w:hideMark/>
          </w:tcPr>
          <w:p w14:paraId="5CF92255" w14:textId="77777777" w:rsidR="00C50A95" w:rsidRPr="00D016EC" w:rsidRDefault="00C50A95" w:rsidP="00416506">
            <w:pPr>
              <w:pStyle w:val="tabletext11"/>
              <w:jc w:val="center"/>
              <w:rPr>
                <w:ins w:id="26692" w:author="Author"/>
              </w:rPr>
            </w:pPr>
            <w:ins w:id="26693" w:author="Author">
              <w:r w:rsidRPr="00D016EC">
                <w:t>0.36</w:t>
              </w:r>
            </w:ins>
          </w:p>
        </w:tc>
        <w:tc>
          <w:tcPr>
            <w:tcW w:w="400" w:type="dxa"/>
            <w:noWrap/>
            <w:vAlign w:val="bottom"/>
            <w:hideMark/>
          </w:tcPr>
          <w:p w14:paraId="5CA6F523" w14:textId="77777777" w:rsidR="00C50A95" w:rsidRPr="00D016EC" w:rsidRDefault="00C50A95" w:rsidP="00416506">
            <w:pPr>
              <w:pStyle w:val="tabletext11"/>
              <w:jc w:val="center"/>
              <w:rPr>
                <w:ins w:id="26694" w:author="Author"/>
              </w:rPr>
            </w:pPr>
            <w:ins w:id="26695" w:author="Author">
              <w:r w:rsidRPr="00D016EC">
                <w:t>0.35</w:t>
              </w:r>
            </w:ins>
          </w:p>
        </w:tc>
        <w:tc>
          <w:tcPr>
            <w:tcW w:w="400" w:type="dxa"/>
            <w:noWrap/>
            <w:vAlign w:val="bottom"/>
            <w:hideMark/>
          </w:tcPr>
          <w:p w14:paraId="0C172CE4" w14:textId="77777777" w:rsidR="00C50A95" w:rsidRPr="00D016EC" w:rsidRDefault="00C50A95" w:rsidP="00416506">
            <w:pPr>
              <w:pStyle w:val="tabletext11"/>
              <w:jc w:val="center"/>
              <w:rPr>
                <w:ins w:id="26696" w:author="Author"/>
              </w:rPr>
            </w:pPr>
            <w:ins w:id="26697" w:author="Author">
              <w:r w:rsidRPr="00D016EC">
                <w:t>0.34</w:t>
              </w:r>
            </w:ins>
          </w:p>
        </w:tc>
        <w:tc>
          <w:tcPr>
            <w:tcW w:w="460" w:type="dxa"/>
            <w:noWrap/>
            <w:vAlign w:val="bottom"/>
            <w:hideMark/>
          </w:tcPr>
          <w:p w14:paraId="7021CCE4" w14:textId="77777777" w:rsidR="00C50A95" w:rsidRPr="00D016EC" w:rsidRDefault="00C50A95" w:rsidP="00416506">
            <w:pPr>
              <w:pStyle w:val="tabletext11"/>
              <w:jc w:val="center"/>
              <w:rPr>
                <w:ins w:id="26698" w:author="Author"/>
              </w:rPr>
            </w:pPr>
            <w:ins w:id="26699" w:author="Author">
              <w:r w:rsidRPr="00D016EC">
                <w:t>0.33</w:t>
              </w:r>
            </w:ins>
          </w:p>
        </w:tc>
      </w:tr>
      <w:tr w:rsidR="00C50A95" w:rsidRPr="00D016EC" w14:paraId="51553528" w14:textId="77777777" w:rsidTr="00416506">
        <w:trPr>
          <w:trHeight w:val="190"/>
          <w:ins w:id="26700" w:author="Author"/>
        </w:trPr>
        <w:tc>
          <w:tcPr>
            <w:tcW w:w="200" w:type="dxa"/>
            <w:tcBorders>
              <w:right w:val="nil"/>
            </w:tcBorders>
            <w:vAlign w:val="bottom"/>
          </w:tcPr>
          <w:p w14:paraId="298A7FC4" w14:textId="77777777" w:rsidR="00C50A95" w:rsidRPr="00D016EC" w:rsidRDefault="00C50A95" w:rsidP="00416506">
            <w:pPr>
              <w:pStyle w:val="tabletext11"/>
              <w:jc w:val="right"/>
              <w:rPr>
                <w:ins w:id="26701" w:author="Author"/>
              </w:rPr>
            </w:pPr>
          </w:p>
        </w:tc>
        <w:tc>
          <w:tcPr>
            <w:tcW w:w="1580" w:type="dxa"/>
            <w:tcBorders>
              <w:left w:val="nil"/>
            </w:tcBorders>
            <w:vAlign w:val="bottom"/>
            <w:hideMark/>
          </w:tcPr>
          <w:p w14:paraId="41543AB3" w14:textId="77777777" w:rsidR="00C50A95" w:rsidRPr="00D016EC" w:rsidRDefault="00C50A95" w:rsidP="00416506">
            <w:pPr>
              <w:pStyle w:val="tabletext11"/>
              <w:tabs>
                <w:tab w:val="decimal" w:pos="640"/>
              </w:tabs>
              <w:rPr>
                <w:ins w:id="26702" w:author="Author"/>
              </w:rPr>
            </w:pPr>
            <w:ins w:id="26703" w:author="Author">
              <w:r w:rsidRPr="00D016EC">
                <w:t>40,000 to 44,999</w:t>
              </w:r>
            </w:ins>
          </w:p>
        </w:tc>
        <w:tc>
          <w:tcPr>
            <w:tcW w:w="560" w:type="dxa"/>
            <w:noWrap/>
            <w:vAlign w:val="bottom"/>
            <w:hideMark/>
          </w:tcPr>
          <w:p w14:paraId="575CBD38" w14:textId="77777777" w:rsidR="00C50A95" w:rsidRPr="00D016EC" w:rsidRDefault="00C50A95" w:rsidP="00416506">
            <w:pPr>
              <w:pStyle w:val="tabletext11"/>
              <w:tabs>
                <w:tab w:val="decimal" w:pos="200"/>
              </w:tabs>
              <w:jc w:val="center"/>
              <w:rPr>
                <w:ins w:id="26704" w:author="Author"/>
              </w:rPr>
            </w:pPr>
            <w:ins w:id="26705" w:author="Author">
              <w:r w:rsidRPr="00D016EC">
                <w:t>1.34</w:t>
              </w:r>
            </w:ins>
          </w:p>
        </w:tc>
        <w:tc>
          <w:tcPr>
            <w:tcW w:w="560" w:type="dxa"/>
            <w:noWrap/>
            <w:vAlign w:val="bottom"/>
            <w:hideMark/>
          </w:tcPr>
          <w:p w14:paraId="1BD3DF2B" w14:textId="77777777" w:rsidR="00C50A95" w:rsidRPr="00D016EC" w:rsidRDefault="00C50A95" w:rsidP="00416506">
            <w:pPr>
              <w:pStyle w:val="tabletext11"/>
              <w:tabs>
                <w:tab w:val="decimal" w:pos="200"/>
              </w:tabs>
              <w:jc w:val="center"/>
              <w:rPr>
                <w:ins w:id="26706" w:author="Author"/>
              </w:rPr>
            </w:pPr>
            <w:ins w:id="26707" w:author="Author">
              <w:r w:rsidRPr="00D016EC">
                <w:t>1.30</w:t>
              </w:r>
            </w:ins>
          </w:p>
        </w:tc>
        <w:tc>
          <w:tcPr>
            <w:tcW w:w="480" w:type="dxa"/>
            <w:noWrap/>
            <w:vAlign w:val="bottom"/>
            <w:hideMark/>
          </w:tcPr>
          <w:p w14:paraId="2A253596" w14:textId="77777777" w:rsidR="00C50A95" w:rsidRPr="00D016EC" w:rsidRDefault="00C50A95" w:rsidP="00416506">
            <w:pPr>
              <w:pStyle w:val="tabletext11"/>
              <w:tabs>
                <w:tab w:val="decimal" w:pos="200"/>
              </w:tabs>
              <w:jc w:val="center"/>
              <w:rPr>
                <w:ins w:id="26708" w:author="Author"/>
              </w:rPr>
            </w:pPr>
            <w:ins w:id="26709" w:author="Author">
              <w:r w:rsidRPr="00D016EC">
                <w:t>1.26</w:t>
              </w:r>
            </w:ins>
          </w:p>
        </w:tc>
        <w:tc>
          <w:tcPr>
            <w:tcW w:w="480" w:type="dxa"/>
            <w:noWrap/>
            <w:vAlign w:val="bottom"/>
            <w:hideMark/>
          </w:tcPr>
          <w:p w14:paraId="70858179" w14:textId="77777777" w:rsidR="00C50A95" w:rsidRPr="00D016EC" w:rsidRDefault="00C50A95" w:rsidP="00416506">
            <w:pPr>
              <w:pStyle w:val="tabletext11"/>
              <w:tabs>
                <w:tab w:val="decimal" w:pos="200"/>
              </w:tabs>
              <w:jc w:val="center"/>
              <w:rPr>
                <w:ins w:id="26710" w:author="Author"/>
              </w:rPr>
            </w:pPr>
            <w:ins w:id="26711" w:author="Author">
              <w:r w:rsidRPr="00D016EC">
                <w:t>1.18</w:t>
              </w:r>
            </w:ins>
          </w:p>
        </w:tc>
        <w:tc>
          <w:tcPr>
            <w:tcW w:w="480" w:type="dxa"/>
            <w:noWrap/>
            <w:vAlign w:val="bottom"/>
            <w:hideMark/>
          </w:tcPr>
          <w:p w14:paraId="4CC4F1D2" w14:textId="77777777" w:rsidR="00C50A95" w:rsidRPr="00D016EC" w:rsidRDefault="00C50A95" w:rsidP="00416506">
            <w:pPr>
              <w:pStyle w:val="tabletext11"/>
              <w:tabs>
                <w:tab w:val="decimal" w:pos="200"/>
              </w:tabs>
              <w:jc w:val="center"/>
              <w:rPr>
                <w:ins w:id="26712" w:author="Author"/>
              </w:rPr>
            </w:pPr>
            <w:ins w:id="26713" w:author="Author">
              <w:r w:rsidRPr="00D016EC">
                <w:t>1.10</w:t>
              </w:r>
            </w:ins>
          </w:p>
        </w:tc>
        <w:tc>
          <w:tcPr>
            <w:tcW w:w="480" w:type="dxa"/>
            <w:noWrap/>
            <w:vAlign w:val="bottom"/>
            <w:hideMark/>
          </w:tcPr>
          <w:p w14:paraId="3A7DF0A9" w14:textId="77777777" w:rsidR="00C50A95" w:rsidRPr="00D016EC" w:rsidRDefault="00C50A95" w:rsidP="00416506">
            <w:pPr>
              <w:pStyle w:val="tabletext11"/>
              <w:tabs>
                <w:tab w:val="decimal" w:pos="200"/>
              </w:tabs>
              <w:jc w:val="center"/>
              <w:rPr>
                <w:ins w:id="26714" w:author="Author"/>
              </w:rPr>
            </w:pPr>
            <w:ins w:id="26715" w:author="Author">
              <w:r w:rsidRPr="00D016EC">
                <w:t>1.02</w:t>
              </w:r>
            </w:ins>
          </w:p>
        </w:tc>
        <w:tc>
          <w:tcPr>
            <w:tcW w:w="480" w:type="dxa"/>
            <w:noWrap/>
            <w:vAlign w:val="bottom"/>
            <w:hideMark/>
          </w:tcPr>
          <w:p w14:paraId="0C866867" w14:textId="77777777" w:rsidR="00C50A95" w:rsidRPr="00D016EC" w:rsidRDefault="00C50A95" w:rsidP="00416506">
            <w:pPr>
              <w:pStyle w:val="tabletext11"/>
              <w:tabs>
                <w:tab w:val="decimal" w:pos="200"/>
              </w:tabs>
              <w:jc w:val="center"/>
              <w:rPr>
                <w:ins w:id="26716" w:author="Author"/>
              </w:rPr>
            </w:pPr>
            <w:ins w:id="26717" w:author="Author">
              <w:r w:rsidRPr="00D016EC">
                <w:t>0.94</w:t>
              </w:r>
            </w:ins>
          </w:p>
        </w:tc>
        <w:tc>
          <w:tcPr>
            <w:tcW w:w="480" w:type="dxa"/>
            <w:noWrap/>
            <w:vAlign w:val="bottom"/>
            <w:hideMark/>
          </w:tcPr>
          <w:p w14:paraId="1B5FE534" w14:textId="77777777" w:rsidR="00C50A95" w:rsidRPr="00D016EC" w:rsidRDefault="00C50A95" w:rsidP="00416506">
            <w:pPr>
              <w:pStyle w:val="tabletext11"/>
              <w:tabs>
                <w:tab w:val="decimal" w:pos="200"/>
              </w:tabs>
              <w:jc w:val="center"/>
              <w:rPr>
                <w:ins w:id="26718" w:author="Author"/>
              </w:rPr>
            </w:pPr>
            <w:ins w:id="26719" w:author="Author">
              <w:r w:rsidRPr="00D016EC">
                <w:t>0.86</w:t>
              </w:r>
            </w:ins>
          </w:p>
        </w:tc>
        <w:tc>
          <w:tcPr>
            <w:tcW w:w="400" w:type="dxa"/>
            <w:noWrap/>
            <w:vAlign w:val="bottom"/>
            <w:hideMark/>
          </w:tcPr>
          <w:p w14:paraId="48E8AEB1" w14:textId="77777777" w:rsidR="00C50A95" w:rsidRPr="00D016EC" w:rsidRDefault="00C50A95" w:rsidP="00416506">
            <w:pPr>
              <w:pStyle w:val="tabletext11"/>
              <w:jc w:val="center"/>
              <w:rPr>
                <w:ins w:id="26720" w:author="Author"/>
              </w:rPr>
            </w:pPr>
            <w:ins w:id="26721" w:author="Author">
              <w:r w:rsidRPr="00D016EC">
                <w:t>0.78</w:t>
              </w:r>
            </w:ins>
          </w:p>
        </w:tc>
        <w:tc>
          <w:tcPr>
            <w:tcW w:w="400" w:type="dxa"/>
            <w:noWrap/>
            <w:vAlign w:val="bottom"/>
            <w:hideMark/>
          </w:tcPr>
          <w:p w14:paraId="21829BFD" w14:textId="77777777" w:rsidR="00C50A95" w:rsidRPr="00D016EC" w:rsidRDefault="00C50A95" w:rsidP="00416506">
            <w:pPr>
              <w:pStyle w:val="tabletext11"/>
              <w:jc w:val="center"/>
              <w:rPr>
                <w:ins w:id="26722" w:author="Author"/>
              </w:rPr>
            </w:pPr>
            <w:ins w:id="26723" w:author="Author">
              <w:r w:rsidRPr="00D016EC">
                <w:t>0.70</w:t>
              </w:r>
            </w:ins>
          </w:p>
        </w:tc>
        <w:tc>
          <w:tcPr>
            <w:tcW w:w="400" w:type="dxa"/>
            <w:noWrap/>
            <w:vAlign w:val="bottom"/>
            <w:hideMark/>
          </w:tcPr>
          <w:p w14:paraId="2AA6EAAA" w14:textId="77777777" w:rsidR="00C50A95" w:rsidRPr="00D016EC" w:rsidRDefault="00C50A95" w:rsidP="00416506">
            <w:pPr>
              <w:pStyle w:val="tabletext11"/>
              <w:jc w:val="center"/>
              <w:rPr>
                <w:ins w:id="26724" w:author="Author"/>
              </w:rPr>
            </w:pPr>
            <w:ins w:id="26725" w:author="Author">
              <w:r w:rsidRPr="00D016EC">
                <w:t>0.62</w:t>
              </w:r>
            </w:ins>
          </w:p>
        </w:tc>
        <w:tc>
          <w:tcPr>
            <w:tcW w:w="400" w:type="dxa"/>
            <w:noWrap/>
            <w:vAlign w:val="bottom"/>
            <w:hideMark/>
          </w:tcPr>
          <w:p w14:paraId="6085469C" w14:textId="77777777" w:rsidR="00C50A95" w:rsidRPr="00D016EC" w:rsidRDefault="00C50A95" w:rsidP="00416506">
            <w:pPr>
              <w:pStyle w:val="tabletext11"/>
              <w:jc w:val="center"/>
              <w:rPr>
                <w:ins w:id="26726" w:author="Author"/>
              </w:rPr>
            </w:pPr>
            <w:ins w:id="26727" w:author="Author">
              <w:r w:rsidRPr="00D016EC">
                <w:t>0.60</w:t>
              </w:r>
            </w:ins>
          </w:p>
        </w:tc>
        <w:tc>
          <w:tcPr>
            <w:tcW w:w="400" w:type="dxa"/>
            <w:noWrap/>
            <w:vAlign w:val="bottom"/>
            <w:hideMark/>
          </w:tcPr>
          <w:p w14:paraId="73F2BA1E" w14:textId="77777777" w:rsidR="00C50A95" w:rsidRPr="00D016EC" w:rsidRDefault="00C50A95" w:rsidP="00416506">
            <w:pPr>
              <w:pStyle w:val="tabletext11"/>
              <w:jc w:val="center"/>
              <w:rPr>
                <w:ins w:id="26728" w:author="Author"/>
              </w:rPr>
            </w:pPr>
            <w:ins w:id="26729" w:author="Author">
              <w:r w:rsidRPr="00D016EC">
                <w:t>0.58</w:t>
              </w:r>
            </w:ins>
          </w:p>
        </w:tc>
        <w:tc>
          <w:tcPr>
            <w:tcW w:w="400" w:type="dxa"/>
            <w:noWrap/>
            <w:vAlign w:val="bottom"/>
            <w:hideMark/>
          </w:tcPr>
          <w:p w14:paraId="41DAFCDF" w14:textId="77777777" w:rsidR="00C50A95" w:rsidRPr="00D016EC" w:rsidRDefault="00C50A95" w:rsidP="00416506">
            <w:pPr>
              <w:pStyle w:val="tabletext11"/>
              <w:jc w:val="center"/>
              <w:rPr>
                <w:ins w:id="26730" w:author="Author"/>
              </w:rPr>
            </w:pPr>
            <w:ins w:id="26731" w:author="Author">
              <w:r w:rsidRPr="00D016EC">
                <w:t>0.56</w:t>
              </w:r>
            </w:ins>
          </w:p>
        </w:tc>
        <w:tc>
          <w:tcPr>
            <w:tcW w:w="400" w:type="dxa"/>
            <w:noWrap/>
            <w:vAlign w:val="bottom"/>
            <w:hideMark/>
          </w:tcPr>
          <w:p w14:paraId="0923C71D" w14:textId="77777777" w:rsidR="00C50A95" w:rsidRPr="00D016EC" w:rsidRDefault="00C50A95" w:rsidP="00416506">
            <w:pPr>
              <w:pStyle w:val="tabletext11"/>
              <w:jc w:val="center"/>
              <w:rPr>
                <w:ins w:id="26732" w:author="Author"/>
              </w:rPr>
            </w:pPr>
            <w:ins w:id="26733" w:author="Author">
              <w:r w:rsidRPr="00D016EC">
                <w:t>0.55</w:t>
              </w:r>
            </w:ins>
          </w:p>
        </w:tc>
        <w:tc>
          <w:tcPr>
            <w:tcW w:w="400" w:type="dxa"/>
            <w:noWrap/>
            <w:vAlign w:val="bottom"/>
            <w:hideMark/>
          </w:tcPr>
          <w:p w14:paraId="3C9A5DAE" w14:textId="77777777" w:rsidR="00C50A95" w:rsidRPr="00D016EC" w:rsidRDefault="00C50A95" w:rsidP="00416506">
            <w:pPr>
              <w:pStyle w:val="tabletext11"/>
              <w:jc w:val="center"/>
              <w:rPr>
                <w:ins w:id="26734" w:author="Author"/>
              </w:rPr>
            </w:pPr>
            <w:ins w:id="26735" w:author="Author">
              <w:r w:rsidRPr="00D016EC">
                <w:t>0.53</w:t>
              </w:r>
            </w:ins>
          </w:p>
        </w:tc>
        <w:tc>
          <w:tcPr>
            <w:tcW w:w="400" w:type="dxa"/>
            <w:noWrap/>
            <w:vAlign w:val="bottom"/>
            <w:hideMark/>
          </w:tcPr>
          <w:p w14:paraId="0908B441" w14:textId="77777777" w:rsidR="00C50A95" w:rsidRPr="00D016EC" w:rsidRDefault="00C50A95" w:rsidP="00416506">
            <w:pPr>
              <w:pStyle w:val="tabletext11"/>
              <w:jc w:val="center"/>
              <w:rPr>
                <w:ins w:id="26736" w:author="Author"/>
              </w:rPr>
            </w:pPr>
            <w:ins w:id="26737" w:author="Author">
              <w:r w:rsidRPr="00D016EC">
                <w:t>0.51</w:t>
              </w:r>
            </w:ins>
          </w:p>
        </w:tc>
        <w:tc>
          <w:tcPr>
            <w:tcW w:w="400" w:type="dxa"/>
            <w:noWrap/>
            <w:vAlign w:val="bottom"/>
            <w:hideMark/>
          </w:tcPr>
          <w:p w14:paraId="2DF7E580" w14:textId="77777777" w:rsidR="00C50A95" w:rsidRPr="00D016EC" w:rsidRDefault="00C50A95" w:rsidP="00416506">
            <w:pPr>
              <w:pStyle w:val="tabletext11"/>
              <w:jc w:val="center"/>
              <w:rPr>
                <w:ins w:id="26738" w:author="Author"/>
              </w:rPr>
            </w:pPr>
            <w:ins w:id="26739" w:author="Author">
              <w:r w:rsidRPr="00D016EC">
                <w:t>0.50</w:t>
              </w:r>
            </w:ins>
          </w:p>
        </w:tc>
        <w:tc>
          <w:tcPr>
            <w:tcW w:w="400" w:type="dxa"/>
            <w:noWrap/>
            <w:vAlign w:val="bottom"/>
            <w:hideMark/>
          </w:tcPr>
          <w:p w14:paraId="1A2C28B5" w14:textId="77777777" w:rsidR="00C50A95" w:rsidRPr="00D016EC" w:rsidRDefault="00C50A95" w:rsidP="00416506">
            <w:pPr>
              <w:pStyle w:val="tabletext11"/>
              <w:jc w:val="center"/>
              <w:rPr>
                <w:ins w:id="26740" w:author="Author"/>
              </w:rPr>
            </w:pPr>
            <w:ins w:id="26741" w:author="Author">
              <w:r w:rsidRPr="00D016EC">
                <w:t>0.48</w:t>
              </w:r>
            </w:ins>
          </w:p>
        </w:tc>
        <w:tc>
          <w:tcPr>
            <w:tcW w:w="400" w:type="dxa"/>
            <w:noWrap/>
            <w:vAlign w:val="bottom"/>
            <w:hideMark/>
          </w:tcPr>
          <w:p w14:paraId="2B226CFD" w14:textId="77777777" w:rsidR="00C50A95" w:rsidRPr="00D016EC" w:rsidRDefault="00C50A95" w:rsidP="00416506">
            <w:pPr>
              <w:pStyle w:val="tabletext11"/>
              <w:jc w:val="center"/>
              <w:rPr>
                <w:ins w:id="26742" w:author="Author"/>
              </w:rPr>
            </w:pPr>
            <w:ins w:id="26743" w:author="Author">
              <w:r w:rsidRPr="00D016EC">
                <w:t>0.47</w:t>
              </w:r>
            </w:ins>
          </w:p>
        </w:tc>
        <w:tc>
          <w:tcPr>
            <w:tcW w:w="400" w:type="dxa"/>
            <w:noWrap/>
            <w:vAlign w:val="bottom"/>
            <w:hideMark/>
          </w:tcPr>
          <w:p w14:paraId="62BBF974" w14:textId="77777777" w:rsidR="00C50A95" w:rsidRPr="00D016EC" w:rsidRDefault="00C50A95" w:rsidP="00416506">
            <w:pPr>
              <w:pStyle w:val="tabletext11"/>
              <w:jc w:val="center"/>
              <w:rPr>
                <w:ins w:id="26744" w:author="Author"/>
              </w:rPr>
            </w:pPr>
            <w:ins w:id="26745" w:author="Author">
              <w:r w:rsidRPr="00D016EC">
                <w:t>0.46</w:t>
              </w:r>
            </w:ins>
          </w:p>
        </w:tc>
        <w:tc>
          <w:tcPr>
            <w:tcW w:w="400" w:type="dxa"/>
            <w:noWrap/>
            <w:vAlign w:val="bottom"/>
            <w:hideMark/>
          </w:tcPr>
          <w:p w14:paraId="605DC549" w14:textId="77777777" w:rsidR="00C50A95" w:rsidRPr="00D016EC" w:rsidRDefault="00C50A95" w:rsidP="00416506">
            <w:pPr>
              <w:pStyle w:val="tabletext11"/>
              <w:jc w:val="center"/>
              <w:rPr>
                <w:ins w:id="26746" w:author="Author"/>
              </w:rPr>
            </w:pPr>
            <w:ins w:id="26747" w:author="Author">
              <w:r w:rsidRPr="00D016EC">
                <w:t>0.44</w:t>
              </w:r>
            </w:ins>
          </w:p>
        </w:tc>
        <w:tc>
          <w:tcPr>
            <w:tcW w:w="440" w:type="dxa"/>
            <w:noWrap/>
            <w:vAlign w:val="bottom"/>
            <w:hideMark/>
          </w:tcPr>
          <w:p w14:paraId="08665BD0" w14:textId="77777777" w:rsidR="00C50A95" w:rsidRPr="00D016EC" w:rsidRDefault="00C50A95" w:rsidP="00416506">
            <w:pPr>
              <w:pStyle w:val="tabletext11"/>
              <w:jc w:val="center"/>
              <w:rPr>
                <w:ins w:id="26748" w:author="Author"/>
              </w:rPr>
            </w:pPr>
            <w:ins w:id="26749" w:author="Author">
              <w:r w:rsidRPr="00D016EC">
                <w:t>0.43</w:t>
              </w:r>
            </w:ins>
          </w:p>
        </w:tc>
        <w:tc>
          <w:tcPr>
            <w:tcW w:w="400" w:type="dxa"/>
            <w:noWrap/>
            <w:vAlign w:val="bottom"/>
            <w:hideMark/>
          </w:tcPr>
          <w:p w14:paraId="59DCE951" w14:textId="77777777" w:rsidR="00C50A95" w:rsidRPr="00D016EC" w:rsidRDefault="00C50A95" w:rsidP="00416506">
            <w:pPr>
              <w:pStyle w:val="tabletext11"/>
              <w:jc w:val="center"/>
              <w:rPr>
                <w:ins w:id="26750" w:author="Author"/>
              </w:rPr>
            </w:pPr>
            <w:ins w:id="26751" w:author="Author">
              <w:r w:rsidRPr="00D016EC">
                <w:t>0.42</w:t>
              </w:r>
            </w:ins>
          </w:p>
        </w:tc>
        <w:tc>
          <w:tcPr>
            <w:tcW w:w="400" w:type="dxa"/>
            <w:noWrap/>
            <w:vAlign w:val="bottom"/>
            <w:hideMark/>
          </w:tcPr>
          <w:p w14:paraId="0AEFAF75" w14:textId="77777777" w:rsidR="00C50A95" w:rsidRPr="00D016EC" w:rsidRDefault="00C50A95" w:rsidP="00416506">
            <w:pPr>
              <w:pStyle w:val="tabletext11"/>
              <w:jc w:val="center"/>
              <w:rPr>
                <w:ins w:id="26752" w:author="Author"/>
              </w:rPr>
            </w:pPr>
            <w:ins w:id="26753" w:author="Author">
              <w:r w:rsidRPr="00D016EC">
                <w:t>0.40</w:t>
              </w:r>
            </w:ins>
          </w:p>
        </w:tc>
        <w:tc>
          <w:tcPr>
            <w:tcW w:w="400" w:type="dxa"/>
            <w:noWrap/>
            <w:vAlign w:val="bottom"/>
            <w:hideMark/>
          </w:tcPr>
          <w:p w14:paraId="282AC59E" w14:textId="77777777" w:rsidR="00C50A95" w:rsidRPr="00D016EC" w:rsidRDefault="00C50A95" w:rsidP="00416506">
            <w:pPr>
              <w:pStyle w:val="tabletext11"/>
              <w:jc w:val="center"/>
              <w:rPr>
                <w:ins w:id="26754" w:author="Author"/>
              </w:rPr>
            </w:pPr>
            <w:ins w:id="26755" w:author="Author">
              <w:r w:rsidRPr="00D016EC">
                <w:t>0.39</w:t>
              </w:r>
            </w:ins>
          </w:p>
        </w:tc>
        <w:tc>
          <w:tcPr>
            <w:tcW w:w="400" w:type="dxa"/>
            <w:noWrap/>
            <w:vAlign w:val="bottom"/>
            <w:hideMark/>
          </w:tcPr>
          <w:p w14:paraId="0BEBF506" w14:textId="77777777" w:rsidR="00C50A95" w:rsidRPr="00D016EC" w:rsidRDefault="00C50A95" w:rsidP="00416506">
            <w:pPr>
              <w:pStyle w:val="tabletext11"/>
              <w:jc w:val="center"/>
              <w:rPr>
                <w:ins w:id="26756" w:author="Author"/>
              </w:rPr>
            </w:pPr>
            <w:ins w:id="26757" w:author="Author">
              <w:r w:rsidRPr="00D016EC">
                <w:t>0.38</w:t>
              </w:r>
            </w:ins>
          </w:p>
        </w:tc>
        <w:tc>
          <w:tcPr>
            <w:tcW w:w="460" w:type="dxa"/>
            <w:noWrap/>
            <w:vAlign w:val="bottom"/>
            <w:hideMark/>
          </w:tcPr>
          <w:p w14:paraId="7623AA9D" w14:textId="77777777" w:rsidR="00C50A95" w:rsidRPr="00D016EC" w:rsidRDefault="00C50A95" w:rsidP="00416506">
            <w:pPr>
              <w:pStyle w:val="tabletext11"/>
              <w:jc w:val="center"/>
              <w:rPr>
                <w:ins w:id="26758" w:author="Author"/>
              </w:rPr>
            </w:pPr>
            <w:ins w:id="26759" w:author="Author">
              <w:r w:rsidRPr="00D016EC">
                <w:t>0.37</w:t>
              </w:r>
            </w:ins>
          </w:p>
        </w:tc>
      </w:tr>
      <w:tr w:rsidR="00C50A95" w:rsidRPr="00D016EC" w14:paraId="141C0CEB" w14:textId="77777777" w:rsidTr="00416506">
        <w:trPr>
          <w:trHeight w:val="190"/>
          <w:ins w:id="26760" w:author="Author"/>
        </w:trPr>
        <w:tc>
          <w:tcPr>
            <w:tcW w:w="200" w:type="dxa"/>
            <w:tcBorders>
              <w:right w:val="nil"/>
            </w:tcBorders>
            <w:vAlign w:val="bottom"/>
          </w:tcPr>
          <w:p w14:paraId="4CE51D91" w14:textId="77777777" w:rsidR="00C50A95" w:rsidRPr="00D016EC" w:rsidRDefault="00C50A95" w:rsidP="00416506">
            <w:pPr>
              <w:pStyle w:val="tabletext11"/>
              <w:jc w:val="right"/>
              <w:rPr>
                <w:ins w:id="26761" w:author="Author"/>
              </w:rPr>
            </w:pPr>
          </w:p>
        </w:tc>
        <w:tc>
          <w:tcPr>
            <w:tcW w:w="1580" w:type="dxa"/>
            <w:tcBorders>
              <w:left w:val="nil"/>
            </w:tcBorders>
            <w:vAlign w:val="bottom"/>
            <w:hideMark/>
          </w:tcPr>
          <w:p w14:paraId="0CAC1BF2" w14:textId="77777777" w:rsidR="00C50A95" w:rsidRPr="00D016EC" w:rsidRDefault="00C50A95" w:rsidP="00416506">
            <w:pPr>
              <w:pStyle w:val="tabletext11"/>
              <w:tabs>
                <w:tab w:val="decimal" w:pos="640"/>
              </w:tabs>
              <w:rPr>
                <w:ins w:id="26762" w:author="Author"/>
              </w:rPr>
            </w:pPr>
            <w:ins w:id="26763" w:author="Author">
              <w:r w:rsidRPr="00D016EC">
                <w:t>45,000 to 49,999</w:t>
              </w:r>
            </w:ins>
          </w:p>
        </w:tc>
        <w:tc>
          <w:tcPr>
            <w:tcW w:w="560" w:type="dxa"/>
            <w:noWrap/>
            <w:vAlign w:val="bottom"/>
            <w:hideMark/>
          </w:tcPr>
          <w:p w14:paraId="41B8C557" w14:textId="77777777" w:rsidR="00C50A95" w:rsidRPr="00D016EC" w:rsidRDefault="00C50A95" w:rsidP="00416506">
            <w:pPr>
              <w:pStyle w:val="tabletext11"/>
              <w:tabs>
                <w:tab w:val="decimal" w:pos="200"/>
              </w:tabs>
              <w:jc w:val="center"/>
              <w:rPr>
                <w:ins w:id="26764" w:author="Author"/>
              </w:rPr>
            </w:pPr>
            <w:ins w:id="26765" w:author="Author">
              <w:r w:rsidRPr="00D016EC">
                <w:t>1.47</w:t>
              </w:r>
            </w:ins>
          </w:p>
        </w:tc>
        <w:tc>
          <w:tcPr>
            <w:tcW w:w="560" w:type="dxa"/>
            <w:noWrap/>
            <w:vAlign w:val="bottom"/>
            <w:hideMark/>
          </w:tcPr>
          <w:p w14:paraId="68777DCF" w14:textId="77777777" w:rsidR="00C50A95" w:rsidRPr="00D016EC" w:rsidRDefault="00C50A95" w:rsidP="00416506">
            <w:pPr>
              <w:pStyle w:val="tabletext11"/>
              <w:tabs>
                <w:tab w:val="decimal" w:pos="200"/>
              </w:tabs>
              <w:jc w:val="center"/>
              <w:rPr>
                <w:ins w:id="26766" w:author="Author"/>
              </w:rPr>
            </w:pPr>
            <w:ins w:id="26767" w:author="Author">
              <w:r w:rsidRPr="00D016EC">
                <w:t>1.42</w:t>
              </w:r>
            </w:ins>
          </w:p>
        </w:tc>
        <w:tc>
          <w:tcPr>
            <w:tcW w:w="480" w:type="dxa"/>
            <w:noWrap/>
            <w:vAlign w:val="bottom"/>
            <w:hideMark/>
          </w:tcPr>
          <w:p w14:paraId="4B225AEB" w14:textId="77777777" w:rsidR="00C50A95" w:rsidRPr="00D016EC" w:rsidRDefault="00C50A95" w:rsidP="00416506">
            <w:pPr>
              <w:pStyle w:val="tabletext11"/>
              <w:tabs>
                <w:tab w:val="decimal" w:pos="200"/>
              </w:tabs>
              <w:jc w:val="center"/>
              <w:rPr>
                <w:ins w:id="26768" w:author="Author"/>
              </w:rPr>
            </w:pPr>
            <w:ins w:id="26769" w:author="Author">
              <w:r w:rsidRPr="00D016EC">
                <w:t>1.38</w:t>
              </w:r>
            </w:ins>
          </w:p>
        </w:tc>
        <w:tc>
          <w:tcPr>
            <w:tcW w:w="480" w:type="dxa"/>
            <w:noWrap/>
            <w:vAlign w:val="bottom"/>
            <w:hideMark/>
          </w:tcPr>
          <w:p w14:paraId="0006D8B8" w14:textId="77777777" w:rsidR="00C50A95" w:rsidRPr="00D016EC" w:rsidRDefault="00C50A95" w:rsidP="00416506">
            <w:pPr>
              <w:pStyle w:val="tabletext11"/>
              <w:tabs>
                <w:tab w:val="decimal" w:pos="200"/>
              </w:tabs>
              <w:jc w:val="center"/>
              <w:rPr>
                <w:ins w:id="26770" w:author="Author"/>
              </w:rPr>
            </w:pPr>
            <w:ins w:id="26771" w:author="Author">
              <w:r w:rsidRPr="00D016EC">
                <w:t>1.29</w:t>
              </w:r>
            </w:ins>
          </w:p>
        </w:tc>
        <w:tc>
          <w:tcPr>
            <w:tcW w:w="480" w:type="dxa"/>
            <w:noWrap/>
            <w:vAlign w:val="bottom"/>
            <w:hideMark/>
          </w:tcPr>
          <w:p w14:paraId="21B4BB2D" w14:textId="77777777" w:rsidR="00C50A95" w:rsidRPr="00D016EC" w:rsidRDefault="00C50A95" w:rsidP="00416506">
            <w:pPr>
              <w:pStyle w:val="tabletext11"/>
              <w:tabs>
                <w:tab w:val="decimal" w:pos="200"/>
              </w:tabs>
              <w:jc w:val="center"/>
              <w:rPr>
                <w:ins w:id="26772" w:author="Author"/>
              </w:rPr>
            </w:pPr>
            <w:ins w:id="26773" w:author="Author">
              <w:r w:rsidRPr="00D016EC">
                <w:t>1.20</w:t>
              </w:r>
            </w:ins>
          </w:p>
        </w:tc>
        <w:tc>
          <w:tcPr>
            <w:tcW w:w="480" w:type="dxa"/>
            <w:noWrap/>
            <w:vAlign w:val="bottom"/>
            <w:hideMark/>
          </w:tcPr>
          <w:p w14:paraId="2D7D66E5" w14:textId="77777777" w:rsidR="00C50A95" w:rsidRPr="00D016EC" w:rsidRDefault="00C50A95" w:rsidP="00416506">
            <w:pPr>
              <w:pStyle w:val="tabletext11"/>
              <w:tabs>
                <w:tab w:val="decimal" w:pos="200"/>
              </w:tabs>
              <w:jc w:val="center"/>
              <w:rPr>
                <w:ins w:id="26774" w:author="Author"/>
              </w:rPr>
            </w:pPr>
            <w:ins w:id="26775" w:author="Author">
              <w:r w:rsidRPr="00D016EC">
                <w:t>1.12</w:t>
              </w:r>
            </w:ins>
          </w:p>
        </w:tc>
        <w:tc>
          <w:tcPr>
            <w:tcW w:w="480" w:type="dxa"/>
            <w:noWrap/>
            <w:vAlign w:val="bottom"/>
            <w:hideMark/>
          </w:tcPr>
          <w:p w14:paraId="3EE1337C" w14:textId="77777777" w:rsidR="00C50A95" w:rsidRPr="00D016EC" w:rsidRDefault="00C50A95" w:rsidP="00416506">
            <w:pPr>
              <w:pStyle w:val="tabletext11"/>
              <w:tabs>
                <w:tab w:val="decimal" w:pos="200"/>
              </w:tabs>
              <w:jc w:val="center"/>
              <w:rPr>
                <w:ins w:id="26776" w:author="Author"/>
              </w:rPr>
            </w:pPr>
            <w:ins w:id="26777" w:author="Author">
              <w:r w:rsidRPr="00D016EC">
                <w:t>1.03</w:t>
              </w:r>
            </w:ins>
          </w:p>
        </w:tc>
        <w:tc>
          <w:tcPr>
            <w:tcW w:w="480" w:type="dxa"/>
            <w:noWrap/>
            <w:vAlign w:val="bottom"/>
            <w:hideMark/>
          </w:tcPr>
          <w:p w14:paraId="60810326" w14:textId="77777777" w:rsidR="00C50A95" w:rsidRPr="00D016EC" w:rsidRDefault="00C50A95" w:rsidP="00416506">
            <w:pPr>
              <w:pStyle w:val="tabletext11"/>
              <w:tabs>
                <w:tab w:val="decimal" w:pos="200"/>
              </w:tabs>
              <w:jc w:val="center"/>
              <w:rPr>
                <w:ins w:id="26778" w:author="Author"/>
              </w:rPr>
            </w:pPr>
            <w:ins w:id="26779" w:author="Author">
              <w:r w:rsidRPr="00D016EC">
                <w:t>0.94</w:t>
              </w:r>
            </w:ins>
          </w:p>
        </w:tc>
        <w:tc>
          <w:tcPr>
            <w:tcW w:w="400" w:type="dxa"/>
            <w:noWrap/>
            <w:vAlign w:val="bottom"/>
            <w:hideMark/>
          </w:tcPr>
          <w:p w14:paraId="5062A03F" w14:textId="77777777" w:rsidR="00C50A95" w:rsidRPr="00D016EC" w:rsidRDefault="00C50A95" w:rsidP="00416506">
            <w:pPr>
              <w:pStyle w:val="tabletext11"/>
              <w:jc w:val="center"/>
              <w:rPr>
                <w:ins w:id="26780" w:author="Author"/>
              </w:rPr>
            </w:pPr>
            <w:ins w:id="26781" w:author="Author">
              <w:r w:rsidRPr="00D016EC">
                <w:t>0.85</w:t>
              </w:r>
            </w:ins>
          </w:p>
        </w:tc>
        <w:tc>
          <w:tcPr>
            <w:tcW w:w="400" w:type="dxa"/>
            <w:noWrap/>
            <w:vAlign w:val="bottom"/>
            <w:hideMark/>
          </w:tcPr>
          <w:p w14:paraId="72AA69C0" w14:textId="77777777" w:rsidR="00C50A95" w:rsidRPr="00D016EC" w:rsidRDefault="00C50A95" w:rsidP="00416506">
            <w:pPr>
              <w:pStyle w:val="tabletext11"/>
              <w:jc w:val="center"/>
              <w:rPr>
                <w:ins w:id="26782" w:author="Author"/>
              </w:rPr>
            </w:pPr>
            <w:ins w:id="26783" w:author="Author">
              <w:r w:rsidRPr="00D016EC">
                <w:t>0.76</w:t>
              </w:r>
            </w:ins>
          </w:p>
        </w:tc>
        <w:tc>
          <w:tcPr>
            <w:tcW w:w="400" w:type="dxa"/>
            <w:noWrap/>
            <w:vAlign w:val="bottom"/>
            <w:hideMark/>
          </w:tcPr>
          <w:p w14:paraId="0EA7D4ED" w14:textId="77777777" w:rsidR="00C50A95" w:rsidRPr="00D016EC" w:rsidRDefault="00C50A95" w:rsidP="00416506">
            <w:pPr>
              <w:pStyle w:val="tabletext11"/>
              <w:jc w:val="center"/>
              <w:rPr>
                <w:ins w:id="26784" w:author="Author"/>
              </w:rPr>
            </w:pPr>
            <w:ins w:id="26785" w:author="Author">
              <w:r w:rsidRPr="00D016EC">
                <w:t>0.68</w:t>
              </w:r>
            </w:ins>
          </w:p>
        </w:tc>
        <w:tc>
          <w:tcPr>
            <w:tcW w:w="400" w:type="dxa"/>
            <w:noWrap/>
            <w:vAlign w:val="bottom"/>
            <w:hideMark/>
          </w:tcPr>
          <w:p w14:paraId="57A04A68" w14:textId="77777777" w:rsidR="00C50A95" w:rsidRPr="00D016EC" w:rsidRDefault="00C50A95" w:rsidP="00416506">
            <w:pPr>
              <w:pStyle w:val="tabletext11"/>
              <w:jc w:val="center"/>
              <w:rPr>
                <w:ins w:id="26786" w:author="Author"/>
              </w:rPr>
            </w:pPr>
            <w:ins w:id="26787" w:author="Author">
              <w:r w:rsidRPr="00D016EC">
                <w:t>0.66</w:t>
              </w:r>
            </w:ins>
          </w:p>
        </w:tc>
        <w:tc>
          <w:tcPr>
            <w:tcW w:w="400" w:type="dxa"/>
            <w:noWrap/>
            <w:vAlign w:val="bottom"/>
            <w:hideMark/>
          </w:tcPr>
          <w:p w14:paraId="3B536E78" w14:textId="77777777" w:rsidR="00C50A95" w:rsidRPr="00D016EC" w:rsidRDefault="00C50A95" w:rsidP="00416506">
            <w:pPr>
              <w:pStyle w:val="tabletext11"/>
              <w:jc w:val="center"/>
              <w:rPr>
                <w:ins w:id="26788" w:author="Author"/>
              </w:rPr>
            </w:pPr>
            <w:ins w:id="26789" w:author="Author">
              <w:r w:rsidRPr="00D016EC">
                <w:t>0.64</w:t>
              </w:r>
            </w:ins>
          </w:p>
        </w:tc>
        <w:tc>
          <w:tcPr>
            <w:tcW w:w="400" w:type="dxa"/>
            <w:noWrap/>
            <w:vAlign w:val="bottom"/>
            <w:hideMark/>
          </w:tcPr>
          <w:p w14:paraId="0AC1C0A6" w14:textId="77777777" w:rsidR="00C50A95" w:rsidRPr="00D016EC" w:rsidRDefault="00C50A95" w:rsidP="00416506">
            <w:pPr>
              <w:pStyle w:val="tabletext11"/>
              <w:jc w:val="center"/>
              <w:rPr>
                <w:ins w:id="26790" w:author="Author"/>
              </w:rPr>
            </w:pPr>
            <w:ins w:id="26791" w:author="Author">
              <w:r w:rsidRPr="00D016EC">
                <w:t>0.62</w:t>
              </w:r>
            </w:ins>
          </w:p>
        </w:tc>
        <w:tc>
          <w:tcPr>
            <w:tcW w:w="400" w:type="dxa"/>
            <w:noWrap/>
            <w:vAlign w:val="bottom"/>
            <w:hideMark/>
          </w:tcPr>
          <w:p w14:paraId="4608459E" w14:textId="77777777" w:rsidR="00C50A95" w:rsidRPr="00D016EC" w:rsidRDefault="00C50A95" w:rsidP="00416506">
            <w:pPr>
              <w:pStyle w:val="tabletext11"/>
              <w:jc w:val="center"/>
              <w:rPr>
                <w:ins w:id="26792" w:author="Author"/>
              </w:rPr>
            </w:pPr>
            <w:ins w:id="26793" w:author="Author">
              <w:r w:rsidRPr="00D016EC">
                <w:t>0.60</w:t>
              </w:r>
            </w:ins>
          </w:p>
        </w:tc>
        <w:tc>
          <w:tcPr>
            <w:tcW w:w="400" w:type="dxa"/>
            <w:noWrap/>
            <w:vAlign w:val="bottom"/>
            <w:hideMark/>
          </w:tcPr>
          <w:p w14:paraId="4663A9C5" w14:textId="77777777" w:rsidR="00C50A95" w:rsidRPr="00D016EC" w:rsidRDefault="00C50A95" w:rsidP="00416506">
            <w:pPr>
              <w:pStyle w:val="tabletext11"/>
              <w:jc w:val="center"/>
              <w:rPr>
                <w:ins w:id="26794" w:author="Author"/>
              </w:rPr>
            </w:pPr>
            <w:ins w:id="26795" w:author="Author">
              <w:r w:rsidRPr="00D016EC">
                <w:t>0.58</w:t>
              </w:r>
            </w:ins>
          </w:p>
        </w:tc>
        <w:tc>
          <w:tcPr>
            <w:tcW w:w="400" w:type="dxa"/>
            <w:noWrap/>
            <w:vAlign w:val="bottom"/>
            <w:hideMark/>
          </w:tcPr>
          <w:p w14:paraId="7874CF91" w14:textId="77777777" w:rsidR="00C50A95" w:rsidRPr="00D016EC" w:rsidRDefault="00C50A95" w:rsidP="00416506">
            <w:pPr>
              <w:pStyle w:val="tabletext11"/>
              <w:jc w:val="center"/>
              <w:rPr>
                <w:ins w:id="26796" w:author="Author"/>
              </w:rPr>
            </w:pPr>
            <w:ins w:id="26797" w:author="Author">
              <w:r w:rsidRPr="00D016EC">
                <w:t>0.56</w:t>
              </w:r>
            </w:ins>
          </w:p>
        </w:tc>
        <w:tc>
          <w:tcPr>
            <w:tcW w:w="400" w:type="dxa"/>
            <w:noWrap/>
            <w:vAlign w:val="bottom"/>
            <w:hideMark/>
          </w:tcPr>
          <w:p w14:paraId="344BE82F" w14:textId="77777777" w:rsidR="00C50A95" w:rsidRPr="00D016EC" w:rsidRDefault="00C50A95" w:rsidP="00416506">
            <w:pPr>
              <w:pStyle w:val="tabletext11"/>
              <w:jc w:val="center"/>
              <w:rPr>
                <w:ins w:id="26798" w:author="Author"/>
              </w:rPr>
            </w:pPr>
            <w:ins w:id="26799" w:author="Author">
              <w:r w:rsidRPr="00D016EC">
                <w:t>0.55</w:t>
              </w:r>
            </w:ins>
          </w:p>
        </w:tc>
        <w:tc>
          <w:tcPr>
            <w:tcW w:w="400" w:type="dxa"/>
            <w:noWrap/>
            <w:vAlign w:val="bottom"/>
            <w:hideMark/>
          </w:tcPr>
          <w:p w14:paraId="5F172C50" w14:textId="77777777" w:rsidR="00C50A95" w:rsidRPr="00D016EC" w:rsidRDefault="00C50A95" w:rsidP="00416506">
            <w:pPr>
              <w:pStyle w:val="tabletext11"/>
              <w:jc w:val="center"/>
              <w:rPr>
                <w:ins w:id="26800" w:author="Author"/>
              </w:rPr>
            </w:pPr>
            <w:ins w:id="26801" w:author="Author">
              <w:r w:rsidRPr="00D016EC">
                <w:t>0.53</w:t>
              </w:r>
            </w:ins>
          </w:p>
        </w:tc>
        <w:tc>
          <w:tcPr>
            <w:tcW w:w="400" w:type="dxa"/>
            <w:noWrap/>
            <w:vAlign w:val="bottom"/>
            <w:hideMark/>
          </w:tcPr>
          <w:p w14:paraId="170BDFB8" w14:textId="77777777" w:rsidR="00C50A95" w:rsidRPr="00D016EC" w:rsidRDefault="00C50A95" w:rsidP="00416506">
            <w:pPr>
              <w:pStyle w:val="tabletext11"/>
              <w:jc w:val="center"/>
              <w:rPr>
                <w:ins w:id="26802" w:author="Author"/>
              </w:rPr>
            </w:pPr>
            <w:ins w:id="26803" w:author="Author">
              <w:r w:rsidRPr="00D016EC">
                <w:t>0.51</w:t>
              </w:r>
            </w:ins>
          </w:p>
        </w:tc>
        <w:tc>
          <w:tcPr>
            <w:tcW w:w="400" w:type="dxa"/>
            <w:noWrap/>
            <w:vAlign w:val="bottom"/>
            <w:hideMark/>
          </w:tcPr>
          <w:p w14:paraId="3D92437A" w14:textId="77777777" w:rsidR="00C50A95" w:rsidRPr="00D016EC" w:rsidRDefault="00C50A95" w:rsidP="00416506">
            <w:pPr>
              <w:pStyle w:val="tabletext11"/>
              <w:jc w:val="center"/>
              <w:rPr>
                <w:ins w:id="26804" w:author="Author"/>
              </w:rPr>
            </w:pPr>
            <w:ins w:id="26805" w:author="Author">
              <w:r w:rsidRPr="00D016EC">
                <w:t>0.50</w:t>
              </w:r>
            </w:ins>
          </w:p>
        </w:tc>
        <w:tc>
          <w:tcPr>
            <w:tcW w:w="400" w:type="dxa"/>
            <w:noWrap/>
            <w:vAlign w:val="bottom"/>
            <w:hideMark/>
          </w:tcPr>
          <w:p w14:paraId="2F336A8D" w14:textId="77777777" w:rsidR="00C50A95" w:rsidRPr="00D016EC" w:rsidRDefault="00C50A95" w:rsidP="00416506">
            <w:pPr>
              <w:pStyle w:val="tabletext11"/>
              <w:jc w:val="center"/>
              <w:rPr>
                <w:ins w:id="26806" w:author="Author"/>
              </w:rPr>
            </w:pPr>
            <w:ins w:id="26807" w:author="Author">
              <w:r w:rsidRPr="00D016EC">
                <w:t>0.48</w:t>
              </w:r>
            </w:ins>
          </w:p>
        </w:tc>
        <w:tc>
          <w:tcPr>
            <w:tcW w:w="440" w:type="dxa"/>
            <w:noWrap/>
            <w:vAlign w:val="bottom"/>
            <w:hideMark/>
          </w:tcPr>
          <w:p w14:paraId="628B64C8" w14:textId="77777777" w:rsidR="00C50A95" w:rsidRPr="00D016EC" w:rsidRDefault="00C50A95" w:rsidP="00416506">
            <w:pPr>
              <w:pStyle w:val="tabletext11"/>
              <w:jc w:val="center"/>
              <w:rPr>
                <w:ins w:id="26808" w:author="Author"/>
              </w:rPr>
            </w:pPr>
            <w:ins w:id="26809" w:author="Author">
              <w:r w:rsidRPr="00D016EC">
                <w:t>0.47</w:t>
              </w:r>
            </w:ins>
          </w:p>
        </w:tc>
        <w:tc>
          <w:tcPr>
            <w:tcW w:w="400" w:type="dxa"/>
            <w:noWrap/>
            <w:vAlign w:val="bottom"/>
            <w:hideMark/>
          </w:tcPr>
          <w:p w14:paraId="18A64A63" w14:textId="77777777" w:rsidR="00C50A95" w:rsidRPr="00D016EC" w:rsidRDefault="00C50A95" w:rsidP="00416506">
            <w:pPr>
              <w:pStyle w:val="tabletext11"/>
              <w:jc w:val="center"/>
              <w:rPr>
                <w:ins w:id="26810" w:author="Author"/>
              </w:rPr>
            </w:pPr>
            <w:ins w:id="26811" w:author="Author">
              <w:r w:rsidRPr="00D016EC">
                <w:t>0.45</w:t>
              </w:r>
            </w:ins>
          </w:p>
        </w:tc>
        <w:tc>
          <w:tcPr>
            <w:tcW w:w="400" w:type="dxa"/>
            <w:noWrap/>
            <w:vAlign w:val="bottom"/>
            <w:hideMark/>
          </w:tcPr>
          <w:p w14:paraId="3E8089DD" w14:textId="77777777" w:rsidR="00C50A95" w:rsidRPr="00D016EC" w:rsidRDefault="00C50A95" w:rsidP="00416506">
            <w:pPr>
              <w:pStyle w:val="tabletext11"/>
              <w:jc w:val="center"/>
              <w:rPr>
                <w:ins w:id="26812" w:author="Author"/>
              </w:rPr>
            </w:pPr>
            <w:ins w:id="26813" w:author="Author">
              <w:r w:rsidRPr="00D016EC">
                <w:t>0.44</w:t>
              </w:r>
            </w:ins>
          </w:p>
        </w:tc>
        <w:tc>
          <w:tcPr>
            <w:tcW w:w="400" w:type="dxa"/>
            <w:noWrap/>
            <w:vAlign w:val="bottom"/>
            <w:hideMark/>
          </w:tcPr>
          <w:p w14:paraId="6435AB37" w14:textId="77777777" w:rsidR="00C50A95" w:rsidRPr="00D016EC" w:rsidRDefault="00C50A95" w:rsidP="00416506">
            <w:pPr>
              <w:pStyle w:val="tabletext11"/>
              <w:jc w:val="center"/>
              <w:rPr>
                <w:ins w:id="26814" w:author="Author"/>
              </w:rPr>
            </w:pPr>
            <w:ins w:id="26815" w:author="Author">
              <w:r w:rsidRPr="00D016EC">
                <w:t>0.43</w:t>
              </w:r>
            </w:ins>
          </w:p>
        </w:tc>
        <w:tc>
          <w:tcPr>
            <w:tcW w:w="400" w:type="dxa"/>
            <w:noWrap/>
            <w:vAlign w:val="bottom"/>
            <w:hideMark/>
          </w:tcPr>
          <w:p w14:paraId="79F64534" w14:textId="77777777" w:rsidR="00C50A95" w:rsidRPr="00D016EC" w:rsidRDefault="00C50A95" w:rsidP="00416506">
            <w:pPr>
              <w:pStyle w:val="tabletext11"/>
              <w:jc w:val="center"/>
              <w:rPr>
                <w:ins w:id="26816" w:author="Author"/>
              </w:rPr>
            </w:pPr>
            <w:ins w:id="26817" w:author="Author">
              <w:r w:rsidRPr="00D016EC">
                <w:t>0.42</w:t>
              </w:r>
            </w:ins>
          </w:p>
        </w:tc>
        <w:tc>
          <w:tcPr>
            <w:tcW w:w="460" w:type="dxa"/>
            <w:noWrap/>
            <w:vAlign w:val="bottom"/>
            <w:hideMark/>
          </w:tcPr>
          <w:p w14:paraId="77C9CF21" w14:textId="77777777" w:rsidR="00C50A95" w:rsidRPr="00D016EC" w:rsidRDefault="00C50A95" w:rsidP="00416506">
            <w:pPr>
              <w:pStyle w:val="tabletext11"/>
              <w:jc w:val="center"/>
              <w:rPr>
                <w:ins w:id="26818" w:author="Author"/>
              </w:rPr>
            </w:pPr>
            <w:ins w:id="26819" w:author="Author">
              <w:r w:rsidRPr="00D016EC">
                <w:t>0.40</w:t>
              </w:r>
            </w:ins>
          </w:p>
        </w:tc>
      </w:tr>
      <w:tr w:rsidR="00C50A95" w:rsidRPr="00D016EC" w14:paraId="5E2C4BA0" w14:textId="77777777" w:rsidTr="00416506">
        <w:trPr>
          <w:trHeight w:val="190"/>
          <w:ins w:id="26820" w:author="Author"/>
        </w:trPr>
        <w:tc>
          <w:tcPr>
            <w:tcW w:w="200" w:type="dxa"/>
            <w:tcBorders>
              <w:right w:val="nil"/>
            </w:tcBorders>
            <w:vAlign w:val="bottom"/>
          </w:tcPr>
          <w:p w14:paraId="13284474" w14:textId="77777777" w:rsidR="00C50A95" w:rsidRPr="00D016EC" w:rsidRDefault="00C50A95" w:rsidP="00416506">
            <w:pPr>
              <w:pStyle w:val="tabletext11"/>
              <w:jc w:val="right"/>
              <w:rPr>
                <w:ins w:id="26821" w:author="Author"/>
              </w:rPr>
            </w:pPr>
          </w:p>
        </w:tc>
        <w:tc>
          <w:tcPr>
            <w:tcW w:w="1580" w:type="dxa"/>
            <w:tcBorders>
              <w:left w:val="nil"/>
            </w:tcBorders>
            <w:vAlign w:val="bottom"/>
            <w:hideMark/>
          </w:tcPr>
          <w:p w14:paraId="0AD6C8A5" w14:textId="77777777" w:rsidR="00C50A95" w:rsidRPr="00D016EC" w:rsidRDefault="00C50A95" w:rsidP="00416506">
            <w:pPr>
              <w:pStyle w:val="tabletext11"/>
              <w:tabs>
                <w:tab w:val="decimal" w:pos="640"/>
              </w:tabs>
              <w:rPr>
                <w:ins w:id="26822" w:author="Author"/>
              </w:rPr>
            </w:pPr>
            <w:ins w:id="26823" w:author="Author">
              <w:r w:rsidRPr="00D016EC">
                <w:t>50,000 to 54,999</w:t>
              </w:r>
            </w:ins>
          </w:p>
        </w:tc>
        <w:tc>
          <w:tcPr>
            <w:tcW w:w="560" w:type="dxa"/>
            <w:noWrap/>
            <w:vAlign w:val="bottom"/>
            <w:hideMark/>
          </w:tcPr>
          <w:p w14:paraId="6CDC25C0" w14:textId="77777777" w:rsidR="00C50A95" w:rsidRPr="00D016EC" w:rsidRDefault="00C50A95" w:rsidP="00416506">
            <w:pPr>
              <w:pStyle w:val="tabletext11"/>
              <w:tabs>
                <w:tab w:val="decimal" w:pos="200"/>
              </w:tabs>
              <w:jc w:val="center"/>
              <w:rPr>
                <w:ins w:id="26824" w:author="Author"/>
              </w:rPr>
            </w:pPr>
            <w:ins w:id="26825" w:author="Author">
              <w:r w:rsidRPr="00D016EC">
                <w:t>1.59</w:t>
              </w:r>
            </w:ins>
          </w:p>
        </w:tc>
        <w:tc>
          <w:tcPr>
            <w:tcW w:w="560" w:type="dxa"/>
            <w:noWrap/>
            <w:vAlign w:val="bottom"/>
            <w:hideMark/>
          </w:tcPr>
          <w:p w14:paraId="54A11F59" w14:textId="77777777" w:rsidR="00C50A95" w:rsidRPr="00D016EC" w:rsidRDefault="00C50A95" w:rsidP="00416506">
            <w:pPr>
              <w:pStyle w:val="tabletext11"/>
              <w:tabs>
                <w:tab w:val="decimal" w:pos="200"/>
              </w:tabs>
              <w:jc w:val="center"/>
              <w:rPr>
                <w:ins w:id="26826" w:author="Author"/>
              </w:rPr>
            </w:pPr>
            <w:ins w:id="26827" w:author="Author">
              <w:r w:rsidRPr="00D016EC">
                <w:t>1.55</w:t>
              </w:r>
            </w:ins>
          </w:p>
        </w:tc>
        <w:tc>
          <w:tcPr>
            <w:tcW w:w="480" w:type="dxa"/>
            <w:noWrap/>
            <w:vAlign w:val="bottom"/>
            <w:hideMark/>
          </w:tcPr>
          <w:p w14:paraId="443C890D" w14:textId="77777777" w:rsidR="00C50A95" w:rsidRPr="00D016EC" w:rsidRDefault="00C50A95" w:rsidP="00416506">
            <w:pPr>
              <w:pStyle w:val="tabletext11"/>
              <w:tabs>
                <w:tab w:val="decimal" w:pos="200"/>
              </w:tabs>
              <w:jc w:val="center"/>
              <w:rPr>
                <w:ins w:id="26828" w:author="Author"/>
              </w:rPr>
            </w:pPr>
            <w:ins w:id="26829" w:author="Author">
              <w:r w:rsidRPr="00D016EC">
                <w:t>1.50</w:t>
              </w:r>
            </w:ins>
          </w:p>
        </w:tc>
        <w:tc>
          <w:tcPr>
            <w:tcW w:w="480" w:type="dxa"/>
            <w:noWrap/>
            <w:vAlign w:val="bottom"/>
            <w:hideMark/>
          </w:tcPr>
          <w:p w14:paraId="61628AE4" w14:textId="77777777" w:rsidR="00C50A95" w:rsidRPr="00D016EC" w:rsidRDefault="00C50A95" w:rsidP="00416506">
            <w:pPr>
              <w:pStyle w:val="tabletext11"/>
              <w:tabs>
                <w:tab w:val="decimal" w:pos="200"/>
              </w:tabs>
              <w:jc w:val="center"/>
              <w:rPr>
                <w:ins w:id="26830" w:author="Author"/>
              </w:rPr>
            </w:pPr>
            <w:ins w:id="26831" w:author="Author">
              <w:r w:rsidRPr="00D016EC">
                <w:t>1.40</w:t>
              </w:r>
            </w:ins>
          </w:p>
        </w:tc>
        <w:tc>
          <w:tcPr>
            <w:tcW w:w="480" w:type="dxa"/>
            <w:noWrap/>
            <w:vAlign w:val="bottom"/>
            <w:hideMark/>
          </w:tcPr>
          <w:p w14:paraId="1C773E7F" w14:textId="77777777" w:rsidR="00C50A95" w:rsidRPr="00D016EC" w:rsidRDefault="00C50A95" w:rsidP="00416506">
            <w:pPr>
              <w:pStyle w:val="tabletext11"/>
              <w:tabs>
                <w:tab w:val="decimal" w:pos="200"/>
              </w:tabs>
              <w:jc w:val="center"/>
              <w:rPr>
                <w:ins w:id="26832" w:author="Author"/>
              </w:rPr>
            </w:pPr>
            <w:ins w:id="26833" w:author="Author">
              <w:r w:rsidRPr="00D016EC">
                <w:t>1.31</w:t>
              </w:r>
            </w:ins>
          </w:p>
        </w:tc>
        <w:tc>
          <w:tcPr>
            <w:tcW w:w="480" w:type="dxa"/>
            <w:noWrap/>
            <w:vAlign w:val="bottom"/>
            <w:hideMark/>
          </w:tcPr>
          <w:p w14:paraId="25A556AB" w14:textId="77777777" w:rsidR="00C50A95" w:rsidRPr="00D016EC" w:rsidRDefault="00C50A95" w:rsidP="00416506">
            <w:pPr>
              <w:pStyle w:val="tabletext11"/>
              <w:tabs>
                <w:tab w:val="decimal" w:pos="200"/>
              </w:tabs>
              <w:jc w:val="center"/>
              <w:rPr>
                <w:ins w:id="26834" w:author="Author"/>
              </w:rPr>
            </w:pPr>
            <w:ins w:id="26835" w:author="Author">
              <w:r w:rsidRPr="00D016EC">
                <w:t>1.21</w:t>
              </w:r>
            </w:ins>
          </w:p>
        </w:tc>
        <w:tc>
          <w:tcPr>
            <w:tcW w:w="480" w:type="dxa"/>
            <w:noWrap/>
            <w:vAlign w:val="bottom"/>
            <w:hideMark/>
          </w:tcPr>
          <w:p w14:paraId="52FAB15E" w14:textId="77777777" w:rsidR="00C50A95" w:rsidRPr="00D016EC" w:rsidRDefault="00C50A95" w:rsidP="00416506">
            <w:pPr>
              <w:pStyle w:val="tabletext11"/>
              <w:tabs>
                <w:tab w:val="decimal" w:pos="200"/>
              </w:tabs>
              <w:jc w:val="center"/>
              <w:rPr>
                <w:ins w:id="26836" w:author="Author"/>
              </w:rPr>
            </w:pPr>
            <w:ins w:id="26837" w:author="Author">
              <w:r w:rsidRPr="00D016EC">
                <w:t>1.12</w:t>
              </w:r>
            </w:ins>
          </w:p>
        </w:tc>
        <w:tc>
          <w:tcPr>
            <w:tcW w:w="480" w:type="dxa"/>
            <w:noWrap/>
            <w:vAlign w:val="bottom"/>
            <w:hideMark/>
          </w:tcPr>
          <w:p w14:paraId="7673356B" w14:textId="77777777" w:rsidR="00C50A95" w:rsidRPr="00D016EC" w:rsidRDefault="00C50A95" w:rsidP="00416506">
            <w:pPr>
              <w:pStyle w:val="tabletext11"/>
              <w:tabs>
                <w:tab w:val="decimal" w:pos="200"/>
              </w:tabs>
              <w:jc w:val="center"/>
              <w:rPr>
                <w:ins w:id="26838" w:author="Author"/>
              </w:rPr>
            </w:pPr>
            <w:ins w:id="26839" w:author="Author">
              <w:r w:rsidRPr="00D016EC">
                <w:t>1.02</w:t>
              </w:r>
            </w:ins>
          </w:p>
        </w:tc>
        <w:tc>
          <w:tcPr>
            <w:tcW w:w="400" w:type="dxa"/>
            <w:noWrap/>
            <w:vAlign w:val="bottom"/>
            <w:hideMark/>
          </w:tcPr>
          <w:p w14:paraId="3CD534A5" w14:textId="77777777" w:rsidR="00C50A95" w:rsidRPr="00D016EC" w:rsidRDefault="00C50A95" w:rsidP="00416506">
            <w:pPr>
              <w:pStyle w:val="tabletext11"/>
              <w:jc w:val="center"/>
              <w:rPr>
                <w:ins w:id="26840" w:author="Author"/>
              </w:rPr>
            </w:pPr>
            <w:ins w:id="26841" w:author="Author">
              <w:r w:rsidRPr="00D016EC">
                <w:t>0.92</w:t>
              </w:r>
            </w:ins>
          </w:p>
        </w:tc>
        <w:tc>
          <w:tcPr>
            <w:tcW w:w="400" w:type="dxa"/>
            <w:noWrap/>
            <w:vAlign w:val="bottom"/>
            <w:hideMark/>
          </w:tcPr>
          <w:p w14:paraId="5A5171A3" w14:textId="77777777" w:rsidR="00C50A95" w:rsidRPr="00D016EC" w:rsidRDefault="00C50A95" w:rsidP="00416506">
            <w:pPr>
              <w:pStyle w:val="tabletext11"/>
              <w:jc w:val="center"/>
              <w:rPr>
                <w:ins w:id="26842" w:author="Author"/>
              </w:rPr>
            </w:pPr>
            <w:ins w:id="26843" w:author="Author">
              <w:r w:rsidRPr="00D016EC">
                <w:t>0.83</w:t>
              </w:r>
            </w:ins>
          </w:p>
        </w:tc>
        <w:tc>
          <w:tcPr>
            <w:tcW w:w="400" w:type="dxa"/>
            <w:noWrap/>
            <w:vAlign w:val="bottom"/>
            <w:hideMark/>
          </w:tcPr>
          <w:p w14:paraId="01814FF0" w14:textId="77777777" w:rsidR="00C50A95" w:rsidRPr="00D016EC" w:rsidRDefault="00C50A95" w:rsidP="00416506">
            <w:pPr>
              <w:pStyle w:val="tabletext11"/>
              <w:jc w:val="center"/>
              <w:rPr>
                <w:ins w:id="26844" w:author="Author"/>
              </w:rPr>
            </w:pPr>
            <w:ins w:id="26845" w:author="Author">
              <w:r w:rsidRPr="00D016EC">
                <w:t>0.73</w:t>
              </w:r>
            </w:ins>
          </w:p>
        </w:tc>
        <w:tc>
          <w:tcPr>
            <w:tcW w:w="400" w:type="dxa"/>
            <w:noWrap/>
            <w:vAlign w:val="bottom"/>
            <w:hideMark/>
          </w:tcPr>
          <w:p w14:paraId="58E455DF" w14:textId="77777777" w:rsidR="00C50A95" w:rsidRPr="00D016EC" w:rsidRDefault="00C50A95" w:rsidP="00416506">
            <w:pPr>
              <w:pStyle w:val="tabletext11"/>
              <w:jc w:val="center"/>
              <w:rPr>
                <w:ins w:id="26846" w:author="Author"/>
              </w:rPr>
            </w:pPr>
            <w:ins w:id="26847" w:author="Author">
              <w:r w:rsidRPr="00D016EC">
                <w:t>0.71</w:t>
              </w:r>
            </w:ins>
          </w:p>
        </w:tc>
        <w:tc>
          <w:tcPr>
            <w:tcW w:w="400" w:type="dxa"/>
            <w:noWrap/>
            <w:vAlign w:val="bottom"/>
            <w:hideMark/>
          </w:tcPr>
          <w:p w14:paraId="4ABF21E1" w14:textId="77777777" w:rsidR="00C50A95" w:rsidRPr="00D016EC" w:rsidRDefault="00C50A95" w:rsidP="00416506">
            <w:pPr>
              <w:pStyle w:val="tabletext11"/>
              <w:jc w:val="center"/>
              <w:rPr>
                <w:ins w:id="26848" w:author="Author"/>
              </w:rPr>
            </w:pPr>
            <w:ins w:id="26849" w:author="Author">
              <w:r w:rsidRPr="00D016EC">
                <w:t>0.69</w:t>
              </w:r>
            </w:ins>
          </w:p>
        </w:tc>
        <w:tc>
          <w:tcPr>
            <w:tcW w:w="400" w:type="dxa"/>
            <w:noWrap/>
            <w:vAlign w:val="bottom"/>
            <w:hideMark/>
          </w:tcPr>
          <w:p w14:paraId="2183A030" w14:textId="77777777" w:rsidR="00C50A95" w:rsidRPr="00D016EC" w:rsidRDefault="00C50A95" w:rsidP="00416506">
            <w:pPr>
              <w:pStyle w:val="tabletext11"/>
              <w:jc w:val="center"/>
              <w:rPr>
                <w:ins w:id="26850" w:author="Author"/>
              </w:rPr>
            </w:pPr>
            <w:ins w:id="26851" w:author="Author">
              <w:r w:rsidRPr="00D016EC">
                <w:t>0.67</w:t>
              </w:r>
            </w:ins>
          </w:p>
        </w:tc>
        <w:tc>
          <w:tcPr>
            <w:tcW w:w="400" w:type="dxa"/>
            <w:noWrap/>
            <w:vAlign w:val="bottom"/>
            <w:hideMark/>
          </w:tcPr>
          <w:p w14:paraId="51A5170C" w14:textId="77777777" w:rsidR="00C50A95" w:rsidRPr="00D016EC" w:rsidRDefault="00C50A95" w:rsidP="00416506">
            <w:pPr>
              <w:pStyle w:val="tabletext11"/>
              <w:jc w:val="center"/>
              <w:rPr>
                <w:ins w:id="26852" w:author="Author"/>
              </w:rPr>
            </w:pPr>
            <w:ins w:id="26853" w:author="Author">
              <w:r w:rsidRPr="00D016EC">
                <w:t>0.65</w:t>
              </w:r>
            </w:ins>
          </w:p>
        </w:tc>
        <w:tc>
          <w:tcPr>
            <w:tcW w:w="400" w:type="dxa"/>
            <w:noWrap/>
            <w:vAlign w:val="bottom"/>
            <w:hideMark/>
          </w:tcPr>
          <w:p w14:paraId="4571F762" w14:textId="77777777" w:rsidR="00C50A95" w:rsidRPr="00D016EC" w:rsidRDefault="00C50A95" w:rsidP="00416506">
            <w:pPr>
              <w:pStyle w:val="tabletext11"/>
              <w:jc w:val="center"/>
              <w:rPr>
                <w:ins w:id="26854" w:author="Author"/>
              </w:rPr>
            </w:pPr>
            <w:ins w:id="26855" w:author="Author">
              <w:r w:rsidRPr="00D016EC">
                <w:t>0.63</w:t>
              </w:r>
            </w:ins>
          </w:p>
        </w:tc>
        <w:tc>
          <w:tcPr>
            <w:tcW w:w="400" w:type="dxa"/>
            <w:noWrap/>
            <w:vAlign w:val="bottom"/>
            <w:hideMark/>
          </w:tcPr>
          <w:p w14:paraId="402C4424" w14:textId="77777777" w:rsidR="00C50A95" w:rsidRPr="00D016EC" w:rsidRDefault="00C50A95" w:rsidP="00416506">
            <w:pPr>
              <w:pStyle w:val="tabletext11"/>
              <w:jc w:val="center"/>
              <w:rPr>
                <w:ins w:id="26856" w:author="Author"/>
              </w:rPr>
            </w:pPr>
            <w:ins w:id="26857" w:author="Author">
              <w:r w:rsidRPr="00D016EC">
                <w:t>0.61</w:t>
              </w:r>
            </w:ins>
          </w:p>
        </w:tc>
        <w:tc>
          <w:tcPr>
            <w:tcW w:w="400" w:type="dxa"/>
            <w:noWrap/>
            <w:vAlign w:val="bottom"/>
            <w:hideMark/>
          </w:tcPr>
          <w:p w14:paraId="7D3EF53D" w14:textId="77777777" w:rsidR="00C50A95" w:rsidRPr="00D016EC" w:rsidRDefault="00C50A95" w:rsidP="00416506">
            <w:pPr>
              <w:pStyle w:val="tabletext11"/>
              <w:jc w:val="center"/>
              <w:rPr>
                <w:ins w:id="26858" w:author="Author"/>
              </w:rPr>
            </w:pPr>
            <w:ins w:id="26859" w:author="Author">
              <w:r w:rsidRPr="00D016EC">
                <w:t>0.59</w:t>
              </w:r>
            </w:ins>
          </w:p>
        </w:tc>
        <w:tc>
          <w:tcPr>
            <w:tcW w:w="400" w:type="dxa"/>
            <w:noWrap/>
            <w:vAlign w:val="bottom"/>
            <w:hideMark/>
          </w:tcPr>
          <w:p w14:paraId="73530F08" w14:textId="77777777" w:rsidR="00C50A95" w:rsidRPr="00D016EC" w:rsidRDefault="00C50A95" w:rsidP="00416506">
            <w:pPr>
              <w:pStyle w:val="tabletext11"/>
              <w:jc w:val="center"/>
              <w:rPr>
                <w:ins w:id="26860" w:author="Author"/>
              </w:rPr>
            </w:pPr>
            <w:ins w:id="26861" w:author="Author">
              <w:r w:rsidRPr="00D016EC">
                <w:t>0.57</w:t>
              </w:r>
            </w:ins>
          </w:p>
        </w:tc>
        <w:tc>
          <w:tcPr>
            <w:tcW w:w="400" w:type="dxa"/>
            <w:noWrap/>
            <w:vAlign w:val="bottom"/>
            <w:hideMark/>
          </w:tcPr>
          <w:p w14:paraId="54749912" w14:textId="77777777" w:rsidR="00C50A95" w:rsidRPr="00D016EC" w:rsidRDefault="00C50A95" w:rsidP="00416506">
            <w:pPr>
              <w:pStyle w:val="tabletext11"/>
              <w:jc w:val="center"/>
              <w:rPr>
                <w:ins w:id="26862" w:author="Author"/>
              </w:rPr>
            </w:pPr>
            <w:ins w:id="26863" w:author="Author">
              <w:r w:rsidRPr="00D016EC">
                <w:t>0.56</w:t>
              </w:r>
            </w:ins>
          </w:p>
        </w:tc>
        <w:tc>
          <w:tcPr>
            <w:tcW w:w="400" w:type="dxa"/>
            <w:noWrap/>
            <w:vAlign w:val="bottom"/>
            <w:hideMark/>
          </w:tcPr>
          <w:p w14:paraId="1821286D" w14:textId="77777777" w:rsidR="00C50A95" w:rsidRPr="00D016EC" w:rsidRDefault="00C50A95" w:rsidP="00416506">
            <w:pPr>
              <w:pStyle w:val="tabletext11"/>
              <w:jc w:val="center"/>
              <w:rPr>
                <w:ins w:id="26864" w:author="Author"/>
              </w:rPr>
            </w:pPr>
            <w:ins w:id="26865" w:author="Author">
              <w:r w:rsidRPr="00D016EC">
                <w:t>0.54</w:t>
              </w:r>
            </w:ins>
          </w:p>
        </w:tc>
        <w:tc>
          <w:tcPr>
            <w:tcW w:w="400" w:type="dxa"/>
            <w:noWrap/>
            <w:vAlign w:val="bottom"/>
            <w:hideMark/>
          </w:tcPr>
          <w:p w14:paraId="4B188BC1" w14:textId="77777777" w:rsidR="00C50A95" w:rsidRPr="00D016EC" w:rsidRDefault="00C50A95" w:rsidP="00416506">
            <w:pPr>
              <w:pStyle w:val="tabletext11"/>
              <w:jc w:val="center"/>
              <w:rPr>
                <w:ins w:id="26866" w:author="Author"/>
              </w:rPr>
            </w:pPr>
            <w:ins w:id="26867" w:author="Author">
              <w:r w:rsidRPr="00D016EC">
                <w:t>0.52</w:t>
              </w:r>
            </w:ins>
          </w:p>
        </w:tc>
        <w:tc>
          <w:tcPr>
            <w:tcW w:w="440" w:type="dxa"/>
            <w:noWrap/>
            <w:vAlign w:val="bottom"/>
            <w:hideMark/>
          </w:tcPr>
          <w:p w14:paraId="07B640C3" w14:textId="77777777" w:rsidR="00C50A95" w:rsidRPr="00D016EC" w:rsidRDefault="00C50A95" w:rsidP="00416506">
            <w:pPr>
              <w:pStyle w:val="tabletext11"/>
              <w:jc w:val="center"/>
              <w:rPr>
                <w:ins w:id="26868" w:author="Author"/>
              </w:rPr>
            </w:pPr>
            <w:ins w:id="26869" w:author="Author">
              <w:r w:rsidRPr="00D016EC">
                <w:t>0.51</w:t>
              </w:r>
            </w:ins>
          </w:p>
        </w:tc>
        <w:tc>
          <w:tcPr>
            <w:tcW w:w="400" w:type="dxa"/>
            <w:noWrap/>
            <w:vAlign w:val="bottom"/>
            <w:hideMark/>
          </w:tcPr>
          <w:p w14:paraId="75DF1D8D" w14:textId="77777777" w:rsidR="00C50A95" w:rsidRPr="00D016EC" w:rsidRDefault="00C50A95" w:rsidP="00416506">
            <w:pPr>
              <w:pStyle w:val="tabletext11"/>
              <w:jc w:val="center"/>
              <w:rPr>
                <w:ins w:id="26870" w:author="Author"/>
              </w:rPr>
            </w:pPr>
            <w:ins w:id="26871" w:author="Author">
              <w:r w:rsidRPr="00D016EC">
                <w:t>0.49</w:t>
              </w:r>
            </w:ins>
          </w:p>
        </w:tc>
        <w:tc>
          <w:tcPr>
            <w:tcW w:w="400" w:type="dxa"/>
            <w:noWrap/>
            <w:vAlign w:val="bottom"/>
            <w:hideMark/>
          </w:tcPr>
          <w:p w14:paraId="0B7DAA94" w14:textId="77777777" w:rsidR="00C50A95" w:rsidRPr="00D016EC" w:rsidRDefault="00C50A95" w:rsidP="00416506">
            <w:pPr>
              <w:pStyle w:val="tabletext11"/>
              <w:jc w:val="center"/>
              <w:rPr>
                <w:ins w:id="26872" w:author="Author"/>
              </w:rPr>
            </w:pPr>
            <w:ins w:id="26873" w:author="Author">
              <w:r w:rsidRPr="00D016EC">
                <w:t>0.48</w:t>
              </w:r>
            </w:ins>
          </w:p>
        </w:tc>
        <w:tc>
          <w:tcPr>
            <w:tcW w:w="400" w:type="dxa"/>
            <w:noWrap/>
            <w:vAlign w:val="bottom"/>
            <w:hideMark/>
          </w:tcPr>
          <w:p w14:paraId="6F05A915" w14:textId="77777777" w:rsidR="00C50A95" w:rsidRPr="00D016EC" w:rsidRDefault="00C50A95" w:rsidP="00416506">
            <w:pPr>
              <w:pStyle w:val="tabletext11"/>
              <w:jc w:val="center"/>
              <w:rPr>
                <w:ins w:id="26874" w:author="Author"/>
              </w:rPr>
            </w:pPr>
            <w:ins w:id="26875" w:author="Author">
              <w:r w:rsidRPr="00D016EC">
                <w:t>0.46</w:t>
              </w:r>
            </w:ins>
          </w:p>
        </w:tc>
        <w:tc>
          <w:tcPr>
            <w:tcW w:w="400" w:type="dxa"/>
            <w:noWrap/>
            <w:vAlign w:val="bottom"/>
            <w:hideMark/>
          </w:tcPr>
          <w:p w14:paraId="4734891C" w14:textId="77777777" w:rsidR="00C50A95" w:rsidRPr="00D016EC" w:rsidRDefault="00C50A95" w:rsidP="00416506">
            <w:pPr>
              <w:pStyle w:val="tabletext11"/>
              <w:jc w:val="center"/>
              <w:rPr>
                <w:ins w:id="26876" w:author="Author"/>
              </w:rPr>
            </w:pPr>
            <w:ins w:id="26877" w:author="Author">
              <w:r w:rsidRPr="00D016EC">
                <w:t>0.45</w:t>
              </w:r>
            </w:ins>
          </w:p>
        </w:tc>
        <w:tc>
          <w:tcPr>
            <w:tcW w:w="460" w:type="dxa"/>
            <w:noWrap/>
            <w:vAlign w:val="bottom"/>
            <w:hideMark/>
          </w:tcPr>
          <w:p w14:paraId="457CC206" w14:textId="77777777" w:rsidR="00C50A95" w:rsidRPr="00D016EC" w:rsidRDefault="00C50A95" w:rsidP="00416506">
            <w:pPr>
              <w:pStyle w:val="tabletext11"/>
              <w:jc w:val="center"/>
              <w:rPr>
                <w:ins w:id="26878" w:author="Author"/>
              </w:rPr>
            </w:pPr>
            <w:ins w:id="26879" w:author="Author">
              <w:r w:rsidRPr="00D016EC">
                <w:t>0.44</w:t>
              </w:r>
            </w:ins>
          </w:p>
        </w:tc>
      </w:tr>
      <w:tr w:rsidR="00C50A95" w:rsidRPr="00D016EC" w14:paraId="50766EC7" w14:textId="77777777" w:rsidTr="00416506">
        <w:trPr>
          <w:trHeight w:val="190"/>
          <w:ins w:id="26880" w:author="Author"/>
        </w:trPr>
        <w:tc>
          <w:tcPr>
            <w:tcW w:w="200" w:type="dxa"/>
            <w:tcBorders>
              <w:right w:val="nil"/>
            </w:tcBorders>
            <w:vAlign w:val="bottom"/>
          </w:tcPr>
          <w:p w14:paraId="645E2518" w14:textId="77777777" w:rsidR="00C50A95" w:rsidRPr="00D016EC" w:rsidRDefault="00C50A95" w:rsidP="00416506">
            <w:pPr>
              <w:pStyle w:val="tabletext11"/>
              <w:jc w:val="right"/>
              <w:rPr>
                <w:ins w:id="26881" w:author="Author"/>
              </w:rPr>
            </w:pPr>
          </w:p>
        </w:tc>
        <w:tc>
          <w:tcPr>
            <w:tcW w:w="1580" w:type="dxa"/>
            <w:tcBorders>
              <w:left w:val="nil"/>
            </w:tcBorders>
            <w:vAlign w:val="bottom"/>
            <w:hideMark/>
          </w:tcPr>
          <w:p w14:paraId="0AC2001C" w14:textId="77777777" w:rsidR="00C50A95" w:rsidRPr="00D016EC" w:rsidRDefault="00C50A95" w:rsidP="00416506">
            <w:pPr>
              <w:pStyle w:val="tabletext11"/>
              <w:tabs>
                <w:tab w:val="decimal" w:pos="640"/>
              </w:tabs>
              <w:rPr>
                <w:ins w:id="26882" w:author="Author"/>
              </w:rPr>
            </w:pPr>
            <w:ins w:id="26883" w:author="Author">
              <w:r w:rsidRPr="00D016EC">
                <w:t>55,000 to 64,999</w:t>
              </w:r>
            </w:ins>
          </w:p>
        </w:tc>
        <w:tc>
          <w:tcPr>
            <w:tcW w:w="560" w:type="dxa"/>
            <w:noWrap/>
            <w:vAlign w:val="bottom"/>
            <w:hideMark/>
          </w:tcPr>
          <w:p w14:paraId="4F8AE559" w14:textId="77777777" w:rsidR="00C50A95" w:rsidRPr="00D016EC" w:rsidRDefault="00C50A95" w:rsidP="00416506">
            <w:pPr>
              <w:pStyle w:val="tabletext11"/>
              <w:tabs>
                <w:tab w:val="decimal" w:pos="200"/>
              </w:tabs>
              <w:jc w:val="center"/>
              <w:rPr>
                <w:ins w:id="26884" w:author="Author"/>
              </w:rPr>
            </w:pPr>
            <w:ins w:id="26885" w:author="Author">
              <w:r w:rsidRPr="00D016EC">
                <w:t>1.78</w:t>
              </w:r>
            </w:ins>
          </w:p>
        </w:tc>
        <w:tc>
          <w:tcPr>
            <w:tcW w:w="560" w:type="dxa"/>
            <w:noWrap/>
            <w:vAlign w:val="bottom"/>
            <w:hideMark/>
          </w:tcPr>
          <w:p w14:paraId="1E8D637F" w14:textId="77777777" w:rsidR="00C50A95" w:rsidRPr="00D016EC" w:rsidRDefault="00C50A95" w:rsidP="00416506">
            <w:pPr>
              <w:pStyle w:val="tabletext11"/>
              <w:tabs>
                <w:tab w:val="decimal" w:pos="200"/>
              </w:tabs>
              <w:jc w:val="center"/>
              <w:rPr>
                <w:ins w:id="26886" w:author="Author"/>
              </w:rPr>
            </w:pPr>
            <w:ins w:id="26887" w:author="Author">
              <w:r w:rsidRPr="00D016EC">
                <w:t>1.73</w:t>
              </w:r>
            </w:ins>
          </w:p>
        </w:tc>
        <w:tc>
          <w:tcPr>
            <w:tcW w:w="480" w:type="dxa"/>
            <w:noWrap/>
            <w:vAlign w:val="bottom"/>
            <w:hideMark/>
          </w:tcPr>
          <w:p w14:paraId="312EC2A6" w14:textId="77777777" w:rsidR="00C50A95" w:rsidRPr="00D016EC" w:rsidRDefault="00C50A95" w:rsidP="00416506">
            <w:pPr>
              <w:pStyle w:val="tabletext11"/>
              <w:tabs>
                <w:tab w:val="decimal" w:pos="200"/>
              </w:tabs>
              <w:jc w:val="center"/>
              <w:rPr>
                <w:ins w:id="26888" w:author="Author"/>
              </w:rPr>
            </w:pPr>
            <w:ins w:id="26889" w:author="Author">
              <w:r w:rsidRPr="00D016EC">
                <w:t>1.68</w:t>
              </w:r>
            </w:ins>
          </w:p>
        </w:tc>
        <w:tc>
          <w:tcPr>
            <w:tcW w:w="480" w:type="dxa"/>
            <w:noWrap/>
            <w:vAlign w:val="bottom"/>
            <w:hideMark/>
          </w:tcPr>
          <w:p w14:paraId="69EE2707" w14:textId="77777777" w:rsidR="00C50A95" w:rsidRPr="00D016EC" w:rsidRDefault="00C50A95" w:rsidP="00416506">
            <w:pPr>
              <w:pStyle w:val="tabletext11"/>
              <w:tabs>
                <w:tab w:val="decimal" w:pos="200"/>
              </w:tabs>
              <w:jc w:val="center"/>
              <w:rPr>
                <w:ins w:id="26890" w:author="Author"/>
              </w:rPr>
            </w:pPr>
            <w:ins w:id="26891" w:author="Author">
              <w:r w:rsidRPr="00D016EC">
                <w:t>1.57</w:t>
              </w:r>
            </w:ins>
          </w:p>
        </w:tc>
        <w:tc>
          <w:tcPr>
            <w:tcW w:w="480" w:type="dxa"/>
            <w:noWrap/>
            <w:vAlign w:val="bottom"/>
            <w:hideMark/>
          </w:tcPr>
          <w:p w14:paraId="705C37BE" w14:textId="77777777" w:rsidR="00C50A95" w:rsidRPr="00D016EC" w:rsidRDefault="00C50A95" w:rsidP="00416506">
            <w:pPr>
              <w:pStyle w:val="tabletext11"/>
              <w:tabs>
                <w:tab w:val="decimal" w:pos="200"/>
              </w:tabs>
              <w:jc w:val="center"/>
              <w:rPr>
                <w:ins w:id="26892" w:author="Author"/>
              </w:rPr>
            </w:pPr>
            <w:ins w:id="26893" w:author="Author">
              <w:r w:rsidRPr="00D016EC">
                <w:t>1.46</w:t>
              </w:r>
            </w:ins>
          </w:p>
        </w:tc>
        <w:tc>
          <w:tcPr>
            <w:tcW w:w="480" w:type="dxa"/>
            <w:noWrap/>
            <w:vAlign w:val="bottom"/>
            <w:hideMark/>
          </w:tcPr>
          <w:p w14:paraId="1CD36C10" w14:textId="77777777" w:rsidR="00C50A95" w:rsidRPr="00D016EC" w:rsidRDefault="00C50A95" w:rsidP="00416506">
            <w:pPr>
              <w:pStyle w:val="tabletext11"/>
              <w:tabs>
                <w:tab w:val="decimal" w:pos="200"/>
              </w:tabs>
              <w:jc w:val="center"/>
              <w:rPr>
                <w:ins w:id="26894" w:author="Author"/>
              </w:rPr>
            </w:pPr>
            <w:ins w:id="26895" w:author="Author">
              <w:r w:rsidRPr="00D016EC">
                <w:t>1.35</w:t>
              </w:r>
            </w:ins>
          </w:p>
        </w:tc>
        <w:tc>
          <w:tcPr>
            <w:tcW w:w="480" w:type="dxa"/>
            <w:noWrap/>
            <w:vAlign w:val="bottom"/>
            <w:hideMark/>
          </w:tcPr>
          <w:p w14:paraId="75E554FC" w14:textId="77777777" w:rsidR="00C50A95" w:rsidRPr="00D016EC" w:rsidRDefault="00C50A95" w:rsidP="00416506">
            <w:pPr>
              <w:pStyle w:val="tabletext11"/>
              <w:tabs>
                <w:tab w:val="decimal" w:pos="200"/>
              </w:tabs>
              <w:jc w:val="center"/>
              <w:rPr>
                <w:ins w:id="26896" w:author="Author"/>
              </w:rPr>
            </w:pPr>
            <w:ins w:id="26897" w:author="Author">
              <w:r w:rsidRPr="00D016EC">
                <w:t>1.25</w:t>
              </w:r>
            </w:ins>
          </w:p>
        </w:tc>
        <w:tc>
          <w:tcPr>
            <w:tcW w:w="480" w:type="dxa"/>
            <w:noWrap/>
            <w:vAlign w:val="bottom"/>
            <w:hideMark/>
          </w:tcPr>
          <w:p w14:paraId="79FA4A12" w14:textId="77777777" w:rsidR="00C50A95" w:rsidRPr="00D016EC" w:rsidRDefault="00C50A95" w:rsidP="00416506">
            <w:pPr>
              <w:pStyle w:val="tabletext11"/>
              <w:tabs>
                <w:tab w:val="decimal" w:pos="200"/>
              </w:tabs>
              <w:jc w:val="center"/>
              <w:rPr>
                <w:ins w:id="26898" w:author="Author"/>
              </w:rPr>
            </w:pPr>
            <w:ins w:id="26899" w:author="Author">
              <w:r w:rsidRPr="00D016EC">
                <w:t>1.14</w:t>
              </w:r>
            </w:ins>
          </w:p>
        </w:tc>
        <w:tc>
          <w:tcPr>
            <w:tcW w:w="400" w:type="dxa"/>
            <w:noWrap/>
            <w:vAlign w:val="bottom"/>
            <w:hideMark/>
          </w:tcPr>
          <w:p w14:paraId="11F87E91" w14:textId="77777777" w:rsidR="00C50A95" w:rsidRPr="00D016EC" w:rsidRDefault="00C50A95" w:rsidP="00416506">
            <w:pPr>
              <w:pStyle w:val="tabletext11"/>
              <w:jc w:val="center"/>
              <w:rPr>
                <w:ins w:id="26900" w:author="Author"/>
              </w:rPr>
            </w:pPr>
            <w:ins w:id="26901" w:author="Author">
              <w:r w:rsidRPr="00D016EC">
                <w:t>1.03</w:t>
              </w:r>
            </w:ins>
          </w:p>
        </w:tc>
        <w:tc>
          <w:tcPr>
            <w:tcW w:w="400" w:type="dxa"/>
            <w:noWrap/>
            <w:vAlign w:val="bottom"/>
            <w:hideMark/>
          </w:tcPr>
          <w:p w14:paraId="051C350E" w14:textId="77777777" w:rsidR="00C50A95" w:rsidRPr="00D016EC" w:rsidRDefault="00C50A95" w:rsidP="00416506">
            <w:pPr>
              <w:pStyle w:val="tabletext11"/>
              <w:jc w:val="center"/>
              <w:rPr>
                <w:ins w:id="26902" w:author="Author"/>
              </w:rPr>
            </w:pPr>
            <w:ins w:id="26903" w:author="Author">
              <w:r w:rsidRPr="00D016EC">
                <w:t>0.93</w:t>
              </w:r>
            </w:ins>
          </w:p>
        </w:tc>
        <w:tc>
          <w:tcPr>
            <w:tcW w:w="400" w:type="dxa"/>
            <w:noWrap/>
            <w:vAlign w:val="bottom"/>
            <w:hideMark/>
          </w:tcPr>
          <w:p w14:paraId="262C0C4A" w14:textId="77777777" w:rsidR="00C50A95" w:rsidRPr="00D016EC" w:rsidRDefault="00C50A95" w:rsidP="00416506">
            <w:pPr>
              <w:pStyle w:val="tabletext11"/>
              <w:jc w:val="center"/>
              <w:rPr>
                <w:ins w:id="26904" w:author="Author"/>
              </w:rPr>
            </w:pPr>
            <w:ins w:id="26905" w:author="Author">
              <w:r w:rsidRPr="00D016EC">
                <w:t>0.82</w:t>
              </w:r>
            </w:ins>
          </w:p>
        </w:tc>
        <w:tc>
          <w:tcPr>
            <w:tcW w:w="400" w:type="dxa"/>
            <w:noWrap/>
            <w:vAlign w:val="bottom"/>
            <w:hideMark/>
          </w:tcPr>
          <w:p w14:paraId="02E04130" w14:textId="77777777" w:rsidR="00C50A95" w:rsidRPr="00D016EC" w:rsidRDefault="00C50A95" w:rsidP="00416506">
            <w:pPr>
              <w:pStyle w:val="tabletext11"/>
              <w:jc w:val="center"/>
              <w:rPr>
                <w:ins w:id="26906" w:author="Author"/>
              </w:rPr>
            </w:pPr>
            <w:ins w:id="26907" w:author="Author">
              <w:r w:rsidRPr="00D016EC">
                <w:t>0.80</w:t>
              </w:r>
            </w:ins>
          </w:p>
        </w:tc>
        <w:tc>
          <w:tcPr>
            <w:tcW w:w="400" w:type="dxa"/>
            <w:noWrap/>
            <w:vAlign w:val="bottom"/>
            <w:hideMark/>
          </w:tcPr>
          <w:p w14:paraId="70317ACB" w14:textId="77777777" w:rsidR="00C50A95" w:rsidRPr="00D016EC" w:rsidRDefault="00C50A95" w:rsidP="00416506">
            <w:pPr>
              <w:pStyle w:val="tabletext11"/>
              <w:jc w:val="center"/>
              <w:rPr>
                <w:ins w:id="26908" w:author="Author"/>
              </w:rPr>
            </w:pPr>
            <w:ins w:id="26909" w:author="Author">
              <w:r w:rsidRPr="00D016EC">
                <w:t>0.77</w:t>
              </w:r>
            </w:ins>
          </w:p>
        </w:tc>
        <w:tc>
          <w:tcPr>
            <w:tcW w:w="400" w:type="dxa"/>
            <w:noWrap/>
            <w:vAlign w:val="bottom"/>
            <w:hideMark/>
          </w:tcPr>
          <w:p w14:paraId="3540ABF8" w14:textId="77777777" w:rsidR="00C50A95" w:rsidRPr="00D016EC" w:rsidRDefault="00C50A95" w:rsidP="00416506">
            <w:pPr>
              <w:pStyle w:val="tabletext11"/>
              <w:jc w:val="center"/>
              <w:rPr>
                <w:ins w:id="26910" w:author="Author"/>
              </w:rPr>
            </w:pPr>
            <w:ins w:id="26911" w:author="Author">
              <w:r w:rsidRPr="00D016EC">
                <w:t>0.75</w:t>
              </w:r>
            </w:ins>
          </w:p>
        </w:tc>
        <w:tc>
          <w:tcPr>
            <w:tcW w:w="400" w:type="dxa"/>
            <w:noWrap/>
            <w:vAlign w:val="bottom"/>
            <w:hideMark/>
          </w:tcPr>
          <w:p w14:paraId="0D121AFE" w14:textId="77777777" w:rsidR="00C50A95" w:rsidRPr="00D016EC" w:rsidRDefault="00C50A95" w:rsidP="00416506">
            <w:pPr>
              <w:pStyle w:val="tabletext11"/>
              <w:jc w:val="center"/>
              <w:rPr>
                <w:ins w:id="26912" w:author="Author"/>
              </w:rPr>
            </w:pPr>
            <w:ins w:id="26913" w:author="Author">
              <w:r w:rsidRPr="00D016EC">
                <w:t>0.73</w:t>
              </w:r>
            </w:ins>
          </w:p>
        </w:tc>
        <w:tc>
          <w:tcPr>
            <w:tcW w:w="400" w:type="dxa"/>
            <w:noWrap/>
            <w:vAlign w:val="bottom"/>
            <w:hideMark/>
          </w:tcPr>
          <w:p w14:paraId="0AA24A35" w14:textId="77777777" w:rsidR="00C50A95" w:rsidRPr="00D016EC" w:rsidRDefault="00C50A95" w:rsidP="00416506">
            <w:pPr>
              <w:pStyle w:val="tabletext11"/>
              <w:jc w:val="center"/>
              <w:rPr>
                <w:ins w:id="26914" w:author="Author"/>
              </w:rPr>
            </w:pPr>
            <w:ins w:id="26915" w:author="Author">
              <w:r w:rsidRPr="00D016EC">
                <w:t>0.70</w:t>
              </w:r>
            </w:ins>
          </w:p>
        </w:tc>
        <w:tc>
          <w:tcPr>
            <w:tcW w:w="400" w:type="dxa"/>
            <w:noWrap/>
            <w:vAlign w:val="bottom"/>
            <w:hideMark/>
          </w:tcPr>
          <w:p w14:paraId="0F05951F" w14:textId="77777777" w:rsidR="00C50A95" w:rsidRPr="00D016EC" w:rsidRDefault="00C50A95" w:rsidP="00416506">
            <w:pPr>
              <w:pStyle w:val="tabletext11"/>
              <w:jc w:val="center"/>
              <w:rPr>
                <w:ins w:id="26916" w:author="Author"/>
              </w:rPr>
            </w:pPr>
            <w:ins w:id="26917" w:author="Author">
              <w:r w:rsidRPr="00D016EC">
                <w:t>0.68</w:t>
              </w:r>
            </w:ins>
          </w:p>
        </w:tc>
        <w:tc>
          <w:tcPr>
            <w:tcW w:w="400" w:type="dxa"/>
            <w:noWrap/>
            <w:vAlign w:val="bottom"/>
            <w:hideMark/>
          </w:tcPr>
          <w:p w14:paraId="64366CC6" w14:textId="77777777" w:rsidR="00C50A95" w:rsidRPr="00D016EC" w:rsidRDefault="00C50A95" w:rsidP="00416506">
            <w:pPr>
              <w:pStyle w:val="tabletext11"/>
              <w:jc w:val="center"/>
              <w:rPr>
                <w:ins w:id="26918" w:author="Author"/>
              </w:rPr>
            </w:pPr>
            <w:ins w:id="26919" w:author="Author">
              <w:r w:rsidRPr="00D016EC">
                <w:t>0.66</w:t>
              </w:r>
            </w:ins>
          </w:p>
        </w:tc>
        <w:tc>
          <w:tcPr>
            <w:tcW w:w="400" w:type="dxa"/>
            <w:noWrap/>
            <w:vAlign w:val="bottom"/>
            <w:hideMark/>
          </w:tcPr>
          <w:p w14:paraId="16F7CFB5" w14:textId="77777777" w:rsidR="00C50A95" w:rsidRPr="00D016EC" w:rsidRDefault="00C50A95" w:rsidP="00416506">
            <w:pPr>
              <w:pStyle w:val="tabletext11"/>
              <w:jc w:val="center"/>
              <w:rPr>
                <w:ins w:id="26920" w:author="Author"/>
              </w:rPr>
            </w:pPr>
            <w:ins w:id="26921" w:author="Author">
              <w:r w:rsidRPr="00D016EC">
                <w:t>0.64</w:t>
              </w:r>
            </w:ins>
          </w:p>
        </w:tc>
        <w:tc>
          <w:tcPr>
            <w:tcW w:w="400" w:type="dxa"/>
            <w:noWrap/>
            <w:vAlign w:val="bottom"/>
            <w:hideMark/>
          </w:tcPr>
          <w:p w14:paraId="3BE81C2F" w14:textId="77777777" w:rsidR="00C50A95" w:rsidRPr="00D016EC" w:rsidRDefault="00C50A95" w:rsidP="00416506">
            <w:pPr>
              <w:pStyle w:val="tabletext11"/>
              <w:jc w:val="center"/>
              <w:rPr>
                <w:ins w:id="26922" w:author="Author"/>
              </w:rPr>
            </w:pPr>
            <w:ins w:id="26923" w:author="Author">
              <w:r w:rsidRPr="00D016EC">
                <w:t>0.62</w:t>
              </w:r>
            </w:ins>
          </w:p>
        </w:tc>
        <w:tc>
          <w:tcPr>
            <w:tcW w:w="400" w:type="dxa"/>
            <w:noWrap/>
            <w:vAlign w:val="bottom"/>
            <w:hideMark/>
          </w:tcPr>
          <w:p w14:paraId="528E1136" w14:textId="77777777" w:rsidR="00C50A95" w:rsidRPr="00D016EC" w:rsidRDefault="00C50A95" w:rsidP="00416506">
            <w:pPr>
              <w:pStyle w:val="tabletext11"/>
              <w:jc w:val="center"/>
              <w:rPr>
                <w:ins w:id="26924" w:author="Author"/>
              </w:rPr>
            </w:pPr>
            <w:ins w:id="26925" w:author="Author">
              <w:r w:rsidRPr="00D016EC">
                <w:t>0.60</w:t>
              </w:r>
            </w:ins>
          </w:p>
        </w:tc>
        <w:tc>
          <w:tcPr>
            <w:tcW w:w="400" w:type="dxa"/>
            <w:noWrap/>
            <w:vAlign w:val="bottom"/>
            <w:hideMark/>
          </w:tcPr>
          <w:p w14:paraId="2F37322A" w14:textId="77777777" w:rsidR="00C50A95" w:rsidRPr="00D016EC" w:rsidRDefault="00C50A95" w:rsidP="00416506">
            <w:pPr>
              <w:pStyle w:val="tabletext11"/>
              <w:jc w:val="center"/>
              <w:rPr>
                <w:ins w:id="26926" w:author="Author"/>
              </w:rPr>
            </w:pPr>
            <w:ins w:id="26927" w:author="Author">
              <w:r w:rsidRPr="00D016EC">
                <w:t>0.59</w:t>
              </w:r>
            </w:ins>
          </w:p>
        </w:tc>
        <w:tc>
          <w:tcPr>
            <w:tcW w:w="440" w:type="dxa"/>
            <w:noWrap/>
            <w:vAlign w:val="bottom"/>
            <w:hideMark/>
          </w:tcPr>
          <w:p w14:paraId="738C3E29" w14:textId="77777777" w:rsidR="00C50A95" w:rsidRPr="00D016EC" w:rsidRDefault="00C50A95" w:rsidP="00416506">
            <w:pPr>
              <w:pStyle w:val="tabletext11"/>
              <w:jc w:val="center"/>
              <w:rPr>
                <w:ins w:id="26928" w:author="Author"/>
              </w:rPr>
            </w:pPr>
            <w:ins w:id="26929" w:author="Author">
              <w:r w:rsidRPr="00D016EC">
                <w:t>0.57</w:t>
              </w:r>
            </w:ins>
          </w:p>
        </w:tc>
        <w:tc>
          <w:tcPr>
            <w:tcW w:w="400" w:type="dxa"/>
            <w:noWrap/>
            <w:vAlign w:val="bottom"/>
            <w:hideMark/>
          </w:tcPr>
          <w:p w14:paraId="6639A0FB" w14:textId="77777777" w:rsidR="00C50A95" w:rsidRPr="00D016EC" w:rsidRDefault="00C50A95" w:rsidP="00416506">
            <w:pPr>
              <w:pStyle w:val="tabletext11"/>
              <w:jc w:val="center"/>
              <w:rPr>
                <w:ins w:id="26930" w:author="Author"/>
              </w:rPr>
            </w:pPr>
            <w:ins w:id="26931" w:author="Author">
              <w:r w:rsidRPr="00D016EC">
                <w:t>0.55</w:t>
              </w:r>
            </w:ins>
          </w:p>
        </w:tc>
        <w:tc>
          <w:tcPr>
            <w:tcW w:w="400" w:type="dxa"/>
            <w:noWrap/>
            <w:vAlign w:val="bottom"/>
            <w:hideMark/>
          </w:tcPr>
          <w:p w14:paraId="4BE1A136" w14:textId="77777777" w:rsidR="00C50A95" w:rsidRPr="00D016EC" w:rsidRDefault="00C50A95" w:rsidP="00416506">
            <w:pPr>
              <w:pStyle w:val="tabletext11"/>
              <w:jc w:val="center"/>
              <w:rPr>
                <w:ins w:id="26932" w:author="Author"/>
              </w:rPr>
            </w:pPr>
            <w:ins w:id="26933" w:author="Author">
              <w:r w:rsidRPr="00D016EC">
                <w:t>0.54</w:t>
              </w:r>
            </w:ins>
          </w:p>
        </w:tc>
        <w:tc>
          <w:tcPr>
            <w:tcW w:w="400" w:type="dxa"/>
            <w:noWrap/>
            <w:vAlign w:val="bottom"/>
            <w:hideMark/>
          </w:tcPr>
          <w:p w14:paraId="29F28144" w14:textId="77777777" w:rsidR="00C50A95" w:rsidRPr="00D016EC" w:rsidRDefault="00C50A95" w:rsidP="00416506">
            <w:pPr>
              <w:pStyle w:val="tabletext11"/>
              <w:jc w:val="center"/>
              <w:rPr>
                <w:ins w:id="26934" w:author="Author"/>
              </w:rPr>
            </w:pPr>
            <w:ins w:id="26935" w:author="Author">
              <w:r w:rsidRPr="00D016EC">
                <w:t>0.52</w:t>
              </w:r>
            </w:ins>
          </w:p>
        </w:tc>
        <w:tc>
          <w:tcPr>
            <w:tcW w:w="400" w:type="dxa"/>
            <w:noWrap/>
            <w:vAlign w:val="bottom"/>
            <w:hideMark/>
          </w:tcPr>
          <w:p w14:paraId="5755CFB7" w14:textId="77777777" w:rsidR="00C50A95" w:rsidRPr="00D016EC" w:rsidRDefault="00C50A95" w:rsidP="00416506">
            <w:pPr>
              <w:pStyle w:val="tabletext11"/>
              <w:jc w:val="center"/>
              <w:rPr>
                <w:ins w:id="26936" w:author="Author"/>
              </w:rPr>
            </w:pPr>
            <w:ins w:id="26937" w:author="Author">
              <w:r w:rsidRPr="00D016EC">
                <w:t>0.50</w:t>
              </w:r>
            </w:ins>
          </w:p>
        </w:tc>
        <w:tc>
          <w:tcPr>
            <w:tcW w:w="460" w:type="dxa"/>
            <w:noWrap/>
            <w:vAlign w:val="bottom"/>
            <w:hideMark/>
          </w:tcPr>
          <w:p w14:paraId="120E7A4C" w14:textId="77777777" w:rsidR="00C50A95" w:rsidRPr="00D016EC" w:rsidRDefault="00C50A95" w:rsidP="00416506">
            <w:pPr>
              <w:pStyle w:val="tabletext11"/>
              <w:jc w:val="center"/>
              <w:rPr>
                <w:ins w:id="26938" w:author="Author"/>
              </w:rPr>
            </w:pPr>
            <w:ins w:id="26939" w:author="Author">
              <w:r w:rsidRPr="00D016EC">
                <w:t>0.49</w:t>
              </w:r>
            </w:ins>
          </w:p>
        </w:tc>
      </w:tr>
      <w:tr w:rsidR="00C50A95" w:rsidRPr="00D016EC" w14:paraId="4E35C85B" w14:textId="77777777" w:rsidTr="00416506">
        <w:trPr>
          <w:trHeight w:val="190"/>
          <w:ins w:id="26940" w:author="Author"/>
        </w:trPr>
        <w:tc>
          <w:tcPr>
            <w:tcW w:w="200" w:type="dxa"/>
            <w:tcBorders>
              <w:right w:val="nil"/>
            </w:tcBorders>
            <w:vAlign w:val="bottom"/>
          </w:tcPr>
          <w:p w14:paraId="6A84B8D5" w14:textId="77777777" w:rsidR="00C50A95" w:rsidRPr="00D016EC" w:rsidRDefault="00C50A95" w:rsidP="00416506">
            <w:pPr>
              <w:pStyle w:val="tabletext11"/>
              <w:jc w:val="right"/>
              <w:rPr>
                <w:ins w:id="26941" w:author="Author"/>
              </w:rPr>
            </w:pPr>
          </w:p>
        </w:tc>
        <w:tc>
          <w:tcPr>
            <w:tcW w:w="1580" w:type="dxa"/>
            <w:tcBorders>
              <w:left w:val="nil"/>
            </w:tcBorders>
            <w:vAlign w:val="bottom"/>
            <w:hideMark/>
          </w:tcPr>
          <w:p w14:paraId="00B3BCD8" w14:textId="77777777" w:rsidR="00C50A95" w:rsidRPr="00D016EC" w:rsidRDefault="00C50A95" w:rsidP="00416506">
            <w:pPr>
              <w:pStyle w:val="tabletext11"/>
              <w:tabs>
                <w:tab w:val="decimal" w:pos="640"/>
              </w:tabs>
              <w:rPr>
                <w:ins w:id="26942" w:author="Author"/>
              </w:rPr>
            </w:pPr>
            <w:ins w:id="26943" w:author="Author">
              <w:r w:rsidRPr="00D016EC">
                <w:t>65,000 to 74,999</w:t>
              </w:r>
            </w:ins>
          </w:p>
        </w:tc>
        <w:tc>
          <w:tcPr>
            <w:tcW w:w="560" w:type="dxa"/>
            <w:noWrap/>
            <w:vAlign w:val="bottom"/>
            <w:hideMark/>
          </w:tcPr>
          <w:p w14:paraId="0A604872" w14:textId="77777777" w:rsidR="00C50A95" w:rsidRPr="00D016EC" w:rsidRDefault="00C50A95" w:rsidP="00416506">
            <w:pPr>
              <w:pStyle w:val="tabletext11"/>
              <w:tabs>
                <w:tab w:val="decimal" w:pos="200"/>
              </w:tabs>
              <w:jc w:val="center"/>
              <w:rPr>
                <w:ins w:id="26944" w:author="Author"/>
              </w:rPr>
            </w:pPr>
            <w:ins w:id="26945" w:author="Author">
              <w:r w:rsidRPr="00D016EC">
                <w:t>2.02</w:t>
              </w:r>
            </w:ins>
          </w:p>
        </w:tc>
        <w:tc>
          <w:tcPr>
            <w:tcW w:w="560" w:type="dxa"/>
            <w:noWrap/>
            <w:vAlign w:val="bottom"/>
            <w:hideMark/>
          </w:tcPr>
          <w:p w14:paraId="2AC7E3B5" w14:textId="77777777" w:rsidR="00C50A95" w:rsidRPr="00D016EC" w:rsidRDefault="00C50A95" w:rsidP="00416506">
            <w:pPr>
              <w:pStyle w:val="tabletext11"/>
              <w:tabs>
                <w:tab w:val="decimal" w:pos="200"/>
              </w:tabs>
              <w:jc w:val="center"/>
              <w:rPr>
                <w:ins w:id="26946" w:author="Author"/>
              </w:rPr>
            </w:pPr>
            <w:ins w:id="26947" w:author="Author">
              <w:r w:rsidRPr="00D016EC">
                <w:t>1.96</w:t>
              </w:r>
            </w:ins>
          </w:p>
        </w:tc>
        <w:tc>
          <w:tcPr>
            <w:tcW w:w="480" w:type="dxa"/>
            <w:noWrap/>
            <w:vAlign w:val="bottom"/>
            <w:hideMark/>
          </w:tcPr>
          <w:p w14:paraId="51774EC3" w14:textId="77777777" w:rsidR="00C50A95" w:rsidRPr="00D016EC" w:rsidRDefault="00C50A95" w:rsidP="00416506">
            <w:pPr>
              <w:pStyle w:val="tabletext11"/>
              <w:tabs>
                <w:tab w:val="decimal" w:pos="200"/>
              </w:tabs>
              <w:jc w:val="center"/>
              <w:rPr>
                <w:ins w:id="26948" w:author="Author"/>
              </w:rPr>
            </w:pPr>
            <w:ins w:id="26949" w:author="Author">
              <w:r w:rsidRPr="00D016EC">
                <w:t>1.90</w:t>
              </w:r>
            </w:ins>
          </w:p>
        </w:tc>
        <w:tc>
          <w:tcPr>
            <w:tcW w:w="480" w:type="dxa"/>
            <w:noWrap/>
            <w:vAlign w:val="bottom"/>
            <w:hideMark/>
          </w:tcPr>
          <w:p w14:paraId="69157347" w14:textId="77777777" w:rsidR="00C50A95" w:rsidRPr="00D016EC" w:rsidRDefault="00C50A95" w:rsidP="00416506">
            <w:pPr>
              <w:pStyle w:val="tabletext11"/>
              <w:tabs>
                <w:tab w:val="decimal" w:pos="200"/>
              </w:tabs>
              <w:jc w:val="center"/>
              <w:rPr>
                <w:ins w:id="26950" w:author="Author"/>
              </w:rPr>
            </w:pPr>
            <w:ins w:id="26951" w:author="Author">
              <w:r w:rsidRPr="00D016EC">
                <w:t>1.78</w:t>
              </w:r>
            </w:ins>
          </w:p>
        </w:tc>
        <w:tc>
          <w:tcPr>
            <w:tcW w:w="480" w:type="dxa"/>
            <w:noWrap/>
            <w:vAlign w:val="bottom"/>
            <w:hideMark/>
          </w:tcPr>
          <w:p w14:paraId="76F46A9E" w14:textId="77777777" w:rsidR="00C50A95" w:rsidRPr="00D016EC" w:rsidRDefault="00C50A95" w:rsidP="00416506">
            <w:pPr>
              <w:pStyle w:val="tabletext11"/>
              <w:tabs>
                <w:tab w:val="decimal" w:pos="200"/>
              </w:tabs>
              <w:jc w:val="center"/>
              <w:rPr>
                <w:ins w:id="26952" w:author="Author"/>
              </w:rPr>
            </w:pPr>
            <w:ins w:id="26953" w:author="Author">
              <w:r w:rsidRPr="00D016EC">
                <w:t>1.66</w:t>
              </w:r>
            </w:ins>
          </w:p>
        </w:tc>
        <w:tc>
          <w:tcPr>
            <w:tcW w:w="480" w:type="dxa"/>
            <w:noWrap/>
            <w:vAlign w:val="bottom"/>
            <w:hideMark/>
          </w:tcPr>
          <w:p w14:paraId="19AB2AF5" w14:textId="77777777" w:rsidR="00C50A95" w:rsidRPr="00D016EC" w:rsidRDefault="00C50A95" w:rsidP="00416506">
            <w:pPr>
              <w:pStyle w:val="tabletext11"/>
              <w:tabs>
                <w:tab w:val="decimal" w:pos="200"/>
              </w:tabs>
              <w:jc w:val="center"/>
              <w:rPr>
                <w:ins w:id="26954" w:author="Author"/>
              </w:rPr>
            </w:pPr>
            <w:ins w:id="26955" w:author="Author">
              <w:r w:rsidRPr="00D016EC">
                <w:t>1.54</w:t>
              </w:r>
            </w:ins>
          </w:p>
        </w:tc>
        <w:tc>
          <w:tcPr>
            <w:tcW w:w="480" w:type="dxa"/>
            <w:noWrap/>
            <w:vAlign w:val="bottom"/>
            <w:hideMark/>
          </w:tcPr>
          <w:p w14:paraId="569BC0B6" w14:textId="77777777" w:rsidR="00C50A95" w:rsidRPr="00D016EC" w:rsidRDefault="00C50A95" w:rsidP="00416506">
            <w:pPr>
              <w:pStyle w:val="tabletext11"/>
              <w:tabs>
                <w:tab w:val="decimal" w:pos="200"/>
              </w:tabs>
              <w:jc w:val="center"/>
              <w:rPr>
                <w:ins w:id="26956" w:author="Author"/>
              </w:rPr>
            </w:pPr>
            <w:ins w:id="26957" w:author="Author">
              <w:r w:rsidRPr="00D016EC">
                <w:t>1.41</w:t>
              </w:r>
            </w:ins>
          </w:p>
        </w:tc>
        <w:tc>
          <w:tcPr>
            <w:tcW w:w="480" w:type="dxa"/>
            <w:noWrap/>
            <w:vAlign w:val="bottom"/>
            <w:hideMark/>
          </w:tcPr>
          <w:p w14:paraId="303CD970" w14:textId="77777777" w:rsidR="00C50A95" w:rsidRPr="00D016EC" w:rsidRDefault="00C50A95" w:rsidP="00416506">
            <w:pPr>
              <w:pStyle w:val="tabletext11"/>
              <w:tabs>
                <w:tab w:val="decimal" w:pos="200"/>
              </w:tabs>
              <w:jc w:val="center"/>
              <w:rPr>
                <w:ins w:id="26958" w:author="Author"/>
              </w:rPr>
            </w:pPr>
            <w:ins w:id="26959" w:author="Author">
              <w:r w:rsidRPr="00D016EC">
                <w:t>1.29</w:t>
              </w:r>
            </w:ins>
          </w:p>
        </w:tc>
        <w:tc>
          <w:tcPr>
            <w:tcW w:w="400" w:type="dxa"/>
            <w:noWrap/>
            <w:vAlign w:val="bottom"/>
            <w:hideMark/>
          </w:tcPr>
          <w:p w14:paraId="296E76EE" w14:textId="77777777" w:rsidR="00C50A95" w:rsidRPr="00D016EC" w:rsidRDefault="00C50A95" w:rsidP="00416506">
            <w:pPr>
              <w:pStyle w:val="tabletext11"/>
              <w:jc w:val="center"/>
              <w:rPr>
                <w:ins w:id="26960" w:author="Author"/>
              </w:rPr>
            </w:pPr>
            <w:ins w:id="26961" w:author="Author">
              <w:r w:rsidRPr="00D016EC">
                <w:t>1.17</w:t>
              </w:r>
            </w:ins>
          </w:p>
        </w:tc>
        <w:tc>
          <w:tcPr>
            <w:tcW w:w="400" w:type="dxa"/>
            <w:noWrap/>
            <w:vAlign w:val="bottom"/>
            <w:hideMark/>
          </w:tcPr>
          <w:p w14:paraId="0DD548C1" w14:textId="77777777" w:rsidR="00C50A95" w:rsidRPr="00D016EC" w:rsidRDefault="00C50A95" w:rsidP="00416506">
            <w:pPr>
              <w:pStyle w:val="tabletext11"/>
              <w:jc w:val="center"/>
              <w:rPr>
                <w:ins w:id="26962" w:author="Author"/>
              </w:rPr>
            </w:pPr>
            <w:ins w:id="26963" w:author="Author">
              <w:r w:rsidRPr="00D016EC">
                <w:t>1.05</w:t>
              </w:r>
            </w:ins>
          </w:p>
        </w:tc>
        <w:tc>
          <w:tcPr>
            <w:tcW w:w="400" w:type="dxa"/>
            <w:noWrap/>
            <w:vAlign w:val="bottom"/>
            <w:hideMark/>
          </w:tcPr>
          <w:p w14:paraId="4A54C1BF" w14:textId="77777777" w:rsidR="00C50A95" w:rsidRPr="00D016EC" w:rsidRDefault="00C50A95" w:rsidP="00416506">
            <w:pPr>
              <w:pStyle w:val="tabletext11"/>
              <w:jc w:val="center"/>
              <w:rPr>
                <w:ins w:id="26964" w:author="Author"/>
              </w:rPr>
            </w:pPr>
            <w:ins w:id="26965" w:author="Author">
              <w:r w:rsidRPr="00D016EC">
                <w:t>0.93</w:t>
              </w:r>
            </w:ins>
          </w:p>
        </w:tc>
        <w:tc>
          <w:tcPr>
            <w:tcW w:w="400" w:type="dxa"/>
            <w:noWrap/>
            <w:vAlign w:val="bottom"/>
            <w:hideMark/>
          </w:tcPr>
          <w:p w14:paraId="3099879E" w14:textId="77777777" w:rsidR="00C50A95" w:rsidRPr="00D016EC" w:rsidRDefault="00C50A95" w:rsidP="00416506">
            <w:pPr>
              <w:pStyle w:val="tabletext11"/>
              <w:jc w:val="center"/>
              <w:rPr>
                <w:ins w:id="26966" w:author="Author"/>
              </w:rPr>
            </w:pPr>
            <w:ins w:id="26967" w:author="Author">
              <w:r w:rsidRPr="00D016EC">
                <w:t>0.90</w:t>
              </w:r>
            </w:ins>
          </w:p>
        </w:tc>
        <w:tc>
          <w:tcPr>
            <w:tcW w:w="400" w:type="dxa"/>
            <w:noWrap/>
            <w:vAlign w:val="bottom"/>
            <w:hideMark/>
          </w:tcPr>
          <w:p w14:paraId="0CF479F7" w14:textId="77777777" w:rsidR="00C50A95" w:rsidRPr="00D016EC" w:rsidRDefault="00C50A95" w:rsidP="00416506">
            <w:pPr>
              <w:pStyle w:val="tabletext11"/>
              <w:jc w:val="center"/>
              <w:rPr>
                <w:ins w:id="26968" w:author="Author"/>
              </w:rPr>
            </w:pPr>
            <w:ins w:id="26969" w:author="Author">
              <w:r w:rsidRPr="00D016EC">
                <w:t>0.87</w:t>
              </w:r>
            </w:ins>
          </w:p>
        </w:tc>
        <w:tc>
          <w:tcPr>
            <w:tcW w:w="400" w:type="dxa"/>
            <w:noWrap/>
            <w:vAlign w:val="bottom"/>
            <w:hideMark/>
          </w:tcPr>
          <w:p w14:paraId="19F7A9BC" w14:textId="77777777" w:rsidR="00C50A95" w:rsidRPr="00D016EC" w:rsidRDefault="00C50A95" w:rsidP="00416506">
            <w:pPr>
              <w:pStyle w:val="tabletext11"/>
              <w:jc w:val="center"/>
              <w:rPr>
                <w:ins w:id="26970" w:author="Author"/>
              </w:rPr>
            </w:pPr>
            <w:ins w:id="26971" w:author="Author">
              <w:r w:rsidRPr="00D016EC">
                <w:t>0.85</w:t>
              </w:r>
            </w:ins>
          </w:p>
        </w:tc>
        <w:tc>
          <w:tcPr>
            <w:tcW w:w="400" w:type="dxa"/>
            <w:noWrap/>
            <w:vAlign w:val="bottom"/>
            <w:hideMark/>
          </w:tcPr>
          <w:p w14:paraId="4D376331" w14:textId="77777777" w:rsidR="00C50A95" w:rsidRPr="00D016EC" w:rsidRDefault="00C50A95" w:rsidP="00416506">
            <w:pPr>
              <w:pStyle w:val="tabletext11"/>
              <w:jc w:val="center"/>
              <w:rPr>
                <w:ins w:id="26972" w:author="Author"/>
              </w:rPr>
            </w:pPr>
            <w:ins w:id="26973" w:author="Author">
              <w:r w:rsidRPr="00D016EC">
                <w:t>0.82</w:t>
              </w:r>
            </w:ins>
          </w:p>
        </w:tc>
        <w:tc>
          <w:tcPr>
            <w:tcW w:w="400" w:type="dxa"/>
            <w:noWrap/>
            <w:vAlign w:val="bottom"/>
            <w:hideMark/>
          </w:tcPr>
          <w:p w14:paraId="60E53D18" w14:textId="77777777" w:rsidR="00C50A95" w:rsidRPr="00D016EC" w:rsidRDefault="00C50A95" w:rsidP="00416506">
            <w:pPr>
              <w:pStyle w:val="tabletext11"/>
              <w:jc w:val="center"/>
              <w:rPr>
                <w:ins w:id="26974" w:author="Author"/>
              </w:rPr>
            </w:pPr>
            <w:ins w:id="26975" w:author="Author">
              <w:r w:rsidRPr="00D016EC">
                <w:t>0.80</w:t>
              </w:r>
            </w:ins>
          </w:p>
        </w:tc>
        <w:tc>
          <w:tcPr>
            <w:tcW w:w="400" w:type="dxa"/>
            <w:noWrap/>
            <w:vAlign w:val="bottom"/>
            <w:hideMark/>
          </w:tcPr>
          <w:p w14:paraId="5565A9F1" w14:textId="77777777" w:rsidR="00C50A95" w:rsidRPr="00D016EC" w:rsidRDefault="00C50A95" w:rsidP="00416506">
            <w:pPr>
              <w:pStyle w:val="tabletext11"/>
              <w:jc w:val="center"/>
              <w:rPr>
                <w:ins w:id="26976" w:author="Author"/>
              </w:rPr>
            </w:pPr>
            <w:ins w:id="26977" w:author="Author">
              <w:r w:rsidRPr="00D016EC">
                <w:t>0.77</w:t>
              </w:r>
            </w:ins>
          </w:p>
        </w:tc>
        <w:tc>
          <w:tcPr>
            <w:tcW w:w="400" w:type="dxa"/>
            <w:noWrap/>
            <w:vAlign w:val="bottom"/>
            <w:hideMark/>
          </w:tcPr>
          <w:p w14:paraId="383575CB" w14:textId="77777777" w:rsidR="00C50A95" w:rsidRPr="00D016EC" w:rsidRDefault="00C50A95" w:rsidP="00416506">
            <w:pPr>
              <w:pStyle w:val="tabletext11"/>
              <w:jc w:val="center"/>
              <w:rPr>
                <w:ins w:id="26978" w:author="Author"/>
              </w:rPr>
            </w:pPr>
            <w:ins w:id="26979" w:author="Author">
              <w:r w:rsidRPr="00D016EC">
                <w:t>0.75</w:t>
              </w:r>
            </w:ins>
          </w:p>
        </w:tc>
        <w:tc>
          <w:tcPr>
            <w:tcW w:w="400" w:type="dxa"/>
            <w:noWrap/>
            <w:vAlign w:val="bottom"/>
            <w:hideMark/>
          </w:tcPr>
          <w:p w14:paraId="75F4AE28" w14:textId="77777777" w:rsidR="00C50A95" w:rsidRPr="00D016EC" w:rsidRDefault="00C50A95" w:rsidP="00416506">
            <w:pPr>
              <w:pStyle w:val="tabletext11"/>
              <w:jc w:val="center"/>
              <w:rPr>
                <w:ins w:id="26980" w:author="Author"/>
              </w:rPr>
            </w:pPr>
            <w:ins w:id="26981" w:author="Author">
              <w:r w:rsidRPr="00D016EC">
                <w:t>0.73</w:t>
              </w:r>
            </w:ins>
          </w:p>
        </w:tc>
        <w:tc>
          <w:tcPr>
            <w:tcW w:w="400" w:type="dxa"/>
            <w:noWrap/>
            <w:vAlign w:val="bottom"/>
            <w:hideMark/>
          </w:tcPr>
          <w:p w14:paraId="46CA2453" w14:textId="77777777" w:rsidR="00C50A95" w:rsidRPr="00D016EC" w:rsidRDefault="00C50A95" w:rsidP="00416506">
            <w:pPr>
              <w:pStyle w:val="tabletext11"/>
              <w:jc w:val="center"/>
              <w:rPr>
                <w:ins w:id="26982" w:author="Author"/>
              </w:rPr>
            </w:pPr>
            <w:ins w:id="26983" w:author="Author">
              <w:r w:rsidRPr="00D016EC">
                <w:t>0.71</w:t>
              </w:r>
            </w:ins>
          </w:p>
        </w:tc>
        <w:tc>
          <w:tcPr>
            <w:tcW w:w="400" w:type="dxa"/>
            <w:noWrap/>
            <w:vAlign w:val="bottom"/>
            <w:hideMark/>
          </w:tcPr>
          <w:p w14:paraId="53E05E4A" w14:textId="77777777" w:rsidR="00C50A95" w:rsidRPr="00D016EC" w:rsidRDefault="00C50A95" w:rsidP="00416506">
            <w:pPr>
              <w:pStyle w:val="tabletext11"/>
              <w:jc w:val="center"/>
              <w:rPr>
                <w:ins w:id="26984" w:author="Author"/>
              </w:rPr>
            </w:pPr>
            <w:ins w:id="26985" w:author="Author">
              <w:r w:rsidRPr="00D016EC">
                <w:t>0.69</w:t>
              </w:r>
            </w:ins>
          </w:p>
        </w:tc>
        <w:tc>
          <w:tcPr>
            <w:tcW w:w="400" w:type="dxa"/>
            <w:noWrap/>
            <w:vAlign w:val="bottom"/>
            <w:hideMark/>
          </w:tcPr>
          <w:p w14:paraId="618E2A6D" w14:textId="77777777" w:rsidR="00C50A95" w:rsidRPr="00D016EC" w:rsidRDefault="00C50A95" w:rsidP="00416506">
            <w:pPr>
              <w:pStyle w:val="tabletext11"/>
              <w:jc w:val="center"/>
              <w:rPr>
                <w:ins w:id="26986" w:author="Author"/>
              </w:rPr>
            </w:pPr>
            <w:ins w:id="26987" w:author="Author">
              <w:r w:rsidRPr="00D016EC">
                <w:t>0.67</w:t>
              </w:r>
            </w:ins>
          </w:p>
        </w:tc>
        <w:tc>
          <w:tcPr>
            <w:tcW w:w="440" w:type="dxa"/>
            <w:noWrap/>
            <w:vAlign w:val="bottom"/>
            <w:hideMark/>
          </w:tcPr>
          <w:p w14:paraId="25FE86DE" w14:textId="77777777" w:rsidR="00C50A95" w:rsidRPr="00D016EC" w:rsidRDefault="00C50A95" w:rsidP="00416506">
            <w:pPr>
              <w:pStyle w:val="tabletext11"/>
              <w:jc w:val="center"/>
              <w:rPr>
                <w:ins w:id="26988" w:author="Author"/>
              </w:rPr>
            </w:pPr>
            <w:ins w:id="26989" w:author="Author">
              <w:r w:rsidRPr="00D016EC">
                <w:t>0.65</w:t>
              </w:r>
            </w:ins>
          </w:p>
        </w:tc>
        <w:tc>
          <w:tcPr>
            <w:tcW w:w="400" w:type="dxa"/>
            <w:noWrap/>
            <w:vAlign w:val="bottom"/>
            <w:hideMark/>
          </w:tcPr>
          <w:p w14:paraId="3088C260" w14:textId="77777777" w:rsidR="00C50A95" w:rsidRPr="00D016EC" w:rsidRDefault="00C50A95" w:rsidP="00416506">
            <w:pPr>
              <w:pStyle w:val="tabletext11"/>
              <w:jc w:val="center"/>
              <w:rPr>
                <w:ins w:id="26990" w:author="Author"/>
              </w:rPr>
            </w:pPr>
            <w:ins w:id="26991" w:author="Author">
              <w:r w:rsidRPr="00D016EC">
                <w:t>0.63</w:t>
              </w:r>
            </w:ins>
          </w:p>
        </w:tc>
        <w:tc>
          <w:tcPr>
            <w:tcW w:w="400" w:type="dxa"/>
            <w:noWrap/>
            <w:vAlign w:val="bottom"/>
            <w:hideMark/>
          </w:tcPr>
          <w:p w14:paraId="09959A8B" w14:textId="77777777" w:rsidR="00C50A95" w:rsidRPr="00D016EC" w:rsidRDefault="00C50A95" w:rsidP="00416506">
            <w:pPr>
              <w:pStyle w:val="tabletext11"/>
              <w:jc w:val="center"/>
              <w:rPr>
                <w:ins w:id="26992" w:author="Author"/>
              </w:rPr>
            </w:pPr>
            <w:ins w:id="26993" w:author="Author">
              <w:r w:rsidRPr="00D016EC">
                <w:t>0.61</w:t>
              </w:r>
            </w:ins>
          </w:p>
        </w:tc>
        <w:tc>
          <w:tcPr>
            <w:tcW w:w="400" w:type="dxa"/>
            <w:noWrap/>
            <w:vAlign w:val="bottom"/>
            <w:hideMark/>
          </w:tcPr>
          <w:p w14:paraId="4B568CC7" w14:textId="77777777" w:rsidR="00C50A95" w:rsidRPr="00D016EC" w:rsidRDefault="00C50A95" w:rsidP="00416506">
            <w:pPr>
              <w:pStyle w:val="tabletext11"/>
              <w:jc w:val="center"/>
              <w:rPr>
                <w:ins w:id="26994" w:author="Author"/>
              </w:rPr>
            </w:pPr>
            <w:ins w:id="26995" w:author="Author">
              <w:r w:rsidRPr="00D016EC">
                <w:t>0.59</w:t>
              </w:r>
            </w:ins>
          </w:p>
        </w:tc>
        <w:tc>
          <w:tcPr>
            <w:tcW w:w="400" w:type="dxa"/>
            <w:noWrap/>
            <w:vAlign w:val="bottom"/>
            <w:hideMark/>
          </w:tcPr>
          <w:p w14:paraId="526396AB" w14:textId="77777777" w:rsidR="00C50A95" w:rsidRPr="00D016EC" w:rsidRDefault="00C50A95" w:rsidP="00416506">
            <w:pPr>
              <w:pStyle w:val="tabletext11"/>
              <w:jc w:val="center"/>
              <w:rPr>
                <w:ins w:id="26996" w:author="Author"/>
              </w:rPr>
            </w:pPr>
            <w:ins w:id="26997" w:author="Author">
              <w:r w:rsidRPr="00D016EC">
                <w:t>0.57</w:t>
              </w:r>
            </w:ins>
          </w:p>
        </w:tc>
        <w:tc>
          <w:tcPr>
            <w:tcW w:w="460" w:type="dxa"/>
            <w:noWrap/>
            <w:vAlign w:val="bottom"/>
            <w:hideMark/>
          </w:tcPr>
          <w:p w14:paraId="5197F8EF" w14:textId="77777777" w:rsidR="00C50A95" w:rsidRPr="00D016EC" w:rsidRDefault="00C50A95" w:rsidP="00416506">
            <w:pPr>
              <w:pStyle w:val="tabletext11"/>
              <w:jc w:val="center"/>
              <w:rPr>
                <w:ins w:id="26998" w:author="Author"/>
              </w:rPr>
            </w:pPr>
            <w:ins w:id="26999" w:author="Author">
              <w:r w:rsidRPr="00D016EC">
                <w:t>0.55</w:t>
              </w:r>
            </w:ins>
          </w:p>
        </w:tc>
      </w:tr>
      <w:tr w:rsidR="00C50A95" w:rsidRPr="00D016EC" w14:paraId="7D9C56DF" w14:textId="77777777" w:rsidTr="00416506">
        <w:trPr>
          <w:trHeight w:val="190"/>
          <w:ins w:id="27000" w:author="Author"/>
        </w:trPr>
        <w:tc>
          <w:tcPr>
            <w:tcW w:w="200" w:type="dxa"/>
            <w:tcBorders>
              <w:right w:val="nil"/>
            </w:tcBorders>
            <w:vAlign w:val="bottom"/>
          </w:tcPr>
          <w:p w14:paraId="00543B9B" w14:textId="77777777" w:rsidR="00C50A95" w:rsidRPr="00D016EC" w:rsidRDefault="00C50A95" w:rsidP="00416506">
            <w:pPr>
              <w:pStyle w:val="tabletext11"/>
              <w:jc w:val="right"/>
              <w:rPr>
                <w:ins w:id="27001" w:author="Author"/>
              </w:rPr>
            </w:pPr>
          </w:p>
        </w:tc>
        <w:tc>
          <w:tcPr>
            <w:tcW w:w="1580" w:type="dxa"/>
            <w:tcBorders>
              <w:left w:val="nil"/>
            </w:tcBorders>
            <w:vAlign w:val="bottom"/>
            <w:hideMark/>
          </w:tcPr>
          <w:p w14:paraId="3A7F560B" w14:textId="77777777" w:rsidR="00C50A95" w:rsidRPr="00D016EC" w:rsidRDefault="00C50A95" w:rsidP="00416506">
            <w:pPr>
              <w:pStyle w:val="tabletext11"/>
              <w:tabs>
                <w:tab w:val="decimal" w:pos="640"/>
              </w:tabs>
              <w:rPr>
                <w:ins w:id="27002" w:author="Author"/>
              </w:rPr>
            </w:pPr>
            <w:ins w:id="27003" w:author="Author">
              <w:r w:rsidRPr="00D016EC">
                <w:t>75,000 to 84,999</w:t>
              </w:r>
            </w:ins>
          </w:p>
        </w:tc>
        <w:tc>
          <w:tcPr>
            <w:tcW w:w="560" w:type="dxa"/>
            <w:noWrap/>
            <w:vAlign w:val="bottom"/>
            <w:hideMark/>
          </w:tcPr>
          <w:p w14:paraId="4214A855" w14:textId="77777777" w:rsidR="00C50A95" w:rsidRPr="00D016EC" w:rsidRDefault="00C50A95" w:rsidP="00416506">
            <w:pPr>
              <w:pStyle w:val="tabletext11"/>
              <w:tabs>
                <w:tab w:val="decimal" w:pos="200"/>
              </w:tabs>
              <w:jc w:val="center"/>
              <w:rPr>
                <w:ins w:id="27004" w:author="Author"/>
              </w:rPr>
            </w:pPr>
            <w:ins w:id="27005" w:author="Author">
              <w:r w:rsidRPr="00D016EC">
                <w:t>2.25</w:t>
              </w:r>
            </w:ins>
          </w:p>
        </w:tc>
        <w:tc>
          <w:tcPr>
            <w:tcW w:w="560" w:type="dxa"/>
            <w:noWrap/>
            <w:vAlign w:val="bottom"/>
            <w:hideMark/>
          </w:tcPr>
          <w:p w14:paraId="2D8A9FEB" w14:textId="77777777" w:rsidR="00C50A95" w:rsidRPr="00D016EC" w:rsidRDefault="00C50A95" w:rsidP="00416506">
            <w:pPr>
              <w:pStyle w:val="tabletext11"/>
              <w:tabs>
                <w:tab w:val="decimal" w:pos="200"/>
              </w:tabs>
              <w:jc w:val="center"/>
              <w:rPr>
                <w:ins w:id="27006" w:author="Author"/>
              </w:rPr>
            </w:pPr>
            <w:ins w:id="27007" w:author="Author">
              <w:r w:rsidRPr="00D016EC">
                <w:t>2.19</w:t>
              </w:r>
            </w:ins>
          </w:p>
        </w:tc>
        <w:tc>
          <w:tcPr>
            <w:tcW w:w="480" w:type="dxa"/>
            <w:noWrap/>
            <w:vAlign w:val="bottom"/>
            <w:hideMark/>
          </w:tcPr>
          <w:p w14:paraId="3A25C872" w14:textId="77777777" w:rsidR="00C50A95" w:rsidRPr="00D016EC" w:rsidRDefault="00C50A95" w:rsidP="00416506">
            <w:pPr>
              <w:pStyle w:val="tabletext11"/>
              <w:tabs>
                <w:tab w:val="decimal" w:pos="200"/>
              </w:tabs>
              <w:jc w:val="center"/>
              <w:rPr>
                <w:ins w:id="27008" w:author="Author"/>
              </w:rPr>
            </w:pPr>
            <w:ins w:id="27009" w:author="Author">
              <w:r w:rsidRPr="00D016EC">
                <w:t>2.12</w:t>
              </w:r>
            </w:ins>
          </w:p>
        </w:tc>
        <w:tc>
          <w:tcPr>
            <w:tcW w:w="480" w:type="dxa"/>
            <w:noWrap/>
            <w:vAlign w:val="bottom"/>
            <w:hideMark/>
          </w:tcPr>
          <w:p w14:paraId="5687A198" w14:textId="77777777" w:rsidR="00C50A95" w:rsidRPr="00D016EC" w:rsidRDefault="00C50A95" w:rsidP="00416506">
            <w:pPr>
              <w:pStyle w:val="tabletext11"/>
              <w:tabs>
                <w:tab w:val="decimal" w:pos="200"/>
              </w:tabs>
              <w:jc w:val="center"/>
              <w:rPr>
                <w:ins w:id="27010" w:author="Author"/>
              </w:rPr>
            </w:pPr>
            <w:ins w:id="27011" w:author="Author">
              <w:r w:rsidRPr="00D016EC">
                <w:t>1.98</w:t>
              </w:r>
            </w:ins>
          </w:p>
        </w:tc>
        <w:tc>
          <w:tcPr>
            <w:tcW w:w="480" w:type="dxa"/>
            <w:noWrap/>
            <w:vAlign w:val="bottom"/>
            <w:hideMark/>
          </w:tcPr>
          <w:p w14:paraId="2C4F1871" w14:textId="77777777" w:rsidR="00C50A95" w:rsidRPr="00D016EC" w:rsidRDefault="00C50A95" w:rsidP="00416506">
            <w:pPr>
              <w:pStyle w:val="tabletext11"/>
              <w:tabs>
                <w:tab w:val="decimal" w:pos="200"/>
              </w:tabs>
              <w:jc w:val="center"/>
              <w:rPr>
                <w:ins w:id="27012" w:author="Author"/>
              </w:rPr>
            </w:pPr>
            <w:ins w:id="27013" w:author="Author">
              <w:r w:rsidRPr="00D016EC">
                <w:t>1.85</w:t>
              </w:r>
            </w:ins>
          </w:p>
        </w:tc>
        <w:tc>
          <w:tcPr>
            <w:tcW w:w="480" w:type="dxa"/>
            <w:noWrap/>
            <w:vAlign w:val="bottom"/>
            <w:hideMark/>
          </w:tcPr>
          <w:p w14:paraId="716960D1" w14:textId="77777777" w:rsidR="00C50A95" w:rsidRPr="00D016EC" w:rsidRDefault="00C50A95" w:rsidP="00416506">
            <w:pPr>
              <w:pStyle w:val="tabletext11"/>
              <w:tabs>
                <w:tab w:val="decimal" w:pos="200"/>
              </w:tabs>
              <w:jc w:val="center"/>
              <w:rPr>
                <w:ins w:id="27014" w:author="Author"/>
              </w:rPr>
            </w:pPr>
            <w:ins w:id="27015" w:author="Author">
              <w:r w:rsidRPr="00D016EC">
                <w:t>1.71</w:t>
              </w:r>
            </w:ins>
          </w:p>
        </w:tc>
        <w:tc>
          <w:tcPr>
            <w:tcW w:w="480" w:type="dxa"/>
            <w:noWrap/>
            <w:vAlign w:val="bottom"/>
            <w:hideMark/>
          </w:tcPr>
          <w:p w14:paraId="72B433D9" w14:textId="77777777" w:rsidR="00C50A95" w:rsidRPr="00D016EC" w:rsidRDefault="00C50A95" w:rsidP="00416506">
            <w:pPr>
              <w:pStyle w:val="tabletext11"/>
              <w:tabs>
                <w:tab w:val="decimal" w:pos="200"/>
              </w:tabs>
              <w:jc w:val="center"/>
              <w:rPr>
                <w:ins w:id="27016" w:author="Author"/>
              </w:rPr>
            </w:pPr>
            <w:ins w:id="27017" w:author="Author">
              <w:r w:rsidRPr="00D016EC">
                <w:t>1.58</w:t>
              </w:r>
            </w:ins>
          </w:p>
        </w:tc>
        <w:tc>
          <w:tcPr>
            <w:tcW w:w="480" w:type="dxa"/>
            <w:noWrap/>
            <w:vAlign w:val="bottom"/>
            <w:hideMark/>
          </w:tcPr>
          <w:p w14:paraId="06360AD7" w14:textId="77777777" w:rsidR="00C50A95" w:rsidRPr="00D016EC" w:rsidRDefault="00C50A95" w:rsidP="00416506">
            <w:pPr>
              <w:pStyle w:val="tabletext11"/>
              <w:tabs>
                <w:tab w:val="decimal" w:pos="200"/>
              </w:tabs>
              <w:jc w:val="center"/>
              <w:rPr>
                <w:ins w:id="27018" w:author="Author"/>
              </w:rPr>
            </w:pPr>
            <w:ins w:id="27019" w:author="Author">
              <w:r w:rsidRPr="00D016EC">
                <w:t>1.44</w:t>
              </w:r>
            </w:ins>
          </w:p>
        </w:tc>
        <w:tc>
          <w:tcPr>
            <w:tcW w:w="400" w:type="dxa"/>
            <w:noWrap/>
            <w:vAlign w:val="bottom"/>
            <w:hideMark/>
          </w:tcPr>
          <w:p w14:paraId="624A8915" w14:textId="77777777" w:rsidR="00C50A95" w:rsidRPr="00D016EC" w:rsidRDefault="00C50A95" w:rsidP="00416506">
            <w:pPr>
              <w:pStyle w:val="tabletext11"/>
              <w:jc w:val="center"/>
              <w:rPr>
                <w:ins w:id="27020" w:author="Author"/>
              </w:rPr>
            </w:pPr>
            <w:ins w:id="27021" w:author="Author">
              <w:r w:rsidRPr="00D016EC">
                <w:t>1.31</w:t>
              </w:r>
            </w:ins>
          </w:p>
        </w:tc>
        <w:tc>
          <w:tcPr>
            <w:tcW w:w="400" w:type="dxa"/>
            <w:noWrap/>
            <w:vAlign w:val="bottom"/>
            <w:hideMark/>
          </w:tcPr>
          <w:p w14:paraId="6079E68F" w14:textId="77777777" w:rsidR="00C50A95" w:rsidRPr="00D016EC" w:rsidRDefault="00C50A95" w:rsidP="00416506">
            <w:pPr>
              <w:pStyle w:val="tabletext11"/>
              <w:jc w:val="center"/>
              <w:rPr>
                <w:ins w:id="27022" w:author="Author"/>
              </w:rPr>
            </w:pPr>
            <w:ins w:id="27023" w:author="Author">
              <w:r w:rsidRPr="00D016EC">
                <w:t>1.17</w:t>
              </w:r>
            </w:ins>
          </w:p>
        </w:tc>
        <w:tc>
          <w:tcPr>
            <w:tcW w:w="400" w:type="dxa"/>
            <w:noWrap/>
            <w:vAlign w:val="bottom"/>
            <w:hideMark/>
          </w:tcPr>
          <w:p w14:paraId="3F8EE66C" w14:textId="77777777" w:rsidR="00C50A95" w:rsidRPr="00D016EC" w:rsidRDefault="00C50A95" w:rsidP="00416506">
            <w:pPr>
              <w:pStyle w:val="tabletext11"/>
              <w:jc w:val="center"/>
              <w:rPr>
                <w:ins w:id="27024" w:author="Author"/>
              </w:rPr>
            </w:pPr>
            <w:ins w:id="27025" w:author="Author">
              <w:r w:rsidRPr="00D016EC">
                <w:t>1.04</w:t>
              </w:r>
            </w:ins>
          </w:p>
        </w:tc>
        <w:tc>
          <w:tcPr>
            <w:tcW w:w="400" w:type="dxa"/>
            <w:noWrap/>
            <w:vAlign w:val="bottom"/>
            <w:hideMark/>
          </w:tcPr>
          <w:p w14:paraId="682A9B58" w14:textId="77777777" w:rsidR="00C50A95" w:rsidRPr="00D016EC" w:rsidRDefault="00C50A95" w:rsidP="00416506">
            <w:pPr>
              <w:pStyle w:val="tabletext11"/>
              <w:jc w:val="center"/>
              <w:rPr>
                <w:ins w:id="27026" w:author="Author"/>
              </w:rPr>
            </w:pPr>
            <w:ins w:id="27027" w:author="Author">
              <w:r w:rsidRPr="00D016EC">
                <w:t>1.01</w:t>
              </w:r>
            </w:ins>
          </w:p>
        </w:tc>
        <w:tc>
          <w:tcPr>
            <w:tcW w:w="400" w:type="dxa"/>
            <w:noWrap/>
            <w:vAlign w:val="bottom"/>
            <w:hideMark/>
          </w:tcPr>
          <w:p w14:paraId="45965E34" w14:textId="77777777" w:rsidR="00C50A95" w:rsidRPr="00D016EC" w:rsidRDefault="00C50A95" w:rsidP="00416506">
            <w:pPr>
              <w:pStyle w:val="tabletext11"/>
              <w:jc w:val="center"/>
              <w:rPr>
                <w:ins w:id="27028" w:author="Author"/>
              </w:rPr>
            </w:pPr>
            <w:ins w:id="27029" w:author="Author">
              <w:r w:rsidRPr="00D016EC">
                <w:t>0.98</w:t>
              </w:r>
            </w:ins>
          </w:p>
        </w:tc>
        <w:tc>
          <w:tcPr>
            <w:tcW w:w="400" w:type="dxa"/>
            <w:noWrap/>
            <w:vAlign w:val="bottom"/>
            <w:hideMark/>
          </w:tcPr>
          <w:p w14:paraId="34A8C590" w14:textId="77777777" w:rsidR="00C50A95" w:rsidRPr="00D016EC" w:rsidRDefault="00C50A95" w:rsidP="00416506">
            <w:pPr>
              <w:pStyle w:val="tabletext11"/>
              <w:jc w:val="center"/>
              <w:rPr>
                <w:ins w:id="27030" w:author="Author"/>
              </w:rPr>
            </w:pPr>
            <w:ins w:id="27031" w:author="Author">
              <w:r w:rsidRPr="00D016EC">
                <w:t>0.95</w:t>
              </w:r>
            </w:ins>
          </w:p>
        </w:tc>
        <w:tc>
          <w:tcPr>
            <w:tcW w:w="400" w:type="dxa"/>
            <w:noWrap/>
            <w:vAlign w:val="bottom"/>
            <w:hideMark/>
          </w:tcPr>
          <w:p w14:paraId="49AFE287" w14:textId="77777777" w:rsidR="00C50A95" w:rsidRPr="00D016EC" w:rsidRDefault="00C50A95" w:rsidP="00416506">
            <w:pPr>
              <w:pStyle w:val="tabletext11"/>
              <w:jc w:val="center"/>
              <w:rPr>
                <w:ins w:id="27032" w:author="Author"/>
              </w:rPr>
            </w:pPr>
            <w:ins w:id="27033" w:author="Author">
              <w:r w:rsidRPr="00D016EC">
                <w:t>0.92</w:t>
              </w:r>
            </w:ins>
          </w:p>
        </w:tc>
        <w:tc>
          <w:tcPr>
            <w:tcW w:w="400" w:type="dxa"/>
            <w:noWrap/>
            <w:vAlign w:val="bottom"/>
            <w:hideMark/>
          </w:tcPr>
          <w:p w14:paraId="7B923E3D" w14:textId="77777777" w:rsidR="00C50A95" w:rsidRPr="00D016EC" w:rsidRDefault="00C50A95" w:rsidP="00416506">
            <w:pPr>
              <w:pStyle w:val="tabletext11"/>
              <w:jc w:val="center"/>
              <w:rPr>
                <w:ins w:id="27034" w:author="Author"/>
              </w:rPr>
            </w:pPr>
            <w:ins w:id="27035" w:author="Author">
              <w:r w:rsidRPr="00D016EC">
                <w:t>0.89</w:t>
              </w:r>
            </w:ins>
          </w:p>
        </w:tc>
        <w:tc>
          <w:tcPr>
            <w:tcW w:w="400" w:type="dxa"/>
            <w:noWrap/>
            <w:vAlign w:val="bottom"/>
            <w:hideMark/>
          </w:tcPr>
          <w:p w14:paraId="346AAB43" w14:textId="77777777" w:rsidR="00C50A95" w:rsidRPr="00D016EC" w:rsidRDefault="00C50A95" w:rsidP="00416506">
            <w:pPr>
              <w:pStyle w:val="tabletext11"/>
              <w:jc w:val="center"/>
              <w:rPr>
                <w:ins w:id="27036" w:author="Author"/>
              </w:rPr>
            </w:pPr>
            <w:ins w:id="27037" w:author="Author">
              <w:r w:rsidRPr="00D016EC">
                <w:t>0.86</w:t>
              </w:r>
            </w:ins>
          </w:p>
        </w:tc>
        <w:tc>
          <w:tcPr>
            <w:tcW w:w="400" w:type="dxa"/>
            <w:noWrap/>
            <w:vAlign w:val="bottom"/>
            <w:hideMark/>
          </w:tcPr>
          <w:p w14:paraId="7B3901FA" w14:textId="77777777" w:rsidR="00C50A95" w:rsidRPr="00D016EC" w:rsidRDefault="00C50A95" w:rsidP="00416506">
            <w:pPr>
              <w:pStyle w:val="tabletext11"/>
              <w:jc w:val="center"/>
              <w:rPr>
                <w:ins w:id="27038" w:author="Author"/>
              </w:rPr>
            </w:pPr>
            <w:ins w:id="27039" w:author="Author">
              <w:r w:rsidRPr="00D016EC">
                <w:t>0.84</w:t>
              </w:r>
            </w:ins>
          </w:p>
        </w:tc>
        <w:tc>
          <w:tcPr>
            <w:tcW w:w="400" w:type="dxa"/>
            <w:noWrap/>
            <w:vAlign w:val="bottom"/>
            <w:hideMark/>
          </w:tcPr>
          <w:p w14:paraId="550DCF73" w14:textId="77777777" w:rsidR="00C50A95" w:rsidRPr="00D016EC" w:rsidRDefault="00C50A95" w:rsidP="00416506">
            <w:pPr>
              <w:pStyle w:val="tabletext11"/>
              <w:jc w:val="center"/>
              <w:rPr>
                <w:ins w:id="27040" w:author="Author"/>
              </w:rPr>
            </w:pPr>
            <w:ins w:id="27041" w:author="Author">
              <w:r w:rsidRPr="00D016EC">
                <w:t>0.81</w:t>
              </w:r>
            </w:ins>
          </w:p>
        </w:tc>
        <w:tc>
          <w:tcPr>
            <w:tcW w:w="400" w:type="dxa"/>
            <w:noWrap/>
            <w:vAlign w:val="bottom"/>
            <w:hideMark/>
          </w:tcPr>
          <w:p w14:paraId="0DDC63E5" w14:textId="77777777" w:rsidR="00C50A95" w:rsidRPr="00D016EC" w:rsidRDefault="00C50A95" w:rsidP="00416506">
            <w:pPr>
              <w:pStyle w:val="tabletext11"/>
              <w:jc w:val="center"/>
              <w:rPr>
                <w:ins w:id="27042" w:author="Author"/>
              </w:rPr>
            </w:pPr>
            <w:ins w:id="27043" w:author="Author">
              <w:r w:rsidRPr="00D016EC">
                <w:t>0.79</w:t>
              </w:r>
            </w:ins>
          </w:p>
        </w:tc>
        <w:tc>
          <w:tcPr>
            <w:tcW w:w="400" w:type="dxa"/>
            <w:noWrap/>
            <w:vAlign w:val="bottom"/>
            <w:hideMark/>
          </w:tcPr>
          <w:p w14:paraId="5AF0F7FF" w14:textId="77777777" w:rsidR="00C50A95" w:rsidRPr="00D016EC" w:rsidRDefault="00C50A95" w:rsidP="00416506">
            <w:pPr>
              <w:pStyle w:val="tabletext11"/>
              <w:jc w:val="center"/>
              <w:rPr>
                <w:ins w:id="27044" w:author="Author"/>
              </w:rPr>
            </w:pPr>
            <w:ins w:id="27045" w:author="Author">
              <w:r w:rsidRPr="00D016EC">
                <w:t>0.76</w:t>
              </w:r>
            </w:ins>
          </w:p>
        </w:tc>
        <w:tc>
          <w:tcPr>
            <w:tcW w:w="400" w:type="dxa"/>
            <w:noWrap/>
            <w:vAlign w:val="bottom"/>
            <w:hideMark/>
          </w:tcPr>
          <w:p w14:paraId="6966C721" w14:textId="77777777" w:rsidR="00C50A95" w:rsidRPr="00D016EC" w:rsidRDefault="00C50A95" w:rsidP="00416506">
            <w:pPr>
              <w:pStyle w:val="tabletext11"/>
              <w:jc w:val="center"/>
              <w:rPr>
                <w:ins w:id="27046" w:author="Author"/>
              </w:rPr>
            </w:pPr>
            <w:ins w:id="27047" w:author="Author">
              <w:r w:rsidRPr="00D016EC">
                <w:t>0.74</w:t>
              </w:r>
            </w:ins>
          </w:p>
        </w:tc>
        <w:tc>
          <w:tcPr>
            <w:tcW w:w="440" w:type="dxa"/>
            <w:noWrap/>
            <w:vAlign w:val="bottom"/>
            <w:hideMark/>
          </w:tcPr>
          <w:p w14:paraId="26F2207F" w14:textId="77777777" w:rsidR="00C50A95" w:rsidRPr="00D016EC" w:rsidRDefault="00C50A95" w:rsidP="00416506">
            <w:pPr>
              <w:pStyle w:val="tabletext11"/>
              <w:jc w:val="center"/>
              <w:rPr>
                <w:ins w:id="27048" w:author="Author"/>
              </w:rPr>
            </w:pPr>
            <w:ins w:id="27049" w:author="Author">
              <w:r w:rsidRPr="00D016EC">
                <w:t>0.72</w:t>
              </w:r>
            </w:ins>
          </w:p>
        </w:tc>
        <w:tc>
          <w:tcPr>
            <w:tcW w:w="400" w:type="dxa"/>
            <w:noWrap/>
            <w:vAlign w:val="bottom"/>
            <w:hideMark/>
          </w:tcPr>
          <w:p w14:paraId="31D56401" w14:textId="77777777" w:rsidR="00C50A95" w:rsidRPr="00D016EC" w:rsidRDefault="00C50A95" w:rsidP="00416506">
            <w:pPr>
              <w:pStyle w:val="tabletext11"/>
              <w:jc w:val="center"/>
              <w:rPr>
                <w:ins w:id="27050" w:author="Author"/>
              </w:rPr>
            </w:pPr>
            <w:ins w:id="27051" w:author="Author">
              <w:r w:rsidRPr="00D016EC">
                <w:t>0.70</w:t>
              </w:r>
            </w:ins>
          </w:p>
        </w:tc>
        <w:tc>
          <w:tcPr>
            <w:tcW w:w="400" w:type="dxa"/>
            <w:noWrap/>
            <w:vAlign w:val="bottom"/>
            <w:hideMark/>
          </w:tcPr>
          <w:p w14:paraId="626A5939" w14:textId="77777777" w:rsidR="00C50A95" w:rsidRPr="00D016EC" w:rsidRDefault="00C50A95" w:rsidP="00416506">
            <w:pPr>
              <w:pStyle w:val="tabletext11"/>
              <w:jc w:val="center"/>
              <w:rPr>
                <w:ins w:id="27052" w:author="Author"/>
              </w:rPr>
            </w:pPr>
            <w:ins w:id="27053" w:author="Author">
              <w:r w:rsidRPr="00D016EC">
                <w:t>0.68</w:t>
              </w:r>
            </w:ins>
          </w:p>
        </w:tc>
        <w:tc>
          <w:tcPr>
            <w:tcW w:w="400" w:type="dxa"/>
            <w:noWrap/>
            <w:vAlign w:val="bottom"/>
            <w:hideMark/>
          </w:tcPr>
          <w:p w14:paraId="24EDB7E6" w14:textId="77777777" w:rsidR="00C50A95" w:rsidRPr="00D016EC" w:rsidRDefault="00C50A95" w:rsidP="00416506">
            <w:pPr>
              <w:pStyle w:val="tabletext11"/>
              <w:jc w:val="center"/>
              <w:rPr>
                <w:ins w:id="27054" w:author="Author"/>
              </w:rPr>
            </w:pPr>
            <w:ins w:id="27055" w:author="Author">
              <w:r w:rsidRPr="00D016EC">
                <w:t>0.66</w:t>
              </w:r>
            </w:ins>
          </w:p>
        </w:tc>
        <w:tc>
          <w:tcPr>
            <w:tcW w:w="400" w:type="dxa"/>
            <w:noWrap/>
            <w:vAlign w:val="bottom"/>
            <w:hideMark/>
          </w:tcPr>
          <w:p w14:paraId="4EB4C460" w14:textId="77777777" w:rsidR="00C50A95" w:rsidRPr="00D016EC" w:rsidRDefault="00C50A95" w:rsidP="00416506">
            <w:pPr>
              <w:pStyle w:val="tabletext11"/>
              <w:jc w:val="center"/>
              <w:rPr>
                <w:ins w:id="27056" w:author="Author"/>
              </w:rPr>
            </w:pPr>
            <w:ins w:id="27057" w:author="Author">
              <w:r w:rsidRPr="00D016EC">
                <w:t>0.64</w:t>
              </w:r>
            </w:ins>
          </w:p>
        </w:tc>
        <w:tc>
          <w:tcPr>
            <w:tcW w:w="460" w:type="dxa"/>
            <w:noWrap/>
            <w:vAlign w:val="bottom"/>
            <w:hideMark/>
          </w:tcPr>
          <w:p w14:paraId="07DE7E34" w14:textId="77777777" w:rsidR="00C50A95" w:rsidRPr="00D016EC" w:rsidRDefault="00C50A95" w:rsidP="00416506">
            <w:pPr>
              <w:pStyle w:val="tabletext11"/>
              <w:jc w:val="center"/>
              <w:rPr>
                <w:ins w:id="27058" w:author="Author"/>
              </w:rPr>
            </w:pPr>
            <w:ins w:id="27059" w:author="Author">
              <w:r w:rsidRPr="00D016EC">
                <w:t>0.62</w:t>
              </w:r>
            </w:ins>
          </w:p>
        </w:tc>
      </w:tr>
      <w:tr w:rsidR="00C50A95" w:rsidRPr="00D016EC" w14:paraId="70484D20" w14:textId="77777777" w:rsidTr="00416506">
        <w:trPr>
          <w:trHeight w:val="190"/>
          <w:ins w:id="27060" w:author="Author"/>
        </w:trPr>
        <w:tc>
          <w:tcPr>
            <w:tcW w:w="200" w:type="dxa"/>
            <w:tcBorders>
              <w:right w:val="nil"/>
            </w:tcBorders>
            <w:vAlign w:val="bottom"/>
          </w:tcPr>
          <w:p w14:paraId="71BD9BE0" w14:textId="77777777" w:rsidR="00C50A95" w:rsidRPr="00D016EC" w:rsidRDefault="00C50A95" w:rsidP="00416506">
            <w:pPr>
              <w:pStyle w:val="tabletext11"/>
              <w:jc w:val="right"/>
              <w:rPr>
                <w:ins w:id="27061" w:author="Author"/>
              </w:rPr>
            </w:pPr>
          </w:p>
        </w:tc>
        <w:tc>
          <w:tcPr>
            <w:tcW w:w="1580" w:type="dxa"/>
            <w:tcBorders>
              <w:left w:val="nil"/>
            </w:tcBorders>
            <w:vAlign w:val="bottom"/>
            <w:hideMark/>
          </w:tcPr>
          <w:p w14:paraId="1211CBC0" w14:textId="77777777" w:rsidR="00C50A95" w:rsidRPr="00D016EC" w:rsidRDefault="00C50A95" w:rsidP="00416506">
            <w:pPr>
              <w:pStyle w:val="tabletext11"/>
              <w:tabs>
                <w:tab w:val="decimal" w:pos="640"/>
              </w:tabs>
              <w:rPr>
                <w:ins w:id="27062" w:author="Author"/>
              </w:rPr>
            </w:pPr>
            <w:ins w:id="27063" w:author="Author">
              <w:r w:rsidRPr="00D016EC">
                <w:t>85,000 to 99,999</w:t>
              </w:r>
            </w:ins>
          </w:p>
        </w:tc>
        <w:tc>
          <w:tcPr>
            <w:tcW w:w="560" w:type="dxa"/>
            <w:noWrap/>
            <w:vAlign w:val="bottom"/>
            <w:hideMark/>
          </w:tcPr>
          <w:p w14:paraId="4FC24377" w14:textId="77777777" w:rsidR="00C50A95" w:rsidRPr="00D016EC" w:rsidRDefault="00C50A95" w:rsidP="00416506">
            <w:pPr>
              <w:pStyle w:val="tabletext11"/>
              <w:tabs>
                <w:tab w:val="decimal" w:pos="200"/>
              </w:tabs>
              <w:jc w:val="center"/>
              <w:rPr>
                <w:ins w:id="27064" w:author="Author"/>
              </w:rPr>
            </w:pPr>
            <w:ins w:id="27065" w:author="Author">
              <w:r w:rsidRPr="00D016EC">
                <w:t>2.53</w:t>
              </w:r>
            </w:ins>
          </w:p>
        </w:tc>
        <w:tc>
          <w:tcPr>
            <w:tcW w:w="560" w:type="dxa"/>
            <w:noWrap/>
            <w:vAlign w:val="bottom"/>
            <w:hideMark/>
          </w:tcPr>
          <w:p w14:paraId="6AA30757" w14:textId="77777777" w:rsidR="00C50A95" w:rsidRPr="00D016EC" w:rsidRDefault="00C50A95" w:rsidP="00416506">
            <w:pPr>
              <w:pStyle w:val="tabletext11"/>
              <w:tabs>
                <w:tab w:val="decimal" w:pos="200"/>
              </w:tabs>
              <w:jc w:val="center"/>
              <w:rPr>
                <w:ins w:id="27066" w:author="Author"/>
              </w:rPr>
            </w:pPr>
            <w:ins w:id="27067" w:author="Author">
              <w:r w:rsidRPr="00D016EC">
                <w:t>2.45</w:t>
              </w:r>
            </w:ins>
          </w:p>
        </w:tc>
        <w:tc>
          <w:tcPr>
            <w:tcW w:w="480" w:type="dxa"/>
            <w:noWrap/>
            <w:vAlign w:val="bottom"/>
            <w:hideMark/>
          </w:tcPr>
          <w:p w14:paraId="0B5D9004" w14:textId="77777777" w:rsidR="00C50A95" w:rsidRPr="00D016EC" w:rsidRDefault="00C50A95" w:rsidP="00416506">
            <w:pPr>
              <w:pStyle w:val="tabletext11"/>
              <w:tabs>
                <w:tab w:val="decimal" w:pos="200"/>
              </w:tabs>
              <w:jc w:val="center"/>
              <w:rPr>
                <w:ins w:id="27068" w:author="Author"/>
              </w:rPr>
            </w:pPr>
            <w:ins w:id="27069" w:author="Author">
              <w:r w:rsidRPr="00D016EC">
                <w:t>2.38</w:t>
              </w:r>
            </w:ins>
          </w:p>
        </w:tc>
        <w:tc>
          <w:tcPr>
            <w:tcW w:w="480" w:type="dxa"/>
            <w:noWrap/>
            <w:vAlign w:val="bottom"/>
            <w:hideMark/>
          </w:tcPr>
          <w:p w14:paraId="1F6AA326" w14:textId="77777777" w:rsidR="00C50A95" w:rsidRPr="00D016EC" w:rsidRDefault="00C50A95" w:rsidP="00416506">
            <w:pPr>
              <w:pStyle w:val="tabletext11"/>
              <w:tabs>
                <w:tab w:val="decimal" w:pos="200"/>
              </w:tabs>
              <w:jc w:val="center"/>
              <w:rPr>
                <w:ins w:id="27070" w:author="Author"/>
              </w:rPr>
            </w:pPr>
            <w:ins w:id="27071" w:author="Author">
              <w:r w:rsidRPr="00D016EC">
                <w:t>2.22</w:t>
              </w:r>
            </w:ins>
          </w:p>
        </w:tc>
        <w:tc>
          <w:tcPr>
            <w:tcW w:w="480" w:type="dxa"/>
            <w:noWrap/>
            <w:vAlign w:val="bottom"/>
            <w:hideMark/>
          </w:tcPr>
          <w:p w14:paraId="5901BD66" w14:textId="77777777" w:rsidR="00C50A95" w:rsidRPr="00D016EC" w:rsidRDefault="00C50A95" w:rsidP="00416506">
            <w:pPr>
              <w:pStyle w:val="tabletext11"/>
              <w:tabs>
                <w:tab w:val="decimal" w:pos="200"/>
              </w:tabs>
              <w:jc w:val="center"/>
              <w:rPr>
                <w:ins w:id="27072" w:author="Author"/>
              </w:rPr>
            </w:pPr>
            <w:ins w:id="27073" w:author="Author">
              <w:r w:rsidRPr="00D016EC">
                <w:t>2.07</w:t>
              </w:r>
            </w:ins>
          </w:p>
        </w:tc>
        <w:tc>
          <w:tcPr>
            <w:tcW w:w="480" w:type="dxa"/>
            <w:noWrap/>
            <w:vAlign w:val="bottom"/>
            <w:hideMark/>
          </w:tcPr>
          <w:p w14:paraId="32CBCEAB" w14:textId="77777777" w:rsidR="00C50A95" w:rsidRPr="00D016EC" w:rsidRDefault="00C50A95" w:rsidP="00416506">
            <w:pPr>
              <w:pStyle w:val="tabletext11"/>
              <w:tabs>
                <w:tab w:val="decimal" w:pos="200"/>
              </w:tabs>
              <w:jc w:val="center"/>
              <w:rPr>
                <w:ins w:id="27074" w:author="Author"/>
              </w:rPr>
            </w:pPr>
            <w:ins w:id="27075" w:author="Author">
              <w:r w:rsidRPr="00D016EC">
                <w:t>1.92</w:t>
              </w:r>
            </w:ins>
          </w:p>
        </w:tc>
        <w:tc>
          <w:tcPr>
            <w:tcW w:w="480" w:type="dxa"/>
            <w:noWrap/>
            <w:vAlign w:val="bottom"/>
            <w:hideMark/>
          </w:tcPr>
          <w:p w14:paraId="4FC43D14" w14:textId="77777777" w:rsidR="00C50A95" w:rsidRPr="00D016EC" w:rsidRDefault="00C50A95" w:rsidP="00416506">
            <w:pPr>
              <w:pStyle w:val="tabletext11"/>
              <w:tabs>
                <w:tab w:val="decimal" w:pos="200"/>
              </w:tabs>
              <w:jc w:val="center"/>
              <w:rPr>
                <w:ins w:id="27076" w:author="Author"/>
              </w:rPr>
            </w:pPr>
            <w:ins w:id="27077" w:author="Author">
              <w:r w:rsidRPr="00D016EC">
                <w:t>1.77</w:t>
              </w:r>
            </w:ins>
          </w:p>
        </w:tc>
        <w:tc>
          <w:tcPr>
            <w:tcW w:w="480" w:type="dxa"/>
            <w:noWrap/>
            <w:vAlign w:val="bottom"/>
            <w:hideMark/>
          </w:tcPr>
          <w:p w14:paraId="366802A1" w14:textId="77777777" w:rsidR="00C50A95" w:rsidRPr="00D016EC" w:rsidRDefault="00C50A95" w:rsidP="00416506">
            <w:pPr>
              <w:pStyle w:val="tabletext11"/>
              <w:tabs>
                <w:tab w:val="decimal" w:pos="200"/>
              </w:tabs>
              <w:jc w:val="center"/>
              <w:rPr>
                <w:ins w:id="27078" w:author="Author"/>
              </w:rPr>
            </w:pPr>
            <w:ins w:id="27079" w:author="Author">
              <w:r w:rsidRPr="00D016EC">
                <w:t>1.62</w:t>
              </w:r>
            </w:ins>
          </w:p>
        </w:tc>
        <w:tc>
          <w:tcPr>
            <w:tcW w:w="400" w:type="dxa"/>
            <w:noWrap/>
            <w:vAlign w:val="bottom"/>
            <w:hideMark/>
          </w:tcPr>
          <w:p w14:paraId="4F39B693" w14:textId="77777777" w:rsidR="00C50A95" w:rsidRPr="00D016EC" w:rsidRDefault="00C50A95" w:rsidP="00416506">
            <w:pPr>
              <w:pStyle w:val="tabletext11"/>
              <w:jc w:val="center"/>
              <w:rPr>
                <w:ins w:id="27080" w:author="Author"/>
              </w:rPr>
            </w:pPr>
            <w:ins w:id="27081" w:author="Author">
              <w:r w:rsidRPr="00D016EC">
                <w:t>1.47</w:t>
              </w:r>
            </w:ins>
          </w:p>
        </w:tc>
        <w:tc>
          <w:tcPr>
            <w:tcW w:w="400" w:type="dxa"/>
            <w:noWrap/>
            <w:vAlign w:val="bottom"/>
            <w:hideMark/>
          </w:tcPr>
          <w:p w14:paraId="741E084E" w14:textId="77777777" w:rsidR="00C50A95" w:rsidRPr="00D016EC" w:rsidRDefault="00C50A95" w:rsidP="00416506">
            <w:pPr>
              <w:pStyle w:val="tabletext11"/>
              <w:jc w:val="center"/>
              <w:rPr>
                <w:ins w:id="27082" w:author="Author"/>
              </w:rPr>
            </w:pPr>
            <w:ins w:id="27083" w:author="Author">
              <w:r w:rsidRPr="00D016EC">
                <w:t>1.31</w:t>
              </w:r>
            </w:ins>
          </w:p>
        </w:tc>
        <w:tc>
          <w:tcPr>
            <w:tcW w:w="400" w:type="dxa"/>
            <w:noWrap/>
            <w:vAlign w:val="bottom"/>
            <w:hideMark/>
          </w:tcPr>
          <w:p w14:paraId="3F318F8C" w14:textId="77777777" w:rsidR="00C50A95" w:rsidRPr="00D016EC" w:rsidRDefault="00C50A95" w:rsidP="00416506">
            <w:pPr>
              <w:pStyle w:val="tabletext11"/>
              <w:jc w:val="center"/>
              <w:rPr>
                <w:ins w:id="27084" w:author="Author"/>
              </w:rPr>
            </w:pPr>
            <w:ins w:id="27085" w:author="Author">
              <w:r w:rsidRPr="00D016EC">
                <w:t>1.16</w:t>
              </w:r>
            </w:ins>
          </w:p>
        </w:tc>
        <w:tc>
          <w:tcPr>
            <w:tcW w:w="400" w:type="dxa"/>
            <w:noWrap/>
            <w:vAlign w:val="bottom"/>
            <w:hideMark/>
          </w:tcPr>
          <w:p w14:paraId="6B5CC765" w14:textId="77777777" w:rsidR="00C50A95" w:rsidRPr="00D016EC" w:rsidRDefault="00C50A95" w:rsidP="00416506">
            <w:pPr>
              <w:pStyle w:val="tabletext11"/>
              <w:jc w:val="center"/>
              <w:rPr>
                <w:ins w:id="27086" w:author="Author"/>
              </w:rPr>
            </w:pPr>
            <w:ins w:id="27087" w:author="Author">
              <w:r w:rsidRPr="00D016EC">
                <w:t>1.13</w:t>
              </w:r>
            </w:ins>
          </w:p>
        </w:tc>
        <w:tc>
          <w:tcPr>
            <w:tcW w:w="400" w:type="dxa"/>
            <w:noWrap/>
            <w:vAlign w:val="bottom"/>
            <w:hideMark/>
          </w:tcPr>
          <w:p w14:paraId="615A7037" w14:textId="77777777" w:rsidR="00C50A95" w:rsidRPr="00D016EC" w:rsidRDefault="00C50A95" w:rsidP="00416506">
            <w:pPr>
              <w:pStyle w:val="tabletext11"/>
              <w:jc w:val="center"/>
              <w:rPr>
                <w:ins w:id="27088" w:author="Author"/>
              </w:rPr>
            </w:pPr>
            <w:ins w:id="27089" w:author="Author">
              <w:r w:rsidRPr="00D016EC">
                <w:t>1.09</w:t>
              </w:r>
            </w:ins>
          </w:p>
        </w:tc>
        <w:tc>
          <w:tcPr>
            <w:tcW w:w="400" w:type="dxa"/>
            <w:noWrap/>
            <w:vAlign w:val="bottom"/>
            <w:hideMark/>
          </w:tcPr>
          <w:p w14:paraId="658FD801" w14:textId="77777777" w:rsidR="00C50A95" w:rsidRPr="00D016EC" w:rsidRDefault="00C50A95" w:rsidP="00416506">
            <w:pPr>
              <w:pStyle w:val="tabletext11"/>
              <w:jc w:val="center"/>
              <w:rPr>
                <w:ins w:id="27090" w:author="Author"/>
              </w:rPr>
            </w:pPr>
            <w:ins w:id="27091" w:author="Author">
              <w:r w:rsidRPr="00D016EC">
                <w:t>1.06</w:t>
              </w:r>
            </w:ins>
          </w:p>
        </w:tc>
        <w:tc>
          <w:tcPr>
            <w:tcW w:w="400" w:type="dxa"/>
            <w:noWrap/>
            <w:vAlign w:val="bottom"/>
            <w:hideMark/>
          </w:tcPr>
          <w:p w14:paraId="5A5E7906" w14:textId="77777777" w:rsidR="00C50A95" w:rsidRPr="00D016EC" w:rsidRDefault="00C50A95" w:rsidP="00416506">
            <w:pPr>
              <w:pStyle w:val="tabletext11"/>
              <w:jc w:val="center"/>
              <w:rPr>
                <w:ins w:id="27092" w:author="Author"/>
              </w:rPr>
            </w:pPr>
            <w:ins w:id="27093" w:author="Author">
              <w:r w:rsidRPr="00D016EC">
                <w:t>1.03</w:t>
              </w:r>
            </w:ins>
          </w:p>
        </w:tc>
        <w:tc>
          <w:tcPr>
            <w:tcW w:w="400" w:type="dxa"/>
            <w:noWrap/>
            <w:vAlign w:val="bottom"/>
            <w:hideMark/>
          </w:tcPr>
          <w:p w14:paraId="7555D323" w14:textId="77777777" w:rsidR="00C50A95" w:rsidRPr="00D016EC" w:rsidRDefault="00C50A95" w:rsidP="00416506">
            <w:pPr>
              <w:pStyle w:val="tabletext11"/>
              <w:jc w:val="center"/>
              <w:rPr>
                <w:ins w:id="27094" w:author="Author"/>
              </w:rPr>
            </w:pPr>
            <w:ins w:id="27095" w:author="Author">
              <w:r w:rsidRPr="00D016EC">
                <w:t>1.00</w:t>
              </w:r>
            </w:ins>
          </w:p>
        </w:tc>
        <w:tc>
          <w:tcPr>
            <w:tcW w:w="400" w:type="dxa"/>
            <w:noWrap/>
            <w:vAlign w:val="bottom"/>
            <w:hideMark/>
          </w:tcPr>
          <w:p w14:paraId="7891DE7F" w14:textId="77777777" w:rsidR="00C50A95" w:rsidRPr="00D016EC" w:rsidRDefault="00C50A95" w:rsidP="00416506">
            <w:pPr>
              <w:pStyle w:val="tabletext11"/>
              <w:jc w:val="center"/>
              <w:rPr>
                <w:ins w:id="27096" w:author="Author"/>
              </w:rPr>
            </w:pPr>
            <w:ins w:id="27097" w:author="Author">
              <w:r w:rsidRPr="00D016EC">
                <w:t>0.97</w:t>
              </w:r>
            </w:ins>
          </w:p>
        </w:tc>
        <w:tc>
          <w:tcPr>
            <w:tcW w:w="400" w:type="dxa"/>
            <w:noWrap/>
            <w:vAlign w:val="bottom"/>
            <w:hideMark/>
          </w:tcPr>
          <w:p w14:paraId="0F11A6D9" w14:textId="77777777" w:rsidR="00C50A95" w:rsidRPr="00D016EC" w:rsidRDefault="00C50A95" w:rsidP="00416506">
            <w:pPr>
              <w:pStyle w:val="tabletext11"/>
              <w:jc w:val="center"/>
              <w:rPr>
                <w:ins w:id="27098" w:author="Author"/>
              </w:rPr>
            </w:pPr>
            <w:ins w:id="27099" w:author="Author">
              <w:r w:rsidRPr="00D016EC">
                <w:t>0.94</w:t>
              </w:r>
            </w:ins>
          </w:p>
        </w:tc>
        <w:tc>
          <w:tcPr>
            <w:tcW w:w="400" w:type="dxa"/>
            <w:noWrap/>
            <w:vAlign w:val="bottom"/>
            <w:hideMark/>
          </w:tcPr>
          <w:p w14:paraId="333A9E49" w14:textId="77777777" w:rsidR="00C50A95" w:rsidRPr="00D016EC" w:rsidRDefault="00C50A95" w:rsidP="00416506">
            <w:pPr>
              <w:pStyle w:val="tabletext11"/>
              <w:jc w:val="center"/>
              <w:rPr>
                <w:ins w:id="27100" w:author="Author"/>
              </w:rPr>
            </w:pPr>
            <w:ins w:id="27101" w:author="Author">
              <w:r w:rsidRPr="00D016EC">
                <w:t>0.91</w:t>
              </w:r>
            </w:ins>
          </w:p>
        </w:tc>
        <w:tc>
          <w:tcPr>
            <w:tcW w:w="400" w:type="dxa"/>
            <w:noWrap/>
            <w:vAlign w:val="bottom"/>
            <w:hideMark/>
          </w:tcPr>
          <w:p w14:paraId="6AD72CFC" w14:textId="77777777" w:rsidR="00C50A95" w:rsidRPr="00D016EC" w:rsidRDefault="00C50A95" w:rsidP="00416506">
            <w:pPr>
              <w:pStyle w:val="tabletext11"/>
              <w:jc w:val="center"/>
              <w:rPr>
                <w:ins w:id="27102" w:author="Author"/>
              </w:rPr>
            </w:pPr>
            <w:ins w:id="27103" w:author="Author">
              <w:r w:rsidRPr="00D016EC">
                <w:t>0.88</w:t>
              </w:r>
            </w:ins>
          </w:p>
        </w:tc>
        <w:tc>
          <w:tcPr>
            <w:tcW w:w="400" w:type="dxa"/>
            <w:noWrap/>
            <w:vAlign w:val="bottom"/>
            <w:hideMark/>
          </w:tcPr>
          <w:p w14:paraId="5BE5B0E9" w14:textId="77777777" w:rsidR="00C50A95" w:rsidRPr="00D016EC" w:rsidRDefault="00C50A95" w:rsidP="00416506">
            <w:pPr>
              <w:pStyle w:val="tabletext11"/>
              <w:jc w:val="center"/>
              <w:rPr>
                <w:ins w:id="27104" w:author="Author"/>
              </w:rPr>
            </w:pPr>
            <w:ins w:id="27105" w:author="Author">
              <w:r w:rsidRPr="00D016EC">
                <w:t>0.86</w:t>
              </w:r>
            </w:ins>
          </w:p>
        </w:tc>
        <w:tc>
          <w:tcPr>
            <w:tcW w:w="400" w:type="dxa"/>
            <w:noWrap/>
            <w:vAlign w:val="bottom"/>
            <w:hideMark/>
          </w:tcPr>
          <w:p w14:paraId="15C0D41B" w14:textId="77777777" w:rsidR="00C50A95" w:rsidRPr="00D016EC" w:rsidRDefault="00C50A95" w:rsidP="00416506">
            <w:pPr>
              <w:pStyle w:val="tabletext11"/>
              <w:jc w:val="center"/>
              <w:rPr>
                <w:ins w:id="27106" w:author="Author"/>
              </w:rPr>
            </w:pPr>
            <w:ins w:id="27107" w:author="Author">
              <w:r w:rsidRPr="00D016EC">
                <w:t>0.83</w:t>
              </w:r>
            </w:ins>
          </w:p>
        </w:tc>
        <w:tc>
          <w:tcPr>
            <w:tcW w:w="440" w:type="dxa"/>
            <w:noWrap/>
            <w:vAlign w:val="bottom"/>
            <w:hideMark/>
          </w:tcPr>
          <w:p w14:paraId="2195D425" w14:textId="77777777" w:rsidR="00C50A95" w:rsidRPr="00D016EC" w:rsidRDefault="00C50A95" w:rsidP="00416506">
            <w:pPr>
              <w:pStyle w:val="tabletext11"/>
              <w:jc w:val="center"/>
              <w:rPr>
                <w:ins w:id="27108" w:author="Author"/>
              </w:rPr>
            </w:pPr>
            <w:ins w:id="27109" w:author="Author">
              <w:r w:rsidRPr="00D016EC">
                <w:t>0.81</w:t>
              </w:r>
            </w:ins>
          </w:p>
        </w:tc>
        <w:tc>
          <w:tcPr>
            <w:tcW w:w="400" w:type="dxa"/>
            <w:noWrap/>
            <w:vAlign w:val="bottom"/>
            <w:hideMark/>
          </w:tcPr>
          <w:p w14:paraId="0BF85C19" w14:textId="77777777" w:rsidR="00C50A95" w:rsidRPr="00D016EC" w:rsidRDefault="00C50A95" w:rsidP="00416506">
            <w:pPr>
              <w:pStyle w:val="tabletext11"/>
              <w:jc w:val="center"/>
              <w:rPr>
                <w:ins w:id="27110" w:author="Author"/>
              </w:rPr>
            </w:pPr>
            <w:ins w:id="27111" w:author="Author">
              <w:r w:rsidRPr="00D016EC">
                <w:t>0.78</w:t>
              </w:r>
            </w:ins>
          </w:p>
        </w:tc>
        <w:tc>
          <w:tcPr>
            <w:tcW w:w="400" w:type="dxa"/>
            <w:noWrap/>
            <w:vAlign w:val="bottom"/>
            <w:hideMark/>
          </w:tcPr>
          <w:p w14:paraId="51F1D797" w14:textId="77777777" w:rsidR="00C50A95" w:rsidRPr="00D016EC" w:rsidRDefault="00C50A95" w:rsidP="00416506">
            <w:pPr>
              <w:pStyle w:val="tabletext11"/>
              <w:jc w:val="center"/>
              <w:rPr>
                <w:ins w:id="27112" w:author="Author"/>
              </w:rPr>
            </w:pPr>
            <w:ins w:id="27113" w:author="Author">
              <w:r w:rsidRPr="00D016EC">
                <w:t>0.76</w:t>
              </w:r>
            </w:ins>
          </w:p>
        </w:tc>
        <w:tc>
          <w:tcPr>
            <w:tcW w:w="400" w:type="dxa"/>
            <w:noWrap/>
            <w:vAlign w:val="bottom"/>
            <w:hideMark/>
          </w:tcPr>
          <w:p w14:paraId="45E891A6" w14:textId="77777777" w:rsidR="00C50A95" w:rsidRPr="00D016EC" w:rsidRDefault="00C50A95" w:rsidP="00416506">
            <w:pPr>
              <w:pStyle w:val="tabletext11"/>
              <w:jc w:val="center"/>
              <w:rPr>
                <w:ins w:id="27114" w:author="Author"/>
              </w:rPr>
            </w:pPr>
            <w:ins w:id="27115" w:author="Author">
              <w:r w:rsidRPr="00D016EC">
                <w:t>0.74</w:t>
              </w:r>
            </w:ins>
          </w:p>
        </w:tc>
        <w:tc>
          <w:tcPr>
            <w:tcW w:w="400" w:type="dxa"/>
            <w:noWrap/>
            <w:vAlign w:val="bottom"/>
            <w:hideMark/>
          </w:tcPr>
          <w:p w14:paraId="06286653" w14:textId="77777777" w:rsidR="00C50A95" w:rsidRPr="00D016EC" w:rsidRDefault="00C50A95" w:rsidP="00416506">
            <w:pPr>
              <w:pStyle w:val="tabletext11"/>
              <w:jc w:val="center"/>
              <w:rPr>
                <w:ins w:id="27116" w:author="Author"/>
              </w:rPr>
            </w:pPr>
            <w:ins w:id="27117" w:author="Author">
              <w:r w:rsidRPr="00D016EC">
                <w:t>0.71</w:t>
              </w:r>
            </w:ins>
          </w:p>
        </w:tc>
        <w:tc>
          <w:tcPr>
            <w:tcW w:w="460" w:type="dxa"/>
            <w:noWrap/>
            <w:vAlign w:val="bottom"/>
            <w:hideMark/>
          </w:tcPr>
          <w:p w14:paraId="56EA2989" w14:textId="77777777" w:rsidR="00C50A95" w:rsidRPr="00D016EC" w:rsidRDefault="00C50A95" w:rsidP="00416506">
            <w:pPr>
              <w:pStyle w:val="tabletext11"/>
              <w:jc w:val="center"/>
              <w:rPr>
                <w:ins w:id="27118" w:author="Author"/>
              </w:rPr>
            </w:pPr>
            <w:ins w:id="27119" w:author="Author">
              <w:r w:rsidRPr="00D016EC">
                <w:t>0.69</w:t>
              </w:r>
            </w:ins>
          </w:p>
        </w:tc>
      </w:tr>
      <w:tr w:rsidR="00C50A95" w:rsidRPr="00D016EC" w14:paraId="0966232E" w14:textId="77777777" w:rsidTr="00416506">
        <w:trPr>
          <w:trHeight w:val="190"/>
          <w:ins w:id="27120" w:author="Author"/>
        </w:trPr>
        <w:tc>
          <w:tcPr>
            <w:tcW w:w="200" w:type="dxa"/>
            <w:tcBorders>
              <w:right w:val="nil"/>
            </w:tcBorders>
            <w:vAlign w:val="bottom"/>
          </w:tcPr>
          <w:p w14:paraId="20C3B518" w14:textId="77777777" w:rsidR="00C50A95" w:rsidRPr="00D016EC" w:rsidRDefault="00C50A95" w:rsidP="00416506">
            <w:pPr>
              <w:pStyle w:val="tabletext11"/>
              <w:jc w:val="right"/>
              <w:rPr>
                <w:ins w:id="27121" w:author="Author"/>
              </w:rPr>
            </w:pPr>
          </w:p>
        </w:tc>
        <w:tc>
          <w:tcPr>
            <w:tcW w:w="1580" w:type="dxa"/>
            <w:tcBorders>
              <w:left w:val="nil"/>
            </w:tcBorders>
            <w:vAlign w:val="bottom"/>
            <w:hideMark/>
          </w:tcPr>
          <w:p w14:paraId="0F0725ED" w14:textId="77777777" w:rsidR="00C50A95" w:rsidRPr="00D016EC" w:rsidRDefault="00C50A95" w:rsidP="00416506">
            <w:pPr>
              <w:pStyle w:val="tabletext11"/>
              <w:tabs>
                <w:tab w:val="decimal" w:pos="640"/>
              </w:tabs>
              <w:rPr>
                <w:ins w:id="27122" w:author="Author"/>
              </w:rPr>
            </w:pPr>
            <w:ins w:id="27123" w:author="Author">
              <w:r w:rsidRPr="00D016EC">
                <w:t>100,000 to 114,999</w:t>
              </w:r>
            </w:ins>
          </w:p>
        </w:tc>
        <w:tc>
          <w:tcPr>
            <w:tcW w:w="560" w:type="dxa"/>
            <w:noWrap/>
            <w:vAlign w:val="bottom"/>
            <w:hideMark/>
          </w:tcPr>
          <w:p w14:paraId="20469E29" w14:textId="77777777" w:rsidR="00C50A95" w:rsidRPr="00D016EC" w:rsidRDefault="00C50A95" w:rsidP="00416506">
            <w:pPr>
              <w:pStyle w:val="tabletext11"/>
              <w:tabs>
                <w:tab w:val="decimal" w:pos="200"/>
              </w:tabs>
              <w:jc w:val="center"/>
              <w:rPr>
                <w:ins w:id="27124" w:author="Author"/>
              </w:rPr>
            </w:pPr>
            <w:ins w:id="27125" w:author="Author">
              <w:r w:rsidRPr="00D016EC">
                <w:t>2.86</w:t>
              </w:r>
            </w:ins>
          </w:p>
        </w:tc>
        <w:tc>
          <w:tcPr>
            <w:tcW w:w="560" w:type="dxa"/>
            <w:noWrap/>
            <w:vAlign w:val="bottom"/>
            <w:hideMark/>
          </w:tcPr>
          <w:p w14:paraId="502E530D" w14:textId="77777777" w:rsidR="00C50A95" w:rsidRPr="00D016EC" w:rsidRDefault="00C50A95" w:rsidP="00416506">
            <w:pPr>
              <w:pStyle w:val="tabletext11"/>
              <w:tabs>
                <w:tab w:val="decimal" w:pos="200"/>
              </w:tabs>
              <w:jc w:val="center"/>
              <w:rPr>
                <w:ins w:id="27126" w:author="Author"/>
              </w:rPr>
            </w:pPr>
            <w:ins w:id="27127" w:author="Author">
              <w:r w:rsidRPr="00D016EC">
                <w:t>2.77</w:t>
              </w:r>
            </w:ins>
          </w:p>
        </w:tc>
        <w:tc>
          <w:tcPr>
            <w:tcW w:w="480" w:type="dxa"/>
            <w:noWrap/>
            <w:vAlign w:val="bottom"/>
            <w:hideMark/>
          </w:tcPr>
          <w:p w14:paraId="1C34F07E" w14:textId="77777777" w:rsidR="00C50A95" w:rsidRPr="00D016EC" w:rsidRDefault="00C50A95" w:rsidP="00416506">
            <w:pPr>
              <w:pStyle w:val="tabletext11"/>
              <w:tabs>
                <w:tab w:val="decimal" w:pos="200"/>
              </w:tabs>
              <w:jc w:val="center"/>
              <w:rPr>
                <w:ins w:id="27128" w:author="Author"/>
              </w:rPr>
            </w:pPr>
            <w:ins w:id="27129" w:author="Author">
              <w:r w:rsidRPr="00D016EC">
                <w:t>2.68</w:t>
              </w:r>
            </w:ins>
          </w:p>
        </w:tc>
        <w:tc>
          <w:tcPr>
            <w:tcW w:w="480" w:type="dxa"/>
            <w:noWrap/>
            <w:vAlign w:val="bottom"/>
            <w:hideMark/>
          </w:tcPr>
          <w:p w14:paraId="35FAD24A" w14:textId="77777777" w:rsidR="00C50A95" w:rsidRPr="00D016EC" w:rsidRDefault="00C50A95" w:rsidP="00416506">
            <w:pPr>
              <w:pStyle w:val="tabletext11"/>
              <w:tabs>
                <w:tab w:val="decimal" w:pos="200"/>
              </w:tabs>
              <w:jc w:val="center"/>
              <w:rPr>
                <w:ins w:id="27130" w:author="Author"/>
              </w:rPr>
            </w:pPr>
            <w:ins w:id="27131" w:author="Author">
              <w:r w:rsidRPr="00D016EC">
                <w:t>2.51</w:t>
              </w:r>
            </w:ins>
          </w:p>
        </w:tc>
        <w:tc>
          <w:tcPr>
            <w:tcW w:w="480" w:type="dxa"/>
            <w:noWrap/>
            <w:vAlign w:val="bottom"/>
            <w:hideMark/>
          </w:tcPr>
          <w:p w14:paraId="7262236B" w14:textId="77777777" w:rsidR="00C50A95" w:rsidRPr="00D016EC" w:rsidRDefault="00C50A95" w:rsidP="00416506">
            <w:pPr>
              <w:pStyle w:val="tabletext11"/>
              <w:tabs>
                <w:tab w:val="decimal" w:pos="200"/>
              </w:tabs>
              <w:jc w:val="center"/>
              <w:rPr>
                <w:ins w:id="27132" w:author="Author"/>
              </w:rPr>
            </w:pPr>
            <w:ins w:id="27133" w:author="Author">
              <w:r w:rsidRPr="00D016EC">
                <w:t>2.34</w:t>
              </w:r>
            </w:ins>
          </w:p>
        </w:tc>
        <w:tc>
          <w:tcPr>
            <w:tcW w:w="480" w:type="dxa"/>
            <w:noWrap/>
            <w:vAlign w:val="bottom"/>
            <w:hideMark/>
          </w:tcPr>
          <w:p w14:paraId="39F5A51A" w14:textId="77777777" w:rsidR="00C50A95" w:rsidRPr="00D016EC" w:rsidRDefault="00C50A95" w:rsidP="00416506">
            <w:pPr>
              <w:pStyle w:val="tabletext11"/>
              <w:tabs>
                <w:tab w:val="decimal" w:pos="200"/>
              </w:tabs>
              <w:jc w:val="center"/>
              <w:rPr>
                <w:ins w:id="27134" w:author="Author"/>
              </w:rPr>
            </w:pPr>
            <w:ins w:id="27135" w:author="Author">
              <w:r w:rsidRPr="00D016EC">
                <w:t>2.17</w:t>
              </w:r>
            </w:ins>
          </w:p>
        </w:tc>
        <w:tc>
          <w:tcPr>
            <w:tcW w:w="480" w:type="dxa"/>
            <w:noWrap/>
            <w:vAlign w:val="bottom"/>
            <w:hideMark/>
          </w:tcPr>
          <w:p w14:paraId="1FCB9935" w14:textId="77777777" w:rsidR="00C50A95" w:rsidRPr="00D016EC" w:rsidRDefault="00C50A95" w:rsidP="00416506">
            <w:pPr>
              <w:pStyle w:val="tabletext11"/>
              <w:tabs>
                <w:tab w:val="decimal" w:pos="200"/>
              </w:tabs>
              <w:jc w:val="center"/>
              <w:rPr>
                <w:ins w:id="27136" w:author="Author"/>
              </w:rPr>
            </w:pPr>
            <w:ins w:id="27137" w:author="Author">
              <w:r w:rsidRPr="00D016EC">
                <w:t>2.00</w:t>
              </w:r>
            </w:ins>
          </w:p>
        </w:tc>
        <w:tc>
          <w:tcPr>
            <w:tcW w:w="480" w:type="dxa"/>
            <w:noWrap/>
            <w:vAlign w:val="bottom"/>
            <w:hideMark/>
          </w:tcPr>
          <w:p w14:paraId="60C15A06" w14:textId="77777777" w:rsidR="00C50A95" w:rsidRPr="00D016EC" w:rsidRDefault="00C50A95" w:rsidP="00416506">
            <w:pPr>
              <w:pStyle w:val="tabletext11"/>
              <w:tabs>
                <w:tab w:val="decimal" w:pos="200"/>
              </w:tabs>
              <w:jc w:val="center"/>
              <w:rPr>
                <w:ins w:id="27138" w:author="Author"/>
              </w:rPr>
            </w:pPr>
            <w:ins w:id="27139" w:author="Author">
              <w:r w:rsidRPr="00D016EC">
                <w:t>1.83</w:t>
              </w:r>
            </w:ins>
          </w:p>
        </w:tc>
        <w:tc>
          <w:tcPr>
            <w:tcW w:w="400" w:type="dxa"/>
            <w:noWrap/>
            <w:vAlign w:val="bottom"/>
            <w:hideMark/>
          </w:tcPr>
          <w:p w14:paraId="74A774DD" w14:textId="77777777" w:rsidR="00C50A95" w:rsidRPr="00D016EC" w:rsidRDefault="00C50A95" w:rsidP="00416506">
            <w:pPr>
              <w:pStyle w:val="tabletext11"/>
              <w:jc w:val="center"/>
              <w:rPr>
                <w:ins w:id="27140" w:author="Author"/>
              </w:rPr>
            </w:pPr>
            <w:ins w:id="27141" w:author="Author">
              <w:r w:rsidRPr="00D016EC">
                <w:t>1.66</w:t>
              </w:r>
            </w:ins>
          </w:p>
        </w:tc>
        <w:tc>
          <w:tcPr>
            <w:tcW w:w="400" w:type="dxa"/>
            <w:noWrap/>
            <w:vAlign w:val="bottom"/>
            <w:hideMark/>
          </w:tcPr>
          <w:p w14:paraId="573B3693" w14:textId="77777777" w:rsidR="00C50A95" w:rsidRPr="00D016EC" w:rsidRDefault="00C50A95" w:rsidP="00416506">
            <w:pPr>
              <w:pStyle w:val="tabletext11"/>
              <w:jc w:val="center"/>
              <w:rPr>
                <w:ins w:id="27142" w:author="Author"/>
              </w:rPr>
            </w:pPr>
            <w:ins w:id="27143" w:author="Author">
              <w:r w:rsidRPr="00D016EC">
                <w:t>1.48</w:t>
              </w:r>
            </w:ins>
          </w:p>
        </w:tc>
        <w:tc>
          <w:tcPr>
            <w:tcW w:w="400" w:type="dxa"/>
            <w:noWrap/>
            <w:vAlign w:val="bottom"/>
            <w:hideMark/>
          </w:tcPr>
          <w:p w14:paraId="15A97BA6" w14:textId="77777777" w:rsidR="00C50A95" w:rsidRPr="00D016EC" w:rsidRDefault="00C50A95" w:rsidP="00416506">
            <w:pPr>
              <w:pStyle w:val="tabletext11"/>
              <w:jc w:val="center"/>
              <w:rPr>
                <w:ins w:id="27144" w:author="Author"/>
              </w:rPr>
            </w:pPr>
            <w:ins w:id="27145" w:author="Author">
              <w:r w:rsidRPr="00D016EC">
                <w:t>1.31</w:t>
              </w:r>
            </w:ins>
          </w:p>
        </w:tc>
        <w:tc>
          <w:tcPr>
            <w:tcW w:w="400" w:type="dxa"/>
            <w:noWrap/>
            <w:vAlign w:val="bottom"/>
            <w:hideMark/>
          </w:tcPr>
          <w:p w14:paraId="21F94568" w14:textId="77777777" w:rsidR="00C50A95" w:rsidRPr="00D016EC" w:rsidRDefault="00C50A95" w:rsidP="00416506">
            <w:pPr>
              <w:pStyle w:val="tabletext11"/>
              <w:jc w:val="center"/>
              <w:rPr>
                <w:ins w:id="27146" w:author="Author"/>
              </w:rPr>
            </w:pPr>
            <w:ins w:id="27147" w:author="Author">
              <w:r w:rsidRPr="00D016EC">
                <w:t>1.27</w:t>
              </w:r>
            </w:ins>
          </w:p>
        </w:tc>
        <w:tc>
          <w:tcPr>
            <w:tcW w:w="400" w:type="dxa"/>
            <w:noWrap/>
            <w:vAlign w:val="bottom"/>
            <w:hideMark/>
          </w:tcPr>
          <w:p w14:paraId="72E85FCD" w14:textId="77777777" w:rsidR="00C50A95" w:rsidRPr="00D016EC" w:rsidRDefault="00C50A95" w:rsidP="00416506">
            <w:pPr>
              <w:pStyle w:val="tabletext11"/>
              <w:jc w:val="center"/>
              <w:rPr>
                <w:ins w:id="27148" w:author="Author"/>
              </w:rPr>
            </w:pPr>
            <w:ins w:id="27149" w:author="Author">
              <w:r w:rsidRPr="00D016EC">
                <w:t>1.24</w:t>
              </w:r>
            </w:ins>
          </w:p>
        </w:tc>
        <w:tc>
          <w:tcPr>
            <w:tcW w:w="400" w:type="dxa"/>
            <w:noWrap/>
            <w:vAlign w:val="bottom"/>
            <w:hideMark/>
          </w:tcPr>
          <w:p w14:paraId="57B01E14" w14:textId="77777777" w:rsidR="00C50A95" w:rsidRPr="00D016EC" w:rsidRDefault="00C50A95" w:rsidP="00416506">
            <w:pPr>
              <w:pStyle w:val="tabletext11"/>
              <w:jc w:val="center"/>
              <w:rPr>
                <w:ins w:id="27150" w:author="Author"/>
              </w:rPr>
            </w:pPr>
            <w:ins w:id="27151" w:author="Author">
              <w:r w:rsidRPr="00D016EC">
                <w:t>1.20</w:t>
              </w:r>
            </w:ins>
          </w:p>
        </w:tc>
        <w:tc>
          <w:tcPr>
            <w:tcW w:w="400" w:type="dxa"/>
            <w:noWrap/>
            <w:vAlign w:val="bottom"/>
            <w:hideMark/>
          </w:tcPr>
          <w:p w14:paraId="1A7EC09B" w14:textId="77777777" w:rsidR="00C50A95" w:rsidRPr="00D016EC" w:rsidRDefault="00C50A95" w:rsidP="00416506">
            <w:pPr>
              <w:pStyle w:val="tabletext11"/>
              <w:jc w:val="center"/>
              <w:rPr>
                <w:ins w:id="27152" w:author="Author"/>
              </w:rPr>
            </w:pPr>
            <w:ins w:id="27153" w:author="Author">
              <w:r w:rsidRPr="00D016EC">
                <w:t>1.16</w:t>
              </w:r>
            </w:ins>
          </w:p>
        </w:tc>
        <w:tc>
          <w:tcPr>
            <w:tcW w:w="400" w:type="dxa"/>
            <w:noWrap/>
            <w:vAlign w:val="bottom"/>
            <w:hideMark/>
          </w:tcPr>
          <w:p w14:paraId="0BAFBDE6" w14:textId="77777777" w:rsidR="00C50A95" w:rsidRPr="00D016EC" w:rsidRDefault="00C50A95" w:rsidP="00416506">
            <w:pPr>
              <w:pStyle w:val="tabletext11"/>
              <w:jc w:val="center"/>
              <w:rPr>
                <w:ins w:id="27154" w:author="Author"/>
              </w:rPr>
            </w:pPr>
            <w:ins w:id="27155" w:author="Author">
              <w:r w:rsidRPr="00D016EC">
                <w:t>1.13</w:t>
              </w:r>
            </w:ins>
          </w:p>
        </w:tc>
        <w:tc>
          <w:tcPr>
            <w:tcW w:w="400" w:type="dxa"/>
            <w:noWrap/>
            <w:vAlign w:val="bottom"/>
            <w:hideMark/>
          </w:tcPr>
          <w:p w14:paraId="7014CDE2" w14:textId="77777777" w:rsidR="00C50A95" w:rsidRPr="00D016EC" w:rsidRDefault="00C50A95" w:rsidP="00416506">
            <w:pPr>
              <w:pStyle w:val="tabletext11"/>
              <w:jc w:val="center"/>
              <w:rPr>
                <w:ins w:id="27156" w:author="Author"/>
              </w:rPr>
            </w:pPr>
            <w:ins w:id="27157" w:author="Author">
              <w:r w:rsidRPr="00D016EC">
                <w:t>1.09</w:t>
              </w:r>
            </w:ins>
          </w:p>
        </w:tc>
        <w:tc>
          <w:tcPr>
            <w:tcW w:w="400" w:type="dxa"/>
            <w:noWrap/>
            <w:vAlign w:val="bottom"/>
            <w:hideMark/>
          </w:tcPr>
          <w:p w14:paraId="692B532E" w14:textId="77777777" w:rsidR="00C50A95" w:rsidRPr="00D016EC" w:rsidRDefault="00C50A95" w:rsidP="00416506">
            <w:pPr>
              <w:pStyle w:val="tabletext11"/>
              <w:jc w:val="center"/>
              <w:rPr>
                <w:ins w:id="27158" w:author="Author"/>
              </w:rPr>
            </w:pPr>
            <w:ins w:id="27159" w:author="Author">
              <w:r w:rsidRPr="00D016EC">
                <w:t>1.06</w:t>
              </w:r>
            </w:ins>
          </w:p>
        </w:tc>
        <w:tc>
          <w:tcPr>
            <w:tcW w:w="400" w:type="dxa"/>
            <w:noWrap/>
            <w:vAlign w:val="bottom"/>
            <w:hideMark/>
          </w:tcPr>
          <w:p w14:paraId="3E23041F" w14:textId="77777777" w:rsidR="00C50A95" w:rsidRPr="00D016EC" w:rsidRDefault="00C50A95" w:rsidP="00416506">
            <w:pPr>
              <w:pStyle w:val="tabletext11"/>
              <w:jc w:val="center"/>
              <w:rPr>
                <w:ins w:id="27160" w:author="Author"/>
              </w:rPr>
            </w:pPr>
            <w:ins w:id="27161" w:author="Author">
              <w:r w:rsidRPr="00D016EC">
                <w:t>1.03</w:t>
              </w:r>
            </w:ins>
          </w:p>
        </w:tc>
        <w:tc>
          <w:tcPr>
            <w:tcW w:w="400" w:type="dxa"/>
            <w:noWrap/>
            <w:vAlign w:val="bottom"/>
            <w:hideMark/>
          </w:tcPr>
          <w:p w14:paraId="6061EF21" w14:textId="77777777" w:rsidR="00C50A95" w:rsidRPr="00D016EC" w:rsidRDefault="00C50A95" w:rsidP="00416506">
            <w:pPr>
              <w:pStyle w:val="tabletext11"/>
              <w:jc w:val="center"/>
              <w:rPr>
                <w:ins w:id="27162" w:author="Author"/>
              </w:rPr>
            </w:pPr>
            <w:ins w:id="27163" w:author="Author">
              <w:r w:rsidRPr="00D016EC">
                <w:t>1.00</w:t>
              </w:r>
            </w:ins>
          </w:p>
        </w:tc>
        <w:tc>
          <w:tcPr>
            <w:tcW w:w="400" w:type="dxa"/>
            <w:noWrap/>
            <w:vAlign w:val="bottom"/>
            <w:hideMark/>
          </w:tcPr>
          <w:p w14:paraId="281FA4F9" w14:textId="77777777" w:rsidR="00C50A95" w:rsidRPr="00D016EC" w:rsidRDefault="00C50A95" w:rsidP="00416506">
            <w:pPr>
              <w:pStyle w:val="tabletext11"/>
              <w:jc w:val="center"/>
              <w:rPr>
                <w:ins w:id="27164" w:author="Author"/>
              </w:rPr>
            </w:pPr>
            <w:ins w:id="27165" w:author="Author">
              <w:r w:rsidRPr="00D016EC">
                <w:t>0.97</w:t>
              </w:r>
            </w:ins>
          </w:p>
        </w:tc>
        <w:tc>
          <w:tcPr>
            <w:tcW w:w="400" w:type="dxa"/>
            <w:noWrap/>
            <w:vAlign w:val="bottom"/>
            <w:hideMark/>
          </w:tcPr>
          <w:p w14:paraId="6108B215" w14:textId="77777777" w:rsidR="00C50A95" w:rsidRPr="00D016EC" w:rsidRDefault="00C50A95" w:rsidP="00416506">
            <w:pPr>
              <w:pStyle w:val="tabletext11"/>
              <w:jc w:val="center"/>
              <w:rPr>
                <w:ins w:id="27166" w:author="Author"/>
              </w:rPr>
            </w:pPr>
            <w:ins w:id="27167" w:author="Author">
              <w:r w:rsidRPr="00D016EC">
                <w:t>0.94</w:t>
              </w:r>
            </w:ins>
          </w:p>
        </w:tc>
        <w:tc>
          <w:tcPr>
            <w:tcW w:w="440" w:type="dxa"/>
            <w:noWrap/>
            <w:vAlign w:val="bottom"/>
            <w:hideMark/>
          </w:tcPr>
          <w:p w14:paraId="25A4B05D" w14:textId="77777777" w:rsidR="00C50A95" w:rsidRPr="00D016EC" w:rsidRDefault="00C50A95" w:rsidP="00416506">
            <w:pPr>
              <w:pStyle w:val="tabletext11"/>
              <w:jc w:val="center"/>
              <w:rPr>
                <w:ins w:id="27168" w:author="Author"/>
              </w:rPr>
            </w:pPr>
            <w:ins w:id="27169" w:author="Author">
              <w:r w:rsidRPr="00D016EC">
                <w:t>0.91</w:t>
              </w:r>
            </w:ins>
          </w:p>
        </w:tc>
        <w:tc>
          <w:tcPr>
            <w:tcW w:w="400" w:type="dxa"/>
            <w:noWrap/>
            <w:vAlign w:val="bottom"/>
            <w:hideMark/>
          </w:tcPr>
          <w:p w14:paraId="3A0EA65E" w14:textId="77777777" w:rsidR="00C50A95" w:rsidRPr="00D016EC" w:rsidRDefault="00C50A95" w:rsidP="00416506">
            <w:pPr>
              <w:pStyle w:val="tabletext11"/>
              <w:jc w:val="center"/>
              <w:rPr>
                <w:ins w:id="27170" w:author="Author"/>
              </w:rPr>
            </w:pPr>
            <w:ins w:id="27171" w:author="Author">
              <w:r w:rsidRPr="00D016EC">
                <w:t>0.88</w:t>
              </w:r>
            </w:ins>
          </w:p>
        </w:tc>
        <w:tc>
          <w:tcPr>
            <w:tcW w:w="400" w:type="dxa"/>
            <w:noWrap/>
            <w:vAlign w:val="bottom"/>
            <w:hideMark/>
          </w:tcPr>
          <w:p w14:paraId="5F114208" w14:textId="77777777" w:rsidR="00C50A95" w:rsidRPr="00D016EC" w:rsidRDefault="00C50A95" w:rsidP="00416506">
            <w:pPr>
              <w:pStyle w:val="tabletext11"/>
              <w:jc w:val="center"/>
              <w:rPr>
                <w:ins w:id="27172" w:author="Author"/>
              </w:rPr>
            </w:pPr>
            <w:ins w:id="27173" w:author="Author">
              <w:r w:rsidRPr="00D016EC">
                <w:t>0.86</w:t>
              </w:r>
            </w:ins>
          </w:p>
        </w:tc>
        <w:tc>
          <w:tcPr>
            <w:tcW w:w="400" w:type="dxa"/>
            <w:noWrap/>
            <w:vAlign w:val="bottom"/>
            <w:hideMark/>
          </w:tcPr>
          <w:p w14:paraId="341F1D99" w14:textId="77777777" w:rsidR="00C50A95" w:rsidRPr="00D016EC" w:rsidRDefault="00C50A95" w:rsidP="00416506">
            <w:pPr>
              <w:pStyle w:val="tabletext11"/>
              <w:jc w:val="center"/>
              <w:rPr>
                <w:ins w:id="27174" w:author="Author"/>
              </w:rPr>
            </w:pPr>
            <w:ins w:id="27175" w:author="Author">
              <w:r w:rsidRPr="00D016EC">
                <w:t>0.83</w:t>
              </w:r>
            </w:ins>
          </w:p>
        </w:tc>
        <w:tc>
          <w:tcPr>
            <w:tcW w:w="400" w:type="dxa"/>
            <w:noWrap/>
            <w:vAlign w:val="bottom"/>
            <w:hideMark/>
          </w:tcPr>
          <w:p w14:paraId="28BF579E" w14:textId="77777777" w:rsidR="00C50A95" w:rsidRPr="00D016EC" w:rsidRDefault="00C50A95" w:rsidP="00416506">
            <w:pPr>
              <w:pStyle w:val="tabletext11"/>
              <w:jc w:val="center"/>
              <w:rPr>
                <w:ins w:id="27176" w:author="Author"/>
              </w:rPr>
            </w:pPr>
            <w:ins w:id="27177" w:author="Author">
              <w:r w:rsidRPr="00D016EC">
                <w:t>0.81</w:t>
              </w:r>
            </w:ins>
          </w:p>
        </w:tc>
        <w:tc>
          <w:tcPr>
            <w:tcW w:w="460" w:type="dxa"/>
            <w:noWrap/>
            <w:vAlign w:val="bottom"/>
            <w:hideMark/>
          </w:tcPr>
          <w:p w14:paraId="4F91047E" w14:textId="77777777" w:rsidR="00C50A95" w:rsidRPr="00D016EC" w:rsidRDefault="00C50A95" w:rsidP="00416506">
            <w:pPr>
              <w:pStyle w:val="tabletext11"/>
              <w:jc w:val="center"/>
              <w:rPr>
                <w:ins w:id="27178" w:author="Author"/>
              </w:rPr>
            </w:pPr>
            <w:ins w:id="27179" w:author="Author">
              <w:r w:rsidRPr="00D016EC">
                <w:t>0.78</w:t>
              </w:r>
            </w:ins>
          </w:p>
        </w:tc>
      </w:tr>
      <w:tr w:rsidR="00C50A95" w:rsidRPr="00D016EC" w14:paraId="2B56016E" w14:textId="77777777" w:rsidTr="00416506">
        <w:trPr>
          <w:trHeight w:val="190"/>
          <w:ins w:id="27180" w:author="Author"/>
        </w:trPr>
        <w:tc>
          <w:tcPr>
            <w:tcW w:w="200" w:type="dxa"/>
            <w:tcBorders>
              <w:right w:val="nil"/>
            </w:tcBorders>
            <w:vAlign w:val="bottom"/>
          </w:tcPr>
          <w:p w14:paraId="2E60412D" w14:textId="77777777" w:rsidR="00C50A95" w:rsidRPr="00D016EC" w:rsidRDefault="00C50A95" w:rsidP="00416506">
            <w:pPr>
              <w:pStyle w:val="tabletext11"/>
              <w:jc w:val="right"/>
              <w:rPr>
                <w:ins w:id="27181" w:author="Author"/>
              </w:rPr>
            </w:pPr>
          </w:p>
        </w:tc>
        <w:tc>
          <w:tcPr>
            <w:tcW w:w="1580" w:type="dxa"/>
            <w:tcBorders>
              <w:left w:val="nil"/>
            </w:tcBorders>
            <w:vAlign w:val="bottom"/>
            <w:hideMark/>
          </w:tcPr>
          <w:p w14:paraId="3DB12E4B" w14:textId="77777777" w:rsidR="00C50A95" w:rsidRPr="00D016EC" w:rsidRDefault="00C50A95" w:rsidP="00416506">
            <w:pPr>
              <w:pStyle w:val="tabletext11"/>
              <w:tabs>
                <w:tab w:val="decimal" w:pos="640"/>
              </w:tabs>
              <w:rPr>
                <w:ins w:id="27182" w:author="Author"/>
              </w:rPr>
            </w:pPr>
            <w:ins w:id="27183" w:author="Author">
              <w:r w:rsidRPr="00D016EC">
                <w:t>115,000 to 129,999</w:t>
              </w:r>
            </w:ins>
          </w:p>
        </w:tc>
        <w:tc>
          <w:tcPr>
            <w:tcW w:w="560" w:type="dxa"/>
            <w:noWrap/>
            <w:vAlign w:val="bottom"/>
            <w:hideMark/>
          </w:tcPr>
          <w:p w14:paraId="5149D002" w14:textId="77777777" w:rsidR="00C50A95" w:rsidRPr="00D016EC" w:rsidRDefault="00C50A95" w:rsidP="00416506">
            <w:pPr>
              <w:pStyle w:val="tabletext11"/>
              <w:tabs>
                <w:tab w:val="decimal" w:pos="200"/>
              </w:tabs>
              <w:jc w:val="center"/>
              <w:rPr>
                <w:ins w:id="27184" w:author="Author"/>
              </w:rPr>
            </w:pPr>
            <w:ins w:id="27185" w:author="Author">
              <w:r w:rsidRPr="00D016EC">
                <w:t>3.17</w:t>
              </w:r>
            </w:ins>
          </w:p>
        </w:tc>
        <w:tc>
          <w:tcPr>
            <w:tcW w:w="560" w:type="dxa"/>
            <w:noWrap/>
            <w:vAlign w:val="bottom"/>
            <w:hideMark/>
          </w:tcPr>
          <w:p w14:paraId="17BDB1A0" w14:textId="77777777" w:rsidR="00C50A95" w:rsidRPr="00D016EC" w:rsidRDefault="00C50A95" w:rsidP="00416506">
            <w:pPr>
              <w:pStyle w:val="tabletext11"/>
              <w:tabs>
                <w:tab w:val="decimal" w:pos="200"/>
              </w:tabs>
              <w:jc w:val="center"/>
              <w:rPr>
                <w:ins w:id="27186" w:author="Author"/>
              </w:rPr>
            </w:pPr>
            <w:ins w:id="27187" w:author="Author">
              <w:r w:rsidRPr="00D016EC">
                <w:t>3.08</w:t>
              </w:r>
            </w:ins>
          </w:p>
        </w:tc>
        <w:tc>
          <w:tcPr>
            <w:tcW w:w="480" w:type="dxa"/>
            <w:noWrap/>
            <w:vAlign w:val="bottom"/>
            <w:hideMark/>
          </w:tcPr>
          <w:p w14:paraId="6353F2E2" w14:textId="77777777" w:rsidR="00C50A95" w:rsidRPr="00D016EC" w:rsidRDefault="00C50A95" w:rsidP="00416506">
            <w:pPr>
              <w:pStyle w:val="tabletext11"/>
              <w:tabs>
                <w:tab w:val="decimal" w:pos="200"/>
              </w:tabs>
              <w:jc w:val="center"/>
              <w:rPr>
                <w:ins w:id="27188" w:author="Author"/>
              </w:rPr>
            </w:pPr>
            <w:ins w:id="27189" w:author="Author">
              <w:r w:rsidRPr="00D016EC">
                <w:t>2.98</w:t>
              </w:r>
            </w:ins>
          </w:p>
        </w:tc>
        <w:tc>
          <w:tcPr>
            <w:tcW w:w="480" w:type="dxa"/>
            <w:noWrap/>
            <w:vAlign w:val="bottom"/>
            <w:hideMark/>
          </w:tcPr>
          <w:p w14:paraId="2699A4F1" w14:textId="77777777" w:rsidR="00C50A95" w:rsidRPr="00D016EC" w:rsidRDefault="00C50A95" w:rsidP="00416506">
            <w:pPr>
              <w:pStyle w:val="tabletext11"/>
              <w:tabs>
                <w:tab w:val="decimal" w:pos="200"/>
              </w:tabs>
              <w:jc w:val="center"/>
              <w:rPr>
                <w:ins w:id="27190" w:author="Author"/>
              </w:rPr>
            </w:pPr>
            <w:ins w:id="27191" w:author="Author">
              <w:r w:rsidRPr="00D016EC">
                <w:t>2.79</w:t>
              </w:r>
            </w:ins>
          </w:p>
        </w:tc>
        <w:tc>
          <w:tcPr>
            <w:tcW w:w="480" w:type="dxa"/>
            <w:noWrap/>
            <w:vAlign w:val="bottom"/>
            <w:hideMark/>
          </w:tcPr>
          <w:p w14:paraId="6F59670C" w14:textId="77777777" w:rsidR="00C50A95" w:rsidRPr="00D016EC" w:rsidRDefault="00C50A95" w:rsidP="00416506">
            <w:pPr>
              <w:pStyle w:val="tabletext11"/>
              <w:tabs>
                <w:tab w:val="decimal" w:pos="200"/>
              </w:tabs>
              <w:jc w:val="center"/>
              <w:rPr>
                <w:ins w:id="27192" w:author="Author"/>
              </w:rPr>
            </w:pPr>
            <w:ins w:id="27193" w:author="Author">
              <w:r w:rsidRPr="00D016EC">
                <w:t>2.60</w:t>
              </w:r>
            </w:ins>
          </w:p>
        </w:tc>
        <w:tc>
          <w:tcPr>
            <w:tcW w:w="480" w:type="dxa"/>
            <w:noWrap/>
            <w:vAlign w:val="bottom"/>
            <w:hideMark/>
          </w:tcPr>
          <w:p w14:paraId="53D32BB9" w14:textId="77777777" w:rsidR="00C50A95" w:rsidRPr="00D016EC" w:rsidRDefault="00C50A95" w:rsidP="00416506">
            <w:pPr>
              <w:pStyle w:val="tabletext11"/>
              <w:tabs>
                <w:tab w:val="decimal" w:pos="200"/>
              </w:tabs>
              <w:jc w:val="center"/>
              <w:rPr>
                <w:ins w:id="27194" w:author="Author"/>
              </w:rPr>
            </w:pPr>
            <w:ins w:id="27195" w:author="Author">
              <w:r w:rsidRPr="00D016EC">
                <w:t>2.41</w:t>
              </w:r>
            </w:ins>
          </w:p>
        </w:tc>
        <w:tc>
          <w:tcPr>
            <w:tcW w:w="480" w:type="dxa"/>
            <w:noWrap/>
            <w:vAlign w:val="bottom"/>
            <w:hideMark/>
          </w:tcPr>
          <w:p w14:paraId="6741357E" w14:textId="77777777" w:rsidR="00C50A95" w:rsidRPr="00D016EC" w:rsidRDefault="00C50A95" w:rsidP="00416506">
            <w:pPr>
              <w:pStyle w:val="tabletext11"/>
              <w:tabs>
                <w:tab w:val="decimal" w:pos="200"/>
              </w:tabs>
              <w:jc w:val="center"/>
              <w:rPr>
                <w:ins w:id="27196" w:author="Author"/>
              </w:rPr>
            </w:pPr>
            <w:ins w:id="27197" w:author="Author">
              <w:r w:rsidRPr="00D016EC">
                <w:t>2.22</w:t>
              </w:r>
            </w:ins>
          </w:p>
        </w:tc>
        <w:tc>
          <w:tcPr>
            <w:tcW w:w="480" w:type="dxa"/>
            <w:noWrap/>
            <w:vAlign w:val="bottom"/>
            <w:hideMark/>
          </w:tcPr>
          <w:p w14:paraId="4BAE0215" w14:textId="77777777" w:rsidR="00C50A95" w:rsidRPr="00D016EC" w:rsidRDefault="00C50A95" w:rsidP="00416506">
            <w:pPr>
              <w:pStyle w:val="tabletext11"/>
              <w:tabs>
                <w:tab w:val="decimal" w:pos="200"/>
              </w:tabs>
              <w:jc w:val="center"/>
              <w:rPr>
                <w:ins w:id="27198" w:author="Author"/>
              </w:rPr>
            </w:pPr>
            <w:ins w:id="27199" w:author="Author">
              <w:r w:rsidRPr="00D016EC">
                <w:t>2.03</w:t>
              </w:r>
            </w:ins>
          </w:p>
        </w:tc>
        <w:tc>
          <w:tcPr>
            <w:tcW w:w="400" w:type="dxa"/>
            <w:noWrap/>
            <w:vAlign w:val="bottom"/>
            <w:hideMark/>
          </w:tcPr>
          <w:p w14:paraId="6D92BB44" w14:textId="77777777" w:rsidR="00C50A95" w:rsidRPr="00D016EC" w:rsidRDefault="00C50A95" w:rsidP="00416506">
            <w:pPr>
              <w:pStyle w:val="tabletext11"/>
              <w:jc w:val="center"/>
              <w:rPr>
                <w:ins w:id="27200" w:author="Author"/>
              </w:rPr>
            </w:pPr>
            <w:ins w:id="27201" w:author="Author">
              <w:r w:rsidRPr="00D016EC">
                <w:t>1.84</w:t>
              </w:r>
            </w:ins>
          </w:p>
        </w:tc>
        <w:tc>
          <w:tcPr>
            <w:tcW w:w="400" w:type="dxa"/>
            <w:noWrap/>
            <w:vAlign w:val="bottom"/>
            <w:hideMark/>
          </w:tcPr>
          <w:p w14:paraId="3126FF2A" w14:textId="77777777" w:rsidR="00C50A95" w:rsidRPr="00D016EC" w:rsidRDefault="00C50A95" w:rsidP="00416506">
            <w:pPr>
              <w:pStyle w:val="tabletext11"/>
              <w:jc w:val="center"/>
              <w:rPr>
                <w:ins w:id="27202" w:author="Author"/>
              </w:rPr>
            </w:pPr>
            <w:ins w:id="27203" w:author="Author">
              <w:r w:rsidRPr="00D016EC">
                <w:t>1.65</w:t>
              </w:r>
            </w:ins>
          </w:p>
        </w:tc>
        <w:tc>
          <w:tcPr>
            <w:tcW w:w="400" w:type="dxa"/>
            <w:noWrap/>
            <w:vAlign w:val="bottom"/>
            <w:hideMark/>
          </w:tcPr>
          <w:p w14:paraId="4017B19E" w14:textId="77777777" w:rsidR="00C50A95" w:rsidRPr="00D016EC" w:rsidRDefault="00C50A95" w:rsidP="00416506">
            <w:pPr>
              <w:pStyle w:val="tabletext11"/>
              <w:jc w:val="center"/>
              <w:rPr>
                <w:ins w:id="27204" w:author="Author"/>
              </w:rPr>
            </w:pPr>
            <w:ins w:id="27205" w:author="Author">
              <w:r w:rsidRPr="00D016EC">
                <w:t>1.46</w:t>
              </w:r>
            </w:ins>
          </w:p>
        </w:tc>
        <w:tc>
          <w:tcPr>
            <w:tcW w:w="400" w:type="dxa"/>
            <w:noWrap/>
            <w:vAlign w:val="bottom"/>
            <w:hideMark/>
          </w:tcPr>
          <w:p w14:paraId="6805DF8D" w14:textId="77777777" w:rsidR="00C50A95" w:rsidRPr="00D016EC" w:rsidRDefault="00C50A95" w:rsidP="00416506">
            <w:pPr>
              <w:pStyle w:val="tabletext11"/>
              <w:jc w:val="center"/>
              <w:rPr>
                <w:ins w:id="27206" w:author="Author"/>
              </w:rPr>
            </w:pPr>
            <w:ins w:id="27207" w:author="Author">
              <w:r w:rsidRPr="00D016EC">
                <w:t>1.42</w:t>
              </w:r>
            </w:ins>
          </w:p>
        </w:tc>
        <w:tc>
          <w:tcPr>
            <w:tcW w:w="400" w:type="dxa"/>
            <w:noWrap/>
            <w:vAlign w:val="bottom"/>
            <w:hideMark/>
          </w:tcPr>
          <w:p w14:paraId="445E064E" w14:textId="77777777" w:rsidR="00C50A95" w:rsidRPr="00D016EC" w:rsidRDefault="00C50A95" w:rsidP="00416506">
            <w:pPr>
              <w:pStyle w:val="tabletext11"/>
              <w:jc w:val="center"/>
              <w:rPr>
                <w:ins w:id="27208" w:author="Author"/>
              </w:rPr>
            </w:pPr>
            <w:ins w:id="27209" w:author="Author">
              <w:r w:rsidRPr="00D016EC">
                <w:t>1.37</w:t>
              </w:r>
            </w:ins>
          </w:p>
        </w:tc>
        <w:tc>
          <w:tcPr>
            <w:tcW w:w="400" w:type="dxa"/>
            <w:noWrap/>
            <w:vAlign w:val="bottom"/>
            <w:hideMark/>
          </w:tcPr>
          <w:p w14:paraId="6624AF42" w14:textId="77777777" w:rsidR="00C50A95" w:rsidRPr="00D016EC" w:rsidRDefault="00C50A95" w:rsidP="00416506">
            <w:pPr>
              <w:pStyle w:val="tabletext11"/>
              <w:jc w:val="center"/>
              <w:rPr>
                <w:ins w:id="27210" w:author="Author"/>
              </w:rPr>
            </w:pPr>
            <w:ins w:id="27211" w:author="Author">
              <w:r w:rsidRPr="00D016EC">
                <w:t>1.33</w:t>
              </w:r>
            </w:ins>
          </w:p>
        </w:tc>
        <w:tc>
          <w:tcPr>
            <w:tcW w:w="400" w:type="dxa"/>
            <w:noWrap/>
            <w:vAlign w:val="bottom"/>
            <w:hideMark/>
          </w:tcPr>
          <w:p w14:paraId="28645769" w14:textId="77777777" w:rsidR="00C50A95" w:rsidRPr="00D016EC" w:rsidRDefault="00C50A95" w:rsidP="00416506">
            <w:pPr>
              <w:pStyle w:val="tabletext11"/>
              <w:jc w:val="center"/>
              <w:rPr>
                <w:ins w:id="27212" w:author="Author"/>
              </w:rPr>
            </w:pPr>
            <w:ins w:id="27213" w:author="Author">
              <w:r w:rsidRPr="00D016EC">
                <w:t>1.29</w:t>
              </w:r>
            </w:ins>
          </w:p>
        </w:tc>
        <w:tc>
          <w:tcPr>
            <w:tcW w:w="400" w:type="dxa"/>
            <w:noWrap/>
            <w:vAlign w:val="bottom"/>
            <w:hideMark/>
          </w:tcPr>
          <w:p w14:paraId="2C7A2838" w14:textId="77777777" w:rsidR="00C50A95" w:rsidRPr="00D016EC" w:rsidRDefault="00C50A95" w:rsidP="00416506">
            <w:pPr>
              <w:pStyle w:val="tabletext11"/>
              <w:jc w:val="center"/>
              <w:rPr>
                <w:ins w:id="27214" w:author="Author"/>
              </w:rPr>
            </w:pPr>
            <w:ins w:id="27215" w:author="Author">
              <w:r w:rsidRPr="00D016EC">
                <w:t>1.25</w:t>
              </w:r>
            </w:ins>
          </w:p>
        </w:tc>
        <w:tc>
          <w:tcPr>
            <w:tcW w:w="400" w:type="dxa"/>
            <w:noWrap/>
            <w:vAlign w:val="bottom"/>
            <w:hideMark/>
          </w:tcPr>
          <w:p w14:paraId="6565B459" w14:textId="77777777" w:rsidR="00C50A95" w:rsidRPr="00D016EC" w:rsidRDefault="00C50A95" w:rsidP="00416506">
            <w:pPr>
              <w:pStyle w:val="tabletext11"/>
              <w:jc w:val="center"/>
              <w:rPr>
                <w:ins w:id="27216" w:author="Author"/>
              </w:rPr>
            </w:pPr>
            <w:ins w:id="27217" w:author="Author">
              <w:r w:rsidRPr="00D016EC">
                <w:t>1.22</w:t>
              </w:r>
            </w:ins>
          </w:p>
        </w:tc>
        <w:tc>
          <w:tcPr>
            <w:tcW w:w="400" w:type="dxa"/>
            <w:noWrap/>
            <w:vAlign w:val="bottom"/>
            <w:hideMark/>
          </w:tcPr>
          <w:p w14:paraId="09C4A987" w14:textId="77777777" w:rsidR="00C50A95" w:rsidRPr="00D016EC" w:rsidRDefault="00C50A95" w:rsidP="00416506">
            <w:pPr>
              <w:pStyle w:val="tabletext11"/>
              <w:jc w:val="center"/>
              <w:rPr>
                <w:ins w:id="27218" w:author="Author"/>
              </w:rPr>
            </w:pPr>
            <w:ins w:id="27219" w:author="Author">
              <w:r w:rsidRPr="00D016EC">
                <w:t>1.18</w:t>
              </w:r>
            </w:ins>
          </w:p>
        </w:tc>
        <w:tc>
          <w:tcPr>
            <w:tcW w:w="400" w:type="dxa"/>
            <w:noWrap/>
            <w:vAlign w:val="bottom"/>
            <w:hideMark/>
          </w:tcPr>
          <w:p w14:paraId="58A868CC" w14:textId="77777777" w:rsidR="00C50A95" w:rsidRPr="00D016EC" w:rsidRDefault="00C50A95" w:rsidP="00416506">
            <w:pPr>
              <w:pStyle w:val="tabletext11"/>
              <w:jc w:val="center"/>
              <w:rPr>
                <w:ins w:id="27220" w:author="Author"/>
              </w:rPr>
            </w:pPr>
            <w:ins w:id="27221" w:author="Author">
              <w:r w:rsidRPr="00D016EC">
                <w:t>1.14</w:t>
              </w:r>
            </w:ins>
          </w:p>
        </w:tc>
        <w:tc>
          <w:tcPr>
            <w:tcW w:w="400" w:type="dxa"/>
            <w:noWrap/>
            <w:vAlign w:val="bottom"/>
            <w:hideMark/>
          </w:tcPr>
          <w:p w14:paraId="4FC94242" w14:textId="77777777" w:rsidR="00C50A95" w:rsidRPr="00D016EC" w:rsidRDefault="00C50A95" w:rsidP="00416506">
            <w:pPr>
              <w:pStyle w:val="tabletext11"/>
              <w:jc w:val="center"/>
              <w:rPr>
                <w:ins w:id="27222" w:author="Author"/>
              </w:rPr>
            </w:pPr>
            <w:ins w:id="27223" w:author="Author">
              <w:r w:rsidRPr="00D016EC">
                <w:t>1.11</w:t>
              </w:r>
            </w:ins>
          </w:p>
        </w:tc>
        <w:tc>
          <w:tcPr>
            <w:tcW w:w="400" w:type="dxa"/>
            <w:noWrap/>
            <w:vAlign w:val="bottom"/>
            <w:hideMark/>
          </w:tcPr>
          <w:p w14:paraId="76FFCA3F" w14:textId="77777777" w:rsidR="00C50A95" w:rsidRPr="00D016EC" w:rsidRDefault="00C50A95" w:rsidP="00416506">
            <w:pPr>
              <w:pStyle w:val="tabletext11"/>
              <w:jc w:val="center"/>
              <w:rPr>
                <w:ins w:id="27224" w:author="Author"/>
              </w:rPr>
            </w:pPr>
            <w:ins w:id="27225" w:author="Author">
              <w:r w:rsidRPr="00D016EC">
                <w:t>1.08</w:t>
              </w:r>
            </w:ins>
          </w:p>
        </w:tc>
        <w:tc>
          <w:tcPr>
            <w:tcW w:w="400" w:type="dxa"/>
            <w:noWrap/>
            <w:vAlign w:val="bottom"/>
            <w:hideMark/>
          </w:tcPr>
          <w:p w14:paraId="4DFEBEC8" w14:textId="77777777" w:rsidR="00C50A95" w:rsidRPr="00D016EC" w:rsidRDefault="00C50A95" w:rsidP="00416506">
            <w:pPr>
              <w:pStyle w:val="tabletext11"/>
              <w:jc w:val="center"/>
              <w:rPr>
                <w:ins w:id="27226" w:author="Author"/>
              </w:rPr>
            </w:pPr>
            <w:ins w:id="27227" w:author="Author">
              <w:r w:rsidRPr="00D016EC">
                <w:t>1.04</w:t>
              </w:r>
            </w:ins>
          </w:p>
        </w:tc>
        <w:tc>
          <w:tcPr>
            <w:tcW w:w="440" w:type="dxa"/>
            <w:noWrap/>
            <w:vAlign w:val="bottom"/>
            <w:hideMark/>
          </w:tcPr>
          <w:p w14:paraId="40E9EE13" w14:textId="77777777" w:rsidR="00C50A95" w:rsidRPr="00D016EC" w:rsidRDefault="00C50A95" w:rsidP="00416506">
            <w:pPr>
              <w:pStyle w:val="tabletext11"/>
              <w:jc w:val="center"/>
              <w:rPr>
                <w:ins w:id="27228" w:author="Author"/>
              </w:rPr>
            </w:pPr>
            <w:ins w:id="27229" w:author="Author">
              <w:r w:rsidRPr="00D016EC">
                <w:t>1.01</w:t>
              </w:r>
            </w:ins>
          </w:p>
        </w:tc>
        <w:tc>
          <w:tcPr>
            <w:tcW w:w="400" w:type="dxa"/>
            <w:noWrap/>
            <w:vAlign w:val="bottom"/>
            <w:hideMark/>
          </w:tcPr>
          <w:p w14:paraId="695F2C8F" w14:textId="77777777" w:rsidR="00C50A95" w:rsidRPr="00D016EC" w:rsidRDefault="00C50A95" w:rsidP="00416506">
            <w:pPr>
              <w:pStyle w:val="tabletext11"/>
              <w:jc w:val="center"/>
              <w:rPr>
                <w:ins w:id="27230" w:author="Author"/>
              </w:rPr>
            </w:pPr>
            <w:ins w:id="27231" w:author="Author">
              <w:r w:rsidRPr="00D016EC">
                <w:t>0.98</w:t>
              </w:r>
            </w:ins>
          </w:p>
        </w:tc>
        <w:tc>
          <w:tcPr>
            <w:tcW w:w="400" w:type="dxa"/>
            <w:noWrap/>
            <w:vAlign w:val="bottom"/>
            <w:hideMark/>
          </w:tcPr>
          <w:p w14:paraId="033D6C1B" w14:textId="77777777" w:rsidR="00C50A95" w:rsidRPr="00D016EC" w:rsidRDefault="00C50A95" w:rsidP="00416506">
            <w:pPr>
              <w:pStyle w:val="tabletext11"/>
              <w:jc w:val="center"/>
              <w:rPr>
                <w:ins w:id="27232" w:author="Author"/>
              </w:rPr>
            </w:pPr>
            <w:ins w:id="27233" w:author="Author">
              <w:r w:rsidRPr="00D016EC">
                <w:t>0.95</w:t>
              </w:r>
            </w:ins>
          </w:p>
        </w:tc>
        <w:tc>
          <w:tcPr>
            <w:tcW w:w="400" w:type="dxa"/>
            <w:noWrap/>
            <w:vAlign w:val="bottom"/>
            <w:hideMark/>
          </w:tcPr>
          <w:p w14:paraId="6668E87A" w14:textId="77777777" w:rsidR="00C50A95" w:rsidRPr="00D016EC" w:rsidRDefault="00C50A95" w:rsidP="00416506">
            <w:pPr>
              <w:pStyle w:val="tabletext11"/>
              <w:jc w:val="center"/>
              <w:rPr>
                <w:ins w:id="27234" w:author="Author"/>
              </w:rPr>
            </w:pPr>
            <w:ins w:id="27235" w:author="Author">
              <w:r w:rsidRPr="00D016EC">
                <w:t>0.92</w:t>
              </w:r>
            </w:ins>
          </w:p>
        </w:tc>
        <w:tc>
          <w:tcPr>
            <w:tcW w:w="400" w:type="dxa"/>
            <w:noWrap/>
            <w:vAlign w:val="bottom"/>
            <w:hideMark/>
          </w:tcPr>
          <w:p w14:paraId="61AB71A7" w14:textId="77777777" w:rsidR="00C50A95" w:rsidRPr="00D016EC" w:rsidRDefault="00C50A95" w:rsidP="00416506">
            <w:pPr>
              <w:pStyle w:val="tabletext11"/>
              <w:jc w:val="center"/>
              <w:rPr>
                <w:ins w:id="27236" w:author="Author"/>
              </w:rPr>
            </w:pPr>
            <w:ins w:id="27237" w:author="Author">
              <w:r w:rsidRPr="00D016EC">
                <w:t>0.90</w:t>
              </w:r>
            </w:ins>
          </w:p>
        </w:tc>
        <w:tc>
          <w:tcPr>
            <w:tcW w:w="460" w:type="dxa"/>
            <w:noWrap/>
            <w:vAlign w:val="bottom"/>
            <w:hideMark/>
          </w:tcPr>
          <w:p w14:paraId="093402A4" w14:textId="77777777" w:rsidR="00C50A95" w:rsidRPr="00D016EC" w:rsidRDefault="00C50A95" w:rsidP="00416506">
            <w:pPr>
              <w:pStyle w:val="tabletext11"/>
              <w:jc w:val="center"/>
              <w:rPr>
                <w:ins w:id="27238" w:author="Author"/>
              </w:rPr>
            </w:pPr>
            <w:ins w:id="27239" w:author="Author">
              <w:r w:rsidRPr="00D016EC">
                <w:t>0.87</w:t>
              </w:r>
            </w:ins>
          </w:p>
        </w:tc>
      </w:tr>
      <w:tr w:rsidR="00C50A95" w:rsidRPr="00D016EC" w14:paraId="0CFE1AD8" w14:textId="77777777" w:rsidTr="00416506">
        <w:trPr>
          <w:trHeight w:val="190"/>
          <w:ins w:id="27240" w:author="Author"/>
        </w:trPr>
        <w:tc>
          <w:tcPr>
            <w:tcW w:w="200" w:type="dxa"/>
            <w:tcBorders>
              <w:right w:val="nil"/>
            </w:tcBorders>
            <w:vAlign w:val="bottom"/>
          </w:tcPr>
          <w:p w14:paraId="1D81A71D" w14:textId="77777777" w:rsidR="00C50A95" w:rsidRPr="00D016EC" w:rsidRDefault="00C50A95" w:rsidP="00416506">
            <w:pPr>
              <w:pStyle w:val="tabletext11"/>
              <w:jc w:val="right"/>
              <w:rPr>
                <w:ins w:id="27241" w:author="Author"/>
              </w:rPr>
            </w:pPr>
          </w:p>
        </w:tc>
        <w:tc>
          <w:tcPr>
            <w:tcW w:w="1580" w:type="dxa"/>
            <w:tcBorders>
              <w:left w:val="nil"/>
            </w:tcBorders>
            <w:vAlign w:val="bottom"/>
            <w:hideMark/>
          </w:tcPr>
          <w:p w14:paraId="11F4C853" w14:textId="77777777" w:rsidR="00C50A95" w:rsidRPr="00D016EC" w:rsidRDefault="00C50A95" w:rsidP="00416506">
            <w:pPr>
              <w:pStyle w:val="tabletext11"/>
              <w:tabs>
                <w:tab w:val="decimal" w:pos="640"/>
              </w:tabs>
              <w:rPr>
                <w:ins w:id="27242" w:author="Author"/>
              </w:rPr>
            </w:pPr>
            <w:ins w:id="27243" w:author="Author">
              <w:r w:rsidRPr="00D016EC">
                <w:t>130,000 to 149,999</w:t>
              </w:r>
            </w:ins>
          </w:p>
        </w:tc>
        <w:tc>
          <w:tcPr>
            <w:tcW w:w="560" w:type="dxa"/>
            <w:noWrap/>
            <w:vAlign w:val="bottom"/>
            <w:hideMark/>
          </w:tcPr>
          <w:p w14:paraId="76B5C1E2" w14:textId="77777777" w:rsidR="00C50A95" w:rsidRPr="00D016EC" w:rsidRDefault="00C50A95" w:rsidP="00416506">
            <w:pPr>
              <w:pStyle w:val="tabletext11"/>
              <w:tabs>
                <w:tab w:val="decimal" w:pos="200"/>
              </w:tabs>
              <w:jc w:val="center"/>
              <w:rPr>
                <w:ins w:id="27244" w:author="Author"/>
              </w:rPr>
            </w:pPr>
            <w:ins w:id="27245" w:author="Author">
              <w:r w:rsidRPr="00D016EC">
                <w:t>3.53</w:t>
              </w:r>
            </w:ins>
          </w:p>
        </w:tc>
        <w:tc>
          <w:tcPr>
            <w:tcW w:w="560" w:type="dxa"/>
            <w:noWrap/>
            <w:vAlign w:val="bottom"/>
            <w:hideMark/>
          </w:tcPr>
          <w:p w14:paraId="35DC01F9" w14:textId="77777777" w:rsidR="00C50A95" w:rsidRPr="00D016EC" w:rsidRDefault="00C50A95" w:rsidP="00416506">
            <w:pPr>
              <w:pStyle w:val="tabletext11"/>
              <w:tabs>
                <w:tab w:val="decimal" w:pos="200"/>
              </w:tabs>
              <w:jc w:val="center"/>
              <w:rPr>
                <w:ins w:id="27246" w:author="Author"/>
              </w:rPr>
            </w:pPr>
            <w:ins w:id="27247" w:author="Author">
              <w:r w:rsidRPr="00D016EC">
                <w:t>3.42</w:t>
              </w:r>
            </w:ins>
          </w:p>
        </w:tc>
        <w:tc>
          <w:tcPr>
            <w:tcW w:w="480" w:type="dxa"/>
            <w:noWrap/>
            <w:vAlign w:val="bottom"/>
            <w:hideMark/>
          </w:tcPr>
          <w:p w14:paraId="5444857F" w14:textId="77777777" w:rsidR="00C50A95" w:rsidRPr="00D016EC" w:rsidRDefault="00C50A95" w:rsidP="00416506">
            <w:pPr>
              <w:pStyle w:val="tabletext11"/>
              <w:tabs>
                <w:tab w:val="decimal" w:pos="200"/>
              </w:tabs>
              <w:jc w:val="center"/>
              <w:rPr>
                <w:ins w:id="27248" w:author="Author"/>
              </w:rPr>
            </w:pPr>
            <w:ins w:id="27249" w:author="Author">
              <w:r w:rsidRPr="00D016EC">
                <w:t>3.32</w:t>
              </w:r>
            </w:ins>
          </w:p>
        </w:tc>
        <w:tc>
          <w:tcPr>
            <w:tcW w:w="480" w:type="dxa"/>
            <w:noWrap/>
            <w:vAlign w:val="bottom"/>
            <w:hideMark/>
          </w:tcPr>
          <w:p w14:paraId="63C24362" w14:textId="77777777" w:rsidR="00C50A95" w:rsidRPr="00D016EC" w:rsidRDefault="00C50A95" w:rsidP="00416506">
            <w:pPr>
              <w:pStyle w:val="tabletext11"/>
              <w:tabs>
                <w:tab w:val="decimal" w:pos="200"/>
              </w:tabs>
              <w:jc w:val="center"/>
              <w:rPr>
                <w:ins w:id="27250" w:author="Author"/>
              </w:rPr>
            </w:pPr>
            <w:ins w:id="27251" w:author="Author">
              <w:r w:rsidRPr="00D016EC">
                <w:t>3.11</w:t>
              </w:r>
            </w:ins>
          </w:p>
        </w:tc>
        <w:tc>
          <w:tcPr>
            <w:tcW w:w="480" w:type="dxa"/>
            <w:noWrap/>
            <w:vAlign w:val="bottom"/>
            <w:hideMark/>
          </w:tcPr>
          <w:p w14:paraId="2E9FF62C" w14:textId="77777777" w:rsidR="00C50A95" w:rsidRPr="00D016EC" w:rsidRDefault="00C50A95" w:rsidP="00416506">
            <w:pPr>
              <w:pStyle w:val="tabletext11"/>
              <w:tabs>
                <w:tab w:val="decimal" w:pos="200"/>
              </w:tabs>
              <w:jc w:val="center"/>
              <w:rPr>
                <w:ins w:id="27252" w:author="Author"/>
              </w:rPr>
            </w:pPr>
            <w:ins w:id="27253" w:author="Author">
              <w:r w:rsidRPr="00D016EC">
                <w:t>2.89</w:t>
              </w:r>
            </w:ins>
          </w:p>
        </w:tc>
        <w:tc>
          <w:tcPr>
            <w:tcW w:w="480" w:type="dxa"/>
            <w:noWrap/>
            <w:vAlign w:val="bottom"/>
            <w:hideMark/>
          </w:tcPr>
          <w:p w14:paraId="49B3BB38" w14:textId="77777777" w:rsidR="00C50A95" w:rsidRPr="00D016EC" w:rsidRDefault="00C50A95" w:rsidP="00416506">
            <w:pPr>
              <w:pStyle w:val="tabletext11"/>
              <w:tabs>
                <w:tab w:val="decimal" w:pos="200"/>
              </w:tabs>
              <w:jc w:val="center"/>
              <w:rPr>
                <w:ins w:id="27254" w:author="Author"/>
              </w:rPr>
            </w:pPr>
            <w:ins w:id="27255" w:author="Author">
              <w:r w:rsidRPr="00D016EC">
                <w:t>2.68</w:t>
              </w:r>
            </w:ins>
          </w:p>
        </w:tc>
        <w:tc>
          <w:tcPr>
            <w:tcW w:w="480" w:type="dxa"/>
            <w:noWrap/>
            <w:vAlign w:val="bottom"/>
            <w:hideMark/>
          </w:tcPr>
          <w:p w14:paraId="0F2226E4" w14:textId="77777777" w:rsidR="00C50A95" w:rsidRPr="00D016EC" w:rsidRDefault="00C50A95" w:rsidP="00416506">
            <w:pPr>
              <w:pStyle w:val="tabletext11"/>
              <w:tabs>
                <w:tab w:val="decimal" w:pos="200"/>
              </w:tabs>
              <w:jc w:val="center"/>
              <w:rPr>
                <w:ins w:id="27256" w:author="Author"/>
              </w:rPr>
            </w:pPr>
            <w:ins w:id="27257" w:author="Author">
              <w:r w:rsidRPr="00D016EC">
                <w:t>2.47</w:t>
              </w:r>
            </w:ins>
          </w:p>
        </w:tc>
        <w:tc>
          <w:tcPr>
            <w:tcW w:w="480" w:type="dxa"/>
            <w:noWrap/>
            <w:vAlign w:val="bottom"/>
            <w:hideMark/>
          </w:tcPr>
          <w:p w14:paraId="2C3AC09C" w14:textId="77777777" w:rsidR="00C50A95" w:rsidRPr="00D016EC" w:rsidRDefault="00C50A95" w:rsidP="00416506">
            <w:pPr>
              <w:pStyle w:val="tabletext11"/>
              <w:tabs>
                <w:tab w:val="decimal" w:pos="200"/>
              </w:tabs>
              <w:jc w:val="center"/>
              <w:rPr>
                <w:ins w:id="27258" w:author="Author"/>
              </w:rPr>
            </w:pPr>
            <w:ins w:id="27259" w:author="Author">
              <w:r w:rsidRPr="00D016EC">
                <w:t>2.26</w:t>
              </w:r>
            </w:ins>
          </w:p>
        </w:tc>
        <w:tc>
          <w:tcPr>
            <w:tcW w:w="400" w:type="dxa"/>
            <w:noWrap/>
            <w:vAlign w:val="bottom"/>
            <w:hideMark/>
          </w:tcPr>
          <w:p w14:paraId="64FBFAF5" w14:textId="77777777" w:rsidR="00C50A95" w:rsidRPr="00D016EC" w:rsidRDefault="00C50A95" w:rsidP="00416506">
            <w:pPr>
              <w:pStyle w:val="tabletext11"/>
              <w:jc w:val="center"/>
              <w:rPr>
                <w:ins w:id="27260" w:author="Author"/>
              </w:rPr>
            </w:pPr>
            <w:ins w:id="27261" w:author="Author">
              <w:r w:rsidRPr="00D016EC">
                <w:t>2.05</w:t>
              </w:r>
            </w:ins>
          </w:p>
        </w:tc>
        <w:tc>
          <w:tcPr>
            <w:tcW w:w="400" w:type="dxa"/>
            <w:noWrap/>
            <w:vAlign w:val="bottom"/>
            <w:hideMark/>
          </w:tcPr>
          <w:p w14:paraId="31D7847D" w14:textId="77777777" w:rsidR="00C50A95" w:rsidRPr="00D016EC" w:rsidRDefault="00C50A95" w:rsidP="00416506">
            <w:pPr>
              <w:pStyle w:val="tabletext11"/>
              <w:jc w:val="center"/>
              <w:rPr>
                <w:ins w:id="27262" w:author="Author"/>
              </w:rPr>
            </w:pPr>
            <w:ins w:id="27263" w:author="Author">
              <w:r w:rsidRPr="00D016EC">
                <w:t>1.84</w:t>
              </w:r>
            </w:ins>
          </w:p>
        </w:tc>
        <w:tc>
          <w:tcPr>
            <w:tcW w:w="400" w:type="dxa"/>
            <w:noWrap/>
            <w:vAlign w:val="bottom"/>
            <w:hideMark/>
          </w:tcPr>
          <w:p w14:paraId="34027013" w14:textId="77777777" w:rsidR="00C50A95" w:rsidRPr="00D016EC" w:rsidRDefault="00C50A95" w:rsidP="00416506">
            <w:pPr>
              <w:pStyle w:val="tabletext11"/>
              <w:jc w:val="center"/>
              <w:rPr>
                <w:ins w:id="27264" w:author="Author"/>
              </w:rPr>
            </w:pPr>
            <w:ins w:id="27265" w:author="Author">
              <w:r w:rsidRPr="00D016EC">
                <w:t>1.62</w:t>
              </w:r>
            </w:ins>
          </w:p>
        </w:tc>
        <w:tc>
          <w:tcPr>
            <w:tcW w:w="400" w:type="dxa"/>
            <w:noWrap/>
            <w:vAlign w:val="bottom"/>
            <w:hideMark/>
          </w:tcPr>
          <w:p w14:paraId="5C925960" w14:textId="77777777" w:rsidR="00C50A95" w:rsidRPr="00D016EC" w:rsidRDefault="00C50A95" w:rsidP="00416506">
            <w:pPr>
              <w:pStyle w:val="tabletext11"/>
              <w:jc w:val="center"/>
              <w:rPr>
                <w:ins w:id="27266" w:author="Author"/>
              </w:rPr>
            </w:pPr>
            <w:ins w:id="27267" w:author="Author">
              <w:r w:rsidRPr="00D016EC">
                <w:t>1.57</w:t>
              </w:r>
            </w:ins>
          </w:p>
        </w:tc>
        <w:tc>
          <w:tcPr>
            <w:tcW w:w="400" w:type="dxa"/>
            <w:noWrap/>
            <w:vAlign w:val="bottom"/>
            <w:hideMark/>
          </w:tcPr>
          <w:p w14:paraId="757B94DC" w14:textId="77777777" w:rsidR="00C50A95" w:rsidRPr="00D016EC" w:rsidRDefault="00C50A95" w:rsidP="00416506">
            <w:pPr>
              <w:pStyle w:val="tabletext11"/>
              <w:jc w:val="center"/>
              <w:rPr>
                <w:ins w:id="27268" w:author="Author"/>
              </w:rPr>
            </w:pPr>
            <w:ins w:id="27269" w:author="Author">
              <w:r w:rsidRPr="00D016EC">
                <w:t>1.53</w:t>
              </w:r>
            </w:ins>
          </w:p>
        </w:tc>
        <w:tc>
          <w:tcPr>
            <w:tcW w:w="400" w:type="dxa"/>
            <w:noWrap/>
            <w:vAlign w:val="bottom"/>
            <w:hideMark/>
          </w:tcPr>
          <w:p w14:paraId="210AA5B9" w14:textId="77777777" w:rsidR="00C50A95" w:rsidRPr="00D016EC" w:rsidRDefault="00C50A95" w:rsidP="00416506">
            <w:pPr>
              <w:pStyle w:val="tabletext11"/>
              <w:jc w:val="center"/>
              <w:rPr>
                <w:ins w:id="27270" w:author="Author"/>
              </w:rPr>
            </w:pPr>
            <w:ins w:id="27271" w:author="Author">
              <w:r w:rsidRPr="00D016EC">
                <w:t>1.48</w:t>
              </w:r>
            </w:ins>
          </w:p>
        </w:tc>
        <w:tc>
          <w:tcPr>
            <w:tcW w:w="400" w:type="dxa"/>
            <w:noWrap/>
            <w:vAlign w:val="bottom"/>
            <w:hideMark/>
          </w:tcPr>
          <w:p w14:paraId="30846FF7" w14:textId="77777777" w:rsidR="00C50A95" w:rsidRPr="00D016EC" w:rsidRDefault="00C50A95" w:rsidP="00416506">
            <w:pPr>
              <w:pStyle w:val="tabletext11"/>
              <w:jc w:val="center"/>
              <w:rPr>
                <w:ins w:id="27272" w:author="Author"/>
              </w:rPr>
            </w:pPr>
            <w:ins w:id="27273" w:author="Author">
              <w:r w:rsidRPr="00D016EC">
                <w:t>1.44</w:t>
              </w:r>
            </w:ins>
          </w:p>
        </w:tc>
        <w:tc>
          <w:tcPr>
            <w:tcW w:w="400" w:type="dxa"/>
            <w:noWrap/>
            <w:vAlign w:val="bottom"/>
            <w:hideMark/>
          </w:tcPr>
          <w:p w14:paraId="63C834B0" w14:textId="77777777" w:rsidR="00C50A95" w:rsidRPr="00D016EC" w:rsidRDefault="00C50A95" w:rsidP="00416506">
            <w:pPr>
              <w:pStyle w:val="tabletext11"/>
              <w:jc w:val="center"/>
              <w:rPr>
                <w:ins w:id="27274" w:author="Author"/>
              </w:rPr>
            </w:pPr>
            <w:ins w:id="27275" w:author="Author">
              <w:r w:rsidRPr="00D016EC">
                <w:t>1.39</w:t>
              </w:r>
            </w:ins>
          </w:p>
        </w:tc>
        <w:tc>
          <w:tcPr>
            <w:tcW w:w="400" w:type="dxa"/>
            <w:noWrap/>
            <w:vAlign w:val="bottom"/>
            <w:hideMark/>
          </w:tcPr>
          <w:p w14:paraId="129A3B9A" w14:textId="77777777" w:rsidR="00C50A95" w:rsidRPr="00D016EC" w:rsidRDefault="00C50A95" w:rsidP="00416506">
            <w:pPr>
              <w:pStyle w:val="tabletext11"/>
              <w:jc w:val="center"/>
              <w:rPr>
                <w:ins w:id="27276" w:author="Author"/>
              </w:rPr>
            </w:pPr>
            <w:ins w:id="27277" w:author="Author">
              <w:r w:rsidRPr="00D016EC">
                <w:t>1.35</w:t>
              </w:r>
            </w:ins>
          </w:p>
        </w:tc>
        <w:tc>
          <w:tcPr>
            <w:tcW w:w="400" w:type="dxa"/>
            <w:noWrap/>
            <w:vAlign w:val="bottom"/>
            <w:hideMark/>
          </w:tcPr>
          <w:p w14:paraId="41ED397E" w14:textId="77777777" w:rsidR="00C50A95" w:rsidRPr="00D016EC" w:rsidRDefault="00C50A95" w:rsidP="00416506">
            <w:pPr>
              <w:pStyle w:val="tabletext11"/>
              <w:jc w:val="center"/>
              <w:rPr>
                <w:ins w:id="27278" w:author="Author"/>
              </w:rPr>
            </w:pPr>
            <w:ins w:id="27279" w:author="Author">
              <w:r w:rsidRPr="00D016EC">
                <w:t>1.31</w:t>
              </w:r>
            </w:ins>
          </w:p>
        </w:tc>
        <w:tc>
          <w:tcPr>
            <w:tcW w:w="400" w:type="dxa"/>
            <w:noWrap/>
            <w:vAlign w:val="bottom"/>
            <w:hideMark/>
          </w:tcPr>
          <w:p w14:paraId="44C3799B" w14:textId="77777777" w:rsidR="00C50A95" w:rsidRPr="00D016EC" w:rsidRDefault="00C50A95" w:rsidP="00416506">
            <w:pPr>
              <w:pStyle w:val="tabletext11"/>
              <w:jc w:val="center"/>
              <w:rPr>
                <w:ins w:id="27280" w:author="Author"/>
              </w:rPr>
            </w:pPr>
            <w:ins w:id="27281" w:author="Author">
              <w:r w:rsidRPr="00D016EC">
                <w:t>1.27</w:t>
              </w:r>
            </w:ins>
          </w:p>
        </w:tc>
        <w:tc>
          <w:tcPr>
            <w:tcW w:w="400" w:type="dxa"/>
            <w:noWrap/>
            <w:vAlign w:val="bottom"/>
            <w:hideMark/>
          </w:tcPr>
          <w:p w14:paraId="1A1CF931" w14:textId="77777777" w:rsidR="00C50A95" w:rsidRPr="00D016EC" w:rsidRDefault="00C50A95" w:rsidP="00416506">
            <w:pPr>
              <w:pStyle w:val="tabletext11"/>
              <w:jc w:val="center"/>
              <w:rPr>
                <w:ins w:id="27282" w:author="Author"/>
              </w:rPr>
            </w:pPr>
            <w:ins w:id="27283" w:author="Author">
              <w:r w:rsidRPr="00D016EC">
                <w:t>1.23</w:t>
              </w:r>
            </w:ins>
          </w:p>
        </w:tc>
        <w:tc>
          <w:tcPr>
            <w:tcW w:w="400" w:type="dxa"/>
            <w:noWrap/>
            <w:vAlign w:val="bottom"/>
            <w:hideMark/>
          </w:tcPr>
          <w:p w14:paraId="64908405" w14:textId="77777777" w:rsidR="00C50A95" w:rsidRPr="00D016EC" w:rsidRDefault="00C50A95" w:rsidP="00416506">
            <w:pPr>
              <w:pStyle w:val="tabletext11"/>
              <w:jc w:val="center"/>
              <w:rPr>
                <w:ins w:id="27284" w:author="Author"/>
              </w:rPr>
            </w:pPr>
            <w:ins w:id="27285" w:author="Author">
              <w:r w:rsidRPr="00D016EC">
                <w:t>1.20</w:t>
              </w:r>
            </w:ins>
          </w:p>
        </w:tc>
        <w:tc>
          <w:tcPr>
            <w:tcW w:w="400" w:type="dxa"/>
            <w:noWrap/>
            <w:vAlign w:val="bottom"/>
            <w:hideMark/>
          </w:tcPr>
          <w:p w14:paraId="1725AF00" w14:textId="77777777" w:rsidR="00C50A95" w:rsidRPr="00D016EC" w:rsidRDefault="00C50A95" w:rsidP="00416506">
            <w:pPr>
              <w:pStyle w:val="tabletext11"/>
              <w:jc w:val="center"/>
              <w:rPr>
                <w:ins w:id="27286" w:author="Author"/>
              </w:rPr>
            </w:pPr>
            <w:ins w:id="27287" w:author="Author">
              <w:r w:rsidRPr="00D016EC">
                <w:t>1.16</w:t>
              </w:r>
            </w:ins>
          </w:p>
        </w:tc>
        <w:tc>
          <w:tcPr>
            <w:tcW w:w="440" w:type="dxa"/>
            <w:noWrap/>
            <w:vAlign w:val="bottom"/>
            <w:hideMark/>
          </w:tcPr>
          <w:p w14:paraId="1BB75E28" w14:textId="77777777" w:rsidR="00C50A95" w:rsidRPr="00D016EC" w:rsidRDefault="00C50A95" w:rsidP="00416506">
            <w:pPr>
              <w:pStyle w:val="tabletext11"/>
              <w:jc w:val="center"/>
              <w:rPr>
                <w:ins w:id="27288" w:author="Author"/>
              </w:rPr>
            </w:pPr>
            <w:ins w:id="27289" w:author="Author">
              <w:r w:rsidRPr="00D016EC">
                <w:t>1.13</w:t>
              </w:r>
            </w:ins>
          </w:p>
        </w:tc>
        <w:tc>
          <w:tcPr>
            <w:tcW w:w="400" w:type="dxa"/>
            <w:noWrap/>
            <w:vAlign w:val="bottom"/>
            <w:hideMark/>
          </w:tcPr>
          <w:p w14:paraId="64A3DF20" w14:textId="77777777" w:rsidR="00C50A95" w:rsidRPr="00D016EC" w:rsidRDefault="00C50A95" w:rsidP="00416506">
            <w:pPr>
              <w:pStyle w:val="tabletext11"/>
              <w:jc w:val="center"/>
              <w:rPr>
                <w:ins w:id="27290" w:author="Author"/>
              </w:rPr>
            </w:pPr>
            <w:ins w:id="27291" w:author="Author">
              <w:r w:rsidRPr="00D016EC">
                <w:t>1.09</w:t>
              </w:r>
            </w:ins>
          </w:p>
        </w:tc>
        <w:tc>
          <w:tcPr>
            <w:tcW w:w="400" w:type="dxa"/>
            <w:noWrap/>
            <w:vAlign w:val="bottom"/>
            <w:hideMark/>
          </w:tcPr>
          <w:p w14:paraId="7DB3AA1C" w14:textId="77777777" w:rsidR="00C50A95" w:rsidRPr="00D016EC" w:rsidRDefault="00C50A95" w:rsidP="00416506">
            <w:pPr>
              <w:pStyle w:val="tabletext11"/>
              <w:jc w:val="center"/>
              <w:rPr>
                <w:ins w:id="27292" w:author="Author"/>
              </w:rPr>
            </w:pPr>
            <w:ins w:id="27293" w:author="Author">
              <w:r w:rsidRPr="00D016EC">
                <w:t>1.06</w:t>
              </w:r>
            </w:ins>
          </w:p>
        </w:tc>
        <w:tc>
          <w:tcPr>
            <w:tcW w:w="400" w:type="dxa"/>
            <w:noWrap/>
            <w:vAlign w:val="bottom"/>
            <w:hideMark/>
          </w:tcPr>
          <w:p w14:paraId="7091EC0E" w14:textId="77777777" w:rsidR="00C50A95" w:rsidRPr="00D016EC" w:rsidRDefault="00C50A95" w:rsidP="00416506">
            <w:pPr>
              <w:pStyle w:val="tabletext11"/>
              <w:jc w:val="center"/>
              <w:rPr>
                <w:ins w:id="27294" w:author="Author"/>
              </w:rPr>
            </w:pPr>
            <w:ins w:id="27295" w:author="Author">
              <w:r w:rsidRPr="00D016EC">
                <w:t>1.03</w:t>
              </w:r>
            </w:ins>
          </w:p>
        </w:tc>
        <w:tc>
          <w:tcPr>
            <w:tcW w:w="400" w:type="dxa"/>
            <w:noWrap/>
            <w:vAlign w:val="bottom"/>
            <w:hideMark/>
          </w:tcPr>
          <w:p w14:paraId="2919C6E7" w14:textId="77777777" w:rsidR="00C50A95" w:rsidRPr="00D016EC" w:rsidRDefault="00C50A95" w:rsidP="00416506">
            <w:pPr>
              <w:pStyle w:val="tabletext11"/>
              <w:jc w:val="center"/>
              <w:rPr>
                <w:ins w:id="27296" w:author="Author"/>
              </w:rPr>
            </w:pPr>
            <w:ins w:id="27297" w:author="Author">
              <w:r w:rsidRPr="00D016EC">
                <w:t>1.00</w:t>
              </w:r>
            </w:ins>
          </w:p>
        </w:tc>
        <w:tc>
          <w:tcPr>
            <w:tcW w:w="460" w:type="dxa"/>
            <w:noWrap/>
            <w:vAlign w:val="bottom"/>
            <w:hideMark/>
          </w:tcPr>
          <w:p w14:paraId="5CF06275" w14:textId="77777777" w:rsidR="00C50A95" w:rsidRPr="00D016EC" w:rsidRDefault="00C50A95" w:rsidP="00416506">
            <w:pPr>
              <w:pStyle w:val="tabletext11"/>
              <w:jc w:val="center"/>
              <w:rPr>
                <w:ins w:id="27298" w:author="Author"/>
              </w:rPr>
            </w:pPr>
            <w:ins w:id="27299" w:author="Author">
              <w:r w:rsidRPr="00D016EC">
                <w:t>0.97</w:t>
              </w:r>
            </w:ins>
          </w:p>
        </w:tc>
      </w:tr>
      <w:tr w:rsidR="00C50A95" w:rsidRPr="00D016EC" w14:paraId="11D8C16D" w14:textId="77777777" w:rsidTr="00416506">
        <w:trPr>
          <w:trHeight w:val="190"/>
          <w:ins w:id="27300" w:author="Author"/>
        </w:trPr>
        <w:tc>
          <w:tcPr>
            <w:tcW w:w="200" w:type="dxa"/>
            <w:tcBorders>
              <w:right w:val="nil"/>
            </w:tcBorders>
            <w:vAlign w:val="bottom"/>
          </w:tcPr>
          <w:p w14:paraId="0B587902" w14:textId="77777777" w:rsidR="00C50A95" w:rsidRPr="00D016EC" w:rsidRDefault="00C50A95" w:rsidP="00416506">
            <w:pPr>
              <w:pStyle w:val="tabletext11"/>
              <w:jc w:val="right"/>
              <w:rPr>
                <w:ins w:id="27301" w:author="Author"/>
              </w:rPr>
            </w:pPr>
          </w:p>
        </w:tc>
        <w:tc>
          <w:tcPr>
            <w:tcW w:w="1580" w:type="dxa"/>
            <w:tcBorders>
              <w:left w:val="nil"/>
            </w:tcBorders>
            <w:vAlign w:val="bottom"/>
            <w:hideMark/>
          </w:tcPr>
          <w:p w14:paraId="5C26FF77" w14:textId="77777777" w:rsidR="00C50A95" w:rsidRPr="00D016EC" w:rsidRDefault="00C50A95" w:rsidP="00416506">
            <w:pPr>
              <w:pStyle w:val="tabletext11"/>
              <w:tabs>
                <w:tab w:val="decimal" w:pos="640"/>
              </w:tabs>
              <w:rPr>
                <w:ins w:id="27302" w:author="Author"/>
              </w:rPr>
            </w:pPr>
            <w:ins w:id="27303" w:author="Author">
              <w:r w:rsidRPr="00D016EC">
                <w:t>150,000 to 174,999</w:t>
              </w:r>
            </w:ins>
          </w:p>
        </w:tc>
        <w:tc>
          <w:tcPr>
            <w:tcW w:w="560" w:type="dxa"/>
            <w:noWrap/>
            <w:vAlign w:val="bottom"/>
            <w:hideMark/>
          </w:tcPr>
          <w:p w14:paraId="5F236BD8" w14:textId="77777777" w:rsidR="00C50A95" w:rsidRPr="00D016EC" w:rsidRDefault="00C50A95" w:rsidP="00416506">
            <w:pPr>
              <w:pStyle w:val="tabletext11"/>
              <w:tabs>
                <w:tab w:val="decimal" w:pos="200"/>
              </w:tabs>
              <w:jc w:val="center"/>
              <w:rPr>
                <w:ins w:id="27304" w:author="Author"/>
              </w:rPr>
            </w:pPr>
            <w:ins w:id="27305" w:author="Author">
              <w:r w:rsidRPr="00D016EC">
                <w:t>3.97</w:t>
              </w:r>
            </w:ins>
          </w:p>
        </w:tc>
        <w:tc>
          <w:tcPr>
            <w:tcW w:w="560" w:type="dxa"/>
            <w:noWrap/>
            <w:vAlign w:val="bottom"/>
            <w:hideMark/>
          </w:tcPr>
          <w:p w14:paraId="6CED21B8" w14:textId="77777777" w:rsidR="00C50A95" w:rsidRPr="00D016EC" w:rsidRDefault="00C50A95" w:rsidP="00416506">
            <w:pPr>
              <w:pStyle w:val="tabletext11"/>
              <w:tabs>
                <w:tab w:val="decimal" w:pos="200"/>
              </w:tabs>
              <w:jc w:val="center"/>
              <w:rPr>
                <w:ins w:id="27306" w:author="Author"/>
              </w:rPr>
            </w:pPr>
            <w:ins w:id="27307" w:author="Author">
              <w:r w:rsidRPr="00D016EC">
                <w:t>3.85</w:t>
              </w:r>
            </w:ins>
          </w:p>
        </w:tc>
        <w:tc>
          <w:tcPr>
            <w:tcW w:w="480" w:type="dxa"/>
            <w:noWrap/>
            <w:vAlign w:val="bottom"/>
            <w:hideMark/>
          </w:tcPr>
          <w:p w14:paraId="60339165" w14:textId="77777777" w:rsidR="00C50A95" w:rsidRPr="00D016EC" w:rsidRDefault="00C50A95" w:rsidP="00416506">
            <w:pPr>
              <w:pStyle w:val="tabletext11"/>
              <w:tabs>
                <w:tab w:val="decimal" w:pos="200"/>
              </w:tabs>
              <w:jc w:val="center"/>
              <w:rPr>
                <w:ins w:id="27308" w:author="Author"/>
              </w:rPr>
            </w:pPr>
            <w:ins w:id="27309" w:author="Author">
              <w:r w:rsidRPr="00D016EC">
                <w:t>3.73</w:t>
              </w:r>
            </w:ins>
          </w:p>
        </w:tc>
        <w:tc>
          <w:tcPr>
            <w:tcW w:w="480" w:type="dxa"/>
            <w:noWrap/>
            <w:vAlign w:val="bottom"/>
            <w:hideMark/>
          </w:tcPr>
          <w:p w14:paraId="355DABC7" w14:textId="77777777" w:rsidR="00C50A95" w:rsidRPr="00D016EC" w:rsidRDefault="00C50A95" w:rsidP="00416506">
            <w:pPr>
              <w:pStyle w:val="tabletext11"/>
              <w:tabs>
                <w:tab w:val="decimal" w:pos="200"/>
              </w:tabs>
              <w:jc w:val="center"/>
              <w:rPr>
                <w:ins w:id="27310" w:author="Author"/>
              </w:rPr>
            </w:pPr>
            <w:ins w:id="27311" w:author="Author">
              <w:r w:rsidRPr="00D016EC">
                <w:t>3.50</w:t>
              </w:r>
            </w:ins>
          </w:p>
        </w:tc>
        <w:tc>
          <w:tcPr>
            <w:tcW w:w="480" w:type="dxa"/>
            <w:noWrap/>
            <w:vAlign w:val="bottom"/>
            <w:hideMark/>
          </w:tcPr>
          <w:p w14:paraId="6593D432" w14:textId="77777777" w:rsidR="00C50A95" w:rsidRPr="00D016EC" w:rsidRDefault="00C50A95" w:rsidP="00416506">
            <w:pPr>
              <w:pStyle w:val="tabletext11"/>
              <w:tabs>
                <w:tab w:val="decimal" w:pos="200"/>
              </w:tabs>
              <w:jc w:val="center"/>
              <w:rPr>
                <w:ins w:id="27312" w:author="Author"/>
              </w:rPr>
            </w:pPr>
            <w:ins w:id="27313" w:author="Author">
              <w:r w:rsidRPr="00D016EC">
                <w:t>3.26</w:t>
              </w:r>
            </w:ins>
          </w:p>
        </w:tc>
        <w:tc>
          <w:tcPr>
            <w:tcW w:w="480" w:type="dxa"/>
            <w:noWrap/>
            <w:vAlign w:val="bottom"/>
            <w:hideMark/>
          </w:tcPr>
          <w:p w14:paraId="7340795F" w14:textId="77777777" w:rsidR="00C50A95" w:rsidRPr="00D016EC" w:rsidRDefault="00C50A95" w:rsidP="00416506">
            <w:pPr>
              <w:pStyle w:val="tabletext11"/>
              <w:tabs>
                <w:tab w:val="decimal" w:pos="200"/>
              </w:tabs>
              <w:jc w:val="center"/>
              <w:rPr>
                <w:ins w:id="27314" w:author="Author"/>
              </w:rPr>
            </w:pPr>
            <w:ins w:id="27315" w:author="Author">
              <w:r w:rsidRPr="00D016EC">
                <w:t>3.02</w:t>
              </w:r>
            </w:ins>
          </w:p>
        </w:tc>
        <w:tc>
          <w:tcPr>
            <w:tcW w:w="480" w:type="dxa"/>
            <w:noWrap/>
            <w:vAlign w:val="bottom"/>
            <w:hideMark/>
          </w:tcPr>
          <w:p w14:paraId="0B7D3158" w14:textId="77777777" w:rsidR="00C50A95" w:rsidRPr="00D016EC" w:rsidRDefault="00C50A95" w:rsidP="00416506">
            <w:pPr>
              <w:pStyle w:val="tabletext11"/>
              <w:tabs>
                <w:tab w:val="decimal" w:pos="200"/>
              </w:tabs>
              <w:jc w:val="center"/>
              <w:rPr>
                <w:ins w:id="27316" w:author="Author"/>
              </w:rPr>
            </w:pPr>
            <w:ins w:id="27317" w:author="Author">
              <w:r w:rsidRPr="00D016EC">
                <w:t>2.78</w:t>
              </w:r>
            </w:ins>
          </w:p>
        </w:tc>
        <w:tc>
          <w:tcPr>
            <w:tcW w:w="480" w:type="dxa"/>
            <w:noWrap/>
            <w:vAlign w:val="bottom"/>
            <w:hideMark/>
          </w:tcPr>
          <w:p w14:paraId="5CDAABF3" w14:textId="77777777" w:rsidR="00C50A95" w:rsidRPr="00D016EC" w:rsidRDefault="00C50A95" w:rsidP="00416506">
            <w:pPr>
              <w:pStyle w:val="tabletext11"/>
              <w:tabs>
                <w:tab w:val="decimal" w:pos="200"/>
              </w:tabs>
              <w:jc w:val="center"/>
              <w:rPr>
                <w:ins w:id="27318" w:author="Author"/>
              </w:rPr>
            </w:pPr>
            <w:ins w:id="27319" w:author="Author">
              <w:r w:rsidRPr="00D016EC">
                <w:t>2.54</w:t>
              </w:r>
            </w:ins>
          </w:p>
        </w:tc>
        <w:tc>
          <w:tcPr>
            <w:tcW w:w="400" w:type="dxa"/>
            <w:noWrap/>
            <w:vAlign w:val="bottom"/>
            <w:hideMark/>
          </w:tcPr>
          <w:p w14:paraId="4C035ED8" w14:textId="77777777" w:rsidR="00C50A95" w:rsidRPr="00D016EC" w:rsidRDefault="00C50A95" w:rsidP="00416506">
            <w:pPr>
              <w:pStyle w:val="tabletext11"/>
              <w:jc w:val="center"/>
              <w:rPr>
                <w:ins w:id="27320" w:author="Author"/>
              </w:rPr>
            </w:pPr>
            <w:ins w:id="27321" w:author="Author">
              <w:r w:rsidRPr="00D016EC">
                <w:t>2.30</w:t>
              </w:r>
            </w:ins>
          </w:p>
        </w:tc>
        <w:tc>
          <w:tcPr>
            <w:tcW w:w="400" w:type="dxa"/>
            <w:noWrap/>
            <w:vAlign w:val="bottom"/>
            <w:hideMark/>
          </w:tcPr>
          <w:p w14:paraId="385A6EF1" w14:textId="77777777" w:rsidR="00C50A95" w:rsidRPr="00D016EC" w:rsidRDefault="00C50A95" w:rsidP="00416506">
            <w:pPr>
              <w:pStyle w:val="tabletext11"/>
              <w:jc w:val="center"/>
              <w:rPr>
                <w:ins w:id="27322" w:author="Author"/>
              </w:rPr>
            </w:pPr>
            <w:ins w:id="27323" w:author="Author">
              <w:r w:rsidRPr="00D016EC">
                <w:t>2.07</w:t>
              </w:r>
            </w:ins>
          </w:p>
        </w:tc>
        <w:tc>
          <w:tcPr>
            <w:tcW w:w="400" w:type="dxa"/>
            <w:noWrap/>
            <w:vAlign w:val="bottom"/>
            <w:hideMark/>
          </w:tcPr>
          <w:p w14:paraId="005EF1AA" w14:textId="77777777" w:rsidR="00C50A95" w:rsidRPr="00D016EC" w:rsidRDefault="00C50A95" w:rsidP="00416506">
            <w:pPr>
              <w:pStyle w:val="tabletext11"/>
              <w:jc w:val="center"/>
              <w:rPr>
                <w:ins w:id="27324" w:author="Author"/>
              </w:rPr>
            </w:pPr>
            <w:ins w:id="27325" w:author="Author">
              <w:r w:rsidRPr="00D016EC">
                <w:t>1.83</w:t>
              </w:r>
            </w:ins>
          </w:p>
        </w:tc>
        <w:tc>
          <w:tcPr>
            <w:tcW w:w="400" w:type="dxa"/>
            <w:noWrap/>
            <w:vAlign w:val="bottom"/>
            <w:hideMark/>
          </w:tcPr>
          <w:p w14:paraId="5569BFA1" w14:textId="77777777" w:rsidR="00C50A95" w:rsidRPr="00D016EC" w:rsidRDefault="00C50A95" w:rsidP="00416506">
            <w:pPr>
              <w:pStyle w:val="tabletext11"/>
              <w:jc w:val="center"/>
              <w:rPr>
                <w:ins w:id="27326" w:author="Author"/>
              </w:rPr>
            </w:pPr>
            <w:ins w:id="27327" w:author="Author">
              <w:r w:rsidRPr="00D016EC">
                <w:t>1.77</w:t>
              </w:r>
            </w:ins>
          </w:p>
        </w:tc>
        <w:tc>
          <w:tcPr>
            <w:tcW w:w="400" w:type="dxa"/>
            <w:noWrap/>
            <w:vAlign w:val="bottom"/>
            <w:hideMark/>
          </w:tcPr>
          <w:p w14:paraId="54E95828" w14:textId="77777777" w:rsidR="00C50A95" w:rsidRPr="00D016EC" w:rsidRDefault="00C50A95" w:rsidP="00416506">
            <w:pPr>
              <w:pStyle w:val="tabletext11"/>
              <w:jc w:val="center"/>
              <w:rPr>
                <w:ins w:id="27328" w:author="Author"/>
              </w:rPr>
            </w:pPr>
            <w:ins w:id="27329" w:author="Author">
              <w:r w:rsidRPr="00D016EC">
                <w:t>1.72</w:t>
              </w:r>
            </w:ins>
          </w:p>
        </w:tc>
        <w:tc>
          <w:tcPr>
            <w:tcW w:w="400" w:type="dxa"/>
            <w:noWrap/>
            <w:vAlign w:val="bottom"/>
            <w:hideMark/>
          </w:tcPr>
          <w:p w14:paraId="16E7E880" w14:textId="77777777" w:rsidR="00C50A95" w:rsidRPr="00D016EC" w:rsidRDefault="00C50A95" w:rsidP="00416506">
            <w:pPr>
              <w:pStyle w:val="tabletext11"/>
              <w:jc w:val="center"/>
              <w:rPr>
                <w:ins w:id="27330" w:author="Author"/>
              </w:rPr>
            </w:pPr>
            <w:ins w:id="27331" w:author="Author">
              <w:r w:rsidRPr="00D016EC">
                <w:t>1.67</w:t>
              </w:r>
            </w:ins>
          </w:p>
        </w:tc>
        <w:tc>
          <w:tcPr>
            <w:tcW w:w="400" w:type="dxa"/>
            <w:noWrap/>
            <w:vAlign w:val="bottom"/>
            <w:hideMark/>
          </w:tcPr>
          <w:p w14:paraId="59CF348A" w14:textId="77777777" w:rsidR="00C50A95" w:rsidRPr="00D016EC" w:rsidRDefault="00C50A95" w:rsidP="00416506">
            <w:pPr>
              <w:pStyle w:val="tabletext11"/>
              <w:jc w:val="center"/>
              <w:rPr>
                <w:ins w:id="27332" w:author="Author"/>
              </w:rPr>
            </w:pPr>
            <w:ins w:id="27333" w:author="Author">
              <w:r w:rsidRPr="00D016EC">
                <w:t>1.62</w:t>
              </w:r>
            </w:ins>
          </w:p>
        </w:tc>
        <w:tc>
          <w:tcPr>
            <w:tcW w:w="400" w:type="dxa"/>
            <w:noWrap/>
            <w:vAlign w:val="bottom"/>
            <w:hideMark/>
          </w:tcPr>
          <w:p w14:paraId="7D1F7B41" w14:textId="77777777" w:rsidR="00C50A95" w:rsidRPr="00D016EC" w:rsidRDefault="00C50A95" w:rsidP="00416506">
            <w:pPr>
              <w:pStyle w:val="tabletext11"/>
              <w:jc w:val="center"/>
              <w:rPr>
                <w:ins w:id="27334" w:author="Author"/>
              </w:rPr>
            </w:pPr>
            <w:ins w:id="27335" w:author="Author">
              <w:r w:rsidRPr="00D016EC">
                <w:t>1.57</w:t>
              </w:r>
            </w:ins>
          </w:p>
        </w:tc>
        <w:tc>
          <w:tcPr>
            <w:tcW w:w="400" w:type="dxa"/>
            <w:noWrap/>
            <w:vAlign w:val="bottom"/>
            <w:hideMark/>
          </w:tcPr>
          <w:p w14:paraId="3BC866BF" w14:textId="77777777" w:rsidR="00C50A95" w:rsidRPr="00D016EC" w:rsidRDefault="00C50A95" w:rsidP="00416506">
            <w:pPr>
              <w:pStyle w:val="tabletext11"/>
              <w:jc w:val="center"/>
              <w:rPr>
                <w:ins w:id="27336" w:author="Author"/>
              </w:rPr>
            </w:pPr>
            <w:ins w:id="27337" w:author="Author">
              <w:r w:rsidRPr="00D016EC">
                <w:t>1.52</w:t>
              </w:r>
            </w:ins>
          </w:p>
        </w:tc>
        <w:tc>
          <w:tcPr>
            <w:tcW w:w="400" w:type="dxa"/>
            <w:noWrap/>
            <w:vAlign w:val="bottom"/>
            <w:hideMark/>
          </w:tcPr>
          <w:p w14:paraId="121A8A3A" w14:textId="77777777" w:rsidR="00C50A95" w:rsidRPr="00D016EC" w:rsidRDefault="00C50A95" w:rsidP="00416506">
            <w:pPr>
              <w:pStyle w:val="tabletext11"/>
              <w:jc w:val="center"/>
              <w:rPr>
                <w:ins w:id="27338" w:author="Author"/>
              </w:rPr>
            </w:pPr>
            <w:ins w:id="27339" w:author="Author">
              <w:r w:rsidRPr="00D016EC">
                <w:t>1.48</w:t>
              </w:r>
            </w:ins>
          </w:p>
        </w:tc>
        <w:tc>
          <w:tcPr>
            <w:tcW w:w="400" w:type="dxa"/>
            <w:noWrap/>
            <w:vAlign w:val="bottom"/>
            <w:hideMark/>
          </w:tcPr>
          <w:p w14:paraId="1F358892" w14:textId="77777777" w:rsidR="00C50A95" w:rsidRPr="00D016EC" w:rsidRDefault="00C50A95" w:rsidP="00416506">
            <w:pPr>
              <w:pStyle w:val="tabletext11"/>
              <w:jc w:val="center"/>
              <w:rPr>
                <w:ins w:id="27340" w:author="Author"/>
              </w:rPr>
            </w:pPr>
            <w:ins w:id="27341" w:author="Author">
              <w:r w:rsidRPr="00D016EC">
                <w:t>1.43</w:t>
              </w:r>
            </w:ins>
          </w:p>
        </w:tc>
        <w:tc>
          <w:tcPr>
            <w:tcW w:w="400" w:type="dxa"/>
            <w:noWrap/>
            <w:vAlign w:val="bottom"/>
            <w:hideMark/>
          </w:tcPr>
          <w:p w14:paraId="63C5170A" w14:textId="77777777" w:rsidR="00C50A95" w:rsidRPr="00D016EC" w:rsidRDefault="00C50A95" w:rsidP="00416506">
            <w:pPr>
              <w:pStyle w:val="tabletext11"/>
              <w:jc w:val="center"/>
              <w:rPr>
                <w:ins w:id="27342" w:author="Author"/>
              </w:rPr>
            </w:pPr>
            <w:ins w:id="27343" w:author="Author">
              <w:r w:rsidRPr="00D016EC">
                <w:t>1.39</w:t>
              </w:r>
            </w:ins>
          </w:p>
        </w:tc>
        <w:tc>
          <w:tcPr>
            <w:tcW w:w="400" w:type="dxa"/>
            <w:noWrap/>
            <w:vAlign w:val="bottom"/>
            <w:hideMark/>
          </w:tcPr>
          <w:p w14:paraId="1B11B7D9" w14:textId="77777777" w:rsidR="00C50A95" w:rsidRPr="00D016EC" w:rsidRDefault="00C50A95" w:rsidP="00416506">
            <w:pPr>
              <w:pStyle w:val="tabletext11"/>
              <w:jc w:val="center"/>
              <w:rPr>
                <w:ins w:id="27344" w:author="Author"/>
              </w:rPr>
            </w:pPr>
            <w:ins w:id="27345" w:author="Author">
              <w:r w:rsidRPr="00D016EC">
                <w:t>1.35</w:t>
              </w:r>
            </w:ins>
          </w:p>
        </w:tc>
        <w:tc>
          <w:tcPr>
            <w:tcW w:w="400" w:type="dxa"/>
            <w:noWrap/>
            <w:vAlign w:val="bottom"/>
            <w:hideMark/>
          </w:tcPr>
          <w:p w14:paraId="11C6B1D0" w14:textId="77777777" w:rsidR="00C50A95" w:rsidRPr="00D016EC" w:rsidRDefault="00C50A95" w:rsidP="00416506">
            <w:pPr>
              <w:pStyle w:val="tabletext11"/>
              <w:jc w:val="center"/>
              <w:rPr>
                <w:ins w:id="27346" w:author="Author"/>
              </w:rPr>
            </w:pPr>
            <w:ins w:id="27347" w:author="Author">
              <w:r w:rsidRPr="00D016EC">
                <w:t>1.31</w:t>
              </w:r>
            </w:ins>
          </w:p>
        </w:tc>
        <w:tc>
          <w:tcPr>
            <w:tcW w:w="440" w:type="dxa"/>
            <w:noWrap/>
            <w:vAlign w:val="bottom"/>
            <w:hideMark/>
          </w:tcPr>
          <w:p w14:paraId="0EA031F6" w14:textId="77777777" w:rsidR="00C50A95" w:rsidRPr="00D016EC" w:rsidRDefault="00C50A95" w:rsidP="00416506">
            <w:pPr>
              <w:pStyle w:val="tabletext11"/>
              <w:jc w:val="center"/>
              <w:rPr>
                <w:ins w:id="27348" w:author="Author"/>
              </w:rPr>
            </w:pPr>
            <w:ins w:id="27349" w:author="Author">
              <w:r w:rsidRPr="00D016EC">
                <w:t>1.27</w:t>
              </w:r>
            </w:ins>
          </w:p>
        </w:tc>
        <w:tc>
          <w:tcPr>
            <w:tcW w:w="400" w:type="dxa"/>
            <w:noWrap/>
            <w:vAlign w:val="bottom"/>
            <w:hideMark/>
          </w:tcPr>
          <w:p w14:paraId="32A96317" w14:textId="77777777" w:rsidR="00C50A95" w:rsidRPr="00D016EC" w:rsidRDefault="00C50A95" w:rsidP="00416506">
            <w:pPr>
              <w:pStyle w:val="tabletext11"/>
              <w:jc w:val="center"/>
              <w:rPr>
                <w:ins w:id="27350" w:author="Author"/>
              </w:rPr>
            </w:pPr>
            <w:ins w:id="27351" w:author="Author">
              <w:r w:rsidRPr="00D016EC">
                <w:t>1.23</w:t>
              </w:r>
            </w:ins>
          </w:p>
        </w:tc>
        <w:tc>
          <w:tcPr>
            <w:tcW w:w="400" w:type="dxa"/>
            <w:noWrap/>
            <w:vAlign w:val="bottom"/>
            <w:hideMark/>
          </w:tcPr>
          <w:p w14:paraId="274B3017" w14:textId="77777777" w:rsidR="00C50A95" w:rsidRPr="00D016EC" w:rsidRDefault="00C50A95" w:rsidP="00416506">
            <w:pPr>
              <w:pStyle w:val="tabletext11"/>
              <w:jc w:val="center"/>
              <w:rPr>
                <w:ins w:id="27352" w:author="Author"/>
              </w:rPr>
            </w:pPr>
            <w:ins w:id="27353" w:author="Author">
              <w:r w:rsidRPr="00D016EC">
                <w:t>1.19</w:t>
              </w:r>
            </w:ins>
          </w:p>
        </w:tc>
        <w:tc>
          <w:tcPr>
            <w:tcW w:w="400" w:type="dxa"/>
            <w:noWrap/>
            <w:vAlign w:val="bottom"/>
            <w:hideMark/>
          </w:tcPr>
          <w:p w14:paraId="0A80A7D1" w14:textId="77777777" w:rsidR="00C50A95" w:rsidRPr="00D016EC" w:rsidRDefault="00C50A95" w:rsidP="00416506">
            <w:pPr>
              <w:pStyle w:val="tabletext11"/>
              <w:jc w:val="center"/>
              <w:rPr>
                <w:ins w:id="27354" w:author="Author"/>
              </w:rPr>
            </w:pPr>
            <w:ins w:id="27355" w:author="Author">
              <w:r w:rsidRPr="00D016EC">
                <w:t>1.16</w:t>
              </w:r>
            </w:ins>
          </w:p>
        </w:tc>
        <w:tc>
          <w:tcPr>
            <w:tcW w:w="400" w:type="dxa"/>
            <w:noWrap/>
            <w:vAlign w:val="bottom"/>
            <w:hideMark/>
          </w:tcPr>
          <w:p w14:paraId="04B2BF04" w14:textId="77777777" w:rsidR="00C50A95" w:rsidRPr="00D016EC" w:rsidRDefault="00C50A95" w:rsidP="00416506">
            <w:pPr>
              <w:pStyle w:val="tabletext11"/>
              <w:jc w:val="center"/>
              <w:rPr>
                <w:ins w:id="27356" w:author="Author"/>
              </w:rPr>
            </w:pPr>
            <w:ins w:id="27357" w:author="Author">
              <w:r w:rsidRPr="00D016EC">
                <w:t>1.12</w:t>
              </w:r>
            </w:ins>
          </w:p>
        </w:tc>
        <w:tc>
          <w:tcPr>
            <w:tcW w:w="460" w:type="dxa"/>
            <w:noWrap/>
            <w:vAlign w:val="bottom"/>
            <w:hideMark/>
          </w:tcPr>
          <w:p w14:paraId="5856B7DF" w14:textId="77777777" w:rsidR="00C50A95" w:rsidRPr="00D016EC" w:rsidRDefault="00C50A95" w:rsidP="00416506">
            <w:pPr>
              <w:pStyle w:val="tabletext11"/>
              <w:jc w:val="center"/>
              <w:rPr>
                <w:ins w:id="27358" w:author="Author"/>
              </w:rPr>
            </w:pPr>
            <w:ins w:id="27359" w:author="Author">
              <w:r w:rsidRPr="00D016EC">
                <w:t>1.09</w:t>
              </w:r>
            </w:ins>
          </w:p>
        </w:tc>
      </w:tr>
      <w:tr w:rsidR="00C50A95" w:rsidRPr="00D016EC" w14:paraId="6B4ABF9C" w14:textId="77777777" w:rsidTr="00416506">
        <w:trPr>
          <w:trHeight w:val="190"/>
          <w:ins w:id="27360" w:author="Author"/>
        </w:trPr>
        <w:tc>
          <w:tcPr>
            <w:tcW w:w="200" w:type="dxa"/>
            <w:tcBorders>
              <w:right w:val="nil"/>
            </w:tcBorders>
            <w:vAlign w:val="bottom"/>
          </w:tcPr>
          <w:p w14:paraId="43813D27" w14:textId="77777777" w:rsidR="00C50A95" w:rsidRPr="00D016EC" w:rsidRDefault="00C50A95" w:rsidP="00416506">
            <w:pPr>
              <w:pStyle w:val="tabletext11"/>
              <w:jc w:val="right"/>
              <w:rPr>
                <w:ins w:id="27361" w:author="Author"/>
              </w:rPr>
            </w:pPr>
          </w:p>
        </w:tc>
        <w:tc>
          <w:tcPr>
            <w:tcW w:w="1580" w:type="dxa"/>
            <w:tcBorders>
              <w:left w:val="nil"/>
            </w:tcBorders>
            <w:vAlign w:val="bottom"/>
            <w:hideMark/>
          </w:tcPr>
          <w:p w14:paraId="5013D0BE" w14:textId="77777777" w:rsidR="00C50A95" w:rsidRPr="00D016EC" w:rsidRDefault="00C50A95" w:rsidP="00416506">
            <w:pPr>
              <w:pStyle w:val="tabletext11"/>
              <w:tabs>
                <w:tab w:val="decimal" w:pos="640"/>
              </w:tabs>
              <w:rPr>
                <w:ins w:id="27362" w:author="Author"/>
              </w:rPr>
            </w:pPr>
            <w:ins w:id="27363" w:author="Author">
              <w:r w:rsidRPr="00D016EC">
                <w:t>175,000 to 199,999</w:t>
              </w:r>
            </w:ins>
          </w:p>
        </w:tc>
        <w:tc>
          <w:tcPr>
            <w:tcW w:w="560" w:type="dxa"/>
            <w:noWrap/>
            <w:vAlign w:val="bottom"/>
            <w:hideMark/>
          </w:tcPr>
          <w:p w14:paraId="233BDF1E" w14:textId="77777777" w:rsidR="00C50A95" w:rsidRPr="00D016EC" w:rsidRDefault="00C50A95" w:rsidP="00416506">
            <w:pPr>
              <w:pStyle w:val="tabletext11"/>
              <w:tabs>
                <w:tab w:val="decimal" w:pos="200"/>
              </w:tabs>
              <w:jc w:val="center"/>
              <w:rPr>
                <w:ins w:id="27364" w:author="Author"/>
              </w:rPr>
            </w:pPr>
            <w:ins w:id="27365" w:author="Author">
              <w:r w:rsidRPr="00D016EC">
                <w:t>4.46</w:t>
              </w:r>
            </w:ins>
          </w:p>
        </w:tc>
        <w:tc>
          <w:tcPr>
            <w:tcW w:w="560" w:type="dxa"/>
            <w:noWrap/>
            <w:vAlign w:val="bottom"/>
            <w:hideMark/>
          </w:tcPr>
          <w:p w14:paraId="4AEB506C" w14:textId="77777777" w:rsidR="00C50A95" w:rsidRPr="00D016EC" w:rsidRDefault="00C50A95" w:rsidP="00416506">
            <w:pPr>
              <w:pStyle w:val="tabletext11"/>
              <w:tabs>
                <w:tab w:val="decimal" w:pos="200"/>
              </w:tabs>
              <w:jc w:val="center"/>
              <w:rPr>
                <w:ins w:id="27366" w:author="Author"/>
              </w:rPr>
            </w:pPr>
            <w:ins w:id="27367" w:author="Author">
              <w:r w:rsidRPr="00D016EC">
                <w:t>4.33</w:t>
              </w:r>
            </w:ins>
          </w:p>
        </w:tc>
        <w:tc>
          <w:tcPr>
            <w:tcW w:w="480" w:type="dxa"/>
            <w:noWrap/>
            <w:vAlign w:val="bottom"/>
            <w:hideMark/>
          </w:tcPr>
          <w:p w14:paraId="407926DC" w14:textId="77777777" w:rsidR="00C50A95" w:rsidRPr="00D016EC" w:rsidRDefault="00C50A95" w:rsidP="00416506">
            <w:pPr>
              <w:pStyle w:val="tabletext11"/>
              <w:tabs>
                <w:tab w:val="decimal" w:pos="200"/>
              </w:tabs>
              <w:jc w:val="center"/>
              <w:rPr>
                <w:ins w:id="27368" w:author="Author"/>
              </w:rPr>
            </w:pPr>
            <w:ins w:id="27369" w:author="Author">
              <w:r w:rsidRPr="00D016EC">
                <w:t>4.19</w:t>
              </w:r>
            </w:ins>
          </w:p>
        </w:tc>
        <w:tc>
          <w:tcPr>
            <w:tcW w:w="480" w:type="dxa"/>
            <w:noWrap/>
            <w:vAlign w:val="bottom"/>
            <w:hideMark/>
          </w:tcPr>
          <w:p w14:paraId="02D4A7C8" w14:textId="77777777" w:rsidR="00C50A95" w:rsidRPr="00D016EC" w:rsidRDefault="00C50A95" w:rsidP="00416506">
            <w:pPr>
              <w:pStyle w:val="tabletext11"/>
              <w:tabs>
                <w:tab w:val="decimal" w:pos="200"/>
              </w:tabs>
              <w:jc w:val="center"/>
              <w:rPr>
                <w:ins w:id="27370" w:author="Author"/>
              </w:rPr>
            </w:pPr>
            <w:ins w:id="27371" w:author="Author">
              <w:r w:rsidRPr="00D016EC">
                <w:t>3.93</w:t>
              </w:r>
            </w:ins>
          </w:p>
        </w:tc>
        <w:tc>
          <w:tcPr>
            <w:tcW w:w="480" w:type="dxa"/>
            <w:noWrap/>
            <w:vAlign w:val="bottom"/>
            <w:hideMark/>
          </w:tcPr>
          <w:p w14:paraId="33355FAD" w14:textId="77777777" w:rsidR="00C50A95" w:rsidRPr="00D016EC" w:rsidRDefault="00C50A95" w:rsidP="00416506">
            <w:pPr>
              <w:pStyle w:val="tabletext11"/>
              <w:tabs>
                <w:tab w:val="decimal" w:pos="200"/>
              </w:tabs>
              <w:jc w:val="center"/>
              <w:rPr>
                <w:ins w:id="27372" w:author="Author"/>
              </w:rPr>
            </w:pPr>
            <w:ins w:id="27373" w:author="Author">
              <w:r w:rsidRPr="00D016EC">
                <w:t>3.66</w:t>
              </w:r>
            </w:ins>
          </w:p>
        </w:tc>
        <w:tc>
          <w:tcPr>
            <w:tcW w:w="480" w:type="dxa"/>
            <w:noWrap/>
            <w:vAlign w:val="bottom"/>
            <w:hideMark/>
          </w:tcPr>
          <w:p w14:paraId="21A43649" w14:textId="77777777" w:rsidR="00C50A95" w:rsidRPr="00D016EC" w:rsidRDefault="00C50A95" w:rsidP="00416506">
            <w:pPr>
              <w:pStyle w:val="tabletext11"/>
              <w:tabs>
                <w:tab w:val="decimal" w:pos="200"/>
              </w:tabs>
              <w:jc w:val="center"/>
              <w:rPr>
                <w:ins w:id="27374" w:author="Author"/>
              </w:rPr>
            </w:pPr>
            <w:ins w:id="27375" w:author="Author">
              <w:r w:rsidRPr="00D016EC">
                <w:t>3.39</w:t>
              </w:r>
            </w:ins>
          </w:p>
        </w:tc>
        <w:tc>
          <w:tcPr>
            <w:tcW w:w="480" w:type="dxa"/>
            <w:noWrap/>
            <w:vAlign w:val="bottom"/>
            <w:hideMark/>
          </w:tcPr>
          <w:p w14:paraId="33C34F1C" w14:textId="77777777" w:rsidR="00C50A95" w:rsidRPr="00D016EC" w:rsidRDefault="00C50A95" w:rsidP="00416506">
            <w:pPr>
              <w:pStyle w:val="tabletext11"/>
              <w:tabs>
                <w:tab w:val="decimal" w:pos="200"/>
              </w:tabs>
              <w:jc w:val="center"/>
              <w:rPr>
                <w:ins w:id="27376" w:author="Author"/>
              </w:rPr>
            </w:pPr>
            <w:ins w:id="27377" w:author="Author">
              <w:r w:rsidRPr="00D016EC">
                <w:t>3.12</w:t>
              </w:r>
            </w:ins>
          </w:p>
        </w:tc>
        <w:tc>
          <w:tcPr>
            <w:tcW w:w="480" w:type="dxa"/>
            <w:noWrap/>
            <w:vAlign w:val="bottom"/>
            <w:hideMark/>
          </w:tcPr>
          <w:p w14:paraId="66BEAEAD" w14:textId="77777777" w:rsidR="00C50A95" w:rsidRPr="00D016EC" w:rsidRDefault="00C50A95" w:rsidP="00416506">
            <w:pPr>
              <w:pStyle w:val="tabletext11"/>
              <w:tabs>
                <w:tab w:val="decimal" w:pos="200"/>
              </w:tabs>
              <w:jc w:val="center"/>
              <w:rPr>
                <w:ins w:id="27378" w:author="Author"/>
              </w:rPr>
            </w:pPr>
            <w:ins w:id="27379" w:author="Author">
              <w:r w:rsidRPr="00D016EC">
                <w:t>2.85</w:t>
              </w:r>
            </w:ins>
          </w:p>
        </w:tc>
        <w:tc>
          <w:tcPr>
            <w:tcW w:w="400" w:type="dxa"/>
            <w:noWrap/>
            <w:vAlign w:val="bottom"/>
            <w:hideMark/>
          </w:tcPr>
          <w:p w14:paraId="3C4003F5" w14:textId="77777777" w:rsidR="00C50A95" w:rsidRPr="00D016EC" w:rsidRDefault="00C50A95" w:rsidP="00416506">
            <w:pPr>
              <w:pStyle w:val="tabletext11"/>
              <w:jc w:val="center"/>
              <w:rPr>
                <w:ins w:id="27380" w:author="Author"/>
              </w:rPr>
            </w:pPr>
            <w:ins w:id="27381" w:author="Author">
              <w:r w:rsidRPr="00D016EC">
                <w:t>2.59</w:t>
              </w:r>
            </w:ins>
          </w:p>
        </w:tc>
        <w:tc>
          <w:tcPr>
            <w:tcW w:w="400" w:type="dxa"/>
            <w:noWrap/>
            <w:vAlign w:val="bottom"/>
            <w:hideMark/>
          </w:tcPr>
          <w:p w14:paraId="7EE49110" w14:textId="77777777" w:rsidR="00C50A95" w:rsidRPr="00D016EC" w:rsidRDefault="00C50A95" w:rsidP="00416506">
            <w:pPr>
              <w:pStyle w:val="tabletext11"/>
              <w:jc w:val="center"/>
              <w:rPr>
                <w:ins w:id="27382" w:author="Author"/>
              </w:rPr>
            </w:pPr>
            <w:ins w:id="27383" w:author="Author">
              <w:r w:rsidRPr="00D016EC">
                <w:t>2.32</w:t>
              </w:r>
            </w:ins>
          </w:p>
        </w:tc>
        <w:tc>
          <w:tcPr>
            <w:tcW w:w="400" w:type="dxa"/>
            <w:noWrap/>
            <w:vAlign w:val="bottom"/>
            <w:hideMark/>
          </w:tcPr>
          <w:p w14:paraId="219E0275" w14:textId="77777777" w:rsidR="00C50A95" w:rsidRPr="00D016EC" w:rsidRDefault="00C50A95" w:rsidP="00416506">
            <w:pPr>
              <w:pStyle w:val="tabletext11"/>
              <w:jc w:val="center"/>
              <w:rPr>
                <w:ins w:id="27384" w:author="Author"/>
              </w:rPr>
            </w:pPr>
            <w:ins w:id="27385" w:author="Author">
              <w:r w:rsidRPr="00D016EC">
                <w:t>2.05</w:t>
              </w:r>
            </w:ins>
          </w:p>
        </w:tc>
        <w:tc>
          <w:tcPr>
            <w:tcW w:w="400" w:type="dxa"/>
            <w:noWrap/>
            <w:vAlign w:val="bottom"/>
            <w:hideMark/>
          </w:tcPr>
          <w:p w14:paraId="45D10EDB" w14:textId="77777777" w:rsidR="00C50A95" w:rsidRPr="00D016EC" w:rsidRDefault="00C50A95" w:rsidP="00416506">
            <w:pPr>
              <w:pStyle w:val="tabletext11"/>
              <w:jc w:val="center"/>
              <w:rPr>
                <w:ins w:id="27386" w:author="Author"/>
              </w:rPr>
            </w:pPr>
            <w:ins w:id="27387" w:author="Author">
              <w:r w:rsidRPr="00D016EC">
                <w:t>1.99</w:t>
              </w:r>
            </w:ins>
          </w:p>
        </w:tc>
        <w:tc>
          <w:tcPr>
            <w:tcW w:w="400" w:type="dxa"/>
            <w:noWrap/>
            <w:vAlign w:val="bottom"/>
            <w:hideMark/>
          </w:tcPr>
          <w:p w14:paraId="0033C4EC" w14:textId="77777777" w:rsidR="00C50A95" w:rsidRPr="00D016EC" w:rsidRDefault="00C50A95" w:rsidP="00416506">
            <w:pPr>
              <w:pStyle w:val="tabletext11"/>
              <w:jc w:val="center"/>
              <w:rPr>
                <w:ins w:id="27388" w:author="Author"/>
              </w:rPr>
            </w:pPr>
            <w:ins w:id="27389" w:author="Author">
              <w:r w:rsidRPr="00D016EC">
                <w:t>1.93</w:t>
              </w:r>
            </w:ins>
          </w:p>
        </w:tc>
        <w:tc>
          <w:tcPr>
            <w:tcW w:w="400" w:type="dxa"/>
            <w:noWrap/>
            <w:vAlign w:val="bottom"/>
            <w:hideMark/>
          </w:tcPr>
          <w:p w14:paraId="5D1651A6" w14:textId="77777777" w:rsidR="00C50A95" w:rsidRPr="00D016EC" w:rsidRDefault="00C50A95" w:rsidP="00416506">
            <w:pPr>
              <w:pStyle w:val="tabletext11"/>
              <w:jc w:val="center"/>
              <w:rPr>
                <w:ins w:id="27390" w:author="Author"/>
              </w:rPr>
            </w:pPr>
            <w:ins w:id="27391" w:author="Author">
              <w:r w:rsidRPr="00D016EC">
                <w:t>1.87</w:t>
              </w:r>
            </w:ins>
          </w:p>
        </w:tc>
        <w:tc>
          <w:tcPr>
            <w:tcW w:w="400" w:type="dxa"/>
            <w:noWrap/>
            <w:vAlign w:val="bottom"/>
            <w:hideMark/>
          </w:tcPr>
          <w:p w14:paraId="3C4724D3" w14:textId="77777777" w:rsidR="00C50A95" w:rsidRPr="00D016EC" w:rsidRDefault="00C50A95" w:rsidP="00416506">
            <w:pPr>
              <w:pStyle w:val="tabletext11"/>
              <w:jc w:val="center"/>
              <w:rPr>
                <w:ins w:id="27392" w:author="Author"/>
              </w:rPr>
            </w:pPr>
            <w:ins w:id="27393" w:author="Author">
              <w:r w:rsidRPr="00D016EC">
                <w:t>1.82</w:t>
              </w:r>
            </w:ins>
          </w:p>
        </w:tc>
        <w:tc>
          <w:tcPr>
            <w:tcW w:w="400" w:type="dxa"/>
            <w:noWrap/>
            <w:vAlign w:val="bottom"/>
            <w:hideMark/>
          </w:tcPr>
          <w:p w14:paraId="105C7A83" w14:textId="77777777" w:rsidR="00C50A95" w:rsidRPr="00D016EC" w:rsidRDefault="00C50A95" w:rsidP="00416506">
            <w:pPr>
              <w:pStyle w:val="tabletext11"/>
              <w:jc w:val="center"/>
              <w:rPr>
                <w:ins w:id="27394" w:author="Author"/>
              </w:rPr>
            </w:pPr>
            <w:ins w:id="27395" w:author="Author">
              <w:r w:rsidRPr="00D016EC">
                <w:t>1.76</w:t>
              </w:r>
            </w:ins>
          </w:p>
        </w:tc>
        <w:tc>
          <w:tcPr>
            <w:tcW w:w="400" w:type="dxa"/>
            <w:noWrap/>
            <w:vAlign w:val="bottom"/>
            <w:hideMark/>
          </w:tcPr>
          <w:p w14:paraId="46D4AE7C" w14:textId="77777777" w:rsidR="00C50A95" w:rsidRPr="00D016EC" w:rsidRDefault="00C50A95" w:rsidP="00416506">
            <w:pPr>
              <w:pStyle w:val="tabletext11"/>
              <w:jc w:val="center"/>
              <w:rPr>
                <w:ins w:id="27396" w:author="Author"/>
              </w:rPr>
            </w:pPr>
            <w:ins w:id="27397" w:author="Author">
              <w:r w:rsidRPr="00D016EC">
                <w:t>1.71</w:t>
              </w:r>
            </w:ins>
          </w:p>
        </w:tc>
        <w:tc>
          <w:tcPr>
            <w:tcW w:w="400" w:type="dxa"/>
            <w:noWrap/>
            <w:vAlign w:val="bottom"/>
            <w:hideMark/>
          </w:tcPr>
          <w:p w14:paraId="68369C0B" w14:textId="77777777" w:rsidR="00C50A95" w:rsidRPr="00D016EC" w:rsidRDefault="00C50A95" w:rsidP="00416506">
            <w:pPr>
              <w:pStyle w:val="tabletext11"/>
              <w:jc w:val="center"/>
              <w:rPr>
                <w:ins w:id="27398" w:author="Author"/>
              </w:rPr>
            </w:pPr>
            <w:ins w:id="27399" w:author="Author">
              <w:r w:rsidRPr="00D016EC">
                <w:t>1.66</w:t>
              </w:r>
            </w:ins>
          </w:p>
        </w:tc>
        <w:tc>
          <w:tcPr>
            <w:tcW w:w="400" w:type="dxa"/>
            <w:noWrap/>
            <w:vAlign w:val="bottom"/>
            <w:hideMark/>
          </w:tcPr>
          <w:p w14:paraId="120D3966" w14:textId="77777777" w:rsidR="00C50A95" w:rsidRPr="00D016EC" w:rsidRDefault="00C50A95" w:rsidP="00416506">
            <w:pPr>
              <w:pStyle w:val="tabletext11"/>
              <w:jc w:val="center"/>
              <w:rPr>
                <w:ins w:id="27400" w:author="Author"/>
              </w:rPr>
            </w:pPr>
            <w:ins w:id="27401" w:author="Author">
              <w:r w:rsidRPr="00D016EC">
                <w:t>1.61</w:t>
              </w:r>
            </w:ins>
          </w:p>
        </w:tc>
        <w:tc>
          <w:tcPr>
            <w:tcW w:w="400" w:type="dxa"/>
            <w:noWrap/>
            <w:vAlign w:val="bottom"/>
            <w:hideMark/>
          </w:tcPr>
          <w:p w14:paraId="205FCB02" w14:textId="77777777" w:rsidR="00C50A95" w:rsidRPr="00D016EC" w:rsidRDefault="00C50A95" w:rsidP="00416506">
            <w:pPr>
              <w:pStyle w:val="tabletext11"/>
              <w:jc w:val="center"/>
              <w:rPr>
                <w:ins w:id="27402" w:author="Author"/>
              </w:rPr>
            </w:pPr>
            <w:ins w:id="27403" w:author="Author">
              <w:r w:rsidRPr="00D016EC">
                <w:t>1.56</w:t>
              </w:r>
            </w:ins>
          </w:p>
        </w:tc>
        <w:tc>
          <w:tcPr>
            <w:tcW w:w="400" w:type="dxa"/>
            <w:noWrap/>
            <w:vAlign w:val="bottom"/>
            <w:hideMark/>
          </w:tcPr>
          <w:p w14:paraId="15FBD41C" w14:textId="77777777" w:rsidR="00C50A95" w:rsidRPr="00D016EC" w:rsidRDefault="00C50A95" w:rsidP="00416506">
            <w:pPr>
              <w:pStyle w:val="tabletext11"/>
              <w:jc w:val="center"/>
              <w:rPr>
                <w:ins w:id="27404" w:author="Author"/>
              </w:rPr>
            </w:pPr>
            <w:ins w:id="27405" w:author="Author">
              <w:r w:rsidRPr="00D016EC">
                <w:t>1.51</w:t>
              </w:r>
            </w:ins>
          </w:p>
        </w:tc>
        <w:tc>
          <w:tcPr>
            <w:tcW w:w="400" w:type="dxa"/>
            <w:noWrap/>
            <w:vAlign w:val="bottom"/>
            <w:hideMark/>
          </w:tcPr>
          <w:p w14:paraId="7904FB7A" w14:textId="77777777" w:rsidR="00C50A95" w:rsidRPr="00D016EC" w:rsidRDefault="00C50A95" w:rsidP="00416506">
            <w:pPr>
              <w:pStyle w:val="tabletext11"/>
              <w:jc w:val="center"/>
              <w:rPr>
                <w:ins w:id="27406" w:author="Author"/>
              </w:rPr>
            </w:pPr>
            <w:ins w:id="27407" w:author="Author">
              <w:r w:rsidRPr="00D016EC">
                <w:t>1.47</w:t>
              </w:r>
            </w:ins>
          </w:p>
        </w:tc>
        <w:tc>
          <w:tcPr>
            <w:tcW w:w="440" w:type="dxa"/>
            <w:noWrap/>
            <w:vAlign w:val="bottom"/>
            <w:hideMark/>
          </w:tcPr>
          <w:p w14:paraId="4F307832" w14:textId="77777777" w:rsidR="00C50A95" w:rsidRPr="00D016EC" w:rsidRDefault="00C50A95" w:rsidP="00416506">
            <w:pPr>
              <w:pStyle w:val="tabletext11"/>
              <w:jc w:val="center"/>
              <w:rPr>
                <w:ins w:id="27408" w:author="Author"/>
              </w:rPr>
            </w:pPr>
            <w:ins w:id="27409" w:author="Author">
              <w:r w:rsidRPr="00D016EC">
                <w:t>1.42</w:t>
              </w:r>
            </w:ins>
          </w:p>
        </w:tc>
        <w:tc>
          <w:tcPr>
            <w:tcW w:w="400" w:type="dxa"/>
            <w:noWrap/>
            <w:vAlign w:val="bottom"/>
            <w:hideMark/>
          </w:tcPr>
          <w:p w14:paraId="11800031" w14:textId="77777777" w:rsidR="00C50A95" w:rsidRPr="00D016EC" w:rsidRDefault="00C50A95" w:rsidP="00416506">
            <w:pPr>
              <w:pStyle w:val="tabletext11"/>
              <w:jc w:val="center"/>
              <w:rPr>
                <w:ins w:id="27410" w:author="Author"/>
              </w:rPr>
            </w:pPr>
            <w:ins w:id="27411" w:author="Author">
              <w:r w:rsidRPr="00D016EC">
                <w:t>1.38</w:t>
              </w:r>
            </w:ins>
          </w:p>
        </w:tc>
        <w:tc>
          <w:tcPr>
            <w:tcW w:w="400" w:type="dxa"/>
            <w:noWrap/>
            <w:vAlign w:val="bottom"/>
            <w:hideMark/>
          </w:tcPr>
          <w:p w14:paraId="76940C19" w14:textId="77777777" w:rsidR="00C50A95" w:rsidRPr="00D016EC" w:rsidRDefault="00C50A95" w:rsidP="00416506">
            <w:pPr>
              <w:pStyle w:val="tabletext11"/>
              <w:jc w:val="center"/>
              <w:rPr>
                <w:ins w:id="27412" w:author="Author"/>
              </w:rPr>
            </w:pPr>
            <w:ins w:id="27413" w:author="Author">
              <w:r w:rsidRPr="00D016EC">
                <w:t>1.34</w:t>
              </w:r>
            </w:ins>
          </w:p>
        </w:tc>
        <w:tc>
          <w:tcPr>
            <w:tcW w:w="400" w:type="dxa"/>
            <w:noWrap/>
            <w:vAlign w:val="bottom"/>
            <w:hideMark/>
          </w:tcPr>
          <w:p w14:paraId="28A1130B" w14:textId="77777777" w:rsidR="00C50A95" w:rsidRPr="00D016EC" w:rsidRDefault="00C50A95" w:rsidP="00416506">
            <w:pPr>
              <w:pStyle w:val="tabletext11"/>
              <w:jc w:val="center"/>
              <w:rPr>
                <w:ins w:id="27414" w:author="Author"/>
              </w:rPr>
            </w:pPr>
            <w:ins w:id="27415" w:author="Author">
              <w:r w:rsidRPr="00D016EC">
                <w:t>1.30</w:t>
              </w:r>
            </w:ins>
          </w:p>
        </w:tc>
        <w:tc>
          <w:tcPr>
            <w:tcW w:w="400" w:type="dxa"/>
            <w:noWrap/>
            <w:vAlign w:val="bottom"/>
            <w:hideMark/>
          </w:tcPr>
          <w:p w14:paraId="46645F7E" w14:textId="77777777" w:rsidR="00C50A95" w:rsidRPr="00D016EC" w:rsidRDefault="00C50A95" w:rsidP="00416506">
            <w:pPr>
              <w:pStyle w:val="tabletext11"/>
              <w:jc w:val="center"/>
              <w:rPr>
                <w:ins w:id="27416" w:author="Author"/>
              </w:rPr>
            </w:pPr>
            <w:ins w:id="27417" w:author="Author">
              <w:r w:rsidRPr="00D016EC">
                <w:t>1.26</w:t>
              </w:r>
            </w:ins>
          </w:p>
        </w:tc>
        <w:tc>
          <w:tcPr>
            <w:tcW w:w="460" w:type="dxa"/>
            <w:noWrap/>
            <w:vAlign w:val="bottom"/>
            <w:hideMark/>
          </w:tcPr>
          <w:p w14:paraId="13B03E17" w14:textId="77777777" w:rsidR="00C50A95" w:rsidRPr="00D016EC" w:rsidRDefault="00C50A95" w:rsidP="00416506">
            <w:pPr>
              <w:pStyle w:val="tabletext11"/>
              <w:jc w:val="center"/>
              <w:rPr>
                <w:ins w:id="27418" w:author="Author"/>
              </w:rPr>
            </w:pPr>
            <w:ins w:id="27419" w:author="Author">
              <w:r w:rsidRPr="00D016EC">
                <w:t>1.22</w:t>
              </w:r>
            </w:ins>
          </w:p>
        </w:tc>
      </w:tr>
      <w:tr w:rsidR="00C50A95" w:rsidRPr="00D016EC" w14:paraId="23EFB3D1" w14:textId="77777777" w:rsidTr="00416506">
        <w:trPr>
          <w:trHeight w:val="190"/>
          <w:ins w:id="27420" w:author="Author"/>
        </w:trPr>
        <w:tc>
          <w:tcPr>
            <w:tcW w:w="200" w:type="dxa"/>
            <w:tcBorders>
              <w:right w:val="nil"/>
            </w:tcBorders>
            <w:vAlign w:val="bottom"/>
          </w:tcPr>
          <w:p w14:paraId="2DA5B9E9" w14:textId="77777777" w:rsidR="00C50A95" w:rsidRPr="00D016EC" w:rsidRDefault="00C50A95" w:rsidP="00416506">
            <w:pPr>
              <w:pStyle w:val="tabletext11"/>
              <w:jc w:val="right"/>
              <w:rPr>
                <w:ins w:id="27421" w:author="Author"/>
              </w:rPr>
            </w:pPr>
          </w:p>
        </w:tc>
        <w:tc>
          <w:tcPr>
            <w:tcW w:w="1580" w:type="dxa"/>
            <w:tcBorders>
              <w:left w:val="nil"/>
            </w:tcBorders>
            <w:vAlign w:val="bottom"/>
            <w:hideMark/>
          </w:tcPr>
          <w:p w14:paraId="49D9EB66" w14:textId="77777777" w:rsidR="00C50A95" w:rsidRPr="00D016EC" w:rsidRDefault="00C50A95" w:rsidP="00416506">
            <w:pPr>
              <w:pStyle w:val="tabletext11"/>
              <w:tabs>
                <w:tab w:val="decimal" w:pos="640"/>
              </w:tabs>
              <w:rPr>
                <w:ins w:id="27422" w:author="Author"/>
              </w:rPr>
            </w:pPr>
            <w:ins w:id="27423" w:author="Author">
              <w:r w:rsidRPr="00D016EC">
                <w:t>200,000 to 229,999</w:t>
              </w:r>
            </w:ins>
          </w:p>
        </w:tc>
        <w:tc>
          <w:tcPr>
            <w:tcW w:w="560" w:type="dxa"/>
            <w:noWrap/>
            <w:vAlign w:val="bottom"/>
            <w:hideMark/>
          </w:tcPr>
          <w:p w14:paraId="48287408" w14:textId="77777777" w:rsidR="00C50A95" w:rsidRPr="00D016EC" w:rsidRDefault="00C50A95" w:rsidP="00416506">
            <w:pPr>
              <w:pStyle w:val="tabletext11"/>
              <w:tabs>
                <w:tab w:val="decimal" w:pos="200"/>
              </w:tabs>
              <w:jc w:val="center"/>
              <w:rPr>
                <w:ins w:id="27424" w:author="Author"/>
              </w:rPr>
            </w:pPr>
            <w:ins w:id="27425" w:author="Author">
              <w:r w:rsidRPr="00D016EC">
                <w:t>4.97</w:t>
              </w:r>
            </w:ins>
          </w:p>
        </w:tc>
        <w:tc>
          <w:tcPr>
            <w:tcW w:w="560" w:type="dxa"/>
            <w:noWrap/>
            <w:vAlign w:val="bottom"/>
            <w:hideMark/>
          </w:tcPr>
          <w:p w14:paraId="52F837CA" w14:textId="77777777" w:rsidR="00C50A95" w:rsidRPr="00D016EC" w:rsidRDefault="00C50A95" w:rsidP="00416506">
            <w:pPr>
              <w:pStyle w:val="tabletext11"/>
              <w:tabs>
                <w:tab w:val="decimal" w:pos="200"/>
              </w:tabs>
              <w:jc w:val="center"/>
              <w:rPr>
                <w:ins w:id="27426" w:author="Author"/>
              </w:rPr>
            </w:pPr>
            <w:ins w:id="27427" w:author="Author">
              <w:r w:rsidRPr="00D016EC">
                <w:t>4.82</w:t>
              </w:r>
            </w:ins>
          </w:p>
        </w:tc>
        <w:tc>
          <w:tcPr>
            <w:tcW w:w="480" w:type="dxa"/>
            <w:noWrap/>
            <w:vAlign w:val="bottom"/>
            <w:hideMark/>
          </w:tcPr>
          <w:p w14:paraId="178114E8" w14:textId="77777777" w:rsidR="00C50A95" w:rsidRPr="00D016EC" w:rsidRDefault="00C50A95" w:rsidP="00416506">
            <w:pPr>
              <w:pStyle w:val="tabletext11"/>
              <w:tabs>
                <w:tab w:val="decimal" w:pos="200"/>
              </w:tabs>
              <w:jc w:val="center"/>
              <w:rPr>
                <w:ins w:id="27428" w:author="Author"/>
              </w:rPr>
            </w:pPr>
            <w:ins w:id="27429" w:author="Author">
              <w:r w:rsidRPr="00D016EC">
                <w:t>4.67</w:t>
              </w:r>
            </w:ins>
          </w:p>
        </w:tc>
        <w:tc>
          <w:tcPr>
            <w:tcW w:w="480" w:type="dxa"/>
            <w:noWrap/>
            <w:vAlign w:val="bottom"/>
            <w:hideMark/>
          </w:tcPr>
          <w:p w14:paraId="4E0BB78F" w14:textId="77777777" w:rsidR="00C50A95" w:rsidRPr="00D016EC" w:rsidRDefault="00C50A95" w:rsidP="00416506">
            <w:pPr>
              <w:pStyle w:val="tabletext11"/>
              <w:tabs>
                <w:tab w:val="decimal" w:pos="200"/>
              </w:tabs>
              <w:jc w:val="center"/>
              <w:rPr>
                <w:ins w:id="27430" w:author="Author"/>
              </w:rPr>
            </w:pPr>
            <w:ins w:id="27431" w:author="Author">
              <w:r w:rsidRPr="00D016EC">
                <w:t>4.38</w:t>
              </w:r>
            </w:ins>
          </w:p>
        </w:tc>
        <w:tc>
          <w:tcPr>
            <w:tcW w:w="480" w:type="dxa"/>
            <w:noWrap/>
            <w:vAlign w:val="bottom"/>
            <w:hideMark/>
          </w:tcPr>
          <w:p w14:paraId="328DDA64" w14:textId="77777777" w:rsidR="00C50A95" w:rsidRPr="00D016EC" w:rsidRDefault="00C50A95" w:rsidP="00416506">
            <w:pPr>
              <w:pStyle w:val="tabletext11"/>
              <w:tabs>
                <w:tab w:val="decimal" w:pos="200"/>
              </w:tabs>
              <w:jc w:val="center"/>
              <w:rPr>
                <w:ins w:id="27432" w:author="Author"/>
              </w:rPr>
            </w:pPr>
            <w:ins w:id="27433" w:author="Author">
              <w:r w:rsidRPr="00D016EC">
                <w:t>4.08</w:t>
              </w:r>
            </w:ins>
          </w:p>
        </w:tc>
        <w:tc>
          <w:tcPr>
            <w:tcW w:w="480" w:type="dxa"/>
            <w:noWrap/>
            <w:vAlign w:val="bottom"/>
            <w:hideMark/>
          </w:tcPr>
          <w:p w14:paraId="07000852" w14:textId="77777777" w:rsidR="00C50A95" w:rsidRPr="00D016EC" w:rsidRDefault="00C50A95" w:rsidP="00416506">
            <w:pPr>
              <w:pStyle w:val="tabletext11"/>
              <w:tabs>
                <w:tab w:val="decimal" w:pos="200"/>
              </w:tabs>
              <w:jc w:val="center"/>
              <w:rPr>
                <w:ins w:id="27434" w:author="Author"/>
              </w:rPr>
            </w:pPr>
            <w:ins w:id="27435" w:author="Author">
              <w:r w:rsidRPr="00D016EC">
                <w:t>3.78</w:t>
              </w:r>
            </w:ins>
          </w:p>
        </w:tc>
        <w:tc>
          <w:tcPr>
            <w:tcW w:w="480" w:type="dxa"/>
            <w:noWrap/>
            <w:vAlign w:val="bottom"/>
            <w:hideMark/>
          </w:tcPr>
          <w:p w14:paraId="274BEB09" w14:textId="77777777" w:rsidR="00C50A95" w:rsidRPr="00D016EC" w:rsidRDefault="00C50A95" w:rsidP="00416506">
            <w:pPr>
              <w:pStyle w:val="tabletext11"/>
              <w:tabs>
                <w:tab w:val="decimal" w:pos="200"/>
              </w:tabs>
              <w:jc w:val="center"/>
              <w:rPr>
                <w:ins w:id="27436" w:author="Author"/>
              </w:rPr>
            </w:pPr>
            <w:ins w:id="27437" w:author="Author">
              <w:r w:rsidRPr="00D016EC">
                <w:t>3.48</w:t>
              </w:r>
            </w:ins>
          </w:p>
        </w:tc>
        <w:tc>
          <w:tcPr>
            <w:tcW w:w="480" w:type="dxa"/>
            <w:noWrap/>
            <w:vAlign w:val="bottom"/>
            <w:hideMark/>
          </w:tcPr>
          <w:p w14:paraId="2684896B" w14:textId="77777777" w:rsidR="00C50A95" w:rsidRPr="00D016EC" w:rsidRDefault="00C50A95" w:rsidP="00416506">
            <w:pPr>
              <w:pStyle w:val="tabletext11"/>
              <w:tabs>
                <w:tab w:val="decimal" w:pos="200"/>
              </w:tabs>
              <w:jc w:val="center"/>
              <w:rPr>
                <w:ins w:id="27438" w:author="Author"/>
              </w:rPr>
            </w:pPr>
            <w:ins w:id="27439" w:author="Author">
              <w:r w:rsidRPr="00D016EC">
                <w:t>3.18</w:t>
              </w:r>
            </w:ins>
          </w:p>
        </w:tc>
        <w:tc>
          <w:tcPr>
            <w:tcW w:w="400" w:type="dxa"/>
            <w:noWrap/>
            <w:vAlign w:val="bottom"/>
            <w:hideMark/>
          </w:tcPr>
          <w:p w14:paraId="45989CD8" w14:textId="77777777" w:rsidR="00C50A95" w:rsidRPr="00D016EC" w:rsidRDefault="00C50A95" w:rsidP="00416506">
            <w:pPr>
              <w:pStyle w:val="tabletext11"/>
              <w:jc w:val="center"/>
              <w:rPr>
                <w:ins w:id="27440" w:author="Author"/>
              </w:rPr>
            </w:pPr>
            <w:ins w:id="27441" w:author="Author">
              <w:r w:rsidRPr="00D016EC">
                <w:t>2.88</w:t>
              </w:r>
            </w:ins>
          </w:p>
        </w:tc>
        <w:tc>
          <w:tcPr>
            <w:tcW w:w="400" w:type="dxa"/>
            <w:noWrap/>
            <w:vAlign w:val="bottom"/>
            <w:hideMark/>
          </w:tcPr>
          <w:p w14:paraId="0AC5F58B" w14:textId="77777777" w:rsidR="00C50A95" w:rsidRPr="00D016EC" w:rsidRDefault="00C50A95" w:rsidP="00416506">
            <w:pPr>
              <w:pStyle w:val="tabletext11"/>
              <w:jc w:val="center"/>
              <w:rPr>
                <w:ins w:id="27442" w:author="Author"/>
              </w:rPr>
            </w:pPr>
            <w:ins w:id="27443" w:author="Author">
              <w:r w:rsidRPr="00D016EC">
                <w:t>2.59</w:t>
              </w:r>
            </w:ins>
          </w:p>
        </w:tc>
        <w:tc>
          <w:tcPr>
            <w:tcW w:w="400" w:type="dxa"/>
            <w:noWrap/>
            <w:vAlign w:val="bottom"/>
            <w:hideMark/>
          </w:tcPr>
          <w:p w14:paraId="67699EA0" w14:textId="77777777" w:rsidR="00C50A95" w:rsidRPr="00D016EC" w:rsidRDefault="00C50A95" w:rsidP="00416506">
            <w:pPr>
              <w:pStyle w:val="tabletext11"/>
              <w:jc w:val="center"/>
              <w:rPr>
                <w:ins w:id="27444" w:author="Author"/>
              </w:rPr>
            </w:pPr>
            <w:ins w:id="27445" w:author="Author">
              <w:r w:rsidRPr="00D016EC">
                <w:t>2.29</w:t>
              </w:r>
            </w:ins>
          </w:p>
        </w:tc>
        <w:tc>
          <w:tcPr>
            <w:tcW w:w="400" w:type="dxa"/>
            <w:noWrap/>
            <w:vAlign w:val="bottom"/>
            <w:hideMark/>
          </w:tcPr>
          <w:p w14:paraId="59F744C1" w14:textId="77777777" w:rsidR="00C50A95" w:rsidRPr="00D016EC" w:rsidRDefault="00C50A95" w:rsidP="00416506">
            <w:pPr>
              <w:pStyle w:val="tabletext11"/>
              <w:jc w:val="center"/>
              <w:rPr>
                <w:ins w:id="27446" w:author="Author"/>
              </w:rPr>
            </w:pPr>
            <w:ins w:id="27447" w:author="Author">
              <w:r w:rsidRPr="00D016EC">
                <w:t>2.22</w:t>
              </w:r>
            </w:ins>
          </w:p>
        </w:tc>
        <w:tc>
          <w:tcPr>
            <w:tcW w:w="400" w:type="dxa"/>
            <w:noWrap/>
            <w:vAlign w:val="bottom"/>
            <w:hideMark/>
          </w:tcPr>
          <w:p w14:paraId="7E1577C7" w14:textId="77777777" w:rsidR="00C50A95" w:rsidRPr="00D016EC" w:rsidRDefault="00C50A95" w:rsidP="00416506">
            <w:pPr>
              <w:pStyle w:val="tabletext11"/>
              <w:jc w:val="center"/>
              <w:rPr>
                <w:ins w:id="27448" w:author="Author"/>
              </w:rPr>
            </w:pPr>
            <w:ins w:id="27449" w:author="Author">
              <w:r w:rsidRPr="00D016EC">
                <w:t>2.15</w:t>
              </w:r>
            </w:ins>
          </w:p>
        </w:tc>
        <w:tc>
          <w:tcPr>
            <w:tcW w:w="400" w:type="dxa"/>
            <w:noWrap/>
            <w:vAlign w:val="bottom"/>
            <w:hideMark/>
          </w:tcPr>
          <w:p w14:paraId="18A0FB11" w14:textId="77777777" w:rsidR="00C50A95" w:rsidRPr="00D016EC" w:rsidRDefault="00C50A95" w:rsidP="00416506">
            <w:pPr>
              <w:pStyle w:val="tabletext11"/>
              <w:jc w:val="center"/>
              <w:rPr>
                <w:ins w:id="27450" w:author="Author"/>
              </w:rPr>
            </w:pPr>
            <w:ins w:id="27451" w:author="Author">
              <w:r w:rsidRPr="00D016EC">
                <w:t>2.09</w:t>
              </w:r>
            </w:ins>
          </w:p>
        </w:tc>
        <w:tc>
          <w:tcPr>
            <w:tcW w:w="400" w:type="dxa"/>
            <w:noWrap/>
            <w:vAlign w:val="bottom"/>
            <w:hideMark/>
          </w:tcPr>
          <w:p w14:paraId="72CC72B2" w14:textId="77777777" w:rsidR="00C50A95" w:rsidRPr="00D016EC" w:rsidRDefault="00C50A95" w:rsidP="00416506">
            <w:pPr>
              <w:pStyle w:val="tabletext11"/>
              <w:jc w:val="center"/>
              <w:rPr>
                <w:ins w:id="27452" w:author="Author"/>
              </w:rPr>
            </w:pPr>
            <w:ins w:id="27453" w:author="Author">
              <w:r w:rsidRPr="00D016EC">
                <w:t>2.02</w:t>
              </w:r>
            </w:ins>
          </w:p>
        </w:tc>
        <w:tc>
          <w:tcPr>
            <w:tcW w:w="400" w:type="dxa"/>
            <w:noWrap/>
            <w:vAlign w:val="bottom"/>
            <w:hideMark/>
          </w:tcPr>
          <w:p w14:paraId="2859075C" w14:textId="77777777" w:rsidR="00C50A95" w:rsidRPr="00D016EC" w:rsidRDefault="00C50A95" w:rsidP="00416506">
            <w:pPr>
              <w:pStyle w:val="tabletext11"/>
              <w:jc w:val="center"/>
              <w:rPr>
                <w:ins w:id="27454" w:author="Author"/>
              </w:rPr>
            </w:pPr>
            <w:ins w:id="27455" w:author="Author">
              <w:r w:rsidRPr="00D016EC">
                <w:t>1.96</w:t>
              </w:r>
            </w:ins>
          </w:p>
        </w:tc>
        <w:tc>
          <w:tcPr>
            <w:tcW w:w="400" w:type="dxa"/>
            <w:noWrap/>
            <w:vAlign w:val="bottom"/>
            <w:hideMark/>
          </w:tcPr>
          <w:p w14:paraId="7A7C0F16" w14:textId="77777777" w:rsidR="00C50A95" w:rsidRPr="00D016EC" w:rsidRDefault="00C50A95" w:rsidP="00416506">
            <w:pPr>
              <w:pStyle w:val="tabletext11"/>
              <w:jc w:val="center"/>
              <w:rPr>
                <w:ins w:id="27456" w:author="Author"/>
              </w:rPr>
            </w:pPr>
            <w:ins w:id="27457" w:author="Author">
              <w:r w:rsidRPr="00D016EC">
                <w:t>1.91</w:t>
              </w:r>
            </w:ins>
          </w:p>
        </w:tc>
        <w:tc>
          <w:tcPr>
            <w:tcW w:w="400" w:type="dxa"/>
            <w:noWrap/>
            <w:vAlign w:val="bottom"/>
            <w:hideMark/>
          </w:tcPr>
          <w:p w14:paraId="045BC7D1" w14:textId="77777777" w:rsidR="00C50A95" w:rsidRPr="00D016EC" w:rsidRDefault="00C50A95" w:rsidP="00416506">
            <w:pPr>
              <w:pStyle w:val="tabletext11"/>
              <w:jc w:val="center"/>
              <w:rPr>
                <w:ins w:id="27458" w:author="Author"/>
              </w:rPr>
            </w:pPr>
            <w:ins w:id="27459" w:author="Author">
              <w:r w:rsidRPr="00D016EC">
                <w:t>1.85</w:t>
              </w:r>
            </w:ins>
          </w:p>
        </w:tc>
        <w:tc>
          <w:tcPr>
            <w:tcW w:w="400" w:type="dxa"/>
            <w:noWrap/>
            <w:vAlign w:val="bottom"/>
            <w:hideMark/>
          </w:tcPr>
          <w:p w14:paraId="500D441D" w14:textId="77777777" w:rsidR="00C50A95" w:rsidRPr="00D016EC" w:rsidRDefault="00C50A95" w:rsidP="00416506">
            <w:pPr>
              <w:pStyle w:val="tabletext11"/>
              <w:jc w:val="center"/>
              <w:rPr>
                <w:ins w:id="27460" w:author="Author"/>
              </w:rPr>
            </w:pPr>
            <w:ins w:id="27461" w:author="Author">
              <w:r w:rsidRPr="00D016EC">
                <w:t>1.79</w:t>
              </w:r>
            </w:ins>
          </w:p>
        </w:tc>
        <w:tc>
          <w:tcPr>
            <w:tcW w:w="400" w:type="dxa"/>
            <w:noWrap/>
            <w:vAlign w:val="bottom"/>
            <w:hideMark/>
          </w:tcPr>
          <w:p w14:paraId="27FAE64D" w14:textId="77777777" w:rsidR="00C50A95" w:rsidRPr="00D016EC" w:rsidRDefault="00C50A95" w:rsidP="00416506">
            <w:pPr>
              <w:pStyle w:val="tabletext11"/>
              <w:jc w:val="center"/>
              <w:rPr>
                <w:ins w:id="27462" w:author="Author"/>
              </w:rPr>
            </w:pPr>
            <w:ins w:id="27463" w:author="Author">
              <w:r w:rsidRPr="00D016EC">
                <w:t>1.74</w:t>
              </w:r>
            </w:ins>
          </w:p>
        </w:tc>
        <w:tc>
          <w:tcPr>
            <w:tcW w:w="400" w:type="dxa"/>
            <w:noWrap/>
            <w:vAlign w:val="bottom"/>
            <w:hideMark/>
          </w:tcPr>
          <w:p w14:paraId="5F61E2AD" w14:textId="77777777" w:rsidR="00C50A95" w:rsidRPr="00D016EC" w:rsidRDefault="00C50A95" w:rsidP="00416506">
            <w:pPr>
              <w:pStyle w:val="tabletext11"/>
              <w:jc w:val="center"/>
              <w:rPr>
                <w:ins w:id="27464" w:author="Author"/>
              </w:rPr>
            </w:pPr>
            <w:ins w:id="27465" w:author="Author">
              <w:r w:rsidRPr="00D016EC">
                <w:t>1.69</w:t>
              </w:r>
            </w:ins>
          </w:p>
        </w:tc>
        <w:tc>
          <w:tcPr>
            <w:tcW w:w="400" w:type="dxa"/>
            <w:noWrap/>
            <w:vAlign w:val="bottom"/>
            <w:hideMark/>
          </w:tcPr>
          <w:p w14:paraId="4941E45C" w14:textId="77777777" w:rsidR="00C50A95" w:rsidRPr="00D016EC" w:rsidRDefault="00C50A95" w:rsidP="00416506">
            <w:pPr>
              <w:pStyle w:val="tabletext11"/>
              <w:jc w:val="center"/>
              <w:rPr>
                <w:ins w:id="27466" w:author="Author"/>
              </w:rPr>
            </w:pPr>
            <w:ins w:id="27467" w:author="Author">
              <w:r w:rsidRPr="00D016EC">
                <w:t>1.64</w:t>
              </w:r>
            </w:ins>
          </w:p>
        </w:tc>
        <w:tc>
          <w:tcPr>
            <w:tcW w:w="440" w:type="dxa"/>
            <w:noWrap/>
            <w:vAlign w:val="bottom"/>
            <w:hideMark/>
          </w:tcPr>
          <w:p w14:paraId="7FE26B45" w14:textId="77777777" w:rsidR="00C50A95" w:rsidRPr="00D016EC" w:rsidRDefault="00C50A95" w:rsidP="00416506">
            <w:pPr>
              <w:pStyle w:val="tabletext11"/>
              <w:jc w:val="center"/>
              <w:rPr>
                <w:ins w:id="27468" w:author="Author"/>
              </w:rPr>
            </w:pPr>
            <w:ins w:id="27469" w:author="Author">
              <w:r w:rsidRPr="00D016EC">
                <w:t>1.59</w:t>
              </w:r>
            </w:ins>
          </w:p>
        </w:tc>
        <w:tc>
          <w:tcPr>
            <w:tcW w:w="400" w:type="dxa"/>
            <w:noWrap/>
            <w:vAlign w:val="bottom"/>
            <w:hideMark/>
          </w:tcPr>
          <w:p w14:paraId="2C3A2BB5" w14:textId="77777777" w:rsidR="00C50A95" w:rsidRPr="00D016EC" w:rsidRDefault="00C50A95" w:rsidP="00416506">
            <w:pPr>
              <w:pStyle w:val="tabletext11"/>
              <w:jc w:val="center"/>
              <w:rPr>
                <w:ins w:id="27470" w:author="Author"/>
              </w:rPr>
            </w:pPr>
            <w:ins w:id="27471" w:author="Author">
              <w:r w:rsidRPr="00D016EC">
                <w:t>1.54</w:t>
              </w:r>
            </w:ins>
          </w:p>
        </w:tc>
        <w:tc>
          <w:tcPr>
            <w:tcW w:w="400" w:type="dxa"/>
            <w:noWrap/>
            <w:vAlign w:val="bottom"/>
            <w:hideMark/>
          </w:tcPr>
          <w:p w14:paraId="4EAB791F" w14:textId="77777777" w:rsidR="00C50A95" w:rsidRPr="00D016EC" w:rsidRDefault="00C50A95" w:rsidP="00416506">
            <w:pPr>
              <w:pStyle w:val="tabletext11"/>
              <w:jc w:val="center"/>
              <w:rPr>
                <w:ins w:id="27472" w:author="Author"/>
              </w:rPr>
            </w:pPr>
            <w:ins w:id="27473" w:author="Author">
              <w:r w:rsidRPr="00D016EC">
                <w:t>1.49</w:t>
              </w:r>
            </w:ins>
          </w:p>
        </w:tc>
        <w:tc>
          <w:tcPr>
            <w:tcW w:w="400" w:type="dxa"/>
            <w:noWrap/>
            <w:vAlign w:val="bottom"/>
            <w:hideMark/>
          </w:tcPr>
          <w:p w14:paraId="23528736" w14:textId="77777777" w:rsidR="00C50A95" w:rsidRPr="00D016EC" w:rsidRDefault="00C50A95" w:rsidP="00416506">
            <w:pPr>
              <w:pStyle w:val="tabletext11"/>
              <w:jc w:val="center"/>
              <w:rPr>
                <w:ins w:id="27474" w:author="Author"/>
              </w:rPr>
            </w:pPr>
            <w:ins w:id="27475" w:author="Author">
              <w:r w:rsidRPr="00D016EC">
                <w:t>1.45</w:t>
              </w:r>
            </w:ins>
          </w:p>
        </w:tc>
        <w:tc>
          <w:tcPr>
            <w:tcW w:w="400" w:type="dxa"/>
            <w:noWrap/>
            <w:vAlign w:val="bottom"/>
            <w:hideMark/>
          </w:tcPr>
          <w:p w14:paraId="3019DA24" w14:textId="77777777" w:rsidR="00C50A95" w:rsidRPr="00D016EC" w:rsidRDefault="00C50A95" w:rsidP="00416506">
            <w:pPr>
              <w:pStyle w:val="tabletext11"/>
              <w:jc w:val="center"/>
              <w:rPr>
                <w:ins w:id="27476" w:author="Author"/>
              </w:rPr>
            </w:pPr>
            <w:ins w:id="27477" w:author="Author">
              <w:r w:rsidRPr="00D016EC">
                <w:t>1.40</w:t>
              </w:r>
            </w:ins>
          </w:p>
        </w:tc>
        <w:tc>
          <w:tcPr>
            <w:tcW w:w="460" w:type="dxa"/>
            <w:noWrap/>
            <w:vAlign w:val="bottom"/>
            <w:hideMark/>
          </w:tcPr>
          <w:p w14:paraId="6AD26168" w14:textId="77777777" w:rsidR="00C50A95" w:rsidRPr="00D016EC" w:rsidRDefault="00C50A95" w:rsidP="00416506">
            <w:pPr>
              <w:pStyle w:val="tabletext11"/>
              <w:jc w:val="center"/>
              <w:rPr>
                <w:ins w:id="27478" w:author="Author"/>
              </w:rPr>
            </w:pPr>
            <w:ins w:id="27479" w:author="Author">
              <w:r w:rsidRPr="00D016EC">
                <w:t>1.36</w:t>
              </w:r>
            </w:ins>
          </w:p>
        </w:tc>
      </w:tr>
      <w:tr w:rsidR="00C50A95" w:rsidRPr="00D016EC" w14:paraId="3AE60CEE" w14:textId="77777777" w:rsidTr="00416506">
        <w:trPr>
          <w:trHeight w:val="190"/>
          <w:ins w:id="27480" w:author="Author"/>
        </w:trPr>
        <w:tc>
          <w:tcPr>
            <w:tcW w:w="200" w:type="dxa"/>
            <w:tcBorders>
              <w:right w:val="nil"/>
            </w:tcBorders>
            <w:vAlign w:val="bottom"/>
          </w:tcPr>
          <w:p w14:paraId="3DD21518" w14:textId="77777777" w:rsidR="00C50A95" w:rsidRPr="00D016EC" w:rsidRDefault="00C50A95" w:rsidP="00416506">
            <w:pPr>
              <w:pStyle w:val="tabletext11"/>
              <w:jc w:val="right"/>
              <w:rPr>
                <w:ins w:id="27481" w:author="Author"/>
              </w:rPr>
            </w:pPr>
          </w:p>
        </w:tc>
        <w:tc>
          <w:tcPr>
            <w:tcW w:w="1580" w:type="dxa"/>
            <w:tcBorders>
              <w:left w:val="nil"/>
            </w:tcBorders>
            <w:vAlign w:val="bottom"/>
            <w:hideMark/>
          </w:tcPr>
          <w:p w14:paraId="3F800E17" w14:textId="77777777" w:rsidR="00C50A95" w:rsidRPr="00D016EC" w:rsidRDefault="00C50A95" w:rsidP="00416506">
            <w:pPr>
              <w:pStyle w:val="tabletext11"/>
              <w:tabs>
                <w:tab w:val="decimal" w:pos="640"/>
              </w:tabs>
              <w:rPr>
                <w:ins w:id="27482" w:author="Author"/>
              </w:rPr>
            </w:pPr>
            <w:ins w:id="27483" w:author="Author">
              <w:r w:rsidRPr="00D016EC">
                <w:t>230,000 to 259,999</w:t>
              </w:r>
            </w:ins>
          </w:p>
        </w:tc>
        <w:tc>
          <w:tcPr>
            <w:tcW w:w="560" w:type="dxa"/>
            <w:noWrap/>
            <w:vAlign w:val="bottom"/>
            <w:hideMark/>
          </w:tcPr>
          <w:p w14:paraId="2EA95010" w14:textId="77777777" w:rsidR="00C50A95" w:rsidRPr="00D016EC" w:rsidRDefault="00C50A95" w:rsidP="00416506">
            <w:pPr>
              <w:pStyle w:val="tabletext11"/>
              <w:tabs>
                <w:tab w:val="decimal" w:pos="200"/>
              </w:tabs>
              <w:jc w:val="center"/>
              <w:rPr>
                <w:ins w:id="27484" w:author="Author"/>
              </w:rPr>
            </w:pPr>
            <w:ins w:id="27485" w:author="Author">
              <w:r w:rsidRPr="00D016EC">
                <w:t>5.53</w:t>
              </w:r>
            </w:ins>
          </w:p>
        </w:tc>
        <w:tc>
          <w:tcPr>
            <w:tcW w:w="560" w:type="dxa"/>
            <w:noWrap/>
            <w:vAlign w:val="bottom"/>
            <w:hideMark/>
          </w:tcPr>
          <w:p w14:paraId="30714922" w14:textId="77777777" w:rsidR="00C50A95" w:rsidRPr="00D016EC" w:rsidRDefault="00C50A95" w:rsidP="00416506">
            <w:pPr>
              <w:pStyle w:val="tabletext11"/>
              <w:tabs>
                <w:tab w:val="decimal" w:pos="200"/>
              </w:tabs>
              <w:jc w:val="center"/>
              <w:rPr>
                <w:ins w:id="27486" w:author="Author"/>
              </w:rPr>
            </w:pPr>
            <w:ins w:id="27487" w:author="Author">
              <w:r w:rsidRPr="00D016EC">
                <w:t>5.36</w:t>
              </w:r>
            </w:ins>
          </w:p>
        </w:tc>
        <w:tc>
          <w:tcPr>
            <w:tcW w:w="480" w:type="dxa"/>
            <w:noWrap/>
            <w:vAlign w:val="bottom"/>
            <w:hideMark/>
          </w:tcPr>
          <w:p w14:paraId="050F7698" w14:textId="77777777" w:rsidR="00C50A95" w:rsidRPr="00D016EC" w:rsidRDefault="00C50A95" w:rsidP="00416506">
            <w:pPr>
              <w:pStyle w:val="tabletext11"/>
              <w:tabs>
                <w:tab w:val="decimal" w:pos="200"/>
              </w:tabs>
              <w:jc w:val="center"/>
              <w:rPr>
                <w:ins w:id="27488" w:author="Author"/>
              </w:rPr>
            </w:pPr>
            <w:ins w:id="27489" w:author="Author">
              <w:r w:rsidRPr="00D016EC">
                <w:t>5.19</w:t>
              </w:r>
            </w:ins>
          </w:p>
        </w:tc>
        <w:tc>
          <w:tcPr>
            <w:tcW w:w="480" w:type="dxa"/>
            <w:noWrap/>
            <w:vAlign w:val="bottom"/>
            <w:hideMark/>
          </w:tcPr>
          <w:p w14:paraId="3D456582" w14:textId="77777777" w:rsidR="00C50A95" w:rsidRPr="00D016EC" w:rsidRDefault="00C50A95" w:rsidP="00416506">
            <w:pPr>
              <w:pStyle w:val="tabletext11"/>
              <w:tabs>
                <w:tab w:val="decimal" w:pos="200"/>
              </w:tabs>
              <w:jc w:val="center"/>
              <w:rPr>
                <w:ins w:id="27490" w:author="Author"/>
              </w:rPr>
            </w:pPr>
            <w:ins w:id="27491" w:author="Author">
              <w:r w:rsidRPr="00D016EC">
                <w:t>4.86</w:t>
              </w:r>
            </w:ins>
          </w:p>
        </w:tc>
        <w:tc>
          <w:tcPr>
            <w:tcW w:w="480" w:type="dxa"/>
            <w:noWrap/>
            <w:vAlign w:val="bottom"/>
            <w:hideMark/>
          </w:tcPr>
          <w:p w14:paraId="2A540039" w14:textId="77777777" w:rsidR="00C50A95" w:rsidRPr="00D016EC" w:rsidRDefault="00C50A95" w:rsidP="00416506">
            <w:pPr>
              <w:pStyle w:val="tabletext11"/>
              <w:tabs>
                <w:tab w:val="decimal" w:pos="200"/>
              </w:tabs>
              <w:jc w:val="center"/>
              <w:rPr>
                <w:ins w:id="27492" w:author="Author"/>
              </w:rPr>
            </w:pPr>
            <w:ins w:id="27493" w:author="Author">
              <w:r w:rsidRPr="00D016EC">
                <w:t>4.53</w:t>
              </w:r>
            </w:ins>
          </w:p>
        </w:tc>
        <w:tc>
          <w:tcPr>
            <w:tcW w:w="480" w:type="dxa"/>
            <w:noWrap/>
            <w:vAlign w:val="bottom"/>
            <w:hideMark/>
          </w:tcPr>
          <w:p w14:paraId="739955EF" w14:textId="77777777" w:rsidR="00C50A95" w:rsidRPr="00D016EC" w:rsidRDefault="00C50A95" w:rsidP="00416506">
            <w:pPr>
              <w:pStyle w:val="tabletext11"/>
              <w:tabs>
                <w:tab w:val="decimal" w:pos="200"/>
              </w:tabs>
              <w:jc w:val="center"/>
              <w:rPr>
                <w:ins w:id="27494" w:author="Author"/>
              </w:rPr>
            </w:pPr>
            <w:ins w:id="27495" w:author="Author">
              <w:r w:rsidRPr="00D016EC">
                <w:t>4.20</w:t>
              </w:r>
            </w:ins>
          </w:p>
        </w:tc>
        <w:tc>
          <w:tcPr>
            <w:tcW w:w="480" w:type="dxa"/>
            <w:noWrap/>
            <w:vAlign w:val="bottom"/>
            <w:hideMark/>
          </w:tcPr>
          <w:p w14:paraId="5C8299C0" w14:textId="77777777" w:rsidR="00C50A95" w:rsidRPr="00D016EC" w:rsidRDefault="00C50A95" w:rsidP="00416506">
            <w:pPr>
              <w:pStyle w:val="tabletext11"/>
              <w:tabs>
                <w:tab w:val="decimal" w:pos="200"/>
              </w:tabs>
              <w:jc w:val="center"/>
              <w:rPr>
                <w:ins w:id="27496" w:author="Author"/>
              </w:rPr>
            </w:pPr>
            <w:ins w:id="27497" w:author="Author">
              <w:r w:rsidRPr="00D016EC">
                <w:t>3.87</w:t>
              </w:r>
            </w:ins>
          </w:p>
        </w:tc>
        <w:tc>
          <w:tcPr>
            <w:tcW w:w="480" w:type="dxa"/>
            <w:noWrap/>
            <w:vAlign w:val="bottom"/>
            <w:hideMark/>
          </w:tcPr>
          <w:p w14:paraId="19513232" w14:textId="77777777" w:rsidR="00C50A95" w:rsidRPr="00D016EC" w:rsidRDefault="00C50A95" w:rsidP="00416506">
            <w:pPr>
              <w:pStyle w:val="tabletext11"/>
              <w:tabs>
                <w:tab w:val="decimal" w:pos="200"/>
              </w:tabs>
              <w:jc w:val="center"/>
              <w:rPr>
                <w:ins w:id="27498" w:author="Author"/>
              </w:rPr>
            </w:pPr>
            <w:ins w:id="27499" w:author="Author">
              <w:r w:rsidRPr="00D016EC">
                <w:t>3.54</w:t>
              </w:r>
            </w:ins>
          </w:p>
        </w:tc>
        <w:tc>
          <w:tcPr>
            <w:tcW w:w="400" w:type="dxa"/>
            <w:noWrap/>
            <w:vAlign w:val="bottom"/>
            <w:hideMark/>
          </w:tcPr>
          <w:p w14:paraId="5AFF5AAA" w14:textId="77777777" w:rsidR="00C50A95" w:rsidRPr="00D016EC" w:rsidRDefault="00C50A95" w:rsidP="00416506">
            <w:pPr>
              <w:pStyle w:val="tabletext11"/>
              <w:jc w:val="center"/>
              <w:rPr>
                <w:ins w:id="27500" w:author="Author"/>
              </w:rPr>
            </w:pPr>
            <w:ins w:id="27501" w:author="Author">
              <w:r w:rsidRPr="00D016EC">
                <w:t>3.21</w:t>
              </w:r>
            </w:ins>
          </w:p>
        </w:tc>
        <w:tc>
          <w:tcPr>
            <w:tcW w:w="400" w:type="dxa"/>
            <w:noWrap/>
            <w:vAlign w:val="bottom"/>
            <w:hideMark/>
          </w:tcPr>
          <w:p w14:paraId="114615EF" w14:textId="77777777" w:rsidR="00C50A95" w:rsidRPr="00D016EC" w:rsidRDefault="00C50A95" w:rsidP="00416506">
            <w:pPr>
              <w:pStyle w:val="tabletext11"/>
              <w:jc w:val="center"/>
              <w:rPr>
                <w:ins w:id="27502" w:author="Author"/>
              </w:rPr>
            </w:pPr>
            <w:ins w:id="27503" w:author="Author">
              <w:r w:rsidRPr="00D016EC">
                <w:t>2.87</w:t>
              </w:r>
            </w:ins>
          </w:p>
        </w:tc>
        <w:tc>
          <w:tcPr>
            <w:tcW w:w="400" w:type="dxa"/>
            <w:noWrap/>
            <w:vAlign w:val="bottom"/>
            <w:hideMark/>
          </w:tcPr>
          <w:p w14:paraId="48C43410" w14:textId="77777777" w:rsidR="00C50A95" w:rsidRPr="00D016EC" w:rsidRDefault="00C50A95" w:rsidP="00416506">
            <w:pPr>
              <w:pStyle w:val="tabletext11"/>
              <w:jc w:val="center"/>
              <w:rPr>
                <w:ins w:id="27504" w:author="Author"/>
              </w:rPr>
            </w:pPr>
            <w:ins w:id="27505" w:author="Author">
              <w:r w:rsidRPr="00D016EC">
                <w:t>2.54</w:t>
              </w:r>
            </w:ins>
          </w:p>
        </w:tc>
        <w:tc>
          <w:tcPr>
            <w:tcW w:w="400" w:type="dxa"/>
            <w:noWrap/>
            <w:vAlign w:val="bottom"/>
            <w:hideMark/>
          </w:tcPr>
          <w:p w14:paraId="2A0E132B" w14:textId="77777777" w:rsidR="00C50A95" w:rsidRPr="00D016EC" w:rsidRDefault="00C50A95" w:rsidP="00416506">
            <w:pPr>
              <w:pStyle w:val="tabletext11"/>
              <w:jc w:val="center"/>
              <w:rPr>
                <w:ins w:id="27506" w:author="Author"/>
              </w:rPr>
            </w:pPr>
            <w:ins w:id="27507" w:author="Author">
              <w:r w:rsidRPr="00D016EC">
                <w:t>2.47</w:t>
              </w:r>
            </w:ins>
          </w:p>
        </w:tc>
        <w:tc>
          <w:tcPr>
            <w:tcW w:w="400" w:type="dxa"/>
            <w:noWrap/>
            <w:vAlign w:val="bottom"/>
            <w:hideMark/>
          </w:tcPr>
          <w:p w14:paraId="79022BCA" w14:textId="77777777" w:rsidR="00C50A95" w:rsidRPr="00D016EC" w:rsidRDefault="00C50A95" w:rsidP="00416506">
            <w:pPr>
              <w:pStyle w:val="tabletext11"/>
              <w:jc w:val="center"/>
              <w:rPr>
                <w:ins w:id="27508" w:author="Author"/>
              </w:rPr>
            </w:pPr>
            <w:ins w:id="27509" w:author="Author">
              <w:r w:rsidRPr="00D016EC">
                <w:t>2.39</w:t>
              </w:r>
            </w:ins>
          </w:p>
        </w:tc>
        <w:tc>
          <w:tcPr>
            <w:tcW w:w="400" w:type="dxa"/>
            <w:noWrap/>
            <w:vAlign w:val="bottom"/>
            <w:hideMark/>
          </w:tcPr>
          <w:p w14:paraId="6356D60C" w14:textId="77777777" w:rsidR="00C50A95" w:rsidRPr="00D016EC" w:rsidRDefault="00C50A95" w:rsidP="00416506">
            <w:pPr>
              <w:pStyle w:val="tabletext11"/>
              <w:jc w:val="center"/>
              <w:rPr>
                <w:ins w:id="27510" w:author="Author"/>
              </w:rPr>
            </w:pPr>
            <w:ins w:id="27511" w:author="Author">
              <w:r w:rsidRPr="00D016EC">
                <w:t>2.32</w:t>
              </w:r>
            </w:ins>
          </w:p>
        </w:tc>
        <w:tc>
          <w:tcPr>
            <w:tcW w:w="400" w:type="dxa"/>
            <w:noWrap/>
            <w:vAlign w:val="bottom"/>
            <w:hideMark/>
          </w:tcPr>
          <w:p w14:paraId="155E7955" w14:textId="77777777" w:rsidR="00C50A95" w:rsidRPr="00D016EC" w:rsidRDefault="00C50A95" w:rsidP="00416506">
            <w:pPr>
              <w:pStyle w:val="tabletext11"/>
              <w:jc w:val="center"/>
              <w:rPr>
                <w:ins w:id="27512" w:author="Author"/>
              </w:rPr>
            </w:pPr>
            <w:ins w:id="27513" w:author="Author">
              <w:r w:rsidRPr="00D016EC">
                <w:t>2.25</w:t>
              </w:r>
            </w:ins>
          </w:p>
        </w:tc>
        <w:tc>
          <w:tcPr>
            <w:tcW w:w="400" w:type="dxa"/>
            <w:noWrap/>
            <w:vAlign w:val="bottom"/>
            <w:hideMark/>
          </w:tcPr>
          <w:p w14:paraId="646165BA" w14:textId="77777777" w:rsidR="00C50A95" w:rsidRPr="00D016EC" w:rsidRDefault="00C50A95" w:rsidP="00416506">
            <w:pPr>
              <w:pStyle w:val="tabletext11"/>
              <w:jc w:val="center"/>
              <w:rPr>
                <w:ins w:id="27514" w:author="Author"/>
              </w:rPr>
            </w:pPr>
            <w:ins w:id="27515" w:author="Author">
              <w:r w:rsidRPr="00D016EC">
                <w:t>2.18</w:t>
              </w:r>
            </w:ins>
          </w:p>
        </w:tc>
        <w:tc>
          <w:tcPr>
            <w:tcW w:w="400" w:type="dxa"/>
            <w:noWrap/>
            <w:vAlign w:val="bottom"/>
            <w:hideMark/>
          </w:tcPr>
          <w:p w14:paraId="07888516" w14:textId="77777777" w:rsidR="00C50A95" w:rsidRPr="00D016EC" w:rsidRDefault="00C50A95" w:rsidP="00416506">
            <w:pPr>
              <w:pStyle w:val="tabletext11"/>
              <w:jc w:val="center"/>
              <w:rPr>
                <w:ins w:id="27516" w:author="Author"/>
              </w:rPr>
            </w:pPr>
            <w:ins w:id="27517" w:author="Author">
              <w:r w:rsidRPr="00D016EC">
                <w:t>2.12</w:t>
              </w:r>
            </w:ins>
          </w:p>
        </w:tc>
        <w:tc>
          <w:tcPr>
            <w:tcW w:w="400" w:type="dxa"/>
            <w:noWrap/>
            <w:vAlign w:val="bottom"/>
            <w:hideMark/>
          </w:tcPr>
          <w:p w14:paraId="1B6661C7" w14:textId="77777777" w:rsidR="00C50A95" w:rsidRPr="00D016EC" w:rsidRDefault="00C50A95" w:rsidP="00416506">
            <w:pPr>
              <w:pStyle w:val="tabletext11"/>
              <w:jc w:val="center"/>
              <w:rPr>
                <w:ins w:id="27518" w:author="Author"/>
              </w:rPr>
            </w:pPr>
            <w:ins w:id="27519" w:author="Author">
              <w:r w:rsidRPr="00D016EC">
                <w:t>2.05</w:t>
              </w:r>
            </w:ins>
          </w:p>
        </w:tc>
        <w:tc>
          <w:tcPr>
            <w:tcW w:w="400" w:type="dxa"/>
            <w:noWrap/>
            <w:vAlign w:val="bottom"/>
            <w:hideMark/>
          </w:tcPr>
          <w:p w14:paraId="41C1DF64" w14:textId="77777777" w:rsidR="00C50A95" w:rsidRPr="00D016EC" w:rsidRDefault="00C50A95" w:rsidP="00416506">
            <w:pPr>
              <w:pStyle w:val="tabletext11"/>
              <w:jc w:val="center"/>
              <w:rPr>
                <w:ins w:id="27520" w:author="Author"/>
              </w:rPr>
            </w:pPr>
            <w:ins w:id="27521" w:author="Author">
              <w:r w:rsidRPr="00D016EC">
                <w:t>1.99</w:t>
              </w:r>
            </w:ins>
          </w:p>
        </w:tc>
        <w:tc>
          <w:tcPr>
            <w:tcW w:w="400" w:type="dxa"/>
            <w:noWrap/>
            <w:vAlign w:val="bottom"/>
            <w:hideMark/>
          </w:tcPr>
          <w:p w14:paraId="45A3DFD6" w14:textId="77777777" w:rsidR="00C50A95" w:rsidRPr="00D016EC" w:rsidRDefault="00C50A95" w:rsidP="00416506">
            <w:pPr>
              <w:pStyle w:val="tabletext11"/>
              <w:jc w:val="center"/>
              <w:rPr>
                <w:ins w:id="27522" w:author="Author"/>
              </w:rPr>
            </w:pPr>
            <w:ins w:id="27523" w:author="Author">
              <w:r w:rsidRPr="00D016EC">
                <w:t>1.93</w:t>
              </w:r>
            </w:ins>
          </w:p>
        </w:tc>
        <w:tc>
          <w:tcPr>
            <w:tcW w:w="400" w:type="dxa"/>
            <w:noWrap/>
            <w:vAlign w:val="bottom"/>
            <w:hideMark/>
          </w:tcPr>
          <w:p w14:paraId="3ACEECC9" w14:textId="77777777" w:rsidR="00C50A95" w:rsidRPr="00D016EC" w:rsidRDefault="00C50A95" w:rsidP="00416506">
            <w:pPr>
              <w:pStyle w:val="tabletext11"/>
              <w:jc w:val="center"/>
              <w:rPr>
                <w:ins w:id="27524" w:author="Author"/>
              </w:rPr>
            </w:pPr>
            <w:ins w:id="27525" w:author="Author">
              <w:r w:rsidRPr="00D016EC">
                <w:t>1.87</w:t>
              </w:r>
            </w:ins>
          </w:p>
        </w:tc>
        <w:tc>
          <w:tcPr>
            <w:tcW w:w="400" w:type="dxa"/>
            <w:noWrap/>
            <w:vAlign w:val="bottom"/>
            <w:hideMark/>
          </w:tcPr>
          <w:p w14:paraId="2F5E9EE8" w14:textId="77777777" w:rsidR="00C50A95" w:rsidRPr="00D016EC" w:rsidRDefault="00C50A95" w:rsidP="00416506">
            <w:pPr>
              <w:pStyle w:val="tabletext11"/>
              <w:jc w:val="center"/>
              <w:rPr>
                <w:ins w:id="27526" w:author="Author"/>
              </w:rPr>
            </w:pPr>
            <w:ins w:id="27527" w:author="Author">
              <w:r w:rsidRPr="00D016EC">
                <w:t>1.82</w:t>
              </w:r>
            </w:ins>
          </w:p>
        </w:tc>
        <w:tc>
          <w:tcPr>
            <w:tcW w:w="440" w:type="dxa"/>
            <w:noWrap/>
            <w:vAlign w:val="bottom"/>
            <w:hideMark/>
          </w:tcPr>
          <w:p w14:paraId="5C02F37C" w14:textId="77777777" w:rsidR="00C50A95" w:rsidRPr="00D016EC" w:rsidRDefault="00C50A95" w:rsidP="00416506">
            <w:pPr>
              <w:pStyle w:val="tabletext11"/>
              <w:jc w:val="center"/>
              <w:rPr>
                <w:ins w:id="27528" w:author="Author"/>
              </w:rPr>
            </w:pPr>
            <w:ins w:id="27529" w:author="Author">
              <w:r w:rsidRPr="00D016EC">
                <w:t>1.76</w:t>
              </w:r>
            </w:ins>
          </w:p>
        </w:tc>
        <w:tc>
          <w:tcPr>
            <w:tcW w:w="400" w:type="dxa"/>
            <w:noWrap/>
            <w:vAlign w:val="bottom"/>
            <w:hideMark/>
          </w:tcPr>
          <w:p w14:paraId="7843C7A4" w14:textId="77777777" w:rsidR="00C50A95" w:rsidRPr="00D016EC" w:rsidRDefault="00C50A95" w:rsidP="00416506">
            <w:pPr>
              <w:pStyle w:val="tabletext11"/>
              <w:jc w:val="center"/>
              <w:rPr>
                <w:ins w:id="27530" w:author="Author"/>
              </w:rPr>
            </w:pPr>
            <w:ins w:id="27531" w:author="Author">
              <w:r w:rsidRPr="00D016EC">
                <w:t>1.71</w:t>
              </w:r>
            </w:ins>
          </w:p>
        </w:tc>
        <w:tc>
          <w:tcPr>
            <w:tcW w:w="400" w:type="dxa"/>
            <w:noWrap/>
            <w:vAlign w:val="bottom"/>
            <w:hideMark/>
          </w:tcPr>
          <w:p w14:paraId="5B4ED87C" w14:textId="77777777" w:rsidR="00C50A95" w:rsidRPr="00D016EC" w:rsidRDefault="00C50A95" w:rsidP="00416506">
            <w:pPr>
              <w:pStyle w:val="tabletext11"/>
              <w:jc w:val="center"/>
              <w:rPr>
                <w:ins w:id="27532" w:author="Author"/>
              </w:rPr>
            </w:pPr>
            <w:ins w:id="27533" w:author="Author">
              <w:r w:rsidRPr="00D016EC">
                <w:t>1.66</w:t>
              </w:r>
            </w:ins>
          </w:p>
        </w:tc>
        <w:tc>
          <w:tcPr>
            <w:tcW w:w="400" w:type="dxa"/>
            <w:noWrap/>
            <w:vAlign w:val="bottom"/>
            <w:hideMark/>
          </w:tcPr>
          <w:p w14:paraId="7AD3FB43" w14:textId="77777777" w:rsidR="00C50A95" w:rsidRPr="00D016EC" w:rsidRDefault="00C50A95" w:rsidP="00416506">
            <w:pPr>
              <w:pStyle w:val="tabletext11"/>
              <w:jc w:val="center"/>
              <w:rPr>
                <w:ins w:id="27534" w:author="Author"/>
              </w:rPr>
            </w:pPr>
            <w:ins w:id="27535" w:author="Author">
              <w:r w:rsidRPr="00D016EC">
                <w:t>1.61</w:t>
              </w:r>
            </w:ins>
          </w:p>
        </w:tc>
        <w:tc>
          <w:tcPr>
            <w:tcW w:w="400" w:type="dxa"/>
            <w:noWrap/>
            <w:vAlign w:val="bottom"/>
            <w:hideMark/>
          </w:tcPr>
          <w:p w14:paraId="315B40F6" w14:textId="77777777" w:rsidR="00C50A95" w:rsidRPr="00D016EC" w:rsidRDefault="00C50A95" w:rsidP="00416506">
            <w:pPr>
              <w:pStyle w:val="tabletext11"/>
              <w:jc w:val="center"/>
              <w:rPr>
                <w:ins w:id="27536" w:author="Author"/>
              </w:rPr>
            </w:pPr>
            <w:ins w:id="27537" w:author="Author">
              <w:r w:rsidRPr="00D016EC">
                <w:t>1.56</w:t>
              </w:r>
            </w:ins>
          </w:p>
        </w:tc>
        <w:tc>
          <w:tcPr>
            <w:tcW w:w="460" w:type="dxa"/>
            <w:noWrap/>
            <w:vAlign w:val="bottom"/>
            <w:hideMark/>
          </w:tcPr>
          <w:p w14:paraId="14D7EE84" w14:textId="77777777" w:rsidR="00C50A95" w:rsidRPr="00D016EC" w:rsidRDefault="00C50A95" w:rsidP="00416506">
            <w:pPr>
              <w:pStyle w:val="tabletext11"/>
              <w:jc w:val="center"/>
              <w:rPr>
                <w:ins w:id="27538" w:author="Author"/>
              </w:rPr>
            </w:pPr>
            <w:ins w:id="27539" w:author="Author">
              <w:r w:rsidRPr="00D016EC">
                <w:t>1.51</w:t>
              </w:r>
            </w:ins>
          </w:p>
        </w:tc>
      </w:tr>
      <w:tr w:rsidR="00C50A95" w:rsidRPr="00D016EC" w14:paraId="38793B95" w14:textId="77777777" w:rsidTr="00416506">
        <w:trPr>
          <w:trHeight w:val="190"/>
          <w:ins w:id="27540" w:author="Author"/>
        </w:trPr>
        <w:tc>
          <w:tcPr>
            <w:tcW w:w="200" w:type="dxa"/>
            <w:tcBorders>
              <w:right w:val="nil"/>
            </w:tcBorders>
            <w:vAlign w:val="bottom"/>
          </w:tcPr>
          <w:p w14:paraId="268ACB2C" w14:textId="77777777" w:rsidR="00C50A95" w:rsidRPr="00D016EC" w:rsidRDefault="00C50A95" w:rsidP="00416506">
            <w:pPr>
              <w:pStyle w:val="tabletext11"/>
              <w:jc w:val="right"/>
              <w:rPr>
                <w:ins w:id="27541" w:author="Author"/>
              </w:rPr>
            </w:pPr>
          </w:p>
        </w:tc>
        <w:tc>
          <w:tcPr>
            <w:tcW w:w="1580" w:type="dxa"/>
            <w:tcBorders>
              <w:left w:val="nil"/>
            </w:tcBorders>
            <w:vAlign w:val="bottom"/>
            <w:hideMark/>
          </w:tcPr>
          <w:p w14:paraId="35A1201E" w14:textId="77777777" w:rsidR="00C50A95" w:rsidRPr="00D016EC" w:rsidRDefault="00C50A95" w:rsidP="00416506">
            <w:pPr>
              <w:pStyle w:val="tabletext11"/>
              <w:tabs>
                <w:tab w:val="decimal" w:pos="640"/>
              </w:tabs>
              <w:rPr>
                <w:ins w:id="27542" w:author="Author"/>
              </w:rPr>
            </w:pPr>
            <w:ins w:id="27543" w:author="Author">
              <w:r w:rsidRPr="00D016EC">
                <w:t>260,000 to 299,999</w:t>
              </w:r>
            </w:ins>
          </w:p>
        </w:tc>
        <w:tc>
          <w:tcPr>
            <w:tcW w:w="560" w:type="dxa"/>
            <w:noWrap/>
            <w:vAlign w:val="bottom"/>
            <w:hideMark/>
          </w:tcPr>
          <w:p w14:paraId="0159DD2B" w14:textId="77777777" w:rsidR="00C50A95" w:rsidRPr="00D016EC" w:rsidRDefault="00C50A95" w:rsidP="00416506">
            <w:pPr>
              <w:pStyle w:val="tabletext11"/>
              <w:tabs>
                <w:tab w:val="decimal" w:pos="200"/>
              </w:tabs>
              <w:jc w:val="center"/>
              <w:rPr>
                <w:ins w:id="27544" w:author="Author"/>
              </w:rPr>
            </w:pPr>
            <w:ins w:id="27545" w:author="Author">
              <w:r w:rsidRPr="00D016EC">
                <w:t>6.13</w:t>
              </w:r>
            </w:ins>
          </w:p>
        </w:tc>
        <w:tc>
          <w:tcPr>
            <w:tcW w:w="560" w:type="dxa"/>
            <w:noWrap/>
            <w:vAlign w:val="bottom"/>
            <w:hideMark/>
          </w:tcPr>
          <w:p w14:paraId="6F866BEC" w14:textId="77777777" w:rsidR="00C50A95" w:rsidRPr="00D016EC" w:rsidRDefault="00C50A95" w:rsidP="00416506">
            <w:pPr>
              <w:pStyle w:val="tabletext11"/>
              <w:tabs>
                <w:tab w:val="decimal" w:pos="200"/>
              </w:tabs>
              <w:jc w:val="center"/>
              <w:rPr>
                <w:ins w:id="27546" w:author="Author"/>
              </w:rPr>
            </w:pPr>
            <w:ins w:id="27547" w:author="Author">
              <w:r w:rsidRPr="00D016EC">
                <w:t>5.95</w:t>
              </w:r>
            </w:ins>
          </w:p>
        </w:tc>
        <w:tc>
          <w:tcPr>
            <w:tcW w:w="480" w:type="dxa"/>
            <w:noWrap/>
            <w:vAlign w:val="bottom"/>
            <w:hideMark/>
          </w:tcPr>
          <w:p w14:paraId="12E72A82" w14:textId="77777777" w:rsidR="00C50A95" w:rsidRPr="00D016EC" w:rsidRDefault="00C50A95" w:rsidP="00416506">
            <w:pPr>
              <w:pStyle w:val="tabletext11"/>
              <w:tabs>
                <w:tab w:val="decimal" w:pos="200"/>
              </w:tabs>
              <w:jc w:val="center"/>
              <w:rPr>
                <w:ins w:id="27548" w:author="Author"/>
              </w:rPr>
            </w:pPr>
            <w:ins w:id="27549" w:author="Author">
              <w:r w:rsidRPr="00D016EC">
                <w:t>5.76</w:t>
              </w:r>
            </w:ins>
          </w:p>
        </w:tc>
        <w:tc>
          <w:tcPr>
            <w:tcW w:w="480" w:type="dxa"/>
            <w:noWrap/>
            <w:vAlign w:val="bottom"/>
            <w:hideMark/>
          </w:tcPr>
          <w:p w14:paraId="4956804A" w14:textId="77777777" w:rsidR="00C50A95" w:rsidRPr="00D016EC" w:rsidRDefault="00C50A95" w:rsidP="00416506">
            <w:pPr>
              <w:pStyle w:val="tabletext11"/>
              <w:tabs>
                <w:tab w:val="decimal" w:pos="200"/>
              </w:tabs>
              <w:jc w:val="center"/>
              <w:rPr>
                <w:ins w:id="27550" w:author="Author"/>
              </w:rPr>
            </w:pPr>
            <w:ins w:id="27551" w:author="Author">
              <w:r w:rsidRPr="00D016EC">
                <w:t>5.39</w:t>
              </w:r>
            </w:ins>
          </w:p>
        </w:tc>
        <w:tc>
          <w:tcPr>
            <w:tcW w:w="480" w:type="dxa"/>
            <w:noWrap/>
            <w:vAlign w:val="bottom"/>
            <w:hideMark/>
          </w:tcPr>
          <w:p w14:paraId="1684602A" w14:textId="77777777" w:rsidR="00C50A95" w:rsidRPr="00D016EC" w:rsidRDefault="00C50A95" w:rsidP="00416506">
            <w:pPr>
              <w:pStyle w:val="tabletext11"/>
              <w:tabs>
                <w:tab w:val="decimal" w:pos="200"/>
              </w:tabs>
              <w:jc w:val="center"/>
              <w:rPr>
                <w:ins w:id="27552" w:author="Author"/>
              </w:rPr>
            </w:pPr>
            <w:ins w:id="27553" w:author="Author">
              <w:r w:rsidRPr="00D016EC">
                <w:t>5.03</w:t>
              </w:r>
            </w:ins>
          </w:p>
        </w:tc>
        <w:tc>
          <w:tcPr>
            <w:tcW w:w="480" w:type="dxa"/>
            <w:noWrap/>
            <w:vAlign w:val="bottom"/>
            <w:hideMark/>
          </w:tcPr>
          <w:p w14:paraId="6F69F775" w14:textId="77777777" w:rsidR="00C50A95" w:rsidRPr="00D016EC" w:rsidRDefault="00C50A95" w:rsidP="00416506">
            <w:pPr>
              <w:pStyle w:val="tabletext11"/>
              <w:tabs>
                <w:tab w:val="decimal" w:pos="200"/>
              </w:tabs>
              <w:jc w:val="center"/>
              <w:rPr>
                <w:ins w:id="27554" w:author="Author"/>
              </w:rPr>
            </w:pPr>
            <w:ins w:id="27555" w:author="Author">
              <w:r w:rsidRPr="00D016EC">
                <w:t>4.66</w:t>
              </w:r>
            </w:ins>
          </w:p>
        </w:tc>
        <w:tc>
          <w:tcPr>
            <w:tcW w:w="480" w:type="dxa"/>
            <w:noWrap/>
            <w:vAlign w:val="bottom"/>
            <w:hideMark/>
          </w:tcPr>
          <w:p w14:paraId="4F47394A" w14:textId="77777777" w:rsidR="00C50A95" w:rsidRPr="00D016EC" w:rsidRDefault="00C50A95" w:rsidP="00416506">
            <w:pPr>
              <w:pStyle w:val="tabletext11"/>
              <w:tabs>
                <w:tab w:val="decimal" w:pos="200"/>
              </w:tabs>
              <w:jc w:val="center"/>
              <w:rPr>
                <w:ins w:id="27556" w:author="Author"/>
              </w:rPr>
            </w:pPr>
            <w:ins w:id="27557" w:author="Author">
              <w:r w:rsidRPr="00D016EC">
                <w:t>4.29</w:t>
              </w:r>
            </w:ins>
          </w:p>
        </w:tc>
        <w:tc>
          <w:tcPr>
            <w:tcW w:w="480" w:type="dxa"/>
            <w:noWrap/>
            <w:vAlign w:val="bottom"/>
            <w:hideMark/>
          </w:tcPr>
          <w:p w14:paraId="7A6DBA66" w14:textId="77777777" w:rsidR="00C50A95" w:rsidRPr="00D016EC" w:rsidRDefault="00C50A95" w:rsidP="00416506">
            <w:pPr>
              <w:pStyle w:val="tabletext11"/>
              <w:tabs>
                <w:tab w:val="decimal" w:pos="200"/>
              </w:tabs>
              <w:jc w:val="center"/>
              <w:rPr>
                <w:ins w:id="27558" w:author="Author"/>
              </w:rPr>
            </w:pPr>
            <w:ins w:id="27559" w:author="Author">
              <w:r w:rsidRPr="00D016EC">
                <w:t>3.92</w:t>
              </w:r>
            </w:ins>
          </w:p>
        </w:tc>
        <w:tc>
          <w:tcPr>
            <w:tcW w:w="400" w:type="dxa"/>
            <w:noWrap/>
            <w:vAlign w:val="bottom"/>
            <w:hideMark/>
          </w:tcPr>
          <w:p w14:paraId="5E94D82F" w14:textId="77777777" w:rsidR="00C50A95" w:rsidRPr="00D016EC" w:rsidRDefault="00C50A95" w:rsidP="00416506">
            <w:pPr>
              <w:pStyle w:val="tabletext11"/>
              <w:jc w:val="center"/>
              <w:rPr>
                <w:ins w:id="27560" w:author="Author"/>
              </w:rPr>
            </w:pPr>
            <w:ins w:id="27561" w:author="Author">
              <w:r w:rsidRPr="00D016EC">
                <w:t>3.56</w:t>
              </w:r>
            </w:ins>
          </w:p>
        </w:tc>
        <w:tc>
          <w:tcPr>
            <w:tcW w:w="400" w:type="dxa"/>
            <w:noWrap/>
            <w:vAlign w:val="bottom"/>
            <w:hideMark/>
          </w:tcPr>
          <w:p w14:paraId="0F366A1B" w14:textId="77777777" w:rsidR="00C50A95" w:rsidRPr="00D016EC" w:rsidRDefault="00C50A95" w:rsidP="00416506">
            <w:pPr>
              <w:pStyle w:val="tabletext11"/>
              <w:jc w:val="center"/>
              <w:rPr>
                <w:ins w:id="27562" w:author="Author"/>
              </w:rPr>
            </w:pPr>
            <w:ins w:id="27563" w:author="Author">
              <w:r w:rsidRPr="00D016EC">
                <w:t>3.19</w:t>
              </w:r>
            </w:ins>
          </w:p>
        </w:tc>
        <w:tc>
          <w:tcPr>
            <w:tcW w:w="400" w:type="dxa"/>
            <w:noWrap/>
            <w:vAlign w:val="bottom"/>
            <w:hideMark/>
          </w:tcPr>
          <w:p w14:paraId="359137EB" w14:textId="77777777" w:rsidR="00C50A95" w:rsidRPr="00D016EC" w:rsidRDefault="00C50A95" w:rsidP="00416506">
            <w:pPr>
              <w:pStyle w:val="tabletext11"/>
              <w:jc w:val="center"/>
              <w:rPr>
                <w:ins w:id="27564" w:author="Author"/>
              </w:rPr>
            </w:pPr>
            <w:ins w:id="27565" w:author="Author">
              <w:r w:rsidRPr="00D016EC">
                <w:t>2.82</w:t>
              </w:r>
            </w:ins>
          </w:p>
        </w:tc>
        <w:tc>
          <w:tcPr>
            <w:tcW w:w="400" w:type="dxa"/>
            <w:noWrap/>
            <w:vAlign w:val="bottom"/>
            <w:hideMark/>
          </w:tcPr>
          <w:p w14:paraId="1F1B0F5C" w14:textId="77777777" w:rsidR="00C50A95" w:rsidRPr="00D016EC" w:rsidRDefault="00C50A95" w:rsidP="00416506">
            <w:pPr>
              <w:pStyle w:val="tabletext11"/>
              <w:jc w:val="center"/>
              <w:rPr>
                <w:ins w:id="27566" w:author="Author"/>
              </w:rPr>
            </w:pPr>
            <w:ins w:id="27567" w:author="Author">
              <w:r w:rsidRPr="00D016EC">
                <w:t>2.74</w:t>
              </w:r>
            </w:ins>
          </w:p>
        </w:tc>
        <w:tc>
          <w:tcPr>
            <w:tcW w:w="400" w:type="dxa"/>
            <w:noWrap/>
            <w:vAlign w:val="bottom"/>
            <w:hideMark/>
          </w:tcPr>
          <w:p w14:paraId="6C28FFDB" w14:textId="77777777" w:rsidR="00C50A95" w:rsidRPr="00D016EC" w:rsidRDefault="00C50A95" w:rsidP="00416506">
            <w:pPr>
              <w:pStyle w:val="tabletext11"/>
              <w:jc w:val="center"/>
              <w:rPr>
                <w:ins w:id="27568" w:author="Author"/>
              </w:rPr>
            </w:pPr>
            <w:ins w:id="27569" w:author="Author">
              <w:r w:rsidRPr="00D016EC">
                <w:t>2.65</w:t>
              </w:r>
            </w:ins>
          </w:p>
        </w:tc>
        <w:tc>
          <w:tcPr>
            <w:tcW w:w="400" w:type="dxa"/>
            <w:noWrap/>
            <w:vAlign w:val="bottom"/>
            <w:hideMark/>
          </w:tcPr>
          <w:p w14:paraId="7BEC60AD" w14:textId="77777777" w:rsidR="00C50A95" w:rsidRPr="00D016EC" w:rsidRDefault="00C50A95" w:rsidP="00416506">
            <w:pPr>
              <w:pStyle w:val="tabletext11"/>
              <w:jc w:val="center"/>
              <w:rPr>
                <w:ins w:id="27570" w:author="Author"/>
              </w:rPr>
            </w:pPr>
            <w:ins w:id="27571" w:author="Author">
              <w:r w:rsidRPr="00D016EC">
                <w:t>2.57</w:t>
              </w:r>
            </w:ins>
          </w:p>
        </w:tc>
        <w:tc>
          <w:tcPr>
            <w:tcW w:w="400" w:type="dxa"/>
            <w:noWrap/>
            <w:vAlign w:val="bottom"/>
            <w:hideMark/>
          </w:tcPr>
          <w:p w14:paraId="3645D13F" w14:textId="77777777" w:rsidR="00C50A95" w:rsidRPr="00D016EC" w:rsidRDefault="00C50A95" w:rsidP="00416506">
            <w:pPr>
              <w:pStyle w:val="tabletext11"/>
              <w:jc w:val="center"/>
              <w:rPr>
                <w:ins w:id="27572" w:author="Author"/>
              </w:rPr>
            </w:pPr>
            <w:ins w:id="27573" w:author="Author">
              <w:r w:rsidRPr="00D016EC">
                <w:t>2.50</w:t>
              </w:r>
            </w:ins>
          </w:p>
        </w:tc>
        <w:tc>
          <w:tcPr>
            <w:tcW w:w="400" w:type="dxa"/>
            <w:noWrap/>
            <w:vAlign w:val="bottom"/>
            <w:hideMark/>
          </w:tcPr>
          <w:p w14:paraId="2F79363A" w14:textId="77777777" w:rsidR="00C50A95" w:rsidRPr="00D016EC" w:rsidRDefault="00C50A95" w:rsidP="00416506">
            <w:pPr>
              <w:pStyle w:val="tabletext11"/>
              <w:jc w:val="center"/>
              <w:rPr>
                <w:ins w:id="27574" w:author="Author"/>
              </w:rPr>
            </w:pPr>
            <w:ins w:id="27575" w:author="Author">
              <w:r w:rsidRPr="00D016EC">
                <w:t>2.42</w:t>
              </w:r>
            </w:ins>
          </w:p>
        </w:tc>
        <w:tc>
          <w:tcPr>
            <w:tcW w:w="400" w:type="dxa"/>
            <w:noWrap/>
            <w:vAlign w:val="bottom"/>
            <w:hideMark/>
          </w:tcPr>
          <w:p w14:paraId="58222ED4" w14:textId="77777777" w:rsidR="00C50A95" w:rsidRPr="00D016EC" w:rsidRDefault="00C50A95" w:rsidP="00416506">
            <w:pPr>
              <w:pStyle w:val="tabletext11"/>
              <w:jc w:val="center"/>
              <w:rPr>
                <w:ins w:id="27576" w:author="Author"/>
              </w:rPr>
            </w:pPr>
            <w:ins w:id="27577" w:author="Author">
              <w:r w:rsidRPr="00D016EC">
                <w:t>2.35</w:t>
              </w:r>
            </w:ins>
          </w:p>
        </w:tc>
        <w:tc>
          <w:tcPr>
            <w:tcW w:w="400" w:type="dxa"/>
            <w:noWrap/>
            <w:vAlign w:val="bottom"/>
            <w:hideMark/>
          </w:tcPr>
          <w:p w14:paraId="326B5A1A" w14:textId="77777777" w:rsidR="00C50A95" w:rsidRPr="00D016EC" w:rsidRDefault="00C50A95" w:rsidP="00416506">
            <w:pPr>
              <w:pStyle w:val="tabletext11"/>
              <w:jc w:val="center"/>
              <w:rPr>
                <w:ins w:id="27578" w:author="Author"/>
              </w:rPr>
            </w:pPr>
            <w:ins w:id="27579" w:author="Author">
              <w:r w:rsidRPr="00D016EC">
                <w:t>2.28</w:t>
              </w:r>
            </w:ins>
          </w:p>
        </w:tc>
        <w:tc>
          <w:tcPr>
            <w:tcW w:w="400" w:type="dxa"/>
            <w:noWrap/>
            <w:vAlign w:val="bottom"/>
            <w:hideMark/>
          </w:tcPr>
          <w:p w14:paraId="5B6C5E2D" w14:textId="77777777" w:rsidR="00C50A95" w:rsidRPr="00D016EC" w:rsidRDefault="00C50A95" w:rsidP="00416506">
            <w:pPr>
              <w:pStyle w:val="tabletext11"/>
              <w:jc w:val="center"/>
              <w:rPr>
                <w:ins w:id="27580" w:author="Author"/>
              </w:rPr>
            </w:pPr>
            <w:ins w:id="27581" w:author="Author">
              <w:r w:rsidRPr="00D016EC">
                <w:t>2.21</w:t>
              </w:r>
            </w:ins>
          </w:p>
        </w:tc>
        <w:tc>
          <w:tcPr>
            <w:tcW w:w="400" w:type="dxa"/>
            <w:noWrap/>
            <w:vAlign w:val="bottom"/>
            <w:hideMark/>
          </w:tcPr>
          <w:p w14:paraId="6765D02B" w14:textId="77777777" w:rsidR="00C50A95" w:rsidRPr="00D016EC" w:rsidRDefault="00C50A95" w:rsidP="00416506">
            <w:pPr>
              <w:pStyle w:val="tabletext11"/>
              <w:jc w:val="center"/>
              <w:rPr>
                <w:ins w:id="27582" w:author="Author"/>
              </w:rPr>
            </w:pPr>
            <w:ins w:id="27583" w:author="Author">
              <w:r w:rsidRPr="00D016EC">
                <w:t>2.14</w:t>
              </w:r>
            </w:ins>
          </w:p>
        </w:tc>
        <w:tc>
          <w:tcPr>
            <w:tcW w:w="400" w:type="dxa"/>
            <w:noWrap/>
            <w:vAlign w:val="bottom"/>
            <w:hideMark/>
          </w:tcPr>
          <w:p w14:paraId="47EFEA12" w14:textId="77777777" w:rsidR="00C50A95" w:rsidRPr="00D016EC" w:rsidRDefault="00C50A95" w:rsidP="00416506">
            <w:pPr>
              <w:pStyle w:val="tabletext11"/>
              <w:jc w:val="center"/>
              <w:rPr>
                <w:ins w:id="27584" w:author="Author"/>
              </w:rPr>
            </w:pPr>
            <w:ins w:id="27585" w:author="Author">
              <w:r w:rsidRPr="00D016EC">
                <w:t>2.08</w:t>
              </w:r>
            </w:ins>
          </w:p>
        </w:tc>
        <w:tc>
          <w:tcPr>
            <w:tcW w:w="400" w:type="dxa"/>
            <w:noWrap/>
            <w:vAlign w:val="bottom"/>
            <w:hideMark/>
          </w:tcPr>
          <w:p w14:paraId="59F39652" w14:textId="77777777" w:rsidR="00C50A95" w:rsidRPr="00D016EC" w:rsidRDefault="00C50A95" w:rsidP="00416506">
            <w:pPr>
              <w:pStyle w:val="tabletext11"/>
              <w:jc w:val="center"/>
              <w:rPr>
                <w:ins w:id="27586" w:author="Author"/>
              </w:rPr>
            </w:pPr>
            <w:ins w:id="27587" w:author="Author">
              <w:r w:rsidRPr="00D016EC">
                <w:t>2.02</w:t>
              </w:r>
            </w:ins>
          </w:p>
        </w:tc>
        <w:tc>
          <w:tcPr>
            <w:tcW w:w="440" w:type="dxa"/>
            <w:noWrap/>
            <w:vAlign w:val="bottom"/>
            <w:hideMark/>
          </w:tcPr>
          <w:p w14:paraId="70DAA333" w14:textId="77777777" w:rsidR="00C50A95" w:rsidRPr="00D016EC" w:rsidRDefault="00C50A95" w:rsidP="00416506">
            <w:pPr>
              <w:pStyle w:val="tabletext11"/>
              <w:jc w:val="center"/>
              <w:rPr>
                <w:ins w:id="27588" w:author="Author"/>
              </w:rPr>
            </w:pPr>
            <w:ins w:id="27589" w:author="Author">
              <w:r w:rsidRPr="00D016EC">
                <w:t>1.96</w:t>
              </w:r>
            </w:ins>
          </w:p>
        </w:tc>
        <w:tc>
          <w:tcPr>
            <w:tcW w:w="400" w:type="dxa"/>
            <w:noWrap/>
            <w:vAlign w:val="bottom"/>
            <w:hideMark/>
          </w:tcPr>
          <w:p w14:paraId="0EB3CC73" w14:textId="77777777" w:rsidR="00C50A95" w:rsidRPr="00D016EC" w:rsidRDefault="00C50A95" w:rsidP="00416506">
            <w:pPr>
              <w:pStyle w:val="tabletext11"/>
              <w:jc w:val="center"/>
              <w:rPr>
                <w:ins w:id="27590" w:author="Author"/>
              </w:rPr>
            </w:pPr>
            <w:ins w:id="27591" w:author="Author">
              <w:r w:rsidRPr="00D016EC">
                <w:t>1.90</w:t>
              </w:r>
            </w:ins>
          </w:p>
        </w:tc>
        <w:tc>
          <w:tcPr>
            <w:tcW w:w="400" w:type="dxa"/>
            <w:noWrap/>
            <w:vAlign w:val="bottom"/>
            <w:hideMark/>
          </w:tcPr>
          <w:p w14:paraId="22B70111" w14:textId="77777777" w:rsidR="00C50A95" w:rsidRPr="00D016EC" w:rsidRDefault="00C50A95" w:rsidP="00416506">
            <w:pPr>
              <w:pStyle w:val="tabletext11"/>
              <w:jc w:val="center"/>
              <w:rPr>
                <w:ins w:id="27592" w:author="Author"/>
              </w:rPr>
            </w:pPr>
            <w:ins w:id="27593" w:author="Author">
              <w:r w:rsidRPr="00D016EC">
                <w:t>1.84</w:t>
              </w:r>
            </w:ins>
          </w:p>
        </w:tc>
        <w:tc>
          <w:tcPr>
            <w:tcW w:w="400" w:type="dxa"/>
            <w:noWrap/>
            <w:vAlign w:val="bottom"/>
            <w:hideMark/>
          </w:tcPr>
          <w:p w14:paraId="61B09FDF" w14:textId="77777777" w:rsidR="00C50A95" w:rsidRPr="00D016EC" w:rsidRDefault="00C50A95" w:rsidP="00416506">
            <w:pPr>
              <w:pStyle w:val="tabletext11"/>
              <w:jc w:val="center"/>
              <w:rPr>
                <w:ins w:id="27594" w:author="Author"/>
              </w:rPr>
            </w:pPr>
            <w:ins w:id="27595" w:author="Author">
              <w:r w:rsidRPr="00D016EC">
                <w:t>1.79</w:t>
              </w:r>
            </w:ins>
          </w:p>
        </w:tc>
        <w:tc>
          <w:tcPr>
            <w:tcW w:w="400" w:type="dxa"/>
            <w:noWrap/>
            <w:vAlign w:val="bottom"/>
            <w:hideMark/>
          </w:tcPr>
          <w:p w14:paraId="4FF21EC7" w14:textId="77777777" w:rsidR="00C50A95" w:rsidRPr="00D016EC" w:rsidRDefault="00C50A95" w:rsidP="00416506">
            <w:pPr>
              <w:pStyle w:val="tabletext11"/>
              <w:jc w:val="center"/>
              <w:rPr>
                <w:ins w:id="27596" w:author="Author"/>
              </w:rPr>
            </w:pPr>
            <w:ins w:id="27597" w:author="Author">
              <w:r w:rsidRPr="00D016EC">
                <w:t>1.73</w:t>
              </w:r>
            </w:ins>
          </w:p>
        </w:tc>
        <w:tc>
          <w:tcPr>
            <w:tcW w:w="460" w:type="dxa"/>
            <w:noWrap/>
            <w:vAlign w:val="bottom"/>
            <w:hideMark/>
          </w:tcPr>
          <w:p w14:paraId="1693A04C" w14:textId="77777777" w:rsidR="00C50A95" w:rsidRPr="00D016EC" w:rsidRDefault="00C50A95" w:rsidP="00416506">
            <w:pPr>
              <w:pStyle w:val="tabletext11"/>
              <w:jc w:val="center"/>
              <w:rPr>
                <w:ins w:id="27598" w:author="Author"/>
              </w:rPr>
            </w:pPr>
            <w:ins w:id="27599" w:author="Author">
              <w:r w:rsidRPr="00D016EC">
                <w:t>1.68</w:t>
              </w:r>
            </w:ins>
          </w:p>
        </w:tc>
      </w:tr>
      <w:tr w:rsidR="00C50A95" w:rsidRPr="00D016EC" w14:paraId="5D420184" w14:textId="77777777" w:rsidTr="00416506">
        <w:trPr>
          <w:trHeight w:val="190"/>
          <w:ins w:id="27600" w:author="Author"/>
        </w:trPr>
        <w:tc>
          <w:tcPr>
            <w:tcW w:w="200" w:type="dxa"/>
            <w:tcBorders>
              <w:right w:val="nil"/>
            </w:tcBorders>
            <w:vAlign w:val="bottom"/>
          </w:tcPr>
          <w:p w14:paraId="1DEF90E8" w14:textId="77777777" w:rsidR="00C50A95" w:rsidRPr="00D016EC" w:rsidRDefault="00C50A95" w:rsidP="00416506">
            <w:pPr>
              <w:pStyle w:val="tabletext11"/>
              <w:jc w:val="right"/>
              <w:rPr>
                <w:ins w:id="27601" w:author="Author"/>
              </w:rPr>
            </w:pPr>
          </w:p>
        </w:tc>
        <w:tc>
          <w:tcPr>
            <w:tcW w:w="1580" w:type="dxa"/>
            <w:tcBorders>
              <w:left w:val="nil"/>
            </w:tcBorders>
            <w:vAlign w:val="bottom"/>
            <w:hideMark/>
          </w:tcPr>
          <w:p w14:paraId="0A96DC97" w14:textId="77777777" w:rsidR="00C50A95" w:rsidRPr="00D016EC" w:rsidRDefault="00C50A95" w:rsidP="00416506">
            <w:pPr>
              <w:pStyle w:val="tabletext11"/>
              <w:tabs>
                <w:tab w:val="decimal" w:pos="640"/>
              </w:tabs>
              <w:rPr>
                <w:ins w:id="27602" w:author="Author"/>
              </w:rPr>
            </w:pPr>
            <w:ins w:id="27603" w:author="Author">
              <w:r w:rsidRPr="00D016EC">
                <w:t>300,000 to 349,999</w:t>
              </w:r>
            </w:ins>
          </w:p>
        </w:tc>
        <w:tc>
          <w:tcPr>
            <w:tcW w:w="560" w:type="dxa"/>
            <w:noWrap/>
            <w:vAlign w:val="bottom"/>
            <w:hideMark/>
          </w:tcPr>
          <w:p w14:paraId="58994B32" w14:textId="77777777" w:rsidR="00C50A95" w:rsidRPr="00D016EC" w:rsidRDefault="00C50A95" w:rsidP="00416506">
            <w:pPr>
              <w:pStyle w:val="tabletext11"/>
              <w:tabs>
                <w:tab w:val="decimal" w:pos="200"/>
              </w:tabs>
              <w:jc w:val="center"/>
              <w:rPr>
                <w:ins w:id="27604" w:author="Author"/>
              </w:rPr>
            </w:pPr>
            <w:ins w:id="27605" w:author="Author">
              <w:r w:rsidRPr="00D016EC">
                <w:t>6.89</w:t>
              </w:r>
            </w:ins>
          </w:p>
        </w:tc>
        <w:tc>
          <w:tcPr>
            <w:tcW w:w="560" w:type="dxa"/>
            <w:noWrap/>
            <w:vAlign w:val="bottom"/>
            <w:hideMark/>
          </w:tcPr>
          <w:p w14:paraId="0BE69BCD" w14:textId="77777777" w:rsidR="00C50A95" w:rsidRPr="00D016EC" w:rsidRDefault="00C50A95" w:rsidP="00416506">
            <w:pPr>
              <w:pStyle w:val="tabletext11"/>
              <w:tabs>
                <w:tab w:val="decimal" w:pos="200"/>
              </w:tabs>
              <w:jc w:val="center"/>
              <w:rPr>
                <w:ins w:id="27606" w:author="Author"/>
              </w:rPr>
            </w:pPr>
            <w:ins w:id="27607" w:author="Author">
              <w:r w:rsidRPr="00D016EC">
                <w:t>6.68</w:t>
              </w:r>
            </w:ins>
          </w:p>
        </w:tc>
        <w:tc>
          <w:tcPr>
            <w:tcW w:w="480" w:type="dxa"/>
            <w:noWrap/>
            <w:vAlign w:val="bottom"/>
            <w:hideMark/>
          </w:tcPr>
          <w:p w14:paraId="28F3CAC3" w14:textId="77777777" w:rsidR="00C50A95" w:rsidRPr="00D016EC" w:rsidRDefault="00C50A95" w:rsidP="00416506">
            <w:pPr>
              <w:pStyle w:val="tabletext11"/>
              <w:tabs>
                <w:tab w:val="decimal" w:pos="200"/>
              </w:tabs>
              <w:jc w:val="center"/>
              <w:rPr>
                <w:ins w:id="27608" w:author="Author"/>
              </w:rPr>
            </w:pPr>
            <w:ins w:id="27609" w:author="Author">
              <w:r w:rsidRPr="00D016EC">
                <w:t>6.47</w:t>
              </w:r>
            </w:ins>
          </w:p>
        </w:tc>
        <w:tc>
          <w:tcPr>
            <w:tcW w:w="480" w:type="dxa"/>
            <w:noWrap/>
            <w:vAlign w:val="bottom"/>
            <w:hideMark/>
          </w:tcPr>
          <w:p w14:paraId="2BB652AA" w14:textId="77777777" w:rsidR="00C50A95" w:rsidRPr="00D016EC" w:rsidRDefault="00C50A95" w:rsidP="00416506">
            <w:pPr>
              <w:pStyle w:val="tabletext11"/>
              <w:tabs>
                <w:tab w:val="decimal" w:pos="200"/>
              </w:tabs>
              <w:jc w:val="center"/>
              <w:rPr>
                <w:ins w:id="27610" w:author="Author"/>
              </w:rPr>
            </w:pPr>
            <w:ins w:id="27611" w:author="Author">
              <w:r w:rsidRPr="00D016EC">
                <w:t>6.06</w:t>
              </w:r>
            </w:ins>
          </w:p>
        </w:tc>
        <w:tc>
          <w:tcPr>
            <w:tcW w:w="480" w:type="dxa"/>
            <w:noWrap/>
            <w:vAlign w:val="bottom"/>
            <w:hideMark/>
          </w:tcPr>
          <w:p w14:paraId="0C8E039A" w14:textId="77777777" w:rsidR="00C50A95" w:rsidRPr="00D016EC" w:rsidRDefault="00C50A95" w:rsidP="00416506">
            <w:pPr>
              <w:pStyle w:val="tabletext11"/>
              <w:tabs>
                <w:tab w:val="decimal" w:pos="200"/>
              </w:tabs>
              <w:jc w:val="center"/>
              <w:rPr>
                <w:ins w:id="27612" w:author="Author"/>
              </w:rPr>
            </w:pPr>
            <w:ins w:id="27613" w:author="Author">
              <w:r w:rsidRPr="00D016EC">
                <w:t>5.65</w:t>
              </w:r>
            </w:ins>
          </w:p>
        </w:tc>
        <w:tc>
          <w:tcPr>
            <w:tcW w:w="480" w:type="dxa"/>
            <w:noWrap/>
            <w:vAlign w:val="bottom"/>
            <w:hideMark/>
          </w:tcPr>
          <w:p w14:paraId="3F2CD521" w14:textId="77777777" w:rsidR="00C50A95" w:rsidRPr="00D016EC" w:rsidRDefault="00C50A95" w:rsidP="00416506">
            <w:pPr>
              <w:pStyle w:val="tabletext11"/>
              <w:tabs>
                <w:tab w:val="decimal" w:pos="200"/>
              </w:tabs>
              <w:jc w:val="center"/>
              <w:rPr>
                <w:ins w:id="27614" w:author="Author"/>
              </w:rPr>
            </w:pPr>
            <w:ins w:id="27615" w:author="Author">
              <w:r w:rsidRPr="00D016EC">
                <w:t>5.23</w:t>
              </w:r>
            </w:ins>
          </w:p>
        </w:tc>
        <w:tc>
          <w:tcPr>
            <w:tcW w:w="480" w:type="dxa"/>
            <w:noWrap/>
            <w:vAlign w:val="bottom"/>
            <w:hideMark/>
          </w:tcPr>
          <w:p w14:paraId="35F936F2" w14:textId="77777777" w:rsidR="00C50A95" w:rsidRPr="00D016EC" w:rsidRDefault="00C50A95" w:rsidP="00416506">
            <w:pPr>
              <w:pStyle w:val="tabletext11"/>
              <w:tabs>
                <w:tab w:val="decimal" w:pos="200"/>
              </w:tabs>
              <w:jc w:val="center"/>
              <w:rPr>
                <w:ins w:id="27616" w:author="Author"/>
              </w:rPr>
            </w:pPr>
            <w:ins w:id="27617" w:author="Author">
              <w:r w:rsidRPr="00D016EC">
                <w:t>4.82</w:t>
              </w:r>
            </w:ins>
          </w:p>
        </w:tc>
        <w:tc>
          <w:tcPr>
            <w:tcW w:w="480" w:type="dxa"/>
            <w:noWrap/>
            <w:vAlign w:val="bottom"/>
            <w:hideMark/>
          </w:tcPr>
          <w:p w14:paraId="34BDA13B" w14:textId="77777777" w:rsidR="00C50A95" w:rsidRPr="00D016EC" w:rsidRDefault="00C50A95" w:rsidP="00416506">
            <w:pPr>
              <w:pStyle w:val="tabletext11"/>
              <w:tabs>
                <w:tab w:val="decimal" w:pos="200"/>
              </w:tabs>
              <w:jc w:val="center"/>
              <w:rPr>
                <w:ins w:id="27618" w:author="Author"/>
              </w:rPr>
            </w:pPr>
            <w:ins w:id="27619" w:author="Author">
              <w:r w:rsidRPr="00D016EC">
                <w:t>4.41</w:t>
              </w:r>
            </w:ins>
          </w:p>
        </w:tc>
        <w:tc>
          <w:tcPr>
            <w:tcW w:w="400" w:type="dxa"/>
            <w:noWrap/>
            <w:vAlign w:val="bottom"/>
            <w:hideMark/>
          </w:tcPr>
          <w:p w14:paraId="69DF1A90" w14:textId="77777777" w:rsidR="00C50A95" w:rsidRPr="00D016EC" w:rsidRDefault="00C50A95" w:rsidP="00416506">
            <w:pPr>
              <w:pStyle w:val="tabletext11"/>
              <w:jc w:val="center"/>
              <w:rPr>
                <w:ins w:id="27620" w:author="Author"/>
              </w:rPr>
            </w:pPr>
            <w:ins w:id="27621" w:author="Author">
              <w:r w:rsidRPr="00D016EC">
                <w:t>3.99</w:t>
              </w:r>
            </w:ins>
          </w:p>
        </w:tc>
        <w:tc>
          <w:tcPr>
            <w:tcW w:w="400" w:type="dxa"/>
            <w:noWrap/>
            <w:vAlign w:val="bottom"/>
            <w:hideMark/>
          </w:tcPr>
          <w:p w14:paraId="2F0B071E" w14:textId="77777777" w:rsidR="00C50A95" w:rsidRPr="00D016EC" w:rsidRDefault="00C50A95" w:rsidP="00416506">
            <w:pPr>
              <w:pStyle w:val="tabletext11"/>
              <w:jc w:val="center"/>
              <w:rPr>
                <w:ins w:id="27622" w:author="Author"/>
              </w:rPr>
            </w:pPr>
            <w:ins w:id="27623" w:author="Author">
              <w:r w:rsidRPr="00D016EC">
                <w:t>3.58</w:t>
              </w:r>
            </w:ins>
          </w:p>
        </w:tc>
        <w:tc>
          <w:tcPr>
            <w:tcW w:w="400" w:type="dxa"/>
            <w:noWrap/>
            <w:vAlign w:val="bottom"/>
            <w:hideMark/>
          </w:tcPr>
          <w:p w14:paraId="551CC697" w14:textId="77777777" w:rsidR="00C50A95" w:rsidRPr="00D016EC" w:rsidRDefault="00C50A95" w:rsidP="00416506">
            <w:pPr>
              <w:pStyle w:val="tabletext11"/>
              <w:jc w:val="center"/>
              <w:rPr>
                <w:ins w:id="27624" w:author="Author"/>
              </w:rPr>
            </w:pPr>
            <w:ins w:id="27625" w:author="Author">
              <w:r w:rsidRPr="00D016EC">
                <w:t>3.17</w:t>
              </w:r>
            </w:ins>
          </w:p>
        </w:tc>
        <w:tc>
          <w:tcPr>
            <w:tcW w:w="400" w:type="dxa"/>
            <w:noWrap/>
            <w:vAlign w:val="bottom"/>
            <w:hideMark/>
          </w:tcPr>
          <w:p w14:paraId="4BFB6DA4" w14:textId="77777777" w:rsidR="00C50A95" w:rsidRPr="00D016EC" w:rsidRDefault="00C50A95" w:rsidP="00416506">
            <w:pPr>
              <w:pStyle w:val="tabletext11"/>
              <w:jc w:val="center"/>
              <w:rPr>
                <w:ins w:id="27626" w:author="Author"/>
              </w:rPr>
            </w:pPr>
            <w:ins w:id="27627" w:author="Author">
              <w:r w:rsidRPr="00D016EC">
                <w:t>3.07</w:t>
              </w:r>
            </w:ins>
          </w:p>
        </w:tc>
        <w:tc>
          <w:tcPr>
            <w:tcW w:w="400" w:type="dxa"/>
            <w:noWrap/>
            <w:vAlign w:val="bottom"/>
            <w:hideMark/>
          </w:tcPr>
          <w:p w14:paraId="07A9FDCE" w14:textId="77777777" w:rsidR="00C50A95" w:rsidRPr="00D016EC" w:rsidRDefault="00C50A95" w:rsidP="00416506">
            <w:pPr>
              <w:pStyle w:val="tabletext11"/>
              <w:jc w:val="center"/>
              <w:rPr>
                <w:ins w:id="27628" w:author="Author"/>
              </w:rPr>
            </w:pPr>
            <w:ins w:id="27629" w:author="Author">
              <w:r w:rsidRPr="00D016EC">
                <w:t>2.98</w:t>
              </w:r>
            </w:ins>
          </w:p>
        </w:tc>
        <w:tc>
          <w:tcPr>
            <w:tcW w:w="400" w:type="dxa"/>
            <w:noWrap/>
            <w:vAlign w:val="bottom"/>
            <w:hideMark/>
          </w:tcPr>
          <w:p w14:paraId="1F7A776B" w14:textId="77777777" w:rsidR="00C50A95" w:rsidRPr="00D016EC" w:rsidRDefault="00C50A95" w:rsidP="00416506">
            <w:pPr>
              <w:pStyle w:val="tabletext11"/>
              <w:jc w:val="center"/>
              <w:rPr>
                <w:ins w:id="27630" w:author="Author"/>
              </w:rPr>
            </w:pPr>
            <w:ins w:id="27631" w:author="Author">
              <w:r w:rsidRPr="00D016EC">
                <w:t>2.89</w:t>
              </w:r>
            </w:ins>
          </w:p>
        </w:tc>
        <w:tc>
          <w:tcPr>
            <w:tcW w:w="400" w:type="dxa"/>
            <w:noWrap/>
            <w:vAlign w:val="bottom"/>
            <w:hideMark/>
          </w:tcPr>
          <w:p w14:paraId="38440476" w14:textId="77777777" w:rsidR="00C50A95" w:rsidRPr="00D016EC" w:rsidRDefault="00C50A95" w:rsidP="00416506">
            <w:pPr>
              <w:pStyle w:val="tabletext11"/>
              <w:jc w:val="center"/>
              <w:rPr>
                <w:ins w:id="27632" w:author="Author"/>
              </w:rPr>
            </w:pPr>
            <w:ins w:id="27633" w:author="Author">
              <w:r w:rsidRPr="00D016EC">
                <w:t>2.80</w:t>
              </w:r>
            </w:ins>
          </w:p>
        </w:tc>
        <w:tc>
          <w:tcPr>
            <w:tcW w:w="400" w:type="dxa"/>
            <w:noWrap/>
            <w:vAlign w:val="bottom"/>
            <w:hideMark/>
          </w:tcPr>
          <w:p w14:paraId="246BEC60" w14:textId="77777777" w:rsidR="00C50A95" w:rsidRPr="00D016EC" w:rsidRDefault="00C50A95" w:rsidP="00416506">
            <w:pPr>
              <w:pStyle w:val="tabletext11"/>
              <w:jc w:val="center"/>
              <w:rPr>
                <w:ins w:id="27634" w:author="Author"/>
              </w:rPr>
            </w:pPr>
            <w:ins w:id="27635" w:author="Author">
              <w:r w:rsidRPr="00D016EC">
                <w:t>2.72</w:t>
              </w:r>
            </w:ins>
          </w:p>
        </w:tc>
        <w:tc>
          <w:tcPr>
            <w:tcW w:w="400" w:type="dxa"/>
            <w:noWrap/>
            <w:vAlign w:val="bottom"/>
            <w:hideMark/>
          </w:tcPr>
          <w:p w14:paraId="5B57D99E" w14:textId="77777777" w:rsidR="00C50A95" w:rsidRPr="00D016EC" w:rsidRDefault="00C50A95" w:rsidP="00416506">
            <w:pPr>
              <w:pStyle w:val="tabletext11"/>
              <w:jc w:val="center"/>
              <w:rPr>
                <w:ins w:id="27636" w:author="Author"/>
              </w:rPr>
            </w:pPr>
            <w:ins w:id="27637" w:author="Author">
              <w:r w:rsidRPr="00D016EC">
                <w:t>2.64</w:t>
              </w:r>
            </w:ins>
          </w:p>
        </w:tc>
        <w:tc>
          <w:tcPr>
            <w:tcW w:w="400" w:type="dxa"/>
            <w:noWrap/>
            <w:vAlign w:val="bottom"/>
            <w:hideMark/>
          </w:tcPr>
          <w:p w14:paraId="54446BD2" w14:textId="77777777" w:rsidR="00C50A95" w:rsidRPr="00D016EC" w:rsidRDefault="00C50A95" w:rsidP="00416506">
            <w:pPr>
              <w:pStyle w:val="tabletext11"/>
              <w:jc w:val="center"/>
              <w:rPr>
                <w:ins w:id="27638" w:author="Author"/>
              </w:rPr>
            </w:pPr>
            <w:ins w:id="27639" w:author="Author">
              <w:r w:rsidRPr="00D016EC">
                <w:t>2.56</w:t>
              </w:r>
            </w:ins>
          </w:p>
        </w:tc>
        <w:tc>
          <w:tcPr>
            <w:tcW w:w="400" w:type="dxa"/>
            <w:noWrap/>
            <w:vAlign w:val="bottom"/>
            <w:hideMark/>
          </w:tcPr>
          <w:p w14:paraId="5FE946EE" w14:textId="77777777" w:rsidR="00C50A95" w:rsidRPr="00D016EC" w:rsidRDefault="00C50A95" w:rsidP="00416506">
            <w:pPr>
              <w:pStyle w:val="tabletext11"/>
              <w:jc w:val="center"/>
              <w:rPr>
                <w:ins w:id="27640" w:author="Author"/>
              </w:rPr>
            </w:pPr>
            <w:ins w:id="27641" w:author="Author">
              <w:r w:rsidRPr="00D016EC">
                <w:t>2.48</w:t>
              </w:r>
            </w:ins>
          </w:p>
        </w:tc>
        <w:tc>
          <w:tcPr>
            <w:tcW w:w="400" w:type="dxa"/>
            <w:noWrap/>
            <w:vAlign w:val="bottom"/>
            <w:hideMark/>
          </w:tcPr>
          <w:p w14:paraId="13530B08" w14:textId="77777777" w:rsidR="00C50A95" w:rsidRPr="00D016EC" w:rsidRDefault="00C50A95" w:rsidP="00416506">
            <w:pPr>
              <w:pStyle w:val="tabletext11"/>
              <w:jc w:val="center"/>
              <w:rPr>
                <w:ins w:id="27642" w:author="Author"/>
              </w:rPr>
            </w:pPr>
            <w:ins w:id="27643" w:author="Author">
              <w:r w:rsidRPr="00D016EC">
                <w:t>2.41</w:t>
              </w:r>
            </w:ins>
          </w:p>
        </w:tc>
        <w:tc>
          <w:tcPr>
            <w:tcW w:w="400" w:type="dxa"/>
            <w:noWrap/>
            <w:vAlign w:val="bottom"/>
            <w:hideMark/>
          </w:tcPr>
          <w:p w14:paraId="73DADAF7" w14:textId="77777777" w:rsidR="00C50A95" w:rsidRPr="00D016EC" w:rsidRDefault="00C50A95" w:rsidP="00416506">
            <w:pPr>
              <w:pStyle w:val="tabletext11"/>
              <w:jc w:val="center"/>
              <w:rPr>
                <w:ins w:id="27644" w:author="Author"/>
              </w:rPr>
            </w:pPr>
            <w:ins w:id="27645" w:author="Author">
              <w:r w:rsidRPr="00D016EC">
                <w:t>2.34</w:t>
              </w:r>
            </w:ins>
          </w:p>
        </w:tc>
        <w:tc>
          <w:tcPr>
            <w:tcW w:w="400" w:type="dxa"/>
            <w:noWrap/>
            <w:vAlign w:val="bottom"/>
            <w:hideMark/>
          </w:tcPr>
          <w:p w14:paraId="2E0F2440" w14:textId="77777777" w:rsidR="00C50A95" w:rsidRPr="00D016EC" w:rsidRDefault="00C50A95" w:rsidP="00416506">
            <w:pPr>
              <w:pStyle w:val="tabletext11"/>
              <w:jc w:val="center"/>
              <w:rPr>
                <w:ins w:id="27646" w:author="Author"/>
              </w:rPr>
            </w:pPr>
            <w:ins w:id="27647" w:author="Author">
              <w:r w:rsidRPr="00D016EC">
                <w:t>2.27</w:t>
              </w:r>
            </w:ins>
          </w:p>
        </w:tc>
        <w:tc>
          <w:tcPr>
            <w:tcW w:w="440" w:type="dxa"/>
            <w:noWrap/>
            <w:vAlign w:val="bottom"/>
            <w:hideMark/>
          </w:tcPr>
          <w:p w14:paraId="15EE8218" w14:textId="77777777" w:rsidR="00C50A95" w:rsidRPr="00D016EC" w:rsidRDefault="00C50A95" w:rsidP="00416506">
            <w:pPr>
              <w:pStyle w:val="tabletext11"/>
              <w:jc w:val="center"/>
              <w:rPr>
                <w:ins w:id="27648" w:author="Author"/>
              </w:rPr>
            </w:pPr>
            <w:ins w:id="27649" w:author="Author">
              <w:r w:rsidRPr="00D016EC">
                <w:t>2.20</w:t>
              </w:r>
            </w:ins>
          </w:p>
        </w:tc>
        <w:tc>
          <w:tcPr>
            <w:tcW w:w="400" w:type="dxa"/>
            <w:noWrap/>
            <w:vAlign w:val="bottom"/>
            <w:hideMark/>
          </w:tcPr>
          <w:p w14:paraId="7A019A32" w14:textId="77777777" w:rsidR="00C50A95" w:rsidRPr="00D016EC" w:rsidRDefault="00C50A95" w:rsidP="00416506">
            <w:pPr>
              <w:pStyle w:val="tabletext11"/>
              <w:jc w:val="center"/>
              <w:rPr>
                <w:ins w:id="27650" w:author="Author"/>
              </w:rPr>
            </w:pPr>
            <w:ins w:id="27651" w:author="Author">
              <w:r w:rsidRPr="00D016EC">
                <w:t>2.13</w:t>
              </w:r>
            </w:ins>
          </w:p>
        </w:tc>
        <w:tc>
          <w:tcPr>
            <w:tcW w:w="400" w:type="dxa"/>
            <w:noWrap/>
            <w:vAlign w:val="bottom"/>
            <w:hideMark/>
          </w:tcPr>
          <w:p w14:paraId="2A857B4F" w14:textId="77777777" w:rsidR="00C50A95" w:rsidRPr="00D016EC" w:rsidRDefault="00C50A95" w:rsidP="00416506">
            <w:pPr>
              <w:pStyle w:val="tabletext11"/>
              <w:jc w:val="center"/>
              <w:rPr>
                <w:ins w:id="27652" w:author="Author"/>
              </w:rPr>
            </w:pPr>
            <w:ins w:id="27653" w:author="Author">
              <w:r w:rsidRPr="00D016EC">
                <w:t>2.07</w:t>
              </w:r>
            </w:ins>
          </w:p>
        </w:tc>
        <w:tc>
          <w:tcPr>
            <w:tcW w:w="400" w:type="dxa"/>
            <w:noWrap/>
            <w:vAlign w:val="bottom"/>
            <w:hideMark/>
          </w:tcPr>
          <w:p w14:paraId="5DD84503" w14:textId="77777777" w:rsidR="00C50A95" w:rsidRPr="00D016EC" w:rsidRDefault="00C50A95" w:rsidP="00416506">
            <w:pPr>
              <w:pStyle w:val="tabletext11"/>
              <w:jc w:val="center"/>
              <w:rPr>
                <w:ins w:id="27654" w:author="Author"/>
              </w:rPr>
            </w:pPr>
            <w:ins w:id="27655" w:author="Author">
              <w:r w:rsidRPr="00D016EC">
                <w:t>2.01</w:t>
              </w:r>
            </w:ins>
          </w:p>
        </w:tc>
        <w:tc>
          <w:tcPr>
            <w:tcW w:w="400" w:type="dxa"/>
            <w:noWrap/>
            <w:vAlign w:val="bottom"/>
            <w:hideMark/>
          </w:tcPr>
          <w:p w14:paraId="4CDC7096" w14:textId="77777777" w:rsidR="00C50A95" w:rsidRPr="00D016EC" w:rsidRDefault="00C50A95" w:rsidP="00416506">
            <w:pPr>
              <w:pStyle w:val="tabletext11"/>
              <w:jc w:val="center"/>
              <w:rPr>
                <w:ins w:id="27656" w:author="Author"/>
              </w:rPr>
            </w:pPr>
            <w:ins w:id="27657" w:author="Author">
              <w:r w:rsidRPr="00D016EC">
                <w:t>1.95</w:t>
              </w:r>
            </w:ins>
          </w:p>
        </w:tc>
        <w:tc>
          <w:tcPr>
            <w:tcW w:w="460" w:type="dxa"/>
            <w:noWrap/>
            <w:vAlign w:val="bottom"/>
            <w:hideMark/>
          </w:tcPr>
          <w:p w14:paraId="3FD804EE" w14:textId="77777777" w:rsidR="00C50A95" w:rsidRPr="00D016EC" w:rsidRDefault="00C50A95" w:rsidP="00416506">
            <w:pPr>
              <w:pStyle w:val="tabletext11"/>
              <w:jc w:val="center"/>
              <w:rPr>
                <w:ins w:id="27658" w:author="Author"/>
              </w:rPr>
            </w:pPr>
            <w:ins w:id="27659" w:author="Author">
              <w:r w:rsidRPr="00D016EC">
                <w:t>1.89</w:t>
              </w:r>
            </w:ins>
          </w:p>
        </w:tc>
      </w:tr>
      <w:tr w:rsidR="00C50A95" w:rsidRPr="00D016EC" w14:paraId="6752F2E2" w14:textId="77777777" w:rsidTr="00416506">
        <w:trPr>
          <w:trHeight w:val="190"/>
          <w:ins w:id="27660" w:author="Author"/>
        </w:trPr>
        <w:tc>
          <w:tcPr>
            <w:tcW w:w="200" w:type="dxa"/>
            <w:tcBorders>
              <w:right w:val="nil"/>
            </w:tcBorders>
            <w:vAlign w:val="bottom"/>
          </w:tcPr>
          <w:p w14:paraId="484103BD" w14:textId="77777777" w:rsidR="00C50A95" w:rsidRPr="00D016EC" w:rsidRDefault="00C50A95" w:rsidP="00416506">
            <w:pPr>
              <w:pStyle w:val="tabletext11"/>
              <w:jc w:val="right"/>
              <w:rPr>
                <w:ins w:id="27661" w:author="Author"/>
              </w:rPr>
            </w:pPr>
          </w:p>
        </w:tc>
        <w:tc>
          <w:tcPr>
            <w:tcW w:w="1580" w:type="dxa"/>
            <w:tcBorders>
              <w:left w:val="nil"/>
            </w:tcBorders>
            <w:vAlign w:val="bottom"/>
            <w:hideMark/>
          </w:tcPr>
          <w:p w14:paraId="01393AE3" w14:textId="77777777" w:rsidR="00C50A95" w:rsidRPr="00D016EC" w:rsidRDefault="00C50A95" w:rsidP="00416506">
            <w:pPr>
              <w:pStyle w:val="tabletext11"/>
              <w:tabs>
                <w:tab w:val="decimal" w:pos="640"/>
              </w:tabs>
              <w:rPr>
                <w:ins w:id="27662" w:author="Author"/>
              </w:rPr>
            </w:pPr>
            <w:ins w:id="27663" w:author="Author">
              <w:r w:rsidRPr="00D016EC">
                <w:t>350,000 to 399,999</w:t>
              </w:r>
            </w:ins>
          </w:p>
        </w:tc>
        <w:tc>
          <w:tcPr>
            <w:tcW w:w="560" w:type="dxa"/>
            <w:noWrap/>
            <w:vAlign w:val="bottom"/>
            <w:hideMark/>
          </w:tcPr>
          <w:p w14:paraId="0B94C60C" w14:textId="77777777" w:rsidR="00C50A95" w:rsidRPr="00D016EC" w:rsidRDefault="00C50A95" w:rsidP="00416506">
            <w:pPr>
              <w:pStyle w:val="tabletext11"/>
              <w:tabs>
                <w:tab w:val="decimal" w:pos="200"/>
              </w:tabs>
              <w:jc w:val="center"/>
              <w:rPr>
                <w:ins w:id="27664" w:author="Author"/>
              </w:rPr>
            </w:pPr>
            <w:ins w:id="27665" w:author="Author">
              <w:r w:rsidRPr="00D016EC">
                <w:t>7.73</w:t>
              </w:r>
            </w:ins>
          </w:p>
        </w:tc>
        <w:tc>
          <w:tcPr>
            <w:tcW w:w="560" w:type="dxa"/>
            <w:noWrap/>
            <w:vAlign w:val="bottom"/>
            <w:hideMark/>
          </w:tcPr>
          <w:p w14:paraId="657E7AF2" w14:textId="77777777" w:rsidR="00C50A95" w:rsidRPr="00D016EC" w:rsidRDefault="00C50A95" w:rsidP="00416506">
            <w:pPr>
              <w:pStyle w:val="tabletext11"/>
              <w:tabs>
                <w:tab w:val="decimal" w:pos="200"/>
              </w:tabs>
              <w:jc w:val="center"/>
              <w:rPr>
                <w:ins w:id="27666" w:author="Author"/>
              </w:rPr>
            </w:pPr>
            <w:ins w:id="27667" w:author="Author">
              <w:r w:rsidRPr="00D016EC">
                <w:t>7.50</w:t>
              </w:r>
            </w:ins>
          </w:p>
        </w:tc>
        <w:tc>
          <w:tcPr>
            <w:tcW w:w="480" w:type="dxa"/>
            <w:noWrap/>
            <w:vAlign w:val="bottom"/>
            <w:hideMark/>
          </w:tcPr>
          <w:p w14:paraId="403F9149" w14:textId="77777777" w:rsidR="00C50A95" w:rsidRPr="00D016EC" w:rsidRDefault="00C50A95" w:rsidP="00416506">
            <w:pPr>
              <w:pStyle w:val="tabletext11"/>
              <w:tabs>
                <w:tab w:val="decimal" w:pos="200"/>
              </w:tabs>
              <w:jc w:val="center"/>
              <w:rPr>
                <w:ins w:id="27668" w:author="Author"/>
              </w:rPr>
            </w:pPr>
            <w:ins w:id="27669" w:author="Author">
              <w:r w:rsidRPr="00D016EC">
                <w:t>7.27</w:t>
              </w:r>
            </w:ins>
          </w:p>
        </w:tc>
        <w:tc>
          <w:tcPr>
            <w:tcW w:w="480" w:type="dxa"/>
            <w:noWrap/>
            <w:vAlign w:val="bottom"/>
            <w:hideMark/>
          </w:tcPr>
          <w:p w14:paraId="61B566F3" w14:textId="77777777" w:rsidR="00C50A95" w:rsidRPr="00D016EC" w:rsidRDefault="00C50A95" w:rsidP="00416506">
            <w:pPr>
              <w:pStyle w:val="tabletext11"/>
              <w:tabs>
                <w:tab w:val="decimal" w:pos="200"/>
              </w:tabs>
              <w:jc w:val="center"/>
              <w:rPr>
                <w:ins w:id="27670" w:author="Author"/>
              </w:rPr>
            </w:pPr>
            <w:ins w:id="27671" w:author="Author">
              <w:r w:rsidRPr="00D016EC">
                <w:t>6.80</w:t>
              </w:r>
            </w:ins>
          </w:p>
        </w:tc>
        <w:tc>
          <w:tcPr>
            <w:tcW w:w="480" w:type="dxa"/>
            <w:noWrap/>
            <w:vAlign w:val="bottom"/>
            <w:hideMark/>
          </w:tcPr>
          <w:p w14:paraId="073B526B" w14:textId="77777777" w:rsidR="00C50A95" w:rsidRPr="00D016EC" w:rsidRDefault="00C50A95" w:rsidP="00416506">
            <w:pPr>
              <w:pStyle w:val="tabletext11"/>
              <w:tabs>
                <w:tab w:val="decimal" w:pos="200"/>
              </w:tabs>
              <w:jc w:val="center"/>
              <w:rPr>
                <w:ins w:id="27672" w:author="Author"/>
              </w:rPr>
            </w:pPr>
            <w:ins w:id="27673" w:author="Author">
              <w:r w:rsidRPr="00D016EC">
                <w:t>6.34</w:t>
              </w:r>
            </w:ins>
          </w:p>
        </w:tc>
        <w:tc>
          <w:tcPr>
            <w:tcW w:w="480" w:type="dxa"/>
            <w:noWrap/>
            <w:vAlign w:val="bottom"/>
            <w:hideMark/>
          </w:tcPr>
          <w:p w14:paraId="09D59A0E" w14:textId="77777777" w:rsidR="00C50A95" w:rsidRPr="00D016EC" w:rsidRDefault="00C50A95" w:rsidP="00416506">
            <w:pPr>
              <w:pStyle w:val="tabletext11"/>
              <w:tabs>
                <w:tab w:val="decimal" w:pos="200"/>
              </w:tabs>
              <w:jc w:val="center"/>
              <w:rPr>
                <w:ins w:id="27674" w:author="Author"/>
              </w:rPr>
            </w:pPr>
            <w:ins w:id="27675" w:author="Author">
              <w:r w:rsidRPr="00D016EC">
                <w:t>5.88</w:t>
              </w:r>
            </w:ins>
          </w:p>
        </w:tc>
        <w:tc>
          <w:tcPr>
            <w:tcW w:w="480" w:type="dxa"/>
            <w:noWrap/>
            <w:vAlign w:val="bottom"/>
            <w:hideMark/>
          </w:tcPr>
          <w:p w14:paraId="6283D3FD" w14:textId="77777777" w:rsidR="00C50A95" w:rsidRPr="00D016EC" w:rsidRDefault="00C50A95" w:rsidP="00416506">
            <w:pPr>
              <w:pStyle w:val="tabletext11"/>
              <w:tabs>
                <w:tab w:val="decimal" w:pos="200"/>
              </w:tabs>
              <w:jc w:val="center"/>
              <w:rPr>
                <w:ins w:id="27676" w:author="Author"/>
              </w:rPr>
            </w:pPr>
            <w:ins w:id="27677" w:author="Author">
              <w:r w:rsidRPr="00D016EC">
                <w:t>5.41</w:t>
              </w:r>
            </w:ins>
          </w:p>
        </w:tc>
        <w:tc>
          <w:tcPr>
            <w:tcW w:w="480" w:type="dxa"/>
            <w:noWrap/>
            <w:vAlign w:val="bottom"/>
            <w:hideMark/>
          </w:tcPr>
          <w:p w14:paraId="766886FF" w14:textId="77777777" w:rsidR="00C50A95" w:rsidRPr="00D016EC" w:rsidRDefault="00C50A95" w:rsidP="00416506">
            <w:pPr>
              <w:pStyle w:val="tabletext11"/>
              <w:tabs>
                <w:tab w:val="decimal" w:pos="200"/>
              </w:tabs>
              <w:jc w:val="center"/>
              <w:rPr>
                <w:ins w:id="27678" w:author="Author"/>
              </w:rPr>
            </w:pPr>
            <w:ins w:id="27679" w:author="Author">
              <w:r w:rsidRPr="00D016EC">
                <w:t>4.95</w:t>
              </w:r>
            </w:ins>
          </w:p>
        </w:tc>
        <w:tc>
          <w:tcPr>
            <w:tcW w:w="400" w:type="dxa"/>
            <w:noWrap/>
            <w:vAlign w:val="bottom"/>
            <w:hideMark/>
          </w:tcPr>
          <w:p w14:paraId="230FC8AB" w14:textId="77777777" w:rsidR="00C50A95" w:rsidRPr="00D016EC" w:rsidRDefault="00C50A95" w:rsidP="00416506">
            <w:pPr>
              <w:pStyle w:val="tabletext11"/>
              <w:jc w:val="center"/>
              <w:rPr>
                <w:ins w:id="27680" w:author="Author"/>
              </w:rPr>
            </w:pPr>
            <w:ins w:id="27681" w:author="Author">
              <w:r w:rsidRPr="00D016EC">
                <w:t>4.48</w:t>
              </w:r>
            </w:ins>
          </w:p>
        </w:tc>
        <w:tc>
          <w:tcPr>
            <w:tcW w:w="400" w:type="dxa"/>
            <w:noWrap/>
            <w:vAlign w:val="bottom"/>
            <w:hideMark/>
          </w:tcPr>
          <w:p w14:paraId="2F920E7B" w14:textId="77777777" w:rsidR="00C50A95" w:rsidRPr="00D016EC" w:rsidRDefault="00C50A95" w:rsidP="00416506">
            <w:pPr>
              <w:pStyle w:val="tabletext11"/>
              <w:jc w:val="center"/>
              <w:rPr>
                <w:ins w:id="27682" w:author="Author"/>
              </w:rPr>
            </w:pPr>
            <w:ins w:id="27683" w:author="Author">
              <w:r w:rsidRPr="00D016EC">
                <w:t>4.02</w:t>
              </w:r>
            </w:ins>
          </w:p>
        </w:tc>
        <w:tc>
          <w:tcPr>
            <w:tcW w:w="400" w:type="dxa"/>
            <w:noWrap/>
            <w:vAlign w:val="bottom"/>
            <w:hideMark/>
          </w:tcPr>
          <w:p w14:paraId="11424DAB" w14:textId="77777777" w:rsidR="00C50A95" w:rsidRPr="00D016EC" w:rsidRDefault="00C50A95" w:rsidP="00416506">
            <w:pPr>
              <w:pStyle w:val="tabletext11"/>
              <w:jc w:val="center"/>
              <w:rPr>
                <w:ins w:id="27684" w:author="Author"/>
              </w:rPr>
            </w:pPr>
            <w:ins w:id="27685" w:author="Author">
              <w:r w:rsidRPr="00D016EC">
                <w:t>3.56</w:t>
              </w:r>
            </w:ins>
          </w:p>
        </w:tc>
        <w:tc>
          <w:tcPr>
            <w:tcW w:w="400" w:type="dxa"/>
            <w:noWrap/>
            <w:vAlign w:val="bottom"/>
            <w:hideMark/>
          </w:tcPr>
          <w:p w14:paraId="37AA4973" w14:textId="77777777" w:rsidR="00C50A95" w:rsidRPr="00D016EC" w:rsidRDefault="00C50A95" w:rsidP="00416506">
            <w:pPr>
              <w:pStyle w:val="tabletext11"/>
              <w:jc w:val="center"/>
              <w:rPr>
                <w:ins w:id="27686" w:author="Author"/>
              </w:rPr>
            </w:pPr>
            <w:ins w:id="27687" w:author="Author">
              <w:r w:rsidRPr="00D016EC">
                <w:t>3.45</w:t>
              </w:r>
            </w:ins>
          </w:p>
        </w:tc>
        <w:tc>
          <w:tcPr>
            <w:tcW w:w="400" w:type="dxa"/>
            <w:noWrap/>
            <w:vAlign w:val="bottom"/>
            <w:hideMark/>
          </w:tcPr>
          <w:p w14:paraId="1AD0A0B0" w14:textId="77777777" w:rsidR="00C50A95" w:rsidRPr="00D016EC" w:rsidRDefault="00C50A95" w:rsidP="00416506">
            <w:pPr>
              <w:pStyle w:val="tabletext11"/>
              <w:jc w:val="center"/>
              <w:rPr>
                <w:ins w:id="27688" w:author="Author"/>
              </w:rPr>
            </w:pPr>
            <w:ins w:id="27689" w:author="Author">
              <w:r w:rsidRPr="00D016EC">
                <w:t>3.35</w:t>
              </w:r>
            </w:ins>
          </w:p>
        </w:tc>
        <w:tc>
          <w:tcPr>
            <w:tcW w:w="400" w:type="dxa"/>
            <w:noWrap/>
            <w:vAlign w:val="bottom"/>
            <w:hideMark/>
          </w:tcPr>
          <w:p w14:paraId="50B14698" w14:textId="77777777" w:rsidR="00C50A95" w:rsidRPr="00D016EC" w:rsidRDefault="00C50A95" w:rsidP="00416506">
            <w:pPr>
              <w:pStyle w:val="tabletext11"/>
              <w:jc w:val="center"/>
              <w:rPr>
                <w:ins w:id="27690" w:author="Author"/>
              </w:rPr>
            </w:pPr>
            <w:ins w:id="27691" w:author="Author">
              <w:r w:rsidRPr="00D016EC">
                <w:t>3.25</w:t>
              </w:r>
            </w:ins>
          </w:p>
        </w:tc>
        <w:tc>
          <w:tcPr>
            <w:tcW w:w="400" w:type="dxa"/>
            <w:noWrap/>
            <w:vAlign w:val="bottom"/>
            <w:hideMark/>
          </w:tcPr>
          <w:p w14:paraId="3BEE1A13" w14:textId="77777777" w:rsidR="00C50A95" w:rsidRPr="00D016EC" w:rsidRDefault="00C50A95" w:rsidP="00416506">
            <w:pPr>
              <w:pStyle w:val="tabletext11"/>
              <w:jc w:val="center"/>
              <w:rPr>
                <w:ins w:id="27692" w:author="Author"/>
              </w:rPr>
            </w:pPr>
            <w:ins w:id="27693" w:author="Author">
              <w:r w:rsidRPr="00D016EC">
                <w:t>3.15</w:t>
              </w:r>
            </w:ins>
          </w:p>
        </w:tc>
        <w:tc>
          <w:tcPr>
            <w:tcW w:w="400" w:type="dxa"/>
            <w:noWrap/>
            <w:vAlign w:val="bottom"/>
            <w:hideMark/>
          </w:tcPr>
          <w:p w14:paraId="386B111C" w14:textId="77777777" w:rsidR="00C50A95" w:rsidRPr="00D016EC" w:rsidRDefault="00C50A95" w:rsidP="00416506">
            <w:pPr>
              <w:pStyle w:val="tabletext11"/>
              <w:jc w:val="center"/>
              <w:rPr>
                <w:ins w:id="27694" w:author="Author"/>
              </w:rPr>
            </w:pPr>
            <w:ins w:id="27695" w:author="Author">
              <w:r w:rsidRPr="00D016EC">
                <w:t>3.05</w:t>
              </w:r>
            </w:ins>
          </w:p>
        </w:tc>
        <w:tc>
          <w:tcPr>
            <w:tcW w:w="400" w:type="dxa"/>
            <w:noWrap/>
            <w:vAlign w:val="bottom"/>
            <w:hideMark/>
          </w:tcPr>
          <w:p w14:paraId="7E7C4093" w14:textId="77777777" w:rsidR="00C50A95" w:rsidRPr="00D016EC" w:rsidRDefault="00C50A95" w:rsidP="00416506">
            <w:pPr>
              <w:pStyle w:val="tabletext11"/>
              <w:jc w:val="center"/>
              <w:rPr>
                <w:ins w:id="27696" w:author="Author"/>
              </w:rPr>
            </w:pPr>
            <w:ins w:id="27697" w:author="Author">
              <w:r w:rsidRPr="00D016EC">
                <w:t>2.96</w:t>
              </w:r>
            </w:ins>
          </w:p>
        </w:tc>
        <w:tc>
          <w:tcPr>
            <w:tcW w:w="400" w:type="dxa"/>
            <w:noWrap/>
            <w:vAlign w:val="bottom"/>
            <w:hideMark/>
          </w:tcPr>
          <w:p w14:paraId="7FC64CB2" w14:textId="77777777" w:rsidR="00C50A95" w:rsidRPr="00D016EC" w:rsidRDefault="00C50A95" w:rsidP="00416506">
            <w:pPr>
              <w:pStyle w:val="tabletext11"/>
              <w:jc w:val="center"/>
              <w:rPr>
                <w:ins w:id="27698" w:author="Author"/>
              </w:rPr>
            </w:pPr>
            <w:ins w:id="27699" w:author="Author">
              <w:r w:rsidRPr="00D016EC">
                <w:t>2.87</w:t>
              </w:r>
            </w:ins>
          </w:p>
        </w:tc>
        <w:tc>
          <w:tcPr>
            <w:tcW w:w="400" w:type="dxa"/>
            <w:noWrap/>
            <w:vAlign w:val="bottom"/>
            <w:hideMark/>
          </w:tcPr>
          <w:p w14:paraId="75794E42" w14:textId="77777777" w:rsidR="00C50A95" w:rsidRPr="00D016EC" w:rsidRDefault="00C50A95" w:rsidP="00416506">
            <w:pPr>
              <w:pStyle w:val="tabletext11"/>
              <w:jc w:val="center"/>
              <w:rPr>
                <w:ins w:id="27700" w:author="Author"/>
              </w:rPr>
            </w:pPr>
            <w:ins w:id="27701" w:author="Author">
              <w:r w:rsidRPr="00D016EC">
                <w:t>2.79</w:t>
              </w:r>
            </w:ins>
          </w:p>
        </w:tc>
        <w:tc>
          <w:tcPr>
            <w:tcW w:w="400" w:type="dxa"/>
            <w:noWrap/>
            <w:vAlign w:val="bottom"/>
            <w:hideMark/>
          </w:tcPr>
          <w:p w14:paraId="49BC3515" w14:textId="77777777" w:rsidR="00C50A95" w:rsidRPr="00D016EC" w:rsidRDefault="00C50A95" w:rsidP="00416506">
            <w:pPr>
              <w:pStyle w:val="tabletext11"/>
              <w:jc w:val="center"/>
              <w:rPr>
                <w:ins w:id="27702" w:author="Author"/>
              </w:rPr>
            </w:pPr>
            <w:ins w:id="27703" w:author="Author">
              <w:r w:rsidRPr="00D016EC">
                <w:t>2.70</w:t>
              </w:r>
            </w:ins>
          </w:p>
        </w:tc>
        <w:tc>
          <w:tcPr>
            <w:tcW w:w="400" w:type="dxa"/>
            <w:noWrap/>
            <w:vAlign w:val="bottom"/>
            <w:hideMark/>
          </w:tcPr>
          <w:p w14:paraId="544D5140" w14:textId="77777777" w:rsidR="00C50A95" w:rsidRPr="00D016EC" w:rsidRDefault="00C50A95" w:rsidP="00416506">
            <w:pPr>
              <w:pStyle w:val="tabletext11"/>
              <w:jc w:val="center"/>
              <w:rPr>
                <w:ins w:id="27704" w:author="Author"/>
              </w:rPr>
            </w:pPr>
            <w:ins w:id="27705" w:author="Author">
              <w:r w:rsidRPr="00D016EC">
                <w:t>2.62</w:t>
              </w:r>
            </w:ins>
          </w:p>
        </w:tc>
        <w:tc>
          <w:tcPr>
            <w:tcW w:w="400" w:type="dxa"/>
            <w:noWrap/>
            <w:vAlign w:val="bottom"/>
            <w:hideMark/>
          </w:tcPr>
          <w:p w14:paraId="3532F04C" w14:textId="77777777" w:rsidR="00C50A95" w:rsidRPr="00D016EC" w:rsidRDefault="00C50A95" w:rsidP="00416506">
            <w:pPr>
              <w:pStyle w:val="tabletext11"/>
              <w:jc w:val="center"/>
              <w:rPr>
                <w:ins w:id="27706" w:author="Author"/>
              </w:rPr>
            </w:pPr>
            <w:ins w:id="27707" w:author="Author">
              <w:r w:rsidRPr="00D016EC">
                <w:t>2.54</w:t>
              </w:r>
            </w:ins>
          </w:p>
        </w:tc>
        <w:tc>
          <w:tcPr>
            <w:tcW w:w="440" w:type="dxa"/>
            <w:noWrap/>
            <w:vAlign w:val="bottom"/>
            <w:hideMark/>
          </w:tcPr>
          <w:p w14:paraId="7E396A99" w14:textId="77777777" w:rsidR="00C50A95" w:rsidRPr="00D016EC" w:rsidRDefault="00C50A95" w:rsidP="00416506">
            <w:pPr>
              <w:pStyle w:val="tabletext11"/>
              <w:jc w:val="center"/>
              <w:rPr>
                <w:ins w:id="27708" w:author="Author"/>
              </w:rPr>
            </w:pPr>
            <w:ins w:id="27709" w:author="Author">
              <w:r w:rsidRPr="00D016EC">
                <w:t>2.47</w:t>
              </w:r>
            </w:ins>
          </w:p>
        </w:tc>
        <w:tc>
          <w:tcPr>
            <w:tcW w:w="400" w:type="dxa"/>
            <w:noWrap/>
            <w:vAlign w:val="bottom"/>
            <w:hideMark/>
          </w:tcPr>
          <w:p w14:paraId="7BBB6B5C" w14:textId="77777777" w:rsidR="00C50A95" w:rsidRPr="00D016EC" w:rsidRDefault="00C50A95" w:rsidP="00416506">
            <w:pPr>
              <w:pStyle w:val="tabletext11"/>
              <w:jc w:val="center"/>
              <w:rPr>
                <w:ins w:id="27710" w:author="Author"/>
              </w:rPr>
            </w:pPr>
            <w:ins w:id="27711" w:author="Author">
              <w:r w:rsidRPr="00D016EC">
                <w:t>2.39</w:t>
              </w:r>
            </w:ins>
          </w:p>
        </w:tc>
        <w:tc>
          <w:tcPr>
            <w:tcW w:w="400" w:type="dxa"/>
            <w:noWrap/>
            <w:vAlign w:val="bottom"/>
            <w:hideMark/>
          </w:tcPr>
          <w:p w14:paraId="6012AB52" w14:textId="77777777" w:rsidR="00C50A95" w:rsidRPr="00D016EC" w:rsidRDefault="00C50A95" w:rsidP="00416506">
            <w:pPr>
              <w:pStyle w:val="tabletext11"/>
              <w:jc w:val="center"/>
              <w:rPr>
                <w:ins w:id="27712" w:author="Author"/>
              </w:rPr>
            </w:pPr>
            <w:ins w:id="27713" w:author="Author">
              <w:r w:rsidRPr="00D016EC">
                <w:t>2.32</w:t>
              </w:r>
            </w:ins>
          </w:p>
        </w:tc>
        <w:tc>
          <w:tcPr>
            <w:tcW w:w="400" w:type="dxa"/>
            <w:noWrap/>
            <w:vAlign w:val="bottom"/>
            <w:hideMark/>
          </w:tcPr>
          <w:p w14:paraId="47434F37" w14:textId="77777777" w:rsidR="00C50A95" w:rsidRPr="00D016EC" w:rsidRDefault="00C50A95" w:rsidP="00416506">
            <w:pPr>
              <w:pStyle w:val="tabletext11"/>
              <w:jc w:val="center"/>
              <w:rPr>
                <w:ins w:id="27714" w:author="Author"/>
              </w:rPr>
            </w:pPr>
            <w:ins w:id="27715" w:author="Author">
              <w:r w:rsidRPr="00D016EC">
                <w:t>2.25</w:t>
              </w:r>
            </w:ins>
          </w:p>
        </w:tc>
        <w:tc>
          <w:tcPr>
            <w:tcW w:w="400" w:type="dxa"/>
            <w:noWrap/>
            <w:vAlign w:val="bottom"/>
            <w:hideMark/>
          </w:tcPr>
          <w:p w14:paraId="7C42D66E" w14:textId="77777777" w:rsidR="00C50A95" w:rsidRPr="00D016EC" w:rsidRDefault="00C50A95" w:rsidP="00416506">
            <w:pPr>
              <w:pStyle w:val="tabletext11"/>
              <w:jc w:val="center"/>
              <w:rPr>
                <w:ins w:id="27716" w:author="Author"/>
              </w:rPr>
            </w:pPr>
            <w:ins w:id="27717" w:author="Author">
              <w:r w:rsidRPr="00D016EC">
                <w:t>2.18</w:t>
              </w:r>
            </w:ins>
          </w:p>
        </w:tc>
        <w:tc>
          <w:tcPr>
            <w:tcW w:w="460" w:type="dxa"/>
            <w:noWrap/>
            <w:vAlign w:val="bottom"/>
            <w:hideMark/>
          </w:tcPr>
          <w:p w14:paraId="2B2937EB" w14:textId="77777777" w:rsidR="00C50A95" w:rsidRPr="00D016EC" w:rsidRDefault="00C50A95" w:rsidP="00416506">
            <w:pPr>
              <w:pStyle w:val="tabletext11"/>
              <w:jc w:val="center"/>
              <w:rPr>
                <w:ins w:id="27718" w:author="Author"/>
              </w:rPr>
            </w:pPr>
            <w:ins w:id="27719" w:author="Author">
              <w:r w:rsidRPr="00D016EC">
                <w:t>2.12</w:t>
              </w:r>
            </w:ins>
          </w:p>
        </w:tc>
      </w:tr>
      <w:tr w:rsidR="00C50A95" w:rsidRPr="00D016EC" w14:paraId="4EA780B2" w14:textId="77777777" w:rsidTr="00416506">
        <w:trPr>
          <w:trHeight w:val="190"/>
          <w:ins w:id="27720" w:author="Author"/>
        </w:trPr>
        <w:tc>
          <w:tcPr>
            <w:tcW w:w="200" w:type="dxa"/>
            <w:tcBorders>
              <w:right w:val="nil"/>
            </w:tcBorders>
            <w:vAlign w:val="bottom"/>
          </w:tcPr>
          <w:p w14:paraId="743CB100" w14:textId="77777777" w:rsidR="00C50A95" w:rsidRPr="00D016EC" w:rsidRDefault="00C50A95" w:rsidP="00416506">
            <w:pPr>
              <w:pStyle w:val="tabletext11"/>
              <w:jc w:val="right"/>
              <w:rPr>
                <w:ins w:id="27721" w:author="Author"/>
              </w:rPr>
            </w:pPr>
          </w:p>
        </w:tc>
        <w:tc>
          <w:tcPr>
            <w:tcW w:w="1580" w:type="dxa"/>
            <w:tcBorders>
              <w:left w:val="nil"/>
            </w:tcBorders>
            <w:vAlign w:val="bottom"/>
            <w:hideMark/>
          </w:tcPr>
          <w:p w14:paraId="575F323A" w14:textId="77777777" w:rsidR="00C50A95" w:rsidRPr="00D016EC" w:rsidRDefault="00C50A95" w:rsidP="00416506">
            <w:pPr>
              <w:pStyle w:val="tabletext11"/>
              <w:tabs>
                <w:tab w:val="decimal" w:pos="640"/>
              </w:tabs>
              <w:rPr>
                <w:ins w:id="27722" w:author="Author"/>
              </w:rPr>
            </w:pPr>
            <w:ins w:id="27723" w:author="Author">
              <w:r w:rsidRPr="00D016EC">
                <w:t>400,000 to 449,999</w:t>
              </w:r>
            </w:ins>
          </w:p>
        </w:tc>
        <w:tc>
          <w:tcPr>
            <w:tcW w:w="560" w:type="dxa"/>
            <w:noWrap/>
            <w:vAlign w:val="bottom"/>
            <w:hideMark/>
          </w:tcPr>
          <w:p w14:paraId="7A16C431" w14:textId="77777777" w:rsidR="00C50A95" w:rsidRPr="00D016EC" w:rsidRDefault="00C50A95" w:rsidP="00416506">
            <w:pPr>
              <w:pStyle w:val="tabletext11"/>
              <w:tabs>
                <w:tab w:val="decimal" w:pos="200"/>
              </w:tabs>
              <w:jc w:val="center"/>
              <w:rPr>
                <w:ins w:id="27724" w:author="Author"/>
              </w:rPr>
            </w:pPr>
            <w:ins w:id="27725" w:author="Author">
              <w:r w:rsidRPr="00D016EC">
                <w:t>8.55</w:t>
              </w:r>
            </w:ins>
          </w:p>
        </w:tc>
        <w:tc>
          <w:tcPr>
            <w:tcW w:w="560" w:type="dxa"/>
            <w:noWrap/>
            <w:vAlign w:val="bottom"/>
            <w:hideMark/>
          </w:tcPr>
          <w:p w14:paraId="567185EF" w14:textId="77777777" w:rsidR="00C50A95" w:rsidRPr="00D016EC" w:rsidRDefault="00C50A95" w:rsidP="00416506">
            <w:pPr>
              <w:pStyle w:val="tabletext11"/>
              <w:tabs>
                <w:tab w:val="decimal" w:pos="200"/>
              </w:tabs>
              <w:jc w:val="center"/>
              <w:rPr>
                <w:ins w:id="27726" w:author="Author"/>
              </w:rPr>
            </w:pPr>
            <w:ins w:id="27727" w:author="Author">
              <w:r w:rsidRPr="00D016EC">
                <w:t>8.30</w:t>
              </w:r>
            </w:ins>
          </w:p>
        </w:tc>
        <w:tc>
          <w:tcPr>
            <w:tcW w:w="480" w:type="dxa"/>
            <w:noWrap/>
            <w:vAlign w:val="bottom"/>
            <w:hideMark/>
          </w:tcPr>
          <w:p w14:paraId="5C2BFEA9" w14:textId="77777777" w:rsidR="00C50A95" w:rsidRPr="00D016EC" w:rsidRDefault="00C50A95" w:rsidP="00416506">
            <w:pPr>
              <w:pStyle w:val="tabletext11"/>
              <w:tabs>
                <w:tab w:val="decimal" w:pos="200"/>
              </w:tabs>
              <w:jc w:val="center"/>
              <w:rPr>
                <w:ins w:id="27728" w:author="Author"/>
              </w:rPr>
            </w:pPr>
            <w:ins w:id="27729" w:author="Author">
              <w:r w:rsidRPr="00D016EC">
                <w:t>8.04</w:t>
              </w:r>
            </w:ins>
          </w:p>
        </w:tc>
        <w:tc>
          <w:tcPr>
            <w:tcW w:w="480" w:type="dxa"/>
            <w:noWrap/>
            <w:vAlign w:val="bottom"/>
            <w:hideMark/>
          </w:tcPr>
          <w:p w14:paraId="1ED57542" w14:textId="77777777" w:rsidR="00C50A95" w:rsidRPr="00D016EC" w:rsidRDefault="00C50A95" w:rsidP="00416506">
            <w:pPr>
              <w:pStyle w:val="tabletext11"/>
              <w:tabs>
                <w:tab w:val="decimal" w:pos="200"/>
              </w:tabs>
              <w:jc w:val="center"/>
              <w:rPr>
                <w:ins w:id="27730" w:author="Author"/>
              </w:rPr>
            </w:pPr>
            <w:ins w:id="27731" w:author="Author">
              <w:r w:rsidRPr="00D016EC">
                <w:t>7.53</w:t>
              </w:r>
            </w:ins>
          </w:p>
        </w:tc>
        <w:tc>
          <w:tcPr>
            <w:tcW w:w="480" w:type="dxa"/>
            <w:noWrap/>
            <w:vAlign w:val="bottom"/>
            <w:hideMark/>
          </w:tcPr>
          <w:p w14:paraId="7E0032F9" w14:textId="77777777" w:rsidR="00C50A95" w:rsidRPr="00D016EC" w:rsidRDefault="00C50A95" w:rsidP="00416506">
            <w:pPr>
              <w:pStyle w:val="tabletext11"/>
              <w:tabs>
                <w:tab w:val="decimal" w:pos="200"/>
              </w:tabs>
              <w:jc w:val="center"/>
              <w:rPr>
                <w:ins w:id="27732" w:author="Author"/>
              </w:rPr>
            </w:pPr>
            <w:ins w:id="27733" w:author="Author">
              <w:r w:rsidRPr="00D016EC">
                <w:t>7.01</w:t>
              </w:r>
            </w:ins>
          </w:p>
        </w:tc>
        <w:tc>
          <w:tcPr>
            <w:tcW w:w="480" w:type="dxa"/>
            <w:noWrap/>
            <w:vAlign w:val="bottom"/>
            <w:hideMark/>
          </w:tcPr>
          <w:p w14:paraId="68B07E07" w14:textId="77777777" w:rsidR="00C50A95" w:rsidRPr="00D016EC" w:rsidRDefault="00C50A95" w:rsidP="00416506">
            <w:pPr>
              <w:pStyle w:val="tabletext11"/>
              <w:tabs>
                <w:tab w:val="decimal" w:pos="200"/>
              </w:tabs>
              <w:jc w:val="center"/>
              <w:rPr>
                <w:ins w:id="27734" w:author="Author"/>
              </w:rPr>
            </w:pPr>
            <w:ins w:id="27735" w:author="Author">
              <w:r w:rsidRPr="00D016EC">
                <w:t>6.50</w:t>
              </w:r>
            </w:ins>
          </w:p>
        </w:tc>
        <w:tc>
          <w:tcPr>
            <w:tcW w:w="480" w:type="dxa"/>
            <w:noWrap/>
            <w:vAlign w:val="bottom"/>
            <w:hideMark/>
          </w:tcPr>
          <w:p w14:paraId="55DFD13F" w14:textId="77777777" w:rsidR="00C50A95" w:rsidRPr="00D016EC" w:rsidRDefault="00C50A95" w:rsidP="00416506">
            <w:pPr>
              <w:pStyle w:val="tabletext11"/>
              <w:tabs>
                <w:tab w:val="decimal" w:pos="200"/>
              </w:tabs>
              <w:jc w:val="center"/>
              <w:rPr>
                <w:ins w:id="27736" w:author="Author"/>
              </w:rPr>
            </w:pPr>
            <w:ins w:id="27737" w:author="Author">
              <w:r w:rsidRPr="00D016EC">
                <w:t>5.99</w:t>
              </w:r>
            </w:ins>
          </w:p>
        </w:tc>
        <w:tc>
          <w:tcPr>
            <w:tcW w:w="480" w:type="dxa"/>
            <w:noWrap/>
            <w:vAlign w:val="bottom"/>
            <w:hideMark/>
          </w:tcPr>
          <w:p w14:paraId="066B3DA6" w14:textId="77777777" w:rsidR="00C50A95" w:rsidRPr="00D016EC" w:rsidRDefault="00C50A95" w:rsidP="00416506">
            <w:pPr>
              <w:pStyle w:val="tabletext11"/>
              <w:tabs>
                <w:tab w:val="decimal" w:pos="200"/>
              </w:tabs>
              <w:jc w:val="center"/>
              <w:rPr>
                <w:ins w:id="27738" w:author="Author"/>
              </w:rPr>
            </w:pPr>
            <w:ins w:id="27739" w:author="Author">
              <w:r w:rsidRPr="00D016EC">
                <w:t>5.47</w:t>
              </w:r>
            </w:ins>
          </w:p>
        </w:tc>
        <w:tc>
          <w:tcPr>
            <w:tcW w:w="400" w:type="dxa"/>
            <w:noWrap/>
            <w:vAlign w:val="bottom"/>
            <w:hideMark/>
          </w:tcPr>
          <w:p w14:paraId="5B28C206" w14:textId="77777777" w:rsidR="00C50A95" w:rsidRPr="00D016EC" w:rsidRDefault="00C50A95" w:rsidP="00416506">
            <w:pPr>
              <w:pStyle w:val="tabletext11"/>
              <w:jc w:val="center"/>
              <w:rPr>
                <w:ins w:id="27740" w:author="Author"/>
              </w:rPr>
            </w:pPr>
            <w:ins w:id="27741" w:author="Author">
              <w:r w:rsidRPr="00D016EC">
                <w:t>4.96</w:t>
              </w:r>
            </w:ins>
          </w:p>
        </w:tc>
        <w:tc>
          <w:tcPr>
            <w:tcW w:w="400" w:type="dxa"/>
            <w:noWrap/>
            <w:vAlign w:val="bottom"/>
            <w:hideMark/>
          </w:tcPr>
          <w:p w14:paraId="45A84D46" w14:textId="77777777" w:rsidR="00C50A95" w:rsidRPr="00D016EC" w:rsidRDefault="00C50A95" w:rsidP="00416506">
            <w:pPr>
              <w:pStyle w:val="tabletext11"/>
              <w:jc w:val="center"/>
              <w:rPr>
                <w:ins w:id="27742" w:author="Author"/>
              </w:rPr>
            </w:pPr>
            <w:ins w:id="27743" w:author="Author">
              <w:r w:rsidRPr="00D016EC">
                <w:t>4.45</w:t>
              </w:r>
            </w:ins>
          </w:p>
        </w:tc>
        <w:tc>
          <w:tcPr>
            <w:tcW w:w="400" w:type="dxa"/>
            <w:noWrap/>
            <w:vAlign w:val="bottom"/>
            <w:hideMark/>
          </w:tcPr>
          <w:p w14:paraId="64A96240" w14:textId="77777777" w:rsidR="00C50A95" w:rsidRPr="00D016EC" w:rsidRDefault="00C50A95" w:rsidP="00416506">
            <w:pPr>
              <w:pStyle w:val="tabletext11"/>
              <w:jc w:val="center"/>
              <w:rPr>
                <w:ins w:id="27744" w:author="Author"/>
              </w:rPr>
            </w:pPr>
            <w:ins w:id="27745" w:author="Author">
              <w:r w:rsidRPr="00D016EC">
                <w:t>3.93</w:t>
              </w:r>
            </w:ins>
          </w:p>
        </w:tc>
        <w:tc>
          <w:tcPr>
            <w:tcW w:w="400" w:type="dxa"/>
            <w:noWrap/>
            <w:vAlign w:val="bottom"/>
            <w:hideMark/>
          </w:tcPr>
          <w:p w14:paraId="512B19B3" w14:textId="77777777" w:rsidR="00C50A95" w:rsidRPr="00D016EC" w:rsidRDefault="00C50A95" w:rsidP="00416506">
            <w:pPr>
              <w:pStyle w:val="tabletext11"/>
              <w:jc w:val="center"/>
              <w:rPr>
                <w:ins w:id="27746" w:author="Author"/>
              </w:rPr>
            </w:pPr>
            <w:ins w:id="27747" w:author="Author">
              <w:r w:rsidRPr="00D016EC">
                <w:t>3.82</w:t>
              </w:r>
            </w:ins>
          </w:p>
        </w:tc>
        <w:tc>
          <w:tcPr>
            <w:tcW w:w="400" w:type="dxa"/>
            <w:noWrap/>
            <w:vAlign w:val="bottom"/>
            <w:hideMark/>
          </w:tcPr>
          <w:p w14:paraId="7D85C9CE" w14:textId="77777777" w:rsidR="00C50A95" w:rsidRPr="00D016EC" w:rsidRDefault="00C50A95" w:rsidP="00416506">
            <w:pPr>
              <w:pStyle w:val="tabletext11"/>
              <w:jc w:val="center"/>
              <w:rPr>
                <w:ins w:id="27748" w:author="Author"/>
              </w:rPr>
            </w:pPr>
            <w:ins w:id="27749" w:author="Author">
              <w:r w:rsidRPr="00D016EC">
                <w:t>3.70</w:t>
              </w:r>
            </w:ins>
          </w:p>
        </w:tc>
        <w:tc>
          <w:tcPr>
            <w:tcW w:w="400" w:type="dxa"/>
            <w:noWrap/>
            <w:vAlign w:val="bottom"/>
            <w:hideMark/>
          </w:tcPr>
          <w:p w14:paraId="109BE59D" w14:textId="77777777" w:rsidR="00C50A95" w:rsidRPr="00D016EC" w:rsidRDefault="00C50A95" w:rsidP="00416506">
            <w:pPr>
              <w:pStyle w:val="tabletext11"/>
              <w:jc w:val="center"/>
              <w:rPr>
                <w:ins w:id="27750" w:author="Author"/>
              </w:rPr>
            </w:pPr>
            <w:ins w:id="27751" w:author="Author">
              <w:r w:rsidRPr="00D016EC">
                <w:t>3.59</w:t>
              </w:r>
            </w:ins>
          </w:p>
        </w:tc>
        <w:tc>
          <w:tcPr>
            <w:tcW w:w="400" w:type="dxa"/>
            <w:noWrap/>
            <w:vAlign w:val="bottom"/>
            <w:hideMark/>
          </w:tcPr>
          <w:p w14:paraId="47C48297" w14:textId="77777777" w:rsidR="00C50A95" w:rsidRPr="00D016EC" w:rsidRDefault="00C50A95" w:rsidP="00416506">
            <w:pPr>
              <w:pStyle w:val="tabletext11"/>
              <w:jc w:val="center"/>
              <w:rPr>
                <w:ins w:id="27752" w:author="Author"/>
              </w:rPr>
            </w:pPr>
            <w:ins w:id="27753" w:author="Author">
              <w:r w:rsidRPr="00D016EC">
                <w:t>3.48</w:t>
              </w:r>
            </w:ins>
          </w:p>
        </w:tc>
        <w:tc>
          <w:tcPr>
            <w:tcW w:w="400" w:type="dxa"/>
            <w:noWrap/>
            <w:vAlign w:val="bottom"/>
            <w:hideMark/>
          </w:tcPr>
          <w:p w14:paraId="58D2AA6E" w14:textId="77777777" w:rsidR="00C50A95" w:rsidRPr="00D016EC" w:rsidRDefault="00C50A95" w:rsidP="00416506">
            <w:pPr>
              <w:pStyle w:val="tabletext11"/>
              <w:jc w:val="center"/>
              <w:rPr>
                <w:ins w:id="27754" w:author="Author"/>
              </w:rPr>
            </w:pPr>
            <w:ins w:id="27755" w:author="Author">
              <w:r w:rsidRPr="00D016EC">
                <w:t>3.38</w:t>
              </w:r>
            </w:ins>
          </w:p>
        </w:tc>
        <w:tc>
          <w:tcPr>
            <w:tcW w:w="400" w:type="dxa"/>
            <w:noWrap/>
            <w:vAlign w:val="bottom"/>
            <w:hideMark/>
          </w:tcPr>
          <w:p w14:paraId="24E1140E" w14:textId="77777777" w:rsidR="00C50A95" w:rsidRPr="00D016EC" w:rsidRDefault="00C50A95" w:rsidP="00416506">
            <w:pPr>
              <w:pStyle w:val="tabletext11"/>
              <w:jc w:val="center"/>
              <w:rPr>
                <w:ins w:id="27756" w:author="Author"/>
              </w:rPr>
            </w:pPr>
            <w:ins w:id="27757" w:author="Author">
              <w:r w:rsidRPr="00D016EC">
                <w:t>3.28</w:t>
              </w:r>
            </w:ins>
          </w:p>
        </w:tc>
        <w:tc>
          <w:tcPr>
            <w:tcW w:w="400" w:type="dxa"/>
            <w:noWrap/>
            <w:vAlign w:val="bottom"/>
            <w:hideMark/>
          </w:tcPr>
          <w:p w14:paraId="69CB2B9C" w14:textId="77777777" w:rsidR="00C50A95" w:rsidRPr="00D016EC" w:rsidRDefault="00C50A95" w:rsidP="00416506">
            <w:pPr>
              <w:pStyle w:val="tabletext11"/>
              <w:jc w:val="center"/>
              <w:rPr>
                <w:ins w:id="27758" w:author="Author"/>
              </w:rPr>
            </w:pPr>
            <w:ins w:id="27759" w:author="Author">
              <w:r w:rsidRPr="00D016EC">
                <w:t>3.18</w:t>
              </w:r>
            </w:ins>
          </w:p>
        </w:tc>
        <w:tc>
          <w:tcPr>
            <w:tcW w:w="400" w:type="dxa"/>
            <w:noWrap/>
            <w:vAlign w:val="bottom"/>
            <w:hideMark/>
          </w:tcPr>
          <w:p w14:paraId="3254E74D" w14:textId="77777777" w:rsidR="00C50A95" w:rsidRPr="00D016EC" w:rsidRDefault="00C50A95" w:rsidP="00416506">
            <w:pPr>
              <w:pStyle w:val="tabletext11"/>
              <w:jc w:val="center"/>
              <w:rPr>
                <w:ins w:id="27760" w:author="Author"/>
              </w:rPr>
            </w:pPr>
            <w:ins w:id="27761" w:author="Author">
              <w:r w:rsidRPr="00D016EC">
                <w:t>3.08</w:t>
              </w:r>
            </w:ins>
          </w:p>
        </w:tc>
        <w:tc>
          <w:tcPr>
            <w:tcW w:w="400" w:type="dxa"/>
            <w:noWrap/>
            <w:vAlign w:val="bottom"/>
            <w:hideMark/>
          </w:tcPr>
          <w:p w14:paraId="7E3A3076" w14:textId="77777777" w:rsidR="00C50A95" w:rsidRPr="00D016EC" w:rsidRDefault="00C50A95" w:rsidP="00416506">
            <w:pPr>
              <w:pStyle w:val="tabletext11"/>
              <w:jc w:val="center"/>
              <w:rPr>
                <w:ins w:id="27762" w:author="Author"/>
              </w:rPr>
            </w:pPr>
            <w:ins w:id="27763" w:author="Author">
              <w:r w:rsidRPr="00D016EC">
                <w:t>2.99</w:t>
              </w:r>
            </w:ins>
          </w:p>
        </w:tc>
        <w:tc>
          <w:tcPr>
            <w:tcW w:w="400" w:type="dxa"/>
            <w:noWrap/>
            <w:vAlign w:val="bottom"/>
            <w:hideMark/>
          </w:tcPr>
          <w:p w14:paraId="1962279D" w14:textId="77777777" w:rsidR="00C50A95" w:rsidRPr="00D016EC" w:rsidRDefault="00C50A95" w:rsidP="00416506">
            <w:pPr>
              <w:pStyle w:val="tabletext11"/>
              <w:jc w:val="center"/>
              <w:rPr>
                <w:ins w:id="27764" w:author="Author"/>
              </w:rPr>
            </w:pPr>
            <w:ins w:id="27765" w:author="Author">
              <w:r w:rsidRPr="00D016EC">
                <w:t>2.90</w:t>
              </w:r>
            </w:ins>
          </w:p>
        </w:tc>
        <w:tc>
          <w:tcPr>
            <w:tcW w:w="400" w:type="dxa"/>
            <w:noWrap/>
            <w:vAlign w:val="bottom"/>
            <w:hideMark/>
          </w:tcPr>
          <w:p w14:paraId="6596788A" w14:textId="77777777" w:rsidR="00C50A95" w:rsidRPr="00D016EC" w:rsidRDefault="00C50A95" w:rsidP="00416506">
            <w:pPr>
              <w:pStyle w:val="tabletext11"/>
              <w:jc w:val="center"/>
              <w:rPr>
                <w:ins w:id="27766" w:author="Author"/>
              </w:rPr>
            </w:pPr>
            <w:ins w:id="27767" w:author="Author">
              <w:r w:rsidRPr="00D016EC">
                <w:t>2.81</w:t>
              </w:r>
            </w:ins>
          </w:p>
        </w:tc>
        <w:tc>
          <w:tcPr>
            <w:tcW w:w="440" w:type="dxa"/>
            <w:noWrap/>
            <w:vAlign w:val="bottom"/>
            <w:hideMark/>
          </w:tcPr>
          <w:p w14:paraId="589B4369" w14:textId="77777777" w:rsidR="00C50A95" w:rsidRPr="00D016EC" w:rsidRDefault="00C50A95" w:rsidP="00416506">
            <w:pPr>
              <w:pStyle w:val="tabletext11"/>
              <w:jc w:val="center"/>
              <w:rPr>
                <w:ins w:id="27768" w:author="Author"/>
              </w:rPr>
            </w:pPr>
            <w:ins w:id="27769" w:author="Author">
              <w:r w:rsidRPr="00D016EC">
                <w:t>2.73</w:t>
              </w:r>
            </w:ins>
          </w:p>
        </w:tc>
        <w:tc>
          <w:tcPr>
            <w:tcW w:w="400" w:type="dxa"/>
            <w:noWrap/>
            <w:vAlign w:val="bottom"/>
            <w:hideMark/>
          </w:tcPr>
          <w:p w14:paraId="577607F5" w14:textId="77777777" w:rsidR="00C50A95" w:rsidRPr="00D016EC" w:rsidRDefault="00C50A95" w:rsidP="00416506">
            <w:pPr>
              <w:pStyle w:val="tabletext11"/>
              <w:jc w:val="center"/>
              <w:rPr>
                <w:ins w:id="27770" w:author="Author"/>
              </w:rPr>
            </w:pPr>
            <w:ins w:id="27771" w:author="Author">
              <w:r w:rsidRPr="00D016EC">
                <w:t>2.65</w:t>
              </w:r>
            </w:ins>
          </w:p>
        </w:tc>
        <w:tc>
          <w:tcPr>
            <w:tcW w:w="400" w:type="dxa"/>
            <w:noWrap/>
            <w:vAlign w:val="bottom"/>
            <w:hideMark/>
          </w:tcPr>
          <w:p w14:paraId="661C22A9" w14:textId="77777777" w:rsidR="00C50A95" w:rsidRPr="00D016EC" w:rsidRDefault="00C50A95" w:rsidP="00416506">
            <w:pPr>
              <w:pStyle w:val="tabletext11"/>
              <w:jc w:val="center"/>
              <w:rPr>
                <w:ins w:id="27772" w:author="Author"/>
              </w:rPr>
            </w:pPr>
            <w:ins w:id="27773" w:author="Author">
              <w:r w:rsidRPr="00D016EC">
                <w:t>2.57</w:t>
              </w:r>
            </w:ins>
          </w:p>
        </w:tc>
        <w:tc>
          <w:tcPr>
            <w:tcW w:w="400" w:type="dxa"/>
            <w:noWrap/>
            <w:vAlign w:val="bottom"/>
            <w:hideMark/>
          </w:tcPr>
          <w:p w14:paraId="606A935F" w14:textId="77777777" w:rsidR="00C50A95" w:rsidRPr="00D016EC" w:rsidRDefault="00C50A95" w:rsidP="00416506">
            <w:pPr>
              <w:pStyle w:val="tabletext11"/>
              <w:jc w:val="center"/>
              <w:rPr>
                <w:ins w:id="27774" w:author="Author"/>
              </w:rPr>
            </w:pPr>
            <w:ins w:id="27775" w:author="Author">
              <w:r w:rsidRPr="00D016EC">
                <w:t>2.49</w:t>
              </w:r>
            </w:ins>
          </w:p>
        </w:tc>
        <w:tc>
          <w:tcPr>
            <w:tcW w:w="400" w:type="dxa"/>
            <w:noWrap/>
            <w:vAlign w:val="bottom"/>
            <w:hideMark/>
          </w:tcPr>
          <w:p w14:paraId="73A48584" w14:textId="77777777" w:rsidR="00C50A95" w:rsidRPr="00D016EC" w:rsidRDefault="00C50A95" w:rsidP="00416506">
            <w:pPr>
              <w:pStyle w:val="tabletext11"/>
              <w:jc w:val="center"/>
              <w:rPr>
                <w:ins w:id="27776" w:author="Author"/>
              </w:rPr>
            </w:pPr>
            <w:ins w:id="27777" w:author="Author">
              <w:r w:rsidRPr="00D016EC">
                <w:t>2.42</w:t>
              </w:r>
            </w:ins>
          </w:p>
        </w:tc>
        <w:tc>
          <w:tcPr>
            <w:tcW w:w="460" w:type="dxa"/>
            <w:noWrap/>
            <w:vAlign w:val="bottom"/>
            <w:hideMark/>
          </w:tcPr>
          <w:p w14:paraId="09A30946" w14:textId="77777777" w:rsidR="00C50A95" w:rsidRPr="00D016EC" w:rsidRDefault="00C50A95" w:rsidP="00416506">
            <w:pPr>
              <w:pStyle w:val="tabletext11"/>
              <w:jc w:val="center"/>
              <w:rPr>
                <w:ins w:id="27778" w:author="Author"/>
              </w:rPr>
            </w:pPr>
            <w:ins w:id="27779" w:author="Author">
              <w:r w:rsidRPr="00D016EC">
                <w:t>2.34</w:t>
              </w:r>
            </w:ins>
          </w:p>
        </w:tc>
      </w:tr>
      <w:tr w:rsidR="00C50A95" w:rsidRPr="00D016EC" w14:paraId="647176B3" w14:textId="77777777" w:rsidTr="00416506">
        <w:trPr>
          <w:trHeight w:val="190"/>
          <w:ins w:id="27780" w:author="Author"/>
        </w:trPr>
        <w:tc>
          <w:tcPr>
            <w:tcW w:w="200" w:type="dxa"/>
            <w:tcBorders>
              <w:right w:val="nil"/>
            </w:tcBorders>
            <w:vAlign w:val="bottom"/>
          </w:tcPr>
          <w:p w14:paraId="0B010455" w14:textId="77777777" w:rsidR="00C50A95" w:rsidRPr="00D016EC" w:rsidRDefault="00C50A95" w:rsidP="00416506">
            <w:pPr>
              <w:pStyle w:val="tabletext11"/>
              <w:jc w:val="right"/>
              <w:rPr>
                <w:ins w:id="27781" w:author="Author"/>
              </w:rPr>
            </w:pPr>
          </w:p>
        </w:tc>
        <w:tc>
          <w:tcPr>
            <w:tcW w:w="1580" w:type="dxa"/>
            <w:tcBorders>
              <w:left w:val="nil"/>
            </w:tcBorders>
            <w:vAlign w:val="bottom"/>
            <w:hideMark/>
          </w:tcPr>
          <w:p w14:paraId="410FF849" w14:textId="77777777" w:rsidR="00C50A95" w:rsidRPr="00D016EC" w:rsidRDefault="00C50A95" w:rsidP="00416506">
            <w:pPr>
              <w:pStyle w:val="tabletext11"/>
              <w:tabs>
                <w:tab w:val="decimal" w:pos="640"/>
              </w:tabs>
              <w:rPr>
                <w:ins w:id="27782" w:author="Author"/>
              </w:rPr>
            </w:pPr>
            <w:ins w:id="27783" w:author="Author">
              <w:r w:rsidRPr="00D016EC">
                <w:t>450,000 to 499,999</w:t>
              </w:r>
            </w:ins>
          </w:p>
        </w:tc>
        <w:tc>
          <w:tcPr>
            <w:tcW w:w="560" w:type="dxa"/>
            <w:noWrap/>
            <w:vAlign w:val="bottom"/>
            <w:hideMark/>
          </w:tcPr>
          <w:p w14:paraId="1CB4E655" w14:textId="77777777" w:rsidR="00C50A95" w:rsidRPr="00D016EC" w:rsidRDefault="00C50A95" w:rsidP="00416506">
            <w:pPr>
              <w:pStyle w:val="tabletext11"/>
              <w:tabs>
                <w:tab w:val="decimal" w:pos="200"/>
              </w:tabs>
              <w:jc w:val="center"/>
              <w:rPr>
                <w:ins w:id="27784" w:author="Author"/>
              </w:rPr>
            </w:pPr>
            <w:ins w:id="27785" w:author="Author">
              <w:r w:rsidRPr="00D016EC">
                <w:t>9.36</w:t>
              </w:r>
            </w:ins>
          </w:p>
        </w:tc>
        <w:tc>
          <w:tcPr>
            <w:tcW w:w="560" w:type="dxa"/>
            <w:noWrap/>
            <w:vAlign w:val="bottom"/>
            <w:hideMark/>
          </w:tcPr>
          <w:p w14:paraId="62F50E3D" w14:textId="77777777" w:rsidR="00C50A95" w:rsidRPr="00D016EC" w:rsidRDefault="00C50A95" w:rsidP="00416506">
            <w:pPr>
              <w:pStyle w:val="tabletext11"/>
              <w:tabs>
                <w:tab w:val="decimal" w:pos="200"/>
              </w:tabs>
              <w:jc w:val="center"/>
              <w:rPr>
                <w:ins w:id="27786" w:author="Author"/>
              </w:rPr>
            </w:pPr>
            <w:ins w:id="27787" w:author="Author">
              <w:r w:rsidRPr="00D016EC">
                <w:t>9.08</w:t>
              </w:r>
            </w:ins>
          </w:p>
        </w:tc>
        <w:tc>
          <w:tcPr>
            <w:tcW w:w="480" w:type="dxa"/>
            <w:noWrap/>
            <w:vAlign w:val="bottom"/>
            <w:hideMark/>
          </w:tcPr>
          <w:p w14:paraId="6E301F50" w14:textId="77777777" w:rsidR="00C50A95" w:rsidRPr="00D016EC" w:rsidRDefault="00C50A95" w:rsidP="00416506">
            <w:pPr>
              <w:pStyle w:val="tabletext11"/>
              <w:tabs>
                <w:tab w:val="decimal" w:pos="200"/>
              </w:tabs>
              <w:jc w:val="center"/>
              <w:rPr>
                <w:ins w:id="27788" w:author="Author"/>
              </w:rPr>
            </w:pPr>
            <w:ins w:id="27789" w:author="Author">
              <w:r w:rsidRPr="00D016EC">
                <w:t>8.79</w:t>
              </w:r>
            </w:ins>
          </w:p>
        </w:tc>
        <w:tc>
          <w:tcPr>
            <w:tcW w:w="480" w:type="dxa"/>
            <w:noWrap/>
            <w:vAlign w:val="bottom"/>
            <w:hideMark/>
          </w:tcPr>
          <w:p w14:paraId="472E2225" w14:textId="77777777" w:rsidR="00C50A95" w:rsidRPr="00D016EC" w:rsidRDefault="00C50A95" w:rsidP="00416506">
            <w:pPr>
              <w:pStyle w:val="tabletext11"/>
              <w:tabs>
                <w:tab w:val="decimal" w:pos="200"/>
              </w:tabs>
              <w:jc w:val="center"/>
              <w:rPr>
                <w:ins w:id="27790" w:author="Author"/>
              </w:rPr>
            </w:pPr>
            <w:ins w:id="27791" w:author="Author">
              <w:r w:rsidRPr="00D016EC">
                <w:t>8.23</w:t>
              </w:r>
            </w:ins>
          </w:p>
        </w:tc>
        <w:tc>
          <w:tcPr>
            <w:tcW w:w="480" w:type="dxa"/>
            <w:noWrap/>
            <w:vAlign w:val="bottom"/>
            <w:hideMark/>
          </w:tcPr>
          <w:p w14:paraId="4FE0B670" w14:textId="77777777" w:rsidR="00C50A95" w:rsidRPr="00D016EC" w:rsidRDefault="00C50A95" w:rsidP="00416506">
            <w:pPr>
              <w:pStyle w:val="tabletext11"/>
              <w:tabs>
                <w:tab w:val="decimal" w:pos="200"/>
              </w:tabs>
              <w:jc w:val="center"/>
              <w:rPr>
                <w:ins w:id="27792" w:author="Author"/>
              </w:rPr>
            </w:pPr>
            <w:ins w:id="27793" w:author="Author">
              <w:r w:rsidRPr="00D016EC">
                <w:t>7.67</w:t>
              </w:r>
            </w:ins>
          </w:p>
        </w:tc>
        <w:tc>
          <w:tcPr>
            <w:tcW w:w="480" w:type="dxa"/>
            <w:noWrap/>
            <w:vAlign w:val="bottom"/>
            <w:hideMark/>
          </w:tcPr>
          <w:p w14:paraId="7AC3CE16" w14:textId="77777777" w:rsidR="00C50A95" w:rsidRPr="00D016EC" w:rsidRDefault="00C50A95" w:rsidP="00416506">
            <w:pPr>
              <w:pStyle w:val="tabletext11"/>
              <w:tabs>
                <w:tab w:val="decimal" w:pos="200"/>
              </w:tabs>
              <w:jc w:val="center"/>
              <w:rPr>
                <w:ins w:id="27794" w:author="Author"/>
              </w:rPr>
            </w:pPr>
            <w:ins w:id="27795" w:author="Author">
              <w:r w:rsidRPr="00D016EC">
                <w:t>7.11</w:t>
              </w:r>
            </w:ins>
          </w:p>
        </w:tc>
        <w:tc>
          <w:tcPr>
            <w:tcW w:w="480" w:type="dxa"/>
            <w:noWrap/>
            <w:vAlign w:val="bottom"/>
            <w:hideMark/>
          </w:tcPr>
          <w:p w14:paraId="44C6154F" w14:textId="77777777" w:rsidR="00C50A95" w:rsidRPr="00D016EC" w:rsidRDefault="00C50A95" w:rsidP="00416506">
            <w:pPr>
              <w:pStyle w:val="tabletext11"/>
              <w:tabs>
                <w:tab w:val="decimal" w:pos="200"/>
              </w:tabs>
              <w:jc w:val="center"/>
              <w:rPr>
                <w:ins w:id="27796" w:author="Author"/>
              </w:rPr>
            </w:pPr>
            <w:ins w:id="27797" w:author="Author">
              <w:r w:rsidRPr="00D016EC">
                <w:t>6.55</w:t>
              </w:r>
            </w:ins>
          </w:p>
        </w:tc>
        <w:tc>
          <w:tcPr>
            <w:tcW w:w="480" w:type="dxa"/>
            <w:noWrap/>
            <w:vAlign w:val="bottom"/>
            <w:hideMark/>
          </w:tcPr>
          <w:p w14:paraId="7E2C4027" w14:textId="77777777" w:rsidR="00C50A95" w:rsidRPr="00D016EC" w:rsidRDefault="00C50A95" w:rsidP="00416506">
            <w:pPr>
              <w:pStyle w:val="tabletext11"/>
              <w:tabs>
                <w:tab w:val="decimal" w:pos="200"/>
              </w:tabs>
              <w:jc w:val="center"/>
              <w:rPr>
                <w:ins w:id="27798" w:author="Author"/>
              </w:rPr>
            </w:pPr>
            <w:ins w:id="27799" w:author="Author">
              <w:r w:rsidRPr="00D016EC">
                <w:t>5.99</w:t>
              </w:r>
            </w:ins>
          </w:p>
        </w:tc>
        <w:tc>
          <w:tcPr>
            <w:tcW w:w="400" w:type="dxa"/>
            <w:noWrap/>
            <w:vAlign w:val="bottom"/>
            <w:hideMark/>
          </w:tcPr>
          <w:p w14:paraId="02A60AD0" w14:textId="77777777" w:rsidR="00C50A95" w:rsidRPr="00D016EC" w:rsidRDefault="00C50A95" w:rsidP="00416506">
            <w:pPr>
              <w:pStyle w:val="tabletext11"/>
              <w:jc w:val="center"/>
              <w:rPr>
                <w:ins w:id="27800" w:author="Author"/>
              </w:rPr>
            </w:pPr>
            <w:ins w:id="27801" w:author="Author">
              <w:r w:rsidRPr="00D016EC">
                <w:t>5.43</w:t>
              </w:r>
            </w:ins>
          </w:p>
        </w:tc>
        <w:tc>
          <w:tcPr>
            <w:tcW w:w="400" w:type="dxa"/>
            <w:noWrap/>
            <w:vAlign w:val="bottom"/>
            <w:hideMark/>
          </w:tcPr>
          <w:p w14:paraId="36F97DBE" w14:textId="77777777" w:rsidR="00C50A95" w:rsidRPr="00D016EC" w:rsidRDefault="00C50A95" w:rsidP="00416506">
            <w:pPr>
              <w:pStyle w:val="tabletext11"/>
              <w:jc w:val="center"/>
              <w:rPr>
                <w:ins w:id="27802" w:author="Author"/>
              </w:rPr>
            </w:pPr>
            <w:ins w:id="27803" w:author="Author">
              <w:r w:rsidRPr="00D016EC">
                <w:t>4.87</w:t>
              </w:r>
            </w:ins>
          </w:p>
        </w:tc>
        <w:tc>
          <w:tcPr>
            <w:tcW w:w="400" w:type="dxa"/>
            <w:noWrap/>
            <w:vAlign w:val="bottom"/>
            <w:hideMark/>
          </w:tcPr>
          <w:p w14:paraId="1C59B400" w14:textId="77777777" w:rsidR="00C50A95" w:rsidRPr="00D016EC" w:rsidRDefault="00C50A95" w:rsidP="00416506">
            <w:pPr>
              <w:pStyle w:val="tabletext11"/>
              <w:jc w:val="center"/>
              <w:rPr>
                <w:ins w:id="27804" w:author="Author"/>
              </w:rPr>
            </w:pPr>
            <w:ins w:id="27805" w:author="Author">
              <w:r w:rsidRPr="00D016EC">
                <w:t>4.30</w:t>
              </w:r>
            </w:ins>
          </w:p>
        </w:tc>
        <w:tc>
          <w:tcPr>
            <w:tcW w:w="400" w:type="dxa"/>
            <w:noWrap/>
            <w:vAlign w:val="bottom"/>
            <w:hideMark/>
          </w:tcPr>
          <w:p w14:paraId="385B238A" w14:textId="77777777" w:rsidR="00C50A95" w:rsidRPr="00D016EC" w:rsidRDefault="00C50A95" w:rsidP="00416506">
            <w:pPr>
              <w:pStyle w:val="tabletext11"/>
              <w:jc w:val="center"/>
              <w:rPr>
                <w:ins w:id="27806" w:author="Author"/>
              </w:rPr>
            </w:pPr>
            <w:ins w:id="27807" w:author="Author">
              <w:r w:rsidRPr="00D016EC">
                <w:t>4.17</w:t>
              </w:r>
            </w:ins>
          </w:p>
        </w:tc>
        <w:tc>
          <w:tcPr>
            <w:tcW w:w="400" w:type="dxa"/>
            <w:noWrap/>
            <w:vAlign w:val="bottom"/>
            <w:hideMark/>
          </w:tcPr>
          <w:p w14:paraId="1B6F402C" w14:textId="77777777" w:rsidR="00C50A95" w:rsidRPr="00D016EC" w:rsidRDefault="00C50A95" w:rsidP="00416506">
            <w:pPr>
              <w:pStyle w:val="tabletext11"/>
              <w:jc w:val="center"/>
              <w:rPr>
                <w:ins w:id="27808" w:author="Author"/>
              </w:rPr>
            </w:pPr>
            <w:ins w:id="27809" w:author="Author">
              <w:r w:rsidRPr="00D016EC">
                <w:t>4.05</w:t>
              </w:r>
            </w:ins>
          </w:p>
        </w:tc>
        <w:tc>
          <w:tcPr>
            <w:tcW w:w="400" w:type="dxa"/>
            <w:noWrap/>
            <w:vAlign w:val="bottom"/>
            <w:hideMark/>
          </w:tcPr>
          <w:p w14:paraId="15FDA610" w14:textId="77777777" w:rsidR="00C50A95" w:rsidRPr="00D016EC" w:rsidRDefault="00C50A95" w:rsidP="00416506">
            <w:pPr>
              <w:pStyle w:val="tabletext11"/>
              <w:jc w:val="center"/>
              <w:rPr>
                <w:ins w:id="27810" w:author="Author"/>
              </w:rPr>
            </w:pPr>
            <w:ins w:id="27811" w:author="Author">
              <w:r w:rsidRPr="00D016EC">
                <w:t>3.93</w:t>
              </w:r>
            </w:ins>
          </w:p>
        </w:tc>
        <w:tc>
          <w:tcPr>
            <w:tcW w:w="400" w:type="dxa"/>
            <w:noWrap/>
            <w:vAlign w:val="bottom"/>
            <w:hideMark/>
          </w:tcPr>
          <w:p w14:paraId="3ED871A1" w14:textId="77777777" w:rsidR="00C50A95" w:rsidRPr="00D016EC" w:rsidRDefault="00C50A95" w:rsidP="00416506">
            <w:pPr>
              <w:pStyle w:val="tabletext11"/>
              <w:jc w:val="center"/>
              <w:rPr>
                <w:ins w:id="27812" w:author="Author"/>
              </w:rPr>
            </w:pPr>
            <w:ins w:id="27813" w:author="Author">
              <w:r w:rsidRPr="00D016EC">
                <w:t>3.81</w:t>
              </w:r>
            </w:ins>
          </w:p>
        </w:tc>
        <w:tc>
          <w:tcPr>
            <w:tcW w:w="400" w:type="dxa"/>
            <w:noWrap/>
            <w:vAlign w:val="bottom"/>
            <w:hideMark/>
          </w:tcPr>
          <w:p w14:paraId="108C01B6" w14:textId="77777777" w:rsidR="00C50A95" w:rsidRPr="00D016EC" w:rsidRDefault="00C50A95" w:rsidP="00416506">
            <w:pPr>
              <w:pStyle w:val="tabletext11"/>
              <w:jc w:val="center"/>
              <w:rPr>
                <w:ins w:id="27814" w:author="Author"/>
              </w:rPr>
            </w:pPr>
            <w:ins w:id="27815" w:author="Author">
              <w:r w:rsidRPr="00D016EC">
                <w:t>3.70</w:t>
              </w:r>
            </w:ins>
          </w:p>
        </w:tc>
        <w:tc>
          <w:tcPr>
            <w:tcW w:w="400" w:type="dxa"/>
            <w:noWrap/>
            <w:vAlign w:val="bottom"/>
            <w:hideMark/>
          </w:tcPr>
          <w:p w14:paraId="662A5CE3" w14:textId="77777777" w:rsidR="00C50A95" w:rsidRPr="00D016EC" w:rsidRDefault="00C50A95" w:rsidP="00416506">
            <w:pPr>
              <w:pStyle w:val="tabletext11"/>
              <w:jc w:val="center"/>
              <w:rPr>
                <w:ins w:id="27816" w:author="Author"/>
              </w:rPr>
            </w:pPr>
            <w:ins w:id="27817" w:author="Author">
              <w:r w:rsidRPr="00D016EC">
                <w:t>3.58</w:t>
              </w:r>
            </w:ins>
          </w:p>
        </w:tc>
        <w:tc>
          <w:tcPr>
            <w:tcW w:w="400" w:type="dxa"/>
            <w:noWrap/>
            <w:vAlign w:val="bottom"/>
            <w:hideMark/>
          </w:tcPr>
          <w:p w14:paraId="023A4C08" w14:textId="77777777" w:rsidR="00C50A95" w:rsidRPr="00D016EC" w:rsidRDefault="00C50A95" w:rsidP="00416506">
            <w:pPr>
              <w:pStyle w:val="tabletext11"/>
              <w:jc w:val="center"/>
              <w:rPr>
                <w:ins w:id="27818" w:author="Author"/>
              </w:rPr>
            </w:pPr>
            <w:ins w:id="27819" w:author="Author">
              <w:r w:rsidRPr="00D016EC">
                <w:t>3.48</w:t>
              </w:r>
            </w:ins>
          </w:p>
        </w:tc>
        <w:tc>
          <w:tcPr>
            <w:tcW w:w="400" w:type="dxa"/>
            <w:noWrap/>
            <w:vAlign w:val="bottom"/>
            <w:hideMark/>
          </w:tcPr>
          <w:p w14:paraId="11838109" w14:textId="77777777" w:rsidR="00C50A95" w:rsidRPr="00D016EC" w:rsidRDefault="00C50A95" w:rsidP="00416506">
            <w:pPr>
              <w:pStyle w:val="tabletext11"/>
              <w:jc w:val="center"/>
              <w:rPr>
                <w:ins w:id="27820" w:author="Author"/>
              </w:rPr>
            </w:pPr>
            <w:ins w:id="27821" w:author="Author">
              <w:r w:rsidRPr="00D016EC">
                <w:t>3.37</w:t>
              </w:r>
            </w:ins>
          </w:p>
        </w:tc>
        <w:tc>
          <w:tcPr>
            <w:tcW w:w="400" w:type="dxa"/>
            <w:noWrap/>
            <w:vAlign w:val="bottom"/>
            <w:hideMark/>
          </w:tcPr>
          <w:p w14:paraId="7CF9FD9A" w14:textId="77777777" w:rsidR="00C50A95" w:rsidRPr="00D016EC" w:rsidRDefault="00C50A95" w:rsidP="00416506">
            <w:pPr>
              <w:pStyle w:val="tabletext11"/>
              <w:jc w:val="center"/>
              <w:rPr>
                <w:ins w:id="27822" w:author="Author"/>
              </w:rPr>
            </w:pPr>
            <w:ins w:id="27823" w:author="Author">
              <w:r w:rsidRPr="00D016EC">
                <w:t>3.27</w:t>
              </w:r>
            </w:ins>
          </w:p>
        </w:tc>
        <w:tc>
          <w:tcPr>
            <w:tcW w:w="400" w:type="dxa"/>
            <w:noWrap/>
            <w:vAlign w:val="bottom"/>
            <w:hideMark/>
          </w:tcPr>
          <w:p w14:paraId="1D82EACB" w14:textId="77777777" w:rsidR="00C50A95" w:rsidRPr="00D016EC" w:rsidRDefault="00C50A95" w:rsidP="00416506">
            <w:pPr>
              <w:pStyle w:val="tabletext11"/>
              <w:jc w:val="center"/>
              <w:rPr>
                <w:ins w:id="27824" w:author="Author"/>
              </w:rPr>
            </w:pPr>
            <w:ins w:id="27825" w:author="Author">
              <w:r w:rsidRPr="00D016EC">
                <w:t>3.17</w:t>
              </w:r>
            </w:ins>
          </w:p>
        </w:tc>
        <w:tc>
          <w:tcPr>
            <w:tcW w:w="400" w:type="dxa"/>
            <w:noWrap/>
            <w:vAlign w:val="bottom"/>
            <w:hideMark/>
          </w:tcPr>
          <w:p w14:paraId="42762C50" w14:textId="77777777" w:rsidR="00C50A95" w:rsidRPr="00D016EC" w:rsidRDefault="00C50A95" w:rsidP="00416506">
            <w:pPr>
              <w:pStyle w:val="tabletext11"/>
              <w:jc w:val="center"/>
              <w:rPr>
                <w:ins w:id="27826" w:author="Author"/>
              </w:rPr>
            </w:pPr>
            <w:ins w:id="27827" w:author="Author">
              <w:r w:rsidRPr="00D016EC">
                <w:t>3.08</w:t>
              </w:r>
            </w:ins>
          </w:p>
        </w:tc>
        <w:tc>
          <w:tcPr>
            <w:tcW w:w="440" w:type="dxa"/>
            <w:noWrap/>
            <w:vAlign w:val="bottom"/>
            <w:hideMark/>
          </w:tcPr>
          <w:p w14:paraId="4A8EC63D" w14:textId="77777777" w:rsidR="00C50A95" w:rsidRPr="00D016EC" w:rsidRDefault="00C50A95" w:rsidP="00416506">
            <w:pPr>
              <w:pStyle w:val="tabletext11"/>
              <w:jc w:val="center"/>
              <w:rPr>
                <w:ins w:id="27828" w:author="Author"/>
              </w:rPr>
            </w:pPr>
            <w:ins w:id="27829" w:author="Author">
              <w:r w:rsidRPr="00D016EC">
                <w:t>2.99</w:t>
              </w:r>
            </w:ins>
          </w:p>
        </w:tc>
        <w:tc>
          <w:tcPr>
            <w:tcW w:w="400" w:type="dxa"/>
            <w:noWrap/>
            <w:vAlign w:val="bottom"/>
            <w:hideMark/>
          </w:tcPr>
          <w:p w14:paraId="6257EF72" w14:textId="77777777" w:rsidR="00C50A95" w:rsidRPr="00D016EC" w:rsidRDefault="00C50A95" w:rsidP="00416506">
            <w:pPr>
              <w:pStyle w:val="tabletext11"/>
              <w:jc w:val="center"/>
              <w:rPr>
                <w:ins w:id="27830" w:author="Author"/>
              </w:rPr>
            </w:pPr>
            <w:ins w:id="27831" w:author="Author">
              <w:r w:rsidRPr="00D016EC">
                <w:t>2.90</w:t>
              </w:r>
            </w:ins>
          </w:p>
        </w:tc>
        <w:tc>
          <w:tcPr>
            <w:tcW w:w="400" w:type="dxa"/>
            <w:noWrap/>
            <w:vAlign w:val="bottom"/>
            <w:hideMark/>
          </w:tcPr>
          <w:p w14:paraId="6289C7B9" w14:textId="77777777" w:rsidR="00C50A95" w:rsidRPr="00D016EC" w:rsidRDefault="00C50A95" w:rsidP="00416506">
            <w:pPr>
              <w:pStyle w:val="tabletext11"/>
              <w:jc w:val="center"/>
              <w:rPr>
                <w:ins w:id="27832" w:author="Author"/>
              </w:rPr>
            </w:pPr>
            <w:ins w:id="27833" w:author="Author">
              <w:r w:rsidRPr="00D016EC">
                <w:t>2.81</w:t>
              </w:r>
            </w:ins>
          </w:p>
        </w:tc>
        <w:tc>
          <w:tcPr>
            <w:tcW w:w="400" w:type="dxa"/>
            <w:noWrap/>
            <w:vAlign w:val="bottom"/>
            <w:hideMark/>
          </w:tcPr>
          <w:p w14:paraId="5ABFDFD8" w14:textId="77777777" w:rsidR="00C50A95" w:rsidRPr="00D016EC" w:rsidRDefault="00C50A95" w:rsidP="00416506">
            <w:pPr>
              <w:pStyle w:val="tabletext11"/>
              <w:jc w:val="center"/>
              <w:rPr>
                <w:ins w:id="27834" w:author="Author"/>
              </w:rPr>
            </w:pPr>
            <w:ins w:id="27835" w:author="Author">
              <w:r w:rsidRPr="00D016EC">
                <w:t>2.73</w:t>
              </w:r>
            </w:ins>
          </w:p>
        </w:tc>
        <w:tc>
          <w:tcPr>
            <w:tcW w:w="400" w:type="dxa"/>
            <w:noWrap/>
            <w:vAlign w:val="bottom"/>
            <w:hideMark/>
          </w:tcPr>
          <w:p w14:paraId="0DFB40EE" w14:textId="77777777" w:rsidR="00C50A95" w:rsidRPr="00D016EC" w:rsidRDefault="00C50A95" w:rsidP="00416506">
            <w:pPr>
              <w:pStyle w:val="tabletext11"/>
              <w:jc w:val="center"/>
              <w:rPr>
                <w:ins w:id="27836" w:author="Author"/>
              </w:rPr>
            </w:pPr>
            <w:ins w:id="27837" w:author="Author">
              <w:r w:rsidRPr="00D016EC">
                <w:t>2.64</w:t>
              </w:r>
            </w:ins>
          </w:p>
        </w:tc>
        <w:tc>
          <w:tcPr>
            <w:tcW w:w="460" w:type="dxa"/>
            <w:noWrap/>
            <w:vAlign w:val="bottom"/>
            <w:hideMark/>
          </w:tcPr>
          <w:p w14:paraId="7AF6ADAB" w14:textId="77777777" w:rsidR="00C50A95" w:rsidRPr="00D016EC" w:rsidRDefault="00C50A95" w:rsidP="00416506">
            <w:pPr>
              <w:pStyle w:val="tabletext11"/>
              <w:jc w:val="center"/>
              <w:rPr>
                <w:ins w:id="27838" w:author="Author"/>
              </w:rPr>
            </w:pPr>
            <w:ins w:id="27839" w:author="Author">
              <w:r w:rsidRPr="00D016EC">
                <w:t>2.56</w:t>
              </w:r>
            </w:ins>
          </w:p>
        </w:tc>
      </w:tr>
      <w:tr w:rsidR="00C50A95" w:rsidRPr="00D016EC" w14:paraId="3EE7E02C" w14:textId="77777777" w:rsidTr="00416506">
        <w:trPr>
          <w:trHeight w:val="190"/>
          <w:ins w:id="27840" w:author="Author"/>
        </w:trPr>
        <w:tc>
          <w:tcPr>
            <w:tcW w:w="200" w:type="dxa"/>
            <w:tcBorders>
              <w:right w:val="nil"/>
            </w:tcBorders>
            <w:vAlign w:val="bottom"/>
          </w:tcPr>
          <w:p w14:paraId="6FE39B59" w14:textId="77777777" w:rsidR="00C50A95" w:rsidRPr="00D016EC" w:rsidRDefault="00C50A95" w:rsidP="00416506">
            <w:pPr>
              <w:pStyle w:val="tabletext11"/>
              <w:jc w:val="right"/>
              <w:rPr>
                <w:ins w:id="27841" w:author="Author"/>
              </w:rPr>
            </w:pPr>
          </w:p>
        </w:tc>
        <w:tc>
          <w:tcPr>
            <w:tcW w:w="1580" w:type="dxa"/>
            <w:tcBorders>
              <w:left w:val="nil"/>
            </w:tcBorders>
            <w:vAlign w:val="bottom"/>
            <w:hideMark/>
          </w:tcPr>
          <w:p w14:paraId="09CB9BDF" w14:textId="77777777" w:rsidR="00C50A95" w:rsidRPr="00D016EC" w:rsidRDefault="00C50A95" w:rsidP="00416506">
            <w:pPr>
              <w:pStyle w:val="tabletext11"/>
              <w:tabs>
                <w:tab w:val="decimal" w:pos="640"/>
              </w:tabs>
              <w:rPr>
                <w:ins w:id="27842" w:author="Author"/>
              </w:rPr>
            </w:pPr>
            <w:ins w:id="27843" w:author="Author">
              <w:r w:rsidRPr="00D016EC">
                <w:t>500,000 to 599,999</w:t>
              </w:r>
            </w:ins>
          </w:p>
        </w:tc>
        <w:tc>
          <w:tcPr>
            <w:tcW w:w="560" w:type="dxa"/>
            <w:noWrap/>
            <w:vAlign w:val="bottom"/>
            <w:hideMark/>
          </w:tcPr>
          <w:p w14:paraId="63277B46" w14:textId="77777777" w:rsidR="00C50A95" w:rsidRPr="00D016EC" w:rsidRDefault="00C50A95" w:rsidP="00416506">
            <w:pPr>
              <w:pStyle w:val="tabletext11"/>
              <w:jc w:val="center"/>
              <w:rPr>
                <w:ins w:id="27844" w:author="Author"/>
              </w:rPr>
            </w:pPr>
            <w:ins w:id="27845" w:author="Author">
              <w:r w:rsidRPr="00D016EC">
                <w:t>10.36</w:t>
              </w:r>
            </w:ins>
          </w:p>
        </w:tc>
        <w:tc>
          <w:tcPr>
            <w:tcW w:w="560" w:type="dxa"/>
            <w:noWrap/>
            <w:vAlign w:val="bottom"/>
            <w:hideMark/>
          </w:tcPr>
          <w:p w14:paraId="7CB10E48" w14:textId="77777777" w:rsidR="00C50A95" w:rsidRPr="00D016EC" w:rsidRDefault="00C50A95" w:rsidP="00416506">
            <w:pPr>
              <w:pStyle w:val="tabletext11"/>
              <w:jc w:val="center"/>
              <w:rPr>
                <w:ins w:id="27846" w:author="Author"/>
              </w:rPr>
            </w:pPr>
            <w:ins w:id="27847" w:author="Author">
              <w:r w:rsidRPr="00D016EC">
                <w:t>10.05</w:t>
              </w:r>
            </w:ins>
          </w:p>
        </w:tc>
        <w:tc>
          <w:tcPr>
            <w:tcW w:w="480" w:type="dxa"/>
            <w:noWrap/>
            <w:vAlign w:val="bottom"/>
            <w:hideMark/>
          </w:tcPr>
          <w:p w14:paraId="2F7DE8E7" w14:textId="77777777" w:rsidR="00C50A95" w:rsidRPr="00D016EC" w:rsidRDefault="00C50A95" w:rsidP="00416506">
            <w:pPr>
              <w:pStyle w:val="tabletext11"/>
              <w:tabs>
                <w:tab w:val="decimal" w:pos="200"/>
              </w:tabs>
              <w:jc w:val="center"/>
              <w:rPr>
                <w:ins w:id="27848" w:author="Author"/>
              </w:rPr>
            </w:pPr>
            <w:ins w:id="27849" w:author="Author">
              <w:r w:rsidRPr="00D016EC">
                <w:t>9.74</w:t>
              </w:r>
            </w:ins>
          </w:p>
        </w:tc>
        <w:tc>
          <w:tcPr>
            <w:tcW w:w="480" w:type="dxa"/>
            <w:noWrap/>
            <w:vAlign w:val="bottom"/>
            <w:hideMark/>
          </w:tcPr>
          <w:p w14:paraId="0C5CAC6E" w14:textId="77777777" w:rsidR="00C50A95" w:rsidRPr="00D016EC" w:rsidRDefault="00C50A95" w:rsidP="00416506">
            <w:pPr>
              <w:pStyle w:val="tabletext11"/>
              <w:tabs>
                <w:tab w:val="decimal" w:pos="200"/>
              </w:tabs>
              <w:jc w:val="center"/>
              <w:rPr>
                <w:ins w:id="27850" w:author="Author"/>
              </w:rPr>
            </w:pPr>
            <w:ins w:id="27851" w:author="Author">
              <w:r w:rsidRPr="00D016EC">
                <w:t>9.12</w:t>
              </w:r>
            </w:ins>
          </w:p>
        </w:tc>
        <w:tc>
          <w:tcPr>
            <w:tcW w:w="480" w:type="dxa"/>
            <w:noWrap/>
            <w:vAlign w:val="bottom"/>
            <w:hideMark/>
          </w:tcPr>
          <w:p w14:paraId="5A4FA883" w14:textId="77777777" w:rsidR="00C50A95" w:rsidRPr="00D016EC" w:rsidRDefault="00C50A95" w:rsidP="00416506">
            <w:pPr>
              <w:pStyle w:val="tabletext11"/>
              <w:tabs>
                <w:tab w:val="decimal" w:pos="200"/>
              </w:tabs>
              <w:jc w:val="center"/>
              <w:rPr>
                <w:ins w:id="27852" w:author="Author"/>
              </w:rPr>
            </w:pPr>
            <w:ins w:id="27853" w:author="Author">
              <w:r w:rsidRPr="00D016EC">
                <w:t>8.50</w:t>
              </w:r>
            </w:ins>
          </w:p>
        </w:tc>
        <w:tc>
          <w:tcPr>
            <w:tcW w:w="480" w:type="dxa"/>
            <w:noWrap/>
            <w:vAlign w:val="bottom"/>
            <w:hideMark/>
          </w:tcPr>
          <w:p w14:paraId="3D009E67" w14:textId="77777777" w:rsidR="00C50A95" w:rsidRPr="00D016EC" w:rsidRDefault="00C50A95" w:rsidP="00416506">
            <w:pPr>
              <w:pStyle w:val="tabletext11"/>
              <w:tabs>
                <w:tab w:val="decimal" w:pos="200"/>
              </w:tabs>
              <w:jc w:val="center"/>
              <w:rPr>
                <w:ins w:id="27854" w:author="Author"/>
              </w:rPr>
            </w:pPr>
            <w:ins w:id="27855" w:author="Author">
              <w:r w:rsidRPr="00D016EC">
                <w:t>7.87</w:t>
              </w:r>
            </w:ins>
          </w:p>
        </w:tc>
        <w:tc>
          <w:tcPr>
            <w:tcW w:w="480" w:type="dxa"/>
            <w:noWrap/>
            <w:vAlign w:val="bottom"/>
            <w:hideMark/>
          </w:tcPr>
          <w:p w14:paraId="5BC9B613" w14:textId="77777777" w:rsidR="00C50A95" w:rsidRPr="00D016EC" w:rsidRDefault="00C50A95" w:rsidP="00416506">
            <w:pPr>
              <w:pStyle w:val="tabletext11"/>
              <w:tabs>
                <w:tab w:val="decimal" w:pos="200"/>
              </w:tabs>
              <w:jc w:val="center"/>
              <w:rPr>
                <w:ins w:id="27856" w:author="Author"/>
              </w:rPr>
            </w:pPr>
            <w:ins w:id="27857" w:author="Author">
              <w:r w:rsidRPr="00D016EC">
                <w:t>7.25</w:t>
              </w:r>
            </w:ins>
          </w:p>
        </w:tc>
        <w:tc>
          <w:tcPr>
            <w:tcW w:w="480" w:type="dxa"/>
            <w:noWrap/>
            <w:vAlign w:val="bottom"/>
            <w:hideMark/>
          </w:tcPr>
          <w:p w14:paraId="645ADCE1" w14:textId="77777777" w:rsidR="00C50A95" w:rsidRPr="00D016EC" w:rsidRDefault="00C50A95" w:rsidP="00416506">
            <w:pPr>
              <w:pStyle w:val="tabletext11"/>
              <w:tabs>
                <w:tab w:val="decimal" w:pos="200"/>
              </w:tabs>
              <w:jc w:val="center"/>
              <w:rPr>
                <w:ins w:id="27858" w:author="Author"/>
              </w:rPr>
            </w:pPr>
            <w:ins w:id="27859" w:author="Author">
              <w:r w:rsidRPr="00D016EC">
                <w:t>6.63</w:t>
              </w:r>
            </w:ins>
          </w:p>
        </w:tc>
        <w:tc>
          <w:tcPr>
            <w:tcW w:w="400" w:type="dxa"/>
            <w:noWrap/>
            <w:vAlign w:val="bottom"/>
            <w:hideMark/>
          </w:tcPr>
          <w:p w14:paraId="0CD885BF" w14:textId="77777777" w:rsidR="00C50A95" w:rsidRPr="00D016EC" w:rsidRDefault="00C50A95" w:rsidP="00416506">
            <w:pPr>
              <w:pStyle w:val="tabletext11"/>
              <w:jc w:val="center"/>
              <w:rPr>
                <w:ins w:id="27860" w:author="Author"/>
              </w:rPr>
            </w:pPr>
            <w:ins w:id="27861" w:author="Author">
              <w:r w:rsidRPr="00D016EC">
                <w:t>6.01</w:t>
              </w:r>
            </w:ins>
          </w:p>
        </w:tc>
        <w:tc>
          <w:tcPr>
            <w:tcW w:w="400" w:type="dxa"/>
            <w:noWrap/>
            <w:vAlign w:val="bottom"/>
            <w:hideMark/>
          </w:tcPr>
          <w:p w14:paraId="698FBA57" w14:textId="77777777" w:rsidR="00C50A95" w:rsidRPr="00D016EC" w:rsidRDefault="00C50A95" w:rsidP="00416506">
            <w:pPr>
              <w:pStyle w:val="tabletext11"/>
              <w:jc w:val="center"/>
              <w:rPr>
                <w:ins w:id="27862" w:author="Author"/>
              </w:rPr>
            </w:pPr>
            <w:ins w:id="27863" w:author="Author">
              <w:r w:rsidRPr="00D016EC">
                <w:t>5.39</w:t>
              </w:r>
            </w:ins>
          </w:p>
        </w:tc>
        <w:tc>
          <w:tcPr>
            <w:tcW w:w="400" w:type="dxa"/>
            <w:noWrap/>
            <w:vAlign w:val="bottom"/>
            <w:hideMark/>
          </w:tcPr>
          <w:p w14:paraId="49EC8029" w14:textId="77777777" w:rsidR="00C50A95" w:rsidRPr="00D016EC" w:rsidRDefault="00C50A95" w:rsidP="00416506">
            <w:pPr>
              <w:pStyle w:val="tabletext11"/>
              <w:jc w:val="center"/>
              <w:rPr>
                <w:ins w:id="27864" w:author="Author"/>
              </w:rPr>
            </w:pPr>
            <w:ins w:id="27865" w:author="Author">
              <w:r w:rsidRPr="00D016EC">
                <w:t>4.77</w:t>
              </w:r>
            </w:ins>
          </w:p>
        </w:tc>
        <w:tc>
          <w:tcPr>
            <w:tcW w:w="400" w:type="dxa"/>
            <w:noWrap/>
            <w:vAlign w:val="bottom"/>
            <w:hideMark/>
          </w:tcPr>
          <w:p w14:paraId="10FD7598" w14:textId="77777777" w:rsidR="00C50A95" w:rsidRPr="00D016EC" w:rsidRDefault="00C50A95" w:rsidP="00416506">
            <w:pPr>
              <w:pStyle w:val="tabletext11"/>
              <w:jc w:val="center"/>
              <w:rPr>
                <w:ins w:id="27866" w:author="Author"/>
              </w:rPr>
            </w:pPr>
            <w:ins w:id="27867" w:author="Author">
              <w:r w:rsidRPr="00D016EC">
                <w:t>4.62</w:t>
              </w:r>
            </w:ins>
          </w:p>
        </w:tc>
        <w:tc>
          <w:tcPr>
            <w:tcW w:w="400" w:type="dxa"/>
            <w:noWrap/>
            <w:vAlign w:val="bottom"/>
            <w:hideMark/>
          </w:tcPr>
          <w:p w14:paraId="669513BF" w14:textId="77777777" w:rsidR="00C50A95" w:rsidRPr="00D016EC" w:rsidRDefault="00C50A95" w:rsidP="00416506">
            <w:pPr>
              <w:pStyle w:val="tabletext11"/>
              <w:jc w:val="center"/>
              <w:rPr>
                <w:ins w:id="27868" w:author="Author"/>
              </w:rPr>
            </w:pPr>
            <w:ins w:id="27869" w:author="Author">
              <w:r w:rsidRPr="00D016EC">
                <w:t>4.48</w:t>
              </w:r>
            </w:ins>
          </w:p>
        </w:tc>
        <w:tc>
          <w:tcPr>
            <w:tcW w:w="400" w:type="dxa"/>
            <w:noWrap/>
            <w:vAlign w:val="bottom"/>
            <w:hideMark/>
          </w:tcPr>
          <w:p w14:paraId="002363D4" w14:textId="77777777" w:rsidR="00C50A95" w:rsidRPr="00D016EC" w:rsidRDefault="00C50A95" w:rsidP="00416506">
            <w:pPr>
              <w:pStyle w:val="tabletext11"/>
              <w:jc w:val="center"/>
              <w:rPr>
                <w:ins w:id="27870" w:author="Author"/>
              </w:rPr>
            </w:pPr>
            <w:ins w:id="27871" w:author="Author">
              <w:r w:rsidRPr="00D016EC">
                <w:t>4.35</w:t>
              </w:r>
            </w:ins>
          </w:p>
        </w:tc>
        <w:tc>
          <w:tcPr>
            <w:tcW w:w="400" w:type="dxa"/>
            <w:noWrap/>
            <w:vAlign w:val="bottom"/>
            <w:hideMark/>
          </w:tcPr>
          <w:p w14:paraId="68B95C88" w14:textId="77777777" w:rsidR="00C50A95" w:rsidRPr="00D016EC" w:rsidRDefault="00C50A95" w:rsidP="00416506">
            <w:pPr>
              <w:pStyle w:val="tabletext11"/>
              <w:jc w:val="center"/>
              <w:rPr>
                <w:ins w:id="27872" w:author="Author"/>
              </w:rPr>
            </w:pPr>
            <w:ins w:id="27873" w:author="Author">
              <w:r w:rsidRPr="00D016EC">
                <w:t>4.22</w:t>
              </w:r>
            </w:ins>
          </w:p>
        </w:tc>
        <w:tc>
          <w:tcPr>
            <w:tcW w:w="400" w:type="dxa"/>
            <w:noWrap/>
            <w:vAlign w:val="bottom"/>
            <w:hideMark/>
          </w:tcPr>
          <w:p w14:paraId="2A1FC72B" w14:textId="77777777" w:rsidR="00C50A95" w:rsidRPr="00D016EC" w:rsidRDefault="00C50A95" w:rsidP="00416506">
            <w:pPr>
              <w:pStyle w:val="tabletext11"/>
              <w:jc w:val="center"/>
              <w:rPr>
                <w:ins w:id="27874" w:author="Author"/>
              </w:rPr>
            </w:pPr>
            <w:ins w:id="27875" w:author="Author">
              <w:r w:rsidRPr="00D016EC">
                <w:t>4.09</w:t>
              </w:r>
            </w:ins>
          </w:p>
        </w:tc>
        <w:tc>
          <w:tcPr>
            <w:tcW w:w="400" w:type="dxa"/>
            <w:noWrap/>
            <w:vAlign w:val="bottom"/>
            <w:hideMark/>
          </w:tcPr>
          <w:p w14:paraId="202884DB" w14:textId="77777777" w:rsidR="00C50A95" w:rsidRPr="00D016EC" w:rsidRDefault="00C50A95" w:rsidP="00416506">
            <w:pPr>
              <w:pStyle w:val="tabletext11"/>
              <w:jc w:val="center"/>
              <w:rPr>
                <w:ins w:id="27876" w:author="Author"/>
              </w:rPr>
            </w:pPr>
            <w:ins w:id="27877" w:author="Author">
              <w:r w:rsidRPr="00D016EC">
                <w:t>3.97</w:t>
              </w:r>
            </w:ins>
          </w:p>
        </w:tc>
        <w:tc>
          <w:tcPr>
            <w:tcW w:w="400" w:type="dxa"/>
            <w:noWrap/>
            <w:vAlign w:val="bottom"/>
            <w:hideMark/>
          </w:tcPr>
          <w:p w14:paraId="4D7D7CEE" w14:textId="77777777" w:rsidR="00C50A95" w:rsidRPr="00D016EC" w:rsidRDefault="00C50A95" w:rsidP="00416506">
            <w:pPr>
              <w:pStyle w:val="tabletext11"/>
              <w:jc w:val="center"/>
              <w:rPr>
                <w:ins w:id="27878" w:author="Author"/>
              </w:rPr>
            </w:pPr>
            <w:ins w:id="27879" w:author="Author">
              <w:r w:rsidRPr="00D016EC">
                <w:t>3.85</w:t>
              </w:r>
            </w:ins>
          </w:p>
        </w:tc>
        <w:tc>
          <w:tcPr>
            <w:tcW w:w="400" w:type="dxa"/>
            <w:noWrap/>
            <w:vAlign w:val="bottom"/>
            <w:hideMark/>
          </w:tcPr>
          <w:p w14:paraId="622E9937" w14:textId="77777777" w:rsidR="00C50A95" w:rsidRPr="00D016EC" w:rsidRDefault="00C50A95" w:rsidP="00416506">
            <w:pPr>
              <w:pStyle w:val="tabletext11"/>
              <w:jc w:val="center"/>
              <w:rPr>
                <w:ins w:id="27880" w:author="Author"/>
              </w:rPr>
            </w:pPr>
            <w:ins w:id="27881" w:author="Author">
              <w:r w:rsidRPr="00D016EC">
                <w:t>3.74</w:t>
              </w:r>
            </w:ins>
          </w:p>
        </w:tc>
        <w:tc>
          <w:tcPr>
            <w:tcW w:w="400" w:type="dxa"/>
            <w:noWrap/>
            <w:vAlign w:val="bottom"/>
            <w:hideMark/>
          </w:tcPr>
          <w:p w14:paraId="30B8BC42" w14:textId="77777777" w:rsidR="00C50A95" w:rsidRPr="00D016EC" w:rsidRDefault="00C50A95" w:rsidP="00416506">
            <w:pPr>
              <w:pStyle w:val="tabletext11"/>
              <w:jc w:val="center"/>
              <w:rPr>
                <w:ins w:id="27882" w:author="Author"/>
              </w:rPr>
            </w:pPr>
            <w:ins w:id="27883" w:author="Author">
              <w:r w:rsidRPr="00D016EC">
                <w:t>3.62</w:t>
              </w:r>
            </w:ins>
          </w:p>
        </w:tc>
        <w:tc>
          <w:tcPr>
            <w:tcW w:w="400" w:type="dxa"/>
            <w:noWrap/>
            <w:vAlign w:val="bottom"/>
            <w:hideMark/>
          </w:tcPr>
          <w:p w14:paraId="3A1AEB52" w14:textId="77777777" w:rsidR="00C50A95" w:rsidRPr="00D016EC" w:rsidRDefault="00C50A95" w:rsidP="00416506">
            <w:pPr>
              <w:pStyle w:val="tabletext11"/>
              <w:jc w:val="center"/>
              <w:rPr>
                <w:ins w:id="27884" w:author="Author"/>
              </w:rPr>
            </w:pPr>
            <w:ins w:id="27885" w:author="Author">
              <w:r w:rsidRPr="00D016EC">
                <w:t>3.51</w:t>
              </w:r>
            </w:ins>
          </w:p>
        </w:tc>
        <w:tc>
          <w:tcPr>
            <w:tcW w:w="400" w:type="dxa"/>
            <w:noWrap/>
            <w:vAlign w:val="bottom"/>
            <w:hideMark/>
          </w:tcPr>
          <w:p w14:paraId="35C27D3C" w14:textId="77777777" w:rsidR="00C50A95" w:rsidRPr="00D016EC" w:rsidRDefault="00C50A95" w:rsidP="00416506">
            <w:pPr>
              <w:pStyle w:val="tabletext11"/>
              <w:jc w:val="center"/>
              <w:rPr>
                <w:ins w:id="27886" w:author="Author"/>
              </w:rPr>
            </w:pPr>
            <w:ins w:id="27887" w:author="Author">
              <w:r w:rsidRPr="00D016EC">
                <w:t>3.41</w:t>
              </w:r>
            </w:ins>
          </w:p>
        </w:tc>
        <w:tc>
          <w:tcPr>
            <w:tcW w:w="440" w:type="dxa"/>
            <w:noWrap/>
            <w:vAlign w:val="bottom"/>
            <w:hideMark/>
          </w:tcPr>
          <w:p w14:paraId="014B357A" w14:textId="77777777" w:rsidR="00C50A95" w:rsidRPr="00D016EC" w:rsidRDefault="00C50A95" w:rsidP="00416506">
            <w:pPr>
              <w:pStyle w:val="tabletext11"/>
              <w:jc w:val="center"/>
              <w:rPr>
                <w:ins w:id="27888" w:author="Author"/>
              </w:rPr>
            </w:pPr>
            <w:ins w:id="27889" w:author="Author">
              <w:r w:rsidRPr="00D016EC">
                <w:t>3.31</w:t>
              </w:r>
            </w:ins>
          </w:p>
        </w:tc>
        <w:tc>
          <w:tcPr>
            <w:tcW w:w="400" w:type="dxa"/>
            <w:noWrap/>
            <w:vAlign w:val="bottom"/>
            <w:hideMark/>
          </w:tcPr>
          <w:p w14:paraId="3D4F3228" w14:textId="77777777" w:rsidR="00C50A95" w:rsidRPr="00D016EC" w:rsidRDefault="00C50A95" w:rsidP="00416506">
            <w:pPr>
              <w:pStyle w:val="tabletext11"/>
              <w:jc w:val="center"/>
              <w:rPr>
                <w:ins w:id="27890" w:author="Author"/>
              </w:rPr>
            </w:pPr>
            <w:ins w:id="27891" w:author="Author">
              <w:r w:rsidRPr="00D016EC">
                <w:t>3.21</w:t>
              </w:r>
            </w:ins>
          </w:p>
        </w:tc>
        <w:tc>
          <w:tcPr>
            <w:tcW w:w="400" w:type="dxa"/>
            <w:noWrap/>
            <w:vAlign w:val="bottom"/>
            <w:hideMark/>
          </w:tcPr>
          <w:p w14:paraId="22440226" w14:textId="77777777" w:rsidR="00C50A95" w:rsidRPr="00D016EC" w:rsidRDefault="00C50A95" w:rsidP="00416506">
            <w:pPr>
              <w:pStyle w:val="tabletext11"/>
              <w:jc w:val="center"/>
              <w:rPr>
                <w:ins w:id="27892" w:author="Author"/>
              </w:rPr>
            </w:pPr>
            <w:ins w:id="27893" w:author="Author">
              <w:r w:rsidRPr="00D016EC">
                <w:t>3.11</w:t>
              </w:r>
            </w:ins>
          </w:p>
        </w:tc>
        <w:tc>
          <w:tcPr>
            <w:tcW w:w="400" w:type="dxa"/>
            <w:noWrap/>
            <w:vAlign w:val="bottom"/>
            <w:hideMark/>
          </w:tcPr>
          <w:p w14:paraId="2613340A" w14:textId="77777777" w:rsidR="00C50A95" w:rsidRPr="00D016EC" w:rsidRDefault="00C50A95" w:rsidP="00416506">
            <w:pPr>
              <w:pStyle w:val="tabletext11"/>
              <w:jc w:val="center"/>
              <w:rPr>
                <w:ins w:id="27894" w:author="Author"/>
              </w:rPr>
            </w:pPr>
            <w:ins w:id="27895" w:author="Author">
              <w:r w:rsidRPr="00D016EC">
                <w:t>3.02</w:t>
              </w:r>
            </w:ins>
          </w:p>
        </w:tc>
        <w:tc>
          <w:tcPr>
            <w:tcW w:w="400" w:type="dxa"/>
            <w:noWrap/>
            <w:vAlign w:val="bottom"/>
            <w:hideMark/>
          </w:tcPr>
          <w:p w14:paraId="49C01B01" w14:textId="77777777" w:rsidR="00C50A95" w:rsidRPr="00D016EC" w:rsidRDefault="00C50A95" w:rsidP="00416506">
            <w:pPr>
              <w:pStyle w:val="tabletext11"/>
              <w:jc w:val="center"/>
              <w:rPr>
                <w:ins w:id="27896" w:author="Author"/>
              </w:rPr>
            </w:pPr>
            <w:ins w:id="27897" w:author="Author">
              <w:r w:rsidRPr="00D016EC">
                <w:t>2.93</w:t>
              </w:r>
            </w:ins>
          </w:p>
        </w:tc>
        <w:tc>
          <w:tcPr>
            <w:tcW w:w="460" w:type="dxa"/>
            <w:noWrap/>
            <w:vAlign w:val="bottom"/>
            <w:hideMark/>
          </w:tcPr>
          <w:p w14:paraId="69D8D81E" w14:textId="77777777" w:rsidR="00C50A95" w:rsidRPr="00D016EC" w:rsidRDefault="00C50A95" w:rsidP="00416506">
            <w:pPr>
              <w:pStyle w:val="tabletext11"/>
              <w:jc w:val="center"/>
              <w:rPr>
                <w:ins w:id="27898" w:author="Author"/>
              </w:rPr>
            </w:pPr>
            <w:ins w:id="27899" w:author="Author">
              <w:r w:rsidRPr="00D016EC">
                <w:t>2.84</w:t>
              </w:r>
            </w:ins>
          </w:p>
        </w:tc>
      </w:tr>
      <w:tr w:rsidR="00C50A95" w:rsidRPr="00D016EC" w14:paraId="037EB30A" w14:textId="77777777" w:rsidTr="00416506">
        <w:trPr>
          <w:trHeight w:val="190"/>
          <w:ins w:id="27900" w:author="Author"/>
        </w:trPr>
        <w:tc>
          <w:tcPr>
            <w:tcW w:w="200" w:type="dxa"/>
            <w:tcBorders>
              <w:right w:val="nil"/>
            </w:tcBorders>
            <w:vAlign w:val="bottom"/>
          </w:tcPr>
          <w:p w14:paraId="608FD9B0" w14:textId="77777777" w:rsidR="00C50A95" w:rsidRPr="00D016EC" w:rsidRDefault="00C50A95" w:rsidP="00416506">
            <w:pPr>
              <w:pStyle w:val="tabletext11"/>
              <w:jc w:val="right"/>
              <w:rPr>
                <w:ins w:id="27901" w:author="Author"/>
              </w:rPr>
            </w:pPr>
          </w:p>
        </w:tc>
        <w:tc>
          <w:tcPr>
            <w:tcW w:w="1580" w:type="dxa"/>
            <w:tcBorders>
              <w:left w:val="nil"/>
            </w:tcBorders>
            <w:vAlign w:val="bottom"/>
            <w:hideMark/>
          </w:tcPr>
          <w:p w14:paraId="099F2FC0" w14:textId="77777777" w:rsidR="00C50A95" w:rsidRPr="00D016EC" w:rsidRDefault="00C50A95" w:rsidP="00416506">
            <w:pPr>
              <w:pStyle w:val="tabletext11"/>
              <w:tabs>
                <w:tab w:val="decimal" w:pos="640"/>
              </w:tabs>
              <w:rPr>
                <w:ins w:id="27902" w:author="Author"/>
              </w:rPr>
            </w:pPr>
            <w:ins w:id="27903" w:author="Author">
              <w:r w:rsidRPr="00D016EC">
                <w:t>600,000 to 699,999</w:t>
              </w:r>
            </w:ins>
          </w:p>
        </w:tc>
        <w:tc>
          <w:tcPr>
            <w:tcW w:w="560" w:type="dxa"/>
            <w:noWrap/>
            <w:vAlign w:val="bottom"/>
            <w:hideMark/>
          </w:tcPr>
          <w:p w14:paraId="3AF78110" w14:textId="77777777" w:rsidR="00C50A95" w:rsidRPr="00D016EC" w:rsidRDefault="00C50A95" w:rsidP="00416506">
            <w:pPr>
              <w:pStyle w:val="tabletext11"/>
              <w:jc w:val="center"/>
              <w:rPr>
                <w:ins w:id="27904" w:author="Author"/>
              </w:rPr>
            </w:pPr>
            <w:ins w:id="27905" w:author="Author">
              <w:r w:rsidRPr="00D016EC">
                <w:t>11.92</w:t>
              </w:r>
            </w:ins>
          </w:p>
        </w:tc>
        <w:tc>
          <w:tcPr>
            <w:tcW w:w="560" w:type="dxa"/>
            <w:noWrap/>
            <w:vAlign w:val="bottom"/>
            <w:hideMark/>
          </w:tcPr>
          <w:p w14:paraId="441F1203" w14:textId="77777777" w:rsidR="00C50A95" w:rsidRPr="00D016EC" w:rsidRDefault="00C50A95" w:rsidP="00416506">
            <w:pPr>
              <w:pStyle w:val="tabletext11"/>
              <w:jc w:val="center"/>
              <w:rPr>
                <w:ins w:id="27906" w:author="Author"/>
              </w:rPr>
            </w:pPr>
            <w:ins w:id="27907" w:author="Author">
              <w:r w:rsidRPr="00D016EC">
                <w:t>11.57</w:t>
              </w:r>
            </w:ins>
          </w:p>
        </w:tc>
        <w:tc>
          <w:tcPr>
            <w:tcW w:w="480" w:type="dxa"/>
            <w:noWrap/>
            <w:vAlign w:val="bottom"/>
            <w:hideMark/>
          </w:tcPr>
          <w:p w14:paraId="7702D6B3" w14:textId="77777777" w:rsidR="00C50A95" w:rsidRPr="00D016EC" w:rsidRDefault="00C50A95" w:rsidP="00416506">
            <w:pPr>
              <w:pStyle w:val="tabletext11"/>
              <w:jc w:val="center"/>
              <w:rPr>
                <w:ins w:id="27908" w:author="Author"/>
              </w:rPr>
            </w:pPr>
            <w:ins w:id="27909" w:author="Author">
              <w:r w:rsidRPr="00D016EC">
                <w:t>11.21</w:t>
              </w:r>
            </w:ins>
          </w:p>
        </w:tc>
        <w:tc>
          <w:tcPr>
            <w:tcW w:w="480" w:type="dxa"/>
            <w:noWrap/>
            <w:vAlign w:val="bottom"/>
            <w:hideMark/>
          </w:tcPr>
          <w:p w14:paraId="42F39A85" w14:textId="77777777" w:rsidR="00C50A95" w:rsidRPr="00D016EC" w:rsidRDefault="00C50A95" w:rsidP="00416506">
            <w:pPr>
              <w:pStyle w:val="tabletext11"/>
              <w:jc w:val="center"/>
              <w:rPr>
                <w:ins w:id="27910" w:author="Author"/>
              </w:rPr>
            </w:pPr>
            <w:ins w:id="27911" w:author="Author">
              <w:r w:rsidRPr="00D016EC">
                <w:t>10.49</w:t>
              </w:r>
            </w:ins>
          </w:p>
        </w:tc>
        <w:tc>
          <w:tcPr>
            <w:tcW w:w="480" w:type="dxa"/>
            <w:noWrap/>
            <w:vAlign w:val="bottom"/>
            <w:hideMark/>
          </w:tcPr>
          <w:p w14:paraId="167BC626" w14:textId="77777777" w:rsidR="00C50A95" w:rsidRPr="00D016EC" w:rsidRDefault="00C50A95" w:rsidP="00416506">
            <w:pPr>
              <w:pStyle w:val="tabletext11"/>
              <w:tabs>
                <w:tab w:val="decimal" w:pos="200"/>
              </w:tabs>
              <w:jc w:val="center"/>
              <w:rPr>
                <w:ins w:id="27912" w:author="Author"/>
              </w:rPr>
            </w:pPr>
            <w:ins w:id="27913" w:author="Author">
              <w:r w:rsidRPr="00D016EC">
                <w:t>9.78</w:t>
              </w:r>
            </w:ins>
          </w:p>
        </w:tc>
        <w:tc>
          <w:tcPr>
            <w:tcW w:w="480" w:type="dxa"/>
            <w:noWrap/>
            <w:vAlign w:val="bottom"/>
            <w:hideMark/>
          </w:tcPr>
          <w:p w14:paraId="256D4D83" w14:textId="77777777" w:rsidR="00C50A95" w:rsidRPr="00D016EC" w:rsidRDefault="00C50A95" w:rsidP="00416506">
            <w:pPr>
              <w:pStyle w:val="tabletext11"/>
              <w:tabs>
                <w:tab w:val="decimal" w:pos="200"/>
              </w:tabs>
              <w:jc w:val="center"/>
              <w:rPr>
                <w:ins w:id="27914" w:author="Author"/>
              </w:rPr>
            </w:pPr>
            <w:ins w:id="27915" w:author="Author">
              <w:r w:rsidRPr="00D016EC">
                <w:t>9.06</w:t>
              </w:r>
            </w:ins>
          </w:p>
        </w:tc>
        <w:tc>
          <w:tcPr>
            <w:tcW w:w="480" w:type="dxa"/>
            <w:noWrap/>
            <w:vAlign w:val="bottom"/>
            <w:hideMark/>
          </w:tcPr>
          <w:p w14:paraId="6D436CC9" w14:textId="77777777" w:rsidR="00C50A95" w:rsidRPr="00D016EC" w:rsidRDefault="00C50A95" w:rsidP="00416506">
            <w:pPr>
              <w:pStyle w:val="tabletext11"/>
              <w:tabs>
                <w:tab w:val="decimal" w:pos="200"/>
              </w:tabs>
              <w:jc w:val="center"/>
              <w:rPr>
                <w:ins w:id="27916" w:author="Author"/>
              </w:rPr>
            </w:pPr>
            <w:ins w:id="27917" w:author="Author">
              <w:r w:rsidRPr="00D016EC">
                <w:t>8.35</w:t>
              </w:r>
            </w:ins>
          </w:p>
        </w:tc>
        <w:tc>
          <w:tcPr>
            <w:tcW w:w="480" w:type="dxa"/>
            <w:noWrap/>
            <w:vAlign w:val="bottom"/>
            <w:hideMark/>
          </w:tcPr>
          <w:p w14:paraId="4EB13ED3" w14:textId="77777777" w:rsidR="00C50A95" w:rsidRPr="00D016EC" w:rsidRDefault="00C50A95" w:rsidP="00416506">
            <w:pPr>
              <w:pStyle w:val="tabletext11"/>
              <w:tabs>
                <w:tab w:val="decimal" w:pos="200"/>
              </w:tabs>
              <w:jc w:val="center"/>
              <w:rPr>
                <w:ins w:id="27918" w:author="Author"/>
              </w:rPr>
            </w:pPr>
            <w:ins w:id="27919" w:author="Author">
              <w:r w:rsidRPr="00D016EC">
                <w:t>7.63</w:t>
              </w:r>
            </w:ins>
          </w:p>
        </w:tc>
        <w:tc>
          <w:tcPr>
            <w:tcW w:w="400" w:type="dxa"/>
            <w:noWrap/>
            <w:vAlign w:val="bottom"/>
            <w:hideMark/>
          </w:tcPr>
          <w:p w14:paraId="00C3FC66" w14:textId="77777777" w:rsidR="00C50A95" w:rsidRPr="00D016EC" w:rsidRDefault="00C50A95" w:rsidP="00416506">
            <w:pPr>
              <w:pStyle w:val="tabletext11"/>
              <w:jc w:val="center"/>
              <w:rPr>
                <w:ins w:id="27920" w:author="Author"/>
              </w:rPr>
            </w:pPr>
            <w:ins w:id="27921" w:author="Author">
              <w:r w:rsidRPr="00D016EC">
                <w:t>6.92</w:t>
              </w:r>
            </w:ins>
          </w:p>
        </w:tc>
        <w:tc>
          <w:tcPr>
            <w:tcW w:w="400" w:type="dxa"/>
            <w:noWrap/>
            <w:vAlign w:val="bottom"/>
            <w:hideMark/>
          </w:tcPr>
          <w:p w14:paraId="79B67D10" w14:textId="77777777" w:rsidR="00C50A95" w:rsidRPr="00D016EC" w:rsidRDefault="00C50A95" w:rsidP="00416506">
            <w:pPr>
              <w:pStyle w:val="tabletext11"/>
              <w:jc w:val="center"/>
              <w:rPr>
                <w:ins w:id="27922" w:author="Author"/>
              </w:rPr>
            </w:pPr>
            <w:ins w:id="27923" w:author="Author">
              <w:r w:rsidRPr="00D016EC">
                <w:t>6.20</w:t>
              </w:r>
            </w:ins>
          </w:p>
        </w:tc>
        <w:tc>
          <w:tcPr>
            <w:tcW w:w="400" w:type="dxa"/>
            <w:noWrap/>
            <w:vAlign w:val="bottom"/>
            <w:hideMark/>
          </w:tcPr>
          <w:p w14:paraId="68E8CEDD" w14:textId="77777777" w:rsidR="00C50A95" w:rsidRPr="00D016EC" w:rsidRDefault="00C50A95" w:rsidP="00416506">
            <w:pPr>
              <w:pStyle w:val="tabletext11"/>
              <w:jc w:val="center"/>
              <w:rPr>
                <w:ins w:id="27924" w:author="Author"/>
              </w:rPr>
            </w:pPr>
            <w:ins w:id="27925" w:author="Author">
              <w:r w:rsidRPr="00D016EC">
                <w:t>5.48</w:t>
              </w:r>
            </w:ins>
          </w:p>
        </w:tc>
        <w:tc>
          <w:tcPr>
            <w:tcW w:w="400" w:type="dxa"/>
            <w:noWrap/>
            <w:vAlign w:val="bottom"/>
            <w:hideMark/>
          </w:tcPr>
          <w:p w14:paraId="4654E9FF" w14:textId="77777777" w:rsidR="00C50A95" w:rsidRPr="00D016EC" w:rsidRDefault="00C50A95" w:rsidP="00416506">
            <w:pPr>
              <w:pStyle w:val="tabletext11"/>
              <w:jc w:val="center"/>
              <w:rPr>
                <w:ins w:id="27926" w:author="Author"/>
              </w:rPr>
            </w:pPr>
            <w:ins w:id="27927" w:author="Author">
              <w:r w:rsidRPr="00D016EC">
                <w:t>5.32</w:t>
              </w:r>
            </w:ins>
          </w:p>
        </w:tc>
        <w:tc>
          <w:tcPr>
            <w:tcW w:w="400" w:type="dxa"/>
            <w:noWrap/>
            <w:vAlign w:val="bottom"/>
            <w:hideMark/>
          </w:tcPr>
          <w:p w14:paraId="42A1C330" w14:textId="77777777" w:rsidR="00C50A95" w:rsidRPr="00D016EC" w:rsidRDefault="00C50A95" w:rsidP="00416506">
            <w:pPr>
              <w:pStyle w:val="tabletext11"/>
              <w:jc w:val="center"/>
              <w:rPr>
                <w:ins w:id="27928" w:author="Author"/>
              </w:rPr>
            </w:pPr>
            <w:ins w:id="27929" w:author="Author">
              <w:r w:rsidRPr="00D016EC">
                <w:t>5.16</w:t>
              </w:r>
            </w:ins>
          </w:p>
        </w:tc>
        <w:tc>
          <w:tcPr>
            <w:tcW w:w="400" w:type="dxa"/>
            <w:noWrap/>
            <w:vAlign w:val="bottom"/>
            <w:hideMark/>
          </w:tcPr>
          <w:p w14:paraId="52C9E353" w14:textId="77777777" w:rsidR="00C50A95" w:rsidRPr="00D016EC" w:rsidRDefault="00C50A95" w:rsidP="00416506">
            <w:pPr>
              <w:pStyle w:val="tabletext11"/>
              <w:jc w:val="center"/>
              <w:rPr>
                <w:ins w:id="27930" w:author="Author"/>
              </w:rPr>
            </w:pPr>
            <w:ins w:id="27931" w:author="Author">
              <w:r w:rsidRPr="00D016EC">
                <w:t>5.01</w:t>
              </w:r>
            </w:ins>
          </w:p>
        </w:tc>
        <w:tc>
          <w:tcPr>
            <w:tcW w:w="400" w:type="dxa"/>
            <w:noWrap/>
            <w:vAlign w:val="bottom"/>
            <w:hideMark/>
          </w:tcPr>
          <w:p w14:paraId="2622CDA8" w14:textId="77777777" w:rsidR="00C50A95" w:rsidRPr="00D016EC" w:rsidRDefault="00C50A95" w:rsidP="00416506">
            <w:pPr>
              <w:pStyle w:val="tabletext11"/>
              <w:jc w:val="center"/>
              <w:rPr>
                <w:ins w:id="27932" w:author="Author"/>
              </w:rPr>
            </w:pPr>
            <w:ins w:id="27933" w:author="Author">
              <w:r w:rsidRPr="00D016EC">
                <w:t>4.86</w:t>
              </w:r>
            </w:ins>
          </w:p>
        </w:tc>
        <w:tc>
          <w:tcPr>
            <w:tcW w:w="400" w:type="dxa"/>
            <w:noWrap/>
            <w:vAlign w:val="bottom"/>
            <w:hideMark/>
          </w:tcPr>
          <w:p w14:paraId="20386C17" w14:textId="77777777" w:rsidR="00C50A95" w:rsidRPr="00D016EC" w:rsidRDefault="00C50A95" w:rsidP="00416506">
            <w:pPr>
              <w:pStyle w:val="tabletext11"/>
              <w:jc w:val="center"/>
              <w:rPr>
                <w:ins w:id="27934" w:author="Author"/>
              </w:rPr>
            </w:pPr>
            <w:ins w:id="27935" w:author="Author">
              <w:r w:rsidRPr="00D016EC">
                <w:t>4.71</w:t>
              </w:r>
            </w:ins>
          </w:p>
        </w:tc>
        <w:tc>
          <w:tcPr>
            <w:tcW w:w="400" w:type="dxa"/>
            <w:noWrap/>
            <w:vAlign w:val="bottom"/>
            <w:hideMark/>
          </w:tcPr>
          <w:p w14:paraId="2F9781D4" w14:textId="77777777" w:rsidR="00C50A95" w:rsidRPr="00D016EC" w:rsidRDefault="00C50A95" w:rsidP="00416506">
            <w:pPr>
              <w:pStyle w:val="tabletext11"/>
              <w:jc w:val="center"/>
              <w:rPr>
                <w:ins w:id="27936" w:author="Author"/>
              </w:rPr>
            </w:pPr>
            <w:ins w:id="27937" w:author="Author">
              <w:r w:rsidRPr="00D016EC">
                <w:t>4.57</w:t>
              </w:r>
            </w:ins>
          </w:p>
        </w:tc>
        <w:tc>
          <w:tcPr>
            <w:tcW w:w="400" w:type="dxa"/>
            <w:noWrap/>
            <w:vAlign w:val="bottom"/>
            <w:hideMark/>
          </w:tcPr>
          <w:p w14:paraId="625C62D4" w14:textId="77777777" w:rsidR="00C50A95" w:rsidRPr="00D016EC" w:rsidRDefault="00C50A95" w:rsidP="00416506">
            <w:pPr>
              <w:pStyle w:val="tabletext11"/>
              <w:jc w:val="center"/>
              <w:rPr>
                <w:ins w:id="27938" w:author="Author"/>
              </w:rPr>
            </w:pPr>
            <w:ins w:id="27939" w:author="Author">
              <w:r w:rsidRPr="00D016EC">
                <w:t>4.43</w:t>
              </w:r>
            </w:ins>
          </w:p>
        </w:tc>
        <w:tc>
          <w:tcPr>
            <w:tcW w:w="400" w:type="dxa"/>
            <w:noWrap/>
            <w:vAlign w:val="bottom"/>
            <w:hideMark/>
          </w:tcPr>
          <w:p w14:paraId="0D483D6E" w14:textId="77777777" w:rsidR="00C50A95" w:rsidRPr="00D016EC" w:rsidRDefault="00C50A95" w:rsidP="00416506">
            <w:pPr>
              <w:pStyle w:val="tabletext11"/>
              <w:jc w:val="center"/>
              <w:rPr>
                <w:ins w:id="27940" w:author="Author"/>
              </w:rPr>
            </w:pPr>
            <w:ins w:id="27941" w:author="Author">
              <w:r w:rsidRPr="00D016EC">
                <w:t>4.30</w:t>
              </w:r>
            </w:ins>
          </w:p>
        </w:tc>
        <w:tc>
          <w:tcPr>
            <w:tcW w:w="400" w:type="dxa"/>
            <w:noWrap/>
            <w:vAlign w:val="bottom"/>
            <w:hideMark/>
          </w:tcPr>
          <w:p w14:paraId="27695358" w14:textId="77777777" w:rsidR="00C50A95" w:rsidRPr="00D016EC" w:rsidRDefault="00C50A95" w:rsidP="00416506">
            <w:pPr>
              <w:pStyle w:val="tabletext11"/>
              <w:jc w:val="center"/>
              <w:rPr>
                <w:ins w:id="27942" w:author="Author"/>
              </w:rPr>
            </w:pPr>
            <w:ins w:id="27943" w:author="Author">
              <w:r w:rsidRPr="00D016EC">
                <w:t>4.17</w:t>
              </w:r>
            </w:ins>
          </w:p>
        </w:tc>
        <w:tc>
          <w:tcPr>
            <w:tcW w:w="400" w:type="dxa"/>
            <w:noWrap/>
            <w:vAlign w:val="bottom"/>
            <w:hideMark/>
          </w:tcPr>
          <w:p w14:paraId="0EAF1B28" w14:textId="77777777" w:rsidR="00C50A95" w:rsidRPr="00D016EC" w:rsidRDefault="00C50A95" w:rsidP="00416506">
            <w:pPr>
              <w:pStyle w:val="tabletext11"/>
              <w:jc w:val="center"/>
              <w:rPr>
                <w:ins w:id="27944" w:author="Author"/>
              </w:rPr>
            </w:pPr>
            <w:ins w:id="27945" w:author="Author">
              <w:r w:rsidRPr="00D016EC">
                <w:t>4.04</w:t>
              </w:r>
            </w:ins>
          </w:p>
        </w:tc>
        <w:tc>
          <w:tcPr>
            <w:tcW w:w="400" w:type="dxa"/>
            <w:noWrap/>
            <w:vAlign w:val="bottom"/>
            <w:hideMark/>
          </w:tcPr>
          <w:p w14:paraId="6EB18C3E" w14:textId="77777777" w:rsidR="00C50A95" w:rsidRPr="00D016EC" w:rsidRDefault="00C50A95" w:rsidP="00416506">
            <w:pPr>
              <w:pStyle w:val="tabletext11"/>
              <w:jc w:val="center"/>
              <w:rPr>
                <w:ins w:id="27946" w:author="Author"/>
              </w:rPr>
            </w:pPr>
            <w:ins w:id="27947" w:author="Author">
              <w:r w:rsidRPr="00D016EC">
                <w:t>3.92</w:t>
              </w:r>
            </w:ins>
          </w:p>
        </w:tc>
        <w:tc>
          <w:tcPr>
            <w:tcW w:w="440" w:type="dxa"/>
            <w:noWrap/>
            <w:vAlign w:val="bottom"/>
            <w:hideMark/>
          </w:tcPr>
          <w:p w14:paraId="2C5E2800" w14:textId="77777777" w:rsidR="00C50A95" w:rsidRPr="00D016EC" w:rsidRDefault="00C50A95" w:rsidP="00416506">
            <w:pPr>
              <w:pStyle w:val="tabletext11"/>
              <w:jc w:val="center"/>
              <w:rPr>
                <w:ins w:id="27948" w:author="Author"/>
              </w:rPr>
            </w:pPr>
            <w:ins w:id="27949" w:author="Author">
              <w:r w:rsidRPr="00D016EC">
                <w:t>3.81</w:t>
              </w:r>
            </w:ins>
          </w:p>
        </w:tc>
        <w:tc>
          <w:tcPr>
            <w:tcW w:w="400" w:type="dxa"/>
            <w:noWrap/>
            <w:vAlign w:val="bottom"/>
            <w:hideMark/>
          </w:tcPr>
          <w:p w14:paraId="33315D0B" w14:textId="77777777" w:rsidR="00C50A95" w:rsidRPr="00D016EC" w:rsidRDefault="00C50A95" w:rsidP="00416506">
            <w:pPr>
              <w:pStyle w:val="tabletext11"/>
              <w:jc w:val="center"/>
              <w:rPr>
                <w:ins w:id="27950" w:author="Author"/>
              </w:rPr>
            </w:pPr>
            <w:ins w:id="27951" w:author="Author">
              <w:r w:rsidRPr="00D016EC">
                <w:t>3.69</w:t>
              </w:r>
            </w:ins>
          </w:p>
        </w:tc>
        <w:tc>
          <w:tcPr>
            <w:tcW w:w="400" w:type="dxa"/>
            <w:noWrap/>
            <w:vAlign w:val="bottom"/>
            <w:hideMark/>
          </w:tcPr>
          <w:p w14:paraId="07CB4F0F" w14:textId="77777777" w:rsidR="00C50A95" w:rsidRPr="00D016EC" w:rsidRDefault="00C50A95" w:rsidP="00416506">
            <w:pPr>
              <w:pStyle w:val="tabletext11"/>
              <w:jc w:val="center"/>
              <w:rPr>
                <w:ins w:id="27952" w:author="Author"/>
              </w:rPr>
            </w:pPr>
            <w:ins w:id="27953" w:author="Author">
              <w:r w:rsidRPr="00D016EC">
                <w:t>3.58</w:t>
              </w:r>
            </w:ins>
          </w:p>
        </w:tc>
        <w:tc>
          <w:tcPr>
            <w:tcW w:w="400" w:type="dxa"/>
            <w:noWrap/>
            <w:vAlign w:val="bottom"/>
            <w:hideMark/>
          </w:tcPr>
          <w:p w14:paraId="1DA4A0AF" w14:textId="77777777" w:rsidR="00C50A95" w:rsidRPr="00D016EC" w:rsidRDefault="00C50A95" w:rsidP="00416506">
            <w:pPr>
              <w:pStyle w:val="tabletext11"/>
              <w:jc w:val="center"/>
              <w:rPr>
                <w:ins w:id="27954" w:author="Author"/>
              </w:rPr>
            </w:pPr>
            <w:ins w:id="27955" w:author="Author">
              <w:r w:rsidRPr="00D016EC">
                <w:t>3.47</w:t>
              </w:r>
            </w:ins>
          </w:p>
        </w:tc>
        <w:tc>
          <w:tcPr>
            <w:tcW w:w="400" w:type="dxa"/>
            <w:noWrap/>
            <w:vAlign w:val="bottom"/>
            <w:hideMark/>
          </w:tcPr>
          <w:p w14:paraId="4FB50FD2" w14:textId="77777777" w:rsidR="00C50A95" w:rsidRPr="00D016EC" w:rsidRDefault="00C50A95" w:rsidP="00416506">
            <w:pPr>
              <w:pStyle w:val="tabletext11"/>
              <w:jc w:val="center"/>
              <w:rPr>
                <w:ins w:id="27956" w:author="Author"/>
              </w:rPr>
            </w:pPr>
            <w:ins w:id="27957" w:author="Author">
              <w:r w:rsidRPr="00D016EC">
                <w:t>3.37</w:t>
              </w:r>
            </w:ins>
          </w:p>
        </w:tc>
        <w:tc>
          <w:tcPr>
            <w:tcW w:w="460" w:type="dxa"/>
            <w:noWrap/>
            <w:vAlign w:val="bottom"/>
            <w:hideMark/>
          </w:tcPr>
          <w:p w14:paraId="702CD89B" w14:textId="77777777" w:rsidR="00C50A95" w:rsidRPr="00D016EC" w:rsidRDefault="00C50A95" w:rsidP="00416506">
            <w:pPr>
              <w:pStyle w:val="tabletext11"/>
              <w:jc w:val="center"/>
              <w:rPr>
                <w:ins w:id="27958" w:author="Author"/>
              </w:rPr>
            </w:pPr>
            <w:ins w:id="27959" w:author="Author">
              <w:r w:rsidRPr="00D016EC">
                <w:t>3.27</w:t>
              </w:r>
            </w:ins>
          </w:p>
        </w:tc>
      </w:tr>
      <w:tr w:rsidR="00C50A95" w:rsidRPr="00D016EC" w14:paraId="4A0134B6" w14:textId="77777777" w:rsidTr="00416506">
        <w:trPr>
          <w:trHeight w:val="190"/>
          <w:ins w:id="27960" w:author="Author"/>
        </w:trPr>
        <w:tc>
          <w:tcPr>
            <w:tcW w:w="200" w:type="dxa"/>
            <w:tcBorders>
              <w:right w:val="nil"/>
            </w:tcBorders>
            <w:vAlign w:val="bottom"/>
          </w:tcPr>
          <w:p w14:paraId="2EA73C82" w14:textId="77777777" w:rsidR="00C50A95" w:rsidRPr="00D016EC" w:rsidRDefault="00C50A95" w:rsidP="00416506">
            <w:pPr>
              <w:pStyle w:val="tabletext11"/>
              <w:jc w:val="right"/>
              <w:rPr>
                <w:ins w:id="27961" w:author="Author"/>
              </w:rPr>
            </w:pPr>
          </w:p>
        </w:tc>
        <w:tc>
          <w:tcPr>
            <w:tcW w:w="1580" w:type="dxa"/>
            <w:tcBorders>
              <w:left w:val="nil"/>
            </w:tcBorders>
            <w:vAlign w:val="bottom"/>
            <w:hideMark/>
          </w:tcPr>
          <w:p w14:paraId="60C911B4" w14:textId="77777777" w:rsidR="00C50A95" w:rsidRPr="00D016EC" w:rsidRDefault="00C50A95" w:rsidP="00416506">
            <w:pPr>
              <w:pStyle w:val="tabletext11"/>
              <w:tabs>
                <w:tab w:val="decimal" w:pos="640"/>
              </w:tabs>
              <w:rPr>
                <w:ins w:id="27962" w:author="Author"/>
              </w:rPr>
            </w:pPr>
            <w:ins w:id="27963" w:author="Author">
              <w:r w:rsidRPr="00D016EC">
                <w:t>700,000 to 799,999</w:t>
              </w:r>
            </w:ins>
          </w:p>
        </w:tc>
        <w:tc>
          <w:tcPr>
            <w:tcW w:w="560" w:type="dxa"/>
            <w:noWrap/>
            <w:vAlign w:val="bottom"/>
            <w:hideMark/>
          </w:tcPr>
          <w:p w14:paraId="1CB9155D" w14:textId="77777777" w:rsidR="00C50A95" w:rsidRPr="00D016EC" w:rsidRDefault="00C50A95" w:rsidP="00416506">
            <w:pPr>
              <w:pStyle w:val="tabletext11"/>
              <w:jc w:val="center"/>
              <w:rPr>
                <w:ins w:id="27964" w:author="Author"/>
              </w:rPr>
            </w:pPr>
            <w:ins w:id="27965" w:author="Author">
              <w:r w:rsidRPr="00D016EC">
                <w:t>13.44</w:t>
              </w:r>
            </w:ins>
          </w:p>
        </w:tc>
        <w:tc>
          <w:tcPr>
            <w:tcW w:w="560" w:type="dxa"/>
            <w:noWrap/>
            <w:vAlign w:val="bottom"/>
            <w:hideMark/>
          </w:tcPr>
          <w:p w14:paraId="037544A4" w14:textId="77777777" w:rsidR="00C50A95" w:rsidRPr="00D016EC" w:rsidRDefault="00C50A95" w:rsidP="00416506">
            <w:pPr>
              <w:pStyle w:val="tabletext11"/>
              <w:jc w:val="center"/>
              <w:rPr>
                <w:ins w:id="27966" w:author="Author"/>
              </w:rPr>
            </w:pPr>
            <w:ins w:id="27967" w:author="Author">
              <w:r w:rsidRPr="00D016EC">
                <w:t>13.04</w:t>
              </w:r>
            </w:ins>
          </w:p>
        </w:tc>
        <w:tc>
          <w:tcPr>
            <w:tcW w:w="480" w:type="dxa"/>
            <w:noWrap/>
            <w:vAlign w:val="bottom"/>
            <w:hideMark/>
          </w:tcPr>
          <w:p w14:paraId="44D6EF5D" w14:textId="77777777" w:rsidR="00C50A95" w:rsidRPr="00D016EC" w:rsidRDefault="00C50A95" w:rsidP="00416506">
            <w:pPr>
              <w:pStyle w:val="tabletext11"/>
              <w:jc w:val="center"/>
              <w:rPr>
                <w:ins w:id="27968" w:author="Author"/>
              </w:rPr>
            </w:pPr>
            <w:ins w:id="27969" w:author="Author">
              <w:r w:rsidRPr="00D016EC">
                <w:t>12.63</w:t>
              </w:r>
            </w:ins>
          </w:p>
        </w:tc>
        <w:tc>
          <w:tcPr>
            <w:tcW w:w="480" w:type="dxa"/>
            <w:noWrap/>
            <w:vAlign w:val="bottom"/>
            <w:hideMark/>
          </w:tcPr>
          <w:p w14:paraId="04A9ADF0" w14:textId="77777777" w:rsidR="00C50A95" w:rsidRPr="00D016EC" w:rsidRDefault="00C50A95" w:rsidP="00416506">
            <w:pPr>
              <w:pStyle w:val="tabletext11"/>
              <w:jc w:val="center"/>
              <w:rPr>
                <w:ins w:id="27970" w:author="Author"/>
              </w:rPr>
            </w:pPr>
            <w:ins w:id="27971" w:author="Author">
              <w:r w:rsidRPr="00D016EC">
                <w:t>11.83</w:t>
              </w:r>
            </w:ins>
          </w:p>
        </w:tc>
        <w:tc>
          <w:tcPr>
            <w:tcW w:w="480" w:type="dxa"/>
            <w:noWrap/>
            <w:vAlign w:val="bottom"/>
            <w:hideMark/>
          </w:tcPr>
          <w:p w14:paraId="7C8279EB" w14:textId="77777777" w:rsidR="00C50A95" w:rsidRPr="00D016EC" w:rsidRDefault="00C50A95" w:rsidP="00416506">
            <w:pPr>
              <w:pStyle w:val="tabletext11"/>
              <w:jc w:val="center"/>
              <w:rPr>
                <w:ins w:id="27972" w:author="Author"/>
              </w:rPr>
            </w:pPr>
            <w:ins w:id="27973" w:author="Author">
              <w:r w:rsidRPr="00D016EC">
                <w:t>11.02</w:t>
              </w:r>
            </w:ins>
          </w:p>
        </w:tc>
        <w:tc>
          <w:tcPr>
            <w:tcW w:w="480" w:type="dxa"/>
            <w:noWrap/>
            <w:vAlign w:val="bottom"/>
            <w:hideMark/>
          </w:tcPr>
          <w:p w14:paraId="348C333E" w14:textId="77777777" w:rsidR="00C50A95" w:rsidRPr="00D016EC" w:rsidRDefault="00C50A95" w:rsidP="00416506">
            <w:pPr>
              <w:pStyle w:val="tabletext11"/>
              <w:jc w:val="center"/>
              <w:rPr>
                <w:ins w:id="27974" w:author="Author"/>
              </w:rPr>
            </w:pPr>
            <w:ins w:id="27975" w:author="Author">
              <w:r w:rsidRPr="00D016EC">
                <w:t>10.21</w:t>
              </w:r>
            </w:ins>
          </w:p>
        </w:tc>
        <w:tc>
          <w:tcPr>
            <w:tcW w:w="480" w:type="dxa"/>
            <w:noWrap/>
            <w:vAlign w:val="bottom"/>
            <w:hideMark/>
          </w:tcPr>
          <w:p w14:paraId="0196A991" w14:textId="77777777" w:rsidR="00C50A95" w:rsidRPr="00D016EC" w:rsidRDefault="00C50A95" w:rsidP="00416506">
            <w:pPr>
              <w:pStyle w:val="tabletext11"/>
              <w:tabs>
                <w:tab w:val="decimal" w:pos="200"/>
              </w:tabs>
              <w:jc w:val="center"/>
              <w:rPr>
                <w:ins w:id="27976" w:author="Author"/>
              </w:rPr>
            </w:pPr>
            <w:ins w:id="27977" w:author="Author">
              <w:r w:rsidRPr="00D016EC">
                <w:t>9.41</w:t>
              </w:r>
            </w:ins>
          </w:p>
        </w:tc>
        <w:tc>
          <w:tcPr>
            <w:tcW w:w="480" w:type="dxa"/>
            <w:noWrap/>
            <w:vAlign w:val="bottom"/>
            <w:hideMark/>
          </w:tcPr>
          <w:p w14:paraId="0BF3E390" w14:textId="77777777" w:rsidR="00C50A95" w:rsidRPr="00D016EC" w:rsidRDefault="00C50A95" w:rsidP="00416506">
            <w:pPr>
              <w:pStyle w:val="tabletext11"/>
              <w:tabs>
                <w:tab w:val="decimal" w:pos="200"/>
              </w:tabs>
              <w:jc w:val="center"/>
              <w:rPr>
                <w:ins w:id="27978" w:author="Author"/>
              </w:rPr>
            </w:pPr>
            <w:ins w:id="27979" w:author="Author">
              <w:r w:rsidRPr="00D016EC">
                <w:t>8.60</w:t>
              </w:r>
            </w:ins>
          </w:p>
        </w:tc>
        <w:tc>
          <w:tcPr>
            <w:tcW w:w="400" w:type="dxa"/>
            <w:noWrap/>
            <w:vAlign w:val="bottom"/>
            <w:hideMark/>
          </w:tcPr>
          <w:p w14:paraId="266DD485" w14:textId="77777777" w:rsidR="00C50A95" w:rsidRPr="00D016EC" w:rsidRDefault="00C50A95" w:rsidP="00416506">
            <w:pPr>
              <w:pStyle w:val="tabletext11"/>
              <w:jc w:val="center"/>
              <w:rPr>
                <w:ins w:id="27980" w:author="Author"/>
              </w:rPr>
            </w:pPr>
            <w:ins w:id="27981" w:author="Author">
              <w:r w:rsidRPr="00D016EC">
                <w:t>7.79</w:t>
              </w:r>
            </w:ins>
          </w:p>
        </w:tc>
        <w:tc>
          <w:tcPr>
            <w:tcW w:w="400" w:type="dxa"/>
            <w:noWrap/>
            <w:vAlign w:val="bottom"/>
            <w:hideMark/>
          </w:tcPr>
          <w:p w14:paraId="5E7EC30D" w14:textId="77777777" w:rsidR="00C50A95" w:rsidRPr="00D016EC" w:rsidRDefault="00C50A95" w:rsidP="00416506">
            <w:pPr>
              <w:pStyle w:val="tabletext11"/>
              <w:jc w:val="center"/>
              <w:rPr>
                <w:ins w:id="27982" w:author="Author"/>
              </w:rPr>
            </w:pPr>
            <w:ins w:id="27983" w:author="Author">
              <w:r w:rsidRPr="00D016EC">
                <w:t>6.99</w:t>
              </w:r>
            </w:ins>
          </w:p>
        </w:tc>
        <w:tc>
          <w:tcPr>
            <w:tcW w:w="400" w:type="dxa"/>
            <w:noWrap/>
            <w:vAlign w:val="bottom"/>
            <w:hideMark/>
          </w:tcPr>
          <w:p w14:paraId="400DABEB" w14:textId="77777777" w:rsidR="00C50A95" w:rsidRPr="00D016EC" w:rsidRDefault="00C50A95" w:rsidP="00416506">
            <w:pPr>
              <w:pStyle w:val="tabletext11"/>
              <w:jc w:val="center"/>
              <w:rPr>
                <w:ins w:id="27984" w:author="Author"/>
              </w:rPr>
            </w:pPr>
            <w:ins w:id="27985" w:author="Author">
              <w:r w:rsidRPr="00D016EC">
                <w:t>6.18</w:t>
              </w:r>
            </w:ins>
          </w:p>
        </w:tc>
        <w:tc>
          <w:tcPr>
            <w:tcW w:w="400" w:type="dxa"/>
            <w:noWrap/>
            <w:vAlign w:val="bottom"/>
            <w:hideMark/>
          </w:tcPr>
          <w:p w14:paraId="67891E9A" w14:textId="77777777" w:rsidR="00C50A95" w:rsidRPr="00D016EC" w:rsidRDefault="00C50A95" w:rsidP="00416506">
            <w:pPr>
              <w:pStyle w:val="tabletext11"/>
              <w:jc w:val="center"/>
              <w:rPr>
                <w:ins w:id="27986" w:author="Author"/>
              </w:rPr>
            </w:pPr>
            <w:ins w:id="27987" w:author="Author">
              <w:r w:rsidRPr="00D016EC">
                <w:t>6.00</w:t>
              </w:r>
            </w:ins>
          </w:p>
        </w:tc>
        <w:tc>
          <w:tcPr>
            <w:tcW w:w="400" w:type="dxa"/>
            <w:noWrap/>
            <w:vAlign w:val="bottom"/>
            <w:hideMark/>
          </w:tcPr>
          <w:p w14:paraId="1267D7AF" w14:textId="77777777" w:rsidR="00C50A95" w:rsidRPr="00D016EC" w:rsidRDefault="00C50A95" w:rsidP="00416506">
            <w:pPr>
              <w:pStyle w:val="tabletext11"/>
              <w:jc w:val="center"/>
              <w:rPr>
                <w:ins w:id="27988" w:author="Author"/>
              </w:rPr>
            </w:pPr>
            <w:ins w:id="27989" w:author="Author">
              <w:r w:rsidRPr="00D016EC">
                <w:t>5.82</w:t>
              </w:r>
            </w:ins>
          </w:p>
        </w:tc>
        <w:tc>
          <w:tcPr>
            <w:tcW w:w="400" w:type="dxa"/>
            <w:noWrap/>
            <w:vAlign w:val="bottom"/>
            <w:hideMark/>
          </w:tcPr>
          <w:p w14:paraId="34CA10F8" w14:textId="77777777" w:rsidR="00C50A95" w:rsidRPr="00D016EC" w:rsidRDefault="00C50A95" w:rsidP="00416506">
            <w:pPr>
              <w:pStyle w:val="tabletext11"/>
              <w:jc w:val="center"/>
              <w:rPr>
                <w:ins w:id="27990" w:author="Author"/>
              </w:rPr>
            </w:pPr>
            <w:ins w:id="27991" w:author="Author">
              <w:r w:rsidRPr="00D016EC">
                <w:t>5.64</w:t>
              </w:r>
            </w:ins>
          </w:p>
        </w:tc>
        <w:tc>
          <w:tcPr>
            <w:tcW w:w="400" w:type="dxa"/>
            <w:noWrap/>
            <w:vAlign w:val="bottom"/>
            <w:hideMark/>
          </w:tcPr>
          <w:p w14:paraId="46F9BD01" w14:textId="77777777" w:rsidR="00C50A95" w:rsidRPr="00D016EC" w:rsidRDefault="00C50A95" w:rsidP="00416506">
            <w:pPr>
              <w:pStyle w:val="tabletext11"/>
              <w:jc w:val="center"/>
              <w:rPr>
                <w:ins w:id="27992" w:author="Author"/>
              </w:rPr>
            </w:pPr>
            <w:ins w:id="27993" w:author="Author">
              <w:r w:rsidRPr="00D016EC">
                <w:t>5.47</w:t>
              </w:r>
            </w:ins>
          </w:p>
        </w:tc>
        <w:tc>
          <w:tcPr>
            <w:tcW w:w="400" w:type="dxa"/>
            <w:noWrap/>
            <w:vAlign w:val="bottom"/>
            <w:hideMark/>
          </w:tcPr>
          <w:p w14:paraId="75D4B111" w14:textId="77777777" w:rsidR="00C50A95" w:rsidRPr="00D016EC" w:rsidRDefault="00C50A95" w:rsidP="00416506">
            <w:pPr>
              <w:pStyle w:val="tabletext11"/>
              <w:jc w:val="center"/>
              <w:rPr>
                <w:ins w:id="27994" w:author="Author"/>
              </w:rPr>
            </w:pPr>
            <w:ins w:id="27995" w:author="Author">
              <w:r w:rsidRPr="00D016EC">
                <w:t>5.31</w:t>
              </w:r>
            </w:ins>
          </w:p>
        </w:tc>
        <w:tc>
          <w:tcPr>
            <w:tcW w:w="400" w:type="dxa"/>
            <w:noWrap/>
            <w:vAlign w:val="bottom"/>
            <w:hideMark/>
          </w:tcPr>
          <w:p w14:paraId="7B99D3FB" w14:textId="77777777" w:rsidR="00C50A95" w:rsidRPr="00D016EC" w:rsidRDefault="00C50A95" w:rsidP="00416506">
            <w:pPr>
              <w:pStyle w:val="tabletext11"/>
              <w:jc w:val="center"/>
              <w:rPr>
                <w:ins w:id="27996" w:author="Author"/>
              </w:rPr>
            </w:pPr>
            <w:ins w:id="27997" w:author="Author">
              <w:r w:rsidRPr="00D016EC">
                <w:t>5.15</w:t>
              </w:r>
            </w:ins>
          </w:p>
        </w:tc>
        <w:tc>
          <w:tcPr>
            <w:tcW w:w="400" w:type="dxa"/>
            <w:noWrap/>
            <w:vAlign w:val="bottom"/>
            <w:hideMark/>
          </w:tcPr>
          <w:p w14:paraId="5766394C" w14:textId="77777777" w:rsidR="00C50A95" w:rsidRPr="00D016EC" w:rsidRDefault="00C50A95" w:rsidP="00416506">
            <w:pPr>
              <w:pStyle w:val="tabletext11"/>
              <w:jc w:val="center"/>
              <w:rPr>
                <w:ins w:id="27998" w:author="Author"/>
              </w:rPr>
            </w:pPr>
            <w:ins w:id="27999" w:author="Author">
              <w:r w:rsidRPr="00D016EC">
                <w:t>4.99</w:t>
              </w:r>
            </w:ins>
          </w:p>
        </w:tc>
        <w:tc>
          <w:tcPr>
            <w:tcW w:w="400" w:type="dxa"/>
            <w:noWrap/>
            <w:vAlign w:val="bottom"/>
            <w:hideMark/>
          </w:tcPr>
          <w:p w14:paraId="07B0EEDB" w14:textId="77777777" w:rsidR="00C50A95" w:rsidRPr="00D016EC" w:rsidRDefault="00C50A95" w:rsidP="00416506">
            <w:pPr>
              <w:pStyle w:val="tabletext11"/>
              <w:jc w:val="center"/>
              <w:rPr>
                <w:ins w:id="28000" w:author="Author"/>
              </w:rPr>
            </w:pPr>
            <w:ins w:id="28001" w:author="Author">
              <w:r w:rsidRPr="00D016EC">
                <w:t>4.84</w:t>
              </w:r>
            </w:ins>
          </w:p>
        </w:tc>
        <w:tc>
          <w:tcPr>
            <w:tcW w:w="400" w:type="dxa"/>
            <w:noWrap/>
            <w:vAlign w:val="bottom"/>
            <w:hideMark/>
          </w:tcPr>
          <w:p w14:paraId="29C7FDA9" w14:textId="77777777" w:rsidR="00C50A95" w:rsidRPr="00D016EC" w:rsidRDefault="00C50A95" w:rsidP="00416506">
            <w:pPr>
              <w:pStyle w:val="tabletext11"/>
              <w:jc w:val="center"/>
              <w:rPr>
                <w:ins w:id="28002" w:author="Author"/>
              </w:rPr>
            </w:pPr>
            <w:ins w:id="28003" w:author="Author">
              <w:r w:rsidRPr="00D016EC">
                <w:t>4.70</w:t>
              </w:r>
            </w:ins>
          </w:p>
        </w:tc>
        <w:tc>
          <w:tcPr>
            <w:tcW w:w="400" w:type="dxa"/>
            <w:noWrap/>
            <w:vAlign w:val="bottom"/>
            <w:hideMark/>
          </w:tcPr>
          <w:p w14:paraId="785AF569" w14:textId="77777777" w:rsidR="00C50A95" w:rsidRPr="00D016EC" w:rsidRDefault="00C50A95" w:rsidP="00416506">
            <w:pPr>
              <w:pStyle w:val="tabletext11"/>
              <w:jc w:val="center"/>
              <w:rPr>
                <w:ins w:id="28004" w:author="Author"/>
              </w:rPr>
            </w:pPr>
            <w:ins w:id="28005" w:author="Author">
              <w:r w:rsidRPr="00D016EC">
                <w:t>4.56</w:t>
              </w:r>
            </w:ins>
          </w:p>
        </w:tc>
        <w:tc>
          <w:tcPr>
            <w:tcW w:w="400" w:type="dxa"/>
            <w:noWrap/>
            <w:vAlign w:val="bottom"/>
            <w:hideMark/>
          </w:tcPr>
          <w:p w14:paraId="5485C61D" w14:textId="77777777" w:rsidR="00C50A95" w:rsidRPr="00D016EC" w:rsidRDefault="00C50A95" w:rsidP="00416506">
            <w:pPr>
              <w:pStyle w:val="tabletext11"/>
              <w:jc w:val="center"/>
              <w:rPr>
                <w:ins w:id="28006" w:author="Author"/>
              </w:rPr>
            </w:pPr>
            <w:ins w:id="28007" w:author="Author">
              <w:r w:rsidRPr="00D016EC">
                <w:t>4.42</w:t>
              </w:r>
            </w:ins>
          </w:p>
        </w:tc>
        <w:tc>
          <w:tcPr>
            <w:tcW w:w="440" w:type="dxa"/>
            <w:noWrap/>
            <w:vAlign w:val="bottom"/>
            <w:hideMark/>
          </w:tcPr>
          <w:p w14:paraId="2B0E21E0" w14:textId="77777777" w:rsidR="00C50A95" w:rsidRPr="00D016EC" w:rsidRDefault="00C50A95" w:rsidP="00416506">
            <w:pPr>
              <w:pStyle w:val="tabletext11"/>
              <w:jc w:val="center"/>
              <w:rPr>
                <w:ins w:id="28008" w:author="Author"/>
              </w:rPr>
            </w:pPr>
            <w:ins w:id="28009" w:author="Author">
              <w:r w:rsidRPr="00D016EC">
                <w:t>4.29</w:t>
              </w:r>
            </w:ins>
          </w:p>
        </w:tc>
        <w:tc>
          <w:tcPr>
            <w:tcW w:w="400" w:type="dxa"/>
            <w:noWrap/>
            <w:vAlign w:val="bottom"/>
            <w:hideMark/>
          </w:tcPr>
          <w:p w14:paraId="583651F6" w14:textId="77777777" w:rsidR="00C50A95" w:rsidRPr="00D016EC" w:rsidRDefault="00C50A95" w:rsidP="00416506">
            <w:pPr>
              <w:pStyle w:val="tabletext11"/>
              <w:jc w:val="center"/>
              <w:rPr>
                <w:ins w:id="28010" w:author="Author"/>
              </w:rPr>
            </w:pPr>
            <w:ins w:id="28011" w:author="Author">
              <w:r w:rsidRPr="00D016EC">
                <w:t>4.16</w:t>
              </w:r>
            </w:ins>
          </w:p>
        </w:tc>
        <w:tc>
          <w:tcPr>
            <w:tcW w:w="400" w:type="dxa"/>
            <w:noWrap/>
            <w:vAlign w:val="bottom"/>
            <w:hideMark/>
          </w:tcPr>
          <w:p w14:paraId="36F31E10" w14:textId="77777777" w:rsidR="00C50A95" w:rsidRPr="00D016EC" w:rsidRDefault="00C50A95" w:rsidP="00416506">
            <w:pPr>
              <w:pStyle w:val="tabletext11"/>
              <w:jc w:val="center"/>
              <w:rPr>
                <w:ins w:id="28012" w:author="Author"/>
              </w:rPr>
            </w:pPr>
            <w:ins w:id="28013" w:author="Author">
              <w:r w:rsidRPr="00D016EC">
                <w:t>4.04</w:t>
              </w:r>
            </w:ins>
          </w:p>
        </w:tc>
        <w:tc>
          <w:tcPr>
            <w:tcW w:w="400" w:type="dxa"/>
            <w:noWrap/>
            <w:vAlign w:val="bottom"/>
            <w:hideMark/>
          </w:tcPr>
          <w:p w14:paraId="27D52188" w14:textId="77777777" w:rsidR="00C50A95" w:rsidRPr="00D016EC" w:rsidRDefault="00C50A95" w:rsidP="00416506">
            <w:pPr>
              <w:pStyle w:val="tabletext11"/>
              <w:jc w:val="center"/>
              <w:rPr>
                <w:ins w:id="28014" w:author="Author"/>
              </w:rPr>
            </w:pPr>
            <w:ins w:id="28015" w:author="Author">
              <w:r w:rsidRPr="00D016EC">
                <w:t>3.91</w:t>
              </w:r>
            </w:ins>
          </w:p>
        </w:tc>
        <w:tc>
          <w:tcPr>
            <w:tcW w:w="400" w:type="dxa"/>
            <w:noWrap/>
            <w:vAlign w:val="bottom"/>
            <w:hideMark/>
          </w:tcPr>
          <w:p w14:paraId="36743074" w14:textId="77777777" w:rsidR="00C50A95" w:rsidRPr="00D016EC" w:rsidRDefault="00C50A95" w:rsidP="00416506">
            <w:pPr>
              <w:pStyle w:val="tabletext11"/>
              <w:jc w:val="center"/>
              <w:rPr>
                <w:ins w:id="28016" w:author="Author"/>
              </w:rPr>
            </w:pPr>
            <w:ins w:id="28017" w:author="Author">
              <w:r w:rsidRPr="00D016EC">
                <w:t>3.80</w:t>
              </w:r>
            </w:ins>
          </w:p>
        </w:tc>
        <w:tc>
          <w:tcPr>
            <w:tcW w:w="460" w:type="dxa"/>
            <w:noWrap/>
            <w:vAlign w:val="bottom"/>
            <w:hideMark/>
          </w:tcPr>
          <w:p w14:paraId="2273A803" w14:textId="77777777" w:rsidR="00C50A95" w:rsidRPr="00D016EC" w:rsidRDefault="00C50A95" w:rsidP="00416506">
            <w:pPr>
              <w:pStyle w:val="tabletext11"/>
              <w:jc w:val="center"/>
              <w:rPr>
                <w:ins w:id="28018" w:author="Author"/>
              </w:rPr>
            </w:pPr>
            <w:ins w:id="28019" w:author="Author">
              <w:r w:rsidRPr="00D016EC">
                <w:t>3.68</w:t>
              </w:r>
            </w:ins>
          </w:p>
        </w:tc>
      </w:tr>
      <w:tr w:rsidR="00C50A95" w:rsidRPr="00D016EC" w14:paraId="4080AECC" w14:textId="77777777" w:rsidTr="00416506">
        <w:trPr>
          <w:trHeight w:val="190"/>
          <w:ins w:id="28020" w:author="Author"/>
        </w:trPr>
        <w:tc>
          <w:tcPr>
            <w:tcW w:w="200" w:type="dxa"/>
            <w:tcBorders>
              <w:right w:val="nil"/>
            </w:tcBorders>
            <w:vAlign w:val="bottom"/>
          </w:tcPr>
          <w:p w14:paraId="2B4FF7BF" w14:textId="77777777" w:rsidR="00C50A95" w:rsidRPr="00D016EC" w:rsidRDefault="00C50A95" w:rsidP="00416506">
            <w:pPr>
              <w:pStyle w:val="tabletext11"/>
              <w:jc w:val="right"/>
              <w:rPr>
                <w:ins w:id="28021" w:author="Author"/>
              </w:rPr>
            </w:pPr>
          </w:p>
        </w:tc>
        <w:tc>
          <w:tcPr>
            <w:tcW w:w="1580" w:type="dxa"/>
            <w:tcBorders>
              <w:left w:val="nil"/>
            </w:tcBorders>
            <w:vAlign w:val="bottom"/>
            <w:hideMark/>
          </w:tcPr>
          <w:p w14:paraId="35E014C2" w14:textId="77777777" w:rsidR="00C50A95" w:rsidRPr="00D016EC" w:rsidRDefault="00C50A95" w:rsidP="00416506">
            <w:pPr>
              <w:pStyle w:val="tabletext11"/>
              <w:tabs>
                <w:tab w:val="decimal" w:pos="640"/>
              </w:tabs>
              <w:rPr>
                <w:ins w:id="28022" w:author="Author"/>
              </w:rPr>
            </w:pPr>
            <w:ins w:id="28023" w:author="Author">
              <w:r w:rsidRPr="00D016EC">
                <w:t>800,000 to 899,999</w:t>
              </w:r>
            </w:ins>
          </w:p>
        </w:tc>
        <w:tc>
          <w:tcPr>
            <w:tcW w:w="560" w:type="dxa"/>
            <w:noWrap/>
            <w:vAlign w:val="bottom"/>
            <w:hideMark/>
          </w:tcPr>
          <w:p w14:paraId="70891D0E" w14:textId="77777777" w:rsidR="00C50A95" w:rsidRPr="00D016EC" w:rsidRDefault="00C50A95" w:rsidP="00416506">
            <w:pPr>
              <w:pStyle w:val="tabletext11"/>
              <w:jc w:val="center"/>
              <w:rPr>
                <w:ins w:id="28024" w:author="Author"/>
              </w:rPr>
            </w:pPr>
            <w:ins w:id="28025" w:author="Author">
              <w:r w:rsidRPr="00D016EC">
                <w:t>14.91</w:t>
              </w:r>
            </w:ins>
          </w:p>
        </w:tc>
        <w:tc>
          <w:tcPr>
            <w:tcW w:w="560" w:type="dxa"/>
            <w:noWrap/>
            <w:vAlign w:val="bottom"/>
            <w:hideMark/>
          </w:tcPr>
          <w:p w14:paraId="572CA655" w14:textId="77777777" w:rsidR="00C50A95" w:rsidRPr="00D016EC" w:rsidRDefault="00C50A95" w:rsidP="00416506">
            <w:pPr>
              <w:pStyle w:val="tabletext11"/>
              <w:jc w:val="center"/>
              <w:rPr>
                <w:ins w:id="28026" w:author="Author"/>
              </w:rPr>
            </w:pPr>
            <w:ins w:id="28027" w:author="Author">
              <w:r w:rsidRPr="00D016EC">
                <w:t>14.47</w:t>
              </w:r>
            </w:ins>
          </w:p>
        </w:tc>
        <w:tc>
          <w:tcPr>
            <w:tcW w:w="480" w:type="dxa"/>
            <w:noWrap/>
            <w:vAlign w:val="bottom"/>
            <w:hideMark/>
          </w:tcPr>
          <w:p w14:paraId="66F5FBA5" w14:textId="77777777" w:rsidR="00C50A95" w:rsidRPr="00D016EC" w:rsidRDefault="00C50A95" w:rsidP="00416506">
            <w:pPr>
              <w:pStyle w:val="tabletext11"/>
              <w:jc w:val="center"/>
              <w:rPr>
                <w:ins w:id="28028" w:author="Author"/>
              </w:rPr>
            </w:pPr>
            <w:ins w:id="28029" w:author="Author">
              <w:r w:rsidRPr="00D016EC">
                <w:t>14.02</w:t>
              </w:r>
            </w:ins>
          </w:p>
        </w:tc>
        <w:tc>
          <w:tcPr>
            <w:tcW w:w="480" w:type="dxa"/>
            <w:noWrap/>
            <w:vAlign w:val="bottom"/>
            <w:hideMark/>
          </w:tcPr>
          <w:p w14:paraId="05C3D0F2" w14:textId="77777777" w:rsidR="00C50A95" w:rsidRPr="00D016EC" w:rsidRDefault="00C50A95" w:rsidP="00416506">
            <w:pPr>
              <w:pStyle w:val="tabletext11"/>
              <w:jc w:val="center"/>
              <w:rPr>
                <w:ins w:id="28030" w:author="Author"/>
              </w:rPr>
            </w:pPr>
            <w:ins w:id="28031" w:author="Author">
              <w:r w:rsidRPr="00D016EC">
                <w:t>13.12</w:t>
              </w:r>
            </w:ins>
          </w:p>
        </w:tc>
        <w:tc>
          <w:tcPr>
            <w:tcW w:w="480" w:type="dxa"/>
            <w:noWrap/>
            <w:vAlign w:val="bottom"/>
            <w:hideMark/>
          </w:tcPr>
          <w:p w14:paraId="44338BE3" w14:textId="77777777" w:rsidR="00C50A95" w:rsidRPr="00D016EC" w:rsidRDefault="00C50A95" w:rsidP="00416506">
            <w:pPr>
              <w:pStyle w:val="tabletext11"/>
              <w:jc w:val="center"/>
              <w:rPr>
                <w:ins w:id="28032" w:author="Author"/>
              </w:rPr>
            </w:pPr>
            <w:ins w:id="28033" w:author="Author">
              <w:r w:rsidRPr="00D016EC">
                <w:t>12.23</w:t>
              </w:r>
            </w:ins>
          </w:p>
        </w:tc>
        <w:tc>
          <w:tcPr>
            <w:tcW w:w="480" w:type="dxa"/>
            <w:noWrap/>
            <w:vAlign w:val="bottom"/>
            <w:hideMark/>
          </w:tcPr>
          <w:p w14:paraId="088A513E" w14:textId="77777777" w:rsidR="00C50A95" w:rsidRPr="00D016EC" w:rsidRDefault="00C50A95" w:rsidP="00416506">
            <w:pPr>
              <w:pStyle w:val="tabletext11"/>
              <w:jc w:val="center"/>
              <w:rPr>
                <w:ins w:id="28034" w:author="Author"/>
              </w:rPr>
            </w:pPr>
            <w:ins w:id="28035" w:author="Author">
              <w:r w:rsidRPr="00D016EC">
                <w:t>11.33</w:t>
              </w:r>
            </w:ins>
          </w:p>
        </w:tc>
        <w:tc>
          <w:tcPr>
            <w:tcW w:w="480" w:type="dxa"/>
            <w:noWrap/>
            <w:vAlign w:val="bottom"/>
            <w:hideMark/>
          </w:tcPr>
          <w:p w14:paraId="3D5B7FD4" w14:textId="77777777" w:rsidR="00C50A95" w:rsidRPr="00D016EC" w:rsidRDefault="00C50A95" w:rsidP="00416506">
            <w:pPr>
              <w:pStyle w:val="tabletext11"/>
              <w:jc w:val="center"/>
              <w:rPr>
                <w:ins w:id="28036" w:author="Author"/>
              </w:rPr>
            </w:pPr>
            <w:ins w:id="28037" w:author="Author">
              <w:r w:rsidRPr="00D016EC">
                <w:t>10.44</w:t>
              </w:r>
            </w:ins>
          </w:p>
        </w:tc>
        <w:tc>
          <w:tcPr>
            <w:tcW w:w="480" w:type="dxa"/>
            <w:noWrap/>
            <w:vAlign w:val="bottom"/>
            <w:hideMark/>
          </w:tcPr>
          <w:p w14:paraId="7A43CCB7" w14:textId="77777777" w:rsidR="00C50A95" w:rsidRPr="00D016EC" w:rsidRDefault="00C50A95" w:rsidP="00416506">
            <w:pPr>
              <w:pStyle w:val="tabletext11"/>
              <w:tabs>
                <w:tab w:val="decimal" w:pos="200"/>
              </w:tabs>
              <w:jc w:val="center"/>
              <w:rPr>
                <w:ins w:id="28038" w:author="Author"/>
              </w:rPr>
            </w:pPr>
            <w:ins w:id="28039" w:author="Author">
              <w:r w:rsidRPr="00D016EC">
                <w:t>9.54</w:t>
              </w:r>
            </w:ins>
          </w:p>
        </w:tc>
        <w:tc>
          <w:tcPr>
            <w:tcW w:w="400" w:type="dxa"/>
            <w:noWrap/>
            <w:vAlign w:val="bottom"/>
            <w:hideMark/>
          </w:tcPr>
          <w:p w14:paraId="16118D7B" w14:textId="77777777" w:rsidR="00C50A95" w:rsidRPr="00D016EC" w:rsidRDefault="00C50A95" w:rsidP="00416506">
            <w:pPr>
              <w:pStyle w:val="tabletext11"/>
              <w:jc w:val="center"/>
              <w:rPr>
                <w:ins w:id="28040" w:author="Author"/>
              </w:rPr>
            </w:pPr>
            <w:ins w:id="28041" w:author="Author">
              <w:r w:rsidRPr="00D016EC">
                <w:t>8.65</w:t>
              </w:r>
            </w:ins>
          </w:p>
        </w:tc>
        <w:tc>
          <w:tcPr>
            <w:tcW w:w="400" w:type="dxa"/>
            <w:noWrap/>
            <w:vAlign w:val="bottom"/>
            <w:hideMark/>
          </w:tcPr>
          <w:p w14:paraId="3A6D6B0B" w14:textId="77777777" w:rsidR="00C50A95" w:rsidRPr="00D016EC" w:rsidRDefault="00C50A95" w:rsidP="00416506">
            <w:pPr>
              <w:pStyle w:val="tabletext11"/>
              <w:jc w:val="center"/>
              <w:rPr>
                <w:ins w:id="28042" w:author="Author"/>
              </w:rPr>
            </w:pPr>
            <w:ins w:id="28043" w:author="Author">
              <w:r w:rsidRPr="00D016EC">
                <w:t>7.75</w:t>
              </w:r>
            </w:ins>
          </w:p>
        </w:tc>
        <w:tc>
          <w:tcPr>
            <w:tcW w:w="400" w:type="dxa"/>
            <w:noWrap/>
            <w:vAlign w:val="bottom"/>
            <w:hideMark/>
          </w:tcPr>
          <w:p w14:paraId="12B06A27" w14:textId="77777777" w:rsidR="00C50A95" w:rsidRPr="00D016EC" w:rsidRDefault="00C50A95" w:rsidP="00416506">
            <w:pPr>
              <w:pStyle w:val="tabletext11"/>
              <w:jc w:val="center"/>
              <w:rPr>
                <w:ins w:id="28044" w:author="Author"/>
              </w:rPr>
            </w:pPr>
            <w:ins w:id="28045" w:author="Author">
              <w:r w:rsidRPr="00D016EC">
                <w:t>6.86</w:t>
              </w:r>
            </w:ins>
          </w:p>
        </w:tc>
        <w:tc>
          <w:tcPr>
            <w:tcW w:w="400" w:type="dxa"/>
            <w:noWrap/>
            <w:vAlign w:val="bottom"/>
            <w:hideMark/>
          </w:tcPr>
          <w:p w14:paraId="14E515E4" w14:textId="77777777" w:rsidR="00C50A95" w:rsidRPr="00D016EC" w:rsidRDefault="00C50A95" w:rsidP="00416506">
            <w:pPr>
              <w:pStyle w:val="tabletext11"/>
              <w:jc w:val="center"/>
              <w:rPr>
                <w:ins w:id="28046" w:author="Author"/>
              </w:rPr>
            </w:pPr>
            <w:ins w:id="28047" w:author="Author">
              <w:r w:rsidRPr="00D016EC">
                <w:t>6.65</w:t>
              </w:r>
            </w:ins>
          </w:p>
        </w:tc>
        <w:tc>
          <w:tcPr>
            <w:tcW w:w="400" w:type="dxa"/>
            <w:noWrap/>
            <w:vAlign w:val="bottom"/>
            <w:hideMark/>
          </w:tcPr>
          <w:p w14:paraId="33857663" w14:textId="77777777" w:rsidR="00C50A95" w:rsidRPr="00D016EC" w:rsidRDefault="00C50A95" w:rsidP="00416506">
            <w:pPr>
              <w:pStyle w:val="tabletext11"/>
              <w:jc w:val="center"/>
              <w:rPr>
                <w:ins w:id="28048" w:author="Author"/>
              </w:rPr>
            </w:pPr>
            <w:ins w:id="28049" w:author="Author">
              <w:r w:rsidRPr="00D016EC">
                <w:t>6.45</w:t>
              </w:r>
            </w:ins>
          </w:p>
        </w:tc>
        <w:tc>
          <w:tcPr>
            <w:tcW w:w="400" w:type="dxa"/>
            <w:noWrap/>
            <w:vAlign w:val="bottom"/>
            <w:hideMark/>
          </w:tcPr>
          <w:p w14:paraId="221B9466" w14:textId="77777777" w:rsidR="00C50A95" w:rsidRPr="00D016EC" w:rsidRDefault="00C50A95" w:rsidP="00416506">
            <w:pPr>
              <w:pStyle w:val="tabletext11"/>
              <w:jc w:val="center"/>
              <w:rPr>
                <w:ins w:id="28050" w:author="Author"/>
              </w:rPr>
            </w:pPr>
            <w:ins w:id="28051" w:author="Author">
              <w:r w:rsidRPr="00D016EC">
                <w:t>6.26</w:t>
              </w:r>
            </w:ins>
          </w:p>
        </w:tc>
        <w:tc>
          <w:tcPr>
            <w:tcW w:w="400" w:type="dxa"/>
            <w:noWrap/>
            <w:vAlign w:val="bottom"/>
            <w:hideMark/>
          </w:tcPr>
          <w:p w14:paraId="1718DE21" w14:textId="77777777" w:rsidR="00C50A95" w:rsidRPr="00D016EC" w:rsidRDefault="00C50A95" w:rsidP="00416506">
            <w:pPr>
              <w:pStyle w:val="tabletext11"/>
              <w:jc w:val="center"/>
              <w:rPr>
                <w:ins w:id="28052" w:author="Author"/>
              </w:rPr>
            </w:pPr>
            <w:ins w:id="28053" w:author="Author">
              <w:r w:rsidRPr="00D016EC">
                <w:t>6.07</w:t>
              </w:r>
            </w:ins>
          </w:p>
        </w:tc>
        <w:tc>
          <w:tcPr>
            <w:tcW w:w="400" w:type="dxa"/>
            <w:noWrap/>
            <w:vAlign w:val="bottom"/>
            <w:hideMark/>
          </w:tcPr>
          <w:p w14:paraId="300E5FFF" w14:textId="77777777" w:rsidR="00C50A95" w:rsidRPr="00D016EC" w:rsidRDefault="00C50A95" w:rsidP="00416506">
            <w:pPr>
              <w:pStyle w:val="tabletext11"/>
              <w:jc w:val="center"/>
              <w:rPr>
                <w:ins w:id="28054" w:author="Author"/>
              </w:rPr>
            </w:pPr>
            <w:ins w:id="28055" w:author="Author">
              <w:r w:rsidRPr="00D016EC">
                <w:t>5.89</w:t>
              </w:r>
            </w:ins>
          </w:p>
        </w:tc>
        <w:tc>
          <w:tcPr>
            <w:tcW w:w="400" w:type="dxa"/>
            <w:noWrap/>
            <w:vAlign w:val="bottom"/>
            <w:hideMark/>
          </w:tcPr>
          <w:p w14:paraId="32858278" w14:textId="77777777" w:rsidR="00C50A95" w:rsidRPr="00D016EC" w:rsidRDefault="00C50A95" w:rsidP="00416506">
            <w:pPr>
              <w:pStyle w:val="tabletext11"/>
              <w:jc w:val="center"/>
              <w:rPr>
                <w:ins w:id="28056" w:author="Author"/>
              </w:rPr>
            </w:pPr>
            <w:ins w:id="28057" w:author="Author">
              <w:r w:rsidRPr="00D016EC">
                <w:t>5.71</w:t>
              </w:r>
            </w:ins>
          </w:p>
        </w:tc>
        <w:tc>
          <w:tcPr>
            <w:tcW w:w="400" w:type="dxa"/>
            <w:noWrap/>
            <w:vAlign w:val="bottom"/>
            <w:hideMark/>
          </w:tcPr>
          <w:p w14:paraId="46EAFE59" w14:textId="77777777" w:rsidR="00C50A95" w:rsidRPr="00D016EC" w:rsidRDefault="00C50A95" w:rsidP="00416506">
            <w:pPr>
              <w:pStyle w:val="tabletext11"/>
              <w:jc w:val="center"/>
              <w:rPr>
                <w:ins w:id="28058" w:author="Author"/>
              </w:rPr>
            </w:pPr>
            <w:ins w:id="28059" w:author="Author">
              <w:r w:rsidRPr="00D016EC">
                <w:t>5.54</w:t>
              </w:r>
            </w:ins>
          </w:p>
        </w:tc>
        <w:tc>
          <w:tcPr>
            <w:tcW w:w="400" w:type="dxa"/>
            <w:noWrap/>
            <w:vAlign w:val="bottom"/>
            <w:hideMark/>
          </w:tcPr>
          <w:p w14:paraId="402C847C" w14:textId="77777777" w:rsidR="00C50A95" w:rsidRPr="00D016EC" w:rsidRDefault="00C50A95" w:rsidP="00416506">
            <w:pPr>
              <w:pStyle w:val="tabletext11"/>
              <w:jc w:val="center"/>
              <w:rPr>
                <w:ins w:id="28060" w:author="Author"/>
              </w:rPr>
            </w:pPr>
            <w:ins w:id="28061" w:author="Author">
              <w:r w:rsidRPr="00D016EC">
                <w:t>5.38</w:t>
              </w:r>
            </w:ins>
          </w:p>
        </w:tc>
        <w:tc>
          <w:tcPr>
            <w:tcW w:w="400" w:type="dxa"/>
            <w:noWrap/>
            <w:vAlign w:val="bottom"/>
            <w:hideMark/>
          </w:tcPr>
          <w:p w14:paraId="06E34EF5" w14:textId="77777777" w:rsidR="00C50A95" w:rsidRPr="00D016EC" w:rsidRDefault="00C50A95" w:rsidP="00416506">
            <w:pPr>
              <w:pStyle w:val="tabletext11"/>
              <w:jc w:val="center"/>
              <w:rPr>
                <w:ins w:id="28062" w:author="Author"/>
              </w:rPr>
            </w:pPr>
            <w:ins w:id="28063" w:author="Author">
              <w:r w:rsidRPr="00D016EC">
                <w:t>5.22</w:t>
              </w:r>
            </w:ins>
          </w:p>
        </w:tc>
        <w:tc>
          <w:tcPr>
            <w:tcW w:w="400" w:type="dxa"/>
            <w:noWrap/>
            <w:vAlign w:val="bottom"/>
            <w:hideMark/>
          </w:tcPr>
          <w:p w14:paraId="5958D289" w14:textId="77777777" w:rsidR="00C50A95" w:rsidRPr="00D016EC" w:rsidRDefault="00C50A95" w:rsidP="00416506">
            <w:pPr>
              <w:pStyle w:val="tabletext11"/>
              <w:jc w:val="center"/>
              <w:rPr>
                <w:ins w:id="28064" w:author="Author"/>
              </w:rPr>
            </w:pPr>
            <w:ins w:id="28065" w:author="Author">
              <w:r w:rsidRPr="00D016EC">
                <w:t>5.06</w:t>
              </w:r>
            </w:ins>
          </w:p>
        </w:tc>
        <w:tc>
          <w:tcPr>
            <w:tcW w:w="400" w:type="dxa"/>
            <w:noWrap/>
            <w:vAlign w:val="bottom"/>
            <w:hideMark/>
          </w:tcPr>
          <w:p w14:paraId="3F91C130" w14:textId="77777777" w:rsidR="00C50A95" w:rsidRPr="00D016EC" w:rsidRDefault="00C50A95" w:rsidP="00416506">
            <w:pPr>
              <w:pStyle w:val="tabletext11"/>
              <w:jc w:val="center"/>
              <w:rPr>
                <w:ins w:id="28066" w:author="Author"/>
              </w:rPr>
            </w:pPr>
            <w:ins w:id="28067" w:author="Author">
              <w:r w:rsidRPr="00D016EC">
                <w:t>4.91</w:t>
              </w:r>
            </w:ins>
          </w:p>
        </w:tc>
        <w:tc>
          <w:tcPr>
            <w:tcW w:w="440" w:type="dxa"/>
            <w:noWrap/>
            <w:vAlign w:val="bottom"/>
            <w:hideMark/>
          </w:tcPr>
          <w:p w14:paraId="55AD2C19" w14:textId="77777777" w:rsidR="00C50A95" w:rsidRPr="00D016EC" w:rsidRDefault="00C50A95" w:rsidP="00416506">
            <w:pPr>
              <w:pStyle w:val="tabletext11"/>
              <w:jc w:val="center"/>
              <w:rPr>
                <w:ins w:id="28068" w:author="Author"/>
              </w:rPr>
            </w:pPr>
            <w:ins w:id="28069" w:author="Author">
              <w:r w:rsidRPr="00D016EC">
                <w:t>4.76</w:t>
              </w:r>
            </w:ins>
          </w:p>
        </w:tc>
        <w:tc>
          <w:tcPr>
            <w:tcW w:w="400" w:type="dxa"/>
            <w:noWrap/>
            <w:vAlign w:val="bottom"/>
            <w:hideMark/>
          </w:tcPr>
          <w:p w14:paraId="6F8196DE" w14:textId="77777777" w:rsidR="00C50A95" w:rsidRPr="00D016EC" w:rsidRDefault="00C50A95" w:rsidP="00416506">
            <w:pPr>
              <w:pStyle w:val="tabletext11"/>
              <w:jc w:val="center"/>
              <w:rPr>
                <w:ins w:id="28070" w:author="Author"/>
              </w:rPr>
            </w:pPr>
            <w:ins w:id="28071" w:author="Author">
              <w:r w:rsidRPr="00D016EC">
                <w:t>4.62</w:t>
              </w:r>
            </w:ins>
          </w:p>
        </w:tc>
        <w:tc>
          <w:tcPr>
            <w:tcW w:w="400" w:type="dxa"/>
            <w:noWrap/>
            <w:vAlign w:val="bottom"/>
            <w:hideMark/>
          </w:tcPr>
          <w:p w14:paraId="5985B00B" w14:textId="77777777" w:rsidR="00C50A95" w:rsidRPr="00D016EC" w:rsidRDefault="00C50A95" w:rsidP="00416506">
            <w:pPr>
              <w:pStyle w:val="tabletext11"/>
              <w:jc w:val="center"/>
              <w:rPr>
                <w:ins w:id="28072" w:author="Author"/>
              </w:rPr>
            </w:pPr>
            <w:ins w:id="28073" w:author="Author">
              <w:r w:rsidRPr="00D016EC">
                <w:t>4.48</w:t>
              </w:r>
            </w:ins>
          </w:p>
        </w:tc>
        <w:tc>
          <w:tcPr>
            <w:tcW w:w="400" w:type="dxa"/>
            <w:noWrap/>
            <w:vAlign w:val="bottom"/>
            <w:hideMark/>
          </w:tcPr>
          <w:p w14:paraId="78BF7753" w14:textId="77777777" w:rsidR="00C50A95" w:rsidRPr="00D016EC" w:rsidRDefault="00C50A95" w:rsidP="00416506">
            <w:pPr>
              <w:pStyle w:val="tabletext11"/>
              <w:jc w:val="center"/>
              <w:rPr>
                <w:ins w:id="28074" w:author="Author"/>
              </w:rPr>
            </w:pPr>
            <w:ins w:id="28075" w:author="Author">
              <w:r w:rsidRPr="00D016EC">
                <w:t>4.34</w:t>
              </w:r>
            </w:ins>
          </w:p>
        </w:tc>
        <w:tc>
          <w:tcPr>
            <w:tcW w:w="400" w:type="dxa"/>
            <w:noWrap/>
            <w:vAlign w:val="bottom"/>
            <w:hideMark/>
          </w:tcPr>
          <w:p w14:paraId="6451A97B" w14:textId="77777777" w:rsidR="00C50A95" w:rsidRPr="00D016EC" w:rsidRDefault="00C50A95" w:rsidP="00416506">
            <w:pPr>
              <w:pStyle w:val="tabletext11"/>
              <w:jc w:val="center"/>
              <w:rPr>
                <w:ins w:id="28076" w:author="Author"/>
              </w:rPr>
            </w:pPr>
            <w:ins w:id="28077" w:author="Author">
              <w:r w:rsidRPr="00D016EC">
                <w:t>4.21</w:t>
              </w:r>
            </w:ins>
          </w:p>
        </w:tc>
        <w:tc>
          <w:tcPr>
            <w:tcW w:w="460" w:type="dxa"/>
            <w:noWrap/>
            <w:vAlign w:val="bottom"/>
            <w:hideMark/>
          </w:tcPr>
          <w:p w14:paraId="2BDFB71D" w14:textId="77777777" w:rsidR="00C50A95" w:rsidRPr="00D016EC" w:rsidRDefault="00C50A95" w:rsidP="00416506">
            <w:pPr>
              <w:pStyle w:val="tabletext11"/>
              <w:jc w:val="center"/>
              <w:rPr>
                <w:ins w:id="28078" w:author="Author"/>
              </w:rPr>
            </w:pPr>
            <w:ins w:id="28079" w:author="Author">
              <w:r w:rsidRPr="00D016EC">
                <w:t>4.09</w:t>
              </w:r>
            </w:ins>
          </w:p>
        </w:tc>
      </w:tr>
      <w:tr w:rsidR="00C50A95" w:rsidRPr="00D016EC" w14:paraId="336C878D" w14:textId="77777777" w:rsidTr="00416506">
        <w:trPr>
          <w:trHeight w:val="190"/>
          <w:ins w:id="28080" w:author="Author"/>
        </w:trPr>
        <w:tc>
          <w:tcPr>
            <w:tcW w:w="200" w:type="dxa"/>
            <w:tcBorders>
              <w:right w:val="nil"/>
            </w:tcBorders>
            <w:vAlign w:val="bottom"/>
          </w:tcPr>
          <w:p w14:paraId="23BEAB17" w14:textId="77777777" w:rsidR="00C50A95" w:rsidRPr="00D016EC" w:rsidRDefault="00C50A95" w:rsidP="00416506">
            <w:pPr>
              <w:pStyle w:val="tabletext11"/>
              <w:jc w:val="right"/>
              <w:rPr>
                <w:ins w:id="28081" w:author="Author"/>
              </w:rPr>
            </w:pPr>
          </w:p>
        </w:tc>
        <w:tc>
          <w:tcPr>
            <w:tcW w:w="1580" w:type="dxa"/>
            <w:tcBorders>
              <w:left w:val="nil"/>
            </w:tcBorders>
            <w:vAlign w:val="bottom"/>
            <w:hideMark/>
          </w:tcPr>
          <w:p w14:paraId="64B6692B" w14:textId="77777777" w:rsidR="00C50A95" w:rsidRPr="00D016EC" w:rsidRDefault="00C50A95" w:rsidP="00416506">
            <w:pPr>
              <w:pStyle w:val="tabletext11"/>
              <w:tabs>
                <w:tab w:val="decimal" w:pos="640"/>
              </w:tabs>
              <w:rPr>
                <w:ins w:id="28082" w:author="Author"/>
              </w:rPr>
            </w:pPr>
            <w:ins w:id="28083" w:author="Author">
              <w:r w:rsidRPr="00D016EC">
                <w:t>900,000 or greater</w:t>
              </w:r>
            </w:ins>
          </w:p>
        </w:tc>
        <w:tc>
          <w:tcPr>
            <w:tcW w:w="560" w:type="dxa"/>
            <w:noWrap/>
            <w:vAlign w:val="bottom"/>
            <w:hideMark/>
          </w:tcPr>
          <w:p w14:paraId="44ED9254" w14:textId="77777777" w:rsidR="00C50A95" w:rsidRPr="00D016EC" w:rsidRDefault="00C50A95" w:rsidP="00416506">
            <w:pPr>
              <w:pStyle w:val="tabletext11"/>
              <w:jc w:val="center"/>
              <w:rPr>
                <w:ins w:id="28084" w:author="Author"/>
              </w:rPr>
            </w:pPr>
            <w:ins w:id="28085" w:author="Author">
              <w:r w:rsidRPr="00D016EC">
                <w:t>16.35</w:t>
              </w:r>
            </w:ins>
          </w:p>
        </w:tc>
        <w:tc>
          <w:tcPr>
            <w:tcW w:w="560" w:type="dxa"/>
            <w:noWrap/>
            <w:vAlign w:val="bottom"/>
            <w:hideMark/>
          </w:tcPr>
          <w:p w14:paraId="69137615" w14:textId="77777777" w:rsidR="00C50A95" w:rsidRPr="00D016EC" w:rsidRDefault="00C50A95" w:rsidP="00416506">
            <w:pPr>
              <w:pStyle w:val="tabletext11"/>
              <w:jc w:val="center"/>
              <w:rPr>
                <w:ins w:id="28086" w:author="Author"/>
              </w:rPr>
            </w:pPr>
            <w:ins w:id="28087" w:author="Author">
              <w:r w:rsidRPr="00D016EC">
                <w:t>15.86</w:t>
              </w:r>
            </w:ins>
          </w:p>
        </w:tc>
        <w:tc>
          <w:tcPr>
            <w:tcW w:w="480" w:type="dxa"/>
            <w:noWrap/>
            <w:vAlign w:val="bottom"/>
            <w:hideMark/>
          </w:tcPr>
          <w:p w14:paraId="2AA5EE1B" w14:textId="77777777" w:rsidR="00C50A95" w:rsidRPr="00D016EC" w:rsidRDefault="00C50A95" w:rsidP="00416506">
            <w:pPr>
              <w:pStyle w:val="tabletext11"/>
              <w:jc w:val="center"/>
              <w:rPr>
                <w:ins w:id="28088" w:author="Author"/>
              </w:rPr>
            </w:pPr>
            <w:ins w:id="28089" w:author="Author">
              <w:r w:rsidRPr="00D016EC">
                <w:t>15.37</w:t>
              </w:r>
            </w:ins>
          </w:p>
        </w:tc>
        <w:tc>
          <w:tcPr>
            <w:tcW w:w="480" w:type="dxa"/>
            <w:noWrap/>
            <w:vAlign w:val="bottom"/>
            <w:hideMark/>
          </w:tcPr>
          <w:p w14:paraId="3AAC398E" w14:textId="77777777" w:rsidR="00C50A95" w:rsidRPr="00D016EC" w:rsidRDefault="00C50A95" w:rsidP="00416506">
            <w:pPr>
              <w:pStyle w:val="tabletext11"/>
              <w:jc w:val="center"/>
              <w:rPr>
                <w:ins w:id="28090" w:author="Author"/>
              </w:rPr>
            </w:pPr>
            <w:ins w:id="28091" w:author="Author">
              <w:r w:rsidRPr="00D016EC">
                <w:t>14.39</w:t>
              </w:r>
            </w:ins>
          </w:p>
        </w:tc>
        <w:tc>
          <w:tcPr>
            <w:tcW w:w="480" w:type="dxa"/>
            <w:noWrap/>
            <w:vAlign w:val="bottom"/>
            <w:hideMark/>
          </w:tcPr>
          <w:p w14:paraId="7C28DBD1" w14:textId="77777777" w:rsidR="00C50A95" w:rsidRPr="00D016EC" w:rsidRDefault="00C50A95" w:rsidP="00416506">
            <w:pPr>
              <w:pStyle w:val="tabletext11"/>
              <w:jc w:val="center"/>
              <w:rPr>
                <w:ins w:id="28092" w:author="Author"/>
              </w:rPr>
            </w:pPr>
            <w:ins w:id="28093" w:author="Author">
              <w:r w:rsidRPr="00D016EC">
                <w:t>13.41</w:t>
              </w:r>
            </w:ins>
          </w:p>
        </w:tc>
        <w:tc>
          <w:tcPr>
            <w:tcW w:w="480" w:type="dxa"/>
            <w:noWrap/>
            <w:vAlign w:val="bottom"/>
            <w:hideMark/>
          </w:tcPr>
          <w:p w14:paraId="4685DBF5" w14:textId="77777777" w:rsidR="00C50A95" w:rsidRPr="00D016EC" w:rsidRDefault="00C50A95" w:rsidP="00416506">
            <w:pPr>
              <w:pStyle w:val="tabletext11"/>
              <w:jc w:val="center"/>
              <w:rPr>
                <w:ins w:id="28094" w:author="Author"/>
              </w:rPr>
            </w:pPr>
            <w:ins w:id="28095" w:author="Author">
              <w:r w:rsidRPr="00D016EC">
                <w:t>12.43</w:t>
              </w:r>
            </w:ins>
          </w:p>
        </w:tc>
        <w:tc>
          <w:tcPr>
            <w:tcW w:w="480" w:type="dxa"/>
            <w:noWrap/>
            <w:vAlign w:val="bottom"/>
            <w:hideMark/>
          </w:tcPr>
          <w:p w14:paraId="185429BC" w14:textId="77777777" w:rsidR="00C50A95" w:rsidRPr="00D016EC" w:rsidRDefault="00C50A95" w:rsidP="00416506">
            <w:pPr>
              <w:pStyle w:val="tabletext11"/>
              <w:jc w:val="center"/>
              <w:rPr>
                <w:ins w:id="28096" w:author="Author"/>
              </w:rPr>
            </w:pPr>
            <w:ins w:id="28097" w:author="Author">
              <w:r w:rsidRPr="00D016EC">
                <w:t>11.45</w:t>
              </w:r>
            </w:ins>
          </w:p>
        </w:tc>
        <w:tc>
          <w:tcPr>
            <w:tcW w:w="480" w:type="dxa"/>
            <w:noWrap/>
            <w:vAlign w:val="bottom"/>
            <w:hideMark/>
          </w:tcPr>
          <w:p w14:paraId="6FD1E211" w14:textId="77777777" w:rsidR="00C50A95" w:rsidRPr="00D016EC" w:rsidRDefault="00C50A95" w:rsidP="00416506">
            <w:pPr>
              <w:pStyle w:val="tabletext11"/>
              <w:jc w:val="center"/>
              <w:rPr>
                <w:ins w:id="28098" w:author="Author"/>
              </w:rPr>
            </w:pPr>
            <w:ins w:id="28099" w:author="Author">
              <w:r w:rsidRPr="00D016EC">
                <w:t>10.47</w:t>
              </w:r>
            </w:ins>
          </w:p>
        </w:tc>
        <w:tc>
          <w:tcPr>
            <w:tcW w:w="400" w:type="dxa"/>
            <w:noWrap/>
            <w:vAlign w:val="bottom"/>
            <w:hideMark/>
          </w:tcPr>
          <w:p w14:paraId="61DA9F09" w14:textId="77777777" w:rsidR="00C50A95" w:rsidRPr="00D016EC" w:rsidRDefault="00C50A95" w:rsidP="00416506">
            <w:pPr>
              <w:pStyle w:val="tabletext11"/>
              <w:jc w:val="center"/>
              <w:rPr>
                <w:ins w:id="28100" w:author="Author"/>
              </w:rPr>
            </w:pPr>
            <w:ins w:id="28101" w:author="Author">
              <w:r w:rsidRPr="00D016EC">
                <w:t>9.49</w:t>
              </w:r>
            </w:ins>
          </w:p>
        </w:tc>
        <w:tc>
          <w:tcPr>
            <w:tcW w:w="400" w:type="dxa"/>
            <w:noWrap/>
            <w:vAlign w:val="bottom"/>
            <w:hideMark/>
          </w:tcPr>
          <w:p w14:paraId="1B13F5A9" w14:textId="77777777" w:rsidR="00C50A95" w:rsidRPr="00D016EC" w:rsidRDefault="00C50A95" w:rsidP="00416506">
            <w:pPr>
              <w:pStyle w:val="tabletext11"/>
              <w:jc w:val="center"/>
              <w:rPr>
                <w:ins w:id="28102" w:author="Author"/>
              </w:rPr>
            </w:pPr>
            <w:ins w:id="28103" w:author="Author">
              <w:r w:rsidRPr="00D016EC">
                <w:t>8.50</w:t>
              </w:r>
            </w:ins>
          </w:p>
        </w:tc>
        <w:tc>
          <w:tcPr>
            <w:tcW w:w="400" w:type="dxa"/>
            <w:noWrap/>
            <w:vAlign w:val="bottom"/>
            <w:hideMark/>
          </w:tcPr>
          <w:p w14:paraId="67C4229E" w14:textId="77777777" w:rsidR="00C50A95" w:rsidRPr="00D016EC" w:rsidRDefault="00C50A95" w:rsidP="00416506">
            <w:pPr>
              <w:pStyle w:val="tabletext11"/>
              <w:jc w:val="center"/>
              <w:rPr>
                <w:ins w:id="28104" w:author="Author"/>
              </w:rPr>
            </w:pPr>
            <w:ins w:id="28105" w:author="Author">
              <w:r w:rsidRPr="00D016EC">
                <w:t>7.52</w:t>
              </w:r>
            </w:ins>
          </w:p>
        </w:tc>
        <w:tc>
          <w:tcPr>
            <w:tcW w:w="400" w:type="dxa"/>
            <w:noWrap/>
            <w:vAlign w:val="bottom"/>
            <w:hideMark/>
          </w:tcPr>
          <w:p w14:paraId="6A70F983" w14:textId="77777777" w:rsidR="00C50A95" w:rsidRPr="00D016EC" w:rsidRDefault="00C50A95" w:rsidP="00416506">
            <w:pPr>
              <w:pStyle w:val="tabletext11"/>
              <w:jc w:val="center"/>
              <w:rPr>
                <w:ins w:id="28106" w:author="Author"/>
              </w:rPr>
            </w:pPr>
            <w:ins w:id="28107" w:author="Author">
              <w:r w:rsidRPr="00D016EC">
                <w:t>7.30</w:t>
              </w:r>
            </w:ins>
          </w:p>
        </w:tc>
        <w:tc>
          <w:tcPr>
            <w:tcW w:w="400" w:type="dxa"/>
            <w:noWrap/>
            <w:vAlign w:val="bottom"/>
            <w:hideMark/>
          </w:tcPr>
          <w:p w14:paraId="0B2108EF" w14:textId="77777777" w:rsidR="00C50A95" w:rsidRPr="00D016EC" w:rsidRDefault="00C50A95" w:rsidP="00416506">
            <w:pPr>
              <w:pStyle w:val="tabletext11"/>
              <w:jc w:val="center"/>
              <w:rPr>
                <w:ins w:id="28108" w:author="Author"/>
              </w:rPr>
            </w:pPr>
            <w:ins w:id="28109" w:author="Author">
              <w:r w:rsidRPr="00D016EC">
                <w:t>7.08</w:t>
              </w:r>
            </w:ins>
          </w:p>
        </w:tc>
        <w:tc>
          <w:tcPr>
            <w:tcW w:w="400" w:type="dxa"/>
            <w:noWrap/>
            <w:vAlign w:val="bottom"/>
            <w:hideMark/>
          </w:tcPr>
          <w:p w14:paraId="0D607359" w14:textId="77777777" w:rsidR="00C50A95" w:rsidRPr="00D016EC" w:rsidRDefault="00C50A95" w:rsidP="00416506">
            <w:pPr>
              <w:pStyle w:val="tabletext11"/>
              <w:jc w:val="center"/>
              <w:rPr>
                <w:ins w:id="28110" w:author="Author"/>
              </w:rPr>
            </w:pPr>
            <w:ins w:id="28111" w:author="Author">
              <w:r w:rsidRPr="00D016EC">
                <w:t>6.87</w:t>
              </w:r>
            </w:ins>
          </w:p>
        </w:tc>
        <w:tc>
          <w:tcPr>
            <w:tcW w:w="400" w:type="dxa"/>
            <w:noWrap/>
            <w:vAlign w:val="bottom"/>
            <w:hideMark/>
          </w:tcPr>
          <w:p w14:paraId="4835CB7D" w14:textId="77777777" w:rsidR="00C50A95" w:rsidRPr="00D016EC" w:rsidRDefault="00C50A95" w:rsidP="00416506">
            <w:pPr>
              <w:pStyle w:val="tabletext11"/>
              <w:jc w:val="center"/>
              <w:rPr>
                <w:ins w:id="28112" w:author="Author"/>
              </w:rPr>
            </w:pPr>
            <w:ins w:id="28113" w:author="Author">
              <w:r w:rsidRPr="00D016EC">
                <w:t>6.66</w:t>
              </w:r>
            </w:ins>
          </w:p>
        </w:tc>
        <w:tc>
          <w:tcPr>
            <w:tcW w:w="400" w:type="dxa"/>
            <w:noWrap/>
            <w:vAlign w:val="bottom"/>
            <w:hideMark/>
          </w:tcPr>
          <w:p w14:paraId="52CC500D" w14:textId="77777777" w:rsidR="00C50A95" w:rsidRPr="00D016EC" w:rsidRDefault="00C50A95" w:rsidP="00416506">
            <w:pPr>
              <w:pStyle w:val="tabletext11"/>
              <w:jc w:val="center"/>
              <w:rPr>
                <w:ins w:id="28114" w:author="Author"/>
              </w:rPr>
            </w:pPr>
            <w:ins w:id="28115" w:author="Author">
              <w:r w:rsidRPr="00D016EC">
                <w:t>6.46</w:t>
              </w:r>
            </w:ins>
          </w:p>
        </w:tc>
        <w:tc>
          <w:tcPr>
            <w:tcW w:w="400" w:type="dxa"/>
            <w:noWrap/>
            <w:vAlign w:val="bottom"/>
            <w:hideMark/>
          </w:tcPr>
          <w:p w14:paraId="0327F42B" w14:textId="77777777" w:rsidR="00C50A95" w:rsidRPr="00D016EC" w:rsidRDefault="00C50A95" w:rsidP="00416506">
            <w:pPr>
              <w:pStyle w:val="tabletext11"/>
              <w:jc w:val="center"/>
              <w:rPr>
                <w:ins w:id="28116" w:author="Author"/>
              </w:rPr>
            </w:pPr>
            <w:ins w:id="28117" w:author="Author">
              <w:r w:rsidRPr="00D016EC">
                <w:t>6.27</w:t>
              </w:r>
            </w:ins>
          </w:p>
        </w:tc>
        <w:tc>
          <w:tcPr>
            <w:tcW w:w="400" w:type="dxa"/>
            <w:noWrap/>
            <w:vAlign w:val="bottom"/>
            <w:hideMark/>
          </w:tcPr>
          <w:p w14:paraId="2ECEC940" w14:textId="77777777" w:rsidR="00C50A95" w:rsidRPr="00D016EC" w:rsidRDefault="00C50A95" w:rsidP="00416506">
            <w:pPr>
              <w:pStyle w:val="tabletext11"/>
              <w:jc w:val="center"/>
              <w:rPr>
                <w:ins w:id="28118" w:author="Author"/>
              </w:rPr>
            </w:pPr>
            <w:ins w:id="28119" w:author="Author">
              <w:r w:rsidRPr="00D016EC">
                <w:t>6.08</w:t>
              </w:r>
            </w:ins>
          </w:p>
        </w:tc>
        <w:tc>
          <w:tcPr>
            <w:tcW w:w="400" w:type="dxa"/>
            <w:noWrap/>
            <w:vAlign w:val="bottom"/>
            <w:hideMark/>
          </w:tcPr>
          <w:p w14:paraId="4E0B557F" w14:textId="77777777" w:rsidR="00C50A95" w:rsidRPr="00D016EC" w:rsidRDefault="00C50A95" w:rsidP="00416506">
            <w:pPr>
              <w:pStyle w:val="tabletext11"/>
              <w:jc w:val="center"/>
              <w:rPr>
                <w:ins w:id="28120" w:author="Author"/>
              </w:rPr>
            </w:pPr>
            <w:ins w:id="28121" w:author="Author">
              <w:r w:rsidRPr="00D016EC">
                <w:t>5.90</w:t>
              </w:r>
            </w:ins>
          </w:p>
        </w:tc>
        <w:tc>
          <w:tcPr>
            <w:tcW w:w="400" w:type="dxa"/>
            <w:noWrap/>
            <w:vAlign w:val="bottom"/>
            <w:hideMark/>
          </w:tcPr>
          <w:p w14:paraId="23DBD14A" w14:textId="77777777" w:rsidR="00C50A95" w:rsidRPr="00D016EC" w:rsidRDefault="00C50A95" w:rsidP="00416506">
            <w:pPr>
              <w:pStyle w:val="tabletext11"/>
              <w:jc w:val="center"/>
              <w:rPr>
                <w:ins w:id="28122" w:author="Author"/>
              </w:rPr>
            </w:pPr>
            <w:ins w:id="28123" w:author="Author">
              <w:r w:rsidRPr="00D016EC">
                <w:t>5.72</w:t>
              </w:r>
            </w:ins>
          </w:p>
        </w:tc>
        <w:tc>
          <w:tcPr>
            <w:tcW w:w="400" w:type="dxa"/>
            <w:noWrap/>
            <w:vAlign w:val="bottom"/>
            <w:hideMark/>
          </w:tcPr>
          <w:p w14:paraId="42F8C9CB" w14:textId="77777777" w:rsidR="00C50A95" w:rsidRPr="00D016EC" w:rsidRDefault="00C50A95" w:rsidP="00416506">
            <w:pPr>
              <w:pStyle w:val="tabletext11"/>
              <w:jc w:val="center"/>
              <w:rPr>
                <w:ins w:id="28124" w:author="Author"/>
              </w:rPr>
            </w:pPr>
            <w:ins w:id="28125" w:author="Author">
              <w:r w:rsidRPr="00D016EC">
                <w:t>5.55</w:t>
              </w:r>
            </w:ins>
          </w:p>
        </w:tc>
        <w:tc>
          <w:tcPr>
            <w:tcW w:w="400" w:type="dxa"/>
            <w:noWrap/>
            <w:vAlign w:val="bottom"/>
            <w:hideMark/>
          </w:tcPr>
          <w:p w14:paraId="5D623647" w14:textId="77777777" w:rsidR="00C50A95" w:rsidRPr="00D016EC" w:rsidRDefault="00C50A95" w:rsidP="00416506">
            <w:pPr>
              <w:pStyle w:val="tabletext11"/>
              <w:jc w:val="center"/>
              <w:rPr>
                <w:ins w:id="28126" w:author="Author"/>
              </w:rPr>
            </w:pPr>
            <w:ins w:id="28127" w:author="Author">
              <w:r w:rsidRPr="00D016EC">
                <w:t>5.38</w:t>
              </w:r>
            </w:ins>
          </w:p>
        </w:tc>
        <w:tc>
          <w:tcPr>
            <w:tcW w:w="440" w:type="dxa"/>
            <w:noWrap/>
            <w:vAlign w:val="bottom"/>
            <w:hideMark/>
          </w:tcPr>
          <w:p w14:paraId="1BC93137" w14:textId="77777777" w:rsidR="00C50A95" w:rsidRPr="00D016EC" w:rsidRDefault="00C50A95" w:rsidP="00416506">
            <w:pPr>
              <w:pStyle w:val="tabletext11"/>
              <w:jc w:val="center"/>
              <w:rPr>
                <w:ins w:id="28128" w:author="Author"/>
              </w:rPr>
            </w:pPr>
            <w:ins w:id="28129" w:author="Author">
              <w:r w:rsidRPr="00D016EC">
                <w:t>5.22</w:t>
              </w:r>
            </w:ins>
          </w:p>
        </w:tc>
        <w:tc>
          <w:tcPr>
            <w:tcW w:w="400" w:type="dxa"/>
            <w:noWrap/>
            <w:vAlign w:val="bottom"/>
            <w:hideMark/>
          </w:tcPr>
          <w:p w14:paraId="1071C248" w14:textId="77777777" w:rsidR="00C50A95" w:rsidRPr="00D016EC" w:rsidRDefault="00C50A95" w:rsidP="00416506">
            <w:pPr>
              <w:pStyle w:val="tabletext11"/>
              <w:jc w:val="center"/>
              <w:rPr>
                <w:ins w:id="28130" w:author="Author"/>
              </w:rPr>
            </w:pPr>
            <w:ins w:id="28131" w:author="Author">
              <w:r w:rsidRPr="00D016EC">
                <w:t>5.06</w:t>
              </w:r>
            </w:ins>
          </w:p>
        </w:tc>
        <w:tc>
          <w:tcPr>
            <w:tcW w:w="400" w:type="dxa"/>
            <w:noWrap/>
            <w:vAlign w:val="bottom"/>
            <w:hideMark/>
          </w:tcPr>
          <w:p w14:paraId="7736F994" w14:textId="77777777" w:rsidR="00C50A95" w:rsidRPr="00D016EC" w:rsidRDefault="00C50A95" w:rsidP="00416506">
            <w:pPr>
              <w:pStyle w:val="tabletext11"/>
              <w:jc w:val="center"/>
              <w:rPr>
                <w:ins w:id="28132" w:author="Author"/>
              </w:rPr>
            </w:pPr>
            <w:ins w:id="28133" w:author="Author">
              <w:r w:rsidRPr="00D016EC">
                <w:t>4.91</w:t>
              </w:r>
            </w:ins>
          </w:p>
        </w:tc>
        <w:tc>
          <w:tcPr>
            <w:tcW w:w="400" w:type="dxa"/>
            <w:noWrap/>
            <w:vAlign w:val="bottom"/>
            <w:hideMark/>
          </w:tcPr>
          <w:p w14:paraId="1311902A" w14:textId="77777777" w:rsidR="00C50A95" w:rsidRPr="00D016EC" w:rsidRDefault="00C50A95" w:rsidP="00416506">
            <w:pPr>
              <w:pStyle w:val="tabletext11"/>
              <w:jc w:val="center"/>
              <w:rPr>
                <w:ins w:id="28134" w:author="Author"/>
              </w:rPr>
            </w:pPr>
            <w:ins w:id="28135" w:author="Author">
              <w:r w:rsidRPr="00D016EC">
                <w:t>4.76</w:t>
              </w:r>
            </w:ins>
          </w:p>
        </w:tc>
        <w:tc>
          <w:tcPr>
            <w:tcW w:w="400" w:type="dxa"/>
            <w:noWrap/>
            <w:vAlign w:val="bottom"/>
            <w:hideMark/>
          </w:tcPr>
          <w:p w14:paraId="23D4563A" w14:textId="77777777" w:rsidR="00C50A95" w:rsidRPr="00D016EC" w:rsidRDefault="00C50A95" w:rsidP="00416506">
            <w:pPr>
              <w:pStyle w:val="tabletext11"/>
              <w:jc w:val="center"/>
              <w:rPr>
                <w:ins w:id="28136" w:author="Author"/>
              </w:rPr>
            </w:pPr>
            <w:ins w:id="28137" w:author="Author">
              <w:r w:rsidRPr="00D016EC">
                <w:t>4.62</w:t>
              </w:r>
            </w:ins>
          </w:p>
        </w:tc>
        <w:tc>
          <w:tcPr>
            <w:tcW w:w="460" w:type="dxa"/>
            <w:noWrap/>
            <w:vAlign w:val="bottom"/>
            <w:hideMark/>
          </w:tcPr>
          <w:p w14:paraId="23FCC70A" w14:textId="77777777" w:rsidR="00C50A95" w:rsidRPr="00D016EC" w:rsidRDefault="00C50A95" w:rsidP="00416506">
            <w:pPr>
              <w:pStyle w:val="tabletext11"/>
              <w:jc w:val="center"/>
              <w:rPr>
                <w:ins w:id="28138" w:author="Author"/>
              </w:rPr>
            </w:pPr>
            <w:ins w:id="28139" w:author="Author">
              <w:r w:rsidRPr="00D016EC">
                <w:t>4.48</w:t>
              </w:r>
            </w:ins>
          </w:p>
        </w:tc>
      </w:tr>
    </w:tbl>
    <w:p w14:paraId="6598F98C" w14:textId="77777777" w:rsidR="00C50A95" w:rsidRPr="00D016EC" w:rsidRDefault="00C50A95" w:rsidP="00C50A95">
      <w:pPr>
        <w:pStyle w:val="tablecaption"/>
        <w:rPr>
          <w:ins w:id="28140" w:author="Author"/>
        </w:rPr>
      </w:pPr>
      <w:ins w:id="28141" w:author="Author">
        <w:r w:rsidRPr="00D016EC">
          <w:t>Table 301.C.2.b.(2) Private Passenger Types Vehicle Value Factors – Other Than Collision With Actual Cash Value Rating</w:t>
        </w:r>
      </w:ins>
    </w:p>
    <w:p w14:paraId="38AA5B15" w14:textId="77777777" w:rsidR="00C50A95" w:rsidRPr="00D016EC" w:rsidRDefault="00C50A95" w:rsidP="00C50A95">
      <w:pPr>
        <w:pStyle w:val="isonormal"/>
        <w:rPr>
          <w:ins w:id="28142" w:author="Author"/>
        </w:rPr>
      </w:pPr>
    </w:p>
    <w:p w14:paraId="7A750BB1" w14:textId="77777777" w:rsidR="00C50A95" w:rsidRPr="00D016EC" w:rsidRDefault="00C50A95" w:rsidP="00C50A95">
      <w:pPr>
        <w:pStyle w:val="outlinehd5"/>
        <w:rPr>
          <w:ins w:id="28143" w:author="Author"/>
        </w:rPr>
      </w:pPr>
      <w:ins w:id="28144" w:author="Author">
        <w:r w:rsidRPr="00D016EC">
          <w:tab/>
          <w:t>(3)</w:t>
        </w:r>
        <w:r w:rsidRPr="00D016EC">
          <w:tab/>
          <w:t>All Other Vehicles Vehicle Value Factors – Other Than Collision With Actual Cash Value Rating</w:t>
        </w:r>
      </w:ins>
    </w:p>
    <w:p w14:paraId="774E880C" w14:textId="77777777" w:rsidR="00C50A95" w:rsidRPr="00D016EC" w:rsidRDefault="00C50A95" w:rsidP="00C50A95">
      <w:pPr>
        <w:pStyle w:val="space4"/>
        <w:rPr>
          <w:ins w:id="28145"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C50A95" w:rsidRPr="00D016EC" w14:paraId="5FD19D39" w14:textId="77777777" w:rsidTr="00416506">
        <w:trPr>
          <w:trHeight w:val="190"/>
          <w:ins w:id="28146" w:author="Author"/>
        </w:trPr>
        <w:tc>
          <w:tcPr>
            <w:tcW w:w="1780" w:type="dxa"/>
            <w:gridSpan w:val="2"/>
            <w:shd w:val="clear" w:color="auto" w:fill="auto"/>
            <w:vAlign w:val="bottom"/>
          </w:tcPr>
          <w:p w14:paraId="1AC63337" w14:textId="77777777" w:rsidR="00C50A95" w:rsidRPr="00D016EC" w:rsidRDefault="00C50A95" w:rsidP="00416506">
            <w:pPr>
              <w:pStyle w:val="tablehead"/>
              <w:rPr>
                <w:ins w:id="28147" w:author="Author"/>
              </w:rPr>
            </w:pPr>
            <w:ins w:id="28148" w:author="Author">
              <w:r w:rsidRPr="00D016EC">
                <w:t>OCN Price Bracket</w:t>
              </w:r>
            </w:ins>
          </w:p>
        </w:tc>
        <w:tc>
          <w:tcPr>
            <w:tcW w:w="680" w:type="dxa"/>
            <w:shd w:val="clear" w:color="auto" w:fill="auto"/>
            <w:vAlign w:val="bottom"/>
          </w:tcPr>
          <w:p w14:paraId="40A78C63" w14:textId="77777777" w:rsidR="00C50A95" w:rsidRPr="00D016EC" w:rsidRDefault="00C50A95" w:rsidP="00416506">
            <w:pPr>
              <w:pStyle w:val="tablehead"/>
              <w:rPr>
                <w:ins w:id="28149" w:author="Author"/>
              </w:rPr>
            </w:pPr>
            <w:ins w:id="28150" w:author="Author">
              <w:r w:rsidRPr="00D016EC">
                <w:t xml:space="preserve">Current Model Year </w:t>
              </w:r>
            </w:ins>
          </w:p>
        </w:tc>
        <w:tc>
          <w:tcPr>
            <w:tcW w:w="900" w:type="dxa"/>
            <w:shd w:val="clear" w:color="auto" w:fill="auto"/>
            <w:vAlign w:val="bottom"/>
          </w:tcPr>
          <w:p w14:paraId="76C18FC6" w14:textId="77777777" w:rsidR="00C50A95" w:rsidRPr="00D016EC" w:rsidRDefault="00C50A95" w:rsidP="00416506">
            <w:pPr>
              <w:pStyle w:val="tablehead"/>
              <w:rPr>
                <w:ins w:id="28151" w:author="Author"/>
              </w:rPr>
            </w:pPr>
            <w:ins w:id="28152" w:author="Author">
              <w:r w:rsidRPr="00D016EC">
                <w:t xml:space="preserve">First Preceding Model Year </w:t>
              </w:r>
            </w:ins>
          </w:p>
        </w:tc>
        <w:tc>
          <w:tcPr>
            <w:tcW w:w="400" w:type="dxa"/>
            <w:shd w:val="clear" w:color="auto" w:fill="auto"/>
            <w:vAlign w:val="bottom"/>
          </w:tcPr>
          <w:p w14:paraId="7AB588A6" w14:textId="77777777" w:rsidR="00C50A95" w:rsidRPr="00D016EC" w:rsidRDefault="00C50A95" w:rsidP="00416506">
            <w:pPr>
              <w:pStyle w:val="tablehead"/>
              <w:rPr>
                <w:ins w:id="28153" w:author="Author"/>
              </w:rPr>
            </w:pPr>
            <w:ins w:id="28154" w:author="Author">
              <w:r w:rsidRPr="00D016EC">
                <w:t>2nd</w:t>
              </w:r>
            </w:ins>
          </w:p>
        </w:tc>
        <w:tc>
          <w:tcPr>
            <w:tcW w:w="400" w:type="dxa"/>
            <w:shd w:val="clear" w:color="auto" w:fill="auto"/>
            <w:vAlign w:val="bottom"/>
          </w:tcPr>
          <w:p w14:paraId="214853E6" w14:textId="77777777" w:rsidR="00C50A95" w:rsidRPr="00D016EC" w:rsidRDefault="00C50A95" w:rsidP="00416506">
            <w:pPr>
              <w:pStyle w:val="tablehead"/>
              <w:rPr>
                <w:ins w:id="28155" w:author="Author"/>
              </w:rPr>
            </w:pPr>
            <w:ins w:id="28156" w:author="Author">
              <w:r w:rsidRPr="00D016EC">
                <w:t>3rd</w:t>
              </w:r>
            </w:ins>
          </w:p>
        </w:tc>
        <w:tc>
          <w:tcPr>
            <w:tcW w:w="400" w:type="dxa"/>
            <w:shd w:val="clear" w:color="auto" w:fill="auto"/>
            <w:vAlign w:val="bottom"/>
          </w:tcPr>
          <w:p w14:paraId="6EC76150" w14:textId="77777777" w:rsidR="00C50A95" w:rsidRPr="00D016EC" w:rsidRDefault="00C50A95" w:rsidP="00416506">
            <w:pPr>
              <w:pStyle w:val="tablehead"/>
              <w:rPr>
                <w:ins w:id="28157" w:author="Author"/>
              </w:rPr>
            </w:pPr>
            <w:ins w:id="28158" w:author="Author">
              <w:r w:rsidRPr="00D016EC">
                <w:t>4th</w:t>
              </w:r>
            </w:ins>
          </w:p>
        </w:tc>
        <w:tc>
          <w:tcPr>
            <w:tcW w:w="400" w:type="dxa"/>
            <w:shd w:val="clear" w:color="auto" w:fill="auto"/>
            <w:vAlign w:val="bottom"/>
          </w:tcPr>
          <w:p w14:paraId="71ED3431" w14:textId="77777777" w:rsidR="00C50A95" w:rsidRPr="00D016EC" w:rsidRDefault="00C50A95" w:rsidP="00416506">
            <w:pPr>
              <w:pStyle w:val="tablehead"/>
              <w:rPr>
                <w:ins w:id="28159" w:author="Author"/>
              </w:rPr>
            </w:pPr>
            <w:ins w:id="28160" w:author="Author">
              <w:r w:rsidRPr="00D016EC">
                <w:t>5th</w:t>
              </w:r>
            </w:ins>
          </w:p>
        </w:tc>
        <w:tc>
          <w:tcPr>
            <w:tcW w:w="400" w:type="dxa"/>
            <w:shd w:val="clear" w:color="auto" w:fill="auto"/>
            <w:vAlign w:val="bottom"/>
          </w:tcPr>
          <w:p w14:paraId="33F83F00" w14:textId="77777777" w:rsidR="00C50A95" w:rsidRPr="00D016EC" w:rsidRDefault="00C50A95" w:rsidP="00416506">
            <w:pPr>
              <w:pStyle w:val="tablehead"/>
              <w:rPr>
                <w:ins w:id="28161" w:author="Author"/>
              </w:rPr>
            </w:pPr>
            <w:ins w:id="28162" w:author="Author">
              <w:r w:rsidRPr="00D016EC">
                <w:t>6th</w:t>
              </w:r>
            </w:ins>
          </w:p>
        </w:tc>
        <w:tc>
          <w:tcPr>
            <w:tcW w:w="400" w:type="dxa"/>
            <w:shd w:val="clear" w:color="auto" w:fill="auto"/>
            <w:vAlign w:val="bottom"/>
          </w:tcPr>
          <w:p w14:paraId="5595BEF0" w14:textId="77777777" w:rsidR="00C50A95" w:rsidRPr="00D016EC" w:rsidRDefault="00C50A95" w:rsidP="00416506">
            <w:pPr>
              <w:pStyle w:val="tablehead"/>
              <w:rPr>
                <w:ins w:id="28163" w:author="Author"/>
              </w:rPr>
            </w:pPr>
            <w:ins w:id="28164" w:author="Author">
              <w:r w:rsidRPr="00D016EC">
                <w:t>7th</w:t>
              </w:r>
            </w:ins>
          </w:p>
        </w:tc>
        <w:tc>
          <w:tcPr>
            <w:tcW w:w="400" w:type="dxa"/>
            <w:shd w:val="clear" w:color="auto" w:fill="auto"/>
            <w:vAlign w:val="bottom"/>
          </w:tcPr>
          <w:p w14:paraId="6CCAD227" w14:textId="77777777" w:rsidR="00C50A95" w:rsidRPr="00D016EC" w:rsidRDefault="00C50A95" w:rsidP="00416506">
            <w:pPr>
              <w:pStyle w:val="tablehead"/>
              <w:rPr>
                <w:ins w:id="28165" w:author="Author"/>
              </w:rPr>
            </w:pPr>
            <w:ins w:id="28166" w:author="Author">
              <w:r w:rsidRPr="00D016EC">
                <w:t>8th</w:t>
              </w:r>
            </w:ins>
          </w:p>
        </w:tc>
        <w:tc>
          <w:tcPr>
            <w:tcW w:w="400" w:type="dxa"/>
            <w:shd w:val="clear" w:color="auto" w:fill="auto"/>
            <w:vAlign w:val="bottom"/>
          </w:tcPr>
          <w:p w14:paraId="3BED219F" w14:textId="77777777" w:rsidR="00C50A95" w:rsidRPr="00D016EC" w:rsidRDefault="00C50A95" w:rsidP="00416506">
            <w:pPr>
              <w:pStyle w:val="tablehead"/>
              <w:rPr>
                <w:ins w:id="28167" w:author="Author"/>
              </w:rPr>
            </w:pPr>
            <w:ins w:id="28168" w:author="Author">
              <w:r w:rsidRPr="00D016EC">
                <w:t>9th</w:t>
              </w:r>
            </w:ins>
          </w:p>
        </w:tc>
        <w:tc>
          <w:tcPr>
            <w:tcW w:w="400" w:type="dxa"/>
            <w:shd w:val="clear" w:color="auto" w:fill="auto"/>
            <w:vAlign w:val="bottom"/>
          </w:tcPr>
          <w:p w14:paraId="132FA98E" w14:textId="77777777" w:rsidR="00C50A95" w:rsidRPr="00D016EC" w:rsidRDefault="00C50A95" w:rsidP="00416506">
            <w:pPr>
              <w:pStyle w:val="tablehead"/>
              <w:rPr>
                <w:ins w:id="28169" w:author="Author"/>
              </w:rPr>
            </w:pPr>
            <w:ins w:id="28170" w:author="Author">
              <w:r w:rsidRPr="00D016EC">
                <w:t>10th</w:t>
              </w:r>
            </w:ins>
          </w:p>
        </w:tc>
        <w:tc>
          <w:tcPr>
            <w:tcW w:w="400" w:type="dxa"/>
            <w:shd w:val="clear" w:color="auto" w:fill="auto"/>
            <w:vAlign w:val="bottom"/>
          </w:tcPr>
          <w:p w14:paraId="2688696E" w14:textId="77777777" w:rsidR="00C50A95" w:rsidRPr="00D016EC" w:rsidRDefault="00C50A95" w:rsidP="00416506">
            <w:pPr>
              <w:pStyle w:val="tablehead"/>
              <w:rPr>
                <w:ins w:id="28171" w:author="Author"/>
              </w:rPr>
            </w:pPr>
            <w:ins w:id="28172" w:author="Author">
              <w:r w:rsidRPr="00D016EC">
                <w:t>11th</w:t>
              </w:r>
            </w:ins>
          </w:p>
        </w:tc>
        <w:tc>
          <w:tcPr>
            <w:tcW w:w="400" w:type="dxa"/>
            <w:shd w:val="clear" w:color="auto" w:fill="auto"/>
            <w:vAlign w:val="bottom"/>
          </w:tcPr>
          <w:p w14:paraId="5A416751" w14:textId="77777777" w:rsidR="00C50A95" w:rsidRPr="00D016EC" w:rsidRDefault="00C50A95" w:rsidP="00416506">
            <w:pPr>
              <w:pStyle w:val="tablehead"/>
              <w:rPr>
                <w:ins w:id="28173" w:author="Author"/>
              </w:rPr>
            </w:pPr>
            <w:ins w:id="28174" w:author="Author">
              <w:r w:rsidRPr="00D016EC">
                <w:t>12th</w:t>
              </w:r>
            </w:ins>
          </w:p>
        </w:tc>
        <w:tc>
          <w:tcPr>
            <w:tcW w:w="400" w:type="dxa"/>
            <w:shd w:val="clear" w:color="auto" w:fill="auto"/>
            <w:vAlign w:val="bottom"/>
          </w:tcPr>
          <w:p w14:paraId="1A257DC6" w14:textId="77777777" w:rsidR="00C50A95" w:rsidRPr="00D016EC" w:rsidRDefault="00C50A95" w:rsidP="00416506">
            <w:pPr>
              <w:pStyle w:val="tablehead"/>
              <w:rPr>
                <w:ins w:id="28175" w:author="Author"/>
              </w:rPr>
            </w:pPr>
            <w:ins w:id="28176" w:author="Author">
              <w:r w:rsidRPr="00D016EC">
                <w:t>13th</w:t>
              </w:r>
            </w:ins>
          </w:p>
        </w:tc>
        <w:tc>
          <w:tcPr>
            <w:tcW w:w="400" w:type="dxa"/>
            <w:shd w:val="clear" w:color="auto" w:fill="auto"/>
            <w:vAlign w:val="bottom"/>
          </w:tcPr>
          <w:p w14:paraId="2B56C543" w14:textId="77777777" w:rsidR="00C50A95" w:rsidRPr="00D016EC" w:rsidRDefault="00C50A95" w:rsidP="00416506">
            <w:pPr>
              <w:pStyle w:val="tablehead"/>
              <w:rPr>
                <w:ins w:id="28177" w:author="Author"/>
              </w:rPr>
            </w:pPr>
            <w:ins w:id="28178" w:author="Author">
              <w:r w:rsidRPr="00D016EC">
                <w:t>14th</w:t>
              </w:r>
            </w:ins>
          </w:p>
        </w:tc>
        <w:tc>
          <w:tcPr>
            <w:tcW w:w="400" w:type="dxa"/>
            <w:shd w:val="clear" w:color="auto" w:fill="auto"/>
            <w:vAlign w:val="bottom"/>
          </w:tcPr>
          <w:p w14:paraId="3ADA54E3" w14:textId="77777777" w:rsidR="00C50A95" w:rsidRPr="00D016EC" w:rsidRDefault="00C50A95" w:rsidP="00416506">
            <w:pPr>
              <w:pStyle w:val="tablehead"/>
              <w:rPr>
                <w:ins w:id="28179" w:author="Author"/>
              </w:rPr>
            </w:pPr>
            <w:ins w:id="28180" w:author="Author">
              <w:r w:rsidRPr="00D016EC">
                <w:t>15th</w:t>
              </w:r>
            </w:ins>
          </w:p>
        </w:tc>
        <w:tc>
          <w:tcPr>
            <w:tcW w:w="400" w:type="dxa"/>
            <w:shd w:val="clear" w:color="auto" w:fill="auto"/>
            <w:vAlign w:val="bottom"/>
          </w:tcPr>
          <w:p w14:paraId="64F74F1F" w14:textId="77777777" w:rsidR="00C50A95" w:rsidRPr="00D016EC" w:rsidRDefault="00C50A95" w:rsidP="00416506">
            <w:pPr>
              <w:pStyle w:val="tablehead"/>
              <w:rPr>
                <w:ins w:id="28181" w:author="Author"/>
              </w:rPr>
            </w:pPr>
            <w:ins w:id="28182" w:author="Author">
              <w:r w:rsidRPr="00D016EC">
                <w:t>16th</w:t>
              </w:r>
            </w:ins>
          </w:p>
        </w:tc>
        <w:tc>
          <w:tcPr>
            <w:tcW w:w="400" w:type="dxa"/>
            <w:shd w:val="clear" w:color="auto" w:fill="auto"/>
            <w:vAlign w:val="bottom"/>
          </w:tcPr>
          <w:p w14:paraId="7EA33D1D" w14:textId="77777777" w:rsidR="00C50A95" w:rsidRPr="00D016EC" w:rsidRDefault="00C50A95" w:rsidP="00416506">
            <w:pPr>
              <w:pStyle w:val="tablehead"/>
              <w:rPr>
                <w:ins w:id="28183" w:author="Author"/>
              </w:rPr>
            </w:pPr>
            <w:ins w:id="28184" w:author="Author">
              <w:r w:rsidRPr="00D016EC">
                <w:t>17th</w:t>
              </w:r>
            </w:ins>
          </w:p>
        </w:tc>
        <w:tc>
          <w:tcPr>
            <w:tcW w:w="400" w:type="dxa"/>
            <w:shd w:val="clear" w:color="auto" w:fill="auto"/>
            <w:vAlign w:val="bottom"/>
          </w:tcPr>
          <w:p w14:paraId="576C6E1B" w14:textId="77777777" w:rsidR="00C50A95" w:rsidRPr="00D016EC" w:rsidRDefault="00C50A95" w:rsidP="00416506">
            <w:pPr>
              <w:pStyle w:val="tablehead"/>
              <w:rPr>
                <w:ins w:id="28185" w:author="Author"/>
              </w:rPr>
            </w:pPr>
            <w:ins w:id="28186" w:author="Author">
              <w:r w:rsidRPr="00D016EC">
                <w:t>18th</w:t>
              </w:r>
            </w:ins>
          </w:p>
        </w:tc>
        <w:tc>
          <w:tcPr>
            <w:tcW w:w="400" w:type="dxa"/>
            <w:shd w:val="clear" w:color="auto" w:fill="auto"/>
            <w:vAlign w:val="bottom"/>
          </w:tcPr>
          <w:p w14:paraId="75C8E34A" w14:textId="77777777" w:rsidR="00C50A95" w:rsidRPr="00D016EC" w:rsidRDefault="00C50A95" w:rsidP="00416506">
            <w:pPr>
              <w:pStyle w:val="tablehead"/>
              <w:rPr>
                <w:ins w:id="28187" w:author="Author"/>
              </w:rPr>
            </w:pPr>
            <w:ins w:id="28188" w:author="Author">
              <w:r w:rsidRPr="00D016EC">
                <w:t>19th</w:t>
              </w:r>
            </w:ins>
          </w:p>
        </w:tc>
        <w:tc>
          <w:tcPr>
            <w:tcW w:w="400" w:type="dxa"/>
            <w:shd w:val="clear" w:color="auto" w:fill="auto"/>
            <w:vAlign w:val="bottom"/>
          </w:tcPr>
          <w:p w14:paraId="36C473C9" w14:textId="77777777" w:rsidR="00C50A95" w:rsidRPr="00D016EC" w:rsidRDefault="00C50A95" w:rsidP="00416506">
            <w:pPr>
              <w:pStyle w:val="tablehead"/>
              <w:rPr>
                <w:ins w:id="28189" w:author="Author"/>
              </w:rPr>
            </w:pPr>
            <w:ins w:id="28190" w:author="Author">
              <w:r w:rsidRPr="00D016EC">
                <w:t>20th</w:t>
              </w:r>
            </w:ins>
          </w:p>
        </w:tc>
        <w:tc>
          <w:tcPr>
            <w:tcW w:w="400" w:type="dxa"/>
            <w:shd w:val="clear" w:color="auto" w:fill="auto"/>
            <w:vAlign w:val="bottom"/>
          </w:tcPr>
          <w:p w14:paraId="299AC10F" w14:textId="77777777" w:rsidR="00C50A95" w:rsidRPr="00D016EC" w:rsidRDefault="00C50A95" w:rsidP="00416506">
            <w:pPr>
              <w:pStyle w:val="tablehead"/>
              <w:rPr>
                <w:ins w:id="28191" w:author="Author"/>
              </w:rPr>
            </w:pPr>
            <w:ins w:id="28192" w:author="Author">
              <w:r w:rsidRPr="00D016EC">
                <w:t>21st</w:t>
              </w:r>
            </w:ins>
          </w:p>
        </w:tc>
        <w:tc>
          <w:tcPr>
            <w:tcW w:w="440" w:type="dxa"/>
            <w:shd w:val="clear" w:color="auto" w:fill="auto"/>
            <w:vAlign w:val="bottom"/>
          </w:tcPr>
          <w:p w14:paraId="30ED2A87" w14:textId="77777777" w:rsidR="00C50A95" w:rsidRPr="00D016EC" w:rsidRDefault="00C50A95" w:rsidP="00416506">
            <w:pPr>
              <w:pStyle w:val="tablehead"/>
              <w:rPr>
                <w:ins w:id="28193" w:author="Author"/>
              </w:rPr>
            </w:pPr>
            <w:ins w:id="28194" w:author="Author">
              <w:r w:rsidRPr="00D016EC">
                <w:t>22nd</w:t>
              </w:r>
            </w:ins>
          </w:p>
        </w:tc>
        <w:tc>
          <w:tcPr>
            <w:tcW w:w="400" w:type="dxa"/>
            <w:shd w:val="clear" w:color="auto" w:fill="auto"/>
            <w:vAlign w:val="bottom"/>
          </w:tcPr>
          <w:p w14:paraId="15853ADD" w14:textId="77777777" w:rsidR="00C50A95" w:rsidRPr="00D016EC" w:rsidRDefault="00C50A95" w:rsidP="00416506">
            <w:pPr>
              <w:pStyle w:val="tablehead"/>
              <w:rPr>
                <w:ins w:id="28195" w:author="Author"/>
              </w:rPr>
            </w:pPr>
            <w:ins w:id="28196" w:author="Author">
              <w:r w:rsidRPr="00D016EC">
                <w:t>23rd</w:t>
              </w:r>
            </w:ins>
          </w:p>
        </w:tc>
        <w:tc>
          <w:tcPr>
            <w:tcW w:w="400" w:type="dxa"/>
            <w:shd w:val="clear" w:color="auto" w:fill="auto"/>
            <w:vAlign w:val="bottom"/>
          </w:tcPr>
          <w:p w14:paraId="332FDE24" w14:textId="77777777" w:rsidR="00C50A95" w:rsidRPr="00D016EC" w:rsidRDefault="00C50A95" w:rsidP="00416506">
            <w:pPr>
              <w:pStyle w:val="tablehead"/>
              <w:rPr>
                <w:ins w:id="28197" w:author="Author"/>
              </w:rPr>
            </w:pPr>
            <w:ins w:id="28198" w:author="Author">
              <w:r w:rsidRPr="00D016EC">
                <w:t>24th</w:t>
              </w:r>
            </w:ins>
          </w:p>
        </w:tc>
        <w:tc>
          <w:tcPr>
            <w:tcW w:w="400" w:type="dxa"/>
            <w:shd w:val="clear" w:color="auto" w:fill="auto"/>
            <w:vAlign w:val="bottom"/>
          </w:tcPr>
          <w:p w14:paraId="4E69EB36" w14:textId="77777777" w:rsidR="00C50A95" w:rsidRPr="00D016EC" w:rsidRDefault="00C50A95" w:rsidP="00416506">
            <w:pPr>
              <w:pStyle w:val="tablehead"/>
              <w:rPr>
                <w:ins w:id="28199" w:author="Author"/>
              </w:rPr>
            </w:pPr>
            <w:ins w:id="28200" w:author="Author">
              <w:r w:rsidRPr="00D016EC">
                <w:t>25th</w:t>
              </w:r>
            </w:ins>
          </w:p>
        </w:tc>
        <w:tc>
          <w:tcPr>
            <w:tcW w:w="400" w:type="dxa"/>
            <w:shd w:val="clear" w:color="auto" w:fill="auto"/>
            <w:vAlign w:val="bottom"/>
          </w:tcPr>
          <w:p w14:paraId="5071522E" w14:textId="77777777" w:rsidR="00C50A95" w:rsidRPr="00D016EC" w:rsidRDefault="00C50A95" w:rsidP="00416506">
            <w:pPr>
              <w:pStyle w:val="tablehead"/>
              <w:rPr>
                <w:ins w:id="28201" w:author="Author"/>
              </w:rPr>
            </w:pPr>
            <w:ins w:id="28202" w:author="Author">
              <w:r w:rsidRPr="00D016EC">
                <w:t>26th</w:t>
              </w:r>
            </w:ins>
          </w:p>
        </w:tc>
        <w:tc>
          <w:tcPr>
            <w:tcW w:w="460" w:type="dxa"/>
            <w:shd w:val="clear" w:color="auto" w:fill="auto"/>
            <w:vAlign w:val="bottom"/>
          </w:tcPr>
          <w:p w14:paraId="266A8734" w14:textId="77777777" w:rsidR="00C50A95" w:rsidRPr="00D016EC" w:rsidRDefault="00C50A95" w:rsidP="00416506">
            <w:pPr>
              <w:pStyle w:val="tablehead"/>
              <w:rPr>
                <w:ins w:id="28203" w:author="Author"/>
              </w:rPr>
            </w:pPr>
            <w:ins w:id="28204" w:author="Author">
              <w:r w:rsidRPr="00D016EC">
                <w:t>27th and older</w:t>
              </w:r>
            </w:ins>
          </w:p>
        </w:tc>
      </w:tr>
      <w:tr w:rsidR="00C50A95" w:rsidRPr="00D016EC" w14:paraId="0F020282" w14:textId="77777777" w:rsidTr="00416506">
        <w:trPr>
          <w:trHeight w:val="190"/>
          <w:ins w:id="28205" w:author="Author"/>
        </w:trPr>
        <w:tc>
          <w:tcPr>
            <w:tcW w:w="200" w:type="dxa"/>
            <w:tcBorders>
              <w:right w:val="nil"/>
            </w:tcBorders>
            <w:shd w:val="clear" w:color="auto" w:fill="auto"/>
            <w:vAlign w:val="bottom"/>
          </w:tcPr>
          <w:p w14:paraId="07896A8D" w14:textId="77777777" w:rsidR="00C50A95" w:rsidRPr="00D016EC" w:rsidRDefault="00C50A95" w:rsidP="00416506">
            <w:pPr>
              <w:pStyle w:val="tabletext11"/>
              <w:jc w:val="right"/>
              <w:rPr>
                <w:ins w:id="28206" w:author="Author"/>
              </w:rPr>
            </w:pPr>
            <w:ins w:id="28207" w:author="Author">
              <w:r w:rsidRPr="00D016EC">
                <w:t>$</w:t>
              </w:r>
            </w:ins>
          </w:p>
        </w:tc>
        <w:tc>
          <w:tcPr>
            <w:tcW w:w="1580" w:type="dxa"/>
            <w:tcBorders>
              <w:left w:val="nil"/>
            </w:tcBorders>
            <w:shd w:val="clear" w:color="auto" w:fill="auto"/>
            <w:vAlign w:val="bottom"/>
          </w:tcPr>
          <w:p w14:paraId="3DC96AB4" w14:textId="77777777" w:rsidR="00C50A95" w:rsidRPr="00D016EC" w:rsidRDefault="00C50A95" w:rsidP="00416506">
            <w:pPr>
              <w:pStyle w:val="tabletext11"/>
              <w:tabs>
                <w:tab w:val="decimal" w:pos="640"/>
              </w:tabs>
              <w:rPr>
                <w:ins w:id="28208" w:author="Author"/>
              </w:rPr>
            </w:pPr>
            <w:ins w:id="28209" w:author="Author">
              <w:r w:rsidRPr="00D016EC">
                <w:t>0 to 999</w:t>
              </w:r>
            </w:ins>
          </w:p>
        </w:tc>
        <w:tc>
          <w:tcPr>
            <w:tcW w:w="680" w:type="dxa"/>
            <w:shd w:val="clear" w:color="auto" w:fill="auto"/>
            <w:noWrap/>
            <w:vAlign w:val="bottom"/>
          </w:tcPr>
          <w:p w14:paraId="730F602B" w14:textId="77777777" w:rsidR="00C50A95" w:rsidRPr="00D016EC" w:rsidRDefault="00C50A95" w:rsidP="00416506">
            <w:pPr>
              <w:pStyle w:val="tabletext11"/>
              <w:jc w:val="center"/>
              <w:rPr>
                <w:ins w:id="28210" w:author="Author"/>
              </w:rPr>
            </w:pPr>
            <w:ins w:id="28211" w:author="Author">
              <w:r w:rsidRPr="00D016EC">
                <w:t>0.24</w:t>
              </w:r>
            </w:ins>
          </w:p>
        </w:tc>
        <w:tc>
          <w:tcPr>
            <w:tcW w:w="900" w:type="dxa"/>
            <w:shd w:val="clear" w:color="auto" w:fill="auto"/>
            <w:noWrap/>
            <w:vAlign w:val="bottom"/>
          </w:tcPr>
          <w:p w14:paraId="2FE9373A" w14:textId="77777777" w:rsidR="00C50A95" w:rsidRPr="00D016EC" w:rsidRDefault="00C50A95" w:rsidP="00416506">
            <w:pPr>
              <w:pStyle w:val="tabletext11"/>
              <w:jc w:val="center"/>
              <w:rPr>
                <w:ins w:id="28212" w:author="Author"/>
              </w:rPr>
            </w:pPr>
            <w:ins w:id="28213" w:author="Author">
              <w:r w:rsidRPr="00D016EC">
                <w:t>0.24</w:t>
              </w:r>
            </w:ins>
          </w:p>
        </w:tc>
        <w:tc>
          <w:tcPr>
            <w:tcW w:w="400" w:type="dxa"/>
            <w:shd w:val="clear" w:color="auto" w:fill="auto"/>
            <w:noWrap/>
            <w:vAlign w:val="bottom"/>
          </w:tcPr>
          <w:p w14:paraId="20F86B3D" w14:textId="77777777" w:rsidR="00C50A95" w:rsidRPr="00D016EC" w:rsidRDefault="00C50A95" w:rsidP="00416506">
            <w:pPr>
              <w:pStyle w:val="tabletext11"/>
              <w:jc w:val="center"/>
              <w:rPr>
                <w:ins w:id="28214" w:author="Author"/>
              </w:rPr>
            </w:pPr>
            <w:ins w:id="28215" w:author="Author">
              <w:r w:rsidRPr="00D016EC">
                <w:t>0.24</w:t>
              </w:r>
            </w:ins>
          </w:p>
        </w:tc>
        <w:tc>
          <w:tcPr>
            <w:tcW w:w="400" w:type="dxa"/>
            <w:shd w:val="clear" w:color="auto" w:fill="auto"/>
            <w:noWrap/>
            <w:vAlign w:val="bottom"/>
          </w:tcPr>
          <w:p w14:paraId="7536BB5A" w14:textId="77777777" w:rsidR="00C50A95" w:rsidRPr="00D016EC" w:rsidRDefault="00C50A95" w:rsidP="00416506">
            <w:pPr>
              <w:pStyle w:val="tabletext11"/>
              <w:jc w:val="center"/>
              <w:rPr>
                <w:ins w:id="28216" w:author="Author"/>
              </w:rPr>
            </w:pPr>
            <w:ins w:id="28217" w:author="Author">
              <w:r w:rsidRPr="00D016EC">
                <w:t>0.23</w:t>
              </w:r>
            </w:ins>
          </w:p>
        </w:tc>
        <w:tc>
          <w:tcPr>
            <w:tcW w:w="400" w:type="dxa"/>
            <w:shd w:val="clear" w:color="auto" w:fill="auto"/>
            <w:noWrap/>
            <w:vAlign w:val="bottom"/>
          </w:tcPr>
          <w:p w14:paraId="4FBE74BD" w14:textId="77777777" w:rsidR="00C50A95" w:rsidRPr="00D016EC" w:rsidRDefault="00C50A95" w:rsidP="00416506">
            <w:pPr>
              <w:pStyle w:val="tabletext11"/>
              <w:jc w:val="center"/>
              <w:rPr>
                <w:ins w:id="28218" w:author="Author"/>
              </w:rPr>
            </w:pPr>
            <w:ins w:id="28219" w:author="Author">
              <w:r w:rsidRPr="00D016EC">
                <w:t>0.22</w:t>
              </w:r>
            </w:ins>
          </w:p>
        </w:tc>
        <w:tc>
          <w:tcPr>
            <w:tcW w:w="400" w:type="dxa"/>
            <w:shd w:val="clear" w:color="auto" w:fill="auto"/>
            <w:noWrap/>
            <w:vAlign w:val="bottom"/>
          </w:tcPr>
          <w:p w14:paraId="5891590A" w14:textId="77777777" w:rsidR="00C50A95" w:rsidRPr="00D016EC" w:rsidRDefault="00C50A95" w:rsidP="00416506">
            <w:pPr>
              <w:pStyle w:val="tabletext11"/>
              <w:jc w:val="center"/>
              <w:rPr>
                <w:ins w:id="28220" w:author="Author"/>
              </w:rPr>
            </w:pPr>
            <w:ins w:id="28221" w:author="Author">
              <w:r w:rsidRPr="00D016EC">
                <w:t>0.20</w:t>
              </w:r>
            </w:ins>
          </w:p>
        </w:tc>
        <w:tc>
          <w:tcPr>
            <w:tcW w:w="400" w:type="dxa"/>
            <w:shd w:val="clear" w:color="auto" w:fill="auto"/>
            <w:noWrap/>
            <w:vAlign w:val="bottom"/>
          </w:tcPr>
          <w:p w14:paraId="5B11C16D" w14:textId="77777777" w:rsidR="00C50A95" w:rsidRPr="00D016EC" w:rsidRDefault="00C50A95" w:rsidP="00416506">
            <w:pPr>
              <w:pStyle w:val="tabletext11"/>
              <w:jc w:val="center"/>
              <w:rPr>
                <w:ins w:id="28222" w:author="Author"/>
              </w:rPr>
            </w:pPr>
            <w:ins w:id="28223" w:author="Author">
              <w:r w:rsidRPr="00D016EC">
                <w:t>0.19</w:t>
              </w:r>
            </w:ins>
          </w:p>
        </w:tc>
        <w:tc>
          <w:tcPr>
            <w:tcW w:w="400" w:type="dxa"/>
            <w:shd w:val="clear" w:color="auto" w:fill="auto"/>
            <w:noWrap/>
            <w:vAlign w:val="bottom"/>
          </w:tcPr>
          <w:p w14:paraId="533668E9" w14:textId="77777777" w:rsidR="00C50A95" w:rsidRPr="00D016EC" w:rsidRDefault="00C50A95" w:rsidP="00416506">
            <w:pPr>
              <w:pStyle w:val="tabletext11"/>
              <w:jc w:val="center"/>
              <w:rPr>
                <w:ins w:id="28224" w:author="Author"/>
              </w:rPr>
            </w:pPr>
            <w:ins w:id="28225" w:author="Author">
              <w:r w:rsidRPr="00D016EC">
                <w:t>0.18</w:t>
              </w:r>
            </w:ins>
          </w:p>
        </w:tc>
        <w:tc>
          <w:tcPr>
            <w:tcW w:w="400" w:type="dxa"/>
            <w:shd w:val="clear" w:color="auto" w:fill="auto"/>
            <w:noWrap/>
            <w:vAlign w:val="bottom"/>
          </w:tcPr>
          <w:p w14:paraId="69638537" w14:textId="77777777" w:rsidR="00C50A95" w:rsidRPr="00D016EC" w:rsidRDefault="00C50A95" w:rsidP="00416506">
            <w:pPr>
              <w:pStyle w:val="tabletext11"/>
              <w:jc w:val="center"/>
              <w:rPr>
                <w:ins w:id="28226" w:author="Author"/>
              </w:rPr>
            </w:pPr>
            <w:ins w:id="28227" w:author="Author">
              <w:r w:rsidRPr="00D016EC">
                <w:t>0.17</w:t>
              </w:r>
            </w:ins>
          </w:p>
        </w:tc>
        <w:tc>
          <w:tcPr>
            <w:tcW w:w="400" w:type="dxa"/>
            <w:shd w:val="clear" w:color="auto" w:fill="auto"/>
            <w:noWrap/>
            <w:vAlign w:val="bottom"/>
          </w:tcPr>
          <w:p w14:paraId="29FA6F44" w14:textId="77777777" w:rsidR="00C50A95" w:rsidRPr="00D016EC" w:rsidRDefault="00C50A95" w:rsidP="00416506">
            <w:pPr>
              <w:pStyle w:val="tabletext11"/>
              <w:jc w:val="center"/>
              <w:rPr>
                <w:ins w:id="28228" w:author="Author"/>
              </w:rPr>
            </w:pPr>
            <w:ins w:id="28229" w:author="Author">
              <w:r w:rsidRPr="00D016EC">
                <w:t>0.16</w:t>
              </w:r>
            </w:ins>
          </w:p>
        </w:tc>
        <w:tc>
          <w:tcPr>
            <w:tcW w:w="400" w:type="dxa"/>
            <w:shd w:val="clear" w:color="auto" w:fill="auto"/>
            <w:noWrap/>
            <w:vAlign w:val="bottom"/>
          </w:tcPr>
          <w:p w14:paraId="078B46D8" w14:textId="77777777" w:rsidR="00C50A95" w:rsidRPr="00D016EC" w:rsidRDefault="00C50A95" w:rsidP="00416506">
            <w:pPr>
              <w:pStyle w:val="tabletext11"/>
              <w:jc w:val="center"/>
              <w:rPr>
                <w:ins w:id="28230" w:author="Author"/>
              </w:rPr>
            </w:pPr>
            <w:ins w:id="28231" w:author="Author">
              <w:r w:rsidRPr="00D016EC">
                <w:t>0.15</w:t>
              </w:r>
            </w:ins>
          </w:p>
        </w:tc>
        <w:tc>
          <w:tcPr>
            <w:tcW w:w="400" w:type="dxa"/>
            <w:shd w:val="clear" w:color="auto" w:fill="auto"/>
            <w:noWrap/>
            <w:vAlign w:val="bottom"/>
          </w:tcPr>
          <w:p w14:paraId="0529765C" w14:textId="77777777" w:rsidR="00C50A95" w:rsidRPr="00D016EC" w:rsidRDefault="00C50A95" w:rsidP="00416506">
            <w:pPr>
              <w:pStyle w:val="tabletext11"/>
              <w:jc w:val="center"/>
              <w:rPr>
                <w:ins w:id="28232" w:author="Author"/>
              </w:rPr>
            </w:pPr>
            <w:ins w:id="28233" w:author="Author">
              <w:r w:rsidRPr="00D016EC">
                <w:t>0.14</w:t>
              </w:r>
            </w:ins>
          </w:p>
        </w:tc>
        <w:tc>
          <w:tcPr>
            <w:tcW w:w="400" w:type="dxa"/>
            <w:shd w:val="clear" w:color="auto" w:fill="auto"/>
            <w:noWrap/>
            <w:vAlign w:val="bottom"/>
          </w:tcPr>
          <w:p w14:paraId="22AE4924" w14:textId="77777777" w:rsidR="00C50A95" w:rsidRPr="00D016EC" w:rsidRDefault="00C50A95" w:rsidP="00416506">
            <w:pPr>
              <w:pStyle w:val="tabletext11"/>
              <w:jc w:val="center"/>
              <w:rPr>
                <w:ins w:id="28234" w:author="Author"/>
              </w:rPr>
            </w:pPr>
            <w:ins w:id="28235" w:author="Author">
              <w:r w:rsidRPr="00D016EC">
                <w:t>0.14</w:t>
              </w:r>
            </w:ins>
          </w:p>
        </w:tc>
        <w:tc>
          <w:tcPr>
            <w:tcW w:w="400" w:type="dxa"/>
            <w:shd w:val="clear" w:color="auto" w:fill="auto"/>
            <w:noWrap/>
            <w:vAlign w:val="bottom"/>
          </w:tcPr>
          <w:p w14:paraId="1338B9E1" w14:textId="77777777" w:rsidR="00C50A95" w:rsidRPr="00D016EC" w:rsidRDefault="00C50A95" w:rsidP="00416506">
            <w:pPr>
              <w:pStyle w:val="tabletext11"/>
              <w:jc w:val="center"/>
              <w:rPr>
                <w:ins w:id="28236" w:author="Author"/>
              </w:rPr>
            </w:pPr>
            <w:ins w:id="28237" w:author="Author">
              <w:r w:rsidRPr="00D016EC">
                <w:t>0.13</w:t>
              </w:r>
            </w:ins>
          </w:p>
        </w:tc>
        <w:tc>
          <w:tcPr>
            <w:tcW w:w="400" w:type="dxa"/>
            <w:shd w:val="clear" w:color="auto" w:fill="auto"/>
            <w:noWrap/>
            <w:vAlign w:val="bottom"/>
          </w:tcPr>
          <w:p w14:paraId="023FB160" w14:textId="77777777" w:rsidR="00C50A95" w:rsidRPr="00D016EC" w:rsidRDefault="00C50A95" w:rsidP="00416506">
            <w:pPr>
              <w:pStyle w:val="tabletext11"/>
              <w:jc w:val="center"/>
              <w:rPr>
                <w:ins w:id="28238" w:author="Author"/>
              </w:rPr>
            </w:pPr>
            <w:ins w:id="28239" w:author="Author">
              <w:r w:rsidRPr="00D016EC">
                <w:t>0.13</w:t>
              </w:r>
            </w:ins>
          </w:p>
        </w:tc>
        <w:tc>
          <w:tcPr>
            <w:tcW w:w="400" w:type="dxa"/>
            <w:shd w:val="clear" w:color="auto" w:fill="auto"/>
            <w:noWrap/>
            <w:vAlign w:val="bottom"/>
          </w:tcPr>
          <w:p w14:paraId="60847209" w14:textId="77777777" w:rsidR="00C50A95" w:rsidRPr="00D016EC" w:rsidRDefault="00C50A95" w:rsidP="00416506">
            <w:pPr>
              <w:pStyle w:val="tabletext11"/>
              <w:jc w:val="center"/>
              <w:rPr>
                <w:ins w:id="28240" w:author="Author"/>
              </w:rPr>
            </w:pPr>
            <w:ins w:id="28241" w:author="Author">
              <w:r w:rsidRPr="00D016EC">
                <w:t>0.12</w:t>
              </w:r>
            </w:ins>
          </w:p>
        </w:tc>
        <w:tc>
          <w:tcPr>
            <w:tcW w:w="400" w:type="dxa"/>
            <w:shd w:val="clear" w:color="auto" w:fill="auto"/>
            <w:noWrap/>
            <w:vAlign w:val="bottom"/>
          </w:tcPr>
          <w:p w14:paraId="5417AC05" w14:textId="77777777" w:rsidR="00C50A95" w:rsidRPr="00D016EC" w:rsidRDefault="00C50A95" w:rsidP="00416506">
            <w:pPr>
              <w:pStyle w:val="tabletext11"/>
              <w:jc w:val="center"/>
              <w:rPr>
                <w:ins w:id="28242" w:author="Author"/>
              </w:rPr>
            </w:pPr>
            <w:ins w:id="28243" w:author="Author">
              <w:r w:rsidRPr="00D016EC">
                <w:t>0.12</w:t>
              </w:r>
            </w:ins>
          </w:p>
        </w:tc>
        <w:tc>
          <w:tcPr>
            <w:tcW w:w="400" w:type="dxa"/>
            <w:shd w:val="clear" w:color="auto" w:fill="auto"/>
            <w:noWrap/>
            <w:vAlign w:val="bottom"/>
          </w:tcPr>
          <w:p w14:paraId="2B2F2A1D" w14:textId="77777777" w:rsidR="00C50A95" w:rsidRPr="00D016EC" w:rsidRDefault="00C50A95" w:rsidP="00416506">
            <w:pPr>
              <w:pStyle w:val="tabletext11"/>
              <w:jc w:val="center"/>
              <w:rPr>
                <w:ins w:id="28244" w:author="Author"/>
              </w:rPr>
            </w:pPr>
            <w:ins w:id="28245" w:author="Author">
              <w:r w:rsidRPr="00D016EC">
                <w:t>0.11</w:t>
              </w:r>
            </w:ins>
          </w:p>
        </w:tc>
        <w:tc>
          <w:tcPr>
            <w:tcW w:w="400" w:type="dxa"/>
            <w:shd w:val="clear" w:color="auto" w:fill="auto"/>
            <w:noWrap/>
            <w:vAlign w:val="bottom"/>
          </w:tcPr>
          <w:p w14:paraId="4B6F5C66" w14:textId="77777777" w:rsidR="00C50A95" w:rsidRPr="00D016EC" w:rsidRDefault="00C50A95" w:rsidP="00416506">
            <w:pPr>
              <w:pStyle w:val="tabletext11"/>
              <w:jc w:val="center"/>
              <w:rPr>
                <w:ins w:id="28246" w:author="Author"/>
              </w:rPr>
            </w:pPr>
            <w:ins w:id="28247" w:author="Author">
              <w:r w:rsidRPr="00D016EC">
                <w:t>0.11</w:t>
              </w:r>
            </w:ins>
          </w:p>
        </w:tc>
        <w:tc>
          <w:tcPr>
            <w:tcW w:w="400" w:type="dxa"/>
            <w:shd w:val="clear" w:color="auto" w:fill="auto"/>
            <w:noWrap/>
            <w:vAlign w:val="bottom"/>
          </w:tcPr>
          <w:p w14:paraId="0A3881EF" w14:textId="77777777" w:rsidR="00C50A95" w:rsidRPr="00D016EC" w:rsidRDefault="00C50A95" w:rsidP="00416506">
            <w:pPr>
              <w:pStyle w:val="tabletext11"/>
              <w:jc w:val="center"/>
              <w:rPr>
                <w:ins w:id="28248" w:author="Author"/>
              </w:rPr>
            </w:pPr>
            <w:ins w:id="28249" w:author="Author">
              <w:r w:rsidRPr="00D016EC">
                <w:t>0.10</w:t>
              </w:r>
            </w:ins>
          </w:p>
        </w:tc>
        <w:tc>
          <w:tcPr>
            <w:tcW w:w="400" w:type="dxa"/>
            <w:shd w:val="clear" w:color="auto" w:fill="auto"/>
            <w:noWrap/>
            <w:vAlign w:val="bottom"/>
          </w:tcPr>
          <w:p w14:paraId="34DD6F3D" w14:textId="77777777" w:rsidR="00C50A95" w:rsidRPr="00D016EC" w:rsidRDefault="00C50A95" w:rsidP="00416506">
            <w:pPr>
              <w:pStyle w:val="tabletext11"/>
              <w:jc w:val="center"/>
              <w:rPr>
                <w:ins w:id="28250" w:author="Author"/>
              </w:rPr>
            </w:pPr>
            <w:ins w:id="28251" w:author="Author">
              <w:r w:rsidRPr="00D016EC">
                <w:t>0.10</w:t>
              </w:r>
            </w:ins>
          </w:p>
        </w:tc>
        <w:tc>
          <w:tcPr>
            <w:tcW w:w="400" w:type="dxa"/>
            <w:shd w:val="clear" w:color="auto" w:fill="auto"/>
            <w:noWrap/>
            <w:vAlign w:val="bottom"/>
          </w:tcPr>
          <w:p w14:paraId="2E014097" w14:textId="77777777" w:rsidR="00C50A95" w:rsidRPr="00D016EC" w:rsidRDefault="00C50A95" w:rsidP="00416506">
            <w:pPr>
              <w:pStyle w:val="tabletext11"/>
              <w:jc w:val="center"/>
              <w:rPr>
                <w:ins w:id="28252" w:author="Author"/>
              </w:rPr>
            </w:pPr>
            <w:ins w:id="28253" w:author="Author">
              <w:r w:rsidRPr="00D016EC">
                <w:t>0.10</w:t>
              </w:r>
            </w:ins>
          </w:p>
        </w:tc>
        <w:tc>
          <w:tcPr>
            <w:tcW w:w="440" w:type="dxa"/>
            <w:shd w:val="clear" w:color="auto" w:fill="auto"/>
            <w:noWrap/>
            <w:vAlign w:val="bottom"/>
          </w:tcPr>
          <w:p w14:paraId="0117BB00" w14:textId="77777777" w:rsidR="00C50A95" w:rsidRPr="00D016EC" w:rsidRDefault="00C50A95" w:rsidP="00416506">
            <w:pPr>
              <w:pStyle w:val="tabletext11"/>
              <w:jc w:val="center"/>
              <w:rPr>
                <w:ins w:id="28254" w:author="Author"/>
              </w:rPr>
            </w:pPr>
            <w:ins w:id="28255" w:author="Author">
              <w:r w:rsidRPr="00D016EC">
                <w:t>0.09</w:t>
              </w:r>
            </w:ins>
          </w:p>
        </w:tc>
        <w:tc>
          <w:tcPr>
            <w:tcW w:w="400" w:type="dxa"/>
            <w:shd w:val="clear" w:color="auto" w:fill="auto"/>
            <w:noWrap/>
            <w:vAlign w:val="bottom"/>
          </w:tcPr>
          <w:p w14:paraId="066D8FD3" w14:textId="77777777" w:rsidR="00C50A95" w:rsidRPr="00D016EC" w:rsidRDefault="00C50A95" w:rsidP="00416506">
            <w:pPr>
              <w:pStyle w:val="tabletext11"/>
              <w:jc w:val="center"/>
              <w:rPr>
                <w:ins w:id="28256" w:author="Author"/>
              </w:rPr>
            </w:pPr>
            <w:ins w:id="28257" w:author="Author">
              <w:r w:rsidRPr="00D016EC">
                <w:t>0.09</w:t>
              </w:r>
            </w:ins>
          </w:p>
        </w:tc>
        <w:tc>
          <w:tcPr>
            <w:tcW w:w="400" w:type="dxa"/>
            <w:shd w:val="clear" w:color="auto" w:fill="auto"/>
            <w:noWrap/>
            <w:vAlign w:val="bottom"/>
          </w:tcPr>
          <w:p w14:paraId="34333432" w14:textId="77777777" w:rsidR="00C50A95" w:rsidRPr="00D016EC" w:rsidRDefault="00C50A95" w:rsidP="00416506">
            <w:pPr>
              <w:pStyle w:val="tabletext11"/>
              <w:jc w:val="center"/>
              <w:rPr>
                <w:ins w:id="28258" w:author="Author"/>
              </w:rPr>
            </w:pPr>
            <w:ins w:id="28259" w:author="Author">
              <w:r w:rsidRPr="00D016EC">
                <w:t>0.09</w:t>
              </w:r>
            </w:ins>
          </w:p>
        </w:tc>
        <w:tc>
          <w:tcPr>
            <w:tcW w:w="400" w:type="dxa"/>
            <w:shd w:val="clear" w:color="auto" w:fill="auto"/>
            <w:noWrap/>
            <w:vAlign w:val="bottom"/>
          </w:tcPr>
          <w:p w14:paraId="2B663D63" w14:textId="77777777" w:rsidR="00C50A95" w:rsidRPr="00D016EC" w:rsidRDefault="00C50A95" w:rsidP="00416506">
            <w:pPr>
              <w:pStyle w:val="tabletext11"/>
              <w:jc w:val="center"/>
              <w:rPr>
                <w:ins w:id="28260" w:author="Author"/>
              </w:rPr>
            </w:pPr>
            <w:ins w:id="28261" w:author="Author">
              <w:r w:rsidRPr="00D016EC">
                <w:t>0.08</w:t>
              </w:r>
            </w:ins>
          </w:p>
        </w:tc>
        <w:tc>
          <w:tcPr>
            <w:tcW w:w="400" w:type="dxa"/>
            <w:shd w:val="clear" w:color="auto" w:fill="auto"/>
            <w:noWrap/>
            <w:vAlign w:val="bottom"/>
          </w:tcPr>
          <w:p w14:paraId="0C4DC3A4" w14:textId="77777777" w:rsidR="00C50A95" w:rsidRPr="00D016EC" w:rsidRDefault="00C50A95" w:rsidP="00416506">
            <w:pPr>
              <w:pStyle w:val="tabletext11"/>
              <w:jc w:val="center"/>
              <w:rPr>
                <w:ins w:id="28262" w:author="Author"/>
              </w:rPr>
            </w:pPr>
            <w:ins w:id="28263" w:author="Author">
              <w:r w:rsidRPr="00D016EC">
                <w:t>0.08</w:t>
              </w:r>
            </w:ins>
          </w:p>
        </w:tc>
        <w:tc>
          <w:tcPr>
            <w:tcW w:w="460" w:type="dxa"/>
            <w:shd w:val="clear" w:color="auto" w:fill="auto"/>
            <w:noWrap/>
            <w:vAlign w:val="bottom"/>
          </w:tcPr>
          <w:p w14:paraId="1E571D0B" w14:textId="77777777" w:rsidR="00C50A95" w:rsidRPr="00D016EC" w:rsidRDefault="00C50A95" w:rsidP="00416506">
            <w:pPr>
              <w:pStyle w:val="tabletext11"/>
              <w:jc w:val="center"/>
              <w:rPr>
                <w:ins w:id="28264" w:author="Author"/>
              </w:rPr>
            </w:pPr>
            <w:ins w:id="28265" w:author="Author">
              <w:r w:rsidRPr="00D016EC">
                <w:t>0.08</w:t>
              </w:r>
            </w:ins>
          </w:p>
        </w:tc>
      </w:tr>
      <w:tr w:rsidR="00C50A95" w:rsidRPr="00D016EC" w14:paraId="335D2F60" w14:textId="77777777" w:rsidTr="00416506">
        <w:trPr>
          <w:trHeight w:val="190"/>
          <w:ins w:id="28266" w:author="Author"/>
        </w:trPr>
        <w:tc>
          <w:tcPr>
            <w:tcW w:w="200" w:type="dxa"/>
            <w:tcBorders>
              <w:right w:val="nil"/>
            </w:tcBorders>
            <w:shd w:val="clear" w:color="auto" w:fill="auto"/>
            <w:vAlign w:val="bottom"/>
          </w:tcPr>
          <w:p w14:paraId="5B26E657" w14:textId="77777777" w:rsidR="00C50A95" w:rsidRPr="00D016EC" w:rsidRDefault="00C50A95" w:rsidP="00416506">
            <w:pPr>
              <w:pStyle w:val="tabletext11"/>
              <w:jc w:val="right"/>
              <w:rPr>
                <w:ins w:id="28267" w:author="Author"/>
              </w:rPr>
            </w:pPr>
          </w:p>
        </w:tc>
        <w:tc>
          <w:tcPr>
            <w:tcW w:w="1580" w:type="dxa"/>
            <w:tcBorders>
              <w:left w:val="nil"/>
            </w:tcBorders>
            <w:shd w:val="clear" w:color="auto" w:fill="auto"/>
            <w:vAlign w:val="bottom"/>
          </w:tcPr>
          <w:p w14:paraId="7E5F8722" w14:textId="77777777" w:rsidR="00C50A95" w:rsidRPr="00D016EC" w:rsidRDefault="00C50A95" w:rsidP="00416506">
            <w:pPr>
              <w:pStyle w:val="tabletext11"/>
              <w:tabs>
                <w:tab w:val="decimal" w:pos="640"/>
              </w:tabs>
              <w:rPr>
                <w:ins w:id="28268" w:author="Author"/>
              </w:rPr>
            </w:pPr>
            <w:ins w:id="28269" w:author="Author">
              <w:r w:rsidRPr="00D016EC">
                <w:t>1,000 to 1,999</w:t>
              </w:r>
            </w:ins>
          </w:p>
        </w:tc>
        <w:tc>
          <w:tcPr>
            <w:tcW w:w="680" w:type="dxa"/>
            <w:shd w:val="clear" w:color="auto" w:fill="auto"/>
            <w:noWrap/>
            <w:vAlign w:val="bottom"/>
          </w:tcPr>
          <w:p w14:paraId="31D01EAF" w14:textId="77777777" w:rsidR="00C50A95" w:rsidRPr="00D016EC" w:rsidRDefault="00C50A95" w:rsidP="00416506">
            <w:pPr>
              <w:pStyle w:val="tabletext11"/>
              <w:jc w:val="center"/>
              <w:rPr>
                <w:ins w:id="28270" w:author="Author"/>
              </w:rPr>
            </w:pPr>
            <w:ins w:id="28271" w:author="Author">
              <w:r w:rsidRPr="00D016EC">
                <w:t>0.29</w:t>
              </w:r>
            </w:ins>
          </w:p>
        </w:tc>
        <w:tc>
          <w:tcPr>
            <w:tcW w:w="900" w:type="dxa"/>
            <w:shd w:val="clear" w:color="auto" w:fill="auto"/>
            <w:noWrap/>
            <w:vAlign w:val="bottom"/>
          </w:tcPr>
          <w:p w14:paraId="1835F8D1" w14:textId="77777777" w:rsidR="00C50A95" w:rsidRPr="00D016EC" w:rsidRDefault="00C50A95" w:rsidP="00416506">
            <w:pPr>
              <w:pStyle w:val="tabletext11"/>
              <w:jc w:val="center"/>
              <w:rPr>
                <w:ins w:id="28272" w:author="Author"/>
              </w:rPr>
            </w:pPr>
            <w:ins w:id="28273" w:author="Author">
              <w:r w:rsidRPr="00D016EC">
                <w:t>0.29</w:t>
              </w:r>
            </w:ins>
          </w:p>
        </w:tc>
        <w:tc>
          <w:tcPr>
            <w:tcW w:w="400" w:type="dxa"/>
            <w:shd w:val="clear" w:color="auto" w:fill="auto"/>
            <w:noWrap/>
            <w:vAlign w:val="bottom"/>
          </w:tcPr>
          <w:p w14:paraId="69972A36" w14:textId="77777777" w:rsidR="00C50A95" w:rsidRPr="00D016EC" w:rsidRDefault="00C50A95" w:rsidP="00416506">
            <w:pPr>
              <w:pStyle w:val="tabletext11"/>
              <w:jc w:val="center"/>
              <w:rPr>
                <w:ins w:id="28274" w:author="Author"/>
              </w:rPr>
            </w:pPr>
            <w:ins w:id="28275" w:author="Author">
              <w:r w:rsidRPr="00D016EC">
                <w:t>0.29</w:t>
              </w:r>
            </w:ins>
          </w:p>
        </w:tc>
        <w:tc>
          <w:tcPr>
            <w:tcW w:w="400" w:type="dxa"/>
            <w:shd w:val="clear" w:color="auto" w:fill="auto"/>
            <w:noWrap/>
            <w:vAlign w:val="bottom"/>
          </w:tcPr>
          <w:p w14:paraId="673B53F9" w14:textId="77777777" w:rsidR="00C50A95" w:rsidRPr="00D016EC" w:rsidRDefault="00C50A95" w:rsidP="00416506">
            <w:pPr>
              <w:pStyle w:val="tabletext11"/>
              <w:jc w:val="center"/>
              <w:rPr>
                <w:ins w:id="28276" w:author="Author"/>
              </w:rPr>
            </w:pPr>
            <w:ins w:id="28277" w:author="Author">
              <w:r w:rsidRPr="00D016EC">
                <w:t>0.28</w:t>
              </w:r>
            </w:ins>
          </w:p>
        </w:tc>
        <w:tc>
          <w:tcPr>
            <w:tcW w:w="400" w:type="dxa"/>
            <w:shd w:val="clear" w:color="auto" w:fill="auto"/>
            <w:noWrap/>
            <w:vAlign w:val="bottom"/>
          </w:tcPr>
          <w:p w14:paraId="6A11690C" w14:textId="77777777" w:rsidR="00C50A95" w:rsidRPr="00D016EC" w:rsidRDefault="00C50A95" w:rsidP="00416506">
            <w:pPr>
              <w:pStyle w:val="tabletext11"/>
              <w:jc w:val="center"/>
              <w:rPr>
                <w:ins w:id="28278" w:author="Author"/>
              </w:rPr>
            </w:pPr>
            <w:ins w:id="28279" w:author="Author">
              <w:r w:rsidRPr="00D016EC">
                <w:t>0.26</w:t>
              </w:r>
            </w:ins>
          </w:p>
        </w:tc>
        <w:tc>
          <w:tcPr>
            <w:tcW w:w="400" w:type="dxa"/>
            <w:shd w:val="clear" w:color="auto" w:fill="auto"/>
            <w:noWrap/>
            <w:vAlign w:val="bottom"/>
          </w:tcPr>
          <w:p w14:paraId="38F7D949" w14:textId="77777777" w:rsidR="00C50A95" w:rsidRPr="00D016EC" w:rsidRDefault="00C50A95" w:rsidP="00416506">
            <w:pPr>
              <w:pStyle w:val="tabletext11"/>
              <w:jc w:val="center"/>
              <w:rPr>
                <w:ins w:id="28280" w:author="Author"/>
              </w:rPr>
            </w:pPr>
            <w:ins w:id="28281" w:author="Author">
              <w:r w:rsidRPr="00D016EC">
                <w:t>0.24</w:t>
              </w:r>
            </w:ins>
          </w:p>
        </w:tc>
        <w:tc>
          <w:tcPr>
            <w:tcW w:w="400" w:type="dxa"/>
            <w:shd w:val="clear" w:color="auto" w:fill="auto"/>
            <w:noWrap/>
            <w:vAlign w:val="bottom"/>
          </w:tcPr>
          <w:p w14:paraId="17579CE4" w14:textId="77777777" w:rsidR="00C50A95" w:rsidRPr="00D016EC" w:rsidRDefault="00C50A95" w:rsidP="00416506">
            <w:pPr>
              <w:pStyle w:val="tabletext11"/>
              <w:jc w:val="center"/>
              <w:rPr>
                <w:ins w:id="28282" w:author="Author"/>
              </w:rPr>
            </w:pPr>
            <w:ins w:id="28283" w:author="Author">
              <w:r w:rsidRPr="00D016EC">
                <w:t>0.23</w:t>
              </w:r>
            </w:ins>
          </w:p>
        </w:tc>
        <w:tc>
          <w:tcPr>
            <w:tcW w:w="400" w:type="dxa"/>
            <w:shd w:val="clear" w:color="auto" w:fill="auto"/>
            <w:noWrap/>
            <w:vAlign w:val="bottom"/>
          </w:tcPr>
          <w:p w14:paraId="172A825D" w14:textId="77777777" w:rsidR="00C50A95" w:rsidRPr="00D016EC" w:rsidRDefault="00C50A95" w:rsidP="00416506">
            <w:pPr>
              <w:pStyle w:val="tabletext11"/>
              <w:jc w:val="center"/>
              <w:rPr>
                <w:ins w:id="28284" w:author="Author"/>
              </w:rPr>
            </w:pPr>
            <w:ins w:id="28285" w:author="Author">
              <w:r w:rsidRPr="00D016EC">
                <w:t>0.22</w:t>
              </w:r>
            </w:ins>
          </w:p>
        </w:tc>
        <w:tc>
          <w:tcPr>
            <w:tcW w:w="400" w:type="dxa"/>
            <w:shd w:val="clear" w:color="auto" w:fill="auto"/>
            <w:noWrap/>
            <w:vAlign w:val="bottom"/>
          </w:tcPr>
          <w:p w14:paraId="54D7F1B7" w14:textId="77777777" w:rsidR="00C50A95" w:rsidRPr="00D016EC" w:rsidRDefault="00C50A95" w:rsidP="00416506">
            <w:pPr>
              <w:pStyle w:val="tabletext11"/>
              <w:jc w:val="center"/>
              <w:rPr>
                <w:ins w:id="28286" w:author="Author"/>
              </w:rPr>
            </w:pPr>
            <w:ins w:id="28287" w:author="Author">
              <w:r w:rsidRPr="00D016EC">
                <w:t>0.20</w:t>
              </w:r>
            </w:ins>
          </w:p>
        </w:tc>
        <w:tc>
          <w:tcPr>
            <w:tcW w:w="400" w:type="dxa"/>
            <w:shd w:val="clear" w:color="auto" w:fill="auto"/>
            <w:noWrap/>
            <w:vAlign w:val="bottom"/>
          </w:tcPr>
          <w:p w14:paraId="7B60E1B4" w14:textId="77777777" w:rsidR="00C50A95" w:rsidRPr="00D016EC" w:rsidRDefault="00C50A95" w:rsidP="00416506">
            <w:pPr>
              <w:pStyle w:val="tabletext11"/>
              <w:jc w:val="center"/>
              <w:rPr>
                <w:ins w:id="28288" w:author="Author"/>
              </w:rPr>
            </w:pPr>
            <w:ins w:id="28289" w:author="Author">
              <w:r w:rsidRPr="00D016EC">
                <w:t>0.19</w:t>
              </w:r>
            </w:ins>
          </w:p>
        </w:tc>
        <w:tc>
          <w:tcPr>
            <w:tcW w:w="400" w:type="dxa"/>
            <w:shd w:val="clear" w:color="auto" w:fill="auto"/>
            <w:noWrap/>
            <w:vAlign w:val="bottom"/>
          </w:tcPr>
          <w:p w14:paraId="4EBFA9A1" w14:textId="77777777" w:rsidR="00C50A95" w:rsidRPr="00D016EC" w:rsidRDefault="00C50A95" w:rsidP="00416506">
            <w:pPr>
              <w:pStyle w:val="tabletext11"/>
              <w:jc w:val="center"/>
              <w:rPr>
                <w:ins w:id="28290" w:author="Author"/>
              </w:rPr>
            </w:pPr>
            <w:ins w:id="28291" w:author="Author">
              <w:r w:rsidRPr="00D016EC">
                <w:t>0.18</w:t>
              </w:r>
            </w:ins>
          </w:p>
        </w:tc>
        <w:tc>
          <w:tcPr>
            <w:tcW w:w="400" w:type="dxa"/>
            <w:shd w:val="clear" w:color="auto" w:fill="auto"/>
            <w:noWrap/>
            <w:vAlign w:val="bottom"/>
          </w:tcPr>
          <w:p w14:paraId="29DB6D6A" w14:textId="77777777" w:rsidR="00C50A95" w:rsidRPr="00D016EC" w:rsidRDefault="00C50A95" w:rsidP="00416506">
            <w:pPr>
              <w:pStyle w:val="tabletext11"/>
              <w:jc w:val="center"/>
              <w:rPr>
                <w:ins w:id="28292" w:author="Author"/>
              </w:rPr>
            </w:pPr>
            <w:ins w:id="28293" w:author="Author">
              <w:r w:rsidRPr="00D016EC">
                <w:t>0.18</w:t>
              </w:r>
            </w:ins>
          </w:p>
        </w:tc>
        <w:tc>
          <w:tcPr>
            <w:tcW w:w="400" w:type="dxa"/>
            <w:shd w:val="clear" w:color="auto" w:fill="auto"/>
            <w:noWrap/>
            <w:vAlign w:val="bottom"/>
          </w:tcPr>
          <w:p w14:paraId="620152DF" w14:textId="77777777" w:rsidR="00C50A95" w:rsidRPr="00D016EC" w:rsidRDefault="00C50A95" w:rsidP="00416506">
            <w:pPr>
              <w:pStyle w:val="tabletext11"/>
              <w:jc w:val="center"/>
              <w:rPr>
                <w:ins w:id="28294" w:author="Author"/>
              </w:rPr>
            </w:pPr>
            <w:ins w:id="28295" w:author="Author">
              <w:r w:rsidRPr="00D016EC">
                <w:t>0.17</w:t>
              </w:r>
            </w:ins>
          </w:p>
        </w:tc>
        <w:tc>
          <w:tcPr>
            <w:tcW w:w="400" w:type="dxa"/>
            <w:shd w:val="clear" w:color="auto" w:fill="auto"/>
            <w:noWrap/>
            <w:vAlign w:val="bottom"/>
          </w:tcPr>
          <w:p w14:paraId="67D52D45" w14:textId="77777777" w:rsidR="00C50A95" w:rsidRPr="00D016EC" w:rsidRDefault="00C50A95" w:rsidP="00416506">
            <w:pPr>
              <w:pStyle w:val="tabletext11"/>
              <w:jc w:val="center"/>
              <w:rPr>
                <w:ins w:id="28296" w:author="Author"/>
              </w:rPr>
            </w:pPr>
            <w:ins w:id="28297" w:author="Author">
              <w:r w:rsidRPr="00D016EC">
                <w:t>0.16</w:t>
              </w:r>
            </w:ins>
          </w:p>
        </w:tc>
        <w:tc>
          <w:tcPr>
            <w:tcW w:w="400" w:type="dxa"/>
            <w:shd w:val="clear" w:color="auto" w:fill="auto"/>
            <w:noWrap/>
            <w:vAlign w:val="bottom"/>
          </w:tcPr>
          <w:p w14:paraId="78369E5C" w14:textId="77777777" w:rsidR="00C50A95" w:rsidRPr="00D016EC" w:rsidRDefault="00C50A95" w:rsidP="00416506">
            <w:pPr>
              <w:pStyle w:val="tabletext11"/>
              <w:jc w:val="center"/>
              <w:rPr>
                <w:ins w:id="28298" w:author="Author"/>
              </w:rPr>
            </w:pPr>
            <w:ins w:id="28299" w:author="Author">
              <w:r w:rsidRPr="00D016EC">
                <w:t>0.16</w:t>
              </w:r>
            </w:ins>
          </w:p>
        </w:tc>
        <w:tc>
          <w:tcPr>
            <w:tcW w:w="400" w:type="dxa"/>
            <w:shd w:val="clear" w:color="auto" w:fill="auto"/>
            <w:noWrap/>
            <w:vAlign w:val="bottom"/>
          </w:tcPr>
          <w:p w14:paraId="626617A5" w14:textId="77777777" w:rsidR="00C50A95" w:rsidRPr="00D016EC" w:rsidRDefault="00C50A95" w:rsidP="00416506">
            <w:pPr>
              <w:pStyle w:val="tabletext11"/>
              <w:jc w:val="center"/>
              <w:rPr>
                <w:ins w:id="28300" w:author="Author"/>
              </w:rPr>
            </w:pPr>
            <w:ins w:id="28301" w:author="Author">
              <w:r w:rsidRPr="00D016EC">
                <w:t>0.15</w:t>
              </w:r>
            </w:ins>
          </w:p>
        </w:tc>
        <w:tc>
          <w:tcPr>
            <w:tcW w:w="400" w:type="dxa"/>
            <w:shd w:val="clear" w:color="auto" w:fill="auto"/>
            <w:noWrap/>
            <w:vAlign w:val="bottom"/>
          </w:tcPr>
          <w:p w14:paraId="01A60843" w14:textId="77777777" w:rsidR="00C50A95" w:rsidRPr="00D016EC" w:rsidRDefault="00C50A95" w:rsidP="00416506">
            <w:pPr>
              <w:pStyle w:val="tabletext11"/>
              <w:jc w:val="center"/>
              <w:rPr>
                <w:ins w:id="28302" w:author="Author"/>
              </w:rPr>
            </w:pPr>
            <w:ins w:id="28303" w:author="Author">
              <w:r w:rsidRPr="00D016EC">
                <w:t>0.14</w:t>
              </w:r>
            </w:ins>
          </w:p>
        </w:tc>
        <w:tc>
          <w:tcPr>
            <w:tcW w:w="400" w:type="dxa"/>
            <w:shd w:val="clear" w:color="auto" w:fill="auto"/>
            <w:noWrap/>
            <w:vAlign w:val="bottom"/>
          </w:tcPr>
          <w:p w14:paraId="5997945B" w14:textId="77777777" w:rsidR="00C50A95" w:rsidRPr="00D016EC" w:rsidRDefault="00C50A95" w:rsidP="00416506">
            <w:pPr>
              <w:pStyle w:val="tabletext11"/>
              <w:jc w:val="center"/>
              <w:rPr>
                <w:ins w:id="28304" w:author="Author"/>
              </w:rPr>
            </w:pPr>
            <w:ins w:id="28305" w:author="Author">
              <w:r w:rsidRPr="00D016EC">
                <w:t>0.14</w:t>
              </w:r>
            </w:ins>
          </w:p>
        </w:tc>
        <w:tc>
          <w:tcPr>
            <w:tcW w:w="400" w:type="dxa"/>
            <w:shd w:val="clear" w:color="auto" w:fill="auto"/>
            <w:noWrap/>
            <w:vAlign w:val="bottom"/>
          </w:tcPr>
          <w:p w14:paraId="272352BC" w14:textId="77777777" w:rsidR="00C50A95" w:rsidRPr="00D016EC" w:rsidRDefault="00C50A95" w:rsidP="00416506">
            <w:pPr>
              <w:pStyle w:val="tabletext11"/>
              <w:jc w:val="center"/>
              <w:rPr>
                <w:ins w:id="28306" w:author="Author"/>
              </w:rPr>
            </w:pPr>
            <w:ins w:id="28307" w:author="Author">
              <w:r w:rsidRPr="00D016EC">
                <w:t>0.13</w:t>
              </w:r>
            </w:ins>
          </w:p>
        </w:tc>
        <w:tc>
          <w:tcPr>
            <w:tcW w:w="400" w:type="dxa"/>
            <w:shd w:val="clear" w:color="auto" w:fill="auto"/>
            <w:noWrap/>
            <w:vAlign w:val="bottom"/>
          </w:tcPr>
          <w:p w14:paraId="1129B5EA" w14:textId="77777777" w:rsidR="00C50A95" w:rsidRPr="00D016EC" w:rsidRDefault="00C50A95" w:rsidP="00416506">
            <w:pPr>
              <w:pStyle w:val="tabletext11"/>
              <w:jc w:val="center"/>
              <w:rPr>
                <w:ins w:id="28308" w:author="Author"/>
              </w:rPr>
            </w:pPr>
            <w:ins w:id="28309" w:author="Author">
              <w:r w:rsidRPr="00D016EC">
                <w:t>0.13</w:t>
              </w:r>
            </w:ins>
          </w:p>
        </w:tc>
        <w:tc>
          <w:tcPr>
            <w:tcW w:w="400" w:type="dxa"/>
            <w:shd w:val="clear" w:color="auto" w:fill="auto"/>
            <w:noWrap/>
            <w:vAlign w:val="bottom"/>
          </w:tcPr>
          <w:p w14:paraId="08348DA8" w14:textId="77777777" w:rsidR="00C50A95" w:rsidRPr="00D016EC" w:rsidRDefault="00C50A95" w:rsidP="00416506">
            <w:pPr>
              <w:pStyle w:val="tabletext11"/>
              <w:jc w:val="center"/>
              <w:rPr>
                <w:ins w:id="28310" w:author="Author"/>
              </w:rPr>
            </w:pPr>
            <w:ins w:id="28311" w:author="Author">
              <w:r w:rsidRPr="00D016EC">
                <w:t>0.12</w:t>
              </w:r>
            </w:ins>
          </w:p>
        </w:tc>
        <w:tc>
          <w:tcPr>
            <w:tcW w:w="400" w:type="dxa"/>
            <w:shd w:val="clear" w:color="auto" w:fill="auto"/>
            <w:noWrap/>
            <w:vAlign w:val="bottom"/>
          </w:tcPr>
          <w:p w14:paraId="632B099F" w14:textId="77777777" w:rsidR="00C50A95" w:rsidRPr="00D016EC" w:rsidRDefault="00C50A95" w:rsidP="00416506">
            <w:pPr>
              <w:pStyle w:val="tabletext11"/>
              <w:jc w:val="center"/>
              <w:rPr>
                <w:ins w:id="28312" w:author="Author"/>
              </w:rPr>
            </w:pPr>
            <w:ins w:id="28313" w:author="Author">
              <w:r w:rsidRPr="00D016EC">
                <w:t>0.12</w:t>
              </w:r>
            </w:ins>
          </w:p>
        </w:tc>
        <w:tc>
          <w:tcPr>
            <w:tcW w:w="440" w:type="dxa"/>
            <w:shd w:val="clear" w:color="auto" w:fill="auto"/>
            <w:noWrap/>
            <w:vAlign w:val="bottom"/>
          </w:tcPr>
          <w:p w14:paraId="051CFD52" w14:textId="77777777" w:rsidR="00C50A95" w:rsidRPr="00D016EC" w:rsidRDefault="00C50A95" w:rsidP="00416506">
            <w:pPr>
              <w:pStyle w:val="tabletext11"/>
              <w:jc w:val="center"/>
              <w:rPr>
                <w:ins w:id="28314" w:author="Author"/>
              </w:rPr>
            </w:pPr>
            <w:ins w:id="28315" w:author="Author">
              <w:r w:rsidRPr="00D016EC">
                <w:t>0.11</w:t>
              </w:r>
            </w:ins>
          </w:p>
        </w:tc>
        <w:tc>
          <w:tcPr>
            <w:tcW w:w="400" w:type="dxa"/>
            <w:shd w:val="clear" w:color="auto" w:fill="auto"/>
            <w:noWrap/>
            <w:vAlign w:val="bottom"/>
          </w:tcPr>
          <w:p w14:paraId="442EDD20" w14:textId="77777777" w:rsidR="00C50A95" w:rsidRPr="00D016EC" w:rsidRDefault="00C50A95" w:rsidP="00416506">
            <w:pPr>
              <w:pStyle w:val="tabletext11"/>
              <w:jc w:val="center"/>
              <w:rPr>
                <w:ins w:id="28316" w:author="Author"/>
              </w:rPr>
            </w:pPr>
            <w:ins w:id="28317" w:author="Author">
              <w:r w:rsidRPr="00D016EC">
                <w:t>0.11</w:t>
              </w:r>
            </w:ins>
          </w:p>
        </w:tc>
        <w:tc>
          <w:tcPr>
            <w:tcW w:w="400" w:type="dxa"/>
            <w:shd w:val="clear" w:color="auto" w:fill="auto"/>
            <w:noWrap/>
            <w:vAlign w:val="bottom"/>
          </w:tcPr>
          <w:p w14:paraId="54E5E027" w14:textId="77777777" w:rsidR="00C50A95" w:rsidRPr="00D016EC" w:rsidRDefault="00C50A95" w:rsidP="00416506">
            <w:pPr>
              <w:pStyle w:val="tabletext11"/>
              <w:jc w:val="center"/>
              <w:rPr>
                <w:ins w:id="28318" w:author="Author"/>
              </w:rPr>
            </w:pPr>
            <w:ins w:id="28319" w:author="Author">
              <w:r w:rsidRPr="00D016EC">
                <w:t>0.10</w:t>
              </w:r>
            </w:ins>
          </w:p>
        </w:tc>
        <w:tc>
          <w:tcPr>
            <w:tcW w:w="400" w:type="dxa"/>
            <w:shd w:val="clear" w:color="auto" w:fill="auto"/>
            <w:noWrap/>
            <w:vAlign w:val="bottom"/>
          </w:tcPr>
          <w:p w14:paraId="11D5159B" w14:textId="77777777" w:rsidR="00C50A95" w:rsidRPr="00D016EC" w:rsidRDefault="00C50A95" w:rsidP="00416506">
            <w:pPr>
              <w:pStyle w:val="tabletext11"/>
              <w:jc w:val="center"/>
              <w:rPr>
                <w:ins w:id="28320" w:author="Author"/>
              </w:rPr>
            </w:pPr>
            <w:ins w:id="28321" w:author="Author">
              <w:r w:rsidRPr="00D016EC">
                <w:t>0.10</w:t>
              </w:r>
            </w:ins>
          </w:p>
        </w:tc>
        <w:tc>
          <w:tcPr>
            <w:tcW w:w="400" w:type="dxa"/>
            <w:shd w:val="clear" w:color="auto" w:fill="auto"/>
            <w:noWrap/>
            <w:vAlign w:val="bottom"/>
          </w:tcPr>
          <w:p w14:paraId="36AAA231" w14:textId="77777777" w:rsidR="00C50A95" w:rsidRPr="00D016EC" w:rsidRDefault="00C50A95" w:rsidP="00416506">
            <w:pPr>
              <w:pStyle w:val="tabletext11"/>
              <w:jc w:val="center"/>
              <w:rPr>
                <w:ins w:id="28322" w:author="Author"/>
              </w:rPr>
            </w:pPr>
            <w:ins w:id="28323" w:author="Author">
              <w:r w:rsidRPr="00D016EC">
                <w:t>0.10</w:t>
              </w:r>
            </w:ins>
          </w:p>
        </w:tc>
        <w:tc>
          <w:tcPr>
            <w:tcW w:w="460" w:type="dxa"/>
            <w:shd w:val="clear" w:color="auto" w:fill="auto"/>
            <w:noWrap/>
            <w:vAlign w:val="bottom"/>
          </w:tcPr>
          <w:p w14:paraId="4B1D0532" w14:textId="77777777" w:rsidR="00C50A95" w:rsidRPr="00D016EC" w:rsidRDefault="00C50A95" w:rsidP="00416506">
            <w:pPr>
              <w:pStyle w:val="tabletext11"/>
              <w:jc w:val="center"/>
              <w:rPr>
                <w:ins w:id="28324" w:author="Author"/>
              </w:rPr>
            </w:pPr>
            <w:ins w:id="28325" w:author="Author">
              <w:r w:rsidRPr="00D016EC">
                <w:t>0.09</w:t>
              </w:r>
            </w:ins>
          </w:p>
        </w:tc>
      </w:tr>
      <w:tr w:rsidR="00C50A95" w:rsidRPr="00D016EC" w14:paraId="0F51FF2C" w14:textId="77777777" w:rsidTr="00416506">
        <w:trPr>
          <w:trHeight w:val="190"/>
          <w:ins w:id="28326" w:author="Author"/>
        </w:trPr>
        <w:tc>
          <w:tcPr>
            <w:tcW w:w="200" w:type="dxa"/>
            <w:tcBorders>
              <w:right w:val="nil"/>
            </w:tcBorders>
            <w:shd w:val="clear" w:color="auto" w:fill="auto"/>
            <w:vAlign w:val="bottom"/>
          </w:tcPr>
          <w:p w14:paraId="18EF320C" w14:textId="77777777" w:rsidR="00C50A95" w:rsidRPr="00D016EC" w:rsidRDefault="00C50A95" w:rsidP="00416506">
            <w:pPr>
              <w:pStyle w:val="tabletext11"/>
              <w:jc w:val="right"/>
              <w:rPr>
                <w:ins w:id="28327" w:author="Author"/>
              </w:rPr>
            </w:pPr>
          </w:p>
        </w:tc>
        <w:tc>
          <w:tcPr>
            <w:tcW w:w="1580" w:type="dxa"/>
            <w:tcBorders>
              <w:left w:val="nil"/>
            </w:tcBorders>
            <w:shd w:val="clear" w:color="auto" w:fill="auto"/>
            <w:vAlign w:val="bottom"/>
          </w:tcPr>
          <w:p w14:paraId="2B5FA45E" w14:textId="77777777" w:rsidR="00C50A95" w:rsidRPr="00D016EC" w:rsidRDefault="00C50A95" w:rsidP="00416506">
            <w:pPr>
              <w:pStyle w:val="tabletext11"/>
              <w:tabs>
                <w:tab w:val="decimal" w:pos="640"/>
              </w:tabs>
              <w:rPr>
                <w:ins w:id="28328" w:author="Author"/>
              </w:rPr>
            </w:pPr>
            <w:ins w:id="28329" w:author="Author">
              <w:r w:rsidRPr="00D016EC">
                <w:t>2,000 to 2,999</w:t>
              </w:r>
            </w:ins>
          </w:p>
        </w:tc>
        <w:tc>
          <w:tcPr>
            <w:tcW w:w="680" w:type="dxa"/>
            <w:shd w:val="clear" w:color="auto" w:fill="auto"/>
            <w:noWrap/>
            <w:vAlign w:val="bottom"/>
          </w:tcPr>
          <w:p w14:paraId="0F3171DC" w14:textId="77777777" w:rsidR="00C50A95" w:rsidRPr="00D016EC" w:rsidRDefault="00C50A95" w:rsidP="00416506">
            <w:pPr>
              <w:pStyle w:val="tabletext11"/>
              <w:jc w:val="center"/>
              <w:rPr>
                <w:ins w:id="28330" w:author="Author"/>
              </w:rPr>
            </w:pPr>
            <w:ins w:id="28331" w:author="Author">
              <w:r w:rsidRPr="00D016EC">
                <w:t>0.35</w:t>
              </w:r>
            </w:ins>
          </w:p>
        </w:tc>
        <w:tc>
          <w:tcPr>
            <w:tcW w:w="900" w:type="dxa"/>
            <w:shd w:val="clear" w:color="auto" w:fill="auto"/>
            <w:noWrap/>
            <w:vAlign w:val="bottom"/>
          </w:tcPr>
          <w:p w14:paraId="76E9B1E0" w14:textId="77777777" w:rsidR="00C50A95" w:rsidRPr="00D016EC" w:rsidRDefault="00C50A95" w:rsidP="00416506">
            <w:pPr>
              <w:pStyle w:val="tabletext11"/>
              <w:jc w:val="center"/>
              <w:rPr>
                <w:ins w:id="28332" w:author="Author"/>
              </w:rPr>
            </w:pPr>
            <w:ins w:id="28333" w:author="Author">
              <w:r w:rsidRPr="00D016EC">
                <w:t>0.35</w:t>
              </w:r>
            </w:ins>
          </w:p>
        </w:tc>
        <w:tc>
          <w:tcPr>
            <w:tcW w:w="400" w:type="dxa"/>
            <w:shd w:val="clear" w:color="auto" w:fill="auto"/>
            <w:noWrap/>
            <w:vAlign w:val="bottom"/>
          </w:tcPr>
          <w:p w14:paraId="7E59DDF9" w14:textId="77777777" w:rsidR="00C50A95" w:rsidRPr="00D016EC" w:rsidRDefault="00C50A95" w:rsidP="00416506">
            <w:pPr>
              <w:pStyle w:val="tabletext11"/>
              <w:jc w:val="center"/>
              <w:rPr>
                <w:ins w:id="28334" w:author="Author"/>
              </w:rPr>
            </w:pPr>
            <w:ins w:id="28335" w:author="Author">
              <w:r w:rsidRPr="00D016EC">
                <w:t>0.35</w:t>
              </w:r>
            </w:ins>
          </w:p>
        </w:tc>
        <w:tc>
          <w:tcPr>
            <w:tcW w:w="400" w:type="dxa"/>
            <w:shd w:val="clear" w:color="auto" w:fill="auto"/>
            <w:noWrap/>
            <w:vAlign w:val="bottom"/>
          </w:tcPr>
          <w:p w14:paraId="58A5A68C" w14:textId="77777777" w:rsidR="00C50A95" w:rsidRPr="00D016EC" w:rsidRDefault="00C50A95" w:rsidP="00416506">
            <w:pPr>
              <w:pStyle w:val="tabletext11"/>
              <w:jc w:val="center"/>
              <w:rPr>
                <w:ins w:id="28336" w:author="Author"/>
              </w:rPr>
            </w:pPr>
            <w:ins w:id="28337" w:author="Author">
              <w:r w:rsidRPr="00D016EC">
                <w:t>0.33</w:t>
              </w:r>
            </w:ins>
          </w:p>
        </w:tc>
        <w:tc>
          <w:tcPr>
            <w:tcW w:w="400" w:type="dxa"/>
            <w:shd w:val="clear" w:color="auto" w:fill="auto"/>
            <w:noWrap/>
            <w:vAlign w:val="bottom"/>
          </w:tcPr>
          <w:p w14:paraId="65F323E5" w14:textId="77777777" w:rsidR="00C50A95" w:rsidRPr="00D016EC" w:rsidRDefault="00C50A95" w:rsidP="00416506">
            <w:pPr>
              <w:pStyle w:val="tabletext11"/>
              <w:jc w:val="center"/>
              <w:rPr>
                <w:ins w:id="28338" w:author="Author"/>
              </w:rPr>
            </w:pPr>
            <w:ins w:id="28339" w:author="Author">
              <w:r w:rsidRPr="00D016EC">
                <w:t>0.32</w:t>
              </w:r>
            </w:ins>
          </w:p>
        </w:tc>
        <w:tc>
          <w:tcPr>
            <w:tcW w:w="400" w:type="dxa"/>
            <w:shd w:val="clear" w:color="auto" w:fill="auto"/>
            <w:noWrap/>
            <w:vAlign w:val="bottom"/>
          </w:tcPr>
          <w:p w14:paraId="3BB4FCA1" w14:textId="77777777" w:rsidR="00C50A95" w:rsidRPr="00D016EC" w:rsidRDefault="00C50A95" w:rsidP="00416506">
            <w:pPr>
              <w:pStyle w:val="tabletext11"/>
              <w:jc w:val="center"/>
              <w:rPr>
                <w:ins w:id="28340" w:author="Author"/>
              </w:rPr>
            </w:pPr>
            <w:ins w:id="28341" w:author="Author">
              <w:r w:rsidRPr="00D016EC">
                <w:t>0.29</w:t>
              </w:r>
            </w:ins>
          </w:p>
        </w:tc>
        <w:tc>
          <w:tcPr>
            <w:tcW w:w="400" w:type="dxa"/>
            <w:shd w:val="clear" w:color="auto" w:fill="auto"/>
            <w:noWrap/>
            <w:vAlign w:val="bottom"/>
          </w:tcPr>
          <w:p w14:paraId="294C90AB" w14:textId="77777777" w:rsidR="00C50A95" w:rsidRPr="00D016EC" w:rsidRDefault="00C50A95" w:rsidP="00416506">
            <w:pPr>
              <w:pStyle w:val="tabletext11"/>
              <w:jc w:val="center"/>
              <w:rPr>
                <w:ins w:id="28342" w:author="Author"/>
              </w:rPr>
            </w:pPr>
            <w:ins w:id="28343" w:author="Author">
              <w:r w:rsidRPr="00D016EC">
                <w:t>0.27</w:t>
              </w:r>
            </w:ins>
          </w:p>
        </w:tc>
        <w:tc>
          <w:tcPr>
            <w:tcW w:w="400" w:type="dxa"/>
            <w:shd w:val="clear" w:color="auto" w:fill="auto"/>
            <w:noWrap/>
            <w:vAlign w:val="bottom"/>
          </w:tcPr>
          <w:p w14:paraId="7956C456" w14:textId="77777777" w:rsidR="00C50A95" w:rsidRPr="00D016EC" w:rsidRDefault="00C50A95" w:rsidP="00416506">
            <w:pPr>
              <w:pStyle w:val="tabletext11"/>
              <w:jc w:val="center"/>
              <w:rPr>
                <w:ins w:id="28344" w:author="Author"/>
              </w:rPr>
            </w:pPr>
            <w:ins w:id="28345" w:author="Author">
              <w:r w:rsidRPr="00D016EC">
                <w:t>0.26</w:t>
              </w:r>
            </w:ins>
          </w:p>
        </w:tc>
        <w:tc>
          <w:tcPr>
            <w:tcW w:w="400" w:type="dxa"/>
            <w:shd w:val="clear" w:color="auto" w:fill="auto"/>
            <w:noWrap/>
            <w:vAlign w:val="bottom"/>
          </w:tcPr>
          <w:p w14:paraId="10B71DBE" w14:textId="77777777" w:rsidR="00C50A95" w:rsidRPr="00D016EC" w:rsidRDefault="00C50A95" w:rsidP="00416506">
            <w:pPr>
              <w:pStyle w:val="tabletext11"/>
              <w:jc w:val="center"/>
              <w:rPr>
                <w:ins w:id="28346" w:author="Author"/>
              </w:rPr>
            </w:pPr>
            <w:ins w:id="28347" w:author="Author">
              <w:r w:rsidRPr="00D016EC">
                <w:t>0.25</w:t>
              </w:r>
            </w:ins>
          </w:p>
        </w:tc>
        <w:tc>
          <w:tcPr>
            <w:tcW w:w="400" w:type="dxa"/>
            <w:shd w:val="clear" w:color="auto" w:fill="auto"/>
            <w:noWrap/>
            <w:vAlign w:val="bottom"/>
          </w:tcPr>
          <w:p w14:paraId="5BFCB74C" w14:textId="77777777" w:rsidR="00C50A95" w:rsidRPr="00D016EC" w:rsidRDefault="00C50A95" w:rsidP="00416506">
            <w:pPr>
              <w:pStyle w:val="tabletext11"/>
              <w:jc w:val="center"/>
              <w:rPr>
                <w:ins w:id="28348" w:author="Author"/>
              </w:rPr>
            </w:pPr>
            <w:ins w:id="28349" w:author="Author">
              <w:r w:rsidRPr="00D016EC">
                <w:t>0.23</w:t>
              </w:r>
            </w:ins>
          </w:p>
        </w:tc>
        <w:tc>
          <w:tcPr>
            <w:tcW w:w="400" w:type="dxa"/>
            <w:shd w:val="clear" w:color="auto" w:fill="auto"/>
            <w:noWrap/>
            <w:vAlign w:val="bottom"/>
          </w:tcPr>
          <w:p w14:paraId="0910BE12" w14:textId="77777777" w:rsidR="00C50A95" w:rsidRPr="00D016EC" w:rsidRDefault="00C50A95" w:rsidP="00416506">
            <w:pPr>
              <w:pStyle w:val="tabletext11"/>
              <w:jc w:val="center"/>
              <w:rPr>
                <w:ins w:id="28350" w:author="Author"/>
              </w:rPr>
            </w:pPr>
            <w:ins w:id="28351" w:author="Author">
              <w:r w:rsidRPr="00D016EC">
                <w:t>0.22</w:t>
              </w:r>
            </w:ins>
          </w:p>
        </w:tc>
        <w:tc>
          <w:tcPr>
            <w:tcW w:w="400" w:type="dxa"/>
            <w:shd w:val="clear" w:color="auto" w:fill="auto"/>
            <w:noWrap/>
            <w:vAlign w:val="bottom"/>
          </w:tcPr>
          <w:p w14:paraId="62587BBF" w14:textId="77777777" w:rsidR="00C50A95" w:rsidRPr="00D016EC" w:rsidRDefault="00C50A95" w:rsidP="00416506">
            <w:pPr>
              <w:pStyle w:val="tabletext11"/>
              <w:jc w:val="center"/>
              <w:rPr>
                <w:ins w:id="28352" w:author="Author"/>
              </w:rPr>
            </w:pPr>
            <w:ins w:id="28353" w:author="Author">
              <w:r w:rsidRPr="00D016EC">
                <w:t>0.21</w:t>
              </w:r>
            </w:ins>
          </w:p>
        </w:tc>
        <w:tc>
          <w:tcPr>
            <w:tcW w:w="400" w:type="dxa"/>
            <w:shd w:val="clear" w:color="auto" w:fill="auto"/>
            <w:noWrap/>
            <w:vAlign w:val="bottom"/>
          </w:tcPr>
          <w:p w14:paraId="77904BF7" w14:textId="77777777" w:rsidR="00C50A95" w:rsidRPr="00D016EC" w:rsidRDefault="00C50A95" w:rsidP="00416506">
            <w:pPr>
              <w:pStyle w:val="tabletext11"/>
              <w:jc w:val="center"/>
              <w:rPr>
                <w:ins w:id="28354" w:author="Author"/>
              </w:rPr>
            </w:pPr>
            <w:ins w:id="28355" w:author="Author">
              <w:r w:rsidRPr="00D016EC">
                <w:t>0.20</w:t>
              </w:r>
            </w:ins>
          </w:p>
        </w:tc>
        <w:tc>
          <w:tcPr>
            <w:tcW w:w="400" w:type="dxa"/>
            <w:shd w:val="clear" w:color="auto" w:fill="auto"/>
            <w:noWrap/>
            <w:vAlign w:val="bottom"/>
          </w:tcPr>
          <w:p w14:paraId="75BF2D0D" w14:textId="77777777" w:rsidR="00C50A95" w:rsidRPr="00D016EC" w:rsidRDefault="00C50A95" w:rsidP="00416506">
            <w:pPr>
              <w:pStyle w:val="tabletext11"/>
              <w:jc w:val="center"/>
              <w:rPr>
                <w:ins w:id="28356" w:author="Author"/>
              </w:rPr>
            </w:pPr>
            <w:ins w:id="28357" w:author="Author">
              <w:r w:rsidRPr="00D016EC">
                <w:t>0.20</w:t>
              </w:r>
            </w:ins>
          </w:p>
        </w:tc>
        <w:tc>
          <w:tcPr>
            <w:tcW w:w="400" w:type="dxa"/>
            <w:shd w:val="clear" w:color="auto" w:fill="auto"/>
            <w:noWrap/>
            <w:vAlign w:val="bottom"/>
          </w:tcPr>
          <w:p w14:paraId="42304256" w14:textId="77777777" w:rsidR="00C50A95" w:rsidRPr="00D016EC" w:rsidRDefault="00C50A95" w:rsidP="00416506">
            <w:pPr>
              <w:pStyle w:val="tabletext11"/>
              <w:jc w:val="center"/>
              <w:rPr>
                <w:ins w:id="28358" w:author="Author"/>
              </w:rPr>
            </w:pPr>
            <w:ins w:id="28359" w:author="Author">
              <w:r w:rsidRPr="00D016EC">
                <w:t>0.19</w:t>
              </w:r>
            </w:ins>
          </w:p>
        </w:tc>
        <w:tc>
          <w:tcPr>
            <w:tcW w:w="400" w:type="dxa"/>
            <w:shd w:val="clear" w:color="auto" w:fill="auto"/>
            <w:noWrap/>
            <w:vAlign w:val="bottom"/>
          </w:tcPr>
          <w:p w14:paraId="506DA566" w14:textId="77777777" w:rsidR="00C50A95" w:rsidRPr="00D016EC" w:rsidRDefault="00C50A95" w:rsidP="00416506">
            <w:pPr>
              <w:pStyle w:val="tabletext11"/>
              <w:jc w:val="center"/>
              <w:rPr>
                <w:ins w:id="28360" w:author="Author"/>
              </w:rPr>
            </w:pPr>
            <w:ins w:id="28361" w:author="Author">
              <w:r w:rsidRPr="00D016EC">
                <w:t>0.18</w:t>
              </w:r>
            </w:ins>
          </w:p>
        </w:tc>
        <w:tc>
          <w:tcPr>
            <w:tcW w:w="400" w:type="dxa"/>
            <w:shd w:val="clear" w:color="auto" w:fill="auto"/>
            <w:noWrap/>
            <w:vAlign w:val="bottom"/>
          </w:tcPr>
          <w:p w14:paraId="196F10D3" w14:textId="77777777" w:rsidR="00C50A95" w:rsidRPr="00D016EC" w:rsidRDefault="00C50A95" w:rsidP="00416506">
            <w:pPr>
              <w:pStyle w:val="tabletext11"/>
              <w:jc w:val="center"/>
              <w:rPr>
                <w:ins w:id="28362" w:author="Author"/>
              </w:rPr>
            </w:pPr>
            <w:ins w:id="28363" w:author="Author">
              <w:r w:rsidRPr="00D016EC">
                <w:t>0.17</w:t>
              </w:r>
            </w:ins>
          </w:p>
        </w:tc>
        <w:tc>
          <w:tcPr>
            <w:tcW w:w="400" w:type="dxa"/>
            <w:shd w:val="clear" w:color="auto" w:fill="auto"/>
            <w:noWrap/>
            <w:vAlign w:val="bottom"/>
          </w:tcPr>
          <w:p w14:paraId="54E52F2A" w14:textId="77777777" w:rsidR="00C50A95" w:rsidRPr="00D016EC" w:rsidRDefault="00C50A95" w:rsidP="00416506">
            <w:pPr>
              <w:pStyle w:val="tabletext11"/>
              <w:jc w:val="center"/>
              <w:rPr>
                <w:ins w:id="28364" w:author="Author"/>
              </w:rPr>
            </w:pPr>
            <w:ins w:id="28365" w:author="Author">
              <w:r w:rsidRPr="00D016EC">
                <w:t>0.17</w:t>
              </w:r>
            </w:ins>
          </w:p>
        </w:tc>
        <w:tc>
          <w:tcPr>
            <w:tcW w:w="400" w:type="dxa"/>
            <w:shd w:val="clear" w:color="auto" w:fill="auto"/>
            <w:noWrap/>
            <w:vAlign w:val="bottom"/>
          </w:tcPr>
          <w:p w14:paraId="774F4728" w14:textId="77777777" w:rsidR="00C50A95" w:rsidRPr="00D016EC" w:rsidRDefault="00C50A95" w:rsidP="00416506">
            <w:pPr>
              <w:pStyle w:val="tabletext11"/>
              <w:jc w:val="center"/>
              <w:rPr>
                <w:ins w:id="28366" w:author="Author"/>
              </w:rPr>
            </w:pPr>
            <w:ins w:id="28367" w:author="Author">
              <w:r w:rsidRPr="00D016EC">
                <w:t>0.16</w:t>
              </w:r>
            </w:ins>
          </w:p>
        </w:tc>
        <w:tc>
          <w:tcPr>
            <w:tcW w:w="400" w:type="dxa"/>
            <w:shd w:val="clear" w:color="auto" w:fill="auto"/>
            <w:noWrap/>
            <w:vAlign w:val="bottom"/>
          </w:tcPr>
          <w:p w14:paraId="3769AEC3" w14:textId="77777777" w:rsidR="00C50A95" w:rsidRPr="00D016EC" w:rsidRDefault="00C50A95" w:rsidP="00416506">
            <w:pPr>
              <w:pStyle w:val="tabletext11"/>
              <w:jc w:val="center"/>
              <w:rPr>
                <w:ins w:id="28368" w:author="Author"/>
              </w:rPr>
            </w:pPr>
            <w:ins w:id="28369" w:author="Author">
              <w:r w:rsidRPr="00D016EC">
                <w:t>0.15</w:t>
              </w:r>
            </w:ins>
          </w:p>
        </w:tc>
        <w:tc>
          <w:tcPr>
            <w:tcW w:w="400" w:type="dxa"/>
            <w:shd w:val="clear" w:color="auto" w:fill="auto"/>
            <w:noWrap/>
            <w:vAlign w:val="bottom"/>
          </w:tcPr>
          <w:p w14:paraId="6C623199" w14:textId="77777777" w:rsidR="00C50A95" w:rsidRPr="00D016EC" w:rsidRDefault="00C50A95" w:rsidP="00416506">
            <w:pPr>
              <w:pStyle w:val="tabletext11"/>
              <w:jc w:val="center"/>
              <w:rPr>
                <w:ins w:id="28370" w:author="Author"/>
              </w:rPr>
            </w:pPr>
            <w:ins w:id="28371" w:author="Author">
              <w:r w:rsidRPr="00D016EC">
                <w:t>0.15</w:t>
              </w:r>
            </w:ins>
          </w:p>
        </w:tc>
        <w:tc>
          <w:tcPr>
            <w:tcW w:w="400" w:type="dxa"/>
            <w:shd w:val="clear" w:color="auto" w:fill="auto"/>
            <w:noWrap/>
            <w:vAlign w:val="bottom"/>
          </w:tcPr>
          <w:p w14:paraId="0E15B4B8" w14:textId="77777777" w:rsidR="00C50A95" w:rsidRPr="00D016EC" w:rsidRDefault="00C50A95" w:rsidP="00416506">
            <w:pPr>
              <w:pStyle w:val="tabletext11"/>
              <w:jc w:val="center"/>
              <w:rPr>
                <w:ins w:id="28372" w:author="Author"/>
              </w:rPr>
            </w:pPr>
            <w:ins w:id="28373" w:author="Author">
              <w:r w:rsidRPr="00D016EC">
                <w:t>0.14</w:t>
              </w:r>
            </w:ins>
          </w:p>
        </w:tc>
        <w:tc>
          <w:tcPr>
            <w:tcW w:w="440" w:type="dxa"/>
            <w:shd w:val="clear" w:color="auto" w:fill="auto"/>
            <w:noWrap/>
            <w:vAlign w:val="bottom"/>
          </w:tcPr>
          <w:p w14:paraId="71C2AD50" w14:textId="77777777" w:rsidR="00C50A95" w:rsidRPr="00D016EC" w:rsidRDefault="00C50A95" w:rsidP="00416506">
            <w:pPr>
              <w:pStyle w:val="tabletext11"/>
              <w:jc w:val="center"/>
              <w:rPr>
                <w:ins w:id="28374" w:author="Author"/>
              </w:rPr>
            </w:pPr>
            <w:ins w:id="28375" w:author="Author">
              <w:r w:rsidRPr="00D016EC">
                <w:t>0.14</w:t>
              </w:r>
            </w:ins>
          </w:p>
        </w:tc>
        <w:tc>
          <w:tcPr>
            <w:tcW w:w="400" w:type="dxa"/>
            <w:shd w:val="clear" w:color="auto" w:fill="auto"/>
            <w:noWrap/>
            <w:vAlign w:val="bottom"/>
          </w:tcPr>
          <w:p w14:paraId="547FD849" w14:textId="77777777" w:rsidR="00C50A95" w:rsidRPr="00D016EC" w:rsidRDefault="00C50A95" w:rsidP="00416506">
            <w:pPr>
              <w:pStyle w:val="tabletext11"/>
              <w:jc w:val="center"/>
              <w:rPr>
                <w:ins w:id="28376" w:author="Author"/>
              </w:rPr>
            </w:pPr>
            <w:ins w:id="28377" w:author="Author">
              <w:r w:rsidRPr="00D016EC">
                <w:t>0.13</w:t>
              </w:r>
            </w:ins>
          </w:p>
        </w:tc>
        <w:tc>
          <w:tcPr>
            <w:tcW w:w="400" w:type="dxa"/>
            <w:shd w:val="clear" w:color="auto" w:fill="auto"/>
            <w:noWrap/>
            <w:vAlign w:val="bottom"/>
          </w:tcPr>
          <w:p w14:paraId="47995D08" w14:textId="77777777" w:rsidR="00C50A95" w:rsidRPr="00D016EC" w:rsidRDefault="00C50A95" w:rsidP="00416506">
            <w:pPr>
              <w:pStyle w:val="tabletext11"/>
              <w:jc w:val="center"/>
              <w:rPr>
                <w:ins w:id="28378" w:author="Author"/>
              </w:rPr>
            </w:pPr>
            <w:ins w:id="28379" w:author="Author">
              <w:r w:rsidRPr="00D016EC">
                <w:t>0.12</w:t>
              </w:r>
            </w:ins>
          </w:p>
        </w:tc>
        <w:tc>
          <w:tcPr>
            <w:tcW w:w="400" w:type="dxa"/>
            <w:shd w:val="clear" w:color="auto" w:fill="auto"/>
            <w:noWrap/>
            <w:vAlign w:val="bottom"/>
          </w:tcPr>
          <w:p w14:paraId="6192E70D" w14:textId="77777777" w:rsidR="00C50A95" w:rsidRPr="00D016EC" w:rsidRDefault="00C50A95" w:rsidP="00416506">
            <w:pPr>
              <w:pStyle w:val="tabletext11"/>
              <w:jc w:val="center"/>
              <w:rPr>
                <w:ins w:id="28380" w:author="Author"/>
              </w:rPr>
            </w:pPr>
            <w:ins w:id="28381" w:author="Author">
              <w:r w:rsidRPr="00D016EC">
                <w:t>0.12</w:t>
              </w:r>
            </w:ins>
          </w:p>
        </w:tc>
        <w:tc>
          <w:tcPr>
            <w:tcW w:w="400" w:type="dxa"/>
            <w:shd w:val="clear" w:color="auto" w:fill="auto"/>
            <w:noWrap/>
            <w:vAlign w:val="bottom"/>
          </w:tcPr>
          <w:p w14:paraId="5BB6D42F" w14:textId="77777777" w:rsidR="00C50A95" w:rsidRPr="00D016EC" w:rsidRDefault="00C50A95" w:rsidP="00416506">
            <w:pPr>
              <w:pStyle w:val="tabletext11"/>
              <w:jc w:val="center"/>
              <w:rPr>
                <w:ins w:id="28382" w:author="Author"/>
              </w:rPr>
            </w:pPr>
            <w:ins w:id="28383" w:author="Author">
              <w:r w:rsidRPr="00D016EC">
                <w:t>0.11</w:t>
              </w:r>
            </w:ins>
          </w:p>
        </w:tc>
        <w:tc>
          <w:tcPr>
            <w:tcW w:w="460" w:type="dxa"/>
            <w:shd w:val="clear" w:color="auto" w:fill="auto"/>
            <w:noWrap/>
            <w:vAlign w:val="bottom"/>
          </w:tcPr>
          <w:p w14:paraId="0FF6EF96" w14:textId="77777777" w:rsidR="00C50A95" w:rsidRPr="00D016EC" w:rsidRDefault="00C50A95" w:rsidP="00416506">
            <w:pPr>
              <w:pStyle w:val="tabletext11"/>
              <w:jc w:val="center"/>
              <w:rPr>
                <w:ins w:id="28384" w:author="Author"/>
              </w:rPr>
            </w:pPr>
            <w:ins w:id="28385" w:author="Author">
              <w:r w:rsidRPr="00D016EC">
                <w:t>0.11</w:t>
              </w:r>
            </w:ins>
          </w:p>
        </w:tc>
      </w:tr>
      <w:tr w:rsidR="00C50A95" w:rsidRPr="00D016EC" w14:paraId="1DF45C94" w14:textId="77777777" w:rsidTr="00416506">
        <w:trPr>
          <w:trHeight w:val="190"/>
          <w:ins w:id="28386" w:author="Author"/>
        </w:trPr>
        <w:tc>
          <w:tcPr>
            <w:tcW w:w="200" w:type="dxa"/>
            <w:tcBorders>
              <w:right w:val="nil"/>
            </w:tcBorders>
            <w:shd w:val="clear" w:color="auto" w:fill="auto"/>
            <w:vAlign w:val="bottom"/>
          </w:tcPr>
          <w:p w14:paraId="57B6FEDE" w14:textId="77777777" w:rsidR="00C50A95" w:rsidRPr="00D016EC" w:rsidRDefault="00C50A95" w:rsidP="00416506">
            <w:pPr>
              <w:pStyle w:val="tabletext11"/>
              <w:jc w:val="right"/>
              <w:rPr>
                <w:ins w:id="28387" w:author="Author"/>
              </w:rPr>
            </w:pPr>
          </w:p>
        </w:tc>
        <w:tc>
          <w:tcPr>
            <w:tcW w:w="1580" w:type="dxa"/>
            <w:tcBorders>
              <w:left w:val="nil"/>
            </w:tcBorders>
            <w:shd w:val="clear" w:color="auto" w:fill="auto"/>
            <w:vAlign w:val="bottom"/>
          </w:tcPr>
          <w:p w14:paraId="225C7A38" w14:textId="77777777" w:rsidR="00C50A95" w:rsidRPr="00D016EC" w:rsidRDefault="00C50A95" w:rsidP="00416506">
            <w:pPr>
              <w:pStyle w:val="tabletext11"/>
              <w:tabs>
                <w:tab w:val="decimal" w:pos="640"/>
              </w:tabs>
              <w:rPr>
                <w:ins w:id="28388" w:author="Author"/>
              </w:rPr>
            </w:pPr>
            <w:ins w:id="28389" w:author="Author">
              <w:r w:rsidRPr="00D016EC">
                <w:t>3,000 to 3,999</w:t>
              </w:r>
            </w:ins>
          </w:p>
        </w:tc>
        <w:tc>
          <w:tcPr>
            <w:tcW w:w="680" w:type="dxa"/>
            <w:shd w:val="clear" w:color="auto" w:fill="auto"/>
            <w:noWrap/>
            <w:vAlign w:val="bottom"/>
          </w:tcPr>
          <w:p w14:paraId="50C97B94" w14:textId="77777777" w:rsidR="00C50A95" w:rsidRPr="00D016EC" w:rsidRDefault="00C50A95" w:rsidP="00416506">
            <w:pPr>
              <w:pStyle w:val="tabletext11"/>
              <w:jc w:val="center"/>
              <w:rPr>
                <w:ins w:id="28390" w:author="Author"/>
              </w:rPr>
            </w:pPr>
            <w:ins w:id="28391" w:author="Author">
              <w:r w:rsidRPr="00D016EC">
                <w:t>0.39</w:t>
              </w:r>
            </w:ins>
          </w:p>
        </w:tc>
        <w:tc>
          <w:tcPr>
            <w:tcW w:w="900" w:type="dxa"/>
            <w:shd w:val="clear" w:color="auto" w:fill="auto"/>
            <w:noWrap/>
            <w:vAlign w:val="bottom"/>
          </w:tcPr>
          <w:p w14:paraId="5C96B04F" w14:textId="77777777" w:rsidR="00C50A95" w:rsidRPr="00D016EC" w:rsidRDefault="00C50A95" w:rsidP="00416506">
            <w:pPr>
              <w:pStyle w:val="tabletext11"/>
              <w:jc w:val="center"/>
              <w:rPr>
                <w:ins w:id="28392" w:author="Author"/>
              </w:rPr>
            </w:pPr>
            <w:ins w:id="28393" w:author="Author">
              <w:r w:rsidRPr="00D016EC">
                <w:t>0.39</w:t>
              </w:r>
            </w:ins>
          </w:p>
        </w:tc>
        <w:tc>
          <w:tcPr>
            <w:tcW w:w="400" w:type="dxa"/>
            <w:shd w:val="clear" w:color="auto" w:fill="auto"/>
            <w:noWrap/>
            <w:vAlign w:val="bottom"/>
          </w:tcPr>
          <w:p w14:paraId="1BF6B4D9" w14:textId="77777777" w:rsidR="00C50A95" w:rsidRPr="00D016EC" w:rsidRDefault="00C50A95" w:rsidP="00416506">
            <w:pPr>
              <w:pStyle w:val="tabletext11"/>
              <w:jc w:val="center"/>
              <w:rPr>
                <w:ins w:id="28394" w:author="Author"/>
              </w:rPr>
            </w:pPr>
            <w:ins w:id="28395" w:author="Author">
              <w:r w:rsidRPr="00D016EC">
                <w:t>0.39</w:t>
              </w:r>
            </w:ins>
          </w:p>
        </w:tc>
        <w:tc>
          <w:tcPr>
            <w:tcW w:w="400" w:type="dxa"/>
            <w:shd w:val="clear" w:color="auto" w:fill="auto"/>
            <w:noWrap/>
            <w:vAlign w:val="bottom"/>
          </w:tcPr>
          <w:p w14:paraId="62849CC1" w14:textId="77777777" w:rsidR="00C50A95" w:rsidRPr="00D016EC" w:rsidRDefault="00C50A95" w:rsidP="00416506">
            <w:pPr>
              <w:pStyle w:val="tabletext11"/>
              <w:jc w:val="center"/>
              <w:rPr>
                <w:ins w:id="28396" w:author="Author"/>
              </w:rPr>
            </w:pPr>
            <w:ins w:id="28397" w:author="Author">
              <w:r w:rsidRPr="00D016EC">
                <w:t>0.37</w:t>
              </w:r>
            </w:ins>
          </w:p>
        </w:tc>
        <w:tc>
          <w:tcPr>
            <w:tcW w:w="400" w:type="dxa"/>
            <w:shd w:val="clear" w:color="auto" w:fill="auto"/>
            <w:noWrap/>
            <w:vAlign w:val="bottom"/>
          </w:tcPr>
          <w:p w14:paraId="147E9399" w14:textId="77777777" w:rsidR="00C50A95" w:rsidRPr="00D016EC" w:rsidRDefault="00C50A95" w:rsidP="00416506">
            <w:pPr>
              <w:pStyle w:val="tabletext11"/>
              <w:jc w:val="center"/>
              <w:rPr>
                <w:ins w:id="28398" w:author="Author"/>
              </w:rPr>
            </w:pPr>
            <w:ins w:id="28399" w:author="Author">
              <w:r w:rsidRPr="00D016EC">
                <w:t>0.36</w:t>
              </w:r>
            </w:ins>
          </w:p>
        </w:tc>
        <w:tc>
          <w:tcPr>
            <w:tcW w:w="400" w:type="dxa"/>
            <w:shd w:val="clear" w:color="auto" w:fill="auto"/>
            <w:noWrap/>
            <w:vAlign w:val="bottom"/>
          </w:tcPr>
          <w:p w14:paraId="56F1153E" w14:textId="77777777" w:rsidR="00C50A95" w:rsidRPr="00D016EC" w:rsidRDefault="00C50A95" w:rsidP="00416506">
            <w:pPr>
              <w:pStyle w:val="tabletext11"/>
              <w:jc w:val="center"/>
              <w:rPr>
                <w:ins w:id="28400" w:author="Author"/>
              </w:rPr>
            </w:pPr>
            <w:ins w:id="28401" w:author="Author">
              <w:r w:rsidRPr="00D016EC">
                <w:t>0.32</w:t>
              </w:r>
            </w:ins>
          </w:p>
        </w:tc>
        <w:tc>
          <w:tcPr>
            <w:tcW w:w="400" w:type="dxa"/>
            <w:shd w:val="clear" w:color="auto" w:fill="auto"/>
            <w:noWrap/>
            <w:vAlign w:val="bottom"/>
          </w:tcPr>
          <w:p w14:paraId="79C8E25B" w14:textId="77777777" w:rsidR="00C50A95" w:rsidRPr="00D016EC" w:rsidRDefault="00C50A95" w:rsidP="00416506">
            <w:pPr>
              <w:pStyle w:val="tabletext11"/>
              <w:jc w:val="center"/>
              <w:rPr>
                <w:ins w:id="28402" w:author="Author"/>
              </w:rPr>
            </w:pPr>
            <w:ins w:id="28403" w:author="Author">
              <w:r w:rsidRPr="00D016EC">
                <w:t>0.31</w:t>
              </w:r>
            </w:ins>
          </w:p>
        </w:tc>
        <w:tc>
          <w:tcPr>
            <w:tcW w:w="400" w:type="dxa"/>
            <w:shd w:val="clear" w:color="auto" w:fill="auto"/>
            <w:noWrap/>
            <w:vAlign w:val="bottom"/>
          </w:tcPr>
          <w:p w14:paraId="2AA0C069" w14:textId="77777777" w:rsidR="00C50A95" w:rsidRPr="00D016EC" w:rsidRDefault="00C50A95" w:rsidP="00416506">
            <w:pPr>
              <w:pStyle w:val="tabletext11"/>
              <w:jc w:val="center"/>
              <w:rPr>
                <w:ins w:id="28404" w:author="Author"/>
              </w:rPr>
            </w:pPr>
            <w:ins w:id="28405" w:author="Author">
              <w:r w:rsidRPr="00D016EC">
                <w:t>0.29</w:t>
              </w:r>
            </w:ins>
          </w:p>
        </w:tc>
        <w:tc>
          <w:tcPr>
            <w:tcW w:w="400" w:type="dxa"/>
            <w:shd w:val="clear" w:color="auto" w:fill="auto"/>
            <w:noWrap/>
            <w:vAlign w:val="bottom"/>
          </w:tcPr>
          <w:p w14:paraId="74023FA7" w14:textId="77777777" w:rsidR="00C50A95" w:rsidRPr="00D016EC" w:rsidRDefault="00C50A95" w:rsidP="00416506">
            <w:pPr>
              <w:pStyle w:val="tabletext11"/>
              <w:jc w:val="center"/>
              <w:rPr>
                <w:ins w:id="28406" w:author="Author"/>
              </w:rPr>
            </w:pPr>
            <w:ins w:id="28407" w:author="Author">
              <w:r w:rsidRPr="00D016EC">
                <w:t>0.28</w:t>
              </w:r>
            </w:ins>
          </w:p>
        </w:tc>
        <w:tc>
          <w:tcPr>
            <w:tcW w:w="400" w:type="dxa"/>
            <w:shd w:val="clear" w:color="auto" w:fill="auto"/>
            <w:noWrap/>
            <w:vAlign w:val="bottom"/>
          </w:tcPr>
          <w:p w14:paraId="1550DCC3" w14:textId="77777777" w:rsidR="00C50A95" w:rsidRPr="00D016EC" w:rsidRDefault="00C50A95" w:rsidP="00416506">
            <w:pPr>
              <w:pStyle w:val="tabletext11"/>
              <w:jc w:val="center"/>
              <w:rPr>
                <w:ins w:id="28408" w:author="Author"/>
              </w:rPr>
            </w:pPr>
            <w:ins w:id="28409" w:author="Author">
              <w:r w:rsidRPr="00D016EC">
                <w:t>0.26</w:t>
              </w:r>
            </w:ins>
          </w:p>
        </w:tc>
        <w:tc>
          <w:tcPr>
            <w:tcW w:w="400" w:type="dxa"/>
            <w:shd w:val="clear" w:color="auto" w:fill="auto"/>
            <w:noWrap/>
            <w:vAlign w:val="bottom"/>
          </w:tcPr>
          <w:p w14:paraId="5A31D850" w14:textId="77777777" w:rsidR="00C50A95" w:rsidRPr="00D016EC" w:rsidRDefault="00C50A95" w:rsidP="00416506">
            <w:pPr>
              <w:pStyle w:val="tabletext11"/>
              <w:jc w:val="center"/>
              <w:rPr>
                <w:ins w:id="28410" w:author="Author"/>
              </w:rPr>
            </w:pPr>
            <w:ins w:id="28411" w:author="Author">
              <w:r w:rsidRPr="00D016EC">
                <w:t>0.25</w:t>
              </w:r>
            </w:ins>
          </w:p>
        </w:tc>
        <w:tc>
          <w:tcPr>
            <w:tcW w:w="400" w:type="dxa"/>
            <w:shd w:val="clear" w:color="auto" w:fill="auto"/>
            <w:noWrap/>
            <w:vAlign w:val="bottom"/>
          </w:tcPr>
          <w:p w14:paraId="45446D19" w14:textId="77777777" w:rsidR="00C50A95" w:rsidRPr="00D016EC" w:rsidRDefault="00C50A95" w:rsidP="00416506">
            <w:pPr>
              <w:pStyle w:val="tabletext11"/>
              <w:jc w:val="center"/>
              <w:rPr>
                <w:ins w:id="28412" w:author="Author"/>
              </w:rPr>
            </w:pPr>
            <w:ins w:id="28413" w:author="Author">
              <w:r w:rsidRPr="00D016EC">
                <w:t>0.24</w:t>
              </w:r>
            </w:ins>
          </w:p>
        </w:tc>
        <w:tc>
          <w:tcPr>
            <w:tcW w:w="400" w:type="dxa"/>
            <w:shd w:val="clear" w:color="auto" w:fill="auto"/>
            <w:noWrap/>
            <w:vAlign w:val="bottom"/>
          </w:tcPr>
          <w:p w14:paraId="6D1A3178" w14:textId="77777777" w:rsidR="00C50A95" w:rsidRPr="00D016EC" w:rsidRDefault="00C50A95" w:rsidP="00416506">
            <w:pPr>
              <w:pStyle w:val="tabletext11"/>
              <w:jc w:val="center"/>
              <w:rPr>
                <w:ins w:id="28414" w:author="Author"/>
              </w:rPr>
            </w:pPr>
            <w:ins w:id="28415" w:author="Author">
              <w:r w:rsidRPr="00D016EC">
                <w:t>0.23</w:t>
              </w:r>
            </w:ins>
          </w:p>
        </w:tc>
        <w:tc>
          <w:tcPr>
            <w:tcW w:w="400" w:type="dxa"/>
            <w:shd w:val="clear" w:color="auto" w:fill="auto"/>
            <w:noWrap/>
            <w:vAlign w:val="bottom"/>
          </w:tcPr>
          <w:p w14:paraId="20E8BD2F" w14:textId="77777777" w:rsidR="00C50A95" w:rsidRPr="00D016EC" w:rsidRDefault="00C50A95" w:rsidP="00416506">
            <w:pPr>
              <w:pStyle w:val="tabletext11"/>
              <w:jc w:val="center"/>
              <w:rPr>
                <w:ins w:id="28416" w:author="Author"/>
              </w:rPr>
            </w:pPr>
            <w:ins w:id="28417" w:author="Author">
              <w:r w:rsidRPr="00D016EC">
                <w:t>0.22</w:t>
              </w:r>
            </w:ins>
          </w:p>
        </w:tc>
        <w:tc>
          <w:tcPr>
            <w:tcW w:w="400" w:type="dxa"/>
            <w:shd w:val="clear" w:color="auto" w:fill="auto"/>
            <w:noWrap/>
            <w:vAlign w:val="bottom"/>
          </w:tcPr>
          <w:p w14:paraId="1BAE7FD4" w14:textId="77777777" w:rsidR="00C50A95" w:rsidRPr="00D016EC" w:rsidRDefault="00C50A95" w:rsidP="00416506">
            <w:pPr>
              <w:pStyle w:val="tabletext11"/>
              <w:jc w:val="center"/>
              <w:rPr>
                <w:ins w:id="28418" w:author="Author"/>
              </w:rPr>
            </w:pPr>
            <w:ins w:id="28419" w:author="Author">
              <w:r w:rsidRPr="00D016EC">
                <w:t>0.21</w:t>
              </w:r>
            </w:ins>
          </w:p>
        </w:tc>
        <w:tc>
          <w:tcPr>
            <w:tcW w:w="400" w:type="dxa"/>
            <w:shd w:val="clear" w:color="auto" w:fill="auto"/>
            <w:noWrap/>
            <w:vAlign w:val="bottom"/>
          </w:tcPr>
          <w:p w14:paraId="106AB3FF" w14:textId="77777777" w:rsidR="00C50A95" w:rsidRPr="00D016EC" w:rsidRDefault="00C50A95" w:rsidP="00416506">
            <w:pPr>
              <w:pStyle w:val="tabletext11"/>
              <w:jc w:val="center"/>
              <w:rPr>
                <w:ins w:id="28420" w:author="Author"/>
              </w:rPr>
            </w:pPr>
            <w:ins w:id="28421" w:author="Author">
              <w:r w:rsidRPr="00D016EC">
                <w:t>0.20</w:t>
              </w:r>
            </w:ins>
          </w:p>
        </w:tc>
        <w:tc>
          <w:tcPr>
            <w:tcW w:w="400" w:type="dxa"/>
            <w:shd w:val="clear" w:color="auto" w:fill="auto"/>
            <w:noWrap/>
            <w:vAlign w:val="bottom"/>
          </w:tcPr>
          <w:p w14:paraId="6887F827" w14:textId="77777777" w:rsidR="00C50A95" w:rsidRPr="00D016EC" w:rsidRDefault="00C50A95" w:rsidP="00416506">
            <w:pPr>
              <w:pStyle w:val="tabletext11"/>
              <w:jc w:val="center"/>
              <w:rPr>
                <w:ins w:id="28422" w:author="Author"/>
              </w:rPr>
            </w:pPr>
            <w:ins w:id="28423" w:author="Author">
              <w:r w:rsidRPr="00D016EC">
                <w:t>0.19</w:t>
              </w:r>
            </w:ins>
          </w:p>
        </w:tc>
        <w:tc>
          <w:tcPr>
            <w:tcW w:w="400" w:type="dxa"/>
            <w:shd w:val="clear" w:color="auto" w:fill="auto"/>
            <w:noWrap/>
            <w:vAlign w:val="bottom"/>
          </w:tcPr>
          <w:p w14:paraId="4347EB0D" w14:textId="77777777" w:rsidR="00C50A95" w:rsidRPr="00D016EC" w:rsidRDefault="00C50A95" w:rsidP="00416506">
            <w:pPr>
              <w:pStyle w:val="tabletext11"/>
              <w:jc w:val="center"/>
              <w:rPr>
                <w:ins w:id="28424" w:author="Author"/>
              </w:rPr>
            </w:pPr>
            <w:ins w:id="28425" w:author="Author">
              <w:r w:rsidRPr="00D016EC">
                <w:t>0.19</w:t>
              </w:r>
            </w:ins>
          </w:p>
        </w:tc>
        <w:tc>
          <w:tcPr>
            <w:tcW w:w="400" w:type="dxa"/>
            <w:shd w:val="clear" w:color="auto" w:fill="auto"/>
            <w:noWrap/>
            <w:vAlign w:val="bottom"/>
          </w:tcPr>
          <w:p w14:paraId="3911275E" w14:textId="77777777" w:rsidR="00C50A95" w:rsidRPr="00D016EC" w:rsidRDefault="00C50A95" w:rsidP="00416506">
            <w:pPr>
              <w:pStyle w:val="tabletext11"/>
              <w:jc w:val="center"/>
              <w:rPr>
                <w:ins w:id="28426" w:author="Author"/>
              </w:rPr>
            </w:pPr>
            <w:ins w:id="28427" w:author="Author">
              <w:r w:rsidRPr="00D016EC">
                <w:t>0.18</w:t>
              </w:r>
            </w:ins>
          </w:p>
        </w:tc>
        <w:tc>
          <w:tcPr>
            <w:tcW w:w="400" w:type="dxa"/>
            <w:shd w:val="clear" w:color="auto" w:fill="auto"/>
            <w:noWrap/>
            <w:vAlign w:val="bottom"/>
          </w:tcPr>
          <w:p w14:paraId="62200C3A" w14:textId="77777777" w:rsidR="00C50A95" w:rsidRPr="00D016EC" w:rsidRDefault="00C50A95" w:rsidP="00416506">
            <w:pPr>
              <w:pStyle w:val="tabletext11"/>
              <w:jc w:val="center"/>
              <w:rPr>
                <w:ins w:id="28428" w:author="Author"/>
              </w:rPr>
            </w:pPr>
            <w:ins w:id="28429" w:author="Author">
              <w:r w:rsidRPr="00D016EC">
                <w:t>0.17</w:t>
              </w:r>
            </w:ins>
          </w:p>
        </w:tc>
        <w:tc>
          <w:tcPr>
            <w:tcW w:w="400" w:type="dxa"/>
            <w:shd w:val="clear" w:color="auto" w:fill="auto"/>
            <w:noWrap/>
            <w:vAlign w:val="bottom"/>
          </w:tcPr>
          <w:p w14:paraId="0281E710" w14:textId="77777777" w:rsidR="00C50A95" w:rsidRPr="00D016EC" w:rsidRDefault="00C50A95" w:rsidP="00416506">
            <w:pPr>
              <w:pStyle w:val="tabletext11"/>
              <w:jc w:val="center"/>
              <w:rPr>
                <w:ins w:id="28430" w:author="Author"/>
              </w:rPr>
            </w:pPr>
            <w:ins w:id="28431" w:author="Author">
              <w:r w:rsidRPr="00D016EC">
                <w:t>0.16</w:t>
              </w:r>
            </w:ins>
          </w:p>
        </w:tc>
        <w:tc>
          <w:tcPr>
            <w:tcW w:w="400" w:type="dxa"/>
            <w:shd w:val="clear" w:color="auto" w:fill="auto"/>
            <w:noWrap/>
            <w:vAlign w:val="bottom"/>
          </w:tcPr>
          <w:p w14:paraId="4C8A0A0F" w14:textId="77777777" w:rsidR="00C50A95" w:rsidRPr="00D016EC" w:rsidRDefault="00C50A95" w:rsidP="00416506">
            <w:pPr>
              <w:pStyle w:val="tabletext11"/>
              <w:jc w:val="center"/>
              <w:rPr>
                <w:ins w:id="28432" w:author="Author"/>
              </w:rPr>
            </w:pPr>
            <w:ins w:id="28433" w:author="Author">
              <w:r w:rsidRPr="00D016EC">
                <w:t>0.16</w:t>
              </w:r>
            </w:ins>
          </w:p>
        </w:tc>
        <w:tc>
          <w:tcPr>
            <w:tcW w:w="440" w:type="dxa"/>
            <w:shd w:val="clear" w:color="auto" w:fill="auto"/>
            <w:noWrap/>
            <w:vAlign w:val="bottom"/>
          </w:tcPr>
          <w:p w14:paraId="66B0B299" w14:textId="77777777" w:rsidR="00C50A95" w:rsidRPr="00D016EC" w:rsidRDefault="00C50A95" w:rsidP="00416506">
            <w:pPr>
              <w:pStyle w:val="tabletext11"/>
              <w:jc w:val="center"/>
              <w:rPr>
                <w:ins w:id="28434" w:author="Author"/>
              </w:rPr>
            </w:pPr>
            <w:ins w:id="28435" w:author="Author">
              <w:r w:rsidRPr="00D016EC">
                <w:t>0.15</w:t>
              </w:r>
            </w:ins>
          </w:p>
        </w:tc>
        <w:tc>
          <w:tcPr>
            <w:tcW w:w="400" w:type="dxa"/>
            <w:shd w:val="clear" w:color="auto" w:fill="auto"/>
            <w:noWrap/>
            <w:vAlign w:val="bottom"/>
          </w:tcPr>
          <w:p w14:paraId="23C07D90" w14:textId="77777777" w:rsidR="00C50A95" w:rsidRPr="00D016EC" w:rsidRDefault="00C50A95" w:rsidP="00416506">
            <w:pPr>
              <w:pStyle w:val="tabletext11"/>
              <w:jc w:val="center"/>
              <w:rPr>
                <w:ins w:id="28436" w:author="Author"/>
              </w:rPr>
            </w:pPr>
            <w:ins w:id="28437" w:author="Author">
              <w:r w:rsidRPr="00D016EC">
                <w:t>0.15</w:t>
              </w:r>
            </w:ins>
          </w:p>
        </w:tc>
        <w:tc>
          <w:tcPr>
            <w:tcW w:w="400" w:type="dxa"/>
            <w:shd w:val="clear" w:color="auto" w:fill="auto"/>
            <w:noWrap/>
            <w:vAlign w:val="bottom"/>
          </w:tcPr>
          <w:p w14:paraId="2A9DB8F5" w14:textId="77777777" w:rsidR="00C50A95" w:rsidRPr="00D016EC" w:rsidRDefault="00C50A95" w:rsidP="00416506">
            <w:pPr>
              <w:pStyle w:val="tabletext11"/>
              <w:jc w:val="center"/>
              <w:rPr>
                <w:ins w:id="28438" w:author="Author"/>
              </w:rPr>
            </w:pPr>
            <w:ins w:id="28439" w:author="Author">
              <w:r w:rsidRPr="00D016EC">
                <w:t>0.14</w:t>
              </w:r>
            </w:ins>
          </w:p>
        </w:tc>
        <w:tc>
          <w:tcPr>
            <w:tcW w:w="400" w:type="dxa"/>
            <w:shd w:val="clear" w:color="auto" w:fill="auto"/>
            <w:noWrap/>
            <w:vAlign w:val="bottom"/>
          </w:tcPr>
          <w:p w14:paraId="7FCD58F4" w14:textId="77777777" w:rsidR="00C50A95" w:rsidRPr="00D016EC" w:rsidRDefault="00C50A95" w:rsidP="00416506">
            <w:pPr>
              <w:pStyle w:val="tabletext11"/>
              <w:jc w:val="center"/>
              <w:rPr>
                <w:ins w:id="28440" w:author="Author"/>
              </w:rPr>
            </w:pPr>
            <w:ins w:id="28441" w:author="Author">
              <w:r w:rsidRPr="00D016EC">
                <w:t>0.13</w:t>
              </w:r>
            </w:ins>
          </w:p>
        </w:tc>
        <w:tc>
          <w:tcPr>
            <w:tcW w:w="400" w:type="dxa"/>
            <w:shd w:val="clear" w:color="auto" w:fill="auto"/>
            <w:noWrap/>
            <w:vAlign w:val="bottom"/>
          </w:tcPr>
          <w:p w14:paraId="03DA9390" w14:textId="77777777" w:rsidR="00C50A95" w:rsidRPr="00D016EC" w:rsidRDefault="00C50A95" w:rsidP="00416506">
            <w:pPr>
              <w:pStyle w:val="tabletext11"/>
              <w:jc w:val="center"/>
              <w:rPr>
                <w:ins w:id="28442" w:author="Author"/>
              </w:rPr>
            </w:pPr>
            <w:ins w:id="28443" w:author="Author">
              <w:r w:rsidRPr="00D016EC">
                <w:t>0.13</w:t>
              </w:r>
            </w:ins>
          </w:p>
        </w:tc>
        <w:tc>
          <w:tcPr>
            <w:tcW w:w="460" w:type="dxa"/>
            <w:shd w:val="clear" w:color="auto" w:fill="auto"/>
            <w:noWrap/>
            <w:vAlign w:val="bottom"/>
          </w:tcPr>
          <w:p w14:paraId="735BA5CB" w14:textId="77777777" w:rsidR="00C50A95" w:rsidRPr="00D016EC" w:rsidRDefault="00C50A95" w:rsidP="00416506">
            <w:pPr>
              <w:pStyle w:val="tabletext11"/>
              <w:jc w:val="center"/>
              <w:rPr>
                <w:ins w:id="28444" w:author="Author"/>
              </w:rPr>
            </w:pPr>
            <w:ins w:id="28445" w:author="Author">
              <w:r w:rsidRPr="00D016EC">
                <w:t>0.12</w:t>
              </w:r>
            </w:ins>
          </w:p>
        </w:tc>
      </w:tr>
      <w:tr w:rsidR="00C50A95" w:rsidRPr="00D016EC" w14:paraId="4CF082BB" w14:textId="77777777" w:rsidTr="00416506">
        <w:trPr>
          <w:trHeight w:val="190"/>
          <w:ins w:id="28446" w:author="Author"/>
        </w:trPr>
        <w:tc>
          <w:tcPr>
            <w:tcW w:w="200" w:type="dxa"/>
            <w:tcBorders>
              <w:right w:val="nil"/>
            </w:tcBorders>
            <w:shd w:val="clear" w:color="auto" w:fill="auto"/>
            <w:vAlign w:val="bottom"/>
          </w:tcPr>
          <w:p w14:paraId="429048BF" w14:textId="77777777" w:rsidR="00C50A95" w:rsidRPr="00D016EC" w:rsidRDefault="00C50A95" w:rsidP="00416506">
            <w:pPr>
              <w:pStyle w:val="tabletext11"/>
              <w:jc w:val="right"/>
              <w:rPr>
                <w:ins w:id="28447" w:author="Author"/>
              </w:rPr>
            </w:pPr>
          </w:p>
        </w:tc>
        <w:tc>
          <w:tcPr>
            <w:tcW w:w="1580" w:type="dxa"/>
            <w:tcBorders>
              <w:left w:val="nil"/>
            </w:tcBorders>
            <w:shd w:val="clear" w:color="auto" w:fill="auto"/>
            <w:vAlign w:val="bottom"/>
          </w:tcPr>
          <w:p w14:paraId="34439CF5" w14:textId="77777777" w:rsidR="00C50A95" w:rsidRPr="00D016EC" w:rsidRDefault="00C50A95" w:rsidP="00416506">
            <w:pPr>
              <w:pStyle w:val="tabletext11"/>
              <w:tabs>
                <w:tab w:val="decimal" w:pos="640"/>
              </w:tabs>
              <w:rPr>
                <w:ins w:id="28448" w:author="Author"/>
              </w:rPr>
            </w:pPr>
            <w:ins w:id="28449" w:author="Author">
              <w:r w:rsidRPr="00D016EC">
                <w:t>4,000 to 4,999</w:t>
              </w:r>
            </w:ins>
          </w:p>
        </w:tc>
        <w:tc>
          <w:tcPr>
            <w:tcW w:w="680" w:type="dxa"/>
            <w:shd w:val="clear" w:color="auto" w:fill="auto"/>
            <w:noWrap/>
            <w:vAlign w:val="bottom"/>
          </w:tcPr>
          <w:p w14:paraId="20E9271E" w14:textId="77777777" w:rsidR="00C50A95" w:rsidRPr="00D016EC" w:rsidRDefault="00C50A95" w:rsidP="00416506">
            <w:pPr>
              <w:pStyle w:val="tabletext11"/>
              <w:jc w:val="center"/>
              <w:rPr>
                <w:ins w:id="28450" w:author="Author"/>
              </w:rPr>
            </w:pPr>
            <w:ins w:id="28451" w:author="Author">
              <w:r w:rsidRPr="00D016EC">
                <w:t>0.42</w:t>
              </w:r>
            </w:ins>
          </w:p>
        </w:tc>
        <w:tc>
          <w:tcPr>
            <w:tcW w:w="900" w:type="dxa"/>
            <w:shd w:val="clear" w:color="auto" w:fill="auto"/>
            <w:noWrap/>
            <w:vAlign w:val="bottom"/>
          </w:tcPr>
          <w:p w14:paraId="2B8E61A6" w14:textId="77777777" w:rsidR="00C50A95" w:rsidRPr="00D016EC" w:rsidRDefault="00C50A95" w:rsidP="00416506">
            <w:pPr>
              <w:pStyle w:val="tabletext11"/>
              <w:jc w:val="center"/>
              <w:rPr>
                <w:ins w:id="28452" w:author="Author"/>
              </w:rPr>
            </w:pPr>
            <w:ins w:id="28453" w:author="Author">
              <w:r w:rsidRPr="00D016EC">
                <w:t>0.42</w:t>
              </w:r>
            </w:ins>
          </w:p>
        </w:tc>
        <w:tc>
          <w:tcPr>
            <w:tcW w:w="400" w:type="dxa"/>
            <w:shd w:val="clear" w:color="auto" w:fill="auto"/>
            <w:noWrap/>
            <w:vAlign w:val="bottom"/>
          </w:tcPr>
          <w:p w14:paraId="1044D62E" w14:textId="77777777" w:rsidR="00C50A95" w:rsidRPr="00D016EC" w:rsidRDefault="00C50A95" w:rsidP="00416506">
            <w:pPr>
              <w:pStyle w:val="tabletext11"/>
              <w:jc w:val="center"/>
              <w:rPr>
                <w:ins w:id="28454" w:author="Author"/>
              </w:rPr>
            </w:pPr>
            <w:ins w:id="28455" w:author="Author">
              <w:r w:rsidRPr="00D016EC">
                <w:t>0.42</w:t>
              </w:r>
            </w:ins>
          </w:p>
        </w:tc>
        <w:tc>
          <w:tcPr>
            <w:tcW w:w="400" w:type="dxa"/>
            <w:shd w:val="clear" w:color="auto" w:fill="auto"/>
            <w:noWrap/>
            <w:vAlign w:val="bottom"/>
          </w:tcPr>
          <w:p w14:paraId="3BD95104" w14:textId="77777777" w:rsidR="00C50A95" w:rsidRPr="00D016EC" w:rsidRDefault="00C50A95" w:rsidP="00416506">
            <w:pPr>
              <w:pStyle w:val="tabletext11"/>
              <w:jc w:val="center"/>
              <w:rPr>
                <w:ins w:id="28456" w:author="Author"/>
              </w:rPr>
            </w:pPr>
            <w:ins w:id="28457" w:author="Author">
              <w:r w:rsidRPr="00D016EC">
                <w:t>0.41</w:t>
              </w:r>
            </w:ins>
          </w:p>
        </w:tc>
        <w:tc>
          <w:tcPr>
            <w:tcW w:w="400" w:type="dxa"/>
            <w:shd w:val="clear" w:color="auto" w:fill="auto"/>
            <w:noWrap/>
            <w:vAlign w:val="bottom"/>
          </w:tcPr>
          <w:p w14:paraId="1B05EA09" w14:textId="77777777" w:rsidR="00C50A95" w:rsidRPr="00D016EC" w:rsidRDefault="00C50A95" w:rsidP="00416506">
            <w:pPr>
              <w:pStyle w:val="tabletext11"/>
              <w:jc w:val="center"/>
              <w:rPr>
                <w:ins w:id="28458" w:author="Author"/>
              </w:rPr>
            </w:pPr>
            <w:ins w:id="28459" w:author="Author">
              <w:r w:rsidRPr="00D016EC">
                <w:t>0.39</w:t>
              </w:r>
            </w:ins>
          </w:p>
        </w:tc>
        <w:tc>
          <w:tcPr>
            <w:tcW w:w="400" w:type="dxa"/>
            <w:shd w:val="clear" w:color="auto" w:fill="auto"/>
            <w:noWrap/>
            <w:vAlign w:val="bottom"/>
          </w:tcPr>
          <w:p w14:paraId="4CF01E1B" w14:textId="77777777" w:rsidR="00C50A95" w:rsidRPr="00D016EC" w:rsidRDefault="00C50A95" w:rsidP="00416506">
            <w:pPr>
              <w:pStyle w:val="tabletext11"/>
              <w:jc w:val="center"/>
              <w:rPr>
                <w:ins w:id="28460" w:author="Author"/>
              </w:rPr>
            </w:pPr>
            <w:ins w:id="28461" w:author="Author">
              <w:r w:rsidRPr="00D016EC">
                <w:t>0.35</w:t>
              </w:r>
            </w:ins>
          </w:p>
        </w:tc>
        <w:tc>
          <w:tcPr>
            <w:tcW w:w="400" w:type="dxa"/>
            <w:shd w:val="clear" w:color="auto" w:fill="auto"/>
            <w:noWrap/>
            <w:vAlign w:val="bottom"/>
          </w:tcPr>
          <w:p w14:paraId="32BFCC8C" w14:textId="77777777" w:rsidR="00C50A95" w:rsidRPr="00D016EC" w:rsidRDefault="00C50A95" w:rsidP="00416506">
            <w:pPr>
              <w:pStyle w:val="tabletext11"/>
              <w:jc w:val="center"/>
              <w:rPr>
                <w:ins w:id="28462" w:author="Author"/>
              </w:rPr>
            </w:pPr>
            <w:ins w:id="28463" w:author="Author">
              <w:r w:rsidRPr="00D016EC">
                <w:t>0.33</w:t>
              </w:r>
            </w:ins>
          </w:p>
        </w:tc>
        <w:tc>
          <w:tcPr>
            <w:tcW w:w="400" w:type="dxa"/>
            <w:shd w:val="clear" w:color="auto" w:fill="auto"/>
            <w:noWrap/>
            <w:vAlign w:val="bottom"/>
          </w:tcPr>
          <w:p w14:paraId="0316EF6E" w14:textId="77777777" w:rsidR="00C50A95" w:rsidRPr="00D016EC" w:rsidRDefault="00C50A95" w:rsidP="00416506">
            <w:pPr>
              <w:pStyle w:val="tabletext11"/>
              <w:jc w:val="center"/>
              <w:rPr>
                <w:ins w:id="28464" w:author="Author"/>
              </w:rPr>
            </w:pPr>
            <w:ins w:id="28465" w:author="Author">
              <w:r w:rsidRPr="00D016EC">
                <w:t>0.32</w:t>
              </w:r>
            </w:ins>
          </w:p>
        </w:tc>
        <w:tc>
          <w:tcPr>
            <w:tcW w:w="400" w:type="dxa"/>
            <w:shd w:val="clear" w:color="auto" w:fill="auto"/>
            <w:noWrap/>
            <w:vAlign w:val="bottom"/>
          </w:tcPr>
          <w:p w14:paraId="21EBF6E6" w14:textId="77777777" w:rsidR="00C50A95" w:rsidRPr="00D016EC" w:rsidRDefault="00C50A95" w:rsidP="00416506">
            <w:pPr>
              <w:pStyle w:val="tabletext11"/>
              <w:jc w:val="center"/>
              <w:rPr>
                <w:ins w:id="28466" w:author="Author"/>
              </w:rPr>
            </w:pPr>
            <w:ins w:id="28467" w:author="Author">
              <w:r w:rsidRPr="00D016EC">
                <w:t>0.30</w:t>
              </w:r>
            </w:ins>
          </w:p>
        </w:tc>
        <w:tc>
          <w:tcPr>
            <w:tcW w:w="400" w:type="dxa"/>
            <w:shd w:val="clear" w:color="auto" w:fill="auto"/>
            <w:noWrap/>
            <w:vAlign w:val="bottom"/>
          </w:tcPr>
          <w:p w14:paraId="746BA846" w14:textId="77777777" w:rsidR="00C50A95" w:rsidRPr="00D016EC" w:rsidRDefault="00C50A95" w:rsidP="00416506">
            <w:pPr>
              <w:pStyle w:val="tabletext11"/>
              <w:jc w:val="center"/>
              <w:rPr>
                <w:ins w:id="28468" w:author="Author"/>
              </w:rPr>
            </w:pPr>
            <w:ins w:id="28469" w:author="Author">
              <w:r w:rsidRPr="00D016EC">
                <w:t>0.28</w:t>
              </w:r>
            </w:ins>
          </w:p>
        </w:tc>
        <w:tc>
          <w:tcPr>
            <w:tcW w:w="400" w:type="dxa"/>
            <w:shd w:val="clear" w:color="auto" w:fill="auto"/>
            <w:noWrap/>
            <w:vAlign w:val="bottom"/>
          </w:tcPr>
          <w:p w14:paraId="61238AA7" w14:textId="77777777" w:rsidR="00C50A95" w:rsidRPr="00D016EC" w:rsidRDefault="00C50A95" w:rsidP="00416506">
            <w:pPr>
              <w:pStyle w:val="tabletext11"/>
              <w:jc w:val="center"/>
              <w:rPr>
                <w:ins w:id="28470" w:author="Author"/>
              </w:rPr>
            </w:pPr>
            <w:ins w:id="28471" w:author="Author">
              <w:r w:rsidRPr="00D016EC">
                <w:t>0.27</w:t>
              </w:r>
            </w:ins>
          </w:p>
        </w:tc>
        <w:tc>
          <w:tcPr>
            <w:tcW w:w="400" w:type="dxa"/>
            <w:shd w:val="clear" w:color="auto" w:fill="auto"/>
            <w:noWrap/>
            <w:vAlign w:val="bottom"/>
          </w:tcPr>
          <w:p w14:paraId="2B8B0103" w14:textId="77777777" w:rsidR="00C50A95" w:rsidRPr="00D016EC" w:rsidRDefault="00C50A95" w:rsidP="00416506">
            <w:pPr>
              <w:pStyle w:val="tabletext11"/>
              <w:jc w:val="center"/>
              <w:rPr>
                <w:ins w:id="28472" w:author="Author"/>
              </w:rPr>
            </w:pPr>
            <w:ins w:id="28473" w:author="Author">
              <w:r w:rsidRPr="00D016EC">
                <w:t>0.26</w:t>
              </w:r>
            </w:ins>
          </w:p>
        </w:tc>
        <w:tc>
          <w:tcPr>
            <w:tcW w:w="400" w:type="dxa"/>
            <w:shd w:val="clear" w:color="auto" w:fill="auto"/>
            <w:noWrap/>
            <w:vAlign w:val="bottom"/>
          </w:tcPr>
          <w:p w14:paraId="0EB2897D" w14:textId="77777777" w:rsidR="00C50A95" w:rsidRPr="00D016EC" w:rsidRDefault="00C50A95" w:rsidP="00416506">
            <w:pPr>
              <w:pStyle w:val="tabletext11"/>
              <w:jc w:val="center"/>
              <w:rPr>
                <w:ins w:id="28474" w:author="Author"/>
              </w:rPr>
            </w:pPr>
            <w:ins w:id="28475" w:author="Author">
              <w:r w:rsidRPr="00D016EC">
                <w:t>0.25</w:t>
              </w:r>
            </w:ins>
          </w:p>
        </w:tc>
        <w:tc>
          <w:tcPr>
            <w:tcW w:w="400" w:type="dxa"/>
            <w:shd w:val="clear" w:color="auto" w:fill="auto"/>
            <w:noWrap/>
            <w:vAlign w:val="bottom"/>
          </w:tcPr>
          <w:p w14:paraId="72513921" w14:textId="77777777" w:rsidR="00C50A95" w:rsidRPr="00D016EC" w:rsidRDefault="00C50A95" w:rsidP="00416506">
            <w:pPr>
              <w:pStyle w:val="tabletext11"/>
              <w:jc w:val="center"/>
              <w:rPr>
                <w:ins w:id="28476" w:author="Author"/>
              </w:rPr>
            </w:pPr>
            <w:ins w:id="28477" w:author="Author">
              <w:r w:rsidRPr="00D016EC">
                <w:t>0.24</w:t>
              </w:r>
            </w:ins>
          </w:p>
        </w:tc>
        <w:tc>
          <w:tcPr>
            <w:tcW w:w="400" w:type="dxa"/>
            <w:shd w:val="clear" w:color="auto" w:fill="auto"/>
            <w:noWrap/>
            <w:vAlign w:val="bottom"/>
          </w:tcPr>
          <w:p w14:paraId="31099416" w14:textId="77777777" w:rsidR="00C50A95" w:rsidRPr="00D016EC" w:rsidRDefault="00C50A95" w:rsidP="00416506">
            <w:pPr>
              <w:pStyle w:val="tabletext11"/>
              <w:jc w:val="center"/>
              <w:rPr>
                <w:ins w:id="28478" w:author="Author"/>
              </w:rPr>
            </w:pPr>
            <w:ins w:id="28479" w:author="Author">
              <w:r w:rsidRPr="00D016EC">
                <w:t>0.23</w:t>
              </w:r>
            </w:ins>
          </w:p>
        </w:tc>
        <w:tc>
          <w:tcPr>
            <w:tcW w:w="400" w:type="dxa"/>
            <w:shd w:val="clear" w:color="auto" w:fill="auto"/>
            <w:noWrap/>
            <w:vAlign w:val="bottom"/>
          </w:tcPr>
          <w:p w14:paraId="5782D573" w14:textId="77777777" w:rsidR="00C50A95" w:rsidRPr="00D016EC" w:rsidRDefault="00C50A95" w:rsidP="00416506">
            <w:pPr>
              <w:pStyle w:val="tabletext11"/>
              <w:jc w:val="center"/>
              <w:rPr>
                <w:ins w:id="28480" w:author="Author"/>
              </w:rPr>
            </w:pPr>
            <w:ins w:id="28481" w:author="Author">
              <w:r w:rsidRPr="00D016EC">
                <w:t>0.22</w:t>
              </w:r>
            </w:ins>
          </w:p>
        </w:tc>
        <w:tc>
          <w:tcPr>
            <w:tcW w:w="400" w:type="dxa"/>
            <w:shd w:val="clear" w:color="auto" w:fill="auto"/>
            <w:noWrap/>
            <w:vAlign w:val="bottom"/>
          </w:tcPr>
          <w:p w14:paraId="5143853A" w14:textId="77777777" w:rsidR="00C50A95" w:rsidRPr="00D016EC" w:rsidRDefault="00C50A95" w:rsidP="00416506">
            <w:pPr>
              <w:pStyle w:val="tabletext11"/>
              <w:jc w:val="center"/>
              <w:rPr>
                <w:ins w:id="28482" w:author="Author"/>
              </w:rPr>
            </w:pPr>
            <w:ins w:id="28483" w:author="Author">
              <w:r w:rsidRPr="00D016EC">
                <w:t>0.21</w:t>
              </w:r>
            </w:ins>
          </w:p>
        </w:tc>
        <w:tc>
          <w:tcPr>
            <w:tcW w:w="400" w:type="dxa"/>
            <w:shd w:val="clear" w:color="auto" w:fill="auto"/>
            <w:noWrap/>
            <w:vAlign w:val="bottom"/>
          </w:tcPr>
          <w:p w14:paraId="265AE3DB" w14:textId="77777777" w:rsidR="00C50A95" w:rsidRPr="00D016EC" w:rsidRDefault="00C50A95" w:rsidP="00416506">
            <w:pPr>
              <w:pStyle w:val="tabletext11"/>
              <w:jc w:val="center"/>
              <w:rPr>
                <w:ins w:id="28484" w:author="Author"/>
              </w:rPr>
            </w:pPr>
            <w:ins w:id="28485" w:author="Author">
              <w:r w:rsidRPr="00D016EC">
                <w:t>0.20</w:t>
              </w:r>
            </w:ins>
          </w:p>
        </w:tc>
        <w:tc>
          <w:tcPr>
            <w:tcW w:w="400" w:type="dxa"/>
            <w:shd w:val="clear" w:color="auto" w:fill="auto"/>
            <w:noWrap/>
            <w:vAlign w:val="bottom"/>
          </w:tcPr>
          <w:p w14:paraId="07E3FD9D" w14:textId="77777777" w:rsidR="00C50A95" w:rsidRPr="00D016EC" w:rsidRDefault="00C50A95" w:rsidP="00416506">
            <w:pPr>
              <w:pStyle w:val="tabletext11"/>
              <w:jc w:val="center"/>
              <w:rPr>
                <w:ins w:id="28486" w:author="Author"/>
              </w:rPr>
            </w:pPr>
            <w:ins w:id="28487" w:author="Author">
              <w:r w:rsidRPr="00D016EC">
                <w:t>0.19</w:t>
              </w:r>
            </w:ins>
          </w:p>
        </w:tc>
        <w:tc>
          <w:tcPr>
            <w:tcW w:w="400" w:type="dxa"/>
            <w:shd w:val="clear" w:color="auto" w:fill="auto"/>
            <w:noWrap/>
            <w:vAlign w:val="bottom"/>
          </w:tcPr>
          <w:p w14:paraId="5085143A" w14:textId="77777777" w:rsidR="00C50A95" w:rsidRPr="00D016EC" w:rsidRDefault="00C50A95" w:rsidP="00416506">
            <w:pPr>
              <w:pStyle w:val="tabletext11"/>
              <w:jc w:val="center"/>
              <w:rPr>
                <w:ins w:id="28488" w:author="Author"/>
              </w:rPr>
            </w:pPr>
            <w:ins w:id="28489" w:author="Author">
              <w:r w:rsidRPr="00D016EC">
                <w:t>0.19</w:t>
              </w:r>
            </w:ins>
          </w:p>
        </w:tc>
        <w:tc>
          <w:tcPr>
            <w:tcW w:w="400" w:type="dxa"/>
            <w:shd w:val="clear" w:color="auto" w:fill="auto"/>
            <w:noWrap/>
            <w:vAlign w:val="bottom"/>
          </w:tcPr>
          <w:p w14:paraId="1C65C4A6" w14:textId="77777777" w:rsidR="00C50A95" w:rsidRPr="00D016EC" w:rsidRDefault="00C50A95" w:rsidP="00416506">
            <w:pPr>
              <w:pStyle w:val="tabletext11"/>
              <w:jc w:val="center"/>
              <w:rPr>
                <w:ins w:id="28490" w:author="Author"/>
              </w:rPr>
            </w:pPr>
            <w:ins w:id="28491" w:author="Author">
              <w:r w:rsidRPr="00D016EC">
                <w:t>0.18</w:t>
              </w:r>
            </w:ins>
          </w:p>
        </w:tc>
        <w:tc>
          <w:tcPr>
            <w:tcW w:w="400" w:type="dxa"/>
            <w:shd w:val="clear" w:color="auto" w:fill="auto"/>
            <w:noWrap/>
            <w:vAlign w:val="bottom"/>
          </w:tcPr>
          <w:p w14:paraId="0735C40A" w14:textId="77777777" w:rsidR="00C50A95" w:rsidRPr="00D016EC" w:rsidRDefault="00C50A95" w:rsidP="00416506">
            <w:pPr>
              <w:pStyle w:val="tabletext11"/>
              <w:jc w:val="center"/>
              <w:rPr>
                <w:ins w:id="28492" w:author="Author"/>
              </w:rPr>
            </w:pPr>
            <w:ins w:id="28493" w:author="Author">
              <w:r w:rsidRPr="00D016EC">
                <w:t>0.17</w:t>
              </w:r>
            </w:ins>
          </w:p>
        </w:tc>
        <w:tc>
          <w:tcPr>
            <w:tcW w:w="440" w:type="dxa"/>
            <w:shd w:val="clear" w:color="auto" w:fill="auto"/>
            <w:noWrap/>
            <w:vAlign w:val="bottom"/>
          </w:tcPr>
          <w:p w14:paraId="34AE5BCC" w14:textId="77777777" w:rsidR="00C50A95" w:rsidRPr="00D016EC" w:rsidRDefault="00C50A95" w:rsidP="00416506">
            <w:pPr>
              <w:pStyle w:val="tabletext11"/>
              <w:jc w:val="center"/>
              <w:rPr>
                <w:ins w:id="28494" w:author="Author"/>
              </w:rPr>
            </w:pPr>
            <w:ins w:id="28495" w:author="Author">
              <w:r w:rsidRPr="00D016EC">
                <w:t>0.16</w:t>
              </w:r>
            </w:ins>
          </w:p>
        </w:tc>
        <w:tc>
          <w:tcPr>
            <w:tcW w:w="400" w:type="dxa"/>
            <w:shd w:val="clear" w:color="auto" w:fill="auto"/>
            <w:noWrap/>
            <w:vAlign w:val="bottom"/>
          </w:tcPr>
          <w:p w14:paraId="20046260" w14:textId="77777777" w:rsidR="00C50A95" w:rsidRPr="00D016EC" w:rsidRDefault="00C50A95" w:rsidP="00416506">
            <w:pPr>
              <w:pStyle w:val="tabletext11"/>
              <w:jc w:val="center"/>
              <w:rPr>
                <w:ins w:id="28496" w:author="Author"/>
              </w:rPr>
            </w:pPr>
            <w:ins w:id="28497" w:author="Author">
              <w:r w:rsidRPr="00D016EC">
                <w:t>0.16</w:t>
              </w:r>
            </w:ins>
          </w:p>
        </w:tc>
        <w:tc>
          <w:tcPr>
            <w:tcW w:w="400" w:type="dxa"/>
            <w:shd w:val="clear" w:color="auto" w:fill="auto"/>
            <w:noWrap/>
            <w:vAlign w:val="bottom"/>
          </w:tcPr>
          <w:p w14:paraId="633EB85E" w14:textId="77777777" w:rsidR="00C50A95" w:rsidRPr="00D016EC" w:rsidRDefault="00C50A95" w:rsidP="00416506">
            <w:pPr>
              <w:pStyle w:val="tabletext11"/>
              <w:jc w:val="center"/>
              <w:rPr>
                <w:ins w:id="28498" w:author="Author"/>
              </w:rPr>
            </w:pPr>
            <w:ins w:id="28499" w:author="Author">
              <w:r w:rsidRPr="00D016EC">
                <w:t>0.15</w:t>
              </w:r>
            </w:ins>
          </w:p>
        </w:tc>
        <w:tc>
          <w:tcPr>
            <w:tcW w:w="400" w:type="dxa"/>
            <w:shd w:val="clear" w:color="auto" w:fill="auto"/>
            <w:noWrap/>
            <w:vAlign w:val="bottom"/>
          </w:tcPr>
          <w:p w14:paraId="7833D087" w14:textId="77777777" w:rsidR="00C50A95" w:rsidRPr="00D016EC" w:rsidRDefault="00C50A95" w:rsidP="00416506">
            <w:pPr>
              <w:pStyle w:val="tabletext11"/>
              <w:jc w:val="center"/>
              <w:rPr>
                <w:ins w:id="28500" w:author="Author"/>
              </w:rPr>
            </w:pPr>
            <w:ins w:id="28501" w:author="Author">
              <w:r w:rsidRPr="00D016EC">
                <w:t>0.14</w:t>
              </w:r>
            </w:ins>
          </w:p>
        </w:tc>
        <w:tc>
          <w:tcPr>
            <w:tcW w:w="400" w:type="dxa"/>
            <w:shd w:val="clear" w:color="auto" w:fill="auto"/>
            <w:noWrap/>
            <w:vAlign w:val="bottom"/>
          </w:tcPr>
          <w:p w14:paraId="76D3B7D6" w14:textId="77777777" w:rsidR="00C50A95" w:rsidRPr="00D016EC" w:rsidRDefault="00C50A95" w:rsidP="00416506">
            <w:pPr>
              <w:pStyle w:val="tabletext11"/>
              <w:jc w:val="center"/>
              <w:rPr>
                <w:ins w:id="28502" w:author="Author"/>
              </w:rPr>
            </w:pPr>
            <w:ins w:id="28503" w:author="Author">
              <w:r w:rsidRPr="00D016EC">
                <w:t>0.14</w:t>
              </w:r>
            </w:ins>
          </w:p>
        </w:tc>
        <w:tc>
          <w:tcPr>
            <w:tcW w:w="460" w:type="dxa"/>
            <w:shd w:val="clear" w:color="auto" w:fill="auto"/>
            <w:noWrap/>
            <w:vAlign w:val="bottom"/>
          </w:tcPr>
          <w:p w14:paraId="3340830E" w14:textId="77777777" w:rsidR="00C50A95" w:rsidRPr="00D016EC" w:rsidRDefault="00C50A95" w:rsidP="00416506">
            <w:pPr>
              <w:pStyle w:val="tabletext11"/>
              <w:jc w:val="center"/>
              <w:rPr>
                <w:ins w:id="28504" w:author="Author"/>
              </w:rPr>
            </w:pPr>
            <w:ins w:id="28505" w:author="Author">
              <w:r w:rsidRPr="00D016EC">
                <w:t>0.13</w:t>
              </w:r>
            </w:ins>
          </w:p>
        </w:tc>
      </w:tr>
      <w:tr w:rsidR="00C50A95" w:rsidRPr="00D016EC" w14:paraId="58515866" w14:textId="77777777" w:rsidTr="00416506">
        <w:trPr>
          <w:trHeight w:val="190"/>
          <w:ins w:id="28506" w:author="Author"/>
        </w:trPr>
        <w:tc>
          <w:tcPr>
            <w:tcW w:w="200" w:type="dxa"/>
            <w:tcBorders>
              <w:right w:val="nil"/>
            </w:tcBorders>
            <w:shd w:val="clear" w:color="auto" w:fill="auto"/>
            <w:vAlign w:val="bottom"/>
          </w:tcPr>
          <w:p w14:paraId="41D4272F" w14:textId="77777777" w:rsidR="00C50A95" w:rsidRPr="00D016EC" w:rsidRDefault="00C50A95" w:rsidP="00416506">
            <w:pPr>
              <w:pStyle w:val="tabletext11"/>
              <w:jc w:val="right"/>
              <w:rPr>
                <w:ins w:id="28507" w:author="Author"/>
              </w:rPr>
            </w:pPr>
          </w:p>
        </w:tc>
        <w:tc>
          <w:tcPr>
            <w:tcW w:w="1580" w:type="dxa"/>
            <w:tcBorders>
              <w:left w:val="nil"/>
            </w:tcBorders>
            <w:shd w:val="clear" w:color="auto" w:fill="auto"/>
            <w:vAlign w:val="bottom"/>
          </w:tcPr>
          <w:p w14:paraId="02F01B75" w14:textId="77777777" w:rsidR="00C50A95" w:rsidRPr="00D016EC" w:rsidRDefault="00C50A95" w:rsidP="00416506">
            <w:pPr>
              <w:pStyle w:val="tabletext11"/>
              <w:tabs>
                <w:tab w:val="decimal" w:pos="640"/>
              </w:tabs>
              <w:rPr>
                <w:ins w:id="28508" w:author="Author"/>
              </w:rPr>
            </w:pPr>
            <w:ins w:id="28509" w:author="Author">
              <w:r w:rsidRPr="00D016EC">
                <w:t>5,000 to 5,999</w:t>
              </w:r>
            </w:ins>
          </w:p>
        </w:tc>
        <w:tc>
          <w:tcPr>
            <w:tcW w:w="680" w:type="dxa"/>
            <w:shd w:val="clear" w:color="auto" w:fill="auto"/>
            <w:noWrap/>
            <w:vAlign w:val="bottom"/>
          </w:tcPr>
          <w:p w14:paraId="505A01C3" w14:textId="77777777" w:rsidR="00C50A95" w:rsidRPr="00D016EC" w:rsidRDefault="00C50A95" w:rsidP="00416506">
            <w:pPr>
              <w:pStyle w:val="tabletext11"/>
              <w:jc w:val="center"/>
              <w:rPr>
                <w:ins w:id="28510" w:author="Author"/>
              </w:rPr>
            </w:pPr>
            <w:ins w:id="28511" w:author="Author">
              <w:r w:rsidRPr="00D016EC">
                <w:t>0.45</w:t>
              </w:r>
            </w:ins>
          </w:p>
        </w:tc>
        <w:tc>
          <w:tcPr>
            <w:tcW w:w="900" w:type="dxa"/>
            <w:shd w:val="clear" w:color="auto" w:fill="auto"/>
            <w:noWrap/>
            <w:vAlign w:val="bottom"/>
          </w:tcPr>
          <w:p w14:paraId="280280C4" w14:textId="77777777" w:rsidR="00C50A95" w:rsidRPr="00D016EC" w:rsidRDefault="00C50A95" w:rsidP="00416506">
            <w:pPr>
              <w:pStyle w:val="tabletext11"/>
              <w:jc w:val="center"/>
              <w:rPr>
                <w:ins w:id="28512" w:author="Author"/>
              </w:rPr>
            </w:pPr>
            <w:ins w:id="28513" w:author="Author">
              <w:r w:rsidRPr="00D016EC">
                <w:t>0.45</w:t>
              </w:r>
            </w:ins>
          </w:p>
        </w:tc>
        <w:tc>
          <w:tcPr>
            <w:tcW w:w="400" w:type="dxa"/>
            <w:shd w:val="clear" w:color="auto" w:fill="auto"/>
            <w:noWrap/>
            <w:vAlign w:val="bottom"/>
          </w:tcPr>
          <w:p w14:paraId="0312B167" w14:textId="77777777" w:rsidR="00C50A95" w:rsidRPr="00D016EC" w:rsidRDefault="00C50A95" w:rsidP="00416506">
            <w:pPr>
              <w:pStyle w:val="tabletext11"/>
              <w:jc w:val="center"/>
              <w:rPr>
                <w:ins w:id="28514" w:author="Author"/>
              </w:rPr>
            </w:pPr>
            <w:ins w:id="28515" w:author="Author">
              <w:r w:rsidRPr="00D016EC">
                <w:t>0.45</w:t>
              </w:r>
            </w:ins>
          </w:p>
        </w:tc>
        <w:tc>
          <w:tcPr>
            <w:tcW w:w="400" w:type="dxa"/>
            <w:shd w:val="clear" w:color="auto" w:fill="auto"/>
            <w:noWrap/>
            <w:vAlign w:val="bottom"/>
          </w:tcPr>
          <w:p w14:paraId="7F2C79DB" w14:textId="77777777" w:rsidR="00C50A95" w:rsidRPr="00D016EC" w:rsidRDefault="00C50A95" w:rsidP="00416506">
            <w:pPr>
              <w:pStyle w:val="tabletext11"/>
              <w:jc w:val="center"/>
              <w:rPr>
                <w:ins w:id="28516" w:author="Author"/>
              </w:rPr>
            </w:pPr>
            <w:ins w:id="28517" w:author="Author">
              <w:r w:rsidRPr="00D016EC">
                <w:t>0.43</w:t>
              </w:r>
            </w:ins>
          </w:p>
        </w:tc>
        <w:tc>
          <w:tcPr>
            <w:tcW w:w="400" w:type="dxa"/>
            <w:shd w:val="clear" w:color="auto" w:fill="auto"/>
            <w:noWrap/>
            <w:vAlign w:val="bottom"/>
          </w:tcPr>
          <w:p w14:paraId="684BC4AA" w14:textId="77777777" w:rsidR="00C50A95" w:rsidRPr="00D016EC" w:rsidRDefault="00C50A95" w:rsidP="00416506">
            <w:pPr>
              <w:pStyle w:val="tabletext11"/>
              <w:jc w:val="center"/>
              <w:rPr>
                <w:ins w:id="28518" w:author="Author"/>
              </w:rPr>
            </w:pPr>
            <w:ins w:id="28519" w:author="Author">
              <w:r w:rsidRPr="00D016EC">
                <w:t>0.41</w:t>
              </w:r>
            </w:ins>
          </w:p>
        </w:tc>
        <w:tc>
          <w:tcPr>
            <w:tcW w:w="400" w:type="dxa"/>
            <w:shd w:val="clear" w:color="auto" w:fill="auto"/>
            <w:noWrap/>
            <w:vAlign w:val="bottom"/>
          </w:tcPr>
          <w:p w14:paraId="3DC49323" w14:textId="77777777" w:rsidR="00C50A95" w:rsidRPr="00D016EC" w:rsidRDefault="00C50A95" w:rsidP="00416506">
            <w:pPr>
              <w:pStyle w:val="tabletext11"/>
              <w:jc w:val="center"/>
              <w:rPr>
                <w:ins w:id="28520" w:author="Author"/>
              </w:rPr>
            </w:pPr>
            <w:ins w:id="28521" w:author="Author">
              <w:r w:rsidRPr="00D016EC">
                <w:t>0.37</w:t>
              </w:r>
            </w:ins>
          </w:p>
        </w:tc>
        <w:tc>
          <w:tcPr>
            <w:tcW w:w="400" w:type="dxa"/>
            <w:shd w:val="clear" w:color="auto" w:fill="auto"/>
            <w:noWrap/>
            <w:vAlign w:val="bottom"/>
          </w:tcPr>
          <w:p w14:paraId="394D7657" w14:textId="77777777" w:rsidR="00C50A95" w:rsidRPr="00D016EC" w:rsidRDefault="00C50A95" w:rsidP="00416506">
            <w:pPr>
              <w:pStyle w:val="tabletext11"/>
              <w:jc w:val="center"/>
              <w:rPr>
                <w:ins w:id="28522" w:author="Author"/>
              </w:rPr>
            </w:pPr>
            <w:ins w:id="28523" w:author="Author">
              <w:r w:rsidRPr="00D016EC">
                <w:t>0.35</w:t>
              </w:r>
            </w:ins>
          </w:p>
        </w:tc>
        <w:tc>
          <w:tcPr>
            <w:tcW w:w="400" w:type="dxa"/>
            <w:shd w:val="clear" w:color="auto" w:fill="auto"/>
            <w:noWrap/>
            <w:vAlign w:val="bottom"/>
          </w:tcPr>
          <w:p w14:paraId="6BC1AC2A" w14:textId="77777777" w:rsidR="00C50A95" w:rsidRPr="00D016EC" w:rsidRDefault="00C50A95" w:rsidP="00416506">
            <w:pPr>
              <w:pStyle w:val="tabletext11"/>
              <w:jc w:val="center"/>
              <w:rPr>
                <w:ins w:id="28524" w:author="Author"/>
              </w:rPr>
            </w:pPr>
            <w:ins w:id="28525" w:author="Author">
              <w:r w:rsidRPr="00D016EC">
                <w:t>0.34</w:t>
              </w:r>
            </w:ins>
          </w:p>
        </w:tc>
        <w:tc>
          <w:tcPr>
            <w:tcW w:w="400" w:type="dxa"/>
            <w:shd w:val="clear" w:color="auto" w:fill="auto"/>
            <w:noWrap/>
            <w:vAlign w:val="bottom"/>
          </w:tcPr>
          <w:p w14:paraId="7FF6A8D0" w14:textId="77777777" w:rsidR="00C50A95" w:rsidRPr="00D016EC" w:rsidRDefault="00C50A95" w:rsidP="00416506">
            <w:pPr>
              <w:pStyle w:val="tabletext11"/>
              <w:jc w:val="center"/>
              <w:rPr>
                <w:ins w:id="28526" w:author="Author"/>
              </w:rPr>
            </w:pPr>
            <w:ins w:id="28527" w:author="Author">
              <w:r w:rsidRPr="00D016EC">
                <w:t>0.32</w:t>
              </w:r>
            </w:ins>
          </w:p>
        </w:tc>
        <w:tc>
          <w:tcPr>
            <w:tcW w:w="400" w:type="dxa"/>
            <w:shd w:val="clear" w:color="auto" w:fill="auto"/>
            <w:noWrap/>
            <w:vAlign w:val="bottom"/>
          </w:tcPr>
          <w:p w14:paraId="34B72096" w14:textId="77777777" w:rsidR="00C50A95" w:rsidRPr="00D016EC" w:rsidRDefault="00C50A95" w:rsidP="00416506">
            <w:pPr>
              <w:pStyle w:val="tabletext11"/>
              <w:jc w:val="center"/>
              <w:rPr>
                <w:ins w:id="28528" w:author="Author"/>
              </w:rPr>
            </w:pPr>
            <w:ins w:id="28529" w:author="Author">
              <w:r w:rsidRPr="00D016EC">
                <w:t>0.30</w:t>
              </w:r>
            </w:ins>
          </w:p>
        </w:tc>
        <w:tc>
          <w:tcPr>
            <w:tcW w:w="400" w:type="dxa"/>
            <w:shd w:val="clear" w:color="auto" w:fill="auto"/>
            <w:noWrap/>
            <w:vAlign w:val="bottom"/>
          </w:tcPr>
          <w:p w14:paraId="7069D90E" w14:textId="77777777" w:rsidR="00C50A95" w:rsidRPr="00D016EC" w:rsidRDefault="00C50A95" w:rsidP="00416506">
            <w:pPr>
              <w:pStyle w:val="tabletext11"/>
              <w:jc w:val="center"/>
              <w:rPr>
                <w:ins w:id="28530" w:author="Author"/>
              </w:rPr>
            </w:pPr>
            <w:ins w:id="28531" w:author="Author">
              <w:r w:rsidRPr="00D016EC">
                <w:t>0.28</w:t>
              </w:r>
            </w:ins>
          </w:p>
        </w:tc>
        <w:tc>
          <w:tcPr>
            <w:tcW w:w="400" w:type="dxa"/>
            <w:shd w:val="clear" w:color="auto" w:fill="auto"/>
            <w:noWrap/>
            <w:vAlign w:val="bottom"/>
          </w:tcPr>
          <w:p w14:paraId="27B8E1A1" w14:textId="77777777" w:rsidR="00C50A95" w:rsidRPr="00D016EC" w:rsidRDefault="00C50A95" w:rsidP="00416506">
            <w:pPr>
              <w:pStyle w:val="tabletext11"/>
              <w:jc w:val="center"/>
              <w:rPr>
                <w:ins w:id="28532" w:author="Author"/>
              </w:rPr>
            </w:pPr>
            <w:ins w:id="28533" w:author="Author">
              <w:r w:rsidRPr="00D016EC">
                <w:t>0.27</w:t>
              </w:r>
            </w:ins>
          </w:p>
        </w:tc>
        <w:tc>
          <w:tcPr>
            <w:tcW w:w="400" w:type="dxa"/>
            <w:shd w:val="clear" w:color="auto" w:fill="auto"/>
            <w:noWrap/>
            <w:vAlign w:val="bottom"/>
          </w:tcPr>
          <w:p w14:paraId="7AB4948F" w14:textId="77777777" w:rsidR="00C50A95" w:rsidRPr="00D016EC" w:rsidRDefault="00C50A95" w:rsidP="00416506">
            <w:pPr>
              <w:pStyle w:val="tabletext11"/>
              <w:jc w:val="center"/>
              <w:rPr>
                <w:ins w:id="28534" w:author="Author"/>
              </w:rPr>
            </w:pPr>
            <w:ins w:id="28535" w:author="Author">
              <w:r w:rsidRPr="00D016EC">
                <w:t>0.26</w:t>
              </w:r>
            </w:ins>
          </w:p>
        </w:tc>
        <w:tc>
          <w:tcPr>
            <w:tcW w:w="400" w:type="dxa"/>
            <w:shd w:val="clear" w:color="auto" w:fill="auto"/>
            <w:noWrap/>
            <w:vAlign w:val="bottom"/>
          </w:tcPr>
          <w:p w14:paraId="7CB41F31" w14:textId="77777777" w:rsidR="00C50A95" w:rsidRPr="00D016EC" w:rsidRDefault="00C50A95" w:rsidP="00416506">
            <w:pPr>
              <w:pStyle w:val="tabletext11"/>
              <w:jc w:val="center"/>
              <w:rPr>
                <w:ins w:id="28536" w:author="Author"/>
              </w:rPr>
            </w:pPr>
            <w:ins w:id="28537" w:author="Author">
              <w:r w:rsidRPr="00D016EC">
                <w:t>0.25</w:t>
              </w:r>
            </w:ins>
          </w:p>
        </w:tc>
        <w:tc>
          <w:tcPr>
            <w:tcW w:w="400" w:type="dxa"/>
            <w:shd w:val="clear" w:color="auto" w:fill="auto"/>
            <w:noWrap/>
            <w:vAlign w:val="bottom"/>
          </w:tcPr>
          <w:p w14:paraId="251D94B6" w14:textId="77777777" w:rsidR="00C50A95" w:rsidRPr="00D016EC" w:rsidRDefault="00C50A95" w:rsidP="00416506">
            <w:pPr>
              <w:pStyle w:val="tabletext11"/>
              <w:jc w:val="center"/>
              <w:rPr>
                <w:ins w:id="28538" w:author="Author"/>
              </w:rPr>
            </w:pPr>
            <w:ins w:id="28539" w:author="Author">
              <w:r w:rsidRPr="00D016EC">
                <w:t>0.24</w:t>
              </w:r>
            </w:ins>
          </w:p>
        </w:tc>
        <w:tc>
          <w:tcPr>
            <w:tcW w:w="400" w:type="dxa"/>
            <w:shd w:val="clear" w:color="auto" w:fill="auto"/>
            <w:noWrap/>
            <w:vAlign w:val="bottom"/>
          </w:tcPr>
          <w:p w14:paraId="7ADED1F8" w14:textId="77777777" w:rsidR="00C50A95" w:rsidRPr="00D016EC" w:rsidRDefault="00C50A95" w:rsidP="00416506">
            <w:pPr>
              <w:pStyle w:val="tabletext11"/>
              <w:jc w:val="center"/>
              <w:rPr>
                <w:ins w:id="28540" w:author="Author"/>
              </w:rPr>
            </w:pPr>
            <w:ins w:id="28541" w:author="Author">
              <w:r w:rsidRPr="00D016EC">
                <w:t>0.23</w:t>
              </w:r>
            </w:ins>
          </w:p>
        </w:tc>
        <w:tc>
          <w:tcPr>
            <w:tcW w:w="400" w:type="dxa"/>
            <w:shd w:val="clear" w:color="auto" w:fill="auto"/>
            <w:noWrap/>
            <w:vAlign w:val="bottom"/>
          </w:tcPr>
          <w:p w14:paraId="512A1EB7" w14:textId="77777777" w:rsidR="00C50A95" w:rsidRPr="00D016EC" w:rsidRDefault="00C50A95" w:rsidP="00416506">
            <w:pPr>
              <w:pStyle w:val="tabletext11"/>
              <w:jc w:val="center"/>
              <w:rPr>
                <w:ins w:id="28542" w:author="Author"/>
              </w:rPr>
            </w:pPr>
            <w:ins w:id="28543" w:author="Author">
              <w:r w:rsidRPr="00D016EC">
                <w:t>0.22</w:t>
              </w:r>
            </w:ins>
          </w:p>
        </w:tc>
        <w:tc>
          <w:tcPr>
            <w:tcW w:w="400" w:type="dxa"/>
            <w:shd w:val="clear" w:color="auto" w:fill="auto"/>
            <w:noWrap/>
            <w:vAlign w:val="bottom"/>
          </w:tcPr>
          <w:p w14:paraId="57E923A0" w14:textId="77777777" w:rsidR="00C50A95" w:rsidRPr="00D016EC" w:rsidRDefault="00C50A95" w:rsidP="00416506">
            <w:pPr>
              <w:pStyle w:val="tabletext11"/>
              <w:jc w:val="center"/>
              <w:rPr>
                <w:ins w:id="28544" w:author="Author"/>
              </w:rPr>
            </w:pPr>
            <w:ins w:id="28545" w:author="Author">
              <w:r w:rsidRPr="00D016EC">
                <w:t>0.21</w:t>
              </w:r>
            </w:ins>
          </w:p>
        </w:tc>
        <w:tc>
          <w:tcPr>
            <w:tcW w:w="400" w:type="dxa"/>
            <w:shd w:val="clear" w:color="auto" w:fill="auto"/>
            <w:noWrap/>
            <w:vAlign w:val="bottom"/>
          </w:tcPr>
          <w:p w14:paraId="2608A677" w14:textId="77777777" w:rsidR="00C50A95" w:rsidRPr="00D016EC" w:rsidRDefault="00C50A95" w:rsidP="00416506">
            <w:pPr>
              <w:pStyle w:val="tabletext11"/>
              <w:jc w:val="center"/>
              <w:rPr>
                <w:ins w:id="28546" w:author="Author"/>
              </w:rPr>
            </w:pPr>
            <w:ins w:id="28547" w:author="Author">
              <w:r w:rsidRPr="00D016EC">
                <w:t>0.20</w:t>
              </w:r>
            </w:ins>
          </w:p>
        </w:tc>
        <w:tc>
          <w:tcPr>
            <w:tcW w:w="400" w:type="dxa"/>
            <w:shd w:val="clear" w:color="auto" w:fill="auto"/>
            <w:noWrap/>
            <w:vAlign w:val="bottom"/>
          </w:tcPr>
          <w:p w14:paraId="34E6E7F1" w14:textId="77777777" w:rsidR="00C50A95" w:rsidRPr="00D016EC" w:rsidRDefault="00C50A95" w:rsidP="00416506">
            <w:pPr>
              <w:pStyle w:val="tabletext11"/>
              <w:jc w:val="center"/>
              <w:rPr>
                <w:ins w:id="28548" w:author="Author"/>
              </w:rPr>
            </w:pPr>
            <w:ins w:id="28549" w:author="Author">
              <w:r w:rsidRPr="00D016EC">
                <w:t>0.20</w:t>
              </w:r>
            </w:ins>
          </w:p>
        </w:tc>
        <w:tc>
          <w:tcPr>
            <w:tcW w:w="400" w:type="dxa"/>
            <w:shd w:val="clear" w:color="auto" w:fill="auto"/>
            <w:noWrap/>
            <w:vAlign w:val="bottom"/>
          </w:tcPr>
          <w:p w14:paraId="195CD1AF" w14:textId="77777777" w:rsidR="00C50A95" w:rsidRPr="00D016EC" w:rsidRDefault="00C50A95" w:rsidP="00416506">
            <w:pPr>
              <w:pStyle w:val="tabletext11"/>
              <w:jc w:val="center"/>
              <w:rPr>
                <w:ins w:id="28550" w:author="Author"/>
              </w:rPr>
            </w:pPr>
            <w:ins w:id="28551" w:author="Author">
              <w:r w:rsidRPr="00D016EC">
                <w:t>0.19</w:t>
              </w:r>
            </w:ins>
          </w:p>
        </w:tc>
        <w:tc>
          <w:tcPr>
            <w:tcW w:w="400" w:type="dxa"/>
            <w:shd w:val="clear" w:color="auto" w:fill="auto"/>
            <w:noWrap/>
            <w:vAlign w:val="bottom"/>
          </w:tcPr>
          <w:p w14:paraId="18E4E4D8" w14:textId="77777777" w:rsidR="00C50A95" w:rsidRPr="00D016EC" w:rsidRDefault="00C50A95" w:rsidP="00416506">
            <w:pPr>
              <w:pStyle w:val="tabletext11"/>
              <w:jc w:val="center"/>
              <w:rPr>
                <w:ins w:id="28552" w:author="Author"/>
              </w:rPr>
            </w:pPr>
            <w:ins w:id="28553" w:author="Author">
              <w:r w:rsidRPr="00D016EC">
                <w:t>0.18</w:t>
              </w:r>
            </w:ins>
          </w:p>
        </w:tc>
        <w:tc>
          <w:tcPr>
            <w:tcW w:w="440" w:type="dxa"/>
            <w:shd w:val="clear" w:color="auto" w:fill="auto"/>
            <w:noWrap/>
            <w:vAlign w:val="bottom"/>
          </w:tcPr>
          <w:p w14:paraId="202BE3C6" w14:textId="77777777" w:rsidR="00C50A95" w:rsidRPr="00D016EC" w:rsidRDefault="00C50A95" w:rsidP="00416506">
            <w:pPr>
              <w:pStyle w:val="tabletext11"/>
              <w:jc w:val="center"/>
              <w:rPr>
                <w:ins w:id="28554" w:author="Author"/>
              </w:rPr>
            </w:pPr>
            <w:ins w:id="28555" w:author="Author">
              <w:r w:rsidRPr="00D016EC">
                <w:t>0.17</w:t>
              </w:r>
            </w:ins>
          </w:p>
        </w:tc>
        <w:tc>
          <w:tcPr>
            <w:tcW w:w="400" w:type="dxa"/>
            <w:shd w:val="clear" w:color="auto" w:fill="auto"/>
            <w:noWrap/>
            <w:vAlign w:val="bottom"/>
          </w:tcPr>
          <w:p w14:paraId="4ECDEA56" w14:textId="77777777" w:rsidR="00C50A95" w:rsidRPr="00D016EC" w:rsidRDefault="00C50A95" w:rsidP="00416506">
            <w:pPr>
              <w:pStyle w:val="tabletext11"/>
              <w:jc w:val="center"/>
              <w:rPr>
                <w:ins w:id="28556" w:author="Author"/>
              </w:rPr>
            </w:pPr>
            <w:ins w:id="28557" w:author="Author">
              <w:r w:rsidRPr="00D016EC">
                <w:t>0.17</w:t>
              </w:r>
            </w:ins>
          </w:p>
        </w:tc>
        <w:tc>
          <w:tcPr>
            <w:tcW w:w="400" w:type="dxa"/>
            <w:shd w:val="clear" w:color="auto" w:fill="auto"/>
            <w:noWrap/>
            <w:vAlign w:val="bottom"/>
          </w:tcPr>
          <w:p w14:paraId="4CA3C30D" w14:textId="77777777" w:rsidR="00C50A95" w:rsidRPr="00D016EC" w:rsidRDefault="00C50A95" w:rsidP="00416506">
            <w:pPr>
              <w:pStyle w:val="tabletext11"/>
              <w:jc w:val="center"/>
              <w:rPr>
                <w:ins w:id="28558" w:author="Author"/>
              </w:rPr>
            </w:pPr>
            <w:ins w:id="28559" w:author="Author">
              <w:r w:rsidRPr="00D016EC">
                <w:t>0.16</w:t>
              </w:r>
            </w:ins>
          </w:p>
        </w:tc>
        <w:tc>
          <w:tcPr>
            <w:tcW w:w="400" w:type="dxa"/>
            <w:shd w:val="clear" w:color="auto" w:fill="auto"/>
            <w:noWrap/>
            <w:vAlign w:val="bottom"/>
          </w:tcPr>
          <w:p w14:paraId="417EB372" w14:textId="77777777" w:rsidR="00C50A95" w:rsidRPr="00D016EC" w:rsidRDefault="00C50A95" w:rsidP="00416506">
            <w:pPr>
              <w:pStyle w:val="tabletext11"/>
              <w:jc w:val="center"/>
              <w:rPr>
                <w:ins w:id="28560" w:author="Author"/>
              </w:rPr>
            </w:pPr>
            <w:ins w:id="28561" w:author="Author">
              <w:r w:rsidRPr="00D016EC">
                <w:t>0.15</w:t>
              </w:r>
            </w:ins>
          </w:p>
        </w:tc>
        <w:tc>
          <w:tcPr>
            <w:tcW w:w="400" w:type="dxa"/>
            <w:shd w:val="clear" w:color="auto" w:fill="auto"/>
            <w:noWrap/>
            <w:vAlign w:val="bottom"/>
          </w:tcPr>
          <w:p w14:paraId="34B70191" w14:textId="77777777" w:rsidR="00C50A95" w:rsidRPr="00D016EC" w:rsidRDefault="00C50A95" w:rsidP="00416506">
            <w:pPr>
              <w:pStyle w:val="tabletext11"/>
              <w:jc w:val="center"/>
              <w:rPr>
                <w:ins w:id="28562" w:author="Author"/>
              </w:rPr>
            </w:pPr>
            <w:ins w:id="28563" w:author="Author">
              <w:r w:rsidRPr="00D016EC">
                <w:t>0.15</w:t>
              </w:r>
            </w:ins>
          </w:p>
        </w:tc>
        <w:tc>
          <w:tcPr>
            <w:tcW w:w="460" w:type="dxa"/>
            <w:shd w:val="clear" w:color="auto" w:fill="auto"/>
            <w:noWrap/>
            <w:vAlign w:val="bottom"/>
          </w:tcPr>
          <w:p w14:paraId="6BC3F9C1" w14:textId="77777777" w:rsidR="00C50A95" w:rsidRPr="00D016EC" w:rsidRDefault="00C50A95" w:rsidP="00416506">
            <w:pPr>
              <w:pStyle w:val="tabletext11"/>
              <w:jc w:val="center"/>
              <w:rPr>
                <w:ins w:id="28564" w:author="Author"/>
              </w:rPr>
            </w:pPr>
            <w:ins w:id="28565" w:author="Author">
              <w:r w:rsidRPr="00D016EC">
                <w:t>0.14</w:t>
              </w:r>
            </w:ins>
          </w:p>
        </w:tc>
      </w:tr>
      <w:tr w:rsidR="00C50A95" w:rsidRPr="00D016EC" w14:paraId="6E05E392" w14:textId="77777777" w:rsidTr="00416506">
        <w:trPr>
          <w:trHeight w:val="190"/>
          <w:ins w:id="28566" w:author="Author"/>
        </w:trPr>
        <w:tc>
          <w:tcPr>
            <w:tcW w:w="200" w:type="dxa"/>
            <w:tcBorders>
              <w:right w:val="nil"/>
            </w:tcBorders>
            <w:shd w:val="clear" w:color="auto" w:fill="auto"/>
            <w:vAlign w:val="bottom"/>
          </w:tcPr>
          <w:p w14:paraId="43B9217D" w14:textId="77777777" w:rsidR="00C50A95" w:rsidRPr="00D016EC" w:rsidRDefault="00C50A95" w:rsidP="00416506">
            <w:pPr>
              <w:pStyle w:val="tabletext11"/>
              <w:jc w:val="right"/>
              <w:rPr>
                <w:ins w:id="28567" w:author="Author"/>
              </w:rPr>
            </w:pPr>
          </w:p>
        </w:tc>
        <w:tc>
          <w:tcPr>
            <w:tcW w:w="1580" w:type="dxa"/>
            <w:tcBorders>
              <w:left w:val="nil"/>
            </w:tcBorders>
            <w:shd w:val="clear" w:color="auto" w:fill="auto"/>
            <w:vAlign w:val="bottom"/>
          </w:tcPr>
          <w:p w14:paraId="3046897C" w14:textId="77777777" w:rsidR="00C50A95" w:rsidRPr="00D016EC" w:rsidRDefault="00C50A95" w:rsidP="00416506">
            <w:pPr>
              <w:pStyle w:val="tabletext11"/>
              <w:tabs>
                <w:tab w:val="decimal" w:pos="640"/>
              </w:tabs>
              <w:rPr>
                <w:ins w:id="28568" w:author="Author"/>
              </w:rPr>
            </w:pPr>
            <w:ins w:id="28569" w:author="Author">
              <w:r w:rsidRPr="00D016EC">
                <w:t>6,000 to 7,999</w:t>
              </w:r>
            </w:ins>
          </w:p>
        </w:tc>
        <w:tc>
          <w:tcPr>
            <w:tcW w:w="680" w:type="dxa"/>
            <w:shd w:val="clear" w:color="auto" w:fill="auto"/>
            <w:noWrap/>
            <w:vAlign w:val="bottom"/>
          </w:tcPr>
          <w:p w14:paraId="1D15220E" w14:textId="77777777" w:rsidR="00C50A95" w:rsidRPr="00D016EC" w:rsidRDefault="00C50A95" w:rsidP="00416506">
            <w:pPr>
              <w:pStyle w:val="tabletext11"/>
              <w:jc w:val="center"/>
              <w:rPr>
                <w:ins w:id="28570" w:author="Author"/>
              </w:rPr>
            </w:pPr>
            <w:ins w:id="28571" w:author="Author">
              <w:r w:rsidRPr="00D016EC">
                <w:t>0.48</w:t>
              </w:r>
            </w:ins>
          </w:p>
        </w:tc>
        <w:tc>
          <w:tcPr>
            <w:tcW w:w="900" w:type="dxa"/>
            <w:shd w:val="clear" w:color="auto" w:fill="auto"/>
            <w:noWrap/>
            <w:vAlign w:val="bottom"/>
          </w:tcPr>
          <w:p w14:paraId="4EC83BEA" w14:textId="77777777" w:rsidR="00C50A95" w:rsidRPr="00D016EC" w:rsidRDefault="00C50A95" w:rsidP="00416506">
            <w:pPr>
              <w:pStyle w:val="tabletext11"/>
              <w:jc w:val="center"/>
              <w:rPr>
                <w:ins w:id="28572" w:author="Author"/>
              </w:rPr>
            </w:pPr>
            <w:ins w:id="28573" w:author="Author">
              <w:r w:rsidRPr="00D016EC">
                <w:t>0.48</w:t>
              </w:r>
            </w:ins>
          </w:p>
        </w:tc>
        <w:tc>
          <w:tcPr>
            <w:tcW w:w="400" w:type="dxa"/>
            <w:shd w:val="clear" w:color="auto" w:fill="auto"/>
            <w:noWrap/>
            <w:vAlign w:val="bottom"/>
          </w:tcPr>
          <w:p w14:paraId="72AF6F20" w14:textId="77777777" w:rsidR="00C50A95" w:rsidRPr="00D016EC" w:rsidRDefault="00C50A95" w:rsidP="00416506">
            <w:pPr>
              <w:pStyle w:val="tabletext11"/>
              <w:jc w:val="center"/>
              <w:rPr>
                <w:ins w:id="28574" w:author="Author"/>
              </w:rPr>
            </w:pPr>
            <w:ins w:id="28575" w:author="Author">
              <w:r w:rsidRPr="00D016EC">
                <w:t>0.48</w:t>
              </w:r>
            </w:ins>
          </w:p>
        </w:tc>
        <w:tc>
          <w:tcPr>
            <w:tcW w:w="400" w:type="dxa"/>
            <w:shd w:val="clear" w:color="auto" w:fill="auto"/>
            <w:noWrap/>
            <w:vAlign w:val="bottom"/>
          </w:tcPr>
          <w:p w14:paraId="4F4706C6" w14:textId="77777777" w:rsidR="00C50A95" w:rsidRPr="00D016EC" w:rsidRDefault="00C50A95" w:rsidP="00416506">
            <w:pPr>
              <w:pStyle w:val="tabletext11"/>
              <w:jc w:val="center"/>
              <w:rPr>
                <w:ins w:id="28576" w:author="Author"/>
              </w:rPr>
            </w:pPr>
            <w:ins w:id="28577" w:author="Author">
              <w:r w:rsidRPr="00D016EC">
                <w:t>0.46</w:t>
              </w:r>
            </w:ins>
          </w:p>
        </w:tc>
        <w:tc>
          <w:tcPr>
            <w:tcW w:w="400" w:type="dxa"/>
            <w:shd w:val="clear" w:color="auto" w:fill="auto"/>
            <w:noWrap/>
            <w:vAlign w:val="bottom"/>
          </w:tcPr>
          <w:p w14:paraId="72DBC659" w14:textId="77777777" w:rsidR="00C50A95" w:rsidRPr="00D016EC" w:rsidRDefault="00C50A95" w:rsidP="00416506">
            <w:pPr>
              <w:pStyle w:val="tabletext11"/>
              <w:jc w:val="center"/>
              <w:rPr>
                <w:ins w:id="28578" w:author="Author"/>
              </w:rPr>
            </w:pPr>
            <w:ins w:id="28579" w:author="Author">
              <w:r w:rsidRPr="00D016EC">
                <w:t>0.44</w:t>
              </w:r>
            </w:ins>
          </w:p>
        </w:tc>
        <w:tc>
          <w:tcPr>
            <w:tcW w:w="400" w:type="dxa"/>
            <w:shd w:val="clear" w:color="auto" w:fill="auto"/>
            <w:noWrap/>
            <w:vAlign w:val="bottom"/>
          </w:tcPr>
          <w:p w14:paraId="74553E2A" w14:textId="77777777" w:rsidR="00C50A95" w:rsidRPr="00D016EC" w:rsidRDefault="00C50A95" w:rsidP="00416506">
            <w:pPr>
              <w:pStyle w:val="tabletext11"/>
              <w:jc w:val="center"/>
              <w:rPr>
                <w:ins w:id="28580" w:author="Author"/>
              </w:rPr>
            </w:pPr>
            <w:ins w:id="28581" w:author="Author">
              <w:r w:rsidRPr="00D016EC">
                <w:t>0.40</w:t>
              </w:r>
            </w:ins>
          </w:p>
        </w:tc>
        <w:tc>
          <w:tcPr>
            <w:tcW w:w="400" w:type="dxa"/>
            <w:shd w:val="clear" w:color="auto" w:fill="auto"/>
            <w:noWrap/>
            <w:vAlign w:val="bottom"/>
          </w:tcPr>
          <w:p w14:paraId="053EB896" w14:textId="77777777" w:rsidR="00C50A95" w:rsidRPr="00D016EC" w:rsidRDefault="00C50A95" w:rsidP="00416506">
            <w:pPr>
              <w:pStyle w:val="tabletext11"/>
              <w:jc w:val="center"/>
              <w:rPr>
                <w:ins w:id="28582" w:author="Author"/>
              </w:rPr>
            </w:pPr>
            <w:ins w:id="28583" w:author="Author">
              <w:r w:rsidRPr="00D016EC">
                <w:t>0.38</w:t>
              </w:r>
            </w:ins>
          </w:p>
        </w:tc>
        <w:tc>
          <w:tcPr>
            <w:tcW w:w="400" w:type="dxa"/>
            <w:shd w:val="clear" w:color="auto" w:fill="auto"/>
            <w:noWrap/>
            <w:vAlign w:val="bottom"/>
          </w:tcPr>
          <w:p w14:paraId="523C188D" w14:textId="77777777" w:rsidR="00C50A95" w:rsidRPr="00D016EC" w:rsidRDefault="00C50A95" w:rsidP="00416506">
            <w:pPr>
              <w:pStyle w:val="tabletext11"/>
              <w:jc w:val="center"/>
              <w:rPr>
                <w:ins w:id="28584" w:author="Author"/>
              </w:rPr>
            </w:pPr>
            <w:ins w:id="28585" w:author="Author">
              <w:r w:rsidRPr="00D016EC">
                <w:t>0.36</w:t>
              </w:r>
            </w:ins>
          </w:p>
        </w:tc>
        <w:tc>
          <w:tcPr>
            <w:tcW w:w="400" w:type="dxa"/>
            <w:shd w:val="clear" w:color="auto" w:fill="auto"/>
            <w:noWrap/>
            <w:vAlign w:val="bottom"/>
          </w:tcPr>
          <w:p w14:paraId="6686ACB1" w14:textId="77777777" w:rsidR="00C50A95" w:rsidRPr="00D016EC" w:rsidRDefault="00C50A95" w:rsidP="00416506">
            <w:pPr>
              <w:pStyle w:val="tabletext11"/>
              <w:jc w:val="center"/>
              <w:rPr>
                <w:ins w:id="28586" w:author="Author"/>
              </w:rPr>
            </w:pPr>
            <w:ins w:id="28587" w:author="Author">
              <w:r w:rsidRPr="00D016EC">
                <w:t>0.34</w:t>
              </w:r>
            </w:ins>
          </w:p>
        </w:tc>
        <w:tc>
          <w:tcPr>
            <w:tcW w:w="400" w:type="dxa"/>
            <w:shd w:val="clear" w:color="auto" w:fill="auto"/>
            <w:noWrap/>
            <w:vAlign w:val="bottom"/>
          </w:tcPr>
          <w:p w14:paraId="579BE97A" w14:textId="77777777" w:rsidR="00C50A95" w:rsidRPr="00D016EC" w:rsidRDefault="00C50A95" w:rsidP="00416506">
            <w:pPr>
              <w:pStyle w:val="tabletext11"/>
              <w:jc w:val="center"/>
              <w:rPr>
                <w:ins w:id="28588" w:author="Author"/>
              </w:rPr>
            </w:pPr>
            <w:ins w:id="28589" w:author="Author">
              <w:r w:rsidRPr="00D016EC">
                <w:t>0.32</w:t>
              </w:r>
            </w:ins>
          </w:p>
        </w:tc>
        <w:tc>
          <w:tcPr>
            <w:tcW w:w="400" w:type="dxa"/>
            <w:shd w:val="clear" w:color="auto" w:fill="auto"/>
            <w:noWrap/>
            <w:vAlign w:val="bottom"/>
          </w:tcPr>
          <w:p w14:paraId="1358CBBC" w14:textId="77777777" w:rsidR="00C50A95" w:rsidRPr="00D016EC" w:rsidRDefault="00C50A95" w:rsidP="00416506">
            <w:pPr>
              <w:pStyle w:val="tabletext11"/>
              <w:jc w:val="center"/>
              <w:rPr>
                <w:ins w:id="28590" w:author="Author"/>
              </w:rPr>
            </w:pPr>
            <w:ins w:id="28591" w:author="Author">
              <w:r w:rsidRPr="00D016EC">
                <w:t>0.31</w:t>
              </w:r>
            </w:ins>
          </w:p>
        </w:tc>
        <w:tc>
          <w:tcPr>
            <w:tcW w:w="400" w:type="dxa"/>
            <w:shd w:val="clear" w:color="auto" w:fill="auto"/>
            <w:noWrap/>
            <w:vAlign w:val="bottom"/>
          </w:tcPr>
          <w:p w14:paraId="508C99AD" w14:textId="77777777" w:rsidR="00C50A95" w:rsidRPr="00D016EC" w:rsidRDefault="00C50A95" w:rsidP="00416506">
            <w:pPr>
              <w:pStyle w:val="tabletext11"/>
              <w:jc w:val="center"/>
              <w:rPr>
                <w:ins w:id="28592" w:author="Author"/>
              </w:rPr>
            </w:pPr>
            <w:ins w:id="28593" w:author="Author">
              <w:r w:rsidRPr="00D016EC">
                <w:t>0.29</w:t>
              </w:r>
            </w:ins>
          </w:p>
        </w:tc>
        <w:tc>
          <w:tcPr>
            <w:tcW w:w="400" w:type="dxa"/>
            <w:shd w:val="clear" w:color="auto" w:fill="auto"/>
            <w:noWrap/>
            <w:vAlign w:val="bottom"/>
          </w:tcPr>
          <w:p w14:paraId="3CF06C65" w14:textId="77777777" w:rsidR="00C50A95" w:rsidRPr="00D016EC" w:rsidRDefault="00C50A95" w:rsidP="00416506">
            <w:pPr>
              <w:pStyle w:val="tabletext11"/>
              <w:jc w:val="center"/>
              <w:rPr>
                <w:ins w:id="28594" w:author="Author"/>
              </w:rPr>
            </w:pPr>
            <w:ins w:id="28595" w:author="Author">
              <w:r w:rsidRPr="00D016EC">
                <w:t>0.28</w:t>
              </w:r>
            </w:ins>
          </w:p>
        </w:tc>
        <w:tc>
          <w:tcPr>
            <w:tcW w:w="400" w:type="dxa"/>
            <w:shd w:val="clear" w:color="auto" w:fill="auto"/>
            <w:noWrap/>
            <w:vAlign w:val="bottom"/>
          </w:tcPr>
          <w:p w14:paraId="6E7B43C4" w14:textId="77777777" w:rsidR="00C50A95" w:rsidRPr="00D016EC" w:rsidRDefault="00C50A95" w:rsidP="00416506">
            <w:pPr>
              <w:pStyle w:val="tabletext11"/>
              <w:jc w:val="center"/>
              <w:rPr>
                <w:ins w:id="28596" w:author="Author"/>
              </w:rPr>
            </w:pPr>
            <w:ins w:id="28597" w:author="Author">
              <w:r w:rsidRPr="00D016EC">
                <w:t>0.27</w:t>
              </w:r>
            </w:ins>
          </w:p>
        </w:tc>
        <w:tc>
          <w:tcPr>
            <w:tcW w:w="400" w:type="dxa"/>
            <w:shd w:val="clear" w:color="auto" w:fill="auto"/>
            <w:noWrap/>
            <w:vAlign w:val="bottom"/>
          </w:tcPr>
          <w:p w14:paraId="09E3B7AF" w14:textId="77777777" w:rsidR="00C50A95" w:rsidRPr="00D016EC" w:rsidRDefault="00C50A95" w:rsidP="00416506">
            <w:pPr>
              <w:pStyle w:val="tabletext11"/>
              <w:jc w:val="center"/>
              <w:rPr>
                <w:ins w:id="28598" w:author="Author"/>
              </w:rPr>
            </w:pPr>
            <w:ins w:id="28599" w:author="Author">
              <w:r w:rsidRPr="00D016EC">
                <w:t>0.26</w:t>
              </w:r>
            </w:ins>
          </w:p>
        </w:tc>
        <w:tc>
          <w:tcPr>
            <w:tcW w:w="400" w:type="dxa"/>
            <w:shd w:val="clear" w:color="auto" w:fill="auto"/>
            <w:noWrap/>
            <w:vAlign w:val="bottom"/>
          </w:tcPr>
          <w:p w14:paraId="000A6342" w14:textId="77777777" w:rsidR="00C50A95" w:rsidRPr="00D016EC" w:rsidRDefault="00C50A95" w:rsidP="00416506">
            <w:pPr>
              <w:pStyle w:val="tabletext11"/>
              <w:jc w:val="center"/>
              <w:rPr>
                <w:ins w:id="28600" w:author="Author"/>
              </w:rPr>
            </w:pPr>
            <w:ins w:id="28601" w:author="Author">
              <w:r w:rsidRPr="00D016EC">
                <w:t>0.25</w:t>
              </w:r>
            </w:ins>
          </w:p>
        </w:tc>
        <w:tc>
          <w:tcPr>
            <w:tcW w:w="400" w:type="dxa"/>
            <w:shd w:val="clear" w:color="auto" w:fill="auto"/>
            <w:noWrap/>
            <w:vAlign w:val="bottom"/>
          </w:tcPr>
          <w:p w14:paraId="298E94AC" w14:textId="77777777" w:rsidR="00C50A95" w:rsidRPr="00D016EC" w:rsidRDefault="00C50A95" w:rsidP="00416506">
            <w:pPr>
              <w:pStyle w:val="tabletext11"/>
              <w:jc w:val="center"/>
              <w:rPr>
                <w:ins w:id="28602" w:author="Author"/>
              </w:rPr>
            </w:pPr>
            <w:ins w:id="28603" w:author="Author">
              <w:r w:rsidRPr="00D016EC">
                <w:t>0.24</w:t>
              </w:r>
            </w:ins>
          </w:p>
        </w:tc>
        <w:tc>
          <w:tcPr>
            <w:tcW w:w="400" w:type="dxa"/>
            <w:shd w:val="clear" w:color="auto" w:fill="auto"/>
            <w:noWrap/>
            <w:vAlign w:val="bottom"/>
          </w:tcPr>
          <w:p w14:paraId="5DEA5F14" w14:textId="77777777" w:rsidR="00C50A95" w:rsidRPr="00D016EC" w:rsidRDefault="00C50A95" w:rsidP="00416506">
            <w:pPr>
              <w:pStyle w:val="tabletext11"/>
              <w:jc w:val="center"/>
              <w:rPr>
                <w:ins w:id="28604" w:author="Author"/>
              </w:rPr>
            </w:pPr>
            <w:ins w:id="28605" w:author="Author">
              <w:r w:rsidRPr="00D016EC">
                <w:t>0.23</w:t>
              </w:r>
            </w:ins>
          </w:p>
        </w:tc>
        <w:tc>
          <w:tcPr>
            <w:tcW w:w="400" w:type="dxa"/>
            <w:shd w:val="clear" w:color="auto" w:fill="auto"/>
            <w:noWrap/>
            <w:vAlign w:val="bottom"/>
          </w:tcPr>
          <w:p w14:paraId="034E6C85" w14:textId="77777777" w:rsidR="00C50A95" w:rsidRPr="00D016EC" w:rsidRDefault="00C50A95" w:rsidP="00416506">
            <w:pPr>
              <w:pStyle w:val="tabletext11"/>
              <w:jc w:val="center"/>
              <w:rPr>
                <w:ins w:id="28606" w:author="Author"/>
              </w:rPr>
            </w:pPr>
            <w:ins w:id="28607" w:author="Author">
              <w:r w:rsidRPr="00D016EC">
                <w:t>0.22</w:t>
              </w:r>
            </w:ins>
          </w:p>
        </w:tc>
        <w:tc>
          <w:tcPr>
            <w:tcW w:w="400" w:type="dxa"/>
            <w:shd w:val="clear" w:color="auto" w:fill="auto"/>
            <w:noWrap/>
            <w:vAlign w:val="bottom"/>
          </w:tcPr>
          <w:p w14:paraId="72A5CD28" w14:textId="77777777" w:rsidR="00C50A95" w:rsidRPr="00D016EC" w:rsidRDefault="00C50A95" w:rsidP="00416506">
            <w:pPr>
              <w:pStyle w:val="tabletext11"/>
              <w:jc w:val="center"/>
              <w:rPr>
                <w:ins w:id="28608" w:author="Author"/>
              </w:rPr>
            </w:pPr>
            <w:ins w:id="28609" w:author="Author">
              <w:r w:rsidRPr="00D016EC">
                <w:t>0.21</w:t>
              </w:r>
            </w:ins>
          </w:p>
        </w:tc>
        <w:tc>
          <w:tcPr>
            <w:tcW w:w="400" w:type="dxa"/>
            <w:shd w:val="clear" w:color="auto" w:fill="auto"/>
            <w:noWrap/>
            <w:vAlign w:val="bottom"/>
          </w:tcPr>
          <w:p w14:paraId="5DBC6321" w14:textId="77777777" w:rsidR="00C50A95" w:rsidRPr="00D016EC" w:rsidRDefault="00C50A95" w:rsidP="00416506">
            <w:pPr>
              <w:pStyle w:val="tabletext11"/>
              <w:jc w:val="center"/>
              <w:rPr>
                <w:ins w:id="28610" w:author="Author"/>
              </w:rPr>
            </w:pPr>
            <w:ins w:id="28611" w:author="Author">
              <w:r w:rsidRPr="00D016EC">
                <w:t>0.20</w:t>
              </w:r>
            </w:ins>
          </w:p>
        </w:tc>
        <w:tc>
          <w:tcPr>
            <w:tcW w:w="400" w:type="dxa"/>
            <w:shd w:val="clear" w:color="auto" w:fill="auto"/>
            <w:noWrap/>
            <w:vAlign w:val="bottom"/>
          </w:tcPr>
          <w:p w14:paraId="1F33D39D" w14:textId="77777777" w:rsidR="00C50A95" w:rsidRPr="00D016EC" w:rsidRDefault="00C50A95" w:rsidP="00416506">
            <w:pPr>
              <w:pStyle w:val="tabletext11"/>
              <w:jc w:val="center"/>
              <w:rPr>
                <w:ins w:id="28612" w:author="Author"/>
              </w:rPr>
            </w:pPr>
            <w:ins w:id="28613" w:author="Author">
              <w:r w:rsidRPr="00D016EC">
                <w:t>0.19</w:t>
              </w:r>
            </w:ins>
          </w:p>
        </w:tc>
        <w:tc>
          <w:tcPr>
            <w:tcW w:w="440" w:type="dxa"/>
            <w:shd w:val="clear" w:color="auto" w:fill="auto"/>
            <w:noWrap/>
            <w:vAlign w:val="bottom"/>
          </w:tcPr>
          <w:p w14:paraId="2249F3B8" w14:textId="77777777" w:rsidR="00C50A95" w:rsidRPr="00D016EC" w:rsidRDefault="00C50A95" w:rsidP="00416506">
            <w:pPr>
              <w:pStyle w:val="tabletext11"/>
              <w:jc w:val="center"/>
              <w:rPr>
                <w:ins w:id="28614" w:author="Author"/>
              </w:rPr>
            </w:pPr>
            <w:ins w:id="28615" w:author="Author">
              <w:r w:rsidRPr="00D016EC">
                <w:t>0.19</w:t>
              </w:r>
            </w:ins>
          </w:p>
        </w:tc>
        <w:tc>
          <w:tcPr>
            <w:tcW w:w="400" w:type="dxa"/>
            <w:shd w:val="clear" w:color="auto" w:fill="auto"/>
            <w:noWrap/>
            <w:vAlign w:val="bottom"/>
          </w:tcPr>
          <w:p w14:paraId="0A17B0D7" w14:textId="77777777" w:rsidR="00C50A95" w:rsidRPr="00D016EC" w:rsidRDefault="00C50A95" w:rsidP="00416506">
            <w:pPr>
              <w:pStyle w:val="tabletext11"/>
              <w:jc w:val="center"/>
              <w:rPr>
                <w:ins w:id="28616" w:author="Author"/>
              </w:rPr>
            </w:pPr>
            <w:ins w:id="28617" w:author="Author">
              <w:r w:rsidRPr="00D016EC">
                <w:t>0.18</w:t>
              </w:r>
            </w:ins>
          </w:p>
        </w:tc>
        <w:tc>
          <w:tcPr>
            <w:tcW w:w="400" w:type="dxa"/>
            <w:shd w:val="clear" w:color="auto" w:fill="auto"/>
            <w:noWrap/>
            <w:vAlign w:val="bottom"/>
          </w:tcPr>
          <w:p w14:paraId="49E7D729" w14:textId="77777777" w:rsidR="00C50A95" w:rsidRPr="00D016EC" w:rsidRDefault="00C50A95" w:rsidP="00416506">
            <w:pPr>
              <w:pStyle w:val="tabletext11"/>
              <w:jc w:val="center"/>
              <w:rPr>
                <w:ins w:id="28618" w:author="Author"/>
              </w:rPr>
            </w:pPr>
            <w:ins w:id="28619" w:author="Author">
              <w:r w:rsidRPr="00D016EC">
                <w:t>0.17</w:t>
              </w:r>
            </w:ins>
          </w:p>
        </w:tc>
        <w:tc>
          <w:tcPr>
            <w:tcW w:w="400" w:type="dxa"/>
            <w:shd w:val="clear" w:color="auto" w:fill="auto"/>
            <w:noWrap/>
            <w:vAlign w:val="bottom"/>
          </w:tcPr>
          <w:p w14:paraId="5E361C6E" w14:textId="77777777" w:rsidR="00C50A95" w:rsidRPr="00D016EC" w:rsidRDefault="00C50A95" w:rsidP="00416506">
            <w:pPr>
              <w:pStyle w:val="tabletext11"/>
              <w:jc w:val="center"/>
              <w:rPr>
                <w:ins w:id="28620" w:author="Author"/>
              </w:rPr>
            </w:pPr>
            <w:ins w:id="28621" w:author="Author">
              <w:r w:rsidRPr="00D016EC">
                <w:t>0.17</w:t>
              </w:r>
            </w:ins>
          </w:p>
        </w:tc>
        <w:tc>
          <w:tcPr>
            <w:tcW w:w="400" w:type="dxa"/>
            <w:shd w:val="clear" w:color="auto" w:fill="auto"/>
            <w:noWrap/>
            <w:vAlign w:val="bottom"/>
          </w:tcPr>
          <w:p w14:paraId="5CED8E50" w14:textId="77777777" w:rsidR="00C50A95" w:rsidRPr="00D016EC" w:rsidRDefault="00C50A95" w:rsidP="00416506">
            <w:pPr>
              <w:pStyle w:val="tabletext11"/>
              <w:jc w:val="center"/>
              <w:rPr>
                <w:ins w:id="28622" w:author="Author"/>
              </w:rPr>
            </w:pPr>
            <w:ins w:id="28623" w:author="Author">
              <w:r w:rsidRPr="00D016EC">
                <w:t>0.16</w:t>
              </w:r>
            </w:ins>
          </w:p>
        </w:tc>
        <w:tc>
          <w:tcPr>
            <w:tcW w:w="460" w:type="dxa"/>
            <w:shd w:val="clear" w:color="auto" w:fill="auto"/>
            <w:noWrap/>
            <w:vAlign w:val="bottom"/>
          </w:tcPr>
          <w:p w14:paraId="2079718D" w14:textId="77777777" w:rsidR="00C50A95" w:rsidRPr="00D016EC" w:rsidRDefault="00C50A95" w:rsidP="00416506">
            <w:pPr>
              <w:pStyle w:val="tabletext11"/>
              <w:jc w:val="center"/>
              <w:rPr>
                <w:ins w:id="28624" w:author="Author"/>
              </w:rPr>
            </w:pPr>
            <w:ins w:id="28625" w:author="Author">
              <w:r w:rsidRPr="00D016EC">
                <w:t>0.15</w:t>
              </w:r>
            </w:ins>
          </w:p>
        </w:tc>
      </w:tr>
      <w:tr w:rsidR="00C50A95" w:rsidRPr="00D016EC" w14:paraId="290EC698" w14:textId="77777777" w:rsidTr="00416506">
        <w:trPr>
          <w:trHeight w:val="190"/>
          <w:ins w:id="28626" w:author="Author"/>
        </w:trPr>
        <w:tc>
          <w:tcPr>
            <w:tcW w:w="200" w:type="dxa"/>
            <w:tcBorders>
              <w:right w:val="nil"/>
            </w:tcBorders>
            <w:shd w:val="clear" w:color="auto" w:fill="auto"/>
            <w:vAlign w:val="bottom"/>
          </w:tcPr>
          <w:p w14:paraId="72F83E77" w14:textId="77777777" w:rsidR="00C50A95" w:rsidRPr="00D016EC" w:rsidRDefault="00C50A95" w:rsidP="00416506">
            <w:pPr>
              <w:pStyle w:val="tabletext11"/>
              <w:jc w:val="right"/>
              <w:rPr>
                <w:ins w:id="28627" w:author="Author"/>
              </w:rPr>
            </w:pPr>
          </w:p>
        </w:tc>
        <w:tc>
          <w:tcPr>
            <w:tcW w:w="1580" w:type="dxa"/>
            <w:tcBorders>
              <w:left w:val="nil"/>
            </w:tcBorders>
            <w:shd w:val="clear" w:color="auto" w:fill="auto"/>
            <w:vAlign w:val="bottom"/>
          </w:tcPr>
          <w:p w14:paraId="388140C2" w14:textId="77777777" w:rsidR="00C50A95" w:rsidRPr="00D016EC" w:rsidRDefault="00C50A95" w:rsidP="00416506">
            <w:pPr>
              <w:pStyle w:val="tabletext11"/>
              <w:tabs>
                <w:tab w:val="decimal" w:pos="640"/>
              </w:tabs>
              <w:rPr>
                <w:ins w:id="28628" w:author="Author"/>
              </w:rPr>
            </w:pPr>
            <w:ins w:id="28629" w:author="Author">
              <w:r w:rsidRPr="00D016EC">
                <w:t>8,000 to 9,999</w:t>
              </w:r>
            </w:ins>
          </w:p>
        </w:tc>
        <w:tc>
          <w:tcPr>
            <w:tcW w:w="680" w:type="dxa"/>
            <w:shd w:val="clear" w:color="auto" w:fill="auto"/>
            <w:noWrap/>
            <w:vAlign w:val="bottom"/>
          </w:tcPr>
          <w:p w14:paraId="519E311C" w14:textId="77777777" w:rsidR="00C50A95" w:rsidRPr="00D016EC" w:rsidRDefault="00C50A95" w:rsidP="00416506">
            <w:pPr>
              <w:pStyle w:val="tabletext11"/>
              <w:jc w:val="center"/>
              <w:rPr>
                <w:ins w:id="28630" w:author="Author"/>
              </w:rPr>
            </w:pPr>
            <w:ins w:id="28631" w:author="Author">
              <w:r w:rsidRPr="00D016EC">
                <w:t>0.52</w:t>
              </w:r>
            </w:ins>
          </w:p>
        </w:tc>
        <w:tc>
          <w:tcPr>
            <w:tcW w:w="900" w:type="dxa"/>
            <w:shd w:val="clear" w:color="auto" w:fill="auto"/>
            <w:noWrap/>
            <w:vAlign w:val="bottom"/>
          </w:tcPr>
          <w:p w14:paraId="3CCEE8D2" w14:textId="77777777" w:rsidR="00C50A95" w:rsidRPr="00D016EC" w:rsidRDefault="00C50A95" w:rsidP="00416506">
            <w:pPr>
              <w:pStyle w:val="tabletext11"/>
              <w:jc w:val="center"/>
              <w:rPr>
                <w:ins w:id="28632" w:author="Author"/>
              </w:rPr>
            </w:pPr>
            <w:ins w:id="28633" w:author="Author">
              <w:r w:rsidRPr="00D016EC">
                <w:t>0.52</w:t>
              </w:r>
            </w:ins>
          </w:p>
        </w:tc>
        <w:tc>
          <w:tcPr>
            <w:tcW w:w="400" w:type="dxa"/>
            <w:shd w:val="clear" w:color="auto" w:fill="auto"/>
            <w:noWrap/>
            <w:vAlign w:val="bottom"/>
          </w:tcPr>
          <w:p w14:paraId="68C69E79" w14:textId="77777777" w:rsidR="00C50A95" w:rsidRPr="00D016EC" w:rsidRDefault="00C50A95" w:rsidP="00416506">
            <w:pPr>
              <w:pStyle w:val="tabletext11"/>
              <w:jc w:val="center"/>
              <w:rPr>
                <w:ins w:id="28634" w:author="Author"/>
              </w:rPr>
            </w:pPr>
            <w:ins w:id="28635" w:author="Author">
              <w:r w:rsidRPr="00D016EC">
                <w:t>0.52</w:t>
              </w:r>
            </w:ins>
          </w:p>
        </w:tc>
        <w:tc>
          <w:tcPr>
            <w:tcW w:w="400" w:type="dxa"/>
            <w:shd w:val="clear" w:color="auto" w:fill="auto"/>
            <w:noWrap/>
            <w:vAlign w:val="bottom"/>
          </w:tcPr>
          <w:p w14:paraId="26BA6E29" w14:textId="77777777" w:rsidR="00C50A95" w:rsidRPr="00D016EC" w:rsidRDefault="00C50A95" w:rsidP="00416506">
            <w:pPr>
              <w:pStyle w:val="tabletext11"/>
              <w:jc w:val="center"/>
              <w:rPr>
                <w:ins w:id="28636" w:author="Author"/>
              </w:rPr>
            </w:pPr>
            <w:ins w:id="28637" w:author="Author">
              <w:r w:rsidRPr="00D016EC">
                <w:t>0.50</w:t>
              </w:r>
            </w:ins>
          </w:p>
        </w:tc>
        <w:tc>
          <w:tcPr>
            <w:tcW w:w="400" w:type="dxa"/>
            <w:shd w:val="clear" w:color="auto" w:fill="auto"/>
            <w:noWrap/>
            <w:vAlign w:val="bottom"/>
          </w:tcPr>
          <w:p w14:paraId="5920EB71" w14:textId="77777777" w:rsidR="00C50A95" w:rsidRPr="00D016EC" w:rsidRDefault="00C50A95" w:rsidP="00416506">
            <w:pPr>
              <w:pStyle w:val="tabletext11"/>
              <w:jc w:val="center"/>
              <w:rPr>
                <w:ins w:id="28638" w:author="Author"/>
              </w:rPr>
            </w:pPr>
            <w:ins w:id="28639" w:author="Author">
              <w:r w:rsidRPr="00D016EC">
                <w:t>0.47</w:t>
              </w:r>
            </w:ins>
          </w:p>
        </w:tc>
        <w:tc>
          <w:tcPr>
            <w:tcW w:w="400" w:type="dxa"/>
            <w:shd w:val="clear" w:color="auto" w:fill="auto"/>
            <w:noWrap/>
            <w:vAlign w:val="bottom"/>
          </w:tcPr>
          <w:p w14:paraId="5EF53201" w14:textId="77777777" w:rsidR="00C50A95" w:rsidRPr="00D016EC" w:rsidRDefault="00C50A95" w:rsidP="00416506">
            <w:pPr>
              <w:pStyle w:val="tabletext11"/>
              <w:jc w:val="center"/>
              <w:rPr>
                <w:ins w:id="28640" w:author="Author"/>
              </w:rPr>
            </w:pPr>
            <w:ins w:id="28641" w:author="Author">
              <w:r w:rsidRPr="00D016EC">
                <w:t>0.43</w:t>
              </w:r>
            </w:ins>
          </w:p>
        </w:tc>
        <w:tc>
          <w:tcPr>
            <w:tcW w:w="400" w:type="dxa"/>
            <w:shd w:val="clear" w:color="auto" w:fill="auto"/>
            <w:noWrap/>
            <w:vAlign w:val="bottom"/>
          </w:tcPr>
          <w:p w14:paraId="7F8C360A" w14:textId="77777777" w:rsidR="00C50A95" w:rsidRPr="00D016EC" w:rsidRDefault="00C50A95" w:rsidP="00416506">
            <w:pPr>
              <w:pStyle w:val="tabletext11"/>
              <w:jc w:val="center"/>
              <w:rPr>
                <w:ins w:id="28642" w:author="Author"/>
              </w:rPr>
            </w:pPr>
            <w:ins w:id="28643" w:author="Author">
              <w:r w:rsidRPr="00D016EC">
                <w:t>0.41</w:t>
              </w:r>
            </w:ins>
          </w:p>
        </w:tc>
        <w:tc>
          <w:tcPr>
            <w:tcW w:w="400" w:type="dxa"/>
            <w:shd w:val="clear" w:color="auto" w:fill="auto"/>
            <w:noWrap/>
            <w:vAlign w:val="bottom"/>
          </w:tcPr>
          <w:p w14:paraId="41020A21" w14:textId="77777777" w:rsidR="00C50A95" w:rsidRPr="00D016EC" w:rsidRDefault="00C50A95" w:rsidP="00416506">
            <w:pPr>
              <w:pStyle w:val="tabletext11"/>
              <w:jc w:val="center"/>
              <w:rPr>
                <w:ins w:id="28644" w:author="Author"/>
              </w:rPr>
            </w:pPr>
            <w:ins w:id="28645" w:author="Author">
              <w:r w:rsidRPr="00D016EC">
                <w:t>0.39</w:t>
              </w:r>
            </w:ins>
          </w:p>
        </w:tc>
        <w:tc>
          <w:tcPr>
            <w:tcW w:w="400" w:type="dxa"/>
            <w:shd w:val="clear" w:color="auto" w:fill="auto"/>
            <w:noWrap/>
            <w:vAlign w:val="bottom"/>
          </w:tcPr>
          <w:p w14:paraId="064B6E6E" w14:textId="77777777" w:rsidR="00C50A95" w:rsidRPr="00D016EC" w:rsidRDefault="00C50A95" w:rsidP="00416506">
            <w:pPr>
              <w:pStyle w:val="tabletext11"/>
              <w:jc w:val="center"/>
              <w:rPr>
                <w:ins w:id="28646" w:author="Author"/>
              </w:rPr>
            </w:pPr>
            <w:ins w:id="28647" w:author="Author">
              <w:r w:rsidRPr="00D016EC">
                <w:t>0.37</w:t>
              </w:r>
            </w:ins>
          </w:p>
        </w:tc>
        <w:tc>
          <w:tcPr>
            <w:tcW w:w="400" w:type="dxa"/>
            <w:shd w:val="clear" w:color="auto" w:fill="auto"/>
            <w:noWrap/>
            <w:vAlign w:val="bottom"/>
          </w:tcPr>
          <w:p w14:paraId="16D82EA8" w14:textId="77777777" w:rsidR="00C50A95" w:rsidRPr="00D016EC" w:rsidRDefault="00C50A95" w:rsidP="00416506">
            <w:pPr>
              <w:pStyle w:val="tabletext11"/>
              <w:jc w:val="center"/>
              <w:rPr>
                <w:ins w:id="28648" w:author="Author"/>
              </w:rPr>
            </w:pPr>
            <w:ins w:id="28649" w:author="Author">
              <w:r w:rsidRPr="00D016EC">
                <w:t>0.35</w:t>
              </w:r>
            </w:ins>
          </w:p>
        </w:tc>
        <w:tc>
          <w:tcPr>
            <w:tcW w:w="400" w:type="dxa"/>
            <w:shd w:val="clear" w:color="auto" w:fill="auto"/>
            <w:noWrap/>
            <w:vAlign w:val="bottom"/>
          </w:tcPr>
          <w:p w14:paraId="7E829B73" w14:textId="77777777" w:rsidR="00C50A95" w:rsidRPr="00D016EC" w:rsidRDefault="00C50A95" w:rsidP="00416506">
            <w:pPr>
              <w:pStyle w:val="tabletext11"/>
              <w:jc w:val="center"/>
              <w:rPr>
                <w:ins w:id="28650" w:author="Author"/>
              </w:rPr>
            </w:pPr>
            <w:ins w:id="28651" w:author="Author">
              <w:r w:rsidRPr="00D016EC">
                <w:t>0.33</w:t>
              </w:r>
            </w:ins>
          </w:p>
        </w:tc>
        <w:tc>
          <w:tcPr>
            <w:tcW w:w="400" w:type="dxa"/>
            <w:shd w:val="clear" w:color="auto" w:fill="auto"/>
            <w:noWrap/>
            <w:vAlign w:val="bottom"/>
          </w:tcPr>
          <w:p w14:paraId="7392825C" w14:textId="77777777" w:rsidR="00C50A95" w:rsidRPr="00D016EC" w:rsidRDefault="00C50A95" w:rsidP="00416506">
            <w:pPr>
              <w:pStyle w:val="tabletext11"/>
              <w:jc w:val="center"/>
              <w:rPr>
                <w:ins w:id="28652" w:author="Author"/>
              </w:rPr>
            </w:pPr>
            <w:ins w:id="28653" w:author="Author">
              <w:r w:rsidRPr="00D016EC">
                <w:t>0.32</w:t>
              </w:r>
            </w:ins>
          </w:p>
        </w:tc>
        <w:tc>
          <w:tcPr>
            <w:tcW w:w="400" w:type="dxa"/>
            <w:shd w:val="clear" w:color="auto" w:fill="auto"/>
            <w:noWrap/>
            <w:vAlign w:val="bottom"/>
          </w:tcPr>
          <w:p w14:paraId="569FFFBA" w14:textId="77777777" w:rsidR="00C50A95" w:rsidRPr="00D016EC" w:rsidRDefault="00C50A95" w:rsidP="00416506">
            <w:pPr>
              <w:pStyle w:val="tabletext11"/>
              <w:jc w:val="center"/>
              <w:rPr>
                <w:ins w:id="28654" w:author="Author"/>
              </w:rPr>
            </w:pPr>
            <w:ins w:id="28655" w:author="Author">
              <w:r w:rsidRPr="00D016EC">
                <w:t>0.30</w:t>
              </w:r>
            </w:ins>
          </w:p>
        </w:tc>
        <w:tc>
          <w:tcPr>
            <w:tcW w:w="400" w:type="dxa"/>
            <w:shd w:val="clear" w:color="auto" w:fill="auto"/>
            <w:noWrap/>
            <w:vAlign w:val="bottom"/>
          </w:tcPr>
          <w:p w14:paraId="53226999" w14:textId="77777777" w:rsidR="00C50A95" w:rsidRPr="00D016EC" w:rsidRDefault="00C50A95" w:rsidP="00416506">
            <w:pPr>
              <w:pStyle w:val="tabletext11"/>
              <w:jc w:val="center"/>
              <w:rPr>
                <w:ins w:id="28656" w:author="Author"/>
              </w:rPr>
            </w:pPr>
            <w:ins w:id="28657" w:author="Author">
              <w:r w:rsidRPr="00D016EC">
                <w:t>0.29</w:t>
              </w:r>
            </w:ins>
          </w:p>
        </w:tc>
        <w:tc>
          <w:tcPr>
            <w:tcW w:w="400" w:type="dxa"/>
            <w:shd w:val="clear" w:color="auto" w:fill="auto"/>
            <w:noWrap/>
            <w:vAlign w:val="bottom"/>
          </w:tcPr>
          <w:p w14:paraId="6A39E30E" w14:textId="77777777" w:rsidR="00C50A95" w:rsidRPr="00D016EC" w:rsidRDefault="00C50A95" w:rsidP="00416506">
            <w:pPr>
              <w:pStyle w:val="tabletext11"/>
              <w:jc w:val="center"/>
              <w:rPr>
                <w:ins w:id="28658" w:author="Author"/>
              </w:rPr>
            </w:pPr>
            <w:ins w:id="28659" w:author="Author">
              <w:r w:rsidRPr="00D016EC">
                <w:t>0.28</w:t>
              </w:r>
            </w:ins>
          </w:p>
        </w:tc>
        <w:tc>
          <w:tcPr>
            <w:tcW w:w="400" w:type="dxa"/>
            <w:shd w:val="clear" w:color="auto" w:fill="auto"/>
            <w:noWrap/>
            <w:vAlign w:val="bottom"/>
          </w:tcPr>
          <w:p w14:paraId="49C86D12" w14:textId="77777777" w:rsidR="00C50A95" w:rsidRPr="00D016EC" w:rsidRDefault="00C50A95" w:rsidP="00416506">
            <w:pPr>
              <w:pStyle w:val="tabletext11"/>
              <w:jc w:val="center"/>
              <w:rPr>
                <w:ins w:id="28660" w:author="Author"/>
              </w:rPr>
            </w:pPr>
            <w:ins w:id="28661" w:author="Author">
              <w:r w:rsidRPr="00D016EC">
                <w:t>0.27</w:t>
              </w:r>
            </w:ins>
          </w:p>
        </w:tc>
        <w:tc>
          <w:tcPr>
            <w:tcW w:w="400" w:type="dxa"/>
            <w:shd w:val="clear" w:color="auto" w:fill="auto"/>
            <w:noWrap/>
            <w:vAlign w:val="bottom"/>
          </w:tcPr>
          <w:p w14:paraId="290D3557" w14:textId="77777777" w:rsidR="00C50A95" w:rsidRPr="00D016EC" w:rsidRDefault="00C50A95" w:rsidP="00416506">
            <w:pPr>
              <w:pStyle w:val="tabletext11"/>
              <w:jc w:val="center"/>
              <w:rPr>
                <w:ins w:id="28662" w:author="Author"/>
              </w:rPr>
            </w:pPr>
            <w:ins w:id="28663" w:author="Author">
              <w:r w:rsidRPr="00D016EC">
                <w:t>0.26</w:t>
              </w:r>
            </w:ins>
          </w:p>
        </w:tc>
        <w:tc>
          <w:tcPr>
            <w:tcW w:w="400" w:type="dxa"/>
            <w:shd w:val="clear" w:color="auto" w:fill="auto"/>
            <w:noWrap/>
            <w:vAlign w:val="bottom"/>
          </w:tcPr>
          <w:p w14:paraId="7AC4105C" w14:textId="77777777" w:rsidR="00C50A95" w:rsidRPr="00D016EC" w:rsidRDefault="00C50A95" w:rsidP="00416506">
            <w:pPr>
              <w:pStyle w:val="tabletext11"/>
              <w:jc w:val="center"/>
              <w:rPr>
                <w:ins w:id="28664" w:author="Author"/>
              </w:rPr>
            </w:pPr>
            <w:ins w:id="28665" w:author="Author">
              <w:r w:rsidRPr="00D016EC">
                <w:t>0.25</w:t>
              </w:r>
            </w:ins>
          </w:p>
        </w:tc>
        <w:tc>
          <w:tcPr>
            <w:tcW w:w="400" w:type="dxa"/>
            <w:shd w:val="clear" w:color="auto" w:fill="auto"/>
            <w:noWrap/>
            <w:vAlign w:val="bottom"/>
          </w:tcPr>
          <w:p w14:paraId="4EB49DBF" w14:textId="77777777" w:rsidR="00C50A95" w:rsidRPr="00D016EC" w:rsidRDefault="00C50A95" w:rsidP="00416506">
            <w:pPr>
              <w:pStyle w:val="tabletext11"/>
              <w:jc w:val="center"/>
              <w:rPr>
                <w:ins w:id="28666" w:author="Author"/>
              </w:rPr>
            </w:pPr>
            <w:ins w:id="28667" w:author="Author">
              <w:r w:rsidRPr="00D016EC">
                <w:t>0.24</w:t>
              </w:r>
            </w:ins>
          </w:p>
        </w:tc>
        <w:tc>
          <w:tcPr>
            <w:tcW w:w="400" w:type="dxa"/>
            <w:shd w:val="clear" w:color="auto" w:fill="auto"/>
            <w:noWrap/>
            <w:vAlign w:val="bottom"/>
          </w:tcPr>
          <w:p w14:paraId="021479D6" w14:textId="77777777" w:rsidR="00C50A95" w:rsidRPr="00D016EC" w:rsidRDefault="00C50A95" w:rsidP="00416506">
            <w:pPr>
              <w:pStyle w:val="tabletext11"/>
              <w:jc w:val="center"/>
              <w:rPr>
                <w:ins w:id="28668" w:author="Author"/>
              </w:rPr>
            </w:pPr>
            <w:ins w:id="28669" w:author="Author">
              <w:r w:rsidRPr="00D016EC">
                <w:t>0.23</w:t>
              </w:r>
            </w:ins>
          </w:p>
        </w:tc>
        <w:tc>
          <w:tcPr>
            <w:tcW w:w="400" w:type="dxa"/>
            <w:shd w:val="clear" w:color="auto" w:fill="auto"/>
            <w:noWrap/>
            <w:vAlign w:val="bottom"/>
          </w:tcPr>
          <w:p w14:paraId="6692CB3A" w14:textId="77777777" w:rsidR="00C50A95" w:rsidRPr="00D016EC" w:rsidRDefault="00C50A95" w:rsidP="00416506">
            <w:pPr>
              <w:pStyle w:val="tabletext11"/>
              <w:jc w:val="center"/>
              <w:rPr>
                <w:ins w:id="28670" w:author="Author"/>
              </w:rPr>
            </w:pPr>
            <w:ins w:id="28671" w:author="Author">
              <w:r w:rsidRPr="00D016EC">
                <w:t>0.22</w:t>
              </w:r>
            </w:ins>
          </w:p>
        </w:tc>
        <w:tc>
          <w:tcPr>
            <w:tcW w:w="400" w:type="dxa"/>
            <w:shd w:val="clear" w:color="auto" w:fill="auto"/>
            <w:noWrap/>
            <w:vAlign w:val="bottom"/>
          </w:tcPr>
          <w:p w14:paraId="288B4AAA" w14:textId="77777777" w:rsidR="00C50A95" w:rsidRPr="00D016EC" w:rsidRDefault="00C50A95" w:rsidP="00416506">
            <w:pPr>
              <w:pStyle w:val="tabletext11"/>
              <w:jc w:val="center"/>
              <w:rPr>
                <w:ins w:id="28672" w:author="Author"/>
              </w:rPr>
            </w:pPr>
            <w:ins w:id="28673" w:author="Author">
              <w:r w:rsidRPr="00D016EC">
                <w:t>0.21</w:t>
              </w:r>
            </w:ins>
          </w:p>
        </w:tc>
        <w:tc>
          <w:tcPr>
            <w:tcW w:w="440" w:type="dxa"/>
            <w:shd w:val="clear" w:color="auto" w:fill="auto"/>
            <w:noWrap/>
            <w:vAlign w:val="bottom"/>
          </w:tcPr>
          <w:p w14:paraId="02BC1708" w14:textId="77777777" w:rsidR="00C50A95" w:rsidRPr="00D016EC" w:rsidRDefault="00C50A95" w:rsidP="00416506">
            <w:pPr>
              <w:pStyle w:val="tabletext11"/>
              <w:jc w:val="center"/>
              <w:rPr>
                <w:ins w:id="28674" w:author="Author"/>
              </w:rPr>
            </w:pPr>
            <w:ins w:id="28675" w:author="Author">
              <w:r w:rsidRPr="00D016EC">
                <w:t>0.20</w:t>
              </w:r>
            </w:ins>
          </w:p>
        </w:tc>
        <w:tc>
          <w:tcPr>
            <w:tcW w:w="400" w:type="dxa"/>
            <w:shd w:val="clear" w:color="auto" w:fill="auto"/>
            <w:noWrap/>
            <w:vAlign w:val="bottom"/>
          </w:tcPr>
          <w:p w14:paraId="04CC3506" w14:textId="77777777" w:rsidR="00C50A95" w:rsidRPr="00D016EC" w:rsidRDefault="00C50A95" w:rsidP="00416506">
            <w:pPr>
              <w:pStyle w:val="tabletext11"/>
              <w:jc w:val="center"/>
              <w:rPr>
                <w:ins w:id="28676" w:author="Author"/>
              </w:rPr>
            </w:pPr>
            <w:ins w:id="28677" w:author="Author">
              <w:r w:rsidRPr="00D016EC">
                <w:t>0.19</w:t>
              </w:r>
            </w:ins>
          </w:p>
        </w:tc>
        <w:tc>
          <w:tcPr>
            <w:tcW w:w="400" w:type="dxa"/>
            <w:shd w:val="clear" w:color="auto" w:fill="auto"/>
            <w:noWrap/>
            <w:vAlign w:val="bottom"/>
          </w:tcPr>
          <w:p w14:paraId="291AD39E" w14:textId="77777777" w:rsidR="00C50A95" w:rsidRPr="00D016EC" w:rsidRDefault="00C50A95" w:rsidP="00416506">
            <w:pPr>
              <w:pStyle w:val="tabletext11"/>
              <w:jc w:val="center"/>
              <w:rPr>
                <w:ins w:id="28678" w:author="Author"/>
              </w:rPr>
            </w:pPr>
            <w:ins w:id="28679" w:author="Author">
              <w:r w:rsidRPr="00D016EC">
                <w:t>0.19</w:t>
              </w:r>
            </w:ins>
          </w:p>
        </w:tc>
        <w:tc>
          <w:tcPr>
            <w:tcW w:w="400" w:type="dxa"/>
            <w:shd w:val="clear" w:color="auto" w:fill="auto"/>
            <w:noWrap/>
            <w:vAlign w:val="bottom"/>
          </w:tcPr>
          <w:p w14:paraId="053513DB" w14:textId="77777777" w:rsidR="00C50A95" w:rsidRPr="00D016EC" w:rsidRDefault="00C50A95" w:rsidP="00416506">
            <w:pPr>
              <w:pStyle w:val="tabletext11"/>
              <w:jc w:val="center"/>
              <w:rPr>
                <w:ins w:id="28680" w:author="Author"/>
              </w:rPr>
            </w:pPr>
            <w:ins w:id="28681" w:author="Author">
              <w:r w:rsidRPr="00D016EC">
                <w:t>0.18</w:t>
              </w:r>
            </w:ins>
          </w:p>
        </w:tc>
        <w:tc>
          <w:tcPr>
            <w:tcW w:w="400" w:type="dxa"/>
            <w:shd w:val="clear" w:color="auto" w:fill="auto"/>
            <w:noWrap/>
            <w:vAlign w:val="bottom"/>
          </w:tcPr>
          <w:p w14:paraId="60477D61" w14:textId="77777777" w:rsidR="00C50A95" w:rsidRPr="00D016EC" w:rsidRDefault="00C50A95" w:rsidP="00416506">
            <w:pPr>
              <w:pStyle w:val="tabletext11"/>
              <w:jc w:val="center"/>
              <w:rPr>
                <w:ins w:id="28682" w:author="Author"/>
              </w:rPr>
            </w:pPr>
            <w:ins w:id="28683" w:author="Author">
              <w:r w:rsidRPr="00D016EC">
                <w:t>0.17</w:t>
              </w:r>
            </w:ins>
          </w:p>
        </w:tc>
        <w:tc>
          <w:tcPr>
            <w:tcW w:w="460" w:type="dxa"/>
            <w:shd w:val="clear" w:color="auto" w:fill="auto"/>
            <w:noWrap/>
            <w:vAlign w:val="bottom"/>
          </w:tcPr>
          <w:p w14:paraId="31A1D901" w14:textId="77777777" w:rsidR="00C50A95" w:rsidRPr="00D016EC" w:rsidRDefault="00C50A95" w:rsidP="00416506">
            <w:pPr>
              <w:pStyle w:val="tabletext11"/>
              <w:jc w:val="center"/>
              <w:rPr>
                <w:ins w:id="28684" w:author="Author"/>
              </w:rPr>
            </w:pPr>
            <w:ins w:id="28685" w:author="Author">
              <w:r w:rsidRPr="00D016EC">
                <w:t>0.16</w:t>
              </w:r>
            </w:ins>
          </w:p>
        </w:tc>
      </w:tr>
      <w:tr w:rsidR="00C50A95" w:rsidRPr="00D016EC" w14:paraId="7726877B" w14:textId="77777777" w:rsidTr="00416506">
        <w:trPr>
          <w:trHeight w:val="190"/>
          <w:ins w:id="28686" w:author="Author"/>
        </w:trPr>
        <w:tc>
          <w:tcPr>
            <w:tcW w:w="200" w:type="dxa"/>
            <w:tcBorders>
              <w:right w:val="nil"/>
            </w:tcBorders>
            <w:shd w:val="clear" w:color="auto" w:fill="auto"/>
            <w:vAlign w:val="bottom"/>
          </w:tcPr>
          <w:p w14:paraId="36E576C8" w14:textId="77777777" w:rsidR="00C50A95" w:rsidRPr="00D016EC" w:rsidRDefault="00C50A95" w:rsidP="00416506">
            <w:pPr>
              <w:pStyle w:val="tabletext11"/>
              <w:jc w:val="right"/>
              <w:rPr>
                <w:ins w:id="28687" w:author="Author"/>
              </w:rPr>
            </w:pPr>
          </w:p>
        </w:tc>
        <w:tc>
          <w:tcPr>
            <w:tcW w:w="1580" w:type="dxa"/>
            <w:tcBorders>
              <w:left w:val="nil"/>
            </w:tcBorders>
            <w:shd w:val="clear" w:color="auto" w:fill="auto"/>
            <w:vAlign w:val="bottom"/>
          </w:tcPr>
          <w:p w14:paraId="1C0AAE06" w14:textId="77777777" w:rsidR="00C50A95" w:rsidRPr="00D016EC" w:rsidRDefault="00C50A95" w:rsidP="00416506">
            <w:pPr>
              <w:pStyle w:val="tabletext11"/>
              <w:tabs>
                <w:tab w:val="decimal" w:pos="640"/>
              </w:tabs>
              <w:rPr>
                <w:ins w:id="28688" w:author="Author"/>
              </w:rPr>
            </w:pPr>
            <w:ins w:id="28689" w:author="Author">
              <w:r w:rsidRPr="00D016EC">
                <w:t>10,000 to 11,999</w:t>
              </w:r>
            </w:ins>
          </w:p>
        </w:tc>
        <w:tc>
          <w:tcPr>
            <w:tcW w:w="680" w:type="dxa"/>
            <w:shd w:val="clear" w:color="auto" w:fill="auto"/>
            <w:noWrap/>
            <w:vAlign w:val="bottom"/>
          </w:tcPr>
          <w:p w14:paraId="60C2EE13" w14:textId="77777777" w:rsidR="00C50A95" w:rsidRPr="00D016EC" w:rsidRDefault="00C50A95" w:rsidP="00416506">
            <w:pPr>
              <w:pStyle w:val="tabletext11"/>
              <w:jc w:val="center"/>
              <w:rPr>
                <w:ins w:id="28690" w:author="Author"/>
              </w:rPr>
            </w:pPr>
            <w:ins w:id="28691" w:author="Author">
              <w:r w:rsidRPr="00D016EC">
                <w:t>0.58</w:t>
              </w:r>
            </w:ins>
          </w:p>
        </w:tc>
        <w:tc>
          <w:tcPr>
            <w:tcW w:w="900" w:type="dxa"/>
            <w:shd w:val="clear" w:color="auto" w:fill="auto"/>
            <w:noWrap/>
            <w:vAlign w:val="bottom"/>
          </w:tcPr>
          <w:p w14:paraId="31343D33" w14:textId="77777777" w:rsidR="00C50A95" w:rsidRPr="00D016EC" w:rsidRDefault="00C50A95" w:rsidP="00416506">
            <w:pPr>
              <w:pStyle w:val="tabletext11"/>
              <w:jc w:val="center"/>
              <w:rPr>
                <w:ins w:id="28692" w:author="Author"/>
              </w:rPr>
            </w:pPr>
            <w:ins w:id="28693" w:author="Author">
              <w:r w:rsidRPr="00D016EC">
                <w:t>0.58</w:t>
              </w:r>
            </w:ins>
          </w:p>
        </w:tc>
        <w:tc>
          <w:tcPr>
            <w:tcW w:w="400" w:type="dxa"/>
            <w:shd w:val="clear" w:color="auto" w:fill="auto"/>
            <w:noWrap/>
            <w:vAlign w:val="bottom"/>
          </w:tcPr>
          <w:p w14:paraId="3C1C8F64" w14:textId="77777777" w:rsidR="00C50A95" w:rsidRPr="00D016EC" w:rsidRDefault="00C50A95" w:rsidP="00416506">
            <w:pPr>
              <w:pStyle w:val="tabletext11"/>
              <w:jc w:val="center"/>
              <w:rPr>
                <w:ins w:id="28694" w:author="Author"/>
              </w:rPr>
            </w:pPr>
            <w:ins w:id="28695" w:author="Author">
              <w:r w:rsidRPr="00D016EC">
                <w:t>0.58</w:t>
              </w:r>
            </w:ins>
          </w:p>
        </w:tc>
        <w:tc>
          <w:tcPr>
            <w:tcW w:w="400" w:type="dxa"/>
            <w:shd w:val="clear" w:color="auto" w:fill="auto"/>
            <w:noWrap/>
            <w:vAlign w:val="bottom"/>
          </w:tcPr>
          <w:p w14:paraId="2EB5BC35" w14:textId="77777777" w:rsidR="00C50A95" w:rsidRPr="00D016EC" w:rsidRDefault="00C50A95" w:rsidP="00416506">
            <w:pPr>
              <w:pStyle w:val="tabletext11"/>
              <w:jc w:val="center"/>
              <w:rPr>
                <w:ins w:id="28696" w:author="Author"/>
              </w:rPr>
            </w:pPr>
            <w:ins w:id="28697" w:author="Author">
              <w:r w:rsidRPr="00D016EC">
                <w:t>0.55</w:t>
              </w:r>
            </w:ins>
          </w:p>
        </w:tc>
        <w:tc>
          <w:tcPr>
            <w:tcW w:w="400" w:type="dxa"/>
            <w:shd w:val="clear" w:color="auto" w:fill="auto"/>
            <w:noWrap/>
            <w:vAlign w:val="bottom"/>
          </w:tcPr>
          <w:p w14:paraId="0D01FEAB" w14:textId="77777777" w:rsidR="00C50A95" w:rsidRPr="00D016EC" w:rsidRDefault="00C50A95" w:rsidP="00416506">
            <w:pPr>
              <w:pStyle w:val="tabletext11"/>
              <w:jc w:val="center"/>
              <w:rPr>
                <w:ins w:id="28698" w:author="Author"/>
              </w:rPr>
            </w:pPr>
            <w:ins w:id="28699" w:author="Author">
              <w:r w:rsidRPr="00D016EC">
                <w:t>0.53</w:t>
              </w:r>
            </w:ins>
          </w:p>
        </w:tc>
        <w:tc>
          <w:tcPr>
            <w:tcW w:w="400" w:type="dxa"/>
            <w:shd w:val="clear" w:color="auto" w:fill="auto"/>
            <w:noWrap/>
            <w:vAlign w:val="bottom"/>
          </w:tcPr>
          <w:p w14:paraId="2093AF8E" w14:textId="77777777" w:rsidR="00C50A95" w:rsidRPr="00D016EC" w:rsidRDefault="00C50A95" w:rsidP="00416506">
            <w:pPr>
              <w:pStyle w:val="tabletext11"/>
              <w:jc w:val="center"/>
              <w:rPr>
                <w:ins w:id="28700" w:author="Author"/>
              </w:rPr>
            </w:pPr>
            <w:ins w:id="28701" w:author="Author">
              <w:r w:rsidRPr="00D016EC">
                <w:t>0.48</w:t>
              </w:r>
            </w:ins>
          </w:p>
        </w:tc>
        <w:tc>
          <w:tcPr>
            <w:tcW w:w="400" w:type="dxa"/>
            <w:shd w:val="clear" w:color="auto" w:fill="auto"/>
            <w:noWrap/>
            <w:vAlign w:val="bottom"/>
          </w:tcPr>
          <w:p w14:paraId="5CC28E5C" w14:textId="77777777" w:rsidR="00C50A95" w:rsidRPr="00D016EC" w:rsidRDefault="00C50A95" w:rsidP="00416506">
            <w:pPr>
              <w:pStyle w:val="tabletext11"/>
              <w:jc w:val="center"/>
              <w:rPr>
                <w:ins w:id="28702" w:author="Author"/>
              </w:rPr>
            </w:pPr>
            <w:ins w:id="28703" w:author="Author">
              <w:r w:rsidRPr="00D016EC">
                <w:t>0.45</w:t>
              </w:r>
            </w:ins>
          </w:p>
        </w:tc>
        <w:tc>
          <w:tcPr>
            <w:tcW w:w="400" w:type="dxa"/>
            <w:shd w:val="clear" w:color="auto" w:fill="auto"/>
            <w:noWrap/>
            <w:vAlign w:val="bottom"/>
          </w:tcPr>
          <w:p w14:paraId="2EDC4CF8" w14:textId="77777777" w:rsidR="00C50A95" w:rsidRPr="00D016EC" w:rsidRDefault="00C50A95" w:rsidP="00416506">
            <w:pPr>
              <w:pStyle w:val="tabletext11"/>
              <w:jc w:val="center"/>
              <w:rPr>
                <w:ins w:id="28704" w:author="Author"/>
              </w:rPr>
            </w:pPr>
            <w:ins w:id="28705" w:author="Author">
              <w:r w:rsidRPr="00D016EC">
                <w:t>0.43</w:t>
              </w:r>
            </w:ins>
          </w:p>
        </w:tc>
        <w:tc>
          <w:tcPr>
            <w:tcW w:w="400" w:type="dxa"/>
            <w:shd w:val="clear" w:color="auto" w:fill="auto"/>
            <w:noWrap/>
            <w:vAlign w:val="bottom"/>
          </w:tcPr>
          <w:p w14:paraId="54818F00" w14:textId="77777777" w:rsidR="00C50A95" w:rsidRPr="00D016EC" w:rsidRDefault="00C50A95" w:rsidP="00416506">
            <w:pPr>
              <w:pStyle w:val="tabletext11"/>
              <w:jc w:val="center"/>
              <w:rPr>
                <w:ins w:id="28706" w:author="Author"/>
              </w:rPr>
            </w:pPr>
            <w:ins w:id="28707" w:author="Author">
              <w:r w:rsidRPr="00D016EC">
                <w:t>0.41</w:t>
              </w:r>
            </w:ins>
          </w:p>
        </w:tc>
        <w:tc>
          <w:tcPr>
            <w:tcW w:w="400" w:type="dxa"/>
            <w:shd w:val="clear" w:color="auto" w:fill="auto"/>
            <w:noWrap/>
            <w:vAlign w:val="bottom"/>
          </w:tcPr>
          <w:p w14:paraId="0957C2BA" w14:textId="77777777" w:rsidR="00C50A95" w:rsidRPr="00D016EC" w:rsidRDefault="00C50A95" w:rsidP="00416506">
            <w:pPr>
              <w:pStyle w:val="tabletext11"/>
              <w:jc w:val="center"/>
              <w:rPr>
                <w:ins w:id="28708" w:author="Author"/>
              </w:rPr>
            </w:pPr>
            <w:ins w:id="28709" w:author="Author">
              <w:r w:rsidRPr="00D016EC">
                <w:t>0.39</w:t>
              </w:r>
            </w:ins>
          </w:p>
        </w:tc>
        <w:tc>
          <w:tcPr>
            <w:tcW w:w="400" w:type="dxa"/>
            <w:shd w:val="clear" w:color="auto" w:fill="auto"/>
            <w:noWrap/>
            <w:vAlign w:val="bottom"/>
          </w:tcPr>
          <w:p w14:paraId="06D6173D" w14:textId="77777777" w:rsidR="00C50A95" w:rsidRPr="00D016EC" w:rsidRDefault="00C50A95" w:rsidP="00416506">
            <w:pPr>
              <w:pStyle w:val="tabletext11"/>
              <w:jc w:val="center"/>
              <w:rPr>
                <w:ins w:id="28710" w:author="Author"/>
              </w:rPr>
            </w:pPr>
            <w:ins w:id="28711" w:author="Author">
              <w:r w:rsidRPr="00D016EC">
                <w:t>0.37</w:t>
              </w:r>
            </w:ins>
          </w:p>
        </w:tc>
        <w:tc>
          <w:tcPr>
            <w:tcW w:w="400" w:type="dxa"/>
            <w:shd w:val="clear" w:color="auto" w:fill="auto"/>
            <w:noWrap/>
            <w:vAlign w:val="bottom"/>
          </w:tcPr>
          <w:p w14:paraId="5E464571" w14:textId="77777777" w:rsidR="00C50A95" w:rsidRPr="00D016EC" w:rsidRDefault="00C50A95" w:rsidP="00416506">
            <w:pPr>
              <w:pStyle w:val="tabletext11"/>
              <w:jc w:val="center"/>
              <w:rPr>
                <w:ins w:id="28712" w:author="Author"/>
              </w:rPr>
            </w:pPr>
            <w:ins w:id="28713" w:author="Author">
              <w:r w:rsidRPr="00D016EC">
                <w:t>0.35</w:t>
              </w:r>
            </w:ins>
          </w:p>
        </w:tc>
        <w:tc>
          <w:tcPr>
            <w:tcW w:w="400" w:type="dxa"/>
            <w:shd w:val="clear" w:color="auto" w:fill="auto"/>
            <w:noWrap/>
            <w:vAlign w:val="bottom"/>
          </w:tcPr>
          <w:p w14:paraId="48E2E86D" w14:textId="77777777" w:rsidR="00C50A95" w:rsidRPr="00D016EC" w:rsidRDefault="00C50A95" w:rsidP="00416506">
            <w:pPr>
              <w:pStyle w:val="tabletext11"/>
              <w:jc w:val="center"/>
              <w:rPr>
                <w:ins w:id="28714" w:author="Author"/>
              </w:rPr>
            </w:pPr>
            <w:ins w:id="28715" w:author="Author">
              <w:r w:rsidRPr="00D016EC">
                <w:t>0.34</w:t>
              </w:r>
            </w:ins>
          </w:p>
        </w:tc>
        <w:tc>
          <w:tcPr>
            <w:tcW w:w="400" w:type="dxa"/>
            <w:shd w:val="clear" w:color="auto" w:fill="auto"/>
            <w:noWrap/>
            <w:vAlign w:val="bottom"/>
          </w:tcPr>
          <w:p w14:paraId="43FB7869" w14:textId="77777777" w:rsidR="00C50A95" w:rsidRPr="00D016EC" w:rsidRDefault="00C50A95" w:rsidP="00416506">
            <w:pPr>
              <w:pStyle w:val="tabletext11"/>
              <w:jc w:val="center"/>
              <w:rPr>
                <w:ins w:id="28716" w:author="Author"/>
              </w:rPr>
            </w:pPr>
            <w:ins w:id="28717" w:author="Author">
              <w:r w:rsidRPr="00D016EC">
                <w:t>0.32</w:t>
              </w:r>
            </w:ins>
          </w:p>
        </w:tc>
        <w:tc>
          <w:tcPr>
            <w:tcW w:w="400" w:type="dxa"/>
            <w:shd w:val="clear" w:color="auto" w:fill="auto"/>
            <w:noWrap/>
            <w:vAlign w:val="bottom"/>
          </w:tcPr>
          <w:p w14:paraId="214733AE" w14:textId="77777777" w:rsidR="00C50A95" w:rsidRPr="00D016EC" w:rsidRDefault="00C50A95" w:rsidP="00416506">
            <w:pPr>
              <w:pStyle w:val="tabletext11"/>
              <w:jc w:val="center"/>
              <w:rPr>
                <w:ins w:id="28718" w:author="Author"/>
              </w:rPr>
            </w:pPr>
            <w:ins w:id="28719" w:author="Author">
              <w:r w:rsidRPr="00D016EC">
                <w:t>0.31</w:t>
              </w:r>
            </w:ins>
          </w:p>
        </w:tc>
        <w:tc>
          <w:tcPr>
            <w:tcW w:w="400" w:type="dxa"/>
            <w:shd w:val="clear" w:color="auto" w:fill="auto"/>
            <w:noWrap/>
            <w:vAlign w:val="bottom"/>
          </w:tcPr>
          <w:p w14:paraId="43966464" w14:textId="77777777" w:rsidR="00C50A95" w:rsidRPr="00D016EC" w:rsidRDefault="00C50A95" w:rsidP="00416506">
            <w:pPr>
              <w:pStyle w:val="tabletext11"/>
              <w:jc w:val="center"/>
              <w:rPr>
                <w:ins w:id="28720" w:author="Author"/>
              </w:rPr>
            </w:pPr>
            <w:ins w:id="28721" w:author="Author">
              <w:r w:rsidRPr="00D016EC">
                <w:t>0.30</w:t>
              </w:r>
            </w:ins>
          </w:p>
        </w:tc>
        <w:tc>
          <w:tcPr>
            <w:tcW w:w="400" w:type="dxa"/>
            <w:shd w:val="clear" w:color="auto" w:fill="auto"/>
            <w:noWrap/>
            <w:vAlign w:val="bottom"/>
          </w:tcPr>
          <w:p w14:paraId="7B96236C" w14:textId="77777777" w:rsidR="00C50A95" w:rsidRPr="00D016EC" w:rsidRDefault="00C50A95" w:rsidP="00416506">
            <w:pPr>
              <w:pStyle w:val="tabletext11"/>
              <w:jc w:val="center"/>
              <w:rPr>
                <w:ins w:id="28722" w:author="Author"/>
              </w:rPr>
            </w:pPr>
            <w:ins w:id="28723" w:author="Author">
              <w:r w:rsidRPr="00D016EC">
                <w:t>0.29</w:t>
              </w:r>
            </w:ins>
          </w:p>
        </w:tc>
        <w:tc>
          <w:tcPr>
            <w:tcW w:w="400" w:type="dxa"/>
            <w:shd w:val="clear" w:color="auto" w:fill="auto"/>
            <w:noWrap/>
            <w:vAlign w:val="bottom"/>
          </w:tcPr>
          <w:p w14:paraId="49D9D0EF" w14:textId="77777777" w:rsidR="00C50A95" w:rsidRPr="00D016EC" w:rsidRDefault="00C50A95" w:rsidP="00416506">
            <w:pPr>
              <w:pStyle w:val="tabletext11"/>
              <w:jc w:val="center"/>
              <w:rPr>
                <w:ins w:id="28724" w:author="Author"/>
              </w:rPr>
            </w:pPr>
            <w:ins w:id="28725" w:author="Author">
              <w:r w:rsidRPr="00D016EC">
                <w:t>0.27</w:t>
              </w:r>
            </w:ins>
          </w:p>
        </w:tc>
        <w:tc>
          <w:tcPr>
            <w:tcW w:w="400" w:type="dxa"/>
            <w:shd w:val="clear" w:color="auto" w:fill="auto"/>
            <w:noWrap/>
            <w:vAlign w:val="bottom"/>
          </w:tcPr>
          <w:p w14:paraId="44312D7A" w14:textId="77777777" w:rsidR="00C50A95" w:rsidRPr="00D016EC" w:rsidRDefault="00C50A95" w:rsidP="00416506">
            <w:pPr>
              <w:pStyle w:val="tabletext11"/>
              <w:jc w:val="center"/>
              <w:rPr>
                <w:ins w:id="28726" w:author="Author"/>
              </w:rPr>
            </w:pPr>
            <w:ins w:id="28727" w:author="Author">
              <w:r w:rsidRPr="00D016EC">
                <w:t>0.26</w:t>
              </w:r>
            </w:ins>
          </w:p>
        </w:tc>
        <w:tc>
          <w:tcPr>
            <w:tcW w:w="400" w:type="dxa"/>
            <w:shd w:val="clear" w:color="auto" w:fill="auto"/>
            <w:noWrap/>
            <w:vAlign w:val="bottom"/>
          </w:tcPr>
          <w:p w14:paraId="2DAA7431" w14:textId="77777777" w:rsidR="00C50A95" w:rsidRPr="00D016EC" w:rsidRDefault="00C50A95" w:rsidP="00416506">
            <w:pPr>
              <w:pStyle w:val="tabletext11"/>
              <w:jc w:val="center"/>
              <w:rPr>
                <w:ins w:id="28728" w:author="Author"/>
              </w:rPr>
            </w:pPr>
            <w:ins w:id="28729" w:author="Author">
              <w:r w:rsidRPr="00D016EC">
                <w:t>0.25</w:t>
              </w:r>
            </w:ins>
          </w:p>
        </w:tc>
        <w:tc>
          <w:tcPr>
            <w:tcW w:w="400" w:type="dxa"/>
            <w:shd w:val="clear" w:color="auto" w:fill="auto"/>
            <w:noWrap/>
            <w:vAlign w:val="bottom"/>
          </w:tcPr>
          <w:p w14:paraId="7F385197" w14:textId="77777777" w:rsidR="00C50A95" w:rsidRPr="00D016EC" w:rsidRDefault="00C50A95" w:rsidP="00416506">
            <w:pPr>
              <w:pStyle w:val="tabletext11"/>
              <w:jc w:val="center"/>
              <w:rPr>
                <w:ins w:id="28730" w:author="Author"/>
              </w:rPr>
            </w:pPr>
            <w:ins w:id="28731" w:author="Author">
              <w:r w:rsidRPr="00D016EC">
                <w:t>0.24</w:t>
              </w:r>
            </w:ins>
          </w:p>
        </w:tc>
        <w:tc>
          <w:tcPr>
            <w:tcW w:w="400" w:type="dxa"/>
            <w:shd w:val="clear" w:color="auto" w:fill="auto"/>
            <w:noWrap/>
            <w:vAlign w:val="bottom"/>
          </w:tcPr>
          <w:p w14:paraId="2E9F0D3C" w14:textId="77777777" w:rsidR="00C50A95" w:rsidRPr="00D016EC" w:rsidRDefault="00C50A95" w:rsidP="00416506">
            <w:pPr>
              <w:pStyle w:val="tabletext11"/>
              <w:jc w:val="center"/>
              <w:rPr>
                <w:ins w:id="28732" w:author="Author"/>
              </w:rPr>
            </w:pPr>
            <w:ins w:id="28733" w:author="Author">
              <w:r w:rsidRPr="00D016EC">
                <w:t>0.23</w:t>
              </w:r>
            </w:ins>
          </w:p>
        </w:tc>
        <w:tc>
          <w:tcPr>
            <w:tcW w:w="440" w:type="dxa"/>
            <w:shd w:val="clear" w:color="auto" w:fill="auto"/>
            <w:noWrap/>
            <w:vAlign w:val="bottom"/>
          </w:tcPr>
          <w:p w14:paraId="26CB888C" w14:textId="77777777" w:rsidR="00C50A95" w:rsidRPr="00D016EC" w:rsidRDefault="00C50A95" w:rsidP="00416506">
            <w:pPr>
              <w:pStyle w:val="tabletext11"/>
              <w:jc w:val="center"/>
              <w:rPr>
                <w:ins w:id="28734" w:author="Author"/>
              </w:rPr>
            </w:pPr>
            <w:ins w:id="28735" w:author="Author">
              <w:r w:rsidRPr="00D016EC">
                <w:t>0.22</w:t>
              </w:r>
            </w:ins>
          </w:p>
        </w:tc>
        <w:tc>
          <w:tcPr>
            <w:tcW w:w="400" w:type="dxa"/>
            <w:shd w:val="clear" w:color="auto" w:fill="auto"/>
            <w:noWrap/>
            <w:vAlign w:val="bottom"/>
          </w:tcPr>
          <w:p w14:paraId="69421CDA" w14:textId="77777777" w:rsidR="00C50A95" w:rsidRPr="00D016EC" w:rsidRDefault="00C50A95" w:rsidP="00416506">
            <w:pPr>
              <w:pStyle w:val="tabletext11"/>
              <w:jc w:val="center"/>
              <w:rPr>
                <w:ins w:id="28736" w:author="Author"/>
              </w:rPr>
            </w:pPr>
            <w:ins w:id="28737" w:author="Author">
              <w:r w:rsidRPr="00D016EC">
                <w:t>0.21</w:t>
              </w:r>
            </w:ins>
          </w:p>
        </w:tc>
        <w:tc>
          <w:tcPr>
            <w:tcW w:w="400" w:type="dxa"/>
            <w:shd w:val="clear" w:color="auto" w:fill="auto"/>
            <w:noWrap/>
            <w:vAlign w:val="bottom"/>
          </w:tcPr>
          <w:p w14:paraId="2859C7AA" w14:textId="77777777" w:rsidR="00C50A95" w:rsidRPr="00D016EC" w:rsidRDefault="00C50A95" w:rsidP="00416506">
            <w:pPr>
              <w:pStyle w:val="tabletext11"/>
              <w:jc w:val="center"/>
              <w:rPr>
                <w:ins w:id="28738" w:author="Author"/>
              </w:rPr>
            </w:pPr>
            <w:ins w:id="28739" w:author="Author">
              <w:r w:rsidRPr="00D016EC">
                <w:t>0.21</w:t>
              </w:r>
            </w:ins>
          </w:p>
        </w:tc>
        <w:tc>
          <w:tcPr>
            <w:tcW w:w="400" w:type="dxa"/>
            <w:shd w:val="clear" w:color="auto" w:fill="auto"/>
            <w:noWrap/>
            <w:vAlign w:val="bottom"/>
          </w:tcPr>
          <w:p w14:paraId="174D90E3" w14:textId="77777777" w:rsidR="00C50A95" w:rsidRPr="00D016EC" w:rsidRDefault="00C50A95" w:rsidP="00416506">
            <w:pPr>
              <w:pStyle w:val="tabletext11"/>
              <w:jc w:val="center"/>
              <w:rPr>
                <w:ins w:id="28740" w:author="Author"/>
              </w:rPr>
            </w:pPr>
            <w:ins w:id="28741" w:author="Author">
              <w:r w:rsidRPr="00D016EC">
                <w:t>0.20</w:t>
              </w:r>
            </w:ins>
          </w:p>
        </w:tc>
        <w:tc>
          <w:tcPr>
            <w:tcW w:w="400" w:type="dxa"/>
            <w:shd w:val="clear" w:color="auto" w:fill="auto"/>
            <w:noWrap/>
            <w:vAlign w:val="bottom"/>
          </w:tcPr>
          <w:p w14:paraId="15BC1CEC" w14:textId="77777777" w:rsidR="00C50A95" w:rsidRPr="00D016EC" w:rsidRDefault="00C50A95" w:rsidP="00416506">
            <w:pPr>
              <w:pStyle w:val="tabletext11"/>
              <w:jc w:val="center"/>
              <w:rPr>
                <w:ins w:id="28742" w:author="Author"/>
              </w:rPr>
            </w:pPr>
            <w:ins w:id="28743" w:author="Author">
              <w:r w:rsidRPr="00D016EC">
                <w:t>0.19</w:t>
              </w:r>
            </w:ins>
          </w:p>
        </w:tc>
        <w:tc>
          <w:tcPr>
            <w:tcW w:w="460" w:type="dxa"/>
            <w:shd w:val="clear" w:color="auto" w:fill="auto"/>
            <w:noWrap/>
            <w:vAlign w:val="bottom"/>
          </w:tcPr>
          <w:p w14:paraId="6CAE5602" w14:textId="77777777" w:rsidR="00C50A95" w:rsidRPr="00D016EC" w:rsidRDefault="00C50A95" w:rsidP="00416506">
            <w:pPr>
              <w:pStyle w:val="tabletext11"/>
              <w:jc w:val="center"/>
              <w:rPr>
                <w:ins w:id="28744" w:author="Author"/>
              </w:rPr>
            </w:pPr>
            <w:ins w:id="28745" w:author="Author">
              <w:r w:rsidRPr="00D016EC">
                <w:t>0.18</w:t>
              </w:r>
            </w:ins>
          </w:p>
        </w:tc>
      </w:tr>
      <w:tr w:rsidR="00C50A95" w:rsidRPr="00D016EC" w14:paraId="22CEEF49" w14:textId="77777777" w:rsidTr="00416506">
        <w:trPr>
          <w:trHeight w:val="190"/>
          <w:ins w:id="28746" w:author="Author"/>
        </w:trPr>
        <w:tc>
          <w:tcPr>
            <w:tcW w:w="200" w:type="dxa"/>
            <w:tcBorders>
              <w:right w:val="nil"/>
            </w:tcBorders>
            <w:shd w:val="clear" w:color="auto" w:fill="auto"/>
            <w:vAlign w:val="bottom"/>
          </w:tcPr>
          <w:p w14:paraId="1C286429" w14:textId="77777777" w:rsidR="00C50A95" w:rsidRPr="00D016EC" w:rsidRDefault="00C50A95" w:rsidP="00416506">
            <w:pPr>
              <w:pStyle w:val="tabletext11"/>
              <w:jc w:val="right"/>
              <w:rPr>
                <w:ins w:id="28747" w:author="Author"/>
              </w:rPr>
            </w:pPr>
          </w:p>
        </w:tc>
        <w:tc>
          <w:tcPr>
            <w:tcW w:w="1580" w:type="dxa"/>
            <w:tcBorders>
              <w:left w:val="nil"/>
            </w:tcBorders>
            <w:shd w:val="clear" w:color="auto" w:fill="auto"/>
            <w:vAlign w:val="bottom"/>
          </w:tcPr>
          <w:p w14:paraId="549730B7" w14:textId="77777777" w:rsidR="00C50A95" w:rsidRPr="00D016EC" w:rsidRDefault="00C50A95" w:rsidP="00416506">
            <w:pPr>
              <w:pStyle w:val="tabletext11"/>
              <w:tabs>
                <w:tab w:val="decimal" w:pos="640"/>
              </w:tabs>
              <w:rPr>
                <w:ins w:id="28748" w:author="Author"/>
              </w:rPr>
            </w:pPr>
            <w:ins w:id="28749" w:author="Author">
              <w:r w:rsidRPr="00D016EC">
                <w:t>12,000 to 13,999</w:t>
              </w:r>
            </w:ins>
          </w:p>
        </w:tc>
        <w:tc>
          <w:tcPr>
            <w:tcW w:w="680" w:type="dxa"/>
            <w:shd w:val="clear" w:color="auto" w:fill="auto"/>
            <w:noWrap/>
            <w:vAlign w:val="bottom"/>
          </w:tcPr>
          <w:p w14:paraId="4734C2AF" w14:textId="77777777" w:rsidR="00C50A95" w:rsidRPr="00D016EC" w:rsidRDefault="00C50A95" w:rsidP="00416506">
            <w:pPr>
              <w:pStyle w:val="tabletext11"/>
              <w:jc w:val="center"/>
              <w:rPr>
                <w:ins w:id="28750" w:author="Author"/>
              </w:rPr>
            </w:pPr>
            <w:ins w:id="28751" w:author="Author">
              <w:r w:rsidRPr="00D016EC">
                <w:t>0.64</w:t>
              </w:r>
            </w:ins>
          </w:p>
        </w:tc>
        <w:tc>
          <w:tcPr>
            <w:tcW w:w="900" w:type="dxa"/>
            <w:shd w:val="clear" w:color="auto" w:fill="auto"/>
            <w:noWrap/>
            <w:vAlign w:val="bottom"/>
          </w:tcPr>
          <w:p w14:paraId="4E1D841F" w14:textId="77777777" w:rsidR="00C50A95" w:rsidRPr="00D016EC" w:rsidRDefault="00C50A95" w:rsidP="00416506">
            <w:pPr>
              <w:pStyle w:val="tabletext11"/>
              <w:jc w:val="center"/>
              <w:rPr>
                <w:ins w:id="28752" w:author="Author"/>
              </w:rPr>
            </w:pPr>
            <w:ins w:id="28753" w:author="Author">
              <w:r w:rsidRPr="00D016EC">
                <w:t>0.64</w:t>
              </w:r>
            </w:ins>
          </w:p>
        </w:tc>
        <w:tc>
          <w:tcPr>
            <w:tcW w:w="400" w:type="dxa"/>
            <w:shd w:val="clear" w:color="auto" w:fill="auto"/>
            <w:noWrap/>
            <w:vAlign w:val="bottom"/>
          </w:tcPr>
          <w:p w14:paraId="5D627D37" w14:textId="77777777" w:rsidR="00C50A95" w:rsidRPr="00D016EC" w:rsidRDefault="00C50A95" w:rsidP="00416506">
            <w:pPr>
              <w:pStyle w:val="tabletext11"/>
              <w:jc w:val="center"/>
              <w:rPr>
                <w:ins w:id="28754" w:author="Author"/>
              </w:rPr>
            </w:pPr>
            <w:ins w:id="28755" w:author="Author">
              <w:r w:rsidRPr="00D016EC">
                <w:t>0.64</w:t>
              </w:r>
            </w:ins>
          </w:p>
        </w:tc>
        <w:tc>
          <w:tcPr>
            <w:tcW w:w="400" w:type="dxa"/>
            <w:shd w:val="clear" w:color="auto" w:fill="auto"/>
            <w:noWrap/>
            <w:vAlign w:val="bottom"/>
          </w:tcPr>
          <w:p w14:paraId="266A8CA9" w14:textId="77777777" w:rsidR="00C50A95" w:rsidRPr="00D016EC" w:rsidRDefault="00C50A95" w:rsidP="00416506">
            <w:pPr>
              <w:pStyle w:val="tabletext11"/>
              <w:jc w:val="center"/>
              <w:rPr>
                <w:ins w:id="28756" w:author="Author"/>
              </w:rPr>
            </w:pPr>
            <w:ins w:id="28757" w:author="Author">
              <w:r w:rsidRPr="00D016EC">
                <w:t>0.61</w:t>
              </w:r>
            </w:ins>
          </w:p>
        </w:tc>
        <w:tc>
          <w:tcPr>
            <w:tcW w:w="400" w:type="dxa"/>
            <w:shd w:val="clear" w:color="auto" w:fill="auto"/>
            <w:noWrap/>
            <w:vAlign w:val="bottom"/>
          </w:tcPr>
          <w:p w14:paraId="60A2F587" w14:textId="77777777" w:rsidR="00C50A95" w:rsidRPr="00D016EC" w:rsidRDefault="00C50A95" w:rsidP="00416506">
            <w:pPr>
              <w:pStyle w:val="tabletext11"/>
              <w:jc w:val="center"/>
              <w:rPr>
                <w:ins w:id="28758" w:author="Author"/>
              </w:rPr>
            </w:pPr>
            <w:ins w:id="28759" w:author="Author">
              <w:r w:rsidRPr="00D016EC">
                <w:t>0.58</w:t>
              </w:r>
            </w:ins>
          </w:p>
        </w:tc>
        <w:tc>
          <w:tcPr>
            <w:tcW w:w="400" w:type="dxa"/>
            <w:shd w:val="clear" w:color="auto" w:fill="auto"/>
            <w:noWrap/>
            <w:vAlign w:val="bottom"/>
          </w:tcPr>
          <w:p w14:paraId="66B2167B" w14:textId="77777777" w:rsidR="00C50A95" w:rsidRPr="00D016EC" w:rsidRDefault="00C50A95" w:rsidP="00416506">
            <w:pPr>
              <w:pStyle w:val="tabletext11"/>
              <w:jc w:val="center"/>
              <w:rPr>
                <w:ins w:id="28760" w:author="Author"/>
              </w:rPr>
            </w:pPr>
            <w:ins w:id="28761" w:author="Author">
              <w:r w:rsidRPr="00D016EC">
                <w:t>0.53</w:t>
              </w:r>
            </w:ins>
          </w:p>
        </w:tc>
        <w:tc>
          <w:tcPr>
            <w:tcW w:w="400" w:type="dxa"/>
            <w:shd w:val="clear" w:color="auto" w:fill="auto"/>
            <w:noWrap/>
            <w:vAlign w:val="bottom"/>
          </w:tcPr>
          <w:p w14:paraId="59154FBD" w14:textId="77777777" w:rsidR="00C50A95" w:rsidRPr="00D016EC" w:rsidRDefault="00C50A95" w:rsidP="00416506">
            <w:pPr>
              <w:pStyle w:val="tabletext11"/>
              <w:jc w:val="center"/>
              <w:rPr>
                <w:ins w:id="28762" w:author="Author"/>
              </w:rPr>
            </w:pPr>
            <w:ins w:id="28763" w:author="Author">
              <w:r w:rsidRPr="00D016EC">
                <w:t>0.50</w:t>
              </w:r>
            </w:ins>
          </w:p>
        </w:tc>
        <w:tc>
          <w:tcPr>
            <w:tcW w:w="400" w:type="dxa"/>
            <w:shd w:val="clear" w:color="auto" w:fill="auto"/>
            <w:noWrap/>
            <w:vAlign w:val="bottom"/>
          </w:tcPr>
          <w:p w14:paraId="21A0E472" w14:textId="77777777" w:rsidR="00C50A95" w:rsidRPr="00D016EC" w:rsidRDefault="00C50A95" w:rsidP="00416506">
            <w:pPr>
              <w:pStyle w:val="tabletext11"/>
              <w:jc w:val="center"/>
              <w:rPr>
                <w:ins w:id="28764" w:author="Author"/>
              </w:rPr>
            </w:pPr>
            <w:ins w:id="28765" w:author="Author">
              <w:r w:rsidRPr="00D016EC">
                <w:t>0.48</w:t>
              </w:r>
            </w:ins>
          </w:p>
        </w:tc>
        <w:tc>
          <w:tcPr>
            <w:tcW w:w="400" w:type="dxa"/>
            <w:shd w:val="clear" w:color="auto" w:fill="auto"/>
            <w:noWrap/>
            <w:vAlign w:val="bottom"/>
          </w:tcPr>
          <w:p w14:paraId="3468BAA3" w14:textId="77777777" w:rsidR="00C50A95" w:rsidRPr="00D016EC" w:rsidRDefault="00C50A95" w:rsidP="00416506">
            <w:pPr>
              <w:pStyle w:val="tabletext11"/>
              <w:jc w:val="center"/>
              <w:rPr>
                <w:ins w:id="28766" w:author="Author"/>
              </w:rPr>
            </w:pPr>
            <w:ins w:id="28767" w:author="Author">
              <w:r w:rsidRPr="00D016EC">
                <w:t>0.45</w:t>
              </w:r>
            </w:ins>
          </w:p>
        </w:tc>
        <w:tc>
          <w:tcPr>
            <w:tcW w:w="400" w:type="dxa"/>
            <w:shd w:val="clear" w:color="auto" w:fill="auto"/>
            <w:noWrap/>
            <w:vAlign w:val="bottom"/>
          </w:tcPr>
          <w:p w14:paraId="30CCD529" w14:textId="77777777" w:rsidR="00C50A95" w:rsidRPr="00D016EC" w:rsidRDefault="00C50A95" w:rsidP="00416506">
            <w:pPr>
              <w:pStyle w:val="tabletext11"/>
              <w:jc w:val="center"/>
              <w:rPr>
                <w:ins w:id="28768" w:author="Author"/>
              </w:rPr>
            </w:pPr>
            <w:ins w:id="28769" w:author="Author">
              <w:r w:rsidRPr="00D016EC">
                <w:t>0.43</w:t>
              </w:r>
            </w:ins>
          </w:p>
        </w:tc>
        <w:tc>
          <w:tcPr>
            <w:tcW w:w="400" w:type="dxa"/>
            <w:shd w:val="clear" w:color="auto" w:fill="auto"/>
            <w:noWrap/>
            <w:vAlign w:val="bottom"/>
          </w:tcPr>
          <w:p w14:paraId="3D1A467C" w14:textId="77777777" w:rsidR="00C50A95" w:rsidRPr="00D016EC" w:rsidRDefault="00C50A95" w:rsidP="00416506">
            <w:pPr>
              <w:pStyle w:val="tabletext11"/>
              <w:jc w:val="center"/>
              <w:rPr>
                <w:ins w:id="28770" w:author="Author"/>
              </w:rPr>
            </w:pPr>
            <w:ins w:id="28771" w:author="Author">
              <w:r w:rsidRPr="00D016EC">
                <w:t>0.40</w:t>
              </w:r>
            </w:ins>
          </w:p>
        </w:tc>
        <w:tc>
          <w:tcPr>
            <w:tcW w:w="400" w:type="dxa"/>
            <w:shd w:val="clear" w:color="auto" w:fill="auto"/>
            <w:noWrap/>
            <w:vAlign w:val="bottom"/>
          </w:tcPr>
          <w:p w14:paraId="340ECC8D" w14:textId="77777777" w:rsidR="00C50A95" w:rsidRPr="00D016EC" w:rsidRDefault="00C50A95" w:rsidP="00416506">
            <w:pPr>
              <w:pStyle w:val="tabletext11"/>
              <w:jc w:val="center"/>
              <w:rPr>
                <w:ins w:id="28772" w:author="Author"/>
              </w:rPr>
            </w:pPr>
            <w:ins w:id="28773" w:author="Author">
              <w:r w:rsidRPr="00D016EC">
                <w:t>0.39</w:t>
              </w:r>
            </w:ins>
          </w:p>
        </w:tc>
        <w:tc>
          <w:tcPr>
            <w:tcW w:w="400" w:type="dxa"/>
            <w:shd w:val="clear" w:color="auto" w:fill="auto"/>
            <w:noWrap/>
            <w:vAlign w:val="bottom"/>
          </w:tcPr>
          <w:p w14:paraId="36CA1E55" w14:textId="77777777" w:rsidR="00C50A95" w:rsidRPr="00D016EC" w:rsidRDefault="00C50A95" w:rsidP="00416506">
            <w:pPr>
              <w:pStyle w:val="tabletext11"/>
              <w:jc w:val="center"/>
              <w:rPr>
                <w:ins w:id="28774" w:author="Author"/>
              </w:rPr>
            </w:pPr>
            <w:ins w:id="28775" w:author="Author">
              <w:r w:rsidRPr="00D016EC">
                <w:t>0.37</w:t>
              </w:r>
            </w:ins>
          </w:p>
        </w:tc>
        <w:tc>
          <w:tcPr>
            <w:tcW w:w="400" w:type="dxa"/>
            <w:shd w:val="clear" w:color="auto" w:fill="auto"/>
            <w:noWrap/>
            <w:vAlign w:val="bottom"/>
          </w:tcPr>
          <w:p w14:paraId="02FA65F2" w14:textId="77777777" w:rsidR="00C50A95" w:rsidRPr="00D016EC" w:rsidRDefault="00C50A95" w:rsidP="00416506">
            <w:pPr>
              <w:pStyle w:val="tabletext11"/>
              <w:jc w:val="center"/>
              <w:rPr>
                <w:ins w:id="28776" w:author="Author"/>
              </w:rPr>
            </w:pPr>
            <w:ins w:id="28777" w:author="Author">
              <w:r w:rsidRPr="00D016EC">
                <w:t>0.36</w:t>
              </w:r>
            </w:ins>
          </w:p>
        </w:tc>
        <w:tc>
          <w:tcPr>
            <w:tcW w:w="400" w:type="dxa"/>
            <w:shd w:val="clear" w:color="auto" w:fill="auto"/>
            <w:noWrap/>
            <w:vAlign w:val="bottom"/>
          </w:tcPr>
          <w:p w14:paraId="5B2597D4" w14:textId="77777777" w:rsidR="00C50A95" w:rsidRPr="00D016EC" w:rsidRDefault="00C50A95" w:rsidP="00416506">
            <w:pPr>
              <w:pStyle w:val="tabletext11"/>
              <w:jc w:val="center"/>
              <w:rPr>
                <w:ins w:id="28778" w:author="Author"/>
              </w:rPr>
            </w:pPr>
            <w:ins w:id="28779" w:author="Author">
              <w:r w:rsidRPr="00D016EC">
                <w:t>0.34</w:t>
              </w:r>
            </w:ins>
          </w:p>
        </w:tc>
        <w:tc>
          <w:tcPr>
            <w:tcW w:w="400" w:type="dxa"/>
            <w:shd w:val="clear" w:color="auto" w:fill="auto"/>
            <w:noWrap/>
            <w:vAlign w:val="bottom"/>
          </w:tcPr>
          <w:p w14:paraId="4C3E9295" w14:textId="77777777" w:rsidR="00C50A95" w:rsidRPr="00D016EC" w:rsidRDefault="00C50A95" w:rsidP="00416506">
            <w:pPr>
              <w:pStyle w:val="tabletext11"/>
              <w:jc w:val="center"/>
              <w:rPr>
                <w:ins w:id="28780" w:author="Author"/>
              </w:rPr>
            </w:pPr>
            <w:ins w:id="28781" w:author="Author">
              <w:r w:rsidRPr="00D016EC">
                <w:t>0.33</w:t>
              </w:r>
            </w:ins>
          </w:p>
        </w:tc>
        <w:tc>
          <w:tcPr>
            <w:tcW w:w="400" w:type="dxa"/>
            <w:shd w:val="clear" w:color="auto" w:fill="auto"/>
            <w:noWrap/>
            <w:vAlign w:val="bottom"/>
          </w:tcPr>
          <w:p w14:paraId="178A448F" w14:textId="77777777" w:rsidR="00C50A95" w:rsidRPr="00D016EC" w:rsidRDefault="00C50A95" w:rsidP="00416506">
            <w:pPr>
              <w:pStyle w:val="tabletext11"/>
              <w:jc w:val="center"/>
              <w:rPr>
                <w:ins w:id="28782" w:author="Author"/>
              </w:rPr>
            </w:pPr>
            <w:ins w:id="28783" w:author="Author">
              <w:r w:rsidRPr="00D016EC">
                <w:t>0.32</w:t>
              </w:r>
            </w:ins>
          </w:p>
        </w:tc>
        <w:tc>
          <w:tcPr>
            <w:tcW w:w="400" w:type="dxa"/>
            <w:shd w:val="clear" w:color="auto" w:fill="auto"/>
            <w:noWrap/>
            <w:vAlign w:val="bottom"/>
          </w:tcPr>
          <w:p w14:paraId="2E74E10A" w14:textId="77777777" w:rsidR="00C50A95" w:rsidRPr="00D016EC" w:rsidRDefault="00C50A95" w:rsidP="00416506">
            <w:pPr>
              <w:pStyle w:val="tabletext11"/>
              <w:jc w:val="center"/>
              <w:rPr>
                <w:ins w:id="28784" w:author="Author"/>
              </w:rPr>
            </w:pPr>
            <w:ins w:id="28785" w:author="Author">
              <w:r w:rsidRPr="00D016EC">
                <w:t>0.30</w:t>
              </w:r>
            </w:ins>
          </w:p>
        </w:tc>
        <w:tc>
          <w:tcPr>
            <w:tcW w:w="400" w:type="dxa"/>
            <w:shd w:val="clear" w:color="auto" w:fill="auto"/>
            <w:noWrap/>
            <w:vAlign w:val="bottom"/>
          </w:tcPr>
          <w:p w14:paraId="54EA1439" w14:textId="77777777" w:rsidR="00C50A95" w:rsidRPr="00D016EC" w:rsidRDefault="00C50A95" w:rsidP="00416506">
            <w:pPr>
              <w:pStyle w:val="tabletext11"/>
              <w:jc w:val="center"/>
              <w:rPr>
                <w:ins w:id="28786" w:author="Author"/>
              </w:rPr>
            </w:pPr>
            <w:ins w:id="28787" w:author="Author">
              <w:r w:rsidRPr="00D016EC">
                <w:t>0.29</w:t>
              </w:r>
            </w:ins>
          </w:p>
        </w:tc>
        <w:tc>
          <w:tcPr>
            <w:tcW w:w="400" w:type="dxa"/>
            <w:shd w:val="clear" w:color="auto" w:fill="auto"/>
            <w:noWrap/>
            <w:vAlign w:val="bottom"/>
          </w:tcPr>
          <w:p w14:paraId="3316B582" w14:textId="77777777" w:rsidR="00C50A95" w:rsidRPr="00D016EC" w:rsidRDefault="00C50A95" w:rsidP="00416506">
            <w:pPr>
              <w:pStyle w:val="tabletext11"/>
              <w:jc w:val="center"/>
              <w:rPr>
                <w:ins w:id="28788" w:author="Author"/>
              </w:rPr>
            </w:pPr>
            <w:ins w:id="28789" w:author="Author">
              <w:r w:rsidRPr="00D016EC">
                <w:t>0.28</w:t>
              </w:r>
            </w:ins>
          </w:p>
        </w:tc>
        <w:tc>
          <w:tcPr>
            <w:tcW w:w="400" w:type="dxa"/>
            <w:shd w:val="clear" w:color="auto" w:fill="auto"/>
            <w:noWrap/>
            <w:vAlign w:val="bottom"/>
          </w:tcPr>
          <w:p w14:paraId="093E1E29" w14:textId="77777777" w:rsidR="00C50A95" w:rsidRPr="00D016EC" w:rsidRDefault="00C50A95" w:rsidP="00416506">
            <w:pPr>
              <w:pStyle w:val="tabletext11"/>
              <w:jc w:val="center"/>
              <w:rPr>
                <w:ins w:id="28790" w:author="Author"/>
              </w:rPr>
            </w:pPr>
            <w:ins w:id="28791" w:author="Author">
              <w:r w:rsidRPr="00D016EC">
                <w:t>0.27</w:t>
              </w:r>
            </w:ins>
          </w:p>
        </w:tc>
        <w:tc>
          <w:tcPr>
            <w:tcW w:w="400" w:type="dxa"/>
            <w:shd w:val="clear" w:color="auto" w:fill="auto"/>
            <w:noWrap/>
            <w:vAlign w:val="bottom"/>
          </w:tcPr>
          <w:p w14:paraId="2F17CDE2" w14:textId="77777777" w:rsidR="00C50A95" w:rsidRPr="00D016EC" w:rsidRDefault="00C50A95" w:rsidP="00416506">
            <w:pPr>
              <w:pStyle w:val="tabletext11"/>
              <w:jc w:val="center"/>
              <w:rPr>
                <w:ins w:id="28792" w:author="Author"/>
              </w:rPr>
            </w:pPr>
            <w:ins w:id="28793" w:author="Author">
              <w:r w:rsidRPr="00D016EC">
                <w:t>0.26</w:t>
              </w:r>
            </w:ins>
          </w:p>
        </w:tc>
        <w:tc>
          <w:tcPr>
            <w:tcW w:w="440" w:type="dxa"/>
            <w:shd w:val="clear" w:color="auto" w:fill="auto"/>
            <w:noWrap/>
            <w:vAlign w:val="bottom"/>
          </w:tcPr>
          <w:p w14:paraId="3F42196A" w14:textId="77777777" w:rsidR="00C50A95" w:rsidRPr="00D016EC" w:rsidRDefault="00C50A95" w:rsidP="00416506">
            <w:pPr>
              <w:pStyle w:val="tabletext11"/>
              <w:jc w:val="center"/>
              <w:rPr>
                <w:ins w:id="28794" w:author="Author"/>
              </w:rPr>
            </w:pPr>
            <w:ins w:id="28795" w:author="Author">
              <w:r w:rsidRPr="00D016EC">
                <w:t>0.25</w:t>
              </w:r>
            </w:ins>
          </w:p>
        </w:tc>
        <w:tc>
          <w:tcPr>
            <w:tcW w:w="400" w:type="dxa"/>
            <w:shd w:val="clear" w:color="auto" w:fill="auto"/>
            <w:noWrap/>
            <w:vAlign w:val="bottom"/>
          </w:tcPr>
          <w:p w14:paraId="65D5C7D4" w14:textId="77777777" w:rsidR="00C50A95" w:rsidRPr="00D016EC" w:rsidRDefault="00C50A95" w:rsidP="00416506">
            <w:pPr>
              <w:pStyle w:val="tabletext11"/>
              <w:jc w:val="center"/>
              <w:rPr>
                <w:ins w:id="28796" w:author="Author"/>
              </w:rPr>
            </w:pPr>
            <w:ins w:id="28797" w:author="Author">
              <w:r w:rsidRPr="00D016EC">
                <w:t>0.24</w:t>
              </w:r>
            </w:ins>
          </w:p>
        </w:tc>
        <w:tc>
          <w:tcPr>
            <w:tcW w:w="400" w:type="dxa"/>
            <w:shd w:val="clear" w:color="auto" w:fill="auto"/>
            <w:noWrap/>
            <w:vAlign w:val="bottom"/>
          </w:tcPr>
          <w:p w14:paraId="5560056D" w14:textId="77777777" w:rsidR="00C50A95" w:rsidRPr="00D016EC" w:rsidRDefault="00C50A95" w:rsidP="00416506">
            <w:pPr>
              <w:pStyle w:val="tabletext11"/>
              <w:jc w:val="center"/>
              <w:rPr>
                <w:ins w:id="28798" w:author="Author"/>
              </w:rPr>
            </w:pPr>
            <w:ins w:id="28799" w:author="Author">
              <w:r w:rsidRPr="00D016EC">
                <w:t>0.23</w:t>
              </w:r>
            </w:ins>
          </w:p>
        </w:tc>
        <w:tc>
          <w:tcPr>
            <w:tcW w:w="400" w:type="dxa"/>
            <w:shd w:val="clear" w:color="auto" w:fill="auto"/>
            <w:noWrap/>
            <w:vAlign w:val="bottom"/>
          </w:tcPr>
          <w:p w14:paraId="5FBD18A3" w14:textId="77777777" w:rsidR="00C50A95" w:rsidRPr="00D016EC" w:rsidRDefault="00C50A95" w:rsidP="00416506">
            <w:pPr>
              <w:pStyle w:val="tabletext11"/>
              <w:jc w:val="center"/>
              <w:rPr>
                <w:ins w:id="28800" w:author="Author"/>
              </w:rPr>
            </w:pPr>
            <w:ins w:id="28801" w:author="Author">
              <w:r w:rsidRPr="00D016EC">
                <w:t>0.22</w:t>
              </w:r>
            </w:ins>
          </w:p>
        </w:tc>
        <w:tc>
          <w:tcPr>
            <w:tcW w:w="400" w:type="dxa"/>
            <w:shd w:val="clear" w:color="auto" w:fill="auto"/>
            <w:noWrap/>
            <w:vAlign w:val="bottom"/>
          </w:tcPr>
          <w:p w14:paraId="74671096" w14:textId="77777777" w:rsidR="00C50A95" w:rsidRPr="00D016EC" w:rsidRDefault="00C50A95" w:rsidP="00416506">
            <w:pPr>
              <w:pStyle w:val="tabletext11"/>
              <w:jc w:val="center"/>
              <w:rPr>
                <w:ins w:id="28802" w:author="Author"/>
              </w:rPr>
            </w:pPr>
            <w:ins w:id="28803" w:author="Author">
              <w:r w:rsidRPr="00D016EC">
                <w:t>0.21</w:t>
              </w:r>
            </w:ins>
          </w:p>
        </w:tc>
        <w:tc>
          <w:tcPr>
            <w:tcW w:w="460" w:type="dxa"/>
            <w:shd w:val="clear" w:color="auto" w:fill="auto"/>
            <w:noWrap/>
            <w:vAlign w:val="bottom"/>
          </w:tcPr>
          <w:p w14:paraId="30F42F7F" w14:textId="77777777" w:rsidR="00C50A95" w:rsidRPr="00D016EC" w:rsidRDefault="00C50A95" w:rsidP="00416506">
            <w:pPr>
              <w:pStyle w:val="tabletext11"/>
              <w:jc w:val="center"/>
              <w:rPr>
                <w:ins w:id="28804" w:author="Author"/>
              </w:rPr>
            </w:pPr>
            <w:ins w:id="28805" w:author="Author">
              <w:r w:rsidRPr="00D016EC">
                <w:t>0.20</w:t>
              </w:r>
            </w:ins>
          </w:p>
        </w:tc>
      </w:tr>
      <w:tr w:rsidR="00C50A95" w:rsidRPr="00D016EC" w14:paraId="0A14877E" w14:textId="77777777" w:rsidTr="00416506">
        <w:trPr>
          <w:trHeight w:val="190"/>
          <w:ins w:id="28806" w:author="Author"/>
        </w:trPr>
        <w:tc>
          <w:tcPr>
            <w:tcW w:w="200" w:type="dxa"/>
            <w:tcBorders>
              <w:right w:val="nil"/>
            </w:tcBorders>
            <w:shd w:val="clear" w:color="auto" w:fill="auto"/>
            <w:vAlign w:val="bottom"/>
          </w:tcPr>
          <w:p w14:paraId="77BE7651" w14:textId="77777777" w:rsidR="00C50A95" w:rsidRPr="00D016EC" w:rsidRDefault="00C50A95" w:rsidP="00416506">
            <w:pPr>
              <w:pStyle w:val="tabletext11"/>
              <w:jc w:val="right"/>
              <w:rPr>
                <w:ins w:id="28807" w:author="Author"/>
              </w:rPr>
            </w:pPr>
          </w:p>
        </w:tc>
        <w:tc>
          <w:tcPr>
            <w:tcW w:w="1580" w:type="dxa"/>
            <w:tcBorders>
              <w:left w:val="nil"/>
            </w:tcBorders>
            <w:shd w:val="clear" w:color="auto" w:fill="auto"/>
            <w:vAlign w:val="bottom"/>
          </w:tcPr>
          <w:p w14:paraId="60CE0779" w14:textId="77777777" w:rsidR="00C50A95" w:rsidRPr="00D016EC" w:rsidRDefault="00C50A95" w:rsidP="00416506">
            <w:pPr>
              <w:pStyle w:val="tabletext11"/>
              <w:tabs>
                <w:tab w:val="decimal" w:pos="640"/>
              </w:tabs>
              <w:rPr>
                <w:ins w:id="28808" w:author="Author"/>
              </w:rPr>
            </w:pPr>
            <w:ins w:id="28809" w:author="Author">
              <w:r w:rsidRPr="00D016EC">
                <w:t>14,000 to 15,999</w:t>
              </w:r>
            </w:ins>
          </w:p>
        </w:tc>
        <w:tc>
          <w:tcPr>
            <w:tcW w:w="680" w:type="dxa"/>
            <w:shd w:val="clear" w:color="auto" w:fill="auto"/>
            <w:noWrap/>
            <w:vAlign w:val="bottom"/>
          </w:tcPr>
          <w:p w14:paraId="5B018525" w14:textId="77777777" w:rsidR="00C50A95" w:rsidRPr="00D016EC" w:rsidRDefault="00C50A95" w:rsidP="00416506">
            <w:pPr>
              <w:pStyle w:val="tabletext11"/>
              <w:jc w:val="center"/>
              <w:rPr>
                <w:ins w:id="28810" w:author="Author"/>
              </w:rPr>
            </w:pPr>
            <w:ins w:id="28811" w:author="Author">
              <w:r w:rsidRPr="00D016EC">
                <w:t>0.70</w:t>
              </w:r>
            </w:ins>
          </w:p>
        </w:tc>
        <w:tc>
          <w:tcPr>
            <w:tcW w:w="900" w:type="dxa"/>
            <w:shd w:val="clear" w:color="auto" w:fill="auto"/>
            <w:noWrap/>
            <w:vAlign w:val="bottom"/>
          </w:tcPr>
          <w:p w14:paraId="645DD4A0" w14:textId="77777777" w:rsidR="00C50A95" w:rsidRPr="00D016EC" w:rsidRDefault="00C50A95" w:rsidP="00416506">
            <w:pPr>
              <w:pStyle w:val="tabletext11"/>
              <w:jc w:val="center"/>
              <w:rPr>
                <w:ins w:id="28812" w:author="Author"/>
              </w:rPr>
            </w:pPr>
            <w:ins w:id="28813" w:author="Author">
              <w:r w:rsidRPr="00D016EC">
                <w:t>0.70</w:t>
              </w:r>
            </w:ins>
          </w:p>
        </w:tc>
        <w:tc>
          <w:tcPr>
            <w:tcW w:w="400" w:type="dxa"/>
            <w:shd w:val="clear" w:color="auto" w:fill="auto"/>
            <w:noWrap/>
            <w:vAlign w:val="bottom"/>
          </w:tcPr>
          <w:p w14:paraId="7EB2E573" w14:textId="77777777" w:rsidR="00C50A95" w:rsidRPr="00D016EC" w:rsidRDefault="00C50A95" w:rsidP="00416506">
            <w:pPr>
              <w:pStyle w:val="tabletext11"/>
              <w:jc w:val="center"/>
              <w:rPr>
                <w:ins w:id="28814" w:author="Author"/>
              </w:rPr>
            </w:pPr>
            <w:ins w:id="28815" w:author="Author">
              <w:r w:rsidRPr="00D016EC">
                <w:t>0.70</w:t>
              </w:r>
            </w:ins>
          </w:p>
        </w:tc>
        <w:tc>
          <w:tcPr>
            <w:tcW w:w="400" w:type="dxa"/>
            <w:shd w:val="clear" w:color="auto" w:fill="auto"/>
            <w:noWrap/>
            <w:vAlign w:val="bottom"/>
          </w:tcPr>
          <w:p w14:paraId="30195920" w14:textId="77777777" w:rsidR="00C50A95" w:rsidRPr="00D016EC" w:rsidRDefault="00C50A95" w:rsidP="00416506">
            <w:pPr>
              <w:pStyle w:val="tabletext11"/>
              <w:jc w:val="center"/>
              <w:rPr>
                <w:ins w:id="28816" w:author="Author"/>
              </w:rPr>
            </w:pPr>
            <w:ins w:id="28817" w:author="Author">
              <w:r w:rsidRPr="00D016EC">
                <w:t>0.67</w:t>
              </w:r>
            </w:ins>
          </w:p>
        </w:tc>
        <w:tc>
          <w:tcPr>
            <w:tcW w:w="400" w:type="dxa"/>
            <w:shd w:val="clear" w:color="auto" w:fill="auto"/>
            <w:noWrap/>
            <w:vAlign w:val="bottom"/>
          </w:tcPr>
          <w:p w14:paraId="577CED47" w14:textId="77777777" w:rsidR="00C50A95" w:rsidRPr="00D016EC" w:rsidRDefault="00C50A95" w:rsidP="00416506">
            <w:pPr>
              <w:pStyle w:val="tabletext11"/>
              <w:jc w:val="center"/>
              <w:rPr>
                <w:ins w:id="28818" w:author="Author"/>
              </w:rPr>
            </w:pPr>
            <w:ins w:id="28819" w:author="Author">
              <w:r w:rsidRPr="00D016EC">
                <w:t>0.64</w:t>
              </w:r>
            </w:ins>
          </w:p>
        </w:tc>
        <w:tc>
          <w:tcPr>
            <w:tcW w:w="400" w:type="dxa"/>
            <w:shd w:val="clear" w:color="auto" w:fill="auto"/>
            <w:noWrap/>
            <w:vAlign w:val="bottom"/>
          </w:tcPr>
          <w:p w14:paraId="6EA78FA9" w14:textId="77777777" w:rsidR="00C50A95" w:rsidRPr="00D016EC" w:rsidRDefault="00C50A95" w:rsidP="00416506">
            <w:pPr>
              <w:pStyle w:val="tabletext11"/>
              <w:jc w:val="center"/>
              <w:rPr>
                <w:ins w:id="28820" w:author="Author"/>
              </w:rPr>
            </w:pPr>
            <w:ins w:id="28821" w:author="Author">
              <w:r w:rsidRPr="00D016EC">
                <w:t>0.57</w:t>
              </w:r>
            </w:ins>
          </w:p>
        </w:tc>
        <w:tc>
          <w:tcPr>
            <w:tcW w:w="400" w:type="dxa"/>
            <w:shd w:val="clear" w:color="auto" w:fill="auto"/>
            <w:noWrap/>
            <w:vAlign w:val="bottom"/>
          </w:tcPr>
          <w:p w14:paraId="2D3F428D" w14:textId="77777777" w:rsidR="00C50A95" w:rsidRPr="00D016EC" w:rsidRDefault="00C50A95" w:rsidP="00416506">
            <w:pPr>
              <w:pStyle w:val="tabletext11"/>
              <w:jc w:val="center"/>
              <w:rPr>
                <w:ins w:id="28822" w:author="Author"/>
              </w:rPr>
            </w:pPr>
            <w:ins w:id="28823" w:author="Author">
              <w:r w:rsidRPr="00D016EC">
                <w:t>0.55</w:t>
              </w:r>
            </w:ins>
          </w:p>
        </w:tc>
        <w:tc>
          <w:tcPr>
            <w:tcW w:w="400" w:type="dxa"/>
            <w:shd w:val="clear" w:color="auto" w:fill="auto"/>
            <w:noWrap/>
            <w:vAlign w:val="bottom"/>
          </w:tcPr>
          <w:p w14:paraId="6EE8F44F" w14:textId="77777777" w:rsidR="00C50A95" w:rsidRPr="00D016EC" w:rsidRDefault="00C50A95" w:rsidP="00416506">
            <w:pPr>
              <w:pStyle w:val="tabletext11"/>
              <w:jc w:val="center"/>
              <w:rPr>
                <w:ins w:id="28824" w:author="Author"/>
              </w:rPr>
            </w:pPr>
            <w:ins w:id="28825" w:author="Author">
              <w:r w:rsidRPr="00D016EC">
                <w:t>0.52</w:t>
              </w:r>
            </w:ins>
          </w:p>
        </w:tc>
        <w:tc>
          <w:tcPr>
            <w:tcW w:w="400" w:type="dxa"/>
            <w:shd w:val="clear" w:color="auto" w:fill="auto"/>
            <w:noWrap/>
            <w:vAlign w:val="bottom"/>
          </w:tcPr>
          <w:p w14:paraId="79F179C6" w14:textId="77777777" w:rsidR="00C50A95" w:rsidRPr="00D016EC" w:rsidRDefault="00C50A95" w:rsidP="00416506">
            <w:pPr>
              <w:pStyle w:val="tabletext11"/>
              <w:jc w:val="center"/>
              <w:rPr>
                <w:ins w:id="28826" w:author="Author"/>
              </w:rPr>
            </w:pPr>
            <w:ins w:id="28827" w:author="Author">
              <w:r w:rsidRPr="00D016EC">
                <w:t>0.49</w:t>
              </w:r>
            </w:ins>
          </w:p>
        </w:tc>
        <w:tc>
          <w:tcPr>
            <w:tcW w:w="400" w:type="dxa"/>
            <w:shd w:val="clear" w:color="auto" w:fill="auto"/>
            <w:noWrap/>
            <w:vAlign w:val="bottom"/>
          </w:tcPr>
          <w:p w14:paraId="3FD9A388" w14:textId="77777777" w:rsidR="00C50A95" w:rsidRPr="00D016EC" w:rsidRDefault="00C50A95" w:rsidP="00416506">
            <w:pPr>
              <w:pStyle w:val="tabletext11"/>
              <w:jc w:val="center"/>
              <w:rPr>
                <w:ins w:id="28828" w:author="Author"/>
              </w:rPr>
            </w:pPr>
            <w:ins w:id="28829" w:author="Author">
              <w:r w:rsidRPr="00D016EC">
                <w:t>0.47</w:t>
              </w:r>
            </w:ins>
          </w:p>
        </w:tc>
        <w:tc>
          <w:tcPr>
            <w:tcW w:w="400" w:type="dxa"/>
            <w:shd w:val="clear" w:color="auto" w:fill="auto"/>
            <w:noWrap/>
            <w:vAlign w:val="bottom"/>
          </w:tcPr>
          <w:p w14:paraId="1B6362F6" w14:textId="77777777" w:rsidR="00C50A95" w:rsidRPr="00D016EC" w:rsidRDefault="00C50A95" w:rsidP="00416506">
            <w:pPr>
              <w:pStyle w:val="tabletext11"/>
              <w:jc w:val="center"/>
              <w:rPr>
                <w:ins w:id="28830" w:author="Author"/>
              </w:rPr>
            </w:pPr>
            <w:ins w:id="28831" w:author="Author">
              <w:r w:rsidRPr="00D016EC">
                <w:t>0.44</w:t>
              </w:r>
            </w:ins>
          </w:p>
        </w:tc>
        <w:tc>
          <w:tcPr>
            <w:tcW w:w="400" w:type="dxa"/>
            <w:shd w:val="clear" w:color="auto" w:fill="auto"/>
            <w:noWrap/>
            <w:vAlign w:val="bottom"/>
          </w:tcPr>
          <w:p w14:paraId="4ED846F1" w14:textId="77777777" w:rsidR="00C50A95" w:rsidRPr="00D016EC" w:rsidRDefault="00C50A95" w:rsidP="00416506">
            <w:pPr>
              <w:pStyle w:val="tabletext11"/>
              <w:jc w:val="center"/>
              <w:rPr>
                <w:ins w:id="28832" w:author="Author"/>
              </w:rPr>
            </w:pPr>
            <w:ins w:id="28833" w:author="Author">
              <w:r w:rsidRPr="00D016EC">
                <w:t>0.42</w:t>
              </w:r>
            </w:ins>
          </w:p>
        </w:tc>
        <w:tc>
          <w:tcPr>
            <w:tcW w:w="400" w:type="dxa"/>
            <w:shd w:val="clear" w:color="auto" w:fill="auto"/>
            <w:noWrap/>
            <w:vAlign w:val="bottom"/>
          </w:tcPr>
          <w:p w14:paraId="5A2661A4" w14:textId="77777777" w:rsidR="00C50A95" w:rsidRPr="00D016EC" w:rsidRDefault="00C50A95" w:rsidP="00416506">
            <w:pPr>
              <w:pStyle w:val="tabletext11"/>
              <w:jc w:val="center"/>
              <w:rPr>
                <w:ins w:id="28834" w:author="Author"/>
              </w:rPr>
            </w:pPr>
            <w:ins w:id="28835" w:author="Author">
              <w:r w:rsidRPr="00D016EC">
                <w:t>0.41</w:t>
              </w:r>
            </w:ins>
          </w:p>
        </w:tc>
        <w:tc>
          <w:tcPr>
            <w:tcW w:w="400" w:type="dxa"/>
            <w:shd w:val="clear" w:color="auto" w:fill="auto"/>
            <w:noWrap/>
            <w:vAlign w:val="bottom"/>
          </w:tcPr>
          <w:p w14:paraId="0D7CC578" w14:textId="77777777" w:rsidR="00C50A95" w:rsidRPr="00D016EC" w:rsidRDefault="00C50A95" w:rsidP="00416506">
            <w:pPr>
              <w:pStyle w:val="tabletext11"/>
              <w:jc w:val="center"/>
              <w:rPr>
                <w:ins w:id="28836" w:author="Author"/>
              </w:rPr>
            </w:pPr>
            <w:ins w:id="28837" w:author="Author">
              <w:r w:rsidRPr="00D016EC">
                <w:t>0.39</w:t>
              </w:r>
            </w:ins>
          </w:p>
        </w:tc>
        <w:tc>
          <w:tcPr>
            <w:tcW w:w="400" w:type="dxa"/>
            <w:shd w:val="clear" w:color="auto" w:fill="auto"/>
            <w:noWrap/>
            <w:vAlign w:val="bottom"/>
          </w:tcPr>
          <w:p w14:paraId="06B04DDC" w14:textId="77777777" w:rsidR="00C50A95" w:rsidRPr="00D016EC" w:rsidRDefault="00C50A95" w:rsidP="00416506">
            <w:pPr>
              <w:pStyle w:val="tabletext11"/>
              <w:jc w:val="center"/>
              <w:rPr>
                <w:ins w:id="28838" w:author="Author"/>
              </w:rPr>
            </w:pPr>
            <w:ins w:id="28839" w:author="Author">
              <w:r w:rsidRPr="00D016EC">
                <w:t>0.37</w:t>
              </w:r>
            </w:ins>
          </w:p>
        </w:tc>
        <w:tc>
          <w:tcPr>
            <w:tcW w:w="400" w:type="dxa"/>
            <w:shd w:val="clear" w:color="auto" w:fill="auto"/>
            <w:noWrap/>
            <w:vAlign w:val="bottom"/>
          </w:tcPr>
          <w:p w14:paraId="34A7AC6A" w14:textId="77777777" w:rsidR="00C50A95" w:rsidRPr="00D016EC" w:rsidRDefault="00C50A95" w:rsidP="00416506">
            <w:pPr>
              <w:pStyle w:val="tabletext11"/>
              <w:jc w:val="center"/>
              <w:rPr>
                <w:ins w:id="28840" w:author="Author"/>
              </w:rPr>
            </w:pPr>
            <w:ins w:id="28841" w:author="Author">
              <w:r w:rsidRPr="00D016EC">
                <w:t>0.36</w:t>
              </w:r>
            </w:ins>
          </w:p>
        </w:tc>
        <w:tc>
          <w:tcPr>
            <w:tcW w:w="400" w:type="dxa"/>
            <w:shd w:val="clear" w:color="auto" w:fill="auto"/>
            <w:noWrap/>
            <w:vAlign w:val="bottom"/>
          </w:tcPr>
          <w:p w14:paraId="1F8E40E4" w14:textId="77777777" w:rsidR="00C50A95" w:rsidRPr="00D016EC" w:rsidRDefault="00C50A95" w:rsidP="00416506">
            <w:pPr>
              <w:pStyle w:val="tabletext11"/>
              <w:jc w:val="center"/>
              <w:rPr>
                <w:ins w:id="28842" w:author="Author"/>
              </w:rPr>
            </w:pPr>
            <w:ins w:id="28843" w:author="Author">
              <w:r w:rsidRPr="00D016EC">
                <w:t>0.35</w:t>
              </w:r>
            </w:ins>
          </w:p>
        </w:tc>
        <w:tc>
          <w:tcPr>
            <w:tcW w:w="400" w:type="dxa"/>
            <w:shd w:val="clear" w:color="auto" w:fill="auto"/>
            <w:noWrap/>
            <w:vAlign w:val="bottom"/>
          </w:tcPr>
          <w:p w14:paraId="2F5C3143" w14:textId="77777777" w:rsidR="00C50A95" w:rsidRPr="00D016EC" w:rsidRDefault="00C50A95" w:rsidP="00416506">
            <w:pPr>
              <w:pStyle w:val="tabletext11"/>
              <w:jc w:val="center"/>
              <w:rPr>
                <w:ins w:id="28844" w:author="Author"/>
              </w:rPr>
            </w:pPr>
            <w:ins w:id="28845" w:author="Author">
              <w:r w:rsidRPr="00D016EC">
                <w:t>0.33</w:t>
              </w:r>
            </w:ins>
          </w:p>
        </w:tc>
        <w:tc>
          <w:tcPr>
            <w:tcW w:w="400" w:type="dxa"/>
            <w:shd w:val="clear" w:color="auto" w:fill="auto"/>
            <w:noWrap/>
            <w:vAlign w:val="bottom"/>
          </w:tcPr>
          <w:p w14:paraId="7EDAA749" w14:textId="77777777" w:rsidR="00C50A95" w:rsidRPr="00D016EC" w:rsidRDefault="00C50A95" w:rsidP="00416506">
            <w:pPr>
              <w:pStyle w:val="tabletext11"/>
              <w:jc w:val="center"/>
              <w:rPr>
                <w:ins w:id="28846" w:author="Author"/>
              </w:rPr>
            </w:pPr>
            <w:ins w:id="28847" w:author="Author">
              <w:r w:rsidRPr="00D016EC">
                <w:t>0.32</w:t>
              </w:r>
            </w:ins>
          </w:p>
        </w:tc>
        <w:tc>
          <w:tcPr>
            <w:tcW w:w="400" w:type="dxa"/>
            <w:shd w:val="clear" w:color="auto" w:fill="auto"/>
            <w:noWrap/>
            <w:vAlign w:val="bottom"/>
          </w:tcPr>
          <w:p w14:paraId="25509475" w14:textId="77777777" w:rsidR="00C50A95" w:rsidRPr="00D016EC" w:rsidRDefault="00C50A95" w:rsidP="00416506">
            <w:pPr>
              <w:pStyle w:val="tabletext11"/>
              <w:jc w:val="center"/>
              <w:rPr>
                <w:ins w:id="28848" w:author="Author"/>
              </w:rPr>
            </w:pPr>
            <w:ins w:id="28849" w:author="Author">
              <w:r w:rsidRPr="00D016EC">
                <w:t>0.31</w:t>
              </w:r>
            </w:ins>
          </w:p>
        </w:tc>
        <w:tc>
          <w:tcPr>
            <w:tcW w:w="400" w:type="dxa"/>
            <w:shd w:val="clear" w:color="auto" w:fill="auto"/>
            <w:noWrap/>
            <w:vAlign w:val="bottom"/>
          </w:tcPr>
          <w:p w14:paraId="1F5C0693" w14:textId="77777777" w:rsidR="00C50A95" w:rsidRPr="00D016EC" w:rsidRDefault="00C50A95" w:rsidP="00416506">
            <w:pPr>
              <w:pStyle w:val="tabletext11"/>
              <w:jc w:val="center"/>
              <w:rPr>
                <w:ins w:id="28850" w:author="Author"/>
              </w:rPr>
            </w:pPr>
            <w:ins w:id="28851" w:author="Author">
              <w:r w:rsidRPr="00D016EC">
                <w:t>0.29</w:t>
              </w:r>
            </w:ins>
          </w:p>
        </w:tc>
        <w:tc>
          <w:tcPr>
            <w:tcW w:w="400" w:type="dxa"/>
            <w:shd w:val="clear" w:color="auto" w:fill="auto"/>
            <w:noWrap/>
            <w:vAlign w:val="bottom"/>
          </w:tcPr>
          <w:p w14:paraId="2875067A" w14:textId="77777777" w:rsidR="00C50A95" w:rsidRPr="00D016EC" w:rsidRDefault="00C50A95" w:rsidP="00416506">
            <w:pPr>
              <w:pStyle w:val="tabletext11"/>
              <w:jc w:val="center"/>
              <w:rPr>
                <w:ins w:id="28852" w:author="Author"/>
              </w:rPr>
            </w:pPr>
            <w:ins w:id="28853" w:author="Author">
              <w:r w:rsidRPr="00D016EC">
                <w:t>0.28</w:t>
              </w:r>
            </w:ins>
          </w:p>
        </w:tc>
        <w:tc>
          <w:tcPr>
            <w:tcW w:w="440" w:type="dxa"/>
            <w:shd w:val="clear" w:color="auto" w:fill="auto"/>
            <w:noWrap/>
            <w:vAlign w:val="bottom"/>
          </w:tcPr>
          <w:p w14:paraId="2C863E54" w14:textId="77777777" w:rsidR="00C50A95" w:rsidRPr="00D016EC" w:rsidRDefault="00C50A95" w:rsidP="00416506">
            <w:pPr>
              <w:pStyle w:val="tabletext11"/>
              <w:jc w:val="center"/>
              <w:rPr>
                <w:ins w:id="28854" w:author="Author"/>
              </w:rPr>
            </w:pPr>
            <w:ins w:id="28855" w:author="Author">
              <w:r w:rsidRPr="00D016EC">
                <w:t>0.27</w:t>
              </w:r>
            </w:ins>
          </w:p>
        </w:tc>
        <w:tc>
          <w:tcPr>
            <w:tcW w:w="400" w:type="dxa"/>
            <w:shd w:val="clear" w:color="auto" w:fill="auto"/>
            <w:noWrap/>
            <w:vAlign w:val="bottom"/>
          </w:tcPr>
          <w:p w14:paraId="3511E559" w14:textId="77777777" w:rsidR="00C50A95" w:rsidRPr="00D016EC" w:rsidRDefault="00C50A95" w:rsidP="00416506">
            <w:pPr>
              <w:pStyle w:val="tabletext11"/>
              <w:jc w:val="center"/>
              <w:rPr>
                <w:ins w:id="28856" w:author="Author"/>
              </w:rPr>
            </w:pPr>
            <w:ins w:id="28857" w:author="Author">
              <w:r w:rsidRPr="00D016EC">
                <w:t>0.26</w:t>
              </w:r>
            </w:ins>
          </w:p>
        </w:tc>
        <w:tc>
          <w:tcPr>
            <w:tcW w:w="400" w:type="dxa"/>
            <w:shd w:val="clear" w:color="auto" w:fill="auto"/>
            <w:noWrap/>
            <w:vAlign w:val="bottom"/>
          </w:tcPr>
          <w:p w14:paraId="0A985017" w14:textId="77777777" w:rsidR="00C50A95" w:rsidRPr="00D016EC" w:rsidRDefault="00C50A95" w:rsidP="00416506">
            <w:pPr>
              <w:pStyle w:val="tabletext11"/>
              <w:jc w:val="center"/>
              <w:rPr>
                <w:ins w:id="28858" w:author="Author"/>
              </w:rPr>
            </w:pPr>
            <w:ins w:id="28859" w:author="Author">
              <w:r w:rsidRPr="00D016EC">
                <w:t>0.25</w:t>
              </w:r>
            </w:ins>
          </w:p>
        </w:tc>
        <w:tc>
          <w:tcPr>
            <w:tcW w:w="400" w:type="dxa"/>
            <w:shd w:val="clear" w:color="auto" w:fill="auto"/>
            <w:noWrap/>
            <w:vAlign w:val="bottom"/>
          </w:tcPr>
          <w:p w14:paraId="10454425" w14:textId="77777777" w:rsidR="00C50A95" w:rsidRPr="00D016EC" w:rsidRDefault="00C50A95" w:rsidP="00416506">
            <w:pPr>
              <w:pStyle w:val="tabletext11"/>
              <w:jc w:val="center"/>
              <w:rPr>
                <w:ins w:id="28860" w:author="Author"/>
              </w:rPr>
            </w:pPr>
            <w:ins w:id="28861" w:author="Author">
              <w:r w:rsidRPr="00D016EC">
                <w:t>0.24</w:t>
              </w:r>
            </w:ins>
          </w:p>
        </w:tc>
        <w:tc>
          <w:tcPr>
            <w:tcW w:w="400" w:type="dxa"/>
            <w:shd w:val="clear" w:color="auto" w:fill="auto"/>
            <w:noWrap/>
            <w:vAlign w:val="bottom"/>
          </w:tcPr>
          <w:p w14:paraId="4C540559" w14:textId="77777777" w:rsidR="00C50A95" w:rsidRPr="00D016EC" w:rsidRDefault="00C50A95" w:rsidP="00416506">
            <w:pPr>
              <w:pStyle w:val="tabletext11"/>
              <w:jc w:val="center"/>
              <w:rPr>
                <w:ins w:id="28862" w:author="Author"/>
              </w:rPr>
            </w:pPr>
            <w:ins w:id="28863" w:author="Author">
              <w:r w:rsidRPr="00D016EC">
                <w:t>0.23</w:t>
              </w:r>
            </w:ins>
          </w:p>
        </w:tc>
        <w:tc>
          <w:tcPr>
            <w:tcW w:w="460" w:type="dxa"/>
            <w:shd w:val="clear" w:color="auto" w:fill="auto"/>
            <w:noWrap/>
            <w:vAlign w:val="bottom"/>
          </w:tcPr>
          <w:p w14:paraId="4E5E133A" w14:textId="77777777" w:rsidR="00C50A95" w:rsidRPr="00D016EC" w:rsidRDefault="00C50A95" w:rsidP="00416506">
            <w:pPr>
              <w:pStyle w:val="tabletext11"/>
              <w:jc w:val="center"/>
              <w:rPr>
                <w:ins w:id="28864" w:author="Author"/>
              </w:rPr>
            </w:pPr>
            <w:ins w:id="28865" w:author="Author">
              <w:r w:rsidRPr="00D016EC">
                <w:t>0.22</w:t>
              </w:r>
            </w:ins>
          </w:p>
        </w:tc>
      </w:tr>
      <w:tr w:rsidR="00C50A95" w:rsidRPr="00D016EC" w14:paraId="76909F52" w14:textId="77777777" w:rsidTr="00416506">
        <w:trPr>
          <w:trHeight w:val="190"/>
          <w:ins w:id="28866" w:author="Author"/>
        </w:trPr>
        <w:tc>
          <w:tcPr>
            <w:tcW w:w="200" w:type="dxa"/>
            <w:tcBorders>
              <w:right w:val="nil"/>
            </w:tcBorders>
            <w:shd w:val="clear" w:color="auto" w:fill="auto"/>
            <w:vAlign w:val="bottom"/>
          </w:tcPr>
          <w:p w14:paraId="509EA412" w14:textId="77777777" w:rsidR="00C50A95" w:rsidRPr="00D016EC" w:rsidRDefault="00C50A95" w:rsidP="00416506">
            <w:pPr>
              <w:pStyle w:val="tabletext11"/>
              <w:jc w:val="right"/>
              <w:rPr>
                <w:ins w:id="28867" w:author="Author"/>
              </w:rPr>
            </w:pPr>
          </w:p>
        </w:tc>
        <w:tc>
          <w:tcPr>
            <w:tcW w:w="1580" w:type="dxa"/>
            <w:tcBorders>
              <w:left w:val="nil"/>
            </w:tcBorders>
            <w:shd w:val="clear" w:color="auto" w:fill="auto"/>
            <w:vAlign w:val="bottom"/>
          </w:tcPr>
          <w:p w14:paraId="71092253" w14:textId="77777777" w:rsidR="00C50A95" w:rsidRPr="00D016EC" w:rsidRDefault="00C50A95" w:rsidP="00416506">
            <w:pPr>
              <w:pStyle w:val="tabletext11"/>
              <w:tabs>
                <w:tab w:val="decimal" w:pos="640"/>
              </w:tabs>
              <w:rPr>
                <w:ins w:id="28868" w:author="Author"/>
              </w:rPr>
            </w:pPr>
            <w:ins w:id="28869" w:author="Author">
              <w:r w:rsidRPr="00D016EC">
                <w:t>16,000 to 17,999</w:t>
              </w:r>
            </w:ins>
          </w:p>
        </w:tc>
        <w:tc>
          <w:tcPr>
            <w:tcW w:w="680" w:type="dxa"/>
            <w:shd w:val="clear" w:color="auto" w:fill="auto"/>
            <w:noWrap/>
            <w:vAlign w:val="bottom"/>
          </w:tcPr>
          <w:p w14:paraId="0676B78D" w14:textId="77777777" w:rsidR="00C50A95" w:rsidRPr="00D016EC" w:rsidRDefault="00C50A95" w:rsidP="00416506">
            <w:pPr>
              <w:pStyle w:val="tabletext11"/>
              <w:jc w:val="center"/>
              <w:rPr>
                <w:ins w:id="28870" w:author="Author"/>
              </w:rPr>
            </w:pPr>
            <w:ins w:id="28871" w:author="Author">
              <w:r w:rsidRPr="00D016EC">
                <w:t>0.75</w:t>
              </w:r>
            </w:ins>
          </w:p>
        </w:tc>
        <w:tc>
          <w:tcPr>
            <w:tcW w:w="900" w:type="dxa"/>
            <w:shd w:val="clear" w:color="auto" w:fill="auto"/>
            <w:noWrap/>
            <w:vAlign w:val="bottom"/>
          </w:tcPr>
          <w:p w14:paraId="136C5732" w14:textId="77777777" w:rsidR="00C50A95" w:rsidRPr="00D016EC" w:rsidRDefault="00C50A95" w:rsidP="00416506">
            <w:pPr>
              <w:pStyle w:val="tabletext11"/>
              <w:jc w:val="center"/>
              <w:rPr>
                <w:ins w:id="28872" w:author="Author"/>
              </w:rPr>
            </w:pPr>
            <w:ins w:id="28873" w:author="Author">
              <w:r w:rsidRPr="00D016EC">
                <w:t>0.75</w:t>
              </w:r>
            </w:ins>
          </w:p>
        </w:tc>
        <w:tc>
          <w:tcPr>
            <w:tcW w:w="400" w:type="dxa"/>
            <w:shd w:val="clear" w:color="auto" w:fill="auto"/>
            <w:noWrap/>
            <w:vAlign w:val="bottom"/>
          </w:tcPr>
          <w:p w14:paraId="3E59CAC4" w14:textId="77777777" w:rsidR="00C50A95" w:rsidRPr="00D016EC" w:rsidRDefault="00C50A95" w:rsidP="00416506">
            <w:pPr>
              <w:pStyle w:val="tabletext11"/>
              <w:jc w:val="center"/>
              <w:rPr>
                <w:ins w:id="28874" w:author="Author"/>
              </w:rPr>
            </w:pPr>
            <w:ins w:id="28875" w:author="Author">
              <w:r w:rsidRPr="00D016EC">
                <w:t>0.75</w:t>
              </w:r>
            </w:ins>
          </w:p>
        </w:tc>
        <w:tc>
          <w:tcPr>
            <w:tcW w:w="400" w:type="dxa"/>
            <w:shd w:val="clear" w:color="auto" w:fill="auto"/>
            <w:noWrap/>
            <w:vAlign w:val="bottom"/>
          </w:tcPr>
          <w:p w14:paraId="15C4A47C" w14:textId="77777777" w:rsidR="00C50A95" w:rsidRPr="00D016EC" w:rsidRDefault="00C50A95" w:rsidP="00416506">
            <w:pPr>
              <w:pStyle w:val="tabletext11"/>
              <w:jc w:val="center"/>
              <w:rPr>
                <w:ins w:id="28876" w:author="Author"/>
              </w:rPr>
            </w:pPr>
            <w:ins w:id="28877" w:author="Author">
              <w:r w:rsidRPr="00D016EC">
                <w:t>0.72</w:t>
              </w:r>
            </w:ins>
          </w:p>
        </w:tc>
        <w:tc>
          <w:tcPr>
            <w:tcW w:w="400" w:type="dxa"/>
            <w:shd w:val="clear" w:color="auto" w:fill="auto"/>
            <w:noWrap/>
            <w:vAlign w:val="bottom"/>
          </w:tcPr>
          <w:p w14:paraId="33E6F660" w14:textId="77777777" w:rsidR="00C50A95" w:rsidRPr="00D016EC" w:rsidRDefault="00C50A95" w:rsidP="00416506">
            <w:pPr>
              <w:pStyle w:val="tabletext11"/>
              <w:jc w:val="center"/>
              <w:rPr>
                <w:ins w:id="28878" w:author="Author"/>
              </w:rPr>
            </w:pPr>
            <w:ins w:id="28879" w:author="Author">
              <w:r w:rsidRPr="00D016EC">
                <w:t>0.69</w:t>
              </w:r>
            </w:ins>
          </w:p>
        </w:tc>
        <w:tc>
          <w:tcPr>
            <w:tcW w:w="400" w:type="dxa"/>
            <w:shd w:val="clear" w:color="auto" w:fill="auto"/>
            <w:noWrap/>
            <w:vAlign w:val="bottom"/>
          </w:tcPr>
          <w:p w14:paraId="3E8685BC" w14:textId="77777777" w:rsidR="00C50A95" w:rsidRPr="00D016EC" w:rsidRDefault="00C50A95" w:rsidP="00416506">
            <w:pPr>
              <w:pStyle w:val="tabletext11"/>
              <w:jc w:val="center"/>
              <w:rPr>
                <w:ins w:id="28880" w:author="Author"/>
              </w:rPr>
            </w:pPr>
            <w:ins w:id="28881" w:author="Author">
              <w:r w:rsidRPr="00D016EC">
                <w:t>0.62</w:t>
              </w:r>
            </w:ins>
          </w:p>
        </w:tc>
        <w:tc>
          <w:tcPr>
            <w:tcW w:w="400" w:type="dxa"/>
            <w:shd w:val="clear" w:color="auto" w:fill="auto"/>
            <w:noWrap/>
            <w:vAlign w:val="bottom"/>
          </w:tcPr>
          <w:p w14:paraId="49C5545D" w14:textId="77777777" w:rsidR="00C50A95" w:rsidRPr="00D016EC" w:rsidRDefault="00C50A95" w:rsidP="00416506">
            <w:pPr>
              <w:pStyle w:val="tabletext11"/>
              <w:jc w:val="center"/>
              <w:rPr>
                <w:ins w:id="28882" w:author="Author"/>
              </w:rPr>
            </w:pPr>
            <w:ins w:id="28883" w:author="Author">
              <w:r w:rsidRPr="00D016EC">
                <w:t>0.59</w:t>
              </w:r>
            </w:ins>
          </w:p>
        </w:tc>
        <w:tc>
          <w:tcPr>
            <w:tcW w:w="400" w:type="dxa"/>
            <w:shd w:val="clear" w:color="auto" w:fill="auto"/>
            <w:noWrap/>
            <w:vAlign w:val="bottom"/>
          </w:tcPr>
          <w:p w14:paraId="3242502C" w14:textId="77777777" w:rsidR="00C50A95" w:rsidRPr="00D016EC" w:rsidRDefault="00C50A95" w:rsidP="00416506">
            <w:pPr>
              <w:pStyle w:val="tabletext11"/>
              <w:jc w:val="center"/>
              <w:rPr>
                <w:ins w:id="28884" w:author="Author"/>
              </w:rPr>
            </w:pPr>
            <w:ins w:id="28885" w:author="Author">
              <w:r w:rsidRPr="00D016EC">
                <w:t>0.56</w:t>
              </w:r>
            </w:ins>
          </w:p>
        </w:tc>
        <w:tc>
          <w:tcPr>
            <w:tcW w:w="400" w:type="dxa"/>
            <w:shd w:val="clear" w:color="auto" w:fill="auto"/>
            <w:noWrap/>
            <w:vAlign w:val="bottom"/>
          </w:tcPr>
          <w:p w14:paraId="350A8067" w14:textId="77777777" w:rsidR="00C50A95" w:rsidRPr="00D016EC" w:rsidRDefault="00C50A95" w:rsidP="00416506">
            <w:pPr>
              <w:pStyle w:val="tabletext11"/>
              <w:jc w:val="center"/>
              <w:rPr>
                <w:ins w:id="28886" w:author="Author"/>
              </w:rPr>
            </w:pPr>
            <w:ins w:id="28887" w:author="Author">
              <w:r w:rsidRPr="00D016EC">
                <w:t>0.53</w:t>
              </w:r>
            </w:ins>
          </w:p>
        </w:tc>
        <w:tc>
          <w:tcPr>
            <w:tcW w:w="400" w:type="dxa"/>
            <w:shd w:val="clear" w:color="auto" w:fill="auto"/>
            <w:noWrap/>
            <w:vAlign w:val="bottom"/>
          </w:tcPr>
          <w:p w14:paraId="6EECAFC7" w14:textId="77777777" w:rsidR="00C50A95" w:rsidRPr="00D016EC" w:rsidRDefault="00C50A95" w:rsidP="00416506">
            <w:pPr>
              <w:pStyle w:val="tabletext11"/>
              <w:jc w:val="center"/>
              <w:rPr>
                <w:ins w:id="28888" w:author="Author"/>
              </w:rPr>
            </w:pPr>
            <w:ins w:id="28889" w:author="Author">
              <w:r w:rsidRPr="00D016EC">
                <w:t>0.50</w:t>
              </w:r>
            </w:ins>
          </w:p>
        </w:tc>
        <w:tc>
          <w:tcPr>
            <w:tcW w:w="400" w:type="dxa"/>
            <w:shd w:val="clear" w:color="auto" w:fill="auto"/>
            <w:noWrap/>
            <w:vAlign w:val="bottom"/>
          </w:tcPr>
          <w:p w14:paraId="0920669F" w14:textId="77777777" w:rsidR="00C50A95" w:rsidRPr="00D016EC" w:rsidRDefault="00C50A95" w:rsidP="00416506">
            <w:pPr>
              <w:pStyle w:val="tabletext11"/>
              <w:jc w:val="center"/>
              <w:rPr>
                <w:ins w:id="28890" w:author="Author"/>
              </w:rPr>
            </w:pPr>
            <w:ins w:id="28891" w:author="Author">
              <w:r w:rsidRPr="00D016EC">
                <w:t>0.48</w:t>
              </w:r>
            </w:ins>
          </w:p>
        </w:tc>
        <w:tc>
          <w:tcPr>
            <w:tcW w:w="400" w:type="dxa"/>
            <w:shd w:val="clear" w:color="auto" w:fill="auto"/>
            <w:noWrap/>
            <w:vAlign w:val="bottom"/>
          </w:tcPr>
          <w:p w14:paraId="3B0DA905" w14:textId="77777777" w:rsidR="00C50A95" w:rsidRPr="00D016EC" w:rsidRDefault="00C50A95" w:rsidP="00416506">
            <w:pPr>
              <w:pStyle w:val="tabletext11"/>
              <w:jc w:val="center"/>
              <w:rPr>
                <w:ins w:id="28892" w:author="Author"/>
              </w:rPr>
            </w:pPr>
            <w:ins w:id="28893" w:author="Author">
              <w:r w:rsidRPr="00D016EC">
                <w:t>0.46</w:t>
              </w:r>
            </w:ins>
          </w:p>
        </w:tc>
        <w:tc>
          <w:tcPr>
            <w:tcW w:w="400" w:type="dxa"/>
            <w:shd w:val="clear" w:color="auto" w:fill="auto"/>
            <w:noWrap/>
            <w:vAlign w:val="bottom"/>
          </w:tcPr>
          <w:p w14:paraId="1619F4B1" w14:textId="77777777" w:rsidR="00C50A95" w:rsidRPr="00D016EC" w:rsidRDefault="00C50A95" w:rsidP="00416506">
            <w:pPr>
              <w:pStyle w:val="tabletext11"/>
              <w:jc w:val="center"/>
              <w:rPr>
                <w:ins w:id="28894" w:author="Author"/>
              </w:rPr>
            </w:pPr>
            <w:ins w:id="28895" w:author="Author">
              <w:r w:rsidRPr="00D016EC">
                <w:t>0.44</w:t>
              </w:r>
            </w:ins>
          </w:p>
        </w:tc>
        <w:tc>
          <w:tcPr>
            <w:tcW w:w="400" w:type="dxa"/>
            <w:shd w:val="clear" w:color="auto" w:fill="auto"/>
            <w:noWrap/>
            <w:vAlign w:val="bottom"/>
          </w:tcPr>
          <w:p w14:paraId="7CCCF5E6" w14:textId="77777777" w:rsidR="00C50A95" w:rsidRPr="00D016EC" w:rsidRDefault="00C50A95" w:rsidP="00416506">
            <w:pPr>
              <w:pStyle w:val="tabletext11"/>
              <w:jc w:val="center"/>
              <w:rPr>
                <w:ins w:id="28896" w:author="Author"/>
              </w:rPr>
            </w:pPr>
            <w:ins w:id="28897" w:author="Author">
              <w:r w:rsidRPr="00D016EC">
                <w:t>0.42</w:t>
              </w:r>
            </w:ins>
          </w:p>
        </w:tc>
        <w:tc>
          <w:tcPr>
            <w:tcW w:w="400" w:type="dxa"/>
            <w:shd w:val="clear" w:color="auto" w:fill="auto"/>
            <w:noWrap/>
            <w:vAlign w:val="bottom"/>
          </w:tcPr>
          <w:p w14:paraId="5E028352" w14:textId="77777777" w:rsidR="00C50A95" w:rsidRPr="00D016EC" w:rsidRDefault="00C50A95" w:rsidP="00416506">
            <w:pPr>
              <w:pStyle w:val="tabletext11"/>
              <w:jc w:val="center"/>
              <w:rPr>
                <w:ins w:id="28898" w:author="Author"/>
              </w:rPr>
            </w:pPr>
            <w:ins w:id="28899" w:author="Author">
              <w:r w:rsidRPr="00D016EC">
                <w:t>0.40</w:t>
              </w:r>
            </w:ins>
          </w:p>
        </w:tc>
        <w:tc>
          <w:tcPr>
            <w:tcW w:w="400" w:type="dxa"/>
            <w:shd w:val="clear" w:color="auto" w:fill="auto"/>
            <w:noWrap/>
            <w:vAlign w:val="bottom"/>
          </w:tcPr>
          <w:p w14:paraId="2174C9EA" w14:textId="77777777" w:rsidR="00C50A95" w:rsidRPr="00D016EC" w:rsidRDefault="00C50A95" w:rsidP="00416506">
            <w:pPr>
              <w:pStyle w:val="tabletext11"/>
              <w:jc w:val="center"/>
              <w:rPr>
                <w:ins w:id="28900" w:author="Author"/>
              </w:rPr>
            </w:pPr>
            <w:ins w:id="28901" w:author="Author">
              <w:r w:rsidRPr="00D016EC">
                <w:t>0.39</w:t>
              </w:r>
            </w:ins>
          </w:p>
        </w:tc>
        <w:tc>
          <w:tcPr>
            <w:tcW w:w="400" w:type="dxa"/>
            <w:shd w:val="clear" w:color="auto" w:fill="auto"/>
            <w:noWrap/>
            <w:vAlign w:val="bottom"/>
          </w:tcPr>
          <w:p w14:paraId="1872E9C8" w14:textId="77777777" w:rsidR="00C50A95" w:rsidRPr="00D016EC" w:rsidRDefault="00C50A95" w:rsidP="00416506">
            <w:pPr>
              <w:pStyle w:val="tabletext11"/>
              <w:jc w:val="center"/>
              <w:rPr>
                <w:ins w:id="28902" w:author="Author"/>
              </w:rPr>
            </w:pPr>
            <w:ins w:id="28903" w:author="Author">
              <w:r w:rsidRPr="00D016EC">
                <w:t>0.37</w:t>
              </w:r>
            </w:ins>
          </w:p>
        </w:tc>
        <w:tc>
          <w:tcPr>
            <w:tcW w:w="400" w:type="dxa"/>
            <w:shd w:val="clear" w:color="auto" w:fill="auto"/>
            <w:noWrap/>
            <w:vAlign w:val="bottom"/>
          </w:tcPr>
          <w:p w14:paraId="0B7F53FC" w14:textId="77777777" w:rsidR="00C50A95" w:rsidRPr="00D016EC" w:rsidRDefault="00C50A95" w:rsidP="00416506">
            <w:pPr>
              <w:pStyle w:val="tabletext11"/>
              <w:jc w:val="center"/>
              <w:rPr>
                <w:ins w:id="28904" w:author="Author"/>
              </w:rPr>
            </w:pPr>
            <w:ins w:id="28905" w:author="Author">
              <w:r w:rsidRPr="00D016EC">
                <w:t>0.36</w:t>
              </w:r>
            </w:ins>
          </w:p>
        </w:tc>
        <w:tc>
          <w:tcPr>
            <w:tcW w:w="400" w:type="dxa"/>
            <w:shd w:val="clear" w:color="auto" w:fill="auto"/>
            <w:noWrap/>
            <w:vAlign w:val="bottom"/>
          </w:tcPr>
          <w:p w14:paraId="2EC5921C" w14:textId="77777777" w:rsidR="00C50A95" w:rsidRPr="00D016EC" w:rsidRDefault="00C50A95" w:rsidP="00416506">
            <w:pPr>
              <w:pStyle w:val="tabletext11"/>
              <w:jc w:val="center"/>
              <w:rPr>
                <w:ins w:id="28906" w:author="Author"/>
              </w:rPr>
            </w:pPr>
            <w:ins w:id="28907" w:author="Author">
              <w:r w:rsidRPr="00D016EC">
                <w:t>0.34</w:t>
              </w:r>
            </w:ins>
          </w:p>
        </w:tc>
        <w:tc>
          <w:tcPr>
            <w:tcW w:w="400" w:type="dxa"/>
            <w:shd w:val="clear" w:color="auto" w:fill="auto"/>
            <w:noWrap/>
            <w:vAlign w:val="bottom"/>
          </w:tcPr>
          <w:p w14:paraId="6C831269" w14:textId="77777777" w:rsidR="00C50A95" w:rsidRPr="00D016EC" w:rsidRDefault="00C50A95" w:rsidP="00416506">
            <w:pPr>
              <w:pStyle w:val="tabletext11"/>
              <w:jc w:val="center"/>
              <w:rPr>
                <w:ins w:id="28908" w:author="Author"/>
              </w:rPr>
            </w:pPr>
            <w:ins w:id="28909" w:author="Author">
              <w:r w:rsidRPr="00D016EC">
                <w:t>0.33</w:t>
              </w:r>
            </w:ins>
          </w:p>
        </w:tc>
        <w:tc>
          <w:tcPr>
            <w:tcW w:w="400" w:type="dxa"/>
            <w:shd w:val="clear" w:color="auto" w:fill="auto"/>
            <w:noWrap/>
            <w:vAlign w:val="bottom"/>
          </w:tcPr>
          <w:p w14:paraId="7B6648F7" w14:textId="77777777" w:rsidR="00C50A95" w:rsidRPr="00D016EC" w:rsidRDefault="00C50A95" w:rsidP="00416506">
            <w:pPr>
              <w:pStyle w:val="tabletext11"/>
              <w:jc w:val="center"/>
              <w:rPr>
                <w:ins w:id="28910" w:author="Author"/>
              </w:rPr>
            </w:pPr>
            <w:ins w:id="28911" w:author="Author">
              <w:r w:rsidRPr="00D016EC">
                <w:t>0.32</w:t>
              </w:r>
            </w:ins>
          </w:p>
        </w:tc>
        <w:tc>
          <w:tcPr>
            <w:tcW w:w="400" w:type="dxa"/>
            <w:shd w:val="clear" w:color="auto" w:fill="auto"/>
            <w:noWrap/>
            <w:vAlign w:val="bottom"/>
          </w:tcPr>
          <w:p w14:paraId="1E0A31A1" w14:textId="77777777" w:rsidR="00C50A95" w:rsidRPr="00D016EC" w:rsidRDefault="00C50A95" w:rsidP="00416506">
            <w:pPr>
              <w:pStyle w:val="tabletext11"/>
              <w:jc w:val="center"/>
              <w:rPr>
                <w:ins w:id="28912" w:author="Author"/>
              </w:rPr>
            </w:pPr>
            <w:ins w:id="28913" w:author="Author">
              <w:r w:rsidRPr="00D016EC">
                <w:t>0.30</w:t>
              </w:r>
            </w:ins>
          </w:p>
        </w:tc>
        <w:tc>
          <w:tcPr>
            <w:tcW w:w="440" w:type="dxa"/>
            <w:shd w:val="clear" w:color="auto" w:fill="auto"/>
            <w:noWrap/>
            <w:vAlign w:val="bottom"/>
          </w:tcPr>
          <w:p w14:paraId="081EB7BF" w14:textId="77777777" w:rsidR="00C50A95" w:rsidRPr="00D016EC" w:rsidRDefault="00C50A95" w:rsidP="00416506">
            <w:pPr>
              <w:pStyle w:val="tabletext11"/>
              <w:jc w:val="center"/>
              <w:rPr>
                <w:ins w:id="28914" w:author="Author"/>
              </w:rPr>
            </w:pPr>
            <w:ins w:id="28915" w:author="Author">
              <w:r w:rsidRPr="00D016EC">
                <w:t>0.29</w:t>
              </w:r>
            </w:ins>
          </w:p>
        </w:tc>
        <w:tc>
          <w:tcPr>
            <w:tcW w:w="400" w:type="dxa"/>
            <w:shd w:val="clear" w:color="auto" w:fill="auto"/>
            <w:noWrap/>
            <w:vAlign w:val="bottom"/>
          </w:tcPr>
          <w:p w14:paraId="1D7BCE17" w14:textId="77777777" w:rsidR="00C50A95" w:rsidRPr="00D016EC" w:rsidRDefault="00C50A95" w:rsidP="00416506">
            <w:pPr>
              <w:pStyle w:val="tabletext11"/>
              <w:jc w:val="center"/>
              <w:rPr>
                <w:ins w:id="28916" w:author="Author"/>
              </w:rPr>
            </w:pPr>
            <w:ins w:id="28917" w:author="Author">
              <w:r w:rsidRPr="00D016EC">
                <w:t>0.28</w:t>
              </w:r>
            </w:ins>
          </w:p>
        </w:tc>
        <w:tc>
          <w:tcPr>
            <w:tcW w:w="400" w:type="dxa"/>
            <w:shd w:val="clear" w:color="auto" w:fill="auto"/>
            <w:noWrap/>
            <w:vAlign w:val="bottom"/>
          </w:tcPr>
          <w:p w14:paraId="319E0892" w14:textId="77777777" w:rsidR="00C50A95" w:rsidRPr="00D016EC" w:rsidRDefault="00C50A95" w:rsidP="00416506">
            <w:pPr>
              <w:pStyle w:val="tabletext11"/>
              <w:jc w:val="center"/>
              <w:rPr>
                <w:ins w:id="28918" w:author="Author"/>
              </w:rPr>
            </w:pPr>
            <w:ins w:id="28919" w:author="Author">
              <w:r w:rsidRPr="00D016EC">
                <w:t>0.27</w:t>
              </w:r>
            </w:ins>
          </w:p>
        </w:tc>
        <w:tc>
          <w:tcPr>
            <w:tcW w:w="400" w:type="dxa"/>
            <w:shd w:val="clear" w:color="auto" w:fill="auto"/>
            <w:noWrap/>
            <w:vAlign w:val="bottom"/>
          </w:tcPr>
          <w:p w14:paraId="16BB9611" w14:textId="77777777" w:rsidR="00C50A95" w:rsidRPr="00D016EC" w:rsidRDefault="00C50A95" w:rsidP="00416506">
            <w:pPr>
              <w:pStyle w:val="tabletext11"/>
              <w:jc w:val="center"/>
              <w:rPr>
                <w:ins w:id="28920" w:author="Author"/>
              </w:rPr>
            </w:pPr>
            <w:ins w:id="28921" w:author="Author">
              <w:r w:rsidRPr="00D016EC">
                <w:t>0.26</w:t>
              </w:r>
            </w:ins>
          </w:p>
        </w:tc>
        <w:tc>
          <w:tcPr>
            <w:tcW w:w="400" w:type="dxa"/>
            <w:shd w:val="clear" w:color="auto" w:fill="auto"/>
            <w:noWrap/>
            <w:vAlign w:val="bottom"/>
          </w:tcPr>
          <w:p w14:paraId="3578D987" w14:textId="77777777" w:rsidR="00C50A95" w:rsidRPr="00D016EC" w:rsidRDefault="00C50A95" w:rsidP="00416506">
            <w:pPr>
              <w:pStyle w:val="tabletext11"/>
              <w:jc w:val="center"/>
              <w:rPr>
                <w:ins w:id="28922" w:author="Author"/>
              </w:rPr>
            </w:pPr>
            <w:ins w:id="28923" w:author="Author">
              <w:r w:rsidRPr="00D016EC">
                <w:t>0.25</w:t>
              </w:r>
            </w:ins>
          </w:p>
        </w:tc>
        <w:tc>
          <w:tcPr>
            <w:tcW w:w="460" w:type="dxa"/>
            <w:shd w:val="clear" w:color="auto" w:fill="auto"/>
            <w:noWrap/>
            <w:vAlign w:val="bottom"/>
          </w:tcPr>
          <w:p w14:paraId="783DD13A" w14:textId="77777777" w:rsidR="00C50A95" w:rsidRPr="00D016EC" w:rsidRDefault="00C50A95" w:rsidP="00416506">
            <w:pPr>
              <w:pStyle w:val="tabletext11"/>
              <w:jc w:val="center"/>
              <w:rPr>
                <w:ins w:id="28924" w:author="Author"/>
              </w:rPr>
            </w:pPr>
            <w:ins w:id="28925" w:author="Author">
              <w:r w:rsidRPr="00D016EC">
                <w:t>0.24</w:t>
              </w:r>
            </w:ins>
          </w:p>
        </w:tc>
      </w:tr>
      <w:tr w:rsidR="00C50A95" w:rsidRPr="00D016EC" w14:paraId="34FC13F9" w14:textId="77777777" w:rsidTr="00416506">
        <w:trPr>
          <w:trHeight w:val="190"/>
          <w:ins w:id="28926" w:author="Author"/>
        </w:trPr>
        <w:tc>
          <w:tcPr>
            <w:tcW w:w="200" w:type="dxa"/>
            <w:tcBorders>
              <w:right w:val="nil"/>
            </w:tcBorders>
            <w:shd w:val="clear" w:color="auto" w:fill="auto"/>
            <w:vAlign w:val="bottom"/>
          </w:tcPr>
          <w:p w14:paraId="253CF35E" w14:textId="77777777" w:rsidR="00C50A95" w:rsidRPr="00D016EC" w:rsidRDefault="00C50A95" w:rsidP="00416506">
            <w:pPr>
              <w:pStyle w:val="tabletext11"/>
              <w:jc w:val="right"/>
              <w:rPr>
                <w:ins w:id="28927" w:author="Author"/>
              </w:rPr>
            </w:pPr>
          </w:p>
        </w:tc>
        <w:tc>
          <w:tcPr>
            <w:tcW w:w="1580" w:type="dxa"/>
            <w:tcBorders>
              <w:left w:val="nil"/>
            </w:tcBorders>
            <w:shd w:val="clear" w:color="auto" w:fill="auto"/>
            <w:vAlign w:val="bottom"/>
          </w:tcPr>
          <w:p w14:paraId="2E512A40" w14:textId="77777777" w:rsidR="00C50A95" w:rsidRPr="00D016EC" w:rsidRDefault="00C50A95" w:rsidP="00416506">
            <w:pPr>
              <w:pStyle w:val="tabletext11"/>
              <w:tabs>
                <w:tab w:val="decimal" w:pos="640"/>
              </w:tabs>
              <w:rPr>
                <w:ins w:id="28928" w:author="Author"/>
              </w:rPr>
            </w:pPr>
            <w:ins w:id="28929" w:author="Author">
              <w:r w:rsidRPr="00D016EC">
                <w:t>18,000 to 19,999</w:t>
              </w:r>
            </w:ins>
          </w:p>
        </w:tc>
        <w:tc>
          <w:tcPr>
            <w:tcW w:w="680" w:type="dxa"/>
            <w:shd w:val="clear" w:color="auto" w:fill="auto"/>
            <w:noWrap/>
            <w:vAlign w:val="bottom"/>
          </w:tcPr>
          <w:p w14:paraId="7ACEAF90" w14:textId="77777777" w:rsidR="00C50A95" w:rsidRPr="00D016EC" w:rsidRDefault="00C50A95" w:rsidP="00416506">
            <w:pPr>
              <w:pStyle w:val="tabletext11"/>
              <w:jc w:val="center"/>
              <w:rPr>
                <w:ins w:id="28930" w:author="Author"/>
              </w:rPr>
            </w:pPr>
            <w:ins w:id="28931" w:author="Author">
              <w:r w:rsidRPr="00D016EC">
                <w:t>0.81</w:t>
              </w:r>
            </w:ins>
          </w:p>
        </w:tc>
        <w:tc>
          <w:tcPr>
            <w:tcW w:w="900" w:type="dxa"/>
            <w:shd w:val="clear" w:color="auto" w:fill="auto"/>
            <w:noWrap/>
            <w:vAlign w:val="bottom"/>
          </w:tcPr>
          <w:p w14:paraId="6632311B" w14:textId="77777777" w:rsidR="00C50A95" w:rsidRPr="00D016EC" w:rsidRDefault="00C50A95" w:rsidP="00416506">
            <w:pPr>
              <w:pStyle w:val="tabletext11"/>
              <w:jc w:val="center"/>
              <w:rPr>
                <w:ins w:id="28932" w:author="Author"/>
              </w:rPr>
            </w:pPr>
            <w:ins w:id="28933" w:author="Author">
              <w:r w:rsidRPr="00D016EC">
                <w:t>0.81</w:t>
              </w:r>
            </w:ins>
          </w:p>
        </w:tc>
        <w:tc>
          <w:tcPr>
            <w:tcW w:w="400" w:type="dxa"/>
            <w:shd w:val="clear" w:color="auto" w:fill="auto"/>
            <w:noWrap/>
            <w:vAlign w:val="bottom"/>
          </w:tcPr>
          <w:p w14:paraId="2E92B426" w14:textId="77777777" w:rsidR="00C50A95" w:rsidRPr="00D016EC" w:rsidRDefault="00C50A95" w:rsidP="00416506">
            <w:pPr>
              <w:pStyle w:val="tabletext11"/>
              <w:jc w:val="center"/>
              <w:rPr>
                <w:ins w:id="28934" w:author="Author"/>
              </w:rPr>
            </w:pPr>
            <w:ins w:id="28935" w:author="Author">
              <w:r w:rsidRPr="00D016EC">
                <w:t>0.81</w:t>
              </w:r>
            </w:ins>
          </w:p>
        </w:tc>
        <w:tc>
          <w:tcPr>
            <w:tcW w:w="400" w:type="dxa"/>
            <w:shd w:val="clear" w:color="auto" w:fill="auto"/>
            <w:noWrap/>
            <w:vAlign w:val="bottom"/>
          </w:tcPr>
          <w:p w14:paraId="4D15D964" w14:textId="77777777" w:rsidR="00C50A95" w:rsidRPr="00D016EC" w:rsidRDefault="00C50A95" w:rsidP="00416506">
            <w:pPr>
              <w:pStyle w:val="tabletext11"/>
              <w:jc w:val="center"/>
              <w:rPr>
                <w:ins w:id="28936" w:author="Author"/>
              </w:rPr>
            </w:pPr>
            <w:ins w:id="28937" w:author="Author">
              <w:r w:rsidRPr="00D016EC">
                <w:t>0.77</w:t>
              </w:r>
            </w:ins>
          </w:p>
        </w:tc>
        <w:tc>
          <w:tcPr>
            <w:tcW w:w="400" w:type="dxa"/>
            <w:shd w:val="clear" w:color="auto" w:fill="auto"/>
            <w:noWrap/>
            <w:vAlign w:val="bottom"/>
          </w:tcPr>
          <w:p w14:paraId="5A41A506" w14:textId="77777777" w:rsidR="00C50A95" w:rsidRPr="00D016EC" w:rsidRDefault="00C50A95" w:rsidP="00416506">
            <w:pPr>
              <w:pStyle w:val="tabletext11"/>
              <w:jc w:val="center"/>
              <w:rPr>
                <w:ins w:id="28938" w:author="Author"/>
              </w:rPr>
            </w:pPr>
            <w:ins w:id="28939" w:author="Author">
              <w:r w:rsidRPr="00D016EC">
                <w:t>0.73</w:t>
              </w:r>
            </w:ins>
          </w:p>
        </w:tc>
        <w:tc>
          <w:tcPr>
            <w:tcW w:w="400" w:type="dxa"/>
            <w:shd w:val="clear" w:color="auto" w:fill="auto"/>
            <w:noWrap/>
            <w:vAlign w:val="bottom"/>
          </w:tcPr>
          <w:p w14:paraId="2364ACE6" w14:textId="77777777" w:rsidR="00C50A95" w:rsidRPr="00D016EC" w:rsidRDefault="00C50A95" w:rsidP="00416506">
            <w:pPr>
              <w:pStyle w:val="tabletext11"/>
              <w:jc w:val="center"/>
              <w:rPr>
                <w:ins w:id="28940" w:author="Author"/>
              </w:rPr>
            </w:pPr>
            <w:ins w:id="28941" w:author="Author">
              <w:r w:rsidRPr="00D016EC">
                <w:t>0.66</w:t>
              </w:r>
            </w:ins>
          </w:p>
        </w:tc>
        <w:tc>
          <w:tcPr>
            <w:tcW w:w="400" w:type="dxa"/>
            <w:shd w:val="clear" w:color="auto" w:fill="auto"/>
            <w:noWrap/>
            <w:vAlign w:val="bottom"/>
          </w:tcPr>
          <w:p w14:paraId="6849C599" w14:textId="77777777" w:rsidR="00C50A95" w:rsidRPr="00D016EC" w:rsidRDefault="00C50A95" w:rsidP="00416506">
            <w:pPr>
              <w:pStyle w:val="tabletext11"/>
              <w:jc w:val="center"/>
              <w:rPr>
                <w:ins w:id="28942" w:author="Author"/>
              </w:rPr>
            </w:pPr>
            <w:ins w:id="28943" w:author="Author">
              <w:r w:rsidRPr="00D016EC">
                <w:t>0.63</w:t>
              </w:r>
            </w:ins>
          </w:p>
        </w:tc>
        <w:tc>
          <w:tcPr>
            <w:tcW w:w="400" w:type="dxa"/>
            <w:shd w:val="clear" w:color="auto" w:fill="auto"/>
            <w:noWrap/>
            <w:vAlign w:val="bottom"/>
          </w:tcPr>
          <w:p w14:paraId="712E7ACF" w14:textId="77777777" w:rsidR="00C50A95" w:rsidRPr="00D016EC" w:rsidRDefault="00C50A95" w:rsidP="00416506">
            <w:pPr>
              <w:pStyle w:val="tabletext11"/>
              <w:jc w:val="center"/>
              <w:rPr>
                <w:ins w:id="28944" w:author="Author"/>
              </w:rPr>
            </w:pPr>
            <w:ins w:id="28945" w:author="Author">
              <w:r w:rsidRPr="00D016EC">
                <w:t>0.60</w:t>
              </w:r>
            </w:ins>
          </w:p>
        </w:tc>
        <w:tc>
          <w:tcPr>
            <w:tcW w:w="400" w:type="dxa"/>
            <w:shd w:val="clear" w:color="auto" w:fill="auto"/>
            <w:noWrap/>
            <w:vAlign w:val="bottom"/>
          </w:tcPr>
          <w:p w14:paraId="1F2A5D8C" w14:textId="77777777" w:rsidR="00C50A95" w:rsidRPr="00D016EC" w:rsidRDefault="00C50A95" w:rsidP="00416506">
            <w:pPr>
              <w:pStyle w:val="tabletext11"/>
              <w:jc w:val="center"/>
              <w:rPr>
                <w:ins w:id="28946" w:author="Author"/>
              </w:rPr>
            </w:pPr>
            <w:ins w:id="28947" w:author="Author">
              <w:r w:rsidRPr="00D016EC">
                <w:t>0.57</w:t>
              </w:r>
            </w:ins>
          </w:p>
        </w:tc>
        <w:tc>
          <w:tcPr>
            <w:tcW w:w="400" w:type="dxa"/>
            <w:shd w:val="clear" w:color="auto" w:fill="auto"/>
            <w:noWrap/>
            <w:vAlign w:val="bottom"/>
          </w:tcPr>
          <w:p w14:paraId="37539190" w14:textId="77777777" w:rsidR="00C50A95" w:rsidRPr="00D016EC" w:rsidRDefault="00C50A95" w:rsidP="00416506">
            <w:pPr>
              <w:pStyle w:val="tabletext11"/>
              <w:jc w:val="center"/>
              <w:rPr>
                <w:ins w:id="28948" w:author="Author"/>
              </w:rPr>
            </w:pPr>
            <w:ins w:id="28949" w:author="Author">
              <w:r w:rsidRPr="00D016EC">
                <w:t>0.54</w:t>
              </w:r>
            </w:ins>
          </w:p>
        </w:tc>
        <w:tc>
          <w:tcPr>
            <w:tcW w:w="400" w:type="dxa"/>
            <w:shd w:val="clear" w:color="auto" w:fill="auto"/>
            <w:noWrap/>
            <w:vAlign w:val="bottom"/>
          </w:tcPr>
          <w:p w14:paraId="1C0402A7" w14:textId="77777777" w:rsidR="00C50A95" w:rsidRPr="00D016EC" w:rsidRDefault="00C50A95" w:rsidP="00416506">
            <w:pPr>
              <w:pStyle w:val="tabletext11"/>
              <w:jc w:val="center"/>
              <w:rPr>
                <w:ins w:id="28950" w:author="Author"/>
              </w:rPr>
            </w:pPr>
            <w:ins w:id="28951" w:author="Author">
              <w:r w:rsidRPr="00D016EC">
                <w:t>0.51</w:t>
              </w:r>
            </w:ins>
          </w:p>
        </w:tc>
        <w:tc>
          <w:tcPr>
            <w:tcW w:w="400" w:type="dxa"/>
            <w:shd w:val="clear" w:color="auto" w:fill="auto"/>
            <w:noWrap/>
            <w:vAlign w:val="bottom"/>
          </w:tcPr>
          <w:p w14:paraId="60E68321" w14:textId="77777777" w:rsidR="00C50A95" w:rsidRPr="00D016EC" w:rsidRDefault="00C50A95" w:rsidP="00416506">
            <w:pPr>
              <w:pStyle w:val="tabletext11"/>
              <w:jc w:val="center"/>
              <w:rPr>
                <w:ins w:id="28952" w:author="Author"/>
              </w:rPr>
            </w:pPr>
            <w:ins w:id="28953" w:author="Author">
              <w:r w:rsidRPr="00D016EC">
                <w:t>0.49</w:t>
              </w:r>
            </w:ins>
          </w:p>
        </w:tc>
        <w:tc>
          <w:tcPr>
            <w:tcW w:w="400" w:type="dxa"/>
            <w:shd w:val="clear" w:color="auto" w:fill="auto"/>
            <w:noWrap/>
            <w:vAlign w:val="bottom"/>
          </w:tcPr>
          <w:p w14:paraId="06416740" w14:textId="77777777" w:rsidR="00C50A95" w:rsidRPr="00D016EC" w:rsidRDefault="00C50A95" w:rsidP="00416506">
            <w:pPr>
              <w:pStyle w:val="tabletext11"/>
              <w:jc w:val="center"/>
              <w:rPr>
                <w:ins w:id="28954" w:author="Author"/>
              </w:rPr>
            </w:pPr>
            <w:ins w:id="28955" w:author="Author">
              <w:r w:rsidRPr="00D016EC">
                <w:t>0.47</w:t>
              </w:r>
            </w:ins>
          </w:p>
        </w:tc>
        <w:tc>
          <w:tcPr>
            <w:tcW w:w="400" w:type="dxa"/>
            <w:shd w:val="clear" w:color="auto" w:fill="auto"/>
            <w:noWrap/>
            <w:vAlign w:val="bottom"/>
          </w:tcPr>
          <w:p w14:paraId="1622C90F" w14:textId="77777777" w:rsidR="00C50A95" w:rsidRPr="00D016EC" w:rsidRDefault="00C50A95" w:rsidP="00416506">
            <w:pPr>
              <w:pStyle w:val="tabletext11"/>
              <w:jc w:val="center"/>
              <w:rPr>
                <w:ins w:id="28956" w:author="Author"/>
              </w:rPr>
            </w:pPr>
            <w:ins w:id="28957" w:author="Author">
              <w:r w:rsidRPr="00D016EC">
                <w:t>0.45</w:t>
              </w:r>
            </w:ins>
          </w:p>
        </w:tc>
        <w:tc>
          <w:tcPr>
            <w:tcW w:w="400" w:type="dxa"/>
            <w:shd w:val="clear" w:color="auto" w:fill="auto"/>
            <w:noWrap/>
            <w:vAlign w:val="bottom"/>
          </w:tcPr>
          <w:p w14:paraId="4F8810E0" w14:textId="77777777" w:rsidR="00C50A95" w:rsidRPr="00D016EC" w:rsidRDefault="00C50A95" w:rsidP="00416506">
            <w:pPr>
              <w:pStyle w:val="tabletext11"/>
              <w:jc w:val="center"/>
              <w:rPr>
                <w:ins w:id="28958" w:author="Author"/>
              </w:rPr>
            </w:pPr>
            <w:ins w:id="28959" w:author="Author">
              <w:r w:rsidRPr="00D016EC">
                <w:t>0.43</w:t>
              </w:r>
            </w:ins>
          </w:p>
        </w:tc>
        <w:tc>
          <w:tcPr>
            <w:tcW w:w="400" w:type="dxa"/>
            <w:shd w:val="clear" w:color="auto" w:fill="auto"/>
            <w:noWrap/>
            <w:vAlign w:val="bottom"/>
          </w:tcPr>
          <w:p w14:paraId="31FC45B5" w14:textId="77777777" w:rsidR="00C50A95" w:rsidRPr="00D016EC" w:rsidRDefault="00C50A95" w:rsidP="00416506">
            <w:pPr>
              <w:pStyle w:val="tabletext11"/>
              <w:jc w:val="center"/>
              <w:rPr>
                <w:ins w:id="28960" w:author="Author"/>
              </w:rPr>
            </w:pPr>
            <w:ins w:id="28961" w:author="Author">
              <w:r w:rsidRPr="00D016EC">
                <w:t>0.41</w:t>
              </w:r>
            </w:ins>
          </w:p>
        </w:tc>
        <w:tc>
          <w:tcPr>
            <w:tcW w:w="400" w:type="dxa"/>
            <w:shd w:val="clear" w:color="auto" w:fill="auto"/>
            <w:noWrap/>
            <w:vAlign w:val="bottom"/>
          </w:tcPr>
          <w:p w14:paraId="360AEC8C" w14:textId="77777777" w:rsidR="00C50A95" w:rsidRPr="00D016EC" w:rsidRDefault="00C50A95" w:rsidP="00416506">
            <w:pPr>
              <w:pStyle w:val="tabletext11"/>
              <w:jc w:val="center"/>
              <w:rPr>
                <w:ins w:id="28962" w:author="Author"/>
              </w:rPr>
            </w:pPr>
            <w:ins w:id="28963" w:author="Author">
              <w:r w:rsidRPr="00D016EC">
                <w:t>0.40</w:t>
              </w:r>
            </w:ins>
          </w:p>
        </w:tc>
        <w:tc>
          <w:tcPr>
            <w:tcW w:w="400" w:type="dxa"/>
            <w:shd w:val="clear" w:color="auto" w:fill="auto"/>
            <w:noWrap/>
            <w:vAlign w:val="bottom"/>
          </w:tcPr>
          <w:p w14:paraId="5C218EC0" w14:textId="77777777" w:rsidR="00C50A95" w:rsidRPr="00D016EC" w:rsidRDefault="00C50A95" w:rsidP="00416506">
            <w:pPr>
              <w:pStyle w:val="tabletext11"/>
              <w:jc w:val="center"/>
              <w:rPr>
                <w:ins w:id="28964" w:author="Author"/>
              </w:rPr>
            </w:pPr>
            <w:ins w:id="28965" w:author="Author">
              <w:r w:rsidRPr="00D016EC">
                <w:t>0.38</w:t>
              </w:r>
            </w:ins>
          </w:p>
        </w:tc>
        <w:tc>
          <w:tcPr>
            <w:tcW w:w="400" w:type="dxa"/>
            <w:shd w:val="clear" w:color="auto" w:fill="auto"/>
            <w:noWrap/>
            <w:vAlign w:val="bottom"/>
          </w:tcPr>
          <w:p w14:paraId="0E6E3811" w14:textId="77777777" w:rsidR="00C50A95" w:rsidRPr="00D016EC" w:rsidRDefault="00C50A95" w:rsidP="00416506">
            <w:pPr>
              <w:pStyle w:val="tabletext11"/>
              <w:jc w:val="center"/>
              <w:rPr>
                <w:ins w:id="28966" w:author="Author"/>
              </w:rPr>
            </w:pPr>
            <w:ins w:id="28967" w:author="Author">
              <w:r w:rsidRPr="00D016EC">
                <w:t>0.37</w:t>
              </w:r>
            </w:ins>
          </w:p>
        </w:tc>
        <w:tc>
          <w:tcPr>
            <w:tcW w:w="400" w:type="dxa"/>
            <w:shd w:val="clear" w:color="auto" w:fill="auto"/>
            <w:noWrap/>
            <w:vAlign w:val="bottom"/>
          </w:tcPr>
          <w:p w14:paraId="35698F43" w14:textId="77777777" w:rsidR="00C50A95" w:rsidRPr="00D016EC" w:rsidRDefault="00C50A95" w:rsidP="00416506">
            <w:pPr>
              <w:pStyle w:val="tabletext11"/>
              <w:jc w:val="center"/>
              <w:rPr>
                <w:ins w:id="28968" w:author="Author"/>
              </w:rPr>
            </w:pPr>
            <w:ins w:id="28969" w:author="Author">
              <w:r w:rsidRPr="00D016EC">
                <w:t>0.35</w:t>
              </w:r>
            </w:ins>
          </w:p>
        </w:tc>
        <w:tc>
          <w:tcPr>
            <w:tcW w:w="400" w:type="dxa"/>
            <w:shd w:val="clear" w:color="auto" w:fill="auto"/>
            <w:noWrap/>
            <w:vAlign w:val="bottom"/>
          </w:tcPr>
          <w:p w14:paraId="2DA9C1D3" w14:textId="77777777" w:rsidR="00C50A95" w:rsidRPr="00D016EC" w:rsidRDefault="00C50A95" w:rsidP="00416506">
            <w:pPr>
              <w:pStyle w:val="tabletext11"/>
              <w:jc w:val="center"/>
              <w:rPr>
                <w:ins w:id="28970" w:author="Author"/>
              </w:rPr>
            </w:pPr>
            <w:ins w:id="28971" w:author="Author">
              <w:r w:rsidRPr="00D016EC">
                <w:t>0.34</w:t>
              </w:r>
            </w:ins>
          </w:p>
        </w:tc>
        <w:tc>
          <w:tcPr>
            <w:tcW w:w="400" w:type="dxa"/>
            <w:shd w:val="clear" w:color="auto" w:fill="auto"/>
            <w:noWrap/>
            <w:vAlign w:val="bottom"/>
          </w:tcPr>
          <w:p w14:paraId="647D963D" w14:textId="77777777" w:rsidR="00C50A95" w:rsidRPr="00D016EC" w:rsidRDefault="00C50A95" w:rsidP="00416506">
            <w:pPr>
              <w:pStyle w:val="tabletext11"/>
              <w:jc w:val="center"/>
              <w:rPr>
                <w:ins w:id="28972" w:author="Author"/>
              </w:rPr>
            </w:pPr>
            <w:ins w:id="28973" w:author="Author">
              <w:r w:rsidRPr="00D016EC">
                <w:t>0.32</w:t>
              </w:r>
            </w:ins>
          </w:p>
        </w:tc>
        <w:tc>
          <w:tcPr>
            <w:tcW w:w="440" w:type="dxa"/>
            <w:shd w:val="clear" w:color="auto" w:fill="auto"/>
            <w:noWrap/>
            <w:vAlign w:val="bottom"/>
          </w:tcPr>
          <w:p w14:paraId="40F99327" w14:textId="77777777" w:rsidR="00C50A95" w:rsidRPr="00D016EC" w:rsidRDefault="00C50A95" w:rsidP="00416506">
            <w:pPr>
              <w:pStyle w:val="tabletext11"/>
              <w:jc w:val="center"/>
              <w:rPr>
                <w:ins w:id="28974" w:author="Author"/>
              </w:rPr>
            </w:pPr>
            <w:ins w:id="28975" w:author="Author">
              <w:r w:rsidRPr="00D016EC">
                <w:t>0.31</w:t>
              </w:r>
            </w:ins>
          </w:p>
        </w:tc>
        <w:tc>
          <w:tcPr>
            <w:tcW w:w="400" w:type="dxa"/>
            <w:shd w:val="clear" w:color="auto" w:fill="auto"/>
            <w:noWrap/>
            <w:vAlign w:val="bottom"/>
          </w:tcPr>
          <w:p w14:paraId="418F15B6" w14:textId="77777777" w:rsidR="00C50A95" w:rsidRPr="00D016EC" w:rsidRDefault="00C50A95" w:rsidP="00416506">
            <w:pPr>
              <w:pStyle w:val="tabletext11"/>
              <w:jc w:val="center"/>
              <w:rPr>
                <w:ins w:id="28976" w:author="Author"/>
              </w:rPr>
            </w:pPr>
            <w:ins w:id="28977" w:author="Author">
              <w:r w:rsidRPr="00D016EC">
                <w:t>0.30</w:t>
              </w:r>
            </w:ins>
          </w:p>
        </w:tc>
        <w:tc>
          <w:tcPr>
            <w:tcW w:w="400" w:type="dxa"/>
            <w:shd w:val="clear" w:color="auto" w:fill="auto"/>
            <w:noWrap/>
            <w:vAlign w:val="bottom"/>
          </w:tcPr>
          <w:p w14:paraId="2940B917" w14:textId="77777777" w:rsidR="00C50A95" w:rsidRPr="00D016EC" w:rsidRDefault="00C50A95" w:rsidP="00416506">
            <w:pPr>
              <w:pStyle w:val="tabletext11"/>
              <w:jc w:val="center"/>
              <w:rPr>
                <w:ins w:id="28978" w:author="Author"/>
              </w:rPr>
            </w:pPr>
            <w:ins w:id="28979" w:author="Author">
              <w:r w:rsidRPr="00D016EC">
                <w:t>0.29</w:t>
              </w:r>
            </w:ins>
          </w:p>
        </w:tc>
        <w:tc>
          <w:tcPr>
            <w:tcW w:w="400" w:type="dxa"/>
            <w:shd w:val="clear" w:color="auto" w:fill="auto"/>
            <w:noWrap/>
            <w:vAlign w:val="bottom"/>
          </w:tcPr>
          <w:p w14:paraId="33097642" w14:textId="77777777" w:rsidR="00C50A95" w:rsidRPr="00D016EC" w:rsidRDefault="00C50A95" w:rsidP="00416506">
            <w:pPr>
              <w:pStyle w:val="tabletext11"/>
              <w:jc w:val="center"/>
              <w:rPr>
                <w:ins w:id="28980" w:author="Author"/>
              </w:rPr>
            </w:pPr>
            <w:ins w:id="28981" w:author="Author">
              <w:r w:rsidRPr="00D016EC">
                <w:t>0.28</w:t>
              </w:r>
            </w:ins>
          </w:p>
        </w:tc>
        <w:tc>
          <w:tcPr>
            <w:tcW w:w="400" w:type="dxa"/>
            <w:shd w:val="clear" w:color="auto" w:fill="auto"/>
            <w:noWrap/>
            <w:vAlign w:val="bottom"/>
          </w:tcPr>
          <w:p w14:paraId="0D0A7FB9" w14:textId="77777777" w:rsidR="00C50A95" w:rsidRPr="00D016EC" w:rsidRDefault="00C50A95" w:rsidP="00416506">
            <w:pPr>
              <w:pStyle w:val="tabletext11"/>
              <w:jc w:val="center"/>
              <w:rPr>
                <w:ins w:id="28982" w:author="Author"/>
              </w:rPr>
            </w:pPr>
            <w:ins w:id="28983" w:author="Author">
              <w:r w:rsidRPr="00D016EC">
                <w:t>0.26</w:t>
              </w:r>
            </w:ins>
          </w:p>
        </w:tc>
        <w:tc>
          <w:tcPr>
            <w:tcW w:w="460" w:type="dxa"/>
            <w:shd w:val="clear" w:color="auto" w:fill="auto"/>
            <w:noWrap/>
            <w:vAlign w:val="bottom"/>
          </w:tcPr>
          <w:p w14:paraId="66D28318" w14:textId="77777777" w:rsidR="00C50A95" w:rsidRPr="00D016EC" w:rsidRDefault="00C50A95" w:rsidP="00416506">
            <w:pPr>
              <w:pStyle w:val="tabletext11"/>
              <w:jc w:val="center"/>
              <w:rPr>
                <w:ins w:id="28984" w:author="Author"/>
              </w:rPr>
            </w:pPr>
            <w:ins w:id="28985" w:author="Author">
              <w:r w:rsidRPr="00D016EC">
                <w:t>0.25</w:t>
              </w:r>
            </w:ins>
          </w:p>
        </w:tc>
      </w:tr>
      <w:tr w:rsidR="00C50A95" w:rsidRPr="00D016EC" w14:paraId="043B0ECD" w14:textId="77777777" w:rsidTr="00416506">
        <w:trPr>
          <w:trHeight w:val="190"/>
          <w:ins w:id="28986" w:author="Author"/>
        </w:trPr>
        <w:tc>
          <w:tcPr>
            <w:tcW w:w="200" w:type="dxa"/>
            <w:tcBorders>
              <w:right w:val="nil"/>
            </w:tcBorders>
            <w:shd w:val="clear" w:color="auto" w:fill="auto"/>
            <w:vAlign w:val="bottom"/>
          </w:tcPr>
          <w:p w14:paraId="459712A5" w14:textId="77777777" w:rsidR="00C50A95" w:rsidRPr="00D016EC" w:rsidRDefault="00C50A95" w:rsidP="00416506">
            <w:pPr>
              <w:pStyle w:val="tabletext11"/>
              <w:jc w:val="right"/>
              <w:rPr>
                <w:ins w:id="28987" w:author="Author"/>
              </w:rPr>
            </w:pPr>
          </w:p>
        </w:tc>
        <w:tc>
          <w:tcPr>
            <w:tcW w:w="1580" w:type="dxa"/>
            <w:tcBorders>
              <w:left w:val="nil"/>
            </w:tcBorders>
            <w:shd w:val="clear" w:color="auto" w:fill="auto"/>
            <w:vAlign w:val="bottom"/>
          </w:tcPr>
          <w:p w14:paraId="4FB31FF4" w14:textId="77777777" w:rsidR="00C50A95" w:rsidRPr="00D016EC" w:rsidRDefault="00C50A95" w:rsidP="00416506">
            <w:pPr>
              <w:pStyle w:val="tabletext11"/>
              <w:tabs>
                <w:tab w:val="decimal" w:pos="640"/>
              </w:tabs>
              <w:rPr>
                <w:ins w:id="28988" w:author="Author"/>
              </w:rPr>
            </w:pPr>
            <w:ins w:id="28989" w:author="Author">
              <w:r w:rsidRPr="00D016EC">
                <w:t>20,000 to 24,999</w:t>
              </w:r>
            </w:ins>
          </w:p>
        </w:tc>
        <w:tc>
          <w:tcPr>
            <w:tcW w:w="680" w:type="dxa"/>
            <w:shd w:val="clear" w:color="auto" w:fill="auto"/>
            <w:noWrap/>
            <w:vAlign w:val="bottom"/>
          </w:tcPr>
          <w:p w14:paraId="25DDAF94" w14:textId="77777777" w:rsidR="00C50A95" w:rsidRPr="00D016EC" w:rsidRDefault="00C50A95" w:rsidP="00416506">
            <w:pPr>
              <w:pStyle w:val="tabletext11"/>
              <w:jc w:val="center"/>
              <w:rPr>
                <w:ins w:id="28990" w:author="Author"/>
              </w:rPr>
            </w:pPr>
            <w:ins w:id="28991" w:author="Author">
              <w:r w:rsidRPr="00D016EC">
                <w:t>0.89</w:t>
              </w:r>
            </w:ins>
          </w:p>
        </w:tc>
        <w:tc>
          <w:tcPr>
            <w:tcW w:w="900" w:type="dxa"/>
            <w:shd w:val="clear" w:color="auto" w:fill="auto"/>
            <w:noWrap/>
            <w:vAlign w:val="bottom"/>
          </w:tcPr>
          <w:p w14:paraId="44A595BC" w14:textId="77777777" w:rsidR="00C50A95" w:rsidRPr="00D016EC" w:rsidRDefault="00C50A95" w:rsidP="00416506">
            <w:pPr>
              <w:pStyle w:val="tabletext11"/>
              <w:jc w:val="center"/>
              <w:rPr>
                <w:ins w:id="28992" w:author="Author"/>
              </w:rPr>
            </w:pPr>
            <w:ins w:id="28993" w:author="Author">
              <w:r w:rsidRPr="00D016EC">
                <w:t>0.89</w:t>
              </w:r>
            </w:ins>
          </w:p>
        </w:tc>
        <w:tc>
          <w:tcPr>
            <w:tcW w:w="400" w:type="dxa"/>
            <w:shd w:val="clear" w:color="auto" w:fill="auto"/>
            <w:noWrap/>
            <w:vAlign w:val="bottom"/>
          </w:tcPr>
          <w:p w14:paraId="1F6E2664" w14:textId="77777777" w:rsidR="00C50A95" w:rsidRPr="00D016EC" w:rsidRDefault="00C50A95" w:rsidP="00416506">
            <w:pPr>
              <w:pStyle w:val="tabletext11"/>
              <w:jc w:val="center"/>
              <w:rPr>
                <w:ins w:id="28994" w:author="Author"/>
              </w:rPr>
            </w:pPr>
            <w:ins w:id="28995" w:author="Author">
              <w:r w:rsidRPr="00D016EC">
                <w:t>0.89</w:t>
              </w:r>
            </w:ins>
          </w:p>
        </w:tc>
        <w:tc>
          <w:tcPr>
            <w:tcW w:w="400" w:type="dxa"/>
            <w:shd w:val="clear" w:color="auto" w:fill="auto"/>
            <w:noWrap/>
            <w:vAlign w:val="bottom"/>
          </w:tcPr>
          <w:p w14:paraId="5FC37CAE" w14:textId="77777777" w:rsidR="00C50A95" w:rsidRPr="00D016EC" w:rsidRDefault="00C50A95" w:rsidP="00416506">
            <w:pPr>
              <w:pStyle w:val="tabletext11"/>
              <w:jc w:val="center"/>
              <w:rPr>
                <w:ins w:id="28996" w:author="Author"/>
              </w:rPr>
            </w:pPr>
            <w:ins w:id="28997" w:author="Author">
              <w:r w:rsidRPr="00D016EC">
                <w:t>0.85</w:t>
              </w:r>
            </w:ins>
          </w:p>
        </w:tc>
        <w:tc>
          <w:tcPr>
            <w:tcW w:w="400" w:type="dxa"/>
            <w:shd w:val="clear" w:color="auto" w:fill="auto"/>
            <w:noWrap/>
            <w:vAlign w:val="bottom"/>
          </w:tcPr>
          <w:p w14:paraId="6992FB72" w14:textId="77777777" w:rsidR="00C50A95" w:rsidRPr="00D016EC" w:rsidRDefault="00C50A95" w:rsidP="00416506">
            <w:pPr>
              <w:pStyle w:val="tabletext11"/>
              <w:jc w:val="center"/>
              <w:rPr>
                <w:ins w:id="28998" w:author="Author"/>
              </w:rPr>
            </w:pPr>
            <w:ins w:id="28999" w:author="Author">
              <w:r w:rsidRPr="00D016EC">
                <w:t>0.81</w:t>
              </w:r>
            </w:ins>
          </w:p>
        </w:tc>
        <w:tc>
          <w:tcPr>
            <w:tcW w:w="400" w:type="dxa"/>
            <w:shd w:val="clear" w:color="auto" w:fill="auto"/>
            <w:noWrap/>
            <w:vAlign w:val="bottom"/>
          </w:tcPr>
          <w:p w14:paraId="46C53542" w14:textId="77777777" w:rsidR="00C50A95" w:rsidRPr="00D016EC" w:rsidRDefault="00C50A95" w:rsidP="00416506">
            <w:pPr>
              <w:pStyle w:val="tabletext11"/>
              <w:jc w:val="center"/>
              <w:rPr>
                <w:ins w:id="29000" w:author="Author"/>
              </w:rPr>
            </w:pPr>
            <w:ins w:id="29001" w:author="Author">
              <w:r w:rsidRPr="00D016EC">
                <w:t>0.73</w:t>
              </w:r>
            </w:ins>
          </w:p>
        </w:tc>
        <w:tc>
          <w:tcPr>
            <w:tcW w:w="400" w:type="dxa"/>
            <w:shd w:val="clear" w:color="auto" w:fill="auto"/>
            <w:noWrap/>
            <w:vAlign w:val="bottom"/>
          </w:tcPr>
          <w:p w14:paraId="1698ED96" w14:textId="77777777" w:rsidR="00C50A95" w:rsidRPr="00D016EC" w:rsidRDefault="00C50A95" w:rsidP="00416506">
            <w:pPr>
              <w:pStyle w:val="tabletext11"/>
              <w:jc w:val="center"/>
              <w:rPr>
                <w:ins w:id="29002" w:author="Author"/>
              </w:rPr>
            </w:pPr>
            <w:ins w:id="29003" w:author="Author">
              <w:r w:rsidRPr="00D016EC">
                <w:t>0.70</w:t>
              </w:r>
            </w:ins>
          </w:p>
        </w:tc>
        <w:tc>
          <w:tcPr>
            <w:tcW w:w="400" w:type="dxa"/>
            <w:shd w:val="clear" w:color="auto" w:fill="auto"/>
            <w:noWrap/>
            <w:vAlign w:val="bottom"/>
          </w:tcPr>
          <w:p w14:paraId="03DF4759" w14:textId="77777777" w:rsidR="00C50A95" w:rsidRPr="00D016EC" w:rsidRDefault="00C50A95" w:rsidP="00416506">
            <w:pPr>
              <w:pStyle w:val="tabletext11"/>
              <w:jc w:val="center"/>
              <w:rPr>
                <w:ins w:id="29004" w:author="Author"/>
              </w:rPr>
            </w:pPr>
            <w:ins w:id="29005" w:author="Author">
              <w:r w:rsidRPr="00D016EC">
                <w:t>0.66</w:t>
              </w:r>
            </w:ins>
          </w:p>
        </w:tc>
        <w:tc>
          <w:tcPr>
            <w:tcW w:w="400" w:type="dxa"/>
            <w:shd w:val="clear" w:color="auto" w:fill="auto"/>
            <w:noWrap/>
            <w:vAlign w:val="bottom"/>
          </w:tcPr>
          <w:p w14:paraId="27C0C91F" w14:textId="77777777" w:rsidR="00C50A95" w:rsidRPr="00D016EC" w:rsidRDefault="00C50A95" w:rsidP="00416506">
            <w:pPr>
              <w:pStyle w:val="tabletext11"/>
              <w:jc w:val="center"/>
              <w:rPr>
                <w:ins w:id="29006" w:author="Author"/>
              </w:rPr>
            </w:pPr>
            <w:ins w:id="29007" w:author="Author">
              <w:r w:rsidRPr="00D016EC">
                <w:t>0.63</w:t>
              </w:r>
            </w:ins>
          </w:p>
        </w:tc>
        <w:tc>
          <w:tcPr>
            <w:tcW w:w="400" w:type="dxa"/>
            <w:shd w:val="clear" w:color="auto" w:fill="auto"/>
            <w:noWrap/>
            <w:vAlign w:val="bottom"/>
          </w:tcPr>
          <w:p w14:paraId="29F06F0C" w14:textId="77777777" w:rsidR="00C50A95" w:rsidRPr="00D016EC" w:rsidRDefault="00C50A95" w:rsidP="00416506">
            <w:pPr>
              <w:pStyle w:val="tabletext11"/>
              <w:jc w:val="center"/>
              <w:rPr>
                <w:ins w:id="29008" w:author="Author"/>
              </w:rPr>
            </w:pPr>
            <w:ins w:id="29009" w:author="Author">
              <w:r w:rsidRPr="00D016EC">
                <w:t>0.59</w:t>
              </w:r>
            </w:ins>
          </w:p>
        </w:tc>
        <w:tc>
          <w:tcPr>
            <w:tcW w:w="400" w:type="dxa"/>
            <w:shd w:val="clear" w:color="auto" w:fill="auto"/>
            <w:noWrap/>
            <w:vAlign w:val="bottom"/>
          </w:tcPr>
          <w:p w14:paraId="07E0EF76" w14:textId="77777777" w:rsidR="00C50A95" w:rsidRPr="00D016EC" w:rsidRDefault="00C50A95" w:rsidP="00416506">
            <w:pPr>
              <w:pStyle w:val="tabletext11"/>
              <w:jc w:val="center"/>
              <w:rPr>
                <w:ins w:id="29010" w:author="Author"/>
              </w:rPr>
            </w:pPr>
            <w:ins w:id="29011" w:author="Author">
              <w:r w:rsidRPr="00D016EC">
                <w:t>0.56</w:t>
              </w:r>
            </w:ins>
          </w:p>
        </w:tc>
        <w:tc>
          <w:tcPr>
            <w:tcW w:w="400" w:type="dxa"/>
            <w:shd w:val="clear" w:color="auto" w:fill="auto"/>
            <w:noWrap/>
            <w:vAlign w:val="bottom"/>
          </w:tcPr>
          <w:p w14:paraId="5B4F3C03" w14:textId="77777777" w:rsidR="00C50A95" w:rsidRPr="00D016EC" w:rsidRDefault="00C50A95" w:rsidP="00416506">
            <w:pPr>
              <w:pStyle w:val="tabletext11"/>
              <w:jc w:val="center"/>
              <w:rPr>
                <w:ins w:id="29012" w:author="Author"/>
              </w:rPr>
            </w:pPr>
            <w:ins w:id="29013" w:author="Author">
              <w:r w:rsidRPr="00D016EC">
                <w:t>0.54</w:t>
              </w:r>
            </w:ins>
          </w:p>
        </w:tc>
        <w:tc>
          <w:tcPr>
            <w:tcW w:w="400" w:type="dxa"/>
            <w:shd w:val="clear" w:color="auto" w:fill="auto"/>
            <w:noWrap/>
            <w:vAlign w:val="bottom"/>
          </w:tcPr>
          <w:p w14:paraId="09BE1722" w14:textId="77777777" w:rsidR="00C50A95" w:rsidRPr="00D016EC" w:rsidRDefault="00C50A95" w:rsidP="00416506">
            <w:pPr>
              <w:pStyle w:val="tabletext11"/>
              <w:jc w:val="center"/>
              <w:rPr>
                <w:ins w:id="29014" w:author="Author"/>
              </w:rPr>
            </w:pPr>
            <w:ins w:id="29015" w:author="Author">
              <w:r w:rsidRPr="00D016EC">
                <w:t>0.52</w:t>
              </w:r>
            </w:ins>
          </w:p>
        </w:tc>
        <w:tc>
          <w:tcPr>
            <w:tcW w:w="400" w:type="dxa"/>
            <w:shd w:val="clear" w:color="auto" w:fill="auto"/>
            <w:noWrap/>
            <w:vAlign w:val="bottom"/>
          </w:tcPr>
          <w:p w14:paraId="5C8A373C" w14:textId="77777777" w:rsidR="00C50A95" w:rsidRPr="00D016EC" w:rsidRDefault="00C50A95" w:rsidP="00416506">
            <w:pPr>
              <w:pStyle w:val="tabletext11"/>
              <w:jc w:val="center"/>
              <w:rPr>
                <w:ins w:id="29016" w:author="Author"/>
              </w:rPr>
            </w:pPr>
            <w:ins w:id="29017" w:author="Author">
              <w:r w:rsidRPr="00D016EC">
                <w:t>0.50</w:t>
              </w:r>
            </w:ins>
          </w:p>
        </w:tc>
        <w:tc>
          <w:tcPr>
            <w:tcW w:w="400" w:type="dxa"/>
            <w:shd w:val="clear" w:color="auto" w:fill="auto"/>
            <w:noWrap/>
            <w:vAlign w:val="bottom"/>
          </w:tcPr>
          <w:p w14:paraId="3D75E85E" w14:textId="77777777" w:rsidR="00C50A95" w:rsidRPr="00D016EC" w:rsidRDefault="00C50A95" w:rsidP="00416506">
            <w:pPr>
              <w:pStyle w:val="tabletext11"/>
              <w:jc w:val="center"/>
              <w:rPr>
                <w:ins w:id="29018" w:author="Author"/>
              </w:rPr>
            </w:pPr>
            <w:ins w:id="29019" w:author="Author">
              <w:r w:rsidRPr="00D016EC">
                <w:t>0.48</w:t>
              </w:r>
            </w:ins>
          </w:p>
        </w:tc>
        <w:tc>
          <w:tcPr>
            <w:tcW w:w="400" w:type="dxa"/>
            <w:shd w:val="clear" w:color="auto" w:fill="auto"/>
            <w:noWrap/>
            <w:vAlign w:val="bottom"/>
          </w:tcPr>
          <w:p w14:paraId="6F602361" w14:textId="77777777" w:rsidR="00C50A95" w:rsidRPr="00D016EC" w:rsidRDefault="00C50A95" w:rsidP="00416506">
            <w:pPr>
              <w:pStyle w:val="tabletext11"/>
              <w:jc w:val="center"/>
              <w:rPr>
                <w:ins w:id="29020" w:author="Author"/>
              </w:rPr>
            </w:pPr>
            <w:ins w:id="29021" w:author="Author">
              <w:r w:rsidRPr="00D016EC">
                <w:t>0.46</w:t>
              </w:r>
            </w:ins>
          </w:p>
        </w:tc>
        <w:tc>
          <w:tcPr>
            <w:tcW w:w="400" w:type="dxa"/>
            <w:shd w:val="clear" w:color="auto" w:fill="auto"/>
            <w:noWrap/>
            <w:vAlign w:val="bottom"/>
          </w:tcPr>
          <w:p w14:paraId="563A3A25" w14:textId="77777777" w:rsidR="00C50A95" w:rsidRPr="00D016EC" w:rsidRDefault="00C50A95" w:rsidP="00416506">
            <w:pPr>
              <w:pStyle w:val="tabletext11"/>
              <w:jc w:val="center"/>
              <w:rPr>
                <w:ins w:id="29022" w:author="Author"/>
              </w:rPr>
            </w:pPr>
            <w:ins w:id="29023" w:author="Author">
              <w:r w:rsidRPr="00D016EC">
                <w:t>0.44</w:t>
              </w:r>
            </w:ins>
          </w:p>
        </w:tc>
        <w:tc>
          <w:tcPr>
            <w:tcW w:w="400" w:type="dxa"/>
            <w:shd w:val="clear" w:color="auto" w:fill="auto"/>
            <w:noWrap/>
            <w:vAlign w:val="bottom"/>
          </w:tcPr>
          <w:p w14:paraId="12D58BAA" w14:textId="77777777" w:rsidR="00C50A95" w:rsidRPr="00D016EC" w:rsidRDefault="00C50A95" w:rsidP="00416506">
            <w:pPr>
              <w:pStyle w:val="tabletext11"/>
              <w:jc w:val="center"/>
              <w:rPr>
                <w:ins w:id="29024" w:author="Author"/>
              </w:rPr>
            </w:pPr>
            <w:ins w:id="29025" w:author="Author">
              <w:r w:rsidRPr="00D016EC">
                <w:t>0.42</w:t>
              </w:r>
            </w:ins>
          </w:p>
        </w:tc>
        <w:tc>
          <w:tcPr>
            <w:tcW w:w="400" w:type="dxa"/>
            <w:shd w:val="clear" w:color="auto" w:fill="auto"/>
            <w:noWrap/>
            <w:vAlign w:val="bottom"/>
          </w:tcPr>
          <w:p w14:paraId="255BB3A7" w14:textId="77777777" w:rsidR="00C50A95" w:rsidRPr="00D016EC" w:rsidRDefault="00C50A95" w:rsidP="00416506">
            <w:pPr>
              <w:pStyle w:val="tabletext11"/>
              <w:jc w:val="center"/>
              <w:rPr>
                <w:ins w:id="29026" w:author="Author"/>
              </w:rPr>
            </w:pPr>
            <w:ins w:id="29027" w:author="Author">
              <w:r w:rsidRPr="00D016EC">
                <w:t>0.40</w:t>
              </w:r>
            </w:ins>
          </w:p>
        </w:tc>
        <w:tc>
          <w:tcPr>
            <w:tcW w:w="400" w:type="dxa"/>
            <w:shd w:val="clear" w:color="auto" w:fill="auto"/>
            <w:noWrap/>
            <w:vAlign w:val="bottom"/>
          </w:tcPr>
          <w:p w14:paraId="4A07DEAA" w14:textId="77777777" w:rsidR="00C50A95" w:rsidRPr="00D016EC" w:rsidRDefault="00C50A95" w:rsidP="00416506">
            <w:pPr>
              <w:pStyle w:val="tabletext11"/>
              <w:jc w:val="center"/>
              <w:rPr>
                <w:ins w:id="29028" w:author="Author"/>
              </w:rPr>
            </w:pPr>
            <w:ins w:id="29029" w:author="Author">
              <w:r w:rsidRPr="00D016EC">
                <w:t>0.39</w:t>
              </w:r>
            </w:ins>
          </w:p>
        </w:tc>
        <w:tc>
          <w:tcPr>
            <w:tcW w:w="400" w:type="dxa"/>
            <w:shd w:val="clear" w:color="auto" w:fill="auto"/>
            <w:noWrap/>
            <w:vAlign w:val="bottom"/>
          </w:tcPr>
          <w:p w14:paraId="2AF60729" w14:textId="77777777" w:rsidR="00C50A95" w:rsidRPr="00D016EC" w:rsidRDefault="00C50A95" w:rsidP="00416506">
            <w:pPr>
              <w:pStyle w:val="tabletext11"/>
              <w:jc w:val="center"/>
              <w:rPr>
                <w:ins w:id="29030" w:author="Author"/>
              </w:rPr>
            </w:pPr>
            <w:ins w:id="29031" w:author="Author">
              <w:r w:rsidRPr="00D016EC">
                <w:t>0.37</w:t>
              </w:r>
            </w:ins>
          </w:p>
        </w:tc>
        <w:tc>
          <w:tcPr>
            <w:tcW w:w="400" w:type="dxa"/>
            <w:shd w:val="clear" w:color="auto" w:fill="auto"/>
            <w:noWrap/>
            <w:vAlign w:val="bottom"/>
          </w:tcPr>
          <w:p w14:paraId="3B7D7CD9" w14:textId="77777777" w:rsidR="00C50A95" w:rsidRPr="00D016EC" w:rsidRDefault="00C50A95" w:rsidP="00416506">
            <w:pPr>
              <w:pStyle w:val="tabletext11"/>
              <w:jc w:val="center"/>
              <w:rPr>
                <w:ins w:id="29032" w:author="Author"/>
              </w:rPr>
            </w:pPr>
            <w:ins w:id="29033" w:author="Author">
              <w:r w:rsidRPr="00D016EC">
                <w:t>0.36</w:t>
              </w:r>
            </w:ins>
          </w:p>
        </w:tc>
        <w:tc>
          <w:tcPr>
            <w:tcW w:w="440" w:type="dxa"/>
            <w:shd w:val="clear" w:color="auto" w:fill="auto"/>
            <w:noWrap/>
            <w:vAlign w:val="bottom"/>
          </w:tcPr>
          <w:p w14:paraId="582B5936" w14:textId="77777777" w:rsidR="00C50A95" w:rsidRPr="00D016EC" w:rsidRDefault="00C50A95" w:rsidP="00416506">
            <w:pPr>
              <w:pStyle w:val="tabletext11"/>
              <w:jc w:val="center"/>
              <w:rPr>
                <w:ins w:id="29034" w:author="Author"/>
              </w:rPr>
            </w:pPr>
            <w:ins w:id="29035" w:author="Author">
              <w:r w:rsidRPr="00D016EC">
                <w:t>0.34</w:t>
              </w:r>
            </w:ins>
          </w:p>
        </w:tc>
        <w:tc>
          <w:tcPr>
            <w:tcW w:w="400" w:type="dxa"/>
            <w:shd w:val="clear" w:color="auto" w:fill="auto"/>
            <w:noWrap/>
            <w:vAlign w:val="bottom"/>
          </w:tcPr>
          <w:p w14:paraId="120A584B" w14:textId="77777777" w:rsidR="00C50A95" w:rsidRPr="00D016EC" w:rsidRDefault="00C50A95" w:rsidP="00416506">
            <w:pPr>
              <w:pStyle w:val="tabletext11"/>
              <w:jc w:val="center"/>
              <w:rPr>
                <w:ins w:id="29036" w:author="Author"/>
              </w:rPr>
            </w:pPr>
            <w:ins w:id="29037" w:author="Author">
              <w:r w:rsidRPr="00D016EC">
                <w:t>0.33</w:t>
              </w:r>
            </w:ins>
          </w:p>
        </w:tc>
        <w:tc>
          <w:tcPr>
            <w:tcW w:w="400" w:type="dxa"/>
            <w:shd w:val="clear" w:color="auto" w:fill="auto"/>
            <w:noWrap/>
            <w:vAlign w:val="bottom"/>
          </w:tcPr>
          <w:p w14:paraId="31E9E966" w14:textId="77777777" w:rsidR="00C50A95" w:rsidRPr="00D016EC" w:rsidRDefault="00C50A95" w:rsidP="00416506">
            <w:pPr>
              <w:pStyle w:val="tabletext11"/>
              <w:jc w:val="center"/>
              <w:rPr>
                <w:ins w:id="29038" w:author="Author"/>
              </w:rPr>
            </w:pPr>
            <w:ins w:id="29039" w:author="Author">
              <w:r w:rsidRPr="00D016EC">
                <w:t>0.32</w:t>
              </w:r>
            </w:ins>
          </w:p>
        </w:tc>
        <w:tc>
          <w:tcPr>
            <w:tcW w:w="400" w:type="dxa"/>
            <w:shd w:val="clear" w:color="auto" w:fill="auto"/>
            <w:noWrap/>
            <w:vAlign w:val="bottom"/>
          </w:tcPr>
          <w:p w14:paraId="75ABB1B6" w14:textId="77777777" w:rsidR="00C50A95" w:rsidRPr="00D016EC" w:rsidRDefault="00C50A95" w:rsidP="00416506">
            <w:pPr>
              <w:pStyle w:val="tabletext11"/>
              <w:jc w:val="center"/>
              <w:rPr>
                <w:ins w:id="29040" w:author="Author"/>
              </w:rPr>
            </w:pPr>
            <w:ins w:id="29041" w:author="Author">
              <w:r w:rsidRPr="00D016EC">
                <w:t>0.30</w:t>
              </w:r>
            </w:ins>
          </w:p>
        </w:tc>
        <w:tc>
          <w:tcPr>
            <w:tcW w:w="400" w:type="dxa"/>
            <w:shd w:val="clear" w:color="auto" w:fill="auto"/>
            <w:noWrap/>
            <w:vAlign w:val="bottom"/>
          </w:tcPr>
          <w:p w14:paraId="56CD9425" w14:textId="77777777" w:rsidR="00C50A95" w:rsidRPr="00D016EC" w:rsidRDefault="00C50A95" w:rsidP="00416506">
            <w:pPr>
              <w:pStyle w:val="tabletext11"/>
              <w:jc w:val="center"/>
              <w:rPr>
                <w:ins w:id="29042" w:author="Author"/>
              </w:rPr>
            </w:pPr>
            <w:ins w:id="29043" w:author="Author">
              <w:r w:rsidRPr="00D016EC">
                <w:t>0.29</w:t>
              </w:r>
            </w:ins>
          </w:p>
        </w:tc>
        <w:tc>
          <w:tcPr>
            <w:tcW w:w="460" w:type="dxa"/>
            <w:shd w:val="clear" w:color="auto" w:fill="auto"/>
            <w:noWrap/>
            <w:vAlign w:val="bottom"/>
          </w:tcPr>
          <w:p w14:paraId="27B92131" w14:textId="77777777" w:rsidR="00C50A95" w:rsidRPr="00D016EC" w:rsidRDefault="00C50A95" w:rsidP="00416506">
            <w:pPr>
              <w:pStyle w:val="tabletext11"/>
              <w:jc w:val="center"/>
              <w:rPr>
                <w:ins w:id="29044" w:author="Author"/>
              </w:rPr>
            </w:pPr>
            <w:ins w:id="29045" w:author="Author">
              <w:r w:rsidRPr="00D016EC">
                <w:t>0.28</w:t>
              </w:r>
            </w:ins>
          </w:p>
        </w:tc>
      </w:tr>
      <w:tr w:rsidR="00C50A95" w:rsidRPr="00D016EC" w14:paraId="174C75F8" w14:textId="77777777" w:rsidTr="00416506">
        <w:trPr>
          <w:trHeight w:val="190"/>
          <w:ins w:id="29046" w:author="Author"/>
        </w:trPr>
        <w:tc>
          <w:tcPr>
            <w:tcW w:w="200" w:type="dxa"/>
            <w:tcBorders>
              <w:right w:val="nil"/>
            </w:tcBorders>
            <w:shd w:val="clear" w:color="auto" w:fill="auto"/>
            <w:vAlign w:val="bottom"/>
          </w:tcPr>
          <w:p w14:paraId="68B37236" w14:textId="77777777" w:rsidR="00C50A95" w:rsidRPr="00D016EC" w:rsidRDefault="00C50A95" w:rsidP="00416506">
            <w:pPr>
              <w:pStyle w:val="tabletext11"/>
              <w:jc w:val="right"/>
              <w:rPr>
                <w:ins w:id="29047" w:author="Author"/>
              </w:rPr>
            </w:pPr>
          </w:p>
        </w:tc>
        <w:tc>
          <w:tcPr>
            <w:tcW w:w="1580" w:type="dxa"/>
            <w:tcBorders>
              <w:left w:val="nil"/>
            </w:tcBorders>
            <w:shd w:val="clear" w:color="auto" w:fill="auto"/>
            <w:vAlign w:val="bottom"/>
          </w:tcPr>
          <w:p w14:paraId="4731741C" w14:textId="77777777" w:rsidR="00C50A95" w:rsidRPr="00D016EC" w:rsidRDefault="00C50A95" w:rsidP="00416506">
            <w:pPr>
              <w:pStyle w:val="tabletext11"/>
              <w:tabs>
                <w:tab w:val="decimal" w:pos="640"/>
              </w:tabs>
              <w:rPr>
                <w:ins w:id="29048" w:author="Author"/>
              </w:rPr>
            </w:pPr>
            <w:ins w:id="29049" w:author="Author">
              <w:r w:rsidRPr="00D016EC">
                <w:t>25,000 to 29,999</w:t>
              </w:r>
            </w:ins>
          </w:p>
        </w:tc>
        <w:tc>
          <w:tcPr>
            <w:tcW w:w="680" w:type="dxa"/>
            <w:shd w:val="clear" w:color="auto" w:fill="auto"/>
            <w:noWrap/>
            <w:vAlign w:val="bottom"/>
          </w:tcPr>
          <w:p w14:paraId="4F401EA0" w14:textId="77777777" w:rsidR="00C50A95" w:rsidRPr="00D016EC" w:rsidRDefault="00C50A95" w:rsidP="00416506">
            <w:pPr>
              <w:pStyle w:val="tabletext11"/>
              <w:jc w:val="center"/>
              <w:rPr>
                <w:ins w:id="29050" w:author="Author"/>
              </w:rPr>
            </w:pPr>
            <w:ins w:id="29051" w:author="Author">
              <w:r w:rsidRPr="00D016EC">
                <w:t>1.00</w:t>
              </w:r>
            </w:ins>
          </w:p>
        </w:tc>
        <w:tc>
          <w:tcPr>
            <w:tcW w:w="900" w:type="dxa"/>
            <w:shd w:val="clear" w:color="auto" w:fill="auto"/>
            <w:noWrap/>
            <w:vAlign w:val="bottom"/>
          </w:tcPr>
          <w:p w14:paraId="69E3D2C3" w14:textId="77777777" w:rsidR="00C50A95" w:rsidRPr="00D016EC" w:rsidRDefault="00C50A95" w:rsidP="00416506">
            <w:pPr>
              <w:pStyle w:val="tabletext11"/>
              <w:jc w:val="center"/>
              <w:rPr>
                <w:ins w:id="29052" w:author="Author"/>
              </w:rPr>
            </w:pPr>
            <w:ins w:id="29053" w:author="Author">
              <w:r w:rsidRPr="00D016EC">
                <w:t>1.00</w:t>
              </w:r>
            </w:ins>
          </w:p>
        </w:tc>
        <w:tc>
          <w:tcPr>
            <w:tcW w:w="400" w:type="dxa"/>
            <w:shd w:val="clear" w:color="auto" w:fill="auto"/>
            <w:noWrap/>
            <w:vAlign w:val="bottom"/>
          </w:tcPr>
          <w:p w14:paraId="64197F98" w14:textId="77777777" w:rsidR="00C50A95" w:rsidRPr="00D016EC" w:rsidRDefault="00C50A95" w:rsidP="00416506">
            <w:pPr>
              <w:pStyle w:val="tabletext11"/>
              <w:jc w:val="center"/>
              <w:rPr>
                <w:ins w:id="29054" w:author="Author"/>
              </w:rPr>
            </w:pPr>
            <w:ins w:id="29055" w:author="Author">
              <w:r w:rsidRPr="00D016EC">
                <w:t>1.00</w:t>
              </w:r>
            </w:ins>
          </w:p>
        </w:tc>
        <w:tc>
          <w:tcPr>
            <w:tcW w:w="400" w:type="dxa"/>
            <w:shd w:val="clear" w:color="auto" w:fill="auto"/>
            <w:noWrap/>
            <w:vAlign w:val="bottom"/>
          </w:tcPr>
          <w:p w14:paraId="4140D49E" w14:textId="77777777" w:rsidR="00C50A95" w:rsidRPr="00D016EC" w:rsidRDefault="00C50A95" w:rsidP="00416506">
            <w:pPr>
              <w:pStyle w:val="tabletext11"/>
              <w:jc w:val="center"/>
              <w:rPr>
                <w:ins w:id="29056" w:author="Author"/>
              </w:rPr>
            </w:pPr>
            <w:ins w:id="29057" w:author="Author">
              <w:r w:rsidRPr="00D016EC">
                <w:t>0.96</w:t>
              </w:r>
            </w:ins>
          </w:p>
        </w:tc>
        <w:tc>
          <w:tcPr>
            <w:tcW w:w="400" w:type="dxa"/>
            <w:shd w:val="clear" w:color="auto" w:fill="auto"/>
            <w:noWrap/>
            <w:vAlign w:val="bottom"/>
          </w:tcPr>
          <w:p w14:paraId="6F29888A" w14:textId="77777777" w:rsidR="00C50A95" w:rsidRPr="00D016EC" w:rsidRDefault="00C50A95" w:rsidP="00416506">
            <w:pPr>
              <w:pStyle w:val="tabletext11"/>
              <w:jc w:val="center"/>
              <w:rPr>
                <w:ins w:id="29058" w:author="Author"/>
              </w:rPr>
            </w:pPr>
            <w:ins w:id="29059" w:author="Author">
              <w:r w:rsidRPr="00D016EC">
                <w:t>0.91</w:t>
              </w:r>
            </w:ins>
          </w:p>
        </w:tc>
        <w:tc>
          <w:tcPr>
            <w:tcW w:w="400" w:type="dxa"/>
            <w:shd w:val="clear" w:color="auto" w:fill="auto"/>
            <w:noWrap/>
            <w:vAlign w:val="bottom"/>
          </w:tcPr>
          <w:p w14:paraId="2767F97D" w14:textId="77777777" w:rsidR="00C50A95" w:rsidRPr="00D016EC" w:rsidRDefault="00C50A95" w:rsidP="00416506">
            <w:pPr>
              <w:pStyle w:val="tabletext11"/>
              <w:jc w:val="center"/>
              <w:rPr>
                <w:ins w:id="29060" w:author="Author"/>
              </w:rPr>
            </w:pPr>
            <w:ins w:id="29061" w:author="Author">
              <w:r w:rsidRPr="00D016EC">
                <w:t>0.82</w:t>
              </w:r>
            </w:ins>
          </w:p>
        </w:tc>
        <w:tc>
          <w:tcPr>
            <w:tcW w:w="400" w:type="dxa"/>
            <w:shd w:val="clear" w:color="auto" w:fill="auto"/>
            <w:noWrap/>
            <w:vAlign w:val="bottom"/>
          </w:tcPr>
          <w:p w14:paraId="5ADB04DA" w14:textId="77777777" w:rsidR="00C50A95" w:rsidRPr="00D016EC" w:rsidRDefault="00C50A95" w:rsidP="00416506">
            <w:pPr>
              <w:pStyle w:val="tabletext11"/>
              <w:jc w:val="center"/>
              <w:rPr>
                <w:ins w:id="29062" w:author="Author"/>
              </w:rPr>
            </w:pPr>
            <w:ins w:id="29063" w:author="Author">
              <w:r w:rsidRPr="00D016EC">
                <w:t>0.78</w:t>
              </w:r>
            </w:ins>
          </w:p>
        </w:tc>
        <w:tc>
          <w:tcPr>
            <w:tcW w:w="400" w:type="dxa"/>
            <w:shd w:val="clear" w:color="auto" w:fill="auto"/>
            <w:noWrap/>
            <w:vAlign w:val="bottom"/>
          </w:tcPr>
          <w:p w14:paraId="1F56143C" w14:textId="77777777" w:rsidR="00C50A95" w:rsidRPr="00D016EC" w:rsidRDefault="00C50A95" w:rsidP="00416506">
            <w:pPr>
              <w:pStyle w:val="tabletext11"/>
              <w:jc w:val="center"/>
              <w:rPr>
                <w:ins w:id="29064" w:author="Author"/>
              </w:rPr>
            </w:pPr>
            <w:ins w:id="29065" w:author="Author">
              <w:r w:rsidRPr="00D016EC">
                <w:t>0.74</w:t>
              </w:r>
            </w:ins>
          </w:p>
        </w:tc>
        <w:tc>
          <w:tcPr>
            <w:tcW w:w="400" w:type="dxa"/>
            <w:shd w:val="clear" w:color="auto" w:fill="auto"/>
            <w:noWrap/>
            <w:vAlign w:val="bottom"/>
          </w:tcPr>
          <w:p w14:paraId="445310FF" w14:textId="77777777" w:rsidR="00C50A95" w:rsidRPr="00D016EC" w:rsidRDefault="00C50A95" w:rsidP="00416506">
            <w:pPr>
              <w:pStyle w:val="tabletext11"/>
              <w:jc w:val="center"/>
              <w:rPr>
                <w:ins w:id="29066" w:author="Author"/>
              </w:rPr>
            </w:pPr>
            <w:ins w:id="29067" w:author="Author">
              <w:r w:rsidRPr="00D016EC">
                <w:t>0.71</w:t>
              </w:r>
            </w:ins>
          </w:p>
        </w:tc>
        <w:tc>
          <w:tcPr>
            <w:tcW w:w="400" w:type="dxa"/>
            <w:shd w:val="clear" w:color="auto" w:fill="auto"/>
            <w:noWrap/>
            <w:vAlign w:val="bottom"/>
          </w:tcPr>
          <w:p w14:paraId="41BFE040" w14:textId="77777777" w:rsidR="00C50A95" w:rsidRPr="00D016EC" w:rsidRDefault="00C50A95" w:rsidP="00416506">
            <w:pPr>
              <w:pStyle w:val="tabletext11"/>
              <w:jc w:val="center"/>
              <w:rPr>
                <w:ins w:id="29068" w:author="Author"/>
              </w:rPr>
            </w:pPr>
            <w:ins w:id="29069" w:author="Author">
              <w:r w:rsidRPr="00D016EC">
                <w:t>0.67</w:t>
              </w:r>
            </w:ins>
          </w:p>
        </w:tc>
        <w:tc>
          <w:tcPr>
            <w:tcW w:w="400" w:type="dxa"/>
            <w:shd w:val="clear" w:color="auto" w:fill="auto"/>
            <w:noWrap/>
            <w:vAlign w:val="bottom"/>
          </w:tcPr>
          <w:p w14:paraId="790ADA61" w14:textId="77777777" w:rsidR="00C50A95" w:rsidRPr="00D016EC" w:rsidRDefault="00C50A95" w:rsidP="00416506">
            <w:pPr>
              <w:pStyle w:val="tabletext11"/>
              <w:jc w:val="center"/>
              <w:rPr>
                <w:ins w:id="29070" w:author="Author"/>
              </w:rPr>
            </w:pPr>
            <w:ins w:id="29071" w:author="Author">
              <w:r w:rsidRPr="00D016EC">
                <w:t>0.63</w:t>
              </w:r>
            </w:ins>
          </w:p>
        </w:tc>
        <w:tc>
          <w:tcPr>
            <w:tcW w:w="400" w:type="dxa"/>
            <w:shd w:val="clear" w:color="auto" w:fill="auto"/>
            <w:noWrap/>
            <w:vAlign w:val="bottom"/>
          </w:tcPr>
          <w:p w14:paraId="3068A0FE" w14:textId="77777777" w:rsidR="00C50A95" w:rsidRPr="00D016EC" w:rsidRDefault="00C50A95" w:rsidP="00416506">
            <w:pPr>
              <w:pStyle w:val="tabletext11"/>
              <w:jc w:val="center"/>
              <w:rPr>
                <w:ins w:id="29072" w:author="Author"/>
              </w:rPr>
            </w:pPr>
            <w:ins w:id="29073" w:author="Author">
              <w:r w:rsidRPr="00D016EC">
                <w:t>0.60</w:t>
              </w:r>
            </w:ins>
          </w:p>
        </w:tc>
        <w:tc>
          <w:tcPr>
            <w:tcW w:w="400" w:type="dxa"/>
            <w:shd w:val="clear" w:color="auto" w:fill="auto"/>
            <w:noWrap/>
            <w:vAlign w:val="bottom"/>
          </w:tcPr>
          <w:p w14:paraId="38F4FD86" w14:textId="77777777" w:rsidR="00C50A95" w:rsidRPr="00D016EC" w:rsidRDefault="00C50A95" w:rsidP="00416506">
            <w:pPr>
              <w:pStyle w:val="tabletext11"/>
              <w:jc w:val="center"/>
              <w:rPr>
                <w:ins w:id="29074" w:author="Author"/>
              </w:rPr>
            </w:pPr>
            <w:ins w:id="29075" w:author="Author">
              <w:r w:rsidRPr="00D016EC">
                <w:t>0.58</w:t>
              </w:r>
            </w:ins>
          </w:p>
        </w:tc>
        <w:tc>
          <w:tcPr>
            <w:tcW w:w="400" w:type="dxa"/>
            <w:shd w:val="clear" w:color="auto" w:fill="auto"/>
            <w:noWrap/>
            <w:vAlign w:val="bottom"/>
          </w:tcPr>
          <w:p w14:paraId="29AEE1EF" w14:textId="77777777" w:rsidR="00C50A95" w:rsidRPr="00D016EC" w:rsidRDefault="00C50A95" w:rsidP="00416506">
            <w:pPr>
              <w:pStyle w:val="tabletext11"/>
              <w:jc w:val="center"/>
              <w:rPr>
                <w:ins w:id="29076" w:author="Author"/>
              </w:rPr>
            </w:pPr>
            <w:ins w:id="29077" w:author="Author">
              <w:r w:rsidRPr="00D016EC">
                <w:t>0.56</w:t>
              </w:r>
            </w:ins>
          </w:p>
        </w:tc>
        <w:tc>
          <w:tcPr>
            <w:tcW w:w="400" w:type="dxa"/>
            <w:shd w:val="clear" w:color="auto" w:fill="auto"/>
            <w:noWrap/>
            <w:vAlign w:val="bottom"/>
          </w:tcPr>
          <w:p w14:paraId="351E6903" w14:textId="77777777" w:rsidR="00C50A95" w:rsidRPr="00D016EC" w:rsidRDefault="00C50A95" w:rsidP="00416506">
            <w:pPr>
              <w:pStyle w:val="tabletext11"/>
              <w:jc w:val="center"/>
              <w:rPr>
                <w:ins w:id="29078" w:author="Author"/>
              </w:rPr>
            </w:pPr>
            <w:ins w:id="29079" w:author="Author">
              <w:r w:rsidRPr="00D016EC">
                <w:t>0.54</w:t>
              </w:r>
            </w:ins>
          </w:p>
        </w:tc>
        <w:tc>
          <w:tcPr>
            <w:tcW w:w="400" w:type="dxa"/>
            <w:shd w:val="clear" w:color="auto" w:fill="auto"/>
            <w:noWrap/>
            <w:vAlign w:val="bottom"/>
          </w:tcPr>
          <w:p w14:paraId="6AAF7419" w14:textId="77777777" w:rsidR="00C50A95" w:rsidRPr="00D016EC" w:rsidRDefault="00C50A95" w:rsidP="00416506">
            <w:pPr>
              <w:pStyle w:val="tabletext11"/>
              <w:jc w:val="center"/>
              <w:rPr>
                <w:ins w:id="29080" w:author="Author"/>
              </w:rPr>
            </w:pPr>
            <w:ins w:id="29081" w:author="Author">
              <w:r w:rsidRPr="00D016EC">
                <w:t>0.51</w:t>
              </w:r>
            </w:ins>
          </w:p>
        </w:tc>
        <w:tc>
          <w:tcPr>
            <w:tcW w:w="400" w:type="dxa"/>
            <w:shd w:val="clear" w:color="auto" w:fill="auto"/>
            <w:noWrap/>
            <w:vAlign w:val="bottom"/>
          </w:tcPr>
          <w:p w14:paraId="6805E561" w14:textId="77777777" w:rsidR="00C50A95" w:rsidRPr="00D016EC" w:rsidRDefault="00C50A95" w:rsidP="00416506">
            <w:pPr>
              <w:pStyle w:val="tabletext11"/>
              <w:jc w:val="center"/>
              <w:rPr>
                <w:ins w:id="29082" w:author="Author"/>
              </w:rPr>
            </w:pPr>
            <w:ins w:id="29083" w:author="Author">
              <w:r w:rsidRPr="00D016EC">
                <w:t>0.49</w:t>
              </w:r>
            </w:ins>
          </w:p>
        </w:tc>
        <w:tc>
          <w:tcPr>
            <w:tcW w:w="400" w:type="dxa"/>
            <w:shd w:val="clear" w:color="auto" w:fill="auto"/>
            <w:noWrap/>
            <w:vAlign w:val="bottom"/>
          </w:tcPr>
          <w:p w14:paraId="453DB592" w14:textId="77777777" w:rsidR="00C50A95" w:rsidRPr="00D016EC" w:rsidRDefault="00C50A95" w:rsidP="00416506">
            <w:pPr>
              <w:pStyle w:val="tabletext11"/>
              <w:jc w:val="center"/>
              <w:rPr>
                <w:ins w:id="29084" w:author="Author"/>
              </w:rPr>
            </w:pPr>
            <w:ins w:id="29085" w:author="Author">
              <w:r w:rsidRPr="00D016EC">
                <w:t>0.47</w:t>
              </w:r>
            </w:ins>
          </w:p>
        </w:tc>
        <w:tc>
          <w:tcPr>
            <w:tcW w:w="400" w:type="dxa"/>
            <w:shd w:val="clear" w:color="auto" w:fill="auto"/>
            <w:noWrap/>
            <w:vAlign w:val="bottom"/>
          </w:tcPr>
          <w:p w14:paraId="6B6B7B20" w14:textId="77777777" w:rsidR="00C50A95" w:rsidRPr="00D016EC" w:rsidRDefault="00C50A95" w:rsidP="00416506">
            <w:pPr>
              <w:pStyle w:val="tabletext11"/>
              <w:jc w:val="center"/>
              <w:rPr>
                <w:ins w:id="29086" w:author="Author"/>
              </w:rPr>
            </w:pPr>
            <w:ins w:id="29087" w:author="Author">
              <w:r w:rsidRPr="00D016EC">
                <w:t>0.45</w:t>
              </w:r>
            </w:ins>
          </w:p>
        </w:tc>
        <w:tc>
          <w:tcPr>
            <w:tcW w:w="400" w:type="dxa"/>
            <w:shd w:val="clear" w:color="auto" w:fill="auto"/>
            <w:noWrap/>
            <w:vAlign w:val="bottom"/>
          </w:tcPr>
          <w:p w14:paraId="155F79B5" w14:textId="77777777" w:rsidR="00C50A95" w:rsidRPr="00D016EC" w:rsidRDefault="00C50A95" w:rsidP="00416506">
            <w:pPr>
              <w:pStyle w:val="tabletext11"/>
              <w:jc w:val="center"/>
              <w:rPr>
                <w:ins w:id="29088" w:author="Author"/>
              </w:rPr>
            </w:pPr>
            <w:ins w:id="29089" w:author="Author">
              <w:r w:rsidRPr="00D016EC">
                <w:t>0.44</w:t>
              </w:r>
            </w:ins>
          </w:p>
        </w:tc>
        <w:tc>
          <w:tcPr>
            <w:tcW w:w="400" w:type="dxa"/>
            <w:shd w:val="clear" w:color="auto" w:fill="auto"/>
            <w:noWrap/>
            <w:vAlign w:val="bottom"/>
          </w:tcPr>
          <w:p w14:paraId="0ACCCAA2" w14:textId="77777777" w:rsidR="00C50A95" w:rsidRPr="00D016EC" w:rsidRDefault="00C50A95" w:rsidP="00416506">
            <w:pPr>
              <w:pStyle w:val="tabletext11"/>
              <w:jc w:val="center"/>
              <w:rPr>
                <w:ins w:id="29090" w:author="Author"/>
              </w:rPr>
            </w:pPr>
            <w:ins w:id="29091" w:author="Author">
              <w:r w:rsidRPr="00D016EC">
                <w:t>0.42</w:t>
              </w:r>
            </w:ins>
          </w:p>
        </w:tc>
        <w:tc>
          <w:tcPr>
            <w:tcW w:w="400" w:type="dxa"/>
            <w:shd w:val="clear" w:color="auto" w:fill="auto"/>
            <w:noWrap/>
            <w:vAlign w:val="bottom"/>
          </w:tcPr>
          <w:p w14:paraId="6D864CF7" w14:textId="77777777" w:rsidR="00C50A95" w:rsidRPr="00D016EC" w:rsidRDefault="00C50A95" w:rsidP="00416506">
            <w:pPr>
              <w:pStyle w:val="tabletext11"/>
              <w:jc w:val="center"/>
              <w:rPr>
                <w:ins w:id="29092" w:author="Author"/>
              </w:rPr>
            </w:pPr>
            <w:ins w:id="29093" w:author="Author">
              <w:r w:rsidRPr="00D016EC">
                <w:t>0.40</w:t>
              </w:r>
            </w:ins>
          </w:p>
        </w:tc>
        <w:tc>
          <w:tcPr>
            <w:tcW w:w="440" w:type="dxa"/>
            <w:shd w:val="clear" w:color="auto" w:fill="auto"/>
            <w:noWrap/>
            <w:vAlign w:val="bottom"/>
          </w:tcPr>
          <w:p w14:paraId="54438EB3" w14:textId="77777777" w:rsidR="00C50A95" w:rsidRPr="00D016EC" w:rsidRDefault="00C50A95" w:rsidP="00416506">
            <w:pPr>
              <w:pStyle w:val="tabletext11"/>
              <w:jc w:val="center"/>
              <w:rPr>
                <w:ins w:id="29094" w:author="Author"/>
              </w:rPr>
            </w:pPr>
            <w:ins w:id="29095" w:author="Author">
              <w:r w:rsidRPr="00D016EC">
                <w:t>0.39</w:t>
              </w:r>
            </w:ins>
          </w:p>
        </w:tc>
        <w:tc>
          <w:tcPr>
            <w:tcW w:w="400" w:type="dxa"/>
            <w:shd w:val="clear" w:color="auto" w:fill="auto"/>
            <w:noWrap/>
            <w:vAlign w:val="bottom"/>
          </w:tcPr>
          <w:p w14:paraId="3EC64351" w14:textId="77777777" w:rsidR="00C50A95" w:rsidRPr="00D016EC" w:rsidRDefault="00C50A95" w:rsidP="00416506">
            <w:pPr>
              <w:pStyle w:val="tabletext11"/>
              <w:jc w:val="center"/>
              <w:rPr>
                <w:ins w:id="29096" w:author="Author"/>
              </w:rPr>
            </w:pPr>
            <w:ins w:id="29097" w:author="Author">
              <w:r w:rsidRPr="00D016EC">
                <w:t>0.37</w:t>
              </w:r>
            </w:ins>
          </w:p>
        </w:tc>
        <w:tc>
          <w:tcPr>
            <w:tcW w:w="400" w:type="dxa"/>
            <w:shd w:val="clear" w:color="auto" w:fill="auto"/>
            <w:noWrap/>
            <w:vAlign w:val="bottom"/>
          </w:tcPr>
          <w:p w14:paraId="57114F8B" w14:textId="77777777" w:rsidR="00C50A95" w:rsidRPr="00D016EC" w:rsidRDefault="00C50A95" w:rsidP="00416506">
            <w:pPr>
              <w:pStyle w:val="tabletext11"/>
              <w:jc w:val="center"/>
              <w:rPr>
                <w:ins w:id="29098" w:author="Author"/>
              </w:rPr>
            </w:pPr>
            <w:ins w:id="29099" w:author="Author">
              <w:r w:rsidRPr="00D016EC">
                <w:t>0.36</w:t>
              </w:r>
            </w:ins>
          </w:p>
        </w:tc>
        <w:tc>
          <w:tcPr>
            <w:tcW w:w="400" w:type="dxa"/>
            <w:shd w:val="clear" w:color="auto" w:fill="auto"/>
            <w:noWrap/>
            <w:vAlign w:val="bottom"/>
          </w:tcPr>
          <w:p w14:paraId="4E256E86" w14:textId="77777777" w:rsidR="00C50A95" w:rsidRPr="00D016EC" w:rsidRDefault="00C50A95" w:rsidP="00416506">
            <w:pPr>
              <w:pStyle w:val="tabletext11"/>
              <w:jc w:val="center"/>
              <w:rPr>
                <w:ins w:id="29100" w:author="Author"/>
              </w:rPr>
            </w:pPr>
            <w:ins w:id="29101" w:author="Author">
              <w:r w:rsidRPr="00D016EC">
                <w:t>0.34</w:t>
              </w:r>
            </w:ins>
          </w:p>
        </w:tc>
        <w:tc>
          <w:tcPr>
            <w:tcW w:w="400" w:type="dxa"/>
            <w:shd w:val="clear" w:color="auto" w:fill="auto"/>
            <w:noWrap/>
            <w:vAlign w:val="bottom"/>
          </w:tcPr>
          <w:p w14:paraId="0D0DDB28" w14:textId="77777777" w:rsidR="00C50A95" w:rsidRPr="00D016EC" w:rsidRDefault="00C50A95" w:rsidP="00416506">
            <w:pPr>
              <w:pStyle w:val="tabletext11"/>
              <w:jc w:val="center"/>
              <w:rPr>
                <w:ins w:id="29102" w:author="Author"/>
              </w:rPr>
            </w:pPr>
            <w:ins w:id="29103" w:author="Author">
              <w:r w:rsidRPr="00D016EC">
                <w:t>0.33</w:t>
              </w:r>
            </w:ins>
          </w:p>
        </w:tc>
        <w:tc>
          <w:tcPr>
            <w:tcW w:w="460" w:type="dxa"/>
            <w:shd w:val="clear" w:color="auto" w:fill="auto"/>
            <w:noWrap/>
            <w:vAlign w:val="bottom"/>
          </w:tcPr>
          <w:p w14:paraId="679D4427" w14:textId="77777777" w:rsidR="00C50A95" w:rsidRPr="00D016EC" w:rsidRDefault="00C50A95" w:rsidP="00416506">
            <w:pPr>
              <w:pStyle w:val="tabletext11"/>
              <w:jc w:val="center"/>
              <w:rPr>
                <w:ins w:id="29104" w:author="Author"/>
              </w:rPr>
            </w:pPr>
            <w:ins w:id="29105" w:author="Author">
              <w:r w:rsidRPr="00D016EC">
                <w:t>0.31</w:t>
              </w:r>
            </w:ins>
          </w:p>
        </w:tc>
      </w:tr>
      <w:tr w:rsidR="00C50A95" w:rsidRPr="00D016EC" w14:paraId="5AAD5C14" w14:textId="77777777" w:rsidTr="00416506">
        <w:trPr>
          <w:trHeight w:val="190"/>
          <w:ins w:id="29106" w:author="Author"/>
        </w:trPr>
        <w:tc>
          <w:tcPr>
            <w:tcW w:w="200" w:type="dxa"/>
            <w:tcBorders>
              <w:right w:val="nil"/>
            </w:tcBorders>
            <w:shd w:val="clear" w:color="auto" w:fill="auto"/>
            <w:vAlign w:val="bottom"/>
          </w:tcPr>
          <w:p w14:paraId="6B5670DA" w14:textId="77777777" w:rsidR="00C50A95" w:rsidRPr="00D016EC" w:rsidRDefault="00C50A95" w:rsidP="00416506">
            <w:pPr>
              <w:pStyle w:val="tabletext11"/>
              <w:jc w:val="right"/>
              <w:rPr>
                <w:ins w:id="29107" w:author="Author"/>
              </w:rPr>
            </w:pPr>
          </w:p>
        </w:tc>
        <w:tc>
          <w:tcPr>
            <w:tcW w:w="1580" w:type="dxa"/>
            <w:tcBorders>
              <w:left w:val="nil"/>
            </w:tcBorders>
            <w:shd w:val="clear" w:color="auto" w:fill="auto"/>
            <w:vAlign w:val="bottom"/>
          </w:tcPr>
          <w:p w14:paraId="6E343927" w14:textId="77777777" w:rsidR="00C50A95" w:rsidRPr="00D016EC" w:rsidRDefault="00C50A95" w:rsidP="00416506">
            <w:pPr>
              <w:pStyle w:val="tabletext11"/>
              <w:tabs>
                <w:tab w:val="decimal" w:pos="640"/>
              </w:tabs>
              <w:rPr>
                <w:ins w:id="29108" w:author="Author"/>
              </w:rPr>
            </w:pPr>
            <w:ins w:id="29109" w:author="Author">
              <w:r w:rsidRPr="00D016EC">
                <w:t>30,000 to 34,999</w:t>
              </w:r>
            </w:ins>
          </w:p>
        </w:tc>
        <w:tc>
          <w:tcPr>
            <w:tcW w:w="680" w:type="dxa"/>
            <w:shd w:val="clear" w:color="auto" w:fill="auto"/>
            <w:noWrap/>
            <w:vAlign w:val="bottom"/>
          </w:tcPr>
          <w:p w14:paraId="648184FA" w14:textId="77777777" w:rsidR="00C50A95" w:rsidRPr="00D016EC" w:rsidRDefault="00C50A95" w:rsidP="00416506">
            <w:pPr>
              <w:pStyle w:val="tabletext11"/>
              <w:jc w:val="center"/>
              <w:rPr>
                <w:ins w:id="29110" w:author="Author"/>
              </w:rPr>
            </w:pPr>
            <w:ins w:id="29111" w:author="Author">
              <w:r w:rsidRPr="00D016EC">
                <w:t>1.10</w:t>
              </w:r>
            </w:ins>
          </w:p>
        </w:tc>
        <w:tc>
          <w:tcPr>
            <w:tcW w:w="900" w:type="dxa"/>
            <w:shd w:val="clear" w:color="auto" w:fill="auto"/>
            <w:noWrap/>
            <w:vAlign w:val="bottom"/>
          </w:tcPr>
          <w:p w14:paraId="57D755BE" w14:textId="77777777" w:rsidR="00C50A95" w:rsidRPr="00D016EC" w:rsidRDefault="00C50A95" w:rsidP="00416506">
            <w:pPr>
              <w:pStyle w:val="tabletext11"/>
              <w:jc w:val="center"/>
              <w:rPr>
                <w:ins w:id="29112" w:author="Author"/>
              </w:rPr>
            </w:pPr>
            <w:ins w:id="29113" w:author="Author">
              <w:r w:rsidRPr="00D016EC">
                <w:t>1.10</w:t>
              </w:r>
            </w:ins>
          </w:p>
        </w:tc>
        <w:tc>
          <w:tcPr>
            <w:tcW w:w="400" w:type="dxa"/>
            <w:shd w:val="clear" w:color="auto" w:fill="auto"/>
            <w:noWrap/>
            <w:vAlign w:val="bottom"/>
          </w:tcPr>
          <w:p w14:paraId="7B013B94" w14:textId="77777777" w:rsidR="00C50A95" w:rsidRPr="00D016EC" w:rsidRDefault="00C50A95" w:rsidP="00416506">
            <w:pPr>
              <w:pStyle w:val="tabletext11"/>
              <w:jc w:val="center"/>
              <w:rPr>
                <w:ins w:id="29114" w:author="Author"/>
              </w:rPr>
            </w:pPr>
            <w:ins w:id="29115" w:author="Author">
              <w:r w:rsidRPr="00D016EC">
                <w:t>1.10</w:t>
              </w:r>
            </w:ins>
          </w:p>
        </w:tc>
        <w:tc>
          <w:tcPr>
            <w:tcW w:w="400" w:type="dxa"/>
            <w:shd w:val="clear" w:color="auto" w:fill="auto"/>
            <w:noWrap/>
            <w:vAlign w:val="bottom"/>
          </w:tcPr>
          <w:p w14:paraId="795789A2" w14:textId="77777777" w:rsidR="00C50A95" w:rsidRPr="00D016EC" w:rsidRDefault="00C50A95" w:rsidP="00416506">
            <w:pPr>
              <w:pStyle w:val="tabletext11"/>
              <w:jc w:val="center"/>
              <w:rPr>
                <w:ins w:id="29116" w:author="Author"/>
              </w:rPr>
            </w:pPr>
            <w:ins w:id="29117" w:author="Author">
              <w:r w:rsidRPr="00D016EC">
                <w:t>1.05</w:t>
              </w:r>
            </w:ins>
          </w:p>
        </w:tc>
        <w:tc>
          <w:tcPr>
            <w:tcW w:w="400" w:type="dxa"/>
            <w:shd w:val="clear" w:color="auto" w:fill="auto"/>
            <w:noWrap/>
            <w:vAlign w:val="bottom"/>
          </w:tcPr>
          <w:p w14:paraId="2E480935" w14:textId="77777777" w:rsidR="00C50A95" w:rsidRPr="00D016EC" w:rsidRDefault="00C50A95" w:rsidP="00416506">
            <w:pPr>
              <w:pStyle w:val="tabletext11"/>
              <w:jc w:val="center"/>
              <w:rPr>
                <w:ins w:id="29118" w:author="Author"/>
              </w:rPr>
            </w:pPr>
            <w:ins w:id="29119" w:author="Author">
              <w:r w:rsidRPr="00D016EC">
                <w:t>1.00</w:t>
              </w:r>
            </w:ins>
          </w:p>
        </w:tc>
        <w:tc>
          <w:tcPr>
            <w:tcW w:w="400" w:type="dxa"/>
            <w:shd w:val="clear" w:color="auto" w:fill="auto"/>
            <w:noWrap/>
            <w:vAlign w:val="bottom"/>
          </w:tcPr>
          <w:p w14:paraId="1C960BC0" w14:textId="77777777" w:rsidR="00C50A95" w:rsidRPr="00D016EC" w:rsidRDefault="00C50A95" w:rsidP="00416506">
            <w:pPr>
              <w:pStyle w:val="tabletext11"/>
              <w:jc w:val="center"/>
              <w:rPr>
                <w:ins w:id="29120" w:author="Author"/>
              </w:rPr>
            </w:pPr>
            <w:ins w:id="29121" w:author="Author">
              <w:r w:rsidRPr="00D016EC">
                <w:t>0.90</w:t>
              </w:r>
            </w:ins>
          </w:p>
        </w:tc>
        <w:tc>
          <w:tcPr>
            <w:tcW w:w="400" w:type="dxa"/>
            <w:shd w:val="clear" w:color="auto" w:fill="auto"/>
            <w:noWrap/>
            <w:vAlign w:val="bottom"/>
          </w:tcPr>
          <w:p w14:paraId="434D81E4" w14:textId="77777777" w:rsidR="00C50A95" w:rsidRPr="00D016EC" w:rsidRDefault="00C50A95" w:rsidP="00416506">
            <w:pPr>
              <w:pStyle w:val="tabletext11"/>
              <w:jc w:val="center"/>
              <w:rPr>
                <w:ins w:id="29122" w:author="Author"/>
              </w:rPr>
            </w:pPr>
            <w:ins w:id="29123" w:author="Author">
              <w:r w:rsidRPr="00D016EC">
                <w:t>0.86</w:t>
              </w:r>
            </w:ins>
          </w:p>
        </w:tc>
        <w:tc>
          <w:tcPr>
            <w:tcW w:w="400" w:type="dxa"/>
            <w:shd w:val="clear" w:color="auto" w:fill="auto"/>
            <w:noWrap/>
            <w:vAlign w:val="bottom"/>
          </w:tcPr>
          <w:p w14:paraId="0F7CEA10" w14:textId="77777777" w:rsidR="00C50A95" w:rsidRPr="00D016EC" w:rsidRDefault="00C50A95" w:rsidP="00416506">
            <w:pPr>
              <w:pStyle w:val="tabletext11"/>
              <w:jc w:val="center"/>
              <w:rPr>
                <w:ins w:id="29124" w:author="Author"/>
              </w:rPr>
            </w:pPr>
            <w:ins w:id="29125" w:author="Author">
              <w:r w:rsidRPr="00D016EC">
                <w:t>0.82</w:t>
              </w:r>
            </w:ins>
          </w:p>
        </w:tc>
        <w:tc>
          <w:tcPr>
            <w:tcW w:w="400" w:type="dxa"/>
            <w:shd w:val="clear" w:color="auto" w:fill="auto"/>
            <w:noWrap/>
            <w:vAlign w:val="bottom"/>
          </w:tcPr>
          <w:p w14:paraId="462C204F" w14:textId="77777777" w:rsidR="00C50A95" w:rsidRPr="00D016EC" w:rsidRDefault="00C50A95" w:rsidP="00416506">
            <w:pPr>
              <w:pStyle w:val="tabletext11"/>
              <w:jc w:val="center"/>
              <w:rPr>
                <w:ins w:id="29126" w:author="Author"/>
              </w:rPr>
            </w:pPr>
            <w:ins w:id="29127" w:author="Author">
              <w:r w:rsidRPr="00D016EC">
                <w:t>0.78</w:t>
              </w:r>
            </w:ins>
          </w:p>
        </w:tc>
        <w:tc>
          <w:tcPr>
            <w:tcW w:w="400" w:type="dxa"/>
            <w:shd w:val="clear" w:color="auto" w:fill="auto"/>
            <w:noWrap/>
            <w:vAlign w:val="bottom"/>
          </w:tcPr>
          <w:p w14:paraId="25E04EE4" w14:textId="77777777" w:rsidR="00C50A95" w:rsidRPr="00D016EC" w:rsidRDefault="00C50A95" w:rsidP="00416506">
            <w:pPr>
              <w:pStyle w:val="tabletext11"/>
              <w:jc w:val="center"/>
              <w:rPr>
                <w:ins w:id="29128" w:author="Author"/>
              </w:rPr>
            </w:pPr>
            <w:ins w:id="29129" w:author="Author">
              <w:r w:rsidRPr="00D016EC">
                <w:t>0.74</w:t>
              </w:r>
            </w:ins>
          </w:p>
        </w:tc>
        <w:tc>
          <w:tcPr>
            <w:tcW w:w="400" w:type="dxa"/>
            <w:shd w:val="clear" w:color="auto" w:fill="auto"/>
            <w:noWrap/>
            <w:vAlign w:val="bottom"/>
          </w:tcPr>
          <w:p w14:paraId="293F52A7" w14:textId="77777777" w:rsidR="00C50A95" w:rsidRPr="00D016EC" w:rsidRDefault="00C50A95" w:rsidP="00416506">
            <w:pPr>
              <w:pStyle w:val="tabletext11"/>
              <w:jc w:val="center"/>
              <w:rPr>
                <w:ins w:id="29130" w:author="Author"/>
              </w:rPr>
            </w:pPr>
            <w:ins w:id="29131" w:author="Author">
              <w:r w:rsidRPr="00D016EC">
                <w:t>0.69</w:t>
              </w:r>
            </w:ins>
          </w:p>
        </w:tc>
        <w:tc>
          <w:tcPr>
            <w:tcW w:w="400" w:type="dxa"/>
            <w:shd w:val="clear" w:color="auto" w:fill="auto"/>
            <w:noWrap/>
            <w:vAlign w:val="bottom"/>
          </w:tcPr>
          <w:p w14:paraId="7D5291A1" w14:textId="77777777" w:rsidR="00C50A95" w:rsidRPr="00D016EC" w:rsidRDefault="00C50A95" w:rsidP="00416506">
            <w:pPr>
              <w:pStyle w:val="tabletext11"/>
              <w:jc w:val="center"/>
              <w:rPr>
                <w:ins w:id="29132" w:author="Author"/>
              </w:rPr>
            </w:pPr>
            <w:ins w:id="29133" w:author="Author">
              <w:r w:rsidRPr="00D016EC">
                <w:t>0.67</w:t>
              </w:r>
            </w:ins>
          </w:p>
        </w:tc>
        <w:tc>
          <w:tcPr>
            <w:tcW w:w="400" w:type="dxa"/>
            <w:shd w:val="clear" w:color="auto" w:fill="auto"/>
            <w:noWrap/>
            <w:vAlign w:val="bottom"/>
          </w:tcPr>
          <w:p w14:paraId="63A9B9D5" w14:textId="77777777" w:rsidR="00C50A95" w:rsidRPr="00D016EC" w:rsidRDefault="00C50A95" w:rsidP="00416506">
            <w:pPr>
              <w:pStyle w:val="tabletext11"/>
              <w:jc w:val="center"/>
              <w:rPr>
                <w:ins w:id="29134" w:author="Author"/>
              </w:rPr>
            </w:pPr>
            <w:ins w:id="29135" w:author="Author">
              <w:r w:rsidRPr="00D016EC">
                <w:t>0.64</w:t>
              </w:r>
            </w:ins>
          </w:p>
        </w:tc>
        <w:tc>
          <w:tcPr>
            <w:tcW w:w="400" w:type="dxa"/>
            <w:shd w:val="clear" w:color="auto" w:fill="auto"/>
            <w:noWrap/>
            <w:vAlign w:val="bottom"/>
          </w:tcPr>
          <w:p w14:paraId="014B1366" w14:textId="77777777" w:rsidR="00C50A95" w:rsidRPr="00D016EC" w:rsidRDefault="00C50A95" w:rsidP="00416506">
            <w:pPr>
              <w:pStyle w:val="tabletext11"/>
              <w:jc w:val="center"/>
              <w:rPr>
                <w:ins w:id="29136" w:author="Author"/>
              </w:rPr>
            </w:pPr>
            <w:ins w:id="29137" w:author="Author">
              <w:r w:rsidRPr="00D016EC">
                <w:t>0.61</w:t>
              </w:r>
            </w:ins>
          </w:p>
        </w:tc>
        <w:tc>
          <w:tcPr>
            <w:tcW w:w="400" w:type="dxa"/>
            <w:shd w:val="clear" w:color="auto" w:fill="auto"/>
            <w:noWrap/>
            <w:vAlign w:val="bottom"/>
          </w:tcPr>
          <w:p w14:paraId="3833DC90" w14:textId="77777777" w:rsidR="00C50A95" w:rsidRPr="00D016EC" w:rsidRDefault="00C50A95" w:rsidP="00416506">
            <w:pPr>
              <w:pStyle w:val="tabletext11"/>
              <w:jc w:val="center"/>
              <w:rPr>
                <w:ins w:id="29138" w:author="Author"/>
              </w:rPr>
            </w:pPr>
            <w:ins w:id="29139" w:author="Author">
              <w:r w:rsidRPr="00D016EC">
                <w:t>0.59</w:t>
              </w:r>
            </w:ins>
          </w:p>
        </w:tc>
        <w:tc>
          <w:tcPr>
            <w:tcW w:w="400" w:type="dxa"/>
            <w:shd w:val="clear" w:color="auto" w:fill="auto"/>
            <w:noWrap/>
            <w:vAlign w:val="bottom"/>
          </w:tcPr>
          <w:p w14:paraId="38A1561B" w14:textId="77777777" w:rsidR="00C50A95" w:rsidRPr="00D016EC" w:rsidRDefault="00C50A95" w:rsidP="00416506">
            <w:pPr>
              <w:pStyle w:val="tabletext11"/>
              <w:jc w:val="center"/>
              <w:rPr>
                <w:ins w:id="29140" w:author="Author"/>
              </w:rPr>
            </w:pPr>
            <w:ins w:id="29141" w:author="Author">
              <w:r w:rsidRPr="00D016EC">
                <w:t>0.57</w:t>
              </w:r>
            </w:ins>
          </w:p>
        </w:tc>
        <w:tc>
          <w:tcPr>
            <w:tcW w:w="400" w:type="dxa"/>
            <w:shd w:val="clear" w:color="auto" w:fill="auto"/>
            <w:noWrap/>
            <w:vAlign w:val="bottom"/>
          </w:tcPr>
          <w:p w14:paraId="20712E4A" w14:textId="77777777" w:rsidR="00C50A95" w:rsidRPr="00D016EC" w:rsidRDefault="00C50A95" w:rsidP="00416506">
            <w:pPr>
              <w:pStyle w:val="tabletext11"/>
              <w:jc w:val="center"/>
              <w:rPr>
                <w:ins w:id="29142" w:author="Author"/>
              </w:rPr>
            </w:pPr>
            <w:ins w:id="29143" w:author="Author">
              <w:r w:rsidRPr="00D016EC">
                <w:t>0.54</w:t>
              </w:r>
            </w:ins>
          </w:p>
        </w:tc>
        <w:tc>
          <w:tcPr>
            <w:tcW w:w="400" w:type="dxa"/>
            <w:shd w:val="clear" w:color="auto" w:fill="auto"/>
            <w:noWrap/>
            <w:vAlign w:val="bottom"/>
          </w:tcPr>
          <w:p w14:paraId="3109969D" w14:textId="77777777" w:rsidR="00C50A95" w:rsidRPr="00D016EC" w:rsidRDefault="00C50A95" w:rsidP="00416506">
            <w:pPr>
              <w:pStyle w:val="tabletext11"/>
              <w:jc w:val="center"/>
              <w:rPr>
                <w:ins w:id="29144" w:author="Author"/>
              </w:rPr>
            </w:pPr>
            <w:ins w:id="29145" w:author="Author">
              <w:r w:rsidRPr="00D016EC">
                <w:t>0.52</w:t>
              </w:r>
            </w:ins>
          </w:p>
        </w:tc>
        <w:tc>
          <w:tcPr>
            <w:tcW w:w="400" w:type="dxa"/>
            <w:shd w:val="clear" w:color="auto" w:fill="auto"/>
            <w:noWrap/>
            <w:vAlign w:val="bottom"/>
          </w:tcPr>
          <w:p w14:paraId="57E3D4AF" w14:textId="77777777" w:rsidR="00C50A95" w:rsidRPr="00D016EC" w:rsidRDefault="00C50A95" w:rsidP="00416506">
            <w:pPr>
              <w:pStyle w:val="tabletext11"/>
              <w:jc w:val="center"/>
              <w:rPr>
                <w:ins w:id="29146" w:author="Author"/>
              </w:rPr>
            </w:pPr>
            <w:ins w:id="29147" w:author="Author">
              <w:r w:rsidRPr="00D016EC">
                <w:t>0.50</w:t>
              </w:r>
            </w:ins>
          </w:p>
        </w:tc>
        <w:tc>
          <w:tcPr>
            <w:tcW w:w="400" w:type="dxa"/>
            <w:shd w:val="clear" w:color="auto" w:fill="auto"/>
            <w:noWrap/>
            <w:vAlign w:val="bottom"/>
          </w:tcPr>
          <w:p w14:paraId="5A631AA2" w14:textId="77777777" w:rsidR="00C50A95" w:rsidRPr="00D016EC" w:rsidRDefault="00C50A95" w:rsidP="00416506">
            <w:pPr>
              <w:pStyle w:val="tabletext11"/>
              <w:jc w:val="center"/>
              <w:rPr>
                <w:ins w:id="29148" w:author="Author"/>
              </w:rPr>
            </w:pPr>
            <w:ins w:id="29149" w:author="Author">
              <w:r w:rsidRPr="00D016EC">
                <w:t>0.48</w:t>
              </w:r>
            </w:ins>
          </w:p>
        </w:tc>
        <w:tc>
          <w:tcPr>
            <w:tcW w:w="400" w:type="dxa"/>
            <w:shd w:val="clear" w:color="auto" w:fill="auto"/>
            <w:noWrap/>
            <w:vAlign w:val="bottom"/>
          </w:tcPr>
          <w:p w14:paraId="2701A99F" w14:textId="77777777" w:rsidR="00C50A95" w:rsidRPr="00D016EC" w:rsidRDefault="00C50A95" w:rsidP="00416506">
            <w:pPr>
              <w:pStyle w:val="tabletext11"/>
              <w:jc w:val="center"/>
              <w:rPr>
                <w:ins w:id="29150" w:author="Author"/>
              </w:rPr>
            </w:pPr>
            <w:ins w:id="29151" w:author="Author">
              <w:r w:rsidRPr="00D016EC">
                <w:t>0.46</w:t>
              </w:r>
            </w:ins>
          </w:p>
        </w:tc>
        <w:tc>
          <w:tcPr>
            <w:tcW w:w="400" w:type="dxa"/>
            <w:shd w:val="clear" w:color="auto" w:fill="auto"/>
            <w:noWrap/>
            <w:vAlign w:val="bottom"/>
          </w:tcPr>
          <w:p w14:paraId="05D4FA67" w14:textId="77777777" w:rsidR="00C50A95" w:rsidRPr="00D016EC" w:rsidRDefault="00C50A95" w:rsidP="00416506">
            <w:pPr>
              <w:pStyle w:val="tabletext11"/>
              <w:jc w:val="center"/>
              <w:rPr>
                <w:ins w:id="29152" w:author="Author"/>
              </w:rPr>
            </w:pPr>
            <w:ins w:id="29153" w:author="Author">
              <w:r w:rsidRPr="00D016EC">
                <w:t>0.44</w:t>
              </w:r>
            </w:ins>
          </w:p>
        </w:tc>
        <w:tc>
          <w:tcPr>
            <w:tcW w:w="440" w:type="dxa"/>
            <w:shd w:val="clear" w:color="auto" w:fill="auto"/>
            <w:noWrap/>
            <w:vAlign w:val="bottom"/>
          </w:tcPr>
          <w:p w14:paraId="5696F963" w14:textId="77777777" w:rsidR="00C50A95" w:rsidRPr="00D016EC" w:rsidRDefault="00C50A95" w:rsidP="00416506">
            <w:pPr>
              <w:pStyle w:val="tabletext11"/>
              <w:jc w:val="center"/>
              <w:rPr>
                <w:ins w:id="29154" w:author="Author"/>
              </w:rPr>
            </w:pPr>
            <w:ins w:id="29155" w:author="Author">
              <w:r w:rsidRPr="00D016EC">
                <w:t>0.43</w:t>
              </w:r>
            </w:ins>
          </w:p>
        </w:tc>
        <w:tc>
          <w:tcPr>
            <w:tcW w:w="400" w:type="dxa"/>
            <w:shd w:val="clear" w:color="auto" w:fill="auto"/>
            <w:noWrap/>
            <w:vAlign w:val="bottom"/>
          </w:tcPr>
          <w:p w14:paraId="78EA3F1A" w14:textId="77777777" w:rsidR="00C50A95" w:rsidRPr="00D016EC" w:rsidRDefault="00C50A95" w:rsidP="00416506">
            <w:pPr>
              <w:pStyle w:val="tabletext11"/>
              <w:jc w:val="center"/>
              <w:rPr>
                <w:ins w:id="29156" w:author="Author"/>
              </w:rPr>
            </w:pPr>
            <w:ins w:id="29157" w:author="Author">
              <w:r w:rsidRPr="00D016EC">
                <w:t>0.41</w:t>
              </w:r>
            </w:ins>
          </w:p>
        </w:tc>
        <w:tc>
          <w:tcPr>
            <w:tcW w:w="400" w:type="dxa"/>
            <w:shd w:val="clear" w:color="auto" w:fill="auto"/>
            <w:noWrap/>
            <w:vAlign w:val="bottom"/>
          </w:tcPr>
          <w:p w14:paraId="4D83B71D" w14:textId="77777777" w:rsidR="00C50A95" w:rsidRPr="00D016EC" w:rsidRDefault="00C50A95" w:rsidP="00416506">
            <w:pPr>
              <w:pStyle w:val="tabletext11"/>
              <w:jc w:val="center"/>
              <w:rPr>
                <w:ins w:id="29158" w:author="Author"/>
              </w:rPr>
            </w:pPr>
            <w:ins w:id="29159" w:author="Author">
              <w:r w:rsidRPr="00D016EC">
                <w:t>0.39</w:t>
              </w:r>
            </w:ins>
          </w:p>
        </w:tc>
        <w:tc>
          <w:tcPr>
            <w:tcW w:w="400" w:type="dxa"/>
            <w:shd w:val="clear" w:color="auto" w:fill="auto"/>
            <w:noWrap/>
            <w:vAlign w:val="bottom"/>
          </w:tcPr>
          <w:p w14:paraId="5114B850" w14:textId="77777777" w:rsidR="00C50A95" w:rsidRPr="00D016EC" w:rsidRDefault="00C50A95" w:rsidP="00416506">
            <w:pPr>
              <w:pStyle w:val="tabletext11"/>
              <w:jc w:val="center"/>
              <w:rPr>
                <w:ins w:id="29160" w:author="Author"/>
              </w:rPr>
            </w:pPr>
            <w:ins w:id="29161" w:author="Author">
              <w:r w:rsidRPr="00D016EC">
                <w:t>0.38</w:t>
              </w:r>
            </w:ins>
          </w:p>
        </w:tc>
        <w:tc>
          <w:tcPr>
            <w:tcW w:w="400" w:type="dxa"/>
            <w:shd w:val="clear" w:color="auto" w:fill="auto"/>
            <w:noWrap/>
            <w:vAlign w:val="bottom"/>
          </w:tcPr>
          <w:p w14:paraId="22EFBAAB" w14:textId="77777777" w:rsidR="00C50A95" w:rsidRPr="00D016EC" w:rsidRDefault="00C50A95" w:rsidP="00416506">
            <w:pPr>
              <w:pStyle w:val="tabletext11"/>
              <w:jc w:val="center"/>
              <w:rPr>
                <w:ins w:id="29162" w:author="Author"/>
              </w:rPr>
            </w:pPr>
            <w:ins w:id="29163" w:author="Author">
              <w:r w:rsidRPr="00D016EC">
                <w:t>0.36</w:t>
              </w:r>
            </w:ins>
          </w:p>
        </w:tc>
        <w:tc>
          <w:tcPr>
            <w:tcW w:w="460" w:type="dxa"/>
            <w:shd w:val="clear" w:color="auto" w:fill="auto"/>
            <w:noWrap/>
            <w:vAlign w:val="bottom"/>
          </w:tcPr>
          <w:p w14:paraId="61D8F149" w14:textId="77777777" w:rsidR="00C50A95" w:rsidRPr="00D016EC" w:rsidRDefault="00C50A95" w:rsidP="00416506">
            <w:pPr>
              <w:pStyle w:val="tabletext11"/>
              <w:jc w:val="center"/>
              <w:rPr>
                <w:ins w:id="29164" w:author="Author"/>
              </w:rPr>
            </w:pPr>
            <w:ins w:id="29165" w:author="Author">
              <w:r w:rsidRPr="00D016EC">
                <w:t>0.35</w:t>
              </w:r>
            </w:ins>
          </w:p>
        </w:tc>
      </w:tr>
      <w:tr w:rsidR="00C50A95" w:rsidRPr="00D016EC" w14:paraId="030804BC" w14:textId="77777777" w:rsidTr="00416506">
        <w:trPr>
          <w:trHeight w:val="190"/>
          <w:ins w:id="29166" w:author="Author"/>
        </w:trPr>
        <w:tc>
          <w:tcPr>
            <w:tcW w:w="200" w:type="dxa"/>
            <w:tcBorders>
              <w:right w:val="nil"/>
            </w:tcBorders>
            <w:shd w:val="clear" w:color="auto" w:fill="auto"/>
            <w:vAlign w:val="bottom"/>
          </w:tcPr>
          <w:p w14:paraId="47B24DF2" w14:textId="77777777" w:rsidR="00C50A95" w:rsidRPr="00D016EC" w:rsidRDefault="00C50A95" w:rsidP="00416506">
            <w:pPr>
              <w:pStyle w:val="tabletext11"/>
              <w:jc w:val="right"/>
              <w:rPr>
                <w:ins w:id="29167" w:author="Author"/>
              </w:rPr>
            </w:pPr>
          </w:p>
        </w:tc>
        <w:tc>
          <w:tcPr>
            <w:tcW w:w="1580" w:type="dxa"/>
            <w:tcBorders>
              <w:left w:val="nil"/>
            </w:tcBorders>
            <w:shd w:val="clear" w:color="auto" w:fill="auto"/>
            <w:vAlign w:val="bottom"/>
          </w:tcPr>
          <w:p w14:paraId="1E651F39" w14:textId="77777777" w:rsidR="00C50A95" w:rsidRPr="00D016EC" w:rsidRDefault="00C50A95" w:rsidP="00416506">
            <w:pPr>
              <w:pStyle w:val="tabletext11"/>
              <w:tabs>
                <w:tab w:val="decimal" w:pos="640"/>
              </w:tabs>
              <w:rPr>
                <w:ins w:id="29168" w:author="Author"/>
              </w:rPr>
            </w:pPr>
            <w:ins w:id="29169" w:author="Author">
              <w:r w:rsidRPr="00D016EC">
                <w:t>35,000 to 39,999</w:t>
              </w:r>
            </w:ins>
          </w:p>
        </w:tc>
        <w:tc>
          <w:tcPr>
            <w:tcW w:w="680" w:type="dxa"/>
            <w:shd w:val="clear" w:color="auto" w:fill="auto"/>
            <w:noWrap/>
            <w:vAlign w:val="bottom"/>
          </w:tcPr>
          <w:p w14:paraId="286B8D2C" w14:textId="77777777" w:rsidR="00C50A95" w:rsidRPr="00D016EC" w:rsidRDefault="00C50A95" w:rsidP="00416506">
            <w:pPr>
              <w:pStyle w:val="tabletext11"/>
              <w:jc w:val="center"/>
              <w:rPr>
                <w:ins w:id="29170" w:author="Author"/>
              </w:rPr>
            </w:pPr>
            <w:ins w:id="29171" w:author="Author">
              <w:r w:rsidRPr="00D016EC">
                <w:t>1.20</w:t>
              </w:r>
            </w:ins>
          </w:p>
        </w:tc>
        <w:tc>
          <w:tcPr>
            <w:tcW w:w="900" w:type="dxa"/>
            <w:shd w:val="clear" w:color="auto" w:fill="auto"/>
            <w:noWrap/>
            <w:vAlign w:val="bottom"/>
          </w:tcPr>
          <w:p w14:paraId="4113A50E" w14:textId="77777777" w:rsidR="00C50A95" w:rsidRPr="00D016EC" w:rsidRDefault="00C50A95" w:rsidP="00416506">
            <w:pPr>
              <w:pStyle w:val="tabletext11"/>
              <w:jc w:val="center"/>
              <w:rPr>
                <w:ins w:id="29172" w:author="Author"/>
              </w:rPr>
            </w:pPr>
            <w:ins w:id="29173" w:author="Author">
              <w:r w:rsidRPr="00D016EC">
                <w:t>1.20</w:t>
              </w:r>
            </w:ins>
          </w:p>
        </w:tc>
        <w:tc>
          <w:tcPr>
            <w:tcW w:w="400" w:type="dxa"/>
            <w:shd w:val="clear" w:color="auto" w:fill="auto"/>
            <w:noWrap/>
            <w:vAlign w:val="bottom"/>
          </w:tcPr>
          <w:p w14:paraId="29AFDC49" w14:textId="77777777" w:rsidR="00C50A95" w:rsidRPr="00D016EC" w:rsidRDefault="00C50A95" w:rsidP="00416506">
            <w:pPr>
              <w:pStyle w:val="tabletext11"/>
              <w:jc w:val="center"/>
              <w:rPr>
                <w:ins w:id="29174" w:author="Author"/>
              </w:rPr>
            </w:pPr>
            <w:ins w:id="29175" w:author="Author">
              <w:r w:rsidRPr="00D016EC">
                <w:t>1.20</w:t>
              </w:r>
            </w:ins>
          </w:p>
        </w:tc>
        <w:tc>
          <w:tcPr>
            <w:tcW w:w="400" w:type="dxa"/>
            <w:shd w:val="clear" w:color="auto" w:fill="auto"/>
            <w:noWrap/>
            <w:vAlign w:val="bottom"/>
          </w:tcPr>
          <w:p w14:paraId="5AA299F6" w14:textId="77777777" w:rsidR="00C50A95" w:rsidRPr="00D016EC" w:rsidRDefault="00C50A95" w:rsidP="00416506">
            <w:pPr>
              <w:pStyle w:val="tabletext11"/>
              <w:jc w:val="center"/>
              <w:rPr>
                <w:ins w:id="29176" w:author="Author"/>
              </w:rPr>
            </w:pPr>
            <w:ins w:id="29177" w:author="Author">
              <w:r w:rsidRPr="00D016EC">
                <w:t>1.15</w:t>
              </w:r>
            </w:ins>
          </w:p>
        </w:tc>
        <w:tc>
          <w:tcPr>
            <w:tcW w:w="400" w:type="dxa"/>
            <w:shd w:val="clear" w:color="auto" w:fill="auto"/>
            <w:noWrap/>
            <w:vAlign w:val="bottom"/>
          </w:tcPr>
          <w:p w14:paraId="2AF94A1C" w14:textId="77777777" w:rsidR="00C50A95" w:rsidRPr="00D016EC" w:rsidRDefault="00C50A95" w:rsidP="00416506">
            <w:pPr>
              <w:pStyle w:val="tabletext11"/>
              <w:jc w:val="center"/>
              <w:rPr>
                <w:ins w:id="29178" w:author="Author"/>
              </w:rPr>
            </w:pPr>
            <w:ins w:id="29179" w:author="Author">
              <w:r w:rsidRPr="00D016EC">
                <w:t>1.09</w:t>
              </w:r>
            </w:ins>
          </w:p>
        </w:tc>
        <w:tc>
          <w:tcPr>
            <w:tcW w:w="400" w:type="dxa"/>
            <w:shd w:val="clear" w:color="auto" w:fill="auto"/>
            <w:noWrap/>
            <w:vAlign w:val="bottom"/>
          </w:tcPr>
          <w:p w14:paraId="389CE28C" w14:textId="77777777" w:rsidR="00C50A95" w:rsidRPr="00D016EC" w:rsidRDefault="00C50A95" w:rsidP="00416506">
            <w:pPr>
              <w:pStyle w:val="tabletext11"/>
              <w:jc w:val="center"/>
              <w:rPr>
                <w:ins w:id="29180" w:author="Author"/>
              </w:rPr>
            </w:pPr>
            <w:ins w:id="29181" w:author="Author">
              <w:r w:rsidRPr="00D016EC">
                <w:t>0.98</w:t>
              </w:r>
            </w:ins>
          </w:p>
        </w:tc>
        <w:tc>
          <w:tcPr>
            <w:tcW w:w="400" w:type="dxa"/>
            <w:shd w:val="clear" w:color="auto" w:fill="auto"/>
            <w:noWrap/>
            <w:vAlign w:val="bottom"/>
          </w:tcPr>
          <w:p w14:paraId="75ABEE8C" w14:textId="77777777" w:rsidR="00C50A95" w:rsidRPr="00D016EC" w:rsidRDefault="00C50A95" w:rsidP="00416506">
            <w:pPr>
              <w:pStyle w:val="tabletext11"/>
              <w:jc w:val="center"/>
              <w:rPr>
                <w:ins w:id="29182" w:author="Author"/>
              </w:rPr>
            </w:pPr>
            <w:ins w:id="29183" w:author="Author">
              <w:r w:rsidRPr="00D016EC">
                <w:t>0.94</w:t>
              </w:r>
            </w:ins>
          </w:p>
        </w:tc>
        <w:tc>
          <w:tcPr>
            <w:tcW w:w="400" w:type="dxa"/>
            <w:shd w:val="clear" w:color="auto" w:fill="auto"/>
            <w:noWrap/>
            <w:vAlign w:val="bottom"/>
          </w:tcPr>
          <w:p w14:paraId="5FEB5AF5" w14:textId="77777777" w:rsidR="00C50A95" w:rsidRPr="00D016EC" w:rsidRDefault="00C50A95" w:rsidP="00416506">
            <w:pPr>
              <w:pStyle w:val="tabletext11"/>
              <w:jc w:val="center"/>
              <w:rPr>
                <w:ins w:id="29184" w:author="Author"/>
              </w:rPr>
            </w:pPr>
            <w:ins w:id="29185" w:author="Author">
              <w:r w:rsidRPr="00D016EC">
                <w:t>0.89</w:t>
              </w:r>
            </w:ins>
          </w:p>
        </w:tc>
        <w:tc>
          <w:tcPr>
            <w:tcW w:w="400" w:type="dxa"/>
            <w:shd w:val="clear" w:color="auto" w:fill="auto"/>
            <w:noWrap/>
            <w:vAlign w:val="bottom"/>
          </w:tcPr>
          <w:p w14:paraId="630D4AA2" w14:textId="77777777" w:rsidR="00C50A95" w:rsidRPr="00D016EC" w:rsidRDefault="00C50A95" w:rsidP="00416506">
            <w:pPr>
              <w:pStyle w:val="tabletext11"/>
              <w:jc w:val="center"/>
              <w:rPr>
                <w:ins w:id="29186" w:author="Author"/>
              </w:rPr>
            </w:pPr>
            <w:ins w:id="29187" w:author="Author">
              <w:r w:rsidRPr="00D016EC">
                <w:t>0.85</w:t>
              </w:r>
            </w:ins>
          </w:p>
        </w:tc>
        <w:tc>
          <w:tcPr>
            <w:tcW w:w="400" w:type="dxa"/>
            <w:shd w:val="clear" w:color="auto" w:fill="auto"/>
            <w:noWrap/>
            <w:vAlign w:val="bottom"/>
          </w:tcPr>
          <w:p w14:paraId="0FF51CB2" w14:textId="77777777" w:rsidR="00C50A95" w:rsidRPr="00D016EC" w:rsidRDefault="00C50A95" w:rsidP="00416506">
            <w:pPr>
              <w:pStyle w:val="tabletext11"/>
              <w:jc w:val="center"/>
              <w:rPr>
                <w:ins w:id="29188" w:author="Author"/>
              </w:rPr>
            </w:pPr>
            <w:ins w:id="29189" w:author="Author">
              <w:r w:rsidRPr="00D016EC">
                <w:t>0.80</w:t>
              </w:r>
            </w:ins>
          </w:p>
        </w:tc>
        <w:tc>
          <w:tcPr>
            <w:tcW w:w="400" w:type="dxa"/>
            <w:shd w:val="clear" w:color="auto" w:fill="auto"/>
            <w:noWrap/>
            <w:vAlign w:val="bottom"/>
          </w:tcPr>
          <w:p w14:paraId="495A8519" w14:textId="77777777" w:rsidR="00C50A95" w:rsidRPr="00D016EC" w:rsidRDefault="00C50A95" w:rsidP="00416506">
            <w:pPr>
              <w:pStyle w:val="tabletext11"/>
              <w:jc w:val="center"/>
              <w:rPr>
                <w:ins w:id="29190" w:author="Author"/>
              </w:rPr>
            </w:pPr>
            <w:ins w:id="29191" w:author="Author">
              <w:r w:rsidRPr="00D016EC">
                <w:t>0.76</w:t>
              </w:r>
            </w:ins>
          </w:p>
        </w:tc>
        <w:tc>
          <w:tcPr>
            <w:tcW w:w="400" w:type="dxa"/>
            <w:shd w:val="clear" w:color="auto" w:fill="auto"/>
            <w:noWrap/>
            <w:vAlign w:val="bottom"/>
          </w:tcPr>
          <w:p w14:paraId="30B0DEE8" w14:textId="77777777" w:rsidR="00C50A95" w:rsidRPr="00D016EC" w:rsidRDefault="00C50A95" w:rsidP="00416506">
            <w:pPr>
              <w:pStyle w:val="tabletext11"/>
              <w:jc w:val="center"/>
              <w:rPr>
                <w:ins w:id="29192" w:author="Author"/>
              </w:rPr>
            </w:pPr>
            <w:ins w:id="29193" w:author="Author">
              <w:r w:rsidRPr="00D016EC">
                <w:t>0.73</w:t>
              </w:r>
            </w:ins>
          </w:p>
        </w:tc>
        <w:tc>
          <w:tcPr>
            <w:tcW w:w="400" w:type="dxa"/>
            <w:shd w:val="clear" w:color="auto" w:fill="auto"/>
            <w:noWrap/>
            <w:vAlign w:val="bottom"/>
          </w:tcPr>
          <w:p w14:paraId="0C64476C" w14:textId="77777777" w:rsidR="00C50A95" w:rsidRPr="00D016EC" w:rsidRDefault="00C50A95" w:rsidP="00416506">
            <w:pPr>
              <w:pStyle w:val="tabletext11"/>
              <w:jc w:val="center"/>
              <w:rPr>
                <w:ins w:id="29194" w:author="Author"/>
              </w:rPr>
            </w:pPr>
            <w:ins w:id="29195" w:author="Author">
              <w:r w:rsidRPr="00D016EC">
                <w:t>0.70</w:t>
              </w:r>
            </w:ins>
          </w:p>
        </w:tc>
        <w:tc>
          <w:tcPr>
            <w:tcW w:w="400" w:type="dxa"/>
            <w:shd w:val="clear" w:color="auto" w:fill="auto"/>
            <w:noWrap/>
            <w:vAlign w:val="bottom"/>
          </w:tcPr>
          <w:p w14:paraId="7E14A53D" w14:textId="77777777" w:rsidR="00C50A95" w:rsidRPr="00D016EC" w:rsidRDefault="00C50A95" w:rsidP="00416506">
            <w:pPr>
              <w:pStyle w:val="tabletext11"/>
              <w:jc w:val="center"/>
              <w:rPr>
                <w:ins w:id="29196" w:author="Author"/>
              </w:rPr>
            </w:pPr>
            <w:ins w:id="29197" w:author="Author">
              <w:r w:rsidRPr="00D016EC">
                <w:t>0.67</w:t>
              </w:r>
            </w:ins>
          </w:p>
        </w:tc>
        <w:tc>
          <w:tcPr>
            <w:tcW w:w="400" w:type="dxa"/>
            <w:shd w:val="clear" w:color="auto" w:fill="auto"/>
            <w:noWrap/>
            <w:vAlign w:val="bottom"/>
          </w:tcPr>
          <w:p w14:paraId="79141F66" w14:textId="77777777" w:rsidR="00C50A95" w:rsidRPr="00D016EC" w:rsidRDefault="00C50A95" w:rsidP="00416506">
            <w:pPr>
              <w:pStyle w:val="tabletext11"/>
              <w:jc w:val="center"/>
              <w:rPr>
                <w:ins w:id="29198" w:author="Author"/>
              </w:rPr>
            </w:pPr>
            <w:ins w:id="29199" w:author="Author">
              <w:r w:rsidRPr="00D016EC">
                <w:t>0.64</w:t>
              </w:r>
            </w:ins>
          </w:p>
        </w:tc>
        <w:tc>
          <w:tcPr>
            <w:tcW w:w="400" w:type="dxa"/>
            <w:shd w:val="clear" w:color="auto" w:fill="auto"/>
            <w:noWrap/>
            <w:vAlign w:val="bottom"/>
          </w:tcPr>
          <w:p w14:paraId="14059135" w14:textId="77777777" w:rsidR="00C50A95" w:rsidRPr="00D016EC" w:rsidRDefault="00C50A95" w:rsidP="00416506">
            <w:pPr>
              <w:pStyle w:val="tabletext11"/>
              <w:jc w:val="center"/>
              <w:rPr>
                <w:ins w:id="29200" w:author="Author"/>
              </w:rPr>
            </w:pPr>
            <w:ins w:id="29201" w:author="Author">
              <w:r w:rsidRPr="00D016EC">
                <w:t>0.62</w:t>
              </w:r>
            </w:ins>
          </w:p>
        </w:tc>
        <w:tc>
          <w:tcPr>
            <w:tcW w:w="400" w:type="dxa"/>
            <w:shd w:val="clear" w:color="auto" w:fill="auto"/>
            <w:noWrap/>
            <w:vAlign w:val="bottom"/>
          </w:tcPr>
          <w:p w14:paraId="34A04930" w14:textId="77777777" w:rsidR="00C50A95" w:rsidRPr="00D016EC" w:rsidRDefault="00C50A95" w:rsidP="00416506">
            <w:pPr>
              <w:pStyle w:val="tabletext11"/>
              <w:jc w:val="center"/>
              <w:rPr>
                <w:ins w:id="29202" w:author="Author"/>
              </w:rPr>
            </w:pPr>
            <w:ins w:id="29203" w:author="Author">
              <w:r w:rsidRPr="00D016EC">
                <w:t>0.59</w:t>
              </w:r>
            </w:ins>
          </w:p>
        </w:tc>
        <w:tc>
          <w:tcPr>
            <w:tcW w:w="400" w:type="dxa"/>
            <w:shd w:val="clear" w:color="auto" w:fill="auto"/>
            <w:noWrap/>
            <w:vAlign w:val="bottom"/>
          </w:tcPr>
          <w:p w14:paraId="0424935A" w14:textId="77777777" w:rsidR="00C50A95" w:rsidRPr="00D016EC" w:rsidRDefault="00C50A95" w:rsidP="00416506">
            <w:pPr>
              <w:pStyle w:val="tabletext11"/>
              <w:jc w:val="center"/>
              <w:rPr>
                <w:ins w:id="29204" w:author="Author"/>
              </w:rPr>
            </w:pPr>
            <w:ins w:id="29205" w:author="Author">
              <w:r w:rsidRPr="00D016EC">
                <w:t>0.57</w:t>
              </w:r>
            </w:ins>
          </w:p>
        </w:tc>
        <w:tc>
          <w:tcPr>
            <w:tcW w:w="400" w:type="dxa"/>
            <w:shd w:val="clear" w:color="auto" w:fill="auto"/>
            <w:noWrap/>
            <w:vAlign w:val="bottom"/>
          </w:tcPr>
          <w:p w14:paraId="0A35A02B" w14:textId="77777777" w:rsidR="00C50A95" w:rsidRPr="00D016EC" w:rsidRDefault="00C50A95" w:rsidP="00416506">
            <w:pPr>
              <w:pStyle w:val="tabletext11"/>
              <w:jc w:val="center"/>
              <w:rPr>
                <w:ins w:id="29206" w:author="Author"/>
              </w:rPr>
            </w:pPr>
            <w:ins w:id="29207" w:author="Author">
              <w:r w:rsidRPr="00D016EC">
                <w:t>0.55</w:t>
              </w:r>
            </w:ins>
          </w:p>
        </w:tc>
        <w:tc>
          <w:tcPr>
            <w:tcW w:w="400" w:type="dxa"/>
            <w:shd w:val="clear" w:color="auto" w:fill="auto"/>
            <w:noWrap/>
            <w:vAlign w:val="bottom"/>
          </w:tcPr>
          <w:p w14:paraId="464E3523" w14:textId="77777777" w:rsidR="00C50A95" w:rsidRPr="00D016EC" w:rsidRDefault="00C50A95" w:rsidP="00416506">
            <w:pPr>
              <w:pStyle w:val="tabletext11"/>
              <w:jc w:val="center"/>
              <w:rPr>
                <w:ins w:id="29208" w:author="Author"/>
              </w:rPr>
            </w:pPr>
            <w:ins w:id="29209" w:author="Author">
              <w:r w:rsidRPr="00D016EC">
                <w:t>0.52</w:t>
              </w:r>
            </w:ins>
          </w:p>
        </w:tc>
        <w:tc>
          <w:tcPr>
            <w:tcW w:w="400" w:type="dxa"/>
            <w:shd w:val="clear" w:color="auto" w:fill="auto"/>
            <w:noWrap/>
            <w:vAlign w:val="bottom"/>
          </w:tcPr>
          <w:p w14:paraId="41595D4D" w14:textId="77777777" w:rsidR="00C50A95" w:rsidRPr="00D016EC" w:rsidRDefault="00C50A95" w:rsidP="00416506">
            <w:pPr>
              <w:pStyle w:val="tabletext11"/>
              <w:jc w:val="center"/>
              <w:rPr>
                <w:ins w:id="29210" w:author="Author"/>
              </w:rPr>
            </w:pPr>
            <w:ins w:id="29211" w:author="Author">
              <w:r w:rsidRPr="00D016EC">
                <w:t>0.50</w:t>
              </w:r>
            </w:ins>
          </w:p>
        </w:tc>
        <w:tc>
          <w:tcPr>
            <w:tcW w:w="400" w:type="dxa"/>
            <w:shd w:val="clear" w:color="auto" w:fill="auto"/>
            <w:noWrap/>
            <w:vAlign w:val="bottom"/>
          </w:tcPr>
          <w:p w14:paraId="1C5D27CB" w14:textId="77777777" w:rsidR="00C50A95" w:rsidRPr="00D016EC" w:rsidRDefault="00C50A95" w:rsidP="00416506">
            <w:pPr>
              <w:pStyle w:val="tabletext11"/>
              <w:jc w:val="center"/>
              <w:rPr>
                <w:ins w:id="29212" w:author="Author"/>
              </w:rPr>
            </w:pPr>
            <w:ins w:id="29213" w:author="Author">
              <w:r w:rsidRPr="00D016EC">
                <w:t>0.48</w:t>
              </w:r>
            </w:ins>
          </w:p>
        </w:tc>
        <w:tc>
          <w:tcPr>
            <w:tcW w:w="440" w:type="dxa"/>
            <w:shd w:val="clear" w:color="auto" w:fill="auto"/>
            <w:noWrap/>
            <w:vAlign w:val="bottom"/>
          </w:tcPr>
          <w:p w14:paraId="3CCC61E6" w14:textId="77777777" w:rsidR="00C50A95" w:rsidRPr="00D016EC" w:rsidRDefault="00C50A95" w:rsidP="00416506">
            <w:pPr>
              <w:pStyle w:val="tabletext11"/>
              <w:jc w:val="center"/>
              <w:rPr>
                <w:ins w:id="29214" w:author="Author"/>
              </w:rPr>
            </w:pPr>
            <w:ins w:id="29215" w:author="Author">
              <w:r w:rsidRPr="00D016EC">
                <w:t>0.46</w:t>
              </w:r>
            </w:ins>
          </w:p>
        </w:tc>
        <w:tc>
          <w:tcPr>
            <w:tcW w:w="400" w:type="dxa"/>
            <w:shd w:val="clear" w:color="auto" w:fill="auto"/>
            <w:noWrap/>
            <w:vAlign w:val="bottom"/>
          </w:tcPr>
          <w:p w14:paraId="07D49584" w14:textId="77777777" w:rsidR="00C50A95" w:rsidRPr="00D016EC" w:rsidRDefault="00C50A95" w:rsidP="00416506">
            <w:pPr>
              <w:pStyle w:val="tabletext11"/>
              <w:jc w:val="center"/>
              <w:rPr>
                <w:ins w:id="29216" w:author="Author"/>
              </w:rPr>
            </w:pPr>
            <w:ins w:id="29217" w:author="Author">
              <w:r w:rsidRPr="00D016EC">
                <w:t>0.44</w:t>
              </w:r>
            </w:ins>
          </w:p>
        </w:tc>
        <w:tc>
          <w:tcPr>
            <w:tcW w:w="400" w:type="dxa"/>
            <w:shd w:val="clear" w:color="auto" w:fill="auto"/>
            <w:noWrap/>
            <w:vAlign w:val="bottom"/>
          </w:tcPr>
          <w:p w14:paraId="01789E15" w14:textId="77777777" w:rsidR="00C50A95" w:rsidRPr="00D016EC" w:rsidRDefault="00C50A95" w:rsidP="00416506">
            <w:pPr>
              <w:pStyle w:val="tabletext11"/>
              <w:jc w:val="center"/>
              <w:rPr>
                <w:ins w:id="29218" w:author="Author"/>
              </w:rPr>
            </w:pPr>
            <w:ins w:id="29219" w:author="Author">
              <w:r w:rsidRPr="00D016EC">
                <w:t>0.43</w:t>
              </w:r>
            </w:ins>
          </w:p>
        </w:tc>
        <w:tc>
          <w:tcPr>
            <w:tcW w:w="400" w:type="dxa"/>
            <w:shd w:val="clear" w:color="auto" w:fill="auto"/>
            <w:noWrap/>
            <w:vAlign w:val="bottom"/>
          </w:tcPr>
          <w:p w14:paraId="0B5536CB" w14:textId="77777777" w:rsidR="00C50A95" w:rsidRPr="00D016EC" w:rsidRDefault="00C50A95" w:rsidP="00416506">
            <w:pPr>
              <w:pStyle w:val="tabletext11"/>
              <w:jc w:val="center"/>
              <w:rPr>
                <w:ins w:id="29220" w:author="Author"/>
              </w:rPr>
            </w:pPr>
            <w:ins w:id="29221" w:author="Author">
              <w:r w:rsidRPr="00D016EC">
                <w:t>0.41</w:t>
              </w:r>
            </w:ins>
          </w:p>
        </w:tc>
        <w:tc>
          <w:tcPr>
            <w:tcW w:w="400" w:type="dxa"/>
            <w:shd w:val="clear" w:color="auto" w:fill="auto"/>
            <w:noWrap/>
            <w:vAlign w:val="bottom"/>
          </w:tcPr>
          <w:p w14:paraId="5F23AED6" w14:textId="77777777" w:rsidR="00C50A95" w:rsidRPr="00D016EC" w:rsidRDefault="00C50A95" w:rsidP="00416506">
            <w:pPr>
              <w:pStyle w:val="tabletext11"/>
              <w:jc w:val="center"/>
              <w:rPr>
                <w:ins w:id="29222" w:author="Author"/>
              </w:rPr>
            </w:pPr>
            <w:ins w:id="29223" w:author="Author">
              <w:r w:rsidRPr="00D016EC">
                <w:t>0.39</w:t>
              </w:r>
            </w:ins>
          </w:p>
        </w:tc>
        <w:tc>
          <w:tcPr>
            <w:tcW w:w="460" w:type="dxa"/>
            <w:shd w:val="clear" w:color="auto" w:fill="auto"/>
            <w:noWrap/>
            <w:vAlign w:val="bottom"/>
          </w:tcPr>
          <w:p w14:paraId="76F729B5" w14:textId="77777777" w:rsidR="00C50A95" w:rsidRPr="00D016EC" w:rsidRDefault="00C50A95" w:rsidP="00416506">
            <w:pPr>
              <w:pStyle w:val="tabletext11"/>
              <w:jc w:val="center"/>
              <w:rPr>
                <w:ins w:id="29224" w:author="Author"/>
              </w:rPr>
            </w:pPr>
            <w:ins w:id="29225" w:author="Author">
              <w:r w:rsidRPr="00D016EC">
                <w:t>0.38</w:t>
              </w:r>
            </w:ins>
          </w:p>
        </w:tc>
      </w:tr>
      <w:tr w:rsidR="00C50A95" w:rsidRPr="00D016EC" w14:paraId="073EA825" w14:textId="77777777" w:rsidTr="00416506">
        <w:trPr>
          <w:trHeight w:val="190"/>
          <w:ins w:id="29226" w:author="Author"/>
        </w:trPr>
        <w:tc>
          <w:tcPr>
            <w:tcW w:w="200" w:type="dxa"/>
            <w:tcBorders>
              <w:right w:val="nil"/>
            </w:tcBorders>
            <w:shd w:val="clear" w:color="auto" w:fill="auto"/>
            <w:vAlign w:val="bottom"/>
          </w:tcPr>
          <w:p w14:paraId="65AA5D10" w14:textId="77777777" w:rsidR="00C50A95" w:rsidRPr="00D016EC" w:rsidRDefault="00C50A95" w:rsidP="00416506">
            <w:pPr>
              <w:pStyle w:val="tabletext11"/>
              <w:jc w:val="right"/>
              <w:rPr>
                <w:ins w:id="29227" w:author="Author"/>
              </w:rPr>
            </w:pPr>
          </w:p>
        </w:tc>
        <w:tc>
          <w:tcPr>
            <w:tcW w:w="1580" w:type="dxa"/>
            <w:tcBorders>
              <w:left w:val="nil"/>
            </w:tcBorders>
            <w:shd w:val="clear" w:color="auto" w:fill="auto"/>
            <w:vAlign w:val="bottom"/>
          </w:tcPr>
          <w:p w14:paraId="53C11491" w14:textId="77777777" w:rsidR="00C50A95" w:rsidRPr="00D016EC" w:rsidRDefault="00C50A95" w:rsidP="00416506">
            <w:pPr>
              <w:pStyle w:val="tabletext11"/>
              <w:tabs>
                <w:tab w:val="decimal" w:pos="640"/>
              </w:tabs>
              <w:rPr>
                <w:ins w:id="29228" w:author="Author"/>
              </w:rPr>
            </w:pPr>
            <w:ins w:id="29229" w:author="Author">
              <w:r w:rsidRPr="00D016EC">
                <w:t>40,000 to 44,999</w:t>
              </w:r>
            </w:ins>
          </w:p>
        </w:tc>
        <w:tc>
          <w:tcPr>
            <w:tcW w:w="680" w:type="dxa"/>
            <w:shd w:val="clear" w:color="auto" w:fill="auto"/>
            <w:noWrap/>
            <w:vAlign w:val="bottom"/>
          </w:tcPr>
          <w:p w14:paraId="313EE2C8" w14:textId="77777777" w:rsidR="00C50A95" w:rsidRPr="00D016EC" w:rsidRDefault="00C50A95" w:rsidP="00416506">
            <w:pPr>
              <w:pStyle w:val="tabletext11"/>
              <w:jc w:val="center"/>
              <w:rPr>
                <w:ins w:id="29230" w:author="Author"/>
              </w:rPr>
            </w:pPr>
            <w:ins w:id="29231" w:author="Author">
              <w:r w:rsidRPr="00D016EC">
                <w:t>1.27</w:t>
              </w:r>
            </w:ins>
          </w:p>
        </w:tc>
        <w:tc>
          <w:tcPr>
            <w:tcW w:w="900" w:type="dxa"/>
            <w:shd w:val="clear" w:color="auto" w:fill="auto"/>
            <w:noWrap/>
            <w:vAlign w:val="bottom"/>
          </w:tcPr>
          <w:p w14:paraId="548EDFE8" w14:textId="77777777" w:rsidR="00C50A95" w:rsidRPr="00D016EC" w:rsidRDefault="00C50A95" w:rsidP="00416506">
            <w:pPr>
              <w:pStyle w:val="tabletext11"/>
              <w:jc w:val="center"/>
              <w:rPr>
                <w:ins w:id="29232" w:author="Author"/>
              </w:rPr>
            </w:pPr>
            <w:ins w:id="29233" w:author="Author">
              <w:r w:rsidRPr="00D016EC">
                <w:t>1.27</w:t>
              </w:r>
            </w:ins>
          </w:p>
        </w:tc>
        <w:tc>
          <w:tcPr>
            <w:tcW w:w="400" w:type="dxa"/>
            <w:shd w:val="clear" w:color="auto" w:fill="auto"/>
            <w:noWrap/>
            <w:vAlign w:val="bottom"/>
          </w:tcPr>
          <w:p w14:paraId="0830AB8A" w14:textId="77777777" w:rsidR="00C50A95" w:rsidRPr="00D016EC" w:rsidRDefault="00C50A95" w:rsidP="00416506">
            <w:pPr>
              <w:pStyle w:val="tabletext11"/>
              <w:jc w:val="center"/>
              <w:rPr>
                <w:ins w:id="29234" w:author="Author"/>
              </w:rPr>
            </w:pPr>
            <w:ins w:id="29235" w:author="Author">
              <w:r w:rsidRPr="00D016EC">
                <w:t>1.27</w:t>
              </w:r>
            </w:ins>
          </w:p>
        </w:tc>
        <w:tc>
          <w:tcPr>
            <w:tcW w:w="400" w:type="dxa"/>
            <w:shd w:val="clear" w:color="auto" w:fill="auto"/>
            <w:noWrap/>
            <w:vAlign w:val="bottom"/>
          </w:tcPr>
          <w:p w14:paraId="4E3181F5" w14:textId="77777777" w:rsidR="00C50A95" w:rsidRPr="00D016EC" w:rsidRDefault="00C50A95" w:rsidP="00416506">
            <w:pPr>
              <w:pStyle w:val="tabletext11"/>
              <w:jc w:val="center"/>
              <w:rPr>
                <w:ins w:id="29236" w:author="Author"/>
              </w:rPr>
            </w:pPr>
            <w:ins w:id="29237" w:author="Author">
              <w:r w:rsidRPr="00D016EC">
                <w:t>1.21</w:t>
              </w:r>
            </w:ins>
          </w:p>
        </w:tc>
        <w:tc>
          <w:tcPr>
            <w:tcW w:w="400" w:type="dxa"/>
            <w:shd w:val="clear" w:color="auto" w:fill="auto"/>
            <w:noWrap/>
            <w:vAlign w:val="bottom"/>
          </w:tcPr>
          <w:p w14:paraId="5C537004" w14:textId="77777777" w:rsidR="00C50A95" w:rsidRPr="00D016EC" w:rsidRDefault="00C50A95" w:rsidP="00416506">
            <w:pPr>
              <w:pStyle w:val="tabletext11"/>
              <w:jc w:val="center"/>
              <w:rPr>
                <w:ins w:id="29238" w:author="Author"/>
              </w:rPr>
            </w:pPr>
            <w:ins w:id="29239" w:author="Author">
              <w:r w:rsidRPr="00D016EC">
                <w:t>1.16</w:t>
              </w:r>
            </w:ins>
          </w:p>
        </w:tc>
        <w:tc>
          <w:tcPr>
            <w:tcW w:w="400" w:type="dxa"/>
            <w:shd w:val="clear" w:color="auto" w:fill="auto"/>
            <w:noWrap/>
            <w:vAlign w:val="bottom"/>
          </w:tcPr>
          <w:p w14:paraId="07FD2565" w14:textId="77777777" w:rsidR="00C50A95" w:rsidRPr="00D016EC" w:rsidRDefault="00C50A95" w:rsidP="00416506">
            <w:pPr>
              <w:pStyle w:val="tabletext11"/>
              <w:jc w:val="center"/>
              <w:rPr>
                <w:ins w:id="29240" w:author="Author"/>
              </w:rPr>
            </w:pPr>
            <w:ins w:id="29241" w:author="Author">
              <w:r w:rsidRPr="00D016EC">
                <w:t>1.04</w:t>
              </w:r>
            </w:ins>
          </w:p>
        </w:tc>
        <w:tc>
          <w:tcPr>
            <w:tcW w:w="400" w:type="dxa"/>
            <w:shd w:val="clear" w:color="auto" w:fill="auto"/>
            <w:noWrap/>
            <w:vAlign w:val="bottom"/>
          </w:tcPr>
          <w:p w14:paraId="1590424D" w14:textId="77777777" w:rsidR="00C50A95" w:rsidRPr="00D016EC" w:rsidRDefault="00C50A95" w:rsidP="00416506">
            <w:pPr>
              <w:pStyle w:val="tabletext11"/>
              <w:jc w:val="center"/>
              <w:rPr>
                <w:ins w:id="29242" w:author="Author"/>
              </w:rPr>
            </w:pPr>
            <w:ins w:id="29243" w:author="Author">
              <w:r w:rsidRPr="00D016EC">
                <w:t>0.99</w:t>
              </w:r>
            </w:ins>
          </w:p>
        </w:tc>
        <w:tc>
          <w:tcPr>
            <w:tcW w:w="400" w:type="dxa"/>
            <w:shd w:val="clear" w:color="auto" w:fill="auto"/>
            <w:noWrap/>
            <w:vAlign w:val="bottom"/>
          </w:tcPr>
          <w:p w14:paraId="5A4C36B3" w14:textId="77777777" w:rsidR="00C50A95" w:rsidRPr="00D016EC" w:rsidRDefault="00C50A95" w:rsidP="00416506">
            <w:pPr>
              <w:pStyle w:val="tabletext11"/>
              <w:jc w:val="center"/>
              <w:rPr>
                <w:ins w:id="29244" w:author="Author"/>
              </w:rPr>
            </w:pPr>
            <w:ins w:id="29245" w:author="Author">
              <w:r w:rsidRPr="00D016EC">
                <w:t>0.94</w:t>
              </w:r>
            </w:ins>
          </w:p>
        </w:tc>
        <w:tc>
          <w:tcPr>
            <w:tcW w:w="400" w:type="dxa"/>
            <w:shd w:val="clear" w:color="auto" w:fill="auto"/>
            <w:noWrap/>
            <w:vAlign w:val="bottom"/>
          </w:tcPr>
          <w:p w14:paraId="38DB49BE" w14:textId="77777777" w:rsidR="00C50A95" w:rsidRPr="00D016EC" w:rsidRDefault="00C50A95" w:rsidP="00416506">
            <w:pPr>
              <w:pStyle w:val="tabletext11"/>
              <w:jc w:val="center"/>
              <w:rPr>
                <w:ins w:id="29246" w:author="Author"/>
              </w:rPr>
            </w:pPr>
            <w:ins w:id="29247" w:author="Author">
              <w:r w:rsidRPr="00D016EC">
                <w:t>0.90</w:t>
              </w:r>
            </w:ins>
          </w:p>
        </w:tc>
        <w:tc>
          <w:tcPr>
            <w:tcW w:w="400" w:type="dxa"/>
            <w:shd w:val="clear" w:color="auto" w:fill="auto"/>
            <w:noWrap/>
            <w:vAlign w:val="bottom"/>
          </w:tcPr>
          <w:p w14:paraId="4FA8DA42" w14:textId="77777777" w:rsidR="00C50A95" w:rsidRPr="00D016EC" w:rsidRDefault="00C50A95" w:rsidP="00416506">
            <w:pPr>
              <w:pStyle w:val="tabletext11"/>
              <w:jc w:val="center"/>
              <w:rPr>
                <w:ins w:id="29248" w:author="Author"/>
              </w:rPr>
            </w:pPr>
            <w:ins w:id="29249" w:author="Author">
              <w:r w:rsidRPr="00D016EC">
                <w:t>0.85</w:t>
              </w:r>
            </w:ins>
          </w:p>
        </w:tc>
        <w:tc>
          <w:tcPr>
            <w:tcW w:w="400" w:type="dxa"/>
            <w:shd w:val="clear" w:color="auto" w:fill="auto"/>
            <w:noWrap/>
            <w:vAlign w:val="bottom"/>
          </w:tcPr>
          <w:p w14:paraId="1BCA06D2" w14:textId="77777777" w:rsidR="00C50A95" w:rsidRPr="00D016EC" w:rsidRDefault="00C50A95" w:rsidP="00416506">
            <w:pPr>
              <w:pStyle w:val="tabletext11"/>
              <w:jc w:val="center"/>
              <w:rPr>
                <w:ins w:id="29250" w:author="Author"/>
              </w:rPr>
            </w:pPr>
            <w:ins w:id="29251" w:author="Author">
              <w:r w:rsidRPr="00D016EC">
                <w:t>0.80</w:t>
              </w:r>
            </w:ins>
          </w:p>
        </w:tc>
        <w:tc>
          <w:tcPr>
            <w:tcW w:w="400" w:type="dxa"/>
            <w:shd w:val="clear" w:color="auto" w:fill="auto"/>
            <w:noWrap/>
            <w:vAlign w:val="bottom"/>
          </w:tcPr>
          <w:p w14:paraId="30746EE5" w14:textId="77777777" w:rsidR="00C50A95" w:rsidRPr="00D016EC" w:rsidRDefault="00C50A95" w:rsidP="00416506">
            <w:pPr>
              <w:pStyle w:val="tabletext11"/>
              <w:jc w:val="center"/>
              <w:rPr>
                <w:ins w:id="29252" w:author="Author"/>
              </w:rPr>
            </w:pPr>
            <w:ins w:id="29253" w:author="Author">
              <w:r w:rsidRPr="00D016EC">
                <w:t>0.77</w:t>
              </w:r>
            </w:ins>
          </w:p>
        </w:tc>
        <w:tc>
          <w:tcPr>
            <w:tcW w:w="400" w:type="dxa"/>
            <w:shd w:val="clear" w:color="auto" w:fill="auto"/>
            <w:noWrap/>
            <w:vAlign w:val="bottom"/>
          </w:tcPr>
          <w:p w14:paraId="7DCF2167" w14:textId="77777777" w:rsidR="00C50A95" w:rsidRPr="00D016EC" w:rsidRDefault="00C50A95" w:rsidP="00416506">
            <w:pPr>
              <w:pStyle w:val="tabletext11"/>
              <w:jc w:val="center"/>
              <w:rPr>
                <w:ins w:id="29254" w:author="Author"/>
              </w:rPr>
            </w:pPr>
            <w:ins w:id="29255" w:author="Author">
              <w:r w:rsidRPr="00D016EC">
                <w:t>0.74</w:t>
              </w:r>
            </w:ins>
          </w:p>
        </w:tc>
        <w:tc>
          <w:tcPr>
            <w:tcW w:w="400" w:type="dxa"/>
            <w:shd w:val="clear" w:color="auto" w:fill="auto"/>
            <w:noWrap/>
            <w:vAlign w:val="bottom"/>
          </w:tcPr>
          <w:p w14:paraId="0E4160EF" w14:textId="77777777" w:rsidR="00C50A95" w:rsidRPr="00D016EC" w:rsidRDefault="00C50A95" w:rsidP="00416506">
            <w:pPr>
              <w:pStyle w:val="tabletext11"/>
              <w:jc w:val="center"/>
              <w:rPr>
                <w:ins w:id="29256" w:author="Author"/>
              </w:rPr>
            </w:pPr>
            <w:ins w:id="29257" w:author="Author">
              <w:r w:rsidRPr="00D016EC">
                <w:t>0.71</w:t>
              </w:r>
            </w:ins>
          </w:p>
        </w:tc>
        <w:tc>
          <w:tcPr>
            <w:tcW w:w="400" w:type="dxa"/>
            <w:shd w:val="clear" w:color="auto" w:fill="auto"/>
            <w:noWrap/>
            <w:vAlign w:val="bottom"/>
          </w:tcPr>
          <w:p w14:paraId="7D3075AE" w14:textId="77777777" w:rsidR="00C50A95" w:rsidRPr="00D016EC" w:rsidRDefault="00C50A95" w:rsidP="00416506">
            <w:pPr>
              <w:pStyle w:val="tabletext11"/>
              <w:jc w:val="center"/>
              <w:rPr>
                <w:ins w:id="29258" w:author="Author"/>
              </w:rPr>
            </w:pPr>
            <w:ins w:id="29259" w:author="Author">
              <w:r w:rsidRPr="00D016EC">
                <w:t>0.68</w:t>
              </w:r>
            </w:ins>
          </w:p>
        </w:tc>
        <w:tc>
          <w:tcPr>
            <w:tcW w:w="400" w:type="dxa"/>
            <w:shd w:val="clear" w:color="auto" w:fill="auto"/>
            <w:noWrap/>
            <w:vAlign w:val="bottom"/>
          </w:tcPr>
          <w:p w14:paraId="471F91A4" w14:textId="77777777" w:rsidR="00C50A95" w:rsidRPr="00D016EC" w:rsidRDefault="00C50A95" w:rsidP="00416506">
            <w:pPr>
              <w:pStyle w:val="tabletext11"/>
              <w:jc w:val="center"/>
              <w:rPr>
                <w:ins w:id="29260" w:author="Author"/>
              </w:rPr>
            </w:pPr>
            <w:ins w:id="29261" w:author="Author">
              <w:r w:rsidRPr="00D016EC">
                <w:t>0.65</w:t>
              </w:r>
            </w:ins>
          </w:p>
        </w:tc>
        <w:tc>
          <w:tcPr>
            <w:tcW w:w="400" w:type="dxa"/>
            <w:shd w:val="clear" w:color="auto" w:fill="auto"/>
            <w:noWrap/>
            <w:vAlign w:val="bottom"/>
          </w:tcPr>
          <w:p w14:paraId="21231D1E" w14:textId="77777777" w:rsidR="00C50A95" w:rsidRPr="00D016EC" w:rsidRDefault="00C50A95" w:rsidP="00416506">
            <w:pPr>
              <w:pStyle w:val="tabletext11"/>
              <w:jc w:val="center"/>
              <w:rPr>
                <w:ins w:id="29262" w:author="Author"/>
              </w:rPr>
            </w:pPr>
            <w:ins w:id="29263" w:author="Author">
              <w:r w:rsidRPr="00D016EC">
                <w:t>0.63</w:t>
              </w:r>
            </w:ins>
          </w:p>
        </w:tc>
        <w:tc>
          <w:tcPr>
            <w:tcW w:w="400" w:type="dxa"/>
            <w:shd w:val="clear" w:color="auto" w:fill="auto"/>
            <w:noWrap/>
            <w:vAlign w:val="bottom"/>
          </w:tcPr>
          <w:p w14:paraId="5B20C7E3" w14:textId="77777777" w:rsidR="00C50A95" w:rsidRPr="00D016EC" w:rsidRDefault="00C50A95" w:rsidP="00416506">
            <w:pPr>
              <w:pStyle w:val="tabletext11"/>
              <w:jc w:val="center"/>
              <w:rPr>
                <w:ins w:id="29264" w:author="Author"/>
              </w:rPr>
            </w:pPr>
            <w:ins w:id="29265" w:author="Author">
              <w:r w:rsidRPr="00D016EC">
                <w:t>0.60</w:t>
              </w:r>
            </w:ins>
          </w:p>
        </w:tc>
        <w:tc>
          <w:tcPr>
            <w:tcW w:w="400" w:type="dxa"/>
            <w:shd w:val="clear" w:color="auto" w:fill="auto"/>
            <w:noWrap/>
            <w:vAlign w:val="bottom"/>
          </w:tcPr>
          <w:p w14:paraId="13A12DF4" w14:textId="77777777" w:rsidR="00C50A95" w:rsidRPr="00D016EC" w:rsidRDefault="00C50A95" w:rsidP="00416506">
            <w:pPr>
              <w:pStyle w:val="tabletext11"/>
              <w:jc w:val="center"/>
              <w:rPr>
                <w:ins w:id="29266" w:author="Author"/>
              </w:rPr>
            </w:pPr>
            <w:ins w:id="29267" w:author="Author">
              <w:r w:rsidRPr="00D016EC">
                <w:t>0.58</w:t>
              </w:r>
            </w:ins>
          </w:p>
        </w:tc>
        <w:tc>
          <w:tcPr>
            <w:tcW w:w="400" w:type="dxa"/>
            <w:shd w:val="clear" w:color="auto" w:fill="auto"/>
            <w:noWrap/>
            <w:vAlign w:val="bottom"/>
          </w:tcPr>
          <w:p w14:paraId="296C9EFE" w14:textId="77777777" w:rsidR="00C50A95" w:rsidRPr="00D016EC" w:rsidRDefault="00C50A95" w:rsidP="00416506">
            <w:pPr>
              <w:pStyle w:val="tabletext11"/>
              <w:jc w:val="center"/>
              <w:rPr>
                <w:ins w:id="29268" w:author="Author"/>
              </w:rPr>
            </w:pPr>
            <w:ins w:id="29269" w:author="Author">
              <w:r w:rsidRPr="00D016EC">
                <w:t>0.55</w:t>
              </w:r>
            </w:ins>
          </w:p>
        </w:tc>
        <w:tc>
          <w:tcPr>
            <w:tcW w:w="400" w:type="dxa"/>
            <w:shd w:val="clear" w:color="auto" w:fill="auto"/>
            <w:noWrap/>
            <w:vAlign w:val="bottom"/>
          </w:tcPr>
          <w:p w14:paraId="471C3656" w14:textId="77777777" w:rsidR="00C50A95" w:rsidRPr="00D016EC" w:rsidRDefault="00C50A95" w:rsidP="00416506">
            <w:pPr>
              <w:pStyle w:val="tabletext11"/>
              <w:jc w:val="center"/>
              <w:rPr>
                <w:ins w:id="29270" w:author="Author"/>
              </w:rPr>
            </w:pPr>
            <w:ins w:id="29271" w:author="Author">
              <w:r w:rsidRPr="00D016EC">
                <w:t>0.53</w:t>
              </w:r>
            </w:ins>
          </w:p>
        </w:tc>
        <w:tc>
          <w:tcPr>
            <w:tcW w:w="400" w:type="dxa"/>
            <w:shd w:val="clear" w:color="auto" w:fill="auto"/>
            <w:noWrap/>
            <w:vAlign w:val="bottom"/>
          </w:tcPr>
          <w:p w14:paraId="205D66B3" w14:textId="77777777" w:rsidR="00C50A95" w:rsidRPr="00D016EC" w:rsidRDefault="00C50A95" w:rsidP="00416506">
            <w:pPr>
              <w:pStyle w:val="tabletext11"/>
              <w:jc w:val="center"/>
              <w:rPr>
                <w:ins w:id="29272" w:author="Author"/>
              </w:rPr>
            </w:pPr>
            <w:ins w:id="29273" w:author="Author">
              <w:r w:rsidRPr="00D016EC">
                <w:t>0.51</w:t>
              </w:r>
            </w:ins>
          </w:p>
        </w:tc>
        <w:tc>
          <w:tcPr>
            <w:tcW w:w="440" w:type="dxa"/>
            <w:shd w:val="clear" w:color="auto" w:fill="auto"/>
            <w:noWrap/>
            <w:vAlign w:val="bottom"/>
          </w:tcPr>
          <w:p w14:paraId="3A399242" w14:textId="77777777" w:rsidR="00C50A95" w:rsidRPr="00D016EC" w:rsidRDefault="00C50A95" w:rsidP="00416506">
            <w:pPr>
              <w:pStyle w:val="tabletext11"/>
              <w:jc w:val="center"/>
              <w:rPr>
                <w:ins w:id="29274" w:author="Author"/>
              </w:rPr>
            </w:pPr>
            <w:ins w:id="29275" w:author="Author">
              <w:r w:rsidRPr="00D016EC">
                <w:t>0.49</w:t>
              </w:r>
            </w:ins>
          </w:p>
        </w:tc>
        <w:tc>
          <w:tcPr>
            <w:tcW w:w="400" w:type="dxa"/>
            <w:shd w:val="clear" w:color="auto" w:fill="auto"/>
            <w:noWrap/>
            <w:vAlign w:val="bottom"/>
          </w:tcPr>
          <w:p w14:paraId="4DACAE6A" w14:textId="77777777" w:rsidR="00C50A95" w:rsidRPr="00D016EC" w:rsidRDefault="00C50A95" w:rsidP="00416506">
            <w:pPr>
              <w:pStyle w:val="tabletext11"/>
              <w:jc w:val="center"/>
              <w:rPr>
                <w:ins w:id="29276" w:author="Author"/>
              </w:rPr>
            </w:pPr>
            <w:ins w:id="29277" w:author="Author">
              <w:r w:rsidRPr="00D016EC">
                <w:t>0.47</w:t>
              </w:r>
            </w:ins>
          </w:p>
        </w:tc>
        <w:tc>
          <w:tcPr>
            <w:tcW w:w="400" w:type="dxa"/>
            <w:shd w:val="clear" w:color="auto" w:fill="auto"/>
            <w:noWrap/>
            <w:vAlign w:val="bottom"/>
          </w:tcPr>
          <w:p w14:paraId="74ABFA70" w14:textId="77777777" w:rsidR="00C50A95" w:rsidRPr="00D016EC" w:rsidRDefault="00C50A95" w:rsidP="00416506">
            <w:pPr>
              <w:pStyle w:val="tabletext11"/>
              <w:jc w:val="center"/>
              <w:rPr>
                <w:ins w:id="29278" w:author="Author"/>
              </w:rPr>
            </w:pPr>
            <w:ins w:id="29279" w:author="Author">
              <w:r w:rsidRPr="00D016EC">
                <w:t>0.45</w:t>
              </w:r>
            </w:ins>
          </w:p>
        </w:tc>
        <w:tc>
          <w:tcPr>
            <w:tcW w:w="400" w:type="dxa"/>
            <w:shd w:val="clear" w:color="auto" w:fill="auto"/>
            <w:noWrap/>
            <w:vAlign w:val="bottom"/>
          </w:tcPr>
          <w:p w14:paraId="04B3840A" w14:textId="77777777" w:rsidR="00C50A95" w:rsidRPr="00D016EC" w:rsidRDefault="00C50A95" w:rsidP="00416506">
            <w:pPr>
              <w:pStyle w:val="tabletext11"/>
              <w:jc w:val="center"/>
              <w:rPr>
                <w:ins w:id="29280" w:author="Author"/>
              </w:rPr>
            </w:pPr>
            <w:ins w:id="29281" w:author="Author">
              <w:r w:rsidRPr="00D016EC">
                <w:t>0.43</w:t>
              </w:r>
            </w:ins>
          </w:p>
        </w:tc>
        <w:tc>
          <w:tcPr>
            <w:tcW w:w="400" w:type="dxa"/>
            <w:shd w:val="clear" w:color="auto" w:fill="auto"/>
            <w:noWrap/>
            <w:vAlign w:val="bottom"/>
          </w:tcPr>
          <w:p w14:paraId="75DD3617" w14:textId="77777777" w:rsidR="00C50A95" w:rsidRPr="00D016EC" w:rsidRDefault="00C50A95" w:rsidP="00416506">
            <w:pPr>
              <w:pStyle w:val="tabletext11"/>
              <w:jc w:val="center"/>
              <w:rPr>
                <w:ins w:id="29282" w:author="Author"/>
              </w:rPr>
            </w:pPr>
            <w:ins w:id="29283" w:author="Author">
              <w:r w:rsidRPr="00D016EC">
                <w:t>0.42</w:t>
              </w:r>
            </w:ins>
          </w:p>
        </w:tc>
        <w:tc>
          <w:tcPr>
            <w:tcW w:w="460" w:type="dxa"/>
            <w:shd w:val="clear" w:color="auto" w:fill="auto"/>
            <w:noWrap/>
            <w:vAlign w:val="bottom"/>
          </w:tcPr>
          <w:p w14:paraId="427114FB" w14:textId="77777777" w:rsidR="00C50A95" w:rsidRPr="00D016EC" w:rsidRDefault="00C50A95" w:rsidP="00416506">
            <w:pPr>
              <w:pStyle w:val="tabletext11"/>
              <w:jc w:val="center"/>
              <w:rPr>
                <w:ins w:id="29284" w:author="Author"/>
              </w:rPr>
            </w:pPr>
            <w:ins w:id="29285" w:author="Author">
              <w:r w:rsidRPr="00D016EC">
                <w:t>0.40</w:t>
              </w:r>
            </w:ins>
          </w:p>
        </w:tc>
      </w:tr>
      <w:tr w:rsidR="00C50A95" w:rsidRPr="00D016EC" w14:paraId="1A24DD7D" w14:textId="77777777" w:rsidTr="00416506">
        <w:trPr>
          <w:trHeight w:val="190"/>
          <w:ins w:id="29286" w:author="Author"/>
        </w:trPr>
        <w:tc>
          <w:tcPr>
            <w:tcW w:w="200" w:type="dxa"/>
            <w:tcBorders>
              <w:right w:val="nil"/>
            </w:tcBorders>
            <w:shd w:val="clear" w:color="auto" w:fill="auto"/>
            <w:vAlign w:val="bottom"/>
          </w:tcPr>
          <w:p w14:paraId="09C54772" w14:textId="77777777" w:rsidR="00C50A95" w:rsidRPr="00D016EC" w:rsidRDefault="00C50A95" w:rsidP="00416506">
            <w:pPr>
              <w:pStyle w:val="tabletext11"/>
              <w:jc w:val="right"/>
              <w:rPr>
                <w:ins w:id="29287" w:author="Author"/>
              </w:rPr>
            </w:pPr>
          </w:p>
        </w:tc>
        <w:tc>
          <w:tcPr>
            <w:tcW w:w="1580" w:type="dxa"/>
            <w:tcBorders>
              <w:left w:val="nil"/>
            </w:tcBorders>
            <w:shd w:val="clear" w:color="auto" w:fill="auto"/>
            <w:vAlign w:val="bottom"/>
          </w:tcPr>
          <w:p w14:paraId="70529623" w14:textId="77777777" w:rsidR="00C50A95" w:rsidRPr="00D016EC" w:rsidRDefault="00C50A95" w:rsidP="00416506">
            <w:pPr>
              <w:pStyle w:val="tabletext11"/>
              <w:tabs>
                <w:tab w:val="decimal" w:pos="640"/>
              </w:tabs>
              <w:rPr>
                <w:ins w:id="29288" w:author="Author"/>
              </w:rPr>
            </w:pPr>
            <w:ins w:id="29289" w:author="Author">
              <w:r w:rsidRPr="00D016EC">
                <w:t>45,000 to 49,999</w:t>
              </w:r>
            </w:ins>
          </w:p>
        </w:tc>
        <w:tc>
          <w:tcPr>
            <w:tcW w:w="680" w:type="dxa"/>
            <w:shd w:val="clear" w:color="auto" w:fill="auto"/>
            <w:noWrap/>
            <w:vAlign w:val="bottom"/>
          </w:tcPr>
          <w:p w14:paraId="2B569F9F" w14:textId="77777777" w:rsidR="00C50A95" w:rsidRPr="00D016EC" w:rsidRDefault="00C50A95" w:rsidP="00416506">
            <w:pPr>
              <w:pStyle w:val="tabletext11"/>
              <w:jc w:val="center"/>
              <w:rPr>
                <w:ins w:id="29290" w:author="Author"/>
              </w:rPr>
            </w:pPr>
            <w:ins w:id="29291" w:author="Author">
              <w:r w:rsidRPr="00D016EC">
                <w:t>1.33</w:t>
              </w:r>
            </w:ins>
          </w:p>
        </w:tc>
        <w:tc>
          <w:tcPr>
            <w:tcW w:w="900" w:type="dxa"/>
            <w:shd w:val="clear" w:color="auto" w:fill="auto"/>
            <w:noWrap/>
            <w:vAlign w:val="bottom"/>
          </w:tcPr>
          <w:p w14:paraId="3536679C" w14:textId="77777777" w:rsidR="00C50A95" w:rsidRPr="00D016EC" w:rsidRDefault="00C50A95" w:rsidP="00416506">
            <w:pPr>
              <w:pStyle w:val="tabletext11"/>
              <w:jc w:val="center"/>
              <w:rPr>
                <w:ins w:id="29292" w:author="Author"/>
              </w:rPr>
            </w:pPr>
            <w:ins w:id="29293" w:author="Author">
              <w:r w:rsidRPr="00D016EC">
                <w:t>1.33</w:t>
              </w:r>
            </w:ins>
          </w:p>
        </w:tc>
        <w:tc>
          <w:tcPr>
            <w:tcW w:w="400" w:type="dxa"/>
            <w:shd w:val="clear" w:color="auto" w:fill="auto"/>
            <w:noWrap/>
            <w:vAlign w:val="bottom"/>
          </w:tcPr>
          <w:p w14:paraId="0331A524" w14:textId="77777777" w:rsidR="00C50A95" w:rsidRPr="00D016EC" w:rsidRDefault="00C50A95" w:rsidP="00416506">
            <w:pPr>
              <w:pStyle w:val="tabletext11"/>
              <w:jc w:val="center"/>
              <w:rPr>
                <w:ins w:id="29294" w:author="Author"/>
              </w:rPr>
            </w:pPr>
            <w:ins w:id="29295" w:author="Author">
              <w:r w:rsidRPr="00D016EC">
                <w:t>1.33</w:t>
              </w:r>
            </w:ins>
          </w:p>
        </w:tc>
        <w:tc>
          <w:tcPr>
            <w:tcW w:w="400" w:type="dxa"/>
            <w:shd w:val="clear" w:color="auto" w:fill="auto"/>
            <w:noWrap/>
            <w:vAlign w:val="bottom"/>
          </w:tcPr>
          <w:p w14:paraId="229904E9" w14:textId="77777777" w:rsidR="00C50A95" w:rsidRPr="00D016EC" w:rsidRDefault="00C50A95" w:rsidP="00416506">
            <w:pPr>
              <w:pStyle w:val="tabletext11"/>
              <w:jc w:val="center"/>
              <w:rPr>
                <w:ins w:id="29296" w:author="Author"/>
              </w:rPr>
            </w:pPr>
            <w:ins w:id="29297" w:author="Author">
              <w:r w:rsidRPr="00D016EC">
                <w:t>1.27</w:t>
              </w:r>
            </w:ins>
          </w:p>
        </w:tc>
        <w:tc>
          <w:tcPr>
            <w:tcW w:w="400" w:type="dxa"/>
            <w:shd w:val="clear" w:color="auto" w:fill="auto"/>
            <w:noWrap/>
            <w:vAlign w:val="bottom"/>
          </w:tcPr>
          <w:p w14:paraId="635E2647" w14:textId="77777777" w:rsidR="00C50A95" w:rsidRPr="00D016EC" w:rsidRDefault="00C50A95" w:rsidP="00416506">
            <w:pPr>
              <w:pStyle w:val="tabletext11"/>
              <w:jc w:val="center"/>
              <w:rPr>
                <w:ins w:id="29298" w:author="Author"/>
              </w:rPr>
            </w:pPr>
            <w:ins w:id="29299" w:author="Author">
              <w:r w:rsidRPr="00D016EC">
                <w:t>1.21</w:t>
              </w:r>
            </w:ins>
          </w:p>
        </w:tc>
        <w:tc>
          <w:tcPr>
            <w:tcW w:w="400" w:type="dxa"/>
            <w:shd w:val="clear" w:color="auto" w:fill="auto"/>
            <w:noWrap/>
            <w:vAlign w:val="bottom"/>
          </w:tcPr>
          <w:p w14:paraId="2DEF5526" w14:textId="77777777" w:rsidR="00C50A95" w:rsidRPr="00D016EC" w:rsidRDefault="00C50A95" w:rsidP="00416506">
            <w:pPr>
              <w:pStyle w:val="tabletext11"/>
              <w:jc w:val="center"/>
              <w:rPr>
                <w:ins w:id="29300" w:author="Author"/>
              </w:rPr>
            </w:pPr>
            <w:ins w:id="29301" w:author="Author">
              <w:r w:rsidRPr="00D016EC">
                <w:t>1.09</w:t>
              </w:r>
            </w:ins>
          </w:p>
        </w:tc>
        <w:tc>
          <w:tcPr>
            <w:tcW w:w="400" w:type="dxa"/>
            <w:shd w:val="clear" w:color="auto" w:fill="auto"/>
            <w:noWrap/>
            <w:vAlign w:val="bottom"/>
          </w:tcPr>
          <w:p w14:paraId="51A26719" w14:textId="77777777" w:rsidR="00C50A95" w:rsidRPr="00D016EC" w:rsidRDefault="00C50A95" w:rsidP="00416506">
            <w:pPr>
              <w:pStyle w:val="tabletext11"/>
              <w:jc w:val="center"/>
              <w:rPr>
                <w:ins w:id="29302" w:author="Author"/>
              </w:rPr>
            </w:pPr>
            <w:ins w:id="29303" w:author="Author">
              <w:r w:rsidRPr="00D016EC">
                <w:t>1.04</w:t>
              </w:r>
            </w:ins>
          </w:p>
        </w:tc>
        <w:tc>
          <w:tcPr>
            <w:tcW w:w="400" w:type="dxa"/>
            <w:shd w:val="clear" w:color="auto" w:fill="auto"/>
            <w:noWrap/>
            <w:vAlign w:val="bottom"/>
          </w:tcPr>
          <w:p w14:paraId="5E5A112F" w14:textId="77777777" w:rsidR="00C50A95" w:rsidRPr="00D016EC" w:rsidRDefault="00C50A95" w:rsidP="00416506">
            <w:pPr>
              <w:pStyle w:val="tabletext11"/>
              <w:jc w:val="center"/>
              <w:rPr>
                <w:ins w:id="29304" w:author="Author"/>
              </w:rPr>
            </w:pPr>
            <w:ins w:id="29305" w:author="Author">
              <w:r w:rsidRPr="00D016EC">
                <w:t>0.99</w:t>
              </w:r>
            </w:ins>
          </w:p>
        </w:tc>
        <w:tc>
          <w:tcPr>
            <w:tcW w:w="400" w:type="dxa"/>
            <w:shd w:val="clear" w:color="auto" w:fill="auto"/>
            <w:noWrap/>
            <w:vAlign w:val="bottom"/>
          </w:tcPr>
          <w:p w14:paraId="40520F84" w14:textId="77777777" w:rsidR="00C50A95" w:rsidRPr="00D016EC" w:rsidRDefault="00C50A95" w:rsidP="00416506">
            <w:pPr>
              <w:pStyle w:val="tabletext11"/>
              <w:jc w:val="center"/>
              <w:rPr>
                <w:ins w:id="29306" w:author="Author"/>
              </w:rPr>
            </w:pPr>
            <w:ins w:id="29307" w:author="Author">
              <w:r w:rsidRPr="00D016EC">
                <w:t>0.94</w:t>
              </w:r>
            </w:ins>
          </w:p>
        </w:tc>
        <w:tc>
          <w:tcPr>
            <w:tcW w:w="400" w:type="dxa"/>
            <w:shd w:val="clear" w:color="auto" w:fill="auto"/>
            <w:noWrap/>
            <w:vAlign w:val="bottom"/>
          </w:tcPr>
          <w:p w14:paraId="272A13D2" w14:textId="77777777" w:rsidR="00C50A95" w:rsidRPr="00D016EC" w:rsidRDefault="00C50A95" w:rsidP="00416506">
            <w:pPr>
              <w:pStyle w:val="tabletext11"/>
              <w:jc w:val="center"/>
              <w:rPr>
                <w:ins w:id="29308" w:author="Author"/>
              </w:rPr>
            </w:pPr>
            <w:ins w:id="29309" w:author="Author">
              <w:r w:rsidRPr="00D016EC">
                <w:t>0.89</w:t>
              </w:r>
            </w:ins>
          </w:p>
        </w:tc>
        <w:tc>
          <w:tcPr>
            <w:tcW w:w="400" w:type="dxa"/>
            <w:shd w:val="clear" w:color="auto" w:fill="auto"/>
            <w:noWrap/>
            <w:vAlign w:val="bottom"/>
          </w:tcPr>
          <w:p w14:paraId="1447231A" w14:textId="77777777" w:rsidR="00C50A95" w:rsidRPr="00D016EC" w:rsidRDefault="00C50A95" w:rsidP="00416506">
            <w:pPr>
              <w:pStyle w:val="tabletext11"/>
              <w:jc w:val="center"/>
              <w:rPr>
                <w:ins w:id="29310" w:author="Author"/>
              </w:rPr>
            </w:pPr>
            <w:ins w:id="29311" w:author="Author">
              <w:r w:rsidRPr="00D016EC">
                <w:t>0.84</w:t>
              </w:r>
            </w:ins>
          </w:p>
        </w:tc>
        <w:tc>
          <w:tcPr>
            <w:tcW w:w="400" w:type="dxa"/>
            <w:shd w:val="clear" w:color="auto" w:fill="auto"/>
            <w:noWrap/>
            <w:vAlign w:val="bottom"/>
          </w:tcPr>
          <w:p w14:paraId="081A5EB0" w14:textId="77777777" w:rsidR="00C50A95" w:rsidRPr="00D016EC" w:rsidRDefault="00C50A95" w:rsidP="00416506">
            <w:pPr>
              <w:pStyle w:val="tabletext11"/>
              <w:jc w:val="center"/>
              <w:rPr>
                <w:ins w:id="29312" w:author="Author"/>
              </w:rPr>
            </w:pPr>
            <w:ins w:id="29313" w:author="Author">
              <w:r w:rsidRPr="00D016EC">
                <w:t>0.80</w:t>
              </w:r>
            </w:ins>
          </w:p>
        </w:tc>
        <w:tc>
          <w:tcPr>
            <w:tcW w:w="400" w:type="dxa"/>
            <w:shd w:val="clear" w:color="auto" w:fill="auto"/>
            <w:noWrap/>
            <w:vAlign w:val="bottom"/>
          </w:tcPr>
          <w:p w14:paraId="76AF28ED" w14:textId="77777777" w:rsidR="00C50A95" w:rsidRPr="00D016EC" w:rsidRDefault="00C50A95" w:rsidP="00416506">
            <w:pPr>
              <w:pStyle w:val="tabletext11"/>
              <w:jc w:val="center"/>
              <w:rPr>
                <w:ins w:id="29314" w:author="Author"/>
              </w:rPr>
            </w:pPr>
            <w:ins w:id="29315" w:author="Author">
              <w:r w:rsidRPr="00D016EC">
                <w:t>0.77</w:t>
              </w:r>
            </w:ins>
          </w:p>
        </w:tc>
        <w:tc>
          <w:tcPr>
            <w:tcW w:w="400" w:type="dxa"/>
            <w:shd w:val="clear" w:color="auto" w:fill="auto"/>
            <w:noWrap/>
            <w:vAlign w:val="bottom"/>
          </w:tcPr>
          <w:p w14:paraId="38C205A2" w14:textId="77777777" w:rsidR="00C50A95" w:rsidRPr="00D016EC" w:rsidRDefault="00C50A95" w:rsidP="00416506">
            <w:pPr>
              <w:pStyle w:val="tabletext11"/>
              <w:jc w:val="center"/>
              <w:rPr>
                <w:ins w:id="29316" w:author="Author"/>
              </w:rPr>
            </w:pPr>
            <w:ins w:id="29317" w:author="Author">
              <w:r w:rsidRPr="00D016EC">
                <w:t>0.74</w:t>
              </w:r>
            </w:ins>
          </w:p>
        </w:tc>
        <w:tc>
          <w:tcPr>
            <w:tcW w:w="400" w:type="dxa"/>
            <w:shd w:val="clear" w:color="auto" w:fill="auto"/>
            <w:noWrap/>
            <w:vAlign w:val="bottom"/>
          </w:tcPr>
          <w:p w14:paraId="065EE34F" w14:textId="77777777" w:rsidR="00C50A95" w:rsidRPr="00D016EC" w:rsidRDefault="00C50A95" w:rsidP="00416506">
            <w:pPr>
              <w:pStyle w:val="tabletext11"/>
              <w:jc w:val="center"/>
              <w:rPr>
                <w:ins w:id="29318" w:author="Author"/>
              </w:rPr>
            </w:pPr>
            <w:ins w:id="29319" w:author="Author">
              <w:r w:rsidRPr="00D016EC">
                <w:t>0.71</w:t>
              </w:r>
            </w:ins>
          </w:p>
        </w:tc>
        <w:tc>
          <w:tcPr>
            <w:tcW w:w="400" w:type="dxa"/>
            <w:shd w:val="clear" w:color="auto" w:fill="auto"/>
            <w:noWrap/>
            <w:vAlign w:val="bottom"/>
          </w:tcPr>
          <w:p w14:paraId="0142FDCF" w14:textId="77777777" w:rsidR="00C50A95" w:rsidRPr="00D016EC" w:rsidRDefault="00C50A95" w:rsidP="00416506">
            <w:pPr>
              <w:pStyle w:val="tabletext11"/>
              <w:jc w:val="center"/>
              <w:rPr>
                <w:ins w:id="29320" w:author="Author"/>
              </w:rPr>
            </w:pPr>
            <w:ins w:id="29321" w:author="Author">
              <w:r w:rsidRPr="00D016EC">
                <w:t>0.68</w:t>
              </w:r>
            </w:ins>
          </w:p>
        </w:tc>
        <w:tc>
          <w:tcPr>
            <w:tcW w:w="400" w:type="dxa"/>
            <w:shd w:val="clear" w:color="auto" w:fill="auto"/>
            <w:noWrap/>
            <w:vAlign w:val="bottom"/>
          </w:tcPr>
          <w:p w14:paraId="020F92D8" w14:textId="77777777" w:rsidR="00C50A95" w:rsidRPr="00D016EC" w:rsidRDefault="00C50A95" w:rsidP="00416506">
            <w:pPr>
              <w:pStyle w:val="tabletext11"/>
              <w:jc w:val="center"/>
              <w:rPr>
                <w:ins w:id="29322" w:author="Author"/>
              </w:rPr>
            </w:pPr>
            <w:ins w:id="29323" w:author="Author">
              <w:r w:rsidRPr="00D016EC">
                <w:t>0.65</w:t>
              </w:r>
            </w:ins>
          </w:p>
        </w:tc>
        <w:tc>
          <w:tcPr>
            <w:tcW w:w="400" w:type="dxa"/>
            <w:shd w:val="clear" w:color="auto" w:fill="auto"/>
            <w:noWrap/>
            <w:vAlign w:val="bottom"/>
          </w:tcPr>
          <w:p w14:paraId="2A811521" w14:textId="77777777" w:rsidR="00C50A95" w:rsidRPr="00D016EC" w:rsidRDefault="00C50A95" w:rsidP="00416506">
            <w:pPr>
              <w:pStyle w:val="tabletext11"/>
              <w:jc w:val="center"/>
              <w:rPr>
                <w:ins w:id="29324" w:author="Author"/>
              </w:rPr>
            </w:pPr>
            <w:ins w:id="29325" w:author="Author">
              <w:r w:rsidRPr="00D016EC">
                <w:t>0.63</w:t>
              </w:r>
            </w:ins>
          </w:p>
        </w:tc>
        <w:tc>
          <w:tcPr>
            <w:tcW w:w="400" w:type="dxa"/>
            <w:shd w:val="clear" w:color="auto" w:fill="auto"/>
            <w:noWrap/>
            <w:vAlign w:val="bottom"/>
          </w:tcPr>
          <w:p w14:paraId="35145BDB" w14:textId="77777777" w:rsidR="00C50A95" w:rsidRPr="00D016EC" w:rsidRDefault="00C50A95" w:rsidP="00416506">
            <w:pPr>
              <w:pStyle w:val="tabletext11"/>
              <w:jc w:val="center"/>
              <w:rPr>
                <w:ins w:id="29326" w:author="Author"/>
              </w:rPr>
            </w:pPr>
            <w:ins w:id="29327" w:author="Author">
              <w:r w:rsidRPr="00D016EC">
                <w:t>0.60</w:t>
              </w:r>
            </w:ins>
          </w:p>
        </w:tc>
        <w:tc>
          <w:tcPr>
            <w:tcW w:w="400" w:type="dxa"/>
            <w:shd w:val="clear" w:color="auto" w:fill="auto"/>
            <w:noWrap/>
            <w:vAlign w:val="bottom"/>
          </w:tcPr>
          <w:p w14:paraId="6914A8F9" w14:textId="77777777" w:rsidR="00C50A95" w:rsidRPr="00D016EC" w:rsidRDefault="00C50A95" w:rsidP="00416506">
            <w:pPr>
              <w:pStyle w:val="tabletext11"/>
              <w:jc w:val="center"/>
              <w:rPr>
                <w:ins w:id="29328" w:author="Author"/>
              </w:rPr>
            </w:pPr>
            <w:ins w:id="29329" w:author="Author">
              <w:r w:rsidRPr="00D016EC">
                <w:t>0.58</w:t>
              </w:r>
            </w:ins>
          </w:p>
        </w:tc>
        <w:tc>
          <w:tcPr>
            <w:tcW w:w="400" w:type="dxa"/>
            <w:shd w:val="clear" w:color="auto" w:fill="auto"/>
            <w:noWrap/>
            <w:vAlign w:val="bottom"/>
          </w:tcPr>
          <w:p w14:paraId="58A35ACB" w14:textId="77777777" w:rsidR="00C50A95" w:rsidRPr="00D016EC" w:rsidRDefault="00C50A95" w:rsidP="00416506">
            <w:pPr>
              <w:pStyle w:val="tabletext11"/>
              <w:jc w:val="center"/>
              <w:rPr>
                <w:ins w:id="29330" w:author="Author"/>
              </w:rPr>
            </w:pPr>
            <w:ins w:id="29331" w:author="Author">
              <w:r w:rsidRPr="00D016EC">
                <w:t>0.56</w:t>
              </w:r>
            </w:ins>
          </w:p>
        </w:tc>
        <w:tc>
          <w:tcPr>
            <w:tcW w:w="400" w:type="dxa"/>
            <w:shd w:val="clear" w:color="auto" w:fill="auto"/>
            <w:noWrap/>
            <w:vAlign w:val="bottom"/>
          </w:tcPr>
          <w:p w14:paraId="0DDF0959" w14:textId="77777777" w:rsidR="00C50A95" w:rsidRPr="00D016EC" w:rsidRDefault="00C50A95" w:rsidP="00416506">
            <w:pPr>
              <w:pStyle w:val="tabletext11"/>
              <w:jc w:val="center"/>
              <w:rPr>
                <w:ins w:id="29332" w:author="Author"/>
              </w:rPr>
            </w:pPr>
            <w:ins w:id="29333" w:author="Author">
              <w:r w:rsidRPr="00D016EC">
                <w:t>0.53</w:t>
              </w:r>
            </w:ins>
          </w:p>
        </w:tc>
        <w:tc>
          <w:tcPr>
            <w:tcW w:w="440" w:type="dxa"/>
            <w:shd w:val="clear" w:color="auto" w:fill="auto"/>
            <w:noWrap/>
            <w:vAlign w:val="bottom"/>
          </w:tcPr>
          <w:p w14:paraId="40764884" w14:textId="77777777" w:rsidR="00C50A95" w:rsidRPr="00D016EC" w:rsidRDefault="00C50A95" w:rsidP="00416506">
            <w:pPr>
              <w:pStyle w:val="tabletext11"/>
              <w:jc w:val="center"/>
              <w:rPr>
                <w:ins w:id="29334" w:author="Author"/>
              </w:rPr>
            </w:pPr>
            <w:ins w:id="29335" w:author="Author">
              <w:r w:rsidRPr="00D016EC">
                <w:t>0.51</w:t>
              </w:r>
            </w:ins>
          </w:p>
        </w:tc>
        <w:tc>
          <w:tcPr>
            <w:tcW w:w="400" w:type="dxa"/>
            <w:shd w:val="clear" w:color="auto" w:fill="auto"/>
            <w:noWrap/>
            <w:vAlign w:val="bottom"/>
          </w:tcPr>
          <w:p w14:paraId="14C8B7BD" w14:textId="77777777" w:rsidR="00C50A95" w:rsidRPr="00D016EC" w:rsidRDefault="00C50A95" w:rsidP="00416506">
            <w:pPr>
              <w:pStyle w:val="tabletext11"/>
              <w:jc w:val="center"/>
              <w:rPr>
                <w:ins w:id="29336" w:author="Author"/>
              </w:rPr>
            </w:pPr>
            <w:ins w:id="29337" w:author="Author">
              <w:r w:rsidRPr="00D016EC">
                <w:t>0.49</w:t>
              </w:r>
            </w:ins>
          </w:p>
        </w:tc>
        <w:tc>
          <w:tcPr>
            <w:tcW w:w="400" w:type="dxa"/>
            <w:shd w:val="clear" w:color="auto" w:fill="auto"/>
            <w:noWrap/>
            <w:vAlign w:val="bottom"/>
          </w:tcPr>
          <w:p w14:paraId="733D8195" w14:textId="77777777" w:rsidR="00C50A95" w:rsidRPr="00D016EC" w:rsidRDefault="00C50A95" w:rsidP="00416506">
            <w:pPr>
              <w:pStyle w:val="tabletext11"/>
              <w:jc w:val="center"/>
              <w:rPr>
                <w:ins w:id="29338" w:author="Author"/>
              </w:rPr>
            </w:pPr>
            <w:ins w:id="29339" w:author="Author">
              <w:r w:rsidRPr="00D016EC">
                <w:t>0.47</w:t>
              </w:r>
            </w:ins>
          </w:p>
        </w:tc>
        <w:tc>
          <w:tcPr>
            <w:tcW w:w="400" w:type="dxa"/>
            <w:shd w:val="clear" w:color="auto" w:fill="auto"/>
            <w:noWrap/>
            <w:vAlign w:val="bottom"/>
          </w:tcPr>
          <w:p w14:paraId="19A12C9D" w14:textId="77777777" w:rsidR="00C50A95" w:rsidRPr="00D016EC" w:rsidRDefault="00C50A95" w:rsidP="00416506">
            <w:pPr>
              <w:pStyle w:val="tabletext11"/>
              <w:jc w:val="center"/>
              <w:rPr>
                <w:ins w:id="29340" w:author="Author"/>
              </w:rPr>
            </w:pPr>
            <w:ins w:id="29341" w:author="Author">
              <w:r w:rsidRPr="00D016EC">
                <w:t>0.45</w:t>
              </w:r>
            </w:ins>
          </w:p>
        </w:tc>
        <w:tc>
          <w:tcPr>
            <w:tcW w:w="400" w:type="dxa"/>
            <w:shd w:val="clear" w:color="auto" w:fill="auto"/>
            <w:noWrap/>
            <w:vAlign w:val="bottom"/>
          </w:tcPr>
          <w:p w14:paraId="573943B2" w14:textId="77777777" w:rsidR="00C50A95" w:rsidRPr="00D016EC" w:rsidRDefault="00C50A95" w:rsidP="00416506">
            <w:pPr>
              <w:pStyle w:val="tabletext11"/>
              <w:jc w:val="center"/>
              <w:rPr>
                <w:ins w:id="29342" w:author="Author"/>
              </w:rPr>
            </w:pPr>
            <w:ins w:id="29343" w:author="Author">
              <w:r w:rsidRPr="00D016EC">
                <w:t>0.44</w:t>
              </w:r>
            </w:ins>
          </w:p>
        </w:tc>
        <w:tc>
          <w:tcPr>
            <w:tcW w:w="460" w:type="dxa"/>
            <w:shd w:val="clear" w:color="auto" w:fill="auto"/>
            <w:noWrap/>
            <w:vAlign w:val="bottom"/>
          </w:tcPr>
          <w:p w14:paraId="4AE6FA80" w14:textId="77777777" w:rsidR="00C50A95" w:rsidRPr="00D016EC" w:rsidRDefault="00C50A95" w:rsidP="00416506">
            <w:pPr>
              <w:pStyle w:val="tabletext11"/>
              <w:jc w:val="center"/>
              <w:rPr>
                <w:ins w:id="29344" w:author="Author"/>
              </w:rPr>
            </w:pPr>
            <w:ins w:id="29345" w:author="Author">
              <w:r w:rsidRPr="00D016EC">
                <w:t>0.42</w:t>
              </w:r>
            </w:ins>
          </w:p>
        </w:tc>
      </w:tr>
      <w:tr w:rsidR="00C50A95" w:rsidRPr="00D016EC" w14:paraId="5E844C85" w14:textId="77777777" w:rsidTr="00416506">
        <w:trPr>
          <w:trHeight w:val="190"/>
          <w:ins w:id="29346" w:author="Author"/>
        </w:trPr>
        <w:tc>
          <w:tcPr>
            <w:tcW w:w="200" w:type="dxa"/>
            <w:tcBorders>
              <w:right w:val="nil"/>
            </w:tcBorders>
            <w:shd w:val="clear" w:color="auto" w:fill="auto"/>
            <w:vAlign w:val="bottom"/>
          </w:tcPr>
          <w:p w14:paraId="1351C7D9" w14:textId="77777777" w:rsidR="00C50A95" w:rsidRPr="00D016EC" w:rsidRDefault="00C50A95" w:rsidP="00416506">
            <w:pPr>
              <w:pStyle w:val="tabletext11"/>
              <w:jc w:val="right"/>
              <w:rPr>
                <w:ins w:id="29347" w:author="Author"/>
              </w:rPr>
            </w:pPr>
          </w:p>
        </w:tc>
        <w:tc>
          <w:tcPr>
            <w:tcW w:w="1580" w:type="dxa"/>
            <w:tcBorders>
              <w:left w:val="nil"/>
            </w:tcBorders>
            <w:shd w:val="clear" w:color="auto" w:fill="auto"/>
            <w:vAlign w:val="bottom"/>
          </w:tcPr>
          <w:p w14:paraId="436C9597" w14:textId="77777777" w:rsidR="00C50A95" w:rsidRPr="00D016EC" w:rsidRDefault="00C50A95" w:rsidP="00416506">
            <w:pPr>
              <w:pStyle w:val="tabletext11"/>
              <w:tabs>
                <w:tab w:val="decimal" w:pos="640"/>
              </w:tabs>
              <w:rPr>
                <w:ins w:id="29348" w:author="Author"/>
              </w:rPr>
            </w:pPr>
            <w:ins w:id="29349" w:author="Author">
              <w:r w:rsidRPr="00D016EC">
                <w:t>50,000 to 54,999</w:t>
              </w:r>
            </w:ins>
          </w:p>
        </w:tc>
        <w:tc>
          <w:tcPr>
            <w:tcW w:w="680" w:type="dxa"/>
            <w:shd w:val="clear" w:color="auto" w:fill="auto"/>
            <w:noWrap/>
            <w:vAlign w:val="bottom"/>
          </w:tcPr>
          <w:p w14:paraId="37B39FD1" w14:textId="77777777" w:rsidR="00C50A95" w:rsidRPr="00D016EC" w:rsidRDefault="00C50A95" w:rsidP="00416506">
            <w:pPr>
              <w:pStyle w:val="tabletext11"/>
              <w:jc w:val="center"/>
              <w:rPr>
                <w:ins w:id="29350" w:author="Author"/>
              </w:rPr>
            </w:pPr>
            <w:ins w:id="29351" w:author="Author">
              <w:r w:rsidRPr="00D016EC">
                <w:t>1.38</w:t>
              </w:r>
            </w:ins>
          </w:p>
        </w:tc>
        <w:tc>
          <w:tcPr>
            <w:tcW w:w="900" w:type="dxa"/>
            <w:shd w:val="clear" w:color="auto" w:fill="auto"/>
            <w:noWrap/>
            <w:vAlign w:val="bottom"/>
          </w:tcPr>
          <w:p w14:paraId="0106E63A" w14:textId="77777777" w:rsidR="00C50A95" w:rsidRPr="00D016EC" w:rsidRDefault="00C50A95" w:rsidP="00416506">
            <w:pPr>
              <w:pStyle w:val="tabletext11"/>
              <w:jc w:val="center"/>
              <w:rPr>
                <w:ins w:id="29352" w:author="Author"/>
              </w:rPr>
            </w:pPr>
            <w:ins w:id="29353" w:author="Author">
              <w:r w:rsidRPr="00D016EC">
                <w:t>1.38</w:t>
              </w:r>
            </w:ins>
          </w:p>
        </w:tc>
        <w:tc>
          <w:tcPr>
            <w:tcW w:w="400" w:type="dxa"/>
            <w:shd w:val="clear" w:color="auto" w:fill="auto"/>
            <w:noWrap/>
            <w:vAlign w:val="bottom"/>
          </w:tcPr>
          <w:p w14:paraId="00BAF59F" w14:textId="77777777" w:rsidR="00C50A95" w:rsidRPr="00D016EC" w:rsidRDefault="00C50A95" w:rsidP="00416506">
            <w:pPr>
              <w:pStyle w:val="tabletext11"/>
              <w:jc w:val="center"/>
              <w:rPr>
                <w:ins w:id="29354" w:author="Author"/>
              </w:rPr>
            </w:pPr>
            <w:ins w:id="29355" w:author="Author">
              <w:r w:rsidRPr="00D016EC">
                <w:t>1.38</w:t>
              </w:r>
            </w:ins>
          </w:p>
        </w:tc>
        <w:tc>
          <w:tcPr>
            <w:tcW w:w="400" w:type="dxa"/>
            <w:shd w:val="clear" w:color="auto" w:fill="auto"/>
            <w:noWrap/>
            <w:vAlign w:val="bottom"/>
          </w:tcPr>
          <w:p w14:paraId="1F6D913B" w14:textId="77777777" w:rsidR="00C50A95" w:rsidRPr="00D016EC" w:rsidRDefault="00C50A95" w:rsidP="00416506">
            <w:pPr>
              <w:pStyle w:val="tabletext11"/>
              <w:jc w:val="center"/>
              <w:rPr>
                <w:ins w:id="29356" w:author="Author"/>
              </w:rPr>
            </w:pPr>
            <w:ins w:id="29357" w:author="Author">
              <w:r w:rsidRPr="00D016EC">
                <w:t>1.32</w:t>
              </w:r>
            </w:ins>
          </w:p>
        </w:tc>
        <w:tc>
          <w:tcPr>
            <w:tcW w:w="400" w:type="dxa"/>
            <w:shd w:val="clear" w:color="auto" w:fill="auto"/>
            <w:noWrap/>
            <w:vAlign w:val="bottom"/>
          </w:tcPr>
          <w:p w14:paraId="496959D0" w14:textId="77777777" w:rsidR="00C50A95" w:rsidRPr="00D016EC" w:rsidRDefault="00C50A95" w:rsidP="00416506">
            <w:pPr>
              <w:pStyle w:val="tabletext11"/>
              <w:jc w:val="center"/>
              <w:rPr>
                <w:ins w:id="29358" w:author="Author"/>
              </w:rPr>
            </w:pPr>
            <w:ins w:id="29359" w:author="Author">
              <w:r w:rsidRPr="00D016EC">
                <w:t>1.26</w:t>
              </w:r>
            </w:ins>
          </w:p>
        </w:tc>
        <w:tc>
          <w:tcPr>
            <w:tcW w:w="400" w:type="dxa"/>
            <w:shd w:val="clear" w:color="auto" w:fill="auto"/>
            <w:noWrap/>
            <w:vAlign w:val="bottom"/>
          </w:tcPr>
          <w:p w14:paraId="69A755CB" w14:textId="77777777" w:rsidR="00C50A95" w:rsidRPr="00D016EC" w:rsidRDefault="00C50A95" w:rsidP="00416506">
            <w:pPr>
              <w:pStyle w:val="tabletext11"/>
              <w:jc w:val="center"/>
              <w:rPr>
                <w:ins w:id="29360" w:author="Author"/>
              </w:rPr>
            </w:pPr>
            <w:ins w:id="29361" w:author="Author">
              <w:r w:rsidRPr="00D016EC">
                <w:t>1.13</w:t>
              </w:r>
            </w:ins>
          </w:p>
        </w:tc>
        <w:tc>
          <w:tcPr>
            <w:tcW w:w="400" w:type="dxa"/>
            <w:shd w:val="clear" w:color="auto" w:fill="auto"/>
            <w:noWrap/>
            <w:vAlign w:val="bottom"/>
          </w:tcPr>
          <w:p w14:paraId="53932B01" w14:textId="77777777" w:rsidR="00C50A95" w:rsidRPr="00D016EC" w:rsidRDefault="00C50A95" w:rsidP="00416506">
            <w:pPr>
              <w:pStyle w:val="tabletext11"/>
              <w:jc w:val="center"/>
              <w:rPr>
                <w:ins w:id="29362" w:author="Author"/>
              </w:rPr>
            </w:pPr>
            <w:ins w:id="29363" w:author="Author">
              <w:r w:rsidRPr="00D016EC">
                <w:t>1.08</w:t>
              </w:r>
            </w:ins>
          </w:p>
        </w:tc>
        <w:tc>
          <w:tcPr>
            <w:tcW w:w="400" w:type="dxa"/>
            <w:shd w:val="clear" w:color="auto" w:fill="auto"/>
            <w:noWrap/>
            <w:vAlign w:val="bottom"/>
          </w:tcPr>
          <w:p w14:paraId="4FE5B288" w14:textId="77777777" w:rsidR="00C50A95" w:rsidRPr="00D016EC" w:rsidRDefault="00C50A95" w:rsidP="00416506">
            <w:pPr>
              <w:pStyle w:val="tabletext11"/>
              <w:jc w:val="center"/>
              <w:rPr>
                <w:ins w:id="29364" w:author="Author"/>
              </w:rPr>
            </w:pPr>
            <w:ins w:id="29365" w:author="Author">
              <w:r w:rsidRPr="00D016EC">
                <w:t>1.03</w:t>
              </w:r>
            </w:ins>
          </w:p>
        </w:tc>
        <w:tc>
          <w:tcPr>
            <w:tcW w:w="400" w:type="dxa"/>
            <w:shd w:val="clear" w:color="auto" w:fill="auto"/>
            <w:noWrap/>
            <w:vAlign w:val="bottom"/>
          </w:tcPr>
          <w:p w14:paraId="39FEFE32" w14:textId="77777777" w:rsidR="00C50A95" w:rsidRPr="00D016EC" w:rsidRDefault="00C50A95" w:rsidP="00416506">
            <w:pPr>
              <w:pStyle w:val="tabletext11"/>
              <w:jc w:val="center"/>
              <w:rPr>
                <w:ins w:id="29366" w:author="Author"/>
              </w:rPr>
            </w:pPr>
            <w:ins w:id="29367" w:author="Author">
              <w:r w:rsidRPr="00D016EC">
                <w:t>0.97</w:t>
              </w:r>
            </w:ins>
          </w:p>
        </w:tc>
        <w:tc>
          <w:tcPr>
            <w:tcW w:w="400" w:type="dxa"/>
            <w:shd w:val="clear" w:color="auto" w:fill="auto"/>
            <w:noWrap/>
            <w:vAlign w:val="bottom"/>
          </w:tcPr>
          <w:p w14:paraId="066AA87F" w14:textId="77777777" w:rsidR="00C50A95" w:rsidRPr="00D016EC" w:rsidRDefault="00C50A95" w:rsidP="00416506">
            <w:pPr>
              <w:pStyle w:val="tabletext11"/>
              <w:jc w:val="center"/>
              <w:rPr>
                <w:ins w:id="29368" w:author="Author"/>
              </w:rPr>
            </w:pPr>
            <w:ins w:id="29369" w:author="Author">
              <w:r w:rsidRPr="00D016EC">
                <w:t>0.92</w:t>
              </w:r>
            </w:ins>
          </w:p>
        </w:tc>
        <w:tc>
          <w:tcPr>
            <w:tcW w:w="400" w:type="dxa"/>
            <w:shd w:val="clear" w:color="auto" w:fill="auto"/>
            <w:noWrap/>
            <w:vAlign w:val="bottom"/>
          </w:tcPr>
          <w:p w14:paraId="44CECBEE" w14:textId="77777777" w:rsidR="00C50A95" w:rsidRPr="00D016EC" w:rsidRDefault="00C50A95" w:rsidP="00416506">
            <w:pPr>
              <w:pStyle w:val="tabletext11"/>
              <w:jc w:val="center"/>
              <w:rPr>
                <w:ins w:id="29370" w:author="Author"/>
              </w:rPr>
            </w:pPr>
            <w:ins w:id="29371" w:author="Author">
              <w:r w:rsidRPr="00D016EC">
                <w:t>0.87</w:t>
              </w:r>
            </w:ins>
          </w:p>
        </w:tc>
        <w:tc>
          <w:tcPr>
            <w:tcW w:w="400" w:type="dxa"/>
            <w:shd w:val="clear" w:color="auto" w:fill="auto"/>
            <w:noWrap/>
            <w:vAlign w:val="bottom"/>
          </w:tcPr>
          <w:p w14:paraId="4C72415A" w14:textId="77777777" w:rsidR="00C50A95" w:rsidRPr="00D016EC" w:rsidRDefault="00C50A95" w:rsidP="00416506">
            <w:pPr>
              <w:pStyle w:val="tabletext11"/>
              <w:jc w:val="center"/>
              <w:rPr>
                <w:ins w:id="29372" w:author="Author"/>
              </w:rPr>
            </w:pPr>
            <w:ins w:id="29373" w:author="Author">
              <w:r w:rsidRPr="00D016EC">
                <w:t>0.84</w:t>
              </w:r>
            </w:ins>
          </w:p>
        </w:tc>
        <w:tc>
          <w:tcPr>
            <w:tcW w:w="400" w:type="dxa"/>
            <w:shd w:val="clear" w:color="auto" w:fill="auto"/>
            <w:noWrap/>
            <w:vAlign w:val="bottom"/>
          </w:tcPr>
          <w:p w14:paraId="5641F602" w14:textId="77777777" w:rsidR="00C50A95" w:rsidRPr="00D016EC" w:rsidRDefault="00C50A95" w:rsidP="00416506">
            <w:pPr>
              <w:pStyle w:val="tabletext11"/>
              <w:jc w:val="center"/>
              <w:rPr>
                <w:ins w:id="29374" w:author="Author"/>
              </w:rPr>
            </w:pPr>
            <w:ins w:id="29375" w:author="Author">
              <w:r w:rsidRPr="00D016EC">
                <w:t>0.80</w:t>
              </w:r>
            </w:ins>
          </w:p>
        </w:tc>
        <w:tc>
          <w:tcPr>
            <w:tcW w:w="400" w:type="dxa"/>
            <w:shd w:val="clear" w:color="auto" w:fill="auto"/>
            <w:noWrap/>
            <w:vAlign w:val="bottom"/>
          </w:tcPr>
          <w:p w14:paraId="3B877C2D" w14:textId="77777777" w:rsidR="00C50A95" w:rsidRPr="00D016EC" w:rsidRDefault="00C50A95" w:rsidP="00416506">
            <w:pPr>
              <w:pStyle w:val="tabletext11"/>
              <w:jc w:val="center"/>
              <w:rPr>
                <w:ins w:id="29376" w:author="Author"/>
              </w:rPr>
            </w:pPr>
            <w:ins w:id="29377" w:author="Author">
              <w:r w:rsidRPr="00D016EC">
                <w:t>0.77</w:t>
              </w:r>
            </w:ins>
          </w:p>
        </w:tc>
        <w:tc>
          <w:tcPr>
            <w:tcW w:w="400" w:type="dxa"/>
            <w:shd w:val="clear" w:color="auto" w:fill="auto"/>
            <w:noWrap/>
            <w:vAlign w:val="bottom"/>
          </w:tcPr>
          <w:p w14:paraId="57B38ED5" w14:textId="77777777" w:rsidR="00C50A95" w:rsidRPr="00D016EC" w:rsidRDefault="00C50A95" w:rsidP="00416506">
            <w:pPr>
              <w:pStyle w:val="tabletext11"/>
              <w:jc w:val="center"/>
              <w:rPr>
                <w:ins w:id="29378" w:author="Author"/>
              </w:rPr>
            </w:pPr>
            <w:ins w:id="29379" w:author="Author">
              <w:r w:rsidRPr="00D016EC">
                <w:t>0.74</w:t>
              </w:r>
            </w:ins>
          </w:p>
        </w:tc>
        <w:tc>
          <w:tcPr>
            <w:tcW w:w="400" w:type="dxa"/>
            <w:shd w:val="clear" w:color="auto" w:fill="auto"/>
            <w:noWrap/>
            <w:vAlign w:val="bottom"/>
          </w:tcPr>
          <w:p w14:paraId="1E7B5BF8" w14:textId="77777777" w:rsidR="00C50A95" w:rsidRPr="00D016EC" w:rsidRDefault="00C50A95" w:rsidP="00416506">
            <w:pPr>
              <w:pStyle w:val="tabletext11"/>
              <w:jc w:val="center"/>
              <w:rPr>
                <w:ins w:id="29380" w:author="Author"/>
              </w:rPr>
            </w:pPr>
            <w:ins w:id="29381" w:author="Author">
              <w:r w:rsidRPr="00D016EC">
                <w:t>0.71</w:t>
              </w:r>
            </w:ins>
          </w:p>
        </w:tc>
        <w:tc>
          <w:tcPr>
            <w:tcW w:w="400" w:type="dxa"/>
            <w:shd w:val="clear" w:color="auto" w:fill="auto"/>
            <w:noWrap/>
            <w:vAlign w:val="bottom"/>
          </w:tcPr>
          <w:p w14:paraId="7D8403B8" w14:textId="77777777" w:rsidR="00C50A95" w:rsidRPr="00D016EC" w:rsidRDefault="00C50A95" w:rsidP="00416506">
            <w:pPr>
              <w:pStyle w:val="tabletext11"/>
              <w:jc w:val="center"/>
              <w:rPr>
                <w:ins w:id="29382" w:author="Author"/>
              </w:rPr>
            </w:pPr>
            <w:ins w:id="29383" w:author="Author">
              <w:r w:rsidRPr="00D016EC">
                <w:t>0.68</w:t>
              </w:r>
            </w:ins>
          </w:p>
        </w:tc>
        <w:tc>
          <w:tcPr>
            <w:tcW w:w="400" w:type="dxa"/>
            <w:shd w:val="clear" w:color="auto" w:fill="auto"/>
            <w:noWrap/>
            <w:vAlign w:val="bottom"/>
          </w:tcPr>
          <w:p w14:paraId="4C8FA6C0" w14:textId="77777777" w:rsidR="00C50A95" w:rsidRPr="00D016EC" w:rsidRDefault="00C50A95" w:rsidP="00416506">
            <w:pPr>
              <w:pStyle w:val="tabletext11"/>
              <w:jc w:val="center"/>
              <w:rPr>
                <w:ins w:id="29384" w:author="Author"/>
              </w:rPr>
            </w:pPr>
            <w:ins w:id="29385" w:author="Author">
              <w:r w:rsidRPr="00D016EC">
                <w:t>0.65</w:t>
              </w:r>
            </w:ins>
          </w:p>
        </w:tc>
        <w:tc>
          <w:tcPr>
            <w:tcW w:w="400" w:type="dxa"/>
            <w:shd w:val="clear" w:color="auto" w:fill="auto"/>
            <w:noWrap/>
            <w:vAlign w:val="bottom"/>
          </w:tcPr>
          <w:p w14:paraId="3DFCE5CC" w14:textId="77777777" w:rsidR="00C50A95" w:rsidRPr="00D016EC" w:rsidRDefault="00C50A95" w:rsidP="00416506">
            <w:pPr>
              <w:pStyle w:val="tabletext11"/>
              <w:jc w:val="center"/>
              <w:rPr>
                <w:ins w:id="29386" w:author="Author"/>
              </w:rPr>
            </w:pPr>
            <w:ins w:id="29387" w:author="Author">
              <w:r w:rsidRPr="00D016EC">
                <w:t>0.63</w:t>
              </w:r>
            </w:ins>
          </w:p>
        </w:tc>
        <w:tc>
          <w:tcPr>
            <w:tcW w:w="400" w:type="dxa"/>
            <w:shd w:val="clear" w:color="auto" w:fill="auto"/>
            <w:noWrap/>
            <w:vAlign w:val="bottom"/>
          </w:tcPr>
          <w:p w14:paraId="2A0898FB" w14:textId="77777777" w:rsidR="00C50A95" w:rsidRPr="00D016EC" w:rsidRDefault="00C50A95" w:rsidP="00416506">
            <w:pPr>
              <w:pStyle w:val="tabletext11"/>
              <w:jc w:val="center"/>
              <w:rPr>
                <w:ins w:id="29388" w:author="Author"/>
              </w:rPr>
            </w:pPr>
            <w:ins w:id="29389" w:author="Author">
              <w:r w:rsidRPr="00D016EC">
                <w:t>0.60</w:t>
              </w:r>
            </w:ins>
          </w:p>
        </w:tc>
        <w:tc>
          <w:tcPr>
            <w:tcW w:w="400" w:type="dxa"/>
            <w:shd w:val="clear" w:color="auto" w:fill="auto"/>
            <w:noWrap/>
            <w:vAlign w:val="bottom"/>
          </w:tcPr>
          <w:p w14:paraId="26E18ECE" w14:textId="77777777" w:rsidR="00C50A95" w:rsidRPr="00D016EC" w:rsidRDefault="00C50A95" w:rsidP="00416506">
            <w:pPr>
              <w:pStyle w:val="tabletext11"/>
              <w:jc w:val="center"/>
              <w:rPr>
                <w:ins w:id="29390" w:author="Author"/>
              </w:rPr>
            </w:pPr>
            <w:ins w:id="29391" w:author="Author">
              <w:r w:rsidRPr="00D016EC">
                <w:t>0.58</w:t>
              </w:r>
            </w:ins>
          </w:p>
        </w:tc>
        <w:tc>
          <w:tcPr>
            <w:tcW w:w="400" w:type="dxa"/>
            <w:shd w:val="clear" w:color="auto" w:fill="auto"/>
            <w:noWrap/>
            <w:vAlign w:val="bottom"/>
          </w:tcPr>
          <w:p w14:paraId="36304276" w14:textId="77777777" w:rsidR="00C50A95" w:rsidRPr="00D016EC" w:rsidRDefault="00C50A95" w:rsidP="00416506">
            <w:pPr>
              <w:pStyle w:val="tabletext11"/>
              <w:jc w:val="center"/>
              <w:rPr>
                <w:ins w:id="29392" w:author="Author"/>
              </w:rPr>
            </w:pPr>
            <w:ins w:id="29393" w:author="Author">
              <w:r w:rsidRPr="00D016EC">
                <w:t>0.56</w:t>
              </w:r>
            </w:ins>
          </w:p>
        </w:tc>
        <w:tc>
          <w:tcPr>
            <w:tcW w:w="440" w:type="dxa"/>
            <w:shd w:val="clear" w:color="auto" w:fill="auto"/>
            <w:noWrap/>
            <w:vAlign w:val="bottom"/>
          </w:tcPr>
          <w:p w14:paraId="74728999" w14:textId="77777777" w:rsidR="00C50A95" w:rsidRPr="00D016EC" w:rsidRDefault="00C50A95" w:rsidP="00416506">
            <w:pPr>
              <w:pStyle w:val="tabletext11"/>
              <w:jc w:val="center"/>
              <w:rPr>
                <w:ins w:id="29394" w:author="Author"/>
              </w:rPr>
            </w:pPr>
            <w:ins w:id="29395" w:author="Author">
              <w:r w:rsidRPr="00D016EC">
                <w:t>0.53</w:t>
              </w:r>
            </w:ins>
          </w:p>
        </w:tc>
        <w:tc>
          <w:tcPr>
            <w:tcW w:w="400" w:type="dxa"/>
            <w:shd w:val="clear" w:color="auto" w:fill="auto"/>
            <w:noWrap/>
            <w:vAlign w:val="bottom"/>
          </w:tcPr>
          <w:p w14:paraId="69159F87" w14:textId="77777777" w:rsidR="00C50A95" w:rsidRPr="00D016EC" w:rsidRDefault="00C50A95" w:rsidP="00416506">
            <w:pPr>
              <w:pStyle w:val="tabletext11"/>
              <w:jc w:val="center"/>
              <w:rPr>
                <w:ins w:id="29396" w:author="Author"/>
              </w:rPr>
            </w:pPr>
            <w:ins w:id="29397" w:author="Author">
              <w:r w:rsidRPr="00D016EC">
                <w:t>0.51</w:t>
              </w:r>
            </w:ins>
          </w:p>
        </w:tc>
        <w:tc>
          <w:tcPr>
            <w:tcW w:w="400" w:type="dxa"/>
            <w:shd w:val="clear" w:color="auto" w:fill="auto"/>
            <w:noWrap/>
            <w:vAlign w:val="bottom"/>
          </w:tcPr>
          <w:p w14:paraId="7D95DC13" w14:textId="77777777" w:rsidR="00C50A95" w:rsidRPr="00D016EC" w:rsidRDefault="00C50A95" w:rsidP="00416506">
            <w:pPr>
              <w:pStyle w:val="tabletext11"/>
              <w:jc w:val="center"/>
              <w:rPr>
                <w:ins w:id="29398" w:author="Author"/>
              </w:rPr>
            </w:pPr>
            <w:ins w:id="29399" w:author="Author">
              <w:r w:rsidRPr="00D016EC">
                <w:t>0.49</w:t>
              </w:r>
            </w:ins>
          </w:p>
        </w:tc>
        <w:tc>
          <w:tcPr>
            <w:tcW w:w="400" w:type="dxa"/>
            <w:shd w:val="clear" w:color="auto" w:fill="auto"/>
            <w:noWrap/>
            <w:vAlign w:val="bottom"/>
          </w:tcPr>
          <w:p w14:paraId="7928C387" w14:textId="77777777" w:rsidR="00C50A95" w:rsidRPr="00D016EC" w:rsidRDefault="00C50A95" w:rsidP="00416506">
            <w:pPr>
              <w:pStyle w:val="tabletext11"/>
              <w:jc w:val="center"/>
              <w:rPr>
                <w:ins w:id="29400" w:author="Author"/>
              </w:rPr>
            </w:pPr>
            <w:ins w:id="29401" w:author="Author">
              <w:r w:rsidRPr="00D016EC">
                <w:t>0.47</w:t>
              </w:r>
            </w:ins>
          </w:p>
        </w:tc>
        <w:tc>
          <w:tcPr>
            <w:tcW w:w="400" w:type="dxa"/>
            <w:shd w:val="clear" w:color="auto" w:fill="auto"/>
            <w:noWrap/>
            <w:vAlign w:val="bottom"/>
          </w:tcPr>
          <w:p w14:paraId="2BE21159" w14:textId="77777777" w:rsidR="00C50A95" w:rsidRPr="00D016EC" w:rsidRDefault="00C50A95" w:rsidP="00416506">
            <w:pPr>
              <w:pStyle w:val="tabletext11"/>
              <w:jc w:val="center"/>
              <w:rPr>
                <w:ins w:id="29402" w:author="Author"/>
              </w:rPr>
            </w:pPr>
            <w:ins w:id="29403" w:author="Author">
              <w:r w:rsidRPr="00D016EC">
                <w:t>0.45</w:t>
              </w:r>
            </w:ins>
          </w:p>
        </w:tc>
        <w:tc>
          <w:tcPr>
            <w:tcW w:w="460" w:type="dxa"/>
            <w:shd w:val="clear" w:color="auto" w:fill="auto"/>
            <w:noWrap/>
            <w:vAlign w:val="bottom"/>
          </w:tcPr>
          <w:p w14:paraId="1AC04E30" w14:textId="77777777" w:rsidR="00C50A95" w:rsidRPr="00D016EC" w:rsidRDefault="00C50A95" w:rsidP="00416506">
            <w:pPr>
              <w:pStyle w:val="tabletext11"/>
              <w:jc w:val="center"/>
              <w:rPr>
                <w:ins w:id="29404" w:author="Author"/>
              </w:rPr>
            </w:pPr>
            <w:ins w:id="29405" w:author="Author">
              <w:r w:rsidRPr="00D016EC">
                <w:t>0.43</w:t>
              </w:r>
            </w:ins>
          </w:p>
        </w:tc>
      </w:tr>
      <w:tr w:rsidR="00C50A95" w:rsidRPr="00D016EC" w14:paraId="1AF953BF" w14:textId="77777777" w:rsidTr="00416506">
        <w:trPr>
          <w:trHeight w:val="190"/>
          <w:ins w:id="29406" w:author="Author"/>
        </w:trPr>
        <w:tc>
          <w:tcPr>
            <w:tcW w:w="200" w:type="dxa"/>
            <w:tcBorders>
              <w:right w:val="nil"/>
            </w:tcBorders>
            <w:shd w:val="clear" w:color="auto" w:fill="auto"/>
            <w:vAlign w:val="bottom"/>
          </w:tcPr>
          <w:p w14:paraId="1478764B" w14:textId="77777777" w:rsidR="00C50A95" w:rsidRPr="00D016EC" w:rsidRDefault="00C50A95" w:rsidP="00416506">
            <w:pPr>
              <w:pStyle w:val="tabletext11"/>
              <w:jc w:val="right"/>
              <w:rPr>
                <w:ins w:id="29407" w:author="Author"/>
              </w:rPr>
            </w:pPr>
          </w:p>
        </w:tc>
        <w:tc>
          <w:tcPr>
            <w:tcW w:w="1580" w:type="dxa"/>
            <w:tcBorders>
              <w:left w:val="nil"/>
            </w:tcBorders>
            <w:shd w:val="clear" w:color="auto" w:fill="auto"/>
            <w:vAlign w:val="bottom"/>
          </w:tcPr>
          <w:p w14:paraId="6C5EC4E7" w14:textId="77777777" w:rsidR="00C50A95" w:rsidRPr="00D016EC" w:rsidRDefault="00C50A95" w:rsidP="00416506">
            <w:pPr>
              <w:pStyle w:val="tabletext11"/>
              <w:tabs>
                <w:tab w:val="decimal" w:pos="640"/>
              </w:tabs>
              <w:rPr>
                <w:ins w:id="29408" w:author="Author"/>
              </w:rPr>
            </w:pPr>
            <w:ins w:id="29409" w:author="Author">
              <w:r w:rsidRPr="00D016EC">
                <w:t>55,000 to 64,999</w:t>
              </w:r>
            </w:ins>
          </w:p>
        </w:tc>
        <w:tc>
          <w:tcPr>
            <w:tcW w:w="680" w:type="dxa"/>
            <w:shd w:val="clear" w:color="auto" w:fill="auto"/>
            <w:noWrap/>
            <w:vAlign w:val="bottom"/>
          </w:tcPr>
          <w:p w14:paraId="0AB4D1D3" w14:textId="77777777" w:rsidR="00C50A95" w:rsidRPr="00D016EC" w:rsidRDefault="00C50A95" w:rsidP="00416506">
            <w:pPr>
              <w:pStyle w:val="tabletext11"/>
              <w:jc w:val="center"/>
              <w:rPr>
                <w:ins w:id="29410" w:author="Author"/>
              </w:rPr>
            </w:pPr>
            <w:ins w:id="29411" w:author="Author">
              <w:r w:rsidRPr="00D016EC">
                <w:t>1.46</w:t>
              </w:r>
            </w:ins>
          </w:p>
        </w:tc>
        <w:tc>
          <w:tcPr>
            <w:tcW w:w="900" w:type="dxa"/>
            <w:shd w:val="clear" w:color="auto" w:fill="auto"/>
            <w:noWrap/>
            <w:vAlign w:val="bottom"/>
          </w:tcPr>
          <w:p w14:paraId="55E24186" w14:textId="77777777" w:rsidR="00C50A95" w:rsidRPr="00D016EC" w:rsidRDefault="00C50A95" w:rsidP="00416506">
            <w:pPr>
              <w:pStyle w:val="tabletext11"/>
              <w:jc w:val="center"/>
              <w:rPr>
                <w:ins w:id="29412" w:author="Author"/>
              </w:rPr>
            </w:pPr>
            <w:ins w:id="29413" w:author="Author">
              <w:r w:rsidRPr="00D016EC">
                <w:t>1.46</w:t>
              </w:r>
            </w:ins>
          </w:p>
        </w:tc>
        <w:tc>
          <w:tcPr>
            <w:tcW w:w="400" w:type="dxa"/>
            <w:shd w:val="clear" w:color="auto" w:fill="auto"/>
            <w:noWrap/>
            <w:vAlign w:val="bottom"/>
          </w:tcPr>
          <w:p w14:paraId="63F8A285" w14:textId="77777777" w:rsidR="00C50A95" w:rsidRPr="00D016EC" w:rsidRDefault="00C50A95" w:rsidP="00416506">
            <w:pPr>
              <w:pStyle w:val="tabletext11"/>
              <w:jc w:val="center"/>
              <w:rPr>
                <w:ins w:id="29414" w:author="Author"/>
              </w:rPr>
            </w:pPr>
            <w:ins w:id="29415" w:author="Author">
              <w:r w:rsidRPr="00D016EC">
                <w:t>1.46</w:t>
              </w:r>
            </w:ins>
          </w:p>
        </w:tc>
        <w:tc>
          <w:tcPr>
            <w:tcW w:w="400" w:type="dxa"/>
            <w:shd w:val="clear" w:color="auto" w:fill="auto"/>
            <w:noWrap/>
            <w:vAlign w:val="bottom"/>
          </w:tcPr>
          <w:p w14:paraId="547FB749" w14:textId="77777777" w:rsidR="00C50A95" w:rsidRPr="00D016EC" w:rsidRDefault="00C50A95" w:rsidP="00416506">
            <w:pPr>
              <w:pStyle w:val="tabletext11"/>
              <w:jc w:val="center"/>
              <w:rPr>
                <w:ins w:id="29416" w:author="Author"/>
              </w:rPr>
            </w:pPr>
            <w:ins w:id="29417" w:author="Author">
              <w:r w:rsidRPr="00D016EC">
                <w:t>1.39</w:t>
              </w:r>
            </w:ins>
          </w:p>
        </w:tc>
        <w:tc>
          <w:tcPr>
            <w:tcW w:w="400" w:type="dxa"/>
            <w:shd w:val="clear" w:color="auto" w:fill="auto"/>
            <w:noWrap/>
            <w:vAlign w:val="bottom"/>
          </w:tcPr>
          <w:p w14:paraId="42A745BC" w14:textId="77777777" w:rsidR="00C50A95" w:rsidRPr="00D016EC" w:rsidRDefault="00C50A95" w:rsidP="00416506">
            <w:pPr>
              <w:pStyle w:val="tabletext11"/>
              <w:jc w:val="center"/>
              <w:rPr>
                <w:ins w:id="29418" w:author="Author"/>
              </w:rPr>
            </w:pPr>
            <w:ins w:id="29419" w:author="Author">
              <w:r w:rsidRPr="00D016EC">
                <w:t>1.33</w:t>
              </w:r>
            </w:ins>
          </w:p>
        </w:tc>
        <w:tc>
          <w:tcPr>
            <w:tcW w:w="400" w:type="dxa"/>
            <w:shd w:val="clear" w:color="auto" w:fill="auto"/>
            <w:noWrap/>
            <w:vAlign w:val="bottom"/>
          </w:tcPr>
          <w:p w14:paraId="262B0B73" w14:textId="77777777" w:rsidR="00C50A95" w:rsidRPr="00D016EC" w:rsidRDefault="00C50A95" w:rsidP="00416506">
            <w:pPr>
              <w:pStyle w:val="tabletext11"/>
              <w:jc w:val="center"/>
              <w:rPr>
                <w:ins w:id="29420" w:author="Author"/>
              </w:rPr>
            </w:pPr>
            <w:ins w:id="29421" w:author="Author">
              <w:r w:rsidRPr="00D016EC">
                <w:t>1.20</w:t>
              </w:r>
            </w:ins>
          </w:p>
        </w:tc>
        <w:tc>
          <w:tcPr>
            <w:tcW w:w="400" w:type="dxa"/>
            <w:shd w:val="clear" w:color="auto" w:fill="auto"/>
            <w:noWrap/>
            <w:vAlign w:val="bottom"/>
          </w:tcPr>
          <w:p w14:paraId="5C62FF8F" w14:textId="77777777" w:rsidR="00C50A95" w:rsidRPr="00D016EC" w:rsidRDefault="00C50A95" w:rsidP="00416506">
            <w:pPr>
              <w:pStyle w:val="tabletext11"/>
              <w:jc w:val="center"/>
              <w:rPr>
                <w:ins w:id="29422" w:author="Author"/>
              </w:rPr>
            </w:pPr>
            <w:ins w:id="29423" w:author="Author">
              <w:r w:rsidRPr="00D016EC">
                <w:t>1.14</w:t>
              </w:r>
            </w:ins>
          </w:p>
        </w:tc>
        <w:tc>
          <w:tcPr>
            <w:tcW w:w="400" w:type="dxa"/>
            <w:shd w:val="clear" w:color="auto" w:fill="auto"/>
            <w:noWrap/>
            <w:vAlign w:val="bottom"/>
          </w:tcPr>
          <w:p w14:paraId="5CF30769" w14:textId="77777777" w:rsidR="00C50A95" w:rsidRPr="00D016EC" w:rsidRDefault="00C50A95" w:rsidP="00416506">
            <w:pPr>
              <w:pStyle w:val="tabletext11"/>
              <w:jc w:val="center"/>
              <w:rPr>
                <w:ins w:id="29424" w:author="Author"/>
              </w:rPr>
            </w:pPr>
            <w:ins w:id="29425" w:author="Author">
              <w:r w:rsidRPr="00D016EC">
                <w:t>1.09</w:t>
              </w:r>
            </w:ins>
          </w:p>
        </w:tc>
        <w:tc>
          <w:tcPr>
            <w:tcW w:w="400" w:type="dxa"/>
            <w:shd w:val="clear" w:color="auto" w:fill="auto"/>
            <w:noWrap/>
            <w:vAlign w:val="bottom"/>
          </w:tcPr>
          <w:p w14:paraId="727027A6" w14:textId="77777777" w:rsidR="00C50A95" w:rsidRPr="00D016EC" w:rsidRDefault="00C50A95" w:rsidP="00416506">
            <w:pPr>
              <w:pStyle w:val="tabletext11"/>
              <w:jc w:val="center"/>
              <w:rPr>
                <w:ins w:id="29426" w:author="Author"/>
              </w:rPr>
            </w:pPr>
            <w:ins w:id="29427" w:author="Author">
              <w:r w:rsidRPr="00D016EC">
                <w:t>1.03</w:t>
              </w:r>
            </w:ins>
          </w:p>
        </w:tc>
        <w:tc>
          <w:tcPr>
            <w:tcW w:w="400" w:type="dxa"/>
            <w:shd w:val="clear" w:color="auto" w:fill="auto"/>
            <w:noWrap/>
            <w:vAlign w:val="bottom"/>
          </w:tcPr>
          <w:p w14:paraId="53AE09B5" w14:textId="77777777" w:rsidR="00C50A95" w:rsidRPr="00D016EC" w:rsidRDefault="00C50A95" w:rsidP="00416506">
            <w:pPr>
              <w:pStyle w:val="tabletext11"/>
              <w:jc w:val="center"/>
              <w:rPr>
                <w:ins w:id="29428" w:author="Author"/>
              </w:rPr>
            </w:pPr>
            <w:ins w:id="29429" w:author="Author">
              <w:r w:rsidRPr="00D016EC">
                <w:t>0.97</w:t>
              </w:r>
            </w:ins>
          </w:p>
        </w:tc>
        <w:tc>
          <w:tcPr>
            <w:tcW w:w="400" w:type="dxa"/>
            <w:shd w:val="clear" w:color="auto" w:fill="auto"/>
            <w:noWrap/>
            <w:vAlign w:val="bottom"/>
          </w:tcPr>
          <w:p w14:paraId="56B74F13" w14:textId="77777777" w:rsidR="00C50A95" w:rsidRPr="00D016EC" w:rsidRDefault="00C50A95" w:rsidP="00416506">
            <w:pPr>
              <w:pStyle w:val="tabletext11"/>
              <w:jc w:val="center"/>
              <w:rPr>
                <w:ins w:id="29430" w:author="Author"/>
              </w:rPr>
            </w:pPr>
            <w:ins w:id="29431" w:author="Author">
              <w:r w:rsidRPr="00D016EC">
                <w:t>0.92</w:t>
              </w:r>
            </w:ins>
          </w:p>
        </w:tc>
        <w:tc>
          <w:tcPr>
            <w:tcW w:w="400" w:type="dxa"/>
            <w:shd w:val="clear" w:color="auto" w:fill="auto"/>
            <w:noWrap/>
            <w:vAlign w:val="bottom"/>
          </w:tcPr>
          <w:p w14:paraId="51618270" w14:textId="77777777" w:rsidR="00C50A95" w:rsidRPr="00D016EC" w:rsidRDefault="00C50A95" w:rsidP="00416506">
            <w:pPr>
              <w:pStyle w:val="tabletext11"/>
              <w:jc w:val="center"/>
              <w:rPr>
                <w:ins w:id="29432" w:author="Author"/>
              </w:rPr>
            </w:pPr>
            <w:ins w:id="29433" w:author="Author">
              <w:r w:rsidRPr="00D016EC">
                <w:t>0.88</w:t>
              </w:r>
            </w:ins>
          </w:p>
        </w:tc>
        <w:tc>
          <w:tcPr>
            <w:tcW w:w="400" w:type="dxa"/>
            <w:shd w:val="clear" w:color="auto" w:fill="auto"/>
            <w:noWrap/>
            <w:vAlign w:val="bottom"/>
          </w:tcPr>
          <w:p w14:paraId="24D5EA2A" w14:textId="77777777" w:rsidR="00C50A95" w:rsidRPr="00D016EC" w:rsidRDefault="00C50A95" w:rsidP="00416506">
            <w:pPr>
              <w:pStyle w:val="tabletext11"/>
              <w:jc w:val="center"/>
              <w:rPr>
                <w:ins w:id="29434" w:author="Author"/>
              </w:rPr>
            </w:pPr>
            <w:ins w:id="29435" w:author="Author">
              <w:r w:rsidRPr="00D016EC">
                <w:t>0.85</w:t>
              </w:r>
            </w:ins>
          </w:p>
        </w:tc>
        <w:tc>
          <w:tcPr>
            <w:tcW w:w="400" w:type="dxa"/>
            <w:shd w:val="clear" w:color="auto" w:fill="auto"/>
            <w:noWrap/>
            <w:vAlign w:val="bottom"/>
          </w:tcPr>
          <w:p w14:paraId="3D85212E" w14:textId="77777777" w:rsidR="00C50A95" w:rsidRPr="00D016EC" w:rsidRDefault="00C50A95" w:rsidP="00416506">
            <w:pPr>
              <w:pStyle w:val="tabletext11"/>
              <w:jc w:val="center"/>
              <w:rPr>
                <w:ins w:id="29436" w:author="Author"/>
              </w:rPr>
            </w:pPr>
            <w:ins w:id="29437" w:author="Author">
              <w:r w:rsidRPr="00D016EC">
                <w:t>0.81</w:t>
              </w:r>
            </w:ins>
          </w:p>
        </w:tc>
        <w:tc>
          <w:tcPr>
            <w:tcW w:w="400" w:type="dxa"/>
            <w:shd w:val="clear" w:color="auto" w:fill="auto"/>
            <w:noWrap/>
            <w:vAlign w:val="bottom"/>
          </w:tcPr>
          <w:p w14:paraId="3756A5F9" w14:textId="77777777" w:rsidR="00C50A95" w:rsidRPr="00D016EC" w:rsidRDefault="00C50A95" w:rsidP="00416506">
            <w:pPr>
              <w:pStyle w:val="tabletext11"/>
              <w:jc w:val="center"/>
              <w:rPr>
                <w:ins w:id="29438" w:author="Author"/>
              </w:rPr>
            </w:pPr>
            <w:ins w:id="29439" w:author="Author">
              <w:r w:rsidRPr="00D016EC">
                <w:t>0.78</w:t>
              </w:r>
            </w:ins>
          </w:p>
        </w:tc>
        <w:tc>
          <w:tcPr>
            <w:tcW w:w="400" w:type="dxa"/>
            <w:shd w:val="clear" w:color="auto" w:fill="auto"/>
            <w:noWrap/>
            <w:vAlign w:val="bottom"/>
          </w:tcPr>
          <w:p w14:paraId="122A0725" w14:textId="77777777" w:rsidR="00C50A95" w:rsidRPr="00D016EC" w:rsidRDefault="00C50A95" w:rsidP="00416506">
            <w:pPr>
              <w:pStyle w:val="tabletext11"/>
              <w:jc w:val="center"/>
              <w:rPr>
                <w:ins w:id="29440" w:author="Author"/>
              </w:rPr>
            </w:pPr>
            <w:ins w:id="29441" w:author="Author">
              <w:r w:rsidRPr="00D016EC">
                <w:t>0.75</w:t>
              </w:r>
            </w:ins>
          </w:p>
        </w:tc>
        <w:tc>
          <w:tcPr>
            <w:tcW w:w="400" w:type="dxa"/>
            <w:shd w:val="clear" w:color="auto" w:fill="auto"/>
            <w:noWrap/>
            <w:vAlign w:val="bottom"/>
          </w:tcPr>
          <w:p w14:paraId="7160C711" w14:textId="77777777" w:rsidR="00C50A95" w:rsidRPr="00D016EC" w:rsidRDefault="00C50A95" w:rsidP="00416506">
            <w:pPr>
              <w:pStyle w:val="tabletext11"/>
              <w:jc w:val="center"/>
              <w:rPr>
                <w:ins w:id="29442" w:author="Author"/>
              </w:rPr>
            </w:pPr>
            <w:ins w:id="29443" w:author="Author">
              <w:r w:rsidRPr="00D016EC">
                <w:t>0.72</w:t>
              </w:r>
            </w:ins>
          </w:p>
        </w:tc>
        <w:tc>
          <w:tcPr>
            <w:tcW w:w="400" w:type="dxa"/>
            <w:shd w:val="clear" w:color="auto" w:fill="auto"/>
            <w:noWrap/>
            <w:vAlign w:val="bottom"/>
          </w:tcPr>
          <w:p w14:paraId="28C1D2F6" w14:textId="77777777" w:rsidR="00C50A95" w:rsidRPr="00D016EC" w:rsidRDefault="00C50A95" w:rsidP="00416506">
            <w:pPr>
              <w:pStyle w:val="tabletext11"/>
              <w:jc w:val="center"/>
              <w:rPr>
                <w:ins w:id="29444" w:author="Author"/>
              </w:rPr>
            </w:pPr>
            <w:ins w:id="29445" w:author="Author">
              <w:r w:rsidRPr="00D016EC">
                <w:t>0.69</w:t>
              </w:r>
            </w:ins>
          </w:p>
        </w:tc>
        <w:tc>
          <w:tcPr>
            <w:tcW w:w="400" w:type="dxa"/>
            <w:shd w:val="clear" w:color="auto" w:fill="auto"/>
            <w:noWrap/>
            <w:vAlign w:val="bottom"/>
          </w:tcPr>
          <w:p w14:paraId="2EC6DD8B" w14:textId="77777777" w:rsidR="00C50A95" w:rsidRPr="00D016EC" w:rsidRDefault="00C50A95" w:rsidP="00416506">
            <w:pPr>
              <w:pStyle w:val="tabletext11"/>
              <w:jc w:val="center"/>
              <w:rPr>
                <w:ins w:id="29446" w:author="Author"/>
              </w:rPr>
            </w:pPr>
            <w:ins w:id="29447" w:author="Author">
              <w:r w:rsidRPr="00D016EC">
                <w:t>0.66</w:t>
              </w:r>
            </w:ins>
          </w:p>
        </w:tc>
        <w:tc>
          <w:tcPr>
            <w:tcW w:w="400" w:type="dxa"/>
            <w:shd w:val="clear" w:color="auto" w:fill="auto"/>
            <w:noWrap/>
            <w:vAlign w:val="bottom"/>
          </w:tcPr>
          <w:p w14:paraId="1E2DDD7D" w14:textId="77777777" w:rsidR="00C50A95" w:rsidRPr="00D016EC" w:rsidRDefault="00C50A95" w:rsidP="00416506">
            <w:pPr>
              <w:pStyle w:val="tabletext11"/>
              <w:jc w:val="center"/>
              <w:rPr>
                <w:ins w:id="29448" w:author="Author"/>
              </w:rPr>
            </w:pPr>
            <w:ins w:id="29449" w:author="Author">
              <w:r w:rsidRPr="00D016EC">
                <w:t>0.64</w:t>
              </w:r>
            </w:ins>
          </w:p>
        </w:tc>
        <w:tc>
          <w:tcPr>
            <w:tcW w:w="400" w:type="dxa"/>
            <w:shd w:val="clear" w:color="auto" w:fill="auto"/>
            <w:noWrap/>
            <w:vAlign w:val="bottom"/>
          </w:tcPr>
          <w:p w14:paraId="6096BC88" w14:textId="77777777" w:rsidR="00C50A95" w:rsidRPr="00D016EC" w:rsidRDefault="00C50A95" w:rsidP="00416506">
            <w:pPr>
              <w:pStyle w:val="tabletext11"/>
              <w:jc w:val="center"/>
              <w:rPr>
                <w:ins w:id="29450" w:author="Author"/>
              </w:rPr>
            </w:pPr>
            <w:ins w:id="29451" w:author="Author">
              <w:r w:rsidRPr="00D016EC">
                <w:t>0.61</w:t>
              </w:r>
            </w:ins>
          </w:p>
        </w:tc>
        <w:tc>
          <w:tcPr>
            <w:tcW w:w="400" w:type="dxa"/>
            <w:shd w:val="clear" w:color="auto" w:fill="auto"/>
            <w:noWrap/>
            <w:vAlign w:val="bottom"/>
          </w:tcPr>
          <w:p w14:paraId="11CB891F" w14:textId="77777777" w:rsidR="00C50A95" w:rsidRPr="00D016EC" w:rsidRDefault="00C50A95" w:rsidP="00416506">
            <w:pPr>
              <w:pStyle w:val="tabletext11"/>
              <w:jc w:val="center"/>
              <w:rPr>
                <w:ins w:id="29452" w:author="Author"/>
              </w:rPr>
            </w:pPr>
            <w:ins w:id="29453" w:author="Author">
              <w:r w:rsidRPr="00D016EC">
                <w:t>0.59</w:t>
              </w:r>
            </w:ins>
          </w:p>
        </w:tc>
        <w:tc>
          <w:tcPr>
            <w:tcW w:w="440" w:type="dxa"/>
            <w:shd w:val="clear" w:color="auto" w:fill="auto"/>
            <w:noWrap/>
            <w:vAlign w:val="bottom"/>
          </w:tcPr>
          <w:p w14:paraId="48582A53" w14:textId="77777777" w:rsidR="00C50A95" w:rsidRPr="00D016EC" w:rsidRDefault="00C50A95" w:rsidP="00416506">
            <w:pPr>
              <w:pStyle w:val="tabletext11"/>
              <w:jc w:val="center"/>
              <w:rPr>
                <w:ins w:id="29454" w:author="Author"/>
              </w:rPr>
            </w:pPr>
            <w:ins w:id="29455" w:author="Author">
              <w:r w:rsidRPr="00D016EC">
                <w:t>0.56</w:t>
              </w:r>
            </w:ins>
          </w:p>
        </w:tc>
        <w:tc>
          <w:tcPr>
            <w:tcW w:w="400" w:type="dxa"/>
            <w:shd w:val="clear" w:color="auto" w:fill="auto"/>
            <w:noWrap/>
            <w:vAlign w:val="bottom"/>
          </w:tcPr>
          <w:p w14:paraId="795C979A" w14:textId="77777777" w:rsidR="00C50A95" w:rsidRPr="00D016EC" w:rsidRDefault="00C50A95" w:rsidP="00416506">
            <w:pPr>
              <w:pStyle w:val="tabletext11"/>
              <w:jc w:val="center"/>
              <w:rPr>
                <w:ins w:id="29456" w:author="Author"/>
              </w:rPr>
            </w:pPr>
            <w:ins w:id="29457" w:author="Author">
              <w:r w:rsidRPr="00D016EC">
                <w:t>0.54</w:t>
              </w:r>
            </w:ins>
          </w:p>
        </w:tc>
        <w:tc>
          <w:tcPr>
            <w:tcW w:w="400" w:type="dxa"/>
            <w:shd w:val="clear" w:color="auto" w:fill="auto"/>
            <w:noWrap/>
            <w:vAlign w:val="bottom"/>
          </w:tcPr>
          <w:p w14:paraId="7030ECE6" w14:textId="77777777" w:rsidR="00C50A95" w:rsidRPr="00D016EC" w:rsidRDefault="00C50A95" w:rsidP="00416506">
            <w:pPr>
              <w:pStyle w:val="tabletext11"/>
              <w:jc w:val="center"/>
              <w:rPr>
                <w:ins w:id="29458" w:author="Author"/>
              </w:rPr>
            </w:pPr>
            <w:ins w:id="29459" w:author="Author">
              <w:r w:rsidRPr="00D016EC">
                <w:t>0.52</w:t>
              </w:r>
            </w:ins>
          </w:p>
        </w:tc>
        <w:tc>
          <w:tcPr>
            <w:tcW w:w="400" w:type="dxa"/>
            <w:shd w:val="clear" w:color="auto" w:fill="auto"/>
            <w:noWrap/>
            <w:vAlign w:val="bottom"/>
          </w:tcPr>
          <w:p w14:paraId="1FFD1A6F" w14:textId="77777777" w:rsidR="00C50A95" w:rsidRPr="00D016EC" w:rsidRDefault="00C50A95" w:rsidP="00416506">
            <w:pPr>
              <w:pStyle w:val="tabletext11"/>
              <w:jc w:val="center"/>
              <w:rPr>
                <w:ins w:id="29460" w:author="Author"/>
              </w:rPr>
            </w:pPr>
            <w:ins w:id="29461" w:author="Author">
              <w:r w:rsidRPr="00D016EC">
                <w:t>0.50</w:t>
              </w:r>
            </w:ins>
          </w:p>
        </w:tc>
        <w:tc>
          <w:tcPr>
            <w:tcW w:w="400" w:type="dxa"/>
            <w:shd w:val="clear" w:color="auto" w:fill="auto"/>
            <w:noWrap/>
            <w:vAlign w:val="bottom"/>
          </w:tcPr>
          <w:p w14:paraId="4BEBD6EF" w14:textId="77777777" w:rsidR="00C50A95" w:rsidRPr="00D016EC" w:rsidRDefault="00C50A95" w:rsidP="00416506">
            <w:pPr>
              <w:pStyle w:val="tabletext11"/>
              <w:jc w:val="center"/>
              <w:rPr>
                <w:ins w:id="29462" w:author="Author"/>
              </w:rPr>
            </w:pPr>
            <w:ins w:id="29463" w:author="Author">
              <w:r w:rsidRPr="00D016EC">
                <w:t>0.48</w:t>
              </w:r>
            </w:ins>
          </w:p>
        </w:tc>
        <w:tc>
          <w:tcPr>
            <w:tcW w:w="460" w:type="dxa"/>
            <w:shd w:val="clear" w:color="auto" w:fill="auto"/>
            <w:noWrap/>
            <w:vAlign w:val="bottom"/>
          </w:tcPr>
          <w:p w14:paraId="31A17B06" w14:textId="77777777" w:rsidR="00C50A95" w:rsidRPr="00D016EC" w:rsidRDefault="00C50A95" w:rsidP="00416506">
            <w:pPr>
              <w:pStyle w:val="tabletext11"/>
              <w:jc w:val="center"/>
              <w:rPr>
                <w:ins w:id="29464" w:author="Author"/>
              </w:rPr>
            </w:pPr>
            <w:ins w:id="29465" w:author="Author">
              <w:r w:rsidRPr="00D016EC">
                <w:t>0.46</w:t>
              </w:r>
            </w:ins>
          </w:p>
        </w:tc>
      </w:tr>
      <w:tr w:rsidR="00C50A95" w:rsidRPr="00D016EC" w14:paraId="0B349439" w14:textId="77777777" w:rsidTr="00416506">
        <w:trPr>
          <w:trHeight w:val="190"/>
          <w:ins w:id="29466" w:author="Author"/>
        </w:trPr>
        <w:tc>
          <w:tcPr>
            <w:tcW w:w="200" w:type="dxa"/>
            <w:tcBorders>
              <w:right w:val="nil"/>
            </w:tcBorders>
            <w:shd w:val="clear" w:color="auto" w:fill="auto"/>
            <w:vAlign w:val="bottom"/>
          </w:tcPr>
          <w:p w14:paraId="6A0E9390" w14:textId="77777777" w:rsidR="00C50A95" w:rsidRPr="00D016EC" w:rsidRDefault="00C50A95" w:rsidP="00416506">
            <w:pPr>
              <w:pStyle w:val="tabletext11"/>
              <w:jc w:val="right"/>
              <w:rPr>
                <w:ins w:id="29467" w:author="Author"/>
              </w:rPr>
            </w:pPr>
          </w:p>
        </w:tc>
        <w:tc>
          <w:tcPr>
            <w:tcW w:w="1580" w:type="dxa"/>
            <w:tcBorders>
              <w:left w:val="nil"/>
            </w:tcBorders>
            <w:shd w:val="clear" w:color="auto" w:fill="auto"/>
            <w:vAlign w:val="bottom"/>
          </w:tcPr>
          <w:p w14:paraId="4C3FD899" w14:textId="77777777" w:rsidR="00C50A95" w:rsidRPr="00D016EC" w:rsidRDefault="00C50A95" w:rsidP="00416506">
            <w:pPr>
              <w:pStyle w:val="tabletext11"/>
              <w:tabs>
                <w:tab w:val="decimal" w:pos="640"/>
              </w:tabs>
              <w:rPr>
                <w:ins w:id="29468" w:author="Author"/>
              </w:rPr>
            </w:pPr>
            <w:ins w:id="29469" w:author="Author">
              <w:r w:rsidRPr="00D016EC">
                <w:t>65,000 to 74,999</w:t>
              </w:r>
            </w:ins>
          </w:p>
        </w:tc>
        <w:tc>
          <w:tcPr>
            <w:tcW w:w="680" w:type="dxa"/>
            <w:shd w:val="clear" w:color="auto" w:fill="auto"/>
            <w:noWrap/>
            <w:vAlign w:val="bottom"/>
          </w:tcPr>
          <w:p w14:paraId="486544E4" w14:textId="77777777" w:rsidR="00C50A95" w:rsidRPr="00D016EC" w:rsidRDefault="00C50A95" w:rsidP="00416506">
            <w:pPr>
              <w:pStyle w:val="tabletext11"/>
              <w:jc w:val="center"/>
              <w:rPr>
                <w:ins w:id="29470" w:author="Author"/>
              </w:rPr>
            </w:pPr>
            <w:ins w:id="29471" w:author="Author">
              <w:r w:rsidRPr="00D016EC">
                <w:t>1.55</w:t>
              </w:r>
            </w:ins>
          </w:p>
        </w:tc>
        <w:tc>
          <w:tcPr>
            <w:tcW w:w="900" w:type="dxa"/>
            <w:shd w:val="clear" w:color="auto" w:fill="auto"/>
            <w:noWrap/>
            <w:vAlign w:val="bottom"/>
          </w:tcPr>
          <w:p w14:paraId="7010BA76" w14:textId="77777777" w:rsidR="00C50A95" w:rsidRPr="00D016EC" w:rsidRDefault="00C50A95" w:rsidP="00416506">
            <w:pPr>
              <w:pStyle w:val="tabletext11"/>
              <w:jc w:val="center"/>
              <w:rPr>
                <w:ins w:id="29472" w:author="Author"/>
              </w:rPr>
            </w:pPr>
            <w:ins w:id="29473" w:author="Author">
              <w:r w:rsidRPr="00D016EC">
                <w:t>1.55</w:t>
              </w:r>
            </w:ins>
          </w:p>
        </w:tc>
        <w:tc>
          <w:tcPr>
            <w:tcW w:w="400" w:type="dxa"/>
            <w:shd w:val="clear" w:color="auto" w:fill="auto"/>
            <w:noWrap/>
            <w:vAlign w:val="bottom"/>
          </w:tcPr>
          <w:p w14:paraId="4CCE46B0" w14:textId="77777777" w:rsidR="00C50A95" w:rsidRPr="00D016EC" w:rsidRDefault="00C50A95" w:rsidP="00416506">
            <w:pPr>
              <w:pStyle w:val="tabletext11"/>
              <w:jc w:val="center"/>
              <w:rPr>
                <w:ins w:id="29474" w:author="Author"/>
              </w:rPr>
            </w:pPr>
            <w:ins w:id="29475" w:author="Author">
              <w:r w:rsidRPr="00D016EC">
                <w:t>1.55</w:t>
              </w:r>
            </w:ins>
          </w:p>
        </w:tc>
        <w:tc>
          <w:tcPr>
            <w:tcW w:w="400" w:type="dxa"/>
            <w:shd w:val="clear" w:color="auto" w:fill="auto"/>
            <w:noWrap/>
            <w:vAlign w:val="bottom"/>
          </w:tcPr>
          <w:p w14:paraId="207AB7AA" w14:textId="77777777" w:rsidR="00C50A95" w:rsidRPr="00D016EC" w:rsidRDefault="00C50A95" w:rsidP="00416506">
            <w:pPr>
              <w:pStyle w:val="tabletext11"/>
              <w:jc w:val="center"/>
              <w:rPr>
                <w:ins w:id="29476" w:author="Author"/>
              </w:rPr>
            </w:pPr>
            <w:ins w:id="29477" w:author="Author">
              <w:r w:rsidRPr="00D016EC">
                <w:t>1.48</w:t>
              </w:r>
            </w:ins>
          </w:p>
        </w:tc>
        <w:tc>
          <w:tcPr>
            <w:tcW w:w="400" w:type="dxa"/>
            <w:shd w:val="clear" w:color="auto" w:fill="auto"/>
            <w:noWrap/>
            <w:vAlign w:val="bottom"/>
          </w:tcPr>
          <w:p w14:paraId="1EE4B38D" w14:textId="77777777" w:rsidR="00C50A95" w:rsidRPr="00D016EC" w:rsidRDefault="00C50A95" w:rsidP="00416506">
            <w:pPr>
              <w:pStyle w:val="tabletext11"/>
              <w:jc w:val="center"/>
              <w:rPr>
                <w:ins w:id="29478" w:author="Author"/>
              </w:rPr>
            </w:pPr>
            <w:ins w:id="29479" w:author="Author">
              <w:r w:rsidRPr="00D016EC">
                <w:t>1.41</w:t>
              </w:r>
            </w:ins>
          </w:p>
        </w:tc>
        <w:tc>
          <w:tcPr>
            <w:tcW w:w="400" w:type="dxa"/>
            <w:shd w:val="clear" w:color="auto" w:fill="auto"/>
            <w:noWrap/>
            <w:vAlign w:val="bottom"/>
          </w:tcPr>
          <w:p w14:paraId="46C8E3F1" w14:textId="77777777" w:rsidR="00C50A95" w:rsidRPr="00D016EC" w:rsidRDefault="00C50A95" w:rsidP="00416506">
            <w:pPr>
              <w:pStyle w:val="tabletext11"/>
              <w:jc w:val="center"/>
              <w:rPr>
                <w:ins w:id="29480" w:author="Author"/>
              </w:rPr>
            </w:pPr>
            <w:ins w:id="29481" w:author="Author">
              <w:r w:rsidRPr="00D016EC">
                <w:t>1.27</w:t>
              </w:r>
            </w:ins>
          </w:p>
        </w:tc>
        <w:tc>
          <w:tcPr>
            <w:tcW w:w="400" w:type="dxa"/>
            <w:shd w:val="clear" w:color="auto" w:fill="auto"/>
            <w:noWrap/>
            <w:vAlign w:val="bottom"/>
          </w:tcPr>
          <w:p w14:paraId="23DD657A" w14:textId="77777777" w:rsidR="00C50A95" w:rsidRPr="00D016EC" w:rsidRDefault="00C50A95" w:rsidP="00416506">
            <w:pPr>
              <w:pStyle w:val="tabletext11"/>
              <w:jc w:val="center"/>
              <w:rPr>
                <w:ins w:id="29482" w:author="Author"/>
              </w:rPr>
            </w:pPr>
            <w:ins w:id="29483" w:author="Author">
              <w:r w:rsidRPr="00D016EC">
                <w:t>1.21</w:t>
              </w:r>
            </w:ins>
          </w:p>
        </w:tc>
        <w:tc>
          <w:tcPr>
            <w:tcW w:w="400" w:type="dxa"/>
            <w:shd w:val="clear" w:color="auto" w:fill="auto"/>
            <w:noWrap/>
            <w:vAlign w:val="bottom"/>
          </w:tcPr>
          <w:p w14:paraId="7F8AB363" w14:textId="77777777" w:rsidR="00C50A95" w:rsidRPr="00D016EC" w:rsidRDefault="00C50A95" w:rsidP="00416506">
            <w:pPr>
              <w:pStyle w:val="tabletext11"/>
              <w:jc w:val="center"/>
              <w:rPr>
                <w:ins w:id="29484" w:author="Author"/>
              </w:rPr>
            </w:pPr>
            <w:ins w:id="29485" w:author="Author">
              <w:r w:rsidRPr="00D016EC">
                <w:t>1.15</w:t>
              </w:r>
            </w:ins>
          </w:p>
        </w:tc>
        <w:tc>
          <w:tcPr>
            <w:tcW w:w="400" w:type="dxa"/>
            <w:shd w:val="clear" w:color="auto" w:fill="auto"/>
            <w:noWrap/>
            <w:vAlign w:val="bottom"/>
          </w:tcPr>
          <w:p w14:paraId="0710D468" w14:textId="77777777" w:rsidR="00C50A95" w:rsidRPr="00D016EC" w:rsidRDefault="00C50A95" w:rsidP="00416506">
            <w:pPr>
              <w:pStyle w:val="tabletext11"/>
              <w:jc w:val="center"/>
              <w:rPr>
                <w:ins w:id="29486" w:author="Author"/>
              </w:rPr>
            </w:pPr>
            <w:ins w:id="29487" w:author="Author">
              <w:r w:rsidRPr="00D016EC">
                <w:t>1.10</w:t>
              </w:r>
            </w:ins>
          </w:p>
        </w:tc>
        <w:tc>
          <w:tcPr>
            <w:tcW w:w="400" w:type="dxa"/>
            <w:shd w:val="clear" w:color="auto" w:fill="auto"/>
            <w:noWrap/>
            <w:vAlign w:val="bottom"/>
          </w:tcPr>
          <w:p w14:paraId="2BB13B93" w14:textId="77777777" w:rsidR="00C50A95" w:rsidRPr="00D016EC" w:rsidRDefault="00C50A95" w:rsidP="00416506">
            <w:pPr>
              <w:pStyle w:val="tabletext11"/>
              <w:jc w:val="center"/>
              <w:rPr>
                <w:ins w:id="29488" w:author="Author"/>
              </w:rPr>
            </w:pPr>
            <w:ins w:id="29489" w:author="Author">
              <w:r w:rsidRPr="00D016EC">
                <w:t>1.04</w:t>
              </w:r>
            </w:ins>
          </w:p>
        </w:tc>
        <w:tc>
          <w:tcPr>
            <w:tcW w:w="400" w:type="dxa"/>
            <w:shd w:val="clear" w:color="auto" w:fill="auto"/>
            <w:noWrap/>
            <w:vAlign w:val="bottom"/>
          </w:tcPr>
          <w:p w14:paraId="49474D2B" w14:textId="77777777" w:rsidR="00C50A95" w:rsidRPr="00D016EC" w:rsidRDefault="00C50A95" w:rsidP="00416506">
            <w:pPr>
              <w:pStyle w:val="tabletext11"/>
              <w:jc w:val="center"/>
              <w:rPr>
                <w:ins w:id="29490" w:author="Author"/>
              </w:rPr>
            </w:pPr>
            <w:ins w:id="29491" w:author="Author">
              <w:r w:rsidRPr="00D016EC">
                <w:t>0.98</w:t>
              </w:r>
            </w:ins>
          </w:p>
        </w:tc>
        <w:tc>
          <w:tcPr>
            <w:tcW w:w="400" w:type="dxa"/>
            <w:shd w:val="clear" w:color="auto" w:fill="auto"/>
            <w:noWrap/>
            <w:vAlign w:val="bottom"/>
          </w:tcPr>
          <w:p w14:paraId="4F68517F" w14:textId="77777777" w:rsidR="00C50A95" w:rsidRPr="00D016EC" w:rsidRDefault="00C50A95" w:rsidP="00416506">
            <w:pPr>
              <w:pStyle w:val="tabletext11"/>
              <w:jc w:val="center"/>
              <w:rPr>
                <w:ins w:id="29492" w:author="Author"/>
              </w:rPr>
            </w:pPr>
            <w:ins w:id="29493" w:author="Author">
              <w:r w:rsidRPr="00D016EC">
                <w:t>0.94</w:t>
              </w:r>
            </w:ins>
          </w:p>
        </w:tc>
        <w:tc>
          <w:tcPr>
            <w:tcW w:w="400" w:type="dxa"/>
            <w:shd w:val="clear" w:color="auto" w:fill="auto"/>
            <w:noWrap/>
            <w:vAlign w:val="bottom"/>
          </w:tcPr>
          <w:p w14:paraId="700B5E09" w14:textId="77777777" w:rsidR="00C50A95" w:rsidRPr="00D016EC" w:rsidRDefault="00C50A95" w:rsidP="00416506">
            <w:pPr>
              <w:pStyle w:val="tabletext11"/>
              <w:jc w:val="center"/>
              <w:rPr>
                <w:ins w:id="29494" w:author="Author"/>
              </w:rPr>
            </w:pPr>
            <w:ins w:id="29495" w:author="Author">
              <w:r w:rsidRPr="00D016EC">
                <w:t>0.90</w:t>
              </w:r>
            </w:ins>
          </w:p>
        </w:tc>
        <w:tc>
          <w:tcPr>
            <w:tcW w:w="400" w:type="dxa"/>
            <w:shd w:val="clear" w:color="auto" w:fill="auto"/>
            <w:noWrap/>
            <w:vAlign w:val="bottom"/>
          </w:tcPr>
          <w:p w14:paraId="7F23647E" w14:textId="77777777" w:rsidR="00C50A95" w:rsidRPr="00D016EC" w:rsidRDefault="00C50A95" w:rsidP="00416506">
            <w:pPr>
              <w:pStyle w:val="tabletext11"/>
              <w:jc w:val="center"/>
              <w:rPr>
                <w:ins w:id="29496" w:author="Author"/>
              </w:rPr>
            </w:pPr>
            <w:ins w:id="29497" w:author="Author">
              <w:r w:rsidRPr="00D016EC">
                <w:t>0.87</w:t>
              </w:r>
            </w:ins>
          </w:p>
        </w:tc>
        <w:tc>
          <w:tcPr>
            <w:tcW w:w="400" w:type="dxa"/>
            <w:shd w:val="clear" w:color="auto" w:fill="auto"/>
            <w:noWrap/>
            <w:vAlign w:val="bottom"/>
          </w:tcPr>
          <w:p w14:paraId="0BD34544" w14:textId="77777777" w:rsidR="00C50A95" w:rsidRPr="00D016EC" w:rsidRDefault="00C50A95" w:rsidP="00416506">
            <w:pPr>
              <w:pStyle w:val="tabletext11"/>
              <w:jc w:val="center"/>
              <w:rPr>
                <w:ins w:id="29498" w:author="Author"/>
              </w:rPr>
            </w:pPr>
            <w:ins w:id="29499" w:author="Author">
              <w:r w:rsidRPr="00D016EC">
                <w:t>0.83</w:t>
              </w:r>
            </w:ins>
          </w:p>
        </w:tc>
        <w:tc>
          <w:tcPr>
            <w:tcW w:w="400" w:type="dxa"/>
            <w:shd w:val="clear" w:color="auto" w:fill="auto"/>
            <w:noWrap/>
            <w:vAlign w:val="bottom"/>
          </w:tcPr>
          <w:p w14:paraId="4314EF2F" w14:textId="77777777" w:rsidR="00C50A95" w:rsidRPr="00D016EC" w:rsidRDefault="00C50A95" w:rsidP="00416506">
            <w:pPr>
              <w:pStyle w:val="tabletext11"/>
              <w:jc w:val="center"/>
              <w:rPr>
                <w:ins w:id="29500" w:author="Author"/>
              </w:rPr>
            </w:pPr>
            <w:ins w:id="29501" w:author="Author">
              <w:r w:rsidRPr="00D016EC">
                <w:t>0.80</w:t>
              </w:r>
            </w:ins>
          </w:p>
        </w:tc>
        <w:tc>
          <w:tcPr>
            <w:tcW w:w="400" w:type="dxa"/>
            <w:shd w:val="clear" w:color="auto" w:fill="auto"/>
            <w:noWrap/>
            <w:vAlign w:val="bottom"/>
          </w:tcPr>
          <w:p w14:paraId="1528C1BB" w14:textId="77777777" w:rsidR="00C50A95" w:rsidRPr="00D016EC" w:rsidRDefault="00C50A95" w:rsidP="00416506">
            <w:pPr>
              <w:pStyle w:val="tabletext11"/>
              <w:jc w:val="center"/>
              <w:rPr>
                <w:ins w:id="29502" w:author="Author"/>
              </w:rPr>
            </w:pPr>
            <w:ins w:id="29503" w:author="Author">
              <w:r w:rsidRPr="00D016EC">
                <w:t>0.77</w:t>
              </w:r>
            </w:ins>
          </w:p>
        </w:tc>
        <w:tc>
          <w:tcPr>
            <w:tcW w:w="400" w:type="dxa"/>
            <w:shd w:val="clear" w:color="auto" w:fill="auto"/>
            <w:noWrap/>
            <w:vAlign w:val="bottom"/>
          </w:tcPr>
          <w:p w14:paraId="579CECBD" w14:textId="77777777" w:rsidR="00C50A95" w:rsidRPr="00D016EC" w:rsidRDefault="00C50A95" w:rsidP="00416506">
            <w:pPr>
              <w:pStyle w:val="tabletext11"/>
              <w:jc w:val="center"/>
              <w:rPr>
                <w:ins w:id="29504" w:author="Author"/>
              </w:rPr>
            </w:pPr>
            <w:ins w:id="29505" w:author="Author">
              <w:r w:rsidRPr="00D016EC">
                <w:t>0.73</w:t>
              </w:r>
            </w:ins>
          </w:p>
        </w:tc>
        <w:tc>
          <w:tcPr>
            <w:tcW w:w="400" w:type="dxa"/>
            <w:shd w:val="clear" w:color="auto" w:fill="auto"/>
            <w:noWrap/>
            <w:vAlign w:val="bottom"/>
          </w:tcPr>
          <w:p w14:paraId="3A32E547" w14:textId="77777777" w:rsidR="00C50A95" w:rsidRPr="00D016EC" w:rsidRDefault="00C50A95" w:rsidP="00416506">
            <w:pPr>
              <w:pStyle w:val="tabletext11"/>
              <w:jc w:val="center"/>
              <w:rPr>
                <w:ins w:id="29506" w:author="Author"/>
              </w:rPr>
            </w:pPr>
            <w:ins w:id="29507" w:author="Author">
              <w:r w:rsidRPr="00D016EC">
                <w:t>0.71</w:t>
              </w:r>
            </w:ins>
          </w:p>
        </w:tc>
        <w:tc>
          <w:tcPr>
            <w:tcW w:w="400" w:type="dxa"/>
            <w:shd w:val="clear" w:color="auto" w:fill="auto"/>
            <w:noWrap/>
            <w:vAlign w:val="bottom"/>
          </w:tcPr>
          <w:p w14:paraId="4D92ADBB" w14:textId="77777777" w:rsidR="00C50A95" w:rsidRPr="00D016EC" w:rsidRDefault="00C50A95" w:rsidP="00416506">
            <w:pPr>
              <w:pStyle w:val="tabletext11"/>
              <w:jc w:val="center"/>
              <w:rPr>
                <w:ins w:id="29508" w:author="Author"/>
              </w:rPr>
            </w:pPr>
            <w:ins w:id="29509" w:author="Author">
              <w:r w:rsidRPr="00D016EC">
                <w:t>0.68</w:t>
              </w:r>
            </w:ins>
          </w:p>
        </w:tc>
        <w:tc>
          <w:tcPr>
            <w:tcW w:w="400" w:type="dxa"/>
            <w:shd w:val="clear" w:color="auto" w:fill="auto"/>
            <w:noWrap/>
            <w:vAlign w:val="bottom"/>
          </w:tcPr>
          <w:p w14:paraId="0F1FD014" w14:textId="77777777" w:rsidR="00C50A95" w:rsidRPr="00D016EC" w:rsidRDefault="00C50A95" w:rsidP="00416506">
            <w:pPr>
              <w:pStyle w:val="tabletext11"/>
              <w:jc w:val="center"/>
              <w:rPr>
                <w:ins w:id="29510" w:author="Author"/>
              </w:rPr>
            </w:pPr>
            <w:ins w:id="29511" w:author="Author">
              <w:r w:rsidRPr="00D016EC">
                <w:t>0.65</w:t>
              </w:r>
            </w:ins>
          </w:p>
        </w:tc>
        <w:tc>
          <w:tcPr>
            <w:tcW w:w="400" w:type="dxa"/>
            <w:shd w:val="clear" w:color="auto" w:fill="auto"/>
            <w:noWrap/>
            <w:vAlign w:val="bottom"/>
          </w:tcPr>
          <w:p w14:paraId="527E4D61" w14:textId="77777777" w:rsidR="00C50A95" w:rsidRPr="00D016EC" w:rsidRDefault="00C50A95" w:rsidP="00416506">
            <w:pPr>
              <w:pStyle w:val="tabletext11"/>
              <w:jc w:val="center"/>
              <w:rPr>
                <w:ins w:id="29512" w:author="Author"/>
              </w:rPr>
            </w:pPr>
            <w:ins w:id="29513" w:author="Author">
              <w:r w:rsidRPr="00D016EC">
                <w:t>0.62</w:t>
              </w:r>
            </w:ins>
          </w:p>
        </w:tc>
        <w:tc>
          <w:tcPr>
            <w:tcW w:w="440" w:type="dxa"/>
            <w:shd w:val="clear" w:color="auto" w:fill="auto"/>
            <w:noWrap/>
            <w:vAlign w:val="bottom"/>
          </w:tcPr>
          <w:p w14:paraId="526B7255" w14:textId="77777777" w:rsidR="00C50A95" w:rsidRPr="00D016EC" w:rsidRDefault="00C50A95" w:rsidP="00416506">
            <w:pPr>
              <w:pStyle w:val="tabletext11"/>
              <w:jc w:val="center"/>
              <w:rPr>
                <w:ins w:id="29514" w:author="Author"/>
              </w:rPr>
            </w:pPr>
            <w:ins w:id="29515" w:author="Author">
              <w:r w:rsidRPr="00D016EC">
                <w:t>0.60</w:t>
              </w:r>
            </w:ins>
          </w:p>
        </w:tc>
        <w:tc>
          <w:tcPr>
            <w:tcW w:w="400" w:type="dxa"/>
            <w:shd w:val="clear" w:color="auto" w:fill="auto"/>
            <w:noWrap/>
            <w:vAlign w:val="bottom"/>
          </w:tcPr>
          <w:p w14:paraId="7F0DF686" w14:textId="77777777" w:rsidR="00C50A95" w:rsidRPr="00D016EC" w:rsidRDefault="00C50A95" w:rsidP="00416506">
            <w:pPr>
              <w:pStyle w:val="tabletext11"/>
              <w:jc w:val="center"/>
              <w:rPr>
                <w:ins w:id="29516" w:author="Author"/>
              </w:rPr>
            </w:pPr>
            <w:ins w:id="29517" w:author="Author">
              <w:r w:rsidRPr="00D016EC">
                <w:t>0.58</w:t>
              </w:r>
            </w:ins>
          </w:p>
        </w:tc>
        <w:tc>
          <w:tcPr>
            <w:tcW w:w="400" w:type="dxa"/>
            <w:shd w:val="clear" w:color="auto" w:fill="auto"/>
            <w:noWrap/>
            <w:vAlign w:val="bottom"/>
          </w:tcPr>
          <w:p w14:paraId="55B7761A" w14:textId="77777777" w:rsidR="00C50A95" w:rsidRPr="00D016EC" w:rsidRDefault="00C50A95" w:rsidP="00416506">
            <w:pPr>
              <w:pStyle w:val="tabletext11"/>
              <w:jc w:val="center"/>
              <w:rPr>
                <w:ins w:id="29518" w:author="Author"/>
              </w:rPr>
            </w:pPr>
            <w:ins w:id="29519" w:author="Author">
              <w:r w:rsidRPr="00D016EC">
                <w:t>0.55</w:t>
              </w:r>
            </w:ins>
          </w:p>
        </w:tc>
        <w:tc>
          <w:tcPr>
            <w:tcW w:w="400" w:type="dxa"/>
            <w:shd w:val="clear" w:color="auto" w:fill="auto"/>
            <w:noWrap/>
            <w:vAlign w:val="bottom"/>
          </w:tcPr>
          <w:p w14:paraId="7A3AB45C" w14:textId="77777777" w:rsidR="00C50A95" w:rsidRPr="00D016EC" w:rsidRDefault="00C50A95" w:rsidP="00416506">
            <w:pPr>
              <w:pStyle w:val="tabletext11"/>
              <w:jc w:val="center"/>
              <w:rPr>
                <w:ins w:id="29520" w:author="Author"/>
              </w:rPr>
            </w:pPr>
            <w:ins w:id="29521" w:author="Author">
              <w:r w:rsidRPr="00D016EC">
                <w:t>0.53</w:t>
              </w:r>
            </w:ins>
          </w:p>
        </w:tc>
        <w:tc>
          <w:tcPr>
            <w:tcW w:w="400" w:type="dxa"/>
            <w:shd w:val="clear" w:color="auto" w:fill="auto"/>
            <w:noWrap/>
            <w:vAlign w:val="bottom"/>
          </w:tcPr>
          <w:p w14:paraId="3926235C" w14:textId="77777777" w:rsidR="00C50A95" w:rsidRPr="00D016EC" w:rsidRDefault="00C50A95" w:rsidP="00416506">
            <w:pPr>
              <w:pStyle w:val="tabletext11"/>
              <w:jc w:val="center"/>
              <w:rPr>
                <w:ins w:id="29522" w:author="Author"/>
              </w:rPr>
            </w:pPr>
            <w:ins w:id="29523" w:author="Author">
              <w:r w:rsidRPr="00D016EC">
                <w:t>0.51</w:t>
              </w:r>
            </w:ins>
          </w:p>
        </w:tc>
        <w:tc>
          <w:tcPr>
            <w:tcW w:w="460" w:type="dxa"/>
            <w:shd w:val="clear" w:color="auto" w:fill="auto"/>
            <w:noWrap/>
            <w:vAlign w:val="bottom"/>
          </w:tcPr>
          <w:p w14:paraId="072756AB" w14:textId="77777777" w:rsidR="00C50A95" w:rsidRPr="00D016EC" w:rsidRDefault="00C50A95" w:rsidP="00416506">
            <w:pPr>
              <w:pStyle w:val="tabletext11"/>
              <w:jc w:val="center"/>
              <w:rPr>
                <w:ins w:id="29524" w:author="Author"/>
              </w:rPr>
            </w:pPr>
            <w:ins w:id="29525" w:author="Author">
              <w:r w:rsidRPr="00D016EC">
                <w:t>0.49</w:t>
              </w:r>
            </w:ins>
          </w:p>
        </w:tc>
      </w:tr>
      <w:tr w:rsidR="00C50A95" w:rsidRPr="00D016EC" w14:paraId="6F0FA360" w14:textId="77777777" w:rsidTr="00416506">
        <w:trPr>
          <w:trHeight w:val="190"/>
          <w:ins w:id="29526" w:author="Author"/>
        </w:trPr>
        <w:tc>
          <w:tcPr>
            <w:tcW w:w="200" w:type="dxa"/>
            <w:tcBorders>
              <w:right w:val="nil"/>
            </w:tcBorders>
            <w:shd w:val="clear" w:color="auto" w:fill="auto"/>
            <w:vAlign w:val="bottom"/>
          </w:tcPr>
          <w:p w14:paraId="7B2707B9" w14:textId="77777777" w:rsidR="00C50A95" w:rsidRPr="00D016EC" w:rsidRDefault="00C50A95" w:rsidP="00416506">
            <w:pPr>
              <w:pStyle w:val="tabletext11"/>
              <w:jc w:val="right"/>
              <w:rPr>
                <w:ins w:id="29527" w:author="Author"/>
              </w:rPr>
            </w:pPr>
          </w:p>
        </w:tc>
        <w:tc>
          <w:tcPr>
            <w:tcW w:w="1580" w:type="dxa"/>
            <w:tcBorders>
              <w:left w:val="nil"/>
            </w:tcBorders>
            <w:shd w:val="clear" w:color="auto" w:fill="auto"/>
            <w:vAlign w:val="bottom"/>
          </w:tcPr>
          <w:p w14:paraId="23604D2E" w14:textId="77777777" w:rsidR="00C50A95" w:rsidRPr="00D016EC" w:rsidRDefault="00C50A95" w:rsidP="00416506">
            <w:pPr>
              <w:pStyle w:val="tabletext11"/>
              <w:tabs>
                <w:tab w:val="decimal" w:pos="640"/>
              </w:tabs>
              <w:rPr>
                <w:ins w:id="29528" w:author="Author"/>
              </w:rPr>
            </w:pPr>
            <w:ins w:id="29529" w:author="Author">
              <w:r w:rsidRPr="00D016EC">
                <w:t>75,000 to 84,999</w:t>
              </w:r>
            </w:ins>
          </w:p>
        </w:tc>
        <w:tc>
          <w:tcPr>
            <w:tcW w:w="680" w:type="dxa"/>
            <w:shd w:val="clear" w:color="auto" w:fill="auto"/>
            <w:noWrap/>
            <w:vAlign w:val="bottom"/>
          </w:tcPr>
          <w:p w14:paraId="407D92AF" w14:textId="77777777" w:rsidR="00C50A95" w:rsidRPr="00D016EC" w:rsidRDefault="00C50A95" w:rsidP="00416506">
            <w:pPr>
              <w:pStyle w:val="tabletext11"/>
              <w:jc w:val="center"/>
              <w:rPr>
                <w:ins w:id="29530" w:author="Author"/>
              </w:rPr>
            </w:pPr>
            <w:ins w:id="29531" w:author="Author">
              <w:r w:rsidRPr="00D016EC">
                <w:t>1.64</w:t>
              </w:r>
            </w:ins>
          </w:p>
        </w:tc>
        <w:tc>
          <w:tcPr>
            <w:tcW w:w="900" w:type="dxa"/>
            <w:shd w:val="clear" w:color="auto" w:fill="auto"/>
            <w:noWrap/>
            <w:vAlign w:val="bottom"/>
          </w:tcPr>
          <w:p w14:paraId="2C712D86" w14:textId="77777777" w:rsidR="00C50A95" w:rsidRPr="00D016EC" w:rsidRDefault="00C50A95" w:rsidP="00416506">
            <w:pPr>
              <w:pStyle w:val="tabletext11"/>
              <w:jc w:val="center"/>
              <w:rPr>
                <w:ins w:id="29532" w:author="Author"/>
              </w:rPr>
            </w:pPr>
            <w:ins w:id="29533" w:author="Author">
              <w:r w:rsidRPr="00D016EC">
                <w:t>1.64</w:t>
              </w:r>
            </w:ins>
          </w:p>
        </w:tc>
        <w:tc>
          <w:tcPr>
            <w:tcW w:w="400" w:type="dxa"/>
            <w:shd w:val="clear" w:color="auto" w:fill="auto"/>
            <w:noWrap/>
            <w:vAlign w:val="bottom"/>
          </w:tcPr>
          <w:p w14:paraId="0CEC4161" w14:textId="77777777" w:rsidR="00C50A95" w:rsidRPr="00D016EC" w:rsidRDefault="00C50A95" w:rsidP="00416506">
            <w:pPr>
              <w:pStyle w:val="tabletext11"/>
              <w:jc w:val="center"/>
              <w:rPr>
                <w:ins w:id="29534" w:author="Author"/>
              </w:rPr>
            </w:pPr>
            <w:ins w:id="29535" w:author="Author">
              <w:r w:rsidRPr="00D016EC">
                <w:t>1.64</w:t>
              </w:r>
            </w:ins>
          </w:p>
        </w:tc>
        <w:tc>
          <w:tcPr>
            <w:tcW w:w="400" w:type="dxa"/>
            <w:shd w:val="clear" w:color="auto" w:fill="auto"/>
            <w:noWrap/>
            <w:vAlign w:val="bottom"/>
          </w:tcPr>
          <w:p w14:paraId="5E94D597" w14:textId="77777777" w:rsidR="00C50A95" w:rsidRPr="00D016EC" w:rsidRDefault="00C50A95" w:rsidP="00416506">
            <w:pPr>
              <w:pStyle w:val="tabletext11"/>
              <w:jc w:val="center"/>
              <w:rPr>
                <w:ins w:id="29536" w:author="Author"/>
              </w:rPr>
            </w:pPr>
            <w:ins w:id="29537" w:author="Author">
              <w:r w:rsidRPr="00D016EC">
                <w:t>1.56</w:t>
              </w:r>
            </w:ins>
          </w:p>
        </w:tc>
        <w:tc>
          <w:tcPr>
            <w:tcW w:w="400" w:type="dxa"/>
            <w:shd w:val="clear" w:color="auto" w:fill="auto"/>
            <w:noWrap/>
            <w:vAlign w:val="bottom"/>
          </w:tcPr>
          <w:p w14:paraId="0ED2FA45" w14:textId="77777777" w:rsidR="00C50A95" w:rsidRPr="00D016EC" w:rsidRDefault="00C50A95" w:rsidP="00416506">
            <w:pPr>
              <w:pStyle w:val="tabletext11"/>
              <w:jc w:val="center"/>
              <w:rPr>
                <w:ins w:id="29538" w:author="Author"/>
              </w:rPr>
            </w:pPr>
            <w:ins w:id="29539" w:author="Author">
              <w:r w:rsidRPr="00D016EC">
                <w:t>1.49</w:t>
              </w:r>
            </w:ins>
          </w:p>
        </w:tc>
        <w:tc>
          <w:tcPr>
            <w:tcW w:w="400" w:type="dxa"/>
            <w:shd w:val="clear" w:color="auto" w:fill="auto"/>
            <w:noWrap/>
            <w:vAlign w:val="bottom"/>
          </w:tcPr>
          <w:p w14:paraId="4ED7D892" w14:textId="77777777" w:rsidR="00C50A95" w:rsidRPr="00D016EC" w:rsidRDefault="00C50A95" w:rsidP="00416506">
            <w:pPr>
              <w:pStyle w:val="tabletext11"/>
              <w:jc w:val="center"/>
              <w:rPr>
                <w:ins w:id="29540" w:author="Author"/>
              </w:rPr>
            </w:pPr>
            <w:ins w:id="29541" w:author="Author">
              <w:r w:rsidRPr="00D016EC">
                <w:t>1.34</w:t>
              </w:r>
            </w:ins>
          </w:p>
        </w:tc>
        <w:tc>
          <w:tcPr>
            <w:tcW w:w="400" w:type="dxa"/>
            <w:shd w:val="clear" w:color="auto" w:fill="auto"/>
            <w:noWrap/>
            <w:vAlign w:val="bottom"/>
          </w:tcPr>
          <w:p w14:paraId="499C3906" w14:textId="77777777" w:rsidR="00C50A95" w:rsidRPr="00D016EC" w:rsidRDefault="00C50A95" w:rsidP="00416506">
            <w:pPr>
              <w:pStyle w:val="tabletext11"/>
              <w:jc w:val="center"/>
              <w:rPr>
                <w:ins w:id="29542" w:author="Author"/>
              </w:rPr>
            </w:pPr>
            <w:ins w:id="29543" w:author="Author">
              <w:r w:rsidRPr="00D016EC">
                <w:t>1.28</w:t>
              </w:r>
            </w:ins>
          </w:p>
        </w:tc>
        <w:tc>
          <w:tcPr>
            <w:tcW w:w="400" w:type="dxa"/>
            <w:shd w:val="clear" w:color="auto" w:fill="auto"/>
            <w:noWrap/>
            <w:vAlign w:val="bottom"/>
          </w:tcPr>
          <w:p w14:paraId="094468CF" w14:textId="77777777" w:rsidR="00C50A95" w:rsidRPr="00D016EC" w:rsidRDefault="00C50A95" w:rsidP="00416506">
            <w:pPr>
              <w:pStyle w:val="tabletext11"/>
              <w:jc w:val="center"/>
              <w:rPr>
                <w:ins w:id="29544" w:author="Author"/>
              </w:rPr>
            </w:pPr>
            <w:ins w:id="29545" w:author="Author">
              <w:r w:rsidRPr="00D016EC">
                <w:t>1.22</w:t>
              </w:r>
            </w:ins>
          </w:p>
        </w:tc>
        <w:tc>
          <w:tcPr>
            <w:tcW w:w="400" w:type="dxa"/>
            <w:shd w:val="clear" w:color="auto" w:fill="auto"/>
            <w:noWrap/>
            <w:vAlign w:val="bottom"/>
          </w:tcPr>
          <w:p w14:paraId="20758792" w14:textId="77777777" w:rsidR="00C50A95" w:rsidRPr="00D016EC" w:rsidRDefault="00C50A95" w:rsidP="00416506">
            <w:pPr>
              <w:pStyle w:val="tabletext11"/>
              <w:jc w:val="center"/>
              <w:rPr>
                <w:ins w:id="29546" w:author="Author"/>
              </w:rPr>
            </w:pPr>
            <w:ins w:id="29547" w:author="Author">
              <w:r w:rsidRPr="00D016EC">
                <w:t>1.16</w:t>
              </w:r>
            </w:ins>
          </w:p>
        </w:tc>
        <w:tc>
          <w:tcPr>
            <w:tcW w:w="400" w:type="dxa"/>
            <w:shd w:val="clear" w:color="auto" w:fill="auto"/>
            <w:noWrap/>
            <w:vAlign w:val="bottom"/>
          </w:tcPr>
          <w:p w14:paraId="57DEB29F" w14:textId="77777777" w:rsidR="00C50A95" w:rsidRPr="00D016EC" w:rsidRDefault="00C50A95" w:rsidP="00416506">
            <w:pPr>
              <w:pStyle w:val="tabletext11"/>
              <w:jc w:val="center"/>
              <w:rPr>
                <w:ins w:id="29548" w:author="Author"/>
              </w:rPr>
            </w:pPr>
            <w:ins w:id="29549" w:author="Author">
              <w:r w:rsidRPr="00D016EC">
                <w:t>1.09</w:t>
              </w:r>
            </w:ins>
          </w:p>
        </w:tc>
        <w:tc>
          <w:tcPr>
            <w:tcW w:w="400" w:type="dxa"/>
            <w:shd w:val="clear" w:color="auto" w:fill="auto"/>
            <w:noWrap/>
            <w:vAlign w:val="bottom"/>
          </w:tcPr>
          <w:p w14:paraId="15775BA6" w14:textId="77777777" w:rsidR="00C50A95" w:rsidRPr="00D016EC" w:rsidRDefault="00C50A95" w:rsidP="00416506">
            <w:pPr>
              <w:pStyle w:val="tabletext11"/>
              <w:jc w:val="center"/>
              <w:rPr>
                <w:ins w:id="29550" w:author="Author"/>
              </w:rPr>
            </w:pPr>
            <w:ins w:id="29551" w:author="Author">
              <w:r w:rsidRPr="00D016EC">
                <w:t>1.03</w:t>
              </w:r>
            </w:ins>
          </w:p>
        </w:tc>
        <w:tc>
          <w:tcPr>
            <w:tcW w:w="400" w:type="dxa"/>
            <w:shd w:val="clear" w:color="auto" w:fill="auto"/>
            <w:noWrap/>
            <w:vAlign w:val="bottom"/>
          </w:tcPr>
          <w:p w14:paraId="1F03B9A3" w14:textId="77777777" w:rsidR="00C50A95" w:rsidRPr="00D016EC" w:rsidRDefault="00C50A95" w:rsidP="00416506">
            <w:pPr>
              <w:pStyle w:val="tabletext11"/>
              <w:jc w:val="center"/>
              <w:rPr>
                <w:ins w:id="29552" w:author="Author"/>
              </w:rPr>
            </w:pPr>
            <w:ins w:id="29553" w:author="Author">
              <w:r w:rsidRPr="00D016EC">
                <w:t>0.99</w:t>
              </w:r>
            </w:ins>
          </w:p>
        </w:tc>
        <w:tc>
          <w:tcPr>
            <w:tcW w:w="400" w:type="dxa"/>
            <w:shd w:val="clear" w:color="auto" w:fill="auto"/>
            <w:noWrap/>
            <w:vAlign w:val="bottom"/>
          </w:tcPr>
          <w:p w14:paraId="6CF55CE2" w14:textId="77777777" w:rsidR="00C50A95" w:rsidRPr="00D016EC" w:rsidRDefault="00C50A95" w:rsidP="00416506">
            <w:pPr>
              <w:pStyle w:val="tabletext11"/>
              <w:jc w:val="center"/>
              <w:rPr>
                <w:ins w:id="29554" w:author="Author"/>
              </w:rPr>
            </w:pPr>
            <w:ins w:id="29555" w:author="Author">
              <w:r w:rsidRPr="00D016EC">
                <w:t>0.95</w:t>
              </w:r>
            </w:ins>
          </w:p>
        </w:tc>
        <w:tc>
          <w:tcPr>
            <w:tcW w:w="400" w:type="dxa"/>
            <w:shd w:val="clear" w:color="auto" w:fill="auto"/>
            <w:noWrap/>
            <w:vAlign w:val="bottom"/>
          </w:tcPr>
          <w:p w14:paraId="1BF92C8F" w14:textId="77777777" w:rsidR="00C50A95" w:rsidRPr="00D016EC" w:rsidRDefault="00C50A95" w:rsidP="00416506">
            <w:pPr>
              <w:pStyle w:val="tabletext11"/>
              <w:jc w:val="center"/>
              <w:rPr>
                <w:ins w:id="29556" w:author="Author"/>
              </w:rPr>
            </w:pPr>
            <w:ins w:id="29557" w:author="Author">
              <w:r w:rsidRPr="00D016EC">
                <w:t>0.91</w:t>
              </w:r>
            </w:ins>
          </w:p>
        </w:tc>
        <w:tc>
          <w:tcPr>
            <w:tcW w:w="400" w:type="dxa"/>
            <w:shd w:val="clear" w:color="auto" w:fill="auto"/>
            <w:noWrap/>
            <w:vAlign w:val="bottom"/>
          </w:tcPr>
          <w:p w14:paraId="412F3780" w14:textId="77777777" w:rsidR="00C50A95" w:rsidRPr="00D016EC" w:rsidRDefault="00C50A95" w:rsidP="00416506">
            <w:pPr>
              <w:pStyle w:val="tabletext11"/>
              <w:jc w:val="center"/>
              <w:rPr>
                <w:ins w:id="29558" w:author="Author"/>
              </w:rPr>
            </w:pPr>
            <w:ins w:id="29559" w:author="Author">
              <w:r w:rsidRPr="00D016EC">
                <w:t>0.88</w:t>
              </w:r>
            </w:ins>
          </w:p>
        </w:tc>
        <w:tc>
          <w:tcPr>
            <w:tcW w:w="400" w:type="dxa"/>
            <w:shd w:val="clear" w:color="auto" w:fill="auto"/>
            <w:noWrap/>
            <w:vAlign w:val="bottom"/>
          </w:tcPr>
          <w:p w14:paraId="4B710344" w14:textId="77777777" w:rsidR="00C50A95" w:rsidRPr="00D016EC" w:rsidRDefault="00C50A95" w:rsidP="00416506">
            <w:pPr>
              <w:pStyle w:val="tabletext11"/>
              <w:jc w:val="center"/>
              <w:rPr>
                <w:ins w:id="29560" w:author="Author"/>
              </w:rPr>
            </w:pPr>
            <w:ins w:id="29561" w:author="Author">
              <w:r w:rsidRPr="00D016EC">
                <w:t>0.84</w:t>
              </w:r>
            </w:ins>
          </w:p>
        </w:tc>
        <w:tc>
          <w:tcPr>
            <w:tcW w:w="400" w:type="dxa"/>
            <w:shd w:val="clear" w:color="auto" w:fill="auto"/>
            <w:noWrap/>
            <w:vAlign w:val="bottom"/>
          </w:tcPr>
          <w:p w14:paraId="49971268" w14:textId="77777777" w:rsidR="00C50A95" w:rsidRPr="00D016EC" w:rsidRDefault="00C50A95" w:rsidP="00416506">
            <w:pPr>
              <w:pStyle w:val="tabletext11"/>
              <w:jc w:val="center"/>
              <w:rPr>
                <w:ins w:id="29562" w:author="Author"/>
              </w:rPr>
            </w:pPr>
            <w:ins w:id="29563" w:author="Author">
              <w:r w:rsidRPr="00D016EC">
                <w:t>0.81</w:t>
              </w:r>
            </w:ins>
          </w:p>
        </w:tc>
        <w:tc>
          <w:tcPr>
            <w:tcW w:w="400" w:type="dxa"/>
            <w:shd w:val="clear" w:color="auto" w:fill="auto"/>
            <w:noWrap/>
            <w:vAlign w:val="bottom"/>
          </w:tcPr>
          <w:p w14:paraId="43A9FD4B" w14:textId="77777777" w:rsidR="00C50A95" w:rsidRPr="00D016EC" w:rsidRDefault="00C50A95" w:rsidP="00416506">
            <w:pPr>
              <w:pStyle w:val="tabletext11"/>
              <w:jc w:val="center"/>
              <w:rPr>
                <w:ins w:id="29564" w:author="Author"/>
              </w:rPr>
            </w:pPr>
            <w:ins w:id="29565" w:author="Author">
              <w:r w:rsidRPr="00D016EC">
                <w:t>0.78</w:t>
              </w:r>
            </w:ins>
          </w:p>
        </w:tc>
        <w:tc>
          <w:tcPr>
            <w:tcW w:w="400" w:type="dxa"/>
            <w:shd w:val="clear" w:color="auto" w:fill="auto"/>
            <w:noWrap/>
            <w:vAlign w:val="bottom"/>
          </w:tcPr>
          <w:p w14:paraId="6B66F418" w14:textId="77777777" w:rsidR="00C50A95" w:rsidRPr="00D016EC" w:rsidRDefault="00C50A95" w:rsidP="00416506">
            <w:pPr>
              <w:pStyle w:val="tabletext11"/>
              <w:jc w:val="center"/>
              <w:rPr>
                <w:ins w:id="29566" w:author="Author"/>
              </w:rPr>
            </w:pPr>
            <w:ins w:id="29567" w:author="Author">
              <w:r w:rsidRPr="00D016EC">
                <w:t>0.74</w:t>
              </w:r>
            </w:ins>
          </w:p>
        </w:tc>
        <w:tc>
          <w:tcPr>
            <w:tcW w:w="400" w:type="dxa"/>
            <w:shd w:val="clear" w:color="auto" w:fill="auto"/>
            <w:noWrap/>
            <w:vAlign w:val="bottom"/>
          </w:tcPr>
          <w:p w14:paraId="67AF325B" w14:textId="77777777" w:rsidR="00C50A95" w:rsidRPr="00D016EC" w:rsidRDefault="00C50A95" w:rsidP="00416506">
            <w:pPr>
              <w:pStyle w:val="tabletext11"/>
              <w:jc w:val="center"/>
              <w:rPr>
                <w:ins w:id="29568" w:author="Author"/>
              </w:rPr>
            </w:pPr>
            <w:ins w:id="29569" w:author="Author">
              <w:r w:rsidRPr="00D016EC">
                <w:t>0.71</w:t>
              </w:r>
            </w:ins>
          </w:p>
        </w:tc>
        <w:tc>
          <w:tcPr>
            <w:tcW w:w="400" w:type="dxa"/>
            <w:shd w:val="clear" w:color="auto" w:fill="auto"/>
            <w:noWrap/>
            <w:vAlign w:val="bottom"/>
          </w:tcPr>
          <w:p w14:paraId="472BADCA" w14:textId="77777777" w:rsidR="00C50A95" w:rsidRPr="00D016EC" w:rsidRDefault="00C50A95" w:rsidP="00416506">
            <w:pPr>
              <w:pStyle w:val="tabletext11"/>
              <w:jc w:val="center"/>
              <w:rPr>
                <w:ins w:id="29570" w:author="Author"/>
              </w:rPr>
            </w:pPr>
            <w:ins w:id="29571" w:author="Author">
              <w:r w:rsidRPr="00D016EC">
                <w:t>0.69</w:t>
              </w:r>
            </w:ins>
          </w:p>
        </w:tc>
        <w:tc>
          <w:tcPr>
            <w:tcW w:w="400" w:type="dxa"/>
            <w:shd w:val="clear" w:color="auto" w:fill="auto"/>
            <w:noWrap/>
            <w:vAlign w:val="bottom"/>
          </w:tcPr>
          <w:p w14:paraId="71B70B53" w14:textId="77777777" w:rsidR="00C50A95" w:rsidRPr="00D016EC" w:rsidRDefault="00C50A95" w:rsidP="00416506">
            <w:pPr>
              <w:pStyle w:val="tabletext11"/>
              <w:jc w:val="center"/>
              <w:rPr>
                <w:ins w:id="29572" w:author="Author"/>
              </w:rPr>
            </w:pPr>
            <w:ins w:id="29573" w:author="Author">
              <w:r w:rsidRPr="00D016EC">
                <w:t>0.66</w:t>
              </w:r>
            </w:ins>
          </w:p>
        </w:tc>
        <w:tc>
          <w:tcPr>
            <w:tcW w:w="440" w:type="dxa"/>
            <w:shd w:val="clear" w:color="auto" w:fill="auto"/>
            <w:noWrap/>
            <w:vAlign w:val="bottom"/>
          </w:tcPr>
          <w:p w14:paraId="163A7367" w14:textId="77777777" w:rsidR="00C50A95" w:rsidRPr="00D016EC" w:rsidRDefault="00C50A95" w:rsidP="00416506">
            <w:pPr>
              <w:pStyle w:val="tabletext11"/>
              <w:jc w:val="center"/>
              <w:rPr>
                <w:ins w:id="29574" w:author="Author"/>
              </w:rPr>
            </w:pPr>
            <w:ins w:id="29575" w:author="Author">
              <w:r w:rsidRPr="00D016EC">
                <w:t>0.63</w:t>
              </w:r>
            </w:ins>
          </w:p>
        </w:tc>
        <w:tc>
          <w:tcPr>
            <w:tcW w:w="400" w:type="dxa"/>
            <w:shd w:val="clear" w:color="auto" w:fill="auto"/>
            <w:noWrap/>
            <w:vAlign w:val="bottom"/>
          </w:tcPr>
          <w:p w14:paraId="5B6A00D2" w14:textId="77777777" w:rsidR="00C50A95" w:rsidRPr="00D016EC" w:rsidRDefault="00C50A95" w:rsidP="00416506">
            <w:pPr>
              <w:pStyle w:val="tabletext11"/>
              <w:jc w:val="center"/>
              <w:rPr>
                <w:ins w:id="29576" w:author="Author"/>
              </w:rPr>
            </w:pPr>
            <w:ins w:id="29577" w:author="Author">
              <w:r w:rsidRPr="00D016EC">
                <w:t>0.61</w:t>
              </w:r>
            </w:ins>
          </w:p>
        </w:tc>
        <w:tc>
          <w:tcPr>
            <w:tcW w:w="400" w:type="dxa"/>
            <w:shd w:val="clear" w:color="auto" w:fill="auto"/>
            <w:noWrap/>
            <w:vAlign w:val="bottom"/>
          </w:tcPr>
          <w:p w14:paraId="0CAE604B" w14:textId="77777777" w:rsidR="00C50A95" w:rsidRPr="00D016EC" w:rsidRDefault="00C50A95" w:rsidP="00416506">
            <w:pPr>
              <w:pStyle w:val="tabletext11"/>
              <w:jc w:val="center"/>
              <w:rPr>
                <w:ins w:id="29578" w:author="Author"/>
              </w:rPr>
            </w:pPr>
            <w:ins w:id="29579" w:author="Author">
              <w:r w:rsidRPr="00D016EC">
                <w:t>0.58</w:t>
              </w:r>
            </w:ins>
          </w:p>
        </w:tc>
        <w:tc>
          <w:tcPr>
            <w:tcW w:w="400" w:type="dxa"/>
            <w:shd w:val="clear" w:color="auto" w:fill="auto"/>
            <w:noWrap/>
            <w:vAlign w:val="bottom"/>
          </w:tcPr>
          <w:p w14:paraId="18B0D538" w14:textId="77777777" w:rsidR="00C50A95" w:rsidRPr="00D016EC" w:rsidRDefault="00C50A95" w:rsidP="00416506">
            <w:pPr>
              <w:pStyle w:val="tabletext11"/>
              <w:jc w:val="center"/>
              <w:rPr>
                <w:ins w:id="29580" w:author="Author"/>
              </w:rPr>
            </w:pPr>
            <w:ins w:id="29581" w:author="Author">
              <w:r w:rsidRPr="00D016EC">
                <w:t>0.56</w:t>
              </w:r>
            </w:ins>
          </w:p>
        </w:tc>
        <w:tc>
          <w:tcPr>
            <w:tcW w:w="400" w:type="dxa"/>
            <w:shd w:val="clear" w:color="auto" w:fill="auto"/>
            <w:noWrap/>
            <w:vAlign w:val="bottom"/>
          </w:tcPr>
          <w:p w14:paraId="52F0931E" w14:textId="77777777" w:rsidR="00C50A95" w:rsidRPr="00D016EC" w:rsidRDefault="00C50A95" w:rsidP="00416506">
            <w:pPr>
              <w:pStyle w:val="tabletext11"/>
              <w:jc w:val="center"/>
              <w:rPr>
                <w:ins w:id="29582" w:author="Author"/>
              </w:rPr>
            </w:pPr>
            <w:ins w:id="29583" w:author="Author">
              <w:r w:rsidRPr="00D016EC">
                <w:t>0.54</w:t>
              </w:r>
            </w:ins>
          </w:p>
        </w:tc>
        <w:tc>
          <w:tcPr>
            <w:tcW w:w="460" w:type="dxa"/>
            <w:shd w:val="clear" w:color="auto" w:fill="auto"/>
            <w:noWrap/>
            <w:vAlign w:val="bottom"/>
          </w:tcPr>
          <w:p w14:paraId="7248D491" w14:textId="77777777" w:rsidR="00C50A95" w:rsidRPr="00D016EC" w:rsidRDefault="00C50A95" w:rsidP="00416506">
            <w:pPr>
              <w:pStyle w:val="tabletext11"/>
              <w:jc w:val="center"/>
              <w:rPr>
                <w:ins w:id="29584" w:author="Author"/>
              </w:rPr>
            </w:pPr>
            <w:ins w:id="29585" w:author="Author">
              <w:r w:rsidRPr="00D016EC">
                <w:t>0.52</w:t>
              </w:r>
            </w:ins>
          </w:p>
        </w:tc>
      </w:tr>
      <w:tr w:rsidR="00C50A95" w:rsidRPr="00D016EC" w14:paraId="181D59B0" w14:textId="77777777" w:rsidTr="00416506">
        <w:trPr>
          <w:trHeight w:val="190"/>
          <w:ins w:id="29586" w:author="Author"/>
        </w:trPr>
        <w:tc>
          <w:tcPr>
            <w:tcW w:w="200" w:type="dxa"/>
            <w:tcBorders>
              <w:right w:val="nil"/>
            </w:tcBorders>
            <w:shd w:val="clear" w:color="auto" w:fill="auto"/>
            <w:vAlign w:val="bottom"/>
          </w:tcPr>
          <w:p w14:paraId="45FB9EDF" w14:textId="77777777" w:rsidR="00C50A95" w:rsidRPr="00D016EC" w:rsidRDefault="00C50A95" w:rsidP="00416506">
            <w:pPr>
              <w:pStyle w:val="tabletext11"/>
              <w:jc w:val="right"/>
              <w:rPr>
                <w:ins w:id="29587" w:author="Author"/>
              </w:rPr>
            </w:pPr>
          </w:p>
        </w:tc>
        <w:tc>
          <w:tcPr>
            <w:tcW w:w="1580" w:type="dxa"/>
            <w:tcBorders>
              <w:left w:val="nil"/>
            </w:tcBorders>
            <w:shd w:val="clear" w:color="auto" w:fill="auto"/>
            <w:vAlign w:val="bottom"/>
          </w:tcPr>
          <w:p w14:paraId="610ABABC" w14:textId="77777777" w:rsidR="00C50A95" w:rsidRPr="00D016EC" w:rsidRDefault="00C50A95" w:rsidP="00416506">
            <w:pPr>
              <w:pStyle w:val="tabletext11"/>
              <w:tabs>
                <w:tab w:val="decimal" w:pos="640"/>
              </w:tabs>
              <w:rPr>
                <w:ins w:id="29588" w:author="Author"/>
              </w:rPr>
            </w:pPr>
            <w:ins w:id="29589" w:author="Author">
              <w:r w:rsidRPr="00D016EC">
                <w:t>85,000 to 99,999</w:t>
              </w:r>
            </w:ins>
          </w:p>
        </w:tc>
        <w:tc>
          <w:tcPr>
            <w:tcW w:w="680" w:type="dxa"/>
            <w:shd w:val="clear" w:color="auto" w:fill="auto"/>
            <w:noWrap/>
            <w:vAlign w:val="bottom"/>
          </w:tcPr>
          <w:p w14:paraId="73AAA372" w14:textId="77777777" w:rsidR="00C50A95" w:rsidRPr="00D016EC" w:rsidRDefault="00C50A95" w:rsidP="00416506">
            <w:pPr>
              <w:pStyle w:val="tabletext11"/>
              <w:jc w:val="center"/>
              <w:rPr>
                <w:ins w:id="29590" w:author="Author"/>
              </w:rPr>
            </w:pPr>
            <w:ins w:id="29591" w:author="Author">
              <w:r w:rsidRPr="00D016EC">
                <w:t>1.73</w:t>
              </w:r>
            </w:ins>
          </w:p>
        </w:tc>
        <w:tc>
          <w:tcPr>
            <w:tcW w:w="900" w:type="dxa"/>
            <w:shd w:val="clear" w:color="auto" w:fill="auto"/>
            <w:noWrap/>
            <w:vAlign w:val="bottom"/>
          </w:tcPr>
          <w:p w14:paraId="744D54DB" w14:textId="77777777" w:rsidR="00C50A95" w:rsidRPr="00D016EC" w:rsidRDefault="00C50A95" w:rsidP="00416506">
            <w:pPr>
              <w:pStyle w:val="tabletext11"/>
              <w:jc w:val="center"/>
              <w:rPr>
                <w:ins w:id="29592" w:author="Author"/>
              </w:rPr>
            </w:pPr>
            <w:ins w:id="29593" w:author="Author">
              <w:r w:rsidRPr="00D016EC">
                <w:t>1.73</w:t>
              </w:r>
            </w:ins>
          </w:p>
        </w:tc>
        <w:tc>
          <w:tcPr>
            <w:tcW w:w="400" w:type="dxa"/>
            <w:shd w:val="clear" w:color="auto" w:fill="auto"/>
            <w:noWrap/>
            <w:vAlign w:val="bottom"/>
          </w:tcPr>
          <w:p w14:paraId="55BD4CEB" w14:textId="77777777" w:rsidR="00C50A95" w:rsidRPr="00D016EC" w:rsidRDefault="00C50A95" w:rsidP="00416506">
            <w:pPr>
              <w:pStyle w:val="tabletext11"/>
              <w:jc w:val="center"/>
              <w:rPr>
                <w:ins w:id="29594" w:author="Author"/>
              </w:rPr>
            </w:pPr>
            <w:ins w:id="29595" w:author="Author">
              <w:r w:rsidRPr="00D016EC">
                <w:t>1.73</w:t>
              </w:r>
            </w:ins>
          </w:p>
        </w:tc>
        <w:tc>
          <w:tcPr>
            <w:tcW w:w="400" w:type="dxa"/>
            <w:shd w:val="clear" w:color="auto" w:fill="auto"/>
            <w:noWrap/>
            <w:vAlign w:val="bottom"/>
          </w:tcPr>
          <w:p w14:paraId="5A3CBAD9" w14:textId="77777777" w:rsidR="00C50A95" w:rsidRPr="00D016EC" w:rsidRDefault="00C50A95" w:rsidP="00416506">
            <w:pPr>
              <w:pStyle w:val="tabletext11"/>
              <w:jc w:val="center"/>
              <w:rPr>
                <w:ins w:id="29596" w:author="Author"/>
              </w:rPr>
            </w:pPr>
            <w:ins w:id="29597" w:author="Author">
              <w:r w:rsidRPr="00D016EC">
                <w:t>1.65</w:t>
              </w:r>
            </w:ins>
          </w:p>
        </w:tc>
        <w:tc>
          <w:tcPr>
            <w:tcW w:w="400" w:type="dxa"/>
            <w:shd w:val="clear" w:color="auto" w:fill="auto"/>
            <w:noWrap/>
            <w:vAlign w:val="bottom"/>
          </w:tcPr>
          <w:p w14:paraId="66D8EAC0" w14:textId="77777777" w:rsidR="00C50A95" w:rsidRPr="00D016EC" w:rsidRDefault="00C50A95" w:rsidP="00416506">
            <w:pPr>
              <w:pStyle w:val="tabletext11"/>
              <w:jc w:val="center"/>
              <w:rPr>
                <w:ins w:id="29598" w:author="Author"/>
              </w:rPr>
            </w:pPr>
            <w:ins w:id="29599" w:author="Author">
              <w:r w:rsidRPr="00D016EC">
                <w:t>1.58</w:t>
              </w:r>
            </w:ins>
          </w:p>
        </w:tc>
        <w:tc>
          <w:tcPr>
            <w:tcW w:w="400" w:type="dxa"/>
            <w:shd w:val="clear" w:color="auto" w:fill="auto"/>
            <w:noWrap/>
            <w:vAlign w:val="bottom"/>
          </w:tcPr>
          <w:p w14:paraId="2AB2B260" w14:textId="77777777" w:rsidR="00C50A95" w:rsidRPr="00D016EC" w:rsidRDefault="00C50A95" w:rsidP="00416506">
            <w:pPr>
              <w:pStyle w:val="tabletext11"/>
              <w:jc w:val="center"/>
              <w:rPr>
                <w:ins w:id="29600" w:author="Author"/>
              </w:rPr>
            </w:pPr>
            <w:ins w:id="29601" w:author="Author">
              <w:r w:rsidRPr="00D016EC">
                <w:t>1.42</w:t>
              </w:r>
            </w:ins>
          </w:p>
        </w:tc>
        <w:tc>
          <w:tcPr>
            <w:tcW w:w="400" w:type="dxa"/>
            <w:shd w:val="clear" w:color="auto" w:fill="auto"/>
            <w:noWrap/>
            <w:vAlign w:val="bottom"/>
          </w:tcPr>
          <w:p w14:paraId="2471D28F" w14:textId="77777777" w:rsidR="00C50A95" w:rsidRPr="00D016EC" w:rsidRDefault="00C50A95" w:rsidP="00416506">
            <w:pPr>
              <w:pStyle w:val="tabletext11"/>
              <w:jc w:val="center"/>
              <w:rPr>
                <w:ins w:id="29602" w:author="Author"/>
              </w:rPr>
            </w:pPr>
            <w:ins w:id="29603" w:author="Author">
              <w:r w:rsidRPr="00D016EC">
                <w:t>1.36</w:t>
              </w:r>
            </w:ins>
          </w:p>
        </w:tc>
        <w:tc>
          <w:tcPr>
            <w:tcW w:w="400" w:type="dxa"/>
            <w:shd w:val="clear" w:color="auto" w:fill="auto"/>
            <w:noWrap/>
            <w:vAlign w:val="bottom"/>
          </w:tcPr>
          <w:p w14:paraId="3DA78EF1" w14:textId="77777777" w:rsidR="00C50A95" w:rsidRPr="00D016EC" w:rsidRDefault="00C50A95" w:rsidP="00416506">
            <w:pPr>
              <w:pStyle w:val="tabletext11"/>
              <w:jc w:val="center"/>
              <w:rPr>
                <w:ins w:id="29604" w:author="Author"/>
              </w:rPr>
            </w:pPr>
            <w:ins w:id="29605" w:author="Author">
              <w:r w:rsidRPr="00D016EC">
                <w:t>1.29</w:t>
              </w:r>
            </w:ins>
          </w:p>
        </w:tc>
        <w:tc>
          <w:tcPr>
            <w:tcW w:w="400" w:type="dxa"/>
            <w:shd w:val="clear" w:color="auto" w:fill="auto"/>
            <w:noWrap/>
            <w:vAlign w:val="bottom"/>
          </w:tcPr>
          <w:p w14:paraId="602388F8" w14:textId="77777777" w:rsidR="00C50A95" w:rsidRPr="00D016EC" w:rsidRDefault="00C50A95" w:rsidP="00416506">
            <w:pPr>
              <w:pStyle w:val="tabletext11"/>
              <w:jc w:val="center"/>
              <w:rPr>
                <w:ins w:id="29606" w:author="Author"/>
              </w:rPr>
            </w:pPr>
            <w:ins w:id="29607" w:author="Author">
              <w:r w:rsidRPr="00D016EC">
                <w:t>1.22</w:t>
              </w:r>
            </w:ins>
          </w:p>
        </w:tc>
        <w:tc>
          <w:tcPr>
            <w:tcW w:w="400" w:type="dxa"/>
            <w:shd w:val="clear" w:color="auto" w:fill="auto"/>
            <w:noWrap/>
            <w:vAlign w:val="bottom"/>
          </w:tcPr>
          <w:p w14:paraId="4E4A6EA1" w14:textId="77777777" w:rsidR="00C50A95" w:rsidRPr="00D016EC" w:rsidRDefault="00C50A95" w:rsidP="00416506">
            <w:pPr>
              <w:pStyle w:val="tabletext11"/>
              <w:jc w:val="center"/>
              <w:rPr>
                <w:ins w:id="29608" w:author="Author"/>
              </w:rPr>
            </w:pPr>
            <w:ins w:id="29609" w:author="Author">
              <w:r w:rsidRPr="00D016EC">
                <w:t>1.16</w:t>
              </w:r>
            </w:ins>
          </w:p>
        </w:tc>
        <w:tc>
          <w:tcPr>
            <w:tcW w:w="400" w:type="dxa"/>
            <w:shd w:val="clear" w:color="auto" w:fill="auto"/>
            <w:noWrap/>
            <w:vAlign w:val="bottom"/>
          </w:tcPr>
          <w:p w14:paraId="1882FCD8" w14:textId="77777777" w:rsidR="00C50A95" w:rsidRPr="00D016EC" w:rsidRDefault="00C50A95" w:rsidP="00416506">
            <w:pPr>
              <w:pStyle w:val="tabletext11"/>
              <w:jc w:val="center"/>
              <w:rPr>
                <w:ins w:id="29610" w:author="Author"/>
              </w:rPr>
            </w:pPr>
            <w:ins w:id="29611" w:author="Author">
              <w:r w:rsidRPr="00D016EC">
                <w:t>1.09</w:t>
              </w:r>
            </w:ins>
          </w:p>
        </w:tc>
        <w:tc>
          <w:tcPr>
            <w:tcW w:w="400" w:type="dxa"/>
            <w:shd w:val="clear" w:color="auto" w:fill="auto"/>
            <w:noWrap/>
            <w:vAlign w:val="bottom"/>
          </w:tcPr>
          <w:p w14:paraId="742AA296" w14:textId="77777777" w:rsidR="00C50A95" w:rsidRPr="00D016EC" w:rsidRDefault="00C50A95" w:rsidP="00416506">
            <w:pPr>
              <w:pStyle w:val="tabletext11"/>
              <w:jc w:val="center"/>
              <w:rPr>
                <w:ins w:id="29612" w:author="Author"/>
              </w:rPr>
            </w:pPr>
            <w:ins w:id="29613" w:author="Author">
              <w:r w:rsidRPr="00D016EC">
                <w:t>1.05</w:t>
              </w:r>
            </w:ins>
          </w:p>
        </w:tc>
        <w:tc>
          <w:tcPr>
            <w:tcW w:w="400" w:type="dxa"/>
            <w:shd w:val="clear" w:color="auto" w:fill="auto"/>
            <w:noWrap/>
            <w:vAlign w:val="bottom"/>
          </w:tcPr>
          <w:p w14:paraId="22AC5692" w14:textId="77777777" w:rsidR="00C50A95" w:rsidRPr="00D016EC" w:rsidRDefault="00C50A95" w:rsidP="00416506">
            <w:pPr>
              <w:pStyle w:val="tabletext11"/>
              <w:jc w:val="center"/>
              <w:rPr>
                <w:ins w:id="29614" w:author="Author"/>
              </w:rPr>
            </w:pPr>
            <w:ins w:id="29615" w:author="Author">
              <w:r w:rsidRPr="00D016EC">
                <w:t>1.01</w:t>
              </w:r>
            </w:ins>
          </w:p>
        </w:tc>
        <w:tc>
          <w:tcPr>
            <w:tcW w:w="400" w:type="dxa"/>
            <w:shd w:val="clear" w:color="auto" w:fill="auto"/>
            <w:noWrap/>
            <w:vAlign w:val="bottom"/>
          </w:tcPr>
          <w:p w14:paraId="4881DF1A" w14:textId="77777777" w:rsidR="00C50A95" w:rsidRPr="00D016EC" w:rsidRDefault="00C50A95" w:rsidP="00416506">
            <w:pPr>
              <w:pStyle w:val="tabletext11"/>
              <w:jc w:val="center"/>
              <w:rPr>
                <w:ins w:id="29616" w:author="Author"/>
              </w:rPr>
            </w:pPr>
            <w:ins w:id="29617" w:author="Author">
              <w:r w:rsidRPr="00D016EC">
                <w:t>0.97</w:t>
              </w:r>
            </w:ins>
          </w:p>
        </w:tc>
        <w:tc>
          <w:tcPr>
            <w:tcW w:w="400" w:type="dxa"/>
            <w:shd w:val="clear" w:color="auto" w:fill="auto"/>
            <w:noWrap/>
            <w:vAlign w:val="bottom"/>
          </w:tcPr>
          <w:p w14:paraId="3958CDE6" w14:textId="77777777" w:rsidR="00C50A95" w:rsidRPr="00D016EC" w:rsidRDefault="00C50A95" w:rsidP="00416506">
            <w:pPr>
              <w:pStyle w:val="tabletext11"/>
              <w:jc w:val="center"/>
              <w:rPr>
                <w:ins w:id="29618" w:author="Author"/>
              </w:rPr>
            </w:pPr>
            <w:ins w:id="29619" w:author="Author">
              <w:r w:rsidRPr="00D016EC">
                <w:t>0.93</w:t>
              </w:r>
            </w:ins>
          </w:p>
        </w:tc>
        <w:tc>
          <w:tcPr>
            <w:tcW w:w="400" w:type="dxa"/>
            <w:shd w:val="clear" w:color="auto" w:fill="auto"/>
            <w:noWrap/>
            <w:vAlign w:val="bottom"/>
          </w:tcPr>
          <w:p w14:paraId="1EDFC826" w14:textId="77777777" w:rsidR="00C50A95" w:rsidRPr="00D016EC" w:rsidRDefault="00C50A95" w:rsidP="00416506">
            <w:pPr>
              <w:pStyle w:val="tabletext11"/>
              <w:jc w:val="center"/>
              <w:rPr>
                <w:ins w:id="29620" w:author="Author"/>
              </w:rPr>
            </w:pPr>
            <w:ins w:id="29621" w:author="Author">
              <w:r w:rsidRPr="00D016EC">
                <w:t>0.89</w:t>
              </w:r>
            </w:ins>
          </w:p>
        </w:tc>
        <w:tc>
          <w:tcPr>
            <w:tcW w:w="400" w:type="dxa"/>
            <w:shd w:val="clear" w:color="auto" w:fill="auto"/>
            <w:noWrap/>
            <w:vAlign w:val="bottom"/>
          </w:tcPr>
          <w:p w14:paraId="0A0E1A3F" w14:textId="77777777" w:rsidR="00C50A95" w:rsidRPr="00D016EC" w:rsidRDefault="00C50A95" w:rsidP="00416506">
            <w:pPr>
              <w:pStyle w:val="tabletext11"/>
              <w:jc w:val="center"/>
              <w:rPr>
                <w:ins w:id="29622" w:author="Author"/>
              </w:rPr>
            </w:pPr>
            <w:ins w:id="29623" w:author="Author">
              <w:r w:rsidRPr="00D016EC">
                <w:t>0.85</w:t>
              </w:r>
            </w:ins>
          </w:p>
        </w:tc>
        <w:tc>
          <w:tcPr>
            <w:tcW w:w="400" w:type="dxa"/>
            <w:shd w:val="clear" w:color="auto" w:fill="auto"/>
            <w:noWrap/>
            <w:vAlign w:val="bottom"/>
          </w:tcPr>
          <w:p w14:paraId="5A119E74" w14:textId="77777777" w:rsidR="00C50A95" w:rsidRPr="00D016EC" w:rsidRDefault="00C50A95" w:rsidP="00416506">
            <w:pPr>
              <w:pStyle w:val="tabletext11"/>
              <w:jc w:val="center"/>
              <w:rPr>
                <w:ins w:id="29624" w:author="Author"/>
              </w:rPr>
            </w:pPr>
            <w:ins w:id="29625" w:author="Author">
              <w:r w:rsidRPr="00D016EC">
                <w:t>0.82</w:t>
              </w:r>
            </w:ins>
          </w:p>
        </w:tc>
        <w:tc>
          <w:tcPr>
            <w:tcW w:w="400" w:type="dxa"/>
            <w:shd w:val="clear" w:color="auto" w:fill="auto"/>
            <w:noWrap/>
            <w:vAlign w:val="bottom"/>
          </w:tcPr>
          <w:p w14:paraId="70F8B17D" w14:textId="77777777" w:rsidR="00C50A95" w:rsidRPr="00D016EC" w:rsidRDefault="00C50A95" w:rsidP="00416506">
            <w:pPr>
              <w:pStyle w:val="tabletext11"/>
              <w:jc w:val="center"/>
              <w:rPr>
                <w:ins w:id="29626" w:author="Author"/>
              </w:rPr>
            </w:pPr>
            <w:ins w:id="29627" w:author="Author">
              <w:r w:rsidRPr="00D016EC">
                <w:t>0.79</w:t>
              </w:r>
            </w:ins>
          </w:p>
        </w:tc>
        <w:tc>
          <w:tcPr>
            <w:tcW w:w="400" w:type="dxa"/>
            <w:shd w:val="clear" w:color="auto" w:fill="auto"/>
            <w:noWrap/>
            <w:vAlign w:val="bottom"/>
          </w:tcPr>
          <w:p w14:paraId="0FBDF117" w14:textId="77777777" w:rsidR="00C50A95" w:rsidRPr="00D016EC" w:rsidRDefault="00C50A95" w:rsidP="00416506">
            <w:pPr>
              <w:pStyle w:val="tabletext11"/>
              <w:jc w:val="center"/>
              <w:rPr>
                <w:ins w:id="29628" w:author="Author"/>
              </w:rPr>
            </w:pPr>
            <w:ins w:id="29629" w:author="Author">
              <w:r w:rsidRPr="00D016EC">
                <w:t>0.76</w:t>
              </w:r>
            </w:ins>
          </w:p>
        </w:tc>
        <w:tc>
          <w:tcPr>
            <w:tcW w:w="400" w:type="dxa"/>
            <w:shd w:val="clear" w:color="auto" w:fill="auto"/>
            <w:noWrap/>
            <w:vAlign w:val="bottom"/>
          </w:tcPr>
          <w:p w14:paraId="04D6A965" w14:textId="77777777" w:rsidR="00C50A95" w:rsidRPr="00D016EC" w:rsidRDefault="00C50A95" w:rsidP="00416506">
            <w:pPr>
              <w:pStyle w:val="tabletext11"/>
              <w:jc w:val="center"/>
              <w:rPr>
                <w:ins w:id="29630" w:author="Author"/>
              </w:rPr>
            </w:pPr>
            <w:ins w:id="29631" w:author="Author">
              <w:r w:rsidRPr="00D016EC">
                <w:t>0.73</w:t>
              </w:r>
            </w:ins>
          </w:p>
        </w:tc>
        <w:tc>
          <w:tcPr>
            <w:tcW w:w="400" w:type="dxa"/>
            <w:shd w:val="clear" w:color="auto" w:fill="auto"/>
            <w:noWrap/>
            <w:vAlign w:val="bottom"/>
          </w:tcPr>
          <w:p w14:paraId="3A2D3759" w14:textId="77777777" w:rsidR="00C50A95" w:rsidRPr="00D016EC" w:rsidRDefault="00C50A95" w:rsidP="00416506">
            <w:pPr>
              <w:pStyle w:val="tabletext11"/>
              <w:jc w:val="center"/>
              <w:rPr>
                <w:ins w:id="29632" w:author="Author"/>
              </w:rPr>
            </w:pPr>
            <w:ins w:id="29633" w:author="Author">
              <w:r w:rsidRPr="00D016EC">
                <w:t>0.70</w:t>
              </w:r>
            </w:ins>
          </w:p>
        </w:tc>
        <w:tc>
          <w:tcPr>
            <w:tcW w:w="440" w:type="dxa"/>
            <w:shd w:val="clear" w:color="auto" w:fill="auto"/>
            <w:noWrap/>
            <w:vAlign w:val="bottom"/>
          </w:tcPr>
          <w:p w14:paraId="73B118E3" w14:textId="77777777" w:rsidR="00C50A95" w:rsidRPr="00D016EC" w:rsidRDefault="00C50A95" w:rsidP="00416506">
            <w:pPr>
              <w:pStyle w:val="tabletext11"/>
              <w:jc w:val="center"/>
              <w:rPr>
                <w:ins w:id="29634" w:author="Author"/>
              </w:rPr>
            </w:pPr>
            <w:ins w:id="29635" w:author="Author">
              <w:r w:rsidRPr="00D016EC">
                <w:t>0.67</w:t>
              </w:r>
            </w:ins>
          </w:p>
        </w:tc>
        <w:tc>
          <w:tcPr>
            <w:tcW w:w="400" w:type="dxa"/>
            <w:shd w:val="clear" w:color="auto" w:fill="auto"/>
            <w:noWrap/>
            <w:vAlign w:val="bottom"/>
          </w:tcPr>
          <w:p w14:paraId="6C14A836" w14:textId="77777777" w:rsidR="00C50A95" w:rsidRPr="00D016EC" w:rsidRDefault="00C50A95" w:rsidP="00416506">
            <w:pPr>
              <w:pStyle w:val="tabletext11"/>
              <w:jc w:val="center"/>
              <w:rPr>
                <w:ins w:id="29636" w:author="Author"/>
              </w:rPr>
            </w:pPr>
            <w:ins w:id="29637" w:author="Author">
              <w:r w:rsidRPr="00D016EC">
                <w:t>0.64</w:t>
              </w:r>
            </w:ins>
          </w:p>
        </w:tc>
        <w:tc>
          <w:tcPr>
            <w:tcW w:w="400" w:type="dxa"/>
            <w:shd w:val="clear" w:color="auto" w:fill="auto"/>
            <w:noWrap/>
            <w:vAlign w:val="bottom"/>
          </w:tcPr>
          <w:p w14:paraId="6F86013F" w14:textId="77777777" w:rsidR="00C50A95" w:rsidRPr="00D016EC" w:rsidRDefault="00C50A95" w:rsidP="00416506">
            <w:pPr>
              <w:pStyle w:val="tabletext11"/>
              <w:jc w:val="center"/>
              <w:rPr>
                <w:ins w:id="29638" w:author="Author"/>
              </w:rPr>
            </w:pPr>
            <w:ins w:id="29639" w:author="Author">
              <w:r w:rsidRPr="00D016EC">
                <w:t>0.62</w:t>
              </w:r>
            </w:ins>
          </w:p>
        </w:tc>
        <w:tc>
          <w:tcPr>
            <w:tcW w:w="400" w:type="dxa"/>
            <w:shd w:val="clear" w:color="auto" w:fill="auto"/>
            <w:noWrap/>
            <w:vAlign w:val="bottom"/>
          </w:tcPr>
          <w:p w14:paraId="02EAC1CE" w14:textId="77777777" w:rsidR="00C50A95" w:rsidRPr="00D016EC" w:rsidRDefault="00C50A95" w:rsidP="00416506">
            <w:pPr>
              <w:pStyle w:val="tabletext11"/>
              <w:jc w:val="center"/>
              <w:rPr>
                <w:ins w:id="29640" w:author="Author"/>
              </w:rPr>
            </w:pPr>
            <w:ins w:id="29641" w:author="Author">
              <w:r w:rsidRPr="00D016EC">
                <w:t>0.59</w:t>
              </w:r>
            </w:ins>
          </w:p>
        </w:tc>
        <w:tc>
          <w:tcPr>
            <w:tcW w:w="400" w:type="dxa"/>
            <w:shd w:val="clear" w:color="auto" w:fill="auto"/>
            <w:noWrap/>
            <w:vAlign w:val="bottom"/>
          </w:tcPr>
          <w:p w14:paraId="0319AF51" w14:textId="77777777" w:rsidR="00C50A95" w:rsidRPr="00D016EC" w:rsidRDefault="00C50A95" w:rsidP="00416506">
            <w:pPr>
              <w:pStyle w:val="tabletext11"/>
              <w:jc w:val="center"/>
              <w:rPr>
                <w:ins w:id="29642" w:author="Author"/>
              </w:rPr>
            </w:pPr>
            <w:ins w:id="29643" w:author="Author">
              <w:r w:rsidRPr="00D016EC">
                <w:t>0.57</w:t>
              </w:r>
            </w:ins>
          </w:p>
        </w:tc>
        <w:tc>
          <w:tcPr>
            <w:tcW w:w="460" w:type="dxa"/>
            <w:shd w:val="clear" w:color="auto" w:fill="auto"/>
            <w:noWrap/>
            <w:vAlign w:val="bottom"/>
          </w:tcPr>
          <w:p w14:paraId="0B6761BD" w14:textId="77777777" w:rsidR="00C50A95" w:rsidRPr="00D016EC" w:rsidRDefault="00C50A95" w:rsidP="00416506">
            <w:pPr>
              <w:pStyle w:val="tabletext11"/>
              <w:jc w:val="center"/>
              <w:rPr>
                <w:ins w:id="29644" w:author="Author"/>
              </w:rPr>
            </w:pPr>
            <w:ins w:id="29645" w:author="Author">
              <w:r w:rsidRPr="00D016EC">
                <w:t>0.55</w:t>
              </w:r>
            </w:ins>
          </w:p>
        </w:tc>
      </w:tr>
      <w:tr w:rsidR="00C50A95" w:rsidRPr="00D016EC" w14:paraId="10819281" w14:textId="77777777" w:rsidTr="00416506">
        <w:trPr>
          <w:trHeight w:val="190"/>
          <w:ins w:id="29646" w:author="Author"/>
        </w:trPr>
        <w:tc>
          <w:tcPr>
            <w:tcW w:w="200" w:type="dxa"/>
            <w:tcBorders>
              <w:right w:val="nil"/>
            </w:tcBorders>
            <w:shd w:val="clear" w:color="auto" w:fill="auto"/>
            <w:vAlign w:val="bottom"/>
          </w:tcPr>
          <w:p w14:paraId="39067279" w14:textId="77777777" w:rsidR="00C50A95" w:rsidRPr="00D016EC" w:rsidRDefault="00C50A95" w:rsidP="00416506">
            <w:pPr>
              <w:pStyle w:val="tabletext11"/>
              <w:jc w:val="right"/>
              <w:rPr>
                <w:ins w:id="29647" w:author="Author"/>
              </w:rPr>
            </w:pPr>
          </w:p>
        </w:tc>
        <w:tc>
          <w:tcPr>
            <w:tcW w:w="1580" w:type="dxa"/>
            <w:tcBorders>
              <w:left w:val="nil"/>
            </w:tcBorders>
            <w:shd w:val="clear" w:color="auto" w:fill="auto"/>
            <w:vAlign w:val="bottom"/>
          </w:tcPr>
          <w:p w14:paraId="476262D1" w14:textId="77777777" w:rsidR="00C50A95" w:rsidRPr="00D016EC" w:rsidRDefault="00C50A95" w:rsidP="00416506">
            <w:pPr>
              <w:pStyle w:val="tabletext11"/>
              <w:tabs>
                <w:tab w:val="decimal" w:pos="640"/>
              </w:tabs>
              <w:rPr>
                <w:ins w:id="29648" w:author="Author"/>
              </w:rPr>
            </w:pPr>
            <w:ins w:id="29649" w:author="Author">
              <w:r w:rsidRPr="00D016EC">
                <w:t>100,000 to 114,999</w:t>
              </w:r>
            </w:ins>
          </w:p>
        </w:tc>
        <w:tc>
          <w:tcPr>
            <w:tcW w:w="680" w:type="dxa"/>
            <w:shd w:val="clear" w:color="auto" w:fill="auto"/>
            <w:noWrap/>
            <w:vAlign w:val="bottom"/>
          </w:tcPr>
          <w:p w14:paraId="2475D1E8" w14:textId="77777777" w:rsidR="00C50A95" w:rsidRPr="00D016EC" w:rsidRDefault="00C50A95" w:rsidP="00416506">
            <w:pPr>
              <w:pStyle w:val="tabletext11"/>
              <w:jc w:val="center"/>
              <w:rPr>
                <w:ins w:id="29650" w:author="Author"/>
              </w:rPr>
            </w:pPr>
            <w:ins w:id="29651" w:author="Author">
              <w:r w:rsidRPr="00D016EC">
                <w:t>1.84</w:t>
              </w:r>
            </w:ins>
          </w:p>
        </w:tc>
        <w:tc>
          <w:tcPr>
            <w:tcW w:w="900" w:type="dxa"/>
            <w:shd w:val="clear" w:color="auto" w:fill="auto"/>
            <w:noWrap/>
            <w:vAlign w:val="bottom"/>
          </w:tcPr>
          <w:p w14:paraId="57026CEC" w14:textId="77777777" w:rsidR="00C50A95" w:rsidRPr="00D016EC" w:rsidRDefault="00C50A95" w:rsidP="00416506">
            <w:pPr>
              <w:pStyle w:val="tabletext11"/>
              <w:jc w:val="center"/>
              <w:rPr>
                <w:ins w:id="29652" w:author="Author"/>
              </w:rPr>
            </w:pPr>
            <w:ins w:id="29653" w:author="Author">
              <w:r w:rsidRPr="00D016EC">
                <w:t>1.84</w:t>
              </w:r>
            </w:ins>
          </w:p>
        </w:tc>
        <w:tc>
          <w:tcPr>
            <w:tcW w:w="400" w:type="dxa"/>
            <w:shd w:val="clear" w:color="auto" w:fill="auto"/>
            <w:noWrap/>
            <w:vAlign w:val="bottom"/>
          </w:tcPr>
          <w:p w14:paraId="13198A0E" w14:textId="77777777" w:rsidR="00C50A95" w:rsidRPr="00D016EC" w:rsidRDefault="00C50A95" w:rsidP="00416506">
            <w:pPr>
              <w:pStyle w:val="tabletext11"/>
              <w:jc w:val="center"/>
              <w:rPr>
                <w:ins w:id="29654" w:author="Author"/>
              </w:rPr>
            </w:pPr>
            <w:ins w:id="29655" w:author="Author">
              <w:r w:rsidRPr="00D016EC">
                <w:t>1.84</w:t>
              </w:r>
            </w:ins>
          </w:p>
        </w:tc>
        <w:tc>
          <w:tcPr>
            <w:tcW w:w="400" w:type="dxa"/>
            <w:shd w:val="clear" w:color="auto" w:fill="auto"/>
            <w:noWrap/>
            <w:vAlign w:val="bottom"/>
          </w:tcPr>
          <w:p w14:paraId="55D1F947" w14:textId="77777777" w:rsidR="00C50A95" w:rsidRPr="00D016EC" w:rsidRDefault="00C50A95" w:rsidP="00416506">
            <w:pPr>
              <w:pStyle w:val="tabletext11"/>
              <w:jc w:val="center"/>
              <w:rPr>
                <w:ins w:id="29656" w:author="Author"/>
              </w:rPr>
            </w:pPr>
            <w:ins w:id="29657" w:author="Author">
              <w:r w:rsidRPr="00D016EC">
                <w:t>1.76</w:t>
              </w:r>
            </w:ins>
          </w:p>
        </w:tc>
        <w:tc>
          <w:tcPr>
            <w:tcW w:w="400" w:type="dxa"/>
            <w:shd w:val="clear" w:color="auto" w:fill="auto"/>
            <w:noWrap/>
            <w:vAlign w:val="bottom"/>
          </w:tcPr>
          <w:p w14:paraId="7354E97D" w14:textId="77777777" w:rsidR="00C50A95" w:rsidRPr="00D016EC" w:rsidRDefault="00C50A95" w:rsidP="00416506">
            <w:pPr>
              <w:pStyle w:val="tabletext11"/>
              <w:jc w:val="center"/>
              <w:rPr>
                <w:ins w:id="29658" w:author="Author"/>
              </w:rPr>
            </w:pPr>
            <w:ins w:id="29659" w:author="Author">
              <w:r w:rsidRPr="00D016EC">
                <w:t>1.67</w:t>
              </w:r>
            </w:ins>
          </w:p>
        </w:tc>
        <w:tc>
          <w:tcPr>
            <w:tcW w:w="400" w:type="dxa"/>
            <w:shd w:val="clear" w:color="auto" w:fill="auto"/>
            <w:noWrap/>
            <w:vAlign w:val="bottom"/>
          </w:tcPr>
          <w:p w14:paraId="1B8E524E" w14:textId="77777777" w:rsidR="00C50A95" w:rsidRPr="00D016EC" w:rsidRDefault="00C50A95" w:rsidP="00416506">
            <w:pPr>
              <w:pStyle w:val="tabletext11"/>
              <w:jc w:val="center"/>
              <w:rPr>
                <w:ins w:id="29660" w:author="Author"/>
              </w:rPr>
            </w:pPr>
            <w:ins w:id="29661" w:author="Author">
              <w:r w:rsidRPr="00D016EC">
                <w:t>1.51</w:t>
              </w:r>
            </w:ins>
          </w:p>
        </w:tc>
        <w:tc>
          <w:tcPr>
            <w:tcW w:w="400" w:type="dxa"/>
            <w:shd w:val="clear" w:color="auto" w:fill="auto"/>
            <w:noWrap/>
            <w:vAlign w:val="bottom"/>
          </w:tcPr>
          <w:p w14:paraId="3DF83169" w14:textId="77777777" w:rsidR="00C50A95" w:rsidRPr="00D016EC" w:rsidRDefault="00C50A95" w:rsidP="00416506">
            <w:pPr>
              <w:pStyle w:val="tabletext11"/>
              <w:jc w:val="center"/>
              <w:rPr>
                <w:ins w:id="29662" w:author="Author"/>
              </w:rPr>
            </w:pPr>
            <w:ins w:id="29663" w:author="Author">
              <w:r w:rsidRPr="00D016EC">
                <w:t>1.44</w:t>
              </w:r>
            </w:ins>
          </w:p>
        </w:tc>
        <w:tc>
          <w:tcPr>
            <w:tcW w:w="400" w:type="dxa"/>
            <w:shd w:val="clear" w:color="auto" w:fill="auto"/>
            <w:noWrap/>
            <w:vAlign w:val="bottom"/>
          </w:tcPr>
          <w:p w14:paraId="758C5006" w14:textId="77777777" w:rsidR="00C50A95" w:rsidRPr="00D016EC" w:rsidRDefault="00C50A95" w:rsidP="00416506">
            <w:pPr>
              <w:pStyle w:val="tabletext11"/>
              <w:jc w:val="center"/>
              <w:rPr>
                <w:ins w:id="29664" w:author="Author"/>
              </w:rPr>
            </w:pPr>
            <w:ins w:id="29665" w:author="Author">
              <w:r w:rsidRPr="00D016EC">
                <w:t>1.37</w:t>
              </w:r>
            </w:ins>
          </w:p>
        </w:tc>
        <w:tc>
          <w:tcPr>
            <w:tcW w:w="400" w:type="dxa"/>
            <w:shd w:val="clear" w:color="auto" w:fill="auto"/>
            <w:noWrap/>
            <w:vAlign w:val="bottom"/>
          </w:tcPr>
          <w:p w14:paraId="22E6EFF1" w14:textId="77777777" w:rsidR="00C50A95" w:rsidRPr="00D016EC" w:rsidRDefault="00C50A95" w:rsidP="00416506">
            <w:pPr>
              <w:pStyle w:val="tabletext11"/>
              <w:jc w:val="center"/>
              <w:rPr>
                <w:ins w:id="29666" w:author="Author"/>
              </w:rPr>
            </w:pPr>
            <w:ins w:id="29667" w:author="Author">
              <w:r w:rsidRPr="00D016EC">
                <w:t>1.30</w:t>
              </w:r>
            </w:ins>
          </w:p>
        </w:tc>
        <w:tc>
          <w:tcPr>
            <w:tcW w:w="400" w:type="dxa"/>
            <w:shd w:val="clear" w:color="auto" w:fill="auto"/>
            <w:noWrap/>
            <w:vAlign w:val="bottom"/>
          </w:tcPr>
          <w:p w14:paraId="108FAA79" w14:textId="77777777" w:rsidR="00C50A95" w:rsidRPr="00D016EC" w:rsidRDefault="00C50A95" w:rsidP="00416506">
            <w:pPr>
              <w:pStyle w:val="tabletext11"/>
              <w:jc w:val="center"/>
              <w:rPr>
                <w:ins w:id="29668" w:author="Author"/>
              </w:rPr>
            </w:pPr>
            <w:ins w:id="29669" w:author="Author">
              <w:r w:rsidRPr="00D016EC">
                <w:t>1.23</w:t>
              </w:r>
            </w:ins>
          </w:p>
        </w:tc>
        <w:tc>
          <w:tcPr>
            <w:tcW w:w="400" w:type="dxa"/>
            <w:shd w:val="clear" w:color="auto" w:fill="auto"/>
            <w:noWrap/>
            <w:vAlign w:val="bottom"/>
          </w:tcPr>
          <w:p w14:paraId="728BA717" w14:textId="77777777" w:rsidR="00C50A95" w:rsidRPr="00D016EC" w:rsidRDefault="00C50A95" w:rsidP="00416506">
            <w:pPr>
              <w:pStyle w:val="tabletext11"/>
              <w:jc w:val="center"/>
              <w:rPr>
                <w:ins w:id="29670" w:author="Author"/>
              </w:rPr>
            </w:pPr>
            <w:ins w:id="29671" w:author="Author">
              <w:r w:rsidRPr="00D016EC">
                <w:t>1.16</w:t>
              </w:r>
            </w:ins>
          </w:p>
        </w:tc>
        <w:tc>
          <w:tcPr>
            <w:tcW w:w="400" w:type="dxa"/>
            <w:shd w:val="clear" w:color="auto" w:fill="auto"/>
            <w:noWrap/>
            <w:vAlign w:val="bottom"/>
          </w:tcPr>
          <w:p w14:paraId="729613F7" w14:textId="77777777" w:rsidR="00C50A95" w:rsidRPr="00D016EC" w:rsidRDefault="00C50A95" w:rsidP="00416506">
            <w:pPr>
              <w:pStyle w:val="tabletext11"/>
              <w:jc w:val="center"/>
              <w:rPr>
                <w:ins w:id="29672" w:author="Author"/>
              </w:rPr>
            </w:pPr>
            <w:ins w:id="29673" w:author="Author">
              <w:r w:rsidRPr="00D016EC">
                <w:t>1.11</w:t>
              </w:r>
            </w:ins>
          </w:p>
        </w:tc>
        <w:tc>
          <w:tcPr>
            <w:tcW w:w="400" w:type="dxa"/>
            <w:shd w:val="clear" w:color="auto" w:fill="auto"/>
            <w:noWrap/>
            <w:vAlign w:val="bottom"/>
          </w:tcPr>
          <w:p w14:paraId="0288D941" w14:textId="77777777" w:rsidR="00C50A95" w:rsidRPr="00D016EC" w:rsidRDefault="00C50A95" w:rsidP="00416506">
            <w:pPr>
              <w:pStyle w:val="tabletext11"/>
              <w:jc w:val="center"/>
              <w:rPr>
                <w:ins w:id="29674" w:author="Author"/>
              </w:rPr>
            </w:pPr>
            <w:ins w:id="29675" w:author="Author">
              <w:r w:rsidRPr="00D016EC">
                <w:t>1.07</w:t>
              </w:r>
            </w:ins>
          </w:p>
        </w:tc>
        <w:tc>
          <w:tcPr>
            <w:tcW w:w="400" w:type="dxa"/>
            <w:shd w:val="clear" w:color="auto" w:fill="auto"/>
            <w:noWrap/>
            <w:vAlign w:val="bottom"/>
          </w:tcPr>
          <w:p w14:paraId="57034317" w14:textId="77777777" w:rsidR="00C50A95" w:rsidRPr="00D016EC" w:rsidRDefault="00C50A95" w:rsidP="00416506">
            <w:pPr>
              <w:pStyle w:val="tabletext11"/>
              <w:jc w:val="center"/>
              <w:rPr>
                <w:ins w:id="29676" w:author="Author"/>
              </w:rPr>
            </w:pPr>
            <w:ins w:id="29677" w:author="Author">
              <w:r w:rsidRPr="00D016EC">
                <w:t>1.03</w:t>
              </w:r>
            </w:ins>
          </w:p>
        </w:tc>
        <w:tc>
          <w:tcPr>
            <w:tcW w:w="400" w:type="dxa"/>
            <w:shd w:val="clear" w:color="auto" w:fill="auto"/>
            <w:noWrap/>
            <w:vAlign w:val="bottom"/>
          </w:tcPr>
          <w:p w14:paraId="3331B734" w14:textId="77777777" w:rsidR="00C50A95" w:rsidRPr="00D016EC" w:rsidRDefault="00C50A95" w:rsidP="00416506">
            <w:pPr>
              <w:pStyle w:val="tabletext11"/>
              <w:jc w:val="center"/>
              <w:rPr>
                <w:ins w:id="29678" w:author="Author"/>
              </w:rPr>
            </w:pPr>
            <w:ins w:id="29679" w:author="Author">
              <w:r w:rsidRPr="00D016EC">
                <w:t>0.98</w:t>
              </w:r>
            </w:ins>
          </w:p>
        </w:tc>
        <w:tc>
          <w:tcPr>
            <w:tcW w:w="400" w:type="dxa"/>
            <w:shd w:val="clear" w:color="auto" w:fill="auto"/>
            <w:noWrap/>
            <w:vAlign w:val="bottom"/>
          </w:tcPr>
          <w:p w14:paraId="154E1B50" w14:textId="77777777" w:rsidR="00C50A95" w:rsidRPr="00D016EC" w:rsidRDefault="00C50A95" w:rsidP="00416506">
            <w:pPr>
              <w:pStyle w:val="tabletext11"/>
              <w:jc w:val="center"/>
              <w:rPr>
                <w:ins w:id="29680" w:author="Author"/>
              </w:rPr>
            </w:pPr>
            <w:ins w:id="29681" w:author="Author">
              <w:r w:rsidRPr="00D016EC">
                <w:t>0.95</w:t>
              </w:r>
            </w:ins>
          </w:p>
        </w:tc>
        <w:tc>
          <w:tcPr>
            <w:tcW w:w="400" w:type="dxa"/>
            <w:shd w:val="clear" w:color="auto" w:fill="auto"/>
            <w:noWrap/>
            <w:vAlign w:val="bottom"/>
          </w:tcPr>
          <w:p w14:paraId="707A823C" w14:textId="77777777" w:rsidR="00C50A95" w:rsidRPr="00D016EC" w:rsidRDefault="00C50A95" w:rsidP="00416506">
            <w:pPr>
              <w:pStyle w:val="tabletext11"/>
              <w:jc w:val="center"/>
              <w:rPr>
                <w:ins w:id="29682" w:author="Author"/>
              </w:rPr>
            </w:pPr>
            <w:ins w:id="29683" w:author="Author">
              <w:r w:rsidRPr="00D016EC">
                <w:t>0.91</w:t>
              </w:r>
            </w:ins>
          </w:p>
        </w:tc>
        <w:tc>
          <w:tcPr>
            <w:tcW w:w="400" w:type="dxa"/>
            <w:shd w:val="clear" w:color="auto" w:fill="auto"/>
            <w:noWrap/>
            <w:vAlign w:val="bottom"/>
          </w:tcPr>
          <w:p w14:paraId="26E31E27" w14:textId="77777777" w:rsidR="00C50A95" w:rsidRPr="00D016EC" w:rsidRDefault="00C50A95" w:rsidP="00416506">
            <w:pPr>
              <w:pStyle w:val="tabletext11"/>
              <w:jc w:val="center"/>
              <w:rPr>
                <w:ins w:id="29684" w:author="Author"/>
              </w:rPr>
            </w:pPr>
            <w:ins w:id="29685" w:author="Author">
              <w:r w:rsidRPr="00D016EC">
                <w:t>0.87</w:t>
              </w:r>
            </w:ins>
          </w:p>
        </w:tc>
        <w:tc>
          <w:tcPr>
            <w:tcW w:w="400" w:type="dxa"/>
            <w:shd w:val="clear" w:color="auto" w:fill="auto"/>
            <w:noWrap/>
            <w:vAlign w:val="bottom"/>
          </w:tcPr>
          <w:p w14:paraId="72087670" w14:textId="77777777" w:rsidR="00C50A95" w:rsidRPr="00D016EC" w:rsidRDefault="00C50A95" w:rsidP="00416506">
            <w:pPr>
              <w:pStyle w:val="tabletext11"/>
              <w:jc w:val="center"/>
              <w:rPr>
                <w:ins w:id="29686" w:author="Author"/>
              </w:rPr>
            </w:pPr>
            <w:ins w:id="29687" w:author="Author">
              <w:r w:rsidRPr="00D016EC">
                <w:t>0.84</w:t>
              </w:r>
            </w:ins>
          </w:p>
        </w:tc>
        <w:tc>
          <w:tcPr>
            <w:tcW w:w="400" w:type="dxa"/>
            <w:shd w:val="clear" w:color="auto" w:fill="auto"/>
            <w:noWrap/>
            <w:vAlign w:val="bottom"/>
          </w:tcPr>
          <w:p w14:paraId="49B49056" w14:textId="77777777" w:rsidR="00C50A95" w:rsidRPr="00D016EC" w:rsidRDefault="00C50A95" w:rsidP="00416506">
            <w:pPr>
              <w:pStyle w:val="tabletext11"/>
              <w:jc w:val="center"/>
              <w:rPr>
                <w:ins w:id="29688" w:author="Author"/>
              </w:rPr>
            </w:pPr>
            <w:ins w:id="29689" w:author="Author">
              <w:r w:rsidRPr="00D016EC">
                <w:t>0.80</w:t>
              </w:r>
            </w:ins>
          </w:p>
        </w:tc>
        <w:tc>
          <w:tcPr>
            <w:tcW w:w="400" w:type="dxa"/>
            <w:shd w:val="clear" w:color="auto" w:fill="auto"/>
            <w:noWrap/>
            <w:vAlign w:val="bottom"/>
          </w:tcPr>
          <w:p w14:paraId="2F121194" w14:textId="77777777" w:rsidR="00C50A95" w:rsidRPr="00D016EC" w:rsidRDefault="00C50A95" w:rsidP="00416506">
            <w:pPr>
              <w:pStyle w:val="tabletext11"/>
              <w:jc w:val="center"/>
              <w:rPr>
                <w:ins w:id="29690" w:author="Author"/>
              </w:rPr>
            </w:pPr>
            <w:ins w:id="29691" w:author="Author">
              <w:r w:rsidRPr="00D016EC">
                <w:t>0.77</w:t>
              </w:r>
            </w:ins>
          </w:p>
        </w:tc>
        <w:tc>
          <w:tcPr>
            <w:tcW w:w="400" w:type="dxa"/>
            <w:shd w:val="clear" w:color="auto" w:fill="auto"/>
            <w:noWrap/>
            <w:vAlign w:val="bottom"/>
          </w:tcPr>
          <w:p w14:paraId="6339288A" w14:textId="77777777" w:rsidR="00C50A95" w:rsidRPr="00D016EC" w:rsidRDefault="00C50A95" w:rsidP="00416506">
            <w:pPr>
              <w:pStyle w:val="tabletext11"/>
              <w:jc w:val="center"/>
              <w:rPr>
                <w:ins w:id="29692" w:author="Author"/>
              </w:rPr>
            </w:pPr>
            <w:ins w:id="29693" w:author="Author">
              <w:r w:rsidRPr="00D016EC">
                <w:t>0.74</w:t>
              </w:r>
            </w:ins>
          </w:p>
        </w:tc>
        <w:tc>
          <w:tcPr>
            <w:tcW w:w="440" w:type="dxa"/>
            <w:shd w:val="clear" w:color="auto" w:fill="auto"/>
            <w:noWrap/>
            <w:vAlign w:val="bottom"/>
          </w:tcPr>
          <w:p w14:paraId="22D524CE" w14:textId="77777777" w:rsidR="00C50A95" w:rsidRPr="00D016EC" w:rsidRDefault="00C50A95" w:rsidP="00416506">
            <w:pPr>
              <w:pStyle w:val="tabletext11"/>
              <w:jc w:val="center"/>
              <w:rPr>
                <w:ins w:id="29694" w:author="Author"/>
              </w:rPr>
            </w:pPr>
            <w:ins w:id="29695" w:author="Author">
              <w:r w:rsidRPr="00D016EC">
                <w:t>0.71</w:t>
              </w:r>
            </w:ins>
          </w:p>
        </w:tc>
        <w:tc>
          <w:tcPr>
            <w:tcW w:w="400" w:type="dxa"/>
            <w:shd w:val="clear" w:color="auto" w:fill="auto"/>
            <w:noWrap/>
            <w:vAlign w:val="bottom"/>
          </w:tcPr>
          <w:p w14:paraId="65F1B12D" w14:textId="77777777" w:rsidR="00C50A95" w:rsidRPr="00D016EC" w:rsidRDefault="00C50A95" w:rsidP="00416506">
            <w:pPr>
              <w:pStyle w:val="tabletext11"/>
              <w:jc w:val="center"/>
              <w:rPr>
                <w:ins w:id="29696" w:author="Author"/>
              </w:rPr>
            </w:pPr>
            <w:ins w:id="29697" w:author="Author">
              <w:r w:rsidRPr="00D016EC">
                <w:t>0.68</w:t>
              </w:r>
            </w:ins>
          </w:p>
        </w:tc>
        <w:tc>
          <w:tcPr>
            <w:tcW w:w="400" w:type="dxa"/>
            <w:shd w:val="clear" w:color="auto" w:fill="auto"/>
            <w:noWrap/>
            <w:vAlign w:val="bottom"/>
          </w:tcPr>
          <w:p w14:paraId="0426E9FC" w14:textId="77777777" w:rsidR="00C50A95" w:rsidRPr="00D016EC" w:rsidRDefault="00C50A95" w:rsidP="00416506">
            <w:pPr>
              <w:pStyle w:val="tabletext11"/>
              <w:jc w:val="center"/>
              <w:rPr>
                <w:ins w:id="29698" w:author="Author"/>
              </w:rPr>
            </w:pPr>
            <w:ins w:id="29699" w:author="Author">
              <w:r w:rsidRPr="00D016EC">
                <w:t>0.65</w:t>
              </w:r>
            </w:ins>
          </w:p>
        </w:tc>
        <w:tc>
          <w:tcPr>
            <w:tcW w:w="400" w:type="dxa"/>
            <w:shd w:val="clear" w:color="auto" w:fill="auto"/>
            <w:noWrap/>
            <w:vAlign w:val="bottom"/>
          </w:tcPr>
          <w:p w14:paraId="63EB2BD5" w14:textId="77777777" w:rsidR="00C50A95" w:rsidRPr="00D016EC" w:rsidRDefault="00C50A95" w:rsidP="00416506">
            <w:pPr>
              <w:pStyle w:val="tabletext11"/>
              <w:jc w:val="center"/>
              <w:rPr>
                <w:ins w:id="29700" w:author="Author"/>
              </w:rPr>
            </w:pPr>
            <w:ins w:id="29701" w:author="Author">
              <w:r w:rsidRPr="00D016EC">
                <w:t>0.63</w:t>
              </w:r>
            </w:ins>
          </w:p>
        </w:tc>
        <w:tc>
          <w:tcPr>
            <w:tcW w:w="400" w:type="dxa"/>
            <w:shd w:val="clear" w:color="auto" w:fill="auto"/>
            <w:noWrap/>
            <w:vAlign w:val="bottom"/>
          </w:tcPr>
          <w:p w14:paraId="4FFD6890" w14:textId="77777777" w:rsidR="00C50A95" w:rsidRPr="00D016EC" w:rsidRDefault="00C50A95" w:rsidP="00416506">
            <w:pPr>
              <w:pStyle w:val="tabletext11"/>
              <w:jc w:val="center"/>
              <w:rPr>
                <w:ins w:id="29702" w:author="Author"/>
              </w:rPr>
            </w:pPr>
            <w:ins w:id="29703" w:author="Author">
              <w:r w:rsidRPr="00D016EC">
                <w:t>0.60</w:t>
              </w:r>
            </w:ins>
          </w:p>
        </w:tc>
        <w:tc>
          <w:tcPr>
            <w:tcW w:w="460" w:type="dxa"/>
            <w:shd w:val="clear" w:color="auto" w:fill="auto"/>
            <w:noWrap/>
            <w:vAlign w:val="bottom"/>
          </w:tcPr>
          <w:p w14:paraId="47A14284" w14:textId="77777777" w:rsidR="00C50A95" w:rsidRPr="00D016EC" w:rsidRDefault="00C50A95" w:rsidP="00416506">
            <w:pPr>
              <w:pStyle w:val="tabletext11"/>
              <w:jc w:val="center"/>
              <w:rPr>
                <w:ins w:id="29704" w:author="Author"/>
              </w:rPr>
            </w:pPr>
            <w:ins w:id="29705" w:author="Author">
              <w:r w:rsidRPr="00D016EC">
                <w:t>0.58</w:t>
              </w:r>
            </w:ins>
          </w:p>
        </w:tc>
      </w:tr>
      <w:tr w:rsidR="00C50A95" w:rsidRPr="00D016EC" w14:paraId="730C449C" w14:textId="77777777" w:rsidTr="00416506">
        <w:trPr>
          <w:trHeight w:val="190"/>
          <w:ins w:id="29706" w:author="Author"/>
        </w:trPr>
        <w:tc>
          <w:tcPr>
            <w:tcW w:w="200" w:type="dxa"/>
            <w:tcBorders>
              <w:right w:val="nil"/>
            </w:tcBorders>
            <w:shd w:val="clear" w:color="auto" w:fill="auto"/>
            <w:vAlign w:val="bottom"/>
          </w:tcPr>
          <w:p w14:paraId="55DE1C74" w14:textId="77777777" w:rsidR="00C50A95" w:rsidRPr="00D016EC" w:rsidRDefault="00C50A95" w:rsidP="00416506">
            <w:pPr>
              <w:pStyle w:val="tabletext11"/>
              <w:jc w:val="right"/>
              <w:rPr>
                <w:ins w:id="29707" w:author="Author"/>
              </w:rPr>
            </w:pPr>
          </w:p>
        </w:tc>
        <w:tc>
          <w:tcPr>
            <w:tcW w:w="1580" w:type="dxa"/>
            <w:tcBorders>
              <w:left w:val="nil"/>
            </w:tcBorders>
            <w:shd w:val="clear" w:color="auto" w:fill="auto"/>
            <w:vAlign w:val="bottom"/>
          </w:tcPr>
          <w:p w14:paraId="44F673D1" w14:textId="77777777" w:rsidR="00C50A95" w:rsidRPr="00D016EC" w:rsidRDefault="00C50A95" w:rsidP="00416506">
            <w:pPr>
              <w:pStyle w:val="tabletext11"/>
              <w:tabs>
                <w:tab w:val="decimal" w:pos="640"/>
              </w:tabs>
              <w:rPr>
                <w:ins w:id="29708" w:author="Author"/>
              </w:rPr>
            </w:pPr>
            <w:ins w:id="29709" w:author="Author">
              <w:r w:rsidRPr="00D016EC">
                <w:t>115,000 to 129,999</w:t>
              </w:r>
            </w:ins>
          </w:p>
        </w:tc>
        <w:tc>
          <w:tcPr>
            <w:tcW w:w="680" w:type="dxa"/>
            <w:shd w:val="clear" w:color="auto" w:fill="auto"/>
            <w:noWrap/>
            <w:vAlign w:val="bottom"/>
          </w:tcPr>
          <w:p w14:paraId="3DC6056C" w14:textId="77777777" w:rsidR="00C50A95" w:rsidRPr="00D016EC" w:rsidRDefault="00C50A95" w:rsidP="00416506">
            <w:pPr>
              <w:pStyle w:val="tabletext11"/>
              <w:jc w:val="center"/>
              <w:rPr>
                <w:ins w:id="29710" w:author="Author"/>
              </w:rPr>
            </w:pPr>
            <w:ins w:id="29711" w:author="Author">
              <w:r w:rsidRPr="00D016EC">
                <w:t>1.94</w:t>
              </w:r>
            </w:ins>
          </w:p>
        </w:tc>
        <w:tc>
          <w:tcPr>
            <w:tcW w:w="900" w:type="dxa"/>
            <w:shd w:val="clear" w:color="auto" w:fill="auto"/>
            <w:noWrap/>
            <w:vAlign w:val="bottom"/>
          </w:tcPr>
          <w:p w14:paraId="70CADAAC" w14:textId="77777777" w:rsidR="00C50A95" w:rsidRPr="00D016EC" w:rsidRDefault="00C50A95" w:rsidP="00416506">
            <w:pPr>
              <w:pStyle w:val="tabletext11"/>
              <w:jc w:val="center"/>
              <w:rPr>
                <w:ins w:id="29712" w:author="Author"/>
              </w:rPr>
            </w:pPr>
            <w:ins w:id="29713" w:author="Author">
              <w:r w:rsidRPr="00D016EC">
                <w:t>1.94</w:t>
              </w:r>
            </w:ins>
          </w:p>
        </w:tc>
        <w:tc>
          <w:tcPr>
            <w:tcW w:w="400" w:type="dxa"/>
            <w:shd w:val="clear" w:color="auto" w:fill="auto"/>
            <w:noWrap/>
            <w:vAlign w:val="bottom"/>
          </w:tcPr>
          <w:p w14:paraId="3133DB8A" w14:textId="77777777" w:rsidR="00C50A95" w:rsidRPr="00D016EC" w:rsidRDefault="00C50A95" w:rsidP="00416506">
            <w:pPr>
              <w:pStyle w:val="tabletext11"/>
              <w:jc w:val="center"/>
              <w:rPr>
                <w:ins w:id="29714" w:author="Author"/>
              </w:rPr>
            </w:pPr>
            <w:ins w:id="29715" w:author="Author">
              <w:r w:rsidRPr="00D016EC">
                <w:t>1.94</w:t>
              </w:r>
            </w:ins>
          </w:p>
        </w:tc>
        <w:tc>
          <w:tcPr>
            <w:tcW w:w="400" w:type="dxa"/>
            <w:shd w:val="clear" w:color="auto" w:fill="auto"/>
            <w:noWrap/>
            <w:vAlign w:val="bottom"/>
          </w:tcPr>
          <w:p w14:paraId="2D7A1C12" w14:textId="77777777" w:rsidR="00C50A95" w:rsidRPr="00D016EC" w:rsidRDefault="00C50A95" w:rsidP="00416506">
            <w:pPr>
              <w:pStyle w:val="tabletext11"/>
              <w:jc w:val="center"/>
              <w:rPr>
                <w:ins w:id="29716" w:author="Author"/>
              </w:rPr>
            </w:pPr>
            <w:ins w:id="29717" w:author="Author">
              <w:r w:rsidRPr="00D016EC">
                <w:t>1.85</w:t>
              </w:r>
            </w:ins>
          </w:p>
        </w:tc>
        <w:tc>
          <w:tcPr>
            <w:tcW w:w="400" w:type="dxa"/>
            <w:shd w:val="clear" w:color="auto" w:fill="auto"/>
            <w:noWrap/>
            <w:vAlign w:val="bottom"/>
          </w:tcPr>
          <w:p w14:paraId="40939756" w14:textId="77777777" w:rsidR="00C50A95" w:rsidRPr="00D016EC" w:rsidRDefault="00C50A95" w:rsidP="00416506">
            <w:pPr>
              <w:pStyle w:val="tabletext11"/>
              <w:jc w:val="center"/>
              <w:rPr>
                <w:ins w:id="29718" w:author="Author"/>
              </w:rPr>
            </w:pPr>
            <w:ins w:id="29719" w:author="Author">
              <w:r w:rsidRPr="00D016EC">
                <w:t>1.76</w:t>
              </w:r>
            </w:ins>
          </w:p>
        </w:tc>
        <w:tc>
          <w:tcPr>
            <w:tcW w:w="400" w:type="dxa"/>
            <w:shd w:val="clear" w:color="auto" w:fill="auto"/>
            <w:noWrap/>
            <w:vAlign w:val="bottom"/>
          </w:tcPr>
          <w:p w14:paraId="79218BF1" w14:textId="77777777" w:rsidR="00C50A95" w:rsidRPr="00D016EC" w:rsidRDefault="00C50A95" w:rsidP="00416506">
            <w:pPr>
              <w:pStyle w:val="tabletext11"/>
              <w:jc w:val="center"/>
              <w:rPr>
                <w:ins w:id="29720" w:author="Author"/>
              </w:rPr>
            </w:pPr>
            <w:ins w:id="29721" w:author="Author">
              <w:r w:rsidRPr="00D016EC">
                <w:t>1.59</w:t>
              </w:r>
            </w:ins>
          </w:p>
        </w:tc>
        <w:tc>
          <w:tcPr>
            <w:tcW w:w="400" w:type="dxa"/>
            <w:shd w:val="clear" w:color="auto" w:fill="auto"/>
            <w:noWrap/>
            <w:vAlign w:val="bottom"/>
          </w:tcPr>
          <w:p w14:paraId="17028441" w14:textId="77777777" w:rsidR="00C50A95" w:rsidRPr="00D016EC" w:rsidRDefault="00C50A95" w:rsidP="00416506">
            <w:pPr>
              <w:pStyle w:val="tabletext11"/>
              <w:jc w:val="center"/>
              <w:rPr>
                <w:ins w:id="29722" w:author="Author"/>
              </w:rPr>
            </w:pPr>
            <w:ins w:id="29723" w:author="Author">
              <w:r w:rsidRPr="00D016EC">
                <w:t>1.52</w:t>
              </w:r>
            </w:ins>
          </w:p>
        </w:tc>
        <w:tc>
          <w:tcPr>
            <w:tcW w:w="400" w:type="dxa"/>
            <w:shd w:val="clear" w:color="auto" w:fill="auto"/>
            <w:noWrap/>
            <w:vAlign w:val="bottom"/>
          </w:tcPr>
          <w:p w14:paraId="56987413" w14:textId="77777777" w:rsidR="00C50A95" w:rsidRPr="00D016EC" w:rsidRDefault="00C50A95" w:rsidP="00416506">
            <w:pPr>
              <w:pStyle w:val="tabletext11"/>
              <w:jc w:val="center"/>
              <w:rPr>
                <w:ins w:id="29724" w:author="Author"/>
              </w:rPr>
            </w:pPr>
            <w:ins w:id="29725" w:author="Author">
              <w:r w:rsidRPr="00D016EC">
                <w:t>1.44</w:t>
              </w:r>
            </w:ins>
          </w:p>
        </w:tc>
        <w:tc>
          <w:tcPr>
            <w:tcW w:w="400" w:type="dxa"/>
            <w:shd w:val="clear" w:color="auto" w:fill="auto"/>
            <w:noWrap/>
            <w:vAlign w:val="bottom"/>
          </w:tcPr>
          <w:p w14:paraId="31A9DB2A" w14:textId="77777777" w:rsidR="00C50A95" w:rsidRPr="00D016EC" w:rsidRDefault="00C50A95" w:rsidP="00416506">
            <w:pPr>
              <w:pStyle w:val="tabletext11"/>
              <w:jc w:val="center"/>
              <w:rPr>
                <w:ins w:id="29726" w:author="Author"/>
              </w:rPr>
            </w:pPr>
            <w:ins w:id="29727" w:author="Author">
              <w:r w:rsidRPr="00D016EC">
                <w:t>1.37</w:t>
              </w:r>
            </w:ins>
          </w:p>
        </w:tc>
        <w:tc>
          <w:tcPr>
            <w:tcW w:w="400" w:type="dxa"/>
            <w:shd w:val="clear" w:color="auto" w:fill="auto"/>
            <w:noWrap/>
            <w:vAlign w:val="bottom"/>
          </w:tcPr>
          <w:p w14:paraId="5C49A110" w14:textId="77777777" w:rsidR="00C50A95" w:rsidRPr="00D016EC" w:rsidRDefault="00C50A95" w:rsidP="00416506">
            <w:pPr>
              <w:pStyle w:val="tabletext11"/>
              <w:jc w:val="center"/>
              <w:rPr>
                <w:ins w:id="29728" w:author="Author"/>
              </w:rPr>
            </w:pPr>
            <w:ins w:id="29729" w:author="Author">
              <w:r w:rsidRPr="00D016EC">
                <w:t>1.29</w:t>
              </w:r>
            </w:ins>
          </w:p>
        </w:tc>
        <w:tc>
          <w:tcPr>
            <w:tcW w:w="400" w:type="dxa"/>
            <w:shd w:val="clear" w:color="auto" w:fill="auto"/>
            <w:noWrap/>
            <w:vAlign w:val="bottom"/>
          </w:tcPr>
          <w:p w14:paraId="0FB4D59B" w14:textId="77777777" w:rsidR="00C50A95" w:rsidRPr="00D016EC" w:rsidRDefault="00C50A95" w:rsidP="00416506">
            <w:pPr>
              <w:pStyle w:val="tabletext11"/>
              <w:jc w:val="center"/>
              <w:rPr>
                <w:ins w:id="29730" w:author="Author"/>
              </w:rPr>
            </w:pPr>
            <w:ins w:id="29731" w:author="Author">
              <w:r w:rsidRPr="00D016EC">
                <w:t>1.22</w:t>
              </w:r>
            </w:ins>
          </w:p>
        </w:tc>
        <w:tc>
          <w:tcPr>
            <w:tcW w:w="400" w:type="dxa"/>
            <w:shd w:val="clear" w:color="auto" w:fill="auto"/>
            <w:noWrap/>
            <w:vAlign w:val="bottom"/>
          </w:tcPr>
          <w:p w14:paraId="27735947" w14:textId="77777777" w:rsidR="00C50A95" w:rsidRPr="00D016EC" w:rsidRDefault="00C50A95" w:rsidP="00416506">
            <w:pPr>
              <w:pStyle w:val="tabletext11"/>
              <w:jc w:val="center"/>
              <w:rPr>
                <w:ins w:id="29732" w:author="Author"/>
              </w:rPr>
            </w:pPr>
            <w:ins w:id="29733" w:author="Author">
              <w:r w:rsidRPr="00D016EC">
                <w:t>1.17</w:t>
              </w:r>
            </w:ins>
          </w:p>
        </w:tc>
        <w:tc>
          <w:tcPr>
            <w:tcW w:w="400" w:type="dxa"/>
            <w:shd w:val="clear" w:color="auto" w:fill="auto"/>
            <w:noWrap/>
            <w:vAlign w:val="bottom"/>
          </w:tcPr>
          <w:p w14:paraId="0F34B497" w14:textId="77777777" w:rsidR="00C50A95" w:rsidRPr="00D016EC" w:rsidRDefault="00C50A95" w:rsidP="00416506">
            <w:pPr>
              <w:pStyle w:val="tabletext11"/>
              <w:jc w:val="center"/>
              <w:rPr>
                <w:ins w:id="29734" w:author="Author"/>
              </w:rPr>
            </w:pPr>
            <w:ins w:id="29735" w:author="Author">
              <w:r w:rsidRPr="00D016EC">
                <w:t>1.13</w:t>
              </w:r>
            </w:ins>
          </w:p>
        </w:tc>
        <w:tc>
          <w:tcPr>
            <w:tcW w:w="400" w:type="dxa"/>
            <w:shd w:val="clear" w:color="auto" w:fill="auto"/>
            <w:noWrap/>
            <w:vAlign w:val="bottom"/>
          </w:tcPr>
          <w:p w14:paraId="7400B661" w14:textId="77777777" w:rsidR="00C50A95" w:rsidRPr="00D016EC" w:rsidRDefault="00C50A95" w:rsidP="00416506">
            <w:pPr>
              <w:pStyle w:val="tabletext11"/>
              <w:jc w:val="center"/>
              <w:rPr>
                <w:ins w:id="29736" w:author="Author"/>
              </w:rPr>
            </w:pPr>
            <w:ins w:id="29737" w:author="Author">
              <w:r w:rsidRPr="00D016EC">
                <w:t>1.08</w:t>
              </w:r>
            </w:ins>
          </w:p>
        </w:tc>
        <w:tc>
          <w:tcPr>
            <w:tcW w:w="400" w:type="dxa"/>
            <w:shd w:val="clear" w:color="auto" w:fill="auto"/>
            <w:noWrap/>
            <w:vAlign w:val="bottom"/>
          </w:tcPr>
          <w:p w14:paraId="5A61A9E9" w14:textId="77777777" w:rsidR="00C50A95" w:rsidRPr="00D016EC" w:rsidRDefault="00C50A95" w:rsidP="00416506">
            <w:pPr>
              <w:pStyle w:val="tabletext11"/>
              <w:jc w:val="center"/>
              <w:rPr>
                <w:ins w:id="29738" w:author="Author"/>
              </w:rPr>
            </w:pPr>
            <w:ins w:id="29739" w:author="Author">
              <w:r w:rsidRPr="00D016EC">
                <w:t>1.04</w:t>
              </w:r>
            </w:ins>
          </w:p>
        </w:tc>
        <w:tc>
          <w:tcPr>
            <w:tcW w:w="400" w:type="dxa"/>
            <w:shd w:val="clear" w:color="auto" w:fill="auto"/>
            <w:noWrap/>
            <w:vAlign w:val="bottom"/>
          </w:tcPr>
          <w:p w14:paraId="6FC04774" w14:textId="77777777" w:rsidR="00C50A95" w:rsidRPr="00D016EC" w:rsidRDefault="00C50A95" w:rsidP="00416506">
            <w:pPr>
              <w:pStyle w:val="tabletext11"/>
              <w:jc w:val="center"/>
              <w:rPr>
                <w:ins w:id="29740" w:author="Author"/>
              </w:rPr>
            </w:pPr>
            <w:ins w:id="29741" w:author="Author">
              <w:r w:rsidRPr="00D016EC">
                <w:t>1.00</w:t>
              </w:r>
            </w:ins>
          </w:p>
        </w:tc>
        <w:tc>
          <w:tcPr>
            <w:tcW w:w="400" w:type="dxa"/>
            <w:shd w:val="clear" w:color="auto" w:fill="auto"/>
            <w:noWrap/>
            <w:vAlign w:val="bottom"/>
          </w:tcPr>
          <w:p w14:paraId="3E8217FD" w14:textId="77777777" w:rsidR="00C50A95" w:rsidRPr="00D016EC" w:rsidRDefault="00C50A95" w:rsidP="00416506">
            <w:pPr>
              <w:pStyle w:val="tabletext11"/>
              <w:jc w:val="center"/>
              <w:rPr>
                <w:ins w:id="29742" w:author="Author"/>
              </w:rPr>
            </w:pPr>
            <w:ins w:id="29743" w:author="Author">
              <w:r w:rsidRPr="00D016EC">
                <w:t>0.96</w:t>
              </w:r>
            </w:ins>
          </w:p>
        </w:tc>
        <w:tc>
          <w:tcPr>
            <w:tcW w:w="400" w:type="dxa"/>
            <w:shd w:val="clear" w:color="auto" w:fill="auto"/>
            <w:noWrap/>
            <w:vAlign w:val="bottom"/>
          </w:tcPr>
          <w:p w14:paraId="1FDF1FA7" w14:textId="77777777" w:rsidR="00C50A95" w:rsidRPr="00D016EC" w:rsidRDefault="00C50A95" w:rsidP="00416506">
            <w:pPr>
              <w:pStyle w:val="tabletext11"/>
              <w:jc w:val="center"/>
              <w:rPr>
                <w:ins w:id="29744" w:author="Author"/>
              </w:rPr>
            </w:pPr>
            <w:ins w:id="29745" w:author="Author">
              <w:r w:rsidRPr="00D016EC">
                <w:t>0.92</w:t>
              </w:r>
            </w:ins>
          </w:p>
        </w:tc>
        <w:tc>
          <w:tcPr>
            <w:tcW w:w="400" w:type="dxa"/>
            <w:shd w:val="clear" w:color="auto" w:fill="auto"/>
            <w:noWrap/>
            <w:vAlign w:val="bottom"/>
          </w:tcPr>
          <w:p w14:paraId="4DCDFBDF" w14:textId="77777777" w:rsidR="00C50A95" w:rsidRPr="00D016EC" w:rsidRDefault="00C50A95" w:rsidP="00416506">
            <w:pPr>
              <w:pStyle w:val="tabletext11"/>
              <w:jc w:val="center"/>
              <w:rPr>
                <w:ins w:id="29746" w:author="Author"/>
              </w:rPr>
            </w:pPr>
            <w:ins w:id="29747" w:author="Author">
              <w:r w:rsidRPr="00D016EC">
                <w:t>0.88</w:t>
              </w:r>
            </w:ins>
          </w:p>
        </w:tc>
        <w:tc>
          <w:tcPr>
            <w:tcW w:w="400" w:type="dxa"/>
            <w:shd w:val="clear" w:color="auto" w:fill="auto"/>
            <w:noWrap/>
            <w:vAlign w:val="bottom"/>
          </w:tcPr>
          <w:p w14:paraId="7244684F" w14:textId="77777777" w:rsidR="00C50A95" w:rsidRPr="00D016EC" w:rsidRDefault="00C50A95" w:rsidP="00416506">
            <w:pPr>
              <w:pStyle w:val="tabletext11"/>
              <w:jc w:val="center"/>
              <w:rPr>
                <w:ins w:id="29748" w:author="Author"/>
              </w:rPr>
            </w:pPr>
            <w:ins w:id="29749" w:author="Author">
              <w:r w:rsidRPr="00D016EC">
                <w:t>0.85</w:t>
              </w:r>
            </w:ins>
          </w:p>
        </w:tc>
        <w:tc>
          <w:tcPr>
            <w:tcW w:w="400" w:type="dxa"/>
            <w:shd w:val="clear" w:color="auto" w:fill="auto"/>
            <w:noWrap/>
            <w:vAlign w:val="bottom"/>
          </w:tcPr>
          <w:p w14:paraId="456297C9" w14:textId="77777777" w:rsidR="00C50A95" w:rsidRPr="00D016EC" w:rsidRDefault="00C50A95" w:rsidP="00416506">
            <w:pPr>
              <w:pStyle w:val="tabletext11"/>
              <w:jc w:val="center"/>
              <w:rPr>
                <w:ins w:id="29750" w:author="Author"/>
              </w:rPr>
            </w:pPr>
            <w:ins w:id="29751" w:author="Author">
              <w:r w:rsidRPr="00D016EC">
                <w:t>0.81</w:t>
              </w:r>
            </w:ins>
          </w:p>
        </w:tc>
        <w:tc>
          <w:tcPr>
            <w:tcW w:w="400" w:type="dxa"/>
            <w:shd w:val="clear" w:color="auto" w:fill="auto"/>
            <w:noWrap/>
            <w:vAlign w:val="bottom"/>
          </w:tcPr>
          <w:p w14:paraId="7265C1DF" w14:textId="77777777" w:rsidR="00C50A95" w:rsidRPr="00D016EC" w:rsidRDefault="00C50A95" w:rsidP="00416506">
            <w:pPr>
              <w:pStyle w:val="tabletext11"/>
              <w:jc w:val="center"/>
              <w:rPr>
                <w:ins w:id="29752" w:author="Author"/>
              </w:rPr>
            </w:pPr>
            <w:ins w:id="29753" w:author="Author">
              <w:r w:rsidRPr="00D016EC">
                <w:t>0.78</w:t>
              </w:r>
            </w:ins>
          </w:p>
        </w:tc>
        <w:tc>
          <w:tcPr>
            <w:tcW w:w="440" w:type="dxa"/>
            <w:shd w:val="clear" w:color="auto" w:fill="auto"/>
            <w:noWrap/>
            <w:vAlign w:val="bottom"/>
          </w:tcPr>
          <w:p w14:paraId="44CB8FA2" w14:textId="77777777" w:rsidR="00C50A95" w:rsidRPr="00D016EC" w:rsidRDefault="00C50A95" w:rsidP="00416506">
            <w:pPr>
              <w:pStyle w:val="tabletext11"/>
              <w:jc w:val="center"/>
              <w:rPr>
                <w:ins w:id="29754" w:author="Author"/>
              </w:rPr>
            </w:pPr>
            <w:ins w:id="29755" w:author="Author">
              <w:r w:rsidRPr="00D016EC">
                <w:t>0.75</w:t>
              </w:r>
            </w:ins>
          </w:p>
        </w:tc>
        <w:tc>
          <w:tcPr>
            <w:tcW w:w="400" w:type="dxa"/>
            <w:shd w:val="clear" w:color="auto" w:fill="auto"/>
            <w:noWrap/>
            <w:vAlign w:val="bottom"/>
          </w:tcPr>
          <w:p w14:paraId="50520B00" w14:textId="77777777" w:rsidR="00C50A95" w:rsidRPr="00D016EC" w:rsidRDefault="00C50A95" w:rsidP="00416506">
            <w:pPr>
              <w:pStyle w:val="tabletext11"/>
              <w:jc w:val="center"/>
              <w:rPr>
                <w:ins w:id="29756" w:author="Author"/>
              </w:rPr>
            </w:pPr>
            <w:ins w:id="29757" w:author="Author">
              <w:r w:rsidRPr="00D016EC">
                <w:t>0.72</w:t>
              </w:r>
            </w:ins>
          </w:p>
        </w:tc>
        <w:tc>
          <w:tcPr>
            <w:tcW w:w="400" w:type="dxa"/>
            <w:shd w:val="clear" w:color="auto" w:fill="auto"/>
            <w:noWrap/>
            <w:vAlign w:val="bottom"/>
          </w:tcPr>
          <w:p w14:paraId="767CCDF9" w14:textId="77777777" w:rsidR="00C50A95" w:rsidRPr="00D016EC" w:rsidRDefault="00C50A95" w:rsidP="00416506">
            <w:pPr>
              <w:pStyle w:val="tabletext11"/>
              <w:jc w:val="center"/>
              <w:rPr>
                <w:ins w:id="29758" w:author="Author"/>
              </w:rPr>
            </w:pPr>
            <w:ins w:id="29759" w:author="Author">
              <w:r w:rsidRPr="00D016EC">
                <w:t>0.69</w:t>
              </w:r>
            </w:ins>
          </w:p>
        </w:tc>
        <w:tc>
          <w:tcPr>
            <w:tcW w:w="400" w:type="dxa"/>
            <w:shd w:val="clear" w:color="auto" w:fill="auto"/>
            <w:noWrap/>
            <w:vAlign w:val="bottom"/>
          </w:tcPr>
          <w:p w14:paraId="2CF6B488" w14:textId="77777777" w:rsidR="00C50A95" w:rsidRPr="00D016EC" w:rsidRDefault="00C50A95" w:rsidP="00416506">
            <w:pPr>
              <w:pStyle w:val="tabletext11"/>
              <w:jc w:val="center"/>
              <w:rPr>
                <w:ins w:id="29760" w:author="Author"/>
              </w:rPr>
            </w:pPr>
            <w:ins w:id="29761" w:author="Author">
              <w:r w:rsidRPr="00D016EC">
                <w:t>0.66</w:t>
              </w:r>
            </w:ins>
          </w:p>
        </w:tc>
        <w:tc>
          <w:tcPr>
            <w:tcW w:w="400" w:type="dxa"/>
            <w:shd w:val="clear" w:color="auto" w:fill="auto"/>
            <w:noWrap/>
            <w:vAlign w:val="bottom"/>
          </w:tcPr>
          <w:p w14:paraId="0F788E9D" w14:textId="77777777" w:rsidR="00C50A95" w:rsidRPr="00D016EC" w:rsidRDefault="00C50A95" w:rsidP="00416506">
            <w:pPr>
              <w:pStyle w:val="tabletext11"/>
              <w:jc w:val="center"/>
              <w:rPr>
                <w:ins w:id="29762" w:author="Author"/>
              </w:rPr>
            </w:pPr>
            <w:ins w:id="29763" w:author="Author">
              <w:r w:rsidRPr="00D016EC">
                <w:t>0.64</w:t>
              </w:r>
            </w:ins>
          </w:p>
        </w:tc>
        <w:tc>
          <w:tcPr>
            <w:tcW w:w="460" w:type="dxa"/>
            <w:shd w:val="clear" w:color="auto" w:fill="auto"/>
            <w:noWrap/>
            <w:vAlign w:val="bottom"/>
          </w:tcPr>
          <w:p w14:paraId="1F03E245" w14:textId="77777777" w:rsidR="00C50A95" w:rsidRPr="00D016EC" w:rsidRDefault="00C50A95" w:rsidP="00416506">
            <w:pPr>
              <w:pStyle w:val="tabletext11"/>
              <w:jc w:val="center"/>
              <w:rPr>
                <w:ins w:id="29764" w:author="Author"/>
              </w:rPr>
            </w:pPr>
            <w:ins w:id="29765" w:author="Author">
              <w:r w:rsidRPr="00D016EC">
                <w:t>0.61</w:t>
              </w:r>
            </w:ins>
          </w:p>
        </w:tc>
      </w:tr>
      <w:tr w:rsidR="00C50A95" w:rsidRPr="00D016EC" w14:paraId="6DF787C9" w14:textId="77777777" w:rsidTr="00416506">
        <w:trPr>
          <w:trHeight w:val="190"/>
          <w:ins w:id="29766" w:author="Author"/>
        </w:trPr>
        <w:tc>
          <w:tcPr>
            <w:tcW w:w="200" w:type="dxa"/>
            <w:tcBorders>
              <w:right w:val="nil"/>
            </w:tcBorders>
            <w:shd w:val="clear" w:color="auto" w:fill="auto"/>
            <w:vAlign w:val="bottom"/>
          </w:tcPr>
          <w:p w14:paraId="38B102D1" w14:textId="77777777" w:rsidR="00C50A95" w:rsidRPr="00D016EC" w:rsidRDefault="00C50A95" w:rsidP="00416506">
            <w:pPr>
              <w:pStyle w:val="tabletext11"/>
              <w:jc w:val="right"/>
              <w:rPr>
                <w:ins w:id="29767" w:author="Author"/>
              </w:rPr>
            </w:pPr>
          </w:p>
        </w:tc>
        <w:tc>
          <w:tcPr>
            <w:tcW w:w="1580" w:type="dxa"/>
            <w:tcBorders>
              <w:left w:val="nil"/>
            </w:tcBorders>
            <w:shd w:val="clear" w:color="auto" w:fill="auto"/>
            <w:vAlign w:val="bottom"/>
          </w:tcPr>
          <w:p w14:paraId="79C5E65C" w14:textId="77777777" w:rsidR="00C50A95" w:rsidRPr="00D016EC" w:rsidRDefault="00C50A95" w:rsidP="00416506">
            <w:pPr>
              <w:pStyle w:val="tabletext11"/>
              <w:tabs>
                <w:tab w:val="decimal" w:pos="640"/>
              </w:tabs>
              <w:rPr>
                <w:ins w:id="29768" w:author="Author"/>
              </w:rPr>
            </w:pPr>
            <w:ins w:id="29769" w:author="Author">
              <w:r w:rsidRPr="00D016EC">
                <w:t>130,000 to 149,999</w:t>
              </w:r>
            </w:ins>
          </w:p>
        </w:tc>
        <w:tc>
          <w:tcPr>
            <w:tcW w:w="680" w:type="dxa"/>
            <w:shd w:val="clear" w:color="auto" w:fill="auto"/>
            <w:noWrap/>
            <w:vAlign w:val="bottom"/>
          </w:tcPr>
          <w:p w14:paraId="382360D7" w14:textId="77777777" w:rsidR="00C50A95" w:rsidRPr="00D016EC" w:rsidRDefault="00C50A95" w:rsidP="00416506">
            <w:pPr>
              <w:pStyle w:val="tabletext11"/>
              <w:jc w:val="center"/>
              <w:rPr>
                <w:ins w:id="29770" w:author="Author"/>
              </w:rPr>
            </w:pPr>
            <w:ins w:id="29771" w:author="Author">
              <w:r w:rsidRPr="00D016EC">
                <w:t>2.04</w:t>
              </w:r>
            </w:ins>
          </w:p>
        </w:tc>
        <w:tc>
          <w:tcPr>
            <w:tcW w:w="900" w:type="dxa"/>
            <w:shd w:val="clear" w:color="auto" w:fill="auto"/>
            <w:noWrap/>
            <w:vAlign w:val="bottom"/>
          </w:tcPr>
          <w:p w14:paraId="4046F70A" w14:textId="77777777" w:rsidR="00C50A95" w:rsidRPr="00D016EC" w:rsidRDefault="00C50A95" w:rsidP="00416506">
            <w:pPr>
              <w:pStyle w:val="tabletext11"/>
              <w:jc w:val="center"/>
              <w:rPr>
                <w:ins w:id="29772" w:author="Author"/>
              </w:rPr>
            </w:pPr>
            <w:ins w:id="29773" w:author="Author">
              <w:r w:rsidRPr="00D016EC">
                <w:t>2.04</w:t>
              </w:r>
            </w:ins>
          </w:p>
        </w:tc>
        <w:tc>
          <w:tcPr>
            <w:tcW w:w="400" w:type="dxa"/>
            <w:shd w:val="clear" w:color="auto" w:fill="auto"/>
            <w:noWrap/>
            <w:vAlign w:val="bottom"/>
          </w:tcPr>
          <w:p w14:paraId="7D8019CA" w14:textId="77777777" w:rsidR="00C50A95" w:rsidRPr="00D016EC" w:rsidRDefault="00C50A95" w:rsidP="00416506">
            <w:pPr>
              <w:pStyle w:val="tabletext11"/>
              <w:jc w:val="center"/>
              <w:rPr>
                <w:ins w:id="29774" w:author="Author"/>
              </w:rPr>
            </w:pPr>
            <w:ins w:id="29775" w:author="Author">
              <w:r w:rsidRPr="00D016EC">
                <w:t>2.04</w:t>
              </w:r>
            </w:ins>
          </w:p>
        </w:tc>
        <w:tc>
          <w:tcPr>
            <w:tcW w:w="400" w:type="dxa"/>
            <w:shd w:val="clear" w:color="auto" w:fill="auto"/>
            <w:noWrap/>
            <w:vAlign w:val="bottom"/>
          </w:tcPr>
          <w:p w14:paraId="366A4E73" w14:textId="77777777" w:rsidR="00C50A95" w:rsidRPr="00D016EC" w:rsidRDefault="00C50A95" w:rsidP="00416506">
            <w:pPr>
              <w:pStyle w:val="tabletext11"/>
              <w:jc w:val="center"/>
              <w:rPr>
                <w:ins w:id="29776" w:author="Author"/>
              </w:rPr>
            </w:pPr>
            <w:ins w:id="29777" w:author="Author">
              <w:r w:rsidRPr="00D016EC">
                <w:t>1.95</w:t>
              </w:r>
            </w:ins>
          </w:p>
        </w:tc>
        <w:tc>
          <w:tcPr>
            <w:tcW w:w="400" w:type="dxa"/>
            <w:shd w:val="clear" w:color="auto" w:fill="auto"/>
            <w:noWrap/>
            <w:vAlign w:val="bottom"/>
          </w:tcPr>
          <w:p w14:paraId="27505331" w14:textId="77777777" w:rsidR="00C50A95" w:rsidRPr="00D016EC" w:rsidRDefault="00C50A95" w:rsidP="00416506">
            <w:pPr>
              <w:pStyle w:val="tabletext11"/>
              <w:jc w:val="center"/>
              <w:rPr>
                <w:ins w:id="29778" w:author="Author"/>
              </w:rPr>
            </w:pPr>
            <w:ins w:id="29779" w:author="Author">
              <w:r w:rsidRPr="00D016EC">
                <w:t>1.86</w:t>
              </w:r>
            </w:ins>
          </w:p>
        </w:tc>
        <w:tc>
          <w:tcPr>
            <w:tcW w:w="400" w:type="dxa"/>
            <w:shd w:val="clear" w:color="auto" w:fill="auto"/>
            <w:noWrap/>
            <w:vAlign w:val="bottom"/>
          </w:tcPr>
          <w:p w14:paraId="4F94483B" w14:textId="77777777" w:rsidR="00C50A95" w:rsidRPr="00D016EC" w:rsidRDefault="00C50A95" w:rsidP="00416506">
            <w:pPr>
              <w:pStyle w:val="tabletext11"/>
              <w:jc w:val="center"/>
              <w:rPr>
                <w:ins w:id="29780" w:author="Author"/>
              </w:rPr>
            </w:pPr>
            <w:ins w:id="29781" w:author="Author">
              <w:r w:rsidRPr="00D016EC">
                <w:t>1.67</w:t>
              </w:r>
            </w:ins>
          </w:p>
        </w:tc>
        <w:tc>
          <w:tcPr>
            <w:tcW w:w="400" w:type="dxa"/>
            <w:shd w:val="clear" w:color="auto" w:fill="auto"/>
            <w:noWrap/>
            <w:vAlign w:val="bottom"/>
          </w:tcPr>
          <w:p w14:paraId="06A3D993" w14:textId="77777777" w:rsidR="00C50A95" w:rsidRPr="00D016EC" w:rsidRDefault="00C50A95" w:rsidP="00416506">
            <w:pPr>
              <w:pStyle w:val="tabletext11"/>
              <w:jc w:val="center"/>
              <w:rPr>
                <w:ins w:id="29782" w:author="Author"/>
              </w:rPr>
            </w:pPr>
            <w:ins w:id="29783" w:author="Author">
              <w:r w:rsidRPr="00D016EC">
                <w:t>1.60</w:t>
              </w:r>
            </w:ins>
          </w:p>
        </w:tc>
        <w:tc>
          <w:tcPr>
            <w:tcW w:w="400" w:type="dxa"/>
            <w:shd w:val="clear" w:color="auto" w:fill="auto"/>
            <w:noWrap/>
            <w:vAlign w:val="bottom"/>
          </w:tcPr>
          <w:p w14:paraId="56DEA395" w14:textId="77777777" w:rsidR="00C50A95" w:rsidRPr="00D016EC" w:rsidRDefault="00C50A95" w:rsidP="00416506">
            <w:pPr>
              <w:pStyle w:val="tabletext11"/>
              <w:jc w:val="center"/>
              <w:rPr>
                <w:ins w:id="29784" w:author="Author"/>
              </w:rPr>
            </w:pPr>
            <w:ins w:id="29785" w:author="Author">
              <w:r w:rsidRPr="00D016EC">
                <w:t>1.52</w:t>
              </w:r>
            </w:ins>
          </w:p>
        </w:tc>
        <w:tc>
          <w:tcPr>
            <w:tcW w:w="400" w:type="dxa"/>
            <w:shd w:val="clear" w:color="auto" w:fill="auto"/>
            <w:noWrap/>
            <w:vAlign w:val="bottom"/>
          </w:tcPr>
          <w:p w14:paraId="36367A66" w14:textId="77777777" w:rsidR="00C50A95" w:rsidRPr="00D016EC" w:rsidRDefault="00C50A95" w:rsidP="00416506">
            <w:pPr>
              <w:pStyle w:val="tabletext11"/>
              <w:jc w:val="center"/>
              <w:rPr>
                <w:ins w:id="29786" w:author="Author"/>
              </w:rPr>
            </w:pPr>
            <w:ins w:id="29787" w:author="Author">
              <w:r w:rsidRPr="00D016EC">
                <w:t>1.44</w:t>
              </w:r>
            </w:ins>
          </w:p>
        </w:tc>
        <w:tc>
          <w:tcPr>
            <w:tcW w:w="400" w:type="dxa"/>
            <w:shd w:val="clear" w:color="auto" w:fill="auto"/>
            <w:noWrap/>
            <w:vAlign w:val="bottom"/>
          </w:tcPr>
          <w:p w14:paraId="63026AC7" w14:textId="77777777" w:rsidR="00C50A95" w:rsidRPr="00D016EC" w:rsidRDefault="00C50A95" w:rsidP="00416506">
            <w:pPr>
              <w:pStyle w:val="tabletext11"/>
              <w:jc w:val="center"/>
              <w:rPr>
                <w:ins w:id="29788" w:author="Author"/>
              </w:rPr>
            </w:pPr>
            <w:ins w:id="29789" w:author="Author">
              <w:r w:rsidRPr="00D016EC">
                <w:t>1.36</w:t>
              </w:r>
            </w:ins>
          </w:p>
        </w:tc>
        <w:tc>
          <w:tcPr>
            <w:tcW w:w="400" w:type="dxa"/>
            <w:shd w:val="clear" w:color="auto" w:fill="auto"/>
            <w:noWrap/>
            <w:vAlign w:val="bottom"/>
          </w:tcPr>
          <w:p w14:paraId="6EC73852" w14:textId="77777777" w:rsidR="00C50A95" w:rsidRPr="00D016EC" w:rsidRDefault="00C50A95" w:rsidP="00416506">
            <w:pPr>
              <w:pStyle w:val="tabletext11"/>
              <w:jc w:val="center"/>
              <w:rPr>
                <w:ins w:id="29790" w:author="Author"/>
              </w:rPr>
            </w:pPr>
            <w:ins w:id="29791" w:author="Author">
              <w:r w:rsidRPr="00D016EC">
                <w:t>1.29</w:t>
              </w:r>
            </w:ins>
          </w:p>
        </w:tc>
        <w:tc>
          <w:tcPr>
            <w:tcW w:w="400" w:type="dxa"/>
            <w:shd w:val="clear" w:color="auto" w:fill="auto"/>
            <w:noWrap/>
            <w:vAlign w:val="bottom"/>
          </w:tcPr>
          <w:p w14:paraId="6BC88E6F" w14:textId="77777777" w:rsidR="00C50A95" w:rsidRPr="00D016EC" w:rsidRDefault="00C50A95" w:rsidP="00416506">
            <w:pPr>
              <w:pStyle w:val="tabletext11"/>
              <w:jc w:val="center"/>
              <w:rPr>
                <w:ins w:id="29792" w:author="Author"/>
              </w:rPr>
            </w:pPr>
            <w:ins w:id="29793" w:author="Author">
              <w:r w:rsidRPr="00D016EC">
                <w:t>1.24</w:t>
              </w:r>
            </w:ins>
          </w:p>
        </w:tc>
        <w:tc>
          <w:tcPr>
            <w:tcW w:w="400" w:type="dxa"/>
            <w:shd w:val="clear" w:color="auto" w:fill="auto"/>
            <w:noWrap/>
            <w:vAlign w:val="bottom"/>
          </w:tcPr>
          <w:p w14:paraId="080D20DA" w14:textId="77777777" w:rsidR="00C50A95" w:rsidRPr="00D016EC" w:rsidRDefault="00C50A95" w:rsidP="00416506">
            <w:pPr>
              <w:pStyle w:val="tabletext11"/>
              <w:jc w:val="center"/>
              <w:rPr>
                <w:ins w:id="29794" w:author="Author"/>
              </w:rPr>
            </w:pPr>
            <w:ins w:id="29795" w:author="Author">
              <w:r w:rsidRPr="00D016EC">
                <w:t>1.19</w:t>
              </w:r>
            </w:ins>
          </w:p>
        </w:tc>
        <w:tc>
          <w:tcPr>
            <w:tcW w:w="400" w:type="dxa"/>
            <w:shd w:val="clear" w:color="auto" w:fill="auto"/>
            <w:noWrap/>
            <w:vAlign w:val="bottom"/>
          </w:tcPr>
          <w:p w14:paraId="7AB20DA7" w14:textId="77777777" w:rsidR="00C50A95" w:rsidRPr="00D016EC" w:rsidRDefault="00C50A95" w:rsidP="00416506">
            <w:pPr>
              <w:pStyle w:val="tabletext11"/>
              <w:jc w:val="center"/>
              <w:rPr>
                <w:ins w:id="29796" w:author="Author"/>
              </w:rPr>
            </w:pPr>
            <w:ins w:id="29797" w:author="Author">
              <w:r w:rsidRPr="00D016EC">
                <w:t>1.14</w:t>
              </w:r>
            </w:ins>
          </w:p>
        </w:tc>
        <w:tc>
          <w:tcPr>
            <w:tcW w:w="400" w:type="dxa"/>
            <w:shd w:val="clear" w:color="auto" w:fill="auto"/>
            <w:noWrap/>
            <w:vAlign w:val="bottom"/>
          </w:tcPr>
          <w:p w14:paraId="1BC2C44B" w14:textId="77777777" w:rsidR="00C50A95" w:rsidRPr="00D016EC" w:rsidRDefault="00C50A95" w:rsidP="00416506">
            <w:pPr>
              <w:pStyle w:val="tabletext11"/>
              <w:jc w:val="center"/>
              <w:rPr>
                <w:ins w:id="29798" w:author="Author"/>
              </w:rPr>
            </w:pPr>
            <w:ins w:id="29799" w:author="Author">
              <w:r w:rsidRPr="00D016EC">
                <w:t>1.09</w:t>
              </w:r>
            </w:ins>
          </w:p>
        </w:tc>
        <w:tc>
          <w:tcPr>
            <w:tcW w:w="400" w:type="dxa"/>
            <w:shd w:val="clear" w:color="auto" w:fill="auto"/>
            <w:noWrap/>
            <w:vAlign w:val="bottom"/>
          </w:tcPr>
          <w:p w14:paraId="19F13835" w14:textId="77777777" w:rsidR="00C50A95" w:rsidRPr="00D016EC" w:rsidRDefault="00C50A95" w:rsidP="00416506">
            <w:pPr>
              <w:pStyle w:val="tabletext11"/>
              <w:jc w:val="center"/>
              <w:rPr>
                <w:ins w:id="29800" w:author="Author"/>
              </w:rPr>
            </w:pPr>
            <w:ins w:id="29801" w:author="Author">
              <w:r w:rsidRPr="00D016EC">
                <w:t>1.05</w:t>
              </w:r>
            </w:ins>
          </w:p>
        </w:tc>
        <w:tc>
          <w:tcPr>
            <w:tcW w:w="400" w:type="dxa"/>
            <w:shd w:val="clear" w:color="auto" w:fill="auto"/>
            <w:noWrap/>
            <w:vAlign w:val="bottom"/>
          </w:tcPr>
          <w:p w14:paraId="5605FD41" w14:textId="77777777" w:rsidR="00C50A95" w:rsidRPr="00D016EC" w:rsidRDefault="00C50A95" w:rsidP="00416506">
            <w:pPr>
              <w:pStyle w:val="tabletext11"/>
              <w:jc w:val="center"/>
              <w:rPr>
                <w:ins w:id="29802" w:author="Author"/>
              </w:rPr>
            </w:pPr>
            <w:ins w:id="29803" w:author="Author">
              <w:r w:rsidRPr="00D016EC">
                <w:t>1.01</w:t>
              </w:r>
            </w:ins>
          </w:p>
        </w:tc>
        <w:tc>
          <w:tcPr>
            <w:tcW w:w="400" w:type="dxa"/>
            <w:shd w:val="clear" w:color="auto" w:fill="auto"/>
            <w:noWrap/>
            <w:vAlign w:val="bottom"/>
          </w:tcPr>
          <w:p w14:paraId="3ED182B3" w14:textId="77777777" w:rsidR="00C50A95" w:rsidRPr="00D016EC" w:rsidRDefault="00C50A95" w:rsidP="00416506">
            <w:pPr>
              <w:pStyle w:val="tabletext11"/>
              <w:jc w:val="center"/>
              <w:rPr>
                <w:ins w:id="29804" w:author="Author"/>
              </w:rPr>
            </w:pPr>
            <w:ins w:id="29805" w:author="Author">
              <w:r w:rsidRPr="00D016EC">
                <w:t>0.97</w:t>
              </w:r>
            </w:ins>
          </w:p>
        </w:tc>
        <w:tc>
          <w:tcPr>
            <w:tcW w:w="400" w:type="dxa"/>
            <w:shd w:val="clear" w:color="auto" w:fill="auto"/>
            <w:noWrap/>
            <w:vAlign w:val="bottom"/>
          </w:tcPr>
          <w:p w14:paraId="068FEFF0" w14:textId="77777777" w:rsidR="00C50A95" w:rsidRPr="00D016EC" w:rsidRDefault="00C50A95" w:rsidP="00416506">
            <w:pPr>
              <w:pStyle w:val="tabletext11"/>
              <w:jc w:val="center"/>
              <w:rPr>
                <w:ins w:id="29806" w:author="Author"/>
              </w:rPr>
            </w:pPr>
            <w:ins w:id="29807" w:author="Author">
              <w:r w:rsidRPr="00D016EC">
                <w:t>0.93</w:t>
              </w:r>
            </w:ins>
          </w:p>
        </w:tc>
        <w:tc>
          <w:tcPr>
            <w:tcW w:w="400" w:type="dxa"/>
            <w:shd w:val="clear" w:color="auto" w:fill="auto"/>
            <w:noWrap/>
            <w:vAlign w:val="bottom"/>
          </w:tcPr>
          <w:p w14:paraId="5AF474AC" w14:textId="77777777" w:rsidR="00C50A95" w:rsidRPr="00D016EC" w:rsidRDefault="00C50A95" w:rsidP="00416506">
            <w:pPr>
              <w:pStyle w:val="tabletext11"/>
              <w:jc w:val="center"/>
              <w:rPr>
                <w:ins w:id="29808" w:author="Author"/>
              </w:rPr>
            </w:pPr>
            <w:ins w:id="29809" w:author="Author">
              <w:r w:rsidRPr="00D016EC">
                <w:t>0.89</w:t>
              </w:r>
            </w:ins>
          </w:p>
        </w:tc>
        <w:tc>
          <w:tcPr>
            <w:tcW w:w="400" w:type="dxa"/>
            <w:shd w:val="clear" w:color="auto" w:fill="auto"/>
            <w:noWrap/>
            <w:vAlign w:val="bottom"/>
          </w:tcPr>
          <w:p w14:paraId="6F2CC3F2" w14:textId="77777777" w:rsidR="00C50A95" w:rsidRPr="00D016EC" w:rsidRDefault="00C50A95" w:rsidP="00416506">
            <w:pPr>
              <w:pStyle w:val="tabletext11"/>
              <w:jc w:val="center"/>
              <w:rPr>
                <w:ins w:id="29810" w:author="Author"/>
              </w:rPr>
            </w:pPr>
            <w:ins w:id="29811" w:author="Author">
              <w:r w:rsidRPr="00D016EC">
                <w:t>0.86</w:t>
              </w:r>
            </w:ins>
          </w:p>
        </w:tc>
        <w:tc>
          <w:tcPr>
            <w:tcW w:w="400" w:type="dxa"/>
            <w:shd w:val="clear" w:color="auto" w:fill="auto"/>
            <w:noWrap/>
            <w:vAlign w:val="bottom"/>
          </w:tcPr>
          <w:p w14:paraId="23661679" w14:textId="77777777" w:rsidR="00C50A95" w:rsidRPr="00D016EC" w:rsidRDefault="00C50A95" w:rsidP="00416506">
            <w:pPr>
              <w:pStyle w:val="tabletext11"/>
              <w:jc w:val="center"/>
              <w:rPr>
                <w:ins w:id="29812" w:author="Author"/>
              </w:rPr>
            </w:pPr>
            <w:ins w:id="29813" w:author="Author">
              <w:r w:rsidRPr="00D016EC">
                <w:t>0.82</w:t>
              </w:r>
            </w:ins>
          </w:p>
        </w:tc>
        <w:tc>
          <w:tcPr>
            <w:tcW w:w="440" w:type="dxa"/>
            <w:shd w:val="clear" w:color="auto" w:fill="auto"/>
            <w:noWrap/>
            <w:vAlign w:val="bottom"/>
          </w:tcPr>
          <w:p w14:paraId="1E78E7AA" w14:textId="77777777" w:rsidR="00C50A95" w:rsidRPr="00D016EC" w:rsidRDefault="00C50A95" w:rsidP="00416506">
            <w:pPr>
              <w:pStyle w:val="tabletext11"/>
              <w:jc w:val="center"/>
              <w:rPr>
                <w:ins w:id="29814" w:author="Author"/>
              </w:rPr>
            </w:pPr>
            <w:ins w:id="29815" w:author="Author">
              <w:r w:rsidRPr="00D016EC">
                <w:t>0.79</w:t>
              </w:r>
            </w:ins>
          </w:p>
        </w:tc>
        <w:tc>
          <w:tcPr>
            <w:tcW w:w="400" w:type="dxa"/>
            <w:shd w:val="clear" w:color="auto" w:fill="auto"/>
            <w:noWrap/>
            <w:vAlign w:val="bottom"/>
          </w:tcPr>
          <w:p w14:paraId="1F5C3815" w14:textId="77777777" w:rsidR="00C50A95" w:rsidRPr="00D016EC" w:rsidRDefault="00C50A95" w:rsidP="00416506">
            <w:pPr>
              <w:pStyle w:val="tabletext11"/>
              <w:jc w:val="center"/>
              <w:rPr>
                <w:ins w:id="29816" w:author="Author"/>
              </w:rPr>
            </w:pPr>
            <w:ins w:id="29817" w:author="Author">
              <w:r w:rsidRPr="00D016EC">
                <w:t>0.76</w:t>
              </w:r>
            </w:ins>
          </w:p>
        </w:tc>
        <w:tc>
          <w:tcPr>
            <w:tcW w:w="400" w:type="dxa"/>
            <w:shd w:val="clear" w:color="auto" w:fill="auto"/>
            <w:noWrap/>
            <w:vAlign w:val="bottom"/>
          </w:tcPr>
          <w:p w14:paraId="2FE03082" w14:textId="77777777" w:rsidR="00C50A95" w:rsidRPr="00D016EC" w:rsidRDefault="00C50A95" w:rsidP="00416506">
            <w:pPr>
              <w:pStyle w:val="tabletext11"/>
              <w:jc w:val="center"/>
              <w:rPr>
                <w:ins w:id="29818" w:author="Author"/>
              </w:rPr>
            </w:pPr>
            <w:ins w:id="29819" w:author="Author">
              <w:r w:rsidRPr="00D016EC">
                <w:t>0.73</w:t>
              </w:r>
            </w:ins>
          </w:p>
        </w:tc>
        <w:tc>
          <w:tcPr>
            <w:tcW w:w="400" w:type="dxa"/>
            <w:shd w:val="clear" w:color="auto" w:fill="auto"/>
            <w:noWrap/>
            <w:vAlign w:val="bottom"/>
          </w:tcPr>
          <w:p w14:paraId="46B1AB84" w14:textId="77777777" w:rsidR="00C50A95" w:rsidRPr="00D016EC" w:rsidRDefault="00C50A95" w:rsidP="00416506">
            <w:pPr>
              <w:pStyle w:val="tabletext11"/>
              <w:jc w:val="center"/>
              <w:rPr>
                <w:ins w:id="29820" w:author="Author"/>
              </w:rPr>
            </w:pPr>
            <w:ins w:id="29821" w:author="Author">
              <w:r w:rsidRPr="00D016EC">
                <w:t>0.70</w:t>
              </w:r>
            </w:ins>
          </w:p>
        </w:tc>
        <w:tc>
          <w:tcPr>
            <w:tcW w:w="400" w:type="dxa"/>
            <w:shd w:val="clear" w:color="auto" w:fill="auto"/>
            <w:noWrap/>
            <w:vAlign w:val="bottom"/>
          </w:tcPr>
          <w:p w14:paraId="290DBAF3" w14:textId="77777777" w:rsidR="00C50A95" w:rsidRPr="00D016EC" w:rsidRDefault="00C50A95" w:rsidP="00416506">
            <w:pPr>
              <w:pStyle w:val="tabletext11"/>
              <w:jc w:val="center"/>
              <w:rPr>
                <w:ins w:id="29822" w:author="Author"/>
              </w:rPr>
            </w:pPr>
            <w:ins w:id="29823" w:author="Author">
              <w:r w:rsidRPr="00D016EC">
                <w:t>0.67</w:t>
              </w:r>
            </w:ins>
          </w:p>
        </w:tc>
        <w:tc>
          <w:tcPr>
            <w:tcW w:w="460" w:type="dxa"/>
            <w:shd w:val="clear" w:color="auto" w:fill="auto"/>
            <w:noWrap/>
            <w:vAlign w:val="bottom"/>
          </w:tcPr>
          <w:p w14:paraId="0EC9C782" w14:textId="77777777" w:rsidR="00C50A95" w:rsidRPr="00D016EC" w:rsidRDefault="00C50A95" w:rsidP="00416506">
            <w:pPr>
              <w:pStyle w:val="tabletext11"/>
              <w:jc w:val="center"/>
              <w:rPr>
                <w:ins w:id="29824" w:author="Author"/>
              </w:rPr>
            </w:pPr>
            <w:ins w:id="29825" w:author="Author">
              <w:r w:rsidRPr="00D016EC">
                <w:t>0.64</w:t>
              </w:r>
            </w:ins>
          </w:p>
        </w:tc>
      </w:tr>
      <w:tr w:rsidR="00C50A95" w:rsidRPr="00D016EC" w14:paraId="1AAC0E8E" w14:textId="77777777" w:rsidTr="00416506">
        <w:trPr>
          <w:trHeight w:val="190"/>
          <w:ins w:id="29826" w:author="Author"/>
        </w:trPr>
        <w:tc>
          <w:tcPr>
            <w:tcW w:w="200" w:type="dxa"/>
            <w:tcBorders>
              <w:right w:val="nil"/>
            </w:tcBorders>
            <w:shd w:val="clear" w:color="auto" w:fill="auto"/>
            <w:vAlign w:val="bottom"/>
          </w:tcPr>
          <w:p w14:paraId="4C2127C0" w14:textId="77777777" w:rsidR="00C50A95" w:rsidRPr="00D016EC" w:rsidRDefault="00C50A95" w:rsidP="00416506">
            <w:pPr>
              <w:pStyle w:val="tabletext11"/>
              <w:jc w:val="right"/>
              <w:rPr>
                <w:ins w:id="29827" w:author="Author"/>
              </w:rPr>
            </w:pPr>
          </w:p>
        </w:tc>
        <w:tc>
          <w:tcPr>
            <w:tcW w:w="1580" w:type="dxa"/>
            <w:tcBorders>
              <w:left w:val="nil"/>
            </w:tcBorders>
            <w:shd w:val="clear" w:color="auto" w:fill="auto"/>
            <w:vAlign w:val="bottom"/>
          </w:tcPr>
          <w:p w14:paraId="2EFEC2CC" w14:textId="77777777" w:rsidR="00C50A95" w:rsidRPr="00D016EC" w:rsidRDefault="00C50A95" w:rsidP="00416506">
            <w:pPr>
              <w:pStyle w:val="tabletext11"/>
              <w:tabs>
                <w:tab w:val="decimal" w:pos="640"/>
              </w:tabs>
              <w:rPr>
                <w:ins w:id="29828" w:author="Author"/>
              </w:rPr>
            </w:pPr>
            <w:ins w:id="29829" w:author="Author">
              <w:r w:rsidRPr="00D016EC">
                <w:t>150,000 to 174,999</w:t>
              </w:r>
            </w:ins>
          </w:p>
        </w:tc>
        <w:tc>
          <w:tcPr>
            <w:tcW w:w="680" w:type="dxa"/>
            <w:shd w:val="clear" w:color="auto" w:fill="auto"/>
            <w:noWrap/>
            <w:vAlign w:val="bottom"/>
          </w:tcPr>
          <w:p w14:paraId="7E83E1F9" w14:textId="77777777" w:rsidR="00C50A95" w:rsidRPr="00D016EC" w:rsidRDefault="00C50A95" w:rsidP="00416506">
            <w:pPr>
              <w:pStyle w:val="tabletext11"/>
              <w:jc w:val="center"/>
              <w:rPr>
                <w:ins w:id="29830" w:author="Author"/>
              </w:rPr>
            </w:pPr>
            <w:ins w:id="29831" w:author="Author">
              <w:r w:rsidRPr="00D016EC">
                <w:t>2.16</w:t>
              </w:r>
            </w:ins>
          </w:p>
        </w:tc>
        <w:tc>
          <w:tcPr>
            <w:tcW w:w="900" w:type="dxa"/>
            <w:shd w:val="clear" w:color="auto" w:fill="auto"/>
            <w:noWrap/>
            <w:vAlign w:val="bottom"/>
          </w:tcPr>
          <w:p w14:paraId="248113CE" w14:textId="77777777" w:rsidR="00C50A95" w:rsidRPr="00D016EC" w:rsidRDefault="00C50A95" w:rsidP="00416506">
            <w:pPr>
              <w:pStyle w:val="tabletext11"/>
              <w:jc w:val="center"/>
              <w:rPr>
                <w:ins w:id="29832" w:author="Author"/>
              </w:rPr>
            </w:pPr>
            <w:ins w:id="29833" w:author="Author">
              <w:r w:rsidRPr="00D016EC">
                <w:t>2.16</w:t>
              </w:r>
            </w:ins>
          </w:p>
        </w:tc>
        <w:tc>
          <w:tcPr>
            <w:tcW w:w="400" w:type="dxa"/>
            <w:shd w:val="clear" w:color="auto" w:fill="auto"/>
            <w:noWrap/>
            <w:vAlign w:val="bottom"/>
          </w:tcPr>
          <w:p w14:paraId="06E1938A" w14:textId="77777777" w:rsidR="00C50A95" w:rsidRPr="00D016EC" w:rsidRDefault="00C50A95" w:rsidP="00416506">
            <w:pPr>
              <w:pStyle w:val="tabletext11"/>
              <w:jc w:val="center"/>
              <w:rPr>
                <w:ins w:id="29834" w:author="Author"/>
              </w:rPr>
            </w:pPr>
            <w:ins w:id="29835" w:author="Author">
              <w:r w:rsidRPr="00D016EC">
                <w:t>2.16</w:t>
              </w:r>
            </w:ins>
          </w:p>
        </w:tc>
        <w:tc>
          <w:tcPr>
            <w:tcW w:w="400" w:type="dxa"/>
            <w:shd w:val="clear" w:color="auto" w:fill="auto"/>
            <w:noWrap/>
            <w:vAlign w:val="bottom"/>
          </w:tcPr>
          <w:p w14:paraId="16E5D679" w14:textId="77777777" w:rsidR="00C50A95" w:rsidRPr="00D016EC" w:rsidRDefault="00C50A95" w:rsidP="00416506">
            <w:pPr>
              <w:pStyle w:val="tabletext11"/>
              <w:jc w:val="center"/>
              <w:rPr>
                <w:ins w:id="29836" w:author="Author"/>
              </w:rPr>
            </w:pPr>
            <w:ins w:id="29837" w:author="Author">
              <w:r w:rsidRPr="00D016EC">
                <w:t>2.07</w:t>
              </w:r>
            </w:ins>
          </w:p>
        </w:tc>
        <w:tc>
          <w:tcPr>
            <w:tcW w:w="400" w:type="dxa"/>
            <w:shd w:val="clear" w:color="auto" w:fill="auto"/>
            <w:noWrap/>
            <w:vAlign w:val="bottom"/>
          </w:tcPr>
          <w:p w14:paraId="0A61A26C" w14:textId="77777777" w:rsidR="00C50A95" w:rsidRPr="00D016EC" w:rsidRDefault="00C50A95" w:rsidP="00416506">
            <w:pPr>
              <w:pStyle w:val="tabletext11"/>
              <w:jc w:val="center"/>
              <w:rPr>
                <w:ins w:id="29838" w:author="Author"/>
              </w:rPr>
            </w:pPr>
            <w:ins w:id="29839" w:author="Author">
              <w:r w:rsidRPr="00D016EC">
                <w:t>1.97</w:t>
              </w:r>
            </w:ins>
          </w:p>
        </w:tc>
        <w:tc>
          <w:tcPr>
            <w:tcW w:w="400" w:type="dxa"/>
            <w:shd w:val="clear" w:color="auto" w:fill="auto"/>
            <w:noWrap/>
            <w:vAlign w:val="bottom"/>
          </w:tcPr>
          <w:p w14:paraId="5EA0C121" w14:textId="77777777" w:rsidR="00C50A95" w:rsidRPr="00D016EC" w:rsidRDefault="00C50A95" w:rsidP="00416506">
            <w:pPr>
              <w:pStyle w:val="tabletext11"/>
              <w:jc w:val="center"/>
              <w:rPr>
                <w:ins w:id="29840" w:author="Author"/>
              </w:rPr>
            </w:pPr>
            <w:ins w:id="29841" w:author="Author">
              <w:r w:rsidRPr="00D016EC">
                <w:t>1.77</w:t>
              </w:r>
            </w:ins>
          </w:p>
        </w:tc>
        <w:tc>
          <w:tcPr>
            <w:tcW w:w="400" w:type="dxa"/>
            <w:shd w:val="clear" w:color="auto" w:fill="auto"/>
            <w:noWrap/>
            <w:vAlign w:val="bottom"/>
          </w:tcPr>
          <w:p w14:paraId="581DFC28" w14:textId="77777777" w:rsidR="00C50A95" w:rsidRPr="00D016EC" w:rsidRDefault="00C50A95" w:rsidP="00416506">
            <w:pPr>
              <w:pStyle w:val="tabletext11"/>
              <w:jc w:val="center"/>
              <w:rPr>
                <w:ins w:id="29842" w:author="Author"/>
              </w:rPr>
            </w:pPr>
            <w:ins w:id="29843" w:author="Author">
              <w:r w:rsidRPr="00D016EC">
                <w:t>1.69</w:t>
              </w:r>
            </w:ins>
          </w:p>
        </w:tc>
        <w:tc>
          <w:tcPr>
            <w:tcW w:w="400" w:type="dxa"/>
            <w:shd w:val="clear" w:color="auto" w:fill="auto"/>
            <w:noWrap/>
            <w:vAlign w:val="bottom"/>
          </w:tcPr>
          <w:p w14:paraId="115F7D53" w14:textId="77777777" w:rsidR="00C50A95" w:rsidRPr="00D016EC" w:rsidRDefault="00C50A95" w:rsidP="00416506">
            <w:pPr>
              <w:pStyle w:val="tabletext11"/>
              <w:jc w:val="center"/>
              <w:rPr>
                <w:ins w:id="29844" w:author="Author"/>
              </w:rPr>
            </w:pPr>
            <w:ins w:id="29845" w:author="Author">
              <w:r w:rsidRPr="00D016EC">
                <w:t>1.61</w:t>
              </w:r>
            </w:ins>
          </w:p>
        </w:tc>
        <w:tc>
          <w:tcPr>
            <w:tcW w:w="400" w:type="dxa"/>
            <w:shd w:val="clear" w:color="auto" w:fill="auto"/>
            <w:noWrap/>
            <w:vAlign w:val="bottom"/>
          </w:tcPr>
          <w:p w14:paraId="1757971F" w14:textId="77777777" w:rsidR="00C50A95" w:rsidRPr="00D016EC" w:rsidRDefault="00C50A95" w:rsidP="00416506">
            <w:pPr>
              <w:pStyle w:val="tabletext11"/>
              <w:jc w:val="center"/>
              <w:rPr>
                <w:ins w:id="29846" w:author="Author"/>
              </w:rPr>
            </w:pPr>
            <w:ins w:id="29847" w:author="Author">
              <w:r w:rsidRPr="00D016EC">
                <w:t>1.53</w:t>
              </w:r>
            </w:ins>
          </w:p>
        </w:tc>
        <w:tc>
          <w:tcPr>
            <w:tcW w:w="400" w:type="dxa"/>
            <w:shd w:val="clear" w:color="auto" w:fill="auto"/>
            <w:noWrap/>
            <w:vAlign w:val="bottom"/>
          </w:tcPr>
          <w:p w14:paraId="164D3C0F" w14:textId="77777777" w:rsidR="00C50A95" w:rsidRPr="00D016EC" w:rsidRDefault="00C50A95" w:rsidP="00416506">
            <w:pPr>
              <w:pStyle w:val="tabletext11"/>
              <w:jc w:val="center"/>
              <w:rPr>
                <w:ins w:id="29848" w:author="Author"/>
              </w:rPr>
            </w:pPr>
            <w:ins w:id="29849" w:author="Author">
              <w:r w:rsidRPr="00D016EC">
                <w:t>1.45</w:t>
              </w:r>
            </w:ins>
          </w:p>
        </w:tc>
        <w:tc>
          <w:tcPr>
            <w:tcW w:w="400" w:type="dxa"/>
            <w:shd w:val="clear" w:color="auto" w:fill="auto"/>
            <w:noWrap/>
            <w:vAlign w:val="bottom"/>
          </w:tcPr>
          <w:p w14:paraId="2C05BCFA" w14:textId="77777777" w:rsidR="00C50A95" w:rsidRPr="00D016EC" w:rsidRDefault="00C50A95" w:rsidP="00416506">
            <w:pPr>
              <w:pStyle w:val="tabletext11"/>
              <w:jc w:val="center"/>
              <w:rPr>
                <w:ins w:id="29850" w:author="Author"/>
              </w:rPr>
            </w:pPr>
            <w:ins w:id="29851" w:author="Author">
              <w:r w:rsidRPr="00D016EC">
                <w:t>1.36</w:t>
              </w:r>
            </w:ins>
          </w:p>
        </w:tc>
        <w:tc>
          <w:tcPr>
            <w:tcW w:w="400" w:type="dxa"/>
            <w:shd w:val="clear" w:color="auto" w:fill="auto"/>
            <w:noWrap/>
            <w:vAlign w:val="bottom"/>
          </w:tcPr>
          <w:p w14:paraId="732F9F21" w14:textId="77777777" w:rsidR="00C50A95" w:rsidRPr="00D016EC" w:rsidRDefault="00C50A95" w:rsidP="00416506">
            <w:pPr>
              <w:pStyle w:val="tabletext11"/>
              <w:jc w:val="center"/>
              <w:rPr>
                <w:ins w:id="29852" w:author="Author"/>
              </w:rPr>
            </w:pPr>
            <w:ins w:id="29853" w:author="Author">
              <w:r w:rsidRPr="00D016EC">
                <w:t>1.31</w:t>
              </w:r>
            </w:ins>
          </w:p>
        </w:tc>
        <w:tc>
          <w:tcPr>
            <w:tcW w:w="400" w:type="dxa"/>
            <w:shd w:val="clear" w:color="auto" w:fill="auto"/>
            <w:noWrap/>
            <w:vAlign w:val="bottom"/>
          </w:tcPr>
          <w:p w14:paraId="04F8ACCD" w14:textId="77777777" w:rsidR="00C50A95" w:rsidRPr="00D016EC" w:rsidRDefault="00C50A95" w:rsidP="00416506">
            <w:pPr>
              <w:pStyle w:val="tabletext11"/>
              <w:jc w:val="center"/>
              <w:rPr>
                <w:ins w:id="29854" w:author="Author"/>
              </w:rPr>
            </w:pPr>
            <w:ins w:id="29855" w:author="Author">
              <w:r w:rsidRPr="00D016EC">
                <w:t>1.26</w:t>
              </w:r>
            </w:ins>
          </w:p>
        </w:tc>
        <w:tc>
          <w:tcPr>
            <w:tcW w:w="400" w:type="dxa"/>
            <w:shd w:val="clear" w:color="auto" w:fill="auto"/>
            <w:noWrap/>
            <w:vAlign w:val="bottom"/>
          </w:tcPr>
          <w:p w14:paraId="5309F908" w14:textId="77777777" w:rsidR="00C50A95" w:rsidRPr="00D016EC" w:rsidRDefault="00C50A95" w:rsidP="00416506">
            <w:pPr>
              <w:pStyle w:val="tabletext11"/>
              <w:jc w:val="center"/>
              <w:rPr>
                <w:ins w:id="29856" w:author="Author"/>
              </w:rPr>
            </w:pPr>
            <w:ins w:id="29857" w:author="Author">
              <w:r w:rsidRPr="00D016EC">
                <w:t>1.21</w:t>
              </w:r>
            </w:ins>
          </w:p>
        </w:tc>
        <w:tc>
          <w:tcPr>
            <w:tcW w:w="400" w:type="dxa"/>
            <w:shd w:val="clear" w:color="auto" w:fill="auto"/>
            <w:noWrap/>
            <w:vAlign w:val="bottom"/>
          </w:tcPr>
          <w:p w14:paraId="40A38977" w14:textId="77777777" w:rsidR="00C50A95" w:rsidRPr="00D016EC" w:rsidRDefault="00C50A95" w:rsidP="00416506">
            <w:pPr>
              <w:pStyle w:val="tabletext11"/>
              <w:jc w:val="center"/>
              <w:rPr>
                <w:ins w:id="29858" w:author="Author"/>
              </w:rPr>
            </w:pPr>
            <w:ins w:id="29859" w:author="Author">
              <w:r w:rsidRPr="00D016EC">
                <w:t>1.16</w:t>
              </w:r>
            </w:ins>
          </w:p>
        </w:tc>
        <w:tc>
          <w:tcPr>
            <w:tcW w:w="400" w:type="dxa"/>
            <w:shd w:val="clear" w:color="auto" w:fill="auto"/>
            <w:noWrap/>
            <w:vAlign w:val="bottom"/>
          </w:tcPr>
          <w:p w14:paraId="5CDD60BD" w14:textId="77777777" w:rsidR="00C50A95" w:rsidRPr="00D016EC" w:rsidRDefault="00C50A95" w:rsidP="00416506">
            <w:pPr>
              <w:pStyle w:val="tabletext11"/>
              <w:jc w:val="center"/>
              <w:rPr>
                <w:ins w:id="29860" w:author="Author"/>
              </w:rPr>
            </w:pPr>
            <w:ins w:id="29861" w:author="Author">
              <w:r w:rsidRPr="00D016EC">
                <w:t>1.11</w:t>
              </w:r>
            </w:ins>
          </w:p>
        </w:tc>
        <w:tc>
          <w:tcPr>
            <w:tcW w:w="400" w:type="dxa"/>
            <w:shd w:val="clear" w:color="auto" w:fill="auto"/>
            <w:noWrap/>
            <w:vAlign w:val="bottom"/>
          </w:tcPr>
          <w:p w14:paraId="33D50994" w14:textId="77777777" w:rsidR="00C50A95" w:rsidRPr="00D016EC" w:rsidRDefault="00C50A95" w:rsidP="00416506">
            <w:pPr>
              <w:pStyle w:val="tabletext11"/>
              <w:jc w:val="center"/>
              <w:rPr>
                <w:ins w:id="29862" w:author="Author"/>
              </w:rPr>
            </w:pPr>
            <w:ins w:id="29863" w:author="Author">
              <w:r w:rsidRPr="00D016EC">
                <w:t>1.07</w:t>
              </w:r>
            </w:ins>
          </w:p>
        </w:tc>
        <w:tc>
          <w:tcPr>
            <w:tcW w:w="400" w:type="dxa"/>
            <w:shd w:val="clear" w:color="auto" w:fill="auto"/>
            <w:noWrap/>
            <w:vAlign w:val="bottom"/>
          </w:tcPr>
          <w:p w14:paraId="0EDD4138" w14:textId="77777777" w:rsidR="00C50A95" w:rsidRPr="00D016EC" w:rsidRDefault="00C50A95" w:rsidP="00416506">
            <w:pPr>
              <w:pStyle w:val="tabletext11"/>
              <w:jc w:val="center"/>
              <w:rPr>
                <w:ins w:id="29864" w:author="Author"/>
              </w:rPr>
            </w:pPr>
            <w:ins w:id="29865" w:author="Author">
              <w:r w:rsidRPr="00D016EC">
                <w:t>1.02</w:t>
              </w:r>
            </w:ins>
          </w:p>
        </w:tc>
        <w:tc>
          <w:tcPr>
            <w:tcW w:w="400" w:type="dxa"/>
            <w:shd w:val="clear" w:color="auto" w:fill="auto"/>
            <w:noWrap/>
            <w:vAlign w:val="bottom"/>
          </w:tcPr>
          <w:p w14:paraId="591BBBA3" w14:textId="77777777" w:rsidR="00C50A95" w:rsidRPr="00D016EC" w:rsidRDefault="00C50A95" w:rsidP="00416506">
            <w:pPr>
              <w:pStyle w:val="tabletext11"/>
              <w:jc w:val="center"/>
              <w:rPr>
                <w:ins w:id="29866" w:author="Author"/>
              </w:rPr>
            </w:pPr>
            <w:ins w:id="29867" w:author="Author">
              <w:r w:rsidRPr="00D016EC">
                <w:t>0.98</w:t>
              </w:r>
            </w:ins>
          </w:p>
        </w:tc>
        <w:tc>
          <w:tcPr>
            <w:tcW w:w="400" w:type="dxa"/>
            <w:shd w:val="clear" w:color="auto" w:fill="auto"/>
            <w:noWrap/>
            <w:vAlign w:val="bottom"/>
          </w:tcPr>
          <w:p w14:paraId="17FA4232" w14:textId="77777777" w:rsidR="00C50A95" w:rsidRPr="00D016EC" w:rsidRDefault="00C50A95" w:rsidP="00416506">
            <w:pPr>
              <w:pStyle w:val="tabletext11"/>
              <w:jc w:val="center"/>
              <w:rPr>
                <w:ins w:id="29868" w:author="Author"/>
              </w:rPr>
            </w:pPr>
            <w:ins w:id="29869" w:author="Author">
              <w:r w:rsidRPr="00D016EC">
                <w:t>0.94</w:t>
              </w:r>
            </w:ins>
          </w:p>
        </w:tc>
        <w:tc>
          <w:tcPr>
            <w:tcW w:w="400" w:type="dxa"/>
            <w:shd w:val="clear" w:color="auto" w:fill="auto"/>
            <w:noWrap/>
            <w:vAlign w:val="bottom"/>
          </w:tcPr>
          <w:p w14:paraId="76CA33CE" w14:textId="77777777" w:rsidR="00C50A95" w:rsidRPr="00D016EC" w:rsidRDefault="00C50A95" w:rsidP="00416506">
            <w:pPr>
              <w:pStyle w:val="tabletext11"/>
              <w:jc w:val="center"/>
              <w:rPr>
                <w:ins w:id="29870" w:author="Author"/>
              </w:rPr>
            </w:pPr>
            <w:ins w:id="29871" w:author="Author">
              <w:r w:rsidRPr="00D016EC">
                <w:t>0.91</w:t>
              </w:r>
            </w:ins>
          </w:p>
        </w:tc>
        <w:tc>
          <w:tcPr>
            <w:tcW w:w="400" w:type="dxa"/>
            <w:shd w:val="clear" w:color="auto" w:fill="auto"/>
            <w:noWrap/>
            <w:vAlign w:val="bottom"/>
          </w:tcPr>
          <w:p w14:paraId="46325627" w14:textId="77777777" w:rsidR="00C50A95" w:rsidRPr="00D016EC" w:rsidRDefault="00C50A95" w:rsidP="00416506">
            <w:pPr>
              <w:pStyle w:val="tabletext11"/>
              <w:jc w:val="center"/>
              <w:rPr>
                <w:ins w:id="29872" w:author="Author"/>
              </w:rPr>
            </w:pPr>
            <w:ins w:id="29873" w:author="Author">
              <w:r w:rsidRPr="00D016EC">
                <w:t>0.87</w:t>
              </w:r>
            </w:ins>
          </w:p>
        </w:tc>
        <w:tc>
          <w:tcPr>
            <w:tcW w:w="440" w:type="dxa"/>
            <w:shd w:val="clear" w:color="auto" w:fill="auto"/>
            <w:noWrap/>
            <w:vAlign w:val="bottom"/>
          </w:tcPr>
          <w:p w14:paraId="141FFACD" w14:textId="77777777" w:rsidR="00C50A95" w:rsidRPr="00D016EC" w:rsidRDefault="00C50A95" w:rsidP="00416506">
            <w:pPr>
              <w:pStyle w:val="tabletext11"/>
              <w:jc w:val="center"/>
              <w:rPr>
                <w:ins w:id="29874" w:author="Author"/>
              </w:rPr>
            </w:pPr>
            <w:ins w:id="29875" w:author="Author">
              <w:r w:rsidRPr="00D016EC">
                <w:t>0.84</w:t>
              </w:r>
            </w:ins>
          </w:p>
        </w:tc>
        <w:tc>
          <w:tcPr>
            <w:tcW w:w="400" w:type="dxa"/>
            <w:shd w:val="clear" w:color="auto" w:fill="auto"/>
            <w:noWrap/>
            <w:vAlign w:val="bottom"/>
          </w:tcPr>
          <w:p w14:paraId="29E53BC7" w14:textId="77777777" w:rsidR="00C50A95" w:rsidRPr="00D016EC" w:rsidRDefault="00C50A95" w:rsidP="00416506">
            <w:pPr>
              <w:pStyle w:val="tabletext11"/>
              <w:jc w:val="center"/>
              <w:rPr>
                <w:ins w:id="29876" w:author="Author"/>
              </w:rPr>
            </w:pPr>
            <w:ins w:id="29877" w:author="Author">
              <w:r w:rsidRPr="00D016EC">
                <w:t>0.80</w:t>
              </w:r>
            </w:ins>
          </w:p>
        </w:tc>
        <w:tc>
          <w:tcPr>
            <w:tcW w:w="400" w:type="dxa"/>
            <w:shd w:val="clear" w:color="auto" w:fill="auto"/>
            <w:noWrap/>
            <w:vAlign w:val="bottom"/>
          </w:tcPr>
          <w:p w14:paraId="5A3308B3" w14:textId="77777777" w:rsidR="00C50A95" w:rsidRPr="00D016EC" w:rsidRDefault="00C50A95" w:rsidP="00416506">
            <w:pPr>
              <w:pStyle w:val="tabletext11"/>
              <w:jc w:val="center"/>
              <w:rPr>
                <w:ins w:id="29878" w:author="Author"/>
              </w:rPr>
            </w:pPr>
            <w:ins w:id="29879" w:author="Author">
              <w:r w:rsidRPr="00D016EC">
                <w:t>0.77</w:t>
              </w:r>
            </w:ins>
          </w:p>
        </w:tc>
        <w:tc>
          <w:tcPr>
            <w:tcW w:w="400" w:type="dxa"/>
            <w:shd w:val="clear" w:color="auto" w:fill="auto"/>
            <w:noWrap/>
            <w:vAlign w:val="bottom"/>
          </w:tcPr>
          <w:p w14:paraId="72E198D6" w14:textId="77777777" w:rsidR="00C50A95" w:rsidRPr="00D016EC" w:rsidRDefault="00C50A95" w:rsidP="00416506">
            <w:pPr>
              <w:pStyle w:val="tabletext11"/>
              <w:jc w:val="center"/>
              <w:rPr>
                <w:ins w:id="29880" w:author="Author"/>
              </w:rPr>
            </w:pPr>
            <w:ins w:id="29881" w:author="Author">
              <w:r w:rsidRPr="00D016EC">
                <w:t>0.74</w:t>
              </w:r>
            </w:ins>
          </w:p>
        </w:tc>
        <w:tc>
          <w:tcPr>
            <w:tcW w:w="400" w:type="dxa"/>
            <w:shd w:val="clear" w:color="auto" w:fill="auto"/>
            <w:noWrap/>
            <w:vAlign w:val="bottom"/>
          </w:tcPr>
          <w:p w14:paraId="53B13377" w14:textId="77777777" w:rsidR="00C50A95" w:rsidRPr="00D016EC" w:rsidRDefault="00C50A95" w:rsidP="00416506">
            <w:pPr>
              <w:pStyle w:val="tabletext11"/>
              <w:jc w:val="center"/>
              <w:rPr>
                <w:ins w:id="29882" w:author="Author"/>
              </w:rPr>
            </w:pPr>
            <w:ins w:id="29883" w:author="Author">
              <w:r w:rsidRPr="00D016EC">
                <w:t>0.71</w:t>
              </w:r>
            </w:ins>
          </w:p>
        </w:tc>
        <w:tc>
          <w:tcPr>
            <w:tcW w:w="460" w:type="dxa"/>
            <w:shd w:val="clear" w:color="auto" w:fill="auto"/>
            <w:noWrap/>
            <w:vAlign w:val="bottom"/>
          </w:tcPr>
          <w:p w14:paraId="50104175" w14:textId="77777777" w:rsidR="00C50A95" w:rsidRPr="00D016EC" w:rsidRDefault="00C50A95" w:rsidP="00416506">
            <w:pPr>
              <w:pStyle w:val="tabletext11"/>
              <w:jc w:val="center"/>
              <w:rPr>
                <w:ins w:id="29884" w:author="Author"/>
              </w:rPr>
            </w:pPr>
            <w:ins w:id="29885" w:author="Author">
              <w:r w:rsidRPr="00D016EC">
                <w:t>0.68</w:t>
              </w:r>
            </w:ins>
          </w:p>
        </w:tc>
      </w:tr>
      <w:tr w:rsidR="00C50A95" w:rsidRPr="00D016EC" w14:paraId="7414BCBB" w14:textId="77777777" w:rsidTr="00416506">
        <w:trPr>
          <w:trHeight w:val="190"/>
          <w:ins w:id="29886" w:author="Author"/>
        </w:trPr>
        <w:tc>
          <w:tcPr>
            <w:tcW w:w="200" w:type="dxa"/>
            <w:tcBorders>
              <w:right w:val="nil"/>
            </w:tcBorders>
            <w:shd w:val="clear" w:color="auto" w:fill="auto"/>
            <w:vAlign w:val="bottom"/>
          </w:tcPr>
          <w:p w14:paraId="55B72A63" w14:textId="77777777" w:rsidR="00C50A95" w:rsidRPr="00D016EC" w:rsidRDefault="00C50A95" w:rsidP="00416506">
            <w:pPr>
              <w:pStyle w:val="tabletext11"/>
              <w:jc w:val="right"/>
              <w:rPr>
                <w:ins w:id="29887" w:author="Author"/>
              </w:rPr>
            </w:pPr>
          </w:p>
        </w:tc>
        <w:tc>
          <w:tcPr>
            <w:tcW w:w="1580" w:type="dxa"/>
            <w:tcBorders>
              <w:left w:val="nil"/>
            </w:tcBorders>
            <w:shd w:val="clear" w:color="auto" w:fill="auto"/>
            <w:vAlign w:val="bottom"/>
          </w:tcPr>
          <w:p w14:paraId="6EE1F8C5" w14:textId="77777777" w:rsidR="00C50A95" w:rsidRPr="00D016EC" w:rsidRDefault="00C50A95" w:rsidP="00416506">
            <w:pPr>
              <w:pStyle w:val="tabletext11"/>
              <w:tabs>
                <w:tab w:val="decimal" w:pos="640"/>
              </w:tabs>
              <w:rPr>
                <w:ins w:id="29888" w:author="Author"/>
              </w:rPr>
            </w:pPr>
            <w:ins w:id="29889" w:author="Author">
              <w:r w:rsidRPr="00D016EC">
                <w:t>175,000 to 199,999</w:t>
              </w:r>
            </w:ins>
          </w:p>
        </w:tc>
        <w:tc>
          <w:tcPr>
            <w:tcW w:w="680" w:type="dxa"/>
            <w:shd w:val="clear" w:color="auto" w:fill="auto"/>
            <w:noWrap/>
            <w:vAlign w:val="bottom"/>
          </w:tcPr>
          <w:p w14:paraId="6E11917A" w14:textId="77777777" w:rsidR="00C50A95" w:rsidRPr="00D016EC" w:rsidRDefault="00C50A95" w:rsidP="00416506">
            <w:pPr>
              <w:pStyle w:val="tabletext11"/>
              <w:jc w:val="center"/>
              <w:rPr>
                <w:ins w:id="29890" w:author="Author"/>
              </w:rPr>
            </w:pPr>
            <w:ins w:id="29891" w:author="Author">
              <w:r w:rsidRPr="00D016EC">
                <w:t>2.29</w:t>
              </w:r>
            </w:ins>
          </w:p>
        </w:tc>
        <w:tc>
          <w:tcPr>
            <w:tcW w:w="900" w:type="dxa"/>
            <w:shd w:val="clear" w:color="auto" w:fill="auto"/>
            <w:noWrap/>
            <w:vAlign w:val="bottom"/>
          </w:tcPr>
          <w:p w14:paraId="3306F586" w14:textId="77777777" w:rsidR="00C50A95" w:rsidRPr="00D016EC" w:rsidRDefault="00C50A95" w:rsidP="00416506">
            <w:pPr>
              <w:pStyle w:val="tabletext11"/>
              <w:jc w:val="center"/>
              <w:rPr>
                <w:ins w:id="29892" w:author="Author"/>
              </w:rPr>
            </w:pPr>
            <w:ins w:id="29893" w:author="Author">
              <w:r w:rsidRPr="00D016EC">
                <w:t>2.29</w:t>
              </w:r>
            </w:ins>
          </w:p>
        </w:tc>
        <w:tc>
          <w:tcPr>
            <w:tcW w:w="400" w:type="dxa"/>
            <w:shd w:val="clear" w:color="auto" w:fill="auto"/>
            <w:noWrap/>
            <w:vAlign w:val="bottom"/>
          </w:tcPr>
          <w:p w14:paraId="2D05E76E" w14:textId="77777777" w:rsidR="00C50A95" w:rsidRPr="00D016EC" w:rsidRDefault="00C50A95" w:rsidP="00416506">
            <w:pPr>
              <w:pStyle w:val="tabletext11"/>
              <w:jc w:val="center"/>
              <w:rPr>
                <w:ins w:id="29894" w:author="Author"/>
              </w:rPr>
            </w:pPr>
            <w:ins w:id="29895" w:author="Author">
              <w:r w:rsidRPr="00D016EC">
                <w:t>2.29</w:t>
              </w:r>
            </w:ins>
          </w:p>
        </w:tc>
        <w:tc>
          <w:tcPr>
            <w:tcW w:w="400" w:type="dxa"/>
            <w:shd w:val="clear" w:color="auto" w:fill="auto"/>
            <w:noWrap/>
            <w:vAlign w:val="bottom"/>
          </w:tcPr>
          <w:p w14:paraId="568C20F4" w14:textId="77777777" w:rsidR="00C50A95" w:rsidRPr="00D016EC" w:rsidRDefault="00C50A95" w:rsidP="00416506">
            <w:pPr>
              <w:pStyle w:val="tabletext11"/>
              <w:jc w:val="center"/>
              <w:rPr>
                <w:ins w:id="29896" w:author="Author"/>
              </w:rPr>
            </w:pPr>
            <w:ins w:id="29897" w:author="Author">
              <w:r w:rsidRPr="00D016EC">
                <w:t>2.19</w:t>
              </w:r>
            </w:ins>
          </w:p>
        </w:tc>
        <w:tc>
          <w:tcPr>
            <w:tcW w:w="400" w:type="dxa"/>
            <w:shd w:val="clear" w:color="auto" w:fill="auto"/>
            <w:noWrap/>
            <w:vAlign w:val="bottom"/>
          </w:tcPr>
          <w:p w14:paraId="58D9211B" w14:textId="77777777" w:rsidR="00C50A95" w:rsidRPr="00D016EC" w:rsidRDefault="00C50A95" w:rsidP="00416506">
            <w:pPr>
              <w:pStyle w:val="tabletext11"/>
              <w:jc w:val="center"/>
              <w:rPr>
                <w:ins w:id="29898" w:author="Author"/>
              </w:rPr>
            </w:pPr>
            <w:ins w:id="29899" w:author="Author">
              <w:r w:rsidRPr="00D016EC">
                <w:t>2.09</w:t>
              </w:r>
            </w:ins>
          </w:p>
        </w:tc>
        <w:tc>
          <w:tcPr>
            <w:tcW w:w="400" w:type="dxa"/>
            <w:shd w:val="clear" w:color="auto" w:fill="auto"/>
            <w:noWrap/>
            <w:vAlign w:val="bottom"/>
          </w:tcPr>
          <w:p w14:paraId="1CD7FB4D" w14:textId="77777777" w:rsidR="00C50A95" w:rsidRPr="00D016EC" w:rsidRDefault="00C50A95" w:rsidP="00416506">
            <w:pPr>
              <w:pStyle w:val="tabletext11"/>
              <w:jc w:val="center"/>
              <w:rPr>
                <w:ins w:id="29900" w:author="Author"/>
              </w:rPr>
            </w:pPr>
            <w:ins w:id="29901" w:author="Author">
              <w:r w:rsidRPr="00D016EC">
                <w:t>1.88</w:t>
              </w:r>
            </w:ins>
          </w:p>
        </w:tc>
        <w:tc>
          <w:tcPr>
            <w:tcW w:w="400" w:type="dxa"/>
            <w:shd w:val="clear" w:color="auto" w:fill="auto"/>
            <w:noWrap/>
            <w:vAlign w:val="bottom"/>
          </w:tcPr>
          <w:p w14:paraId="24D0816E" w14:textId="77777777" w:rsidR="00C50A95" w:rsidRPr="00D016EC" w:rsidRDefault="00C50A95" w:rsidP="00416506">
            <w:pPr>
              <w:pStyle w:val="tabletext11"/>
              <w:jc w:val="center"/>
              <w:rPr>
                <w:ins w:id="29902" w:author="Author"/>
              </w:rPr>
            </w:pPr>
            <w:ins w:id="29903" w:author="Author">
              <w:r w:rsidRPr="00D016EC">
                <w:t>1.79</w:t>
              </w:r>
            </w:ins>
          </w:p>
        </w:tc>
        <w:tc>
          <w:tcPr>
            <w:tcW w:w="400" w:type="dxa"/>
            <w:shd w:val="clear" w:color="auto" w:fill="auto"/>
            <w:noWrap/>
            <w:vAlign w:val="bottom"/>
          </w:tcPr>
          <w:p w14:paraId="6E02253C" w14:textId="77777777" w:rsidR="00C50A95" w:rsidRPr="00D016EC" w:rsidRDefault="00C50A95" w:rsidP="00416506">
            <w:pPr>
              <w:pStyle w:val="tabletext11"/>
              <w:jc w:val="center"/>
              <w:rPr>
                <w:ins w:id="29904" w:author="Author"/>
              </w:rPr>
            </w:pPr>
            <w:ins w:id="29905" w:author="Author">
              <w:r w:rsidRPr="00D016EC">
                <w:t>1.70</w:t>
              </w:r>
            </w:ins>
          </w:p>
        </w:tc>
        <w:tc>
          <w:tcPr>
            <w:tcW w:w="400" w:type="dxa"/>
            <w:shd w:val="clear" w:color="auto" w:fill="auto"/>
            <w:noWrap/>
            <w:vAlign w:val="bottom"/>
          </w:tcPr>
          <w:p w14:paraId="635B6B8D" w14:textId="77777777" w:rsidR="00C50A95" w:rsidRPr="00D016EC" w:rsidRDefault="00C50A95" w:rsidP="00416506">
            <w:pPr>
              <w:pStyle w:val="tabletext11"/>
              <w:jc w:val="center"/>
              <w:rPr>
                <w:ins w:id="29906" w:author="Author"/>
              </w:rPr>
            </w:pPr>
            <w:ins w:id="29907" w:author="Author">
              <w:r w:rsidRPr="00D016EC">
                <w:t>1.62</w:t>
              </w:r>
            </w:ins>
          </w:p>
        </w:tc>
        <w:tc>
          <w:tcPr>
            <w:tcW w:w="400" w:type="dxa"/>
            <w:shd w:val="clear" w:color="auto" w:fill="auto"/>
            <w:noWrap/>
            <w:vAlign w:val="bottom"/>
          </w:tcPr>
          <w:p w14:paraId="4539EAB2" w14:textId="77777777" w:rsidR="00C50A95" w:rsidRPr="00D016EC" w:rsidRDefault="00C50A95" w:rsidP="00416506">
            <w:pPr>
              <w:pStyle w:val="tabletext11"/>
              <w:jc w:val="center"/>
              <w:rPr>
                <w:ins w:id="29908" w:author="Author"/>
              </w:rPr>
            </w:pPr>
            <w:ins w:id="29909" w:author="Author">
              <w:r w:rsidRPr="00D016EC">
                <w:t>1.53</w:t>
              </w:r>
            </w:ins>
          </w:p>
        </w:tc>
        <w:tc>
          <w:tcPr>
            <w:tcW w:w="400" w:type="dxa"/>
            <w:shd w:val="clear" w:color="auto" w:fill="auto"/>
            <w:noWrap/>
            <w:vAlign w:val="bottom"/>
          </w:tcPr>
          <w:p w14:paraId="59ED8CC6" w14:textId="77777777" w:rsidR="00C50A95" w:rsidRPr="00D016EC" w:rsidRDefault="00C50A95" w:rsidP="00416506">
            <w:pPr>
              <w:pStyle w:val="tabletext11"/>
              <w:jc w:val="center"/>
              <w:rPr>
                <w:ins w:id="29910" w:author="Author"/>
              </w:rPr>
            </w:pPr>
            <w:ins w:id="29911" w:author="Author">
              <w:r w:rsidRPr="00D016EC">
                <w:t>1.44</w:t>
              </w:r>
            </w:ins>
          </w:p>
        </w:tc>
        <w:tc>
          <w:tcPr>
            <w:tcW w:w="400" w:type="dxa"/>
            <w:shd w:val="clear" w:color="auto" w:fill="auto"/>
            <w:noWrap/>
            <w:vAlign w:val="bottom"/>
          </w:tcPr>
          <w:p w14:paraId="093E672B" w14:textId="77777777" w:rsidR="00C50A95" w:rsidRPr="00D016EC" w:rsidRDefault="00C50A95" w:rsidP="00416506">
            <w:pPr>
              <w:pStyle w:val="tabletext11"/>
              <w:jc w:val="center"/>
              <w:rPr>
                <w:ins w:id="29912" w:author="Author"/>
              </w:rPr>
            </w:pPr>
            <w:ins w:id="29913" w:author="Author">
              <w:r w:rsidRPr="00D016EC">
                <w:t>1.39</w:t>
              </w:r>
            </w:ins>
          </w:p>
        </w:tc>
        <w:tc>
          <w:tcPr>
            <w:tcW w:w="400" w:type="dxa"/>
            <w:shd w:val="clear" w:color="auto" w:fill="auto"/>
            <w:noWrap/>
            <w:vAlign w:val="bottom"/>
          </w:tcPr>
          <w:p w14:paraId="3A088AED" w14:textId="77777777" w:rsidR="00C50A95" w:rsidRPr="00D016EC" w:rsidRDefault="00C50A95" w:rsidP="00416506">
            <w:pPr>
              <w:pStyle w:val="tabletext11"/>
              <w:jc w:val="center"/>
              <w:rPr>
                <w:ins w:id="29914" w:author="Author"/>
              </w:rPr>
            </w:pPr>
            <w:ins w:id="29915" w:author="Author">
              <w:r w:rsidRPr="00D016EC">
                <w:t>1.33</w:t>
              </w:r>
            </w:ins>
          </w:p>
        </w:tc>
        <w:tc>
          <w:tcPr>
            <w:tcW w:w="400" w:type="dxa"/>
            <w:shd w:val="clear" w:color="auto" w:fill="auto"/>
            <w:noWrap/>
            <w:vAlign w:val="bottom"/>
          </w:tcPr>
          <w:p w14:paraId="74C689AD" w14:textId="77777777" w:rsidR="00C50A95" w:rsidRPr="00D016EC" w:rsidRDefault="00C50A95" w:rsidP="00416506">
            <w:pPr>
              <w:pStyle w:val="tabletext11"/>
              <w:jc w:val="center"/>
              <w:rPr>
                <w:ins w:id="29916" w:author="Author"/>
              </w:rPr>
            </w:pPr>
            <w:ins w:id="29917" w:author="Author">
              <w:r w:rsidRPr="00D016EC">
                <w:t>1.28</w:t>
              </w:r>
            </w:ins>
          </w:p>
        </w:tc>
        <w:tc>
          <w:tcPr>
            <w:tcW w:w="400" w:type="dxa"/>
            <w:shd w:val="clear" w:color="auto" w:fill="auto"/>
            <w:noWrap/>
            <w:vAlign w:val="bottom"/>
          </w:tcPr>
          <w:p w14:paraId="7F9C9B0B" w14:textId="77777777" w:rsidR="00C50A95" w:rsidRPr="00D016EC" w:rsidRDefault="00C50A95" w:rsidP="00416506">
            <w:pPr>
              <w:pStyle w:val="tabletext11"/>
              <w:jc w:val="center"/>
              <w:rPr>
                <w:ins w:id="29918" w:author="Author"/>
              </w:rPr>
            </w:pPr>
            <w:ins w:id="29919" w:author="Author">
              <w:r w:rsidRPr="00D016EC">
                <w:t>1.23</w:t>
              </w:r>
            </w:ins>
          </w:p>
        </w:tc>
        <w:tc>
          <w:tcPr>
            <w:tcW w:w="400" w:type="dxa"/>
            <w:shd w:val="clear" w:color="auto" w:fill="auto"/>
            <w:noWrap/>
            <w:vAlign w:val="bottom"/>
          </w:tcPr>
          <w:p w14:paraId="35F4F619" w14:textId="77777777" w:rsidR="00C50A95" w:rsidRPr="00D016EC" w:rsidRDefault="00C50A95" w:rsidP="00416506">
            <w:pPr>
              <w:pStyle w:val="tabletext11"/>
              <w:jc w:val="center"/>
              <w:rPr>
                <w:ins w:id="29920" w:author="Author"/>
              </w:rPr>
            </w:pPr>
            <w:ins w:id="29921" w:author="Author">
              <w:r w:rsidRPr="00D016EC">
                <w:t>1.18</w:t>
              </w:r>
            </w:ins>
          </w:p>
        </w:tc>
        <w:tc>
          <w:tcPr>
            <w:tcW w:w="400" w:type="dxa"/>
            <w:shd w:val="clear" w:color="auto" w:fill="auto"/>
            <w:noWrap/>
            <w:vAlign w:val="bottom"/>
          </w:tcPr>
          <w:p w14:paraId="1191F5BA" w14:textId="77777777" w:rsidR="00C50A95" w:rsidRPr="00D016EC" w:rsidRDefault="00C50A95" w:rsidP="00416506">
            <w:pPr>
              <w:pStyle w:val="tabletext11"/>
              <w:jc w:val="center"/>
              <w:rPr>
                <w:ins w:id="29922" w:author="Author"/>
              </w:rPr>
            </w:pPr>
            <w:ins w:id="29923" w:author="Author">
              <w:r w:rsidRPr="00D016EC">
                <w:t>1.13</w:t>
              </w:r>
            </w:ins>
          </w:p>
        </w:tc>
        <w:tc>
          <w:tcPr>
            <w:tcW w:w="400" w:type="dxa"/>
            <w:shd w:val="clear" w:color="auto" w:fill="auto"/>
            <w:noWrap/>
            <w:vAlign w:val="bottom"/>
          </w:tcPr>
          <w:p w14:paraId="278C8F7A" w14:textId="77777777" w:rsidR="00C50A95" w:rsidRPr="00D016EC" w:rsidRDefault="00C50A95" w:rsidP="00416506">
            <w:pPr>
              <w:pStyle w:val="tabletext11"/>
              <w:jc w:val="center"/>
              <w:rPr>
                <w:ins w:id="29924" w:author="Author"/>
              </w:rPr>
            </w:pPr>
            <w:ins w:id="29925" w:author="Author">
              <w:r w:rsidRPr="00D016EC">
                <w:t>1.08</w:t>
              </w:r>
            </w:ins>
          </w:p>
        </w:tc>
        <w:tc>
          <w:tcPr>
            <w:tcW w:w="400" w:type="dxa"/>
            <w:shd w:val="clear" w:color="auto" w:fill="auto"/>
            <w:noWrap/>
            <w:vAlign w:val="bottom"/>
          </w:tcPr>
          <w:p w14:paraId="566909EB" w14:textId="77777777" w:rsidR="00C50A95" w:rsidRPr="00D016EC" w:rsidRDefault="00C50A95" w:rsidP="00416506">
            <w:pPr>
              <w:pStyle w:val="tabletext11"/>
              <w:jc w:val="center"/>
              <w:rPr>
                <w:ins w:id="29926" w:author="Author"/>
              </w:rPr>
            </w:pPr>
            <w:ins w:id="29927" w:author="Author">
              <w:r w:rsidRPr="00D016EC">
                <w:t>1.04</w:t>
              </w:r>
            </w:ins>
          </w:p>
        </w:tc>
        <w:tc>
          <w:tcPr>
            <w:tcW w:w="400" w:type="dxa"/>
            <w:shd w:val="clear" w:color="auto" w:fill="auto"/>
            <w:noWrap/>
            <w:vAlign w:val="bottom"/>
          </w:tcPr>
          <w:p w14:paraId="16AE6AF8" w14:textId="77777777" w:rsidR="00C50A95" w:rsidRPr="00D016EC" w:rsidRDefault="00C50A95" w:rsidP="00416506">
            <w:pPr>
              <w:pStyle w:val="tabletext11"/>
              <w:jc w:val="center"/>
              <w:rPr>
                <w:ins w:id="29928" w:author="Author"/>
              </w:rPr>
            </w:pPr>
            <w:ins w:id="29929" w:author="Author">
              <w:r w:rsidRPr="00D016EC">
                <w:t>1.00</w:t>
              </w:r>
            </w:ins>
          </w:p>
        </w:tc>
        <w:tc>
          <w:tcPr>
            <w:tcW w:w="400" w:type="dxa"/>
            <w:shd w:val="clear" w:color="auto" w:fill="auto"/>
            <w:noWrap/>
            <w:vAlign w:val="bottom"/>
          </w:tcPr>
          <w:p w14:paraId="3C4A6377" w14:textId="77777777" w:rsidR="00C50A95" w:rsidRPr="00D016EC" w:rsidRDefault="00C50A95" w:rsidP="00416506">
            <w:pPr>
              <w:pStyle w:val="tabletext11"/>
              <w:jc w:val="center"/>
              <w:rPr>
                <w:ins w:id="29930" w:author="Author"/>
              </w:rPr>
            </w:pPr>
            <w:ins w:id="29931" w:author="Author">
              <w:r w:rsidRPr="00D016EC">
                <w:t>0.96</w:t>
              </w:r>
            </w:ins>
          </w:p>
        </w:tc>
        <w:tc>
          <w:tcPr>
            <w:tcW w:w="400" w:type="dxa"/>
            <w:shd w:val="clear" w:color="auto" w:fill="auto"/>
            <w:noWrap/>
            <w:vAlign w:val="bottom"/>
          </w:tcPr>
          <w:p w14:paraId="0CD6AEFD" w14:textId="77777777" w:rsidR="00C50A95" w:rsidRPr="00D016EC" w:rsidRDefault="00C50A95" w:rsidP="00416506">
            <w:pPr>
              <w:pStyle w:val="tabletext11"/>
              <w:jc w:val="center"/>
              <w:rPr>
                <w:ins w:id="29932" w:author="Author"/>
              </w:rPr>
            </w:pPr>
            <w:ins w:id="29933" w:author="Author">
              <w:r w:rsidRPr="00D016EC">
                <w:t>0.92</w:t>
              </w:r>
            </w:ins>
          </w:p>
        </w:tc>
        <w:tc>
          <w:tcPr>
            <w:tcW w:w="440" w:type="dxa"/>
            <w:shd w:val="clear" w:color="auto" w:fill="auto"/>
            <w:noWrap/>
            <w:vAlign w:val="bottom"/>
          </w:tcPr>
          <w:p w14:paraId="2303E2D3" w14:textId="77777777" w:rsidR="00C50A95" w:rsidRPr="00D016EC" w:rsidRDefault="00C50A95" w:rsidP="00416506">
            <w:pPr>
              <w:pStyle w:val="tabletext11"/>
              <w:jc w:val="center"/>
              <w:rPr>
                <w:ins w:id="29934" w:author="Author"/>
              </w:rPr>
            </w:pPr>
            <w:ins w:id="29935" w:author="Author">
              <w:r w:rsidRPr="00D016EC">
                <w:t>0.88</w:t>
              </w:r>
            </w:ins>
          </w:p>
        </w:tc>
        <w:tc>
          <w:tcPr>
            <w:tcW w:w="400" w:type="dxa"/>
            <w:shd w:val="clear" w:color="auto" w:fill="auto"/>
            <w:noWrap/>
            <w:vAlign w:val="bottom"/>
          </w:tcPr>
          <w:p w14:paraId="672173FE" w14:textId="77777777" w:rsidR="00C50A95" w:rsidRPr="00D016EC" w:rsidRDefault="00C50A95" w:rsidP="00416506">
            <w:pPr>
              <w:pStyle w:val="tabletext11"/>
              <w:jc w:val="center"/>
              <w:rPr>
                <w:ins w:id="29936" w:author="Author"/>
              </w:rPr>
            </w:pPr>
            <w:ins w:id="29937" w:author="Author">
              <w:r w:rsidRPr="00D016EC">
                <w:t>0.85</w:t>
              </w:r>
            </w:ins>
          </w:p>
        </w:tc>
        <w:tc>
          <w:tcPr>
            <w:tcW w:w="400" w:type="dxa"/>
            <w:shd w:val="clear" w:color="auto" w:fill="auto"/>
            <w:noWrap/>
            <w:vAlign w:val="bottom"/>
          </w:tcPr>
          <w:p w14:paraId="096BD216" w14:textId="77777777" w:rsidR="00C50A95" w:rsidRPr="00D016EC" w:rsidRDefault="00C50A95" w:rsidP="00416506">
            <w:pPr>
              <w:pStyle w:val="tabletext11"/>
              <w:jc w:val="center"/>
              <w:rPr>
                <w:ins w:id="29938" w:author="Author"/>
              </w:rPr>
            </w:pPr>
            <w:ins w:id="29939" w:author="Author">
              <w:r w:rsidRPr="00D016EC">
                <w:t>0.82</w:t>
              </w:r>
            </w:ins>
          </w:p>
        </w:tc>
        <w:tc>
          <w:tcPr>
            <w:tcW w:w="400" w:type="dxa"/>
            <w:shd w:val="clear" w:color="auto" w:fill="auto"/>
            <w:noWrap/>
            <w:vAlign w:val="bottom"/>
          </w:tcPr>
          <w:p w14:paraId="08673E4F" w14:textId="77777777" w:rsidR="00C50A95" w:rsidRPr="00D016EC" w:rsidRDefault="00C50A95" w:rsidP="00416506">
            <w:pPr>
              <w:pStyle w:val="tabletext11"/>
              <w:jc w:val="center"/>
              <w:rPr>
                <w:ins w:id="29940" w:author="Author"/>
              </w:rPr>
            </w:pPr>
            <w:ins w:id="29941" w:author="Author">
              <w:r w:rsidRPr="00D016EC">
                <w:t>0.78</w:t>
              </w:r>
            </w:ins>
          </w:p>
        </w:tc>
        <w:tc>
          <w:tcPr>
            <w:tcW w:w="400" w:type="dxa"/>
            <w:shd w:val="clear" w:color="auto" w:fill="auto"/>
            <w:noWrap/>
            <w:vAlign w:val="bottom"/>
          </w:tcPr>
          <w:p w14:paraId="7BCE0588" w14:textId="77777777" w:rsidR="00C50A95" w:rsidRPr="00D016EC" w:rsidRDefault="00C50A95" w:rsidP="00416506">
            <w:pPr>
              <w:pStyle w:val="tabletext11"/>
              <w:jc w:val="center"/>
              <w:rPr>
                <w:ins w:id="29942" w:author="Author"/>
              </w:rPr>
            </w:pPr>
            <w:ins w:id="29943" w:author="Author">
              <w:r w:rsidRPr="00D016EC">
                <w:t>0.75</w:t>
              </w:r>
            </w:ins>
          </w:p>
        </w:tc>
        <w:tc>
          <w:tcPr>
            <w:tcW w:w="460" w:type="dxa"/>
            <w:shd w:val="clear" w:color="auto" w:fill="auto"/>
            <w:noWrap/>
            <w:vAlign w:val="bottom"/>
          </w:tcPr>
          <w:p w14:paraId="29B73263" w14:textId="77777777" w:rsidR="00C50A95" w:rsidRPr="00D016EC" w:rsidRDefault="00C50A95" w:rsidP="00416506">
            <w:pPr>
              <w:pStyle w:val="tabletext11"/>
              <w:jc w:val="center"/>
              <w:rPr>
                <w:ins w:id="29944" w:author="Author"/>
              </w:rPr>
            </w:pPr>
            <w:ins w:id="29945" w:author="Author">
              <w:r w:rsidRPr="00D016EC">
                <w:t>0.72</w:t>
              </w:r>
            </w:ins>
          </w:p>
        </w:tc>
      </w:tr>
      <w:tr w:rsidR="00C50A95" w:rsidRPr="00D016EC" w14:paraId="71BBB73C" w14:textId="77777777" w:rsidTr="00416506">
        <w:trPr>
          <w:trHeight w:val="190"/>
          <w:ins w:id="29946" w:author="Author"/>
        </w:trPr>
        <w:tc>
          <w:tcPr>
            <w:tcW w:w="200" w:type="dxa"/>
            <w:tcBorders>
              <w:right w:val="nil"/>
            </w:tcBorders>
            <w:shd w:val="clear" w:color="auto" w:fill="auto"/>
            <w:vAlign w:val="bottom"/>
          </w:tcPr>
          <w:p w14:paraId="5A9937AF" w14:textId="77777777" w:rsidR="00C50A95" w:rsidRPr="00D016EC" w:rsidRDefault="00C50A95" w:rsidP="00416506">
            <w:pPr>
              <w:pStyle w:val="tabletext11"/>
              <w:jc w:val="right"/>
              <w:rPr>
                <w:ins w:id="29947" w:author="Author"/>
              </w:rPr>
            </w:pPr>
          </w:p>
        </w:tc>
        <w:tc>
          <w:tcPr>
            <w:tcW w:w="1580" w:type="dxa"/>
            <w:tcBorders>
              <w:left w:val="nil"/>
            </w:tcBorders>
            <w:shd w:val="clear" w:color="auto" w:fill="auto"/>
            <w:vAlign w:val="bottom"/>
          </w:tcPr>
          <w:p w14:paraId="42FA2830" w14:textId="77777777" w:rsidR="00C50A95" w:rsidRPr="00D016EC" w:rsidRDefault="00C50A95" w:rsidP="00416506">
            <w:pPr>
              <w:pStyle w:val="tabletext11"/>
              <w:tabs>
                <w:tab w:val="decimal" w:pos="640"/>
              </w:tabs>
              <w:rPr>
                <w:ins w:id="29948" w:author="Author"/>
              </w:rPr>
            </w:pPr>
            <w:ins w:id="29949" w:author="Author">
              <w:r w:rsidRPr="00D016EC">
                <w:t>200,000 to 229,999</w:t>
              </w:r>
            </w:ins>
          </w:p>
        </w:tc>
        <w:tc>
          <w:tcPr>
            <w:tcW w:w="680" w:type="dxa"/>
            <w:shd w:val="clear" w:color="auto" w:fill="auto"/>
            <w:noWrap/>
            <w:vAlign w:val="bottom"/>
          </w:tcPr>
          <w:p w14:paraId="11E49DB2" w14:textId="77777777" w:rsidR="00C50A95" w:rsidRPr="00D016EC" w:rsidRDefault="00C50A95" w:rsidP="00416506">
            <w:pPr>
              <w:pStyle w:val="tabletext11"/>
              <w:jc w:val="center"/>
              <w:rPr>
                <w:ins w:id="29950" w:author="Author"/>
              </w:rPr>
            </w:pPr>
            <w:ins w:id="29951" w:author="Author">
              <w:r w:rsidRPr="00D016EC">
                <w:t>2.42</w:t>
              </w:r>
            </w:ins>
          </w:p>
        </w:tc>
        <w:tc>
          <w:tcPr>
            <w:tcW w:w="900" w:type="dxa"/>
            <w:shd w:val="clear" w:color="auto" w:fill="auto"/>
            <w:noWrap/>
            <w:vAlign w:val="bottom"/>
          </w:tcPr>
          <w:p w14:paraId="0A826A7E" w14:textId="77777777" w:rsidR="00C50A95" w:rsidRPr="00D016EC" w:rsidRDefault="00C50A95" w:rsidP="00416506">
            <w:pPr>
              <w:pStyle w:val="tabletext11"/>
              <w:jc w:val="center"/>
              <w:rPr>
                <w:ins w:id="29952" w:author="Author"/>
              </w:rPr>
            </w:pPr>
            <w:ins w:id="29953" w:author="Author">
              <w:r w:rsidRPr="00D016EC">
                <w:t>2.42</w:t>
              </w:r>
            </w:ins>
          </w:p>
        </w:tc>
        <w:tc>
          <w:tcPr>
            <w:tcW w:w="400" w:type="dxa"/>
            <w:shd w:val="clear" w:color="auto" w:fill="auto"/>
            <w:noWrap/>
            <w:vAlign w:val="bottom"/>
          </w:tcPr>
          <w:p w14:paraId="483C196C" w14:textId="77777777" w:rsidR="00C50A95" w:rsidRPr="00D016EC" w:rsidRDefault="00C50A95" w:rsidP="00416506">
            <w:pPr>
              <w:pStyle w:val="tabletext11"/>
              <w:jc w:val="center"/>
              <w:rPr>
                <w:ins w:id="29954" w:author="Author"/>
              </w:rPr>
            </w:pPr>
            <w:ins w:id="29955" w:author="Author">
              <w:r w:rsidRPr="00D016EC">
                <w:t>2.42</w:t>
              </w:r>
            </w:ins>
          </w:p>
        </w:tc>
        <w:tc>
          <w:tcPr>
            <w:tcW w:w="400" w:type="dxa"/>
            <w:shd w:val="clear" w:color="auto" w:fill="auto"/>
            <w:noWrap/>
            <w:vAlign w:val="bottom"/>
          </w:tcPr>
          <w:p w14:paraId="44A8202C" w14:textId="77777777" w:rsidR="00C50A95" w:rsidRPr="00D016EC" w:rsidRDefault="00C50A95" w:rsidP="00416506">
            <w:pPr>
              <w:pStyle w:val="tabletext11"/>
              <w:jc w:val="center"/>
              <w:rPr>
                <w:ins w:id="29956" w:author="Author"/>
              </w:rPr>
            </w:pPr>
            <w:ins w:id="29957" w:author="Author">
              <w:r w:rsidRPr="00D016EC">
                <w:t>2.31</w:t>
              </w:r>
            </w:ins>
          </w:p>
        </w:tc>
        <w:tc>
          <w:tcPr>
            <w:tcW w:w="400" w:type="dxa"/>
            <w:shd w:val="clear" w:color="auto" w:fill="auto"/>
            <w:noWrap/>
            <w:vAlign w:val="bottom"/>
          </w:tcPr>
          <w:p w14:paraId="00E70CF5" w14:textId="77777777" w:rsidR="00C50A95" w:rsidRPr="00D016EC" w:rsidRDefault="00C50A95" w:rsidP="00416506">
            <w:pPr>
              <w:pStyle w:val="tabletext11"/>
              <w:jc w:val="center"/>
              <w:rPr>
                <w:ins w:id="29958" w:author="Author"/>
              </w:rPr>
            </w:pPr>
            <w:ins w:id="29959" w:author="Author">
              <w:r w:rsidRPr="00D016EC">
                <w:t>2.20</w:t>
              </w:r>
            </w:ins>
          </w:p>
        </w:tc>
        <w:tc>
          <w:tcPr>
            <w:tcW w:w="400" w:type="dxa"/>
            <w:shd w:val="clear" w:color="auto" w:fill="auto"/>
            <w:noWrap/>
            <w:vAlign w:val="bottom"/>
          </w:tcPr>
          <w:p w14:paraId="3AE8C5BB" w14:textId="77777777" w:rsidR="00C50A95" w:rsidRPr="00D016EC" w:rsidRDefault="00C50A95" w:rsidP="00416506">
            <w:pPr>
              <w:pStyle w:val="tabletext11"/>
              <w:jc w:val="center"/>
              <w:rPr>
                <w:ins w:id="29960" w:author="Author"/>
              </w:rPr>
            </w:pPr>
            <w:ins w:id="29961" w:author="Author">
              <w:r w:rsidRPr="00D016EC">
                <w:t>1.98</w:t>
              </w:r>
            </w:ins>
          </w:p>
        </w:tc>
        <w:tc>
          <w:tcPr>
            <w:tcW w:w="400" w:type="dxa"/>
            <w:shd w:val="clear" w:color="auto" w:fill="auto"/>
            <w:noWrap/>
            <w:vAlign w:val="bottom"/>
          </w:tcPr>
          <w:p w14:paraId="0EF66FA7" w14:textId="77777777" w:rsidR="00C50A95" w:rsidRPr="00D016EC" w:rsidRDefault="00C50A95" w:rsidP="00416506">
            <w:pPr>
              <w:pStyle w:val="tabletext11"/>
              <w:jc w:val="center"/>
              <w:rPr>
                <w:ins w:id="29962" w:author="Author"/>
              </w:rPr>
            </w:pPr>
            <w:ins w:id="29963" w:author="Author">
              <w:r w:rsidRPr="00D016EC">
                <w:t>1.89</w:t>
              </w:r>
            </w:ins>
          </w:p>
        </w:tc>
        <w:tc>
          <w:tcPr>
            <w:tcW w:w="400" w:type="dxa"/>
            <w:shd w:val="clear" w:color="auto" w:fill="auto"/>
            <w:noWrap/>
            <w:vAlign w:val="bottom"/>
          </w:tcPr>
          <w:p w14:paraId="1F261B02" w14:textId="77777777" w:rsidR="00C50A95" w:rsidRPr="00D016EC" w:rsidRDefault="00C50A95" w:rsidP="00416506">
            <w:pPr>
              <w:pStyle w:val="tabletext11"/>
              <w:jc w:val="center"/>
              <w:rPr>
                <w:ins w:id="29964" w:author="Author"/>
              </w:rPr>
            </w:pPr>
            <w:ins w:id="29965" w:author="Author">
              <w:r w:rsidRPr="00D016EC">
                <w:t>1.80</w:t>
              </w:r>
            </w:ins>
          </w:p>
        </w:tc>
        <w:tc>
          <w:tcPr>
            <w:tcW w:w="400" w:type="dxa"/>
            <w:shd w:val="clear" w:color="auto" w:fill="auto"/>
            <w:noWrap/>
            <w:vAlign w:val="bottom"/>
          </w:tcPr>
          <w:p w14:paraId="13E6DE31" w14:textId="77777777" w:rsidR="00C50A95" w:rsidRPr="00D016EC" w:rsidRDefault="00C50A95" w:rsidP="00416506">
            <w:pPr>
              <w:pStyle w:val="tabletext11"/>
              <w:jc w:val="center"/>
              <w:rPr>
                <w:ins w:id="29966" w:author="Author"/>
              </w:rPr>
            </w:pPr>
            <w:ins w:id="29967" w:author="Author">
              <w:r w:rsidRPr="00D016EC">
                <w:t>1.71</w:t>
              </w:r>
            </w:ins>
          </w:p>
        </w:tc>
        <w:tc>
          <w:tcPr>
            <w:tcW w:w="400" w:type="dxa"/>
            <w:shd w:val="clear" w:color="auto" w:fill="auto"/>
            <w:noWrap/>
            <w:vAlign w:val="bottom"/>
          </w:tcPr>
          <w:p w14:paraId="1AE6B5B3" w14:textId="77777777" w:rsidR="00C50A95" w:rsidRPr="00D016EC" w:rsidRDefault="00C50A95" w:rsidP="00416506">
            <w:pPr>
              <w:pStyle w:val="tabletext11"/>
              <w:jc w:val="center"/>
              <w:rPr>
                <w:ins w:id="29968" w:author="Author"/>
              </w:rPr>
            </w:pPr>
            <w:ins w:id="29969" w:author="Author">
              <w:r w:rsidRPr="00D016EC">
                <w:t>1.61</w:t>
              </w:r>
            </w:ins>
          </w:p>
        </w:tc>
        <w:tc>
          <w:tcPr>
            <w:tcW w:w="400" w:type="dxa"/>
            <w:shd w:val="clear" w:color="auto" w:fill="auto"/>
            <w:noWrap/>
            <w:vAlign w:val="bottom"/>
          </w:tcPr>
          <w:p w14:paraId="1FD55AD6" w14:textId="77777777" w:rsidR="00C50A95" w:rsidRPr="00D016EC" w:rsidRDefault="00C50A95" w:rsidP="00416506">
            <w:pPr>
              <w:pStyle w:val="tabletext11"/>
              <w:jc w:val="center"/>
              <w:rPr>
                <w:ins w:id="29970" w:author="Author"/>
              </w:rPr>
            </w:pPr>
            <w:ins w:id="29971" w:author="Author">
              <w:r w:rsidRPr="00D016EC">
                <w:t>1.52</w:t>
              </w:r>
            </w:ins>
          </w:p>
        </w:tc>
        <w:tc>
          <w:tcPr>
            <w:tcW w:w="400" w:type="dxa"/>
            <w:shd w:val="clear" w:color="auto" w:fill="auto"/>
            <w:noWrap/>
            <w:vAlign w:val="bottom"/>
          </w:tcPr>
          <w:p w14:paraId="570A902B" w14:textId="77777777" w:rsidR="00C50A95" w:rsidRPr="00D016EC" w:rsidRDefault="00C50A95" w:rsidP="00416506">
            <w:pPr>
              <w:pStyle w:val="tabletext11"/>
              <w:jc w:val="center"/>
              <w:rPr>
                <w:ins w:id="29972" w:author="Author"/>
              </w:rPr>
            </w:pPr>
            <w:ins w:id="29973" w:author="Author">
              <w:r w:rsidRPr="00D016EC">
                <w:t>1.46</w:t>
              </w:r>
            </w:ins>
          </w:p>
        </w:tc>
        <w:tc>
          <w:tcPr>
            <w:tcW w:w="400" w:type="dxa"/>
            <w:shd w:val="clear" w:color="auto" w:fill="auto"/>
            <w:noWrap/>
            <w:vAlign w:val="bottom"/>
          </w:tcPr>
          <w:p w14:paraId="4B49A5F3" w14:textId="77777777" w:rsidR="00C50A95" w:rsidRPr="00D016EC" w:rsidRDefault="00C50A95" w:rsidP="00416506">
            <w:pPr>
              <w:pStyle w:val="tabletext11"/>
              <w:jc w:val="center"/>
              <w:rPr>
                <w:ins w:id="29974" w:author="Author"/>
              </w:rPr>
            </w:pPr>
            <w:ins w:id="29975" w:author="Author">
              <w:r w:rsidRPr="00D016EC">
                <w:t>1.40</w:t>
              </w:r>
            </w:ins>
          </w:p>
        </w:tc>
        <w:tc>
          <w:tcPr>
            <w:tcW w:w="400" w:type="dxa"/>
            <w:shd w:val="clear" w:color="auto" w:fill="auto"/>
            <w:noWrap/>
            <w:vAlign w:val="bottom"/>
          </w:tcPr>
          <w:p w14:paraId="63703D6E" w14:textId="77777777" w:rsidR="00C50A95" w:rsidRPr="00D016EC" w:rsidRDefault="00C50A95" w:rsidP="00416506">
            <w:pPr>
              <w:pStyle w:val="tabletext11"/>
              <w:jc w:val="center"/>
              <w:rPr>
                <w:ins w:id="29976" w:author="Author"/>
              </w:rPr>
            </w:pPr>
            <w:ins w:id="29977" w:author="Author">
              <w:r w:rsidRPr="00D016EC">
                <w:t>1.35</w:t>
              </w:r>
            </w:ins>
          </w:p>
        </w:tc>
        <w:tc>
          <w:tcPr>
            <w:tcW w:w="400" w:type="dxa"/>
            <w:shd w:val="clear" w:color="auto" w:fill="auto"/>
            <w:noWrap/>
            <w:vAlign w:val="bottom"/>
          </w:tcPr>
          <w:p w14:paraId="63F1A337" w14:textId="77777777" w:rsidR="00C50A95" w:rsidRPr="00D016EC" w:rsidRDefault="00C50A95" w:rsidP="00416506">
            <w:pPr>
              <w:pStyle w:val="tabletext11"/>
              <w:jc w:val="center"/>
              <w:rPr>
                <w:ins w:id="29978" w:author="Author"/>
              </w:rPr>
            </w:pPr>
            <w:ins w:id="29979" w:author="Author">
              <w:r w:rsidRPr="00D016EC">
                <w:t>1.29</w:t>
              </w:r>
            </w:ins>
          </w:p>
        </w:tc>
        <w:tc>
          <w:tcPr>
            <w:tcW w:w="400" w:type="dxa"/>
            <w:shd w:val="clear" w:color="auto" w:fill="auto"/>
            <w:noWrap/>
            <w:vAlign w:val="bottom"/>
          </w:tcPr>
          <w:p w14:paraId="480F514B" w14:textId="77777777" w:rsidR="00C50A95" w:rsidRPr="00D016EC" w:rsidRDefault="00C50A95" w:rsidP="00416506">
            <w:pPr>
              <w:pStyle w:val="tabletext11"/>
              <w:jc w:val="center"/>
              <w:rPr>
                <w:ins w:id="29980" w:author="Author"/>
              </w:rPr>
            </w:pPr>
            <w:ins w:id="29981" w:author="Author">
              <w:r w:rsidRPr="00D016EC">
                <w:t>1.24</w:t>
              </w:r>
            </w:ins>
          </w:p>
        </w:tc>
        <w:tc>
          <w:tcPr>
            <w:tcW w:w="400" w:type="dxa"/>
            <w:shd w:val="clear" w:color="auto" w:fill="auto"/>
            <w:noWrap/>
            <w:vAlign w:val="bottom"/>
          </w:tcPr>
          <w:p w14:paraId="0EAE7BB2" w14:textId="77777777" w:rsidR="00C50A95" w:rsidRPr="00D016EC" w:rsidRDefault="00C50A95" w:rsidP="00416506">
            <w:pPr>
              <w:pStyle w:val="tabletext11"/>
              <w:jc w:val="center"/>
              <w:rPr>
                <w:ins w:id="29982" w:author="Author"/>
              </w:rPr>
            </w:pPr>
            <w:ins w:id="29983" w:author="Author">
              <w:r w:rsidRPr="00D016EC">
                <w:t>1.19</w:t>
              </w:r>
            </w:ins>
          </w:p>
        </w:tc>
        <w:tc>
          <w:tcPr>
            <w:tcW w:w="400" w:type="dxa"/>
            <w:shd w:val="clear" w:color="auto" w:fill="auto"/>
            <w:noWrap/>
            <w:vAlign w:val="bottom"/>
          </w:tcPr>
          <w:p w14:paraId="56CC2026" w14:textId="77777777" w:rsidR="00C50A95" w:rsidRPr="00D016EC" w:rsidRDefault="00C50A95" w:rsidP="00416506">
            <w:pPr>
              <w:pStyle w:val="tabletext11"/>
              <w:jc w:val="center"/>
              <w:rPr>
                <w:ins w:id="29984" w:author="Author"/>
              </w:rPr>
            </w:pPr>
            <w:ins w:id="29985" w:author="Author">
              <w:r w:rsidRPr="00D016EC">
                <w:t>1.14</w:t>
              </w:r>
            </w:ins>
          </w:p>
        </w:tc>
        <w:tc>
          <w:tcPr>
            <w:tcW w:w="400" w:type="dxa"/>
            <w:shd w:val="clear" w:color="auto" w:fill="auto"/>
            <w:noWrap/>
            <w:vAlign w:val="bottom"/>
          </w:tcPr>
          <w:p w14:paraId="6FFA2C64" w14:textId="77777777" w:rsidR="00C50A95" w:rsidRPr="00D016EC" w:rsidRDefault="00C50A95" w:rsidP="00416506">
            <w:pPr>
              <w:pStyle w:val="tabletext11"/>
              <w:jc w:val="center"/>
              <w:rPr>
                <w:ins w:id="29986" w:author="Author"/>
              </w:rPr>
            </w:pPr>
            <w:ins w:id="29987" w:author="Author">
              <w:r w:rsidRPr="00D016EC">
                <w:t>1.10</w:t>
              </w:r>
            </w:ins>
          </w:p>
        </w:tc>
        <w:tc>
          <w:tcPr>
            <w:tcW w:w="400" w:type="dxa"/>
            <w:shd w:val="clear" w:color="auto" w:fill="auto"/>
            <w:noWrap/>
            <w:vAlign w:val="bottom"/>
          </w:tcPr>
          <w:p w14:paraId="6B85E951" w14:textId="77777777" w:rsidR="00C50A95" w:rsidRPr="00D016EC" w:rsidRDefault="00C50A95" w:rsidP="00416506">
            <w:pPr>
              <w:pStyle w:val="tabletext11"/>
              <w:jc w:val="center"/>
              <w:rPr>
                <w:ins w:id="29988" w:author="Author"/>
              </w:rPr>
            </w:pPr>
            <w:ins w:id="29989" w:author="Author">
              <w:r w:rsidRPr="00D016EC">
                <w:t>1.05</w:t>
              </w:r>
            </w:ins>
          </w:p>
        </w:tc>
        <w:tc>
          <w:tcPr>
            <w:tcW w:w="400" w:type="dxa"/>
            <w:shd w:val="clear" w:color="auto" w:fill="auto"/>
            <w:noWrap/>
            <w:vAlign w:val="bottom"/>
          </w:tcPr>
          <w:p w14:paraId="0B54C556" w14:textId="77777777" w:rsidR="00C50A95" w:rsidRPr="00D016EC" w:rsidRDefault="00C50A95" w:rsidP="00416506">
            <w:pPr>
              <w:pStyle w:val="tabletext11"/>
              <w:jc w:val="center"/>
              <w:rPr>
                <w:ins w:id="29990" w:author="Author"/>
              </w:rPr>
            </w:pPr>
            <w:ins w:id="29991" w:author="Author">
              <w:r w:rsidRPr="00D016EC">
                <w:t>1.01</w:t>
              </w:r>
            </w:ins>
          </w:p>
        </w:tc>
        <w:tc>
          <w:tcPr>
            <w:tcW w:w="400" w:type="dxa"/>
            <w:shd w:val="clear" w:color="auto" w:fill="auto"/>
            <w:noWrap/>
            <w:vAlign w:val="bottom"/>
          </w:tcPr>
          <w:p w14:paraId="4E231FED" w14:textId="77777777" w:rsidR="00C50A95" w:rsidRPr="00D016EC" w:rsidRDefault="00C50A95" w:rsidP="00416506">
            <w:pPr>
              <w:pStyle w:val="tabletext11"/>
              <w:jc w:val="center"/>
              <w:rPr>
                <w:ins w:id="29992" w:author="Author"/>
              </w:rPr>
            </w:pPr>
            <w:ins w:id="29993" w:author="Author">
              <w:r w:rsidRPr="00D016EC">
                <w:t>0.97</w:t>
              </w:r>
            </w:ins>
          </w:p>
        </w:tc>
        <w:tc>
          <w:tcPr>
            <w:tcW w:w="440" w:type="dxa"/>
            <w:shd w:val="clear" w:color="auto" w:fill="auto"/>
            <w:noWrap/>
            <w:vAlign w:val="bottom"/>
          </w:tcPr>
          <w:p w14:paraId="348C9CF7" w14:textId="77777777" w:rsidR="00C50A95" w:rsidRPr="00D016EC" w:rsidRDefault="00C50A95" w:rsidP="00416506">
            <w:pPr>
              <w:pStyle w:val="tabletext11"/>
              <w:jc w:val="center"/>
              <w:rPr>
                <w:ins w:id="29994" w:author="Author"/>
              </w:rPr>
            </w:pPr>
            <w:ins w:id="29995" w:author="Author">
              <w:r w:rsidRPr="00D016EC">
                <w:t>0.93</w:t>
              </w:r>
            </w:ins>
          </w:p>
        </w:tc>
        <w:tc>
          <w:tcPr>
            <w:tcW w:w="400" w:type="dxa"/>
            <w:shd w:val="clear" w:color="auto" w:fill="auto"/>
            <w:noWrap/>
            <w:vAlign w:val="bottom"/>
          </w:tcPr>
          <w:p w14:paraId="116E8FB7" w14:textId="77777777" w:rsidR="00C50A95" w:rsidRPr="00D016EC" w:rsidRDefault="00C50A95" w:rsidP="00416506">
            <w:pPr>
              <w:pStyle w:val="tabletext11"/>
              <w:jc w:val="center"/>
              <w:rPr>
                <w:ins w:id="29996" w:author="Author"/>
              </w:rPr>
            </w:pPr>
            <w:ins w:id="29997" w:author="Author">
              <w:r w:rsidRPr="00D016EC">
                <w:t>0.90</w:t>
              </w:r>
            </w:ins>
          </w:p>
        </w:tc>
        <w:tc>
          <w:tcPr>
            <w:tcW w:w="400" w:type="dxa"/>
            <w:shd w:val="clear" w:color="auto" w:fill="auto"/>
            <w:noWrap/>
            <w:vAlign w:val="bottom"/>
          </w:tcPr>
          <w:p w14:paraId="598C2D1B" w14:textId="77777777" w:rsidR="00C50A95" w:rsidRPr="00D016EC" w:rsidRDefault="00C50A95" w:rsidP="00416506">
            <w:pPr>
              <w:pStyle w:val="tabletext11"/>
              <w:jc w:val="center"/>
              <w:rPr>
                <w:ins w:id="29998" w:author="Author"/>
              </w:rPr>
            </w:pPr>
            <w:ins w:id="29999" w:author="Author">
              <w:r w:rsidRPr="00D016EC">
                <w:t>0.86</w:t>
              </w:r>
            </w:ins>
          </w:p>
        </w:tc>
        <w:tc>
          <w:tcPr>
            <w:tcW w:w="400" w:type="dxa"/>
            <w:shd w:val="clear" w:color="auto" w:fill="auto"/>
            <w:noWrap/>
            <w:vAlign w:val="bottom"/>
          </w:tcPr>
          <w:p w14:paraId="71AB458A" w14:textId="77777777" w:rsidR="00C50A95" w:rsidRPr="00D016EC" w:rsidRDefault="00C50A95" w:rsidP="00416506">
            <w:pPr>
              <w:pStyle w:val="tabletext11"/>
              <w:jc w:val="center"/>
              <w:rPr>
                <w:ins w:id="30000" w:author="Author"/>
              </w:rPr>
            </w:pPr>
            <w:ins w:id="30001" w:author="Author">
              <w:r w:rsidRPr="00D016EC">
                <w:t>0.83</w:t>
              </w:r>
            </w:ins>
          </w:p>
        </w:tc>
        <w:tc>
          <w:tcPr>
            <w:tcW w:w="400" w:type="dxa"/>
            <w:shd w:val="clear" w:color="auto" w:fill="auto"/>
            <w:noWrap/>
            <w:vAlign w:val="bottom"/>
          </w:tcPr>
          <w:p w14:paraId="5297AC14" w14:textId="77777777" w:rsidR="00C50A95" w:rsidRPr="00D016EC" w:rsidRDefault="00C50A95" w:rsidP="00416506">
            <w:pPr>
              <w:pStyle w:val="tabletext11"/>
              <w:jc w:val="center"/>
              <w:rPr>
                <w:ins w:id="30002" w:author="Author"/>
              </w:rPr>
            </w:pPr>
            <w:ins w:id="30003" w:author="Author">
              <w:r w:rsidRPr="00D016EC">
                <w:t>0.79</w:t>
              </w:r>
            </w:ins>
          </w:p>
        </w:tc>
        <w:tc>
          <w:tcPr>
            <w:tcW w:w="460" w:type="dxa"/>
            <w:shd w:val="clear" w:color="auto" w:fill="auto"/>
            <w:noWrap/>
            <w:vAlign w:val="bottom"/>
          </w:tcPr>
          <w:p w14:paraId="1FB1594E" w14:textId="77777777" w:rsidR="00C50A95" w:rsidRPr="00D016EC" w:rsidRDefault="00C50A95" w:rsidP="00416506">
            <w:pPr>
              <w:pStyle w:val="tabletext11"/>
              <w:jc w:val="center"/>
              <w:rPr>
                <w:ins w:id="30004" w:author="Author"/>
              </w:rPr>
            </w:pPr>
            <w:ins w:id="30005" w:author="Author">
              <w:r w:rsidRPr="00D016EC">
                <w:t>0.76</w:t>
              </w:r>
            </w:ins>
          </w:p>
        </w:tc>
      </w:tr>
      <w:tr w:rsidR="00C50A95" w:rsidRPr="00D016EC" w14:paraId="13E0B764" w14:textId="77777777" w:rsidTr="00416506">
        <w:trPr>
          <w:trHeight w:val="190"/>
          <w:ins w:id="30006" w:author="Author"/>
        </w:trPr>
        <w:tc>
          <w:tcPr>
            <w:tcW w:w="200" w:type="dxa"/>
            <w:tcBorders>
              <w:right w:val="nil"/>
            </w:tcBorders>
            <w:shd w:val="clear" w:color="auto" w:fill="auto"/>
            <w:vAlign w:val="bottom"/>
          </w:tcPr>
          <w:p w14:paraId="497177F3" w14:textId="77777777" w:rsidR="00C50A95" w:rsidRPr="00D016EC" w:rsidRDefault="00C50A95" w:rsidP="00416506">
            <w:pPr>
              <w:pStyle w:val="tabletext11"/>
              <w:jc w:val="right"/>
              <w:rPr>
                <w:ins w:id="30007" w:author="Author"/>
              </w:rPr>
            </w:pPr>
          </w:p>
        </w:tc>
        <w:tc>
          <w:tcPr>
            <w:tcW w:w="1580" w:type="dxa"/>
            <w:tcBorders>
              <w:left w:val="nil"/>
            </w:tcBorders>
            <w:shd w:val="clear" w:color="auto" w:fill="auto"/>
            <w:vAlign w:val="bottom"/>
          </w:tcPr>
          <w:p w14:paraId="2113888F" w14:textId="77777777" w:rsidR="00C50A95" w:rsidRPr="00D016EC" w:rsidRDefault="00C50A95" w:rsidP="00416506">
            <w:pPr>
              <w:pStyle w:val="tabletext11"/>
              <w:tabs>
                <w:tab w:val="decimal" w:pos="640"/>
              </w:tabs>
              <w:rPr>
                <w:ins w:id="30008" w:author="Author"/>
              </w:rPr>
            </w:pPr>
            <w:ins w:id="30009" w:author="Author">
              <w:r w:rsidRPr="00D016EC">
                <w:t>230,000 to 259,999</w:t>
              </w:r>
            </w:ins>
          </w:p>
        </w:tc>
        <w:tc>
          <w:tcPr>
            <w:tcW w:w="680" w:type="dxa"/>
            <w:shd w:val="clear" w:color="auto" w:fill="auto"/>
            <w:noWrap/>
            <w:vAlign w:val="bottom"/>
          </w:tcPr>
          <w:p w14:paraId="056AA347" w14:textId="77777777" w:rsidR="00C50A95" w:rsidRPr="00D016EC" w:rsidRDefault="00C50A95" w:rsidP="00416506">
            <w:pPr>
              <w:pStyle w:val="tabletext11"/>
              <w:jc w:val="center"/>
              <w:rPr>
                <w:ins w:id="30010" w:author="Author"/>
              </w:rPr>
            </w:pPr>
            <w:ins w:id="30011" w:author="Author">
              <w:r w:rsidRPr="00D016EC">
                <w:t>2.55</w:t>
              </w:r>
            </w:ins>
          </w:p>
        </w:tc>
        <w:tc>
          <w:tcPr>
            <w:tcW w:w="900" w:type="dxa"/>
            <w:shd w:val="clear" w:color="auto" w:fill="auto"/>
            <w:noWrap/>
            <w:vAlign w:val="bottom"/>
          </w:tcPr>
          <w:p w14:paraId="67069FA6" w14:textId="77777777" w:rsidR="00C50A95" w:rsidRPr="00D016EC" w:rsidRDefault="00C50A95" w:rsidP="00416506">
            <w:pPr>
              <w:pStyle w:val="tabletext11"/>
              <w:jc w:val="center"/>
              <w:rPr>
                <w:ins w:id="30012" w:author="Author"/>
              </w:rPr>
            </w:pPr>
            <w:ins w:id="30013" w:author="Author">
              <w:r w:rsidRPr="00D016EC">
                <w:t>2.55</w:t>
              </w:r>
            </w:ins>
          </w:p>
        </w:tc>
        <w:tc>
          <w:tcPr>
            <w:tcW w:w="400" w:type="dxa"/>
            <w:shd w:val="clear" w:color="auto" w:fill="auto"/>
            <w:noWrap/>
            <w:vAlign w:val="bottom"/>
          </w:tcPr>
          <w:p w14:paraId="0427A0BD" w14:textId="77777777" w:rsidR="00C50A95" w:rsidRPr="00D016EC" w:rsidRDefault="00C50A95" w:rsidP="00416506">
            <w:pPr>
              <w:pStyle w:val="tabletext11"/>
              <w:jc w:val="center"/>
              <w:rPr>
                <w:ins w:id="30014" w:author="Author"/>
              </w:rPr>
            </w:pPr>
            <w:ins w:id="30015" w:author="Author">
              <w:r w:rsidRPr="00D016EC">
                <w:t>2.55</w:t>
              </w:r>
            </w:ins>
          </w:p>
        </w:tc>
        <w:tc>
          <w:tcPr>
            <w:tcW w:w="400" w:type="dxa"/>
            <w:shd w:val="clear" w:color="auto" w:fill="auto"/>
            <w:noWrap/>
            <w:vAlign w:val="bottom"/>
          </w:tcPr>
          <w:p w14:paraId="7F4E28AE" w14:textId="77777777" w:rsidR="00C50A95" w:rsidRPr="00D016EC" w:rsidRDefault="00C50A95" w:rsidP="00416506">
            <w:pPr>
              <w:pStyle w:val="tabletext11"/>
              <w:jc w:val="center"/>
              <w:rPr>
                <w:ins w:id="30016" w:author="Author"/>
              </w:rPr>
            </w:pPr>
            <w:ins w:id="30017" w:author="Author">
              <w:r w:rsidRPr="00D016EC">
                <w:t>2.43</w:t>
              </w:r>
            </w:ins>
          </w:p>
        </w:tc>
        <w:tc>
          <w:tcPr>
            <w:tcW w:w="400" w:type="dxa"/>
            <w:shd w:val="clear" w:color="auto" w:fill="auto"/>
            <w:noWrap/>
            <w:vAlign w:val="bottom"/>
          </w:tcPr>
          <w:p w14:paraId="747B99FD" w14:textId="77777777" w:rsidR="00C50A95" w:rsidRPr="00D016EC" w:rsidRDefault="00C50A95" w:rsidP="00416506">
            <w:pPr>
              <w:pStyle w:val="tabletext11"/>
              <w:jc w:val="center"/>
              <w:rPr>
                <w:ins w:id="30018" w:author="Author"/>
              </w:rPr>
            </w:pPr>
            <w:ins w:id="30019" w:author="Author">
              <w:r w:rsidRPr="00D016EC">
                <w:t>2.32</w:t>
              </w:r>
            </w:ins>
          </w:p>
        </w:tc>
        <w:tc>
          <w:tcPr>
            <w:tcW w:w="400" w:type="dxa"/>
            <w:shd w:val="clear" w:color="auto" w:fill="auto"/>
            <w:noWrap/>
            <w:vAlign w:val="bottom"/>
          </w:tcPr>
          <w:p w14:paraId="44CF65A3" w14:textId="77777777" w:rsidR="00C50A95" w:rsidRPr="00D016EC" w:rsidRDefault="00C50A95" w:rsidP="00416506">
            <w:pPr>
              <w:pStyle w:val="tabletext11"/>
              <w:jc w:val="center"/>
              <w:rPr>
                <w:ins w:id="30020" w:author="Author"/>
              </w:rPr>
            </w:pPr>
            <w:ins w:id="30021" w:author="Author">
              <w:r w:rsidRPr="00D016EC">
                <w:t>2.09</w:t>
              </w:r>
            </w:ins>
          </w:p>
        </w:tc>
        <w:tc>
          <w:tcPr>
            <w:tcW w:w="400" w:type="dxa"/>
            <w:shd w:val="clear" w:color="auto" w:fill="auto"/>
            <w:noWrap/>
            <w:vAlign w:val="bottom"/>
          </w:tcPr>
          <w:p w14:paraId="637AF940" w14:textId="77777777" w:rsidR="00C50A95" w:rsidRPr="00D016EC" w:rsidRDefault="00C50A95" w:rsidP="00416506">
            <w:pPr>
              <w:pStyle w:val="tabletext11"/>
              <w:jc w:val="center"/>
              <w:rPr>
                <w:ins w:id="30022" w:author="Author"/>
              </w:rPr>
            </w:pPr>
            <w:ins w:id="30023" w:author="Author">
              <w:r w:rsidRPr="00D016EC">
                <w:t>1.99</w:t>
              </w:r>
            </w:ins>
          </w:p>
        </w:tc>
        <w:tc>
          <w:tcPr>
            <w:tcW w:w="400" w:type="dxa"/>
            <w:shd w:val="clear" w:color="auto" w:fill="auto"/>
            <w:noWrap/>
            <w:vAlign w:val="bottom"/>
          </w:tcPr>
          <w:p w14:paraId="7FB900AF" w14:textId="77777777" w:rsidR="00C50A95" w:rsidRPr="00D016EC" w:rsidRDefault="00C50A95" w:rsidP="00416506">
            <w:pPr>
              <w:pStyle w:val="tabletext11"/>
              <w:jc w:val="center"/>
              <w:rPr>
                <w:ins w:id="30024" w:author="Author"/>
              </w:rPr>
            </w:pPr>
            <w:ins w:id="30025" w:author="Author">
              <w:r w:rsidRPr="00D016EC">
                <w:t>1.89</w:t>
              </w:r>
            </w:ins>
          </w:p>
        </w:tc>
        <w:tc>
          <w:tcPr>
            <w:tcW w:w="400" w:type="dxa"/>
            <w:shd w:val="clear" w:color="auto" w:fill="auto"/>
            <w:noWrap/>
            <w:vAlign w:val="bottom"/>
          </w:tcPr>
          <w:p w14:paraId="775C441D" w14:textId="77777777" w:rsidR="00C50A95" w:rsidRPr="00D016EC" w:rsidRDefault="00C50A95" w:rsidP="00416506">
            <w:pPr>
              <w:pStyle w:val="tabletext11"/>
              <w:jc w:val="center"/>
              <w:rPr>
                <w:ins w:id="30026" w:author="Author"/>
              </w:rPr>
            </w:pPr>
            <w:ins w:id="30027" w:author="Author">
              <w:r w:rsidRPr="00D016EC">
                <w:t>1.80</w:t>
              </w:r>
            </w:ins>
          </w:p>
        </w:tc>
        <w:tc>
          <w:tcPr>
            <w:tcW w:w="400" w:type="dxa"/>
            <w:shd w:val="clear" w:color="auto" w:fill="auto"/>
            <w:noWrap/>
            <w:vAlign w:val="bottom"/>
          </w:tcPr>
          <w:p w14:paraId="29AE0732" w14:textId="77777777" w:rsidR="00C50A95" w:rsidRPr="00D016EC" w:rsidRDefault="00C50A95" w:rsidP="00416506">
            <w:pPr>
              <w:pStyle w:val="tabletext11"/>
              <w:jc w:val="center"/>
              <w:rPr>
                <w:ins w:id="30028" w:author="Author"/>
              </w:rPr>
            </w:pPr>
            <w:ins w:id="30029" w:author="Author">
              <w:r w:rsidRPr="00D016EC">
                <w:t>1.70</w:t>
              </w:r>
            </w:ins>
          </w:p>
        </w:tc>
        <w:tc>
          <w:tcPr>
            <w:tcW w:w="400" w:type="dxa"/>
            <w:shd w:val="clear" w:color="auto" w:fill="auto"/>
            <w:noWrap/>
            <w:vAlign w:val="bottom"/>
          </w:tcPr>
          <w:p w14:paraId="1456C9FB" w14:textId="77777777" w:rsidR="00C50A95" w:rsidRPr="00D016EC" w:rsidRDefault="00C50A95" w:rsidP="00416506">
            <w:pPr>
              <w:pStyle w:val="tabletext11"/>
              <w:jc w:val="center"/>
              <w:rPr>
                <w:ins w:id="30030" w:author="Author"/>
              </w:rPr>
            </w:pPr>
            <w:ins w:id="30031" w:author="Author">
              <w:r w:rsidRPr="00D016EC">
                <w:t>1.60</w:t>
              </w:r>
            </w:ins>
          </w:p>
        </w:tc>
        <w:tc>
          <w:tcPr>
            <w:tcW w:w="400" w:type="dxa"/>
            <w:shd w:val="clear" w:color="auto" w:fill="auto"/>
            <w:noWrap/>
            <w:vAlign w:val="bottom"/>
          </w:tcPr>
          <w:p w14:paraId="608F5A3A" w14:textId="77777777" w:rsidR="00C50A95" w:rsidRPr="00D016EC" w:rsidRDefault="00C50A95" w:rsidP="00416506">
            <w:pPr>
              <w:pStyle w:val="tabletext11"/>
              <w:jc w:val="center"/>
              <w:rPr>
                <w:ins w:id="30032" w:author="Author"/>
              </w:rPr>
            </w:pPr>
            <w:ins w:id="30033" w:author="Author">
              <w:r w:rsidRPr="00D016EC">
                <w:t>1.54</w:t>
              </w:r>
            </w:ins>
          </w:p>
        </w:tc>
        <w:tc>
          <w:tcPr>
            <w:tcW w:w="400" w:type="dxa"/>
            <w:shd w:val="clear" w:color="auto" w:fill="auto"/>
            <w:noWrap/>
            <w:vAlign w:val="bottom"/>
          </w:tcPr>
          <w:p w14:paraId="76855E2D" w14:textId="77777777" w:rsidR="00C50A95" w:rsidRPr="00D016EC" w:rsidRDefault="00C50A95" w:rsidP="00416506">
            <w:pPr>
              <w:pStyle w:val="tabletext11"/>
              <w:jc w:val="center"/>
              <w:rPr>
                <w:ins w:id="30034" w:author="Author"/>
              </w:rPr>
            </w:pPr>
            <w:ins w:id="30035" w:author="Author">
              <w:r w:rsidRPr="00D016EC">
                <w:t>1.48</w:t>
              </w:r>
            </w:ins>
          </w:p>
        </w:tc>
        <w:tc>
          <w:tcPr>
            <w:tcW w:w="400" w:type="dxa"/>
            <w:shd w:val="clear" w:color="auto" w:fill="auto"/>
            <w:noWrap/>
            <w:vAlign w:val="bottom"/>
          </w:tcPr>
          <w:p w14:paraId="757ACEE5" w14:textId="77777777" w:rsidR="00C50A95" w:rsidRPr="00D016EC" w:rsidRDefault="00C50A95" w:rsidP="00416506">
            <w:pPr>
              <w:pStyle w:val="tabletext11"/>
              <w:jc w:val="center"/>
              <w:rPr>
                <w:ins w:id="30036" w:author="Author"/>
              </w:rPr>
            </w:pPr>
            <w:ins w:id="30037" w:author="Author">
              <w:r w:rsidRPr="00D016EC">
                <w:t>1.42</w:t>
              </w:r>
            </w:ins>
          </w:p>
        </w:tc>
        <w:tc>
          <w:tcPr>
            <w:tcW w:w="400" w:type="dxa"/>
            <w:shd w:val="clear" w:color="auto" w:fill="auto"/>
            <w:noWrap/>
            <w:vAlign w:val="bottom"/>
          </w:tcPr>
          <w:p w14:paraId="03600C6C" w14:textId="77777777" w:rsidR="00C50A95" w:rsidRPr="00D016EC" w:rsidRDefault="00C50A95" w:rsidP="00416506">
            <w:pPr>
              <w:pStyle w:val="tabletext11"/>
              <w:jc w:val="center"/>
              <w:rPr>
                <w:ins w:id="30038" w:author="Author"/>
              </w:rPr>
            </w:pPr>
            <w:ins w:id="30039" w:author="Author">
              <w:r w:rsidRPr="00D016EC">
                <w:t>1.36</w:t>
              </w:r>
            </w:ins>
          </w:p>
        </w:tc>
        <w:tc>
          <w:tcPr>
            <w:tcW w:w="400" w:type="dxa"/>
            <w:shd w:val="clear" w:color="auto" w:fill="auto"/>
            <w:noWrap/>
            <w:vAlign w:val="bottom"/>
          </w:tcPr>
          <w:p w14:paraId="16C94E00" w14:textId="77777777" w:rsidR="00C50A95" w:rsidRPr="00D016EC" w:rsidRDefault="00C50A95" w:rsidP="00416506">
            <w:pPr>
              <w:pStyle w:val="tabletext11"/>
              <w:jc w:val="center"/>
              <w:rPr>
                <w:ins w:id="30040" w:author="Author"/>
              </w:rPr>
            </w:pPr>
            <w:ins w:id="30041" w:author="Author">
              <w:r w:rsidRPr="00D016EC">
                <w:t>1.31</w:t>
              </w:r>
            </w:ins>
          </w:p>
        </w:tc>
        <w:tc>
          <w:tcPr>
            <w:tcW w:w="400" w:type="dxa"/>
            <w:shd w:val="clear" w:color="auto" w:fill="auto"/>
            <w:noWrap/>
            <w:vAlign w:val="bottom"/>
          </w:tcPr>
          <w:p w14:paraId="43C20368" w14:textId="77777777" w:rsidR="00C50A95" w:rsidRPr="00D016EC" w:rsidRDefault="00C50A95" w:rsidP="00416506">
            <w:pPr>
              <w:pStyle w:val="tabletext11"/>
              <w:jc w:val="center"/>
              <w:rPr>
                <w:ins w:id="30042" w:author="Author"/>
              </w:rPr>
            </w:pPr>
            <w:ins w:id="30043" w:author="Author">
              <w:r w:rsidRPr="00D016EC">
                <w:t>1.26</w:t>
              </w:r>
            </w:ins>
          </w:p>
        </w:tc>
        <w:tc>
          <w:tcPr>
            <w:tcW w:w="400" w:type="dxa"/>
            <w:shd w:val="clear" w:color="auto" w:fill="auto"/>
            <w:noWrap/>
            <w:vAlign w:val="bottom"/>
          </w:tcPr>
          <w:p w14:paraId="05098979" w14:textId="77777777" w:rsidR="00C50A95" w:rsidRPr="00D016EC" w:rsidRDefault="00C50A95" w:rsidP="00416506">
            <w:pPr>
              <w:pStyle w:val="tabletext11"/>
              <w:jc w:val="center"/>
              <w:rPr>
                <w:ins w:id="30044" w:author="Author"/>
              </w:rPr>
            </w:pPr>
            <w:ins w:id="30045" w:author="Author">
              <w:r w:rsidRPr="00D016EC">
                <w:t>1.21</w:t>
              </w:r>
            </w:ins>
          </w:p>
        </w:tc>
        <w:tc>
          <w:tcPr>
            <w:tcW w:w="400" w:type="dxa"/>
            <w:shd w:val="clear" w:color="auto" w:fill="auto"/>
            <w:noWrap/>
            <w:vAlign w:val="bottom"/>
          </w:tcPr>
          <w:p w14:paraId="59EB8E85" w14:textId="77777777" w:rsidR="00C50A95" w:rsidRPr="00D016EC" w:rsidRDefault="00C50A95" w:rsidP="00416506">
            <w:pPr>
              <w:pStyle w:val="tabletext11"/>
              <w:jc w:val="center"/>
              <w:rPr>
                <w:ins w:id="30046" w:author="Author"/>
              </w:rPr>
            </w:pPr>
            <w:ins w:id="30047" w:author="Author">
              <w:r w:rsidRPr="00D016EC">
                <w:t>1.16</w:t>
              </w:r>
            </w:ins>
          </w:p>
        </w:tc>
        <w:tc>
          <w:tcPr>
            <w:tcW w:w="400" w:type="dxa"/>
            <w:shd w:val="clear" w:color="auto" w:fill="auto"/>
            <w:noWrap/>
            <w:vAlign w:val="bottom"/>
          </w:tcPr>
          <w:p w14:paraId="3CC75A8F" w14:textId="77777777" w:rsidR="00C50A95" w:rsidRPr="00D016EC" w:rsidRDefault="00C50A95" w:rsidP="00416506">
            <w:pPr>
              <w:pStyle w:val="tabletext11"/>
              <w:jc w:val="center"/>
              <w:rPr>
                <w:ins w:id="30048" w:author="Author"/>
              </w:rPr>
            </w:pPr>
            <w:ins w:id="30049" w:author="Author">
              <w:r w:rsidRPr="00D016EC">
                <w:t>1.11</w:t>
              </w:r>
            </w:ins>
          </w:p>
        </w:tc>
        <w:tc>
          <w:tcPr>
            <w:tcW w:w="400" w:type="dxa"/>
            <w:shd w:val="clear" w:color="auto" w:fill="auto"/>
            <w:noWrap/>
            <w:vAlign w:val="bottom"/>
          </w:tcPr>
          <w:p w14:paraId="46E9FC69" w14:textId="77777777" w:rsidR="00C50A95" w:rsidRPr="00D016EC" w:rsidRDefault="00C50A95" w:rsidP="00416506">
            <w:pPr>
              <w:pStyle w:val="tabletext11"/>
              <w:jc w:val="center"/>
              <w:rPr>
                <w:ins w:id="30050" w:author="Author"/>
              </w:rPr>
            </w:pPr>
            <w:ins w:id="30051" w:author="Author">
              <w:r w:rsidRPr="00D016EC">
                <w:t>1.07</w:t>
              </w:r>
            </w:ins>
          </w:p>
        </w:tc>
        <w:tc>
          <w:tcPr>
            <w:tcW w:w="400" w:type="dxa"/>
            <w:shd w:val="clear" w:color="auto" w:fill="auto"/>
            <w:noWrap/>
            <w:vAlign w:val="bottom"/>
          </w:tcPr>
          <w:p w14:paraId="19852788" w14:textId="77777777" w:rsidR="00C50A95" w:rsidRPr="00D016EC" w:rsidRDefault="00C50A95" w:rsidP="00416506">
            <w:pPr>
              <w:pStyle w:val="tabletext11"/>
              <w:jc w:val="center"/>
              <w:rPr>
                <w:ins w:id="30052" w:author="Author"/>
              </w:rPr>
            </w:pPr>
            <w:ins w:id="30053" w:author="Author">
              <w:r w:rsidRPr="00D016EC">
                <w:t>1.02</w:t>
              </w:r>
            </w:ins>
          </w:p>
        </w:tc>
        <w:tc>
          <w:tcPr>
            <w:tcW w:w="440" w:type="dxa"/>
            <w:shd w:val="clear" w:color="auto" w:fill="auto"/>
            <w:noWrap/>
            <w:vAlign w:val="bottom"/>
          </w:tcPr>
          <w:p w14:paraId="244A48A7" w14:textId="77777777" w:rsidR="00C50A95" w:rsidRPr="00D016EC" w:rsidRDefault="00C50A95" w:rsidP="00416506">
            <w:pPr>
              <w:pStyle w:val="tabletext11"/>
              <w:jc w:val="center"/>
              <w:rPr>
                <w:ins w:id="30054" w:author="Author"/>
              </w:rPr>
            </w:pPr>
            <w:ins w:id="30055" w:author="Author">
              <w:r w:rsidRPr="00D016EC">
                <w:t>0.98</w:t>
              </w:r>
            </w:ins>
          </w:p>
        </w:tc>
        <w:tc>
          <w:tcPr>
            <w:tcW w:w="400" w:type="dxa"/>
            <w:shd w:val="clear" w:color="auto" w:fill="auto"/>
            <w:noWrap/>
            <w:vAlign w:val="bottom"/>
          </w:tcPr>
          <w:p w14:paraId="50D1E3A4" w14:textId="77777777" w:rsidR="00C50A95" w:rsidRPr="00D016EC" w:rsidRDefault="00C50A95" w:rsidP="00416506">
            <w:pPr>
              <w:pStyle w:val="tabletext11"/>
              <w:jc w:val="center"/>
              <w:rPr>
                <w:ins w:id="30056" w:author="Author"/>
              </w:rPr>
            </w:pPr>
            <w:ins w:id="30057" w:author="Author">
              <w:r w:rsidRPr="00D016EC">
                <w:t>0.94</w:t>
              </w:r>
            </w:ins>
          </w:p>
        </w:tc>
        <w:tc>
          <w:tcPr>
            <w:tcW w:w="400" w:type="dxa"/>
            <w:shd w:val="clear" w:color="auto" w:fill="auto"/>
            <w:noWrap/>
            <w:vAlign w:val="bottom"/>
          </w:tcPr>
          <w:p w14:paraId="1F16F487" w14:textId="77777777" w:rsidR="00C50A95" w:rsidRPr="00D016EC" w:rsidRDefault="00C50A95" w:rsidP="00416506">
            <w:pPr>
              <w:pStyle w:val="tabletext11"/>
              <w:jc w:val="center"/>
              <w:rPr>
                <w:ins w:id="30058" w:author="Author"/>
              </w:rPr>
            </w:pPr>
            <w:ins w:id="30059" w:author="Author">
              <w:r w:rsidRPr="00D016EC">
                <w:t>0.91</w:t>
              </w:r>
            </w:ins>
          </w:p>
        </w:tc>
        <w:tc>
          <w:tcPr>
            <w:tcW w:w="400" w:type="dxa"/>
            <w:shd w:val="clear" w:color="auto" w:fill="auto"/>
            <w:noWrap/>
            <w:vAlign w:val="bottom"/>
          </w:tcPr>
          <w:p w14:paraId="4EAFB2BD" w14:textId="77777777" w:rsidR="00C50A95" w:rsidRPr="00D016EC" w:rsidRDefault="00C50A95" w:rsidP="00416506">
            <w:pPr>
              <w:pStyle w:val="tabletext11"/>
              <w:jc w:val="center"/>
              <w:rPr>
                <w:ins w:id="30060" w:author="Author"/>
              </w:rPr>
            </w:pPr>
            <w:ins w:id="30061" w:author="Author">
              <w:r w:rsidRPr="00D016EC">
                <w:t>0.87</w:t>
              </w:r>
            </w:ins>
          </w:p>
        </w:tc>
        <w:tc>
          <w:tcPr>
            <w:tcW w:w="400" w:type="dxa"/>
            <w:shd w:val="clear" w:color="auto" w:fill="auto"/>
            <w:noWrap/>
            <w:vAlign w:val="bottom"/>
          </w:tcPr>
          <w:p w14:paraId="4568D261" w14:textId="77777777" w:rsidR="00C50A95" w:rsidRPr="00D016EC" w:rsidRDefault="00C50A95" w:rsidP="00416506">
            <w:pPr>
              <w:pStyle w:val="tabletext11"/>
              <w:jc w:val="center"/>
              <w:rPr>
                <w:ins w:id="30062" w:author="Author"/>
              </w:rPr>
            </w:pPr>
            <w:ins w:id="30063" w:author="Author">
              <w:r w:rsidRPr="00D016EC">
                <w:t>0.83</w:t>
              </w:r>
            </w:ins>
          </w:p>
        </w:tc>
        <w:tc>
          <w:tcPr>
            <w:tcW w:w="460" w:type="dxa"/>
            <w:shd w:val="clear" w:color="auto" w:fill="auto"/>
            <w:noWrap/>
            <w:vAlign w:val="bottom"/>
          </w:tcPr>
          <w:p w14:paraId="615BA548" w14:textId="77777777" w:rsidR="00C50A95" w:rsidRPr="00D016EC" w:rsidRDefault="00C50A95" w:rsidP="00416506">
            <w:pPr>
              <w:pStyle w:val="tabletext11"/>
              <w:jc w:val="center"/>
              <w:rPr>
                <w:ins w:id="30064" w:author="Author"/>
              </w:rPr>
            </w:pPr>
            <w:ins w:id="30065" w:author="Author">
              <w:r w:rsidRPr="00D016EC">
                <w:t>0.80</w:t>
              </w:r>
            </w:ins>
          </w:p>
        </w:tc>
      </w:tr>
      <w:tr w:rsidR="00C50A95" w:rsidRPr="00D016EC" w14:paraId="1A25E94A" w14:textId="77777777" w:rsidTr="00416506">
        <w:trPr>
          <w:trHeight w:val="190"/>
          <w:ins w:id="30066" w:author="Author"/>
        </w:trPr>
        <w:tc>
          <w:tcPr>
            <w:tcW w:w="200" w:type="dxa"/>
            <w:tcBorders>
              <w:right w:val="nil"/>
            </w:tcBorders>
            <w:shd w:val="clear" w:color="auto" w:fill="auto"/>
            <w:vAlign w:val="bottom"/>
          </w:tcPr>
          <w:p w14:paraId="2EE830F3" w14:textId="77777777" w:rsidR="00C50A95" w:rsidRPr="00D016EC" w:rsidRDefault="00C50A95" w:rsidP="00416506">
            <w:pPr>
              <w:pStyle w:val="tabletext11"/>
              <w:jc w:val="right"/>
              <w:rPr>
                <w:ins w:id="30067" w:author="Author"/>
              </w:rPr>
            </w:pPr>
          </w:p>
        </w:tc>
        <w:tc>
          <w:tcPr>
            <w:tcW w:w="1580" w:type="dxa"/>
            <w:tcBorders>
              <w:left w:val="nil"/>
            </w:tcBorders>
            <w:shd w:val="clear" w:color="auto" w:fill="auto"/>
            <w:vAlign w:val="bottom"/>
          </w:tcPr>
          <w:p w14:paraId="1CAAA7E8" w14:textId="77777777" w:rsidR="00C50A95" w:rsidRPr="00D016EC" w:rsidRDefault="00C50A95" w:rsidP="00416506">
            <w:pPr>
              <w:pStyle w:val="tabletext11"/>
              <w:tabs>
                <w:tab w:val="decimal" w:pos="640"/>
              </w:tabs>
              <w:rPr>
                <w:ins w:id="30068" w:author="Author"/>
              </w:rPr>
            </w:pPr>
            <w:ins w:id="30069" w:author="Author">
              <w:r w:rsidRPr="00D016EC">
                <w:t>260,000 to 299,999</w:t>
              </w:r>
            </w:ins>
          </w:p>
        </w:tc>
        <w:tc>
          <w:tcPr>
            <w:tcW w:w="680" w:type="dxa"/>
            <w:shd w:val="clear" w:color="auto" w:fill="auto"/>
            <w:noWrap/>
            <w:vAlign w:val="bottom"/>
          </w:tcPr>
          <w:p w14:paraId="59F829A6" w14:textId="77777777" w:rsidR="00C50A95" w:rsidRPr="00D016EC" w:rsidRDefault="00C50A95" w:rsidP="00416506">
            <w:pPr>
              <w:pStyle w:val="tabletext11"/>
              <w:jc w:val="center"/>
              <w:rPr>
                <w:ins w:id="30070" w:author="Author"/>
              </w:rPr>
            </w:pPr>
            <w:ins w:id="30071" w:author="Author">
              <w:r w:rsidRPr="00D016EC">
                <w:t>2.68</w:t>
              </w:r>
            </w:ins>
          </w:p>
        </w:tc>
        <w:tc>
          <w:tcPr>
            <w:tcW w:w="900" w:type="dxa"/>
            <w:shd w:val="clear" w:color="auto" w:fill="auto"/>
            <w:noWrap/>
            <w:vAlign w:val="bottom"/>
          </w:tcPr>
          <w:p w14:paraId="2062B241" w14:textId="77777777" w:rsidR="00C50A95" w:rsidRPr="00D016EC" w:rsidRDefault="00C50A95" w:rsidP="00416506">
            <w:pPr>
              <w:pStyle w:val="tabletext11"/>
              <w:jc w:val="center"/>
              <w:rPr>
                <w:ins w:id="30072" w:author="Author"/>
              </w:rPr>
            </w:pPr>
            <w:ins w:id="30073" w:author="Author">
              <w:r w:rsidRPr="00D016EC">
                <w:t>2.68</w:t>
              </w:r>
            </w:ins>
          </w:p>
        </w:tc>
        <w:tc>
          <w:tcPr>
            <w:tcW w:w="400" w:type="dxa"/>
            <w:shd w:val="clear" w:color="auto" w:fill="auto"/>
            <w:noWrap/>
            <w:vAlign w:val="bottom"/>
          </w:tcPr>
          <w:p w14:paraId="055D1F24" w14:textId="77777777" w:rsidR="00C50A95" w:rsidRPr="00D016EC" w:rsidRDefault="00C50A95" w:rsidP="00416506">
            <w:pPr>
              <w:pStyle w:val="tabletext11"/>
              <w:jc w:val="center"/>
              <w:rPr>
                <w:ins w:id="30074" w:author="Author"/>
              </w:rPr>
            </w:pPr>
            <w:ins w:id="30075" w:author="Author">
              <w:r w:rsidRPr="00D016EC">
                <w:t>2.68</w:t>
              </w:r>
            </w:ins>
          </w:p>
        </w:tc>
        <w:tc>
          <w:tcPr>
            <w:tcW w:w="400" w:type="dxa"/>
            <w:shd w:val="clear" w:color="auto" w:fill="auto"/>
            <w:noWrap/>
            <w:vAlign w:val="bottom"/>
          </w:tcPr>
          <w:p w14:paraId="60804C0B" w14:textId="77777777" w:rsidR="00C50A95" w:rsidRPr="00D016EC" w:rsidRDefault="00C50A95" w:rsidP="00416506">
            <w:pPr>
              <w:pStyle w:val="tabletext11"/>
              <w:jc w:val="center"/>
              <w:rPr>
                <w:ins w:id="30076" w:author="Author"/>
              </w:rPr>
            </w:pPr>
            <w:ins w:id="30077" w:author="Author">
              <w:r w:rsidRPr="00D016EC">
                <w:t>2.56</w:t>
              </w:r>
            </w:ins>
          </w:p>
        </w:tc>
        <w:tc>
          <w:tcPr>
            <w:tcW w:w="400" w:type="dxa"/>
            <w:shd w:val="clear" w:color="auto" w:fill="auto"/>
            <w:noWrap/>
            <w:vAlign w:val="bottom"/>
          </w:tcPr>
          <w:p w14:paraId="34F22307" w14:textId="77777777" w:rsidR="00C50A95" w:rsidRPr="00D016EC" w:rsidRDefault="00C50A95" w:rsidP="00416506">
            <w:pPr>
              <w:pStyle w:val="tabletext11"/>
              <w:jc w:val="center"/>
              <w:rPr>
                <w:ins w:id="30078" w:author="Author"/>
              </w:rPr>
            </w:pPr>
            <w:ins w:id="30079" w:author="Author">
              <w:r w:rsidRPr="00D016EC">
                <w:t>2.44</w:t>
              </w:r>
            </w:ins>
          </w:p>
        </w:tc>
        <w:tc>
          <w:tcPr>
            <w:tcW w:w="400" w:type="dxa"/>
            <w:shd w:val="clear" w:color="auto" w:fill="auto"/>
            <w:noWrap/>
            <w:vAlign w:val="bottom"/>
          </w:tcPr>
          <w:p w14:paraId="4836A600" w14:textId="77777777" w:rsidR="00C50A95" w:rsidRPr="00D016EC" w:rsidRDefault="00C50A95" w:rsidP="00416506">
            <w:pPr>
              <w:pStyle w:val="tabletext11"/>
              <w:jc w:val="center"/>
              <w:rPr>
                <w:ins w:id="30080" w:author="Author"/>
              </w:rPr>
            </w:pPr>
            <w:ins w:id="30081" w:author="Author">
              <w:r w:rsidRPr="00D016EC">
                <w:t>2.20</w:t>
              </w:r>
            </w:ins>
          </w:p>
        </w:tc>
        <w:tc>
          <w:tcPr>
            <w:tcW w:w="400" w:type="dxa"/>
            <w:shd w:val="clear" w:color="auto" w:fill="auto"/>
            <w:noWrap/>
            <w:vAlign w:val="bottom"/>
          </w:tcPr>
          <w:p w14:paraId="738B1B66" w14:textId="77777777" w:rsidR="00C50A95" w:rsidRPr="00D016EC" w:rsidRDefault="00C50A95" w:rsidP="00416506">
            <w:pPr>
              <w:pStyle w:val="tabletext11"/>
              <w:jc w:val="center"/>
              <w:rPr>
                <w:ins w:id="30082" w:author="Author"/>
              </w:rPr>
            </w:pPr>
            <w:ins w:id="30083" w:author="Author">
              <w:r w:rsidRPr="00D016EC">
                <w:t>2.10</w:t>
              </w:r>
            </w:ins>
          </w:p>
        </w:tc>
        <w:tc>
          <w:tcPr>
            <w:tcW w:w="400" w:type="dxa"/>
            <w:shd w:val="clear" w:color="auto" w:fill="auto"/>
            <w:noWrap/>
            <w:vAlign w:val="bottom"/>
          </w:tcPr>
          <w:p w14:paraId="3AA70A3F" w14:textId="77777777" w:rsidR="00C50A95" w:rsidRPr="00D016EC" w:rsidRDefault="00C50A95" w:rsidP="00416506">
            <w:pPr>
              <w:pStyle w:val="tabletext11"/>
              <w:jc w:val="center"/>
              <w:rPr>
                <w:ins w:id="30084" w:author="Author"/>
              </w:rPr>
            </w:pPr>
            <w:ins w:id="30085" w:author="Author">
              <w:r w:rsidRPr="00D016EC">
                <w:t>1.99</w:t>
              </w:r>
            </w:ins>
          </w:p>
        </w:tc>
        <w:tc>
          <w:tcPr>
            <w:tcW w:w="400" w:type="dxa"/>
            <w:shd w:val="clear" w:color="auto" w:fill="auto"/>
            <w:noWrap/>
            <w:vAlign w:val="bottom"/>
          </w:tcPr>
          <w:p w14:paraId="3540E5D5" w14:textId="77777777" w:rsidR="00C50A95" w:rsidRPr="00D016EC" w:rsidRDefault="00C50A95" w:rsidP="00416506">
            <w:pPr>
              <w:pStyle w:val="tabletext11"/>
              <w:jc w:val="center"/>
              <w:rPr>
                <w:ins w:id="30086" w:author="Author"/>
              </w:rPr>
            </w:pPr>
            <w:ins w:id="30087" w:author="Author">
              <w:r w:rsidRPr="00D016EC">
                <w:t>1.89</w:t>
              </w:r>
            </w:ins>
          </w:p>
        </w:tc>
        <w:tc>
          <w:tcPr>
            <w:tcW w:w="400" w:type="dxa"/>
            <w:shd w:val="clear" w:color="auto" w:fill="auto"/>
            <w:noWrap/>
            <w:vAlign w:val="bottom"/>
          </w:tcPr>
          <w:p w14:paraId="15BDF925" w14:textId="77777777" w:rsidR="00C50A95" w:rsidRPr="00D016EC" w:rsidRDefault="00C50A95" w:rsidP="00416506">
            <w:pPr>
              <w:pStyle w:val="tabletext11"/>
              <w:jc w:val="center"/>
              <w:rPr>
                <w:ins w:id="30088" w:author="Author"/>
              </w:rPr>
            </w:pPr>
            <w:ins w:id="30089" w:author="Author">
              <w:r w:rsidRPr="00D016EC">
                <w:t>1.79</w:t>
              </w:r>
            </w:ins>
          </w:p>
        </w:tc>
        <w:tc>
          <w:tcPr>
            <w:tcW w:w="400" w:type="dxa"/>
            <w:shd w:val="clear" w:color="auto" w:fill="auto"/>
            <w:noWrap/>
            <w:vAlign w:val="bottom"/>
          </w:tcPr>
          <w:p w14:paraId="340BAEF9" w14:textId="77777777" w:rsidR="00C50A95" w:rsidRPr="00D016EC" w:rsidRDefault="00C50A95" w:rsidP="00416506">
            <w:pPr>
              <w:pStyle w:val="tabletext11"/>
              <w:jc w:val="center"/>
              <w:rPr>
                <w:ins w:id="30090" w:author="Author"/>
              </w:rPr>
            </w:pPr>
            <w:ins w:id="30091" w:author="Author">
              <w:r w:rsidRPr="00D016EC">
                <w:t>1.69</w:t>
              </w:r>
            </w:ins>
          </w:p>
        </w:tc>
        <w:tc>
          <w:tcPr>
            <w:tcW w:w="400" w:type="dxa"/>
            <w:shd w:val="clear" w:color="auto" w:fill="auto"/>
            <w:noWrap/>
            <w:vAlign w:val="bottom"/>
          </w:tcPr>
          <w:p w14:paraId="3F445894" w14:textId="77777777" w:rsidR="00C50A95" w:rsidRPr="00D016EC" w:rsidRDefault="00C50A95" w:rsidP="00416506">
            <w:pPr>
              <w:pStyle w:val="tabletext11"/>
              <w:jc w:val="center"/>
              <w:rPr>
                <w:ins w:id="30092" w:author="Author"/>
              </w:rPr>
            </w:pPr>
            <w:ins w:id="30093" w:author="Author">
              <w:r w:rsidRPr="00D016EC">
                <w:t>1.62</w:t>
              </w:r>
            </w:ins>
          </w:p>
        </w:tc>
        <w:tc>
          <w:tcPr>
            <w:tcW w:w="400" w:type="dxa"/>
            <w:shd w:val="clear" w:color="auto" w:fill="auto"/>
            <w:noWrap/>
            <w:vAlign w:val="bottom"/>
          </w:tcPr>
          <w:p w14:paraId="3C07029A" w14:textId="77777777" w:rsidR="00C50A95" w:rsidRPr="00D016EC" w:rsidRDefault="00C50A95" w:rsidP="00416506">
            <w:pPr>
              <w:pStyle w:val="tabletext11"/>
              <w:jc w:val="center"/>
              <w:rPr>
                <w:ins w:id="30094" w:author="Author"/>
              </w:rPr>
            </w:pPr>
            <w:ins w:id="30095" w:author="Author">
              <w:r w:rsidRPr="00D016EC">
                <w:t>1.56</w:t>
              </w:r>
            </w:ins>
          </w:p>
        </w:tc>
        <w:tc>
          <w:tcPr>
            <w:tcW w:w="400" w:type="dxa"/>
            <w:shd w:val="clear" w:color="auto" w:fill="auto"/>
            <w:noWrap/>
            <w:vAlign w:val="bottom"/>
          </w:tcPr>
          <w:p w14:paraId="73FBA9CE" w14:textId="77777777" w:rsidR="00C50A95" w:rsidRPr="00D016EC" w:rsidRDefault="00C50A95" w:rsidP="00416506">
            <w:pPr>
              <w:pStyle w:val="tabletext11"/>
              <w:jc w:val="center"/>
              <w:rPr>
                <w:ins w:id="30096" w:author="Author"/>
              </w:rPr>
            </w:pPr>
            <w:ins w:id="30097" w:author="Author">
              <w:r w:rsidRPr="00D016EC">
                <w:t>1.49</w:t>
              </w:r>
            </w:ins>
          </w:p>
        </w:tc>
        <w:tc>
          <w:tcPr>
            <w:tcW w:w="400" w:type="dxa"/>
            <w:shd w:val="clear" w:color="auto" w:fill="auto"/>
            <w:noWrap/>
            <w:vAlign w:val="bottom"/>
          </w:tcPr>
          <w:p w14:paraId="18AE3834" w14:textId="77777777" w:rsidR="00C50A95" w:rsidRPr="00D016EC" w:rsidRDefault="00C50A95" w:rsidP="00416506">
            <w:pPr>
              <w:pStyle w:val="tabletext11"/>
              <w:jc w:val="center"/>
              <w:rPr>
                <w:ins w:id="30098" w:author="Author"/>
              </w:rPr>
            </w:pPr>
            <w:ins w:id="30099" w:author="Author">
              <w:r w:rsidRPr="00D016EC">
                <w:t>1.43</w:t>
              </w:r>
            </w:ins>
          </w:p>
        </w:tc>
        <w:tc>
          <w:tcPr>
            <w:tcW w:w="400" w:type="dxa"/>
            <w:shd w:val="clear" w:color="auto" w:fill="auto"/>
            <w:noWrap/>
            <w:vAlign w:val="bottom"/>
          </w:tcPr>
          <w:p w14:paraId="6EAED9CF" w14:textId="77777777" w:rsidR="00C50A95" w:rsidRPr="00D016EC" w:rsidRDefault="00C50A95" w:rsidP="00416506">
            <w:pPr>
              <w:pStyle w:val="tabletext11"/>
              <w:jc w:val="center"/>
              <w:rPr>
                <w:ins w:id="30100" w:author="Author"/>
              </w:rPr>
            </w:pPr>
            <w:ins w:id="30101" w:author="Author">
              <w:r w:rsidRPr="00D016EC">
                <w:t>1.38</w:t>
              </w:r>
            </w:ins>
          </w:p>
        </w:tc>
        <w:tc>
          <w:tcPr>
            <w:tcW w:w="400" w:type="dxa"/>
            <w:shd w:val="clear" w:color="auto" w:fill="auto"/>
            <w:noWrap/>
            <w:vAlign w:val="bottom"/>
          </w:tcPr>
          <w:p w14:paraId="44E6DFDF" w14:textId="77777777" w:rsidR="00C50A95" w:rsidRPr="00D016EC" w:rsidRDefault="00C50A95" w:rsidP="00416506">
            <w:pPr>
              <w:pStyle w:val="tabletext11"/>
              <w:jc w:val="center"/>
              <w:rPr>
                <w:ins w:id="30102" w:author="Author"/>
              </w:rPr>
            </w:pPr>
            <w:ins w:id="30103" w:author="Author">
              <w:r w:rsidRPr="00D016EC">
                <w:t>1.32</w:t>
              </w:r>
            </w:ins>
          </w:p>
        </w:tc>
        <w:tc>
          <w:tcPr>
            <w:tcW w:w="400" w:type="dxa"/>
            <w:shd w:val="clear" w:color="auto" w:fill="auto"/>
            <w:noWrap/>
            <w:vAlign w:val="bottom"/>
          </w:tcPr>
          <w:p w14:paraId="682749A6" w14:textId="77777777" w:rsidR="00C50A95" w:rsidRPr="00D016EC" w:rsidRDefault="00C50A95" w:rsidP="00416506">
            <w:pPr>
              <w:pStyle w:val="tabletext11"/>
              <w:jc w:val="center"/>
              <w:rPr>
                <w:ins w:id="30104" w:author="Author"/>
              </w:rPr>
            </w:pPr>
            <w:ins w:id="30105" w:author="Author">
              <w:r w:rsidRPr="00D016EC">
                <w:t>1.27</w:t>
              </w:r>
            </w:ins>
          </w:p>
        </w:tc>
        <w:tc>
          <w:tcPr>
            <w:tcW w:w="400" w:type="dxa"/>
            <w:shd w:val="clear" w:color="auto" w:fill="auto"/>
            <w:noWrap/>
            <w:vAlign w:val="bottom"/>
          </w:tcPr>
          <w:p w14:paraId="464144C3" w14:textId="77777777" w:rsidR="00C50A95" w:rsidRPr="00D016EC" w:rsidRDefault="00C50A95" w:rsidP="00416506">
            <w:pPr>
              <w:pStyle w:val="tabletext11"/>
              <w:jc w:val="center"/>
              <w:rPr>
                <w:ins w:id="30106" w:author="Author"/>
              </w:rPr>
            </w:pPr>
            <w:ins w:id="30107" w:author="Author">
              <w:r w:rsidRPr="00D016EC">
                <w:t>1.22</w:t>
              </w:r>
            </w:ins>
          </w:p>
        </w:tc>
        <w:tc>
          <w:tcPr>
            <w:tcW w:w="400" w:type="dxa"/>
            <w:shd w:val="clear" w:color="auto" w:fill="auto"/>
            <w:noWrap/>
            <w:vAlign w:val="bottom"/>
          </w:tcPr>
          <w:p w14:paraId="50F7D66A" w14:textId="77777777" w:rsidR="00C50A95" w:rsidRPr="00D016EC" w:rsidRDefault="00C50A95" w:rsidP="00416506">
            <w:pPr>
              <w:pStyle w:val="tabletext11"/>
              <w:jc w:val="center"/>
              <w:rPr>
                <w:ins w:id="30108" w:author="Author"/>
              </w:rPr>
            </w:pPr>
            <w:ins w:id="30109" w:author="Author">
              <w:r w:rsidRPr="00D016EC">
                <w:t>1.17</w:t>
              </w:r>
            </w:ins>
          </w:p>
        </w:tc>
        <w:tc>
          <w:tcPr>
            <w:tcW w:w="400" w:type="dxa"/>
            <w:shd w:val="clear" w:color="auto" w:fill="auto"/>
            <w:noWrap/>
            <w:vAlign w:val="bottom"/>
          </w:tcPr>
          <w:p w14:paraId="4EE977B9" w14:textId="77777777" w:rsidR="00C50A95" w:rsidRPr="00D016EC" w:rsidRDefault="00C50A95" w:rsidP="00416506">
            <w:pPr>
              <w:pStyle w:val="tabletext11"/>
              <w:jc w:val="center"/>
              <w:rPr>
                <w:ins w:id="30110" w:author="Author"/>
              </w:rPr>
            </w:pPr>
            <w:ins w:id="30111" w:author="Author">
              <w:r w:rsidRPr="00D016EC">
                <w:t>1.12</w:t>
              </w:r>
            </w:ins>
          </w:p>
        </w:tc>
        <w:tc>
          <w:tcPr>
            <w:tcW w:w="400" w:type="dxa"/>
            <w:shd w:val="clear" w:color="auto" w:fill="auto"/>
            <w:noWrap/>
            <w:vAlign w:val="bottom"/>
          </w:tcPr>
          <w:p w14:paraId="6DA2DE87" w14:textId="77777777" w:rsidR="00C50A95" w:rsidRPr="00D016EC" w:rsidRDefault="00C50A95" w:rsidP="00416506">
            <w:pPr>
              <w:pStyle w:val="tabletext11"/>
              <w:jc w:val="center"/>
              <w:rPr>
                <w:ins w:id="30112" w:author="Author"/>
              </w:rPr>
            </w:pPr>
            <w:ins w:id="30113" w:author="Author">
              <w:r w:rsidRPr="00D016EC">
                <w:t>1.08</w:t>
              </w:r>
            </w:ins>
          </w:p>
        </w:tc>
        <w:tc>
          <w:tcPr>
            <w:tcW w:w="440" w:type="dxa"/>
            <w:shd w:val="clear" w:color="auto" w:fill="auto"/>
            <w:noWrap/>
            <w:vAlign w:val="bottom"/>
          </w:tcPr>
          <w:p w14:paraId="1C3FD795" w14:textId="77777777" w:rsidR="00C50A95" w:rsidRPr="00D016EC" w:rsidRDefault="00C50A95" w:rsidP="00416506">
            <w:pPr>
              <w:pStyle w:val="tabletext11"/>
              <w:jc w:val="center"/>
              <w:rPr>
                <w:ins w:id="30114" w:author="Author"/>
              </w:rPr>
            </w:pPr>
            <w:ins w:id="30115" w:author="Author">
              <w:r w:rsidRPr="00D016EC">
                <w:t>1.03</w:t>
              </w:r>
            </w:ins>
          </w:p>
        </w:tc>
        <w:tc>
          <w:tcPr>
            <w:tcW w:w="400" w:type="dxa"/>
            <w:shd w:val="clear" w:color="auto" w:fill="auto"/>
            <w:noWrap/>
            <w:vAlign w:val="bottom"/>
          </w:tcPr>
          <w:p w14:paraId="583E3064" w14:textId="77777777" w:rsidR="00C50A95" w:rsidRPr="00D016EC" w:rsidRDefault="00C50A95" w:rsidP="00416506">
            <w:pPr>
              <w:pStyle w:val="tabletext11"/>
              <w:jc w:val="center"/>
              <w:rPr>
                <w:ins w:id="30116" w:author="Author"/>
              </w:rPr>
            </w:pPr>
            <w:ins w:id="30117" w:author="Author">
              <w:r w:rsidRPr="00D016EC">
                <w:t>0.99</w:t>
              </w:r>
            </w:ins>
          </w:p>
        </w:tc>
        <w:tc>
          <w:tcPr>
            <w:tcW w:w="400" w:type="dxa"/>
            <w:shd w:val="clear" w:color="auto" w:fill="auto"/>
            <w:noWrap/>
            <w:vAlign w:val="bottom"/>
          </w:tcPr>
          <w:p w14:paraId="64D34E2F" w14:textId="77777777" w:rsidR="00C50A95" w:rsidRPr="00D016EC" w:rsidRDefault="00C50A95" w:rsidP="00416506">
            <w:pPr>
              <w:pStyle w:val="tabletext11"/>
              <w:jc w:val="center"/>
              <w:rPr>
                <w:ins w:id="30118" w:author="Author"/>
              </w:rPr>
            </w:pPr>
            <w:ins w:id="30119" w:author="Author">
              <w:r w:rsidRPr="00D016EC">
                <w:t>0.95</w:t>
              </w:r>
            </w:ins>
          </w:p>
        </w:tc>
        <w:tc>
          <w:tcPr>
            <w:tcW w:w="400" w:type="dxa"/>
            <w:shd w:val="clear" w:color="auto" w:fill="auto"/>
            <w:noWrap/>
            <w:vAlign w:val="bottom"/>
          </w:tcPr>
          <w:p w14:paraId="196B4375" w14:textId="77777777" w:rsidR="00C50A95" w:rsidRPr="00D016EC" w:rsidRDefault="00C50A95" w:rsidP="00416506">
            <w:pPr>
              <w:pStyle w:val="tabletext11"/>
              <w:jc w:val="center"/>
              <w:rPr>
                <w:ins w:id="30120" w:author="Author"/>
              </w:rPr>
            </w:pPr>
            <w:ins w:id="30121" w:author="Author">
              <w:r w:rsidRPr="00D016EC">
                <w:t>0.92</w:t>
              </w:r>
            </w:ins>
          </w:p>
        </w:tc>
        <w:tc>
          <w:tcPr>
            <w:tcW w:w="400" w:type="dxa"/>
            <w:shd w:val="clear" w:color="auto" w:fill="auto"/>
            <w:noWrap/>
            <w:vAlign w:val="bottom"/>
          </w:tcPr>
          <w:p w14:paraId="4307A5F0" w14:textId="77777777" w:rsidR="00C50A95" w:rsidRPr="00D016EC" w:rsidRDefault="00C50A95" w:rsidP="00416506">
            <w:pPr>
              <w:pStyle w:val="tabletext11"/>
              <w:jc w:val="center"/>
              <w:rPr>
                <w:ins w:id="30122" w:author="Author"/>
              </w:rPr>
            </w:pPr>
            <w:ins w:id="30123" w:author="Author">
              <w:r w:rsidRPr="00D016EC">
                <w:t>0.88</w:t>
              </w:r>
            </w:ins>
          </w:p>
        </w:tc>
        <w:tc>
          <w:tcPr>
            <w:tcW w:w="460" w:type="dxa"/>
            <w:shd w:val="clear" w:color="auto" w:fill="auto"/>
            <w:noWrap/>
            <w:vAlign w:val="bottom"/>
          </w:tcPr>
          <w:p w14:paraId="1775B824" w14:textId="77777777" w:rsidR="00C50A95" w:rsidRPr="00D016EC" w:rsidRDefault="00C50A95" w:rsidP="00416506">
            <w:pPr>
              <w:pStyle w:val="tabletext11"/>
              <w:jc w:val="center"/>
              <w:rPr>
                <w:ins w:id="30124" w:author="Author"/>
              </w:rPr>
            </w:pPr>
            <w:ins w:id="30125" w:author="Author">
              <w:r w:rsidRPr="00D016EC">
                <w:t>0.84</w:t>
              </w:r>
            </w:ins>
          </w:p>
        </w:tc>
      </w:tr>
      <w:tr w:rsidR="00C50A95" w:rsidRPr="00D016EC" w14:paraId="4EC32542" w14:textId="77777777" w:rsidTr="00416506">
        <w:trPr>
          <w:trHeight w:val="190"/>
          <w:ins w:id="30126" w:author="Author"/>
        </w:trPr>
        <w:tc>
          <w:tcPr>
            <w:tcW w:w="200" w:type="dxa"/>
            <w:tcBorders>
              <w:right w:val="nil"/>
            </w:tcBorders>
            <w:shd w:val="clear" w:color="auto" w:fill="auto"/>
            <w:vAlign w:val="bottom"/>
          </w:tcPr>
          <w:p w14:paraId="3B7375CE" w14:textId="77777777" w:rsidR="00C50A95" w:rsidRPr="00D016EC" w:rsidRDefault="00C50A95" w:rsidP="00416506">
            <w:pPr>
              <w:pStyle w:val="tabletext11"/>
              <w:jc w:val="right"/>
              <w:rPr>
                <w:ins w:id="30127" w:author="Author"/>
              </w:rPr>
            </w:pPr>
          </w:p>
        </w:tc>
        <w:tc>
          <w:tcPr>
            <w:tcW w:w="1580" w:type="dxa"/>
            <w:tcBorders>
              <w:left w:val="nil"/>
            </w:tcBorders>
            <w:shd w:val="clear" w:color="auto" w:fill="auto"/>
            <w:vAlign w:val="bottom"/>
          </w:tcPr>
          <w:p w14:paraId="577B22F8" w14:textId="77777777" w:rsidR="00C50A95" w:rsidRPr="00D016EC" w:rsidRDefault="00C50A95" w:rsidP="00416506">
            <w:pPr>
              <w:pStyle w:val="tabletext11"/>
              <w:tabs>
                <w:tab w:val="decimal" w:pos="640"/>
              </w:tabs>
              <w:rPr>
                <w:ins w:id="30128" w:author="Author"/>
              </w:rPr>
            </w:pPr>
            <w:ins w:id="30129" w:author="Author">
              <w:r w:rsidRPr="00D016EC">
                <w:t>300,000 to 349,999</w:t>
              </w:r>
            </w:ins>
          </w:p>
        </w:tc>
        <w:tc>
          <w:tcPr>
            <w:tcW w:w="680" w:type="dxa"/>
            <w:shd w:val="clear" w:color="auto" w:fill="auto"/>
            <w:noWrap/>
            <w:vAlign w:val="bottom"/>
          </w:tcPr>
          <w:p w14:paraId="29F97AB5" w14:textId="77777777" w:rsidR="00C50A95" w:rsidRPr="00D016EC" w:rsidRDefault="00C50A95" w:rsidP="00416506">
            <w:pPr>
              <w:pStyle w:val="tabletext11"/>
              <w:jc w:val="center"/>
              <w:rPr>
                <w:ins w:id="30130" w:author="Author"/>
              </w:rPr>
            </w:pPr>
            <w:ins w:id="30131" w:author="Author">
              <w:r w:rsidRPr="00D016EC">
                <w:t>2.84</w:t>
              </w:r>
            </w:ins>
          </w:p>
        </w:tc>
        <w:tc>
          <w:tcPr>
            <w:tcW w:w="900" w:type="dxa"/>
            <w:shd w:val="clear" w:color="auto" w:fill="auto"/>
            <w:noWrap/>
            <w:vAlign w:val="bottom"/>
          </w:tcPr>
          <w:p w14:paraId="62E539D5" w14:textId="77777777" w:rsidR="00C50A95" w:rsidRPr="00D016EC" w:rsidRDefault="00C50A95" w:rsidP="00416506">
            <w:pPr>
              <w:pStyle w:val="tabletext11"/>
              <w:jc w:val="center"/>
              <w:rPr>
                <w:ins w:id="30132" w:author="Author"/>
              </w:rPr>
            </w:pPr>
            <w:ins w:id="30133" w:author="Author">
              <w:r w:rsidRPr="00D016EC">
                <w:t>2.84</w:t>
              </w:r>
            </w:ins>
          </w:p>
        </w:tc>
        <w:tc>
          <w:tcPr>
            <w:tcW w:w="400" w:type="dxa"/>
            <w:shd w:val="clear" w:color="auto" w:fill="auto"/>
            <w:noWrap/>
            <w:vAlign w:val="bottom"/>
          </w:tcPr>
          <w:p w14:paraId="0EE8968B" w14:textId="77777777" w:rsidR="00C50A95" w:rsidRPr="00D016EC" w:rsidRDefault="00C50A95" w:rsidP="00416506">
            <w:pPr>
              <w:pStyle w:val="tabletext11"/>
              <w:jc w:val="center"/>
              <w:rPr>
                <w:ins w:id="30134" w:author="Author"/>
              </w:rPr>
            </w:pPr>
            <w:ins w:id="30135" w:author="Author">
              <w:r w:rsidRPr="00D016EC">
                <w:t>2.84</w:t>
              </w:r>
            </w:ins>
          </w:p>
        </w:tc>
        <w:tc>
          <w:tcPr>
            <w:tcW w:w="400" w:type="dxa"/>
            <w:shd w:val="clear" w:color="auto" w:fill="auto"/>
            <w:noWrap/>
            <w:vAlign w:val="bottom"/>
          </w:tcPr>
          <w:p w14:paraId="0BE41722" w14:textId="77777777" w:rsidR="00C50A95" w:rsidRPr="00D016EC" w:rsidRDefault="00C50A95" w:rsidP="00416506">
            <w:pPr>
              <w:pStyle w:val="tabletext11"/>
              <w:jc w:val="center"/>
              <w:rPr>
                <w:ins w:id="30136" w:author="Author"/>
              </w:rPr>
            </w:pPr>
            <w:ins w:id="30137" w:author="Author">
              <w:r w:rsidRPr="00D016EC">
                <w:t>2.71</w:t>
              </w:r>
            </w:ins>
          </w:p>
        </w:tc>
        <w:tc>
          <w:tcPr>
            <w:tcW w:w="400" w:type="dxa"/>
            <w:shd w:val="clear" w:color="auto" w:fill="auto"/>
            <w:noWrap/>
            <w:vAlign w:val="bottom"/>
          </w:tcPr>
          <w:p w14:paraId="48583583" w14:textId="77777777" w:rsidR="00C50A95" w:rsidRPr="00D016EC" w:rsidRDefault="00C50A95" w:rsidP="00416506">
            <w:pPr>
              <w:pStyle w:val="tabletext11"/>
              <w:jc w:val="center"/>
              <w:rPr>
                <w:ins w:id="30138" w:author="Author"/>
              </w:rPr>
            </w:pPr>
            <w:ins w:id="30139" w:author="Author">
              <w:r w:rsidRPr="00D016EC">
                <w:t>2.58</w:t>
              </w:r>
            </w:ins>
          </w:p>
        </w:tc>
        <w:tc>
          <w:tcPr>
            <w:tcW w:w="400" w:type="dxa"/>
            <w:shd w:val="clear" w:color="auto" w:fill="auto"/>
            <w:noWrap/>
            <w:vAlign w:val="bottom"/>
          </w:tcPr>
          <w:p w14:paraId="7B09CB56" w14:textId="77777777" w:rsidR="00C50A95" w:rsidRPr="00D016EC" w:rsidRDefault="00C50A95" w:rsidP="00416506">
            <w:pPr>
              <w:pStyle w:val="tabletext11"/>
              <w:jc w:val="center"/>
              <w:rPr>
                <w:ins w:id="30140" w:author="Author"/>
              </w:rPr>
            </w:pPr>
            <w:ins w:id="30141" w:author="Author">
              <w:r w:rsidRPr="00D016EC">
                <w:t>2.33</w:t>
              </w:r>
            </w:ins>
          </w:p>
        </w:tc>
        <w:tc>
          <w:tcPr>
            <w:tcW w:w="400" w:type="dxa"/>
            <w:shd w:val="clear" w:color="auto" w:fill="auto"/>
            <w:noWrap/>
            <w:vAlign w:val="bottom"/>
          </w:tcPr>
          <w:p w14:paraId="41CA9FE6" w14:textId="77777777" w:rsidR="00C50A95" w:rsidRPr="00D016EC" w:rsidRDefault="00C50A95" w:rsidP="00416506">
            <w:pPr>
              <w:pStyle w:val="tabletext11"/>
              <w:jc w:val="center"/>
              <w:rPr>
                <w:ins w:id="30142" w:author="Author"/>
              </w:rPr>
            </w:pPr>
            <w:ins w:id="30143" w:author="Author">
              <w:r w:rsidRPr="00D016EC">
                <w:t>2.22</w:t>
              </w:r>
            </w:ins>
          </w:p>
        </w:tc>
        <w:tc>
          <w:tcPr>
            <w:tcW w:w="400" w:type="dxa"/>
            <w:shd w:val="clear" w:color="auto" w:fill="auto"/>
            <w:noWrap/>
            <w:vAlign w:val="bottom"/>
          </w:tcPr>
          <w:p w14:paraId="15650590" w14:textId="77777777" w:rsidR="00C50A95" w:rsidRPr="00D016EC" w:rsidRDefault="00C50A95" w:rsidP="00416506">
            <w:pPr>
              <w:pStyle w:val="tabletext11"/>
              <w:jc w:val="center"/>
              <w:rPr>
                <w:ins w:id="30144" w:author="Author"/>
              </w:rPr>
            </w:pPr>
            <w:ins w:id="30145" w:author="Author">
              <w:r w:rsidRPr="00D016EC">
                <w:t>2.11</w:t>
              </w:r>
            </w:ins>
          </w:p>
        </w:tc>
        <w:tc>
          <w:tcPr>
            <w:tcW w:w="400" w:type="dxa"/>
            <w:shd w:val="clear" w:color="auto" w:fill="auto"/>
            <w:noWrap/>
            <w:vAlign w:val="bottom"/>
          </w:tcPr>
          <w:p w14:paraId="5F9311F8" w14:textId="77777777" w:rsidR="00C50A95" w:rsidRPr="00D016EC" w:rsidRDefault="00C50A95" w:rsidP="00416506">
            <w:pPr>
              <w:pStyle w:val="tabletext11"/>
              <w:jc w:val="center"/>
              <w:rPr>
                <w:ins w:id="30146" w:author="Author"/>
              </w:rPr>
            </w:pPr>
            <w:ins w:id="30147" w:author="Author">
              <w:r w:rsidRPr="00D016EC">
                <w:t>2.00</w:t>
              </w:r>
            </w:ins>
          </w:p>
        </w:tc>
        <w:tc>
          <w:tcPr>
            <w:tcW w:w="400" w:type="dxa"/>
            <w:shd w:val="clear" w:color="auto" w:fill="auto"/>
            <w:noWrap/>
            <w:vAlign w:val="bottom"/>
          </w:tcPr>
          <w:p w14:paraId="28253AD3" w14:textId="77777777" w:rsidR="00C50A95" w:rsidRPr="00D016EC" w:rsidRDefault="00C50A95" w:rsidP="00416506">
            <w:pPr>
              <w:pStyle w:val="tabletext11"/>
              <w:jc w:val="center"/>
              <w:rPr>
                <w:ins w:id="30148" w:author="Author"/>
              </w:rPr>
            </w:pPr>
            <w:ins w:id="30149" w:author="Author">
              <w:r w:rsidRPr="00D016EC">
                <w:t>1.90</w:t>
              </w:r>
            </w:ins>
          </w:p>
        </w:tc>
        <w:tc>
          <w:tcPr>
            <w:tcW w:w="400" w:type="dxa"/>
            <w:shd w:val="clear" w:color="auto" w:fill="auto"/>
            <w:noWrap/>
            <w:vAlign w:val="bottom"/>
          </w:tcPr>
          <w:p w14:paraId="374E816D" w14:textId="77777777" w:rsidR="00C50A95" w:rsidRPr="00D016EC" w:rsidRDefault="00C50A95" w:rsidP="00416506">
            <w:pPr>
              <w:pStyle w:val="tabletext11"/>
              <w:jc w:val="center"/>
              <w:rPr>
                <w:ins w:id="30150" w:author="Author"/>
              </w:rPr>
            </w:pPr>
            <w:ins w:id="30151" w:author="Author">
              <w:r w:rsidRPr="00D016EC">
                <w:t>1.79</w:t>
              </w:r>
            </w:ins>
          </w:p>
        </w:tc>
        <w:tc>
          <w:tcPr>
            <w:tcW w:w="400" w:type="dxa"/>
            <w:shd w:val="clear" w:color="auto" w:fill="auto"/>
            <w:noWrap/>
            <w:vAlign w:val="bottom"/>
          </w:tcPr>
          <w:p w14:paraId="59C80518" w14:textId="77777777" w:rsidR="00C50A95" w:rsidRPr="00D016EC" w:rsidRDefault="00C50A95" w:rsidP="00416506">
            <w:pPr>
              <w:pStyle w:val="tabletext11"/>
              <w:jc w:val="center"/>
              <w:rPr>
                <w:ins w:id="30152" w:author="Author"/>
              </w:rPr>
            </w:pPr>
            <w:ins w:id="30153" w:author="Author">
              <w:r w:rsidRPr="00D016EC">
                <w:t>1.72</w:t>
              </w:r>
            </w:ins>
          </w:p>
        </w:tc>
        <w:tc>
          <w:tcPr>
            <w:tcW w:w="400" w:type="dxa"/>
            <w:shd w:val="clear" w:color="auto" w:fill="auto"/>
            <w:noWrap/>
            <w:vAlign w:val="bottom"/>
          </w:tcPr>
          <w:p w14:paraId="69784308" w14:textId="77777777" w:rsidR="00C50A95" w:rsidRPr="00D016EC" w:rsidRDefault="00C50A95" w:rsidP="00416506">
            <w:pPr>
              <w:pStyle w:val="tabletext11"/>
              <w:jc w:val="center"/>
              <w:rPr>
                <w:ins w:id="30154" w:author="Author"/>
              </w:rPr>
            </w:pPr>
            <w:ins w:id="30155" w:author="Author">
              <w:r w:rsidRPr="00D016EC">
                <w:t>1.65</w:t>
              </w:r>
            </w:ins>
          </w:p>
        </w:tc>
        <w:tc>
          <w:tcPr>
            <w:tcW w:w="400" w:type="dxa"/>
            <w:shd w:val="clear" w:color="auto" w:fill="auto"/>
            <w:noWrap/>
            <w:vAlign w:val="bottom"/>
          </w:tcPr>
          <w:p w14:paraId="45B07787" w14:textId="77777777" w:rsidR="00C50A95" w:rsidRPr="00D016EC" w:rsidRDefault="00C50A95" w:rsidP="00416506">
            <w:pPr>
              <w:pStyle w:val="tabletext11"/>
              <w:jc w:val="center"/>
              <w:rPr>
                <w:ins w:id="30156" w:author="Author"/>
              </w:rPr>
            </w:pPr>
            <w:ins w:id="30157" w:author="Author">
              <w:r w:rsidRPr="00D016EC">
                <w:t>1.58</w:t>
              </w:r>
            </w:ins>
          </w:p>
        </w:tc>
        <w:tc>
          <w:tcPr>
            <w:tcW w:w="400" w:type="dxa"/>
            <w:shd w:val="clear" w:color="auto" w:fill="auto"/>
            <w:noWrap/>
            <w:vAlign w:val="bottom"/>
          </w:tcPr>
          <w:p w14:paraId="1DE645EB" w14:textId="77777777" w:rsidR="00C50A95" w:rsidRPr="00D016EC" w:rsidRDefault="00C50A95" w:rsidP="00416506">
            <w:pPr>
              <w:pStyle w:val="tabletext11"/>
              <w:jc w:val="center"/>
              <w:rPr>
                <w:ins w:id="30158" w:author="Author"/>
              </w:rPr>
            </w:pPr>
            <w:ins w:id="30159" w:author="Author">
              <w:r w:rsidRPr="00D016EC">
                <w:t>1.52</w:t>
              </w:r>
            </w:ins>
          </w:p>
        </w:tc>
        <w:tc>
          <w:tcPr>
            <w:tcW w:w="400" w:type="dxa"/>
            <w:shd w:val="clear" w:color="auto" w:fill="auto"/>
            <w:noWrap/>
            <w:vAlign w:val="bottom"/>
          </w:tcPr>
          <w:p w14:paraId="261513FA" w14:textId="77777777" w:rsidR="00C50A95" w:rsidRPr="00D016EC" w:rsidRDefault="00C50A95" w:rsidP="00416506">
            <w:pPr>
              <w:pStyle w:val="tabletext11"/>
              <w:jc w:val="center"/>
              <w:rPr>
                <w:ins w:id="30160" w:author="Author"/>
              </w:rPr>
            </w:pPr>
            <w:ins w:id="30161" w:author="Author">
              <w:r w:rsidRPr="00D016EC">
                <w:t>1.46</w:t>
              </w:r>
            </w:ins>
          </w:p>
        </w:tc>
        <w:tc>
          <w:tcPr>
            <w:tcW w:w="400" w:type="dxa"/>
            <w:shd w:val="clear" w:color="auto" w:fill="auto"/>
            <w:noWrap/>
            <w:vAlign w:val="bottom"/>
          </w:tcPr>
          <w:p w14:paraId="11AC1BDD" w14:textId="77777777" w:rsidR="00C50A95" w:rsidRPr="00D016EC" w:rsidRDefault="00C50A95" w:rsidP="00416506">
            <w:pPr>
              <w:pStyle w:val="tabletext11"/>
              <w:jc w:val="center"/>
              <w:rPr>
                <w:ins w:id="30162" w:author="Author"/>
              </w:rPr>
            </w:pPr>
            <w:ins w:id="30163" w:author="Author">
              <w:r w:rsidRPr="00D016EC">
                <w:t>1.40</w:t>
              </w:r>
            </w:ins>
          </w:p>
        </w:tc>
        <w:tc>
          <w:tcPr>
            <w:tcW w:w="400" w:type="dxa"/>
            <w:shd w:val="clear" w:color="auto" w:fill="auto"/>
            <w:noWrap/>
            <w:vAlign w:val="bottom"/>
          </w:tcPr>
          <w:p w14:paraId="12B5B00D" w14:textId="77777777" w:rsidR="00C50A95" w:rsidRPr="00D016EC" w:rsidRDefault="00C50A95" w:rsidP="00416506">
            <w:pPr>
              <w:pStyle w:val="tabletext11"/>
              <w:jc w:val="center"/>
              <w:rPr>
                <w:ins w:id="30164" w:author="Author"/>
              </w:rPr>
            </w:pPr>
            <w:ins w:id="30165" w:author="Author">
              <w:r w:rsidRPr="00D016EC">
                <w:t>1.34</w:t>
              </w:r>
            </w:ins>
          </w:p>
        </w:tc>
        <w:tc>
          <w:tcPr>
            <w:tcW w:w="400" w:type="dxa"/>
            <w:shd w:val="clear" w:color="auto" w:fill="auto"/>
            <w:noWrap/>
            <w:vAlign w:val="bottom"/>
          </w:tcPr>
          <w:p w14:paraId="5F2F9021" w14:textId="77777777" w:rsidR="00C50A95" w:rsidRPr="00D016EC" w:rsidRDefault="00C50A95" w:rsidP="00416506">
            <w:pPr>
              <w:pStyle w:val="tabletext11"/>
              <w:jc w:val="center"/>
              <w:rPr>
                <w:ins w:id="30166" w:author="Author"/>
              </w:rPr>
            </w:pPr>
            <w:ins w:id="30167" w:author="Author">
              <w:r w:rsidRPr="00D016EC">
                <w:t>1.29</w:t>
              </w:r>
            </w:ins>
          </w:p>
        </w:tc>
        <w:tc>
          <w:tcPr>
            <w:tcW w:w="400" w:type="dxa"/>
            <w:shd w:val="clear" w:color="auto" w:fill="auto"/>
            <w:noWrap/>
            <w:vAlign w:val="bottom"/>
          </w:tcPr>
          <w:p w14:paraId="3EB91EAD" w14:textId="77777777" w:rsidR="00C50A95" w:rsidRPr="00D016EC" w:rsidRDefault="00C50A95" w:rsidP="00416506">
            <w:pPr>
              <w:pStyle w:val="tabletext11"/>
              <w:jc w:val="center"/>
              <w:rPr>
                <w:ins w:id="30168" w:author="Author"/>
              </w:rPr>
            </w:pPr>
            <w:ins w:id="30169" w:author="Author">
              <w:r w:rsidRPr="00D016EC">
                <w:t>1.24</w:t>
              </w:r>
            </w:ins>
          </w:p>
        </w:tc>
        <w:tc>
          <w:tcPr>
            <w:tcW w:w="400" w:type="dxa"/>
            <w:shd w:val="clear" w:color="auto" w:fill="auto"/>
            <w:noWrap/>
            <w:vAlign w:val="bottom"/>
          </w:tcPr>
          <w:p w14:paraId="5EDAA0C6" w14:textId="77777777" w:rsidR="00C50A95" w:rsidRPr="00D016EC" w:rsidRDefault="00C50A95" w:rsidP="00416506">
            <w:pPr>
              <w:pStyle w:val="tabletext11"/>
              <w:jc w:val="center"/>
              <w:rPr>
                <w:ins w:id="30170" w:author="Author"/>
              </w:rPr>
            </w:pPr>
            <w:ins w:id="30171" w:author="Author">
              <w:r w:rsidRPr="00D016EC">
                <w:t>1.19</w:t>
              </w:r>
            </w:ins>
          </w:p>
        </w:tc>
        <w:tc>
          <w:tcPr>
            <w:tcW w:w="400" w:type="dxa"/>
            <w:shd w:val="clear" w:color="auto" w:fill="auto"/>
            <w:noWrap/>
            <w:vAlign w:val="bottom"/>
          </w:tcPr>
          <w:p w14:paraId="0456A22D" w14:textId="77777777" w:rsidR="00C50A95" w:rsidRPr="00D016EC" w:rsidRDefault="00C50A95" w:rsidP="00416506">
            <w:pPr>
              <w:pStyle w:val="tabletext11"/>
              <w:jc w:val="center"/>
              <w:rPr>
                <w:ins w:id="30172" w:author="Author"/>
              </w:rPr>
            </w:pPr>
            <w:ins w:id="30173" w:author="Author">
              <w:r w:rsidRPr="00D016EC">
                <w:t>1.14</w:t>
              </w:r>
            </w:ins>
          </w:p>
        </w:tc>
        <w:tc>
          <w:tcPr>
            <w:tcW w:w="440" w:type="dxa"/>
            <w:shd w:val="clear" w:color="auto" w:fill="auto"/>
            <w:noWrap/>
            <w:vAlign w:val="bottom"/>
          </w:tcPr>
          <w:p w14:paraId="0A984E73" w14:textId="77777777" w:rsidR="00C50A95" w:rsidRPr="00D016EC" w:rsidRDefault="00C50A95" w:rsidP="00416506">
            <w:pPr>
              <w:pStyle w:val="tabletext11"/>
              <w:jc w:val="center"/>
              <w:rPr>
                <w:ins w:id="30174" w:author="Author"/>
              </w:rPr>
            </w:pPr>
            <w:ins w:id="30175" w:author="Author">
              <w:r w:rsidRPr="00D016EC">
                <w:t>1.10</w:t>
              </w:r>
            </w:ins>
          </w:p>
        </w:tc>
        <w:tc>
          <w:tcPr>
            <w:tcW w:w="400" w:type="dxa"/>
            <w:shd w:val="clear" w:color="auto" w:fill="auto"/>
            <w:noWrap/>
            <w:vAlign w:val="bottom"/>
          </w:tcPr>
          <w:p w14:paraId="10064ACD" w14:textId="77777777" w:rsidR="00C50A95" w:rsidRPr="00D016EC" w:rsidRDefault="00C50A95" w:rsidP="00416506">
            <w:pPr>
              <w:pStyle w:val="tabletext11"/>
              <w:jc w:val="center"/>
              <w:rPr>
                <w:ins w:id="30176" w:author="Author"/>
              </w:rPr>
            </w:pPr>
            <w:ins w:id="30177" w:author="Author">
              <w:r w:rsidRPr="00D016EC">
                <w:t>1.05</w:t>
              </w:r>
            </w:ins>
          </w:p>
        </w:tc>
        <w:tc>
          <w:tcPr>
            <w:tcW w:w="400" w:type="dxa"/>
            <w:shd w:val="clear" w:color="auto" w:fill="auto"/>
            <w:noWrap/>
            <w:vAlign w:val="bottom"/>
          </w:tcPr>
          <w:p w14:paraId="5C7056B7" w14:textId="77777777" w:rsidR="00C50A95" w:rsidRPr="00D016EC" w:rsidRDefault="00C50A95" w:rsidP="00416506">
            <w:pPr>
              <w:pStyle w:val="tabletext11"/>
              <w:jc w:val="center"/>
              <w:rPr>
                <w:ins w:id="30178" w:author="Author"/>
              </w:rPr>
            </w:pPr>
            <w:ins w:id="30179" w:author="Author">
              <w:r w:rsidRPr="00D016EC">
                <w:t>1.01</w:t>
              </w:r>
            </w:ins>
          </w:p>
        </w:tc>
        <w:tc>
          <w:tcPr>
            <w:tcW w:w="400" w:type="dxa"/>
            <w:shd w:val="clear" w:color="auto" w:fill="auto"/>
            <w:noWrap/>
            <w:vAlign w:val="bottom"/>
          </w:tcPr>
          <w:p w14:paraId="5CBB85D1" w14:textId="77777777" w:rsidR="00C50A95" w:rsidRPr="00D016EC" w:rsidRDefault="00C50A95" w:rsidP="00416506">
            <w:pPr>
              <w:pStyle w:val="tabletext11"/>
              <w:jc w:val="center"/>
              <w:rPr>
                <w:ins w:id="30180" w:author="Author"/>
              </w:rPr>
            </w:pPr>
            <w:ins w:id="30181" w:author="Author">
              <w:r w:rsidRPr="00D016EC">
                <w:t>0.97</w:t>
              </w:r>
            </w:ins>
          </w:p>
        </w:tc>
        <w:tc>
          <w:tcPr>
            <w:tcW w:w="400" w:type="dxa"/>
            <w:shd w:val="clear" w:color="auto" w:fill="auto"/>
            <w:noWrap/>
            <w:vAlign w:val="bottom"/>
          </w:tcPr>
          <w:p w14:paraId="21098CE0" w14:textId="77777777" w:rsidR="00C50A95" w:rsidRPr="00D016EC" w:rsidRDefault="00C50A95" w:rsidP="00416506">
            <w:pPr>
              <w:pStyle w:val="tabletext11"/>
              <w:jc w:val="center"/>
              <w:rPr>
                <w:ins w:id="30182" w:author="Author"/>
              </w:rPr>
            </w:pPr>
            <w:ins w:id="30183" w:author="Author">
              <w:r w:rsidRPr="00D016EC">
                <w:t>0.93</w:t>
              </w:r>
            </w:ins>
          </w:p>
        </w:tc>
        <w:tc>
          <w:tcPr>
            <w:tcW w:w="460" w:type="dxa"/>
            <w:shd w:val="clear" w:color="auto" w:fill="auto"/>
            <w:noWrap/>
            <w:vAlign w:val="bottom"/>
          </w:tcPr>
          <w:p w14:paraId="066E4113" w14:textId="77777777" w:rsidR="00C50A95" w:rsidRPr="00D016EC" w:rsidRDefault="00C50A95" w:rsidP="00416506">
            <w:pPr>
              <w:pStyle w:val="tabletext11"/>
              <w:jc w:val="center"/>
              <w:rPr>
                <w:ins w:id="30184" w:author="Author"/>
              </w:rPr>
            </w:pPr>
            <w:ins w:id="30185" w:author="Author">
              <w:r w:rsidRPr="00D016EC">
                <w:t>0.89</w:t>
              </w:r>
            </w:ins>
          </w:p>
        </w:tc>
      </w:tr>
      <w:tr w:rsidR="00C50A95" w:rsidRPr="00D016EC" w14:paraId="44E1FCAA" w14:textId="77777777" w:rsidTr="00416506">
        <w:trPr>
          <w:trHeight w:val="190"/>
          <w:ins w:id="30186" w:author="Author"/>
        </w:trPr>
        <w:tc>
          <w:tcPr>
            <w:tcW w:w="200" w:type="dxa"/>
            <w:tcBorders>
              <w:right w:val="nil"/>
            </w:tcBorders>
            <w:shd w:val="clear" w:color="auto" w:fill="auto"/>
            <w:vAlign w:val="bottom"/>
          </w:tcPr>
          <w:p w14:paraId="2F792706" w14:textId="77777777" w:rsidR="00C50A95" w:rsidRPr="00D016EC" w:rsidRDefault="00C50A95" w:rsidP="00416506">
            <w:pPr>
              <w:pStyle w:val="tabletext11"/>
              <w:jc w:val="right"/>
              <w:rPr>
                <w:ins w:id="30187" w:author="Author"/>
              </w:rPr>
            </w:pPr>
          </w:p>
        </w:tc>
        <w:tc>
          <w:tcPr>
            <w:tcW w:w="1580" w:type="dxa"/>
            <w:tcBorders>
              <w:left w:val="nil"/>
            </w:tcBorders>
            <w:shd w:val="clear" w:color="auto" w:fill="auto"/>
            <w:vAlign w:val="bottom"/>
          </w:tcPr>
          <w:p w14:paraId="55DAE70C" w14:textId="77777777" w:rsidR="00C50A95" w:rsidRPr="00D016EC" w:rsidRDefault="00C50A95" w:rsidP="00416506">
            <w:pPr>
              <w:pStyle w:val="tabletext11"/>
              <w:tabs>
                <w:tab w:val="decimal" w:pos="640"/>
              </w:tabs>
              <w:rPr>
                <w:ins w:id="30188" w:author="Author"/>
              </w:rPr>
            </w:pPr>
            <w:ins w:id="30189" w:author="Author">
              <w:r w:rsidRPr="00D016EC">
                <w:t>350,000 to 399,999</w:t>
              </w:r>
            </w:ins>
          </w:p>
        </w:tc>
        <w:tc>
          <w:tcPr>
            <w:tcW w:w="680" w:type="dxa"/>
            <w:shd w:val="clear" w:color="auto" w:fill="auto"/>
            <w:noWrap/>
            <w:vAlign w:val="bottom"/>
          </w:tcPr>
          <w:p w14:paraId="49DE9758" w14:textId="77777777" w:rsidR="00C50A95" w:rsidRPr="00D016EC" w:rsidRDefault="00C50A95" w:rsidP="00416506">
            <w:pPr>
              <w:pStyle w:val="tabletext11"/>
              <w:jc w:val="center"/>
              <w:rPr>
                <w:ins w:id="30190" w:author="Author"/>
              </w:rPr>
            </w:pPr>
            <w:ins w:id="30191" w:author="Author">
              <w:r w:rsidRPr="00D016EC">
                <w:t>3.00</w:t>
              </w:r>
            </w:ins>
          </w:p>
        </w:tc>
        <w:tc>
          <w:tcPr>
            <w:tcW w:w="900" w:type="dxa"/>
            <w:shd w:val="clear" w:color="auto" w:fill="auto"/>
            <w:noWrap/>
            <w:vAlign w:val="bottom"/>
          </w:tcPr>
          <w:p w14:paraId="7B60D897" w14:textId="77777777" w:rsidR="00C50A95" w:rsidRPr="00D016EC" w:rsidRDefault="00C50A95" w:rsidP="00416506">
            <w:pPr>
              <w:pStyle w:val="tabletext11"/>
              <w:jc w:val="center"/>
              <w:rPr>
                <w:ins w:id="30192" w:author="Author"/>
              </w:rPr>
            </w:pPr>
            <w:ins w:id="30193" w:author="Author">
              <w:r w:rsidRPr="00D016EC">
                <w:t>3.00</w:t>
              </w:r>
            </w:ins>
          </w:p>
        </w:tc>
        <w:tc>
          <w:tcPr>
            <w:tcW w:w="400" w:type="dxa"/>
            <w:shd w:val="clear" w:color="auto" w:fill="auto"/>
            <w:noWrap/>
            <w:vAlign w:val="bottom"/>
          </w:tcPr>
          <w:p w14:paraId="4D621FF3" w14:textId="77777777" w:rsidR="00C50A95" w:rsidRPr="00D016EC" w:rsidRDefault="00C50A95" w:rsidP="00416506">
            <w:pPr>
              <w:pStyle w:val="tabletext11"/>
              <w:jc w:val="center"/>
              <w:rPr>
                <w:ins w:id="30194" w:author="Author"/>
              </w:rPr>
            </w:pPr>
            <w:ins w:id="30195" w:author="Author">
              <w:r w:rsidRPr="00D016EC">
                <w:t>3.00</w:t>
              </w:r>
            </w:ins>
          </w:p>
        </w:tc>
        <w:tc>
          <w:tcPr>
            <w:tcW w:w="400" w:type="dxa"/>
            <w:shd w:val="clear" w:color="auto" w:fill="auto"/>
            <w:noWrap/>
            <w:vAlign w:val="bottom"/>
          </w:tcPr>
          <w:p w14:paraId="48709A4C" w14:textId="77777777" w:rsidR="00C50A95" w:rsidRPr="00D016EC" w:rsidRDefault="00C50A95" w:rsidP="00416506">
            <w:pPr>
              <w:pStyle w:val="tabletext11"/>
              <w:jc w:val="center"/>
              <w:rPr>
                <w:ins w:id="30196" w:author="Author"/>
              </w:rPr>
            </w:pPr>
            <w:ins w:id="30197" w:author="Author">
              <w:r w:rsidRPr="00D016EC">
                <w:t>2.87</w:t>
              </w:r>
            </w:ins>
          </w:p>
        </w:tc>
        <w:tc>
          <w:tcPr>
            <w:tcW w:w="400" w:type="dxa"/>
            <w:shd w:val="clear" w:color="auto" w:fill="auto"/>
            <w:noWrap/>
            <w:vAlign w:val="bottom"/>
          </w:tcPr>
          <w:p w14:paraId="22DC3A77" w14:textId="77777777" w:rsidR="00C50A95" w:rsidRPr="00D016EC" w:rsidRDefault="00C50A95" w:rsidP="00416506">
            <w:pPr>
              <w:pStyle w:val="tabletext11"/>
              <w:jc w:val="center"/>
              <w:rPr>
                <w:ins w:id="30198" w:author="Author"/>
              </w:rPr>
            </w:pPr>
            <w:ins w:id="30199" w:author="Author">
              <w:r w:rsidRPr="00D016EC">
                <w:t>2.73</w:t>
              </w:r>
            </w:ins>
          </w:p>
        </w:tc>
        <w:tc>
          <w:tcPr>
            <w:tcW w:w="400" w:type="dxa"/>
            <w:shd w:val="clear" w:color="auto" w:fill="auto"/>
            <w:noWrap/>
            <w:vAlign w:val="bottom"/>
          </w:tcPr>
          <w:p w14:paraId="75BBAD6F" w14:textId="77777777" w:rsidR="00C50A95" w:rsidRPr="00D016EC" w:rsidRDefault="00C50A95" w:rsidP="00416506">
            <w:pPr>
              <w:pStyle w:val="tabletext11"/>
              <w:jc w:val="center"/>
              <w:rPr>
                <w:ins w:id="30200" w:author="Author"/>
              </w:rPr>
            </w:pPr>
            <w:ins w:id="30201" w:author="Author">
              <w:r w:rsidRPr="00D016EC">
                <w:t>2.46</w:t>
              </w:r>
            </w:ins>
          </w:p>
        </w:tc>
        <w:tc>
          <w:tcPr>
            <w:tcW w:w="400" w:type="dxa"/>
            <w:shd w:val="clear" w:color="auto" w:fill="auto"/>
            <w:noWrap/>
            <w:vAlign w:val="bottom"/>
          </w:tcPr>
          <w:p w14:paraId="3BF98318" w14:textId="77777777" w:rsidR="00C50A95" w:rsidRPr="00D016EC" w:rsidRDefault="00C50A95" w:rsidP="00416506">
            <w:pPr>
              <w:pStyle w:val="tabletext11"/>
              <w:jc w:val="center"/>
              <w:rPr>
                <w:ins w:id="30202" w:author="Author"/>
              </w:rPr>
            </w:pPr>
            <w:ins w:id="30203" w:author="Author">
              <w:r w:rsidRPr="00D016EC">
                <w:t>2.35</w:t>
              </w:r>
            </w:ins>
          </w:p>
        </w:tc>
        <w:tc>
          <w:tcPr>
            <w:tcW w:w="400" w:type="dxa"/>
            <w:shd w:val="clear" w:color="auto" w:fill="auto"/>
            <w:noWrap/>
            <w:vAlign w:val="bottom"/>
          </w:tcPr>
          <w:p w14:paraId="6E270EA7" w14:textId="77777777" w:rsidR="00C50A95" w:rsidRPr="00D016EC" w:rsidRDefault="00C50A95" w:rsidP="00416506">
            <w:pPr>
              <w:pStyle w:val="tabletext11"/>
              <w:jc w:val="center"/>
              <w:rPr>
                <w:ins w:id="30204" w:author="Author"/>
              </w:rPr>
            </w:pPr>
            <w:ins w:id="30205" w:author="Author">
              <w:r w:rsidRPr="00D016EC">
                <w:t>2.23</w:t>
              </w:r>
            </w:ins>
          </w:p>
        </w:tc>
        <w:tc>
          <w:tcPr>
            <w:tcW w:w="400" w:type="dxa"/>
            <w:shd w:val="clear" w:color="auto" w:fill="auto"/>
            <w:noWrap/>
            <w:vAlign w:val="bottom"/>
          </w:tcPr>
          <w:p w14:paraId="6B69FBD3" w14:textId="77777777" w:rsidR="00C50A95" w:rsidRPr="00D016EC" w:rsidRDefault="00C50A95" w:rsidP="00416506">
            <w:pPr>
              <w:pStyle w:val="tabletext11"/>
              <w:jc w:val="center"/>
              <w:rPr>
                <w:ins w:id="30206" w:author="Author"/>
              </w:rPr>
            </w:pPr>
            <w:ins w:id="30207" w:author="Author">
              <w:r w:rsidRPr="00D016EC">
                <w:t>2.12</w:t>
              </w:r>
            </w:ins>
          </w:p>
        </w:tc>
        <w:tc>
          <w:tcPr>
            <w:tcW w:w="400" w:type="dxa"/>
            <w:shd w:val="clear" w:color="auto" w:fill="auto"/>
            <w:noWrap/>
            <w:vAlign w:val="bottom"/>
          </w:tcPr>
          <w:p w14:paraId="5BEEC1DD" w14:textId="77777777" w:rsidR="00C50A95" w:rsidRPr="00D016EC" w:rsidRDefault="00C50A95" w:rsidP="00416506">
            <w:pPr>
              <w:pStyle w:val="tabletext11"/>
              <w:jc w:val="center"/>
              <w:rPr>
                <w:ins w:id="30208" w:author="Author"/>
              </w:rPr>
            </w:pPr>
            <w:ins w:id="30209" w:author="Author">
              <w:r w:rsidRPr="00D016EC">
                <w:t>2.01</w:t>
              </w:r>
            </w:ins>
          </w:p>
        </w:tc>
        <w:tc>
          <w:tcPr>
            <w:tcW w:w="400" w:type="dxa"/>
            <w:shd w:val="clear" w:color="auto" w:fill="auto"/>
            <w:noWrap/>
            <w:vAlign w:val="bottom"/>
          </w:tcPr>
          <w:p w14:paraId="719030FF" w14:textId="77777777" w:rsidR="00C50A95" w:rsidRPr="00D016EC" w:rsidRDefault="00C50A95" w:rsidP="00416506">
            <w:pPr>
              <w:pStyle w:val="tabletext11"/>
              <w:jc w:val="center"/>
              <w:rPr>
                <w:ins w:id="30210" w:author="Author"/>
              </w:rPr>
            </w:pPr>
            <w:ins w:id="30211" w:author="Author">
              <w:r w:rsidRPr="00D016EC">
                <w:t>1.89</w:t>
              </w:r>
            </w:ins>
          </w:p>
        </w:tc>
        <w:tc>
          <w:tcPr>
            <w:tcW w:w="400" w:type="dxa"/>
            <w:shd w:val="clear" w:color="auto" w:fill="auto"/>
            <w:noWrap/>
            <w:vAlign w:val="bottom"/>
          </w:tcPr>
          <w:p w14:paraId="43B48E30" w14:textId="77777777" w:rsidR="00C50A95" w:rsidRPr="00D016EC" w:rsidRDefault="00C50A95" w:rsidP="00416506">
            <w:pPr>
              <w:pStyle w:val="tabletext11"/>
              <w:jc w:val="center"/>
              <w:rPr>
                <w:ins w:id="30212" w:author="Author"/>
              </w:rPr>
            </w:pPr>
            <w:ins w:id="30213" w:author="Author">
              <w:r w:rsidRPr="00D016EC">
                <w:t>1.82</w:t>
              </w:r>
            </w:ins>
          </w:p>
        </w:tc>
        <w:tc>
          <w:tcPr>
            <w:tcW w:w="400" w:type="dxa"/>
            <w:shd w:val="clear" w:color="auto" w:fill="auto"/>
            <w:noWrap/>
            <w:vAlign w:val="bottom"/>
          </w:tcPr>
          <w:p w14:paraId="00BFA27B" w14:textId="77777777" w:rsidR="00C50A95" w:rsidRPr="00D016EC" w:rsidRDefault="00C50A95" w:rsidP="00416506">
            <w:pPr>
              <w:pStyle w:val="tabletext11"/>
              <w:jc w:val="center"/>
              <w:rPr>
                <w:ins w:id="30214" w:author="Author"/>
              </w:rPr>
            </w:pPr>
            <w:ins w:id="30215" w:author="Author">
              <w:r w:rsidRPr="00D016EC">
                <w:t>1.74</w:t>
              </w:r>
            </w:ins>
          </w:p>
        </w:tc>
        <w:tc>
          <w:tcPr>
            <w:tcW w:w="400" w:type="dxa"/>
            <w:shd w:val="clear" w:color="auto" w:fill="auto"/>
            <w:noWrap/>
            <w:vAlign w:val="bottom"/>
          </w:tcPr>
          <w:p w14:paraId="52C8F065" w14:textId="77777777" w:rsidR="00C50A95" w:rsidRPr="00D016EC" w:rsidRDefault="00C50A95" w:rsidP="00416506">
            <w:pPr>
              <w:pStyle w:val="tabletext11"/>
              <w:jc w:val="center"/>
              <w:rPr>
                <w:ins w:id="30216" w:author="Author"/>
              </w:rPr>
            </w:pPr>
            <w:ins w:id="30217" w:author="Author">
              <w:r w:rsidRPr="00D016EC">
                <w:t>1.67</w:t>
              </w:r>
            </w:ins>
          </w:p>
        </w:tc>
        <w:tc>
          <w:tcPr>
            <w:tcW w:w="400" w:type="dxa"/>
            <w:shd w:val="clear" w:color="auto" w:fill="auto"/>
            <w:noWrap/>
            <w:vAlign w:val="bottom"/>
          </w:tcPr>
          <w:p w14:paraId="01BB36E0" w14:textId="77777777" w:rsidR="00C50A95" w:rsidRPr="00D016EC" w:rsidRDefault="00C50A95" w:rsidP="00416506">
            <w:pPr>
              <w:pStyle w:val="tabletext11"/>
              <w:jc w:val="center"/>
              <w:rPr>
                <w:ins w:id="30218" w:author="Author"/>
              </w:rPr>
            </w:pPr>
            <w:ins w:id="30219" w:author="Author">
              <w:r w:rsidRPr="00D016EC">
                <w:t>1.61</w:t>
              </w:r>
            </w:ins>
          </w:p>
        </w:tc>
        <w:tc>
          <w:tcPr>
            <w:tcW w:w="400" w:type="dxa"/>
            <w:shd w:val="clear" w:color="auto" w:fill="auto"/>
            <w:noWrap/>
            <w:vAlign w:val="bottom"/>
          </w:tcPr>
          <w:p w14:paraId="0634E8B3" w14:textId="77777777" w:rsidR="00C50A95" w:rsidRPr="00D016EC" w:rsidRDefault="00C50A95" w:rsidP="00416506">
            <w:pPr>
              <w:pStyle w:val="tabletext11"/>
              <w:jc w:val="center"/>
              <w:rPr>
                <w:ins w:id="30220" w:author="Author"/>
              </w:rPr>
            </w:pPr>
            <w:ins w:id="30221" w:author="Author">
              <w:r w:rsidRPr="00D016EC">
                <w:t>1.54</w:t>
              </w:r>
            </w:ins>
          </w:p>
        </w:tc>
        <w:tc>
          <w:tcPr>
            <w:tcW w:w="400" w:type="dxa"/>
            <w:shd w:val="clear" w:color="auto" w:fill="auto"/>
            <w:noWrap/>
            <w:vAlign w:val="bottom"/>
          </w:tcPr>
          <w:p w14:paraId="36CFCCC8" w14:textId="77777777" w:rsidR="00C50A95" w:rsidRPr="00D016EC" w:rsidRDefault="00C50A95" w:rsidP="00416506">
            <w:pPr>
              <w:pStyle w:val="tabletext11"/>
              <w:jc w:val="center"/>
              <w:rPr>
                <w:ins w:id="30222" w:author="Author"/>
              </w:rPr>
            </w:pPr>
            <w:ins w:id="30223" w:author="Author">
              <w:r w:rsidRPr="00D016EC">
                <w:t>1.48</w:t>
              </w:r>
            </w:ins>
          </w:p>
        </w:tc>
        <w:tc>
          <w:tcPr>
            <w:tcW w:w="400" w:type="dxa"/>
            <w:shd w:val="clear" w:color="auto" w:fill="auto"/>
            <w:noWrap/>
            <w:vAlign w:val="bottom"/>
          </w:tcPr>
          <w:p w14:paraId="5CEFF680" w14:textId="77777777" w:rsidR="00C50A95" w:rsidRPr="00D016EC" w:rsidRDefault="00C50A95" w:rsidP="00416506">
            <w:pPr>
              <w:pStyle w:val="tabletext11"/>
              <w:jc w:val="center"/>
              <w:rPr>
                <w:ins w:id="30224" w:author="Author"/>
              </w:rPr>
            </w:pPr>
            <w:ins w:id="30225" w:author="Author">
              <w:r w:rsidRPr="00D016EC">
                <w:t>1.42</w:t>
              </w:r>
            </w:ins>
          </w:p>
        </w:tc>
        <w:tc>
          <w:tcPr>
            <w:tcW w:w="400" w:type="dxa"/>
            <w:shd w:val="clear" w:color="auto" w:fill="auto"/>
            <w:noWrap/>
            <w:vAlign w:val="bottom"/>
          </w:tcPr>
          <w:p w14:paraId="7CD085F5" w14:textId="77777777" w:rsidR="00C50A95" w:rsidRPr="00D016EC" w:rsidRDefault="00C50A95" w:rsidP="00416506">
            <w:pPr>
              <w:pStyle w:val="tabletext11"/>
              <w:jc w:val="center"/>
              <w:rPr>
                <w:ins w:id="30226" w:author="Author"/>
              </w:rPr>
            </w:pPr>
            <w:ins w:id="30227" w:author="Author">
              <w:r w:rsidRPr="00D016EC">
                <w:t>1.36</w:t>
              </w:r>
            </w:ins>
          </w:p>
        </w:tc>
        <w:tc>
          <w:tcPr>
            <w:tcW w:w="400" w:type="dxa"/>
            <w:shd w:val="clear" w:color="auto" w:fill="auto"/>
            <w:noWrap/>
            <w:vAlign w:val="bottom"/>
          </w:tcPr>
          <w:p w14:paraId="66AFF2B3" w14:textId="77777777" w:rsidR="00C50A95" w:rsidRPr="00D016EC" w:rsidRDefault="00C50A95" w:rsidP="00416506">
            <w:pPr>
              <w:pStyle w:val="tabletext11"/>
              <w:jc w:val="center"/>
              <w:rPr>
                <w:ins w:id="30228" w:author="Author"/>
              </w:rPr>
            </w:pPr>
            <w:ins w:id="30229" w:author="Author">
              <w:r w:rsidRPr="00D016EC">
                <w:t>1.31</w:t>
              </w:r>
            </w:ins>
          </w:p>
        </w:tc>
        <w:tc>
          <w:tcPr>
            <w:tcW w:w="400" w:type="dxa"/>
            <w:shd w:val="clear" w:color="auto" w:fill="auto"/>
            <w:noWrap/>
            <w:vAlign w:val="bottom"/>
          </w:tcPr>
          <w:p w14:paraId="06FEB00C" w14:textId="77777777" w:rsidR="00C50A95" w:rsidRPr="00D016EC" w:rsidRDefault="00C50A95" w:rsidP="00416506">
            <w:pPr>
              <w:pStyle w:val="tabletext11"/>
              <w:jc w:val="center"/>
              <w:rPr>
                <w:ins w:id="30230" w:author="Author"/>
              </w:rPr>
            </w:pPr>
            <w:ins w:id="30231" w:author="Author">
              <w:r w:rsidRPr="00D016EC">
                <w:t>1.26</w:t>
              </w:r>
            </w:ins>
          </w:p>
        </w:tc>
        <w:tc>
          <w:tcPr>
            <w:tcW w:w="400" w:type="dxa"/>
            <w:shd w:val="clear" w:color="auto" w:fill="auto"/>
            <w:noWrap/>
            <w:vAlign w:val="bottom"/>
          </w:tcPr>
          <w:p w14:paraId="73B468DD" w14:textId="77777777" w:rsidR="00C50A95" w:rsidRPr="00D016EC" w:rsidRDefault="00C50A95" w:rsidP="00416506">
            <w:pPr>
              <w:pStyle w:val="tabletext11"/>
              <w:jc w:val="center"/>
              <w:rPr>
                <w:ins w:id="30232" w:author="Author"/>
              </w:rPr>
            </w:pPr>
            <w:ins w:id="30233" w:author="Author">
              <w:r w:rsidRPr="00D016EC">
                <w:t>1.21</w:t>
              </w:r>
            </w:ins>
          </w:p>
        </w:tc>
        <w:tc>
          <w:tcPr>
            <w:tcW w:w="440" w:type="dxa"/>
            <w:shd w:val="clear" w:color="auto" w:fill="auto"/>
            <w:noWrap/>
            <w:vAlign w:val="bottom"/>
          </w:tcPr>
          <w:p w14:paraId="6B27E270" w14:textId="77777777" w:rsidR="00C50A95" w:rsidRPr="00D016EC" w:rsidRDefault="00C50A95" w:rsidP="00416506">
            <w:pPr>
              <w:pStyle w:val="tabletext11"/>
              <w:jc w:val="center"/>
              <w:rPr>
                <w:ins w:id="30234" w:author="Author"/>
              </w:rPr>
            </w:pPr>
            <w:ins w:id="30235" w:author="Author">
              <w:r w:rsidRPr="00D016EC">
                <w:t>1.16</w:t>
              </w:r>
            </w:ins>
          </w:p>
        </w:tc>
        <w:tc>
          <w:tcPr>
            <w:tcW w:w="400" w:type="dxa"/>
            <w:shd w:val="clear" w:color="auto" w:fill="auto"/>
            <w:noWrap/>
            <w:vAlign w:val="bottom"/>
          </w:tcPr>
          <w:p w14:paraId="7426E223" w14:textId="77777777" w:rsidR="00C50A95" w:rsidRPr="00D016EC" w:rsidRDefault="00C50A95" w:rsidP="00416506">
            <w:pPr>
              <w:pStyle w:val="tabletext11"/>
              <w:jc w:val="center"/>
              <w:rPr>
                <w:ins w:id="30236" w:author="Author"/>
              </w:rPr>
            </w:pPr>
            <w:ins w:id="30237" w:author="Author">
              <w:r w:rsidRPr="00D016EC">
                <w:t>1.11</w:t>
              </w:r>
            </w:ins>
          </w:p>
        </w:tc>
        <w:tc>
          <w:tcPr>
            <w:tcW w:w="400" w:type="dxa"/>
            <w:shd w:val="clear" w:color="auto" w:fill="auto"/>
            <w:noWrap/>
            <w:vAlign w:val="bottom"/>
          </w:tcPr>
          <w:p w14:paraId="12BE57DF" w14:textId="77777777" w:rsidR="00C50A95" w:rsidRPr="00D016EC" w:rsidRDefault="00C50A95" w:rsidP="00416506">
            <w:pPr>
              <w:pStyle w:val="tabletext11"/>
              <w:jc w:val="center"/>
              <w:rPr>
                <w:ins w:id="30238" w:author="Author"/>
              </w:rPr>
            </w:pPr>
            <w:ins w:id="30239" w:author="Author">
              <w:r w:rsidRPr="00D016EC">
                <w:t>1.07</w:t>
              </w:r>
            </w:ins>
          </w:p>
        </w:tc>
        <w:tc>
          <w:tcPr>
            <w:tcW w:w="400" w:type="dxa"/>
            <w:shd w:val="clear" w:color="auto" w:fill="auto"/>
            <w:noWrap/>
            <w:vAlign w:val="bottom"/>
          </w:tcPr>
          <w:p w14:paraId="2B3DC2EE" w14:textId="77777777" w:rsidR="00C50A95" w:rsidRPr="00D016EC" w:rsidRDefault="00C50A95" w:rsidP="00416506">
            <w:pPr>
              <w:pStyle w:val="tabletext11"/>
              <w:jc w:val="center"/>
              <w:rPr>
                <w:ins w:id="30240" w:author="Author"/>
              </w:rPr>
            </w:pPr>
            <w:ins w:id="30241" w:author="Author">
              <w:r w:rsidRPr="00D016EC">
                <w:t>1.03</w:t>
              </w:r>
            </w:ins>
          </w:p>
        </w:tc>
        <w:tc>
          <w:tcPr>
            <w:tcW w:w="400" w:type="dxa"/>
            <w:shd w:val="clear" w:color="auto" w:fill="auto"/>
            <w:noWrap/>
            <w:vAlign w:val="bottom"/>
          </w:tcPr>
          <w:p w14:paraId="7B6BF1C9" w14:textId="77777777" w:rsidR="00C50A95" w:rsidRPr="00D016EC" w:rsidRDefault="00C50A95" w:rsidP="00416506">
            <w:pPr>
              <w:pStyle w:val="tabletext11"/>
              <w:jc w:val="center"/>
              <w:rPr>
                <w:ins w:id="30242" w:author="Author"/>
              </w:rPr>
            </w:pPr>
            <w:ins w:id="30243" w:author="Author">
              <w:r w:rsidRPr="00D016EC">
                <w:t>0.98</w:t>
              </w:r>
            </w:ins>
          </w:p>
        </w:tc>
        <w:tc>
          <w:tcPr>
            <w:tcW w:w="460" w:type="dxa"/>
            <w:shd w:val="clear" w:color="auto" w:fill="auto"/>
            <w:noWrap/>
            <w:vAlign w:val="bottom"/>
          </w:tcPr>
          <w:p w14:paraId="7727973D" w14:textId="77777777" w:rsidR="00C50A95" w:rsidRPr="00D016EC" w:rsidRDefault="00C50A95" w:rsidP="00416506">
            <w:pPr>
              <w:pStyle w:val="tabletext11"/>
              <w:jc w:val="center"/>
              <w:rPr>
                <w:ins w:id="30244" w:author="Author"/>
              </w:rPr>
            </w:pPr>
            <w:ins w:id="30245" w:author="Author">
              <w:r w:rsidRPr="00D016EC">
                <w:t>0.95</w:t>
              </w:r>
            </w:ins>
          </w:p>
        </w:tc>
      </w:tr>
      <w:tr w:rsidR="00C50A95" w:rsidRPr="00D016EC" w14:paraId="040EE09E" w14:textId="77777777" w:rsidTr="00416506">
        <w:trPr>
          <w:trHeight w:val="190"/>
          <w:ins w:id="30246" w:author="Author"/>
        </w:trPr>
        <w:tc>
          <w:tcPr>
            <w:tcW w:w="200" w:type="dxa"/>
            <w:tcBorders>
              <w:right w:val="nil"/>
            </w:tcBorders>
            <w:shd w:val="clear" w:color="auto" w:fill="auto"/>
            <w:vAlign w:val="bottom"/>
          </w:tcPr>
          <w:p w14:paraId="2CA6E930" w14:textId="77777777" w:rsidR="00C50A95" w:rsidRPr="00D016EC" w:rsidRDefault="00C50A95" w:rsidP="00416506">
            <w:pPr>
              <w:pStyle w:val="tabletext11"/>
              <w:jc w:val="right"/>
              <w:rPr>
                <w:ins w:id="30247" w:author="Author"/>
              </w:rPr>
            </w:pPr>
          </w:p>
        </w:tc>
        <w:tc>
          <w:tcPr>
            <w:tcW w:w="1580" w:type="dxa"/>
            <w:tcBorders>
              <w:left w:val="nil"/>
            </w:tcBorders>
            <w:shd w:val="clear" w:color="auto" w:fill="auto"/>
            <w:vAlign w:val="bottom"/>
          </w:tcPr>
          <w:p w14:paraId="1A4CB1B4" w14:textId="77777777" w:rsidR="00C50A95" w:rsidRPr="00D016EC" w:rsidRDefault="00C50A95" w:rsidP="00416506">
            <w:pPr>
              <w:pStyle w:val="tabletext11"/>
              <w:tabs>
                <w:tab w:val="decimal" w:pos="640"/>
              </w:tabs>
              <w:rPr>
                <w:ins w:id="30248" w:author="Author"/>
              </w:rPr>
            </w:pPr>
            <w:ins w:id="30249" w:author="Author">
              <w:r w:rsidRPr="00D016EC">
                <w:t>400,000 to 449,999</w:t>
              </w:r>
            </w:ins>
          </w:p>
        </w:tc>
        <w:tc>
          <w:tcPr>
            <w:tcW w:w="680" w:type="dxa"/>
            <w:shd w:val="clear" w:color="auto" w:fill="auto"/>
            <w:noWrap/>
            <w:vAlign w:val="bottom"/>
          </w:tcPr>
          <w:p w14:paraId="0B4A0303" w14:textId="77777777" w:rsidR="00C50A95" w:rsidRPr="00D016EC" w:rsidRDefault="00C50A95" w:rsidP="00416506">
            <w:pPr>
              <w:pStyle w:val="tabletext11"/>
              <w:jc w:val="center"/>
              <w:rPr>
                <w:ins w:id="30250" w:author="Author"/>
              </w:rPr>
            </w:pPr>
            <w:ins w:id="30251" w:author="Author">
              <w:r w:rsidRPr="00D016EC">
                <w:t>3.16</w:t>
              </w:r>
            </w:ins>
          </w:p>
        </w:tc>
        <w:tc>
          <w:tcPr>
            <w:tcW w:w="900" w:type="dxa"/>
            <w:shd w:val="clear" w:color="auto" w:fill="auto"/>
            <w:noWrap/>
            <w:vAlign w:val="bottom"/>
          </w:tcPr>
          <w:p w14:paraId="31623B8B" w14:textId="77777777" w:rsidR="00C50A95" w:rsidRPr="00D016EC" w:rsidRDefault="00C50A95" w:rsidP="00416506">
            <w:pPr>
              <w:pStyle w:val="tabletext11"/>
              <w:jc w:val="center"/>
              <w:rPr>
                <w:ins w:id="30252" w:author="Author"/>
              </w:rPr>
            </w:pPr>
            <w:ins w:id="30253" w:author="Author">
              <w:r w:rsidRPr="00D016EC">
                <w:t>3.16</w:t>
              </w:r>
            </w:ins>
          </w:p>
        </w:tc>
        <w:tc>
          <w:tcPr>
            <w:tcW w:w="400" w:type="dxa"/>
            <w:shd w:val="clear" w:color="auto" w:fill="auto"/>
            <w:noWrap/>
            <w:vAlign w:val="bottom"/>
          </w:tcPr>
          <w:p w14:paraId="209318D7" w14:textId="77777777" w:rsidR="00C50A95" w:rsidRPr="00D016EC" w:rsidRDefault="00C50A95" w:rsidP="00416506">
            <w:pPr>
              <w:pStyle w:val="tabletext11"/>
              <w:jc w:val="center"/>
              <w:rPr>
                <w:ins w:id="30254" w:author="Author"/>
              </w:rPr>
            </w:pPr>
            <w:ins w:id="30255" w:author="Author">
              <w:r w:rsidRPr="00D016EC">
                <w:t>3.16</w:t>
              </w:r>
            </w:ins>
          </w:p>
        </w:tc>
        <w:tc>
          <w:tcPr>
            <w:tcW w:w="400" w:type="dxa"/>
            <w:shd w:val="clear" w:color="auto" w:fill="auto"/>
            <w:noWrap/>
            <w:vAlign w:val="bottom"/>
          </w:tcPr>
          <w:p w14:paraId="462CC5AC" w14:textId="77777777" w:rsidR="00C50A95" w:rsidRPr="00D016EC" w:rsidRDefault="00C50A95" w:rsidP="00416506">
            <w:pPr>
              <w:pStyle w:val="tabletext11"/>
              <w:jc w:val="center"/>
              <w:rPr>
                <w:ins w:id="30256" w:author="Author"/>
              </w:rPr>
            </w:pPr>
            <w:ins w:id="30257" w:author="Author">
              <w:r w:rsidRPr="00D016EC">
                <w:t>3.01</w:t>
              </w:r>
            </w:ins>
          </w:p>
        </w:tc>
        <w:tc>
          <w:tcPr>
            <w:tcW w:w="400" w:type="dxa"/>
            <w:shd w:val="clear" w:color="auto" w:fill="auto"/>
            <w:noWrap/>
            <w:vAlign w:val="bottom"/>
          </w:tcPr>
          <w:p w14:paraId="3EA841F5" w14:textId="77777777" w:rsidR="00C50A95" w:rsidRPr="00D016EC" w:rsidRDefault="00C50A95" w:rsidP="00416506">
            <w:pPr>
              <w:pStyle w:val="tabletext11"/>
              <w:jc w:val="center"/>
              <w:rPr>
                <w:ins w:id="30258" w:author="Author"/>
              </w:rPr>
            </w:pPr>
            <w:ins w:id="30259" w:author="Author">
              <w:r w:rsidRPr="00D016EC">
                <w:t>2.87</w:t>
              </w:r>
            </w:ins>
          </w:p>
        </w:tc>
        <w:tc>
          <w:tcPr>
            <w:tcW w:w="400" w:type="dxa"/>
            <w:shd w:val="clear" w:color="auto" w:fill="auto"/>
            <w:noWrap/>
            <w:vAlign w:val="bottom"/>
          </w:tcPr>
          <w:p w14:paraId="57F7321D" w14:textId="77777777" w:rsidR="00C50A95" w:rsidRPr="00D016EC" w:rsidRDefault="00C50A95" w:rsidP="00416506">
            <w:pPr>
              <w:pStyle w:val="tabletext11"/>
              <w:jc w:val="center"/>
              <w:rPr>
                <w:ins w:id="30260" w:author="Author"/>
              </w:rPr>
            </w:pPr>
            <w:ins w:id="30261" w:author="Author">
              <w:r w:rsidRPr="00D016EC">
                <w:t>2.59</w:t>
              </w:r>
            </w:ins>
          </w:p>
        </w:tc>
        <w:tc>
          <w:tcPr>
            <w:tcW w:w="400" w:type="dxa"/>
            <w:shd w:val="clear" w:color="auto" w:fill="auto"/>
            <w:noWrap/>
            <w:vAlign w:val="bottom"/>
          </w:tcPr>
          <w:p w14:paraId="414A61C5" w14:textId="77777777" w:rsidR="00C50A95" w:rsidRPr="00D016EC" w:rsidRDefault="00C50A95" w:rsidP="00416506">
            <w:pPr>
              <w:pStyle w:val="tabletext11"/>
              <w:jc w:val="center"/>
              <w:rPr>
                <w:ins w:id="30262" w:author="Author"/>
              </w:rPr>
            </w:pPr>
            <w:ins w:id="30263" w:author="Author">
              <w:r w:rsidRPr="00D016EC">
                <w:t>2.47</w:t>
              </w:r>
            </w:ins>
          </w:p>
        </w:tc>
        <w:tc>
          <w:tcPr>
            <w:tcW w:w="400" w:type="dxa"/>
            <w:shd w:val="clear" w:color="auto" w:fill="auto"/>
            <w:noWrap/>
            <w:vAlign w:val="bottom"/>
          </w:tcPr>
          <w:p w14:paraId="5D95973C" w14:textId="77777777" w:rsidR="00C50A95" w:rsidRPr="00D016EC" w:rsidRDefault="00C50A95" w:rsidP="00416506">
            <w:pPr>
              <w:pStyle w:val="tabletext11"/>
              <w:jc w:val="center"/>
              <w:rPr>
                <w:ins w:id="30264" w:author="Author"/>
              </w:rPr>
            </w:pPr>
            <w:ins w:id="30265" w:author="Author">
              <w:r w:rsidRPr="00D016EC">
                <w:t>2.35</w:t>
              </w:r>
            </w:ins>
          </w:p>
        </w:tc>
        <w:tc>
          <w:tcPr>
            <w:tcW w:w="400" w:type="dxa"/>
            <w:shd w:val="clear" w:color="auto" w:fill="auto"/>
            <w:noWrap/>
            <w:vAlign w:val="bottom"/>
          </w:tcPr>
          <w:p w14:paraId="4ED7BC60" w14:textId="77777777" w:rsidR="00C50A95" w:rsidRPr="00D016EC" w:rsidRDefault="00C50A95" w:rsidP="00416506">
            <w:pPr>
              <w:pStyle w:val="tabletext11"/>
              <w:jc w:val="center"/>
              <w:rPr>
                <w:ins w:id="30266" w:author="Author"/>
              </w:rPr>
            </w:pPr>
            <w:ins w:id="30267" w:author="Author">
              <w:r w:rsidRPr="00D016EC">
                <w:t>2.23</w:t>
              </w:r>
            </w:ins>
          </w:p>
        </w:tc>
        <w:tc>
          <w:tcPr>
            <w:tcW w:w="400" w:type="dxa"/>
            <w:shd w:val="clear" w:color="auto" w:fill="auto"/>
            <w:noWrap/>
            <w:vAlign w:val="bottom"/>
          </w:tcPr>
          <w:p w14:paraId="45629813" w14:textId="77777777" w:rsidR="00C50A95" w:rsidRPr="00D016EC" w:rsidRDefault="00C50A95" w:rsidP="00416506">
            <w:pPr>
              <w:pStyle w:val="tabletext11"/>
              <w:jc w:val="center"/>
              <w:rPr>
                <w:ins w:id="30268" w:author="Author"/>
              </w:rPr>
            </w:pPr>
            <w:ins w:id="30269" w:author="Author">
              <w:r w:rsidRPr="00D016EC">
                <w:t>2.11</w:t>
              </w:r>
            </w:ins>
          </w:p>
        </w:tc>
        <w:tc>
          <w:tcPr>
            <w:tcW w:w="400" w:type="dxa"/>
            <w:shd w:val="clear" w:color="auto" w:fill="auto"/>
            <w:noWrap/>
            <w:vAlign w:val="bottom"/>
          </w:tcPr>
          <w:p w14:paraId="7270EBA3" w14:textId="77777777" w:rsidR="00C50A95" w:rsidRPr="00D016EC" w:rsidRDefault="00C50A95" w:rsidP="00416506">
            <w:pPr>
              <w:pStyle w:val="tabletext11"/>
              <w:jc w:val="center"/>
              <w:rPr>
                <w:ins w:id="30270" w:author="Author"/>
              </w:rPr>
            </w:pPr>
            <w:ins w:id="30271" w:author="Author">
              <w:r w:rsidRPr="00D016EC">
                <w:t>1.99</w:t>
              </w:r>
            </w:ins>
          </w:p>
        </w:tc>
        <w:tc>
          <w:tcPr>
            <w:tcW w:w="400" w:type="dxa"/>
            <w:shd w:val="clear" w:color="auto" w:fill="auto"/>
            <w:noWrap/>
            <w:vAlign w:val="bottom"/>
          </w:tcPr>
          <w:p w14:paraId="710CCB24" w14:textId="77777777" w:rsidR="00C50A95" w:rsidRPr="00D016EC" w:rsidRDefault="00C50A95" w:rsidP="00416506">
            <w:pPr>
              <w:pStyle w:val="tabletext11"/>
              <w:jc w:val="center"/>
              <w:rPr>
                <w:ins w:id="30272" w:author="Author"/>
              </w:rPr>
            </w:pPr>
            <w:ins w:id="30273" w:author="Author">
              <w:r w:rsidRPr="00D016EC">
                <w:t>1.91</w:t>
              </w:r>
            </w:ins>
          </w:p>
        </w:tc>
        <w:tc>
          <w:tcPr>
            <w:tcW w:w="400" w:type="dxa"/>
            <w:shd w:val="clear" w:color="auto" w:fill="auto"/>
            <w:noWrap/>
            <w:vAlign w:val="bottom"/>
          </w:tcPr>
          <w:p w14:paraId="12DA18E5" w14:textId="77777777" w:rsidR="00C50A95" w:rsidRPr="00D016EC" w:rsidRDefault="00C50A95" w:rsidP="00416506">
            <w:pPr>
              <w:pStyle w:val="tabletext11"/>
              <w:jc w:val="center"/>
              <w:rPr>
                <w:ins w:id="30274" w:author="Author"/>
              </w:rPr>
            </w:pPr>
            <w:ins w:id="30275" w:author="Author">
              <w:r w:rsidRPr="00D016EC">
                <w:t>1.83</w:t>
              </w:r>
            </w:ins>
          </w:p>
        </w:tc>
        <w:tc>
          <w:tcPr>
            <w:tcW w:w="400" w:type="dxa"/>
            <w:shd w:val="clear" w:color="auto" w:fill="auto"/>
            <w:noWrap/>
            <w:vAlign w:val="bottom"/>
          </w:tcPr>
          <w:p w14:paraId="53F9C38F" w14:textId="77777777" w:rsidR="00C50A95" w:rsidRPr="00D016EC" w:rsidRDefault="00C50A95" w:rsidP="00416506">
            <w:pPr>
              <w:pStyle w:val="tabletext11"/>
              <w:jc w:val="center"/>
              <w:rPr>
                <w:ins w:id="30276" w:author="Author"/>
              </w:rPr>
            </w:pPr>
            <w:ins w:id="30277" w:author="Author">
              <w:r w:rsidRPr="00D016EC">
                <w:t>1.76</w:t>
              </w:r>
            </w:ins>
          </w:p>
        </w:tc>
        <w:tc>
          <w:tcPr>
            <w:tcW w:w="400" w:type="dxa"/>
            <w:shd w:val="clear" w:color="auto" w:fill="auto"/>
            <w:noWrap/>
            <w:vAlign w:val="bottom"/>
          </w:tcPr>
          <w:p w14:paraId="2FD031E5" w14:textId="77777777" w:rsidR="00C50A95" w:rsidRPr="00D016EC" w:rsidRDefault="00C50A95" w:rsidP="00416506">
            <w:pPr>
              <w:pStyle w:val="tabletext11"/>
              <w:jc w:val="center"/>
              <w:rPr>
                <w:ins w:id="30278" w:author="Author"/>
              </w:rPr>
            </w:pPr>
            <w:ins w:id="30279" w:author="Author">
              <w:r w:rsidRPr="00D016EC">
                <w:t>1.69</w:t>
              </w:r>
            </w:ins>
          </w:p>
        </w:tc>
        <w:tc>
          <w:tcPr>
            <w:tcW w:w="400" w:type="dxa"/>
            <w:shd w:val="clear" w:color="auto" w:fill="auto"/>
            <w:noWrap/>
            <w:vAlign w:val="bottom"/>
          </w:tcPr>
          <w:p w14:paraId="6116FC13" w14:textId="77777777" w:rsidR="00C50A95" w:rsidRPr="00D016EC" w:rsidRDefault="00C50A95" w:rsidP="00416506">
            <w:pPr>
              <w:pStyle w:val="tabletext11"/>
              <w:jc w:val="center"/>
              <w:rPr>
                <w:ins w:id="30280" w:author="Author"/>
              </w:rPr>
            </w:pPr>
            <w:ins w:id="30281" w:author="Author">
              <w:r w:rsidRPr="00D016EC">
                <w:t>1.62</w:t>
              </w:r>
            </w:ins>
          </w:p>
        </w:tc>
        <w:tc>
          <w:tcPr>
            <w:tcW w:w="400" w:type="dxa"/>
            <w:shd w:val="clear" w:color="auto" w:fill="auto"/>
            <w:noWrap/>
            <w:vAlign w:val="bottom"/>
          </w:tcPr>
          <w:p w14:paraId="49D15598" w14:textId="77777777" w:rsidR="00C50A95" w:rsidRPr="00D016EC" w:rsidRDefault="00C50A95" w:rsidP="00416506">
            <w:pPr>
              <w:pStyle w:val="tabletext11"/>
              <w:jc w:val="center"/>
              <w:rPr>
                <w:ins w:id="30282" w:author="Author"/>
              </w:rPr>
            </w:pPr>
            <w:ins w:id="30283" w:author="Author">
              <w:r w:rsidRPr="00D016EC">
                <w:t>1.56</w:t>
              </w:r>
            </w:ins>
          </w:p>
        </w:tc>
        <w:tc>
          <w:tcPr>
            <w:tcW w:w="400" w:type="dxa"/>
            <w:shd w:val="clear" w:color="auto" w:fill="auto"/>
            <w:noWrap/>
            <w:vAlign w:val="bottom"/>
          </w:tcPr>
          <w:p w14:paraId="7ECD893F" w14:textId="77777777" w:rsidR="00C50A95" w:rsidRPr="00D016EC" w:rsidRDefault="00C50A95" w:rsidP="00416506">
            <w:pPr>
              <w:pStyle w:val="tabletext11"/>
              <w:jc w:val="center"/>
              <w:rPr>
                <w:ins w:id="30284" w:author="Author"/>
              </w:rPr>
            </w:pPr>
            <w:ins w:id="30285" w:author="Author">
              <w:r w:rsidRPr="00D016EC">
                <w:t>1.49</w:t>
              </w:r>
            </w:ins>
          </w:p>
        </w:tc>
        <w:tc>
          <w:tcPr>
            <w:tcW w:w="400" w:type="dxa"/>
            <w:shd w:val="clear" w:color="auto" w:fill="auto"/>
            <w:noWrap/>
            <w:vAlign w:val="bottom"/>
          </w:tcPr>
          <w:p w14:paraId="2E173EB5" w14:textId="77777777" w:rsidR="00C50A95" w:rsidRPr="00D016EC" w:rsidRDefault="00C50A95" w:rsidP="00416506">
            <w:pPr>
              <w:pStyle w:val="tabletext11"/>
              <w:jc w:val="center"/>
              <w:rPr>
                <w:ins w:id="30286" w:author="Author"/>
              </w:rPr>
            </w:pPr>
            <w:ins w:id="30287" w:author="Author">
              <w:r w:rsidRPr="00D016EC">
                <w:t>1.43</w:t>
              </w:r>
            </w:ins>
          </w:p>
        </w:tc>
        <w:tc>
          <w:tcPr>
            <w:tcW w:w="400" w:type="dxa"/>
            <w:shd w:val="clear" w:color="auto" w:fill="auto"/>
            <w:noWrap/>
            <w:vAlign w:val="bottom"/>
          </w:tcPr>
          <w:p w14:paraId="4CCD734E" w14:textId="77777777" w:rsidR="00C50A95" w:rsidRPr="00D016EC" w:rsidRDefault="00C50A95" w:rsidP="00416506">
            <w:pPr>
              <w:pStyle w:val="tabletext11"/>
              <w:jc w:val="center"/>
              <w:rPr>
                <w:ins w:id="30288" w:author="Author"/>
              </w:rPr>
            </w:pPr>
            <w:ins w:id="30289" w:author="Author">
              <w:r w:rsidRPr="00D016EC">
                <w:t>1.38</w:t>
              </w:r>
            </w:ins>
          </w:p>
        </w:tc>
        <w:tc>
          <w:tcPr>
            <w:tcW w:w="400" w:type="dxa"/>
            <w:shd w:val="clear" w:color="auto" w:fill="auto"/>
            <w:noWrap/>
            <w:vAlign w:val="bottom"/>
          </w:tcPr>
          <w:p w14:paraId="00CD511B" w14:textId="77777777" w:rsidR="00C50A95" w:rsidRPr="00D016EC" w:rsidRDefault="00C50A95" w:rsidP="00416506">
            <w:pPr>
              <w:pStyle w:val="tabletext11"/>
              <w:jc w:val="center"/>
              <w:rPr>
                <w:ins w:id="30290" w:author="Author"/>
              </w:rPr>
            </w:pPr>
            <w:ins w:id="30291" w:author="Author">
              <w:r w:rsidRPr="00D016EC">
                <w:t>1.32</w:t>
              </w:r>
            </w:ins>
          </w:p>
        </w:tc>
        <w:tc>
          <w:tcPr>
            <w:tcW w:w="400" w:type="dxa"/>
            <w:shd w:val="clear" w:color="auto" w:fill="auto"/>
            <w:noWrap/>
            <w:vAlign w:val="bottom"/>
          </w:tcPr>
          <w:p w14:paraId="5FAD1D26" w14:textId="77777777" w:rsidR="00C50A95" w:rsidRPr="00D016EC" w:rsidRDefault="00C50A95" w:rsidP="00416506">
            <w:pPr>
              <w:pStyle w:val="tabletext11"/>
              <w:jc w:val="center"/>
              <w:rPr>
                <w:ins w:id="30292" w:author="Author"/>
              </w:rPr>
            </w:pPr>
            <w:ins w:id="30293" w:author="Author">
              <w:r w:rsidRPr="00D016EC">
                <w:t>1.27</w:t>
              </w:r>
            </w:ins>
          </w:p>
        </w:tc>
        <w:tc>
          <w:tcPr>
            <w:tcW w:w="440" w:type="dxa"/>
            <w:shd w:val="clear" w:color="auto" w:fill="auto"/>
            <w:noWrap/>
            <w:vAlign w:val="bottom"/>
          </w:tcPr>
          <w:p w14:paraId="0F441852" w14:textId="77777777" w:rsidR="00C50A95" w:rsidRPr="00D016EC" w:rsidRDefault="00C50A95" w:rsidP="00416506">
            <w:pPr>
              <w:pStyle w:val="tabletext11"/>
              <w:jc w:val="center"/>
              <w:rPr>
                <w:ins w:id="30294" w:author="Author"/>
              </w:rPr>
            </w:pPr>
            <w:ins w:id="30295" w:author="Author">
              <w:r w:rsidRPr="00D016EC">
                <w:t>1.22</w:t>
              </w:r>
            </w:ins>
          </w:p>
        </w:tc>
        <w:tc>
          <w:tcPr>
            <w:tcW w:w="400" w:type="dxa"/>
            <w:shd w:val="clear" w:color="auto" w:fill="auto"/>
            <w:noWrap/>
            <w:vAlign w:val="bottom"/>
          </w:tcPr>
          <w:p w14:paraId="4265B4BE" w14:textId="77777777" w:rsidR="00C50A95" w:rsidRPr="00D016EC" w:rsidRDefault="00C50A95" w:rsidP="00416506">
            <w:pPr>
              <w:pStyle w:val="tabletext11"/>
              <w:jc w:val="center"/>
              <w:rPr>
                <w:ins w:id="30296" w:author="Author"/>
              </w:rPr>
            </w:pPr>
            <w:ins w:id="30297" w:author="Author">
              <w:r w:rsidRPr="00D016EC">
                <w:t>1.17</w:t>
              </w:r>
            </w:ins>
          </w:p>
        </w:tc>
        <w:tc>
          <w:tcPr>
            <w:tcW w:w="400" w:type="dxa"/>
            <w:shd w:val="clear" w:color="auto" w:fill="auto"/>
            <w:noWrap/>
            <w:vAlign w:val="bottom"/>
          </w:tcPr>
          <w:p w14:paraId="52D3A448" w14:textId="77777777" w:rsidR="00C50A95" w:rsidRPr="00D016EC" w:rsidRDefault="00C50A95" w:rsidP="00416506">
            <w:pPr>
              <w:pStyle w:val="tabletext11"/>
              <w:jc w:val="center"/>
              <w:rPr>
                <w:ins w:id="30298" w:author="Author"/>
              </w:rPr>
            </w:pPr>
            <w:ins w:id="30299" w:author="Author">
              <w:r w:rsidRPr="00D016EC">
                <w:t>1.12</w:t>
              </w:r>
            </w:ins>
          </w:p>
        </w:tc>
        <w:tc>
          <w:tcPr>
            <w:tcW w:w="400" w:type="dxa"/>
            <w:shd w:val="clear" w:color="auto" w:fill="auto"/>
            <w:noWrap/>
            <w:vAlign w:val="bottom"/>
          </w:tcPr>
          <w:p w14:paraId="1C522E08" w14:textId="77777777" w:rsidR="00C50A95" w:rsidRPr="00D016EC" w:rsidRDefault="00C50A95" w:rsidP="00416506">
            <w:pPr>
              <w:pStyle w:val="tabletext11"/>
              <w:jc w:val="center"/>
              <w:rPr>
                <w:ins w:id="30300" w:author="Author"/>
              </w:rPr>
            </w:pPr>
            <w:ins w:id="30301" w:author="Author">
              <w:r w:rsidRPr="00D016EC">
                <w:t>1.08</w:t>
              </w:r>
            </w:ins>
          </w:p>
        </w:tc>
        <w:tc>
          <w:tcPr>
            <w:tcW w:w="400" w:type="dxa"/>
            <w:shd w:val="clear" w:color="auto" w:fill="auto"/>
            <w:noWrap/>
            <w:vAlign w:val="bottom"/>
          </w:tcPr>
          <w:p w14:paraId="17BCB483" w14:textId="77777777" w:rsidR="00C50A95" w:rsidRPr="00D016EC" w:rsidRDefault="00C50A95" w:rsidP="00416506">
            <w:pPr>
              <w:pStyle w:val="tabletext11"/>
              <w:jc w:val="center"/>
              <w:rPr>
                <w:ins w:id="30302" w:author="Author"/>
              </w:rPr>
            </w:pPr>
            <w:ins w:id="30303" w:author="Author">
              <w:r w:rsidRPr="00D016EC">
                <w:t>1.03</w:t>
              </w:r>
            </w:ins>
          </w:p>
        </w:tc>
        <w:tc>
          <w:tcPr>
            <w:tcW w:w="460" w:type="dxa"/>
            <w:shd w:val="clear" w:color="auto" w:fill="auto"/>
            <w:noWrap/>
            <w:vAlign w:val="bottom"/>
          </w:tcPr>
          <w:p w14:paraId="3D65C3A2" w14:textId="77777777" w:rsidR="00C50A95" w:rsidRPr="00D016EC" w:rsidRDefault="00C50A95" w:rsidP="00416506">
            <w:pPr>
              <w:pStyle w:val="tabletext11"/>
              <w:jc w:val="center"/>
              <w:rPr>
                <w:ins w:id="30304" w:author="Author"/>
              </w:rPr>
            </w:pPr>
            <w:ins w:id="30305" w:author="Author">
              <w:r w:rsidRPr="00D016EC">
                <w:t>0.99</w:t>
              </w:r>
            </w:ins>
          </w:p>
        </w:tc>
      </w:tr>
      <w:tr w:rsidR="00C50A95" w:rsidRPr="00D016EC" w14:paraId="6BD6F385" w14:textId="77777777" w:rsidTr="00416506">
        <w:trPr>
          <w:trHeight w:val="190"/>
          <w:ins w:id="30306" w:author="Author"/>
        </w:trPr>
        <w:tc>
          <w:tcPr>
            <w:tcW w:w="200" w:type="dxa"/>
            <w:tcBorders>
              <w:right w:val="nil"/>
            </w:tcBorders>
            <w:shd w:val="clear" w:color="auto" w:fill="auto"/>
            <w:vAlign w:val="bottom"/>
          </w:tcPr>
          <w:p w14:paraId="49CBBACE" w14:textId="77777777" w:rsidR="00C50A95" w:rsidRPr="00D016EC" w:rsidRDefault="00C50A95" w:rsidP="00416506">
            <w:pPr>
              <w:pStyle w:val="tabletext11"/>
              <w:jc w:val="right"/>
              <w:rPr>
                <w:ins w:id="30307" w:author="Author"/>
              </w:rPr>
            </w:pPr>
          </w:p>
        </w:tc>
        <w:tc>
          <w:tcPr>
            <w:tcW w:w="1580" w:type="dxa"/>
            <w:tcBorders>
              <w:left w:val="nil"/>
            </w:tcBorders>
            <w:shd w:val="clear" w:color="auto" w:fill="auto"/>
            <w:vAlign w:val="bottom"/>
          </w:tcPr>
          <w:p w14:paraId="27CA4D86" w14:textId="77777777" w:rsidR="00C50A95" w:rsidRPr="00D016EC" w:rsidRDefault="00C50A95" w:rsidP="00416506">
            <w:pPr>
              <w:pStyle w:val="tabletext11"/>
              <w:tabs>
                <w:tab w:val="decimal" w:pos="640"/>
              </w:tabs>
              <w:rPr>
                <w:ins w:id="30308" w:author="Author"/>
              </w:rPr>
            </w:pPr>
            <w:ins w:id="30309" w:author="Author">
              <w:r w:rsidRPr="00D016EC">
                <w:t>450,000 to 499,999</w:t>
              </w:r>
            </w:ins>
          </w:p>
        </w:tc>
        <w:tc>
          <w:tcPr>
            <w:tcW w:w="680" w:type="dxa"/>
            <w:shd w:val="clear" w:color="auto" w:fill="auto"/>
            <w:noWrap/>
            <w:vAlign w:val="bottom"/>
          </w:tcPr>
          <w:p w14:paraId="170CDB9C" w14:textId="77777777" w:rsidR="00C50A95" w:rsidRPr="00D016EC" w:rsidRDefault="00C50A95" w:rsidP="00416506">
            <w:pPr>
              <w:pStyle w:val="tabletext11"/>
              <w:jc w:val="center"/>
              <w:rPr>
                <w:ins w:id="30310" w:author="Author"/>
              </w:rPr>
            </w:pPr>
            <w:ins w:id="30311" w:author="Author">
              <w:r w:rsidRPr="00D016EC">
                <w:t>3.30</w:t>
              </w:r>
            </w:ins>
          </w:p>
        </w:tc>
        <w:tc>
          <w:tcPr>
            <w:tcW w:w="900" w:type="dxa"/>
            <w:shd w:val="clear" w:color="auto" w:fill="auto"/>
            <w:noWrap/>
            <w:vAlign w:val="bottom"/>
          </w:tcPr>
          <w:p w14:paraId="63519F8D" w14:textId="77777777" w:rsidR="00C50A95" w:rsidRPr="00D016EC" w:rsidRDefault="00C50A95" w:rsidP="00416506">
            <w:pPr>
              <w:pStyle w:val="tabletext11"/>
              <w:jc w:val="center"/>
              <w:rPr>
                <w:ins w:id="30312" w:author="Author"/>
              </w:rPr>
            </w:pPr>
            <w:ins w:id="30313" w:author="Author">
              <w:r w:rsidRPr="00D016EC">
                <w:t>3.30</w:t>
              </w:r>
            </w:ins>
          </w:p>
        </w:tc>
        <w:tc>
          <w:tcPr>
            <w:tcW w:w="400" w:type="dxa"/>
            <w:shd w:val="clear" w:color="auto" w:fill="auto"/>
            <w:noWrap/>
            <w:vAlign w:val="bottom"/>
          </w:tcPr>
          <w:p w14:paraId="4D62C0AF" w14:textId="77777777" w:rsidR="00C50A95" w:rsidRPr="00D016EC" w:rsidRDefault="00C50A95" w:rsidP="00416506">
            <w:pPr>
              <w:pStyle w:val="tabletext11"/>
              <w:jc w:val="center"/>
              <w:rPr>
                <w:ins w:id="30314" w:author="Author"/>
              </w:rPr>
            </w:pPr>
            <w:ins w:id="30315" w:author="Author">
              <w:r w:rsidRPr="00D016EC">
                <w:t>3.30</w:t>
              </w:r>
            </w:ins>
          </w:p>
        </w:tc>
        <w:tc>
          <w:tcPr>
            <w:tcW w:w="400" w:type="dxa"/>
            <w:shd w:val="clear" w:color="auto" w:fill="auto"/>
            <w:noWrap/>
            <w:vAlign w:val="bottom"/>
          </w:tcPr>
          <w:p w14:paraId="6086D8F5" w14:textId="77777777" w:rsidR="00C50A95" w:rsidRPr="00D016EC" w:rsidRDefault="00C50A95" w:rsidP="00416506">
            <w:pPr>
              <w:pStyle w:val="tabletext11"/>
              <w:jc w:val="center"/>
              <w:rPr>
                <w:ins w:id="30316" w:author="Author"/>
              </w:rPr>
            </w:pPr>
            <w:ins w:id="30317" w:author="Author">
              <w:r w:rsidRPr="00D016EC">
                <w:t>3.15</w:t>
              </w:r>
            </w:ins>
          </w:p>
        </w:tc>
        <w:tc>
          <w:tcPr>
            <w:tcW w:w="400" w:type="dxa"/>
            <w:shd w:val="clear" w:color="auto" w:fill="auto"/>
            <w:noWrap/>
            <w:vAlign w:val="bottom"/>
          </w:tcPr>
          <w:p w14:paraId="303E119C" w14:textId="77777777" w:rsidR="00C50A95" w:rsidRPr="00D016EC" w:rsidRDefault="00C50A95" w:rsidP="00416506">
            <w:pPr>
              <w:pStyle w:val="tabletext11"/>
              <w:jc w:val="center"/>
              <w:rPr>
                <w:ins w:id="30318" w:author="Author"/>
              </w:rPr>
            </w:pPr>
            <w:ins w:id="30319" w:author="Author">
              <w:r w:rsidRPr="00D016EC">
                <w:t>3.00</w:t>
              </w:r>
            </w:ins>
          </w:p>
        </w:tc>
        <w:tc>
          <w:tcPr>
            <w:tcW w:w="400" w:type="dxa"/>
            <w:shd w:val="clear" w:color="auto" w:fill="auto"/>
            <w:noWrap/>
            <w:vAlign w:val="bottom"/>
          </w:tcPr>
          <w:p w14:paraId="58366902" w14:textId="77777777" w:rsidR="00C50A95" w:rsidRPr="00D016EC" w:rsidRDefault="00C50A95" w:rsidP="00416506">
            <w:pPr>
              <w:pStyle w:val="tabletext11"/>
              <w:jc w:val="center"/>
              <w:rPr>
                <w:ins w:id="30320" w:author="Author"/>
              </w:rPr>
            </w:pPr>
            <w:ins w:id="30321" w:author="Author">
              <w:r w:rsidRPr="00D016EC">
                <w:t>2.71</w:t>
              </w:r>
            </w:ins>
          </w:p>
        </w:tc>
        <w:tc>
          <w:tcPr>
            <w:tcW w:w="400" w:type="dxa"/>
            <w:shd w:val="clear" w:color="auto" w:fill="auto"/>
            <w:noWrap/>
            <w:vAlign w:val="bottom"/>
          </w:tcPr>
          <w:p w14:paraId="3A675BAD" w14:textId="77777777" w:rsidR="00C50A95" w:rsidRPr="00D016EC" w:rsidRDefault="00C50A95" w:rsidP="00416506">
            <w:pPr>
              <w:pStyle w:val="tabletext11"/>
              <w:jc w:val="center"/>
              <w:rPr>
                <w:ins w:id="30322" w:author="Author"/>
              </w:rPr>
            </w:pPr>
            <w:ins w:id="30323" w:author="Author">
              <w:r w:rsidRPr="00D016EC">
                <w:t>2.58</w:t>
              </w:r>
            </w:ins>
          </w:p>
        </w:tc>
        <w:tc>
          <w:tcPr>
            <w:tcW w:w="400" w:type="dxa"/>
            <w:shd w:val="clear" w:color="auto" w:fill="auto"/>
            <w:noWrap/>
            <w:vAlign w:val="bottom"/>
          </w:tcPr>
          <w:p w14:paraId="2A34CF8B" w14:textId="77777777" w:rsidR="00C50A95" w:rsidRPr="00D016EC" w:rsidRDefault="00C50A95" w:rsidP="00416506">
            <w:pPr>
              <w:pStyle w:val="tabletext11"/>
              <w:jc w:val="center"/>
              <w:rPr>
                <w:ins w:id="30324" w:author="Author"/>
              </w:rPr>
            </w:pPr>
            <w:ins w:id="30325" w:author="Author">
              <w:r w:rsidRPr="00D016EC">
                <w:t>2.45</w:t>
              </w:r>
            </w:ins>
          </w:p>
        </w:tc>
        <w:tc>
          <w:tcPr>
            <w:tcW w:w="400" w:type="dxa"/>
            <w:shd w:val="clear" w:color="auto" w:fill="auto"/>
            <w:noWrap/>
            <w:vAlign w:val="bottom"/>
          </w:tcPr>
          <w:p w14:paraId="470ADD37" w14:textId="77777777" w:rsidR="00C50A95" w:rsidRPr="00D016EC" w:rsidRDefault="00C50A95" w:rsidP="00416506">
            <w:pPr>
              <w:pStyle w:val="tabletext11"/>
              <w:jc w:val="center"/>
              <w:rPr>
                <w:ins w:id="30326" w:author="Author"/>
              </w:rPr>
            </w:pPr>
            <w:ins w:id="30327" w:author="Author">
              <w:r w:rsidRPr="00D016EC">
                <w:t>2.33</w:t>
              </w:r>
            </w:ins>
          </w:p>
        </w:tc>
        <w:tc>
          <w:tcPr>
            <w:tcW w:w="400" w:type="dxa"/>
            <w:shd w:val="clear" w:color="auto" w:fill="auto"/>
            <w:noWrap/>
            <w:vAlign w:val="bottom"/>
          </w:tcPr>
          <w:p w14:paraId="06D55908" w14:textId="77777777" w:rsidR="00C50A95" w:rsidRPr="00D016EC" w:rsidRDefault="00C50A95" w:rsidP="00416506">
            <w:pPr>
              <w:pStyle w:val="tabletext11"/>
              <w:jc w:val="center"/>
              <w:rPr>
                <w:ins w:id="30328" w:author="Author"/>
              </w:rPr>
            </w:pPr>
            <w:ins w:id="30329" w:author="Author">
              <w:r w:rsidRPr="00D016EC">
                <w:t>2.20</w:t>
              </w:r>
            </w:ins>
          </w:p>
        </w:tc>
        <w:tc>
          <w:tcPr>
            <w:tcW w:w="400" w:type="dxa"/>
            <w:shd w:val="clear" w:color="auto" w:fill="auto"/>
            <w:noWrap/>
            <w:vAlign w:val="bottom"/>
          </w:tcPr>
          <w:p w14:paraId="41C53769" w14:textId="77777777" w:rsidR="00C50A95" w:rsidRPr="00D016EC" w:rsidRDefault="00C50A95" w:rsidP="00416506">
            <w:pPr>
              <w:pStyle w:val="tabletext11"/>
              <w:jc w:val="center"/>
              <w:rPr>
                <w:ins w:id="30330" w:author="Author"/>
              </w:rPr>
            </w:pPr>
            <w:ins w:id="30331" w:author="Author">
              <w:r w:rsidRPr="00D016EC">
                <w:t>2.08</w:t>
              </w:r>
            </w:ins>
          </w:p>
        </w:tc>
        <w:tc>
          <w:tcPr>
            <w:tcW w:w="400" w:type="dxa"/>
            <w:shd w:val="clear" w:color="auto" w:fill="auto"/>
            <w:noWrap/>
            <w:vAlign w:val="bottom"/>
          </w:tcPr>
          <w:p w14:paraId="45EB9721" w14:textId="77777777" w:rsidR="00C50A95" w:rsidRPr="00D016EC" w:rsidRDefault="00C50A95" w:rsidP="00416506">
            <w:pPr>
              <w:pStyle w:val="tabletext11"/>
              <w:jc w:val="center"/>
              <w:rPr>
                <w:ins w:id="30332" w:author="Author"/>
              </w:rPr>
            </w:pPr>
            <w:ins w:id="30333" w:author="Author">
              <w:r w:rsidRPr="00D016EC">
                <w:t>2.00</w:t>
              </w:r>
            </w:ins>
          </w:p>
        </w:tc>
        <w:tc>
          <w:tcPr>
            <w:tcW w:w="400" w:type="dxa"/>
            <w:shd w:val="clear" w:color="auto" w:fill="auto"/>
            <w:noWrap/>
            <w:vAlign w:val="bottom"/>
          </w:tcPr>
          <w:p w14:paraId="7A119A9C" w14:textId="77777777" w:rsidR="00C50A95" w:rsidRPr="00D016EC" w:rsidRDefault="00C50A95" w:rsidP="00416506">
            <w:pPr>
              <w:pStyle w:val="tabletext11"/>
              <w:jc w:val="center"/>
              <w:rPr>
                <w:ins w:id="30334" w:author="Author"/>
              </w:rPr>
            </w:pPr>
            <w:ins w:id="30335" w:author="Author">
              <w:r w:rsidRPr="00D016EC">
                <w:t>1.92</w:t>
              </w:r>
            </w:ins>
          </w:p>
        </w:tc>
        <w:tc>
          <w:tcPr>
            <w:tcW w:w="400" w:type="dxa"/>
            <w:shd w:val="clear" w:color="auto" w:fill="auto"/>
            <w:noWrap/>
            <w:vAlign w:val="bottom"/>
          </w:tcPr>
          <w:p w14:paraId="106559C5" w14:textId="77777777" w:rsidR="00C50A95" w:rsidRPr="00D016EC" w:rsidRDefault="00C50A95" w:rsidP="00416506">
            <w:pPr>
              <w:pStyle w:val="tabletext11"/>
              <w:jc w:val="center"/>
              <w:rPr>
                <w:ins w:id="30336" w:author="Author"/>
              </w:rPr>
            </w:pPr>
            <w:ins w:id="30337" w:author="Author">
              <w:r w:rsidRPr="00D016EC">
                <w:t>1.84</w:t>
              </w:r>
            </w:ins>
          </w:p>
        </w:tc>
        <w:tc>
          <w:tcPr>
            <w:tcW w:w="400" w:type="dxa"/>
            <w:shd w:val="clear" w:color="auto" w:fill="auto"/>
            <w:noWrap/>
            <w:vAlign w:val="bottom"/>
          </w:tcPr>
          <w:p w14:paraId="1B31A13A" w14:textId="77777777" w:rsidR="00C50A95" w:rsidRPr="00D016EC" w:rsidRDefault="00C50A95" w:rsidP="00416506">
            <w:pPr>
              <w:pStyle w:val="tabletext11"/>
              <w:jc w:val="center"/>
              <w:rPr>
                <w:ins w:id="30338" w:author="Author"/>
              </w:rPr>
            </w:pPr>
            <w:ins w:id="30339" w:author="Author">
              <w:r w:rsidRPr="00D016EC">
                <w:t>1.77</w:t>
              </w:r>
            </w:ins>
          </w:p>
        </w:tc>
        <w:tc>
          <w:tcPr>
            <w:tcW w:w="400" w:type="dxa"/>
            <w:shd w:val="clear" w:color="auto" w:fill="auto"/>
            <w:noWrap/>
            <w:vAlign w:val="bottom"/>
          </w:tcPr>
          <w:p w14:paraId="5A02EC8F" w14:textId="77777777" w:rsidR="00C50A95" w:rsidRPr="00D016EC" w:rsidRDefault="00C50A95" w:rsidP="00416506">
            <w:pPr>
              <w:pStyle w:val="tabletext11"/>
              <w:jc w:val="center"/>
              <w:rPr>
                <w:ins w:id="30340" w:author="Author"/>
              </w:rPr>
            </w:pPr>
            <w:ins w:id="30341" w:author="Author">
              <w:r w:rsidRPr="00D016EC">
                <w:t>1.69</w:t>
              </w:r>
            </w:ins>
          </w:p>
        </w:tc>
        <w:tc>
          <w:tcPr>
            <w:tcW w:w="400" w:type="dxa"/>
            <w:shd w:val="clear" w:color="auto" w:fill="auto"/>
            <w:noWrap/>
            <w:vAlign w:val="bottom"/>
          </w:tcPr>
          <w:p w14:paraId="3D3A1685" w14:textId="77777777" w:rsidR="00C50A95" w:rsidRPr="00D016EC" w:rsidRDefault="00C50A95" w:rsidP="00416506">
            <w:pPr>
              <w:pStyle w:val="tabletext11"/>
              <w:jc w:val="center"/>
              <w:rPr>
                <w:ins w:id="30342" w:author="Author"/>
              </w:rPr>
            </w:pPr>
            <w:ins w:id="30343" w:author="Author">
              <w:r w:rsidRPr="00D016EC">
                <w:t>1.63</w:t>
              </w:r>
            </w:ins>
          </w:p>
        </w:tc>
        <w:tc>
          <w:tcPr>
            <w:tcW w:w="400" w:type="dxa"/>
            <w:shd w:val="clear" w:color="auto" w:fill="auto"/>
            <w:noWrap/>
            <w:vAlign w:val="bottom"/>
          </w:tcPr>
          <w:p w14:paraId="787ECDB8" w14:textId="77777777" w:rsidR="00C50A95" w:rsidRPr="00D016EC" w:rsidRDefault="00C50A95" w:rsidP="00416506">
            <w:pPr>
              <w:pStyle w:val="tabletext11"/>
              <w:jc w:val="center"/>
              <w:rPr>
                <w:ins w:id="30344" w:author="Author"/>
              </w:rPr>
            </w:pPr>
            <w:ins w:id="30345" w:author="Author">
              <w:r w:rsidRPr="00D016EC">
                <w:t>1.56</w:t>
              </w:r>
            </w:ins>
          </w:p>
        </w:tc>
        <w:tc>
          <w:tcPr>
            <w:tcW w:w="400" w:type="dxa"/>
            <w:shd w:val="clear" w:color="auto" w:fill="auto"/>
            <w:noWrap/>
            <w:vAlign w:val="bottom"/>
          </w:tcPr>
          <w:p w14:paraId="33A71124" w14:textId="77777777" w:rsidR="00C50A95" w:rsidRPr="00D016EC" w:rsidRDefault="00C50A95" w:rsidP="00416506">
            <w:pPr>
              <w:pStyle w:val="tabletext11"/>
              <w:jc w:val="center"/>
              <w:rPr>
                <w:ins w:id="30346" w:author="Author"/>
              </w:rPr>
            </w:pPr>
            <w:ins w:id="30347" w:author="Author">
              <w:r w:rsidRPr="00D016EC">
                <w:t>1.50</w:t>
              </w:r>
            </w:ins>
          </w:p>
        </w:tc>
        <w:tc>
          <w:tcPr>
            <w:tcW w:w="400" w:type="dxa"/>
            <w:shd w:val="clear" w:color="auto" w:fill="auto"/>
            <w:noWrap/>
            <w:vAlign w:val="bottom"/>
          </w:tcPr>
          <w:p w14:paraId="2B497150" w14:textId="77777777" w:rsidR="00C50A95" w:rsidRPr="00D016EC" w:rsidRDefault="00C50A95" w:rsidP="00416506">
            <w:pPr>
              <w:pStyle w:val="tabletext11"/>
              <w:jc w:val="center"/>
              <w:rPr>
                <w:ins w:id="30348" w:author="Author"/>
              </w:rPr>
            </w:pPr>
            <w:ins w:id="30349" w:author="Author">
              <w:r w:rsidRPr="00D016EC">
                <w:t>1.44</w:t>
              </w:r>
            </w:ins>
          </w:p>
        </w:tc>
        <w:tc>
          <w:tcPr>
            <w:tcW w:w="400" w:type="dxa"/>
            <w:shd w:val="clear" w:color="auto" w:fill="auto"/>
            <w:noWrap/>
            <w:vAlign w:val="bottom"/>
          </w:tcPr>
          <w:p w14:paraId="3B8CDEBB" w14:textId="77777777" w:rsidR="00C50A95" w:rsidRPr="00D016EC" w:rsidRDefault="00C50A95" w:rsidP="00416506">
            <w:pPr>
              <w:pStyle w:val="tabletext11"/>
              <w:jc w:val="center"/>
              <w:rPr>
                <w:ins w:id="30350" w:author="Author"/>
              </w:rPr>
            </w:pPr>
            <w:ins w:id="30351" w:author="Author">
              <w:r w:rsidRPr="00D016EC">
                <w:t>1.38</w:t>
              </w:r>
            </w:ins>
          </w:p>
        </w:tc>
        <w:tc>
          <w:tcPr>
            <w:tcW w:w="400" w:type="dxa"/>
            <w:shd w:val="clear" w:color="auto" w:fill="auto"/>
            <w:noWrap/>
            <w:vAlign w:val="bottom"/>
          </w:tcPr>
          <w:p w14:paraId="26498F84" w14:textId="77777777" w:rsidR="00C50A95" w:rsidRPr="00D016EC" w:rsidRDefault="00C50A95" w:rsidP="00416506">
            <w:pPr>
              <w:pStyle w:val="tabletext11"/>
              <w:jc w:val="center"/>
              <w:rPr>
                <w:ins w:id="30352" w:author="Author"/>
              </w:rPr>
            </w:pPr>
            <w:ins w:id="30353" w:author="Author">
              <w:r w:rsidRPr="00D016EC">
                <w:t>1.33</w:t>
              </w:r>
            </w:ins>
          </w:p>
        </w:tc>
        <w:tc>
          <w:tcPr>
            <w:tcW w:w="440" w:type="dxa"/>
            <w:shd w:val="clear" w:color="auto" w:fill="auto"/>
            <w:noWrap/>
            <w:vAlign w:val="bottom"/>
          </w:tcPr>
          <w:p w14:paraId="6F137DC9" w14:textId="77777777" w:rsidR="00C50A95" w:rsidRPr="00D016EC" w:rsidRDefault="00C50A95" w:rsidP="00416506">
            <w:pPr>
              <w:pStyle w:val="tabletext11"/>
              <w:jc w:val="center"/>
              <w:rPr>
                <w:ins w:id="30354" w:author="Author"/>
              </w:rPr>
            </w:pPr>
            <w:ins w:id="30355" w:author="Author">
              <w:r w:rsidRPr="00D016EC">
                <w:t>1.27</w:t>
              </w:r>
            </w:ins>
          </w:p>
        </w:tc>
        <w:tc>
          <w:tcPr>
            <w:tcW w:w="400" w:type="dxa"/>
            <w:shd w:val="clear" w:color="auto" w:fill="auto"/>
            <w:noWrap/>
            <w:vAlign w:val="bottom"/>
          </w:tcPr>
          <w:p w14:paraId="59CD891F" w14:textId="77777777" w:rsidR="00C50A95" w:rsidRPr="00D016EC" w:rsidRDefault="00C50A95" w:rsidP="00416506">
            <w:pPr>
              <w:pStyle w:val="tabletext11"/>
              <w:jc w:val="center"/>
              <w:rPr>
                <w:ins w:id="30356" w:author="Author"/>
              </w:rPr>
            </w:pPr>
            <w:ins w:id="30357" w:author="Author">
              <w:r w:rsidRPr="00D016EC">
                <w:t>1.22</w:t>
              </w:r>
            </w:ins>
          </w:p>
        </w:tc>
        <w:tc>
          <w:tcPr>
            <w:tcW w:w="400" w:type="dxa"/>
            <w:shd w:val="clear" w:color="auto" w:fill="auto"/>
            <w:noWrap/>
            <w:vAlign w:val="bottom"/>
          </w:tcPr>
          <w:p w14:paraId="3D1242E7" w14:textId="77777777" w:rsidR="00C50A95" w:rsidRPr="00D016EC" w:rsidRDefault="00C50A95" w:rsidP="00416506">
            <w:pPr>
              <w:pStyle w:val="tabletext11"/>
              <w:jc w:val="center"/>
              <w:rPr>
                <w:ins w:id="30358" w:author="Author"/>
              </w:rPr>
            </w:pPr>
            <w:ins w:id="30359" w:author="Author">
              <w:r w:rsidRPr="00D016EC">
                <w:t>1.17</w:t>
              </w:r>
            </w:ins>
          </w:p>
        </w:tc>
        <w:tc>
          <w:tcPr>
            <w:tcW w:w="400" w:type="dxa"/>
            <w:shd w:val="clear" w:color="auto" w:fill="auto"/>
            <w:noWrap/>
            <w:vAlign w:val="bottom"/>
          </w:tcPr>
          <w:p w14:paraId="009D6D31" w14:textId="77777777" w:rsidR="00C50A95" w:rsidRPr="00D016EC" w:rsidRDefault="00C50A95" w:rsidP="00416506">
            <w:pPr>
              <w:pStyle w:val="tabletext11"/>
              <w:jc w:val="center"/>
              <w:rPr>
                <w:ins w:id="30360" w:author="Author"/>
              </w:rPr>
            </w:pPr>
            <w:ins w:id="30361" w:author="Author">
              <w:r w:rsidRPr="00D016EC">
                <w:t>1.13</w:t>
              </w:r>
            </w:ins>
          </w:p>
        </w:tc>
        <w:tc>
          <w:tcPr>
            <w:tcW w:w="400" w:type="dxa"/>
            <w:shd w:val="clear" w:color="auto" w:fill="auto"/>
            <w:noWrap/>
            <w:vAlign w:val="bottom"/>
          </w:tcPr>
          <w:p w14:paraId="3272990A" w14:textId="77777777" w:rsidR="00C50A95" w:rsidRPr="00D016EC" w:rsidRDefault="00C50A95" w:rsidP="00416506">
            <w:pPr>
              <w:pStyle w:val="tabletext11"/>
              <w:jc w:val="center"/>
              <w:rPr>
                <w:ins w:id="30362" w:author="Author"/>
              </w:rPr>
            </w:pPr>
            <w:ins w:id="30363" w:author="Author">
              <w:r w:rsidRPr="00D016EC">
                <w:t>1.08</w:t>
              </w:r>
            </w:ins>
          </w:p>
        </w:tc>
        <w:tc>
          <w:tcPr>
            <w:tcW w:w="460" w:type="dxa"/>
            <w:shd w:val="clear" w:color="auto" w:fill="auto"/>
            <w:noWrap/>
            <w:vAlign w:val="bottom"/>
          </w:tcPr>
          <w:p w14:paraId="7165DCDD" w14:textId="77777777" w:rsidR="00C50A95" w:rsidRPr="00D016EC" w:rsidRDefault="00C50A95" w:rsidP="00416506">
            <w:pPr>
              <w:pStyle w:val="tabletext11"/>
              <w:jc w:val="center"/>
              <w:rPr>
                <w:ins w:id="30364" w:author="Author"/>
              </w:rPr>
            </w:pPr>
            <w:ins w:id="30365" w:author="Author">
              <w:r w:rsidRPr="00D016EC">
                <w:t>1.04</w:t>
              </w:r>
            </w:ins>
          </w:p>
        </w:tc>
      </w:tr>
      <w:tr w:rsidR="00C50A95" w:rsidRPr="00D016EC" w14:paraId="726FA573" w14:textId="77777777" w:rsidTr="00416506">
        <w:trPr>
          <w:trHeight w:val="190"/>
          <w:ins w:id="30366" w:author="Author"/>
        </w:trPr>
        <w:tc>
          <w:tcPr>
            <w:tcW w:w="200" w:type="dxa"/>
            <w:tcBorders>
              <w:right w:val="nil"/>
            </w:tcBorders>
            <w:shd w:val="clear" w:color="auto" w:fill="auto"/>
            <w:vAlign w:val="bottom"/>
          </w:tcPr>
          <w:p w14:paraId="304926D6" w14:textId="77777777" w:rsidR="00C50A95" w:rsidRPr="00D016EC" w:rsidRDefault="00C50A95" w:rsidP="00416506">
            <w:pPr>
              <w:pStyle w:val="tabletext11"/>
              <w:jc w:val="right"/>
              <w:rPr>
                <w:ins w:id="30367" w:author="Author"/>
              </w:rPr>
            </w:pPr>
          </w:p>
        </w:tc>
        <w:tc>
          <w:tcPr>
            <w:tcW w:w="1580" w:type="dxa"/>
            <w:tcBorders>
              <w:left w:val="nil"/>
            </w:tcBorders>
            <w:shd w:val="clear" w:color="auto" w:fill="auto"/>
            <w:vAlign w:val="bottom"/>
          </w:tcPr>
          <w:p w14:paraId="01639A6A" w14:textId="77777777" w:rsidR="00C50A95" w:rsidRPr="00D016EC" w:rsidRDefault="00C50A95" w:rsidP="00416506">
            <w:pPr>
              <w:pStyle w:val="tabletext11"/>
              <w:tabs>
                <w:tab w:val="decimal" w:pos="640"/>
              </w:tabs>
              <w:rPr>
                <w:ins w:id="30368" w:author="Author"/>
              </w:rPr>
            </w:pPr>
            <w:ins w:id="30369" w:author="Author">
              <w:r w:rsidRPr="00D016EC">
                <w:t>500,000 to 599,999</w:t>
              </w:r>
            </w:ins>
          </w:p>
        </w:tc>
        <w:tc>
          <w:tcPr>
            <w:tcW w:w="680" w:type="dxa"/>
            <w:shd w:val="clear" w:color="auto" w:fill="auto"/>
            <w:noWrap/>
            <w:vAlign w:val="bottom"/>
          </w:tcPr>
          <w:p w14:paraId="65279099" w14:textId="77777777" w:rsidR="00C50A95" w:rsidRPr="00D016EC" w:rsidRDefault="00C50A95" w:rsidP="00416506">
            <w:pPr>
              <w:pStyle w:val="tabletext11"/>
              <w:jc w:val="center"/>
              <w:rPr>
                <w:ins w:id="30370" w:author="Author"/>
              </w:rPr>
            </w:pPr>
            <w:ins w:id="30371" w:author="Author">
              <w:r w:rsidRPr="00D016EC">
                <w:t>3.47</w:t>
              </w:r>
            </w:ins>
          </w:p>
        </w:tc>
        <w:tc>
          <w:tcPr>
            <w:tcW w:w="900" w:type="dxa"/>
            <w:shd w:val="clear" w:color="auto" w:fill="auto"/>
            <w:noWrap/>
            <w:vAlign w:val="bottom"/>
          </w:tcPr>
          <w:p w14:paraId="39E33159" w14:textId="77777777" w:rsidR="00C50A95" w:rsidRPr="00D016EC" w:rsidRDefault="00C50A95" w:rsidP="00416506">
            <w:pPr>
              <w:pStyle w:val="tabletext11"/>
              <w:jc w:val="center"/>
              <w:rPr>
                <w:ins w:id="30372" w:author="Author"/>
              </w:rPr>
            </w:pPr>
            <w:ins w:id="30373" w:author="Author">
              <w:r w:rsidRPr="00D016EC">
                <w:t>3.47</w:t>
              </w:r>
            </w:ins>
          </w:p>
        </w:tc>
        <w:tc>
          <w:tcPr>
            <w:tcW w:w="400" w:type="dxa"/>
            <w:shd w:val="clear" w:color="auto" w:fill="auto"/>
            <w:noWrap/>
            <w:vAlign w:val="bottom"/>
          </w:tcPr>
          <w:p w14:paraId="5BE8FA9F" w14:textId="77777777" w:rsidR="00C50A95" w:rsidRPr="00D016EC" w:rsidRDefault="00C50A95" w:rsidP="00416506">
            <w:pPr>
              <w:pStyle w:val="tabletext11"/>
              <w:jc w:val="center"/>
              <w:rPr>
                <w:ins w:id="30374" w:author="Author"/>
              </w:rPr>
            </w:pPr>
            <w:ins w:id="30375" w:author="Author">
              <w:r w:rsidRPr="00D016EC">
                <w:t>3.47</w:t>
              </w:r>
            </w:ins>
          </w:p>
        </w:tc>
        <w:tc>
          <w:tcPr>
            <w:tcW w:w="400" w:type="dxa"/>
            <w:shd w:val="clear" w:color="auto" w:fill="auto"/>
            <w:noWrap/>
            <w:vAlign w:val="bottom"/>
          </w:tcPr>
          <w:p w14:paraId="13E3970E" w14:textId="77777777" w:rsidR="00C50A95" w:rsidRPr="00D016EC" w:rsidRDefault="00C50A95" w:rsidP="00416506">
            <w:pPr>
              <w:pStyle w:val="tabletext11"/>
              <w:jc w:val="center"/>
              <w:rPr>
                <w:ins w:id="30376" w:author="Author"/>
              </w:rPr>
            </w:pPr>
            <w:ins w:id="30377" w:author="Author">
              <w:r w:rsidRPr="00D016EC">
                <w:t>3.31</w:t>
              </w:r>
            </w:ins>
          </w:p>
        </w:tc>
        <w:tc>
          <w:tcPr>
            <w:tcW w:w="400" w:type="dxa"/>
            <w:shd w:val="clear" w:color="auto" w:fill="auto"/>
            <w:noWrap/>
            <w:vAlign w:val="bottom"/>
          </w:tcPr>
          <w:p w14:paraId="1D26C024" w14:textId="77777777" w:rsidR="00C50A95" w:rsidRPr="00D016EC" w:rsidRDefault="00C50A95" w:rsidP="00416506">
            <w:pPr>
              <w:pStyle w:val="tabletext11"/>
              <w:jc w:val="center"/>
              <w:rPr>
                <w:ins w:id="30378" w:author="Author"/>
              </w:rPr>
            </w:pPr>
            <w:ins w:id="30379" w:author="Author">
              <w:r w:rsidRPr="00D016EC">
                <w:t>3.16</w:t>
              </w:r>
            </w:ins>
          </w:p>
        </w:tc>
        <w:tc>
          <w:tcPr>
            <w:tcW w:w="400" w:type="dxa"/>
            <w:shd w:val="clear" w:color="auto" w:fill="auto"/>
            <w:noWrap/>
            <w:vAlign w:val="bottom"/>
          </w:tcPr>
          <w:p w14:paraId="72A5E690" w14:textId="77777777" w:rsidR="00C50A95" w:rsidRPr="00D016EC" w:rsidRDefault="00C50A95" w:rsidP="00416506">
            <w:pPr>
              <w:pStyle w:val="tabletext11"/>
              <w:jc w:val="center"/>
              <w:rPr>
                <w:ins w:id="30380" w:author="Author"/>
              </w:rPr>
            </w:pPr>
            <w:ins w:id="30381" w:author="Author">
              <w:r w:rsidRPr="00D016EC">
                <w:t>2.84</w:t>
              </w:r>
            </w:ins>
          </w:p>
        </w:tc>
        <w:tc>
          <w:tcPr>
            <w:tcW w:w="400" w:type="dxa"/>
            <w:shd w:val="clear" w:color="auto" w:fill="auto"/>
            <w:noWrap/>
            <w:vAlign w:val="bottom"/>
          </w:tcPr>
          <w:p w14:paraId="618B1912" w14:textId="77777777" w:rsidR="00C50A95" w:rsidRPr="00D016EC" w:rsidRDefault="00C50A95" w:rsidP="00416506">
            <w:pPr>
              <w:pStyle w:val="tabletext11"/>
              <w:jc w:val="center"/>
              <w:rPr>
                <w:ins w:id="30382" w:author="Author"/>
              </w:rPr>
            </w:pPr>
            <w:ins w:id="30383" w:author="Author">
              <w:r w:rsidRPr="00D016EC">
                <w:t>2.71</w:t>
              </w:r>
            </w:ins>
          </w:p>
        </w:tc>
        <w:tc>
          <w:tcPr>
            <w:tcW w:w="400" w:type="dxa"/>
            <w:shd w:val="clear" w:color="auto" w:fill="auto"/>
            <w:noWrap/>
            <w:vAlign w:val="bottom"/>
          </w:tcPr>
          <w:p w14:paraId="304DC3FF" w14:textId="77777777" w:rsidR="00C50A95" w:rsidRPr="00D016EC" w:rsidRDefault="00C50A95" w:rsidP="00416506">
            <w:pPr>
              <w:pStyle w:val="tabletext11"/>
              <w:jc w:val="center"/>
              <w:rPr>
                <w:ins w:id="30384" w:author="Author"/>
              </w:rPr>
            </w:pPr>
            <w:ins w:id="30385" w:author="Author">
              <w:r w:rsidRPr="00D016EC">
                <w:t>2.58</w:t>
              </w:r>
            </w:ins>
          </w:p>
        </w:tc>
        <w:tc>
          <w:tcPr>
            <w:tcW w:w="400" w:type="dxa"/>
            <w:shd w:val="clear" w:color="auto" w:fill="auto"/>
            <w:noWrap/>
            <w:vAlign w:val="bottom"/>
          </w:tcPr>
          <w:p w14:paraId="3264DC2A" w14:textId="77777777" w:rsidR="00C50A95" w:rsidRPr="00D016EC" w:rsidRDefault="00C50A95" w:rsidP="00416506">
            <w:pPr>
              <w:pStyle w:val="tabletext11"/>
              <w:jc w:val="center"/>
              <w:rPr>
                <w:ins w:id="30386" w:author="Author"/>
              </w:rPr>
            </w:pPr>
            <w:ins w:id="30387" w:author="Author">
              <w:r w:rsidRPr="00D016EC">
                <w:t>2.45</w:t>
              </w:r>
            </w:ins>
          </w:p>
        </w:tc>
        <w:tc>
          <w:tcPr>
            <w:tcW w:w="400" w:type="dxa"/>
            <w:shd w:val="clear" w:color="auto" w:fill="auto"/>
            <w:noWrap/>
            <w:vAlign w:val="bottom"/>
          </w:tcPr>
          <w:p w14:paraId="625EF885" w14:textId="77777777" w:rsidR="00C50A95" w:rsidRPr="00D016EC" w:rsidRDefault="00C50A95" w:rsidP="00416506">
            <w:pPr>
              <w:pStyle w:val="tabletext11"/>
              <w:jc w:val="center"/>
              <w:rPr>
                <w:ins w:id="30388" w:author="Author"/>
              </w:rPr>
            </w:pPr>
            <w:ins w:id="30389" w:author="Author">
              <w:r w:rsidRPr="00D016EC">
                <w:t>2.32</w:t>
              </w:r>
            </w:ins>
          </w:p>
        </w:tc>
        <w:tc>
          <w:tcPr>
            <w:tcW w:w="400" w:type="dxa"/>
            <w:shd w:val="clear" w:color="auto" w:fill="auto"/>
            <w:noWrap/>
            <w:vAlign w:val="bottom"/>
          </w:tcPr>
          <w:p w14:paraId="7070E82C" w14:textId="77777777" w:rsidR="00C50A95" w:rsidRPr="00D016EC" w:rsidRDefault="00C50A95" w:rsidP="00416506">
            <w:pPr>
              <w:pStyle w:val="tabletext11"/>
              <w:jc w:val="center"/>
              <w:rPr>
                <w:ins w:id="30390" w:author="Author"/>
              </w:rPr>
            </w:pPr>
            <w:ins w:id="30391" w:author="Author">
              <w:r w:rsidRPr="00D016EC">
                <w:t>2.19</w:t>
              </w:r>
            </w:ins>
          </w:p>
        </w:tc>
        <w:tc>
          <w:tcPr>
            <w:tcW w:w="400" w:type="dxa"/>
            <w:shd w:val="clear" w:color="auto" w:fill="auto"/>
            <w:noWrap/>
            <w:vAlign w:val="bottom"/>
          </w:tcPr>
          <w:p w14:paraId="3687C25E" w14:textId="77777777" w:rsidR="00C50A95" w:rsidRPr="00D016EC" w:rsidRDefault="00C50A95" w:rsidP="00416506">
            <w:pPr>
              <w:pStyle w:val="tabletext11"/>
              <w:jc w:val="center"/>
              <w:rPr>
                <w:ins w:id="30392" w:author="Author"/>
              </w:rPr>
            </w:pPr>
            <w:ins w:id="30393" w:author="Author">
              <w:r w:rsidRPr="00D016EC">
                <w:t>2.10</w:t>
              </w:r>
            </w:ins>
          </w:p>
        </w:tc>
        <w:tc>
          <w:tcPr>
            <w:tcW w:w="400" w:type="dxa"/>
            <w:shd w:val="clear" w:color="auto" w:fill="auto"/>
            <w:noWrap/>
            <w:vAlign w:val="bottom"/>
          </w:tcPr>
          <w:p w14:paraId="113856A9" w14:textId="77777777" w:rsidR="00C50A95" w:rsidRPr="00D016EC" w:rsidRDefault="00C50A95" w:rsidP="00416506">
            <w:pPr>
              <w:pStyle w:val="tabletext11"/>
              <w:jc w:val="center"/>
              <w:rPr>
                <w:ins w:id="30394" w:author="Author"/>
              </w:rPr>
            </w:pPr>
            <w:ins w:id="30395" w:author="Author">
              <w:r w:rsidRPr="00D016EC">
                <w:t>2.01</w:t>
              </w:r>
            </w:ins>
          </w:p>
        </w:tc>
        <w:tc>
          <w:tcPr>
            <w:tcW w:w="400" w:type="dxa"/>
            <w:shd w:val="clear" w:color="auto" w:fill="auto"/>
            <w:noWrap/>
            <w:vAlign w:val="bottom"/>
          </w:tcPr>
          <w:p w14:paraId="396141F3" w14:textId="77777777" w:rsidR="00C50A95" w:rsidRPr="00D016EC" w:rsidRDefault="00C50A95" w:rsidP="00416506">
            <w:pPr>
              <w:pStyle w:val="tabletext11"/>
              <w:jc w:val="center"/>
              <w:rPr>
                <w:ins w:id="30396" w:author="Author"/>
              </w:rPr>
            </w:pPr>
            <w:ins w:id="30397" w:author="Author">
              <w:r w:rsidRPr="00D016EC">
                <w:t>1.93</w:t>
              </w:r>
            </w:ins>
          </w:p>
        </w:tc>
        <w:tc>
          <w:tcPr>
            <w:tcW w:w="400" w:type="dxa"/>
            <w:shd w:val="clear" w:color="auto" w:fill="auto"/>
            <w:noWrap/>
            <w:vAlign w:val="bottom"/>
          </w:tcPr>
          <w:p w14:paraId="632BD5BA" w14:textId="77777777" w:rsidR="00C50A95" w:rsidRPr="00D016EC" w:rsidRDefault="00C50A95" w:rsidP="00416506">
            <w:pPr>
              <w:pStyle w:val="tabletext11"/>
              <w:jc w:val="center"/>
              <w:rPr>
                <w:ins w:id="30398" w:author="Author"/>
              </w:rPr>
            </w:pPr>
            <w:ins w:id="30399" w:author="Author">
              <w:r w:rsidRPr="00D016EC">
                <w:t>1.86</w:t>
              </w:r>
            </w:ins>
          </w:p>
        </w:tc>
        <w:tc>
          <w:tcPr>
            <w:tcW w:w="400" w:type="dxa"/>
            <w:shd w:val="clear" w:color="auto" w:fill="auto"/>
            <w:noWrap/>
            <w:vAlign w:val="bottom"/>
          </w:tcPr>
          <w:p w14:paraId="23B3213B" w14:textId="77777777" w:rsidR="00C50A95" w:rsidRPr="00D016EC" w:rsidRDefault="00C50A95" w:rsidP="00416506">
            <w:pPr>
              <w:pStyle w:val="tabletext11"/>
              <w:jc w:val="center"/>
              <w:rPr>
                <w:ins w:id="30400" w:author="Author"/>
              </w:rPr>
            </w:pPr>
            <w:ins w:id="30401" w:author="Author">
              <w:r w:rsidRPr="00D016EC">
                <w:t>1.78</w:t>
              </w:r>
            </w:ins>
          </w:p>
        </w:tc>
        <w:tc>
          <w:tcPr>
            <w:tcW w:w="400" w:type="dxa"/>
            <w:shd w:val="clear" w:color="auto" w:fill="auto"/>
            <w:noWrap/>
            <w:vAlign w:val="bottom"/>
          </w:tcPr>
          <w:p w14:paraId="2A0E940D" w14:textId="77777777" w:rsidR="00C50A95" w:rsidRPr="00D016EC" w:rsidRDefault="00C50A95" w:rsidP="00416506">
            <w:pPr>
              <w:pStyle w:val="tabletext11"/>
              <w:jc w:val="center"/>
              <w:rPr>
                <w:ins w:id="30402" w:author="Author"/>
              </w:rPr>
            </w:pPr>
            <w:ins w:id="30403" w:author="Author">
              <w:r w:rsidRPr="00D016EC">
                <w:t>1.71</w:t>
              </w:r>
            </w:ins>
          </w:p>
        </w:tc>
        <w:tc>
          <w:tcPr>
            <w:tcW w:w="400" w:type="dxa"/>
            <w:shd w:val="clear" w:color="auto" w:fill="auto"/>
            <w:noWrap/>
            <w:vAlign w:val="bottom"/>
          </w:tcPr>
          <w:p w14:paraId="0C52725E" w14:textId="77777777" w:rsidR="00C50A95" w:rsidRPr="00D016EC" w:rsidRDefault="00C50A95" w:rsidP="00416506">
            <w:pPr>
              <w:pStyle w:val="tabletext11"/>
              <w:jc w:val="center"/>
              <w:rPr>
                <w:ins w:id="30404" w:author="Author"/>
              </w:rPr>
            </w:pPr>
            <w:ins w:id="30405" w:author="Author">
              <w:r w:rsidRPr="00D016EC">
                <w:t>1.64</w:t>
              </w:r>
            </w:ins>
          </w:p>
        </w:tc>
        <w:tc>
          <w:tcPr>
            <w:tcW w:w="400" w:type="dxa"/>
            <w:shd w:val="clear" w:color="auto" w:fill="auto"/>
            <w:noWrap/>
            <w:vAlign w:val="bottom"/>
          </w:tcPr>
          <w:p w14:paraId="51FA4A1A" w14:textId="77777777" w:rsidR="00C50A95" w:rsidRPr="00D016EC" w:rsidRDefault="00C50A95" w:rsidP="00416506">
            <w:pPr>
              <w:pStyle w:val="tabletext11"/>
              <w:jc w:val="center"/>
              <w:rPr>
                <w:ins w:id="30406" w:author="Author"/>
              </w:rPr>
            </w:pPr>
            <w:ins w:id="30407" w:author="Author">
              <w:r w:rsidRPr="00D016EC">
                <w:t>1.58</w:t>
              </w:r>
            </w:ins>
          </w:p>
        </w:tc>
        <w:tc>
          <w:tcPr>
            <w:tcW w:w="400" w:type="dxa"/>
            <w:shd w:val="clear" w:color="auto" w:fill="auto"/>
            <w:noWrap/>
            <w:vAlign w:val="bottom"/>
          </w:tcPr>
          <w:p w14:paraId="09F9AC01" w14:textId="77777777" w:rsidR="00C50A95" w:rsidRPr="00D016EC" w:rsidRDefault="00C50A95" w:rsidP="00416506">
            <w:pPr>
              <w:pStyle w:val="tabletext11"/>
              <w:jc w:val="center"/>
              <w:rPr>
                <w:ins w:id="30408" w:author="Author"/>
              </w:rPr>
            </w:pPr>
            <w:ins w:id="30409" w:author="Author">
              <w:r w:rsidRPr="00D016EC">
                <w:t>1.51</w:t>
              </w:r>
            </w:ins>
          </w:p>
        </w:tc>
        <w:tc>
          <w:tcPr>
            <w:tcW w:w="400" w:type="dxa"/>
            <w:shd w:val="clear" w:color="auto" w:fill="auto"/>
            <w:noWrap/>
            <w:vAlign w:val="bottom"/>
          </w:tcPr>
          <w:p w14:paraId="4A484CB3" w14:textId="77777777" w:rsidR="00C50A95" w:rsidRPr="00D016EC" w:rsidRDefault="00C50A95" w:rsidP="00416506">
            <w:pPr>
              <w:pStyle w:val="tabletext11"/>
              <w:jc w:val="center"/>
              <w:rPr>
                <w:ins w:id="30410" w:author="Author"/>
              </w:rPr>
            </w:pPr>
            <w:ins w:id="30411" w:author="Author">
              <w:r w:rsidRPr="00D016EC">
                <w:t>1.45</w:t>
              </w:r>
            </w:ins>
          </w:p>
        </w:tc>
        <w:tc>
          <w:tcPr>
            <w:tcW w:w="400" w:type="dxa"/>
            <w:shd w:val="clear" w:color="auto" w:fill="auto"/>
            <w:noWrap/>
            <w:vAlign w:val="bottom"/>
          </w:tcPr>
          <w:p w14:paraId="52B33A8E" w14:textId="77777777" w:rsidR="00C50A95" w:rsidRPr="00D016EC" w:rsidRDefault="00C50A95" w:rsidP="00416506">
            <w:pPr>
              <w:pStyle w:val="tabletext11"/>
              <w:jc w:val="center"/>
              <w:rPr>
                <w:ins w:id="30412" w:author="Author"/>
              </w:rPr>
            </w:pPr>
            <w:ins w:id="30413" w:author="Author">
              <w:r w:rsidRPr="00D016EC">
                <w:t>1.39</w:t>
              </w:r>
            </w:ins>
          </w:p>
        </w:tc>
        <w:tc>
          <w:tcPr>
            <w:tcW w:w="440" w:type="dxa"/>
            <w:shd w:val="clear" w:color="auto" w:fill="auto"/>
            <w:noWrap/>
            <w:vAlign w:val="bottom"/>
          </w:tcPr>
          <w:p w14:paraId="40DA3706" w14:textId="77777777" w:rsidR="00C50A95" w:rsidRPr="00D016EC" w:rsidRDefault="00C50A95" w:rsidP="00416506">
            <w:pPr>
              <w:pStyle w:val="tabletext11"/>
              <w:jc w:val="center"/>
              <w:rPr>
                <w:ins w:id="30414" w:author="Author"/>
              </w:rPr>
            </w:pPr>
            <w:ins w:id="30415" w:author="Author">
              <w:r w:rsidRPr="00D016EC">
                <w:t>1.34</w:t>
              </w:r>
            </w:ins>
          </w:p>
        </w:tc>
        <w:tc>
          <w:tcPr>
            <w:tcW w:w="400" w:type="dxa"/>
            <w:shd w:val="clear" w:color="auto" w:fill="auto"/>
            <w:noWrap/>
            <w:vAlign w:val="bottom"/>
          </w:tcPr>
          <w:p w14:paraId="0E7DA811" w14:textId="77777777" w:rsidR="00C50A95" w:rsidRPr="00D016EC" w:rsidRDefault="00C50A95" w:rsidP="00416506">
            <w:pPr>
              <w:pStyle w:val="tabletext11"/>
              <w:jc w:val="center"/>
              <w:rPr>
                <w:ins w:id="30416" w:author="Author"/>
              </w:rPr>
            </w:pPr>
            <w:ins w:id="30417" w:author="Author">
              <w:r w:rsidRPr="00D016EC">
                <w:t>1.29</w:t>
              </w:r>
            </w:ins>
          </w:p>
        </w:tc>
        <w:tc>
          <w:tcPr>
            <w:tcW w:w="400" w:type="dxa"/>
            <w:shd w:val="clear" w:color="auto" w:fill="auto"/>
            <w:noWrap/>
            <w:vAlign w:val="bottom"/>
          </w:tcPr>
          <w:p w14:paraId="05A54136" w14:textId="77777777" w:rsidR="00C50A95" w:rsidRPr="00D016EC" w:rsidRDefault="00C50A95" w:rsidP="00416506">
            <w:pPr>
              <w:pStyle w:val="tabletext11"/>
              <w:jc w:val="center"/>
              <w:rPr>
                <w:ins w:id="30418" w:author="Author"/>
              </w:rPr>
            </w:pPr>
            <w:ins w:id="30419" w:author="Author">
              <w:r w:rsidRPr="00D016EC">
                <w:t>1.23</w:t>
              </w:r>
            </w:ins>
          </w:p>
        </w:tc>
        <w:tc>
          <w:tcPr>
            <w:tcW w:w="400" w:type="dxa"/>
            <w:shd w:val="clear" w:color="auto" w:fill="auto"/>
            <w:noWrap/>
            <w:vAlign w:val="bottom"/>
          </w:tcPr>
          <w:p w14:paraId="2FC36E77" w14:textId="77777777" w:rsidR="00C50A95" w:rsidRPr="00D016EC" w:rsidRDefault="00C50A95" w:rsidP="00416506">
            <w:pPr>
              <w:pStyle w:val="tabletext11"/>
              <w:jc w:val="center"/>
              <w:rPr>
                <w:ins w:id="30420" w:author="Author"/>
              </w:rPr>
            </w:pPr>
            <w:ins w:id="30421" w:author="Author">
              <w:r w:rsidRPr="00D016EC">
                <w:t>1.18</w:t>
              </w:r>
            </w:ins>
          </w:p>
        </w:tc>
        <w:tc>
          <w:tcPr>
            <w:tcW w:w="400" w:type="dxa"/>
            <w:shd w:val="clear" w:color="auto" w:fill="auto"/>
            <w:noWrap/>
            <w:vAlign w:val="bottom"/>
          </w:tcPr>
          <w:p w14:paraId="77718765" w14:textId="77777777" w:rsidR="00C50A95" w:rsidRPr="00D016EC" w:rsidRDefault="00C50A95" w:rsidP="00416506">
            <w:pPr>
              <w:pStyle w:val="tabletext11"/>
              <w:jc w:val="center"/>
              <w:rPr>
                <w:ins w:id="30422" w:author="Author"/>
              </w:rPr>
            </w:pPr>
            <w:ins w:id="30423" w:author="Author">
              <w:r w:rsidRPr="00D016EC">
                <w:t>1.14</w:t>
              </w:r>
            </w:ins>
          </w:p>
        </w:tc>
        <w:tc>
          <w:tcPr>
            <w:tcW w:w="460" w:type="dxa"/>
            <w:shd w:val="clear" w:color="auto" w:fill="auto"/>
            <w:noWrap/>
            <w:vAlign w:val="bottom"/>
          </w:tcPr>
          <w:p w14:paraId="5964286C" w14:textId="77777777" w:rsidR="00C50A95" w:rsidRPr="00D016EC" w:rsidRDefault="00C50A95" w:rsidP="00416506">
            <w:pPr>
              <w:pStyle w:val="tabletext11"/>
              <w:jc w:val="center"/>
              <w:rPr>
                <w:ins w:id="30424" w:author="Author"/>
              </w:rPr>
            </w:pPr>
            <w:ins w:id="30425" w:author="Author">
              <w:r w:rsidRPr="00D016EC">
                <w:t>1.09</w:t>
              </w:r>
            </w:ins>
          </w:p>
        </w:tc>
      </w:tr>
      <w:tr w:rsidR="00C50A95" w:rsidRPr="00D016EC" w14:paraId="7F738BD4" w14:textId="77777777" w:rsidTr="00416506">
        <w:trPr>
          <w:trHeight w:val="190"/>
          <w:ins w:id="30426" w:author="Author"/>
        </w:trPr>
        <w:tc>
          <w:tcPr>
            <w:tcW w:w="200" w:type="dxa"/>
            <w:tcBorders>
              <w:right w:val="nil"/>
            </w:tcBorders>
            <w:shd w:val="clear" w:color="auto" w:fill="auto"/>
            <w:vAlign w:val="bottom"/>
          </w:tcPr>
          <w:p w14:paraId="402B3466" w14:textId="77777777" w:rsidR="00C50A95" w:rsidRPr="00D016EC" w:rsidRDefault="00C50A95" w:rsidP="00416506">
            <w:pPr>
              <w:pStyle w:val="tabletext11"/>
              <w:jc w:val="right"/>
              <w:rPr>
                <w:ins w:id="30427" w:author="Author"/>
              </w:rPr>
            </w:pPr>
          </w:p>
        </w:tc>
        <w:tc>
          <w:tcPr>
            <w:tcW w:w="1580" w:type="dxa"/>
            <w:tcBorders>
              <w:left w:val="nil"/>
            </w:tcBorders>
            <w:shd w:val="clear" w:color="auto" w:fill="auto"/>
            <w:vAlign w:val="bottom"/>
          </w:tcPr>
          <w:p w14:paraId="5485FE33" w14:textId="77777777" w:rsidR="00C50A95" w:rsidRPr="00D016EC" w:rsidRDefault="00C50A95" w:rsidP="00416506">
            <w:pPr>
              <w:pStyle w:val="tabletext11"/>
              <w:tabs>
                <w:tab w:val="decimal" w:pos="640"/>
              </w:tabs>
              <w:rPr>
                <w:ins w:id="30428" w:author="Author"/>
              </w:rPr>
            </w:pPr>
            <w:ins w:id="30429" w:author="Author">
              <w:r w:rsidRPr="00D016EC">
                <w:t>600,000 to 699,999</w:t>
              </w:r>
            </w:ins>
          </w:p>
        </w:tc>
        <w:tc>
          <w:tcPr>
            <w:tcW w:w="680" w:type="dxa"/>
            <w:shd w:val="clear" w:color="auto" w:fill="auto"/>
            <w:noWrap/>
            <w:vAlign w:val="bottom"/>
          </w:tcPr>
          <w:p w14:paraId="3375DFDE" w14:textId="77777777" w:rsidR="00C50A95" w:rsidRPr="00D016EC" w:rsidRDefault="00C50A95" w:rsidP="00416506">
            <w:pPr>
              <w:pStyle w:val="tabletext11"/>
              <w:jc w:val="center"/>
              <w:rPr>
                <w:ins w:id="30430" w:author="Author"/>
              </w:rPr>
            </w:pPr>
            <w:ins w:id="30431" w:author="Author">
              <w:r w:rsidRPr="00D016EC">
                <w:t>3.72</w:t>
              </w:r>
            </w:ins>
          </w:p>
        </w:tc>
        <w:tc>
          <w:tcPr>
            <w:tcW w:w="900" w:type="dxa"/>
            <w:shd w:val="clear" w:color="auto" w:fill="auto"/>
            <w:noWrap/>
            <w:vAlign w:val="bottom"/>
          </w:tcPr>
          <w:p w14:paraId="4C1A0C5B" w14:textId="77777777" w:rsidR="00C50A95" w:rsidRPr="00D016EC" w:rsidRDefault="00C50A95" w:rsidP="00416506">
            <w:pPr>
              <w:pStyle w:val="tabletext11"/>
              <w:jc w:val="center"/>
              <w:rPr>
                <w:ins w:id="30432" w:author="Author"/>
              </w:rPr>
            </w:pPr>
            <w:ins w:id="30433" w:author="Author">
              <w:r w:rsidRPr="00D016EC">
                <w:t>3.72</w:t>
              </w:r>
            </w:ins>
          </w:p>
        </w:tc>
        <w:tc>
          <w:tcPr>
            <w:tcW w:w="400" w:type="dxa"/>
            <w:shd w:val="clear" w:color="auto" w:fill="auto"/>
            <w:noWrap/>
            <w:vAlign w:val="bottom"/>
          </w:tcPr>
          <w:p w14:paraId="1E58EE8E" w14:textId="77777777" w:rsidR="00C50A95" w:rsidRPr="00D016EC" w:rsidRDefault="00C50A95" w:rsidP="00416506">
            <w:pPr>
              <w:pStyle w:val="tabletext11"/>
              <w:jc w:val="center"/>
              <w:rPr>
                <w:ins w:id="30434" w:author="Author"/>
              </w:rPr>
            </w:pPr>
            <w:ins w:id="30435" w:author="Author">
              <w:r w:rsidRPr="00D016EC">
                <w:t>3.72</w:t>
              </w:r>
            </w:ins>
          </w:p>
        </w:tc>
        <w:tc>
          <w:tcPr>
            <w:tcW w:w="400" w:type="dxa"/>
            <w:shd w:val="clear" w:color="auto" w:fill="auto"/>
            <w:noWrap/>
            <w:vAlign w:val="bottom"/>
          </w:tcPr>
          <w:p w14:paraId="54C47BDA" w14:textId="77777777" w:rsidR="00C50A95" w:rsidRPr="00D016EC" w:rsidRDefault="00C50A95" w:rsidP="00416506">
            <w:pPr>
              <w:pStyle w:val="tabletext11"/>
              <w:jc w:val="center"/>
              <w:rPr>
                <w:ins w:id="30436" w:author="Author"/>
              </w:rPr>
            </w:pPr>
            <w:ins w:id="30437" w:author="Author">
              <w:r w:rsidRPr="00D016EC">
                <w:t>3.55</w:t>
              </w:r>
            </w:ins>
          </w:p>
        </w:tc>
        <w:tc>
          <w:tcPr>
            <w:tcW w:w="400" w:type="dxa"/>
            <w:shd w:val="clear" w:color="auto" w:fill="auto"/>
            <w:noWrap/>
            <w:vAlign w:val="bottom"/>
          </w:tcPr>
          <w:p w14:paraId="10D031DD" w14:textId="77777777" w:rsidR="00C50A95" w:rsidRPr="00D016EC" w:rsidRDefault="00C50A95" w:rsidP="00416506">
            <w:pPr>
              <w:pStyle w:val="tabletext11"/>
              <w:jc w:val="center"/>
              <w:rPr>
                <w:ins w:id="30438" w:author="Author"/>
              </w:rPr>
            </w:pPr>
            <w:ins w:id="30439" w:author="Author">
              <w:r w:rsidRPr="00D016EC">
                <w:t>3.38</w:t>
              </w:r>
            </w:ins>
          </w:p>
        </w:tc>
        <w:tc>
          <w:tcPr>
            <w:tcW w:w="400" w:type="dxa"/>
            <w:shd w:val="clear" w:color="auto" w:fill="auto"/>
            <w:noWrap/>
            <w:vAlign w:val="bottom"/>
          </w:tcPr>
          <w:p w14:paraId="1E15B2B2" w14:textId="77777777" w:rsidR="00C50A95" w:rsidRPr="00D016EC" w:rsidRDefault="00C50A95" w:rsidP="00416506">
            <w:pPr>
              <w:pStyle w:val="tabletext11"/>
              <w:jc w:val="center"/>
              <w:rPr>
                <w:ins w:id="30440" w:author="Author"/>
              </w:rPr>
            </w:pPr>
            <w:ins w:id="30441" w:author="Author">
              <w:r w:rsidRPr="00D016EC">
                <w:t>3.05</w:t>
              </w:r>
            </w:ins>
          </w:p>
        </w:tc>
        <w:tc>
          <w:tcPr>
            <w:tcW w:w="400" w:type="dxa"/>
            <w:shd w:val="clear" w:color="auto" w:fill="auto"/>
            <w:noWrap/>
            <w:vAlign w:val="bottom"/>
          </w:tcPr>
          <w:p w14:paraId="41750E1C" w14:textId="77777777" w:rsidR="00C50A95" w:rsidRPr="00D016EC" w:rsidRDefault="00C50A95" w:rsidP="00416506">
            <w:pPr>
              <w:pStyle w:val="tabletext11"/>
              <w:jc w:val="center"/>
              <w:rPr>
                <w:ins w:id="30442" w:author="Author"/>
              </w:rPr>
            </w:pPr>
            <w:ins w:id="30443" w:author="Author">
              <w:r w:rsidRPr="00D016EC">
                <w:t>2.91</w:t>
              </w:r>
            </w:ins>
          </w:p>
        </w:tc>
        <w:tc>
          <w:tcPr>
            <w:tcW w:w="400" w:type="dxa"/>
            <w:shd w:val="clear" w:color="auto" w:fill="auto"/>
            <w:noWrap/>
            <w:vAlign w:val="bottom"/>
          </w:tcPr>
          <w:p w14:paraId="42AB31E5" w14:textId="77777777" w:rsidR="00C50A95" w:rsidRPr="00D016EC" w:rsidRDefault="00C50A95" w:rsidP="00416506">
            <w:pPr>
              <w:pStyle w:val="tabletext11"/>
              <w:jc w:val="center"/>
              <w:rPr>
                <w:ins w:id="30444" w:author="Author"/>
              </w:rPr>
            </w:pPr>
            <w:ins w:id="30445" w:author="Author">
              <w:r w:rsidRPr="00D016EC">
                <w:t>2.77</w:t>
              </w:r>
            </w:ins>
          </w:p>
        </w:tc>
        <w:tc>
          <w:tcPr>
            <w:tcW w:w="400" w:type="dxa"/>
            <w:shd w:val="clear" w:color="auto" w:fill="auto"/>
            <w:noWrap/>
            <w:vAlign w:val="bottom"/>
          </w:tcPr>
          <w:p w14:paraId="3CA60358" w14:textId="77777777" w:rsidR="00C50A95" w:rsidRPr="00D016EC" w:rsidRDefault="00C50A95" w:rsidP="00416506">
            <w:pPr>
              <w:pStyle w:val="tabletext11"/>
              <w:jc w:val="center"/>
              <w:rPr>
                <w:ins w:id="30446" w:author="Author"/>
              </w:rPr>
            </w:pPr>
            <w:ins w:id="30447" w:author="Author">
              <w:r w:rsidRPr="00D016EC">
                <w:t>2.62</w:t>
              </w:r>
            </w:ins>
          </w:p>
        </w:tc>
        <w:tc>
          <w:tcPr>
            <w:tcW w:w="400" w:type="dxa"/>
            <w:shd w:val="clear" w:color="auto" w:fill="auto"/>
            <w:noWrap/>
            <w:vAlign w:val="bottom"/>
          </w:tcPr>
          <w:p w14:paraId="47DB290D" w14:textId="77777777" w:rsidR="00C50A95" w:rsidRPr="00D016EC" w:rsidRDefault="00C50A95" w:rsidP="00416506">
            <w:pPr>
              <w:pStyle w:val="tabletext11"/>
              <w:jc w:val="center"/>
              <w:rPr>
                <w:ins w:id="30448" w:author="Author"/>
              </w:rPr>
            </w:pPr>
            <w:ins w:id="30449" w:author="Author">
              <w:r w:rsidRPr="00D016EC">
                <w:t>2.48</w:t>
              </w:r>
            </w:ins>
          </w:p>
        </w:tc>
        <w:tc>
          <w:tcPr>
            <w:tcW w:w="400" w:type="dxa"/>
            <w:shd w:val="clear" w:color="auto" w:fill="auto"/>
            <w:noWrap/>
            <w:vAlign w:val="bottom"/>
          </w:tcPr>
          <w:p w14:paraId="3DC2A8A5" w14:textId="77777777" w:rsidR="00C50A95" w:rsidRPr="00D016EC" w:rsidRDefault="00C50A95" w:rsidP="00416506">
            <w:pPr>
              <w:pStyle w:val="tabletext11"/>
              <w:jc w:val="center"/>
              <w:rPr>
                <w:ins w:id="30450" w:author="Author"/>
              </w:rPr>
            </w:pPr>
            <w:ins w:id="30451" w:author="Author">
              <w:r w:rsidRPr="00D016EC">
                <w:t>2.34</w:t>
              </w:r>
            </w:ins>
          </w:p>
        </w:tc>
        <w:tc>
          <w:tcPr>
            <w:tcW w:w="400" w:type="dxa"/>
            <w:shd w:val="clear" w:color="auto" w:fill="auto"/>
            <w:noWrap/>
            <w:vAlign w:val="bottom"/>
          </w:tcPr>
          <w:p w14:paraId="6FCCA25F" w14:textId="77777777" w:rsidR="00C50A95" w:rsidRPr="00D016EC" w:rsidRDefault="00C50A95" w:rsidP="00416506">
            <w:pPr>
              <w:pStyle w:val="tabletext11"/>
              <w:jc w:val="center"/>
              <w:rPr>
                <w:ins w:id="30452" w:author="Author"/>
              </w:rPr>
            </w:pPr>
            <w:ins w:id="30453" w:author="Author">
              <w:r w:rsidRPr="00D016EC">
                <w:t>2.25</w:t>
              </w:r>
            </w:ins>
          </w:p>
        </w:tc>
        <w:tc>
          <w:tcPr>
            <w:tcW w:w="400" w:type="dxa"/>
            <w:shd w:val="clear" w:color="auto" w:fill="auto"/>
            <w:noWrap/>
            <w:vAlign w:val="bottom"/>
          </w:tcPr>
          <w:p w14:paraId="187E0DF3" w14:textId="77777777" w:rsidR="00C50A95" w:rsidRPr="00D016EC" w:rsidRDefault="00C50A95" w:rsidP="00416506">
            <w:pPr>
              <w:pStyle w:val="tabletext11"/>
              <w:jc w:val="center"/>
              <w:rPr>
                <w:ins w:id="30454" w:author="Author"/>
              </w:rPr>
            </w:pPr>
            <w:ins w:id="30455" w:author="Author">
              <w:r w:rsidRPr="00D016EC">
                <w:t>2.16</w:t>
              </w:r>
            </w:ins>
          </w:p>
        </w:tc>
        <w:tc>
          <w:tcPr>
            <w:tcW w:w="400" w:type="dxa"/>
            <w:shd w:val="clear" w:color="auto" w:fill="auto"/>
            <w:noWrap/>
            <w:vAlign w:val="bottom"/>
          </w:tcPr>
          <w:p w14:paraId="36E9EB6F" w14:textId="77777777" w:rsidR="00C50A95" w:rsidRPr="00D016EC" w:rsidRDefault="00C50A95" w:rsidP="00416506">
            <w:pPr>
              <w:pStyle w:val="tabletext11"/>
              <w:jc w:val="center"/>
              <w:rPr>
                <w:ins w:id="30456" w:author="Author"/>
              </w:rPr>
            </w:pPr>
            <w:ins w:id="30457" w:author="Author">
              <w:r w:rsidRPr="00D016EC">
                <w:t>2.07</w:t>
              </w:r>
            </w:ins>
          </w:p>
        </w:tc>
        <w:tc>
          <w:tcPr>
            <w:tcW w:w="400" w:type="dxa"/>
            <w:shd w:val="clear" w:color="auto" w:fill="auto"/>
            <w:noWrap/>
            <w:vAlign w:val="bottom"/>
          </w:tcPr>
          <w:p w14:paraId="46F9D817" w14:textId="77777777" w:rsidR="00C50A95" w:rsidRPr="00D016EC" w:rsidRDefault="00C50A95" w:rsidP="00416506">
            <w:pPr>
              <w:pStyle w:val="tabletext11"/>
              <w:jc w:val="center"/>
              <w:rPr>
                <w:ins w:id="30458" w:author="Author"/>
              </w:rPr>
            </w:pPr>
            <w:ins w:id="30459" w:author="Author">
              <w:r w:rsidRPr="00D016EC">
                <w:t>1.99</w:t>
              </w:r>
            </w:ins>
          </w:p>
        </w:tc>
        <w:tc>
          <w:tcPr>
            <w:tcW w:w="400" w:type="dxa"/>
            <w:shd w:val="clear" w:color="auto" w:fill="auto"/>
            <w:noWrap/>
            <w:vAlign w:val="bottom"/>
          </w:tcPr>
          <w:p w14:paraId="79E3D13B" w14:textId="77777777" w:rsidR="00C50A95" w:rsidRPr="00D016EC" w:rsidRDefault="00C50A95" w:rsidP="00416506">
            <w:pPr>
              <w:pStyle w:val="tabletext11"/>
              <w:jc w:val="center"/>
              <w:rPr>
                <w:ins w:id="30460" w:author="Author"/>
              </w:rPr>
            </w:pPr>
            <w:ins w:id="30461" w:author="Author">
              <w:r w:rsidRPr="00D016EC">
                <w:t>1.91</w:t>
              </w:r>
            </w:ins>
          </w:p>
        </w:tc>
        <w:tc>
          <w:tcPr>
            <w:tcW w:w="400" w:type="dxa"/>
            <w:shd w:val="clear" w:color="auto" w:fill="auto"/>
            <w:noWrap/>
            <w:vAlign w:val="bottom"/>
          </w:tcPr>
          <w:p w14:paraId="33DEAD56" w14:textId="77777777" w:rsidR="00C50A95" w:rsidRPr="00D016EC" w:rsidRDefault="00C50A95" w:rsidP="00416506">
            <w:pPr>
              <w:pStyle w:val="tabletext11"/>
              <w:jc w:val="center"/>
              <w:rPr>
                <w:ins w:id="30462" w:author="Author"/>
              </w:rPr>
            </w:pPr>
            <w:ins w:id="30463" w:author="Author">
              <w:r w:rsidRPr="00D016EC">
                <w:t>1.83</w:t>
              </w:r>
            </w:ins>
          </w:p>
        </w:tc>
        <w:tc>
          <w:tcPr>
            <w:tcW w:w="400" w:type="dxa"/>
            <w:shd w:val="clear" w:color="auto" w:fill="auto"/>
            <w:noWrap/>
            <w:vAlign w:val="bottom"/>
          </w:tcPr>
          <w:p w14:paraId="00AC7B1C" w14:textId="77777777" w:rsidR="00C50A95" w:rsidRPr="00D016EC" w:rsidRDefault="00C50A95" w:rsidP="00416506">
            <w:pPr>
              <w:pStyle w:val="tabletext11"/>
              <w:jc w:val="center"/>
              <w:rPr>
                <w:ins w:id="30464" w:author="Author"/>
              </w:rPr>
            </w:pPr>
            <w:ins w:id="30465" w:author="Author">
              <w:r w:rsidRPr="00D016EC">
                <w:t>1.76</w:t>
              </w:r>
            </w:ins>
          </w:p>
        </w:tc>
        <w:tc>
          <w:tcPr>
            <w:tcW w:w="400" w:type="dxa"/>
            <w:shd w:val="clear" w:color="auto" w:fill="auto"/>
            <w:noWrap/>
            <w:vAlign w:val="bottom"/>
          </w:tcPr>
          <w:p w14:paraId="73FBA3DB" w14:textId="77777777" w:rsidR="00C50A95" w:rsidRPr="00D016EC" w:rsidRDefault="00C50A95" w:rsidP="00416506">
            <w:pPr>
              <w:pStyle w:val="tabletext11"/>
              <w:jc w:val="center"/>
              <w:rPr>
                <w:ins w:id="30466" w:author="Author"/>
              </w:rPr>
            </w:pPr>
            <w:ins w:id="30467" w:author="Author">
              <w:r w:rsidRPr="00D016EC">
                <w:t>1.69</w:t>
              </w:r>
            </w:ins>
          </w:p>
        </w:tc>
        <w:tc>
          <w:tcPr>
            <w:tcW w:w="400" w:type="dxa"/>
            <w:shd w:val="clear" w:color="auto" w:fill="auto"/>
            <w:noWrap/>
            <w:vAlign w:val="bottom"/>
          </w:tcPr>
          <w:p w14:paraId="17C9FBBA" w14:textId="77777777" w:rsidR="00C50A95" w:rsidRPr="00D016EC" w:rsidRDefault="00C50A95" w:rsidP="00416506">
            <w:pPr>
              <w:pStyle w:val="tabletext11"/>
              <w:jc w:val="center"/>
              <w:rPr>
                <w:ins w:id="30468" w:author="Author"/>
              </w:rPr>
            </w:pPr>
            <w:ins w:id="30469" w:author="Author">
              <w:r w:rsidRPr="00D016EC">
                <w:t>1.62</w:t>
              </w:r>
            </w:ins>
          </w:p>
        </w:tc>
        <w:tc>
          <w:tcPr>
            <w:tcW w:w="400" w:type="dxa"/>
            <w:shd w:val="clear" w:color="auto" w:fill="auto"/>
            <w:noWrap/>
            <w:vAlign w:val="bottom"/>
          </w:tcPr>
          <w:p w14:paraId="3ACAD4A1" w14:textId="77777777" w:rsidR="00C50A95" w:rsidRPr="00D016EC" w:rsidRDefault="00C50A95" w:rsidP="00416506">
            <w:pPr>
              <w:pStyle w:val="tabletext11"/>
              <w:jc w:val="center"/>
              <w:rPr>
                <w:ins w:id="30470" w:author="Author"/>
              </w:rPr>
            </w:pPr>
            <w:ins w:id="30471" w:author="Author">
              <w:r w:rsidRPr="00D016EC">
                <w:t>1.56</w:t>
              </w:r>
            </w:ins>
          </w:p>
        </w:tc>
        <w:tc>
          <w:tcPr>
            <w:tcW w:w="400" w:type="dxa"/>
            <w:shd w:val="clear" w:color="auto" w:fill="auto"/>
            <w:noWrap/>
            <w:vAlign w:val="bottom"/>
          </w:tcPr>
          <w:p w14:paraId="124BF7F6" w14:textId="77777777" w:rsidR="00C50A95" w:rsidRPr="00D016EC" w:rsidRDefault="00C50A95" w:rsidP="00416506">
            <w:pPr>
              <w:pStyle w:val="tabletext11"/>
              <w:jc w:val="center"/>
              <w:rPr>
                <w:ins w:id="30472" w:author="Author"/>
              </w:rPr>
            </w:pPr>
            <w:ins w:id="30473" w:author="Author">
              <w:r w:rsidRPr="00D016EC">
                <w:t>1.49</w:t>
              </w:r>
            </w:ins>
          </w:p>
        </w:tc>
        <w:tc>
          <w:tcPr>
            <w:tcW w:w="440" w:type="dxa"/>
            <w:shd w:val="clear" w:color="auto" w:fill="auto"/>
            <w:noWrap/>
            <w:vAlign w:val="bottom"/>
          </w:tcPr>
          <w:p w14:paraId="0774592F" w14:textId="77777777" w:rsidR="00C50A95" w:rsidRPr="00D016EC" w:rsidRDefault="00C50A95" w:rsidP="00416506">
            <w:pPr>
              <w:pStyle w:val="tabletext11"/>
              <w:jc w:val="center"/>
              <w:rPr>
                <w:ins w:id="30474" w:author="Author"/>
              </w:rPr>
            </w:pPr>
            <w:ins w:id="30475" w:author="Author">
              <w:r w:rsidRPr="00D016EC">
                <w:t>1.43</w:t>
              </w:r>
            </w:ins>
          </w:p>
        </w:tc>
        <w:tc>
          <w:tcPr>
            <w:tcW w:w="400" w:type="dxa"/>
            <w:shd w:val="clear" w:color="auto" w:fill="auto"/>
            <w:noWrap/>
            <w:vAlign w:val="bottom"/>
          </w:tcPr>
          <w:p w14:paraId="158E1820" w14:textId="77777777" w:rsidR="00C50A95" w:rsidRPr="00D016EC" w:rsidRDefault="00C50A95" w:rsidP="00416506">
            <w:pPr>
              <w:pStyle w:val="tabletext11"/>
              <w:jc w:val="center"/>
              <w:rPr>
                <w:ins w:id="30476" w:author="Author"/>
              </w:rPr>
            </w:pPr>
            <w:ins w:id="30477" w:author="Author">
              <w:r w:rsidRPr="00D016EC">
                <w:t>1.38</w:t>
              </w:r>
            </w:ins>
          </w:p>
        </w:tc>
        <w:tc>
          <w:tcPr>
            <w:tcW w:w="400" w:type="dxa"/>
            <w:shd w:val="clear" w:color="auto" w:fill="auto"/>
            <w:noWrap/>
            <w:vAlign w:val="bottom"/>
          </w:tcPr>
          <w:p w14:paraId="07403202" w14:textId="77777777" w:rsidR="00C50A95" w:rsidRPr="00D016EC" w:rsidRDefault="00C50A95" w:rsidP="00416506">
            <w:pPr>
              <w:pStyle w:val="tabletext11"/>
              <w:jc w:val="center"/>
              <w:rPr>
                <w:ins w:id="30478" w:author="Author"/>
              </w:rPr>
            </w:pPr>
            <w:ins w:id="30479" w:author="Author">
              <w:r w:rsidRPr="00D016EC">
                <w:t>1.32</w:t>
              </w:r>
            </w:ins>
          </w:p>
        </w:tc>
        <w:tc>
          <w:tcPr>
            <w:tcW w:w="400" w:type="dxa"/>
            <w:shd w:val="clear" w:color="auto" w:fill="auto"/>
            <w:noWrap/>
            <w:vAlign w:val="bottom"/>
          </w:tcPr>
          <w:p w14:paraId="44CB3AE9" w14:textId="77777777" w:rsidR="00C50A95" w:rsidRPr="00D016EC" w:rsidRDefault="00C50A95" w:rsidP="00416506">
            <w:pPr>
              <w:pStyle w:val="tabletext11"/>
              <w:jc w:val="center"/>
              <w:rPr>
                <w:ins w:id="30480" w:author="Author"/>
              </w:rPr>
            </w:pPr>
            <w:ins w:id="30481" w:author="Author">
              <w:r w:rsidRPr="00D016EC">
                <w:t>1.27</w:t>
              </w:r>
            </w:ins>
          </w:p>
        </w:tc>
        <w:tc>
          <w:tcPr>
            <w:tcW w:w="400" w:type="dxa"/>
            <w:shd w:val="clear" w:color="auto" w:fill="auto"/>
            <w:noWrap/>
            <w:vAlign w:val="bottom"/>
          </w:tcPr>
          <w:p w14:paraId="439FE1B9" w14:textId="77777777" w:rsidR="00C50A95" w:rsidRPr="00D016EC" w:rsidRDefault="00C50A95" w:rsidP="00416506">
            <w:pPr>
              <w:pStyle w:val="tabletext11"/>
              <w:jc w:val="center"/>
              <w:rPr>
                <w:ins w:id="30482" w:author="Author"/>
              </w:rPr>
            </w:pPr>
            <w:ins w:id="30483" w:author="Author">
              <w:r w:rsidRPr="00D016EC">
                <w:t>1.22</w:t>
              </w:r>
            </w:ins>
          </w:p>
        </w:tc>
        <w:tc>
          <w:tcPr>
            <w:tcW w:w="460" w:type="dxa"/>
            <w:shd w:val="clear" w:color="auto" w:fill="auto"/>
            <w:noWrap/>
            <w:vAlign w:val="bottom"/>
          </w:tcPr>
          <w:p w14:paraId="67A35151" w14:textId="77777777" w:rsidR="00C50A95" w:rsidRPr="00D016EC" w:rsidRDefault="00C50A95" w:rsidP="00416506">
            <w:pPr>
              <w:pStyle w:val="tabletext11"/>
              <w:jc w:val="center"/>
              <w:rPr>
                <w:ins w:id="30484" w:author="Author"/>
              </w:rPr>
            </w:pPr>
            <w:ins w:id="30485" w:author="Author">
              <w:r w:rsidRPr="00D016EC">
                <w:t>1.17</w:t>
              </w:r>
            </w:ins>
          </w:p>
        </w:tc>
      </w:tr>
      <w:tr w:rsidR="00C50A95" w:rsidRPr="00D016EC" w14:paraId="3040E147" w14:textId="77777777" w:rsidTr="00416506">
        <w:trPr>
          <w:trHeight w:val="190"/>
          <w:ins w:id="30486" w:author="Author"/>
        </w:trPr>
        <w:tc>
          <w:tcPr>
            <w:tcW w:w="200" w:type="dxa"/>
            <w:tcBorders>
              <w:right w:val="nil"/>
            </w:tcBorders>
            <w:shd w:val="clear" w:color="auto" w:fill="auto"/>
            <w:vAlign w:val="bottom"/>
          </w:tcPr>
          <w:p w14:paraId="0EC84A71" w14:textId="77777777" w:rsidR="00C50A95" w:rsidRPr="00D016EC" w:rsidRDefault="00C50A95" w:rsidP="00416506">
            <w:pPr>
              <w:pStyle w:val="tabletext11"/>
              <w:jc w:val="right"/>
              <w:rPr>
                <w:ins w:id="30487" w:author="Author"/>
              </w:rPr>
            </w:pPr>
          </w:p>
        </w:tc>
        <w:tc>
          <w:tcPr>
            <w:tcW w:w="1580" w:type="dxa"/>
            <w:tcBorders>
              <w:left w:val="nil"/>
            </w:tcBorders>
            <w:shd w:val="clear" w:color="auto" w:fill="auto"/>
            <w:vAlign w:val="bottom"/>
          </w:tcPr>
          <w:p w14:paraId="34DC7F6F" w14:textId="77777777" w:rsidR="00C50A95" w:rsidRPr="00D016EC" w:rsidRDefault="00C50A95" w:rsidP="00416506">
            <w:pPr>
              <w:pStyle w:val="tabletext11"/>
              <w:tabs>
                <w:tab w:val="decimal" w:pos="640"/>
              </w:tabs>
              <w:rPr>
                <w:ins w:id="30488" w:author="Author"/>
              </w:rPr>
            </w:pPr>
            <w:ins w:id="30489" w:author="Author">
              <w:r w:rsidRPr="00D016EC">
                <w:t>700,000 to 799,999</w:t>
              </w:r>
            </w:ins>
          </w:p>
        </w:tc>
        <w:tc>
          <w:tcPr>
            <w:tcW w:w="680" w:type="dxa"/>
            <w:shd w:val="clear" w:color="auto" w:fill="auto"/>
            <w:noWrap/>
            <w:vAlign w:val="bottom"/>
          </w:tcPr>
          <w:p w14:paraId="0A118983" w14:textId="77777777" w:rsidR="00C50A95" w:rsidRPr="00D016EC" w:rsidRDefault="00C50A95" w:rsidP="00416506">
            <w:pPr>
              <w:pStyle w:val="tabletext11"/>
              <w:jc w:val="center"/>
              <w:rPr>
                <w:ins w:id="30490" w:author="Author"/>
              </w:rPr>
            </w:pPr>
            <w:ins w:id="30491" w:author="Author">
              <w:r w:rsidRPr="00D016EC">
                <w:t>3.94</w:t>
              </w:r>
            </w:ins>
          </w:p>
        </w:tc>
        <w:tc>
          <w:tcPr>
            <w:tcW w:w="900" w:type="dxa"/>
            <w:shd w:val="clear" w:color="auto" w:fill="auto"/>
            <w:noWrap/>
            <w:vAlign w:val="bottom"/>
          </w:tcPr>
          <w:p w14:paraId="5DD5254E" w14:textId="77777777" w:rsidR="00C50A95" w:rsidRPr="00D016EC" w:rsidRDefault="00C50A95" w:rsidP="00416506">
            <w:pPr>
              <w:pStyle w:val="tabletext11"/>
              <w:jc w:val="center"/>
              <w:rPr>
                <w:ins w:id="30492" w:author="Author"/>
              </w:rPr>
            </w:pPr>
            <w:ins w:id="30493" w:author="Author">
              <w:r w:rsidRPr="00D016EC">
                <w:t>3.94</w:t>
              </w:r>
            </w:ins>
          </w:p>
        </w:tc>
        <w:tc>
          <w:tcPr>
            <w:tcW w:w="400" w:type="dxa"/>
            <w:shd w:val="clear" w:color="auto" w:fill="auto"/>
            <w:noWrap/>
            <w:vAlign w:val="bottom"/>
          </w:tcPr>
          <w:p w14:paraId="5504FC73" w14:textId="77777777" w:rsidR="00C50A95" w:rsidRPr="00D016EC" w:rsidRDefault="00C50A95" w:rsidP="00416506">
            <w:pPr>
              <w:pStyle w:val="tabletext11"/>
              <w:jc w:val="center"/>
              <w:rPr>
                <w:ins w:id="30494" w:author="Author"/>
              </w:rPr>
            </w:pPr>
            <w:ins w:id="30495" w:author="Author">
              <w:r w:rsidRPr="00D016EC">
                <w:t>3.94</w:t>
              </w:r>
            </w:ins>
          </w:p>
        </w:tc>
        <w:tc>
          <w:tcPr>
            <w:tcW w:w="400" w:type="dxa"/>
            <w:shd w:val="clear" w:color="auto" w:fill="auto"/>
            <w:noWrap/>
            <w:vAlign w:val="bottom"/>
          </w:tcPr>
          <w:p w14:paraId="3B559CD2" w14:textId="77777777" w:rsidR="00C50A95" w:rsidRPr="00D016EC" w:rsidRDefault="00C50A95" w:rsidP="00416506">
            <w:pPr>
              <w:pStyle w:val="tabletext11"/>
              <w:jc w:val="center"/>
              <w:rPr>
                <w:ins w:id="30496" w:author="Author"/>
              </w:rPr>
            </w:pPr>
            <w:ins w:id="30497" w:author="Author">
              <w:r w:rsidRPr="00D016EC">
                <w:t>3.76</w:t>
              </w:r>
            </w:ins>
          </w:p>
        </w:tc>
        <w:tc>
          <w:tcPr>
            <w:tcW w:w="400" w:type="dxa"/>
            <w:shd w:val="clear" w:color="auto" w:fill="auto"/>
            <w:noWrap/>
            <w:vAlign w:val="bottom"/>
          </w:tcPr>
          <w:p w14:paraId="5E6E0458" w14:textId="77777777" w:rsidR="00C50A95" w:rsidRPr="00D016EC" w:rsidRDefault="00C50A95" w:rsidP="00416506">
            <w:pPr>
              <w:pStyle w:val="tabletext11"/>
              <w:jc w:val="center"/>
              <w:rPr>
                <w:ins w:id="30498" w:author="Author"/>
              </w:rPr>
            </w:pPr>
            <w:ins w:id="30499" w:author="Author">
              <w:r w:rsidRPr="00D016EC">
                <w:t>3.59</w:t>
              </w:r>
            </w:ins>
          </w:p>
        </w:tc>
        <w:tc>
          <w:tcPr>
            <w:tcW w:w="400" w:type="dxa"/>
            <w:shd w:val="clear" w:color="auto" w:fill="auto"/>
            <w:noWrap/>
            <w:vAlign w:val="bottom"/>
          </w:tcPr>
          <w:p w14:paraId="3DA99EED" w14:textId="77777777" w:rsidR="00C50A95" w:rsidRPr="00D016EC" w:rsidRDefault="00C50A95" w:rsidP="00416506">
            <w:pPr>
              <w:pStyle w:val="tabletext11"/>
              <w:jc w:val="center"/>
              <w:rPr>
                <w:ins w:id="30500" w:author="Author"/>
              </w:rPr>
            </w:pPr>
            <w:ins w:id="30501" w:author="Author">
              <w:r w:rsidRPr="00D016EC">
                <w:t>3.23</w:t>
              </w:r>
            </w:ins>
          </w:p>
        </w:tc>
        <w:tc>
          <w:tcPr>
            <w:tcW w:w="400" w:type="dxa"/>
            <w:shd w:val="clear" w:color="auto" w:fill="auto"/>
            <w:noWrap/>
            <w:vAlign w:val="bottom"/>
          </w:tcPr>
          <w:p w14:paraId="2F42C6B6" w14:textId="77777777" w:rsidR="00C50A95" w:rsidRPr="00D016EC" w:rsidRDefault="00C50A95" w:rsidP="00416506">
            <w:pPr>
              <w:pStyle w:val="tabletext11"/>
              <w:jc w:val="center"/>
              <w:rPr>
                <w:ins w:id="30502" w:author="Author"/>
              </w:rPr>
            </w:pPr>
            <w:ins w:id="30503" w:author="Author">
              <w:r w:rsidRPr="00D016EC">
                <w:t>3.08</w:t>
              </w:r>
            </w:ins>
          </w:p>
        </w:tc>
        <w:tc>
          <w:tcPr>
            <w:tcW w:w="400" w:type="dxa"/>
            <w:shd w:val="clear" w:color="auto" w:fill="auto"/>
            <w:noWrap/>
            <w:vAlign w:val="bottom"/>
          </w:tcPr>
          <w:p w14:paraId="2FCDFB13" w14:textId="77777777" w:rsidR="00C50A95" w:rsidRPr="00D016EC" w:rsidRDefault="00C50A95" w:rsidP="00416506">
            <w:pPr>
              <w:pStyle w:val="tabletext11"/>
              <w:jc w:val="center"/>
              <w:rPr>
                <w:ins w:id="30504" w:author="Author"/>
              </w:rPr>
            </w:pPr>
            <w:ins w:id="30505" w:author="Author">
              <w:r w:rsidRPr="00D016EC">
                <w:t>2.93</w:t>
              </w:r>
            </w:ins>
          </w:p>
        </w:tc>
        <w:tc>
          <w:tcPr>
            <w:tcW w:w="400" w:type="dxa"/>
            <w:shd w:val="clear" w:color="auto" w:fill="auto"/>
            <w:noWrap/>
            <w:vAlign w:val="bottom"/>
          </w:tcPr>
          <w:p w14:paraId="0C25E245" w14:textId="77777777" w:rsidR="00C50A95" w:rsidRPr="00D016EC" w:rsidRDefault="00C50A95" w:rsidP="00416506">
            <w:pPr>
              <w:pStyle w:val="tabletext11"/>
              <w:jc w:val="center"/>
              <w:rPr>
                <w:ins w:id="30506" w:author="Author"/>
              </w:rPr>
            </w:pPr>
            <w:ins w:id="30507" w:author="Author">
              <w:r w:rsidRPr="00D016EC">
                <w:t>2.78</w:t>
              </w:r>
            </w:ins>
          </w:p>
        </w:tc>
        <w:tc>
          <w:tcPr>
            <w:tcW w:w="400" w:type="dxa"/>
            <w:shd w:val="clear" w:color="auto" w:fill="auto"/>
            <w:noWrap/>
            <w:vAlign w:val="bottom"/>
          </w:tcPr>
          <w:p w14:paraId="246626CB" w14:textId="77777777" w:rsidR="00C50A95" w:rsidRPr="00D016EC" w:rsidRDefault="00C50A95" w:rsidP="00416506">
            <w:pPr>
              <w:pStyle w:val="tabletext11"/>
              <w:jc w:val="center"/>
              <w:rPr>
                <w:ins w:id="30508" w:author="Author"/>
              </w:rPr>
            </w:pPr>
            <w:ins w:id="30509" w:author="Author">
              <w:r w:rsidRPr="00D016EC">
                <w:t>2.63</w:t>
              </w:r>
            </w:ins>
          </w:p>
        </w:tc>
        <w:tc>
          <w:tcPr>
            <w:tcW w:w="400" w:type="dxa"/>
            <w:shd w:val="clear" w:color="auto" w:fill="auto"/>
            <w:noWrap/>
            <w:vAlign w:val="bottom"/>
          </w:tcPr>
          <w:p w14:paraId="7DEAF649" w14:textId="77777777" w:rsidR="00C50A95" w:rsidRPr="00D016EC" w:rsidRDefault="00C50A95" w:rsidP="00416506">
            <w:pPr>
              <w:pStyle w:val="tabletext11"/>
              <w:jc w:val="center"/>
              <w:rPr>
                <w:ins w:id="30510" w:author="Author"/>
              </w:rPr>
            </w:pPr>
            <w:ins w:id="30511" w:author="Author">
              <w:r w:rsidRPr="00D016EC">
                <w:t>2.48</w:t>
              </w:r>
            </w:ins>
          </w:p>
        </w:tc>
        <w:tc>
          <w:tcPr>
            <w:tcW w:w="400" w:type="dxa"/>
            <w:shd w:val="clear" w:color="auto" w:fill="auto"/>
            <w:noWrap/>
            <w:vAlign w:val="bottom"/>
          </w:tcPr>
          <w:p w14:paraId="39F745BB" w14:textId="77777777" w:rsidR="00C50A95" w:rsidRPr="00D016EC" w:rsidRDefault="00C50A95" w:rsidP="00416506">
            <w:pPr>
              <w:pStyle w:val="tabletext11"/>
              <w:jc w:val="center"/>
              <w:rPr>
                <w:ins w:id="30512" w:author="Author"/>
              </w:rPr>
            </w:pPr>
            <w:ins w:id="30513" w:author="Author">
              <w:r w:rsidRPr="00D016EC">
                <w:t>2.38</w:t>
              </w:r>
            </w:ins>
          </w:p>
        </w:tc>
        <w:tc>
          <w:tcPr>
            <w:tcW w:w="400" w:type="dxa"/>
            <w:shd w:val="clear" w:color="auto" w:fill="auto"/>
            <w:noWrap/>
            <w:vAlign w:val="bottom"/>
          </w:tcPr>
          <w:p w14:paraId="5E3AF079" w14:textId="77777777" w:rsidR="00C50A95" w:rsidRPr="00D016EC" w:rsidRDefault="00C50A95" w:rsidP="00416506">
            <w:pPr>
              <w:pStyle w:val="tabletext11"/>
              <w:jc w:val="center"/>
              <w:rPr>
                <w:ins w:id="30514" w:author="Author"/>
              </w:rPr>
            </w:pPr>
            <w:ins w:id="30515" w:author="Author">
              <w:r w:rsidRPr="00D016EC">
                <w:t>2.29</w:t>
              </w:r>
            </w:ins>
          </w:p>
        </w:tc>
        <w:tc>
          <w:tcPr>
            <w:tcW w:w="400" w:type="dxa"/>
            <w:shd w:val="clear" w:color="auto" w:fill="auto"/>
            <w:noWrap/>
            <w:vAlign w:val="bottom"/>
          </w:tcPr>
          <w:p w14:paraId="16282E1F" w14:textId="77777777" w:rsidR="00C50A95" w:rsidRPr="00D016EC" w:rsidRDefault="00C50A95" w:rsidP="00416506">
            <w:pPr>
              <w:pStyle w:val="tabletext11"/>
              <w:jc w:val="center"/>
              <w:rPr>
                <w:ins w:id="30516" w:author="Author"/>
              </w:rPr>
            </w:pPr>
            <w:ins w:id="30517" w:author="Author">
              <w:r w:rsidRPr="00D016EC">
                <w:t>2.20</w:t>
              </w:r>
            </w:ins>
          </w:p>
        </w:tc>
        <w:tc>
          <w:tcPr>
            <w:tcW w:w="400" w:type="dxa"/>
            <w:shd w:val="clear" w:color="auto" w:fill="auto"/>
            <w:noWrap/>
            <w:vAlign w:val="bottom"/>
          </w:tcPr>
          <w:p w14:paraId="1E7E1EC6" w14:textId="77777777" w:rsidR="00C50A95" w:rsidRPr="00D016EC" w:rsidRDefault="00C50A95" w:rsidP="00416506">
            <w:pPr>
              <w:pStyle w:val="tabletext11"/>
              <w:jc w:val="center"/>
              <w:rPr>
                <w:ins w:id="30518" w:author="Author"/>
              </w:rPr>
            </w:pPr>
            <w:ins w:id="30519" w:author="Author">
              <w:r w:rsidRPr="00D016EC">
                <w:t>2.11</w:t>
              </w:r>
            </w:ins>
          </w:p>
        </w:tc>
        <w:tc>
          <w:tcPr>
            <w:tcW w:w="400" w:type="dxa"/>
            <w:shd w:val="clear" w:color="auto" w:fill="auto"/>
            <w:noWrap/>
            <w:vAlign w:val="bottom"/>
          </w:tcPr>
          <w:p w14:paraId="676F5EA7" w14:textId="77777777" w:rsidR="00C50A95" w:rsidRPr="00D016EC" w:rsidRDefault="00C50A95" w:rsidP="00416506">
            <w:pPr>
              <w:pStyle w:val="tabletext11"/>
              <w:jc w:val="center"/>
              <w:rPr>
                <w:ins w:id="30520" w:author="Author"/>
              </w:rPr>
            </w:pPr>
            <w:ins w:id="30521" w:author="Author">
              <w:r w:rsidRPr="00D016EC">
                <w:t>2.03</w:t>
              </w:r>
            </w:ins>
          </w:p>
        </w:tc>
        <w:tc>
          <w:tcPr>
            <w:tcW w:w="400" w:type="dxa"/>
            <w:shd w:val="clear" w:color="auto" w:fill="auto"/>
            <w:noWrap/>
            <w:vAlign w:val="bottom"/>
          </w:tcPr>
          <w:p w14:paraId="368F2CDF" w14:textId="77777777" w:rsidR="00C50A95" w:rsidRPr="00D016EC" w:rsidRDefault="00C50A95" w:rsidP="00416506">
            <w:pPr>
              <w:pStyle w:val="tabletext11"/>
              <w:jc w:val="center"/>
              <w:rPr>
                <w:ins w:id="30522" w:author="Author"/>
              </w:rPr>
            </w:pPr>
            <w:ins w:id="30523" w:author="Author">
              <w:r w:rsidRPr="00D016EC">
                <w:t>1.94</w:t>
              </w:r>
            </w:ins>
          </w:p>
        </w:tc>
        <w:tc>
          <w:tcPr>
            <w:tcW w:w="400" w:type="dxa"/>
            <w:shd w:val="clear" w:color="auto" w:fill="auto"/>
            <w:noWrap/>
            <w:vAlign w:val="bottom"/>
          </w:tcPr>
          <w:p w14:paraId="2DB938AF" w14:textId="77777777" w:rsidR="00C50A95" w:rsidRPr="00D016EC" w:rsidRDefault="00C50A95" w:rsidP="00416506">
            <w:pPr>
              <w:pStyle w:val="tabletext11"/>
              <w:jc w:val="center"/>
              <w:rPr>
                <w:ins w:id="30524" w:author="Author"/>
              </w:rPr>
            </w:pPr>
            <w:ins w:id="30525" w:author="Author">
              <w:r w:rsidRPr="00D016EC">
                <w:t>1.87</w:t>
              </w:r>
            </w:ins>
          </w:p>
        </w:tc>
        <w:tc>
          <w:tcPr>
            <w:tcW w:w="400" w:type="dxa"/>
            <w:shd w:val="clear" w:color="auto" w:fill="auto"/>
            <w:noWrap/>
            <w:vAlign w:val="bottom"/>
          </w:tcPr>
          <w:p w14:paraId="35C06AF7" w14:textId="77777777" w:rsidR="00C50A95" w:rsidRPr="00D016EC" w:rsidRDefault="00C50A95" w:rsidP="00416506">
            <w:pPr>
              <w:pStyle w:val="tabletext11"/>
              <w:jc w:val="center"/>
              <w:rPr>
                <w:ins w:id="30526" w:author="Author"/>
              </w:rPr>
            </w:pPr>
            <w:ins w:id="30527" w:author="Author">
              <w:r w:rsidRPr="00D016EC">
                <w:t>1.79</w:t>
              </w:r>
            </w:ins>
          </w:p>
        </w:tc>
        <w:tc>
          <w:tcPr>
            <w:tcW w:w="400" w:type="dxa"/>
            <w:shd w:val="clear" w:color="auto" w:fill="auto"/>
            <w:noWrap/>
            <w:vAlign w:val="bottom"/>
          </w:tcPr>
          <w:p w14:paraId="31D453F5" w14:textId="77777777" w:rsidR="00C50A95" w:rsidRPr="00D016EC" w:rsidRDefault="00C50A95" w:rsidP="00416506">
            <w:pPr>
              <w:pStyle w:val="tabletext11"/>
              <w:jc w:val="center"/>
              <w:rPr>
                <w:ins w:id="30528" w:author="Author"/>
              </w:rPr>
            </w:pPr>
            <w:ins w:id="30529" w:author="Author">
              <w:r w:rsidRPr="00D016EC">
                <w:t>1.72</w:t>
              </w:r>
            </w:ins>
          </w:p>
        </w:tc>
        <w:tc>
          <w:tcPr>
            <w:tcW w:w="400" w:type="dxa"/>
            <w:shd w:val="clear" w:color="auto" w:fill="auto"/>
            <w:noWrap/>
            <w:vAlign w:val="bottom"/>
          </w:tcPr>
          <w:p w14:paraId="39A5A9C2" w14:textId="77777777" w:rsidR="00C50A95" w:rsidRPr="00D016EC" w:rsidRDefault="00C50A95" w:rsidP="00416506">
            <w:pPr>
              <w:pStyle w:val="tabletext11"/>
              <w:jc w:val="center"/>
              <w:rPr>
                <w:ins w:id="30530" w:author="Author"/>
              </w:rPr>
            </w:pPr>
            <w:ins w:id="30531" w:author="Author">
              <w:r w:rsidRPr="00D016EC">
                <w:t>1.65</w:t>
              </w:r>
            </w:ins>
          </w:p>
        </w:tc>
        <w:tc>
          <w:tcPr>
            <w:tcW w:w="400" w:type="dxa"/>
            <w:shd w:val="clear" w:color="auto" w:fill="auto"/>
            <w:noWrap/>
            <w:vAlign w:val="bottom"/>
          </w:tcPr>
          <w:p w14:paraId="236E4375" w14:textId="77777777" w:rsidR="00C50A95" w:rsidRPr="00D016EC" w:rsidRDefault="00C50A95" w:rsidP="00416506">
            <w:pPr>
              <w:pStyle w:val="tabletext11"/>
              <w:jc w:val="center"/>
              <w:rPr>
                <w:ins w:id="30532" w:author="Author"/>
              </w:rPr>
            </w:pPr>
            <w:ins w:id="30533" w:author="Author">
              <w:r w:rsidRPr="00D016EC">
                <w:t>1.59</w:t>
              </w:r>
            </w:ins>
          </w:p>
        </w:tc>
        <w:tc>
          <w:tcPr>
            <w:tcW w:w="440" w:type="dxa"/>
            <w:shd w:val="clear" w:color="auto" w:fill="auto"/>
            <w:noWrap/>
            <w:vAlign w:val="bottom"/>
          </w:tcPr>
          <w:p w14:paraId="581E9A06" w14:textId="77777777" w:rsidR="00C50A95" w:rsidRPr="00D016EC" w:rsidRDefault="00C50A95" w:rsidP="00416506">
            <w:pPr>
              <w:pStyle w:val="tabletext11"/>
              <w:jc w:val="center"/>
              <w:rPr>
                <w:ins w:id="30534" w:author="Author"/>
              </w:rPr>
            </w:pPr>
            <w:ins w:id="30535" w:author="Author">
              <w:r w:rsidRPr="00D016EC">
                <w:t>1.52</w:t>
              </w:r>
            </w:ins>
          </w:p>
        </w:tc>
        <w:tc>
          <w:tcPr>
            <w:tcW w:w="400" w:type="dxa"/>
            <w:shd w:val="clear" w:color="auto" w:fill="auto"/>
            <w:noWrap/>
            <w:vAlign w:val="bottom"/>
          </w:tcPr>
          <w:p w14:paraId="2907ACB3" w14:textId="77777777" w:rsidR="00C50A95" w:rsidRPr="00D016EC" w:rsidRDefault="00C50A95" w:rsidP="00416506">
            <w:pPr>
              <w:pStyle w:val="tabletext11"/>
              <w:jc w:val="center"/>
              <w:rPr>
                <w:ins w:id="30536" w:author="Author"/>
              </w:rPr>
            </w:pPr>
            <w:ins w:id="30537" w:author="Author">
              <w:r w:rsidRPr="00D016EC">
                <w:t>1.46</w:t>
              </w:r>
            </w:ins>
          </w:p>
        </w:tc>
        <w:tc>
          <w:tcPr>
            <w:tcW w:w="400" w:type="dxa"/>
            <w:shd w:val="clear" w:color="auto" w:fill="auto"/>
            <w:noWrap/>
            <w:vAlign w:val="bottom"/>
          </w:tcPr>
          <w:p w14:paraId="267924AC" w14:textId="77777777" w:rsidR="00C50A95" w:rsidRPr="00D016EC" w:rsidRDefault="00C50A95" w:rsidP="00416506">
            <w:pPr>
              <w:pStyle w:val="tabletext11"/>
              <w:jc w:val="center"/>
              <w:rPr>
                <w:ins w:id="30538" w:author="Author"/>
              </w:rPr>
            </w:pPr>
            <w:ins w:id="30539" w:author="Author">
              <w:r w:rsidRPr="00D016EC">
                <w:t>1.40</w:t>
              </w:r>
            </w:ins>
          </w:p>
        </w:tc>
        <w:tc>
          <w:tcPr>
            <w:tcW w:w="400" w:type="dxa"/>
            <w:shd w:val="clear" w:color="auto" w:fill="auto"/>
            <w:noWrap/>
            <w:vAlign w:val="bottom"/>
          </w:tcPr>
          <w:p w14:paraId="1080A591" w14:textId="77777777" w:rsidR="00C50A95" w:rsidRPr="00D016EC" w:rsidRDefault="00C50A95" w:rsidP="00416506">
            <w:pPr>
              <w:pStyle w:val="tabletext11"/>
              <w:jc w:val="center"/>
              <w:rPr>
                <w:ins w:id="30540" w:author="Author"/>
              </w:rPr>
            </w:pPr>
            <w:ins w:id="30541" w:author="Author">
              <w:r w:rsidRPr="00D016EC">
                <w:t>1.35</w:t>
              </w:r>
            </w:ins>
          </w:p>
        </w:tc>
        <w:tc>
          <w:tcPr>
            <w:tcW w:w="400" w:type="dxa"/>
            <w:shd w:val="clear" w:color="auto" w:fill="auto"/>
            <w:noWrap/>
            <w:vAlign w:val="bottom"/>
          </w:tcPr>
          <w:p w14:paraId="325C5F4D" w14:textId="77777777" w:rsidR="00C50A95" w:rsidRPr="00D016EC" w:rsidRDefault="00C50A95" w:rsidP="00416506">
            <w:pPr>
              <w:pStyle w:val="tabletext11"/>
              <w:jc w:val="center"/>
              <w:rPr>
                <w:ins w:id="30542" w:author="Author"/>
              </w:rPr>
            </w:pPr>
            <w:ins w:id="30543" w:author="Author">
              <w:r w:rsidRPr="00D016EC">
                <w:t>1.29</w:t>
              </w:r>
            </w:ins>
          </w:p>
        </w:tc>
        <w:tc>
          <w:tcPr>
            <w:tcW w:w="460" w:type="dxa"/>
            <w:shd w:val="clear" w:color="auto" w:fill="auto"/>
            <w:noWrap/>
            <w:vAlign w:val="bottom"/>
          </w:tcPr>
          <w:p w14:paraId="1CC0EC95" w14:textId="77777777" w:rsidR="00C50A95" w:rsidRPr="00D016EC" w:rsidRDefault="00C50A95" w:rsidP="00416506">
            <w:pPr>
              <w:pStyle w:val="tabletext11"/>
              <w:jc w:val="center"/>
              <w:rPr>
                <w:ins w:id="30544" w:author="Author"/>
              </w:rPr>
            </w:pPr>
            <w:ins w:id="30545" w:author="Author">
              <w:r w:rsidRPr="00D016EC">
                <w:t>1.24</w:t>
              </w:r>
            </w:ins>
          </w:p>
        </w:tc>
      </w:tr>
      <w:tr w:rsidR="00C50A95" w:rsidRPr="00D016EC" w14:paraId="2A238E02" w14:textId="77777777" w:rsidTr="00416506">
        <w:trPr>
          <w:trHeight w:val="190"/>
          <w:ins w:id="30546" w:author="Author"/>
        </w:trPr>
        <w:tc>
          <w:tcPr>
            <w:tcW w:w="200" w:type="dxa"/>
            <w:tcBorders>
              <w:right w:val="nil"/>
            </w:tcBorders>
            <w:shd w:val="clear" w:color="auto" w:fill="auto"/>
            <w:vAlign w:val="bottom"/>
          </w:tcPr>
          <w:p w14:paraId="440F2FC4" w14:textId="77777777" w:rsidR="00C50A95" w:rsidRPr="00D016EC" w:rsidRDefault="00C50A95" w:rsidP="00416506">
            <w:pPr>
              <w:pStyle w:val="tabletext11"/>
              <w:jc w:val="right"/>
              <w:rPr>
                <w:ins w:id="30547" w:author="Author"/>
              </w:rPr>
            </w:pPr>
          </w:p>
        </w:tc>
        <w:tc>
          <w:tcPr>
            <w:tcW w:w="1580" w:type="dxa"/>
            <w:tcBorders>
              <w:left w:val="nil"/>
            </w:tcBorders>
            <w:shd w:val="clear" w:color="auto" w:fill="auto"/>
            <w:vAlign w:val="bottom"/>
          </w:tcPr>
          <w:p w14:paraId="15A85D47" w14:textId="77777777" w:rsidR="00C50A95" w:rsidRPr="00D016EC" w:rsidRDefault="00C50A95" w:rsidP="00416506">
            <w:pPr>
              <w:pStyle w:val="tabletext11"/>
              <w:tabs>
                <w:tab w:val="decimal" w:pos="640"/>
              </w:tabs>
              <w:rPr>
                <w:ins w:id="30548" w:author="Author"/>
              </w:rPr>
            </w:pPr>
            <w:ins w:id="30549" w:author="Author">
              <w:r w:rsidRPr="00D016EC">
                <w:t>800,000 to 899,999</w:t>
              </w:r>
            </w:ins>
          </w:p>
        </w:tc>
        <w:tc>
          <w:tcPr>
            <w:tcW w:w="680" w:type="dxa"/>
            <w:shd w:val="clear" w:color="auto" w:fill="auto"/>
            <w:noWrap/>
            <w:vAlign w:val="bottom"/>
          </w:tcPr>
          <w:p w14:paraId="770F35EC" w14:textId="77777777" w:rsidR="00C50A95" w:rsidRPr="00D016EC" w:rsidRDefault="00C50A95" w:rsidP="00416506">
            <w:pPr>
              <w:pStyle w:val="tabletext11"/>
              <w:jc w:val="center"/>
              <w:rPr>
                <w:ins w:id="30550" w:author="Author"/>
              </w:rPr>
            </w:pPr>
            <w:ins w:id="30551" w:author="Author">
              <w:r w:rsidRPr="00D016EC">
                <w:t>4.15</w:t>
              </w:r>
            </w:ins>
          </w:p>
        </w:tc>
        <w:tc>
          <w:tcPr>
            <w:tcW w:w="900" w:type="dxa"/>
            <w:shd w:val="clear" w:color="auto" w:fill="auto"/>
            <w:noWrap/>
            <w:vAlign w:val="bottom"/>
          </w:tcPr>
          <w:p w14:paraId="1D94835E" w14:textId="77777777" w:rsidR="00C50A95" w:rsidRPr="00D016EC" w:rsidRDefault="00C50A95" w:rsidP="00416506">
            <w:pPr>
              <w:pStyle w:val="tabletext11"/>
              <w:jc w:val="center"/>
              <w:rPr>
                <w:ins w:id="30552" w:author="Author"/>
              </w:rPr>
            </w:pPr>
            <w:ins w:id="30553" w:author="Author">
              <w:r w:rsidRPr="00D016EC">
                <w:t>4.15</w:t>
              </w:r>
            </w:ins>
          </w:p>
        </w:tc>
        <w:tc>
          <w:tcPr>
            <w:tcW w:w="400" w:type="dxa"/>
            <w:shd w:val="clear" w:color="auto" w:fill="auto"/>
            <w:noWrap/>
            <w:vAlign w:val="bottom"/>
          </w:tcPr>
          <w:p w14:paraId="65805E86" w14:textId="77777777" w:rsidR="00C50A95" w:rsidRPr="00D016EC" w:rsidRDefault="00C50A95" w:rsidP="00416506">
            <w:pPr>
              <w:pStyle w:val="tabletext11"/>
              <w:jc w:val="center"/>
              <w:rPr>
                <w:ins w:id="30554" w:author="Author"/>
              </w:rPr>
            </w:pPr>
            <w:ins w:id="30555" w:author="Author">
              <w:r w:rsidRPr="00D016EC">
                <w:t>4.15</w:t>
              </w:r>
            </w:ins>
          </w:p>
        </w:tc>
        <w:tc>
          <w:tcPr>
            <w:tcW w:w="400" w:type="dxa"/>
            <w:shd w:val="clear" w:color="auto" w:fill="auto"/>
            <w:noWrap/>
            <w:vAlign w:val="bottom"/>
          </w:tcPr>
          <w:p w14:paraId="08B72F6C" w14:textId="77777777" w:rsidR="00C50A95" w:rsidRPr="00D016EC" w:rsidRDefault="00C50A95" w:rsidP="00416506">
            <w:pPr>
              <w:pStyle w:val="tabletext11"/>
              <w:jc w:val="center"/>
              <w:rPr>
                <w:ins w:id="30556" w:author="Author"/>
              </w:rPr>
            </w:pPr>
            <w:ins w:id="30557" w:author="Author">
              <w:r w:rsidRPr="00D016EC">
                <w:t>3.96</w:t>
              </w:r>
            </w:ins>
          </w:p>
        </w:tc>
        <w:tc>
          <w:tcPr>
            <w:tcW w:w="400" w:type="dxa"/>
            <w:shd w:val="clear" w:color="auto" w:fill="auto"/>
            <w:noWrap/>
            <w:vAlign w:val="bottom"/>
          </w:tcPr>
          <w:p w14:paraId="76A2F58F" w14:textId="77777777" w:rsidR="00C50A95" w:rsidRPr="00D016EC" w:rsidRDefault="00C50A95" w:rsidP="00416506">
            <w:pPr>
              <w:pStyle w:val="tabletext11"/>
              <w:jc w:val="center"/>
              <w:rPr>
                <w:ins w:id="30558" w:author="Author"/>
              </w:rPr>
            </w:pPr>
            <w:ins w:id="30559" w:author="Author">
              <w:r w:rsidRPr="00D016EC">
                <w:t>3.78</w:t>
              </w:r>
            </w:ins>
          </w:p>
        </w:tc>
        <w:tc>
          <w:tcPr>
            <w:tcW w:w="400" w:type="dxa"/>
            <w:shd w:val="clear" w:color="auto" w:fill="auto"/>
            <w:noWrap/>
            <w:vAlign w:val="bottom"/>
          </w:tcPr>
          <w:p w14:paraId="64B3590C" w14:textId="77777777" w:rsidR="00C50A95" w:rsidRPr="00D016EC" w:rsidRDefault="00C50A95" w:rsidP="00416506">
            <w:pPr>
              <w:pStyle w:val="tabletext11"/>
              <w:jc w:val="center"/>
              <w:rPr>
                <w:ins w:id="30560" w:author="Author"/>
              </w:rPr>
            </w:pPr>
            <w:ins w:id="30561" w:author="Author">
              <w:r w:rsidRPr="00D016EC">
                <w:t>3.40</w:t>
              </w:r>
            </w:ins>
          </w:p>
        </w:tc>
        <w:tc>
          <w:tcPr>
            <w:tcW w:w="400" w:type="dxa"/>
            <w:shd w:val="clear" w:color="auto" w:fill="auto"/>
            <w:noWrap/>
            <w:vAlign w:val="bottom"/>
          </w:tcPr>
          <w:p w14:paraId="4F6C02FE" w14:textId="77777777" w:rsidR="00C50A95" w:rsidRPr="00D016EC" w:rsidRDefault="00C50A95" w:rsidP="00416506">
            <w:pPr>
              <w:pStyle w:val="tabletext11"/>
              <w:jc w:val="center"/>
              <w:rPr>
                <w:ins w:id="30562" w:author="Author"/>
              </w:rPr>
            </w:pPr>
            <w:ins w:id="30563" w:author="Author">
              <w:r w:rsidRPr="00D016EC">
                <w:t>3.24</w:t>
              </w:r>
            </w:ins>
          </w:p>
        </w:tc>
        <w:tc>
          <w:tcPr>
            <w:tcW w:w="400" w:type="dxa"/>
            <w:shd w:val="clear" w:color="auto" w:fill="auto"/>
            <w:noWrap/>
            <w:vAlign w:val="bottom"/>
          </w:tcPr>
          <w:p w14:paraId="7DBB97BF" w14:textId="77777777" w:rsidR="00C50A95" w:rsidRPr="00D016EC" w:rsidRDefault="00C50A95" w:rsidP="00416506">
            <w:pPr>
              <w:pStyle w:val="tabletext11"/>
              <w:jc w:val="center"/>
              <w:rPr>
                <w:ins w:id="30564" w:author="Author"/>
              </w:rPr>
            </w:pPr>
            <w:ins w:id="30565" w:author="Author">
              <w:r w:rsidRPr="00D016EC">
                <w:t>3.09</w:t>
              </w:r>
            </w:ins>
          </w:p>
        </w:tc>
        <w:tc>
          <w:tcPr>
            <w:tcW w:w="400" w:type="dxa"/>
            <w:shd w:val="clear" w:color="auto" w:fill="auto"/>
            <w:noWrap/>
            <w:vAlign w:val="bottom"/>
          </w:tcPr>
          <w:p w14:paraId="20B9738C" w14:textId="77777777" w:rsidR="00C50A95" w:rsidRPr="00D016EC" w:rsidRDefault="00C50A95" w:rsidP="00416506">
            <w:pPr>
              <w:pStyle w:val="tabletext11"/>
              <w:jc w:val="center"/>
              <w:rPr>
                <w:ins w:id="30566" w:author="Author"/>
              </w:rPr>
            </w:pPr>
            <w:ins w:id="30567" w:author="Author">
              <w:r w:rsidRPr="00D016EC">
                <w:t>2.93</w:t>
              </w:r>
            </w:ins>
          </w:p>
        </w:tc>
        <w:tc>
          <w:tcPr>
            <w:tcW w:w="400" w:type="dxa"/>
            <w:shd w:val="clear" w:color="auto" w:fill="auto"/>
            <w:noWrap/>
            <w:vAlign w:val="bottom"/>
          </w:tcPr>
          <w:p w14:paraId="059290C3" w14:textId="77777777" w:rsidR="00C50A95" w:rsidRPr="00D016EC" w:rsidRDefault="00C50A95" w:rsidP="00416506">
            <w:pPr>
              <w:pStyle w:val="tabletext11"/>
              <w:jc w:val="center"/>
              <w:rPr>
                <w:ins w:id="30568" w:author="Author"/>
              </w:rPr>
            </w:pPr>
            <w:ins w:id="30569" w:author="Author">
              <w:r w:rsidRPr="00D016EC">
                <w:t>2.77</w:t>
              </w:r>
            </w:ins>
          </w:p>
        </w:tc>
        <w:tc>
          <w:tcPr>
            <w:tcW w:w="400" w:type="dxa"/>
            <w:shd w:val="clear" w:color="auto" w:fill="auto"/>
            <w:noWrap/>
            <w:vAlign w:val="bottom"/>
          </w:tcPr>
          <w:p w14:paraId="62C84694" w14:textId="77777777" w:rsidR="00C50A95" w:rsidRPr="00D016EC" w:rsidRDefault="00C50A95" w:rsidP="00416506">
            <w:pPr>
              <w:pStyle w:val="tabletext11"/>
              <w:jc w:val="center"/>
              <w:rPr>
                <w:ins w:id="30570" w:author="Author"/>
              </w:rPr>
            </w:pPr>
            <w:ins w:id="30571" w:author="Author">
              <w:r w:rsidRPr="00D016EC">
                <w:t>2.61</w:t>
              </w:r>
            </w:ins>
          </w:p>
        </w:tc>
        <w:tc>
          <w:tcPr>
            <w:tcW w:w="400" w:type="dxa"/>
            <w:shd w:val="clear" w:color="auto" w:fill="auto"/>
            <w:noWrap/>
            <w:vAlign w:val="bottom"/>
          </w:tcPr>
          <w:p w14:paraId="38488F61" w14:textId="77777777" w:rsidR="00C50A95" w:rsidRPr="00D016EC" w:rsidRDefault="00C50A95" w:rsidP="00416506">
            <w:pPr>
              <w:pStyle w:val="tabletext11"/>
              <w:jc w:val="center"/>
              <w:rPr>
                <w:ins w:id="30572" w:author="Author"/>
              </w:rPr>
            </w:pPr>
            <w:ins w:id="30573" w:author="Author">
              <w:r w:rsidRPr="00D016EC">
                <w:t>2.51</w:t>
              </w:r>
            </w:ins>
          </w:p>
        </w:tc>
        <w:tc>
          <w:tcPr>
            <w:tcW w:w="400" w:type="dxa"/>
            <w:shd w:val="clear" w:color="auto" w:fill="auto"/>
            <w:noWrap/>
            <w:vAlign w:val="bottom"/>
          </w:tcPr>
          <w:p w14:paraId="52B1607E" w14:textId="77777777" w:rsidR="00C50A95" w:rsidRPr="00D016EC" w:rsidRDefault="00C50A95" w:rsidP="00416506">
            <w:pPr>
              <w:pStyle w:val="tabletext11"/>
              <w:jc w:val="center"/>
              <w:rPr>
                <w:ins w:id="30574" w:author="Author"/>
              </w:rPr>
            </w:pPr>
            <w:ins w:id="30575" w:author="Author">
              <w:r w:rsidRPr="00D016EC">
                <w:t>2.41</w:t>
              </w:r>
            </w:ins>
          </w:p>
        </w:tc>
        <w:tc>
          <w:tcPr>
            <w:tcW w:w="400" w:type="dxa"/>
            <w:shd w:val="clear" w:color="auto" w:fill="auto"/>
            <w:noWrap/>
            <w:vAlign w:val="bottom"/>
          </w:tcPr>
          <w:p w14:paraId="79CF9CF5" w14:textId="77777777" w:rsidR="00C50A95" w:rsidRPr="00D016EC" w:rsidRDefault="00C50A95" w:rsidP="00416506">
            <w:pPr>
              <w:pStyle w:val="tabletext11"/>
              <w:jc w:val="center"/>
              <w:rPr>
                <w:ins w:id="30576" w:author="Author"/>
              </w:rPr>
            </w:pPr>
            <w:ins w:id="30577" w:author="Author">
              <w:r w:rsidRPr="00D016EC">
                <w:t>2.31</w:t>
              </w:r>
            </w:ins>
          </w:p>
        </w:tc>
        <w:tc>
          <w:tcPr>
            <w:tcW w:w="400" w:type="dxa"/>
            <w:shd w:val="clear" w:color="auto" w:fill="auto"/>
            <w:noWrap/>
            <w:vAlign w:val="bottom"/>
          </w:tcPr>
          <w:p w14:paraId="2CC56561" w14:textId="77777777" w:rsidR="00C50A95" w:rsidRPr="00D016EC" w:rsidRDefault="00C50A95" w:rsidP="00416506">
            <w:pPr>
              <w:pStyle w:val="tabletext11"/>
              <w:jc w:val="center"/>
              <w:rPr>
                <w:ins w:id="30578" w:author="Author"/>
              </w:rPr>
            </w:pPr>
            <w:ins w:id="30579" w:author="Author">
              <w:r w:rsidRPr="00D016EC">
                <w:t>2.22</w:t>
              </w:r>
            </w:ins>
          </w:p>
        </w:tc>
        <w:tc>
          <w:tcPr>
            <w:tcW w:w="400" w:type="dxa"/>
            <w:shd w:val="clear" w:color="auto" w:fill="auto"/>
            <w:noWrap/>
            <w:vAlign w:val="bottom"/>
          </w:tcPr>
          <w:p w14:paraId="2BCF162D" w14:textId="77777777" w:rsidR="00C50A95" w:rsidRPr="00D016EC" w:rsidRDefault="00C50A95" w:rsidP="00416506">
            <w:pPr>
              <w:pStyle w:val="tabletext11"/>
              <w:jc w:val="center"/>
              <w:rPr>
                <w:ins w:id="30580" w:author="Author"/>
              </w:rPr>
            </w:pPr>
            <w:ins w:id="30581" w:author="Author">
              <w:r w:rsidRPr="00D016EC">
                <w:t>2.13</w:t>
              </w:r>
            </w:ins>
          </w:p>
        </w:tc>
        <w:tc>
          <w:tcPr>
            <w:tcW w:w="400" w:type="dxa"/>
            <w:shd w:val="clear" w:color="auto" w:fill="auto"/>
            <w:noWrap/>
            <w:vAlign w:val="bottom"/>
          </w:tcPr>
          <w:p w14:paraId="42929151" w14:textId="77777777" w:rsidR="00C50A95" w:rsidRPr="00D016EC" w:rsidRDefault="00C50A95" w:rsidP="00416506">
            <w:pPr>
              <w:pStyle w:val="tabletext11"/>
              <w:jc w:val="center"/>
              <w:rPr>
                <w:ins w:id="30582" w:author="Author"/>
              </w:rPr>
            </w:pPr>
            <w:ins w:id="30583" w:author="Author">
              <w:r w:rsidRPr="00D016EC">
                <w:t>2.05</w:t>
              </w:r>
            </w:ins>
          </w:p>
        </w:tc>
        <w:tc>
          <w:tcPr>
            <w:tcW w:w="400" w:type="dxa"/>
            <w:shd w:val="clear" w:color="auto" w:fill="auto"/>
            <w:noWrap/>
            <w:vAlign w:val="bottom"/>
          </w:tcPr>
          <w:p w14:paraId="0BDDA985" w14:textId="77777777" w:rsidR="00C50A95" w:rsidRPr="00D016EC" w:rsidRDefault="00C50A95" w:rsidP="00416506">
            <w:pPr>
              <w:pStyle w:val="tabletext11"/>
              <w:jc w:val="center"/>
              <w:rPr>
                <w:ins w:id="30584" w:author="Author"/>
              </w:rPr>
            </w:pPr>
            <w:ins w:id="30585" w:author="Author">
              <w:r w:rsidRPr="00D016EC">
                <w:t>1.96</w:t>
              </w:r>
            </w:ins>
          </w:p>
        </w:tc>
        <w:tc>
          <w:tcPr>
            <w:tcW w:w="400" w:type="dxa"/>
            <w:shd w:val="clear" w:color="auto" w:fill="auto"/>
            <w:noWrap/>
            <w:vAlign w:val="bottom"/>
          </w:tcPr>
          <w:p w14:paraId="51BD05AB" w14:textId="77777777" w:rsidR="00C50A95" w:rsidRPr="00D016EC" w:rsidRDefault="00C50A95" w:rsidP="00416506">
            <w:pPr>
              <w:pStyle w:val="tabletext11"/>
              <w:jc w:val="center"/>
              <w:rPr>
                <w:ins w:id="30586" w:author="Author"/>
              </w:rPr>
            </w:pPr>
            <w:ins w:id="30587" w:author="Author">
              <w:r w:rsidRPr="00D016EC">
                <w:t>1.89</w:t>
              </w:r>
            </w:ins>
          </w:p>
        </w:tc>
        <w:tc>
          <w:tcPr>
            <w:tcW w:w="400" w:type="dxa"/>
            <w:shd w:val="clear" w:color="auto" w:fill="auto"/>
            <w:noWrap/>
            <w:vAlign w:val="bottom"/>
          </w:tcPr>
          <w:p w14:paraId="5B8F4D5B" w14:textId="77777777" w:rsidR="00C50A95" w:rsidRPr="00D016EC" w:rsidRDefault="00C50A95" w:rsidP="00416506">
            <w:pPr>
              <w:pStyle w:val="tabletext11"/>
              <w:jc w:val="center"/>
              <w:rPr>
                <w:ins w:id="30588" w:author="Author"/>
              </w:rPr>
            </w:pPr>
            <w:ins w:id="30589" w:author="Author">
              <w:r w:rsidRPr="00D016EC">
                <w:t>1.81</w:t>
              </w:r>
            </w:ins>
          </w:p>
        </w:tc>
        <w:tc>
          <w:tcPr>
            <w:tcW w:w="400" w:type="dxa"/>
            <w:shd w:val="clear" w:color="auto" w:fill="auto"/>
            <w:noWrap/>
            <w:vAlign w:val="bottom"/>
          </w:tcPr>
          <w:p w14:paraId="23978CE7" w14:textId="77777777" w:rsidR="00C50A95" w:rsidRPr="00D016EC" w:rsidRDefault="00C50A95" w:rsidP="00416506">
            <w:pPr>
              <w:pStyle w:val="tabletext11"/>
              <w:jc w:val="center"/>
              <w:rPr>
                <w:ins w:id="30590" w:author="Author"/>
              </w:rPr>
            </w:pPr>
            <w:ins w:id="30591" w:author="Author">
              <w:r w:rsidRPr="00D016EC">
                <w:t>1.74</w:t>
              </w:r>
            </w:ins>
          </w:p>
        </w:tc>
        <w:tc>
          <w:tcPr>
            <w:tcW w:w="400" w:type="dxa"/>
            <w:shd w:val="clear" w:color="auto" w:fill="auto"/>
            <w:noWrap/>
            <w:vAlign w:val="bottom"/>
          </w:tcPr>
          <w:p w14:paraId="08054287" w14:textId="77777777" w:rsidR="00C50A95" w:rsidRPr="00D016EC" w:rsidRDefault="00C50A95" w:rsidP="00416506">
            <w:pPr>
              <w:pStyle w:val="tabletext11"/>
              <w:jc w:val="center"/>
              <w:rPr>
                <w:ins w:id="30592" w:author="Author"/>
              </w:rPr>
            </w:pPr>
            <w:ins w:id="30593" w:author="Author">
              <w:r w:rsidRPr="00D016EC">
                <w:t>1.67</w:t>
              </w:r>
            </w:ins>
          </w:p>
        </w:tc>
        <w:tc>
          <w:tcPr>
            <w:tcW w:w="440" w:type="dxa"/>
            <w:shd w:val="clear" w:color="auto" w:fill="auto"/>
            <w:noWrap/>
            <w:vAlign w:val="bottom"/>
          </w:tcPr>
          <w:p w14:paraId="4CD5E8E5" w14:textId="77777777" w:rsidR="00C50A95" w:rsidRPr="00D016EC" w:rsidRDefault="00C50A95" w:rsidP="00416506">
            <w:pPr>
              <w:pStyle w:val="tabletext11"/>
              <w:jc w:val="center"/>
              <w:rPr>
                <w:ins w:id="30594" w:author="Author"/>
              </w:rPr>
            </w:pPr>
            <w:ins w:id="30595" w:author="Author">
              <w:r w:rsidRPr="00D016EC">
                <w:t>1.60</w:t>
              </w:r>
            </w:ins>
          </w:p>
        </w:tc>
        <w:tc>
          <w:tcPr>
            <w:tcW w:w="400" w:type="dxa"/>
            <w:shd w:val="clear" w:color="auto" w:fill="auto"/>
            <w:noWrap/>
            <w:vAlign w:val="bottom"/>
          </w:tcPr>
          <w:p w14:paraId="45546757" w14:textId="77777777" w:rsidR="00C50A95" w:rsidRPr="00D016EC" w:rsidRDefault="00C50A95" w:rsidP="00416506">
            <w:pPr>
              <w:pStyle w:val="tabletext11"/>
              <w:jc w:val="center"/>
              <w:rPr>
                <w:ins w:id="30596" w:author="Author"/>
              </w:rPr>
            </w:pPr>
            <w:ins w:id="30597" w:author="Author">
              <w:r w:rsidRPr="00D016EC">
                <w:t>1.54</w:t>
              </w:r>
            </w:ins>
          </w:p>
        </w:tc>
        <w:tc>
          <w:tcPr>
            <w:tcW w:w="400" w:type="dxa"/>
            <w:shd w:val="clear" w:color="auto" w:fill="auto"/>
            <w:noWrap/>
            <w:vAlign w:val="bottom"/>
          </w:tcPr>
          <w:p w14:paraId="520D5FC1" w14:textId="77777777" w:rsidR="00C50A95" w:rsidRPr="00D016EC" w:rsidRDefault="00C50A95" w:rsidP="00416506">
            <w:pPr>
              <w:pStyle w:val="tabletext11"/>
              <w:jc w:val="center"/>
              <w:rPr>
                <w:ins w:id="30598" w:author="Author"/>
              </w:rPr>
            </w:pPr>
            <w:ins w:id="30599" w:author="Author">
              <w:r w:rsidRPr="00D016EC">
                <w:t>1.48</w:t>
              </w:r>
            </w:ins>
          </w:p>
        </w:tc>
        <w:tc>
          <w:tcPr>
            <w:tcW w:w="400" w:type="dxa"/>
            <w:shd w:val="clear" w:color="auto" w:fill="auto"/>
            <w:noWrap/>
            <w:vAlign w:val="bottom"/>
          </w:tcPr>
          <w:p w14:paraId="661F3F36" w14:textId="77777777" w:rsidR="00C50A95" w:rsidRPr="00D016EC" w:rsidRDefault="00C50A95" w:rsidP="00416506">
            <w:pPr>
              <w:pStyle w:val="tabletext11"/>
              <w:jc w:val="center"/>
              <w:rPr>
                <w:ins w:id="30600" w:author="Author"/>
              </w:rPr>
            </w:pPr>
            <w:ins w:id="30601" w:author="Author">
              <w:r w:rsidRPr="00D016EC">
                <w:t>1.42</w:t>
              </w:r>
            </w:ins>
          </w:p>
        </w:tc>
        <w:tc>
          <w:tcPr>
            <w:tcW w:w="400" w:type="dxa"/>
            <w:shd w:val="clear" w:color="auto" w:fill="auto"/>
            <w:noWrap/>
            <w:vAlign w:val="bottom"/>
          </w:tcPr>
          <w:p w14:paraId="57C8DB20" w14:textId="77777777" w:rsidR="00C50A95" w:rsidRPr="00D016EC" w:rsidRDefault="00C50A95" w:rsidP="00416506">
            <w:pPr>
              <w:pStyle w:val="tabletext11"/>
              <w:jc w:val="center"/>
              <w:rPr>
                <w:ins w:id="30602" w:author="Author"/>
              </w:rPr>
            </w:pPr>
            <w:ins w:id="30603" w:author="Author">
              <w:r w:rsidRPr="00D016EC">
                <w:t>1.36</w:t>
              </w:r>
            </w:ins>
          </w:p>
        </w:tc>
        <w:tc>
          <w:tcPr>
            <w:tcW w:w="460" w:type="dxa"/>
            <w:shd w:val="clear" w:color="auto" w:fill="auto"/>
            <w:noWrap/>
            <w:vAlign w:val="bottom"/>
          </w:tcPr>
          <w:p w14:paraId="4F8B32AA" w14:textId="77777777" w:rsidR="00C50A95" w:rsidRPr="00D016EC" w:rsidRDefault="00C50A95" w:rsidP="00416506">
            <w:pPr>
              <w:pStyle w:val="tabletext11"/>
              <w:jc w:val="center"/>
              <w:rPr>
                <w:ins w:id="30604" w:author="Author"/>
              </w:rPr>
            </w:pPr>
            <w:ins w:id="30605" w:author="Author">
              <w:r w:rsidRPr="00D016EC">
                <w:t>1.31</w:t>
              </w:r>
            </w:ins>
          </w:p>
        </w:tc>
      </w:tr>
      <w:tr w:rsidR="00C50A95" w:rsidRPr="00D016EC" w14:paraId="14AD0F54" w14:textId="77777777" w:rsidTr="00416506">
        <w:trPr>
          <w:trHeight w:val="190"/>
          <w:ins w:id="30606" w:author="Author"/>
        </w:trPr>
        <w:tc>
          <w:tcPr>
            <w:tcW w:w="200" w:type="dxa"/>
            <w:tcBorders>
              <w:right w:val="nil"/>
            </w:tcBorders>
            <w:shd w:val="clear" w:color="auto" w:fill="auto"/>
            <w:vAlign w:val="bottom"/>
          </w:tcPr>
          <w:p w14:paraId="310BABEF" w14:textId="77777777" w:rsidR="00C50A95" w:rsidRPr="00D016EC" w:rsidRDefault="00C50A95" w:rsidP="00416506">
            <w:pPr>
              <w:pStyle w:val="tabletext11"/>
              <w:jc w:val="right"/>
              <w:rPr>
                <w:ins w:id="30607" w:author="Author"/>
              </w:rPr>
            </w:pPr>
          </w:p>
        </w:tc>
        <w:tc>
          <w:tcPr>
            <w:tcW w:w="1580" w:type="dxa"/>
            <w:tcBorders>
              <w:left w:val="nil"/>
            </w:tcBorders>
            <w:shd w:val="clear" w:color="auto" w:fill="auto"/>
            <w:vAlign w:val="bottom"/>
          </w:tcPr>
          <w:p w14:paraId="27CFB50F" w14:textId="77777777" w:rsidR="00C50A95" w:rsidRPr="00D016EC" w:rsidRDefault="00C50A95" w:rsidP="00416506">
            <w:pPr>
              <w:pStyle w:val="tabletext11"/>
              <w:tabs>
                <w:tab w:val="decimal" w:pos="640"/>
              </w:tabs>
              <w:rPr>
                <w:ins w:id="30608" w:author="Author"/>
              </w:rPr>
            </w:pPr>
            <w:ins w:id="30609" w:author="Author">
              <w:r w:rsidRPr="00D016EC">
                <w:t>900,000 or greater</w:t>
              </w:r>
            </w:ins>
          </w:p>
        </w:tc>
        <w:tc>
          <w:tcPr>
            <w:tcW w:w="680" w:type="dxa"/>
            <w:shd w:val="clear" w:color="auto" w:fill="auto"/>
            <w:noWrap/>
            <w:vAlign w:val="bottom"/>
          </w:tcPr>
          <w:p w14:paraId="6661D3FE" w14:textId="77777777" w:rsidR="00C50A95" w:rsidRPr="00D016EC" w:rsidRDefault="00C50A95" w:rsidP="00416506">
            <w:pPr>
              <w:pStyle w:val="tabletext11"/>
              <w:jc w:val="center"/>
              <w:rPr>
                <w:ins w:id="30610" w:author="Author"/>
              </w:rPr>
            </w:pPr>
            <w:ins w:id="30611" w:author="Author">
              <w:r w:rsidRPr="00D016EC">
                <w:t>4.34</w:t>
              </w:r>
            </w:ins>
          </w:p>
        </w:tc>
        <w:tc>
          <w:tcPr>
            <w:tcW w:w="900" w:type="dxa"/>
            <w:shd w:val="clear" w:color="auto" w:fill="auto"/>
            <w:noWrap/>
            <w:vAlign w:val="bottom"/>
          </w:tcPr>
          <w:p w14:paraId="520EA56B" w14:textId="77777777" w:rsidR="00C50A95" w:rsidRPr="00D016EC" w:rsidRDefault="00C50A95" w:rsidP="00416506">
            <w:pPr>
              <w:pStyle w:val="tabletext11"/>
              <w:jc w:val="center"/>
              <w:rPr>
                <w:ins w:id="30612" w:author="Author"/>
              </w:rPr>
            </w:pPr>
            <w:ins w:id="30613" w:author="Author">
              <w:r w:rsidRPr="00D016EC">
                <w:t>4.34</w:t>
              </w:r>
            </w:ins>
          </w:p>
        </w:tc>
        <w:tc>
          <w:tcPr>
            <w:tcW w:w="400" w:type="dxa"/>
            <w:shd w:val="clear" w:color="auto" w:fill="auto"/>
            <w:noWrap/>
            <w:vAlign w:val="bottom"/>
          </w:tcPr>
          <w:p w14:paraId="16ECD42A" w14:textId="77777777" w:rsidR="00C50A95" w:rsidRPr="00D016EC" w:rsidRDefault="00C50A95" w:rsidP="00416506">
            <w:pPr>
              <w:pStyle w:val="tabletext11"/>
              <w:jc w:val="center"/>
              <w:rPr>
                <w:ins w:id="30614" w:author="Author"/>
              </w:rPr>
            </w:pPr>
            <w:ins w:id="30615" w:author="Author">
              <w:r w:rsidRPr="00D016EC">
                <w:t>4.34</w:t>
              </w:r>
            </w:ins>
          </w:p>
        </w:tc>
        <w:tc>
          <w:tcPr>
            <w:tcW w:w="400" w:type="dxa"/>
            <w:shd w:val="clear" w:color="auto" w:fill="auto"/>
            <w:noWrap/>
            <w:vAlign w:val="bottom"/>
          </w:tcPr>
          <w:p w14:paraId="1693FE04" w14:textId="77777777" w:rsidR="00C50A95" w:rsidRPr="00D016EC" w:rsidRDefault="00C50A95" w:rsidP="00416506">
            <w:pPr>
              <w:pStyle w:val="tabletext11"/>
              <w:jc w:val="center"/>
              <w:rPr>
                <w:ins w:id="30616" w:author="Author"/>
              </w:rPr>
            </w:pPr>
            <w:ins w:id="30617" w:author="Author">
              <w:r w:rsidRPr="00D016EC">
                <w:t>4.15</w:t>
              </w:r>
            </w:ins>
          </w:p>
        </w:tc>
        <w:tc>
          <w:tcPr>
            <w:tcW w:w="400" w:type="dxa"/>
            <w:shd w:val="clear" w:color="auto" w:fill="auto"/>
            <w:noWrap/>
            <w:vAlign w:val="bottom"/>
          </w:tcPr>
          <w:p w14:paraId="4684A01E" w14:textId="77777777" w:rsidR="00C50A95" w:rsidRPr="00D016EC" w:rsidRDefault="00C50A95" w:rsidP="00416506">
            <w:pPr>
              <w:pStyle w:val="tabletext11"/>
              <w:jc w:val="center"/>
              <w:rPr>
                <w:ins w:id="30618" w:author="Author"/>
              </w:rPr>
            </w:pPr>
            <w:ins w:id="30619" w:author="Author">
              <w:r w:rsidRPr="00D016EC">
                <w:t>3.95</w:t>
              </w:r>
            </w:ins>
          </w:p>
        </w:tc>
        <w:tc>
          <w:tcPr>
            <w:tcW w:w="400" w:type="dxa"/>
            <w:shd w:val="clear" w:color="auto" w:fill="auto"/>
            <w:noWrap/>
            <w:vAlign w:val="bottom"/>
          </w:tcPr>
          <w:p w14:paraId="68FF6F5F" w14:textId="77777777" w:rsidR="00C50A95" w:rsidRPr="00D016EC" w:rsidRDefault="00C50A95" w:rsidP="00416506">
            <w:pPr>
              <w:pStyle w:val="tabletext11"/>
              <w:jc w:val="center"/>
              <w:rPr>
                <w:ins w:id="30620" w:author="Author"/>
              </w:rPr>
            </w:pPr>
            <w:ins w:id="30621" w:author="Author">
              <w:r w:rsidRPr="00D016EC">
                <w:t>3.56</w:t>
              </w:r>
            </w:ins>
          </w:p>
        </w:tc>
        <w:tc>
          <w:tcPr>
            <w:tcW w:w="400" w:type="dxa"/>
            <w:shd w:val="clear" w:color="auto" w:fill="auto"/>
            <w:noWrap/>
            <w:vAlign w:val="bottom"/>
          </w:tcPr>
          <w:p w14:paraId="2A606C80" w14:textId="77777777" w:rsidR="00C50A95" w:rsidRPr="00D016EC" w:rsidRDefault="00C50A95" w:rsidP="00416506">
            <w:pPr>
              <w:pStyle w:val="tabletext11"/>
              <w:jc w:val="center"/>
              <w:rPr>
                <w:ins w:id="30622" w:author="Author"/>
              </w:rPr>
            </w:pPr>
            <w:ins w:id="30623" w:author="Author">
              <w:r w:rsidRPr="00D016EC">
                <w:t>3.40</w:t>
              </w:r>
            </w:ins>
          </w:p>
        </w:tc>
        <w:tc>
          <w:tcPr>
            <w:tcW w:w="400" w:type="dxa"/>
            <w:shd w:val="clear" w:color="auto" w:fill="auto"/>
            <w:noWrap/>
            <w:vAlign w:val="bottom"/>
          </w:tcPr>
          <w:p w14:paraId="502F2DEF" w14:textId="77777777" w:rsidR="00C50A95" w:rsidRPr="00D016EC" w:rsidRDefault="00C50A95" w:rsidP="00416506">
            <w:pPr>
              <w:pStyle w:val="tabletext11"/>
              <w:jc w:val="center"/>
              <w:rPr>
                <w:ins w:id="30624" w:author="Author"/>
              </w:rPr>
            </w:pPr>
            <w:ins w:id="30625" w:author="Author">
              <w:r w:rsidRPr="00D016EC">
                <w:t>3.23</w:t>
              </w:r>
            </w:ins>
          </w:p>
        </w:tc>
        <w:tc>
          <w:tcPr>
            <w:tcW w:w="400" w:type="dxa"/>
            <w:shd w:val="clear" w:color="auto" w:fill="auto"/>
            <w:noWrap/>
            <w:vAlign w:val="bottom"/>
          </w:tcPr>
          <w:p w14:paraId="3D0215F2" w14:textId="77777777" w:rsidR="00C50A95" w:rsidRPr="00D016EC" w:rsidRDefault="00C50A95" w:rsidP="00416506">
            <w:pPr>
              <w:pStyle w:val="tabletext11"/>
              <w:jc w:val="center"/>
              <w:rPr>
                <w:ins w:id="30626" w:author="Author"/>
              </w:rPr>
            </w:pPr>
            <w:ins w:id="30627" w:author="Author">
              <w:r w:rsidRPr="00D016EC">
                <w:t>3.07</w:t>
              </w:r>
            </w:ins>
          </w:p>
        </w:tc>
        <w:tc>
          <w:tcPr>
            <w:tcW w:w="400" w:type="dxa"/>
            <w:shd w:val="clear" w:color="auto" w:fill="auto"/>
            <w:noWrap/>
            <w:vAlign w:val="bottom"/>
          </w:tcPr>
          <w:p w14:paraId="1410C2E1" w14:textId="77777777" w:rsidR="00C50A95" w:rsidRPr="00D016EC" w:rsidRDefault="00C50A95" w:rsidP="00416506">
            <w:pPr>
              <w:pStyle w:val="tabletext11"/>
              <w:jc w:val="center"/>
              <w:rPr>
                <w:ins w:id="30628" w:author="Author"/>
              </w:rPr>
            </w:pPr>
            <w:ins w:id="30629" w:author="Author">
              <w:r w:rsidRPr="00D016EC">
                <w:t>2.90</w:t>
              </w:r>
            </w:ins>
          </w:p>
        </w:tc>
        <w:tc>
          <w:tcPr>
            <w:tcW w:w="400" w:type="dxa"/>
            <w:shd w:val="clear" w:color="auto" w:fill="auto"/>
            <w:noWrap/>
            <w:vAlign w:val="bottom"/>
          </w:tcPr>
          <w:p w14:paraId="6210DCAC" w14:textId="77777777" w:rsidR="00C50A95" w:rsidRPr="00D016EC" w:rsidRDefault="00C50A95" w:rsidP="00416506">
            <w:pPr>
              <w:pStyle w:val="tabletext11"/>
              <w:jc w:val="center"/>
              <w:rPr>
                <w:ins w:id="30630" w:author="Author"/>
              </w:rPr>
            </w:pPr>
            <w:ins w:id="30631" w:author="Author">
              <w:r w:rsidRPr="00D016EC">
                <w:t>2.74</w:t>
              </w:r>
            </w:ins>
          </w:p>
        </w:tc>
        <w:tc>
          <w:tcPr>
            <w:tcW w:w="400" w:type="dxa"/>
            <w:shd w:val="clear" w:color="auto" w:fill="auto"/>
            <w:noWrap/>
            <w:vAlign w:val="bottom"/>
          </w:tcPr>
          <w:p w14:paraId="3BEE8F65" w14:textId="77777777" w:rsidR="00C50A95" w:rsidRPr="00D016EC" w:rsidRDefault="00C50A95" w:rsidP="00416506">
            <w:pPr>
              <w:pStyle w:val="tabletext11"/>
              <w:jc w:val="center"/>
              <w:rPr>
                <w:ins w:id="30632" w:author="Author"/>
              </w:rPr>
            </w:pPr>
            <w:ins w:id="30633" w:author="Author">
              <w:r w:rsidRPr="00D016EC">
                <w:t>2.63</w:t>
              </w:r>
            </w:ins>
          </w:p>
        </w:tc>
        <w:tc>
          <w:tcPr>
            <w:tcW w:w="400" w:type="dxa"/>
            <w:shd w:val="clear" w:color="auto" w:fill="auto"/>
            <w:noWrap/>
            <w:vAlign w:val="bottom"/>
          </w:tcPr>
          <w:p w14:paraId="49FFF886" w14:textId="77777777" w:rsidR="00C50A95" w:rsidRPr="00D016EC" w:rsidRDefault="00C50A95" w:rsidP="00416506">
            <w:pPr>
              <w:pStyle w:val="tabletext11"/>
              <w:jc w:val="center"/>
              <w:rPr>
                <w:ins w:id="30634" w:author="Author"/>
              </w:rPr>
            </w:pPr>
            <w:ins w:id="30635" w:author="Author">
              <w:r w:rsidRPr="00D016EC">
                <w:t>2.52</w:t>
              </w:r>
            </w:ins>
          </w:p>
        </w:tc>
        <w:tc>
          <w:tcPr>
            <w:tcW w:w="400" w:type="dxa"/>
            <w:shd w:val="clear" w:color="auto" w:fill="auto"/>
            <w:noWrap/>
            <w:vAlign w:val="bottom"/>
          </w:tcPr>
          <w:p w14:paraId="7BEDF68E" w14:textId="77777777" w:rsidR="00C50A95" w:rsidRPr="00D016EC" w:rsidRDefault="00C50A95" w:rsidP="00416506">
            <w:pPr>
              <w:pStyle w:val="tabletext11"/>
              <w:jc w:val="center"/>
              <w:rPr>
                <w:ins w:id="30636" w:author="Author"/>
              </w:rPr>
            </w:pPr>
            <w:ins w:id="30637" w:author="Author">
              <w:r w:rsidRPr="00D016EC">
                <w:t>2.42</w:t>
              </w:r>
            </w:ins>
          </w:p>
        </w:tc>
        <w:tc>
          <w:tcPr>
            <w:tcW w:w="400" w:type="dxa"/>
            <w:shd w:val="clear" w:color="auto" w:fill="auto"/>
            <w:noWrap/>
            <w:vAlign w:val="bottom"/>
          </w:tcPr>
          <w:p w14:paraId="7318A988" w14:textId="77777777" w:rsidR="00C50A95" w:rsidRPr="00D016EC" w:rsidRDefault="00C50A95" w:rsidP="00416506">
            <w:pPr>
              <w:pStyle w:val="tabletext11"/>
              <w:jc w:val="center"/>
              <w:rPr>
                <w:ins w:id="30638" w:author="Author"/>
              </w:rPr>
            </w:pPr>
            <w:ins w:id="30639" w:author="Author">
              <w:r w:rsidRPr="00D016EC">
                <w:t>2.32</w:t>
              </w:r>
            </w:ins>
          </w:p>
        </w:tc>
        <w:tc>
          <w:tcPr>
            <w:tcW w:w="400" w:type="dxa"/>
            <w:shd w:val="clear" w:color="auto" w:fill="auto"/>
            <w:noWrap/>
            <w:vAlign w:val="bottom"/>
          </w:tcPr>
          <w:p w14:paraId="142CC1AB" w14:textId="77777777" w:rsidR="00C50A95" w:rsidRPr="00D016EC" w:rsidRDefault="00C50A95" w:rsidP="00416506">
            <w:pPr>
              <w:pStyle w:val="tabletext11"/>
              <w:jc w:val="center"/>
              <w:rPr>
                <w:ins w:id="30640" w:author="Author"/>
              </w:rPr>
            </w:pPr>
            <w:ins w:id="30641" w:author="Author">
              <w:r w:rsidRPr="00D016EC">
                <w:t>2.23</w:t>
              </w:r>
            </w:ins>
          </w:p>
        </w:tc>
        <w:tc>
          <w:tcPr>
            <w:tcW w:w="400" w:type="dxa"/>
            <w:shd w:val="clear" w:color="auto" w:fill="auto"/>
            <w:noWrap/>
            <w:vAlign w:val="bottom"/>
          </w:tcPr>
          <w:p w14:paraId="140E68F5" w14:textId="77777777" w:rsidR="00C50A95" w:rsidRPr="00D016EC" w:rsidRDefault="00C50A95" w:rsidP="00416506">
            <w:pPr>
              <w:pStyle w:val="tabletext11"/>
              <w:jc w:val="center"/>
              <w:rPr>
                <w:ins w:id="30642" w:author="Author"/>
              </w:rPr>
            </w:pPr>
            <w:ins w:id="30643" w:author="Author">
              <w:r w:rsidRPr="00D016EC">
                <w:t>2.14</w:t>
              </w:r>
            </w:ins>
          </w:p>
        </w:tc>
        <w:tc>
          <w:tcPr>
            <w:tcW w:w="400" w:type="dxa"/>
            <w:shd w:val="clear" w:color="auto" w:fill="auto"/>
            <w:noWrap/>
            <w:vAlign w:val="bottom"/>
          </w:tcPr>
          <w:p w14:paraId="07DD3C73" w14:textId="77777777" w:rsidR="00C50A95" w:rsidRPr="00D016EC" w:rsidRDefault="00C50A95" w:rsidP="00416506">
            <w:pPr>
              <w:pStyle w:val="tabletext11"/>
              <w:jc w:val="center"/>
              <w:rPr>
                <w:ins w:id="30644" w:author="Author"/>
              </w:rPr>
            </w:pPr>
            <w:ins w:id="30645" w:author="Author">
              <w:r w:rsidRPr="00D016EC">
                <w:t>2.06</w:t>
              </w:r>
            </w:ins>
          </w:p>
        </w:tc>
        <w:tc>
          <w:tcPr>
            <w:tcW w:w="400" w:type="dxa"/>
            <w:shd w:val="clear" w:color="auto" w:fill="auto"/>
            <w:noWrap/>
            <w:vAlign w:val="bottom"/>
          </w:tcPr>
          <w:p w14:paraId="4D64B928" w14:textId="77777777" w:rsidR="00C50A95" w:rsidRPr="00D016EC" w:rsidRDefault="00C50A95" w:rsidP="00416506">
            <w:pPr>
              <w:pStyle w:val="tabletext11"/>
              <w:jc w:val="center"/>
              <w:rPr>
                <w:ins w:id="30646" w:author="Author"/>
              </w:rPr>
            </w:pPr>
            <w:ins w:id="30647" w:author="Author">
              <w:r w:rsidRPr="00D016EC">
                <w:t>1.97</w:t>
              </w:r>
            </w:ins>
          </w:p>
        </w:tc>
        <w:tc>
          <w:tcPr>
            <w:tcW w:w="400" w:type="dxa"/>
            <w:shd w:val="clear" w:color="auto" w:fill="auto"/>
            <w:noWrap/>
            <w:vAlign w:val="bottom"/>
          </w:tcPr>
          <w:p w14:paraId="2C2001E8" w14:textId="77777777" w:rsidR="00C50A95" w:rsidRPr="00D016EC" w:rsidRDefault="00C50A95" w:rsidP="00416506">
            <w:pPr>
              <w:pStyle w:val="tabletext11"/>
              <w:jc w:val="center"/>
              <w:rPr>
                <w:ins w:id="30648" w:author="Author"/>
              </w:rPr>
            </w:pPr>
            <w:ins w:id="30649" w:author="Author">
              <w:r w:rsidRPr="00D016EC">
                <w:t>1.89</w:t>
              </w:r>
            </w:ins>
          </w:p>
        </w:tc>
        <w:tc>
          <w:tcPr>
            <w:tcW w:w="400" w:type="dxa"/>
            <w:shd w:val="clear" w:color="auto" w:fill="auto"/>
            <w:noWrap/>
            <w:vAlign w:val="bottom"/>
          </w:tcPr>
          <w:p w14:paraId="62F5FAF8" w14:textId="77777777" w:rsidR="00C50A95" w:rsidRPr="00D016EC" w:rsidRDefault="00C50A95" w:rsidP="00416506">
            <w:pPr>
              <w:pStyle w:val="tabletext11"/>
              <w:jc w:val="center"/>
              <w:rPr>
                <w:ins w:id="30650" w:author="Author"/>
              </w:rPr>
            </w:pPr>
            <w:ins w:id="30651" w:author="Author">
              <w:r w:rsidRPr="00D016EC">
                <w:t>1.82</w:t>
              </w:r>
            </w:ins>
          </w:p>
        </w:tc>
        <w:tc>
          <w:tcPr>
            <w:tcW w:w="400" w:type="dxa"/>
            <w:shd w:val="clear" w:color="auto" w:fill="auto"/>
            <w:noWrap/>
            <w:vAlign w:val="bottom"/>
          </w:tcPr>
          <w:p w14:paraId="11A9E632" w14:textId="77777777" w:rsidR="00C50A95" w:rsidRPr="00D016EC" w:rsidRDefault="00C50A95" w:rsidP="00416506">
            <w:pPr>
              <w:pStyle w:val="tabletext11"/>
              <w:jc w:val="center"/>
              <w:rPr>
                <w:ins w:id="30652" w:author="Author"/>
              </w:rPr>
            </w:pPr>
            <w:ins w:id="30653" w:author="Author">
              <w:r w:rsidRPr="00D016EC">
                <w:t>1.75</w:t>
              </w:r>
            </w:ins>
          </w:p>
        </w:tc>
        <w:tc>
          <w:tcPr>
            <w:tcW w:w="440" w:type="dxa"/>
            <w:shd w:val="clear" w:color="auto" w:fill="auto"/>
            <w:noWrap/>
            <w:vAlign w:val="bottom"/>
          </w:tcPr>
          <w:p w14:paraId="3DF0C76F" w14:textId="77777777" w:rsidR="00C50A95" w:rsidRPr="00D016EC" w:rsidRDefault="00C50A95" w:rsidP="00416506">
            <w:pPr>
              <w:pStyle w:val="tabletext11"/>
              <w:jc w:val="center"/>
              <w:rPr>
                <w:ins w:id="30654" w:author="Author"/>
              </w:rPr>
            </w:pPr>
            <w:ins w:id="30655" w:author="Author">
              <w:r w:rsidRPr="00D016EC">
                <w:t>1.68</w:t>
              </w:r>
            </w:ins>
          </w:p>
        </w:tc>
        <w:tc>
          <w:tcPr>
            <w:tcW w:w="400" w:type="dxa"/>
            <w:shd w:val="clear" w:color="auto" w:fill="auto"/>
            <w:noWrap/>
            <w:vAlign w:val="bottom"/>
          </w:tcPr>
          <w:p w14:paraId="591FBACD" w14:textId="77777777" w:rsidR="00C50A95" w:rsidRPr="00D016EC" w:rsidRDefault="00C50A95" w:rsidP="00416506">
            <w:pPr>
              <w:pStyle w:val="tabletext11"/>
              <w:jc w:val="center"/>
              <w:rPr>
                <w:ins w:id="30656" w:author="Author"/>
              </w:rPr>
            </w:pPr>
            <w:ins w:id="30657" w:author="Author">
              <w:r w:rsidRPr="00D016EC">
                <w:t>1.61</w:t>
              </w:r>
            </w:ins>
          </w:p>
        </w:tc>
        <w:tc>
          <w:tcPr>
            <w:tcW w:w="400" w:type="dxa"/>
            <w:shd w:val="clear" w:color="auto" w:fill="auto"/>
            <w:noWrap/>
            <w:vAlign w:val="bottom"/>
          </w:tcPr>
          <w:p w14:paraId="314E1D45" w14:textId="77777777" w:rsidR="00C50A95" w:rsidRPr="00D016EC" w:rsidRDefault="00C50A95" w:rsidP="00416506">
            <w:pPr>
              <w:pStyle w:val="tabletext11"/>
              <w:jc w:val="center"/>
              <w:rPr>
                <w:ins w:id="30658" w:author="Author"/>
              </w:rPr>
            </w:pPr>
            <w:ins w:id="30659" w:author="Author">
              <w:r w:rsidRPr="00D016EC">
                <w:t>1.54</w:t>
              </w:r>
            </w:ins>
          </w:p>
        </w:tc>
        <w:tc>
          <w:tcPr>
            <w:tcW w:w="400" w:type="dxa"/>
            <w:shd w:val="clear" w:color="auto" w:fill="auto"/>
            <w:noWrap/>
            <w:vAlign w:val="bottom"/>
          </w:tcPr>
          <w:p w14:paraId="1CC5AEE5" w14:textId="77777777" w:rsidR="00C50A95" w:rsidRPr="00D016EC" w:rsidRDefault="00C50A95" w:rsidP="00416506">
            <w:pPr>
              <w:pStyle w:val="tabletext11"/>
              <w:jc w:val="center"/>
              <w:rPr>
                <w:ins w:id="30660" w:author="Author"/>
              </w:rPr>
            </w:pPr>
            <w:ins w:id="30661" w:author="Author">
              <w:r w:rsidRPr="00D016EC">
                <w:t>1.48</w:t>
              </w:r>
            </w:ins>
          </w:p>
        </w:tc>
        <w:tc>
          <w:tcPr>
            <w:tcW w:w="400" w:type="dxa"/>
            <w:shd w:val="clear" w:color="auto" w:fill="auto"/>
            <w:noWrap/>
            <w:vAlign w:val="bottom"/>
          </w:tcPr>
          <w:p w14:paraId="66D33DF6" w14:textId="77777777" w:rsidR="00C50A95" w:rsidRPr="00D016EC" w:rsidRDefault="00C50A95" w:rsidP="00416506">
            <w:pPr>
              <w:pStyle w:val="tabletext11"/>
              <w:jc w:val="center"/>
              <w:rPr>
                <w:ins w:id="30662" w:author="Author"/>
              </w:rPr>
            </w:pPr>
            <w:ins w:id="30663" w:author="Author">
              <w:r w:rsidRPr="00D016EC">
                <w:t>1.42</w:t>
              </w:r>
            </w:ins>
          </w:p>
        </w:tc>
        <w:tc>
          <w:tcPr>
            <w:tcW w:w="460" w:type="dxa"/>
            <w:shd w:val="clear" w:color="auto" w:fill="auto"/>
            <w:noWrap/>
            <w:vAlign w:val="bottom"/>
          </w:tcPr>
          <w:p w14:paraId="50FCFE1A" w14:textId="77777777" w:rsidR="00C50A95" w:rsidRPr="00D016EC" w:rsidRDefault="00C50A95" w:rsidP="00416506">
            <w:pPr>
              <w:pStyle w:val="tabletext11"/>
              <w:jc w:val="center"/>
              <w:rPr>
                <w:ins w:id="30664" w:author="Author"/>
              </w:rPr>
            </w:pPr>
            <w:ins w:id="30665" w:author="Author">
              <w:r w:rsidRPr="00D016EC">
                <w:t>1.37</w:t>
              </w:r>
            </w:ins>
          </w:p>
        </w:tc>
      </w:tr>
    </w:tbl>
    <w:p w14:paraId="4E31C1DC" w14:textId="77777777" w:rsidR="00C50A95" w:rsidRPr="00D016EC" w:rsidRDefault="00C50A95" w:rsidP="00C50A95">
      <w:pPr>
        <w:pStyle w:val="tablecaption"/>
        <w:rPr>
          <w:ins w:id="30666" w:author="Author"/>
        </w:rPr>
      </w:pPr>
      <w:ins w:id="30667" w:author="Author">
        <w:r w:rsidRPr="00D016EC">
          <w:t>Table 301.C.2.b.(3) All Other Vehicles Vehicle Value Factors – Other Than Collision With Actual Cash Value Rating</w:t>
        </w:r>
      </w:ins>
    </w:p>
    <w:p w14:paraId="65E70589" w14:textId="77777777" w:rsidR="00C50A95" w:rsidRPr="00D016EC" w:rsidRDefault="00C50A95" w:rsidP="00C50A95">
      <w:pPr>
        <w:pStyle w:val="tablecaption"/>
        <w:rPr>
          <w:ins w:id="30668" w:author="Author"/>
        </w:rPr>
      </w:pPr>
    </w:p>
    <w:p w14:paraId="6ACC5932" w14:textId="77777777" w:rsidR="00C50A95" w:rsidRPr="00D016EC" w:rsidRDefault="00C50A95" w:rsidP="00C50A95">
      <w:pPr>
        <w:pStyle w:val="isonormal"/>
        <w:rPr>
          <w:ins w:id="30669" w:author="Author"/>
        </w:rPr>
        <w:sectPr w:rsidR="00C50A95" w:rsidRPr="00D016EC" w:rsidSect="004834BB">
          <w:headerReference w:type="default" r:id="rId13"/>
          <w:footerReference w:type="default" r:id="rId14"/>
          <w:pgSz w:w="15840" w:h="12240" w:orient="landscape" w:code="1"/>
          <w:pgMar w:top="1520" w:right="980" w:bottom="1720" w:left="980" w:header="1000" w:footer="840" w:gutter="0"/>
          <w:cols w:space="480"/>
          <w:noEndnote/>
          <w:docGrid w:linePitch="326"/>
        </w:sectPr>
      </w:pPr>
    </w:p>
    <w:p w14:paraId="3C86B9BE" w14:textId="77777777" w:rsidR="00C50A95" w:rsidRPr="00D016EC" w:rsidRDefault="00C50A95" w:rsidP="00C50A95">
      <w:pPr>
        <w:pStyle w:val="blocktext1"/>
        <w:rPr>
          <w:ins w:id="30670" w:author="Author"/>
        </w:rPr>
      </w:pPr>
      <w:ins w:id="30671" w:author="Author">
        <w:r w:rsidRPr="00D016EC">
          <w:lastRenderedPageBreak/>
          <w:t xml:space="preserve">Paragraph </w:t>
        </w:r>
        <w:r w:rsidRPr="00D016EC">
          <w:rPr>
            <w:b/>
          </w:rPr>
          <w:t>D.1.b.</w:t>
        </w:r>
        <w:r w:rsidRPr="00D016EC">
          <w:t xml:space="preserve"> is replaced by the following:</w:t>
        </w:r>
      </w:ins>
    </w:p>
    <w:p w14:paraId="17907B21" w14:textId="77777777" w:rsidR="00C50A95" w:rsidRPr="00D016EC" w:rsidRDefault="00C50A95" w:rsidP="00C50A95">
      <w:pPr>
        <w:pStyle w:val="outlinehd2"/>
        <w:rPr>
          <w:ins w:id="30672" w:author="Author"/>
        </w:rPr>
      </w:pPr>
      <w:ins w:id="30673" w:author="Author">
        <w:r w:rsidRPr="00D016EC">
          <w:tab/>
          <w:t>D.</w:t>
        </w:r>
        <w:r w:rsidRPr="00D016EC">
          <w:tab/>
          <w:t>Liability Factors</w:t>
        </w:r>
      </w:ins>
    </w:p>
    <w:p w14:paraId="1CD050F2" w14:textId="77777777" w:rsidR="00C50A95" w:rsidRPr="00D016EC" w:rsidRDefault="00C50A95" w:rsidP="00C50A95">
      <w:pPr>
        <w:pStyle w:val="outlinehd3"/>
        <w:rPr>
          <w:ins w:id="30674" w:author="Author"/>
        </w:rPr>
      </w:pPr>
      <w:ins w:id="30675" w:author="Author">
        <w:r w:rsidRPr="00D016EC">
          <w:rPr>
            <w:bCs/>
          </w:rPr>
          <w:tab/>
          <w:t>1.</w:t>
        </w:r>
        <w:r w:rsidRPr="00D016EC">
          <w:rPr>
            <w:bCs/>
          </w:rPr>
          <w:tab/>
        </w:r>
        <w:r w:rsidRPr="00D016EC">
          <w:t>Liability Original Cost New Factors</w:t>
        </w:r>
      </w:ins>
    </w:p>
    <w:p w14:paraId="7EBE10FA" w14:textId="77777777" w:rsidR="00C50A95" w:rsidRPr="00D016EC" w:rsidRDefault="00C50A95" w:rsidP="00C50A95">
      <w:pPr>
        <w:pStyle w:val="outlinehd4"/>
        <w:rPr>
          <w:ins w:id="30676" w:author="Author"/>
        </w:rPr>
      </w:pPr>
      <w:ins w:id="30677" w:author="Author">
        <w:r w:rsidRPr="00D016EC">
          <w:tab/>
          <w:t>b.</w:t>
        </w:r>
        <w:r w:rsidRPr="00D016EC">
          <w:tab/>
          <w:t>Original Cost New Factors</w:t>
        </w:r>
      </w:ins>
    </w:p>
    <w:p w14:paraId="5C9E4872" w14:textId="77777777" w:rsidR="00C50A95" w:rsidRPr="00D016EC" w:rsidRDefault="00C50A95" w:rsidP="00C50A95">
      <w:pPr>
        <w:pStyle w:val="space4"/>
        <w:rPr>
          <w:ins w:id="30678"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240"/>
        <w:gridCol w:w="1800"/>
        <w:gridCol w:w="720"/>
        <w:gridCol w:w="840"/>
        <w:gridCol w:w="720"/>
        <w:gridCol w:w="720"/>
        <w:gridCol w:w="840"/>
        <w:gridCol w:w="840"/>
        <w:gridCol w:w="720"/>
        <w:gridCol w:w="760"/>
        <w:gridCol w:w="840"/>
        <w:gridCol w:w="1040"/>
      </w:tblGrid>
      <w:tr w:rsidR="00C50A95" w:rsidRPr="00D016EC" w14:paraId="1B89693B" w14:textId="77777777" w:rsidTr="00416506">
        <w:trPr>
          <w:cantSplit/>
          <w:trHeight w:val="190"/>
          <w:ins w:id="30679" w:author="Author"/>
        </w:trPr>
        <w:tc>
          <w:tcPr>
            <w:tcW w:w="200" w:type="dxa"/>
            <w:tcBorders>
              <w:right w:val="single" w:sz="6" w:space="0" w:color="auto"/>
            </w:tcBorders>
            <w:shd w:val="clear" w:color="auto" w:fill="auto"/>
          </w:tcPr>
          <w:p w14:paraId="3F4E208B" w14:textId="77777777" w:rsidR="00C50A95" w:rsidRPr="00D016EC" w:rsidRDefault="00C50A95" w:rsidP="00416506">
            <w:pPr>
              <w:pStyle w:val="tablehead"/>
              <w:rPr>
                <w:ins w:id="30680" w:author="Author"/>
              </w:rPr>
            </w:pPr>
          </w:p>
        </w:tc>
        <w:tc>
          <w:tcPr>
            <w:tcW w:w="2040" w:type="dxa"/>
            <w:gridSpan w:val="2"/>
            <w:tcBorders>
              <w:top w:val="single" w:sz="6" w:space="0" w:color="auto"/>
              <w:left w:val="single" w:sz="6" w:space="0" w:color="auto"/>
              <w:bottom w:val="single" w:sz="6" w:space="0" w:color="auto"/>
              <w:right w:val="single" w:sz="6" w:space="0" w:color="auto"/>
            </w:tcBorders>
            <w:shd w:val="clear" w:color="auto" w:fill="auto"/>
            <w:vAlign w:val="bottom"/>
          </w:tcPr>
          <w:p w14:paraId="33435A40" w14:textId="77777777" w:rsidR="00C50A95" w:rsidRPr="00D016EC" w:rsidRDefault="00C50A95" w:rsidP="00416506">
            <w:pPr>
              <w:pStyle w:val="tablehead"/>
              <w:rPr>
                <w:ins w:id="30681" w:author="Author"/>
              </w:rPr>
            </w:pPr>
            <w:ins w:id="30682" w:author="Author">
              <w:r w:rsidRPr="00D016EC">
                <w:t xml:space="preserve">Price Bracket </w:t>
              </w:r>
              <w:r w:rsidRPr="00D016EC">
                <w:br/>
                <w:t>(OCN Or Stated Amount)</w:t>
              </w:r>
            </w:ins>
          </w:p>
        </w:tc>
        <w:tc>
          <w:tcPr>
            <w:tcW w:w="720" w:type="dxa"/>
            <w:tcBorders>
              <w:top w:val="single" w:sz="6" w:space="0" w:color="auto"/>
              <w:left w:val="single" w:sz="6" w:space="0" w:color="auto"/>
              <w:bottom w:val="single" w:sz="6" w:space="0" w:color="auto"/>
              <w:right w:val="single" w:sz="6" w:space="0" w:color="auto"/>
            </w:tcBorders>
            <w:shd w:val="clear" w:color="auto" w:fill="auto"/>
            <w:vAlign w:val="bottom"/>
          </w:tcPr>
          <w:p w14:paraId="39EA165A" w14:textId="77777777" w:rsidR="00C50A95" w:rsidRPr="00D016EC" w:rsidRDefault="00C50A95" w:rsidP="00416506">
            <w:pPr>
              <w:pStyle w:val="tablehead"/>
              <w:rPr>
                <w:ins w:id="30683" w:author="Author"/>
              </w:rPr>
            </w:pPr>
            <w:ins w:id="30684" w:author="Author">
              <w:r w:rsidRPr="00D016EC">
                <w:t>Light Trucks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64685103" w14:textId="77777777" w:rsidR="00C50A95" w:rsidRPr="00D016EC" w:rsidRDefault="00C50A95" w:rsidP="00416506">
            <w:pPr>
              <w:pStyle w:val="tablehead"/>
              <w:rPr>
                <w:ins w:id="30685" w:author="Author"/>
              </w:rPr>
            </w:pPr>
            <w:ins w:id="30686" w:author="Author">
              <w:r w:rsidRPr="00D016EC">
                <w:t>Medium Trucks</w:t>
              </w:r>
            </w:ins>
          </w:p>
        </w:tc>
        <w:tc>
          <w:tcPr>
            <w:tcW w:w="720" w:type="dxa"/>
            <w:tcBorders>
              <w:top w:val="single" w:sz="6" w:space="0" w:color="auto"/>
              <w:left w:val="single" w:sz="6" w:space="0" w:color="auto"/>
              <w:bottom w:val="single" w:sz="6" w:space="0" w:color="auto"/>
              <w:right w:val="single" w:sz="6" w:space="0" w:color="auto"/>
            </w:tcBorders>
            <w:shd w:val="clear" w:color="auto" w:fill="auto"/>
            <w:vAlign w:val="bottom"/>
          </w:tcPr>
          <w:p w14:paraId="10F8C386" w14:textId="77777777" w:rsidR="00C50A95" w:rsidRPr="00D016EC" w:rsidRDefault="00C50A95" w:rsidP="00416506">
            <w:pPr>
              <w:pStyle w:val="tablehead"/>
              <w:rPr>
                <w:ins w:id="30687" w:author="Author"/>
              </w:rPr>
            </w:pPr>
            <w:ins w:id="30688" w:author="Author">
              <w:r w:rsidRPr="00D016EC">
                <w:t>Heavy Trucks</w:t>
              </w:r>
            </w:ins>
          </w:p>
        </w:tc>
        <w:tc>
          <w:tcPr>
            <w:tcW w:w="720" w:type="dxa"/>
            <w:tcBorders>
              <w:top w:val="single" w:sz="6" w:space="0" w:color="auto"/>
              <w:left w:val="single" w:sz="6" w:space="0" w:color="auto"/>
              <w:bottom w:val="single" w:sz="6" w:space="0" w:color="auto"/>
              <w:right w:val="single" w:sz="6" w:space="0" w:color="auto"/>
            </w:tcBorders>
            <w:shd w:val="clear" w:color="auto" w:fill="auto"/>
            <w:vAlign w:val="bottom"/>
          </w:tcPr>
          <w:p w14:paraId="3271A095" w14:textId="77777777" w:rsidR="00C50A95" w:rsidRPr="00D016EC" w:rsidRDefault="00C50A95" w:rsidP="00416506">
            <w:pPr>
              <w:pStyle w:val="tablehead"/>
              <w:rPr>
                <w:ins w:id="30689" w:author="Author"/>
              </w:rPr>
            </w:pPr>
            <w:ins w:id="30690" w:author="Author">
              <w:r w:rsidRPr="00D016EC">
                <w:t>Extra-heavy Trucks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4C2A30BF" w14:textId="77777777" w:rsidR="00C50A95" w:rsidRPr="00D016EC" w:rsidRDefault="00C50A95" w:rsidP="00416506">
            <w:pPr>
              <w:pStyle w:val="tablehead"/>
              <w:rPr>
                <w:ins w:id="30691" w:author="Author"/>
              </w:rPr>
            </w:pPr>
            <w:ins w:id="30692" w:author="Author">
              <w:r w:rsidRPr="00D016EC">
                <w:t>Heavy Truck-tractors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099CE735" w14:textId="77777777" w:rsidR="00C50A95" w:rsidRPr="00D016EC" w:rsidRDefault="00C50A95" w:rsidP="00416506">
            <w:pPr>
              <w:pStyle w:val="tablehead"/>
              <w:rPr>
                <w:ins w:id="30693" w:author="Author"/>
              </w:rPr>
            </w:pPr>
            <w:ins w:id="30694" w:author="Author">
              <w:r w:rsidRPr="00D016EC">
                <w:t>Extra-heavy Truck-tractors</w:t>
              </w:r>
            </w:ins>
          </w:p>
        </w:tc>
        <w:tc>
          <w:tcPr>
            <w:tcW w:w="720" w:type="dxa"/>
            <w:tcBorders>
              <w:top w:val="single" w:sz="6" w:space="0" w:color="auto"/>
              <w:left w:val="single" w:sz="6" w:space="0" w:color="auto"/>
              <w:bottom w:val="single" w:sz="6" w:space="0" w:color="auto"/>
              <w:right w:val="single" w:sz="6" w:space="0" w:color="auto"/>
            </w:tcBorders>
            <w:shd w:val="clear" w:color="auto" w:fill="auto"/>
            <w:vAlign w:val="bottom"/>
          </w:tcPr>
          <w:p w14:paraId="635E8B3B" w14:textId="77777777" w:rsidR="00C50A95" w:rsidRPr="00D016EC" w:rsidRDefault="00C50A95" w:rsidP="00416506">
            <w:pPr>
              <w:pStyle w:val="tablehead"/>
              <w:rPr>
                <w:ins w:id="30695" w:author="Author"/>
              </w:rPr>
            </w:pPr>
            <w:ins w:id="30696" w:author="Author">
              <w:r w:rsidRPr="00D016EC">
                <w:t>Semi-trailers</w:t>
              </w:r>
            </w:ins>
          </w:p>
        </w:tc>
        <w:tc>
          <w:tcPr>
            <w:tcW w:w="760" w:type="dxa"/>
            <w:tcBorders>
              <w:top w:val="single" w:sz="6" w:space="0" w:color="auto"/>
              <w:left w:val="single" w:sz="6" w:space="0" w:color="auto"/>
              <w:bottom w:val="single" w:sz="6" w:space="0" w:color="auto"/>
              <w:right w:val="single" w:sz="6" w:space="0" w:color="auto"/>
            </w:tcBorders>
            <w:shd w:val="clear" w:color="auto" w:fill="auto"/>
            <w:vAlign w:val="bottom"/>
          </w:tcPr>
          <w:p w14:paraId="3D10525E" w14:textId="77777777" w:rsidR="00C50A95" w:rsidRPr="00D016EC" w:rsidRDefault="00C50A95" w:rsidP="00416506">
            <w:pPr>
              <w:pStyle w:val="tablehead"/>
              <w:rPr>
                <w:ins w:id="30697" w:author="Author"/>
              </w:rPr>
            </w:pPr>
            <w:ins w:id="30698" w:author="Author">
              <w:r w:rsidRPr="00D016EC">
                <w:t>Trailers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3634A442" w14:textId="77777777" w:rsidR="00C50A95" w:rsidRPr="00D016EC" w:rsidRDefault="00C50A95" w:rsidP="00416506">
            <w:pPr>
              <w:pStyle w:val="tablehead"/>
              <w:rPr>
                <w:ins w:id="30699" w:author="Author"/>
              </w:rPr>
            </w:pPr>
            <w:ins w:id="30700" w:author="Author">
              <w:r w:rsidRPr="00D016EC">
                <w:t>Service Or Utility Trailers</w:t>
              </w:r>
            </w:ins>
          </w:p>
        </w:tc>
        <w:tc>
          <w:tcPr>
            <w:tcW w:w="1040" w:type="dxa"/>
            <w:tcBorders>
              <w:top w:val="single" w:sz="6" w:space="0" w:color="auto"/>
              <w:left w:val="single" w:sz="6" w:space="0" w:color="auto"/>
              <w:bottom w:val="single" w:sz="6" w:space="0" w:color="auto"/>
              <w:right w:val="single" w:sz="6" w:space="0" w:color="auto"/>
            </w:tcBorders>
            <w:shd w:val="clear" w:color="auto" w:fill="auto"/>
            <w:vAlign w:val="bottom"/>
          </w:tcPr>
          <w:p w14:paraId="1C8E5617" w14:textId="77777777" w:rsidR="00C50A95" w:rsidRPr="00D016EC" w:rsidRDefault="00C50A95" w:rsidP="00416506">
            <w:pPr>
              <w:pStyle w:val="tablehead"/>
              <w:rPr>
                <w:ins w:id="30701" w:author="Author"/>
              </w:rPr>
            </w:pPr>
            <w:ins w:id="30702" w:author="Author">
              <w:r w:rsidRPr="00D016EC">
                <w:t>Private Passenger Types</w:t>
              </w:r>
            </w:ins>
          </w:p>
        </w:tc>
      </w:tr>
      <w:tr w:rsidR="00C50A95" w:rsidRPr="00D016EC" w14:paraId="1FC803F2" w14:textId="77777777" w:rsidTr="00416506">
        <w:trPr>
          <w:cantSplit/>
          <w:trHeight w:val="190"/>
          <w:ins w:id="30703" w:author="Author"/>
        </w:trPr>
        <w:tc>
          <w:tcPr>
            <w:tcW w:w="200" w:type="dxa"/>
            <w:tcBorders>
              <w:right w:val="single" w:sz="6" w:space="0" w:color="auto"/>
            </w:tcBorders>
            <w:shd w:val="clear" w:color="auto" w:fill="auto"/>
          </w:tcPr>
          <w:p w14:paraId="0196AABE" w14:textId="77777777" w:rsidR="00C50A95" w:rsidRPr="00D016EC" w:rsidRDefault="00C50A95" w:rsidP="00416506">
            <w:pPr>
              <w:pStyle w:val="tabletext11"/>
              <w:jc w:val="center"/>
              <w:rPr>
                <w:ins w:id="30704" w:author="Author"/>
              </w:rPr>
            </w:pPr>
          </w:p>
        </w:tc>
        <w:tc>
          <w:tcPr>
            <w:tcW w:w="240" w:type="dxa"/>
            <w:tcBorders>
              <w:top w:val="single" w:sz="6" w:space="0" w:color="auto"/>
              <w:left w:val="single" w:sz="6" w:space="0" w:color="auto"/>
              <w:bottom w:val="single" w:sz="6" w:space="0" w:color="auto"/>
            </w:tcBorders>
            <w:shd w:val="clear" w:color="auto" w:fill="auto"/>
          </w:tcPr>
          <w:p w14:paraId="0C20F83E" w14:textId="77777777" w:rsidR="00C50A95" w:rsidRPr="00D016EC" w:rsidRDefault="00C50A95" w:rsidP="00416506">
            <w:pPr>
              <w:pStyle w:val="tabletext11"/>
              <w:jc w:val="right"/>
              <w:rPr>
                <w:ins w:id="30705" w:author="Author"/>
              </w:rPr>
            </w:pPr>
            <w:ins w:id="30706" w:author="Author">
              <w:r w:rsidRPr="00D016EC">
                <w:t>$</w:t>
              </w:r>
            </w:ins>
          </w:p>
        </w:tc>
        <w:tc>
          <w:tcPr>
            <w:tcW w:w="1800" w:type="dxa"/>
            <w:tcBorders>
              <w:top w:val="single" w:sz="6" w:space="0" w:color="auto"/>
              <w:left w:val="nil"/>
              <w:bottom w:val="single" w:sz="6" w:space="0" w:color="auto"/>
              <w:right w:val="single" w:sz="6" w:space="0" w:color="auto"/>
            </w:tcBorders>
            <w:shd w:val="clear" w:color="auto" w:fill="auto"/>
          </w:tcPr>
          <w:p w14:paraId="67E0255C" w14:textId="77777777" w:rsidR="00C50A95" w:rsidRPr="00D016EC" w:rsidRDefault="00C50A95" w:rsidP="00416506">
            <w:pPr>
              <w:pStyle w:val="tabletext11"/>
              <w:tabs>
                <w:tab w:val="decimal" w:pos="681"/>
              </w:tabs>
              <w:rPr>
                <w:ins w:id="30707" w:author="Author"/>
              </w:rPr>
            </w:pPr>
            <w:ins w:id="30708" w:author="Author">
              <w:r w:rsidRPr="00D016EC">
                <w:t>0 to 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0620AA" w14:textId="77777777" w:rsidR="00C50A95" w:rsidRPr="00D016EC" w:rsidRDefault="00C50A95" w:rsidP="00416506">
            <w:pPr>
              <w:pStyle w:val="tabletext11"/>
              <w:jc w:val="center"/>
              <w:rPr>
                <w:ins w:id="30709" w:author="Author"/>
              </w:rPr>
            </w:pPr>
            <w:ins w:id="30710" w:author="Author">
              <w:r w:rsidRPr="00D016EC">
                <w:t>0.57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1FDAA6" w14:textId="77777777" w:rsidR="00C50A95" w:rsidRPr="00D016EC" w:rsidRDefault="00C50A95" w:rsidP="00416506">
            <w:pPr>
              <w:pStyle w:val="tabletext11"/>
              <w:jc w:val="center"/>
              <w:rPr>
                <w:ins w:id="30711" w:author="Author"/>
              </w:rPr>
            </w:pPr>
            <w:ins w:id="30712" w:author="Author">
              <w:r w:rsidRPr="00D016EC">
                <w:t>0.55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13D152" w14:textId="77777777" w:rsidR="00C50A95" w:rsidRPr="00D016EC" w:rsidRDefault="00C50A95" w:rsidP="00416506">
            <w:pPr>
              <w:pStyle w:val="tabletext11"/>
              <w:jc w:val="center"/>
              <w:rPr>
                <w:ins w:id="30713" w:author="Author"/>
              </w:rPr>
            </w:pPr>
            <w:ins w:id="30714" w:author="Author">
              <w:r w:rsidRPr="00D016EC">
                <w:t>0.52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52076A" w14:textId="77777777" w:rsidR="00C50A95" w:rsidRPr="00D016EC" w:rsidRDefault="00C50A95" w:rsidP="00416506">
            <w:pPr>
              <w:pStyle w:val="tabletext11"/>
              <w:jc w:val="center"/>
              <w:rPr>
                <w:ins w:id="30715" w:author="Author"/>
              </w:rPr>
            </w:pPr>
            <w:ins w:id="30716" w:author="Author">
              <w:r w:rsidRPr="00D016EC">
                <w:t>0.78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F33211" w14:textId="77777777" w:rsidR="00C50A95" w:rsidRPr="00D016EC" w:rsidRDefault="00C50A95" w:rsidP="00416506">
            <w:pPr>
              <w:pStyle w:val="tabletext11"/>
              <w:jc w:val="center"/>
              <w:rPr>
                <w:ins w:id="30717" w:author="Author"/>
              </w:rPr>
            </w:pPr>
            <w:ins w:id="30718" w:author="Author">
              <w:r w:rsidRPr="00D016EC">
                <w:t>0.51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D497BB" w14:textId="77777777" w:rsidR="00C50A95" w:rsidRPr="00D016EC" w:rsidRDefault="00C50A95" w:rsidP="00416506">
            <w:pPr>
              <w:pStyle w:val="tabletext11"/>
              <w:jc w:val="center"/>
              <w:rPr>
                <w:ins w:id="30719" w:author="Author"/>
              </w:rPr>
            </w:pPr>
            <w:ins w:id="30720" w:author="Author">
              <w:r w:rsidRPr="00D016EC">
                <w:t>0.79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CDCDCF" w14:textId="77777777" w:rsidR="00C50A95" w:rsidRPr="00D016EC" w:rsidRDefault="00C50A95" w:rsidP="00416506">
            <w:pPr>
              <w:pStyle w:val="tabletext11"/>
              <w:jc w:val="center"/>
              <w:rPr>
                <w:ins w:id="30721" w:author="Author"/>
              </w:rPr>
            </w:pPr>
            <w:ins w:id="30722" w:author="Author">
              <w:r w:rsidRPr="00D016EC">
                <w:t>0.32</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5D2EC0" w14:textId="77777777" w:rsidR="00C50A95" w:rsidRPr="00D016EC" w:rsidRDefault="00C50A95" w:rsidP="00416506">
            <w:pPr>
              <w:pStyle w:val="tabletext11"/>
              <w:jc w:val="center"/>
              <w:rPr>
                <w:ins w:id="30723" w:author="Author"/>
              </w:rPr>
            </w:pPr>
            <w:ins w:id="30724" w:author="Author">
              <w:r w:rsidRPr="00D016EC">
                <w:t>0.42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D77091" w14:textId="77777777" w:rsidR="00C50A95" w:rsidRPr="00D016EC" w:rsidRDefault="00C50A95" w:rsidP="00416506">
            <w:pPr>
              <w:pStyle w:val="tabletext11"/>
              <w:jc w:val="center"/>
              <w:rPr>
                <w:ins w:id="30725" w:author="Author"/>
              </w:rPr>
            </w:pPr>
            <w:ins w:id="30726" w:author="Author">
              <w:r w:rsidRPr="00D016EC">
                <w:t>0.54</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06250B" w14:textId="77777777" w:rsidR="00C50A95" w:rsidRPr="00D016EC" w:rsidRDefault="00C50A95" w:rsidP="00416506">
            <w:pPr>
              <w:pStyle w:val="tabletext11"/>
              <w:jc w:val="center"/>
              <w:rPr>
                <w:ins w:id="30727" w:author="Author"/>
              </w:rPr>
            </w:pPr>
            <w:ins w:id="30728" w:author="Author">
              <w:r w:rsidRPr="00D016EC">
                <w:t>1.26</w:t>
              </w:r>
            </w:ins>
          </w:p>
        </w:tc>
      </w:tr>
      <w:tr w:rsidR="00C50A95" w:rsidRPr="00D016EC" w14:paraId="34DF01C9" w14:textId="77777777" w:rsidTr="00416506">
        <w:trPr>
          <w:cantSplit/>
          <w:trHeight w:val="190"/>
          <w:ins w:id="30729" w:author="Author"/>
        </w:trPr>
        <w:tc>
          <w:tcPr>
            <w:tcW w:w="200" w:type="dxa"/>
            <w:tcBorders>
              <w:right w:val="single" w:sz="6" w:space="0" w:color="auto"/>
            </w:tcBorders>
            <w:shd w:val="clear" w:color="auto" w:fill="auto"/>
          </w:tcPr>
          <w:p w14:paraId="574C1296" w14:textId="77777777" w:rsidR="00C50A95" w:rsidRPr="00D016EC" w:rsidRDefault="00C50A95" w:rsidP="00416506">
            <w:pPr>
              <w:pStyle w:val="tabletext11"/>
              <w:jc w:val="center"/>
              <w:rPr>
                <w:ins w:id="30730" w:author="Author"/>
              </w:rPr>
            </w:pPr>
          </w:p>
        </w:tc>
        <w:tc>
          <w:tcPr>
            <w:tcW w:w="240" w:type="dxa"/>
            <w:tcBorders>
              <w:top w:val="single" w:sz="6" w:space="0" w:color="auto"/>
              <w:left w:val="single" w:sz="6" w:space="0" w:color="auto"/>
              <w:bottom w:val="single" w:sz="6" w:space="0" w:color="auto"/>
            </w:tcBorders>
            <w:shd w:val="clear" w:color="auto" w:fill="auto"/>
          </w:tcPr>
          <w:p w14:paraId="1C71DCC3" w14:textId="77777777" w:rsidR="00C50A95" w:rsidRPr="00D016EC" w:rsidRDefault="00C50A95" w:rsidP="00416506">
            <w:pPr>
              <w:pStyle w:val="tabletext11"/>
              <w:jc w:val="right"/>
              <w:rPr>
                <w:ins w:id="30731" w:author="Author"/>
              </w:rPr>
            </w:pPr>
          </w:p>
        </w:tc>
        <w:tc>
          <w:tcPr>
            <w:tcW w:w="1800" w:type="dxa"/>
            <w:tcBorders>
              <w:top w:val="single" w:sz="6" w:space="0" w:color="auto"/>
              <w:left w:val="nil"/>
              <w:bottom w:val="single" w:sz="6" w:space="0" w:color="auto"/>
              <w:right w:val="single" w:sz="6" w:space="0" w:color="auto"/>
            </w:tcBorders>
            <w:shd w:val="clear" w:color="auto" w:fill="auto"/>
          </w:tcPr>
          <w:p w14:paraId="572ED744" w14:textId="77777777" w:rsidR="00C50A95" w:rsidRPr="00D016EC" w:rsidRDefault="00C50A95" w:rsidP="00416506">
            <w:pPr>
              <w:pStyle w:val="tabletext11"/>
              <w:tabs>
                <w:tab w:val="decimal" w:pos="681"/>
              </w:tabs>
              <w:rPr>
                <w:ins w:id="30732" w:author="Author"/>
              </w:rPr>
            </w:pPr>
            <w:ins w:id="30733" w:author="Author">
              <w:r w:rsidRPr="00D016EC">
                <w:t>1,000 to 1,999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052EE9" w14:textId="77777777" w:rsidR="00C50A95" w:rsidRPr="00D016EC" w:rsidRDefault="00C50A95" w:rsidP="00416506">
            <w:pPr>
              <w:pStyle w:val="tabletext11"/>
              <w:jc w:val="center"/>
              <w:rPr>
                <w:ins w:id="30734" w:author="Author"/>
              </w:rPr>
            </w:pPr>
            <w:ins w:id="30735" w:author="Author">
              <w:r w:rsidRPr="00D016EC">
                <w:t>0.63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E56700" w14:textId="77777777" w:rsidR="00C50A95" w:rsidRPr="00D016EC" w:rsidRDefault="00C50A95" w:rsidP="00416506">
            <w:pPr>
              <w:pStyle w:val="tabletext11"/>
              <w:jc w:val="center"/>
              <w:rPr>
                <w:ins w:id="30736" w:author="Author"/>
              </w:rPr>
            </w:pPr>
            <w:ins w:id="30737" w:author="Author">
              <w:r w:rsidRPr="00D016EC">
                <w:t>0.61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AD5A59" w14:textId="77777777" w:rsidR="00C50A95" w:rsidRPr="00D016EC" w:rsidRDefault="00C50A95" w:rsidP="00416506">
            <w:pPr>
              <w:pStyle w:val="tabletext11"/>
              <w:jc w:val="center"/>
              <w:rPr>
                <w:ins w:id="30738" w:author="Author"/>
              </w:rPr>
            </w:pPr>
            <w:ins w:id="30739" w:author="Author">
              <w:r w:rsidRPr="00D016EC">
                <w:t>0.58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6FB8AA" w14:textId="77777777" w:rsidR="00C50A95" w:rsidRPr="00D016EC" w:rsidRDefault="00C50A95" w:rsidP="00416506">
            <w:pPr>
              <w:pStyle w:val="tabletext11"/>
              <w:jc w:val="center"/>
              <w:rPr>
                <w:ins w:id="30740" w:author="Author"/>
              </w:rPr>
            </w:pPr>
            <w:ins w:id="30741" w:author="Author">
              <w:r w:rsidRPr="00D016EC">
                <w:t>0.81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0C0B4E" w14:textId="77777777" w:rsidR="00C50A95" w:rsidRPr="00D016EC" w:rsidRDefault="00C50A95" w:rsidP="00416506">
            <w:pPr>
              <w:pStyle w:val="tabletext11"/>
              <w:jc w:val="center"/>
              <w:rPr>
                <w:ins w:id="30742" w:author="Author"/>
              </w:rPr>
            </w:pPr>
            <w:ins w:id="30743" w:author="Author">
              <w:r w:rsidRPr="00D016EC">
                <w:t>0.56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1A75FE" w14:textId="77777777" w:rsidR="00C50A95" w:rsidRPr="00D016EC" w:rsidRDefault="00C50A95" w:rsidP="00416506">
            <w:pPr>
              <w:pStyle w:val="tabletext11"/>
              <w:jc w:val="center"/>
              <w:rPr>
                <w:ins w:id="30744" w:author="Author"/>
              </w:rPr>
            </w:pPr>
            <w:ins w:id="30745" w:author="Author">
              <w:r w:rsidRPr="00D016EC">
                <w:t>0.81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2D7620" w14:textId="77777777" w:rsidR="00C50A95" w:rsidRPr="00D016EC" w:rsidRDefault="00C50A95" w:rsidP="00416506">
            <w:pPr>
              <w:pStyle w:val="tabletext11"/>
              <w:jc w:val="center"/>
              <w:rPr>
                <w:ins w:id="30746" w:author="Author"/>
              </w:rPr>
            </w:pPr>
            <w:ins w:id="30747" w:author="Author">
              <w:r w:rsidRPr="00D016EC">
                <w:t>0.40</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199658" w14:textId="77777777" w:rsidR="00C50A95" w:rsidRPr="00D016EC" w:rsidRDefault="00C50A95" w:rsidP="00416506">
            <w:pPr>
              <w:pStyle w:val="tabletext11"/>
              <w:jc w:val="center"/>
              <w:rPr>
                <w:ins w:id="30748" w:author="Author"/>
              </w:rPr>
            </w:pPr>
            <w:ins w:id="30749" w:author="Author">
              <w:r w:rsidRPr="00D016EC">
                <w:t>0.53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A99D64" w14:textId="77777777" w:rsidR="00C50A95" w:rsidRPr="00D016EC" w:rsidRDefault="00C50A95" w:rsidP="00416506">
            <w:pPr>
              <w:pStyle w:val="tabletext11"/>
              <w:jc w:val="center"/>
              <w:rPr>
                <w:ins w:id="30750" w:author="Author"/>
              </w:rPr>
            </w:pPr>
            <w:ins w:id="30751" w:author="Author">
              <w:r w:rsidRPr="00D016EC">
                <w:t>0.67</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07BCB4" w14:textId="77777777" w:rsidR="00C50A95" w:rsidRPr="00D016EC" w:rsidRDefault="00C50A95" w:rsidP="00416506">
            <w:pPr>
              <w:pStyle w:val="tabletext11"/>
              <w:jc w:val="center"/>
              <w:rPr>
                <w:ins w:id="30752" w:author="Author"/>
              </w:rPr>
            </w:pPr>
            <w:ins w:id="30753" w:author="Author">
              <w:r w:rsidRPr="00D016EC">
                <w:t>1.21</w:t>
              </w:r>
            </w:ins>
          </w:p>
        </w:tc>
      </w:tr>
      <w:tr w:rsidR="00C50A95" w:rsidRPr="00D016EC" w14:paraId="607BC519" w14:textId="77777777" w:rsidTr="00416506">
        <w:trPr>
          <w:cantSplit/>
          <w:trHeight w:val="190"/>
          <w:ins w:id="30754" w:author="Author"/>
        </w:trPr>
        <w:tc>
          <w:tcPr>
            <w:tcW w:w="200" w:type="dxa"/>
            <w:tcBorders>
              <w:right w:val="single" w:sz="6" w:space="0" w:color="auto"/>
            </w:tcBorders>
            <w:shd w:val="clear" w:color="auto" w:fill="auto"/>
          </w:tcPr>
          <w:p w14:paraId="6A543EEE" w14:textId="77777777" w:rsidR="00C50A95" w:rsidRPr="00D016EC" w:rsidRDefault="00C50A95" w:rsidP="00416506">
            <w:pPr>
              <w:pStyle w:val="tabletext11"/>
              <w:jc w:val="center"/>
              <w:rPr>
                <w:ins w:id="30755" w:author="Author"/>
              </w:rPr>
            </w:pPr>
          </w:p>
        </w:tc>
        <w:tc>
          <w:tcPr>
            <w:tcW w:w="240" w:type="dxa"/>
            <w:tcBorders>
              <w:top w:val="single" w:sz="6" w:space="0" w:color="auto"/>
              <w:left w:val="single" w:sz="6" w:space="0" w:color="auto"/>
              <w:bottom w:val="single" w:sz="6" w:space="0" w:color="auto"/>
            </w:tcBorders>
            <w:shd w:val="clear" w:color="auto" w:fill="auto"/>
          </w:tcPr>
          <w:p w14:paraId="3CFF122B" w14:textId="77777777" w:rsidR="00C50A95" w:rsidRPr="00D016EC" w:rsidRDefault="00C50A95" w:rsidP="00416506">
            <w:pPr>
              <w:pStyle w:val="tabletext11"/>
              <w:jc w:val="right"/>
              <w:rPr>
                <w:ins w:id="30756" w:author="Author"/>
              </w:rPr>
            </w:pPr>
          </w:p>
        </w:tc>
        <w:tc>
          <w:tcPr>
            <w:tcW w:w="1800" w:type="dxa"/>
            <w:tcBorders>
              <w:top w:val="single" w:sz="6" w:space="0" w:color="auto"/>
              <w:left w:val="nil"/>
              <w:bottom w:val="single" w:sz="6" w:space="0" w:color="auto"/>
              <w:right w:val="single" w:sz="6" w:space="0" w:color="auto"/>
            </w:tcBorders>
            <w:shd w:val="clear" w:color="auto" w:fill="auto"/>
          </w:tcPr>
          <w:p w14:paraId="2068D011" w14:textId="77777777" w:rsidR="00C50A95" w:rsidRPr="00D016EC" w:rsidRDefault="00C50A95" w:rsidP="00416506">
            <w:pPr>
              <w:pStyle w:val="tabletext11"/>
              <w:tabs>
                <w:tab w:val="decimal" w:pos="681"/>
              </w:tabs>
              <w:rPr>
                <w:ins w:id="30757" w:author="Author"/>
              </w:rPr>
            </w:pPr>
            <w:ins w:id="30758" w:author="Author">
              <w:r w:rsidRPr="00D016EC">
                <w:t>2,000 to 2,999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02EAD9" w14:textId="77777777" w:rsidR="00C50A95" w:rsidRPr="00D016EC" w:rsidRDefault="00C50A95" w:rsidP="00416506">
            <w:pPr>
              <w:pStyle w:val="tabletext11"/>
              <w:jc w:val="center"/>
              <w:rPr>
                <w:ins w:id="30759" w:author="Author"/>
              </w:rPr>
            </w:pPr>
            <w:ins w:id="30760" w:author="Author">
              <w:r w:rsidRPr="00D016EC">
                <w:t>0.70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F87C65" w14:textId="77777777" w:rsidR="00C50A95" w:rsidRPr="00D016EC" w:rsidRDefault="00C50A95" w:rsidP="00416506">
            <w:pPr>
              <w:pStyle w:val="tabletext11"/>
              <w:jc w:val="center"/>
              <w:rPr>
                <w:ins w:id="30761" w:author="Author"/>
              </w:rPr>
            </w:pPr>
            <w:ins w:id="30762" w:author="Author">
              <w:r w:rsidRPr="00D016EC">
                <w:t>0.67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C90861" w14:textId="77777777" w:rsidR="00C50A95" w:rsidRPr="00D016EC" w:rsidRDefault="00C50A95" w:rsidP="00416506">
            <w:pPr>
              <w:pStyle w:val="tabletext11"/>
              <w:jc w:val="center"/>
              <w:rPr>
                <w:ins w:id="30763" w:author="Author"/>
              </w:rPr>
            </w:pPr>
            <w:ins w:id="30764" w:author="Author">
              <w:r w:rsidRPr="00D016EC">
                <w:t>0.64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535B56" w14:textId="77777777" w:rsidR="00C50A95" w:rsidRPr="00D016EC" w:rsidRDefault="00C50A95" w:rsidP="00416506">
            <w:pPr>
              <w:pStyle w:val="tabletext11"/>
              <w:jc w:val="center"/>
              <w:rPr>
                <w:ins w:id="30765" w:author="Author"/>
              </w:rPr>
            </w:pPr>
            <w:ins w:id="30766" w:author="Author">
              <w:r w:rsidRPr="00D016EC">
                <w:t>0.84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E3D3DF" w14:textId="77777777" w:rsidR="00C50A95" w:rsidRPr="00D016EC" w:rsidRDefault="00C50A95" w:rsidP="00416506">
            <w:pPr>
              <w:pStyle w:val="tabletext11"/>
              <w:jc w:val="center"/>
              <w:rPr>
                <w:ins w:id="30767" w:author="Author"/>
              </w:rPr>
            </w:pPr>
            <w:ins w:id="30768" w:author="Author">
              <w:r w:rsidRPr="00D016EC">
                <w:t>0.62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4405DA" w14:textId="77777777" w:rsidR="00C50A95" w:rsidRPr="00D016EC" w:rsidRDefault="00C50A95" w:rsidP="00416506">
            <w:pPr>
              <w:pStyle w:val="tabletext11"/>
              <w:jc w:val="center"/>
              <w:rPr>
                <w:ins w:id="30769" w:author="Author"/>
              </w:rPr>
            </w:pPr>
            <w:ins w:id="30770" w:author="Author">
              <w:r w:rsidRPr="00D016EC">
                <w:t>0.84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A14F24" w14:textId="77777777" w:rsidR="00C50A95" w:rsidRPr="00D016EC" w:rsidRDefault="00C50A95" w:rsidP="00416506">
            <w:pPr>
              <w:pStyle w:val="tabletext11"/>
              <w:jc w:val="center"/>
              <w:rPr>
                <w:ins w:id="30771" w:author="Author"/>
              </w:rPr>
            </w:pPr>
            <w:ins w:id="30772" w:author="Author">
              <w:r w:rsidRPr="00D016EC">
                <w:t>0.49</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65F4D7" w14:textId="77777777" w:rsidR="00C50A95" w:rsidRPr="00D016EC" w:rsidRDefault="00C50A95" w:rsidP="00416506">
            <w:pPr>
              <w:pStyle w:val="tabletext11"/>
              <w:jc w:val="center"/>
              <w:rPr>
                <w:ins w:id="30773" w:author="Author"/>
              </w:rPr>
            </w:pPr>
            <w:ins w:id="30774" w:author="Author">
              <w:r w:rsidRPr="00D016EC">
                <w:t>0.66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6EB101" w14:textId="77777777" w:rsidR="00C50A95" w:rsidRPr="00D016EC" w:rsidRDefault="00C50A95" w:rsidP="00416506">
            <w:pPr>
              <w:pStyle w:val="tabletext11"/>
              <w:jc w:val="center"/>
              <w:rPr>
                <w:ins w:id="30775" w:author="Author"/>
              </w:rPr>
            </w:pPr>
            <w:ins w:id="30776" w:author="Author">
              <w:r w:rsidRPr="00D016EC">
                <w:t>0.83</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891F20" w14:textId="77777777" w:rsidR="00C50A95" w:rsidRPr="00D016EC" w:rsidRDefault="00C50A95" w:rsidP="00416506">
            <w:pPr>
              <w:pStyle w:val="tabletext11"/>
              <w:jc w:val="center"/>
              <w:rPr>
                <w:ins w:id="30777" w:author="Author"/>
              </w:rPr>
            </w:pPr>
            <w:ins w:id="30778" w:author="Author">
              <w:r w:rsidRPr="00D016EC">
                <w:t>1.17</w:t>
              </w:r>
            </w:ins>
          </w:p>
        </w:tc>
      </w:tr>
      <w:tr w:rsidR="00C50A95" w:rsidRPr="00D016EC" w14:paraId="6F90D6E5" w14:textId="77777777" w:rsidTr="00416506">
        <w:trPr>
          <w:cantSplit/>
          <w:trHeight w:val="190"/>
          <w:ins w:id="30779" w:author="Author"/>
        </w:trPr>
        <w:tc>
          <w:tcPr>
            <w:tcW w:w="200" w:type="dxa"/>
            <w:tcBorders>
              <w:right w:val="single" w:sz="6" w:space="0" w:color="auto"/>
            </w:tcBorders>
            <w:shd w:val="clear" w:color="auto" w:fill="auto"/>
          </w:tcPr>
          <w:p w14:paraId="07452BF3" w14:textId="77777777" w:rsidR="00C50A95" w:rsidRPr="00D016EC" w:rsidRDefault="00C50A95" w:rsidP="00416506">
            <w:pPr>
              <w:pStyle w:val="tabletext11"/>
              <w:jc w:val="center"/>
              <w:rPr>
                <w:ins w:id="30780" w:author="Author"/>
              </w:rPr>
            </w:pPr>
          </w:p>
        </w:tc>
        <w:tc>
          <w:tcPr>
            <w:tcW w:w="240" w:type="dxa"/>
            <w:tcBorders>
              <w:top w:val="single" w:sz="6" w:space="0" w:color="auto"/>
              <w:left w:val="single" w:sz="6" w:space="0" w:color="auto"/>
              <w:bottom w:val="single" w:sz="6" w:space="0" w:color="auto"/>
            </w:tcBorders>
            <w:shd w:val="clear" w:color="auto" w:fill="auto"/>
          </w:tcPr>
          <w:p w14:paraId="03B3B0EB" w14:textId="77777777" w:rsidR="00C50A95" w:rsidRPr="00D016EC" w:rsidRDefault="00C50A95" w:rsidP="00416506">
            <w:pPr>
              <w:pStyle w:val="tabletext11"/>
              <w:jc w:val="right"/>
              <w:rPr>
                <w:ins w:id="30781" w:author="Author"/>
              </w:rPr>
            </w:pPr>
          </w:p>
        </w:tc>
        <w:tc>
          <w:tcPr>
            <w:tcW w:w="1800" w:type="dxa"/>
            <w:tcBorders>
              <w:top w:val="single" w:sz="6" w:space="0" w:color="auto"/>
              <w:left w:val="nil"/>
              <w:bottom w:val="single" w:sz="6" w:space="0" w:color="auto"/>
              <w:right w:val="single" w:sz="6" w:space="0" w:color="auto"/>
            </w:tcBorders>
            <w:shd w:val="clear" w:color="auto" w:fill="auto"/>
          </w:tcPr>
          <w:p w14:paraId="1F96DE39" w14:textId="77777777" w:rsidR="00C50A95" w:rsidRPr="00D016EC" w:rsidRDefault="00C50A95" w:rsidP="00416506">
            <w:pPr>
              <w:pStyle w:val="tabletext11"/>
              <w:tabs>
                <w:tab w:val="decimal" w:pos="681"/>
              </w:tabs>
              <w:rPr>
                <w:ins w:id="30782" w:author="Author"/>
              </w:rPr>
            </w:pPr>
            <w:ins w:id="30783" w:author="Author">
              <w:r w:rsidRPr="00D016EC">
                <w:t>3,000 to 3,999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D7E2AE" w14:textId="77777777" w:rsidR="00C50A95" w:rsidRPr="00D016EC" w:rsidRDefault="00C50A95" w:rsidP="00416506">
            <w:pPr>
              <w:pStyle w:val="tabletext11"/>
              <w:jc w:val="center"/>
              <w:rPr>
                <w:ins w:id="30784" w:author="Author"/>
              </w:rPr>
            </w:pPr>
            <w:ins w:id="30785" w:author="Author">
              <w:r w:rsidRPr="00D016EC">
                <w:t>0.74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203355" w14:textId="77777777" w:rsidR="00C50A95" w:rsidRPr="00D016EC" w:rsidRDefault="00C50A95" w:rsidP="00416506">
            <w:pPr>
              <w:pStyle w:val="tabletext11"/>
              <w:jc w:val="center"/>
              <w:rPr>
                <w:ins w:id="30786" w:author="Author"/>
              </w:rPr>
            </w:pPr>
            <w:ins w:id="30787" w:author="Author">
              <w:r w:rsidRPr="00D016EC">
                <w:t>0.71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5E231C" w14:textId="77777777" w:rsidR="00C50A95" w:rsidRPr="00D016EC" w:rsidRDefault="00C50A95" w:rsidP="00416506">
            <w:pPr>
              <w:pStyle w:val="tabletext11"/>
              <w:jc w:val="center"/>
              <w:rPr>
                <w:ins w:id="30788" w:author="Author"/>
              </w:rPr>
            </w:pPr>
            <w:ins w:id="30789" w:author="Author">
              <w:r w:rsidRPr="00D016EC">
                <w:t>0.68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75E434" w14:textId="77777777" w:rsidR="00C50A95" w:rsidRPr="00D016EC" w:rsidRDefault="00C50A95" w:rsidP="00416506">
            <w:pPr>
              <w:pStyle w:val="tabletext11"/>
              <w:jc w:val="center"/>
              <w:rPr>
                <w:ins w:id="30790" w:author="Author"/>
              </w:rPr>
            </w:pPr>
            <w:ins w:id="30791" w:author="Author">
              <w:r w:rsidRPr="00D016EC">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C0829F" w14:textId="77777777" w:rsidR="00C50A95" w:rsidRPr="00D016EC" w:rsidRDefault="00C50A95" w:rsidP="00416506">
            <w:pPr>
              <w:pStyle w:val="tabletext11"/>
              <w:jc w:val="center"/>
              <w:rPr>
                <w:ins w:id="30792" w:author="Author"/>
              </w:rPr>
            </w:pPr>
            <w:ins w:id="30793" w:author="Author">
              <w:r w:rsidRPr="00D016EC">
                <w:t>0.66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5FDE89" w14:textId="77777777" w:rsidR="00C50A95" w:rsidRPr="00D016EC" w:rsidRDefault="00C50A95" w:rsidP="00416506">
            <w:pPr>
              <w:pStyle w:val="tabletext11"/>
              <w:jc w:val="center"/>
              <w:rPr>
                <w:ins w:id="30794" w:author="Author"/>
              </w:rPr>
            </w:pPr>
            <w:ins w:id="30795" w:author="Author">
              <w:r w:rsidRPr="00D016EC">
                <w:t>0.86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E90044" w14:textId="77777777" w:rsidR="00C50A95" w:rsidRPr="00D016EC" w:rsidRDefault="00C50A95" w:rsidP="00416506">
            <w:pPr>
              <w:pStyle w:val="tabletext11"/>
              <w:jc w:val="center"/>
              <w:rPr>
                <w:ins w:id="30796" w:author="Author"/>
              </w:rPr>
            </w:pPr>
            <w:ins w:id="30797" w:author="Author">
              <w:r w:rsidRPr="00D016EC">
                <w:t>0.56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BC0A04" w14:textId="77777777" w:rsidR="00C50A95" w:rsidRPr="00D016EC" w:rsidRDefault="00C50A95" w:rsidP="00416506">
            <w:pPr>
              <w:pStyle w:val="tabletext11"/>
              <w:jc w:val="center"/>
              <w:rPr>
                <w:ins w:id="30798" w:author="Author"/>
              </w:rPr>
            </w:pPr>
            <w:ins w:id="30799" w:author="Author">
              <w:r w:rsidRPr="00D016EC">
                <w:t>0.75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D92912" w14:textId="77777777" w:rsidR="00C50A95" w:rsidRPr="00D016EC" w:rsidRDefault="00C50A95" w:rsidP="00416506">
            <w:pPr>
              <w:pStyle w:val="tabletext11"/>
              <w:jc w:val="center"/>
              <w:rPr>
                <w:ins w:id="30800" w:author="Author"/>
              </w:rPr>
            </w:pPr>
            <w:ins w:id="30801" w:author="Author">
              <w:r w:rsidRPr="00D016EC">
                <w:t>0.95</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098DC7" w14:textId="77777777" w:rsidR="00C50A95" w:rsidRPr="00D016EC" w:rsidRDefault="00C50A95" w:rsidP="00416506">
            <w:pPr>
              <w:pStyle w:val="tabletext11"/>
              <w:jc w:val="center"/>
              <w:rPr>
                <w:ins w:id="30802" w:author="Author"/>
              </w:rPr>
            </w:pPr>
            <w:ins w:id="30803" w:author="Author">
              <w:r w:rsidRPr="00D016EC">
                <w:t>1.14</w:t>
              </w:r>
            </w:ins>
          </w:p>
        </w:tc>
      </w:tr>
      <w:tr w:rsidR="00C50A95" w:rsidRPr="00D016EC" w14:paraId="2576B792" w14:textId="77777777" w:rsidTr="00416506">
        <w:trPr>
          <w:cantSplit/>
          <w:trHeight w:val="190"/>
          <w:ins w:id="30804" w:author="Author"/>
        </w:trPr>
        <w:tc>
          <w:tcPr>
            <w:tcW w:w="200" w:type="dxa"/>
            <w:tcBorders>
              <w:right w:val="single" w:sz="6" w:space="0" w:color="auto"/>
            </w:tcBorders>
            <w:shd w:val="clear" w:color="auto" w:fill="auto"/>
          </w:tcPr>
          <w:p w14:paraId="2290F399" w14:textId="77777777" w:rsidR="00C50A95" w:rsidRPr="00D016EC" w:rsidRDefault="00C50A95" w:rsidP="00416506">
            <w:pPr>
              <w:pStyle w:val="tabletext11"/>
              <w:jc w:val="center"/>
              <w:rPr>
                <w:ins w:id="30805" w:author="Author"/>
              </w:rPr>
            </w:pPr>
          </w:p>
        </w:tc>
        <w:tc>
          <w:tcPr>
            <w:tcW w:w="240" w:type="dxa"/>
            <w:tcBorders>
              <w:top w:val="single" w:sz="6" w:space="0" w:color="auto"/>
              <w:left w:val="single" w:sz="6" w:space="0" w:color="auto"/>
              <w:bottom w:val="single" w:sz="6" w:space="0" w:color="auto"/>
            </w:tcBorders>
            <w:shd w:val="clear" w:color="auto" w:fill="auto"/>
          </w:tcPr>
          <w:p w14:paraId="2DDDF758" w14:textId="77777777" w:rsidR="00C50A95" w:rsidRPr="00D016EC" w:rsidRDefault="00C50A95" w:rsidP="00416506">
            <w:pPr>
              <w:pStyle w:val="tabletext11"/>
              <w:jc w:val="right"/>
              <w:rPr>
                <w:ins w:id="30806" w:author="Author"/>
              </w:rPr>
            </w:pPr>
          </w:p>
        </w:tc>
        <w:tc>
          <w:tcPr>
            <w:tcW w:w="1800" w:type="dxa"/>
            <w:tcBorders>
              <w:top w:val="single" w:sz="6" w:space="0" w:color="auto"/>
              <w:left w:val="nil"/>
              <w:bottom w:val="single" w:sz="6" w:space="0" w:color="auto"/>
              <w:right w:val="single" w:sz="6" w:space="0" w:color="auto"/>
            </w:tcBorders>
            <w:shd w:val="clear" w:color="auto" w:fill="auto"/>
          </w:tcPr>
          <w:p w14:paraId="3766BEBD" w14:textId="77777777" w:rsidR="00C50A95" w:rsidRPr="00D016EC" w:rsidRDefault="00C50A95" w:rsidP="00416506">
            <w:pPr>
              <w:pStyle w:val="tabletext11"/>
              <w:tabs>
                <w:tab w:val="decimal" w:pos="681"/>
              </w:tabs>
              <w:rPr>
                <w:ins w:id="30807" w:author="Author"/>
              </w:rPr>
            </w:pPr>
            <w:ins w:id="30808" w:author="Author">
              <w:r w:rsidRPr="00D016EC">
                <w:t>4,000 to 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B03558" w14:textId="77777777" w:rsidR="00C50A95" w:rsidRPr="00D016EC" w:rsidRDefault="00C50A95" w:rsidP="00416506">
            <w:pPr>
              <w:pStyle w:val="tabletext11"/>
              <w:jc w:val="center"/>
              <w:rPr>
                <w:ins w:id="30809" w:author="Author"/>
              </w:rPr>
            </w:pPr>
            <w:ins w:id="30810" w:author="Author">
              <w:r w:rsidRPr="00D016EC">
                <w:t>0.77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FB6542" w14:textId="77777777" w:rsidR="00C50A95" w:rsidRPr="00D016EC" w:rsidRDefault="00C50A95" w:rsidP="00416506">
            <w:pPr>
              <w:pStyle w:val="tabletext11"/>
              <w:jc w:val="center"/>
              <w:rPr>
                <w:ins w:id="30811" w:author="Author"/>
              </w:rPr>
            </w:pPr>
            <w:ins w:id="30812" w:author="Author">
              <w:r w:rsidRPr="00D016EC">
                <w:t>0.74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686B39" w14:textId="77777777" w:rsidR="00C50A95" w:rsidRPr="00D016EC" w:rsidRDefault="00C50A95" w:rsidP="00416506">
            <w:pPr>
              <w:pStyle w:val="tabletext11"/>
              <w:jc w:val="center"/>
              <w:rPr>
                <w:ins w:id="30813" w:author="Author"/>
              </w:rPr>
            </w:pPr>
            <w:ins w:id="30814" w:author="Author">
              <w:r w:rsidRPr="00D016EC">
                <w:t>0.71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E61FCF" w14:textId="77777777" w:rsidR="00C50A95" w:rsidRPr="00D016EC" w:rsidRDefault="00C50A95" w:rsidP="00416506">
            <w:pPr>
              <w:pStyle w:val="tabletext11"/>
              <w:jc w:val="center"/>
              <w:rPr>
                <w:ins w:id="30815" w:author="Author"/>
              </w:rPr>
            </w:pPr>
            <w:ins w:id="30816" w:author="Author">
              <w:r w:rsidRPr="00D016EC">
                <w:t>0.87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5F0139" w14:textId="77777777" w:rsidR="00C50A95" w:rsidRPr="00D016EC" w:rsidRDefault="00C50A95" w:rsidP="00416506">
            <w:pPr>
              <w:pStyle w:val="tabletext11"/>
              <w:jc w:val="center"/>
              <w:rPr>
                <w:ins w:id="30817" w:author="Author"/>
              </w:rPr>
            </w:pPr>
            <w:ins w:id="30818" w:author="Author">
              <w:r w:rsidRPr="00D016EC">
                <w:t>0.69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BEA3F3" w14:textId="77777777" w:rsidR="00C50A95" w:rsidRPr="00D016EC" w:rsidRDefault="00C50A95" w:rsidP="00416506">
            <w:pPr>
              <w:pStyle w:val="tabletext11"/>
              <w:jc w:val="center"/>
              <w:rPr>
                <w:ins w:id="30819" w:author="Author"/>
              </w:rPr>
            </w:pPr>
            <w:ins w:id="30820" w:author="Author">
              <w:r w:rsidRPr="00D016EC">
                <w:t>0.87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A47C9D" w14:textId="77777777" w:rsidR="00C50A95" w:rsidRPr="00D016EC" w:rsidRDefault="00C50A95" w:rsidP="00416506">
            <w:pPr>
              <w:pStyle w:val="tabletext11"/>
              <w:jc w:val="center"/>
              <w:rPr>
                <w:ins w:id="30821" w:author="Author"/>
              </w:rPr>
            </w:pPr>
            <w:ins w:id="30822" w:author="Author">
              <w:r w:rsidRPr="00D016EC">
                <w:t>0.62</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4D7CFC" w14:textId="77777777" w:rsidR="00C50A95" w:rsidRPr="00D016EC" w:rsidRDefault="00C50A95" w:rsidP="00416506">
            <w:pPr>
              <w:pStyle w:val="tabletext11"/>
              <w:jc w:val="center"/>
              <w:rPr>
                <w:ins w:id="30823" w:author="Author"/>
              </w:rPr>
            </w:pPr>
            <w:ins w:id="30824" w:author="Author">
              <w:r w:rsidRPr="00D016EC">
                <w:t>0.82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C0A33F" w14:textId="77777777" w:rsidR="00C50A95" w:rsidRPr="00D016EC" w:rsidRDefault="00C50A95" w:rsidP="00416506">
            <w:pPr>
              <w:pStyle w:val="tabletext11"/>
              <w:jc w:val="center"/>
              <w:rPr>
                <w:ins w:id="30825" w:author="Author"/>
              </w:rPr>
            </w:pPr>
            <w:ins w:id="30826" w:author="Author">
              <w:r w:rsidRPr="00D016EC">
                <w:t>1.04</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43573F" w14:textId="77777777" w:rsidR="00C50A95" w:rsidRPr="00D016EC" w:rsidRDefault="00C50A95" w:rsidP="00416506">
            <w:pPr>
              <w:pStyle w:val="tabletext11"/>
              <w:jc w:val="center"/>
              <w:rPr>
                <w:ins w:id="30827" w:author="Author"/>
              </w:rPr>
            </w:pPr>
            <w:ins w:id="30828" w:author="Author">
              <w:r w:rsidRPr="00D016EC">
                <w:t>1.12</w:t>
              </w:r>
            </w:ins>
          </w:p>
        </w:tc>
      </w:tr>
      <w:tr w:rsidR="00C50A95" w:rsidRPr="00D016EC" w14:paraId="325554BA" w14:textId="77777777" w:rsidTr="00416506">
        <w:trPr>
          <w:cantSplit/>
          <w:trHeight w:val="190"/>
          <w:ins w:id="30829" w:author="Author"/>
        </w:trPr>
        <w:tc>
          <w:tcPr>
            <w:tcW w:w="200" w:type="dxa"/>
            <w:tcBorders>
              <w:right w:val="single" w:sz="6" w:space="0" w:color="auto"/>
            </w:tcBorders>
            <w:shd w:val="clear" w:color="auto" w:fill="auto"/>
          </w:tcPr>
          <w:p w14:paraId="566D31E8" w14:textId="77777777" w:rsidR="00C50A95" w:rsidRPr="00D016EC" w:rsidRDefault="00C50A95" w:rsidP="00416506">
            <w:pPr>
              <w:pStyle w:val="tabletext11"/>
              <w:jc w:val="center"/>
              <w:rPr>
                <w:ins w:id="30830" w:author="Author"/>
              </w:rPr>
            </w:pPr>
          </w:p>
        </w:tc>
        <w:tc>
          <w:tcPr>
            <w:tcW w:w="240" w:type="dxa"/>
            <w:tcBorders>
              <w:top w:val="single" w:sz="6" w:space="0" w:color="auto"/>
              <w:left w:val="single" w:sz="6" w:space="0" w:color="auto"/>
              <w:bottom w:val="single" w:sz="6" w:space="0" w:color="auto"/>
            </w:tcBorders>
            <w:shd w:val="clear" w:color="auto" w:fill="auto"/>
          </w:tcPr>
          <w:p w14:paraId="36207144" w14:textId="77777777" w:rsidR="00C50A95" w:rsidRPr="00D016EC" w:rsidRDefault="00C50A95" w:rsidP="00416506">
            <w:pPr>
              <w:pStyle w:val="tabletext11"/>
              <w:jc w:val="right"/>
              <w:rPr>
                <w:ins w:id="30831" w:author="Author"/>
              </w:rPr>
            </w:pPr>
          </w:p>
        </w:tc>
        <w:tc>
          <w:tcPr>
            <w:tcW w:w="1800" w:type="dxa"/>
            <w:tcBorders>
              <w:top w:val="single" w:sz="6" w:space="0" w:color="auto"/>
              <w:left w:val="nil"/>
              <w:bottom w:val="single" w:sz="6" w:space="0" w:color="auto"/>
              <w:right w:val="single" w:sz="6" w:space="0" w:color="auto"/>
            </w:tcBorders>
            <w:shd w:val="clear" w:color="auto" w:fill="auto"/>
          </w:tcPr>
          <w:p w14:paraId="15A60B55" w14:textId="77777777" w:rsidR="00C50A95" w:rsidRPr="00D016EC" w:rsidRDefault="00C50A95" w:rsidP="00416506">
            <w:pPr>
              <w:pStyle w:val="tabletext11"/>
              <w:tabs>
                <w:tab w:val="decimal" w:pos="681"/>
              </w:tabs>
              <w:spacing w:before="40"/>
              <w:rPr>
                <w:ins w:id="30832" w:author="Author"/>
              </w:rPr>
            </w:pPr>
            <w:ins w:id="30833" w:author="Author">
              <w:r w:rsidRPr="00D016EC">
                <w:t>5,000 to 5,999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0D7640" w14:textId="77777777" w:rsidR="00C50A95" w:rsidRPr="00D016EC" w:rsidRDefault="00C50A95" w:rsidP="00416506">
            <w:pPr>
              <w:pStyle w:val="tabletext11"/>
              <w:jc w:val="center"/>
              <w:rPr>
                <w:ins w:id="30834" w:author="Author"/>
              </w:rPr>
            </w:pPr>
            <w:ins w:id="30835" w:author="Author">
              <w:r w:rsidRPr="00D016EC">
                <w:t>0.80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7E3BD6" w14:textId="77777777" w:rsidR="00C50A95" w:rsidRPr="00D016EC" w:rsidRDefault="00C50A95" w:rsidP="00416506">
            <w:pPr>
              <w:pStyle w:val="tabletext11"/>
              <w:jc w:val="center"/>
              <w:rPr>
                <w:ins w:id="30836" w:author="Author"/>
              </w:rPr>
            </w:pPr>
            <w:ins w:id="30837" w:author="Author">
              <w:r w:rsidRPr="00D016EC">
                <w:t>0.77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CA3843" w14:textId="77777777" w:rsidR="00C50A95" w:rsidRPr="00D016EC" w:rsidRDefault="00C50A95" w:rsidP="00416506">
            <w:pPr>
              <w:pStyle w:val="tabletext11"/>
              <w:jc w:val="center"/>
              <w:rPr>
                <w:ins w:id="30838" w:author="Author"/>
              </w:rPr>
            </w:pPr>
            <w:ins w:id="30839" w:author="Author">
              <w:r w:rsidRPr="00D016EC">
                <w:t>0.73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DD5309" w14:textId="77777777" w:rsidR="00C50A95" w:rsidRPr="00D016EC" w:rsidRDefault="00C50A95" w:rsidP="00416506">
            <w:pPr>
              <w:pStyle w:val="tabletext11"/>
              <w:jc w:val="center"/>
              <w:rPr>
                <w:ins w:id="30840" w:author="Author"/>
              </w:rPr>
            </w:pPr>
            <w:ins w:id="30841" w:author="Author">
              <w:r w:rsidRPr="00D016EC">
                <w:t>0.88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C73AF1" w14:textId="77777777" w:rsidR="00C50A95" w:rsidRPr="00D016EC" w:rsidRDefault="00C50A95" w:rsidP="00416506">
            <w:pPr>
              <w:pStyle w:val="tabletext11"/>
              <w:jc w:val="center"/>
              <w:rPr>
                <w:ins w:id="30842" w:author="Author"/>
              </w:rPr>
            </w:pPr>
            <w:ins w:id="30843" w:author="Author">
              <w:r w:rsidRPr="00D016EC">
                <w:t>0.71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2CEBA4" w14:textId="77777777" w:rsidR="00C50A95" w:rsidRPr="00D016EC" w:rsidRDefault="00C50A95" w:rsidP="00416506">
            <w:pPr>
              <w:pStyle w:val="tabletext11"/>
              <w:jc w:val="center"/>
              <w:rPr>
                <w:ins w:id="30844" w:author="Author"/>
              </w:rPr>
            </w:pPr>
            <w:ins w:id="30845" w:author="Author">
              <w:r w:rsidRPr="00D016EC">
                <w:t>0.88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58E658" w14:textId="77777777" w:rsidR="00C50A95" w:rsidRPr="00D016EC" w:rsidRDefault="00C50A95" w:rsidP="00416506">
            <w:pPr>
              <w:pStyle w:val="tabletext11"/>
              <w:jc w:val="center"/>
              <w:rPr>
                <w:ins w:id="30846" w:author="Author"/>
              </w:rPr>
            </w:pPr>
            <w:ins w:id="30847" w:author="Author">
              <w:r w:rsidRPr="00D016EC">
                <w:t>0.66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8989CC" w14:textId="77777777" w:rsidR="00C50A95" w:rsidRPr="00D016EC" w:rsidRDefault="00C50A95" w:rsidP="00416506">
            <w:pPr>
              <w:pStyle w:val="tabletext11"/>
              <w:jc w:val="center"/>
              <w:rPr>
                <w:ins w:id="30848" w:author="Author"/>
              </w:rPr>
            </w:pPr>
            <w:ins w:id="30849" w:author="Author">
              <w:r w:rsidRPr="00D016EC">
                <w:t>0.88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782A0F" w14:textId="77777777" w:rsidR="00C50A95" w:rsidRPr="00D016EC" w:rsidRDefault="00C50A95" w:rsidP="00416506">
            <w:pPr>
              <w:pStyle w:val="tabletext11"/>
              <w:jc w:val="center"/>
              <w:rPr>
                <w:ins w:id="30850" w:author="Author"/>
              </w:rPr>
            </w:pPr>
            <w:ins w:id="30851" w:author="Author">
              <w:r w:rsidRPr="00D016EC">
                <w:t>1.11</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F237D9" w14:textId="77777777" w:rsidR="00C50A95" w:rsidRPr="00D016EC" w:rsidRDefault="00C50A95" w:rsidP="00416506">
            <w:pPr>
              <w:pStyle w:val="tabletext11"/>
              <w:jc w:val="center"/>
              <w:rPr>
                <w:ins w:id="30852" w:author="Author"/>
              </w:rPr>
            </w:pPr>
            <w:ins w:id="30853" w:author="Author">
              <w:r w:rsidRPr="00D016EC">
                <w:t>1.11</w:t>
              </w:r>
            </w:ins>
          </w:p>
        </w:tc>
      </w:tr>
      <w:tr w:rsidR="00C50A95" w:rsidRPr="00D016EC" w14:paraId="4D44C171" w14:textId="77777777" w:rsidTr="00416506">
        <w:trPr>
          <w:cantSplit/>
          <w:trHeight w:val="190"/>
          <w:ins w:id="30854" w:author="Author"/>
        </w:trPr>
        <w:tc>
          <w:tcPr>
            <w:tcW w:w="200" w:type="dxa"/>
            <w:tcBorders>
              <w:right w:val="single" w:sz="6" w:space="0" w:color="auto"/>
            </w:tcBorders>
            <w:shd w:val="clear" w:color="auto" w:fill="auto"/>
          </w:tcPr>
          <w:p w14:paraId="0EA035B2" w14:textId="77777777" w:rsidR="00C50A95" w:rsidRPr="00D016EC" w:rsidRDefault="00C50A95" w:rsidP="00416506">
            <w:pPr>
              <w:pStyle w:val="tabletext11"/>
              <w:jc w:val="center"/>
              <w:rPr>
                <w:ins w:id="30855" w:author="Author"/>
              </w:rPr>
            </w:pPr>
          </w:p>
        </w:tc>
        <w:tc>
          <w:tcPr>
            <w:tcW w:w="240" w:type="dxa"/>
            <w:tcBorders>
              <w:top w:val="single" w:sz="6" w:space="0" w:color="auto"/>
              <w:left w:val="single" w:sz="6" w:space="0" w:color="auto"/>
              <w:bottom w:val="single" w:sz="6" w:space="0" w:color="auto"/>
            </w:tcBorders>
            <w:shd w:val="clear" w:color="auto" w:fill="auto"/>
          </w:tcPr>
          <w:p w14:paraId="3338A423" w14:textId="77777777" w:rsidR="00C50A95" w:rsidRPr="00D016EC" w:rsidRDefault="00C50A95" w:rsidP="00416506">
            <w:pPr>
              <w:pStyle w:val="tabletext11"/>
              <w:jc w:val="right"/>
              <w:rPr>
                <w:ins w:id="30856" w:author="Author"/>
              </w:rPr>
            </w:pPr>
          </w:p>
        </w:tc>
        <w:tc>
          <w:tcPr>
            <w:tcW w:w="1800" w:type="dxa"/>
            <w:tcBorders>
              <w:top w:val="single" w:sz="6" w:space="0" w:color="auto"/>
              <w:left w:val="nil"/>
              <w:bottom w:val="single" w:sz="6" w:space="0" w:color="auto"/>
              <w:right w:val="single" w:sz="6" w:space="0" w:color="auto"/>
            </w:tcBorders>
            <w:shd w:val="clear" w:color="auto" w:fill="auto"/>
          </w:tcPr>
          <w:p w14:paraId="1EFDAE94" w14:textId="77777777" w:rsidR="00C50A95" w:rsidRPr="00D016EC" w:rsidRDefault="00C50A95" w:rsidP="00416506">
            <w:pPr>
              <w:pStyle w:val="tabletext11"/>
              <w:tabs>
                <w:tab w:val="decimal" w:pos="681"/>
              </w:tabs>
              <w:rPr>
                <w:ins w:id="30857" w:author="Author"/>
              </w:rPr>
            </w:pPr>
            <w:ins w:id="30858" w:author="Author">
              <w:r w:rsidRPr="00D016EC">
                <w:t>6,000 to 7,999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1F31C5" w14:textId="77777777" w:rsidR="00C50A95" w:rsidRPr="00D016EC" w:rsidRDefault="00C50A95" w:rsidP="00416506">
            <w:pPr>
              <w:pStyle w:val="tabletext11"/>
              <w:jc w:val="center"/>
              <w:rPr>
                <w:ins w:id="30859" w:author="Author"/>
              </w:rPr>
            </w:pPr>
            <w:ins w:id="30860" w:author="Author">
              <w:r w:rsidRPr="00D016EC">
                <w:t>0.83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C5096B" w14:textId="77777777" w:rsidR="00C50A95" w:rsidRPr="00D016EC" w:rsidRDefault="00C50A95" w:rsidP="00416506">
            <w:pPr>
              <w:pStyle w:val="tabletext11"/>
              <w:jc w:val="center"/>
              <w:rPr>
                <w:ins w:id="30861" w:author="Author"/>
              </w:rPr>
            </w:pPr>
            <w:ins w:id="30862" w:author="Author">
              <w:r w:rsidRPr="00D016EC">
                <w:t>0.80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06FFD9" w14:textId="77777777" w:rsidR="00C50A95" w:rsidRPr="00D016EC" w:rsidRDefault="00C50A95" w:rsidP="00416506">
            <w:pPr>
              <w:pStyle w:val="tabletext11"/>
              <w:jc w:val="center"/>
              <w:rPr>
                <w:ins w:id="30863" w:author="Author"/>
              </w:rPr>
            </w:pPr>
            <w:ins w:id="30864" w:author="Author">
              <w:r w:rsidRPr="00D016EC">
                <w:t>0.76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920797" w14:textId="77777777" w:rsidR="00C50A95" w:rsidRPr="00D016EC" w:rsidRDefault="00C50A95" w:rsidP="00416506">
            <w:pPr>
              <w:pStyle w:val="tabletext11"/>
              <w:jc w:val="center"/>
              <w:rPr>
                <w:ins w:id="30865" w:author="Author"/>
              </w:rPr>
            </w:pPr>
            <w:ins w:id="30866" w:author="Author">
              <w:r w:rsidRPr="00D016EC">
                <w:t>0.89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3A0AF0" w14:textId="77777777" w:rsidR="00C50A95" w:rsidRPr="00D016EC" w:rsidRDefault="00C50A95" w:rsidP="00416506">
            <w:pPr>
              <w:pStyle w:val="tabletext11"/>
              <w:jc w:val="center"/>
              <w:rPr>
                <w:ins w:id="30867" w:author="Author"/>
              </w:rPr>
            </w:pPr>
            <w:ins w:id="30868" w:author="Author">
              <w:r w:rsidRPr="00D016EC">
                <w:t>0.74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C28649" w14:textId="77777777" w:rsidR="00C50A95" w:rsidRPr="00D016EC" w:rsidRDefault="00C50A95" w:rsidP="00416506">
            <w:pPr>
              <w:pStyle w:val="tabletext11"/>
              <w:jc w:val="center"/>
              <w:rPr>
                <w:ins w:id="30869" w:author="Author"/>
              </w:rPr>
            </w:pPr>
            <w:ins w:id="30870" w:author="Author">
              <w:r w:rsidRPr="00D016EC">
                <w:t>0.89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A663FB" w14:textId="77777777" w:rsidR="00C50A95" w:rsidRPr="00D016EC" w:rsidRDefault="00C50A95" w:rsidP="00416506">
            <w:pPr>
              <w:pStyle w:val="tabletext11"/>
              <w:jc w:val="center"/>
              <w:rPr>
                <w:ins w:id="30871" w:author="Author"/>
              </w:rPr>
            </w:pPr>
            <w:ins w:id="30872" w:author="Author">
              <w:r w:rsidRPr="00D016EC">
                <w:t>0.72</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565645" w14:textId="77777777" w:rsidR="00C50A95" w:rsidRPr="00D016EC" w:rsidRDefault="00C50A95" w:rsidP="00416506">
            <w:pPr>
              <w:pStyle w:val="tabletext11"/>
              <w:jc w:val="center"/>
              <w:rPr>
                <w:ins w:id="30873" w:author="Author"/>
              </w:rPr>
            </w:pPr>
            <w:ins w:id="30874" w:author="Author">
              <w:r w:rsidRPr="00D016EC">
                <w:t>0.95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3876D9" w14:textId="77777777" w:rsidR="00C50A95" w:rsidRPr="00D016EC" w:rsidRDefault="00C50A95" w:rsidP="00416506">
            <w:pPr>
              <w:pStyle w:val="tabletext11"/>
              <w:jc w:val="center"/>
              <w:rPr>
                <w:ins w:id="30875" w:author="Author"/>
              </w:rPr>
            </w:pPr>
            <w:ins w:id="30876" w:author="Author">
              <w:r w:rsidRPr="00D016EC">
                <w:t>1.21</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343E3E" w14:textId="77777777" w:rsidR="00C50A95" w:rsidRPr="00D016EC" w:rsidRDefault="00C50A95" w:rsidP="00416506">
            <w:pPr>
              <w:pStyle w:val="tabletext11"/>
              <w:jc w:val="center"/>
              <w:rPr>
                <w:ins w:id="30877" w:author="Author"/>
              </w:rPr>
            </w:pPr>
            <w:ins w:id="30878" w:author="Author">
              <w:r w:rsidRPr="00D016EC">
                <w:t>1.09</w:t>
              </w:r>
            </w:ins>
          </w:p>
        </w:tc>
      </w:tr>
      <w:tr w:rsidR="00C50A95" w:rsidRPr="00D016EC" w14:paraId="2DC40C60" w14:textId="77777777" w:rsidTr="00416506">
        <w:trPr>
          <w:cantSplit/>
          <w:trHeight w:val="190"/>
          <w:ins w:id="30879" w:author="Author"/>
        </w:trPr>
        <w:tc>
          <w:tcPr>
            <w:tcW w:w="200" w:type="dxa"/>
            <w:tcBorders>
              <w:right w:val="single" w:sz="6" w:space="0" w:color="auto"/>
            </w:tcBorders>
            <w:shd w:val="clear" w:color="auto" w:fill="auto"/>
          </w:tcPr>
          <w:p w14:paraId="61BDDBB3" w14:textId="77777777" w:rsidR="00C50A95" w:rsidRPr="00D016EC" w:rsidRDefault="00C50A95" w:rsidP="00416506">
            <w:pPr>
              <w:pStyle w:val="tabletext11"/>
              <w:jc w:val="center"/>
              <w:rPr>
                <w:ins w:id="30880" w:author="Author"/>
              </w:rPr>
            </w:pPr>
          </w:p>
        </w:tc>
        <w:tc>
          <w:tcPr>
            <w:tcW w:w="240" w:type="dxa"/>
            <w:tcBorders>
              <w:top w:val="single" w:sz="6" w:space="0" w:color="auto"/>
              <w:left w:val="single" w:sz="6" w:space="0" w:color="auto"/>
              <w:bottom w:val="single" w:sz="6" w:space="0" w:color="auto"/>
            </w:tcBorders>
            <w:shd w:val="clear" w:color="auto" w:fill="auto"/>
          </w:tcPr>
          <w:p w14:paraId="4BA23F17" w14:textId="77777777" w:rsidR="00C50A95" w:rsidRPr="00D016EC" w:rsidRDefault="00C50A95" w:rsidP="00416506">
            <w:pPr>
              <w:pStyle w:val="tabletext11"/>
              <w:jc w:val="right"/>
              <w:rPr>
                <w:ins w:id="30881" w:author="Author"/>
              </w:rPr>
            </w:pPr>
          </w:p>
        </w:tc>
        <w:tc>
          <w:tcPr>
            <w:tcW w:w="1800" w:type="dxa"/>
            <w:tcBorders>
              <w:top w:val="single" w:sz="6" w:space="0" w:color="auto"/>
              <w:left w:val="nil"/>
              <w:bottom w:val="single" w:sz="6" w:space="0" w:color="auto"/>
              <w:right w:val="single" w:sz="6" w:space="0" w:color="auto"/>
            </w:tcBorders>
            <w:shd w:val="clear" w:color="auto" w:fill="auto"/>
          </w:tcPr>
          <w:p w14:paraId="2A5B1FC3" w14:textId="77777777" w:rsidR="00C50A95" w:rsidRPr="00D016EC" w:rsidRDefault="00C50A95" w:rsidP="00416506">
            <w:pPr>
              <w:pStyle w:val="tabletext11"/>
              <w:tabs>
                <w:tab w:val="decimal" w:pos="681"/>
              </w:tabs>
              <w:rPr>
                <w:ins w:id="30882" w:author="Author"/>
              </w:rPr>
            </w:pPr>
            <w:ins w:id="30883" w:author="Author">
              <w:r w:rsidRPr="00D016EC">
                <w:t>8,000 to 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DE3D7B" w14:textId="77777777" w:rsidR="00C50A95" w:rsidRPr="00D016EC" w:rsidRDefault="00C50A95" w:rsidP="00416506">
            <w:pPr>
              <w:pStyle w:val="tabletext11"/>
              <w:jc w:val="center"/>
              <w:rPr>
                <w:ins w:id="30884" w:author="Author"/>
              </w:rPr>
            </w:pPr>
            <w:ins w:id="30885" w:author="Author">
              <w:r w:rsidRPr="00D016EC">
                <w:t>0.86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E94FA7" w14:textId="77777777" w:rsidR="00C50A95" w:rsidRPr="00D016EC" w:rsidRDefault="00C50A95" w:rsidP="00416506">
            <w:pPr>
              <w:pStyle w:val="tabletext11"/>
              <w:jc w:val="center"/>
              <w:rPr>
                <w:ins w:id="30886" w:author="Author"/>
              </w:rPr>
            </w:pPr>
            <w:ins w:id="30887" w:author="Author">
              <w:r w:rsidRPr="00D016EC">
                <w:t>0.83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A1ADCE" w14:textId="77777777" w:rsidR="00C50A95" w:rsidRPr="00D016EC" w:rsidRDefault="00C50A95" w:rsidP="00416506">
            <w:pPr>
              <w:pStyle w:val="tabletext11"/>
              <w:jc w:val="center"/>
              <w:rPr>
                <w:ins w:id="30888" w:author="Author"/>
              </w:rPr>
            </w:pPr>
            <w:ins w:id="30889" w:author="Author">
              <w:r w:rsidRPr="00D016EC">
                <w:t>0.79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95A681" w14:textId="77777777" w:rsidR="00C50A95" w:rsidRPr="00D016EC" w:rsidRDefault="00C50A95" w:rsidP="00416506">
            <w:pPr>
              <w:pStyle w:val="tabletext11"/>
              <w:jc w:val="center"/>
              <w:rPr>
                <w:ins w:id="30890" w:author="Author"/>
              </w:rPr>
            </w:pPr>
            <w:ins w:id="30891" w:author="Author">
              <w:r w:rsidRPr="00D016EC">
                <w:t>0.90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2187A5" w14:textId="77777777" w:rsidR="00C50A95" w:rsidRPr="00D016EC" w:rsidRDefault="00C50A95" w:rsidP="00416506">
            <w:pPr>
              <w:pStyle w:val="tabletext11"/>
              <w:jc w:val="center"/>
              <w:rPr>
                <w:ins w:id="30892" w:author="Author"/>
              </w:rPr>
            </w:pPr>
            <w:ins w:id="30893" w:author="Author">
              <w:r w:rsidRPr="00D016EC">
                <w:t>0.77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5D842F" w14:textId="77777777" w:rsidR="00C50A95" w:rsidRPr="00D016EC" w:rsidRDefault="00C50A95" w:rsidP="00416506">
            <w:pPr>
              <w:pStyle w:val="tabletext11"/>
              <w:jc w:val="center"/>
              <w:rPr>
                <w:ins w:id="30894" w:author="Author"/>
              </w:rPr>
            </w:pPr>
            <w:ins w:id="30895" w:author="Author">
              <w:r w:rsidRPr="00D016EC">
                <w:t>0.90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A4BE3E" w14:textId="77777777" w:rsidR="00C50A95" w:rsidRPr="00D016EC" w:rsidRDefault="00C50A95" w:rsidP="00416506">
            <w:pPr>
              <w:pStyle w:val="tabletext11"/>
              <w:jc w:val="center"/>
              <w:rPr>
                <w:ins w:id="30896" w:author="Author"/>
              </w:rPr>
            </w:pPr>
            <w:ins w:id="30897" w:author="Author">
              <w:r w:rsidRPr="00D016EC">
                <w:t>0.78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2308B8" w14:textId="77777777" w:rsidR="00C50A95" w:rsidRPr="00D016EC" w:rsidRDefault="00C50A95" w:rsidP="00416506">
            <w:pPr>
              <w:pStyle w:val="tabletext11"/>
              <w:jc w:val="center"/>
              <w:rPr>
                <w:ins w:id="30898" w:author="Author"/>
              </w:rPr>
            </w:pPr>
            <w:ins w:id="30899" w:author="Author">
              <w:r w:rsidRPr="00D016EC">
                <w:t>1.04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125D86" w14:textId="77777777" w:rsidR="00C50A95" w:rsidRPr="00D016EC" w:rsidRDefault="00C50A95" w:rsidP="00416506">
            <w:pPr>
              <w:pStyle w:val="tabletext11"/>
              <w:jc w:val="center"/>
              <w:rPr>
                <w:ins w:id="30900" w:author="Author"/>
              </w:rPr>
            </w:pPr>
            <w:ins w:id="30901" w:author="Author">
              <w:r w:rsidRPr="00D016EC">
                <w:t>1.32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9ABFFC" w14:textId="77777777" w:rsidR="00C50A95" w:rsidRPr="00D016EC" w:rsidRDefault="00C50A95" w:rsidP="00416506">
            <w:pPr>
              <w:pStyle w:val="tabletext11"/>
              <w:jc w:val="center"/>
              <w:rPr>
                <w:ins w:id="30902" w:author="Author"/>
              </w:rPr>
            </w:pPr>
            <w:ins w:id="30903" w:author="Author">
              <w:r w:rsidRPr="00D016EC">
                <w:t>1.07</w:t>
              </w:r>
            </w:ins>
          </w:p>
        </w:tc>
      </w:tr>
      <w:tr w:rsidR="00C50A95" w:rsidRPr="00D016EC" w14:paraId="5B28E6B8" w14:textId="77777777" w:rsidTr="00416506">
        <w:trPr>
          <w:cantSplit/>
          <w:trHeight w:val="190"/>
          <w:ins w:id="30904" w:author="Author"/>
        </w:trPr>
        <w:tc>
          <w:tcPr>
            <w:tcW w:w="200" w:type="dxa"/>
            <w:tcBorders>
              <w:right w:val="single" w:sz="6" w:space="0" w:color="auto"/>
            </w:tcBorders>
            <w:shd w:val="clear" w:color="auto" w:fill="auto"/>
          </w:tcPr>
          <w:p w14:paraId="551B92F2" w14:textId="77777777" w:rsidR="00C50A95" w:rsidRPr="00D016EC" w:rsidRDefault="00C50A95" w:rsidP="00416506">
            <w:pPr>
              <w:pStyle w:val="tabletext11"/>
              <w:jc w:val="center"/>
              <w:rPr>
                <w:ins w:id="30905" w:author="Author"/>
              </w:rPr>
            </w:pPr>
          </w:p>
        </w:tc>
        <w:tc>
          <w:tcPr>
            <w:tcW w:w="240" w:type="dxa"/>
            <w:tcBorders>
              <w:top w:val="single" w:sz="6" w:space="0" w:color="auto"/>
              <w:left w:val="single" w:sz="6" w:space="0" w:color="auto"/>
              <w:bottom w:val="single" w:sz="6" w:space="0" w:color="auto"/>
            </w:tcBorders>
            <w:shd w:val="clear" w:color="auto" w:fill="auto"/>
          </w:tcPr>
          <w:p w14:paraId="1DE1201D" w14:textId="77777777" w:rsidR="00C50A95" w:rsidRPr="00D016EC" w:rsidRDefault="00C50A95" w:rsidP="00416506">
            <w:pPr>
              <w:pStyle w:val="tabletext11"/>
              <w:jc w:val="right"/>
              <w:rPr>
                <w:ins w:id="30906" w:author="Author"/>
              </w:rPr>
            </w:pPr>
          </w:p>
        </w:tc>
        <w:tc>
          <w:tcPr>
            <w:tcW w:w="1800" w:type="dxa"/>
            <w:tcBorders>
              <w:top w:val="single" w:sz="6" w:space="0" w:color="auto"/>
              <w:left w:val="nil"/>
              <w:bottom w:val="single" w:sz="6" w:space="0" w:color="auto"/>
              <w:right w:val="single" w:sz="6" w:space="0" w:color="auto"/>
            </w:tcBorders>
            <w:shd w:val="clear" w:color="auto" w:fill="auto"/>
          </w:tcPr>
          <w:p w14:paraId="6099B5FA" w14:textId="77777777" w:rsidR="00C50A95" w:rsidRPr="00D016EC" w:rsidRDefault="00C50A95" w:rsidP="00416506">
            <w:pPr>
              <w:pStyle w:val="tabletext11"/>
              <w:tabs>
                <w:tab w:val="decimal" w:pos="681"/>
              </w:tabs>
              <w:rPr>
                <w:ins w:id="30907" w:author="Author"/>
              </w:rPr>
            </w:pPr>
            <w:ins w:id="30908" w:author="Author">
              <w:r w:rsidRPr="00D016EC">
                <w:t>10,000 to 11,999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E70F91" w14:textId="77777777" w:rsidR="00C50A95" w:rsidRPr="00D016EC" w:rsidRDefault="00C50A95" w:rsidP="00416506">
            <w:pPr>
              <w:pStyle w:val="tabletext11"/>
              <w:jc w:val="center"/>
              <w:rPr>
                <w:ins w:id="30909" w:author="Author"/>
              </w:rPr>
            </w:pPr>
            <w:ins w:id="30910" w:author="Author">
              <w:r w:rsidRPr="00D016EC">
                <w:t>0.88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4CD5B0" w14:textId="77777777" w:rsidR="00C50A95" w:rsidRPr="00D016EC" w:rsidRDefault="00C50A95" w:rsidP="00416506">
            <w:pPr>
              <w:pStyle w:val="tabletext11"/>
              <w:jc w:val="center"/>
              <w:rPr>
                <w:ins w:id="30911" w:author="Author"/>
              </w:rPr>
            </w:pPr>
            <w:ins w:id="30912" w:author="Author">
              <w:r w:rsidRPr="00D016EC">
                <w:t>0.86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AE9AA0" w14:textId="77777777" w:rsidR="00C50A95" w:rsidRPr="00D016EC" w:rsidRDefault="00C50A95" w:rsidP="00416506">
            <w:pPr>
              <w:pStyle w:val="tabletext11"/>
              <w:jc w:val="center"/>
              <w:rPr>
                <w:ins w:id="30913" w:author="Author"/>
              </w:rPr>
            </w:pPr>
            <w:ins w:id="30914" w:author="Author">
              <w:r w:rsidRPr="00D016EC">
                <w:t>0.81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6ED63A" w14:textId="77777777" w:rsidR="00C50A95" w:rsidRPr="00D016EC" w:rsidRDefault="00C50A95" w:rsidP="00416506">
            <w:pPr>
              <w:pStyle w:val="tabletext11"/>
              <w:jc w:val="center"/>
              <w:rPr>
                <w:ins w:id="30915" w:author="Author"/>
              </w:rPr>
            </w:pPr>
            <w:ins w:id="30916" w:author="Author">
              <w:r w:rsidRPr="00D016EC">
                <w:t>0.91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1D2A56" w14:textId="77777777" w:rsidR="00C50A95" w:rsidRPr="00D016EC" w:rsidRDefault="00C50A95" w:rsidP="00416506">
            <w:pPr>
              <w:pStyle w:val="tabletext11"/>
              <w:jc w:val="center"/>
              <w:rPr>
                <w:ins w:id="30917" w:author="Author"/>
              </w:rPr>
            </w:pPr>
            <w:ins w:id="30918" w:author="Author">
              <w:r w:rsidRPr="00D016EC">
                <w:t>0.79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EE1915" w14:textId="77777777" w:rsidR="00C50A95" w:rsidRPr="00D016EC" w:rsidRDefault="00C50A95" w:rsidP="00416506">
            <w:pPr>
              <w:pStyle w:val="tabletext11"/>
              <w:jc w:val="center"/>
              <w:rPr>
                <w:ins w:id="30919" w:author="Author"/>
              </w:rPr>
            </w:pPr>
            <w:ins w:id="30920" w:author="Author">
              <w:r w:rsidRPr="00D016EC">
                <w:t>0.91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450D93" w14:textId="77777777" w:rsidR="00C50A95" w:rsidRPr="00D016EC" w:rsidRDefault="00C50A95" w:rsidP="00416506">
            <w:pPr>
              <w:pStyle w:val="tabletext11"/>
              <w:jc w:val="center"/>
              <w:rPr>
                <w:ins w:id="30921" w:author="Author"/>
              </w:rPr>
            </w:pPr>
            <w:ins w:id="30922" w:author="Author">
              <w:r w:rsidRPr="00D016EC">
                <w:t>0.84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269D2A" w14:textId="77777777" w:rsidR="00C50A95" w:rsidRPr="00D016EC" w:rsidRDefault="00C50A95" w:rsidP="00416506">
            <w:pPr>
              <w:pStyle w:val="tabletext11"/>
              <w:jc w:val="center"/>
              <w:rPr>
                <w:ins w:id="30923" w:author="Author"/>
              </w:rPr>
            </w:pPr>
            <w:ins w:id="30924" w:author="Author">
              <w:r w:rsidRPr="00D016EC">
                <w:t>1.11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682927" w14:textId="77777777" w:rsidR="00C50A95" w:rsidRPr="00D016EC" w:rsidRDefault="00C50A95" w:rsidP="00416506">
            <w:pPr>
              <w:pStyle w:val="tabletext11"/>
              <w:jc w:val="center"/>
              <w:rPr>
                <w:ins w:id="30925" w:author="Author"/>
              </w:rPr>
            </w:pPr>
            <w:ins w:id="30926" w:author="Author">
              <w:r w:rsidRPr="00D016EC">
                <w:t>1.41</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FF8F4B" w14:textId="77777777" w:rsidR="00C50A95" w:rsidRPr="00D016EC" w:rsidRDefault="00C50A95" w:rsidP="00416506">
            <w:pPr>
              <w:pStyle w:val="tabletext11"/>
              <w:jc w:val="center"/>
              <w:rPr>
                <w:ins w:id="30927" w:author="Author"/>
              </w:rPr>
            </w:pPr>
            <w:ins w:id="30928" w:author="Author">
              <w:r w:rsidRPr="00D016EC">
                <w:t>1.06</w:t>
              </w:r>
            </w:ins>
          </w:p>
        </w:tc>
      </w:tr>
      <w:tr w:rsidR="00C50A95" w:rsidRPr="00D016EC" w14:paraId="57107642" w14:textId="77777777" w:rsidTr="00416506">
        <w:trPr>
          <w:cantSplit/>
          <w:trHeight w:val="190"/>
          <w:ins w:id="30929" w:author="Author"/>
        </w:trPr>
        <w:tc>
          <w:tcPr>
            <w:tcW w:w="200" w:type="dxa"/>
            <w:tcBorders>
              <w:right w:val="single" w:sz="6" w:space="0" w:color="auto"/>
            </w:tcBorders>
            <w:shd w:val="clear" w:color="auto" w:fill="auto"/>
          </w:tcPr>
          <w:p w14:paraId="4B27FCB5" w14:textId="77777777" w:rsidR="00C50A95" w:rsidRPr="00D016EC" w:rsidRDefault="00C50A95" w:rsidP="00416506">
            <w:pPr>
              <w:pStyle w:val="tabletext11"/>
              <w:jc w:val="center"/>
              <w:rPr>
                <w:ins w:id="30930" w:author="Author"/>
              </w:rPr>
            </w:pPr>
          </w:p>
        </w:tc>
        <w:tc>
          <w:tcPr>
            <w:tcW w:w="240" w:type="dxa"/>
            <w:tcBorders>
              <w:top w:val="single" w:sz="6" w:space="0" w:color="auto"/>
              <w:left w:val="single" w:sz="6" w:space="0" w:color="auto"/>
              <w:bottom w:val="single" w:sz="6" w:space="0" w:color="auto"/>
            </w:tcBorders>
            <w:shd w:val="clear" w:color="auto" w:fill="auto"/>
          </w:tcPr>
          <w:p w14:paraId="581679C1" w14:textId="77777777" w:rsidR="00C50A95" w:rsidRPr="00D016EC" w:rsidRDefault="00C50A95" w:rsidP="00416506">
            <w:pPr>
              <w:pStyle w:val="tabletext11"/>
              <w:jc w:val="right"/>
              <w:rPr>
                <w:ins w:id="30931" w:author="Author"/>
              </w:rPr>
            </w:pPr>
          </w:p>
        </w:tc>
        <w:tc>
          <w:tcPr>
            <w:tcW w:w="1800" w:type="dxa"/>
            <w:tcBorders>
              <w:top w:val="single" w:sz="6" w:space="0" w:color="auto"/>
              <w:left w:val="nil"/>
              <w:bottom w:val="single" w:sz="6" w:space="0" w:color="auto"/>
              <w:right w:val="single" w:sz="6" w:space="0" w:color="auto"/>
            </w:tcBorders>
            <w:shd w:val="clear" w:color="auto" w:fill="auto"/>
          </w:tcPr>
          <w:p w14:paraId="7149BE52" w14:textId="77777777" w:rsidR="00C50A95" w:rsidRPr="00D016EC" w:rsidRDefault="00C50A95" w:rsidP="00416506">
            <w:pPr>
              <w:pStyle w:val="tabletext11"/>
              <w:tabs>
                <w:tab w:val="decimal" w:pos="681"/>
              </w:tabs>
              <w:rPr>
                <w:ins w:id="30932" w:author="Author"/>
              </w:rPr>
            </w:pPr>
            <w:ins w:id="30933" w:author="Author">
              <w:r w:rsidRPr="00D016EC">
                <w:t>12,000 to 13,999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174E7E" w14:textId="77777777" w:rsidR="00C50A95" w:rsidRPr="00D016EC" w:rsidRDefault="00C50A95" w:rsidP="00416506">
            <w:pPr>
              <w:pStyle w:val="tabletext11"/>
              <w:jc w:val="center"/>
              <w:rPr>
                <w:ins w:id="30934" w:author="Author"/>
              </w:rPr>
            </w:pPr>
            <w:ins w:id="30935" w:author="Author">
              <w:r w:rsidRPr="00D016EC">
                <w:t>0.91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2B179B" w14:textId="77777777" w:rsidR="00C50A95" w:rsidRPr="00D016EC" w:rsidRDefault="00C50A95" w:rsidP="00416506">
            <w:pPr>
              <w:pStyle w:val="tabletext11"/>
              <w:jc w:val="center"/>
              <w:rPr>
                <w:ins w:id="30936" w:author="Author"/>
              </w:rPr>
            </w:pPr>
            <w:ins w:id="30937" w:author="Author">
              <w:r w:rsidRPr="00D016EC">
                <w:t>0.88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357B5C" w14:textId="77777777" w:rsidR="00C50A95" w:rsidRPr="00D016EC" w:rsidRDefault="00C50A95" w:rsidP="00416506">
            <w:pPr>
              <w:pStyle w:val="tabletext11"/>
              <w:jc w:val="center"/>
              <w:rPr>
                <w:ins w:id="30938" w:author="Author"/>
              </w:rPr>
            </w:pPr>
            <w:ins w:id="30939" w:author="Author">
              <w:r w:rsidRPr="00D016EC">
                <w:t>0.83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CA6166" w14:textId="77777777" w:rsidR="00C50A95" w:rsidRPr="00D016EC" w:rsidRDefault="00C50A95" w:rsidP="00416506">
            <w:pPr>
              <w:pStyle w:val="tabletext11"/>
              <w:jc w:val="center"/>
              <w:rPr>
                <w:ins w:id="30940" w:author="Author"/>
              </w:rPr>
            </w:pPr>
            <w:ins w:id="30941" w:author="Author">
              <w:r w:rsidRPr="00D016EC">
                <w:t>0.92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074BE4" w14:textId="77777777" w:rsidR="00C50A95" w:rsidRPr="00D016EC" w:rsidRDefault="00C50A95" w:rsidP="00416506">
            <w:pPr>
              <w:pStyle w:val="tabletext11"/>
              <w:jc w:val="center"/>
              <w:rPr>
                <w:ins w:id="30942" w:author="Author"/>
              </w:rPr>
            </w:pPr>
            <w:ins w:id="30943" w:author="Author">
              <w:r w:rsidRPr="00D016EC">
                <w:t>0.81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F72864" w14:textId="77777777" w:rsidR="00C50A95" w:rsidRPr="00D016EC" w:rsidRDefault="00C50A95" w:rsidP="00416506">
            <w:pPr>
              <w:pStyle w:val="tabletext11"/>
              <w:jc w:val="center"/>
              <w:rPr>
                <w:ins w:id="30944" w:author="Author"/>
              </w:rPr>
            </w:pPr>
            <w:ins w:id="30945" w:author="Author">
              <w:r w:rsidRPr="00D016EC">
                <w:t>0.92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D577DD" w14:textId="77777777" w:rsidR="00C50A95" w:rsidRPr="00D016EC" w:rsidRDefault="00C50A95" w:rsidP="00416506">
            <w:pPr>
              <w:pStyle w:val="tabletext11"/>
              <w:jc w:val="center"/>
              <w:rPr>
                <w:ins w:id="30946" w:author="Author"/>
              </w:rPr>
            </w:pPr>
            <w:ins w:id="30947" w:author="Author">
              <w:r w:rsidRPr="00D016EC">
                <w:t>0.88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645CEF" w14:textId="77777777" w:rsidR="00C50A95" w:rsidRPr="00D016EC" w:rsidRDefault="00C50A95" w:rsidP="00416506">
            <w:pPr>
              <w:pStyle w:val="tabletext11"/>
              <w:jc w:val="center"/>
              <w:rPr>
                <w:ins w:id="30948" w:author="Author"/>
              </w:rPr>
            </w:pPr>
            <w:ins w:id="30949" w:author="Author">
              <w:r w:rsidRPr="00D016EC">
                <w:t>1.17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4E1C35" w14:textId="77777777" w:rsidR="00C50A95" w:rsidRPr="00D016EC" w:rsidRDefault="00C50A95" w:rsidP="00416506">
            <w:pPr>
              <w:pStyle w:val="tabletext11"/>
              <w:jc w:val="center"/>
              <w:rPr>
                <w:ins w:id="30950" w:author="Author"/>
              </w:rPr>
            </w:pPr>
            <w:ins w:id="30951" w:author="Author">
              <w:r w:rsidRPr="00D016EC">
                <w:t>1.49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9CFFDC" w14:textId="77777777" w:rsidR="00C50A95" w:rsidRPr="00D016EC" w:rsidRDefault="00C50A95" w:rsidP="00416506">
            <w:pPr>
              <w:pStyle w:val="tabletext11"/>
              <w:jc w:val="center"/>
              <w:rPr>
                <w:ins w:id="30952" w:author="Author"/>
              </w:rPr>
            </w:pPr>
            <w:ins w:id="30953" w:author="Author">
              <w:r w:rsidRPr="00D016EC">
                <w:t>1.05</w:t>
              </w:r>
            </w:ins>
          </w:p>
        </w:tc>
      </w:tr>
      <w:tr w:rsidR="00C50A95" w:rsidRPr="00D016EC" w14:paraId="557F81BB" w14:textId="77777777" w:rsidTr="00416506">
        <w:trPr>
          <w:cantSplit/>
          <w:trHeight w:val="190"/>
          <w:ins w:id="30954" w:author="Author"/>
        </w:trPr>
        <w:tc>
          <w:tcPr>
            <w:tcW w:w="200" w:type="dxa"/>
            <w:tcBorders>
              <w:right w:val="single" w:sz="6" w:space="0" w:color="auto"/>
            </w:tcBorders>
            <w:shd w:val="clear" w:color="auto" w:fill="auto"/>
          </w:tcPr>
          <w:p w14:paraId="2D95ABED" w14:textId="77777777" w:rsidR="00C50A95" w:rsidRPr="00D016EC" w:rsidRDefault="00C50A95" w:rsidP="00416506">
            <w:pPr>
              <w:pStyle w:val="tabletext11"/>
              <w:jc w:val="center"/>
              <w:rPr>
                <w:ins w:id="30955" w:author="Author"/>
              </w:rPr>
            </w:pPr>
          </w:p>
        </w:tc>
        <w:tc>
          <w:tcPr>
            <w:tcW w:w="240" w:type="dxa"/>
            <w:tcBorders>
              <w:top w:val="single" w:sz="6" w:space="0" w:color="auto"/>
              <w:left w:val="single" w:sz="6" w:space="0" w:color="auto"/>
              <w:bottom w:val="single" w:sz="6" w:space="0" w:color="auto"/>
            </w:tcBorders>
            <w:shd w:val="clear" w:color="auto" w:fill="auto"/>
          </w:tcPr>
          <w:p w14:paraId="61F176CA" w14:textId="77777777" w:rsidR="00C50A95" w:rsidRPr="00D016EC" w:rsidRDefault="00C50A95" w:rsidP="00416506">
            <w:pPr>
              <w:pStyle w:val="tabletext11"/>
              <w:jc w:val="right"/>
              <w:rPr>
                <w:ins w:id="30956" w:author="Author"/>
              </w:rPr>
            </w:pPr>
          </w:p>
        </w:tc>
        <w:tc>
          <w:tcPr>
            <w:tcW w:w="1800" w:type="dxa"/>
            <w:tcBorders>
              <w:top w:val="single" w:sz="6" w:space="0" w:color="auto"/>
              <w:left w:val="nil"/>
              <w:bottom w:val="single" w:sz="6" w:space="0" w:color="auto"/>
              <w:right w:val="single" w:sz="6" w:space="0" w:color="auto"/>
            </w:tcBorders>
            <w:shd w:val="clear" w:color="auto" w:fill="auto"/>
          </w:tcPr>
          <w:p w14:paraId="07671F78" w14:textId="77777777" w:rsidR="00C50A95" w:rsidRPr="00D016EC" w:rsidRDefault="00C50A95" w:rsidP="00416506">
            <w:pPr>
              <w:pStyle w:val="tabletext11"/>
              <w:tabs>
                <w:tab w:val="decimal" w:pos="681"/>
              </w:tabs>
              <w:rPr>
                <w:ins w:id="30957" w:author="Author"/>
              </w:rPr>
            </w:pPr>
            <w:ins w:id="30958" w:author="Author">
              <w:r w:rsidRPr="00D016EC">
                <w:t>14,000 to 15,999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2EEA48" w14:textId="77777777" w:rsidR="00C50A95" w:rsidRPr="00D016EC" w:rsidRDefault="00C50A95" w:rsidP="00416506">
            <w:pPr>
              <w:pStyle w:val="tabletext11"/>
              <w:jc w:val="center"/>
              <w:rPr>
                <w:ins w:id="30959" w:author="Author"/>
              </w:rPr>
            </w:pPr>
            <w:ins w:id="30960" w:author="Author">
              <w:r w:rsidRPr="00D016EC">
                <w:t>0.93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DE7BAA" w14:textId="77777777" w:rsidR="00C50A95" w:rsidRPr="00D016EC" w:rsidRDefault="00C50A95" w:rsidP="00416506">
            <w:pPr>
              <w:pStyle w:val="tabletext11"/>
              <w:jc w:val="center"/>
              <w:rPr>
                <w:ins w:id="30961" w:author="Author"/>
              </w:rPr>
            </w:pPr>
            <w:ins w:id="30962" w:author="Author">
              <w:r w:rsidRPr="00D016EC">
                <w:t>0.90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3AE261" w14:textId="77777777" w:rsidR="00C50A95" w:rsidRPr="00D016EC" w:rsidRDefault="00C50A95" w:rsidP="00416506">
            <w:pPr>
              <w:pStyle w:val="tabletext11"/>
              <w:jc w:val="center"/>
              <w:rPr>
                <w:ins w:id="30963" w:author="Author"/>
              </w:rPr>
            </w:pPr>
            <w:ins w:id="30964" w:author="Author">
              <w:r w:rsidRPr="00D016EC">
                <w:t>0.85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0B70DE" w14:textId="77777777" w:rsidR="00C50A95" w:rsidRPr="00D016EC" w:rsidRDefault="00C50A95" w:rsidP="00416506">
            <w:pPr>
              <w:pStyle w:val="tabletext11"/>
              <w:jc w:val="center"/>
              <w:rPr>
                <w:ins w:id="30965" w:author="Author"/>
              </w:rPr>
            </w:pPr>
            <w:ins w:id="30966" w:author="Author">
              <w:r w:rsidRPr="00D016EC">
                <w:t>0.92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F5AF05" w14:textId="77777777" w:rsidR="00C50A95" w:rsidRPr="00D016EC" w:rsidRDefault="00C50A95" w:rsidP="00416506">
            <w:pPr>
              <w:pStyle w:val="tabletext11"/>
              <w:jc w:val="center"/>
              <w:rPr>
                <w:ins w:id="30967" w:author="Author"/>
              </w:rPr>
            </w:pPr>
            <w:ins w:id="30968" w:author="Author">
              <w:r w:rsidRPr="00D016EC">
                <w:t>0.83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481966" w14:textId="77777777" w:rsidR="00C50A95" w:rsidRPr="00D016EC" w:rsidRDefault="00C50A95" w:rsidP="00416506">
            <w:pPr>
              <w:pStyle w:val="tabletext11"/>
              <w:jc w:val="center"/>
              <w:rPr>
                <w:ins w:id="30969" w:author="Author"/>
              </w:rPr>
            </w:pPr>
            <w:ins w:id="30970" w:author="Author">
              <w:r w:rsidRPr="00D016EC">
                <w:t>0.93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033BF0" w14:textId="77777777" w:rsidR="00C50A95" w:rsidRPr="00D016EC" w:rsidRDefault="00C50A95" w:rsidP="00416506">
            <w:pPr>
              <w:pStyle w:val="tabletext11"/>
              <w:jc w:val="center"/>
              <w:rPr>
                <w:ins w:id="30971" w:author="Author"/>
              </w:rPr>
            </w:pPr>
            <w:ins w:id="30972" w:author="Author">
              <w:r w:rsidRPr="00D016EC">
                <w:t>0.92</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1F56E1" w14:textId="77777777" w:rsidR="00C50A95" w:rsidRPr="00D016EC" w:rsidRDefault="00C50A95" w:rsidP="00416506">
            <w:pPr>
              <w:pStyle w:val="tabletext11"/>
              <w:jc w:val="center"/>
              <w:rPr>
                <w:ins w:id="30973" w:author="Author"/>
              </w:rPr>
            </w:pPr>
            <w:ins w:id="30974" w:author="Author">
              <w:r w:rsidRPr="00D016EC">
                <w:t>1.23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54D6C5" w14:textId="77777777" w:rsidR="00C50A95" w:rsidRPr="00D016EC" w:rsidRDefault="00C50A95" w:rsidP="00416506">
            <w:pPr>
              <w:pStyle w:val="tabletext11"/>
              <w:jc w:val="center"/>
              <w:rPr>
                <w:ins w:id="30975" w:author="Author"/>
              </w:rPr>
            </w:pPr>
            <w:ins w:id="30976" w:author="Author">
              <w:r w:rsidRPr="00D016EC">
                <w:t>1.56</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C02606" w14:textId="77777777" w:rsidR="00C50A95" w:rsidRPr="00D016EC" w:rsidRDefault="00C50A95" w:rsidP="00416506">
            <w:pPr>
              <w:pStyle w:val="tabletext11"/>
              <w:jc w:val="center"/>
              <w:rPr>
                <w:ins w:id="30977" w:author="Author"/>
              </w:rPr>
            </w:pPr>
            <w:ins w:id="30978" w:author="Author">
              <w:r w:rsidRPr="00D016EC">
                <w:t>1.04</w:t>
              </w:r>
            </w:ins>
          </w:p>
        </w:tc>
      </w:tr>
      <w:tr w:rsidR="00C50A95" w:rsidRPr="00D016EC" w14:paraId="42B209D3" w14:textId="77777777" w:rsidTr="00416506">
        <w:trPr>
          <w:cantSplit/>
          <w:trHeight w:val="190"/>
          <w:ins w:id="30979" w:author="Author"/>
        </w:trPr>
        <w:tc>
          <w:tcPr>
            <w:tcW w:w="200" w:type="dxa"/>
            <w:tcBorders>
              <w:right w:val="single" w:sz="6" w:space="0" w:color="auto"/>
            </w:tcBorders>
            <w:shd w:val="clear" w:color="auto" w:fill="auto"/>
          </w:tcPr>
          <w:p w14:paraId="17A0BCB3" w14:textId="77777777" w:rsidR="00C50A95" w:rsidRPr="00D016EC" w:rsidRDefault="00C50A95" w:rsidP="00416506">
            <w:pPr>
              <w:pStyle w:val="tabletext11"/>
              <w:jc w:val="center"/>
              <w:rPr>
                <w:ins w:id="30980" w:author="Author"/>
              </w:rPr>
            </w:pPr>
          </w:p>
        </w:tc>
        <w:tc>
          <w:tcPr>
            <w:tcW w:w="240" w:type="dxa"/>
            <w:tcBorders>
              <w:top w:val="single" w:sz="6" w:space="0" w:color="auto"/>
              <w:left w:val="single" w:sz="6" w:space="0" w:color="auto"/>
              <w:bottom w:val="single" w:sz="6" w:space="0" w:color="auto"/>
            </w:tcBorders>
            <w:shd w:val="clear" w:color="auto" w:fill="auto"/>
          </w:tcPr>
          <w:p w14:paraId="0C73E9BC" w14:textId="77777777" w:rsidR="00C50A95" w:rsidRPr="00D016EC" w:rsidRDefault="00C50A95" w:rsidP="00416506">
            <w:pPr>
              <w:pStyle w:val="tabletext11"/>
              <w:jc w:val="right"/>
              <w:rPr>
                <w:ins w:id="30981" w:author="Author"/>
              </w:rPr>
            </w:pPr>
          </w:p>
        </w:tc>
        <w:tc>
          <w:tcPr>
            <w:tcW w:w="1800" w:type="dxa"/>
            <w:tcBorders>
              <w:top w:val="single" w:sz="6" w:space="0" w:color="auto"/>
              <w:left w:val="nil"/>
              <w:bottom w:val="single" w:sz="6" w:space="0" w:color="auto"/>
              <w:right w:val="single" w:sz="6" w:space="0" w:color="auto"/>
            </w:tcBorders>
            <w:shd w:val="clear" w:color="auto" w:fill="auto"/>
          </w:tcPr>
          <w:p w14:paraId="55DA8871" w14:textId="77777777" w:rsidR="00C50A95" w:rsidRPr="00D016EC" w:rsidRDefault="00C50A95" w:rsidP="00416506">
            <w:pPr>
              <w:pStyle w:val="tabletext11"/>
              <w:tabs>
                <w:tab w:val="decimal" w:pos="681"/>
              </w:tabs>
              <w:rPr>
                <w:ins w:id="30982" w:author="Author"/>
              </w:rPr>
            </w:pPr>
            <w:ins w:id="30983" w:author="Author">
              <w:r w:rsidRPr="00D016EC">
                <w:t>16,000 to 17,999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B14B44" w14:textId="77777777" w:rsidR="00C50A95" w:rsidRPr="00D016EC" w:rsidRDefault="00C50A95" w:rsidP="00416506">
            <w:pPr>
              <w:pStyle w:val="tabletext11"/>
              <w:jc w:val="center"/>
              <w:rPr>
                <w:ins w:id="30984" w:author="Author"/>
              </w:rPr>
            </w:pPr>
            <w:ins w:id="30985" w:author="Author">
              <w:r w:rsidRPr="00D016EC">
                <w:t>0.94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A13EFB" w14:textId="77777777" w:rsidR="00C50A95" w:rsidRPr="00D016EC" w:rsidRDefault="00C50A95" w:rsidP="00416506">
            <w:pPr>
              <w:pStyle w:val="tabletext11"/>
              <w:jc w:val="center"/>
              <w:rPr>
                <w:ins w:id="30986" w:author="Author"/>
              </w:rPr>
            </w:pPr>
            <w:ins w:id="30987" w:author="Author">
              <w:r w:rsidRPr="00D016EC">
                <w:t>0.91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F9DD68" w14:textId="77777777" w:rsidR="00C50A95" w:rsidRPr="00D016EC" w:rsidRDefault="00C50A95" w:rsidP="00416506">
            <w:pPr>
              <w:pStyle w:val="tabletext11"/>
              <w:jc w:val="center"/>
              <w:rPr>
                <w:ins w:id="30988" w:author="Author"/>
              </w:rPr>
            </w:pPr>
            <w:ins w:id="30989" w:author="Author">
              <w:r w:rsidRPr="00D016EC">
                <w:t>0.87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AF976D" w14:textId="77777777" w:rsidR="00C50A95" w:rsidRPr="00D016EC" w:rsidRDefault="00C50A95" w:rsidP="00416506">
            <w:pPr>
              <w:pStyle w:val="tabletext11"/>
              <w:jc w:val="center"/>
              <w:rPr>
                <w:ins w:id="30990" w:author="Author"/>
              </w:rPr>
            </w:pPr>
            <w:ins w:id="30991" w:author="Author">
              <w:r w:rsidRPr="00D016EC">
                <w:t>0.93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5116BA" w14:textId="77777777" w:rsidR="00C50A95" w:rsidRPr="00D016EC" w:rsidRDefault="00C50A95" w:rsidP="00416506">
            <w:pPr>
              <w:pStyle w:val="tabletext11"/>
              <w:jc w:val="center"/>
              <w:rPr>
                <w:ins w:id="30992" w:author="Author"/>
              </w:rPr>
            </w:pPr>
            <w:ins w:id="30993" w:author="Author">
              <w:r w:rsidRPr="00D016EC">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E1A739" w14:textId="77777777" w:rsidR="00C50A95" w:rsidRPr="00D016EC" w:rsidRDefault="00C50A95" w:rsidP="00416506">
            <w:pPr>
              <w:pStyle w:val="tabletext11"/>
              <w:jc w:val="center"/>
              <w:rPr>
                <w:ins w:id="30994" w:author="Author"/>
              </w:rPr>
            </w:pPr>
            <w:ins w:id="30995" w:author="Author">
              <w:r w:rsidRPr="00D016EC">
                <w:t>0.93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D924C0" w14:textId="77777777" w:rsidR="00C50A95" w:rsidRPr="00D016EC" w:rsidRDefault="00C50A95" w:rsidP="00416506">
            <w:pPr>
              <w:pStyle w:val="tabletext11"/>
              <w:jc w:val="center"/>
              <w:rPr>
                <w:ins w:id="30996" w:author="Author"/>
              </w:rPr>
            </w:pPr>
            <w:ins w:id="30997" w:author="Author">
              <w:r w:rsidRPr="00D016EC">
                <w:t>0.96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63BB16" w14:textId="77777777" w:rsidR="00C50A95" w:rsidRPr="00D016EC" w:rsidRDefault="00C50A95" w:rsidP="00416506">
            <w:pPr>
              <w:pStyle w:val="tabletext11"/>
              <w:jc w:val="center"/>
              <w:rPr>
                <w:ins w:id="30998" w:author="Author"/>
              </w:rPr>
            </w:pPr>
            <w:ins w:id="30999" w:author="Author">
              <w:r w:rsidRPr="00D016EC">
                <w:t>1.28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0CEC99" w14:textId="77777777" w:rsidR="00C50A95" w:rsidRPr="00D016EC" w:rsidRDefault="00C50A95" w:rsidP="00416506">
            <w:pPr>
              <w:pStyle w:val="tabletext11"/>
              <w:jc w:val="center"/>
              <w:rPr>
                <w:ins w:id="31000" w:author="Author"/>
              </w:rPr>
            </w:pPr>
            <w:ins w:id="31001" w:author="Author">
              <w:r w:rsidRPr="00D016EC">
                <w:t>1.62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DD6680" w14:textId="77777777" w:rsidR="00C50A95" w:rsidRPr="00D016EC" w:rsidRDefault="00C50A95" w:rsidP="00416506">
            <w:pPr>
              <w:pStyle w:val="tabletext11"/>
              <w:jc w:val="center"/>
              <w:rPr>
                <w:ins w:id="31002" w:author="Author"/>
              </w:rPr>
            </w:pPr>
            <w:ins w:id="31003" w:author="Author">
              <w:r w:rsidRPr="00D016EC">
                <w:t>1.03</w:t>
              </w:r>
            </w:ins>
          </w:p>
        </w:tc>
      </w:tr>
      <w:tr w:rsidR="00C50A95" w:rsidRPr="00D016EC" w14:paraId="43AF8D03" w14:textId="77777777" w:rsidTr="00416506">
        <w:trPr>
          <w:cantSplit/>
          <w:trHeight w:val="190"/>
          <w:ins w:id="31004" w:author="Author"/>
        </w:trPr>
        <w:tc>
          <w:tcPr>
            <w:tcW w:w="200" w:type="dxa"/>
            <w:tcBorders>
              <w:right w:val="single" w:sz="6" w:space="0" w:color="auto"/>
            </w:tcBorders>
            <w:shd w:val="clear" w:color="auto" w:fill="auto"/>
          </w:tcPr>
          <w:p w14:paraId="432FCEE0" w14:textId="77777777" w:rsidR="00C50A95" w:rsidRPr="00D016EC" w:rsidRDefault="00C50A95" w:rsidP="00416506">
            <w:pPr>
              <w:pStyle w:val="tabletext11"/>
              <w:jc w:val="center"/>
              <w:rPr>
                <w:ins w:id="31005" w:author="Author"/>
              </w:rPr>
            </w:pPr>
          </w:p>
        </w:tc>
        <w:tc>
          <w:tcPr>
            <w:tcW w:w="240" w:type="dxa"/>
            <w:tcBorders>
              <w:top w:val="single" w:sz="6" w:space="0" w:color="auto"/>
              <w:left w:val="single" w:sz="6" w:space="0" w:color="auto"/>
              <w:bottom w:val="single" w:sz="6" w:space="0" w:color="auto"/>
            </w:tcBorders>
            <w:shd w:val="clear" w:color="auto" w:fill="auto"/>
          </w:tcPr>
          <w:p w14:paraId="1C203E72" w14:textId="77777777" w:rsidR="00C50A95" w:rsidRPr="00D016EC" w:rsidRDefault="00C50A95" w:rsidP="00416506">
            <w:pPr>
              <w:pStyle w:val="tabletext11"/>
              <w:jc w:val="right"/>
              <w:rPr>
                <w:ins w:id="31006" w:author="Author"/>
              </w:rPr>
            </w:pPr>
          </w:p>
        </w:tc>
        <w:tc>
          <w:tcPr>
            <w:tcW w:w="1800" w:type="dxa"/>
            <w:tcBorders>
              <w:top w:val="single" w:sz="6" w:space="0" w:color="auto"/>
              <w:left w:val="nil"/>
              <w:bottom w:val="single" w:sz="6" w:space="0" w:color="auto"/>
              <w:right w:val="single" w:sz="6" w:space="0" w:color="auto"/>
            </w:tcBorders>
            <w:shd w:val="clear" w:color="auto" w:fill="auto"/>
          </w:tcPr>
          <w:p w14:paraId="1C085171" w14:textId="77777777" w:rsidR="00C50A95" w:rsidRPr="00D016EC" w:rsidRDefault="00C50A95" w:rsidP="00416506">
            <w:pPr>
              <w:pStyle w:val="tabletext11"/>
              <w:tabs>
                <w:tab w:val="decimal" w:pos="681"/>
              </w:tabs>
              <w:rPr>
                <w:ins w:id="31007" w:author="Author"/>
              </w:rPr>
            </w:pPr>
            <w:ins w:id="31008" w:author="Author">
              <w:r w:rsidRPr="00D016EC">
                <w:t>18,000 to 19,999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290E1B" w14:textId="77777777" w:rsidR="00C50A95" w:rsidRPr="00D016EC" w:rsidRDefault="00C50A95" w:rsidP="00416506">
            <w:pPr>
              <w:pStyle w:val="tabletext11"/>
              <w:jc w:val="center"/>
              <w:rPr>
                <w:ins w:id="31009" w:author="Author"/>
              </w:rPr>
            </w:pPr>
            <w:ins w:id="31010" w:author="Author">
              <w:r w:rsidRPr="00D016EC">
                <w:t>0.96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0EE22B" w14:textId="77777777" w:rsidR="00C50A95" w:rsidRPr="00D016EC" w:rsidRDefault="00C50A95" w:rsidP="00416506">
            <w:pPr>
              <w:pStyle w:val="tabletext11"/>
              <w:jc w:val="center"/>
              <w:rPr>
                <w:ins w:id="31011" w:author="Author"/>
              </w:rPr>
            </w:pPr>
            <w:ins w:id="31012" w:author="Author">
              <w:r w:rsidRPr="00D016EC">
                <w:t>0.93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078CF4" w14:textId="77777777" w:rsidR="00C50A95" w:rsidRPr="00D016EC" w:rsidRDefault="00C50A95" w:rsidP="00416506">
            <w:pPr>
              <w:pStyle w:val="tabletext11"/>
              <w:jc w:val="center"/>
              <w:rPr>
                <w:ins w:id="31013" w:author="Author"/>
              </w:rPr>
            </w:pPr>
            <w:ins w:id="31014" w:author="Author">
              <w:r w:rsidRPr="00D016EC">
                <w:t>0.88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B70D88" w14:textId="77777777" w:rsidR="00C50A95" w:rsidRPr="00D016EC" w:rsidRDefault="00C50A95" w:rsidP="00416506">
            <w:pPr>
              <w:pStyle w:val="tabletext11"/>
              <w:jc w:val="center"/>
              <w:rPr>
                <w:ins w:id="31015" w:author="Author"/>
              </w:rPr>
            </w:pPr>
            <w:ins w:id="31016" w:author="Author">
              <w:r w:rsidRPr="00D016EC">
                <w:t>0.93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8F10A6" w14:textId="77777777" w:rsidR="00C50A95" w:rsidRPr="00D016EC" w:rsidRDefault="00C50A95" w:rsidP="00416506">
            <w:pPr>
              <w:pStyle w:val="tabletext11"/>
              <w:jc w:val="center"/>
              <w:rPr>
                <w:ins w:id="31017" w:author="Author"/>
              </w:rPr>
            </w:pPr>
            <w:ins w:id="31018" w:author="Author">
              <w:r w:rsidRPr="00D016EC">
                <w:t>0.86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7E558C" w14:textId="77777777" w:rsidR="00C50A95" w:rsidRPr="00D016EC" w:rsidRDefault="00C50A95" w:rsidP="00416506">
            <w:pPr>
              <w:pStyle w:val="tabletext11"/>
              <w:jc w:val="center"/>
              <w:rPr>
                <w:ins w:id="31019" w:author="Author"/>
              </w:rPr>
            </w:pPr>
            <w:ins w:id="31020" w:author="Author">
              <w:r w:rsidRPr="00D016EC">
                <w:t>0.94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A499E7" w14:textId="77777777" w:rsidR="00C50A95" w:rsidRPr="00D016EC" w:rsidRDefault="00C50A95" w:rsidP="00416506">
            <w:pPr>
              <w:pStyle w:val="tabletext11"/>
              <w:jc w:val="center"/>
              <w:rPr>
                <w:ins w:id="31021" w:author="Author"/>
              </w:rPr>
            </w:pPr>
            <w:ins w:id="31022" w:author="Author">
              <w:r w:rsidRPr="00D016EC">
                <w:t>1.00</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B0F5AD" w14:textId="77777777" w:rsidR="00C50A95" w:rsidRPr="00D016EC" w:rsidRDefault="00C50A95" w:rsidP="00416506">
            <w:pPr>
              <w:pStyle w:val="tabletext11"/>
              <w:jc w:val="center"/>
              <w:rPr>
                <w:ins w:id="31023" w:author="Author"/>
              </w:rPr>
            </w:pPr>
            <w:ins w:id="31024" w:author="Author">
              <w:r w:rsidRPr="00D016EC">
                <w:t>1.33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CDE7FA" w14:textId="77777777" w:rsidR="00C50A95" w:rsidRPr="00D016EC" w:rsidRDefault="00C50A95" w:rsidP="00416506">
            <w:pPr>
              <w:pStyle w:val="tabletext11"/>
              <w:jc w:val="center"/>
              <w:rPr>
                <w:ins w:id="31025" w:author="Author"/>
              </w:rPr>
            </w:pPr>
            <w:ins w:id="31026" w:author="Author">
              <w:r w:rsidRPr="00D016EC">
                <w:t>1.68</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4964DF" w14:textId="77777777" w:rsidR="00C50A95" w:rsidRPr="00D016EC" w:rsidRDefault="00C50A95" w:rsidP="00416506">
            <w:pPr>
              <w:pStyle w:val="tabletext11"/>
              <w:jc w:val="center"/>
              <w:rPr>
                <w:ins w:id="31027" w:author="Author"/>
              </w:rPr>
            </w:pPr>
            <w:ins w:id="31028" w:author="Author">
              <w:r w:rsidRPr="00D016EC">
                <w:t>1.03</w:t>
              </w:r>
            </w:ins>
          </w:p>
        </w:tc>
      </w:tr>
      <w:tr w:rsidR="00C50A95" w:rsidRPr="00D016EC" w14:paraId="6A283ABC" w14:textId="77777777" w:rsidTr="00416506">
        <w:trPr>
          <w:cantSplit/>
          <w:trHeight w:val="190"/>
          <w:ins w:id="31029" w:author="Author"/>
        </w:trPr>
        <w:tc>
          <w:tcPr>
            <w:tcW w:w="200" w:type="dxa"/>
            <w:tcBorders>
              <w:right w:val="single" w:sz="6" w:space="0" w:color="auto"/>
            </w:tcBorders>
            <w:shd w:val="clear" w:color="auto" w:fill="auto"/>
          </w:tcPr>
          <w:p w14:paraId="40C1894D" w14:textId="77777777" w:rsidR="00C50A95" w:rsidRPr="00D016EC" w:rsidRDefault="00C50A95" w:rsidP="00416506">
            <w:pPr>
              <w:pStyle w:val="tabletext11"/>
              <w:jc w:val="center"/>
              <w:rPr>
                <w:ins w:id="31030" w:author="Author"/>
              </w:rPr>
            </w:pPr>
          </w:p>
        </w:tc>
        <w:tc>
          <w:tcPr>
            <w:tcW w:w="240" w:type="dxa"/>
            <w:tcBorders>
              <w:top w:val="single" w:sz="6" w:space="0" w:color="auto"/>
              <w:left w:val="single" w:sz="6" w:space="0" w:color="auto"/>
              <w:bottom w:val="single" w:sz="6" w:space="0" w:color="auto"/>
            </w:tcBorders>
            <w:shd w:val="clear" w:color="auto" w:fill="auto"/>
          </w:tcPr>
          <w:p w14:paraId="5BBD2750" w14:textId="77777777" w:rsidR="00C50A95" w:rsidRPr="00D016EC" w:rsidRDefault="00C50A95" w:rsidP="00416506">
            <w:pPr>
              <w:pStyle w:val="tabletext11"/>
              <w:jc w:val="right"/>
              <w:rPr>
                <w:ins w:id="31031" w:author="Author"/>
              </w:rPr>
            </w:pPr>
          </w:p>
        </w:tc>
        <w:tc>
          <w:tcPr>
            <w:tcW w:w="1800" w:type="dxa"/>
            <w:tcBorders>
              <w:top w:val="single" w:sz="6" w:space="0" w:color="auto"/>
              <w:left w:val="nil"/>
              <w:bottom w:val="single" w:sz="6" w:space="0" w:color="auto"/>
              <w:right w:val="single" w:sz="6" w:space="0" w:color="auto"/>
            </w:tcBorders>
            <w:shd w:val="clear" w:color="auto" w:fill="auto"/>
          </w:tcPr>
          <w:p w14:paraId="029A07D3" w14:textId="77777777" w:rsidR="00C50A95" w:rsidRPr="00D016EC" w:rsidRDefault="00C50A95" w:rsidP="00416506">
            <w:pPr>
              <w:pStyle w:val="tabletext11"/>
              <w:tabs>
                <w:tab w:val="decimal" w:pos="681"/>
              </w:tabs>
              <w:rPr>
                <w:ins w:id="31032" w:author="Author"/>
              </w:rPr>
            </w:pPr>
            <w:ins w:id="31033" w:author="Author">
              <w:r w:rsidRPr="00D016EC">
                <w:t>20,000 to 24,999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2AE25F" w14:textId="77777777" w:rsidR="00C50A95" w:rsidRPr="00D016EC" w:rsidRDefault="00C50A95" w:rsidP="00416506">
            <w:pPr>
              <w:pStyle w:val="tabletext11"/>
              <w:jc w:val="center"/>
              <w:rPr>
                <w:ins w:id="31034" w:author="Author"/>
              </w:rPr>
            </w:pPr>
            <w:ins w:id="31035" w:author="Author">
              <w:r w:rsidRPr="00D016EC">
                <w:t>0.98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3B439D" w14:textId="77777777" w:rsidR="00C50A95" w:rsidRPr="00D016EC" w:rsidRDefault="00C50A95" w:rsidP="00416506">
            <w:pPr>
              <w:pStyle w:val="tabletext11"/>
              <w:jc w:val="center"/>
              <w:rPr>
                <w:ins w:id="31036" w:author="Author"/>
              </w:rPr>
            </w:pPr>
            <w:ins w:id="31037" w:author="Author">
              <w:r w:rsidRPr="00D016EC">
                <w:t>0.95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9D9423" w14:textId="77777777" w:rsidR="00C50A95" w:rsidRPr="00D016EC" w:rsidRDefault="00C50A95" w:rsidP="00416506">
            <w:pPr>
              <w:pStyle w:val="tabletext11"/>
              <w:jc w:val="center"/>
              <w:rPr>
                <w:ins w:id="31038" w:author="Author"/>
              </w:rPr>
            </w:pPr>
            <w:ins w:id="31039" w:author="Author">
              <w:r w:rsidRPr="00D016EC">
                <w:t>0.90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48BBBD" w14:textId="77777777" w:rsidR="00C50A95" w:rsidRPr="00D016EC" w:rsidRDefault="00C50A95" w:rsidP="00416506">
            <w:pPr>
              <w:pStyle w:val="tabletext11"/>
              <w:jc w:val="center"/>
              <w:rPr>
                <w:ins w:id="31040" w:author="Author"/>
              </w:rPr>
            </w:pPr>
            <w:ins w:id="31041" w:author="Author">
              <w:r w:rsidRPr="00D016EC">
                <w:t>0.94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56FDE7" w14:textId="77777777" w:rsidR="00C50A95" w:rsidRPr="00D016EC" w:rsidRDefault="00C50A95" w:rsidP="00416506">
            <w:pPr>
              <w:pStyle w:val="tabletext11"/>
              <w:jc w:val="center"/>
              <w:rPr>
                <w:ins w:id="31042" w:author="Author"/>
              </w:rPr>
            </w:pPr>
            <w:ins w:id="31043" w:author="Author">
              <w:r w:rsidRPr="00D016EC">
                <w:t>0.88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576242" w14:textId="77777777" w:rsidR="00C50A95" w:rsidRPr="00D016EC" w:rsidRDefault="00C50A95" w:rsidP="00416506">
            <w:pPr>
              <w:pStyle w:val="tabletext11"/>
              <w:jc w:val="center"/>
              <w:rPr>
                <w:ins w:id="31044" w:author="Author"/>
              </w:rPr>
            </w:pPr>
            <w:ins w:id="31045" w:author="Author">
              <w:r w:rsidRPr="00D016EC">
                <w:t>0.95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614190" w14:textId="77777777" w:rsidR="00C50A95" w:rsidRPr="00D016EC" w:rsidRDefault="00C50A95" w:rsidP="00416506">
            <w:pPr>
              <w:pStyle w:val="tabletext11"/>
              <w:jc w:val="center"/>
              <w:rPr>
                <w:ins w:id="31046" w:author="Author"/>
              </w:rPr>
            </w:pPr>
            <w:ins w:id="31047" w:author="Author">
              <w:r w:rsidRPr="00D016EC">
                <w:t>1.05</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1D0501" w14:textId="77777777" w:rsidR="00C50A95" w:rsidRPr="00D016EC" w:rsidRDefault="00C50A95" w:rsidP="00416506">
            <w:pPr>
              <w:pStyle w:val="tabletext11"/>
              <w:jc w:val="center"/>
              <w:rPr>
                <w:ins w:id="31048" w:author="Author"/>
              </w:rPr>
            </w:pPr>
            <w:ins w:id="31049" w:author="Author">
              <w:r w:rsidRPr="00D016EC">
                <w:t>1.40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55F373" w14:textId="77777777" w:rsidR="00C50A95" w:rsidRPr="00D016EC" w:rsidRDefault="00C50A95" w:rsidP="00416506">
            <w:pPr>
              <w:pStyle w:val="tabletext11"/>
              <w:jc w:val="center"/>
              <w:rPr>
                <w:ins w:id="31050" w:author="Author"/>
              </w:rPr>
            </w:pPr>
            <w:ins w:id="31051" w:author="Author">
              <w:r w:rsidRPr="00D016EC">
                <w:t>1.77</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692E75" w14:textId="77777777" w:rsidR="00C50A95" w:rsidRPr="00D016EC" w:rsidRDefault="00C50A95" w:rsidP="00416506">
            <w:pPr>
              <w:pStyle w:val="tabletext11"/>
              <w:jc w:val="center"/>
              <w:rPr>
                <w:ins w:id="31052" w:author="Author"/>
              </w:rPr>
            </w:pPr>
            <w:ins w:id="31053" w:author="Author">
              <w:r w:rsidRPr="00D016EC">
                <w:t>1.02</w:t>
              </w:r>
            </w:ins>
          </w:p>
        </w:tc>
      </w:tr>
      <w:tr w:rsidR="00C50A95" w:rsidRPr="00D016EC" w14:paraId="4D8346F6" w14:textId="77777777" w:rsidTr="00416506">
        <w:trPr>
          <w:cantSplit/>
          <w:trHeight w:val="190"/>
          <w:ins w:id="31054" w:author="Author"/>
        </w:trPr>
        <w:tc>
          <w:tcPr>
            <w:tcW w:w="200" w:type="dxa"/>
            <w:tcBorders>
              <w:right w:val="single" w:sz="6" w:space="0" w:color="auto"/>
            </w:tcBorders>
            <w:shd w:val="clear" w:color="auto" w:fill="auto"/>
          </w:tcPr>
          <w:p w14:paraId="24622CAB" w14:textId="77777777" w:rsidR="00C50A95" w:rsidRPr="00D016EC" w:rsidRDefault="00C50A95" w:rsidP="00416506">
            <w:pPr>
              <w:pStyle w:val="tabletext11"/>
              <w:jc w:val="center"/>
              <w:rPr>
                <w:ins w:id="31055" w:author="Author"/>
              </w:rPr>
            </w:pPr>
          </w:p>
        </w:tc>
        <w:tc>
          <w:tcPr>
            <w:tcW w:w="240" w:type="dxa"/>
            <w:tcBorders>
              <w:top w:val="single" w:sz="6" w:space="0" w:color="auto"/>
              <w:left w:val="single" w:sz="6" w:space="0" w:color="auto"/>
              <w:bottom w:val="single" w:sz="6" w:space="0" w:color="auto"/>
            </w:tcBorders>
            <w:shd w:val="clear" w:color="auto" w:fill="auto"/>
          </w:tcPr>
          <w:p w14:paraId="655864F3" w14:textId="77777777" w:rsidR="00C50A95" w:rsidRPr="00D016EC" w:rsidRDefault="00C50A95" w:rsidP="00416506">
            <w:pPr>
              <w:pStyle w:val="tabletext11"/>
              <w:jc w:val="right"/>
              <w:rPr>
                <w:ins w:id="31056" w:author="Author"/>
              </w:rPr>
            </w:pPr>
          </w:p>
        </w:tc>
        <w:tc>
          <w:tcPr>
            <w:tcW w:w="1800" w:type="dxa"/>
            <w:tcBorders>
              <w:top w:val="single" w:sz="6" w:space="0" w:color="auto"/>
              <w:left w:val="nil"/>
              <w:bottom w:val="single" w:sz="6" w:space="0" w:color="auto"/>
              <w:right w:val="single" w:sz="6" w:space="0" w:color="auto"/>
            </w:tcBorders>
            <w:shd w:val="clear" w:color="auto" w:fill="auto"/>
          </w:tcPr>
          <w:p w14:paraId="0B25AD66" w14:textId="77777777" w:rsidR="00C50A95" w:rsidRPr="00D016EC" w:rsidRDefault="00C50A95" w:rsidP="00416506">
            <w:pPr>
              <w:pStyle w:val="tabletext11"/>
              <w:tabs>
                <w:tab w:val="decimal" w:pos="681"/>
              </w:tabs>
              <w:rPr>
                <w:ins w:id="31057" w:author="Author"/>
              </w:rPr>
            </w:pPr>
            <w:ins w:id="31058" w:author="Author">
              <w:r w:rsidRPr="00D016EC">
                <w:t>25,000 to 29,999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79E3D8" w14:textId="77777777" w:rsidR="00C50A95" w:rsidRPr="00D016EC" w:rsidRDefault="00C50A95" w:rsidP="00416506">
            <w:pPr>
              <w:pStyle w:val="tabletext11"/>
              <w:jc w:val="center"/>
              <w:rPr>
                <w:ins w:id="31059" w:author="Author"/>
              </w:rPr>
            </w:pPr>
            <w:ins w:id="31060" w:author="Author">
              <w:r w:rsidRPr="00D016EC">
                <w:t>1.01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269B61" w14:textId="77777777" w:rsidR="00C50A95" w:rsidRPr="00D016EC" w:rsidRDefault="00C50A95" w:rsidP="00416506">
            <w:pPr>
              <w:pStyle w:val="tabletext11"/>
              <w:jc w:val="center"/>
              <w:rPr>
                <w:ins w:id="31061" w:author="Author"/>
              </w:rPr>
            </w:pPr>
            <w:ins w:id="31062" w:author="Author">
              <w:r w:rsidRPr="00D016EC">
                <w:t>0.98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239DC5" w14:textId="77777777" w:rsidR="00C50A95" w:rsidRPr="00D016EC" w:rsidRDefault="00C50A95" w:rsidP="00416506">
            <w:pPr>
              <w:pStyle w:val="tabletext11"/>
              <w:jc w:val="center"/>
              <w:rPr>
                <w:ins w:id="31063" w:author="Author"/>
              </w:rPr>
            </w:pPr>
            <w:ins w:id="31064" w:author="Author">
              <w:r w:rsidRPr="00D016EC">
                <w:t>0.93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687DFD" w14:textId="77777777" w:rsidR="00C50A95" w:rsidRPr="00D016EC" w:rsidRDefault="00C50A95" w:rsidP="00416506">
            <w:pPr>
              <w:pStyle w:val="tabletext11"/>
              <w:jc w:val="center"/>
              <w:rPr>
                <w:ins w:id="31065" w:author="Author"/>
              </w:rPr>
            </w:pPr>
            <w:ins w:id="31066" w:author="Author">
              <w:r w:rsidRPr="00D016EC">
                <w:t>0.95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B60A36" w14:textId="77777777" w:rsidR="00C50A95" w:rsidRPr="00D016EC" w:rsidRDefault="00C50A95" w:rsidP="00416506">
            <w:pPr>
              <w:pStyle w:val="tabletext11"/>
              <w:jc w:val="center"/>
              <w:rPr>
                <w:ins w:id="31067" w:author="Author"/>
              </w:rPr>
            </w:pPr>
            <w:ins w:id="31068" w:author="Author">
              <w:r w:rsidRPr="00D016EC">
                <w:t>0.91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B26F0A" w14:textId="77777777" w:rsidR="00C50A95" w:rsidRPr="00D016EC" w:rsidRDefault="00C50A95" w:rsidP="00416506">
            <w:pPr>
              <w:pStyle w:val="tabletext11"/>
              <w:jc w:val="center"/>
              <w:rPr>
                <w:ins w:id="31069" w:author="Author"/>
              </w:rPr>
            </w:pPr>
            <w:ins w:id="31070" w:author="Author">
              <w:r w:rsidRPr="00D016EC">
                <w:t>0.96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5AC008" w14:textId="77777777" w:rsidR="00C50A95" w:rsidRPr="00D016EC" w:rsidRDefault="00C50A95" w:rsidP="00416506">
            <w:pPr>
              <w:pStyle w:val="tabletext11"/>
              <w:jc w:val="center"/>
              <w:rPr>
                <w:ins w:id="31071" w:author="Author"/>
              </w:rPr>
            </w:pPr>
            <w:ins w:id="31072" w:author="Author">
              <w:r w:rsidRPr="00D016EC">
                <w:t>1.12</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85ADE0" w14:textId="77777777" w:rsidR="00C50A95" w:rsidRPr="00D016EC" w:rsidRDefault="00C50A95" w:rsidP="00416506">
            <w:pPr>
              <w:pStyle w:val="tabletext11"/>
              <w:jc w:val="center"/>
              <w:rPr>
                <w:ins w:id="31073" w:author="Author"/>
              </w:rPr>
            </w:pPr>
            <w:ins w:id="31074" w:author="Author">
              <w:r w:rsidRPr="00D016EC">
                <w:t>1.49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6C4259" w14:textId="77777777" w:rsidR="00C50A95" w:rsidRPr="00D016EC" w:rsidRDefault="00C50A95" w:rsidP="00416506">
            <w:pPr>
              <w:pStyle w:val="tabletext11"/>
              <w:jc w:val="center"/>
              <w:rPr>
                <w:ins w:id="31075" w:author="Author"/>
              </w:rPr>
            </w:pPr>
            <w:ins w:id="31076" w:author="Author">
              <w:r w:rsidRPr="00D016EC">
                <w:t>1.89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39F545" w14:textId="77777777" w:rsidR="00C50A95" w:rsidRPr="00D016EC" w:rsidRDefault="00C50A95" w:rsidP="00416506">
            <w:pPr>
              <w:pStyle w:val="tabletext11"/>
              <w:jc w:val="center"/>
              <w:rPr>
                <w:ins w:id="31077" w:author="Author"/>
              </w:rPr>
            </w:pPr>
            <w:ins w:id="31078" w:author="Author">
              <w:r w:rsidRPr="00D016EC">
                <w:t>1.01</w:t>
              </w:r>
            </w:ins>
          </w:p>
        </w:tc>
      </w:tr>
      <w:tr w:rsidR="00C50A95" w:rsidRPr="00D016EC" w14:paraId="0D046B90" w14:textId="77777777" w:rsidTr="00416506">
        <w:trPr>
          <w:cantSplit/>
          <w:trHeight w:val="190"/>
          <w:ins w:id="31079" w:author="Author"/>
        </w:trPr>
        <w:tc>
          <w:tcPr>
            <w:tcW w:w="200" w:type="dxa"/>
            <w:tcBorders>
              <w:right w:val="single" w:sz="6" w:space="0" w:color="auto"/>
            </w:tcBorders>
            <w:shd w:val="clear" w:color="auto" w:fill="auto"/>
          </w:tcPr>
          <w:p w14:paraId="40461E9D" w14:textId="77777777" w:rsidR="00C50A95" w:rsidRPr="00D016EC" w:rsidRDefault="00C50A95" w:rsidP="00416506">
            <w:pPr>
              <w:pStyle w:val="tabletext11"/>
              <w:jc w:val="center"/>
              <w:rPr>
                <w:ins w:id="31080" w:author="Author"/>
              </w:rPr>
            </w:pPr>
          </w:p>
        </w:tc>
        <w:tc>
          <w:tcPr>
            <w:tcW w:w="240" w:type="dxa"/>
            <w:tcBorders>
              <w:top w:val="single" w:sz="6" w:space="0" w:color="auto"/>
              <w:left w:val="single" w:sz="6" w:space="0" w:color="auto"/>
              <w:bottom w:val="single" w:sz="6" w:space="0" w:color="auto"/>
            </w:tcBorders>
            <w:shd w:val="clear" w:color="auto" w:fill="auto"/>
          </w:tcPr>
          <w:p w14:paraId="5D113F4E" w14:textId="77777777" w:rsidR="00C50A95" w:rsidRPr="00D016EC" w:rsidRDefault="00C50A95" w:rsidP="00416506">
            <w:pPr>
              <w:pStyle w:val="tabletext11"/>
              <w:jc w:val="right"/>
              <w:rPr>
                <w:ins w:id="31081" w:author="Author"/>
              </w:rPr>
            </w:pPr>
          </w:p>
        </w:tc>
        <w:tc>
          <w:tcPr>
            <w:tcW w:w="1800" w:type="dxa"/>
            <w:tcBorders>
              <w:top w:val="single" w:sz="6" w:space="0" w:color="auto"/>
              <w:left w:val="nil"/>
              <w:bottom w:val="single" w:sz="6" w:space="0" w:color="auto"/>
              <w:right w:val="single" w:sz="6" w:space="0" w:color="auto"/>
            </w:tcBorders>
            <w:shd w:val="clear" w:color="auto" w:fill="auto"/>
          </w:tcPr>
          <w:p w14:paraId="79B67E1B" w14:textId="77777777" w:rsidR="00C50A95" w:rsidRPr="00D016EC" w:rsidRDefault="00C50A95" w:rsidP="00416506">
            <w:pPr>
              <w:pStyle w:val="tabletext11"/>
              <w:tabs>
                <w:tab w:val="decimal" w:pos="681"/>
              </w:tabs>
              <w:rPr>
                <w:ins w:id="31082" w:author="Author"/>
              </w:rPr>
            </w:pPr>
            <w:ins w:id="31083" w:author="Author">
              <w:r w:rsidRPr="00D016EC">
                <w:t>30,000 to 34,999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10CBCA" w14:textId="77777777" w:rsidR="00C50A95" w:rsidRPr="00D016EC" w:rsidRDefault="00C50A95" w:rsidP="00416506">
            <w:pPr>
              <w:pStyle w:val="tabletext11"/>
              <w:jc w:val="center"/>
              <w:rPr>
                <w:ins w:id="31084" w:author="Author"/>
              </w:rPr>
            </w:pPr>
            <w:ins w:id="31085" w:author="Author">
              <w:r w:rsidRPr="00D016EC">
                <w:t>1.04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66F97F" w14:textId="77777777" w:rsidR="00C50A95" w:rsidRPr="00D016EC" w:rsidRDefault="00C50A95" w:rsidP="00416506">
            <w:pPr>
              <w:pStyle w:val="tabletext11"/>
              <w:jc w:val="center"/>
              <w:rPr>
                <w:ins w:id="31086" w:author="Author"/>
              </w:rPr>
            </w:pPr>
            <w:ins w:id="31087" w:author="Author">
              <w:r w:rsidRPr="00D016EC">
                <w:t>1.00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7E534E" w14:textId="77777777" w:rsidR="00C50A95" w:rsidRPr="00D016EC" w:rsidRDefault="00C50A95" w:rsidP="00416506">
            <w:pPr>
              <w:pStyle w:val="tabletext11"/>
              <w:jc w:val="center"/>
              <w:rPr>
                <w:ins w:id="31088" w:author="Author"/>
              </w:rPr>
            </w:pPr>
            <w:ins w:id="31089" w:author="Author">
              <w:r w:rsidRPr="00D016EC">
                <w:t>0.95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4EACD5" w14:textId="77777777" w:rsidR="00C50A95" w:rsidRPr="00D016EC" w:rsidRDefault="00C50A95" w:rsidP="00416506">
            <w:pPr>
              <w:pStyle w:val="tabletext11"/>
              <w:jc w:val="center"/>
              <w:rPr>
                <w:ins w:id="31090" w:author="Author"/>
              </w:rPr>
            </w:pPr>
            <w:ins w:id="31091" w:author="Author">
              <w:r w:rsidRPr="00D016EC">
                <w:t>0.96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492486" w14:textId="77777777" w:rsidR="00C50A95" w:rsidRPr="00D016EC" w:rsidRDefault="00C50A95" w:rsidP="00416506">
            <w:pPr>
              <w:pStyle w:val="tabletext11"/>
              <w:jc w:val="center"/>
              <w:rPr>
                <w:ins w:id="31092" w:author="Author"/>
              </w:rPr>
            </w:pPr>
            <w:ins w:id="31093" w:author="Author">
              <w:r w:rsidRPr="00D016EC">
                <w:t>0.93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0AE48D" w14:textId="77777777" w:rsidR="00C50A95" w:rsidRPr="00D016EC" w:rsidRDefault="00C50A95" w:rsidP="00416506">
            <w:pPr>
              <w:pStyle w:val="tabletext11"/>
              <w:jc w:val="center"/>
              <w:rPr>
                <w:ins w:id="31094" w:author="Author"/>
              </w:rPr>
            </w:pPr>
            <w:ins w:id="31095" w:author="Author">
              <w:r w:rsidRPr="00D016EC">
                <w:t>0.96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EEADB8" w14:textId="77777777" w:rsidR="00C50A95" w:rsidRPr="00D016EC" w:rsidRDefault="00C50A95" w:rsidP="00416506">
            <w:pPr>
              <w:pStyle w:val="tabletext11"/>
              <w:jc w:val="center"/>
              <w:rPr>
                <w:ins w:id="31096" w:author="Author"/>
              </w:rPr>
            </w:pPr>
            <w:ins w:id="31097" w:author="Author">
              <w:r w:rsidRPr="00D016EC">
                <w:t>1.18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8B4409" w14:textId="77777777" w:rsidR="00C50A95" w:rsidRPr="00D016EC" w:rsidRDefault="00C50A95" w:rsidP="00416506">
            <w:pPr>
              <w:pStyle w:val="tabletext11"/>
              <w:jc w:val="center"/>
              <w:rPr>
                <w:ins w:id="31098" w:author="Author"/>
              </w:rPr>
            </w:pPr>
            <w:ins w:id="31099" w:author="Author">
              <w:r w:rsidRPr="00D016EC">
                <w:t>1.57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BDDF18" w14:textId="77777777" w:rsidR="00C50A95" w:rsidRPr="00D016EC" w:rsidRDefault="00C50A95" w:rsidP="00416506">
            <w:pPr>
              <w:pStyle w:val="tabletext11"/>
              <w:jc w:val="center"/>
              <w:rPr>
                <w:ins w:id="31100" w:author="Author"/>
              </w:rPr>
            </w:pPr>
            <w:ins w:id="31101" w:author="Author">
              <w:r w:rsidRPr="00D016EC">
                <w:t>1.99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245CAF" w14:textId="77777777" w:rsidR="00C50A95" w:rsidRPr="00D016EC" w:rsidRDefault="00C50A95" w:rsidP="00416506">
            <w:pPr>
              <w:pStyle w:val="tabletext11"/>
              <w:jc w:val="center"/>
              <w:rPr>
                <w:ins w:id="31102" w:author="Author"/>
              </w:rPr>
            </w:pPr>
            <w:ins w:id="31103" w:author="Author">
              <w:r w:rsidRPr="00D016EC">
                <w:t>1.00</w:t>
              </w:r>
            </w:ins>
          </w:p>
        </w:tc>
      </w:tr>
      <w:tr w:rsidR="00C50A95" w:rsidRPr="00D016EC" w14:paraId="341E2894" w14:textId="77777777" w:rsidTr="00416506">
        <w:trPr>
          <w:cantSplit/>
          <w:trHeight w:val="190"/>
          <w:ins w:id="31104" w:author="Author"/>
        </w:trPr>
        <w:tc>
          <w:tcPr>
            <w:tcW w:w="200" w:type="dxa"/>
            <w:tcBorders>
              <w:right w:val="single" w:sz="6" w:space="0" w:color="auto"/>
            </w:tcBorders>
            <w:shd w:val="clear" w:color="auto" w:fill="auto"/>
          </w:tcPr>
          <w:p w14:paraId="7D9F1973" w14:textId="77777777" w:rsidR="00C50A95" w:rsidRPr="00D016EC" w:rsidRDefault="00C50A95" w:rsidP="00416506">
            <w:pPr>
              <w:pStyle w:val="tabletext11"/>
              <w:jc w:val="center"/>
              <w:rPr>
                <w:ins w:id="31105" w:author="Author"/>
              </w:rPr>
            </w:pPr>
          </w:p>
        </w:tc>
        <w:tc>
          <w:tcPr>
            <w:tcW w:w="240" w:type="dxa"/>
            <w:tcBorders>
              <w:top w:val="single" w:sz="6" w:space="0" w:color="auto"/>
              <w:left w:val="single" w:sz="6" w:space="0" w:color="auto"/>
              <w:bottom w:val="single" w:sz="6" w:space="0" w:color="auto"/>
            </w:tcBorders>
            <w:shd w:val="clear" w:color="auto" w:fill="auto"/>
          </w:tcPr>
          <w:p w14:paraId="5BA03C13" w14:textId="77777777" w:rsidR="00C50A95" w:rsidRPr="00D016EC" w:rsidRDefault="00C50A95" w:rsidP="00416506">
            <w:pPr>
              <w:pStyle w:val="tabletext11"/>
              <w:jc w:val="right"/>
              <w:rPr>
                <w:ins w:id="31106" w:author="Author"/>
              </w:rPr>
            </w:pPr>
          </w:p>
        </w:tc>
        <w:tc>
          <w:tcPr>
            <w:tcW w:w="1800" w:type="dxa"/>
            <w:tcBorders>
              <w:top w:val="single" w:sz="6" w:space="0" w:color="auto"/>
              <w:left w:val="nil"/>
              <w:bottom w:val="single" w:sz="6" w:space="0" w:color="auto"/>
              <w:right w:val="single" w:sz="6" w:space="0" w:color="auto"/>
            </w:tcBorders>
            <w:shd w:val="clear" w:color="auto" w:fill="auto"/>
          </w:tcPr>
          <w:p w14:paraId="2D2D82F0" w14:textId="77777777" w:rsidR="00C50A95" w:rsidRPr="00D016EC" w:rsidRDefault="00C50A95" w:rsidP="00416506">
            <w:pPr>
              <w:pStyle w:val="tabletext11"/>
              <w:tabs>
                <w:tab w:val="decimal" w:pos="681"/>
              </w:tabs>
              <w:rPr>
                <w:ins w:id="31107" w:author="Author"/>
              </w:rPr>
            </w:pPr>
            <w:ins w:id="31108" w:author="Author">
              <w:r w:rsidRPr="00D016EC">
                <w:t>35,000 to 39,999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050974" w14:textId="77777777" w:rsidR="00C50A95" w:rsidRPr="00D016EC" w:rsidRDefault="00C50A95" w:rsidP="00416506">
            <w:pPr>
              <w:pStyle w:val="tabletext11"/>
              <w:jc w:val="center"/>
              <w:rPr>
                <w:ins w:id="31109" w:author="Author"/>
              </w:rPr>
            </w:pPr>
            <w:ins w:id="31110" w:author="Author">
              <w:r w:rsidRPr="00D016EC">
                <w:t>1.06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487FEE" w14:textId="77777777" w:rsidR="00C50A95" w:rsidRPr="00D016EC" w:rsidRDefault="00C50A95" w:rsidP="00416506">
            <w:pPr>
              <w:pStyle w:val="tabletext11"/>
              <w:jc w:val="center"/>
              <w:rPr>
                <w:ins w:id="31111" w:author="Author"/>
              </w:rPr>
            </w:pPr>
            <w:ins w:id="31112" w:author="Author">
              <w:r w:rsidRPr="00D016EC">
                <w:t>1.02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60B0AA" w14:textId="77777777" w:rsidR="00C50A95" w:rsidRPr="00D016EC" w:rsidRDefault="00C50A95" w:rsidP="00416506">
            <w:pPr>
              <w:pStyle w:val="tabletext11"/>
              <w:jc w:val="center"/>
              <w:rPr>
                <w:ins w:id="31113" w:author="Author"/>
              </w:rPr>
            </w:pPr>
            <w:ins w:id="31114" w:author="Author">
              <w:r w:rsidRPr="00D016EC">
                <w:t>0.97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66567A" w14:textId="77777777" w:rsidR="00C50A95" w:rsidRPr="00D016EC" w:rsidRDefault="00C50A95" w:rsidP="00416506">
            <w:pPr>
              <w:pStyle w:val="tabletext11"/>
              <w:jc w:val="center"/>
              <w:rPr>
                <w:ins w:id="31115" w:author="Author"/>
              </w:rPr>
            </w:pPr>
            <w:ins w:id="31116" w:author="Author">
              <w:r w:rsidRPr="00D016EC">
                <w:t>0.97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1075AA" w14:textId="77777777" w:rsidR="00C50A95" w:rsidRPr="00D016EC" w:rsidRDefault="00C50A95" w:rsidP="00416506">
            <w:pPr>
              <w:pStyle w:val="tabletext11"/>
              <w:jc w:val="center"/>
              <w:rPr>
                <w:ins w:id="31117" w:author="Author"/>
              </w:rPr>
            </w:pPr>
            <w:ins w:id="31118" w:author="Author">
              <w:r w:rsidRPr="00D016EC">
                <w:t>0.95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7ED173" w14:textId="77777777" w:rsidR="00C50A95" w:rsidRPr="00D016EC" w:rsidRDefault="00C50A95" w:rsidP="00416506">
            <w:pPr>
              <w:pStyle w:val="tabletext11"/>
              <w:jc w:val="center"/>
              <w:rPr>
                <w:ins w:id="31119" w:author="Author"/>
              </w:rPr>
            </w:pPr>
            <w:ins w:id="31120" w:author="Author">
              <w:r w:rsidRPr="00D016EC">
                <w:t>0.97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3608AF" w14:textId="77777777" w:rsidR="00C50A95" w:rsidRPr="00D016EC" w:rsidRDefault="00C50A95" w:rsidP="00416506">
            <w:pPr>
              <w:pStyle w:val="tabletext11"/>
              <w:jc w:val="center"/>
              <w:rPr>
                <w:ins w:id="31121" w:author="Author"/>
              </w:rPr>
            </w:pPr>
            <w:ins w:id="31122" w:author="Author">
              <w:r w:rsidRPr="00D016EC">
                <w:t>1.24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F80E99" w14:textId="77777777" w:rsidR="00C50A95" w:rsidRPr="00D016EC" w:rsidRDefault="00C50A95" w:rsidP="00416506">
            <w:pPr>
              <w:pStyle w:val="tabletext11"/>
              <w:jc w:val="center"/>
              <w:rPr>
                <w:ins w:id="31123" w:author="Author"/>
              </w:rPr>
            </w:pPr>
            <w:ins w:id="31124" w:author="Author">
              <w:r w:rsidRPr="00D016EC">
                <w:t>1.64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54C212" w14:textId="77777777" w:rsidR="00C50A95" w:rsidRPr="00D016EC" w:rsidRDefault="00C50A95" w:rsidP="00416506">
            <w:pPr>
              <w:pStyle w:val="tabletext11"/>
              <w:jc w:val="center"/>
              <w:rPr>
                <w:ins w:id="31125" w:author="Author"/>
              </w:rPr>
            </w:pPr>
            <w:ins w:id="31126" w:author="Author">
              <w:r w:rsidRPr="00D016EC">
                <w:t>2.09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A6191C" w14:textId="77777777" w:rsidR="00C50A95" w:rsidRPr="00D016EC" w:rsidRDefault="00C50A95" w:rsidP="00416506">
            <w:pPr>
              <w:pStyle w:val="tabletext11"/>
              <w:jc w:val="center"/>
              <w:rPr>
                <w:ins w:id="31127" w:author="Author"/>
              </w:rPr>
            </w:pPr>
            <w:ins w:id="31128" w:author="Author">
              <w:r w:rsidRPr="00D016EC">
                <w:t>0.99</w:t>
              </w:r>
            </w:ins>
          </w:p>
        </w:tc>
      </w:tr>
      <w:tr w:rsidR="00C50A95" w:rsidRPr="00D016EC" w14:paraId="295E15A1" w14:textId="77777777" w:rsidTr="00416506">
        <w:trPr>
          <w:cantSplit/>
          <w:trHeight w:val="190"/>
          <w:ins w:id="31129" w:author="Author"/>
        </w:trPr>
        <w:tc>
          <w:tcPr>
            <w:tcW w:w="200" w:type="dxa"/>
            <w:tcBorders>
              <w:right w:val="single" w:sz="6" w:space="0" w:color="auto"/>
            </w:tcBorders>
            <w:shd w:val="clear" w:color="auto" w:fill="auto"/>
          </w:tcPr>
          <w:p w14:paraId="040794B4" w14:textId="77777777" w:rsidR="00C50A95" w:rsidRPr="00D016EC" w:rsidRDefault="00C50A95" w:rsidP="00416506">
            <w:pPr>
              <w:pStyle w:val="tabletext11"/>
              <w:jc w:val="center"/>
              <w:rPr>
                <w:ins w:id="31130" w:author="Author"/>
              </w:rPr>
            </w:pPr>
          </w:p>
        </w:tc>
        <w:tc>
          <w:tcPr>
            <w:tcW w:w="240" w:type="dxa"/>
            <w:tcBorders>
              <w:top w:val="single" w:sz="6" w:space="0" w:color="auto"/>
              <w:left w:val="single" w:sz="6" w:space="0" w:color="auto"/>
              <w:bottom w:val="single" w:sz="6" w:space="0" w:color="auto"/>
            </w:tcBorders>
            <w:shd w:val="clear" w:color="auto" w:fill="auto"/>
          </w:tcPr>
          <w:p w14:paraId="31E07630" w14:textId="77777777" w:rsidR="00C50A95" w:rsidRPr="00D016EC" w:rsidRDefault="00C50A95" w:rsidP="00416506">
            <w:pPr>
              <w:pStyle w:val="tabletext11"/>
              <w:jc w:val="right"/>
              <w:rPr>
                <w:ins w:id="31131" w:author="Author"/>
              </w:rPr>
            </w:pPr>
          </w:p>
        </w:tc>
        <w:tc>
          <w:tcPr>
            <w:tcW w:w="1800" w:type="dxa"/>
            <w:tcBorders>
              <w:top w:val="single" w:sz="6" w:space="0" w:color="auto"/>
              <w:left w:val="nil"/>
              <w:bottom w:val="single" w:sz="6" w:space="0" w:color="auto"/>
              <w:right w:val="single" w:sz="6" w:space="0" w:color="auto"/>
            </w:tcBorders>
            <w:shd w:val="clear" w:color="auto" w:fill="auto"/>
          </w:tcPr>
          <w:p w14:paraId="0B22DD24" w14:textId="77777777" w:rsidR="00C50A95" w:rsidRPr="00D016EC" w:rsidRDefault="00C50A95" w:rsidP="00416506">
            <w:pPr>
              <w:pStyle w:val="tabletext11"/>
              <w:tabs>
                <w:tab w:val="decimal" w:pos="681"/>
              </w:tabs>
              <w:rPr>
                <w:ins w:id="31132" w:author="Author"/>
              </w:rPr>
            </w:pPr>
            <w:ins w:id="31133" w:author="Author">
              <w:r w:rsidRPr="00D016EC">
                <w:t>40,000 to 44,999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8A6F6A" w14:textId="77777777" w:rsidR="00C50A95" w:rsidRPr="00D016EC" w:rsidRDefault="00C50A95" w:rsidP="00416506">
            <w:pPr>
              <w:pStyle w:val="tabletext11"/>
              <w:jc w:val="center"/>
              <w:rPr>
                <w:ins w:id="31134" w:author="Author"/>
              </w:rPr>
            </w:pPr>
            <w:ins w:id="31135" w:author="Author">
              <w:r w:rsidRPr="00D016EC">
                <w:t>1.08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E11E56" w14:textId="77777777" w:rsidR="00C50A95" w:rsidRPr="00D016EC" w:rsidRDefault="00C50A95" w:rsidP="00416506">
            <w:pPr>
              <w:pStyle w:val="tabletext11"/>
              <w:jc w:val="center"/>
              <w:rPr>
                <w:ins w:id="31136" w:author="Author"/>
              </w:rPr>
            </w:pPr>
            <w:ins w:id="31137" w:author="Author">
              <w:r w:rsidRPr="00D016EC">
                <w:t>1.04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558123" w14:textId="77777777" w:rsidR="00C50A95" w:rsidRPr="00D016EC" w:rsidRDefault="00C50A95" w:rsidP="00416506">
            <w:pPr>
              <w:pStyle w:val="tabletext11"/>
              <w:jc w:val="center"/>
              <w:rPr>
                <w:ins w:id="31138" w:author="Author"/>
              </w:rPr>
            </w:pPr>
            <w:ins w:id="31139" w:author="Author">
              <w:r w:rsidRPr="00D016EC">
                <w:t>0.99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4808E4" w14:textId="77777777" w:rsidR="00C50A95" w:rsidRPr="00D016EC" w:rsidRDefault="00C50A95" w:rsidP="00416506">
            <w:pPr>
              <w:pStyle w:val="tabletext11"/>
              <w:jc w:val="center"/>
              <w:rPr>
                <w:ins w:id="31140" w:author="Author"/>
              </w:rPr>
            </w:pPr>
            <w:ins w:id="31141" w:author="Author">
              <w:r w:rsidRPr="00D016EC">
                <w:t>0.97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89C45C" w14:textId="77777777" w:rsidR="00C50A95" w:rsidRPr="00D016EC" w:rsidRDefault="00C50A95" w:rsidP="00416506">
            <w:pPr>
              <w:pStyle w:val="tabletext11"/>
              <w:jc w:val="center"/>
              <w:rPr>
                <w:ins w:id="31142" w:author="Author"/>
              </w:rPr>
            </w:pPr>
            <w:ins w:id="31143" w:author="Author">
              <w:r w:rsidRPr="00D016EC">
                <w:t>0.97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3EB360" w14:textId="77777777" w:rsidR="00C50A95" w:rsidRPr="00D016EC" w:rsidRDefault="00C50A95" w:rsidP="00416506">
            <w:pPr>
              <w:pStyle w:val="tabletext11"/>
              <w:jc w:val="center"/>
              <w:rPr>
                <w:ins w:id="31144" w:author="Author"/>
              </w:rPr>
            </w:pPr>
            <w:ins w:id="31145" w:author="Author">
              <w:r w:rsidRPr="00D016EC">
                <w:t>0.98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7414F5" w14:textId="77777777" w:rsidR="00C50A95" w:rsidRPr="00D016EC" w:rsidRDefault="00C50A95" w:rsidP="00416506">
            <w:pPr>
              <w:pStyle w:val="tabletext11"/>
              <w:jc w:val="center"/>
              <w:rPr>
                <w:ins w:id="31146" w:author="Author"/>
              </w:rPr>
            </w:pPr>
            <w:ins w:id="31147" w:author="Author">
              <w:r w:rsidRPr="00D016EC">
                <w:t>1.29</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54E5DB" w14:textId="77777777" w:rsidR="00C50A95" w:rsidRPr="00D016EC" w:rsidRDefault="00C50A95" w:rsidP="00416506">
            <w:pPr>
              <w:pStyle w:val="tabletext11"/>
              <w:jc w:val="center"/>
              <w:rPr>
                <w:ins w:id="31148" w:author="Author"/>
              </w:rPr>
            </w:pPr>
            <w:ins w:id="31149" w:author="Author">
              <w:r w:rsidRPr="00D016EC">
                <w:t>1.71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02B6EE" w14:textId="77777777" w:rsidR="00C50A95" w:rsidRPr="00D016EC" w:rsidRDefault="00C50A95" w:rsidP="00416506">
            <w:pPr>
              <w:pStyle w:val="tabletext11"/>
              <w:jc w:val="center"/>
              <w:rPr>
                <w:ins w:id="31150" w:author="Author"/>
              </w:rPr>
            </w:pPr>
            <w:ins w:id="31151" w:author="Author">
              <w:r w:rsidRPr="00D016EC">
                <w:t>2.17</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30C764" w14:textId="77777777" w:rsidR="00C50A95" w:rsidRPr="00D016EC" w:rsidRDefault="00C50A95" w:rsidP="00416506">
            <w:pPr>
              <w:pStyle w:val="tabletext11"/>
              <w:jc w:val="center"/>
              <w:rPr>
                <w:ins w:id="31152" w:author="Author"/>
              </w:rPr>
            </w:pPr>
            <w:ins w:id="31153" w:author="Author">
              <w:r w:rsidRPr="00D016EC">
                <w:t>0.98</w:t>
              </w:r>
            </w:ins>
          </w:p>
        </w:tc>
      </w:tr>
      <w:tr w:rsidR="00C50A95" w:rsidRPr="00D016EC" w14:paraId="57AFC13F" w14:textId="77777777" w:rsidTr="00416506">
        <w:trPr>
          <w:cantSplit/>
          <w:trHeight w:val="190"/>
          <w:ins w:id="31154" w:author="Author"/>
        </w:trPr>
        <w:tc>
          <w:tcPr>
            <w:tcW w:w="200" w:type="dxa"/>
            <w:tcBorders>
              <w:right w:val="single" w:sz="6" w:space="0" w:color="auto"/>
            </w:tcBorders>
            <w:shd w:val="clear" w:color="auto" w:fill="auto"/>
          </w:tcPr>
          <w:p w14:paraId="19709436" w14:textId="77777777" w:rsidR="00C50A95" w:rsidRPr="00D016EC" w:rsidRDefault="00C50A95" w:rsidP="00416506">
            <w:pPr>
              <w:pStyle w:val="tabletext11"/>
              <w:jc w:val="center"/>
              <w:rPr>
                <w:ins w:id="31155" w:author="Author"/>
              </w:rPr>
            </w:pPr>
          </w:p>
        </w:tc>
        <w:tc>
          <w:tcPr>
            <w:tcW w:w="240" w:type="dxa"/>
            <w:tcBorders>
              <w:top w:val="single" w:sz="6" w:space="0" w:color="auto"/>
              <w:left w:val="single" w:sz="6" w:space="0" w:color="auto"/>
              <w:bottom w:val="single" w:sz="6" w:space="0" w:color="auto"/>
            </w:tcBorders>
            <w:shd w:val="clear" w:color="auto" w:fill="auto"/>
          </w:tcPr>
          <w:p w14:paraId="0EF2A37A" w14:textId="77777777" w:rsidR="00C50A95" w:rsidRPr="00D016EC" w:rsidRDefault="00C50A95" w:rsidP="00416506">
            <w:pPr>
              <w:pStyle w:val="tabletext11"/>
              <w:jc w:val="right"/>
              <w:rPr>
                <w:ins w:id="31156" w:author="Author"/>
              </w:rPr>
            </w:pPr>
          </w:p>
        </w:tc>
        <w:tc>
          <w:tcPr>
            <w:tcW w:w="1800" w:type="dxa"/>
            <w:tcBorders>
              <w:top w:val="single" w:sz="6" w:space="0" w:color="auto"/>
              <w:left w:val="nil"/>
              <w:bottom w:val="single" w:sz="6" w:space="0" w:color="auto"/>
              <w:right w:val="single" w:sz="6" w:space="0" w:color="auto"/>
            </w:tcBorders>
            <w:shd w:val="clear" w:color="auto" w:fill="auto"/>
          </w:tcPr>
          <w:p w14:paraId="0D763A38" w14:textId="77777777" w:rsidR="00C50A95" w:rsidRPr="00D016EC" w:rsidRDefault="00C50A95" w:rsidP="00416506">
            <w:pPr>
              <w:pStyle w:val="tabletext11"/>
              <w:tabs>
                <w:tab w:val="decimal" w:pos="681"/>
              </w:tabs>
              <w:rPr>
                <w:ins w:id="31157" w:author="Author"/>
              </w:rPr>
            </w:pPr>
            <w:ins w:id="31158" w:author="Author">
              <w:r w:rsidRPr="00D016EC">
                <w:t>45,000 to 49,999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A420FB" w14:textId="77777777" w:rsidR="00C50A95" w:rsidRPr="00D016EC" w:rsidRDefault="00C50A95" w:rsidP="00416506">
            <w:pPr>
              <w:pStyle w:val="tabletext11"/>
              <w:jc w:val="center"/>
              <w:rPr>
                <w:ins w:id="31159" w:author="Author"/>
              </w:rPr>
            </w:pPr>
            <w:ins w:id="31160" w:author="Author">
              <w:r w:rsidRPr="00D016EC">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91FE39" w14:textId="77777777" w:rsidR="00C50A95" w:rsidRPr="00D016EC" w:rsidRDefault="00C50A95" w:rsidP="00416506">
            <w:pPr>
              <w:pStyle w:val="tabletext11"/>
              <w:jc w:val="center"/>
              <w:rPr>
                <w:ins w:id="31161" w:author="Author"/>
              </w:rPr>
            </w:pPr>
            <w:ins w:id="31162" w:author="Author">
              <w:r w:rsidRPr="00D016EC">
                <w:t>1.06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D29DA9" w14:textId="77777777" w:rsidR="00C50A95" w:rsidRPr="00D016EC" w:rsidRDefault="00C50A95" w:rsidP="00416506">
            <w:pPr>
              <w:pStyle w:val="tabletext11"/>
              <w:jc w:val="center"/>
              <w:rPr>
                <w:ins w:id="31163" w:author="Author"/>
              </w:rPr>
            </w:pPr>
            <w:ins w:id="31164" w:author="Author">
              <w:r w:rsidRPr="00D016EC">
                <w:t>1.01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F724C7" w14:textId="77777777" w:rsidR="00C50A95" w:rsidRPr="00D016EC" w:rsidRDefault="00C50A95" w:rsidP="00416506">
            <w:pPr>
              <w:pStyle w:val="tabletext11"/>
              <w:jc w:val="center"/>
              <w:rPr>
                <w:ins w:id="31165" w:author="Author"/>
              </w:rPr>
            </w:pPr>
            <w:ins w:id="31166" w:author="Author">
              <w:r w:rsidRPr="00D016EC">
                <w:t>0.98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4AAB99" w14:textId="77777777" w:rsidR="00C50A95" w:rsidRPr="00D016EC" w:rsidRDefault="00C50A95" w:rsidP="00416506">
            <w:pPr>
              <w:pStyle w:val="tabletext11"/>
              <w:jc w:val="center"/>
              <w:rPr>
                <w:ins w:id="31167" w:author="Author"/>
              </w:rPr>
            </w:pPr>
            <w:ins w:id="31168" w:author="Author">
              <w:r w:rsidRPr="00D016EC">
                <w:t>0.98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A60D76" w14:textId="77777777" w:rsidR="00C50A95" w:rsidRPr="00D016EC" w:rsidRDefault="00C50A95" w:rsidP="00416506">
            <w:pPr>
              <w:pStyle w:val="tabletext11"/>
              <w:jc w:val="center"/>
              <w:rPr>
                <w:ins w:id="31169" w:author="Author"/>
              </w:rPr>
            </w:pPr>
            <w:ins w:id="31170" w:author="Author">
              <w:r w:rsidRPr="00D016EC">
                <w:t>0.98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5F2B88" w14:textId="77777777" w:rsidR="00C50A95" w:rsidRPr="00D016EC" w:rsidRDefault="00C50A95" w:rsidP="00416506">
            <w:pPr>
              <w:pStyle w:val="tabletext11"/>
              <w:jc w:val="center"/>
              <w:rPr>
                <w:ins w:id="31171" w:author="Author"/>
              </w:rPr>
            </w:pPr>
            <w:ins w:id="31172" w:author="Author">
              <w:r w:rsidRPr="00D016EC">
                <w:t>1.34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15B4B4" w14:textId="77777777" w:rsidR="00C50A95" w:rsidRPr="00D016EC" w:rsidRDefault="00C50A95" w:rsidP="00416506">
            <w:pPr>
              <w:pStyle w:val="tabletext11"/>
              <w:jc w:val="center"/>
              <w:rPr>
                <w:ins w:id="31173" w:author="Author"/>
              </w:rPr>
            </w:pPr>
            <w:ins w:id="31174" w:author="Author">
              <w:r w:rsidRPr="00D016EC">
                <w:t>1.77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C2555B" w14:textId="77777777" w:rsidR="00C50A95" w:rsidRPr="00D016EC" w:rsidRDefault="00C50A95" w:rsidP="00416506">
            <w:pPr>
              <w:pStyle w:val="tabletext11"/>
              <w:jc w:val="center"/>
              <w:rPr>
                <w:ins w:id="31175" w:author="Author"/>
              </w:rPr>
            </w:pPr>
            <w:ins w:id="31176" w:author="Author">
              <w:r w:rsidRPr="00D016EC">
                <w:t>2.25</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51301E" w14:textId="77777777" w:rsidR="00C50A95" w:rsidRPr="00D016EC" w:rsidRDefault="00C50A95" w:rsidP="00416506">
            <w:pPr>
              <w:pStyle w:val="tabletext11"/>
              <w:jc w:val="center"/>
              <w:rPr>
                <w:ins w:id="31177" w:author="Author"/>
              </w:rPr>
            </w:pPr>
            <w:ins w:id="31178" w:author="Author">
              <w:r w:rsidRPr="00D016EC">
                <w:t>0.97</w:t>
              </w:r>
            </w:ins>
          </w:p>
        </w:tc>
      </w:tr>
      <w:tr w:rsidR="00C50A95" w:rsidRPr="00D016EC" w14:paraId="1B4AE1C6" w14:textId="77777777" w:rsidTr="00416506">
        <w:trPr>
          <w:cantSplit/>
          <w:trHeight w:val="190"/>
          <w:ins w:id="31179" w:author="Author"/>
        </w:trPr>
        <w:tc>
          <w:tcPr>
            <w:tcW w:w="200" w:type="dxa"/>
            <w:tcBorders>
              <w:right w:val="single" w:sz="6" w:space="0" w:color="auto"/>
            </w:tcBorders>
            <w:shd w:val="clear" w:color="auto" w:fill="auto"/>
          </w:tcPr>
          <w:p w14:paraId="0C9564BB" w14:textId="77777777" w:rsidR="00C50A95" w:rsidRPr="00D016EC" w:rsidRDefault="00C50A95" w:rsidP="00416506">
            <w:pPr>
              <w:pStyle w:val="tabletext11"/>
              <w:jc w:val="center"/>
              <w:rPr>
                <w:ins w:id="31180" w:author="Author"/>
              </w:rPr>
            </w:pPr>
          </w:p>
        </w:tc>
        <w:tc>
          <w:tcPr>
            <w:tcW w:w="240" w:type="dxa"/>
            <w:tcBorders>
              <w:top w:val="single" w:sz="6" w:space="0" w:color="auto"/>
              <w:left w:val="single" w:sz="6" w:space="0" w:color="auto"/>
              <w:bottom w:val="single" w:sz="6" w:space="0" w:color="auto"/>
            </w:tcBorders>
            <w:shd w:val="clear" w:color="auto" w:fill="auto"/>
          </w:tcPr>
          <w:p w14:paraId="5A46216A" w14:textId="77777777" w:rsidR="00C50A95" w:rsidRPr="00D016EC" w:rsidRDefault="00C50A95" w:rsidP="00416506">
            <w:pPr>
              <w:pStyle w:val="tabletext11"/>
              <w:jc w:val="right"/>
              <w:rPr>
                <w:ins w:id="31181" w:author="Author"/>
              </w:rPr>
            </w:pPr>
          </w:p>
        </w:tc>
        <w:tc>
          <w:tcPr>
            <w:tcW w:w="1800" w:type="dxa"/>
            <w:tcBorders>
              <w:top w:val="single" w:sz="6" w:space="0" w:color="auto"/>
              <w:left w:val="nil"/>
              <w:bottom w:val="single" w:sz="6" w:space="0" w:color="auto"/>
              <w:right w:val="single" w:sz="6" w:space="0" w:color="auto"/>
            </w:tcBorders>
            <w:shd w:val="clear" w:color="auto" w:fill="auto"/>
          </w:tcPr>
          <w:p w14:paraId="4F7CC449" w14:textId="77777777" w:rsidR="00C50A95" w:rsidRPr="00D016EC" w:rsidRDefault="00C50A95" w:rsidP="00416506">
            <w:pPr>
              <w:pStyle w:val="tabletext11"/>
              <w:tabs>
                <w:tab w:val="decimal" w:pos="681"/>
              </w:tabs>
              <w:rPr>
                <w:ins w:id="31182" w:author="Author"/>
              </w:rPr>
            </w:pPr>
            <w:ins w:id="31183" w:author="Author">
              <w:r w:rsidRPr="00D016EC">
                <w:t>50,000 to 54,999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830A20" w14:textId="77777777" w:rsidR="00C50A95" w:rsidRPr="00D016EC" w:rsidRDefault="00C50A95" w:rsidP="00416506">
            <w:pPr>
              <w:pStyle w:val="tabletext11"/>
              <w:jc w:val="center"/>
              <w:rPr>
                <w:ins w:id="31184" w:author="Author"/>
              </w:rPr>
            </w:pPr>
            <w:ins w:id="31185" w:author="Author">
              <w:r w:rsidRPr="00D016EC">
                <w:t>1.11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282CCA" w14:textId="77777777" w:rsidR="00C50A95" w:rsidRPr="00D016EC" w:rsidRDefault="00C50A95" w:rsidP="00416506">
            <w:pPr>
              <w:pStyle w:val="tabletext11"/>
              <w:jc w:val="center"/>
              <w:rPr>
                <w:ins w:id="31186" w:author="Author"/>
              </w:rPr>
            </w:pPr>
            <w:ins w:id="31187" w:author="Author">
              <w:r w:rsidRPr="00D016EC">
                <w:t>1.08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4B1FF2" w14:textId="77777777" w:rsidR="00C50A95" w:rsidRPr="00D016EC" w:rsidRDefault="00C50A95" w:rsidP="00416506">
            <w:pPr>
              <w:pStyle w:val="tabletext11"/>
              <w:jc w:val="center"/>
              <w:rPr>
                <w:ins w:id="31188" w:author="Author"/>
              </w:rPr>
            </w:pPr>
            <w:ins w:id="31189" w:author="Author">
              <w:r w:rsidRPr="00D016EC">
                <w:t>1.02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154EB2" w14:textId="77777777" w:rsidR="00C50A95" w:rsidRPr="00D016EC" w:rsidRDefault="00C50A95" w:rsidP="00416506">
            <w:pPr>
              <w:pStyle w:val="tabletext11"/>
              <w:jc w:val="center"/>
              <w:rPr>
                <w:ins w:id="31190" w:author="Author"/>
              </w:rPr>
            </w:pPr>
            <w:ins w:id="31191" w:author="Author">
              <w:r w:rsidRPr="00D016EC">
                <w:t>0.98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78DCF3" w14:textId="77777777" w:rsidR="00C50A95" w:rsidRPr="00D016EC" w:rsidRDefault="00C50A95" w:rsidP="00416506">
            <w:pPr>
              <w:pStyle w:val="tabletext11"/>
              <w:jc w:val="center"/>
              <w:rPr>
                <w:ins w:id="31192" w:author="Author"/>
              </w:rPr>
            </w:pPr>
            <w:ins w:id="31193" w:author="Author">
              <w:r w:rsidRPr="00D016EC">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C151C3" w14:textId="77777777" w:rsidR="00C50A95" w:rsidRPr="00D016EC" w:rsidRDefault="00C50A95" w:rsidP="00416506">
            <w:pPr>
              <w:pStyle w:val="tabletext11"/>
              <w:jc w:val="center"/>
              <w:rPr>
                <w:ins w:id="31194" w:author="Author"/>
              </w:rPr>
            </w:pPr>
            <w:ins w:id="31195" w:author="Author">
              <w:r w:rsidRPr="00D016EC">
                <w:t>0.99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6A6682" w14:textId="77777777" w:rsidR="00C50A95" w:rsidRPr="00D016EC" w:rsidRDefault="00C50A95" w:rsidP="00416506">
            <w:pPr>
              <w:pStyle w:val="tabletext11"/>
              <w:jc w:val="center"/>
              <w:rPr>
                <w:ins w:id="31196" w:author="Author"/>
              </w:rPr>
            </w:pPr>
            <w:ins w:id="31197" w:author="Author">
              <w:r w:rsidRPr="00D016EC">
                <w:t>1.38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EB3356" w14:textId="77777777" w:rsidR="00C50A95" w:rsidRPr="00D016EC" w:rsidRDefault="00C50A95" w:rsidP="00416506">
            <w:pPr>
              <w:pStyle w:val="tabletext11"/>
              <w:jc w:val="center"/>
              <w:rPr>
                <w:ins w:id="31198" w:author="Author"/>
              </w:rPr>
            </w:pPr>
            <w:ins w:id="31199" w:author="Author">
              <w:r w:rsidRPr="00D016EC">
                <w:t>1.83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1D473B" w14:textId="77777777" w:rsidR="00C50A95" w:rsidRPr="00D016EC" w:rsidRDefault="00C50A95" w:rsidP="00416506">
            <w:pPr>
              <w:pStyle w:val="tabletext11"/>
              <w:jc w:val="center"/>
              <w:rPr>
                <w:ins w:id="31200" w:author="Author"/>
              </w:rPr>
            </w:pPr>
            <w:ins w:id="31201" w:author="Author">
              <w:r w:rsidRPr="00D016EC">
                <w:t>2.32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4265DE" w14:textId="77777777" w:rsidR="00C50A95" w:rsidRPr="00D016EC" w:rsidRDefault="00C50A95" w:rsidP="00416506">
            <w:pPr>
              <w:pStyle w:val="tabletext11"/>
              <w:jc w:val="center"/>
              <w:rPr>
                <w:ins w:id="31202" w:author="Author"/>
              </w:rPr>
            </w:pPr>
            <w:ins w:id="31203" w:author="Author">
              <w:r w:rsidRPr="00D016EC">
                <w:t>0.97</w:t>
              </w:r>
            </w:ins>
          </w:p>
        </w:tc>
      </w:tr>
      <w:tr w:rsidR="00C50A95" w:rsidRPr="00D016EC" w14:paraId="78D59F2B" w14:textId="77777777" w:rsidTr="00416506">
        <w:trPr>
          <w:cantSplit/>
          <w:trHeight w:val="190"/>
          <w:ins w:id="31204" w:author="Author"/>
        </w:trPr>
        <w:tc>
          <w:tcPr>
            <w:tcW w:w="200" w:type="dxa"/>
            <w:tcBorders>
              <w:right w:val="single" w:sz="6" w:space="0" w:color="auto"/>
            </w:tcBorders>
            <w:shd w:val="clear" w:color="auto" w:fill="auto"/>
          </w:tcPr>
          <w:p w14:paraId="22C4209B" w14:textId="77777777" w:rsidR="00C50A95" w:rsidRPr="00D016EC" w:rsidRDefault="00C50A95" w:rsidP="00416506">
            <w:pPr>
              <w:pStyle w:val="tabletext11"/>
              <w:jc w:val="center"/>
              <w:rPr>
                <w:ins w:id="31205" w:author="Author"/>
              </w:rPr>
            </w:pPr>
          </w:p>
        </w:tc>
        <w:tc>
          <w:tcPr>
            <w:tcW w:w="240" w:type="dxa"/>
            <w:tcBorders>
              <w:top w:val="single" w:sz="6" w:space="0" w:color="auto"/>
              <w:left w:val="single" w:sz="6" w:space="0" w:color="auto"/>
              <w:bottom w:val="single" w:sz="6" w:space="0" w:color="auto"/>
            </w:tcBorders>
            <w:shd w:val="clear" w:color="auto" w:fill="auto"/>
          </w:tcPr>
          <w:p w14:paraId="59238C36" w14:textId="77777777" w:rsidR="00C50A95" w:rsidRPr="00D016EC" w:rsidRDefault="00C50A95" w:rsidP="00416506">
            <w:pPr>
              <w:pStyle w:val="tabletext11"/>
              <w:jc w:val="right"/>
              <w:rPr>
                <w:ins w:id="31206" w:author="Author"/>
              </w:rPr>
            </w:pPr>
          </w:p>
        </w:tc>
        <w:tc>
          <w:tcPr>
            <w:tcW w:w="1800" w:type="dxa"/>
            <w:tcBorders>
              <w:top w:val="single" w:sz="6" w:space="0" w:color="auto"/>
              <w:left w:val="nil"/>
              <w:bottom w:val="single" w:sz="6" w:space="0" w:color="auto"/>
              <w:right w:val="single" w:sz="6" w:space="0" w:color="auto"/>
            </w:tcBorders>
            <w:shd w:val="clear" w:color="auto" w:fill="auto"/>
          </w:tcPr>
          <w:p w14:paraId="43C6CC68" w14:textId="77777777" w:rsidR="00C50A95" w:rsidRPr="00D016EC" w:rsidRDefault="00C50A95" w:rsidP="00416506">
            <w:pPr>
              <w:pStyle w:val="tabletext11"/>
              <w:tabs>
                <w:tab w:val="decimal" w:pos="681"/>
              </w:tabs>
              <w:rPr>
                <w:ins w:id="31207" w:author="Author"/>
              </w:rPr>
            </w:pPr>
            <w:ins w:id="31208" w:author="Author">
              <w:r w:rsidRPr="00D016EC">
                <w:t>55,000 to 64,999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9C94FD" w14:textId="77777777" w:rsidR="00C50A95" w:rsidRPr="00D016EC" w:rsidRDefault="00C50A95" w:rsidP="00416506">
            <w:pPr>
              <w:pStyle w:val="tabletext11"/>
              <w:jc w:val="center"/>
              <w:rPr>
                <w:ins w:id="31209" w:author="Author"/>
              </w:rPr>
            </w:pPr>
            <w:ins w:id="31210" w:author="Author">
              <w:r w:rsidRPr="00D016EC">
                <w:t>1.13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0C7444" w14:textId="77777777" w:rsidR="00C50A95" w:rsidRPr="00D016EC" w:rsidRDefault="00C50A95" w:rsidP="00416506">
            <w:pPr>
              <w:pStyle w:val="tabletext11"/>
              <w:jc w:val="center"/>
              <w:rPr>
                <w:ins w:id="31211" w:author="Author"/>
              </w:rPr>
            </w:pPr>
            <w:ins w:id="31212" w:author="Author">
              <w:r w:rsidRPr="00D016EC">
                <w:t>1.10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D5440D" w14:textId="77777777" w:rsidR="00C50A95" w:rsidRPr="00D016EC" w:rsidRDefault="00C50A95" w:rsidP="00416506">
            <w:pPr>
              <w:pStyle w:val="tabletext11"/>
              <w:jc w:val="center"/>
              <w:rPr>
                <w:ins w:id="31213" w:author="Author"/>
              </w:rPr>
            </w:pPr>
            <w:ins w:id="31214" w:author="Author">
              <w:r w:rsidRPr="00D016EC">
                <w:t>1.04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A0570C" w14:textId="77777777" w:rsidR="00C50A95" w:rsidRPr="00D016EC" w:rsidRDefault="00C50A95" w:rsidP="00416506">
            <w:pPr>
              <w:pStyle w:val="tabletext11"/>
              <w:jc w:val="center"/>
              <w:rPr>
                <w:ins w:id="31215" w:author="Author"/>
              </w:rPr>
            </w:pPr>
            <w:ins w:id="31216" w:author="Author">
              <w:r w:rsidRPr="00D016EC">
                <w:t>0.99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386DA3" w14:textId="77777777" w:rsidR="00C50A95" w:rsidRPr="00D016EC" w:rsidRDefault="00C50A95" w:rsidP="00416506">
            <w:pPr>
              <w:pStyle w:val="tabletext11"/>
              <w:jc w:val="center"/>
              <w:rPr>
                <w:ins w:id="31217" w:author="Author"/>
              </w:rPr>
            </w:pPr>
            <w:ins w:id="31218" w:author="Author">
              <w:r w:rsidRPr="00D016EC">
                <w:t>1.02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D2A683" w14:textId="77777777" w:rsidR="00C50A95" w:rsidRPr="00D016EC" w:rsidRDefault="00C50A95" w:rsidP="00416506">
            <w:pPr>
              <w:pStyle w:val="tabletext11"/>
              <w:jc w:val="center"/>
              <w:rPr>
                <w:ins w:id="31219" w:author="Author"/>
              </w:rPr>
            </w:pPr>
            <w:ins w:id="31220" w:author="Author">
              <w:r w:rsidRPr="00D016EC">
                <w:t>0.99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4AAE15" w14:textId="77777777" w:rsidR="00C50A95" w:rsidRPr="00D016EC" w:rsidRDefault="00C50A95" w:rsidP="00416506">
            <w:pPr>
              <w:pStyle w:val="tabletext11"/>
              <w:jc w:val="center"/>
              <w:rPr>
                <w:ins w:id="31221" w:author="Author"/>
              </w:rPr>
            </w:pPr>
            <w:ins w:id="31222" w:author="Author">
              <w:r w:rsidRPr="00D016EC">
                <w:t>1.44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053035" w14:textId="77777777" w:rsidR="00C50A95" w:rsidRPr="00D016EC" w:rsidRDefault="00C50A95" w:rsidP="00416506">
            <w:pPr>
              <w:pStyle w:val="tabletext11"/>
              <w:jc w:val="center"/>
              <w:rPr>
                <w:ins w:id="31223" w:author="Author"/>
              </w:rPr>
            </w:pPr>
            <w:ins w:id="31224" w:author="Author">
              <w:r w:rsidRPr="00D016EC">
                <w:t>1.91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171F5E" w14:textId="77777777" w:rsidR="00C50A95" w:rsidRPr="00D016EC" w:rsidRDefault="00C50A95" w:rsidP="00416506">
            <w:pPr>
              <w:pStyle w:val="tabletext11"/>
              <w:jc w:val="center"/>
              <w:rPr>
                <w:ins w:id="31225" w:author="Author"/>
              </w:rPr>
            </w:pPr>
            <w:ins w:id="31226" w:author="Author">
              <w:r w:rsidRPr="00D016EC">
                <w:t>2.43</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1B493D" w14:textId="77777777" w:rsidR="00C50A95" w:rsidRPr="00D016EC" w:rsidRDefault="00C50A95" w:rsidP="00416506">
            <w:pPr>
              <w:pStyle w:val="tabletext11"/>
              <w:jc w:val="center"/>
              <w:rPr>
                <w:ins w:id="31227" w:author="Author"/>
              </w:rPr>
            </w:pPr>
            <w:ins w:id="31228" w:author="Author">
              <w:r w:rsidRPr="00D016EC">
                <w:t>0.96</w:t>
              </w:r>
            </w:ins>
          </w:p>
        </w:tc>
      </w:tr>
      <w:tr w:rsidR="00C50A95" w:rsidRPr="00D016EC" w14:paraId="7C6A2442" w14:textId="77777777" w:rsidTr="00416506">
        <w:trPr>
          <w:cantSplit/>
          <w:trHeight w:val="190"/>
          <w:ins w:id="31229" w:author="Author"/>
        </w:trPr>
        <w:tc>
          <w:tcPr>
            <w:tcW w:w="200" w:type="dxa"/>
            <w:tcBorders>
              <w:right w:val="single" w:sz="6" w:space="0" w:color="auto"/>
            </w:tcBorders>
            <w:shd w:val="clear" w:color="auto" w:fill="auto"/>
          </w:tcPr>
          <w:p w14:paraId="3648381F" w14:textId="77777777" w:rsidR="00C50A95" w:rsidRPr="00D016EC" w:rsidRDefault="00C50A95" w:rsidP="00416506">
            <w:pPr>
              <w:pStyle w:val="tabletext11"/>
              <w:jc w:val="center"/>
              <w:rPr>
                <w:ins w:id="31230" w:author="Author"/>
              </w:rPr>
            </w:pPr>
          </w:p>
        </w:tc>
        <w:tc>
          <w:tcPr>
            <w:tcW w:w="240" w:type="dxa"/>
            <w:tcBorders>
              <w:top w:val="single" w:sz="6" w:space="0" w:color="auto"/>
              <w:left w:val="single" w:sz="6" w:space="0" w:color="auto"/>
              <w:bottom w:val="single" w:sz="6" w:space="0" w:color="auto"/>
            </w:tcBorders>
            <w:shd w:val="clear" w:color="auto" w:fill="auto"/>
          </w:tcPr>
          <w:p w14:paraId="0B9DCEB6" w14:textId="77777777" w:rsidR="00C50A95" w:rsidRPr="00D016EC" w:rsidRDefault="00C50A95" w:rsidP="00416506">
            <w:pPr>
              <w:pStyle w:val="tabletext11"/>
              <w:jc w:val="right"/>
              <w:rPr>
                <w:ins w:id="31231" w:author="Author"/>
              </w:rPr>
            </w:pPr>
          </w:p>
        </w:tc>
        <w:tc>
          <w:tcPr>
            <w:tcW w:w="1800" w:type="dxa"/>
            <w:tcBorders>
              <w:top w:val="single" w:sz="6" w:space="0" w:color="auto"/>
              <w:left w:val="nil"/>
              <w:bottom w:val="single" w:sz="6" w:space="0" w:color="auto"/>
              <w:right w:val="single" w:sz="6" w:space="0" w:color="auto"/>
            </w:tcBorders>
            <w:shd w:val="clear" w:color="auto" w:fill="auto"/>
          </w:tcPr>
          <w:p w14:paraId="400FE09A" w14:textId="77777777" w:rsidR="00C50A95" w:rsidRPr="00D016EC" w:rsidRDefault="00C50A95" w:rsidP="00416506">
            <w:pPr>
              <w:pStyle w:val="tabletext11"/>
              <w:tabs>
                <w:tab w:val="decimal" w:pos="681"/>
              </w:tabs>
              <w:rPr>
                <w:ins w:id="31232" w:author="Author"/>
              </w:rPr>
            </w:pPr>
            <w:ins w:id="31233" w:author="Author">
              <w:r w:rsidRPr="00D016EC">
                <w:t>65,000 to 74,999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284E89" w14:textId="77777777" w:rsidR="00C50A95" w:rsidRPr="00D016EC" w:rsidRDefault="00C50A95" w:rsidP="00416506">
            <w:pPr>
              <w:pStyle w:val="tabletext11"/>
              <w:jc w:val="center"/>
              <w:rPr>
                <w:ins w:id="31234" w:author="Author"/>
              </w:rPr>
            </w:pPr>
            <w:ins w:id="31235" w:author="Author">
              <w:r w:rsidRPr="00D016EC">
                <w:t>1.16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59A865" w14:textId="77777777" w:rsidR="00C50A95" w:rsidRPr="00D016EC" w:rsidRDefault="00C50A95" w:rsidP="00416506">
            <w:pPr>
              <w:pStyle w:val="tabletext11"/>
              <w:jc w:val="center"/>
              <w:rPr>
                <w:ins w:id="31236" w:author="Author"/>
              </w:rPr>
            </w:pPr>
            <w:ins w:id="31237" w:author="Author">
              <w:r w:rsidRPr="00D016EC">
                <w:t>1.12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9E279A" w14:textId="77777777" w:rsidR="00C50A95" w:rsidRPr="00D016EC" w:rsidRDefault="00C50A95" w:rsidP="00416506">
            <w:pPr>
              <w:pStyle w:val="tabletext11"/>
              <w:jc w:val="center"/>
              <w:rPr>
                <w:ins w:id="31238" w:author="Author"/>
              </w:rPr>
            </w:pPr>
            <w:ins w:id="31239" w:author="Author">
              <w:r w:rsidRPr="00D016EC">
                <w:t>1.07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61EAA1" w14:textId="77777777" w:rsidR="00C50A95" w:rsidRPr="00D016EC" w:rsidRDefault="00C50A95" w:rsidP="00416506">
            <w:pPr>
              <w:pStyle w:val="tabletext11"/>
              <w:jc w:val="center"/>
              <w:rPr>
                <w:ins w:id="31240" w:author="Author"/>
              </w:rPr>
            </w:pPr>
            <w:ins w:id="31241" w:author="Author">
              <w:r w:rsidRPr="00D016EC">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72F85C" w14:textId="77777777" w:rsidR="00C50A95" w:rsidRPr="00D016EC" w:rsidRDefault="00C50A95" w:rsidP="00416506">
            <w:pPr>
              <w:pStyle w:val="tabletext11"/>
              <w:jc w:val="center"/>
              <w:rPr>
                <w:ins w:id="31242" w:author="Author"/>
              </w:rPr>
            </w:pPr>
            <w:ins w:id="31243" w:author="Author">
              <w:r w:rsidRPr="00D016EC">
                <w:t>1.04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AE9B0A" w14:textId="77777777" w:rsidR="00C50A95" w:rsidRPr="00D016EC" w:rsidRDefault="00C50A95" w:rsidP="00416506">
            <w:pPr>
              <w:pStyle w:val="tabletext11"/>
              <w:jc w:val="center"/>
              <w:rPr>
                <w:ins w:id="31244" w:author="Author"/>
              </w:rPr>
            </w:pPr>
            <w:ins w:id="31245" w:author="Author">
              <w:r w:rsidRPr="00D016EC">
                <w:t>1.00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7EC29F" w14:textId="77777777" w:rsidR="00C50A95" w:rsidRPr="00D016EC" w:rsidRDefault="00C50A95" w:rsidP="00416506">
            <w:pPr>
              <w:pStyle w:val="tabletext11"/>
              <w:jc w:val="center"/>
              <w:rPr>
                <w:ins w:id="31246" w:author="Author"/>
              </w:rPr>
            </w:pPr>
            <w:ins w:id="31247" w:author="Author">
              <w:r w:rsidRPr="00D016EC">
                <w:t>1.51</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FD2E7F" w14:textId="77777777" w:rsidR="00C50A95" w:rsidRPr="00D016EC" w:rsidRDefault="00C50A95" w:rsidP="00416506">
            <w:pPr>
              <w:pStyle w:val="tabletext11"/>
              <w:jc w:val="center"/>
              <w:rPr>
                <w:ins w:id="31248" w:author="Author"/>
              </w:rPr>
            </w:pPr>
            <w:ins w:id="31249" w:author="Author">
              <w:r w:rsidRPr="00D016EC">
                <w:t>2.01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ED84B8" w14:textId="77777777" w:rsidR="00C50A95" w:rsidRPr="00D016EC" w:rsidRDefault="00C50A95" w:rsidP="00416506">
            <w:pPr>
              <w:pStyle w:val="tabletext11"/>
              <w:jc w:val="center"/>
              <w:rPr>
                <w:ins w:id="31250" w:author="Author"/>
              </w:rPr>
            </w:pPr>
            <w:ins w:id="31251" w:author="Author">
              <w:r w:rsidRPr="00D016EC">
                <w:t>2.55</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0964BA" w14:textId="77777777" w:rsidR="00C50A95" w:rsidRPr="00D016EC" w:rsidRDefault="00C50A95" w:rsidP="00416506">
            <w:pPr>
              <w:pStyle w:val="tabletext11"/>
              <w:jc w:val="center"/>
              <w:rPr>
                <w:ins w:id="31252" w:author="Author"/>
              </w:rPr>
            </w:pPr>
            <w:ins w:id="31253" w:author="Author">
              <w:r w:rsidRPr="00D016EC">
                <w:t>0.95</w:t>
              </w:r>
            </w:ins>
          </w:p>
        </w:tc>
      </w:tr>
      <w:tr w:rsidR="00C50A95" w:rsidRPr="00D016EC" w14:paraId="4873AE0B" w14:textId="77777777" w:rsidTr="00416506">
        <w:trPr>
          <w:cantSplit/>
          <w:trHeight w:val="190"/>
          <w:ins w:id="31254" w:author="Author"/>
        </w:trPr>
        <w:tc>
          <w:tcPr>
            <w:tcW w:w="200" w:type="dxa"/>
            <w:tcBorders>
              <w:right w:val="single" w:sz="6" w:space="0" w:color="auto"/>
            </w:tcBorders>
            <w:shd w:val="clear" w:color="auto" w:fill="auto"/>
          </w:tcPr>
          <w:p w14:paraId="0EFDFF60" w14:textId="77777777" w:rsidR="00C50A95" w:rsidRPr="00D016EC" w:rsidRDefault="00C50A95" w:rsidP="00416506">
            <w:pPr>
              <w:pStyle w:val="tabletext11"/>
              <w:jc w:val="center"/>
              <w:rPr>
                <w:ins w:id="31255" w:author="Author"/>
              </w:rPr>
            </w:pPr>
          </w:p>
        </w:tc>
        <w:tc>
          <w:tcPr>
            <w:tcW w:w="240" w:type="dxa"/>
            <w:tcBorders>
              <w:top w:val="single" w:sz="6" w:space="0" w:color="auto"/>
              <w:left w:val="single" w:sz="6" w:space="0" w:color="auto"/>
              <w:bottom w:val="single" w:sz="6" w:space="0" w:color="auto"/>
            </w:tcBorders>
            <w:shd w:val="clear" w:color="auto" w:fill="auto"/>
          </w:tcPr>
          <w:p w14:paraId="413AC20B" w14:textId="77777777" w:rsidR="00C50A95" w:rsidRPr="00D016EC" w:rsidRDefault="00C50A95" w:rsidP="00416506">
            <w:pPr>
              <w:pStyle w:val="tabletext11"/>
              <w:jc w:val="right"/>
              <w:rPr>
                <w:ins w:id="31256" w:author="Author"/>
              </w:rPr>
            </w:pPr>
          </w:p>
        </w:tc>
        <w:tc>
          <w:tcPr>
            <w:tcW w:w="1800" w:type="dxa"/>
            <w:tcBorders>
              <w:top w:val="single" w:sz="6" w:space="0" w:color="auto"/>
              <w:left w:val="nil"/>
              <w:bottom w:val="single" w:sz="6" w:space="0" w:color="auto"/>
              <w:right w:val="single" w:sz="6" w:space="0" w:color="auto"/>
            </w:tcBorders>
            <w:shd w:val="clear" w:color="auto" w:fill="auto"/>
          </w:tcPr>
          <w:p w14:paraId="0632F45F" w14:textId="77777777" w:rsidR="00C50A95" w:rsidRPr="00D016EC" w:rsidRDefault="00C50A95" w:rsidP="00416506">
            <w:pPr>
              <w:pStyle w:val="tabletext11"/>
              <w:tabs>
                <w:tab w:val="decimal" w:pos="681"/>
              </w:tabs>
              <w:rPr>
                <w:ins w:id="31257" w:author="Author"/>
              </w:rPr>
            </w:pPr>
            <w:ins w:id="31258" w:author="Author">
              <w:r w:rsidRPr="00D016EC">
                <w:t>75,000 to 84,999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D581DA" w14:textId="77777777" w:rsidR="00C50A95" w:rsidRPr="00D016EC" w:rsidRDefault="00C50A95" w:rsidP="00416506">
            <w:pPr>
              <w:pStyle w:val="tabletext11"/>
              <w:jc w:val="center"/>
              <w:rPr>
                <w:ins w:id="31259" w:author="Author"/>
              </w:rPr>
            </w:pPr>
            <w:ins w:id="31260" w:author="Author">
              <w:r w:rsidRPr="00D016EC">
                <w:t>1.18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E381E0" w14:textId="77777777" w:rsidR="00C50A95" w:rsidRPr="00D016EC" w:rsidRDefault="00C50A95" w:rsidP="00416506">
            <w:pPr>
              <w:pStyle w:val="tabletext11"/>
              <w:jc w:val="center"/>
              <w:rPr>
                <w:ins w:id="31261" w:author="Author"/>
              </w:rPr>
            </w:pPr>
            <w:ins w:id="31262" w:author="Author">
              <w:r w:rsidRPr="00D016EC">
                <w:t>1.15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FA6DFA" w14:textId="77777777" w:rsidR="00C50A95" w:rsidRPr="00D016EC" w:rsidRDefault="00C50A95" w:rsidP="00416506">
            <w:pPr>
              <w:pStyle w:val="tabletext11"/>
              <w:jc w:val="center"/>
              <w:rPr>
                <w:ins w:id="31263" w:author="Author"/>
              </w:rPr>
            </w:pPr>
            <w:ins w:id="31264" w:author="Author">
              <w:r w:rsidRPr="00D016EC">
                <w:t>1.09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59F68D" w14:textId="77777777" w:rsidR="00C50A95" w:rsidRPr="00D016EC" w:rsidRDefault="00C50A95" w:rsidP="00416506">
            <w:pPr>
              <w:pStyle w:val="tabletext11"/>
              <w:jc w:val="center"/>
              <w:rPr>
                <w:ins w:id="31265" w:author="Author"/>
              </w:rPr>
            </w:pPr>
            <w:ins w:id="31266" w:author="Author">
              <w:r w:rsidRPr="00D016EC">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5433D3" w14:textId="77777777" w:rsidR="00C50A95" w:rsidRPr="00D016EC" w:rsidRDefault="00C50A95" w:rsidP="00416506">
            <w:pPr>
              <w:pStyle w:val="tabletext11"/>
              <w:jc w:val="center"/>
              <w:rPr>
                <w:ins w:id="31267" w:author="Author"/>
              </w:rPr>
            </w:pPr>
            <w:ins w:id="31268" w:author="Author">
              <w:r w:rsidRPr="00D016EC">
                <w:t>1.06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54ECC2" w14:textId="77777777" w:rsidR="00C50A95" w:rsidRPr="00D016EC" w:rsidRDefault="00C50A95" w:rsidP="00416506">
            <w:pPr>
              <w:pStyle w:val="tabletext11"/>
              <w:jc w:val="center"/>
              <w:rPr>
                <w:ins w:id="31269" w:author="Author"/>
              </w:rPr>
            </w:pPr>
            <w:ins w:id="31270" w:author="Author">
              <w:r w:rsidRPr="00D016EC">
                <w:t>1.01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0BB6C6" w14:textId="77777777" w:rsidR="00C50A95" w:rsidRPr="00D016EC" w:rsidRDefault="00C50A95" w:rsidP="00416506">
            <w:pPr>
              <w:pStyle w:val="tabletext11"/>
              <w:jc w:val="center"/>
              <w:rPr>
                <w:ins w:id="31271" w:author="Author"/>
              </w:rPr>
            </w:pPr>
            <w:ins w:id="31272" w:author="Author">
              <w:r w:rsidRPr="00D016EC">
                <w:t>1.58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6FC424" w14:textId="77777777" w:rsidR="00C50A95" w:rsidRPr="00D016EC" w:rsidRDefault="00C50A95" w:rsidP="00416506">
            <w:pPr>
              <w:pStyle w:val="tabletext11"/>
              <w:jc w:val="center"/>
              <w:rPr>
                <w:ins w:id="31273" w:author="Author"/>
              </w:rPr>
            </w:pPr>
            <w:ins w:id="31274" w:author="Author">
              <w:r w:rsidRPr="00D016EC">
                <w:t>2.10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C4565E" w14:textId="77777777" w:rsidR="00C50A95" w:rsidRPr="00D016EC" w:rsidRDefault="00C50A95" w:rsidP="00416506">
            <w:pPr>
              <w:pStyle w:val="tabletext11"/>
              <w:jc w:val="center"/>
              <w:rPr>
                <w:ins w:id="31275" w:author="Author"/>
              </w:rPr>
            </w:pPr>
            <w:ins w:id="31276" w:author="Author">
              <w:r w:rsidRPr="00D016EC">
                <w:t>2.66</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324450" w14:textId="77777777" w:rsidR="00C50A95" w:rsidRPr="00D016EC" w:rsidRDefault="00C50A95" w:rsidP="00416506">
            <w:pPr>
              <w:pStyle w:val="tabletext11"/>
              <w:jc w:val="center"/>
              <w:rPr>
                <w:ins w:id="31277" w:author="Author"/>
              </w:rPr>
            </w:pPr>
            <w:ins w:id="31278" w:author="Author">
              <w:r w:rsidRPr="00D016EC">
                <w:t>0.95</w:t>
              </w:r>
            </w:ins>
          </w:p>
        </w:tc>
      </w:tr>
      <w:tr w:rsidR="00C50A95" w:rsidRPr="00D016EC" w14:paraId="419ED95A" w14:textId="77777777" w:rsidTr="00416506">
        <w:trPr>
          <w:cantSplit/>
          <w:trHeight w:val="190"/>
          <w:ins w:id="31279" w:author="Author"/>
        </w:trPr>
        <w:tc>
          <w:tcPr>
            <w:tcW w:w="200" w:type="dxa"/>
            <w:tcBorders>
              <w:right w:val="single" w:sz="6" w:space="0" w:color="auto"/>
            </w:tcBorders>
            <w:shd w:val="clear" w:color="auto" w:fill="auto"/>
          </w:tcPr>
          <w:p w14:paraId="18E8B4F0" w14:textId="77777777" w:rsidR="00C50A95" w:rsidRPr="00D016EC" w:rsidRDefault="00C50A95" w:rsidP="00416506">
            <w:pPr>
              <w:pStyle w:val="tabletext11"/>
              <w:jc w:val="center"/>
              <w:rPr>
                <w:ins w:id="31280" w:author="Author"/>
              </w:rPr>
            </w:pPr>
          </w:p>
        </w:tc>
        <w:tc>
          <w:tcPr>
            <w:tcW w:w="240" w:type="dxa"/>
            <w:tcBorders>
              <w:top w:val="single" w:sz="6" w:space="0" w:color="auto"/>
              <w:left w:val="single" w:sz="6" w:space="0" w:color="auto"/>
              <w:bottom w:val="single" w:sz="6" w:space="0" w:color="auto"/>
            </w:tcBorders>
            <w:shd w:val="clear" w:color="auto" w:fill="auto"/>
          </w:tcPr>
          <w:p w14:paraId="327225F8" w14:textId="77777777" w:rsidR="00C50A95" w:rsidRPr="00D016EC" w:rsidRDefault="00C50A95" w:rsidP="00416506">
            <w:pPr>
              <w:pStyle w:val="tabletext11"/>
              <w:jc w:val="right"/>
              <w:rPr>
                <w:ins w:id="31281" w:author="Author"/>
              </w:rPr>
            </w:pPr>
          </w:p>
        </w:tc>
        <w:tc>
          <w:tcPr>
            <w:tcW w:w="1800" w:type="dxa"/>
            <w:tcBorders>
              <w:top w:val="single" w:sz="6" w:space="0" w:color="auto"/>
              <w:left w:val="nil"/>
              <w:bottom w:val="single" w:sz="6" w:space="0" w:color="auto"/>
              <w:right w:val="single" w:sz="6" w:space="0" w:color="auto"/>
            </w:tcBorders>
            <w:shd w:val="clear" w:color="auto" w:fill="auto"/>
          </w:tcPr>
          <w:p w14:paraId="60275935" w14:textId="77777777" w:rsidR="00C50A95" w:rsidRPr="00D016EC" w:rsidRDefault="00C50A95" w:rsidP="00416506">
            <w:pPr>
              <w:pStyle w:val="tabletext11"/>
              <w:tabs>
                <w:tab w:val="decimal" w:pos="681"/>
              </w:tabs>
              <w:rPr>
                <w:ins w:id="31282" w:author="Author"/>
              </w:rPr>
            </w:pPr>
            <w:ins w:id="31283" w:author="Author">
              <w:r w:rsidRPr="00D016EC">
                <w:t>85,000 to 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963658" w14:textId="77777777" w:rsidR="00C50A95" w:rsidRPr="00D016EC" w:rsidRDefault="00C50A95" w:rsidP="00416506">
            <w:pPr>
              <w:pStyle w:val="tabletext11"/>
              <w:jc w:val="center"/>
              <w:rPr>
                <w:ins w:id="31284" w:author="Author"/>
              </w:rPr>
            </w:pPr>
            <w:ins w:id="31285" w:author="Author">
              <w:r w:rsidRPr="00D016EC">
                <w:t>1.21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AFC3FA" w14:textId="77777777" w:rsidR="00C50A95" w:rsidRPr="00D016EC" w:rsidRDefault="00C50A95" w:rsidP="00416506">
            <w:pPr>
              <w:pStyle w:val="tabletext11"/>
              <w:jc w:val="center"/>
              <w:rPr>
                <w:ins w:id="31286" w:author="Author"/>
              </w:rPr>
            </w:pPr>
            <w:ins w:id="31287" w:author="Author">
              <w:r w:rsidRPr="00D016EC">
                <w:t>1.17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FE513E" w14:textId="77777777" w:rsidR="00C50A95" w:rsidRPr="00D016EC" w:rsidRDefault="00C50A95" w:rsidP="00416506">
            <w:pPr>
              <w:pStyle w:val="tabletext11"/>
              <w:jc w:val="center"/>
              <w:rPr>
                <w:ins w:id="31288" w:author="Author"/>
              </w:rPr>
            </w:pPr>
            <w:ins w:id="31289" w:author="Author">
              <w:r w:rsidRPr="00D016EC">
                <w:t>1.11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7FA870" w14:textId="77777777" w:rsidR="00C50A95" w:rsidRPr="00D016EC" w:rsidRDefault="00C50A95" w:rsidP="00416506">
            <w:pPr>
              <w:pStyle w:val="tabletext11"/>
              <w:jc w:val="center"/>
              <w:rPr>
                <w:ins w:id="31290" w:author="Author"/>
              </w:rPr>
            </w:pPr>
            <w:ins w:id="31291" w:author="Author">
              <w:r w:rsidRPr="00D016EC">
                <w:t>1.01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6DC69F" w14:textId="77777777" w:rsidR="00C50A95" w:rsidRPr="00D016EC" w:rsidRDefault="00C50A95" w:rsidP="00416506">
            <w:pPr>
              <w:pStyle w:val="tabletext11"/>
              <w:jc w:val="center"/>
              <w:rPr>
                <w:ins w:id="31292" w:author="Author"/>
              </w:rPr>
            </w:pPr>
            <w:ins w:id="31293" w:author="Author">
              <w:r w:rsidRPr="00D016EC">
                <w:t>1.08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69BE38" w14:textId="77777777" w:rsidR="00C50A95" w:rsidRPr="00D016EC" w:rsidRDefault="00C50A95" w:rsidP="00416506">
            <w:pPr>
              <w:pStyle w:val="tabletext11"/>
              <w:jc w:val="center"/>
              <w:rPr>
                <w:ins w:id="31294" w:author="Author"/>
              </w:rPr>
            </w:pPr>
            <w:ins w:id="31295" w:author="Author">
              <w:r w:rsidRPr="00D016EC">
                <w:t>1.01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B338DF" w14:textId="77777777" w:rsidR="00C50A95" w:rsidRPr="00D016EC" w:rsidRDefault="00C50A95" w:rsidP="00416506">
            <w:pPr>
              <w:pStyle w:val="tabletext11"/>
              <w:jc w:val="center"/>
              <w:rPr>
                <w:ins w:id="31296" w:author="Author"/>
              </w:rPr>
            </w:pPr>
            <w:ins w:id="31297" w:author="Author">
              <w:r w:rsidRPr="00D016EC">
                <w:t>1.65</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998447" w14:textId="77777777" w:rsidR="00C50A95" w:rsidRPr="00D016EC" w:rsidRDefault="00C50A95" w:rsidP="00416506">
            <w:pPr>
              <w:pStyle w:val="tabletext11"/>
              <w:jc w:val="center"/>
              <w:rPr>
                <w:ins w:id="31298" w:author="Author"/>
              </w:rPr>
            </w:pPr>
            <w:ins w:id="31299" w:author="Author">
              <w:r w:rsidRPr="00D016EC">
                <w:t>2.19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745349" w14:textId="77777777" w:rsidR="00C50A95" w:rsidRPr="00D016EC" w:rsidRDefault="00C50A95" w:rsidP="00416506">
            <w:pPr>
              <w:pStyle w:val="tabletext11"/>
              <w:jc w:val="center"/>
              <w:rPr>
                <w:ins w:id="31300" w:author="Author"/>
              </w:rPr>
            </w:pPr>
            <w:ins w:id="31301" w:author="Author">
              <w:r w:rsidRPr="00D016EC">
                <w:t>2.78</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ABF9E6" w14:textId="77777777" w:rsidR="00C50A95" w:rsidRPr="00D016EC" w:rsidRDefault="00C50A95" w:rsidP="00416506">
            <w:pPr>
              <w:pStyle w:val="tabletext11"/>
              <w:jc w:val="center"/>
              <w:rPr>
                <w:ins w:id="31302" w:author="Author"/>
              </w:rPr>
            </w:pPr>
            <w:ins w:id="31303" w:author="Author">
              <w:r w:rsidRPr="00D016EC">
                <w:t>0.94</w:t>
              </w:r>
            </w:ins>
          </w:p>
        </w:tc>
      </w:tr>
      <w:tr w:rsidR="00C50A95" w:rsidRPr="00D016EC" w14:paraId="288115E8" w14:textId="77777777" w:rsidTr="00416506">
        <w:trPr>
          <w:cantSplit/>
          <w:trHeight w:val="190"/>
          <w:ins w:id="31304" w:author="Author"/>
        </w:trPr>
        <w:tc>
          <w:tcPr>
            <w:tcW w:w="200" w:type="dxa"/>
            <w:tcBorders>
              <w:right w:val="single" w:sz="6" w:space="0" w:color="auto"/>
            </w:tcBorders>
            <w:shd w:val="clear" w:color="auto" w:fill="auto"/>
          </w:tcPr>
          <w:p w14:paraId="060521A6" w14:textId="77777777" w:rsidR="00C50A95" w:rsidRPr="00D016EC" w:rsidRDefault="00C50A95" w:rsidP="00416506">
            <w:pPr>
              <w:pStyle w:val="tabletext11"/>
              <w:jc w:val="center"/>
              <w:rPr>
                <w:ins w:id="31305" w:author="Author"/>
              </w:rPr>
            </w:pPr>
          </w:p>
        </w:tc>
        <w:tc>
          <w:tcPr>
            <w:tcW w:w="240" w:type="dxa"/>
            <w:tcBorders>
              <w:top w:val="single" w:sz="6" w:space="0" w:color="auto"/>
              <w:left w:val="single" w:sz="6" w:space="0" w:color="auto"/>
              <w:bottom w:val="single" w:sz="6" w:space="0" w:color="auto"/>
            </w:tcBorders>
            <w:shd w:val="clear" w:color="auto" w:fill="auto"/>
          </w:tcPr>
          <w:p w14:paraId="0DE88984" w14:textId="77777777" w:rsidR="00C50A95" w:rsidRPr="00D016EC" w:rsidRDefault="00C50A95" w:rsidP="00416506">
            <w:pPr>
              <w:pStyle w:val="tabletext11"/>
              <w:jc w:val="right"/>
              <w:rPr>
                <w:ins w:id="31306" w:author="Author"/>
              </w:rPr>
            </w:pPr>
          </w:p>
        </w:tc>
        <w:tc>
          <w:tcPr>
            <w:tcW w:w="1800" w:type="dxa"/>
            <w:tcBorders>
              <w:top w:val="single" w:sz="6" w:space="0" w:color="auto"/>
              <w:left w:val="nil"/>
              <w:bottom w:val="single" w:sz="6" w:space="0" w:color="auto"/>
              <w:right w:val="single" w:sz="6" w:space="0" w:color="auto"/>
            </w:tcBorders>
            <w:shd w:val="clear" w:color="auto" w:fill="auto"/>
          </w:tcPr>
          <w:p w14:paraId="2CF046E0" w14:textId="77777777" w:rsidR="00C50A95" w:rsidRPr="00D016EC" w:rsidRDefault="00C50A95" w:rsidP="00416506">
            <w:pPr>
              <w:pStyle w:val="tabletext11"/>
              <w:tabs>
                <w:tab w:val="decimal" w:pos="681"/>
              </w:tabs>
              <w:rPr>
                <w:ins w:id="31307" w:author="Author"/>
              </w:rPr>
            </w:pPr>
            <w:ins w:id="31308" w:author="Author">
              <w:r w:rsidRPr="00D016EC">
                <w:t>100,000 to 114,999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DBC283" w14:textId="77777777" w:rsidR="00C50A95" w:rsidRPr="00D016EC" w:rsidRDefault="00C50A95" w:rsidP="00416506">
            <w:pPr>
              <w:pStyle w:val="tabletext11"/>
              <w:jc w:val="center"/>
              <w:rPr>
                <w:ins w:id="31309" w:author="Author"/>
              </w:rPr>
            </w:pPr>
            <w:ins w:id="31310" w:author="Author">
              <w:r w:rsidRPr="00D016EC">
                <w:t>1.23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C1EBD7" w14:textId="77777777" w:rsidR="00C50A95" w:rsidRPr="00D016EC" w:rsidRDefault="00C50A95" w:rsidP="00416506">
            <w:pPr>
              <w:pStyle w:val="tabletext11"/>
              <w:jc w:val="center"/>
              <w:rPr>
                <w:ins w:id="31311" w:author="Author"/>
              </w:rPr>
            </w:pPr>
            <w:ins w:id="31312" w:author="Author">
              <w:r w:rsidRPr="00D016EC">
                <w:t>1.19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815F30" w14:textId="77777777" w:rsidR="00C50A95" w:rsidRPr="00D016EC" w:rsidRDefault="00C50A95" w:rsidP="00416506">
            <w:pPr>
              <w:pStyle w:val="tabletext11"/>
              <w:jc w:val="center"/>
              <w:rPr>
                <w:ins w:id="31313" w:author="Author"/>
              </w:rPr>
            </w:pPr>
            <w:ins w:id="31314" w:author="Author">
              <w:r w:rsidRPr="00D016EC">
                <w:t>1.14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2D843C" w14:textId="77777777" w:rsidR="00C50A95" w:rsidRPr="00D016EC" w:rsidRDefault="00C50A95" w:rsidP="00416506">
            <w:pPr>
              <w:pStyle w:val="tabletext11"/>
              <w:jc w:val="center"/>
              <w:rPr>
                <w:ins w:id="31315" w:author="Author"/>
              </w:rPr>
            </w:pPr>
            <w:ins w:id="31316" w:author="Author">
              <w:r w:rsidRPr="00D016EC">
                <w:t>1.02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36DCCB" w14:textId="77777777" w:rsidR="00C50A95" w:rsidRPr="00D016EC" w:rsidRDefault="00C50A95" w:rsidP="00416506">
            <w:pPr>
              <w:pStyle w:val="tabletext11"/>
              <w:jc w:val="center"/>
              <w:rPr>
                <w:ins w:id="31317" w:author="Author"/>
              </w:rPr>
            </w:pPr>
            <w:ins w:id="31318" w:author="Author">
              <w:r w:rsidRPr="00D016EC">
                <w:t>1.11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C14046" w14:textId="77777777" w:rsidR="00C50A95" w:rsidRPr="00D016EC" w:rsidRDefault="00C50A95" w:rsidP="00416506">
            <w:pPr>
              <w:pStyle w:val="tabletext11"/>
              <w:jc w:val="center"/>
              <w:rPr>
                <w:ins w:id="31319" w:author="Author"/>
              </w:rPr>
            </w:pPr>
            <w:ins w:id="31320" w:author="Author">
              <w:r w:rsidRPr="00D016EC">
                <w:t>1.02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CB7FE4" w14:textId="77777777" w:rsidR="00C50A95" w:rsidRPr="00D016EC" w:rsidRDefault="00C50A95" w:rsidP="00416506">
            <w:pPr>
              <w:pStyle w:val="tabletext11"/>
              <w:jc w:val="center"/>
              <w:rPr>
                <w:ins w:id="31321" w:author="Author"/>
              </w:rPr>
            </w:pPr>
            <w:ins w:id="31322" w:author="Author">
              <w:r w:rsidRPr="00D016EC">
                <w:t>1.73</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F62C16" w14:textId="77777777" w:rsidR="00C50A95" w:rsidRPr="00D016EC" w:rsidRDefault="00C50A95" w:rsidP="00416506">
            <w:pPr>
              <w:pStyle w:val="tabletext11"/>
              <w:jc w:val="center"/>
              <w:rPr>
                <w:ins w:id="31323" w:author="Author"/>
              </w:rPr>
            </w:pPr>
            <w:ins w:id="31324" w:author="Author">
              <w:r w:rsidRPr="00D016EC">
                <w:t>2.30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063529" w14:textId="77777777" w:rsidR="00C50A95" w:rsidRPr="00D016EC" w:rsidRDefault="00C50A95" w:rsidP="00416506">
            <w:pPr>
              <w:pStyle w:val="tabletext11"/>
              <w:jc w:val="center"/>
              <w:rPr>
                <w:ins w:id="31325" w:author="Author"/>
              </w:rPr>
            </w:pPr>
            <w:ins w:id="31326" w:author="Author">
              <w:r w:rsidRPr="00D016EC">
                <w:t>2.92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3258AF" w14:textId="77777777" w:rsidR="00C50A95" w:rsidRPr="00D016EC" w:rsidRDefault="00C50A95" w:rsidP="00416506">
            <w:pPr>
              <w:pStyle w:val="tabletext11"/>
              <w:jc w:val="center"/>
              <w:rPr>
                <w:ins w:id="31327" w:author="Author"/>
              </w:rPr>
            </w:pPr>
            <w:ins w:id="31328" w:author="Author">
              <w:r w:rsidRPr="00D016EC">
                <w:t>0.93</w:t>
              </w:r>
            </w:ins>
          </w:p>
        </w:tc>
      </w:tr>
      <w:tr w:rsidR="00C50A95" w:rsidRPr="00D016EC" w14:paraId="18074DD2" w14:textId="77777777" w:rsidTr="00416506">
        <w:trPr>
          <w:cantSplit/>
          <w:trHeight w:val="190"/>
          <w:ins w:id="31329" w:author="Author"/>
        </w:trPr>
        <w:tc>
          <w:tcPr>
            <w:tcW w:w="200" w:type="dxa"/>
            <w:tcBorders>
              <w:right w:val="single" w:sz="6" w:space="0" w:color="auto"/>
            </w:tcBorders>
            <w:shd w:val="clear" w:color="auto" w:fill="auto"/>
          </w:tcPr>
          <w:p w14:paraId="7B322112" w14:textId="77777777" w:rsidR="00C50A95" w:rsidRPr="00D016EC" w:rsidRDefault="00C50A95" w:rsidP="00416506">
            <w:pPr>
              <w:pStyle w:val="tabletext11"/>
              <w:jc w:val="center"/>
              <w:rPr>
                <w:ins w:id="31330" w:author="Author"/>
              </w:rPr>
            </w:pPr>
          </w:p>
        </w:tc>
        <w:tc>
          <w:tcPr>
            <w:tcW w:w="240" w:type="dxa"/>
            <w:tcBorders>
              <w:top w:val="single" w:sz="6" w:space="0" w:color="auto"/>
              <w:left w:val="single" w:sz="6" w:space="0" w:color="auto"/>
              <w:bottom w:val="single" w:sz="6" w:space="0" w:color="auto"/>
            </w:tcBorders>
            <w:shd w:val="clear" w:color="auto" w:fill="auto"/>
          </w:tcPr>
          <w:p w14:paraId="4D2BADCB" w14:textId="77777777" w:rsidR="00C50A95" w:rsidRPr="00D016EC" w:rsidRDefault="00C50A95" w:rsidP="00416506">
            <w:pPr>
              <w:pStyle w:val="tabletext11"/>
              <w:jc w:val="right"/>
              <w:rPr>
                <w:ins w:id="31331" w:author="Author"/>
              </w:rPr>
            </w:pPr>
          </w:p>
        </w:tc>
        <w:tc>
          <w:tcPr>
            <w:tcW w:w="1800" w:type="dxa"/>
            <w:tcBorders>
              <w:top w:val="single" w:sz="6" w:space="0" w:color="auto"/>
              <w:left w:val="nil"/>
              <w:bottom w:val="single" w:sz="6" w:space="0" w:color="auto"/>
              <w:right w:val="single" w:sz="6" w:space="0" w:color="auto"/>
            </w:tcBorders>
            <w:shd w:val="clear" w:color="auto" w:fill="auto"/>
          </w:tcPr>
          <w:p w14:paraId="1FB72123" w14:textId="77777777" w:rsidR="00C50A95" w:rsidRPr="00D016EC" w:rsidRDefault="00C50A95" w:rsidP="00416506">
            <w:pPr>
              <w:pStyle w:val="tabletext11"/>
              <w:tabs>
                <w:tab w:val="decimal" w:pos="681"/>
              </w:tabs>
              <w:rPr>
                <w:ins w:id="31332" w:author="Author"/>
              </w:rPr>
            </w:pPr>
            <w:ins w:id="31333" w:author="Author">
              <w:r w:rsidRPr="00D016EC">
                <w:t>115,000 to 129,999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7EEDC4" w14:textId="77777777" w:rsidR="00C50A95" w:rsidRPr="00D016EC" w:rsidRDefault="00C50A95" w:rsidP="00416506">
            <w:pPr>
              <w:pStyle w:val="tabletext11"/>
              <w:jc w:val="center"/>
              <w:rPr>
                <w:ins w:id="31334" w:author="Author"/>
              </w:rPr>
            </w:pPr>
            <w:ins w:id="31335" w:author="Author">
              <w:r w:rsidRPr="00D016EC">
                <w:t>1.26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745EEE" w14:textId="77777777" w:rsidR="00C50A95" w:rsidRPr="00D016EC" w:rsidRDefault="00C50A95" w:rsidP="00416506">
            <w:pPr>
              <w:pStyle w:val="tabletext11"/>
              <w:jc w:val="center"/>
              <w:rPr>
                <w:ins w:id="31336" w:author="Author"/>
              </w:rPr>
            </w:pPr>
            <w:ins w:id="31337" w:author="Author">
              <w:r w:rsidRPr="00D016EC">
                <w:t>1.22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6AAB6D" w14:textId="77777777" w:rsidR="00C50A95" w:rsidRPr="00D016EC" w:rsidRDefault="00C50A95" w:rsidP="00416506">
            <w:pPr>
              <w:pStyle w:val="tabletext11"/>
              <w:jc w:val="center"/>
              <w:rPr>
                <w:ins w:id="31338" w:author="Author"/>
              </w:rPr>
            </w:pPr>
            <w:ins w:id="31339" w:author="Author">
              <w:r w:rsidRPr="00D016EC">
                <w:t>1.16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3F3BB4" w14:textId="77777777" w:rsidR="00C50A95" w:rsidRPr="00D016EC" w:rsidRDefault="00C50A95" w:rsidP="00416506">
            <w:pPr>
              <w:pStyle w:val="tabletext11"/>
              <w:jc w:val="center"/>
              <w:rPr>
                <w:ins w:id="31340" w:author="Author"/>
              </w:rPr>
            </w:pPr>
            <w:ins w:id="31341" w:author="Author">
              <w:r w:rsidRPr="00D016EC">
                <w:t>1.02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E250B1" w14:textId="77777777" w:rsidR="00C50A95" w:rsidRPr="00D016EC" w:rsidRDefault="00C50A95" w:rsidP="00416506">
            <w:pPr>
              <w:pStyle w:val="tabletext11"/>
              <w:jc w:val="center"/>
              <w:rPr>
                <w:ins w:id="31342" w:author="Author"/>
              </w:rPr>
            </w:pPr>
            <w:ins w:id="31343" w:author="Author">
              <w:r w:rsidRPr="00D016EC">
                <w:t>1.13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3E6A25" w14:textId="77777777" w:rsidR="00C50A95" w:rsidRPr="00D016EC" w:rsidRDefault="00C50A95" w:rsidP="00416506">
            <w:pPr>
              <w:pStyle w:val="tabletext11"/>
              <w:jc w:val="center"/>
              <w:rPr>
                <w:ins w:id="31344" w:author="Author"/>
              </w:rPr>
            </w:pPr>
            <w:ins w:id="31345" w:author="Author">
              <w:r w:rsidRPr="00D016EC">
                <w:t>1.03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7AF119" w14:textId="77777777" w:rsidR="00C50A95" w:rsidRPr="00D016EC" w:rsidRDefault="00C50A95" w:rsidP="00416506">
            <w:pPr>
              <w:pStyle w:val="tabletext11"/>
              <w:jc w:val="center"/>
              <w:rPr>
                <w:ins w:id="31346" w:author="Author"/>
              </w:rPr>
            </w:pPr>
            <w:ins w:id="31347" w:author="Author">
              <w:r w:rsidRPr="00D016EC">
                <w:t>1.81</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8015E2" w14:textId="77777777" w:rsidR="00C50A95" w:rsidRPr="00D016EC" w:rsidRDefault="00C50A95" w:rsidP="00416506">
            <w:pPr>
              <w:pStyle w:val="tabletext11"/>
              <w:jc w:val="center"/>
              <w:rPr>
                <w:ins w:id="31348" w:author="Author"/>
              </w:rPr>
            </w:pPr>
            <w:ins w:id="31349" w:author="Author">
              <w:r w:rsidRPr="00D016EC">
                <w:t>2.40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D47C15" w14:textId="77777777" w:rsidR="00C50A95" w:rsidRPr="00D016EC" w:rsidRDefault="00C50A95" w:rsidP="00416506">
            <w:pPr>
              <w:pStyle w:val="tabletext11"/>
              <w:jc w:val="center"/>
              <w:rPr>
                <w:ins w:id="31350" w:author="Author"/>
              </w:rPr>
            </w:pPr>
            <w:ins w:id="31351" w:author="Author">
              <w:r w:rsidRPr="00D016EC">
                <w:t>3.04</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A90A92" w14:textId="77777777" w:rsidR="00C50A95" w:rsidRPr="00D016EC" w:rsidRDefault="00C50A95" w:rsidP="00416506">
            <w:pPr>
              <w:pStyle w:val="tabletext11"/>
              <w:jc w:val="center"/>
              <w:rPr>
                <w:ins w:id="31352" w:author="Author"/>
              </w:rPr>
            </w:pPr>
            <w:ins w:id="31353" w:author="Author">
              <w:r w:rsidRPr="00D016EC">
                <w:t>0.92</w:t>
              </w:r>
            </w:ins>
          </w:p>
        </w:tc>
      </w:tr>
      <w:tr w:rsidR="00C50A95" w:rsidRPr="00D016EC" w14:paraId="4640132D" w14:textId="77777777" w:rsidTr="00416506">
        <w:trPr>
          <w:cantSplit/>
          <w:trHeight w:val="190"/>
          <w:ins w:id="31354" w:author="Author"/>
        </w:trPr>
        <w:tc>
          <w:tcPr>
            <w:tcW w:w="200" w:type="dxa"/>
            <w:tcBorders>
              <w:right w:val="single" w:sz="6" w:space="0" w:color="auto"/>
            </w:tcBorders>
            <w:shd w:val="clear" w:color="auto" w:fill="auto"/>
          </w:tcPr>
          <w:p w14:paraId="6B412F67" w14:textId="77777777" w:rsidR="00C50A95" w:rsidRPr="00D016EC" w:rsidRDefault="00C50A95" w:rsidP="00416506">
            <w:pPr>
              <w:pStyle w:val="tabletext11"/>
              <w:jc w:val="center"/>
              <w:rPr>
                <w:ins w:id="31355" w:author="Author"/>
              </w:rPr>
            </w:pPr>
          </w:p>
        </w:tc>
        <w:tc>
          <w:tcPr>
            <w:tcW w:w="240" w:type="dxa"/>
            <w:tcBorders>
              <w:top w:val="single" w:sz="6" w:space="0" w:color="auto"/>
              <w:left w:val="single" w:sz="6" w:space="0" w:color="auto"/>
              <w:bottom w:val="single" w:sz="6" w:space="0" w:color="auto"/>
            </w:tcBorders>
            <w:shd w:val="clear" w:color="auto" w:fill="auto"/>
          </w:tcPr>
          <w:p w14:paraId="3EC47283" w14:textId="77777777" w:rsidR="00C50A95" w:rsidRPr="00D016EC" w:rsidRDefault="00C50A95" w:rsidP="00416506">
            <w:pPr>
              <w:pStyle w:val="tabletext11"/>
              <w:jc w:val="right"/>
              <w:rPr>
                <w:ins w:id="31356" w:author="Author"/>
              </w:rPr>
            </w:pPr>
          </w:p>
        </w:tc>
        <w:tc>
          <w:tcPr>
            <w:tcW w:w="1800" w:type="dxa"/>
            <w:tcBorders>
              <w:top w:val="single" w:sz="6" w:space="0" w:color="auto"/>
              <w:left w:val="nil"/>
              <w:bottom w:val="single" w:sz="6" w:space="0" w:color="auto"/>
              <w:right w:val="single" w:sz="6" w:space="0" w:color="auto"/>
            </w:tcBorders>
            <w:shd w:val="clear" w:color="auto" w:fill="auto"/>
          </w:tcPr>
          <w:p w14:paraId="1169DB3E" w14:textId="77777777" w:rsidR="00C50A95" w:rsidRPr="00D016EC" w:rsidRDefault="00C50A95" w:rsidP="00416506">
            <w:pPr>
              <w:pStyle w:val="tabletext11"/>
              <w:tabs>
                <w:tab w:val="decimal" w:pos="681"/>
              </w:tabs>
              <w:rPr>
                <w:ins w:id="31357" w:author="Author"/>
              </w:rPr>
            </w:pPr>
            <w:ins w:id="31358" w:author="Author">
              <w:r w:rsidRPr="00D016EC">
                <w:t>130,000 to 149,999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0C9039" w14:textId="77777777" w:rsidR="00C50A95" w:rsidRPr="00D016EC" w:rsidRDefault="00C50A95" w:rsidP="00416506">
            <w:pPr>
              <w:pStyle w:val="tabletext11"/>
              <w:jc w:val="center"/>
              <w:rPr>
                <w:ins w:id="31359" w:author="Author"/>
              </w:rPr>
            </w:pPr>
            <w:ins w:id="31360" w:author="Author">
              <w:r w:rsidRPr="00D016EC">
                <w:t>1.28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05A51C" w14:textId="77777777" w:rsidR="00C50A95" w:rsidRPr="00D016EC" w:rsidRDefault="00C50A95" w:rsidP="00416506">
            <w:pPr>
              <w:pStyle w:val="tabletext11"/>
              <w:jc w:val="center"/>
              <w:rPr>
                <w:ins w:id="31361" w:author="Author"/>
              </w:rPr>
            </w:pPr>
            <w:ins w:id="31362" w:author="Author">
              <w:r w:rsidRPr="00D016EC">
                <w:t>1.24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9C0B2C" w14:textId="77777777" w:rsidR="00C50A95" w:rsidRPr="00D016EC" w:rsidRDefault="00C50A95" w:rsidP="00416506">
            <w:pPr>
              <w:pStyle w:val="tabletext11"/>
              <w:jc w:val="center"/>
              <w:rPr>
                <w:ins w:id="31363" w:author="Author"/>
              </w:rPr>
            </w:pPr>
            <w:ins w:id="31364" w:author="Author">
              <w:r w:rsidRPr="00D016EC">
                <w:t>1.18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657552" w14:textId="77777777" w:rsidR="00C50A95" w:rsidRPr="00D016EC" w:rsidRDefault="00C50A95" w:rsidP="00416506">
            <w:pPr>
              <w:pStyle w:val="tabletext11"/>
              <w:jc w:val="center"/>
              <w:rPr>
                <w:ins w:id="31365" w:author="Author"/>
              </w:rPr>
            </w:pPr>
            <w:ins w:id="31366" w:author="Author">
              <w:r w:rsidRPr="00D016EC">
                <w:t>1.03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529891" w14:textId="77777777" w:rsidR="00C50A95" w:rsidRPr="00D016EC" w:rsidRDefault="00C50A95" w:rsidP="00416506">
            <w:pPr>
              <w:pStyle w:val="tabletext11"/>
              <w:jc w:val="center"/>
              <w:rPr>
                <w:ins w:id="31367" w:author="Author"/>
              </w:rPr>
            </w:pPr>
            <w:ins w:id="31368" w:author="Author">
              <w:r w:rsidRPr="00D016EC">
                <w:t>1.15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B3BAFB" w14:textId="77777777" w:rsidR="00C50A95" w:rsidRPr="00D016EC" w:rsidRDefault="00C50A95" w:rsidP="00416506">
            <w:pPr>
              <w:pStyle w:val="tabletext11"/>
              <w:jc w:val="center"/>
              <w:rPr>
                <w:ins w:id="31369" w:author="Author"/>
              </w:rPr>
            </w:pPr>
            <w:ins w:id="31370" w:author="Author">
              <w:r w:rsidRPr="00D016EC">
                <w:t>1.03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1913E3" w14:textId="77777777" w:rsidR="00C50A95" w:rsidRPr="00D016EC" w:rsidRDefault="00C50A95" w:rsidP="00416506">
            <w:pPr>
              <w:pStyle w:val="tabletext11"/>
              <w:jc w:val="center"/>
              <w:rPr>
                <w:ins w:id="31371" w:author="Author"/>
              </w:rPr>
            </w:pPr>
            <w:ins w:id="31372" w:author="Author">
              <w:r w:rsidRPr="00D016EC">
                <w:t>1.88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1CCA19" w14:textId="77777777" w:rsidR="00C50A95" w:rsidRPr="00D016EC" w:rsidRDefault="00C50A95" w:rsidP="00416506">
            <w:pPr>
              <w:pStyle w:val="tabletext11"/>
              <w:jc w:val="center"/>
              <w:rPr>
                <w:ins w:id="31373" w:author="Author"/>
              </w:rPr>
            </w:pPr>
            <w:ins w:id="31374" w:author="Author">
              <w:r w:rsidRPr="00D016EC">
                <w:t>2.50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820ABA" w14:textId="77777777" w:rsidR="00C50A95" w:rsidRPr="00D016EC" w:rsidRDefault="00C50A95" w:rsidP="00416506">
            <w:pPr>
              <w:pStyle w:val="tabletext11"/>
              <w:jc w:val="center"/>
              <w:rPr>
                <w:ins w:id="31375" w:author="Author"/>
              </w:rPr>
            </w:pPr>
            <w:ins w:id="31376" w:author="Author">
              <w:r w:rsidRPr="00D016EC">
                <w:t>3.17</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E2861F" w14:textId="77777777" w:rsidR="00C50A95" w:rsidRPr="00D016EC" w:rsidRDefault="00C50A95" w:rsidP="00416506">
            <w:pPr>
              <w:pStyle w:val="tabletext11"/>
              <w:jc w:val="center"/>
              <w:rPr>
                <w:ins w:id="31377" w:author="Author"/>
              </w:rPr>
            </w:pPr>
            <w:ins w:id="31378" w:author="Author">
              <w:r w:rsidRPr="00D016EC">
                <w:t>0.92</w:t>
              </w:r>
            </w:ins>
          </w:p>
        </w:tc>
      </w:tr>
      <w:tr w:rsidR="00C50A95" w:rsidRPr="00D016EC" w14:paraId="5413C520" w14:textId="77777777" w:rsidTr="00416506">
        <w:trPr>
          <w:cantSplit/>
          <w:trHeight w:val="190"/>
          <w:ins w:id="31379" w:author="Author"/>
        </w:trPr>
        <w:tc>
          <w:tcPr>
            <w:tcW w:w="200" w:type="dxa"/>
            <w:tcBorders>
              <w:right w:val="single" w:sz="6" w:space="0" w:color="auto"/>
            </w:tcBorders>
            <w:shd w:val="clear" w:color="auto" w:fill="auto"/>
          </w:tcPr>
          <w:p w14:paraId="232C7CDE" w14:textId="77777777" w:rsidR="00C50A95" w:rsidRPr="00D016EC" w:rsidRDefault="00C50A95" w:rsidP="00416506">
            <w:pPr>
              <w:pStyle w:val="tabletext11"/>
              <w:jc w:val="center"/>
              <w:rPr>
                <w:ins w:id="31380" w:author="Author"/>
              </w:rPr>
            </w:pPr>
          </w:p>
        </w:tc>
        <w:tc>
          <w:tcPr>
            <w:tcW w:w="240" w:type="dxa"/>
            <w:tcBorders>
              <w:top w:val="single" w:sz="6" w:space="0" w:color="auto"/>
              <w:left w:val="single" w:sz="6" w:space="0" w:color="auto"/>
              <w:bottom w:val="single" w:sz="6" w:space="0" w:color="auto"/>
            </w:tcBorders>
            <w:shd w:val="clear" w:color="auto" w:fill="auto"/>
          </w:tcPr>
          <w:p w14:paraId="7CBF0A1D" w14:textId="77777777" w:rsidR="00C50A95" w:rsidRPr="00D016EC" w:rsidRDefault="00C50A95" w:rsidP="00416506">
            <w:pPr>
              <w:pStyle w:val="tabletext11"/>
              <w:jc w:val="right"/>
              <w:rPr>
                <w:ins w:id="31381" w:author="Author"/>
              </w:rPr>
            </w:pPr>
          </w:p>
        </w:tc>
        <w:tc>
          <w:tcPr>
            <w:tcW w:w="1800" w:type="dxa"/>
            <w:tcBorders>
              <w:top w:val="single" w:sz="6" w:space="0" w:color="auto"/>
              <w:left w:val="nil"/>
              <w:bottom w:val="single" w:sz="6" w:space="0" w:color="auto"/>
              <w:right w:val="single" w:sz="6" w:space="0" w:color="auto"/>
            </w:tcBorders>
            <w:shd w:val="clear" w:color="auto" w:fill="auto"/>
          </w:tcPr>
          <w:p w14:paraId="47F406F3" w14:textId="77777777" w:rsidR="00C50A95" w:rsidRPr="00D016EC" w:rsidRDefault="00C50A95" w:rsidP="00416506">
            <w:pPr>
              <w:pStyle w:val="tabletext11"/>
              <w:tabs>
                <w:tab w:val="decimal" w:pos="681"/>
              </w:tabs>
              <w:rPr>
                <w:ins w:id="31382" w:author="Author"/>
              </w:rPr>
            </w:pPr>
            <w:ins w:id="31383" w:author="Author">
              <w:r w:rsidRPr="00D016EC">
                <w:t>150,000 to 174,999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BB8166" w14:textId="77777777" w:rsidR="00C50A95" w:rsidRPr="00D016EC" w:rsidRDefault="00C50A95" w:rsidP="00416506">
            <w:pPr>
              <w:pStyle w:val="tabletext11"/>
              <w:jc w:val="center"/>
              <w:rPr>
                <w:ins w:id="31384" w:author="Author"/>
              </w:rPr>
            </w:pPr>
            <w:ins w:id="31385" w:author="Author">
              <w:r w:rsidRPr="00D016EC">
                <w:t>1.31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60202F" w14:textId="77777777" w:rsidR="00C50A95" w:rsidRPr="00D016EC" w:rsidRDefault="00C50A95" w:rsidP="00416506">
            <w:pPr>
              <w:pStyle w:val="tabletext11"/>
              <w:jc w:val="center"/>
              <w:rPr>
                <w:ins w:id="31386" w:author="Author"/>
              </w:rPr>
            </w:pPr>
            <w:ins w:id="31387" w:author="Author">
              <w:r w:rsidRPr="00D016EC">
                <w:t>1.27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BFAE46" w14:textId="77777777" w:rsidR="00C50A95" w:rsidRPr="00D016EC" w:rsidRDefault="00C50A95" w:rsidP="00416506">
            <w:pPr>
              <w:pStyle w:val="tabletext11"/>
              <w:jc w:val="center"/>
              <w:rPr>
                <w:ins w:id="31388" w:author="Author"/>
              </w:rPr>
            </w:pPr>
            <w:ins w:id="31389" w:author="Author">
              <w:r w:rsidRPr="00D016EC">
                <w:t>1.20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8D8F5E" w14:textId="77777777" w:rsidR="00C50A95" w:rsidRPr="00D016EC" w:rsidRDefault="00C50A95" w:rsidP="00416506">
            <w:pPr>
              <w:pStyle w:val="tabletext11"/>
              <w:jc w:val="center"/>
              <w:rPr>
                <w:ins w:id="31390" w:author="Author"/>
              </w:rPr>
            </w:pPr>
            <w:ins w:id="31391" w:author="Author">
              <w:r w:rsidRPr="00D016EC">
                <w:t>1.04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C1DE1F" w14:textId="77777777" w:rsidR="00C50A95" w:rsidRPr="00D016EC" w:rsidRDefault="00C50A95" w:rsidP="00416506">
            <w:pPr>
              <w:pStyle w:val="tabletext11"/>
              <w:jc w:val="center"/>
              <w:rPr>
                <w:ins w:id="31392" w:author="Author"/>
              </w:rPr>
            </w:pPr>
            <w:ins w:id="31393" w:author="Author">
              <w:r w:rsidRPr="00D016EC">
                <w:t>1.17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72FDFD" w14:textId="77777777" w:rsidR="00C50A95" w:rsidRPr="00D016EC" w:rsidRDefault="00C50A95" w:rsidP="00416506">
            <w:pPr>
              <w:pStyle w:val="tabletext11"/>
              <w:jc w:val="center"/>
              <w:rPr>
                <w:ins w:id="31394" w:author="Author"/>
              </w:rPr>
            </w:pPr>
            <w:ins w:id="31395" w:author="Author">
              <w:r w:rsidRPr="00D016EC">
                <w:t>1.04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86ABA1" w14:textId="77777777" w:rsidR="00C50A95" w:rsidRPr="00D016EC" w:rsidRDefault="00C50A95" w:rsidP="00416506">
            <w:pPr>
              <w:pStyle w:val="tabletext11"/>
              <w:jc w:val="center"/>
              <w:rPr>
                <w:ins w:id="31396" w:author="Author"/>
              </w:rPr>
            </w:pPr>
            <w:ins w:id="31397" w:author="Author">
              <w:r w:rsidRPr="00D016EC">
                <w:t>1.97</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72F55D" w14:textId="77777777" w:rsidR="00C50A95" w:rsidRPr="00D016EC" w:rsidRDefault="00C50A95" w:rsidP="00416506">
            <w:pPr>
              <w:pStyle w:val="tabletext11"/>
              <w:jc w:val="center"/>
              <w:rPr>
                <w:ins w:id="31398" w:author="Author"/>
              </w:rPr>
            </w:pPr>
            <w:ins w:id="31399" w:author="Author">
              <w:r w:rsidRPr="00D016EC">
                <w:t>2.62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3BBB44" w14:textId="77777777" w:rsidR="00C50A95" w:rsidRPr="00D016EC" w:rsidRDefault="00C50A95" w:rsidP="00416506">
            <w:pPr>
              <w:pStyle w:val="tabletext11"/>
              <w:jc w:val="center"/>
              <w:rPr>
                <w:ins w:id="31400" w:author="Author"/>
              </w:rPr>
            </w:pPr>
            <w:ins w:id="31401" w:author="Author">
              <w:r w:rsidRPr="00D016EC">
                <w:t>3.32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8BF3C6" w14:textId="77777777" w:rsidR="00C50A95" w:rsidRPr="00D016EC" w:rsidRDefault="00C50A95" w:rsidP="00416506">
            <w:pPr>
              <w:pStyle w:val="tabletext11"/>
              <w:jc w:val="center"/>
              <w:rPr>
                <w:ins w:id="31402" w:author="Author"/>
              </w:rPr>
            </w:pPr>
            <w:ins w:id="31403" w:author="Author">
              <w:r w:rsidRPr="00D016EC">
                <w:t>0.91</w:t>
              </w:r>
            </w:ins>
          </w:p>
        </w:tc>
      </w:tr>
      <w:tr w:rsidR="00C50A95" w:rsidRPr="00D016EC" w14:paraId="3A03CF6E" w14:textId="77777777" w:rsidTr="00416506">
        <w:trPr>
          <w:cantSplit/>
          <w:trHeight w:val="190"/>
          <w:ins w:id="31404" w:author="Author"/>
        </w:trPr>
        <w:tc>
          <w:tcPr>
            <w:tcW w:w="200" w:type="dxa"/>
            <w:tcBorders>
              <w:right w:val="single" w:sz="6" w:space="0" w:color="auto"/>
            </w:tcBorders>
            <w:shd w:val="clear" w:color="auto" w:fill="auto"/>
          </w:tcPr>
          <w:p w14:paraId="157E406F" w14:textId="77777777" w:rsidR="00C50A95" w:rsidRPr="00D016EC" w:rsidRDefault="00C50A95" w:rsidP="00416506">
            <w:pPr>
              <w:pStyle w:val="tabletext11"/>
              <w:jc w:val="center"/>
              <w:rPr>
                <w:ins w:id="31405" w:author="Author"/>
              </w:rPr>
            </w:pPr>
          </w:p>
        </w:tc>
        <w:tc>
          <w:tcPr>
            <w:tcW w:w="240" w:type="dxa"/>
            <w:tcBorders>
              <w:top w:val="single" w:sz="6" w:space="0" w:color="auto"/>
              <w:left w:val="single" w:sz="6" w:space="0" w:color="auto"/>
              <w:bottom w:val="single" w:sz="6" w:space="0" w:color="auto"/>
            </w:tcBorders>
            <w:shd w:val="clear" w:color="auto" w:fill="auto"/>
          </w:tcPr>
          <w:p w14:paraId="277A93B4" w14:textId="77777777" w:rsidR="00C50A95" w:rsidRPr="00D016EC" w:rsidRDefault="00C50A95" w:rsidP="00416506">
            <w:pPr>
              <w:pStyle w:val="tabletext11"/>
              <w:jc w:val="right"/>
              <w:rPr>
                <w:ins w:id="31406" w:author="Author"/>
              </w:rPr>
            </w:pPr>
          </w:p>
        </w:tc>
        <w:tc>
          <w:tcPr>
            <w:tcW w:w="1800" w:type="dxa"/>
            <w:tcBorders>
              <w:top w:val="single" w:sz="6" w:space="0" w:color="auto"/>
              <w:left w:val="nil"/>
              <w:bottom w:val="single" w:sz="6" w:space="0" w:color="auto"/>
              <w:right w:val="single" w:sz="6" w:space="0" w:color="auto"/>
            </w:tcBorders>
            <w:shd w:val="clear" w:color="auto" w:fill="auto"/>
          </w:tcPr>
          <w:p w14:paraId="24812EC5" w14:textId="77777777" w:rsidR="00C50A95" w:rsidRPr="00D016EC" w:rsidRDefault="00C50A95" w:rsidP="00416506">
            <w:pPr>
              <w:pStyle w:val="tabletext11"/>
              <w:tabs>
                <w:tab w:val="decimal" w:pos="681"/>
              </w:tabs>
              <w:rPr>
                <w:ins w:id="31407" w:author="Author"/>
              </w:rPr>
            </w:pPr>
            <w:ins w:id="31408" w:author="Author">
              <w:r w:rsidRPr="00D016EC">
                <w:t>175,000 to 199,999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EBEEE5" w14:textId="77777777" w:rsidR="00C50A95" w:rsidRPr="00D016EC" w:rsidRDefault="00C50A95" w:rsidP="00416506">
            <w:pPr>
              <w:pStyle w:val="tabletext11"/>
              <w:jc w:val="center"/>
              <w:rPr>
                <w:ins w:id="31409" w:author="Author"/>
              </w:rPr>
            </w:pPr>
            <w:ins w:id="31410" w:author="Author">
              <w:r w:rsidRPr="00D016EC">
                <w:t>1.34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388AEE" w14:textId="77777777" w:rsidR="00C50A95" w:rsidRPr="00D016EC" w:rsidRDefault="00C50A95" w:rsidP="00416506">
            <w:pPr>
              <w:pStyle w:val="tabletext11"/>
              <w:jc w:val="center"/>
              <w:rPr>
                <w:ins w:id="31411" w:author="Author"/>
              </w:rPr>
            </w:pPr>
            <w:ins w:id="31412" w:author="Author">
              <w:r w:rsidRPr="00D016EC">
                <w:t>1.29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3687BB" w14:textId="77777777" w:rsidR="00C50A95" w:rsidRPr="00D016EC" w:rsidRDefault="00C50A95" w:rsidP="00416506">
            <w:pPr>
              <w:pStyle w:val="tabletext11"/>
              <w:jc w:val="center"/>
              <w:rPr>
                <w:ins w:id="31413" w:author="Author"/>
              </w:rPr>
            </w:pPr>
            <w:ins w:id="31414" w:author="Author">
              <w:r w:rsidRPr="00D016EC">
                <w:t>1.23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01DE68" w14:textId="77777777" w:rsidR="00C50A95" w:rsidRPr="00D016EC" w:rsidRDefault="00C50A95" w:rsidP="00416506">
            <w:pPr>
              <w:pStyle w:val="tabletext11"/>
              <w:jc w:val="center"/>
              <w:rPr>
                <w:ins w:id="31415" w:author="Author"/>
              </w:rPr>
            </w:pPr>
            <w:ins w:id="31416" w:author="Author">
              <w:r w:rsidRPr="00D016EC">
                <w:t>1.05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BE34F0" w14:textId="77777777" w:rsidR="00C50A95" w:rsidRPr="00D016EC" w:rsidRDefault="00C50A95" w:rsidP="00416506">
            <w:pPr>
              <w:pStyle w:val="tabletext11"/>
              <w:jc w:val="center"/>
              <w:rPr>
                <w:ins w:id="31417" w:author="Author"/>
              </w:rPr>
            </w:pPr>
            <w:ins w:id="31418" w:author="Author">
              <w:r w:rsidRPr="00D016EC">
                <w:t>1.20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01D05F" w14:textId="77777777" w:rsidR="00C50A95" w:rsidRPr="00D016EC" w:rsidRDefault="00C50A95" w:rsidP="00416506">
            <w:pPr>
              <w:pStyle w:val="tabletext11"/>
              <w:jc w:val="center"/>
              <w:rPr>
                <w:ins w:id="31419" w:author="Author"/>
              </w:rPr>
            </w:pPr>
            <w:ins w:id="31420" w:author="Author">
              <w:r w:rsidRPr="00D016EC">
                <w:t>1.05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A3D002" w14:textId="77777777" w:rsidR="00C50A95" w:rsidRPr="00D016EC" w:rsidRDefault="00C50A95" w:rsidP="00416506">
            <w:pPr>
              <w:pStyle w:val="tabletext11"/>
              <w:jc w:val="center"/>
              <w:rPr>
                <w:ins w:id="31421" w:author="Author"/>
              </w:rPr>
            </w:pPr>
            <w:ins w:id="31422" w:author="Author">
              <w:r w:rsidRPr="00D016EC">
                <w:t>2.06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6FD48A" w14:textId="77777777" w:rsidR="00C50A95" w:rsidRPr="00D016EC" w:rsidRDefault="00C50A95" w:rsidP="00416506">
            <w:pPr>
              <w:pStyle w:val="tabletext11"/>
              <w:jc w:val="center"/>
              <w:rPr>
                <w:ins w:id="31423" w:author="Author"/>
              </w:rPr>
            </w:pPr>
            <w:ins w:id="31424" w:author="Author">
              <w:r w:rsidRPr="00D016EC">
                <w:t>2.74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3976B2" w14:textId="77777777" w:rsidR="00C50A95" w:rsidRPr="00D016EC" w:rsidRDefault="00C50A95" w:rsidP="00416506">
            <w:pPr>
              <w:pStyle w:val="tabletext11"/>
              <w:jc w:val="center"/>
              <w:rPr>
                <w:ins w:id="31425" w:author="Author"/>
              </w:rPr>
            </w:pPr>
            <w:ins w:id="31426" w:author="Author">
              <w:r w:rsidRPr="00D016EC">
                <w:t>3.48</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8B45DC" w14:textId="77777777" w:rsidR="00C50A95" w:rsidRPr="00D016EC" w:rsidRDefault="00C50A95" w:rsidP="00416506">
            <w:pPr>
              <w:pStyle w:val="tabletext11"/>
              <w:jc w:val="center"/>
              <w:rPr>
                <w:ins w:id="31427" w:author="Author"/>
              </w:rPr>
            </w:pPr>
            <w:ins w:id="31428" w:author="Author">
              <w:r w:rsidRPr="00D016EC">
                <w:t>0.90</w:t>
              </w:r>
            </w:ins>
          </w:p>
        </w:tc>
      </w:tr>
      <w:tr w:rsidR="00C50A95" w:rsidRPr="00D016EC" w14:paraId="5A50D87C" w14:textId="77777777" w:rsidTr="00416506">
        <w:trPr>
          <w:cantSplit/>
          <w:trHeight w:val="190"/>
          <w:ins w:id="31429" w:author="Author"/>
        </w:trPr>
        <w:tc>
          <w:tcPr>
            <w:tcW w:w="200" w:type="dxa"/>
            <w:tcBorders>
              <w:right w:val="single" w:sz="6" w:space="0" w:color="auto"/>
            </w:tcBorders>
            <w:shd w:val="clear" w:color="auto" w:fill="auto"/>
          </w:tcPr>
          <w:p w14:paraId="3F3985E1" w14:textId="77777777" w:rsidR="00C50A95" w:rsidRPr="00D016EC" w:rsidRDefault="00C50A95" w:rsidP="00416506">
            <w:pPr>
              <w:pStyle w:val="tabletext11"/>
              <w:jc w:val="center"/>
              <w:rPr>
                <w:ins w:id="31430" w:author="Author"/>
              </w:rPr>
            </w:pPr>
          </w:p>
        </w:tc>
        <w:tc>
          <w:tcPr>
            <w:tcW w:w="240" w:type="dxa"/>
            <w:tcBorders>
              <w:top w:val="single" w:sz="6" w:space="0" w:color="auto"/>
              <w:left w:val="single" w:sz="6" w:space="0" w:color="auto"/>
              <w:bottom w:val="single" w:sz="6" w:space="0" w:color="auto"/>
            </w:tcBorders>
            <w:shd w:val="clear" w:color="auto" w:fill="auto"/>
          </w:tcPr>
          <w:p w14:paraId="1CD1D731" w14:textId="77777777" w:rsidR="00C50A95" w:rsidRPr="00D016EC" w:rsidRDefault="00C50A95" w:rsidP="00416506">
            <w:pPr>
              <w:pStyle w:val="tabletext11"/>
              <w:jc w:val="right"/>
              <w:rPr>
                <w:ins w:id="31431" w:author="Author"/>
              </w:rPr>
            </w:pPr>
          </w:p>
        </w:tc>
        <w:tc>
          <w:tcPr>
            <w:tcW w:w="1800" w:type="dxa"/>
            <w:tcBorders>
              <w:top w:val="single" w:sz="6" w:space="0" w:color="auto"/>
              <w:left w:val="nil"/>
              <w:bottom w:val="single" w:sz="6" w:space="0" w:color="auto"/>
              <w:right w:val="single" w:sz="6" w:space="0" w:color="auto"/>
            </w:tcBorders>
            <w:shd w:val="clear" w:color="auto" w:fill="auto"/>
          </w:tcPr>
          <w:p w14:paraId="39392D19" w14:textId="77777777" w:rsidR="00C50A95" w:rsidRPr="00D016EC" w:rsidRDefault="00C50A95" w:rsidP="00416506">
            <w:pPr>
              <w:pStyle w:val="tabletext11"/>
              <w:tabs>
                <w:tab w:val="decimal" w:pos="681"/>
              </w:tabs>
              <w:rPr>
                <w:ins w:id="31432" w:author="Author"/>
              </w:rPr>
            </w:pPr>
            <w:ins w:id="31433" w:author="Author">
              <w:r w:rsidRPr="00D016EC">
                <w:t>200,000 to 229,999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83D7B2" w14:textId="77777777" w:rsidR="00C50A95" w:rsidRPr="00D016EC" w:rsidRDefault="00C50A95" w:rsidP="00416506">
            <w:pPr>
              <w:pStyle w:val="tabletext11"/>
              <w:jc w:val="center"/>
              <w:rPr>
                <w:ins w:id="31434" w:author="Author"/>
              </w:rPr>
            </w:pPr>
            <w:ins w:id="31435" w:author="Author">
              <w:r w:rsidRPr="00D016EC">
                <w:t>1.36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F6A9AC" w14:textId="77777777" w:rsidR="00C50A95" w:rsidRPr="00D016EC" w:rsidRDefault="00C50A95" w:rsidP="00416506">
            <w:pPr>
              <w:pStyle w:val="tabletext11"/>
              <w:jc w:val="center"/>
              <w:rPr>
                <w:ins w:id="31436" w:author="Author"/>
              </w:rPr>
            </w:pPr>
            <w:ins w:id="31437" w:author="Author">
              <w:r w:rsidRPr="00D016EC">
                <w:t>1.32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D7F571" w14:textId="77777777" w:rsidR="00C50A95" w:rsidRPr="00D016EC" w:rsidRDefault="00C50A95" w:rsidP="00416506">
            <w:pPr>
              <w:pStyle w:val="tabletext11"/>
              <w:jc w:val="center"/>
              <w:rPr>
                <w:ins w:id="31438" w:author="Author"/>
              </w:rPr>
            </w:pPr>
            <w:ins w:id="31439" w:author="Author">
              <w:r w:rsidRPr="00D016EC">
                <w:t>1.25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EFAE3E" w14:textId="77777777" w:rsidR="00C50A95" w:rsidRPr="00D016EC" w:rsidRDefault="00C50A95" w:rsidP="00416506">
            <w:pPr>
              <w:pStyle w:val="tabletext11"/>
              <w:jc w:val="center"/>
              <w:rPr>
                <w:ins w:id="31440" w:author="Author"/>
              </w:rPr>
            </w:pPr>
            <w:ins w:id="31441" w:author="Author">
              <w:r w:rsidRPr="00D016EC">
                <w:t>1.05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FC5139" w14:textId="77777777" w:rsidR="00C50A95" w:rsidRPr="00D016EC" w:rsidRDefault="00C50A95" w:rsidP="00416506">
            <w:pPr>
              <w:pStyle w:val="tabletext11"/>
              <w:jc w:val="center"/>
              <w:rPr>
                <w:ins w:id="31442" w:author="Author"/>
              </w:rPr>
            </w:pPr>
            <w:ins w:id="31443" w:author="Author">
              <w:r w:rsidRPr="00D016EC">
                <w:t>1.22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C4C33C" w14:textId="77777777" w:rsidR="00C50A95" w:rsidRPr="00D016EC" w:rsidRDefault="00C50A95" w:rsidP="00416506">
            <w:pPr>
              <w:pStyle w:val="tabletext11"/>
              <w:jc w:val="center"/>
              <w:rPr>
                <w:ins w:id="31444" w:author="Author"/>
              </w:rPr>
            </w:pPr>
            <w:ins w:id="31445" w:author="Author">
              <w:r w:rsidRPr="00D016EC">
                <w:t>1.06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82B23B" w14:textId="77777777" w:rsidR="00C50A95" w:rsidRPr="00D016EC" w:rsidRDefault="00C50A95" w:rsidP="00416506">
            <w:pPr>
              <w:pStyle w:val="tabletext11"/>
              <w:jc w:val="center"/>
              <w:rPr>
                <w:ins w:id="31446" w:author="Author"/>
              </w:rPr>
            </w:pPr>
            <w:ins w:id="31447" w:author="Author">
              <w:r w:rsidRPr="00D016EC">
                <w:t>2.15</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FC6EAE" w14:textId="77777777" w:rsidR="00C50A95" w:rsidRPr="00D016EC" w:rsidRDefault="00C50A95" w:rsidP="00416506">
            <w:pPr>
              <w:pStyle w:val="tabletext11"/>
              <w:jc w:val="center"/>
              <w:rPr>
                <w:ins w:id="31448" w:author="Author"/>
              </w:rPr>
            </w:pPr>
            <w:ins w:id="31449" w:author="Author">
              <w:r w:rsidRPr="00D016EC">
                <w:t>2.86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2EDC9A" w14:textId="77777777" w:rsidR="00C50A95" w:rsidRPr="00D016EC" w:rsidRDefault="00C50A95" w:rsidP="00416506">
            <w:pPr>
              <w:pStyle w:val="tabletext11"/>
              <w:jc w:val="center"/>
              <w:rPr>
                <w:ins w:id="31450" w:author="Author"/>
              </w:rPr>
            </w:pPr>
            <w:ins w:id="31451" w:author="Author">
              <w:r w:rsidRPr="00D016EC">
                <w:t>3.63</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D20683" w14:textId="77777777" w:rsidR="00C50A95" w:rsidRPr="00D016EC" w:rsidRDefault="00C50A95" w:rsidP="00416506">
            <w:pPr>
              <w:pStyle w:val="tabletext11"/>
              <w:jc w:val="center"/>
              <w:rPr>
                <w:ins w:id="31452" w:author="Author"/>
              </w:rPr>
            </w:pPr>
            <w:ins w:id="31453" w:author="Author">
              <w:r w:rsidRPr="00D016EC">
                <w:t>0.89</w:t>
              </w:r>
            </w:ins>
          </w:p>
        </w:tc>
      </w:tr>
      <w:tr w:rsidR="00C50A95" w:rsidRPr="00D016EC" w14:paraId="070B233B" w14:textId="77777777" w:rsidTr="00416506">
        <w:trPr>
          <w:cantSplit/>
          <w:trHeight w:val="190"/>
          <w:ins w:id="31454" w:author="Author"/>
        </w:trPr>
        <w:tc>
          <w:tcPr>
            <w:tcW w:w="200" w:type="dxa"/>
            <w:tcBorders>
              <w:right w:val="single" w:sz="6" w:space="0" w:color="auto"/>
            </w:tcBorders>
            <w:shd w:val="clear" w:color="auto" w:fill="auto"/>
          </w:tcPr>
          <w:p w14:paraId="6A8DE17D" w14:textId="77777777" w:rsidR="00C50A95" w:rsidRPr="00D016EC" w:rsidRDefault="00C50A95" w:rsidP="00416506">
            <w:pPr>
              <w:pStyle w:val="tabletext11"/>
              <w:jc w:val="center"/>
              <w:rPr>
                <w:ins w:id="31455" w:author="Author"/>
              </w:rPr>
            </w:pPr>
          </w:p>
        </w:tc>
        <w:tc>
          <w:tcPr>
            <w:tcW w:w="240" w:type="dxa"/>
            <w:tcBorders>
              <w:top w:val="single" w:sz="6" w:space="0" w:color="auto"/>
              <w:left w:val="single" w:sz="6" w:space="0" w:color="auto"/>
              <w:bottom w:val="single" w:sz="6" w:space="0" w:color="auto"/>
            </w:tcBorders>
            <w:shd w:val="clear" w:color="auto" w:fill="auto"/>
          </w:tcPr>
          <w:p w14:paraId="60106D72" w14:textId="77777777" w:rsidR="00C50A95" w:rsidRPr="00D016EC" w:rsidRDefault="00C50A95" w:rsidP="00416506">
            <w:pPr>
              <w:pStyle w:val="tabletext11"/>
              <w:jc w:val="right"/>
              <w:rPr>
                <w:ins w:id="31456" w:author="Author"/>
              </w:rPr>
            </w:pPr>
          </w:p>
        </w:tc>
        <w:tc>
          <w:tcPr>
            <w:tcW w:w="1800" w:type="dxa"/>
            <w:tcBorders>
              <w:top w:val="single" w:sz="6" w:space="0" w:color="auto"/>
              <w:left w:val="nil"/>
              <w:bottom w:val="single" w:sz="6" w:space="0" w:color="auto"/>
              <w:right w:val="single" w:sz="6" w:space="0" w:color="auto"/>
            </w:tcBorders>
            <w:shd w:val="clear" w:color="auto" w:fill="auto"/>
          </w:tcPr>
          <w:p w14:paraId="7143A3F9" w14:textId="77777777" w:rsidR="00C50A95" w:rsidRPr="00D016EC" w:rsidRDefault="00C50A95" w:rsidP="00416506">
            <w:pPr>
              <w:pStyle w:val="tabletext11"/>
              <w:tabs>
                <w:tab w:val="decimal" w:pos="681"/>
              </w:tabs>
              <w:rPr>
                <w:ins w:id="31457" w:author="Author"/>
              </w:rPr>
            </w:pPr>
            <w:ins w:id="31458" w:author="Author">
              <w:r w:rsidRPr="00D016EC">
                <w:t>230,000 to 259,999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F6876F" w14:textId="77777777" w:rsidR="00C50A95" w:rsidRPr="00D016EC" w:rsidRDefault="00C50A95" w:rsidP="00416506">
            <w:pPr>
              <w:pStyle w:val="tabletext11"/>
              <w:jc w:val="center"/>
              <w:rPr>
                <w:ins w:id="31459" w:author="Author"/>
              </w:rPr>
            </w:pPr>
            <w:ins w:id="31460" w:author="Author">
              <w:r w:rsidRPr="00D016EC">
                <w:t>1.39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B69074" w14:textId="77777777" w:rsidR="00C50A95" w:rsidRPr="00D016EC" w:rsidRDefault="00C50A95" w:rsidP="00416506">
            <w:pPr>
              <w:pStyle w:val="tabletext11"/>
              <w:jc w:val="center"/>
              <w:rPr>
                <w:ins w:id="31461" w:author="Author"/>
              </w:rPr>
            </w:pPr>
            <w:ins w:id="31462" w:author="Author">
              <w:r w:rsidRPr="00D016EC">
                <w:t>1.34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D097E4" w14:textId="77777777" w:rsidR="00C50A95" w:rsidRPr="00D016EC" w:rsidRDefault="00C50A95" w:rsidP="00416506">
            <w:pPr>
              <w:pStyle w:val="tabletext11"/>
              <w:jc w:val="center"/>
              <w:rPr>
                <w:ins w:id="31463" w:author="Author"/>
              </w:rPr>
            </w:pPr>
            <w:ins w:id="31464" w:author="Author">
              <w:r w:rsidRPr="00D016EC">
                <w:t>1.28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5FF972" w14:textId="77777777" w:rsidR="00C50A95" w:rsidRPr="00D016EC" w:rsidRDefault="00C50A95" w:rsidP="00416506">
            <w:pPr>
              <w:pStyle w:val="tabletext11"/>
              <w:jc w:val="center"/>
              <w:rPr>
                <w:ins w:id="31465" w:author="Author"/>
              </w:rPr>
            </w:pPr>
            <w:ins w:id="31466" w:author="Author">
              <w:r w:rsidRPr="00D016EC">
                <w:t>1.06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F14862" w14:textId="77777777" w:rsidR="00C50A95" w:rsidRPr="00D016EC" w:rsidRDefault="00C50A95" w:rsidP="00416506">
            <w:pPr>
              <w:pStyle w:val="tabletext11"/>
              <w:jc w:val="center"/>
              <w:rPr>
                <w:ins w:id="31467" w:author="Author"/>
              </w:rPr>
            </w:pPr>
            <w:ins w:id="31468" w:author="Author">
              <w:r w:rsidRPr="00D016EC">
                <w:t>1.24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729364" w14:textId="77777777" w:rsidR="00C50A95" w:rsidRPr="00D016EC" w:rsidRDefault="00C50A95" w:rsidP="00416506">
            <w:pPr>
              <w:pStyle w:val="tabletext11"/>
              <w:jc w:val="center"/>
              <w:rPr>
                <w:ins w:id="31469" w:author="Author"/>
              </w:rPr>
            </w:pPr>
            <w:ins w:id="31470" w:author="Author">
              <w:r w:rsidRPr="00D016EC">
                <w:t>1.06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8D6194" w14:textId="77777777" w:rsidR="00C50A95" w:rsidRPr="00D016EC" w:rsidRDefault="00C50A95" w:rsidP="00416506">
            <w:pPr>
              <w:pStyle w:val="tabletext11"/>
              <w:jc w:val="center"/>
              <w:rPr>
                <w:ins w:id="31471" w:author="Author"/>
              </w:rPr>
            </w:pPr>
            <w:ins w:id="31472" w:author="Author">
              <w:r w:rsidRPr="00D016EC">
                <w:t>2.24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E56D84" w14:textId="77777777" w:rsidR="00C50A95" w:rsidRPr="00D016EC" w:rsidRDefault="00C50A95" w:rsidP="00416506">
            <w:pPr>
              <w:pStyle w:val="tabletext11"/>
              <w:jc w:val="center"/>
              <w:rPr>
                <w:ins w:id="31473" w:author="Author"/>
              </w:rPr>
            </w:pPr>
            <w:ins w:id="31474" w:author="Author">
              <w:r w:rsidRPr="00D016EC">
                <w:t>2.98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A73973" w14:textId="77777777" w:rsidR="00C50A95" w:rsidRPr="00D016EC" w:rsidRDefault="00C50A95" w:rsidP="00416506">
            <w:pPr>
              <w:pStyle w:val="tabletext11"/>
              <w:jc w:val="center"/>
              <w:rPr>
                <w:ins w:id="31475" w:author="Author"/>
              </w:rPr>
            </w:pPr>
            <w:ins w:id="31476" w:author="Author">
              <w:r w:rsidRPr="00D016EC">
                <w:t>3.78</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5391C0" w14:textId="77777777" w:rsidR="00C50A95" w:rsidRPr="00D016EC" w:rsidRDefault="00C50A95" w:rsidP="00416506">
            <w:pPr>
              <w:pStyle w:val="tabletext11"/>
              <w:jc w:val="center"/>
              <w:rPr>
                <w:ins w:id="31477" w:author="Author"/>
              </w:rPr>
            </w:pPr>
            <w:ins w:id="31478" w:author="Author">
              <w:r w:rsidRPr="00D016EC">
                <w:t>0.89</w:t>
              </w:r>
            </w:ins>
          </w:p>
        </w:tc>
      </w:tr>
      <w:tr w:rsidR="00C50A95" w:rsidRPr="00D016EC" w14:paraId="14B2A0E3" w14:textId="77777777" w:rsidTr="00416506">
        <w:trPr>
          <w:cantSplit/>
          <w:trHeight w:val="190"/>
          <w:ins w:id="31479" w:author="Author"/>
        </w:trPr>
        <w:tc>
          <w:tcPr>
            <w:tcW w:w="200" w:type="dxa"/>
            <w:tcBorders>
              <w:right w:val="single" w:sz="6" w:space="0" w:color="auto"/>
            </w:tcBorders>
            <w:shd w:val="clear" w:color="auto" w:fill="auto"/>
          </w:tcPr>
          <w:p w14:paraId="515355EA" w14:textId="77777777" w:rsidR="00C50A95" w:rsidRPr="00D016EC" w:rsidRDefault="00C50A95" w:rsidP="00416506">
            <w:pPr>
              <w:pStyle w:val="tabletext11"/>
              <w:jc w:val="center"/>
              <w:rPr>
                <w:ins w:id="31480" w:author="Author"/>
              </w:rPr>
            </w:pPr>
          </w:p>
        </w:tc>
        <w:tc>
          <w:tcPr>
            <w:tcW w:w="240" w:type="dxa"/>
            <w:tcBorders>
              <w:top w:val="single" w:sz="6" w:space="0" w:color="auto"/>
              <w:left w:val="single" w:sz="6" w:space="0" w:color="auto"/>
              <w:bottom w:val="single" w:sz="6" w:space="0" w:color="auto"/>
            </w:tcBorders>
            <w:shd w:val="clear" w:color="auto" w:fill="auto"/>
          </w:tcPr>
          <w:p w14:paraId="0513D6CA" w14:textId="77777777" w:rsidR="00C50A95" w:rsidRPr="00D016EC" w:rsidRDefault="00C50A95" w:rsidP="00416506">
            <w:pPr>
              <w:pStyle w:val="tabletext11"/>
              <w:jc w:val="right"/>
              <w:rPr>
                <w:ins w:id="31481" w:author="Author"/>
              </w:rPr>
            </w:pPr>
          </w:p>
        </w:tc>
        <w:tc>
          <w:tcPr>
            <w:tcW w:w="1800" w:type="dxa"/>
            <w:tcBorders>
              <w:top w:val="single" w:sz="6" w:space="0" w:color="auto"/>
              <w:left w:val="nil"/>
              <w:bottom w:val="single" w:sz="6" w:space="0" w:color="auto"/>
              <w:right w:val="single" w:sz="6" w:space="0" w:color="auto"/>
            </w:tcBorders>
            <w:shd w:val="clear" w:color="auto" w:fill="auto"/>
          </w:tcPr>
          <w:p w14:paraId="6523C29F" w14:textId="77777777" w:rsidR="00C50A95" w:rsidRPr="00D016EC" w:rsidRDefault="00C50A95" w:rsidP="00416506">
            <w:pPr>
              <w:pStyle w:val="tabletext11"/>
              <w:tabs>
                <w:tab w:val="decimal" w:pos="681"/>
              </w:tabs>
              <w:rPr>
                <w:ins w:id="31482" w:author="Author"/>
              </w:rPr>
            </w:pPr>
            <w:ins w:id="31483" w:author="Author">
              <w:r w:rsidRPr="00D016EC">
                <w:t>260,000 to 299,999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EE334B" w14:textId="77777777" w:rsidR="00C50A95" w:rsidRPr="00D016EC" w:rsidRDefault="00C50A95" w:rsidP="00416506">
            <w:pPr>
              <w:pStyle w:val="tabletext11"/>
              <w:jc w:val="center"/>
              <w:rPr>
                <w:ins w:id="31484" w:author="Author"/>
              </w:rPr>
            </w:pPr>
            <w:ins w:id="31485" w:author="Author">
              <w:r w:rsidRPr="00D016EC">
                <w:t>1.42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327C70" w14:textId="77777777" w:rsidR="00C50A95" w:rsidRPr="00D016EC" w:rsidRDefault="00C50A95" w:rsidP="00416506">
            <w:pPr>
              <w:pStyle w:val="tabletext11"/>
              <w:jc w:val="center"/>
              <w:rPr>
                <w:ins w:id="31486" w:author="Author"/>
              </w:rPr>
            </w:pPr>
            <w:ins w:id="31487" w:author="Author">
              <w:r w:rsidRPr="00D016EC">
                <w:t>1.37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DCDDBB" w14:textId="77777777" w:rsidR="00C50A95" w:rsidRPr="00D016EC" w:rsidRDefault="00C50A95" w:rsidP="00416506">
            <w:pPr>
              <w:pStyle w:val="tabletext11"/>
              <w:jc w:val="center"/>
              <w:rPr>
                <w:ins w:id="31488" w:author="Author"/>
              </w:rPr>
            </w:pPr>
            <w:ins w:id="31489" w:author="Author">
              <w:r w:rsidRPr="00D016EC">
                <w:t>1.30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333151" w14:textId="77777777" w:rsidR="00C50A95" w:rsidRPr="00D016EC" w:rsidRDefault="00C50A95" w:rsidP="00416506">
            <w:pPr>
              <w:pStyle w:val="tabletext11"/>
              <w:jc w:val="center"/>
              <w:rPr>
                <w:ins w:id="31490" w:author="Author"/>
              </w:rPr>
            </w:pPr>
            <w:ins w:id="31491" w:author="Author">
              <w:r w:rsidRPr="00D016EC">
                <w:t>1.07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F7B6DC" w14:textId="77777777" w:rsidR="00C50A95" w:rsidRPr="00D016EC" w:rsidRDefault="00C50A95" w:rsidP="00416506">
            <w:pPr>
              <w:pStyle w:val="tabletext11"/>
              <w:jc w:val="center"/>
              <w:rPr>
                <w:ins w:id="31492" w:author="Author"/>
              </w:rPr>
            </w:pPr>
            <w:ins w:id="31493" w:author="Author">
              <w:r w:rsidRPr="00D016EC">
                <w:t>1.27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2EE5DF" w14:textId="77777777" w:rsidR="00C50A95" w:rsidRPr="00D016EC" w:rsidRDefault="00C50A95" w:rsidP="00416506">
            <w:pPr>
              <w:pStyle w:val="tabletext11"/>
              <w:jc w:val="center"/>
              <w:rPr>
                <w:ins w:id="31494" w:author="Author"/>
              </w:rPr>
            </w:pPr>
            <w:ins w:id="31495" w:author="Author">
              <w:r w:rsidRPr="00D016EC">
                <w:t>1.07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356E95" w14:textId="77777777" w:rsidR="00C50A95" w:rsidRPr="00D016EC" w:rsidRDefault="00C50A95" w:rsidP="00416506">
            <w:pPr>
              <w:pStyle w:val="tabletext11"/>
              <w:jc w:val="center"/>
              <w:rPr>
                <w:ins w:id="31496" w:author="Author"/>
              </w:rPr>
            </w:pPr>
            <w:ins w:id="31497" w:author="Author">
              <w:r w:rsidRPr="00D016EC">
                <w:t>2.34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E02A69" w14:textId="77777777" w:rsidR="00C50A95" w:rsidRPr="00D016EC" w:rsidRDefault="00C50A95" w:rsidP="00416506">
            <w:pPr>
              <w:pStyle w:val="tabletext11"/>
              <w:jc w:val="center"/>
              <w:rPr>
                <w:ins w:id="31498" w:author="Author"/>
              </w:rPr>
            </w:pPr>
            <w:ins w:id="31499" w:author="Author">
              <w:r w:rsidRPr="00D016EC">
                <w:t>3.10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C7E7A6" w14:textId="77777777" w:rsidR="00C50A95" w:rsidRPr="00D016EC" w:rsidRDefault="00C50A95" w:rsidP="00416506">
            <w:pPr>
              <w:pStyle w:val="tabletext11"/>
              <w:jc w:val="center"/>
              <w:rPr>
                <w:ins w:id="31500" w:author="Author"/>
              </w:rPr>
            </w:pPr>
            <w:ins w:id="31501" w:author="Author">
              <w:r w:rsidRPr="00D016EC">
                <w:t>3.94</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0E7531" w14:textId="77777777" w:rsidR="00C50A95" w:rsidRPr="00D016EC" w:rsidRDefault="00C50A95" w:rsidP="00416506">
            <w:pPr>
              <w:pStyle w:val="tabletext11"/>
              <w:jc w:val="center"/>
              <w:rPr>
                <w:ins w:id="31502" w:author="Author"/>
              </w:rPr>
            </w:pPr>
            <w:ins w:id="31503" w:author="Author">
              <w:r w:rsidRPr="00D016EC">
                <w:t>0.88</w:t>
              </w:r>
            </w:ins>
          </w:p>
        </w:tc>
      </w:tr>
      <w:tr w:rsidR="00C50A95" w:rsidRPr="00D016EC" w14:paraId="68C4FA00" w14:textId="77777777" w:rsidTr="00416506">
        <w:trPr>
          <w:cantSplit/>
          <w:trHeight w:val="190"/>
          <w:ins w:id="31504" w:author="Author"/>
        </w:trPr>
        <w:tc>
          <w:tcPr>
            <w:tcW w:w="200" w:type="dxa"/>
            <w:tcBorders>
              <w:right w:val="single" w:sz="6" w:space="0" w:color="auto"/>
            </w:tcBorders>
            <w:shd w:val="clear" w:color="auto" w:fill="auto"/>
          </w:tcPr>
          <w:p w14:paraId="23D2CDE7" w14:textId="77777777" w:rsidR="00C50A95" w:rsidRPr="00D016EC" w:rsidRDefault="00C50A95" w:rsidP="00416506">
            <w:pPr>
              <w:pStyle w:val="tabletext11"/>
              <w:jc w:val="center"/>
              <w:rPr>
                <w:ins w:id="31505" w:author="Author"/>
              </w:rPr>
            </w:pPr>
          </w:p>
        </w:tc>
        <w:tc>
          <w:tcPr>
            <w:tcW w:w="240" w:type="dxa"/>
            <w:tcBorders>
              <w:top w:val="single" w:sz="6" w:space="0" w:color="auto"/>
              <w:left w:val="single" w:sz="6" w:space="0" w:color="auto"/>
              <w:bottom w:val="single" w:sz="6" w:space="0" w:color="auto"/>
            </w:tcBorders>
            <w:shd w:val="clear" w:color="auto" w:fill="auto"/>
          </w:tcPr>
          <w:p w14:paraId="6931DB8D" w14:textId="77777777" w:rsidR="00C50A95" w:rsidRPr="00D016EC" w:rsidRDefault="00C50A95" w:rsidP="00416506">
            <w:pPr>
              <w:pStyle w:val="tabletext11"/>
              <w:jc w:val="right"/>
              <w:rPr>
                <w:ins w:id="31506" w:author="Author"/>
              </w:rPr>
            </w:pPr>
          </w:p>
        </w:tc>
        <w:tc>
          <w:tcPr>
            <w:tcW w:w="1800" w:type="dxa"/>
            <w:tcBorders>
              <w:top w:val="single" w:sz="6" w:space="0" w:color="auto"/>
              <w:left w:val="nil"/>
              <w:bottom w:val="single" w:sz="6" w:space="0" w:color="auto"/>
              <w:right w:val="single" w:sz="6" w:space="0" w:color="auto"/>
            </w:tcBorders>
            <w:shd w:val="clear" w:color="auto" w:fill="auto"/>
          </w:tcPr>
          <w:p w14:paraId="38C098C0" w14:textId="77777777" w:rsidR="00C50A95" w:rsidRPr="00D016EC" w:rsidRDefault="00C50A95" w:rsidP="00416506">
            <w:pPr>
              <w:pStyle w:val="tabletext11"/>
              <w:tabs>
                <w:tab w:val="decimal" w:pos="681"/>
              </w:tabs>
              <w:rPr>
                <w:ins w:id="31507" w:author="Author"/>
              </w:rPr>
            </w:pPr>
            <w:ins w:id="31508" w:author="Author">
              <w:r w:rsidRPr="00D016EC">
                <w:t>300,000 to 349,999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B0C023" w14:textId="77777777" w:rsidR="00C50A95" w:rsidRPr="00D016EC" w:rsidRDefault="00C50A95" w:rsidP="00416506">
            <w:pPr>
              <w:pStyle w:val="tabletext11"/>
              <w:jc w:val="center"/>
              <w:rPr>
                <w:ins w:id="31509" w:author="Author"/>
              </w:rPr>
            </w:pPr>
            <w:ins w:id="31510" w:author="Author">
              <w:r w:rsidRPr="00D016EC">
                <w:t>1.45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C7D602" w14:textId="77777777" w:rsidR="00C50A95" w:rsidRPr="00D016EC" w:rsidRDefault="00C50A95" w:rsidP="00416506">
            <w:pPr>
              <w:pStyle w:val="tabletext11"/>
              <w:jc w:val="center"/>
              <w:rPr>
                <w:ins w:id="31511" w:author="Author"/>
              </w:rPr>
            </w:pPr>
            <w:ins w:id="31512" w:author="Author">
              <w:r w:rsidRPr="00D016EC">
                <w:t>1.40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69D5A7" w14:textId="77777777" w:rsidR="00C50A95" w:rsidRPr="00D016EC" w:rsidRDefault="00C50A95" w:rsidP="00416506">
            <w:pPr>
              <w:pStyle w:val="tabletext11"/>
              <w:jc w:val="center"/>
              <w:rPr>
                <w:ins w:id="31513" w:author="Author"/>
              </w:rPr>
            </w:pPr>
            <w:ins w:id="31514" w:author="Author">
              <w:r w:rsidRPr="00D016EC">
                <w:t>1.33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365A15" w14:textId="77777777" w:rsidR="00C50A95" w:rsidRPr="00D016EC" w:rsidRDefault="00C50A95" w:rsidP="00416506">
            <w:pPr>
              <w:pStyle w:val="tabletext11"/>
              <w:jc w:val="center"/>
              <w:rPr>
                <w:ins w:id="31515" w:author="Author"/>
              </w:rPr>
            </w:pPr>
            <w:ins w:id="31516" w:author="Author">
              <w:r w:rsidRPr="00D016EC">
                <w:t>1.07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2ABF8E" w14:textId="77777777" w:rsidR="00C50A95" w:rsidRPr="00D016EC" w:rsidRDefault="00C50A95" w:rsidP="00416506">
            <w:pPr>
              <w:pStyle w:val="tabletext11"/>
              <w:jc w:val="center"/>
              <w:rPr>
                <w:ins w:id="31517" w:author="Author"/>
              </w:rPr>
            </w:pPr>
            <w:ins w:id="31518" w:author="Author">
              <w:r w:rsidRPr="00D016EC">
                <w:t>1.29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0381F3" w14:textId="77777777" w:rsidR="00C50A95" w:rsidRPr="00D016EC" w:rsidRDefault="00C50A95" w:rsidP="00416506">
            <w:pPr>
              <w:pStyle w:val="tabletext11"/>
              <w:jc w:val="center"/>
              <w:rPr>
                <w:ins w:id="31519" w:author="Author"/>
              </w:rPr>
            </w:pPr>
            <w:ins w:id="31520" w:author="Author">
              <w:r w:rsidRPr="00D016EC">
                <w:t>1.08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9D3F89" w14:textId="77777777" w:rsidR="00C50A95" w:rsidRPr="00D016EC" w:rsidRDefault="00C50A95" w:rsidP="00416506">
            <w:pPr>
              <w:pStyle w:val="tabletext11"/>
              <w:jc w:val="center"/>
              <w:rPr>
                <w:ins w:id="31521" w:author="Author"/>
              </w:rPr>
            </w:pPr>
            <w:ins w:id="31522" w:author="Author">
              <w:r w:rsidRPr="00D016EC">
                <w:t>2.45</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9B5911" w14:textId="77777777" w:rsidR="00C50A95" w:rsidRPr="00D016EC" w:rsidRDefault="00C50A95" w:rsidP="00416506">
            <w:pPr>
              <w:pStyle w:val="tabletext11"/>
              <w:jc w:val="center"/>
              <w:rPr>
                <w:ins w:id="31523" w:author="Author"/>
              </w:rPr>
            </w:pPr>
            <w:ins w:id="31524" w:author="Author">
              <w:r w:rsidRPr="00D016EC">
                <w:t>3.25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B4A30A" w14:textId="77777777" w:rsidR="00C50A95" w:rsidRPr="00D016EC" w:rsidRDefault="00C50A95" w:rsidP="00416506">
            <w:pPr>
              <w:pStyle w:val="tabletext11"/>
              <w:jc w:val="center"/>
              <w:rPr>
                <w:ins w:id="31525" w:author="Author"/>
              </w:rPr>
            </w:pPr>
            <w:ins w:id="31526" w:author="Author">
              <w:r w:rsidRPr="00D016EC">
                <w:t>4.12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DF8383" w14:textId="77777777" w:rsidR="00C50A95" w:rsidRPr="00D016EC" w:rsidRDefault="00C50A95" w:rsidP="00416506">
            <w:pPr>
              <w:pStyle w:val="tabletext11"/>
              <w:jc w:val="center"/>
              <w:rPr>
                <w:ins w:id="31527" w:author="Author"/>
              </w:rPr>
            </w:pPr>
            <w:ins w:id="31528" w:author="Author">
              <w:r w:rsidRPr="00D016EC">
                <w:t>0.87</w:t>
              </w:r>
            </w:ins>
          </w:p>
        </w:tc>
      </w:tr>
      <w:tr w:rsidR="00C50A95" w:rsidRPr="00D016EC" w14:paraId="06DF1AEB" w14:textId="77777777" w:rsidTr="00416506">
        <w:trPr>
          <w:cantSplit/>
          <w:trHeight w:val="190"/>
          <w:ins w:id="31529" w:author="Author"/>
        </w:trPr>
        <w:tc>
          <w:tcPr>
            <w:tcW w:w="200" w:type="dxa"/>
            <w:tcBorders>
              <w:right w:val="single" w:sz="6" w:space="0" w:color="auto"/>
            </w:tcBorders>
            <w:shd w:val="clear" w:color="auto" w:fill="auto"/>
          </w:tcPr>
          <w:p w14:paraId="67B7C1CA" w14:textId="77777777" w:rsidR="00C50A95" w:rsidRPr="00D016EC" w:rsidRDefault="00C50A95" w:rsidP="00416506">
            <w:pPr>
              <w:pStyle w:val="tabletext11"/>
              <w:jc w:val="center"/>
              <w:rPr>
                <w:ins w:id="31530" w:author="Author"/>
              </w:rPr>
            </w:pPr>
          </w:p>
        </w:tc>
        <w:tc>
          <w:tcPr>
            <w:tcW w:w="240" w:type="dxa"/>
            <w:tcBorders>
              <w:top w:val="single" w:sz="6" w:space="0" w:color="auto"/>
              <w:left w:val="single" w:sz="6" w:space="0" w:color="auto"/>
              <w:bottom w:val="single" w:sz="6" w:space="0" w:color="auto"/>
            </w:tcBorders>
            <w:shd w:val="clear" w:color="auto" w:fill="auto"/>
          </w:tcPr>
          <w:p w14:paraId="0F9262E3" w14:textId="77777777" w:rsidR="00C50A95" w:rsidRPr="00D016EC" w:rsidRDefault="00C50A95" w:rsidP="00416506">
            <w:pPr>
              <w:pStyle w:val="tabletext11"/>
              <w:jc w:val="right"/>
              <w:rPr>
                <w:ins w:id="31531" w:author="Author"/>
              </w:rPr>
            </w:pPr>
          </w:p>
        </w:tc>
        <w:tc>
          <w:tcPr>
            <w:tcW w:w="1800" w:type="dxa"/>
            <w:tcBorders>
              <w:top w:val="single" w:sz="6" w:space="0" w:color="auto"/>
              <w:left w:val="nil"/>
              <w:bottom w:val="single" w:sz="6" w:space="0" w:color="auto"/>
              <w:right w:val="single" w:sz="6" w:space="0" w:color="auto"/>
            </w:tcBorders>
            <w:shd w:val="clear" w:color="auto" w:fill="auto"/>
          </w:tcPr>
          <w:p w14:paraId="7DE865A5" w14:textId="77777777" w:rsidR="00C50A95" w:rsidRPr="00D016EC" w:rsidRDefault="00C50A95" w:rsidP="00416506">
            <w:pPr>
              <w:pStyle w:val="tabletext11"/>
              <w:tabs>
                <w:tab w:val="decimal" w:pos="681"/>
              </w:tabs>
              <w:rPr>
                <w:ins w:id="31532" w:author="Author"/>
              </w:rPr>
            </w:pPr>
            <w:ins w:id="31533" w:author="Author">
              <w:r w:rsidRPr="00D016EC">
                <w:t>350,000 to 399,999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905A35" w14:textId="77777777" w:rsidR="00C50A95" w:rsidRPr="00D016EC" w:rsidRDefault="00C50A95" w:rsidP="00416506">
            <w:pPr>
              <w:pStyle w:val="tabletext11"/>
              <w:jc w:val="center"/>
              <w:rPr>
                <w:ins w:id="31534" w:author="Author"/>
              </w:rPr>
            </w:pPr>
            <w:ins w:id="31535" w:author="Author">
              <w:r w:rsidRPr="00D016EC">
                <w:t>1.48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E1996A" w14:textId="77777777" w:rsidR="00C50A95" w:rsidRPr="00D016EC" w:rsidRDefault="00C50A95" w:rsidP="00416506">
            <w:pPr>
              <w:pStyle w:val="tabletext11"/>
              <w:jc w:val="center"/>
              <w:rPr>
                <w:ins w:id="31536" w:author="Author"/>
              </w:rPr>
            </w:pPr>
            <w:ins w:id="31537" w:author="Author">
              <w:r w:rsidRPr="00D016EC">
                <w:t>1.43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C76282" w14:textId="77777777" w:rsidR="00C50A95" w:rsidRPr="00D016EC" w:rsidRDefault="00C50A95" w:rsidP="00416506">
            <w:pPr>
              <w:pStyle w:val="tabletext11"/>
              <w:jc w:val="center"/>
              <w:rPr>
                <w:ins w:id="31538" w:author="Author"/>
              </w:rPr>
            </w:pPr>
            <w:ins w:id="31539" w:author="Author">
              <w:r w:rsidRPr="00D016EC">
                <w:t>1.36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1AD763" w14:textId="77777777" w:rsidR="00C50A95" w:rsidRPr="00D016EC" w:rsidRDefault="00C50A95" w:rsidP="00416506">
            <w:pPr>
              <w:pStyle w:val="tabletext11"/>
              <w:jc w:val="center"/>
              <w:rPr>
                <w:ins w:id="31540" w:author="Author"/>
              </w:rPr>
            </w:pPr>
            <w:ins w:id="31541" w:author="Author">
              <w:r w:rsidRPr="00D016EC">
                <w:t>1.08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C5D9B7" w14:textId="77777777" w:rsidR="00C50A95" w:rsidRPr="00D016EC" w:rsidRDefault="00C50A95" w:rsidP="00416506">
            <w:pPr>
              <w:pStyle w:val="tabletext11"/>
              <w:jc w:val="center"/>
              <w:rPr>
                <w:ins w:id="31542" w:author="Author"/>
              </w:rPr>
            </w:pPr>
            <w:ins w:id="31543" w:author="Author">
              <w:r w:rsidRPr="00D016EC">
                <w:t>1.32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3E18EC" w14:textId="77777777" w:rsidR="00C50A95" w:rsidRPr="00D016EC" w:rsidRDefault="00C50A95" w:rsidP="00416506">
            <w:pPr>
              <w:pStyle w:val="tabletext11"/>
              <w:jc w:val="center"/>
              <w:rPr>
                <w:ins w:id="31544" w:author="Author"/>
              </w:rPr>
            </w:pPr>
            <w:ins w:id="31545" w:author="Author">
              <w:r w:rsidRPr="00D016EC">
                <w:t>1.09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4EEE99" w14:textId="77777777" w:rsidR="00C50A95" w:rsidRPr="00D016EC" w:rsidRDefault="00C50A95" w:rsidP="00416506">
            <w:pPr>
              <w:pStyle w:val="tabletext11"/>
              <w:jc w:val="center"/>
              <w:rPr>
                <w:ins w:id="31546" w:author="Author"/>
              </w:rPr>
            </w:pPr>
            <w:ins w:id="31547" w:author="Author">
              <w:r w:rsidRPr="00D016EC">
                <w:t>2.56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244DC2" w14:textId="77777777" w:rsidR="00C50A95" w:rsidRPr="00D016EC" w:rsidRDefault="00C50A95" w:rsidP="00416506">
            <w:pPr>
              <w:pStyle w:val="tabletext11"/>
              <w:jc w:val="center"/>
              <w:rPr>
                <w:ins w:id="31548" w:author="Author"/>
              </w:rPr>
            </w:pPr>
            <w:ins w:id="31549" w:author="Author">
              <w:r w:rsidRPr="00D016EC">
                <w:t>3.40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C7CDB6" w14:textId="77777777" w:rsidR="00C50A95" w:rsidRPr="00D016EC" w:rsidRDefault="00C50A95" w:rsidP="00416506">
            <w:pPr>
              <w:pStyle w:val="tabletext11"/>
              <w:jc w:val="center"/>
              <w:rPr>
                <w:ins w:id="31550" w:author="Author"/>
              </w:rPr>
            </w:pPr>
            <w:ins w:id="31551" w:author="Author">
              <w:r w:rsidRPr="00D016EC">
                <w:t>4.31</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2BAED5" w14:textId="77777777" w:rsidR="00C50A95" w:rsidRPr="00D016EC" w:rsidRDefault="00C50A95" w:rsidP="00416506">
            <w:pPr>
              <w:pStyle w:val="tabletext11"/>
              <w:jc w:val="center"/>
              <w:rPr>
                <w:ins w:id="31552" w:author="Author"/>
              </w:rPr>
            </w:pPr>
            <w:ins w:id="31553" w:author="Author">
              <w:r w:rsidRPr="00D016EC">
                <w:t>0.87</w:t>
              </w:r>
            </w:ins>
          </w:p>
        </w:tc>
      </w:tr>
      <w:tr w:rsidR="00C50A95" w:rsidRPr="00D016EC" w14:paraId="09DB3E9A" w14:textId="77777777" w:rsidTr="00416506">
        <w:trPr>
          <w:cantSplit/>
          <w:trHeight w:val="190"/>
          <w:ins w:id="31554" w:author="Author"/>
        </w:trPr>
        <w:tc>
          <w:tcPr>
            <w:tcW w:w="200" w:type="dxa"/>
            <w:tcBorders>
              <w:right w:val="single" w:sz="6" w:space="0" w:color="auto"/>
            </w:tcBorders>
            <w:shd w:val="clear" w:color="auto" w:fill="auto"/>
          </w:tcPr>
          <w:p w14:paraId="38184E50" w14:textId="77777777" w:rsidR="00C50A95" w:rsidRPr="00D016EC" w:rsidRDefault="00C50A95" w:rsidP="00416506">
            <w:pPr>
              <w:pStyle w:val="tabletext11"/>
              <w:jc w:val="center"/>
              <w:rPr>
                <w:ins w:id="31555" w:author="Author"/>
              </w:rPr>
            </w:pPr>
          </w:p>
        </w:tc>
        <w:tc>
          <w:tcPr>
            <w:tcW w:w="240" w:type="dxa"/>
            <w:tcBorders>
              <w:top w:val="single" w:sz="6" w:space="0" w:color="auto"/>
              <w:left w:val="single" w:sz="6" w:space="0" w:color="auto"/>
              <w:bottom w:val="single" w:sz="6" w:space="0" w:color="auto"/>
            </w:tcBorders>
            <w:shd w:val="clear" w:color="auto" w:fill="auto"/>
          </w:tcPr>
          <w:p w14:paraId="17811B99" w14:textId="77777777" w:rsidR="00C50A95" w:rsidRPr="00D016EC" w:rsidRDefault="00C50A95" w:rsidP="00416506">
            <w:pPr>
              <w:pStyle w:val="tabletext11"/>
              <w:jc w:val="right"/>
              <w:rPr>
                <w:ins w:id="31556" w:author="Author"/>
              </w:rPr>
            </w:pPr>
          </w:p>
        </w:tc>
        <w:tc>
          <w:tcPr>
            <w:tcW w:w="1800" w:type="dxa"/>
            <w:tcBorders>
              <w:top w:val="single" w:sz="6" w:space="0" w:color="auto"/>
              <w:left w:val="nil"/>
              <w:bottom w:val="single" w:sz="6" w:space="0" w:color="auto"/>
              <w:right w:val="single" w:sz="6" w:space="0" w:color="auto"/>
            </w:tcBorders>
            <w:shd w:val="clear" w:color="auto" w:fill="auto"/>
          </w:tcPr>
          <w:p w14:paraId="4F0C6977" w14:textId="77777777" w:rsidR="00C50A95" w:rsidRPr="00D016EC" w:rsidRDefault="00C50A95" w:rsidP="00416506">
            <w:pPr>
              <w:pStyle w:val="tabletext11"/>
              <w:tabs>
                <w:tab w:val="decimal" w:pos="681"/>
              </w:tabs>
              <w:rPr>
                <w:ins w:id="31557" w:author="Author"/>
              </w:rPr>
            </w:pPr>
            <w:ins w:id="31558" w:author="Author">
              <w:r w:rsidRPr="00D016EC">
                <w:t>400,000 to 449,999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36CC81" w14:textId="77777777" w:rsidR="00C50A95" w:rsidRPr="00D016EC" w:rsidRDefault="00C50A95" w:rsidP="00416506">
            <w:pPr>
              <w:pStyle w:val="tabletext11"/>
              <w:jc w:val="center"/>
              <w:rPr>
                <w:ins w:id="31559" w:author="Author"/>
              </w:rPr>
            </w:pPr>
            <w:ins w:id="31560" w:author="Author">
              <w:r w:rsidRPr="00D016EC">
                <w:t>1.50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503547" w14:textId="77777777" w:rsidR="00C50A95" w:rsidRPr="00D016EC" w:rsidRDefault="00C50A95" w:rsidP="00416506">
            <w:pPr>
              <w:pStyle w:val="tabletext11"/>
              <w:jc w:val="center"/>
              <w:rPr>
                <w:ins w:id="31561" w:author="Author"/>
              </w:rPr>
            </w:pPr>
            <w:ins w:id="31562" w:author="Author">
              <w:r w:rsidRPr="00D016EC">
                <w:t>1.45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18920E" w14:textId="77777777" w:rsidR="00C50A95" w:rsidRPr="00D016EC" w:rsidRDefault="00C50A95" w:rsidP="00416506">
            <w:pPr>
              <w:pStyle w:val="tabletext11"/>
              <w:jc w:val="center"/>
              <w:rPr>
                <w:ins w:id="31563" w:author="Author"/>
              </w:rPr>
            </w:pPr>
            <w:ins w:id="31564" w:author="Author">
              <w:r w:rsidRPr="00D016EC">
                <w:t>1.38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A7CB79" w14:textId="77777777" w:rsidR="00C50A95" w:rsidRPr="00D016EC" w:rsidRDefault="00C50A95" w:rsidP="00416506">
            <w:pPr>
              <w:pStyle w:val="tabletext11"/>
              <w:jc w:val="center"/>
              <w:rPr>
                <w:ins w:id="31565" w:author="Author"/>
              </w:rPr>
            </w:pPr>
            <w:ins w:id="31566" w:author="Author">
              <w:r w:rsidRPr="00D016EC">
                <w:t>1.09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35B720" w14:textId="77777777" w:rsidR="00C50A95" w:rsidRPr="00D016EC" w:rsidRDefault="00C50A95" w:rsidP="00416506">
            <w:pPr>
              <w:pStyle w:val="tabletext11"/>
              <w:jc w:val="center"/>
              <w:rPr>
                <w:ins w:id="31567" w:author="Author"/>
              </w:rPr>
            </w:pPr>
            <w:ins w:id="31568" w:author="Author">
              <w:r w:rsidRPr="00D016EC">
                <w:t>1.35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BF1C1E" w14:textId="77777777" w:rsidR="00C50A95" w:rsidRPr="00D016EC" w:rsidRDefault="00C50A95" w:rsidP="00416506">
            <w:pPr>
              <w:pStyle w:val="tabletext11"/>
              <w:jc w:val="center"/>
              <w:rPr>
                <w:ins w:id="31569" w:author="Author"/>
              </w:rPr>
            </w:pPr>
            <w:ins w:id="31570" w:author="Author">
              <w:r w:rsidRPr="00D016EC">
                <w:t>1.09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A68E67" w14:textId="77777777" w:rsidR="00C50A95" w:rsidRPr="00D016EC" w:rsidRDefault="00C50A95" w:rsidP="00416506">
            <w:pPr>
              <w:pStyle w:val="tabletext11"/>
              <w:jc w:val="center"/>
              <w:rPr>
                <w:ins w:id="31571" w:author="Author"/>
              </w:rPr>
            </w:pPr>
            <w:ins w:id="31572" w:author="Author">
              <w:r w:rsidRPr="00D016EC">
                <w:t>2.66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B1E7A7" w14:textId="77777777" w:rsidR="00C50A95" w:rsidRPr="00D016EC" w:rsidRDefault="00C50A95" w:rsidP="00416506">
            <w:pPr>
              <w:pStyle w:val="tabletext11"/>
              <w:jc w:val="center"/>
              <w:rPr>
                <w:ins w:id="31573" w:author="Author"/>
              </w:rPr>
            </w:pPr>
            <w:ins w:id="31574" w:author="Author">
              <w:r w:rsidRPr="00D016EC">
                <w:t>3.54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10AA2B" w14:textId="77777777" w:rsidR="00C50A95" w:rsidRPr="00D016EC" w:rsidRDefault="00C50A95" w:rsidP="00416506">
            <w:pPr>
              <w:pStyle w:val="tabletext11"/>
              <w:jc w:val="center"/>
              <w:rPr>
                <w:ins w:id="31575" w:author="Author"/>
              </w:rPr>
            </w:pPr>
            <w:ins w:id="31576" w:author="Author">
              <w:r w:rsidRPr="00D016EC">
                <w:t>4.49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5CE572" w14:textId="77777777" w:rsidR="00C50A95" w:rsidRPr="00D016EC" w:rsidRDefault="00C50A95" w:rsidP="00416506">
            <w:pPr>
              <w:pStyle w:val="tabletext11"/>
              <w:jc w:val="center"/>
              <w:rPr>
                <w:ins w:id="31577" w:author="Author"/>
              </w:rPr>
            </w:pPr>
            <w:ins w:id="31578" w:author="Author">
              <w:r w:rsidRPr="00D016EC">
                <w:t>0.86</w:t>
              </w:r>
            </w:ins>
          </w:p>
        </w:tc>
      </w:tr>
      <w:tr w:rsidR="00C50A95" w:rsidRPr="00D016EC" w14:paraId="58B0C8F4" w14:textId="77777777" w:rsidTr="00416506">
        <w:trPr>
          <w:cantSplit/>
          <w:trHeight w:val="190"/>
          <w:ins w:id="31579" w:author="Author"/>
        </w:trPr>
        <w:tc>
          <w:tcPr>
            <w:tcW w:w="200" w:type="dxa"/>
            <w:tcBorders>
              <w:right w:val="single" w:sz="6" w:space="0" w:color="auto"/>
            </w:tcBorders>
            <w:shd w:val="clear" w:color="auto" w:fill="auto"/>
          </w:tcPr>
          <w:p w14:paraId="3AFD5AE9" w14:textId="77777777" w:rsidR="00C50A95" w:rsidRPr="00D016EC" w:rsidRDefault="00C50A95" w:rsidP="00416506">
            <w:pPr>
              <w:pStyle w:val="tabletext11"/>
              <w:jc w:val="center"/>
              <w:rPr>
                <w:ins w:id="31580" w:author="Author"/>
              </w:rPr>
            </w:pPr>
          </w:p>
        </w:tc>
        <w:tc>
          <w:tcPr>
            <w:tcW w:w="240" w:type="dxa"/>
            <w:tcBorders>
              <w:top w:val="single" w:sz="6" w:space="0" w:color="auto"/>
              <w:left w:val="single" w:sz="6" w:space="0" w:color="auto"/>
              <w:bottom w:val="single" w:sz="6" w:space="0" w:color="auto"/>
            </w:tcBorders>
            <w:shd w:val="clear" w:color="auto" w:fill="auto"/>
          </w:tcPr>
          <w:p w14:paraId="249562A1" w14:textId="77777777" w:rsidR="00C50A95" w:rsidRPr="00D016EC" w:rsidRDefault="00C50A95" w:rsidP="00416506">
            <w:pPr>
              <w:pStyle w:val="tabletext11"/>
              <w:jc w:val="right"/>
              <w:rPr>
                <w:ins w:id="31581" w:author="Author"/>
              </w:rPr>
            </w:pPr>
          </w:p>
        </w:tc>
        <w:tc>
          <w:tcPr>
            <w:tcW w:w="1800" w:type="dxa"/>
            <w:tcBorders>
              <w:top w:val="single" w:sz="6" w:space="0" w:color="auto"/>
              <w:left w:val="nil"/>
              <w:bottom w:val="single" w:sz="6" w:space="0" w:color="auto"/>
              <w:right w:val="single" w:sz="6" w:space="0" w:color="auto"/>
            </w:tcBorders>
            <w:shd w:val="clear" w:color="auto" w:fill="auto"/>
          </w:tcPr>
          <w:p w14:paraId="11F586FE" w14:textId="77777777" w:rsidR="00C50A95" w:rsidRPr="00D016EC" w:rsidRDefault="00C50A95" w:rsidP="00416506">
            <w:pPr>
              <w:pStyle w:val="tabletext11"/>
              <w:tabs>
                <w:tab w:val="decimal" w:pos="681"/>
              </w:tabs>
              <w:rPr>
                <w:ins w:id="31582" w:author="Author"/>
              </w:rPr>
            </w:pPr>
            <w:ins w:id="31583" w:author="Author">
              <w:r w:rsidRPr="00D016EC">
                <w:t>450,000 to 499,999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488336" w14:textId="77777777" w:rsidR="00C50A95" w:rsidRPr="00D016EC" w:rsidRDefault="00C50A95" w:rsidP="00416506">
            <w:pPr>
              <w:pStyle w:val="tabletext11"/>
              <w:jc w:val="center"/>
              <w:rPr>
                <w:ins w:id="31584" w:author="Author"/>
              </w:rPr>
            </w:pPr>
            <w:ins w:id="31585" w:author="Author">
              <w:r w:rsidRPr="00D016EC">
                <w:t>1.53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DE664A" w14:textId="77777777" w:rsidR="00C50A95" w:rsidRPr="00D016EC" w:rsidRDefault="00C50A95" w:rsidP="00416506">
            <w:pPr>
              <w:pStyle w:val="tabletext11"/>
              <w:jc w:val="center"/>
              <w:rPr>
                <w:ins w:id="31586" w:author="Author"/>
              </w:rPr>
            </w:pPr>
            <w:ins w:id="31587" w:author="Author">
              <w:r w:rsidRPr="00D016EC">
                <w:t>1.48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06FD25" w14:textId="77777777" w:rsidR="00C50A95" w:rsidRPr="00D016EC" w:rsidRDefault="00C50A95" w:rsidP="00416506">
            <w:pPr>
              <w:pStyle w:val="tabletext11"/>
              <w:jc w:val="center"/>
              <w:rPr>
                <w:ins w:id="31588" w:author="Author"/>
              </w:rPr>
            </w:pPr>
            <w:ins w:id="31589" w:author="Author">
              <w:r w:rsidRPr="00D016EC">
                <w:t>1.40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2A7399" w14:textId="77777777" w:rsidR="00C50A95" w:rsidRPr="00D016EC" w:rsidRDefault="00C50A95" w:rsidP="00416506">
            <w:pPr>
              <w:pStyle w:val="tabletext11"/>
              <w:jc w:val="center"/>
              <w:rPr>
                <w:ins w:id="31590" w:author="Author"/>
              </w:rPr>
            </w:pPr>
            <w:ins w:id="31591" w:author="Author">
              <w:r w:rsidRPr="00D016EC">
                <w:t>1.09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A17180" w14:textId="77777777" w:rsidR="00C50A95" w:rsidRPr="00D016EC" w:rsidRDefault="00C50A95" w:rsidP="00416506">
            <w:pPr>
              <w:pStyle w:val="tabletext11"/>
              <w:jc w:val="center"/>
              <w:rPr>
                <w:ins w:id="31592" w:author="Author"/>
              </w:rPr>
            </w:pPr>
            <w:ins w:id="31593" w:author="Author">
              <w:r w:rsidRPr="00D016EC">
                <w:t>1.37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8C08D3" w14:textId="77777777" w:rsidR="00C50A95" w:rsidRPr="00D016EC" w:rsidRDefault="00C50A95" w:rsidP="00416506">
            <w:pPr>
              <w:pStyle w:val="tabletext11"/>
              <w:jc w:val="center"/>
              <w:rPr>
                <w:ins w:id="31594" w:author="Author"/>
              </w:rPr>
            </w:pPr>
            <w:ins w:id="31595" w:author="Author">
              <w:r w:rsidRPr="00D016EC">
                <w:t>1.10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3B71DF" w14:textId="77777777" w:rsidR="00C50A95" w:rsidRPr="00D016EC" w:rsidRDefault="00C50A95" w:rsidP="00416506">
            <w:pPr>
              <w:pStyle w:val="tabletext11"/>
              <w:jc w:val="center"/>
              <w:rPr>
                <w:ins w:id="31596" w:author="Author"/>
              </w:rPr>
            </w:pPr>
            <w:ins w:id="31597" w:author="Author">
              <w:r w:rsidRPr="00D016EC">
                <w:t>2.76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8C7571" w14:textId="77777777" w:rsidR="00C50A95" w:rsidRPr="00D016EC" w:rsidRDefault="00C50A95" w:rsidP="00416506">
            <w:pPr>
              <w:pStyle w:val="tabletext11"/>
              <w:jc w:val="center"/>
              <w:rPr>
                <w:ins w:id="31598" w:author="Author"/>
              </w:rPr>
            </w:pPr>
            <w:ins w:id="31599" w:author="Author">
              <w:r w:rsidRPr="00D016EC">
                <w:t>3.66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824C97" w14:textId="77777777" w:rsidR="00C50A95" w:rsidRPr="00D016EC" w:rsidRDefault="00C50A95" w:rsidP="00416506">
            <w:pPr>
              <w:pStyle w:val="tabletext11"/>
              <w:jc w:val="center"/>
              <w:rPr>
                <w:ins w:id="31600" w:author="Author"/>
              </w:rPr>
            </w:pPr>
            <w:ins w:id="31601" w:author="Author">
              <w:r w:rsidRPr="00D016EC">
                <w:t>4.65</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C0FCD7" w14:textId="77777777" w:rsidR="00C50A95" w:rsidRPr="00D016EC" w:rsidRDefault="00C50A95" w:rsidP="00416506">
            <w:pPr>
              <w:pStyle w:val="tabletext11"/>
              <w:jc w:val="center"/>
              <w:rPr>
                <w:ins w:id="31602" w:author="Author"/>
              </w:rPr>
            </w:pPr>
            <w:ins w:id="31603" w:author="Author">
              <w:r w:rsidRPr="00D016EC">
                <w:t>0.85</w:t>
              </w:r>
            </w:ins>
          </w:p>
        </w:tc>
      </w:tr>
      <w:tr w:rsidR="00C50A95" w:rsidRPr="00D016EC" w14:paraId="0D61FAA1" w14:textId="77777777" w:rsidTr="00416506">
        <w:trPr>
          <w:cantSplit/>
          <w:trHeight w:val="190"/>
          <w:ins w:id="31604" w:author="Author"/>
        </w:trPr>
        <w:tc>
          <w:tcPr>
            <w:tcW w:w="200" w:type="dxa"/>
            <w:tcBorders>
              <w:right w:val="single" w:sz="6" w:space="0" w:color="auto"/>
            </w:tcBorders>
            <w:shd w:val="clear" w:color="auto" w:fill="auto"/>
          </w:tcPr>
          <w:p w14:paraId="111A146E" w14:textId="77777777" w:rsidR="00C50A95" w:rsidRPr="00D016EC" w:rsidRDefault="00C50A95" w:rsidP="00416506">
            <w:pPr>
              <w:pStyle w:val="tabletext11"/>
              <w:jc w:val="center"/>
              <w:rPr>
                <w:ins w:id="31605" w:author="Author"/>
              </w:rPr>
            </w:pPr>
          </w:p>
        </w:tc>
        <w:tc>
          <w:tcPr>
            <w:tcW w:w="240" w:type="dxa"/>
            <w:tcBorders>
              <w:top w:val="single" w:sz="6" w:space="0" w:color="auto"/>
              <w:left w:val="single" w:sz="6" w:space="0" w:color="auto"/>
              <w:bottom w:val="single" w:sz="6" w:space="0" w:color="auto"/>
            </w:tcBorders>
            <w:shd w:val="clear" w:color="auto" w:fill="auto"/>
          </w:tcPr>
          <w:p w14:paraId="308E86FF" w14:textId="77777777" w:rsidR="00C50A95" w:rsidRPr="00D016EC" w:rsidRDefault="00C50A95" w:rsidP="00416506">
            <w:pPr>
              <w:pStyle w:val="tabletext11"/>
              <w:jc w:val="right"/>
              <w:rPr>
                <w:ins w:id="31606" w:author="Author"/>
              </w:rPr>
            </w:pPr>
          </w:p>
        </w:tc>
        <w:tc>
          <w:tcPr>
            <w:tcW w:w="1800" w:type="dxa"/>
            <w:tcBorders>
              <w:top w:val="single" w:sz="6" w:space="0" w:color="auto"/>
              <w:left w:val="nil"/>
              <w:bottom w:val="single" w:sz="6" w:space="0" w:color="auto"/>
              <w:right w:val="single" w:sz="6" w:space="0" w:color="auto"/>
            </w:tcBorders>
            <w:shd w:val="clear" w:color="auto" w:fill="auto"/>
          </w:tcPr>
          <w:p w14:paraId="66DD9F9A" w14:textId="77777777" w:rsidR="00C50A95" w:rsidRPr="00D016EC" w:rsidRDefault="00C50A95" w:rsidP="00416506">
            <w:pPr>
              <w:pStyle w:val="tabletext11"/>
              <w:tabs>
                <w:tab w:val="decimal" w:pos="681"/>
              </w:tabs>
              <w:rPr>
                <w:ins w:id="31607" w:author="Author"/>
              </w:rPr>
            </w:pPr>
            <w:ins w:id="31608" w:author="Author">
              <w:r w:rsidRPr="00D016EC">
                <w:t>500,000 to 599,999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40D546" w14:textId="77777777" w:rsidR="00C50A95" w:rsidRPr="00D016EC" w:rsidRDefault="00C50A95" w:rsidP="00416506">
            <w:pPr>
              <w:pStyle w:val="tabletext11"/>
              <w:jc w:val="center"/>
              <w:rPr>
                <w:ins w:id="31609" w:author="Author"/>
              </w:rPr>
            </w:pPr>
            <w:ins w:id="31610" w:author="Author">
              <w:r w:rsidRPr="00D016EC">
                <w:t>1.55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42C1B5" w14:textId="77777777" w:rsidR="00C50A95" w:rsidRPr="00D016EC" w:rsidRDefault="00C50A95" w:rsidP="00416506">
            <w:pPr>
              <w:pStyle w:val="tabletext11"/>
              <w:jc w:val="center"/>
              <w:rPr>
                <w:ins w:id="31611" w:author="Author"/>
              </w:rPr>
            </w:pPr>
            <w:ins w:id="31612" w:author="Author">
              <w:r w:rsidRPr="00D016EC">
                <w:t>1.50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0E3071" w14:textId="77777777" w:rsidR="00C50A95" w:rsidRPr="00D016EC" w:rsidRDefault="00C50A95" w:rsidP="00416506">
            <w:pPr>
              <w:pStyle w:val="tabletext11"/>
              <w:jc w:val="center"/>
              <w:rPr>
                <w:ins w:id="31613" w:author="Author"/>
              </w:rPr>
            </w:pPr>
            <w:ins w:id="31614" w:author="Author">
              <w:r w:rsidRPr="00D016EC">
                <w:t>1.43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654A46" w14:textId="77777777" w:rsidR="00C50A95" w:rsidRPr="00D016EC" w:rsidRDefault="00C50A95" w:rsidP="00416506">
            <w:pPr>
              <w:pStyle w:val="tabletext11"/>
              <w:jc w:val="center"/>
              <w:rPr>
                <w:ins w:id="31615" w:author="Author"/>
              </w:rPr>
            </w:pPr>
            <w:ins w:id="31616" w:author="Author">
              <w:r w:rsidRPr="00D016EC">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DF3692" w14:textId="77777777" w:rsidR="00C50A95" w:rsidRPr="00D016EC" w:rsidRDefault="00C50A95" w:rsidP="00416506">
            <w:pPr>
              <w:pStyle w:val="tabletext11"/>
              <w:jc w:val="center"/>
              <w:rPr>
                <w:ins w:id="31617" w:author="Author"/>
              </w:rPr>
            </w:pPr>
            <w:ins w:id="31618" w:author="Author">
              <w:r w:rsidRPr="00D016EC">
                <w:t>1.39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3D6264" w14:textId="77777777" w:rsidR="00C50A95" w:rsidRPr="00D016EC" w:rsidRDefault="00C50A95" w:rsidP="00416506">
            <w:pPr>
              <w:pStyle w:val="tabletext11"/>
              <w:jc w:val="center"/>
              <w:rPr>
                <w:ins w:id="31619" w:author="Author"/>
              </w:rPr>
            </w:pPr>
            <w:ins w:id="31620" w:author="Author">
              <w:r w:rsidRPr="00D016EC">
                <w:t>1.11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F490FD" w14:textId="77777777" w:rsidR="00C50A95" w:rsidRPr="00D016EC" w:rsidRDefault="00C50A95" w:rsidP="00416506">
            <w:pPr>
              <w:pStyle w:val="tabletext11"/>
              <w:jc w:val="center"/>
              <w:rPr>
                <w:ins w:id="31621" w:author="Author"/>
              </w:rPr>
            </w:pPr>
            <w:ins w:id="31622" w:author="Author">
              <w:r w:rsidRPr="00D016EC">
                <w:t>2.87</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6AFABA" w14:textId="77777777" w:rsidR="00C50A95" w:rsidRPr="00D016EC" w:rsidRDefault="00C50A95" w:rsidP="00416506">
            <w:pPr>
              <w:pStyle w:val="tabletext11"/>
              <w:jc w:val="center"/>
              <w:rPr>
                <w:ins w:id="31623" w:author="Author"/>
              </w:rPr>
            </w:pPr>
            <w:ins w:id="31624" w:author="Author">
              <w:r w:rsidRPr="00D016EC">
                <w:t>3.81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21699F" w14:textId="77777777" w:rsidR="00C50A95" w:rsidRPr="00D016EC" w:rsidRDefault="00C50A95" w:rsidP="00416506">
            <w:pPr>
              <w:pStyle w:val="tabletext11"/>
              <w:jc w:val="center"/>
              <w:rPr>
                <w:ins w:id="31625" w:author="Author"/>
              </w:rPr>
            </w:pPr>
            <w:ins w:id="31626" w:author="Author">
              <w:r w:rsidRPr="00D016EC">
                <w:t>4.84</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DDA724" w14:textId="77777777" w:rsidR="00C50A95" w:rsidRPr="00D016EC" w:rsidRDefault="00C50A95" w:rsidP="00416506">
            <w:pPr>
              <w:pStyle w:val="tabletext11"/>
              <w:jc w:val="center"/>
              <w:rPr>
                <w:ins w:id="31627" w:author="Author"/>
              </w:rPr>
            </w:pPr>
            <w:ins w:id="31628" w:author="Author">
              <w:r w:rsidRPr="00D016EC">
                <w:t>0.85</w:t>
              </w:r>
            </w:ins>
          </w:p>
        </w:tc>
      </w:tr>
      <w:tr w:rsidR="00C50A95" w:rsidRPr="00D016EC" w14:paraId="6C8808EE" w14:textId="77777777" w:rsidTr="00416506">
        <w:trPr>
          <w:cantSplit/>
          <w:trHeight w:val="190"/>
          <w:ins w:id="31629" w:author="Author"/>
        </w:trPr>
        <w:tc>
          <w:tcPr>
            <w:tcW w:w="200" w:type="dxa"/>
            <w:tcBorders>
              <w:right w:val="single" w:sz="6" w:space="0" w:color="auto"/>
            </w:tcBorders>
            <w:shd w:val="clear" w:color="auto" w:fill="auto"/>
          </w:tcPr>
          <w:p w14:paraId="02D8B15B" w14:textId="77777777" w:rsidR="00C50A95" w:rsidRPr="00D016EC" w:rsidRDefault="00C50A95" w:rsidP="00416506">
            <w:pPr>
              <w:pStyle w:val="tabletext11"/>
              <w:jc w:val="center"/>
              <w:rPr>
                <w:ins w:id="31630" w:author="Author"/>
              </w:rPr>
            </w:pPr>
          </w:p>
        </w:tc>
        <w:tc>
          <w:tcPr>
            <w:tcW w:w="240" w:type="dxa"/>
            <w:tcBorders>
              <w:top w:val="single" w:sz="6" w:space="0" w:color="auto"/>
              <w:left w:val="single" w:sz="6" w:space="0" w:color="auto"/>
              <w:bottom w:val="single" w:sz="6" w:space="0" w:color="auto"/>
            </w:tcBorders>
            <w:shd w:val="clear" w:color="auto" w:fill="auto"/>
          </w:tcPr>
          <w:p w14:paraId="4E18B2BF" w14:textId="77777777" w:rsidR="00C50A95" w:rsidRPr="00D016EC" w:rsidRDefault="00C50A95" w:rsidP="00416506">
            <w:pPr>
              <w:pStyle w:val="tabletext11"/>
              <w:jc w:val="right"/>
              <w:rPr>
                <w:ins w:id="31631" w:author="Author"/>
              </w:rPr>
            </w:pPr>
          </w:p>
        </w:tc>
        <w:tc>
          <w:tcPr>
            <w:tcW w:w="1800" w:type="dxa"/>
            <w:tcBorders>
              <w:top w:val="single" w:sz="6" w:space="0" w:color="auto"/>
              <w:left w:val="nil"/>
              <w:bottom w:val="single" w:sz="6" w:space="0" w:color="auto"/>
              <w:right w:val="single" w:sz="6" w:space="0" w:color="auto"/>
            </w:tcBorders>
            <w:shd w:val="clear" w:color="auto" w:fill="auto"/>
          </w:tcPr>
          <w:p w14:paraId="248E1631" w14:textId="77777777" w:rsidR="00C50A95" w:rsidRPr="00D016EC" w:rsidRDefault="00C50A95" w:rsidP="00416506">
            <w:pPr>
              <w:pStyle w:val="tabletext11"/>
              <w:tabs>
                <w:tab w:val="decimal" w:pos="681"/>
              </w:tabs>
              <w:rPr>
                <w:ins w:id="31632" w:author="Author"/>
              </w:rPr>
            </w:pPr>
            <w:ins w:id="31633" w:author="Author">
              <w:r w:rsidRPr="00D016EC">
                <w:t>600,000 to 699,999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F6273F" w14:textId="77777777" w:rsidR="00C50A95" w:rsidRPr="00D016EC" w:rsidRDefault="00C50A95" w:rsidP="00416506">
            <w:pPr>
              <w:pStyle w:val="tabletext11"/>
              <w:jc w:val="center"/>
              <w:rPr>
                <w:ins w:id="31634" w:author="Author"/>
              </w:rPr>
            </w:pPr>
            <w:ins w:id="31635" w:author="Author">
              <w:r w:rsidRPr="00D016EC">
                <w:t>1.59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4C86BB" w14:textId="77777777" w:rsidR="00C50A95" w:rsidRPr="00D016EC" w:rsidRDefault="00C50A95" w:rsidP="00416506">
            <w:pPr>
              <w:pStyle w:val="tabletext11"/>
              <w:jc w:val="center"/>
              <w:rPr>
                <w:ins w:id="31636" w:author="Author"/>
              </w:rPr>
            </w:pPr>
            <w:ins w:id="31637" w:author="Author">
              <w:r w:rsidRPr="00D016EC">
                <w:t>1.54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D9B509" w14:textId="77777777" w:rsidR="00C50A95" w:rsidRPr="00D016EC" w:rsidRDefault="00C50A95" w:rsidP="00416506">
            <w:pPr>
              <w:pStyle w:val="tabletext11"/>
              <w:jc w:val="center"/>
              <w:rPr>
                <w:ins w:id="31638" w:author="Author"/>
              </w:rPr>
            </w:pPr>
            <w:ins w:id="31639" w:author="Author">
              <w:r w:rsidRPr="00D016EC">
                <w:t>1.47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02F2EA" w14:textId="77777777" w:rsidR="00C50A95" w:rsidRPr="00D016EC" w:rsidRDefault="00C50A95" w:rsidP="00416506">
            <w:pPr>
              <w:pStyle w:val="tabletext11"/>
              <w:jc w:val="center"/>
              <w:rPr>
                <w:ins w:id="31640" w:author="Author"/>
              </w:rPr>
            </w:pPr>
            <w:ins w:id="31641" w:author="Author">
              <w:r w:rsidRPr="00D016EC">
                <w:t>1.11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2DA9E9" w14:textId="77777777" w:rsidR="00C50A95" w:rsidRPr="00D016EC" w:rsidRDefault="00C50A95" w:rsidP="00416506">
            <w:pPr>
              <w:pStyle w:val="tabletext11"/>
              <w:jc w:val="center"/>
              <w:rPr>
                <w:ins w:id="31642" w:author="Author"/>
              </w:rPr>
            </w:pPr>
            <w:ins w:id="31643" w:author="Author">
              <w:r w:rsidRPr="00D016EC">
                <w:t>1.43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DC449B" w14:textId="77777777" w:rsidR="00C50A95" w:rsidRPr="00D016EC" w:rsidRDefault="00C50A95" w:rsidP="00416506">
            <w:pPr>
              <w:pStyle w:val="tabletext11"/>
              <w:jc w:val="center"/>
              <w:rPr>
                <w:ins w:id="31644" w:author="Author"/>
              </w:rPr>
            </w:pPr>
            <w:ins w:id="31645" w:author="Author">
              <w:r w:rsidRPr="00D016EC">
                <w:t>1.11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40DCE7" w14:textId="77777777" w:rsidR="00C50A95" w:rsidRPr="00D016EC" w:rsidRDefault="00C50A95" w:rsidP="00416506">
            <w:pPr>
              <w:pStyle w:val="tabletext11"/>
              <w:jc w:val="center"/>
              <w:rPr>
                <w:ins w:id="31646" w:author="Author"/>
              </w:rPr>
            </w:pPr>
            <w:ins w:id="31647" w:author="Author">
              <w:r w:rsidRPr="00D016EC">
                <w:t>3.03</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6767A8" w14:textId="77777777" w:rsidR="00C50A95" w:rsidRPr="00D016EC" w:rsidRDefault="00C50A95" w:rsidP="00416506">
            <w:pPr>
              <w:pStyle w:val="tabletext11"/>
              <w:jc w:val="center"/>
              <w:rPr>
                <w:ins w:id="31648" w:author="Author"/>
              </w:rPr>
            </w:pPr>
            <w:ins w:id="31649" w:author="Author">
              <w:r w:rsidRPr="00D016EC">
                <w:t>4.03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00546C" w14:textId="77777777" w:rsidR="00C50A95" w:rsidRPr="00D016EC" w:rsidRDefault="00C50A95" w:rsidP="00416506">
            <w:pPr>
              <w:pStyle w:val="tabletext11"/>
              <w:jc w:val="center"/>
              <w:rPr>
                <w:ins w:id="31650" w:author="Author"/>
              </w:rPr>
            </w:pPr>
            <w:ins w:id="31651" w:author="Author">
              <w:r w:rsidRPr="00D016EC">
                <w:t>5.11</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B39C83" w14:textId="77777777" w:rsidR="00C50A95" w:rsidRPr="00D016EC" w:rsidRDefault="00C50A95" w:rsidP="00416506">
            <w:pPr>
              <w:pStyle w:val="tabletext11"/>
              <w:jc w:val="center"/>
              <w:rPr>
                <w:ins w:id="31652" w:author="Author"/>
              </w:rPr>
            </w:pPr>
            <w:ins w:id="31653" w:author="Author">
              <w:r w:rsidRPr="00D016EC">
                <w:t>0.84</w:t>
              </w:r>
            </w:ins>
          </w:p>
        </w:tc>
      </w:tr>
      <w:tr w:rsidR="00C50A95" w:rsidRPr="00D016EC" w14:paraId="2D4236F3" w14:textId="77777777" w:rsidTr="00416506">
        <w:trPr>
          <w:cantSplit/>
          <w:trHeight w:val="190"/>
          <w:ins w:id="31654" w:author="Author"/>
        </w:trPr>
        <w:tc>
          <w:tcPr>
            <w:tcW w:w="200" w:type="dxa"/>
            <w:tcBorders>
              <w:right w:val="single" w:sz="6" w:space="0" w:color="auto"/>
            </w:tcBorders>
            <w:shd w:val="clear" w:color="auto" w:fill="auto"/>
          </w:tcPr>
          <w:p w14:paraId="39CB8D45" w14:textId="77777777" w:rsidR="00C50A95" w:rsidRPr="00D016EC" w:rsidRDefault="00C50A95" w:rsidP="00416506">
            <w:pPr>
              <w:pStyle w:val="tabletext11"/>
              <w:jc w:val="center"/>
              <w:rPr>
                <w:ins w:id="31655" w:author="Author"/>
              </w:rPr>
            </w:pPr>
          </w:p>
        </w:tc>
        <w:tc>
          <w:tcPr>
            <w:tcW w:w="240" w:type="dxa"/>
            <w:tcBorders>
              <w:top w:val="single" w:sz="6" w:space="0" w:color="auto"/>
              <w:left w:val="single" w:sz="6" w:space="0" w:color="auto"/>
              <w:bottom w:val="single" w:sz="6" w:space="0" w:color="auto"/>
            </w:tcBorders>
            <w:shd w:val="clear" w:color="auto" w:fill="auto"/>
          </w:tcPr>
          <w:p w14:paraId="50F75ED1" w14:textId="77777777" w:rsidR="00C50A95" w:rsidRPr="00D016EC" w:rsidRDefault="00C50A95" w:rsidP="00416506">
            <w:pPr>
              <w:pStyle w:val="tabletext11"/>
              <w:jc w:val="right"/>
              <w:rPr>
                <w:ins w:id="31656" w:author="Author"/>
              </w:rPr>
            </w:pPr>
          </w:p>
        </w:tc>
        <w:tc>
          <w:tcPr>
            <w:tcW w:w="1800" w:type="dxa"/>
            <w:tcBorders>
              <w:top w:val="single" w:sz="6" w:space="0" w:color="auto"/>
              <w:left w:val="nil"/>
              <w:bottom w:val="single" w:sz="6" w:space="0" w:color="auto"/>
              <w:right w:val="single" w:sz="6" w:space="0" w:color="auto"/>
            </w:tcBorders>
            <w:shd w:val="clear" w:color="auto" w:fill="auto"/>
          </w:tcPr>
          <w:p w14:paraId="3CFD4E18" w14:textId="77777777" w:rsidR="00C50A95" w:rsidRPr="00D016EC" w:rsidRDefault="00C50A95" w:rsidP="00416506">
            <w:pPr>
              <w:pStyle w:val="tabletext11"/>
              <w:tabs>
                <w:tab w:val="decimal" w:pos="681"/>
              </w:tabs>
              <w:rPr>
                <w:ins w:id="31657" w:author="Author"/>
              </w:rPr>
            </w:pPr>
            <w:ins w:id="31658" w:author="Author">
              <w:r w:rsidRPr="00D016EC">
                <w:t>700,000 to 799,999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A9C436" w14:textId="77777777" w:rsidR="00C50A95" w:rsidRPr="00D016EC" w:rsidRDefault="00C50A95" w:rsidP="00416506">
            <w:pPr>
              <w:pStyle w:val="tabletext11"/>
              <w:jc w:val="center"/>
              <w:rPr>
                <w:ins w:id="31659" w:author="Author"/>
              </w:rPr>
            </w:pPr>
            <w:ins w:id="31660" w:author="Author">
              <w:r w:rsidRPr="00D016EC">
                <w:t>1.63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D92F1E" w14:textId="77777777" w:rsidR="00C50A95" w:rsidRPr="00D016EC" w:rsidRDefault="00C50A95" w:rsidP="00416506">
            <w:pPr>
              <w:pStyle w:val="tabletext11"/>
              <w:jc w:val="center"/>
              <w:rPr>
                <w:ins w:id="31661" w:author="Author"/>
              </w:rPr>
            </w:pPr>
            <w:ins w:id="31662" w:author="Author">
              <w:r w:rsidRPr="00D016EC">
                <w:t>1.58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F19A7E" w14:textId="77777777" w:rsidR="00C50A95" w:rsidRPr="00D016EC" w:rsidRDefault="00C50A95" w:rsidP="00416506">
            <w:pPr>
              <w:pStyle w:val="tabletext11"/>
              <w:jc w:val="center"/>
              <w:rPr>
                <w:ins w:id="31663" w:author="Author"/>
              </w:rPr>
            </w:pPr>
            <w:ins w:id="31664" w:author="Author">
              <w:r w:rsidRPr="00D016EC">
                <w:t>1.50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C0B2B6" w14:textId="77777777" w:rsidR="00C50A95" w:rsidRPr="00D016EC" w:rsidRDefault="00C50A95" w:rsidP="00416506">
            <w:pPr>
              <w:pStyle w:val="tabletext11"/>
              <w:jc w:val="center"/>
              <w:rPr>
                <w:ins w:id="31665" w:author="Author"/>
              </w:rPr>
            </w:pPr>
            <w:ins w:id="31666" w:author="Author">
              <w:r w:rsidRPr="00D016EC">
                <w:t>1.12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94A8E9" w14:textId="77777777" w:rsidR="00C50A95" w:rsidRPr="00D016EC" w:rsidRDefault="00C50A95" w:rsidP="00416506">
            <w:pPr>
              <w:pStyle w:val="tabletext11"/>
              <w:jc w:val="center"/>
              <w:rPr>
                <w:ins w:id="31667" w:author="Author"/>
              </w:rPr>
            </w:pPr>
            <w:ins w:id="31668" w:author="Author">
              <w:r w:rsidRPr="00D016EC">
                <w:t>1.46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20E6B4" w14:textId="77777777" w:rsidR="00C50A95" w:rsidRPr="00D016EC" w:rsidRDefault="00C50A95" w:rsidP="00416506">
            <w:pPr>
              <w:pStyle w:val="tabletext11"/>
              <w:jc w:val="center"/>
              <w:rPr>
                <w:ins w:id="31669" w:author="Author"/>
              </w:rPr>
            </w:pPr>
            <w:ins w:id="31670" w:author="Author">
              <w:r w:rsidRPr="00D016EC">
                <w:t>1.12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3F9574" w14:textId="77777777" w:rsidR="00C50A95" w:rsidRPr="00D016EC" w:rsidRDefault="00C50A95" w:rsidP="00416506">
            <w:pPr>
              <w:pStyle w:val="tabletext11"/>
              <w:jc w:val="center"/>
              <w:rPr>
                <w:ins w:id="31671" w:author="Author"/>
              </w:rPr>
            </w:pPr>
            <w:ins w:id="31672" w:author="Author">
              <w:r w:rsidRPr="00D016EC">
                <w:t>3.18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556BF8" w14:textId="77777777" w:rsidR="00C50A95" w:rsidRPr="00D016EC" w:rsidRDefault="00C50A95" w:rsidP="00416506">
            <w:pPr>
              <w:pStyle w:val="tabletext11"/>
              <w:jc w:val="center"/>
              <w:rPr>
                <w:ins w:id="31673" w:author="Author"/>
              </w:rPr>
            </w:pPr>
            <w:ins w:id="31674" w:author="Author">
              <w:r w:rsidRPr="00D016EC">
                <w:t>4.22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1BC111" w14:textId="77777777" w:rsidR="00C50A95" w:rsidRPr="00D016EC" w:rsidRDefault="00C50A95" w:rsidP="00416506">
            <w:pPr>
              <w:pStyle w:val="tabletext11"/>
              <w:jc w:val="center"/>
              <w:rPr>
                <w:ins w:id="31675" w:author="Author"/>
              </w:rPr>
            </w:pPr>
            <w:ins w:id="31676" w:author="Author">
              <w:r w:rsidRPr="00D016EC">
                <w:t>5.36</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CA76F3" w14:textId="77777777" w:rsidR="00C50A95" w:rsidRPr="00D016EC" w:rsidRDefault="00C50A95" w:rsidP="00416506">
            <w:pPr>
              <w:pStyle w:val="tabletext11"/>
              <w:jc w:val="center"/>
              <w:rPr>
                <w:ins w:id="31677" w:author="Author"/>
              </w:rPr>
            </w:pPr>
            <w:ins w:id="31678" w:author="Author">
              <w:r w:rsidRPr="00D016EC">
                <w:t>0.83</w:t>
              </w:r>
            </w:ins>
          </w:p>
        </w:tc>
      </w:tr>
      <w:tr w:rsidR="00C50A95" w:rsidRPr="00D016EC" w14:paraId="504D3BBC" w14:textId="77777777" w:rsidTr="00416506">
        <w:trPr>
          <w:cantSplit/>
          <w:trHeight w:val="190"/>
          <w:ins w:id="31679" w:author="Author"/>
        </w:trPr>
        <w:tc>
          <w:tcPr>
            <w:tcW w:w="200" w:type="dxa"/>
            <w:tcBorders>
              <w:right w:val="single" w:sz="6" w:space="0" w:color="auto"/>
            </w:tcBorders>
            <w:shd w:val="clear" w:color="auto" w:fill="auto"/>
          </w:tcPr>
          <w:p w14:paraId="6042C6B1" w14:textId="77777777" w:rsidR="00C50A95" w:rsidRPr="00D016EC" w:rsidRDefault="00C50A95" w:rsidP="00416506">
            <w:pPr>
              <w:pStyle w:val="tabletext11"/>
              <w:jc w:val="center"/>
              <w:rPr>
                <w:ins w:id="31680" w:author="Author"/>
              </w:rPr>
            </w:pPr>
          </w:p>
        </w:tc>
        <w:tc>
          <w:tcPr>
            <w:tcW w:w="240" w:type="dxa"/>
            <w:tcBorders>
              <w:top w:val="single" w:sz="6" w:space="0" w:color="auto"/>
              <w:left w:val="single" w:sz="6" w:space="0" w:color="auto"/>
              <w:bottom w:val="single" w:sz="6" w:space="0" w:color="auto"/>
            </w:tcBorders>
            <w:shd w:val="clear" w:color="auto" w:fill="auto"/>
          </w:tcPr>
          <w:p w14:paraId="7CCD59E6" w14:textId="77777777" w:rsidR="00C50A95" w:rsidRPr="00D016EC" w:rsidRDefault="00C50A95" w:rsidP="00416506">
            <w:pPr>
              <w:pStyle w:val="tabletext11"/>
              <w:jc w:val="right"/>
              <w:rPr>
                <w:ins w:id="31681" w:author="Author"/>
              </w:rPr>
            </w:pPr>
          </w:p>
        </w:tc>
        <w:tc>
          <w:tcPr>
            <w:tcW w:w="1800" w:type="dxa"/>
            <w:tcBorders>
              <w:top w:val="single" w:sz="6" w:space="0" w:color="auto"/>
              <w:left w:val="nil"/>
              <w:bottom w:val="single" w:sz="6" w:space="0" w:color="auto"/>
              <w:right w:val="single" w:sz="6" w:space="0" w:color="auto"/>
            </w:tcBorders>
            <w:shd w:val="clear" w:color="auto" w:fill="auto"/>
          </w:tcPr>
          <w:p w14:paraId="6CFED872" w14:textId="77777777" w:rsidR="00C50A95" w:rsidRPr="00D016EC" w:rsidRDefault="00C50A95" w:rsidP="00416506">
            <w:pPr>
              <w:pStyle w:val="tabletext11"/>
              <w:tabs>
                <w:tab w:val="decimal" w:pos="681"/>
              </w:tabs>
              <w:rPr>
                <w:ins w:id="31682" w:author="Author"/>
              </w:rPr>
            </w:pPr>
            <w:ins w:id="31683" w:author="Author">
              <w:r w:rsidRPr="00D016EC">
                <w:t>800,000 to 899,999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C26C0D" w14:textId="77777777" w:rsidR="00C50A95" w:rsidRPr="00D016EC" w:rsidRDefault="00C50A95" w:rsidP="00416506">
            <w:pPr>
              <w:pStyle w:val="tabletext11"/>
              <w:jc w:val="center"/>
              <w:rPr>
                <w:ins w:id="31684" w:author="Author"/>
              </w:rPr>
            </w:pPr>
            <w:ins w:id="31685" w:author="Author">
              <w:r w:rsidRPr="00D016EC">
                <w:t>1.66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B7F215" w14:textId="77777777" w:rsidR="00C50A95" w:rsidRPr="00D016EC" w:rsidRDefault="00C50A95" w:rsidP="00416506">
            <w:pPr>
              <w:pStyle w:val="tabletext11"/>
              <w:jc w:val="center"/>
              <w:rPr>
                <w:ins w:id="31686" w:author="Author"/>
              </w:rPr>
            </w:pPr>
            <w:ins w:id="31687" w:author="Author">
              <w:r w:rsidRPr="00D016EC">
                <w:t>1.61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CEF4C8" w14:textId="77777777" w:rsidR="00C50A95" w:rsidRPr="00D016EC" w:rsidRDefault="00C50A95" w:rsidP="00416506">
            <w:pPr>
              <w:pStyle w:val="tabletext11"/>
              <w:jc w:val="center"/>
              <w:rPr>
                <w:ins w:id="31688" w:author="Author"/>
              </w:rPr>
            </w:pPr>
            <w:ins w:id="31689" w:author="Author">
              <w:r w:rsidRPr="00D016EC">
                <w:t>1.53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917EBD" w14:textId="77777777" w:rsidR="00C50A95" w:rsidRPr="00D016EC" w:rsidRDefault="00C50A95" w:rsidP="00416506">
            <w:pPr>
              <w:pStyle w:val="tabletext11"/>
              <w:jc w:val="center"/>
              <w:rPr>
                <w:ins w:id="31690" w:author="Author"/>
              </w:rPr>
            </w:pPr>
            <w:ins w:id="31691" w:author="Author">
              <w:r w:rsidRPr="00D016EC">
                <w:t>1.13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B7E994" w14:textId="77777777" w:rsidR="00C50A95" w:rsidRPr="00D016EC" w:rsidRDefault="00C50A95" w:rsidP="00416506">
            <w:pPr>
              <w:pStyle w:val="tabletext11"/>
              <w:jc w:val="center"/>
              <w:rPr>
                <w:ins w:id="31692" w:author="Author"/>
              </w:rPr>
            </w:pPr>
            <w:ins w:id="31693" w:author="Author">
              <w:r w:rsidRPr="00D016EC">
                <w:t>1.49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88D990" w14:textId="77777777" w:rsidR="00C50A95" w:rsidRPr="00D016EC" w:rsidRDefault="00C50A95" w:rsidP="00416506">
            <w:pPr>
              <w:pStyle w:val="tabletext11"/>
              <w:jc w:val="center"/>
              <w:rPr>
                <w:ins w:id="31694" w:author="Author"/>
              </w:rPr>
            </w:pPr>
            <w:ins w:id="31695" w:author="Author">
              <w:r w:rsidRPr="00D016EC">
                <w:t>1.13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0F3A75" w14:textId="77777777" w:rsidR="00C50A95" w:rsidRPr="00D016EC" w:rsidRDefault="00C50A95" w:rsidP="00416506">
            <w:pPr>
              <w:pStyle w:val="tabletext11"/>
              <w:jc w:val="center"/>
              <w:rPr>
                <w:ins w:id="31696" w:author="Author"/>
              </w:rPr>
            </w:pPr>
            <w:ins w:id="31697" w:author="Author">
              <w:r w:rsidRPr="00D016EC">
                <w:t>3.31</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428FD7" w14:textId="77777777" w:rsidR="00C50A95" w:rsidRPr="00D016EC" w:rsidRDefault="00C50A95" w:rsidP="00416506">
            <w:pPr>
              <w:pStyle w:val="tabletext11"/>
              <w:jc w:val="center"/>
              <w:rPr>
                <w:ins w:id="31698" w:author="Author"/>
              </w:rPr>
            </w:pPr>
            <w:ins w:id="31699" w:author="Author">
              <w:r w:rsidRPr="00D016EC">
                <w:t>4.40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95162D" w14:textId="77777777" w:rsidR="00C50A95" w:rsidRPr="00D016EC" w:rsidRDefault="00C50A95" w:rsidP="00416506">
            <w:pPr>
              <w:pStyle w:val="tabletext11"/>
              <w:jc w:val="center"/>
              <w:rPr>
                <w:ins w:id="31700" w:author="Author"/>
              </w:rPr>
            </w:pPr>
            <w:ins w:id="31701" w:author="Author">
              <w:r w:rsidRPr="00D016EC">
                <w:t>5.58</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80ABD7" w14:textId="77777777" w:rsidR="00C50A95" w:rsidRPr="00D016EC" w:rsidRDefault="00C50A95" w:rsidP="00416506">
            <w:pPr>
              <w:pStyle w:val="tabletext11"/>
              <w:jc w:val="center"/>
              <w:rPr>
                <w:ins w:id="31702" w:author="Author"/>
              </w:rPr>
            </w:pPr>
            <w:ins w:id="31703" w:author="Author">
              <w:r w:rsidRPr="00D016EC">
                <w:t>0.83</w:t>
              </w:r>
            </w:ins>
          </w:p>
        </w:tc>
      </w:tr>
      <w:tr w:rsidR="00C50A95" w:rsidRPr="00D016EC" w14:paraId="4B9A84B0" w14:textId="77777777" w:rsidTr="00416506">
        <w:trPr>
          <w:cantSplit/>
          <w:trHeight w:val="190"/>
          <w:ins w:id="31704" w:author="Author"/>
        </w:trPr>
        <w:tc>
          <w:tcPr>
            <w:tcW w:w="200" w:type="dxa"/>
            <w:tcBorders>
              <w:right w:val="single" w:sz="6" w:space="0" w:color="auto"/>
            </w:tcBorders>
            <w:shd w:val="clear" w:color="auto" w:fill="auto"/>
          </w:tcPr>
          <w:p w14:paraId="3DF972F7" w14:textId="77777777" w:rsidR="00C50A95" w:rsidRPr="00D016EC" w:rsidRDefault="00C50A95" w:rsidP="00416506">
            <w:pPr>
              <w:pStyle w:val="tabletext11"/>
              <w:jc w:val="center"/>
              <w:rPr>
                <w:ins w:id="31705" w:author="Author"/>
              </w:rPr>
            </w:pPr>
          </w:p>
        </w:tc>
        <w:tc>
          <w:tcPr>
            <w:tcW w:w="240" w:type="dxa"/>
            <w:tcBorders>
              <w:top w:val="single" w:sz="6" w:space="0" w:color="auto"/>
              <w:left w:val="single" w:sz="6" w:space="0" w:color="auto"/>
              <w:bottom w:val="single" w:sz="6" w:space="0" w:color="auto"/>
            </w:tcBorders>
            <w:shd w:val="clear" w:color="auto" w:fill="auto"/>
          </w:tcPr>
          <w:p w14:paraId="25BC3524" w14:textId="77777777" w:rsidR="00C50A95" w:rsidRPr="00D016EC" w:rsidRDefault="00C50A95" w:rsidP="00416506">
            <w:pPr>
              <w:pStyle w:val="tabletext11"/>
              <w:jc w:val="right"/>
              <w:rPr>
                <w:ins w:id="31706" w:author="Author"/>
              </w:rPr>
            </w:pPr>
          </w:p>
        </w:tc>
        <w:tc>
          <w:tcPr>
            <w:tcW w:w="1800" w:type="dxa"/>
            <w:tcBorders>
              <w:top w:val="single" w:sz="6" w:space="0" w:color="auto"/>
              <w:left w:val="nil"/>
              <w:bottom w:val="single" w:sz="6" w:space="0" w:color="auto"/>
              <w:right w:val="single" w:sz="6" w:space="0" w:color="auto"/>
            </w:tcBorders>
            <w:shd w:val="clear" w:color="auto" w:fill="auto"/>
          </w:tcPr>
          <w:p w14:paraId="404F5D86" w14:textId="77777777" w:rsidR="00C50A95" w:rsidRPr="00D016EC" w:rsidRDefault="00C50A95" w:rsidP="00416506">
            <w:pPr>
              <w:pStyle w:val="tabletext11"/>
              <w:tabs>
                <w:tab w:val="decimal" w:pos="681"/>
              </w:tabs>
              <w:rPr>
                <w:ins w:id="31707" w:author="Author"/>
              </w:rPr>
            </w:pPr>
            <w:ins w:id="31708" w:author="Author">
              <w:r w:rsidRPr="00D016EC">
                <w:t>900,000 or greater</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C3C767" w14:textId="77777777" w:rsidR="00C50A95" w:rsidRPr="00D016EC" w:rsidRDefault="00C50A95" w:rsidP="00416506">
            <w:pPr>
              <w:pStyle w:val="tabletext11"/>
              <w:jc w:val="center"/>
              <w:rPr>
                <w:ins w:id="31709" w:author="Author"/>
              </w:rPr>
            </w:pPr>
            <w:ins w:id="31710" w:author="Author">
              <w:r w:rsidRPr="00D016EC">
                <w:t>1.69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C59F92" w14:textId="77777777" w:rsidR="00C50A95" w:rsidRPr="00D016EC" w:rsidRDefault="00C50A95" w:rsidP="00416506">
            <w:pPr>
              <w:pStyle w:val="tabletext11"/>
              <w:jc w:val="center"/>
              <w:rPr>
                <w:ins w:id="31711" w:author="Author"/>
              </w:rPr>
            </w:pPr>
            <w:ins w:id="31712" w:author="Author">
              <w:r w:rsidRPr="00D016EC">
                <w:t>1.63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87861F" w14:textId="77777777" w:rsidR="00C50A95" w:rsidRPr="00D016EC" w:rsidRDefault="00C50A95" w:rsidP="00416506">
            <w:pPr>
              <w:pStyle w:val="tabletext11"/>
              <w:jc w:val="center"/>
              <w:rPr>
                <w:ins w:id="31713" w:author="Author"/>
              </w:rPr>
            </w:pPr>
            <w:ins w:id="31714" w:author="Author">
              <w:r w:rsidRPr="00D016EC">
                <w:t>1.55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31242F" w14:textId="77777777" w:rsidR="00C50A95" w:rsidRPr="00D016EC" w:rsidRDefault="00C50A95" w:rsidP="00416506">
            <w:pPr>
              <w:pStyle w:val="tabletext11"/>
              <w:jc w:val="center"/>
              <w:rPr>
                <w:ins w:id="31715" w:author="Author"/>
              </w:rPr>
            </w:pPr>
            <w:ins w:id="31716" w:author="Author">
              <w:r w:rsidRPr="00D016EC">
                <w:t>1.13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45FF83" w14:textId="77777777" w:rsidR="00C50A95" w:rsidRPr="00D016EC" w:rsidRDefault="00C50A95" w:rsidP="00416506">
            <w:pPr>
              <w:pStyle w:val="tabletext11"/>
              <w:jc w:val="center"/>
              <w:rPr>
                <w:ins w:id="31717" w:author="Author"/>
              </w:rPr>
            </w:pPr>
            <w:ins w:id="31718" w:author="Author">
              <w:r w:rsidRPr="00D016EC">
                <w:t>1.51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67EF4D" w14:textId="77777777" w:rsidR="00C50A95" w:rsidRPr="00D016EC" w:rsidRDefault="00C50A95" w:rsidP="00416506">
            <w:pPr>
              <w:pStyle w:val="tabletext11"/>
              <w:jc w:val="center"/>
              <w:rPr>
                <w:ins w:id="31719" w:author="Author"/>
              </w:rPr>
            </w:pPr>
            <w:ins w:id="31720" w:author="Author">
              <w:r w:rsidRPr="00D016EC">
                <w:t>1.14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5424FB" w14:textId="77777777" w:rsidR="00C50A95" w:rsidRPr="00D016EC" w:rsidRDefault="00C50A95" w:rsidP="00416506">
            <w:pPr>
              <w:pStyle w:val="tabletext11"/>
              <w:jc w:val="center"/>
              <w:rPr>
                <w:ins w:id="31721" w:author="Author"/>
              </w:rPr>
            </w:pPr>
            <w:ins w:id="31722" w:author="Author">
              <w:r w:rsidRPr="00D016EC">
                <w:t>3.43</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1B7A04" w14:textId="77777777" w:rsidR="00C50A95" w:rsidRPr="00D016EC" w:rsidRDefault="00C50A95" w:rsidP="00416506">
            <w:pPr>
              <w:pStyle w:val="tabletext11"/>
              <w:jc w:val="center"/>
              <w:rPr>
                <w:ins w:id="31723" w:author="Author"/>
              </w:rPr>
            </w:pPr>
            <w:ins w:id="31724" w:author="Author">
              <w:r w:rsidRPr="00D016EC">
                <w:t>4.56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24B435" w14:textId="77777777" w:rsidR="00C50A95" w:rsidRPr="00D016EC" w:rsidRDefault="00C50A95" w:rsidP="00416506">
            <w:pPr>
              <w:pStyle w:val="tabletext11"/>
              <w:jc w:val="center"/>
              <w:rPr>
                <w:ins w:id="31725" w:author="Author"/>
              </w:rPr>
            </w:pPr>
            <w:ins w:id="31726" w:author="Author">
              <w:r w:rsidRPr="00D016EC">
                <w:t>5.79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223D67" w14:textId="77777777" w:rsidR="00C50A95" w:rsidRPr="00D016EC" w:rsidRDefault="00C50A95" w:rsidP="00416506">
            <w:pPr>
              <w:pStyle w:val="tabletext11"/>
              <w:jc w:val="center"/>
              <w:rPr>
                <w:ins w:id="31727" w:author="Author"/>
              </w:rPr>
            </w:pPr>
            <w:ins w:id="31728" w:author="Author">
              <w:r w:rsidRPr="00D016EC">
                <w:t>0.82</w:t>
              </w:r>
            </w:ins>
          </w:p>
        </w:tc>
      </w:tr>
    </w:tbl>
    <w:p w14:paraId="01E13FD7" w14:textId="77777777" w:rsidR="00C50A95" w:rsidRPr="00D016EC" w:rsidRDefault="00C50A95" w:rsidP="00C50A95">
      <w:pPr>
        <w:pStyle w:val="tablecaption"/>
        <w:rPr>
          <w:ins w:id="31729" w:author="Author"/>
        </w:rPr>
      </w:pPr>
      <w:ins w:id="31730" w:author="Author">
        <w:r w:rsidRPr="00D016EC">
          <w:t>Table 301.D.1.b. Liability Original Cost New Factors</w:t>
        </w:r>
      </w:ins>
    </w:p>
    <w:p w14:paraId="395ABDCC" w14:textId="77777777" w:rsidR="00C50A95" w:rsidRPr="00D016EC" w:rsidRDefault="00C50A95" w:rsidP="00C50A95">
      <w:pPr>
        <w:pStyle w:val="isonormal"/>
        <w:rPr>
          <w:ins w:id="31731" w:author="Author"/>
        </w:rPr>
      </w:pPr>
    </w:p>
    <w:p w14:paraId="693018C5" w14:textId="77777777" w:rsidR="00C50A95" w:rsidRPr="00D016EC" w:rsidRDefault="00C50A95" w:rsidP="00C50A95">
      <w:pPr>
        <w:pStyle w:val="blocktext1"/>
        <w:rPr>
          <w:ins w:id="31732" w:author="Author"/>
        </w:rPr>
      </w:pPr>
      <w:ins w:id="31733" w:author="Author">
        <w:r w:rsidRPr="00D016EC">
          <w:t xml:space="preserve">Paragraphs </w:t>
        </w:r>
        <w:r w:rsidRPr="00D016EC">
          <w:rPr>
            <w:b/>
          </w:rPr>
          <w:t>D.2.a.</w:t>
        </w:r>
        <w:r w:rsidRPr="00D016EC">
          <w:rPr>
            <w:bCs/>
          </w:rPr>
          <w:t xml:space="preserve"> and </w:t>
        </w:r>
        <w:r w:rsidRPr="00D016EC">
          <w:rPr>
            <w:b/>
          </w:rPr>
          <w:t>D.2.b.</w:t>
        </w:r>
        <w:r w:rsidRPr="00D016EC">
          <w:rPr>
            <w:bCs/>
          </w:rPr>
          <w:t xml:space="preserve"> are</w:t>
        </w:r>
        <w:r w:rsidRPr="00D016EC">
          <w:t xml:space="preserve"> replaced by the following:</w:t>
        </w:r>
      </w:ins>
    </w:p>
    <w:p w14:paraId="7533305B" w14:textId="77777777" w:rsidR="00C50A95" w:rsidRPr="00D016EC" w:rsidRDefault="00C50A95" w:rsidP="00C50A95">
      <w:pPr>
        <w:pStyle w:val="outlinehd4"/>
        <w:rPr>
          <w:ins w:id="31734" w:author="Author"/>
        </w:rPr>
      </w:pPr>
      <w:ins w:id="31735" w:author="Author">
        <w:r w:rsidRPr="00D016EC">
          <w:tab/>
          <w:t>a.</w:t>
        </w:r>
        <w:r w:rsidRPr="00D016EC">
          <w:tab/>
          <w:t xml:space="preserve">Liability Vehicle Age Factors </w:t>
        </w:r>
        <w:r w:rsidRPr="00D016EC">
          <w:rPr>
            <w:rFonts w:cs="Arial"/>
          </w:rPr>
          <w:t>–</w:t>
        </w:r>
        <w:r w:rsidRPr="00D016EC">
          <w:t xml:space="preserve"> Stated Amount Vehicles</w:t>
        </w:r>
      </w:ins>
    </w:p>
    <w:p w14:paraId="47D2F763" w14:textId="77777777" w:rsidR="00C50A95" w:rsidRPr="00D016EC" w:rsidRDefault="00C50A95" w:rsidP="00C50A95">
      <w:pPr>
        <w:pStyle w:val="space4"/>
        <w:rPr>
          <w:ins w:id="3173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600"/>
        <w:gridCol w:w="1160"/>
        <w:gridCol w:w="1040"/>
      </w:tblGrid>
      <w:tr w:rsidR="00C50A95" w:rsidRPr="00D016EC" w14:paraId="4A7E7C13" w14:textId="77777777" w:rsidTr="00416506">
        <w:trPr>
          <w:cantSplit/>
          <w:trHeight w:val="190"/>
          <w:ins w:id="31737" w:author="Author"/>
        </w:trPr>
        <w:tc>
          <w:tcPr>
            <w:tcW w:w="200" w:type="dxa"/>
          </w:tcPr>
          <w:p w14:paraId="03697333" w14:textId="77777777" w:rsidR="00C50A95" w:rsidRPr="00D016EC" w:rsidRDefault="00C50A95" w:rsidP="00416506">
            <w:pPr>
              <w:pStyle w:val="tablehead"/>
              <w:rPr>
                <w:ins w:id="31738" w:author="Author"/>
              </w:rPr>
            </w:pPr>
          </w:p>
        </w:tc>
        <w:tc>
          <w:tcPr>
            <w:tcW w:w="2600" w:type="dxa"/>
            <w:tcBorders>
              <w:top w:val="single" w:sz="6" w:space="0" w:color="auto"/>
              <w:left w:val="single" w:sz="6" w:space="0" w:color="auto"/>
              <w:bottom w:val="single" w:sz="6" w:space="0" w:color="auto"/>
              <w:right w:val="single" w:sz="6" w:space="0" w:color="auto"/>
            </w:tcBorders>
          </w:tcPr>
          <w:p w14:paraId="7F752405" w14:textId="77777777" w:rsidR="00C50A95" w:rsidRPr="00D016EC" w:rsidRDefault="00C50A95" w:rsidP="00416506">
            <w:pPr>
              <w:pStyle w:val="tablehead"/>
              <w:rPr>
                <w:ins w:id="31739" w:author="Author"/>
              </w:rPr>
            </w:pPr>
            <w:ins w:id="31740" w:author="Author">
              <w:r w:rsidRPr="00D016EC">
                <w:br/>
              </w:r>
              <w:r w:rsidRPr="00D016EC">
                <w:br/>
                <w:t>Stated Amount Vehicles</w:t>
              </w:r>
            </w:ins>
          </w:p>
        </w:tc>
        <w:tc>
          <w:tcPr>
            <w:tcW w:w="1160" w:type="dxa"/>
            <w:tcBorders>
              <w:top w:val="single" w:sz="6" w:space="0" w:color="auto"/>
              <w:left w:val="single" w:sz="6" w:space="0" w:color="auto"/>
              <w:bottom w:val="single" w:sz="6" w:space="0" w:color="auto"/>
              <w:right w:val="single" w:sz="6" w:space="0" w:color="auto"/>
            </w:tcBorders>
          </w:tcPr>
          <w:p w14:paraId="4BF3D25F" w14:textId="77777777" w:rsidR="00C50A95" w:rsidRPr="00D016EC" w:rsidRDefault="00C50A95" w:rsidP="00416506">
            <w:pPr>
              <w:pStyle w:val="tablehead"/>
              <w:rPr>
                <w:ins w:id="31741" w:author="Author"/>
              </w:rPr>
            </w:pPr>
            <w:ins w:id="31742" w:author="Author">
              <w:r w:rsidRPr="00D016EC">
                <w:t>Trucks, Tractors And Trailers</w:t>
              </w:r>
            </w:ins>
          </w:p>
        </w:tc>
        <w:tc>
          <w:tcPr>
            <w:tcW w:w="1040" w:type="dxa"/>
            <w:tcBorders>
              <w:top w:val="single" w:sz="6" w:space="0" w:color="auto"/>
              <w:left w:val="single" w:sz="6" w:space="0" w:color="auto"/>
              <w:bottom w:val="single" w:sz="6" w:space="0" w:color="auto"/>
              <w:right w:val="single" w:sz="6" w:space="0" w:color="auto"/>
            </w:tcBorders>
          </w:tcPr>
          <w:p w14:paraId="63DA5868" w14:textId="77777777" w:rsidR="00C50A95" w:rsidRPr="00D016EC" w:rsidRDefault="00C50A95" w:rsidP="00416506">
            <w:pPr>
              <w:pStyle w:val="tablehead"/>
              <w:rPr>
                <w:ins w:id="31743" w:author="Author"/>
              </w:rPr>
            </w:pPr>
            <w:ins w:id="31744" w:author="Author">
              <w:r w:rsidRPr="00D016EC">
                <w:t>Private Passenger Types</w:t>
              </w:r>
            </w:ins>
          </w:p>
        </w:tc>
      </w:tr>
      <w:tr w:rsidR="00C50A95" w:rsidRPr="00D016EC" w14:paraId="0726D499" w14:textId="77777777" w:rsidTr="00416506">
        <w:trPr>
          <w:cantSplit/>
          <w:trHeight w:val="190"/>
          <w:ins w:id="31745" w:author="Author"/>
        </w:trPr>
        <w:tc>
          <w:tcPr>
            <w:tcW w:w="200" w:type="dxa"/>
          </w:tcPr>
          <w:p w14:paraId="716ACD20" w14:textId="77777777" w:rsidR="00C50A95" w:rsidRPr="00D016EC" w:rsidRDefault="00C50A95" w:rsidP="00416506">
            <w:pPr>
              <w:pStyle w:val="tabletext11"/>
              <w:rPr>
                <w:ins w:id="31746" w:author="Author"/>
              </w:rPr>
            </w:pPr>
          </w:p>
        </w:tc>
        <w:tc>
          <w:tcPr>
            <w:tcW w:w="2600" w:type="dxa"/>
            <w:tcBorders>
              <w:top w:val="single" w:sz="6" w:space="0" w:color="auto"/>
              <w:left w:val="single" w:sz="6" w:space="0" w:color="auto"/>
              <w:bottom w:val="single" w:sz="6" w:space="0" w:color="auto"/>
              <w:right w:val="single" w:sz="6" w:space="0" w:color="auto"/>
            </w:tcBorders>
          </w:tcPr>
          <w:p w14:paraId="294C37DE" w14:textId="77777777" w:rsidR="00C50A95" w:rsidRPr="00D016EC" w:rsidRDefault="00C50A95" w:rsidP="00416506">
            <w:pPr>
              <w:pStyle w:val="tabletext11"/>
              <w:jc w:val="center"/>
              <w:rPr>
                <w:ins w:id="31747" w:author="Author"/>
              </w:rPr>
            </w:pPr>
            <w:ins w:id="31748" w:author="Author">
              <w:r w:rsidRPr="00D016EC">
                <w:t>All ages</w:t>
              </w:r>
            </w:ins>
          </w:p>
        </w:tc>
        <w:tc>
          <w:tcPr>
            <w:tcW w:w="1160" w:type="dxa"/>
            <w:tcBorders>
              <w:top w:val="single" w:sz="6" w:space="0" w:color="auto"/>
              <w:left w:val="single" w:sz="6" w:space="0" w:color="auto"/>
              <w:bottom w:val="single" w:sz="6" w:space="0" w:color="auto"/>
              <w:right w:val="single" w:sz="6" w:space="0" w:color="auto"/>
            </w:tcBorders>
          </w:tcPr>
          <w:p w14:paraId="6C080135" w14:textId="77777777" w:rsidR="00C50A95" w:rsidRPr="00D016EC" w:rsidRDefault="00C50A95" w:rsidP="00416506">
            <w:pPr>
              <w:pStyle w:val="tabletext11"/>
              <w:tabs>
                <w:tab w:val="decimal" w:pos="440"/>
              </w:tabs>
              <w:rPr>
                <w:ins w:id="31749" w:author="Author"/>
              </w:rPr>
            </w:pPr>
            <w:ins w:id="31750" w:author="Author">
              <w:r w:rsidRPr="00D016EC">
                <w:t>1.00</w:t>
              </w:r>
            </w:ins>
          </w:p>
        </w:tc>
        <w:tc>
          <w:tcPr>
            <w:tcW w:w="1040" w:type="dxa"/>
            <w:tcBorders>
              <w:top w:val="single" w:sz="6" w:space="0" w:color="auto"/>
              <w:left w:val="single" w:sz="6" w:space="0" w:color="auto"/>
              <w:bottom w:val="single" w:sz="6" w:space="0" w:color="auto"/>
              <w:right w:val="single" w:sz="6" w:space="0" w:color="auto"/>
            </w:tcBorders>
          </w:tcPr>
          <w:p w14:paraId="0A234BFD" w14:textId="77777777" w:rsidR="00C50A95" w:rsidRPr="00D016EC" w:rsidRDefault="00C50A95" w:rsidP="00416506">
            <w:pPr>
              <w:pStyle w:val="tabletext11"/>
              <w:tabs>
                <w:tab w:val="decimal" w:pos="380"/>
              </w:tabs>
              <w:rPr>
                <w:ins w:id="31751" w:author="Author"/>
              </w:rPr>
            </w:pPr>
            <w:ins w:id="31752" w:author="Author">
              <w:r w:rsidRPr="00D016EC">
                <w:t>1.00</w:t>
              </w:r>
            </w:ins>
          </w:p>
        </w:tc>
      </w:tr>
    </w:tbl>
    <w:p w14:paraId="77B6A115" w14:textId="77777777" w:rsidR="00C50A95" w:rsidRPr="00D016EC" w:rsidRDefault="00C50A95" w:rsidP="00C50A95">
      <w:pPr>
        <w:pStyle w:val="tablecaption"/>
        <w:rPr>
          <w:ins w:id="31753" w:author="Author"/>
        </w:rPr>
      </w:pPr>
      <w:ins w:id="31754" w:author="Author">
        <w:r w:rsidRPr="00D016EC">
          <w:t>Table 301.D.2.a. Liability Vehicle Age Factors – Stated Amount Vehicles</w:t>
        </w:r>
      </w:ins>
    </w:p>
    <w:p w14:paraId="344EA8FA" w14:textId="77777777" w:rsidR="00C50A95" w:rsidRPr="00D016EC" w:rsidRDefault="00C50A95" w:rsidP="00C50A95">
      <w:pPr>
        <w:pStyle w:val="isonormal"/>
        <w:rPr>
          <w:ins w:id="31755" w:author="Author"/>
        </w:rPr>
      </w:pPr>
    </w:p>
    <w:p w14:paraId="48B54C85" w14:textId="77777777" w:rsidR="00C50A95" w:rsidRPr="00D016EC" w:rsidRDefault="00C50A95" w:rsidP="00C50A95">
      <w:pPr>
        <w:pStyle w:val="outlinehd4"/>
        <w:rPr>
          <w:ins w:id="31756" w:author="Author"/>
        </w:rPr>
      </w:pPr>
      <w:ins w:id="31757" w:author="Author">
        <w:r w:rsidRPr="00D016EC">
          <w:tab/>
          <w:t>b.</w:t>
        </w:r>
        <w:r w:rsidRPr="00D016EC">
          <w:tab/>
          <w:t xml:space="preserve">Liability Vehicle Age Factors </w:t>
        </w:r>
        <w:r w:rsidRPr="00D016EC">
          <w:rPr>
            <w:rFonts w:cs="Arial"/>
          </w:rPr>
          <w:t>–</w:t>
        </w:r>
        <w:r w:rsidRPr="00D016EC">
          <w:t xml:space="preserve"> A</w:t>
        </w:r>
        <w:r w:rsidRPr="00D016EC">
          <w:rPr>
            <w:rFonts w:cs="Arial"/>
          </w:rPr>
          <w:t>ll Other Vehicles</w:t>
        </w:r>
      </w:ins>
    </w:p>
    <w:p w14:paraId="6E457204" w14:textId="77777777" w:rsidR="00C50A95" w:rsidRPr="00D016EC" w:rsidRDefault="00C50A95" w:rsidP="00C50A95">
      <w:pPr>
        <w:pStyle w:val="space4"/>
        <w:rPr>
          <w:ins w:id="3175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1200"/>
        <w:gridCol w:w="1200"/>
      </w:tblGrid>
      <w:tr w:rsidR="00C50A95" w:rsidRPr="00D016EC" w14:paraId="67D021D2" w14:textId="77777777" w:rsidTr="00416506">
        <w:trPr>
          <w:cantSplit/>
          <w:trHeight w:val="190"/>
          <w:ins w:id="31759" w:author="Author"/>
        </w:trPr>
        <w:tc>
          <w:tcPr>
            <w:tcW w:w="200" w:type="dxa"/>
            <w:tcBorders>
              <w:right w:val="single" w:sz="6" w:space="0" w:color="auto"/>
            </w:tcBorders>
          </w:tcPr>
          <w:p w14:paraId="7933EC46" w14:textId="77777777" w:rsidR="00C50A95" w:rsidRPr="00D016EC" w:rsidRDefault="00C50A95" w:rsidP="00416506">
            <w:pPr>
              <w:pStyle w:val="tablehead"/>
              <w:rPr>
                <w:ins w:id="31760" w:author="Author"/>
              </w:rPr>
            </w:pPr>
          </w:p>
        </w:tc>
        <w:tc>
          <w:tcPr>
            <w:tcW w:w="2400" w:type="dxa"/>
            <w:tcBorders>
              <w:top w:val="single" w:sz="6" w:space="0" w:color="auto"/>
              <w:left w:val="single" w:sz="6" w:space="0" w:color="auto"/>
              <w:bottom w:val="single" w:sz="6" w:space="0" w:color="auto"/>
              <w:right w:val="single" w:sz="6" w:space="0" w:color="auto"/>
            </w:tcBorders>
          </w:tcPr>
          <w:p w14:paraId="57FC3E20" w14:textId="77777777" w:rsidR="00C50A95" w:rsidRPr="00D016EC" w:rsidRDefault="00C50A95" w:rsidP="00416506">
            <w:pPr>
              <w:pStyle w:val="tablehead"/>
              <w:rPr>
                <w:ins w:id="31761" w:author="Author"/>
              </w:rPr>
            </w:pPr>
            <w:ins w:id="31762" w:author="Author">
              <w:r w:rsidRPr="00D016EC">
                <w:br/>
                <w:t>Original Cost</w:t>
              </w:r>
              <w:r w:rsidRPr="00D016EC">
                <w:br/>
                <w:t>New Vehicles</w:t>
              </w:r>
            </w:ins>
          </w:p>
        </w:tc>
        <w:tc>
          <w:tcPr>
            <w:tcW w:w="1200" w:type="dxa"/>
            <w:tcBorders>
              <w:top w:val="single" w:sz="6" w:space="0" w:color="auto"/>
              <w:left w:val="single" w:sz="6" w:space="0" w:color="auto"/>
              <w:bottom w:val="single" w:sz="6" w:space="0" w:color="auto"/>
              <w:right w:val="single" w:sz="6" w:space="0" w:color="auto"/>
            </w:tcBorders>
          </w:tcPr>
          <w:p w14:paraId="02E845D8" w14:textId="77777777" w:rsidR="00C50A95" w:rsidRPr="00D016EC" w:rsidRDefault="00C50A95" w:rsidP="00416506">
            <w:pPr>
              <w:pStyle w:val="tablehead"/>
              <w:rPr>
                <w:ins w:id="31763" w:author="Author"/>
              </w:rPr>
            </w:pPr>
            <w:ins w:id="31764" w:author="Author">
              <w:r w:rsidRPr="00D016EC">
                <w:t>Trucks, Tractors And Trailers</w:t>
              </w:r>
            </w:ins>
          </w:p>
        </w:tc>
        <w:tc>
          <w:tcPr>
            <w:tcW w:w="1200" w:type="dxa"/>
            <w:tcBorders>
              <w:top w:val="single" w:sz="6" w:space="0" w:color="auto"/>
              <w:left w:val="single" w:sz="6" w:space="0" w:color="auto"/>
              <w:bottom w:val="single" w:sz="6" w:space="0" w:color="auto"/>
              <w:right w:val="single" w:sz="6" w:space="0" w:color="auto"/>
            </w:tcBorders>
          </w:tcPr>
          <w:p w14:paraId="23CC1862" w14:textId="77777777" w:rsidR="00C50A95" w:rsidRPr="00D016EC" w:rsidRDefault="00C50A95" w:rsidP="00416506">
            <w:pPr>
              <w:pStyle w:val="tablehead"/>
              <w:rPr>
                <w:ins w:id="31765" w:author="Author"/>
              </w:rPr>
            </w:pPr>
            <w:ins w:id="31766" w:author="Author">
              <w:r w:rsidRPr="00D016EC">
                <w:t>Private Passenger Types</w:t>
              </w:r>
            </w:ins>
          </w:p>
        </w:tc>
      </w:tr>
      <w:tr w:rsidR="00C50A95" w:rsidRPr="00D016EC" w14:paraId="2F558262" w14:textId="77777777" w:rsidTr="00416506">
        <w:trPr>
          <w:cantSplit/>
          <w:trHeight w:val="190"/>
          <w:ins w:id="31767" w:author="Author"/>
        </w:trPr>
        <w:tc>
          <w:tcPr>
            <w:tcW w:w="200" w:type="dxa"/>
          </w:tcPr>
          <w:p w14:paraId="36AE6B4D" w14:textId="77777777" w:rsidR="00C50A95" w:rsidRPr="00D016EC" w:rsidRDefault="00C50A95" w:rsidP="00416506">
            <w:pPr>
              <w:pStyle w:val="tabletext11"/>
              <w:rPr>
                <w:ins w:id="31768" w:author="Author"/>
              </w:rPr>
            </w:pPr>
          </w:p>
        </w:tc>
        <w:tc>
          <w:tcPr>
            <w:tcW w:w="2400" w:type="dxa"/>
            <w:tcBorders>
              <w:top w:val="single" w:sz="6" w:space="0" w:color="auto"/>
              <w:left w:val="single" w:sz="6" w:space="0" w:color="auto"/>
              <w:bottom w:val="single" w:sz="6" w:space="0" w:color="auto"/>
              <w:right w:val="single" w:sz="6" w:space="0" w:color="auto"/>
            </w:tcBorders>
          </w:tcPr>
          <w:p w14:paraId="5C574608" w14:textId="77777777" w:rsidR="00C50A95" w:rsidRPr="00D016EC" w:rsidRDefault="00C50A95" w:rsidP="00416506">
            <w:pPr>
              <w:pStyle w:val="tabletext11"/>
              <w:jc w:val="center"/>
              <w:rPr>
                <w:ins w:id="31769" w:author="Author"/>
              </w:rPr>
            </w:pPr>
            <w:ins w:id="31770" w:author="Author">
              <w:r w:rsidRPr="00D016EC">
                <w:t>Current model year</w:t>
              </w:r>
            </w:ins>
          </w:p>
        </w:tc>
        <w:tc>
          <w:tcPr>
            <w:tcW w:w="1200" w:type="dxa"/>
            <w:tcBorders>
              <w:top w:val="single" w:sz="6" w:space="0" w:color="auto"/>
              <w:left w:val="single" w:sz="6" w:space="0" w:color="auto"/>
              <w:bottom w:val="single" w:sz="6" w:space="0" w:color="auto"/>
              <w:right w:val="single" w:sz="6" w:space="0" w:color="auto"/>
            </w:tcBorders>
            <w:vAlign w:val="bottom"/>
          </w:tcPr>
          <w:p w14:paraId="1B2691AD" w14:textId="77777777" w:rsidR="00C50A95" w:rsidRPr="00D016EC" w:rsidRDefault="00C50A95" w:rsidP="00416506">
            <w:pPr>
              <w:pStyle w:val="tabletext11"/>
              <w:jc w:val="center"/>
              <w:rPr>
                <w:ins w:id="31771" w:author="Author"/>
              </w:rPr>
            </w:pPr>
            <w:ins w:id="31772" w:author="Author">
              <w:r w:rsidRPr="00D016EC">
                <w:t>1.04</w:t>
              </w:r>
            </w:ins>
          </w:p>
        </w:tc>
        <w:tc>
          <w:tcPr>
            <w:tcW w:w="1200" w:type="dxa"/>
            <w:tcBorders>
              <w:top w:val="single" w:sz="6" w:space="0" w:color="auto"/>
              <w:left w:val="single" w:sz="6" w:space="0" w:color="auto"/>
              <w:bottom w:val="single" w:sz="6" w:space="0" w:color="auto"/>
              <w:right w:val="single" w:sz="6" w:space="0" w:color="auto"/>
            </w:tcBorders>
            <w:vAlign w:val="bottom"/>
          </w:tcPr>
          <w:p w14:paraId="31AF5B7C" w14:textId="77777777" w:rsidR="00C50A95" w:rsidRPr="00D016EC" w:rsidRDefault="00C50A95" w:rsidP="00416506">
            <w:pPr>
              <w:pStyle w:val="tabletext11"/>
              <w:jc w:val="center"/>
              <w:rPr>
                <w:ins w:id="31773" w:author="Author"/>
                <w:rFonts w:cs="Arial"/>
                <w:color w:val="000000"/>
              </w:rPr>
            </w:pPr>
            <w:ins w:id="31774" w:author="Author">
              <w:r w:rsidRPr="00D016EC">
                <w:t>0.92</w:t>
              </w:r>
            </w:ins>
          </w:p>
        </w:tc>
      </w:tr>
      <w:tr w:rsidR="00C50A95" w:rsidRPr="00D016EC" w14:paraId="117C4C70" w14:textId="77777777" w:rsidTr="00416506">
        <w:trPr>
          <w:cantSplit/>
          <w:trHeight w:val="190"/>
          <w:ins w:id="31775" w:author="Author"/>
        </w:trPr>
        <w:tc>
          <w:tcPr>
            <w:tcW w:w="200" w:type="dxa"/>
          </w:tcPr>
          <w:p w14:paraId="7E77B760" w14:textId="77777777" w:rsidR="00C50A95" w:rsidRPr="00D016EC" w:rsidRDefault="00C50A95" w:rsidP="00416506">
            <w:pPr>
              <w:pStyle w:val="tabletext11"/>
              <w:rPr>
                <w:ins w:id="31776" w:author="Author"/>
              </w:rPr>
            </w:pPr>
          </w:p>
        </w:tc>
        <w:tc>
          <w:tcPr>
            <w:tcW w:w="2400" w:type="dxa"/>
            <w:tcBorders>
              <w:top w:val="single" w:sz="6" w:space="0" w:color="auto"/>
              <w:left w:val="single" w:sz="6" w:space="0" w:color="auto"/>
              <w:bottom w:val="single" w:sz="6" w:space="0" w:color="auto"/>
              <w:right w:val="single" w:sz="6" w:space="0" w:color="auto"/>
            </w:tcBorders>
          </w:tcPr>
          <w:p w14:paraId="51C2CC8B" w14:textId="77777777" w:rsidR="00C50A95" w:rsidRPr="00D016EC" w:rsidRDefault="00C50A95" w:rsidP="00416506">
            <w:pPr>
              <w:pStyle w:val="tabletext11"/>
              <w:jc w:val="center"/>
              <w:rPr>
                <w:ins w:id="31777" w:author="Author"/>
              </w:rPr>
            </w:pPr>
            <w:ins w:id="31778" w:author="Author">
              <w:r w:rsidRPr="00D016EC">
                <w:t>First preceding model year</w:t>
              </w:r>
            </w:ins>
          </w:p>
        </w:tc>
        <w:tc>
          <w:tcPr>
            <w:tcW w:w="1200" w:type="dxa"/>
            <w:tcBorders>
              <w:top w:val="single" w:sz="6" w:space="0" w:color="auto"/>
              <w:left w:val="single" w:sz="6" w:space="0" w:color="auto"/>
              <w:bottom w:val="single" w:sz="6" w:space="0" w:color="auto"/>
              <w:right w:val="single" w:sz="6" w:space="0" w:color="auto"/>
            </w:tcBorders>
            <w:vAlign w:val="bottom"/>
          </w:tcPr>
          <w:p w14:paraId="392DD546" w14:textId="77777777" w:rsidR="00C50A95" w:rsidRPr="00D016EC" w:rsidRDefault="00C50A95" w:rsidP="00416506">
            <w:pPr>
              <w:pStyle w:val="tabletext11"/>
              <w:jc w:val="center"/>
              <w:rPr>
                <w:ins w:id="31779" w:author="Author"/>
              </w:rPr>
            </w:pPr>
            <w:ins w:id="31780" w:author="Author">
              <w:r w:rsidRPr="00D016EC">
                <w:t>1.08</w:t>
              </w:r>
            </w:ins>
          </w:p>
        </w:tc>
        <w:tc>
          <w:tcPr>
            <w:tcW w:w="1200" w:type="dxa"/>
            <w:tcBorders>
              <w:top w:val="single" w:sz="6" w:space="0" w:color="auto"/>
              <w:left w:val="single" w:sz="6" w:space="0" w:color="auto"/>
              <w:bottom w:val="single" w:sz="6" w:space="0" w:color="auto"/>
              <w:right w:val="single" w:sz="6" w:space="0" w:color="auto"/>
            </w:tcBorders>
            <w:vAlign w:val="bottom"/>
          </w:tcPr>
          <w:p w14:paraId="2E5BC409" w14:textId="77777777" w:rsidR="00C50A95" w:rsidRPr="00D016EC" w:rsidRDefault="00C50A95" w:rsidP="00416506">
            <w:pPr>
              <w:pStyle w:val="tabletext11"/>
              <w:jc w:val="center"/>
              <w:rPr>
                <w:ins w:id="31781" w:author="Author"/>
              </w:rPr>
            </w:pPr>
            <w:ins w:id="31782" w:author="Author">
              <w:r w:rsidRPr="00D016EC">
                <w:t>0.99</w:t>
              </w:r>
            </w:ins>
          </w:p>
        </w:tc>
      </w:tr>
      <w:tr w:rsidR="00C50A95" w:rsidRPr="00D016EC" w14:paraId="6C12EF3B" w14:textId="77777777" w:rsidTr="00416506">
        <w:trPr>
          <w:cantSplit/>
          <w:trHeight w:val="190"/>
          <w:ins w:id="31783" w:author="Author"/>
        </w:trPr>
        <w:tc>
          <w:tcPr>
            <w:tcW w:w="200" w:type="dxa"/>
          </w:tcPr>
          <w:p w14:paraId="688D1CE2" w14:textId="77777777" w:rsidR="00C50A95" w:rsidRPr="00D016EC" w:rsidRDefault="00C50A95" w:rsidP="00416506">
            <w:pPr>
              <w:pStyle w:val="tabletext11"/>
              <w:rPr>
                <w:ins w:id="31784" w:author="Author"/>
              </w:rPr>
            </w:pPr>
          </w:p>
        </w:tc>
        <w:tc>
          <w:tcPr>
            <w:tcW w:w="2400" w:type="dxa"/>
            <w:tcBorders>
              <w:top w:val="single" w:sz="6" w:space="0" w:color="auto"/>
              <w:left w:val="single" w:sz="6" w:space="0" w:color="auto"/>
              <w:bottom w:val="single" w:sz="6" w:space="0" w:color="auto"/>
              <w:right w:val="single" w:sz="6" w:space="0" w:color="auto"/>
            </w:tcBorders>
          </w:tcPr>
          <w:p w14:paraId="0899ECC9" w14:textId="77777777" w:rsidR="00C50A95" w:rsidRPr="00D016EC" w:rsidRDefault="00C50A95" w:rsidP="00416506">
            <w:pPr>
              <w:pStyle w:val="tabletext11"/>
              <w:jc w:val="center"/>
              <w:rPr>
                <w:ins w:id="31785" w:author="Author"/>
              </w:rPr>
            </w:pPr>
            <w:ins w:id="31786" w:author="Author">
              <w:r w:rsidRPr="00D016EC">
                <w:t>2nd</w:t>
              </w:r>
            </w:ins>
          </w:p>
        </w:tc>
        <w:tc>
          <w:tcPr>
            <w:tcW w:w="1200" w:type="dxa"/>
            <w:tcBorders>
              <w:top w:val="single" w:sz="6" w:space="0" w:color="auto"/>
              <w:left w:val="single" w:sz="6" w:space="0" w:color="auto"/>
              <w:bottom w:val="single" w:sz="6" w:space="0" w:color="auto"/>
              <w:right w:val="single" w:sz="6" w:space="0" w:color="auto"/>
            </w:tcBorders>
            <w:vAlign w:val="bottom"/>
          </w:tcPr>
          <w:p w14:paraId="141D96F7" w14:textId="77777777" w:rsidR="00C50A95" w:rsidRPr="00D016EC" w:rsidRDefault="00C50A95" w:rsidP="00416506">
            <w:pPr>
              <w:pStyle w:val="tabletext11"/>
              <w:jc w:val="center"/>
              <w:rPr>
                <w:ins w:id="31787" w:author="Author"/>
              </w:rPr>
            </w:pPr>
            <w:ins w:id="31788" w:author="Author">
              <w:r w:rsidRPr="00D016EC">
                <w:t>1.10</w:t>
              </w:r>
            </w:ins>
          </w:p>
        </w:tc>
        <w:tc>
          <w:tcPr>
            <w:tcW w:w="1200" w:type="dxa"/>
            <w:tcBorders>
              <w:top w:val="single" w:sz="6" w:space="0" w:color="auto"/>
              <w:left w:val="single" w:sz="6" w:space="0" w:color="auto"/>
              <w:bottom w:val="single" w:sz="6" w:space="0" w:color="auto"/>
              <w:right w:val="single" w:sz="6" w:space="0" w:color="auto"/>
            </w:tcBorders>
            <w:vAlign w:val="bottom"/>
          </w:tcPr>
          <w:p w14:paraId="4E354132" w14:textId="77777777" w:rsidR="00C50A95" w:rsidRPr="00D016EC" w:rsidRDefault="00C50A95" w:rsidP="00416506">
            <w:pPr>
              <w:pStyle w:val="tabletext11"/>
              <w:jc w:val="center"/>
              <w:rPr>
                <w:ins w:id="31789" w:author="Author"/>
              </w:rPr>
            </w:pPr>
            <w:ins w:id="31790" w:author="Author">
              <w:r w:rsidRPr="00D016EC">
                <w:t>1.03</w:t>
              </w:r>
            </w:ins>
          </w:p>
        </w:tc>
      </w:tr>
      <w:tr w:rsidR="00C50A95" w:rsidRPr="00D016EC" w14:paraId="5B0DB356" w14:textId="77777777" w:rsidTr="00416506">
        <w:trPr>
          <w:cantSplit/>
          <w:trHeight w:val="190"/>
          <w:ins w:id="31791" w:author="Author"/>
        </w:trPr>
        <w:tc>
          <w:tcPr>
            <w:tcW w:w="200" w:type="dxa"/>
          </w:tcPr>
          <w:p w14:paraId="2D70A2FF" w14:textId="77777777" w:rsidR="00C50A95" w:rsidRPr="00D016EC" w:rsidRDefault="00C50A95" w:rsidP="00416506">
            <w:pPr>
              <w:pStyle w:val="tabletext11"/>
              <w:rPr>
                <w:ins w:id="31792" w:author="Author"/>
              </w:rPr>
            </w:pPr>
          </w:p>
        </w:tc>
        <w:tc>
          <w:tcPr>
            <w:tcW w:w="2400" w:type="dxa"/>
            <w:tcBorders>
              <w:top w:val="single" w:sz="6" w:space="0" w:color="auto"/>
              <w:left w:val="single" w:sz="6" w:space="0" w:color="auto"/>
              <w:bottom w:val="single" w:sz="6" w:space="0" w:color="auto"/>
              <w:right w:val="single" w:sz="6" w:space="0" w:color="auto"/>
            </w:tcBorders>
          </w:tcPr>
          <w:p w14:paraId="5529CE27" w14:textId="77777777" w:rsidR="00C50A95" w:rsidRPr="00D016EC" w:rsidRDefault="00C50A95" w:rsidP="00416506">
            <w:pPr>
              <w:pStyle w:val="tabletext11"/>
              <w:jc w:val="center"/>
              <w:rPr>
                <w:ins w:id="31793" w:author="Author"/>
              </w:rPr>
            </w:pPr>
            <w:ins w:id="31794" w:author="Author">
              <w:r w:rsidRPr="00D016EC">
                <w:t>3rd</w:t>
              </w:r>
            </w:ins>
          </w:p>
        </w:tc>
        <w:tc>
          <w:tcPr>
            <w:tcW w:w="1200" w:type="dxa"/>
            <w:tcBorders>
              <w:top w:val="single" w:sz="6" w:space="0" w:color="auto"/>
              <w:left w:val="single" w:sz="6" w:space="0" w:color="auto"/>
              <w:bottom w:val="single" w:sz="6" w:space="0" w:color="auto"/>
              <w:right w:val="single" w:sz="6" w:space="0" w:color="auto"/>
            </w:tcBorders>
            <w:vAlign w:val="bottom"/>
          </w:tcPr>
          <w:p w14:paraId="3FD68CE1" w14:textId="77777777" w:rsidR="00C50A95" w:rsidRPr="00D016EC" w:rsidRDefault="00C50A95" w:rsidP="00416506">
            <w:pPr>
              <w:pStyle w:val="tabletext11"/>
              <w:jc w:val="center"/>
              <w:rPr>
                <w:ins w:id="31795" w:author="Author"/>
              </w:rPr>
            </w:pPr>
            <w:ins w:id="31796" w:author="Author">
              <w:r w:rsidRPr="00D016EC">
                <w:t>1.12</w:t>
              </w:r>
            </w:ins>
          </w:p>
        </w:tc>
        <w:tc>
          <w:tcPr>
            <w:tcW w:w="1200" w:type="dxa"/>
            <w:tcBorders>
              <w:top w:val="single" w:sz="6" w:space="0" w:color="auto"/>
              <w:left w:val="single" w:sz="6" w:space="0" w:color="auto"/>
              <w:bottom w:val="single" w:sz="6" w:space="0" w:color="auto"/>
              <w:right w:val="single" w:sz="6" w:space="0" w:color="auto"/>
            </w:tcBorders>
            <w:vAlign w:val="bottom"/>
          </w:tcPr>
          <w:p w14:paraId="24E75DFF" w14:textId="77777777" w:rsidR="00C50A95" w:rsidRPr="00D016EC" w:rsidRDefault="00C50A95" w:rsidP="00416506">
            <w:pPr>
              <w:pStyle w:val="tabletext11"/>
              <w:jc w:val="center"/>
              <w:rPr>
                <w:ins w:id="31797" w:author="Author"/>
              </w:rPr>
            </w:pPr>
            <w:ins w:id="31798" w:author="Author">
              <w:r w:rsidRPr="00D016EC">
                <w:t>1.07</w:t>
              </w:r>
            </w:ins>
          </w:p>
        </w:tc>
      </w:tr>
      <w:tr w:rsidR="00C50A95" w:rsidRPr="00D016EC" w14:paraId="2C7FBB72" w14:textId="77777777" w:rsidTr="00416506">
        <w:trPr>
          <w:cantSplit/>
          <w:trHeight w:val="190"/>
          <w:ins w:id="31799" w:author="Author"/>
        </w:trPr>
        <w:tc>
          <w:tcPr>
            <w:tcW w:w="200" w:type="dxa"/>
          </w:tcPr>
          <w:p w14:paraId="37A5D0D2" w14:textId="77777777" w:rsidR="00C50A95" w:rsidRPr="00D016EC" w:rsidRDefault="00C50A95" w:rsidP="00416506">
            <w:pPr>
              <w:pStyle w:val="tabletext11"/>
              <w:rPr>
                <w:ins w:id="31800" w:author="Author"/>
              </w:rPr>
            </w:pPr>
          </w:p>
        </w:tc>
        <w:tc>
          <w:tcPr>
            <w:tcW w:w="2400" w:type="dxa"/>
            <w:tcBorders>
              <w:top w:val="single" w:sz="6" w:space="0" w:color="auto"/>
              <w:left w:val="single" w:sz="6" w:space="0" w:color="auto"/>
              <w:bottom w:val="single" w:sz="6" w:space="0" w:color="auto"/>
              <w:right w:val="single" w:sz="6" w:space="0" w:color="auto"/>
            </w:tcBorders>
          </w:tcPr>
          <w:p w14:paraId="6F48D550" w14:textId="77777777" w:rsidR="00C50A95" w:rsidRPr="00D016EC" w:rsidRDefault="00C50A95" w:rsidP="00416506">
            <w:pPr>
              <w:pStyle w:val="tabletext11"/>
              <w:jc w:val="center"/>
              <w:rPr>
                <w:ins w:id="31801" w:author="Author"/>
              </w:rPr>
            </w:pPr>
            <w:ins w:id="31802" w:author="Author">
              <w:r w:rsidRPr="00D016EC">
                <w:t>4th</w:t>
              </w:r>
            </w:ins>
          </w:p>
        </w:tc>
        <w:tc>
          <w:tcPr>
            <w:tcW w:w="1200" w:type="dxa"/>
            <w:tcBorders>
              <w:top w:val="single" w:sz="6" w:space="0" w:color="auto"/>
              <w:left w:val="single" w:sz="6" w:space="0" w:color="auto"/>
              <w:bottom w:val="single" w:sz="6" w:space="0" w:color="auto"/>
              <w:right w:val="single" w:sz="6" w:space="0" w:color="auto"/>
            </w:tcBorders>
            <w:vAlign w:val="bottom"/>
          </w:tcPr>
          <w:p w14:paraId="582C53C6" w14:textId="77777777" w:rsidR="00C50A95" w:rsidRPr="00D016EC" w:rsidRDefault="00C50A95" w:rsidP="00416506">
            <w:pPr>
              <w:pStyle w:val="tabletext11"/>
              <w:jc w:val="center"/>
              <w:rPr>
                <w:ins w:id="31803" w:author="Author"/>
              </w:rPr>
            </w:pPr>
            <w:ins w:id="31804" w:author="Author">
              <w:r w:rsidRPr="00D016EC">
                <w:t>1.13</w:t>
              </w:r>
            </w:ins>
          </w:p>
        </w:tc>
        <w:tc>
          <w:tcPr>
            <w:tcW w:w="1200" w:type="dxa"/>
            <w:tcBorders>
              <w:top w:val="single" w:sz="6" w:space="0" w:color="auto"/>
              <w:left w:val="single" w:sz="6" w:space="0" w:color="auto"/>
              <w:bottom w:val="single" w:sz="6" w:space="0" w:color="auto"/>
              <w:right w:val="single" w:sz="6" w:space="0" w:color="auto"/>
            </w:tcBorders>
            <w:vAlign w:val="bottom"/>
          </w:tcPr>
          <w:p w14:paraId="3796BA8E" w14:textId="77777777" w:rsidR="00C50A95" w:rsidRPr="00D016EC" w:rsidRDefault="00C50A95" w:rsidP="00416506">
            <w:pPr>
              <w:pStyle w:val="tabletext11"/>
              <w:jc w:val="center"/>
              <w:rPr>
                <w:ins w:id="31805" w:author="Author"/>
              </w:rPr>
            </w:pPr>
            <w:ins w:id="31806" w:author="Author">
              <w:r w:rsidRPr="00D016EC">
                <w:t>1.09</w:t>
              </w:r>
            </w:ins>
          </w:p>
        </w:tc>
      </w:tr>
      <w:tr w:rsidR="00C50A95" w:rsidRPr="00D016EC" w14:paraId="3B2D13E8" w14:textId="77777777" w:rsidTr="00416506">
        <w:trPr>
          <w:cantSplit/>
          <w:trHeight w:val="190"/>
          <w:ins w:id="31807" w:author="Author"/>
        </w:trPr>
        <w:tc>
          <w:tcPr>
            <w:tcW w:w="200" w:type="dxa"/>
          </w:tcPr>
          <w:p w14:paraId="3B46C06F" w14:textId="77777777" w:rsidR="00C50A95" w:rsidRPr="00D016EC" w:rsidRDefault="00C50A95" w:rsidP="00416506">
            <w:pPr>
              <w:pStyle w:val="tabletext11"/>
              <w:rPr>
                <w:ins w:id="31808" w:author="Author"/>
              </w:rPr>
            </w:pPr>
          </w:p>
        </w:tc>
        <w:tc>
          <w:tcPr>
            <w:tcW w:w="2400" w:type="dxa"/>
            <w:tcBorders>
              <w:top w:val="single" w:sz="6" w:space="0" w:color="auto"/>
              <w:left w:val="single" w:sz="6" w:space="0" w:color="auto"/>
              <w:bottom w:val="single" w:sz="6" w:space="0" w:color="auto"/>
              <w:right w:val="single" w:sz="6" w:space="0" w:color="auto"/>
            </w:tcBorders>
          </w:tcPr>
          <w:p w14:paraId="245128C2" w14:textId="77777777" w:rsidR="00C50A95" w:rsidRPr="00D016EC" w:rsidRDefault="00C50A95" w:rsidP="00416506">
            <w:pPr>
              <w:pStyle w:val="tabletext11"/>
              <w:jc w:val="center"/>
              <w:rPr>
                <w:ins w:id="31809" w:author="Author"/>
              </w:rPr>
            </w:pPr>
            <w:ins w:id="31810" w:author="Author">
              <w:r w:rsidRPr="00D016EC">
                <w:t>5th</w:t>
              </w:r>
            </w:ins>
          </w:p>
        </w:tc>
        <w:tc>
          <w:tcPr>
            <w:tcW w:w="1200" w:type="dxa"/>
            <w:tcBorders>
              <w:top w:val="single" w:sz="6" w:space="0" w:color="auto"/>
              <w:left w:val="single" w:sz="6" w:space="0" w:color="auto"/>
              <w:bottom w:val="single" w:sz="6" w:space="0" w:color="auto"/>
              <w:right w:val="single" w:sz="6" w:space="0" w:color="auto"/>
            </w:tcBorders>
            <w:vAlign w:val="bottom"/>
          </w:tcPr>
          <w:p w14:paraId="58956A6D" w14:textId="77777777" w:rsidR="00C50A95" w:rsidRPr="00D016EC" w:rsidRDefault="00C50A95" w:rsidP="00416506">
            <w:pPr>
              <w:pStyle w:val="tabletext11"/>
              <w:jc w:val="center"/>
              <w:rPr>
                <w:ins w:id="31811" w:author="Author"/>
              </w:rPr>
            </w:pPr>
            <w:ins w:id="31812" w:author="Author">
              <w:r w:rsidRPr="00D016EC">
                <w:t>1.09</w:t>
              </w:r>
            </w:ins>
          </w:p>
        </w:tc>
        <w:tc>
          <w:tcPr>
            <w:tcW w:w="1200" w:type="dxa"/>
            <w:tcBorders>
              <w:top w:val="single" w:sz="6" w:space="0" w:color="auto"/>
              <w:left w:val="single" w:sz="6" w:space="0" w:color="auto"/>
              <w:bottom w:val="single" w:sz="6" w:space="0" w:color="auto"/>
              <w:right w:val="single" w:sz="6" w:space="0" w:color="auto"/>
            </w:tcBorders>
            <w:vAlign w:val="bottom"/>
          </w:tcPr>
          <w:p w14:paraId="7720AA2A" w14:textId="77777777" w:rsidR="00C50A95" w:rsidRPr="00D016EC" w:rsidRDefault="00C50A95" w:rsidP="00416506">
            <w:pPr>
              <w:pStyle w:val="tabletext11"/>
              <w:jc w:val="center"/>
              <w:rPr>
                <w:ins w:id="31813" w:author="Author"/>
              </w:rPr>
            </w:pPr>
            <w:ins w:id="31814" w:author="Author">
              <w:r w:rsidRPr="00D016EC">
                <w:t>1.06</w:t>
              </w:r>
            </w:ins>
          </w:p>
        </w:tc>
      </w:tr>
      <w:tr w:rsidR="00C50A95" w:rsidRPr="00D016EC" w14:paraId="31264471" w14:textId="77777777" w:rsidTr="00416506">
        <w:trPr>
          <w:cantSplit/>
          <w:trHeight w:val="190"/>
          <w:ins w:id="31815" w:author="Author"/>
        </w:trPr>
        <w:tc>
          <w:tcPr>
            <w:tcW w:w="200" w:type="dxa"/>
          </w:tcPr>
          <w:p w14:paraId="4B616E7E" w14:textId="77777777" w:rsidR="00C50A95" w:rsidRPr="00D016EC" w:rsidRDefault="00C50A95" w:rsidP="00416506">
            <w:pPr>
              <w:pStyle w:val="tabletext11"/>
              <w:rPr>
                <w:ins w:id="31816" w:author="Author"/>
              </w:rPr>
            </w:pPr>
          </w:p>
        </w:tc>
        <w:tc>
          <w:tcPr>
            <w:tcW w:w="2400" w:type="dxa"/>
            <w:tcBorders>
              <w:top w:val="single" w:sz="6" w:space="0" w:color="auto"/>
              <w:left w:val="single" w:sz="6" w:space="0" w:color="auto"/>
              <w:bottom w:val="single" w:sz="6" w:space="0" w:color="auto"/>
              <w:right w:val="single" w:sz="6" w:space="0" w:color="auto"/>
            </w:tcBorders>
          </w:tcPr>
          <w:p w14:paraId="73D8AEFD" w14:textId="77777777" w:rsidR="00C50A95" w:rsidRPr="00D016EC" w:rsidRDefault="00C50A95" w:rsidP="00416506">
            <w:pPr>
              <w:pStyle w:val="tabletext11"/>
              <w:jc w:val="center"/>
              <w:rPr>
                <w:ins w:id="31817" w:author="Author"/>
              </w:rPr>
            </w:pPr>
            <w:ins w:id="31818" w:author="Author">
              <w:r w:rsidRPr="00D016EC">
                <w:t>6th</w:t>
              </w:r>
            </w:ins>
          </w:p>
        </w:tc>
        <w:tc>
          <w:tcPr>
            <w:tcW w:w="1200" w:type="dxa"/>
            <w:tcBorders>
              <w:top w:val="single" w:sz="6" w:space="0" w:color="auto"/>
              <w:left w:val="single" w:sz="6" w:space="0" w:color="auto"/>
              <w:bottom w:val="single" w:sz="6" w:space="0" w:color="auto"/>
              <w:right w:val="single" w:sz="6" w:space="0" w:color="auto"/>
            </w:tcBorders>
            <w:vAlign w:val="bottom"/>
          </w:tcPr>
          <w:p w14:paraId="5ABE0A3B" w14:textId="77777777" w:rsidR="00C50A95" w:rsidRPr="00D016EC" w:rsidRDefault="00C50A95" w:rsidP="00416506">
            <w:pPr>
              <w:pStyle w:val="tabletext11"/>
              <w:jc w:val="center"/>
              <w:rPr>
                <w:ins w:id="31819" w:author="Author"/>
              </w:rPr>
            </w:pPr>
            <w:ins w:id="31820" w:author="Author">
              <w:r w:rsidRPr="00D016EC">
                <w:t>1.05</w:t>
              </w:r>
            </w:ins>
          </w:p>
        </w:tc>
        <w:tc>
          <w:tcPr>
            <w:tcW w:w="1200" w:type="dxa"/>
            <w:tcBorders>
              <w:top w:val="single" w:sz="6" w:space="0" w:color="auto"/>
              <w:left w:val="single" w:sz="6" w:space="0" w:color="auto"/>
              <w:bottom w:val="single" w:sz="6" w:space="0" w:color="auto"/>
              <w:right w:val="single" w:sz="6" w:space="0" w:color="auto"/>
            </w:tcBorders>
            <w:vAlign w:val="bottom"/>
          </w:tcPr>
          <w:p w14:paraId="479B700C" w14:textId="77777777" w:rsidR="00C50A95" w:rsidRPr="00D016EC" w:rsidRDefault="00C50A95" w:rsidP="00416506">
            <w:pPr>
              <w:pStyle w:val="tabletext11"/>
              <w:jc w:val="center"/>
              <w:rPr>
                <w:ins w:id="31821" w:author="Author"/>
              </w:rPr>
            </w:pPr>
            <w:ins w:id="31822" w:author="Author">
              <w:r w:rsidRPr="00D016EC">
                <w:t>1.03</w:t>
              </w:r>
            </w:ins>
          </w:p>
        </w:tc>
      </w:tr>
      <w:tr w:rsidR="00C50A95" w:rsidRPr="00D016EC" w14:paraId="08282544" w14:textId="77777777" w:rsidTr="00416506">
        <w:trPr>
          <w:cantSplit/>
          <w:trHeight w:val="190"/>
          <w:ins w:id="31823" w:author="Author"/>
        </w:trPr>
        <w:tc>
          <w:tcPr>
            <w:tcW w:w="200" w:type="dxa"/>
          </w:tcPr>
          <w:p w14:paraId="241C72DA" w14:textId="77777777" w:rsidR="00C50A95" w:rsidRPr="00D016EC" w:rsidRDefault="00C50A95" w:rsidP="00416506">
            <w:pPr>
              <w:pStyle w:val="tabletext11"/>
              <w:rPr>
                <w:ins w:id="31824" w:author="Author"/>
              </w:rPr>
            </w:pPr>
          </w:p>
        </w:tc>
        <w:tc>
          <w:tcPr>
            <w:tcW w:w="2400" w:type="dxa"/>
            <w:tcBorders>
              <w:top w:val="single" w:sz="6" w:space="0" w:color="auto"/>
              <w:left w:val="single" w:sz="6" w:space="0" w:color="auto"/>
              <w:bottom w:val="single" w:sz="6" w:space="0" w:color="auto"/>
              <w:right w:val="single" w:sz="6" w:space="0" w:color="auto"/>
            </w:tcBorders>
          </w:tcPr>
          <w:p w14:paraId="726ED9D4" w14:textId="77777777" w:rsidR="00C50A95" w:rsidRPr="00D016EC" w:rsidRDefault="00C50A95" w:rsidP="00416506">
            <w:pPr>
              <w:pStyle w:val="tabletext11"/>
              <w:jc w:val="center"/>
              <w:rPr>
                <w:ins w:id="31825" w:author="Author"/>
              </w:rPr>
            </w:pPr>
            <w:ins w:id="31826" w:author="Author">
              <w:r w:rsidRPr="00D016EC">
                <w:t>7th</w:t>
              </w:r>
            </w:ins>
          </w:p>
        </w:tc>
        <w:tc>
          <w:tcPr>
            <w:tcW w:w="1200" w:type="dxa"/>
            <w:tcBorders>
              <w:top w:val="single" w:sz="6" w:space="0" w:color="auto"/>
              <w:left w:val="single" w:sz="6" w:space="0" w:color="auto"/>
              <w:bottom w:val="single" w:sz="6" w:space="0" w:color="auto"/>
              <w:right w:val="single" w:sz="6" w:space="0" w:color="auto"/>
            </w:tcBorders>
            <w:vAlign w:val="bottom"/>
          </w:tcPr>
          <w:p w14:paraId="21A7828B" w14:textId="77777777" w:rsidR="00C50A95" w:rsidRPr="00D016EC" w:rsidRDefault="00C50A95" w:rsidP="00416506">
            <w:pPr>
              <w:pStyle w:val="tabletext11"/>
              <w:jc w:val="center"/>
              <w:rPr>
                <w:ins w:id="31827" w:author="Author"/>
              </w:rPr>
            </w:pPr>
            <w:ins w:id="31828" w:author="Author">
              <w:r w:rsidRPr="00D016EC">
                <w:t>1.02</w:t>
              </w:r>
            </w:ins>
          </w:p>
        </w:tc>
        <w:tc>
          <w:tcPr>
            <w:tcW w:w="1200" w:type="dxa"/>
            <w:tcBorders>
              <w:top w:val="single" w:sz="6" w:space="0" w:color="auto"/>
              <w:left w:val="single" w:sz="6" w:space="0" w:color="auto"/>
              <w:bottom w:val="single" w:sz="6" w:space="0" w:color="auto"/>
              <w:right w:val="single" w:sz="6" w:space="0" w:color="auto"/>
            </w:tcBorders>
            <w:vAlign w:val="bottom"/>
          </w:tcPr>
          <w:p w14:paraId="3247D0F5" w14:textId="77777777" w:rsidR="00C50A95" w:rsidRPr="00D016EC" w:rsidRDefault="00C50A95" w:rsidP="00416506">
            <w:pPr>
              <w:pStyle w:val="tabletext11"/>
              <w:jc w:val="center"/>
              <w:rPr>
                <w:ins w:id="31829" w:author="Author"/>
              </w:rPr>
            </w:pPr>
            <w:ins w:id="31830" w:author="Author">
              <w:r w:rsidRPr="00D016EC">
                <w:t>1.00</w:t>
              </w:r>
            </w:ins>
          </w:p>
        </w:tc>
      </w:tr>
      <w:tr w:rsidR="00C50A95" w:rsidRPr="00D016EC" w14:paraId="3D0273EB" w14:textId="77777777" w:rsidTr="00416506">
        <w:trPr>
          <w:cantSplit/>
          <w:trHeight w:val="190"/>
          <w:ins w:id="31831" w:author="Author"/>
        </w:trPr>
        <w:tc>
          <w:tcPr>
            <w:tcW w:w="200" w:type="dxa"/>
          </w:tcPr>
          <w:p w14:paraId="072A6884" w14:textId="77777777" w:rsidR="00C50A95" w:rsidRPr="00D016EC" w:rsidRDefault="00C50A95" w:rsidP="00416506">
            <w:pPr>
              <w:pStyle w:val="tabletext11"/>
              <w:rPr>
                <w:ins w:id="31832" w:author="Author"/>
              </w:rPr>
            </w:pPr>
          </w:p>
        </w:tc>
        <w:tc>
          <w:tcPr>
            <w:tcW w:w="2400" w:type="dxa"/>
            <w:tcBorders>
              <w:top w:val="single" w:sz="6" w:space="0" w:color="auto"/>
              <w:left w:val="single" w:sz="6" w:space="0" w:color="auto"/>
              <w:bottom w:val="single" w:sz="6" w:space="0" w:color="auto"/>
              <w:right w:val="single" w:sz="6" w:space="0" w:color="auto"/>
            </w:tcBorders>
          </w:tcPr>
          <w:p w14:paraId="00F83605" w14:textId="77777777" w:rsidR="00C50A95" w:rsidRPr="00D016EC" w:rsidRDefault="00C50A95" w:rsidP="00416506">
            <w:pPr>
              <w:pStyle w:val="tabletext11"/>
              <w:jc w:val="center"/>
              <w:rPr>
                <w:ins w:id="31833" w:author="Author"/>
              </w:rPr>
            </w:pPr>
            <w:ins w:id="31834" w:author="Author">
              <w:r w:rsidRPr="00D016EC">
                <w:t>8th</w:t>
              </w:r>
            </w:ins>
          </w:p>
        </w:tc>
        <w:tc>
          <w:tcPr>
            <w:tcW w:w="1200" w:type="dxa"/>
            <w:tcBorders>
              <w:top w:val="single" w:sz="6" w:space="0" w:color="auto"/>
              <w:left w:val="single" w:sz="6" w:space="0" w:color="auto"/>
              <w:bottom w:val="single" w:sz="6" w:space="0" w:color="auto"/>
              <w:right w:val="single" w:sz="6" w:space="0" w:color="auto"/>
            </w:tcBorders>
            <w:vAlign w:val="bottom"/>
          </w:tcPr>
          <w:p w14:paraId="4D3D1BC8" w14:textId="77777777" w:rsidR="00C50A95" w:rsidRPr="00D016EC" w:rsidRDefault="00C50A95" w:rsidP="00416506">
            <w:pPr>
              <w:pStyle w:val="tabletext11"/>
              <w:jc w:val="center"/>
              <w:rPr>
                <w:ins w:id="31835" w:author="Author"/>
              </w:rPr>
            </w:pPr>
            <w:ins w:id="31836" w:author="Author">
              <w:r w:rsidRPr="00D016EC">
                <w:t>0.99</w:t>
              </w:r>
            </w:ins>
          </w:p>
        </w:tc>
        <w:tc>
          <w:tcPr>
            <w:tcW w:w="1200" w:type="dxa"/>
            <w:tcBorders>
              <w:top w:val="single" w:sz="6" w:space="0" w:color="auto"/>
              <w:left w:val="single" w:sz="6" w:space="0" w:color="auto"/>
              <w:bottom w:val="single" w:sz="6" w:space="0" w:color="auto"/>
              <w:right w:val="single" w:sz="6" w:space="0" w:color="auto"/>
            </w:tcBorders>
            <w:vAlign w:val="bottom"/>
          </w:tcPr>
          <w:p w14:paraId="3C5FA9D0" w14:textId="77777777" w:rsidR="00C50A95" w:rsidRPr="00D016EC" w:rsidRDefault="00C50A95" w:rsidP="00416506">
            <w:pPr>
              <w:pStyle w:val="tabletext11"/>
              <w:jc w:val="center"/>
              <w:rPr>
                <w:ins w:id="31837" w:author="Author"/>
              </w:rPr>
            </w:pPr>
            <w:ins w:id="31838" w:author="Author">
              <w:r w:rsidRPr="00D016EC">
                <w:t>0.98</w:t>
              </w:r>
            </w:ins>
          </w:p>
        </w:tc>
      </w:tr>
      <w:tr w:rsidR="00C50A95" w:rsidRPr="00D016EC" w14:paraId="02794B7B" w14:textId="77777777" w:rsidTr="00416506">
        <w:trPr>
          <w:cantSplit/>
          <w:trHeight w:val="190"/>
          <w:ins w:id="31839" w:author="Author"/>
        </w:trPr>
        <w:tc>
          <w:tcPr>
            <w:tcW w:w="200" w:type="dxa"/>
          </w:tcPr>
          <w:p w14:paraId="2225D2AB" w14:textId="77777777" w:rsidR="00C50A95" w:rsidRPr="00D016EC" w:rsidRDefault="00C50A95" w:rsidP="00416506">
            <w:pPr>
              <w:pStyle w:val="tabletext11"/>
              <w:rPr>
                <w:ins w:id="31840" w:author="Author"/>
              </w:rPr>
            </w:pPr>
          </w:p>
        </w:tc>
        <w:tc>
          <w:tcPr>
            <w:tcW w:w="2400" w:type="dxa"/>
            <w:tcBorders>
              <w:top w:val="single" w:sz="6" w:space="0" w:color="auto"/>
              <w:left w:val="single" w:sz="6" w:space="0" w:color="auto"/>
              <w:bottom w:val="single" w:sz="6" w:space="0" w:color="auto"/>
              <w:right w:val="single" w:sz="6" w:space="0" w:color="auto"/>
            </w:tcBorders>
          </w:tcPr>
          <w:p w14:paraId="200FAADD" w14:textId="77777777" w:rsidR="00C50A95" w:rsidRPr="00D016EC" w:rsidRDefault="00C50A95" w:rsidP="00416506">
            <w:pPr>
              <w:pStyle w:val="tabletext11"/>
              <w:jc w:val="center"/>
              <w:rPr>
                <w:ins w:id="31841" w:author="Author"/>
              </w:rPr>
            </w:pPr>
            <w:ins w:id="31842" w:author="Author">
              <w:r w:rsidRPr="00D016EC">
                <w:t>9th</w:t>
              </w:r>
            </w:ins>
          </w:p>
        </w:tc>
        <w:tc>
          <w:tcPr>
            <w:tcW w:w="1200" w:type="dxa"/>
            <w:tcBorders>
              <w:top w:val="single" w:sz="6" w:space="0" w:color="auto"/>
              <w:left w:val="single" w:sz="6" w:space="0" w:color="auto"/>
              <w:bottom w:val="single" w:sz="6" w:space="0" w:color="auto"/>
              <w:right w:val="single" w:sz="6" w:space="0" w:color="auto"/>
            </w:tcBorders>
            <w:vAlign w:val="bottom"/>
          </w:tcPr>
          <w:p w14:paraId="141A915E" w14:textId="77777777" w:rsidR="00C50A95" w:rsidRPr="00D016EC" w:rsidRDefault="00C50A95" w:rsidP="00416506">
            <w:pPr>
              <w:pStyle w:val="tabletext11"/>
              <w:jc w:val="center"/>
              <w:rPr>
                <w:ins w:id="31843" w:author="Author"/>
              </w:rPr>
            </w:pPr>
            <w:ins w:id="31844" w:author="Author">
              <w:r w:rsidRPr="00D016EC">
                <w:t>0.97</w:t>
              </w:r>
            </w:ins>
          </w:p>
        </w:tc>
        <w:tc>
          <w:tcPr>
            <w:tcW w:w="1200" w:type="dxa"/>
            <w:tcBorders>
              <w:top w:val="single" w:sz="6" w:space="0" w:color="auto"/>
              <w:left w:val="single" w:sz="6" w:space="0" w:color="auto"/>
              <w:bottom w:val="single" w:sz="6" w:space="0" w:color="auto"/>
              <w:right w:val="single" w:sz="6" w:space="0" w:color="auto"/>
            </w:tcBorders>
            <w:vAlign w:val="bottom"/>
          </w:tcPr>
          <w:p w14:paraId="5A4775A6" w14:textId="77777777" w:rsidR="00C50A95" w:rsidRPr="00D016EC" w:rsidRDefault="00C50A95" w:rsidP="00416506">
            <w:pPr>
              <w:pStyle w:val="tabletext11"/>
              <w:jc w:val="center"/>
              <w:rPr>
                <w:ins w:id="31845" w:author="Author"/>
              </w:rPr>
            </w:pPr>
            <w:ins w:id="31846" w:author="Author">
              <w:r w:rsidRPr="00D016EC">
                <w:t>0.96</w:t>
              </w:r>
            </w:ins>
          </w:p>
        </w:tc>
      </w:tr>
      <w:tr w:rsidR="00C50A95" w:rsidRPr="00D016EC" w14:paraId="25CE9FA7" w14:textId="77777777" w:rsidTr="00416506">
        <w:trPr>
          <w:cantSplit/>
          <w:trHeight w:val="190"/>
          <w:ins w:id="31847" w:author="Author"/>
        </w:trPr>
        <w:tc>
          <w:tcPr>
            <w:tcW w:w="200" w:type="dxa"/>
          </w:tcPr>
          <w:p w14:paraId="02516FED" w14:textId="77777777" w:rsidR="00C50A95" w:rsidRPr="00D016EC" w:rsidRDefault="00C50A95" w:rsidP="00416506">
            <w:pPr>
              <w:pStyle w:val="tabletext11"/>
              <w:rPr>
                <w:ins w:id="31848" w:author="Author"/>
              </w:rPr>
            </w:pPr>
          </w:p>
        </w:tc>
        <w:tc>
          <w:tcPr>
            <w:tcW w:w="2400" w:type="dxa"/>
            <w:tcBorders>
              <w:top w:val="single" w:sz="6" w:space="0" w:color="auto"/>
              <w:left w:val="single" w:sz="6" w:space="0" w:color="auto"/>
              <w:bottom w:val="single" w:sz="6" w:space="0" w:color="auto"/>
              <w:right w:val="single" w:sz="6" w:space="0" w:color="auto"/>
            </w:tcBorders>
          </w:tcPr>
          <w:p w14:paraId="093F7A18" w14:textId="77777777" w:rsidR="00C50A95" w:rsidRPr="00D016EC" w:rsidRDefault="00C50A95" w:rsidP="00416506">
            <w:pPr>
              <w:pStyle w:val="tabletext11"/>
              <w:jc w:val="center"/>
              <w:rPr>
                <w:ins w:id="31849" w:author="Author"/>
              </w:rPr>
            </w:pPr>
            <w:ins w:id="31850" w:author="Author">
              <w:r w:rsidRPr="00D016EC">
                <w:t>10th</w:t>
              </w:r>
            </w:ins>
          </w:p>
        </w:tc>
        <w:tc>
          <w:tcPr>
            <w:tcW w:w="1200" w:type="dxa"/>
            <w:tcBorders>
              <w:top w:val="single" w:sz="6" w:space="0" w:color="auto"/>
              <w:left w:val="single" w:sz="6" w:space="0" w:color="auto"/>
              <w:bottom w:val="single" w:sz="6" w:space="0" w:color="auto"/>
              <w:right w:val="single" w:sz="6" w:space="0" w:color="auto"/>
            </w:tcBorders>
            <w:vAlign w:val="bottom"/>
          </w:tcPr>
          <w:p w14:paraId="633BAE86" w14:textId="77777777" w:rsidR="00C50A95" w:rsidRPr="00D016EC" w:rsidRDefault="00C50A95" w:rsidP="00416506">
            <w:pPr>
              <w:pStyle w:val="tabletext11"/>
              <w:jc w:val="center"/>
              <w:rPr>
                <w:ins w:id="31851" w:author="Author"/>
              </w:rPr>
            </w:pPr>
            <w:ins w:id="31852" w:author="Author">
              <w:r w:rsidRPr="00D016EC">
                <w:t>0.95</w:t>
              </w:r>
            </w:ins>
          </w:p>
        </w:tc>
        <w:tc>
          <w:tcPr>
            <w:tcW w:w="1200" w:type="dxa"/>
            <w:tcBorders>
              <w:top w:val="single" w:sz="6" w:space="0" w:color="auto"/>
              <w:left w:val="single" w:sz="6" w:space="0" w:color="auto"/>
              <w:bottom w:val="single" w:sz="6" w:space="0" w:color="auto"/>
              <w:right w:val="single" w:sz="6" w:space="0" w:color="auto"/>
            </w:tcBorders>
            <w:vAlign w:val="bottom"/>
          </w:tcPr>
          <w:p w14:paraId="03A32BA9" w14:textId="77777777" w:rsidR="00C50A95" w:rsidRPr="00D016EC" w:rsidRDefault="00C50A95" w:rsidP="00416506">
            <w:pPr>
              <w:pStyle w:val="tabletext11"/>
              <w:jc w:val="center"/>
              <w:rPr>
                <w:ins w:id="31853" w:author="Author"/>
              </w:rPr>
            </w:pPr>
            <w:ins w:id="31854" w:author="Author">
              <w:r w:rsidRPr="00D016EC">
                <w:t>0.94</w:t>
              </w:r>
            </w:ins>
          </w:p>
        </w:tc>
      </w:tr>
      <w:tr w:rsidR="00C50A95" w:rsidRPr="00D016EC" w14:paraId="06580F85" w14:textId="77777777" w:rsidTr="00416506">
        <w:trPr>
          <w:cantSplit/>
          <w:trHeight w:val="190"/>
          <w:ins w:id="31855" w:author="Author"/>
        </w:trPr>
        <w:tc>
          <w:tcPr>
            <w:tcW w:w="200" w:type="dxa"/>
          </w:tcPr>
          <w:p w14:paraId="02CF986C" w14:textId="77777777" w:rsidR="00C50A95" w:rsidRPr="00D016EC" w:rsidRDefault="00C50A95" w:rsidP="00416506">
            <w:pPr>
              <w:pStyle w:val="tabletext11"/>
              <w:rPr>
                <w:ins w:id="31856" w:author="Author"/>
              </w:rPr>
            </w:pPr>
          </w:p>
        </w:tc>
        <w:tc>
          <w:tcPr>
            <w:tcW w:w="2400" w:type="dxa"/>
            <w:tcBorders>
              <w:top w:val="single" w:sz="6" w:space="0" w:color="auto"/>
              <w:left w:val="single" w:sz="6" w:space="0" w:color="auto"/>
              <w:bottom w:val="single" w:sz="6" w:space="0" w:color="auto"/>
              <w:right w:val="single" w:sz="6" w:space="0" w:color="auto"/>
            </w:tcBorders>
          </w:tcPr>
          <w:p w14:paraId="71171709" w14:textId="77777777" w:rsidR="00C50A95" w:rsidRPr="00D016EC" w:rsidRDefault="00C50A95" w:rsidP="00416506">
            <w:pPr>
              <w:pStyle w:val="tabletext11"/>
              <w:jc w:val="center"/>
              <w:rPr>
                <w:ins w:id="31857" w:author="Author"/>
              </w:rPr>
            </w:pPr>
            <w:ins w:id="31858" w:author="Author">
              <w:r w:rsidRPr="00D016EC">
                <w:t>11th</w:t>
              </w:r>
            </w:ins>
          </w:p>
        </w:tc>
        <w:tc>
          <w:tcPr>
            <w:tcW w:w="1200" w:type="dxa"/>
            <w:tcBorders>
              <w:top w:val="single" w:sz="6" w:space="0" w:color="auto"/>
              <w:left w:val="single" w:sz="6" w:space="0" w:color="auto"/>
              <w:bottom w:val="single" w:sz="6" w:space="0" w:color="auto"/>
              <w:right w:val="single" w:sz="6" w:space="0" w:color="auto"/>
            </w:tcBorders>
            <w:vAlign w:val="bottom"/>
          </w:tcPr>
          <w:p w14:paraId="1DDBB021" w14:textId="77777777" w:rsidR="00C50A95" w:rsidRPr="00D016EC" w:rsidRDefault="00C50A95" w:rsidP="00416506">
            <w:pPr>
              <w:pStyle w:val="tabletext11"/>
              <w:jc w:val="center"/>
              <w:rPr>
                <w:ins w:id="31859" w:author="Author"/>
              </w:rPr>
            </w:pPr>
            <w:ins w:id="31860" w:author="Author">
              <w:r w:rsidRPr="00D016EC">
                <w:t>0.93</w:t>
              </w:r>
            </w:ins>
          </w:p>
        </w:tc>
        <w:tc>
          <w:tcPr>
            <w:tcW w:w="1200" w:type="dxa"/>
            <w:tcBorders>
              <w:top w:val="single" w:sz="6" w:space="0" w:color="auto"/>
              <w:left w:val="single" w:sz="6" w:space="0" w:color="auto"/>
              <w:bottom w:val="single" w:sz="6" w:space="0" w:color="auto"/>
              <w:right w:val="single" w:sz="6" w:space="0" w:color="auto"/>
            </w:tcBorders>
            <w:vAlign w:val="bottom"/>
          </w:tcPr>
          <w:p w14:paraId="1000B623" w14:textId="77777777" w:rsidR="00C50A95" w:rsidRPr="00D016EC" w:rsidRDefault="00C50A95" w:rsidP="00416506">
            <w:pPr>
              <w:pStyle w:val="tabletext11"/>
              <w:jc w:val="center"/>
              <w:rPr>
                <w:ins w:id="31861" w:author="Author"/>
              </w:rPr>
            </w:pPr>
            <w:ins w:id="31862" w:author="Author">
              <w:r w:rsidRPr="00D016EC">
                <w:t>0.93</w:t>
              </w:r>
            </w:ins>
          </w:p>
        </w:tc>
      </w:tr>
      <w:tr w:rsidR="00C50A95" w:rsidRPr="00D016EC" w14:paraId="4F7F7414" w14:textId="77777777" w:rsidTr="00416506">
        <w:trPr>
          <w:cantSplit/>
          <w:trHeight w:val="190"/>
          <w:ins w:id="31863" w:author="Author"/>
        </w:trPr>
        <w:tc>
          <w:tcPr>
            <w:tcW w:w="200" w:type="dxa"/>
          </w:tcPr>
          <w:p w14:paraId="7B581AA2" w14:textId="77777777" w:rsidR="00C50A95" w:rsidRPr="00D016EC" w:rsidRDefault="00C50A95" w:rsidP="00416506">
            <w:pPr>
              <w:pStyle w:val="tabletext11"/>
              <w:rPr>
                <w:ins w:id="31864" w:author="Author"/>
              </w:rPr>
            </w:pPr>
          </w:p>
        </w:tc>
        <w:tc>
          <w:tcPr>
            <w:tcW w:w="2400" w:type="dxa"/>
            <w:tcBorders>
              <w:top w:val="single" w:sz="6" w:space="0" w:color="auto"/>
              <w:left w:val="single" w:sz="6" w:space="0" w:color="auto"/>
              <w:bottom w:val="single" w:sz="6" w:space="0" w:color="auto"/>
              <w:right w:val="single" w:sz="6" w:space="0" w:color="auto"/>
            </w:tcBorders>
          </w:tcPr>
          <w:p w14:paraId="7E02B754" w14:textId="77777777" w:rsidR="00C50A95" w:rsidRPr="00D016EC" w:rsidRDefault="00C50A95" w:rsidP="00416506">
            <w:pPr>
              <w:pStyle w:val="tabletext11"/>
              <w:jc w:val="center"/>
              <w:rPr>
                <w:ins w:id="31865" w:author="Author"/>
              </w:rPr>
            </w:pPr>
            <w:ins w:id="31866" w:author="Author">
              <w:r w:rsidRPr="00D016EC">
                <w:t>12th</w:t>
              </w:r>
            </w:ins>
          </w:p>
        </w:tc>
        <w:tc>
          <w:tcPr>
            <w:tcW w:w="1200" w:type="dxa"/>
            <w:tcBorders>
              <w:top w:val="single" w:sz="6" w:space="0" w:color="auto"/>
              <w:left w:val="single" w:sz="6" w:space="0" w:color="auto"/>
              <w:bottom w:val="single" w:sz="6" w:space="0" w:color="auto"/>
              <w:right w:val="single" w:sz="6" w:space="0" w:color="auto"/>
            </w:tcBorders>
            <w:vAlign w:val="bottom"/>
          </w:tcPr>
          <w:p w14:paraId="494002BB" w14:textId="77777777" w:rsidR="00C50A95" w:rsidRPr="00D016EC" w:rsidRDefault="00C50A95" w:rsidP="00416506">
            <w:pPr>
              <w:pStyle w:val="tabletext11"/>
              <w:jc w:val="center"/>
              <w:rPr>
                <w:ins w:id="31867" w:author="Author"/>
              </w:rPr>
            </w:pPr>
            <w:ins w:id="31868" w:author="Author">
              <w:r w:rsidRPr="00D016EC">
                <w:t>0.91</w:t>
              </w:r>
            </w:ins>
          </w:p>
        </w:tc>
        <w:tc>
          <w:tcPr>
            <w:tcW w:w="1200" w:type="dxa"/>
            <w:tcBorders>
              <w:top w:val="single" w:sz="6" w:space="0" w:color="auto"/>
              <w:left w:val="single" w:sz="6" w:space="0" w:color="auto"/>
              <w:bottom w:val="single" w:sz="6" w:space="0" w:color="auto"/>
              <w:right w:val="single" w:sz="6" w:space="0" w:color="auto"/>
            </w:tcBorders>
            <w:vAlign w:val="bottom"/>
          </w:tcPr>
          <w:p w14:paraId="37B5AB75" w14:textId="77777777" w:rsidR="00C50A95" w:rsidRPr="00D016EC" w:rsidRDefault="00C50A95" w:rsidP="00416506">
            <w:pPr>
              <w:pStyle w:val="tabletext11"/>
              <w:jc w:val="center"/>
              <w:rPr>
                <w:ins w:id="31869" w:author="Author"/>
              </w:rPr>
            </w:pPr>
            <w:ins w:id="31870" w:author="Author">
              <w:r w:rsidRPr="00D016EC">
                <w:t>0.92</w:t>
              </w:r>
            </w:ins>
          </w:p>
        </w:tc>
      </w:tr>
      <w:tr w:rsidR="00C50A95" w:rsidRPr="00D016EC" w14:paraId="4C7F112F" w14:textId="77777777" w:rsidTr="00416506">
        <w:trPr>
          <w:cantSplit/>
          <w:trHeight w:val="190"/>
          <w:ins w:id="31871" w:author="Author"/>
        </w:trPr>
        <w:tc>
          <w:tcPr>
            <w:tcW w:w="200" w:type="dxa"/>
          </w:tcPr>
          <w:p w14:paraId="67951587" w14:textId="77777777" w:rsidR="00C50A95" w:rsidRPr="00D016EC" w:rsidRDefault="00C50A95" w:rsidP="00416506">
            <w:pPr>
              <w:pStyle w:val="tabletext11"/>
              <w:rPr>
                <w:ins w:id="31872" w:author="Author"/>
              </w:rPr>
            </w:pPr>
          </w:p>
        </w:tc>
        <w:tc>
          <w:tcPr>
            <w:tcW w:w="2400" w:type="dxa"/>
            <w:tcBorders>
              <w:top w:val="single" w:sz="6" w:space="0" w:color="auto"/>
              <w:left w:val="single" w:sz="6" w:space="0" w:color="auto"/>
              <w:bottom w:val="single" w:sz="6" w:space="0" w:color="auto"/>
              <w:right w:val="single" w:sz="6" w:space="0" w:color="auto"/>
            </w:tcBorders>
          </w:tcPr>
          <w:p w14:paraId="5D67DC52" w14:textId="77777777" w:rsidR="00C50A95" w:rsidRPr="00D016EC" w:rsidRDefault="00C50A95" w:rsidP="00416506">
            <w:pPr>
              <w:pStyle w:val="tabletext11"/>
              <w:jc w:val="center"/>
              <w:rPr>
                <w:ins w:id="31873" w:author="Author"/>
              </w:rPr>
            </w:pPr>
            <w:ins w:id="31874" w:author="Author">
              <w:r w:rsidRPr="00D016EC">
                <w:t>13th</w:t>
              </w:r>
            </w:ins>
          </w:p>
        </w:tc>
        <w:tc>
          <w:tcPr>
            <w:tcW w:w="1200" w:type="dxa"/>
            <w:tcBorders>
              <w:top w:val="single" w:sz="6" w:space="0" w:color="auto"/>
              <w:left w:val="single" w:sz="6" w:space="0" w:color="auto"/>
              <w:bottom w:val="single" w:sz="6" w:space="0" w:color="auto"/>
              <w:right w:val="single" w:sz="6" w:space="0" w:color="auto"/>
            </w:tcBorders>
            <w:vAlign w:val="bottom"/>
          </w:tcPr>
          <w:p w14:paraId="747C0E6D" w14:textId="77777777" w:rsidR="00C50A95" w:rsidRPr="00D016EC" w:rsidRDefault="00C50A95" w:rsidP="00416506">
            <w:pPr>
              <w:pStyle w:val="tabletext11"/>
              <w:jc w:val="center"/>
              <w:rPr>
                <w:ins w:id="31875" w:author="Author"/>
              </w:rPr>
            </w:pPr>
            <w:ins w:id="31876" w:author="Author">
              <w:r w:rsidRPr="00D016EC">
                <w:t>0.90</w:t>
              </w:r>
            </w:ins>
          </w:p>
        </w:tc>
        <w:tc>
          <w:tcPr>
            <w:tcW w:w="1200" w:type="dxa"/>
            <w:tcBorders>
              <w:top w:val="single" w:sz="6" w:space="0" w:color="auto"/>
              <w:left w:val="single" w:sz="6" w:space="0" w:color="auto"/>
              <w:bottom w:val="single" w:sz="6" w:space="0" w:color="auto"/>
              <w:right w:val="single" w:sz="6" w:space="0" w:color="auto"/>
            </w:tcBorders>
            <w:vAlign w:val="bottom"/>
          </w:tcPr>
          <w:p w14:paraId="5642673A" w14:textId="77777777" w:rsidR="00C50A95" w:rsidRPr="00D016EC" w:rsidRDefault="00C50A95" w:rsidP="00416506">
            <w:pPr>
              <w:pStyle w:val="tabletext11"/>
              <w:jc w:val="center"/>
              <w:rPr>
                <w:ins w:id="31877" w:author="Author"/>
              </w:rPr>
            </w:pPr>
            <w:ins w:id="31878" w:author="Author">
              <w:r w:rsidRPr="00D016EC">
                <w:t>0.90</w:t>
              </w:r>
            </w:ins>
          </w:p>
        </w:tc>
      </w:tr>
      <w:tr w:rsidR="00C50A95" w:rsidRPr="00D016EC" w14:paraId="2A41DBA8" w14:textId="77777777" w:rsidTr="00416506">
        <w:trPr>
          <w:cantSplit/>
          <w:trHeight w:val="190"/>
          <w:ins w:id="31879" w:author="Author"/>
        </w:trPr>
        <w:tc>
          <w:tcPr>
            <w:tcW w:w="200" w:type="dxa"/>
          </w:tcPr>
          <w:p w14:paraId="41C30E3E" w14:textId="77777777" w:rsidR="00C50A95" w:rsidRPr="00D016EC" w:rsidRDefault="00C50A95" w:rsidP="00416506">
            <w:pPr>
              <w:pStyle w:val="tabletext11"/>
              <w:rPr>
                <w:ins w:id="31880" w:author="Author"/>
              </w:rPr>
            </w:pPr>
          </w:p>
        </w:tc>
        <w:tc>
          <w:tcPr>
            <w:tcW w:w="2400" w:type="dxa"/>
            <w:tcBorders>
              <w:top w:val="single" w:sz="6" w:space="0" w:color="auto"/>
              <w:left w:val="single" w:sz="6" w:space="0" w:color="auto"/>
              <w:bottom w:val="single" w:sz="6" w:space="0" w:color="auto"/>
              <w:right w:val="single" w:sz="6" w:space="0" w:color="auto"/>
            </w:tcBorders>
          </w:tcPr>
          <w:p w14:paraId="73063604" w14:textId="77777777" w:rsidR="00C50A95" w:rsidRPr="00D016EC" w:rsidRDefault="00C50A95" w:rsidP="00416506">
            <w:pPr>
              <w:pStyle w:val="tabletext11"/>
              <w:jc w:val="center"/>
              <w:rPr>
                <w:ins w:id="31881" w:author="Author"/>
              </w:rPr>
            </w:pPr>
            <w:ins w:id="31882" w:author="Author">
              <w:r w:rsidRPr="00D016EC">
                <w:t>14th</w:t>
              </w:r>
            </w:ins>
          </w:p>
        </w:tc>
        <w:tc>
          <w:tcPr>
            <w:tcW w:w="1200" w:type="dxa"/>
            <w:tcBorders>
              <w:top w:val="single" w:sz="6" w:space="0" w:color="auto"/>
              <w:left w:val="single" w:sz="6" w:space="0" w:color="auto"/>
              <w:bottom w:val="single" w:sz="6" w:space="0" w:color="auto"/>
              <w:right w:val="single" w:sz="6" w:space="0" w:color="auto"/>
            </w:tcBorders>
            <w:vAlign w:val="bottom"/>
          </w:tcPr>
          <w:p w14:paraId="50531AF5" w14:textId="77777777" w:rsidR="00C50A95" w:rsidRPr="00D016EC" w:rsidRDefault="00C50A95" w:rsidP="00416506">
            <w:pPr>
              <w:pStyle w:val="tabletext11"/>
              <w:jc w:val="center"/>
              <w:rPr>
                <w:ins w:id="31883" w:author="Author"/>
              </w:rPr>
            </w:pPr>
            <w:ins w:id="31884" w:author="Author">
              <w:r w:rsidRPr="00D016EC">
                <w:t>0.88</w:t>
              </w:r>
            </w:ins>
          </w:p>
        </w:tc>
        <w:tc>
          <w:tcPr>
            <w:tcW w:w="1200" w:type="dxa"/>
            <w:tcBorders>
              <w:top w:val="single" w:sz="6" w:space="0" w:color="auto"/>
              <w:left w:val="single" w:sz="6" w:space="0" w:color="auto"/>
              <w:bottom w:val="single" w:sz="6" w:space="0" w:color="auto"/>
              <w:right w:val="single" w:sz="6" w:space="0" w:color="auto"/>
            </w:tcBorders>
            <w:vAlign w:val="bottom"/>
          </w:tcPr>
          <w:p w14:paraId="1F3E0B3D" w14:textId="77777777" w:rsidR="00C50A95" w:rsidRPr="00D016EC" w:rsidRDefault="00C50A95" w:rsidP="00416506">
            <w:pPr>
              <w:pStyle w:val="tabletext11"/>
              <w:jc w:val="center"/>
              <w:rPr>
                <w:ins w:id="31885" w:author="Author"/>
              </w:rPr>
            </w:pPr>
            <w:ins w:id="31886" w:author="Author">
              <w:r w:rsidRPr="00D016EC">
                <w:t>0.89</w:t>
              </w:r>
            </w:ins>
          </w:p>
        </w:tc>
      </w:tr>
      <w:tr w:rsidR="00C50A95" w:rsidRPr="00D016EC" w14:paraId="0E7CE0A5" w14:textId="77777777" w:rsidTr="00416506">
        <w:trPr>
          <w:cantSplit/>
          <w:trHeight w:val="190"/>
          <w:ins w:id="31887" w:author="Author"/>
        </w:trPr>
        <w:tc>
          <w:tcPr>
            <w:tcW w:w="200" w:type="dxa"/>
          </w:tcPr>
          <w:p w14:paraId="3B949439" w14:textId="77777777" w:rsidR="00C50A95" w:rsidRPr="00D016EC" w:rsidRDefault="00C50A95" w:rsidP="00416506">
            <w:pPr>
              <w:pStyle w:val="tabletext11"/>
              <w:rPr>
                <w:ins w:id="31888" w:author="Author"/>
              </w:rPr>
            </w:pPr>
          </w:p>
        </w:tc>
        <w:tc>
          <w:tcPr>
            <w:tcW w:w="2400" w:type="dxa"/>
            <w:tcBorders>
              <w:top w:val="single" w:sz="6" w:space="0" w:color="auto"/>
              <w:left w:val="single" w:sz="6" w:space="0" w:color="auto"/>
              <w:bottom w:val="single" w:sz="6" w:space="0" w:color="auto"/>
              <w:right w:val="single" w:sz="6" w:space="0" w:color="auto"/>
            </w:tcBorders>
          </w:tcPr>
          <w:p w14:paraId="4E072087" w14:textId="77777777" w:rsidR="00C50A95" w:rsidRPr="00D016EC" w:rsidRDefault="00C50A95" w:rsidP="00416506">
            <w:pPr>
              <w:pStyle w:val="tabletext11"/>
              <w:jc w:val="center"/>
              <w:rPr>
                <w:ins w:id="31889" w:author="Author"/>
              </w:rPr>
            </w:pPr>
            <w:ins w:id="31890" w:author="Author">
              <w:r w:rsidRPr="00D016EC">
                <w:t>15th</w:t>
              </w:r>
            </w:ins>
          </w:p>
        </w:tc>
        <w:tc>
          <w:tcPr>
            <w:tcW w:w="1200" w:type="dxa"/>
            <w:tcBorders>
              <w:top w:val="single" w:sz="6" w:space="0" w:color="auto"/>
              <w:left w:val="single" w:sz="6" w:space="0" w:color="auto"/>
              <w:bottom w:val="single" w:sz="6" w:space="0" w:color="auto"/>
              <w:right w:val="single" w:sz="6" w:space="0" w:color="auto"/>
            </w:tcBorders>
            <w:vAlign w:val="bottom"/>
          </w:tcPr>
          <w:p w14:paraId="0277C260" w14:textId="77777777" w:rsidR="00C50A95" w:rsidRPr="00D016EC" w:rsidRDefault="00C50A95" w:rsidP="00416506">
            <w:pPr>
              <w:pStyle w:val="tabletext11"/>
              <w:jc w:val="center"/>
              <w:rPr>
                <w:ins w:id="31891" w:author="Author"/>
              </w:rPr>
            </w:pPr>
            <w:ins w:id="31892" w:author="Author">
              <w:r w:rsidRPr="00D016EC">
                <w:t>0.87</w:t>
              </w:r>
            </w:ins>
          </w:p>
        </w:tc>
        <w:tc>
          <w:tcPr>
            <w:tcW w:w="1200" w:type="dxa"/>
            <w:tcBorders>
              <w:top w:val="single" w:sz="6" w:space="0" w:color="auto"/>
              <w:left w:val="single" w:sz="6" w:space="0" w:color="auto"/>
              <w:bottom w:val="single" w:sz="6" w:space="0" w:color="auto"/>
              <w:right w:val="single" w:sz="6" w:space="0" w:color="auto"/>
            </w:tcBorders>
            <w:vAlign w:val="bottom"/>
          </w:tcPr>
          <w:p w14:paraId="47687C7F" w14:textId="77777777" w:rsidR="00C50A95" w:rsidRPr="00D016EC" w:rsidRDefault="00C50A95" w:rsidP="00416506">
            <w:pPr>
              <w:pStyle w:val="tabletext11"/>
              <w:jc w:val="center"/>
              <w:rPr>
                <w:ins w:id="31893" w:author="Author"/>
              </w:rPr>
            </w:pPr>
            <w:ins w:id="31894" w:author="Author">
              <w:r w:rsidRPr="00D016EC">
                <w:t>0.88</w:t>
              </w:r>
            </w:ins>
          </w:p>
        </w:tc>
      </w:tr>
      <w:tr w:rsidR="00C50A95" w:rsidRPr="00D016EC" w14:paraId="5B7B9E62" w14:textId="77777777" w:rsidTr="00416506">
        <w:trPr>
          <w:cantSplit/>
          <w:trHeight w:val="190"/>
          <w:ins w:id="31895" w:author="Author"/>
        </w:trPr>
        <w:tc>
          <w:tcPr>
            <w:tcW w:w="200" w:type="dxa"/>
          </w:tcPr>
          <w:p w14:paraId="67C2CF83" w14:textId="77777777" w:rsidR="00C50A95" w:rsidRPr="00D016EC" w:rsidRDefault="00C50A95" w:rsidP="00416506">
            <w:pPr>
              <w:pStyle w:val="tabletext11"/>
              <w:rPr>
                <w:ins w:id="31896" w:author="Author"/>
              </w:rPr>
            </w:pPr>
          </w:p>
        </w:tc>
        <w:tc>
          <w:tcPr>
            <w:tcW w:w="2400" w:type="dxa"/>
            <w:tcBorders>
              <w:top w:val="single" w:sz="6" w:space="0" w:color="auto"/>
              <w:left w:val="single" w:sz="6" w:space="0" w:color="auto"/>
              <w:bottom w:val="single" w:sz="6" w:space="0" w:color="auto"/>
              <w:right w:val="single" w:sz="6" w:space="0" w:color="auto"/>
            </w:tcBorders>
          </w:tcPr>
          <w:p w14:paraId="379FCFEC" w14:textId="77777777" w:rsidR="00C50A95" w:rsidRPr="00D016EC" w:rsidRDefault="00C50A95" w:rsidP="00416506">
            <w:pPr>
              <w:pStyle w:val="tabletext11"/>
              <w:jc w:val="center"/>
              <w:rPr>
                <w:ins w:id="31897" w:author="Author"/>
              </w:rPr>
            </w:pPr>
            <w:ins w:id="31898" w:author="Author">
              <w:r w:rsidRPr="00D016EC">
                <w:t>16th</w:t>
              </w:r>
            </w:ins>
          </w:p>
        </w:tc>
        <w:tc>
          <w:tcPr>
            <w:tcW w:w="1200" w:type="dxa"/>
            <w:tcBorders>
              <w:top w:val="single" w:sz="6" w:space="0" w:color="auto"/>
              <w:left w:val="single" w:sz="6" w:space="0" w:color="auto"/>
              <w:bottom w:val="single" w:sz="6" w:space="0" w:color="auto"/>
              <w:right w:val="single" w:sz="6" w:space="0" w:color="auto"/>
            </w:tcBorders>
            <w:vAlign w:val="bottom"/>
          </w:tcPr>
          <w:p w14:paraId="08F869D4" w14:textId="77777777" w:rsidR="00C50A95" w:rsidRPr="00D016EC" w:rsidRDefault="00C50A95" w:rsidP="00416506">
            <w:pPr>
              <w:pStyle w:val="tabletext11"/>
              <w:jc w:val="center"/>
              <w:rPr>
                <w:ins w:id="31899" w:author="Author"/>
              </w:rPr>
            </w:pPr>
            <w:ins w:id="31900" w:author="Author">
              <w:r w:rsidRPr="00D016EC">
                <w:t>0.85</w:t>
              </w:r>
            </w:ins>
          </w:p>
        </w:tc>
        <w:tc>
          <w:tcPr>
            <w:tcW w:w="1200" w:type="dxa"/>
            <w:tcBorders>
              <w:top w:val="single" w:sz="6" w:space="0" w:color="auto"/>
              <w:left w:val="single" w:sz="6" w:space="0" w:color="auto"/>
              <w:bottom w:val="single" w:sz="6" w:space="0" w:color="auto"/>
              <w:right w:val="single" w:sz="6" w:space="0" w:color="auto"/>
            </w:tcBorders>
            <w:vAlign w:val="bottom"/>
          </w:tcPr>
          <w:p w14:paraId="3D009C5E" w14:textId="77777777" w:rsidR="00C50A95" w:rsidRPr="00D016EC" w:rsidRDefault="00C50A95" w:rsidP="00416506">
            <w:pPr>
              <w:pStyle w:val="tabletext11"/>
              <w:jc w:val="center"/>
              <w:rPr>
                <w:ins w:id="31901" w:author="Author"/>
              </w:rPr>
            </w:pPr>
            <w:ins w:id="31902" w:author="Author">
              <w:r w:rsidRPr="00D016EC">
                <w:t>0.86</w:t>
              </w:r>
            </w:ins>
          </w:p>
        </w:tc>
      </w:tr>
      <w:tr w:rsidR="00C50A95" w:rsidRPr="00D016EC" w14:paraId="2517873C" w14:textId="77777777" w:rsidTr="00416506">
        <w:trPr>
          <w:cantSplit/>
          <w:trHeight w:val="190"/>
          <w:ins w:id="31903" w:author="Author"/>
        </w:trPr>
        <w:tc>
          <w:tcPr>
            <w:tcW w:w="200" w:type="dxa"/>
          </w:tcPr>
          <w:p w14:paraId="30780672" w14:textId="77777777" w:rsidR="00C50A95" w:rsidRPr="00D016EC" w:rsidRDefault="00C50A95" w:rsidP="00416506">
            <w:pPr>
              <w:pStyle w:val="tabletext11"/>
              <w:rPr>
                <w:ins w:id="31904" w:author="Author"/>
              </w:rPr>
            </w:pPr>
          </w:p>
        </w:tc>
        <w:tc>
          <w:tcPr>
            <w:tcW w:w="2400" w:type="dxa"/>
            <w:tcBorders>
              <w:top w:val="single" w:sz="6" w:space="0" w:color="auto"/>
              <w:left w:val="single" w:sz="6" w:space="0" w:color="auto"/>
              <w:bottom w:val="single" w:sz="6" w:space="0" w:color="auto"/>
              <w:right w:val="single" w:sz="6" w:space="0" w:color="auto"/>
            </w:tcBorders>
          </w:tcPr>
          <w:p w14:paraId="079C0C06" w14:textId="77777777" w:rsidR="00C50A95" w:rsidRPr="00D016EC" w:rsidRDefault="00C50A95" w:rsidP="00416506">
            <w:pPr>
              <w:pStyle w:val="tabletext11"/>
              <w:jc w:val="center"/>
              <w:rPr>
                <w:ins w:id="31905" w:author="Author"/>
              </w:rPr>
            </w:pPr>
            <w:ins w:id="31906" w:author="Author">
              <w:r w:rsidRPr="00D016EC">
                <w:t>17th</w:t>
              </w:r>
            </w:ins>
          </w:p>
        </w:tc>
        <w:tc>
          <w:tcPr>
            <w:tcW w:w="1200" w:type="dxa"/>
            <w:tcBorders>
              <w:top w:val="single" w:sz="6" w:space="0" w:color="auto"/>
              <w:left w:val="single" w:sz="6" w:space="0" w:color="auto"/>
              <w:bottom w:val="single" w:sz="6" w:space="0" w:color="auto"/>
              <w:right w:val="single" w:sz="6" w:space="0" w:color="auto"/>
            </w:tcBorders>
            <w:vAlign w:val="bottom"/>
          </w:tcPr>
          <w:p w14:paraId="0885F609" w14:textId="77777777" w:rsidR="00C50A95" w:rsidRPr="00D016EC" w:rsidRDefault="00C50A95" w:rsidP="00416506">
            <w:pPr>
              <w:pStyle w:val="tabletext11"/>
              <w:jc w:val="center"/>
              <w:rPr>
                <w:ins w:id="31907" w:author="Author"/>
              </w:rPr>
            </w:pPr>
            <w:ins w:id="31908" w:author="Author">
              <w:r w:rsidRPr="00D016EC">
                <w:t>0.84</w:t>
              </w:r>
            </w:ins>
          </w:p>
        </w:tc>
        <w:tc>
          <w:tcPr>
            <w:tcW w:w="1200" w:type="dxa"/>
            <w:tcBorders>
              <w:top w:val="single" w:sz="6" w:space="0" w:color="auto"/>
              <w:left w:val="single" w:sz="6" w:space="0" w:color="auto"/>
              <w:bottom w:val="single" w:sz="6" w:space="0" w:color="auto"/>
              <w:right w:val="single" w:sz="6" w:space="0" w:color="auto"/>
            </w:tcBorders>
            <w:vAlign w:val="bottom"/>
          </w:tcPr>
          <w:p w14:paraId="163C5F0F" w14:textId="77777777" w:rsidR="00C50A95" w:rsidRPr="00D016EC" w:rsidRDefault="00C50A95" w:rsidP="00416506">
            <w:pPr>
              <w:pStyle w:val="tabletext11"/>
              <w:jc w:val="center"/>
              <w:rPr>
                <w:ins w:id="31909" w:author="Author"/>
              </w:rPr>
            </w:pPr>
            <w:ins w:id="31910" w:author="Author">
              <w:r w:rsidRPr="00D016EC">
                <w:t>0.85</w:t>
              </w:r>
            </w:ins>
          </w:p>
        </w:tc>
      </w:tr>
      <w:tr w:rsidR="00C50A95" w:rsidRPr="00D016EC" w14:paraId="170A8CCE" w14:textId="77777777" w:rsidTr="00416506">
        <w:trPr>
          <w:cantSplit/>
          <w:trHeight w:val="190"/>
          <w:ins w:id="31911" w:author="Author"/>
        </w:trPr>
        <w:tc>
          <w:tcPr>
            <w:tcW w:w="200" w:type="dxa"/>
          </w:tcPr>
          <w:p w14:paraId="12ABD8E6" w14:textId="77777777" w:rsidR="00C50A95" w:rsidRPr="00D016EC" w:rsidRDefault="00C50A95" w:rsidP="00416506">
            <w:pPr>
              <w:pStyle w:val="tabletext11"/>
              <w:rPr>
                <w:ins w:id="31912" w:author="Author"/>
              </w:rPr>
            </w:pPr>
          </w:p>
        </w:tc>
        <w:tc>
          <w:tcPr>
            <w:tcW w:w="2400" w:type="dxa"/>
            <w:tcBorders>
              <w:top w:val="single" w:sz="6" w:space="0" w:color="auto"/>
              <w:left w:val="single" w:sz="6" w:space="0" w:color="auto"/>
              <w:bottom w:val="single" w:sz="6" w:space="0" w:color="auto"/>
              <w:right w:val="single" w:sz="6" w:space="0" w:color="auto"/>
            </w:tcBorders>
          </w:tcPr>
          <w:p w14:paraId="65ACA9B2" w14:textId="77777777" w:rsidR="00C50A95" w:rsidRPr="00D016EC" w:rsidRDefault="00C50A95" w:rsidP="00416506">
            <w:pPr>
              <w:pStyle w:val="tabletext11"/>
              <w:jc w:val="center"/>
              <w:rPr>
                <w:ins w:id="31913" w:author="Author"/>
              </w:rPr>
            </w:pPr>
            <w:ins w:id="31914" w:author="Author">
              <w:r w:rsidRPr="00D016EC">
                <w:t>18th</w:t>
              </w:r>
            </w:ins>
          </w:p>
        </w:tc>
        <w:tc>
          <w:tcPr>
            <w:tcW w:w="1200" w:type="dxa"/>
            <w:tcBorders>
              <w:top w:val="single" w:sz="6" w:space="0" w:color="auto"/>
              <w:left w:val="single" w:sz="6" w:space="0" w:color="auto"/>
              <w:bottom w:val="single" w:sz="6" w:space="0" w:color="auto"/>
              <w:right w:val="single" w:sz="6" w:space="0" w:color="auto"/>
            </w:tcBorders>
            <w:vAlign w:val="bottom"/>
          </w:tcPr>
          <w:p w14:paraId="2BF71012" w14:textId="77777777" w:rsidR="00C50A95" w:rsidRPr="00D016EC" w:rsidRDefault="00C50A95" w:rsidP="00416506">
            <w:pPr>
              <w:pStyle w:val="tabletext11"/>
              <w:jc w:val="center"/>
              <w:rPr>
                <w:ins w:id="31915" w:author="Author"/>
              </w:rPr>
            </w:pPr>
            <w:ins w:id="31916" w:author="Author">
              <w:r w:rsidRPr="00D016EC">
                <w:t>0.82</w:t>
              </w:r>
            </w:ins>
          </w:p>
        </w:tc>
        <w:tc>
          <w:tcPr>
            <w:tcW w:w="1200" w:type="dxa"/>
            <w:tcBorders>
              <w:top w:val="single" w:sz="6" w:space="0" w:color="auto"/>
              <w:left w:val="single" w:sz="6" w:space="0" w:color="auto"/>
              <w:bottom w:val="single" w:sz="6" w:space="0" w:color="auto"/>
              <w:right w:val="single" w:sz="6" w:space="0" w:color="auto"/>
            </w:tcBorders>
            <w:vAlign w:val="bottom"/>
          </w:tcPr>
          <w:p w14:paraId="4030466D" w14:textId="77777777" w:rsidR="00C50A95" w:rsidRPr="00D016EC" w:rsidRDefault="00C50A95" w:rsidP="00416506">
            <w:pPr>
              <w:pStyle w:val="tabletext11"/>
              <w:jc w:val="center"/>
              <w:rPr>
                <w:ins w:id="31917" w:author="Author"/>
              </w:rPr>
            </w:pPr>
            <w:ins w:id="31918" w:author="Author">
              <w:r w:rsidRPr="00D016EC">
                <w:t>0.84</w:t>
              </w:r>
            </w:ins>
          </w:p>
        </w:tc>
      </w:tr>
      <w:tr w:rsidR="00C50A95" w:rsidRPr="00D016EC" w14:paraId="273FF077" w14:textId="77777777" w:rsidTr="00416506">
        <w:trPr>
          <w:cantSplit/>
          <w:trHeight w:val="190"/>
          <w:ins w:id="31919" w:author="Author"/>
        </w:trPr>
        <w:tc>
          <w:tcPr>
            <w:tcW w:w="200" w:type="dxa"/>
          </w:tcPr>
          <w:p w14:paraId="0AC88013" w14:textId="77777777" w:rsidR="00C50A95" w:rsidRPr="00D016EC" w:rsidRDefault="00C50A95" w:rsidP="00416506">
            <w:pPr>
              <w:pStyle w:val="tabletext11"/>
              <w:rPr>
                <w:ins w:id="31920" w:author="Author"/>
              </w:rPr>
            </w:pPr>
          </w:p>
        </w:tc>
        <w:tc>
          <w:tcPr>
            <w:tcW w:w="2400" w:type="dxa"/>
            <w:tcBorders>
              <w:top w:val="single" w:sz="6" w:space="0" w:color="auto"/>
              <w:left w:val="single" w:sz="6" w:space="0" w:color="auto"/>
              <w:bottom w:val="single" w:sz="6" w:space="0" w:color="auto"/>
              <w:right w:val="single" w:sz="6" w:space="0" w:color="auto"/>
            </w:tcBorders>
          </w:tcPr>
          <w:p w14:paraId="48E60615" w14:textId="77777777" w:rsidR="00C50A95" w:rsidRPr="00D016EC" w:rsidRDefault="00C50A95" w:rsidP="00416506">
            <w:pPr>
              <w:pStyle w:val="tabletext11"/>
              <w:jc w:val="center"/>
              <w:rPr>
                <w:ins w:id="31921" w:author="Author"/>
              </w:rPr>
            </w:pPr>
            <w:ins w:id="31922" w:author="Author">
              <w:r w:rsidRPr="00D016EC">
                <w:t>19th</w:t>
              </w:r>
            </w:ins>
          </w:p>
        </w:tc>
        <w:tc>
          <w:tcPr>
            <w:tcW w:w="1200" w:type="dxa"/>
            <w:tcBorders>
              <w:top w:val="single" w:sz="6" w:space="0" w:color="auto"/>
              <w:left w:val="single" w:sz="6" w:space="0" w:color="auto"/>
              <w:bottom w:val="single" w:sz="6" w:space="0" w:color="auto"/>
              <w:right w:val="single" w:sz="6" w:space="0" w:color="auto"/>
            </w:tcBorders>
            <w:vAlign w:val="bottom"/>
          </w:tcPr>
          <w:p w14:paraId="3B8441C6" w14:textId="77777777" w:rsidR="00C50A95" w:rsidRPr="00D016EC" w:rsidRDefault="00C50A95" w:rsidP="00416506">
            <w:pPr>
              <w:pStyle w:val="tabletext11"/>
              <w:jc w:val="center"/>
              <w:rPr>
                <w:ins w:id="31923" w:author="Author"/>
              </w:rPr>
            </w:pPr>
            <w:ins w:id="31924" w:author="Author">
              <w:r w:rsidRPr="00D016EC">
                <w:t>0.81</w:t>
              </w:r>
            </w:ins>
          </w:p>
        </w:tc>
        <w:tc>
          <w:tcPr>
            <w:tcW w:w="1200" w:type="dxa"/>
            <w:tcBorders>
              <w:top w:val="single" w:sz="6" w:space="0" w:color="auto"/>
              <w:left w:val="single" w:sz="6" w:space="0" w:color="auto"/>
              <w:bottom w:val="single" w:sz="6" w:space="0" w:color="auto"/>
              <w:right w:val="single" w:sz="6" w:space="0" w:color="auto"/>
            </w:tcBorders>
            <w:vAlign w:val="bottom"/>
          </w:tcPr>
          <w:p w14:paraId="5BDC2338" w14:textId="77777777" w:rsidR="00C50A95" w:rsidRPr="00D016EC" w:rsidRDefault="00C50A95" w:rsidP="00416506">
            <w:pPr>
              <w:pStyle w:val="tabletext11"/>
              <w:jc w:val="center"/>
              <w:rPr>
                <w:ins w:id="31925" w:author="Author"/>
              </w:rPr>
            </w:pPr>
            <w:ins w:id="31926" w:author="Author">
              <w:r w:rsidRPr="00D016EC">
                <w:t>0.82</w:t>
              </w:r>
            </w:ins>
          </w:p>
        </w:tc>
      </w:tr>
      <w:tr w:rsidR="00C50A95" w:rsidRPr="00D016EC" w14:paraId="6F67FE68" w14:textId="77777777" w:rsidTr="00416506">
        <w:trPr>
          <w:cantSplit/>
          <w:trHeight w:val="190"/>
          <w:ins w:id="31927" w:author="Author"/>
        </w:trPr>
        <w:tc>
          <w:tcPr>
            <w:tcW w:w="200" w:type="dxa"/>
          </w:tcPr>
          <w:p w14:paraId="5AF8C5E4" w14:textId="77777777" w:rsidR="00C50A95" w:rsidRPr="00D016EC" w:rsidRDefault="00C50A95" w:rsidP="00416506">
            <w:pPr>
              <w:pStyle w:val="tabletext11"/>
              <w:rPr>
                <w:ins w:id="31928" w:author="Author"/>
              </w:rPr>
            </w:pPr>
          </w:p>
        </w:tc>
        <w:tc>
          <w:tcPr>
            <w:tcW w:w="2400" w:type="dxa"/>
            <w:tcBorders>
              <w:top w:val="single" w:sz="6" w:space="0" w:color="auto"/>
              <w:left w:val="single" w:sz="6" w:space="0" w:color="auto"/>
              <w:bottom w:val="single" w:sz="6" w:space="0" w:color="auto"/>
              <w:right w:val="single" w:sz="6" w:space="0" w:color="auto"/>
            </w:tcBorders>
          </w:tcPr>
          <w:p w14:paraId="14CCB2AB" w14:textId="77777777" w:rsidR="00C50A95" w:rsidRPr="00D016EC" w:rsidRDefault="00C50A95" w:rsidP="00416506">
            <w:pPr>
              <w:pStyle w:val="tabletext11"/>
              <w:jc w:val="center"/>
              <w:rPr>
                <w:ins w:id="31929" w:author="Author"/>
              </w:rPr>
            </w:pPr>
            <w:ins w:id="31930" w:author="Author">
              <w:r w:rsidRPr="00D016EC">
                <w:t>20th</w:t>
              </w:r>
            </w:ins>
          </w:p>
        </w:tc>
        <w:tc>
          <w:tcPr>
            <w:tcW w:w="1200" w:type="dxa"/>
            <w:tcBorders>
              <w:top w:val="single" w:sz="6" w:space="0" w:color="auto"/>
              <w:left w:val="single" w:sz="6" w:space="0" w:color="auto"/>
              <w:bottom w:val="single" w:sz="6" w:space="0" w:color="auto"/>
              <w:right w:val="single" w:sz="6" w:space="0" w:color="auto"/>
            </w:tcBorders>
            <w:vAlign w:val="bottom"/>
          </w:tcPr>
          <w:p w14:paraId="0BEF00BF" w14:textId="77777777" w:rsidR="00C50A95" w:rsidRPr="00D016EC" w:rsidRDefault="00C50A95" w:rsidP="00416506">
            <w:pPr>
              <w:pStyle w:val="tabletext11"/>
              <w:jc w:val="center"/>
              <w:rPr>
                <w:ins w:id="31931" w:author="Author"/>
              </w:rPr>
            </w:pPr>
            <w:ins w:id="31932" w:author="Author">
              <w:r w:rsidRPr="00D016EC">
                <w:t>0.80</w:t>
              </w:r>
            </w:ins>
          </w:p>
        </w:tc>
        <w:tc>
          <w:tcPr>
            <w:tcW w:w="1200" w:type="dxa"/>
            <w:tcBorders>
              <w:top w:val="single" w:sz="6" w:space="0" w:color="auto"/>
              <w:left w:val="single" w:sz="6" w:space="0" w:color="auto"/>
              <w:bottom w:val="single" w:sz="6" w:space="0" w:color="auto"/>
              <w:right w:val="single" w:sz="6" w:space="0" w:color="auto"/>
            </w:tcBorders>
            <w:vAlign w:val="bottom"/>
          </w:tcPr>
          <w:p w14:paraId="6AFC62D2" w14:textId="77777777" w:rsidR="00C50A95" w:rsidRPr="00D016EC" w:rsidRDefault="00C50A95" w:rsidP="00416506">
            <w:pPr>
              <w:pStyle w:val="tabletext11"/>
              <w:jc w:val="center"/>
              <w:rPr>
                <w:ins w:id="31933" w:author="Author"/>
              </w:rPr>
            </w:pPr>
            <w:ins w:id="31934" w:author="Author">
              <w:r w:rsidRPr="00D016EC">
                <w:t>0.81</w:t>
              </w:r>
            </w:ins>
          </w:p>
        </w:tc>
      </w:tr>
      <w:tr w:rsidR="00C50A95" w:rsidRPr="00D016EC" w14:paraId="3CD2781E" w14:textId="77777777" w:rsidTr="00416506">
        <w:trPr>
          <w:cantSplit/>
          <w:trHeight w:val="190"/>
          <w:ins w:id="31935" w:author="Author"/>
        </w:trPr>
        <w:tc>
          <w:tcPr>
            <w:tcW w:w="200" w:type="dxa"/>
          </w:tcPr>
          <w:p w14:paraId="0397E02F" w14:textId="77777777" w:rsidR="00C50A95" w:rsidRPr="00D016EC" w:rsidRDefault="00C50A95" w:rsidP="00416506">
            <w:pPr>
              <w:pStyle w:val="tabletext11"/>
              <w:rPr>
                <w:ins w:id="31936" w:author="Author"/>
              </w:rPr>
            </w:pPr>
          </w:p>
        </w:tc>
        <w:tc>
          <w:tcPr>
            <w:tcW w:w="2400" w:type="dxa"/>
            <w:tcBorders>
              <w:top w:val="single" w:sz="6" w:space="0" w:color="auto"/>
              <w:left w:val="single" w:sz="6" w:space="0" w:color="auto"/>
              <w:bottom w:val="single" w:sz="6" w:space="0" w:color="auto"/>
              <w:right w:val="single" w:sz="6" w:space="0" w:color="auto"/>
            </w:tcBorders>
          </w:tcPr>
          <w:p w14:paraId="74801D0C" w14:textId="77777777" w:rsidR="00C50A95" w:rsidRPr="00D016EC" w:rsidRDefault="00C50A95" w:rsidP="00416506">
            <w:pPr>
              <w:pStyle w:val="tabletext11"/>
              <w:jc w:val="center"/>
              <w:rPr>
                <w:ins w:id="31937" w:author="Author"/>
              </w:rPr>
            </w:pPr>
            <w:ins w:id="31938" w:author="Author">
              <w:r w:rsidRPr="00D016EC">
                <w:t>21st</w:t>
              </w:r>
            </w:ins>
          </w:p>
        </w:tc>
        <w:tc>
          <w:tcPr>
            <w:tcW w:w="1200" w:type="dxa"/>
            <w:tcBorders>
              <w:top w:val="single" w:sz="6" w:space="0" w:color="auto"/>
              <w:left w:val="single" w:sz="6" w:space="0" w:color="auto"/>
              <w:bottom w:val="single" w:sz="6" w:space="0" w:color="auto"/>
              <w:right w:val="single" w:sz="6" w:space="0" w:color="auto"/>
            </w:tcBorders>
            <w:vAlign w:val="bottom"/>
          </w:tcPr>
          <w:p w14:paraId="71E75B7A" w14:textId="77777777" w:rsidR="00C50A95" w:rsidRPr="00D016EC" w:rsidRDefault="00C50A95" w:rsidP="00416506">
            <w:pPr>
              <w:pStyle w:val="tabletext11"/>
              <w:jc w:val="center"/>
              <w:rPr>
                <w:ins w:id="31939" w:author="Author"/>
              </w:rPr>
            </w:pPr>
            <w:ins w:id="31940" w:author="Author">
              <w:r w:rsidRPr="00D016EC">
                <w:t>0.78</w:t>
              </w:r>
            </w:ins>
          </w:p>
        </w:tc>
        <w:tc>
          <w:tcPr>
            <w:tcW w:w="1200" w:type="dxa"/>
            <w:tcBorders>
              <w:top w:val="single" w:sz="6" w:space="0" w:color="auto"/>
              <w:left w:val="single" w:sz="6" w:space="0" w:color="auto"/>
              <w:bottom w:val="single" w:sz="6" w:space="0" w:color="auto"/>
              <w:right w:val="single" w:sz="6" w:space="0" w:color="auto"/>
            </w:tcBorders>
            <w:vAlign w:val="bottom"/>
          </w:tcPr>
          <w:p w14:paraId="53AD5CEB" w14:textId="77777777" w:rsidR="00C50A95" w:rsidRPr="00D016EC" w:rsidRDefault="00C50A95" w:rsidP="00416506">
            <w:pPr>
              <w:pStyle w:val="tabletext11"/>
              <w:jc w:val="center"/>
              <w:rPr>
                <w:ins w:id="31941" w:author="Author"/>
              </w:rPr>
            </w:pPr>
            <w:ins w:id="31942" w:author="Author">
              <w:r w:rsidRPr="00D016EC">
                <w:t>0.80</w:t>
              </w:r>
            </w:ins>
          </w:p>
        </w:tc>
      </w:tr>
      <w:tr w:rsidR="00C50A95" w:rsidRPr="00D016EC" w14:paraId="43FE2C40" w14:textId="77777777" w:rsidTr="00416506">
        <w:trPr>
          <w:cantSplit/>
          <w:trHeight w:val="190"/>
          <w:ins w:id="31943" w:author="Author"/>
        </w:trPr>
        <w:tc>
          <w:tcPr>
            <w:tcW w:w="200" w:type="dxa"/>
          </w:tcPr>
          <w:p w14:paraId="7156DB15" w14:textId="77777777" w:rsidR="00C50A95" w:rsidRPr="00D016EC" w:rsidRDefault="00C50A95" w:rsidP="00416506">
            <w:pPr>
              <w:pStyle w:val="tabletext11"/>
              <w:rPr>
                <w:ins w:id="31944" w:author="Author"/>
              </w:rPr>
            </w:pPr>
          </w:p>
        </w:tc>
        <w:tc>
          <w:tcPr>
            <w:tcW w:w="2400" w:type="dxa"/>
            <w:tcBorders>
              <w:top w:val="single" w:sz="6" w:space="0" w:color="auto"/>
              <w:left w:val="single" w:sz="6" w:space="0" w:color="auto"/>
              <w:bottom w:val="single" w:sz="6" w:space="0" w:color="auto"/>
              <w:right w:val="single" w:sz="6" w:space="0" w:color="auto"/>
            </w:tcBorders>
          </w:tcPr>
          <w:p w14:paraId="2C1F99B5" w14:textId="77777777" w:rsidR="00C50A95" w:rsidRPr="00D016EC" w:rsidRDefault="00C50A95" w:rsidP="00416506">
            <w:pPr>
              <w:pStyle w:val="tabletext11"/>
              <w:jc w:val="center"/>
              <w:rPr>
                <w:ins w:id="31945" w:author="Author"/>
              </w:rPr>
            </w:pPr>
            <w:ins w:id="31946" w:author="Author">
              <w:r w:rsidRPr="00D016EC">
                <w:t>22nd</w:t>
              </w:r>
            </w:ins>
          </w:p>
        </w:tc>
        <w:tc>
          <w:tcPr>
            <w:tcW w:w="1200" w:type="dxa"/>
            <w:tcBorders>
              <w:top w:val="single" w:sz="6" w:space="0" w:color="auto"/>
              <w:left w:val="single" w:sz="6" w:space="0" w:color="auto"/>
              <w:bottom w:val="single" w:sz="6" w:space="0" w:color="auto"/>
              <w:right w:val="single" w:sz="6" w:space="0" w:color="auto"/>
            </w:tcBorders>
            <w:vAlign w:val="bottom"/>
          </w:tcPr>
          <w:p w14:paraId="53588FF1" w14:textId="77777777" w:rsidR="00C50A95" w:rsidRPr="00D016EC" w:rsidRDefault="00C50A95" w:rsidP="00416506">
            <w:pPr>
              <w:pStyle w:val="tabletext11"/>
              <w:jc w:val="center"/>
              <w:rPr>
                <w:ins w:id="31947" w:author="Author"/>
              </w:rPr>
            </w:pPr>
            <w:ins w:id="31948" w:author="Author">
              <w:r w:rsidRPr="00D016EC">
                <w:t>0.77</w:t>
              </w:r>
            </w:ins>
          </w:p>
        </w:tc>
        <w:tc>
          <w:tcPr>
            <w:tcW w:w="1200" w:type="dxa"/>
            <w:tcBorders>
              <w:top w:val="single" w:sz="6" w:space="0" w:color="auto"/>
              <w:left w:val="single" w:sz="6" w:space="0" w:color="auto"/>
              <w:bottom w:val="single" w:sz="6" w:space="0" w:color="auto"/>
              <w:right w:val="single" w:sz="6" w:space="0" w:color="auto"/>
            </w:tcBorders>
            <w:vAlign w:val="bottom"/>
          </w:tcPr>
          <w:p w14:paraId="0796EC91" w14:textId="77777777" w:rsidR="00C50A95" w:rsidRPr="00D016EC" w:rsidRDefault="00C50A95" w:rsidP="00416506">
            <w:pPr>
              <w:pStyle w:val="tabletext11"/>
              <w:jc w:val="center"/>
              <w:rPr>
                <w:ins w:id="31949" w:author="Author"/>
              </w:rPr>
            </w:pPr>
            <w:ins w:id="31950" w:author="Author">
              <w:r w:rsidRPr="00D016EC">
                <w:t>0.79</w:t>
              </w:r>
            </w:ins>
          </w:p>
        </w:tc>
      </w:tr>
      <w:tr w:rsidR="00C50A95" w:rsidRPr="00D016EC" w14:paraId="6F4EF07D" w14:textId="77777777" w:rsidTr="00416506">
        <w:trPr>
          <w:cantSplit/>
          <w:trHeight w:val="190"/>
          <w:ins w:id="31951" w:author="Author"/>
        </w:trPr>
        <w:tc>
          <w:tcPr>
            <w:tcW w:w="200" w:type="dxa"/>
          </w:tcPr>
          <w:p w14:paraId="08F46839" w14:textId="77777777" w:rsidR="00C50A95" w:rsidRPr="00D016EC" w:rsidRDefault="00C50A95" w:rsidP="00416506">
            <w:pPr>
              <w:pStyle w:val="tabletext11"/>
              <w:rPr>
                <w:ins w:id="31952" w:author="Author"/>
              </w:rPr>
            </w:pPr>
          </w:p>
        </w:tc>
        <w:tc>
          <w:tcPr>
            <w:tcW w:w="2400" w:type="dxa"/>
            <w:tcBorders>
              <w:top w:val="single" w:sz="6" w:space="0" w:color="auto"/>
              <w:left w:val="single" w:sz="6" w:space="0" w:color="auto"/>
              <w:bottom w:val="single" w:sz="6" w:space="0" w:color="auto"/>
              <w:right w:val="single" w:sz="6" w:space="0" w:color="auto"/>
            </w:tcBorders>
          </w:tcPr>
          <w:p w14:paraId="234F0570" w14:textId="77777777" w:rsidR="00C50A95" w:rsidRPr="00D016EC" w:rsidRDefault="00C50A95" w:rsidP="00416506">
            <w:pPr>
              <w:pStyle w:val="tabletext11"/>
              <w:jc w:val="center"/>
              <w:rPr>
                <w:ins w:id="31953" w:author="Author"/>
              </w:rPr>
            </w:pPr>
            <w:ins w:id="31954" w:author="Author">
              <w:r w:rsidRPr="00D016EC">
                <w:t>23rd</w:t>
              </w:r>
            </w:ins>
          </w:p>
        </w:tc>
        <w:tc>
          <w:tcPr>
            <w:tcW w:w="1200" w:type="dxa"/>
            <w:tcBorders>
              <w:top w:val="single" w:sz="6" w:space="0" w:color="auto"/>
              <w:left w:val="single" w:sz="6" w:space="0" w:color="auto"/>
              <w:bottom w:val="single" w:sz="6" w:space="0" w:color="auto"/>
              <w:right w:val="single" w:sz="6" w:space="0" w:color="auto"/>
            </w:tcBorders>
            <w:vAlign w:val="bottom"/>
          </w:tcPr>
          <w:p w14:paraId="29904C0A" w14:textId="77777777" w:rsidR="00C50A95" w:rsidRPr="00D016EC" w:rsidRDefault="00C50A95" w:rsidP="00416506">
            <w:pPr>
              <w:pStyle w:val="tabletext11"/>
              <w:jc w:val="center"/>
              <w:rPr>
                <w:ins w:id="31955" w:author="Author"/>
              </w:rPr>
            </w:pPr>
            <w:ins w:id="31956" w:author="Author">
              <w:r w:rsidRPr="00D016EC">
                <w:t>0.76</w:t>
              </w:r>
            </w:ins>
          </w:p>
        </w:tc>
        <w:tc>
          <w:tcPr>
            <w:tcW w:w="1200" w:type="dxa"/>
            <w:tcBorders>
              <w:top w:val="single" w:sz="6" w:space="0" w:color="auto"/>
              <w:left w:val="single" w:sz="6" w:space="0" w:color="auto"/>
              <w:bottom w:val="single" w:sz="6" w:space="0" w:color="auto"/>
              <w:right w:val="single" w:sz="6" w:space="0" w:color="auto"/>
            </w:tcBorders>
            <w:vAlign w:val="bottom"/>
          </w:tcPr>
          <w:p w14:paraId="1FC1F7DF" w14:textId="77777777" w:rsidR="00C50A95" w:rsidRPr="00D016EC" w:rsidRDefault="00C50A95" w:rsidP="00416506">
            <w:pPr>
              <w:pStyle w:val="tabletext11"/>
              <w:jc w:val="center"/>
              <w:rPr>
                <w:ins w:id="31957" w:author="Author"/>
              </w:rPr>
            </w:pPr>
            <w:ins w:id="31958" w:author="Author">
              <w:r w:rsidRPr="00D016EC">
                <w:t>0.78</w:t>
              </w:r>
            </w:ins>
          </w:p>
        </w:tc>
      </w:tr>
      <w:tr w:rsidR="00C50A95" w:rsidRPr="00D016EC" w14:paraId="36F7A635" w14:textId="77777777" w:rsidTr="00416506">
        <w:trPr>
          <w:cantSplit/>
          <w:trHeight w:val="190"/>
          <w:ins w:id="31959" w:author="Author"/>
        </w:trPr>
        <w:tc>
          <w:tcPr>
            <w:tcW w:w="200" w:type="dxa"/>
          </w:tcPr>
          <w:p w14:paraId="426CDA61" w14:textId="77777777" w:rsidR="00C50A95" w:rsidRPr="00D016EC" w:rsidRDefault="00C50A95" w:rsidP="00416506">
            <w:pPr>
              <w:pStyle w:val="tabletext11"/>
              <w:rPr>
                <w:ins w:id="31960" w:author="Author"/>
              </w:rPr>
            </w:pPr>
          </w:p>
        </w:tc>
        <w:tc>
          <w:tcPr>
            <w:tcW w:w="2400" w:type="dxa"/>
            <w:tcBorders>
              <w:top w:val="single" w:sz="6" w:space="0" w:color="auto"/>
              <w:left w:val="single" w:sz="6" w:space="0" w:color="auto"/>
              <w:bottom w:val="single" w:sz="6" w:space="0" w:color="auto"/>
              <w:right w:val="single" w:sz="6" w:space="0" w:color="auto"/>
            </w:tcBorders>
          </w:tcPr>
          <w:p w14:paraId="65029586" w14:textId="77777777" w:rsidR="00C50A95" w:rsidRPr="00D016EC" w:rsidRDefault="00C50A95" w:rsidP="00416506">
            <w:pPr>
              <w:pStyle w:val="tabletext11"/>
              <w:jc w:val="center"/>
              <w:rPr>
                <w:ins w:id="31961" w:author="Author"/>
              </w:rPr>
            </w:pPr>
            <w:ins w:id="31962" w:author="Author">
              <w:r w:rsidRPr="00D016EC">
                <w:t>24th</w:t>
              </w:r>
            </w:ins>
          </w:p>
        </w:tc>
        <w:tc>
          <w:tcPr>
            <w:tcW w:w="1200" w:type="dxa"/>
            <w:tcBorders>
              <w:top w:val="single" w:sz="6" w:space="0" w:color="auto"/>
              <w:left w:val="single" w:sz="6" w:space="0" w:color="auto"/>
              <w:bottom w:val="single" w:sz="6" w:space="0" w:color="auto"/>
              <w:right w:val="single" w:sz="6" w:space="0" w:color="auto"/>
            </w:tcBorders>
            <w:vAlign w:val="bottom"/>
          </w:tcPr>
          <w:p w14:paraId="2F2F312A" w14:textId="77777777" w:rsidR="00C50A95" w:rsidRPr="00D016EC" w:rsidRDefault="00C50A95" w:rsidP="00416506">
            <w:pPr>
              <w:pStyle w:val="tabletext11"/>
              <w:jc w:val="center"/>
              <w:rPr>
                <w:ins w:id="31963" w:author="Author"/>
              </w:rPr>
            </w:pPr>
            <w:ins w:id="31964" w:author="Author">
              <w:r w:rsidRPr="00D016EC">
                <w:t>0.74</w:t>
              </w:r>
            </w:ins>
          </w:p>
        </w:tc>
        <w:tc>
          <w:tcPr>
            <w:tcW w:w="1200" w:type="dxa"/>
            <w:tcBorders>
              <w:top w:val="single" w:sz="6" w:space="0" w:color="auto"/>
              <w:left w:val="single" w:sz="6" w:space="0" w:color="auto"/>
              <w:bottom w:val="single" w:sz="6" w:space="0" w:color="auto"/>
              <w:right w:val="single" w:sz="6" w:space="0" w:color="auto"/>
            </w:tcBorders>
            <w:vAlign w:val="bottom"/>
          </w:tcPr>
          <w:p w14:paraId="407DD8EC" w14:textId="77777777" w:rsidR="00C50A95" w:rsidRPr="00D016EC" w:rsidRDefault="00C50A95" w:rsidP="00416506">
            <w:pPr>
              <w:pStyle w:val="tabletext11"/>
              <w:jc w:val="center"/>
              <w:rPr>
                <w:ins w:id="31965" w:author="Author"/>
              </w:rPr>
            </w:pPr>
            <w:ins w:id="31966" w:author="Author">
              <w:r w:rsidRPr="00D016EC">
                <w:t>0.76</w:t>
              </w:r>
            </w:ins>
          </w:p>
        </w:tc>
      </w:tr>
      <w:tr w:rsidR="00C50A95" w:rsidRPr="00D016EC" w14:paraId="7494C8C9" w14:textId="77777777" w:rsidTr="00416506">
        <w:trPr>
          <w:cantSplit/>
          <w:trHeight w:val="190"/>
          <w:ins w:id="31967" w:author="Author"/>
        </w:trPr>
        <w:tc>
          <w:tcPr>
            <w:tcW w:w="200" w:type="dxa"/>
          </w:tcPr>
          <w:p w14:paraId="55B01C3D" w14:textId="77777777" w:rsidR="00C50A95" w:rsidRPr="00D016EC" w:rsidRDefault="00C50A95" w:rsidP="00416506">
            <w:pPr>
              <w:pStyle w:val="tabletext11"/>
              <w:rPr>
                <w:ins w:id="31968" w:author="Author"/>
              </w:rPr>
            </w:pPr>
          </w:p>
        </w:tc>
        <w:tc>
          <w:tcPr>
            <w:tcW w:w="2400" w:type="dxa"/>
            <w:tcBorders>
              <w:top w:val="single" w:sz="6" w:space="0" w:color="auto"/>
              <w:left w:val="single" w:sz="6" w:space="0" w:color="auto"/>
              <w:bottom w:val="single" w:sz="6" w:space="0" w:color="auto"/>
              <w:right w:val="single" w:sz="6" w:space="0" w:color="auto"/>
            </w:tcBorders>
          </w:tcPr>
          <w:p w14:paraId="603839F5" w14:textId="77777777" w:rsidR="00C50A95" w:rsidRPr="00D016EC" w:rsidRDefault="00C50A95" w:rsidP="00416506">
            <w:pPr>
              <w:pStyle w:val="tabletext11"/>
              <w:jc w:val="center"/>
              <w:rPr>
                <w:ins w:id="31969" w:author="Author"/>
              </w:rPr>
            </w:pPr>
            <w:ins w:id="31970" w:author="Author">
              <w:r w:rsidRPr="00D016EC">
                <w:t>25th</w:t>
              </w:r>
            </w:ins>
          </w:p>
        </w:tc>
        <w:tc>
          <w:tcPr>
            <w:tcW w:w="1200" w:type="dxa"/>
            <w:tcBorders>
              <w:top w:val="single" w:sz="6" w:space="0" w:color="auto"/>
              <w:left w:val="single" w:sz="6" w:space="0" w:color="auto"/>
              <w:bottom w:val="single" w:sz="6" w:space="0" w:color="auto"/>
              <w:right w:val="single" w:sz="6" w:space="0" w:color="auto"/>
            </w:tcBorders>
            <w:vAlign w:val="bottom"/>
          </w:tcPr>
          <w:p w14:paraId="68145820" w14:textId="77777777" w:rsidR="00C50A95" w:rsidRPr="00D016EC" w:rsidRDefault="00C50A95" w:rsidP="00416506">
            <w:pPr>
              <w:pStyle w:val="tabletext11"/>
              <w:jc w:val="center"/>
              <w:rPr>
                <w:ins w:id="31971" w:author="Author"/>
              </w:rPr>
            </w:pPr>
            <w:ins w:id="31972" w:author="Author">
              <w:r w:rsidRPr="00D016EC">
                <w:t>0.73</w:t>
              </w:r>
            </w:ins>
          </w:p>
        </w:tc>
        <w:tc>
          <w:tcPr>
            <w:tcW w:w="1200" w:type="dxa"/>
            <w:tcBorders>
              <w:top w:val="single" w:sz="6" w:space="0" w:color="auto"/>
              <w:left w:val="single" w:sz="6" w:space="0" w:color="auto"/>
              <w:bottom w:val="single" w:sz="6" w:space="0" w:color="auto"/>
              <w:right w:val="single" w:sz="6" w:space="0" w:color="auto"/>
            </w:tcBorders>
            <w:vAlign w:val="bottom"/>
          </w:tcPr>
          <w:p w14:paraId="6F85A195" w14:textId="77777777" w:rsidR="00C50A95" w:rsidRPr="00D016EC" w:rsidRDefault="00C50A95" w:rsidP="00416506">
            <w:pPr>
              <w:pStyle w:val="tabletext11"/>
              <w:jc w:val="center"/>
              <w:rPr>
                <w:ins w:id="31973" w:author="Author"/>
              </w:rPr>
            </w:pPr>
            <w:ins w:id="31974" w:author="Author">
              <w:r w:rsidRPr="00D016EC">
                <w:t>0.75</w:t>
              </w:r>
            </w:ins>
          </w:p>
        </w:tc>
      </w:tr>
      <w:tr w:rsidR="00C50A95" w:rsidRPr="00D016EC" w14:paraId="3E0588EF" w14:textId="77777777" w:rsidTr="00416506">
        <w:trPr>
          <w:cantSplit/>
          <w:trHeight w:val="190"/>
          <w:ins w:id="31975" w:author="Author"/>
        </w:trPr>
        <w:tc>
          <w:tcPr>
            <w:tcW w:w="200" w:type="dxa"/>
          </w:tcPr>
          <w:p w14:paraId="0AE7CA5F" w14:textId="77777777" w:rsidR="00C50A95" w:rsidRPr="00D016EC" w:rsidRDefault="00C50A95" w:rsidP="00416506">
            <w:pPr>
              <w:pStyle w:val="tabletext11"/>
              <w:rPr>
                <w:ins w:id="31976" w:author="Author"/>
              </w:rPr>
            </w:pPr>
          </w:p>
        </w:tc>
        <w:tc>
          <w:tcPr>
            <w:tcW w:w="2400" w:type="dxa"/>
            <w:tcBorders>
              <w:top w:val="single" w:sz="6" w:space="0" w:color="auto"/>
              <w:left w:val="single" w:sz="6" w:space="0" w:color="auto"/>
              <w:bottom w:val="single" w:sz="6" w:space="0" w:color="auto"/>
              <w:right w:val="single" w:sz="6" w:space="0" w:color="auto"/>
            </w:tcBorders>
          </w:tcPr>
          <w:p w14:paraId="794B6205" w14:textId="77777777" w:rsidR="00C50A95" w:rsidRPr="00D016EC" w:rsidRDefault="00C50A95" w:rsidP="00416506">
            <w:pPr>
              <w:pStyle w:val="tabletext11"/>
              <w:jc w:val="center"/>
              <w:rPr>
                <w:ins w:id="31977" w:author="Author"/>
              </w:rPr>
            </w:pPr>
            <w:ins w:id="31978" w:author="Author">
              <w:r w:rsidRPr="00D016EC">
                <w:t>26th</w:t>
              </w:r>
            </w:ins>
          </w:p>
        </w:tc>
        <w:tc>
          <w:tcPr>
            <w:tcW w:w="1200" w:type="dxa"/>
            <w:tcBorders>
              <w:top w:val="single" w:sz="6" w:space="0" w:color="auto"/>
              <w:left w:val="single" w:sz="6" w:space="0" w:color="auto"/>
              <w:bottom w:val="single" w:sz="6" w:space="0" w:color="auto"/>
              <w:right w:val="single" w:sz="6" w:space="0" w:color="auto"/>
            </w:tcBorders>
            <w:vAlign w:val="bottom"/>
          </w:tcPr>
          <w:p w14:paraId="5BFC4CE8" w14:textId="77777777" w:rsidR="00C50A95" w:rsidRPr="00D016EC" w:rsidRDefault="00C50A95" w:rsidP="00416506">
            <w:pPr>
              <w:pStyle w:val="tabletext11"/>
              <w:jc w:val="center"/>
              <w:rPr>
                <w:ins w:id="31979" w:author="Author"/>
              </w:rPr>
            </w:pPr>
            <w:ins w:id="31980" w:author="Author">
              <w:r w:rsidRPr="00D016EC">
                <w:t>0.72</w:t>
              </w:r>
            </w:ins>
          </w:p>
        </w:tc>
        <w:tc>
          <w:tcPr>
            <w:tcW w:w="1200" w:type="dxa"/>
            <w:tcBorders>
              <w:top w:val="single" w:sz="6" w:space="0" w:color="auto"/>
              <w:left w:val="single" w:sz="6" w:space="0" w:color="auto"/>
              <w:bottom w:val="single" w:sz="6" w:space="0" w:color="auto"/>
              <w:right w:val="single" w:sz="6" w:space="0" w:color="auto"/>
            </w:tcBorders>
            <w:vAlign w:val="bottom"/>
          </w:tcPr>
          <w:p w14:paraId="791F3A1E" w14:textId="77777777" w:rsidR="00C50A95" w:rsidRPr="00D016EC" w:rsidRDefault="00C50A95" w:rsidP="00416506">
            <w:pPr>
              <w:pStyle w:val="tabletext11"/>
              <w:jc w:val="center"/>
              <w:rPr>
                <w:ins w:id="31981" w:author="Author"/>
              </w:rPr>
            </w:pPr>
            <w:ins w:id="31982" w:author="Author">
              <w:r w:rsidRPr="00D016EC">
                <w:t>0.74</w:t>
              </w:r>
            </w:ins>
          </w:p>
        </w:tc>
      </w:tr>
      <w:tr w:rsidR="00C50A95" w:rsidRPr="00D016EC" w14:paraId="2F0547AA" w14:textId="77777777" w:rsidTr="00416506">
        <w:trPr>
          <w:cantSplit/>
          <w:trHeight w:val="190"/>
          <w:ins w:id="31983" w:author="Author"/>
        </w:trPr>
        <w:tc>
          <w:tcPr>
            <w:tcW w:w="200" w:type="dxa"/>
          </w:tcPr>
          <w:p w14:paraId="7563125C" w14:textId="77777777" w:rsidR="00C50A95" w:rsidRPr="00D016EC" w:rsidRDefault="00C50A95" w:rsidP="00416506">
            <w:pPr>
              <w:pStyle w:val="tabletext11"/>
              <w:rPr>
                <w:ins w:id="31984" w:author="Author"/>
              </w:rPr>
            </w:pPr>
          </w:p>
        </w:tc>
        <w:tc>
          <w:tcPr>
            <w:tcW w:w="2400" w:type="dxa"/>
            <w:tcBorders>
              <w:top w:val="single" w:sz="6" w:space="0" w:color="auto"/>
              <w:left w:val="single" w:sz="6" w:space="0" w:color="auto"/>
              <w:bottom w:val="single" w:sz="6" w:space="0" w:color="auto"/>
              <w:right w:val="single" w:sz="6" w:space="0" w:color="auto"/>
            </w:tcBorders>
          </w:tcPr>
          <w:p w14:paraId="74C455F2" w14:textId="77777777" w:rsidR="00C50A95" w:rsidRPr="00D016EC" w:rsidRDefault="00C50A95" w:rsidP="00416506">
            <w:pPr>
              <w:pStyle w:val="tabletext11"/>
              <w:jc w:val="center"/>
              <w:rPr>
                <w:ins w:id="31985" w:author="Author"/>
              </w:rPr>
            </w:pPr>
            <w:ins w:id="31986" w:author="Author">
              <w:r w:rsidRPr="00D016EC">
                <w:t>27th and older</w:t>
              </w:r>
            </w:ins>
          </w:p>
        </w:tc>
        <w:tc>
          <w:tcPr>
            <w:tcW w:w="1200" w:type="dxa"/>
            <w:tcBorders>
              <w:top w:val="single" w:sz="6" w:space="0" w:color="auto"/>
              <w:left w:val="single" w:sz="6" w:space="0" w:color="auto"/>
              <w:bottom w:val="single" w:sz="6" w:space="0" w:color="auto"/>
              <w:right w:val="single" w:sz="6" w:space="0" w:color="auto"/>
            </w:tcBorders>
            <w:vAlign w:val="bottom"/>
          </w:tcPr>
          <w:p w14:paraId="2B220EF0" w14:textId="77777777" w:rsidR="00C50A95" w:rsidRPr="00D016EC" w:rsidRDefault="00C50A95" w:rsidP="00416506">
            <w:pPr>
              <w:pStyle w:val="tabletext11"/>
              <w:jc w:val="center"/>
              <w:rPr>
                <w:ins w:id="31987" w:author="Author"/>
              </w:rPr>
            </w:pPr>
            <w:ins w:id="31988" w:author="Author">
              <w:r w:rsidRPr="00D016EC">
                <w:t>0.71</w:t>
              </w:r>
            </w:ins>
          </w:p>
        </w:tc>
        <w:tc>
          <w:tcPr>
            <w:tcW w:w="1200" w:type="dxa"/>
            <w:tcBorders>
              <w:top w:val="single" w:sz="6" w:space="0" w:color="auto"/>
              <w:left w:val="single" w:sz="6" w:space="0" w:color="auto"/>
              <w:bottom w:val="single" w:sz="6" w:space="0" w:color="auto"/>
              <w:right w:val="single" w:sz="6" w:space="0" w:color="auto"/>
            </w:tcBorders>
            <w:vAlign w:val="bottom"/>
          </w:tcPr>
          <w:p w14:paraId="54A3E7ED" w14:textId="77777777" w:rsidR="00C50A95" w:rsidRPr="00D016EC" w:rsidRDefault="00C50A95" w:rsidP="00416506">
            <w:pPr>
              <w:pStyle w:val="tabletext11"/>
              <w:jc w:val="center"/>
              <w:rPr>
                <w:ins w:id="31989" w:author="Author"/>
              </w:rPr>
            </w:pPr>
            <w:ins w:id="31990" w:author="Author">
              <w:r w:rsidRPr="00D016EC">
                <w:t>0.73</w:t>
              </w:r>
            </w:ins>
          </w:p>
        </w:tc>
      </w:tr>
    </w:tbl>
    <w:p w14:paraId="700A0FBB" w14:textId="2AEBCC4B" w:rsidR="00C50A95" w:rsidRDefault="00C50A95" w:rsidP="00C50A95">
      <w:pPr>
        <w:pStyle w:val="tablecaption"/>
        <w:rPr>
          <w:rFonts w:cs="Arial"/>
        </w:rPr>
      </w:pPr>
      <w:ins w:id="31991" w:author="Author">
        <w:r w:rsidRPr="00D016EC">
          <w:t xml:space="preserve">Table 301.D.2.b. Liability Vehicle Age Factors </w:t>
        </w:r>
        <w:r w:rsidRPr="00D016EC">
          <w:rPr>
            <w:rFonts w:cs="Arial"/>
          </w:rPr>
          <w:t>–</w:t>
        </w:r>
        <w:r w:rsidRPr="00D016EC">
          <w:t xml:space="preserve"> A</w:t>
        </w:r>
        <w:r w:rsidRPr="00D016EC">
          <w:rPr>
            <w:rFonts w:cs="Arial"/>
          </w:rPr>
          <w:t>ll Other Vehicles</w:t>
        </w:r>
      </w:ins>
      <w:bookmarkEnd w:id="7714"/>
    </w:p>
    <w:p w14:paraId="330910EB" w14:textId="2577A4ED" w:rsidR="00C50A95" w:rsidRDefault="00C50A95" w:rsidP="00C50A95">
      <w:pPr>
        <w:pStyle w:val="isonormal"/>
        <w:jc w:val="left"/>
      </w:pPr>
    </w:p>
    <w:p w14:paraId="4429FAA5" w14:textId="77777777" w:rsidR="00C50A95" w:rsidRDefault="00C50A95" w:rsidP="00C50A95">
      <w:pPr>
        <w:pStyle w:val="isonormal"/>
        <w:sectPr w:rsidR="00C50A95" w:rsidSect="00C50A95">
          <w:headerReference w:type="default" r:id="rId15"/>
          <w:footerReference w:type="default" r:id="rId16"/>
          <w:pgSz w:w="12240" w:h="15840"/>
          <w:pgMar w:top="1735" w:right="960" w:bottom="1560" w:left="1200" w:header="575" w:footer="480" w:gutter="0"/>
          <w:cols w:space="480"/>
          <w:noEndnote/>
          <w:docGrid w:linePitch="326"/>
        </w:sectPr>
      </w:pPr>
    </w:p>
    <w:p w14:paraId="1981646F" w14:textId="77777777" w:rsidR="00C50A95" w:rsidRPr="00847C13" w:rsidRDefault="00C50A95" w:rsidP="00C50A95">
      <w:pPr>
        <w:pStyle w:val="boxrule"/>
        <w:rPr>
          <w:ins w:id="31992" w:author="Author"/>
        </w:rPr>
      </w:pPr>
      <w:ins w:id="31993" w:author="Author">
        <w:r w:rsidRPr="00847C13">
          <w:lastRenderedPageBreak/>
          <w:t>308.  PHYSICAL DAMAGE COVERAGES</w:t>
        </w:r>
      </w:ins>
    </w:p>
    <w:p w14:paraId="13F6BDA9" w14:textId="77777777" w:rsidR="00C50A95" w:rsidRPr="00847C13" w:rsidRDefault="00C50A95" w:rsidP="00C50A95">
      <w:pPr>
        <w:pStyle w:val="blocktext1"/>
        <w:rPr>
          <w:ins w:id="31994" w:author="Author"/>
        </w:rPr>
      </w:pPr>
      <w:ins w:id="31995" w:author="Author">
        <w:r w:rsidRPr="00847C13">
          <w:t xml:space="preserve">Paragraph </w:t>
        </w:r>
        <w:r w:rsidRPr="00847C13">
          <w:rPr>
            <w:b/>
            <w:color w:val="000000"/>
          </w:rPr>
          <w:t>A.</w:t>
        </w:r>
        <w:r w:rsidRPr="00847C13">
          <w:t xml:space="preserve"> is replaced by the following:</w:t>
        </w:r>
      </w:ins>
    </w:p>
    <w:p w14:paraId="7BD6ACDF" w14:textId="77777777" w:rsidR="00C50A95" w:rsidRPr="00847C13" w:rsidRDefault="00C50A95" w:rsidP="00C50A95">
      <w:pPr>
        <w:pStyle w:val="outlinehd2"/>
        <w:rPr>
          <w:ins w:id="31996" w:author="Author"/>
        </w:rPr>
      </w:pPr>
      <w:ins w:id="31997" w:author="Author">
        <w:r w:rsidRPr="00847C13">
          <w:tab/>
          <w:t>A.</w:t>
        </w:r>
        <w:r w:rsidRPr="00847C13">
          <w:tab/>
          <w:t>Limited Other Than Collision Coverage Factors</w:t>
        </w:r>
      </w:ins>
    </w:p>
    <w:p w14:paraId="75B2D4DB" w14:textId="77777777" w:rsidR="00C50A95" w:rsidRPr="00847C13" w:rsidRDefault="00C50A95" w:rsidP="00C50A95">
      <w:pPr>
        <w:pStyle w:val="space4"/>
        <w:rPr>
          <w:ins w:id="31998" w:author="Author"/>
        </w:rPr>
      </w:pPr>
    </w:p>
    <w:tbl>
      <w:tblPr>
        <w:tblW w:w="0" w:type="auto"/>
        <w:tblInd w:w="-160" w:type="dxa"/>
        <w:tblCellMar>
          <w:left w:w="0" w:type="dxa"/>
          <w:right w:w="0" w:type="dxa"/>
        </w:tblCellMar>
        <w:tblLook w:val="04A0" w:firstRow="1" w:lastRow="0" w:firstColumn="1" w:lastColumn="0" w:noHBand="0" w:noVBand="1"/>
      </w:tblPr>
      <w:tblGrid>
        <w:gridCol w:w="200"/>
        <w:gridCol w:w="2574"/>
        <w:gridCol w:w="1235"/>
        <w:gridCol w:w="991"/>
      </w:tblGrid>
      <w:tr w:rsidR="00C50A95" w:rsidRPr="00847C13" w14:paraId="1ADA5DCA" w14:textId="77777777" w:rsidTr="00416506">
        <w:trPr>
          <w:trHeight w:val="190"/>
          <w:ins w:id="31999" w:author="Author"/>
        </w:trPr>
        <w:tc>
          <w:tcPr>
            <w:tcW w:w="200" w:type="dxa"/>
            <w:tcBorders>
              <w:right w:val="single" w:sz="6" w:space="0" w:color="auto"/>
            </w:tcBorders>
            <w:tcMar>
              <w:top w:w="0" w:type="dxa"/>
              <w:left w:w="50" w:type="dxa"/>
              <w:bottom w:w="0" w:type="dxa"/>
              <w:right w:w="50" w:type="dxa"/>
            </w:tcMar>
            <w:hideMark/>
          </w:tcPr>
          <w:p w14:paraId="689CBA7C" w14:textId="77777777" w:rsidR="00C50A95" w:rsidRPr="00847C13" w:rsidRDefault="00C50A95" w:rsidP="00416506">
            <w:pPr>
              <w:pStyle w:val="tablehead"/>
              <w:rPr>
                <w:ins w:id="32000" w:author="Author"/>
              </w:rPr>
            </w:pPr>
          </w:p>
        </w:tc>
        <w:tc>
          <w:tcPr>
            <w:tcW w:w="2574"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5FAB1AA9" w14:textId="77777777" w:rsidR="00C50A95" w:rsidRPr="00847C13" w:rsidRDefault="00C50A95" w:rsidP="00416506">
            <w:pPr>
              <w:pStyle w:val="tablehead"/>
              <w:rPr>
                <w:ins w:id="32001" w:author="Author"/>
              </w:rPr>
            </w:pPr>
            <w:ins w:id="32002" w:author="Author">
              <w:r w:rsidRPr="00847C13">
                <w:t>Coverage</w:t>
              </w:r>
            </w:ins>
          </w:p>
        </w:tc>
        <w:tc>
          <w:tcPr>
            <w:tcW w:w="1235"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422AA9A6" w14:textId="77777777" w:rsidR="00C50A95" w:rsidRPr="00847C13" w:rsidRDefault="00C50A95" w:rsidP="00416506">
            <w:pPr>
              <w:pStyle w:val="tablehead"/>
              <w:rPr>
                <w:ins w:id="32003" w:author="Author"/>
              </w:rPr>
            </w:pPr>
            <w:ins w:id="32004" w:author="Author">
              <w:r w:rsidRPr="00847C13">
                <w:t>Non-zone-rated Vehicles</w:t>
              </w:r>
            </w:ins>
          </w:p>
        </w:tc>
        <w:tc>
          <w:tcPr>
            <w:tcW w:w="991" w:type="dxa"/>
            <w:tcBorders>
              <w:top w:val="single" w:sz="6" w:space="0" w:color="auto"/>
              <w:left w:val="single" w:sz="6" w:space="0" w:color="auto"/>
              <w:bottom w:val="single" w:sz="6" w:space="0" w:color="auto"/>
              <w:right w:val="single" w:sz="6" w:space="0" w:color="auto"/>
            </w:tcBorders>
            <w:vAlign w:val="bottom"/>
          </w:tcPr>
          <w:p w14:paraId="79BB207D" w14:textId="77777777" w:rsidR="00C50A95" w:rsidRPr="00847C13" w:rsidRDefault="00C50A95" w:rsidP="00416506">
            <w:pPr>
              <w:pStyle w:val="tablehead"/>
              <w:rPr>
                <w:ins w:id="32005" w:author="Author"/>
              </w:rPr>
            </w:pPr>
            <w:ins w:id="32006" w:author="Author">
              <w:r w:rsidRPr="00847C13">
                <w:t>Zone-rated Vehicles</w:t>
              </w:r>
            </w:ins>
          </w:p>
        </w:tc>
      </w:tr>
      <w:tr w:rsidR="00C50A95" w:rsidRPr="00847C13" w14:paraId="6A15A5A3" w14:textId="77777777" w:rsidTr="00416506">
        <w:trPr>
          <w:trHeight w:val="190"/>
          <w:ins w:id="32007" w:author="Author"/>
        </w:trPr>
        <w:tc>
          <w:tcPr>
            <w:tcW w:w="200" w:type="dxa"/>
            <w:tcBorders>
              <w:right w:val="single" w:sz="6" w:space="0" w:color="auto"/>
            </w:tcBorders>
            <w:tcMar>
              <w:top w:w="0" w:type="dxa"/>
              <w:left w:w="50" w:type="dxa"/>
              <w:bottom w:w="0" w:type="dxa"/>
              <w:right w:w="50" w:type="dxa"/>
            </w:tcMar>
            <w:hideMark/>
          </w:tcPr>
          <w:p w14:paraId="464CC3F5" w14:textId="77777777" w:rsidR="00C50A95" w:rsidRPr="00847C13" w:rsidRDefault="00C50A95" w:rsidP="00416506">
            <w:pPr>
              <w:pStyle w:val="tabletext11"/>
              <w:rPr>
                <w:ins w:id="32008" w:author="Author"/>
              </w:rPr>
            </w:pPr>
          </w:p>
        </w:tc>
        <w:tc>
          <w:tcPr>
            <w:tcW w:w="2574"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0A0662FA" w14:textId="77777777" w:rsidR="00C50A95" w:rsidRPr="00847C13" w:rsidRDefault="00C50A95" w:rsidP="00416506">
            <w:pPr>
              <w:pStyle w:val="tabletext11"/>
              <w:rPr>
                <w:ins w:id="32009" w:author="Author"/>
              </w:rPr>
            </w:pPr>
            <w:ins w:id="32010" w:author="Author">
              <w:r w:rsidRPr="00847C13">
                <w:t>Fire Only</w:t>
              </w:r>
            </w:ins>
          </w:p>
        </w:tc>
        <w:tc>
          <w:tcPr>
            <w:tcW w:w="1235"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tcPr>
          <w:p w14:paraId="320FC38C" w14:textId="77777777" w:rsidR="00C50A95" w:rsidRPr="00847C13" w:rsidRDefault="00C50A95" w:rsidP="00416506">
            <w:pPr>
              <w:pStyle w:val="tabletext11"/>
              <w:jc w:val="center"/>
              <w:rPr>
                <w:ins w:id="32011" w:author="Author"/>
              </w:rPr>
            </w:pPr>
            <w:ins w:id="32012" w:author="Author">
              <w:r w:rsidRPr="00847C13">
                <w:rPr>
                  <w:rFonts w:cs="Arial"/>
                  <w:color w:val="000000"/>
                  <w:szCs w:val="18"/>
                </w:rPr>
                <w:t>0.350</w:t>
              </w:r>
            </w:ins>
          </w:p>
        </w:tc>
        <w:tc>
          <w:tcPr>
            <w:tcW w:w="991" w:type="dxa"/>
            <w:tcBorders>
              <w:top w:val="single" w:sz="6" w:space="0" w:color="auto"/>
              <w:left w:val="single" w:sz="6" w:space="0" w:color="auto"/>
              <w:bottom w:val="single" w:sz="6" w:space="0" w:color="auto"/>
              <w:right w:val="single" w:sz="6" w:space="0" w:color="auto"/>
            </w:tcBorders>
          </w:tcPr>
          <w:p w14:paraId="21CDAA94" w14:textId="77777777" w:rsidR="00C50A95" w:rsidRPr="00847C13" w:rsidRDefault="00C50A95" w:rsidP="00416506">
            <w:pPr>
              <w:pStyle w:val="tabletext11"/>
              <w:jc w:val="center"/>
              <w:rPr>
                <w:ins w:id="32013" w:author="Author"/>
              </w:rPr>
            </w:pPr>
            <w:ins w:id="32014" w:author="Author">
              <w:r w:rsidRPr="00847C13">
                <w:rPr>
                  <w:rFonts w:cs="Arial"/>
                  <w:color w:val="000000"/>
                  <w:szCs w:val="18"/>
                </w:rPr>
                <w:t>0.328</w:t>
              </w:r>
            </w:ins>
          </w:p>
        </w:tc>
      </w:tr>
      <w:tr w:rsidR="00C50A95" w:rsidRPr="00847C13" w14:paraId="3631FA69" w14:textId="77777777" w:rsidTr="00416506">
        <w:trPr>
          <w:trHeight w:val="165"/>
          <w:ins w:id="32015" w:author="Author"/>
        </w:trPr>
        <w:tc>
          <w:tcPr>
            <w:tcW w:w="200" w:type="dxa"/>
            <w:tcBorders>
              <w:right w:val="single" w:sz="6" w:space="0" w:color="auto"/>
            </w:tcBorders>
            <w:tcMar>
              <w:top w:w="0" w:type="dxa"/>
              <w:left w:w="50" w:type="dxa"/>
              <w:bottom w:w="0" w:type="dxa"/>
              <w:right w:w="50" w:type="dxa"/>
            </w:tcMar>
            <w:hideMark/>
          </w:tcPr>
          <w:p w14:paraId="5B804F0E" w14:textId="77777777" w:rsidR="00C50A95" w:rsidRPr="00847C13" w:rsidRDefault="00C50A95" w:rsidP="00416506">
            <w:pPr>
              <w:pStyle w:val="tabletext11"/>
              <w:rPr>
                <w:ins w:id="32016" w:author="Author"/>
              </w:rPr>
            </w:pPr>
          </w:p>
        </w:tc>
        <w:tc>
          <w:tcPr>
            <w:tcW w:w="2574"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6465BB0E" w14:textId="77777777" w:rsidR="00C50A95" w:rsidRPr="00847C13" w:rsidRDefault="00C50A95" w:rsidP="00416506">
            <w:pPr>
              <w:pStyle w:val="tabletext11"/>
              <w:rPr>
                <w:ins w:id="32017" w:author="Author"/>
              </w:rPr>
            </w:pPr>
            <w:ins w:id="32018" w:author="Author">
              <w:r w:rsidRPr="00847C13">
                <w:t>Fire And Theft Only</w:t>
              </w:r>
            </w:ins>
          </w:p>
        </w:tc>
        <w:tc>
          <w:tcPr>
            <w:tcW w:w="1235"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tcPr>
          <w:p w14:paraId="2DC5E24D" w14:textId="77777777" w:rsidR="00C50A95" w:rsidRPr="00847C13" w:rsidRDefault="00C50A95" w:rsidP="00416506">
            <w:pPr>
              <w:pStyle w:val="tabletext11"/>
              <w:jc w:val="center"/>
              <w:rPr>
                <w:ins w:id="32019" w:author="Author"/>
              </w:rPr>
            </w:pPr>
            <w:ins w:id="32020" w:author="Author">
              <w:r w:rsidRPr="00847C13">
                <w:rPr>
                  <w:rFonts w:cs="Arial"/>
                  <w:color w:val="000000"/>
                  <w:szCs w:val="18"/>
                </w:rPr>
                <w:t>0.500</w:t>
              </w:r>
            </w:ins>
          </w:p>
        </w:tc>
        <w:tc>
          <w:tcPr>
            <w:tcW w:w="991" w:type="dxa"/>
            <w:tcBorders>
              <w:top w:val="single" w:sz="6" w:space="0" w:color="auto"/>
              <w:left w:val="single" w:sz="6" w:space="0" w:color="auto"/>
              <w:bottom w:val="single" w:sz="6" w:space="0" w:color="auto"/>
              <w:right w:val="single" w:sz="6" w:space="0" w:color="auto"/>
            </w:tcBorders>
          </w:tcPr>
          <w:p w14:paraId="1B877220" w14:textId="77777777" w:rsidR="00C50A95" w:rsidRPr="00847C13" w:rsidRDefault="00C50A95" w:rsidP="00416506">
            <w:pPr>
              <w:pStyle w:val="tabletext11"/>
              <w:jc w:val="center"/>
              <w:rPr>
                <w:ins w:id="32021" w:author="Author"/>
              </w:rPr>
            </w:pPr>
            <w:ins w:id="32022" w:author="Author">
              <w:r w:rsidRPr="00847C13">
                <w:rPr>
                  <w:rFonts w:cs="Arial"/>
                  <w:color w:val="000000"/>
                  <w:szCs w:val="18"/>
                </w:rPr>
                <w:t>0.469</w:t>
              </w:r>
            </w:ins>
          </w:p>
        </w:tc>
      </w:tr>
      <w:tr w:rsidR="00C50A95" w:rsidRPr="00847C13" w14:paraId="0EB23977" w14:textId="77777777" w:rsidTr="00416506">
        <w:trPr>
          <w:trHeight w:val="190"/>
          <w:ins w:id="32023" w:author="Author"/>
        </w:trPr>
        <w:tc>
          <w:tcPr>
            <w:tcW w:w="200" w:type="dxa"/>
            <w:tcBorders>
              <w:right w:val="single" w:sz="6" w:space="0" w:color="auto"/>
            </w:tcBorders>
            <w:tcMar>
              <w:top w:w="0" w:type="dxa"/>
              <w:left w:w="50" w:type="dxa"/>
              <w:bottom w:w="0" w:type="dxa"/>
              <w:right w:w="50" w:type="dxa"/>
            </w:tcMar>
            <w:hideMark/>
          </w:tcPr>
          <w:p w14:paraId="36605E3E" w14:textId="77777777" w:rsidR="00C50A95" w:rsidRPr="00847C13" w:rsidRDefault="00C50A95" w:rsidP="00416506">
            <w:pPr>
              <w:pStyle w:val="tabletext11"/>
              <w:rPr>
                <w:ins w:id="32024" w:author="Author"/>
              </w:rPr>
            </w:pPr>
          </w:p>
        </w:tc>
        <w:tc>
          <w:tcPr>
            <w:tcW w:w="2574"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2A0C5108" w14:textId="77777777" w:rsidR="00C50A95" w:rsidRPr="00847C13" w:rsidRDefault="00C50A95" w:rsidP="00416506">
            <w:pPr>
              <w:pStyle w:val="tabletext11"/>
              <w:rPr>
                <w:ins w:id="32025" w:author="Author"/>
              </w:rPr>
            </w:pPr>
            <w:ins w:id="32026" w:author="Author">
              <w:r w:rsidRPr="00847C13">
                <w:t>Fire, Theft And Windstorm Only</w:t>
              </w:r>
            </w:ins>
          </w:p>
        </w:tc>
        <w:tc>
          <w:tcPr>
            <w:tcW w:w="1235"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tcPr>
          <w:p w14:paraId="358D77F3" w14:textId="77777777" w:rsidR="00C50A95" w:rsidRPr="00847C13" w:rsidRDefault="00C50A95" w:rsidP="00416506">
            <w:pPr>
              <w:pStyle w:val="tabletext11"/>
              <w:jc w:val="center"/>
              <w:rPr>
                <w:ins w:id="32027" w:author="Author"/>
              </w:rPr>
            </w:pPr>
            <w:ins w:id="32028" w:author="Author">
              <w:r w:rsidRPr="00847C13">
                <w:rPr>
                  <w:rFonts w:cs="Arial"/>
                  <w:color w:val="000000"/>
                  <w:szCs w:val="18"/>
                </w:rPr>
                <w:t>0.700</w:t>
              </w:r>
            </w:ins>
          </w:p>
        </w:tc>
        <w:tc>
          <w:tcPr>
            <w:tcW w:w="991" w:type="dxa"/>
            <w:tcBorders>
              <w:top w:val="single" w:sz="6" w:space="0" w:color="auto"/>
              <w:left w:val="single" w:sz="6" w:space="0" w:color="auto"/>
              <w:bottom w:val="single" w:sz="6" w:space="0" w:color="auto"/>
              <w:right w:val="single" w:sz="6" w:space="0" w:color="auto"/>
            </w:tcBorders>
            <w:vAlign w:val="bottom"/>
          </w:tcPr>
          <w:p w14:paraId="0F3F692A" w14:textId="77777777" w:rsidR="00C50A95" w:rsidRPr="00847C13" w:rsidRDefault="00C50A95" w:rsidP="00416506">
            <w:pPr>
              <w:pStyle w:val="tabletext11"/>
              <w:jc w:val="center"/>
              <w:rPr>
                <w:ins w:id="32029" w:author="Author"/>
              </w:rPr>
            </w:pPr>
            <w:ins w:id="32030" w:author="Author">
              <w:r w:rsidRPr="00847C13">
                <w:rPr>
                  <w:rFonts w:cs="Arial"/>
                  <w:color w:val="000000"/>
                  <w:szCs w:val="18"/>
                </w:rPr>
                <w:t>0.656</w:t>
              </w:r>
            </w:ins>
          </w:p>
        </w:tc>
      </w:tr>
      <w:tr w:rsidR="00C50A95" w:rsidRPr="00847C13" w14:paraId="5424E4EB" w14:textId="77777777" w:rsidTr="00416506">
        <w:trPr>
          <w:trHeight w:val="190"/>
          <w:ins w:id="32031" w:author="Author"/>
        </w:trPr>
        <w:tc>
          <w:tcPr>
            <w:tcW w:w="200" w:type="dxa"/>
            <w:tcBorders>
              <w:right w:val="single" w:sz="6" w:space="0" w:color="auto"/>
            </w:tcBorders>
            <w:tcMar>
              <w:top w:w="0" w:type="dxa"/>
              <w:left w:w="50" w:type="dxa"/>
              <w:bottom w:w="0" w:type="dxa"/>
              <w:right w:w="50" w:type="dxa"/>
            </w:tcMar>
            <w:hideMark/>
          </w:tcPr>
          <w:p w14:paraId="66534F76" w14:textId="77777777" w:rsidR="00C50A95" w:rsidRPr="00847C13" w:rsidRDefault="00C50A95" w:rsidP="00416506">
            <w:pPr>
              <w:pStyle w:val="tabletext11"/>
              <w:rPr>
                <w:ins w:id="32032" w:author="Author"/>
              </w:rPr>
            </w:pPr>
          </w:p>
        </w:tc>
        <w:tc>
          <w:tcPr>
            <w:tcW w:w="2574"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251C5BC7" w14:textId="77777777" w:rsidR="00C50A95" w:rsidRPr="00847C13" w:rsidRDefault="00C50A95" w:rsidP="00416506">
            <w:pPr>
              <w:pStyle w:val="tabletext11"/>
              <w:rPr>
                <w:ins w:id="32033" w:author="Author"/>
              </w:rPr>
            </w:pPr>
            <w:ins w:id="32034" w:author="Author">
              <w:r w:rsidRPr="00847C13">
                <w:t>Limited Specified Causes Of Loss</w:t>
              </w:r>
            </w:ins>
          </w:p>
        </w:tc>
        <w:tc>
          <w:tcPr>
            <w:tcW w:w="1235"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tcPr>
          <w:p w14:paraId="4BF9A913" w14:textId="77777777" w:rsidR="00C50A95" w:rsidRPr="00847C13" w:rsidRDefault="00C50A95" w:rsidP="00416506">
            <w:pPr>
              <w:pStyle w:val="tabletext11"/>
              <w:jc w:val="center"/>
              <w:rPr>
                <w:ins w:id="32035" w:author="Author"/>
              </w:rPr>
            </w:pPr>
            <w:ins w:id="32036" w:author="Author">
              <w:r w:rsidRPr="00847C13">
                <w:rPr>
                  <w:rFonts w:cs="Arial"/>
                  <w:color w:val="000000"/>
                  <w:szCs w:val="18"/>
                </w:rPr>
                <w:t>0.900</w:t>
              </w:r>
            </w:ins>
          </w:p>
        </w:tc>
        <w:tc>
          <w:tcPr>
            <w:tcW w:w="991" w:type="dxa"/>
            <w:tcBorders>
              <w:top w:val="single" w:sz="6" w:space="0" w:color="auto"/>
              <w:left w:val="single" w:sz="6" w:space="0" w:color="auto"/>
              <w:bottom w:val="single" w:sz="6" w:space="0" w:color="auto"/>
              <w:right w:val="single" w:sz="6" w:space="0" w:color="auto"/>
            </w:tcBorders>
            <w:vAlign w:val="bottom"/>
          </w:tcPr>
          <w:p w14:paraId="43D81831" w14:textId="77777777" w:rsidR="00C50A95" w:rsidRPr="00847C13" w:rsidRDefault="00C50A95" w:rsidP="00416506">
            <w:pPr>
              <w:pStyle w:val="tabletext11"/>
              <w:jc w:val="center"/>
              <w:rPr>
                <w:ins w:id="32037" w:author="Author"/>
              </w:rPr>
            </w:pPr>
            <w:ins w:id="32038" w:author="Author">
              <w:r w:rsidRPr="00847C13">
                <w:rPr>
                  <w:rFonts w:cs="Arial"/>
                  <w:color w:val="000000"/>
                  <w:szCs w:val="18"/>
                </w:rPr>
                <w:t>0.843</w:t>
              </w:r>
            </w:ins>
          </w:p>
        </w:tc>
      </w:tr>
      <w:tr w:rsidR="00C50A95" w:rsidRPr="00847C13" w14:paraId="7F6A3AB9" w14:textId="77777777" w:rsidTr="00416506">
        <w:trPr>
          <w:trHeight w:val="129"/>
          <w:ins w:id="32039" w:author="Author"/>
        </w:trPr>
        <w:tc>
          <w:tcPr>
            <w:tcW w:w="200" w:type="dxa"/>
            <w:tcBorders>
              <w:right w:val="single" w:sz="6" w:space="0" w:color="auto"/>
            </w:tcBorders>
            <w:tcMar>
              <w:top w:w="0" w:type="dxa"/>
              <w:left w:w="50" w:type="dxa"/>
              <w:bottom w:w="0" w:type="dxa"/>
              <w:right w:w="50" w:type="dxa"/>
            </w:tcMar>
          </w:tcPr>
          <w:p w14:paraId="266EF266" w14:textId="77777777" w:rsidR="00C50A95" w:rsidRPr="00847C13" w:rsidRDefault="00C50A95" w:rsidP="00416506">
            <w:pPr>
              <w:pStyle w:val="tabletext11"/>
              <w:rPr>
                <w:ins w:id="32040" w:author="Author"/>
              </w:rPr>
            </w:pPr>
          </w:p>
        </w:tc>
        <w:tc>
          <w:tcPr>
            <w:tcW w:w="2574"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tcPr>
          <w:p w14:paraId="09560388" w14:textId="77777777" w:rsidR="00C50A95" w:rsidRPr="00847C13" w:rsidRDefault="00C50A95" w:rsidP="00416506">
            <w:pPr>
              <w:pStyle w:val="tabletext11"/>
              <w:rPr>
                <w:ins w:id="32041" w:author="Author"/>
              </w:rPr>
            </w:pPr>
            <w:ins w:id="32042" w:author="Author">
              <w:r w:rsidRPr="00847C13">
                <w:t>Specified Causes Of Loss</w:t>
              </w:r>
            </w:ins>
          </w:p>
        </w:tc>
        <w:tc>
          <w:tcPr>
            <w:tcW w:w="1235"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tcPr>
          <w:p w14:paraId="43D22F07" w14:textId="77777777" w:rsidR="00C50A95" w:rsidRPr="00847C13" w:rsidRDefault="00C50A95" w:rsidP="00416506">
            <w:pPr>
              <w:pStyle w:val="tabletext11"/>
              <w:jc w:val="center"/>
              <w:rPr>
                <w:ins w:id="32043" w:author="Author"/>
              </w:rPr>
            </w:pPr>
            <w:ins w:id="32044" w:author="Author">
              <w:r w:rsidRPr="00847C13">
                <w:rPr>
                  <w:rFonts w:cs="Arial"/>
                  <w:color w:val="000000"/>
                  <w:szCs w:val="18"/>
                </w:rPr>
                <w:t>1.000</w:t>
              </w:r>
            </w:ins>
          </w:p>
        </w:tc>
        <w:tc>
          <w:tcPr>
            <w:tcW w:w="991" w:type="dxa"/>
            <w:tcBorders>
              <w:top w:val="single" w:sz="6" w:space="0" w:color="auto"/>
              <w:left w:val="single" w:sz="6" w:space="0" w:color="auto"/>
              <w:bottom w:val="single" w:sz="6" w:space="0" w:color="auto"/>
              <w:right w:val="single" w:sz="6" w:space="0" w:color="auto"/>
            </w:tcBorders>
          </w:tcPr>
          <w:p w14:paraId="71630957" w14:textId="77777777" w:rsidR="00C50A95" w:rsidRPr="00847C13" w:rsidRDefault="00C50A95" w:rsidP="00416506">
            <w:pPr>
              <w:pStyle w:val="tabletext11"/>
              <w:jc w:val="center"/>
              <w:rPr>
                <w:ins w:id="32045" w:author="Author"/>
              </w:rPr>
            </w:pPr>
            <w:ins w:id="32046" w:author="Author">
              <w:r w:rsidRPr="00847C13">
                <w:rPr>
                  <w:rFonts w:cs="Arial"/>
                  <w:color w:val="000000"/>
                  <w:szCs w:val="18"/>
                </w:rPr>
                <w:t>0.937</w:t>
              </w:r>
            </w:ins>
          </w:p>
        </w:tc>
      </w:tr>
      <w:tr w:rsidR="00C50A95" w:rsidRPr="00847C13" w14:paraId="03D4D111" w14:textId="77777777" w:rsidTr="00416506">
        <w:trPr>
          <w:trHeight w:val="190"/>
          <w:ins w:id="32047" w:author="Author"/>
        </w:trPr>
        <w:tc>
          <w:tcPr>
            <w:tcW w:w="200" w:type="dxa"/>
            <w:tcBorders>
              <w:right w:val="single" w:sz="6" w:space="0" w:color="auto"/>
            </w:tcBorders>
            <w:tcMar>
              <w:top w:w="0" w:type="dxa"/>
              <w:left w:w="50" w:type="dxa"/>
              <w:bottom w:w="0" w:type="dxa"/>
              <w:right w:w="50" w:type="dxa"/>
            </w:tcMar>
            <w:hideMark/>
          </w:tcPr>
          <w:p w14:paraId="295BCF9B" w14:textId="77777777" w:rsidR="00C50A95" w:rsidRPr="00847C13" w:rsidRDefault="00C50A95" w:rsidP="00416506">
            <w:pPr>
              <w:pStyle w:val="tabletext11"/>
              <w:rPr>
                <w:ins w:id="32048" w:author="Author"/>
              </w:rPr>
            </w:pPr>
          </w:p>
        </w:tc>
        <w:tc>
          <w:tcPr>
            <w:tcW w:w="4800" w:type="dxa"/>
            <w:gridSpan w:val="3"/>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423845A6" w14:textId="77777777" w:rsidR="00C50A95" w:rsidRPr="00847C13" w:rsidRDefault="00C50A95" w:rsidP="00416506">
            <w:pPr>
              <w:pStyle w:val="tabletext11"/>
              <w:rPr>
                <w:ins w:id="32049" w:author="Author"/>
              </w:rPr>
            </w:pPr>
            <w:ins w:id="32050" w:author="Author">
              <w:r w:rsidRPr="00847C13">
                <w:t>For Stated Amount rating, refer to company.</w:t>
              </w:r>
            </w:ins>
          </w:p>
        </w:tc>
      </w:tr>
    </w:tbl>
    <w:p w14:paraId="79FEEF29" w14:textId="436BE729" w:rsidR="00C50A95" w:rsidRDefault="00C50A95" w:rsidP="00C50A95">
      <w:pPr>
        <w:pStyle w:val="tablecaption"/>
      </w:pPr>
      <w:ins w:id="32051" w:author="Author">
        <w:r w:rsidRPr="00847C13">
          <w:t>Table 308.A. Limited Other Than Collision Coverage Factors</w:t>
        </w:r>
      </w:ins>
    </w:p>
    <w:p w14:paraId="65EA1D94" w14:textId="77777777" w:rsidR="002D775D" w:rsidRPr="00046466" w:rsidDel="00ED7123" w:rsidRDefault="002D775D" w:rsidP="001065E8">
      <w:pPr>
        <w:pStyle w:val="boxrule"/>
        <w:rPr>
          <w:del w:id="32052" w:author="Author"/>
        </w:rPr>
      </w:pPr>
      <w:r>
        <w:br w:type="page"/>
      </w:r>
      <w:del w:id="32053" w:author="Author">
        <w:r w:rsidRPr="00046466" w:rsidDel="00ED7123">
          <w:lastRenderedPageBreak/>
          <w:delText>12.  FORMS PORTFOLIO REFERENCE</w:delText>
        </w:r>
      </w:del>
    </w:p>
    <w:p w14:paraId="617D9FF7" w14:textId="77777777" w:rsidR="002D775D" w:rsidRPr="00046466" w:rsidDel="00ED7123" w:rsidRDefault="002D775D" w:rsidP="001065E8">
      <w:pPr>
        <w:pStyle w:val="blocktext1"/>
        <w:suppressAutoHyphens/>
        <w:rPr>
          <w:del w:id="32054" w:author="Author"/>
        </w:rPr>
      </w:pPr>
      <w:del w:id="32055" w:author="Author">
        <w:r w:rsidRPr="00046466" w:rsidDel="00ED7123">
          <w:delText xml:space="preserve">Paragraph </w:delText>
        </w:r>
        <w:r w:rsidRPr="00046466" w:rsidDel="00ED7123">
          <w:rPr>
            <w:b/>
            <w:bCs/>
          </w:rPr>
          <w:delText>A.9.</w:delText>
        </w:r>
        <w:r w:rsidRPr="00046466" w:rsidDel="00ED7123">
          <w:delText xml:space="preserve"> is replaced by the following:</w:delText>
        </w:r>
      </w:del>
    </w:p>
    <w:p w14:paraId="2B6EA178" w14:textId="77777777" w:rsidR="002D775D" w:rsidRPr="00046466" w:rsidDel="00ED7123" w:rsidRDefault="002D775D" w:rsidP="001065E8">
      <w:pPr>
        <w:pStyle w:val="outlinetxt3"/>
        <w:suppressAutoHyphens/>
        <w:rPr>
          <w:del w:id="32056" w:author="Author"/>
        </w:rPr>
      </w:pPr>
      <w:del w:id="32057" w:author="Author">
        <w:r w:rsidRPr="00046466" w:rsidDel="00ED7123">
          <w:tab/>
        </w:r>
        <w:r w:rsidRPr="00046466" w:rsidDel="00ED7123">
          <w:rPr>
            <w:b/>
            <w:bCs/>
          </w:rPr>
          <w:delText>9.</w:delText>
        </w:r>
        <w:r w:rsidRPr="00046466" w:rsidDel="00ED7123">
          <w:tab/>
          <w:delText xml:space="preserve">Arizona Policy Changes Endorsement </w:delText>
        </w:r>
        <w:r w:rsidRPr="00046466" w:rsidDel="00ED7123">
          <w:rPr>
            <w:rStyle w:val="formlink"/>
          </w:rPr>
          <w:delText>IL 12 09</w:delText>
        </w:r>
      </w:del>
    </w:p>
    <w:p w14:paraId="4E355129" w14:textId="77777777" w:rsidR="002D775D" w:rsidRPr="00046466" w:rsidDel="00ED7123" w:rsidRDefault="002D775D" w:rsidP="001065E8">
      <w:pPr>
        <w:pStyle w:val="blocktext4"/>
        <w:suppressAutoHyphens/>
        <w:rPr>
          <w:del w:id="32058" w:author="Author"/>
        </w:rPr>
      </w:pPr>
      <w:del w:id="32059" w:author="Author">
        <w:r w:rsidRPr="00046466" w:rsidDel="00ED7123">
          <w:delText>After specifying the following in the endorsement:</w:delText>
        </w:r>
      </w:del>
    </w:p>
    <w:p w14:paraId="6E776031" w14:textId="77777777" w:rsidR="002D775D" w:rsidRPr="00046466" w:rsidDel="00ED7123" w:rsidRDefault="002D775D" w:rsidP="001065E8">
      <w:pPr>
        <w:pStyle w:val="outlinetxt4"/>
        <w:suppressAutoHyphens/>
        <w:rPr>
          <w:del w:id="32060" w:author="Author"/>
        </w:rPr>
      </w:pPr>
      <w:del w:id="32061" w:author="Author">
        <w:r w:rsidRPr="00046466" w:rsidDel="00ED7123">
          <w:rPr>
            <w:b/>
          </w:rPr>
          <w:tab/>
          <w:delText>a.</w:delText>
        </w:r>
        <w:r w:rsidRPr="00046466" w:rsidDel="00ED7123">
          <w:rPr>
            <w:b/>
          </w:rPr>
          <w:tab/>
        </w:r>
        <w:r w:rsidRPr="00046466" w:rsidDel="00ED7123">
          <w:delText>Insured's Name;</w:delText>
        </w:r>
      </w:del>
    </w:p>
    <w:p w14:paraId="74B230E2" w14:textId="77777777" w:rsidR="002D775D" w:rsidRPr="00046466" w:rsidDel="00ED7123" w:rsidRDefault="002D775D" w:rsidP="001065E8">
      <w:pPr>
        <w:pStyle w:val="outlinetxt4"/>
        <w:suppressAutoHyphens/>
        <w:rPr>
          <w:del w:id="32062" w:author="Author"/>
        </w:rPr>
      </w:pPr>
      <w:del w:id="32063" w:author="Author">
        <w:r w:rsidRPr="00046466" w:rsidDel="00ED7123">
          <w:rPr>
            <w:b/>
          </w:rPr>
          <w:tab/>
          <w:delText>b.</w:delText>
        </w:r>
        <w:r w:rsidRPr="00046466" w:rsidDel="00ED7123">
          <w:rPr>
            <w:b/>
          </w:rPr>
          <w:tab/>
        </w:r>
        <w:r w:rsidRPr="00046466" w:rsidDel="00ED7123">
          <w:delText>Insured's Mailing Address;</w:delText>
        </w:r>
      </w:del>
    </w:p>
    <w:p w14:paraId="730A3C51" w14:textId="77777777" w:rsidR="002D775D" w:rsidRPr="00046466" w:rsidDel="00ED7123" w:rsidRDefault="002D775D" w:rsidP="001065E8">
      <w:pPr>
        <w:pStyle w:val="outlinetxt4"/>
        <w:suppressAutoHyphens/>
        <w:rPr>
          <w:del w:id="32064" w:author="Author"/>
        </w:rPr>
      </w:pPr>
      <w:del w:id="32065" w:author="Author">
        <w:r w:rsidRPr="00046466" w:rsidDel="00ED7123">
          <w:rPr>
            <w:b/>
          </w:rPr>
          <w:tab/>
          <w:delText>c.</w:delText>
        </w:r>
        <w:r w:rsidRPr="00046466" w:rsidDel="00ED7123">
          <w:rPr>
            <w:b/>
          </w:rPr>
          <w:tab/>
        </w:r>
        <w:r w:rsidRPr="00046466" w:rsidDel="00ED7123">
          <w:delText>Policy Number;</w:delText>
        </w:r>
      </w:del>
    </w:p>
    <w:p w14:paraId="6AB8F71E" w14:textId="77777777" w:rsidR="002D775D" w:rsidRPr="00046466" w:rsidDel="00ED7123" w:rsidRDefault="002D775D" w:rsidP="001065E8">
      <w:pPr>
        <w:pStyle w:val="outlinetxt4"/>
        <w:suppressAutoHyphens/>
        <w:rPr>
          <w:del w:id="32066" w:author="Author"/>
        </w:rPr>
      </w:pPr>
      <w:del w:id="32067" w:author="Author">
        <w:r w:rsidRPr="00046466" w:rsidDel="00ED7123">
          <w:rPr>
            <w:b/>
          </w:rPr>
          <w:tab/>
          <w:delText>d.</w:delText>
        </w:r>
        <w:r w:rsidRPr="00046466" w:rsidDel="00ED7123">
          <w:rPr>
            <w:b/>
          </w:rPr>
          <w:tab/>
        </w:r>
        <w:r w:rsidRPr="00046466" w:rsidDel="00ED7123">
          <w:delText>Company;</w:delText>
        </w:r>
      </w:del>
    </w:p>
    <w:p w14:paraId="54ED384D" w14:textId="77777777" w:rsidR="002D775D" w:rsidRPr="00046466" w:rsidDel="00ED7123" w:rsidRDefault="002D775D" w:rsidP="001065E8">
      <w:pPr>
        <w:pStyle w:val="blocktext4"/>
        <w:suppressAutoHyphens/>
        <w:rPr>
          <w:del w:id="32068" w:author="Author"/>
        </w:rPr>
      </w:pPr>
      <w:del w:id="32069" w:author="Author">
        <w:r w:rsidRPr="00046466" w:rsidDel="00ED7123">
          <w:delText xml:space="preserve">Use Endorsement </w:delText>
        </w:r>
        <w:r w:rsidRPr="00046466" w:rsidDel="00ED7123">
          <w:rPr>
            <w:rStyle w:val="formlink"/>
          </w:rPr>
          <w:delText>IL 12 09</w:delText>
        </w:r>
        <w:r w:rsidRPr="00046466" w:rsidDel="00ED7123">
          <w:delText xml:space="preserve"> to change the following items of the policy:</w:delText>
        </w:r>
      </w:del>
    </w:p>
    <w:p w14:paraId="2B95CC39" w14:textId="77777777" w:rsidR="002D775D" w:rsidRPr="00046466" w:rsidDel="00ED7123" w:rsidRDefault="002D775D" w:rsidP="001065E8">
      <w:pPr>
        <w:pStyle w:val="outlinetxt4"/>
        <w:suppressAutoHyphens/>
        <w:rPr>
          <w:del w:id="32070" w:author="Author"/>
        </w:rPr>
      </w:pPr>
      <w:del w:id="32071" w:author="Author">
        <w:r w:rsidRPr="00046466" w:rsidDel="00ED7123">
          <w:rPr>
            <w:b/>
          </w:rPr>
          <w:tab/>
          <w:delText>e.</w:delText>
        </w:r>
        <w:r w:rsidRPr="00046466" w:rsidDel="00ED7123">
          <w:rPr>
            <w:b/>
          </w:rPr>
          <w:tab/>
        </w:r>
        <w:r w:rsidRPr="00046466" w:rsidDel="00ED7123">
          <w:delText>Effective/Expiration Date and Time;</w:delText>
        </w:r>
      </w:del>
    </w:p>
    <w:p w14:paraId="2CC86FEA" w14:textId="77777777" w:rsidR="002D775D" w:rsidRPr="00046466" w:rsidDel="00ED7123" w:rsidRDefault="002D775D" w:rsidP="001065E8">
      <w:pPr>
        <w:pStyle w:val="outlinetxt4"/>
        <w:suppressAutoHyphens/>
        <w:rPr>
          <w:del w:id="32072" w:author="Author"/>
        </w:rPr>
      </w:pPr>
      <w:del w:id="32073" w:author="Author">
        <w:r w:rsidRPr="00046466" w:rsidDel="00ED7123">
          <w:rPr>
            <w:b/>
          </w:rPr>
          <w:tab/>
          <w:delText>f.</w:delText>
        </w:r>
        <w:r w:rsidRPr="00046466" w:rsidDel="00ED7123">
          <w:rPr>
            <w:b/>
          </w:rPr>
          <w:tab/>
        </w:r>
        <w:r w:rsidRPr="00046466" w:rsidDel="00ED7123">
          <w:delText>Insured's Legal Status/Business of Insured;</w:delText>
        </w:r>
      </w:del>
    </w:p>
    <w:p w14:paraId="207A293E" w14:textId="77777777" w:rsidR="002D775D" w:rsidRPr="00046466" w:rsidDel="00ED7123" w:rsidRDefault="002D775D" w:rsidP="001065E8">
      <w:pPr>
        <w:pStyle w:val="outlinetxt4"/>
        <w:suppressAutoHyphens/>
        <w:rPr>
          <w:del w:id="32074" w:author="Author"/>
        </w:rPr>
      </w:pPr>
      <w:del w:id="32075" w:author="Author">
        <w:r w:rsidRPr="00046466" w:rsidDel="00ED7123">
          <w:rPr>
            <w:b/>
          </w:rPr>
          <w:tab/>
          <w:delText>g.</w:delText>
        </w:r>
        <w:r w:rsidRPr="00046466" w:rsidDel="00ED7123">
          <w:rPr>
            <w:b/>
          </w:rPr>
          <w:tab/>
        </w:r>
        <w:r w:rsidRPr="00046466" w:rsidDel="00ED7123">
          <w:delText>Payment Plan;</w:delText>
        </w:r>
      </w:del>
    </w:p>
    <w:p w14:paraId="098D0312" w14:textId="77777777" w:rsidR="002D775D" w:rsidRPr="00046466" w:rsidDel="00ED7123" w:rsidRDefault="002D775D" w:rsidP="001065E8">
      <w:pPr>
        <w:pStyle w:val="outlinetxt4"/>
        <w:suppressAutoHyphens/>
        <w:rPr>
          <w:del w:id="32076" w:author="Author"/>
        </w:rPr>
      </w:pPr>
      <w:del w:id="32077" w:author="Author">
        <w:r w:rsidRPr="00046466" w:rsidDel="00ED7123">
          <w:rPr>
            <w:b/>
          </w:rPr>
          <w:tab/>
          <w:delText>h.</w:delText>
        </w:r>
        <w:r w:rsidRPr="00046466" w:rsidDel="00ED7123">
          <w:rPr>
            <w:b/>
          </w:rPr>
          <w:tab/>
        </w:r>
        <w:r w:rsidRPr="00046466" w:rsidDel="00ED7123">
          <w:delText>Premium Determination;</w:delText>
        </w:r>
      </w:del>
    </w:p>
    <w:p w14:paraId="01BB9153" w14:textId="77777777" w:rsidR="002D775D" w:rsidRPr="00046466" w:rsidDel="00ED7123" w:rsidRDefault="002D775D" w:rsidP="001065E8">
      <w:pPr>
        <w:pStyle w:val="outlinetxt4"/>
        <w:suppressAutoHyphens/>
        <w:rPr>
          <w:del w:id="32078" w:author="Author"/>
        </w:rPr>
      </w:pPr>
      <w:del w:id="32079" w:author="Author">
        <w:r w:rsidRPr="00046466" w:rsidDel="00ED7123">
          <w:rPr>
            <w:b/>
          </w:rPr>
          <w:tab/>
          <w:delText>i.</w:delText>
        </w:r>
        <w:r w:rsidRPr="00046466" w:rsidDel="00ED7123">
          <w:rPr>
            <w:b/>
          </w:rPr>
          <w:tab/>
        </w:r>
        <w:r w:rsidRPr="00046466" w:rsidDel="00ED7123">
          <w:delText>Additional Interested Parties;</w:delText>
        </w:r>
      </w:del>
    </w:p>
    <w:p w14:paraId="13C2D115" w14:textId="77777777" w:rsidR="002D775D" w:rsidRPr="00046466" w:rsidDel="00ED7123" w:rsidRDefault="002D775D" w:rsidP="001065E8">
      <w:pPr>
        <w:pStyle w:val="outlinetxt4"/>
        <w:suppressAutoHyphens/>
        <w:rPr>
          <w:del w:id="32080" w:author="Author"/>
        </w:rPr>
      </w:pPr>
      <w:del w:id="32081" w:author="Author">
        <w:r w:rsidRPr="00046466" w:rsidDel="00ED7123">
          <w:rPr>
            <w:b/>
          </w:rPr>
          <w:tab/>
          <w:delText>j.</w:delText>
        </w:r>
        <w:r w:rsidRPr="00046466" w:rsidDel="00ED7123">
          <w:rPr>
            <w:b/>
          </w:rPr>
          <w:tab/>
        </w:r>
        <w:r w:rsidRPr="00046466" w:rsidDel="00ED7123">
          <w:delText>Coverage Forms and Endorsements;</w:delText>
        </w:r>
      </w:del>
    </w:p>
    <w:p w14:paraId="33DBC163" w14:textId="77777777" w:rsidR="002D775D" w:rsidRPr="00046466" w:rsidDel="00ED7123" w:rsidRDefault="002D775D" w:rsidP="001065E8">
      <w:pPr>
        <w:pStyle w:val="outlinetxt4"/>
        <w:suppressAutoHyphens/>
        <w:rPr>
          <w:del w:id="32082" w:author="Author"/>
          <w:lang w:val="fr-FR"/>
        </w:rPr>
      </w:pPr>
      <w:del w:id="32083" w:author="Author">
        <w:r w:rsidRPr="00046466" w:rsidDel="00ED7123">
          <w:rPr>
            <w:b/>
          </w:rPr>
          <w:tab/>
        </w:r>
        <w:r w:rsidRPr="00046466" w:rsidDel="00ED7123">
          <w:rPr>
            <w:b/>
            <w:lang w:val="fr-FR"/>
          </w:rPr>
          <w:delText>k.</w:delText>
        </w:r>
        <w:r w:rsidRPr="00046466" w:rsidDel="00ED7123">
          <w:rPr>
            <w:b/>
            <w:lang w:val="fr-FR"/>
          </w:rPr>
          <w:tab/>
        </w:r>
        <w:r w:rsidRPr="00046466" w:rsidDel="00ED7123">
          <w:rPr>
            <w:lang w:val="fr-FR"/>
          </w:rPr>
          <w:delText>Limits/Exposures;</w:delText>
        </w:r>
      </w:del>
    </w:p>
    <w:p w14:paraId="1096CAA2" w14:textId="77777777" w:rsidR="002D775D" w:rsidRPr="00046466" w:rsidDel="00ED7123" w:rsidRDefault="002D775D" w:rsidP="001065E8">
      <w:pPr>
        <w:pStyle w:val="outlinetxt4"/>
        <w:suppressAutoHyphens/>
        <w:rPr>
          <w:del w:id="32084" w:author="Author"/>
        </w:rPr>
      </w:pPr>
      <w:del w:id="32085" w:author="Author">
        <w:r w:rsidRPr="00046466" w:rsidDel="00ED7123">
          <w:rPr>
            <w:b/>
            <w:lang w:val="fr-FR"/>
          </w:rPr>
          <w:tab/>
        </w:r>
        <w:r w:rsidRPr="00046466" w:rsidDel="00ED7123">
          <w:rPr>
            <w:b/>
          </w:rPr>
          <w:delText>l.</w:delText>
        </w:r>
        <w:r w:rsidRPr="00046466" w:rsidDel="00ED7123">
          <w:rPr>
            <w:b/>
          </w:rPr>
          <w:tab/>
        </w:r>
        <w:r w:rsidRPr="00046466" w:rsidDel="00ED7123">
          <w:delText>Deductibles;</w:delText>
        </w:r>
      </w:del>
    </w:p>
    <w:p w14:paraId="03E87043" w14:textId="77777777" w:rsidR="002D775D" w:rsidRPr="00046466" w:rsidDel="00ED7123" w:rsidRDefault="002D775D" w:rsidP="001065E8">
      <w:pPr>
        <w:pStyle w:val="outlinetxt4"/>
        <w:suppressAutoHyphens/>
        <w:rPr>
          <w:del w:id="32086" w:author="Author"/>
        </w:rPr>
      </w:pPr>
      <w:del w:id="32087" w:author="Author">
        <w:r w:rsidRPr="00046466" w:rsidDel="00ED7123">
          <w:rPr>
            <w:b/>
          </w:rPr>
          <w:tab/>
          <w:delText>m.</w:delText>
        </w:r>
        <w:r w:rsidRPr="00046466" w:rsidDel="00ED7123">
          <w:rPr>
            <w:b/>
          </w:rPr>
          <w:tab/>
        </w:r>
        <w:r w:rsidRPr="00046466" w:rsidDel="00ED7123">
          <w:delText>Covered Property/Located Description;</w:delText>
        </w:r>
      </w:del>
    </w:p>
    <w:p w14:paraId="072771CA" w14:textId="77777777" w:rsidR="002D775D" w:rsidRPr="00046466" w:rsidDel="00ED7123" w:rsidRDefault="002D775D" w:rsidP="001065E8">
      <w:pPr>
        <w:pStyle w:val="outlinetxt4"/>
        <w:suppressAutoHyphens/>
        <w:rPr>
          <w:del w:id="32088" w:author="Author"/>
        </w:rPr>
      </w:pPr>
      <w:del w:id="32089" w:author="Author">
        <w:r w:rsidRPr="00046466" w:rsidDel="00ED7123">
          <w:rPr>
            <w:b/>
          </w:rPr>
          <w:tab/>
          <w:delText>n.</w:delText>
        </w:r>
        <w:r w:rsidRPr="00046466" w:rsidDel="00ED7123">
          <w:rPr>
            <w:b/>
          </w:rPr>
          <w:tab/>
        </w:r>
        <w:r w:rsidRPr="00046466" w:rsidDel="00ED7123">
          <w:delText>Classification/Class Codes;</w:delText>
        </w:r>
      </w:del>
    </w:p>
    <w:p w14:paraId="0F4515BF" w14:textId="77777777" w:rsidR="002D775D" w:rsidRPr="00046466" w:rsidDel="00ED7123" w:rsidRDefault="002D775D" w:rsidP="001065E8">
      <w:pPr>
        <w:pStyle w:val="outlinetxt4"/>
        <w:suppressAutoHyphens/>
        <w:rPr>
          <w:del w:id="32090" w:author="Author"/>
        </w:rPr>
      </w:pPr>
      <w:del w:id="32091" w:author="Author">
        <w:r w:rsidRPr="00046466" w:rsidDel="00ED7123">
          <w:rPr>
            <w:b/>
          </w:rPr>
          <w:tab/>
          <w:delText>o.</w:delText>
        </w:r>
        <w:r w:rsidRPr="00046466" w:rsidDel="00ED7123">
          <w:rPr>
            <w:b/>
          </w:rPr>
          <w:tab/>
        </w:r>
        <w:r w:rsidRPr="00046466" w:rsidDel="00ED7123">
          <w:delText>Rates; or</w:delText>
        </w:r>
      </w:del>
    </w:p>
    <w:p w14:paraId="685FFF2D" w14:textId="77777777" w:rsidR="002D775D" w:rsidRPr="00046466" w:rsidDel="00ED7123" w:rsidRDefault="002D775D" w:rsidP="001065E8">
      <w:pPr>
        <w:pStyle w:val="outlinetxt4"/>
        <w:suppressAutoHyphens/>
        <w:rPr>
          <w:del w:id="32092" w:author="Author"/>
        </w:rPr>
      </w:pPr>
      <w:del w:id="32093" w:author="Author">
        <w:r w:rsidRPr="00046466" w:rsidDel="00ED7123">
          <w:rPr>
            <w:b/>
          </w:rPr>
          <w:tab/>
          <w:delText>p.</w:delText>
        </w:r>
        <w:r w:rsidRPr="00046466" w:rsidDel="00ED7123">
          <w:rPr>
            <w:b/>
          </w:rPr>
          <w:tab/>
        </w:r>
        <w:r w:rsidRPr="00046466" w:rsidDel="00ED7123">
          <w:delText>Underlying Insurance.</w:delText>
        </w:r>
      </w:del>
    </w:p>
    <w:p w14:paraId="45CD436E" w14:textId="77777777" w:rsidR="002D775D" w:rsidRPr="00046466" w:rsidDel="00ED7123" w:rsidRDefault="002D775D" w:rsidP="001065E8">
      <w:pPr>
        <w:pStyle w:val="blocktext1"/>
        <w:suppressAutoHyphens/>
        <w:rPr>
          <w:del w:id="32094" w:author="Author"/>
        </w:rPr>
      </w:pPr>
      <w:del w:id="32095" w:author="Author">
        <w:r w:rsidRPr="00046466" w:rsidDel="00ED7123">
          <w:delText xml:space="preserve">The following is added to Paragraph </w:delText>
        </w:r>
        <w:r w:rsidRPr="00046466" w:rsidDel="00ED7123">
          <w:rPr>
            <w:b/>
          </w:rPr>
          <w:delText>B.</w:delText>
        </w:r>
        <w:r w:rsidRPr="00046466" w:rsidDel="00ED7123">
          <w:rPr>
            <w:b/>
            <w:bCs/>
          </w:rPr>
          <w:delText>:</w:delText>
        </w:r>
      </w:del>
    </w:p>
    <w:p w14:paraId="6EA0A3E2" w14:textId="77777777" w:rsidR="002D775D" w:rsidRPr="00046466" w:rsidDel="00ED7123" w:rsidRDefault="002D775D" w:rsidP="001065E8">
      <w:pPr>
        <w:pStyle w:val="blocktext3"/>
        <w:suppressAutoHyphens/>
        <w:rPr>
          <w:del w:id="32096" w:author="Author"/>
        </w:rPr>
      </w:pPr>
      <w:del w:id="32097" w:author="Author">
        <w:r w:rsidRPr="00046466" w:rsidDel="00ED7123">
          <w:delText>The following endorsements are mandatory and must be attached to all Commercial Auto Coverage Parts:</w:delText>
        </w:r>
      </w:del>
    </w:p>
    <w:p w14:paraId="23BBF589" w14:textId="77777777" w:rsidR="002D775D" w:rsidRPr="00046466" w:rsidDel="00ED7123" w:rsidRDefault="002D775D" w:rsidP="001065E8">
      <w:pPr>
        <w:pStyle w:val="blocktext3"/>
        <w:suppressAutoHyphens/>
        <w:rPr>
          <w:del w:id="32098" w:author="Author"/>
        </w:rPr>
      </w:pPr>
      <w:del w:id="32099" w:author="Author">
        <w:r w:rsidRPr="00046466" w:rsidDel="00ED7123">
          <w:delText xml:space="preserve">Arizona Changes Endorsement </w:delText>
        </w:r>
        <w:r w:rsidRPr="00046466" w:rsidDel="00ED7123">
          <w:rPr>
            <w:rStyle w:val="formlink"/>
          </w:rPr>
          <w:delText>CA 01 75</w:delText>
        </w:r>
      </w:del>
    </w:p>
    <w:p w14:paraId="7CC759EA" w14:textId="77777777" w:rsidR="002D775D" w:rsidDel="00ED7123" w:rsidRDefault="002D775D" w:rsidP="001065E8">
      <w:pPr>
        <w:pStyle w:val="blocktext3"/>
        <w:suppressAutoHyphens/>
        <w:rPr>
          <w:del w:id="32100" w:author="Author"/>
          <w:rStyle w:val="formlink"/>
        </w:rPr>
      </w:pPr>
      <w:del w:id="32101" w:author="Author">
        <w:r w:rsidRPr="00046466" w:rsidDel="00ED7123">
          <w:delText xml:space="preserve">Arizona Changes – Nonrenewal Endorsement </w:delText>
        </w:r>
        <w:r w:rsidRPr="00046466" w:rsidDel="00ED7123">
          <w:rPr>
            <w:rStyle w:val="formlink"/>
          </w:rPr>
          <w:delText>CA 02 05</w:delText>
        </w:r>
      </w:del>
    </w:p>
    <w:p w14:paraId="06D15B59" w14:textId="77777777" w:rsidR="002D775D" w:rsidDel="00ED7123" w:rsidRDefault="002D775D" w:rsidP="001065E8">
      <w:pPr>
        <w:pStyle w:val="isonormal"/>
        <w:jc w:val="left"/>
        <w:rPr>
          <w:del w:id="32102" w:author="Author"/>
        </w:rPr>
      </w:pPr>
    </w:p>
    <w:p w14:paraId="28AA2A31" w14:textId="77777777" w:rsidR="002D775D" w:rsidDel="00ED7123" w:rsidRDefault="002D775D" w:rsidP="001065E8">
      <w:pPr>
        <w:pStyle w:val="isonormal"/>
        <w:rPr>
          <w:del w:id="32103" w:author="Author"/>
        </w:rPr>
        <w:sectPr w:rsidR="002D775D" w:rsidDel="00ED7123" w:rsidSect="003F2FC4">
          <w:headerReference w:type="even" r:id="rId17"/>
          <w:headerReference w:type="default" r:id="rId18"/>
          <w:footerReference w:type="even" r:id="rId19"/>
          <w:footerReference w:type="default" r:id="rId20"/>
          <w:headerReference w:type="first" r:id="rId21"/>
          <w:footerReference w:type="first" r:id="rId22"/>
          <w:type w:val="oddPage"/>
          <w:pgSz w:w="12240" w:h="15840"/>
          <w:pgMar w:top="1735" w:right="960" w:bottom="1560" w:left="1200" w:header="575" w:footer="480" w:gutter="0"/>
          <w:cols w:space="0"/>
          <w:docGrid w:linePitch="245"/>
        </w:sectPr>
      </w:pPr>
    </w:p>
    <w:p w14:paraId="232170DF" w14:textId="77777777" w:rsidR="002D775D" w:rsidRPr="00C73267" w:rsidDel="00ED7123" w:rsidRDefault="002D775D" w:rsidP="001065E8">
      <w:pPr>
        <w:pStyle w:val="boxrule"/>
        <w:rPr>
          <w:del w:id="32104" w:author="Author"/>
        </w:rPr>
      </w:pPr>
      <w:del w:id="32105" w:author="Author">
        <w:r w:rsidRPr="00C73267" w:rsidDel="00ED7123">
          <w:lastRenderedPageBreak/>
          <w:delText>15.  INDIVIDUAL RISK SITUATIONS</w:delText>
        </w:r>
      </w:del>
    </w:p>
    <w:p w14:paraId="54F3D109" w14:textId="77777777" w:rsidR="002D775D" w:rsidRPr="00C73267" w:rsidDel="00ED7123" w:rsidRDefault="002D775D" w:rsidP="001065E8">
      <w:pPr>
        <w:pStyle w:val="blocktext1"/>
        <w:rPr>
          <w:del w:id="32106" w:author="Author"/>
        </w:rPr>
      </w:pPr>
      <w:del w:id="32107" w:author="Author">
        <w:r w:rsidRPr="00C73267" w:rsidDel="00ED7123">
          <w:delText xml:space="preserve">The following is added to Paragraph </w:delText>
        </w:r>
        <w:r w:rsidRPr="00C73267" w:rsidDel="00ED7123">
          <w:rPr>
            <w:b/>
            <w:bCs/>
          </w:rPr>
          <w:delText>B.1.:</w:delText>
        </w:r>
      </w:del>
    </w:p>
    <w:p w14:paraId="28A71EB0" w14:textId="77777777" w:rsidR="002D775D" w:rsidRPr="00C73267" w:rsidDel="00ED7123" w:rsidRDefault="002D775D" w:rsidP="001065E8">
      <w:pPr>
        <w:pStyle w:val="blockhd4"/>
        <w:rPr>
          <w:del w:id="32108" w:author="Author"/>
        </w:rPr>
      </w:pPr>
      <w:del w:id="32109" w:author="Author">
        <w:r w:rsidRPr="00C73267" w:rsidDel="00ED7123">
          <w:delText>Note</w:delText>
        </w:r>
      </w:del>
    </w:p>
    <w:p w14:paraId="2E51064D" w14:textId="77777777" w:rsidR="002D775D" w:rsidRPr="00C73267" w:rsidDel="00ED7123" w:rsidRDefault="002D775D" w:rsidP="001065E8">
      <w:pPr>
        <w:pStyle w:val="blocktext4"/>
        <w:rPr>
          <w:del w:id="32110" w:author="Author"/>
        </w:rPr>
      </w:pPr>
      <w:del w:id="32111" w:author="Author">
        <w:r w:rsidRPr="00C73267" w:rsidDel="00ED7123">
          <w:delText xml:space="preserve">Paragraph </w:delText>
        </w:r>
        <w:r w:rsidRPr="00C73267" w:rsidDel="00ED7123">
          <w:rPr>
            <w:b/>
            <w:bCs/>
          </w:rPr>
          <w:delText>1.</w:delText>
        </w:r>
        <w:r w:rsidRPr="00C73267" w:rsidDel="00ED7123">
          <w:delText xml:space="preserve"> applies only in situations where the rate developed is in excess of the otherwise applicable manual rate.</w:delText>
        </w:r>
      </w:del>
    </w:p>
    <w:p w14:paraId="756B92EF" w14:textId="77777777" w:rsidR="002D775D" w:rsidRPr="00C73267" w:rsidDel="00ED7123" w:rsidRDefault="002D775D" w:rsidP="001065E8">
      <w:pPr>
        <w:pStyle w:val="blocktext1"/>
        <w:rPr>
          <w:del w:id="32112" w:author="Author"/>
        </w:rPr>
      </w:pPr>
      <w:del w:id="32113" w:author="Author">
        <w:r w:rsidRPr="00C73267" w:rsidDel="00ED7123">
          <w:delText xml:space="preserve">Paragraph </w:delText>
        </w:r>
        <w:r w:rsidRPr="00C73267" w:rsidDel="00ED7123">
          <w:rPr>
            <w:b/>
            <w:bCs/>
          </w:rPr>
          <w:delText>B.1.a.</w:delText>
        </w:r>
        <w:r w:rsidRPr="00C73267" w:rsidDel="00ED7123">
          <w:delText xml:space="preserve"> is replaced by the following:</w:delText>
        </w:r>
      </w:del>
    </w:p>
    <w:p w14:paraId="3AF0C84C" w14:textId="77777777" w:rsidR="002D775D" w:rsidRPr="00C73267" w:rsidDel="00ED7123" w:rsidRDefault="002D775D" w:rsidP="001065E8">
      <w:pPr>
        <w:pStyle w:val="outlinetxt4"/>
        <w:rPr>
          <w:del w:id="32114" w:author="Author"/>
        </w:rPr>
      </w:pPr>
      <w:del w:id="32115" w:author="Author">
        <w:r w:rsidRPr="00C73267" w:rsidDel="00ED7123">
          <w:rPr>
            <w:b/>
          </w:rPr>
          <w:tab/>
          <w:delText>a.</w:delText>
        </w:r>
        <w:r w:rsidRPr="00C73267" w:rsidDel="00ED7123">
          <w:rPr>
            <w:b/>
          </w:rPr>
          <w:tab/>
        </w:r>
        <w:r w:rsidRPr="00C73267" w:rsidDel="00ED7123">
          <w:delText>The manual rate or applicable classification is clearly demonstrated to be inappropriate because of the unique or unusual feature of the risk; or</w:delText>
        </w:r>
      </w:del>
    </w:p>
    <w:p w14:paraId="4240CD9F" w14:textId="77777777" w:rsidR="002D775D" w:rsidRPr="00C73267" w:rsidDel="00ED7123" w:rsidRDefault="002D775D" w:rsidP="001065E8">
      <w:pPr>
        <w:pStyle w:val="blocktext1"/>
        <w:rPr>
          <w:del w:id="32116" w:author="Author"/>
        </w:rPr>
      </w:pPr>
      <w:del w:id="32117" w:author="Author">
        <w:r w:rsidRPr="00C73267" w:rsidDel="00ED7123">
          <w:delText xml:space="preserve">Paragraph </w:delText>
        </w:r>
        <w:r w:rsidRPr="00C73267" w:rsidDel="00ED7123">
          <w:rPr>
            <w:b/>
            <w:bCs/>
          </w:rPr>
          <w:delText>C.</w:delText>
        </w:r>
        <w:r w:rsidRPr="00C73267" w:rsidDel="00ED7123">
          <w:delText xml:space="preserve"> is replaced by the following:</w:delText>
        </w:r>
      </w:del>
    </w:p>
    <w:p w14:paraId="4B1D2793" w14:textId="77777777" w:rsidR="002D775D" w:rsidRPr="00C73267" w:rsidDel="00ED7123" w:rsidRDefault="002D775D" w:rsidP="001065E8">
      <w:pPr>
        <w:pStyle w:val="outlinehd2"/>
        <w:rPr>
          <w:del w:id="32118" w:author="Author"/>
        </w:rPr>
      </w:pPr>
      <w:del w:id="32119" w:author="Author">
        <w:r w:rsidRPr="00C73267" w:rsidDel="00ED7123">
          <w:tab/>
          <w:delText>C.</w:delText>
        </w:r>
        <w:r w:rsidRPr="00C73267" w:rsidDel="00ED7123">
          <w:tab/>
          <w:delText>Filing Obligations</w:delText>
        </w:r>
      </w:del>
    </w:p>
    <w:p w14:paraId="388411F0" w14:textId="77777777" w:rsidR="002D775D" w:rsidRPr="00C73267" w:rsidDel="00ED7123" w:rsidRDefault="002D775D" w:rsidP="001065E8">
      <w:pPr>
        <w:pStyle w:val="blocktext3"/>
        <w:rPr>
          <w:del w:id="32120" w:author="Author"/>
        </w:rPr>
      </w:pPr>
      <w:del w:id="32121" w:author="Author">
        <w:r w:rsidRPr="00C73267" w:rsidDel="00ED7123">
          <w:delText xml:space="preserve">When the rate for a particular risk described in Paragraph </w:delText>
        </w:r>
        <w:r w:rsidRPr="00C73267" w:rsidDel="00ED7123">
          <w:rPr>
            <w:b/>
            <w:bCs/>
          </w:rPr>
          <w:delText>B.</w:delText>
        </w:r>
        <w:r w:rsidRPr="00C73267" w:rsidDel="00ED7123">
          <w:delText xml:space="preserve"> is increased, companies must obtain the written consent of the insured and comply with regulatory requirements.</w:delText>
        </w:r>
      </w:del>
    </w:p>
    <w:p w14:paraId="3DB0EE5E" w14:textId="77777777" w:rsidR="002D775D" w:rsidRPr="00C73267" w:rsidDel="00ED7123" w:rsidRDefault="002D775D" w:rsidP="001065E8">
      <w:pPr>
        <w:pStyle w:val="blockhd3"/>
        <w:rPr>
          <w:del w:id="32122" w:author="Author"/>
        </w:rPr>
      </w:pPr>
      <w:del w:id="32123" w:author="Author">
        <w:r w:rsidRPr="00C73267" w:rsidDel="00ED7123">
          <w:delText>Note</w:delText>
        </w:r>
      </w:del>
    </w:p>
    <w:p w14:paraId="47B55F3E" w14:textId="77777777" w:rsidR="002D775D" w:rsidDel="00ED7123" w:rsidRDefault="002D775D" w:rsidP="001065E8">
      <w:pPr>
        <w:pStyle w:val="blocktext3"/>
        <w:rPr>
          <w:del w:id="32124" w:author="Author"/>
        </w:rPr>
      </w:pPr>
      <w:del w:id="32125" w:author="Author">
        <w:r w:rsidRPr="00C73267" w:rsidDel="00ED7123">
          <w:delText>Rates shall not be inadequate, excessive or unfairly discriminatory.</w:delText>
        </w:r>
        <w:bookmarkStart w:id="32126" w:name="EndOfDoc"/>
        <w:bookmarkEnd w:id="32126"/>
      </w:del>
    </w:p>
    <w:p w14:paraId="1413B839" w14:textId="77777777" w:rsidR="002D775D" w:rsidDel="00ED7123" w:rsidRDefault="002D775D" w:rsidP="001065E8">
      <w:pPr>
        <w:pStyle w:val="isonormal"/>
        <w:jc w:val="left"/>
        <w:rPr>
          <w:del w:id="32127" w:author="Author"/>
        </w:rPr>
      </w:pPr>
    </w:p>
    <w:p w14:paraId="538F2F5C" w14:textId="77777777" w:rsidR="002D775D" w:rsidDel="00ED7123" w:rsidRDefault="002D775D" w:rsidP="001065E8">
      <w:pPr>
        <w:pStyle w:val="isonormal"/>
        <w:rPr>
          <w:del w:id="32128" w:author="Author"/>
        </w:rPr>
        <w:sectPr w:rsidR="002D775D" w:rsidDel="00ED7123" w:rsidSect="001065E8">
          <w:pgSz w:w="12240" w:h="15840"/>
          <w:pgMar w:top="1735" w:right="960" w:bottom="1560" w:left="1200" w:header="575" w:footer="480" w:gutter="0"/>
          <w:cols w:space="480"/>
          <w:noEndnote/>
          <w:docGrid w:linePitch="245"/>
        </w:sectPr>
      </w:pPr>
    </w:p>
    <w:p w14:paraId="3718AF4B" w14:textId="77777777" w:rsidR="002D775D" w:rsidRPr="004C26BB" w:rsidDel="00ED7123" w:rsidRDefault="002D775D" w:rsidP="001065E8">
      <w:pPr>
        <w:pStyle w:val="boxrule"/>
        <w:rPr>
          <w:del w:id="32129" w:author="Author"/>
        </w:rPr>
      </w:pPr>
      <w:del w:id="32130" w:author="Author">
        <w:r w:rsidRPr="004C26BB" w:rsidDel="00ED7123">
          <w:lastRenderedPageBreak/>
          <w:delText>18.  RATING TERRITORIES</w:delText>
        </w:r>
      </w:del>
    </w:p>
    <w:p w14:paraId="4909A60A" w14:textId="77777777" w:rsidR="002D775D" w:rsidRPr="004C26BB" w:rsidDel="00ED7123" w:rsidRDefault="002D775D" w:rsidP="001065E8">
      <w:pPr>
        <w:pStyle w:val="blocktext1"/>
        <w:rPr>
          <w:del w:id="32131" w:author="Author"/>
        </w:rPr>
      </w:pPr>
      <w:del w:id="32132" w:author="Author">
        <w:r w:rsidRPr="004C26BB" w:rsidDel="00ED7123">
          <w:delText xml:space="preserve">Paragraph </w:delText>
        </w:r>
        <w:r w:rsidRPr="004C26BB" w:rsidDel="00ED7123">
          <w:rPr>
            <w:b/>
          </w:rPr>
          <w:delText>A.3.</w:delText>
        </w:r>
        <w:r w:rsidRPr="004C26BB" w:rsidDel="00ED7123">
          <w:delText xml:space="preserve"> is replaced by the following:</w:delText>
        </w:r>
      </w:del>
    </w:p>
    <w:p w14:paraId="1233A6A7" w14:textId="77777777" w:rsidR="002D775D" w:rsidRPr="004C26BB" w:rsidDel="00ED7123" w:rsidRDefault="002D775D" w:rsidP="001065E8">
      <w:pPr>
        <w:pStyle w:val="outlinehd2"/>
        <w:rPr>
          <w:del w:id="32133" w:author="Author"/>
        </w:rPr>
      </w:pPr>
      <w:del w:id="32134" w:author="Author">
        <w:r w:rsidRPr="004C26BB" w:rsidDel="00ED7123">
          <w:tab/>
          <w:delText>A.</w:delText>
        </w:r>
        <w:r w:rsidRPr="004C26BB" w:rsidDel="00ED7123">
          <w:tab/>
          <w:delText>Territory Determination</w:delText>
        </w:r>
      </w:del>
    </w:p>
    <w:p w14:paraId="628D000D" w14:textId="77777777" w:rsidR="002D775D" w:rsidDel="00ED7123" w:rsidRDefault="002D775D" w:rsidP="001065E8">
      <w:pPr>
        <w:pStyle w:val="outlinetxt3"/>
        <w:rPr>
          <w:del w:id="32135" w:author="Author"/>
        </w:rPr>
      </w:pPr>
      <w:del w:id="32136" w:author="Author">
        <w:r w:rsidRPr="004C26BB" w:rsidDel="00ED7123">
          <w:tab/>
        </w:r>
        <w:r w:rsidRPr="004C26BB" w:rsidDel="00ED7123">
          <w:rPr>
            <w:b/>
          </w:rPr>
          <w:delText>3.</w:delText>
        </w:r>
        <w:r w:rsidRPr="004C26BB" w:rsidDel="00ED7123">
          <w:tab/>
          <w:delText>If the manual refers to this paragraph to determine rating territory, use Territory 119 when the address of the named insured is located in this jurisdiction.</w:delText>
        </w:r>
      </w:del>
    </w:p>
    <w:p w14:paraId="5647D314" w14:textId="77777777" w:rsidR="002D775D" w:rsidDel="00ED7123" w:rsidRDefault="002D775D" w:rsidP="001065E8">
      <w:pPr>
        <w:pStyle w:val="isonormal"/>
        <w:jc w:val="left"/>
        <w:rPr>
          <w:del w:id="32137" w:author="Author"/>
        </w:rPr>
      </w:pPr>
    </w:p>
    <w:p w14:paraId="1C7996BC" w14:textId="77777777" w:rsidR="002D775D" w:rsidDel="00ED7123" w:rsidRDefault="002D775D" w:rsidP="001065E8">
      <w:pPr>
        <w:pStyle w:val="isonormal"/>
        <w:rPr>
          <w:del w:id="32138" w:author="Author"/>
        </w:rPr>
        <w:sectPr w:rsidR="002D775D" w:rsidDel="00ED7123" w:rsidSect="001065E8">
          <w:pgSz w:w="12240" w:h="15840"/>
          <w:pgMar w:top="1735" w:right="960" w:bottom="1560" w:left="1200" w:header="575" w:footer="480" w:gutter="0"/>
          <w:cols w:space="0"/>
          <w:docGrid w:linePitch="245"/>
        </w:sectPr>
      </w:pPr>
    </w:p>
    <w:p w14:paraId="7F98766C" w14:textId="77777777" w:rsidR="002D775D" w:rsidRPr="004D3426" w:rsidDel="00ED7123" w:rsidRDefault="002D775D" w:rsidP="001065E8">
      <w:pPr>
        <w:pStyle w:val="boxrule"/>
        <w:rPr>
          <w:del w:id="32139" w:author="Author"/>
        </w:rPr>
      </w:pPr>
      <w:del w:id="32140" w:author="Author">
        <w:r w:rsidRPr="004D3426" w:rsidDel="00ED7123">
          <w:lastRenderedPageBreak/>
          <w:delText>22.  PREMIUM DEVELOPMENT – OTHER THAN ZONE-RATED AUTOS</w:delText>
        </w:r>
      </w:del>
    </w:p>
    <w:p w14:paraId="1703FC0E" w14:textId="77777777" w:rsidR="002D775D" w:rsidRPr="004D3426" w:rsidDel="00ED7123" w:rsidRDefault="002D775D" w:rsidP="001065E8">
      <w:pPr>
        <w:pStyle w:val="blocktext1"/>
        <w:rPr>
          <w:del w:id="32141" w:author="Author"/>
        </w:rPr>
      </w:pPr>
      <w:del w:id="32142" w:author="Author">
        <w:r w:rsidRPr="004D3426" w:rsidDel="00ED7123">
          <w:delText xml:space="preserve">Paragraph </w:delText>
        </w:r>
        <w:r w:rsidRPr="004D3426" w:rsidDel="00ED7123">
          <w:rPr>
            <w:b/>
          </w:rPr>
          <w:delText>C.2.b.</w:delText>
        </w:r>
        <w:r w:rsidRPr="004D3426" w:rsidDel="00ED7123">
          <w:delText xml:space="preserve"> is replaced by the following:</w:delText>
        </w:r>
      </w:del>
    </w:p>
    <w:p w14:paraId="0EE97171" w14:textId="77777777" w:rsidR="002D775D" w:rsidRPr="004D3426" w:rsidDel="00ED7123" w:rsidRDefault="002D775D" w:rsidP="001065E8">
      <w:pPr>
        <w:pStyle w:val="outlinehd2"/>
        <w:rPr>
          <w:del w:id="32143" w:author="Author"/>
        </w:rPr>
      </w:pPr>
      <w:del w:id="32144" w:author="Author">
        <w:r w:rsidRPr="004D3426" w:rsidDel="00ED7123">
          <w:tab/>
          <w:delText>C.</w:delText>
        </w:r>
        <w:r w:rsidRPr="004D3426" w:rsidDel="00ED7123">
          <w:tab/>
          <w:delText>Premium Computation</w:delText>
        </w:r>
      </w:del>
    </w:p>
    <w:p w14:paraId="2CB1B30D" w14:textId="77777777" w:rsidR="002D775D" w:rsidRPr="004D3426" w:rsidDel="00ED7123" w:rsidRDefault="002D775D" w:rsidP="001065E8">
      <w:pPr>
        <w:pStyle w:val="outlinehd3"/>
        <w:rPr>
          <w:del w:id="32145" w:author="Author"/>
        </w:rPr>
      </w:pPr>
      <w:del w:id="32146" w:author="Author">
        <w:r w:rsidRPr="004D3426" w:rsidDel="00ED7123">
          <w:tab/>
          <w:delText>2.</w:delText>
        </w:r>
        <w:r w:rsidRPr="004D3426" w:rsidDel="00ED7123">
          <w:tab/>
          <w:delText>Liability</w:delText>
        </w:r>
      </w:del>
    </w:p>
    <w:p w14:paraId="382EB9A3" w14:textId="77777777" w:rsidR="002D775D" w:rsidRPr="004D3426" w:rsidDel="00ED7123" w:rsidRDefault="002D775D" w:rsidP="001065E8">
      <w:pPr>
        <w:pStyle w:val="outlinetxt4"/>
        <w:rPr>
          <w:del w:id="32147" w:author="Author"/>
        </w:rPr>
      </w:pPr>
      <w:del w:id="32148" w:author="Author">
        <w:r w:rsidRPr="004D3426" w:rsidDel="00ED7123">
          <w:rPr>
            <w:b/>
          </w:rPr>
          <w:tab/>
          <w:delText>b.</w:delText>
        </w:r>
        <w:r w:rsidRPr="004D3426" w:rsidDel="00ED7123">
          <w:rPr>
            <w:b/>
          </w:rPr>
          <w:tab/>
        </w:r>
        <w:r w:rsidRPr="004D3426" w:rsidDel="00ED7123">
          <w:delText>For fleets, multiply the base premium by the following factor:</w:delText>
        </w:r>
      </w:del>
    </w:p>
    <w:p w14:paraId="739479BA" w14:textId="77777777" w:rsidR="002D775D" w:rsidRPr="004D3426" w:rsidDel="00ED7123" w:rsidRDefault="002D775D" w:rsidP="001065E8">
      <w:pPr>
        <w:pStyle w:val="space4"/>
        <w:rPr>
          <w:del w:id="3214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2D775D" w:rsidRPr="004D3426" w:rsidDel="00ED7123" w14:paraId="1A4DC176" w14:textId="77777777" w:rsidTr="00B94200">
        <w:trPr>
          <w:cantSplit/>
          <w:trHeight w:val="190"/>
          <w:tblHeader/>
          <w:del w:id="32150" w:author="Author"/>
        </w:trPr>
        <w:tc>
          <w:tcPr>
            <w:tcW w:w="200" w:type="dxa"/>
            <w:tcBorders>
              <w:top w:val="nil"/>
              <w:left w:val="nil"/>
              <w:bottom w:val="nil"/>
              <w:right w:val="nil"/>
            </w:tcBorders>
          </w:tcPr>
          <w:p w14:paraId="220EDAC5" w14:textId="77777777" w:rsidR="002D775D" w:rsidRPr="004D3426" w:rsidDel="00ED7123" w:rsidRDefault="002D775D" w:rsidP="00B94200">
            <w:pPr>
              <w:pStyle w:val="tablehead"/>
              <w:rPr>
                <w:del w:id="32151" w:author="Author"/>
              </w:rPr>
            </w:pPr>
          </w:p>
        </w:tc>
        <w:tc>
          <w:tcPr>
            <w:tcW w:w="4800" w:type="dxa"/>
            <w:tcBorders>
              <w:top w:val="single" w:sz="6" w:space="0" w:color="auto"/>
              <w:left w:val="single" w:sz="6" w:space="0" w:color="auto"/>
              <w:bottom w:val="single" w:sz="6" w:space="0" w:color="auto"/>
              <w:right w:val="single" w:sz="6" w:space="0" w:color="auto"/>
            </w:tcBorders>
          </w:tcPr>
          <w:p w14:paraId="2EEB7755" w14:textId="77777777" w:rsidR="002D775D" w:rsidRPr="004D3426" w:rsidDel="00ED7123" w:rsidRDefault="002D775D" w:rsidP="00B94200">
            <w:pPr>
              <w:pStyle w:val="tablehead"/>
              <w:rPr>
                <w:del w:id="32152" w:author="Author"/>
              </w:rPr>
            </w:pPr>
            <w:del w:id="32153" w:author="Author">
              <w:r w:rsidRPr="004D3426" w:rsidDel="00ED7123">
                <w:delText>Factor</w:delText>
              </w:r>
            </w:del>
          </w:p>
        </w:tc>
      </w:tr>
      <w:tr w:rsidR="002D775D" w:rsidRPr="004D3426" w:rsidDel="00ED7123" w14:paraId="54821831" w14:textId="77777777" w:rsidTr="00B94200">
        <w:trPr>
          <w:cantSplit/>
          <w:trHeight w:val="190"/>
          <w:tblHeader/>
          <w:del w:id="32154" w:author="Author"/>
        </w:trPr>
        <w:tc>
          <w:tcPr>
            <w:tcW w:w="200" w:type="dxa"/>
            <w:tcBorders>
              <w:top w:val="nil"/>
              <w:left w:val="nil"/>
              <w:bottom w:val="nil"/>
              <w:right w:val="nil"/>
            </w:tcBorders>
          </w:tcPr>
          <w:p w14:paraId="34038D95" w14:textId="77777777" w:rsidR="002D775D" w:rsidRPr="004D3426" w:rsidDel="00ED7123" w:rsidRDefault="002D775D" w:rsidP="00B94200">
            <w:pPr>
              <w:pStyle w:val="tabletext11"/>
              <w:jc w:val="center"/>
              <w:rPr>
                <w:del w:id="32155" w:author="Author"/>
              </w:rPr>
            </w:pPr>
          </w:p>
        </w:tc>
        <w:tc>
          <w:tcPr>
            <w:tcW w:w="4800" w:type="dxa"/>
            <w:tcBorders>
              <w:top w:val="single" w:sz="6" w:space="0" w:color="auto"/>
              <w:left w:val="single" w:sz="6" w:space="0" w:color="auto"/>
              <w:bottom w:val="single" w:sz="6" w:space="0" w:color="auto"/>
              <w:right w:val="single" w:sz="6" w:space="0" w:color="auto"/>
            </w:tcBorders>
          </w:tcPr>
          <w:p w14:paraId="075B4C13" w14:textId="77777777" w:rsidR="002D775D" w:rsidRPr="004D3426" w:rsidDel="00ED7123" w:rsidRDefault="002D775D" w:rsidP="00B94200">
            <w:pPr>
              <w:pStyle w:val="tabletext11"/>
              <w:tabs>
                <w:tab w:val="decimal" w:pos="2200"/>
              </w:tabs>
              <w:rPr>
                <w:del w:id="32156" w:author="Author"/>
              </w:rPr>
            </w:pPr>
            <w:del w:id="32157" w:author="Author">
              <w:r w:rsidRPr="004D3426" w:rsidDel="00ED7123">
                <w:delText>1.10</w:delText>
              </w:r>
            </w:del>
          </w:p>
        </w:tc>
      </w:tr>
    </w:tbl>
    <w:p w14:paraId="1DE6FED9" w14:textId="77777777" w:rsidR="002D775D" w:rsidRPr="004D3426" w:rsidDel="00ED7123" w:rsidRDefault="002D775D" w:rsidP="001065E8">
      <w:pPr>
        <w:pStyle w:val="tablecaption"/>
        <w:rPr>
          <w:del w:id="32158" w:author="Author"/>
        </w:rPr>
      </w:pPr>
      <w:del w:id="32159" w:author="Author">
        <w:r w:rsidRPr="004D3426" w:rsidDel="00ED7123">
          <w:delText>Table 22.C.2.b. Liability Coverage Factor</w:delText>
        </w:r>
      </w:del>
    </w:p>
    <w:p w14:paraId="41CB85A7" w14:textId="77777777" w:rsidR="002D775D" w:rsidRPr="004D3426" w:rsidDel="00ED7123" w:rsidRDefault="002D775D" w:rsidP="001065E8">
      <w:pPr>
        <w:pStyle w:val="isonormal"/>
        <w:rPr>
          <w:del w:id="32160" w:author="Author"/>
        </w:rPr>
      </w:pPr>
    </w:p>
    <w:p w14:paraId="37D321B3" w14:textId="77777777" w:rsidR="002D775D" w:rsidRPr="004D3426" w:rsidDel="00ED7123" w:rsidRDefault="002D775D" w:rsidP="001065E8">
      <w:pPr>
        <w:pStyle w:val="blocktext1"/>
        <w:rPr>
          <w:del w:id="32161" w:author="Author"/>
        </w:rPr>
      </w:pPr>
      <w:del w:id="32162" w:author="Author">
        <w:r w:rsidRPr="004D3426" w:rsidDel="00ED7123">
          <w:delText xml:space="preserve">Paragraph </w:delText>
        </w:r>
        <w:r w:rsidRPr="004D3426" w:rsidDel="00ED7123">
          <w:rPr>
            <w:b/>
          </w:rPr>
          <w:delText>C.3.d.</w:delText>
        </w:r>
        <w:r w:rsidRPr="004D3426" w:rsidDel="00ED7123">
          <w:delText xml:space="preserve"> is replaced by the following:</w:delText>
        </w:r>
      </w:del>
    </w:p>
    <w:p w14:paraId="39C09530" w14:textId="77777777" w:rsidR="002D775D" w:rsidRPr="004D3426" w:rsidDel="00ED7123" w:rsidRDefault="002D775D" w:rsidP="001065E8">
      <w:pPr>
        <w:pStyle w:val="outlinehd3"/>
        <w:rPr>
          <w:del w:id="32163" w:author="Author"/>
        </w:rPr>
      </w:pPr>
      <w:del w:id="32164" w:author="Author">
        <w:r w:rsidRPr="004D3426" w:rsidDel="00ED7123">
          <w:tab/>
          <w:delText>3.</w:delText>
        </w:r>
        <w:r w:rsidRPr="004D3426" w:rsidDel="00ED7123">
          <w:tab/>
          <w:delText>Physical Damage Coverages</w:delText>
        </w:r>
      </w:del>
    </w:p>
    <w:p w14:paraId="2C281F04" w14:textId="77777777" w:rsidR="002D775D" w:rsidRPr="004D3426" w:rsidDel="00ED7123" w:rsidRDefault="002D775D" w:rsidP="001065E8">
      <w:pPr>
        <w:pStyle w:val="outlinetxt4"/>
        <w:rPr>
          <w:del w:id="32165" w:author="Author"/>
        </w:rPr>
      </w:pPr>
      <w:del w:id="32166" w:author="Author">
        <w:r w:rsidRPr="004D3426" w:rsidDel="00ED7123">
          <w:rPr>
            <w:b/>
          </w:rPr>
          <w:tab/>
          <w:delText>d.</w:delText>
        </w:r>
        <w:r w:rsidRPr="004D3426" w:rsidDel="00ED7123">
          <w:rPr>
            <w:b/>
          </w:rPr>
          <w:tab/>
        </w:r>
        <w:r w:rsidRPr="004D3426" w:rsidDel="00ED7123">
          <w:delText>For fleets, multiply the base premiums by the following factors:</w:delText>
        </w:r>
      </w:del>
    </w:p>
    <w:p w14:paraId="1A3AA85C" w14:textId="77777777" w:rsidR="002D775D" w:rsidRPr="004D3426" w:rsidDel="00ED7123" w:rsidRDefault="002D775D" w:rsidP="001065E8">
      <w:pPr>
        <w:pStyle w:val="space4"/>
        <w:rPr>
          <w:del w:id="3216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2D775D" w:rsidRPr="004D3426" w:rsidDel="00ED7123" w14:paraId="4F9ED44B" w14:textId="77777777" w:rsidTr="00B94200">
        <w:trPr>
          <w:cantSplit/>
          <w:trHeight w:val="190"/>
          <w:tblHeader/>
          <w:del w:id="32168" w:author="Author"/>
        </w:trPr>
        <w:tc>
          <w:tcPr>
            <w:tcW w:w="200" w:type="dxa"/>
            <w:tcBorders>
              <w:top w:val="nil"/>
              <w:left w:val="nil"/>
              <w:bottom w:val="nil"/>
              <w:right w:val="nil"/>
            </w:tcBorders>
          </w:tcPr>
          <w:p w14:paraId="575984F9" w14:textId="77777777" w:rsidR="002D775D" w:rsidRPr="004D3426" w:rsidDel="00ED7123" w:rsidRDefault="002D775D" w:rsidP="00B94200">
            <w:pPr>
              <w:pStyle w:val="tablehead"/>
              <w:rPr>
                <w:del w:id="32169" w:author="Author"/>
              </w:rPr>
            </w:pPr>
          </w:p>
        </w:tc>
        <w:tc>
          <w:tcPr>
            <w:tcW w:w="2400" w:type="dxa"/>
            <w:tcBorders>
              <w:top w:val="single" w:sz="6" w:space="0" w:color="auto"/>
              <w:left w:val="single" w:sz="6" w:space="0" w:color="auto"/>
              <w:bottom w:val="nil"/>
              <w:right w:val="single" w:sz="6" w:space="0" w:color="auto"/>
            </w:tcBorders>
          </w:tcPr>
          <w:p w14:paraId="204F1D19" w14:textId="77777777" w:rsidR="002D775D" w:rsidRPr="004D3426" w:rsidDel="00ED7123" w:rsidRDefault="002D775D" w:rsidP="00B94200">
            <w:pPr>
              <w:pStyle w:val="tablehead"/>
              <w:rPr>
                <w:del w:id="32170" w:author="Author"/>
              </w:rPr>
            </w:pPr>
            <w:del w:id="32171" w:author="Author">
              <w:r w:rsidRPr="004D3426" w:rsidDel="00ED7123">
                <w:delText>Other Than Collision</w:delText>
              </w:r>
            </w:del>
          </w:p>
        </w:tc>
        <w:tc>
          <w:tcPr>
            <w:tcW w:w="2400" w:type="dxa"/>
            <w:tcBorders>
              <w:top w:val="single" w:sz="6" w:space="0" w:color="auto"/>
              <w:left w:val="single" w:sz="6" w:space="0" w:color="auto"/>
              <w:bottom w:val="nil"/>
              <w:right w:val="single" w:sz="6" w:space="0" w:color="auto"/>
            </w:tcBorders>
          </w:tcPr>
          <w:p w14:paraId="161C1D5A" w14:textId="77777777" w:rsidR="002D775D" w:rsidRPr="004D3426" w:rsidDel="00ED7123" w:rsidRDefault="002D775D" w:rsidP="00B94200">
            <w:pPr>
              <w:pStyle w:val="tablehead"/>
              <w:rPr>
                <w:del w:id="32172" w:author="Author"/>
              </w:rPr>
            </w:pPr>
            <w:del w:id="32173" w:author="Author">
              <w:r w:rsidRPr="004D3426" w:rsidDel="00ED7123">
                <w:delText>Collision</w:delText>
              </w:r>
            </w:del>
          </w:p>
        </w:tc>
      </w:tr>
      <w:tr w:rsidR="002D775D" w:rsidRPr="004D3426" w:rsidDel="00ED7123" w14:paraId="385ABB59" w14:textId="77777777" w:rsidTr="00B94200">
        <w:trPr>
          <w:cantSplit/>
          <w:trHeight w:val="190"/>
          <w:del w:id="32174" w:author="Author"/>
        </w:trPr>
        <w:tc>
          <w:tcPr>
            <w:tcW w:w="200" w:type="dxa"/>
            <w:tcBorders>
              <w:top w:val="nil"/>
              <w:left w:val="nil"/>
              <w:bottom w:val="nil"/>
              <w:right w:val="nil"/>
            </w:tcBorders>
          </w:tcPr>
          <w:p w14:paraId="1B432FD8" w14:textId="77777777" w:rsidR="002D775D" w:rsidRPr="004D3426" w:rsidDel="00ED7123" w:rsidRDefault="002D775D" w:rsidP="00B94200">
            <w:pPr>
              <w:pStyle w:val="tabletext11"/>
              <w:rPr>
                <w:del w:id="32175" w:author="Author"/>
              </w:rPr>
            </w:pPr>
          </w:p>
        </w:tc>
        <w:tc>
          <w:tcPr>
            <w:tcW w:w="2400" w:type="dxa"/>
            <w:tcBorders>
              <w:top w:val="single" w:sz="6" w:space="0" w:color="auto"/>
              <w:left w:val="single" w:sz="6" w:space="0" w:color="auto"/>
              <w:bottom w:val="single" w:sz="6" w:space="0" w:color="auto"/>
              <w:right w:val="single" w:sz="6" w:space="0" w:color="auto"/>
            </w:tcBorders>
          </w:tcPr>
          <w:p w14:paraId="7B8F28D6" w14:textId="77777777" w:rsidR="002D775D" w:rsidRPr="004D3426" w:rsidDel="00ED7123" w:rsidRDefault="002D775D" w:rsidP="00B94200">
            <w:pPr>
              <w:pStyle w:val="tabletext11"/>
              <w:tabs>
                <w:tab w:val="decimal" w:pos="1160"/>
              </w:tabs>
              <w:rPr>
                <w:del w:id="32176" w:author="Author"/>
              </w:rPr>
            </w:pPr>
            <w:del w:id="32177" w:author="Author">
              <w:r w:rsidRPr="004D3426" w:rsidDel="00ED7123">
                <w:delText>.75</w:delText>
              </w:r>
            </w:del>
          </w:p>
        </w:tc>
        <w:tc>
          <w:tcPr>
            <w:tcW w:w="2400" w:type="dxa"/>
            <w:tcBorders>
              <w:top w:val="single" w:sz="6" w:space="0" w:color="auto"/>
              <w:left w:val="single" w:sz="6" w:space="0" w:color="auto"/>
              <w:bottom w:val="single" w:sz="6" w:space="0" w:color="auto"/>
              <w:right w:val="single" w:sz="6" w:space="0" w:color="auto"/>
            </w:tcBorders>
          </w:tcPr>
          <w:p w14:paraId="3E1EA2DD" w14:textId="77777777" w:rsidR="002D775D" w:rsidRPr="004D3426" w:rsidDel="00ED7123" w:rsidRDefault="002D775D" w:rsidP="00B94200">
            <w:pPr>
              <w:pStyle w:val="tabletext11"/>
              <w:tabs>
                <w:tab w:val="decimal" w:pos="1060"/>
              </w:tabs>
              <w:rPr>
                <w:del w:id="32178" w:author="Author"/>
              </w:rPr>
            </w:pPr>
            <w:del w:id="32179" w:author="Author">
              <w:r w:rsidRPr="004D3426" w:rsidDel="00ED7123">
                <w:delText>.95</w:delText>
              </w:r>
            </w:del>
          </w:p>
        </w:tc>
      </w:tr>
    </w:tbl>
    <w:p w14:paraId="0BD20E9E" w14:textId="77777777" w:rsidR="002D775D" w:rsidDel="00ED7123" w:rsidRDefault="002D775D" w:rsidP="001065E8">
      <w:pPr>
        <w:pStyle w:val="tablecaption"/>
        <w:rPr>
          <w:del w:id="32180" w:author="Author"/>
        </w:rPr>
      </w:pPr>
      <w:del w:id="32181" w:author="Author">
        <w:r w:rsidRPr="004D3426" w:rsidDel="00ED7123">
          <w:delText>Table 22.C.3.d. Physical Damage Coverages Factors</w:delText>
        </w:r>
      </w:del>
    </w:p>
    <w:p w14:paraId="1487693D" w14:textId="77777777" w:rsidR="002D775D" w:rsidDel="00ED7123" w:rsidRDefault="002D775D" w:rsidP="001065E8">
      <w:pPr>
        <w:pStyle w:val="isonormal"/>
        <w:jc w:val="left"/>
        <w:rPr>
          <w:del w:id="32182" w:author="Author"/>
        </w:rPr>
      </w:pPr>
    </w:p>
    <w:p w14:paraId="29DD1896" w14:textId="77777777" w:rsidR="002D775D" w:rsidDel="00ED7123" w:rsidRDefault="002D775D" w:rsidP="001065E8">
      <w:pPr>
        <w:pStyle w:val="isonormal"/>
        <w:rPr>
          <w:del w:id="32183" w:author="Author"/>
        </w:rPr>
        <w:sectPr w:rsidR="002D775D" w:rsidDel="00ED7123" w:rsidSect="001065E8">
          <w:pgSz w:w="12240" w:h="15840"/>
          <w:pgMar w:top="1735" w:right="960" w:bottom="1560" w:left="1200" w:header="575" w:footer="480" w:gutter="0"/>
          <w:cols w:space="480"/>
          <w:noEndnote/>
          <w:docGrid w:linePitch="245"/>
        </w:sectPr>
      </w:pPr>
    </w:p>
    <w:p w14:paraId="2204FAA6" w14:textId="77777777" w:rsidR="002D775D" w:rsidRPr="00665B53" w:rsidDel="00ED7123" w:rsidRDefault="002D775D" w:rsidP="001065E8">
      <w:pPr>
        <w:pStyle w:val="boxrule"/>
        <w:rPr>
          <w:del w:id="32184" w:author="Author"/>
        </w:rPr>
      </w:pPr>
      <w:del w:id="32185" w:author="Author">
        <w:r w:rsidRPr="00665B53" w:rsidDel="00ED7123">
          <w:lastRenderedPageBreak/>
          <w:delText>23.  TRUCKS, TRACTORS AND TRAILERS CLASSIFICATIONS</w:delText>
        </w:r>
      </w:del>
    </w:p>
    <w:p w14:paraId="34108913" w14:textId="77777777" w:rsidR="002D775D" w:rsidRPr="00665B53" w:rsidDel="00ED7123" w:rsidRDefault="002D775D" w:rsidP="001065E8">
      <w:pPr>
        <w:pStyle w:val="blocktext1"/>
        <w:suppressAutoHyphens/>
        <w:rPr>
          <w:del w:id="32186" w:author="Author"/>
        </w:rPr>
      </w:pPr>
      <w:del w:id="32187" w:author="Author">
        <w:r w:rsidRPr="00665B53" w:rsidDel="00ED7123">
          <w:delText xml:space="preserve">Table </w:delText>
        </w:r>
        <w:r w:rsidRPr="00665B53" w:rsidDel="00ED7123">
          <w:rPr>
            <w:b/>
            <w:bCs/>
          </w:rPr>
          <w:delText>23.B.5.c.</w:delText>
        </w:r>
        <w:r w:rsidRPr="00665B53" w:rsidDel="00ED7123">
          <w:delText xml:space="preserve"> is replaced by the following:</w:delText>
        </w:r>
      </w:del>
    </w:p>
    <w:p w14:paraId="79675E6A" w14:textId="77777777" w:rsidR="002D775D" w:rsidRPr="00665B53" w:rsidDel="00ED7123" w:rsidRDefault="002D775D" w:rsidP="001065E8">
      <w:pPr>
        <w:pStyle w:val="space4"/>
        <w:suppressAutoHyphens/>
        <w:rPr>
          <w:del w:id="32188"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520"/>
        <w:gridCol w:w="2200"/>
        <w:gridCol w:w="1260"/>
        <w:gridCol w:w="1260"/>
        <w:gridCol w:w="1435"/>
        <w:gridCol w:w="1436"/>
      </w:tblGrid>
      <w:tr w:rsidR="002D775D" w:rsidRPr="00665B53" w:rsidDel="00ED7123" w14:paraId="11153961" w14:textId="77777777" w:rsidTr="00B94200">
        <w:trPr>
          <w:trHeight w:val="190"/>
          <w:del w:id="32189" w:author="Author"/>
        </w:trPr>
        <w:tc>
          <w:tcPr>
            <w:tcW w:w="200" w:type="dxa"/>
          </w:tcPr>
          <w:p w14:paraId="0D9DF169" w14:textId="77777777" w:rsidR="002D775D" w:rsidRPr="00665B53" w:rsidDel="00ED7123" w:rsidRDefault="002D775D" w:rsidP="00B94200">
            <w:pPr>
              <w:pStyle w:val="tablehead"/>
              <w:suppressAutoHyphens/>
              <w:rPr>
                <w:del w:id="32190" w:author="Author"/>
              </w:rPr>
            </w:pPr>
          </w:p>
        </w:tc>
        <w:tc>
          <w:tcPr>
            <w:tcW w:w="2520" w:type="dxa"/>
            <w:tcBorders>
              <w:top w:val="single" w:sz="6" w:space="0" w:color="auto"/>
              <w:left w:val="single" w:sz="6" w:space="0" w:color="auto"/>
              <w:bottom w:val="nil"/>
              <w:right w:val="single" w:sz="6" w:space="0" w:color="auto"/>
            </w:tcBorders>
          </w:tcPr>
          <w:p w14:paraId="7F430801" w14:textId="77777777" w:rsidR="002D775D" w:rsidRPr="00665B53" w:rsidDel="00ED7123" w:rsidRDefault="002D775D" w:rsidP="00B94200">
            <w:pPr>
              <w:pStyle w:val="tablehead"/>
              <w:suppressAutoHyphens/>
              <w:rPr>
                <w:del w:id="32191" w:author="Author"/>
              </w:rPr>
            </w:pPr>
          </w:p>
        </w:tc>
        <w:tc>
          <w:tcPr>
            <w:tcW w:w="2200" w:type="dxa"/>
            <w:tcBorders>
              <w:top w:val="single" w:sz="6" w:space="0" w:color="auto"/>
              <w:left w:val="single" w:sz="6" w:space="0" w:color="auto"/>
              <w:bottom w:val="nil"/>
              <w:right w:val="single" w:sz="6" w:space="0" w:color="auto"/>
            </w:tcBorders>
          </w:tcPr>
          <w:p w14:paraId="49971DC7" w14:textId="77777777" w:rsidR="002D775D" w:rsidRPr="00665B53" w:rsidDel="00ED7123" w:rsidRDefault="002D775D" w:rsidP="00B94200">
            <w:pPr>
              <w:pStyle w:val="tablehead"/>
              <w:suppressAutoHyphens/>
              <w:rPr>
                <w:del w:id="32192" w:author="Author"/>
              </w:rPr>
            </w:pPr>
          </w:p>
        </w:tc>
        <w:tc>
          <w:tcPr>
            <w:tcW w:w="2520" w:type="dxa"/>
            <w:gridSpan w:val="2"/>
            <w:tcBorders>
              <w:top w:val="single" w:sz="6" w:space="0" w:color="auto"/>
              <w:left w:val="single" w:sz="6" w:space="0" w:color="auto"/>
              <w:bottom w:val="nil"/>
              <w:right w:val="single" w:sz="6" w:space="0" w:color="auto"/>
            </w:tcBorders>
          </w:tcPr>
          <w:p w14:paraId="455E283F" w14:textId="77777777" w:rsidR="002D775D" w:rsidRPr="00665B53" w:rsidDel="00ED7123" w:rsidRDefault="002D775D" w:rsidP="00B94200">
            <w:pPr>
              <w:pStyle w:val="tablehead"/>
              <w:suppressAutoHyphens/>
              <w:rPr>
                <w:del w:id="32193" w:author="Author"/>
              </w:rPr>
            </w:pPr>
          </w:p>
        </w:tc>
        <w:tc>
          <w:tcPr>
            <w:tcW w:w="2871" w:type="dxa"/>
            <w:gridSpan w:val="2"/>
            <w:tcBorders>
              <w:top w:val="single" w:sz="6" w:space="0" w:color="auto"/>
              <w:left w:val="single" w:sz="6" w:space="0" w:color="auto"/>
              <w:bottom w:val="single" w:sz="6" w:space="0" w:color="auto"/>
              <w:right w:val="single" w:sz="6" w:space="0" w:color="auto"/>
            </w:tcBorders>
          </w:tcPr>
          <w:p w14:paraId="483AC144" w14:textId="77777777" w:rsidR="002D775D" w:rsidRPr="00665B53" w:rsidDel="00ED7123" w:rsidRDefault="002D775D" w:rsidP="00B94200">
            <w:pPr>
              <w:pStyle w:val="tablehead"/>
              <w:suppressAutoHyphens/>
              <w:rPr>
                <w:del w:id="32194" w:author="Author"/>
              </w:rPr>
            </w:pPr>
            <w:del w:id="32195" w:author="Author">
              <w:r w:rsidRPr="00665B53" w:rsidDel="00ED7123">
                <w:delText>Radius Class</w:delText>
              </w:r>
            </w:del>
          </w:p>
        </w:tc>
      </w:tr>
      <w:tr w:rsidR="002D775D" w:rsidRPr="00665B53" w:rsidDel="00ED7123" w14:paraId="46D2C9DC" w14:textId="77777777" w:rsidTr="00B94200">
        <w:trPr>
          <w:trHeight w:val="190"/>
          <w:del w:id="32196" w:author="Author"/>
        </w:trPr>
        <w:tc>
          <w:tcPr>
            <w:tcW w:w="200" w:type="dxa"/>
          </w:tcPr>
          <w:p w14:paraId="7646F263" w14:textId="77777777" w:rsidR="002D775D" w:rsidRPr="00665B53" w:rsidDel="00ED7123" w:rsidRDefault="002D775D" w:rsidP="00B94200">
            <w:pPr>
              <w:pStyle w:val="tablehead"/>
              <w:suppressAutoHyphens/>
              <w:rPr>
                <w:del w:id="32197" w:author="Author"/>
              </w:rPr>
            </w:pPr>
          </w:p>
        </w:tc>
        <w:tc>
          <w:tcPr>
            <w:tcW w:w="2520" w:type="dxa"/>
            <w:tcBorders>
              <w:top w:val="nil"/>
              <w:left w:val="single" w:sz="6" w:space="0" w:color="auto"/>
              <w:bottom w:val="nil"/>
              <w:right w:val="single" w:sz="6" w:space="0" w:color="auto"/>
            </w:tcBorders>
          </w:tcPr>
          <w:p w14:paraId="1ACDA9FE" w14:textId="77777777" w:rsidR="002D775D" w:rsidRPr="00665B53" w:rsidDel="00ED7123" w:rsidRDefault="002D775D" w:rsidP="00B94200">
            <w:pPr>
              <w:pStyle w:val="tablehead"/>
              <w:suppressAutoHyphens/>
              <w:rPr>
                <w:del w:id="32198" w:author="Author"/>
              </w:rPr>
            </w:pPr>
          </w:p>
        </w:tc>
        <w:tc>
          <w:tcPr>
            <w:tcW w:w="2200" w:type="dxa"/>
            <w:tcBorders>
              <w:top w:val="nil"/>
              <w:left w:val="single" w:sz="6" w:space="0" w:color="auto"/>
              <w:bottom w:val="nil"/>
              <w:right w:val="single" w:sz="6" w:space="0" w:color="auto"/>
            </w:tcBorders>
          </w:tcPr>
          <w:p w14:paraId="5EFF29A6" w14:textId="77777777" w:rsidR="002D775D" w:rsidRPr="00665B53" w:rsidDel="00ED7123" w:rsidRDefault="002D775D" w:rsidP="00B94200">
            <w:pPr>
              <w:pStyle w:val="tablehead"/>
              <w:suppressAutoHyphens/>
              <w:rPr>
                <w:del w:id="32199" w:author="Author"/>
              </w:rPr>
            </w:pPr>
          </w:p>
        </w:tc>
        <w:tc>
          <w:tcPr>
            <w:tcW w:w="2520" w:type="dxa"/>
            <w:gridSpan w:val="2"/>
            <w:tcBorders>
              <w:top w:val="nil"/>
              <w:left w:val="single" w:sz="6" w:space="0" w:color="auto"/>
              <w:bottom w:val="nil"/>
              <w:right w:val="single" w:sz="6" w:space="0" w:color="auto"/>
            </w:tcBorders>
          </w:tcPr>
          <w:p w14:paraId="7DED9DDE" w14:textId="77777777" w:rsidR="002D775D" w:rsidRPr="00665B53" w:rsidDel="00ED7123" w:rsidRDefault="002D775D" w:rsidP="00B94200">
            <w:pPr>
              <w:pStyle w:val="tablehead"/>
              <w:suppressAutoHyphens/>
              <w:rPr>
                <w:del w:id="32200" w:author="Author"/>
              </w:rPr>
            </w:pPr>
          </w:p>
        </w:tc>
        <w:tc>
          <w:tcPr>
            <w:tcW w:w="2871" w:type="dxa"/>
            <w:gridSpan w:val="2"/>
            <w:tcBorders>
              <w:top w:val="single" w:sz="6" w:space="0" w:color="auto"/>
              <w:left w:val="single" w:sz="6" w:space="0" w:color="auto"/>
              <w:bottom w:val="single" w:sz="6" w:space="0" w:color="auto"/>
              <w:right w:val="single" w:sz="6" w:space="0" w:color="auto"/>
            </w:tcBorders>
          </w:tcPr>
          <w:p w14:paraId="1FCE4250" w14:textId="77777777" w:rsidR="002D775D" w:rsidRPr="00665B53" w:rsidDel="00ED7123" w:rsidRDefault="002D775D" w:rsidP="00B94200">
            <w:pPr>
              <w:pStyle w:val="tablehead"/>
              <w:suppressAutoHyphens/>
              <w:rPr>
                <w:del w:id="32201" w:author="Author"/>
              </w:rPr>
            </w:pPr>
            <w:del w:id="32202" w:author="Author">
              <w:r w:rsidRPr="00665B53" w:rsidDel="00ED7123">
                <w:delText>Long Distance (Over 200 Miles)</w:delText>
              </w:r>
            </w:del>
          </w:p>
        </w:tc>
      </w:tr>
      <w:tr w:rsidR="002D775D" w:rsidRPr="00665B53" w:rsidDel="00ED7123" w14:paraId="2109BAFE" w14:textId="77777777" w:rsidTr="00B94200">
        <w:trPr>
          <w:trHeight w:val="190"/>
          <w:del w:id="32203" w:author="Author"/>
        </w:trPr>
        <w:tc>
          <w:tcPr>
            <w:tcW w:w="200" w:type="dxa"/>
          </w:tcPr>
          <w:p w14:paraId="1F96CBC0" w14:textId="77777777" w:rsidR="002D775D" w:rsidRPr="00665B53" w:rsidDel="00ED7123" w:rsidRDefault="002D775D" w:rsidP="00B94200">
            <w:pPr>
              <w:pStyle w:val="tablehead"/>
              <w:suppressAutoHyphens/>
              <w:rPr>
                <w:del w:id="32204" w:author="Author"/>
              </w:rPr>
            </w:pPr>
          </w:p>
        </w:tc>
        <w:tc>
          <w:tcPr>
            <w:tcW w:w="2520" w:type="dxa"/>
            <w:tcBorders>
              <w:top w:val="nil"/>
              <w:left w:val="single" w:sz="6" w:space="0" w:color="auto"/>
              <w:bottom w:val="nil"/>
              <w:right w:val="single" w:sz="6" w:space="0" w:color="auto"/>
            </w:tcBorders>
          </w:tcPr>
          <w:p w14:paraId="77133B85" w14:textId="77777777" w:rsidR="002D775D" w:rsidRPr="00665B53" w:rsidDel="00ED7123" w:rsidRDefault="002D775D" w:rsidP="00B94200">
            <w:pPr>
              <w:pStyle w:val="tablehead"/>
              <w:suppressAutoHyphens/>
              <w:rPr>
                <w:del w:id="32205" w:author="Author"/>
              </w:rPr>
            </w:pPr>
            <w:del w:id="32206" w:author="Author">
              <w:r w:rsidRPr="00665B53" w:rsidDel="00ED7123">
                <w:delText>Size</w:delText>
              </w:r>
            </w:del>
          </w:p>
        </w:tc>
        <w:tc>
          <w:tcPr>
            <w:tcW w:w="2200" w:type="dxa"/>
            <w:tcBorders>
              <w:top w:val="nil"/>
              <w:left w:val="single" w:sz="6" w:space="0" w:color="auto"/>
              <w:bottom w:val="nil"/>
              <w:right w:val="single" w:sz="6" w:space="0" w:color="auto"/>
            </w:tcBorders>
          </w:tcPr>
          <w:p w14:paraId="37DF550D" w14:textId="77777777" w:rsidR="002D775D" w:rsidRPr="00665B53" w:rsidDel="00ED7123" w:rsidRDefault="002D775D" w:rsidP="00B94200">
            <w:pPr>
              <w:pStyle w:val="tablehead"/>
              <w:suppressAutoHyphens/>
              <w:rPr>
                <w:del w:id="32207" w:author="Author"/>
              </w:rPr>
            </w:pPr>
            <w:del w:id="32208" w:author="Author">
              <w:r w:rsidRPr="00665B53" w:rsidDel="00ED7123">
                <w:delText>Business Use</w:delText>
              </w:r>
            </w:del>
          </w:p>
        </w:tc>
        <w:tc>
          <w:tcPr>
            <w:tcW w:w="2520" w:type="dxa"/>
            <w:gridSpan w:val="2"/>
            <w:tcBorders>
              <w:top w:val="nil"/>
              <w:left w:val="single" w:sz="6" w:space="0" w:color="auto"/>
              <w:bottom w:val="nil"/>
              <w:right w:val="single" w:sz="6" w:space="0" w:color="auto"/>
            </w:tcBorders>
          </w:tcPr>
          <w:p w14:paraId="0DCEB7C1" w14:textId="77777777" w:rsidR="002D775D" w:rsidRPr="00665B53" w:rsidDel="00ED7123" w:rsidRDefault="002D775D" w:rsidP="00B94200">
            <w:pPr>
              <w:pStyle w:val="tablehead"/>
              <w:suppressAutoHyphens/>
              <w:rPr>
                <w:del w:id="32209" w:author="Author"/>
              </w:rPr>
            </w:pPr>
          </w:p>
        </w:tc>
        <w:tc>
          <w:tcPr>
            <w:tcW w:w="1435" w:type="dxa"/>
            <w:tcBorders>
              <w:top w:val="single" w:sz="6" w:space="0" w:color="auto"/>
              <w:left w:val="single" w:sz="6" w:space="0" w:color="auto"/>
              <w:bottom w:val="nil"/>
              <w:right w:val="single" w:sz="6" w:space="0" w:color="auto"/>
            </w:tcBorders>
          </w:tcPr>
          <w:p w14:paraId="4E6C2D65" w14:textId="77777777" w:rsidR="002D775D" w:rsidRPr="00665B53" w:rsidDel="00ED7123" w:rsidRDefault="002D775D" w:rsidP="00B94200">
            <w:pPr>
              <w:pStyle w:val="tablehead"/>
              <w:suppressAutoHyphens/>
              <w:rPr>
                <w:del w:id="32210" w:author="Author"/>
              </w:rPr>
            </w:pPr>
            <w:del w:id="32211" w:author="Author">
              <w:r w:rsidRPr="00665B53" w:rsidDel="00ED7123">
                <w:delText>Liability</w:delText>
              </w:r>
            </w:del>
          </w:p>
        </w:tc>
        <w:tc>
          <w:tcPr>
            <w:tcW w:w="1436" w:type="dxa"/>
            <w:tcBorders>
              <w:top w:val="single" w:sz="6" w:space="0" w:color="auto"/>
              <w:left w:val="nil"/>
              <w:bottom w:val="nil"/>
              <w:right w:val="single" w:sz="6" w:space="0" w:color="auto"/>
            </w:tcBorders>
          </w:tcPr>
          <w:p w14:paraId="27166412" w14:textId="77777777" w:rsidR="002D775D" w:rsidRPr="00665B53" w:rsidDel="00ED7123" w:rsidRDefault="002D775D" w:rsidP="00B94200">
            <w:pPr>
              <w:pStyle w:val="tablehead"/>
              <w:suppressAutoHyphens/>
              <w:rPr>
                <w:del w:id="32212" w:author="Author"/>
              </w:rPr>
            </w:pPr>
            <w:del w:id="32213" w:author="Author">
              <w:r w:rsidRPr="00665B53" w:rsidDel="00ED7123">
                <w:delText>Phys. Dam.</w:delText>
              </w:r>
            </w:del>
          </w:p>
        </w:tc>
      </w:tr>
      <w:tr w:rsidR="002D775D" w:rsidRPr="00665B53" w:rsidDel="00ED7123" w14:paraId="093BC3F1" w14:textId="77777777" w:rsidTr="00B94200">
        <w:trPr>
          <w:trHeight w:val="190"/>
          <w:del w:id="32214" w:author="Author"/>
        </w:trPr>
        <w:tc>
          <w:tcPr>
            <w:tcW w:w="200" w:type="dxa"/>
          </w:tcPr>
          <w:p w14:paraId="0D575B72" w14:textId="77777777" w:rsidR="002D775D" w:rsidRPr="00665B53" w:rsidDel="00ED7123" w:rsidRDefault="002D775D" w:rsidP="00B94200">
            <w:pPr>
              <w:pStyle w:val="tablehead"/>
              <w:suppressAutoHyphens/>
              <w:rPr>
                <w:del w:id="32215" w:author="Author"/>
              </w:rPr>
            </w:pPr>
          </w:p>
        </w:tc>
        <w:tc>
          <w:tcPr>
            <w:tcW w:w="2520" w:type="dxa"/>
            <w:tcBorders>
              <w:top w:val="nil"/>
              <w:left w:val="single" w:sz="6" w:space="0" w:color="auto"/>
              <w:bottom w:val="single" w:sz="6" w:space="0" w:color="auto"/>
              <w:right w:val="single" w:sz="6" w:space="0" w:color="auto"/>
            </w:tcBorders>
          </w:tcPr>
          <w:p w14:paraId="6B5BEE97" w14:textId="77777777" w:rsidR="002D775D" w:rsidRPr="00665B53" w:rsidDel="00ED7123" w:rsidRDefault="002D775D" w:rsidP="00B94200">
            <w:pPr>
              <w:pStyle w:val="tablehead"/>
              <w:suppressAutoHyphens/>
              <w:rPr>
                <w:del w:id="32216" w:author="Author"/>
              </w:rPr>
            </w:pPr>
            <w:del w:id="32217" w:author="Author">
              <w:r w:rsidRPr="00665B53" w:rsidDel="00ED7123">
                <w:delText>Class</w:delText>
              </w:r>
            </w:del>
          </w:p>
        </w:tc>
        <w:tc>
          <w:tcPr>
            <w:tcW w:w="2200" w:type="dxa"/>
            <w:tcBorders>
              <w:top w:val="nil"/>
              <w:left w:val="single" w:sz="6" w:space="0" w:color="auto"/>
              <w:bottom w:val="single" w:sz="6" w:space="0" w:color="auto"/>
              <w:right w:val="single" w:sz="6" w:space="0" w:color="auto"/>
            </w:tcBorders>
          </w:tcPr>
          <w:p w14:paraId="40DD1051" w14:textId="77777777" w:rsidR="002D775D" w:rsidRPr="00665B53" w:rsidDel="00ED7123" w:rsidRDefault="002D775D" w:rsidP="00B94200">
            <w:pPr>
              <w:pStyle w:val="tablehead"/>
              <w:suppressAutoHyphens/>
              <w:rPr>
                <w:del w:id="32218" w:author="Author"/>
              </w:rPr>
            </w:pPr>
            <w:del w:id="32219" w:author="Author">
              <w:r w:rsidRPr="00665B53" w:rsidDel="00ED7123">
                <w:delText>Class</w:delText>
              </w:r>
            </w:del>
          </w:p>
        </w:tc>
        <w:tc>
          <w:tcPr>
            <w:tcW w:w="2520" w:type="dxa"/>
            <w:gridSpan w:val="2"/>
            <w:tcBorders>
              <w:top w:val="nil"/>
              <w:left w:val="single" w:sz="6" w:space="0" w:color="auto"/>
              <w:bottom w:val="single" w:sz="6" w:space="0" w:color="auto"/>
              <w:right w:val="single" w:sz="6" w:space="0" w:color="auto"/>
            </w:tcBorders>
          </w:tcPr>
          <w:p w14:paraId="7BC7B7D5" w14:textId="77777777" w:rsidR="002D775D" w:rsidRPr="00665B53" w:rsidDel="00ED7123" w:rsidRDefault="002D775D" w:rsidP="00B94200">
            <w:pPr>
              <w:pStyle w:val="tablehead"/>
              <w:suppressAutoHyphens/>
              <w:rPr>
                <w:del w:id="32220" w:author="Author"/>
              </w:rPr>
            </w:pPr>
            <w:del w:id="32221" w:author="Author">
              <w:r w:rsidRPr="00665B53" w:rsidDel="00ED7123">
                <w:delText>Codes</w:delText>
              </w:r>
            </w:del>
          </w:p>
        </w:tc>
        <w:tc>
          <w:tcPr>
            <w:tcW w:w="1435" w:type="dxa"/>
            <w:tcBorders>
              <w:top w:val="nil"/>
              <w:left w:val="single" w:sz="6" w:space="0" w:color="auto"/>
              <w:bottom w:val="single" w:sz="6" w:space="0" w:color="auto"/>
              <w:right w:val="single" w:sz="6" w:space="0" w:color="auto"/>
            </w:tcBorders>
          </w:tcPr>
          <w:p w14:paraId="37E4605D" w14:textId="77777777" w:rsidR="002D775D" w:rsidRPr="00665B53" w:rsidDel="00ED7123" w:rsidRDefault="002D775D" w:rsidP="00B94200">
            <w:pPr>
              <w:pStyle w:val="tablehead"/>
              <w:suppressAutoHyphens/>
              <w:rPr>
                <w:del w:id="32222" w:author="Author"/>
              </w:rPr>
            </w:pPr>
            <w:del w:id="32223" w:author="Author">
              <w:r w:rsidRPr="00665B53" w:rsidDel="00ED7123">
                <w:delText>Factor</w:delText>
              </w:r>
            </w:del>
          </w:p>
        </w:tc>
        <w:tc>
          <w:tcPr>
            <w:tcW w:w="1436" w:type="dxa"/>
            <w:tcBorders>
              <w:top w:val="nil"/>
              <w:left w:val="nil"/>
              <w:bottom w:val="single" w:sz="6" w:space="0" w:color="auto"/>
              <w:right w:val="single" w:sz="6" w:space="0" w:color="auto"/>
            </w:tcBorders>
          </w:tcPr>
          <w:p w14:paraId="4F519E89" w14:textId="77777777" w:rsidR="002D775D" w:rsidRPr="00665B53" w:rsidDel="00ED7123" w:rsidRDefault="002D775D" w:rsidP="00B94200">
            <w:pPr>
              <w:pStyle w:val="tablehead"/>
              <w:suppressAutoHyphens/>
              <w:rPr>
                <w:del w:id="32224" w:author="Author"/>
              </w:rPr>
            </w:pPr>
            <w:del w:id="32225" w:author="Author">
              <w:r w:rsidRPr="00665B53" w:rsidDel="00ED7123">
                <w:delText>Factor</w:delText>
              </w:r>
            </w:del>
          </w:p>
        </w:tc>
      </w:tr>
      <w:tr w:rsidR="002D775D" w:rsidRPr="00665B53" w:rsidDel="00ED7123" w14:paraId="531B91D8" w14:textId="77777777" w:rsidTr="00B94200">
        <w:trPr>
          <w:cantSplit/>
          <w:trHeight w:val="190"/>
          <w:del w:id="32226" w:author="Author"/>
        </w:trPr>
        <w:tc>
          <w:tcPr>
            <w:tcW w:w="200" w:type="dxa"/>
            <w:tcBorders>
              <w:top w:val="nil"/>
              <w:left w:val="nil"/>
              <w:bottom w:val="nil"/>
              <w:right w:val="nil"/>
            </w:tcBorders>
          </w:tcPr>
          <w:p w14:paraId="54D8A3AE" w14:textId="77777777" w:rsidR="002D775D" w:rsidRPr="00665B53" w:rsidDel="00ED7123" w:rsidRDefault="002D775D" w:rsidP="00B94200">
            <w:pPr>
              <w:pStyle w:val="tabletext11"/>
              <w:suppressAutoHyphens/>
              <w:rPr>
                <w:del w:id="32227" w:author="Author"/>
              </w:rPr>
            </w:pPr>
            <w:del w:id="32228" w:author="Author">
              <w:r w:rsidRPr="00665B53" w:rsidDel="00ED7123">
                <w:br/>
              </w:r>
            </w:del>
          </w:p>
        </w:tc>
        <w:tc>
          <w:tcPr>
            <w:tcW w:w="2520" w:type="dxa"/>
            <w:tcBorders>
              <w:top w:val="single" w:sz="6" w:space="0" w:color="auto"/>
              <w:left w:val="single" w:sz="6" w:space="0" w:color="auto"/>
              <w:bottom w:val="nil"/>
              <w:right w:val="single" w:sz="6" w:space="0" w:color="auto"/>
            </w:tcBorders>
          </w:tcPr>
          <w:p w14:paraId="160C2DB8" w14:textId="77777777" w:rsidR="002D775D" w:rsidRPr="00665B53" w:rsidDel="00ED7123" w:rsidRDefault="002D775D" w:rsidP="00B94200">
            <w:pPr>
              <w:pStyle w:val="tabletext11"/>
              <w:suppressAutoHyphens/>
              <w:jc w:val="center"/>
              <w:rPr>
                <w:del w:id="32229" w:author="Author"/>
              </w:rPr>
            </w:pPr>
          </w:p>
        </w:tc>
        <w:tc>
          <w:tcPr>
            <w:tcW w:w="2200" w:type="dxa"/>
            <w:tcBorders>
              <w:top w:val="single" w:sz="6" w:space="0" w:color="auto"/>
              <w:left w:val="single" w:sz="6" w:space="0" w:color="auto"/>
              <w:bottom w:val="single" w:sz="6" w:space="0" w:color="auto"/>
              <w:right w:val="single" w:sz="6" w:space="0" w:color="auto"/>
            </w:tcBorders>
          </w:tcPr>
          <w:p w14:paraId="6C42A7B6" w14:textId="77777777" w:rsidR="002D775D" w:rsidRPr="00665B53" w:rsidDel="00ED7123" w:rsidRDefault="002D775D" w:rsidP="00B94200">
            <w:pPr>
              <w:pStyle w:val="tabletext11"/>
              <w:suppressAutoHyphens/>
              <w:jc w:val="center"/>
              <w:rPr>
                <w:del w:id="32230" w:author="Author"/>
              </w:rPr>
            </w:pPr>
            <w:del w:id="32231" w:author="Author">
              <w:r w:rsidRPr="00665B53" w:rsidDel="00ED7123">
                <w:rPr>
                  <w:b/>
                </w:rPr>
                <w:delText>Service</w:delText>
              </w:r>
            </w:del>
          </w:p>
        </w:tc>
        <w:tc>
          <w:tcPr>
            <w:tcW w:w="1260" w:type="dxa"/>
            <w:tcBorders>
              <w:top w:val="single" w:sz="6" w:space="0" w:color="auto"/>
              <w:left w:val="single" w:sz="6" w:space="0" w:color="auto"/>
              <w:bottom w:val="single" w:sz="6" w:space="0" w:color="auto"/>
              <w:right w:val="single" w:sz="6" w:space="0" w:color="auto"/>
            </w:tcBorders>
          </w:tcPr>
          <w:p w14:paraId="5428CFFA" w14:textId="77777777" w:rsidR="002D775D" w:rsidRPr="00665B53" w:rsidDel="00ED7123" w:rsidRDefault="002D775D" w:rsidP="00B94200">
            <w:pPr>
              <w:pStyle w:val="tabletext11"/>
              <w:suppressAutoHyphens/>
              <w:jc w:val="center"/>
              <w:rPr>
                <w:del w:id="32232" w:author="Author"/>
              </w:rPr>
            </w:pPr>
            <w:del w:id="32233" w:author="Author">
              <w:r w:rsidRPr="00665B53" w:rsidDel="00ED7123">
                <w:delText>Non-fleet</w:delText>
              </w:r>
              <w:r w:rsidRPr="00665B53" w:rsidDel="00ED7123">
                <w:br/>
                <w:delText>Fleet</w:delText>
              </w:r>
            </w:del>
          </w:p>
        </w:tc>
        <w:tc>
          <w:tcPr>
            <w:tcW w:w="1260" w:type="dxa"/>
            <w:tcBorders>
              <w:top w:val="single" w:sz="6" w:space="0" w:color="auto"/>
              <w:left w:val="single" w:sz="6" w:space="0" w:color="auto"/>
              <w:bottom w:val="single" w:sz="6" w:space="0" w:color="auto"/>
              <w:right w:val="single" w:sz="6" w:space="0" w:color="auto"/>
            </w:tcBorders>
          </w:tcPr>
          <w:p w14:paraId="3CBF8229" w14:textId="77777777" w:rsidR="002D775D" w:rsidRPr="00665B53" w:rsidDel="00ED7123" w:rsidRDefault="002D775D" w:rsidP="00B94200">
            <w:pPr>
              <w:pStyle w:val="tabletext11"/>
              <w:suppressAutoHyphens/>
              <w:jc w:val="center"/>
              <w:rPr>
                <w:del w:id="32234" w:author="Author"/>
              </w:rPr>
            </w:pPr>
            <w:del w:id="32235" w:author="Author">
              <w:r w:rsidRPr="00665B53" w:rsidDel="00ED7123">
                <w:delText>013 – –</w:delText>
              </w:r>
              <w:r w:rsidRPr="00665B53" w:rsidDel="00ED7123">
                <w:br/>
                <w:delText>016 – –</w:delText>
              </w:r>
            </w:del>
          </w:p>
        </w:tc>
        <w:tc>
          <w:tcPr>
            <w:tcW w:w="1435" w:type="dxa"/>
            <w:tcBorders>
              <w:top w:val="single" w:sz="6" w:space="0" w:color="auto"/>
              <w:left w:val="single" w:sz="6" w:space="0" w:color="auto"/>
              <w:bottom w:val="single" w:sz="6" w:space="0" w:color="auto"/>
              <w:right w:val="single" w:sz="6" w:space="0" w:color="auto"/>
            </w:tcBorders>
          </w:tcPr>
          <w:p w14:paraId="19F13EA8" w14:textId="77777777" w:rsidR="002D775D" w:rsidRPr="00665B53" w:rsidDel="00ED7123" w:rsidRDefault="002D775D" w:rsidP="00B94200">
            <w:pPr>
              <w:pStyle w:val="tabletext11"/>
              <w:suppressAutoHyphens/>
              <w:jc w:val="center"/>
              <w:rPr>
                <w:del w:id="32236" w:author="Author"/>
                <w:b/>
              </w:rPr>
            </w:pPr>
            <w:del w:id="32237" w:author="Author">
              <w:r w:rsidRPr="00665B53" w:rsidDel="00ED7123">
                <w:rPr>
                  <w:b/>
                </w:rPr>
                <w:delText>1.30</w:delText>
              </w:r>
            </w:del>
          </w:p>
        </w:tc>
        <w:tc>
          <w:tcPr>
            <w:tcW w:w="1436" w:type="dxa"/>
            <w:tcBorders>
              <w:top w:val="single" w:sz="6" w:space="0" w:color="auto"/>
              <w:left w:val="single" w:sz="6" w:space="0" w:color="auto"/>
              <w:bottom w:val="single" w:sz="6" w:space="0" w:color="auto"/>
              <w:right w:val="single" w:sz="6" w:space="0" w:color="auto"/>
            </w:tcBorders>
          </w:tcPr>
          <w:p w14:paraId="56FD6BC0" w14:textId="77777777" w:rsidR="002D775D" w:rsidRPr="00665B53" w:rsidDel="00ED7123" w:rsidRDefault="002D775D" w:rsidP="00B94200">
            <w:pPr>
              <w:pStyle w:val="tabletext11"/>
              <w:suppressAutoHyphens/>
              <w:jc w:val="center"/>
              <w:rPr>
                <w:del w:id="32238" w:author="Author"/>
                <w:b/>
              </w:rPr>
            </w:pPr>
            <w:del w:id="32239" w:author="Author">
              <w:r w:rsidRPr="00665B53" w:rsidDel="00ED7123">
                <w:rPr>
                  <w:b/>
                </w:rPr>
                <w:delText>1.20</w:delText>
              </w:r>
            </w:del>
          </w:p>
        </w:tc>
      </w:tr>
      <w:tr w:rsidR="002D775D" w:rsidRPr="00665B53" w:rsidDel="00ED7123" w14:paraId="2C8752CD" w14:textId="77777777" w:rsidTr="00B94200">
        <w:trPr>
          <w:cantSplit/>
          <w:trHeight w:val="190"/>
          <w:del w:id="32240" w:author="Author"/>
        </w:trPr>
        <w:tc>
          <w:tcPr>
            <w:tcW w:w="200" w:type="dxa"/>
            <w:tcBorders>
              <w:top w:val="nil"/>
              <w:left w:val="nil"/>
              <w:bottom w:val="nil"/>
              <w:right w:val="nil"/>
            </w:tcBorders>
          </w:tcPr>
          <w:p w14:paraId="63B6F74A" w14:textId="77777777" w:rsidR="002D775D" w:rsidRPr="00665B53" w:rsidDel="00ED7123" w:rsidRDefault="002D775D" w:rsidP="00B94200">
            <w:pPr>
              <w:pStyle w:val="tabletext11"/>
              <w:suppressAutoHyphens/>
              <w:rPr>
                <w:del w:id="32241" w:author="Author"/>
              </w:rPr>
            </w:pPr>
            <w:del w:id="32242" w:author="Author">
              <w:r w:rsidRPr="00665B53" w:rsidDel="00ED7123">
                <w:br/>
              </w:r>
            </w:del>
          </w:p>
        </w:tc>
        <w:tc>
          <w:tcPr>
            <w:tcW w:w="2520" w:type="dxa"/>
            <w:tcBorders>
              <w:top w:val="nil"/>
              <w:left w:val="single" w:sz="6" w:space="0" w:color="auto"/>
              <w:bottom w:val="nil"/>
              <w:right w:val="single" w:sz="6" w:space="0" w:color="auto"/>
            </w:tcBorders>
          </w:tcPr>
          <w:p w14:paraId="7D39BA54" w14:textId="77777777" w:rsidR="002D775D" w:rsidRPr="00665B53" w:rsidDel="00ED7123" w:rsidRDefault="002D775D" w:rsidP="00B94200">
            <w:pPr>
              <w:pStyle w:val="tabletext11"/>
              <w:suppressAutoHyphens/>
              <w:jc w:val="center"/>
              <w:rPr>
                <w:del w:id="32243" w:author="Author"/>
              </w:rPr>
            </w:pPr>
            <w:del w:id="32244" w:author="Author">
              <w:r w:rsidRPr="00665B53" w:rsidDel="00ED7123">
                <w:rPr>
                  <w:b/>
                </w:rPr>
                <w:delText>Light Trucks</w:delText>
              </w:r>
              <w:r w:rsidRPr="00665B53" w:rsidDel="00ED7123">
                <w:br/>
                <w:delText>(0 – 10,000 lbs.</w:delText>
              </w:r>
            </w:del>
          </w:p>
        </w:tc>
        <w:tc>
          <w:tcPr>
            <w:tcW w:w="2200" w:type="dxa"/>
            <w:tcBorders>
              <w:top w:val="single" w:sz="6" w:space="0" w:color="auto"/>
              <w:left w:val="single" w:sz="6" w:space="0" w:color="auto"/>
              <w:bottom w:val="single" w:sz="6" w:space="0" w:color="auto"/>
              <w:right w:val="single" w:sz="6" w:space="0" w:color="auto"/>
            </w:tcBorders>
          </w:tcPr>
          <w:p w14:paraId="2AAE30A9" w14:textId="77777777" w:rsidR="002D775D" w:rsidRPr="00665B53" w:rsidDel="00ED7123" w:rsidRDefault="002D775D" w:rsidP="00B94200">
            <w:pPr>
              <w:pStyle w:val="tabletext11"/>
              <w:suppressAutoHyphens/>
              <w:jc w:val="center"/>
              <w:rPr>
                <w:del w:id="32245" w:author="Author"/>
              </w:rPr>
            </w:pPr>
            <w:del w:id="32246" w:author="Author">
              <w:r w:rsidRPr="00665B53" w:rsidDel="00ED7123">
                <w:rPr>
                  <w:b/>
                </w:rPr>
                <w:delText>Retail</w:delText>
              </w:r>
            </w:del>
          </w:p>
        </w:tc>
        <w:tc>
          <w:tcPr>
            <w:tcW w:w="1260" w:type="dxa"/>
            <w:tcBorders>
              <w:top w:val="single" w:sz="6" w:space="0" w:color="auto"/>
              <w:left w:val="single" w:sz="6" w:space="0" w:color="auto"/>
              <w:bottom w:val="single" w:sz="6" w:space="0" w:color="auto"/>
              <w:right w:val="single" w:sz="6" w:space="0" w:color="auto"/>
            </w:tcBorders>
          </w:tcPr>
          <w:p w14:paraId="778D9EE1" w14:textId="77777777" w:rsidR="002D775D" w:rsidRPr="00665B53" w:rsidDel="00ED7123" w:rsidRDefault="002D775D" w:rsidP="00B94200">
            <w:pPr>
              <w:pStyle w:val="tabletext11"/>
              <w:suppressAutoHyphens/>
              <w:jc w:val="center"/>
              <w:rPr>
                <w:del w:id="32247" w:author="Author"/>
              </w:rPr>
            </w:pPr>
            <w:del w:id="32248" w:author="Author">
              <w:r w:rsidRPr="00665B53" w:rsidDel="00ED7123">
                <w:delText>Non-fleet</w:delText>
              </w:r>
              <w:r w:rsidRPr="00665B53" w:rsidDel="00ED7123">
                <w:br/>
                <w:delText>Fleet</w:delText>
              </w:r>
            </w:del>
          </w:p>
        </w:tc>
        <w:tc>
          <w:tcPr>
            <w:tcW w:w="1260" w:type="dxa"/>
            <w:tcBorders>
              <w:top w:val="single" w:sz="6" w:space="0" w:color="auto"/>
              <w:left w:val="single" w:sz="6" w:space="0" w:color="auto"/>
              <w:bottom w:val="single" w:sz="6" w:space="0" w:color="auto"/>
              <w:right w:val="single" w:sz="6" w:space="0" w:color="auto"/>
            </w:tcBorders>
          </w:tcPr>
          <w:p w14:paraId="0F1515A0" w14:textId="77777777" w:rsidR="002D775D" w:rsidRPr="00665B53" w:rsidDel="00ED7123" w:rsidRDefault="002D775D" w:rsidP="00B94200">
            <w:pPr>
              <w:pStyle w:val="tabletext11"/>
              <w:suppressAutoHyphens/>
              <w:jc w:val="center"/>
              <w:rPr>
                <w:del w:id="32249" w:author="Author"/>
              </w:rPr>
            </w:pPr>
            <w:del w:id="32250" w:author="Author">
              <w:r w:rsidRPr="00665B53" w:rsidDel="00ED7123">
                <w:delText>023 – –</w:delText>
              </w:r>
              <w:r w:rsidRPr="00665B53" w:rsidDel="00ED7123">
                <w:br/>
                <w:delText>026 – –</w:delText>
              </w:r>
            </w:del>
          </w:p>
        </w:tc>
        <w:tc>
          <w:tcPr>
            <w:tcW w:w="1435" w:type="dxa"/>
            <w:tcBorders>
              <w:top w:val="single" w:sz="6" w:space="0" w:color="auto"/>
              <w:left w:val="single" w:sz="6" w:space="0" w:color="auto"/>
              <w:bottom w:val="single" w:sz="6" w:space="0" w:color="auto"/>
              <w:right w:val="single" w:sz="6" w:space="0" w:color="auto"/>
            </w:tcBorders>
          </w:tcPr>
          <w:p w14:paraId="36EB6694" w14:textId="77777777" w:rsidR="002D775D" w:rsidRPr="00665B53" w:rsidDel="00ED7123" w:rsidRDefault="002D775D" w:rsidP="00B94200">
            <w:pPr>
              <w:pStyle w:val="tabletext11"/>
              <w:suppressAutoHyphens/>
              <w:jc w:val="center"/>
              <w:rPr>
                <w:del w:id="32251" w:author="Author"/>
                <w:b/>
              </w:rPr>
            </w:pPr>
            <w:del w:id="32252" w:author="Author">
              <w:r w:rsidRPr="00665B53" w:rsidDel="00ED7123">
                <w:rPr>
                  <w:b/>
                </w:rPr>
                <w:delText>1.80</w:delText>
              </w:r>
            </w:del>
          </w:p>
        </w:tc>
        <w:tc>
          <w:tcPr>
            <w:tcW w:w="1436" w:type="dxa"/>
            <w:tcBorders>
              <w:top w:val="single" w:sz="6" w:space="0" w:color="auto"/>
              <w:left w:val="single" w:sz="6" w:space="0" w:color="auto"/>
              <w:bottom w:val="single" w:sz="6" w:space="0" w:color="auto"/>
              <w:right w:val="single" w:sz="6" w:space="0" w:color="auto"/>
            </w:tcBorders>
          </w:tcPr>
          <w:p w14:paraId="7FCB123B" w14:textId="77777777" w:rsidR="002D775D" w:rsidRPr="00665B53" w:rsidDel="00ED7123" w:rsidRDefault="002D775D" w:rsidP="00B94200">
            <w:pPr>
              <w:pStyle w:val="tabletext11"/>
              <w:suppressAutoHyphens/>
              <w:jc w:val="center"/>
              <w:rPr>
                <w:del w:id="32253" w:author="Author"/>
                <w:b/>
              </w:rPr>
            </w:pPr>
            <w:del w:id="32254" w:author="Author">
              <w:r w:rsidRPr="00665B53" w:rsidDel="00ED7123">
                <w:rPr>
                  <w:b/>
                </w:rPr>
                <w:delText>1.25</w:delText>
              </w:r>
            </w:del>
          </w:p>
        </w:tc>
      </w:tr>
      <w:tr w:rsidR="002D775D" w:rsidRPr="00665B53" w:rsidDel="00ED7123" w14:paraId="555ECC76" w14:textId="77777777" w:rsidTr="00B94200">
        <w:trPr>
          <w:cantSplit/>
          <w:trHeight w:val="190"/>
          <w:del w:id="32255" w:author="Author"/>
        </w:trPr>
        <w:tc>
          <w:tcPr>
            <w:tcW w:w="200" w:type="dxa"/>
            <w:tcBorders>
              <w:top w:val="nil"/>
              <w:left w:val="nil"/>
              <w:bottom w:val="nil"/>
              <w:right w:val="nil"/>
            </w:tcBorders>
          </w:tcPr>
          <w:p w14:paraId="5E805591" w14:textId="77777777" w:rsidR="002D775D" w:rsidRPr="00665B53" w:rsidDel="00ED7123" w:rsidRDefault="002D775D" w:rsidP="00B94200">
            <w:pPr>
              <w:pStyle w:val="tabletext11"/>
              <w:suppressAutoHyphens/>
              <w:rPr>
                <w:del w:id="32256" w:author="Author"/>
              </w:rPr>
            </w:pPr>
            <w:del w:id="32257" w:author="Author">
              <w:r w:rsidRPr="00665B53" w:rsidDel="00ED7123">
                <w:br/>
              </w:r>
            </w:del>
          </w:p>
        </w:tc>
        <w:tc>
          <w:tcPr>
            <w:tcW w:w="2520" w:type="dxa"/>
            <w:tcBorders>
              <w:top w:val="nil"/>
              <w:left w:val="single" w:sz="6" w:space="0" w:color="auto"/>
              <w:bottom w:val="nil"/>
              <w:right w:val="single" w:sz="6" w:space="0" w:color="auto"/>
            </w:tcBorders>
          </w:tcPr>
          <w:p w14:paraId="7C5F865F" w14:textId="77777777" w:rsidR="002D775D" w:rsidRPr="00665B53" w:rsidDel="00ED7123" w:rsidRDefault="002D775D" w:rsidP="00B94200">
            <w:pPr>
              <w:pStyle w:val="tabletext11"/>
              <w:suppressAutoHyphens/>
              <w:jc w:val="center"/>
              <w:rPr>
                <w:del w:id="32258" w:author="Author"/>
              </w:rPr>
            </w:pPr>
            <w:del w:id="32259" w:author="Author">
              <w:r w:rsidRPr="00665B53" w:rsidDel="00ED7123">
                <w:delText>GVWR)</w:delText>
              </w:r>
            </w:del>
          </w:p>
        </w:tc>
        <w:tc>
          <w:tcPr>
            <w:tcW w:w="2200" w:type="dxa"/>
            <w:tcBorders>
              <w:top w:val="single" w:sz="6" w:space="0" w:color="auto"/>
              <w:left w:val="single" w:sz="6" w:space="0" w:color="auto"/>
              <w:bottom w:val="nil"/>
              <w:right w:val="single" w:sz="6" w:space="0" w:color="auto"/>
            </w:tcBorders>
          </w:tcPr>
          <w:p w14:paraId="77B2DD86" w14:textId="77777777" w:rsidR="002D775D" w:rsidRPr="00665B53" w:rsidDel="00ED7123" w:rsidRDefault="002D775D" w:rsidP="00B94200">
            <w:pPr>
              <w:pStyle w:val="tabletext11"/>
              <w:suppressAutoHyphens/>
              <w:jc w:val="center"/>
              <w:rPr>
                <w:del w:id="32260" w:author="Author"/>
              </w:rPr>
            </w:pPr>
            <w:del w:id="32261" w:author="Author">
              <w:r w:rsidRPr="00665B53" w:rsidDel="00ED7123">
                <w:rPr>
                  <w:b/>
                </w:rPr>
                <w:delText>Commercial</w:delText>
              </w:r>
            </w:del>
          </w:p>
        </w:tc>
        <w:tc>
          <w:tcPr>
            <w:tcW w:w="1260" w:type="dxa"/>
            <w:tcBorders>
              <w:top w:val="single" w:sz="6" w:space="0" w:color="auto"/>
              <w:left w:val="single" w:sz="6" w:space="0" w:color="auto"/>
              <w:bottom w:val="nil"/>
              <w:right w:val="single" w:sz="6" w:space="0" w:color="auto"/>
            </w:tcBorders>
          </w:tcPr>
          <w:p w14:paraId="23E956FE" w14:textId="77777777" w:rsidR="002D775D" w:rsidRPr="00665B53" w:rsidDel="00ED7123" w:rsidRDefault="002D775D" w:rsidP="00B94200">
            <w:pPr>
              <w:pStyle w:val="tabletext11"/>
              <w:suppressAutoHyphens/>
              <w:jc w:val="center"/>
              <w:rPr>
                <w:del w:id="32262" w:author="Author"/>
              </w:rPr>
            </w:pPr>
            <w:del w:id="32263" w:author="Author">
              <w:r w:rsidRPr="00665B53" w:rsidDel="00ED7123">
                <w:delText>Non-fleet</w:delText>
              </w:r>
              <w:r w:rsidRPr="00665B53" w:rsidDel="00ED7123">
                <w:br/>
                <w:delText>Fleet</w:delText>
              </w:r>
            </w:del>
          </w:p>
        </w:tc>
        <w:tc>
          <w:tcPr>
            <w:tcW w:w="1260" w:type="dxa"/>
            <w:tcBorders>
              <w:top w:val="single" w:sz="6" w:space="0" w:color="auto"/>
              <w:left w:val="single" w:sz="6" w:space="0" w:color="auto"/>
              <w:bottom w:val="nil"/>
              <w:right w:val="single" w:sz="6" w:space="0" w:color="auto"/>
            </w:tcBorders>
          </w:tcPr>
          <w:p w14:paraId="49BB04BF" w14:textId="77777777" w:rsidR="002D775D" w:rsidRPr="00665B53" w:rsidDel="00ED7123" w:rsidRDefault="002D775D" w:rsidP="00B94200">
            <w:pPr>
              <w:pStyle w:val="tabletext11"/>
              <w:suppressAutoHyphens/>
              <w:jc w:val="center"/>
              <w:rPr>
                <w:del w:id="32264" w:author="Author"/>
              </w:rPr>
            </w:pPr>
            <w:del w:id="32265" w:author="Author">
              <w:r w:rsidRPr="00665B53" w:rsidDel="00ED7123">
                <w:delText>033 – –</w:delText>
              </w:r>
              <w:r w:rsidRPr="00665B53" w:rsidDel="00ED7123">
                <w:br/>
                <w:delText>036 – –</w:delText>
              </w:r>
            </w:del>
          </w:p>
        </w:tc>
        <w:tc>
          <w:tcPr>
            <w:tcW w:w="1435" w:type="dxa"/>
            <w:tcBorders>
              <w:top w:val="single" w:sz="6" w:space="0" w:color="auto"/>
              <w:left w:val="single" w:sz="6" w:space="0" w:color="auto"/>
              <w:bottom w:val="nil"/>
              <w:right w:val="single" w:sz="6" w:space="0" w:color="auto"/>
            </w:tcBorders>
          </w:tcPr>
          <w:p w14:paraId="26B1EF40" w14:textId="77777777" w:rsidR="002D775D" w:rsidRPr="00665B53" w:rsidDel="00ED7123" w:rsidRDefault="002D775D" w:rsidP="00B94200">
            <w:pPr>
              <w:pStyle w:val="tabletext11"/>
              <w:suppressAutoHyphens/>
              <w:jc w:val="center"/>
              <w:rPr>
                <w:del w:id="32266" w:author="Author"/>
                <w:b/>
              </w:rPr>
            </w:pPr>
            <w:del w:id="32267" w:author="Author">
              <w:r w:rsidRPr="00665B53" w:rsidDel="00ED7123">
                <w:rPr>
                  <w:b/>
                </w:rPr>
                <w:delText>1.65</w:delText>
              </w:r>
            </w:del>
          </w:p>
        </w:tc>
        <w:tc>
          <w:tcPr>
            <w:tcW w:w="1436" w:type="dxa"/>
            <w:tcBorders>
              <w:top w:val="single" w:sz="6" w:space="0" w:color="auto"/>
              <w:left w:val="single" w:sz="6" w:space="0" w:color="auto"/>
              <w:bottom w:val="nil"/>
              <w:right w:val="single" w:sz="6" w:space="0" w:color="auto"/>
            </w:tcBorders>
          </w:tcPr>
          <w:p w14:paraId="13343841" w14:textId="77777777" w:rsidR="002D775D" w:rsidRPr="00665B53" w:rsidDel="00ED7123" w:rsidRDefault="002D775D" w:rsidP="00B94200">
            <w:pPr>
              <w:pStyle w:val="tabletext11"/>
              <w:suppressAutoHyphens/>
              <w:jc w:val="center"/>
              <w:rPr>
                <w:del w:id="32268" w:author="Author"/>
                <w:b/>
              </w:rPr>
            </w:pPr>
            <w:del w:id="32269" w:author="Author">
              <w:r w:rsidRPr="00665B53" w:rsidDel="00ED7123">
                <w:rPr>
                  <w:b/>
                </w:rPr>
                <w:delText>1.30</w:delText>
              </w:r>
            </w:del>
          </w:p>
        </w:tc>
      </w:tr>
      <w:tr w:rsidR="002D775D" w:rsidRPr="00665B53" w:rsidDel="00ED7123" w14:paraId="07090AB5" w14:textId="77777777" w:rsidTr="00B94200">
        <w:trPr>
          <w:cantSplit/>
          <w:trHeight w:val="190"/>
          <w:del w:id="32270" w:author="Author"/>
        </w:trPr>
        <w:tc>
          <w:tcPr>
            <w:tcW w:w="200" w:type="dxa"/>
            <w:tcBorders>
              <w:top w:val="nil"/>
              <w:left w:val="nil"/>
              <w:bottom w:val="nil"/>
              <w:right w:val="nil"/>
            </w:tcBorders>
          </w:tcPr>
          <w:p w14:paraId="30D6A335" w14:textId="77777777" w:rsidR="002D775D" w:rsidRPr="00665B53" w:rsidDel="00ED7123" w:rsidRDefault="002D775D" w:rsidP="00B94200">
            <w:pPr>
              <w:pStyle w:val="tabletext11"/>
              <w:suppressAutoHyphens/>
              <w:jc w:val="center"/>
              <w:rPr>
                <w:del w:id="32271" w:author="Author"/>
                <w:b/>
              </w:rPr>
            </w:pPr>
          </w:p>
        </w:tc>
        <w:tc>
          <w:tcPr>
            <w:tcW w:w="2520" w:type="dxa"/>
            <w:tcBorders>
              <w:top w:val="single" w:sz="6" w:space="0" w:color="auto"/>
              <w:left w:val="single" w:sz="6" w:space="0" w:color="auto"/>
              <w:bottom w:val="single" w:sz="6" w:space="0" w:color="auto"/>
              <w:right w:val="nil"/>
            </w:tcBorders>
          </w:tcPr>
          <w:p w14:paraId="35400803" w14:textId="77777777" w:rsidR="002D775D" w:rsidRPr="00665B53" w:rsidDel="00ED7123" w:rsidRDefault="002D775D" w:rsidP="00B94200">
            <w:pPr>
              <w:pStyle w:val="tabletext11"/>
              <w:suppressAutoHyphens/>
              <w:jc w:val="center"/>
              <w:rPr>
                <w:del w:id="32272" w:author="Author"/>
                <w:b/>
              </w:rPr>
            </w:pPr>
          </w:p>
        </w:tc>
        <w:tc>
          <w:tcPr>
            <w:tcW w:w="2200" w:type="dxa"/>
            <w:tcBorders>
              <w:top w:val="single" w:sz="6" w:space="0" w:color="auto"/>
              <w:left w:val="nil"/>
              <w:bottom w:val="single" w:sz="6" w:space="0" w:color="auto"/>
              <w:right w:val="nil"/>
            </w:tcBorders>
          </w:tcPr>
          <w:p w14:paraId="74803A2C" w14:textId="77777777" w:rsidR="002D775D" w:rsidRPr="00665B53" w:rsidDel="00ED7123" w:rsidRDefault="002D775D" w:rsidP="00B94200">
            <w:pPr>
              <w:pStyle w:val="tabletext11"/>
              <w:suppressAutoHyphens/>
              <w:jc w:val="center"/>
              <w:rPr>
                <w:del w:id="32273" w:author="Author"/>
                <w:b/>
              </w:rPr>
            </w:pPr>
          </w:p>
        </w:tc>
        <w:tc>
          <w:tcPr>
            <w:tcW w:w="1260" w:type="dxa"/>
            <w:tcBorders>
              <w:top w:val="single" w:sz="6" w:space="0" w:color="auto"/>
              <w:left w:val="nil"/>
              <w:bottom w:val="single" w:sz="6" w:space="0" w:color="auto"/>
              <w:right w:val="nil"/>
            </w:tcBorders>
          </w:tcPr>
          <w:p w14:paraId="76449714" w14:textId="77777777" w:rsidR="002D775D" w:rsidRPr="00665B53" w:rsidDel="00ED7123" w:rsidRDefault="002D775D" w:rsidP="00B94200">
            <w:pPr>
              <w:pStyle w:val="tabletext11"/>
              <w:suppressAutoHyphens/>
              <w:jc w:val="center"/>
              <w:rPr>
                <w:del w:id="32274" w:author="Author"/>
                <w:b/>
              </w:rPr>
            </w:pPr>
          </w:p>
        </w:tc>
        <w:tc>
          <w:tcPr>
            <w:tcW w:w="1260" w:type="dxa"/>
            <w:tcBorders>
              <w:top w:val="single" w:sz="6" w:space="0" w:color="auto"/>
              <w:left w:val="nil"/>
              <w:bottom w:val="single" w:sz="6" w:space="0" w:color="auto"/>
              <w:right w:val="nil"/>
            </w:tcBorders>
          </w:tcPr>
          <w:p w14:paraId="4064C616" w14:textId="77777777" w:rsidR="002D775D" w:rsidRPr="00665B53" w:rsidDel="00ED7123" w:rsidRDefault="002D775D" w:rsidP="00B94200">
            <w:pPr>
              <w:pStyle w:val="tabletext11"/>
              <w:suppressAutoHyphens/>
              <w:jc w:val="center"/>
              <w:rPr>
                <w:del w:id="32275" w:author="Author"/>
                <w:b/>
              </w:rPr>
            </w:pPr>
          </w:p>
        </w:tc>
        <w:tc>
          <w:tcPr>
            <w:tcW w:w="2871" w:type="dxa"/>
            <w:gridSpan w:val="2"/>
            <w:tcBorders>
              <w:top w:val="single" w:sz="6" w:space="0" w:color="auto"/>
              <w:left w:val="nil"/>
              <w:bottom w:val="single" w:sz="6" w:space="0" w:color="auto"/>
              <w:right w:val="single" w:sz="6" w:space="0" w:color="auto"/>
            </w:tcBorders>
          </w:tcPr>
          <w:p w14:paraId="75102284" w14:textId="77777777" w:rsidR="002D775D" w:rsidRPr="00665B53" w:rsidDel="00ED7123" w:rsidRDefault="002D775D" w:rsidP="00B94200">
            <w:pPr>
              <w:pStyle w:val="tabletext11"/>
              <w:suppressAutoHyphens/>
              <w:jc w:val="center"/>
              <w:rPr>
                <w:del w:id="32276" w:author="Author"/>
                <w:b/>
              </w:rPr>
            </w:pPr>
            <w:del w:id="32277" w:author="Author">
              <w:r w:rsidRPr="00665B53" w:rsidDel="00ED7123">
                <w:rPr>
                  <w:b/>
                </w:rPr>
                <w:delText>ZONE-RATED</w:delText>
              </w:r>
            </w:del>
          </w:p>
        </w:tc>
      </w:tr>
      <w:tr w:rsidR="002D775D" w:rsidRPr="00665B53" w:rsidDel="00ED7123" w14:paraId="4F2A6DB0" w14:textId="77777777" w:rsidTr="00B94200">
        <w:trPr>
          <w:cantSplit/>
          <w:trHeight w:val="190"/>
          <w:del w:id="32278" w:author="Author"/>
        </w:trPr>
        <w:tc>
          <w:tcPr>
            <w:tcW w:w="200" w:type="dxa"/>
            <w:tcBorders>
              <w:top w:val="nil"/>
              <w:left w:val="nil"/>
              <w:bottom w:val="nil"/>
              <w:right w:val="nil"/>
            </w:tcBorders>
          </w:tcPr>
          <w:p w14:paraId="00EC72D6" w14:textId="77777777" w:rsidR="002D775D" w:rsidRPr="00665B53" w:rsidDel="00ED7123" w:rsidRDefault="002D775D" w:rsidP="00B94200">
            <w:pPr>
              <w:pStyle w:val="tabletext11"/>
              <w:suppressAutoHyphens/>
              <w:rPr>
                <w:del w:id="32279" w:author="Author"/>
              </w:rPr>
            </w:pPr>
            <w:del w:id="32280" w:author="Author">
              <w:r w:rsidRPr="00665B53" w:rsidDel="00ED7123">
                <w:br/>
              </w:r>
            </w:del>
          </w:p>
        </w:tc>
        <w:tc>
          <w:tcPr>
            <w:tcW w:w="2520" w:type="dxa"/>
            <w:tcBorders>
              <w:top w:val="single" w:sz="6" w:space="0" w:color="auto"/>
              <w:left w:val="single" w:sz="6" w:space="0" w:color="auto"/>
              <w:bottom w:val="nil"/>
              <w:right w:val="single" w:sz="6" w:space="0" w:color="auto"/>
            </w:tcBorders>
          </w:tcPr>
          <w:p w14:paraId="09FE2E3F" w14:textId="77777777" w:rsidR="002D775D" w:rsidRPr="00665B53" w:rsidDel="00ED7123" w:rsidRDefault="002D775D" w:rsidP="00B94200">
            <w:pPr>
              <w:pStyle w:val="tabletext11"/>
              <w:suppressAutoHyphens/>
              <w:jc w:val="center"/>
              <w:rPr>
                <w:del w:id="32281" w:author="Author"/>
              </w:rPr>
            </w:pPr>
          </w:p>
        </w:tc>
        <w:tc>
          <w:tcPr>
            <w:tcW w:w="2200" w:type="dxa"/>
            <w:tcBorders>
              <w:top w:val="single" w:sz="6" w:space="0" w:color="auto"/>
              <w:left w:val="single" w:sz="6" w:space="0" w:color="auto"/>
              <w:bottom w:val="single" w:sz="6" w:space="0" w:color="auto"/>
              <w:right w:val="single" w:sz="6" w:space="0" w:color="auto"/>
            </w:tcBorders>
          </w:tcPr>
          <w:p w14:paraId="7740EAB2" w14:textId="77777777" w:rsidR="002D775D" w:rsidRPr="00665B53" w:rsidDel="00ED7123" w:rsidRDefault="002D775D" w:rsidP="00B94200">
            <w:pPr>
              <w:pStyle w:val="tabletext11"/>
              <w:suppressAutoHyphens/>
              <w:jc w:val="center"/>
              <w:rPr>
                <w:del w:id="32282" w:author="Author"/>
              </w:rPr>
            </w:pPr>
            <w:del w:id="32283" w:author="Author">
              <w:r w:rsidRPr="00665B53" w:rsidDel="00ED7123">
                <w:rPr>
                  <w:b/>
                </w:rPr>
                <w:delText>Service</w:delText>
              </w:r>
            </w:del>
          </w:p>
        </w:tc>
        <w:tc>
          <w:tcPr>
            <w:tcW w:w="1260" w:type="dxa"/>
            <w:tcBorders>
              <w:top w:val="single" w:sz="6" w:space="0" w:color="auto"/>
              <w:left w:val="single" w:sz="6" w:space="0" w:color="auto"/>
              <w:bottom w:val="single" w:sz="6" w:space="0" w:color="auto"/>
              <w:right w:val="single" w:sz="6" w:space="0" w:color="auto"/>
            </w:tcBorders>
          </w:tcPr>
          <w:p w14:paraId="1078A2C5" w14:textId="77777777" w:rsidR="002D775D" w:rsidRPr="00665B53" w:rsidDel="00ED7123" w:rsidRDefault="002D775D" w:rsidP="00B94200">
            <w:pPr>
              <w:pStyle w:val="tabletext11"/>
              <w:suppressAutoHyphens/>
              <w:jc w:val="center"/>
              <w:rPr>
                <w:del w:id="32284" w:author="Author"/>
              </w:rPr>
            </w:pPr>
            <w:del w:id="32285" w:author="Author">
              <w:r w:rsidRPr="00665B53" w:rsidDel="00ED7123">
                <w:delText>Non-fleet</w:delText>
              </w:r>
              <w:r w:rsidRPr="00665B53" w:rsidDel="00ED7123">
                <w:br/>
                <w:delText>Fleet</w:delText>
              </w:r>
            </w:del>
          </w:p>
        </w:tc>
        <w:tc>
          <w:tcPr>
            <w:tcW w:w="1260" w:type="dxa"/>
            <w:tcBorders>
              <w:top w:val="single" w:sz="6" w:space="0" w:color="auto"/>
              <w:left w:val="single" w:sz="6" w:space="0" w:color="auto"/>
              <w:bottom w:val="single" w:sz="6" w:space="0" w:color="auto"/>
              <w:right w:val="single" w:sz="6" w:space="0" w:color="auto"/>
            </w:tcBorders>
          </w:tcPr>
          <w:p w14:paraId="7F09113E" w14:textId="77777777" w:rsidR="002D775D" w:rsidRPr="00665B53" w:rsidDel="00ED7123" w:rsidRDefault="002D775D" w:rsidP="00B94200">
            <w:pPr>
              <w:pStyle w:val="tabletext11"/>
              <w:suppressAutoHyphens/>
              <w:jc w:val="center"/>
              <w:rPr>
                <w:del w:id="32286" w:author="Author"/>
              </w:rPr>
            </w:pPr>
            <w:del w:id="32287" w:author="Author">
              <w:r w:rsidRPr="00665B53" w:rsidDel="00ED7123">
                <w:delText>213 – –</w:delText>
              </w:r>
              <w:r w:rsidRPr="00665B53" w:rsidDel="00ED7123">
                <w:br/>
                <w:delText>216 – –</w:delText>
              </w:r>
            </w:del>
          </w:p>
        </w:tc>
        <w:tc>
          <w:tcPr>
            <w:tcW w:w="1435" w:type="dxa"/>
            <w:tcBorders>
              <w:top w:val="single" w:sz="6" w:space="0" w:color="auto"/>
              <w:left w:val="single" w:sz="6" w:space="0" w:color="auto"/>
              <w:bottom w:val="single" w:sz="6" w:space="0" w:color="auto"/>
              <w:right w:val="single" w:sz="6" w:space="0" w:color="auto"/>
            </w:tcBorders>
          </w:tcPr>
          <w:p w14:paraId="19E761C6" w14:textId="77777777" w:rsidR="002D775D" w:rsidRPr="00665B53" w:rsidDel="00ED7123" w:rsidRDefault="002D775D" w:rsidP="00B94200">
            <w:pPr>
              <w:pStyle w:val="tabletext11"/>
              <w:suppressAutoHyphens/>
              <w:jc w:val="center"/>
              <w:rPr>
                <w:del w:id="32288" w:author="Author"/>
                <w:b/>
              </w:rPr>
            </w:pPr>
            <w:del w:id="32289" w:author="Author">
              <w:r w:rsidRPr="00665B53" w:rsidDel="00ED7123">
                <w:rPr>
                  <w:b/>
                </w:rPr>
                <w:delText>0.82</w:delText>
              </w:r>
            </w:del>
          </w:p>
        </w:tc>
        <w:tc>
          <w:tcPr>
            <w:tcW w:w="1436" w:type="dxa"/>
            <w:tcBorders>
              <w:top w:val="single" w:sz="6" w:space="0" w:color="auto"/>
              <w:left w:val="single" w:sz="6" w:space="0" w:color="auto"/>
              <w:bottom w:val="single" w:sz="6" w:space="0" w:color="auto"/>
              <w:right w:val="single" w:sz="6" w:space="0" w:color="auto"/>
            </w:tcBorders>
          </w:tcPr>
          <w:p w14:paraId="5C9EB248" w14:textId="77777777" w:rsidR="002D775D" w:rsidRPr="00665B53" w:rsidDel="00ED7123" w:rsidRDefault="002D775D" w:rsidP="00B94200">
            <w:pPr>
              <w:pStyle w:val="tabletext11"/>
              <w:suppressAutoHyphens/>
              <w:jc w:val="center"/>
              <w:rPr>
                <w:del w:id="32290" w:author="Author"/>
                <w:b/>
              </w:rPr>
            </w:pPr>
            <w:del w:id="32291" w:author="Author">
              <w:r w:rsidRPr="00665B53" w:rsidDel="00ED7123">
                <w:rPr>
                  <w:b/>
                </w:rPr>
                <w:delText>1.00</w:delText>
              </w:r>
            </w:del>
          </w:p>
        </w:tc>
      </w:tr>
      <w:tr w:rsidR="002D775D" w:rsidRPr="00665B53" w:rsidDel="00ED7123" w14:paraId="299BAE47" w14:textId="77777777" w:rsidTr="00B94200">
        <w:trPr>
          <w:cantSplit/>
          <w:trHeight w:val="190"/>
          <w:del w:id="32292" w:author="Author"/>
        </w:trPr>
        <w:tc>
          <w:tcPr>
            <w:tcW w:w="200" w:type="dxa"/>
            <w:tcBorders>
              <w:top w:val="nil"/>
              <w:left w:val="nil"/>
              <w:bottom w:val="nil"/>
              <w:right w:val="nil"/>
            </w:tcBorders>
          </w:tcPr>
          <w:p w14:paraId="29BEEA9B" w14:textId="77777777" w:rsidR="002D775D" w:rsidRPr="00665B53" w:rsidDel="00ED7123" w:rsidRDefault="002D775D" w:rsidP="00B94200">
            <w:pPr>
              <w:pStyle w:val="tabletext11"/>
              <w:suppressAutoHyphens/>
              <w:rPr>
                <w:del w:id="32293" w:author="Author"/>
              </w:rPr>
            </w:pPr>
            <w:del w:id="32294" w:author="Author">
              <w:r w:rsidRPr="00665B53" w:rsidDel="00ED7123">
                <w:br/>
              </w:r>
            </w:del>
          </w:p>
        </w:tc>
        <w:tc>
          <w:tcPr>
            <w:tcW w:w="2520" w:type="dxa"/>
            <w:tcBorders>
              <w:top w:val="nil"/>
              <w:left w:val="single" w:sz="6" w:space="0" w:color="auto"/>
              <w:bottom w:val="nil"/>
              <w:right w:val="single" w:sz="6" w:space="0" w:color="auto"/>
            </w:tcBorders>
          </w:tcPr>
          <w:p w14:paraId="1C3B04D7" w14:textId="77777777" w:rsidR="002D775D" w:rsidRPr="00665B53" w:rsidDel="00ED7123" w:rsidRDefault="002D775D" w:rsidP="00B94200">
            <w:pPr>
              <w:pStyle w:val="tabletext11"/>
              <w:suppressAutoHyphens/>
              <w:jc w:val="center"/>
              <w:rPr>
                <w:del w:id="32295" w:author="Author"/>
              </w:rPr>
            </w:pPr>
            <w:del w:id="32296" w:author="Author">
              <w:r w:rsidRPr="00665B53" w:rsidDel="00ED7123">
                <w:rPr>
                  <w:b/>
                </w:rPr>
                <w:delText>Medium Trucks</w:delText>
              </w:r>
              <w:r w:rsidRPr="00665B53" w:rsidDel="00ED7123">
                <w:br/>
                <w:delText>(10,001 – 20,000 lbs.</w:delText>
              </w:r>
            </w:del>
          </w:p>
        </w:tc>
        <w:tc>
          <w:tcPr>
            <w:tcW w:w="2200" w:type="dxa"/>
            <w:tcBorders>
              <w:top w:val="single" w:sz="6" w:space="0" w:color="auto"/>
              <w:left w:val="single" w:sz="6" w:space="0" w:color="auto"/>
              <w:bottom w:val="single" w:sz="6" w:space="0" w:color="auto"/>
              <w:right w:val="single" w:sz="6" w:space="0" w:color="auto"/>
            </w:tcBorders>
          </w:tcPr>
          <w:p w14:paraId="1F357F5A" w14:textId="77777777" w:rsidR="002D775D" w:rsidRPr="00665B53" w:rsidDel="00ED7123" w:rsidRDefault="002D775D" w:rsidP="00B94200">
            <w:pPr>
              <w:pStyle w:val="tabletext11"/>
              <w:suppressAutoHyphens/>
              <w:jc w:val="center"/>
              <w:rPr>
                <w:del w:id="32297" w:author="Author"/>
              </w:rPr>
            </w:pPr>
            <w:del w:id="32298" w:author="Author">
              <w:r w:rsidRPr="00665B53" w:rsidDel="00ED7123">
                <w:rPr>
                  <w:b/>
                </w:rPr>
                <w:delText>Retail</w:delText>
              </w:r>
            </w:del>
          </w:p>
        </w:tc>
        <w:tc>
          <w:tcPr>
            <w:tcW w:w="1260" w:type="dxa"/>
            <w:tcBorders>
              <w:top w:val="single" w:sz="6" w:space="0" w:color="auto"/>
              <w:left w:val="single" w:sz="6" w:space="0" w:color="auto"/>
              <w:bottom w:val="single" w:sz="6" w:space="0" w:color="auto"/>
              <w:right w:val="single" w:sz="6" w:space="0" w:color="auto"/>
            </w:tcBorders>
          </w:tcPr>
          <w:p w14:paraId="626371F7" w14:textId="77777777" w:rsidR="002D775D" w:rsidRPr="00665B53" w:rsidDel="00ED7123" w:rsidRDefault="002D775D" w:rsidP="00B94200">
            <w:pPr>
              <w:pStyle w:val="tabletext11"/>
              <w:suppressAutoHyphens/>
              <w:jc w:val="center"/>
              <w:rPr>
                <w:del w:id="32299" w:author="Author"/>
              </w:rPr>
            </w:pPr>
            <w:del w:id="32300" w:author="Author">
              <w:r w:rsidRPr="00665B53" w:rsidDel="00ED7123">
                <w:delText>Non-fleet</w:delText>
              </w:r>
              <w:r w:rsidRPr="00665B53" w:rsidDel="00ED7123">
                <w:br/>
                <w:delText>Fleet</w:delText>
              </w:r>
            </w:del>
          </w:p>
        </w:tc>
        <w:tc>
          <w:tcPr>
            <w:tcW w:w="1260" w:type="dxa"/>
            <w:tcBorders>
              <w:top w:val="single" w:sz="6" w:space="0" w:color="auto"/>
              <w:left w:val="single" w:sz="6" w:space="0" w:color="auto"/>
              <w:bottom w:val="single" w:sz="6" w:space="0" w:color="auto"/>
              <w:right w:val="single" w:sz="6" w:space="0" w:color="auto"/>
            </w:tcBorders>
          </w:tcPr>
          <w:p w14:paraId="1C17FB81" w14:textId="77777777" w:rsidR="002D775D" w:rsidRPr="00665B53" w:rsidDel="00ED7123" w:rsidRDefault="002D775D" w:rsidP="00B94200">
            <w:pPr>
              <w:pStyle w:val="tabletext11"/>
              <w:suppressAutoHyphens/>
              <w:jc w:val="center"/>
              <w:rPr>
                <w:del w:id="32301" w:author="Author"/>
              </w:rPr>
            </w:pPr>
            <w:del w:id="32302" w:author="Author">
              <w:r w:rsidRPr="00665B53" w:rsidDel="00ED7123">
                <w:delText>223 – –</w:delText>
              </w:r>
              <w:r w:rsidRPr="00665B53" w:rsidDel="00ED7123">
                <w:br/>
                <w:delText>226 – –</w:delText>
              </w:r>
            </w:del>
          </w:p>
        </w:tc>
        <w:tc>
          <w:tcPr>
            <w:tcW w:w="1435" w:type="dxa"/>
            <w:tcBorders>
              <w:top w:val="single" w:sz="6" w:space="0" w:color="auto"/>
              <w:left w:val="single" w:sz="6" w:space="0" w:color="auto"/>
              <w:bottom w:val="single" w:sz="6" w:space="0" w:color="auto"/>
              <w:right w:val="single" w:sz="6" w:space="0" w:color="auto"/>
            </w:tcBorders>
          </w:tcPr>
          <w:p w14:paraId="5F18577B" w14:textId="77777777" w:rsidR="002D775D" w:rsidRPr="00665B53" w:rsidDel="00ED7123" w:rsidRDefault="002D775D" w:rsidP="00B94200">
            <w:pPr>
              <w:pStyle w:val="tabletext11"/>
              <w:suppressAutoHyphens/>
              <w:jc w:val="center"/>
              <w:rPr>
                <w:del w:id="32303" w:author="Author"/>
                <w:b/>
              </w:rPr>
            </w:pPr>
            <w:del w:id="32304" w:author="Author">
              <w:r w:rsidRPr="00665B53" w:rsidDel="00ED7123">
                <w:rPr>
                  <w:b/>
                </w:rPr>
                <w:delText>0.82</w:delText>
              </w:r>
            </w:del>
          </w:p>
        </w:tc>
        <w:tc>
          <w:tcPr>
            <w:tcW w:w="1436" w:type="dxa"/>
            <w:tcBorders>
              <w:top w:val="single" w:sz="6" w:space="0" w:color="auto"/>
              <w:left w:val="single" w:sz="6" w:space="0" w:color="auto"/>
              <w:bottom w:val="single" w:sz="6" w:space="0" w:color="auto"/>
              <w:right w:val="single" w:sz="6" w:space="0" w:color="auto"/>
            </w:tcBorders>
          </w:tcPr>
          <w:p w14:paraId="43E0FECC" w14:textId="77777777" w:rsidR="002D775D" w:rsidRPr="00665B53" w:rsidDel="00ED7123" w:rsidRDefault="002D775D" w:rsidP="00B94200">
            <w:pPr>
              <w:pStyle w:val="tabletext11"/>
              <w:suppressAutoHyphens/>
              <w:jc w:val="center"/>
              <w:rPr>
                <w:del w:id="32305" w:author="Author"/>
                <w:b/>
              </w:rPr>
            </w:pPr>
            <w:del w:id="32306" w:author="Author">
              <w:r w:rsidRPr="00665B53" w:rsidDel="00ED7123">
                <w:rPr>
                  <w:b/>
                </w:rPr>
                <w:delText>1.00</w:delText>
              </w:r>
            </w:del>
          </w:p>
        </w:tc>
      </w:tr>
      <w:tr w:rsidR="002D775D" w:rsidRPr="00665B53" w:rsidDel="00ED7123" w14:paraId="0614240D" w14:textId="77777777" w:rsidTr="00B94200">
        <w:trPr>
          <w:cantSplit/>
          <w:trHeight w:val="190"/>
          <w:del w:id="32307" w:author="Author"/>
        </w:trPr>
        <w:tc>
          <w:tcPr>
            <w:tcW w:w="200" w:type="dxa"/>
            <w:tcBorders>
              <w:top w:val="nil"/>
              <w:left w:val="nil"/>
              <w:bottom w:val="nil"/>
              <w:right w:val="nil"/>
            </w:tcBorders>
          </w:tcPr>
          <w:p w14:paraId="5479AF49" w14:textId="77777777" w:rsidR="002D775D" w:rsidRPr="00665B53" w:rsidDel="00ED7123" w:rsidRDefault="002D775D" w:rsidP="00B94200">
            <w:pPr>
              <w:pStyle w:val="tabletext11"/>
              <w:suppressAutoHyphens/>
              <w:rPr>
                <w:del w:id="32308" w:author="Author"/>
              </w:rPr>
            </w:pPr>
            <w:del w:id="32309" w:author="Author">
              <w:r w:rsidRPr="00665B53" w:rsidDel="00ED7123">
                <w:br/>
              </w:r>
            </w:del>
          </w:p>
        </w:tc>
        <w:tc>
          <w:tcPr>
            <w:tcW w:w="2520" w:type="dxa"/>
            <w:tcBorders>
              <w:top w:val="nil"/>
              <w:left w:val="single" w:sz="6" w:space="0" w:color="auto"/>
              <w:bottom w:val="nil"/>
              <w:right w:val="single" w:sz="6" w:space="0" w:color="auto"/>
            </w:tcBorders>
          </w:tcPr>
          <w:p w14:paraId="5B466706" w14:textId="77777777" w:rsidR="002D775D" w:rsidRPr="00665B53" w:rsidDel="00ED7123" w:rsidRDefault="002D775D" w:rsidP="00B94200">
            <w:pPr>
              <w:pStyle w:val="tabletext11"/>
              <w:suppressAutoHyphens/>
              <w:jc w:val="center"/>
              <w:rPr>
                <w:del w:id="32310" w:author="Author"/>
              </w:rPr>
            </w:pPr>
            <w:del w:id="32311" w:author="Author">
              <w:r w:rsidRPr="00665B53" w:rsidDel="00ED7123">
                <w:delText>GVWR)</w:delText>
              </w:r>
            </w:del>
          </w:p>
        </w:tc>
        <w:tc>
          <w:tcPr>
            <w:tcW w:w="2200" w:type="dxa"/>
            <w:tcBorders>
              <w:top w:val="single" w:sz="6" w:space="0" w:color="auto"/>
              <w:left w:val="single" w:sz="6" w:space="0" w:color="auto"/>
              <w:bottom w:val="nil"/>
              <w:right w:val="single" w:sz="6" w:space="0" w:color="auto"/>
            </w:tcBorders>
          </w:tcPr>
          <w:p w14:paraId="36EB3369" w14:textId="77777777" w:rsidR="002D775D" w:rsidRPr="00665B53" w:rsidDel="00ED7123" w:rsidRDefault="002D775D" w:rsidP="00B94200">
            <w:pPr>
              <w:pStyle w:val="tabletext11"/>
              <w:suppressAutoHyphens/>
              <w:jc w:val="center"/>
              <w:rPr>
                <w:del w:id="32312" w:author="Author"/>
              </w:rPr>
            </w:pPr>
            <w:del w:id="32313" w:author="Author">
              <w:r w:rsidRPr="00665B53" w:rsidDel="00ED7123">
                <w:rPr>
                  <w:b/>
                </w:rPr>
                <w:delText>Commercial</w:delText>
              </w:r>
            </w:del>
          </w:p>
        </w:tc>
        <w:tc>
          <w:tcPr>
            <w:tcW w:w="1260" w:type="dxa"/>
            <w:tcBorders>
              <w:top w:val="single" w:sz="6" w:space="0" w:color="auto"/>
              <w:left w:val="single" w:sz="6" w:space="0" w:color="auto"/>
              <w:bottom w:val="nil"/>
              <w:right w:val="single" w:sz="6" w:space="0" w:color="auto"/>
            </w:tcBorders>
          </w:tcPr>
          <w:p w14:paraId="78202200" w14:textId="77777777" w:rsidR="002D775D" w:rsidRPr="00665B53" w:rsidDel="00ED7123" w:rsidRDefault="002D775D" w:rsidP="00B94200">
            <w:pPr>
              <w:pStyle w:val="tabletext11"/>
              <w:suppressAutoHyphens/>
              <w:jc w:val="center"/>
              <w:rPr>
                <w:del w:id="32314" w:author="Author"/>
              </w:rPr>
            </w:pPr>
            <w:del w:id="32315" w:author="Author">
              <w:r w:rsidRPr="00665B53" w:rsidDel="00ED7123">
                <w:delText>Non-fleet</w:delText>
              </w:r>
              <w:r w:rsidRPr="00665B53" w:rsidDel="00ED7123">
                <w:br/>
                <w:delText>Fleet</w:delText>
              </w:r>
            </w:del>
          </w:p>
        </w:tc>
        <w:tc>
          <w:tcPr>
            <w:tcW w:w="1260" w:type="dxa"/>
            <w:tcBorders>
              <w:top w:val="single" w:sz="6" w:space="0" w:color="auto"/>
              <w:left w:val="single" w:sz="6" w:space="0" w:color="auto"/>
              <w:bottom w:val="nil"/>
              <w:right w:val="single" w:sz="6" w:space="0" w:color="auto"/>
            </w:tcBorders>
          </w:tcPr>
          <w:p w14:paraId="03C5588F" w14:textId="77777777" w:rsidR="002D775D" w:rsidRPr="00665B53" w:rsidDel="00ED7123" w:rsidRDefault="002D775D" w:rsidP="00B94200">
            <w:pPr>
              <w:pStyle w:val="tabletext11"/>
              <w:suppressAutoHyphens/>
              <w:jc w:val="center"/>
              <w:rPr>
                <w:del w:id="32316" w:author="Author"/>
              </w:rPr>
            </w:pPr>
            <w:del w:id="32317" w:author="Author">
              <w:r w:rsidRPr="00665B53" w:rsidDel="00ED7123">
                <w:delText>233 – –</w:delText>
              </w:r>
              <w:r w:rsidRPr="00665B53" w:rsidDel="00ED7123">
                <w:br/>
                <w:delText>236 – –</w:delText>
              </w:r>
            </w:del>
          </w:p>
        </w:tc>
        <w:tc>
          <w:tcPr>
            <w:tcW w:w="1435" w:type="dxa"/>
            <w:tcBorders>
              <w:top w:val="single" w:sz="6" w:space="0" w:color="auto"/>
              <w:left w:val="single" w:sz="6" w:space="0" w:color="auto"/>
              <w:bottom w:val="nil"/>
              <w:right w:val="single" w:sz="6" w:space="0" w:color="auto"/>
            </w:tcBorders>
          </w:tcPr>
          <w:p w14:paraId="44E3117C" w14:textId="77777777" w:rsidR="002D775D" w:rsidRPr="00665B53" w:rsidDel="00ED7123" w:rsidRDefault="002D775D" w:rsidP="00B94200">
            <w:pPr>
              <w:pStyle w:val="tabletext11"/>
              <w:suppressAutoHyphens/>
              <w:jc w:val="center"/>
              <w:rPr>
                <w:del w:id="32318" w:author="Author"/>
                <w:b/>
              </w:rPr>
            </w:pPr>
            <w:del w:id="32319" w:author="Author">
              <w:r w:rsidRPr="00665B53" w:rsidDel="00ED7123">
                <w:rPr>
                  <w:b/>
                </w:rPr>
                <w:delText>0.82</w:delText>
              </w:r>
            </w:del>
          </w:p>
        </w:tc>
        <w:tc>
          <w:tcPr>
            <w:tcW w:w="1436" w:type="dxa"/>
            <w:tcBorders>
              <w:top w:val="single" w:sz="6" w:space="0" w:color="auto"/>
              <w:left w:val="single" w:sz="6" w:space="0" w:color="auto"/>
              <w:bottom w:val="nil"/>
              <w:right w:val="single" w:sz="6" w:space="0" w:color="auto"/>
            </w:tcBorders>
          </w:tcPr>
          <w:p w14:paraId="562289FA" w14:textId="77777777" w:rsidR="002D775D" w:rsidRPr="00665B53" w:rsidDel="00ED7123" w:rsidRDefault="002D775D" w:rsidP="00B94200">
            <w:pPr>
              <w:pStyle w:val="tabletext11"/>
              <w:suppressAutoHyphens/>
              <w:jc w:val="center"/>
              <w:rPr>
                <w:del w:id="32320" w:author="Author"/>
                <w:b/>
              </w:rPr>
            </w:pPr>
            <w:del w:id="32321" w:author="Author">
              <w:r w:rsidRPr="00665B53" w:rsidDel="00ED7123">
                <w:rPr>
                  <w:b/>
                </w:rPr>
                <w:delText>1.00</w:delText>
              </w:r>
            </w:del>
          </w:p>
        </w:tc>
      </w:tr>
      <w:tr w:rsidR="002D775D" w:rsidRPr="00665B53" w:rsidDel="00ED7123" w14:paraId="776054E4" w14:textId="77777777" w:rsidTr="00B94200">
        <w:trPr>
          <w:cantSplit/>
          <w:trHeight w:val="190"/>
          <w:del w:id="32322" w:author="Author"/>
        </w:trPr>
        <w:tc>
          <w:tcPr>
            <w:tcW w:w="200" w:type="dxa"/>
            <w:tcBorders>
              <w:top w:val="nil"/>
              <w:left w:val="nil"/>
              <w:bottom w:val="nil"/>
              <w:right w:val="nil"/>
            </w:tcBorders>
          </w:tcPr>
          <w:p w14:paraId="4DB7AD3C" w14:textId="77777777" w:rsidR="002D775D" w:rsidRPr="00665B53" w:rsidDel="00ED7123" w:rsidRDefault="002D775D" w:rsidP="00B94200">
            <w:pPr>
              <w:pStyle w:val="tabletext11"/>
              <w:suppressAutoHyphens/>
              <w:rPr>
                <w:del w:id="32323" w:author="Author"/>
              </w:rPr>
            </w:pPr>
          </w:p>
        </w:tc>
        <w:tc>
          <w:tcPr>
            <w:tcW w:w="2520" w:type="dxa"/>
            <w:tcBorders>
              <w:top w:val="single" w:sz="6" w:space="0" w:color="auto"/>
              <w:left w:val="single" w:sz="6" w:space="0" w:color="auto"/>
              <w:bottom w:val="nil"/>
              <w:right w:val="nil"/>
            </w:tcBorders>
          </w:tcPr>
          <w:p w14:paraId="1A7DBE93" w14:textId="77777777" w:rsidR="002D775D" w:rsidRPr="00665B53" w:rsidDel="00ED7123" w:rsidRDefault="002D775D" w:rsidP="00B94200">
            <w:pPr>
              <w:pStyle w:val="tabletext11"/>
              <w:suppressAutoHyphens/>
              <w:jc w:val="center"/>
              <w:rPr>
                <w:del w:id="32324" w:author="Author"/>
              </w:rPr>
            </w:pPr>
          </w:p>
        </w:tc>
        <w:tc>
          <w:tcPr>
            <w:tcW w:w="2200" w:type="dxa"/>
            <w:tcBorders>
              <w:top w:val="single" w:sz="6" w:space="0" w:color="auto"/>
              <w:left w:val="nil"/>
              <w:bottom w:val="single" w:sz="6" w:space="0" w:color="auto"/>
              <w:right w:val="nil"/>
            </w:tcBorders>
          </w:tcPr>
          <w:p w14:paraId="6504D6D5" w14:textId="77777777" w:rsidR="002D775D" w:rsidRPr="00665B53" w:rsidDel="00ED7123" w:rsidRDefault="002D775D" w:rsidP="00B94200">
            <w:pPr>
              <w:pStyle w:val="tabletext11"/>
              <w:suppressAutoHyphens/>
              <w:jc w:val="center"/>
              <w:rPr>
                <w:del w:id="32325" w:author="Author"/>
              </w:rPr>
            </w:pPr>
          </w:p>
        </w:tc>
        <w:tc>
          <w:tcPr>
            <w:tcW w:w="1260" w:type="dxa"/>
            <w:tcBorders>
              <w:top w:val="single" w:sz="6" w:space="0" w:color="auto"/>
              <w:left w:val="nil"/>
              <w:bottom w:val="single" w:sz="6" w:space="0" w:color="auto"/>
              <w:right w:val="nil"/>
            </w:tcBorders>
          </w:tcPr>
          <w:p w14:paraId="05B28386" w14:textId="77777777" w:rsidR="002D775D" w:rsidRPr="00665B53" w:rsidDel="00ED7123" w:rsidRDefault="002D775D" w:rsidP="00B94200">
            <w:pPr>
              <w:pStyle w:val="tabletext11"/>
              <w:suppressAutoHyphens/>
              <w:jc w:val="center"/>
              <w:rPr>
                <w:del w:id="32326" w:author="Author"/>
              </w:rPr>
            </w:pPr>
          </w:p>
        </w:tc>
        <w:tc>
          <w:tcPr>
            <w:tcW w:w="1260" w:type="dxa"/>
            <w:tcBorders>
              <w:top w:val="single" w:sz="6" w:space="0" w:color="auto"/>
              <w:left w:val="nil"/>
              <w:bottom w:val="single" w:sz="6" w:space="0" w:color="auto"/>
              <w:right w:val="nil"/>
            </w:tcBorders>
          </w:tcPr>
          <w:p w14:paraId="2C6C4C80" w14:textId="77777777" w:rsidR="002D775D" w:rsidRPr="00665B53" w:rsidDel="00ED7123" w:rsidRDefault="002D775D" w:rsidP="00B94200">
            <w:pPr>
              <w:pStyle w:val="tabletext11"/>
              <w:suppressAutoHyphens/>
              <w:jc w:val="center"/>
              <w:rPr>
                <w:del w:id="32327" w:author="Author"/>
              </w:rPr>
            </w:pPr>
          </w:p>
        </w:tc>
        <w:tc>
          <w:tcPr>
            <w:tcW w:w="1435" w:type="dxa"/>
            <w:tcBorders>
              <w:top w:val="single" w:sz="6" w:space="0" w:color="auto"/>
              <w:left w:val="nil"/>
              <w:bottom w:val="single" w:sz="6" w:space="0" w:color="auto"/>
              <w:right w:val="nil"/>
            </w:tcBorders>
          </w:tcPr>
          <w:p w14:paraId="51BF9368" w14:textId="77777777" w:rsidR="002D775D" w:rsidRPr="00665B53" w:rsidDel="00ED7123" w:rsidRDefault="002D775D" w:rsidP="00B94200">
            <w:pPr>
              <w:pStyle w:val="tabletext11"/>
              <w:suppressAutoHyphens/>
              <w:jc w:val="center"/>
              <w:rPr>
                <w:del w:id="32328" w:author="Author"/>
              </w:rPr>
            </w:pPr>
          </w:p>
        </w:tc>
        <w:tc>
          <w:tcPr>
            <w:tcW w:w="1436" w:type="dxa"/>
            <w:tcBorders>
              <w:top w:val="single" w:sz="6" w:space="0" w:color="auto"/>
              <w:left w:val="nil"/>
              <w:bottom w:val="single" w:sz="6" w:space="0" w:color="auto"/>
              <w:right w:val="single" w:sz="6" w:space="0" w:color="auto"/>
            </w:tcBorders>
          </w:tcPr>
          <w:p w14:paraId="3D86CC81" w14:textId="77777777" w:rsidR="002D775D" w:rsidRPr="00665B53" w:rsidDel="00ED7123" w:rsidRDefault="002D775D" w:rsidP="00B94200">
            <w:pPr>
              <w:pStyle w:val="tabletext11"/>
              <w:suppressAutoHyphens/>
              <w:jc w:val="center"/>
              <w:rPr>
                <w:del w:id="32329" w:author="Author"/>
              </w:rPr>
            </w:pPr>
          </w:p>
        </w:tc>
      </w:tr>
      <w:tr w:rsidR="002D775D" w:rsidRPr="00665B53" w:rsidDel="00ED7123" w14:paraId="79FAE32D" w14:textId="77777777" w:rsidTr="00B94200">
        <w:trPr>
          <w:cantSplit/>
          <w:trHeight w:val="190"/>
          <w:del w:id="32330" w:author="Author"/>
        </w:trPr>
        <w:tc>
          <w:tcPr>
            <w:tcW w:w="200" w:type="dxa"/>
            <w:tcBorders>
              <w:top w:val="nil"/>
              <w:left w:val="nil"/>
              <w:bottom w:val="nil"/>
              <w:right w:val="nil"/>
            </w:tcBorders>
          </w:tcPr>
          <w:p w14:paraId="45A59B79" w14:textId="77777777" w:rsidR="002D775D" w:rsidRPr="00665B53" w:rsidDel="00ED7123" w:rsidRDefault="002D775D" w:rsidP="00B94200">
            <w:pPr>
              <w:pStyle w:val="tabletext11"/>
              <w:suppressAutoHyphens/>
              <w:rPr>
                <w:del w:id="32331" w:author="Author"/>
              </w:rPr>
            </w:pPr>
            <w:del w:id="32332" w:author="Author">
              <w:r w:rsidRPr="00665B53" w:rsidDel="00ED7123">
                <w:br/>
              </w:r>
            </w:del>
          </w:p>
        </w:tc>
        <w:tc>
          <w:tcPr>
            <w:tcW w:w="2520" w:type="dxa"/>
            <w:tcBorders>
              <w:top w:val="single" w:sz="6" w:space="0" w:color="auto"/>
              <w:left w:val="single" w:sz="6" w:space="0" w:color="auto"/>
              <w:bottom w:val="nil"/>
              <w:right w:val="single" w:sz="6" w:space="0" w:color="auto"/>
            </w:tcBorders>
          </w:tcPr>
          <w:p w14:paraId="7D4A597B" w14:textId="77777777" w:rsidR="002D775D" w:rsidRPr="00665B53" w:rsidDel="00ED7123" w:rsidRDefault="002D775D" w:rsidP="00B94200">
            <w:pPr>
              <w:pStyle w:val="tabletext11"/>
              <w:suppressAutoHyphens/>
              <w:jc w:val="center"/>
              <w:rPr>
                <w:del w:id="32333" w:author="Author"/>
              </w:rPr>
            </w:pPr>
          </w:p>
        </w:tc>
        <w:tc>
          <w:tcPr>
            <w:tcW w:w="2200" w:type="dxa"/>
            <w:tcBorders>
              <w:top w:val="single" w:sz="6" w:space="0" w:color="auto"/>
              <w:left w:val="single" w:sz="6" w:space="0" w:color="auto"/>
              <w:bottom w:val="single" w:sz="6" w:space="0" w:color="auto"/>
              <w:right w:val="single" w:sz="6" w:space="0" w:color="auto"/>
            </w:tcBorders>
          </w:tcPr>
          <w:p w14:paraId="2857AC6F" w14:textId="77777777" w:rsidR="002D775D" w:rsidRPr="00665B53" w:rsidDel="00ED7123" w:rsidRDefault="002D775D" w:rsidP="00B94200">
            <w:pPr>
              <w:pStyle w:val="tabletext11"/>
              <w:suppressAutoHyphens/>
              <w:jc w:val="center"/>
              <w:rPr>
                <w:del w:id="32334" w:author="Author"/>
              </w:rPr>
            </w:pPr>
            <w:del w:id="32335" w:author="Author">
              <w:r w:rsidRPr="00665B53" w:rsidDel="00ED7123">
                <w:rPr>
                  <w:b/>
                </w:rPr>
                <w:delText>Service</w:delText>
              </w:r>
            </w:del>
          </w:p>
        </w:tc>
        <w:tc>
          <w:tcPr>
            <w:tcW w:w="1260" w:type="dxa"/>
            <w:tcBorders>
              <w:top w:val="single" w:sz="6" w:space="0" w:color="auto"/>
              <w:left w:val="single" w:sz="6" w:space="0" w:color="auto"/>
              <w:bottom w:val="single" w:sz="6" w:space="0" w:color="auto"/>
              <w:right w:val="single" w:sz="6" w:space="0" w:color="auto"/>
            </w:tcBorders>
          </w:tcPr>
          <w:p w14:paraId="467EF5C4" w14:textId="77777777" w:rsidR="002D775D" w:rsidRPr="00665B53" w:rsidDel="00ED7123" w:rsidRDefault="002D775D" w:rsidP="00B94200">
            <w:pPr>
              <w:pStyle w:val="tabletext11"/>
              <w:suppressAutoHyphens/>
              <w:jc w:val="center"/>
              <w:rPr>
                <w:del w:id="32336" w:author="Author"/>
              </w:rPr>
            </w:pPr>
            <w:del w:id="32337" w:author="Author">
              <w:r w:rsidRPr="00665B53" w:rsidDel="00ED7123">
                <w:delText>Non-fleet</w:delText>
              </w:r>
              <w:r w:rsidRPr="00665B53" w:rsidDel="00ED7123">
                <w:br/>
                <w:delText>Fleet</w:delText>
              </w:r>
            </w:del>
          </w:p>
        </w:tc>
        <w:tc>
          <w:tcPr>
            <w:tcW w:w="1260" w:type="dxa"/>
            <w:tcBorders>
              <w:top w:val="single" w:sz="6" w:space="0" w:color="auto"/>
              <w:left w:val="single" w:sz="6" w:space="0" w:color="auto"/>
              <w:bottom w:val="single" w:sz="6" w:space="0" w:color="auto"/>
              <w:right w:val="single" w:sz="6" w:space="0" w:color="auto"/>
            </w:tcBorders>
          </w:tcPr>
          <w:p w14:paraId="0FA73912" w14:textId="77777777" w:rsidR="002D775D" w:rsidRPr="00665B53" w:rsidDel="00ED7123" w:rsidRDefault="002D775D" w:rsidP="00B94200">
            <w:pPr>
              <w:pStyle w:val="tabletext11"/>
              <w:suppressAutoHyphens/>
              <w:jc w:val="center"/>
              <w:rPr>
                <w:del w:id="32338" w:author="Author"/>
              </w:rPr>
            </w:pPr>
            <w:del w:id="32339" w:author="Author">
              <w:r w:rsidRPr="00665B53" w:rsidDel="00ED7123">
                <w:delText>313 – –</w:delText>
              </w:r>
              <w:r w:rsidRPr="00665B53" w:rsidDel="00ED7123">
                <w:br/>
                <w:delText>316 – –</w:delText>
              </w:r>
            </w:del>
          </w:p>
        </w:tc>
        <w:tc>
          <w:tcPr>
            <w:tcW w:w="1435" w:type="dxa"/>
            <w:tcBorders>
              <w:top w:val="single" w:sz="6" w:space="0" w:color="auto"/>
              <w:left w:val="single" w:sz="6" w:space="0" w:color="auto"/>
              <w:bottom w:val="single" w:sz="6" w:space="0" w:color="auto"/>
              <w:right w:val="single" w:sz="6" w:space="0" w:color="auto"/>
            </w:tcBorders>
          </w:tcPr>
          <w:p w14:paraId="1D452B5A" w14:textId="77777777" w:rsidR="002D775D" w:rsidRPr="00665B53" w:rsidDel="00ED7123" w:rsidRDefault="002D775D" w:rsidP="00B94200">
            <w:pPr>
              <w:pStyle w:val="tabletext11"/>
              <w:suppressAutoHyphens/>
              <w:jc w:val="center"/>
              <w:rPr>
                <w:del w:id="32340" w:author="Author"/>
                <w:b/>
              </w:rPr>
            </w:pPr>
            <w:del w:id="32341" w:author="Author">
              <w:r w:rsidRPr="00665B53" w:rsidDel="00ED7123">
                <w:rPr>
                  <w:b/>
                </w:rPr>
                <w:delText>1.00</w:delText>
              </w:r>
            </w:del>
          </w:p>
        </w:tc>
        <w:tc>
          <w:tcPr>
            <w:tcW w:w="1436" w:type="dxa"/>
            <w:tcBorders>
              <w:top w:val="single" w:sz="6" w:space="0" w:color="auto"/>
              <w:left w:val="single" w:sz="6" w:space="0" w:color="auto"/>
              <w:bottom w:val="single" w:sz="6" w:space="0" w:color="auto"/>
              <w:right w:val="single" w:sz="6" w:space="0" w:color="auto"/>
            </w:tcBorders>
          </w:tcPr>
          <w:p w14:paraId="019CDDF0" w14:textId="77777777" w:rsidR="002D775D" w:rsidRPr="00665B53" w:rsidDel="00ED7123" w:rsidRDefault="002D775D" w:rsidP="00B94200">
            <w:pPr>
              <w:pStyle w:val="tabletext11"/>
              <w:suppressAutoHyphens/>
              <w:jc w:val="center"/>
              <w:rPr>
                <w:del w:id="32342" w:author="Author"/>
                <w:b/>
              </w:rPr>
            </w:pPr>
            <w:del w:id="32343" w:author="Author">
              <w:r w:rsidRPr="00665B53" w:rsidDel="00ED7123">
                <w:rPr>
                  <w:b/>
                </w:rPr>
                <w:delText>1.00</w:delText>
              </w:r>
            </w:del>
          </w:p>
        </w:tc>
      </w:tr>
      <w:tr w:rsidR="002D775D" w:rsidRPr="00665B53" w:rsidDel="00ED7123" w14:paraId="49358E9A" w14:textId="77777777" w:rsidTr="00B94200">
        <w:trPr>
          <w:cantSplit/>
          <w:trHeight w:val="190"/>
          <w:del w:id="32344" w:author="Author"/>
        </w:trPr>
        <w:tc>
          <w:tcPr>
            <w:tcW w:w="200" w:type="dxa"/>
            <w:tcBorders>
              <w:top w:val="nil"/>
              <w:left w:val="nil"/>
              <w:bottom w:val="nil"/>
              <w:right w:val="nil"/>
            </w:tcBorders>
          </w:tcPr>
          <w:p w14:paraId="28EA2EE2" w14:textId="77777777" w:rsidR="002D775D" w:rsidRPr="00665B53" w:rsidDel="00ED7123" w:rsidRDefault="002D775D" w:rsidP="00B94200">
            <w:pPr>
              <w:pStyle w:val="tabletext11"/>
              <w:suppressAutoHyphens/>
              <w:rPr>
                <w:del w:id="32345" w:author="Author"/>
              </w:rPr>
            </w:pPr>
            <w:del w:id="32346" w:author="Author">
              <w:r w:rsidRPr="00665B53" w:rsidDel="00ED7123">
                <w:br/>
              </w:r>
            </w:del>
          </w:p>
        </w:tc>
        <w:tc>
          <w:tcPr>
            <w:tcW w:w="2520" w:type="dxa"/>
            <w:tcBorders>
              <w:top w:val="nil"/>
              <w:left w:val="single" w:sz="6" w:space="0" w:color="auto"/>
              <w:bottom w:val="nil"/>
              <w:right w:val="single" w:sz="6" w:space="0" w:color="auto"/>
            </w:tcBorders>
          </w:tcPr>
          <w:p w14:paraId="3B156AF2" w14:textId="77777777" w:rsidR="002D775D" w:rsidRPr="00665B53" w:rsidDel="00ED7123" w:rsidRDefault="002D775D" w:rsidP="00B94200">
            <w:pPr>
              <w:pStyle w:val="tabletext11"/>
              <w:suppressAutoHyphens/>
              <w:jc w:val="center"/>
              <w:rPr>
                <w:del w:id="32347" w:author="Author"/>
              </w:rPr>
            </w:pPr>
            <w:del w:id="32348" w:author="Author">
              <w:r w:rsidRPr="00665B53" w:rsidDel="00ED7123">
                <w:rPr>
                  <w:b/>
                </w:rPr>
                <w:delText>Heavy Trucks</w:delText>
              </w:r>
              <w:r w:rsidRPr="00665B53" w:rsidDel="00ED7123">
                <w:br/>
                <w:delText>(20,001 – 45,000 lbs.</w:delText>
              </w:r>
            </w:del>
          </w:p>
        </w:tc>
        <w:tc>
          <w:tcPr>
            <w:tcW w:w="2200" w:type="dxa"/>
            <w:tcBorders>
              <w:top w:val="single" w:sz="6" w:space="0" w:color="auto"/>
              <w:left w:val="single" w:sz="6" w:space="0" w:color="auto"/>
              <w:bottom w:val="single" w:sz="6" w:space="0" w:color="auto"/>
              <w:right w:val="single" w:sz="6" w:space="0" w:color="auto"/>
            </w:tcBorders>
          </w:tcPr>
          <w:p w14:paraId="3FB48D65" w14:textId="77777777" w:rsidR="002D775D" w:rsidRPr="00665B53" w:rsidDel="00ED7123" w:rsidRDefault="002D775D" w:rsidP="00B94200">
            <w:pPr>
              <w:pStyle w:val="tabletext11"/>
              <w:suppressAutoHyphens/>
              <w:jc w:val="center"/>
              <w:rPr>
                <w:del w:id="32349" w:author="Author"/>
              </w:rPr>
            </w:pPr>
            <w:del w:id="32350" w:author="Author">
              <w:r w:rsidRPr="00665B53" w:rsidDel="00ED7123">
                <w:rPr>
                  <w:b/>
                </w:rPr>
                <w:delText>Retail</w:delText>
              </w:r>
            </w:del>
          </w:p>
        </w:tc>
        <w:tc>
          <w:tcPr>
            <w:tcW w:w="1260" w:type="dxa"/>
            <w:tcBorders>
              <w:top w:val="single" w:sz="6" w:space="0" w:color="auto"/>
              <w:left w:val="single" w:sz="6" w:space="0" w:color="auto"/>
              <w:bottom w:val="single" w:sz="6" w:space="0" w:color="auto"/>
              <w:right w:val="single" w:sz="6" w:space="0" w:color="auto"/>
            </w:tcBorders>
          </w:tcPr>
          <w:p w14:paraId="0CA14079" w14:textId="77777777" w:rsidR="002D775D" w:rsidRPr="00665B53" w:rsidDel="00ED7123" w:rsidRDefault="002D775D" w:rsidP="00B94200">
            <w:pPr>
              <w:pStyle w:val="tabletext11"/>
              <w:suppressAutoHyphens/>
              <w:jc w:val="center"/>
              <w:rPr>
                <w:del w:id="32351" w:author="Author"/>
              </w:rPr>
            </w:pPr>
            <w:del w:id="32352" w:author="Author">
              <w:r w:rsidRPr="00665B53" w:rsidDel="00ED7123">
                <w:delText>Non-fleet</w:delText>
              </w:r>
              <w:r w:rsidRPr="00665B53" w:rsidDel="00ED7123">
                <w:br/>
                <w:delText>Fleet</w:delText>
              </w:r>
            </w:del>
          </w:p>
        </w:tc>
        <w:tc>
          <w:tcPr>
            <w:tcW w:w="1260" w:type="dxa"/>
            <w:tcBorders>
              <w:top w:val="single" w:sz="6" w:space="0" w:color="auto"/>
              <w:left w:val="single" w:sz="6" w:space="0" w:color="auto"/>
              <w:bottom w:val="single" w:sz="6" w:space="0" w:color="auto"/>
              <w:right w:val="single" w:sz="6" w:space="0" w:color="auto"/>
            </w:tcBorders>
          </w:tcPr>
          <w:p w14:paraId="21332133" w14:textId="77777777" w:rsidR="002D775D" w:rsidRPr="00665B53" w:rsidDel="00ED7123" w:rsidRDefault="002D775D" w:rsidP="00B94200">
            <w:pPr>
              <w:pStyle w:val="tabletext11"/>
              <w:suppressAutoHyphens/>
              <w:jc w:val="center"/>
              <w:rPr>
                <w:del w:id="32353" w:author="Author"/>
              </w:rPr>
            </w:pPr>
            <w:del w:id="32354" w:author="Author">
              <w:r w:rsidRPr="00665B53" w:rsidDel="00ED7123">
                <w:delText>323 – –</w:delText>
              </w:r>
              <w:r w:rsidRPr="00665B53" w:rsidDel="00ED7123">
                <w:br/>
                <w:delText>326 – –</w:delText>
              </w:r>
            </w:del>
          </w:p>
        </w:tc>
        <w:tc>
          <w:tcPr>
            <w:tcW w:w="1435" w:type="dxa"/>
            <w:tcBorders>
              <w:top w:val="single" w:sz="6" w:space="0" w:color="auto"/>
              <w:left w:val="single" w:sz="6" w:space="0" w:color="auto"/>
              <w:bottom w:val="single" w:sz="6" w:space="0" w:color="auto"/>
              <w:right w:val="single" w:sz="6" w:space="0" w:color="auto"/>
            </w:tcBorders>
          </w:tcPr>
          <w:p w14:paraId="418D60B1" w14:textId="77777777" w:rsidR="002D775D" w:rsidRPr="00665B53" w:rsidDel="00ED7123" w:rsidRDefault="002D775D" w:rsidP="00B94200">
            <w:pPr>
              <w:pStyle w:val="tabletext11"/>
              <w:suppressAutoHyphens/>
              <w:jc w:val="center"/>
              <w:rPr>
                <w:del w:id="32355" w:author="Author"/>
                <w:b/>
              </w:rPr>
            </w:pPr>
            <w:del w:id="32356" w:author="Author">
              <w:r w:rsidRPr="00665B53" w:rsidDel="00ED7123">
                <w:rPr>
                  <w:b/>
                </w:rPr>
                <w:delText>1.00</w:delText>
              </w:r>
            </w:del>
          </w:p>
        </w:tc>
        <w:tc>
          <w:tcPr>
            <w:tcW w:w="1436" w:type="dxa"/>
            <w:tcBorders>
              <w:top w:val="single" w:sz="6" w:space="0" w:color="auto"/>
              <w:left w:val="single" w:sz="6" w:space="0" w:color="auto"/>
              <w:bottom w:val="single" w:sz="6" w:space="0" w:color="auto"/>
              <w:right w:val="single" w:sz="6" w:space="0" w:color="auto"/>
            </w:tcBorders>
          </w:tcPr>
          <w:p w14:paraId="67C344DC" w14:textId="77777777" w:rsidR="002D775D" w:rsidRPr="00665B53" w:rsidDel="00ED7123" w:rsidRDefault="002D775D" w:rsidP="00B94200">
            <w:pPr>
              <w:pStyle w:val="tabletext11"/>
              <w:suppressAutoHyphens/>
              <w:jc w:val="center"/>
              <w:rPr>
                <w:del w:id="32357" w:author="Author"/>
                <w:b/>
              </w:rPr>
            </w:pPr>
            <w:del w:id="32358" w:author="Author">
              <w:r w:rsidRPr="00665B53" w:rsidDel="00ED7123">
                <w:rPr>
                  <w:b/>
                </w:rPr>
                <w:delText>1.00</w:delText>
              </w:r>
            </w:del>
          </w:p>
        </w:tc>
      </w:tr>
      <w:tr w:rsidR="002D775D" w:rsidRPr="00665B53" w:rsidDel="00ED7123" w14:paraId="7D79A87B" w14:textId="77777777" w:rsidTr="00B94200">
        <w:trPr>
          <w:cantSplit/>
          <w:trHeight w:val="190"/>
          <w:del w:id="32359" w:author="Author"/>
        </w:trPr>
        <w:tc>
          <w:tcPr>
            <w:tcW w:w="200" w:type="dxa"/>
            <w:tcBorders>
              <w:top w:val="nil"/>
              <w:left w:val="nil"/>
              <w:bottom w:val="nil"/>
              <w:right w:val="nil"/>
            </w:tcBorders>
          </w:tcPr>
          <w:p w14:paraId="26AC8C41" w14:textId="77777777" w:rsidR="002D775D" w:rsidRPr="00665B53" w:rsidDel="00ED7123" w:rsidRDefault="002D775D" w:rsidP="00B94200">
            <w:pPr>
              <w:pStyle w:val="tabletext11"/>
              <w:suppressAutoHyphens/>
              <w:rPr>
                <w:del w:id="32360" w:author="Author"/>
              </w:rPr>
            </w:pPr>
            <w:del w:id="32361" w:author="Author">
              <w:r w:rsidRPr="00665B53" w:rsidDel="00ED7123">
                <w:br/>
              </w:r>
            </w:del>
          </w:p>
        </w:tc>
        <w:tc>
          <w:tcPr>
            <w:tcW w:w="2520" w:type="dxa"/>
            <w:tcBorders>
              <w:top w:val="nil"/>
              <w:left w:val="single" w:sz="6" w:space="0" w:color="auto"/>
              <w:bottom w:val="nil"/>
              <w:right w:val="single" w:sz="6" w:space="0" w:color="auto"/>
            </w:tcBorders>
          </w:tcPr>
          <w:p w14:paraId="448D5914" w14:textId="77777777" w:rsidR="002D775D" w:rsidRPr="00665B53" w:rsidDel="00ED7123" w:rsidRDefault="002D775D" w:rsidP="00B94200">
            <w:pPr>
              <w:pStyle w:val="tabletext11"/>
              <w:suppressAutoHyphens/>
              <w:jc w:val="center"/>
              <w:rPr>
                <w:del w:id="32362" w:author="Author"/>
              </w:rPr>
            </w:pPr>
            <w:del w:id="32363" w:author="Author">
              <w:r w:rsidRPr="00665B53" w:rsidDel="00ED7123">
                <w:delText>GVWR)</w:delText>
              </w:r>
            </w:del>
          </w:p>
        </w:tc>
        <w:tc>
          <w:tcPr>
            <w:tcW w:w="2200" w:type="dxa"/>
            <w:tcBorders>
              <w:top w:val="single" w:sz="6" w:space="0" w:color="auto"/>
              <w:left w:val="single" w:sz="6" w:space="0" w:color="auto"/>
              <w:bottom w:val="nil"/>
              <w:right w:val="single" w:sz="6" w:space="0" w:color="auto"/>
            </w:tcBorders>
          </w:tcPr>
          <w:p w14:paraId="7D9F2855" w14:textId="77777777" w:rsidR="002D775D" w:rsidRPr="00665B53" w:rsidDel="00ED7123" w:rsidRDefault="002D775D" w:rsidP="00B94200">
            <w:pPr>
              <w:pStyle w:val="tabletext11"/>
              <w:suppressAutoHyphens/>
              <w:jc w:val="center"/>
              <w:rPr>
                <w:del w:id="32364" w:author="Author"/>
              </w:rPr>
            </w:pPr>
            <w:del w:id="32365" w:author="Author">
              <w:r w:rsidRPr="00665B53" w:rsidDel="00ED7123">
                <w:rPr>
                  <w:b/>
                </w:rPr>
                <w:delText>Commercial</w:delText>
              </w:r>
            </w:del>
          </w:p>
        </w:tc>
        <w:tc>
          <w:tcPr>
            <w:tcW w:w="1260" w:type="dxa"/>
            <w:tcBorders>
              <w:top w:val="single" w:sz="6" w:space="0" w:color="auto"/>
              <w:left w:val="single" w:sz="6" w:space="0" w:color="auto"/>
              <w:bottom w:val="nil"/>
              <w:right w:val="single" w:sz="6" w:space="0" w:color="auto"/>
            </w:tcBorders>
          </w:tcPr>
          <w:p w14:paraId="5DDB3D70" w14:textId="77777777" w:rsidR="002D775D" w:rsidRPr="00665B53" w:rsidDel="00ED7123" w:rsidRDefault="002D775D" w:rsidP="00B94200">
            <w:pPr>
              <w:pStyle w:val="tabletext11"/>
              <w:suppressAutoHyphens/>
              <w:jc w:val="center"/>
              <w:rPr>
                <w:del w:id="32366" w:author="Author"/>
              </w:rPr>
            </w:pPr>
            <w:del w:id="32367" w:author="Author">
              <w:r w:rsidRPr="00665B53" w:rsidDel="00ED7123">
                <w:delText>Non-fleet</w:delText>
              </w:r>
              <w:r w:rsidRPr="00665B53" w:rsidDel="00ED7123">
                <w:br/>
                <w:delText>Fleet</w:delText>
              </w:r>
            </w:del>
          </w:p>
        </w:tc>
        <w:tc>
          <w:tcPr>
            <w:tcW w:w="1260" w:type="dxa"/>
            <w:tcBorders>
              <w:top w:val="single" w:sz="6" w:space="0" w:color="auto"/>
              <w:left w:val="single" w:sz="6" w:space="0" w:color="auto"/>
              <w:bottom w:val="nil"/>
              <w:right w:val="single" w:sz="6" w:space="0" w:color="auto"/>
            </w:tcBorders>
          </w:tcPr>
          <w:p w14:paraId="3ED0D591" w14:textId="77777777" w:rsidR="002D775D" w:rsidRPr="00665B53" w:rsidDel="00ED7123" w:rsidRDefault="002D775D" w:rsidP="00B94200">
            <w:pPr>
              <w:pStyle w:val="tabletext11"/>
              <w:suppressAutoHyphens/>
              <w:jc w:val="center"/>
              <w:rPr>
                <w:del w:id="32368" w:author="Author"/>
              </w:rPr>
            </w:pPr>
            <w:del w:id="32369" w:author="Author">
              <w:r w:rsidRPr="00665B53" w:rsidDel="00ED7123">
                <w:delText>333 – –</w:delText>
              </w:r>
              <w:r w:rsidRPr="00665B53" w:rsidDel="00ED7123">
                <w:br/>
                <w:delText>336 – –</w:delText>
              </w:r>
            </w:del>
          </w:p>
        </w:tc>
        <w:tc>
          <w:tcPr>
            <w:tcW w:w="1435" w:type="dxa"/>
            <w:tcBorders>
              <w:top w:val="single" w:sz="6" w:space="0" w:color="auto"/>
              <w:left w:val="single" w:sz="6" w:space="0" w:color="auto"/>
              <w:bottom w:val="nil"/>
              <w:right w:val="single" w:sz="6" w:space="0" w:color="auto"/>
            </w:tcBorders>
          </w:tcPr>
          <w:p w14:paraId="6C9DFA62" w14:textId="77777777" w:rsidR="002D775D" w:rsidRPr="00665B53" w:rsidDel="00ED7123" w:rsidRDefault="002D775D" w:rsidP="00B94200">
            <w:pPr>
              <w:pStyle w:val="tabletext11"/>
              <w:suppressAutoHyphens/>
              <w:jc w:val="center"/>
              <w:rPr>
                <w:del w:id="32370" w:author="Author"/>
                <w:b/>
              </w:rPr>
            </w:pPr>
            <w:del w:id="32371" w:author="Author">
              <w:r w:rsidRPr="00665B53" w:rsidDel="00ED7123">
                <w:rPr>
                  <w:b/>
                </w:rPr>
                <w:delText>1.00</w:delText>
              </w:r>
            </w:del>
          </w:p>
        </w:tc>
        <w:tc>
          <w:tcPr>
            <w:tcW w:w="1436" w:type="dxa"/>
            <w:tcBorders>
              <w:top w:val="single" w:sz="6" w:space="0" w:color="auto"/>
              <w:left w:val="single" w:sz="6" w:space="0" w:color="auto"/>
              <w:bottom w:val="nil"/>
              <w:right w:val="single" w:sz="6" w:space="0" w:color="auto"/>
            </w:tcBorders>
          </w:tcPr>
          <w:p w14:paraId="039B7239" w14:textId="77777777" w:rsidR="002D775D" w:rsidRPr="00665B53" w:rsidDel="00ED7123" w:rsidRDefault="002D775D" w:rsidP="00B94200">
            <w:pPr>
              <w:pStyle w:val="tabletext11"/>
              <w:suppressAutoHyphens/>
              <w:jc w:val="center"/>
              <w:rPr>
                <w:del w:id="32372" w:author="Author"/>
                <w:b/>
              </w:rPr>
            </w:pPr>
            <w:del w:id="32373" w:author="Author">
              <w:r w:rsidRPr="00665B53" w:rsidDel="00ED7123">
                <w:rPr>
                  <w:b/>
                </w:rPr>
                <w:delText>1.00</w:delText>
              </w:r>
            </w:del>
          </w:p>
        </w:tc>
      </w:tr>
      <w:tr w:rsidR="002D775D" w:rsidRPr="00665B53" w:rsidDel="00ED7123" w14:paraId="7E69497B" w14:textId="77777777" w:rsidTr="00B94200">
        <w:trPr>
          <w:cantSplit/>
          <w:trHeight w:val="190"/>
          <w:del w:id="32374" w:author="Author"/>
        </w:trPr>
        <w:tc>
          <w:tcPr>
            <w:tcW w:w="200" w:type="dxa"/>
            <w:tcBorders>
              <w:top w:val="nil"/>
              <w:left w:val="nil"/>
              <w:bottom w:val="nil"/>
              <w:right w:val="nil"/>
            </w:tcBorders>
          </w:tcPr>
          <w:p w14:paraId="3F41643B" w14:textId="77777777" w:rsidR="002D775D" w:rsidRPr="00665B53" w:rsidDel="00ED7123" w:rsidRDefault="002D775D" w:rsidP="00B94200">
            <w:pPr>
              <w:pStyle w:val="tabletext11"/>
              <w:suppressAutoHyphens/>
              <w:rPr>
                <w:del w:id="32375" w:author="Author"/>
              </w:rPr>
            </w:pPr>
          </w:p>
        </w:tc>
        <w:tc>
          <w:tcPr>
            <w:tcW w:w="2520" w:type="dxa"/>
            <w:tcBorders>
              <w:top w:val="single" w:sz="6" w:space="0" w:color="auto"/>
              <w:left w:val="single" w:sz="6" w:space="0" w:color="auto"/>
              <w:bottom w:val="single" w:sz="6" w:space="0" w:color="auto"/>
              <w:right w:val="nil"/>
            </w:tcBorders>
          </w:tcPr>
          <w:p w14:paraId="4AAEF47D" w14:textId="77777777" w:rsidR="002D775D" w:rsidRPr="00665B53" w:rsidDel="00ED7123" w:rsidRDefault="002D775D" w:rsidP="00B94200">
            <w:pPr>
              <w:pStyle w:val="tabletext11"/>
              <w:suppressAutoHyphens/>
              <w:jc w:val="center"/>
              <w:rPr>
                <w:del w:id="32376" w:author="Author"/>
              </w:rPr>
            </w:pPr>
          </w:p>
        </w:tc>
        <w:tc>
          <w:tcPr>
            <w:tcW w:w="2200" w:type="dxa"/>
            <w:tcBorders>
              <w:top w:val="single" w:sz="6" w:space="0" w:color="auto"/>
              <w:left w:val="nil"/>
              <w:bottom w:val="single" w:sz="6" w:space="0" w:color="auto"/>
              <w:right w:val="nil"/>
            </w:tcBorders>
          </w:tcPr>
          <w:p w14:paraId="34E63D12" w14:textId="77777777" w:rsidR="002D775D" w:rsidRPr="00665B53" w:rsidDel="00ED7123" w:rsidRDefault="002D775D" w:rsidP="00B94200">
            <w:pPr>
              <w:pStyle w:val="tabletext11"/>
              <w:suppressAutoHyphens/>
              <w:jc w:val="center"/>
              <w:rPr>
                <w:del w:id="32377" w:author="Author"/>
              </w:rPr>
            </w:pPr>
          </w:p>
        </w:tc>
        <w:tc>
          <w:tcPr>
            <w:tcW w:w="1260" w:type="dxa"/>
            <w:tcBorders>
              <w:top w:val="single" w:sz="6" w:space="0" w:color="auto"/>
              <w:left w:val="nil"/>
              <w:bottom w:val="single" w:sz="6" w:space="0" w:color="auto"/>
              <w:right w:val="nil"/>
            </w:tcBorders>
          </w:tcPr>
          <w:p w14:paraId="7FC1B753" w14:textId="77777777" w:rsidR="002D775D" w:rsidRPr="00665B53" w:rsidDel="00ED7123" w:rsidRDefault="002D775D" w:rsidP="00B94200">
            <w:pPr>
              <w:pStyle w:val="tabletext11"/>
              <w:suppressAutoHyphens/>
              <w:jc w:val="center"/>
              <w:rPr>
                <w:del w:id="32378" w:author="Author"/>
              </w:rPr>
            </w:pPr>
          </w:p>
        </w:tc>
        <w:tc>
          <w:tcPr>
            <w:tcW w:w="1260" w:type="dxa"/>
            <w:tcBorders>
              <w:top w:val="single" w:sz="6" w:space="0" w:color="auto"/>
              <w:left w:val="nil"/>
              <w:bottom w:val="single" w:sz="6" w:space="0" w:color="auto"/>
              <w:right w:val="nil"/>
            </w:tcBorders>
          </w:tcPr>
          <w:p w14:paraId="45A2D88C" w14:textId="77777777" w:rsidR="002D775D" w:rsidRPr="00665B53" w:rsidDel="00ED7123" w:rsidRDefault="002D775D" w:rsidP="00B94200">
            <w:pPr>
              <w:pStyle w:val="tabletext11"/>
              <w:suppressAutoHyphens/>
              <w:jc w:val="center"/>
              <w:rPr>
                <w:del w:id="32379" w:author="Author"/>
              </w:rPr>
            </w:pPr>
          </w:p>
        </w:tc>
        <w:tc>
          <w:tcPr>
            <w:tcW w:w="1435" w:type="dxa"/>
            <w:tcBorders>
              <w:top w:val="single" w:sz="6" w:space="0" w:color="auto"/>
              <w:left w:val="nil"/>
              <w:bottom w:val="single" w:sz="6" w:space="0" w:color="auto"/>
              <w:right w:val="nil"/>
            </w:tcBorders>
          </w:tcPr>
          <w:p w14:paraId="135A5432" w14:textId="77777777" w:rsidR="002D775D" w:rsidRPr="00665B53" w:rsidDel="00ED7123" w:rsidRDefault="002D775D" w:rsidP="00B94200">
            <w:pPr>
              <w:pStyle w:val="tabletext11"/>
              <w:tabs>
                <w:tab w:val="decimal" w:pos="500"/>
              </w:tabs>
              <w:suppressAutoHyphens/>
              <w:rPr>
                <w:del w:id="32380" w:author="Author"/>
              </w:rPr>
            </w:pPr>
          </w:p>
        </w:tc>
        <w:tc>
          <w:tcPr>
            <w:tcW w:w="1436" w:type="dxa"/>
            <w:tcBorders>
              <w:top w:val="single" w:sz="6" w:space="0" w:color="auto"/>
              <w:left w:val="nil"/>
              <w:bottom w:val="single" w:sz="6" w:space="0" w:color="auto"/>
              <w:right w:val="single" w:sz="6" w:space="0" w:color="auto"/>
            </w:tcBorders>
          </w:tcPr>
          <w:p w14:paraId="0B5CB3C5" w14:textId="77777777" w:rsidR="002D775D" w:rsidRPr="00665B53" w:rsidDel="00ED7123" w:rsidRDefault="002D775D" w:rsidP="00B94200">
            <w:pPr>
              <w:pStyle w:val="tabletext11"/>
              <w:tabs>
                <w:tab w:val="decimal" w:pos="500"/>
              </w:tabs>
              <w:suppressAutoHyphens/>
              <w:rPr>
                <w:del w:id="32381" w:author="Author"/>
              </w:rPr>
            </w:pPr>
          </w:p>
        </w:tc>
      </w:tr>
      <w:tr w:rsidR="002D775D" w:rsidRPr="00665B53" w:rsidDel="00ED7123" w14:paraId="5BD63961" w14:textId="77777777" w:rsidTr="00B94200">
        <w:trPr>
          <w:cantSplit/>
          <w:trHeight w:val="190"/>
          <w:del w:id="32382" w:author="Author"/>
        </w:trPr>
        <w:tc>
          <w:tcPr>
            <w:tcW w:w="200" w:type="dxa"/>
            <w:tcBorders>
              <w:top w:val="nil"/>
              <w:left w:val="nil"/>
              <w:bottom w:val="nil"/>
              <w:right w:val="nil"/>
            </w:tcBorders>
          </w:tcPr>
          <w:p w14:paraId="2834E760" w14:textId="77777777" w:rsidR="002D775D" w:rsidRPr="00665B53" w:rsidDel="00ED7123" w:rsidRDefault="002D775D" w:rsidP="00B94200">
            <w:pPr>
              <w:pStyle w:val="tabletext11"/>
              <w:suppressAutoHyphens/>
              <w:rPr>
                <w:del w:id="32383" w:author="Author"/>
              </w:rPr>
            </w:pPr>
            <w:del w:id="32384" w:author="Author">
              <w:r w:rsidRPr="00665B53" w:rsidDel="00ED7123">
                <w:br/>
              </w:r>
            </w:del>
          </w:p>
        </w:tc>
        <w:tc>
          <w:tcPr>
            <w:tcW w:w="4720" w:type="dxa"/>
            <w:gridSpan w:val="2"/>
            <w:tcBorders>
              <w:top w:val="single" w:sz="6" w:space="0" w:color="auto"/>
              <w:left w:val="single" w:sz="6" w:space="0" w:color="auto"/>
              <w:bottom w:val="single" w:sz="6" w:space="0" w:color="auto"/>
              <w:right w:val="single" w:sz="6" w:space="0" w:color="auto"/>
            </w:tcBorders>
          </w:tcPr>
          <w:p w14:paraId="109D12BD" w14:textId="77777777" w:rsidR="002D775D" w:rsidRPr="00665B53" w:rsidDel="00ED7123" w:rsidRDefault="002D775D" w:rsidP="00B94200">
            <w:pPr>
              <w:pStyle w:val="tabletext11"/>
              <w:suppressAutoHyphens/>
              <w:jc w:val="center"/>
              <w:rPr>
                <w:del w:id="32385" w:author="Author"/>
              </w:rPr>
            </w:pPr>
            <w:del w:id="32386" w:author="Author">
              <w:r w:rsidRPr="00665B53" w:rsidDel="00ED7123">
                <w:rPr>
                  <w:b/>
                </w:rPr>
                <w:delText>Extra-heavy Trucks</w:delText>
              </w:r>
              <w:r w:rsidRPr="00665B53" w:rsidDel="00ED7123">
                <w:rPr>
                  <w:b/>
                </w:rPr>
                <w:br/>
              </w:r>
              <w:r w:rsidRPr="00665B53" w:rsidDel="00ED7123">
                <w:delText>(Over 45,000 lbs. GVWR)</w:delText>
              </w:r>
            </w:del>
          </w:p>
        </w:tc>
        <w:tc>
          <w:tcPr>
            <w:tcW w:w="1260" w:type="dxa"/>
            <w:tcBorders>
              <w:top w:val="single" w:sz="6" w:space="0" w:color="auto"/>
              <w:left w:val="single" w:sz="6" w:space="0" w:color="auto"/>
              <w:bottom w:val="single" w:sz="6" w:space="0" w:color="auto"/>
              <w:right w:val="single" w:sz="6" w:space="0" w:color="auto"/>
            </w:tcBorders>
          </w:tcPr>
          <w:p w14:paraId="74E48D5C" w14:textId="77777777" w:rsidR="002D775D" w:rsidRPr="00665B53" w:rsidDel="00ED7123" w:rsidRDefault="002D775D" w:rsidP="00B94200">
            <w:pPr>
              <w:pStyle w:val="tabletext11"/>
              <w:suppressAutoHyphens/>
              <w:jc w:val="center"/>
              <w:rPr>
                <w:del w:id="32387" w:author="Author"/>
              </w:rPr>
            </w:pPr>
            <w:del w:id="32388" w:author="Author">
              <w:r w:rsidRPr="00665B53" w:rsidDel="00ED7123">
                <w:delText>Non-fleet</w:delText>
              </w:r>
              <w:r w:rsidRPr="00665B53" w:rsidDel="00ED7123">
                <w:br/>
                <w:delText>Fleet</w:delText>
              </w:r>
            </w:del>
          </w:p>
        </w:tc>
        <w:tc>
          <w:tcPr>
            <w:tcW w:w="1260" w:type="dxa"/>
            <w:tcBorders>
              <w:top w:val="single" w:sz="6" w:space="0" w:color="auto"/>
              <w:left w:val="single" w:sz="6" w:space="0" w:color="auto"/>
              <w:bottom w:val="single" w:sz="6" w:space="0" w:color="auto"/>
              <w:right w:val="single" w:sz="6" w:space="0" w:color="auto"/>
            </w:tcBorders>
          </w:tcPr>
          <w:p w14:paraId="7F10052B" w14:textId="77777777" w:rsidR="002D775D" w:rsidRPr="00665B53" w:rsidDel="00ED7123" w:rsidRDefault="002D775D" w:rsidP="00B94200">
            <w:pPr>
              <w:pStyle w:val="tabletext11"/>
              <w:suppressAutoHyphens/>
              <w:jc w:val="center"/>
              <w:rPr>
                <w:del w:id="32389" w:author="Author"/>
              </w:rPr>
            </w:pPr>
            <w:del w:id="32390" w:author="Author">
              <w:r w:rsidRPr="00665B53" w:rsidDel="00ED7123">
                <w:delText>403 – –</w:delText>
              </w:r>
              <w:r w:rsidRPr="00665B53" w:rsidDel="00ED7123">
                <w:br/>
                <w:delText>406 – –</w:delText>
              </w:r>
            </w:del>
          </w:p>
        </w:tc>
        <w:tc>
          <w:tcPr>
            <w:tcW w:w="1435" w:type="dxa"/>
            <w:tcBorders>
              <w:top w:val="single" w:sz="6" w:space="0" w:color="auto"/>
              <w:left w:val="single" w:sz="6" w:space="0" w:color="auto"/>
              <w:bottom w:val="single" w:sz="6" w:space="0" w:color="auto"/>
              <w:right w:val="single" w:sz="6" w:space="0" w:color="auto"/>
            </w:tcBorders>
          </w:tcPr>
          <w:p w14:paraId="24A3417A" w14:textId="77777777" w:rsidR="002D775D" w:rsidRPr="00665B53" w:rsidDel="00ED7123" w:rsidRDefault="002D775D" w:rsidP="00B94200">
            <w:pPr>
              <w:pStyle w:val="tabletext11"/>
              <w:suppressAutoHyphens/>
              <w:jc w:val="center"/>
              <w:rPr>
                <w:del w:id="32391" w:author="Author"/>
                <w:b/>
              </w:rPr>
            </w:pPr>
            <w:del w:id="32392" w:author="Author">
              <w:r w:rsidRPr="00665B53" w:rsidDel="00ED7123">
                <w:rPr>
                  <w:b/>
                </w:rPr>
                <w:delText>1.50</w:delText>
              </w:r>
            </w:del>
          </w:p>
        </w:tc>
        <w:tc>
          <w:tcPr>
            <w:tcW w:w="1436" w:type="dxa"/>
            <w:tcBorders>
              <w:top w:val="single" w:sz="6" w:space="0" w:color="auto"/>
              <w:left w:val="single" w:sz="6" w:space="0" w:color="auto"/>
              <w:bottom w:val="single" w:sz="6" w:space="0" w:color="auto"/>
              <w:right w:val="single" w:sz="6" w:space="0" w:color="auto"/>
            </w:tcBorders>
          </w:tcPr>
          <w:p w14:paraId="2613ACBB" w14:textId="77777777" w:rsidR="002D775D" w:rsidRPr="00665B53" w:rsidDel="00ED7123" w:rsidRDefault="002D775D" w:rsidP="00B94200">
            <w:pPr>
              <w:pStyle w:val="tabletext11"/>
              <w:suppressAutoHyphens/>
              <w:jc w:val="center"/>
              <w:rPr>
                <w:del w:id="32393" w:author="Author"/>
                <w:b/>
              </w:rPr>
            </w:pPr>
            <w:del w:id="32394" w:author="Author">
              <w:r w:rsidRPr="00665B53" w:rsidDel="00ED7123">
                <w:rPr>
                  <w:b/>
                </w:rPr>
                <w:delText>1.16</w:delText>
              </w:r>
            </w:del>
          </w:p>
        </w:tc>
      </w:tr>
      <w:tr w:rsidR="002D775D" w:rsidRPr="00665B53" w:rsidDel="00ED7123" w14:paraId="408F86BF" w14:textId="77777777" w:rsidTr="00B94200">
        <w:trPr>
          <w:cantSplit/>
          <w:trHeight w:val="190"/>
          <w:del w:id="32395" w:author="Author"/>
        </w:trPr>
        <w:tc>
          <w:tcPr>
            <w:tcW w:w="200" w:type="dxa"/>
            <w:tcBorders>
              <w:top w:val="nil"/>
              <w:left w:val="nil"/>
              <w:bottom w:val="nil"/>
              <w:right w:val="nil"/>
            </w:tcBorders>
          </w:tcPr>
          <w:p w14:paraId="446427F6" w14:textId="77777777" w:rsidR="002D775D" w:rsidRPr="00665B53" w:rsidDel="00ED7123" w:rsidRDefault="002D775D" w:rsidP="00B94200">
            <w:pPr>
              <w:pStyle w:val="tabletext11"/>
              <w:suppressAutoHyphens/>
              <w:rPr>
                <w:del w:id="32396" w:author="Author"/>
              </w:rPr>
            </w:pPr>
          </w:p>
        </w:tc>
        <w:tc>
          <w:tcPr>
            <w:tcW w:w="2520" w:type="dxa"/>
            <w:tcBorders>
              <w:top w:val="single" w:sz="6" w:space="0" w:color="auto"/>
              <w:left w:val="single" w:sz="6" w:space="0" w:color="auto"/>
              <w:bottom w:val="nil"/>
              <w:right w:val="nil"/>
            </w:tcBorders>
          </w:tcPr>
          <w:p w14:paraId="515DED85" w14:textId="77777777" w:rsidR="002D775D" w:rsidRPr="00665B53" w:rsidDel="00ED7123" w:rsidRDefault="002D775D" w:rsidP="00B94200">
            <w:pPr>
              <w:pStyle w:val="tabletext11"/>
              <w:suppressAutoHyphens/>
              <w:jc w:val="center"/>
              <w:rPr>
                <w:del w:id="32397" w:author="Author"/>
              </w:rPr>
            </w:pPr>
          </w:p>
        </w:tc>
        <w:tc>
          <w:tcPr>
            <w:tcW w:w="2200" w:type="dxa"/>
            <w:tcBorders>
              <w:top w:val="single" w:sz="6" w:space="0" w:color="auto"/>
              <w:left w:val="nil"/>
              <w:bottom w:val="single" w:sz="6" w:space="0" w:color="auto"/>
              <w:right w:val="nil"/>
            </w:tcBorders>
          </w:tcPr>
          <w:p w14:paraId="1B6DE966" w14:textId="77777777" w:rsidR="002D775D" w:rsidRPr="00665B53" w:rsidDel="00ED7123" w:rsidRDefault="002D775D" w:rsidP="00B94200">
            <w:pPr>
              <w:pStyle w:val="tabletext11"/>
              <w:suppressAutoHyphens/>
              <w:jc w:val="center"/>
              <w:rPr>
                <w:del w:id="32398" w:author="Author"/>
              </w:rPr>
            </w:pPr>
          </w:p>
        </w:tc>
        <w:tc>
          <w:tcPr>
            <w:tcW w:w="1260" w:type="dxa"/>
            <w:tcBorders>
              <w:top w:val="single" w:sz="6" w:space="0" w:color="auto"/>
              <w:left w:val="nil"/>
              <w:bottom w:val="single" w:sz="6" w:space="0" w:color="auto"/>
              <w:right w:val="nil"/>
            </w:tcBorders>
          </w:tcPr>
          <w:p w14:paraId="629FBEFA" w14:textId="77777777" w:rsidR="002D775D" w:rsidRPr="00665B53" w:rsidDel="00ED7123" w:rsidRDefault="002D775D" w:rsidP="00B94200">
            <w:pPr>
              <w:pStyle w:val="tabletext11"/>
              <w:suppressAutoHyphens/>
              <w:jc w:val="center"/>
              <w:rPr>
                <w:del w:id="32399" w:author="Author"/>
              </w:rPr>
            </w:pPr>
          </w:p>
        </w:tc>
        <w:tc>
          <w:tcPr>
            <w:tcW w:w="1260" w:type="dxa"/>
            <w:tcBorders>
              <w:top w:val="single" w:sz="6" w:space="0" w:color="auto"/>
              <w:left w:val="nil"/>
              <w:bottom w:val="single" w:sz="6" w:space="0" w:color="auto"/>
              <w:right w:val="nil"/>
            </w:tcBorders>
          </w:tcPr>
          <w:p w14:paraId="256E5D41" w14:textId="77777777" w:rsidR="002D775D" w:rsidRPr="00665B53" w:rsidDel="00ED7123" w:rsidRDefault="002D775D" w:rsidP="00B94200">
            <w:pPr>
              <w:pStyle w:val="tabletext11"/>
              <w:suppressAutoHyphens/>
              <w:jc w:val="center"/>
              <w:rPr>
                <w:del w:id="32400" w:author="Author"/>
              </w:rPr>
            </w:pPr>
          </w:p>
        </w:tc>
        <w:tc>
          <w:tcPr>
            <w:tcW w:w="1435" w:type="dxa"/>
            <w:tcBorders>
              <w:top w:val="single" w:sz="6" w:space="0" w:color="auto"/>
              <w:left w:val="nil"/>
              <w:bottom w:val="single" w:sz="6" w:space="0" w:color="auto"/>
              <w:right w:val="nil"/>
            </w:tcBorders>
          </w:tcPr>
          <w:p w14:paraId="15FC57B0" w14:textId="77777777" w:rsidR="002D775D" w:rsidRPr="00665B53" w:rsidDel="00ED7123" w:rsidRDefault="002D775D" w:rsidP="00B94200">
            <w:pPr>
              <w:pStyle w:val="tabletext11"/>
              <w:suppressAutoHyphens/>
              <w:jc w:val="center"/>
              <w:rPr>
                <w:del w:id="32401" w:author="Author"/>
              </w:rPr>
            </w:pPr>
          </w:p>
        </w:tc>
        <w:tc>
          <w:tcPr>
            <w:tcW w:w="1436" w:type="dxa"/>
            <w:tcBorders>
              <w:top w:val="single" w:sz="6" w:space="0" w:color="auto"/>
              <w:left w:val="nil"/>
              <w:bottom w:val="single" w:sz="6" w:space="0" w:color="auto"/>
              <w:right w:val="single" w:sz="6" w:space="0" w:color="auto"/>
            </w:tcBorders>
          </w:tcPr>
          <w:p w14:paraId="0CBCC2F2" w14:textId="77777777" w:rsidR="002D775D" w:rsidRPr="00665B53" w:rsidDel="00ED7123" w:rsidRDefault="002D775D" w:rsidP="00B94200">
            <w:pPr>
              <w:pStyle w:val="tabletext11"/>
              <w:suppressAutoHyphens/>
              <w:jc w:val="center"/>
              <w:rPr>
                <w:del w:id="32402" w:author="Author"/>
              </w:rPr>
            </w:pPr>
          </w:p>
        </w:tc>
      </w:tr>
      <w:tr w:rsidR="002D775D" w:rsidRPr="00665B53" w:rsidDel="00ED7123" w14:paraId="371D48B2" w14:textId="77777777" w:rsidTr="00B94200">
        <w:trPr>
          <w:cantSplit/>
          <w:trHeight w:val="190"/>
          <w:del w:id="32403" w:author="Author"/>
        </w:trPr>
        <w:tc>
          <w:tcPr>
            <w:tcW w:w="200" w:type="dxa"/>
            <w:tcBorders>
              <w:top w:val="nil"/>
              <w:left w:val="nil"/>
              <w:bottom w:val="nil"/>
              <w:right w:val="nil"/>
            </w:tcBorders>
          </w:tcPr>
          <w:p w14:paraId="5D311624" w14:textId="77777777" w:rsidR="002D775D" w:rsidRPr="00665B53" w:rsidDel="00ED7123" w:rsidRDefault="002D775D" w:rsidP="00B94200">
            <w:pPr>
              <w:pStyle w:val="tabletext11"/>
              <w:suppressAutoHyphens/>
              <w:rPr>
                <w:del w:id="32404" w:author="Author"/>
              </w:rPr>
            </w:pPr>
            <w:del w:id="32405" w:author="Author">
              <w:r w:rsidRPr="00665B53" w:rsidDel="00ED7123">
                <w:br/>
              </w:r>
            </w:del>
          </w:p>
        </w:tc>
        <w:tc>
          <w:tcPr>
            <w:tcW w:w="2520" w:type="dxa"/>
            <w:tcBorders>
              <w:top w:val="single" w:sz="6" w:space="0" w:color="auto"/>
              <w:left w:val="single" w:sz="6" w:space="0" w:color="auto"/>
              <w:bottom w:val="nil"/>
              <w:right w:val="single" w:sz="6" w:space="0" w:color="auto"/>
            </w:tcBorders>
          </w:tcPr>
          <w:p w14:paraId="3F2B4B3B" w14:textId="77777777" w:rsidR="002D775D" w:rsidRPr="00665B53" w:rsidDel="00ED7123" w:rsidRDefault="002D775D" w:rsidP="00B94200">
            <w:pPr>
              <w:pStyle w:val="tabletext11"/>
              <w:suppressAutoHyphens/>
              <w:jc w:val="center"/>
              <w:rPr>
                <w:del w:id="32406" w:author="Author"/>
              </w:rPr>
            </w:pPr>
            <w:del w:id="32407" w:author="Author">
              <w:r w:rsidRPr="00665B53" w:rsidDel="00ED7123">
                <w:br/>
              </w:r>
              <w:r w:rsidRPr="00665B53" w:rsidDel="00ED7123">
                <w:rPr>
                  <w:b/>
                </w:rPr>
                <w:delText>Heavy</w:delText>
              </w:r>
            </w:del>
          </w:p>
        </w:tc>
        <w:tc>
          <w:tcPr>
            <w:tcW w:w="2200" w:type="dxa"/>
            <w:tcBorders>
              <w:top w:val="single" w:sz="6" w:space="0" w:color="auto"/>
              <w:left w:val="single" w:sz="6" w:space="0" w:color="auto"/>
              <w:bottom w:val="single" w:sz="6" w:space="0" w:color="auto"/>
              <w:right w:val="single" w:sz="6" w:space="0" w:color="auto"/>
            </w:tcBorders>
          </w:tcPr>
          <w:p w14:paraId="7AF1DC57" w14:textId="77777777" w:rsidR="002D775D" w:rsidRPr="00665B53" w:rsidDel="00ED7123" w:rsidRDefault="002D775D" w:rsidP="00B94200">
            <w:pPr>
              <w:pStyle w:val="tabletext11"/>
              <w:suppressAutoHyphens/>
              <w:jc w:val="center"/>
              <w:rPr>
                <w:del w:id="32408" w:author="Author"/>
              </w:rPr>
            </w:pPr>
            <w:del w:id="32409" w:author="Author">
              <w:r w:rsidRPr="00665B53" w:rsidDel="00ED7123">
                <w:rPr>
                  <w:b/>
                </w:rPr>
                <w:delText>Service</w:delText>
              </w:r>
            </w:del>
          </w:p>
        </w:tc>
        <w:tc>
          <w:tcPr>
            <w:tcW w:w="1260" w:type="dxa"/>
            <w:tcBorders>
              <w:top w:val="single" w:sz="6" w:space="0" w:color="auto"/>
              <w:left w:val="single" w:sz="6" w:space="0" w:color="auto"/>
              <w:bottom w:val="single" w:sz="6" w:space="0" w:color="auto"/>
              <w:right w:val="single" w:sz="6" w:space="0" w:color="auto"/>
            </w:tcBorders>
          </w:tcPr>
          <w:p w14:paraId="2B9EE181" w14:textId="77777777" w:rsidR="002D775D" w:rsidRPr="00665B53" w:rsidDel="00ED7123" w:rsidRDefault="002D775D" w:rsidP="00B94200">
            <w:pPr>
              <w:pStyle w:val="tabletext11"/>
              <w:suppressAutoHyphens/>
              <w:jc w:val="center"/>
              <w:rPr>
                <w:del w:id="32410" w:author="Author"/>
              </w:rPr>
            </w:pPr>
            <w:del w:id="32411" w:author="Author">
              <w:r w:rsidRPr="00665B53" w:rsidDel="00ED7123">
                <w:delText>Non-fleet</w:delText>
              </w:r>
              <w:r w:rsidRPr="00665B53" w:rsidDel="00ED7123">
                <w:br/>
                <w:delText>Fleet</w:delText>
              </w:r>
            </w:del>
          </w:p>
        </w:tc>
        <w:tc>
          <w:tcPr>
            <w:tcW w:w="1260" w:type="dxa"/>
            <w:tcBorders>
              <w:top w:val="single" w:sz="6" w:space="0" w:color="auto"/>
              <w:left w:val="single" w:sz="6" w:space="0" w:color="auto"/>
              <w:bottom w:val="single" w:sz="6" w:space="0" w:color="auto"/>
              <w:right w:val="single" w:sz="6" w:space="0" w:color="auto"/>
            </w:tcBorders>
          </w:tcPr>
          <w:p w14:paraId="093DDAEC" w14:textId="77777777" w:rsidR="002D775D" w:rsidRPr="00665B53" w:rsidDel="00ED7123" w:rsidRDefault="002D775D" w:rsidP="00B94200">
            <w:pPr>
              <w:pStyle w:val="tabletext11"/>
              <w:suppressAutoHyphens/>
              <w:jc w:val="center"/>
              <w:rPr>
                <w:del w:id="32412" w:author="Author"/>
              </w:rPr>
            </w:pPr>
            <w:del w:id="32413" w:author="Author">
              <w:r w:rsidRPr="00665B53" w:rsidDel="00ED7123">
                <w:delText>343 – –</w:delText>
              </w:r>
              <w:r w:rsidRPr="00665B53" w:rsidDel="00ED7123">
                <w:br/>
                <w:delText>346 – –</w:delText>
              </w:r>
            </w:del>
          </w:p>
        </w:tc>
        <w:tc>
          <w:tcPr>
            <w:tcW w:w="1435" w:type="dxa"/>
            <w:tcBorders>
              <w:top w:val="single" w:sz="6" w:space="0" w:color="auto"/>
              <w:left w:val="single" w:sz="6" w:space="0" w:color="auto"/>
              <w:bottom w:val="single" w:sz="6" w:space="0" w:color="auto"/>
              <w:right w:val="single" w:sz="6" w:space="0" w:color="auto"/>
            </w:tcBorders>
          </w:tcPr>
          <w:p w14:paraId="25044709" w14:textId="77777777" w:rsidR="002D775D" w:rsidRPr="00665B53" w:rsidDel="00ED7123" w:rsidRDefault="002D775D" w:rsidP="00B94200">
            <w:pPr>
              <w:pStyle w:val="tabletext11"/>
              <w:suppressAutoHyphens/>
              <w:jc w:val="center"/>
              <w:rPr>
                <w:del w:id="32414" w:author="Author"/>
                <w:b/>
              </w:rPr>
            </w:pPr>
            <w:del w:id="32415" w:author="Author">
              <w:r w:rsidRPr="00665B53" w:rsidDel="00ED7123">
                <w:rPr>
                  <w:b/>
                </w:rPr>
                <w:delText>1.00</w:delText>
              </w:r>
            </w:del>
          </w:p>
        </w:tc>
        <w:tc>
          <w:tcPr>
            <w:tcW w:w="1436" w:type="dxa"/>
            <w:tcBorders>
              <w:top w:val="single" w:sz="6" w:space="0" w:color="auto"/>
              <w:left w:val="single" w:sz="6" w:space="0" w:color="auto"/>
              <w:bottom w:val="single" w:sz="6" w:space="0" w:color="auto"/>
              <w:right w:val="single" w:sz="6" w:space="0" w:color="auto"/>
            </w:tcBorders>
          </w:tcPr>
          <w:p w14:paraId="3025D9B2" w14:textId="77777777" w:rsidR="002D775D" w:rsidRPr="00665B53" w:rsidDel="00ED7123" w:rsidRDefault="002D775D" w:rsidP="00B94200">
            <w:pPr>
              <w:pStyle w:val="tabletext11"/>
              <w:suppressAutoHyphens/>
              <w:jc w:val="center"/>
              <w:rPr>
                <w:del w:id="32416" w:author="Author"/>
                <w:b/>
              </w:rPr>
            </w:pPr>
            <w:del w:id="32417" w:author="Author">
              <w:r w:rsidRPr="00665B53" w:rsidDel="00ED7123">
                <w:rPr>
                  <w:b/>
                </w:rPr>
                <w:delText>1.00</w:delText>
              </w:r>
            </w:del>
          </w:p>
        </w:tc>
      </w:tr>
      <w:tr w:rsidR="002D775D" w:rsidRPr="00665B53" w:rsidDel="00ED7123" w14:paraId="7FE7367A" w14:textId="77777777" w:rsidTr="00B94200">
        <w:trPr>
          <w:cantSplit/>
          <w:trHeight w:val="190"/>
          <w:del w:id="32418" w:author="Author"/>
        </w:trPr>
        <w:tc>
          <w:tcPr>
            <w:tcW w:w="200" w:type="dxa"/>
            <w:tcBorders>
              <w:top w:val="nil"/>
              <w:left w:val="nil"/>
              <w:bottom w:val="nil"/>
              <w:right w:val="nil"/>
            </w:tcBorders>
          </w:tcPr>
          <w:p w14:paraId="797AB5FE" w14:textId="77777777" w:rsidR="002D775D" w:rsidRPr="00665B53" w:rsidDel="00ED7123" w:rsidRDefault="002D775D" w:rsidP="00B94200">
            <w:pPr>
              <w:pStyle w:val="tabletext11"/>
              <w:suppressAutoHyphens/>
              <w:rPr>
                <w:del w:id="32419" w:author="Author"/>
              </w:rPr>
            </w:pPr>
            <w:del w:id="32420" w:author="Author">
              <w:r w:rsidRPr="00665B53" w:rsidDel="00ED7123">
                <w:br/>
              </w:r>
            </w:del>
          </w:p>
        </w:tc>
        <w:tc>
          <w:tcPr>
            <w:tcW w:w="2520" w:type="dxa"/>
            <w:tcBorders>
              <w:top w:val="nil"/>
              <w:left w:val="single" w:sz="6" w:space="0" w:color="auto"/>
              <w:bottom w:val="nil"/>
              <w:right w:val="single" w:sz="6" w:space="0" w:color="auto"/>
            </w:tcBorders>
          </w:tcPr>
          <w:p w14:paraId="73A4CF9A" w14:textId="77777777" w:rsidR="002D775D" w:rsidRPr="00665B53" w:rsidDel="00ED7123" w:rsidRDefault="002D775D" w:rsidP="00B94200">
            <w:pPr>
              <w:pStyle w:val="tabletext11"/>
              <w:suppressAutoHyphens/>
              <w:jc w:val="center"/>
              <w:rPr>
                <w:del w:id="32421" w:author="Author"/>
              </w:rPr>
            </w:pPr>
            <w:del w:id="32422" w:author="Author">
              <w:r w:rsidRPr="00665B53" w:rsidDel="00ED7123">
                <w:rPr>
                  <w:b/>
                </w:rPr>
                <w:delText>Truck-tractors</w:delText>
              </w:r>
              <w:r w:rsidRPr="00665B53" w:rsidDel="00ED7123">
                <w:rPr>
                  <w:b/>
                </w:rPr>
                <w:br/>
              </w:r>
              <w:r w:rsidRPr="00665B53" w:rsidDel="00ED7123">
                <w:delText>(0 – 45,000 lbs.</w:delText>
              </w:r>
            </w:del>
          </w:p>
        </w:tc>
        <w:tc>
          <w:tcPr>
            <w:tcW w:w="2200" w:type="dxa"/>
            <w:tcBorders>
              <w:top w:val="single" w:sz="6" w:space="0" w:color="auto"/>
              <w:left w:val="single" w:sz="6" w:space="0" w:color="auto"/>
              <w:bottom w:val="single" w:sz="6" w:space="0" w:color="auto"/>
              <w:right w:val="single" w:sz="6" w:space="0" w:color="auto"/>
            </w:tcBorders>
          </w:tcPr>
          <w:p w14:paraId="14BD2A61" w14:textId="77777777" w:rsidR="002D775D" w:rsidRPr="00665B53" w:rsidDel="00ED7123" w:rsidRDefault="002D775D" w:rsidP="00B94200">
            <w:pPr>
              <w:pStyle w:val="tabletext11"/>
              <w:suppressAutoHyphens/>
              <w:jc w:val="center"/>
              <w:rPr>
                <w:del w:id="32423" w:author="Author"/>
              </w:rPr>
            </w:pPr>
            <w:del w:id="32424" w:author="Author">
              <w:r w:rsidRPr="00665B53" w:rsidDel="00ED7123">
                <w:rPr>
                  <w:b/>
                </w:rPr>
                <w:delText>Retail</w:delText>
              </w:r>
            </w:del>
          </w:p>
        </w:tc>
        <w:tc>
          <w:tcPr>
            <w:tcW w:w="1260" w:type="dxa"/>
            <w:tcBorders>
              <w:top w:val="single" w:sz="6" w:space="0" w:color="auto"/>
              <w:left w:val="single" w:sz="6" w:space="0" w:color="auto"/>
              <w:bottom w:val="single" w:sz="6" w:space="0" w:color="auto"/>
              <w:right w:val="single" w:sz="6" w:space="0" w:color="auto"/>
            </w:tcBorders>
          </w:tcPr>
          <w:p w14:paraId="380F8037" w14:textId="77777777" w:rsidR="002D775D" w:rsidRPr="00665B53" w:rsidDel="00ED7123" w:rsidRDefault="002D775D" w:rsidP="00B94200">
            <w:pPr>
              <w:pStyle w:val="tabletext11"/>
              <w:suppressAutoHyphens/>
              <w:jc w:val="center"/>
              <w:rPr>
                <w:del w:id="32425" w:author="Author"/>
              </w:rPr>
            </w:pPr>
            <w:del w:id="32426" w:author="Author">
              <w:r w:rsidRPr="00665B53" w:rsidDel="00ED7123">
                <w:delText>Non-fleet</w:delText>
              </w:r>
              <w:r w:rsidRPr="00665B53" w:rsidDel="00ED7123">
                <w:br/>
                <w:delText>Fleet</w:delText>
              </w:r>
            </w:del>
          </w:p>
        </w:tc>
        <w:tc>
          <w:tcPr>
            <w:tcW w:w="1260" w:type="dxa"/>
            <w:tcBorders>
              <w:top w:val="single" w:sz="6" w:space="0" w:color="auto"/>
              <w:left w:val="single" w:sz="6" w:space="0" w:color="auto"/>
              <w:bottom w:val="single" w:sz="6" w:space="0" w:color="auto"/>
              <w:right w:val="single" w:sz="6" w:space="0" w:color="auto"/>
            </w:tcBorders>
          </w:tcPr>
          <w:p w14:paraId="45B68191" w14:textId="77777777" w:rsidR="002D775D" w:rsidRPr="00665B53" w:rsidDel="00ED7123" w:rsidRDefault="002D775D" w:rsidP="00B94200">
            <w:pPr>
              <w:pStyle w:val="tabletext11"/>
              <w:suppressAutoHyphens/>
              <w:jc w:val="center"/>
              <w:rPr>
                <w:del w:id="32427" w:author="Author"/>
              </w:rPr>
            </w:pPr>
            <w:del w:id="32428" w:author="Author">
              <w:r w:rsidRPr="00665B53" w:rsidDel="00ED7123">
                <w:delText>353 – –</w:delText>
              </w:r>
              <w:r w:rsidRPr="00665B53" w:rsidDel="00ED7123">
                <w:br/>
                <w:delText>356 – –</w:delText>
              </w:r>
            </w:del>
          </w:p>
        </w:tc>
        <w:tc>
          <w:tcPr>
            <w:tcW w:w="1435" w:type="dxa"/>
            <w:tcBorders>
              <w:top w:val="single" w:sz="6" w:space="0" w:color="auto"/>
              <w:left w:val="single" w:sz="6" w:space="0" w:color="auto"/>
              <w:bottom w:val="single" w:sz="6" w:space="0" w:color="auto"/>
              <w:right w:val="single" w:sz="6" w:space="0" w:color="auto"/>
            </w:tcBorders>
          </w:tcPr>
          <w:p w14:paraId="05956B60" w14:textId="77777777" w:rsidR="002D775D" w:rsidRPr="00665B53" w:rsidDel="00ED7123" w:rsidRDefault="002D775D" w:rsidP="00B94200">
            <w:pPr>
              <w:pStyle w:val="tabletext11"/>
              <w:suppressAutoHyphens/>
              <w:jc w:val="center"/>
              <w:rPr>
                <w:del w:id="32429" w:author="Author"/>
                <w:b/>
              </w:rPr>
            </w:pPr>
            <w:del w:id="32430" w:author="Author">
              <w:r w:rsidRPr="00665B53" w:rsidDel="00ED7123">
                <w:rPr>
                  <w:b/>
                </w:rPr>
                <w:delText>1.00</w:delText>
              </w:r>
            </w:del>
          </w:p>
        </w:tc>
        <w:tc>
          <w:tcPr>
            <w:tcW w:w="1436" w:type="dxa"/>
            <w:tcBorders>
              <w:top w:val="single" w:sz="6" w:space="0" w:color="auto"/>
              <w:left w:val="single" w:sz="6" w:space="0" w:color="auto"/>
              <w:bottom w:val="single" w:sz="6" w:space="0" w:color="auto"/>
              <w:right w:val="single" w:sz="6" w:space="0" w:color="auto"/>
            </w:tcBorders>
          </w:tcPr>
          <w:p w14:paraId="5044F13B" w14:textId="77777777" w:rsidR="002D775D" w:rsidRPr="00665B53" w:rsidDel="00ED7123" w:rsidRDefault="002D775D" w:rsidP="00B94200">
            <w:pPr>
              <w:pStyle w:val="tabletext11"/>
              <w:suppressAutoHyphens/>
              <w:jc w:val="center"/>
              <w:rPr>
                <w:del w:id="32431" w:author="Author"/>
                <w:b/>
              </w:rPr>
            </w:pPr>
            <w:del w:id="32432" w:author="Author">
              <w:r w:rsidRPr="00665B53" w:rsidDel="00ED7123">
                <w:rPr>
                  <w:b/>
                </w:rPr>
                <w:delText>1.00</w:delText>
              </w:r>
            </w:del>
          </w:p>
        </w:tc>
      </w:tr>
      <w:tr w:rsidR="002D775D" w:rsidRPr="00665B53" w:rsidDel="00ED7123" w14:paraId="204A5209" w14:textId="77777777" w:rsidTr="00B94200">
        <w:trPr>
          <w:cantSplit/>
          <w:trHeight w:val="190"/>
          <w:del w:id="32433" w:author="Author"/>
        </w:trPr>
        <w:tc>
          <w:tcPr>
            <w:tcW w:w="200" w:type="dxa"/>
            <w:tcBorders>
              <w:top w:val="nil"/>
              <w:left w:val="nil"/>
              <w:bottom w:val="nil"/>
              <w:right w:val="nil"/>
            </w:tcBorders>
          </w:tcPr>
          <w:p w14:paraId="6421E28D" w14:textId="77777777" w:rsidR="002D775D" w:rsidRPr="00665B53" w:rsidDel="00ED7123" w:rsidRDefault="002D775D" w:rsidP="00B94200">
            <w:pPr>
              <w:pStyle w:val="tabletext11"/>
              <w:suppressAutoHyphens/>
              <w:rPr>
                <w:del w:id="32434" w:author="Author"/>
              </w:rPr>
            </w:pPr>
            <w:del w:id="32435" w:author="Author">
              <w:r w:rsidRPr="00665B53" w:rsidDel="00ED7123">
                <w:br/>
              </w:r>
            </w:del>
          </w:p>
        </w:tc>
        <w:tc>
          <w:tcPr>
            <w:tcW w:w="2520" w:type="dxa"/>
            <w:tcBorders>
              <w:top w:val="nil"/>
              <w:left w:val="single" w:sz="6" w:space="0" w:color="auto"/>
              <w:bottom w:val="nil"/>
              <w:right w:val="single" w:sz="6" w:space="0" w:color="auto"/>
            </w:tcBorders>
          </w:tcPr>
          <w:p w14:paraId="02FD1B5C" w14:textId="77777777" w:rsidR="002D775D" w:rsidRPr="00665B53" w:rsidDel="00ED7123" w:rsidRDefault="002D775D" w:rsidP="00B94200">
            <w:pPr>
              <w:pStyle w:val="tabletext11"/>
              <w:suppressAutoHyphens/>
              <w:jc w:val="center"/>
              <w:rPr>
                <w:del w:id="32436" w:author="Author"/>
              </w:rPr>
            </w:pPr>
            <w:del w:id="32437" w:author="Author">
              <w:r w:rsidRPr="00665B53" w:rsidDel="00ED7123">
                <w:delText>GCW)</w:delText>
              </w:r>
            </w:del>
          </w:p>
        </w:tc>
        <w:tc>
          <w:tcPr>
            <w:tcW w:w="2200" w:type="dxa"/>
            <w:tcBorders>
              <w:top w:val="single" w:sz="6" w:space="0" w:color="auto"/>
              <w:left w:val="single" w:sz="6" w:space="0" w:color="auto"/>
              <w:bottom w:val="nil"/>
              <w:right w:val="single" w:sz="6" w:space="0" w:color="auto"/>
            </w:tcBorders>
          </w:tcPr>
          <w:p w14:paraId="430F4D9F" w14:textId="77777777" w:rsidR="002D775D" w:rsidRPr="00665B53" w:rsidDel="00ED7123" w:rsidRDefault="002D775D" w:rsidP="00B94200">
            <w:pPr>
              <w:pStyle w:val="tabletext11"/>
              <w:suppressAutoHyphens/>
              <w:jc w:val="center"/>
              <w:rPr>
                <w:del w:id="32438" w:author="Author"/>
              </w:rPr>
            </w:pPr>
            <w:del w:id="32439" w:author="Author">
              <w:r w:rsidRPr="00665B53" w:rsidDel="00ED7123">
                <w:rPr>
                  <w:b/>
                </w:rPr>
                <w:delText>Commercial</w:delText>
              </w:r>
            </w:del>
          </w:p>
        </w:tc>
        <w:tc>
          <w:tcPr>
            <w:tcW w:w="1260" w:type="dxa"/>
            <w:tcBorders>
              <w:top w:val="single" w:sz="6" w:space="0" w:color="auto"/>
              <w:left w:val="single" w:sz="6" w:space="0" w:color="auto"/>
              <w:bottom w:val="nil"/>
              <w:right w:val="single" w:sz="6" w:space="0" w:color="auto"/>
            </w:tcBorders>
          </w:tcPr>
          <w:p w14:paraId="3D21A541" w14:textId="77777777" w:rsidR="002D775D" w:rsidRPr="00665B53" w:rsidDel="00ED7123" w:rsidRDefault="002D775D" w:rsidP="00B94200">
            <w:pPr>
              <w:pStyle w:val="tabletext11"/>
              <w:suppressAutoHyphens/>
              <w:jc w:val="center"/>
              <w:rPr>
                <w:del w:id="32440" w:author="Author"/>
              </w:rPr>
            </w:pPr>
            <w:del w:id="32441" w:author="Author">
              <w:r w:rsidRPr="00665B53" w:rsidDel="00ED7123">
                <w:delText>Non-fleet</w:delText>
              </w:r>
              <w:r w:rsidRPr="00665B53" w:rsidDel="00ED7123">
                <w:br/>
                <w:delText>Fleet</w:delText>
              </w:r>
            </w:del>
          </w:p>
        </w:tc>
        <w:tc>
          <w:tcPr>
            <w:tcW w:w="1260" w:type="dxa"/>
            <w:tcBorders>
              <w:top w:val="single" w:sz="6" w:space="0" w:color="auto"/>
              <w:left w:val="single" w:sz="6" w:space="0" w:color="auto"/>
              <w:bottom w:val="nil"/>
              <w:right w:val="single" w:sz="6" w:space="0" w:color="auto"/>
            </w:tcBorders>
          </w:tcPr>
          <w:p w14:paraId="4ECD8CF3" w14:textId="77777777" w:rsidR="002D775D" w:rsidRPr="00665B53" w:rsidDel="00ED7123" w:rsidRDefault="002D775D" w:rsidP="00B94200">
            <w:pPr>
              <w:pStyle w:val="tabletext11"/>
              <w:suppressAutoHyphens/>
              <w:jc w:val="center"/>
              <w:rPr>
                <w:del w:id="32442" w:author="Author"/>
              </w:rPr>
            </w:pPr>
            <w:del w:id="32443" w:author="Author">
              <w:r w:rsidRPr="00665B53" w:rsidDel="00ED7123">
                <w:delText>363 – –</w:delText>
              </w:r>
              <w:r w:rsidRPr="00665B53" w:rsidDel="00ED7123">
                <w:br/>
                <w:delText>366 – –</w:delText>
              </w:r>
            </w:del>
          </w:p>
        </w:tc>
        <w:tc>
          <w:tcPr>
            <w:tcW w:w="1435" w:type="dxa"/>
            <w:tcBorders>
              <w:top w:val="single" w:sz="6" w:space="0" w:color="auto"/>
              <w:left w:val="single" w:sz="6" w:space="0" w:color="auto"/>
              <w:bottom w:val="nil"/>
              <w:right w:val="single" w:sz="6" w:space="0" w:color="auto"/>
            </w:tcBorders>
          </w:tcPr>
          <w:p w14:paraId="3EA5140E" w14:textId="77777777" w:rsidR="002D775D" w:rsidRPr="00665B53" w:rsidDel="00ED7123" w:rsidRDefault="002D775D" w:rsidP="00B94200">
            <w:pPr>
              <w:pStyle w:val="tabletext11"/>
              <w:suppressAutoHyphens/>
              <w:jc w:val="center"/>
              <w:rPr>
                <w:del w:id="32444" w:author="Author"/>
                <w:b/>
              </w:rPr>
            </w:pPr>
            <w:del w:id="32445" w:author="Author">
              <w:r w:rsidRPr="00665B53" w:rsidDel="00ED7123">
                <w:rPr>
                  <w:b/>
                </w:rPr>
                <w:delText>1.00</w:delText>
              </w:r>
            </w:del>
          </w:p>
        </w:tc>
        <w:tc>
          <w:tcPr>
            <w:tcW w:w="1436" w:type="dxa"/>
            <w:tcBorders>
              <w:top w:val="single" w:sz="6" w:space="0" w:color="auto"/>
              <w:left w:val="single" w:sz="6" w:space="0" w:color="auto"/>
              <w:bottom w:val="nil"/>
              <w:right w:val="single" w:sz="6" w:space="0" w:color="auto"/>
            </w:tcBorders>
          </w:tcPr>
          <w:p w14:paraId="5DFF2564" w14:textId="77777777" w:rsidR="002D775D" w:rsidRPr="00665B53" w:rsidDel="00ED7123" w:rsidRDefault="002D775D" w:rsidP="00B94200">
            <w:pPr>
              <w:pStyle w:val="tabletext11"/>
              <w:suppressAutoHyphens/>
              <w:jc w:val="center"/>
              <w:rPr>
                <w:del w:id="32446" w:author="Author"/>
                <w:b/>
              </w:rPr>
            </w:pPr>
            <w:del w:id="32447" w:author="Author">
              <w:r w:rsidRPr="00665B53" w:rsidDel="00ED7123">
                <w:rPr>
                  <w:b/>
                </w:rPr>
                <w:delText>1.00</w:delText>
              </w:r>
            </w:del>
          </w:p>
        </w:tc>
      </w:tr>
      <w:tr w:rsidR="002D775D" w:rsidRPr="00665B53" w:rsidDel="00ED7123" w14:paraId="2EFFCE86" w14:textId="77777777" w:rsidTr="00B94200">
        <w:trPr>
          <w:cantSplit/>
          <w:trHeight w:val="190"/>
          <w:del w:id="32448" w:author="Author"/>
        </w:trPr>
        <w:tc>
          <w:tcPr>
            <w:tcW w:w="200" w:type="dxa"/>
            <w:tcBorders>
              <w:top w:val="nil"/>
              <w:left w:val="nil"/>
              <w:bottom w:val="nil"/>
              <w:right w:val="nil"/>
            </w:tcBorders>
          </w:tcPr>
          <w:p w14:paraId="5E39DB8A" w14:textId="77777777" w:rsidR="002D775D" w:rsidRPr="00665B53" w:rsidDel="00ED7123" w:rsidRDefault="002D775D" w:rsidP="00B94200">
            <w:pPr>
              <w:pStyle w:val="tabletext11"/>
              <w:suppressAutoHyphens/>
              <w:rPr>
                <w:del w:id="32449" w:author="Author"/>
              </w:rPr>
            </w:pPr>
          </w:p>
        </w:tc>
        <w:tc>
          <w:tcPr>
            <w:tcW w:w="2520" w:type="dxa"/>
            <w:tcBorders>
              <w:top w:val="single" w:sz="6" w:space="0" w:color="auto"/>
              <w:left w:val="single" w:sz="6" w:space="0" w:color="auto"/>
              <w:bottom w:val="single" w:sz="6" w:space="0" w:color="auto"/>
              <w:right w:val="nil"/>
            </w:tcBorders>
          </w:tcPr>
          <w:p w14:paraId="6CA826C8" w14:textId="77777777" w:rsidR="002D775D" w:rsidRPr="00665B53" w:rsidDel="00ED7123" w:rsidRDefault="002D775D" w:rsidP="00B94200">
            <w:pPr>
              <w:pStyle w:val="tabletext11"/>
              <w:suppressAutoHyphens/>
              <w:jc w:val="center"/>
              <w:rPr>
                <w:del w:id="32450" w:author="Author"/>
              </w:rPr>
            </w:pPr>
          </w:p>
        </w:tc>
        <w:tc>
          <w:tcPr>
            <w:tcW w:w="2200" w:type="dxa"/>
            <w:tcBorders>
              <w:top w:val="single" w:sz="6" w:space="0" w:color="auto"/>
              <w:left w:val="nil"/>
              <w:bottom w:val="single" w:sz="6" w:space="0" w:color="auto"/>
              <w:right w:val="nil"/>
            </w:tcBorders>
          </w:tcPr>
          <w:p w14:paraId="09E4A4D8" w14:textId="77777777" w:rsidR="002D775D" w:rsidRPr="00665B53" w:rsidDel="00ED7123" w:rsidRDefault="002D775D" w:rsidP="00B94200">
            <w:pPr>
              <w:pStyle w:val="tabletext11"/>
              <w:suppressAutoHyphens/>
              <w:jc w:val="center"/>
              <w:rPr>
                <w:del w:id="32451" w:author="Author"/>
              </w:rPr>
            </w:pPr>
          </w:p>
        </w:tc>
        <w:tc>
          <w:tcPr>
            <w:tcW w:w="1260" w:type="dxa"/>
            <w:tcBorders>
              <w:top w:val="single" w:sz="6" w:space="0" w:color="auto"/>
              <w:left w:val="nil"/>
              <w:bottom w:val="single" w:sz="6" w:space="0" w:color="auto"/>
              <w:right w:val="nil"/>
            </w:tcBorders>
          </w:tcPr>
          <w:p w14:paraId="2394B262" w14:textId="77777777" w:rsidR="002D775D" w:rsidRPr="00665B53" w:rsidDel="00ED7123" w:rsidRDefault="002D775D" w:rsidP="00B94200">
            <w:pPr>
              <w:pStyle w:val="tabletext11"/>
              <w:suppressAutoHyphens/>
              <w:jc w:val="center"/>
              <w:rPr>
                <w:del w:id="32452" w:author="Author"/>
              </w:rPr>
            </w:pPr>
          </w:p>
        </w:tc>
        <w:tc>
          <w:tcPr>
            <w:tcW w:w="1260" w:type="dxa"/>
            <w:tcBorders>
              <w:top w:val="single" w:sz="6" w:space="0" w:color="auto"/>
              <w:left w:val="nil"/>
              <w:bottom w:val="single" w:sz="6" w:space="0" w:color="auto"/>
              <w:right w:val="nil"/>
            </w:tcBorders>
          </w:tcPr>
          <w:p w14:paraId="1A8C311F" w14:textId="77777777" w:rsidR="002D775D" w:rsidRPr="00665B53" w:rsidDel="00ED7123" w:rsidRDefault="002D775D" w:rsidP="00B94200">
            <w:pPr>
              <w:pStyle w:val="tabletext11"/>
              <w:suppressAutoHyphens/>
              <w:jc w:val="center"/>
              <w:rPr>
                <w:del w:id="32453" w:author="Author"/>
              </w:rPr>
            </w:pPr>
          </w:p>
        </w:tc>
        <w:tc>
          <w:tcPr>
            <w:tcW w:w="1435" w:type="dxa"/>
            <w:tcBorders>
              <w:top w:val="single" w:sz="6" w:space="0" w:color="auto"/>
              <w:left w:val="nil"/>
              <w:bottom w:val="single" w:sz="6" w:space="0" w:color="auto"/>
              <w:right w:val="nil"/>
            </w:tcBorders>
          </w:tcPr>
          <w:p w14:paraId="0F452BBC" w14:textId="77777777" w:rsidR="002D775D" w:rsidRPr="00665B53" w:rsidDel="00ED7123" w:rsidRDefault="002D775D" w:rsidP="00B94200">
            <w:pPr>
              <w:pStyle w:val="tabletext11"/>
              <w:suppressAutoHyphens/>
              <w:jc w:val="center"/>
              <w:rPr>
                <w:del w:id="32454" w:author="Author"/>
              </w:rPr>
            </w:pPr>
          </w:p>
        </w:tc>
        <w:tc>
          <w:tcPr>
            <w:tcW w:w="1436" w:type="dxa"/>
            <w:tcBorders>
              <w:top w:val="single" w:sz="6" w:space="0" w:color="auto"/>
              <w:left w:val="nil"/>
              <w:bottom w:val="single" w:sz="6" w:space="0" w:color="auto"/>
              <w:right w:val="single" w:sz="6" w:space="0" w:color="auto"/>
            </w:tcBorders>
          </w:tcPr>
          <w:p w14:paraId="6BAB8AFC" w14:textId="77777777" w:rsidR="002D775D" w:rsidRPr="00665B53" w:rsidDel="00ED7123" w:rsidRDefault="002D775D" w:rsidP="00B94200">
            <w:pPr>
              <w:pStyle w:val="tabletext11"/>
              <w:suppressAutoHyphens/>
              <w:jc w:val="center"/>
              <w:rPr>
                <w:del w:id="32455" w:author="Author"/>
              </w:rPr>
            </w:pPr>
          </w:p>
        </w:tc>
      </w:tr>
      <w:tr w:rsidR="002D775D" w:rsidRPr="00665B53" w:rsidDel="00ED7123" w14:paraId="3F7A73EE" w14:textId="77777777" w:rsidTr="00B94200">
        <w:trPr>
          <w:cantSplit/>
          <w:trHeight w:val="190"/>
          <w:del w:id="32456" w:author="Author"/>
        </w:trPr>
        <w:tc>
          <w:tcPr>
            <w:tcW w:w="200" w:type="dxa"/>
            <w:tcBorders>
              <w:top w:val="nil"/>
              <w:left w:val="nil"/>
              <w:bottom w:val="nil"/>
              <w:right w:val="nil"/>
            </w:tcBorders>
          </w:tcPr>
          <w:p w14:paraId="26A2B097" w14:textId="77777777" w:rsidR="002D775D" w:rsidRPr="00665B53" w:rsidDel="00ED7123" w:rsidRDefault="002D775D" w:rsidP="00B94200">
            <w:pPr>
              <w:pStyle w:val="tabletext11"/>
              <w:suppressAutoHyphens/>
              <w:rPr>
                <w:del w:id="32457" w:author="Author"/>
              </w:rPr>
            </w:pPr>
            <w:del w:id="32458" w:author="Author">
              <w:r w:rsidRPr="00665B53" w:rsidDel="00ED7123">
                <w:br/>
              </w:r>
            </w:del>
          </w:p>
        </w:tc>
        <w:tc>
          <w:tcPr>
            <w:tcW w:w="4720" w:type="dxa"/>
            <w:gridSpan w:val="2"/>
            <w:tcBorders>
              <w:top w:val="single" w:sz="6" w:space="0" w:color="auto"/>
              <w:left w:val="single" w:sz="6" w:space="0" w:color="auto"/>
              <w:bottom w:val="single" w:sz="6" w:space="0" w:color="auto"/>
              <w:right w:val="single" w:sz="6" w:space="0" w:color="auto"/>
            </w:tcBorders>
          </w:tcPr>
          <w:p w14:paraId="4A5D5663" w14:textId="77777777" w:rsidR="002D775D" w:rsidRPr="00665B53" w:rsidDel="00ED7123" w:rsidRDefault="002D775D" w:rsidP="00B94200">
            <w:pPr>
              <w:pStyle w:val="tabletext11"/>
              <w:suppressAutoHyphens/>
              <w:jc w:val="center"/>
              <w:rPr>
                <w:del w:id="32459" w:author="Author"/>
              </w:rPr>
            </w:pPr>
            <w:del w:id="32460" w:author="Author">
              <w:r w:rsidRPr="00665B53" w:rsidDel="00ED7123">
                <w:rPr>
                  <w:b/>
                </w:rPr>
                <w:delText>Extra-heavy Truck-tractors</w:delText>
              </w:r>
              <w:r w:rsidRPr="00665B53" w:rsidDel="00ED7123">
                <w:rPr>
                  <w:b/>
                </w:rPr>
                <w:br/>
              </w:r>
              <w:r w:rsidRPr="00665B53" w:rsidDel="00ED7123">
                <w:delText>(Over 45,000 lbs. GCW)</w:delText>
              </w:r>
            </w:del>
          </w:p>
        </w:tc>
        <w:tc>
          <w:tcPr>
            <w:tcW w:w="1260" w:type="dxa"/>
            <w:tcBorders>
              <w:top w:val="single" w:sz="6" w:space="0" w:color="auto"/>
              <w:left w:val="single" w:sz="6" w:space="0" w:color="auto"/>
              <w:bottom w:val="single" w:sz="6" w:space="0" w:color="auto"/>
              <w:right w:val="single" w:sz="6" w:space="0" w:color="auto"/>
            </w:tcBorders>
          </w:tcPr>
          <w:p w14:paraId="79C80361" w14:textId="77777777" w:rsidR="002D775D" w:rsidRPr="00665B53" w:rsidDel="00ED7123" w:rsidRDefault="002D775D" w:rsidP="00B94200">
            <w:pPr>
              <w:pStyle w:val="tabletext11"/>
              <w:suppressAutoHyphens/>
              <w:jc w:val="center"/>
              <w:rPr>
                <w:del w:id="32461" w:author="Author"/>
              </w:rPr>
            </w:pPr>
            <w:del w:id="32462" w:author="Author">
              <w:r w:rsidRPr="00665B53" w:rsidDel="00ED7123">
                <w:delText>Non-fleet</w:delText>
              </w:r>
              <w:r w:rsidRPr="00665B53" w:rsidDel="00ED7123">
                <w:br/>
                <w:delText>Fleet</w:delText>
              </w:r>
            </w:del>
          </w:p>
        </w:tc>
        <w:tc>
          <w:tcPr>
            <w:tcW w:w="1260" w:type="dxa"/>
            <w:tcBorders>
              <w:top w:val="single" w:sz="6" w:space="0" w:color="auto"/>
              <w:left w:val="single" w:sz="6" w:space="0" w:color="auto"/>
              <w:bottom w:val="single" w:sz="6" w:space="0" w:color="auto"/>
              <w:right w:val="single" w:sz="6" w:space="0" w:color="auto"/>
            </w:tcBorders>
          </w:tcPr>
          <w:p w14:paraId="0936A444" w14:textId="77777777" w:rsidR="002D775D" w:rsidRPr="00665B53" w:rsidDel="00ED7123" w:rsidRDefault="002D775D" w:rsidP="00B94200">
            <w:pPr>
              <w:pStyle w:val="tabletext11"/>
              <w:suppressAutoHyphens/>
              <w:jc w:val="center"/>
              <w:rPr>
                <w:del w:id="32463" w:author="Author"/>
              </w:rPr>
            </w:pPr>
            <w:del w:id="32464" w:author="Author">
              <w:r w:rsidRPr="00665B53" w:rsidDel="00ED7123">
                <w:delText>503 – –</w:delText>
              </w:r>
              <w:r w:rsidRPr="00665B53" w:rsidDel="00ED7123">
                <w:br/>
                <w:delText>506 – –</w:delText>
              </w:r>
            </w:del>
          </w:p>
        </w:tc>
        <w:tc>
          <w:tcPr>
            <w:tcW w:w="1435" w:type="dxa"/>
            <w:tcBorders>
              <w:top w:val="single" w:sz="6" w:space="0" w:color="auto"/>
              <w:left w:val="single" w:sz="6" w:space="0" w:color="auto"/>
              <w:bottom w:val="single" w:sz="6" w:space="0" w:color="auto"/>
              <w:right w:val="single" w:sz="6" w:space="0" w:color="auto"/>
            </w:tcBorders>
          </w:tcPr>
          <w:p w14:paraId="10487A48" w14:textId="77777777" w:rsidR="002D775D" w:rsidRPr="00665B53" w:rsidDel="00ED7123" w:rsidRDefault="002D775D" w:rsidP="00B94200">
            <w:pPr>
              <w:pStyle w:val="tabletext11"/>
              <w:suppressAutoHyphens/>
              <w:jc w:val="center"/>
              <w:rPr>
                <w:del w:id="32465" w:author="Author"/>
                <w:b/>
              </w:rPr>
            </w:pPr>
            <w:del w:id="32466" w:author="Author">
              <w:r w:rsidRPr="00665B53" w:rsidDel="00ED7123">
                <w:rPr>
                  <w:b/>
                </w:rPr>
                <w:delText>1.50</w:delText>
              </w:r>
            </w:del>
          </w:p>
        </w:tc>
        <w:tc>
          <w:tcPr>
            <w:tcW w:w="1436" w:type="dxa"/>
            <w:tcBorders>
              <w:top w:val="single" w:sz="6" w:space="0" w:color="auto"/>
              <w:left w:val="single" w:sz="6" w:space="0" w:color="auto"/>
              <w:bottom w:val="single" w:sz="6" w:space="0" w:color="auto"/>
              <w:right w:val="single" w:sz="6" w:space="0" w:color="auto"/>
            </w:tcBorders>
          </w:tcPr>
          <w:p w14:paraId="4787CAC3" w14:textId="77777777" w:rsidR="002D775D" w:rsidRPr="00665B53" w:rsidDel="00ED7123" w:rsidRDefault="002D775D" w:rsidP="00B94200">
            <w:pPr>
              <w:pStyle w:val="tabletext11"/>
              <w:suppressAutoHyphens/>
              <w:jc w:val="center"/>
              <w:rPr>
                <w:del w:id="32467" w:author="Author"/>
                <w:b/>
              </w:rPr>
            </w:pPr>
            <w:del w:id="32468" w:author="Author">
              <w:r w:rsidRPr="00665B53" w:rsidDel="00ED7123">
                <w:rPr>
                  <w:b/>
                </w:rPr>
                <w:delText>1.16</w:delText>
              </w:r>
            </w:del>
          </w:p>
        </w:tc>
      </w:tr>
      <w:tr w:rsidR="002D775D" w:rsidRPr="00665B53" w:rsidDel="00ED7123" w14:paraId="5EAA4C14" w14:textId="77777777" w:rsidTr="00B94200">
        <w:trPr>
          <w:cantSplit/>
          <w:trHeight w:val="190"/>
          <w:del w:id="32469" w:author="Author"/>
        </w:trPr>
        <w:tc>
          <w:tcPr>
            <w:tcW w:w="200" w:type="dxa"/>
            <w:tcBorders>
              <w:top w:val="nil"/>
              <w:left w:val="nil"/>
              <w:bottom w:val="nil"/>
              <w:right w:val="nil"/>
            </w:tcBorders>
          </w:tcPr>
          <w:p w14:paraId="57BE4A2D" w14:textId="77777777" w:rsidR="002D775D" w:rsidRPr="00665B53" w:rsidDel="00ED7123" w:rsidRDefault="002D775D" w:rsidP="00B94200">
            <w:pPr>
              <w:pStyle w:val="tabletext11"/>
              <w:suppressAutoHyphens/>
              <w:rPr>
                <w:del w:id="32470" w:author="Author"/>
              </w:rPr>
            </w:pPr>
          </w:p>
        </w:tc>
        <w:tc>
          <w:tcPr>
            <w:tcW w:w="2520" w:type="dxa"/>
            <w:tcBorders>
              <w:top w:val="single" w:sz="6" w:space="0" w:color="auto"/>
              <w:left w:val="single" w:sz="6" w:space="0" w:color="auto"/>
              <w:bottom w:val="single" w:sz="6" w:space="0" w:color="auto"/>
              <w:right w:val="nil"/>
            </w:tcBorders>
          </w:tcPr>
          <w:p w14:paraId="3A307C96" w14:textId="77777777" w:rsidR="002D775D" w:rsidRPr="00665B53" w:rsidDel="00ED7123" w:rsidRDefault="002D775D" w:rsidP="00B94200">
            <w:pPr>
              <w:pStyle w:val="tabletext11"/>
              <w:suppressAutoHyphens/>
              <w:jc w:val="center"/>
              <w:rPr>
                <w:del w:id="32471" w:author="Author"/>
              </w:rPr>
            </w:pPr>
          </w:p>
        </w:tc>
        <w:tc>
          <w:tcPr>
            <w:tcW w:w="2200" w:type="dxa"/>
            <w:tcBorders>
              <w:top w:val="single" w:sz="6" w:space="0" w:color="auto"/>
              <w:left w:val="nil"/>
              <w:bottom w:val="single" w:sz="6" w:space="0" w:color="auto"/>
              <w:right w:val="nil"/>
            </w:tcBorders>
          </w:tcPr>
          <w:p w14:paraId="712850F8" w14:textId="77777777" w:rsidR="002D775D" w:rsidRPr="00665B53" w:rsidDel="00ED7123" w:rsidRDefault="002D775D" w:rsidP="00B94200">
            <w:pPr>
              <w:pStyle w:val="tabletext11"/>
              <w:suppressAutoHyphens/>
              <w:jc w:val="center"/>
              <w:rPr>
                <w:del w:id="32472" w:author="Author"/>
              </w:rPr>
            </w:pPr>
          </w:p>
        </w:tc>
        <w:tc>
          <w:tcPr>
            <w:tcW w:w="1260" w:type="dxa"/>
            <w:tcBorders>
              <w:top w:val="single" w:sz="6" w:space="0" w:color="auto"/>
              <w:left w:val="nil"/>
              <w:bottom w:val="single" w:sz="6" w:space="0" w:color="auto"/>
              <w:right w:val="nil"/>
            </w:tcBorders>
          </w:tcPr>
          <w:p w14:paraId="32B72910" w14:textId="77777777" w:rsidR="002D775D" w:rsidRPr="00665B53" w:rsidDel="00ED7123" w:rsidRDefault="002D775D" w:rsidP="00B94200">
            <w:pPr>
              <w:pStyle w:val="tabletext11"/>
              <w:suppressAutoHyphens/>
              <w:jc w:val="center"/>
              <w:rPr>
                <w:del w:id="32473" w:author="Author"/>
              </w:rPr>
            </w:pPr>
          </w:p>
        </w:tc>
        <w:tc>
          <w:tcPr>
            <w:tcW w:w="1260" w:type="dxa"/>
            <w:tcBorders>
              <w:top w:val="single" w:sz="6" w:space="0" w:color="auto"/>
              <w:left w:val="nil"/>
              <w:bottom w:val="single" w:sz="6" w:space="0" w:color="auto"/>
              <w:right w:val="nil"/>
            </w:tcBorders>
          </w:tcPr>
          <w:p w14:paraId="37AF251A" w14:textId="77777777" w:rsidR="002D775D" w:rsidRPr="00665B53" w:rsidDel="00ED7123" w:rsidRDefault="002D775D" w:rsidP="00B94200">
            <w:pPr>
              <w:pStyle w:val="tabletext11"/>
              <w:suppressAutoHyphens/>
              <w:jc w:val="center"/>
              <w:rPr>
                <w:del w:id="32474" w:author="Author"/>
              </w:rPr>
            </w:pPr>
          </w:p>
        </w:tc>
        <w:tc>
          <w:tcPr>
            <w:tcW w:w="1435" w:type="dxa"/>
            <w:tcBorders>
              <w:top w:val="single" w:sz="6" w:space="0" w:color="auto"/>
              <w:left w:val="nil"/>
              <w:bottom w:val="single" w:sz="6" w:space="0" w:color="auto"/>
              <w:right w:val="nil"/>
            </w:tcBorders>
          </w:tcPr>
          <w:p w14:paraId="552F2B90" w14:textId="77777777" w:rsidR="002D775D" w:rsidRPr="00665B53" w:rsidDel="00ED7123" w:rsidRDefault="002D775D" w:rsidP="00B94200">
            <w:pPr>
              <w:pStyle w:val="tabletext11"/>
              <w:suppressAutoHyphens/>
              <w:jc w:val="center"/>
              <w:rPr>
                <w:del w:id="32475" w:author="Author"/>
              </w:rPr>
            </w:pPr>
          </w:p>
        </w:tc>
        <w:tc>
          <w:tcPr>
            <w:tcW w:w="1436" w:type="dxa"/>
            <w:tcBorders>
              <w:top w:val="single" w:sz="6" w:space="0" w:color="auto"/>
              <w:left w:val="nil"/>
              <w:bottom w:val="single" w:sz="6" w:space="0" w:color="auto"/>
              <w:right w:val="single" w:sz="6" w:space="0" w:color="auto"/>
            </w:tcBorders>
          </w:tcPr>
          <w:p w14:paraId="0DA71A58" w14:textId="77777777" w:rsidR="002D775D" w:rsidRPr="00665B53" w:rsidDel="00ED7123" w:rsidRDefault="002D775D" w:rsidP="00B94200">
            <w:pPr>
              <w:pStyle w:val="tabletext11"/>
              <w:suppressAutoHyphens/>
              <w:jc w:val="center"/>
              <w:rPr>
                <w:del w:id="32476" w:author="Author"/>
              </w:rPr>
            </w:pPr>
          </w:p>
        </w:tc>
      </w:tr>
      <w:tr w:rsidR="002D775D" w:rsidRPr="00665B53" w:rsidDel="00ED7123" w14:paraId="6AF4CD7B" w14:textId="77777777" w:rsidTr="00B94200">
        <w:trPr>
          <w:cantSplit/>
          <w:trHeight w:val="190"/>
          <w:del w:id="32477" w:author="Author"/>
        </w:trPr>
        <w:tc>
          <w:tcPr>
            <w:tcW w:w="200" w:type="dxa"/>
            <w:tcBorders>
              <w:top w:val="nil"/>
              <w:left w:val="nil"/>
              <w:bottom w:val="nil"/>
              <w:right w:val="nil"/>
            </w:tcBorders>
          </w:tcPr>
          <w:p w14:paraId="46357840" w14:textId="77777777" w:rsidR="002D775D" w:rsidRPr="00665B53" w:rsidDel="00ED7123" w:rsidRDefault="002D775D" w:rsidP="00B94200">
            <w:pPr>
              <w:pStyle w:val="tabletext11"/>
              <w:suppressAutoHyphens/>
              <w:rPr>
                <w:del w:id="32478" w:author="Author"/>
              </w:rPr>
            </w:pPr>
          </w:p>
        </w:tc>
        <w:tc>
          <w:tcPr>
            <w:tcW w:w="10111" w:type="dxa"/>
            <w:gridSpan w:val="6"/>
            <w:tcBorders>
              <w:top w:val="nil"/>
              <w:left w:val="single" w:sz="6" w:space="0" w:color="auto"/>
              <w:bottom w:val="single" w:sz="6" w:space="0" w:color="auto"/>
              <w:right w:val="single" w:sz="6" w:space="0" w:color="auto"/>
            </w:tcBorders>
          </w:tcPr>
          <w:p w14:paraId="0C53190D" w14:textId="77777777" w:rsidR="002D775D" w:rsidRPr="00665B53" w:rsidDel="00ED7123" w:rsidRDefault="002D775D" w:rsidP="00B94200">
            <w:pPr>
              <w:pStyle w:val="tabletext11"/>
              <w:tabs>
                <w:tab w:val="decimal" w:pos="500"/>
              </w:tabs>
              <w:suppressAutoHyphens/>
              <w:jc w:val="center"/>
              <w:rPr>
                <w:del w:id="32479" w:author="Author"/>
              </w:rPr>
            </w:pPr>
            <w:del w:id="32480" w:author="Author">
              <w:r w:rsidRPr="00665B53" w:rsidDel="00ED7123">
                <w:rPr>
                  <w:b/>
                </w:rPr>
                <w:delText>Trailer Types</w:delText>
              </w:r>
            </w:del>
          </w:p>
        </w:tc>
      </w:tr>
      <w:tr w:rsidR="002D775D" w:rsidRPr="00665B53" w:rsidDel="00ED7123" w14:paraId="744C0687" w14:textId="77777777" w:rsidTr="00B94200">
        <w:trPr>
          <w:cantSplit/>
          <w:trHeight w:val="190"/>
          <w:del w:id="32481" w:author="Author"/>
        </w:trPr>
        <w:tc>
          <w:tcPr>
            <w:tcW w:w="200" w:type="dxa"/>
            <w:tcBorders>
              <w:top w:val="nil"/>
              <w:left w:val="nil"/>
              <w:bottom w:val="nil"/>
              <w:right w:val="nil"/>
            </w:tcBorders>
          </w:tcPr>
          <w:p w14:paraId="4C7BC5A5" w14:textId="77777777" w:rsidR="002D775D" w:rsidRPr="00665B53" w:rsidDel="00ED7123" w:rsidRDefault="002D775D" w:rsidP="00B94200">
            <w:pPr>
              <w:pStyle w:val="tabletext11"/>
              <w:suppressAutoHyphens/>
              <w:rPr>
                <w:del w:id="32482" w:author="Author"/>
              </w:rPr>
            </w:pPr>
            <w:del w:id="32483" w:author="Author">
              <w:r w:rsidRPr="00665B53" w:rsidDel="00ED7123">
                <w:br/>
              </w:r>
            </w:del>
          </w:p>
        </w:tc>
        <w:tc>
          <w:tcPr>
            <w:tcW w:w="4720" w:type="dxa"/>
            <w:gridSpan w:val="2"/>
            <w:tcBorders>
              <w:top w:val="single" w:sz="6" w:space="0" w:color="auto"/>
              <w:left w:val="single" w:sz="6" w:space="0" w:color="auto"/>
              <w:bottom w:val="single" w:sz="6" w:space="0" w:color="auto"/>
              <w:right w:val="single" w:sz="6" w:space="0" w:color="auto"/>
            </w:tcBorders>
          </w:tcPr>
          <w:p w14:paraId="435A1C63" w14:textId="77777777" w:rsidR="002D775D" w:rsidRPr="00665B53" w:rsidDel="00ED7123" w:rsidRDefault="002D775D" w:rsidP="00B94200">
            <w:pPr>
              <w:pStyle w:val="tabletext11"/>
              <w:suppressAutoHyphens/>
              <w:jc w:val="center"/>
              <w:rPr>
                <w:del w:id="32484" w:author="Author"/>
              </w:rPr>
            </w:pPr>
            <w:del w:id="32485" w:author="Author">
              <w:r w:rsidRPr="00665B53" w:rsidDel="00ED7123">
                <w:rPr>
                  <w:b/>
                </w:rPr>
                <w:delText>Semitrailers</w:delText>
              </w:r>
            </w:del>
          </w:p>
        </w:tc>
        <w:tc>
          <w:tcPr>
            <w:tcW w:w="1260" w:type="dxa"/>
            <w:tcBorders>
              <w:top w:val="single" w:sz="6" w:space="0" w:color="auto"/>
              <w:left w:val="single" w:sz="6" w:space="0" w:color="auto"/>
              <w:bottom w:val="single" w:sz="6" w:space="0" w:color="auto"/>
              <w:right w:val="single" w:sz="6" w:space="0" w:color="auto"/>
            </w:tcBorders>
          </w:tcPr>
          <w:p w14:paraId="72FFECCF" w14:textId="77777777" w:rsidR="002D775D" w:rsidRPr="00665B53" w:rsidDel="00ED7123" w:rsidRDefault="002D775D" w:rsidP="00B94200">
            <w:pPr>
              <w:pStyle w:val="tabletext11"/>
              <w:suppressAutoHyphens/>
              <w:jc w:val="center"/>
              <w:rPr>
                <w:del w:id="32486" w:author="Author"/>
              </w:rPr>
            </w:pPr>
            <w:del w:id="32487" w:author="Author">
              <w:r w:rsidRPr="00665B53" w:rsidDel="00ED7123">
                <w:delText>Non-fleet</w:delText>
              </w:r>
              <w:r w:rsidRPr="00665B53" w:rsidDel="00ED7123">
                <w:br/>
                <w:delText>Fleet</w:delText>
              </w:r>
            </w:del>
          </w:p>
        </w:tc>
        <w:tc>
          <w:tcPr>
            <w:tcW w:w="1260" w:type="dxa"/>
            <w:tcBorders>
              <w:top w:val="single" w:sz="6" w:space="0" w:color="auto"/>
              <w:left w:val="single" w:sz="6" w:space="0" w:color="auto"/>
              <w:bottom w:val="single" w:sz="6" w:space="0" w:color="auto"/>
              <w:right w:val="single" w:sz="6" w:space="0" w:color="auto"/>
            </w:tcBorders>
          </w:tcPr>
          <w:p w14:paraId="5F2CC226" w14:textId="77777777" w:rsidR="002D775D" w:rsidRPr="00665B53" w:rsidDel="00ED7123" w:rsidRDefault="002D775D" w:rsidP="00B94200">
            <w:pPr>
              <w:pStyle w:val="tabletext11"/>
              <w:suppressAutoHyphens/>
              <w:jc w:val="center"/>
              <w:rPr>
                <w:del w:id="32488" w:author="Author"/>
              </w:rPr>
            </w:pPr>
            <w:del w:id="32489" w:author="Author">
              <w:r w:rsidRPr="00665B53" w:rsidDel="00ED7123">
                <w:delText>673 – –</w:delText>
              </w:r>
              <w:r w:rsidRPr="00665B53" w:rsidDel="00ED7123">
                <w:br/>
                <w:delText>676 – –</w:delText>
              </w:r>
            </w:del>
          </w:p>
        </w:tc>
        <w:tc>
          <w:tcPr>
            <w:tcW w:w="1435" w:type="dxa"/>
            <w:tcBorders>
              <w:top w:val="single" w:sz="6" w:space="0" w:color="auto"/>
              <w:left w:val="single" w:sz="6" w:space="0" w:color="auto"/>
              <w:bottom w:val="single" w:sz="6" w:space="0" w:color="auto"/>
              <w:right w:val="single" w:sz="6" w:space="0" w:color="auto"/>
            </w:tcBorders>
          </w:tcPr>
          <w:p w14:paraId="53211CDF" w14:textId="77777777" w:rsidR="002D775D" w:rsidRPr="00665B53" w:rsidDel="00ED7123" w:rsidRDefault="002D775D" w:rsidP="00B94200">
            <w:pPr>
              <w:pStyle w:val="tabletext11"/>
              <w:suppressAutoHyphens/>
              <w:jc w:val="center"/>
              <w:rPr>
                <w:del w:id="32490" w:author="Author"/>
                <w:b/>
              </w:rPr>
            </w:pPr>
            <w:del w:id="32491" w:author="Author">
              <w:r w:rsidRPr="00665B53" w:rsidDel="00ED7123">
                <w:rPr>
                  <w:b/>
                </w:rPr>
                <w:delText>0.14</w:delText>
              </w:r>
            </w:del>
          </w:p>
        </w:tc>
        <w:tc>
          <w:tcPr>
            <w:tcW w:w="1436" w:type="dxa"/>
            <w:tcBorders>
              <w:top w:val="single" w:sz="6" w:space="0" w:color="auto"/>
              <w:left w:val="single" w:sz="6" w:space="0" w:color="auto"/>
              <w:bottom w:val="single" w:sz="6" w:space="0" w:color="auto"/>
              <w:right w:val="single" w:sz="6" w:space="0" w:color="auto"/>
            </w:tcBorders>
          </w:tcPr>
          <w:p w14:paraId="385D7486" w14:textId="77777777" w:rsidR="002D775D" w:rsidRPr="00665B53" w:rsidDel="00ED7123" w:rsidRDefault="002D775D" w:rsidP="00B94200">
            <w:pPr>
              <w:pStyle w:val="tabletext11"/>
              <w:suppressAutoHyphens/>
              <w:jc w:val="center"/>
              <w:rPr>
                <w:del w:id="32492" w:author="Author"/>
                <w:b/>
              </w:rPr>
            </w:pPr>
            <w:del w:id="32493" w:author="Author">
              <w:r w:rsidRPr="00665B53" w:rsidDel="00ED7123">
                <w:rPr>
                  <w:b/>
                </w:rPr>
                <w:delText>0.69</w:delText>
              </w:r>
            </w:del>
          </w:p>
        </w:tc>
      </w:tr>
      <w:tr w:rsidR="002D775D" w:rsidRPr="00665B53" w:rsidDel="00ED7123" w14:paraId="02AE7933" w14:textId="77777777" w:rsidTr="00B94200">
        <w:trPr>
          <w:cantSplit/>
          <w:trHeight w:val="190"/>
          <w:del w:id="32494" w:author="Author"/>
        </w:trPr>
        <w:tc>
          <w:tcPr>
            <w:tcW w:w="200" w:type="dxa"/>
            <w:tcBorders>
              <w:top w:val="nil"/>
              <w:left w:val="nil"/>
              <w:bottom w:val="nil"/>
              <w:right w:val="nil"/>
            </w:tcBorders>
          </w:tcPr>
          <w:p w14:paraId="23A35EAF" w14:textId="77777777" w:rsidR="002D775D" w:rsidRPr="00665B53" w:rsidDel="00ED7123" w:rsidRDefault="002D775D" w:rsidP="00B94200">
            <w:pPr>
              <w:pStyle w:val="tabletext11"/>
              <w:suppressAutoHyphens/>
              <w:rPr>
                <w:del w:id="32495" w:author="Author"/>
              </w:rPr>
            </w:pPr>
            <w:del w:id="32496" w:author="Author">
              <w:r w:rsidRPr="00665B53" w:rsidDel="00ED7123">
                <w:br/>
              </w:r>
            </w:del>
          </w:p>
        </w:tc>
        <w:tc>
          <w:tcPr>
            <w:tcW w:w="4720" w:type="dxa"/>
            <w:gridSpan w:val="2"/>
            <w:tcBorders>
              <w:top w:val="single" w:sz="6" w:space="0" w:color="auto"/>
              <w:left w:val="single" w:sz="6" w:space="0" w:color="auto"/>
              <w:bottom w:val="single" w:sz="6" w:space="0" w:color="auto"/>
              <w:right w:val="single" w:sz="6" w:space="0" w:color="auto"/>
            </w:tcBorders>
          </w:tcPr>
          <w:p w14:paraId="4D7419F1" w14:textId="77777777" w:rsidR="002D775D" w:rsidRPr="00665B53" w:rsidDel="00ED7123" w:rsidRDefault="002D775D" w:rsidP="00B94200">
            <w:pPr>
              <w:pStyle w:val="tabletext11"/>
              <w:suppressAutoHyphens/>
              <w:jc w:val="center"/>
              <w:rPr>
                <w:del w:id="32497" w:author="Author"/>
              </w:rPr>
            </w:pPr>
            <w:del w:id="32498" w:author="Author">
              <w:r w:rsidRPr="00665B53" w:rsidDel="00ED7123">
                <w:rPr>
                  <w:b/>
                </w:rPr>
                <w:delText>Trailers</w:delText>
              </w:r>
            </w:del>
          </w:p>
        </w:tc>
        <w:tc>
          <w:tcPr>
            <w:tcW w:w="1260" w:type="dxa"/>
            <w:tcBorders>
              <w:top w:val="single" w:sz="6" w:space="0" w:color="auto"/>
              <w:left w:val="single" w:sz="6" w:space="0" w:color="auto"/>
              <w:bottom w:val="single" w:sz="6" w:space="0" w:color="auto"/>
              <w:right w:val="single" w:sz="6" w:space="0" w:color="auto"/>
            </w:tcBorders>
          </w:tcPr>
          <w:p w14:paraId="7A141F7E" w14:textId="77777777" w:rsidR="002D775D" w:rsidRPr="00665B53" w:rsidDel="00ED7123" w:rsidRDefault="002D775D" w:rsidP="00B94200">
            <w:pPr>
              <w:pStyle w:val="tabletext11"/>
              <w:suppressAutoHyphens/>
              <w:jc w:val="center"/>
              <w:rPr>
                <w:del w:id="32499" w:author="Author"/>
              </w:rPr>
            </w:pPr>
            <w:del w:id="32500" w:author="Author">
              <w:r w:rsidRPr="00665B53" w:rsidDel="00ED7123">
                <w:delText>Non-fleet</w:delText>
              </w:r>
              <w:r w:rsidRPr="00665B53" w:rsidDel="00ED7123">
                <w:br/>
                <w:delText>Fleet</w:delText>
              </w:r>
            </w:del>
          </w:p>
        </w:tc>
        <w:tc>
          <w:tcPr>
            <w:tcW w:w="1260" w:type="dxa"/>
            <w:tcBorders>
              <w:top w:val="single" w:sz="6" w:space="0" w:color="auto"/>
              <w:left w:val="single" w:sz="6" w:space="0" w:color="auto"/>
              <w:bottom w:val="single" w:sz="6" w:space="0" w:color="auto"/>
              <w:right w:val="single" w:sz="6" w:space="0" w:color="auto"/>
            </w:tcBorders>
          </w:tcPr>
          <w:p w14:paraId="71092905" w14:textId="77777777" w:rsidR="002D775D" w:rsidRPr="00665B53" w:rsidDel="00ED7123" w:rsidRDefault="002D775D" w:rsidP="00B94200">
            <w:pPr>
              <w:pStyle w:val="tabletext11"/>
              <w:suppressAutoHyphens/>
              <w:jc w:val="center"/>
              <w:rPr>
                <w:del w:id="32501" w:author="Author"/>
              </w:rPr>
            </w:pPr>
            <w:del w:id="32502" w:author="Author">
              <w:r w:rsidRPr="00665B53" w:rsidDel="00ED7123">
                <w:delText>683 – –</w:delText>
              </w:r>
              <w:r w:rsidRPr="00665B53" w:rsidDel="00ED7123">
                <w:br/>
                <w:delText>686 – –</w:delText>
              </w:r>
            </w:del>
          </w:p>
        </w:tc>
        <w:tc>
          <w:tcPr>
            <w:tcW w:w="1435" w:type="dxa"/>
            <w:tcBorders>
              <w:top w:val="single" w:sz="6" w:space="0" w:color="auto"/>
              <w:left w:val="single" w:sz="6" w:space="0" w:color="auto"/>
              <w:bottom w:val="single" w:sz="6" w:space="0" w:color="auto"/>
              <w:right w:val="single" w:sz="6" w:space="0" w:color="auto"/>
            </w:tcBorders>
          </w:tcPr>
          <w:p w14:paraId="07779596" w14:textId="77777777" w:rsidR="002D775D" w:rsidRPr="00665B53" w:rsidDel="00ED7123" w:rsidRDefault="002D775D" w:rsidP="00B94200">
            <w:pPr>
              <w:pStyle w:val="tabletext11"/>
              <w:suppressAutoHyphens/>
              <w:jc w:val="center"/>
              <w:rPr>
                <w:del w:id="32503" w:author="Author"/>
                <w:b/>
              </w:rPr>
            </w:pPr>
            <w:del w:id="32504" w:author="Author">
              <w:r w:rsidRPr="00665B53" w:rsidDel="00ED7123">
                <w:rPr>
                  <w:b/>
                </w:rPr>
                <w:delText>0.14</w:delText>
              </w:r>
            </w:del>
          </w:p>
        </w:tc>
        <w:tc>
          <w:tcPr>
            <w:tcW w:w="1436" w:type="dxa"/>
            <w:tcBorders>
              <w:top w:val="single" w:sz="6" w:space="0" w:color="auto"/>
              <w:left w:val="single" w:sz="6" w:space="0" w:color="auto"/>
              <w:bottom w:val="single" w:sz="6" w:space="0" w:color="auto"/>
              <w:right w:val="single" w:sz="6" w:space="0" w:color="auto"/>
            </w:tcBorders>
          </w:tcPr>
          <w:p w14:paraId="11B25D35" w14:textId="77777777" w:rsidR="002D775D" w:rsidRPr="00665B53" w:rsidDel="00ED7123" w:rsidRDefault="002D775D" w:rsidP="00B94200">
            <w:pPr>
              <w:pStyle w:val="tabletext11"/>
              <w:suppressAutoHyphens/>
              <w:jc w:val="center"/>
              <w:rPr>
                <w:del w:id="32505" w:author="Author"/>
                <w:b/>
              </w:rPr>
            </w:pPr>
            <w:del w:id="32506" w:author="Author">
              <w:r w:rsidRPr="00665B53" w:rsidDel="00ED7123">
                <w:rPr>
                  <w:b/>
                </w:rPr>
                <w:delText>0.69</w:delText>
              </w:r>
            </w:del>
          </w:p>
        </w:tc>
      </w:tr>
      <w:tr w:rsidR="002D775D" w:rsidRPr="00665B53" w:rsidDel="00ED7123" w14:paraId="0C7D59C9" w14:textId="77777777" w:rsidTr="00B94200">
        <w:trPr>
          <w:cantSplit/>
          <w:trHeight w:val="190"/>
          <w:del w:id="32507" w:author="Author"/>
        </w:trPr>
        <w:tc>
          <w:tcPr>
            <w:tcW w:w="200" w:type="dxa"/>
            <w:tcBorders>
              <w:top w:val="nil"/>
              <w:left w:val="nil"/>
              <w:bottom w:val="nil"/>
              <w:right w:val="nil"/>
            </w:tcBorders>
          </w:tcPr>
          <w:p w14:paraId="7A6C3CD1" w14:textId="77777777" w:rsidR="002D775D" w:rsidRPr="00665B53" w:rsidDel="00ED7123" w:rsidRDefault="002D775D" w:rsidP="00B94200">
            <w:pPr>
              <w:pStyle w:val="tabletext11"/>
              <w:suppressAutoHyphens/>
              <w:rPr>
                <w:del w:id="32508" w:author="Author"/>
              </w:rPr>
            </w:pPr>
            <w:del w:id="32509" w:author="Author">
              <w:r w:rsidRPr="00665B53" w:rsidDel="00ED7123">
                <w:br/>
              </w:r>
            </w:del>
          </w:p>
        </w:tc>
        <w:tc>
          <w:tcPr>
            <w:tcW w:w="4720" w:type="dxa"/>
            <w:gridSpan w:val="2"/>
            <w:tcBorders>
              <w:top w:val="single" w:sz="6" w:space="0" w:color="auto"/>
              <w:left w:val="single" w:sz="6" w:space="0" w:color="auto"/>
              <w:bottom w:val="single" w:sz="6" w:space="0" w:color="auto"/>
              <w:right w:val="single" w:sz="6" w:space="0" w:color="auto"/>
            </w:tcBorders>
          </w:tcPr>
          <w:p w14:paraId="25660CF9" w14:textId="77777777" w:rsidR="002D775D" w:rsidRPr="00665B53" w:rsidDel="00ED7123" w:rsidRDefault="002D775D" w:rsidP="00B94200">
            <w:pPr>
              <w:pStyle w:val="tabletext11"/>
              <w:suppressAutoHyphens/>
              <w:jc w:val="center"/>
              <w:rPr>
                <w:del w:id="32510" w:author="Author"/>
              </w:rPr>
            </w:pPr>
            <w:del w:id="32511" w:author="Author">
              <w:r w:rsidRPr="00665B53" w:rsidDel="00ED7123">
                <w:rPr>
                  <w:b/>
                </w:rPr>
                <w:delText>Service Or Utility Trailer</w:delText>
              </w:r>
              <w:r w:rsidRPr="00665B53" w:rsidDel="00ED7123">
                <w:rPr>
                  <w:b/>
                </w:rPr>
                <w:br/>
              </w:r>
              <w:r w:rsidRPr="00665B53" w:rsidDel="00ED7123">
                <w:delText>(Registered GVWR of 3,000 lbs. or less)</w:delText>
              </w:r>
            </w:del>
          </w:p>
        </w:tc>
        <w:tc>
          <w:tcPr>
            <w:tcW w:w="1260" w:type="dxa"/>
            <w:tcBorders>
              <w:top w:val="single" w:sz="6" w:space="0" w:color="auto"/>
              <w:left w:val="single" w:sz="6" w:space="0" w:color="auto"/>
              <w:bottom w:val="single" w:sz="6" w:space="0" w:color="auto"/>
              <w:right w:val="single" w:sz="6" w:space="0" w:color="auto"/>
            </w:tcBorders>
          </w:tcPr>
          <w:p w14:paraId="570C7E5A" w14:textId="77777777" w:rsidR="002D775D" w:rsidRPr="00665B53" w:rsidDel="00ED7123" w:rsidRDefault="002D775D" w:rsidP="00B94200">
            <w:pPr>
              <w:pStyle w:val="tabletext11"/>
              <w:suppressAutoHyphens/>
              <w:jc w:val="center"/>
              <w:rPr>
                <w:del w:id="32512" w:author="Author"/>
              </w:rPr>
            </w:pPr>
            <w:del w:id="32513" w:author="Author">
              <w:r w:rsidRPr="00665B53" w:rsidDel="00ED7123">
                <w:delText>Non-fleet</w:delText>
              </w:r>
              <w:r w:rsidRPr="00665B53" w:rsidDel="00ED7123">
                <w:br/>
                <w:delText>Fleet</w:delText>
              </w:r>
            </w:del>
          </w:p>
        </w:tc>
        <w:tc>
          <w:tcPr>
            <w:tcW w:w="1260" w:type="dxa"/>
            <w:tcBorders>
              <w:top w:val="single" w:sz="6" w:space="0" w:color="auto"/>
              <w:left w:val="single" w:sz="6" w:space="0" w:color="auto"/>
              <w:bottom w:val="single" w:sz="6" w:space="0" w:color="auto"/>
              <w:right w:val="single" w:sz="6" w:space="0" w:color="auto"/>
            </w:tcBorders>
          </w:tcPr>
          <w:p w14:paraId="155830FE" w14:textId="77777777" w:rsidR="002D775D" w:rsidRPr="00665B53" w:rsidDel="00ED7123" w:rsidRDefault="002D775D" w:rsidP="00B94200">
            <w:pPr>
              <w:pStyle w:val="tabletext11"/>
              <w:suppressAutoHyphens/>
              <w:jc w:val="center"/>
              <w:rPr>
                <w:del w:id="32514" w:author="Author"/>
              </w:rPr>
            </w:pPr>
            <w:del w:id="32515" w:author="Author">
              <w:r w:rsidRPr="00665B53" w:rsidDel="00ED7123">
                <w:delText>693 – –</w:delText>
              </w:r>
              <w:r w:rsidRPr="00665B53" w:rsidDel="00ED7123">
                <w:br/>
                <w:delText>696 – –</w:delText>
              </w:r>
            </w:del>
          </w:p>
        </w:tc>
        <w:tc>
          <w:tcPr>
            <w:tcW w:w="1435" w:type="dxa"/>
            <w:tcBorders>
              <w:top w:val="single" w:sz="6" w:space="0" w:color="auto"/>
              <w:left w:val="single" w:sz="6" w:space="0" w:color="auto"/>
              <w:bottom w:val="single" w:sz="6" w:space="0" w:color="auto"/>
              <w:right w:val="single" w:sz="6" w:space="0" w:color="auto"/>
            </w:tcBorders>
          </w:tcPr>
          <w:p w14:paraId="735C4222" w14:textId="77777777" w:rsidR="002D775D" w:rsidRPr="00665B53" w:rsidDel="00ED7123" w:rsidRDefault="002D775D" w:rsidP="00B94200">
            <w:pPr>
              <w:pStyle w:val="tabletext11"/>
              <w:suppressAutoHyphens/>
              <w:jc w:val="center"/>
              <w:rPr>
                <w:del w:id="32516" w:author="Author"/>
                <w:b/>
              </w:rPr>
            </w:pPr>
            <w:del w:id="32517" w:author="Author">
              <w:r w:rsidRPr="00665B53" w:rsidDel="00ED7123">
                <w:rPr>
                  <w:b/>
                </w:rPr>
                <w:delText>0.00</w:delText>
              </w:r>
            </w:del>
          </w:p>
        </w:tc>
        <w:tc>
          <w:tcPr>
            <w:tcW w:w="1436" w:type="dxa"/>
            <w:tcBorders>
              <w:top w:val="single" w:sz="6" w:space="0" w:color="auto"/>
              <w:left w:val="single" w:sz="6" w:space="0" w:color="auto"/>
              <w:bottom w:val="single" w:sz="6" w:space="0" w:color="auto"/>
              <w:right w:val="single" w:sz="6" w:space="0" w:color="auto"/>
            </w:tcBorders>
          </w:tcPr>
          <w:p w14:paraId="35620598" w14:textId="77777777" w:rsidR="002D775D" w:rsidRPr="00665B53" w:rsidDel="00ED7123" w:rsidRDefault="002D775D" w:rsidP="00B94200">
            <w:pPr>
              <w:pStyle w:val="tabletext11"/>
              <w:suppressAutoHyphens/>
              <w:jc w:val="center"/>
              <w:rPr>
                <w:del w:id="32518" w:author="Author"/>
                <w:b/>
              </w:rPr>
            </w:pPr>
            <w:del w:id="32519" w:author="Author">
              <w:r w:rsidRPr="00665B53" w:rsidDel="00ED7123">
                <w:rPr>
                  <w:b/>
                </w:rPr>
                <w:delText>0.69</w:delText>
              </w:r>
            </w:del>
          </w:p>
        </w:tc>
      </w:tr>
    </w:tbl>
    <w:p w14:paraId="3FEA2506" w14:textId="77777777" w:rsidR="002D775D" w:rsidRPr="00665B53" w:rsidDel="00ED7123" w:rsidRDefault="002D775D" w:rsidP="001065E8">
      <w:pPr>
        <w:pStyle w:val="tablecaption"/>
        <w:suppressAutoHyphens/>
        <w:rPr>
          <w:del w:id="32520" w:author="Author"/>
        </w:rPr>
      </w:pPr>
      <w:del w:id="32521" w:author="Author">
        <w:r w:rsidRPr="00665B53" w:rsidDel="00ED7123">
          <w:delText>Table 23.B.5.c. Long Distance Radius</w:delText>
        </w:r>
      </w:del>
    </w:p>
    <w:p w14:paraId="149B2914" w14:textId="77777777" w:rsidR="002D775D" w:rsidRPr="00665B53" w:rsidDel="00ED7123" w:rsidRDefault="002D775D" w:rsidP="001065E8">
      <w:pPr>
        <w:pStyle w:val="isonormal"/>
        <w:suppressAutoHyphens/>
        <w:rPr>
          <w:del w:id="32522" w:author="Author"/>
        </w:rPr>
      </w:pPr>
    </w:p>
    <w:p w14:paraId="1F83AC33" w14:textId="77777777" w:rsidR="002D775D" w:rsidRPr="00665B53" w:rsidDel="00ED7123" w:rsidRDefault="002D775D" w:rsidP="001065E8">
      <w:pPr>
        <w:pStyle w:val="blocktext1"/>
        <w:suppressAutoHyphens/>
        <w:rPr>
          <w:del w:id="32523" w:author="Author"/>
        </w:rPr>
      </w:pPr>
      <w:del w:id="32524" w:author="Author">
        <w:r w:rsidRPr="00665B53" w:rsidDel="00ED7123">
          <w:delText>Paragraph</w:delText>
        </w:r>
        <w:r w:rsidRPr="00665B53" w:rsidDel="00ED7123">
          <w:rPr>
            <w:b/>
          </w:rPr>
          <w:delText xml:space="preserve"> C.</w:delText>
        </w:r>
        <w:r w:rsidRPr="00665B53" w:rsidDel="00ED7123">
          <w:delText xml:space="preserve"> is replaced by the following:</w:delText>
        </w:r>
      </w:del>
    </w:p>
    <w:p w14:paraId="1971E264" w14:textId="77777777" w:rsidR="002D775D" w:rsidRPr="00665B53" w:rsidDel="00ED7123" w:rsidRDefault="002D775D" w:rsidP="001065E8">
      <w:pPr>
        <w:pStyle w:val="outlinehd2"/>
        <w:suppressAutoHyphens/>
        <w:rPr>
          <w:del w:id="32525" w:author="Author"/>
        </w:rPr>
      </w:pPr>
      <w:del w:id="32526" w:author="Author">
        <w:r w:rsidRPr="00665B53" w:rsidDel="00ED7123">
          <w:lastRenderedPageBreak/>
          <w:tab/>
          <w:delText>C.</w:delText>
        </w:r>
        <w:r w:rsidRPr="00665B53" w:rsidDel="00ED7123">
          <w:tab/>
          <w:delText>Secondary Classification – Special Industry Class</w:delText>
        </w:r>
      </w:del>
    </w:p>
    <w:p w14:paraId="4106E334" w14:textId="77777777" w:rsidR="002D775D" w:rsidRPr="00665B53" w:rsidDel="00ED7123" w:rsidRDefault="002D775D" w:rsidP="001065E8">
      <w:pPr>
        <w:pStyle w:val="outlinehd3"/>
        <w:suppressAutoHyphens/>
        <w:rPr>
          <w:del w:id="32527" w:author="Author"/>
        </w:rPr>
      </w:pPr>
      <w:del w:id="32528" w:author="Author">
        <w:r w:rsidRPr="00665B53" w:rsidDel="00ED7123">
          <w:tab/>
          <w:delText>1.</w:delText>
        </w:r>
        <w:r w:rsidRPr="00665B53" w:rsidDel="00ED7123">
          <w:tab/>
          <w:delText>Application</w:delText>
        </w:r>
      </w:del>
    </w:p>
    <w:p w14:paraId="404729AB" w14:textId="77777777" w:rsidR="002D775D" w:rsidRPr="00665B53" w:rsidDel="00ED7123" w:rsidRDefault="002D775D" w:rsidP="001065E8">
      <w:pPr>
        <w:pStyle w:val="blocktext4"/>
        <w:suppressAutoHyphens/>
        <w:rPr>
          <w:del w:id="32529" w:author="Author"/>
        </w:rPr>
      </w:pPr>
      <w:del w:id="32530" w:author="Author">
        <w:r w:rsidRPr="00665B53" w:rsidDel="00ED7123">
          <w:delText>According to classification, combine the secondary factor in this section with the primary factor. Insert the code provided, in the 4th and 5th digit of the classification code.</w:delText>
        </w:r>
      </w:del>
    </w:p>
    <w:p w14:paraId="05164E8E" w14:textId="77777777" w:rsidR="002D775D" w:rsidRPr="00665B53" w:rsidDel="00ED7123" w:rsidRDefault="002D775D" w:rsidP="001065E8">
      <w:pPr>
        <w:pStyle w:val="outlinehd3"/>
        <w:suppressAutoHyphens/>
        <w:rPr>
          <w:del w:id="32531" w:author="Author"/>
        </w:rPr>
      </w:pPr>
      <w:del w:id="32532" w:author="Author">
        <w:r w:rsidRPr="00665B53" w:rsidDel="00ED7123">
          <w:tab/>
          <w:delText>2.</w:delText>
        </w:r>
        <w:r w:rsidRPr="00665B53" w:rsidDel="00ED7123">
          <w:tab/>
          <w:delText>Autos Having More Than One Use</w:delText>
        </w:r>
      </w:del>
    </w:p>
    <w:p w14:paraId="43D0515D" w14:textId="77777777" w:rsidR="002D775D" w:rsidRPr="00665B53" w:rsidDel="00ED7123" w:rsidRDefault="002D775D" w:rsidP="001065E8">
      <w:pPr>
        <w:pStyle w:val="blocktext4"/>
        <w:suppressAutoHyphens/>
        <w:rPr>
          <w:del w:id="32533" w:author="Author"/>
        </w:rPr>
      </w:pPr>
      <w:del w:id="32534" w:author="Author">
        <w:r w:rsidRPr="00665B53" w:rsidDel="00ED7123">
          <w:delText>Where more than one secondary rating factor applies, use the highest rated classification unless 80% of the use is in a lower rated activity. In that case, use the lower rated classification.</w:delText>
        </w:r>
      </w:del>
    </w:p>
    <w:p w14:paraId="29CE23F8" w14:textId="77777777" w:rsidR="002D775D" w:rsidRPr="00665B53" w:rsidDel="00ED7123" w:rsidRDefault="002D775D" w:rsidP="001065E8">
      <w:pPr>
        <w:pStyle w:val="outlinehd3"/>
        <w:suppressAutoHyphens/>
        <w:rPr>
          <w:del w:id="32535" w:author="Author"/>
        </w:rPr>
      </w:pPr>
      <w:del w:id="32536" w:author="Author">
        <w:r w:rsidRPr="00665B53" w:rsidDel="00ED7123">
          <w:tab/>
          <w:delText>3.</w:delText>
        </w:r>
        <w:r w:rsidRPr="00665B53" w:rsidDel="00ED7123">
          <w:tab/>
          <w:delText>Trailer Types And Zone-rated Autos</w:delText>
        </w:r>
      </w:del>
    </w:p>
    <w:p w14:paraId="6446A9FF" w14:textId="77777777" w:rsidR="002D775D" w:rsidRPr="00665B53" w:rsidDel="00ED7123" w:rsidRDefault="002D775D" w:rsidP="001065E8">
      <w:pPr>
        <w:pStyle w:val="outlinehd4"/>
        <w:suppressAutoHyphens/>
        <w:rPr>
          <w:del w:id="32537" w:author="Author"/>
        </w:rPr>
      </w:pPr>
      <w:del w:id="32538" w:author="Author">
        <w:r w:rsidRPr="00665B53" w:rsidDel="00ED7123">
          <w:tab/>
          <w:delText>a.</w:delText>
        </w:r>
        <w:r w:rsidRPr="00665B53" w:rsidDel="00ED7123">
          <w:tab/>
          <w:delText>Codes</w:delText>
        </w:r>
      </w:del>
    </w:p>
    <w:p w14:paraId="05F491BA" w14:textId="77777777" w:rsidR="002D775D" w:rsidRPr="00665B53" w:rsidDel="00ED7123" w:rsidRDefault="002D775D" w:rsidP="001065E8">
      <w:pPr>
        <w:pStyle w:val="blocktext5"/>
        <w:suppressAutoHyphens/>
        <w:rPr>
          <w:del w:id="32539" w:author="Author"/>
        </w:rPr>
      </w:pPr>
      <w:del w:id="32540" w:author="Author">
        <w:r w:rsidRPr="00665B53" w:rsidDel="00ED7123">
          <w:delText>Use the classifications and codes provided in the tables of this section.</w:delText>
        </w:r>
      </w:del>
    </w:p>
    <w:p w14:paraId="12874A3D" w14:textId="77777777" w:rsidR="002D775D" w:rsidRPr="00665B53" w:rsidDel="00ED7123" w:rsidRDefault="002D775D" w:rsidP="001065E8">
      <w:pPr>
        <w:pStyle w:val="outlinehd4"/>
        <w:suppressAutoHyphens/>
        <w:rPr>
          <w:del w:id="32541" w:author="Author"/>
        </w:rPr>
      </w:pPr>
      <w:del w:id="32542" w:author="Author">
        <w:r w:rsidRPr="00665B53" w:rsidDel="00ED7123">
          <w:tab/>
          <w:delText>b.</w:delText>
        </w:r>
        <w:r w:rsidRPr="00665B53" w:rsidDel="00ED7123">
          <w:tab/>
          <w:delText>Factors</w:delText>
        </w:r>
      </w:del>
    </w:p>
    <w:p w14:paraId="6B37CC71" w14:textId="77777777" w:rsidR="002D775D" w:rsidRPr="00665B53" w:rsidDel="00ED7123" w:rsidRDefault="002D775D" w:rsidP="001065E8">
      <w:pPr>
        <w:pStyle w:val="blocktext5"/>
        <w:suppressAutoHyphens/>
        <w:rPr>
          <w:del w:id="32543" w:author="Author"/>
        </w:rPr>
      </w:pPr>
      <w:del w:id="32544" w:author="Author">
        <w:r w:rsidRPr="00665B53" w:rsidDel="00ED7123">
          <w:delText>All secondary factors for Trailer Types and Zone-rated Autos are zero (0.00). Do not use the factors provided in this section.</w:delText>
        </w:r>
      </w:del>
    </w:p>
    <w:p w14:paraId="56AAF36D" w14:textId="77777777" w:rsidR="002D775D" w:rsidRPr="00665B53" w:rsidDel="00ED7123" w:rsidRDefault="002D775D" w:rsidP="001065E8">
      <w:pPr>
        <w:pStyle w:val="outlinehd3"/>
        <w:suppressAutoHyphens/>
        <w:rPr>
          <w:del w:id="32545" w:author="Author"/>
        </w:rPr>
      </w:pPr>
      <w:del w:id="32546" w:author="Author">
        <w:r w:rsidRPr="00665B53" w:rsidDel="00ED7123">
          <w:tab/>
          <w:delText>4.</w:delText>
        </w:r>
        <w:r w:rsidRPr="00665B53" w:rsidDel="00ED7123">
          <w:tab/>
          <w:delText>Truckers</w:delText>
        </w:r>
      </w:del>
    </w:p>
    <w:p w14:paraId="7749777C" w14:textId="77777777" w:rsidR="002D775D" w:rsidRPr="00665B53" w:rsidDel="00ED7123" w:rsidRDefault="002D775D" w:rsidP="001065E8">
      <w:pPr>
        <w:pStyle w:val="blocktext4"/>
        <w:suppressAutoHyphens/>
        <w:rPr>
          <w:del w:id="32547" w:author="Author"/>
        </w:rPr>
      </w:pPr>
      <w:del w:id="32548" w:author="Author">
        <w:r w:rsidRPr="00665B53" w:rsidDel="00ED7123">
          <w:delText>Autos used to haul or transport goods, materials or commodities for another, other than autos used in moving operations.</w:delText>
        </w:r>
      </w:del>
    </w:p>
    <w:p w14:paraId="5879B68C" w14:textId="77777777" w:rsidR="002D775D" w:rsidRPr="00665B53" w:rsidDel="00ED7123" w:rsidRDefault="002D775D" w:rsidP="001065E8">
      <w:pPr>
        <w:pStyle w:val="space4"/>
        <w:suppressAutoHyphens/>
        <w:rPr>
          <w:del w:id="32549"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66"/>
      </w:tblGrid>
      <w:tr w:rsidR="002D775D" w:rsidRPr="00665B53" w:rsidDel="00ED7123" w14:paraId="74C0D74C" w14:textId="77777777" w:rsidTr="00B94200">
        <w:trPr>
          <w:cantSplit/>
          <w:trHeight w:val="190"/>
          <w:del w:id="32550" w:author="Author"/>
        </w:trPr>
        <w:tc>
          <w:tcPr>
            <w:tcW w:w="200" w:type="dxa"/>
            <w:tcBorders>
              <w:top w:val="nil"/>
              <w:left w:val="nil"/>
              <w:bottom w:val="nil"/>
              <w:right w:val="nil"/>
            </w:tcBorders>
          </w:tcPr>
          <w:p w14:paraId="505D0548" w14:textId="77777777" w:rsidR="002D775D" w:rsidRPr="00665B53" w:rsidDel="00ED7123" w:rsidRDefault="002D775D" w:rsidP="00B94200">
            <w:pPr>
              <w:pStyle w:val="tablehead"/>
              <w:suppressAutoHyphens/>
              <w:rPr>
                <w:del w:id="32551" w:author="Author"/>
              </w:rPr>
            </w:pPr>
            <w:del w:id="32552" w:author="Author">
              <w:r w:rsidRPr="00665B53" w:rsidDel="00ED7123">
                <w:br/>
              </w:r>
            </w:del>
          </w:p>
        </w:tc>
        <w:tc>
          <w:tcPr>
            <w:tcW w:w="10111" w:type="dxa"/>
            <w:gridSpan w:val="3"/>
            <w:tcBorders>
              <w:top w:val="single" w:sz="6" w:space="0" w:color="auto"/>
              <w:left w:val="single" w:sz="6" w:space="0" w:color="auto"/>
              <w:bottom w:val="single" w:sz="6" w:space="0" w:color="auto"/>
              <w:right w:val="single" w:sz="6" w:space="0" w:color="auto"/>
            </w:tcBorders>
          </w:tcPr>
          <w:p w14:paraId="1BA06EA1" w14:textId="77777777" w:rsidR="002D775D" w:rsidRPr="00665B53" w:rsidDel="00ED7123" w:rsidRDefault="002D775D" w:rsidP="00B94200">
            <w:pPr>
              <w:pStyle w:val="tablehead"/>
              <w:suppressAutoHyphens/>
              <w:rPr>
                <w:del w:id="32553" w:author="Author"/>
              </w:rPr>
            </w:pPr>
            <w:del w:id="32554" w:author="Author">
              <w:r w:rsidRPr="00665B53" w:rsidDel="00ED7123">
                <w:delText>Truckers</w:delText>
              </w:r>
              <w:r w:rsidRPr="00665B53" w:rsidDel="00ED7123">
                <w:br/>
                <w:delText>Secondary Factor For Autos (Except Trailer Types And Zone-rated Autos)</w:delText>
              </w:r>
            </w:del>
          </w:p>
        </w:tc>
      </w:tr>
      <w:tr w:rsidR="002D775D" w:rsidRPr="00665B53" w:rsidDel="00ED7123" w14:paraId="5C24D805" w14:textId="77777777" w:rsidTr="00B94200">
        <w:trPr>
          <w:cantSplit/>
          <w:trHeight w:val="190"/>
          <w:del w:id="32555" w:author="Author"/>
        </w:trPr>
        <w:tc>
          <w:tcPr>
            <w:tcW w:w="200" w:type="dxa"/>
            <w:tcBorders>
              <w:top w:val="nil"/>
              <w:left w:val="nil"/>
              <w:bottom w:val="nil"/>
              <w:right w:val="nil"/>
            </w:tcBorders>
          </w:tcPr>
          <w:p w14:paraId="25108362" w14:textId="77777777" w:rsidR="002D775D" w:rsidRPr="00665B53" w:rsidDel="00ED7123" w:rsidRDefault="002D775D" w:rsidP="00B94200">
            <w:pPr>
              <w:pStyle w:val="tabletext11"/>
              <w:suppressAutoHyphens/>
              <w:rPr>
                <w:del w:id="32556" w:author="Author"/>
              </w:rPr>
            </w:pPr>
          </w:p>
        </w:tc>
        <w:tc>
          <w:tcPr>
            <w:tcW w:w="5610" w:type="dxa"/>
            <w:tcBorders>
              <w:top w:val="nil"/>
              <w:left w:val="single" w:sz="6" w:space="0" w:color="auto"/>
              <w:bottom w:val="single" w:sz="6" w:space="0" w:color="auto"/>
              <w:right w:val="single" w:sz="6" w:space="0" w:color="auto"/>
            </w:tcBorders>
          </w:tcPr>
          <w:p w14:paraId="058D1B59" w14:textId="77777777" w:rsidR="002D775D" w:rsidRPr="00665B53" w:rsidDel="00ED7123" w:rsidRDefault="002D775D" w:rsidP="00B94200">
            <w:pPr>
              <w:pStyle w:val="tablehead"/>
              <w:suppressAutoHyphens/>
              <w:rPr>
                <w:del w:id="32557" w:author="Author"/>
              </w:rPr>
            </w:pPr>
            <w:del w:id="32558" w:author="Author">
              <w:r w:rsidRPr="00665B53" w:rsidDel="00ED7123">
                <w:delText>Classification</w:delText>
              </w:r>
            </w:del>
          </w:p>
        </w:tc>
        <w:tc>
          <w:tcPr>
            <w:tcW w:w="2235" w:type="dxa"/>
            <w:tcBorders>
              <w:top w:val="nil"/>
              <w:left w:val="single" w:sz="6" w:space="0" w:color="auto"/>
              <w:bottom w:val="nil"/>
              <w:right w:val="single" w:sz="6" w:space="0" w:color="auto"/>
            </w:tcBorders>
          </w:tcPr>
          <w:p w14:paraId="115EE985" w14:textId="77777777" w:rsidR="002D775D" w:rsidRPr="00665B53" w:rsidDel="00ED7123" w:rsidRDefault="002D775D" w:rsidP="00B94200">
            <w:pPr>
              <w:pStyle w:val="tablehead"/>
              <w:suppressAutoHyphens/>
              <w:rPr>
                <w:del w:id="32559" w:author="Author"/>
              </w:rPr>
            </w:pPr>
            <w:del w:id="32560" w:author="Author">
              <w:r w:rsidRPr="00665B53" w:rsidDel="00ED7123">
                <w:delText>Secondary Factor</w:delText>
              </w:r>
            </w:del>
          </w:p>
        </w:tc>
        <w:tc>
          <w:tcPr>
            <w:tcW w:w="2266" w:type="dxa"/>
            <w:tcBorders>
              <w:top w:val="nil"/>
              <w:left w:val="single" w:sz="6" w:space="0" w:color="auto"/>
              <w:bottom w:val="single" w:sz="6" w:space="0" w:color="auto"/>
              <w:right w:val="single" w:sz="6" w:space="0" w:color="auto"/>
            </w:tcBorders>
          </w:tcPr>
          <w:p w14:paraId="01315209" w14:textId="77777777" w:rsidR="002D775D" w:rsidRPr="00665B53" w:rsidDel="00ED7123" w:rsidRDefault="002D775D" w:rsidP="00B94200">
            <w:pPr>
              <w:pStyle w:val="tablehead"/>
              <w:suppressAutoHyphens/>
              <w:rPr>
                <w:del w:id="32561" w:author="Author"/>
              </w:rPr>
            </w:pPr>
            <w:del w:id="32562" w:author="Author">
              <w:r w:rsidRPr="00665B53" w:rsidDel="00ED7123">
                <w:delText>Code</w:delText>
              </w:r>
            </w:del>
          </w:p>
        </w:tc>
      </w:tr>
      <w:tr w:rsidR="002D775D" w:rsidRPr="00665B53" w:rsidDel="00ED7123" w14:paraId="75636842" w14:textId="77777777" w:rsidTr="00B94200">
        <w:trPr>
          <w:cantSplit/>
          <w:trHeight w:val="190"/>
          <w:del w:id="32563" w:author="Author"/>
        </w:trPr>
        <w:tc>
          <w:tcPr>
            <w:tcW w:w="200" w:type="dxa"/>
            <w:tcBorders>
              <w:top w:val="nil"/>
              <w:left w:val="nil"/>
              <w:bottom w:val="nil"/>
              <w:right w:val="nil"/>
            </w:tcBorders>
          </w:tcPr>
          <w:p w14:paraId="0C800CDD" w14:textId="77777777" w:rsidR="002D775D" w:rsidRPr="00665B53" w:rsidDel="00ED7123" w:rsidRDefault="002D775D" w:rsidP="00B94200">
            <w:pPr>
              <w:pStyle w:val="tabletext11"/>
              <w:suppressAutoHyphens/>
              <w:rPr>
                <w:del w:id="32564" w:author="Author"/>
              </w:rPr>
            </w:pPr>
          </w:p>
        </w:tc>
        <w:tc>
          <w:tcPr>
            <w:tcW w:w="5610" w:type="dxa"/>
            <w:tcBorders>
              <w:top w:val="single" w:sz="6" w:space="0" w:color="auto"/>
              <w:left w:val="single" w:sz="6" w:space="0" w:color="auto"/>
              <w:bottom w:val="nil"/>
              <w:right w:val="nil"/>
            </w:tcBorders>
          </w:tcPr>
          <w:p w14:paraId="277A3F72" w14:textId="77777777" w:rsidR="002D775D" w:rsidRPr="00665B53" w:rsidDel="00ED7123" w:rsidRDefault="002D775D" w:rsidP="00B94200">
            <w:pPr>
              <w:pStyle w:val="tabletext11"/>
              <w:suppressAutoHyphens/>
              <w:rPr>
                <w:del w:id="32565" w:author="Author"/>
              </w:rPr>
            </w:pPr>
            <w:del w:id="32566" w:author="Author">
              <w:r w:rsidRPr="00665B53" w:rsidDel="00ED7123">
                <w:rPr>
                  <w:b/>
                </w:rPr>
                <w:delText>a.</w:delText>
              </w:r>
              <w:r w:rsidRPr="00665B53" w:rsidDel="00ED7123">
                <w:delText xml:space="preserve"> Common Carriers</w:delText>
              </w:r>
            </w:del>
          </w:p>
        </w:tc>
        <w:tc>
          <w:tcPr>
            <w:tcW w:w="2235" w:type="dxa"/>
            <w:tcBorders>
              <w:top w:val="single" w:sz="6" w:space="0" w:color="auto"/>
              <w:left w:val="single" w:sz="6" w:space="0" w:color="auto"/>
              <w:bottom w:val="nil"/>
              <w:right w:val="single" w:sz="6" w:space="0" w:color="auto"/>
            </w:tcBorders>
          </w:tcPr>
          <w:p w14:paraId="17E0C4FE" w14:textId="77777777" w:rsidR="002D775D" w:rsidRPr="00665B53" w:rsidDel="00ED7123" w:rsidRDefault="002D775D" w:rsidP="00B94200">
            <w:pPr>
              <w:pStyle w:val="tabletext11"/>
              <w:suppressAutoHyphens/>
              <w:jc w:val="center"/>
              <w:rPr>
                <w:del w:id="32567" w:author="Author"/>
              </w:rPr>
            </w:pPr>
            <w:del w:id="32568" w:author="Author">
              <w:r w:rsidRPr="00665B53" w:rsidDel="00ED7123">
                <w:delText>+0.75</w:delText>
              </w:r>
            </w:del>
          </w:p>
        </w:tc>
        <w:tc>
          <w:tcPr>
            <w:tcW w:w="2266" w:type="dxa"/>
            <w:tcBorders>
              <w:top w:val="single" w:sz="6" w:space="0" w:color="auto"/>
              <w:left w:val="single" w:sz="6" w:space="0" w:color="auto"/>
              <w:bottom w:val="nil"/>
              <w:right w:val="single" w:sz="6" w:space="0" w:color="auto"/>
            </w:tcBorders>
          </w:tcPr>
          <w:p w14:paraId="24F2102E" w14:textId="77777777" w:rsidR="002D775D" w:rsidRPr="00665B53" w:rsidDel="00ED7123" w:rsidRDefault="002D775D" w:rsidP="00B94200">
            <w:pPr>
              <w:pStyle w:val="tabletext11"/>
              <w:suppressAutoHyphens/>
              <w:jc w:val="center"/>
              <w:rPr>
                <w:del w:id="32569" w:author="Author"/>
              </w:rPr>
            </w:pPr>
            <w:del w:id="32570" w:author="Author">
              <w:r w:rsidRPr="00665B53" w:rsidDel="00ED7123">
                <w:delText>– – – 21</w:delText>
              </w:r>
            </w:del>
          </w:p>
        </w:tc>
      </w:tr>
      <w:tr w:rsidR="002D775D" w:rsidRPr="00665B53" w:rsidDel="00ED7123" w14:paraId="58F3E8B5" w14:textId="77777777" w:rsidTr="00B94200">
        <w:trPr>
          <w:cantSplit/>
          <w:trHeight w:val="190"/>
          <w:del w:id="32571" w:author="Author"/>
        </w:trPr>
        <w:tc>
          <w:tcPr>
            <w:tcW w:w="200" w:type="dxa"/>
            <w:tcBorders>
              <w:top w:val="nil"/>
              <w:left w:val="nil"/>
              <w:bottom w:val="nil"/>
              <w:right w:val="nil"/>
            </w:tcBorders>
          </w:tcPr>
          <w:p w14:paraId="01A3AAFC" w14:textId="77777777" w:rsidR="002D775D" w:rsidRPr="00665B53" w:rsidDel="00ED7123" w:rsidRDefault="002D775D" w:rsidP="00B94200">
            <w:pPr>
              <w:pStyle w:val="tabletext11"/>
              <w:suppressAutoHyphens/>
              <w:rPr>
                <w:del w:id="32572" w:author="Author"/>
              </w:rPr>
            </w:pPr>
          </w:p>
        </w:tc>
        <w:tc>
          <w:tcPr>
            <w:tcW w:w="5610" w:type="dxa"/>
            <w:tcBorders>
              <w:top w:val="nil"/>
              <w:left w:val="single" w:sz="6" w:space="0" w:color="auto"/>
              <w:bottom w:val="nil"/>
              <w:right w:val="nil"/>
            </w:tcBorders>
          </w:tcPr>
          <w:p w14:paraId="7EE33486" w14:textId="77777777" w:rsidR="002D775D" w:rsidRPr="00665B53" w:rsidDel="00ED7123" w:rsidRDefault="002D775D" w:rsidP="00B94200">
            <w:pPr>
              <w:pStyle w:val="tabletext11"/>
              <w:suppressAutoHyphens/>
              <w:rPr>
                <w:del w:id="32573" w:author="Author"/>
              </w:rPr>
            </w:pPr>
          </w:p>
        </w:tc>
        <w:tc>
          <w:tcPr>
            <w:tcW w:w="2235" w:type="dxa"/>
            <w:tcBorders>
              <w:top w:val="nil"/>
              <w:left w:val="single" w:sz="6" w:space="0" w:color="auto"/>
              <w:bottom w:val="nil"/>
              <w:right w:val="single" w:sz="6" w:space="0" w:color="auto"/>
            </w:tcBorders>
          </w:tcPr>
          <w:p w14:paraId="6D62F49C" w14:textId="77777777" w:rsidR="002D775D" w:rsidRPr="00665B53" w:rsidDel="00ED7123" w:rsidRDefault="002D775D" w:rsidP="00B94200">
            <w:pPr>
              <w:pStyle w:val="tabletext11"/>
              <w:suppressAutoHyphens/>
              <w:jc w:val="center"/>
              <w:rPr>
                <w:del w:id="32574" w:author="Author"/>
              </w:rPr>
            </w:pPr>
          </w:p>
        </w:tc>
        <w:tc>
          <w:tcPr>
            <w:tcW w:w="2266" w:type="dxa"/>
            <w:tcBorders>
              <w:top w:val="nil"/>
              <w:left w:val="single" w:sz="6" w:space="0" w:color="auto"/>
              <w:bottom w:val="nil"/>
              <w:right w:val="single" w:sz="6" w:space="0" w:color="auto"/>
            </w:tcBorders>
          </w:tcPr>
          <w:p w14:paraId="084EFAB0" w14:textId="77777777" w:rsidR="002D775D" w:rsidRPr="00665B53" w:rsidDel="00ED7123" w:rsidRDefault="002D775D" w:rsidP="00B94200">
            <w:pPr>
              <w:pStyle w:val="tabletext11"/>
              <w:suppressAutoHyphens/>
              <w:jc w:val="center"/>
              <w:rPr>
                <w:del w:id="32575" w:author="Author"/>
              </w:rPr>
            </w:pPr>
          </w:p>
        </w:tc>
      </w:tr>
      <w:tr w:rsidR="002D775D" w:rsidRPr="00665B53" w:rsidDel="00ED7123" w14:paraId="1D40B006" w14:textId="77777777" w:rsidTr="00B94200">
        <w:trPr>
          <w:cantSplit/>
          <w:trHeight w:val="190"/>
          <w:del w:id="32576" w:author="Author"/>
        </w:trPr>
        <w:tc>
          <w:tcPr>
            <w:tcW w:w="200" w:type="dxa"/>
            <w:tcBorders>
              <w:top w:val="nil"/>
              <w:left w:val="nil"/>
              <w:bottom w:val="nil"/>
              <w:right w:val="nil"/>
            </w:tcBorders>
          </w:tcPr>
          <w:p w14:paraId="20335F7E" w14:textId="77777777" w:rsidR="002D775D" w:rsidRPr="00665B53" w:rsidDel="00ED7123" w:rsidRDefault="002D775D" w:rsidP="00B94200">
            <w:pPr>
              <w:pStyle w:val="tabletext11"/>
              <w:suppressAutoHyphens/>
              <w:rPr>
                <w:del w:id="32577" w:author="Author"/>
              </w:rPr>
            </w:pPr>
            <w:del w:id="32578" w:author="Author">
              <w:r w:rsidRPr="00665B53" w:rsidDel="00ED7123">
                <w:br/>
              </w:r>
            </w:del>
          </w:p>
        </w:tc>
        <w:tc>
          <w:tcPr>
            <w:tcW w:w="5610" w:type="dxa"/>
            <w:tcBorders>
              <w:top w:val="nil"/>
              <w:left w:val="single" w:sz="6" w:space="0" w:color="auto"/>
              <w:bottom w:val="nil"/>
              <w:right w:val="nil"/>
            </w:tcBorders>
          </w:tcPr>
          <w:p w14:paraId="6DE32249" w14:textId="77777777" w:rsidR="002D775D" w:rsidRPr="00665B53" w:rsidDel="00ED7123" w:rsidRDefault="002D775D" w:rsidP="00B94200">
            <w:pPr>
              <w:pStyle w:val="tabletext11"/>
              <w:suppressAutoHyphens/>
              <w:ind w:left="260" w:hanging="260"/>
              <w:rPr>
                <w:del w:id="32579" w:author="Author"/>
              </w:rPr>
            </w:pPr>
            <w:del w:id="32580" w:author="Author">
              <w:r w:rsidRPr="00665B53" w:rsidDel="00ED7123">
                <w:rPr>
                  <w:b/>
                </w:rPr>
                <w:delText>b.</w:delText>
              </w:r>
              <w:r w:rsidRPr="00665B53" w:rsidDel="00ED7123">
                <w:delText xml:space="preserve"> Contract Carriers </w:delText>
              </w:r>
              <w:r w:rsidRPr="00665B53" w:rsidDel="00ED7123">
                <w:br/>
                <w:delText>(Other than Chemical or Iron and Steel Haulers)</w:delText>
              </w:r>
            </w:del>
          </w:p>
        </w:tc>
        <w:tc>
          <w:tcPr>
            <w:tcW w:w="2235" w:type="dxa"/>
            <w:tcBorders>
              <w:top w:val="nil"/>
              <w:left w:val="single" w:sz="6" w:space="0" w:color="auto"/>
              <w:bottom w:val="nil"/>
              <w:right w:val="single" w:sz="6" w:space="0" w:color="auto"/>
            </w:tcBorders>
          </w:tcPr>
          <w:p w14:paraId="3DA74F98" w14:textId="77777777" w:rsidR="002D775D" w:rsidRPr="00665B53" w:rsidDel="00ED7123" w:rsidRDefault="002D775D" w:rsidP="00B94200">
            <w:pPr>
              <w:pStyle w:val="tabletext11"/>
              <w:suppressAutoHyphens/>
              <w:jc w:val="center"/>
              <w:rPr>
                <w:del w:id="32581" w:author="Author"/>
              </w:rPr>
            </w:pPr>
            <w:del w:id="32582" w:author="Author">
              <w:r w:rsidRPr="00665B53" w:rsidDel="00ED7123">
                <w:delText>+0.75</w:delText>
              </w:r>
            </w:del>
          </w:p>
        </w:tc>
        <w:tc>
          <w:tcPr>
            <w:tcW w:w="2266" w:type="dxa"/>
            <w:tcBorders>
              <w:top w:val="nil"/>
              <w:left w:val="single" w:sz="6" w:space="0" w:color="auto"/>
              <w:bottom w:val="nil"/>
              <w:right w:val="single" w:sz="6" w:space="0" w:color="auto"/>
            </w:tcBorders>
          </w:tcPr>
          <w:p w14:paraId="56A54479" w14:textId="77777777" w:rsidR="002D775D" w:rsidRPr="00665B53" w:rsidDel="00ED7123" w:rsidRDefault="002D775D" w:rsidP="00B94200">
            <w:pPr>
              <w:pStyle w:val="tabletext11"/>
              <w:suppressAutoHyphens/>
              <w:jc w:val="center"/>
              <w:rPr>
                <w:del w:id="32583" w:author="Author"/>
              </w:rPr>
            </w:pPr>
            <w:del w:id="32584" w:author="Author">
              <w:r w:rsidRPr="00665B53" w:rsidDel="00ED7123">
                <w:delText>– – – 22</w:delText>
              </w:r>
            </w:del>
          </w:p>
        </w:tc>
      </w:tr>
      <w:tr w:rsidR="002D775D" w:rsidRPr="00665B53" w:rsidDel="00ED7123" w14:paraId="15362D88" w14:textId="77777777" w:rsidTr="00B94200">
        <w:trPr>
          <w:cantSplit/>
          <w:trHeight w:val="190"/>
          <w:del w:id="32585" w:author="Author"/>
        </w:trPr>
        <w:tc>
          <w:tcPr>
            <w:tcW w:w="200" w:type="dxa"/>
            <w:tcBorders>
              <w:top w:val="nil"/>
              <w:left w:val="nil"/>
              <w:bottom w:val="nil"/>
              <w:right w:val="nil"/>
            </w:tcBorders>
          </w:tcPr>
          <w:p w14:paraId="55AD9664" w14:textId="77777777" w:rsidR="002D775D" w:rsidRPr="00665B53" w:rsidDel="00ED7123" w:rsidRDefault="002D775D" w:rsidP="00B94200">
            <w:pPr>
              <w:pStyle w:val="tabletext11"/>
              <w:suppressAutoHyphens/>
              <w:rPr>
                <w:del w:id="32586" w:author="Author"/>
              </w:rPr>
            </w:pPr>
          </w:p>
        </w:tc>
        <w:tc>
          <w:tcPr>
            <w:tcW w:w="5610" w:type="dxa"/>
            <w:tcBorders>
              <w:top w:val="nil"/>
              <w:left w:val="single" w:sz="6" w:space="0" w:color="auto"/>
              <w:bottom w:val="nil"/>
              <w:right w:val="nil"/>
            </w:tcBorders>
          </w:tcPr>
          <w:p w14:paraId="7F6F6DB7" w14:textId="77777777" w:rsidR="002D775D" w:rsidRPr="00665B53" w:rsidDel="00ED7123" w:rsidRDefault="002D775D" w:rsidP="00B94200">
            <w:pPr>
              <w:pStyle w:val="tabletext11"/>
              <w:suppressAutoHyphens/>
              <w:rPr>
                <w:del w:id="32587" w:author="Author"/>
              </w:rPr>
            </w:pPr>
          </w:p>
        </w:tc>
        <w:tc>
          <w:tcPr>
            <w:tcW w:w="2235" w:type="dxa"/>
            <w:tcBorders>
              <w:top w:val="nil"/>
              <w:left w:val="single" w:sz="6" w:space="0" w:color="auto"/>
              <w:bottom w:val="nil"/>
              <w:right w:val="single" w:sz="6" w:space="0" w:color="auto"/>
            </w:tcBorders>
          </w:tcPr>
          <w:p w14:paraId="70D0FB31" w14:textId="77777777" w:rsidR="002D775D" w:rsidRPr="00665B53" w:rsidDel="00ED7123" w:rsidRDefault="002D775D" w:rsidP="00B94200">
            <w:pPr>
              <w:pStyle w:val="tabletext11"/>
              <w:suppressAutoHyphens/>
              <w:jc w:val="center"/>
              <w:rPr>
                <w:del w:id="32588" w:author="Author"/>
              </w:rPr>
            </w:pPr>
          </w:p>
        </w:tc>
        <w:tc>
          <w:tcPr>
            <w:tcW w:w="2266" w:type="dxa"/>
            <w:tcBorders>
              <w:top w:val="nil"/>
              <w:left w:val="single" w:sz="6" w:space="0" w:color="auto"/>
              <w:bottom w:val="nil"/>
              <w:right w:val="single" w:sz="6" w:space="0" w:color="auto"/>
            </w:tcBorders>
          </w:tcPr>
          <w:p w14:paraId="1C416E6E" w14:textId="77777777" w:rsidR="002D775D" w:rsidRPr="00665B53" w:rsidDel="00ED7123" w:rsidRDefault="002D775D" w:rsidP="00B94200">
            <w:pPr>
              <w:pStyle w:val="tabletext11"/>
              <w:suppressAutoHyphens/>
              <w:jc w:val="center"/>
              <w:rPr>
                <w:del w:id="32589" w:author="Author"/>
              </w:rPr>
            </w:pPr>
          </w:p>
        </w:tc>
      </w:tr>
      <w:tr w:rsidR="002D775D" w:rsidRPr="00665B53" w:rsidDel="00ED7123" w14:paraId="313F1797" w14:textId="77777777" w:rsidTr="00B94200">
        <w:trPr>
          <w:cantSplit/>
          <w:trHeight w:val="190"/>
          <w:del w:id="32590" w:author="Author"/>
        </w:trPr>
        <w:tc>
          <w:tcPr>
            <w:tcW w:w="200" w:type="dxa"/>
            <w:tcBorders>
              <w:top w:val="nil"/>
              <w:left w:val="nil"/>
              <w:bottom w:val="nil"/>
              <w:right w:val="nil"/>
            </w:tcBorders>
          </w:tcPr>
          <w:p w14:paraId="5A7D7D64" w14:textId="77777777" w:rsidR="002D775D" w:rsidRPr="00665B53" w:rsidDel="00ED7123" w:rsidRDefault="002D775D" w:rsidP="00B94200">
            <w:pPr>
              <w:pStyle w:val="tabletext11"/>
              <w:suppressAutoHyphens/>
              <w:rPr>
                <w:del w:id="32591" w:author="Author"/>
              </w:rPr>
            </w:pPr>
          </w:p>
        </w:tc>
        <w:tc>
          <w:tcPr>
            <w:tcW w:w="5610" w:type="dxa"/>
            <w:tcBorders>
              <w:top w:val="nil"/>
              <w:left w:val="single" w:sz="6" w:space="0" w:color="auto"/>
              <w:bottom w:val="nil"/>
              <w:right w:val="nil"/>
            </w:tcBorders>
          </w:tcPr>
          <w:p w14:paraId="1B404E01" w14:textId="77777777" w:rsidR="002D775D" w:rsidRPr="00665B53" w:rsidDel="00ED7123" w:rsidRDefault="002D775D" w:rsidP="00B94200">
            <w:pPr>
              <w:pStyle w:val="tabletext11"/>
              <w:suppressAutoHyphens/>
              <w:rPr>
                <w:del w:id="32592" w:author="Author"/>
              </w:rPr>
            </w:pPr>
            <w:del w:id="32593" w:author="Author">
              <w:r w:rsidRPr="00665B53" w:rsidDel="00ED7123">
                <w:rPr>
                  <w:b/>
                </w:rPr>
                <w:delText>c.</w:delText>
              </w:r>
              <w:r w:rsidRPr="00665B53" w:rsidDel="00ED7123">
                <w:delText xml:space="preserve"> Contract Carriers Hauling Chemicals</w:delText>
              </w:r>
            </w:del>
          </w:p>
        </w:tc>
        <w:tc>
          <w:tcPr>
            <w:tcW w:w="2235" w:type="dxa"/>
            <w:tcBorders>
              <w:top w:val="nil"/>
              <w:left w:val="single" w:sz="6" w:space="0" w:color="auto"/>
              <w:bottom w:val="nil"/>
              <w:right w:val="single" w:sz="6" w:space="0" w:color="auto"/>
            </w:tcBorders>
          </w:tcPr>
          <w:p w14:paraId="0CFD4CB1" w14:textId="77777777" w:rsidR="002D775D" w:rsidRPr="00665B53" w:rsidDel="00ED7123" w:rsidRDefault="002D775D" w:rsidP="00B94200">
            <w:pPr>
              <w:pStyle w:val="tabletext11"/>
              <w:suppressAutoHyphens/>
              <w:jc w:val="center"/>
              <w:rPr>
                <w:del w:id="32594" w:author="Author"/>
              </w:rPr>
            </w:pPr>
            <w:del w:id="32595" w:author="Author">
              <w:r w:rsidRPr="00665B53" w:rsidDel="00ED7123">
                <w:delText>+0.75</w:delText>
              </w:r>
            </w:del>
          </w:p>
        </w:tc>
        <w:tc>
          <w:tcPr>
            <w:tcW w:w="2266" w:type="dxa"/>
            <w:tcBorders>
              <w:top w:val="nil"/>
              <w:left w:val="single" w:sz="6" w:space="0" w:color="auto"/>
              <w:bottom w:val="nil"/>
              <w:right w:val="single" w:sz="6" w:space="0" w:color="auto"/>
            </w:tcBorders>
          </w:tcPr>
          <w:p w14:paraId="6C73CAFC" w14:textId="77777777" w:rsidR="002D775D" w:rsidRPr="00665B53" w:rsidDel="00ED7123" w:rsidRDefault="002D775D" w:rsidP="00B94200">
            <w:pPr>
              <w:pStyle w:val="tabletext11"/>
              <w:suppressAutoHyphens/>
              <w:jc w:val="center"/>
              <w:rPr>
                <w:del w:id="32596" w:author="Author"/>
              </w:rPr>
            </w:pPr>
            <w:del w:id="32597" w:author="Author">
              <w:r w:rsidRPr="00665B53" w:rsidDel="00ED7123">
                <w:delText>– – – 23</w:delText>
              </w:r>
            </w:del>
          </w:p>
        </w:tc>
      </w:tr>
      <w:tr w:rsidR="002D775D" w:rsidRPr="00665B53" w:rsidDel="00ED7123" w14:paraId="56CD312D" w14:textId="77777777" w:rsidTr="00B94200">
        <w:trPr>
          <w:cantSplit/>
          <w:trHeight w:val="190"/>
          <w:del w:id="32598" w:author="Author"/>
        </w:trPr>
        <w:tc>
          <w:tcPr>
            <w:tcW w:w="200" w:type="dxa"/>
            <w:tcBorders>
              <w:top w:val="nil"/>
              <w:left w:val="nil"/>
              <w:bottom w:val="nil"/>
              <w:right w:val="nil"/>
            </w:tcBorders>
          </w:tcPr>
          <w:p w14:paraId="5C78C103" w14:textId="77777777" w:rsidR="002D775D" w:rsidRPr="00665B53" w:rsidDel="00ED7123" w:rsidRDefault="002D775D" w:rsidP="00B94200">
            <w:pPr>
              <w:pStyle w:val="tabletext11"/>
              <w:suppressAutoHyphens/>
              <w:rPr>
                <w:del w:id="32599" w:author="Author"/>
              </w:rPr>
            </w:pPr>
          </w:p>
        </w:tc>
        <w:tc>
          <w:tcPr>
            <w:tcW w:w="5610" w:type="dxa"/>
            <w:tcBorders>
              <w:top w:val="nil"/>
              <w:left w:val="single" w:sz="6" w:space="0" w:color="auto"/>
              <w:bottom w:val="nil"/>
              <w:right w:val="nil"/>
            </w:tcBorders>
          </w:tcPr>
          <w:p w14:paraId="1F918308" w14:textId="77777777" w:rsidR="002D775D" w:rsidRPr="00665B53" w:rsidDel="00ED7123" w:rsidRDefault="002D775D" w:rsidP="00B94200">
            <w:pPr>
              <w:pStyle w:val="tabletext11"/>
              <w:suppressAutoHyphens/>
              <w:rPr>
                <w:del w:id="32600" w:author="Author"/>
              </w:rPr>
            </w:pPr>
          </w:p>
        </w:tc>
        <w:tc>
          <w:tcPr>
            <w:tcW w:w="2235" w:type="dxa"/>
            <w:tcBorders>
              <w:top w:val="nil"/>
              <w:left w:val="single" w:sz="6" w:space="0" w:color="auto"/>
              <w:bottom w:val="nil"/>
              <w:right w:val="single" w:sz="6" w:space="0" w:color="auto"/>
            </w:tcBorders>
          </w:tcPr>
          <w:p w14:paraId="2C5C95CF" w14:textId="77777777" w:rsidR="002D775D" w:rsidRPr="00665B53" w:rsidDel="00ED7123" w:rsidRDefault="002D775D" w:rsidP="00B94200">
            <w:pPr>
              <w:pStyle w:val="tabletext11"/>
              <w:suppressAutoHyphens/>
              <w:jc w:val="center"/>
              <w:rPr>
                <w:del w:id="32601" w:author="Author"/>
              </w:rPr>
            </w:pPr>
          </w:p>
        </w:tc>
        <w:tc>
          <w:tcPr>
            <w:tcW w:w="2266" w:type="dxa"/>
            <w:tcBorders>
              <w:top w:val="nil"/>
              <w:left w:val="single" w:sz="6" w:space="0" w:color="auto"/>
              <w:bottom w:val="nil"/>
              <w:right w:val="single" w:sz="6" w:space="0" w:color="auto"/>
            </w:tcBorders>
          </w:tcPr>
          <w:p w14:paraId="76EC001C" w14:textId="77777777" w:rsidR="002D775D" w:rsidRPr="00665B53" w:rsidDel="00ED7123" w:rsidRDefault="002D775D" w:rsidP="00B94200">
            <w:pPr>
              <w:pStyle w:val="tabletext11"/>
              <w:suppressAutoHyphens/>
              <w:jc w:val="center"/>
              <w:rPr>
                <w:del w:id="32602" w:author="Author"/>
              </w:rPr>
            </w:pPr>
          </w:p>
        </w:tc>
      </w:tr>
      <w:tr w:rsidR="002D775D" w:rsidRPr="00665B53" w:rsidDel="00ED7123" w14:paraId="07CEC0C0" w14:textId="77777777" w:rsidTr="00B94200">
        <w:trPr>
          <w:cantSplit/>
          <w:trHeight w:val="190"/>
          <w:del w:id="32603" w:author="Author"/>
        </w:trPr>
        <w:tc>
          <w:tcPr>
            <w:tcW w:w="200" w:type="dxa"/>
            <w:tcBorders>
              <w:top w:val="nil"/>
              <w:left w:val="nil"/>
              <w:bottom w:val="nil"/>
              <w:right w:val="nil"/>
            </w:tcBorders>
          </w:tcPr>
          <w:p w14:paraId="18E460B2" w14:textId="77777777" w:rsidR="002D775D" w:rsidRPr="00665B53" w:rsidDel="00ED7123" w:rsidRDefault="002D775D" w:rsidP="00B94200">
            <w:pPr>
              <w:pStyle w:val="tabletext11"/>
              <w:suppressAutoHyphens/>
              <w:rPr>
                <w:del w:id="32604" w:author="Author"/>
              </w:rPr>
            </w:pPr>
          </w:p>
        </w:tc>
        <w:tc>
          <w:tcPr>
            <w:tcW w:w="5610" w:type="dxa"/>
            <w:tcBorders>
              <w:top w:val="nil"/>
              <w:left w:val="single" w:sz="6" w:space="0" w:color="auto"/>
              <w:bottom w:val="nil"/>
              <w:right w:val="nil"/>
            </w:tcBorders>
          </w:tcPr>
          <w:p w14:paraId="0C5E3BDF" w14:textId="77777777" w:rsidR="002D775D" w:rsidRPr="00665B53" w:rsidDel="00ED7123" w:rsidRDefault="002D775D" w:rsidP="00B94200">
            <w:pPr>
              <w:pStyle w:val="tabletext11"/>
              <w:suppressAutoHyphens/>
              <w:rPr>
                <w:del w:id="32605" w:author="Author"/>
              </w:rPr>
            </w:pPr>
            <w:del w:id="32606" w:author="Author">
              <w:r w:rsidRPr="00665B53" w:rsidDel="00ED7123">
                <w:rPr>
                  <w:b/>
                </w:rPr>
                <w:delText>d.</w:delText>
              </w:r>
              <w:r w:rsidRPr="00665B53" w:rsidDel="00ED7123">
                <w:delText xml:space="preserve"> Contract Carriers Hauling Iron and Steel</w:delText>
              </w:r>
            </w:del>
          </w:p>
        </w:tc>
        <w:tc>
          <w:tcPr>
            <w:tcW w:w="2235" w:type="dxa"/>
            <w:tcBorders>
              <w:top w:val="nil"/>
              <w:left w:val="single" w:sz="6" w:space="0" w:color="auto"/>
              <w:bottom w:val="nil"/>
              <w:right w:val="single" w:sz="6" w:space="0" w:color="auto"/>
            </w:tcBorders>
          </w:tcPr>
          <w:p w14:paraId="162B9E20" w14:textId="77777777" w:rsidR="002D775D" w:rsidRPr="00665B53" w:rsidDel="00ED7123" w:rsidRDefault="002D775D" w:rsidP="00B94200">
            <w:pPr>
              <w:pStyle w:val="tabletext11"/>
              <w:suppressAutoHyphens/>
              <w:jc w:val="center"/>
              <w:rPr>
                <w:del w:id="32607" w:author="Author"/>
              </w:rPr>
            </w:pPr>
            <w:del w:id="32608" w:author="Author">
              <w:r w:rsidRPr="00665B53" w:rsidDel="00ED7123">
                <w:delText>+0.75</w:delText>
              </w:r>
            </w:del>
          </w:p>
        </w:tc>
        <w:tc>
          <w:tcPr>
            <w:tcW w:w="2266" w:type="dxa"/>
            <w:tcBorders>
              <w:top w:val="nil"/>
              <w:left w:val="single" w:sz="6" w:space="0" w:color="auto"/>
              <w:bottom w:val="nil"/>
              <w:right w:val="single" w:sz="6" w:space="0" w:color="auto"/>
            </w:tcBorders>
          </w:tcPr>
          <w:p w14:paraId="225DE960" w14:textId="77777777" w:rsidR="002D775D" w:rsidRPr="00665B53" w:rsidDel="00ED7123" w:rsidRDefault="002D775D" w:rsidP="00B94200">
            <w:pPr>
              <w:pStyle w:val="tabletext11"/>
              <w:suppressAutoHyphens/>
              <w:jc w:val="center"/>
              <w:rPr>
                <w:del w:id="32609" w:author="Author"/>
              </w:rPr>
            </w:pPr>
            <w:del w:id="32610" w:author="Author">
              <w:r w:rsidRPr="00665B53" w:rsidDel="00ED7123">
                <w:delText>– – – 24</w:delText>
              </w:r>
            </w:del>
          </w:p>
        </w:tc>
      </w:tr>
      <w:tr w:rsidR="002D775D" w:rsidRPr="00665B53" w:rsidDel="00ED7123" w14:paraId="77445096" w14:textId="77777777" w:rsidTr="00B94200">
        <w:trPr>
          <w:cantSplit/>
          <w:trHeight w:val="190"/>
          <w:del w:id="32611" w:author="Author"/>
        </w:trPr>
        <w:tc>
          <w:tcPr>
            <w:tcW w:w="200" w:type="dxa"/>
            <w:tcBorders>
              <w:top w:val="nil"/>
              <w:left w:val="nil"/>
              <w:bottom w:val="nil"/>
              <w:right w:val="nil"/>
            </w:tcBorders>
          </w:tcPr>
          <w:p w14:paraId="21C5340F" w14:textId="77777777" w:rsidR="002D775D" w:rsidRPr="00665B53" w:rsidDel="00ED7123" w:rsidRDefault="002D775D" w:rsidP="00B94200">
            <w:pPr>
              <w:pStyle w:val="tabletext11"/>
              <w:suppressAutoHyphens/>
              <w:rPr>
                <w:del w:id="32612" w:author="Author"/>
              </w:rPr>
            </w:pPr>
          </w:p>
        </w:tc>
        <w:tc>
          <w:tcPr>
            <w:tcW w:w="5610" w:type="dxa"/>
            <w:tcBorders>
              <w:top w:val="nil"/>
              <w:left w:val="single" w:sz="6" w:space="0" w:color="auto"/>
              <w:bottom w:val="nil"/>
              <w:right w:val="nil"/>
            </w:tcBorders>
          </w:tcPr>
          <w:p w14:paraId="256AE0AB" w14:textId="77777777" w:rsidR="002D775D" w:rsidRPr="00665B53" w:rsidDel="00ED7123" w:rsidRDefault="002D775D" w:rsidP="00B94200">
            <w:pPr>
              <w:pStyle w:val="tabletext11"/>
              <w:suppressAutoHyphens/>
              <w:rPr>
                <w:del w:id="32613" w:author="Author"/>
              </w:rPr>
            </w:pPr>
          </w:p>
        </w:tc>
        <w:tc>
          <w:tcPr>
            <w:tcW w:w="2235" w:type="dxa"/>
            <w:tcBorders>
              <w:top w:val="nil"/>
              <w:left w:val="single" w:sz="6" w:space="0" w:color="auto"/>
              <w:bottom w:val="nil"/>
              <w:right w:val="single" w:sz="6" w:space="0" w:color="auto"/>
            </w:tcBorders>
          </w:tcPr>
          <w:p w14:paraId="1039C2F6" w14:textId="77777777" w:rsidR="002D775D" w:rsidRPr="00665B53" w:rsidDel="00ED7123" w:rsidRDefault="002D775D" w:rsidP="00B94200">
            <w:pPr>
              <w:pStyle w:val="tabletext11"/>
              <w:suppressAutoHyphens/>
              <w:jc w:val="center"/>
              <w:rPr>
                <w:del w:id="32614" w:author="Author"/>
              </w:rPr>
            </w:pPr>
          </w:p>
        </w:tc>
        <w:tc>
          <w:tcPr>
            <w:tcW w:w="2266" w:type="dxa"/>
            <w:tcBorders>
              <w:top w:val="nil"/>
              <w:left w:val="single" w:sz="6" w:space="0" w:color="auto"/>
              <w:bottom w:val="nil"/>
              <w:right w:val="single" w:sz="6" w:space="0" w:color="auto"/>
            </w:tcBorders>
          </w:tcPr>
          <w:p w14:paraId="12F90BBF" w14:textId="77777777" w:rsidR="002D775D" w:rsidRPr="00665B53" w:rsidDel="00ED7123" w:rsidRDefault="002D775D" w:rsidP="00B94200">
            <w:pPr>
              <w:pStyle w:val="tabletext11"/>
              <w:suppressAutoHyphens/>
              <w:jc w:val="center"/>
              <w:rPr>
                <w:del w:id="32615" w:author="Author"/>
              </w:rPr>
            </w:pPr>
          </w:p>
        </w:tc>
      </w:tr>
      <w:tr w:rsidR="002D775D" w:rsidRPr="00665B53" w:rsidDel="00ED7123" w14:paraId="6971E965" w14:textId="77777777" w:rsidTr="00B94200">
        <w:trPr>
          <w:cantSplit/>
          <w:trHeight w:val="190"/>
          <w:del w:id="32616" w:author="Author"/>
        </w:trPr>
        <w:tc>
          <w:tcPr>
            <w:tcW w:w="200" w:type="dxa"/>
            <w:tcBorders>
              <w:top w:val="nil"/>
              <w:left w:val="nil"/>
              <w:bottom w:val="nil"/>
              <w:right w:val="nil"/>
            </w:tcBorders>
          </w:tcPr>
          <w:p w14:paraId="12D47F29" w14:textId="77777777" w:rsidR="002D775D" w:rsidRPr="00665B53" w:rsidDel="00ED7123" w:rsidRDefault="002D775D" w:rsidP="00B94200">
            <w:pPr>
              <w:pStyle w:val="tabletext11"/>
              <w:suppressAutoHyphens/>
              <w:rPr>
                <w:del w:id="32617" w:author="Author"/>
              </w:rPr>
            </w:pPr>
            <w:del w:id="32618" w:author="Author">
              <w:r w:rsidRPr="00665B53" w:rsidDel="00ED7123">
                <w:br/>
              </w:r>
            </w:del>
          </w:p>
        </w:tc>
        <w:tc>
          <w:tcPr>
            <w:tcW w:w="5610" w:type="dxa"/>
            <w:tcBorders>
              <w:top w:val="nil"/>
              <w:left w:val="single" w:sz="6" w:space="0" w:color="auto"/>
              <w:bottom w:val="nil"/>
              <w:right w:val="nil"/>
            </w:tcBorders>
          </w:tcPr>
          <w:p w14:paraId="7D1EF453" w14:textId="77777777" w:rsidR="002D775D" w:rsidRPr="00665B53" w:rsidDel="00ED7123" w:rsidRDefault="002D775D" w:rsidP="00B94200">
            <w:pPr>
              <w:pStyle w:val="tabletext11"/>
              <w:suppressAutoHyphens/>
              <w:ind w:left="260" w:hanging="260"/>
              <w:rPr>
                <w:del w:id="32619" w:author="Author"/>
              </w:rPr>
            </w:pPr>
            <w:del w:id="32620" w:author="Author">
              <w:r w:rsidRPr="00665B53" w:rsidDel="00ED7123">
                <w:rPr>
                  <w:b/>
                </w:rPr>
                <w:delText>e.</w:delText>
              </w:r>
              <w:r w:rsidRPr="00665B53" w:rsidDel="00ED7123">
                <w:delText xml:space="preserve"> Exempt Carriers </w:delText>
              </w:r>
              <w:r w:rsidRPr="00665B53" w:rsidDel="00ED7123">
                <w:br/>
                <w:delText>(Other than Livestock Haulers)</w:delText>
              </w:r>
            </w:del>
          </w:p>
        </w:tc>
        <w:tc>
          <w:tcPr>
            <w:tcW w:w="2235" w:type="dxa"/>
            <w:tcBorders>
              <w:top w:val="nil"/>
              <w:left w:val="single" w:sz="6" w:space="0" w:color="auto"/>
              <w:bottom w:val="nil"/>
              <w:right w:val="single" w:sz="6" w:space="0" w:color="auto"/>
            </w:tcBorders>
          </w:tcPr>
          <w:p w14:paraId="27900958" w14:textId="77777777" w:rsidR="002D775D" w:rsidRPr="00665B53" w:rsidDel="00ED7123" w:rsidRDefault="002D775D" w:rsidP="00B94200">
            <w:pPr>
              <w:pStyle w:val="tabletext11"/>
              <w:suppressAutoHyphens/>
              <w:jc w:val="center"/>
              <w:rPr>
                <w:del w:id="32621" w:author="Author"/>
              </w:rPr>
            </w:pPr>
            <w:del w:id="32622" w:author="Author">
              <w:r w:rsidRPr="00665B53" w:rsidDel="00ED7123">
                <w:delText>+0.75</w:delText>
              </w:r>
            </w:del>
          </w:p>
        </w:tc>
        <w:tc>
          <w:tcPr>
            <w:tcW w:w="2266" w:type="dxa"/>
            <w:tcBorders>
              <w:top w:val="nil"/>
              <w:left w:val="single" w:sz="6" w:space="0" w:color="auto"/>
              <w:bottom w:val="nil"/>
              <w:right w:val="single" w:sz="6" w:space="0" w:color="auto"/>
            </w:tcBorders>
          </w:tcPr>
          <w:p w14:paraId="5BC32BBD" w14:textId="77777777" w:rsidR="002D775D" w:rsidRPr="00665B53" w:rsidDel="00ED7123" w:rsidRDefault="002D775D" w:rsidP="00B94200">
            <w:pPr>
              <w:pStyle w:val="tabletext11"/>
              <w:suppressAutoHyphens/>
              <w:jc w:val="center"/>
              <w:rPr>
                <w:del w:id="32623" w:author="Author"/>
              </w:rPr>
            </w:pPr>
            <w:del w:id="32624" w:author="Author">
              <w:r w:rsidRPr="00665B53" w:rsidDel="00ED7123">
                <w:delText>– – – 25</w:delText>
              </w:r>
            </w:del>
          </w:p>
        </w:tc>
      </w:tr>
      <w:tr w:rsidR="002D775D" w:rsidRPr="00665B53" w:rsidDel="00ED7123" w14:paraId="3589A22D" w14:textId="77777777" w:rsidTr="00B94200">
        <w:trPr>
          <w:cantSplit/>
          <w:trHeight w:val="190"/>
          <w:del w:id="32625" w:author="Author"/>
        </w:trPr>
        <w:tc>
          <w:tcPr>
            <w:tcW w:w="200" w:type="dxa"/>
            <w:tcBorders>
              <w:top w:val="nil"/>
              <w:left w:val="nil"/>
              <w:bottom w:val="nil"/>
              <w:right w:val="nil"/>
            </w:tcBorders>
          </w:tcPr>
          <w:p w14:paraId="5213AB92" w14:textId="77777777" w:rsidR="002D775D" w:rsidRPr="00665B53" w:rsidDel="00ED7123" w:rsidRDefault="002D775D" w:rsidP="00B94200">
            <w:pPr>
              <w:pStyle w:val="tabletext11"/>
              <w:suppressAutoHyphens/>
              <w:rPr>
                <w:del w:id="32626" w:author="Author"/>
              </w:rPr>
            </w:pPr>
          </w:p>
        </w:tc>
        <w:tc>
          <w:tcPr>
            <w:tcW w:w="5610" w:type="dxa"/>
            <w:tcBorders>
              <w:top w:val="nil"/>
              <w:left w:val="single" w:sz="6" w:space="0" w:color="auto"/>
              <w:bottom w:val="nil"/>
              <w:right w:val="nil"/>
            </w:tcBorders>
          </w:tcPr>
          <w:p w14:paraId="57A9DEBF" w14:textId="77777777" w:rsidR="002D775D" w:rsidRPr="00665B53" w:rsidDel="00ED7123" w:rsidRDefault="002D775D" w:rsidP="00B94200">
            <w:pPr>
              <w:pStyle w:val="tabletext11"/>
              <w:suppressAutoHyphens/>
              <w:rPr>
                <w:del w:id="32627" w:author="Author"/>
              </w:rPr>
            </w:pPr>
          </w:p>
        </w:tc>
        <w:tc>
          <w:tcPr>
            <w:tcW w:w="2235" w:type="dxa"/>
            <w:tcBorders>
              <w:top w:val="nil"/>
              <w:left w:val="single" w:sz="6" w:space="0" w:color="auto"/>
              <w:bottom w:val="nil"/>
              <w:right w:val="single" w:sz="6" w:space="0" w:color="auto"/>
            </w:tcBorders>
          </w:tcPr>
          <w:p w14:paraId="2AD33601" w14:textId="77777777" w:rsidR="002D775D" w:rsidRPr="00665B53" w:rsidDel="00ED7123" w:rsidRDefault="002D775D" w:rsidP="00B94200">
            <w:pPr>
              <w:pStyle w:val="tabletext11"/>
              <w:suppressAutoHyphens/>
              <w:jc w:val="center"/>
              <w:rPr>
                <w:del w:id="32628" w:author="Author"/>
              </w:rPr>
            </w:pPr>
          </w:p>
        </w:tc>
        <w:tc>
          <w:tcPr>
            <w:tcW w:w="2266" w:type="dxa"/>
            <w:tcBorders>
              <w:top w:val="nil"/>
              <w:left w:val="single" w:sz="6" w:space="0" w:color="auto"/>
              <w:bottom w:val="nil"/>
              <w:right w:val="single" w:sz="6" w:space="0" w:color="auto"/>
            </w:tcBorders>
          </w:tcPr>
          <w:p w14:paraId="03CB9E6E" w14:textId="77777777" w:rsidR="002D775D" w:rsidRPr="00665B53" w:rsidDel="00ED7123" w:rsidRDefault="002D775D" w:rsidP="00B94200">
            <w:pPr>
              <w:pStyle w:val="tabletext11"/>
              <w:suppressAutoHyphens/>
              <w:jc w:val="center"/>
              <w:rPr>
                <w:del w:id="32629" w:author="Author"/>
              </w:rPr>
            </w:pPr>
          </w:p>
        </w:tc>
      </w:tr>
      <w:tr w:rsidR="002D775D" w:rsidRPr="00665B53" w:rsidDel="00ED7123" w14:paraId="7BC865D3" w14:textId="77777777" w:rsidTr="00B94200">
        <w:trPr>
          <w:cantSplit/>
          <w:trHeight w:val="190"/>
          <w:del w:id="32630" w:author="Author"/>
        </w:trPr>
        <w:tc>
          <w:tcPr>
            <w:tcW w:w="200" w:type="dxa"/>
            <w:tcBorders>
              <w:top w:val="nil"/>
              <w:left w:val="nil"/>
              <w:bottom w:val="nil"/>
              <w:right w:val="nil"/>
            </w:tcBorders>
          </w:tcPr>
          <w:p w14:paraId="7C1F655F" w14:textId="77777777" w:rsidR="002D775D" w:rsidRPr="00665B53" w:rsidDel="00ED7123" w:rsidRDefault="002D775D" w:rsidP="00B94200">
            <w:pPr>
              <w:pStyle w:val="tabletext11"/>
              <w:suppressAutoHyphens/>
              <w:rPr>
                <w:del w:id="32631" w:author="Author"/>
              </w:rPr>
            </w:pPr>
          </w:p>
        </w:tc>
        <w:tc>
          <w:tcPr>
            <w:tcW w:w="5610" w:type="dxa"/>
            <w:tcBorders>
              <w:top w:val="nil"/>
              <w:left w:val="single" w:sz="6" w:space="0" w:color="auto"/>
              <w:bottom w:val="nil"/>
              <w:right w:val="nil"/>
            </w:tcBorders>
          </w:tcPr>
          <w:p w14:paraId="5B80E339" w14:textId="77777777" w:rsidR="002D775D" w:rsidRPr="00665B53" w:rsidDel="00ED7123" w:rsidRDefault="002D775D" w:rsidP="00B94200">
            <w:pPr>
              <w:pStyle w:val="tabletext11"/>
              <w:suppressAutoHyphens/>
              <w:rPr>
                <w:del w:id="32632" w:author="Author"/>
              </w:rPr>
            </w:pPr>
            <w:del w:id="32633" w:author="Author">
              <w:r w:rsidRPr="00665B53" w:rsidDel="00ED7123">
                <w:rPr>
                  <w:b/>
                </w:rPr>
                <w:delText>f.</w:delText>
              </w:r>
              <w:r w:rsidRPr="00665B53" w:rsidDel="00ED7123">
                <w:delText xml:space="preserve"> Exempt Carriers Hauling Livestock</w:delText>
              </w:r>
            </w:del>
          </w:p>
        </w:tc>
        <w:tc>
          <w:tcPr>
            <w:tcW w:w="2235" w:type="dxa"/>
            <w:tcBorders>
              <w:top w:val="nil"/>
              <w:left w:val="single" w:sz="6" w:space="0" w:color="auto"/>
              <w:bottom w:val="nil"/>
              <w:right w:val="single" w:sz="6" w:space="0" w:color="auto"/>
            </w:tcBorders>
          </w:tcPr>
          <w:p w14:paraId="7A99E954" w14:textId="77777777" w:rsidR="002D775D" w:rsidRPr="00665B53" w:rsidDel="00ED7123" w:rsidRDefault="002D775D" w:rsidP="00B94200">
            <w:pPr>
              <w:pStyle w:val="tabletext11"/>
              <w:suppressAutoHyphens/>
              <w:jc w:val="center"/>
              <w:rPr>
                <w:del w:id="32634" w:author="Author"/>
              </w:rPr>
            </w:pPr>
            <w:del w:id="32635" w:author="Author">
              <w:r w:rsidRPr="00665B53" w:rsidDel="00ED7123">
                <w:delText>+0.75</w:delText>
              </w:r>
            </w:del>
          </w:p>
        </w:tc>
        <w:tc>
          <w:tcPr>
            <w:tcW w:w="2266" w:type="dxa"/>
            <w:tcBorders>
              <w:top w:val="nil"/>
              <w:left w:val="single" w:sz="6" w:space="0" w:color="auto"/>
              <w:bottom w:val="nil"/>
              <w:right w:val="single" w:sz="6" w:space="0" w:color="auto"/>
            </w:tcBorders>
          </w:tcPr>
          <w:p w14:paraId="7D9943BB" w14:textId="77777777" w:rsidR="002D775D" w:rsidRPr="00665B53" w:rsidDel="00ED7123" w:rsidRDefault="002D775D" w:rsidP="00B94200">
            <w:pPr>
              <w:pStyle w:val="tabletext11"/>
              <w:suppressAutoHyphens/>
              <w:jc w:val="center"/>
              <w:rPr>
                <w:del w:id="32636" w:author="Author"/>
              </w:rPr>
            </w:pPr>
            <w:del w:id="32637" w:author="Author">
              <w:r w:rsidRPr="00665B53" w:rsidDel="00ED7123">
                <w:delText>– – – 26</w:delText>
              </w:r>
            </w:del>
          </w:p>
        </w:tc>
      </w:tr>
      <w:tr w:rsidR="002D775D" w:rsidRPr="00665B53" w:rsidDel="00ED7123" w14:paraId="234D5B21" w14:textId="77777777" w:rsidTr="00B94200">
        <w:trPr>
          <w:cantSplit/>
          <w:trHeight w:val="190"/>
          <w:del w:id="32638" w:author="Author"/>
        </w:trPr>
        <w:tc>
          <w:tcPr>
            <w:tcW w:w="200" w:type="dxa"/>
            <w:tcBorders>
              <w:top w:val="nil"/>
              <w:left w:val="nil"/>
              <w:bottom w:val="nil"/>
              <w:right w:val="nil"/>
            </w:tcBorders>
          </w:tcPr>
          <w:p w14:paraId="51F74A76" w14:textId="77777777" w:rsidR="002D775D" w:rsidRPr="00665B53" w:rsidDel="00ED7123" w:rsidRDefault="002D775D" w:rsidP="00B94200">
            <w:pPr>
              <w:pStyle w:val="tabletext11"/>
              <w:suppressAutoHyphens/>
              <w:rPr>
                <w:del w:id="32639" w:author="Author"/>
              </w:rPr>
            </w:pPr>
          </w:p>
        </w:tc>
        <w:tc>
          <w:tcPr>
            <w:tcW w:w="5610" w:type="dxa"/>
            <w:tcBorders>
              <w:top w:val="nil"/>
              <w:left w:val="single" w:sz="6" w:space="0" w:color="auto"/>
              <w:bottom w:val="nil"/>
              <w:right w:val="nil"/>
            </w:tcBorders>
          </w:tcPr>
          <w:p w14:paraId="16F05F9F" w14:textId="77777777" w:rsidR="002D775D" w:rsidRPr="00665B53" w:rsidDel="00ED7123" w:rsidRDefault="002D775D" w:rsidP="00B94200">
            <w:pPr>
              <w:pStyle w:val="tabletext11"/>
              <w:suppressAutoHyphens/>
              <w:rPr>
                <w:del w:id="32640" w:author="Author"/>
              </w:rPr>
            </w:pPr>
          </w:p>
        </w:tc>
        <w:tc>
          <w:tcPr>
            <w:tcW w:w="2235" w:type="dxa"/>
            <w:tcBorders>
              <w:top w:val="nil"/>
              <w:left w:val="single" w:sz="6" w:space="0" w:color="auto"/>
              <w:bottom w:val="nil"/>
              <w:right w:val="single" w:sz="6" w:space="0" w:color="auto"/>
            </w:tcBorders>
          </w:tcPr>
          <w:p w14:paraId="1E910691" w14:textId="77777777" w:rsidR="002D775D" w:rsidRPr="00665B53" w:rsidDel="00ED7123" w:rsidRDefault="002D775D" w:rsidP="00B94200">
            <w:pPr>
              <w:pStyle w:val="tabletext11"/>
              <w:suppressAutoHyphens/>
              <w:jc w:val="center"/>
              <w:rPr>
                <w:del w:id="32641" w:author="Author"/>
              </w:rPr>
            </w:pPr>
          </w:p>
        </w:tc>
        <w:tc>
          <w:tcPr>
            <w:tcW w:w="2266" w:type="dxa"/>
            <w:tcBorders>
              <w:top w:val="nil"/>
              <w:left w:val="single" w:sz="6" w:space="0" w:color="auto"/>
              <w:bottom w:val="nil"/>
              <w:right w:val="single" w:sz="6" w:space="0" w:color="auto"/>
            </w:tcBorders>
          </w:tcPr>
          <w:p w14:paraId="3CB5BE2B" w14:textId="77777777" w:rsidR="002D775D" w:rsidRPr="00665B53" w:rsidDel="00ED7123" w:rsidRDefault="002D775D" w:rsidP="00B94200">
            <w:pPr>
              <w:pStyle w:val="tabletext11"/>
              <w:suppressAutoHyphens/>
              <w:jc w:val="center"/>
              <w:rPr>
                <w:del w:id="32642" w:author="Author"/>
              </w:rPr>
            </w:pPr>
          </w:p>
        </w:tc>
      </w:tr>
      <w:tr w:rsidR="002D775D" w:rsidRPr="00665B53" w:rsidDel="00ED7123" w14:paraId="237EBE2E" w14:textId="77777777" w:rsidTr="00B94200">
        <w:trPr>
          <w:cantSplit/>
          <w:trHeight w:val="190"/>
          <w:del w:id="32643" w:author="Author"/>
        </w:trPr>
        <w:tc>
          <w:tcPr>
            <w:tcW w:w="200" w:type="dxa"/>
            <w:tcBorders>
              <w:top w:val="nil"/>
              <w:left w:val="nil"/>
              <w:bottom w:val="nil"/>
              <w:right w:val="nil"/>
            </w:tcBorders>
          </w:tcPr>
          <w:p w14:paraId="69ADBCDB" w14:textId="77777777" w:rsidR="002D775D" w:rsidRPr="00665B53" w:rsidDel="00ED7123" w:rsidRDefault="002D775D" w:rsidP="00B94200">
            <w:pPr>
              <w:pStyle w:val="tabletext11"/>
              <w:suppressAutoHyphens/>
              <w:rPr>
                <w:del w:id="32644" w:author="Author"/>
              </w:rPr>
            </w:pPr>
            <w:del w:id="32645" w:author="Author">
              <w:r w:rsidRPr="00665B53" w:rsidDel="00ED7123">
                <w:br/>
              </w:r>
            </w:del>
          </w:p>
        </w:tc>
        <w:tc>
          <w:tcPr>
            <w:tcW w:w="5610" w:type="dxa"/>
            <w:tcBorders>
              <w:top w:val="nil"/>
              <w:left w:val="single" w:sz="6" w:space="0" w:color="auto"/>
              <w:bottom w:val="nil"/>
              <w:right w:val="nil"/>
            </w:tcBorders>
          </w:tcPr>
          <w:p w14:paraId="4932FC6B" w14:textId="77777777" w:rsidR="002D775D" w:rsidRPr="00665B53" w:rsidDel="00ED7123" w:rsidRDefault="002D775D" w:rsidP="00B94200">
            <w:pPr>
              <w:pStyle w:val="tabletext11"/>
              <w:suppressAutoHyphens/>
              <w:ind w:left="260" w:hanging="260"/>
              <w:rPr>
                <w:del w:id="32646" w:author="Author"/>
              </w:rPr>
            </w:pPr>
            <w:del w:id="32647" w:author="Author">
              <w:r w:rsidRPr="00665B53" w:rsidDel="00ED7123">
                <w:rPr>
                  <w:b/>
                </w:rPr>
                <w:delText>g.</w:delText>
              </w:r>
              <w:r w:rsidRPr="00665B53" w:rsidDel="00ED7123">
                <w:delText xml:space="preserve"> Carriers Engaged in both Private Carriage and Transporting Goods, Materials or Commodities for Others</w:delText>
              </w:r>
            </w:del>
          </w:p>
        </w:tc>
        <w:tc>
          <w:tcPr>
            <w:tcW w:w="2235" w:type="dxa"/>
            <w:tcBorders>
              <w:top w:val="nil"/>
              <w:left w:val="single" w:sz="6" w:space="0" w:color="auto"/>
              <w:bottom w:val="nil"/>
              <w:right w:val="single" w:sz="6" w:space="0" w:color="auto"/>
            </w:tcBorders>
          </w:tcPr>
          <w:p w14:paraId="440A6D10" w14:textId="77777777" w:rsidR="002D775D" w:rsidRPr="00665B53" w:rsidDel="00ED7123" w:rsidRDefault="002D775D" w:rsidP="00B94200">
            <w:pPr>
              <w:pStyle w:val="tabletext11"/>
              <w:suppressAutoHyphens/>
              <w:jc w:val="center"/>
              <w:rPr>
                <w:del w:id="32648" w:author="Author"/>
              </w:rPr>
            </w:pPr>
            <w:del w:id="32649" w:author="Author">
              <w:r w:rsidRPr="00665B53" w:rsidDel="00ED7123">
                <w:delText>+0.75</w:delText>
              </w:r>
            </w:del>
          </w:p>
        </w:tc>
        <w:tc>
          <w:tcPr>
            <w:tcW w:w="2266" w:type="dxa"/>
            <w:tcBorders>
              <w:top w:val="nil"/>
              <w:left w:val="single" w:sz="6" w:space="0" w:color="auto"/>
              <w:bottom w:val="nil"/>
              <w:right w:val="single" w:sz="6" w:space="0" w:color="auto"/>
            </w:tcBorders>
          </w:tcPr>
          <w:p w14:paraId="5F06D0A2" w14:textId="77777777" w:rsidR="002D775D" w:rsidRPr="00665B53" w:rsidDel="00ED7123" w:rsidRDefault="002D775D" w:rsidP="00B94200">
            <w:pPr>
              <w:pStyle w:val="tabletext11"/>
              <w:suppressAutoHyphens/>
              <w:jc w:val="center"/>
              <w:rPr>
                <w:del w:id="32650" w:author="Author"/>
              </w:rPr>
            </w:pPr>
            <w:del w:id="32651" w:author="Author">
              <w:r w:rsidRPr="00665B53" w:rsidDel="00ED7123">
                <w:delText>– – – 02</w:delText>
              </w:r>
            </w:del>
          </w:p>
        </w:tc>
      </w:tr>
      <w:tr w:rsidR="002D775D" w:rsidRPr="00665B53" w:rsidDel="00ED7123" w14:paraId="349C9007" w14:textId="77777777" w:rsidTr="00B94200">
        <w:trPr>
          <w:cantSplit/>
          <w:trHeight w:val="190"/>
          <w:del w:id="32652" w:author="Author"/>
        </w:trPr>
        <w:tc>
          <w:tcPr>
            <w:tcW w:w="200" w:type="dxa"/>
            <w:tcBorders>
              <w:top w:val="nil"/>
              <w:left w:val="nil"/>
              <w:bottom w:val="nil"/>
              <w:right w:val="nil"/>
            </w:tcBorders>
          </w:tcPr>
          <w:p w14:paraId="5052B0B1" w14:textId="77777777" w:rsidR="002D775D" w:rsidRPr="00665B53" w:rsidDel="00ED7123" w:rsidRDefault="002D775D" w:rsidP="00B94200">
            <w:pPr>
              <w:pStyle w:val="tabletext11"/>
              <w:suppressAutoHyphens/>
              <w:rPr>
                <w:del w:id="32653" w:author="Author"/>
              </w:rPr>
            </w:pPr>
          </w:p>
        </w:tc>
        <w:tc>
          <w:tcPr>
            <w:tcW w:w="5610" w:type="dxa"/>
            <w:tcBorders>
              <w:top w:val="nil"/>
              <w:left w:val="single" w:sz="6" w:space="0" w:color="auto"/>
              <w:bottom w:val="nil"/>
              <w:right w:val="nil"/>
            </w:tcBorders>
          </w:tcPr>
          <w:p w14:paraId="0F51692B" w14:textId="77777777" w:rsidR="002D775D" w:rsidRPr="00665B53" w:rsidDel="00ED7123" w:rsidRDefault="002D775D" w:rsidP="00B94200">
            <w:pPr>
              <w:pStyle w:val="tabletext11"/>
              <w:suppressAutoHyphens/>
              <w:rPr>
                <w:del w:id="32654" w:author="Author"/>
              </w:rPr>
            </w:pPr>
          </w:p>
        </w:tc>
        <w:tc>
          <w:tcPr>
            <w:tcW w:w="2235" w:type="dxa"/>
            <w:tcBorders>
              <w:top w:val="nil"/>
              <w:left w:val="single" w:sz="6" w:space="0" w:color="auto"/>
              <w:bottom w:val="nil"/>
              <w:right w:val="single" w:sz="6" w:space="0" w:color="auto"/>
            </w:tcBorders>
          </w:tcPr>
          <w:p w14:paraId="413C5B8E" w14:textId="77777777" w:rsidR="002D775D" w:rsidRPr="00665B53" w:rsidDel="00ED7123" w:rsidRDefault="002D775D" w:rsidP="00B94200">
            <w:pPr>
              <w:pStyle w:val="tabletext11"/>
              <w:suppressAutoHyphens/>
              <w:jc w:val="center"/>
              <w:rPr>
                <w:del w:id="32655" w:author="Author"/>
              </w:rPr>
            </w:pPr>
          </w:p>
        </w:tc>
        <w:tc>
          <w:tcPr>
            <w:tcW w:w="2266" w:type="dxa"/>
            <w:tcBorders>
              <w:top w:val="nil"/>
              <w:left w:val="single" w:sz="6" w:space="0" w:color="auto"/>
              <w:bottom w:val="nil"/>
              <w:right w:val="single" w:sz="6" w:space="0" w:color="auto"/>
            </w:tcBorders>
          </w:tcPr>
          <w:p w14:paraId="4391349F" w14:textId="77777777" w:rsidR="002D775D" w:rsidRPr="00665B53" w:rsidDel="00ED7123" w:rsidRDefault="002D775D" w:rsidP="00B94200">
            <w:pPr>
              <w:pStyle w:val="tabletext11"/>
              <w:suppressAutoHyphens/>
              <w:jc w:val="center"/>
              <w:rPr>
                <w:del w:id="32656" w:author="Author"/>
              </w:rPr>
            </w:pPr>
          </w:p>
        </w:tc>
      </w:tr>
      <w:tr w:rsidR="002D775D" w:rsidRPr="00665B53" w:rsidDel="00ED7123" w14:paraId="2D845B8B" w14:textId="77777777" w:rsidTr="00B94200">
        <w:trPr>
          <w:cantSplit/>
          <w:trHeight w:val="190"/>
          <w:del w:id="32657" w:author="Author"/>
        </w:trPr>
        <w:tc>
          <w:tcPr>
            <w:tcW w:w="200" w:type="dxa"/>
            <w:tcBorders>
              <w:top w:val="nil"/>
              <w:left w:val="nil"/>
              <w:bottom w:val="nil"/>
              <w:right w:val="nil"/>
            </w:tcBorders>
          </w:tcPr>
          <w:p w14:paraId="754E3554" w14:textId="77777777" w:rsidR="002D775D" w:rsidRPr="00665B53" w:rsidDel="00ED7123" w:rsidRDefault="002D775D" w:rsidP="00B94200">
            <w:pPr>
              <w:pStyle w:val="tabletext11"/>
              <w:suppressAutoHyphens/>
              <w:rPr>
                <w:del w:id="32658" w:author="Author"/>
              </w:rPr>
            </w:pPr>
          </w:p>
        </w:tc>
        <w:tc>
          <w:tcPr>
            <w:tcW w:w="5610" w:type="dxa"/>
            <w:tcBorders>
              <w:top w:val="nil"/>
              <w:left w:val="single" w:sz="6" w:space="0" w:color="auto"/>
              <w:bottom w:val="nil"/>
              <w:right w:val="nil"/>
            </w:tcBorders>
          </w:tcPr>
          <w:p w14:paraId="5460E115" w14:textId="77777777" w:rsidR="002D775D" w:rsidRPr="00665B53" w:rsidDel="00ED7123" w:rsidRDefault="002D775D" w:rsidP="00B94200">
            <w:pPr>
              <w:pStyle w:val="tabletext11"/>
              <w:suppressAutoHyphens/>
              <w:rPr>
                <w:del w:id="32659" w:author="Author"/>
              </w:rPr>
            </w:pPr>
            <w:del w:id="32660" w:author="Author">
              <w:r w:rsidRPr="00665B53" w:rsidDel="00ED7123">
                <w:rPr>
                  <w:b/>
                </w:rPr>
                <w:delText>h.</w:delText>
              </w:r>
              <w:r w:rsidRPr="00665B53" w:rsidDel="00ED7123">
                <w:delText xml:space="preserve"> Tow Trucks For-Hire</w:delText>
              </w:r>
            </w:del>
          </w:p>
        </w:tc>
        <w:tc>
          <w:tcPr>
            <w:tcW w:w="2235" w:type="dxa"/>
            <w:tcBorders>
              <w:top w:val="nil"/>
              <w:left w:val="single" w:sz="6" w:space="0" w:color="auto"/>
              <w:bottom w:val="nil"/>
              <w:right w:val="single" w:sz="6" w:space="0" w:color="auto"/>
            </w:tcBorders>
          </w:tcPr>
          <w:p w14:paraId="23A7CF5A" w14:textId="77777777" w:rsidR="002D775D" w:rsidRPr="00665B53" w:rsidDel="00ED7123" w:rsidRDefault="002D775D" w:rsidP="00B94200">
            <w:pPr>
              <w:pStyle w:val="tabletext11"/>
              <w:suppressAutoHyphens/>
              <w:jc w:val="center"/>
              <w:rPr>
                <w:del w:id="32661" w:author="Author"/>
              </w:rPr>
            </w:pPr>
            <w:del w:id="32662" w:author="Author">
              <w:r w:rsidRPr="00665B53" w:rsidDel="00ED7123">
                <w:delText>+0.75</w:delText>
              </w:r>
            </w:del>
          </w:p>
        </w:tc>
        <w:tc>
          <w:tcPr>
            <w:tcW w:w="2266" w:type="dxa"/>
            <w:tcBorders>
              <w:top w:val="nil"/>
              <w:left w:val="single" w:sz="6" w:space="0" w:color="auto"/>
              <w:bottom w:val="nil"/>
              <w:right w:val="single" w:sz="6" w:space="0" w:color="auto"/>
            </w:tcBorders>
          </w:tcPr>
          <w:p w14:paraId="77CA78AC" w14:textId="77777777" w:rsidR="002D775D" w:rsidRPr="00665B53" w:rsidDel="00ED7123" w:rsidRDefault="002D775D" w:rsidP="00B94200">
            <w:pPr>
              <w:pStyle w:val="tabletext11"/>
              <w:suppressAutoHyphens/>
              <w:jc w:val="center"/>
              <w:rPr>
                <w:del w:id="32663" w:author="Author"/>
              </w:rPr>
            </w:pPr>
            <w:del w:id="32664" w:author="Author">
              <w:r w:rsidRPr="00665B53" w:rsidDel="00ED7123">
                <w:delText>– – – 03</w:delText>
              </w:r>
            </w:del>
          </w:p>
        </w:tc>
      </w:tr>
      <w:tr w:rsidR="002D775D" w:rsidRPr="00665B53" w:rsidDel="00ED7123" w14:paraId="67EABB3D" w14:textId="77777777" w:rsidTr="00B94200">
        <w:trPr>
          <w:cantSplit/>
          <w:trHeight w:val="190"/>
          <w:del w:id="32665" w:author="Author"/>
        </w:trPr>
        <w:tc>
          <w:tcPr>
            <w:tcW w:w="200" w:type="dxa"/>
            <w:tcBorders>
              <w:top w:val="nil"/>
              <w:left w:val="nil"/>
              <w:bottom w:val="nil"/>
              <w:right w:val="nil"/>
            </w:tcBorders>
          </w:tcPr>
          <w:p w14:paraId="49B89D1E" w14:textId="77777777" w:rsidR="002D775D" w:rsidRPr="00665B53" w:rsidDel="00ED7123" w:rsidRDefault="002D775D" w:rsidP="00B94200">
            <w:pPr>
              <w:pStyle w:val="tabletext11"/>
              <w:suppressAutoHyphens/>
              <w:rPr>
                <w:del w:id="32666" w:author="Author"/>
              </w:rPr>
            </w:pPr>
          </w:p>
        </w:tc>
        <w:tc>
          <w:tcPr>
            <w:tcW w:w="5610" w:type="dxa"/>
            <w:tcBorders>
              <w:top w:val="nil"/>
              <w:left w:val="single" w:sz="6" w:space="0" w:color="auto"/>
              <w:bottom w:val="nil"/>
              <w:right w:val="nil"/>
            </w:tcBorders>
          </w:tcPr>
          <w:p w14:paraId="4A705586" w14:textId="77777777" w:rsidR="002D775D" w:rsidRPr="00665B53" w:rsidDel="00ED7123" w:rsidRDefault="002D775D" w:rsidP="00B94200">
            <w:pPr>
              <w:pStyle w:val="tabletext11"/>
              <w:suppressAutoHyphens/>
              <w:rPr>
                <w:del w:id="32667" w:author="Author"/>
              </w:rPr>
            </w:pPr>
          </w:p>
        </w:tc>
        <w:tc>
          <w:tcPr>
            <w:tcW w:w="2235" w:type="dxa"/>
            <w:tcBorders>
              <w:top w:val="nil"/>
              <w:left w:val="single" w:sz="6" w:space="0" w:color="auto"/>
              <w:bottom w:val="nil"/>
              <w:right w:val="single" w:sz="6" w:space="0" w:color="auto"/>
            </w:tcBorders>
          </w:tcPr>
          <w:p w14:paraId="528DD669" w14:textId="77777777" w:rsidR="002D775D" w:rsidRPr="00665B53" w:rsidDel="00ED7123" w:rsidRDefault="002D775D" w:rsidP="00B94200">
            <w:pPr>
              <w:pStyle w:val="tabletext11"/>
              <w:suppressAutoHyphens/>
              <w:jc w:val="center"/>
              <w:rPr>
                <w:del w:id="32668" w:author="Author"/>
              </w:rPr>
            </w:pPr>
          </w:p>
        </w:tc>
        <w:tc>
          <w:tcPr>
            <w:tcW w:w="2266" w:type="dxa"/>
            <w:tcBorders>
              <w:top w:val="nil"/>
              <w:left w:val="single" w:sz="6" w:space="0" w:color="auto"/>
              <w:bottom w:val="nil"/>
              <w:right w:val="single" w:sz="6" w:space="0" w:color="auto"/>
            </w:tcBorders>
          </w:tcPr>
          <w:p w14:paraId="26676718" w14:textId="77777777" w:rsidR="002D775D" w:rsidRPr="00665B53" w:rsidDel="00ED7123" w:rsidRDefault="002D775D" w:rsidP="00B94200">
            <w:pPr>
              <w:pStyle w:val="tabletext11"/>
              <w:suppressAutoHyphens/>
              <w:jc w:val="center"/>
              <w:rPr>
                <w:del w:id="32669" w:author="Author"/>
              </w:rPr>
            </w:pPr>
          </w:p>
        </w:tc>
      </w:tr>
      <w:tr w:rsidR="002D775D" w:rsidRPr="00665B53" w:rsidDel="00ED7123" w14:paraId="6BBE633D" w14:textId="77777777" w:rsidTr="00B94200">
        <w:trPr>
          <w:cantSplit/>
          <w:trHeight w:val="190"/>
          <w:del w:id="32670" w:author="Author"/>
        </w:trPr>
        <w:tc>
          <w:tcPr>
            <w:tcW w:w="200" w:type="dxa"/>
            <w:tcBorders>
              <w:top w:val="nil"/>
              <w:left w:val="nil"/>
              <w:bottom w:val="nil"/>
              <w:right w:val="nil"/>
            </w:tcBorders>
          </w:tcPr>
          <w:p w14:paraId="331E03DA" w14:textId="77777777" w:rsidR="002D775D" w:rsidRPr="00665B53" w:rsidDel="00ED7123" w:rsidRDefault="002D775D" w:rsidP="00B94200">
            <w:pPr>
              <w:pStyle w:val="tabletext11"/>
              <w:suppressAutoHyphens/>
              <w:rPr>
                <w:del w:id="32671" w:author="Author"/>
              </w:rPr>
            </w:pPr>
          </w:p>
        </w:tc>
        <w:tc>
          <w:tcPr>
            <w:tcW w:w="5610" w:type="dxa"/>
            <w:tcBorders>
              <w:top w:val="nil"/>
              <w:left w:val="single" w:sz="6" w:space="0" w:color="auto"/>
              <w:bottom w:val="single" w:sz="6" w:space="0" w:color="auto"/>
              <w:right w:val="nil"/>
            </w:tcBorders>
          </w:tcPr>
          <w:p w14:paraId="2186A33B" w14:textId="77777777" w:rsidR="002D775D" w:rsidRPr="00665B53" w:rsidDel="00ED7123" w:rsidRDefault="002D775D" w:rsidP="00B94200">
            <w:pPr>
              <w:pStyle w:val="tabletext11"/>
              <w:suppressAutoHyphens/>
              <w:rPr>
                <w:del w:id="32672" w:author="Author"/>
              </w:rPr>
            </w:pPr>
            <w:del w:id="32673" w:author="Author">
              <w:r w:rsidRPr="00665B53" w:rsidDel="00ED7123">
                <w:rPr>
                  <w:b/>
                </w:rPr>
                <w:delText>i.</w:delText>
              </w:r>
              <w:r w:rsidRPr="00665B53" w:rsidDel="00ED7123">
                <w:delText xml:space="preserve"> All Other</w:delText>
              </w:r>
            </w:del>
          </w:p>
        </w:tc>
        <w:tc>
          <w:tcPr>
            <w:tcW w:w="2235" w:type="dxa"/>
            <w:tcBorders>
              <w:top w:val="nil"/>
              <w:left w:val="single" w:sz="6" w:space="0" w:color="auto"/>
              <w:bottom w:val="single" w:sz="6" w:space="0" w:color="auto"/>
              <w:right w:val="single" w:sz="6" w:space="0" w:color="auto"/>
            </w:tcBorders>
          </w:tcPr>
          <w:p w14:paraId="4530CA87" w14:textId="77777777" w:rsidR="002D775D" w:rsidRPr="00665B53" w:rsidDel="00ED7123" w:rsidRDefault="002D775D" w:rsidP="00B94200">
            <w:pPr>
              <w:pStyle w:val="tabletext11"/>
              <w:suppressAutoHyphens/>
              <w:jc w:val="center"/>
              <w:rPr>
                <w:del w:id="32674" w:author="Author"/>
              </w:rPr>
            </w:pPr>
            <w:del w:id="32675" w:author="Author">
              <w:r w:rsidRPr="00665B53" w:rsidDel="00ED7123">
                <w:delText>+0.75</w:delText>
              </w:r>
            </w:del>
          </w:p>
        </w:tc>
        <w:tc>
          <w:tcPr>
            <w:tcW w:w="2266" w:type="dxa"/>
            <w:tcBorders>
              <w:top w:val="nil"/>
              <w:left w:val="single" w:sz="6" w:space="0" w:color="auto"/>
              <w:bottom w:val="single" w:sz="6" w:space="0" w:color="auto"/>
              <w:right w:val="single" w:sz="6" w:space="0" w:color="auto"/>
            </w:tcBorders>
          </w:tcPr>
          <w:p w14:paraId="7BD66A71" w14:textId="77777777" w:rsidR="002D775D" w:rsidRPr="00665B53" w:rsidDel="00ED7123" w:rsidRDefault="002D775D" w:rsidP="00B94200">
            <w:pPr>
              <w:pStyle w:val="tabletext11"/>
              <w:suppressAutoHyphens/>
              <w:jc w:val="center"/>
              <w:rPr>
                <w:del w:id="32676" w:author="Author"/>
              </w:rPr>
            </w:pPr>
            <w:del w:id="32677" w:author="Author">
              <w:r w:rsidRPr="00665B53" w:rsidDel="00ED7123">
                <w:delText>– – – 29</w:delText>
              </w:r>
            </w:del>
          </w:p>
        </w:tc>
      </w:tr>
    </w:tbl>
    <w:p w14:paraId="01F21479" w14:textId="77777777" w:rsidR="002D775D" w:rsidRPr="00665B53" w:rsidDel="00ED7123" w:rsidRDefault="002D775D" w:rsidP="001065E8">
      <w:pPr>
        <w:pStyle w:val="tablecaption"/>
        <w:suppressAutoHyphens/>
        <w:rPr>
          <w:del w:id="32678" w:author="Author"/>
        </w:rPr>
      </w:pPr>
      <w:del w:id="32679" w:author="Author">
        <w:r w:rsidRPr="00665B53" w:rsidDel="00ED7123">
          <w:delText>Table 23.C.4. Truckers</w:delText>
        </w:r>
      </w:del>
    </w:p>
    <w:p w14:paraId="3F081C6E" w14:textId="77777777" w:rsidR="002D775D" w:rsidRPr="00665B53" w:rsidDel="00ED7123" w:rsidRDefault="002D775D" w:rsidP="001065E8">
      <w:pPr>
        <w:pStyle w:val="isonormal"/>
        <w:suppressAutoHyphens/>
        <w:rPr>
          <w:del w:id="32680" w:author="Author"/>
        </w:rPr>
      </w:pPr>
    </w:p>
    <w:p w14:paraId="353783D4" w14:textId="77777777" w:rsidR="002D775D" w:rsidRPr="00665B53" w:rsidDel="00ED7123" w:rsidRDefault="002D775D" w:rsidP="001065E8">
      <w:pPr>
        <w:pStyle w:val="outlinehd3"/>
        <w:suppressAutoHyphens/>
        <w:rPr>
          <w:del w:id="32681" w:author="Author"/>
        </w:rPr>
      </w:pPr>
      <w:del w:id="32682" w:author="Author">
        <w:r w:rsidRPr="00665B53" w:rsidDel="00ED7123">
          <w:tab/>
          <w:delText>5.</w:delText>
        </w:r>
        <w:r w:rsidRPr="00665B53" w:rsidDel="00ED7123">
          <w:tab/>
          <w:delText>Food Delivery</w:delText>
        </w:r>
      </w:del>
    </w:p>
    <w:p w14:paraId="2DC91AA8" w14:textId="77777777" w:rsidR="002D775D" w:rsidRPr="00665B53" w:rsidDel="00ED7123" w:rsidRDefault="002D775D" w:rsidP="001065E8">
      <w:pPr>
        <w:pStyle w:val="blocktext4"/>
        <w:suppressAutoHyphens/>
        <w:rPr>
          <w:del w:id="32683" w:author="Author"/>
        </w:rPr>
      </w:pPr>
      <w:del w:id="32684" w:author="Author">
        <w:r w:rsidRPr="00665B53" w:rsidDel="00ED7123">
          <w:delText>Autos used by food manufacturers to transport raw and finished products or used in wholesale distribution of food.</w:delText>
        </w:r>
      </w:del>
    </w:p>
    <w:p w14:paraId="1710732E" w14:textId="77777777" w:rsidR="002D775D" w:rsidRPr="00665B53" w:rsidDel="00ED7123" w:rsidRDefault="002D775D" w:rsidP="001065E8">
      <w:pPr>
        <w:pStyle w:val="space4"/>
        <w:suppressAutoHyphens/>
        <w:rPr>
          <w:del w:id="32685"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2D775D" w:rsidRPr="00665B53" w:rsidDel="00ED7123" w14:paraId="4113009F" w14:textId="77777777" w:rsidTr="00B94200">
        <w:trPr>
          <w:cantSplit/>
          <w:trHeight w:val="190"/>
          <w:del w:id="32686" w:author="Author"/>
        </w:trPr>
        <w:tc>
          <w:tcPr>
            <w:tcW w:w="200" w:type="dxa"/>
            <w:tcBorders>
              <w:top w:val="nil"/>
              <w:left w:val="nil"/>
              <w:bottom w:val="nil"/>
              <w:right w:val="nil"/>
            </w:tcBorders>
          </w:tcPr>
          <w:p w14:paraId="6D1F5E83" w14:textId="77777777" w:rsidR="002D775D" w:rsidRPr="00665B53" w:rsidDel="00ED7123" w:rsidRDefault="002D775D" w:rsidP="00B94200">
            <w:pPr>
              <w:pStyle w:val="tablehead"/>
              <w:suppressAutoHyphens/>
              <w:rPr>
                <w:del w:id="32687" w:author="Author"/>
              </w:rPr>
            </w:pPr>
            <w:del w:id="32688" w:author="Author">
              <w:r w:rsidRPr="00665B53" w:rsidDel="00ED7123">
                <w:br/>
              </w:r>
            </w:del>
          </w:p>
        </w:tc>
        <w:tc>
          <w:tcPr>
            <w:tcW w:w="10080" w:type="dxa"/>
            <w:gridSpan w:val="3"/>
            <w:tcBorders>
              <w:top w:val="single" w:sz="6" w:space="0" w:color="auto"/>
              <w:left w:val="single" w:sz="6" w:space="0" w:color="auto"/>
              <w:bottom w:val="single" w:sz="6" w:space="0" w:color="auto"/>
              <w:right w:val="single" w:sz="6" w:space="0" w:color="auto"/>
            </w:tcBorders>
          </w:tcPr>
          <w:p w14:paraId="6779A745" w14:textId="77777777" w:rsidR="002D775D" w:rsidRPr="00665B53" w:rsidDel="00ED7123" w:rsidRDefault="002D775D" w:rsidP="00B94200">
            <w:pPr>
              <w:pStyle w:val="tablehead"/>
              <w:suppressAutoHyphens/>
              <w:rPr>
                <w:del w:id="32689" w:author="Author"/>
              </w:rPr>
            </w:pPr>
            <w:del w:id="32690" w:author="Author">
              <w:r w:rsidRPr="00665B53" w:rsidDel="00ED7123">
                <w:delText>Food Delivery</w:delText>
              </w:r>
              <w:r w:rsidRPr="00665B53" w:rsidDel="00ED7123">
                <w:br/>
                <w:delText>Secondary Factor For Other Autos (Except Trailer Types And Zone-rated Autos)</w:delText>
              </w:r>
            </w:del>
          </w:p>
        </w:tc>
      </w:tr>
      <w:tr w:rsidR="002D775D" w:rsidRPr="00665B53" w:rsidDel="00ED7123" w14:paraId="68BBFAF1" w14:textId="77777777" w:rsidTr="00B94200">
        <w:trPr>
          <w:cantSplit/>
          <w:trHeight w:val="190"/>
          <w:del w:id="32691" w:author="Author"/>
        </w:trPr>
        <w:tc>
          <w:tcPr>
            <w:tcW w:w="200" w:type="dxa"/>
            <w:tcBorders>
              <w:top w:val="nil"/>
              <w:left w:val="nil"/>
              <w:bottom w:val="nil"/>
              <w:right w:val="nil"/>
            </w:tcBorders>
          </w:tcPr>
          <w:p w14:paraId="110BA596" w14:textId="77777777" w:rsidR="002D775D" w:rsidRPr="00665B53" w:rsidDel="00ED7123" w:rsidRDefault="002D775D" w:rsidP="00B94200">
            <w:pPr>
              <w:pStyle w:val="tabletext11"/>
              <w:suppressAutoHyphens/>
              <w:rPr>
                <w:del w:id="32692" w:author="Author"/>
              </w:rPr>
            </w:pPr>
          </w:p>
        </w:tc>
        <w:tc>
          <w:tcPr>
            <w:tcW w:w="5610" w:type="dxa"/>
            <w:tcBorders>
              <w:top w:val="single" w:sz="6" w:space="0" w:color="auto"/>
              <w:left w:val="single" w:sz="6" w:space="0" w:color="auto"/>
              <w:bottom w:val="single" w:sz="6" w:space="0" w:color="auto"/>
              <w:right w:val="nil"/>
            </w:tcBorders>
          </w:tcPr>
          <w:p w14:paraId="06DC2C75" w14:textId="77777777" w:rsidR="002D775D" w:rsidRPr="00665B53" w:rsidDel="00ED7123" w:rsidRDefault="002D775D" w:rsidP="00B94200">
            <w:pPr>
              <w:pStyle w:val="tablehead"/>
              <w:suppressAutoHyphens/>
              <w:rPr>
                <w:del w:id="32693" w:author="Author"/>
              </w:rPr>
            </w:pPr>
            <w:del w:id="32694" w:author="Author">
              <w:r w:rsidRPr="00665B53" w:rsidDel="00ED7123">
                <w:delText>Classification</w:delText>
              </w:r>
            </w:del>
          </w:p>
        </w:tc>
        <w:tc>
          <w:tcPr>
            <w:tcW w:w="2235" w:type="dxa"/>
            <w:tcBorders>
              <w:top w:val="single" w:sz="6" w:space="0" w:color="auto"/>
              <w:left w:val="single" w:sz="6" w:space="0" w:color="auto"/>
              <w:bottom w:val="nil"/>
              <w:right w:val="single" w:sz="6" w:space="0" w:color="auto"/>
            </w:tcBorders>
          </w:tcPr>
          <w:p w14:paraId="47A24A7D" w14:textId="77777777" w:rsidR="002D775D" w:rsidRPr="00665B53" w:rsidDel="00ED7123" w:rsidRDefault="002D775D" w:rsidP="00B94200">
            <w:pPr>
              <w:pStyle w:val="tablehead"/>
              <w:suppressAutoHyphens/>
              <w:rPr>
                <w:del w:id="32695" w:author="Author"/>
              </w:rPr>
            </w:pPr>
            <w:del w:id="32696" w:author="Author">
              <w:r w:rsidRPr="00665B53" w:rsidDel="00ED7123">
                <w:delText>Secondary Factor</w:delText>
              </w:r>
            </w:del>
          </w:p>
        </w:tc>
        <w:tc>
          <w:tcPr>
            <w:tcW w:w="2235" w:type="dxa"/>
            <w:tcBorders>
              <w:top w:val="single" w:sz="6" w:space="0" w:color="auto"/>
              <w:left w:val="nil"/>
              <w:bottom w:val="nil"/>
              <w:right w:val="single" w:sz="6" w:space="0" w:color="auto"/>
            </w:tcBorders>
          </w:tcPr>
          <w:p w14:paraId="381069EA" w14:textId="77777777" w:rsidR="002D775D" w:rsidRPr="00665B53" w:rsidDel="00ED7123" w:rsidRDefault="002D775D" w:rsidP="00B94200">
            <w:pPr>
              <w:pStyle w:val="tablehead"/>
              <w:suppressAutoHyphens/>
              <w:rPr>
                <w:del w:id="32697" w:author="Author"/>
              </w:rPr>
            </w:pPr>
            <w:del w:id="32698" w:author="Author">
              <w:r w:rsidRPr="00665B53" w:rsidDel="00ED7123">
                <w:delText>Code</w:delText>
              </w:r>
            </w:del>
          </w:p>
        </w:tc>
      </w:tr>
      <w:tr w:rsidR="002D775D" w:rsidRPr="00665B53" w:rsidDel="00ED7123" w14:paraId="66251200" w14:textId="77777777" w:rsidTr="00B94200">
        <w:trPr>
          <w:cantSplit/>
          <w:trHeight w:val="190"/>
          <w:del w:id="32699" w:author="Author"/>
        </w:trPr>
        <w:tc>
          <w:tcPr>
            <w:tcW w:w="200" w:type="dxa"/>
            <w:tcBorders>
              <w:top w:val="nil"/>
              <w:left w:val="nil"/>
              <w:bottom w:val="nil"/>
              <w:right w:val="nil"/>
            </w:tcBorders>
          </w:tcPr>
          <w:p w14:paraId="0E96CD97" w14:textId="77777777" w:rsidR="002D775D" w:rsidRPr="00665B53" w:rsidDel="00ED7123" w:rsidRDefault="002D775D" w:rsidP="00B94200">
            <w:pPr>
              <w:pStyle w:val="tabletext11"/>
              <w:suppressAutoHyphens/>
              <w:rPr>
                <w:del w:id="32700" w:author="Author"/>
              </w:rPr>
            </w:pPr>
          </w:p>
        </w:tc>
        <w:tc>
          <w:tcPr>
            <w:tcW w:w="5610" w:type="dxa"/>
            <w:tcBorders>
              <w:top w:val="single" w:sz="6" w:space="0" w:color="auto"/>
              <w:left w:val="single" w:sz="6" w:space="0" w:color="auto"/>
              <w:bottom w:val="nil"/>
              <w:right w:val="nil"/>
            </w:tcBorders>
          </w:tcPr>
          <w:p w14:paraId="4A59CBC2" w14:textId="77777777" w:rsidR="002D775D" w:rsidRPr="00665B53" w:rsidDel="00ED7123" w:rsidRDefault="002D775D" w:rsidP="00B94200">
            <w:pPr>
              <w:pStyle w:val="tabletext11"/>
              <w:suppressAutoHyphens/>
              <w:rPr>
                <w:del w:id="32701" w:author="Author"/>
              </w:rPr>
            </w:pPr>
            <w:del w:id="32702" w:author="Author">
              <w:r w:rsidRPr="00665B53" w:rsidDel="00ED7123">
                <w:rPr>
                  <w:b/>
                </w:rPr>
                <w:delText>a.</w:delText>
              </w:r>
              <w:r w:rsidRPr="00665B53" w:rsidDel="00ED7123">
                <w:delText xml:space="preserve"> Canneries and Packing Plants</w:delText>
              </w:r>
            </w:del>
          </w:p>
        </w:tc>
        <w:tc>
          <w:tcPr>
            <w:tcW w:w="2235" w:type="dxa"/>
            <w:tcBorders>
              <w:top w:val="single" w:sz="6" w:space="0" w:color="auto"/>
              <w:left w:val="single" w:sz="6" w:space="0" w:color="auto"/>
              <w:bottom w:val="nil"/>
              <w:right w:val="single" w:sz="6" w:space="0" w:color="auto"/>
            </w:tcBorders>
          </w:tcPr>
          <w:p w14:paraId="71EAAA44" w14:textId="77777777" w:rsidR="002D775D" w:rsidRPr="00665B53" w:rsidDel="00ED7123" w:rsidRDefault="002D775D" w:rsidP="00B94200">
            <w:pPr>
              <w:pStyle w:val="tabletext11"/>
              <w:suppressAutoHyphens/>
              <w:jc w:val="center"/>
              <w:rPr>
                <w:del w:id="32703" w:author="Author"/>
              </w:rPr>
            </w:pPr>
            <w:del w:id="32704" w:author="Author">
              <w:r w:rsidRPr="00665B53" w:rsidDel="00ED7123">
                <w:delText>+0.45</w:delText>
              </w:r>
            </w:del>
          </w:p>
        </w:tc>
        <w:tc>
          <w:tcPr>
            <w:tcW w:w="2235" w:type="dxa"/>
            <w:tcBorders>
              <w:top w:val="single" w:sz="6" w:space="0" w:color="auto"/>
              <w:left w:val="nil"/>
              <w:bottom w:val="nil"/>
              <w:right w:val="single" w:sz="6" w:space="0" w:color="auto"/>
            </w:tcBorders>
          </w:tcPr>
          <w:p w14:paraId="5292D5E8" w14:textId="77777777" w:rsidR="002D775D" w:rsidRPr="00665B53" w:rsidDel="00ED7123" w:rsidRDefault="002D775D" w:rsidP="00B94200">
            <w:pPr>
              <w:pStyle w:val="tabletext11"/>
              <w:suppressAutoHyphens/>
              <w:jc w:val="center"/>
              <w:rPr>
                <w:del w:id="32705" w:author="Author"/>
              </w:rPr>
            </w:pPr>
            <w:del w:id="32706" w:author="Author">
              <w:r w:rsidRPr="00665B53" w:rsidDel="00ED7123">
                <w:delText>– – – 31</w:delText>
              </w:r>
            </w:del>
          </w:p>
        </w:tc>
      </w:tr>
      <w:tr w:rsidR="002D775D" w:rsidRPr="00665B53" w:rsidDel="00ED7123" w14:paraId="23B2C521" w14:textId="77777777" w:rsidTr="00B94200">
        <w:trPr>
          <w:cantSplit/>
          <w:trHeight w:val="190"/>
          <w:del w:id="32707" w:author="Author"/>
        </w:trPr>
        <w:tc>
          <w:tcPr>
            <w:tcW w:w="200" w:type="dxa"/>
            <w:tcBorders>
              <w:top w:val="nil"/>
              <w:left w:val="nil"/>
              <w:bottom w:val="nil"/>
              <w:right w:val="nil"/>
            </w:tcBorders>
          </w:tcPr>
          <w:p w14:paraId="37307958" w14:textId="77777777" w:rsidR="002D775D" w:rsidRPr="00665B53" w:rsidDel="00ED7123" w:rsidRDefault="002D775D" w:rsidP="00B94200">
            <w:pPr>
              <w:pStyle w:val="tabletext11"/>
              <w:suppressAutoHyphens/>
              <w:rPr>
                <w:del w:id="32708" w:author="Author"/>
              </w:rPr>
            </w:pPr>
          </w:p>
        </w:tc>
        <w:tc>
          <w:tcPr>
            <w:tcW w:w="5610" w:type="dxa"/>
            <w:tcBorders>
              <w:top w:val="nil"/>
              <w:left w:val="single" w:sz="6" w:space="0" w:color="auto"/>
              <w:bottom w:val="nil"/>
              <w:right w:val="nil"/>
            </w:tcBorders>
          </w:tcPr>
          <w:p w14:paraId="59ABFBA9" w14:textId="77777777" w:rsidR="002D775D" w:rsidRPr="00665B53" w:rsidDel="00ED7123" w:rsidRDefault="002D775D" w:rsidP="00B94200">
            <w:pPr>
              <w:pStyle w:val="tabletext11"/>
              <w:suppressAutoHyphens/>
              <w:rPr>
                <w:del w:id="32709" w:author="Author"/>
              </w:rPr>
            </w:pPr>
          </w:p>
        </w:tc>
        <w:tc>
          <w:tcPr>
            <w:tcW w:w="2235" w:type="dxa"/>
            <w:tcBorders>
              <w:top w:val="nil"/>
              <w:left w:val="single" w:sz="6" w:space="0" w:color="auto"/>
              <w:bottom w:val="nil"/>
              <w:right w:val="single" w:sz="6" w:space="0" w:color="auto"/>
            </w:tcBorders>
          </w:tcPr>
          <w:p w14:paraId="35E2624E" w14:textId="77777777" w:rsidR="002D775D" w:rsidRPr="00665B53" w:rsidDel="00ED7123" w:rsidRDefault="002D775D" w:rsidP="00B94200">
            <w:pPr>
              <w:pStyle w:val="tabletext11"/>
              <w:suppressAutoHyphens/>
              <w:jc w:val="center"/>
              <w:rPr>
                <w:del w:id="32710" w:author="Author"/>
              </w:rPr>
            </w:pPr>
          </w:p>
        </w:tc>
        <w:tc>
          <w:tcPr>
            <w:tcW w:w="2235" w:type="dxa"/>
            <w:tcBorders>
              <w:top w:val="nil"/>
              <w:left w:val="nil"/>
              <w:bottom w:val="nil"/>
              <w:right w:val="single" w:sz="6" w:space="0" w:color="auto"/>
            </w:tcBorders>
          </w:tcPr>
          <w:p w14:paraId="48E210FE" w14:textId="77777777" w:rsidR="002D775D" w:rsidRPr="00665B53" w:rsidDel="00ED7123" w:rsidRDefault="002D775D" w:rsidP="00B94200">
            <w:pPr>
              <w:pStyle w:val="tabletext11"/>
              <w:suppressAutoHyphens/>
              <w:jc w:val="center"/>
              <w:rPr>
                <w:del w:id="32711" w:author="Author"/>
              </w:rPr>
            </w:pPr>
          </w:p>
        </w:tc>
      </w:tr>
      <w:tr w:rsidR="002D775D" w:rsidRPr="00665B53" w:rsidDel="00ED7123" w14:paraId="19EDF91A" w14:textId="77777777" w:rsidTr="00B94200">
        <w:trPr>
          <w:cantSplit/>
          <w:trHeight w:val="190"/>
          <w:del w:id="32712" w:author="Author"/>
        </w:trPr>
        <w:tc>
          <w:tcPr>
            <w:tcW w:w="200" w:type="dxa"/>
            <w:tcBorders>
              <w:top w:val="nil"/>
              <w:left w:val="nil"/>
              <w:bottom w:val="nil"/>
              <w:right w:val="nil"/>
            </w:tcBorders>
          </w:tcPr>
          <w:p w14:paraId="1C414933" w14:textId="77777777" w:rsidR="002D775D" w:rsidRPr="00665B53" w:rsidDel="00ED7123" w:rsidRDefault="002D775D" w:rsidP="00B94200">
            <w:pPr>
              <w:pStyle w:val="tabletext11"/>
              <w:suppressAutoHyphens/>
              <w:rPr>
                <w:del w:id="32713" w:author="Author"/>
              </w:rPr>
            </w:pPr>
          </w:p>
        </w:tc>
        <w:tc>
          <w:tcPr>
            <w:tcW w:w="5610" w:type="dxa"/>
            <w:tcBorders>
              <w:top w:val="nil"/>
              <w:left w:val="single" w:sz="6" w:space="0" w:color="auto"/>
              <w:bottom w:val="nil"/>
              <w:right w:val="nil"/>
            </w:tcBorders>
          </w:tcPr>
          <w:p w14:paraId="0FA1E493" w14:textId="77777777" w:rsidR="002D775D" w:rsidRPr="00665B53" w:rsidDel="00ED7123" w:rsidRDefault="002D775D" w:rsidP="00B94200">
            <w:pPr>
              <w:pStyle w:val="tabletext11"/>
              <w:suppressAutoHyphens/>
              <w:rPr>
                <w:del w:id="32714" w:author="Author"/>
              </w:rPr>
            </w:pPr>
            <w:del w:id="32715" w:author="Author">
              <w:r w:rsidRPr="00665B53" w:rsidDel="00ED7123">
                <w:rPr>
                  <w:b/>
                </w:rPr>
                <w:delText>b.</w:delText>
              </w:r>
              <w:r w:rsidRPr="00665B53" w:rsidDel="00ED7123">
                <w:delText xml:space="preserve"> Fish and Seafood</w:delText>
              </w:r>
            </w:del>
          </w:p>
        </w:tc>
        <w:tc>
          <w:tcPr>
            <w:tcW w:w="2235" w:type="dxa"/>
            <w:tcBorders>
              <w:top w:val="nil"/>
              <w:left w:val="single" w:sz="6" w:space="0" w:color="auto"/>
              <w:bottom w:val="nil"/>
              <w:right w:val="single" w:sz="6" w:space="0" w:color="auto"/>
            </w:tcBorders>
          </w:tcPr>
          <w:p w14:paraId="50CA93F9" w14:textId="77777777" w:rsidR="002D775D" w:rsidRPr="00665B53" w:rsidDel="00ED7123" w:rsidRDefault="002D775D" w:rsidP="00B94200">
            <w:pPr>
              <w:pStyle w:val="tabletext11"/>
              <w:suppressAutoHyphens/>
              <w:jc w:val="center"/>
              <w:rPr>
                <w:del w:id="32716" w:author="Author"/>
              </w:rPr>
            </w:pPr>
            <w:del w:id="32717" w:author="Author">
              <w:r w:rsidRPr="00665B53" w:rsidDel="00ED7123">
                <w:delText>+0.45</w:delText>
              </w:r>
            </w:del>
          </w:p>
        </w:tc>
        <w:tc>
          <w:tcPr>
            <w:tcW w:w="2235" w:type="dxa"/>
            <w:tcBorders>
              <w:top w:val="nil"/>
              <w:left w:val="nil"/>
              <w:bottom w:val="nil"/>
              <w:right w:val="single" w:sz="6" w:space="0" w:color="auto"/>
            </w:tcBorders>
          </w:tcPr>
          <w:p w14:paraId="069B969F" w14:textId="77777777" w:rsidR="002D775D" w:rsidRPr="00665B53" w:rsidDel="00ED7123" w:rsidRDefault="002D775D" w:rsidP="00B94200">
            <w:pPr>
              <w:pStyle w:val="tabletext11"/>
              <w:suppressAutoHyphens/>
              <w:jc w:val="center"/>
              <w:rPr>
                <w:del w:id="32718" w:author="Author"/>
              </w:rPr>
            </w:pPr>
            <w:del w:id="32719" w:author="Author">
              <w:r w:rsidRPr="00665B53" w:rsidDel="00ED7123">
                <w:delText>– – – 32</w:delText>
              </w:r>
            </w:del>
          </w:p>
        </w:tc>
      </w:tr>
      <w:tr w:rsidR="002D775D" w:rsidRPr="00665B53" w:rsidDel="00ED7123" w14:paraId="664F43A2" w14:textId="77777777" w:rsidTr="00B94200">
        <w:trPr>
          <w:cantSplit/>
          <w:trHeight w:val="190"/>
          <w:del w:id="32720" w:author="Author"/>
        </w:trPr>
        <w:tc>
          <w:tcPr>
            <w:tcW w:w="200" w:type="dxa"/>
            <w:tcBorders>
              <w:top w:val="nil"/>
              <w:left w:val="nil"/>
              <w:bottom w:val="nil"/>
              <w:right w:val="nil"/>
            </w:tcBorders>
          </w:tcPr>
          <w:p w14:paraId="597A1BC8" w14:textId="77777777" w:rsidR="002D775D" w:rsidRPr="00665B53" w:rsidDel="00ED7123" w:rsidRDefault="002D775D" w:rsidP="00B94200">
            <w:pPr>
              <w:pStyle w:val="tabletext11"/>
              <w:suppressAutoHyphens/>
              <w:rPr>
                <w:del w:id="32721" w:author="Author"/>
              </w:rPr>
            </w:pPr>
          </w:p>
        </w:tc>
        <w:tc>
          <w:tcPr>
            <w:tcW w:w="5610" w:type="dxa"/>
            <w:tcBorders>
              <w:top w:val="nil"/>
              <w:left w:val="single" w:sz="6" w:space="0" w:color="auto"/>
              <w:bottom w:val="nil"/>
              <w:right w:val="nil"/>
            </w:tcBorders>
          </w:tcPr>
          <w:p w14:paraId="3C88B07B" w14:textId="77777777" w:rsidR="002D775D" w:rsidRPr="00665B53" w:rsidDel="00ED7123" w:rsidRDefault="002D775D" w:rsidP="00B94200">
            <w:pPr>
              <w:pStyle w:val="tabletext11"/>
              <w:suppressAutoHyphens/>
              <w:rPr>
                <w:del w:id="32722" w:author="Author"/>
              </w:rPr>
            </w:pPr>
          </w:p>
        </w:tc>
        <w:tc>
          <w:tcPr>
            <w:tcW w:w="2235" w:type="dxa"/>
            <w:tcBorders>
              <w:top w:val="nil"/>
              <w:left w:val="single" w:sz="6" w:space="0" w:color="auto"/>
              <w:bottom w:val="nil"/>
              <w:right w:val="single" w:sz="6" w:space="0" w:color="auto"/>
            </w:tcBorders>
          </w:tcPr>
          <w:p w14:paraId="62E73CF1" w14:textId="77777777" w:rsidR="002D775D" w:rsidRPr="00665B53" w:rsidDel="00ED7123" w:rsidRDefault="002D775D" w:rsidP="00B94200">
            <w:pPr>
              <w:pStyle w:val="tabletext11"/>
              <w:suppressAutoHyphens/>
              <w:jc w:val="center"/>
              <w:rPr>
                <w:del w:id="32723" w:author="Author"/>
              </w:rPr>
            </w:pPr>
          </w:p>
        </w:tc>
        <w:tc>
          <w:tcPr>
            <w:tcW w:w="2235" w:type="dxa"/>
            <w:tcBorders>
              <w:top w:val="nil"/>
              <w:left w:val="nil"/>
              <w:bottom w:val="nil"/>
              <w:right w:val="single" w:sz="6" w:space="0" w:color="auto"/>
            </w:tcBorders>
          </w:tcPr>
          <w:p w14:paraId="5C19D6B8" w14:textId="77777777" w:rsidR="002D775D" w:rsidRPr="00665B53" w:rsidDel="00ED7123" w:rsidRDefault="002D775D" w:rsidP="00B94200">
            <w:pPr>
              <w:pStyle w:val="tabletext11"/>
              <w:suppressAutoHyphens/>
              <w:jc w:val="center"/>
              <w:rPr>
                <w:del w:id="32724" w:author="Author"/>
              </w:rPr>
            </w:pPr>
          </w:p>
        </w:tc>
      </w:tr>
      <w:tr w:rsidR="002D775D" w:rsidRPr="00665B53" w:rsidDel="00ED7123" w14:paraId="56F604DC" w14:textId="77777777" w:rsidTr="00B94200">
        <w:trPr>
          <w:cantSplit/>
          <w:trHeight w:val="190"/>
          <w:del w:id="32725" w:author="Author"/>
        </w:trPr>
        <w:tc>
          <w:tcPr>
            <w:tcW w:w="200" w:type="dxa"/>
            <w:tcBorders>
              <w:top w:val="nil"/>
              <w:left w:val="nil"/>
              <w:bottom w:val="nil"/>
              <w:right w:val="nil"/>
            </w:tcBorders>
          </w:tcPr>
          <w:p w14:paraId="09E2822F" w14:textId="77777777" w:rsidR="002D775D" w:rsidRPr="00665B53" w:rsidDel="00ED7123" w:rsidRDefault="002D775D" w:rsidP="00B94200">
            <w:pPr>
              <w:pStyle w:val="tabletext11"/>
              <w:suppressAutoHyphens/>
              <w:rPr>
                <w:del w:id="32726" w:author="Author"/>
              </w:rPr>
            </w:pPr>
          </w:p>
        </w:tc>
        <w:tc>
          <w:tcPr>
            <w:tcW w:w="5610" w:type="dxa"/>
            <w:tcBorders>
              <w:top w:val="nil"/>
              <w:left w:val="single" w:sz="6" w:space="0" w:color="auto"/>
              <w:bottom w:val="nil"/>
              <w:right w:val="nil"/>
            </w:tcBorders>
          </w:tcPr>
          <w:p w14:paraId="51A900DE" w14:textId="77777777" w:rsidR="002D775D" w:rsidRPr="00665B53" w:rsidDel="00ED7123" w:rsidRDefault="002D775D" w:rsidP="00B94200">
            <w:pPr>
              <w:pStyle w:val="tabletext11"/>
              <w:suppressAutoHyphens/>
              <w:rPr>
                <w:del w:id="32727" w:author="Author"/>
              </w:rPr>
            </w:pPr>
            <w:del w:id="32728" w:author="Author">
              <w:r w:rsidRPr="00665B53" w:rsidDel="00ED7123">
                <w:rPr>
                  <w:b/>
                </w:rPr>
                <w:delText>c.</w:delText>
              </w:r>
              <w:r w:rsidRPr="00665B53" w:rsidDel="00ED7123">
                <w:delText xml:space="preserve"> Frozen Food</w:delText>
              </w:r>
            </w:del>
          </w:p>
        </w:tc>
        <w:tc>
          <w:tcPr>
            <w:tcW w:w="2235" w:type="dxa"/>
            <w:tcBorders>
              <w:top w:val="nil"/>
              <w:left w:val="single" w:sz="6" w:space="0" w:color="auto"/>
              <w:bottom w:val="nil"/>
              <w:right w:val="single" w:sz="6" w:space="0" w:color="auto"/>
            </w:tcBorders>
          </w:tcPr>
          <w:p w14:paraId="5B931C8A" w14:textId="77777777" w:rsidR="002D775D" w:rsidRPr="00665B53" w:rsidDel="00ED7123" w:rsidRDefault="002D775D" w:rsidP="00B94200">
            <w:pPr>
              <w:pStyle w:val="tabletext11"/>
              <w:suppressAutoHyphens/>
              <w:jc w:val="center"/>
              <w:rPr>
                <w:del w:id="32729" w:author="Author"/>
              </w:rPr>
            </w:pPr>
            <w:del w:id="32730" w:author="Author">
              <w:r w:rsidRPr="00665B53" w:rsidDel="00ED7123">
                <w:delText>+0.45</w:delText>
              </w:r>
            </w:del>
          </w:p>
        </w:tc>
        <w:tc>
          <w:tcPr>
            <w:tcW w:w="2235" w:type="dxa"/>
            <w:tcBorders>
              <w:top w:val="nil"/>
              <w:left w:val="nil"/>
              <w:bottom w:val="nil"/>
              <w:right w:val="single" w:sz="6" w:space="0" w:color="auto"/>
            </w:tcBorders>
          </w:tcPr>
          <w:p w14:paraId="35BAB672" w14:textId="77777777" w:rsidR="002D775D" w:rsidRPr="00665B53" w:rsidDel="00ED7123" w:rsidRDefault="002D775D" w:rsidP="00B94200">
            <w:pPr>
              <w:pStyle w:val="tabletext11"/>
              <w:suppressAutoHyphens/>
              <w:jc w:val="center"/>
              <w:rPr>
                <w:del w:id="32731" w:author="Author"/>
              </w:rPr>
            </w:pPr>
            <w:del w:id="32732" w:author="Author">
              <w:r w:rsidRPr="00665B53" w:rsidDel="00ED7123">
                <w:delText>– – – 33</w:delText>
              </w:r>
            </w:del>
          </w:p>
        </w:tc>
      </w:tr>
      <w:tr w:rsidR="002D775D" w:rsidRPr="00665B53" w:rsidDel="00ED7123" w14:paraId="6752B0A8" w14:textId="77777777" w:rsidTr="00B94200">
        <w:trPr>
          <w:cantSplit/>
          <w:trHeight w:val="190"/>
          <w:del w:id="32733" w:author="Author"/>
        </w:trPr>
        <w:tc>
          <w:tcPr>
            <w:tcW w:w="200" w:type="dxa"/>
            <w:tcBorders>
              <w:top w:val="nil"/>
              <w:left w:val="nil"/>
              <w:bottom w:val="nil"/>
              <w:right w:val="nil"/>
            </w:tcBorders>
          </w:tcPr>
          <w:p w14:paraId="372556C5" w14:textId="77777777" w:rsidR="002D775D" w:rsidRPr="00665B53" w:rsidDel="00ED7123" w:rsidRDefault="002D775D" w:rsidP="00B94200">
            <w:pPr>
              <w:pStyle w:val="tabletext11"/>
              <w:suppressAutoHyphens/>
              <w:rPr>
                <w:del w:id="32734" w:author="Author"/>
              </w:rPr>
            </w:pPr>
          </w:p>
        </w:tc>
        <w:tc>
          <w:tcPr>
            <w:tcW w:w="5610" w:type="dxa"/>
            <w:tcBorders>
              <w:top w:val="nil"/>
              <w:left w:val="single" w:sz="6" w:space="0" w:color="auto"/>
              <w:bottom w:val="nil"/>
              <w:right w:val="nil"/>
            </w:tcBorders>
          </w:tcPr>
          <w:p w14:paraId="2E7E9E28" w14:textId="77777777" w:rsidR="002D775D" w:rsidRPr="00665B53" w:rsidDel="00ED7123" w:rsidRDefault="002D775D" w:rsidP="00B94200">
            <w:pPr>
              <w:pStyle w:val="tabletext11"/>
              <w:suppressAutoHyphens/>
              <w:rPr>
                <w:del w:id="32735" w:author="Author"/>
                <w:b/>
              </w:rPr>
            </w:pPr>
          </w:p>
        </w:tc>
        <w:tc>
          <w:tcPr>
            <w:tcW w:w="2235" w:type="dxa"/>
            <w:tcBorders>
              <w:top w:val="nil"/>
              <w:left w:val="single" w:sz="6" w:space="0" w:color="auto"/>
              <w:bottom w:val="nil"/>
              <w:right w:val="single" w:sz="6" w:space="0" w:color="auto"/>
            </w:tcBorders>
          </w:tcPr>
          <w:p w14:paraId="4A862F29" w14:textId="77777777" w:rsidR="002D775D" w:rsidRPr="00665B53" w:rsidDel="00ED7123" w:rsidRDefault="002D775D" w:rsidP="00B94200">
            <w:pPr>
              <w:pStyle w:val="tabletext11"/>
              <w:suppressAutoHyphens/>
              <w:jc w:val="center"/>
              <w:rPr>
                <w:del w:id="32736" w:author="Author"/>
              </w:rPr>
            </w:pPr>
          </w:p>
        </w:tc>
        <w:tc>
          <w:tcPr>
            <w:tcW w:w="2235" w:type="dxa"/>
            <w:tcBorders>
              <w:top w:val="nil"/>
              <w:left w:val="nil"/>
              <w:bottom w:val="nil"/>
              <w:right w:val="single" w:sz="6" w:space="0" w:color="auto"/>
            </w:tcBorders>
          </w:tcPr>
          <w:p w14:paraId="18CC0E70" w14:textId="77777777" w:rsidR="002D775D" w:rsidRPr="00665B53" w:rsidDel="00ED7123" w:rsidRDefault="002D775D" w:rsidP="00B94200">
            <w:pPr>
              <w:pStyle w:val="tabletext11"/>
              <w:suppressAutoHyphens/>
              <w:jc w:val="center"/>
              <w:rPr>
                <w:del w:id="32737" w:author="Author"/>
              </w:rPr>
            </w:pPr>
          </w:p>
        </w:tc>
      </w:tr>
      <w:tr w:rsidR="002D775D" w:rsidRPr="00665B53" w:rsidDel="00ED7123" w14:paraId="45447CCF" w14:textId="77777777" w:rsidTr="00B94200">
        <w:trPr>
          <w:cantSplit/>
          <w:trHeight w:val="190"/>
          <w:del w:id="32738" w:author="Author"/>
        </w:trPr>
        <w:tc>
          <w:tcPr>
            <w:tcW w:w="200" w:type="dxa"/>
            <w:tcBorders>
              <w:top w:val="nil"/>
              <w:left w:val="nil"/>
              <w:bottom w:val="nil"/>
              <w:right w:val="nil"/>
            </w:tcBorders>
          </w:tcPr>
          <w:p w14:paraId="6A50124B" w14:textId="77777777" w:rsidR="002D775D" w:rsidRPr="00665B53" w:rsidDel="00ED7123" w:rsidRDefault="002D775D" w:rsidP="00B94200">
            <w:pPr>
              <w:pStyle w:val="tabletext11"/>
              <w:suppressAutoHyphens/>
              <w:rPr>
                <w:del w:id="32739" w:author="Author"/>
              </w:rPr>
            </w:pPr>
          </w:p>
        </w:tc>
        <w:tc>
          <w:tcPr>
            <w:tcW w:w="5610" w:type="dxa"/>
            <w:tcBorders>
              <w:top w:val="nil"/>
              <w:left w:val="single" w:sz="6" w:space="0" w:color="auto"/>
              <w:bottom w:val="nil"/>
              <w:right w:val="nil"/>
            </w:tcBorders>
          </w:tcPr>
          <w:p w14:paraId="1CDAAB5A" w14:textId="77777777" w:rsidR="002D775D" w:rsidRPr="00665B53" w:rsidDel="00ED7123" w:rsidRDefault="002D775D" w:rsidP="00B94200">
            <w:pPr>
              <w:pStyle w:val="tabletext11"/>
              <w:suppressAutoHyphens/>
              <w:rPr>
                <w:del w:id="32740" w:author="Author"/>
                <w:b/>
              </w:rPr>
            </w:pPr>
            <w:del w:id="32741" w:author="Author">
              <w:r w:rsidRPr="00665B53" w:rsidDel="00ED7123">
                <w:rPr>
                  <w:b/>
                </w:rPr>
                <w:delText>d.</w:delText>
              </w:r>
              <w:r w:rsidRPr="00665B53" w:rsidDel="00ED7123">
                <w:delText xml:space="preserve"> Fruit and Vegetable</w:delText>
              </w:r>
            </w:del>
          </w:p>
        </w:tc>
        <w:tc>
          <w:tcPr>
            <w:tcW w:w="2235" w:type="dxa"/>
            <w:tcBorders>
              <w:top w:val="nil"/>
              <w:left w:val="single" w:sz="6" w:space="0" w:color="auto"/>
              <w:bottom w:val="nil"/>
              <w:right w:val="single" w:sz="6" w:space="0" w:color="auto"/>
            </w:tcBorders>
          </w:tcPr>
          <w:p w14:paraId="0BEC68F3" w14:textId="77777777" w:rsidR="002D775D" w:rsidRPr="00665B53" w:rsidDel="00ED7123" w:rsidRDefault="002D775D" w:rsidP="00B94200">
            <w:pPr>
              <w:pStyle w:val="tabletext11"/>
              <w:suppressAutoHyphens/>
              <w:jc w:val="center"/>
              <w:rPr>
                <w:del w:id="32742" w:author="Author"/>
              </w:rPr>
            </w:pPr>
            <w:del w:id="32743" w:author="Author">
              <w:r w:rsidRPr="00665B53" w:rsidDel="00ED7123">
                <w:delText>+0.45</w:delText>
              </w:r>
            </w:del>
          </w:p>
        </w:tc>
        <w:tc>
          <w:tcPr>
            <w:tcW w:w="2235" w:type="dxa"/>
            <w:tcBorders>
              <w:top w:val="nil"/>
              <w:left w:val="nil"/>
              <w:bottom w:val="nil"/>
              <w:right w:val="single" w:sz="6" w:space="0" w:color="auto"/>
            </w:tcBorders>
          </w:tcPr>
          <w:p w14:paraId="0782F02C" w14:textId="77777777" w:rsidR="002D775D" w:rsidRPr="00665B53" w:rsidDel="00ED7123" w:rsidRDefault="002D775D" w:rsidP="00B94200">
            <w:pPr>
              <w:pStyle w:val="tabletext11"/>
              <w:suppressAutoHyphens/>
              <w:jc w:val="center"/>
              <w:rPr>
                <w:del w:id="32744" w:author="Author"/>
              </w:rPr>
            </w:pPr>
            <w:del w:id="32745" w:author="Author">
              <w:r w:rsidRPr="00665B53" w:rsidDel="00ED7123">
                <w:delText>– – – 34</w:delText>
              </w:r>
            </w:del>
          </w:p>
        </w:tc>
      </w:tr>
      <w:tr w:rsidR="002D775D" w:rsidRPr="00665B53" w:rsidDel="00ED7123" w14:paraId="2E1AE753" w14:textId="77777777" w:rsidTr="00B94200">
        <w:trPr>
          <w:cantSplit/>
          <w:trHeight w:val="190"/>
          <w:del w:id="32746" w:author="Author"/>
        </w:trPr>
        <w:tc>
          <w:tcPr>
            <w:tcW w:w="200" w:type="dxa"/>
            <w:tcBorders>
              <w:top w:val="nil"/>
              <w:left w:val="nil"/>
              <w:bottom w:val="nil"/>
              <w:right w:val="nil"/>
            </w:tcBorders>
          </w:tcPr>
          <w:p w14:paraId="6F74ED35" w14:textId="77777777" w:rsidR="002D775D" w:rsidRPr="00665B53" w:rsidDel="00ED7123" w:rsidRDefault="002D775D" w:rsidP="00B94200">
            <w:pPr>
              <w:pStyle w:val="tabletext11"/>
              <w:suppressAutoHyphens/>
              <w:rPr>
                <w:del w:id="32747" w:author="Author"/>
              </w:rPr>
            </w:pPr>
          </w:p>
        </w:tc>
        <w:tc>
          <w:tcPr>
            <w:tcW w:w="5610" w:type="dxa"/>
            <w:tcBorders>
              <w:top w:val="nil"/>
              <w:left w:val="single" w:sz="6" w:space="0" w:color="auto"/>
              <w:bottom w:val="nil"/>
              <w:right w:val="nil"/>
            </w:tcBorders>
          </w:tcPr>
          <w:p w14:paraId="73BD0C8D" w14:textId="77777777" w:rsidR="002D775D" w:rsidRPr="00665B53" w:rsidDel="00ED7123" w:rsidRDefault="002D775D" w:rsidP="00B94200">
            <w:pPr>
              <w:pStyle w:val="tabletext11"/>
              <w:suppressAutoHyphens/>
              <w:rPr>
                <w:del w:id="32748" w:author="Author"/>
                <w:b/>
              </w:rPr>
            </w:pPr>
          </w:p>
        </w:tc>
        <w:tc>
          <w:tcPr>
            <w:tcW w:w="2235" w:type="dxa"/>
            <w:tcBorders>
              <w:top w:val="nil"/>
              <w:left w:val="single" w:sz="6" w:space="0" w:color="auto"/>
              <w:bottom w:val="nil"/>
              <w:right w:val="single" w:sz="6" w:space="0" w:color="auto"/>
            </w:tcBorders>
          </w:tcPr>
          <w:p w14:paraId="369778A1" w14:textId="77777777" w:rsidR="002D775D" w:rsidRPr="00665B53" w:rsidDel="00ED7123" w:rsidRDefault="002D775D" w:rsidP="00B94200">
            <w:pPr>
              <w:pStyle w:val="tabletext11"/>
              <w:suppressAutoHyphens/>
              <w:jc w:val="center"/>
              <w:rPr>
                <w:del w:id="32749" w:author="Author"/>
              </w:rPr>
            </w:pPr>
          </w:p>
        </w:tc>
        <w:tc>
          <w:tcPr>
            <w:tcW w:w="2235" w:type="dxa"/>
            <w:tcBorders>
              <w:top w:val="nil"/>
              <w:left w:val="nil"/>
              <w:bottom w:val="nil"/>
              <w:right w:val="single" w:sz="6" w:space="0" w:color="auto"/>
            </w:tcBorders>
          </w:tcPr>
          <w:p w14:paraId="6BFB989E" w14:textId="77777777" w:rsidR="002D775D" w:rsidRPr="00665B53" w:rsidDel="00ED7123" w:rsidRDefault="002D775D" w:rsidP="00B94200">
            <w:pPr>
              <w:pStyle w:val="tabletext11"/>
              <w:suppressAutoHyphens/>
              <w:jc w:val="center"/>
              <w:rPr>
                <w:del w:id="32750" w:author="Author"/>
              </w:rPr>
            </w:pPr>
          </w:p>
        </w:tc>
      </w:tr>
      <w:tr w:rsidR="002D775D" w:rsidRPr="00665B53" w:rsidDel="00ED7123" w14:paraId="03FD4E2A" w14:textId="77777777" w:rsidTr="00B94200">
        <w:trPr>
          <w:cantSplit/>
          <w:trHeight w:val="190"/>
          <w:del w:id="32751" w:author="Author"/>
        </w:trPr>
        <w:tc>
          <w:tcPr>
            <w:tcW w:w="200" w:type="dxa"/>
            <w:tcBorders>
              <w:top w:val="nil"/>
              <w:left w:val="nil"/>
              <w:bottom w:val="nil"/>
              <w:right w:val="nil"/>
            </w:tcBorders>
          </w:tcPr>
          <w:p w14:paraId="592933CB" w14:textId="77777777" w:rsidR="002D775D" w:rsidRPr="00665B53" w:rsidDel="00ED7123" w:rsidRDefault="002D775D" w:rsidP="00B94200">
            <w:pPr>
              <w:pStyle w:val="tabletext11"/>
              <w:suppressAutoHyphens/>
              <w:rPr>
                <w:del w:id="32752" w:author="Author"/>
              </w:rPr>
            </w:pPr>
          </w:p>
        </w:tc>
        <w:tc>
          <w:tcPr>
            <w:tcW w:w="5610" w:type="dxa"/>
            <w:tcBorders>
              <w:top w:val="nil"/>
              <w:left w:val="single" w:sz="6" w:space="0" w:color="auto"/>
              <w:bottom w:val="nil"/>
              <w:right w:val="nil"/>
            </w:tcBorders>
          </w:tcPr>
          <w:p w14:paraId="1CB4C804" w14:textId="77777777" w:rsidR="002D775D" w:rsidRPr="00665B53" w:rsidDel="00ED7123" w:rsidRDefault="002D775D" w:rsidP="00B94200">
            <w:pPr>
              <w:pStyle w:val="tabletext11"/>
              <w:suppressAutoHyphens/>
              <w:rPr>
                <w:del w:id="32753" w:author="Author"/>
                <w:b/>
              </w:rPr>
            </w:pPr>
            <w:del w:id="32754" w:author="Author">
              <w:r w:rsidRPr="00665B53" w:rsidDel="00ED7123">
                <w:rPr>
                  <w:b/>
                </w:rPr>
                <w:delText xml:space="preserve">e. </w:delText>
              </w:r>
              <w:r w:rsidRPr="00665B53" w:rsidDel="00ED7123">
                <w:delText>Meat or Poultry</w:delText>
              </w:r>
            </w:del>
          </w:p>
        </w:tc>
        <w:tc>
          <w:tcPr>
            <w:tcW w:w="2235" w:type="dxa"/>
            <w:tcBorders>
              <w:top w:val="nil"/>
              <w:left w:val="single" w:sz="6" w:space="0" w:color="auto"/>
              <w:bottom w:val="nil"/>
              <w:right w:val="single" w:sz="6" w:space="0" w:color="auto"/>
            </w:tcBorders>
          </w:tcPr>
          <w:p w14:paraId="5E6A100D" w14:textId="77777777" w:rsidR="002D775D" w:rsidRPr="00665B53" w:rsidDel="00ED7123" w:rsidRDefault="002D775D" w:rsidP="00B94200">
            <w:pPr>
              <w:pStyle w:val="tabletext11"/>
              <w:suppressAutoHyphens/>
              <w:jc w:val="center"/>
              <w:rPr>
                <w:del w:id="32755" w:author="Author"/>
              </w:rPr>
            </w:pPr>
            <w:del w:id="32756" w:author="Author">
              <w:r w:rsidRPr="00665B53" w:rsidDel="00ED7123">
                <w:delText>+0.45</w:delText>
              </w:r>
            </w:del>
          </w:p>
        </w:tc>
        <w:tc>
          <w:tcPr>
            <w:tcW w:w="2235" w:type="dxa"/>
            <w:tcBorders>
              <w:top w:val="nil"/>
              <w:left w:val="nil"/>
              <w:bottom w:val="nil"/>
              <w:right w:val="single" w:sz="6" w:space="0" w:color="auto"/>
            </w:tcBorders>
          </w:tcPr>
          <w:p w14:paraId="25F6B152" w14:textId="77777777" w:rsidR="002D775D" w:rsidRPr="00665B53" w:rsidDel="00ED7123" w:rsidRDefault="002D775D" w:rsidP="00B94200">
            <w:pPr>
              <w:pStyle w:val="tabletext11"/>
              <w:suppressAutoHyphens/>
              <w:jc w:val="center"/>
              <w:rPr>
                <w:del w:id="32757" w:author="Author"/>
              </w:rPr>
            </w:pPr>
            <w:del w:id="32758" w:author="Author">
              <w:r w:rsidRPr="00665B53" w:rsidDel="00ED7123">
                <w:delText>– – – 35</w:delText>
              </w:r>
            </w:del>
          </w:p>
        </w:tc>
      </w:tr>
      <w:tr w:rsidR="002D775D" w:rsidRPr="00665B53" w:rsidDel="00ED7123" w14:paraId="04613D19" w14:textId="77777777" w:rsidTr="00B94200">
        <w:trPr>
          <w:cantSplit/>
          <w:trHeight w:val="190"/>
          <w:del w:id="32759" w:author="Author"/>
        </w:trPr>
        <w:tc>
          <w:tcPr>
            <w:tcW w:w="200" w:type="dxa"/>
            <w:tcBorders>
              <w:top w:val="nil"/>
              <w:left w:val="nil"/>
              <w:bottom w:val="nil"/>
              <w:right w:val="nil"/>
            </w:tcBorders>
          </w:tcPr>
          <w:p w14:paraId="27AC5DA7" w14:textId="77777777" w:rsidR="002D775D" w:rsidRPr="00665B53" w:rsidDel="00ED7123" w:rsidRDefault="002D775D" w:rsidP="00B94200">
            <w:pPr>
              <w:pStyle w:val="tabletext11"/>
              <w:suppressAutoHyphens/>
              <w:rPr>
                <w:del w:id="32760" w:author="Author"/>
              </w:rPr>
            </w:pPr>
          </w:p>
        </w:tc>
        <w:tc>
          <w:tcPr>
            <w:tcW w:w="5610" w:type="dxa"/>
            <w:tcBorders>
              <w:top w:val="nil"/>
              <w:left w:val="single" w:sz="6" w:space="0" w:color="auto"/>
              <w:bottom w:val="nil"/>
              <w:right w:val="nil"/>
            </w:tcBorders>
          </w:tcPr>
          <w:p w14:paraId="1A919295" w14:textId="77777777" w:rsidR="002D775D" w:rsidRPr="00665B53" w:rsidDel="00ED7123" w:rsidRDefault="002D775D" w:rsidP="00B94200">
            <w:pPr>
              <w:pStyle w:val="tabletext11"/>
              <w:suppressAutoHyphens/>
              <w:rPr>
                <w:del w:id="32761" w:author="Author"/>
                <w:b/>
              </w:rPr>
            </w:pPr>
          </w:p>
        </w:tc>
        <w:tc>
          <w:tcPr>
            <w:tcW w:w="2235" w:type="dxa"/>
            <w:tcBorders>
              <w:top w:val="nil"/>
              <w:left w:val="single" w:sz="6" w:space="0" w:color="auto"/>
              <w:bottom w:val="nil"/>
              <w:right w:val="single" w:sz="6" w:space="0" w:color="auto"/>
            </w:tcBorders>
          </w:tcPr>
          <w:p w14:paraId="5DB11978" w14:textId="77777777" w:rsidR="002D775D" w:rsidRPr="00665B53" w:rsidDel="00ED7123" w:rsidRDefault="002D775D" w:rsidP="00B94200">
            <w:pPr>
              <w:pStyle w:val="tabletext11"/>
              <w:suppressAutoHyphens/>
              <w:jc w:val="center"/>
              <w:rPr>
                <w:del w:id="32762" w:author="Author"/>
              </w:rPr>
            </w:pPr>
          </w:p>
        </w:tc>
        <w:tc>
          <w:tcPr>
            <w:tcW w:w="2235" w:type="dxa"/>
            <w:tcBorders>
              <w:top w:val="nil"/>
              <w:left w:val="nil"/>
              <w:bottom w:val="nil"/>
              <w:right w:val="single" w:sz="6" w:space="0" w:color="auto"/>
            </w:tcBorders>
          </w:tcPr>
          <w:p w14:paraId="6E2B0B66" w14:textId="77777777" w:rsidR="002D775D" w:rsidRPr="00665B53" w:rsidDel="00ED7123" w:rsidRDefault="002D775D" w:rsidP="00B94200">
            <w:pPr>
              <w:pStyle w:val="tabletext11"/>
              <w:suppressAutoHyphens/>
              <w:jc w:val="center"/>
              <w:rPr>
                <w:del w:id="32763" w:author="Author"/>
              </w:rPr>
            </w:pPr>
          </w:p>
        </w:tc>
      </w:tr>
      <w:tr w:rsidR="002D775D" w:rsidRPr="00665B53" w:rsidDel="00ED7123" w14:paraId="25150FC9" w14:textId="77777777" w:rsidTr="00B94200">
        <w:trPr>
          <w:cantSplit/>
          <w:trHeight w:val="190"/>
          <w:del w:id="32764" w:author="Author"/>
        </w:trPr>
        <w:tc>
          <w:tcPr>
            <w:tcW w:w="200" w:type="dxa"/>
            <w:tcBorders>
              <w:top w:val="nil"/>
              <w:left w:val="nil"/>
              <w:bottom w:val="nil"/>
              <w:right w:val="nil"/>
            </w:tcBorders>
          </w:tcPr>
          <w:p w14:paraId="21719112" w14:textId="77777777" w:rsidR="002D775D" w:rsidRPr="00665B53" w:rsidDel="00ED7123" w:rsidRDefault="002D775D" w:rsidP="00B94200">
            <w:pPr>
              <w:pStyle w:val="tabletext11"/>
              <w:suppressAutoHyphens/>
              <w:rPr>
                <w:del w:id="32765" w:author="Author"/>
              </w:rPr>
            </w:pPr>
          </w:p>
        </w:tc>
        <w:tc>
          <w:tcPr>
            <w:tcW w:w="5610" w:type="dxa"/>
            <w:tcBorders>
              <w:top w:val="nil"/>
              <w:left w:val="single" w:sz="6" w:space="0" w:color="auto"/>
              <w:bottom w:val="single" w:sz="6" w:space="0" w:color="auto"/>
              <w:right w:val="nil"/>
            </w:tcBorders>
          </w:tcPr>
          <w:p w14:paraId="1CD720BB" w14:textId="77777777" w:rsidR="002D775D" w:rsidRPr="00665B53" w:rsidDel="00ED7123" w:rsidRDefault="002D775D" w:rsidP="00B94200">
            <w:pPr>
              <w:pStyle w:val="tabletext11"/>
              <w:suppressAutoHyphens/>
              <w:rPr>
                <w:del w:id="32766" w:author="Author"/>
                <w:b/>
              </w:rPr>
            </w:pPr>
            <w:del w:id="32767" w:author="Author">
              <w:r w:rsidRPr="00665B53" w:rsidDel="00ED7123">
                <w:rPr>
                  <w:b/>
                </w:rPr>
                <w:delText>f.</w:delText>
              </w:r>
              <w:r w:rsidRPr="00665B53" w:rsidDel="00ED7123">
                <w:delText xml:space="preserve"> All Other</w:delText>
              </w:r>
            </w:del>
          </w:p>
        </w:tc>
        <w:tc>
          <w:tcPr>
            <w:tcW w:w="2235" w:type="dxa"/>
            <w:tcBorders>
              <w:top w:val="nil"/>
              <w:left w:val="single" w:sz="6" w:space="0" w:color="auto"/>
              <w:bottom w:val="single" w:sz="6" w:space="0" w:color="auto"/>
              <w:right w:val="single" w:sz="6" w:space="0" w:color="auto"/>
            </w:tcBorders>
          </w:tcPr>
          <w:p w14:paraId="040F5A76" w14:textId="77777777" w:rsidR="002D775D" w:rsidRPr="00665B53" w:rsidDel="00ED7123" w:rsidRDefault="002D775D" w:rsidP="00B94200">
            <w:pPr>
              <w:pStyle w:val="tabletext11"/>
              <w:suppressAutoHyphens/>
              <w:jc w:val="center"/>
              <w:rPr>
                <w:del w:id="32768" w:author="Author"/>
              </w:rPr>
            </w:pPr>
            <w:del w:id="32769" w:author="Author">
              <w:r w:rsidRPr="00665B53" w:rsidDel="00ED7123">
                <w:delText>+0.45</w:delText>
              </w:r>
            </w:del>
          </w:p>
        </w:tc>
        <w:tc>
          <w:tcPr>
            <w:tcW w:w="2235" w:type="dxa"/>
            <w:tcBorders>
              <w:top w:val="nil"/>
              <w:left w:val="nil"/>
              <w:bottom w:val="single" w:sz="6" w:space="0" w:color="auto"/>
              <w:right w:val="single" w:sz="6" w:space="0" w:color="auto"/>
            </w:tcBorders>
          </w:tcPr>
          <w:p w14:paraId="5C0E2101" w14:textId="77777777" w:rsidR="002D775D" w:rsidRPr="00665B53" w:rsidDel="00ED7123" w:rsidRDefault="002D775D" w:rsidP="00B94200">
            <w:pPr>
              <w:pStyle w:val="tabletext11"/>
              <w:suppressAutoHyphens/>
              <w:jc w:val="center"/>
              <w:rPr>
                <w:del w:id="32770" w:author="Author"/>
              </w:rPr>
            </w:pPr>
            <w:del w:id="32771" w:author="Author">
              <w:r w:rsidRPr="00665B53" w:rsidDel="00ED7123">
                <w:delText>– – – 39</w:delText>
              </w:r>
            </w:del>
          </w:p>
        </w:tc>
      </w:tr>
    </w:tbl>
    <w:p w14:paraId="340B657E" w14:textId="77777777" w:rsidR="002D775D" w:rsidRPr="00665B53" w:rsidDel="00ED7123" w:rsidRDefault="002D775D" w:rsidP="001065E8">
      <w:pPr>
        <w:pStyle w:val="tablecaption"/>
        <w:suppressAutoHyphens/>
        <w:rPr>
          <w:del w:id="32772" w:author="Author"/>
        </w:rPr>
      </w:pPr>
      <w:del w:id="32773" w:author="Author">
        <w:r w:rsidRPr="00665B53" w:rsidDel="00ED7123">
          <w:delText>Table 23.C.5. Food Delivery</w:delText>
        </w:r>
      </w:del>
    </w:p>
    <w:p w14:paraId="34415396" w14:textId="77777777" w:rsidR="002D775D" w:rsidRPr="00665B53" w:rsidDel="00ED7123" w:rsidRDefault="002D775D" w:rsidP="001065E8">
      <w:pPr>
        <w:pStyle w:val="isonormal"/>
        <w:suppressAutoHyphens/>
        <w:rPr>
          <w:del w:id="32774" w:author="Author"/>
        </w:rPr>
      </w:pPr>
    </w:p>
    <w:p w14:paraId="49307FE7" w14:textId="77777777" w:rsidR="002D775D" w:rsidRPr="00665B53" w:rsidDel="00ED7123" w:rsidRDefault="002D775D" w:rsidP="001065E8">
      <w:pPr>
        <w:pStyle w:val="outlinehd3"/>
        <w:suppressAutoHyphens/>
        <w:rPr>
          <w:del w:id="32775" w:author="Author"/>
        </w:rPr>
      </w:pPr>
      <w:del w:id="32776" w:author="Author">
        <w:r w:rsidRPr="00665B53" w:rsidDel="00ED7123">
          <w:tab/>
          <w:delText>6.</w:delText>
        </w:r>
        <w:r w:rsidRPr="00665B53" w:rsidDel="00ED7123">
          <w:tab/>
          <w:delText>Specialized Delivery</w:delText>
        </w:r>
      </w:del>
    </w:p>
    <w:p w14:paraId="64A795A9" w14:textId="77777777" w:rsidR="002D775D" w:rsidRPr="00665B53" w:rsidDel="00ED7123" w:rsidRDefault="002D775D" w:rsidP="001065E8">
      <w:pPr>
        <w:pStyle w:val="blocktext4"/>
        <w:suppressAutoHyphens/>
        <w:rPr>
          <w:del w:id="32777" w:author="Author"/>
        </w:rPr>
      </w:pPr>
      <w:del w:id="32778" w:author="Author">
        <w:r w:rsidRPr="00665B53" w:rsidDel="00ED7123">
          <w:delText>Autos used in deliveries subject to time and similar constraints.</w:delText>
        </w:r>
      </w:del>
    </w:p>
    <w:p w14:paraId="0C255EF2" w14:textId="77777777" w:rsidR="002D775D" w:rsidRPr="00665B53" w:rsidDel="00ED7123" w:rsidRDefault="002D775D" w:rsidP="001065E8">
      <w:pPr>
        <w:pStyle w:val="space4"/>
        <w:suppressAutoHyphens/>
        <w:rPr>
          <w:del w:id="32779"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2D775D" w:rsidRPr="00665B53" w:rsidDel="00ED7123" w14:paraId="62F47FFD" w14:textId="77777777" w:rsidTr="00B94200">
        <w:trPr>
          <w:cantSplit/>
          <w:trHeight w:val="190"/>
          <w:del w:id="32780" w:author="Author"/>
        </w:trPr>
        <w:tc>
          <w:tcPr>
            <w:tcW w:w="200" w:type="dxa"/>
            <w:tcBorders>
              <w:top w:val="nil"/>
              <w:left w:val="nil"/>
              <w:bottom w:val="nil"/>
              <w:right w:val="nil"/>
            </w:tcBorders>
          </w:tcPr>
          <w:p w14:paraId="10B828A2" w14:textId="77777777" w:rsidR="002D775D" w:rsidRPr="00665B53" w:rsidDel="00ED7123" w:rsidRDefault="002D775D" w:rsidP="00B94200">
            <w:pPr>
              <w:pStyle w:val="tablehead"/>
              <w:suppressAutoHyphens/>
              <w:rPr>
                <w:del w:id="32781" w:author="Author"/>
              </w:rPr>
            </w:pPr>
            <w:del w:id="32782" w:author="Author">
              <w:r w:rsidRPr="00665B53" w:rsidDel="00ED7123">
                <w:br/>
              </w:r>
            </w:del>
          </w:p>
        </w:tc>
        <w:tc>
          <w:tcPr>
            <w:tcW w:w="10080" w:type="dxa"/>
            <w:gridSpan w:val="3"/>
            <w:tcBorders>
              <w:top w:val="single" w:sz="6" w:space="0" w:color="auto"/>
              <w:left w:val="single" w:sz="6" w:space="0" w:color="auto"/>
              <w:bottom w:val="single" w:sz="6" w:space="0" w:color="auto"/>
              <w:right w:val="single" w:sz="6" w:space="0" w:color="auto"/>
            </w:tcBorders>
          </w:tcPr>
          <w:p w14:paraId="03FB839B" w14:textId="77777777" w:rsidR="002D775D" w:rsidRPr="00665B53" w:rsidDel="00ED7123" w:rsidRDefault="002D775D" w:rsidP="00B94200">
            <w:pPr>
              <w:pStyle w:val="tablehead"/>
              <w:suppressAutoHyphens/>
              <w:rPr>
                <w:del w:id="32783" w:author="Author"/>
              </w:rPr>
            </w:pPr>
            <w:del w:id="32784" w:author="Author">
              <w:r w:rsidRPr="00665B53" w:rsidDel="00ED7123">
                <w:delText>Specialized Delivery</w:delText>
              </w:r>
              <w:r w:rsidRPr="00665B53" w:rsidDel="00ED7123">
                <w:br/>
                <w:delText>Secondary Factor For Other Autos (Except Trailer Types And Zone-rated Autos)</w:delText>
              </w:r>
            </w:del>
          </w:p>
        </w:tc>
      </w:tr>
      <w:tr w:rsidR="002D775D" w:rsidRPr="00665B53" w:rsidDel="00ED7123" w14:paraId="3B4BC513" w14:textId="77777777" w:rsidTr="00B94200">
        <w:trPr>
          <w:cantSplit/>
          <w:trHeight w:val="190"/>
          <w:del w:id="32785" w:author="Author"/>
        </w:trPr>
        <w:tc>
          <w:tcPr>
            <w:tcW w:w="200" w:type="dxa"/>
            <w:tcBorders>
              <w:top w:val="nil"/>
              <w:left w:val="nil"/>
              <w:bottom w:val="nil"/>
              <w:right w:val="nil"/>
            </w:tcBorders>
          </w:tcPr>
          <w:p w14:paraId="58DEECF8" w14:textId="77777777" w:rsidR="002D775D" w:rsidRPr="00665B53" w:rsidDel="00ED7123" w:rsidRDefault="002D775D" w:rsidP="00B94200">
            <w:pPr>
              <w:pStyle w:val="tabletext11"/>
              <w:suppressAutoHyphens/>
              <w:rPr>
                <w:del w:id="32786" w:author="Author"/>
              </w:rPr>
            </w:pPr>
          </w:p>
        </w:tc>
        <w:tc>
          <w:tcPr>
            <w:tcW w:w="5610" w:type="dxa"/>
            <w:tcBorders>
              <w:top w:val="single" w:sz="6" w:space="0" w:color="auto"/>
              <w:left w:val="single" w:sz="6" w:space="0" w:color="auto"/>
              <w:bottom w:val="single" w:sz="6" w:space="0" w:color="auto"/>
              <w:right w:val="nil"/>
            </w:tcBorders>
          </w:tcPr>
          <w:p w14:paraId="7B35BAAF" w14:textId="77777777" w:rsidR="002D775D" w:rsidRPr="00665B53" w:rsidDel="00ED7123" w:rsidRDefault="002D775D" w:rsidP="00B94200">
            <w:pPr>
              <w:pStyle w:val="tablehead"/>
              <w:suppressAutoHyphens/>
              <w:rPr>
                <w:del w:id="32787" w:author="Author"/>
                <w:bCs/>
              </w:rPr>
            </w:pPr>
            <w:del w:id="32788" w:author="Author">
              <w:r w:rsidRPr="00665B53" w:rsidDel="00ED7123">
                <w:rPr>
                  <w:bCs/>
                </w:rPr>
                <w:delText>Classification</w:delText>
              </w:r>
            </w:del>
          </w:p>
        </w:tc>
        <w:tc>
          <w:tcPr>
            <w:tcW w:w="2235" w:type="dxa"/>
            <w:tcBorders>
              <w:top w:val="single" w:sz="6" w:space="0" w:color="auto"/>
              <w:left w:val="single" w:sz="6" w:space="0" w:color="auto"/>
              <w:bottom w:val="nil"/>
              <w:right w:val="single" w:sz="6" w:space="0" w:color="auto"/>
            </w:tcBorders>
          </w:tcPr>
          <w:p w14:paraId="5747CE8C" w14:textId="77777777" w:rsidR="002D775D" w:rsidRPr="00665B53" w:rsidDel="00ED7123" w:rsidRDefault="002D775D" w:rsidP="00B94200">
            <w:pPr>
              <w:pStyle w:val="tablehead"/>
              <w:suppressAutoHyphens/>
              <w:rPr>
                <w:del w:id="32789" w:author="Author"/>
                <w:bCs/>
              </w:rPr>
            </w:pPr>
            <w:del w:id="32790" w:author="Author">
              <w:r w:rsidRPr="00665B53" w:rsidDel="00ED7123">
                <w:rPr>
                  <w:bCs/>
                </w:rPr>
                <w:delText>Secondary Factor</w:delText>
              </w:r>
            </w:del>
          </w:p>
        </w:tc>
        <w:tc>
          <w:tcPr>
            <w:tcW w:w="2235" w:type="dxa"/>
            <w:tcBorders>
              <w:top w:val="single" w:sz="6" w:space="0" w:color="auto"/>
              <w:left w:val="nil"/>
              <w:bottom w:val="nil"/>
              <w:right w:val="single" w:sz="6" w:space="0" w:color="auto"/>
            </w:tcBorders>
          </w:tcPr>
          <w:p w14:paraId="78CBBE2D" w14:textId="77777777" w:rsidR="002D775D" w:rsidRPr="00665B53" w:rsidDel="00ED7123" w:rsidRDefault="002D775D" w:rsidP="00B94200">
            <w:pPr>
              <w:pStyle w:val="tablehead"/>
              <w:suppressAutoHyphens/>
              <w:rPr>
                <w:del w:id="32791" w:author="Author"/>
                <w:bCs/>
              </w:rPr>
            </w:pPr>
            <w:del w:id="32792" w:author="Author">
              <w:r w:rsidRPr="00665B53" w:rsidDel="00ED7123">
                <w:rPr>
                  <w:bCs/>
                </w:rPr>
                <w:delText>Code</w:delText>
              </w:r>
            </w:del>
          </w:p>
        </w:tc>
      </w:tr>
      <w:tr w:rsidR="002D775D" w:rsidRPr="00665B53" w:rsidDel="00ED7123" w14:paraId="53BBFA9F" w14:textId="77777777" w:rsidTr="00B94200">
        <w:trPr>
          <w:cantSplit/>
          <w:trHeight w:val="190"/>
          <w:del w:id="32793" w:author="Author"/>
        </w:trPr>
        <w:tc>
          <w:tcPr>
            <w:tcW w:w="200" w:type="dxa"/>
            <w:tcBorders>
              <w:top w:val="nil"/>
              <w:left w:val="nil"/>
              <w:bottom w:val="nil"/>
              <w:right w:val="nil"/>
            </w:tcBorders>
          </w:tcPr>
          <w:p w14:paraId="64D44623" w14:textId="77777777" w:rsidR="002D775D" w:rsidRPr="00665B53" w:rsidDel="00ED7123" w:rsidRDefault="002D775D" w:rsidP="00B94200">
            <w:pPr>
              <w:pStyle w:val="tabletext11"/>
              <w:suppressAutoHyphens/>
              <w:rPr>
                <w:del w:id="32794" w:author="Author"/>
              </w:rPr>
            </w:pPr>
          </w:p>
        </w:tc>
        <w:tc>
          <w:tcPr>
            <w:tcW w:w="5610" w:type="dxa"/>
            <w:tcBorders>
              <w:top w:val="single" w:sz="6" w:space="0" w:color="auto"/>
              <w:left w:val="single" w:sz="6" w:space="0" w:color="auto"/>
              <w:bottom w:val="nil"/>
              <w:right w:val="nil"/>
            </w:tcBorders>
          </w:tcPr>
          <w:p w14:paraId="3E939D8F" w14:textId="77777777" w:rsidR="002D775D" w:rsidRPr="00665B53" w:rsidDel="00ED7123" w:rsidRDefault="002D775D" w:rsidP="00B94200">
            <w:pPr>
              <w:pStyle w:val="tabletext11"/>
              <w:suppressAutoHyphens/>
              <w:rPr>
                <w:del w:id="32795" w:author="Author"/>
              </w:rPr>
            </w:pPr>
            <w:del w:id="32796" w:author="Author">
              <w:r w:rsidRPr="00665B53" w:rsidDel="00ED7123">
                <w:rPr>
                  <w:b/>
                </w:rPr>
                <w:delText>a.</w:delText>
              </w:r>
              <w:r w:rsidRPr="00665B53" w:rsidDel="00ED7123">
                <w:delText xml:space="preserve"> Armored Cars</w:delText>
              </w:r>
            </w:del>
          </w:p>
        </w:tc>
        <w:tc>
          <w:tcPr>
            <w:tcW w:w="2235" w:type="dxa"/>
            <w:tcBorders>
              <w:top w:val="single" w:sz="6" w:space="0" w:color="auto"/>
              <w:left w:val="single" w:sz="6" w:space="0" w:color="auto"/>
              <w:bottom w:val="nil"/>
              <w:right w:val="single" w:sz="6" w:space="0" w:color="auto"/>
            </w:tcBorders>
          </w:tcPr>
          <w:p w14:paraId="40103F8E" w14:textId="77777777" w:rsidR="002D775D" w:rsidRPr="00665B53" w:rsidDel="00ED7123" w:rsidRDefault="002D775D" w:rsidP="00B94200">
            <w:pPr>
              <w:pStyle w:val="tabletext11"/>
              <w:suppressAutoHyphens/>
              <w:jc w:val="center"/>
              <w:rPr>
                <w:del w:id="32797" w:author="Author"/>
              </w:rPr>
            </w:pPr>
            <w:del w:id="32798" w:author="Author">
              <w:r w:rsidRPr="00665B53" w:rsidDel="00ED7123">
                <w:delText>+0.65</w:delText>
              </w:r>
            </w:del>
          </w:p>
        </w:tc>
        <w:tc>
          <w:tcPr>
            <w:tcW w:w="2235" w:type="dxa"/>
            <w:tcBorders>
              <w:top w:val="single" w:sz="6" w:space="0" w:color="auto"/>
              <w:left w:val="nil"/>
              <w:bottom w:val="nil"/>
              <w:right w:val="single" w:sz="6" w:space="0" w:color="auto"/>
            </w:tcBorders>
          </w:tcPr>
          <w:p w14:paraId="4A6304CD" w14:textId="77777777" w:rsidR="002D775D" w:rsidRPr="00665B53" w:rsidDel="00ED7123" w:rsidRDefault="002D775D" w:rsidP="00B94200">
            <w:pPr>
              <w:pStyle w:val="tabletext11"/>
              <w:suppressAutoHyphens/>
              <w:jc w:val="center"/>
              <w:rPr>
                <w:del w:id="32799" w:author="Author"/>
              </w:rPr>
            </w:pPr>
            <w:del w:id="32800" w:author="Author">
              <w:r w:rsidRPr="00665B53" w:rsidDel="00ED7123">
                <w:delText>– – – 41</w:delText>
              </w:r>
            </w:del>
          </w:p>
        </w:tc>
      </w:tr>
      <w:tr w:rsidR="002D775D" w:rsidRPr="00665B53" w:rsidDel="00ED7123" w14:paraId="6169116C" w14:textId="77777777" w:rsidTr="00B94200">
        <w:trPr>
          <w:cantSplit/>
          <w:trHeight w:val="190"/>
          <w:del w:id="32801" w:author="Author"/>
        </w:trPr>
        <w:tc>
          <w:tcPr>
            <w:tcW w:w="200" w:type="dxa"/>
            <w:tcBorders>
              <w:top w:val="nil"/>
              <w:left w:val="nil"/>
              <w:bottom w:val="nil"/>
              <w:right w:val="nil"/>
            </w:tcBorders>
          </w:tcPr>
          <w:p w14:paraId="6D8A90E8" w14:textId="77777777" w:rsidR="002D775D" w:rsidRPr="00665B53" w:rsidDel="00ED7123" w:rsidRDefault="002D775D" w:rsidP="00B94200">
            <w:pPr>
              <w:pStyle w:val="tabletext11"/>
              <w:suppressAutoHyphens/>
              <w:rPr>
                <w:del w:id="32802" w:author="Author"/>
              </w:rPr>
            </w:pPr>
          </w:p>
        </w:tc>
        <w:tc>
          <w:tcPr>
            <w:tcW w:w="5610" w:type="dxa"/>
            <w:tcBorders>
              <w:top w:val="nil"/>
              <w:left w:val="single" w:sz="6" w:space="0" w:color="auto"/>
              <w:bottom w:val="nil"/>
              <w:right w:val="nil"/>
            </w:tcBorders>
          </w:tcPr>
          <w:p w14:paraId="77E60ABD" w14:textId="77777777" w:rsidR="002D775D" w:rsidRPr="00665B53" w:rsidDel="00ED7123" w:rsidRDefault="002D775D" w:rsidP="00B94200">
            <w:pPr>
              <w:pStyle w:val="tabletext11"/>
              <w:suppressAutoHyphens/>
              <w:rPr>
                <w:del w:id="32803" w:author="Author"/>
              </w:rPr>
            </w:pPr>
          </w:p>
        </w:tc>
        <w:tc>
          <w:tcPr>
            <w:tcW w:w="2235" w:type="dxa"/>
            <w:tcBorders>
              <w:top w:val="nil"/>
              <w:left w:val="single" w:sz="6" w:space="0" w:color="auto"/>
              <w:bottom w:val="nil"/>
              <w:right w:val="single" w:sz="6" w:space="0" w:color="auto"/>
            </w:tcBorders>
          </w:tcPr>
          <w:p w14:paraId="4F36FB9B" w14:textId="77777777" w:rsidR="002D775D" w:rsidRPr="00665B53" w:rsidDel="00ED7123" w:rsidRDefault="002D775D" w:rsidP="00B94200">
            <w:pPr>
              <w:pStyle w:val="tabletext11"/>
              <w:suppressAutoHyphens/>
              <w:jc w:val="center"/>
              <w:rPr>
                <w:del w:id="32804" w:author="Author"/>
              </w:rPr>
            </w:pPr>
          </w:p>
        </w:tc>
        <w:tc>
          <w:tcPr>
            <w:tcW w:w="2235" w:type="dxa"/>
            <w:tcBorders>
              <w:top w:val="nil"/>
              <w:left w:val="nil"/>
              <w:bottom w:val="nil"/>
              <w:right w:val="single" w:sz="6" w:space="0" w:color="auto"/>
            </w:tcBorders>
          </w:tcPr>
          <w:p w14:paraId="0B5F4865" w14:textId="77777777" w:rsidR="002D775D" w:rsidRPr="00665B53" w:rsidDel="00ED7123" w:rsidRDefault="002D775D" w:rsidP="00B94200">
            <w:pPr>
              <w:pStyle w:val="tabletext11"/>
              <w:suppressAutoHyphens/>
              <w:jc w:val="center"/>
              <w:rPr>
                <w:del w:id="32805" w:author="Author"/>
              </w:rPr>
            </w:pPr>
          </w:p>
        </w:tc>
      </w:tr>
      <w:tr w:rsidR="002D775D" w:rsidRPr="00665B53" w:rsidDel="00ED7123" w14:paraId="011A18C7" w14:textId="77777777" w:rsidTr="00B94200">
        <w:trPr>
          <w:cantSplit/>
          <w:trHeight w:val="190"/>
          <w:del w:id="32806" w:author="Author"/>
        </w:trPr>
        <w:tc>
          <w:tcPr>
            <w:tcW w:w="200" w:type="dxa"/>
            <w:tcBorders>
              <w:top w:val="nil"/>
              <w:left w:val="nil"/>
              <w:bottom w:val="nil"/>
              <w:right w:val="nil"/>
            </w:tcBorders>
          </w:tcPr>
          <w:p w14:paraId="16CE480F" w14:textId="77777777" w:rsidR="002D775D" w:rsidRPr="00665B53" w:rsidDel="00ED7123" w:rsidRDefault="002D775D" w:rsidP="00B94200">
            <w:pPr>
              <w:pStyle w:val="tabletext11"/>
              <w:suppressAutoHyphens/>
              <w:rPr>
                <w:del w:id="32807" w:author="Author"/>
              </w:rPr>
            </w:pPr>
          </w:p>
        </w:tc>
        <w:tc>
          <w:tcPr>
            <w:tcW w:w="5610" w:type="dxa"/>
            <w:tcBorders>
              <w:top w:val="nil"/>
              <w:left w:val="single" w:sz="6" w:space="0" w:color="auto"/>
              <w:bottom w:val="nil"/>
              <w:right w:val="nil"/>
            </w:tcBorders>
          </w:tcPr>
          <w:p w14:paraId="02AF298A" w14:textId="77777777" w:rsidR="002D775D" w:rsidRPr="00665B53" w:rsidDel="00ED7123" w:rsidRDefault="002D775D" w:rsidP="00B94200">
            <w:pPr>
              <w:pStyle w:val="tabletext11"/>
              <w:suppressAutoHyphens/>
              <w:rPr>
                <w:del w:id="32808" w:author="Author"/>
              </w:rPr>
            </w:pPr>
            <w:del w:id="32809" w:author="Author">
              <w:r w:rsidRPr="00665B53" w:rsidDel="00ED7123">
                <w:rPr>
                  <w:b/>
                </w:rPr>
                <w:delText>b.</w:delText>
              </w:r>
              <w:r w:rsidRPr="00665B53" w:rsidDel="00ED7123">
                <w:delText xml:space="preserve"> Film Delivery</w:delText>
              </w:r>
            </w:del>
          </w:p>
        </w:tc>
        <w:tc>
          <w:tcPr>
            <w:tcW w:w="2235" w:type="dxa"/>
            <w:tcBorders>
              <w:top w:val="nil"/>
              <w:left w:val="single" w:sz="6" w:space="0" w:color="auto"/>
              <w:bottom w:val="nil"/>
              <w:right w:val="single" w:sz="6" w:space="0" w:color="auto"/>
            </w:tcBorders>
          </w:tcPr>
          <w:p w14:paraId="14D94E8E" w14:textId="77777777" w:rsidR="002D775D" w:rsidRPr="00665B53" w:rsidDel="00ED7123" w:rsidRDefault="002D775D" w:rsidP="00B94200">
            <w:pPr>
              <w:pStyle w:val="tabletext11"/>
              <w:suppressAutoHyphens/>
              <w:jc w:val="center"/>
              <w:rPr>
                <w:del w:id="32810" w:author="Author"/>
              </w:rPr>
            </w:pPr>
            <w:del w:id="32811" w:author="Author">
              <w:r w:rsidRPr="00665B53" w:rsidDel="00ED7123">
                <w:delText>+0.65</w:delText>
              </w:r>
            </w:del>
          </w:p>
        </w:tc>
        <w:tc>
          <w:tcPr>
            <w:tcW w:w="2235" w:type="dxa"/>
            <w:tcBorders>
              <w:top w:val="nil"/>
              <w:left w:val="nil"/>
              <w:bottom w:val="nil"/>
              <w:right w:val="single" w:sz="6" w:space="0" w:color="auto"/>
            </w:tcBorders>
          </w:tcPr>
          <w:p w14:paraId="6FA752A3" w14:textId="77777777" w:rsidR="002D775D" w:rsidRPr="00665B53" w:rsidDel="00ED7123" w:rsidRDefault="002D775D" w:rsidP="00B94200">
            <w:pPr>
              <w:pStyle w:val="tabletext11"/>
              <w:suppressAutoHyphens/>
              <w:jc w:val="center"/>
              <w:rPr>
                <w:del w:id="32812" w:author="Author"/>
              </w:rPr>
            </w:pPr>
            <w:del w:id="32813" w:author="Author">
              <w:r w:rsidRPr="00665B53" w:rsidDel="00ED7123">
                <w:delText>– – – 42</w:delText>
              </w:r>
            </w:del>
          </w:p>
        </w:tc>
      </w:tr>
      <w:tr w:rsidR="002D775D" w:rsidRPr="00665B53" w:rsidDel="00ED7123" w14:paraId="4303EA57" w14:textId="77777777" w:rsidTr="00B94200">
        <w:trPr>
          <w:cantSplit/>
          <w:trHeight w:val="190"/>
          <w:del w:id="32814" w:author="Author"/>
        </w:trPr>
        <w:tc>
          <w:tcPr>
            <w:tcW w:w="200" w:type="dxa"/>
            <w:tcBorders>
              <w:top w:val="nil"/>
              <w:left w:val="nil"/>
              <w:bottom w:val="nil"/>
              <w:right w:val="nil"/>
            </w:tcBorders>
          </w:tcPr>
          <w:p w14:paraId="61352A96" w14:textId="77777777" w:rsidR="002D775D" w:rsidRPr="00665B53" w:rsidDel="00ED7123" w:rsidRDefault="002D775D" w:rsidP="00B94200">
            <w:pPr>
              <w:pStyle w:val="tabletext11"/>
              <w:suppressAutoHyphens/>
              <w:rPr>
                <w:del w:id="32815" w:author="Author"/>
              </w:rPr>
            </w:pPr>
          </w:p>
        </w:tc>
        <w:tc>
          <w:tcPr>
            <w:tcW w:w="5610" w:type="dxa"/>
            <w:tcBorders>
              <w:top w:val="nil"/>
              <w:left w:val="single" w:sz="6" w:space="0" w:color="auto"/>
              <w:bottom w:val="nil"/>
              <w:right w:val="nil"/>
            </w:tcBorders>
          </w:tcPr>
          <w:p w14:paraId="4FAFA159" w14:textId="77777777" w:rsidR="002D775D" w:rsidRPr="00665B53" w:rsidDel="00ED7123" w:rsidRDefault="002D775D" w:rsidP="00B94200">
            <w:pPr>
              <w:pStyle w:val="tabletext11"/>
              <w:suppressAutoHyphens/>
              <w:rPr>
                <w:del w:id="32816" w:author="Author"/>
              </w:rPr>
            </w:pPr>
          </w:p>
        </w:tc>
        <w:tc>
          <w:tcPr>
            <w:tcW w:w="2235" w:type="dxa"/>
            <w:tcBorders>
              <w:top w:val="nil"/>
              <w:left w:val="single" w:sz="6" w:space="0" w:color="auto"/>
              <w:bottom w:val="nil"/>
              <w:right w:val="single" w:sz="6" w:space="0" w:color="auto"/>
            </w:tcBorders>
          </w:tcPr>
          <w:p w14:paraId="1FCDA502" w14:textId="77777777" w:rsidR="002D775D" w:rsidRPr="00665B53" w:rsidDel="00ED7123" w:rsidRDefault="002D775D" w:rsidP="00B94200">
            <w:pPr>
              <w:pStyle w:val="tabletext11"/>
              <w:suppressAutoHyphens/>
              <w:jc w:val="center"/>
              <w:rPr>
                <w:del w:id="32817" w:author="Author"/>
              </w:rPr>
            </w:pPr>
          </w:p>
        </w:tc>
        <w:tc>
          <w:tcPr>
            <w:tcW w:w="2235" w:type="dxa"/>
            <w:tcBorders>
              <w:top w:val="nil"/>
              <w:left w:val="nil"/>
              <w:bottom w:val="nil"/>
              <w:right w:val="single" w:sz="6" w:space="0" w:color="auto"/>
            </w:tcBorders>
          </w:tcPr>
          <w:p w14:paraId="2F3FF0C1" w14:textId="77777777" w:rsidR="002D775D" w:rsidRPr="00665B53" w:rsidDel="00ED7123" w:rsidRDefault="002D775D" w:rsidP="00B94200">
            <w:pPr>
              <w:pStyle w:val="tabletext11"/>
              <w:suppressAutoHyphens/>
              <w:jc w:val="center"/>
              <w:rPr>
                <w:del w:id="32818" w:author="Author"/>
              </w:rPr>
            </w:pPr>
          </w:p>
        </w:tc>
      </w:tr>
      <w:tr w:rsidR="002D775D" w:rsidRPr="00665B53" w:rsidDel="00ED7123" w14:paraId="1A935566" w14:textId="77777777" w:rsidTr="00B94200">
        <w:trPr>
          <w:cantSplit/>
          <w:trHeight w:val="190"/>
          <w:del w:id="32819" w:author="Author"/>
        </w:trPr>
        <w:tc>
          <w:tcPr>
            <w:tcW w:w="200" w:type="dxa"/>
            <w:tcBorders>
              <w:top w:val="nil"/>
              <w:left w:val="nil"/>
              <w:bottom w:val="nil"/>
              <w:right w:val="nil"/>
            </w:tcBorders>
          </w:tcPr>
          <w:p w14:paraId="0841D75D" w14:textId="77777777" w:rsidR="002D775D" w:rsidRPr="00665B53" w:rsidDel="00ED7123" w:rsidRDefault="002D775D" w:rsidP="00B94200">
            <w:pPr>
              <w:pStyle w:val="tabletext11"/>
              <w:suppressAutoHyphens/>
              <w:rPr>
                <w:del w:id="32820" w:author="Author"/>
              </w:rPr>
            </w:pPr>
          </w:p>
        </w:tc>
        <w:tc>
          <w:tcPr>
            <w:tcW w:w="5610" w:type="dxa"/>
            <w:tcBorders>
              <w:top w:val="nil"/>
              <w:left w:val="single" w:sz="6" w:space="0" w:color="auto"/>
              <w:bottom w:val="nil"/>
              <w:right w:val="nil"/>
            </w:tcBorders>
          </w:tcPr>
          <w:p w14:paraId="60EFB066" w14:textId="77777777" w:rsidR="002D775D" w:rsidRPr="00665B53" w:rsidDel="00ED7123" w:rsidRDefault="002D775D" w:rsidP="00B94200">
            <w:pPr>
              <w:pStyle w:val="tabletext11"/>
              <w:suppressAutoHyphens/>
              <w:rPr>
                <w:del w:id="32821" w:author="Author"/>
              </w:rPr>
            </w:pPr>
            <w:del w:id="32822" w:author="Author">
              <w:r w:rsidRPr="00665B53" w:rsidDel="00ED7123">
                <w:rPr>
                  <w:b/>
                </w:rPr>
                <w:delText>c.</w:delText>
              </w:r>
              <w:r w:rsidRPr="00665B53" w:rsidDel="00ED7123">
                <w:delText xml:space="preserve"> Magazines or Newspapers</w:delText>
              </w:r>
            </w:del>
          </w:p>
        </w:tc>
        <w:tc>
          <w:tcPr>
            <w:tcW w:w="2235" w:type="dxa"/>
            <w:tcBorders>
              <w:top w:val="nil"/>
              <w:left w:val="single" w:sz="6" w:space="0" w:color="auto"/>
              <w:bottom w:val="nil"/>
              <w:right w:val="single" w:sz="6" w:space="0" w:color="auto"/>
            </w:tcBorders>
          </w:tcPr>
          <w:p w14:paraId="664F19EF" w14:textId="77777777" w:rsidR="002D775D" w:rsidRPr="00665B53" w:rsidDel="00ED7123" w:rsidRDefault="002D775D" w:rsidP="00B94200">
            <w:pPr>
              <w:pStyle w:val="tabletext11"/>
              <w:suppressAutoHyphens/>
              <w:jc w:val="center"/>
              <w:rPr>
                <w:del w:id="32823" w:author="Author"/>
              </w:rPr>
            </w:pPr>
            <w:del w:id="32824" w:author="Author">
              <w:r w:rsidRPr="00665B53" w:rsidDel="00ED7123">
                <w:delText>+0.65</w:delText>
              </w:r>
            </w:del>
          </w:p>
        </w:tc>
        <w:tc>
          <w:tcPr>
            <w:tcW w:w="2235" w:type="dxa"/>
            <w:tcBorders>
              <w:top w:val="nil"/>
              <w:left w:val="nil"/>
              <w:bottom w:val="nil"/>
              <w:right w:val="single" w:sz="6" w:space="0" w:color="auto"/>
            </w:tcBorders>
          </w:tcPr>
          <w:p w14:paraId="03A2E0B6" w14:textId="77777777" w:rsidR="002D775D" w:rsidRPr="00665B53" w:rsidDel="00ED7123" w:rsidRDefault="002D775D" w:rsidP="00B94200">
            <w:pPr>
              <w:pStyle w:val="tabletext11"/>
              <w:suppressAutoHyphens/>
              <w:jc w:val="center"/>
              <w:rPr>
                <w:del w:id="32825" w:author="Author"/>
              </w:rPr>
            </w:pPr>
            <w:del w:id="32826" w:author="Author">
              <w:r w:rsidRPr="00665B53" w:rsidDel="00ED7123">
                <w:delText>– – – 43</w:delText>
              </w:r>
            </w:del>
          </w:p>
        </w:tc>
      </w:tr>
      <w:tr w:rsidR="002D775D" w:rsidRPr="00665B53" w:rsidDel="00ED7123" w14:paraId="5482E3F6" w14:textId="77777777" w:rsidTr="00B94200">
        <w:trPr>
          <w:cantSplit/>
          <w:trHeight w:val="190"/>
          <w:del w:id="32827" w:author="Author"/>
        </w:trPr>
        <w:tc>
          <w:tcPr>
            <w:tcW w:w="200" w:type="dxa"/>
            <w:tcBorders>
              <w:top w:val="nil"/>
              <w:left w:val="nil"/>
              <w:bottom w:val="nil"/>
              <w:right w:val="nil"/>
            </w:tcBorders>
          </w:tcPr>
          <w:p w14:paraId="213FF523" w14:textId="77777777" w:rsidR="002D775D" w:rsidRPr="00665B53" w:rsidDel="00ED7123" w:rsidRDefault="002D775D" w:rsidP="00B94200">
            <w:pPr>
              <w:pStyle w:val="tabletext11"/>
              <w:suppressAutoHyphens/>
              <w:rPr>
                <w:del w:id="32828" w:author="Author"/>
              </w:rPr>
            </w:pPr>
          </w:p>
        </w:tc>
        <w:tc>
          <w:tcPr>
            <w:tcW w:w="5610" w:type="dxa"/>
            <w:tcBorders>
              <w:top w:val="nil"/>
              <w:left w:val="single" w:sz="6" w:space="0" w:color="auto"/>
              <w:bottom w:val="nil"/>
              <w:right w:val="nil"/>
            </w:tcBorders>
          </w:tcPr>
          <w:p w14:paraId="2DABF358" w14:textId="77777777" w:rsidR="002D775D" w:rsidRPr="00665B53" w:rsidDel="00ED7123" w:rsidRDefault="002D775D" w:rsidP="00B94200">
            <w:pPr>
              <w:pStyle w:val="tabletext11"/>
              <w:suppressAutoHyphens/>
              <w:rPr>
                <w:del w:id="32829" w:author="Author"/>
                <w:b/>
              </w:rPr>
            </w:pPr>
          </w:p>
        </w:tc>
        <w:tc>
          <w:tcPr>
            <w:tcW w:w="2235" w:type="dxa"/>
            <w:tcBorders>
              <w:top w:val="nil"/>
              <w:left w:val="single" w:sz="6" w:space="0" w:color="auto"/>
              <w:bottom w:val="nil"/>
              <w:right w:val="single" w:sz="6" w:space="0" w:color="auto"/>
            </w:tcBorders>
          </w:tcPr>
          <w:p w14:paraId="38A33037" w14:textId="77777777" w:rsidR="002D775D" w:rsidRPr="00665B53" w:rsidDel="00ED7123" w:rsidRDefault="002D775D" w:rsidP="00B94200">
            <w:pPr>
              <w:pStyle w:val="tabletext11"/>
              <w:suppressAutoHyphens/>
              <w:jc w:val="center"/>
              <w:rPr>
                <w:del w:id="32830" w:author="Author"/>
              </w:rPr>
            </w:pPr>
          </w:p>
        </w:tc>
        <w:tc>
          <w:tcPr>
            <w:tcW w:w="2235" w:type="dxa"/>
            <w:tcBorders>
              <w:top w:val="nil"/>
              <w:left w:val="nil"/>
              <w:bottom w:val="nil"/>
              <w:right w:val="single" w:sz="6" w:space="0" w:color="auto"/>
            </w:tcBorders>
          </w:tcPr>
          <w:p w14:paraId="677D7F20" w14:textId="77777777" w:rsidR="002D775D" w:rsidRPr="00665B53" w:rsidDel="00ED7123" w:rsidRDefault="002D775D" w:rsidP="00B94200">
            <w:pPr>
              <w:pStyle w:val="tabletext11"/>
              <w:suppressAutoHyphens/>
              <w:jc w:val="center"/>
              <w:rPr>
                <w:del w:id="32831" w:author="Author"/>
              </w:rPr>
            </w:pPr>
          </w:p>
        </w:tc>
      </w:tr>
      <w:tr w:rsidR="002D775D" w:rsidRPr="00665B53" w:rsidDel="00ED7123" w14:paraId="6822D9D6" w14:textId="77777777" w:rsidTr="00B94200">
        <w:trPr>
          <w:cantSplit/>
          <w:trHeight w:val="190"/>
          <w:del w:id="32832" w:author="Author"/>
        </w:trPr>
        <w:tc>
          <w:tcPr>
            <w:tcW w:w="200" w:type="dxa"/>
            <w:tcBorders>
              <w:top w:val="nil"/>
              <w:left w:val="nil"/>
              <w:bottom w:val="nil"/>
              <w:right w:val="nil"/>
            </w:tcBorders>
          </w:tcPr>
          <w:p w14:paraId="3C703F71" w14:textId="77777777" w:rsidR="002D775D" w:rsidRPr="00665B53" w:rsidDel="00ED7123" w:rsidRDefault="002D775D" w:rsidP="00B94200">
            <w:pPr>
              <w:pStyle w:val="tabletext11"/>
              <w:suppressAutoHyphens/>
              <w:rPr>
                <w:del w:id="32833" w:author="Author"/>
              </w:rPr>
            </w:pPr>
          </w:p>
        </w:tc>
        <w:tc>
          <w:tcPr>
            <w:tcW w:w="5610" w:type="dxa"/>
            <w:tcBorders>
              <w:top w:val="nil"/>
              <w:left w:val="single" w:sz="6" w:space="0" w:color="auto"/>
              <w:bottom w:val="nil"/>
              <w:right w:val="nil"/>
            </w:tcBorders>
          </w:tcPr>
          <w:p w14:paraId="393E9B2E" w14:textId="77777777" w:rsidR="002D775D" w:rsidRPr="00665B53" w:rsidDel="00ED7123" w:rsidRDefault="002D775D" w:rsidP="00B94200">
            <w:pPr>
              <w:pStyle w:val="tabletext11"/>
              <w:suppressAutoHyphens/>
              <w:rPr>
                <w:del w:id="32834" w:author="Author"/>
                <w:b/>
              </w:rPr>
            </w:pPr>
            <w:del w:id="32835" w:author="Author">
              <w:r w:rsidRPr="00665B53" w:rsidDel="00ED7123">
                <w:rPr>
                  <w:b/>
                </w:rPr>
                <w:delText>d.</w:delText>
              </w:r>
              <w:r w:rsidRPr="00665B53" w:rsidDel="00ED7123">
                <w:delText xml:space="preserve"> Mail and Parcel Post</w:delText>
              </w:r>
            </w:del>
          </w:p>
        </w:tc>
        <w:tc>
          <w:tcPr>
            <w:tcW w:w="2235" w:type="dxa"/>
            <w:tcBorders>
              <w:top w:val="nil"/>
              <w:left w:val="single" w:sz="6" w:space="0" w:color="auto"/>
              <w:bottom w:val="nil"/>
              <w:right w:val="single" w:sz="6" w:space="0" w:color="auto"/>
            </w:tcBorders>
          </w:tcPr>
          <w:p w14:paraId="31D41857" w14:textId="77777777" w:rsidR="002D775D" w:rsidRPr="00665B53" w:rsidDel="00ED7123" w:rsidRDefault="002D775D" w:rsidP="00B94200">
            <w:pPr>
              <w:pStyle w:val="tabletext11"/>
              <w:suppressAutoHyphens/>
              <w:jc w:val="center"/>
              <w:rPr>
                <w:del w:id="32836" w:author="Author"/>
              </w:rPr>
            </w:pPr>
            <w:del w:id="32837" w:author="Author">
              <w:r w:rsidRPr="00665B53" w:rsidDel="00ED7123">
                <w:delText>+0.65</w:delText>
              </w:r>
            </w:del>
          </w:p>
        </w:tc>
        <w:tc>
          <w:tcPr>
            <w:tcW w:w="2235" w:type="dxa"/>
            <w:tcBorders>
              <w:top w:val="nil"/>
              <w:left w:val="nil"/>
              <w:bottom w:val="nil"/>
              <w:right w:val="single" w:sz="6" w:space="0" w:color="auto"/>
            </w:tcBorders>
          </w:tcPr>
          <w:p w14:paraId="30B69946" w14:textId="77777777" w:rsidR="002D775D" w:rsidRPr="00665B53" w:rsidDel="00ED7123" w:rsidRDefault="002D775D" w:rsidP="00B94200">
            <w:pPr>
              <w:pStyle w:val="tabletext11"/>
              <w:suppressAutoHyphens/>
              <w:jc w:val="center"/>
              <w:rPr>
                <w:del w:id="32838" w:author="Author"/>
              </w:rPr>
            </w:pPr>
            <w:del w:id="32839" w:author="Author">
              <w:r w:rsidRPr="00665B53" w:rsidDel="00ED7123">
                <w:delText>– – – 44</w:delText>
              </w:r>
            </w:del>
          </w:p>
        </w:tc>
      </w:tr>
      <w:tr w:rsidR="002D775D" w:rsidRPr="00665B53" w:rsidDel="00ED7123" w14:paraId="74D511F9" w14:textId="77777777" w:rsidTr="00B94200">
        <w:trPr>
          <w:cantSplit/>
          <w:trHeight w:val="190"/>
          <w:del w:id="32840" w:author="Author"/>
        </w:trPr>
        <w:tc>
          <w:tcPr>
            <w:tcW w:w="200" w:type="dxa"/>
            <w:tcBorders>
              <w:top w:val="nil"/>
              <w:left w:val="nil"/>
              <w:bottom w:val="nil"/>
              <w:right w:val="nil"/>
            </w:tcBorders>
          </w:tcPr>
          <w:p w14:paraId="1C0BC48E" w14:textId="77777777" w:rsidR="002D775D" w:rsidRPr="00665B53" w:rsidDel="00ED7123" w:rsidRDefault="002D775D" w:rsidP="00B94200">
            <w:pPr>
              <w:pStyle w:val="tabletext11"/>
              <w:suppressAutoHyphens/>
              <w:rPr>
                <w:del w:id="32841" w:author="Author"/>
              </w:rPr>
            </w:pPr>
          </w:p>
        </w:tc>
        <w:tc>
          <w:tcPr>
            <w:tcW w:w="5610" w:type="dxa"/>
            <w:tcBorders>
              <w:top w:val="nil"/>
              <w:left w:val="single" w:sz="6" w:space="0" w:color="auto"/>
              <w:bottom w:val="nil"/>
              <w:right w:val="nil"/>
            </w:tcBorders>
          </w:tcPr>
          <w:p w14:paraId="0A803EF3" w14:textId="77777777" w:rsidR="002D775D" w:rsidRPr="00665B53" w:rsidDel="00ED7123" w:rsidRDefault="002D775D" w:rsidP="00B94200">
            <w:pPr>
              <w:pStyle w:val="tabletext11"/>
              <w:suppressAutoHyphens/>
              <w:rPr>
                <w:del w:id="32842" w:author="Author"/>
                <w:b/>
              </w:rPr>
            </w:pPr>
          </w:p>
        </w:tc>
        <w:tc>
          <w:tcPr>
            <w:tcW w:w="2235" w:type="dxa"/>
            <w:tcBorders>
              <w:top w:val="nil"/>
              <w:left w:val="single" w:sz="6" w:space="0" w:color="auto"/>
              <w:bottom w:val="nil"/>
              <w:right w:val="single" w:sz="6" w:space="0" w:color="auto"/>
            </w:tcBorders>
          </w:tcPr>
          <w:p w14:paraId="74FBAF10" w14:textId="77777777" w:rsidR="002D775D" w:rsidRPr="00665B53" w:rsidDel="00ED7123" w:rsidRDefault="002D775D" w:rsidP="00B94200">
            <w:pPr>
              <w:pStyle w:val="tabletext11"/>
              <w:suppressAutoHyphens/>
              <w:jc w:val="center"/>
              <w:rPr>
                <w:del w:id="32843" w:author="Author"/>
              </w:rPr>
            </w:pPr>
          </w:p>
        </w:tc>
        <w:tc>
          <w:tcPr>
            <w:tcW w:w="2235" w:type="dxa"/>
            <w:tcBorders>
              <w:top w:val="nil"/>
              <w:left w:val="nil"/>
              <w:bottom w:val="nil"/>
              <w:right w:val="single" w:sz="6" w:space="0" w:color="auto"/>
            </w:tcBorders>
          </w:tcPr>
          <w:p w14:paraId="76780141" w14:textId="77777777" w:rsidR="002D775D" w:rsidRPr="00665B53" w:rsidDel="00ED7123" w:rsidRDefault="002D775D" w:rsidP="00B94200">
            <w:pPr>
              <w:pStyle w:val="tabletext11"/>
              <w:suppressAutoHyphens/>
              <w:jc w:val="center"/>
              <w:rPr>
                <w:del w:id="32844" w:author="Author"/>
              </w:rPr>
            </w:pPr>
          </w:p>
        </w:tc>
      </w:tr>
      <w:tr w:rsidR="002D775D" w:rsidRPr="00665B53" w:rsidDel="00ED7123" w14:paraId="7C2F951A" w14:textId="77777777" w:rsidTr="00B94200">
        <w:trPr>
          <w:cantSplit/>
          <w:trHeight w:val="190"/>
          <w:del w:id="32845" w:author="Author"/>
        </w:trPr>
        <w:tc>
          <w:tcPr>
            <w:tcW w:w="200" w:type="dxa"/>
            <w:tcBorders>
              <w:top w:val="nil"/>
              <w:left w:val="nil"/>
              <w:bottom w:val="nil"/>
              <w:right w:val="nil"/>
            </w:tcBorders>
          </w:tcPr>
          <w:p w14:paraId="2D1F64EF" w14:textId="77777777" w:rsidR="002D775D" w:rsidRPr="00665B53" w:rsidDel="00ED7123" w:rsidRDefault="002D775D" w:rsidP="00B94200">
            <w:pPr>
              <w:pStyle w:val="tabletext11"/>
              <w:suppressAutoHyphens/>
              <w:rPr>
                <w:del w:id="32846" w:author="Author"/>
              </w:rPr>
            </w:pPr>
          </w:p>
        </w:tc>
        <w:tc>
          <w:tcPr>
            <w:tcW w:w="5610" w:type="dxa"/>
            <w:tcBorders>
              <w:top w:val="nil"/>
              <w:left w:val="single" w:sz="6" w:space="0" w:color="auto"/>
              <w:bottom w:val="single" w:sz="6" w:space="0" w:color="auto"/>
              <w:right w:val="nil"/>
            </w:tcBorders>
          </w:tcPr>
          <w:p w14:paraId="286FF8D2" w14:textId="77777777" w:rsidR="002D775D" w:rsidRPr="00665B53" w:rsidDel="00ED7123" w:rsidRDefault="002D775D" w:rsidP="00B94200">
            <w:pPr>
              <w:pStyle w:val="tabletext11"/>
              <w:suppressAutoHyphens/>
              <w:rPr>
                <w:del w:id="32847" w:author="Author"/>
                <w:b/>
              </w:rPr>
            </w:pPr>
            <w:del w:id="32848" w:author="Author">
              <w:r w:rsidRPr="00665B53" w:rsidDel="00ED7123">
                <w:rPr>
                  <w:b/>
                </w:rPr>
                <w:delText>e.</w:delText>
              </w:r>
              <w:r w:rsidRPr="00665B53" w:rsidDel="00ED7123">
                <w:delText xml:space="preserve"> All Other</w:delText>
              </w:r>
            </w:del>
          </w:p>
        </w:tc>
        <w:tc>
          <w:tcPr>
            <w:tcW w:w="2235" w:type="dxa"/>
            <w:tcBorders>
              <w:top w:val="nil"/>
              <w:left w:val="single" w:sz="6" w:space="0" w:color="auto"/>
              <w:bottom w:val="single" w:sz="6" w:space="0" w:color="auto"/>
              <w:right w:val="single" w:sz="6" w:space="0" w:color="auto"/>
            </w:tcBorders>
          </w:tcPr>
          <w:p w14:paraId="6AA95B84" w14:textId="77777777" w:rsidR="002D775D" w:rsidRPr="00665B53" w:rsidDel="00ED7123" w:rsidRDefault="002D775D" w:rsidP="00B94200">
            <w:pPr>
              <w:pStyle w:val="tabletext11"/>
              <w:suppressAutoHyphens/>
              <w:jc w:val="center"/>
              <w:rPr>
                <w:del w:id="32849" w:author="Author"/>
              </w:rPr>
            </w:pPr>
            <w:del w:id="32850" w:author="Author">
              <w:r w:rsidRPr="00665B53" w:rsidDel="00ED7123">
                <w:delText>+0.65</w:delText>
              </w:r>
            </w:del>
          </w:p>
        </w:tc>
        <w:tc>
          <w:tcPr>
            <w:tcW w:w="2235" w:type="dxa"/>
            <w:tcBorders>
              <w:top w:val="nil"/>
              <w:left w:val="nil"/>
              <w:bottom w:val="single" w:sz="6" w:space="0" w:color="auto"/>
              <w:right w:val="single" w:sz="6" w:space="0" w:color="auto"/>
            </w:tcBorders>
          </w:tcPr>
          <w:p w14:paraId="7E28BEE0" w14:textId="77777777" w:rsidR="002D775D" w:rsidRPr="00665B53" w:rsidDel="00ED7123" w:rsidRDefault="002D775D" w:rsidP="00B94200">
            <w:pPr>
              <w:pStyle w:val="tabletext11"/>
              <w:suppressAutoHyphens/>
              <w:jc w:val="center"/>
              <w:rPr>
                <w:del w:id="32851" w:author="Author"/>
              </w:rPr>
            </w:pPr>
            <w:del w:id="32852" w:author="Author">
              <w:r w:rsidRPr="00665B53" w:rsidDel="00ED7123">
                <w:delText>– – – 49</w:delText>
              </w:r>
            </w:del>
          </w:p>
        </w:tc>
      </w:tr>
    </w:tbl>
    <w:p w14:paraId="4877FEDB" w14:textId="77777777" w:rsidR="002D775D" w:rsidRPr="00665B53" w:rsidDel="00ED7123" w:rsidRDefault="002D775D" w:rsidP="001065E8">
      <w:pPr>
        <w:pStyle w:val="tablecaption"/>
        <w:suppressAutoHyphens/>
        <w:rPr>
          <w:del w:id="32853" w:author="Author"/>
        </w:rPr>
      </w:pPr>
      <w:del w:id="32854" w:author="Author">
        <w:r w:rsidRPr="00665B53" w:rsidDel="00ED7123">
          <w:delText>Table 23.C.6. Specialized Delivery</w:delText>
        </w:r>
      </w:del>
    </w:p>
    <w:p w14:paraId="3E78ED80" w14:textId="77777777" w:rsidR="002D775D" w:rsidRPr="00665B53" w:rsidDel="00ED7123" w:rsidRDefault="002D775D" w:rsidP="001065E8">
      <w:pPr>
        <w:pStyle w:val="isonormal"/>
        <w:suppressAutoHyphens/>
        <w:rPr>
          <w:del w:id="32855" w:author="Author"/>
        </w:rPr>
      </w:pPr>
    </w:p>
    <w:p w14:paraId="403C2E74" w14:textId="77777777" w:rsidR="002D775D" w:rsidRPr="00665B53" w:rsidDel="00ED7123" w:rsidRDefault="002D775D" w:rsidP="001065E8">
      <w:pPr>
        <w:pStyle w:val="outlinehd3"/>
        <w:suppressAutoHyphens/>
        <w:rPr>
          <w:del w:id="32856" w:author="Author"/>
        </w:rPr>
      </w:pPr>
      <w:del w:id="32857" w:author="Author">
        <w:r w:rsidRPr="00665B53" w:rsidDel="00ED7123">
          <w:tab/>
          <w:delText>7.</w:delText>
        </w:r>
        <w:r w:rsidRPr="00665B53" w:rsidDel="00ED7123">
          <w:tab/>
          <w:delText>Waste Disposal</w:delText>
        </w:r>
      </w:del>
    </w:p>
    <w:p w14:paraId="5FCEE1A5" w14:textId="77777777" w:rsidR="002D775D" w:rsidRPr="00665B53" w:rsidDel="00ED7123" w:rsidRDefault="002D775D" w:rsidP="001065E8">
      <w:pPr>
        <w:pStyle w:val="blocktext4"/>
        <w:suppressAutoHyphens/>
        <w:rPr>
          <w:del w:id="32858" w:author="Author"/>
        </w:rPr>
      </w:pPr>
      <w:del w:id="32859" w:author="Author">
        <w:r w:rsidRPr="00665B53" w:rsidDel="00ED7123">
          <w:delText>Autos transporting salvage and waste material for disposal or resale.</w:delText>
        </w:r>
      </w:del>
    </w:p>
    <w:p w14:paraId="1EB3580D" w14:textId="77777777" w:rsidR="002D775D" w:rsidRPr="00665B53" w:rsidDel="00ED7123" w:rsidRDefault="002D775D" w:rsidP="001065E8">
      <w:pPr>
        <w:pStyle w:val="space4"/>
        <w:suppressAutoHyphens/>
        <w:rPr>
          <w:del w:id="32860"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2D775D" w:rsidRPr="00665B53" w:rsidDel="00ED7123" w14:paraId="3B8C732D" w14:textId="77777777" w:rsidTr="00B94200">
        <w:trPr>
          <w:cantSplit/>
          <w:trHeight w:val="190"/>
          <w:del w:id="32861" w:author="Author"/>
        </w:trPr>
        <w:tc>
          <w:tcPr>
            <w:tcW w:w="200" w:type="dxa"/>
            <w:tcBorders>
              <w:top w:val="nil"/>
              <w:left w:val="nil"/>
              <w:bottom w:val="nil"/>
              <w:right w:val="nil"/>
            </w:tcBorders>
          </w:tcPr>
          <w:p w14:paraId="6145ADC8" w14:textId="77777777" w:rsidR="002D775D" w:rsidRPr="00665B53" w:rsidDel="00ED7123" w:rsidRDefault="002D775D" w:rsidP="00B94200">
            <w:pPr>
              <w:pStyle w:val="tablehead"/>
              <w:suppressAutoHyphens/>
              <w:rPr>
                <w:del w:id="32862" w:author="Author"/>
              </w:rPr>
            </w:pPr>
            <w:del w:id="32863" w:author="Author">
              <w:r w:rsidRPr="00665B53" w:rsidDel="00ED7123">
                <w:br/>
              </w:r>
            </w:del>
          </w:p>
        </w:tc>
        <w:tc>
          <w:tcPr>
            <w:tcW w:w="10080" w:type="dxa"/>
            <w:gridSpan w:val="3"/>
            <w:tcBorders>
              <w:top w:val="single" w:sz="6" w:space="0" w:color="auto"/>
              <w:left w:val="single" w:sz="6" w:space="0" w:color="auto"/>
              <w:bottom w:val="single" w:sz="6" w:space="0" w:color="auto"/>
              <w:right w:val="single" w:sz="6" w:space="0" w:color="auto"/>
            </w:tcBorders>
          </w:tcPr>
          <w:p w14:paraId="4928C14D" w14:textId="77777777" w:rsidR="002D775D" w:rsidRPr="00665B53" w:rsidDel="00ED7123" w:rsidRDefault="002D775D" w:rsidP="00B94200">
            <w:pPr>
              <w:pStyle w:val="tablehead"/>
              <w:suppressAutoHyphens/>
              <w:rPr>
                <w:del w:id="32864" w:author="Author"/>
              </w:rPr>
            </w:pPr>
            <w:del w:id="32865" w:author="Author">
              <w:r w:rsidRPr="00665B53" w:rsidDel="00ED7123">
                <w:delText>Waste Disposal</w:delText>
              </w:r>
              <w:r w:rsidRPr="00665B53" w:rsidDel="00ED7123">
                <w:br/>
                <w:delText>Secondary Factor For Other Autos (Except Trailer Types And Zone-rated Autos)</w:delText>
              </w:r>
            </w:del>
          </w:p>
        </w:tc>
      </w:tr>
      <w:tr w:rsidR="002D775D" w:rsidRPr="00665B53" w:rsidDel="00ED7123" w14:paraId="11B46499" w14:textId="77777777" w:rsidTr="00B94200">
        <w:trPr>
          <w:cantSplit/>
          <w:trHeight w:val="190"/>
          <w:del w:id="32866" w:author="Author"/>
        </w:trPr>
        <w:tc>
          <w:tcPr>
            <w:tcW w:w="200" w:type="dxa"/>
            <w:tcBorders>
              <w:top w:val="nil"/>
              <w:left w:val="nil"/>
              <w:bottom w:val="nil"/>
              <w:right w:val="nil"/>
            </w:tcBorders>
          </w:tcPr>
          <w:p w14:paraId="162B54C6" w14:textId="77777777" w:rsidR="002D775D" w:rsidRPr="00665B53" w:rsidDel="00ED7123" w:rsidRDefault="002D775D" w:rsidP="00B94200">
            <w:pPr>
              <w:pStyle w:val="tabletext11"/>
              <w:suppressAutoHyphens/>
              <w:rPr>
                <w:del w:id="32867" w:author="Author"/>
              </w:rPr>
            </w:pPr>
          </w:p>
        </w:tc>
        <w:tc>
          <w:tcPr>
            <w:tcW w:w="5610" w:type="dxa"/>
            <w:tcBorders>
              <w:top w:val="single" w:sz="6" w:space="0" w:color="auto"/>
              <w:left w:val="single" w:sz="6" w:space="0" w:color="auto"/>
              <w:bottom w:val="single" w:sz="6" w:space="0" w:color="auto"/>
              <w:right w:val="nil"/>
            </w:tcBorders>
          </w:tcPr>
          <w:p w14:paraId="175FF817" w14:textId="77777777" w:rsidR="002D775D" w:rsidRPr="00665B53" w:rsidDel="00ED7123" w:rsidRDefault="002D775D" w:rsidP="00B94200">
            <w:pPr>
              <w:pStyle w:val="tablehead"/>
              <w:suppressAutoHyphens/>
              <w:rPr>
                <w:del w:id="32868" w:author="Author"/>
              </w:rPr>
            </w:pPr>
            <w:del w:id="32869" w:author="Author">
              <w:r w:rsidRPr="00665B53" w:rsidDel="00ED7123">
                <w:delText>Classification</w:delText>
              </w:r>
            </w:del>
          </w:p>
        </w:tc>
        <w:tc>
          <w:tcPr>
            <w:tcW w:w="2235" w:type="dxa"/>
            <w:tcBorders>
              <w:top w:val="single" w:sz="6" w:space="0" w:color="auto"/>
              <w:left w:val="single" w:sz="6" w:space="0" w:color="auto"/>
              <w:bottom w:val="nil"/>
              <w:right w:val="single" w:sz="6" w:space="0" w:color="auto"/>
            </w:tcBorders>
          </w:tcPr>
          <w:p w14:paraId="57BD3AC2" w14:textId="77777777" w:rsidR="002D775D" w:rsidRPr="00665B53" w:rsidDel="00ED7123" w:rsidRDefault="002D775D" w:rsidP="00B94200">
            <w:pPr>
              <w:pStyle w:val="tablehead"/>
              <w:suppressAutoHyphens/>
              <w:rPr>
                <w:del w:id="32870" w:author="Author"/>
              </w:rPr>
            </w:pPr>
            <w:del w:id="32871" w:author="Author">
              <w:r w:rsidRPr="00665B53" w:rsidDel="00ED7123">
                <w:delText>Secondary Factor</w:delText>
              </w:r>
            </w:del>
          </w:p>
        </w:tc>
        <w:tc>
          <w:tcPr>
            <w:tcW w:w="2235" w:type="dxa"/>
            <w:tcBorders>
              <w:top w:val="single" w:sz="6" w:space="0" w:color="auto"/>
              <w:left w:val="nil"/>
              <w:bottom w:val="nil"/>
              <w:right w:val="single" w:sz="6" w:space="0" w:color="auto"/>
            </w:tcBorders>
          </w:tcPr>
          <w:p w14:paraId="11840B5B" w14:textId="77777777" w:rsidR="002D775D" w:rsidRPr="00665B53" w:rsidDel="00ED7123" w:rsidRDefault="002D775D" w:rsidP="00B94200">
            <w:pPr>
              <w:pStyle w:val="tablehead"/>
              <w:suppressAutoHyphens/>
              <w:rPr>
                <w:del w:id="32872" w:author="Author"/>
              </w:rPr>
            </w:pPr>
            <w:del w:id="32873" w:author="Author">
              <w:r w:rsidRPr="00665B53" w:rsidDel="00ED7123">
                <w:delText>Code</w:delText>
              </w:r>
            </w:del>
          </w:p>
        </w:tc>
      </w:tr>
      <w:tr w:rsidR="002D775D" w:rsidRPr="00665B53" w:rsidDel="00ED7123" w14:paraId="748B28E6" w14:textId="77777777" w:rsidTr="00B94200">
        <w:trPr>
          <w:cantSplit/>
          <w:trHeight w:val="190"/>
          <w:del w:id="32874" w:author="Author"/>
        </w:trPr>
        <w:tc>
          <w:tcPr>
            <w:tcW w:w="200" w:type="dxa"/>
            <w:tcBorders>
              <w:top w:val="nil"/>
              <w:left w:val="nil"/>
              <w:bottom w:val="nil"/>
              <w:right w:val="nil"/>
            </w:tcBorders>
          </w:tcPr>
          <w:p w14:paraId="50840072" w14:textId="77777777" w:rsidR="002D775D" w:rsidRPr="00665B53" w:rsidDel="00ED7123" w:rsidRDefault="002D775D" w:rsidP="00B94200">
            <w:pPr>
              <w:pStyle w:val="tabletext11"/>
              <w:suppressAutoHyphens/>
              <w:rPr>
                <w:del w:id="32875" w:author="Author"/>
              </w:rPr>
            </w:pPr>
          </w:p>
        </w:tc>
        <w:tc>
          <w:tcPr>
            <w:tcW w:w="5610" w:type="dxa"/>
            <w:tcBorders>
              <w:top w:val="single" w:sz="6" w:space="0" w:color="auto"/>
              <w:left w:val="single" w:sz="6" w:space="0" w:color="auto"/>
              <w:bottom w:val="nil"/>
              <w:right w:val="nil"/>
            </w:tcBorders>
          </w:tcPr>
          <w:p w14:paraId="7311FE76" w14:textId="77777777" w:rsidR="002D775D" w:rsidRPr="00665B53" w:rsidDel="00ED7123" w:rsidRDefault="002D775D" w:rsidP="00B94200">
            <w:pPr>
              <w:pStyle w:val="tabletext11"/>
              <w:suppressAutoHyphens/>
              <w:rPr>
                <w:del w:id="32876" w:author="Author"/>
              </w:rPr>
            </w:pPr>
            <w:del w:id="32877" w:author="Author">
              <w:r w:rsidRPr="00665B53" w:rsidDel="00ED7123">
                <w:rPr>
                  <w:b/>
                </w:rPr>
                <w:delText>a.</w:delText>
              </w:r>
              <w:r w:rsidRPr="00665B53" w:rsidDel="00ED7123">
                <w:delText xml:space="preserve"> Auto Dismantlers</w:delText>
              </w:r>
            </w:del>
          </w:p>
        </w:tc>
        <w:tc>
          <w:tcPr>
            <w:tcW w:w="2235" w:type="dxa"/>
            <w:tcBorders>
              <w:top w:val="single" w:sz="6" w:space="0" w:color="auto"/>
              <w:left w:val="single" w:sz="6" w:space="0" w:color="auto"/>
              <w:bottom w:val="nil"/>
              <w:right w:val="single" w:sz="6" w:space="0" w:color="auto"/>
            </w:tcBorders>
          </w:tcPr>
          <w:p w14:paraId="145BE809" w14:textId="77777777" w:rsidR="002D775D" w:rsidRPr="00665B53" w:rsidDel="00ED7123" w:rsidRDefault="002D775D" w:rsidP="00B94200">
            <w:pPr>
              <w:pStyle w:val="tabletext11"/>
              <w:suppressAutoHyphens/>
              <w:jc w:val="center"/>
              <w:rPr>
                <w:del w:id="32878" w:author="Author"/>
              </w:rPr>
            </w:pPr>
            <w:del w:id="32879" w:author="Author">
              <w:r w:rsidRPr="00665B53" w:rsidDel="00ED7123">
                <w:delText>+0.30</w:delText>
              </w:r>
            </w:del>
          </w:p>
        </w:tc>
        <w:tc>
          <w:tcPr>
            <w:tcW w:w="2235" w:type="dxa"/>
            <w:tcBorders>
              <w:top w:val="single" w:sz="6" w:space="0" w:color="auto"/>
              <w:left w:val="nil"/>
              <w:bottom w:val="nil"/>
              <w:right w:val="single" w:sz="6" w:space="0" w:color="auto"/>
            </w:tcBorders>
          </w:tcPr>
          <w:p w14:paraId="24E15BCA" w14:textId="77777777" w:rsidR="002D775D" w:rsidRPr="00665B53" w:rsidDel="00ED7123" w:rsidRDefault="002D775D" w:rsidP="00B94200">
            <w:pPr>
              <w:pStyle w:val="tabletext11"/>
              <w:suppressAutoHyphens/>
              <w:jc w:val="center"/>
              <w:rPr>
                <w:del w:id="32880" w:author="Author"/>
              </w:rPr>
            </w:pPr>
            <w:del w:id="32881" w:author="Author">
              <w:r w:rsidRPr="00665B53" w:rsidDel="00ED7123">
                <w:delText>– – – 51</w:delText>
              </w:r>
            </w:del>
          </w:p>
        </w:tc>
      </w:tr>
      <w:tr w:rsidR="002D775D" w:rsidRPr="00665B53" w:rsidDel="00ED7123" w14:paraId="4AD55D9F" w14:textId="77777777" w:rsidTr="00B94200">
        <w:trPr>
          <w:cantSplit/>
          <w:trHeight w:val="190"/>
          <w:del w:id="32882" w:author="Author"/>
        </w:trPr>
        <w:tc>
          <w:tcPr>
            <w:tcW w:w="200" w:type="dxa"/>
            <w:tcBorders>
              <w:top w:val="nil"/>
              <w:left w:val="nil"/>
              <w:bottom w:val="nil"/>
              <w:right w:val="nil"/>
            </w:tcBorders>
          </w:tcPr>
          <w:p w14:paraId="19ACFB90" w14:textId="77777777" w:rsidR="002D775D" w:rsidRPr="00665B53" w:rsidDel="00ED7123" w:rsidRDefault="002D775D" w:rsidP="00B94200">
            <w:pPr>
              <w:pStyle w:val="tabletext11"/>
              <w:suppressAutoHyphens/>
              <w:rPr>
                <w:del w:id="32883" w:author="Author"/>
              </w:rPr>
            </w:pPr>
          </w:p>
        </w:tc>
        <w:tc>
          <w:tcPr>
            <w:tcW w:w="5610" w:type="dxa"/>
            <w:tcBorders>
              <w:top w:val="nil"/>
              <w:left w:val="single" w:sz="6" w:space="0" w:color="auto"/>
              <w:bottom w:val="nil"/>
              <w:right w:val="nil"/>
            </w:tcBorders>
          </w:tcPr>
          <w:p w14:paraId="1C3B8E78" w14:textId="77777777" w:rsidR="002D775D" w:rsidRPr="00665B53" w:rsidDel="00ED7123" w:rsidRDefault="002D775D" w:rsidP="00B94200">
            <w:pPr>
              <w:pStyle w:val="tabletext11"/>
              <w:suppressAutoHyphens/>
              <w:rPr>
                <w:del w:id="32884" w:author="Author"/>
              </w:rPr>
            </w:pPr>
          </w:p>
        </w:tc>
        <w:tc>
          <w:tcPr>
            <w:tcW w:w="2235" w:type="dxa"/>
            <w:tcBorders>
              <w:top w:val="nil"/>
              <w:left w:val="single" w:sz="6" w:space="0" w:color="auto"/>
              <w:bottom w:val="nil"/>
              <w:right w:val="single" w:sz="6" w:space="0" w:color="auto"/>
            </w:tcBorders>
          </w:tcPr>
          <w:p w14:paraId="33D54C30" w14:textId="77777777" w:rsidR="002D775D" w:rsidRPr="00665B53" w:rsidDel="00ED7123" w:rsidRDefault="002D775D" w:rsidP="00B94200">
            <w:pPr>
              <w:pStyle w:val="tabletext11"/>
              <w:suppressAutoHyphens/>
              <w:jc w:val="center"/>
              <w:rPr>
                <w:del w:id="32885" w:author="Author"/>
              </w:rPr>
            </w:pPr>
          </w:p>
        </w:tc>
        <w:tc>
          <w:tcPr>
            <w:tcW w:w="2235" w:type="dxa"/>
            <w:tcBorders>
              <w:top w:val="nil"/>
              <w:left w:val="nil"/>
              <w:bottom w:val="nil"/>
              <w:right w:val="single" w:sz="6" w:space="0" w:color="auto"/>
            </w:tcBorders>
          </w:tcPr>
          <w:p w14:paraId="18D8A8ED" w14:textId="77777777" w:rsidR="002D775D" w:rsidRPr="00665B53" w:rsidDel="00ED7123" w:rsidRDefault="002D775D" w:rsidP="00B94200">
            <w:pPr>
              <w:pStyle w:val="tabletext11"/>
              <w:suppressAutoHyphens/>
              <w:jc w:val="center"/>
              <w:rPr>
                <w:del w:id="32886" w:author="Author"/>
              </w:rPr>
            </w:pPr>
          </w:p>
        </w:tc>
      </w:tr>
      <w:tr w:rsidR="002D775D" w:rsidRPr="00665B53" w:rsidDel="00ED7123" w14:paraId="0D1D655D" w14:textId="77777777" w:rsidTr="00B94200">
        <w:trPr>
          <w:cantSplit/>
          <w:trHeight w:val="190"/>
          <w:del w:id="32887" w:author="Author"/>
        </w:trPr>
        <w:tc>
          <w:tcPr>
            <w:tcW w:w="200" w:type="dxa"/>
            <w:tcBorders>
              <w:top w:val="nil"/>
              <w:left w:val="nil"/>
              <w:bottom w:val="nil"/>
              <w:right w:val="nil"/>
            </w:tcBorders>
          </w:tcPr>
          <w:p w14:paraId="76756836" w14:textId="77777777" w:rsidR="002D775D" w:rsidRPr="00665B53" w:rsidDel="00ED7123" w:rsidRDefault="002D775D" w:rsidP="00B94200">
            <w:pPr>
              <w:pStyle w:val="tabletext11"/>
              <w:suppressAutoHyphens/>
              <w:rPr>
                <w:del w:id="32888" w:author="Author"/>
              </w:rPr>
            </w:pPr>
          </w:p>
        </w:tc>
        <w:tc>
          <w:tcPr>
            <w:tcW w:w="5610" w:type="dxa"/>
            <w:tcBorders>
              <w:top w:val="nil"/>
              <w:left w:val="single" w:sz="6" w:space="0" w:color="auto"/>
              <w:bottom w:val="nil"/>
              <w:right w:val="nil"/>
            </w:tcBorders>
          </w:tcPr>
          <w:p w14:paraId="112BDC73" w14:textId="77777777" w:rsidR="002D775D" w:rsidRPr="00665B53" w:rsidDel="00ED7123" w:rsidRDefault="002D775D" w:rsidP="00B94200">
            <w:pPr>
              <w:pStyle w:val="tabletext11"/>
              <w:suppressAutoHyphens/>
              <w:rPr>
                <w:del w:id="32889" w:author="Author"/>
              </w:rPr>
            </w:pPr>
            <w:del w:id="32890" w:author="Author">
              <w:r w:rsidRPr="00665B53" w:rsidDel="00ED7123">
                <w:rPr>
                  <w:b/>
                </w:rPr>
                <w:delText>b.</w:delText>
              </w:r>
              <w:r w:rsidRPr="00665B53" w:rsidDel="00ED7123">
                <w:delText xml:space="preserve"> Building Wrecking Operators</w:delText>
              </w:r>
            </w:del>
          </w:p>
        </w:tc>
        <w:tc>
          <w:tcPr>
            <w:tcW w:w="2235" w:type="dxa"/>
            <w:tcBorders>
              <w:top w:val="nil"/>
              <w:left w:val="single" w:sz="6" w:space="0" w:color="auto"/>
              <w:bottom w:val="nil"/>
              <w:right w:val="single" w:sz="6" w:space="0" w:color="auto"/>
            </w:tcBorders>
          </w:tcPr>
          <w:p w14:paraId="5AB4F2EE" w14:textId="77777777" w:rsidR="002D775D" w:rsidRPr="00665B53" w:rsidDel="00ED7123" w:rsidRDefault="002D775D" w:rsidP="00B94200">
            <w:pPr>
              <w:pStyle w:val="tabletext11"/>
              <w:suppressAutoHyphens/>
              <w:jc w:val="center"/>
              <w:rPr>
                <w:del w:id="32891" w:author="Author"/>
              </w:rPr>
            </w:pPr>
            <w:del w:id="32892" w:author="Author">
              <w:r w:rsidRPr="00665B53" w:rsidDel="00ED7123">
                <w:delText>+0.30</w:delText>
              </w:r>
            </w:del>
          </w:p>
        </w:tc>
        <w:tc>
          <w:tcPr>
            <w:tcW w:w="2235" w:type="dxa"/>
            <w:tcBorders>
              <w:top w:val="nil"/>
              <w:left w:val="nil"/>
              <w:bottom w:val="nil"/>
              <w:right w:val="single" w:sz="6" w:space="0" w:color="auto"/>
            </w:tcBorders>
          </w:tcPr>
          <w:p w14:paraId="6AD8756A" w14:textId="77777777" w:rsidR="002D775D" w:rsidRPr="00665B53" w:rsidDel="00ED7123" w:rsidRDefault="002D775D" w:rsidP="00B94200">
            <w:pPr>
              <w:pStyle w:val="tabletext11"/>
              <w:suppressAutoHyphens/>
              <w:jc w:val="center"/>
              <w:rPr>
                <w:del w:id="32893" w:author="Author"/>
              </w:rPr>
            </w:pPr>
            <w:del w:id="32894" w:author="Author">
              <w:r w:rsidRPr="00665B53" w:rsidDel="00ED7123">
                <w:delText>– – – 52</w:delText>
              </w:r>
            </w:del>
          </w:p>
        </w:tc>
      </w:tr>
      <w:tr w:rsidR="002D775D" w:rsidRPr="00665B53" w:rsidDel="00ED7123" w14:paraId="51E983F5" w14:textId="77777777" w:rsidTr="00B94200">
        <w:trPr>
          <w:cantSplit/>
          <w:trHeight w:val="190"/>
          <w:del w:id="32895" w:author="Author"/>
        </w:trPr>
        <w:tc>
          <w:tcPr>
            <w:tcW w:w="200" w:type="dxa"/>
            <w:tcBorders>
              <w:top w:val="nil"/>
              <w:left w:val="nil"/>
              <w:bottom w:val="nil"/>
              <w:right w:val="nil"/>
            </w:tcBorders>
          </w:tcPr>
          <w:p w14:paraId="3BC64C05" w14:textId="77777777" w:rsidR="002D775D" w:rsidRPr="00665B53" w:rsidDel="00ED7123" w:rsidRDefault="002D775D" w:rsidP="00B94200">
            <w:pPr>
              <w:pStyle w:val="tabletext11"/>
              <w:suppressAutoHyphens/>
              <w:rPr>
                <w:del w:id="32896" w:author="Author"/>
              </w:rPr>
            </w:pPr>
          </w:p>
        </w:tc>
        <w:tc>
          <w:tcPr>
            <w:tcW w:w="5610" w:type="dxa"/>
            <w:tcBorders>
              <w:top w:val="nil"/>
              <w:left w:val="single" w:sz="6" w:space="0" w:color="auto"/>
              <w:bottom w:val="nil"/>
              <w:right w:val="nil"/>
            </w:tcBorders>
          </w:tcPr>
          <w:p w14:paraId="415F2E3D" w14:textId="77777777" w:rsidR="002D775D" w:rsidRPr="00665B53" w:rsidDel="00ED7123" w:rsidRDefault="002D775D" w:rsidP="00B94200">
            <w:pPr>
              <w:pStyle w:val="tabletext11"/>
              <w:suppressAutoHyphens/>
              <w:rPr>
                <w:del w:id="32897" w:author="Author"/>
              </w:rPr>
            </w:pPr>
          </w:p>
        </w:tc>
        <w:tc>
          <w:tcPr>
            <w:tcW w:w="2235" w:type="dxa"/>
            <w:tcBorders>
              <w:top w:val="nil"/>
              <w:left w:val="single" w:sz="6" w:space="0" w:color="auto"/>
              <w:bottom w:val="nil"/>
              <w:right w:val="single" w:sz="6" w:space="0" w:color="auto"/>
            </w:tcBorders>
          </w:tcPr>
          <w:p w14:paraId="7B7DAC81" w14:textId="77777777" w:rsidR="002D775D" w:rsidRPr="00665B53" w:rsidDel="00ED7123" w:rsidRDefault="002D775D" w:rsidP="00B94200">
            <w:pPr>
              <w:pStyle w:val="tabletext11"/>
              <w:suppressAutoHyphens/>
              <w:jc w:val="center"/>
              <w:rPr>
                <w:del w:id="32898" w:author="Author"/>
              </w:rPr>
            </w:pPr>
          </w:p>
        </w:tc>
        <w:tc>
          <w:tcPr>
            <w:tcW w:w="2235" w:type="dxa"/>
            <w:tcBorders>
              <w:top w:val="nil"/>
              <w:left w:val="nil"/>
              <w:bottom w:val="nil"/>
              <w:right w:val="single" w:sz="6" w:space="0" w:color="auto"/>
            </w:tcBorders>
          </w:tcPr>
          <w:p w14:paraId="1F4FC29B" w14:textId="77777777" w:rsidR="002D775D" w:rsidRPr="00665B53" w:rsidDel="00ED7123" w:rsidRDefault="002D775D" w:rsidP="00B94200">
            <w:pPr>
              <w:pStyle w:val="tabletext11"/>
              <w:suppressAutoHyphens/>
              <w:jc w:val="center"/>
              <w:rPr>
                <w:del w:id="32899" w:author="Author"/>
              </w:rPr>
            </w:pPr>
          </w:p>
        </w:tc>
      </w:tr>
      <w:tr w:rsidR="002D775D" w:rsidRPr="00665B53" w:rsidDel="00ED7123" w14:paraId="0478EAEA" w14:textId="77777777" w:rsidTr="00B94200">
        <w:trPr>
          <w:cantSplit/>
          <w:trHeight w:val="190"/>
          <w:del w:id="32900" w:author="Author"/>
        </w:trPr>
        <w:tc>
          <w:tcPr>
            <w:tcW w:w="200" w:type="dxa"/>
            <w:tcBorders>
              <w:top w:val="nil"/>
              <w:left w:val="nil"/>
              <w:bottom w:val="nil"/>
              <w:right w:val="nil"/>
            </w:tcBorders>
          </w:tcPr>
          <w:p w14:paraId="06782B12" w14:textId="77777777" w:rsidR="002D775D" w:rsidRPr="00665B53" w:rsidDel="00ED7123" w:rsidRDefault="002D775D" w:rsidP="00B94200">
            <w:pPr>
              <w:pStyle w:val="tabletext11"/>
              <w:suppressAutoHyphens/>
              <w:rPr>
                <w:del w:id="32901" w:author="Author"/>
              </w:rPr>
            </w:pPr>
          </w:p>
        </w:tc>
        <w:tc>
          <w:tcPr>
            <w:tcW w:w="5610" w:type="dxa"/>
            <w:tcBorders>
              <w:top w:val="nil"/>
              <w:left w:val="single" w:sz="6" w:space="0" w:color="auto"/>
              <w:bottom w:val="nil"/>
              <w:right w:val="nil"/>
            </w:tcBorders>
          </w:tcPr>
          <w:p w14:paraId="4B18F594" w14:textId="77777777" w:rsidR="002D775D" w:rsidRPr="00665B53" w:rsidDel="00ED7123" w:rsidRDefault="002D775D" w:rsidP="00B94200">
            <w:pPr>
              <w:pStyle w:val="tabletext11"/>
              <w:suppressAutoHyphens/>
              <w:rPr>
                <w:del w:id="32902" w:author="Author"/>
              </w:rPr>
            </w:pPr>
            <w:del w:id="32903" w:author="Author">
              <w:r w:rsidRPr="00665B53" w:rsidDel="00ED7123">
                <w:rPr>
                  <w:b/>
                </w:rPr>
                <w:delText>c.</w:delText>
              </w:r>
              <w:r w:rsidRPr="00665B53" w:rsidDel="00ED7123">
                <w:delText xml:space="preserve"> Garbage</w:delText>
              </w:r>
            </w:del>
          </w:p>
        </w:tc>
        <w:tc>
          <w:tcPr>
            <w:tcW w:w="2235" w:type="dxa"/>
            <w:tcBorders>
              <w:top w:val="nil"/>
              <w:left w:val="single" w:sz="6" w:space="0" w:color="auto"/>
              <w:bottom w:val="nil"/>
              <w:right w:val="single" w:sz="6" w:space="0" w:color="auto"/>
            </w:tcBorders>
          </w:tcPr>
          <w:p w14:paraId="179216C5" w14:textId="77777777" w:rsidR="002D775D" w:rsidRPr="00665B53" w:rsidDel="00ED7123" w:rsidRDefault="002D775D" w:rsidP="00B94200">
            <w:pPr>
              <w:pStyle w:val="tabletext11"/>
              <w:suppressAutoHyphens/>
              <w:jc w:val="center"/>
              <w:rPr>
                <w:del w:id="32904" w:author="Author"/>
              </w:rPr>
            </w:pPr>
            <w:del w:id="32905" w:author="Author">
              <w:r w:rsidRPr="00665B53" w:rsidDel="00ED7123">
                <w:delText>+0.30</w:delText>
              </w:r>
            </w:del>
          </w:p>
        </w:tc>
        <w:tc>
          <w:tcPr>
            <w:tcW w:w="2235" w:type="dxa"/>
            <w:tcBorders>
              <w:top w:val="nil"/>
              <w:left w:val="nil"/>
              <w:bottom w:val="nil"/>
              <w:right w:val="single" w:sz="6" w:space="0" w:color="auto"/>
            </w:tcBorders>
          </w:tcPr>
          <w:p w14:paraId="5A803B89" w14:textId="77777777" w:rsidR="002D775D" w:rsidRPr="00665B53" w:rsidDel="00ED7123" w:rsidRDefault="002D775D" w:rsidP="00B94200">
            <w:pPr>
              <w:pStyle w:val="tabletext11"/>
              <w:suppressAutoHyphens/>
              <w:jc w:val="center"/>
              <w:rPr>
                <w:del w:id="32906" w:author="Author"/>
              </w:rPr>
            </w:pPr>
            <w:del w:id="32907" w:author="Author">
              <w:r w:rsidRPr="00665B53" w:rsidDel="00ED7123">
                <w:delText>– – – 53</w:delText>
              </w:r>
            </w:del>
          </w:p>
        </w:tc>
      </w:tr>
      <w:tr w:rsidR="002D775D" w:rsidRPr="00665B53" w:rsidDel="00ED7123" w14:paraId="64A84175" w14:textId="77777777" w:rsidTr="00B94200">
        <w:trPr>
          <w:cantSplit/>
          <w:trHeight w:val="190"/>
          <w:del w:id="32908" w:author="Author"/>
        </w:trPr>
        <w:tc>
          <w:tcPr>
            <w:tcW w:w="200" w:type="dxa"/>
            <w:tcBorders>
              <w:top w:val="nil"/>
              <w:left w:val="nil"/>
              <w:bottom w:val="nil"/>
              <w:right w:val="nil"/>
            </w:tcBorders>
          </w:tcPr>
          <w:p w14:paraId="2DD8B4F4" w14:textId="77777777" w:rsidR="002D775D" w:rsidRPr="00665B53" w:rsidDel="00ED7123" w:rsidRDefault="002D775D" w:rsidP="00B94200">
            <w:pPr>
              <w:pStyle w:val="tabletext11"/>
              <w:suppressAutoHyphens/>
              <w:rPr>
                <w:del w:id="32909" w:author="Author"/>
              </w:rPr>
            </w:pPr>
          </w:p>
        </w:tc>
        <w:tc>
          <w:tcPr>
            <w:tcW w:w="5610" w:type="dxa"/>
            <w:tcBorders>
              <w:top w:val="nil"/>
              <w:left w:val="single" w:sz="6" w:space="0" w:color="auto"/>
              <w:bottom w:val="nil"/>
              <w:right w:val="nil"/>
            </w:tcBorders>
          </w:tcPr>
          <w:p w14:paraId="6DA2B2FA" w14:textId="77777777" w:rsidR="002D775D" w:rsidRPr="00665B53" w:rsidDel="00ED7123" w:rsidRDefault="002D775D" w:rsidP="00B94200">
            <w:pPr>
              <w:pStyle w:val="tabletext11"/>
              <w:suppressAutoHyphens/>
              <w:rPr>
                <w:del w:id="32910" w:author="Author"/>
                <w:b/>
              </w:rPr>
            </w:pPr>
          </w:p>
        </w:tc>
        <w:tc>
          <w:tcPr>
            <w:tcW w:w="2235" w:type="dxa"/>
            <w:tcBorders>
              <w:top w:val="nil"/>
              <w:left w:val="single" w:sz="6" w:space="0" w:color="auto"/>
              <w:bottom w:val="nil"/>
              <w:right w:val="single" w:sz="6" w:space="0" w:color="auto"/>
            </w:tcBorders>
          </w:tcPr>
          <w:p w14:paraId="15B925D2" w14:textId="77777777" w:rsidR="002D775D" w:rsidRPr="00665B53" w:rsidDel="00ED7123" w:rsidRDefault="002D775D" w:rsidP="00B94200">
            <w:pPr>
              <w:pStyle w:val="tabletext11"/>
              <w:suppressAutoHyphens/>
              <w:jc w:val="center"/>
              <w:rPr>
                <w:del w:id="32911" w:author="Author"/>
              </w:rPr>
            </w:pPr>
          </w:p>
        </w:tc>
        <w:tc>
          <w:tcPr>
            <w:tcW w:w="2235" w:type="dxa"/>
            <w:tcBorders>
              <w:top w:val="nil"/>
              <w:left w:val="nil"/>
              <w:bottom w:val="nil"/>
              <w:right w:val="single" w:sz="6" w:space="0" w:color="auto"/>
            </w:tcBorders>
          </w:tcPr>
          <w:p w14:paraId="7AECACA5" w14:textId="77777777" w:rsidR="002D775D" w:rsidRPr="00665B53" w:rsidDel="00ED7123" w:rsidRDefault="002D775D" w:rsidP="00B94200">
            <w:pPr>
              <w:pStyle w:val="tabletext11"/>
              <w:suppressAutoHyphens/>
              <w:jc w:val="center"/>
              <w:rPr>
                <w:del w:id="32912" w:author="Author"/>
              </w:rPr>
            </w:pPr>
          </w:p>
        </w:tc>
      </w:tr>
      <w:tr w:rsidR="002D775D" w:rsidRPr="00665B53" w:rsidDel="00ED7123" w14:paraId="089266DF" w14:textId="77777777" w:rsidTr="00B94200">
        <w:trPr>
          <w:cantSplit/>
          <w:trHeight w:val="190"/>
          <w:del w:id="32913" w:author="Author"/>
        </w:trPr>
        <w:tc>
          <w:tcPr>
            <w:tcW w:w="200" w:type="dxa"/>
            <w:tcBorders>
              <w:top w:val="nil"/>
              <w:left w:val="nil"/>
              <w:bottom w:val="nil"/>
              <w:right w:val="nil"/>
            </w:tcBorders>
          </w:tcPr>
          <w:p w14:paraId="25E407BD" w14:textId="77777777" w:rsidR="002D775D" w:rsidRPr="00665B53" w:rsidDel="00ED7123" w:rsidRDefault="002D775D" w:rsidP="00B94200">
            <w:pPr>
              <w:pStyle w:val="tabletext11"/>
              <w:suppressAutoHyphens/>
              <w:rPr>
                <w:del w:id="32914" w:author="Author"/>
              </w:rPr>
            </w:pPr>
          </w:p>
        </w:tc>
        <w:tc>
          <w:tcPr>
            <w:tcW w:w="5610" w:type="dxa"/>
            <w:tcBorders>
              <w:top w:val="nil"/>
              <w:left w:val="single" w:sz="6" w:space="0" w:color="auto"/>
              <w:bottom w:val="nil"/>
              <w:right w:val="nil"/>
            </w:tcBorders>
          </w:tcPr>
          <w:p w14:paraId="38099628" w14:textId="77777777" w:rsidR="002D775D" w:rsidRPr="00665B53" w:rsidDel="00ED7123" w:rsidRDefault="002D775D" w:rsidP="00B94200">
            <w:pPr>
              <w:pStyle w:val="tabletext11"/>
              <w:suppressAutoHyphens/>
              <w:rPr>
                <w:del w:id="32915" w:author="Author"/>
                <w:b/>
              </w:rPr>
            </w:pPr>
            <w:del w:id="32916" w:author="Author">
              <w:r w:rsidRPr="00665B53" w:rsidDel="00ED7123">
                <w:rPr>
                  <w:b/>
                </w:rPr>
                <w:delText>d.</w:delText>
              </w:r>
              <w:r w:rsidRPr="00665B53" w:rsidDel="00ED7123">
                <w:delText xml:space="preserve"> Junk Dealers</w:delText>
              </w:r>
            </w:del>
          </w:p>
        </w:tc>
        <w:tc>
          <w:tcPr>
            <w:tcW w:w="2235" w:type="dxa"/>
            <w:tcBorders>
              <w:top w:val="nil"/>
              <w:left w:val="single" w:sz="6" w:space="0" w:color="auto"/>
              <w:bottom w:val="nil"/>
              <w:right w:val="single" w:sz="6" w:space="0" w:color="auto"/>
            </w:tcBorders>
          </w:tcPr>
          <w:p w14:paraId="62D254B8" w14:textId="77777777" w:rsidR="002D775D" w:rsidRPr="00665B53" w:rsidDel="00ED7123" w:rsidRDefault="002D775D" w:rsidP="00B94200">
            <w:pPr>
              <w:pStyle w:val="tabletext11"/>
              <w:suppressAutoHyphens/>
              <w:jc w:val="center"/>
              <w:rPr>
                <w:del w:id="32917" w:author="Author"/>
              </w:rPr>
            </w:pPr>
            <w:del w:id="32918" w:author="Author">
              <w:r w:rsidRPr="00665B53" w:rsidDel="00ED7123">
                <w:delText>+0.30</w:delText>
              </w:r>
            </w:del>
          </w:p>
        </w:tc>
        <w:tc>
          <w:tcPr>
            <w:tcW w:w="2235" w:type="dxa"/>
            <w:tcBorders>
              <w:top w:val="nil"/>
              <w:left w:val="nil"/>
              <w:bottom w:val="nil"/>
              <w:right w:val="single" w:sz="6" w:space="0" w:color="auto"/>
            </w:tcBorders>
          </w:tcPr>
          <w:p w14:paraId="3A090F08" w14:textId="77777777" w:rsidR="002D775D" w:rsidRPr="00665B53" w:rsidDel="00ED7123" w:rsidRDefault="002D775D" w:rsidP="00B94200">
            <w:pPr>
              <w:pStyle w:val="tabletext11"/>
              <w:suppressAutoHyphens/>
              <w:jc w:val="center"/>
              <w:rPr>
                <w:del w:id="32919" w:author="Author"/>
              </w:rPr>
            </w:pPr>
            <w:del w:id="32920" w:author="Author">
              <w:r w:rsidRPr="00665B53" w:rsidDel="00ED7123">
                <w:delText>– – – 54</w:delText>
              </w:r>
            </w:del>
          </w:p>
        </w:tc>
      </w:tr>
      <w:tr w:rsidR="002D775D" w:rsidRPr="00665B53" w:rsidDel="00ED7123" w14:paraId="3F4621C8" w14:textId="77777777" w:rsidTr="00B94200">
        <w:trPr>
          <w:cantSplit/>
          <w:trHeight w:val="190"/>
          <w:del w:id="32921" w:author="Author"/>
        </w:trPr>
        <w:tc>
          <w:tcPr>
            <w:tcW w:w="200" w:type="dxa"/>
            <w:tcBorders>
              <w:top w:val="nil"/>
              <w:left w:val="nil"/>
              <w:bottom w:val="nil"/>
              <w:right w:val="nil"/>
            </w:tcBorders>
          </w:tcPr>
          <w:p w14:paraId="73813EFE" w14:textId="77777777" w:rsidR="002D775D" w:rsidRPr="00665B53" w:rsidDel="00ED7123" w:rsidRDefault="002D775D" w:rsidP="00B94200">
            <w:pPr>
              <w:pStyle w:val="tabletext11"/>
              <w:suppressAutoHyphens/>
              <w:rPr>
                <w:del w:id="32922" w:author="Author"/>
              </w:rPr>
            </w:pPr>
          </w:p>
        </w:tc>
        <w:tc>
          <w:tcPr>
            <w:tcW w:w="5610" w:type="dxa"/>
            <w:tcBorders>
              <w:top w:val="nil"/>
              <w:left w:val="single" w:sz="6" w:space="0" w:color="auto"/>
              <w:bottom w:val="nil"/>
              <w:right w:val="nil"/>
            </w:tcBorders>
          </w:tcPr>
          <w:p w14:paraId="405A8924" w14:textId="77777777" w:rsidR="002D775D" w:rsidRPr="00665B53" w:rsidDel="00ED7123" w:rsidRDefault="002D775D" w:rsidP="00B94200">
            <w:pPr>
              <w:pStyle w:val="tabletext11"/>
              <w:suppressAutoHyphens/>
              <w:rPr>
                <w:del w:id="32923" w:author="Author"/>
                <w:b/>
              </w:rPr>
            </w:pPr>
          </w:p>
        </w:tc>
        <w:tc>
          <w:tcPr>
            <w:tcW w:w="2235" w:type="dxa"/>
            <w:tcBorders>
              <w:top w:val="nil"/>
              <w:left w:val="single" w:sz="6" w:space="0" w:color="auto"/>
              <w:bottom w:val="nil"/>
              <w:right w:val="single" w:sz="6" w:space="0" w:color="auto"/>
            </w:tcBorders>
          </w:tcPr>
          <w:p w14:paraId="6C4BEF16" w14:textId="77777777" w:rsidR="002D775D" w:rsidRPr="00665B53" w:rsidDel="00ED7123" w:rsidRDefault="002D775D" w:rsidP="00B94200">
            <w:pPr>
              <w:pStyle w:val="tabletext11"/>
              <w:suppressAutoHyphens/>
              <w:jc w:val="center"/>
              <w:rPr>
                <w:del w:id="32924" w:author="Author"/>
              </w:rPr>
            </w:pPr>
          </w:p>
        </w:tc>
        <w:tc>
          <w:tcPr>
            <w:tcW w:w="2235" w:type="dxa"/>
            <w:tcBorders>
              <w:top w:val="nil"/>
              <w:left w:val="nil"/>
              <w:bottom w:val="nil"/>
              <w:right w:val="single" w:sz="6" w:space="0" w:color="auto"/>
            </w:tcBorders>
          </w:tcPr>
          <w:p w14:paraId="382003FF" w14:textId="77777777" w:rsidR="002D775D" w:rsidRPr="00665B53" w:rsidDel="00ED7123" w:rsidRDefault="002D775D" w:rsidP="00B94200">
            <w:pPr>
              <w:pStyle w:val="tabletext11"/>
              <w:suppressAutoHyphens/>
              <w:jc w:val="center"/>
              <w:rPr>
                <w:del w:id="32925" w:author="Author"/>
              </w:rPr>
            </w:pPr>
          </w:p>
        </w:tc>
      </w:tr>
      <w:tr w:rsidR="002D775D" w:rsidRPr="00665B53" w:rsidDel="00ED7123" w14:paraId="48940846" w14:textId="77777777" w:rsidTr="00B94200">
        <w:trPr>
          <w:cantSplit/>
          <w:trHeight w:val="190"/>
          <w:del w:id="32926" w:author="Author"/>
        </w:trPr>
        <w:tc>
          <w:tcPr>
            <w:tcW w:w="200" w:type="dxa"/>
            <w:tcBorders>
              <w:top w:val="nil"/>
              <w:left w:val="nil"/>
              <w:bottom w:val="nil"/>
              <w:right w:val="nil"/>
            </w:tcBorders>
          </w:tcPr>
          <w:p w14:paraId="008ACED3" w14:textId="77777777" w:rsidR="002D775D" w:rsidRPr="00665B53" w:rsidDel="00ED7123" w:rsidRDefault="002D775D" w:rsidP="00B94200">
            <w:pPr>
              <w:pStyle w:val="tabletext11"/>
              <w:suppressAutoHyphens/>
              <w:rPr>
                <w:del w:id="32927" w:author="Author"/>
              </w:rPr>
            </w:pPr>
          </w:p>
        </w:tc>
        <w:tc>
          <w:tcPr>
            <w:tcW w:w="5610" w:type="dxa"/>
            <w:tcBorders>
              <w:top w:val="nil"/>
              <w:left w:val="single" w:sz="6" w:space="0" w:color="auto"/>
              <w:bottom w:val="single" w:sz="6" w:space="0" w:color="auto"/>
              <w:right w:val="nil"/>
            </w:tcBorders>
          </w:tcPr>
          <w:p w14:paraId="682D2DF8" w14:textId="77777777" w:rsidR="002D775D" w:rsidRPr="00665B53" w:rsidDel="00ED7123" w:rsidRDefault="002D775D" w:rsidP="00B94200">
            <w:pPr>
              <w:pStyle w:val="tabletext11"/>
              <w:suppressAutoHyphens/>
              <w:rPr>
                <w:del w:id="32928" w:author="Author"/>
                <w:b/>
              </w:rPr>
            </w:pPr>
            <w:del w:id="32929" w:author="Author">
              <w:r w:rsidRPr="00665B53" w:rsidDel="00ED7123">
                <w:rPr>
                  <w:b/>
                </w:rPr>
                <w:delText>e.</w:delText>
              </w:r>
              <w:r w:rsidRPr="00665B53" w:rsidDel="00ED7123">
                <w:delText xml:space="preserve"> All Other</w:delText>
              </w:r>
            </w:del>
          </w:p>
        </w:tc>
        <w:tc>
          <w:tcPr>
            <w:tcW w:w="2235" w:type="dxa"/>
            <w:tcBorders>
              <w:top w:val="nil"/>
              <w:left w:val="single" w:sz="6" w:space="0" w:color="auto"/>
              <w:bottom w:val="single" w:sz="6" w:space="0" w:color="auto"/>
              <w:right w:val="single" w:sz="6" w:space="0" w:color="auto"/>
            </w:tcBorders>
          </w:tcPr>
          <w:p w14:paraId="28498193" w14:textId="77777777" w:rsidR="002D775D" w:rsidRPr="00665B53" w:rsidDel="00ED7123" w:rsidRDefault="002D775D" w:rsidP="00B94200">
            <w:pPr>
              <w:pStyle w:val="tabletext11"/>
              <w:suppressAutoHyphens/>
              <w:jc w:val="center"/>
              <w:rPr>
                <w:del w:id="32930" w:author="Author"/>
              </w:rPr>
            </w:pPr>
            <w:del w:id="32931" w:author="Author">
              <w:r w:rsidRPr="00665B53" w:rsidDel="00ED7123">
                <w:delText>+0.30</w:delText>
              </w:r>
            </w:del>
          </w:p>
        </w:tc>
        <w:tc>
          <w:tcPr>
            <w:tcW w:w="2235" w:type="dxa"/>
            <w:tcBorders>
              <w:top w:val="nil"/>
              <w:left w:val="nil"/>
              <w:bottom w:val="single" w:sz="6" w:space="0" w:color="auto"/>
              <w:right w:val="single" w:sz="6" w:space="0" w:color="auto"/>
            </w:tcBorders>
          </w:tcPr>
          <w:p w14:paraId="26FCBAB9" w14:textId="77777777" w:rsidR="002D775D" w:rsidRPr="00665B53" w:rsidDel="00ED7123" w:rsidRDefault="002D775D" w:rsidP="00B94200">
            <w:pPr>
              <w:pStyle w:val="tabletext11"/>
              <w:suppressAutoHyphens/>
              <w:jc w:val="center"/>
              <w:rPr>
                <w:del w:id="32932" w:author="Author"/>
              </w:rPr>
            </w:pPr>
            <w:del w:id="32933" w:author="Author">
              <w:r w:rsidRPr="00665B53" w:rsidDel="00ED7123">
                <w:delText>– – – 59</w:delText>
              </w:r>
            </w:del>
          </w:p>
        </w:tc>
      </w:tr>
    </w:tbl>
    <w:p w14:paraId="720E40B1" w14:textId="77777777" w:rsidR="002D775D" w:rsidRPr="00665B53" w:rsidDel="00ED7123" w:rsidRDefault="002D775D" w:rsidP="001065E8">
      <w:pPr>
        <w:pStyle w:val="tablecaption"/>
        <w:suppressAutoHyphens/>
        <w:rPr>
          <w:del w:id="32934" w:author="Author"/>
        </w:rPr>
      </w:pPr>
      <w:del w:id="32935" w:author="Author">
        <w:r w:rsidRPr="00665B53" w:rsidDel="00ED7123">
          <w:delText>Table 23.C.7. Waste Disposal</w:delText>
        </w:r>
      </w:del>
    </w:p>
    <w:p w14:paraId="27D4A948" w14:textId="77777777" w:rsidR="002D775D" w:rsidRPr="00665B53" w:rsidDel="00ED7123" w:rsidRDefault="002D775D" w:rsidP="001065E8">
      <w:pPr>
        <w:pStyle w:val="isonormal"/>
        <w:suppressAutoHyphens/>
        <w:rPr>
          <w:del w:id="32936" w:author="Author"/>
        </w:rPr>
      </w:pPr>
    </w:p>
    <w:p w14:paraId="246F070D" w14:textId="77777777" w:rsidR="002D775D" w:rsidRPr="00665B53" w:rsidDel="00ED7123" w:rsidRDefault="002D775D" w:rsidP="001065E8">
      <w:pPr>
        <w:pStyle w:val="outlinehd3"/>
        <w:suppressAutoHyphens/>
        <w:rPr>
          <w:del w:id="32937" w:author="Author"/>
        </w:rPr>
      </w:pPr>
      <w:del w:id="32938" w:author="Author">
        <w:r w:rsidRPr="00665B53" w:rsidDel="00ED7123">
          <w:tab/>
          <w:delText>8.</w:delText>
        </w:r>
        <w:r w:rsidRPr="00665B53" w:rsidDel="00ED7123">
          <w:tab/>
          <w:delText>Farmers</w:delText>
        </w:r>
      </w:del>
    </w:p>
    <w:p w14:paraId="526E33AC" w14:textId="77777777" w:rsidR="002D775D" w:rsidRPr="00665B53" w:rsidDel="00ED7123" w:rsidRDefault="002D775D" w:rsidP="001065E8">
      <w:pPr>
        <w:pStyle w:val="blocktext4"/>
        <w:suppressAutoHyphens/>
        <w:rPr>
          <w:del w:id="32939" w:author="Author"/>
        </w:rPr>
      </w:pPr>
      <w:del w:id="32940" w:author="Author">
        <w:r w:rsidRPr="00665B53" w:rsidDel="00ED7123">
          <w:delText>Autos owned by a farmer, used in connection with the operation of his own farm and occasionally used to haul commodities for other farmers.</w:delText>
        </w:r>
      </w:del>
    </w:p>
    <w:p w14:paraId="68C11EEE" w14:textId="77777777" w:rsidR="002D775D" w:rsidRPr="00665B53" w:rsidDel="00ED7123" w:rsidRDefault="002D775D" w:rsidP="001065E8">
      <w:pPr>
        <w:pStyle w:val="space4"/>
        <w:suppressAutoHyphens/>
        <w:rPr>
          <w:del w:id="32941"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2D775D" w:rsidRPr="00665B53" w:rsidDel="00ED7123" w14:paraId="24B1C183" w14:textId="77777777" w:rsidTr="00B94200">
        <w:trPr>
          <w:cantSplit/>
          <w:trHeight w:val="190"/>
          <w:del w:id="32942" w:author="Author"/>
        </w:trPr>
        <w:tc>
          <w:tcPr>
            <w:tcW w:w="200" w:type="dxa"/>
            <w:tcBorders>
              <w:top w:val="nil"/>
              <w:left w:val="nil"/>
              <w:bottom w:val="nil"/>
              <w:right w:val="nil"/>
            </w:tcBorders>
          </w:tcPr>
          <w:p w14:paraId="53CC7B4F" w14:textId="77777777" w:rsidR="002D775D" w:rsidRPr="00665B53" w:rsidDel="00ED7123" w:rsidRDefault="002D775D" w:rsidP="00B94200">
            <w:pPr>
              <w:pStyle w:val="tablehead"/>
              <w:suppressAutoHyphens/>
              <w:rPr>
                <w:del w:id="32943" w:author="Author"/>
              </w:rPr>
            </w:pPr>
            <w:del w:id="32944" w:author="Author">
              <w:r w:rsidRPr="00665B53" w:rsidDel="00ED7123">
                <w:br/>
              </w:r>
            </w:del>
          </w:p>
        </w:tc>
        <w:tc>
          <w:tcPr>
            <w:tcW w:w="10080" w:type="dxa"/>
            <w:gridSpan w:val="3"/>
            <w:tcBorders>
              <w:top w:val="single" w:sz="6" w:space="0" w:color="auto"/>
              <w:left w:val="single" w:sz="6" w:space="0" w:color="auto"/>
              <w:bottom w:val="single" w:sz="6" w:space="0" w:color="auto"/>
              <w:right w:val="single" w:sz="6" w:space="0" w:color="auto"/>
            </w:tcBorders>
          </w:tcPr>
          <w:p w14:paraId="66A36049" w14:textId="77777777" w:rsidR="002D775D" w:rsidRPr="00665B53" w:rsidDel="00ED7123" w:rsidRDefault="002D775D" w:rsidP="00B94200">
            <w:pPr>
              <w:pStyle w:val="tablehead"/>
              <w:suppressAutoHyphens/>
              <w:rPr>
                <w:del w:id="32945" w:author="Author"/>
              </w:rPr>
            </w:pPr>
            <w:del w:id="32946" w:author="Author">
              <w:r w:rsidRPr="00665B53" w:rsidDel="00ED7123">
                <w:delText>Farmers</w:delText>
              </w:r>
              <w:r w:rsidRPr="00665B53" w:rsidDel="00ED7123">
                <w:br/>
                <w:delText>Secondary Factor For Other Autos (Except Trailer Types And Zone-rated Autos)</w:delText>
              </w:r>
            </w:del>
          </w:p>
        </w:tc>
      </w:tr>
      <w:tr w:rsidR="002D775D" w:rsidRPr="00665B53" w:rsidDel="00ED7123" w14:paraId="58E8FE44" w14:textId="77777777" w:rsidTr="00B94200">
        <w:trPr>
          <w:cantSplit/>
          <w:trHeight w:val="190"/>
          <w:del w:id="32947" w:author="Author"/>
        </w:trPr>
        <w:tc>
          <w:tcPr>
            <w:tcW w:w="200" w:type="dxa"/>
            <w:tcBorders>
              <w:top w:val="nil"/>
              <w:left w:val="nil"/>
              <w:bottom w:val="nil"/>
              <w:right w:val="nil"/>
            </w:tcBorders>
          </w:tcPr>
          <w:p w14:paraId="52599522" w14:textId="77777777" w:rsidR="002D775D" w:rsidRPr="00665B53" w:rsidDel="00ED7123" w:rsidRDefault="002D775D" w:rsidP="00B94200">
            <w:pPr>
              <w:pStyle w:val="tabletext11"/>
              <w:suppressAutoHyphens/>
              <w:rPr>
                <w:del w:id="32948" w:author="Author"/>
              </w:rPr>
            </w:pPr>
          </w:p>
        </w:tc>
        <w:tc>
          <w:tcPr>
            <w:tcW w:w="5610" w:type="dxa"/>
            <w:tcBorders>
              <w:top w:val="single" w:sz="6" w:space="0" w:color="auto"/>
              <w:left w:val="single" w:sz="6" w:space="0" w:color="auto"/>
              <w:bottom w:val="single" w:sz="6" w:space="0" w:color="auto"/>
              <w:right w:val="nil"/>
            </w:tcBorders>
          </w:tcPr>
          <w:p w14:paraId="51BB0B53" w14:textId="77777777" w:rsidR="002D775D" w:rsidRPr="00665B53" w:rsidDel="00ED7123" w:rsidRDefault="002D775D" w:rsidP="00B94200">
            <w:pPr>
              <w:pStyle w:val="tablehead"/>
              <w:suppressAutoHyphens/>
              <w:rPr>
                <w:del w:id="32949" w:author="Author"/>
              </w:rPr>
            </w:pPr>
            <w:del w:id="32950" w:author="Author">
              <w:r w:rsidRPr="00665B53" w:rsidDel="00ED7123">
                <w:delText>Classification</w:delText>
              </w:r>
            </w:del>
          </w:p>
        </w:tc>
        <w:tc>
          <w:tcPr>
            <w:tcW w:w="2235" w:type="dxa"/>
            <w:tcBorders>
              <w:top w:val="single" w:sz="6" w:space="0" w:color="auto"/>
              <w:left w:val="single" w:sz="6" w:space="0" w:color="auto"/>
              <w:bottom w:val="single" w:sz="6" w:space="0" w:color="auto"/>
              <w:right w:val="single" w:sz="6" w:space="0" w:color="auto"/>
            </w:tcBorders>
          </w:tcPr>
          <w:p w14:paraId="0FAE3E0E" w14:textId="77777777" w:rsidR="002D775D" w:rsidRPr="00665B53" w:rsidDel="00ED7123" w:rsidRDefault="002D775D" w:rsidP="00B94200">
            <w:pPr>
              <w:pStyle w:val="tablehead"/>
              <w:suppressAutoHyphens/>
              <w:rPr>
                <w:del w:id="32951" w:author="Author"/>
              </w:rPr>
            </w:pPr>
            <w:del w:id="32952" w:author="Author">
              <w:r w:rsidRPr="00665B53" w:rsidDel="00ED7123">
                <w:delText>Secondary Factor</w:delText>
              </w:r>
            </w:del>
          </w:p>
        </w:tc>
        <w:tc>
          <w:tcPr>
            <w:tcW w:w="2235" w:type="dxa"/>
            <w:tcBorders>
              <w:top w:val="single" w:sz="6" w:space="0" w:color="auto"/>
              <w:left w:val="nil"/>
              <w:bottom w:val="single" w:sz="6" w:space="0" w:color="auto"/>
              <w:right w:val="single" w:sz="6" w:space="0" w:color="auto"/>
            </w:tcBorders>
          </w:tcPr>
          <w:p w14:paraId="2A8F5CD4" w14:textId="77777777" w:rsidR="002D775D" w:rsidRPr="00665B53" w:rsidDel="00ED7123" w:rsidRDefault="002D775D" w:rsidP="00B94200">
            <w:pPr>
              <w:pStyle w:val="tablehead"/>
              <w:suppressAutoHyphens/>
              <w:rPr>
                <w:del w:id="32953" w:author="Author"/>
              </w:rPr>
            </w:pPr>
            <w:del w:id="32954" w:author="Author">
              <w:r w:rsidRPr="00665B53" w:rsidDel="00ED7123">
                <w:delText>Code</w:delText>
              </w:r>
            </w:del>
          </w:p>
        </w:tc>
      </w:tr>
      <w:tr w:rsidR="002D775D" w:rsidRPr="00665B53" w:rsidDel="00ED7123" w14:paraId="3818575C" w14:textId="77777777" w:rsidTr="00B94200">
        <w:trPr>
          <w:cantSplit/>
          <w:trHeight w:val="190"/>
          <w:del w:id="32955" w:author="Author"/>
        </w:trPr>
        <w:tc>
          <w:tcPr>
            <w:tcW w:w="200" w:type="dxa"/>
            <w:tcBorders>
              <w:top w:val="nil"/>
              <w:left w:val="nil"/>
              <w:bottom w:val="nil"/>
              <w:right w:val="nil"/>
            </w:tcBorders>
          </w:tcPr>
          <w:p w14:paraId="7D6F5AF4" w14:textId="77777777" w:rsidR="002D775D" w:rsidRPr="00665B53" w:rsidDel="00ED7123" w:rsidRDefault="002D775D" w:rsidP="00B94200">
            <w:pPr>
              <w:pStyle w:val="tabletext11"/>
              <w:suppressAutoHyphens/>
              <w:rPr>
                <w:del w:id="32956" w:author="Author"/>
              </w:rPr>
            </w:pPr>
            <w:del w:id="32957" w:author="Author">
              <w:r w:rsidRPr="00665B53" w:rsidDel="00ED7123">
                <w:br/>
              </w:r>
            </w:del>
          </w:p>
        </w:tc>
        <w:tc>
          <w:tcPr>
            <w:tcW w:w="5610" w:type="dxa"/>
            <w:tcBorders>
              <w:top w:val="single" w:sz="6" w:space="0" w:color="auto"/>
              <w:left w:val="single" w:sz="6" w:space="0" w:color="auto"/>
              <w:bottom w:val="nil"/>
              <w:right w:val="nil"/>
            </w:tcBorders>
          </w:tcPr>
          <w:p w14:paraId="34014431" w14:textId="77777777" w:rsidR="002D775D" w:rsidRPr="00665B53" w:rsidDel="00ED7123" w:rsidRDefault="002D775D" w:rsidP="00B94200">
            <w:pPr>
              <w:pStyle w:val="tabletext11"/>
              <w:suppressAutoHyphens/>
              <w:ind w:left="160" w:hanging="160"/>
              <w:rPr>
                <w:del w:id="32958" w:author="Author"/>
              </w:rPr>
            </w:pPr>
            <w:del w:id="32959" w:author="Author">
              <w:r w:rsidRPr="00665B53" w:rsidDel="00ED7123">
                <w:rPr>
                  <w:b/>
                </w:rPr>
                <w:delText>a.</w:delText>
              </w:r>
              <w:r w:rsidRPr="00665B53" w:rsidDel="00ED7123">
                <w:delText xml:space="preserve"> Individually Owned or Family Corp.</w:delText>
              </w:r>
              <w:r w:rsidRPr="00665B53" w:rsidDel="00ED7123">
                <w:br/>
                <w:delText xml:space="preserve"> (Other than Livestock Hauling)</w:delText>
              </w:r>
            </w:del>
          </w:p>
        </w:tc>
        <w:tc>
          <w:tcPr>
            <w:tcW w:w="2235" w:type="dxa"/>
            <w:tcBorders>
              <w:top w:val="nil"/>
              <w:left w:val="single" w:sz="6" w:space="0" w:color="auto"/>
              <w:bottom w:val="nil"/>
              <w:right w:val="single" w:sz="6" w:space="0" w:color="auto"/>
            </w:tcBorders>
          </w:tcPr>
          <w:p w14:paraId="2FA1E7E4" w14:textId="77777777" w:rsidR="002D775D" w:rsidRPr="00665B53" w:rsidDel="00ED7123" w:rsidRDefault="002D775D" w:rsidP="00B94200">
            <w:pPr>
              <w:pStyle w:val="tabletext11"/>
              <w:suppressAutoHyphens/>
              <w:jc w:val="center"/>
              <w:rPr>
                <w:del w:id="32960" w:author="Author"/>
              </w:rPr>
            </w:pPr>
            <w:del w:id="32961" w:author="Author">
              <w:r w:rsidRPr="00665B53" w:rsidDel="00ED7123">
                <w:delText>-0.50</w:delText>
              </w:r>
            </w:del>
          </w:p>
        </w:tc>
        <w:tc>
          <w:tcPr>
            <w:tcW w:w="2235" w:type="dxa"/>
            <w:tcBorders>
              <w:top w:val="nil"/>
              <w:left w:val="nil"/>
              <w:bottom w:val="nil"/>
              <w:right w:val="single" w:sz="6" w:space="0" w:color="auto"/>
            </w:tcBorders>
          </w:tcPr>
          <w:p w14:paraId="7149D25E" w14:textId="77777777" w:rsidR="002D775D" w:rsidRPr="00665B53" w:rsidDel="00ED7123" w:rsidRDefault="002D775D" w:rsidP="00B94200">
            <w:pPr>
              <w:pStyle w:val="tabletext11"/>
              <w:suppressAutoHyphens/>
              <w:jc w:val="center"/>
              <w:rPr>
                <w:del w:id="32962" w:author="Author"/>
              </w:rPr>
            </w:pPr>
            <w:del w:id="32963" w:author="Author">
              <w:r w:rsidRPr="00665B53" w:rsidDel="00ED7123">
                <w:delText>– – – 61</w:delText>
              </w:r>
            </w:del>
          </w:p>
        </w:tc>
      </w:tr>
      <w:tr w:rsidR="002D775D" w:rsidRPr="00665B53" w:rsidDel="00ED7123" w14:paraId="208CBAEC" w14:textId="77777777" w:rsidTr="00B94200">
        <w:trPr>
          <w:cantSplit/>
          <w:trHeight w:val="190"/>
          <w:del w:id="32964" w:author="Author"/>
        </w:trPr>
        <w:tc>
          <w:tcPr>
            <w:tcW w:w="200" w:type="dxa"/>
            <w:tcBorders>
              <w:top w:val="nil"/>
              <w:left w:val="nil"/>
              <w:bottom w:val="nil"/>
              <w:right w:val="nil"/>
            </w:tcBorders>
          </w:tcPr>
          <w:p w14:paraId="18DC3DF7" w14:textId="77777777" w:rsidR="002D775D" w:rsidRPr="00665B53" w:rsidDel="00ED7123" w:rsidRDefault="002D775D" w:rsidP="00B94200">
            <w:pPr>
              <w:pStyle w:val="tabletext11"/>
              <w:suppressAutoHyphens/>
              <w:rPr>
                <w:del w:id="32965" w:author="Author"/>
              </w:rPr>
            </w:pPr>
          </w:p>
        </w:tc>
        <w:tc>
          <w:tcPr>
            <w:tcW w:w="5610" w:type="dxa"/>
            <w:tcBorders>
              <w:top w:val="nil"/>
              <w:left w:val="single" w:sz="6" w:space="0" w:color="auto"/>
              <w:bottom w:val="nil"/>
              <w:right w:val="nil"/>
            </w:tcBorders>
          </w:tcPr>
          <w:p w14:paraId="5441E287" w14:textId="77777777" w:rsidR="002D775D" w:rsidRPr="00665B53" w:rsidDel="00ED7123" w:rsidRDefault="002D775D" w:rsidP="00B94200">
            <w:pPr>
              <w:pStyle w:val="tabletext11"/>
              <w:suppressAutoHyphens/>
              <w:rPr>
                <w:del w:id="32966" w:author="Author"/>
              </w:rPr>
            </w:pPr>
          </w:p>
        </w:tc>
        <w:tc>
          <w:tcPr>
            <w:tcW w:w="2235" w:type="dxa"/>
            <w:tcBorders>
              <w:top w:val="nil"/>
              <w:left w:val="single" w:sz="6" w:space="0" w:color="auto"/>
              <w:bottom w:val="nil"/>
              <w:right w:val="single" w:sz="6" w:space="0" w:color="auto"/>
            </w:tcBorders>
          </w:tcPr>
          <w:p w14:paraId="7E9C3EEA" w14:textId="77777777" w:rsidR="002D775D" w:rsidRPr="00665B53" w:rsidDel="00ED7123" w:rsidRDefault="002D775D" w:rsidP="00B94200">
            <w:pPr>
              <w:pStyle w:val="tabletext11"/>
              <w:suppressAutoHyphens/>
              <w:jc w:val="center"/>
              <w:rPr>
                <w:del w:id="32967" w:author="Author"/>
              </w:rPr>
            </w:pPr>
          </w:p>
        </w:tc>
        <w:tc>
          <w:tcPr>
            <w:tcW w:w="2235" w:type="dxa"/>
            <w:tcBorders>
              <w:top w:val="nil"/>
              <w:left w:val="nil"/>
              <w:bottom w:val="nil"/>
              <w:right w:val="single" w:sz="6" w:space="0" w:color="auto"/>
            </w:tcBorders>
          </w:tcPr>
          <w:p w14:paraId="4B268A19" w14:textId="77777777" w:rsidR="002D775D" w:rsidRPr="00665B53" w:rsidDel="00ED7123" w:rsidRDefault="002D775D" w:rsidP="00B94200">
            <w:pPr>
              <w:pStyle w:val="tabletext11"/>
              <w:suppressAutoHyphens/>
              <w:jc w:val="center"/>
              <w:rPr>
                <w:del w:id="32968" w:author="Author"/>
              </w:rPr>
            </w:pPr>
          </w:p>
        </w:tc>
      </w:tr>
      <w:tr w:rsidR="002D775D" w:rsidRPr="00665B53" w:rsidDel="00ED7123" w14:paraId="5152517D" w14:textId="77777777" w:rsidTr="00B94200">
        <w:trPr>
          <w:cantSplit/>
          <w:trHeight w:val="190"/>
          <w:del w:id="32969" w:author="Author"/>
        </w:trPr>
        <w:tc>
          <w:tcPr>
            <w:tcW w:w="200" w:type="dxa"/>
            <w:tcBorders>
              <w:top w:val="nil"/>
              <w:left w:val="nil"/>
              <w:bottom w:val="nil"/>
              <w:right w:val="nil"/>
            </w:tcBorders>
          </w:tcPr>
          <w:p w14:paraId="51EBC168" w14:textId="77777777" w:rsidR="002D775D" w:rsidRPr="00665B53" w:rsidDel="00ED7123" w:rsidRDefault="002D775D" w:rsidP="00B94200">
            <w:pPr>
              <w:pStyle w:val="tabletext11"/>
              <w:suppressAutoHyphens/>
              <w:rPr>
                <w:del w:id="32970" w:author="Author"/>
              </w:rPr>
            </w:pPr>
          </w:p>
        </w:tc>
        <w:tc>
          <w:tcPr>
            <w:tcW w:w="5610" w:type="dxa"/>
            <w:tcBorders>
              <w:top w:val="nil"/>
              <w:left w:val="single" w:sz="6" w:space="0" w:color="auto"/>
              <w:bottom w:val="nil"/>
              <w:right w:val="nil"/>
            </w:tcBorders>
          </w:tcPr>
          <w:p w14:paraId="5C678C2B" w14:textId="77777777" w:rsidR="002D775D" w:rsidRPr="00665B53" w:rsidDel="00ED7123" w:rsidRDefault="002D775D" w:rsidP="00B94200">
            <w:pPr>
              <w:pStyle w:val="tabletext11"/>
              <w:suppressAutoHyphens/>
              <w:rPr>
                <w:del w:id="32971" w:author="Author"/>
              </w:rPr>
            </w:pPr>
            <w:del w:id="32972" w:author="Author">
              <w:r w:rsidRPr="00665B53" w:rsidDel="00ED7123">
                <w:rPr>
                  <w:b/>
                </w:rPr>
                <w:delText>b.</w:delText>
              </w:r>
              <w:r w:rsidRPr="00665B53" w:rsidDel="00ED7123">
                <w:delText xml:space="preserve"> Livestock Hauling</w:delText>
              </w:r>
            </w:del>
          </w:p>
        </w:tc>
        <w:tc>
          <w:tcPr>
            <w:tcW w:w="2235" w:type="dxa"/>
            <w:tcBorders>
              <w:top w:val="nil"/>
              <w:left w:val="single" w:sz="6" w:space="0" w:color="auto"/>
              <w:bottom w:val="nil"/>
              <w:right w:val="single" w:sz="6" w:space="0" w:color="auto"/>
            </w:tcBorders>
          </w:tcPr>
          <w:p w14:paraId="0B794237" w14:textId="77777777" w:rsidR="002D775D" w:rsidRPr="00665B53" w:rsidDel="00ED7123" w:rsidRDefault="002D775D" w:rsidP="00B94200">
            <w:pPr>
              <w:pStyle w:val="tabletext11"/>
              <w:suppressAutoHyphens/>
              <w:jc w:val="center"/>
              <w:rPr>
                <w:del w:id="32973" w:author="Author"/>
              </w:rPr>
            </w:pPr>
            <w:del w:id="32974" w:author="Author">
              <w:r w:rsidRPr="00665B53" w:rsidDel="00ED7123">
                <w:delText>-0.50</w:delText>
              </w:r>
            </w:del>
          </w:p>
        </w:tc>
        <w:tc>
          <w:tcPr>
            <w:tcW w:w="2235" w:type="dxa"/>
            <w:tcBorders>
              <w:top w:val="nil"/>
              <w:left w:val="nil"/>
              <w:bottom w:val="nil"/>
              <w:right w:val="single" w:sz="6" w:space="0" w:color="auto"/>
            </w:tcBorders>
          </w:tcPr>
          <w:p w14:paraId="45EDDD5F" w14:textId="77777777" w:rsidR="002D775D" w:rsidRPr="00665B53" w:rsidDel="00ED7123" w:rsidRDefault="002D775D" w:rsidP="00B94200">
            <w:pPr>
              <w:pStyle w:val="tabletext11"/>
              <w:suppressAutoHyphens/>
              <w:jc w:val="center"/>
              <w:rPr>
                <w:del w:id="32975" w:author="Author"/>
              </w:rPr>
            </w:pPr>
            <w:del w:id="32976" w:author="Author">
              <w:r w:rsidRPr="00665B53" w:rsidDel="00ED7123">
                <w:delText>– – – 62</w:delText>
              </w:r>
            </w:del>
          </w:p>
        </w:tc>
      </w:tr>
      <w:tr w:rsidR="002D775D" w:rsidRPr="00665B53" w:rsidDel="00ED7123" w14:paraId="7BE9F9A1" w14:textId="77777777" w:rsidTr="00B94200">
        <w:trPr>
          <w:cantSplit/>
          <w:trHeight w:val="190"/>
          <w:del w:id="32977" w:author="Author"/>
        </w:trPr>
        <w:tc>
          <w:tcPr>
            <w:tcW w:w="200" w:type="dxa"/>
            <w:tcBorders>
              <w:top w:val="nil"/>
              <w:left w:val="nil"/>
              <w:bottom w:val="nil"/>
              <w:right w:val="nil"/>
            </w:tcBorders>
          </w:tcPr>
          <w:p w14:paraId="5E0D094A" w14:textId="77777777" w:rsidR="002D775D" w:rsidRPr="00665B53" w:rsidDel="00ED7123" w:rsidRDefault="002D775D" w:rsidP="00B94200">
            <w:pPr>
              <w:pStyle w:val="tabletext11"/>
              <w:suppressAutoHyphens/>
              <w:rPr>
                <w:del w:id="32978" w:author="Author"/>
              </w:rPr>
            </w:pPr>
          </w:p>
        </w:tc>
        <w:tc>
          <w:tcPr>
            <w:tcW w:w="5610" w:type="dxa"/>
            <w:tcBorders>
              <w:top w:val="nil"/>
              <w:left w:val="single" w:sz="6" w:space="0" w:color="auto"/>
              <w:bottom w:val="nil"/>
              <w:right w:val="nil"/>
            </w:tcBorders>
          </w:tcPr>
          <w:p w14:paraId="352A56C4" w14:textId="77777777" w:rsidR="002D775D" w:rsidRPr="00665B53" w:rsidDel="00ED7123" w:rsidRDefault="002D775D" w:rsidP="00B94200">
            <w:pPr>
              <w:pStyle w:val="tabletext11"/>
              <w:suppressAutoHyphens/>
              <w:rPr>
                <w:del w:id="32979" w:author="Author"/>
              </w:rPr>
            </w:pPr>
          </w:p>
        </w:tc>
        <w:tc>
          <w:tcPr>
            <w:tcW w:w="2235" w:type="dxa"/>
            <w:tcBorders>
              <w:top w:val="nil"/>
              <w:left w:val="single" w:sz="6" w:space="0" w:color="auto"/>
              <w:bottom w:val="nil"/>
              <w:right w:val="single" w:sz="6" w:space="0" w:color="auto"/>
            </w:tcBorders>
          </w:tcPr>
          <w:p w14:paraId="344F72D9" w14:textId="77777777" w:rsidR="002D775D" w:rsidRPr="00665B53" w:rsidDel="00ED7123" w:rsidRDefault="002D775D" w:rsidP="00B94200">
            <w:pPr>
              <w:pStyle w:val="tabletext11"/>
              <w:suppressAutoHyphens/>
              <w:jc w:val="center"/>
              <w:rPr>
                <w:del w:id="32980" w:author="Author"/>
              </w:rPr>
            </w:pPr>
          </w:p>
        </w:tc>
        <w:tc>
          <w:tcPr>
            <w:tcW w:w="2235" w:type="dxa"/>
            <w:tcBorders>
              <w:top w:val="nil"/>
              <w:left w:val="nil"/>
              <w:bottom w:val="nil"/>
              <w:right w:val="single" w:sz="6" w:space="0" w:color="auto"/>
            </w:tcBorders>
          </w:tcPr>
          <w:p w14:paraId="66F5B9E8" w14:textId="77777777" w:rsidR="002D775D" w:rsidRPr="00665B53" w:rsidDel="00ED7123" w:rsidRDefault="002D775D" w:rsidP="00B94200">
            <w:pPr>
              <w:pStyle w:val="tabletext11"/>
              <w:suppressAutoHyphens/>
              <w:jc w:val="center"/>
              <w:rPr>
                <w:del w:id="32981" w:author="Author"/>
              </w:rPr>
            </w:pPr>
          </w:p>
        </w:tc>
      </w:tr>
      <w:tr w:rsidR="002D775D" w:rsidRPr="00665B53" w:rsidDel="00ED7123" w14:paraId="0743829E" w14:textId="77777777" w:rsidTr="00B94200">
        <w:trPr>
          <w:cantSplit/>
          <w:trHeight w:val="190"/>
          <w:del w:id="32982" w:author="Author"/>
        </w:trPr>
        <w:tc>
          <w:tcPr>
            <w:tcW w:w="200" w:type="dxa"/>
            <w:tcBorders>
              <w:top w:val="nil"/>
              <w:left w:val="nil"/>
              <w:bottom w:val="nil"/>
              <w:right w:val="nil"/>
            </w:tcBorders>
          </w:tcPr>
          <w:p w14:paraId="5A1A9B75" w14:textId="77777777" w:rsidR="002D775D" w:rsidRPr="00665B53" w:rsidDel="00ED7123" w:rsidRDefault="002D775D" w:rsidP="00B94200">
            <w:pPr>
              <w:pStyle w:val="tabletext11"/>
              <w:suppressAutoHyphens/>
              <w:rPr>
                <w:del w:id="32983" w:author="Author"/>
              </w:rPr>
            </w:pPr>
          </w:p>
        </w:tc>
        <w:tc>
          <w:tcPr>
            <w:tcW w:w="5610" w:type="dxa"/>
            <w:tcBorders>
              <w:top w:val="nil"/>
              <w:left w:val="single" w:sz="6" w:space="0" w:color="auto"/>
              <w:bottom w:val="single" w:sz="6" w:space="0" w:color="auto"/>
              <w:right w:val="nil"/>
            </w:tcBorders>
          </w:tcPr>
          <w:p w14:paraId="49CACF04" w14:textId="77777777" w:rsidR="002D775D" w:rsidRPr="00665B53" w:rsidDel="00ED7123" w:rsidRDefault="002D775D" w:rsidP="00B94200">
            <w:pPr>
              <w:pStyle w:val="tabletext11"/>
              <w:suppressAutoHyphens/>
              <w:rPr>
                <w:del w:id="32984" w:author="Author"/>
                <w:b/>
              </w:rPr>
            </w:pPr>
            <w:del w:id="32985" w:author="Author">
              <w:r w:rsidRPr="00665B53" w:rsidDel="00ED7123">
                <w:rPr>
                  <w:b/>
                </w:rPr>
                <w:delText>c.</w:delText>
              </w:r>
              <w:r w:rsidRPr="00665B53" w:rsidDel="00ED7123">
                <w:delText xml:space="preserve"> All Other</w:delText>
              </w:r>
            </w:del>
          </w:p>
        </w:tc>
        <w:tc>
          <w:tcPr>
            <w:tcW w:w="2235" w:type="dxa"/>
            <w:tcBorders>
              <w:top w:val="nil"/>
              <w:left w:val="single" w:sz="6" w:space="0" w:color="auto"/>
              <w:bottom w:val="single" w:sz="6" w:space="0" w:color="auto"/>
              <w:right w:val="single" w:sz="6" w:space="0" w:color="auto"/>
            </w:tcBorders>
          </w:tcPr>
          <w:p w14:paraId="04749B6E" w14:textId="77777777" w:rsidR="002D775D" w:rsidRPr="00665B53" w:rsidDel="00ED7123" w:rsidRDefault="002D775D" w:rsidP="00B94200">
            <w:pPr>
              <w:pStyle w:val="tabletext11"/>
              <w:suppressAutoHyphens/>
              <w:jc w:val="center"/>
              <w:rPr>
                <w:del w:id="32986" w:author="Author"/>
              </w:rPr>
            </w:pPr>
            <w:del w:id="32987" w:author="Author">
              <w:r w:rsidRPr="00665B53" w:rsidDel="00ED7123">
                <w:delText>-0.50</w:delText>
              </w:r>
            </w:del>
          </w:p>
        </w:tc>
        <w:tc>
          <w:tcPr>
            <w:tcW w:w="2235" w:type="dxa"/>
            <w:tcBorders>
              <w:top w:val="nil"/>
              <w:left w:val="nil"/>
              <w:bottom w:val="single" w:sz="6" w:space="0" w:color="auto"/>
              <w:right w:val="single" w:sz="6" w:space="0" w:color="auto"/>
            </w:tcBorders>
          </w:tcPr>
          <w:p w14:paraId="087B8FAD" w14:textId="77777777" w:rsidR="002D775D" w:rsidRPr="00665B53" w:rsidDel="00ED7123" w:rsidRDefault="002D775D" w:rsidP="00B94200">
            <w:pPr>
              <w:pStyle w:val="tabletext11"/>
              <w:suppressAutoHyphens/>
              <w:jc w:val="center"/>
              <w:rPr>
                <w:del w:id="32988" w:author="Author"/>
              </w:rPr>
            </w:pPr>
            <w:del w:id="32989" w:author="Author">
              <w:r w:rsidRPr="00665B53" w:rsidDel="00ED7123">
                <w:delText>– – – 69</w:delText>
              </w:r>
            </w:del>
          </w:p>
        </w:tc>
      </w:tr>
    </w:tbl>
    <w:p w14:paraId="43F6A5AA" w14:textId="77777777" w:rsidR="002D775D" w:rsidRPr="00665B53" w:rsidDel="00ED7123" w:rsidRDefault="002D775D" w:rsidP="001065E8">
      <w:pPr>
        <w:pStyle w:val="tablecaption"/>
        <w:suppressAutoHyphens/>
        <w:rPr>
          <w:del w:id="32990" w:author="Author"/>
        </w:rPr>
      </w:pPr>
      <w:del w:id="32991" w:author="Author">
        <w:r w:rsidRPr="00665B53" w:rsidDel="00ED7123">
          <w:delText>Table 23.C.8. Farmers</w:delText>
        </w:r>
      </w:del>
    </w:p>
    <w:p w14:paraId="683E426C" w14:textId="77777777" w:rsidR="002D775D" w:rsidRPr="00665B53" w:rsidDel="00ED7123" w:rsidRDefault="002D775D" w:rsidP="001065E8">
      <w:pPr>
        <w:pStyle w:val="isonormal"/>
        <w:suppressAutoHyphens/>
        <w:rPr>
          <w:del w:id="32992" w:author="Author"/>
        </w:rPr>
      </w:pPr>
    </w:p>
    <w:p w14:paraId="37871701" w14:textId="77777777" w:rsidR="002D775D" w:rsidRPr="00665B53" w:rsidDel="00ED7123" w:rsidRDefault="002D775D" w:rsidP="001065E8">
      <w:pPr>
        <w:pStyle w:val="outlinehd3"/>
        <w:suppressAutoHyphens/>
        <w:rPr>
          <w:del w:id="32993" w:author="Author"/>
        </w:rPr>
      </w:pPr>
      <w:del w:id="32994" w:author="Author">
        <w:r w:rsidRPr="00665B53" w:rsidDel="00ED7123">
          <w:tab/>
          <w:delText>9.</w:delText>
        </w:r>
        <w:r w:rsidRPr="00665B53" w:rsidDel="00ED7123">
          <w:tab/>
          <w:delText>Dump And Transit Mix</w:delText>
        </w:r>
      </w:del>
    </w:p>
    <w:p w14:paraId="548A5F2C" w14:textId="77777777" w:rsidR="002D775D" w:rsidRPr="00665B53" w:rsidDel="00ED7123" w:rsidRDefault="002D775D" w:rsidP="001065E8">
      <w:pPr>
        <w:pStyle w:val="blocktext4"/>
        <w:suppressAutoHyphens/>
        <w:rPr>
          <w:del w:id="32995" w:author="Author"/>
        </w:rPr>
      </w:pPr>
      <w:del w:id="32996" w:author="Author">
        <w:r w:rsidRPr="00665B53" w:rsidDel="00ED7123">
          <w:delText>(Use these factors and codes only when no other secondary classification applies.)</w:delText>
        </w:r>
      </w:del>
    </w:p>
    <w:p w14:paraId="5B7204B5" w14:textId="77777777" w:rsidR="002D775D" w:rsidRPr="00665B53" w:rsidDel="00ED7123" w:rsidRDefault="002D775D" w:rsidP="001065E8">
      <w:pPr>
        <w:pStyle w:val="space4"/>
        <w:suppressAutoHyphens/>
        <w:rPr>
          <w:del w:id="32997"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2D775D" w:rsidRPr="00665B53" w:rsidDel="00ED7123" w14:paraId="0FC746B6" w14:textId="77777777" w:rsidTr="00B94200">
        <w:trPr>
          <w:cantSplit/>
          <w:trHeight w:val="190"/>
          <w:del w:id="32998" w:author="Author"/>
        </w:trPr>
        <w:tc>
          <w:tcPr>
            <w:tcW w:w="200" w:type="dxa"/>
            <w:tcBorders>
              <w:top w:val="nil"/>
              <w:left w:val="nil"/>
              <w:bottom w:val="nil"/>
              <w:right w:val="nil"/>
            </w:tcBorders>
          </w:tcPr>
          <w:p w14:paraId="402B78E8" w14:textId="77777777" w:rsidR="002D775D" w:rsidRPr="00665B53" w:rsidDel="00ED7123" w:rsidRDefault="002D775D" w:rsidP="00B94200">
            <w:pPr>
              <w:pStyle w:val="tablehead"/>
              <w:suppressAutoHyphens/>
              <w:rPr>
                <w:del w:id="32999" w:author="Author"/>
              </w:rPr>
            </w:pPr>
            <w:del w:id="33000" w:author="Author">
              <w:r w:rsidRPr="00665B53" w:rsidDel="00ED7123">
                <w:br/>
              </w:r>
            </w:del>
          </w:p>
        </w:tc>
        <w:tc>
          <w:tcPr>
            <w:tcW w:w="10080" w:type="dxa"/>
            <w:gridSpan w:val="3"/>
            <w:tcBorders>
              <w:top w:val="single" w:sz="6" w:space="0" w:color="auto"/>
              <w:left w:val="single" w:sz="6" w:space="0" w:color="auto"/>
              <w:bottom w:val="single" w:sz="6" w:space="0" w:color="auto"/>
              <w:right w:val="single" w:sz="6" w:space="0" w:color="auto"/>
            </w:tcBorders>
          </w:tcPr>
          <w:p w14:paraId="5ECA3E5C" w14:textId="77777777" w:rsidR="002D775D" w:rsidRPr="00665B53" w:rsidDel="00ED7123" w:rsidRDefault="002D775D" w:rsidP="00B94200">
            <w:pPr>
              <w:pStyle w:val="tablehead"/>
              <w:suppressAutoHyphens/>
              <w:rPr>
                <w:del w:id="33001" w:author="Author"/>
              </w:rPr>
            </w:pPr>
            <w:del w:id="33002" w:author="Author">
              <w:r w:rsidRPr="00665B53" w:rsidDel="00ED7123">
                <w:delText>Dump And Transit Mix</w:delText>
              </w:r>
              <w:r w:rsidRPr="00665B53" w:rsidDel="00ED7123">
                <w:br/>
                <w:delText>Secondary Factor For Other Autos (Except Trailer Types And Zone-rated Autos)</w:delText>
              </w:r>
            </w:del>
          </w:p>
        </w:tc>
      </w:tr>
      <w:tr w:rsidR="002D775D" w:rsidRPr="00665B53" w:rsidDel="00ED7123" w14:paraId="4B1DE632" w14:textId="77777777" w:rsidTr="00B94200">
        <w:trPr>
          <w:cantSplit/>
          <w:trHeight w:val="190"/>
          <w:del w:id="33003" w:author="Author"/>
        </w:trPr>
        <w:tc>
          <w:tcPr>
            <w:tcW w:w="200" w:type="dxa"/>
            <w:tcBorders>
              <w:top w:val="nil"/>
              <w:left w:val="nil"/>
              <w:bottom w:val="nil"/>
              <w:right w:val="nil"/>
            </w:tcBorders>
          </w:tcPr>
          <w:p w14:paraId="6AF06E2F" w14:textId="77777777" w:rsidR="002D775D" w:rsidRPr="00665B53" w:rsidDel="00ED7123" w:rsidRDefault="002D775D" w:rsidP="00B94200">
            <w:pPr>
              <w:pStyle w:val="tabletext11"/>
              <w:suppressAutoHyphens/>
              <w:rPr>
                <w:del w:id="33004" w:author="Author"/>
              </w:rPr>
            </w:pPr>
          </w:p>
        </w:tc>
        <w:tc>
          <w:tcPr>
            <w:tcW w:w="5610" w:type="dxa"/>
            <w:tcBorders>
              <w:top w:val="single" w:sz="6" w:space="0" w:color="auto"/>
              <w:left w:val="single" w:sz="6" w:space="0" w:color="auto"/>
              <w:bottom w:val="single" w:sz="6" w:space="0" w:color="auto"/>
              <w:right w:val="nil"/>
            </w:tcBorders>
          </w:tcPr>
          <w:p w14:paraId="24BFF883" w14:textId="77777777" w:rsidR="002D775D" w:rsidRPr="00665B53" w:rsidDel="00ED7123" w:rsidRDefault="002D775D" w:rsidP="00B94200">
            <w:pPr>
              <w:pStyle w:val="tablehead"/>
              <w:suppressAutoHyphens/>
              <w:rPr>
                <w:del w:id="33005" w:author="Author"/>
              </w:rPr>
            </w:pPr>
            <w:del w:id="33006" w:author="Author">
              <w:r w:rsidRPr="00665B53" w:rsidDel="00ED7123">
                <w:delText>Classification</w:delText>
              </w:r>
            </w:del>
          </w:p>
        </w:tc>
        <w:tc>
          <w:tcPr>
            <w:tcW w:w="2235" w:type="dxa"/>
            <w:tcBorders>
              <w:top w:val="single" w:sz="6" w:space="0" w:color="auto"/>
              <w:left w:val="single" w:sz="6" w:space="0" w:color="auto"/>
              <w:bottom w:val="nil"/>
              <w:right w:val="single" w:sz="6" w:space="0" w:color="auto"/>
            </w:tcBorders>
          </w:tcPr>
          <w:p w14:paraId="73AD81BE" w14:textId="77777777" w:rsidR="002D775D" w:rsidRPr="00665B53" w:rsidDel="00ED7123" w:rsidRDefault="002D775D" w:rsidP="00B94200">
            <w:pPr>
              <w:pStyle w:val="tablehead"/>
              <w:suppressAutoHyphens/>
              <w:rPr>
                <w:del w:id="33007" w:author="Author"/>
              </w:rPr>
            </w:pPr>
            <w:del w:id="33008" w:author="Author">
              <w:r w:rsidRPr="00665B53" w:rsidDel="00ED7123">
                <w:delText>Secondary Factor</w:delText>
              </w:r>
            </w:del>
          </w:p>
        </w:tc>
        <w:tc>
          <w:tcPr>
            <w:tcW w:w="2235" w:type="dxa"/>
            <w:tcBorders>
              <w:top w:val="single" w:sz="6" w:space="0" w:color="auto"/>
              <w:left w:val="nil"/>
              <w:bottom w:val="nil"/>
              <w:right w:val="single" w:sz="6" w:space="0" w:color="auto"/>
            </w:tcBorders>
          </w:tcPr>
          <w:p w14:paraId="62575327" w14:textId="77777777" w:rsidR="002D775D" w:rsidRPr="00665B53" w:rsidDel="00ED7123" w:rsidRDefault="002D775D" w:rsidP="00B94200">
            <w:pPr>
              <w:pStyle w:val="tablehead"/>
              <w:suppressAutoHyphens/>
              <w:rPr>
                <w:del w:id="33009" w:author="Author"/>
              </w:rPr>
            </w:pPr>
            <w:del w:id="33010" w:author="Author">
              <w:r w:rsidRPr="00665B53" w:rsidDel="00ED7123">
                <w:delText>Code</w:delText>
              </w:r>
            </w:del>
          </w:p>
        </w:tc>
      </w:tr>
      <w:tr w:rsidR="002D775D" w:rsidRPr="00665B53" w:rsidDel="00ED7123" w14:paraId="1B055364" w14:textId="77777777" w:rsidTr="00B94200">
        <w:trPr>
          <w:cantSplit/>
          <w:trHeight w:val="190"/>
          <w:del w:id="33011" w:author="Author"/>
        </w:trPr>
        <w:tc>
          <w:tcPr>
            <w:tcW w:w="200" w:type="dxa"/>
            <w:tcBorders>
              <w:top w:val="nil"/>
              <w:left w:val="nil"/>
              <w:bottom w:val="nil"/>
              <w:right w:val="nil"/>
            </w:tcBorders>
          </w:tcPr>
          <w:p w14:paraId="5514DCA3" w14:textId="77777777" w:rsidR="002D775D" w:rsidRPr="00665B53" w:rsidDel="00ED7123" w:rsidRDefault="002D775D" w:rsidP="00B94200">
            <w:pPr>
              <w:pStyle w:val="tabletext11"/>
              <w:suppressAutoHyphens/>
              <w:rPr>
                <w:del w:id="33012" w:author="Author"/>
              </w:rPr>
            </w:pPr>
          </w:p>
        </w:tc>
        <w:tc>
          <w:tcPr>
            <w:tcW w:w="5610" w:type="dxa"/>
            <w:tcBorders>
              <w:top w:val="single" w:sz="6" w:space="0" w:color="auto"/>
              <w:left w:val="single" w:sz="6" w:space="0" w:color="auto"/>
              <w:bottom w:val="nil"/>
              <w:right w:val="nil"/>
            </w:tcBorders>
          </w:tcPr>
          <w:p w14:paraId="1C613634" w14:textId="77777777" w:rsidR="002D775D" w:rsidRPr="00665B53" w:rsidDel="00ED7123" w:rsidRDefault="002D775D" w:rsidP="00B94200">
            <w:pPr>
              <w:pStyle w:val="tabletext11"/>
              <w:suppressAutoHyphens/>
              <w:ind w:left="160" w:hanging="160"/>
              <w:rPr>
                <w:del w:id="33013" w:author="Author"/>
              </w:rPr>
            </w:pPr>
            <w:del w:id="33014" w:author="Author">
              <w:r w:rsidRPr="00665B53" w:rsidDel="00ED7123">
                <w:rPr>
                  <w:b/>
                </w:rPr>
                <w:delText xml:space="preserve">a. </w:delText>
              </w:r>
              <w:r w:rsidRPr="00665B53" w:rsidDel="00ED7123">
                <w:delText>Excavating</w:delText>
              </w:r>
            </w:del>
          </w:p>
        </w:tc>
        <w:tc>
          <w:tcPr>
            <w:tcW w:w="2235" w:type="dxa"/>
            <w:tcBorders>
              <w:top w:val="single" w:sz="6" w:space="0" w:color="auto"/>
              <w:left w:val="single" w:sz="6" w:space="0" w:color="auto"/>
              <w:bottom w:val="nil"/>
              <w:right w:val="single" w:sz="6" w:space="0" w:color="auto"/>
            </w:tcBorders>
          </w:tcPr>
          <w:p w14:paraId="58692C53" w14:textId="77777777" w:rsidR="002D775D" w:rsidRPr="00665B53" w:rsidDel="00ED7123" w:rsidRDefault="002D775D" w:rsidP="00B94200">
            <w:pPr>
              <w:pStyle w:val="tabletext11"/>
              <w:suppressAutoHyphens/>
              <w:jc w:val="center"/>
              <w:rPr>
                <w:del w:id="33015" w:author="Author"/>
              </w:rPr>
            </w:pPr>
            <w:del w:id="33016" w:author="Author">
              <w:r w:rsidRPr="00665B53" w:rsidDel="00ED7123">
                <w:delText>-0.10</w:delText>
              </w:r>
            </w:del>
          </w:p>
        </w:tc>
        <w:tc>
          <w:tcPr>
            <w:tcW w:w="2235" w:type="dxa"/>
            <w:tcBorders>
              <w:top w:val="single" w:sz="6" w:space="0" w:color="auto"/>
              <w:left w:val="nil"/>
              <w:bottom w:val="nil"/>
              <w:right w:val="single" w:sz="6" w:space="0" w:color="auto"/>
            </w:tcBorders>
          </w:tcPr>
          <w:p w14:paraId="55D65846" w14:textId="77777777" w:rsidR="002D775D" w:rsidRPr="00665B53" w:rsidDel="00ED7123" w:rsidRDefault="002D775D" w:rsidP="00B94200">
            <w:pPr>
              <w:pStyle w:val="tabletext11"/>
              <w:suppressAutoHyphens/>
              <w:jc w:val="center"/>
              <w:rPr>
                <w:del w:id="33017" w:author="Author"/>
              </w:rPr>
            </w:pPr>
            <w:del w:id="33018" w:author="Author">
              <w:r w:rsidRPr="00665B53" w:rsidDel="00ED7123">
                <w:delText>– – – 71</w:delText>
              </w:r>
            </w:del>
          </w:p>
        </w:tc>
      </w:tr>
      <w:tr w:rsidR="002D775D" w:rsidRPr="00665B53" w:rsidDel="00ED7123" w14:paraId="3B5B63BD" w14:textId="77777777" w:rsidTr="00B94200">
        <w:trPr>
          <w:cantSplit/>
          <w:trHeight w:val="190"/>
          <w:del w:id="33019" w:author="Author"/>
        </w:trPr>
        <w:tc>
          <w:tcPr>
            <w:tcW w:w="200" w:type="dxa"/>
            <w:tcBorders>
              <w:top w:val="nil"/>
              <w:left w:val="nil"/>
              <w:bottom w:val="nil"/>
              <w:right w:val="nil"/>
            </w:tcBorders>
          </w:tcPr>
          <w:p w14:paraId="365CF4A0" w14:textId="77777777" w:rsidR="002D775D" w:rsidRPr="00665B53" w:rsidDel="00ED7123" w:rsidRDefault="002D775D" w:rsidP="00B94200">
            <w:pPr>
              <w:pStyle w:val="tabletext11"/>
              <w:suppressAutoHyphens/>
              <w:rPr>
                <w:del w:id="33020" w:author="Author"/>
              </w:rPr>
            </w:pPr>
          </w:p>
        </w:tc>
        <w:tc>
          <w:tcPr>
            <w:tcW w:w="5610" w:type="dxa"/>
            <w:tcBorders>
              <w:top w:val="nil"/>
              <w:left w:val="single" w:sz="6" w:space="0" w:color="auto"/>
              <w:bottom w:val="nil"/>
              <w:right w:val="nil"/>
            </w:tcBorders>
          </w:tcPr>
          <w:p w14:paraId="27217B0A" w14:textId="77777777" w:rsidR="002D775D" w:rsidRPr="00665B53" w:rsidDel="00ED7123" w:rsidRDefault="002D775D" w:rsidP="00B94200">
            <w:pPr>
              <w:pStyle w:val="tabletext11"/>
              <w:suppressAutoHyphens/>
              <w:rPr>
                <w:del w:id="33021" w:author="Author"/>
              </w:rPr>
            </w:pPr>
          </w:p>
        </w:tc>
        <w:tc>
          <w:tcPr>
            <w:tcW w:w="2235" w:type="dxa"/>
            <w:tcBorders>
              <w:top w:val="nil"/>
              <w:left w:val="single" w:sz="6" w:space="0" w:color="auto"/>
              <w:bottom w:val="nil"/>
              <w:right w:val="single" w:sz="6" w:space="0" w:color="auto"/>
            </w:tcBorders>
          </w:tcPr>
          <w:p w14:paraId="4A79EB1A" w14:textId="77777777" w:rsidR="002D775D" w:rsidRPr="00665B53" w:rsidDel="00ED7123" w:rsidRDefault="002D775D" w:rsidP="00B94200">
            <w:pPr>
              <w:pStyle w:val="tabletext11"/>
              <w:suppressAutoHyphens/>
              <w:jc w:val="center"/>
              <w:rPr>
                <w:del w:id="33022" w:author="Author"/>
              </w:rPr>
            </w:pPr>
          </w:p>
        </w:tc>
        <w:tc>
          <w:tcPr>
            <w:tcW w:w="2235" w:type="dxa"/>
            <w:tcBorders>
              <w:top w:val="nil"/>
              <w:left w:val="nil"/>
              <w:bottom w:val="nil"/>
              <w:right w:val="single" w:sz="6" w:space="0" w:color="auto"/>
            </w:tcBorders>
          </w:tcPr>
          <w:p w14:paraId="423D0E53" w14:textId="77777777" w:rsidR="002D775D" w:rsidRPr="00665B53" w:rsidDel="00ED7123" w:rsidRDefault="002D775D" w:rsidP="00B94200">
            <w:pPr>
              <w:pStyle w:val="tabletext11"/>
              <w:suppressAutoHyphens/>
              <w:jc w:val="center"/>
              <w:rPr>
                <w:del w:id="33023" w:author="Author"/>
              </w:rPr>
            </w:pPr>
          </w:p>
        </w:tc>
      </w:tr>
      <w:tr w:rsidR="002D775D" w:rsidRPr="00665B53" w:rsidDel="00ED7123" w14:paraId="4C0F6C7A" w14:textId="77777777" w:rsidTr="00B94200">
        <w:trPr>
          <w:cantSplit/>
          <w:trHeight w:val="190"/>
          <w:del w:id="33024" w:author="Author"/>
        </w:trPr>
        <w:tc>
          <w:tcPr>
            <w:tcW w:w="200" w:type="dxa"/>
            <w:tcBorders>
              <w:top w:val="nil"/>
              <w:left w:val="nil"/>
              <w:bottom w:val="nil"/>
              <w:right w:val="nil"/>
            </w:tcBorders>
          </w:tcPr>
          <w:p w14:paraId="3C0E1E7B" w14:textId="77777777" w:rsidR="002D775D" w:rsidRPr="00665B53" w:rsidDel="00ED7123" w:rsidRDefault="002D775D" w:rsidP="00B94200">
            <w:pPr>
              <w:pStyle w:val="tabletext11"/>
              <w:suppressAutoHyphens/>
              <w:rPr>
                <w:del w:id="33025" w:author="Author"/>
              </w:rPr>
            </w:pPr>
          </w:p>
        </w:tc>
        <w:tc>
          <w:tcPr>
            <w:tcW w:w="5610" w:type="dxa"/>
            <w:tcBorders>
              <w:top w:val="nil"/>
              <w:left w:val="single" w:sz="6" w:space="0" w:color="auto"/>
              <w:bottom w:val="nil"/>
              <w:right w:val="nil"/>
            </w:tcBorders>
          </w:tcPr>
          <w:p w14:paraId="04B41FD7" w14:textId="77777777" w:rsidR="002D775D" w:rsidRPr="00665B53" w:rsidDel="00ED7123" w:rsidRDefault="002D775D" w:rsidP="00B94200">
            <w:pPr>
              <w:pStyle w:val="tabletext11"/>
              <w:suppressAutoHyphens/>
              <w:rPr>
                <w:del w:id="33026" w:author="Author"/>
              </w:rPr>
            </w:pPr>
            <w:del w:id="33027" w:author="Author">
              <w:r w:rsidRPr="00665B53" w:rsidDel="00ED7123">
                <w:rPr>
                  <w:b/>
                </w:rPr>
                <w:delText>b.</w:delText>
              </w:r>
              <w:r w:rsidRPr="00665B53" w:rsidDel="00ED7123">
                <w:delText xml:space="preserve"> Sand and Gravel (Other than Quarrying)</w:delText>
              </w:r>
            </w:del>
          </w:p>
        </w:tc>
        <w:tc>
          <w:tcPr>
            <w:tcW w:w="2235" w:type="dxa"/>
            <w:tcBorders>
              <w:top w:val="nil"/>
              <w:left w:val="single" w:sz="6" w:space="0" w:color="auto"/>
              <w:bottom w:val="nil"/>
              <w:right w:val="single" w:sz="6" w:space="0" w:color="auto"/>
            </w:tcBorders>
          </w:tcPr>
          <w:p w14:paraId="0D3635B4" w14:textId="77777777" w:rsidR="002D775D" w:rsidRPr="00665B53" w:rsidDel="00ED7123" w:rsidRDefault="002D775D" w:rsidP="00B94200">
            <w:pPr>
              <w:pStyle w:val="tabletext11"/>
              <w:suppressAutoHyphens/>
              <w:jc w:val="center"/>
              <w:rPr>
                <w:del w:id="33028" w:author="Author"/>
              </w:rPr>
            </w:pPr>
            <w:del w:id="33029" w:author="Author">
              <w:r w:rsidRPr="00665B53" w:rsidDel="00ED7123">
                <w:delText>-0.10</w:delText>
              </w:r>
            </w:del>
          </w:p>
        </w:tc>
        <w:tc>
          <w:tcPr>
            <w:tcW w:w="2235" w:type="dxa"/>
            <w:tcBorders>
              <w:top w:val="nil"/>
              <w:left w:val="nil"/>
              <w:bottom w:val="nil"/>
              <w:right w:val="single" w:sz="6" w:space="0" w:color="auto"/>
            </w:tcBorders>
          </w:tcPr>
          <w:p w14:paraId="73B6EF83" w14:textId="77777777" w:rsidR="002D775D" w:rsidRPr="00665B53" w:rsidDel="00ED7123" w:rsidRDefault="002D775D" w:rsidP="00B94200">
            <w:pPr>
              <w:pStyle w:val="tabletext11"/>
              <w:suppressAutoHyphens/>
              <w:jc w:val="center"/>
              <w:rPr>
                <w:del w:id="33030" w:author="Author"/>
              </w:rPr>
            </w:pPr>
            <w:del w:id="33031" w:author="Author">
              <w:r w:rsidRPr="00665B53" w:rsidDel="00ED7123">
                <w:delText>– – – 72</w:delText>
              </w:r>
            </w:del>
          </w:p>
        </w:tc>
      </w:tr>
      <w:tr w:rsidR="002D775D" w:rsidRPr="00665B53" w:rsidDel="00ED7123" w14:paraId="2A132653" w14:textId="77777777" w:rsidTr="00B94200">
        <w:trPr>
          <w:cantSplit/>
          <w:trHeight w:val="190"/>
          <w:del w:id="33032" w:author="Author"/>
        </w:trPr>
        <w:tc>
          <w:tcPr>
            <w:tcW w:w="200" w:type="dxa"/>
            <w:tcBorders>
              <w:top w:val="nil"/>
              <w:left w:val="nil"/>
              <w:bottom w:val="nil"/>
              <w:right w:val="nil"/>
            </w:tcBorders>
          </w:tcPr>
          <w:p w14:paraId="06C14FC7" w14:textId="77777777" w:rsidR="002D775D" w:rsidRPr="00665B53" w:rsidDel="00ED7123" w:rsidRDefault="002D775D" w:rsidP="00B94200">
            <w:pPr>
              <w:pStyle w:val="tabletext11"/>
              <w:suppressAutoHyphens/>
              <w:rPr>
                <w:del w:id="33033" w:author="Author"/>
              </w:rPr>
            </w:pPr>
          </w:p>
        </w:tc>
        <w:tc>
          <w:tcPr>
            <w:tcW w:w="5610" w:type="dxa"/>
            <w:tcBorders>
              <w:top w:val="nil"/>
              <w:left w:val="single" w:sz="6" w:space="0" w:color="auto"/>
              <w:bottom w:val="nil"/>
              <w:right w:val="nil"/>
            </w:tcBorders>
          </w:tcPr>
          <w:p w14:paraId="411E3566" w14:textId="77777777" w:rsidR="002D775D" w:rsidRPr="00665B53" w:rsidDel="00ED7123" w:rsidRDefault="002D775D" w:rsidP="00B94200">
            <w:pPr>
              <w:pStyle w:val="tabletext11"/>
              <w:suppressAutoHyphens/>
              <w:rPr>
                <w:del w:id="33034" w:author="Author"/>
              </w:rPr>
            </w:pPr>
          </w:p>
        </w:tc>
        <w:tc>
          <w:tcPr>
            <w:tcW w:w="2235" w:type="dxa"/>
            <w:tcBorders>
              <w:top w:val="nil"/>
              <w:left w:val="single" w:sz="6" w:space="0" w:color="auto"/>
              <w:bottom w:val="nil"/>
              <w:right w:val="single" w:sz="6" w:space="0" w:color="auto"/>
            </w:tcBorders>
          </w:tcPr>
          <w:p w14:paraId="3EF3550F" w14:textId="77777777" w:rsidR="002D775D" w:rsidRPr="00665B53" w:rsidDel="00ED7123" w:rsidRDefault="002D775D" w:rsidP="00B94200">
            <w:pPr>
              <w:pStyle w:val="tabletext11"/>
              <w:suppressAutoHyphens/>
              <w:jc w:val="center"/>
              <w:rPr>
                <w:del w:id="33035" w:author="Author"/>
              </w:rPr>
            </w:pPr>
          </w:p>
        </w:tc>
        <w:tc>
          <w:tcPr>
            <w:tcW w:w="2235" w:type="dxa"/>
            <w:tcBorders>
              <w:top w:val="nil"/>
              <w:left w:val="nil"/>
              <w:bottom w:val="nil"/>
              <w:right w:val="single" w:sz="6" w:space="0" w:color="auto"/>
            </w:tcBorders>
          </w:tcPr>
          <w:p w14:paraId="1812F379" w14:textId="77777777" w:rsidR="002D775D" w:rsidRPr="00665B53" w:rsidDel="00ED7123" w:rsidRDefault="002D775D" w:rsidP="00B94200">
            <w:pPr>
              <w:pStyle w:val="tabletext11"/>
              <w:suppressAutoHyphens/>
              <w:jc w:val="center"/>
              <w:rPr>
                <w:del w:id="33036" w:author="Author"/>
              </w:rPr>
            </w:pPr>
          </w:p>
        </w:tc>
      </w:tr>
      <w:tr w:rsidR="002D775D" w:rsidRPr="00665B53" w:rsidDel="00ED7123" w14:paraId="311B4B7E" w14:textId="77777777" w:rsidTr="00B94200">
        <w:trPr>
          <w:cantSplit/>
          <w:trHeight w:val="190"/>
          <w:del w:id="33037" w:author="Author"/>
        </w:trPr>
        <w:tc>
          <w:tcPr>
            <w:tcW w:w="200" w:type="dxa"/>
            <w:tcBorders>
              <w:top w:val="nil"/>
              <w:left w:val="nil"/>
              <w:bottom w:val="nil"/>
              <w:right w:val="nil"/>
            </w:tcBorders>
          </w:tcPr>
          <w:p w14:paraId="3BB20EED" w14:textId="77777777" w:rsidR="002D775D" w:rsidRPr="00665B53" w:rsidDel="00ED7123" w:rsidRDefault="002D775D" w:rsidP="00B94200">
            <w:pPr>
              <w:pStyle w:val="tabletext11"/>
              <w:suppressAutoHyphens/>
              <w:rPr>
                <w:del w:id="33038" w:author="Author"/>
              </w:rPr>
            </w:pPr>
          </w:p>
        </w:tc>
        <w:tc>
          <w:tcPr>
            <w:tcW w:w="5610" w:type="dxa"/>
            <w:tcBorders>
              <w:top w:val="nil"/>
              <w:left w:val="single" w:sz="6" w:space="0" w:color="auto"/>
              <w:bottom w:val="nil"/>
              <w:right w:val="nil"/>
            </w:tcBorders>
          </w:tcPr>
          <w:p w14:paraId="38F36C98" w14:textId="77777777" w:rsidR="002D775D" w:rsidRPr="00665B53" w:rsidDel="00ED7123" w:rsidRDefault="002D775D" w:rsidP="00B94200">
            <w:pPr>
              <w:pStyle w:val="tabletext11"/>
              <w:suppressAutoHyphens/>
              <w:rPr>
                <w:del w:id="33039" w:author="Author"/>
              </w:rPr>
            </w:pPr>
            <w:del w:id="33040" w:author="Author">
              <w:r w:rsidRPr="00665B53" w:rsidDel="00ED7123">
                <w:rPr>
                  <w:b/>
                </w:rPr>
                <w:delText>c.</w:delText>
              </w:r>
              <w:r w:rsidRPr="00665B53" w:rsidDel="00ED7123">
                <w:delText xml:space="preserve"> Mining</w:delText>
              </w:r>
            </w:del>
          </w:p>
        </w:tc>
        <w:tc>
          <w:tcPr>
            <w:tcW w:w="2235" w:type="dxa"/>
            <w:tcBorders>
              <w:top w:val="nil"/>
              <w:left w:val="single" w:sz="6" w:space="0" w:color="auto"/>
              <w:bottom w:val="nil"/>
              <w:right w:val="single" w:sz="6" w:space="0" w:color="auto"/>
            </w:tcBorders>
          </w:tcPr>
          <w:p w14:paraId="6D99DC88" w14:textId="77777777" w:rsidR="002D775D" w:rsidRPr="00665B53" w:rsidDel="00ED7123" w:rsidRDefault="002D775D" w:rsidP="00B94200">
            <w:pPr>
              <w:pStyle w:val="tabletext11"/>
              <w:suppressAutoHyphens/>
              <w:jc w:val="center"/>
              <w:rPr>
                <w:del w:id="33041" w:author="Author"/>
              </w:rPr>
            </w:pPr>
            <w:del w:id="33042" w:author="Author">
              <w:r w:rsidRPr="00665B53" w:rsidDel="00ED7123">
                <w:delText>-0.10</w:delText>
              </w:r>
            </w:del>
          </w:p>
        </w:tc>
        <w:tc>
          <w:tcPr>
            <w:tcW w:w="2235" w:type="dxa"/>
            <w:tcBorders>
              <w:top w:val="nil"/>
              <w:left w:val="nil"/>
              <w:bottom w:val="nil"/>
              <w:right w:val="single" w:sz="6" w:space="0" w:color="auto"/>
            </w:tcBorders>
          </w:tcPr>
          <w:p w14:paraId="42AE3B07" w14:textId="77777777" w:rsidR="002D775D" w:rsidRPr="00665B53" w:rsidDel="00ED7123" w:rsidRDefault="002D775D" w:rsidP="00B94200">
            <w:pPr>
              <w:pStyle w:val="tabletext11"/>
              <w:suppressAutoHyphens/>
              <w:jc w:val="center"/>
              <w:rPr>
                <w:del w:id="33043" w:author="Author"/>
              </w:rPr>
            </w:pPr>
            <w:del w:id="33044" w:author="Author">
              <w:r w:rsidRPr="00665B53" w:rsidDel="00ED7123">
                <w:delText>– – – 73</w:delText>
              </w:r>
            </w:del>
          </w:p>
        </w:tc>
      </w:tr>
      <w:tr w:rsidR="002D775D" w:rsidRPr="00665B53" w:rsidDel="00ED7123" w14:paraId="6A85E2F8" w14:textId="77777777" w:rsidTr="00B94200">
        <w:trPr>
          <w:cantSplit/>
          <w:trHeight w:val="190"/>
          <w:del w:id="33045" w:author="Author"/>
        </w:trPr>
        <w:tc>
          <w:tcPr>
            <w:tcW w:w="200" w:type="dxa"/>
            <w:tcBorders>
              <w:top w:val="nil"/>
              <w:left w:val="nil"/>
              <w:bottom w:val="nil"/>
              <w:right w:val="nil"/>
            </w:tcBorders>
          </w:tcPr>
          <w:p w14:paraId="7F2BF357" w14:textId="77777777" w:rsidR="002D775D" w:rsidRPr="00665B53" w:rsidDel="00ED7123" w:rsidRDefault="002D775D" w:rsidP="00B94200">
            <w:pPr>
              <w:pStyle w:val="tabletext11"/>
              <w:suppressAutoHyphens/>
              <w:rPr>
                <w:del w:id="33046" w:author="Author"/>
              </w:rPr>
            </w:pPr>
          </w:p>
        </w:tc>
        <w:tc>
          <w:tcPr>
            <w:tcW w:w="5610" w:type="dxa"/>
            <w:tcBorders>
              <w:top w:val="nil"/>
              <w:left w:val="single" w:sz="6" w:space="0" w:color="auto"/>
              <w:bottom w:val="nil"/>
              <w:right w:val="nil"/>
            </w:tcBorders>
          </w:tcPr>
          <w:p w14:paraId="54235740" w14:textId="77777777" w:rsidR="002D775D" w:rsidRPr="00665B53" w:rsidDel="00ED7123" w:rsidRDefault="002D775D" w:rsidP="00B94200">
            <w:pPr>
              <w:pStyle w:val="tabletext11"/>
              <w:suppressAutoHyphens/>
              <w:rPr>
                <w:del w:id="33047" w:author="Author"/>
                <w:b/>
              </w:rPr>
            </w:pPr>
          </w:p>
        </w:tc>
        <w:tc>
          <w:tcPr>
            <w:tcW w:w="2235" w:type="dxa"/>
            <w:tcBorders>
              <w:top w:val="nil"/>
              <w:left w:val="single" w:sz="6" w:space="0" w:color="auto"/>
              <w:bottom w:val="nil"/>
              <w:right w:val="single" w:sz="6" w:space="0" w:color="auto"/>
            </w:tcBorders>
          </w:tcPr>
          <w:p w14:paraId="6AD71BD2" w14:textId="77777777" w:rsidR="002D775D" w:rsidRPr="00665B53" w:rsidDel="00ED7123" w:rsidRDefault="002D775D" w:rsidP="00B94200">
            <w:pPr>
              <w:pStyle w:val="tabletext11"/>
              <w:suppressAutoHyphens/>
              <w:jc w:val="center"/>
              <w:rPr>
                <w:del w:id="33048" w:author="Author"/>
              </w:rPr>
            </w:pPr>
          </w:p>
        </w:tc>
        <w:tc>
          <w:tcPr>
            <w:tcW w:w="2235" w:type="dxa"/>
            <w:tcBorders>
              <w:top w:val="nil"/>
              <w:left w:val="nil"/>
              <w:bottom w:val="nil"/>
              <w:right w:val="single" w:sz="6" w:space="0" w:color="auto"/>
            </w:tcBorders>
          </w:tcPr>
          <w:p w14:paraId="595344DE" w14:textId="77777777" w:rsidR="002D775D" w:rsidRPr="00665B53" w:rsidDel="00ED7123" w:rsidRDefault="002D775D" w:rsidP="00B94200">
            <w:pPr>
              <w:pStyle w:val="tabletext11"/>
              <w:suppressAutoHyphens/>
              <w:jc w:val="center"/>
              <w:rPr>
                <w:del w:id="33049" w:author="Author"/>
              </w:rPr>
            </w:pPr>
          </w:p>
        </w:tc>
      </w:tr>
      <w:tr w:rsidR="002D775D" w:rsidRPr="00665B53" w:rsidDel="00ED7123" w14:paraId="47AB1E25" w14:textId="77777777" w:rsidTr="00B94200">
        <w:trPr>
          <w:cantSplit/>
          <w:trHeight w:val="190"/>
          <w:del w:id="33050" w:author="Author"/>
        </w:trPr>
        <w:tc>
          <w:tcPr>
            <w:tcW w:w="200" w:type="dxa"/>
            <w:tcBorders>
              <w:top w:val="nil"/>
              <w:left w:val="nil"/>
              <w:bottom w:val="nil"/>
              <w:right w:val="nil"/>
            </w:tcBorders>
          </w:tcPr>
          <w:p w14:paraId="2D613AA2" w14:textId="77777777" w:rsidR="002D775D" w:rsidRPr="00665B53" w:rsidDel="00ED7123" w:rsidRDefault="002D775D" w:rsidP="00B94200">
            <w:pPr>
              <w:pStyle w:val="tabletext11"/>
              <w:suppressAutoHyphens/>
              <w:rPr>
                <w:del w:id="33051" w:author="Author"/>
              </w:rPr>
            </w:pPr>
          </w:p>
        </w:tc>
        <w:tc>
          <w:tcPr>
            <w:tcW w:w="5610" w:type="dxa"/>
            <w:tcBorders>
              <w:top w:val="nil"/>
              <w:left w:val="single" w:sz="6" w:space="0" w:color="auto"/>
              <w:bottom w:val="nil"/>
              <w:right w:val="nil"/>
            </w:tcBorders>
          </w:tcPr>
          <w:p w14:paraId="061319F8" w14:textId="77777777" w:rsidR="002D775D" w:rsidRPr="00665B53" w:rsidDel="00ED7123" w:rsidRDefault="002D775D" w:rsidP="00B94200">
            <w:pPr>
              <w:pStyle w:val="tabletext11"/>
              <w:suppressAutoHyphens/>
              <w:rPr>
                <w:del w:id="33052" w:author="Author"/>
                <w:b/>
              </w:rPr>
            </w:pPr>
            <w:del w:id="33053" w:author="Author">
              <w:r w:rsidRPr="00665B53" w:rsidDel="00ED7123">
                <w:rPr>
                  <w:b/>
                </w:rPr>
                <w:delText>d.</w:delText>
              </w:r>
              <w:r w:rsidRPr="00665B53" w:rsidDel="00ED7123">
                <w:delText xml:space="preserve"> Quarrying</w:delText>
              </w:r>
            </w:del>
          </w:p>
        </w:tc>
        <w:tc>
          <w:tcPr>
            <w:tcW w:w="2235" w:type="dxa"/>
            <w:tcBorders>
              <w:top w:val="nil"/>
              <w:left w:val="single" w:sz="6" w:space="0" w:color="auto"/>
              <w:bottom w:val="nil"/>
              <w:right w:val="single" w:sz="6" w:space="0" w:color="auto"/>
            </w:tcBorders>
          </w:tcPr>
          <w:p w14:paraId="25D7ECA7" w14:textId="77777777" w:rsidR="002D775D" w:rsidRPr="00665B53" w:rsidDel="00ED7123" w:rsidRDefault="002D775D" w:rsidP="00B94200">
            <w:pPr>
              <w:pStyle w:val="tabletext11"/>
              <w:suppressAutoHyphens/>
              <w:jc w:val="center"/>
              <w:rPr>
                <w:del w:id="33054" w:author="Author"/>
              </w:rPr>
            </w:pPr>
            <w:del w:id="33055" w:author="Author">
              <w:r w:rsidRPr="00665B53" w:rsidDel="00ED7123">
                <w:delText>-0.10</w:delText>
              </w:r>
            </w:del>
          </w:p>
        </w:tc>
        <w:tc>
          <w:tcPr>
            <w:tcW w:w="2235" w:type="dxa"/>
            <w:tcBorders>
              <w:top w:val="nil"/>
              <w:left w:val="nil"/>
              <w:bottom w:val="nil"/>
              <w:right w:val="single" w:sz="6" w:space="0" w:color="auto"/>
            </w:tcBorders>
          </w:tcPr>
          <w:p w14:paraId="679E86ED" w14:textId="77777777" w:rsidR="002D775D" w:rsidRPr="00665B53" w:rsidDel="00ED7123" w:rsidRDefault="002D775D" w:rsidP="00B94200">
            <w:pPr>
              <w:pStyle w:val="tabletext11"/>
              <w:suppressAutoHyphens/>
              <w:jc w:val="center"/>
              <w:rPr>
                <w:del w:id="33056" w:author="Author"/>
              </w:rPr>
            </w:pPr>
            <w:del w:id="33057" w:author="Author">
              <w:r w:rsidRPr="00665B53" w:rsidDel="00ED7123">
                <w:delText>– – – 74</w:delText>
              </w:r>
            </w:del>
          </w:p>
        </w:tc>
      </w:tr>
      <w:tr w:rsidR="002D775D" w:rsidRPr="00665B53" w:rsidDel="00ED7123" w14:paraId="19ABC476" w14:textId="77777777" w:rsidTr="00B94200">
        <w:trPr>
          <w:cantSplit/>
          <w:trHeight w:val="190"/>
          <w:del w:id="33058" w:author="Author"/>
        </w:trPr>
        <w:tc>
          <w:tcPr>
            <w:tcW w:w="200" w:type="dxa"/>
            <w:tcBorders>
              <w:top w:val="nil"/>
              <w:left w:val="nil"/>
              <w:bottom w:val="nil"/>
              <w:right w:val="nil"/>
            </w:tcBorders>
          </w:tcPr>
          <w:p w14:paraId="0AB04870" w14:textId="77777777" w:rsidR="002D775D" w:rsidRPr="00665B53" w:rsidDel="00ED7123" w:rsidRDefault="002D775D" w:rsidP="00B94200">
            <w:pPr>
              <w:pStyle w:val="tabletext11"/>
              <w:suppressAutoHyphens/>
              <w:rPr>
                <w:del w:id="33059" w:author="Author"/>
              </w:rPr>
            </w:pPr>
          </w:p>
        </w:tc>
        <w:tc>
          <w:tcPr>
            <w:tcW w:w="5610" w:type="dxa"/>
            <w:tcBorders>
              <w:top w:val="nil"/>
              <w:left w:val="single" w:sz="6" w:space="0" w:color="auto"/>
              <w:bottom w:val="nil"/>
              <w:right w:val="nil"/>
            </w:tcBorders>
          </w:tcPr>
          <w:p w14:paraId="27D79FBF" w14:textId="77777777" w:rsidR="002D775D" w:rsidRPr="00665B53" w:rsidDel="00ED7123" w:rsidRDefault="002D775D" w:rsidP="00B94200">
            <w:pPr>
              <w:pStyle w:val="tabletext11"/>
              <w:suppressAutoHyphens/>
              <w:rPr>
                <w:del w:id="33060" w:author="Author"/>
                <w:b/>
              </w:rPr>
            </w:pPr>
          </w:p>
        </w:tc>
        <w:tc>
          <w:tcPr>
            <w:tcW w:w="2235" w:type="dxa"/>
            <w:tcBorders>
              <w:top w:val="nil"/>
              <w:left w:val="single" w:sz="6" w:space="0" w:color="auto"/>
              <w:bottom w:val="nil"/>
              <w:right w:val="single" w:sz="6" w:space="0" w:color="auto"/>
            </w:tcBorders>
          </w:tcPr>
          <w:p w14:paraId="16181890" w14:textId="77777777" w:rsidR="002D775D" w:rsidRPr="00665B53" w:rsidDel="00ED7123" w:rsidRDefault="002D775D" w:rsidP="00B94200">
            <w:pPr>
              <w:pStyle w:val="tabletext11"/>
              <w:suppressAutoHyphens/>
              <w:jc w:val="center"/>
              <w:rPr>
                <w:del w:id="33061" w:author="Author"/>
              </w:rPr>
            </w:pPr>
          </w:p>
        </w:tc>
        <w:tc>
          <w:tcPr>
            <w:tcW w:w="2235" w:type="dxa"/>
            <w:tcBorders>
              <w:top w:val="nil"/>
              <w:left w:val="nil"/>
              <w:bottom w:val="nil"/>
              <w:right w:val="single" w:sz="6" w:space="0" w:color="auto"/>
            </w:tcBorders>
          </w:tcPr>
          <w:p w14:paraId="35730C4D" w14:textId="77777777" w:rsidR="002D775D" w:rsidRPr="00665B53" w:rsidDel="00ED7123" w:rsidRDefault="002D775D" w:rsidP="00B94200">
            <w:pPr>
              <w:pStyle w:val="tabletext11"/>
              <w:suppressAutoHyphens/>
              <w:jc w:val="center"/>
              <w:rPr>
                <w:del w:id="33062" w:author="Author"/>
              </w:rPr>
            </w:pPr>
          </w:p>
        </w:tc>
      </w:tr>
      <w:tr w:rsidR="002D775D" w:rsidRPr="00665B53" w:rsidDel="00ED7123" w14:paraId="68A3E6A8" w14:textId="77777777" w:rsidTr="00B94200">
        <w:trPr>
          <w:cantSplit/>
          <w:trHeight w:val="190"/>
          <w:del w:id="33063" w:author="Author"/>
        </w:trPr>
        <w:tc>
          <w:tcPr>
            <w:tcW w:w="200" w:type="dxa"/>
            <w:tcBorders>
              <w:top w:val="nil"/>
              <w:left w:val="nil"/>
              <w:bottom w:val="nil"/>
              <w:right w:val="nil"/>
            </w:tcBorders>
          </w:tcPr>
          <w:p w14:paraId="6D9C9837" w14:textId="77777777" w:rsidR="002D775D" w:rsidRPr="00665B53" w:rsidDel="00ED7123" w:rsidRDefault="002D775D" w:rsidP="00B94200">
            <w:pPr>
              <w:pStyle w:val="tabletext11"/>
              <w:suppressAutoHyphens/>
              <w:rPr>
                <w:del w:id="33064" w:author="Author"/>
              </w:rPr>
            </w:pPr>
          </w:p>
        </w:tc>
        <w:tc>
          <w:tcPr>
            <w:tcW w:w="5610" w:type="dxa"/>
            <w:tcBorders>
              <w:top w:val="nil"/>
              <w:left w:val="single" w:sz="6" w:space="0" w:color="auto"/>
              <w:bottom w:val="single" w:sz="6" w:space="0" w:color="auto"/>
              <w:right w:val="nil"/>
            </w:tcBorders>
          </w:tcPr>
          <w:p w14:paraId="2B885C69" w14:textId="77777777" w:rsidR="002D775D" w:rsidRPr="00665B53" w:rsidDel="00ED7123" w:rsidRDefault="002D775D" w:rsidP="00B94200">
            <w:pPr>
              <w:pStyle w:val="tabletext11"/>
              <w:suppressAutoHyphens/>
              <w:rPr>
                <w:del w:id="33065" w:author="Author"/>
                <w:b/>
              </w:rPr>
            </w:pPr>
            <w:del w:id="33066" w:author="Author">
              <w:r w:rsidRPr="00665B53" w:rsidDel="00ED7123">
                <w:rPr>
                  <w:b/>
                </w:rPr>
                <w:delText>e.</w:delText>
              </w:r>
              <w:r w:rsidRPr="00665B53" w:rsidDel="00ED7123">
                <w:delText xml:space="preserve"> All Other</w:delText>
              </w:r>
            </w:del>
          </w:p>
        </w:tc>
        <w:tc>
          <w:tcPr>
            <w:tcW w:w="2235" w:type="dxa"/>
            <w:tcBorders>
              <w:top w:val="nil"/>
              <w:left w:val="single" w:sz="6" w:space="0" w:color="auto"/>
              <w:bottom w:val="single" w:sz="6" w:space="0" w:color="auto"/>
              <w:right w:val="single" w:sz="6" w:space="0" w:color="auto"/>
            </w:tcBorders>
          </w:tcPr>
          <w:p w14:paraId="294DE750" w14:textId="77777777" w:rsidR="002D775D" w:rsidRPr="00665B53" w:rsidDel="00ED7123" w:rsidRDefault="002D775D" w:rsidP="00B94200">
            <w:pPr>
              <w:pStyle w:val="tabletext11"/>
              <w:suppressAutoHyphens/>
              <w:jc w:val="center"/>
              <w:rPr>
                <w:del w:id="33067" w:author="Author"/>
              </w:rPr>
            </w:pPr>
            <w:del w:id="33068" w:author="Author">
              <w:r w:rsidRPr="00665B53" w:rsidDel="00ED7123">
                <w:delText>-0.10</w:delText>
              </w:r>
            </w:del>
          </w:p>
        </w:tc>
        <w:tc>
          <w:tcPr>
            <w:tcW w:w="2235" w:type="dxa"/>
            <w:tcBorders>
              <w:top w:val="nil"/>
              <w:left w:val="nil"/>
              <w:bottom w:val="single" w:sz="6" w:space="0" w:color="auto"/>
              <w:right w:val="single" w:sz="6" w:space="0" w:color="auto"/>
            </w:tcBorders>
          </w:tcPr>
          <w:p w14:paraId="2CAFA043" w14:textId="77777777" w:rsidR="002D775D" w:rsidRPr="00665B53" w:rsidDel="00ED7123" w:rsidRDefault="002D775D" w:rsidP="00B94200">
            <w:pPr>
              <w:pStyle w:val="tabletext11"/>
              <w:suppressAutoHyphens/>
              <w:jc w:val="center"/>
              <w:rPr>
                <w:del w:id="33069" w:author="Author"/>
              </w:rPr>
            </w:pPr>
            <w:del w:id="33070" w:author="Author">
              <w:r w:rsidRPr="00665B53" w:rsidDel="00ED7123">
                <w:delText>– – – 79</w:delText>
              </w:r>
            </w:del>
          </w:p>
        </w:tc>
      </w:tr>
    </w:tbl>
    <w:p w14:paraId="72D49D56" w14:textId="77777777" w:rsidR="002D775D" w:rsidRPr="00665B53" w:rsidDel="00ED7123" w:rsidRDefault="002D775D" w:rsidP="001065E8">
      <w:pPr>
        <w:pStyle w:val="tablecaption"/>
        <w:suppressAutoHyphens/>
        <w:rPr>
          <w:del w:id="33071" w:author="Author"/>
        </w:rPr>
      </w:pPr>
      <w:del w:id="33072" w:author="Author">
        <w:r w:rsidRPr="00665B53" w:rsidDel="00ED7123">
          <w:delText>Table 23.C.9. Dump And Transit Mix</w:delText>
        </w:r>
      </w:del>
    </w:p>
    <w:p w14:paraId="61A4D211" w14:textId="77777777" w:rsidR="002D775D" w:rsidRPr="00665B53" w:rsidDel="00ED7123" w:rsidRDefault="002D775D" w:rsidP="001065E8">
      <w:pPr>
        <w:pStyle w:val="isonormal"/>
        <w:suppressAutoHyphens/>
        <w:rPr>
          <w:del w:id="33073" w:author="Author"/>
        </w:rPr>
      </w:pPr>
    </w:p>
    <w:p w14:paraId="0B1BD0B0" w14:textId="77777777" w:rsidR="002D775D" w:rsidRPr="00665B53" w:rsidDel="00ED7123" w:rsidRDefault="002D775D" w:rsidP="001065E8">
      <w:pPr>
        <w:pStyle w:val="outlinehd3"/>
        <w:suppressAutoHyphens/>
        <w:rPr>
          <w:del w:id="33074" w:author="Author"/>
        </w:rPr>
      </w:pPr>
      <w:del w:id="33075" w:author="Author">
        <w:r w:rsidRPr="00665B53" w:rsidDel="00ED7123">
          <w:tab/>
          <w:delText>10.</w:delText>
        </w:r>
        <w:r w:rsidRPr="00665B53" w:rsidDel="00ED7123">
          <w:tab/>
          <w:delText>Contractors</w:delText>
        </w:r>
      </w:del>
    </w:p>
    <w:p w14:paraId="4521A2BD" w14:textId="77777777" w:rsidR="002D775D" w:rsidRPr="00665B53" w:rsidDel="00ED7123" w:rsidRDefault="002D775D" w:rsidP="001065E8">
      <w:pPr>
        <w:pStyle w:val="blocktext4"/>
        <w:suppressAutoHyphens/>
        <w:rPr>
          <w:del w:id="33076" w:author="Author"/>
        </w:rPr>
      </w:pPr>
      <w:del w:id="33077" w:author="Author">
        <w:r w:rsidRPr="00665B53" w:rsidDel="00ED7123">
          <w:delText>(Other than dump trucks)</w:delText>
        </w:r>
      </w:del>
    </w:p>
    <w:p w14:paraId="366D0C58" w14:textId="77777777" w:rsidR="002D775D" w:rsidRPr="00665B53" w:rsidDel="00ED7123" w:rsidRDefault="002D775D" w:rsidP="001065E8">
      <w:pPr>
        <w:pStyle w:val="space4"/>
        <w:suppressAutoHyphens/>
        <w:rPr>
          <w:del w:id="33078"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2D775D" w:rsidRPr="00665B53" w:rsidDel="00ED7123" w14:paraId="7022CBEA" w14:textId="77777777" w:rsidTr="00B94200">
        <w:trPr>
          <w:cantSplit/>
          <w:trHeight w:val="190"/>
          <w:del w:id="33079" w:author="Author"/>
        </w:trPr>
        <w:tc>
          <w:tcPr>
            <w:tcW w:w="200" w:type="dxa"/>
            <w:tcBorders>
              <w:top w:val="nil"/>
              <w:left w:val="nil"/>
              <w:bottom w:val="nil"/>
              <w:right w:val="nil"/>
            </w:tcBorders>
          </w:tcPr>
          <w:p w14:paraId="107F6416" w14:textId="77777777" w:rsidR="002D775D" w:rsidRPr="00665B53" w:rsidDel="00ED7123" w:rsidRDefault="002D775D" w:rsidP="00B94200">
            <w:pPr>
              <w:pStyle w:val="tablehead"/>
              <w:suppressAutoHyphens/>
              <w:rPr>
                <w:del w:id="33080" w:author="Author"/>
              </w:rPr>
            </w:pPr>
            <w:del w:id="33081" w:author="Author">
              <w:r w:rsidRPr="00665B53" w:rsidDel="00ED7123">
                <w:br/>
              </w:r>
            </w:del>
          </w:p>
        </w:tc>
        <w:tc>
          <w:tcPr>
            <w:tcW w:w="10080" w:type="dxa"/>
            <w:gridSpan w:val="3"/>
            <w:tcBorders>
              <w:top w:val="single" w:sz="6" w:space="0" w:color="auto"/>
              <w:left w:val="single" w:sz="6" w:space="0" w:color="auto"/>
              <w:bottom w:val="single" w:sz="6" w:space="0" w:color="auto"/>
              <w:right w:val="single" w:sz="6" w:space="0" w:color="auto"/>
            </w:tcBorders>
          </w:tcPr>
          <w:p w14:paraId="022F6ADA" w14:textId="77777777" w:rsidR="002D775D" w:rsidRPr="00665B53" w:rsidDel="00ED7123" w:rsidRDefault="002D775D" w:rsidP="00B94200">
            <w:pPr>
              <w:pStyle w:val="tablehead"/>
              <w:suppressAutoHyphens/>
              <w:rPr>
                <w:del w:id="33082" w:author="Author"/>
              </w:rPr>
            </w:pPr>
            <w:del w:id="33083" w:author="Author">
              <w:r w:rsidRPr="00665B53" w:rsidDel="00ED7123">
                <w:delText>Contractors</w:delText>
              </w:r>
              <w:r w:rsidRPr="00665B53" w:rsidDel="00ED7123">
                <w:br/>
                <w:delText>Secondary Factor For Other Autos (Except Trailer Types And Zone-rated Autos)</w:delText>
              </w:r>
            </w:del>
          </w:p>
        </w:tc>
      </w:tr>
      <w:tr w:rsidR="002D775D" w:rsidRPr="00665B53" w:rsidDel="00ED7123" w14:paraId="4CDC85B3" w14:textId="77777777" w:rsidTr="00B94200">
        <w:trPr>
          <w:cantSplit/>
          <w:trHeight w:val="190"/>
          <w:del w:id="33084" w:author="Author"/>
        </w:trPr>
        <w:tc>
          <w:tcPr>
            <w:tcW w:w="200" w:type="dxa"/>
            <w:tcBorders>
              <w:top w:val="nil"/>
              <w:left w:val="nil"/>
              <w:bottom w:val="nil"/>
              <w:right w:val="nil"/>
            </w:tcBorders>
          </w:tcPr>
          <w:p w14:paraId="01F5BBFC" w14:textId="77777777" w:rsidR="002D775D" w:rsidRPr="00665B53" w:rsidDel="00ED7123" w:rsidRDefault="002D775D" w:rsidP="00B94200">
            <w:pPr>
              <w:pStyle w:val="tabletext11"/>
              <w:suppressAutoHyphens/>
              <w:rPr>
                <w:del w:id="33085" w:author="Author"/>
              </w:rPr>
            </w:pPr>
          </w:p>
        </w:tc>
        <w:tc>
          <w:tcPr>
            <w:tcW w:w="5610" w:type="dxa"/>
            <w:tcBorders>
              <w:top w:val="single" w:sz="6" w:space="0" w:color="auto"/>
              <w:left w:val="single" w:sz="6" w:space="0" w:color="auto"/>
              <w:bottom w:val="single" w:sz="6" w:space="0" w:color="auto"/>
              <w:right w:val="nil"/>
            </w:tcBorders>
          </w:tcPr>
          <w:p w14:paraId="4B397336" w14:textId="77777777" w:rsidR="002D775D" w:rsidRPr="00665B53" w:rsidDel="00ED7123" w:rsidRDefault="002D775D" w:rsidP="00B94200">
            <w:pPr>
              <w:pStyle w:val="tablehead"/>
              <w:suppressAutoHyphens/>
              <w:rPr>
                <w:del w:id="33086" w:author="Author"/>
              </w:rPr>
            </w:pPr>
            <w:del w:id="33087" w:author="Author">
              <w:r w:rsidRPr="00665B53" w:rsidDel="00ED7123">
                <w:delText>Classification</w:delText>
              </w:r>
            </w:del>
          </w:p>
        </w:tc>
        <w:tc>
          <w:tcPr>
            <w:tcW w:w="2235" w:type="dxa"/>
            <w:tcBorders>
              <w:top w:val="single" w:sz="6" w:space="0" w:color="auto"/>
              <w:left w:val="single" w:sz="6" w:space="0" w:color="auto"/>
              <w:bottom w:val="nil"/>
              <w:right w:val="single" w:sz="6" w:space="0" w:color="auto"/>
            </w:tcBorders>
          </w:tcPr>
          <w:p w14:paraId="7605AF17" w14:textId="77777777" w:rsidR="002D775D" w:rsidRPr="00665B53" w:rsidDel="00ED7123" w:rsidRDefault="002D775D" w:rsidP="00B94200">
            <w:pPr>
              <w:pStyle w:val="tablehead"/>
              <w:suppressAutoHyphens/>
              <w:rPr>
                <w:del w:id="33088" w:author="Author"/>
              </w:rPr>
            </w:pPr>
            <w:del w:id="33089" w:author="Author">
              <w:r w:rsidRPr="00665B53" w:rsidDel="00ED7123">
                <w:delText>Secondary Factor</w:delText>
              </w:r>
            </w:del>
          </w:p>
        </w:tc>
        <w:tc>
          <w:tcPr>
            <w:tcW w:w="2235" w:type="dxa"/>
            <w:tcBorders>
              <w:top w:val="single" w:sz="6" w:space="0" w:color="auto"/>
              <w:left w:val="nil"/>
              <w:bottom w:val="nil"/>
              <w:right w:val="single" w:sz="6" w:space="0" w:color="auto"/>
            </w:tcBorders>
          </w:tcPr>
          <w:p w14:paraId="531AF958" w14:textId="77777777" w:rsidR="002D775D" w:rsidRPr="00665B53" w:rsidDel="00ED7123" w:rsidRDefault="002D775D" w:rsidP="00B94200">
            <w:pPr>
              <w:pStyle w:val="tablehead"/>
              <w:suppressAutoHyphens/>
              <w:rPr>
                <w:del w:id="33090" w:author="Author"/>
              </w:rPr>
            </w:pPr>
            <w:del w:id="33091" w:author="Author">
              <w:r w:rsidRPr="00665B53" w:rsidDel="00ED7123">
                <w:delText>Code</w:delText>
              </w:r>
            </w:del>
          </w:p>
        </w:tc>
      </w:tr>
      <w:tr w:rsidR="002D775D" w:rsidRPr="00665B53" w:rsidDel="00ED7123" w14:paraId="370F6A09" w14:textId="77777777" w:rsidTr="00B94200">
        <w:trPr>
          <w:cantSplit/>
          <w:trHeight w:val="190"/>
          <w:del w:id="33092" w:author="Author"/>
        </w:trPr>
        <w:tc>
          <w:tcPr>
            <w:tcW w:w="200" w:type="dxa"/>
            <w:tcBorders>
              <w:top w:val="nil"/>
              <w:left w:val="nil"/>
              <w:bottom w:val="nil"/>
              <w:right w:val="nil"/>
            </w:tcBorders>
          </w:tcPr>
          <w:p w14:paraId="430210F9" w14:textId="77777777" w:rsidR="002D775D" w:rsidRPr="00665B53" w:rsidDel="00ED7123" w:rsidRDefault="002D775D" w:rsidP="00B94200">
            <w:pPr>
              <w:pStyle w:val="tabletext11"/>
              <w:suppressAutoHyphens/>
              <w:rPr>
                <w:del w:id="33093" w:author="Author"/>
              </w:rPr>
            </w:pPr>
          </w:p>
        </w:tc>
        <w:tc>
          <w:tcPr>
            <w:tcW w:w="5610" w:type="dxa"/>
            <w:tcBorders>
              <w:top w:val="single" w:sz="6" w:space="0" w:color="auto"/>
              <w:left w:val="single" w:sz="6" w:space="0" w:color="auto"/>
              <w:bottom w:val="nil"/>
              <w:right w:val="nil"/>
            </w:tcBorders>
          </w:tcPr>
          <w:p w14:paraId="4151FE58" w14:textId="77777777" w:rsidR="002D775D" w:rsidRPr="00665B53" w:rsidDel="00ED7123" w:rsidRDefault="002D775D" w:rsidP="00B94200">
            <w:pPr>
              <w:pStyle w:val="tabletext11"/>
              <w:suppressAutoHyphens/>
              <w:ind w:left="160" w:hanging="160"/>
              <w:rPr>
                <w:del w:id="33094" w:author="Author"/>
              </w:rPr>
            </w:pPr>
            <w:del w:id="33095" w:author="Author">
              <w:r w:rsidRPr="00665B53" w:rsidDel="00ED7123">
                <w:rPr>
                  <w:b/>
                </w:rPr>
                <w:delText xml:space="preserve">a. </w:delText>
              </w:r>
              <w:r w:rsidRPr="00665B53" w:rsidDel="00ED7123">
                <w:delText>Building Commercial</w:delText>
              </w:r>
            </w:del>
          </w:p>
        </w:tc>
        <w:tc>
          <w:tcPr>
            <w:tcW w:w="2235" w:type="dxa"/>
            <w:tcBorders>
              <w:top w:val="single" w:sz="6" w:space="0" w:color="auto"/>
              <w:left w:val="single" w:sz="6" w:space="0" w:color="auto"/>
              <w:bottom w:val="nil"/>
              <w:right w:val="single" w:sz="6" w:space="0" w:color="auto"/>
            </w:tcBorders>
          </w:tcPr>
          <w:p w14:paraId="0197404D" w14:textId="77777777" w:rsidR="002D775D" w:rsidRPr="00665B53" w:rsidDel="00ED7123" w:rsidRDefault="002D775D" w:rsidP="00B94200">
            <w:pPr>
              <w:pStyle w:val="tabletext11"/>
              <w:suppressAutoHyphens/>
              <w:jc w:val="center"/>
              <w:rPr>
                <w:del w:id="33096" w:author="Author"/>
              </w:rPr>
            </w:pPr>
            <w:del w:id="33097" w:author="Author">
              <w:r w:rsidRPr="00665B53" w:rsidDel="00ED7123">
                <w:delText>-0.05</w:delText>
              </w:r>
            </w:del>
          </w:p>
        </w:tc>
        <w:tc>
          <w:tcPr>
            <w:tcW w:w="2235" w:type="dxa"/>
            <w:tcBorders>
              <w:top w:val="single" w:sz="6" w:space="0" w:color="auto"/>
              <w:left w:val="nil"/>
              <w:bottom w:val="nil"/>
              <w:right w:val="single" w:sz="6" w:space="0" w:color="auto"/>
            </w:tcBorders>
          </w:tcPr>
          <w:p w14:paraId="228A84A5" w14:textId="77777777" w:rsidR="002D775D" w:rsidRPr="00665B53" w:rsidDel="00ED7123" w:rsidRDefault="002D775D" w:rsidP="00B94200">
            <w:pPr>
              <w:pStyle w:val="tabletext11"/>
              <w:suppressAutoHyphens/>
              <w:jc w:val="center"/>
              <w:rPr>
                <w:del w:id="33098" w:author="Author"/>
              </w:rPr>
            </w:pPr>
            <w:del w:id="33099" w:author="Author">
              <w:r w:rsidRPr="00665B53" w:rsidDel="00ED7123">
                <w:delText>– – – 81</w:delText>
              </w:r>
            </w:del>
          </w:p>
        </w:tc>
      </w:tr>
      <w:tr w:rsidR="002D775D" w:rsidRPr="00665B53" w:rsidDel="00ED7123" w14:paraId="44E5128C" w14:textId="77777777" w:rsidTr="00B94200">
        <w:trPr>
          <w:cantSplit/>
          <w:trHeight w:val="190"/>
          <w:del w:id="33100" w:author="Author"/>
        </w:trPr>
        <w:tc>
          <w:tcPr>
            <w:tcW w:w="200" w:type="dxa"/>
            <w:tcBorders>
              <w:top w:val="nil"/>
              <w:left w:val="nil"/>
              <w:bottom w:val="nil"/>
              <w:right w:val="nil"/>
            </w:tcBorders>
          </w:tcPr>
          <w:p w14:paraId="6563B42C" w14:textId="77777777" w:rsidR="002D775D" w:rsidRPr="00665B53" w:rsidDel="00ED7123" w:rsidRDefault="002D775D" w:rsidP="00B94200">
            <w:pPr>
              <w:pStyle w:val="tabletext11"/>
              <w:suppressAutoHyphens/>
              <w:rPr>
                <w:del w:id="33101" w:author="Author"/>
              </w:rPr>
            </w:pPr>
          </w:p>
        </w:tc>
        <w:tc>
          <w:tcPr>
            <w:tcW w:w="5610" w:type="dxa"/>
            <w:tcBorders>
              <w:top w:val="nil"/>
              <w:left w:val="single" w:sz="6" w:space="0" w:color="auto"/>
              <w:bottom w:val="nil"/>
              <w:right w:val="nil"/>
            </w:tcBorders>
          </w:tcPr>
          <w:p w14:paraId="3D03D680" w14:textId="77777777" w:rsidR="002D775D" w:rsidRPr="00665B53" w:rsidDel="00ED7123" w:rsidRDefault="002D775D" w:rsidP="00B94200">
            <w:pPr>
              <w:pStyle w:val="tabletext11"/>
              <w:suppressAutoHyphens/>
              <w:rPr>
                <w:del w:id="33102" w:author="Author"/>
              </w:rPr>
            </w:pPr>
          </w:p>
        </w:tc>
        <w:tc>
          <w:tcPr>
            <w:tcW w:w="2235" w:type="dxa"/>
            <w:tcBorders>
              <w:top w:val="nil"/>
              <w:left w:val="single" w:sz="6" w:space="0" w:color="auto"/>
              <w:bottom w:val="nil"/>
              <w:right w:val="single" w:sz="6" w:space="0" w:color="auto"/>
            </w:tcBorders>
          </w:tcPr>
          <w:p w14:paraId="5748B029" w14:textId="77777777" w:rsidR="002D775D" w:rsidRPr="00665B53" w:rsidDel="00ED7123" w:rsidRDefault="002D775D" w:rsidP="00B94200">
            <w:pPr>
              <w:pStyle w:val="tabletext11"/>
              <w:suppressAutoHyphens/>
              <w:jc w:val="center"/>
              <w:rPr>
                <w:del w:id="33103" w:author="Author"/>
              </w:rPr>
            </w:pPr>
          </w:p>
        </w:tc>
        <w:tc>
          <w:tcPr>
            <w:tcW w:w="2235" w:type="dxa"/>
            <w:tcBorders>
              <w:top w:val="nil"/>
              <w:left w:val="nil"/>
              <w:bottom w:val="nil"/>
              <w:right w:val="single" w:sz="6" w:space="0" w:color="auto"/>
            </w:tcBorders>
          </w:tcPr>
          <w:p w14:paraId="1A9AEF8F" w14:textId="77777777" w:rsidR="002D775D" w:rsidRPr="00665B53" w:rsidDel="00ED7123" w:rsidRDefault="002D775D" w:rsidP="00B94200">
            <w:pPr>
              <w:pStyle w:val="tabletext11"/>
              <w:suppressAutoHyphens/>
              <w:jc w:val="center"/>
              <w:rPr>
                <w:del w:id="33104" w:author="Author"/>
              </w:rPr>
            </w:pPr>
          </w:p>
        </w:tc>
      </w:tr>
      <w:tr w:rsidR="002D775D" w:rsidRPr="00665B53" w:rsidDel="00ED7123" w14:paraId="487D5A4E" w14:textId="77777777" w:rsidTr="00B94200">
        <w:trPr>
          <w:cantSplit/>
          <w:trHeight w:val="190"/>
          <w:del w:id="33105" w:author="Author"/>
        </w:trPr>
        <w:tc>
          <w:tcPr>
            <w:tcW w:w="200" w:type="dxa"/>
            <w:tcBorders>
              <w:top w:val="nil"/>
              <w:left w:val="nil"/>
              <w:bottom w:val="nil"/>
              <w:right w:val="nil"/>
            </w:tcBorders>
          </w:tcPr>
          <w:p w14:paraId="23055748" w14:textId="77777777" w:rsidR="002D775D" w:rsidRPr="00665B53" w:rsidDel="00ED7123" w:rsidRDefault="002D775D" w:rsidP="00B94200">
            <w:pPr>
              <w:pStyle w:val="tabletext11"/>
              <w:suppressAutoHyphens/>
              <w:rPr>
                <w:del w:id="33106" w:author="Author"/>
              </w:rPr>
            </w:pPr>
          </w:p>
        </w:tc>
        <w:tc>
          <w:tcPr>
            <w:tcW w:w="5610" w:type="dxa"/>
            <w:tcBorders>
              <w:top w:val="nil"/>
              <w:left w:val="single" w:sz="6" w:space="0" w:color="auto"/>
              <w:bottom w:val="nil"/>
              <w:right w:val="nil"/>
            </w:tcBorders>
          </w:tcPr>
          <w:p w14:paraId="1EF23781" w14:textId="77777777" w:rsidR="002D775D" w:rsidRPr="00665B53" w:rsidDel="00ED7123" w:rsidRDefault="002D775D" w:rsidP="00B94200">
            <w:pPr>
              <w:pStyle w:val="tabletext11"/>
              <w:suppressAutoHyphens/>
              <w:rPr>
                <w:del w:id="33107" w:author="Author"/>
              </w:rPr>
            </w:pPr>
            <w:del w:id="33108" w:author="Author">
              <w:r w:rsidRPr="00665B53" w:rsidDel="00ED7123">
                <w:rPr>
                  <w:b/>
                </w:rPr>
                <w:delText>b.</w:delText>
              </w:r>
              <w:r w:rsidRPr="00665B53" w:rsidDel="00ED7123">
                <w:delText xml:space="preserve"> Building Private Dwellings</w:delText>
              </w:r>
            </w:del>
          </w:p>
        </w:tc>
        <w:tc>
          <w:tcPr>
            <w:tcW w:w="2235" w:type="dxa"/>
            <w:tcBorders>
              <w:top w:val="nil"/>
              <w:left w:val="single" w:sz="6" w:space="0" w:color="auto"/>
              <w:bottom w:val="nil"/>
              <w:right w:val="single" w:sz="6" w:space="0" w:color="auto"/>
            </w:tcBorders>
          </w:tcPr>
          <w:p w14:paraId="4D481B3E" w14:textId="77777777" w:rsidR="002D775D" w:rsidRPr="00665B53" w:rsidDel="00ED7123" w:rsidRDefault="002D775D" w:rsidP="00B94200">
            <w:pPr>
              <w:pStyle w:val="tabletext11"/>
              <w:suppressAutoHyphens/>
              <w:jc w:val="center"/>
              <w:rPr>
                <w:del w:id="33109" w:author="Author"/>
              </w:rPr>
            </w:pPr>
            <w:del w:id="33110" w:author="Author">
              <w:r w:rsidRPr="00665B53" w:rsidDel="00ED7123">
                <w:delText>-0.05</w:delText>
              </w:r>
            </w:del>
          </w:p>
        </w:tc>
        <w:tc>
          <w:tcPr>
            <w:tcW w:w="2235" w:type="dxa"/>
            <w:tcBorders>
              <w:top w:val="nil"/>
              <w:left w:val="nil"/>
              <w:bottom w:val="nil"/>
              <w:right w:val="single" w:sz="6" w:space="0" w:color="auto"/>
            </w:tcBorders>
          </w:tcPr>
          <w:p w14:paraId="6249E905" w14:textId="77777777" w:rsidR="002D775D" w:rsidRPr="00665B53" w:rsidDel="00ED7123" w:rsidRDefault="002D775D" w:rsidP="00B94200">
            <w:pPr>
              <w:pStyle w:val="tabletext11"/>
              <w:suppressAutoHyphens/>
              <w:jc w:val="center"/>
              <w:rPr>
                <w:del w:id="33111" w:author="Author"/>
              </w:rPr>
            </w:pPr>
            <w:del w:id="33112" w:author="Author">
              <w:r w:rsidRPr="00665B53" w:rsidDel="00ED7123">
                <w:delText>– – – 82</w:delText>
              </w:r>
            </w:del>
          </w:p>
        </w:tc>
      </w:tr>
      <w:tr w:rsidR="002D775D" w:rsidRPr="00665B53" w:rsidDel="00ED7123" w14:paraId="0CE8C704" w14:textId="77777777" w:rsidTr="00B94200">
        <w:trPr>
          <w:cantSplit/>
          <w:trHeight w:val="190"/>
          <w:del w:id="33113" w:author="Author"/>
        </w:trPr>
        <w:tc>
          <w:tcPr>
            <w:tcW w:w="200" w:type="dxa"/>
            <w:tcBorders>
              <w:top w:val="nil"/>
              <w:left w:val="nil"/>
              <w:bottom w:val="nil"/>
              <w:right w:val="nil"/>
            </w:tcBorders>
          </w:tcPr>
          <w:p w14:paraId="0BFE34FC" w14:textId="77777777" w:rsidR="002D775D" w:rsidRPr="00665B53" w:rsidDel="00ED7123" w:rsidRDefault="002D775D" w:rsidP="00B94200">
            <w:pPr>
              <w:pStyle w:val="tabletext11"/>
              <w:suppressAutoHyphens/>
              <w:rPr>
                <w:del w:id="33114" w:author="Author"/>
              </w:rPr>
            </w:pPr>
          </w:p>
        </w:tc>
        <w:tc>
          <w:tcPr>
            <w:tcW w:w="5610" w:type="dxa"/>
            <w:tcBorders>
              <w:top w:val="nil"/>
              <w:left w:val="single" w:sz="6" w:space="0" w:color="auto"/>
              <w:bottom w:val="nil"/>
              <w:right w:val="nil"/>
            </w:tcBorders>
          </w:tcPr>
          <w:p w14:paraId="32436870" w14:textId="77777777" w:rsidR="002D775D" w:rsidRPr="00665B53" w:rsidDel="00ED7123" w:rsidRDefault="002D775D" w:rsidP="00B94200">
            <w:pPr>
              <w:pStyle w:val="tabletext11"/>
              <w:suppressAutoHyphens/>
              <w:rPr>
                <w:del w:id="33115" w:author="Author"/>
              </w:rPr>
            </w:pPr>
          </w:p>
        </w:tc>
        <w:tc>
          <w:tcPr>
            <w:tcW w:w="2235" w:type="dxa"/>
            <w:tcBorders>
              <w:top w:val="nil"/>
              <w:left w:val="single" w:sz="6" w:space="0" w:color="auto"/>
              <w:bottom w:val="nil"/>
              <w:right w:val="single" w:sz="6" w:space="0" w:color="auto"/>
            </w:tcBorders>
          </w:tcPr>
          <w:p w14:paraId="5F0A4FB3" w14:textId="77777777" w:rsidR="002D775D" w:rsidRPr="00665B53" w:rsidDel="00ED7123" w:rsidRDefault="002D775D" w:rsidP="00B94200">
            <w:pPr>
              <w:pStyle w:val="tabletext11"/>
              <w:suppressAutoHyphens/>
              <w:jc w:val="center"/>
              <w:rPr>
                <w:del w:id="33116" w:author="Author"/>
              </w:rPr>
            </w:pPr>
          </w:p>
        </w:tc>
        <w:tc>
          <w:tcPr>
            <w:tcW w:w="2235" w:type="dxa"/>
            <w:tcBorders>
              <w:top w:val="nil"/>
              <w:left w:val="nil"/>
              <w:bottom w:val="nil"/>
              <w:right w:val="single" w:sz="6" w:space="0" w:color="auto"/>
            </w:tcBorders>
          </w:tcPr>
          <w:p w14:paraId="29A07D04" w14:textId="77777777" w:rsidR="002D775D" w:rsidRPr="00665B53" w:rsidDel="00ED7123" w:rsidRDefault="002D775D" w:rsidP="00B94200">
            <w:pPr>
              <w:pStyle w:val="tabletext11"/>
              <w:suppressAutoHyphens/>
              <w:jc w:val="center"/>
              <w:rPr>
                <w:del w:id="33117" w:author="Author"/>
              </w:rPr>
            </w:pPr>
          </w:p>
        </w:tc>
      </w:tr>
      <w:tr w:rsidR="002D775D" w:rsidRPr="00665B53" w:rsidDel="00ED7123" w14:paraId="473EC115" w14:textId="77777777" w:rsidTr="00B94200">
        <w:trPr>
          <w:cantSplit/>
          <w:trHeight w:val="190"/>
          <w:del w:id="33118" w:author="Author"/>
        </w:trPr>
        <w:tc>
          <w:tcPr>
            <w:tcW w:w="200" w:type="dxa"/>
            <w:tcBorders>
              <w:top w:val="nil"/>
              <w:left w:val="nil"/>
              <w:bottom w:val="nil"/>
              <w:right w:val="nil"/>
            </w:tcBorders>
          </w:tcPr>
          <w:p w14:paraId="59279FA5" w14:textId="77777777" w:rsidR="002D775D" w:rsidRPr="00665B53" w:rsidDel="00ED7123" w:rsidRDefault="002D775D" w:rsidP="00B94200">
            <w:pPr>
              <w:pStyle w:val="tabletext11"/>
              <w:suppressAutoHyphens/>
              <w:rPr>
                <w:del w:id="33119" w:author="Author"/>
              </w:rPr>
            </w:pPr>
            <w:del w:id="33120" w:author="Author">
              <w:r w:rsidRPr="00665B53" w:rsidDel="00ED7123">
                <w:br/>
              </w:r>
            </w:del>
          </w:p>
        </w:tc>
        <w:tc>
          <w:tcPr>
            <w:tcW w:w="5610" w:type="dxa"/>
            <w:tcBorders>
              <w:top w:val="nil"/>
              <w:left w:val="single" w:sz="6" w:space="0" w:color="auto"/>
              <w:bottom w:val="nil"/>
              <w:right w:val="nil"/>
            </w:tcBorders>
          </w:tcPr>
          <w:p w14:paraId="602469D0" w14:textId="77777777" w:rsidR="002D775D" w:rsidRPr="00665B53" w:rsidDel="00ED7123" w:rsidRDefault="002D775D" w:rsidP="00B94200">
            <w:pPr>
              <w:pStyle w:val="tabletext11"/>
              <w:suppressAutoHyphens/>
              <w:ind w:left="260" w:hanging="260"/>
              <w:rPr>
                <w:del w:id="33121" w:author="Author"/>
              </w:rPr>
            </w:pPr>
            <w:del w:id="33122" w:author="Author">
              <w:r w:rsidRPr="00665B53" w:rsidDel="00ED7123">
                <w:rPr>
                  <w:b/>
                </w:rPr>
                <w:delText>c.</w:delText>
              </w:r>
              <w:r w:rsidRPr="00665B53" w:rsidDel="00ED7123">
                <w:delText xml:space="preserve"> Electrical, Plumbing, Masonry, Plastering and Other Repair or Service</w:delText>
              </w:r>
            </w:del>
          </w:p>
        </w:tc>
        <w:tc>
          <w:tcPr>
            <w:tcW w:w="2235" w:type="dxa"/>
            <w:tcBorders>
              <w:top w:val="nil"/>
              <w:left w:val="single" w:sz="6" w:space="0" w:color="auto"/>
              <w:bottom w:val="nil"/>
              <w:right w:val="single" w:sz="6" w:space="0" w:color="auto"/>
            </w:tcBorders>
          </w:tcPr>
          <w:p w14:paraId="6FFC277A" w14:textId="77777777" w:rsidR="002D775D" w:rsidRPr="00665B53" w:rsidDel="00ED7123" w:rsidRDefault="002D775D" w:rsidP="00B94200">
            <w:pPr>
              <w:pStyle w:val="tabletext11"/>
              <w:suppressAutoHyphens/>
              <w:jc w:val="center"/>
              <w:rPr>
                <w:del w:id="33123" w:author="Author"/>
              </w:rPr>
            </w:pPr>
            <w:del w:id="33124" w:author="Author">
              <w:r w:rsidRPr="00665B53" w:rsidDel="00ED7123">
                <w:delText>-0.05</w:delText>
              </w:r>
            </w:del>
          </w:p>
        </w:tc>
        <w:tc>
          <w:tcPr>
            <w:tcW w:w="2235" w:type="dxa"/>
            <w:tcBorders>
              <w:top w:val="nil"/>
              <w:left w:val="nil"/>
              <w:bottom w:val="nil"/>
              <w:right w:val="single" w:sz="6" w:space="0" w:color="auto"/>
            </w:tcBorders>
          </w:tcPr>
          <w:p w14:paraId="37836822" w14:textId="77777777" w:rsidR="002D775D" w:rsidRPr="00665B53" w:rsidDel="00ED7123" w:rsidRDefault="002D775D" w:rsidP="00B94200">
            <w:pPr>
              <w:pStyle w:val="tabletext11"/>
              <w:suppressAutoHyphens/>
              <w:jc w:val="center"/>
              <w:rPr>
                <w:del w:id="33125" w:author="Author"/>
              </w:rPr>
            </w:pPr>
            <w:del w:id="33126" w:author="Author">
              <w:r w:rsidRPr="00665B53" w:rsidDel="00ED7123">
                <w:delText>– – – 83</w:delText>
              </w:r>
            </w:del>
          </w:p>
        </w:tc>
      </w:tr>
      <w:tr w:rsidR="002D775D" w:rsidRPr="00665B53" w:rsidDel="00ED7123" w14:paraId="66385BC2" w14:textId="77777777" w:rsidTr="00B94200">
        <w:trPr>
          <w:cantSplit/>
          <w:trHeight w:val="190"/>
          <w:del w:id="33127" w:author="Author"/>
        </w:trPr>
        <w:tc>
          <w:tcPr>
            <w:tcW w:w="200" w:type="dxa"/>
            <w:tcBorders>
              <w:top w:val="nil"/>
              <w:left w:val="nil"/>
              <w:bottom w:val="nil"/>
              <w:right w:val="nil"/>
            </w:tcBorders>
          </w:tcPr>
          <w:p w14:paraId="4D822F93" w14:textId="77777777" w:rsidR="002D775D" w:rsidRPr="00665B53" w:rsidDel="00ED7123" w:rsidRDefault="002D775D" w:rsidP="00B94200">
            <w:pPr>
              <w:pStyle w:val="tabletext11"/>
              <w:suppressAutoHyphens/>
              <w:rPr>
                <w:del w:id="33128" w:author="Author"/>
              </w:rPr>
            </w:pPr>
          </w:p>
        </w:tc>
        <w:tc>
          <w:tcPr>
            <w:tcW w:w="5610" w:type="dxa"/>
            <w:tcBorders>
              <w:top w:val="nil"/>
              <w:left w:val="single" w:sz="6" w:space="0" w:color="auto"/>
              <w:bottom w:val="nil"/>
              <w:right w:val="nil"/>
            </w:tcBorders>
          </w:tcPr>
          <w:p w14:paraId="1667F84A" w14:textId="77777777" w:rsidR="002D775D" w:rsidRPr="00665B53" w:rsidDel="00ED7123" w:rsidRDefault="002D775D" w:rsidP="00B94200">
            <w:pPr>
              <w:pStyle w:val="tabletext11"/>
              <w:suppressAutoHyphens/>
              <w:rPr>
                <w:del w:id="33129" w:author="Author"/>
                <w:b/>
              </w:rPr>
            </w:pPr>
          </w:p>
        </w:tc>
        <w:tc>
          <w:tcPr>
            <w:tcW w:w="2235" w:type="dxa"/>
            <w:tcBorders>
              <w:top w:val="nil"/>
              <w:left w:val="single" w:sz="6" w:space="0" w:color="auto"/>
              <w:bottom w:val="nil"/>
              <w:right w:val="single" w:sz="6" w:space="0" w:color="auto"/>
            </w:tcBorders>
          </w:tcPr>
          <w:p w14:paraId="2DACF937" w14:textId="77777777" w:rsidR="002D775D" w:rsidRPr="00665B53" w:rsidDel="00ED7123" w:rsidRDefault="002D775D" w:rsidP="00B94200">
            <w:pPr>
              <w:pStyle w:val="tabletext11"/>
              <w:suppressAutoHyphens/>
              <w:jc w:val="center"/>
              <w:rPr>
                <w:del w:id="33130" w:author="Author"/>
              </w:rPr>
            </w:pPr>
          </w:p>
        </w:tc>
        <w:tc>
          <w:tcPr>
            <w:tcW w:w="2235" w:type="dxa"/>
            <w:tcBorders>
              <w:top w:val="nil"/>
              <w:left w:val="nil"/>
              <w:bottom w:val="nil"/>
              <w:right w:val="single" w:sz="6" w:space="0" w:color="auto"/>
            </w:tcBorders>
          </w:tcPr>
          <w:p w14:paraId="5FE16DA6" w14:textId="77777777" w:rsidR="002D775D" w:rsidRPr="00665B53" w:rsidDel="00ED7123" w:rsidRDefault="002D775D" w:rsidP="00B94200">
            <w:pPr>
              <w:pStyle w:val="tabletext11"/>
              <w:suppressAutoHyphens/>
              <w:jc w:val="center"/>
              <w:rPr>
                <w:del w:id="33131" w:author="Author"/>
              </w:rPr>
            </w:pPr>
          </w:p>
        </w:tc>
      </w:tr>
      <w:tr w:rsidR="002D775D" w:rsidRPr="00665B53" w:rsidDel="00ED7123" w14:paraId="4AA9085F" w14:textId="77777777" w:rsidTr="00B94200">
        <w:trPr>
          <w:cantSplit/>
          <w:trHeight w:val="190"/>
          <w:del w:id="33132" w:author="Author"/>
        </w:trPr>
        <w:tc>
          <w:tcPr>
            <w:tcW w:w="200" w:type="dxa"/>
            <w:tcBorders>
              <w:top w:val="nil"/>
              <w:left w:val="nil"/>
              <w:bottom w:val="nil"/>
              <w:right w:val="nil"/>
            </w:tcBorders>
          </w:tcPr>
          <w:p w14:paraId="1B25153E" w14:textId="77777777" w:rsidR="002D775D" w:rsidRPr="00665B53" w:rsidDel="00ED7123" w:rsidRDefault="002D775D" w:rsidP="00B94200">
            <w:pPr>
              <w:pStyle w:val="tabletext11"/>
              <w:suppressAutoHyphens/>
              <w:rPr>
                <w:del w:id="33133" w:author="Author"/>
              </w:rPr>
            </w:pPr>
          </w:p>
        </w:tc>
        <w:tc>
          <w:tcPr>
            <w:tcW w:w="5610" w:type="dxa"/>
            <w:tcBorders>
              <w:top w:val="nil"/>
              <w:left w:val="single" w:sz="6" w:space="0" w:color="auto"/>
              <w:bottom w:val="nil"/>
              <w:right w:val="nil"/>
            </w:tcBorders>
          </w:tcPr>
          <w:p w14:paraId="78ACB759" w14:textId="77777777" w:rsidR="002D775D" w:rsidRPr="00665B53" w:rsidDel="00ED7123" w:rsidRDefault="002D775D" w:rsidP="00B94200">
            <w:pPr>
              <w:pStyle w:val="tabletext11"/>
              <w:suppressAutoHyphens/>
              <w:rPr>
                <w:del w:id="33134" w:author="Author"/>
                <w:b/>
              </w:rPr>
            </w:pPr>
            <w:del w:id="33135" w:author="Author">
              <w:r w:rsidRPr="00665B53" w:rsidDel="00ED7123">
                <w:rPr>
                  <w:b/>
                </w:rPr>
                <w:delText>d.</w:delText>
              </w:r>
              <w:r w:rsidRPr="00665B53" w:rsidDel="00ED7123">
                <w:delText xml:space="preserve"> Excavating</w:delText>
              </w:r>
            </w:del>
          </w:p>
        </w:tc>
        <w:tc>
          <w:tcPr>
            <w:tcW w:w="2235" w:type="dxa"/>
            <w:tcBorders>
              <w:top w:val="nil"/>
              <w:left w:val="single" w:sz="6" w:space="0" w:color="auto"/>
              <w:bottom w:val="nil"/>
              <w:right w:val="single" w:sz="6" w:space="0" w:color="auto"/>
            </w:tcBorders>
          </w:tcPr>
          <w:p w14:paraId="1502CAA5" w14:textId="77777777" w:rsidR="002D775D" w:rsidRPr="00665B53" w:rsidDel="00ED7123" w:rsidRDefault="002D775D" w:rsidP="00B94200">
            <w:pPr>
              <w:pStyle w:val="tabletext11"/>
              <w:suppressAutoHyphens/>
              <w:jc w:val="center"/>
              <w:rPr>
                <w:del w:id="33136" w:author="Author"/>
              </w:rPr>
            </w:pPr>
            <w:del w:id="33137" w:author="Author">
              <w:r w:rsidRPr="00665B53" w:rsidDel="00ED7123">
                <w:delText>-0.05</w:delText>
              </w:r>
            </w:del>
          </w:p>
        </w:tc>
        <w:tc>
          <w:tcPr>
            <w:tcW w:w="2235" w:type="dxa"/>
            <w:tcBorders>
              <w:top w:val="nil"/>
              <w:left w:val="nil"/>
              <w:bottom w:val="nil"/>
              <w:right w:val="single" w:sz="6" w:space="0" w:color="auto"/>
            </w:tcBorders>
          </w:tcPr>
          <w:p w14:paraId="2724D26B" w14:textId="77777777" w:rsidR="002D775D" w:rsidRPr="00665B53" w:rsidDel="00ED7123" w:rsidRDefault="002D775D" w:rsidP="00B94200">
            <w:pPr>
              <w:pStyle w:val="tabletext11"/>
              <w:suppressAutoHyphens/>
              <w:jc w:val="center"/>
              <w:rPr>
                <w:del w:id="33138" w:author="Author"/>
              </w:rPr>
            </w:pPr>
            <w:del w:id="33139" w:author="Author">
              <w:r w:rsidRPr="00665B53" w:rsidDel="00ED7123">
                <w:delText>– – – 84</w:delText>
              </w:r>
            </w:del>
          </w:p>
        </w:tc>
      </w:tr>
      <w:tr w:rsidR="002D775D" w:rsidRPr="00665B53" w:rsidDel="00ED7123" w14:paraId="28C73FE0" w14:textId="77777777" w:rsidTr="00B94200">
        <w:trPr>
          <w:cantSplit/>
          <w:trHeight w:val="190"/>
          <w:del w:id="33140" w:author="Author"/>
        </w:trPr>
        <w:tc>
          <w:tcPr>
            <w:tcW w:w="200" w:type="dxa"/>
            <w:tcBorders>
              <w:top w:val="nil"/>
              <w:left w:val="nil"/>
              <w:bottom w:val="nil"/>
              <w:right w:val="nil"/>
            </w:tcBorders>
          </w:tcPr>
          <w:p w14:paraId="51B2F283" w14:textId="77777777" w:rsidR="002D775D" w:rsidRPr="00665B53" w:rsidDel="00ED7123" w:rsidRDefault="002D775D" w:rsidP="00B94200">
            <w:pPr>
              <w:pStyle w:val="tabletext11"/>
              <w:suppressAutoHyphens/>
              <w:rPr>
                <w:del w:id="33141" w:author="Author"/>
              </w:rPr>
            </w:pPr>
          </w:p>
        </w:tc>
        <w:tc>
          <w:tcPr>
            <w:tcW w:w="5610" w:type="dxa"/>
            <w:tcBorders>
              <w:top w:val="nil"/>
              <w:left w:val="single" w:sz="6" w:space="0" w:color="auto"/>
              <w:bottom w:val="nil"/>
              <w:right w:val="nil"/>
            </w:tcBorders>
          </w:tcPr>
          <w:p w14:paraId="590E68CD" w14:textId="77777777" w:rsidR="002D775D" w:rsidRPr="00665B53" w:rsidDel="00ED7123" w:rsidRDefault="002D775D" w:rsidP="00B94200">
            <w:pPr>
              <w:pStyle w:val="tabletext11"/>
              <w:suppressAutoHyphens/>
              <w:rPr>
                <w:del w:id="33142" w:author="Author"/>
                <w:b/>
              </w:rPr>
            </w:pPr>
          </w:p>
        </w:tc>
        <w:tc>
          <w:tcPr>
            <w:tcW w:w="2235" w:type="dxa"/>
            <w:tcBorders>
              <w:top w:val="nil"/>
              <w:left w:val="single" w:sz="6" w:space="0" w:color="auto"/>
              <w:bottom w:val="nil"/>
              <w:right w:val="single" w:sz="6" w:space="0" w:color="auto"/>
            </w:tcBorders>
          </w:tcPr>
          <w:p w14:paraId="18D758D1" w14:textId="77777777" w:rsidR="002D775D" w:rsidRPr="00665B53" w:rsidDel="00ED7123" w:rsidRDefault="002D775D" w:rsidP="00B94200">
            <w:pPr>
              <w:pStyle w:val="tabletext11"/>
              <w:suppressAutoHyphens/>
              <w:jc w:val="center"/>
              <w:rPr>
                <w:del w:id="33143" w:author="Author"/>
              </w:rPr>
            </w:pPr>
          </w:p>
        </w:tc>
        <w:tc>
          <w:tcPr>
            <w:tcW w:w="2235" w:type="dxa"/>
            <w:tcBorders>
              <w:top w:val="nil"/>
              <w:left w:val="nil"/>
              <w:bottom w:val="nil"/>
              <w:right w:val="single" w:sz="6" w:space="0" w:color="auto"/>
            </w:tcBorders>
          </w:tcPr>
          <w:p w14:paraId="18770353" w14:textId="77777777" w:rsidR="002D775D" w:rsidRPr="00665B53" w:rsidDel="00ED7123" w:rsidRDefault="002D775D" w:rsidP="00B94200">
            <w:pPr>
              <w:pStyle w:val="tabletext11"/>
              <w:suppressAutoHyphens/>
              <w:jc w:val="center"/>
              <w:rPr>
                <w:del w:id="33144" w:author="Author"/>
              </w:rPr>
            </w:pPr>
          </w:p>
        </w:tc>
      </w:tr>
      <w:tr w:rsidR="002D775D" w:rsidRPr="00665B53" w:rsidDel="00ED7123" w14:paraId="61890D44" w14:textId="77777777" w:rsidTr="00B94200">
        <w:trPr>
          <w:cantSplit/>
          <w:trHeight w:val="190"/>
          <w:del w:id="33145" w:author="Author"/>
        </w:trPr>
        <w:tc>
          <w:tcPr>
            <w:tcW w:w="200" w:type="dxa"/>
            <w:tcBorders>
              <w:top w:val="nil"/>
              <w:left w:val="nil"/>
              <w:bottom w:val="nil"/>
              <w:right w:val="nil"/>
            </w:tcBorders>
          </w:tcPr>
          <w:p w14:paraId="7EEA3B1B" w14:textId="77777777" w:rsidR="002D775D" w:rsidRPr="00665B53" w:rsidDel="00ED7123" w:rsidRDefault="002D775D" w:rsidP="00B94200">
            <w:pPr>
              <w:pStyle w:val="tabletext11"/>
              <w:suppressAutoHyphens/>
              <w:rPr>
                <w:del w:id="33146" w:author="Author"/>
              </w:rPr>
            </w:pPr>
          </w:p>
        </w:tc>
        <w:tc>
          <w:tcPr>
            <w:tcW w:w="5610" w:type="dxa"/>
            <w:tcBorders>
              <w:top w:val="nil"/>
              <w:left w:val="single" w:sz="6" w:space="0" w:color="auto"/>
              <w:bottom w:val="nil"/>
              <w:right w:val="nil"/>
            </w:tcBorders>
          </w:tcPr>
          <w:p w14:paraId="7AEA66A1" w14:textId="77777777" w:rsidR="002D775D" w:rsidRPr="00665B53" w:rsidDel="00ED7123" w:rsidRDefault="002D775D" w:rsidP="00B94200">
            <w:pPr>
              <w:pStyle w:val="tabletext11"/>
              <w:suppressAutoHyphens/>
              <w:rPr>
                <w:del w:id="33147" w:author="Author"/>
                <w:b/>
              </w:rPr>
            </w:pPr>
            <w:del w:id="33148" w:author="Author">
              <w:r w:rsidRPr="00665B53" w:rsidDel="00ED7123">
                <w:rPr>
                  <w:b/>
                </w:rPr>
                <w:delText>e.</w:delText>
              </w:r>
              <w:r w:rsidRPr="00665B53" w:rsidDel="00ED7123">
                <w:delText xml:space="preserve"> Street and Road</w:delText>
              </w:r>
            </w:del>
          </w:p>
        </w:tc>
        <w:tc>
          <w:tcPr>
            <w:tcW w:w="2235" w:type="dxa"/>
            <w:tcBorders>
              <w:top w:val="nil"/>
              <w:left w:val="single" w:sz="6" w:space="0" w:color="auto"/>
              <w:bottom w:val="nil"/>
              <w:right w:val="single" w:sz="6" w:space="0" w:color="auto"/>
            </w:tcBorders>
          </w:tcPr>
          <w:p w14:paraId="0D701704" w14:textId="77777777" w:rsidR="002D775D" w:rsidRPr="00665B53" w:rsidDel="00ED7123" w:rsidRDefault="002D775D" w:rsidP="00B94200">
            <w:pPr>
              <w:pStyle w:val="tabletext11"/>
              <w:suppressAutoHyphens/>
              <w:jc w:val="center"/>
              <w:rPr>
                <w:del w:id="33149" w:author="Author"/>
              </w:rPr>
            </w:pPr>
            <w:del w:id="33150" w:author="Author">
              <w:r w:rsidRPr="00665B53" w:rsidDel="00ED7123">
                <w:delText>-0.05</w:delText>
              </w:r>
            </w:del>
          </w:p>
        </w:tc>
        <w:tc>
          <w:tcPr>
            <w:tcW w:w="2235" w:type="dxa"/>
            <w:tcBorders>
              <w:top w:val="nil"/>
              <w:left w:val="nil"/>
              <w:bottom w:val="nil"/>
              <w:right w:val="single" w:sz="6" w:space="0" w:color="auto"/>
            </w:tcBorders>
          </w:tcPr>
          <w:p w14:paraId="202FB6EB" w14:textId="77777777" w:rsidR="002D775D" w:rsidRPr="00665B53" w:rsidDel="00ED7123" w:rsidRDefault="002D775D" w:rsidP="00B94200">
            <w:pPr>
              <w:pStyle w:val="tabletext11"/>
              <w:suppressAutoHyphens/>
              <w:jc w:val="center"/>
              <w:rPr>
                <w:del w:id="33151" w:author="Author"/>
              </w:rPr>
            </w:pPr>
            <w:del w:id="33152" w:author="Author">
              <w:r w:rsidRPr="00665B53" w:rsidDel="00ED7123">
                <w:delText>– – – 85</w:delText>
              </w:r>
            </w:del>
          </w:p>
        </w:tc>
      </w:tr>
      <w:tr w:rsidR="002D775D" w:rsidRPr="00665B53" w:rsidDel="00ED7123" w14:paraId="17C7ED62" w14:textId="77777777" w:rsidTr="00B94200">
        <w:trPr>
          <w:cantSplit/>
          <w:trHeight w:val="190"/>
          <w:del w:id="33153" w:author="Author"/>
        </w:trPr>
        <w:tc>
          <w:tcPr>
            <w:tcW w:w="200" w:type="dxa"/>
            <w:tcBorders>
              <w:top w:val="nil"/>
              <w:left w:val="nil"/>
              <w:bottom w:val="nil"/>
              <w:right w:val="nil"/>
            </w:tcBorders>
          </w:tcPr>
          <w:p w14:paraId="61CED6DF" w14:textId="77777777" w:rsidR="002D775D" w:rsidRPr="00665B53" w:rsidDel="00ED7123" w:rsidRDefault="002D775D" w:rsidP="00B94200">
            <w:pPr>
              <w:pStyle w:val="tabletext11"/>
              <w:suppressAutoHyphens/>
              <w:rPr>
                <w:del w:id="33154" w:author="Author"/>
              </w:rPr>
            </w:pPr>
          </w:p>
        </w:tc>
        <w:tc>
          <w:tcPr>
            <w:tcW w:w="5610" w:type="dxa"/>
            <w:tcBorders>
              <w:top w:val="nil"/>
              <w:left w:val="single" w:sz="6" w:space="0" w:color="auto"/>
              <w:bottom w:val="nil"/>
              <w:right w:val="nil"/>
            </w:tcBorders>
          </w:tcPr>
          <w:p w14:paraId="57161BCD" w14:textId="77777777" w:rsidR="002D775D" w:rsidRPr="00665B53" w:rsidDel="00ED7123" w:rsidRDefault="002D775D" w:rsidP="00B94200">
            <w:pPr>
              <w:pStyle w:val="tabletext11"/>
              <w:suppressAutoHyphens/>
              <w:rPr>
                <w:del w:id="33155" w:author="Author"/>
                <w:b/>
              </w:rPr>
            </w:pPr>
          </w:p>
        </w:tc>
        <w:tc>
          <w:tcPr>
            <w:tcW w:w="2235" w:type="dxa"/>
            <w:tcBorders>
              <w:top w:val="nil"/>
              <w:left w:val="single" w:sz="6" w:space="0" w:color="auto"/>
              <w:bottom w:val="nil"/>
              <w:right w:val="single" w:sz="6" w:space="0" w:color="auto"/>
            </w:tcBorders>
          </w:tcPr>
          <w:p w14:paraId="06356BCE" w14:textId="77777777" w:rsidR="002D775D" w:rsidRPr="00665B53" w:rsidDel="00ED7123" w:rsidRDefault="002D775D" w:rsidP="00B94200">
            <w:pPr>
              <w:pStyle w:val="tabletext11"/>
              <w:suppressAutoHyphens/>
              <w:jc w:val="center"/>
              <w:rPr>
                <w:del w:id="33156" w:author="Author"/>
              </w:rPr>
            </w:pPr>
          </w:p>
        </w:tc>
        <w:tc>
          <w:tcPr>
            <w:tcW w:w="2235" w:type="dxa"/>
            <w:tcBorders>
              <w:top w:val="nil"/>
              <w:left w:val="nil"/>
              <w:bottom w:val="nil"/>
              <w:right w:val="single" w:sz="6" w:space="0" w:color="auto"/>
            </w:tcBorders>
          </w:tcPr>
          <w:p w14:paraId="4A7579A1" w14:textId="77777777" w:rsidR="002D775D" w:rsidRPr="00665B53" w:rsidDel="00ED7123" w:rsidRDefault="002D775D" w:rsidP="00B94200">
            <w:pPr>
              <w:pStyle w:val="tabletext11"/>
              <w:suppressAutoHyphens/>
              <w:jc w:val="center"/>
              <w:rPr>
                <w:del w:id="33157" w:author="Author"/>
              </w:rPr>
            </w:pPr>
          </w:p>
        </w:tc>
      </w:tr>
      <w:tr w:rsidR="002D775D" w:rsidRPr="00665B53" w:rsidDel="00ED7123" w14:paraId="4831D418" w14:textId="77777777" w:rsidTr="00B94200">
        <w:trPr>
          <w:cantSplit/>
          <w:trHeight w:val="190"/>
          <w:del w:id="33158" w:author="Author"/>
        </w:trPr>
        <w:tc>
          <w:tcPr>
            <w:tcW w:w="200" w:type="dxa"/>
            <w:tcBorders>
              <w:top w:val="nil"/>
              <w:left w:val="nil"/>
              <w:bottom w:val="nil"/>
              <w:right w:val="nil"/>
            </w:tcBorders>
          </w:tcPr>
          <w:p w14:paraId="6BEA7E8C" w14:textId="77777777" w:rsidR="002D775D" w:rsidRPr="00665B53" w:rsidDel="00ED7123" w:rsidRDefault="002D775D" w:rsidP="00B94200">
            <w:pPr>
              <w:pStyle w:val="tabletext11"/>
              <w:suppressAutoHyphens/>
              <w:rPr>
                <w:del w:id="33159" w:author="Author"/>
              </w:rPr>
            </w:pPr>
          </w:p>
        </w:tc>
        <w:tc>
          <w:tcPr>
            <w:tcW w:w="5610" w:type="dxa"/>
            <w:tcBorders>
              <w:top w:val="nil"/>
              <w:left w:val="single" w:sz="6" w:space="0" w:color="auto"/>
              <w:bottom w:val="single" w:sz="6" w:space="0" w:color="auto"/>
              <w:right w:val="nil"/>
            </w:tcBorders>
          </w:tcPr>
          <w:p w14:paraId="1E05B8AC" w14:textId="77777777" w:rsidR="002D775D" w:rsidRPr="00665B53" w:rsidDel="00ED7123" w:rsidRDefault="002D775D" w:rsidP="00B94200">
            <w:pPr>
              <w:pStyle w:val="tabletext11"/>
              <w:suppressAutoHyphens/>
              <w:rPr>
                <w:del w:id="33160" w:author="Author"/>
                <w:b/>
              </w:rPr>
            </w:pPr>
            <w:del w:id="33161" w:author="Author">
              <w:r w:rsidRPr="00665B53" w:rsidDel="00ED7123">
                <w:rPr>
                  <w:b/>
                </w:rPr>
                <w:delText xml:space="preserve">f. </w:delText>
              </w:r>
              <w:r w:rsidRPr="00665B53" w:rsidDel="00ED7123">
                <w:delText>All Other</w:delText>
              </w:r>
            </w:del>
          </w:p>
        </w:tc>
        <w:tc>
          <w:tcPr>
            <w:tcW w:w="2235" w:type="dxa"/>
            <w:tcBorders>
              <w:top w:val="nil"/>
              <w:left w:val="single" w:sz="6" w:space="0" w:color="auto"/>
              <w:bottom w:val="single" w:sz="6" w:space="0" w:color="auto"/>
              <w:right w:val="single" w:sz="6" w:space="0" w:color="auto"/>
            </w:tcBorders>
          </w:tcPr>
          <w:p w14:paraId="5C8A630B" w14:textId="77777777" w:rsidR="002D775D" w:rsidRPr="00665B53" w:rsidDel="00ED7123" w:rsidRDefault="002D775D" w:rsidP="00B94200">
            <w:pPr>
              <w:pStyle w:val="tabletext11"/>
              <w:suppressAutoHyphens/>
              <w:jc w:val="center"/>
              <w:rPr>
                <w:del w:id="33162" w:author="Author"/>
              </w:rPr>
            </w:pPr>
            <w:del w:id="33163" w:author="Author">
              <w:r w:rsidRPr="00665B53" w:rsidDel="00ED7123">
                <w:delText>-0.05</w:delText>
              </w:r>
            </w:del>
          </w:p>
        </w:tc>
        <w:tc>
          <w:tcPr>
            <w:tcW w:w="2235" w:type="dxa"/>
            <w:tcBorders>
              <w:top w:val="nil"/>
              <w:left w:val="nil"/>
              <w:bottom w:val="single" w:sz="6" w:space="0" w:color="auto"/>
              <w:right w:val="single" w:sz="6" w:space="0" w:color="auto"/>
            </w:tcBorders>
          </w:tcPr>
          <w:p w14:paraId="44067E8E" w14:textId="77777777" w:rsidR="002D775D" w:rsidRPr="00665B53" w:rsidDel="00ED7123" w:rsidRDefault="002D775D" w:rsidP="00B94200">
            <w:pPr>
              <w:pStyle w:val="tabletext11"/>
              <w:suppressAutoHyphens/>
              <w:jc w:val="center"/>
              <w:rPr>
                <w:del w:id="33164" w:author="Author"/>
              </w:rPr>
            </w:pPr>
            <w:del w:id="33165" w:author="Author">
              <w:r w:rsidRPr="00665B53" w:rsidDel="00ED7123">
                <w:delText>– – – 89</w:delText>
              </w:r>
            </w:del>
          </w:p>
        </w:tc>
      </w:tr>
    </w:tbl>
    <w:p w14:paraId="3AA273A3" w14:textId="77777777" w:rsidR="002D775D" w:rsidRPr="00665B53" w:rsidDel="00ED7123" w:rsidRDefault="002D775D" w:rsidP="001065E8">
      <w:pPr>
        <w:pStyle w:val="tablecaption"/>
        <w:suppressAutoHyphens/>
        <w:rPr>
          <w:del w:id="33166" w:author="Author"/>
        </w:rPr>
      </w:pPr>
      <w:del w:id="33167" w:author="Author">
        <w:r w:rsidRPr="00665B53" w:rsidDel="00ED7123">
          <w:delText>Table 23.C.10. Contractors</w:delText>
        </w:r>
      </w:del>
    </w:p>
    <w:p w14:paraId="053B02AB" w14:textId="77777777" w:rsidR="002D775D" w:rsidRPr="00665B53" w:rsidDel="00ED7123" w:rsidRDefault="002D775D" w:rsidP="001065E8">
      <w:pPr>
        <w:pStyle w:val="isonormal"/>
        <w:suppressAutoHyphens/>
        <w:rPr>
          <w:del w:id="33168" w:author="Author"/>
        </w:rPr>
      </w:pPr>
    </w:p>
    <w:p w14:paraId="43E2146A" w14:textId="77777777" w:rsidR="002D775D" w:rsidRPr="00665B53" w:rsidDel="00ED7123" w:rsidRDefault="002D775D" w:rsidP="001065E8">
      <w:pPr>
        <w:pStyle w:val="outlinehd3"/>
        <w:suppressAutoHyphens/>
        <w:rPr>
          <w:del w:id="33169" w:author="Author"/>
        </w:rPr>
      </w:pPr>
      <w:del w:id="33170" w:author="Author">
        <w:r w:rsidRPr="00665B53" w:rsidDel="00ED7123">
          <w:tab/>
          <w:delText>11.</w:delText>
        </w:r>
        <w:r w:rsidRPr="00665B53" w:rsidDel="00ED7123">
          <w:tab/>
          <w:delText>Not Otherwise Specified</w:delText>
        </w:r>
      </w:del>
    </w:p>
    <w:p w14:paraId="53360C7C" w14:textId="77777777" w:rsidR="002D775D" w:rsidRPr="00665B53" w:rsidDel="00ED7123" w:rsidRDefault="002D775D" w:rsidP="001065E8">
      <w:pPr>
        <w:pStyle w:val="space4"/>
        <w:suppressAutoHyphens/>
        <w:rPr>
          <w:del w:id="33171"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2D775D" w:rsidRPr="00665B53" w:rsidDel="00ED7123" w14:paraId="32268630" w14:textId="77777777" w:rsidTr="00B94200">
        <w:trPr>
          <w:cantSplit/>
          <w:trHeight w:val="190"/>
          <w:del w:id="33172" w:author="Author"/>
        </w:trPr>
        <w:tc>
          <w:tcPr>
            <w:tcW w:w="200" w:type="dxa"/>
            <w:tcBorders>
              <w:top w:val="nil"/>
              <w:left w:val="nil"/>
              <w:bottom w:val="nil"/>
              <w:right w:val="nil"/>
            </w:tcBorders>
          </w:tcPr>
          <w:p w14:paraId="5B89D30D" w14:textId="77777777" w:rsidR="002D775D" w:rsidRPr="00665B53" w:rsidDel="00ED7123" w:rsidRDefault="002D775D" w:rsidP="00B94200">
            <w:pPr>
              <w:pStyle w:val="tablehead"/>
              <w:suppressAutoHyphens/>
              <w:rPr>
                <w:del w:id="33173" w:author="Author"/>
              </w:rPr>
            </w:pPr>
            <w:del w:id="33174" w:author="Author">
              <w:r w:rsidRPr="00665B53" w:rsidDel="00ED7123">
                <w:br/>
              </w:r>
            </w:del>
          </w:p>
        </w:tc>
        <w:tc>
          <w:tcPr>
            <w:tcW w:w="10080" w:type="dxa"/>
            <w:gridSpan w:val="3"/>
            <w:tcBorders>
              <w:top w:val="single" w:sz="6" w:space="0" w:color="auto"/>
              <w:left w:val="single" w:sz="6" w:space="0" w:color="auto"/>
              <w:bottom w:val="single" w:sz="6" w:space="0" w:color="auto"/>
              <w:right w:val="single" w:sz="6" w:space="0" w:color="auto"/>
            </w:tcBorders>
          </w:tcPr>
          <w:p w14:paraId="51728A0A" w14:textId="77777777" w:rsidR="002D775D" w:rsidRPr="00665B53" w:rsidDel="00ED7123" w:rsidRDefault="002D775D" w:rsidP="00B94200">
            <w:pPr>
              <w:pStyle w:val="tablehead"/>
              <w:suppressAutoHyphens/>
              <w:rPr>
                <w:del w:id="33175" w:author="Author"/>
              </w:rPr>
            </w:pPr>
            <w:del w:id="33176" w:author="Author">
              <w:r w:rsidRPr="00665B53" w:rsidDel="00ED7123">
                <w:delText>Not Otherwise Specified</w:delText>
              </w:r>
              <w:r w:rsidRPr="00665B53" w:rsidDel="00ED7123">
                <w:br/>
                <w:delText>Secondary Factors For All Autos</w:delText>
              </w:r>
            </w:del>
          </w:p>
        </w:tc>
      </w:tr>
      <w:tr w:rsidR="002D775D" w:rsidRPr="00665B53" w:rsidDel="00ED7123" w14:paraId="24067FA6" w14:textId="77777777" w:rsidTr="00B94200">
        <w:trPr>
          <w:cantSplit/>
          <w:trHeight w:val="190"/>
          <w:del w:id="33177" w:author="Author"/>
        </w:trPr>
        <w:tc>
          <w:tcPr>
            <w:tcW w:w="200" w:type="dxa"/>
            <w:tcBorders>
              <w:top w:val="nil"/>
              <w:left w:val="nil"/>
              <w:bottom w:val="nil"/>
              <w:right w:val="nil"/>
            </w:tcBorders>
          </w:tcPr>
          <w:p w14:paraId="0AF6B024" w14:textId="77777777" w:rsidR="002D775D" w:rsidRPr="00665B53" w:rsidDel="00ED7123" w:rsidRDefault="002D775D" w:rsidP="00B94200">
            <w:pPr>
              <w:pStyle w:val="tabletext11"/>
              <w:suppressAutoHyphens/>
              <w:rPr>
                <w:del w:id="33178" w:author="Author"/>
              </w:rPr>
            </w:pPr>
          </w:p>
        </w:tc>
        <w:tc>
          <w:tcPr>
            <w:tcW w:w="5610" w:type="dxa"/>
            <w:tcBorders>
              <w:top w:val="single" w:sz="6" w:space="0" w:color="auto"/>
              <w:left w:val="single" w:sz="6" w:space="0" w:color="auto"/>
              <w:bottom w:val="single" w:sz="6" w:space="0" w:color="auto"/>
              <w:right w:val="nil"/>
            </w:tcBorders>
          </w:tcPr>
          <w:p w14:paraId="34CFFA3E" w14:textId="77777777" w:rsidR="002D775D" w:rsidRPr="00665B53" w:rsidDel="00ED7123" w:rsidRDefault="002D775D" w:rsidP="00B94200">
            <w:pPr>
              <w:pStyle w:val="tablehead"/>
              <w:suppressAutoHyphens/>
              <w:rPr>
                <w:del w:id="33179" w:author="Author"/>
              </w:rPr>
            </w:pPr>
            <w:del w:id="33180" w:author="Author">
              <w:r w:rsidRPr="00665B53" w:rsidDel="00ED7123">
                <w:delText>Classification</w:delText>
              </w:r>
            </w:del>
          </w:p>
        </w:tc>
        <w:tc>
          <w:tcPr>
            <w:tcW w:w="2235" w:type="dxa"/>
            <w:tcBorders>
              <w:top w:val="single" w:sz="6" w:space="0" w:color="auto"/>
              <w:left w:val="single" w:sz="6" w:space="0" w:color="auto"/>
              <w:bottom w:val="nil"/>
              <w:right w:val="single" w:sz="6" w:space="0" w:color="auto"/>
            </w:tcBorders>
          </w:tcPr>
          <w:p w14:paraId="29BFF9F6" w14:textId="77777777" w:rsidR="002D775D" w:rsidRPr="00665B53" w:rsidDel="00ED7123" w:rsidRDefault="002D775D" w:rsidP="00B94200">
            <w:pPr>
              <w:pStyle w:val="tablehead"/>
              <w:suppressAutoHyphens/>
              <w:rPr>
                <w:del w:id="33181" w:author="Author"/>
              </w:rPr>
            </w:pPr>
            <w:del w:id="33182" w:author="Author">
              <w:r w:rsidRPr="00665B53" w:rsidDel="00ED7123">
                <w:delText>Secondary Factor</w:delText>
              </w:r>
            </w:del>
          </w:p>
        </w:tc>
        <w:tc>
          <w:tcPr>
            <w:tcW w:w="2235" w:type="dxa"/>
            <w:tcBorders>
              <w:top w:val="single" w:sz="6" w:space="0" w:color="auto"/>
              <w:left w:val="nil"/>
              <w:bottom w:val="nil"/>
              <w:right w:val="single" w:sz="6" w:space="0" w:color="auto"/>
            </w:tcBorders>
          </w:tcPr>
          <w:p w14:paraId="44E51940" w14:textId="77777777" w:rsidR="002D775D" w:rsidRPr="00665B53" w:rsidDel="00ED7123" w:rsidRDefault="002D775D" w:rsidP="00B94200">
            <w:pPr>
              <w:pStyle w:val="tablehead"/>
              <w:suppressAutoHyphens/>
              <w:rPr>
                <w:del w:id="33183" w:author="Author"/>
              </w:rPr>
            </w:pPr>
            <w:del w:id="33184" w:author="Author">
              <w:r w:rsidRPr="00665B53" w:rsidDel="00ED7123">
                <w:delText>Code</w:delText>
              </w:r>
            </w:del>
          </w:p>
        </w:tc>
      </w:tr>
      <w:tr w:rsidR="002D775D" w:rsidRPr="00665B53" w:rsidDel="00ED7123" w14:paraId="2A268258" w14:textId="77777777" w:rsidTr="00B94200">
        <w:trPr>
          <w:cantSplit/>
          <w:trHeight w:val="190"/>
          <w:del w:id="33185" w:author="Author"/>
        </w:trPr>
        <w:tc>
          <w:tcPr>
            <w:tcW w:w="200" w:type="dxa"/>
            <w:tcBorders>
              <w:top w:val="nil"/>
              <w:left w:val="nil"/>
              <w:bottom w:val="nil"/>
              <w:right w:val="nil"/>
            </w:tcBorders>
          </w:tcPr>
          <w:p w14:paraId="285BBD27" w14:textId="77777777" w:rsidR="002D775D" w:rsidRPr="00665B53" w:rsidDel="00ED7123" w:rsidRDefault="002D775D" w:rsidP="00B94200">
            <w:pPr>
              <w:pStyle w:val="tabletext11"/>
              <w:suppressAutoHyphens/>
              <w:rPr>
                <w:del w:id="33186" w:author="Author"/>
              </w:rPr>
            </w:pPr>
          </w:p>
        </w:tc>
        <w:tc>
          <w:tcPr>
            <w:tcW w:w="5610" w:type="dxa"/>
            <w:tcBorders>
              <w:top w:val="single" w:sz="6" w:space="0" w:color="auto"/>
              <w:left w:val="single" w:sz="6" w:space="0" w:color="auto"/>
              <w:bottom w:val="nil"/>
              <w:right w:val="nil"/>
            </w:tcBorders>
          </w:tcPr>
          <w:p w14:paraId="62743D55" w14:textId="77777777" w:rsidR="002D775D" w:rsidRPr="00665B53" w:rsidDel="00ED7123" w:rsidRDefault="002D775D" w:rsidP="00B94200">
            <w:pPr>
              <w:pStyle w:val="tabletext11"/>
              <w:suppressAutoHyphens/>
              <w:ind w:left="160" w:hanging="160"/>
              <w:rPr>
                <w:del w:id="33187" w:author="Author"/>
              </w:rPr>
            </w:pPr>
            <w:del w:id="33188" w:author="Author">
              <w:r w:rsidRPr="00665B53" w:rsidDel="00ED7123">
                <w:rPr>
                  <w:b/>
                </w:rPr>
                <w:delText xml:space="preserve">a. </w:delText>
              </w:r>
              <w:r w:rsidRPr="00665B53" w:rsidDel="00ED7123">
                <w:delText>Logging and Lumbering</w:delText>
              </w:r>
            </w:del>
          </w:p>
        </w:tc>
        <w:tc>
          <w:tcPr>
            <w:tcW w:w="2235" w:type="dxa"/>
            <w:tcBorders>
              <w:top w:val="single" w:sz="6" w:space="0" w:color="auto"/>
              <w:left w:val="single" w:sz="6" w:space="0" w:color="auto"/>
              <w:bottom w:val="nil"/>
              <w:right w:val="single" w:sz="6" w:space="0" w:color="auto"/>
            </w:tcBorders>
          </w:tcPr>
          <w:p w14:paraId="2061E09D" w14:textId="77777777" w:rsidR="002D775D" w:rsidRPr="00665B53" w:rsidDel="00ED7123" w:rsidRDefault="002D775D" w:rsidP="00B94200">
            <w:pPr>
              <w:pStyle w:val="tabletext11"/>
              <w:suppressAutoHyphens/>
              <w:jc w:val="center"/>
              <w:rPr>
                <w:del w:id="33189" w:author="Author"/>
              </w:rPr>
            </w:pPr>
            <w:del w:id="33190" w:author="Author">
              <w:r w:rsidRPr="00665B53" w:rsidDel="00ED7123">
                <w:delText>0.35</w:delText>
              </w:r>
            </w:del>
          </w:p>
        </w:tc>
        <w:tc>
          <w:tcPr>
            <w:tcW w:w="2235" w:type="dxa"/>
            <w:tcBorders>
              <w:top w:val="single" w:sz="6" w:space="0" w:color="auto"/>
              <w:left w:val="nil"/>
              <w:bottom w:val="nil"/>
              <w:right w:val="single" w:sz="6" w:space="0" w:color="auto"/>
            </w:tcBorders>
          </w:tcPr>
          <w:p w14:paraId="65F2AEBD" w14:textId="77777777" w:rsidR="002D775D" w:rsidRPr="00665B53" w:rsidDel="00ED7123" w:rsidRDefault="002D775D" w:rsidP="00B94200">
            <w:pPr>
              <w:pStyle w:val="tabletext11"/>
              <w:suppressAutoHyphens/>
              <w:jc w:val="center"/>
              <w:rPr>
                <w:del w:id="33191" w:author="Author"/>
              </w:rPr>
            </w:pPr>
            <w:del w:id="33192" w:author="Author">
              <w:r w:rsidRPr="00665B53" w:rsidDel="00ED7123">
                <w:delText>– – – 91</w:delText>
              </w:r>
            </w:del>
          </w:p>
        </w:tc>
      </w:tr>
      <w:tr w:rsidR="002D775D" w:rsidRPr="00665B53" w:rsidDel="00ED7123" w14:paraId="380038BE" w14:textId="77777777" w:rsidTr="00B94200">
        <w:trPr>
          <w:cantSplit/>
          <w:trHeight w:val="190"/>
          <w:del w:id="33193" w:author="Author"/>
        </w:trPr>
        <w:tc>
          <w:tcPr>
            <w:tcW w:w="200" w:type="dxa"/>
            <w:tcBorders>
              <w:top w:val="nil"/>
              <w:left w:val="nil"/>
              <w:bottom w:val="nil"/>
              <w:right w:val="nil"/>
            </w:tcBorders>
          </w:tcPr>
          <w:p w14:paraId="22634336" w14:textId="77777777" w:rsidR="002D775D" w:rsidRPr="00665B53" w:rsidDel="00ED7123" w:rsidRDefault="002D775D" w:rsidP="00B94200">
            <w:pPr>
              <w:pStyle w:val="tabletext11"/>
              <w:suppressAutoHyphens/>
              <w:rPr>
                <w:del w:id="33194" w:author="Author"/>
              </w:rPr>
            </w:pPr>
          </w:p>
        </w:tc>
        <w:tc>
          <w:tcPr>
            <w:tcW w:w="5610" w:type="dxa"/>
            <w:tcBorders>
              <w:top w:val="nil"/>
              <w:left w:val="single" w:sz="6" w:space="0" w:color="auto"/>
              <w:bottom w:val="nil"/>
              <w:right w:val="nil"/>
            </w:tcBorders>
          </w:tcPr>
          <w:p w14:paraId="55162EE8" w14:textId="77777777" w:rsidR="002D775D" w:rsidRPr="00665B53" w:rsidDel="00ED7123" w:rsidRDefault="002D775D" w:rsidP="00B94200">
            <w:pPr>
              <w:pStyle w:val="tabletext11"/>
              <w:suppressAutoHyphens/>
              <w:rPr>
                <w:del w:id="33195" w:author="Author"/>
              </w:rPr>
            </w:pPr>
          </w:p>
        </w:tc>
        <w:tc>
          <w:tcPr>
            <w:tcW w:w="2235" w:type="dxa"/>
            <w:tcBorders>
              <w:top w:val="nil"/>
              <w:left w:val="single" w:sz="6" w:space="0" w:color="auto"/>
              <w:bottom w:val="nil"/>
              <w:right w:val="single" w:sz="6" w:space="0" w:color="auto"/>
            </w:tcBorders>
          </w:tcPr>
          <w:p w14:paraId="4F124E46" w14:textId="77777777" w:rsidR="002D775D" w:rsidRPr="00665B53" w:rsidDel="00ED7123" w:rsidRDefault="002D775D" w:rsidP="00B94200">
            <w:pPr>
              <w:pStyle w:val="tabletext11"/>
              <w:suppressAutoHyphens/>
              <w:jc w:val="center"/>
              <w:rPr>
                <w:del w:id="33196" w:author="Author"/>
              </w:rPr>
            </w:pPr>
          </w:p>
        </w:tc>
        <w:tc>
          <w:tcPr>
            <w:tcW w:w="2235" w:type="dxa"/>
            <w:tcBorders>
              <w:top w:val="nil"/>
              <w:left w:val="nil"/>
              <w:bottom w:val="nil"/>
              <w:right w:val="single" w:sz="6" w:space="0" w:color="auto"/>
            </w:tcBorders>
          </w:tcPr>
          <w:p w14:paraId="0C51C506" w14:textId="77777777" w:rsidR="002D775D" w:rsidRPr="00665B53" w:rsidDel="00ED7123" w:rsidRDefault="002D775D" w:rsidP="00B94200">
            <w:pPr>
              <w:pStyle w:val="tabletext11"/>
              <w:suppressAutoHyphens/>
              <w:jc w:val="center"/>
              <w:rPr>
                <w:del w:id="33197" w:author="Author"/>
              </w:rPr>
            </w:pPr>
          </w:p>
        </w:tc>
      </w:tr>
      <w:tr w:rsidR="002D775D" w:rsidRPr="00665B53" w:rsidDel="00ED7123" w14:paraId="14665ED7" w14:textId="77777777" w:rsidTr="00B94200">
        <w:trPr>
          <w:cantSplit/>
          <w:trHeight w:val="190"/>
          <w:del w:id="33198" w:author="Author"/>
        </w:trPr>
        <w:tc>
          <w:tcPr>
            <w:tcW w:w="200" w:type="dxa"/>
            <w:tcBorders>
              <w:top w:val="nil"/>
              <w:left w:val="nil"/>
              <w:bottom w:val="nil"/>
              <w:right w:val="nil"/>
            </w:tcBorders>
          </w:tcPr>
          <w:p w14:paraId="7B8DA863" w14:textId="77777777" w:rsidR="002D775D" w:rsidRPr="00665B53" w:rsidDel="00ED7123" w:rsidRDefault="002D775D" w:rsidP="00B94200">
            <w:pPr>
              <w:pStyle w:val="tabletext11"/>
              <w:suppressAutoHyphens/>
              <w:rPr>
                <w:del w:id="33199" w:author="Author"/>
              </w:rPr>
            </w:pPr>
          </w:p>
        </w:tc>
        <w:tc>
          <w:tcPr>
            <w:tcW w:w="5610" w:type="dxa"/>
            <w:tcBorders>
              <w:top w:val="nil"/>
              <w:left w:val="single" w:sz="6" w:space="0" w:color="auto"/>
              <w:bottom w:val="single" w:sz="6" w:space="0" w:color="auto"/>
              <w:right w:val="nil"/>
            </w:tcBorders>
          </w:tcPr>
          <w:p w14:paraId="0481D63B" w14:textId="77777777" w:rsidR="002D775D" w:rsidRPr="00665B53" w:rsidDel="00ED7123" w:rsidRDefault="002D775D" w:rsidP="00B94200">
            <w:pPr>
              <w:pStyle w:val="tabletext11"/>
              <w:suppressAutoHyphens/>
              <w:rPr>
                <w:del w:id="33200" w:author="Author"/>
                <w:b/>
              </w:rPr>
            </w:pPr>
            <w:del w:id="33201" w:author="Author">
              <w:r w:rsidRPr="00665B53" w:rsidDel="00ED7123">
                <w:rPr>
                  <w:b/>
                </w:rPr>
                <w:delText xml:space="preserve">b. </w:delText>
              </w:r>
              <w:r w:rsidRPr="00665B53" w:rsidDel="00ED7123">
                <w:delText>All Other</w:delText>
              </w:r>
            </w:del>
          </w:p>
        </w:tc>
        <w:tc>
          <w:tcPr>
            <w:tcW w:w="2235" w:type="dxa"/>
            <w:tcBorders>
              <w:top w:val="nil"/>
              <w:left w:val="single" w:sz="6" w:space="0" w:color="auto"/>
              <w:bottom w:val="single" w:sz="6" w:space="0" w:color="auto"/>
              <w:right w:val="single" w:sz="6" w:space="0" w:color="auto"/>
            </w:tcBorders>
          </w:tcPr>
          <w:p w14:paraId="04043715" w14:textId="77777777" w:rsidR="002D775D" w:rsidRPr="00665B53" w:rsidDel="00ED7123" w:rsidRDefault="002D775D" w:rsidP="00B94200">
            <w:pPr>
              <w:pStyle w:val="tabletext11"/>
              <w:suppressAutoHyphens/>
              <w:jc w:val="center"/>
              <w:rPr>
                <w:del w:id="33202" w:author="Author"/>
              </w:rPr>
            </w:pPr>
            <w:del w:id="33203" w:author="Author">
              <w:r w:rsidRPr="00665B53" w:rsidDel="00ED7123">
                <w:delText>0.00</w:delText>
              </w:r>
            </w:del>
          </w:p>
        </w:tc>
        <w:tc>
          <w:tcPr>
            <w:tcW w:w="2235" w:type="dxa"/>
            <w:tcBorders>
              <w:top w:val="nil"/>
              <w:left w:val="nil"/>
              <w:bottom w:val="single" w:sz="6" w:space="0" w:color="auto"/>
              <w:right w:val="single" w:sz="6" w:space="0" w:color="auto"/>
            </w:tcBorders>
          </w:tcPr>
          <w:p w14:paraId="30C1C319" w14:textId="77777777" w:rsidR="002D775D" w:rsidRPr="00665B53" w:rsidDel="00ED7123" w:rsidRDefault="002D775D" w:rsidP="00B94200">
            <w:pPr>
              <w:pStyle w:val="tabletext11"/>
              <w:suppressAutoHyphens/>
              <w:jc w:val="center"/>
              <w:rPr>
                <w:del w:id="33204" w:author="Author"/>
              </w:rPr>
            </w:pPr>
            <w:del w:id="33205" w:author="Author">
              <w:r w:rsidRPr="00665B53" w:rsidDel="00ED7123">
                <w:delText>– – – 99</w:delText>
              </w:r>
            </w:del>
          </w:p>
        </w:tc>
      </w:tr>
    </w:tbl>
    <w:p w14:paraId="36511FE5" w14:textId="77777777" w:rsidR="002D775D" w:rsidRPr="00665B53" w:rsidDel="00ED7123" w:rsidRDefault="002D775D" w:rsidP="001065E8">
      <w:pPr>
        <w:pStyle w:val="tablecaption"/>
        <w:suppressAutoHyphens/>
        <w:rPr>
          <w:del w:id="33206" w:author="Author"/>
        </w:rPr>
      </w:pPr>
      <w:del w:id="33207" w:author="Author">
        <w:r w:rsidRPr="00665B53" w:rsidDel="00ED7123">
          <w:delText>Table 23.C.11. Not Otherwise Specified</w:delText>
        </w:r>
      </w:del>
    </w:p>
    <w:p w14:paraId="61415A19" w14:textId="77777777" w:rsidR="002D775D" w:rsidRPr="00665B53" w:rsidDel="00ED7123" w:rsidRDefault="002D775D" w:rsidP="001065E8">
      <w:pPr>
        <w:pStyle w:val="isonormal"/>
        <w:suppressAutoHyphens/>
        <w:rPr>
          <w:del w:id="33208" w:author="Author"/>
        </w:rPr>
      </w:pPr>
    </w:p>
    <w:p w14:paraId="232A5CFB" w14:textId="77777777" w:rsidR="002D775D" w:rsidRPr="00665B53" w:rsidDel="00ED7123" w:rsidRDefault="002D775D" w:rsidP="001065E8">
      <w:pPr>
        <w:pStyle w:val="blocktext1"/>
        <w:suppressAutoHyphens/>
        <w:rPr>
          <w:del w:id="33209" w:author="Author"/>
        </w:rPr>
      </w:pPr>
      <w:del w:id="33210" w:author="Author">
        <w:r w:rsidRPr="00665B53" w:rsidDel="00ED7123">
          <w:delText xml:space="preserve">Paragraph </w:delText>
        </w:r>
        <w:r w:rsidRPr="00665B53" w:rsidDel="00ED7123">
          <w:rPr>
            <w:b/>
          </w:rPr>
          <w:delText>D.3.</w:delText>
        </w:r>
        <w:r w:rsidRPr="00665B53" w:rsidDel="00ED7123">
          <w:delText xml:space="preserve"> is replaced by the following:</w:delText>
        </w:r>
      </w:del>
    </w:p>
    <w:p w14:paraId="2B3DD23E" w14:textId="77777777" w:rsidR="002D775D" w:rsidRPr="00665B53" w:rsidDel="00ED7123" w:rsidRDefault="002D775D" w:rsidP="001065E8">
      <w:pPr>
        <w:pStyle w:val="outlinehd2"/>
        <w:suppressAutoHyphens/>
        <w:rPr>
          <w:del w:id="33211" w:author="Author"/>
        </w:rPr>
      </w:pPr>
      <w:del w:id="33212" w:author="Author">
        <w:r w:rsidRPr="00665B53" w:rsidDel="00ED7123">
          <w:lastRenderedPageBreak/>
          <w:tab/>
          <w:delText>D.</w:delText>
        </w:r>
        <w:r w:rsidRPr="00665B53" w:rsidDel="00ED7123">
          <w:tab/>
          <w:delText>Special Provisions For Certain Risks</w:delText>
        </w:r>
      </w:del>
    </w:p>
    <w:p w14:paraId="7DB74BD1" w14:textId="77777777" w:rsidR="002D775D" w:rsidRPr="00665B53" w:rsidDel="00ED7123" w:rsidRDefault="002D775D" w:rsidP="001065E8">
      <w:pPr>
        <w:pStyle w:val="outlinehd3"/>
        <w:suppressAutoHyphens/>
        <w:rPr>
          <w:del w:id="33213" w:author="Author"/>
        </w:rPr>
      </w:pPr>
      <w:del w:id="33214" w:author="Author">
        <w:r w:rsidRPr="00665B53" w:rsidDel="00ED7123">
          <w:tab/>
          <w:delText>3.</w:delText>
        </w:r>
        <w:r w:rsidRPr="00665B53" w:rsidDel="00ED7123">
          <w:tab/>
          <w:delText>Amusement Devices (Class Code 7905)</w:delText>
        </w:r>
      </w:del>
    </w:p>
    <w:p w14:paraId="7BE49313" w14:textId="77777777" w:rsidR="002D775D" w:rsidRPr="00665B53" w:rsidDel="00ED7123" w:rsidRDefault="002D775D" w:rsidP="001065E8">
      <w:pPr>
        <w:pStyle w:val="blocktext4"/>
        <w:suppressAutoHyphens/>
        <w:rPr>
          <w:del w:id="33215" w:author="Author"/>
        </w:rPr>
      </w:pPr>
      <w:del w:id="33216" w:author="Author">
        <w:r w:rsidRPr="00665B53" w:rsidDel="00ED7123">
          <w:delText>A coverage form that covers an auto with an amusement device mounted on it must cover the operation of the amusement device. Develop the additional premium by multiplying the trucks, tractors and trailers liability base premium by the following factor. The premium is for the period of coverage and not subject to any return.</w:delText>
        </w:r>
      </w:del>
    </w:p>
    <w:p w14:paraId="0AEB2D60" w14:textId="77777777" w:rsidR="002D775D" w:rsidRPr="00665B53" w:rsidDel="00ED7123" w:rsidRDefault="002D775D" w:rsidP="001065E8">
      <w:pPr>
        <w:pStyle w:val="space4"/>
        <w:suppressAutoHyphens/>
        <w:rPr>
          <w:del w:id="3321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2D775D" w:rsidRPr="00665B53" w:rsidDel="00ED7123" w14:paraId="26DBAB54" w14:textId="77777777" w:rsidTr="00B94200">
        <w:trPr>
          <w:cantSplit/>
          <w:trHeight w:val="190"/>
          <w:del w:id="33218" w:author="Author"/>
        </w:trPr>
        <w:tc>
          <w:tcPr>
            <w:tcW w:w="200" w:type="dxa"/>
            <w:tcBorders>
              <w:top w:val="nil"/>
              <w:left w:val="nil"/>
              <w:bottom w:val="nil"/>
              <w:right w:val="nil"/>
            </w:tcBorders>
          </w:tcPr>
          <w:p w14:paraId="7B387DE2" w14:textId="77777777" w:rsidR="002D775D" w:rsidRPr="00665B53" w:rsidDel="00ED7123" w:rsidRDefault="002D775D" w:rsidP="00B94200">
            <w:pPr>
              <w:pStyle w:val="tablehead"/>
              <w:suppressAutoHyphens/>
              <w:rPr>
                <w:del w:id="33219" w:author="Author"/>
              </w:rPr>
            </w:pPr>
          </w:p>
        </w:tc>
        <w:tc>
          <w:tcPr>
            <w:tcW w:w="4800" w:type="dxa"/>
            <w:tcBorders>
              <w:top w:val="single" w:sz="6" w:space="0" w:color="auto"/>
              <w:left w:val="single" w:sz="6" w:space="0" w:color="auto"/>
              <w:bottom w:val="single" w:sz="6" w:space="0" w:color="auto"/>
              <w:right w:val="single" w:sz="6" w:space="0" w:color="auto"/>
            </w:tcBorders>
          </w:tcPr>
          <w:p w14:paraId="41424847" w14:textId="77777777" w:rsidR="002D775D" w:rsidRPr="00665B53" w:rsidDel="00ED7123" w:rsidRDefault="002D775D" w:rsidP="00B94200">
            <w:pPr>
              <w:pStyle w:val="tablehead"/>
              <w:suppressAutoHyphens/>
              <w:rPr>
                <w:del w:id="33220" w:author="Author"/>
              </w:rPr>
            </w:pPr>
            <w:del w:id="33221" w:author="Author">
              <w:r w:rsidRPr="00665B53" w:rsidDel="00ED7123">
                <w:delText>Factor</w:delText>
              </w:r>
            </w:del>
          </w:p>
        </w:tc>
      </w:tr>
      <w:tr w:rsidR="002D775D" w:rsidRPr="00665B53" w:rsidDel="00ED7123" w14:paraId="490BD72D" w14:textId="77777777" w:rsidTr="00B94200">
        <w:trPr>
          <w:cantSplit/>
          <w:trHeight w:val="190"/>
          <w:del w:id="33222" w:author="Author"/>
        </w:trPr>
        <w:tc>
          <w:tcPr>
            <w:tcW w:w="200" w:type="dxa"/>
            <w:tcBorders>
              <w:top w:val="nil"/>
              <w:left w:val="nil"/>
              <w:bottom w:val="nil"/>
              <w:right w:val="nil"/>
            </w:tcBorders>
          </w:tcPr>
          <w:p w14:paraId="54487FB2" w14:textId="77777777" w:rsidR="002D775D" w:rsidRPr="00665B53" w:rsidDel="00ED7123" w:rsidRDefault="002D775D" w:rsidP="00B94200">
            <w:pPr>
              <w:pStyle w:val="tabletext11"/>
              <w:suppressAutoHyphens/>
              <w:jc w:val="center"/>
              <w:rPr>
                <w:del w:id="33223" w:author="Author"/>
              </w:rPr>
            </w:pPr>
          </w:p>
        </w:tc>
        <w:tc>
          <w:tcPr>
            <w:tcW w:w="4800" w:type="dxa"/>
            <w:tcBorders>
              <w:top w:val="single" w:sz="6" w:space="0" w:color="auto"/>
              <w:left w:val="single" w:sz="6" w:space="0" w:color="auto"/>
              <w:bottom w:val="single" w:sz="6" w:space="0" w:color="auto"/>
              <w:right w:val="single" w:sz="6" w:space="0" w:color="auto"/>
            </w:tcBorders>
          </w:tcPr>
          <w:p w14:paraId="7C57A2C2" w14:textId="77777777" w:rsidR="002D775D" w:rsidRPr="00665B53" w:rsidDel="00ED7123" w:rsidRDefault="002D775D" w:rsidP="00B94200">
            <w:pPr>
              <w:pStyle w:val="tabletext11"/>
              <w:suppressAutoHyphens/>
              <w:jc w:val="center"/>
              <w:rPr>
                <w:del w:id="33224" w:author="Author"/>
              </w:rPr>
            </w:pPr>
            <w:del w:id="33225" w:author="Author">
              <w:r w:rsidRPr="00665B53" w:rsidDel="00ED7123">
                <w:delText>1.60</w:delText>
              </w:r>
            </w:del>
          </w:p>
        </w:tc>
      </w:tr>
    </w:tbl>
    <w:p w14:paraId="664AA5FF" w14:textId="77777777" w:rsidR="002D775D" w:rsidRPr="00665B53" w:rsidDel="00ED7123" w:rsidRDefault="002D775D" w:rsidP="001065E8">
      <w:pPr>
        <w:pStyle w:val="tablecaption"/>
        <w:suppressAutoHyphens/>
        <w:rPr>
          <w:del w:id="33226" w:author="Author"/>
        </w:rPr>
      </w:pPr>
      <w:del w:id="33227" w:author="Author">
        <w:r w:rsidRPr="00665B53" w:rsidDel="00ED7123">
          <w:delText>Table 23.D.3. Amusement Devices Liability Coverage Factor</w:delText>
        </w:r>
      </w:del>
    </w:p>
    <w:p w14:paraId="58CF20DF" w14:textId="77777777" w:rsidR="002D775D" w:rsidRPr="00665B53" w:rsidDel="00ED7123" w:rsidRDefault="002D775D" w:rsidP="001065E8">
      <w:pPr>
        <w:pStyle w:val="isonormal"/>
        <w:suppressAutoHyphens/>
        <w:rPr>
          <w:del w:id="33228" w:author="Author"/>
        </w:rPr>
      </w:pPr>
    </w:p>
    <w:p w14:paraId="1D2CE0CF" w14:textId="77777777" w:rsidR="002D775D" w:rsidRPr="00665B53" w:rsidDel="00ED7123" w:rsidRDefault="002D775D" w:rsidP="001065E8">
      <w:pPr>
        <w:pStyle w:val="blocktext1"/>
        <w:suppressAutoHyphens/>
        <w:rPr>
          <w:del w:id="33229" w:author="Author"/>
        </w:rPr>
      </w:pPr>
      <w:del w:id="33230" w:author="Author">
        <w:r w:rsidRPr="00665B53" w:rsidDel="00ED7123">
          <w:delText xml:space="preserve">The following is added to Paragraph </w:delText>
        </w:r>
        <w:r w:rsidRPr="00665B53" w:rsidDel="00ED7123">
          <w:rPr>
            <w:b/>
          </w:rPr>
          <w:delText>D.8.:</w:delText>
        </w:r>
      </w:del>
    </w:p>
    <w:p w14:paraId="5DB917D9" w14:textId="77777777" w:rsidR="002D775D" w:rsidRPr="00665B53" w:rsidDel="00ED7123" w:rsidRDefault="002D775D" w:rsidP="001065E8">
      <w:pPr>
        <w:pStyle w:val="blocktext4"/>
        <w:suppressAutoHyphens/>
        <w:rPr>
          <w:del w:id="33231" w:author="Author"/>
        </w:rPr>
      </w:pPr>
      <w:del w:id="33232" w:author="Author">
        <w:r w:rsidRPr="00665B53" w:rsidDel="00ED7123">
          <w:delText>To provide additional coverages for all territories, multiply the Specified Causes of Loss premium by the following factors:</w:delText>
        </w:r>
      </w:del>
    </w:p>
    <w:p w14:paraId="20D4D7F2" w14:textId="77777777" w:rsidR="002D775D" w:rsidRPr="00665B53" w:rsidDel="00ED7123" w:rsidRDefault="002D775D" w:rsidP="001065E8">
      <w:pPr>
        <w:pStyle w:val="space4"/>
        <w:suppressAutoHyphens/>
        <w:rPr>
          <w:del w:id="3323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3880"/>
        <w:gridCol w:w="920"/>
      </w:tblGrid>
      <w:tr w:rsidR="002D775D" w:rsidRPr="00665B53" w:rsidDel="00ED7123" w14:paraId="2607F932" w14:textId="77777777" w:rsidTr="00B94200">
        <w:trPr>
          <w:cantSplit/>
          <w:trHeight w:val="190"/>
          <w:del w:id="33234" w:author="Author"/>
        </w:trPr>
        <w:tc>
          <w:tcPr>
            <w:tcW w:w="200" w:type="dxa"/>
            <w:tcBorders>
              <w:top w:val="nil"/>
              <w:left w:val="nil"/>
              <w:bottom w:val="nil"/>
              <w:right w:val="nil"/>
            </w:tcBorders>
          </w:tcPr>
          <w:p w14:paraId="206D18E9" w14:textId="77777777" w:rsidR="002D775D" w:rsidRPr="00665B53" w:rsidDel="00ED7123" w:rsidRDefault="002D775D" w:rsidP="00B94200">
            <w:pPr>
              <w:pStyle w:val="tablehead"/>
              <w:suppressAutoHyphens/>
              <w:rPr>
                <w:del w:id="33235" w:author="Author"/>
              </w:rPr>
            </w:pPr>
          </w:p>
        </w:tc>
        <w:tc>
          <w:tcPr>
            <w:tcW w:w="3880" w:type="dxa"/>
            <w:tcBorders>
              <w:top w:val="single" w:sz="6" w:space="0" w:color="auto"/>
              <w:left w:val="single" w:sz="6" w:space="0" w:color="auto"/>
              <w:bottom w:val="nil"/>
              <w:right w:val="single" w:sz="6" w:space="0" w:color="auto"/>
            </w:tcBorders>
          </w:tcPr>
          <w:p w14:paraId="14616CC0" w14:textId="77777777" w:rsidR="002D775D" w:rsidRPr="00665B53" w:rsidDel="00ED7123" w:rsidRDefault="002D775D" w:rsidP="00B94200">
            <w:pPr>
              <w:pStyle w:val="tablehead"/>
              <w:suppressAutoHyphens/>
              <w:rPr>
                <w:del w:id="33236" w:author="Author"/>
              </w:rPr>
            </w:pPr>
            <w:del w:id="33237" w:author="Author">
              <w:r w:rsidRPr="00665B53" w:rsidDel="00ED7123">
                <w:delText>Coverage</w:delText>
              </w:r>
            </w:del>
          </w:p>
        </w:tc>
        <w:tc>
          <w:tcPr>
            <w:tcW w:w="920" w:type="dxa"/>
            <w:tcBorders>
              <w:top w:val="single" w:sz="6" w:space="0" w:color="auto"/>
              <w:left w:val="single" w:sz="6" w:space="0" w:color="auto"/>
              <w:bottom w:val="single" w:sz="6" w:space="0" w:color="auto"/>
              <w:right w:val="single" w:sz="6" w:space="0" w:color="auto"/>
            </w:tcBorders>
          </w:tcPr>
          <w:p w14:paraId="7895CDE0" w14:textId="77777777" w:rsidR="002D775D" w:rsidRPr="00665B53" w:rsidDel="00ED7123" w:rsidRDefault="002D775D" w:rsidP="00B94200">
            <w:pPr>
              <w:pStyle w:val="tablehead"/>
              <w:suppressAutoHyphens/>
              <w:rPr>
                <w:del w:id="33238" w:author="Author"/>
              </w:rPr>
            </w:pPr>
            <w:del w:id="33239" w:author="Author">
              <w:r w:rsidRPr="00665B53" w:rsidDel="00ED7123">
                <w:delText>Factor</w:delText>
              </w:r>
            </w:del>
          </w:p>
        </w:tc>
      </w:tr>
      <w:tr w:rsidR="002D775D" w:rsidRPr="00665B53" w:rsidDel="00ED7123" w14:paraId="672FA032" w14:textId="77777777" w:rsidTr="00B94200">
        <w:trPr>
          <w:cantSplit/>
          <w:trHeight w:val="190"/>
          <w:del w:id="33240" w:author="Author"/>
        </w:trPr>
        <w:tc>
          <w:tcPr>
            <w:tcW w:w="200" w:type="dxa"/>
            <w:tcBorders>
              <w:top w:val="nil"/>
              <w:left w:val="nil"/>
              <w:bottom w:val="nil"/>
              <w:right w:val="nil"/>
            </w:tcBorders>
          </w:tcPr>
          <w:p w14:paraId="1AEFBF85" w14:textId="77777777" w:rsidR="002D775D" w:rsidRPr="00665B53" w:rsidDel="00ED7123" w:rsidRDefault="002D775D" w:rsidP="00B94200">
            <w:pPr>
              <w:pStyle w:val="tabletext11"/>
              <w:suppressAutoHyphens/>
              <w:rPr>
                <w:del w:id="33241" w:author="Author"/>
              </w:rPr>
            </w:pPr>
          </w:p>
        </w:tc>
        <w:tc>
          <w:tcPr>
            <w:tcW w:w="3880" w:type="dxa"/>
            <w:tcBorders>
              <w:top w:val="single" w:sz="6" w:space="0" w:color="auto"/>
              <w:left w:val="single" w:sz="6" w:space="0" w:color="auto"/>
              <w:bottom w:val="single" w:sz="6" w:space="0" w:color="auto"/>
              <w:right w:val="single" w:sz="6" w:space="0" w:color="auto"/>
            </w:tcBorders>
          </w:tcPr>
          <w:p w14:paraId="7A93084F" w14:textId="77777777" w:rsidR="002D775D" w:rsidRPr="00665B53" w:rsidDel="00ED7123" w:rsidRDefault="002D775D" w:rsidP="00B94200">
            <w:pPr>
              <w:pStyle w:val="tabletext11"/>
              <w:suppressAutoHyphens/>
              <w:rPr>
                <w:del w:id="33242" w:author="Author"/>
              </w:rPr>
            </w:pPr>
            <w:del w:id="33243" w:author="Author">
              <w:r w:rsidRPr="00665B53" w:rsidDel="00ED7123">
                <w:delText>Fire Only</w:delText>
              </w:r>
            </w:del>
          </w:p>
        </w:tc>
        <w:tc>
          <w:tcPr>
            <w:tcW w:w="920" w:type="dxa"/>
            <w:tcBorders>
              <w:top w:val="single" w:sz="6" w:space="0" w:color="auto"/>
              <w:left w:val="single" w:sz="6" w:space="0" w:color="auto"/>
              <w:bottom w:val="single" w:sz="6" w:space="0" w:color="auto"/>
              <w:right w:val="single" w:sz="6" w:space="0" w:color="auto"/>
            </w:tcBorders>
          </w:tcPr>
          <w:p w14:paraId="75B2CB56" w14:textId="77777777" w:rsidR="002D775D" w:rsidRPr="00665B53" w:rsidDel="00ED7123" w:rsidRDefault="002D775D" w:rsidP="00B94200">
            <w:pPr>
              <w:pStyle w:val="tabletext11"/>
              <w:suppressAutoHyphens/>
              <w:jc w:val="center"/>
              <w:rPr>
                <w:del w:id="33244" w:author="Author"/>
              </w:rPr>
            </w:pPr>
            <w:del w:id="33245" w:author="Author">
              <w:r w:rsidRPr="00665B53" w:rsidDel="00ED7123">
                <w:delText>0.35</w:delText>
              </w:r>
            </w:del>
          </w:p>
        </w:tc>
      </w:tr>
      <w:tr w:rsidR="002D775D" w:rsidRPr="00665B53" w:rsidDel="00ED7123" w14:paraId="7C46DEE6" w14:textId="77777777" w:rsidTr="00B94200">
        <w:trPr>
          <w:cantSplit/>
          <w:trHeight w:val="190"/>
          <w:del w:id="33246" w:author="Author"/>
        </w:trPr>
        <w:tc>
          <w:tcPr>
            <w:tcW w:w="200" w:type="dxa"/>
            <w:tcBorders>
              <w:top w:val="nil"/>
              <w:left w:val="nil"/>
              <w:bottom w:val="nil"/>
              <w:right w:val="nil"/>
            </w:tcBorders>
          </w:tcPr>
          <w:p w14:paraId="2921850B" w14:textId="77777777" w:rsidR="002D775D" w:rsidRPr="00665B53" w:rsidDel="00ED7123" w:rsidRDefault="002D775D" w:rsidP="00B94200">
            <w:pPr>
              <w:pStyle w:val="tabletext11"/>
              <w:suppressAutoHyphens/>
              <w:rPr>
                <w:del w:id="33247" w:author="Author"/>
              </w:rPr>
            </w:pPr>
          </w:p>
        </w:tc>
        <w:tc>
          <w:tcPr>
            <w:tcW w:w="3880" w:type="dxa"/>
            <w:tcBorders>
              <w:top w:val="single" w:sz="6" w:space="0" w:color="auto"/>
              <w:left w:val="single" w:sz="6" w:space="0" w:color="auto"/>
              <w:bottom w:val="single" w:sz="6" w:space="0" w:color="auto"/>
              <w:right w:val="single" w:sz="6" w:space="0" w:color="auto"/>
            </w:tcBorders>
          </w:tcPr>
          <w:p w14:paraId="05F9B989" w14:textId="77777777" w:rsidR="002D775D" w:rsidRPr="00665B53" w:rsidDel="00ED7123" w:rsidRDefault="002D775D" w:rsidP="00B94200">
            <w:pPr>
              <w:pStyle w:val="tabletext11"/>
              <w:suppressAutoHyphens/>
              <w:rPr>
                <w:del w:id="33248" w:author="Author"/>
              </w:rPr>
            </w:pPr>
            <w:del w:id="33249" w:author="Author">
              <w:r w:rsidRPr="00665B53" w:rsidDel="00ED7123">
                <w:delText>Fire and Theft Only</w:delText>
              </w:r>
            </w:del>
          </w:p>
        </w:tc>
        <w:tc>
          <w:tcPr>
            <w:tcW w:w="920" w:type="dxa"/>
            <w:tcBorders>
              <w:top w:val="single" w:sz="6" w:space="0" w:color="auto"/>
              <w:left w:val="single" w:sz="6" w:space="0" w:color="auto"/>
              <w:bottom w:val="single" w:sz="6" w:space="0" w:color="auto"/>
              <w:right w:val="single" w:sz="6" w:space="0" w:color="auto"/>
            </w:tcBorders>
          </w:tcPr>
          <w:p w14:paraId="584F7BA2" w14:textId="77777777" w:rsidR="002D775D" w:rsidRPr="00665B53" w:rsidDel="00ED7123" w:rsidRDefault="002D775D" w:rsidP="00B94200">
            <w:pPr>
              <w:pStyle w:val="tabletext11"/>
              <w:suppressAutoHyphens/>
              <w:jc w:val="center"/>
              <w:rPr>
                <w:del w:id="33250" w:author="Author"/>
              </w:rPr>
            </w:pPr>
            <w:del w:id="33251" w:author="Author">
              <w:r w:rsidRPr="00665B53" w:rsidDel="00ED7123">
                <w:delText>0.50</w:delText>
              </w:r>
            </w:del>
          </w:p>
        </w:tc>
      </w:tr>
      <w:tr w:rsidR="002D775D" w:rsidRPr="00665B53" w:rsidDel="00ED7123" w14:paraId="2A254700" w14:textId="77777777" w:rsidTr="00B94200">
        <w:trPr>
          <w:cantSplit/>
          <w:trHeight w:val="190"/>
          <w:del w:id="33252" w:author="Author"/>
        </w:trPr>
        <w:tc>
          <w:tcPr>
            <w:tcW w:w="200" w:type="dxa"/>
            <w:tcBorders>
              <w:top w:val="nil"/>
              <w:left w:val="nil"/>
              <w:bottom w:val="nil"/>
              <w:right w:val="nil"/>
            </w:tcBorders>
          </w:tcPr>
          <w:p w14:paraId="45E210B8" w14:textId="77777777" w:rsidR="002D775D" w:rsidRPr="00665B53" w:rsidDel="00ED7123" w:rsidRDefault="002D775D" w:rsidP="00B94200">
            <w:pPr>
              <w:pStyle w:val="tabletext11"/>
              <w:suppressAutoHyphens/>
              <w:rPr>
                <w:del w:id="33253" w:author="Author"/>
              </w:rPr>
            </w:pPr>
          </w:p>
        </w:tc>
        <w:tc>
          <w:tcPr>
            <w:tcW w:w="3880" w:type="dxa"/>
            <w:tcBorders>
              <w:top w:val="single" w:sz="6" w:space="0" w:color="auto"/>
              <w:left w:val="single" w:sz="6" w:space="0" w:color="auto"/>
              <w:bottom w:val="single" w:sz="6" w:space="0" w:color="auto"/>
              <w:right w:val="single" w:sz="6" w:space="0" w:color="auto"/>
            </w:tcBorders>
          </w:tcPr>
          <w:p w14:paraId="0CA843BB" w14:textId="77777777" w:rsidR="002D775D" w:rsidRPr="00665B53" w:rsidDel="00ED7123" w:rsidRDefault="002D775D" w:rsidP="00B94200">
            <w:pPr>
              <w:pStyle w:val="tabletext11"/>
              <w:suppressAutoHyphens/>
              <w:rPr>
                <w:del w:id="33254" w:author="Author"/>
              </w:rPr>
            </w:pPr>
            <w:del w:id="33255" w:author="Author">
              <w:r w:rsidRPr="00665B53" w:rsidDel="00ED7123">
                <w:delText>Fire, Theft and Windstorm Only</w:delText>
              </w:r>
            </w:del>
          </w:p>
        </w:tc>
        <w:tc>
          <w:tcPr>
            <w:tcW w:w="920" w:type="dxa"/>
            <w:tcBorders>
              <w:top w:val="single" w:sz="6" w:space="0" w:color="auto"/>
              <w:left w:val="single" w:sz="6" w:space="0" w:color="auto"/>
              <w:bottom w:val="single" w:sz="6" w:space="0" w:color="auto"/>
              <w:right w:val="single" w:sz="6" w:space="0" w:color="auto"/>
            </w:tcBorders>
          </w:tcPr>
          <w:p w14:paraId="2E3B0B17" w14:textId="77777777" w:rsidR="002D775D" w:rsidRPr="00665B53" w:rsidDel="00ED7123" w:rsidRDefault="002D775D" w:rsidP="00B94200">
            <w:pPr>
              <w:pStyle w:val="tabletext11"/>
              <w:suppressAutoHyphens/>
              <w:jc w:val="center"/>
              <w:rPr>
                <w:del w:id="33256" w:author="Author"/>
              </w:rPr>
            </w:pPr>
            <w:del w:id="33257" w:author="Author">
              <w:r w:rsidRPr="00665B53" w:rsidDel="00ED7123">
                <w:delText>0.70</w:delText>
              </w:r>
            </w:del>
          </w:p>
        </w:tc>
      </w:tr>
      <w:tr w:rsidR="002D775D" w:rsidRPr="00665B53" w:rsidDel="00ED7123" w14:paraId="461B93BA" w14:textId="77777777" w:rsidTr="00B94200">
        <w:trPr>
          <w:cantSplit/>
          <w:trHeight w:val="190"/>
          <w:del w:id="33258" w:author="Author"/>
        </w:trPr>
        <w:tc>
          <w:tcPr>
            <w:tcW w:w="200" w:type="dxa"/>
            <w:tcBorders>
              <w:top w:val="nil"/>
              <w:left w:val="nil"/>
              <w:bottom w:val="nil"/>
              <w:right w:val="nil"/>
            </w:tcBorders>
          </w:tcPr>
          <w:p w14:paraId="73219613" w14:textId="77777777" w:rsidR="002D775D" w:rsidRPr="00665B53" w:rsidDel="00ED7123" w:rsidRDefault="002D775D" w:rsidP="00B94200">
            <w:pPr>
              <w:pStyle w:val="tabletext11"/>
              <w:suppressAutoHyphens/>
              <w:rPr>
                <w:del w:id="33259" w:author="Author"/>
              </w:rPr>
            </w:pPr>
          </w:p>
        </w:tc>
        <w:tc>
          <w:tcPr>
            <w:tcW w:w="3880" w:type="dxa"/>
            <w:tcBorders>
              <w:top w:val="single" w:sz="6" w:space="0" w:color="auto"/>
              <w:left w:val="single" w:sz="6" w:space="0" w:color="auto"/>
              <w:bottom w:val="single" w:sz="6" w:space="0" w:color="auto"/>
              <w:right w:val="single" w:sz="6" w:space="0" w:color="auto"/>
            </w:tcBorders>
          </w:tcPr>
          <w:p w14:paraId="6A875741" w14:textId="77777777" w:rsidR="002D775D" w:rsidRPr="00665B53" w:rsidDel="00ED7123" w:rsidRDefault="002D775D" w:rsidP="00B94200">
            <w:pPr>
              <w:pStyle w:val="tabletext11"/>
              <w:suppressAutoHyphens/>
              <w:rPr>
                <w:del w:id="33260" w:author="Author"/>
              </w:rPr>
            </w:pPr>
            <w:del w:id="33261" w:author="Author">
              <w:r w:rsidRPr="00665B53" w:rsidDel="00ED7123">
                <w:delText>Limited Specified Causes of Loss</w:delText>
              </w:r>
            </w:del>
          </w:p>
        </w:tc>
        <w:tc>
          <w:tcPr>
            <w:tcW w:w="920" w:type="dxa"/>
            <w:tcBorders>
              <w:top w:val="single" w:sz="6" w:space="0" w:color="auto"/>
              <w:left w:val="single" w:sz="6" w:space="0" w:color="auto"/>
              <w:bottom w:val="single" w:sz="6" w:space="0" w:color="auto"/>
              <w:right w:val="single" w:sz="6" w:space="0" w:color="auto"/>
            </w:tcBorders>
          </w:tcPr>
          <w:p w14:paraId="652B384B" w14:textId="77777777" w:rsidR="002D775D" w:rsidRPr="00665B53" w:rsidDel="00ED7123" w:rsidRDefault="002D775D" w:rsidP="00B94200">
            <w:pPr>
              <w:pStyle w:val="tabletext11"/>
              <w:suppressAutoHyphens/>
              <w:jc w:val="center"/>
              <w:rPr>
                <w:del w:id="33262" w:author="Author"/>
              </w:rPr>
            </w:pPr>
            <w:del w:id="33263" w:author="Author">
              <w:r w:rsidRPr="00665B53" w:rsidDel="00ED7123">
                <w:delText>0.90</w:delText>
              </w:r>
            </w:del>
          </w:p>
        </w:tc>
      </w:tr>
      <w:tr w:rsidR="002D775D" w:rsidRPr="00665B53" w:rsidDel="00ED7123" w14:paraId="0766CA30" w14:textId="77777777" w:rsidTr="00B94200">
        <w:trPr>
          <w:cantSplit/>
          <w:trHeight w:val="190"/>
          <w:del w:id="33264" w:author="Author"/>
        </w:trPr>
        <w:tc>
          <w:tcPr>
            <w:tcW w:w="200" w:type="dxa"/>
            <w:tcBorders>
              <w:top w:val="nil"/>
              <w:left w:val="nil"/>
              <w:bottom w:val="nil"/>
              <w:right w:val="nil"/>
            </w:tcBorders>
          </w:tcPr>
          <w:p w14:paraId="2AFF116D" w14:textId="77777777" w:rsidR="002D775D" w:rsidRPr="00665B53" w:rsidDel="00ED7123" w:rsidRDefault="002D775D" w:rsidP="00B94200">
            <w:pPr>
              <w:pStyle w:val="tabletext11"/>
              <w:suppressAutoHyphens/>
              <w:rPr>
                <w:del w:id="33265"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164C47AF" w14:textId="77777777" w:rsidR="002D775D" w:rsidRPr="00665B53" w:rsidDel="00ED7123" w:rsidRDefault="002D775D" w:rsidP="00B94200">
            <w:pPr>
              <w:pStyle w:val="tabletext11"/>
              <w:tabs>
                <w:tab w:val="decimal" w:pos="355"/>
              </w:tabs>
              <w:suppressAutoHyphens/>
              <w:rPr>
                <w:del w:id="33266" w:author="Author"/>
              </w:rPr>
            </w:pPr>
          </w:p>
        </w:tc>
      </w:tr>
      <w:tr w:rsidR="002D775D" w:rsidRPr="00665B53" w:rsidDel="00ED7123" w14:paraId="27D3CCED" w14:textId="77777777" w:rsidTr="00B94200">
        <w:trPr>
          <w:cantSplit/>
          <w:trHeight w:val="190"/>
          <w:del w:id="33267" w:author="Author"/>
        </w:trPr>
        <w:tc>
          <w:tcPr>
            <w:tcW w:w="200" w:type="dxa"/>
            <w:tcBorders>
              <w:top w:val="nil"/>
              <w:left w:val="nil"/>
              <w:bottom w:val="nil"/>
              <w:right w:val="nil"/>
            </w:tcBorders>
          </w:tcPr>
          <w:p w14:paraId="0D673D1A" w14:textId="77777777" w:rsidR="002D775D" w:rsidRPr="00665B53" w:rsidDel="00ED7123" w:rsidRDefault="002D775D" w:rsidP="00B94200">
            <w:pPr>
              <w:pStyle w:val="tabletext11"/>
              <w:suppressAutoHyphens/>
              <w:rPr>
                <w:del w:id="33268"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4C9FC19F" w14:textId="77777777" w:rsidR="002D775D" w:rsidRPr="00665B53" w:rsidDel="00ED7123" w:rsidRDefault="002D775D" w:rsidP="00B94200">
            <w:pPr>
              <w:pStyle w:val="tabletext11"/>
              <w:suppressAutoHyphens/>
              <w:rPr>
                <w:del w:id="33269" w:author="Author"/>
              </w:rPr>
            </w:pPr>
            <w:del w:id="33270" w:author="Author">
              <w:r w:rsidRPr="00665B53" w:rsidDel="00ED7123">
                <w:delText>For Stated Amount rating, refer to company.</w:delText>
              </w:r>
            </w:del>
          </w:p>
        </w:tc>
      </w:tr>
    </w:tbl>
    <w:p w14:paraId="0369639D" w14:textId="77777777" w:rsidR="002D775D" w:rsidDel="00ED7123" w:rsidRDefault="002D775D" w:rsidP="001065E8">
      <w:pPr>
        <w:pStyle w:val="tablecaption"/>
        <w:suppressAutoHyphens/>
        <w:rPr>
          <w:del w:id="33271" w:author="Author"/>
        </w:rPr>
      </w:pPr>
      <w:del w:id="33272" w:author="Author">
        <w:r w:rsidRPr="00665B53" w:rsidDel="00ED7123">
          <w:delText>Table 23.D.8. Additional Coverages Factors</w:delText>
        </w:r>
      </w:del>
    </w:p>
    <w:p w14:paraId="7D1F2465" w14:textId="77777777" w:rsidR="002D775D" w:rsidDel="00ED7123" w:rsidRDefault="002D775D" w:rsidP="001065E8">
      <w:pPr>
        <w:pStyle w:val="isonormal"/>
        <w:jc w:val="left"/>
        <w:rPr>
          <w:del w:id="33273" w:author="Author"/>
        </w:rPr>
      </w:pPr>
    </w:p>
    <w:p w14:paraId="2EC436E5" w14:textId="77777777" w:rsidR="002D775D" w:rsidDel="00ED7123" w:rsidRDefault="002D775D" w:rsidP="001065E8">
      <w:pPr>
        <w:pStyle w:val="isonormal"/>
        <w:rPr>
          <w:del w:id="33274" w:author="Author"/>
        </w:rPr>
        <w:sectPr w:rsidR="002D775D" w:rsidDel="00ED7123" w:rsidSect="001065E8">
          <w:pgSz w:w="12240" w:h="15840"/>
          <w:pgMar w:top="1735" w:right="960" w:bottom="1560" w:left="1200" w:header="575" w:footer="480" w:gutter="0"/>
          <w:cols w:space="480"/>
          <w:noEndnote/>
          <w:docGrid w:linePitch="326"/>
        </w:sectPr>
      </w:pPr>
    </w:p>
    <w:p w14:paraId="387AC0F0" w14:textId="77777777" w:rsidR="002D775D" w:rsidRPr="00E87F22" w:rsidDel="00ED7123" w:rsidRDefault="002D775D" w:rsidP="001065E8">
      <w:pPr>
        <w:pStyle w:val="boxrule"/>
        <w:rPr>
          <w:del w:id="33275" w:author="Author"/>
        </w:rPr>
      </w:pPr>
      <w:del w:id="33276" w:author="Author">
        <w:r w:rsidRPr="00E87F22" w:rsidDel="00ED7123">
          <w:lastRenderedPageBreak/>
          <w:delText>24.  TRUCKERS/MOTOR CARRIERS</w:delText>
        </w:r>
      </w:del>
    </w:p>
    <w:p w14:paraId="5848978B" w14:textId="77777777" w:rsidR="002D775D" w:rsidRPr="00E87F22" w:rsidDel="00ED7123" w:rsidRDefault="002D775D" w:rsidP="001065E8">
      <w:pPr>
        <w:pStyle w:val="blocktext1"/>
        <w:suppressAutoHyphens/>
        <w:rPr>
          <w:del w:id="33277" w:author="Author"/>
        </w:rPr>
      </w:pPr>
      <w:del w:id="33278" w:author="Author">
        <w:r w:rsidRPr="00E87F22" w:rsidDel="00ED7123">
          <w:delText xml:space="preserve">Paragraph </w:delText>
        </w:r>
        <w:r w:rsidRPr="00E87F22" w:rsidDel="00ED7123">
          <w:rPr>
            <w:b/>
          </w:rPr>
          <w:delText>B.2.b.(2)(e)</w:delText>
        </w:r>
        <w:r w:rsidRPr="00E87F22" w:rsidDel="00ED7123">
          <w:delText xml:space="preserve"> is replaced by the following:</w:delText>
        </w:r>
      </w:del>
    </w:p>
    <w:p w14:paraId="73EA9FF6" w14:textId="77777777" w:rsidR="002D775D" w:rsidRPr="00E87F22" w:rsidDel="00ED7123" w:rsidRDefault="002D775D" w:rsidP="001065E8">
      <w:pPr>
        <w:pStyle w:val="outlinetxt6"/>
        <w:suppressAutoHyphens/>
        <w:rPr>
          <w:del w:id="33279" w:author="Author"/>
        </w:rPr>
      </w:pPr>
      <w:del w:id="33280" w:author="Author">
        <w:r w:rsidRPr="00E87F22" w:rsidDel="00ED7123">
          <w:tab/>
        </w:r>
        <w:r w:rsidRPr="00E87F22" w:rsidDel="00ED7123">
          <w:rPr>
            <w:b/>
          </w:rPr>
          <w:delText>(e)</w:delText>
        </w:r>
        <w:r w:rsidRPr="00E87F22" w:rsidDel="00ED7123">
          <w:tab/>
          <w:delText xml:space="preserve">Multiply the daily per trailer loss cost for the desired coverage by the appropriate physical damage factors in the following tables. For local and intermediate risks, assume that the zone of principal garaging is the same as the zone of terminal. If zone of principal garaging and zone of terminal are both in Metropolitan zones, use Table </w:delText>
        </w:r>
        <w:r w:rsidRPr="00E87F22" w:rsidDel="00ED7123">
          <w:rPr>
            <w:b/>
          </w:rPr>
          <w:delText xml:space="preserve">24.B.2.b.(2)(e)(i). </w:delText>
        </w:r>
        <w:r w:rsidRPr="00E87F22" w:rsidDel="00ED7123">
          <w:delText xml:space="preserve">If no Metropolitan zones are involved in the rating, then use Table </w:delText>
        </w:r>
        <w:r w:rsidRPr="00E87F22" w:rsidDel="00ED7123">
          <w:rPr>
            <w:b/>
          </w:rPr>
          <w:delText>24.B.2.b.(2)(e)(ii).</w:delText>
        </w:r>
        <w:r w:rsidRPr="00E87F22" w:rsidDel="00ED7123">
          <w:delText xml:space="preserve"> If zone of garaging and zone of terminal differ, use Table </w:delText>
        </w:r>
        <w:r w:rsidRPr="00E87F22" w:rsidDel="00ED7123">
          <w:rPr>
            <w:b/>
          </w:rPr>
          <w:delText>24.B.2.b.(2)(e)(iii).</w:delText>
        </w:r>
        <w:r w:rsidRPr="00E87F22" w:rsidDel="00ED7123">
          <w:delText xml:space="preserve"> Refer to Rule </w:delText>
        </w:r>
        <w:r w:rsidRPr="00E87F22" w:rsidDel="00ED7123">
          <w:rPr>
            <w:b/>
          </w:rPr>
          <w:delText>25.B.</w:delText>
        </w:r>
        <w:r w:rsidRPr="00E87F22" w:rsidDel="00ED7123">
          <w:delText xml:space="preserve"> for development of zone combinations and Rule </w:delText>
        </w:r>
        <w:r w:rsidRPr="00E87F22" w:rsidDel="00ED7123">
          <w:rPr>
            <w:b/>
          </w:rPr>
          <w:delText>25.D.</w:delText>
        </w:r>
        <w:r w:rsidRPr="00E87F22" w:rsidDel="00ED7123">
          <w:delText xml:space="preserve"> for definitions of all Metropolitan and Regional zones.</w:delText>
        </w:r>
      </w:del>
    </w:p>
    <w:p w14:paraId="0B0792DC" w14:textId="77777777" w:rsidR="002D775D" w:rsidRPr="00E87F22" w:rsidDel="00ED7123" w:rsidRDefault="002D775D" w:rsidP="001065E8">
      <w:pPr>
        <w:pStyle w:val="outlinetxt7"/>
        <w:suppressAutoHyphens/>
        <w:rPr>
          <w:del w:id="33281" w:author="Author"/>
        </w:rPr>
      </w:pPr>
      <w:del w:id="33282" w:author="Author">
        <w:r w:rsidRPr="00E87F22" w:rsidDel="00ED7123">
          <w:tab/>
        </w:r>
        <w:r w:rsidRPr="00E87F22" w:rsidDel="00ED7123">
          <w:rPr>
            <w:b/>
          </w:rPr>
          <w:delText>(i)</w:delText>
        </w:r>
        <w:r w:rsidRPr="00E87F22" w:rsidDel="00ED7123">
          <w:tab/>
          <w:delText>Metropolitan to Metropolitan Table:</w:delText>
        </w:r>
      </w:del>
    </w:p>
    <w:p w14:paraId="3C99CA61" w14:textId="77777777" w:rsidR="002D775D" w:rsidRPr="00E87F22" w:rsidDel="00ED7123" w:rsidRDefault="002D775D" w:rsidP="001065E8">
      <w:pPr>
        <w:pStyle w:val="space4"/>
        <w:suppressAutoHyphens/>
        <w:rPr>
          <w:del w:id="3328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2D775D" w:rsidRPr="00E87F22" w:rsidDel="00ED7123" w14:paraId="016F2F72" w14:textId="77777777" w:rsidTr="00B94200">
        <w:trPr>
          <w:cantSplit/>
          <w:trHeight w:val="190"/>
          <w:del w:id="33284" w:author="Author"/>
        </w:trPr>
        <w:tc>
          <w:tcPr>
            <w:tcW w:w="200" w:type="dxa"/>
            <w:tcBorders>
              <w:top w:val="nil"/>
              <w:left w:val="nil"/>
              <w:bottom w:val="nil"/>
              <w:right w:val="nil"/>
            </w:tcBorders>
          </w:tcPr>
          <w:p w14:paraId="72F5B783" w14:textId="77777777" w:rsidR="002D775D" w:rsidRPr="00E87F22" w:rsidDel="00ED7123" w:rsidRDefault="002D775D" w:rsidP="00B94200">
            <w:pPr>
              <w:pStyle w:val="tablehead"/>
              <w:suppressAutoHyphens/>
              <w:rPr>
                <w:del w:id="33285" w:author="Author"/>
              </w:rPr>
            </w:pPr>
          </w:p>
        </w:tc>
        <w:tc>
          <w:tcPr>
            <w:tcW w:w="4800" w:type="dxa"/>
            <w:gridSpan w:val="4"/>
            <w:tcBorders>
              <w:top w:val="single" w:sz="6" w:space="0" w:color="auto"/>
              <w:left w:val="single" w:sz="6" w:space="0" w:color="auto"/>
              <w:bottom w:val="nil"/>
              <w:right w:val="single" w:sz="6" w:space="0" w:color="auto"/>
            </w:tcBorders>
          </w:tcPr>
          <w:p w14:paraId="578E1958" w14:textId="77777777" w:rsidR="002D775D" w:rsidRPr="00E87F22" w:rsidDel="00ED7123" w:rsidRDefault="002D775D" w:rsidP="00B94200">
            <w:pPr>
              <w:pStyle w:val="tablehead"/>
              <w:suppressAutoHyphens/>
              <w:rPr>
                <w:del w:id="33286" w:author="Author"/>
              </w:rPr>
            </w:pPr>
            <w:del w:id="33287" w:author="Author">
              <w:r w:rsidRPr="00E87F22" w:rsidDel="00ED7123">
                <w:delText>Zone 41 (Mountain) Combinations</w:delText>
              </w:r>
            </w:del>
          </w:p>
        </w:tc>
      </w:tr>
      <w:tr w:rsidR="002D775D" w:rsidRPr="00E87F22" w:rsidDel="00ED7123" w14:paraId="0480F3EA" w14:textId="77777777" w:rsidTr="00B94200">
        <w:trPr>
          <w:cantSplit/>
          <w:trHeight w:val="190"/>
          <w:del w:id="33288" w:author="Author"/>
        </w:trPr>
        <w:tc>
          <w:tcPr>
            <w:tcW w:w="200" w:type="dxa"/>
            <w:tcBorders>
              <w:top w:val="nil"/>
              <w:left w:val="nil"/>
              <w:bottom w:val="nil"/>
              <w:right w:val="nil"/>
            </w:tcBorders>
          </w:tcPr>
          <w:p w14:paraId="217BE02A" w14:textId="77777777" w:rsidR="002D775D" w:rsidRPr="00E87F22" w:rsidDel="00ED7123" w:rsidRDefault="002D775D" w:rsidP="00B94200">
            <w:pPr>
              <w:pStyle w:val="tabletext11"/>
              <w:suppressAutoHyphens/>
              <w:rPr>
                <w:del w:id="33289" w:author="Author"/>
              </w:rPr>
            </w:pPr>
          </w:p>
        </w:tc>
        <w:tc>
          <w:tcPr>
            <w:tcW w:w="1340" w:type="dxa"/>
            <w:tcBorders>
              <w:top w:val="single" w:sz="6" w:space="0" w:color="auto"/>
              <w:left w:val="single" w:sz="6" w:space="0" w:color="auto"/>
              <w:bottom w:val="nil"/>
              <w:right w:val="single" w:sz="6" w:space="0" w:color="auto"/>
            </w:tcBorders>
          </w:tcPr>
          <w:p w14:paraId="28536422" w14:textId="77777777" w:rsidR="002D775D" w:rsidRPr="00E87F22" w:rsidDel="00ED7123" w:rsidRDefault="002D775D" w:rsidP="00B94200">
            <w:pPr>
              <w:pStyle w:val="tablehead"/>
              <w:suppressAutoHyphens/>
              <w:rPr>
                <w:del w:id="33290" w:author="Author"/>
              </w:rPr>
            </w:pPr>
          </w:p>
        </w:tc>
        <w:tc>
          <w:tcPr>
            <w:tcW w:w="1280" w:type="dxa"/>
            <w:tcBorders>
              <w:top w:val="single" w:sz="6" w:space="0" w:color="auto"/>
              <w:left w:val="single" w:sz="6" w:space="0" w:color="auto"/>
              <w:bottom w:val="nil"/>
              <w:right w:val="single" w:sz="6" w:space="0" w:color="auto"/>
            </w:tcBorders>
          </w:tcPr>
          <w:p w14:paraId="22352629" w14:textId="77777777" w:rsidR="002D775D" w:rsidRPr="00E87F22" w:rsidDel="00ED7123" w:rsidRDefault="002D775D" w:rsidP="00B94200">
            <w:pPr>
              <w:pStyle w:val="tablehead"/>
              <w:suppressAutoHyphens/>
              <w:rPr>
                <w:del w:id="33291" w:author="Author"/>
              </w:rPr>
            </w:pPr>
            <w:del w:id="33292" w:author="Author">
              <w:r w:rsidRPr="00E87F22" w:rsidDel="00ED7123">
                <w:delText>Specified</w:delText>
              </w:r>
            </w:del>
          </w:p>
        </w:tc>
        <w:tc>
          <w:tcPr>
            <w:tcW w:w="1090" w:type="dxa"/>
            <w:tcBorders>
              <w:top w:val="single" w:sz="6" w:space="0" w:color="auto"/>
              <w:left w:val="single" w:sz="6" w:space="0" w:color="auto"/>
              <w:bottom w:val="nil"/>
              <w:right w:val="single" w:sz="6" w:space="0" w:color="auto"/>
            </w:tcBorders>
          </w:tcPr>
          <w:p w14:paraId="6C05BEC2" w14:textId="77777777" w:rsidR="002D775D" w:rsidRPr="00E87F22" w:rsidDel="00ED7123" w:rsidRDefault="002D775D" w:rsidP="00B94200">
            <w:pPr>
              <w:pStyle w:val="tablehead"/>
              <w:suppressAutoHyphens/>
              <w:rPr>
                <w:del w:id="33293" w:author="Author"/>
              </w:rPr>
            </w:pPr>
          </w:p>
        </w:tc>
        <w:tc>
          <w:tcPr>
            <w:tcW w:w="1090" w:type="dxa"/>
            <w:tcBorders>
              <w:top w:val="single" w:sz="6" w:space="0" w:color="auto"/>
              <w:left w:val="single" w:sz="6" w:space="0" w:color="auto"/>
              <w:bottom w:val="nil"/>
              <w:right w:val="single" w:sz="6" w:space="0" w:color="auto"/>
            </w:tcBorders>
          </w:tcPr>
          <w:p w14:paraId="33740217" w14:textId="77777777" w:rsidR="002D775D" w:rsidRPr="00E87F22" w:rsidDel="00ED7123" w:rsidRDefault="002D775D" w:rsidP="00B94200">
            <w:pPr>
              <w:pStyle w:val="tablehead"/>
              <w:suppressAutoHyphens/>
              <w:rPr>
                <w:del w:id="33294" w:author="Author"/>
              </w:rPr>
            </w:pPr>
          </w:p>
        </w:tc>
      </w:tr>
      <w:tr w:rsidR="002D775D" w:rsidRPr="00E87F22" w:rsidDel="00ED7123" w14:paraId="31A81D98" w14:textId="77777777" w:rsidTr="00B94200">
        <w:trPr>
          <w:cantSplit/>
          <w:trHeight w:val="190"/>
          <w:del w:id="33295" w:author="Author"/>
        </w:trPr>
        <w:tc>
          <w:tcPr>
            <w:tcW w:w="200" w:type="dxa"/>
            <w:tcBorders>
              <w:top w:val="nil"/>
              <w:left w:val="nil"/>
              <w:bottom w:val="nil"/>
              <w:right w:val="nil"/>
            </w:tcBorders>
          </w:tcPr>
          <w:p w14:paraId="621A1D64" w14:textId="77777777" w:rsidR="002D775D" w:rsidRPr="00E87F22" w:rsidDel="00ED7123" w:rsidRDefault="002D775D" w:rsidP="00B94200">
            <w:pPr>
              <w:pStyle w:val="tabletext11"/>
              <w:suppressAutoHyphens/>
              <w:rPr>
                <w:del w:id="33296" w:author="Author"/>
              </w:rPr>
            </w:pPr>
          </w:p>
        </w:tc>
        <w:tc>
          <w:tcPr>
            <w:tcW w:w="1340" w:type="dxa"/>
            <w:tcBorders>
              <w:top w:val="nil"/>
              <w:left w:val="single" w:sz="6" w:space="0" w:color="auto"/>
              <w:bottom w:val="nil"/>
              <w:right w:val="single" w:sz="6" w:space="0" w:color="auto"/>
            </w:tcBorders>
          </w:tcPr>
          <w:p w14:paraId="1EE666D0" w14:textId="77777777" w:rsidR="002D775D" w:rsidRPr="00E87F22" w:rsidDel="00ED7123" w:rsidRDefault="002D775D" w:rsidP="00B94200">
            <w:pPr>
              <w:pStyle w:val="tablehead"/>
              <w:suppressAutoHyphens/>
              <w:rPr>
                <w:del w:id="33297" w:author="Author"/>
              </w:rPr>
            </w:pPr>
            <w:del w:id="33298" w:author="Author">
              <w:r w:rsidRPr="00E87F22" w:rsidDel="00ED7123">
                <w:delText>Zone Of</w:delText>
              </w:r>
            </w:del>
          </w:p>
        </w:tc>
        <w:tc>
          <w:tcPr>
            <w:tcW w:w="1280" w:type="dxa"/>
            <w:tcBorders>
              <w:top w:val="nil"/>
              <w:left w:val="single" w:sz="6" w:space="0" w:color="auto"/>
              <w:bottom w:val="nil"/>
              <w:right w:val="single" w:sz="6" w:space="0" w:color="auto"/>
            </w:tcBorders>
          </w:tcPr>
          <w:p w14:paraId="0802F91B" w14:textId="77777777" w:rsidR="002D775D" w:rsidRPr="00E87F22" w:rsidDel="00ED7123" w:rsidRDefault="002D775D" w:rsidP="00B94200">
            <w:pPr>
              <w:pStyle w:val="tablehead"/>
              <w:suppressAutoHyphens/>
              <w:rPr>
                <w:del w:id="33299" w:author="Author"/>
              </w:rPr>
            </w:pPr>
            <w:del w:id="33300" w:author="Author">
              <w:r w:rsidRPr="00E87F22" w:rsidDel="00ED7123">
                <w:delText>Causes Of</w:delText>
              </w:r>
            </w:del>
          </w:p>
        </w:tc>
        <w:tc>
          <w:tcPr>
            <w:tcW w:w="1090" w:type="dxa"/>
            <w:tcBorders>
              <w:top w:val="nil"/>
              <w:left w:val="single" w:sz="6" w:space="0" w:color="auto"/>
              <w:bottom w:val="nil"/>
              <w:right w:val="single" w:sz="6" w:space="0" w:color="auto"/>
            </w:tcBorders>
          </w:tcPr>
          <w:p w14:paraId="751B357B" w14:textId="77777777" w:rsidR="002D775D" w:rsidRPr="00E87F22" w:rsidDel="00ED7123" w:rsidRDefault="002D775D" w:rsidP="00B94200">
            <w:pPr>
              <w:pStyle w:val="tablehead"/>
              <w:suppressAutoHyphens/>
              <w:rPr>
                <w:del w:id="33301" w:author="Author"/>
              </w:rPr>
            </w:pPr>
          </w:p>
        </w:tc>
        <w:tc>
          <w:tcPr>
            <w:tcW w:w="1090" w:type="dxa"/>
            <w:tcBorders>
              <w:top w:val="nil"/>
              <w:left w:val="single" w:sz="6" w:space="0" w:color="auto"/>
              <w:bottom w:val="nil"/>
              <w:right w:val="single" w:sz="6" w:space="0" w:color="auto"/>
            </w:tcBorders>
          </w:tcPr>
          <w:p w14:paraId="2FDFA420" w14:textId="77777777" w:rsidR="002D775D" w:rsidRPr="00E87F22" w:rsidDel="00ED7123" w:rsidRDefault="002D775D" w:rsidP="00B94200">
            <w:pPr>
              <w:pStyle w:val="tablehead"/>
              <w:suppressAutoHyphens/>
              <w:rPr>
                <w:del w:id="33302" w:author="Author"/>
              </w:rPr>
            </w:pPr>
          </w:p>
        </w:tc>
      </w:tr>
      <w:tr w:rsidR="002D775D" w:rsidRPr="00E87F22" w:rsidDel="00ED7123" w14:paraId="089D1B6A" w14:textId="77777777" w:rsidTr="00B94200">
        <w:trPr>
          <w:cantSplit/>
          <w:trHeight w:val="190"/>
          <w:del w:id="33303" w:author="Author"/>
        </w:trPr>
        <w:tc>
          <w:tcPr>
            <w:tcW w:w="200" w:type="dxa"/>
            <w:tcBorders>
              <w:top w:val="nil"/>
              <w:left w:val="nil"/>
              <w:bottom w:val="nil"/>
              <w:right w:val="nil"/>
            </w:tcBorders>
          </w:tcPr>
          <w:p w14:paraId="19840C04" w14:textId="77777777" w:rsidR="002D775D" w:rsidRPr="00E87F22" w:rsidDel="00ED7123" w:rsidRDefault="002D775D" w:rsidP="00B94200">
            <w:pPr>
              <w:pStyle w:val="tabletext11"/>
              <w:suppressAutoHyphens/>
              <w:rPr>
                <w:del w:id="33304" w:author="Author"/>
              </w:rPr>
            </w:pPr>
          </w:p>
        </w:tc>
        <w:tc>
          <w:tcPr>
            <w:tcW w:w="1340" w:type="dxa"/>
            <w:tcBorders>
              <w:top w:val="nil"/>
              <w:left w:val="single" w:sz="6" w:space="0" w:color="auto"/>
              <w:bottom w:val="single" w:sz="6" w:space="0" w:color="auto"/>
              <w:right w:val="single" w:sz="6" w:space="0" w:color="auto"/>
            </w:tcBorders>
          </w:tcPr>
          <w:p w14:paraId="79CDA6FA" w14:textId="77777777" w:rsidR="002D775D" w:rsidRPr="00E87F22" w:rsidDel="00ED7123" w:rsidRDefault="002D775D" w:rsidP="00B94200">
            <w:pPr>
              <w:pStyle w:val="tablehead"/>
              <w:suppressAutoHyphens/>
              <w:rPr>
                <w:del w:id="33305" w:author="Author"/>
              </w:rPr>
            </w:pPr>
            <w:del w:id="33306" w:author="Author">
              <w:r w:rsidRPr="00E87F22" w:rsidDel="00ED7123">
                <w:delText>Terminal</w:delText>
              </w:r>
            </w:del>
          </w:p>
        </w:tc>
        <w:tc>
          <w:tcPr>
            <w:tcW w:w="1280" w:type="dxa"/>
            <w:tcBorders>
              <w:top w:val="nil"/>
              <w:left w:val="single" w:sz="6" w:space="0" w:color="auto"/>
              <w:bottom w:val="single" w:sz="6" w:space="0" w:color="auto"/>
              <w:right w:val="single" w:sz="6" w:space="0" w:color="auto"/>
            </w:tcBorders>
          </w:tcPr>
          <w:p w14:paraId="618BC77E" w14:textId="77777777" w:rsidR="002D775D" w:rsidRPr="00E87F22" w:rsidDel="00ED7123" w:rsidRDefault="002D775D" w:rsidP="00B94200">
            <w:pPr>
              <w:pStyle w:val="tablehead"/>
              <w:suppressAutoHyphens/>
              <w:rPr>
                <w:del w:id="33307" w:author="Author"/>
              </w:rPr>
            </w:pPr>
            <w:del w:id="33308" w:author="Author">
              <w:r w:rsidRPr="00E87F22" w:rsidDel="00ED7123">
                <w:delText>Loss</w:delText>
              </w:r>
            </w:del>
          </w:p>
        </w:tc>
        <w:tc>
          <w:tcPr>
            <w:tcW w:w="1090" w:type="dxa"/>
            <w:tcBorders>
              <w:top w:val="nil"/>
              <w:left w:val="single" w:sz="6" w:space="0" w:color="auto"/>
              <w:bottom w:val="single" w:sz="6" w:space="0" w:color="auto"/>
              <w:right w:val="single" w:sz="6" w:space="0" w:color="auto"/>
            </w:tcBorders>
          </w:tcPr>
          <w:p w14:paraId="4A712495" w14:textId="77777777" w:rsidR="002D775D" w:rsidRPr="00E87F22" w:rsidDel="00ED7123" w:rsidRDefault="002D775D" w:rsidP="00B94200">
            <w:pPr>
              <w:pStyle w:val="tablehead"/>
              <w:suppressAutoHyphens/>
              <w:rPr>
                <w:del w:id="33309" w:author="Author"/>
              </w:rPr>
            </w:pPr>
            <w:del w:id="33310" w:author="Author">
              <w:r w:rsidRPr="00E87F22" w:rsidDel="00ED7123">
                <w:delText>Comp.</w:delText>
              </w:r>
            </w:del>
          </w:p>
        </w:tc>
        <w:tc>
          <w:tcPr>
            <w:tcW w:w="1090" w:type="dxa"/>
            <w:tcBorders>
              <w:top w:val="nil"/>
              <w:left w:val="single" w:sz="6" w:space="0" w:color="auto"/>
              <w:bottom w:val="single" w:sz="6" w:space="0" w:color="auto"/>
              <w:right w:val="single" w:sz="6" w:space="0" w:color="auto"/>
            </w:tcBorders>
          </w:tcPr>
          <w:p w14:paraId="719552F9" w14:textId="77777777" w:rsidR="002D775D" w:rsidRPr="00E87F22" w:rsidDel="00ED7123" w:rsidRDefault="002D775D" w:rsidP="00B94200">
            <w:pPr>
              <w:pStyle w:val="tablehead"/>
              <w:suppressAutoHyphens/>
              <w:rPr>
                <w:del w:id="33311" w:author="Author"/>
              </w:rPr>
            </w:pPr>
            <w:del w:id="33312" w:author="Author">
              <w:r w:rsidRPr="00E87F22" w:rsidDel="00ED7123">
                <w:delText>Coll.</w:delText>
              </w:r>
            </w:del>
          </w:p>
        </w:tc>
      </w:tr>
      <w:tr w:rsidR="002D775D" w:rsidRPr="00E87F22" w:rsidDel="00ED7123" w14:paraId="45D6B733" w14:textId="77777777" w:rsidTr="00B94200">
        <w:trPr>
          <w:cantSplit/>
          <w:trHeight w:val="190"/>
          <w:del w:id="33313" w:author="Author"/>
        </w:trPr>
        <w:tc>
          <w:tcPr>
            <w:tcW w:w="200" w:type="dxa"/>
            <w:tcBorders>
              <w:top w:val="nil"/>
              <w:left w:val="nil"/>
              <w:bottom w:val="nil"/>
              <w:right w:val="nil"/>
            </w:tcBorders>
          </w:tcPr>
          <w:p w14:paraId="0E3155DA" w14:textId="77777777" w:rsidR="002D775D" w:rsidRPr="00E87F22" w:rsidDel="00ED7123" w:rsidRDefault="002D775D" w:rsidP="00B94200">
            <w:pPr>
              <w:pStyle w:val="tabletext11"/>
              <w:suppressAutoHyphens/>
              <w:rPr>
                <w:del w:id="33314" w:author="Author"/>
              </w:rPr>
            </w:pPr>
          </w:p>
        </w:tc>
        <w:tc>
          <w:tcPr>
            <w:tcW w:w="1340" w:type="dxa"/>
            <w:tcBorders>
              <w:top w:val="single" w:sz="6" w:space="0" w:color="auto"/>
              <w:left w:val="single" w:sz="6" w:space="0" w:color="auto"/>
              <w:bottom w:val="single" w:sz="6" w:space="0" w:color="auto"/>
              <w:right w:val="single" w:sz="6" w:space="0" w:color="auto"/>
            </w:tcBorders>
          </w:tcPr>
          <w:p w14:paraId="15B74358" w14:textId="77777777" w:rsidR="002D775D" w:rsidRPr="00E87F22" w:rsidDel="00ED7123" w:rsidRDefault="002D775D" w:rsidP="00B94200">
            <w:pPr>
              <w:pStyle w:val="tabletext11"/>
              <w:suppressAutoHyphens/>
              <w:rPr>
                <w:del w:id="33315" w:author="Author"/>
              </w:rPr>
            </w:pPr>
            <w:del w:id="33316" w:author="Author">
              <w:r w:rsidRPr="00E87F22" w:rsidDel="00ED7123">
                <w:delText>Pacific</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329F54D2" w14:textId="77777777" w:rsidR="002D775D" w:rsidRPr="00E87F22" w:rsidDel="00ED7123" w:rsidRDefault="002D775D" w:rsidP="00B94200">
            <w:pPr>
              <w:pStyle w:val="tabletext11"/>
              <w:tabs>
                <w:tab w:val="decimal" w:pos="420"/>
              </w:tabs>
              <w:suppressAutoHyphens/>
              <w:rPr>
                <w:del w:id="33317" w:author="Author"/>
              </w:rPr>
            </w:pPr>
            <w:del w:id="33318" w:author="Author">
              <w:r w:rsidRPr="00E87F22" w:rsidDel="00ED7123">
                <w:rPr>
                  <w:rFonts w:cs="Arial"/>
                  <w:color w:val="000000"/>
                  <w:szCs w:val="18"/>
                </w:rPr>
                <w:delText>0.776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585CB91" w14:textId="77777777" w:rsidR="002D775D" w:rsidRPr="00E87F22" w:rsidDel="00ED7123" w:rsidRDefault="002D775D" w:rsidP="00B94200">
            <w:pPr>
              <w:pStyle w:val="tabletext11"/>
              <w:tabs>
                <w:tab w:val="decimal" w:pos="340"/>
              </w:tabs>
              <w:suppressAutoHyphens/>
              <w:rPr>
                <w:del w:id="33319" w:author="Author"/>
              </w:rPr>
            </w:pPr>
            <w:del w:id="33320" w:author="Author">
              <w:r w:rsidRPr="00E87F22" w:rsidDel="00ED7123">
                <w:rPr>
                  <w:rFonts w:cs="Arial"/>
                  <w:color w:val="000000"/>
                  <w:szCs w:val="18"/>
                </w:rPr>
                <w:delText>1.194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8DF33E6" w14:textId="77777777" w:rsidR="002D775D" w:rsidRPr="00E87F22" w:rsidDel="00ED7123" w:rsidRDefault="002D775D" w:rsidP="00B94200">
            <w:pPr>
              <w:pStyle w:val="tabletext11"/>
              <w:tabs>
                <w:tab w:val="decimal" w:pos="340"/>
              </w:tabs>
              <w:suppressAutoHyphens/>
              <w:rPr>
                <w:del w:id="33321" w:author="Author"/>
              </w:rPr>
            </w:pPr>
            <w:del w:id="33322" w:author="Author">
              <w:r w:rsidRPr="00E87F22" w:rsidDel="00ED7123">
                <w:rPr>
                  <w:rFonts w:cs="Arial"/>
                  <w:color w:val="000000"/>
                  <w:szCs w:val="18"/>
                </w:rPr>
                <w:delText>1.743</w:delText>
              </w:r>
            </w:del>
          </w:p>
        </w:tc>
      </w:tr>
      <w:tr w:rsidR="002D775D" w:rsidRPr="00E87F22" w:rsidDel="00ED7123" w14:paraId="7930B5AE" w14:textId="77777777" w:rsidTr="00B94200">
        <w:trPr>
          <w:cantSplit/>
          <w:trHeight w:val="190"/>
          <w:del w:id="33323" w:author="Author"/>
        </w:trPr>
        <w:tc>
          <w:tcPr>
            <w:tcW w:w="200" w:type="dxa"/>
            <w:tcBorders>
              <w:top w:val="nil"/>
              <w:left w:val="nil"/>
              <w:bottom w:val="nil"/>
              <w:right w:val="nil"/>
            </w:tcBorders>
          </w:tcPr>
          <w:p w14:paraId="593F05A7" w14:textId="77777777" w:rsidR="002D775D" w:rsidRPr="00E87F22" w:rsidDel="00ED7123" w:rsidRDefault="002D775D" w:rsidP="00B94200">
            <w:pPr>
              <w:pStyle w:val="tabletext11"/>
              <w:suppressAutoHyphens/>
              <w:rPr>
                <w:del w:id="33324" w:author="Author"/>
              </w:rPr>
            </w:pPr>
          </w:p>
        </w:tc>
        <w:tc>
          <w:tcPr>
            <w:tcW w:w="1340" w:type="dxa"/>
            <w:tcBorders>
              <w:top w:val="single" w:sz="6" w:space="0" w:color="auto"/>
              <w:left w:val="single" w:sz="6" w:space="0" w:color="auto"/>
              <w:bottom w:val="single" w:sz="6" w:space="0" w:color="auto"/>
              <w:right w:val="single" w:sz="6" w:space="0" w:color="auto"/>
            </w:tcBorders>
          </w:tcPr>
          <w:p w14:paraId="61C8C79C" w14:textId="77777777" w:rsidR="002D775D" w:rsidRPr="00E87F22" w:rsidDel="00ED7123" w:rsidRDefault="002D775D" w:rsidP="00B94200">
            <w:pPr>
              <w:pStyle w:val="tabletext11"/>
              <w:suppressAutoHyphens/>
              <w:rPr>
                <w:del w:id="33325" w:author="Author"/>
              </w:rPr>
            </w:pPr>
            <w:del w:id="33326" w:author="Author">
              <w:r w:rsidRPr="00E87F22" w:rsidDel="00ED7123">
                <w:delText>Mountain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6E9E93BF" w14:textId="77777777" w:rsidR="002D775D" w:rsidRPr="00E87F22" w:rsidDel="00ED7123" w:rsidRDefault="002D775D" w:rsidP="00B94200">
            <w:pPr>
              <w:pStyle w:val="tabletext11"/>
              <w:tabs>
                <w:tab w:val="decimal" w:pos="420"/>
              </w:tabs>
              <w:suppressAutoHyphens/>
              <w:rPr>
                <w:del w:id="33327" w:author="Author"/>
              </w:rPr>
            </w:pPr>
            <w:del w:id="33328" w:author="Author">
              <w:r w:rsidRPr="00E87F22" w:rsidDel="00ED7123">
                <w:rPr>
                  <w:rFonts w:cs="Arial"/>
                  <w:color w:val="000000"/>
                  <w:szCs w:val="18"/>
                </w:rPr>
                <w:delText>0.649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496EBB0" w14:textId="77777777" w:rsidR="002D775D" w:rsidRPr="00E87F22" w:rsidDel="00ED7123" w:rsidRDefault="002D775D" w:rsidP="00B94200">
            <w:pPr>
              <w:pStyle w:val="tabletext11"/>
              <w:tabs>
                <w:tab w:val="decimal" w:pos="340"/>
              </w:tabs>
              <w:suppressAutoHyphens/>
              <w:rPr>
                <w:del w:id="33329" w:author="Author"/>
              </w:rPr>
            </w:pPr>
            <w:del w:id="33330" w:author="Author">
              <w:r w:rsidRPr="00E87F22" w:rsidDel="00ED7123">
                <w:rPr>
                  <w:rFonts w:cs="Arial"/>
                  <w:color w:val="000000"/>
                  <w:szCs w:val="18"/>
                </w:rPr>
                <w:delText>0.998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CDCAEF5" w14:textId="77777777" w:rsidR="002D775D" w:rsidRPr="00E87F22" w:rsidDel="00ED7123" w:rsidRDefault="002D775D" w:rsidP="00B94200">
            <w:pPr>
              <w:pStyle w:val="tabletext11"/>
              <w:tabs>
                <w:tab w:val="decimal" w:pos="340"/>
              </w:tabs>
              <w:suppressAutoHyphens/>
              <w:rPr>
                <w:del w:id="33331" w:author="Author"/>
              </w:rPr>
            </w:pPr>
            <w:del w:id="33332" w:author="Author">
              <w:r w:rsidRPr="00E87F22" w:rsidDel="00ED7123">
                <w:rPr>
                  <w:rFonts w:cs="Arial"/>
                  <w:color w:val="000000"/>
                  <w:szCs w:val="18"/>
                </w:rPr>
                <w:delText>1.119</w:delText>
              </w:r>
            </w:del>
          </w:p>
        </w:tc>
      </w:tr>
      <w:tr w:rsidR="002D775D" w:rsidRPr="00E87F22" w:rsidDel="00ED7123" w14:paraId="7E6EE756" w14:textId="77777777" w:rsidTr="00B94200">
        <w:trPr>
          <w:cantSplit/>
          <w:trHeight w:val="190"/>
          <w:del w:id="33333" w:author="Author"/>
        </w:trPr>
        <w:tc>
          <w:tcPr>
            <w:tcW w:w="200" w:type="dxa"/>
            <w:tcBorders>
              <w:top w:val="nil"/>
              <w:left w:val="nil"/>
              <w:bottom w:val="nil"/>
              <w:right w:val="nil"/>
            </w:tcBorders>
          </w:tcPr>
          <w:p w14:paraId="5CB6DBC1" w14:textId="77777777" w:rsidR="002D775D" w:rsidRPr="00E87F22" w:rsidDel="00ED7123" w:rsidRDefault="002D775D" w:rsidP="00B94200">
            <w:pPr>
              <w:pStyle w:val="tabletext11"/>
              <w:suppressAutoHyphens/>
              <w:rPr>
                <w:del w:id="33334" w:author="Author"/>
              </w:rPr>
            </w:pPr>
          </w:p>
        </w:tc>
        <w:tc>
          <w:tcPr>
            <w:tcW w:w="1340" w:type="dxa"/>
            <w:tcBorders>
              <w:top w:val="single" w:sz="6" w:space="0" w:color="auto"/>
              <w:left w:val="single" w:sz="6" w:space="0" w:color="auto"/>
              <w:bottom w:val="single" w:sz="6" w:space="0" w:color="auto"/>
              <w:right w:val="single" w:sz="6" w:space="0" w:color="auto"/>
            </w:tcBorders>
          </w:tcPr>
          <w:p w14:paraId="6E196B94" w14:textId="77777777" w:rsidR="002D775D" w:rsidRPr="00E87F22" w:rsidDel="00ED7123" w:rsidRDefault="002D775D" w:rsidP="00B94200">
            <w:pPr>
              <w:pStyle w:val="tabletext11"/>
              <w:suppressAutoHyphens/>
              <w:rPr>
                <w:del w:id="33335" w:author="Author"/>
              </w:rPr>
            </w:pPr>
            <w:del w:id="33336" w:author="Author">
              <w:r w:rsidRPr="00E87F22" w:rsidDel="00ED7123">
                <w:delText>Midwest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6040FF41" w14:textId="77777777" w:rsidR="002D775D" w:rsidRPr="00E87F22" w:rsidDel="00ED7123" w:rsidRDefault="002D775D" w:rsidP="00B94200">
            <w:pPr>
              <w:pStyle w:val="tabletext11"/>
              <w:tabs>
                <w:tab w:val="decimal" w:pos="420"/>
              </w:tabs>
              <w:suppressAutoHyphens/>
              <w:rPr>
                <w:del w:id="33337" w:author="Author"/>
              </w:rPr>
            </w:pPr>
            <w:del w:id="33338" w:author="Author">
              <w:r w:rsidRPr="00E87F22" w:rsidDel="00ED7123">
                <w:rPr>
                  <w:rFonts w:cs="Arial"/>
                  <w:color w:val="000000"/>
                  <w:szCs w:val="18"/>
                </w:rPr>
                <w:delText>0.808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88D4F6F" w14:textId="77777777" w:rsidR="002D775D" w:rsidRPr="00E87F22" w:rsidDel="00ED7123" w:rsidRDefault="002D775D" w:rsidP="00B94200">
            <w:pPr>
              <w:pStyle w:val="tabletext11"/>
              <w:tabs>
                <w:tab w:val="decimal" w:pos="340"/>
              </w:tabs>
              <w:suppressAutoHyphens/>
              <w:rPr>
                <w:del w:id="33339" w:author="Author"/>
              </w:rPr>
            </w:pPr>
            <w:del w:id="33340" w:author="Author">
              <w:r w:rsidRPr="00E87F22" w:rsidDel="00ED7123">
                <w:rPr>
                  <w:rFonts w:cs="Arial"/>
                  <w:color w:val="000000"/>
                  <w:szCs w:val="18"/>
                </w:rPr>
                <w:delText>1.244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02D219A" w14:textId="77777777" w:rsidR="002D775D" w:rsidRPr="00E87F22" w:rsidDel="00ED7123" w:rsidRDefault="002D775D" w:rsidP="00B94200">
            <w:pPr>
              <w:pStyle w:val="tabletext11"/>
              <w:tabs>
                <w:tab w:val="decimal" w:pos="340"/>
              </w:tabs>
              <w:suppressAutoHyphens/>
              <w:rPr>
                <w:del w:id="33341" w:author="Author"/>
              </w:rPr>
            </w:pPr>
            <w:del w:id="33342" w:author="Author">
              <w:r w:rsidRPr="00E87F22" w:rsidDel="00ED7123">
                <w:rPr>
                  <w:rFonts w:cs="Arial"/>
                  <w:color w:val="000000"/>
                  <w:szCs w:val="18"/>
                </w:rPr>
                <w:delText>1.376</w:delText>
              </w:r>
            </w:del>
          </w:p>
        </w:tc>
      </w:tr>
      <w:tr w:rsidR="002D775D" w:rsidRPr="00E87F22" w:rsidDel="00ED7123" w14:paraId="2F6A0EF9" w14:textId="77777777" w:rsidTr="00B94200">
        <w:trPr>
          <w:cantSplit/>
          <w:trHeight w:val="190"/>
          <w:del w:id="33343" w:author="Author"/>
        </w:trPr>
        <w:tc>
          <w:tcPr>
            <w:tcW w:w="200" w:type="dxa"/>
            <w:tcBorders>
              <w:top w:val="nil"/>
              <w:left w:val="nil"/>
              <w:bottom w:val="nil"/>
              <w:right w:val="nil"/>
            </w:tcBorders>
          </w:tcPr>
          <w:p w14:paraId="7FADB8A3" w14:textId="77777777" w:rsidR="002D775D" w:rsidRPr="00E87F22" w:rsidDel="00ED7123" w:rsidRDefault="002D775D" w:rsidP="00B94200">
            <w:pPr>
              <w:pStyle w:val="tabletext11"/>
              <w:suppressAutoHyphens/>
              <w:rPr>
                <w:del w:id="33344" w:author="Author"/>
              </w:rPr>
            </w:pPr>
          </w:p>
        </w:tc>
        <w:tc>
          <w:tcPr>
            <w:tcW w:w="1340" w:type="dxa"/>
            <w:tcBorders>
              <w:top w:val="single" w:sz="6" w:space="0" w:color="auto"/>
              <w:left w:val="single" w:sz="6" w:space="0" w:color="auto"/>
              <w:bottom w:val="single" w:sz="6" w:space="0" w:color="auto"/>
              <w:right w:val="single" w:sz="6" w:space="0" w:color="auto"/>
            </w:tcBorders>
          </w:tcPr>
          <w:p w14:paraId="469142B8" w14:textId="77777777" w:rsidR="002D775D" w:rsidRPr="00E87F22" w:rsidDel="00ED7123" w:rsidRDefault="002D775D" w:rsidP="00B94200">
            <w:pPr>
              <w:pStyle w:val="tabletext11"/>
              <w:suppressAutoHyphens/>
              <w:rPr>
                <w:del w:id="33345" w:author="Author"/>
              </w:rPr>
            </w:pPr>
            <w:del w:id="33346" w:author="Author">
              <w:r w:rsidRPr="00E87F22" w:rsidDel="00ED7123">
                <w:delText>Southwest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4DB97046" w14:textId="77777777" w:rsidR="002D775D" w:rsidRPr="00E87F22" w:rsidDel="00ED7123" w:rsidRDefault="002D775D" w:rsidP="00B94200">
            <w:pPr>
              <w:pStyle w:val="tabletext11"/>
              <w:tabs>
                <w:tab w:val="decimal" w:pos="420"/>
              </w:tabs>
              <w:suppressAutoHyphens/>
              <w:rPr>
                <w:del w:id="33347" w:author="Author"/>
              </w:rPr>
            </w:pPr>
            <w:del w:id="33348" w:author="Author">
              <w:r w:rsidRPr="00E87F22" w:rsidDel="00ED7123">
                <w:rPr>
                  <w:rFonts w:cs="Arial"/>
                  <w:color w:val="000000"/>
                  <w:szCs w:val="18"/>
                </w:rPr>
                <w:delText>0.645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E1508B1" w14:textId="77777777" w:rsidR="002D775D" w:rsidRPr="00E87F22" w:rsidDel="00ED7123" w:rsidRDefault="002D775D" w:rsidP="00B94200">
            <w:pPr>
              <w:pStyle w:val="tabletext11"/>
              <w:tabs>
                <w:tab w:val="decimal" w:pos="340"/>
              </w:tabs>
              <w:suppressAutoHyphens/>
              <w:rPr>
                <w:del w:id="33349" w:author="Author"/>
              </w:rPr>
            </w:pPr>
            <w:del w:id="33350" w:author="Author">
              <w:r w:rsidRPr="00E87F22" w:rsidDel="00ED7123">
                <w:rPr>
                  <w:rFonts w:cs="Arial"/>
                  <w:color w:val="000000"/>
                  <w:szCs w:val="18"/>
                </w:rPr>
                <w:delText>0.992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7FB5147" w14:textId="77777777" w:rsidR="002D775D" w:rsidRPr="00E87F22" w:rsidDel="00ED7123" w:rsidRDefault="002D775D" w:rsidP="00B94200">
            <w:pPr>
              <w:pStyle w:val="tabletext11"/>
              <w:tabs>
                <w:tab w:val="decimal" w:pos="340"/>
              </w:tabs>
              <w:suppressAutoHyphens/>
              <w:rPr>
                <w:del w:id="33351" w:author="Author"/>
              </w:rPr>
            </w:pPr>
            <w:del w:id="33352" w:author="Author">
              <w:r w:rsidRPr="00E87F22" w:rsidDel="00ED7123">
                <w:rPr>
                  <w:rFonts w:cs="Arial"/>
                  <w:color w:val="000000"/>
                  <w:szCs w:val="18"/>
                </w:rPr>
                <w:delText>1.193</w:delText>
              </w:r>
            </w:del>
          </w:p>
        </w:tc>
      </w:tr>
      <w:tr w:rsidR="002D775D" w:rsidRPr="00E87F22" w:rsidDel="00ED7123" w14:paraId="08489CFB" w14:textId="77777777" w:rsidTr="00B94200">
        <w:trPr>
          <w:cantSplit/>
          <w:trHeight w:val="190"/>
          <w:del w:id="33353" w:author="Author"/>
        </w:trPr>
        <w:tc>
          <w:tcPr>
            <w:tcW w:w="200" w:type="dxa"/>
            <w:tcBorders>
              <w:top w:val="nil"/>
              <w:left w:val="nil"/>
              <w:bottom w:val="nil"/>
              <w:right w:val="nil"/>
            </w:tcBorders>
          </w:tcPr>
          <w:p w14:paraId="12CD3BCE" w14:textId="77777777" w:rsidR="002D775D" w:rsidRPr="00E87F22" w:rsidDel="00ED7123" w:rsidRDefault="002D775D" w:rsidP="00B94200">
            <w:pPr>
              <w:pStyle w:val="tabletext11"/>
              <w:suppressAutoHyphens/>
              <w:rPr>
                <w:del w:id="33354" w:author="Author"/>
              </w:rPr>
            </w:pPr>
          </w:p>
        </w:tc>
        <w:tc>
          <w:tcPr>
            <w:tcW w:w="1340" w:type="dxa"/>
            <w:tcBorders>
              <w:top w:val="single" w:sz="6" w:space="0" w:color="auto"/>
              <w:left w:val="single" w:sz="6" w:space="0" w:color="auto"/>
              <w:bottom w:val="single" w:sz="6" w:space="0" w:color="auto"/>
              <w:right w:val="single" w:sz="6" w:space="0" w:color="auto"/>
            </w:tcBorders>
          </w:tcPr>
          <w:p w14:paraId="667BFD0A" w14:textId="77777777" w:rsidR="002D775D" w:rsidRPr="00E87F22" w:rsidDel="00ED7123" w:rsidRDefault="002D775D" w:rsidP="00B94200">
            <w:pPr>
              <w:pStyle w:val="tabletext11"/>
              <w:suppressAutoHyphens/>
              <w:rPr>
                <w:del w:id="33355" w:author="Author"/>
              </w:rPr>
            </w:pPr>
            <w:del w:id="33356" w:author="Author">
              <w:r w:rsidRPr="00E87F22" w:rsidDel="00ED7123">
                <w:delText>North Central</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3DA7531B" w14:textId="77777777" w:rsidR="002D775D" w:rsidRPr="00E87F22" w:rsidDel="00ED7123" w:rsidRDefault="002D775D" w:rsidP="00B94200">
            <w:pPr>
              <w:pStyle w:val="tabletext11"/>
              <w:tabs>
                <w:tab w:val="decimal" w:pos="420"/>
              </w:tabs>
              <w:suppressAutoHyphens/>
              <w:rPr>
                <w:del w:id="33357" w:author="Author"/>
              </w:rPr>
            </w:pPr>
            <w:del w:id="33358" w:author="Author">
              <w:r w:rsidRPr="00E87F22" w:rsidDel="00ED7123">
                <w:rPr>
                  <w:rFonts w:cs="Arial"/>
                  <w:color w:val="000000"/>
                  <w:szCs w:val="18"/>
                </w:rPr>
                <w:delText>0.629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72C10EB" w14:textId="77777777" w:rsidR="002D775D" w:rsidRPr="00E87F22" w:rsidDel="00ED7123" w:rsidRDefault="002D775D" w:rsidP="00B94200">
            <w:pPr>
              <w:pStyle w:val="tabletext11"/>
              <w:tabs>
                <w:tab w:val="decimal" w:pos="340"/>
              </w:tabs>
              <w:suppressAutoHyphens/>
              <w:rPr>
                <w:del w:id="33359" w:author="Author"/>
              </w:rPr>
            </w:pPr>
            <w:del w:id="33360" w:author="Author">
              <w:r w:rsidRPr="00E87F22" w:rsidDel="00ED7123">
                <w:rPr>
                  <w:rFonts w:cs="Arial"/>
                  <w:color w:val="000000"/>
                  <w:szCs w:val="18"/>
                </w:rPr>
                <w:delText>0.967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091E69B" w14:textId="77777777" w:rsidR="002D775D" w:rsidRPr="00E87F22" w:rsidDel="00ED7123" w:rsidRDefault="002D775D" w:rsidP="00B94200">
            <w:pPr>
              <w:pStyle w:val="tabletext11"/>
              <w:tabs>
                <w:tab w:val="decimal" w:pos="340"/>
              </w:tabs>
              <w:suppressAutoHyphens/>
              <w:rPr>
                <w:del w:id="33361" w:author="Author"/>
              </w:rPr>
            </w:pPr>
            <w:del w:id="33362" w:author="Author">
              <w:r w:rsidRPr="00E87F22" w:rsidDel="00ED7123">
                <w:rPr>
                  <w:rFonts w:cs="Arial"/>
                  <w:color w:val="000000"/>
                  <w:szCs w:val="18"/>
                </w:rPr>
                <w:delText>1.705</w:delText>
              </w:r>
            </w:del>
          </w:p>
        </w:tc>
      </w:tr>
      <w:tr w:rsidR="002D775D" w:rsidRPr="00E87F22" w:rsidDel="00ED7123" w14:paraId="46165D31" w14:textId="77777777" w:rsidTr="00B94200">
        <w:trPr>
          <w:cantSplit/>
          <w:trHeight w:val="190"/>
          <w:del w:id="33363" w:author="Author"/>
        </w:trPr>
        <w:tc>
          <w:tcPr>
            <w:tcW w:w="200" w:type="dxa"/>
            <w:tcBorders>
              <w:top w:val="nil"/>
              <w:left w:val="nil"/>
              <w:bottom w:val="nil"/>
              <w:right w:val="nil"/>
            </w:tcBorders>
          </w:tcPr>
          <w:p w14:paraId="64BB0666" w14:textId="77777777" w:rsidR="002D775D" w:rsidRPr="00E87F22" w:rsidDel="00ED7123" w:rsidRDefault="002D775D" w:rsidP="00B94200">
            <w:pPr>
              <w:pStyle w:val="tabletext11"/>
              <w:suppressAutoHyphens/>
              <w:rPr>
                <w:del w:id="33364" w:author="Author"/>
              </w:rPr>
            </w:pPr>
          </w:p>
        </w:tc>
        <w:tc>
          <w:tcPr>
            <w:tcW w:w="1340" w:type="dxa"/>
            <w:tcBorders>
              <w:top w:val="single" w:sz="6" w:space="0" w:color="auto"/>
              <w:left w:val="single" w:sz="6" w:space="0" w:color="auto"/>
              <w:bottom w:val="single" w:sz="6" w:space="0" w:color="auto"/>
              <w:right w:val="single" w:sz="6" w:space="0" w:color="auto"/>
            </w:tcBorders>
          </w:tcPr>
          <w:p w14:paraId="75F16040" w14:textId="77777777" w:rsidR="002D775D" w:rsidRPr="00E87F22" w:rsidDel="00ED7123" w:rsidRDefault="002D775D" w:rsidP="00B94200">
            <w:pPr>
              <w:pStyle w:val="tabletext11"/>
              <w:suppressAutoHyphens/>
              <w:rPr>
                <w:del w:id="33365" w:author="Author"/>
              </w:rPr>
            </w:pPr>
            <w:del w:id="33366" w:author="Author">
              <w:r w:rsidRPr="00E87F22" w:rsidDel="00ED7123">
                <w:delText>Mideast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4806785A" w14:textId="77777777" w:rsidR="002D775D" w:rsidRPr="00E87F22" w:rsidDel="00ED7123" w:rsidRDefault="002D775D" w:rsidP="00B94200">
            <w:pPr>
              <w:pStyle w:val="tabletext11"/>
              <w:tabs>
                <w:tab w:val="decimal" w:pos="420"/>
              </w:tabs>
              <w:suppressAutoHyphens/>
              <w:rPr>
                <w:del w:id="33367" w:author="Author"/>
              </w:rPr>
            </w:pPr>
            <w:del w:id="33368" w:author="Author">
              <w:r w:rsidRPr="00E87F22" w:rsidDel="00ED7123">
                <w:rPr>
                  <w:rFonts w:cs="Arial"/>
                  <w:color w:val="000000"/>
                  <w:szCs w:val="18"/>
                </w:rPr>
                <w:delText>0.683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B43ED56" w14:textId="77777777" w:rsidR="002D775D" w:rsidRPr="00E87F22" w:rsidDel="00ED7123" w:rsidRDefault="002D775D" w:rsidP="00B94200">
            <w:pPr>
              <w:pStyle w:val="tabletext11"/>
              <w:tabs>
                <w:tab w:val="decimal" w:pos="340"/>
              </w:tabs>
              <w:suppressAutoHyphens/>
              <w:rPr>
                <w:del w:id="33369" w:author="Author"/>
              </w:rPr>
            </w:pPr>
            <w:del w:id="33370" w:author="Author">
              <w:r w:rsidRPr="00E87F22" w:rsidDel="00ED7123">
                <w:rPr>
                  <w:rFonts w:cs="Arial"/>
                  <w:color w:val="000000"/>
                  <w:szCs w:val="18"/>
                </w:rPr>
                <w:delText>1.051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7F4D183" w14:textId="77777777" w:rsidR="002D775D" w:rsidRPr="00E87F22" w:rsidDel="00ED7123" w:rsidRDefault="002D775D" w:rsidP="00B94200">
            <w:pPr>
              <w:pStyle w:val="tabletext11"/>
              <w:tabs>
                <w:tab w:val="decimal" w:pos="340"/>
              </w:tabs>
              <w:suppressAutoHyphens/>
              <w:rPr>
                <w:del w:id="33371" w:author="Author"/>
              </w:rPr>
            </w:pPr>
            <w:del w:id="33372" w:author="Author">
              <w:r w:rsidRPr="00E87F22" w:rsidDel="00ED7123">
                <w:rPr>
                  <w:rFonts w:cs="Arial"/>
                  <w:color w:val="000000"/>
                  <w:szCs w:val="18"/>
                </w:rPr>
                <w:delText>1.463</w:delText>
              </w:r>
            </w:del>
          </w:p>
        </w:tc>
      </w:tr>
      <w:tr w:rsidR="002D775D" w:rsidRPr="00E87F22" w:rsidDel="00ED7123" w14:paraId="03DA1AD3" w14:textId="77777777" w:rsidTr="00B94200">
        <w:trPr>
          <w:cantSplit/>
          <w:trHeight w:val="190"/>
          <w:del w:id="33373" w:author="Author"/>
        </w:trPr>
        <w:tc>
          <w:tcPr>
            <w:tcW w:w="200" w:type="dxa"/>
            <w:tcBorders>
              <w:top w:val="nil"/>
              <w:left w:val="nil"/>
              <w:bottom w:val="nil"/>
              <w:right w:val="nil"/>
            </w:tcBorders>
          </w:tcPr>
          <w:p w14:paraId="6301E908" w14:textId="77777777" w:rsidR="002D775D" w:rsidRPr="00E87F22" w:rsidDel="00ED7123" w:rsidRDefault="002D775D" w:rsidP="00B94200">
            <w:pPr>
              <w:pStyle w:val="tabletext11"/>
              <w:suppressAutoHyphens/>
              <w:rPr>
                <w:del w:id="33374" w:author="Author"/>
              </w:rPr>
            </w:pPr>
          </w:p>
        </w:tc>
        <w:tc>
          <w:tcPr>
            <w:tcW w:w="1340" w:type="dxa"/>
            <w:tcBorders>
              <w:top w:val="single" w:sz="6" w:space="0" w:color="auto"/>
              <w:left w:val="single" w:sz="6" w:space="0" w:color="auto"/>
              <w:bottom w:val="single" w:sz="6" w:space="0" w:color="auto"/>
              <w:right w:val="single" w:sz="6" w:space="0" w:color="auto"/>
            </w:tcBorders>
          </w:tcPr>
          <w:p w14:paraId="5B55B5A4" w14:textId="77777777" w:rsidR="002D775D" w:rsidRPr="00E87F22" w:rsidDel="00ED7123" w:rsidRDefault="002D775D" w:rsidP="00B94200">
            <w:pPr>
              <w:pStyle w:val="tabletext11"/>
              <w:suppressAutoHyphens/>
              <w:rPr>
                <w:del w:id="33375" w:author="Author"/>
              </w:rPr>
            </w:pPr>
            <w:del w:id="33376" w:author="Author">
              <w:r w:rsidRPr="00E87F22" w:rsidDel="00ED7123">
                <w:delText>Gulf</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02263756" w14:textId="77777777" w:rsidR="002D775D" w:rsidRPr="00E87F22" w:rsidDel="00ED7123" w:rsidRDefault="002D775D" w:rsidP="00B94200">
            <w:pPr>
              <w:pStyle w:val="tabletext11"/>
              <w:tabs>
                <w:tab w:val="decimal" w:pos="420"/>
              </w:tabs>
              <w:suppressAutoHyphens/>
              <w:rPr>
                <w:del w:id="33377" w:author="Author"/>
              </w:rPr>
            </w:pPr>
            <w:del w:id="33378" w:author="Author">
              <w:r w:rsidRPr="00E87F22" w:rsidDel="00ED7123">
                <w:rPr>
                  <w:rFonts w:cs="Arial"/>
                  <w:color w:val="000000"/>
                  <w:szCs w:val="18"/>
                </w:rPr>
                <w:delText>0.727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F25A128" w14:textId="77777777" w:rsidR="002D775D" w:rsidRPr="00E87F22" w:rsidDel="00ED7123" w:rsidRDefault="002D775D" w:rsidP="00B94200">
            <w:pPr>
              <w:pStyle w:val="tabletext11"/>
              <w:tabs>
                <w:tab w:val="decimal" w:pos="340"/>
              </w:tabs>
              <w:suppressAutoHyphens/>
              <w:rPr>
                <w:del w:id="33379" w:author="Author"/>
              </w:rPr>
            </w:pPr>
            <w:del w:id="33380" w:author="Author">
              <w:r w:rsidRPr="00E87F22" w:rsidDel="00ED7123">
                <w:rPr>
                  <w:rFonts w:cs="Arial"/>
                  <w:color w:val="000000"/>
                  <w:szCs w:val="18"/>
                </w:rPr>
                <w:delText>1.119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1A436E1" w14:textId="77777777" w:rsidR="002D775D" w:rsidRPr="00E87F22" w:rsidDel="00ED7123" w:rsidRDefault="002D775D" w:rsidP="00B94200">
            <w:pPr>
              <w:pStyle w:val="tabletext11"/>
              <w:tabs>
                <w:tab w:val="decimal" w:pos="340"/>
              </w:tabs>
              <w:suppressAutoHyphens/>
              <w:rPr>
                <w:del w:id="33381" w:author="Author"/>
              </w:rPr>
            </w:pPr>
            <w:del w:id="33382" w:author="Author">
              <w:r w:rsidRPr="00E87F22" w:rsidDel="00ED7123">
                <w:rPr>
                  <w:rFonts w:cs="Arial"/>
                  <w:color w:val="000000"/>
                  <w:szCs w:val="18"/>
                </w:rPr>
                <w:delText>1.412</w:delText>
              </w:r>
            </w:del>
          </w:p>
        </w:tc>
      </w:tr>
      <w:tr w:rsidR="002D775D" w:rsidRPr="00E87F22" w:rsidDel="00ED7123" w14:paraId="50AF5B28" w14:textId="77777777" w:rsidTr="00B94200">
        <w:trPr>
          <w:cantSplit/>
          <w:trHeight w:val="190"/>
          <w:del w:id="33383" w:author="Author"/>
        </w:trPr>
        <w:tc>
          <w:tcPr>
            <w:tcW w:w="200" w:type="dxa"/>
            <w:tcBorders>
              <w:top w:val="nil"/>
              <w:left w:val="nil"/>
              <w:bottom w:val="nil"/>
              <w:right w:val="nil"/>
            </w:tcBorders>
          </w:tcPr>
          <w:p w14:paraId="6143D642" w14:textId="77777777" w:rsidR="002D775D" w:rsidRPr="00E87F22" w:rsidDel="00ED7123" w:rsidRDefault="002D775D" w:rsidP="00B94200">
            <w:pPr>
              <w:pStyle w:val="tabletext11"/>
              <w:suppressAutoHyphens/>
              <w:rPr>
                <w:del w:id="33384" w:author="Author"/>
              </w:rPr>
            </w:pPr>
          </w:p>
        </w:tc>
        <w:tc>
          <w:tcPr>
            <w:tcW w:w="1340" w:type="dxa"/>
            <w:tcBorders>
              <w:top w:val="single" w:sz="6" w:space="0" w:color="auto"/>
              <w:left w:val="single" w:sz="6" w:space="0" w:color="auto"/>
              <w:bottom w:val="single" w:sz="6" w:space="0" w:color="auto"/>
              <w:right w:val="single" w:sz="6" w:space="0" w:color="auto"/>
            </w:tcBorders>
          </w:tcPr>
          <w:p w14:paraId="027F985E" w14:textId="77777777" w:rsidR="002D775D" w:rsidRPr="00E87F22" w:rsidDel="00ED7123" w:rsidRDefault="002D775D" w:rsidP="00B94200">
            <w:pPr>
              <w:pStyle w:val="tabletext11"/>
              <w:suppressAutoHyphens/>
              <w:rPr>
                <w:del w:id="33385" w:author="Author"/>
              </w:rPr>
            </w:pPr>
            <w:del w:id="33386" w:author="Author">
              <w:r w:rsidRPr="00E87F22" w:rsidDel="00ED7123">
                <w:delText>Southeast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74050152" w14:textId="77777777" w:rsidR="002D775D" w:rsidRPr="00E87F22" w:rsidDel="00ED7123" w:rsidRDefault="002D775D" w:rsidP="00B94200">
            <w:pPr>
              <w:pStyle w:val="tabletext11"/>
              <w:tabs>
                <w:tab w:val="decimal" w:pos="420"/>
              </w:tabs>
              <w:suppressAutoHyphens/>
              <w:rPr>
                <w:del w:id="33387" w:author="Author"/>
              </w:rPr>
            </w:pPr>
            <w:del w:id="33388" w:author="Author">
              <w:r w:rsidRPr="00E87F22" w:rsidDel="00ED7123">
                <w:rPr>
                  <w:rFonts w:cs="Arial"/>
                  <w:color w:val="000000"/>
                  <w:szCs w:val="18"/>
                </w:rPr>
                <w:delText>0.645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F10A950" w14:textId="77777777" w:rsidR="002D775D" w:rsidRPr="00E87F22" w:rsidDel="00ED7123" w:rsidRDefault="002D775D" w:rsidP="00B94200">
            <w:pPr>
              <w:pStyle w:val="tabletext11"/>
              <w:tabs>
                <w:tab w:val="decimal" w:pos="340"/>
              </w:tabs>
              <w:suppressAutoHyphens/>
              <w:rPr>
                <w:del w:id="33389" w:author="Author"/>
              </w:rPr>
            </w:pPr>
            <w:del w:id="33390" w:author="Author">
              <w:r w:rsidRPr="00E87F22" w:rsidDel="00ED7123">
                <w:rPr>
                  <w:rFonts w:cs="Arial"/>
                  <w:color w:val="000000"/>
                  <w:szCs w:val="18"/>
                </w:rPr>
                <w:delText>0.992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D3C6304" w14:textId="77777777" w:rsidR="002D775D" w:rsidRPr="00E87F22" w:rsidDel="00ED7123" w:rsidRDefault="002D775D" w:rsidP="00B94200">
            <w:pPr>
              <w:pStyle w:val="tabletext11"/>
              <w:tabs>
                <w:tab w:val="decimal" w:pos="340"/>
              </w:tabs>
              <w:suppressAutoHyphens/>
              <w:rPr>
                <w:del w:id="33391" w:author="Author"/>
              </w:rPr>
            </w:pPr>
            <w:del w:id="33392" w:author="Author">
              <w:r w:rsidRPr="00E87F22" w:rsidDel="00ED7123">
                <w:rPr>
                  <w:rFonts w:cs="Arial"/>
                  <w:color w:val="000000"/>
                  <w:szCs w:val="18"/>
                </w:rPr>
                <w:delText>1.777</w:delText>
              </w:r>
            </w:del>
          </w:p>
        </w:tc>
      </w:tr>
      <w:tr w:rsidR="002D775D" w:rsidRPr="00E87F22" w:rsidDel="00ED7123" w14:paraId="637E5455" w14:textId="77777777" w:rsidTr="00B94200">
        <w:trPr>
          <w:cantSplit/>
          <w:trHeight w:val="190"/>
          <w:del w:id="33393" w:author="Author"/>
        </w:trPr>
        <w:tc>
          <w:tcPr>
            <w:tcW w:w="200" w:type="dxa"/>
            <w:tcBorders>
              <w:top w:val="nil"/>
              <w:left w:val="nil"/>
              <w:bottom w:val="nil"/>
              <w:right w:val="nil"/>
            </w:tcBorders>
          </w:tcPr>
          <w:p w14:paraId="7248EB0A" w14:textId="77777777" w:rsidR="002D775D" w:rsidRPr="00E87F22" w:rsidDel="00ED7123" w:rsidRDefault="002D775D" w:rsidP="00B94200">
            <w:pPr>
              <w:pStyle w:val="tabletext11"/>
              <w:suppressAutoHyphens/>
              <w:rPr>
                <w:del w:id="33394" w:author="Author"/>
              </w:rPr>
            </w:pPr>
          </w:p>
        </w:tc>
        <w:tc>
          <w:tcPr>
            <w:tcW w:w="1340" w:type="dxa"/>
            <w:tcBorders>
              <w:top w:val="single" w:sz="6" w:space="0" w:color="auto"/>
              <w:left w:val="single" w:sz="6" w:space="0" w:color="auto"/>
              <w:bottom w:val="single" w:sz="6" w:space="0" w:color="auto"/>
              <w:right w:val="single" w:sz="6" w:space="0" w:color="auto"/>
            </w:tcBorders>
          </w:tcPr>
          <w:p w14:paraId="726DD2D8" w14:textId="77777777" w:rsidR="002D775D" w:rsidRPr="00E87F22" w:rsidDel="00ED7123" w:rsidRDefault="002D775D" w:rsidP="00B94200">
            <w:pPr>
              <w:pStyle w:val="tabletext11"/>
              <w:suppressAutoHyphens/>
              <w:rPr>
                <w:del w:id="33395" w:author="Author"/>
              </w:rPr>
            </w:pPr>
            <w:del w:id="33396" w:author="Author">
              <w:r w:rsidRPr="00E87F22" w:rsidDel="00ED7123">
                <w:delText>Eastern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7A3E9E2E" w14:textId="77777777" w:rsidR="002D775D" w:rsidRPr="00E87F22" w:rsidDel="00ED7123" w:rsidRDefault="002D775D" w:rsidP="00B94200">
            <w:pPr>
              <w:pStyle w:val="tabletext11"/>
              <w:tabs>
                <w:tab w:val="decimal" w:pos="420"/>
              </w:tabs>
              <w:suppressAutoHyphens/>
              <w:rPr>
                <w:del w:id="33397" w:author="Author"/>
              </w:rPr>
            </w:pPr>
            <w:del w:id="33398" w:author="Author">
              <w:r w:rsidRPr="00E87F22" w:rsidDel="00ED7123">
                <w:rPr>
                  <w:rFonts w:cs="Arial"/>
                  <w:color w:val="000000"/>
                  <w:szCs w:val="18"/>
                </w:rPr>
                <w:delText>0.656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F473256" w14:textId="77777777" w:rsidR="002D775D" w:rsidRPr="00E87F22" w:rsidDel="00ED7123" w:rsidRDefault="002D775D" w:rsidP="00B94200">
            <w:pPr>
              <w:pStyle w:val="tabletext11"/>
              <w:tabs>
                <w:tab w:val="decimal" w:pos="340"/>
              </w:tabs>
              <w:suppressAutoHyphens/>
              <w:rPr>
                <w:del w:id="33399" w:author="Author"/>
              </w:rPr>
            </w:pPr>
            <w:del w:id="33400" w:author="Author">
              <w:r w:rsidRPr="00E87F22" w:rsidDel="00ED7123">
                <w:rPr>
                  <w:rFonts w:cs="Arial"/>
                  <w:color w:val="000000"/>
                  <w:szCs w:val="18"/>
                </w:rPr>
                <w:delText>1.010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962EF2C" w14:textId="77777777" w:rsidR="002D775D" w:rsidRPr="00E87F22" w:rsidDel="00ED7123" w:rsidRDefault="002D775D" w:rsidP="00B94200">
            <w:pPr>
              <w:pStyle w:val="tabletext11"/>
              <w:tabs>
                <w:tab w:val="decimal" w:pos="340"/>
              </w:tabs>
              <w:suppressAutoHyphens/>
              <w:rPr>
                <w:del w:id="33401" w:author="Author"/>
              </w:rPr>
            </w:pPr>
            <w:del w:id="33402" w:author="Author">
              <w:r w:rsidRPr="00E87F22" w:rsidDel="00ED7123">
                <w:rPr>
                  <w:rFonts w:cs="Arial"/>
                  <w:color w:val="000000"/>
                  <w:szCs w:val="18"/>
                </w:rPr>
                <w:delText>1.422</w:delText>
              </w:r>
            </w:del>
          </w:p>
        </w:tc>
      </w:tr>
      <w:tr w:rsidR="002D775D" w:rsidRPr="00E87F22" w:rsidDel="00ED7123" w14:paraId="5F5B5FE8" w14:textId="77777777" w:rsidTr="00B94200">
        <w:trPr>
          <w:cantSplit/>
          <w:trHeight w:val="190"/>
          <w:del w:id="33403" w:author="Author"/>
        </w:trPr>
        <w:tc>
          <w:tcPr>
            <w:tcW w:w="200" w:type="dxa"/>
            <w:tcBorders>
              <w:top w:val="nil"/>
              <w:left w:val="nil"/>
              <w:bottom w:val="nil"/>
              <w:right w:val="nil"/>
            </w:tcBorders>
          </w:tcPr>
          <w:p w14:paraId="007629B5" w14:textId="77777777" w:rsidR="002D775D" w:rsidRPr="00E87F22" w:rsidDel="00ED7123" w:rsidRDefault="002D775D" w:rsidP="00B94200">
            <w:pPr>
              <w:pStyle w:val="tabletext11"/>
              <w:suppressAutoHyphens/>
              <w:rPr>
                <w:del w:id="33404" w:author="Author"/>
              </w:rPr>
            </w:pPr>
          </w:p>
        </w:tc>
        <w:tc>
          <w:tcPr>
            <w:tcW w:w="1340" w:type="dxa"/>
            <w:tcBorders>
              <w:top w:val="single" w:sz="6" w:space="0" w:color="auto"/>
              <w:left w:val="single" w:sz="6" w:space="0" w:color="auto"/>
              <w:bottom w:val="single" w:sz="6" w:space="0" w:color="auto"/>
              <w:right w:val="single" w:sz="6" w:space="0" w:color="auto"/>
            </w:tcBorders>
          </w:tcPr>
          <w:p w14:paraId="502ABCA6" w14:textId="77777777" w:rsidR="002D775D" w:rsidRPr="00E87F22" w:rsidDel="00ED7123" w:rsidRDefault="002D775D" w:rsidP="00B94200">
            <w:pPr>
              <w:pStyle w:val="tabletext11"/>
              <w:suppressAutoHyphens/>
              <w:rPr>
                <w:del w:id="33405" w:author="Author"/>
              </w:rPr>
            </w:pPr>
            <w:del w:id="33406" w:author="Author">
              <w:r w:rsidRPr="00E87F22" w:rsidDel="00ED7123">
                <w:delText>New England</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1294197B" w14:textId="77777777" w:rsidR="002D775D" w:rsidRPr="00E87F22" w:rsidDel="00ED7123" w:rsidRDefault="002D775D" w:rsidP="00B94200">
            <w:pPr>
              <w:pStyle w:val="tabletext11"/>
              <w:tabs>
                <w:tab w:val="decimal" w:pos="420"/>
              </w:tabs>
              <w:suppressAutoHyphens/>
              <w:rPr>
                <w:del w:id="33407" w:author="Author"/>
              </w:rPr>
            </w:pPr>
            <w:del w:id="33408" w:author="Author">
              <w:r w:rsidRPr="00E87F22" w:rsidDel="00ED7123">
                <w:rPr>
                  <w:rFonts w:cs="Arial"/>
                  <w:color w:val="000000"/>
                  <w:szCs w:val="18"/>
                </w:rPr>
                <w:delText>0.739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6A23536" w14:textId="77777777" w:rsidR="002D775D" w:rsidRPr="00E87F22" w:rsidDel="00ED7123" w:rsidRDefault="002D775D" w:rsidP="00B94200">
            <w:pPr>
              <w:pStyle w:val="tabletext11"/>
              <w:tabs>
                <w:tab w:val="decimal" w:pos="340"/>
              </w:tabs>
              <w:suppressAutoHyphens/>
              <w:rPr>
                <w:del w:id="33409" w:author="Author"/>
              </w:rPr>
            </w:pPr>
            <w:del w:id="33410" w:author="Author">
              <w:r w:rsidRPr="00E87F22" w:rsidDel="00ED7123">
                <w:rPr>
                  <w:rFonts w:cs="Arial"/>
                  <w:color w:val="000000"/>
                  <w:szCs w:val="18"/>
                </w:rPr>
                <w:delText>1.136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7E034EE" w14:textId="77777777" w:rsidR="002D775D" w:rsidRPr="00E87F22" w:rsidDel="00ED7123" w:rsidRDefault="002D775D" w:rsidP="00B94200">
            <w:pPr>
              <w:pStyle w:val="tabletext11"/>
              <w:tabs>
                <w:tab w:val="decimal" w:pos="340"/>
              </w:tabs>
              <w:suppressAutoHyphens/>
              <w:rPr>
                <w:del w:id="33411" w:author="Author"/>
              </w:rPr>
            </w:pPr>
            <w:del w:id="33412" w:author="Author">
              <w:r w:rsidRPr="00E87F22" w:rsidDel="00ED7123">
                <w:rPr>
                  <w:rFonts w:cs="Arial"/>
                  <w:color w:val="000000"/>
                  <w:szCs w:val="18"/>
                </w:rPr>
                <w:delText>1.219</w:delText>
              </w:r>
            </w:del>
          </w:p>
        </w:tc>
      </w:tr>
    </w:tbl>
    <w:p w14:paraId="4F7B3221" w14:textId="77777777" w:rsidR="002D775D" w:rsidRPr="00E87F22" w:rsidDel="00ED7123" w:rsidRDefault="002D775D" w:rsidP="001065E8">
      <w:pPr>
        <w:pStyle w:val="tablecaption"/>
        <w:suppressAutoHyphens/>
        <w:rPr>
          <w:del w:id="33413" w:author="Author"/>
        </w:rPr>
      </w:pPr>
      <w:del w:id="33414" w:author="Author">
        <w:r w:rsidRPr="00E87F22" w:rsidDel="00ED7123">
          <w:delText>Table 24.B.2.b.(2)(e)(i) Metropolitan To Metropolitan Table – Zone 41 (Mountain) Combinations Factors</w:delText>
        </w:r>
      </w:del>
    </w:p>
    <w:p w14:paraId="443EF694" w14:textId="77777777" w:rsidR="002D775D" w:rsidRPr="00E87F22" w:rsidDel="00ED7123" w:rsidRDefault="002D775D" w:rsidP="001065E8">
      <w:pPr>
        <w:pStyle w:val="isonormal"/>
        <w:suppressAutoHyphens/>
        <w:rPr>
          <w:del w:id="33415" w:author="Author"/>
        </w:rPr>
      </w:pPr>
    </w:p>
    <w:p w14:paraId="3E865665" w14:textId="77777777" w:rsidR="002D775D" w:rsidRPr="00E87F22" w:rsidDel="00ED7123" w:rsidRDefault="002D775D" w:rsidP="001065E8">
      <w:pPr>
        <w:pStyle w:val="outlinetxt7"/>
        <w:suppressAutoHyphens/>
        <w:rPr>
          <w:del w:id="33416" w:author="Author"/>
        </w:rPr>
      </w:pPr>
      <w:del w:id="33417" w:author="Author">
        <w:r w:rsidRPr="00E87F22" w:rsidDel="00ED7123">
          <w:tab/>
        </w:r>
        <w:r w:rsidRPr="00E87F22" w:rsidDel="00ED7123">
          <w:rPr>
            <w:b/>
          </w:rPr>
          <w:delText>(ii)</w:delText>
        </w:r>
        <w:r w:rsidRPr="00E87F22" w:rsidDel="00ED7123">
          <w:tab/>
          <w:delText>Regional to Regional Table:</w:delText>
        </w:r>
      </w:del>
    </w:p>
    <w:p w14:paraId="42AD373C" w14:textId="77777777" w:rsidR="002D775D" w:rsidRPr="00E87F22" w:rsidDel="00ED7123" w:rsidRDefault="002D775D" w:rsidP="001065E8">
      <w:pPr>
        <w:pStyle w:val="space4"/>
        <w:suppressAutoHyphens/>
        <w:rPr>
          <w:del w:id="3341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2D775D" w:rsidRPr="00E87F22" w:rsidDel="00ED7123" w14:paraId="0643D757" w14:textId="77777777" w:rsidTr="00B94200">
        <w:trPr>
          <w:cantSplit/>
          <w:trHeight w:val="190"/>
          <w:del w:id="33419" w:author="Author"/>
        </w:trPr>
        <w:tc>
          <w:tcPr>
            <w:tcW w:w="200" w:type="dxa"/>
            <w:tcBorders>
              <w:top w:val="nil"/>
              <w:left w:val="nil"/>
              <w:bottom w:val="nil"/>
              <w:right w:val="nil"/>
            </w:tcBorders>
          </w:tcPr>
          <w:p w14:paraId="0A2CCAC6" w14:textId="77777777" w:rsidR="002D775D" w:rsidRPr="00E87F22" w:rsidDel="00ED7123" w:rsidRDefault="002D775D" w:rsidP="00B94200">
            <w:pPr>
              <w:pStyle w:val="tablehead"/>
              <w:suppressAutoHyphens/>
              <w:rPr>
                <w:del w:id="33420" w:author="Author"/>
              </w:rPr>
            </w:pPr>
          </w:p>
        </w:tc>
        <w:tc>
          <w:tcPr>
            <w:tcW w:w="4800" w:type="dxa"/>
            <w:gridSpan w:val="4"/>
            <w:tcBorders>
              <w:top w:val="single" w:sz="6" w:space="0" w:color="auto"/>
              <w:left w:val="single" w:sz="6" w:space="0" w:color="auto"/>
              <w:bottom w:val="nil"/>
              <w:right w:val="single" w:sz="6" w:space="0" w:color="auto"/>
            </w:tcBorders>
          </w:tcPr>
          <w:p w14:paraId="736BB677" w14:textId="77777777" w:rsidR="002D775D" w:rsidRPr="00E87F22" w:rsidDel="00ED7123" w:rsidRDefault="002D775D" w:rsidP="00B94200">
            <w:pPr>
              <w:pStyle w:val="tablehead"/>
              <w:suppressAutoHyphens/>
              <w:rPr>
                <w:del w:id="33421" w:author="Author"/>
              </w:rPr>
            </w:pPr>
            <w:del w:id="33422" w:author="Author">
              <w:r w:rsidRPr="00E87F22" w:rsidDel="00ED7123">
                <w:delText>Zone 41 (Mountain) Combinations</w:delText>
              </w:r>
            </w:del>
          </w:p>
        </w:tc>
      </w:tr>
      <w:tr w:rsidR="002D775D" w:rsidRPr="00E87F22" w:rsidDel="00ED7123" w14:paraId="261E24A5" w14:textId="77777777" w:rsidTr="00B94200">
        <w:trPr>
          <w:cantSplit/>
          <w:trHeight w:val="190"/>
          <w:del w:id="33423" w:author="Author"/>
        </w:trPr>
        <w:tc>
          <w:tcPr>
            <w:tcW w:w="200" w:type="dxa"/>
            <w:tcBorders>
              <w:top w:val="nil"/>
              <w:left w:val="nil"/>
              <w:bottom w:val="nil"/>
              <w:right w:val="nil"/>
            </w:tcBorders>
          </w:tcPr>
          <w:p w14:paraId="73A8CB7E" w14:textId="77777777" w:rsidR="002D775D" w:rsidRPr="00E87F22" w:rsidDel="00ED7123" w:rsidRDefault="002D775D" w:rsidP="00B94200">
            <w:pPr>
              <w:pStyle w:val="tabletext11"/>
              <w:suppressAutoHyphens/>
              <w:rPr>
                <w:del w:id="33424" w:author="Author"/>
              </w:rPr>
            </w:pPr>
          </w:p>
        </w:tc>
        <w:tc>
          <w:tcPr>
            <w:tcW w:w="1340" w:type="dxa"/>
            <w:tcBorders>
              <w:top w:val="single" w:sz="6" w:space="0" w:color="auto"/>
              <w:left w:val="single" w:sz="6" w:space="0" w:color="auto"/>
              <w:bottom w:val="nil"/>
              <w:right w:val="single" w:sz="6" w:space="0" w:color="auto"/>
            </w:tcBorders>
          </w:tcPr>
          <w:p w14:paraId="2D938507" w14:textId="77777777" w:rsidR="002D775D" w:rsidRPr="00E87F22" w:rsidDel="00ED7123" w:rsidRDefault="002D775D" w:rsidP="00B94200">
            <w:pPr>
              <w:pStyle w:val="tablehead"/>
              <w:suppressAutoHyphens/>
              <w:rPr>
                <w:del w:id="33425" w:author="Author"/>
              </w:rPr>
            </w:pPr>
          </w:p>
        </w:tc>
        <w:tc>
          <w:tcPr>
            <w:tcW w:w="1280" w:type="dxa"/>
            <w:tcBorders>
              <w:top w:val="single" w:sz="6" w:space="0" w:color="auto"/>
              <w:left w:val="single" w:sz="6" w:space="0" w:color="auto"/>
              <w:bottom w:val="nil"/>
              <w:right w:val="single" w:sz="6" w:space="0" w:color="auto"/>
            </w:tcBorders>
          </w:tcPr>
          <w:p w14:paraId="0F6338E2" w14:textId="77777777" w:rsidR="002D775D" w:rsidRPr="00E87F22" w:rsidDel="00ED7123" w:rsidRDefault="002D775D" w:rsidP="00B94200">
            <w:pPr>
              <w:pStyle w:val="tablehead"/>
              <w:suppressAutoHyphens/>
              <w:rPr>
                <w:del w:id="33426" w:author="Author"/>
              </w:rPr>
            </w:pPr>
            <w:del w:id="33427" w:author="Author">
              <w:r w:rsidRPr="00E87F22" w:rsidDel="00ED7123">
                <w:delText>Specified</w:delText>
              </w:r>
            </w:del>
          </w:p>
        </w:tc>
        <w:tc>
          <w:tcPr>
            <w:tcW w:w="1090" w:type="dxa"/>
            <w:tcBorders>
              <w:top w:val="single" w:sz="6" w:space="0" w:color="auto"/>
              <w:left w:val="single" w:sz="6" w:space="0" w:color="auto"/>
              <w:bottom w:val="nil"/>
              <w:right w:val="single" w:sz="6" w:space="0" w:color="auto"/>
            </w:tcBorders>
          </w:tcPr>
          <w:p w14:paraId="6C89F9AF" w14:textId="77777777" w:rsidR="002D775D" w:rsidRPr="00E87F22" w:rsidDel="00ED7123" w:rsidRDefault="002D775D" w:rsidP="00B94200">
            <w:pPr>
              <w:pStyle w:val="tablehead"/>
              <w:suppressAutoHyphens/>
              <w:rPr>
                <w:del w:id="33428" w:author="Author"/>
              </w:rPr>
            </w:pPr>
          </w:p>
        </w:tc>
        <w:tc>
          <w:tcPr>
            <w:tcW w:w="1090" w:type="dxa"/>
            <w:tcBorders>
              <w:top w:val="single" w:sz="6" w:space="0" w:color="auto"/>
              <w:left w:val="single" w:sz="6" w:space="0" w:color="auto"/>
              <w:bottom w:val="nil"/>
              <w:right w:val="single" w:sz="6" w:space="0" w:color="auto"/>
            </w:tcBorders>
          </w:tcPr>
          <w:p w14:paraId="043CA8A3" w14:textId="77777777" w:rsidR="002D775D" w:rsidRPr="00E87F22" w:rsidDel="00ED7123" w:rsidRDefault="002D775D" w:rsidP="00B94200">
            <w:pPr>
              <w:pStyle w:val="tablehead"/>
              <w:suppressAutoHyphens/>
              <w:rPr>
                <w:del w:id="33429" w:author="Author"/>
              </w:rPr>
            </w:pPr>
          </w:p>
        </w:tc>
      </w:tr>
      <w:tr w:rsidR="002D775D" w:rsidRPr="00E87F22" w:rsidDel="00ED7123" w14:paraId="22B59966" w14:textId="77777777" w:rsidTr="00B94200">
        <w:trPr>
          <w:cantSplit/>
          <w:trHeight w:val="190"/>
          <w:del w:id="33430" w:author="Author"/>
        </w:trPr>
        <w:tc>
          <w:tcPr>
            <w:tcW w:w="200" w:type="dxa"/>
            <w:tcBorders>
              <w:top w:val="nil"/>
              <w:left w:val="nil"/>
              <w:bottom w:val="nil"/>
              <w:right w:val="nil"/>
            </w:tcBorders>
          </w:tcPr>
          <w:p w14:paraId="6D70A6F4" w14:textId="77777777" w:rsidR="002D775D" w:rsidRPr="00E87F22" w:rsidDel="00ED7123" w:rsidRDefault="002D775D" w:rsidP="00B94200">
            <w:pPr>
              <w:pStyle w:val="tabletext11"/>
              <w:suppressAutoHyphens/>
              <w:rPr>
                <w:del w:id="33431" w:author="Author"/>
              </w:rPr>
            </w:pPr>
          </w:p>
        </w:tc>
        <w:tc>
          <w:tcPr>
            <w:tcW w:w="1340" w:type="dxa"/>
            <w:tcBorders>
              <w:top w:val="nil"/>
              <w:left w:val="single" w:sz="6" w:space="0" w:color="auto"/>
              <w:bottom w:val="nil"/>
              <w:right w:val="single" w:sz="6" w:space="0" w:color="auto"/>
            </w:tcBorders>
          </w:tcPr>
          <w:p w14:paraId="15C1D6C1" w14:textId="77777777" w:rsidR="002D775D" w:rsidRPr="00E87F22" w:rsidDel="00ED7123" w:rsidRDefault="002D775D" w:rsidP="00B94200">
            <w:pPr>
              <w:pStyle w:val="tablehead"/>
              <w:suppressAutoHyphens/>
              <w:rPr>
                <w:del w:id="33432" w:author="Author"/>
              </w:rPr>
            </w:pPr>
            <w:del w:id="33433" w:author="Author">
              <w:r w:rsidRPr="00E87F22" w:rsidDel="00ED7123">
                <w:delText>Zone Of</w:delText>
              </w:r>
            </w:del>
          </w:p>
        </w:tc>
        <w:tc>
          <w:tcPr>
            <w:tcW w:w="1280" w:type="dxa"/>
            <w:tcBorders>
              <w:top w:val="nil"/>
              <w:left w:val="single" w:sz="6" w:space="0" w:color="auto"/>
              <w:bottom w:val="nil"/>
              <w:right w:val="single" w:sz="6" w:space="0" w:color="auto"/>
            </w:tcBorders>
          </w:tcPr>
          <w:p w14:paraId="4858642F" w14:textId="77777777" w:rsidR="002D775D" w:rsidRPr="00E87F22" w:rsidDel="00ED7123" w:rsidRDefault="002D775D" w:rsidP="00B94200">
            <w:pPr>
              <w:pStyle w:val="tablehead"/>
              <w:suppressAutoHyphens/>
              <w:rPr>
                <w:del w:id="33434" w:author="Author"/>
              </w:rPr>
            </w:pPr>
            <w:del w:id="33435" w:author="Author">
              <w:r w:rsidRPr="00E87F22" w:rsidDel="00ED7123">
                <w:delText>Causes Of</w:delText>
              </w:r>
            </w:del>
          </w:p>
        </w:tc>
        <w:tc>
          <w:tcPr>
            <w:tcW w:w="1090" w:type="dxa"/>
            <w:tcBorders>
              <w:top w:val="nil"/>
              <w:left w:val="single" w:sz="6" w:space="0" w:color="auto"/>
              <w:bottom w:val="nil"/>
              <w:right w:val="single" w:sz="6" w:space="0" w:color="auto"/>
            </w:tcBorders>
          </w:tcPr>
          <w:p w14:paraId="02083027" w14:textId="77777777" w:rsidR="002D775D" w:rsidRPr="00E87F22" w:rsidDel="00ED7123" w:rsidRDefault="002D775D" w:rsidP="00B94200">
            <w:pPr>
              <w:pStyle w:val="tablehead"/>
              <w:suppressAutoHyphens/>
              <w:rPr>
                <w:del w:id="33436" w:author="Author"/>
              </w:rPr>
            </w:pPr>
          </w:p>
        </w:tc>
        <w:tc>
          <w:tcPr>
            <w:tcW w:w="1090" w:type="dxa"/>
            <w:tcBorders>
              <w:top w:val="nil"/>
              <w:left w:val="single" w:sz="6" w:space="0" w:color="auto"/>
              <w:bottom w:val="nil"/>
              <w:right w:val="single" w:sz="6" w:space="0" w:color="auto"/>
            </w:tcBorders>
          </w:tcPr>
          <w:p w14:paraId="0F2BE9D0" w14:textId="77777777" w:rsidR="002D775D" w:rsidRPr="00E87F22" w:rsidDel="00ED7123" w:rsidRDefault="002D775D" w:rsidP="00B94200">
            <w:pPr>
              <w:pStyle w:val="tablehead"/>
              <w:suppressAutoHyphens/>
              <w:rPr>
                <w:del w:id="33437" w:author="Author"/>
              </w:rPr>
            </w:pPr>
          </w:p>
        </w:tc>
      </w:tr>
      <w:tr w:rsidR="002D775D" w:rsidRPr="00E87F22" w:rsidDel="00ED7123" w14:paraId="74C33584" w14:textId="77777777" w:rsidTr="00B94200">
        <w:trPr>
          <w:cantSplit/>
          <w:trHeight w:val="190"/>
          <w:del w:id="33438" w:author="Author"/>
        </w:trPr>
        <w:tc>
          <w:tcPr>
            <w:tcW w:w="200" w:type="dxa"/>
            <w:tcBorders>
              <w:top w:val="nil"/>
              <w:left w:val="nil"/>
              <w:bottom w:val="nil"/>
              <w:right w:val="nil"/>
            </w:tcBorders>
          </w:tcPr>
          <w:p w14:paraId="2BCA9774" w14:textId="77777777" w:rsidR="002D775D" w:rsidRPr="00E87F22" w:rsidDel="00ED7123" w:rsidRDefault="002D775D" w:rsidP="00B94200">
            <w:pPr>
              <w:pStyle w:val="tabletext11"/>
              <w:suppressAutoHyphens/>
              <w:rPr>
                <w:del w:id="33439" w:author="Author"/>
              </w:rPr>
            </w:pPr>
          </w:p>
        </w:tc>
        <w:tc>
          <w:tcPr>
            <w:tcW w:w="1340" w:type="dxa"/>
            <w:tcBorders>
              <w:top w:val="nil"/>
              <w:left w:val="single" w:sz="6" w:space="0" w:color="auto"/>
              <w:bottom w:val="single" w:sz="6" w:space="0" w:color="auto"/>
              <w:right w:val="single" w:sz="6" w:space="0" w:color="auto"/>
            </w:tcBorders>
          </w:tcPr>
          <w:p w14:paraId="1620F5DD" w14:textId="77777777" w:rsidR="002D775D" w:rsidRPr="00E87F22" w:rsidDel="00ED7123" w:rsidRDefault="002D775D" w:rsidP="00B94200">
            <w:pPr>
              <w:pStyle w:val="tablehead"/>
              <w:suppressAutoHyphens/>
              <w:rPr>
                <w:del w:id="33440" w:author="Author"/>
              </w:rPr>
            </w:pPr>
            <w:del w:id="33441" w:author="Author">
              <w:r w:rsidRPr="00E87F22" w:rsidDel="00ED7123">
                <w:delText>Terminal</w:delText>
              </w:r>
            </w:del>
          </w:p>
        </w:tc>
        <w:tc>
          <w:tcPr>
            <w:tcW w:w="1280" w:type="dxa"/>
            <w:tcBorders>
              <w:top w:val="nil"/>
              <w:left w:val="single" w:sz="6" w:space="0" w:color="auto"/>
              <w:bottom w:val="single" w:sz="6" w:space="0" w:color="auto"/>
              <w:right w:val="single" w:sz="6" w:space="0" w:color="auto"/>
            </w:tcBorders>
          </w:tcPr>
          <w:p w14:paraId="0984E605" w14:textId="77777777" w:rsidR="002D775D" w:rsidRPr="00E87F22" w:rsidDel="00ED7123" w:rsidRDefault="002D775D" w:rsidP="00B94200">
            <w:pPr>
              <w:pStyle w:val="tablehead"/>
              <w:suppressAutoHyphens/>
              <w:rPr>
                <w:del w:id="33442" w:author="Author"/>
              </w:rPr>
            </w:pPr>
            <w:del w:id="33443" w:author="Author">
              <w:r w:rsidRPr="00E87F22" w:rsidDel="00ED7123">
                <w:delText>Loss</w:delText>
              </w:r>
            </w:del>
          </w:p>
        </w:tc>
        <w:tc>
          <w:tcPr>
            <w:tcW w:w="1090" w:type="dxa"/>
            <w:tcBorders>
              <w:top w:val="nil"/>
              <w:left w:val="single" w:sz="6" w:space="0" w:color="auto"/>
              <w:bottom w:val="single" w:sz="6" w:space="0" w:color="auto"/>
              <w:right w:val="single" w:sz="6" w:space="0" w:color="auto"/>
            </w:tcBorders>
          </w:tcPr>
          <w:p w14:paraId="4A791346" w14:textId="77777777" w:rsidR="002D775D" w:rsidRPr="00E87F22" w:rsidDel="00ED7123" w:rsidRDefault="002D775D" w:rsidP="00B94200">
            <w:pPr>
              <w:pStyle w:val="tablehead"/>
              <w:suppressAutoHyphens/>
              <w:rPr>
                <w:del w:id="33444" w:author="Author"/>
              </w:rPr>
            </w:pPr>
            <w:del w:id="33445" w:author="Author">
              <w:r w:rsidRPr="00E87F22" w:rsidDel="00ED7123">
                <w:delText>Comp.</w:delText>
              </w:r>
            </w:del>
          </w:p>
        </w:tc>
        <w:tc>
          <w:tcPr>
            <w:tcW w:w="1090" w:type="dxa"/>
            <w:tcBorders>
              <w:top w:val="nil"/>
              <w:left w:val="single" w:sz="6" w:space="0" w:color="auto"/>
              <w:bottom w:val="single" w:sz="6" w:space="0" w:color="auto"/>
              <w:right w:val="single" w:sz="6" w:space="0" w:color="auto"/>
            </w:tcBorders>
          </w:tcPr>
          <w:p w14:paraId="21E54CE2" w14:textId="77777777" w:rsidR="002D775D" w:rsidRPr="00E87F22" w:rsidDel="00ED7123" w:rsidRDefault="002D775D" w:rsidP="00B94200">
            <w:pPr>
              <w:pStyle w:val="tablehead"/>
              <w:suppressAutoHyphens/>
              <w:rPr>
                <w:del w:id="33446" w:author="Author"/>
              </w:rPr>
            </w:pPr>
            <w:del w:id="33447" w:author="Author">
              <w:r w:rsidRPr="00E87F22" w:rsidDel="00ED7123">
                <w:delText>Coll.</w:delText>
              </w:r>
            </w:del>
          </w:p>
        </w:tc>
      </w:tr>
      <w:tr w:rsidR="002D775D" w:rsidRPr="00E87F22" w:rsidDel="00ED7123" w14:paraId="3FB85C04" w14:textId="77777777" w:rsidTr="00B94200">
        <w:trPr>
          <w:cantSplit/>
          <w:trHeight w:val="190"/>
          <w:del w:id="33448" w:author="Author"/>
        </w:trPr>
        <w:tc>
          <w:tcPr>
            <w:tcW w:w="200" w:type="dxa"/>
            <w:tcBorders>
              <w:top w:val="nil"/>
              <w:left w:val="nil"/>
              <w:bottom w:val="nil"/>
              <w:right w:val="nil"/>
            </w:tcBorders>
          </w:tcPr>
          <w:p w14:paraId="7FE90ABA" w14:textId="77777777" w:rsidR="002D775D" w:rsidRPr="00E87F22" w:rsidDel="00ED7123" w:rsidRDefault="002D775D" w:rsidP="00B94200">
            <w:pPr>
              <w:pStyle w:val="tabletext11"/>
              <w:suppressAutoHyphens/>
              <w:rPr>
                <w:del w:id="33449" w:author="Author"/>
              </w:rPr>
            </w:pPr>
          </w:p>
        </w:tc>
        <w:tc>
          <w:tcPr>
            <w:tcW w:w="1340" w:type="dxa"/>
            <w:tcBorders>
              <w:top w:val="single" w:sz="6" w:space="0" w:color="auto"/>
              <w:left w:val="single" w:sz="6" w:space="0" w:color="auto"/>
              <w:bottom w:val="single" w:sz="6" w:space="0" w:color="auto"/>
              <w:right w:val="single" w:sz="6" w:space="0" w:color="auto"/>
            </w:tcBorders>
          </w:tcPr>
          <w:p w14:paraId="2A4D727D" w14:textId="77777777" w:rsidR="002D775D" w:rsidRPr="00E87F22" w:rsidDel="00ED7123" w:rsidRDefault="002D775D" w:rsidP="00B94200">
            <w:pPr>
              <w:pStyle w:val="tabletext11"/>
              <w:suppressAutoHyphens/>
              <w:rPr>
                <w:del w:id="33450" w:author="Author"/>
              </w:rPr>
            </w:pPr>
            <w:del w:id="33451" w:author="Author">
              <w:r w:rsidRPr="00E87F22" w:rsidDel="00ED7123">
                <w:delText>Pacific</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782DF50E" w14:textId="77777777" w:rsidR="002D775D" w:rsidRPr="00E87F22" w:rsidDel="00ED7123" w:rsidRDefault="002D775D" w:rsidP="00B94200">
            <w:pPr>
              <w:pStyle w:val="tabletext11"/>
              <w:tabs>
                <w:tab w:val="decimal" w:pos="420"/>
              </w:tabs>
              <w:suppressAutoHyphens/>
              <w:rPr>
                <w:del w:id="33452" w:author="Author"/>
              </w:rPr>
            </w:pPr>
            <w:del w:id="33453" w:author="Author">
              <w:r w:rsidRPr="00E87F22" w:rsidDel="00ED7123">
                <w:rPr>
                  <w:rFonts w:cs="Arial"/>
                  <w:color w:val="000000"/>
                  <w:szCs w:val="18"/>
                </w:rPr>
                <w:delText>0.817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61F1D83" w14:textId="77777777" w:rsidR="002D775D" w:rsidRPr="00E87F22" w:rsidDel="00ED7123" w:rsidRDefault="002D775D" w:rsidP="00B94200">
            <w:pPr>
              <w:pStyle w:val="tabletext11"/>
              <w:tabs>
                <w:tab w:val="decimal" w:pos="340"/>
              </w:tabs>
              <w:suppressAutoHyphens/>
              <w:rPr>
                <w:del w:id="33454" w:author="Author"/>
              </w:rPr>
            </w:pPr>
            <w:del w:id="33455" w:author="Author">
              <w:r w:rsidRPr="00E87F22" w:rsidDel="00ED7123">
                <w:rPr>
                  <w:rFonts w:cs="Arial"/>
                  <w:color w:val="000000"/>
                  <w:szCs w:val="18"/>
                </w:rPr>
                <w:delText>1.257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2BBF525" w14:textId="77777777" w:rsidR="002D775D" w:rsidRPr="00E87F22" w:rsidDel="00ED7123" w:rsidRDefault="002D775D" w:rsidP="00B94200">
            <w:pPr>
              <w:pStyle w:val="tabletext11"/>
              <w:tabs>
                <w:tab w:val="decimal" w:pos="340"/>
              </w:tabs>
              <w:suppressAutoHyphens/>
              <w:rPr>
                <w:del w:id="33456" w:author="Author"/>
              </w:rPr>
            </w:pPr>
            <w:del w:id="33457" w:author="Author">
              <w:r w:rsidRPr="00E87F22" w:rsidDel="00ED7123">
                <w:rPr>
                  <w:rFonts w:cs="Arial"/>
                  <w:color w:val="000000"/>
                  <w:szCs w:val="18"/>
                </w:rPr>
                <w:delText>1.981</w:delText>
              </w:r>
            </w:del>
          </w:p>
        </w:tc>
      </w:tr>
      <w:tr w:rsidR="002D775D" w:rsidRPr="00E87F22" w:rsidDel="00ED7123" w14:paraId="5D3CB031" w14:textId="77777777" w:rsidTr="00B94200">
        <w:trPr>
          <w:cantSplit/>
          <w:trHeight w:val="190"/>
          <w:del w:id="33458" w:author="Author"/>
        </w:trPr>
        <w:tc>
          <w:tcPr>
            <w:tcW w:w="200" w:type="dxa"/>
            <w:tcBorders>
              <w:top w:val="nil"/>
              <w:left w:val="nil"/>
              <w:bottom w:val="nil"/>
              <w:right w:val="nil"/>
            </w:tcBorders>
          </w:tcPr>
          <w:p w14:paraId="1EAEDB8C" w14:textId="77777777" w:rsidR="002D775D" w:rsidRPr="00E87F22" w:rsidDel="00ED7123" w:rsidRDefault="002D775D" w:rsidP="00B94200">
            <w:pPr>
              <w:pStyle w:val="tabletext11"/>
              <w:suppressAutoHyphens/>
              <w:rPr>
                <w:del w:id="33459" w:author="Author"/>
              </w:rPr>
            </w:pPr>
          </w:p>
        </w:tc>
        <w:tc>
          <w:tcPr>
            <w:tcW w:w="1340" w:type="dxa"/>
            <w:tcBorders>
              <w:top w:val="single" w:sz="6" w:space="0" w:color="auto"/>
              <w:left w:val="single" w:sz="6" w:space="0" w:color="auto"/>
              <w:bottom w:val="single" w:sz="6" w:space="0" w:color="auto"/>
              <w:right w:val="single" w:sz="6" w:space="0" w:color="auto"/>
            </w:tcBorders>
          </w:tcPr>
          <w:p w14:paraId="35295863" w14:textId="77777777" w:rsidR="002D775D" w:rsidRPr="00E87F22" w:rsidDel="00ED7123" w:rsidRDefault="002D775D" w:rsidP="00B94200">
            <w:pPr>
              <w:pStyle w:val="tabletext11"/>
              <w:suppressAutoHyphens/>
              <w:rPr>
                <w:del w:id="33460" w:author="Author"/>
              </w:rPr>
            </w:pPr>
            <w:del w:id="33461" w:author="Author">
              <w:r w:rsidRPr="00E87F22" w:rsidDel="00ED7123">
                <w:delText>Mountain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0E308F3B" w14:textId="77777777" w:rsidR="002D775D" w:rsidRPr="00E87F22" w:rsidDel="00ED7123" w:rsidRDefault="002D775D" w:rsidP="00B94200">
            <w:pPr>
              <w:pStyle w:val="tabletext11"/>
              <w:tabs>
                <w:tab w:val="decimal" w:pos="420"/>
              </w:tabs>
              <w:suppressAutoHyphens/>
              <w:rPr>
                <w:del w:id="33462" w:author="Author"/>
              </w:rPr>
            </w:pPr>
            <w:del w:id="33463" w:author="Author">
              <w:r w:rsidRPr="00E87F22" w:rsidDel="00ED7123">
                <w:rPr>
                  <w:rFonts w:cs="Arial"/>
                  <w:color w:val="000000"/>
                  <w:szCs w:val="18"/>
                </w:rPr>
                <w:delText>0.683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7F385EC" w14:textId="77777777" w:rsidR="002D775D" w:rsidRPr="00E87F22" w:rsidDel="00ED7123" w:rsidRDefault="002D775D" w:rsidP="00B94200">
            <w:pPr>
              <w:pStyle w:val="tabletext11"/>
              <w:tabs>
                <w:tab w:val="decimal" w:pos="340"/>
              </w:tabs>
              <w:suppressAutoHyphens/>
              <w:rPr>
                <w:del w:id="33464" w:author="Author"/>
              </w:rPr>
            </w:pPr>
            <w:del w:id="33465" w:author="Author">
              <w:r w:rsidRPr="00E87F22" w:rsidDel="00ED7123">
                <w:rPr>
                  <w:rFonts w:cs="Arial"/>
                  <w:color w:val="000000"/>
                  <w:szCs w:val="18"/>
                </w:rPr>
                <w:delText>1.051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465B77A" w14:textId="77777777" w:rsidR="002D775D" w:rsidRPr="00E87F22" w:rsidDel="00ED7123" w:rsidRDefault="002D775D" w:rsidP="00B94200">
            <w:pPr>
              <w:pStyle w:val="tabletext11"/>
              <w:tabs>
                <w:tab w:val="decimal" w:pos="340"/>
              </w:tabs>
              <w:suppressAutoHyphens/>
              <w:rPr>
                <w:del w:id="33466" w:author="Author"/>
              </w:rPr>
            </w:pPr>
            <w:del w:id="33467" w:author="Author">
              <w:r w:rsidRPr="00E87F22" w:rsidDel="00ED7123">
                <w:rPr>
                  <w:rFonts w:cs="Arial"/>
                  <w:color w:val="000000"/>
                  <w:szCs w:val="18"/>
                </w:rPr>
                <w:delText>1.272</w:delText>
              </w:r>
            </w:del>
          </w:p>
        </w:tc>
      </w:tr>
      <w:tr w:rsidR="002D775D" w:rsidRPr="00E87F22" w:rsidDel="00ED7123" w14:paraId="7A9FA8AE" w14:textId="77777777" w:rsidTr="00B94200">
        <w:trPr>
          <w:cantSplit/>
          <w:trHeight w:val="190"/>
          <w:del w:id="33468" w:author="Author"/>
        </w:trPr>
        <w:tc>
          <w:tcPr>
            <w:tcW w:w="200" w:type="dxa"/>
            <w:tcBorders>
              <w:top w:val="nil"/>
              <w:left w:val="nil"/>
              <w:bottom w:val="nil"/>
              <w:right w:val="nil"/>
            </w:tcBorders>
          </w:tcPr>
          <w:p w14:paraId="7C401EB7" w14:textId="77777777" w:rsidR="002D775D" w:rsidRPr="00E87F22" w:rsidDel="00ED7123" w:rsidRDefault="002D775D" w:rsidP="00B94200">
            <w:pPr>
              <w:pStyle w:val="tabletext11"/>
              <w:suppressAutoHyphens/>
              <w:rPr>
                <w:del w:id="33469" w:author="Author"/>
              </w:rPr>
            </w:pPr>
          </w:p>
        </w:tc>
        <w:tc>
          <w:tcPr>
            <w:tcW w:w="1340" w:type="dxa"/>
            <w:tcBorders>
              <w:top w:val="single" w:sz="6" w:space="0" w:color="auto"/>
              <w:left w:val="single" w:sz="6" w:space="0" w:color="auto"/>
              <w:bottom w:val="single" w:sz="6" w:space="0" w:color="auto"/>
              <w:right w:val="single" w:sz="6" w:space="0" w:color="auto"/>
            </w:tcBorders>
          </w:tcPr>
          <w:p w14:paraId="42E7474B" w14:textId="77777777" w:rsidR="002D775D" w:rsidRPr="00E87F22" w:rsidDel="00ED7123" w:rsidRDefault="002D775D" w:rsidP="00B94200">
            <w:pPr>
              <w:pStyle w:val="tabletext11"/>
              <w:suppressAutoHyphens/>
              <w:rPr>
                <w:del w:id="33470" w:author="Author"/>
              </w:rPr>
            </w:pPr>
            <w:del w:id="33471" w:author="Author">
              <w:r w:rsidRPr="00E87F22" w:rsidDel="00ED7123">
                <w:delText>Midwest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3DA6E8FB" w14:textId="77777777" w:rsidR="002D775D" w:rsidRPr="00E87F22" w:rsidDel="00ED7123" w:rsidRDefault="002D775D" w:rsidP="00B94200">
            <w:pPr>
              <w:pStyle w:val="tabletext11"/>
              <w:tabs>
                <w:tab w:val="decimal" w:pos="420"/>
              </w:tabs>
              <w:suppressAutoHyphens/>
              <w:rPr>
                <w:del w:id="33472" w:author="Author"/>
              </w:rPr>
            </w:pPr>
            <w:del w:id="33473" w:author="Author">
              <w:r w:rsidRPr="00E87F22" w:rsidDel="00ED7123">
                <w:rPr>
                  <w:rFonts w:cs="Arial"/>
                  <w:color w:val="000000"/>
                  <w:szCs w:val="18"/>
                </w:rPr>
                <w:delText>0.851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744ABC4" w14:textId="77777777" w:rsidR="002D775D" w:rsidRPr="00E87F22" w:rsidDel="00ED7123" w:rsidRDefault="002D775D" w:rsidP="00B94200">
            <w:pPr>
              <w:pStyle w:val="tabletext11"/>
              <w:tabs>
                <w:tab w:val="decimal" w:pos="340"/>
              </w:tabs>
              <w:suppressAutoHyphens/>
              <w:rPr>
                <w:del w:id="33474" w:author="Author"/>
              </w:rPr>
            </w:pPr>
            <w:del w:id="33475" w:author="Author">
              <w:r w:rsidRPr="00E87F22" w:rsidDel="00ED7123">
                <w:rPr>
                  <w:rFonts w:cs="Arial"/>
                  <w:color w:val="000000"/>
                  <w:szCs w:val="18"/>
                </w:rPr>
                <w:delText>1.309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07E5C17" w14:textId="77777777" w:rsidR="002D775D" w:rsidRPr="00E87F22" w:rsidDel="00ED7123" w:rsidRDefault="002D775D" w:rsidP="00B94200">
            <w:pPr>
              <w:pStyle w:val="tabletext11"/>
              <w:tabs>
                <w:tab w:val="decimal" w:pos="340"/>
              </w:tabs>
              <w:suppressAutoHyphens/>
              <w:rPr>
                <w:del w:id="33476" w:author="Author"/>
              </w:rPr>
            </w:pPr>
            <w:del w:id="33477" w:author="Author">
              <w:r w:rsidRPr="00E87F22" w:rsidDel="00ED7123">
                <w:rPr>
                  <w:rFonts w:cs="Arial"/>
                  <w:color w:val="000000"/>
                  <w:szCs w:val="18"/>
                </w:rPr>
                <w:delText>1.564</w:delText>
              </w:r>
            </w:del>
          </w:p>
        </w:tc>
      </w:tr>
      <w:tr w:rsidR="002D775D" w:rsidRPr="00E87F22" w:rsidDel="00ED7123" w14:paraId="75E83386" w14:textId="77777777" w:rsidTr="00B94200">
        <w:trPr>
          <w:cantSplit/>
          <w:trHeight w:val="190"/>
          <w:del w:id="33478" w:author="Author"/>
        </w:trPr>
        <w:tc>
          <w:tcPr>
            <w:tcW w:w="200" w:type="dxa"/>
            <w:tcBorders>
              <w:top w:val="nil"/>
              <w:left w:val="nil"/>
              <w:bottom w:val="nil"/>
              <w:right w:val="nil"/>
            </w:tcBorders>
          </w:tcPr>
          <w:p w14:paraId="5A17229B" w14:textId="77777777" w:rsidR="002D775D" w:rsidRPr="00E87F22" w:rsidDel="00ED7123" w:rsidRDefault="002D775D" w:rsidP="00B94200">
            <w:pPr>
              <w:pStyle w:val="tabletext11"/>
              <w:suppressAutoHyphens/>
              <w:rPr>
                <w:del w:id="33479" w:author="Author"/>
              </w:rPr>
            </w:pPr>
          </w:p>
        </w:tc>
        <w:tc>
          <w:tcPr>
            <w:tcW w:w="1340" w:type="dxa"/>
            <w:tcBorders>
              <w:top w:val="single" w:sz="6" w:space="0" w:color="auto"/>
              <w:left w:val="single" w:sz="6" w:space="0" w:color="auto"/>
              <w:bottom w:val="single" w:sz="6" w:space="0" w:color="auto"/>
              <w:right w:val="single" w:sz="6" w:space="0" w:color="auto"/>
            </w:tcBorders>
          </w:tcPr>
          <w:p w14:paraId="449776D7" w14:textId="77777777" w:rsidR="002D775D" w:rsidRPr="00E87F22" w:rsidDel="00ED7123" w:rsidRDefault="002D775D" w:rsidP="00B94200">
            <w:pPr>
              <w:pStyle w:val="tabletext11"/>
              <w:suppressAutoHyphens/>
              <w:rPr>
                <w:del w:id="33480" w:author="Author"/>
              </w:rPr>
            </w:pPr>
            <w:del w:id="33481" w:author="Author">
              <w:r w:rsidRPr="00E87F22" w:rsidDel="00ED7123">
                <w:delText>Southwest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01B6EA7B" w14:textId="77777777" w:rsidR="002D775D" w:rsidRPr="00E87F22" w:rsidDel="00ED7123" w:rsidRDefault="002D775D" w:rsidP="00B94200">
            <w:pPr>
              <w:pStyle w:val="tabletext11"/>
              <w:tabs>
                <w:tab w:val="decimal" w:pos="420"/>
              </w:tabs>
              <w:suppressAutoHyphens/>
              <w:rPr>
                <w:del w:id="33482" w:author="Author"/>
              </w:rPr>
            </w:pPr>
            <w:del w:id="33483" w:author="Author">
              <w:r w:rsidRPr="00E87F22" w:rsidDel="00ED7123">
                <w:rPr>
                  <w:rFonts w:cs="Arial"/>
                  <w:color w:val="000000"/>
                  <w:szCs w:val="18"/>
                </w:rPr>
                <w:delText>0.679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14E1206" w14:textId="77777777" w:rsidR="002D775D" w:rsidRPr="00E87F22" w:rsidDel="00ED7123" w:rsidRDefault="002D775D" w:rsidP="00B94200">
            <w:pPr>
              <w:pStyle w:val="tabletext11"/>
              <w:tabs>
                <w:tab w:val="decimal" w:pos="340"/>
              </w:tabs>
              <w:suppressAutoHyphens/>
              <w:rPr>
                <w:del w:id="33484" w:author="Author"/>
              </w:rPr>
            </w:pPr>
            <w:del w:id="33485" w:author="Author">
              <w:r w:rsidRPr="00E87F22" w:rsidDel="00ED7123">
                <w:rPr>
                  <w:rFonts w:cs="Arial"/>
                  <w:color w:val="000000"/>
                  <w:szCs w:val="18"/>
                </w:rPr>
                <w:delText>1.044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B1669DE" w14:textId="77777777" w:rsidR="002D775D" w:rsidRPr="00E87F22" w:rsidDel="00ED7123" w:rsidRDefault="002D775D" w:rsidP="00B94200">
            <w:pPr>
              <w:pStyle w:val="tabletext11"/>
              <w:tabs>
                <w:tab w:val="decimal" w:pos="340"/>
              </w:tabs>
              <w:suppressAutoHyphens/>
              <w:rPr>
                <w:del w:id="33486" w:author="Author"/>
              </w:rPr>
            </w:pPr>
            <w:del w:id="33487" w:author="Author">
              <w:r w:rsidRPr="00E87F22" w:rsidDel="00ED7123">
                <w:rPr>
                  <w:rFonts w:cs="Arial"/>
                  <w:color w:val="000000"/>
                  <w:szCs w:val="18"/>
                </w:rPr>
                <w:delText>1.356</w:delText>
              </w:r>
            </w:del>
          </w:p>
        </w:tc>
      </w:tr>
      <w:tr w:rsidR="002D775D" w:rsidRPr="00E87F22" w:rsidDel="00ED7123" w14:paraId="30A525EC" w14:textId="77777777" w:rsidTr="00B94200">
        <w:trPr>
          <w:cantSplit/>
          <w:trHeight w:val="190"/>
          <w:del w:id="33488" w:author="Author"/>
        </w:trPr>
        <w:tc>
          <w:tcPr>
            <w:tcW w:w="200" w:type="dxa"/>
            <w:tcBorders>
              <w:top w:val="nil"/>
              <w:left w:val="nil"/>
              <w:bottom w:val="nil"/>
              <w:right w:val="nil"/>
            </w:tcBorders>
          </w:tcPr>
          <w:p w14:paraId="680D9FA0" w14:textId="77777777" w:rsidR="002D775D" w:rsidRPr="00E87F22" w:rsidDel="00ED7123" w:rsidRDefault="002D775D" w:rsidP="00B94200">
            <w:pPr>
              <w:pStyle w:val="tabletext11"/>
              <w:suppressAutoHyphens/>
              <w:rPr>
                <w:del w:id="33489" w:author="Author"/>
              </w:rPr>
            </w:pPr>
          </w:p>
        </w:tc>
        <w:tc>
          <w:tcPr>
            <w:tcW w:w="1340" w:type="dxa"/>
            <w:tcBorders>
              <w:top w:val="single" w:sz="6" w:space="0" w:color="auto"/>
              <w:left w:val="single" w:sz="6" w:space="0" w:color="auto"/>
              <w:bottom w:val="single" w:sz="6" w:space="0" w:color="auto"/>
              <w:right w:val="single" w:sz="6" w:space="0" w:color="auto"/>
            </w:tcBorders>
          </w:tcPr>
          <w:p w14:paraId="6DB1B861" w14:textId="77777777" w:rsidR="002D775D" w:rsidRPr="00E87F22" w:rsidDel="00ED7123" w:rsidRDefault="002D775D" w:rsidP="00B94200">
            <w:pPr>
              <w:pStyle w:val="tabletext11"/>
              <w:suppressAutoHyphens/>
              <w:rPr>
                <w:del w:id="33490" w:author="Author"/>
              </w:rPr>
            </w:pPr>
            <w:del w:id="33491" w:author="Author">
              <w:r w:rsidRPr="00E87F22" w:rsidDel="00ED7123">
                <w:delText>North Central</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55FB59B9" w14:textId="77777777" w:rsidR="002D775D" w:rsidRPr="00E87F22" w:rsidDel="00ED7123" w:rsidRDefault="002D775D" w:rsidP="00B94200">
            <w:pPr>
              <w:pStyle w:val="tabletext11"/>
              <w:tabs>
                <w:tab w:val="decimal" w:pos="420"/>
              </w:tabs>
              <w:suppressAutoHyphens/>
              <w:rPr>
                <w:del w:id="33492" w:author="Author"/>
              </w:rPr>
            </w:pPr>
            <w:del w:id="33493" w:author="Author">
              <w:r w:rsidRPr="00E87F22" w:rsidDel="00ED7123">
                <w:rPr>
                  <w:rFonts w:cs="Arial"/>
                  <w:color w:val="000000"/>
                  <w:szCs w:val="18"/>
                </w:rPr>
                <w:delText>0.662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6ADEB0C" w14:textId="77777777" w:rsidR="002D775D" w:rsidRPr="00E87F22" w:rsidDel="00ED7123" w:rsidRDefault="002D775D" w:rsidP="00B94200">
            <w:pPr>
              <w:pStyle w:val="tabletext11"/>
              <w:tabs>
                <w:tab w:val="decimal" w:pos="340"/>
              </w:tabs>
              <w:suppressAutoHyphens/>
              <w:rPr>
                <w:del w:id="33494" w:author="Author"/>
              </w:rPr>
            </w:pPr>
            <w:del w:id="33495" w:author="Author">
              <w:r w:rsidRPr="00E87F22" w:rsidDel="00ED7123">
                <w:rPr>
                  <w:rFonts w:cs="Arial"/>
                  <w:color w:val="000000"/>
                  <w:szCs w:val="18"/>
                </w:rPr>
                <w:delText>1.018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91EE0DB" w14:textId="77777777" w:rsidR="002D775D" w:rsidRPr="00E87F22" w:rsidDel="00ED7123" w:rsidRDefault="002D775D" w:rsidP="00B94200">
            <w:pPr>
              <w:pStyle w:val="tabletext11"/>
              <w:tabs>
                <w:tab w:val="decimal" w:pos="340"/>
              </w:tabs>
              <w:suppressAutoHyphens/>
              <w:rPr>
                <w:del w:id="33496" w:author="Author"/>
              </w:rPr>
            </w:pPr>
            <w:del w:id="33497" w:author="Author">
              <w:r w:rsidRPr="00E87F22" w:rsidDel="00ED7123">
                <w:rPr>
                  <w:rFonts w:cs="Arial"/>
                  <w:color w:val="000000"/>
                  <w:szCs w:val="18"/>
                </w:rPr>
                <w:delText>1.938</w:delText>
              </w:r>
            </w:del>
          </w:p>
        </w:tc>
      </w:tr>
      <w:tr w:rsidR="002D775D" w:rsidRPr="00E87F22" w:rsidDel="00ED7123" w14:paraId="3449FECB" w14:textId="77777777" w:rsidTr="00B94200">
        <w:trPr>
          <w:cantSplit/>
          <w:trHeight w:val="190"/>
          <w:del w:id="33498" w:author="Author"/>
        </w:trPr>
        <w:tc>
          <w:tcPr>
            <w:tcW w:w="200" w:type="dxa"/>
            <w:tcBorders>
              <w:top w:val="nil"/>
              <w:left w:val="nil"/>
              <w:bottom w:val="nil"/>
              <w:right w:val="nil"/>
            </w:tcBorders>
          </w:tcPr>
          <w:p w14:paraId="4AACAC05" w14:textId="77777777" w:rsidR="002D775D" w:rsidRPr="00E87F22" w:rsidDel="00ED7123" w:rsidRDefault="002D775D" w:rsidP="00B94200">
            <w:pPr>
              <w:pStyle w:val="tabletext11"/>
              <w:suppressAutoHyphens/>
              <w:rPr>
                <w:del w:id="33499" w:author="Author"/>
              </w:rPr>
            </w:pPr>
          </w:p>
        </w:tc>
        <w:tc>
          <w:tcPr>
            <w:tcW w:w="1340" w:type="dxa"/>
            <w:tcBorders>
              <w:top w:val="single" w:sz="6" w:space="0" w:color="auto"/>
              <w:left w:val="single" w:sz="6" w:space="0" w:color="auto"/>
              <w:bottom w:val="single" w:sz="6" w:space="0" w:color="auto"/>
              <w:right w:val="single" w:sz="6" w:space="0" w:color="auto"/>
            </w:tcBorders>
          </w:tcPr>
          <w:p w14:paraId="5D501B20" w14:textId="77777777" w:rsidR="002D775D" w:rsidRPr="00E87F22" w:rsidDel="00ED7123" w:rsidRDefault="002D775D" w:rsidP="00B94200">
            <w:pPr>
              <w:pStyle w:val="tabletext11"/>
              <w:suppressAutoHyphens/>
              <w:rPr>
                <w:del w:id="33500" w:author="Author"/>
              </w:rPr>
            </w:pPr>
            <w:del w:id="33501" w:author="Author">
              <w:r w:rsidRPr="00E87F22" w:rsidDel="00ED7123">
                <w:delText>Mideast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652D7643" w14:textId="77777777" w:rsidR="002D775D" w:rsidRPr="00E87F22" w:rsidDel="00ED7123" w:rsidRDefault="002D775D" w:rsidP="00B94200">
            <w:pPr>
              <w:pStyle w:val="tabletext11"/>
              <w:tabs>
                <w:tab w:val="decimal" w:pos="420"/>
              </w:tabs>
              <w:suppressAutoHyphens/>
              <w:rPr>
                <w:del w:id="33502" w:author="Author"/>
              </w:rPr>
            </w:pPr>
            <w:del w:id="33503" w:author="Author">
              <w:r w:rsidRPr="00E87F22" w:rsidDel="00ED7123">
                <w:rPr>
                  <w:rFonts w:cs="Arial"/>
                  <w:color w:val="000000"/>
                  <w:szCs w:val="18"/>
                </w:rPr>
                <w:delText>0.719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C1EC7CD" w14:textId="77777777" w:rsidR="002D775D" w:rsidRPr="00E87F22" w:rsidDel="00ED7123" w:rsidRDefault="002D775D" w:rsidP="00B94200">
            <w:pPr>
              <w:pStyle w:val="tabletext11"/>
              <w:tabs>
                <w:tab w:val="decimal" w:pos="340"/>
              </w:tabs>
              <w:suppressAutoHyphens/>
              <w:rPr>
                <w:del w:id="33504" w:author="Author"/>
              </w:rPr>
            </w:pPr>
            <w:del w:id="33505" w:author="Author">
              <w:r w:rsidRPr="00E87F22" w:rsidDel="00ED7123">
                <w:rPr>
                  <w:rFonts w:cs="Arial"/>
                  <w:color w:val="000000"/>
                  <w:szCs w:val="18"/>
                </w:rPr>
                <w:delText>1.106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3E3C6AE" w14:textId="77777777" w:rsidR="002D775D" w:rsidRPr="00E87F22" w:rsidDel="00ED7123" w:rsidRDefault="002D775D" w:rsidP="00B94200">
            <w:pPr>
              <w:pStyle w:val="tabletext11"/>
              <w:tabs>
                <w:tab w:val="decimal" w:pos="340"/>
              </w:tabs>
              <w:suppressAutoHyphens/>
              <w:rPr>
                <w:del w:id="33506" w:author="Author"/>
              </w:rPr>
            </w:pPr>
            <w:del w:id="33507" w:author="Author">
              <w:r w:rsidRPr="00E87F22" w:rsidDel="00ED7123">
                <w:rPr>
                  <w:rFonts w:cs="Arial"/>
                  <w:color w:val="000000"/>
                  <w:szCs w:val="18"/>
                </w:rPr>
                <w:delText>1.663</w:delText>
              </w:r>
            </w:del>
          </w:p>
        </w:tc>
      </w:tr>
      <w:tr w:rsidR="002D775D" w:rsidRPr="00E87F22" w:rsidDel="00ED7123" w14:paraId="486F0631" w14:textId="77777777" w:rsidTr="00B94200">
        <w:trPr>
          <w:cantSplit/>
          <w:trHeight w:val="190"/>
          <w:del w:id="33508" w:author="Author"/>
        </w:trPr>
        <w:tc>
          <w:tcPr>
            <w:tcW w:w="200" w:type="dxa"/>
            <w:tcBorders>
              <w:top w:val="nil"/>
              <w:left w:val="nil"/>
              <w:bottom w:val="nil"/>
              <w:right w:val="nil"/>
            </w:tcBorders>
          </w:tcPr>
          <w:p w14:paraId="15C075B5" w14:textId="77777777" w:rsidR="002D775D" w:rsidRPr="00E87F22" w:rsidDel="00ED7123" w:rsidRDefault="002D775D" w:rsidP="00B94200">
            <w:pPr>
              <w:pStyle w:val="tabletext11"/>
              <w:suppressAutoHyphens/>
              <w:rPr>
                <w:del w:id="33509" w:author="Author"/>
              </w:rPr>
            </w:pPr>
          </w:p>
        </w:tc>
        <w:tc>
          <w:tcPr>
            <w:tcW w:w="1340" w:type="dxa"/>
            <w:tcBorders>
              <w:top w:val="single" w:sz="6" w:space="0" w:color="auto"/>
              <w:left w:val="single" w:sz="6" w:space="0" w:color="auto"/>
              <w:bottom w:val="single" w:sz="6" w:space="0" w:color="auto"/>
              <w:right w:val="single" w:sz="6" w:space="0" w:color="auto"/>
            </w:tcBorders>
          </w:tcPr>
          <w:p w14:paraId="137070EE" w14:textId="77777777" w:rsidR="002D775D" w:rsidRPr="00E87F22" w:rsidDel="00ED7123" w:rsidRDefault="002D775D" w:rsidP="00B94200">
            <w:pPr>
              <w:pStyle w:val="tabletext11"/>
              <w:suppressAutoHyphens/>
              <w:rPr>
                <w:del w:id="33510" w:author="Author"/>
              </w:rPr>
            </w:pPr>
            <w:del w:id="33511" w:author="Author">
              <w:r w:rsidRPr="00E87F22" w:rsidDel="00ED7123">
                <w:delText>Gulf</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5BA91B92" w14:textId="77777777" w:rsidR="002D775D" w:rsidRPr="00E87F22" w:rsidDel="00ED7123" w:rsidRDefault="002D775D" w:rsidP="00B94200">
            <w:pPr>
              <w:pStyle w:val="tabletext11"/>
              <w:tabs>
                <w:tab w:val="decimal" w:pos="420"/>
              </w:tabs>
              <w:suppressAutoHyphens/>
              <w:rPr>
                <w:del w:id="33512" w:author="Author"/>
              </w:rPr>
            </w:pPr>
            <w:del w:id="33513" w:author="Author">
              <w:r w:rsidRPr="00E87F22" w:rsidDel="00ED7123">
                <w:rPr>
                  <w:rFonts w:cs="Arial"/>
                  <w:color w:val="000000"/>
                  <w:szCs w:val="18"/>
                </w:rPr>
                <w:delText>0.766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193AA53" w14:textId="77777777" w:rsidR="002D775D" w:rsidRPr="00E87F22" w:rsidDel="00ED7123" w:rsidRDefault="002D775D" w:rsidP="00B94200">
            <w:pPr>
              <w:pStyle w:val="tabletext11"/>
              <w:tabs>
                <w:tab w:val="decimal" w:pos="340"/>
              </w:tabs>
              <w:suppressAutoHyphens/>
              <w:rPr>
                <w:del w:id="33514" w:author="Author"/>
              </w:rPr>
            </w:pPr>
            <w:del w:id="33515" w:author="Author">
              <w:r w:rsidRPr="00E87F22" w:rsidDel="00ED7123">
                <w:rPr>
                  <w:rFonts w:cs="Arial"/>
                  <w:color w:val="000000"/>
                  <w:szCs w:val="18"/>
                </w:rPr>
                <w:delText>1.178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8F9F66A" w14:textId="77777777" w:rsidR="002D775D" w:rsidRPr="00E87F22" w:rsidDel="00ED7123" w:rsidRDefault="002D775D" w:rsidP="00B94200">
            <w:pPr>
              <w:pStyle w:val="tabletext11"/>
              <w:tabs>
                <w:tab w:val="decimal" w:pos="340"/>
              </w:tabs>
              <w:suppressAutoHyphens/>
              <w:rPr>
                <w:del w:id="33516" w:author="Author"/>
              </w:rPr>
            </w:pPr>
            <w:del w:id="33517" w:author="Author">
              <w:r w:rsidRPr="00E87F22" w:rsidDel="00ED7123">
                <w:rPr>
                  <w:rFonts w:cs="Arial"/>
                  <w:color w:val="000000"/>
                  <w:szCs w:val="18"/>
                </w:rPr>
                <w:delText>1.605</w:delText>
              </w:r>
            </w:del>
          </w:p>
        </w:tc>
      </w:tr>
      <w:tr w:rsidR="002D775D" w:rsidRPr="00E87F22" w:rsidDel="00ED7123" w14:paraId="38258B36" w14:textId="77777777" w:rsidTr="00B94200">
        <w:trPr>
          <w:cantSplit/>
          <w:trHeight w:val="190"/>
          <w:del w:id="33518" w:author="Author"/>
        </w:trPr>
        <w:tc>
          <w:tcPr>
            <w:tcW w:w="200" w:type="dxa"/>
            <w:tcBorders>
              <w:top w:val="nil"/>
              <w:left w:val="nil"/>
              <w:bottom w:val="nil"/>
              <w:right w:val="nil"/>
            </w:tcBorders>
          </w:tcPr>
          <w:p w14:paraId="664D684B" w14:textId="77777777" w:rsidR="002D775D" w:rsidRPr="00E87F22" w:rsidDel="00ED7123" w:rsidRDefault="002D775D" w:rsidP="00B94200">
            <w:pPr>
              <w:pStyle w:val="tabletext11"/>
              <w:suppressAutoHyphens/>
              <w:rPr>
                <w:del w:id="33519" w:author="Author"/>
              </w:rPr>
            </w:pPr>
          </w:p>
        </w:tc>
        <w:tc>
          <w:tcPr>
            <w:tcW w:w="1340" w:type="dxa"/>
            <w:tcBorders>
              <w:top w:val="single" w:sz="6" w:space="0" w:color="auto"/>
              <w:left w:val="single" w:sz="6" w:space="0" w:color="auto"/>
              <w:bottom w:val="single" w:sz="6" w:space="0" w:color="auto"/>
              <w:right w:val="single" w:sz="6" w:space="0" w:color="auto"/>
            </w:tcBorders>
          </w:tcPr>
          <w:p w14:paraId="42A6E95A" w14:textId="77777777" w:rsidR="002D775D" w:rsidRPr="00E87F22" w:rsidDel="00ED7123" w:rsidRDefault="002D775D" w:rsidP="00B94200">
            <w:pPr>
              <w:pStyle w:val="tabletext11"/>
              <w:suppressAutoHyphens/>
              <w:rPr>
                <w:del w:id="33520" w:author="Author"/>
              </w:rPr>
            </w:pPr>
            <w:del w:id="33521" w:author="Author">
              <w:r w:rsidRPr="00E87F22" w:rsidDel="00ED7123">
                <w:delText>Southeast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1852EEF3" w14:textId="77777777" w:rsidR="002D775D" w:rsidRPr="00E87F22" w:rsidDel="00ED7123" w:rsidRDefault="002D775D" w:rsidP="00B94200">
            <w:pPr>
              <w:pStyle w:val="tabletext11"/>
              <w:tabs>
                <w:tab w:val="decimal" w:pos="420"/>
              </w:tabs>
              <w:suppressAutoHyphens/>
              <w:rPr>
                <w:del w:id="33522" w:author="Author"/>
              </w:rPr>
            </w:pPr>
            <w:del w:id="33523" w:author="Author">
              <w:r w:rsidRPr="00E87F22" w:rsidDel="00ED7123">
                <w:rPr>
                  <w:rFonts w:cs="Arial"/>
                  <w:color w:val="000000"/>
                  <w:szCs w:val="18"/>
                </w:rPr>
                <w:delText>0.679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0A59E2B" w14:textId="77777777" w:rsidR="002D775D" w:rsidRPr="00E87F22" w:rsidDel="00ED7123" w:rsidRDefault="002D775D" w:rsidP="00B94200">
            <w:pPr>
              <w:pStyle w:val="tabletext11"/>
              <w:tabs>
                <w:tab w:val="decimal" w:pos="340"/>
              </w:tabs>
              <w:suppressAutoHyphens/>
              <w:rPr>
                <w:del w:id="33524" w:author="Author"/>
              </w:rPr>
            </w:pPr>
            <w:del w:id="33525" w:author="Author">
              <w:r w:rsidRPr="00E87F22" w:rsidDel="00ED7123">
                <w:rPr>
                  <w:rFonts w:cs="Arial"/>
                  <w:color w:val="000000"/>
                  <w:szCs w:val="18"/>
                </w:rPr>
                <w:delText>1.044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CB1B2CF" w14:textId="77777777" w:rsidR="002D775D" w:rsidRPr="00E87F22" w:rsidDel="00ED7123" w:rsidRDefault="002D775D" w:rsidP="00B94200">
            <w:pPr>
              <w:pStyle w:val="tabletext11"/>
              <w:tabs>
                <w:tab w:val="decimal" w:pos="340"/>
              </w:tabs>
              <w:suppressAutoHyphens/>
              <w:rPr>
                <w:del w:id="33526" w:author="Author"/>
              </w:rPr>
            </w:pPr>
            <w:del w:id="33527" w:author="Author">
              <w:r w:rsidRPr="00E87F22" w:rsidDel="00ED7123">
                <w:rPr>
                  <w:rFonts w:cs="Arial"/>
                  <w:color w:val="000000"/>
                  <w:szCs w:val="18"/>
                </w:rPr>
                <w:delText>2.019</w:delText>
              </w:r>
            </w:del>
          </w:p>
        </w:tc>
      </w:tr>
      <w:tr w:rsidR="002D775D" w:rsidRPr="00E87F22" w:rsidDel="00ED7123" w14:paraId="42614EB4" w14:textId="77777777" w:rsidTr="00B94200">
        <w:trPr>
          <w:cantSplit/>
          <w:trHeight w:val="190"/>
          <w:del w:id="33528" w:author="Author"/>
        </w:trPr>
        <w:tc>
          <w:tcPr>
            <w:tcW w:w="200" w:type="dxa"/>
            <w:tcBorders>
              <w:top w:val="nil"/>
              <w:left w:val="nil"/>
              <w:bottom w:val="nil"/>
              <w:right w:val="nil"/>
            </w:tcBorders>
          </w:tcPr>
          <w:p w14:paraId="135A728F" w14:textId="77777777" w:rsidR="002D775D" w:rsidRPr="00E87F22" w:rsidDel="00ED7123" w:rsidRDefault="002D775D" w:rsidP="00B94200">
            <w:pPr>
              <w:pStyle w:val="tabletext11"/>
              <w:suppressAutoHyphens/>
              <w:rPr>
                <w:del w:id="33529" w:author="Author"/>
              </w:rPr>
            </w:pPr>
          </w:p>
        </w:tc>
        <w:tc>
          <w:tcPr>
            <w:tcW w:w="1340" w:type="dxa"/>
            <w:tcBorders>
              <w:top w:val="single" w:sz="6" w:space="0" w:color="auto"/>
              <w:left w:val="single" w:sz="6" w:space="0" w:color="auto"/>
              <w:bottom w:val="single" w:sz="6" w:space="0" w:color="auto"/>
              <w:right w:val="single" w:sz="6" w:space="0" w:color="auto"/>
            </w:tcBorders>
          </w:tcPr>
          <w:p w14:paraId="0FE9868F" w14:textId="77777777" w:rsidR="002D775D" w:rsidRPr="00E87F22" w:rsidDel="00ED7123" w:rsidRDefault="002D775D" w:rsidP="00B94200">
            <w:pPr>
              <w:pStyle w:val="tabletext11"/>
              <w:suppressAutoHyphens/>
              <w:rPr>
                <w:del w:id="33530" w:author="Author"/>
              </w:rPr>
            </w:pPr>
            <w:del w:id="33531" w:author="Author">
              <w:r w:rsidRPr="00E87F22" w:rsidDel="00ED7123">
                <w:delText>Eastern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0CDBCEAE" w14:textId="77777777" w:rsidR="002D775D" w:rsidRPr="00E87F22" w:rsidDel="00ED7123" w:rsidRDefault="002D775D" w:rsidP="00B94200">
            <w:pPr>
              <w:pStyle w:val="tabletext11"/>
              <w:tabs>
                <w:tab w:val="decimal" w:pos="420"/>
              </w:tabs>
              <w:suppressAutoHyphens/>
              <w:rPr>
                <w:del w:id="33532" w:author="Author"/>
              </w:rPr>
            </w:pPr>
            <w:del w:id="33533" w:author="Author">
              <w:r w:rsidRPr="00E87F22" w:rsidDel="00ED7123">
                <w:rPr>
                  <w:rFonts w:cs="Arial"/>
                  <w:color w:val="000000"/>
                  <w:szCs w:val="18"/>
                </w:rPr>
                <w:delText>0.691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7949B90" w14:textId="77777777" w:rsidR="002D775D" w:rsidRPr="00E87F22" w:rsidDel="00ED7123" w:rsidRDefault="002D775D" w:rsidP="00B94200">
            <w:pPr>
              <w:pStyle w:val="tabletext11"/>
              <w:tabs>
                <w:tab w:val="decimal" w:pos="340"/>
              </w:tabs>
              <w:suppressAutoHyphens/>
              <w:rPr>
                <w:del w:id="33534" w:author="Author"/>
              </w:rPr>
            </w:pPr>
            <w:del w:id="33535" w:author="Author">
              <w:r w:rsidRPr="00E87F22" w:rsidDel="00ED7123">
                <w:rPr>
                  <w:rFonts w:cs="Arial"/>
                  <w:color w:val="000000"/>
                  <w:szCs w:val="18"/>
                </w:rPr>
                <w:delText>1.063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B20BF8D" w14:textId="77777777" w:rsidR="002D775D" w:rsidRPr="00E87F22" w:rsidDel="00ED7123" w:rsidRDefault="002D775D" w:rsidP="00B94200">
            <w:pPr>
              <w:pStyle w:val="tabletext11"/>
              <w:tabs>
                <w:tab w:val="decimal" w:pos="340"/>
              </w:tabs>
              <w:suppressAutoHyphens/>
              <w:rPr>
                <w:del w:id="33536" w:author="Author"/>
              </w:rPr>
            </w:pPr>
            <w:del w:id="33537" w:author="Author">
              <w:r w:rsidRPr="00E87F22" w:rsidDel="00ED7123">
                <w:rPr>
                  <w:rFonts w:cs="Arial"/>
                  <w:color w:val="000000"/>
                  <w:szCs w:val="18"/>
                </w:rPr>
                <w:delText>1.616</w:delText>
              </w:r>
            </w:del>
          </w:p>
        </w:tc>
      </w:tr>
      <w:tr w:rsidR="002D775D" w:rsidRPr="00E87F22" w:rsidDel="00ED7123" w14:paraId="52745838" w14:textId="77777777" w:rsidTr="00B94200">
        <w:trPr>
          <w:cantSplit/>
          <w:trHeight w:val="190"/>
          <w:del w:id="33538" w:author="Author"/>
        </w:trPr>
        <w:tc>
          <w:tcPr>
            <w:tcW w:w="200" w:type="dxa"/>
            <w:tcBorders>
              <w:top w:val="nil"/>
              <w:left w:val="nil"/>
              <w:bottom w:val="nil"/>
              <w:right w:val="nil"/>
            </w:tcBorders>
          </w:tcPr>
          <w:p w14:paraId="2A1517FF" w14:textId="77777777" w:rsidR="002D775D" w:rsidRPr="00E87F22" w:rsidDel="00ED7123" w:rsidRDefault="002D775D" w:rsidP="00B94200">
            <w:pPr>
              <w:pStyle w:val="tabletext11"/>
              <w:suppressAutoHyphens/>
              <w:rPr>
                <w:del w:id="33539" w:author="Author"/>
              </w:rPr>
            </w:pPr>
          </w:p>
        </w:tc>
        <w:tc>
          <w:tcPr>
            <w:tcW w:w="1340" w:type="dxa"/>
            <w:tcBorders>
              <w:top w:val="single" w:sz="6" w:space="0" w:color="auto"/>
              <w:left w:val="single" w:sz="6" w:space="0" w:color="auto"/>
              <w:bottom w:val="single" w:sz="6" w:space="0" w:color="auto"/>
              <w:right w:val="single" w:sz="6" w:space="0" w:color="auto"/>
            </w:tcBorders>
          </w:tcPr>
          <w:p w14:paraId="06466BDB" w14:textId="77777777" w:rsidR="002D775D" w:rsidRPr="00E87F22" w:rsidDel="00ED7123" w:rsidRDefault="002D775D" w:rsidP="00B94200">
            <w:pPr>
              <w:pStyle w:val="tabletext11"/>
              <w:suppressAutoHyphens/>
              <w:rPr>
                <w:del w:id="33540" w:author="Author"/>
              </w:rPr>
            </w:pPr>
            <w:del w:id="33541" w:author="Author">
              <w:r w:rsidRPr="00E87F22" w:rsidDel="00ED7123">
                <w:delText>New England</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56A45858" w14:textId="77777777" w:rsidR="002D775D" w:rsidRPr="00E87F22" w:rsidDel="00ED7123" w:rsidRDefault="002D775D" w:rsidP="00B94200">
            <w:pPr>
              <w:pStyle w:val="tabletext11"/>
              <w:tabs>
                <w:tab w:val="decimal" w:pos="420"/>
              </w:tabs>
              <w:suppressAutoHyphens/>
              <w:rPr>
                <w:del w:id="33542" w:author="Author"/>
              </w:rPr>
            </w:pPr>
            <w:del w:id="33543" w:author="Author">
              <w:r w:rsidRPr="00E87F22" w:rsidDel="00ED7123">
                <w:rPr>
                  <w:rFonts w:cs="Arial"/>
                  <w:color w:val="000000"/>
                  <w:szCs w:val="18"/>
                </w:rPr>
                <w:delText>0.777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9DE131D" w14:textId="77777777" w:rsidR="002D775D" w:rsidRPr="00E87F22" w:rsidDel="00ED7123" w:rsidRDefault="002D775D" w:rsidP="00B94200">
            <w:pPr>
              <w:pStyle w:val="tabletext11"/>
              <w:tabs>
                <w:tab w:val="decimal" w:pos="340"/>
              </w:tabs>
              <w:suppressAutoHyphens/>
              <w:rPr>
                <w:del w:id="33544" w:author="Author"/>
              </w:rPr>
            </w:pPr>
            <w:del w:id="33545" w:author="Author">
              <w:r w:rsidRPr="00E87F22" w:rsidDel="00ED7123">
                <w:rPr>
                  <w:rFonts w:cs="Arial"/>
                  <w:color w:val="000000"/>
                  <w:szCs w:val="18"/>
                </w:rPr>
                <w:delText>1.196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79035FF" w14:textId="77777777" w:rsidR="002D775D" w:rsidRPr="00E87F22" w:rsidDel="00ED7123" w:rsidRDefault="002D775D" w:rsidP="00B94200">
            <w:pPr>
              <w:pStyle w:val="tabletext11"/>
              <w:tabs>
                <w:tab w:val="decimal" w:pos="340"/>
              </w:tabs>
              <w:suppressAutoHyphens/>
              <w:rPr>
                <w:del w:id="33546" w:author="Author"/>
              </w:rPr>
            </w:pPr>
            <w:del w:id="33547" w:author="Author">
              <w:r w:rsidRPr="00E87F22" w:rsidDel="00ED7123">
                <w:rPr>
                  <w:rFonts w:cs="Arial"/>
                  <w:color w:val="000000"/>
                  <w:szCs w:val="18"/>
                </w:rPr>
                <w:delText>1.385</w:delText>
              </w:r>
            </w:del>
          </w:p>
        </w:tc>
      </w:tr>
    </w:tbl>
    <w:p w14:paraId="54693B5A" w14:textId="77777777" w:rsidR="002D775D" w:rsidRPr="00E87F22" w:rsidDel="00ED7123" w:rsidRDefault="002D775D" w:rsidP="001065E8">
      <w:pPr>
        <w:pStyle w:val="tablecaption"/>
        <w:suppressAutoHyphens/>
        <w:rPr>
          <w:del w:id="33548" w:author="Author"/>
        </w:rPr>
      </w:pPr>
      <w:del w:id="33549" w:author="Author">
        <w:r w:rsidRPr="00E87F22" w:rsidDel="00ED7123">
          <w:delText>Table 24.B.2.b.(2)(e)(ii) Regional To Regional Table – Zone 41 (Mountain) Combinations Factors</w:delText>
        </w:r>
      </w:del>
    </w:p>
    <w:p w14:paraId="6416D1D2" w14:textId="77777777" w:rsidR="002D775D" w:rsidRPr="00E87F22" w:rsidDel="00ED7123" w:rsidRDefault="002D775D" w:rsidP="001065E8">
      <w:pPr>
        <w:pStyle w:val="isonormal"/>
        <w:suppressAutoHyphens/>
        <w:rPr>
          <w:del w:id="33550" w:author="Author"/>
        </w:rPr>
      </w:pPr>
    </w:p>
    <w:p w14:paraId="5A7C553B" w14:textId="77777777" w:rsidR="002D775D" w:rsidRPr="00E87F22" w:rsidDel="00ED7123" w:rsidRDefault="002D775D" w:rsidP="001065E8">
      <w:pPr>
        <w:pStyle w:val="outlinetxt7"/>
        <w:suppressAutoHyphens/>
        <w:rPr>
          <w:del w:id="33551" w:author="Author"/>
        </w:rPr>
      </w:pPr>
      <w:del w:id="33552" w:author="Author">
        <w:r w:rsidRPr="00E87F22" w:rsidDel="00ED7123">
          <w:tab/>
        </w:r>
        <w:r w:rsidRPr="00E87F22" w:rsidDel="00ED7123">
          <w:rPr>
            <w:b/>
          </w:rPr>
          <w:delText>(iii)</w:delText>
        </w:r>
        <w:r w:rsidRPr="00E87F22" w:rsidDel="00ED7123">
          <w:tab/>
          <w:delText>Metropolitan to/from Regional Table:</w:delText>
        </w:r>
      </w:del>
    </w:p>
    <w:p w14:paraId="6EDEA082" w14:textId="77777777" w:rsidR="002D775D" w:rsidRPr="00E87F22" w:rsidDel="00ED7123" w:rsidRDefault="002D775D" w:rsidP="001065E8">
      <w:pPr>
        <w:pStyle w:val="space4"/>
        <w:suppressAutoHyphens/>
        <w:rPr>
          <w:del w:id="3355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2D775D" w:rsidRPr="00E87F22" w:rsidDel="00ED7123" w14:paraId="2D224D92" w14:textId="77777777" w:rsidTr="00B94200">
        <w:trPr>
          <w:cantSplit/>
          <w:trHeight w:val="190"/>
          <w:del w:id="33554" w:author="Author"/>
        </w:trPr>
        <w:tc>
          <w:tcPr>
            <w:tcW w:w="200" w:type="dxa"/>
            <w:tcBorders>
              <w:top w:val="nil"/>
              <w:left w:val="nil"/>
              <w:bottom w:val="nil"/>
              <w:right w:val="nil"/>
            </w:tcBorders>
          </w:tcPr>
          <w:p w14:paraId="6DC08087" w14:textId="77777777" w:rsidR="002D775D" w:rsidRPr="00E87F22" w:rsidDel="00ED7123" w:rsidRDefault="002D775D" w:rsidP="00B94200">
            <w:pPr>
              <w:pStyle w:val="tablehead"/>
              <w:suppressAutoHyphens/>
              <w:rPr>
                <w:del w:id="33555" w:author="Author"/>
              </w:rPr>
            </w:pPr>
          </w:p>
        </w:tc>
        <w:tc>
          <w:tcPr>
            <w:tcW w:w="4800" w:type="dxa"/>
            <w:gridSpan w:val="4"/>
            <w:tcBorders>
              <w:top w:val="single" w:sz="6" w:space="0" w:color="auto"/>
              <w:left w:val="single" w:sz="6" w:space="0" w:color="auto"/>
              <w:bottom w:val="nil"/>
              <w:right w:val="single" w:sz="6" w:space="0" w:color="auto"/>
            </w:tcBorders>
          </w:tcPr>
          <w:p w14:paraId="0D0FAB10" w14:textId="77777777" w:rsidR="002D775D" w:rsidRPr="00E87F22" w:rsidDel="00ED7123" w:rsidRDefault="002D775D" w:rsidP="00B94200">
            <w:pPr>
              <w:pStyle w:val="tablehead"/>
              <w:suppressAutoHyphens/>
              <w:rPr>
                <w:del w:id="33556" w:author="Author"/>
              </w:rPr>
            </w:pPr>
            <w:del w:id="33557" w:author="Author">
              <w:r w:rsidRPr="00E87F22" w:rsidDel="00ED7123">
                <w:delText>Zone 41 (Mountain) Combinations</w:delText>
              </w:r>
            </w:del>
          </w:p>
        </w:tc>
      </w:tr>
      <w:tr w:rsidR="002D775D" w:rsidRPr="00E87F22" w:rsidDel="00ED7123" w14:paraId="2360B336" w14:textId="77777777" w:rsidTr="00B94200">
        <w:trPr>
          <w:cantSplit/>
          <w:trHeight w:val="190"/>
          <w:del w:id="33558" w:author="Author"/>
        </w:trPr>
        <w:tc>
          <w:tcPr>
            <w:tcW w:w="200" w:type="dxa"/>
            <w:tcBorders>
              <w:top w:val="nil"/>
              <w:left w:val="nil"/>
              <w:bottom w:val="nil"/>
              <w:right w:val="nil"/>
            </w:tcBorders>
          </w:tcPr>
          <w:p w14:paraId="18069BD4" w14:textId="77777777" w:rsidR="002D775D" w:rsidRPr="00E87F22" w:rsidDel="00ED7123" w:rsidRDefault="002D775D" w:rsidP="00B94200">
            <w:pPr>
              <w:pStyle w:val="tabletext11"/>
              <w:suppressAutoHyphens/>
              <w:rPr>
                <w:del w:id="33559" w:author="Author"/>
              </w:rPr>
            </w:pPr>
          </w:p>
        </w:tc>
        <w:tc>
          <w:tcPr>
            <w:tcW w:w="1340" w:type="dxa"/>
            <w:tcBorders>
              <w:top w:val="single" w:sz="6" w:space="0" w:color="auto"/>
              <w:left w:val="single" w:sz="6" w:space="0" w:color="auto"/>
              <w:bottom w:val="nil"/>
              <w:right w:val="single" w:sz="6" w:space="0" w:color="auto"/>
            </w:tcBorders>
          </w:tcPr>
          <w:p w14:paraId="5094D9EC" w14:textId="77777777" w:rsidR="002D775D" w:rsidRPr="00E87F22" w:rsidDel="00ED7123" w:rsidRDefault="002D775D" w:rsidP="00B94200">
            <w:pPr>
              <w:pStyle w:val="tablehead"/>
              <w:suppressAutoHyphens/>
              <w:rPr>
                <w:del w:id="33560" w:author="Author"/>
              </w:rPr>
            </w:pPr>
          </w:p>
        </w:tc>
        <w:tc>
          <w:tcPr>
            <w:tcW w:w="1280" w:type="dxa"/>
            <w:tcBorders>
              <w:top w:val="single" w:sz="6" w:space="0" w:color="auto"/>
              <w:left w:val="single" w:sz="6" w:space="0" w:color="auto"/>
              <w:bottom w:val="nil"/>
              <w:right w:val="single" w:sz="6" w:space="0" w:color="auto"/>
            </w:tcBorders>
          </w:tcPr>
          <w:p w14:paraId="79791EA1" w14:textId="77777777" w:rsidR="002D775D" w:rsidRPr="00E87F22" w:rsidDel="00ED7123" w:rsidRDefault="002D775D" w:rsidP="00B94200">
            <w:pPr>
              <w:pStyle w:val="tablehead"/>
              <w:suppressAutoHyphens/>
              <w:rPr>
                <w:del w:id="33561" w:author="Author"/>
              </w:rPr>
            </w:pPr>
            <w:del w:id="33562" w:author="Author">
              <w:r w:rsidRPr="00E87F22" w:rsidDel="00ED7123">
                <w:delText>Specified</w:delText>
              </w:r>
            </w:del>
          </w:p>
        </w:tc>
        <w:tc>
          <w:tcPr>
            <w:tcW w:w="1090" w:type="dxa"/>
            <w:tcBorders>
              <w:top w:val="single" w:sz="6" w:space="0" w:color="auto"/>
              <w:left w:val="single" w:sz="6" w:space="0" w:color="auto"/>
              <w:bottom w:val="nil"/>
              <w:right w:val="single" w:sz="6" w:space="0" w:color="auto"/>
            </w:tcBorders>
          </w:tcPr>
          <w:p w14:paraId="3698F5E8" w14:textId="77777777" w:rsidR="002D775D" w:rsidRPr="00E87F22" w:rsidDel="00ED7123" w:rsidRDefault="002D775D" w:rsidP="00B94200">
            <w:pPr>
              <w:pStyle w:val="tablehead"/>
              <w:suppressAutoHyphens/>
              <w:rPr>
                <w:del w:id="33563" w:author="Author"/>
              </w:rPr>
            </w:pPr>
          </w:p>
        </w:tc>
        <w:tc>
          <w:tcPr>
            <w:tcW w:w="1090" w:type="dxa"/>
            <w:tcBorders>
              <w:top w:val="single" w:sz="6" w:space="0" w:color="auto"/>
              <w:left w:val="single" w:sz="6" w:space="0" w:color="auto"/>
              <w:bottom w:val="nil"/>
              <w:right w:val="single" w:sz="6" w:space="0" w:color="auto"/>
            </w:tcBorders>
          </w:tcPr>
          <w:p w14:paraId="251EA305" w14:textId="77777777" w:rsidR="002D775D" w:rsidRPr="00E87F22" w:rsidDel="00ED7123" w:rsidRDefault="002D775D" w:rsidP="00B94200">
            <w:pPr>
              <w:pStyle w:val="tablehead"/>
              <w:suppressAutoHyphens/>
              <w:rPr>
                <w:del w:id="33564" w:author="Author"/>
              </w:rPr>
            </w:pPr>
          </w:p>
        </w:tc>
      </w:tr>
      <w:tr w:rsidR="002D775D" w:rsidRPr="00E87F22" w:rsidDel="00ED7123" w14:paraId="1E42ABC5" w14:textId="77777777" w:rsidTr="00B94200">
        <w:trPr>
          <w:cantSplit/>
          <w:trHeight w:val="190"/>
          <w:del w:id="33565" w:author="Author"/>
        </w:trPr>
        <w:tc>
          <w:tcPr>
            <w:tcW w:w="200" w:type="dxa"/>
            <w:tcBorders>
              <w:top w:val="nil"/>
              <w:left w:val="nil"/>
              <w:bottom w:val="nil"/>
              <w:right w:val="nil"/>
            </w:tcBorders>
          </w:tcPr>
          <w:p w14:paraId="4FC7E187" w14:textId="77777777" w:rsidR="002D775D" w:rsidRPr="00E87F22" w:rsidDel="00ED7123" w:rsidRDefault="002D775D" w:rsidP="00B94200">
            <w:pPr>
              <w:pStyle w:val="tabletext11"/>
              <w:suppressAutoHyphens/>
              <w:rPr>
                <w:del w:id="33566" w:author="Author"/>
              </w:rPr>
            </w:pPr>
          </w:p>
        </w:tc>
        <w:tc>
          <w:tcPr>
            <w:tcW w:w="1340" w:type="dxa"/>
            <w:tcBorders>
              <w:top w:val="nil"/>
              <w:left w:val="single" w:sz="6" w:space="0" w:color="auto"/>
              <w:bottom w:val="nil"/>
              <w:right w:val="single" w:sz="6" w:space="0" w:color="auto"/>
            </w:tcBorders>
          </w:tcPr>
          <w:p w14:paraId="4223D9C0" w14:textId="77777777" w:rsidR="002D775D" w:rsidRPr="00E87F22" w:rsidDel="00ED7123" w:rsidRDefault="002D775D" w:rsidP="00B94200">
            <w:pPr>
              <w:pStyle w:val="tablehead"/>
              <w:suppressAutoHyphens/>
              <w:rPr>
                <w:del w:id="33567" w:author="Author"/>
              </w:rPr>
            </w:pPr>
            <w:del w:id="33568" w:author="Author">
              <w:r w:rsidRPr="00E87F22" w:rsidDel="00ED7123">
                <w:delText>Zone Of</w:delText>
              </w:r>
            </w:del>
          </w:p>
        </w:tc>
        <w:tc>
          <w:tcPr>
            <w:tcW w:w="1280" w:type="dxa"/>
            <w:tcBorders>
              <w:top w:val="nil"/>
              <w:left w:val="single" w:sz="6" w:space="0" w:color="auto"/>
              <w:bottom w:val="nil"/>
              <w:right w:val="single" w:sz="6" w:space="0" w:color="auto"/>
            </w:tcBorders>
          </w:tcPr>
          <w:p w14:paraId="74656F31" w14:textId="77777777" w:rsidR="002D775D" w:rsidRPr="00E87F22" w:rsidDel="00ED7123" w:rsidRDefault="002D775D" w:rsidP="00B94200">
            <w:pPr>
              <w:pStyle w:val="tablehead"/>
              <w:suppressAutoHyphens/>
              <w:rPr>
                <w:del w:id="33569" w:author="Author"/>
              </w:rPr>
            </w:pPr>
            <w:del w:id="33570" w:author="Author">
              <w:r w:rsidRPr="00E87F22" w:rsidDel="00ED7123">
                <w:delText>Causes Of</w:delText>
              </w:r>
            </w:del>
          </w:p>
        </w:tc>
        <w:tc>
          <w:tcPr>
            <w:tcW w:w="1090" w:type="dxa"/>
            <w:tcBorders>
              <w:top w:val="nil"/>
              <w:left w:val="single" w:sz="6" w:space="0" w:color="auto"/>
              <w:bottom w:val="nil"/>
              <w:right w:val="single" w:sz="6" w:space="0" w:color="auto"/>
            </w:tcBorders>
          </w:tcPr>
          <w:p w14:paraId="72679FD6" w14:textId="77777777" w:rsidR="002D775D" w:rsidRPr="00E87F22" w:rsidDel="00ED7123" w:rsidRDefault="002D775D" w:rsidP="00B94200">
            <w:pPr>
              <w:pStyle w:val="tablehead"/>
              <w:suppressAutoHyphens/>
              <w:rPr>
                <w:del w:id="33571" w:author="Author"/>
              </w:rPr>
            </w:pPr>
          </w:p>
        </w:tc>
        <w:tc>
          <w:tcPr>
            <w:tcW w:w="1090" w:type="dxa"/>
            <w:tcBorders>
              <w:top w:val="nil"/>
              <w:left w:val="single" w:sz="6" w:space="0" w:color="auto"/>
              <w:bottom w:val="nil"/>
              <w:right w:val="single" w:sz="6" w:space="0" w:color="auto"/>
            </w:tcBorders>
          </w:tcPr>
          <w:p w14:paraId="0C6BCA75" w14:textId="77777777" w:rsidR="002D775D" w:rsidRPr="00E87F22" w:rsidDel="00ED7123" w:rsidRDefault="002D775D" w:rsidP="00B94200">
            <w:pPr>
              <w:pStyle w:val="tablehead"/>
              <w:suppressAutoHyphens/>
              <w:rPr>
                <w:del w:id="33572" w:author="Author"/>
              </w:rPr>
            </w:pPr>
          </w:p>
        </w:tc>
      </w:tr>
      <w:tr w:rsidR="002D775D" w:rsidRPr="00E87F22" w:rsidDel="00ED7123" w14:paraId="524DD261" w14:textId="77777777" w:rsidTr="00B94200">
        <w:trPr>
          <w:cantSplit/>
          <w:trHeight w:val="190"/>
          <w:del w:id="33573" w:author="Author"/>
        </w:trPr>
        <w:tc>
          <w:tcPr>
            <w:tcW w:w="200" w:type="dxa"/>
            <w:tcBorders>
              <w:top w:val="nil"/>
              <w:left w:val="nil"/>
              <w:bottom w:val="nil"/>
              <w:right w:val="nil"/>
            </w:tcBorders>
          </w:tcPr>
          <w:p w14:paraId="7EC4600E" w14:textId="77777777" w:rsidR="002D775D" w:rsidRPr="00E87F22" w:rsidDel="00ED7123" w:rsidRDefault="002D775D" w:rsidP="00B94200">
            <w:pPr>
              <w:pStyle w:val="tabletext11"/>
              <w:suppressAutoHyphens/>
              <w:rPr>
                <w:del w:id="33574" w:author="Author"/>
              </w:rPr>
            </w:pPr>
          </w:p>
        </w:tc>
        <w:tc>
          <w:tcPr>
            <w:tcW w:w="1340" w:type="dxa"/>
            <w:tcBorders>
              <w:top w:val="nil"/>
              <w:left w:val="single" w:sz="6" w:space="0" w:color="auto"/>
              <w:bottom w:val="single" w:sz="6" w:space="0" w:color="auto"/>
              <w:right w:val="single" w:sz="6" w:space="0" w:color="auto"/>
            </w:tcBorders>
          </w:tcPr>
          <w:p w14:paraId="4EA601D4" w14:textId="77777777" w:rsidR="002D775D" w:rsidRPr="00E87F22" w:rsidDel="00ED7123" w:rsidRDefault="002D775D" w:rsidP="00B94200">
            <w:pPr>
              <w:pStyle w:val="tablehead"/>
              <w:suppressAutoHyphens/>
              <w:rPr>
                <w:del w:id="33575" w:author="Author"/>
              </w:rPr>
            </w:pPr>
            <w:del w:id="33576" w:author="Author">
              <w:r w:rsidRPr="00E87F22" w:rsidDel="00ED7123">
                <w:delText>Terminal</w:delText>
              </w:r>
            </w:del>
          </w:p>
        </w:tc>
        <w:tc>
          <w:tcPr>
            <w:tcW w:w="1280" w:type="dxa"/>
            <w:tcBorders>
              <w:top w:val="nil"/>
              <w:left w:val="single" w:sz="6" w:space="0" w:color="auto"/>
              <w:bottom w:val="single" w:sz="6" w:space="0" w:color="auto"/>
              <w:right w:val="single" w:sz="6" w:space="0" w:color="auto"/>
            </w:tcBorders>
          </w:tcPr>
          <w:p w14:paraId="51A10EE3" w14:textId="77777777" w:rsidR="002D775D" w:rsidRPr="00E87F22" w:rsidDel="00ED7123" w:rsidRDefault="002D775D" w:rsidP="00B94200">
            <w:pPr>
              <w:pStyle w:val="tablehead"/>
              <w:suppressAutoHyphens/>
              <w:rPr>
                <w:del w:id="33577" w:author="Author"/>
              </w:rPr>
            </w:pPr>
            <w:del w:id="33578" w:author="Author">
              <w:r w:rsidRPr="00E87F22" w:rsidDel="00ED7123">
                <w:delText>Loss</w:delText>
              </w:r>
            </w:del>
          </w:p>
        </w:tc>
        <w:tc>
          <w:tcPr>
            <w:tcW w:w="1090" w:type="dxa"/>
            <w:tcBorders>
              <w:top w:val="nil"/>
              <w:left w:val="single" w:sz="6" w:space="0" w:color="auto"/>
              <w:bottom w:val="single" w:sz="6" w:space="0" w:color="auto"/>
              <w:right w:val="single" w:sz="6" w:space="0" w:color="auto"/>
            </w:tcBorders>
          </w:tcPr>
          <w:p w14:paraId="2AC4F162" w14:textId="77777777" w:rsidR="002D775D" w:rsidRPr="00E87F22" w:rsidDel="00ED7123" w:rsidRDefault="002D775D" w:rsidP="00B94200">
            <w:pPr>
              <w:pStyle w:val="tablehead"/>
              <w:suppressAutoHyphens/>
              <w:rPr>
                <w:del w:id="33579" w:author="Author"/>
              </w:rPr>
            </w:pPr>
            <w:del w:id="33580" w:author="Author">
              <w:r w:rsidRPr="00E87F22" w:rsidDel="00ED7123">
                <w:delText>Comp.</w:delText>
              </w:r>
            </w:del>
          </w:p>
        </w:tc>
        <w:tc>
          <w:tcPr>
            <w:tcW w:w="1090" w:type="dxa"/>
            <w:tcBorders>
              <w:top w:val="nil"/>
              <w:left w:val="single" w:sz="6" w:space="0" w:color="auto"/>
              <w:bottom w:val="single" w:sz="6" w:space="0" w:color="auto"/>
              <w:right w:val="single" w:sz="6" w:space="0" w:color="auto"/>
            </w:tcBorders>
          </w:tcPr>
          <w:p w14:paraId="606D0B0D" w14:textId="77777777" w:rsidR="002D775D" w:rsidRPr="00E87F22" w:rsidDel="00ED7123" w:rsidRDefault="002D775D" w:rsidP="00B94200">
            <w:pPr>
              <w:pStyle w:val="tablehead"/>
              <w:suppressAutoHyphens/>
              <w:rPr>
                <w:del w:id="33581" w:author="Author"/>
              </w:rPr>
            </w:pPr>
            <w:del w:id="33582" w:author="Author">
              <w:r w:rsidRPr="00E87F22" w:rsidDel="00ED7123">
                <w:delText>Coll.</w:delText>
              </w:r>
            </w:del>
          </w:p>
        </w:tc>
      </w:tr>
      <w:tr w:rsidR="002D775D" w:rsidRPr="00E87F22" w:rsidDel="00ED7123" w14:paraId="2D06F71B" w14:textId="77777777" w:rsidTr="00B94200">
        <w:trPr>
          <w:cantSplit/>
          <w:trHeight w:val="190"/>
          <w:del w:id="33583" w:author="Author"/>
        </w:trPr>
        <w:tc>
          <w:tcPr>
            <w:tcW w:w="200" w:type="dxa"/>
            <w:tcBorders>
              <w:top w:val="nil"/>
              <w:left w:val="nil"/>
              <w:bottom w:val="nil"/>
              <w:right w:val="nil"/>
            </w:tcBorders>
          </w:tcPr>
          <w:p w14:paraId="0E8CB938" w14:textId="77777777" w:rsidR="002D775D" w:rsidRPr="00E87F22" w:rsidDel="00ED7123" w:rsidRDefault="002D775D" w:rsidP="00B94200">
            <w:pPr>
              <w:pStyle w:val="tabletext11"/>
              <w:suppressAutoHyphens/>
              <w:rPr>
                <w:del w:id="33584" w:author="Author"/>
              </w:rPr>
            </w:pPr>
          </w:p>
        </w:tc>
        <w:tc>
          <w:tcPr>
            <w:tcW w:w="1340" w:type="dxa"/>
            <w:tcBorders>
              <w:top w:val="single" w:sz="6" w:space="0" w:color="auto"/>
              <w:left w:val="single" w:sz="6" w:space="0" w:color="auto"/>
              <w:bottom w:val="single" w:sz="6" w:space="0" w:color="auto"/>
              <w:right w:val="single" w:sz="6" w:space="0" w:color="auto"/>
            </w:tcBorders>
          </w:tcPr>
          <w:p w14:paraId="47AA54FD" w14:textId="77777777" w:rsidR="002D775D" w:rsidRPr="00E87F22" w:rsidDel="00ED7123" w:rsidRDefault="002D775D" w:rsidP="00B94200">
            <w:pPr>
              <w:pStyle w:val="tabletext11"/>
              <w:suppressAutoHyphens/>
              <w:rPr>
                <w:del w:id="33585" w:author="Author"/>
              </w:rPr>
            </w:pPr>
            <w:del w:id="33586" w:author="Author">
              <w:r w:rsidRPr="00E87F22" w:rsidDel="00ED7123">
                <w:delText>Pacific</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6C8B37DD" w14:textId="77777777" w:rsidR="002D775D" w:rsidRPr="00E87F22" w:rsidDel="00ED7123" w:rsidRDefault="002D775D" w:rsidP="00B94200">
            <w:pPr>
              <w:pStyle w:val="tabletext11"/>
              <w:tabs>
                <w:tab w:val="decimal" w:pos="420"/>
              </w:tabs>
              <w:suppressAutoHyphens/>
              <w:rPr>
                <w:del w:id="33587" w:author="Author"/>
              </w:rPr>
            </w:pPr>
            <w:del w:id="33588" w:author="Author">
              <w:r w:rsidRPr="00E87F22" w:rsidDel="00ED7123">
                <w:rPr>
                  <w:rFonts w:cs="Arial"/>
                  <w:color w:val="000000"/>
                  <w:szCs w:val="18"/>
                </w:rPr>
                <w:delText>0.802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3EAFDD7" w14:textId="77777777" w:rsidR="002D775D" w:rsidRPr="00E87F22" w:rsidDel="00ED7123" w:rsidRDefault="002D775D" w:rsidP="00B94200">
            <w:pPr>
              <w:pStyle w:val="tabletext11"/>
              <w:tabs>
                <w:tab w:val="decimal" w:pos="340"/>
              </w:tabs>
              <w:suppressAutoHyphens/>
              <w:rPr>
                <w:del w:id="33589" w:author="Author"/>
              </w:rPr>
            </w:pPr>
            <w:del w:id="33590" w:author="Author">
              <w:r w:rsidRPr="00E87F22" w:rsidDel="00ED7123">
                <w:rPr>
                  <w:rFonts w:cs="Arial"/>
                  <w:color w:val="000000"/>
                  <w:szCs w:val="18"/>
                </w:rPr>
                <w:delText>1.233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918F1F4" w14:textId="77777777" w:rsidR="002D775D" w:rsidRPr="00E87F22" w:rsidDel="00ED7123" w:rsidRDefault="002D775D" w:rsidP="00B94200">
            <w:pPr>
              <w:pStyle w:val="tabletext11"/>
              <w:tabs>
                <w:tab w:val="decimal" w:pos="340"/>
              </w:tabs>
              <w:suppressAutoHyphens/>
              <w:rPr>
                <w:del w:id="33591" w:author="Author"/>
              </w:rPr>
            </w:pPr>
            <w:del w:id="33592" w:author="Author">
              <w:r w:rsidRPr="00E87F22" w:rsidDel="00ED7123">
                <w:rPr>
                  <w:rFonts w:cs="Arial"/>
                  <w:color w:val="000000"/>
                  <w:szCs w:val="18"/>
                </w:rPr>
                <w:delText>1.743</w:delText>
              </w:r>
            </w:del>
          </w:p>
        </w:tc>
      </w:tr>
      <w:tr w:rsidR="002D775D" w:rsidRPr="00E87F22" w:rsidDel="00ED7123" w14:paraId="6A14627C" w14:textId="77777777" w:rsidTr="00B94200">
        <w:trPr>
          <w:cantSplit/>
          <w:trHeight w:val="190"/>
          <w:del w:id="33593" w:author="Author"/>
        </w:trPr>
        <w:tc>
          <w:tcPr>
            <w:tcW w:w="200" w:type="dxa"/>
            <w:tcBorders>
              <w:top w:val="nil"/>
              <w:left w:val="nil"/>
              <w:bottom w:val="nil"/>
              <w:right w:val="nil"/>
            </w:tcBorders>
          </w:tcPr>
          <w:p w14:paraId="7F429C00" w14:textId="77777777" w:rsidR="002D775D" w:rsidRPr="00E87F22" w:rsidDel="00ED7123" w:rsidRDefault="002D775D" w:rsidP="00B94200">
            <w:pPr>
              <w:pStyle w:val="tabletext11"/>
              <w:suppressAutoHyphens/>
              <w:rPr>
                <w:del w:id="33594" w:author="Author"/>
              </w:rPr>
            </w:pPr>
          </w:p>
        </w:tc>
        <w:tc>
          <w:tcPr>
            <w:tcW w:w="1340" w:type="dxa"/>
            <w:tcBorders>
              <w:top w:val="single" w:sz="6" w:space="0" w:color="auto"/>
              <w:left w:val="single" w:sz="6" w:space="0" w:color="auto"/>
              <w:bottom w:val="single" w:sz="6" w:space="0" w:color="auto"/>
              <w:right w:val="single" w:sz="6" w:space="0" w:color="auto"/>
            </w:tcBorders>
          </w:tcPr>
          <w:p w14:paraId="396799FF" w14:textId="77777777" w:rsidR="002D775D" w:rsidRPr="00E87F22" w:rsidDel="00ED7123" w:rsidRDefault="002D775D" w:rsidP="00B94200">
            <w:pPr>
              <w:pStyle w:val="tabletext11"/>
              <w:suppressAutoHyphens/>
              <w:rPr>
                <w:del w:id="33595" w:author="Author"/>
              </w:rPr>
            </w:pPr>
            <w:del w:id="33596" w:author="Author">
              <w:r w:rsidRPr="00E87F22" w:rsidDel="00ED7123">
                <w:delText>Mountain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568B97FD" w14:textId="77777777" w:rsidR="002D775D" w:rsidRPr="00E87F22" w:rsidDel="00ED7123" w:rsidRDefault="002D775D" w:rsidP="00B94200">
            <w:pPr>
              <w:pStyle w:val="tabletext11"/>
              <w:tabs>
                <w:tab w:val="decimal" w:pos="420"/>
              </w:tabs>
              <w:suppressAutoHyphens/>
              <w:rPr>
                <w:del w:id="33597" w:author="Author"/>
              </w:rPr>
            </w:pPr>
            <w:del w:id="33598" w:author="Author">
              <w:r w:rsidRPr="00E87F22" w:rsidDel="00ED7123">
                <w:rPr>
                  <w:rFonts w:cs="Arial"/>
                  <w:color w:val="000000"/>
                  <w:szCs w:val="18"/>
                </w:rPr>
                <w:delText>0.670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452A245" w14:textId="77777777" w:rsidR="002D775D" w:rsidRPr="00E87F22" w:rsidDel="00ED7123" w:rsidRDefault="002D775D" w:rsidP="00B94200">
            <w:pPr>
              <w:pStyle w:val="tabletext11"/>
              <w:tabs>
                <w:tab w:val="decimal" w:pos="340"/>
              </w:tabs>
              <w:suppressAutoHyphens/>
              <w:rPr>
                <w:del w:id="33599" w:author="Author"/>
              </w:rPr>
            </w:pPr>
            <w:del w:id="33600" w:author="Author">
              <w:r w:rsidRPr="00E87F22" w:rsidDel="00ED7123">
                <w:rPr>
                  <w:rFonts w:cs="Arial"/>
                  <w:color w:val="000000"/>
                  <w:szCs w:val="18"/>
                </w:rPr>
                <w:delText>1.031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1281758" w14:textId="77777777" w:rsidR="002D775D" w:rsidRPr="00E87F22" w:rsidDel="00ED7123" w:rsidRDefault="002D775D" w:rsidP="00B94200">
            <w:pPr>
              <w:pStyle w:val="tabletext11"/>
              <w:tabs>
                <w:tab w:val="decimal" w:pos="340"/>
              </w:tabs>
              <w:suppressAutoHyphens/>
              <w:rPr>
                <w:del w:id="33601" w:author="Author"/>
              </w:rPr>
            </w:pPr>
            <w:del w:id="33602" w:author="Author">
              <w:r w:rsidRPr="00E87F22" w:rsidDel="00ED7123">
                <w:rPr>
                  <w:rFonts w:cs="Arial"/>
                  <w:color w:val="000000"/>
                  <w:szCs w:val="18"/>
                </w:rPr>
                <w:delText>1.119</w:delText>
              </w:r>
            </w:del>
          </w:p>
        </w:tc>
      </w:tr>
      <w:tr w:rsidR="002D775D" w:rsidRPr="00E87F22" w:rsidDel="00ED7123" w14:paraId="05C0CBAD" w14:textId="77777777" w:rsidTr="00B94200">
        <w:trPr>
          <w:cantSplit/>
          <w:trHeight w:val="190"/>
          <w:del w:id="33603" w:author="Author"/>
        </w:trPr>
        <w:tc>
          <w:tcPr>
            <w:tcW w:w="200" w:type="dxa"/>
            <w:tcBorders>
              <w:top w:val="nil"/>
              <w:left w:val="nil"/>
              <w:bottom w:val="nil"/>
              <w:right w:val="nil"/>
            </w:tcBorders>
          </w:tcPr>
          <w:p w14:paraId="2B130EE2" w14:textId="77777777" w:rsidR="002D775D" w:rsidRPr="00E87F22" w:rsidDel="00ED7123" w:rsidRDefault="002D775D" w:rsidP="00B94200">
            <w:pPr>
              <w:pStyle w:val="tabletext11"/>
              <w:suppressAutoHyphens/>
              <w:rPr>
                <w:del w:id="33604" w:author="Author"/>
              </w:rPr>
            </w:pPr>
          </w:p>
        </w:tc>
        <w:tc>
          <w:tcPr>
            <w:tcW w:w="1340" w:type="dxa"/>
            <w:tcBorders>
              <w:top w:val="single" w:sz="6" w:space="0" w:color="auto"/>
              <w:left w:val="single" w:sz="6" w:space="0" w:color="auto"/>
              <w:bottom w:val="single" w:sz="6" w:space="0" w:color="auto"/>
              <w:right w:val="single" w:sz="6" w:space="0" w:color="auto"/>
            </w:tcBorders>
          </w:tcPr>
          <w:p w14:paraId="152EB3CB" w14:textId="77777777" w:rsidR="002D775D" w:rsidRPr="00E87F22" w:rsidDel="00ED7123" w:rsidRDefault="002D775D" w:rsidP="00B94200">
            <w:pPr>
              <w:pStyle w:val="tabletext11"/>
              <w:suppressAutoHyphens/>
              <w:rPr>
                <w:del w:id="33605" w:author="Author"/>
              </w:rPr>
            </w:pPr>
            <w:del w:id="33606" w:author="Author">
              <w:r w:rsidRPr="00E87F22" w:rsidDel="00ED7123">
                <w:delText>Midwest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3BB4355C" w14:textId="77777777" w:rsidR="002D775D" w:rsidRPr="00E87F22" w:rsidDel="00ED7123" w:rsidRDefault="002D775D" w:rsidP="00B94200">
            <w:pPr>
              <w:pStyle w:val="tabletext11"/>
              <w:tabs>
                <w:tab w:val="decimal" w:pos="420"/>
              </w:tabs>
              <w:suppressAutoHyphens/>
              <w:rPr>
                <w:del w:id="33607" w:author="Author"/>
              </w:rPr>
            </w:pPr>
            <w:del w:id="33608" w:author="Author">
              <w:r w:rsidRPr="00E87F22" w:rsidDel="00ED7123">
                <w:rPr>
                  <w:rFonts w:cs="Arial"/>
                  <w:color w:val="000000"/>
                  <w:szCs w:val="18"/>
                </w:rPr>
                <w:delText>0.835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B6FD042" w14:textId="77777777" w:rsidR="002D775D" w:rsidRPr="00E87F22" w:rsidDel="00ED7123" w:rsidRDefault="002D775D" w:rsidP="00B94200">
            <w:pPr>
              <w:pStyle w:val="tabletext11"/>
              <w:tabs>
                <w:tab w:val="decimal" w:pos="340"/>
              </w:tabs>
              <w:suppressAutoHyphens/>
              <w:rPr>
                <w:del w:id="33609" w:author="Author"/>
              </w:rPr>
            </w:pPr>
            <w:del w:id="33610" w:author="Author">
              <w:r w:rsidRPr="00E87F22" w:rsidDel="00ED7123">
                <w:rPr>
                  <w:rFonts w:cs="Arial"/>
                  <w:color w:val="000000"/>
                  <w:szCs w:val="18"/>
                </w:rPr>
                <w:delText>1.284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B95328A" w14:textId="77777777" w:rsidR="002D775D" w:rsidRPr="00E87F22" w:rsidDel="00ED7123" w:rsidRDefault="002D775D" w:rsidP="00B94200">
            <w:pPr>
              <w:pStyle w:val="tabletext11"/>
              <w:tabs>
                <w:tab w:val="decimal" w:pos="340"/>
              </w:tabs>
              <w:suppressAutoHyphens/>
              <w:rPr>
                <w:del w:id="33611" w:author="Author"/>
              </w:rPr>
            </w:pPr>
            <w:del w:id="33612" w:author="Author">
              <w:r w:rsidRPr="00E87F22" w:rsidDel="00ED7123">
                <w:rPr>
                  <w:rFonts w:cs="Arial"/>
                  <w:color w:val="000000"/>
                  <w:szCs w:val="18"/>
                </w:rPr>
                <w:delText>1.376</w:delText>
              </w:r>
            </w:del>
          </w:p>
        </w:tc>
      </w:tr>
      <w:tr w:rsidR="002D775D" w:rsidRPr="00E87F22" w:rsidDel="00ED7123" w14:paraId="17692E8B" w14:textId="77777777" w:rsidTr="00B94200">
        <w:trPr>
          <w:cantSplit/>
          <w:trHeight w:val="190"/>
          <w:del w:id="33613" w:author="Author"/>
        </w:trPr>
        <w:tc>
          <w:tcPr>
            <w:tcW w:w="200" w:type="dxa"/>
            <w:tcBorders>
              <w:top w:val="nil"/>
              <w:left w:val="nil"/>
              <w:bottom w:val="nil"/>
              <w:right w:val="nil"/>
            </w:tcBorders>
          </w:tcPr>
          <w:p w14:paraId="505262C5" w14:textId="77777777" w:rsidR="002D775D" w:rsidRPr="00E87F22" w:rsidDel="00ED7123" w:rsidRDefault="002D775D" w:rsidP="00B94200">
            <w:pPr>
              <w:pStyle w:val="tabletext11"/>
              <w:suppressAutoHyphens/>
              <w:rPr>
                <w:del w:id="33614" w:author="Author"/>
              </w:rPr>
            </w:pPr>
          </w:p>
        </w:tc>
        <w:tc>
          <w:tcPr>
            <w:tcW w:w="1340" w:type="dxa"/>
            <w:tcBorders>
              <w:top w:val="single" w:sz="6" w:space="0" w:color="auto"/>
              <w:left w:val="single" w:sz="6" w:space="0" w:color="auto"/>
              <w:bottom w:val="single" w:sz="6" w:space="0" w:color="auto"/>
              <w:right w:val="single" w:sz="6" w:space="0" w:color="auto"/>
            </w:tcBorders>
          </w:tcPr>
          <w:p w14:paraId="03A3FEE1" w14:textId="77777777" w:rsidR="002D775D" w:rsidRPr="00E87F22" w:rsidDel="00ED7123" w:rsidRDefault="002D775D" w:rsidP="00B94200">
            <w:pPr>
              <w:pStyle w:val="tabletext11"/>
              <w:suppressAutoHyphens/>
              <w:rPr>
                <w:del w:id="33615" w:author="Author"/>
              </w:rPr>
            </w:pPr>
            <w:del w:id="33616" w:author="Author">
              <w:r w:rsidRPr="00E87F22" w:rsidDel="00ED7123">
                <w:delText>Southwest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4575B303" w14:textId="77777777" w:rsidR="002D775D" w:rsidRPr="00E87F22" w:rsidDel="00ED7123" w:rsidRDefault="002D775D" w:rsidP="00B94200">
            <w:pPr>
              <w:pStyle w:val="tabletext11"/>
              <w:tabs>
                <w:tab w:val="decimal" w:pos="420"/>
              </w:tabs>
              <w:suppressAutoHyphens/>
              <w:rPr>
                <w:del w:id="33617" w:author="Author"/>
              </w:rPr>
            </w:pPr>
            <w:del w:id="33618" w:author="Author">
              <w:r w:rsidRPr="00E87F22" w:rsidDel="00ED7123">
                <w:rPr>
                  <w:rFonts w:cs="Arial"/>
                  <w:color w:val="000000"/>
                  <w:szCs w:val="18"/>
                </w:rPr>
                <w:delText>0.666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F61598C" w14:textId="77777777" w:rsidR="002D775D" w:rsidRPr="00E87F22" w:rsidDel="00ED7123" w:rsidRDefault="002D775D" w:rsidP="00B94200">
            <w:pPr>
              <w:pStyle w:val="tabletext11"/>
              <w:tabs>
                <w:tab w:val="decimal" w:pos="340"/>
              </w:tabs>
              <w:suppressAutoHyphens/>
              <w:rPr>
                <w:del w:id="33619" w:author="Author"/>
              </w:rPr>
            </w:pPr>
            <w:del w:id="33620" w:author="Author">
              <w:r w:rsidRPr="00E87F22" w:rsidDel="00ED7123">
                <w:rPr>
                  <w:rFonts w:cs="Arial"/>
                  <w:color w:val="000000"/>
                  <w:szCs w:val="18"/>
                </w:rPr>
                <w:delText>1.024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4B5396E" w14:textId="77777777" w:rsidR="002D775D" w:rsidRPr="00E87F22" w:rsidDel="00ED7123" w:rsidRDefault="002D775D" w:rsidP="00B94200">
            <w:pPr>
              <w:pStyle w:val="tabletext11"/>
              <w:tabs>
                <w:tab w:val="decimal" w:pos="340"/>
              </w:tabs>
              <w:suppressAutoHyphens/>
              <w:rPr>
                <w:del w:id="33621" w:author="Author"/>
              </w:rPr>
            </w:pPr>
            <w:del w:id="33622" w:author="Author">
              <w:r w:rsidRPr="00E87F22" w:rsidDel="00ED7123">
                <w:rPr>
                  <w:rFonts w:cs="Arial"/>
                  <w:color w:val="000000"/>
                  <w:szCs w:val="18"/>
                </w:rPr>
                <w:delText>1.193</w:delText>
              </w:r>
            </w:del>
          </w:p>
        </w:tc>
      </w:tr>
      <w:tr w:rsidR="002D775D" w:rsidRPr="00E87F22" w:rsidDel="00ED7123" w14:paraId="1C06AFF2" w14:textId="77777777" w:rsidTr="00B94200">
        <w:trPr>
          <w:cantSplit/>
          <w:trHeight w:val="190"/>
          <w:del w:id="33623" w:author="Author"/>
        </w:trPr>
        <w:tc>
          <w:tcPr>
            <w:tcW w:w="200" w:type="dxa"/>
            <w:tcBorders>
              <w:top w:val="nil"/>
              <w:left w:val="nil"/>
              <w:bottom w:val="nil"/>
              <w:right w:val="nil"/>
            </w:tcBorders>
          </w:tcPr>
          <w:p w14:paraId="392B4E75" w14:textId="77777777" w:rsidR="002D775D" w:rsidRPr="00E87F22" w:rsidDel="00ED7123" w:rsidRDefault="002D775D" w:rsidP="00B94200">
            <w:pPr>
              <w:pStyle w:val="tabletext11"/>
              <w:suppressAutoHyphens/>
              <w:rPr>
                <w:del w:id="33624" w:author="Author"/>
              </w:rPr>
            </w:pPr>
          </w:p>
        </w:tc>
        <w:tc>
          <w:tcPr>
            <w:tcW w:w="1340" w:type="dxa"/>
            <w:tcBorders>
              <w:top w:val="single" w:sz="6" w:space="0" w:color="auto"/>
              <w:left w:val="single" w:sz="6" w:space="0" w:color="auto"/>
              <w:bottom w:val="single" w:sz="6" w:space="0" w:color="auto"/>
              <w:right w:val="single" w:sz="6" w:space="0" w:color="auto"/>
            </w:tcBorders>
          </w:tcPr>
          <w:p w14:paraId="4D6DAEAD" w14:textId="77777777" w:rsidR="002D775D" w:rsidRPr="00E87F22" w:rsidDel="00ED7123" w:rsidRDefault="002D775D" w:rsidP="00B94200">
            <w:pPr>
              <w:pStyle w:val="tabletext11"/>
              <w:suppressAutoHyphens/>
              <w:rPr>
                <w:del w:id="33625" w:author="Author"/>
              </w:rPr>
            </w:pPr>
            <w:del w:id="33626" w:author="Author">
              <w:r w:rsidRPr="00E87F22" w:rsidDel="00ED7123">
                <w:delText>North Central</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03D30A54" w14:textId="77777777" w:rsidR="002D775D" w:rsidRPr="00E87F22" w:rsidDel="00ED7123" w:rsidRDefault="002D775D" w:rsidP="00B94200">
            <w:pPr>
              <w:pStyle w:val="tabletext11"/>
              <w:tabs>
                <w:tab w:val="decimal" w:pos="420"/>
              </w:tabs>
              <w:suppressAutoHyphens/>
              <w:rPr>
                <w:del w:id="33627" w:author="Author"/>
              </w:rPr>
            </w:pPr>
            <w:del w:id="33628" w:author="Author">
              <w:r w:rsidRPr="00E87F22" w:rsidDel="00ED7123">
                <w:rPr>
                  <w:rFonts w:cs="Arial"/>
                  <w:color w:val="000000"/>
                  <w:szCs w:val="18"/>
                </w:rPr>
                <w:delText>0.649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23FE612" w14:textId="77777777" w:rsidR="002D775D" w:rsidRPr="00E87F22" w:rsidDel="00ED7123" w:rsidRDefault="002D775D" w:rsidP="00B94200">
            <w:pPr>
              <w:pStyle w:val="tabletext11"/>
              <w:tabs>
                <w:tab w:val="decimal" w:pos="340"/>
              </w:tabs>
              <w:suppressAutoHyphens/>
              <w:rPr>
                <w:del w:id="33629" w:author="Author"/>
              </w:rPr>
            </w:pPr>
            <w:del w:id="33630" w:author="Author">
              <w:r w:rsidRPr="00E87F22" w:rsidDel="00ED7123">
                <w:rPr>
                  <w:rFonts w:cs="Arial"/>
                  <w:color w:val="000000"/>
                  <w:szCs w:val="18"/>
                </w:rPr>
                <w:delText>0.999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86A2B29" w14:textId="77777777" w:rsidR="002D775D" w:rsidRPr="00E87F22" w:rsidDel="00ED7123" w:rsidRDefault="002D775D" w:rsidP="00B94200">
            <w:pPr>
              <w:pStyle w:val="tabletext11"/>
              <w:tabs>
                <w:tab w:val="decimal" w:pos="340"/>
              </w:tabs>
              <w:suppressAutoHyphens/>
              <w:rPr>
                <w:del w:id="33631" w:author="Author"/>
              </w:rPr>
            </w:pPr>
            <w:del w:id="33632" w:author="Author">
              <w:r w:rsidRPr="00E87F22" w:rsidDel="00ED7123">
                <w:rPr>
                  <w:rFonts w:cs="Arial"/>
                  <w:color w:val="000000"/>
                  <w:szCs w:val="18"/>
                </w:rPr>
                <w:delText>1.705</w:delText>
              </w:r>
            </w:del>
          </w:p>
        </w:tc>
      </w:tr>
      <w:tr w:rsidR="002D775D" w:rsidRPr="00E87F22" w:rsidDel="00ED7123" w14:paraId="70CC1AF3" w14:textId="77777777" w:rsidTr="00B94200">
        <w:trPr>
          <w:cantSplit/>
          <w:trHeight w:val="190"/>
          <w:del w:id="33633" w:author="Author"/>
        </w:trPr>
        <w:tc>
          <w:tcPr>
            <w:tcW w:w="200" w:type="dxa"/>
            <w:tcBorders>
              <w:top w:val="nil"/>
              <w:left w:val="nil"/>
              <w:bottom w:val="nil"/>
              <w:right w:val="nil"/>
            </w:tcBorders>
          </w:tcPr>
          <w:p w14:paraId="479887B1" w14:textId="77777777" w:rsidR="002D775D" w:rsidRPr="00E87F22" w:rsidDel="00ED7123" w:rsidRDefault="002D775D" w:rsidP="00B94200">
            <w:pPr>
              <w:pStyle w:val="tabletext11"/>
              <w:suppressAutoHyphens/>
              <w:rPr>
                <w:del w:id="33634" w:author="Author"/>
              </w:rPr>
            </w:pPr>
          </w:p>
        </w:tc>
        <w:tc>
          <w:tcPr>
            <w:tcW w:w="1340" w:type="dxa"/>
            <w:tcBorders>
              <w:top w:val="single" w:sz="6" w:space="0" w:color="auto"/>
              <w:left w:val="single" w:sz="6" w:space="0" w:color="auto"/>
              <w:bottom w:val="single" w:sz="6" w:space="0" w:color="auto"/>
              <w:right w:val="single" w:sz="6" w:space="0" w:color="auto"/>
            </w:tcBorders>
          </w:tcPr>
          <w:p w14:paraId="419A74A8" w14:textId="77777777" w:rsidR="002D775D" w:rsidRPr="00E87F22" w:rsidDel="00ED7123" w:rsidRDefault="002D775D" w:rsidP="00B94200">
            <w:pPr>
              <w:pStyle w:val="tabletext11"/>
              <w:suppressAutoHyphens/>
              <w:rPr>
                <w:del w:id="33635" w:author="Author"/>
              </w:rPr>
            </w:pPr>
            <w:del w:id="33636" w:author="Author">
              <w:r w:rsidRPr="00E87F22" w:rsidDel="00ED7123">
                <w:delText>Mideast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5D7A2553" w14:textId="77777777" w:rsidR="002D775D" w:rsidRPr="00E87F22" w:rsidDel="00ED7123" w:rsidRDefault="002D775D" w:rsidP="00B94200">
            <w:pPr>
              <w:pStyle w:val="tabletext11"/>
              <w:tabs>
                <w:tab w:val="decimal" w:pos="420"/>
              </w:tabs>
              <w:suppressAutoHyphens/>
              <w:rPr>
                <w:del w:id="33637" w:author="Author"/>
              </w:rPr>
            </w:pPr>
            <w:del w:id="33638" w:author="Author">
              <w:r w:rsidRPr="00E87F22" w:rsidDel="00ED7123">
                <w:rPr>
                  <w:rFonts w:cs="Arial"/>
                  <w:color w:val="000000"/>
                  <w:szCs w:val="18"/>
                </w:rPr>
                <w:delText>0.705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1F6C841" w14:textId="77777777" w:rsidR="002D775D" w:rsidRPr="00E87F22" w:rsidDel="00ED7123" w:rsidRDefault="002D775D" w:rsidP="00B94200">
            <w:pPr>
              <w:pStyle w:val="tabletext11"/>
              <w:tabs>
                <w:tab w:val="decimal" w:pos="340"/>
              </w:tabs>
              <w:suppressAutoHyphens/>
              <w:rPr>
                <w:del w:id="33639" w:author="Author"/>
              </w:rPr>
            </w:pPr>
            <w:del w:id="33640" w:author="Author">
              <w:r w:rsidRPr="00E87F22" w:rsidDel="00ED7123">
                <w:rPr>
                  <w:rFonts w:cs="Arial"/>
                  <w:color w:val="000000"/>
                  <w:szCs w:val="18"/>
                </w:rPr>
                <w:delText>1.085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36D3D0E" w14:textId="77777777" w:rsidR="002D775D" w:rsidRPr="00E87F22" w:rsidDel="00ED7123" w:rsidRDefault="002D775D" w:rsidP="00B94200">
            <w:pPr>
              <w:pStyle w:val="tabletext11"/>
              <w:tabs>
                <w:tab w:val="decimal" w:pos="340"/>
              </w:tabs>
              <w:suppressAutoHyphens/>
              <w:rPr>
                <w:del w:id="33641" w:author="Author"/>
              </w:rPr>
            </w:pPr>
            <w:del w:id="33642" w:author="Author">
              <w:r w:rsidRPr="00E87F22" w:rsidDel="00ED7123">
                <w:rPr>
                  <w:rFonts w:cs="Arial"/>
                  <w:color w:val="000000"/>
                  <w:szCs w:val="18"/>
                </w:rPr>
                <w:delText>1.463</w:delText>
              </w:r>
            </w:del>
          </w:p>
        </w:tc>
      </w:tr>
      <w:tr w:rsidR="002D775D" w:rsidRPr="00E87F22" w:rsidDel="00ED7123" w14:paraId="2B2947A0" w14:textId="77777777" w:rsidTr="00B94200">
        <w:trPr>
          <w:cantSplit/>
          <w:trHeight w:val="190"/>
          <w:del w:id="33643" w:author="Author"/>
        </w:trPr>
        <w:tc>
          <w:tcPr>
            <w:tcW w:w="200" w:type="dxa"/>
            <w:tcBorders>
              <w:top w:val="nil"/>
              <w:left w:val="nil"/>
              <w:bottom w:val="nil"/>
              <w:right w:val="nil"/>
            </w:tcBorders>
          </w:tcPr>
          <w:p w14:paraId="6132C673" w14:textId="77777777" w:rsidR="002D775D" w:rsidRPr="00E87F22" w:rsidDel="00ED7123" w:rsidRDefault="002D775D" w:rsidP="00B94200">
            <w:pPr>
              <w:pStyle w:val="tabletext11"/>
              <w:suppressAutoHyphens/>
              <w:rPr>
                <w:del w:id="33644" w:author="Author"/>
              </w:rPr>
            </w:pPr>
          </w:p>
        </w:tc>
        <w:tc>
          <w:tcPr>
            <w:tcW w:w="1340" w:type="dxa"/>
            <w:tcBorders>
              <w:top w:val="single" w:sz="6" w:space="0" w:color="auto"/>
              <w:left w:val="single" w:sz="6" w:space="0" w:color="auto"/>
              <w:bottom w:val="single" w:sz="6" w:space="0" w:color="auto"/>
              <w:right w:val="single" w:sz="6" w:space="0" w:color="auto"/>
            </w:tcBorders>
          </w:tcPr>
          <w:p w14:paraId="73F41273" w14:textId="77777777" w:rsidR="002D775D" w:rsidRPr="00E87F22" w:rsidDel="00ED7123" w:rsidRDefault="002D775D" w:rsidP="00B94200">
            <w:pPr>
              <w:pStyle w:val="tabletext11"/>
              <w:suppressAutoHyphens/>
              <w:rPr>
                <w:del w:id="33645" w:author="Author"/>
              </w:rPr>
            </w:pPr>
            <w:del w:id="33646" w:author="Author">
              <w:r w:rsidRPr="00E87F22" w:rsidDel="00ED7123">
                <w:delText>Gulf</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7574BC76" w14:textId="77777777" w:rsidR="002D775D" w:rsidRPr="00E87F22" w:rsidDel="00ED7123" w:rsidRDefault="002D775D" w:rsidP="00B94200">
            <w:pPr>
              <w:pStyle w:val="tabletext11"/>
              <w:tabs>
                <w:tab w:val="decimal" w:pos="420"/>
              </w:tabs>
              <w:suppressAutoHyphens/>
              <w:rPr>
                <w:del w:id="33647" w:author="Author"/>
              </w:rPr>
            </w:pPr>
            <w:del w:id="33648" w:author="Author">
              <w:r w:rsidRPr="00E87F22" w:rsidDel="00ED7123">
                <w:rPr>
                  <w:rFonts w:cs="Arial"/>
                  <w:color w:val="000000"/>
                  <w:szCs w:val="18"/>
                </w:rPr>
                <w:delText>0.751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A6EF048" w14:textId="77777777" w:rsidR="002D775D" w:rsidRPr="00E87F22" w:rsidDel="00ED7123" w:rsidRDefault="002D775D" w:rsidP="00B94200">
            <w:pPr>
              <w:pStyle w:val="tabletext11"/>
              <w:tabs>
                <w:tab w:val="decimal" w:pos="340"/>
              </w:tabs>
              <w:suppressAutoHyphens/>
              <w:rPr>
                <w:del w:id="33649" w:author="Author"/>
              </w:rPr>
            </w:pPr>
            <w:del w:id="33650" w:author="Author">
              <w:r w:rsidRPr="00E87F22" w:rsidDel="00ED7123">
                <w:rPr>
                  <w:rFonts w:cs="Arial"/>
                  <w:color w:val="000000"/>
                  <w:szCs w:val="18"/>
                </w:rPr>
                <w:delText>1.156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D04C5E9" w14:textId="77777777" w:rsidR="002D775D" w:rsidRPr="00E87F22" w:rsidDel="00ED7123" w:rsidRDefault="002D775D" w:rsidP="00B94200">
            <w:pPr>
              <w:pStyle w:val="tabletext11"/>
              <w:tabs>
                <w:tab w:val="decimal" w:pos="340"/>
              </w:tabs>
              <w:suppressAutoHyphens/>
              <w:rPr>
                <w:del w:id="33651" w:author="Author"/>
              </w:rPr>
            </w:pPr>
            <w:del w:id="33652" w:author="Author">
              <w:r w:rsidRPr="00E87F22" w:rsidDel="00ED7123">
                <w:rPr>
                  <w:rFonts w:cs="Arial"/>
                  <w:color w:val="000000"/>
                  <w:szCs w:val="18"/>
                </w:rPr>
                <w:delText>1.412</w:delText>
              </w:r>
            </w:del>
          </w:p>
        </w:tc>
      </w:tr>
      <w:tr w:rsidR="002D775D" w:rsidRPr="00E87F22" w:rsidDel="00ED7123" w14:paraId="3FBE44C8" w14:textId="77777777" w:rsidTr="00B94200">
        <w:trPr>
          <w:cantSplit/>
          <w:trHeight w:val="190"/>
          <w:del w:id="33653" w:author="Author"/>
        </w:trPr>
        <w:tc>
          <w:tcPr>
            <w:tcW w:w="200" w:type="dxa"/>
            <w:tcBorders>
              <w:top w:val="nil"/>
              <w:left w:val="nil"/>
              <w:bottom w:val="nil"/>
              <w:right w:val="nil"/>
            </w:tcBorders>
          </w:tcPr>
          <w:p w14:paraId="69AD7FA4" w14:textId="77777777" w:rsidR="002D775D" w:rsidRPr="00E87F22" w:rsidDel="00ED7123" w:rsidRDefault="002D775D" w:rsidP="00B94200">
            <w:pPr>
              <w:pStyle w:val="tabletext11"/>
              <w:suppressAutoHyphens/>
              <w:rPr>
                <w:del w:id="33654" w:author="Author"/>
              </w:rPr>
            </w:pPr>
          </w:p>
        </w:tc>
        <w:tc>
          <w:tcPr>
            <w:tcW w:w="1340" w:type="dxa"/>
            <w:tcBorders>
              <w:top w:val="single" w:sz="6" w:space="0" w:color="auto"/>
              <w:left w:val="single" w:sz="6" w:space="0" w:color="auto"/>
              <w:bottom w:val="single" w:sz="6" w:space="0" w:color="auto"/>
              <w:right w:val="single" w:sz="6" w:space="0" w:color="auto"/>
            </w:tcBorders>
          </w:tcPr>
          <w:p w14:paraId="4006B176" w14:textId="77777777" w:rsidR="002D775D" w:rsidRPr="00E87F22" w:rsidDel="00ED7123" w:rsidRDefault="002D775D" w:rsidP="00B94200">
            <w:pPr>
              <w:pStyle w:val="tabletext11"/>
              <w:suppressAutoHyphens/>
              <w:rPr>
                <w:del w:id="33655" w:author="Author"/>
              </w:rPr>
            </w:pPr>
            <w:del w:id="33656" w:author="Author">
              <w:r w:rsidRPr="00E87F22" w:rsidDel="00ED7123">
                <w:delText>Southeast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5BD2D182" w14:textId="77777777" w:rsidR="002D775D" w:rsidRPr="00E87F22" w:rsidDel="00ED7123" w:rsidRDefault="002D775D" w:rsidP="00B94200">
            <w:pPr>
              <w:pStyle w:val="tabletext11"/>
              <w:tabs>
                <w:tab w:val="decimal" w:pos="420"/>
              </w:tabs>
              <w:suppressAutoHyphens/>
              <w:rPr>
                <w:del w:id="33657" w:author="Author"/>
              </w:rPr>
            </w:pPr>
            <w:del w:id="33658" w:author="Author">
              <w:r w:rsidRPr="00E87F22" w:rsidDel="00ED7123">
                <w:rPr>
                  <w:rFonts w:cs="Arial"/>
                  <w:color w:val="000000"/>
                  <w:szCs w:val="18"/>
                </w:rPr>
                <w:delText>0.666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1BC59AB" w14:textId="77777777" w:rsidR="002D775D" w:rsidRPr="00E87F22" w:rsidDel="00ED7123" w:rsidRDefault="002D775D" w:rsidP="00B94200">
            <w:pPr>
              <w:pStyle w:val="tabletext11"/>
              <w:tabs>
                <w:tab w:val="decimal" w:pos="340"/>
              </w:tabs>
              <w:suppressAutoHyphens/>
              <w:rPr>
                <w:del w:id="33659" w:author="Author"/>
              </w:rPr>
            </w:pPr>
            <w:del w:id="33660" w:author="Author">
              <w:r w:rsidRPr="00E87F22" w:rsidDel="00ED7123">
                <w:rPr>
                  <w:rFonts w:cs="Arial"/>
                  <w:color w:val="000000"/>
                  <w:szCs w:val="18"/>
                </w:rPr>
                <w:delText>1.024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1C8CF1B" w14:textId="77777777" w:rsidR="002D775D" w:rsidRPr="00E87F22" w:rsidDel="00ED7123" w:rsidRDefault="002D775D" w:rsidP="00B94200">
            <w:pPr>
              <w:pStyle w:val="tabletext11"/>
              <w:tabs>
                <w:tab w:val="decimal" w:pos="340"/>
              </w:tabs>
              <w:suppressAutoHyphens/>
              <w:rPr>
                <w:del w:id="33661" w:author="Author"/>
              </w:rPr>
            </w:pPr>
            <w:del w:id="33662" w:author="Author">
              <w:r w:rsidRPr="00E87F22" w:rsidDel="00ED7123">
                <w:rPr>
                  <w:rFonts w:cs="Arial"/>
                  <w:color w:val="000000"/>
                  <w:szCs w:val="18"/>
                </w:rPr>
                <w:delText>1.777</w:delText>
              </w:r>
            </w:del>
          </w:p>
        </w:tc>
      </w:tr>
      <w:tr w:rsidR="002D775D" w:rsidRPr="00E87F22" w:rsidDel="00ED7123" w14:paraId="3D9D79B7" w14:textId="77777777" w:rsidTr="00B94200">
        <w:trPr>
          <w:cantSplit/>
          <w:trHeight w:val="190"/>
          <w:del w:id="33663" w:author="Author"/>
        </w:trPr>
        <w:tc>
          <w:tcPr>
            <w:tcW w:w="200" w:type="dxa"/>
            <w:tcBorders>
              <w:top w:val="nil"/>
              <w:left w:val="nil"/>
              <w:bottom w:val="nil"/>
              <w:right w:val="nil"/>
            </w:tcBorders>
          </w:tcPr>
          <w:p w14:paraId="01617DCF" w14:textId="77777777" w:rsidR="002D775D" w:rsidRPr="00E87F22" w:rsidDel="00ED7123" w:rsidRDefault="002D775D" w:rsidP="00B94200">
            <w:pPr>
              <w:pStyle w:val="tabletext11"/>
              <w:suppressAutoHyphens/>
              <w:rPr>
                <w:del w:id="33664" w:author="Author"/>
              </w:rPr>
            </w:pPr>
          </w:p>
        </w:tc>
        <w:tc>
          <w:tcPr>
            <w:tcW w:w="1340" w:type="dxa"/>
            <w:tcBorders>
              <w:top w:val="single" w:sz="6" w:space="0" w:color="auto"/>
              <w:left w:val="single" w:sz="6" w:space="0" w:color="auto"/>
              <w:bottom w:val="single" w:sz="6" w:space="0" w:color="auto"/>
              <w:right w:val="single" w:sz="6" w:space="0" w:color="auto"/>
            </w:tcBorders>
          </w:tcPr>
          <w:p w14:paraId="142416D0" w14:textId="77777777" w:rsidR="002D775D" w:rsidRPr="00E87F22" w:rsidDel="00ED7123" w:rsidRDefault="002D775D" w:rsidP="00B94200">
            <w:pPr>
              <w:pStyle w:val="tabletext11"/>
              <w:suppressAutoHyphens/>
              <w:rPr>
                <w:del w:id="33665" w:author="Author"/>
              </w:rPr>
            </w:pPr>
            <w:del w:id="33666" w:author="Author">
              <w:r w:rsidRPr="00E87F22" w:rsidDel="00ED7123">
                <w:delText>Eastern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478BEE46" w14:textId="77777777" w:rsidR="002D775D" w:rsidRPr="00E87F22" w:rsidDel="00ED7123" w:rsidRDefault="002D775D" w:rsidP="00B94200">
            <w:pPr>
              <w:pStyle w:val="tabletext11"/>
              <w:tabs>
                <w:tab w:val="decimal" w:pos="420"/>
              </w:tabs>
              <w:suppressAutoHyphens/>
              <w:rPr>
                <w:del w:id="33667" w:author="Author"/>
              </w:rPr>
            </w:pPr>
            <w:del w:id="33668" w:author="Author">
              <w:r w:rsidRPr="00E87F22" w:rsidDel="00ED7123">
                <w:rPr>
                  <w:rFonts w:cs="Arial"/>
                  <w:color w:val="000000"/>
                  <w:szCs w:val="18"/>
                </w:rPr>
                <w:delText>0.678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E40C80F" w14:textId="77777777" w:rsidR="002D775D" w:rsidRPr="00E87F22" w:rsidDel="00ED7123" w:rsidRDefault="002D775D" w:rsidP="00B94200">
            <w:pPr>
              <w:pStyle w:val="tabletext11"/>
              <w:tabs>
                <w:tab w:val="decimal" w:pos="340"/>
              </w:tabs>
              <w:suppressAutoHyphens/>
              <w:rPr>
                <w:del w:id="33669" w:author="Author"/>
              </w:rPr>
            </w:pPr>
            <w:del w:id="33670" w:author="Author">
              <w:r w:rsidRPr="00E87F22" w:rsidDel="00ED7123">
                <w:rPr>
                  <w:rFonts w:cs="Arial"/>
                  <w:color w:val="000000"/>
                  <w:szCs w:val="18"/>
                </w:rPr>
                <w:delText>1.043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647DAB0" w14:textId="77777777" w:rsidR="002D775D" w:rsidRPr="00E87F22" w:rsidDel="00ED7123" w:rsidRDefault="002D775D" w:rsidP="00B94200">
            <w:pPr>
              <w:pStyle w:val="tabletext11"/>
              <w:tabs>
                <w:tab w:val="decimal" w:pos="340"/>
              </w:tabs>
              <w:suppressAutoHyphens/>
              <w:rPr>
                <w:del w:id="33671" w:author="Author"/>
              </w:rPr>
            </w:pPr>
            <w:del w:id="33672" w:author="Author">
              <w:r w:rsidRPr="00E87F22" w:rsidDel="00ED7123">
                <w:rPr>
                  <w:rFonts w:cs="Arial"/>
                  <w:color w:val="000000"/>
                  <w:szCs w:val="18"/>
                </w:rPr>
                <w:delText>1.422</w:delText>
              </w:r>
            </w:del>
          </w:p>
        </w:tc>
      </w:tr>
      <w:tr w:rsidR="002D775D" w:rsidRPr="00E87F22" w:rsidDel="00ED7123" w14:paraId="5FA13551" w14:textId="77777777" w:rsidTr="00B94200">
        <w:trPr>
          <w:cantSplit/>
          <w:trHeight w:val="190"/>
          <w:del w:id="33673" w:author="Author"/>
        </w:trPr>
        <w:tc>
          <w:tcPr>
            <w:tcW w:w="200" w:type="dxa"/>
            <w:tcBorders>
              <w:top w:val="nil"/>
              <w:left w:val="nil"/>
              <w:bottom w:val="nil"/>
              <w:right w:val="nil"/>
            </w:tcBorders>
          </w:tcPr>
          <w:p w14:paraId="5D532AFC" w14:textId="77777777" w:rsidR="002D775D" w:rsidRPr="00E87F22" w:rsidDel="00ED7123" w:rsidRDefault="002D775D" w:rsidP="00B94200">
            <w:pPr>
              <w:pStyle w:val="tabletext11"/>
              <w:suppressAutoHyphens/>
              <w:rPr>
                <w:del w:id="33674" w:author="Author"/>
              </w:rPr>
            </w:pPr>
          </w:p>
        </w:tc>
        <w:tc>
          <w:tcPr>
            <w:tcW w:w="1340" w:type="dxa"/>
            <w:tcBorders>
              <w:top w:val="single" w:sz="6" w:space="0" w:color="auto"/>
              <w:left w:val="single" w:sz="6" w:space="0" w:color="auto"/>
              <w:bottom w:val="single" w:sz="6" w:space="0" w:color="auto"/>
              <w:right w:val="single" w:sz="6" w:space="0" w:color="auto"/>
            </w:tcBorders>
          </w:tcPr>
          <w:p w14:paraId="5AA4E6A7" w14:textId="77777777" w:rsidR="002D775D" w:rsidRPr="00E87F22" w:rsidDel="00ED7123" w:rsidRDefault="002D775D" w:rsidP="00B94200">
            <w:pPr>
              <w:pStyle w:val="tabletext11"/>
              <w:suppressAutoHyphens/>
              <w:rPr>
                <w:del w:id="33675" w:author="Author"/>
              </w:rPr>
            </w:pPr>
            <w:del w:id="33676" w:author="Author">
              <w:r w:rsidRPr="00E87F22" w:rsidDel="00ED7123">
                <w:delText>New England</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03317E19" w14:textId="77777777" w:rsidR="002D775D" w:rsidRPr="00E87F22" w:rsidDel="00ED7123" w:rsidRDefault="002D775D" w:rsidP="00B94200">
            <w:pPr>
              <w:pStyle w:val="tabletext11"/>
              <w:tabs>
                <w:tab w:val="decimal" w:pos="420"/>
              </w:tabs>
              <w:suppressAutoHyphens/>
              <w:rPr>
                <w:del w:id="33677" w:author="Author"/>
              </w:rPr>
            </w:pPr>
            <w:del w:id="33678" w:author="Author">
              <w:r w:rsidRPr="00E87F22" w:rsidDel="00ED7123">
                <w:rPr>
                  <w:rFonts w:cs="Arial"/>
                  <w:color w:val="000000"/>
                  <w:szCs w:val="18"/>
                </w:rPr>
                <w:delText>0.763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CBF2800" w14:textId="77777777" w:rsidR="002D775D" w:rsidRPr="00E87F22" w:rsidDel="00ED7123" w:rsidRDefault="002D775D" w:rsidP="00B94200">
            <w:pPr>
              <w:pStyle w:val="tabletext11"/>
              <w:tabs>
                <w:tab w:val="decimal" w:pos="340"/>
              </w:tabs>
              <w:suppressAutoHyphens/>
              <w:rPr>
                <w:del w:id="33679" w:author="Author"/>
              </w:rPr>
            </w:pPr>
            <w:del w:id="33680" w:author="Author">
              <w:r w:rsidRPr="00E87F22" w:rsidDel="00ED7123">
                <w:rPr>
                  <w:rFonts w:cs="Arial"/>
                  <w:color w:val="000000"/>
                  <w:szCs w:val="18"/>
                </w:rPr>
                <w:delText>1.173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C6E5434" w14:textId="77777777" w:rsidR="002D775D" w:rsidRPr="00E87F22" w:rsidDel="00ED7123" w:rsidRDefault="002D775D" w:rsidP="00B94200">
            <w:pPr>
              <w:pStyle w:val="tabletext11"/>
              <w:tabs>
                <w:tab w:val="decimal" w:pos="340"/>
              </w:tabs>
              <w:suppressAutoHyphens/>
              <w:rPr>
                <w:del w:id="33681" w:author="Author"/>
              </w:rPr>
            </w:pPr>
            <w:del w:id="33682" w:author="Author">
              <w:r w:rsidRPr="00E87F22" w:rsidDel="00ED7123">
                <w:rPr>
                  <w:rFonts w:cs="Arial"/>
                  <w:color w:val="000000"/>
                  <w:szCs w:val="18"/>
                </w:rPr>
                <w:delText>1.219</w:delText>
              </w:r>
            </w:del>
          </w:p>
        </w:tc>
      </w:tr>
    </w:tbl>
    <w:p w14:paraId="468749F4" w14:textId="77777777" w:rsidR="002D775D" w:rsidRPr="00E87F22" w:rsidDel="00ED7123" w:rsidRDefault="002D775D" w:rsidP="001065E8">
      <w:pPr>
        <w:pStyle w:val="tablecaption"/>
        <w:suppressAutoHyphens/>
        <w:rPr>
          <w:del w:id="33683" w:author="Author"/>
        </w:rPr>
      </w:pPr>
      <w:del w:id="33684" w:author="Author">
        <w:r w:rsidRPr="00E87F22" w:rsidDel="00ED7123">
          <w:delText>Table 24.B.2.b.(2)(e)(iii) Metropolitan To/From Regional Table – Zone 41 (Mountain) Combinations Factors</w:delText>
        </w:r>
      </w:del>
    </w:p>
    <w:p w14:paraId="4F2CF433" w14:textId="77777777" w:rsidR="002D775D" w:rsidRPr="00E87F22" w:rsidDel="00ED7123" w:rsidRDefault="002D775D" w:rsidP="001065E8">
      <w:pPr>
        <w:pStyle w:val="isonormal"/>
        <w:suppressAutoHyphens/>
        <w:rPr>
          <w:del w:id="33685" w:author="Author"/>
        </w:rPr>
      </w:pPr>
    </w:p>
    <w:p w14:paraId="0AA12B36" w14:textId="77777777" w:rsidR="002D775D" w:rsidRPr="00E87F22" w:rsidDel="00ED7123" w:rsidRDefault="002D775D" w:rsidP="001065E8">
      <w:pPr>
        <w:pStyle w:val="blocktext1"/>
        <w:suppressAutoHyphens/>
        <w:rPr>
          <w:del w:id="33686" w:author="Author"/>
        </w:rPr>
      </w:pPr>
      <w:del w:id="33687" w:author="Author">
        <w:r w:rsidRPr="00E87F22" w:rsidDel="00ED7123">
          <w:delText xml:space="preserve">Paragraph </w:delText>
        </w:r>
        <w:r w:rsidRPr="00E87F22" w:rsidDel="00ED7123">
          <w:rPr>
            <w:b/>
          </w:rPr>
          <w:delText>C.3.</w:delText>
        </w:r>
        <w:r w:rsidRPr="00E87F22" w:rsidDel="00ED7123">
          <w:delText xml:space="preserve"> is replaced by the following:</w:delText>
        </w:r>
      </w:del>
    </w:p>
    <w:p w14:paraId="6403728F" w14:textId="77777777" w:rsidR="002D775D" w:rsidRPr="00E87F22" w:rsidDel="00ED7123" w:rsidRDefault="002D775D" w:rsidP="001065E8">
      <w:pPr>
        <w:pStyle w:val="outlinehd2"/>
        <w:suppressAutoHyphens/>
        <w:rPr>
          <w:del w:id="33688" w:author="Author"/>
        </w:rPr>
      </w:pPr>
      <w:del w:id="33689" w:author="Author">
        <w:r w:rsidRPr="00E87F22" w:rsidDel="00ED7123">
          <w:tab/>
          <w:delText>C.</w:delText>
        </w:r>
        <w:r w:rsidRPr="00E87F22" w:rsidDel="00ED7123">
          <w:tab/>
          <w:delText>Premium Determination</w:delText>
        </w:r>
      </w:del>
    </w:p>
    <w:p w14:paraId="734EBDC6" w14:textId="77777777" w:rsidR="002D775D" w:rsidRPr="00E87F22" w:rsidDel="00ED7123" w:rsidRDefault="002D775D" w:rsidP="001065E8">
      <w:pPr>
        <w:pStyle w:val="outlinehd3"/>
        <w:suppressAutoHyphens/>
        <w:rPr>
          <w:del w:id="33690" w:author="Author"/>
        </w:rPr>
      </w:pPr>
      <w:del w:id="33691" w:author="Author">
        <w:r w:rsidRPr="00E87F22" w:rsidDel="00ED7123">
          <w:tab/>
          <w:delText>3.</w:delText>
        </w:r>
        <w:r w:rsidRPr="00E87F22" w:rsidDel="00ED7123">
          <w:tab/>
          <w:delText>Gross Receipts Basis (Class Code 7480) Or Mileage Basis (Class Code 7490) – Liability Coverage</w:delText>
        </w:r>
      </w:del>
    </w:p>
    <w:p w14:paraId="2ED34F5D" w14:textId="77777777" w:rsidR="002D775D" w:rsidRPr="00E87F22" w:rsidDel="00ED7123" w:rsidRDefault="002D775D" w:rsidP="001065E8">
      <w:pPr>
        <w:pStyle w:val="outlinehd4"/>
        <w:suppressAutoHyphens/>
        <w:rPr>
          <w:del w:id="33692" w:author="Author"/>
        </w:rPr>
      </w:pPr>
      <w:del w:id="33693" w:author="Author">
        <w:r w:rsidRPr="00E87F22" w:rsidDel="00ED7123">
          <w:tab/>
          <w:delText>a.</w:delText>
        </w:r>
        <w:r w:rsidRPr="00E87F22" w:rsidDel="00ED7123">
          <w:tab/>
          <w:delText>Eligibility</w:delText>
        </w:r>
      </w:del>
    </w:p>
    <w:p w14:paraId="7B987521" w14:textId="77777777" w:rsidR="002D775D" w:rsidRPr="00E87F22" w:rsidDel="00ED7123" w:rsidRDefault="002D775D" w:rsidP="001065E8">
      <w:pPr>
        <w:pStyle w:val="outlinetxt5"/>
        <w:suppressAutoHyphens/>
        <w:rPr>
          <w:del w:id="33694" w:author="Author"/>
        </w:rPr>
      </w:pPr>
      <w:del w:id="33695" w:author="Author">
        <w:r w:rsidRPr="00E87F22" w:rsidDel="00ED7123">
          <w:rPr>
            <w:b/>
          </w:rPr>
          <w:tab/>
          <w:delText>(1)</w:delText>
        </w:r>
        <w:r w:rsidRPr="00E87F22" w:rsidDel="00ED7123">
          <w:rPr>
            <w:b/>
          </w:rPr>
          <w:tab/>
        </w:r>
        <w:r w:rsidRPr="00E87F22" w:rsidDel="00ED7123">
          <w:delText>Local truckers may be written on the gross receipts rating basis if:</w:delText>
        </w:r>
      </w:del>
    </w:p>
    <w:p w14:paraId="22D264BB" w14:textId="77777777" w:rsidR="002D775D" w:rsidRPr="00E87F22" w:rsidDel="00ED7123" w:rsidRDefault="002D775D" w:rsidP="001065E8">
      <w:pPr>
        <w:pStyle w:val="outlinetxt6"/>
        <w:suppressAutoHyphens/>
        <w:rPr>
          <w:del w:id="33696" w:author="Author"/>
        </w:rPr>
      </w:pPr>
      <w:del w:id="33697" w:author="Author">
        <w:r w:rsidRPr="00E87F22" w:rsidDel="00ED7123">
          <w:rPr>
            <w:b/>
          </w:rPr>
          <w:tab/>
          <w:delText>(a)</w:delText>
        </w:r>
        <w:r w:rsidRPr="00E87F22" w:rsidDel="00ED7123">
          <w:rPr>
            <w:b/>
          </w:rPr>
          <w:tab/>
        </w:r>
        <w:r w:rsidRPr="00E87F22" w:rsidDel="00ED7123">
          <w:delText>The risk has been in business for at least 15 months immediately preceding the effective date of the policy, and</w:delText>
        </w:r>
      </w:del>
    </w:p>
    <w:p w14:paraId="7C6F2994" w14:textId="77777777" w:rsidR="002D775D" w:rsidRPr="00E87F22" w:rsidDel="00ED7123" w:rsidRDefault="002D775D" w:rsidP="001065E8">
      <w:pPr>
        <w:pStyle w:val="outlinetxt6"/>
        <w:suppressAutoHyphens/>
        <w:rPr>
          <w:del w:id="33698" w:author="Author"/>
        </w:rPr>
      </w:pPr>
      <w:del w:id="33699" w:author="Author">
        <w:r w:rsidRPr="00E87F22" w:rsidDel="00ED7123">
          <w:rPr>
            <w:b/>
          </w:rPr>
          <w:tab/>
          <w:delText>(b)</w:delText>
        </w:r>
        <w:r w:rsidRPr="00E87F22" w:rsidDel="00ED7123">
          <w:rPr>
            <w:b/>
          </w:rPr>
          <w:tab/>
        </w:r>
        <w:r w:rsidRPr="00E87F22" w:rsidDel="00ED7123">
          <w:delText>The risk is comprised of 10 or more trucks, tractors or trailers used for local trucking.</w:delText>
        </w:r>
      </w:del>
    </w:p>
    <w:p w14:paraId="4F9B1630" w14:textId="77777777" w:rsidR="002D775D" w:rsidRPr="00E87F22" w:rsidDel="00ED7123" w:rsidRDefault="002D775D" w:rsidP="001065E8">
      <w:pPr>
        <w:pStyle w:val="outlinetxt5"/>
        <w:suppressAutoHyphens/>
        <w:rPr>
          <w:del w:id="33700" w:author="Author"/>
        </w:rPr>
      </w:pPr>
      <w:del w:id="33701" w:author="Author">
        <w:r w:rsidRPr="00E87F22" w:rsidDel="00ED7123">
          <w:rPr>
            <w:b/>
          </w:rPr>
          <w:tab/>
          <w:delText>(2)</w:delText>
        </w:r>
        <w:r w:rsidRPr="00E87F22" w:rsidDel="00ED7123">
          <w:rPr>
            <w:b/>
          </w:rPr>
          <w:tab/>
        </w:r>
        <w:r w:rsidRPr="00E87F22" w:rsidDel="00ED7123">
          <w:delText>Risks comprised of intermediate and/or long distance truckers only, or risks comprised of local and intermediate and/or long distance truckers, may be written on the gross receipts or mileage rating basis if:</w:delText>
        </w:r>
      </w:del>
    </w:p>
    <w:p w14:paraId="0BAF205C" w14:textId="77777777" w:rsidR="002D775D" w:rsidRPr="00E87F22" w:rsidDel="00ED7123" w:rsidRDefault="002D775D" w:rsidP="001065E8">
      <w:pPr>
        <w:pStyle w:val="outlinetxt6"/>
        <w:suppressAutoHyphens/>
        <w:rPr>
          <w:del w:id="33702" w:author="Author"/>
        </w:rPr>
      </w:pPr>
      <w:del w:id="33703" w:author="Author">
        <w:r w:rsidRPr="00E87F22" w:rsidDel="00ED7123">
          <w:rPr>
            <w:b/>
          </w:rPr>
          <w:tab/>
          <w:delText>(a)</w:delText>
        </w:r>
        <w:r w:rsidRPr="00E87F22" w:rsidDel="00ED7123">
          <w:rPr>
            <w:b/>
          </w:rPr>
          <w:tab/>
        </w:r>
        <w:r w:rsidRPr="00E87F22" w:rsidDel="00ED7123">
          <w:delText>The risk has been in business for at least 15 months immediately preceding the effective date of the policy, and</w:delText>
        </w:r>
      </w:del>
    </w:p>
    <w:p w14:paraId="587912A2" w14:textId="77777777" w:rsidR="002D775D" w:rsidRPr="00E87F22" w:rsidDel="00ED7123" w:rsidRDefault="002D775D" w:rsidP="001065E8">
      <w:pPr>
        <w:pStyle w:val="outlinetxt6"/>
        <w:suppressAutoHyphens/>
        <w:rPr>
          <w:del w:id="33704" w:author="Author"/>
        </w:rPr>
      </w:pPr>
      <w:del w:id="33705" w:author="Author">
        <w:r w:rsidRPr="00E87F22" w:rsidDel="00ED7123">
          <w:rPr>
            <w:b/>
          </w:rPr>
          <w:tab/>
          <w:delText>(b)</w:delText>
        </w:r>
        <w:r w:rsidRPr="00E87F22" w:rsidDel="00ED7123">
          <w:rPr>
            <w:b/>
          </w:rPr>
          <w:tab/>
        </w:r>
        <w:r w:rsidRPr="00E87F22" w:rsidDel="00ED7123">
          <w:delText>The risk is comprised of five or more trucks or tractors used for intermediate or long distance trucking or 10 or more trucks, tractors or trailers.</w:delText>
        </w:r>
      </w:del>
    </w:p>
    <w:p w14:paraId="37CCA6F2" w14:textId="77777777" w:rsidR="002D775D" w:rsidRPr="00E87F22" w:rsidDel="00ED7123" w:rsidRDefault="002D775D" w:rsidP="001065E8">
      <w:pPr>
        <w:pStyle w:val="outlinetxt5"/>
        <w:suppressAutoHyphens/>
        <w:rPr>
          <w:del w:id="33706" w:author="Author"/>
        </w:rPr>
      </w:pPr>
      <w:del w:id="33707" w:author="Author">
        <w:r w:rsidRPr="00E87F22" w:rsidDel="00ED7123">
          <w:rPr>
            <w:b/>
          </w:rPr>
          <w:tab/>
          <w:delText>(3)</w:delText>
        </w:r>
        <w:r w:rsidRPr="00E87F22" w:rsidDel="00ED7123">
          <w:rPr>
            <w:b/>
          </w:rPr>
          <w:tab/>
        </w:r>
        <w:r w:rsidRPr="00E87F22" w:rsidDel="00ED7123">
          <w:delText>A risk which principally operates trip-leased equipment must be submitted to the company for rating.</w:delText>
        </w:r>
      </w:del>
    </w:p>
    <w:p w14:paraId="412D6070" w14:textId="77777777" w:rsidR="002D775D" w:rsidRPr="00E87F22" w:rsidDel="00ED7123" w:rsidRDefault="002D775D" w:rsidP="001065E8">
      <w:pPr>
        <w:pStyle w:val="outlinetxt5"/>
        <w:suppressAutoHyphens/>
        <w:rPr>
          <w:del w:id="33708" w:author="Author"/>
        </w:rPr>
      </w:pPr>
      <w:del w:id="33709" w:author="Author">
        <w:r w:rsidRPr="00E87F22" w:rsidDel="00ED7123">
          <w:rPr>
            <w:b/>
          </w:rPr>
          <w:tab/>
          <w:delText>(4)</w:delText>
        </w:r>
        <w:r w:rsidRPr="00E87F22" w:rsidDel="00ED7123">
          <w:rPr>
            <w:b/>
          </w:rPr>
          <w:tab/>
        </w:r>
        <w:r w:rsidRPr="00E87F22" w:rsidDel="00ED7123">
          <w:delText>A risk which otherwise qualifies but which has been in business less than 15 months may be submitted to the company to determine its eligibility.</w:delText>
        </w:r>
      </w:del>
    </w:p>
    <w:p w14:paraId="04D99051" w14:textId="77777777" w:rsidR="002D775D" w:rsidRPr="00E87F22" w:rsidDel="00ED7123" w:rsidRDefault="002D775D" w:rsidP="001065E8">
      <w:pPr>
        <w:pStyle w:val="outlinetxt5"/>
        <w:suppressAutoHyphens/>
        <w:rPr>
          <w:del w:id="33710" w:author="Author"/>
        </w:rPr>
      </w:pPr>
      <w:del w:id="33711" w:author="Author">
        <w:r w:rsidRPr="00E87F22" w:rsidDel="00ED7123">
          <w:rPr>
            <w:b/>
          </w:rPr>
          <w:tab/>
          <w:delText>(5)</w:delText>
        </w:r>
        <w:r w:rsidRPr="00E87F22" w:rsidDel="00ED7123">
          <w:rPr>
            <w:b/>
          </w:rPr>
          <w:tab/>
        </w:r>
        <w:r w:rsidRPr="00E87F22" w:rsidDel="00ED7123">
          <w:delText>The policy must cover the insured for all the owned and hired trucks, tractors and trailers used in the insured's trucking operations. The policy may also cover either private passenger autos or non-ownership liability or both.</w:delText>
        </w:r>
      </w:del>
    </w:p>
    <w:p w14:paraId="29822EEC" w14:textId="77777777" w:rsidR="002D775D" w:rsidRPr="00E87F22" w:rsidDel="00ED7123" w:rsidRDefault="002D775D" w:rsidP="001065E8">
      <w:pPr>
        <w:pStyle w:val="outlinehd4"/>
        <w:suppressAutoHyphens/>
        <w:rPr>
          <w:del w:id="33712" w:author="Author"/>
        </w:rPr>
      </w:pPr>
      <w:del w:id="33713" w:author="Author">
        <w:r w:rsidRPr="00E87F22" w:rsidDel="00ED7123">
          <w:tab/>
          <w:delText>b.</w:delText>
        </w:r>
        <w:r w:rsidRPr="00E87F22" w:rsidDel="00ED7123">
          <w:tab/>
          <w:delText>Definition</w:delText>
        </w:r>
      </w:del>
    </w:p>
    <w:p w14:paraId="024ECFC2" w14:textId="77777777" w:rsidR="002D775D" w:rsidRPr="00E87F22" w:rsidDel="00ED7123" w:rsidRDefault="002D775D" w:rsidP="001065E8">
      <w:pPr>
        <w:pStyle w:val="outlinetxt5"/>
        <w:suppressAutoHyphens/>
        <w:rPr>
          <w:del w:id="33714" w:author="Author"/>
        </w:rPr>
      </w:pPr>
      <w:del w:id="33715" w:author="Author">
        <w:r w:rsidRPr="00E87F22" w:rsidDel="00ED7123">
          <w:rPr>
            <w:b/>
          </w:rPr>
          <w:tab/>
          <w:delText>(1)</w:delText>
        </w:r>
        <w:r w:rsidRPr="00E87F22" w:rsidDel="00ED7123">
          <w:rPr>
            <w:b/>
          </w:rPr>
          <w:tab/>
        </w:r>
        <w:r w:rsidRPr="00E87F22" w:rsidDel="00ED7123">
          <w:delText xml:space="preserve">Gross receipts means the total amount earned by the insured for shipping or transporting property. </w:delText>
        </w:r>
      </w:del>
    </w:p>
    <w:p w14:paraId="2484E58C" w14:textId="77777777" w:rsidR="002D775D" w:rsidRPr="00E87F22" w:rsidDel="00ED7123" w:rsidRDefault="002D775D" w:rsidP="001065E8">
      <w:pPr>
        <w:pStyle w:val="outlinetxt5"/>
        <w:suppressAutoHyphens/>
        <w:rPr>
          <w:del w:id="33716" w:author="Author"/>
        </w:rPr>
      </w:pPr>
      <w:del w:id="33717" w:author="Author">
        <w:r w:rsidRPr="00E87F22" w:rsidDel="00ED7123">
          <w:rPr>
            <w:b/>
          </w:rPr>
          <w:tab/>
          <w:delText>(2)</w:delText>
        </w:r>
        <w:r w:rsidRPr="00E87F22" w:rsidDel="00ED7123">
          <w:rPr>
            <w:b/>
          </w:rPr>
          <w:tab/>
        </w:r>
        <w:r w:rsidRPr="00E87F22" w:rsidDel="00ED7123">
          <w:delText>Mileage means the total live (laden) and dead (unladen) mileage of all autos during the policy period.</w:delText>
        </w:r>
      </w:del>
    </w:p>
    <w:p w14:paraId="1966FBD0" w14:textId="77777777" w:rsidR="002D775D" w:rsidRPr="00E87F22" w:rsidDel="00ED7123" w:rsidRDefault="002D775D" w:rsidP="001065E8">
      <w:pPr>
        <w:pStyle w:val="outlinetxt5"/>
        <w:suppressAutoHyphens/>
        <w:rPr>
          <w:del w:id="33718" w:author="Author"/>
          <w:b/>
        </w:rPr>
      </w:pPr>
      <w:del w:id="33719" w:author="Author">
        <w:r w:rsidRPr="00E87F22" w:rsidDel="00ED7123">
          <w:rPr>
            <w:b/>
          </w:rPr>
          <w:tab/>
          <w:delText>(3)</w:delText>
        </w:r>
        <w:r w:rsidRPr="00E87F22" w:rsidDel="00ED7123">
          <w:rPr>
            <w:b/>
          </w:rPr>
          <w:tab/>
        </w:r>
        <w:r w:rsidRPr="00E87F22" w:rsidDel="00ED7123">
          <w:delText>Gross receipts include:</w:delText>
        </w:r>
      </w:del>
    </w:p>
    <w:p w14:paraId="1ED71DC7" w14:textId="77777777" w:rsidR="002D775D" w:rsidRPr="00E87F22" w:rsidDel="00ED7123" w:rsidRDefault="002D775D" w:rsidP="001065E8">
      <w:pPr>
        <w:pStyle w:val="outlinetxt6"/>
        <w:suppressAutoHyphens/>
        <w:rPr>
          <w:del w:id="33720" w:author="Author"/>
        </w:rPr>
      </w:pPr>
      <w:del w:id="33721" w:author="Author">
        <w:r w:rsidRPr="00E87F22" w:rsidDel="00ED7123">
          <w:rPr>
            <w:b/>
          </w:rPr>
          <w:tab/>
          <w:delText>(a)</w:delText>
        </w:r>
        <w:r w:rsidRPr="00E87F22" w:rsidDel="00ED7123">
          <w:rPr>
            <w:b/>
          </w:rPr>
          <w:tab/>
        </w:r>
        <w:r w:rsidRPr="00E87F22" w:rsidDel="00ED7123">
          <w:delText>The total amount received from the rental of equipment from the insured, with or without drivers, to any person or organization not engaged in the business of transporting property for hire by auto, and</w:delText>
        </w:r>
      </w:del>
    </w:p>
    <w:p w14:paraId="3D9E0C26" w14:textId="77777777" w:rsidR="002D775D" w:rsidRPr="00E87F22" w:rsidDel="00ED7123" w:rsidRDefault="002D775D" w:rsidP="001065E8">
      <w:pPr>
        <w:pStyle w:val="outlinetxt6"/>
        <w:suppressAutoHyphens/>
        <w:rPr>
          <w:del w:id="33722" w:author="Author"/>
        </w:rPr>
      </w:pPr>
      <w:del w:id="33723" w:author="Author">
        <w:r w:rsidRPr="00E87F22" w:rsidDel="00ED7123">
          <w:rPr>
            <w:b/>
          </w:rPr>
          <w:tab/>
          <w:delText>(b)</w:delText>
        </w:r>
        <w:r w:rsidRPr="00E87F22" w:rsidDel="00ED7123">
          <w:rPr>
            <w:b/>
          </w:rPr>
          <w:tab/>
        </w:r>
        <w:r w:rsidRPr="00E87F22" w:rsidDel="00ED7123">
          <w:delText>.15 of the total amount received from the rental of equipment from the insured, with or without drivers, to any person or organization engaged in the business of transporting property for hire by auto.</w:delText>
        </w:r>
      </w:del>
    </w:p>
    <w:p w14:paraId="7344D1C3" w14:textId="77777777" w:rsidR="002D775D" w:rsidRPr="00E87F22" w:rsidDel="00ED7123" w:rsidRDefault="002D775D" w:rsidP="001065E8">
      <w:pPr>
        <w:pStyle w:val="outlinetxt5"/>
        <w:suppressAutoHyphens/>
        <w:rPr>
          <w:del w:id="33724" w:author="Author"/>
        </w:rPr>
      </w:pPr>
      <w:del w:id="33725" w:author="Author">
        <w:r w:rsidRPr="00E87F22" w:rsidDel="00ED7123">
          <w:tab/>
        </w:r>
        <w:r w:rsidRPr="00E87F22" w:rsidDel="00ED7123">
          <w:rPr>
            <w:b/>
          </w:rPr>
          <w:delText>(4)</w:delText>
        </w:r>
        <w:r w:rsidRPr="00E87F22" w:rsidDel="00ED7123">
          <w:tab/>
          <w:delText>Mileage includes:</w:delText>
        </w:r>
      </w:del>
    </w:p>
    <w:p w14:paraId="32301C61" w14:textId="77777777" w:rsidR="002D775D" w:rsidRPr="00E87F22" w:rsidDel="00ED7123" w:rsidRDefault="002D775D" w:rsidP="001065E8">
      <w:pPr>
        <w:pStyle w:val="outlinetxt6"/>
        <w:suppressAutoHyphens/>
        <w:rPr>
          <w:del w:id="33726" w:author="Author"/>
        </w:rPr>
      </w:pPr>
      <w:del w:id="33727" w:author="Author">
        <w:r w:rsidRPr="00E87F22" w:rsidDel="00ED7123">
          <w:rPr>
            <w:b/>
          </w:rPr>
          <w:tab/>
          <w:delText>(a)</w:delText>
        </w:r>
        <w:r w:rsidRPr="00E87F22" w:rsidDel="00ED7123">
          <w:rPr>
            <w:b/>
          </w:rPr>
          <w:tab/>
        </w:r>
        <w:r w:rsidRPr="00E87F22" w:rsidDel="00ED7123">
          <w:delText>The total mileage developed from the rental of equipment from the insured, with or without drivers, to any person or organization not engaged in the business of transporting property for hire by auto, and</w:delText>
        </w:r>
      </w:del>
    </w:p>
    <w:p w14:paraId="7ABD767F" w14:textId="77777777" w:rsidR="002D775D" w:rsidRPr="00E87F22" w:rsidDel="00ED7123" w:rsidRDefault="002D775D" w:rsidP="001065E8">
      <w:pPr>
        <w:pStyle w:val="outlinetxt6"/>
        <w:suppressAutoHyphens/>
        <w:rPr>
          <w:del w:id="33728" w:author="Author"/>
        </w:rPr>
      </w:pPr>
      <w:del w:id="33729" w:author="Author">
        <w:r w:rsidRPr="00E87F22" w:rsidDel="00ED7123">
          <w:rPr>
            <w:b/>
          </w:rPr>
          <w:tab/>
          <w:delText>(b)</w:delText>
        </w:r>
        <w:r w:rsidRPr="00E87F22" w:rsidDel="00ED7123">
          <w:rPr>
            <w:b/>
          </w:rPr>
          <w:tab/>
        </w:r>
        <w:r w:rsidRPr="00E87F22" w:rsidDel="00ED7123">
          <w:delText>.15 of the mileage developed from the rental of equipment from the insured, with or without drivers, to any person or organization engaged in the business of transporting property for hire by auto.</w:delText>
        </w:r>
      </w:del>
    </w:p>
    <w:p w14:paraId="5177EE5B" w14:textId="77777777" w:rsidR="002D775D" w:rsidRPr="00E87F22" w:rsidDel="00ED7123" w:rsidRDefault="002D775D" w:rsidP="001065E8">
      <w:pPr>
        <w:pStyle w:val="outlinetxt5"/>
        <w:suppressAutoHyphens/>
        <w:rPr>
          <w:del w:id="33730" w:author="Author"/>
        </w:rPr>
      </w:pPr>
      <w:del w:id="33731" w:author="Author">
        <w:r w:rsidRPr="00E87F22" w:rsidDel="00ED7123">
          <w:rPr>
            <w:b/>
          </w:rPr>
          <w:tab/>
          <w:delText>(5)</w:delText>
        </w:r>
        <w:r w:rsidRPr="00E87F22" w:rsidDel="00ED7123">
          <w:rPr>
            <w:b/>
          </w:rPr>
          <w:tab/>
        </w:r>
        <w:r w:rsidRPr="00E87F22" w:rsidDel="00ED7123">
          <w:delText>Gross receipts do not include:</w:delText>
        </w:r>
      </w:del>
    </w:p>
    <w:p w14:paraId="00FFFB98" w14:textId="77777777" w:rsidR="002D775D" w:rsidRPr="00E87F22" w:rsidDel="00ED7123" w:rsidRDefault="002D775D" w:rsidP="001065E8">
      <w:pPr>
        <w:pStyle w:val="outlinetxt6"/>
        <w:suppressAutoHyphens/>
        <w:rPr>
          <w:del w:id="33732" w:author="Author"/>
        </w:rPr>
      </w:pPr>
      <w:del w:id="33733" w:author="Author">
        <w:r w:rsidRPr="00E87F22" w:rsidDel="00ED7123">
          <w:rPr>
            <w:b/>
          </w:rPr>
          <w:tab/>
          <w:delText>(a)</w:delText>
        </w:r>
        <w:r w:rsidRPr="00E87F22" w:rsidDel="00ED7123">
          <w:rPr>
            <w:b/>
          </w:rPr>
          <w:tab/>
        </w:r>
        <w:r w:rsidRPr="00E87F22" w:rsidDel="00ED7123">
          <w:delText>Amounts paid to air, sea or land carriers operating under their own permits.</w:delText>
        </w:r>
      </w:del>
    </w:p>
    <w:p w14:paraId="7763A439" w14:textId="77777777" w:rsidR="002D775D" w:rsidRPr="00E87F22" w:rsidDel="00ED7123" w:rsidRDefault="002D775D" w:rsidP="001065E8">
      <w:pPr>
        <w:pStyle w:val="outlinetxt6"/>
        <w:suppressAutoHyphens/>
        <w:rPr>
          <w:del w:id="33734" w:author="Author"/>
        </w:rPr>
      </w:pPr>
      <w:del w:id="33735" w:author="Author">
        <w:r w:rsidRPr="00E87F22" w:rsidDel="00ED7123">
          <w:rPr>
            <w:b/>
          </w:rPr>
          <w:tab/>
          <w:delText>(b)</w:delText>
        </w:r>
        <w:r w:rsidRPr="00E87F22" w:rsidDel="00ED7123">
          <w:rPr>
            <w:b/>
          </w:rPr>
          <w:tab/>
        </w:r>
        <w:r w:rsidRPr="00E87F22" w:rsidDel="00ED7123">
          <w:delText>Taxes collected as a separate item and paid directly to the government.</w:delText>
        </w:r>
      </w:del>
    </w:p>
    <w:p w14:paraId="44A00CC7" w14:textId="77777777" w:rsidR="002D775D" w:rsidRPr="00E87F22" w:rsidDel="00ED7123" w:rsidRDefault="002D775D" w:rsidP="001065E8">
      <w:pPr>
        <w:pStyle w:val="outlinetxt6"/>
        <w:suppressAutoHyphens/>
        <w:rPr>
          <w:del w:id="33736" w:author="Author"/>
        </w:rPr>
      </w:pPr>
      <w:del w:id="33737" w:author="Author">
        <w:r w:rsidRPr="00E87F22" w:rsidDel="00ED7123">
          <w:rPr>
            <w:b/>
          </w:rPr>
          <w:tab/>
          <w:delText>(c)</w:delText>
        </w:r>
        <w:r w:rsidRPr="00E87F22" w:rsidDel="00ED7123">
          <w:rPr>
            <w:b/>
          </w:rPr>
          <w:tab/>
        </w:r>
        <w:r w:rsidRPr="00E87F22" w:rsidDel="00ED7123">
          <w:delText>C.O.D. collections for cost of merchandise including collection fees.</w:delText>
        </w:r>
      </w:del>
    </w:p>
    <w:p w14:paraId="4B170D3A" w14:textId="77777777" w:rsidR="002D775D" w:rsidRPr="00E87F22" w:rsidDel="00ED7123" w:rsidRDefault="002D775D" w:rsidP="001065E8">
      <w:pPr>
        <w:pStyle w:val="outlinetxt6"/>
        <w:suppressAutoHyphens/>
        <w:rPr>
          <w:del w:id="33738" w:author="Author"/>
        </w:rPr>
      </w:pPr>
      <w:del w:id="33739" w:author="Author">
        <w:r w:rsidRPr="00E87F22" w:rsidDel="00ED7123">
          <w:rPr>
            <w:b/>
          </w:rPr>
          <w:tab/>
          <w:delText>(d)</w:delText>
        </w:r>
        <w:r w:rsidRPr="00E87F22" w:rsidDel="00ED7123">
          <w:rPr>
            <w:b/>
          </w:rPr>
          <w:tab/>
        </w:r>
        <w:r w:rsidRPr="00E87F22" w:rsidDel="00ED7123">
          <w:delText>Warehouse storage charges.</w:delText>
        </w:r>
      </w:del>
    </w:p>
    <w:p w14:paraId="4E63493B" w14:textId="77777777" w:rsidR="002D775D" w:rsidRPr="00E87F22" w:rsidDel="00ED7123" w:rsidRDefault="002D775D" w:rsidP="001065E8">
      <w:pPr>
        <w:pStyle w:val="outlinetxt6"/>
        <w:suppressAutoHyphens/>
        <w:rPr>
          <w:del w:id="33740" w:author="Author"/>
        </w:rPr>
      </w:pPr>
      <w:del w:id="33741" w:author="Author">
        <w:r w:rsidRPr="00E87F22" w:rsidDel="00ED7123">
          <w:rPr>
            <w:b/>
          </w:rPr>
          <w:tab/>
          <w:delText>(e)</w:delText>
        </w:r>
        <w:r w:rsidRPr="00E87F22" w:rsidDel="00ED7123">
          <w:rPr>
            <w:b/>
          </w:rPr>
          <w:tab/>
        </w:r>
        <w:r w:rsidRPr="00E87F22" w:rsidDel="00ED7123">
          <w:delText>Advertising revenue.</w:delText>
        </w:r>
      </w:del>
    </w:p>
    <w:p w14:paraId="51FD2A22" w14:textId="77777777" w:rsidR="002D775D" w:rsidRPr="00E87F22" w:rsidDel="00ED7123" w:rsidRDefault="002D775D" w:rsidP="001065E8">
      <w:pPr>
        <w:pStyle w:val="outlinetxt5"/>
        <w:suppressAutoHyphens/>
        <w:rPr>
          <w:del w:id="33742" w:author="Author"/>
        </w:rPr>
      </w:pPr>
      <w:del w:id="33743" w:author="Author">
        <w:r w:rsidRPr="00E87F22" w:rsidDel="00ED7123">
          <w:rPr>
            <w:b/>
          </w:rPr>
          <w:lastRenderedPageBreak/>
          <w:tab/>
          <w:delText>(6)</w:delText>
        </w:r>
        <w:r w:rsidRPr="00E87F22" w:rsidDel="00ED7123">
          <w:rPr>
            <w:b/>
          </w:rPr>
          <w:tab/>
        </w:r>
        <w:r w:rsidRPr="00E87F22" w:rsidDel="00ED7123">
          <w:delText>These definitions apply whether shipment originates with the insured or some other carrier.</w:delText>
        </w:r>
      </w:del>
    </w:p>
    <w:p w14:paraId="7846420D" w14:textId="77777777" w:rsidR="002D775D" w:rsidRPr="00E87F22" w:rsidDel="00ED7123" w:rsidRDefault="002D775D" w:rsidP="001065E8">
      <w:pPr>
        <w:pStyle w:val="outlinehd4"/>
        <w:suppressAutoHyphens/>
        <w:rPr>
          <w:del w:id="33744" w:author="Author"/>
        </w:rPr>
      </w:pPr>
      <w:del w:id="33745" w:author="Author">
        <w:r w:rsidRPr="00E87F22" w:rsidDel="00ED7123">
          <w:tab/>
          <w:delText>c.</w:delText>
        </w:r>
        <w:r w:rsidRPr="00E87F22" w:rsidDel="00ED7123">
          <w:tab/>
          <w:delText>Premium Development</w:delText>
        </w:r>
      </w:del>
    </w:p>
    <w:p w14:paraId="3A60D58C" w14:textId="77777777" w:rsidR="002D775D" w:rsidRPr="00E87F22" w:rsidDel="00ED7123" w:rsidRDefault="002D775D" w:rsidP="001065E8">
      <w:pPr>
        <w:pStyle w:val="outlinetxt5"/>
        <w:suppressAutoHyphens/>
        <w:rPr>
          <w:del w:id="33746" w:author="Author"/>
        </w:rPr>
      </w:pPr>
      <w:del w:id="33747" w:author="Author">
        <w:r w:rsidRPr="00E87F22" w:rsidDel="00ED7123">
          <w:rPr>
            <w:b/>
          </w:rPr>
          <w:tab/>
          <w:delText>(1)</w:delText>
        </w:r>
        <w:r w:rsidRPr="00E87F22" w:rsidDel="00ED7123">
          <w:rPr>
            <w:b/>
          </w:rPr>
          <w:tab/>
        </w:r>
        <w:r w:rsidRPr="00E87F22" w:rsidDel="00ED7123">
          <w:delText>The rating rules that apply in the headquarters location of the risk shall govern the rating of all operations regardless of location. Headquarters means the address given to the Federal Motor Carrier Safety Administration or any state administrative authority as the principal business address of the risk.</w:delText>
        </w:r>
      </w:del>
    </w:p>
    <w:p w14:paraId="2FED3A32" w14:textId="77777777" w:rsidR="002D775D" w:rsidRPr="00E87F22" w:rsidDel="00ED7123" w:rsidRDefault="002D775D" w:rsidP="001065E8">
      <w:pPr>
        <w:pStyle w:val="outlinetxt5"/>
        <w:suppressAutoHyphens/>
        <w:rPr>
          <w:del w:id="33748" w:author="Author"/>
        </w:rPr>
      </w:pPr>
      <w:del w:id="33749" w:author="Author">
        <w:r w:rsidRPr="00E87F22" w:rsidDel="00ED7123">
          <w:rPr>
            <w:b/>
          </w:rPr>
          <w:tab/>
          <w:delText>(2)</w:delText>
        </w:r>
        <w:r w:rsidRPr="00E87F22" w:rsidDel="00ED7123">
          <w:rPr>
            <w:b/>
          </w:rPr>
          <w:tab/>
        </w:r>
        <w:r w:rsidRPr="00E87F22" w:rsidDel="00ED7123">
          <w:delText>Using the current manual loss costs, develop an average total policy specified car premium for all equipment owned and term-leased as of both 12 months and as of three months prior to the effective date of the policy. Also, include the total premium for other coverages such as nonownership liability and hired auto if the policy provides such coverages.</w:delText>
        </w:r>
      </w:del>
    </w:p>
    <w:p w14:paraId="3ADE5DF1" w14:textId="77777777" w:rsidR="002D775D" w:rsidRPr="00E87F22" w:rsidDel="00ED7123" w:rsidRDefault="002D775D" w:rsidP="001065E8">
      <w:pPr>
        <w:pStyle w:val="blocktext6"/>
        <w:suppressAutoHyphens/>
        <w:rPr>
          <w:del w:id="33750" w:author="Author"/>
        </w:rPr>
      </w:pPr>
      <w:del w:id="33751" w:author="Author">
        <w:r w:rsidRPr="00E87F22" w:rsidDel="00ED7123">
          <w:delText>Also include in the average total policy premium, the premium generated by trucks, tractors and trailers that are rented to any person or organization engaged in the business of transporting property for hire under long-term contracts. Compute this additional premium by multiplying the loss costs that otherwise apply during the period of rental, provided the autos are identified and so designated, by the following factor:</w:delText>
        </w:r>
      </w:del>
    </w:p>
    <w:p w14:paraId="7FC6AEDA" w14:textId="77777777" w:rsidR="002D775D" w:rsidRPr="00E87F22" w:rsidDel="00ED7123" w:rsidRDefault="002D775D" w:rsidP="001065E8">
      <w:pPr>
        <w:pStyle w:val="space4"/>
        <w:suppressAutoHyphens/>
        <w:rPr>
          <w:del w:id="3375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2D775D" w:rsidRPr="00E87F22" w:rsidDel="00ED7123" w14:paraId="5A07CE1B" w14:textId="77777777" w:rsidTr="00B94200">
        <w:trPr>
          <w:cantSplit/>
          <w:trHeight w:val="190"/>
          <w:del w:id="33753" w:author="Author"/>
        </w:trPr>
        <w:tc>
          <w:tcPr>
            <w:tcW w:w="200" w:type="dxa"/>
            <w:tcBorders>
              <w:top w:val="nil"/>
              <w:left w:val="nil"/>
              <w:bottom w:val="nil"/>
              <w:right w:val="nil"/>
            </w:tcBorders>
          </w:tcPr>
          <w:p w14:paraId="042EEC44" w14:textId="77777777" w:rsidR="002D775D" w:rsidRPr="00E87F22" w:rsidDel="00ED7123" w:rsidRDefault="002D775D" w:rsidP="00B94200">
            <w:pPr>
              <w:pStyle w:val="tablehead"/>
              <w:suppressAutoHyphens/>
              <w:rPr>
                <w:del w:id="33754" w:author="Author"/>
              </w:rPr>
            </w:pPr>
          </w:p>
        </w:tc>
        <w:tc>
          <w:tcPr>
            <w:tcW w:w="4800" w:type="dxa"/>
            <w:tcBorders>
              <w:top w:val="single" w:sz="6" w:space="0" w:color="auto"/>
              <w:left w:val="single" w:sz="6" w:space="0" w:color="auto"/>
              <w:bottom w:val="single" w:sz="6" w:space="0" w:color="auto"/>
              <w:right w:val="single" w:sz="6" w:space="0" w:color="auto"/>
            </w:tcBorders>
          </w:tcPr>
          <w:p w14:paraId="172AA4FA" w14:textId="77777777" w:rsidR="002D775D" w:rsidRPr="00E87F22" w:rsidDel="00ED7123" w:rsidRDefault="002D775D" w:rsidP="00B94200">
            <w:pPr>
              <w:pStyle w:val="tablehead"/>
              <w:suppressAutoHyphens/>
              <w:rPr>
                <w:del w:id="33755" w:author="Author"/>
              </w:rPr>
            </w:pPr>
            <w:del w:id="33756" w:author="Author">
              <w:r w:rsidRPr="00E87F22" w:rsidDel="00ED7123">
                <w:delText>Factor</w:delText>
              </w:r>
            </w:del>
          </w:p>
        </w:tc>
      </w:tr>
      <w:tr w:rsidR="002D775D" w:rsidRPr="00E87F22" w:rsidDel="00ED7123" w14:paraId="45896DDE" w14:textId="77777777" w:rsidTr="00B94200">
        <w:trPr>
          <w:cantSplit/>
          <w:trHeight w:val="190"/>
          <w:del w:id="33757" w:author="Author"/>
        </w:trPr>
        <w:tc>
          <w:tcPr>
            <w:tcW w:w="200" w:type="dxa"/>
            <w:tcBorders>
              <w:top w:val="nil"/>
              <w:left w:val="nil"/>
              <w:bottom w:val="nil"/>
              <w:right w:val="nil"/>
            </w:tcBorders>
          </w:tcPr>
          <w:p w14:paraId="787ABFFE" w14:textId="77777777" w:rsidR="002D775D" w:rsidRPr="00E87F22" w:rsidDel="00ED7123" w:rsidRDefault="002D775D" w:rsidP="00B94200">
            <w:pPr>
              <w:pStyle w:val="tabletext11"/>
              <w:suppressAutoHyphens/>
              <w:jc w:val="center"/>
              <w:rPr>
                <w:del w:id="33758" w:author="Author"/>
              </w:rPr>
            </w:pPr>
          </w:p>
        </w:tc>
        <w:tc>
          <w:tcPr>
            <w:tcW w:w="4800" w:type="dxa"/>
            <w:tcBorders>
              <w:top w:val="single" w:sz="6" w:space="0" w:color="auto"/>
              <w:left w:val="single" w:sz="6" w:space="0" w:color="auto"/>
              <w:bottom w:val="single" w:sz="6" w:space="0" w:color="auto"/>
              <w:right w:val="single" w:sz="6" w:space="0" w:color="auto"/>
            </w:tcBorders>
          </w:tcPr>
          <w:p w14:paraId="1824597A" w14:textId="77777777" w:rsidR="002D775D" w:rsidRPr="00E87F22" w:rsidDel="00ED7123" w:rsidRDefault="002D775D" w:rsidP="00B94200">
            <w:pPr>
              <w:pStyle w:val="tabletext11"/>
              <w:tabs>
                <w:tab w:val="decimal" w:pos="2240"/>
              </w:tabs>
              <w:suppressAutoHyphens/>
              <w:rPr>
                <w:del w:id="33759" w:author="Author"/>
              </w:rPr>
            </w:pPr>
            <w:del w:id="33760" w:author="Author">
              <w:r w:rsidRPr="00E87F22" w:rsidDel="00ED7123">
                <w:delText>.15</w:delText>
              </w:r>
            </w:del>
          </w:p>
        </w:tc>
      </w:tr>
    </w:tbl>
    <w:p w14:paraId="4448C19A" w14:textId="77777777" w:rsidR="002D775D" w:rsidRPr="00E87F22" w:rsidDel="00ED7123" w:rsidRDefault="002D775D" w:rsidP="001065E8">
      <w:pPr>
        <w:pStyle w:val="tablecaption"/>
        <w:suppressAutoHyphens/>
        <w:rPr>
          <w:del w:id="33761" w:author="Author"/>
        </w:rPr>
      </w:pPr>
      <w:del w:id="33762" w:author="Author">
        <w:r w:rsidRPr="00E87F22" w:rsidDel="00ED7123">
          <w:delText>Table 24.C.3.c.(2) Long-term Hire Factor</w:delText>
        </w:r>
      </w:del>
    </w:p>
    <w:p w14:paraId="363816A0" w14:textId="77777777" w:rsidR="002D775D" w:rsidRPr="00E87F22" w:rsidDel="00ED7123" w:rsidRDefault="002D775D" w:rsidP="001065E8">
      <w:pPr>
        <w:pStyle w:val="isonormal"/>
        <w:suppressAutoHyphens/>
        <w:rPr>
          <w:del w:id="33763" w:author="Author"/>
        </w:rPr>
      </w:pPr>
    </w:p>
    <w:p w14:paraId="20C8BE43" w14:textId="77777777" w:rsidR="002D775D" w:rsidRPr="00E87F22" w:rsidDel="00ED7123" w:rsidRDefault="002D775D" w:rsidP="001065E8">
      <w:pPr>
        <w:pStyle w:val="outlinetxt5"/>
        <w:suppressAutoHyphens/>
        <w:rPr>
          <w:del w:id="33764" w:author="Author"/>
        </w:rPr>
      </w:pPr>
      <w:del w:id="33765" w:author="Author">
        <w:r w:rsidRPr="00E87F22" w:rsidDel="00ED7123">
          <w:rPr>
            <w:b/>
          </w:rPr>
          <w:tab/>
          <w:delText>(3)</w:delText>
        </w:r>
        <w:r w:rsidRPr="00E87F22" w:rsidDel="00ED7123">
          <w:rPr>
            <w:b/>
          </w:rPr>
          <w:tab/>
        </w:r>
        <w:r w:rsidRPr="00E87F22" w:rsidDel="00ED7123">
          <w:delText xml:space="preserve">Divide the average total policy specified car premium from Paragraph </w:delText>
        </w:r>
        <w:r w:rsidRPr="00E87F22" w:rsidDel="00ED7123">
          <w:rPr>
            <w:b/>
          </w:rPr>
          <w:delText>(2)</w:delText>
        </w:r>
        <w:r w:rsidRPr="00E87F22" w:rsidDel="00ED7123">
          <w:delText xml:space="preserve"> by the gross receipts or mileage developed during the 12-month period ending three months prior to the effective date of the policy.</w:delText>
        </w:r>
      </w:del>
    </w:p>
    <w:p w14:paraId="5037C46A" w14:textId="77777777" w:rsidR="002D775D" w:rsidRPr="00E87F22" w:rsidDel="00ED7123" w:rsidRDefault="002D775D" w:rsidP="001065E8">
      <w:pPr>
        <w:pStyle w:val="outlinetxt5"/>
        <w:suppressAutoHyphens/>
        <w:rPr>
          <w:del w:id="33766" w:author="Author"/>
        </w:rPr>
      </w:pPr>
      <w:del w:id="33767" w:author="Author">
        <w:r w:rsidRPr="00E87F22" w:rsidDel="00ED7123">
          <w:rPr>
            <w:b/>
          </w:rPr>
          <w:tab/>
          <w:delText>(4)</w:delText>
        </w:r>
        <w:r w:rsidRPr="00E87F22" w:rsidDel="00ED7123">
          <w:rPr>
            <w:b/>
          </w:rPr>
          <w:tab/>
        </w:r>
        <w:r w:rsidRPr="00E87F22" w:rsidDel="00ED7123">
          <w:delText>Convert this amount into a rate per $100 of gross receipts or per mile of operation.</w:delText>
        </w:r>
      </w:del>
    </w:p>
    <w:p w14:paraId="0676F991" w14:textId="77777777" w:rsidR="002D775D" w:rsidRPr="00E87F22" w:rsidDel="00ED7123" w:rsidRDefault="002D775D" w:rsidP="001065E8">
      <w:pPr>
        <w:pStyle w:val="outlinetxt5"/>
        <w:suppressAutoHyphens/>
        <w:rPr>
          <w:del w:id="33768" w:author="Author"/>
        </w:rPr>
      </w:pPr>
      <w:del w:id="33769" w:author="Author">
        <w:r w:rsidRPr="00E87F22" w:rsidDel="00ED7123">
          <w:rPr>
            <w:b/>
          </w:rPr>
          <w:tab/>
          <w:delText>(5)</w:delText>
        </w:r>
        <w:r w:rsidRPr="00E87F22" w:rsidDel="00ED7123">
          <w:rPr>
            <w:b/>
          </w:rPr>
          <w:tab/>
        </w:r>
        <w:r w:rsidRPr="00E87F22" w:rsidDel="00ED7123">
          <w:delText>Compute the advance premium by multiplying the rate per $100 of gross receipts or per mileage of operation by the estimated total gross receipts (in hundreds) or mileage for the policy period for all autos including those trip-leased.</w:delText>
        </w:r>
      </w:del>
    </w:p>
    <w:p w14:paraId="1D50E819" w14:textId="77777777" w:rsidR="002D775D" w:rsidRPr="00E87F22" w:rsidDel="00ED7123" w:rsidRDefault="002D775D" w:rsidP="001065E8">
      <w:pPr>
        <w:pStyle w:val="outlinetxt5"/>
        <w:suppressAutoHyphens/>
        <w:rPr>
          <w:del w:id="33770" w:author="Author"/>
        </w:rPr>
      </w:pPr>
      <w:del w:id="33771" w:author="Author">
        <w:r w:rsidRPr="00E87F22" w:rsidDel="00ED7123">
          <w:rPr>
            <w:b/>
          </w:rPr>
          <w:tab/>
          <w:delText>(6)</w:delText>
        </w:r>
        <w:r w:rsidRPr="00E87F22" w:rsidDel="00ED7123">
          <w:rPr>
            <w:b/>
          </w:rPr>
          <w:tab/>
        </w:r>
        <w:r w:rsidRPr="00E87F22" w:rsidDel="00ED7123">
          <w:delText>Compute the earned premium by multiplying the rate per $100 of gross receipts or per mileage of operation by the audited total gross receipts (in hundreds), whether or not collected, or the audited total mileage, live (laden) or dead (unladen), developed during the policy period.</w:delText>
        </w:r>
      </w:del>
    </w:p>
    <w:p w14:paraId="43E4D84E" w14:textId="77777777" w:rsidR="002D775D" w:rsidRPr="00E87F22" w:rsidDel="00ED7123" w:rsidRDefault="002D775D" w:rsidP="001065E8">
      <w:pPr>
        <w:pStyle w:val="outlinetxt5"/>
        <w:suppressAutoHyphens/>
        <w:rPr>
          <w:del w:id="33772" w:author="Author"/>
          <w:bCs/>
        </w:rPr>
      </w:pPr>
      <w:del w:id="33773" w:author="Author">
        <w:r w:rsidRPr="00E87F22" w:rsidDel="00ED7123">
          <w:rPr>
            <w:b/>
            <w:bCs/>
          </w:rPr>
          <w:tab/>
          <w:delText>(7)</w:delText>
        </w:r>
        <w:r w:rsidRPr="00E87F22" w:rsidDel="00ED7123">
          <w:rPr>
            <w:bCs/>
          </w:rPr>
          <w:tab/>
          <w:delText xml:space="preserve">The following </w:delText>
        </w:r>
        <w:r w:rsidRPr="00E87F22" w:rsidDel="00ED7123">
          <w:rPr>
            <w:rStyle w:val="highlightedhit"/>
            <w:bCs/>
          </w:rPr>
          <w:delText>example</w:delText>
        </w:r>
        <w:r w:rsidRPr="00E87F22" w:rsidDel="00ED7123">
          <w:rPr>
            <w:bCs/>
          </w:rPr>
          <w:delText xml:space="preserve"> uses hypothetical specified car premiums for illustrative purposes only:</w:delText>
        </w:r>
      </w:del>
    </w:p>
    <w:p w14:paraId="3D4AFE47" w14:textId="77777777" w:rsidR="002D775D" w:rsidRPr="00E87F22" w:rsidDel="00ED7123" w:rsidRDefault="002D775D" w:rsidP="001065E8">
      <w:pPr>
        <w:pStyle w:val="blocktext6"/>
        <w:suppressAutoHyphens/>
        <w:rPr>
          <w:del w:id="33774" w:author="Author"/>
        </w:rPr>
      </w:pPr>
      <w:del w:id="33775" w:author="Author">
        <w:r w:rsidRPr="00E87F22" w:rsidDel="00ED7123">
          <w:delText>Gross Receipts Basis:</w:delText>
        </w:r>
      </w:del>
    </w:p>
    <w:p w14:paraId="0109D0C0" w14:textId="77777777" w:rsidR="002D775D" w:rsidRPr="00E87F22" w:rsidDel="00ED7123" w:rsidRDefault="002D775D" w:rsidP="001065E8">
      <w:pPr>
        <w:pStyle w:val="outlinetxt6"/>
        <w:suppressAutoHyphens/>
        <w:rPr>
          <w:del w:id="33776" w:author="Author"/>
        </w:rPr>
      </w:pPr>
      <w:del w:id="33777" w:author="Author">
        <w:r w:rsidRPr="00E87F22" w:rsidDel="00ED7123">
          <w:tab/>
        </w:r>
        <w:r w:rsidRPr="00E87F22" w:rsidDel="00ED7123">
          <w:rPr>
            <w:b/>
          </w:rPr>
          <w:delText>(a)</w:delText>
        </w:r>
        <w:r w:rsidRPr="00E87F22" w:rsidDel="00ED7123">
          <w:tab/>
          <w:delText>Total policy specified car premium 12 months prior to the effective date: $1,500,000</w:delText>
        </w:r>
      </w:del>
    </w:p>
    <w:p w14:paraId="7099F8E4" w14:textId="77777777" w:rsidR="002D775D" w:rsidRPr="00E87F22" w:rsidDel="00ED7123" w:rsidRDefault="002D775D" w:rsidP="001065E8">
      <w:pPr>
        <w:pStyle w:val="outlinetxt6"/>
        <w:suppressAutoHyphens/>
        <w:rPr>
          <w:del w:id="33778" w:author="Author"/>
        </w:rPr>
      </w:pPr>
      <w:del w:id="33779" w:author="Author">
        <w:r w:rsidRPr="00E87F22" w:rsidDel="00ED7123">
          <w:tab/>
        </w:r>
        <w:r w:rsidRPr="00E87F22" w:rsidDel="00ED7123">
          <w:rPr>
            <w:b/>
          </w:rPr>
          <w:delText>(b)</w:delText>
        </w:r>
        <w:r w:rsidRPr="00E87F22" w:rsidDel="00ED7123">
          <w:rPr>
            <w:b/>
          </w:rPr>
          <w:tab/>
        </w:r>
        <w:r w:rsidRPr="00E87F22" w:rsidDel="00ED7123">
          <w:delText>Total policy specified car premium three months prior to the effective date: $1,400,000</w:delText>
        </w:r>
      </w:del>
    </w:p>
    <w:p w14:paraId="5DEE23EF" w14:textId="77777777" w:rsidR="002D775D" w:rsidRPr="00E87F22" w:rsidDel="00ED7123" w:rsidRDefault="002D775D" w:rsidP="001065E8">
      <w:pPr>
        <w:pStyle w:val="outlinetxt6"/>
        <w:suppressAutoHyphens/>
        <w:rPr>
          <w:del w:id="33780" w:author="Author"/>
        </w:rPr>
      </w:pPr>
      <w:del w:id="33781" w:author="Author">
        <w:r w:rsidRPr="00E87F22" w:rsidDel="00ED7123">
          <w:tab/>
        </w:r>
        <w:r w:rsidRPr="00E87F22" w:rsidDel="00ED7123">
          <w:rPr>
            <w:b/>
          </w:rPr>
          <w:delText>(c)</w:delText>
        </w:r>
        <w:r w:rsidRPr="00E87F22" w:rsidDel="00ED7123">
          <w:rPr>
            <w:b/>
          </w:rPr>
          <w:tab/>
        </w:r>
        <w:r w:rsidRPr="00E87F22" w:rsidDel="00ED7123">
          <w:delText>Average total policy specified car premium: $1,450,000</w:delText>
        </w:r>
      </w:del>
    </w:p>
    <w:p w14:paraId="13E57CCA" w14:textId="77777777" w:rsidR="002D775D" w:rsidRPr="00E87F22" w:rsidDel="00ED7123" w:rsidRDefault="002D775D" w:rsidP="001065E8">
      <w:pPr>
        <w:pStyle w:val="outlinetxt6"/>
        <w:suppressAutoHyphens/>
        <w:rPr>
          <w:del w:id="33782" w:author="Author"/>
        </w:rPr>
      </w:pPr>
      <w:del w:id="33783" w:author="Author">
        <w:r w:rsidRPr="00E87F22" w:rsidDel="00ED7123">
          <w:tab/>
        </w:r>
        <w:r w:rsidRPr="00E87F22" w:rsidDel="00ED7123">
          <w:rPr>
            <w:b/>
          </w:rPr>
          <w:delText>(d)</w:delText>
        </w:r>
        <w:r w:rsidRPr="00E87F22" w:rsidDel="00ED7123">
          <w:tab/>
          <w:delText>Total annual gross receipts three months prior to effective date: $10,000,000</w:delText>
        </w:r>
      </w:del>
    </w:p>
    <w:p w14:paraId="65F1199D" w14:textId="77777777" w:rsidR="002D775D" w:rsidRPr="00E87F22" w:rsidDel="00ED7123" w:rsidRDefault="002D775D" w:rsidP="001065E8">
      <w:pPr>
        <w:pStyle w:val="outlinetxt6"/>
        <w:suppressAutoHyphens/>
        <w:rPr>
          <w:del w:id="33784" w:author="Author"/>
        </w:rPr>
      </w:pPr>
      <w:del w:id="33785" w:author="Author">
        <w:r w:rsidRPr="00E87F22" w:rsidDel="00ED7123">
          <w:tab/>
        </w:r>
        <w:r w:rsidRPr="00E87F22" w:rsidDel="00ED7123">
          <w:rPr>
            <w:b/>
          </w:rPr>
          <w:delText>(e)</w:delText>
        </w:r>
        <w:r w:rsidRPr="00E87F22" w:rsidDel="00ED7123">
          <w:tab/>
          <w:delText>$1,450,000/10,000,000 = $.145</w:delText>
        </w:r>
      </w:del>
    </w:p>
    <w:p w14:paraId="6D7079C5" w14:textId="77777777" w:rsidR="002D775D" w:rsidRPr="00E87F22" w:rsidDel="00ED7123" w:rsidRDefault="002D775D" w:rsidP="001065E8">
      <w:pPr>
        <w:pStyle w:val="outlinetxt6"/>
        <w:suppressAutoHyphens/>
        <w:rPr>
          <w:del w:id="33786" w:author="Author"/>
        </w:rPr>
      </w:pPr>
      <w:del w:id="33787" w:author="Author">
        <w:r w:rsidRPr="00E87F22" w:rsidDel="00ED7123">
          <w:rPr>
            <w:b/>
          </w:rPr>
          <w:tab/>
          <w:delText>(f)</w:delText>
        </w:r>
        <w:r w:rsidRPr="00E87F22" w:rsidDel="00ED7123">
          <w:tab/>
          <w:delText>$.145 x 100 = $14.50 (rate per $100 of gross receipts)</w:delText>
        </w:r>
      </w:del>
    </w:p>
    <w:p w14:paraId="0EFC5D53" w14:textId="77777777" w:rsidR="002D775D" w:rsidRPr="00E87F22" w:rsidDel="00ED7123" w:rsidRDefault="002D775D" w:rsidP="001065E8">
      <w:pPr>
        <w:pStyle w:val="outlinetxt6"/>
        <w:suppressAutoHyphens/>
        <w:rPr>
          <w:del w:id="33788" w:author="Author"/>
        </w:rPr>
      </w:pPr>
      <w:del w:id="33789" w:author="Author">
        <w:r w:rsidRPr="00E87F22" w:rsidDel="00ED7123">
          <w:tab/>
        </w:r>
        <w:r w:rsidRPr="00E87F22" w:rsidDel="00ED7123">
          <w:rPr>
            <w:b/>
          </w:rPr>
          <w:delText>(g)</w:delText>
        </w:r>
        <w:r w:rsidRPr="00E87F22" w:rsidDel="00ED7123">
          <w:rPr>
            <w:b/>
          </w:rPr>
          <w:tab/>
        </w:r>
        <w:r w:rsidRPr="00E87F22" w:rsidDel="00ED7123">
          <w:delText>Total audited gross receipts: $15,000,000</w:delText>
        </w:r>
      </w:del>
    </w:p>
    <w:p w14:paraId="0294FC38" w14:textId="77777777" w:rsidR="002D775D" w:rsidRPr="00E87F22" w:rsidDel="00ED7123" w:rsidRDefault="002D775D" w:rsidP="001065E8">
      <w:pPr>
        <w:pStyle w:val="outlinetxt6"/>
        <w:suppressAutoHyphens/>
        <w:rPr>
          <w:del w:id="33790" w:author="Author"/>
        </w:rPr>
      </w:pPr>
      <w:del w:id="33791" w:author="Author">
        <w:r w:rsidRPr="00E87F22" w:rsidDel="00ED7123">
          <w:tab/>
        </w:r>
        <w:r w:rsidRPr="00E87F22" w:rsidDel="00ED7123">
          <w:rPr>
            <w:b/>
          </w:rPr>
          <w:delText>(h)</w:delText>
        </w:r>
        <w:r w:rsidRPr="00E87F22" w:rsidDel="00ED7123">
          <w:tab/>
          <w:delText>$14.50 x 150,000 = $2,175,000 (earned premium)</w:delText>
        </w:r>
      </w:del>
    </w:p>
    <w:p w14:paraId="289C9343" w14:textId="77777777" w:rsidR="002D775D" w:rsidRPr="00E87F22" w:rsidDel="00ED7123" w:rsidRDefault="002D775D" w:rsidP="001065E8">
      <w:pPr>
        <w:pStyle w:val="outlinetxt5"/>
        <w:suppressAutoHyphens/>
        <w:rPr>
          <w:del w:id="33792" w:author="Author"/>
        </w:rPr>
      </w:pPr>
      <w:del w:id="33793" w:author="Author">
        <w:r w:rsidRPr="00E87F22" w:rsidDel="00ED7123">
          <w:rPr>
            <w:b/>
          </w:rPr>
          <w:tab/>
          <w:delText>(8)</w:delText>
        </w:r>
        <w:r w:rsidRPr="00E87F22" w:rsidDel="00ED7123">
          <w:tab/>
          <w:delText xml:space="preserve">The following </w:delText>
        </w:r>
        <w:r w:rsidRPr="00E87F22" w:rsidDel="00ED7123">
          <w:rPr>
            <w:rStyle w:val="highlightedhit"/>
            <w:bCs/>
          </w:rPr>
          <w:delText>example</w:delText>
        </w:r>
        <w:r w:rsidRPr="00E87F22" w:rsidDel="00ED7123">
          <w:delText xml:space="preserve"> uses hypothetical specified car premiums for illustrative purposes only:</w:delText>
        </w:r>
      </w:del>
    </w:p>
    <w:p w14:paraId="19CA3D8C" w14:textId="77777777" w:rsidR="002D775D" w:rsidRPr="00E87F22" w:rsidDel="00ED7123" w:rsidRDefault="002D775D" w:rsidP="001065E8">
      <w:pPr>
        <w:pStyle w:val="blocktext6"/>
        <w:suppressAutoHyphens/>
        <w:rPr>
          <w:del w:id="33794" w:author="Author"/>
        </w:rPr>
      </w:pPr>
      <w:del w:id="33795" w:author="Author">
        <w:r w:rsidRPr="00E87F22" w:rsidDel="00ED7123">
          <w:delText>Mileage Basis:</w:delText>
        </w:r>
      </w:del>
    </w:p>
    <w:p w14:paraId="7EA7E3EB" w14:textId="77777777" w:rsidR="002D775D" w:rsidRPr="00E87F22" w:rsidDel="00ED7123" w:rsidRDefault="002D775D" w:rsidP="001065E8">
      <w:pPr>
        <w:pStyle w:val="outlinetxt6"/>
        <w:suppressAutoHyphens/>
        <w:rPr>
          <w:del w:id="33796" w:author="Author"/>
        </w:rPr>
      </w:pPr>
      <w:del w:id="33797" w:author="Author">
        <w:r w:rsidRPr="00E87F22" w:rsidDel="00ED7123">
          <w:tab/>
        </w:r>
        <w:r w:rsidRPr="00E87F22" w:rsidDel="00ED7123">
          <w:rPr>
            <w:b/>
          </w:rPr>
          <w:delText>(a)</w:delText>
        </w:r>
        <w:r w:rsidRPr="00E87F22" w:rsidDel="00ED7123">
          <w:tab/>
          <w:delText>Total policy specified car premium 12 months prior to the effective date: $1,500,000</w:delText>
        </w:r>
      </w:del>
    </w:p>
    <w:p w14:paraId="09DFBA31" w14:textId="77777777" w:rsidR="002D775D" w:rsidRPr="00E87F22" w:rsidDel="00ED7123" w:rsidRDefault="002D775D" w:rsidP="001065E8">
      <w:pPr>
        <w:pStyle w:val="outlinetxt6"/>
        <w:suppressAutoHyphens/>
        <w:rPr>
          <w:del w:id="33798" w:author="Author"/>
        </w:rPr>
      </w:pPr>
      <w:del w:id="33799" w:author="Author">
        <w:r w:rsidRPr="00E87F22" w:rsidDel="00ED7123">
          <w:tab/>
        </w:r>
        <w:r w:rsidRPr="00E87F22" w:rsidDel="00ED7123">
          <w:rPr>
            <w:b/>
          </w:rPr>
          <w:delText>(b)</w:delText>
        </w:r>
        <w:r w:rsidRPr="00E87F22" w:rsidDel="00ED7123">
          <w:rPr>
            <w:b/>
          </w:rPr>
          <w:tab/>
        </w:r>
        <w:r w:rsidRPr="00E87F22" w:rsidDel="00ED7123">
          <w:delText>Total policy specified car premium three months prior to the effective date: $1,400,000</w:delText>
        </w:r>
      </w:del>
    </w:p>
    <w:p w14:paraId="66F69B2D" w14:textId="77777777" w:rsidR="002D775D" w:rsidRPr="00E87F22" w:rsidDel="00ED7123" w:rsidRDefault="002D775D" w:rsidP="001065E8">
      <w:pPr>
        <w:pStyle w:val="outlinetxt6"/>
        <w:suppressAutoHyphens/>
        <w:rPr>
          <w:del w:id="33800" w:author="Author"/>
        </w:rPr>
      </w:pPr>
      <w:del w:id="33801" w:author="Author">
        <w:r w:rsidRPr="00E87F22" w:rsidDel="00ED7123">
          <w:tab/>
        </w:r>
        <w:r w:rsidRPr="00E87F22" w:rsidDel="00ED7123">
          <w:rPr>
            <w:b/>
          </w:rPr>
          <w:delText>(c)</w:delText>
        </w:r>
        <w:r w:rsidRPr="00E87F22" w:rsidDel="00ED7123">
          <w:tab/>
          <w:delText>Average total policy specified car premium: $1,450,000</w:delText>
        </w:r>
      </w:del>
    </w:p>
    <w:p w14:paraId="1DAC0217" w14:textId="77777777" w:rsidR="002D775D" w:rsidRPr="00E87F22" w:rsidDel="00ED7123" w:rsidRDefault="002D775D" w:rsidP="001065E8">
      <w:pPr>
        <w:pStyle w:val="outlinetxt6"/>
        <w:suppressAutoHyphens/>
        <w:rPr>
          <w:del w:id="33802" w:author="Author"/>
        </w:rPr>
      </w:pPr>
      <w:del w:id="33803" w:author="Author">
        <w:r w:rsidRPr="00E87F22" w:rsidDel="00ED7123">
          <w:tab/>
        </w:r>
        <w:r w:rsidRPr="00E87F22" w:rsidDel="00ED7123">
          <w:rPr>
            <w:b/>
          </w:rPr>
          <w:delText>(d)</w:delText>
        </w:r>
        <w:r w:rsidRPr="00E87F22" w:rsidDel="00ED7123">
          <w:tab/>
          <w:delText>Total annual mileage three months prior to effective date: 5,000,000</w:delText>
        </w:r>
      </w:del>
    </w:p>
    <w:p w14:paraId="6AD8DFAE" w14:textId="77777777" w:rsidR="002D775D" w:rsidRPr="00E87F22" w:rsidDel="00ED7123" w:rsidRDefault="002D775D" w:rsidP="001065E8">
      <w:pPr>
        <w:pStyle w:val="outlinetxt6"/>
        <w:suppressAutoHyphens/>
        <w:rPr>
          <w:del w:id="33804" w:author="Author"/>
        </w:rPr>
      </w:pPr>
      <w:del w:id="33805" w:author="Author">
        <w:r w:rsidRPr="00E87F22" w:rsidDel="00ED7123">
          <w:tab/>
        </w:r>
        <w:r w:rsidRPr="00E87F22" w:rsidDel="00ED7123">
          <w:rPr>
            <w:b/>
          </w:rPr>
          <w:delText>(e)</w:delText>
        </w:r>
        <w:r w:rsidRPr="00E87F22" w:rsidDel="00ED7123">
          <w:tab/>
          <w:delText>1,450,000/5,000,000 = $.29 (rate per mile)</w:delText>
        </w:r>
      </w:del>
    </w:p>
    <w:p w14:paraId="1D0A0050" w14:textId="77777777" w:rsidR="002D775D" w:rsidRPr="00E87F22" w:rsidDel="00ED7123" w:rsidRDefault="002D775D" w:rsidP="001065E8">
      <w:pPr>
        <w:pStyle w:val="outlinetxt6"/>
        <w:suppressAutoHyphens/>
        <w:rPr>
          <w:del w:id="33806" w:author="Author"/>
        </w:rPr>
      </w:pPr>
      <w:del w:id="33807" w:author="Author">
        <w:r w:rsidRPr="00E87F22" w:rsidDel="00ED7123">
          <w:tab/>
        </w:r>
        <w:r w:rsidRPr="00E87F22" w:rsidDel="00ED7123">
          <w:rPr>
            <w:b/>
          </w:rPr>
          <w:delText>(f)</w:delText>
        </w:r>
        <w:r w:rsidRPr="00E87F22" w:rsidDel="00ED7123">
          <w:rPr>
            <w:b/>
          </w:rPr>
          <w:tab/>
        </w:r>
        <w:r w:rsidRPr="00E87F22" w:rsidDel="00ED7123">
          <w:delText>Total audited mileage: 6,500,000</w:delText>
        </w:r>
      </w:del>
    </w:p>
    <w:p w14:paraId="23BAB855" w14:textId="77777777" w:rsidR="002D775D" w:rsidRPr="00E87F22" w:rsidDel="00ED7123" w:rsidRDefault="002D775D" w:rsidP="001065E8">
      <w:pPr>
        <w:pStyle w:val="outlinetxt6"/>
        <w:suppressAutoHyphens/>
        <w:rPr>
          <w:del w:id="33808" w:author="Author"/>
        </w:rPr>
      </w:pPr>
      <w:del w:id="33809" w:author="Author">
        <w:r w:rsidRPr="00E87F22" w:rsidDel="00ED7123">
          <w:tab/>
        </w:r>
        <w:r w:rsidRPr="00E87F22" w:rsidDel="00ED7123">
          <w:rPr>
            <w:b/>
          </w:rPr>
          <w:delText>(g)</w:delText>
        </w:r>
        <w:r w:rsidRPr="00E87F22" w:rsidDel="00ED7123">
          <w:tab/>
          <w:delText>$.29 x 6,500,000 = $1,885,000 (earned premium)</w:delText>
        </w:r>
      </w:del>
    </w:p>
    <w:p w14:paraId="4D3E625B" w14:textId="77777777" w:rsidR="002D775D" w:rsidRPr="00E87F22" w:rsidDel="00ED7123" w:rsidRDefault="002D775D" w:rsidP="001065E8">
      <w:pPr>
        <w:pStyle w:val="outlinehd4"/>
        <w:suppressAutoHyphens/>
        <w:rPr>
          <w:del w:id="33810" w:author="Author"/>
        </w:rPr>
      </w:pPr>
      <w:del w:id="33811" w:author="Author">
        <w:r w:rsidRPr="00E87F22" w:rsidDel="00ED7123">
          <w:tab/>
          <w:delText>d.</w:delText>
        </w:r>
        <w:r w:rsidRPr="00E87F22" w:rsidDel="00ED7123">
          <w:tab/>
          <w:delText>Medical Payments</w:delText>
        </w:r>
      </w:del>
    </w:p>
    <w:p w14:paraId="6D500FDA" w14:textId="77777777" w:rsidR="002D775D" w:rsidRPr="00E87F22" w:rsidDel="00ED7123" w:rsidRDefault="002D775D" w:rsidP="001065E8">
      <w:pPr>
        <w:pStyle w:val="blocktext5"/>
        <w:suppressAutoHyphens/>
        <w:rPr>
          <w:del w:id="33812" w:author="Author"/>
        </w:rPr>
      </w:pPr>
      <w:del w:id="33813" w:author="Author">
        <w:r w:rsidRPr="00E87F22" w:rsidDel="00ED7123">
          <w:delText>If the policy provides medical payments, compute the premium by multiplying the $100,000 limit liability premium and minimum premium by the following factors:</w:delText>
        </w:r>
      </w:del>
    </w:p>
    <w:p w14:paraId="337D1362" w14:textId="77777777" w:rsidR="002D775D" w:rsidRPr="00E87F22" w:rsidDel="00ED7123" w:rsidRDefault="002D775D" w:rsidP="001065E8">
      <w:pPr>
        <w:pStyle w:val="space4"/>
        <w:suppressAutoHyphens/>
        <w:rPr>
          <w:del w:id="3381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200"/>
        <w:gridCol w:w="900"/>
        <w:gridCol w:w="900"/>
        <w:gridCol w:w="900"/>
        <w:gridCol w:w="900"/>
      </w:tblGrid>
      <w:tr w:rsidR="002D775D" w:rsidRPr="00E87F22" w:rsidDel="00ED7123" w14:paraId="21E12A48" w14:textId="77777777" w:rsidTr="00B94200">
        <w:trPr>
          <w:cantSplit/>
          <w:del w:id="33815" w:author="Author"/>
        </w:trPr>
        <w:tc>
          <w:tcPr>
            <w:tcW w:w="200" w:type="dxa"/>
            <w:tcBorders>
              <w:top w:val="nil"/>
              <w:left w:val="nil"/>
              <w:bottom w:val="nil"/>
              <w:right w:val="nil"/>
            </w:tcBorders>
          </w:tcPr>
          <w:p w14:paraId="605D73BC" w14:textId="77777777" w:rsidR="002D775D" w:rsidRPr="00E87F22" w:rsidDel="00ED7123" w:rsidRDefault="002D775D" w:rsidP="00B94200">
            <w:pPr>
              <w:pStyle w:val="tablehead"/>
              <w:suppressAutoHyphens/>
              <w:rPr>
                <w:del w:id="33816" w:author="Author"/>
              </w:rPr>
            </w:pPr>
          </w:p>
        </w:tc>
        <w:tc>
          <w:tcPr>
            <w:tcW w:w="1200" w:type="dxa"/>
            <w:tcBorders>
              <w:top w:val="single" w:sz="6" w:space="0" w:color="auto"/>
              <w:left w:val="single" w:sz="6" w:space="0" w:color="auto"/>
              <w:bottom w:val="nil"/>
              <w:right w:val="nil"/>
            </w:tcBorders>
          </w:tcPr>
          <w:p w14:paraId="7C2DEB07" w14:textId="77777777" w:rsidR="002D775D" w:rsidRPr="00E87F22" w:rsidDel="00ED7123" w:rsidRDefault="002D775D" w:rsidP="00B94200">
            <w:pPr>
              <w:pStyle w:val="tablehead"/>
              <w:suppressAutoHyphens/>
              <w:rPr>
                <w:del w:id="33817" w:author="Author"/>
              </w:rPr>
            </w:pPr>
            <w:del w:id="33818" w:author="Author">
              <w:r w:rsidRPr="00E87F22" w:rsidDel="00ED7123">
                <w:delText>Limits</w:delText>
              </w:r>
            </w:del>
          </w:p>
        </w:tc>
        <w:tc>
          <w:tcPr>
            <w:tcW w:w="900" w:type="dxa"/>
            <w:tcBorders>
              <w:top w:val="single" w:sz="6" w:space="0" w:color="auto"/>
              <w:left w:val="nil"/>
              <w:bottom w:val="nil"/>
              <w:right w:val="nil"/>
            </w:tcBorders>
          </w:tcPr>
          <w:p w14:paraId="089E75CA" w14:textId="77777777" w:rsidR="002D775D" w:rsidRPr="00E87F22" w:rsidDel="00ED7123" w:rsidRDefault="002D775D" w:rsidP="00B94200">
            <w:pPr>
              <w:pStyle w:val="tablehead"/>
              <w:suppressAutoHyphens/>
              <w:rPr>
                <w:del w:id="33819" w:author="Author"/>
              </w:rPr>
            </w:pPr>
            <w:del w:id="33820" w:author="Author">
              <w:r w:rsidRPr="00E87F22" w:rsidDel="00ED7123">
                <w:delText>$500</w:delText>
              </w:r>
            </w:del>
          </w:p>
        </w:tc>
        <w:tc>
          <w:tcPr>
            <w:tcW w:w="900" w:type="dxa"/>
            <w:tcBorders>
              <w:top w:val="single" w:sz="6" w:space="0" w:color="auto"/>
              <w:left w:val="nil"/>
              <w:bottom w:val="nil"/>
              <w:right w:val="nil"/>
            </w:tcBorders>
          </w:tcPr>
          <w:p w14:paraId="42197ECE" w14:textId="77777777" w:rsidR="002D775D" w:rsidRPr="00E87F22" w:rsidDel="00ED7123" w:rsidRDefault="002D775D" w:rsidP="00B94200">
            <w:pPr>
              <w:pStyle w:val="tablehead"/>
              <w:suppressAutoHyphens/>
              <w:rPr>
                <w:del w:id="33821" w:author="Author"/>
              </w:rPr>
            </w:pPr>
            <w:del w:id="33822" w:author="Author">
              <w:r w:rsidRPr="00E87F22" w:rsidDel="00ED7123">
                <w:delText>$1000</w:delText>
              </w:r>
            </w:del>
          </w:p>
        </w:tc>
        <w:tc>
          <w:tcPr>
            <w:tcW w:w="900" w:type="dxa"/>
            <w:tcBorders>
              <w:top w:val="single" w:sz="6" w:space="0" w:color="auto"/>
              <w:left w:val="nil"/>
              <w:bottom w:val="nil"/>
              <w:right w:val="nil"/>
            </w:tcBorders>
          </w:tcPr>
          <w:p w14:paraId="6722760E" w14:textId="77777777" w:rsidR="002D775D" w:rsidRPr="00E87F22" w:rsidDel="00ED7123" w:rsidRDefault="002D775D" w:rsidP="00B94200">
            <w:pPr>
              <w:pStyle w:val="tablehead"/>
              <w:suppressAutoHyphens/>
              <w:rPr>
                <w:del w:id="33823" w:author="Author"/>
              </w:rPr>
            </w:pPr>
            <w:del w:id="33824" w:author="Author">
              <w:r w:rsidRPr="00E87F22" w:rsidDel="00ED7123">
                <w:delText>$2000</w:delText>
              </w:r>
            </w:del>
          </w:p>
        </w:tc>
        <w:tc>
          <w:tcPr>
            <w:tcW w:w="900" w:type="dxa"/>
            <w:tcBorders>
              <w:top w:val="single" w:sz="6" w:space="0" w:color="auto"/>
              <w:left w:val="nil"/>
              <w:bottom w:val="nil"/>
              <w:right w:val="single" w:sz="6" w:space="0" w:color="auto"/>
            </w:tcBorders>
          </w:tcPr>
          <w:p w14:paraId="3017F365" w14:textId="77777777" w:rsidR="002D775D" w:rsidRPr="00E87F22" w:rsidDel="00ED7123" w:rsidRDefault="002D775D" w:rsidP="00B94200">
            <w:pPr>
              <w:pStyle w:val="tablehead"/>
              <w:suppressAutoHyphens/>
              <w:rPr>
                <w:del w:id="33825" w:author="Author"/>
              </w:rPr>
            </w:pPr>
            <w:del w:id="33826" w:author="Author">
              <w:r w:rsidRPr="00E87F22" w:rsidDel="00ED7123">
                <w:delText>$5000</w:delText>
              </w:r>
            </w:del>
          </w:p>
        </w:tc>
      </w:tr>
      <w:tr w:rsidR="002D775D" w:rsidRPr="00E87F22" w:rsidDel="00ED7123" w14:paraId="619F0C79" w14:textId="77777777" w:rsidTr="00B94200">
        <w:trPr>
          <w:cantSplit/>
          <w:del w:id="33827" w:author="Author"/>
        </w:trPr>
        <w:tc>
          <w:tcPr>
            <w:tcW w:w="200" w:type="dxa"/>
            <w:tcBorders>
              <w:top w:val="nil"/>
              <w:left w:val="nil"/>
              <w:bottom w:val="nil"/>
              <w:right w:val="nil"/>
            </w:tcBorders>
          </w:tcPr>
          <w:p w14:paraId="561FD5A9" w14:textId="77777777" w:rsidR="002D775D" w:rsidRPr="00E87F22" w:rsidDel="00ED7123" w:rsidRDefault="002D775D" w:rsidP="00B94200">
            <w:pPr>
              <w:pStyle w:val="tabletext11"/>
              <w:tabs>
                <w:tab w:val="decimal" w:pos="240"/>
              </w:tabs>
              <w:suppressAutoHyphens/>
              <w:jc w:val="center"/>
              <w:rPr>
                <w:del w:id="33828" w:author="Author"/>
              </w:rPr>
            </w:pPr>
          </w:p>
        </w:tc>
        <w:tc>
          <w:tcPr>
            <w:tcW w:w="1200" w:type="dxa"/>
            <w:tcBorders>
              <w:top w:val="single" w:sz="6" w:space="0" w:color="auto"/>
              <w:left w:val="single" w:sz="6" w:space="0" w:color="auto"/>
              <w:bottom w:val="single" w:sz="6" w:space="0" w:color="auto"/>
              <w:right w:val="nil"/>
            </w:tcBorders>
          </w:tcPr>
          <w:p w14:paraId="1E549581" w14:textId="77777777" w:rsidR="002D775D" w:rsidRPr="00E87F22" w:rsidDel="00ED7123" w:rsidRDefault="002D775D" w:rsidP="00B94200">
            <w:pPr>
              <w:pStyle w:val="tabletext11"/>
              <w:suppressAutoHyphens/>
              <w:rPr>
                <w:del w:id="33829" w:author="Author"/>
              </w:rPr>
            </w:pPr>
          </w:p>
        </w:tc>
        <w:tc>
          <w:tcPr>
            <w:tcW w:w="900" w:type="dxa"/>
            <w:tcBorders>
              <w:top w:val="single" w:sz="6" w:space="0" w:color="auto"/>
              <w:left w:val="nil"/>
              <w:bottom w:val="single" w:sz="6" w:space="0" w:color="auto"/>
              <w:right w:val="nil"/>
            </w:tcBorders>
          </w:tcPr>
          <w:p w14:paraId="2DF838ED" w14:textId="77777777" w:rsidR="002D775D" w:rsidRPr="00E87F22" w:rsidDel="00ED7123" w:rsidRDefault="002D775D" w:rsidP="00B94200">
            <w:pPr>
              <w:pStyle w:val="tabletext11"/>
              <w:tabs>
                <w:tab w:val="decimal" w:pos="240"/>
              </w:tabs>
              <w:suppressAutoHyphens/>
              <w:rPr>
                <w:del w:id="33830" w:author="Author"/>
              </w:rPr>
            </w:pPr>
            <w:del w:id="33831" w:author="Author">
              <w:r w:rsidRPr="00E87F22" w:rsidDel="00ED7123">
                <w:delText>.037</w:delText>
              </w:r>
            </w:del>
          </w:p>
        </w:tc>
        <w:tc>
          <w:tcPr>
            <w:tcW w:w="900" w:type="dxa"/>
            <w:tcBorders>
              <w:top w:val="single" w:sz="6" w:space="0" w:color="auto"/>
              <w:left w:val="nil"/>
              <w:bottom w:val="single" w:sz="6" w:space="0" w:color="auto"/>
              <w:right w:val="nil"/>
            </w:tcBorders>
          </w:tcPr>
          <w:p w14:paraId="26ACA561" w14:textId="77777777" w:rsidR="002D775D" w:rsidRPr="00E87F22" w:rsidDel="00ED7123" w:rsidRDefault="002D775D" w:rsidP="00B94200">
            <w:pPr>
              <w:pStyle w:val="tabletext11"/>
              <w:tabs>
                <w:tab w:val="decimal" w:pos="240"/>
              </w:tabs>
              <w:suppressAutoHyphens/>
              <w:rPr>
                <w:del w:id="33832" w:author="Author"/>
              </w:rPr>
            </w:pPr>
            <w:del w:id="33833" w:author="Author">
              <w:r w:rsidRPr="00E87F22" w:rsidDel="00ED7123">
                <w:delText>.044</w:delText>
              </w:r>
            </w:del>
          </w:p>
        </w:tc>
        <w:tc>
          <w:tcPr>
            <w:tcW w:w="900" w:type="dxa"/>
            <w:tcBorders>
              <w:top w:val="single" w:sz="6" w:space="0" w:color="auto"/>
              <w:left w:val="nil"/>
              <w:bottom w:val="single" w:sz="6" w:space="0" w:color="auto"/>
              <w:right w:val="nil"/>
            </w:tcBorders>
          </w:tcPr>
          <w:p w14:paraId="48514671" w14:textId="77777777" w:rsidR="002D775D" w:rsidRPr="00E87F22" w:rsidDel="00ED7123" w:rsidRDefault="002D775D" w:rsidP="00B94200">
            <w:pPr>
              <w:pStyle w:val="tabletext11"/>
              <w:tabs>
                <w:tab w:val="decimal" w:pos="240"/>
              </w:tabs>
              <w:suppressAutoHyphens/>
              <w:rPr>
                <w:del w:id="33834" w:author="Author"/>
              </w:rPr>
            </w:pPr>
            <w:del w:id="33835" w:author="Author">
              <w:r w:rsidRPr="00E87F22" w:rsidDel="00ED7123">
                <w:delText>.050</w:delText>
              </w:r>
            </w:del>
          </w:p>
        </w:tc>
        <w:tc>
          <w:tcPr>
            <w:tcW w:w="900" w:type="dxa"/>
            <w:tcBorders>
              <w:top w:val="single" w:sz="6" w:space="0" w:color="auto"/>
              <w:left w:val="nil"/>
              <w:bottom w:val="single" w:sz="6" w:space="0" w:color="auto"/>
              <w:right w:val="single" w:sz="6" w:space="0" w:color="auto"/>
            </w:tcBorders>
          </w:tcPr>
          <w:p w14:paraId="71082C79" w14:textId="77777777" w:rsidR="002D775D" w:rsidRPr="00E87F22" w:rsidDel="00ED7123" w:rsidRDefault="002D775D" w:rsidP="00B94200">
            <w:pPr>
              <w:pStyle w:val="tabletext11"/>
              <w:tabs>
                <w:tab w:val="decimal" w:pos="240"/>
              </w:tabs>
              <w:suppressAutoHyphens/>
              <w:rPr>
                <w:del w:id="33836" w:author="Author"/>
              </w:rPr>
            </w:pPr>
            <w:del w:id="33837" w:author="Author">
              <w:r w:rsidRPr="00E87F22" w:rsidDel="00ED7123">
                <w:delText>.059</w:delText>
              </w:r>
            </w:del>
          </w:p>
        </w:tc>
      </w:tr>
    </w:tbl>
    <w:p w14:paraId="2DAE7B2A" w14:textId="77777777" w:rsidR="002D775D" w:rsidDel="00ED7123" w:rsidRDefault="002D775D" w:rsidP="001065E8">
      <w:pPr>
        <w:pStyle w:val="tablecaption"/>
        <w:suppressAutoHyphens/>
        <w:rPr>
          <w:del w:id="33838" w:author="Author"/>
        </w:rPr>
      </w:pPr>
      <w:del w:id="33839" w:author="Author">
        <w:r w:rsidRPr="00E87F22" w:rsidDel="00ED7123">
          <w:lastRenderedPageBreak/>
          <w:delText>Table 24.C.3.d. Medical Payments Coverage Factors</w:delText>
        </w:r>
      </w:del>
    </w:p>
    <w:p w14:paraId="19B7C1BE" w14:textId="77777777" w:rsidR="002D775D" w:rsidDel="00ED7123" w:rsidRDefault="002D775D" w:rsidP="001065E8">
      <w:pPr>
        <w:pStyle w:val="isonormal"/>
        <w:jc w:val="left"/>
        <w:rPr>
          <w:del w:id="33840" w:author="Author"/>
        </w:rPr>
      </w:pPr>
    </w:p>
    <w:p w14:paraId="39905470" w14:textId="77777777" w:rsidR="002D775D" w:rsidDel="00ED7123" w:rsidRDefault="002D775D" w:rsidP="001065E8">
      <w:pPr>
        <w:pStyle w:val="isonormal"/>
        <w:rPr>
          <w:del w:id="33841" w:author="Author"/>
        </w:rPr>
        <w:sectPr w:rsidR="002D775D" w:rsidDel="00ED7123" w:rsidSect="001065E8">
          <w:pgSz w:w="12240" w:h="15840"/>
          <w:pgMar w:top="1735" w:right="960" w:bottom="1560" w:left="1200" w:header="575" w:footer="480" w:gutter="0"/>
          <w:cols w:space="480"/>
          <w:noEndnote/>
          <w:docGrid w:linePitch="326"/>
        </w:sectPr>
      </w:pPr>
    </w:p>
    <w:p w14:paraId="7104324A" w14:textId="77777777" w:rsidR="002D775D" w:rsidRPr="00101A80" w:rsidDel="00ED7123" w:rsidRDefault="002D775D" w:rsidP="001065E8">
      <w:pPr>
        <w:pStyle w:val="boxrule"/>
        <w:rPr>
          <w:del w:id="33842" w:author="Author"/>
        </w:rPr>
      </w:pPr>
      <w:del w:id="33843" w:author="Author">
        <w:r w:rsidRPr="00101A80" w:rsidDel="00ED7123">
          <w:lastRenderedPageBreak/>
          <w:delText>25.  PREMIUM DEVELOPMENT – ZONE-RATED AUTOS</w:delText>
        </w:r>
      </w:del>
    </w:p>
    <w:p w14:paraId="490A2669" w14:textId="77777777" w:rsidR="002D775D" w:rsidRPr="00101A80" w:rsidDel="00ED7123" w:rsidRDefault="002D775D" w:rsidP="001065E8">
      <w:pPr>
        <w:pStyle w:val="blocktext1"/>
        <w:suppressAutoHyphens/>
        <w:rPr>
          <w:del w:id="33844" w:author="Author"/>
        </w:rPr>
      </w:pPr>
      <w:del w:id="33845" w:author="Author">
        <w:r w:rsidRPr="00101A80" w:rsidDel="00ED7123">
          <w:delText xml:space="preserve">Paragraph </w:delText>
        </w:r>
        <w:r w:rsidRPr="00101A80" w:rsidDel="00ED7123">
          <w:rPr>
            <w:b/>
          </w:rPr>
          <w:delText>C.2.b.</w:delText>
        </w:r>
        <w:r w:rsidRPr="00101A80" w:rsidDel="00ED7123">
          <w:delText xml:space="preserve"> is replaced by the following:</w:delText>
        </w:r>
      </w:del>
    </w:p>
    <w:p w14:paraId="257068C8" w14:textId="77777777" w:rsidR="002D775D" w:rsidRPr="00101A80" w:rsidDel="00ED7123" w:rsidRDefault="002D775D" w:rsidP="001065E8">
      <w:pPr>
        <w:pStyle w:val="outlinehd2"/>
        <w:suppressAutoHyphens/>
        <w:rPr>
          <w:del w:id="33846" w:author="Author"/>
        </w:rPr>
      </w:pPr>
      <w:del w:id="33847" w:author="Author">
        <w:r w:rsidRPr="00101A80" w:rsidDel="00ED7123">
          <w:tab/>
          <w:delText>C.</w:delText>
        </w:r>
        <w:r w:rsidRPr="00101A80" w:rsidDel="00ED7123">
          <w:tab/>
          <w:delText>Premium Development</w:delText>
        </w:r>
      </w:del>
    </w:p>
    <w:p w14:paraId="647083F1" w14:textId="77777777" w:rsidR="002D775D" w:rsidRPr="00101A80" w:rsidDel="00ED7123" w:rsidRDefault="002D775D" w:rsidP="001065E8">
      <w:pPr>
        <w:pStyle w:val="outlinehd3"/>
        <w:suppressAutoHyphens/>
        <w:rPr>
          <w:del w:id="33848" w:author="Author"/>
        </w:rPr>
      </w:pPr>
      <w:del w:id="33849" w:author="Author">
        <w:r w:rsidRPr="00101A80" w:rsidDel="00ED7123">
          <w:tab/>
          <w:delText>2.</w:delText>
        </w:r>
        <w:r w:rsidRPr="00101A80" w:rsidDel="00ED7123">
          <w:tab/>
          <w:delText>Liability And Basic No-fault Coverages</w:delText>
        </w:r>
      </w:del>
    </w:p>
    <w:p w14:paraId="4B8292BC" w14:textId="77777777" w:rsidR="002D775D" w:rsidRPr="00101A80" w:rsidDel="00ED7123" w:rsidRDefault="002D775D" w:rsidP="001065E8">
      <w:pPr>
        <w:pStyle w:val="outlinetxt4"/>
        <w:suppressAutoHyphens/>
        <w:rPr>
          <w:del w:id="33850" w:author="Author"/>
        </w:rPr>
      </w:pPr>
      <w:del w:id="33851" w:author="Author">
        <w:r w:rsidRPr="00101A80" w:rsidDel="00ED7123">
          <w:rPr>
            <w:b/>
          </w:rPr>
          <w:tab/>
          <w:delText>b.</w:delText>
        </w:r>
        <w:r w:rsidRPr="00101A80" w:rsidDel="00ED7123">
          <w:rPr>
            <w:b/>
          </w:rPr>
          <w:tab/>
        </w:r>
        <w:r w:rsidRPr="00101A80" w:rsidDel="00ED7123">
          <w:delText>For fleets, multiply the result by the following factor:</w:delText>
        </w:r>
      </w:del>
    </w:p>
    <w:p w14:paraId="6B441C7F" w14:textId="77777777" w:rsidR="002D775D" w:rsidRPr="00101A80" w:rsidDel="00ED7123" w:rsidRDefault="002D775D" w:rsidP="001065E8">
      <w:pPr>
        <w:pStyle w:val="space4"/>
        <w:suppressAutoHyphens/>
        <w:rPr>
          <w:del w:id="3385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2D775D" w:rsidRPr="00101A80" w:rsidDel="00ED7123" w14:paraId="2C28759D" w14:textId="77777777" w:rsidTr="00B94200">
        <w:trPr>
          <w:cantSplit/>
          <w:trHeight w:val="190"/>
          <w:del w:id="33853" w:author="Author"/>
        </w:trPr>
        <w:tc>
          <w:tcPr>
            <w:tcW w:w="200" w:type="dxa"/>
            <w:tcBorders>
              <w:top w:val="nil"/>
              <w:left w:val="nil"/>
              <w:bottom w:val="nil"/>
              <w:right w:val="nil"/>
            </w:tcBorders>
          </w:tcPr>
          <w:p w14:paraId="2F062B0D" w14:textId="77777777" w:rsidR="002D775D" w:rsidRPr="00101A80" w:rsidDel="00ED7123" w:rsidRDefault="002D775D" w:rsidP="00B94200">
            <w:pPr>
              <w:pStyle w:val="tablehead"/>
              <w:suppressAutoHyphens/>
              <w:rPr>
                <w:del w:id="33854" w:author="Author"/>
              </w:rPr>
            </w:pPr>
          </w:p>
        </w:tc>
        <w:tc>
          <w:tcPr>
            <w:tcW w:w="4800" w:type="dxa"/>
            <w:tcBorders>
              <w:top w:val="single" w:sz="6" w:space="0" w:color="auto"/>
              <w:left w:val="single" w:sz="6" w:space="0" w:color="auto"/>
              <w:bottom w:val="single" w:sz="6" w:space="0" w:color="auto"/>
              <w:right w:val="single" w:sz="6" w:space="0" w:color="auto"/>
            </w:tcBorders>
          </w:tcPr>
          <w:p w14:paraId="1AAE4F64" w14:textId="77777777" w:rsidR="002D775D" w:rsidRPr="00101A80" w:rsidDel="00ED7123" w:rsidRDefault="002D775D" w:rsidP="00B94200">
            <w:pPr>
              <w:pStyle w:val="tablehead"/>
              <w:suppressAutoHyphens/>
              <w:rPr>
                <w:del w:id="33855" w:author="Author"/>
              </w:rPr>
            </w:pPr>
            <w:del w:id="33856" w:author="Author">
              <w:r w:rsidRPr="00101A80" w:rsidDel="00ED7123">
                <w:delText>Factor</w:delText>
              </w:r>
            </w:del>
          </w:p>
        </w:tc>
      </w:tr>
      <w:tr w:rsidR="002D775D" w:rsidRPr="00101A80" w:rsidDel="00ED7123" w14:paraId="13C4BC85" w14:textId="77777777" w:rsidTr="00B94200">
        <w:trPr>
          <w:cantSplit/>
          <w:trHeight w:val="190"/>
          <w:del w:id="33857" w:author="Author"/>
        </w:trPr>
        <w:tc>
          <w:tcPr>
            <w:tcW w:w="200" w:type="dxa"/>
            <w:tcBorders>
              <w:top w:val="nil"/>
              <w:left w:val="nil"/>
              <w:bottom w:val="nil"/>
              <w:right w:val="nil"/>
            </w:tcBorders>
          </w:tcPr>
          <w:p w14:paraId="2734CA0C" w14:textId="77777777" w:rsidR="002D775D" w:rsidRPr="00101A80" w:rsidDel="00ED7123" w:rsidRDefault="002D775D" w:rsidP="00B94200">
            <w:pPr>
              <w:pStyle w:val="tabletext11"/>
              <w:suppressAutoHyphens/>
              <w:jc w:val="center"/>
              <w:rPr>
                <w:del w:id="33858" w:author="Author"/>
              </w:rPr>
            </w:pPr>
          </w:p>
        </w:tc>
        <w:tc>
          <w:tcPr>
            <w:tcW w:w="4800" w:type="dxa"/>
            <w:tcBorders>
              <w:top w:val="single" w:sz="6" w:space="0" w:color="auto"/>
              <w:left w:val="single" w:sz="6" w:space="0" w:color="auto"/>
              <w:bottom w:val="single" w:sz="6" w:space="0" w:color="auto"/>
              <w:right w:val="single" w:sz="6" w:space="0" w:color="auto"/>
            </w:tcBorders>
          </w:tcPr>
          <w:p w14:paraId="2F38092C" w14:textId="77777777" w:rsidR="002D775D" w:rsidRPr="00101A80" w:rsidDel="00ED7123" w:rsidRDefault="002D775D" w:rsidP="00B94200">
            <w:pPr>
              <w:pStyle w:val="tabletext11"/>
              <w:tabs>
                <w:tab w:val="decimal" w:pos="2200"/>
              </w:tabs>
              <w:suppressAutoHyphens/>
              <w:rPr>
                <w:del w:id="33859" w:author="Author"/>
              </w:rPr>
            </w:pPr>
            <w:del w:id="33860" w:author="Author">
              <w:r w:rsidRPr="00101A80" w:rsidDel="00ED7123">
                <w:delText>.74</w:delText>
              </w:r>
            </w:del>
          </w:p>
        </w:tc>
      </w:tr>
    </w:tbl>
    <w:p w14:paraId="7D81047E" w14:textId="77777777" w:rsidR="002D775D" w:rsidRPr="00101A80" w:rsidDel="00ED7123" w:rsidRDefault="002D775D" w:rsidP="001065E8">
      <w:pPr>
        <w:pStyle w:val="tablecaption"/>
        <w:suppressAutoHyphens/>
        <w:rPr>
          <w:del w:id="33861" w:author="Author"/>
        </w:rPr>
      </w:pPr>
      <w:del w:id="33862" w:author="Author">
        <w:r w:rsidRPr="00101A80" w:rsidDel="00ED7123">
          <w:delText>Table 25.C.2.b. Liability And Basic No-fault Coverages Factor</w:delText>
        </w:r>
      </w:del>
    </w:p>
    <w:p w14:paraId="59964F3B" w14:textId="77777777" w:rsidR="002D775D" w:rsidRPr="00101A80" w:rsidDel="00ED7123" w:rsidRDefault="002D775D" w:rsidP="001065E8">
      <w:pPr>
        <w:pStyle w:val="isonormal"/>
        <w:suppressAutoHyphens/>
        <w:rPr>
          <w:del w:id="33863" w:author="Author"/>
        </w:rPr>
      </w:pPr>
    </w:p>
    <w:p w14:paraId="766A7534" w14:textId="77777777" w:rsidR="002D775D" w:rsidRPr="00101A80" w:rsidDel="00ED7123" w:rsidRDefault="002D775D" w:rsidP="001065E8">
      <w:pPr>
        <w:pStyle w:val="blocktext1"/>
        <w:suppressAutoHyphens/>
        <w:rPr>
          <w:del w:id="33864" w:author="Author"/>
        </w:rPr>
      </w:pPr>
      <w:del w:id="33865" w:author="Author">
        <w:r w:rsidRPr="00101A80" w:rsidDel="00ED7123">
          <w:delText xml:space="preserve">Paragraph </w:delText>
        </w:r>
        <w:r w:rsidRPr="00101A80" w:rsidDel="00ED7123">
          <w:rPr>
            <w:b/>
          </w:rPr>
          <w:delText>C.3.b.</w:delText>
        </w:r>
        <w:r w:rsidRPr="00101A80" w:rsidDel="00ED7123">
          <w:delText xml:space="preserve"> is replaced by the following:</w:delText>
        </w:r>
      </w:del>
    </w:p>
    <w:p w14:paraId="6D1F45DF" w14:textId="77777777" w:rsidR="002D775D" w:rsidRPr="00101A80" w:rsidDel="00ED7123" w:rsidRDefault="002D775D" w:rsidP="001065E8">
      <w:pPr>
        <w:pStyle w:val="outlinehd3"/>
        <w:suppressAutoHyphens/>
        <w:rPr>
          <w:del w:id="33866" w:author="Author"/>
        </w:rPr>
      </w:pPr>
      <w:del w:id="33867" w:author="Author">
        <w:r w:rsidRPr="00101A80" w:rsidDel="00ED7123">
          <w:tab/>
          <w:delText>3.</w:delText>
        </w:r>
        <w:r w:rsidRPr="00101A80" w:rsidDel="00ED7123">
          <w:tab/>
          <w:delText>Physical Damage Coverages</w:delText>
        </w:r>
      </w:del>
    </w:p>
    <w:p w14:paraId="63C8711F" w14:textId="77777777" w:rsidR="002D775D" w:rsidRPr="00101A80" w:rsidDel="00ED7123" w:rsidRDefault="002D775D" w:rsidP="001065E8">
      <w:pPr>
        <w:pStyle w:val="outlinetxt4"/>
        <w:suppressAutoHyphens/>
        <w:rPr>
          <w:del w:id="33868" w:author="Author"/>
        </w:rPr>
      </w:pPr>
      <w:del w:id="33869" w:author="Author">
        <w:r w:rsidRPr="00101A80" w:rsidDel="00ED7123">
          <w:rPr>
            <w:b/>
          </w:rPr>
          <w:tab/>
          <w:delText>b.</w:delText>
        </w:r>
        <w:r w:rsidRPr="00101A80" w:rsidDel="00ED7123">
          <w:rPr>
            <w:b/>
          </w:rPr>
          <w:tab/>
        </w:r>
        <w:r w:rsidRPr="00101A80" w:rsidDel="00ED7123">
          <w:delText>For fleets, multiply the base premium by the appropriate factor found in the following table:</w:delText>
        </w:r>
      </w:del>
    </w:p>
    <w:p w14:paraId="1BA8AEDF" w14:textId="77777777" w:rsidR="002D775D" w:rsidRPr="00101A80" w:rsidDel="00ED7123" w:rsidRDefault="002D775D" w:rsidP="001065E8">
      <w:pPr>
        <w:pStyle w:val="space4"/>
        <w:suppressAutoHyphens/>
        <w:rPr>
          <w:del w:id="3387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2D775D" w:rsidRPr="00101A80" w:rsidDel="00ED7123" w14:paraId="09138124" w14:textId="77777777" w:rsidTr="00B94200">
        <w:trPr>
          <w:trHeight w:val="190"/>
          <w:del w:id="33871" w:author="Author"/>
        </w:trPr>
        <w:tc>
          <w:tcPr>
            <w:tcW w:w="200" w:type="dxa"/>
            <w:tcBorders>
              <w:top w:val="nil"/>
              <w:left w:val="nil"/>
              <w:bottom w:val="nil"/>
              <w:right w:val="nil"/>
            </w:tcBorders>
          </w:tcPr>
          <w:p w14:paraId="3149571C" w14:textId="77777777" w:rsidR="002D775D" w:rsidRPr="00101A80" w:rsidDel="00ED7123" w:rsidRDefault="002D775D" w:rsidP="00B94200">
            <w:pPr>
              <w:pStyle w:val="tablehead"/>
              <w:suppressAutoHyphens/>
              <w:rPr>
                <w:del w:id="33872" w:author="Author"/>
              </w:rPr>
            </w:pPr>
          </w:p>
        </w:tc>
        <w:tc>
          <w:tcPr>
            <w:tcW w:w="2400" w:type="dxa"/>
            <w:tcBorders>
              <w:top w:val="single" w:sz="6" w:space="0" w:color="auto"/>
              <w:left w:val="single" w:sz="6" w:space="0" w:color="auto"/>
              <w:bottom w:val="nil"/>
              <w:right w:val="single" w:sz="6" w:space="0" w:color="auto"/>
            </w:tcBorders>
          </w:tcPr>
          <w:p w14:paraId="659FAC8E" w14:textId="77777777" w:rsidR="002D775D" w:rsidRPr="00101A80" w:rsidDel="00ED7123" w:rsidRDefault="002D775D" w:rsidP="00B94200">
            <w:pPr>
              <w:pStyle w:val="tablehead"/>
              <w:suppressAutoHyphens/>
              <w:rPr>
                <w:del w:id="33873" w:author="Author"/>
              </w:rPr>
            </w:pPr>
            <w:del w:id="33874" w:author="Author">
              <w:r w:rsidRPr="00101A80" w:rsidDel="00ED7123">
                <w:delText>Other Than Collision</w:delText>
              </w:r>
            </w:del>
          </w:p>
        </w:tc>
        <w:tc>
          <w:tcPr>
            <w:tcW w:w="2400" w:type="dxa"/>
            <w:tcBorders>
              <w:top w:val="single" w:sz="6" w:space="0" w:color="auto"/>
              <w:left w:val="single" w:sz="6" w:space="0" w:color="auto"/>
              <w:bottom w:val="nil"/>
              <w:right w:val="single" w:sz="6" w:space="0" w:color="auto"/>
            </w:tcBorders>
          </w:tcPr>
          <w:p w14:paraId="39ABA631" w14:textId="77777777" w:rsidR="002D775D" w:rsidRPr="00101A80" w:rsidDel="00ED7123" w:rsidRDefault="002D775D" w:rsidP="00B94200">
            <w:pPr>
              <w:pStyle w:val="tablehead"/>
              <w:suppressAutoHyphens/>
              <w:rPr>
                <w:del w:id="33875" w:author="Author"/>
              </w:rPr>
            </w:pPr>
            <w:del w:id="33876" w:author="Author">
              <w:r w:rsidRPr="00101A80" w:rsidDel="00ED7123">
                <w:delText>Collision</w:delText>
              </w:r>
            </w:del>
          </w:p>
        </w:tc>
      </w:tr>
      <w:tr w:rsidR="002D775D" w:rsidRPr="00101A80" w:rsidDel="00ED7123" w14:paraId="0CAB52F9" w14:textId="77777777" w:rsidTr="00B94200">
        <w:trPr>
          <w:trHeight w:val="190"/>
          <w:del w:id="33877" w:author="Author"/>
        </w:trPr>
        <w:tc>
          <w:tcPr>
            <w:tcW w:w="200" w:type="dxa"/>
            <w:tcBorders>
              <w:top w:val="nil"/>
              <w:left w:val="nil"/>
              <w:bottom w:val="nil"/>
              <w:right w:val="nil"/>
            </w:tcBorders>
          </w:tcPr>
          <w:p w14:paraId="4C4E05AA" w14:textId="77777777" w:rsidR="002D775D" w:rsidRPr="00101A80" w:rsidDel="00ED7123" w:rsidRDefault="002D775D" w:rsidP="00B94200">
            <w:pPr>
              <w:pStyle w:val="tabletext11"/>
              <w:suppressAutoHyphens/>
              <w:rPr>
                <w:del w:id="33878" w:author="Author"/>
              </w:rPr>
            </w:pPr>
          </w:p>
        </w:tc>
        <w:tc>
          <w:tcPr>
            <w:tcW w:w="2400" w:type="dxa"/>
            <w:tcBorders>
              <w:top w:val="single" w:sz="6" w:space="0" w:color="auto"/>
              <w:left w:val="single" w:sz="6" w:space="0" w:color="auto"/>
              <w:bottom w:val="single" w:sz="6" w:space="0" w:color="auto"/>
              <w:right w:val="single" w:sz="6" w:space="0" w:color="auto"/>
            </w:tcBorders>
          </w:tcPr>
          <w:p w14:paraId="683C1E73" w14:textId="77777777" w:rsidR="002D775D" w:rsidRPr="00101A80" w:rsidDel="00ED7123" w:rsidRDefault="002D775D" w:rsidP="00B94200">
            <w:pPr>
              <w:pStyle w:val="tabletext11"/>
              <w:tabs>
                <w:tab w:val="decimal" w:pos="1160"/>
              </w:tabs>
              <w:suppressAutoHyphens/>
              <w:rPr>
                <w:del w:id="33879" w:author="Author"/>
              </w:rPr>
            </w:pPr>
            <w:del w:id="33880" w:author="Author">
              <w:r w:rsidRPr="00101A80" w:rsidDel="00ED7123">
                <w:delText>.59</w:delText>
              </w:r>
            </w:del>
          </w:p>
        </w:tc>
        <w:tc>
          <w:tcPr>
            <w:tcW w:w="2400" w:type="dxa"/>
            <w:tcBorders>
              <w:top w:val="single" w:sz="6" w:space="0" w:color="auto"/>
              <w:left w:val="single" w:sz="6" w:space="0" w:color="auto"/>
              <w:bottom w:val="single" w:sz="6" w:space="0" w:color="auto"/>
              <w:right w:val="single" w:sz="6" w:space="0" w:color="auto"/>
            </w:tcBorders>
          </w:tcPr>
          <w:p w14:paraId="65691DDB" w14:textId="77777777" w:rsidR="002D775D" w:rsidRPr="00101A80" w:rsidDel="00ED7123" w:rsidRDefault="002D775D" w:rsidP="00B94200">
            <w:pPr>
              <w:pStyle w:val="tabletext11"/>
              <w:tabs>
                <w:tab w:val="decimal" w:pos="1060"/>
              </w:tabs>
              <w:suppressAutoHyphens/>
              <w:rPr>
                <w:del w:id="33881" w:author="Author"/>
              </w:rPr>
            </w:pPr>
            <w:del w:id="33882" w:author="Author">
              <w:r w:rsidRPr="00101A80" w:rsidDel="00ED7123">
                <w:delText>.63</w:delText>
              </w:r>
            </w:del>
          </w:p>
        </w:tc>
      </w:tr>
    </w:tbl>
    <w:p w14:paraId="239AC9F7" w14:textId="77777777" w:rsidR="002D775D" w:rsidDel="00ED7123" w:rsidRDefault="002D775D" w:rsidP="001065E8">
      <w:pPr>
        <w:pStyle w:val="tablecaption"/>
        <w:suppressAutoHyphens/>
        <w:rPr>
          <w:del w:id="33883" w:author="Author"/>
        </w:rPr>
      </w:pPr>
      <w:del w:id="33884" w:author="Author">
        <w:r w:rsidRPr="00101A80" w:rsidDel="00ED7123">
          <w:delText>Table 25.C.3.b. Fleets Physical Damage Coverages Factors</w:delText>
        </w:r>
      </w:del>
    </w:p>
    <w:p w14:paraId="0442C25B" w14:textId="77777777" w:rsidR="002D775D" w:rsidDel="00ED7123" w:rsidRDefault="002D775D" w:rsidP="001065E8">
      <w:pPr>
        <w:pStyle w:val="isonormal"/>
        <w:jc w:val="left"/>
        <w:rPr>
          <w:del w:id="33885" w:author="Author"/>
        </w:rPr>
      </w:pPr>
    </w:p>
    <w:p w14:paraId="1026C453" w14:textId="77777777" w:rsidR="002D775D" w:rsidDel="00ED7123" w:rsidRDefault="002D775D" w:rsidP="001065E8">
      <w:pPr>
        <w:pStyle w:val="isonormal"/>
        <w:rPr>
          <w:del w:id="33886" w:author="Author"/>
        </w:rPr>
        <w:sectPr w:rsidR="002D775D" w:rsidDel="00ED7123" w:rsidSect="001065E8">
          <w:pgSz w:w="12240" w:h="15840"/>
          <w:pgMar w:top="1735" w:right="960" w:bottom="1560" w:left="1200" w:header="575" w:footer="480" w:gutter="0"/>
          <w:cols w:space="480"/>
          <w:noEndnote/>
          <w:docGrid w:linePitch="326"/>
        </w:sectPr>
      </w:pPr>
    </w:p>
    <w:p w14:paraId="3A465E86" w14:textId="77777777" w:rsidR="002D775D" w:rsidRPr="00EB691C" w:rsidDel="00ED7123" w:rsidRDefault="002D775D" w:rsidP="001065E8">
      <w:pPr>
        <w:pStyle w:val="boxrule"/>
        <w:rPr>
          <w:del w:id="33887" w:author="Author"/>
        </w:rPr>
      </w:pPr>
      <w:del w:id="33888" w:author="Author">
        <w:r w:rsidRPr="00EB691C" w:rsidDel="00ED7123">
          <w:lastRenderedPageBreak/>
          <w:delText>39.  PREMIUM DEVELOPMENT – OTHER THAN ZONE-RATED AUTOS</w:delText>
        </w:r>
      </w:del>
    </w:p>
    <w:p w14:paraId="38A50143" w14:textId="77777777" w:rsidR="002D775D" w:rsidRPr="00EB691C" w:rsidDel="00ED7123" w:rsidRDefault="002D775D" w:rsidP="001065E8">
      <w:pPr>
        <w:pStyle w:val="blocktext1"/>
        <w:suppressAutoHyphens/>
        <w:rPr>
          <w:del w:id="33889" w:author="Author"/>
        </w:rPr>
      </w:pPr>
      <w:del w:id="33890" w:author="Author">
        <w:r w:rsidRPr="00EB691C" w:rsidDel="00ED7123">
          <w:delText xml:space="preserve">Paragraphs </w:delText>
        </w:r>
        <w:r w:rsidRPr="00EB691C" w:rsidDel="00ED7123">
          <w:rPr>
            <w:b/>
            <w:color w:val="000000"/>
          </w:rPr>
          <w:delText>B.2.</w:delText>
        </w:r>
        <w:r w:rsidRPr="00EB691C" w:rsidDel="00ED7123">
          <w:rPr>
            <w:color w:val="000000"/>
          </w:rPr>
          <w:delText xml:space="preserve"> and </w:delText>
        </w:r>
        <w:r w:rsidRPr="00EB691C" w:rsidDel="00ED7123">
          <w:rPr>
            <w:b/>
            <w:color w:val="000000"/>
          </w:rPr>
          <w:delText>B.3.</w:delText>
        </w:r>
        <w:r w:rsidRPr="00EB691C" w:rsidDel="00ED7123">
          <w:rPr>
            <w:color w:val="000000"/>
          </w:rPr>
          <w:delText xml:space="preserve"> are</w:delText>
        </w:r>
        <w:r w:rsidRPr="00EB691C" w:rsidDel="00ED7123">
          <w:delText xml:space="preserve"> replaced by the following:</w:delText>
        </w:r>
      </w:del>
    </w:p>
    <w:p w14:paraId="2D2E453A" w14:textId="77777777" w:rsidR="002D775D" w:rsidRPr="00EB691C" w:rsidDel="00ED7123" w:rsidRDefault="002D775D" w:rsidP="001065E8">
      <w:pPr>
        <w:pStyle w:val="outlinehd2"/>
        <w:suppressAutoHyphens/>
        <w:rPr>
          <w:del w:id="33891" w:author="Author"/>
        </w:rPr>
      </w:pPr>
      <w:del w:id="33892" w:author="Author">
        <w:r w:rsidRPr="00EB691C" w:rsidDel="00ED7123">
          <w:tab/>
          <w:delText>B.</w:delText>
        </w:r>
        <w:r w:rsidRPr="00EB691C" w:rsidDel="00ED7123">
          <w:tab/>
          <w:delText>Determination Of Classification Rating Factor And Class Code</w:delText>
        </w:r>
      </w:del>
    </w:p>
    <w:p w14:paraId="63228C66" w14:textId="77777777" w:rsidR="002D775D" w:rsidRPr="00EB691C" w:rsidDel="00ED7123" w:rsidRDefault="002D775D" w:rsidP="001065E8">
      <w:pPr>
        <w:pStyle w:val="outlinetxt3"/>
        <w:suppressAutoHyphens/>
        <w:rPr>
          <w:del w:id="33893" w:author="Author"/>
        </w:rPr>
      </w:pPr>
      <w:del w:id="33894" w:author="Author">
        <w:r w:rsidRPr="00EB691C" w:rsidDel="00ED7123">
          <w:rPr>
            <w:b/>
          </w:rPr>
          <w:tab/>
          <w:delText>2.</w:delText>
        </w:r>
        <w:r w:rsidRPr="00EB691C" w:rsidDel="00ED7123">
          <w:rPr>
            <w:b/>
          </w:rPr>
          <w:tab/>
        </w:r>
        <w:r w:rsidRPr="00EB691C" w:rsidDel="00ED7123">
          <w:delText xml:space="preserve">Determine the primary classification code and rating factor from Rule </w:delText>
        </w:r>
        <w:r w:rsidRPr="00EB691C" w:rsidDel="00ED7123">
          <w:rPr>
            <w:b/>
          </w:rPr>
          <w:delText>40.</w:delText>
        </w:r>
        <w:r w:rsidRPr="00EB691C" w:rsidDel="00ED7123">
          <w:delText xml:space="preserve"> based on use class and radius class. For van pools and limousines, the rating factor is based on seating capacity.</w:delText>
        </w:r>
      </w:del>
    </w:p>
    <w:p w14:paraId="3F710616" w14:textId="77777777" w:rsidR="002D775D" w:rsidRPr="00EB691C" w:rsidDel="00ED7123" w:rsidRDefault="002D775D" w:rsidP="001065E8">
      <w:pPr>
        <w:pStyle w:val="outlinetxt3"/>
        <w:suppressAutoHyphens/>
        <w:rPr>
          <w:del w:id="33895" w:author="Author"/>
        </w:rPr>
      </w:pPr>
      <w:del w:id="33896" w:author="Author">
        <w:r w:rsidRPr="00EB691C" w:rsidDel="00ED7123">
          <w:rPr>
            <w:b/>
          </w:rPr>
          <w:tab/>
          <w:delText>3.</w:delText>
        </w:r>
        <w:r w:rsidRPr="00EB691C" w:rsidDel="00ED7123">
          <w:rPr>
            <w:b/>
          </w:rPr>
          <w:tab/>
        </w:r>
        <w:r w:rsidRPr="00EB691C" w:rsidDel="00ED7123">
          <w:delText xml:space="preserve">Except for taxicabs, paratransits, car service, van pools and limousines (other than airport limousines), determine the secondary classification code and rating factor from Rule </w:delText>
        </w:r>
        <w:r w:rsidRPr="00EB691C" w:rsidDel="00ED7123">
          <w:rPr>
            <w:b/>
          </w:rPr>
          <w:delText>40.</w:delText>
        </w:r>
        <w:r w:rsidRPr="00EB691C" w:rsidDel="00ED7123">
          <w:delText xml:space="preserve"> based on the seating capacity.</w:delText>
        </w:r>
      </w:del>
    </w:p>
    <w:p w14:paraId="6E035C72" w14:textId="77777777" w:rsidR="002D775D" w:rsidRPr="00EB691C" w:rsidDel="00ED7123" w:rsidRDefault="002D775D" w:rsidP="001065E8">
      <w:pPr>
        <w:pStyle w:val="blocktext1"/>
        <w:suppressAutoHyphens/>
        <w:rPr>
          <w:del w:id="33897" w:author="Author"/>
        </w:rPr>
      </w:pPr>
      <w:del w:id="33898" w:author="Author">
        <w:r w:rsidRPr="00EB691C" w:rsidDel="00ED7123">
          <w:delText xml:space="preserve">Paragraph </w:delText>
        </w:r>
        <w:r w:rsidRPr="00EB691C" w:rsidDel="00ED7123">
          <w:rPr>
            <w:b/>
            <w:color w:val="000000"/>
          </w:rPr>
          <w:delText>C.2.b.</w:delText>
        </w:r>
        <w:r w:rsidRPr="00EB691C" w:rsidDel="00ED7123">
          <w:delText xml:space="preserve"> is replaced by the following:</w:delText>
        </w:r>
      </w:del>
    </w:p>
    <w:p w14:paraId="11FE752E" w14:textId="77777777" w:rsidR="002D775D" w:rsidRPr="00EB691C" w:rsidDel="00ED7123" w:rsidRDefault="002D775D" w:rsidP="001065E8">
      <w:pPr>
        <w:pStyle w:val="outlinehd2"/>
        <w:suppressAutoHyphens/>
        <w:rPr>
          <w:del w:id="33899" w:author="Author"/>
        </w:rPr>
      </w:pPr>
      <w:del w:id="33900" w:author="Author">
        <w:r w:rsidRPr="00EB691C" w:rsidDel="00ED7123">
          <w:tab/>
          <w:delText>C.</w:delText>
        </w:r>
        <w:r w:rsidRPr="00EB691C" w:rsidDel="00ED7123">
          <w:tab/>
          <w:delText>Premium Computation</w:delText>
        </w:r>
      </w:del>
    </w:p>
    <w:p w14:paraId="69E2319C" w14:textId="77777777" w:rsidR="002D775D" w:rsidRPr="00EB691C" w:rsidDel="00ED7123" w:rsidRDefault="002D775D" w:rsidP="001065E8">
      <w:pPr>
        <w:pStyle w:val="outlinehd3"/>
        <w:suppressAutoHyphens/>
        <w:rPr>
          <w:del w:id="33901" w:author="Author"/>
        </w:rPr>
      </w:pPr>
      <w:del w:id="33902" w:author="Author">
        <w:r w:rsidRPr="00EB691C" w:rsidDel="00ED7123">
          <w:tab/>
          <w:delText>2.</w:delText>
        </w:r>
        <w:r w:rsidRPr="00EB691C" w:rsidDel="00ED7123">
          <w:tab/>
          <w:delText>Liability, Basic No-fault And Medical Payments Coverages</w:delText>
        </w:r>
      </w:del>
    </w:p>
    <w:p w14:paraId="25962DF3" w14:textId="77777777" w:rsidR="002D775D" w:rsidRPr="00EB691C" w:rsidDel="00ED7123" w:rsidRDefault="002D775D" w:rsidP="001065E8">
      <w:pPr>
        <w:pStyle w:val="outlinetxt4"/>
        <w:suppressAutoHyphens/>
        <w:rPr>
          <w:del w:id="33903" w:author="Author"/>
        </w:rPr>
      </w:pPr>
      <w:del w:id="33904" w:author="Author">
        <w:r w:rsidRPr="00EB691C" w:rsidDel="00ED7123">
          <w:rPr>
            <w:b/>
          </w:rPr>
          <w:tab/>
          <w:delText>b.</w:delText>
        </w:r>
        <w:r w:rsidRPr="00EB691C" w:rsidDel="00ED7123">
          <w:rPr>
            <w:b/>
          </w:rPr>
          <w:tab/>
        </w:r>
        <w:r w:rsidRPr="00EB691C" w:rsidDel="00ED7123">
          <w:delText>For fleets, multiply the result by the following factors:</w:delText>
        </w:r>
      </w:del>
    </w:p>
    <w:p w14:paraId="0D6D9BEC" w14:textId="77777777" w:rsidR="002D775D" w:rsidRPr="00EB691C" w:rsidDel="00ED7123" w:rsidRDefault="002D775D" w:rsidP="001065E8">
      <w:pPr>
        <w:pStyle w:val="space4"/>
        <w:suppressAutoHyphens/>
        <w:rPr>
          <w:del w:id="3390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2D775D" w:rsidRPr="00EB691C" w:rsidDel="00ED7123" w14:paraId="49BB3049" w14:textId="77777777" w:rsidTr="00B94200">
        <w:trPr>
          <w:cantSplit/>
          <w:trHeight w:val="190"/>
          <w:del w:id="33906" w:author="Author"/>
        </w:trPr>
        <w:tc>
          <w:tcPr>
            <w:tcW w:w="200" w:type="dxa"/>
            <w:tcBorders>
              <w:top w:val="nil"/>
              <w:left w:val="nil"/>
              <w:bottom w:val="nil"/>
              <w:right w:val="nil"/>
            </w:tcBorders>
          </w:tcPr>
          <w:p w14:paraId="41035BA4" w14:textId="77777777" w:rsidR="002D775D" w:rsidRPr="00EB691C" w:rsidDel="00ED7123" w:rsidRDefault="002D775D" w:rsidP="00B94200">
            <w:pPr>
              <w:pStyle w:val="tablehead"/>
              <w:suppressAutoHyphens/>
              <w:rPr>
                <w:del w:id="33907" w:author="Author"/>
              </w:rPr>
            </w:pPr>
          </w:p>
        </w:tc>
        <w:tc>
          <w:tcPr>
            <w:tcW w:w="2400" w:type="dxa"/>
            <w:tcBorders>
              <w:top w:val="single" w:sz="6" w:space="0" w:color="auto"/>
              <w:left w:val="single" w:sz="6" w:space="0" w:color="auto"/>
              <w:bottom w:val="nil"/>
              <w:right w:val="single" w:sz="6" w:space="0" w:color="auto"/>
            </w:tcBorders>
          </w:tcPr>
          <w:p w14:paraId="38DF712E" w14:textId="77777777" w:rsidR="002D775D" w:rsidRPr="00EB691C" w:rsidDel="00ED7123" w:rsidRDefault="002D775D" w:rsidP="00B94200">
            <w:pPr>
              <w:pStyle w:val="tablehead"/>
              <w:suppressAutoHyphens/>
              <w:rPr>
                <w:del w:id="33908" w:author="Author"/>
              </w:rPr>
            </w:pPr>
            <w:del w:id="33909" w:author="Author">
              <w:r w:rsidRPr="00EB691C" w:rsidDel="00ED7123">
                <w:delText>Vehicle Type</w:delText>
              </w:r>
            </w:del>
          </w:p>
        </w:tc>
        <w:tc>
          <w:tcPr>
            <w:tcW w:w="2400" w:type="dxa"/>
            <w:tcBorders>
              <w:top w:val="single" w:sz="6" w:space="0" w:color="auto"/>
              <w:left w:val="single" w:sz="6" w:space="0" w:color="auto"/>
              <w:bottom w:val="nil"/>
              <w:right w:val="single" w:sz="6" w:space="0" w:color="auto"/>
            </w:tcBorders>
          </w:tcPr>
          <w:p w14:paraId="6F05B9F0" w14:textId="77777777" w:rsidR="002D775D" w:rsidRPr="00EB691C" w:rsidDel="00ED7123" w:rsidRDefault="002D775D" w:rsidP="00B94200">
            <w:pPr>
              <w:pStyle w:val="tablehead"/>
              <w:suppressAutoHyphens/>
              <w:rPr>
                <w:del w:id="33910" w:author="Author"/>
              </w:rPr>
            </w:pPr>
            <w:del w:id="33911" w:author="Author">
              <w:r w:rsidRPr="00EB691C" w:rsidDel="00ED7123">
                <w:delText>Factor</w:delText>
              </w:r>
            </w:del>
          </w:p>
        </w:tc>
      </w:tr>
      <w:tr w:rsidR="002D775D" w:rsidRPr="00EB691C" w:rsidDel="00ED7123" w14:paraId="1B77D7BB" w14:textId="77777777" w:rsidTr="00B94200">
        <w:trPr>
          <w:cantSplit/>
          <w:trHeight w:val="190"/>
          <w:del w:id="33912" w:author="Author"/>
        </w:trPr>
        <w:tc>
          <w:tcPr>
            <w:tcW w:w="200" w:type="dxa"/>
            <w:tcBorders>
              <w:top w:val="nil"/>
              <w:left w:val="nil"/>
              <w:bottom w:val="nil"/>
              <w:right w:val="nil"/>
            </w:tcBorders>
          </w:tcPr>
          <w:p w14:paraId="2D38435A" w14:textId="77777777" w:rsidR="002D775D" w:rsidRPr="00EB691C" w:rsidDel="00ED7123" w:rsidRDefault="002D775D" w:rsidP="00B94200">
            <w:pPr>
              <w:pStyle w:val="tabletext11"/>
              <w:suppressAutoHyphens/>
              <w:rPr>
                <w:del w:id="33913" w:author="Author"/>
              </w:rPr>
            </w:pPr>
          </w:p>
        </w:tc>
        <w:tc>
          <w:tcPr>
            <w:tcW w:w="2400" w:type="dxa"/>
            <w:tcBorders>
              <w:top w:val="single" w:sz="6" w:space="0" w:color="auto"/>
              <w:left w:val="single" w:sz="6" w:space="0" w:color="auto"/>
              <w:bottom w:val="single" w:sz="6" w:space="0" w:color="auto"/>
              <w:right w:val="single" w:sz="6" w:space="0" w:color="auto"/>
            </w:tcBorders>
          </w:tcPr>
          <w:p w14:paraId="627C9D93" w14:textId="77777777" w:rsidR="002D775D" w:rsidRPr="00EB691C" w:rsidDel="00ED7123" w:rsidRDefault="002D775D" w:rsidP="00B94200">
            <w:pPr>
              <w:pStyle w:val="tabletext11"/>
              <w:suppressAutoHyphens/>
              <w:rPr>
                <w:del w:id="33914" w:author="Author"/>
              </w:rPr>
            </w:pPr>
            <w:del w:id="33915" w:author="Author">
              <w:r w:rsidRPr="00EB691C" w:rsidDel="00ED7123">
                <w:delText>Taxis And Limousines</w:delText>
              </w:r>
            </w:del>
          </w:p>
        </w:tc>
        <w:tc>
          <w:tcPr>
            <w:tcW w:w="2400" w:type="dxa"/>
            <w:tcBorders>
              <w:top w:val="single" w:sz="6" w:space="0" w:color="auto"/>
              <w:left w:val="single" w:sz="6" w:space="0" w:color="auto"/>
              <w:bottom w:val="single" w:sz="6" w:space="0" w:color="auto"/>
              <w:right w:val="single" w:sz="6" w:space="0" w:color="auto"/>
            </w:tcBorders>
          </w:tcPr>
          <w:p w14:paraId="61B5EDFC" w14:textId="77777777" w:rsidR="002D775D" w:rsidRPr="00EB691C" w:rsidDel="00ED7123" w:rsidRDefault="002D775D" w:rsidP="00B94200">
            <w:pPr>
              <w:pStyle w:val="tabletext11"/>
              <w:tabs>
                <w:tab w:val="decimal" w:pos="1000"/>
              </w:tabs>
              <w:suppressAutoHyphens/>
              <w:rPr>
                <w:del w:id="33916" w:author="Author"/>
              </w:rPr>
            </w:pPr>
            <w:del w:id="33917" w:author="Author">
              <w:r w:rsidRPr="00EB691C" w:rsidDel="00ED7123">
                <w:delText>1.10</w:delText>
              </w:r>
            </w:del>
          </w:p>
        </w:tc>
      </w:tr>
      <w:tr w:rsidR="002D775D" w:rsidRPr="00EB691C" w:rsidDel="00ED7123" w14:paraId="02E869CE" w14:textId="77777777" w:rsidTr="00B94200">
        <w:trPr>
          <w:cantSplit/>
          <w:trHeight w:val="190"/>
          <w:del w:id="33918" w:author="Author"/>
        </w:trPr>
        <w:tc>
          <w:tcPr>
            <w:tcW w:w="200" w:type="dxa"/>
            <w:tcBorders>
              <w:top w:val="nil"/>
              <w:left w:val="nil"/>
              <w:bottom w:val="nil"/>
              <w:right w:val="nil"/>
            </w:tcBorders>
          </w:tcPr>
          <w:p w14:paraId="5F9BEC16" w14:textId="77777777" w:rsidR="002D775D" w:rsidRPr="00EB691C" w:rsidDel="00ED7123" w:rsidRDefault="002D775D" w:rsidP="00B94200">
            <w:pPr>
              <w:pStyle w:val="tabletext11"/>
              <w:suppressAutoHyphens/>
              <w:rPr>
                <w:del w:id="33919" w:author="Author"/>
              </w:rPr>
            </w:pPr>
          </w:p>
        </w:tc>
        <w:tc>
          <w:tcPr>
            <w:tcW w:w="2400" w:type="dxa"/>
            <w:tcBorders>
              <w:top w:val="single" w:sz="6" w:space="0" w:color="auto"/>
              <w:left w:val="single" w:sz="6" w:space="0" w:color="auto"/>
              <w:bottom w:val="single" w:sz="6" w:space="0" w:color="auto"/>
              <w:right w:val="single" w:sz="6" w:space="0" w:color="auto"/>
            </w:tcBorders>
          </w:tcPr>
          <w:p w14:paraId="7BBCE8F2" w14:textId="77777777" w:rsidR="002D775D" w:rsidRPr="00EB691C" w:rsidDel="00ED7123" w:rsidRDefault="002D775D" w:rsidP="00B94200">
            <w:pPr>
              <w:pStyle w:val="tabletext11"/>
              <w:suppressAutoHyphens/>
              <w:rPr>
                <w:del w:id="33920" w:author="Author"/>
              </w:rPr>
            </w:pPr>
            <w:del w:id="33921" w:author="Author">
              <w:r w:rsidRPr="00EB691C" w:rsidDel="00ED7123">
                <w:delText>School And Church Buses</w:delText>
              </w:r>
            </w:del>
          </w:p>
        </w:tc>
        <w:tc>
          <w:tcPr>
            <w:tcW w:w="2400" w:type="dxa"/>
            <w:tcBorders>
              <w:top w:val="single" w:sz="6" w:space="0" w:color="auto"/>
              <w:left w:val="single" w:sz="6" w:space="0" w:color="auto"/>
              <w:bottom w:val="single" w:sz="6" w:space="0" w:color="auto"/>
              <w:right w:val="single" w:sz="6" w:space="0" w:color="auto"/>
            </w:tcBorders>
          </w:tcPr>
          <w:p w14:paraId="19418DC4" w14:textId="77777777" w:rsidR="002D775D" w:rsidRPr="00EB691C" w:rsidDel="00ED7123" w:rsidRDefault="002D775D" w:rsidP="00B94200">
            <w:pPr>
              <w:pStyle w:val="tabletext11"/>
              <w:tabs>
                <w:tab w:val="decimal" w:pos="1000"/>
              </w:tabs>
              <w:suppressAutoHyphens/>
              <w:rPr>
                <w:del w:id="33922" w:author="Author"/>
              </w:rPr>
            </w:pPr>
            <w:del w:id="33923" w:author="Author">
              <w:r w:rsidRPr="00EB691C" w:rsidDel="00ED7123">
                <w:delText>1.20</w:delText>
              </w:r>
            </w:del>
          </w:p>
        </w:tc>
      </w:tr>
    </w:tbl>
    <w:p w14:paraId="292FAFE5" w14:textId="77777777" w:rsidR="002D775D" w:rsidRPr="00EB691C" w:rsidDel="00ED7123" w:rsidRDefault="002D775D" w:rsidP="001065E8">
      <w:pPr>
        <w:pStyle w:val="tablecaption"/>
        <w:suppressAutoHyphens/>
        <w:rPr>
          <w:del w:id="33924" w:author="Author"/>
        </w:rPr>
      </w:pPr>
      <w:del w:id="33925" w:author="Author">
        <w:r w:rsidRPr="00EB691C" w:rsidDel="00ED7123">
          <w:delText>Table 39.C.2.b. Liability, Basic No-fault And Medical Payments Coverages Factors</w:delText>
        </w:r>
      </w:del>
    </w:p>
    <w:p w14:paraId="257BB68B" w14:textId="77777777" w:rsidR="002D775D" w:rsidRPr="00EB691C" w:rsidDel="00ED7123" w:rsidRDefault="002D775D" w:rsidP="001065E8">
      <w:pPr>
        <w:pStyle w:val="isonormal"/>
        <w:suppressAutoHyphens/>
        <w:rPr>
          <w:del w:id="33926" w:author="Author"/>
        </w:rPr>
      </w:pPr>
    </w:p>
    <w:p w14:paraId="1616AE84" w14:textId="77777777" w:rsidR="002D775D" w:rsidRPr="00EB691C" w:rsidDel="00ED7123" w:rsidRDefault="002D775D" w:rsidP="001065E8">
      <w:pPr>
        <w:pStyle w:val="blocktext1"/>
        <w:suppressAutoHyphens/>
        <w:rPr>
          <w:del w:id="33927" w:author="Author"/>
        </w:rPr>
      </w:pPr>
      <w:del w:id="33928" w:author="Author">
        <w:r w:rsidRPr="00EB691C" w:rsidDel="00ED7123">
          <w:delText xml:space="preserve">The following is added to Paragraph </w:delText>
        </w:r>
        <w:r w:rsidRPr="00EB691C" w:rsidDel="00ED7123">
          <w:rPr>
            <w:b/>
          </w:rPr>
          <w:delText>C.2.:</w:delText>
        </w:r>
      </w:del>
    </w:p>
    <w:p w14:paraId="7F31C462" w14:textId="77777777" w:rsidR="002D775D" w:rsidRPr="00EB691C" w:rsidDel="00ED7123" w:rsidRDefault="002D775D" w:rsidP="001065E8">
      <w:pPr>
        <w:pStyle w:val="outlinetxt4"/>
        <w:suppressAutoHyphens/>
        <w:rPr>
          <w:del w:id="33929" w:author="Author"/>
        </w:rPr>
      </w:pPr>
      <w:del w:id="33930" w:author="Author">
        <w:r w:rsidRPr="00EB691C" w:rsidDel="00ED7123">
          <w:tab/>
        </w:r>
        <w:r w:rsidRPr="00EB691C" w:rsidDel="00ED7123">
          <w:rPr>
            <w:b/>
          </w:rPr>
          <w:delText>d.</w:delText>
        </w:r>
        <w:r w:rsidRPr="00EB691C" w:rsidDel="00ED7123">
          <w:tab/>
          <w:delText>For public autos that are equipped with a mechanical lift and that have Liability Coverage, Medical Payments Coverage or No-fault Coverage, multiply the result by the following factor:</w:delText>
        </w:r>
      </w:del>
    </w:p>
    <w:p w14:paraId="3347D9EA" w14:textId="77777777" w:rsidR="002D775D" w:rsidRPr="00EB691C" w:rsidDel="00ED7123" w:rsidRDefault="002D775D" w:rsidP="001065E8">
      <w:pPr>
        <w:pStyle w:val="space4"/>
        <w:suppressAutoHyphens/>
        <w:rPr>
          <w:del w:id="3393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2D775D" w:rsidRPr="00EB691C" w:rsidDel="00ED7123" w14:paraId="2644ADC0" w14:textId="77777777" w:rsidTr="00B94200">
        <w:trPr>
          <w:cantSplit/>
          <w:trHeight w:val="190"/>
          <w:del w:id="33932" w:author="Author"/>
        </w:trPr>
        <w:tc>
          <w:tcPr>
            <w:tcW w:w="200" w:type="dxa"/>
            <w:tcBorders>
              <w:top w:val="nil"/>
              <w:left w:val="nil"/>
              <w:bottom w:val="nil"/>
              <w:right w:val="nil"/>
            </w:tcBorders>
          </w:tcPr>
          <w:p w14:paraId="667FB8A7" w14:textId="77777777" w:rsidR="002D775D" w:rsidRPr="00EB691C" w:rsidDel="00ED7123" w:rsidRDefault="002D775D" w:rsidP="00B94200">
            <w:pPr>
              <w:pStyle w:val="tablehead"/>
              <w:suppressAutoHyphens/>
              <w:rPr>
                <w:del w:id="33933" w:author="Author"/>
              </w:rPr>
            </w:pPr>
          </w:p>
        </w:tc>
        <w:tc>
          <w:tcPr>
            <w:tcW w:w="4800" w:type="dxa"/>
            <w:tcBorders>
              <w:top w:val="single" w:sz="6" w:space="0" w:color="auto"/>
              <w:left w:val="single" w:sz="6" w:space="0" w:color="auto"/>
              <w:bottom w:val="single" w:sz="6" w:space="0" w:color="auto"/>
              <w:right w:val="single" w:sz="6" w:space="0" w:color="auto"/>
            </w:tcBorders>
          </w:tcPr>
          <w:p w14:paraId="4CDBC5EB" w14:textId="77777777" w:rsidR="002D775D" w:rsidRPr="00EB691C" w:rsidDel="00ED7123" w:rsidRDefault="002D775D" w:rsidP="00B94200">
            <w:pPr>
              <w:pStyle w:val="tablehead"/>
              <w:suppressAutoHyphens/>
              <w:rPr>
                <w:del w:id="33934" w:author="Author"/>
              </w:rPr>
            </w:pPr>
            <w:del w:id="33935" w:author="Author">
              <w:r w:rsidRPr="00EB691C" w:rsidDel="00ED7123">
                <w:delText>Factor</w:delText>
              </w:r>
            </w:del>
          </w:p>
        </w:tc>
      </w:tr>
      <w:tr w:rsidR="002D775D" w:rsidRPr="00EB691C" w:rsidDel="00ED7123" w14:paraId="6AA8D5E1" w14:textId="77777777" w:rsidTr="00B94200">
        <w:trPr>
          <w:cantSplit/>
          <w:trHeight w:val="190"/>
          <w:del w:id="33936" w:author="Author"/>
        </w:trPr>
        <w:tc>
          <w:tcPr>
            <w:tcW w:w="200" w:type="dxa"/>
            <w:tcBorders>
              <w:top w:val="nil"/>
              <w:left w:val="nil"/>
              <w:bottom w:val="nil"/>
              <w:right w:val="nil"/>
            </w:tcBorders>
          </w:tcPr>
          <w:p w14:paraId="33CA6F60" w14:textId="77777777" w:rsidR="002D775D" w:rsidRPr="00EB691C" w:rsidDel="00ED7123" w:rsidRDefault="002D775D" w:rsidP="00B94200">
            <w:pPr>
              <w:pStyle w:val="tabletext11"/>
              <w:suppressAutoHyphens/>
              <w:jc w:val="center"/>
              <w:rPr>
                <w:del w:id="33937" w:author="Author"/>
              </w:rPr>
            </w:pPr>
          </w:p>
        </w:tc>
        <w:tc>
          <w:tcPr>
            <w:tcW w:w="4800" w:type="dxa"/>
            <w:tcBorders>
              <w:top w:val="single" w:sz="6" w:space="0" w:color="auto"/>
              <w:left w:val="single" w:sz="6" w:space="0" w:color="auto"/>
              <w:bottom w:val="single" w:sz="6" w:space="0" w:color="auto"/>
              <w:right w:val="single" w:sz="6" w:space="0" w:color="auto"/>
            </w:tcBorders>
          </w:tcPr>
          <w:p w14:paraId="781F7A6E" w14:textId="77777777" w:rsidR="002D775D" w:rsidRPr="00EB691C" w:rsidDel="00ED7123" w:rsidRDefault="002D775D" w:rsidP="00B94200">
            <w:pPr>
              <w:pStyle w:val="tabletext11"/>
              <w:tabs>
                <w:tab w:val="decimal" w:pos="2240"/>
              </w:tabs>
              <w:suppressAutoHyphens/>
              <w:rPr>
                <w:del w:id="33938" w:author="Author"/>
              </w:rPr>
            </w:pPr>
            <w:del w:id="33939" w:author="Author">
              <w:r w:rsidRPr="00EB691C" w:rsidDel="00ED7123">
                <w:delText>1.10</w:delText>
              </w:r>
            </w:del>
          </w:p>
        </w:tc>
      </w:tr>
    </w:tbl>
    <w:p w14:paraId="6A2205C2" w14:textId="77777777" w:rsidR="002D775D" w:rsidRPr="00EB691C" w:rsidDel="00ED7123" w:rsidRDefault="002D775D" w:rsidP="001065E8">
      <w:pPr>
        <w:pStyle w:val="tablecaption"/>
        <w:suppressAutoHyphens/>
        <w:rPr>
          <w:del w:id="33940" w:author="Author"/>
        </w:rPr>
      </w:pPr>
      <w:del w:id="33941" w:author="Author">
        <w:r w:rsidRPr="00EB691C" w:rsidDel="00ED7123">
          <w:delText>Table 39</w:delText>
        </w:r>
        <w:r w:rsidRPr="00EB691C" w:rsidDel="00ED7123">
          <w:rPr>
            <w:rStyle w:val="tablelink"/>
            <w:color w:val="000000"/>
          </w:rPr>
          <w:delText>.C.2.d.</w:delText>
        </w:r>
        <w:r w:rsidRPr="00EB691C" w:rsidDel="00ED7123">
          <w:delText xml:space="preserve"> Mechanical Lift Factor</w:delText>
        </w:r>
      </w:del>
    </w:p>
    <w:p w14:paraId="3643C855" w14:textId="77777777" w:rsidR="002D775D" w:rsidRPr="00EB691C" w:rsidDel="00ED7123" w:rsidRDefault="002D775D" w:rsidP="001065E8">
      <w:pPr>
        <w:pStyle w:val="isonormal"/>
        <w:suppressAutoHyphens/>
        <w:rPr>
          <w:del w:id="33942" w:author="Author"/>
        </w:rPr>
      </w:pPr>
    </w:p>
    <w:p w14:paraId="61692B16" w14:textId="77777777" w:rsidR="002D775D" w:rsidRPr="00EB691C" w:rsidDel="00ED7123" w:rsidRDefault="002D775D" w:rsidP="001065E8">
      <w:pPr>
        <w:pStyle w:val="blocktext1"/>
        <w:suppressAutoHyphens/>
        <w:rPr>
          <w:del w:id="33943" w:author="Author"/>
        </w:rPr>
      </w:pPr>
      <w:del w:id="33944" w:author="Author">
        <w:r w:rsidRPr="00EB691C" w:rsidDel="00ED7123">
          <w:delText xml:space="preserve">Paragraph </w:delText>
        </w:r>
        <w:r w:rsidRPr="00EB691C" w:rsidDel="00ED7123">
          <w:rPr>
            <w:b/>
            <w:color w:val="000000"/>
          </w:rPr>
          <w:delText>C.3.d.</w:delText>
        </w:r>
        <w:r w:rsidRPr="00EB691C" w:rsidDel="00ED7123">
          <w:delText xml:space="preserve"> is replaced by the following:</w:delText>
        </w:r>
      </w:del>
    </w:p>
    <w:p w14:paraId="1AA6CC67" w14:textId="77777777" w:rsidR="002D775D" w:rsidRPr="00EB691C" w:rsidDel="00ED7123" w:rsidRDefault="002D775D" w:rsidP="001065E8">
      <w:pPr>
        <w:pStyle w:val="outlinehd3"/>
        <w:suppressAutoHyphens/>
        <w:rPr>
          <w:del w:id="33945" w:author="Author"/>
        </w:rPr>
      </w:pPr>
      <w:del w:id="33946" w:author="Author">
        <w:r w:rsidRPr="00EB691C" w:rsidDel="00ED7123">
          <w:tab/>
          <w:delText>3.</w:delText>
        </w:r>
        <w:r w:rsidRPr="00EB691C" w:rsidDel="00ED7123">
          <w:tab/>
          <w:delText>Physical Damage Coverages</w:delText>
        </w:r>
      </w:del>
    </w:p>
    <w:p w14:paraId="0BFC43FE" w14:textId="77777777" w:rsidR="002D775D" w:rsidRPr="00EB691C" w:rsidDel="00ED7123" w:rsidRDefault="002D775D" w:rsidP="001065E8">
      <w:pPr>
        <w:pStyle w:val="outlinetxt4"/>
        <w:suppressAutoHyphens/>
        <w:rPr>
          <w:del w:id="33947" w:author="Author"/>
        </w:rPr>
      </w:pPr>
      <w:del w:id="33948" w:author="Author">
        <w:r w:rsidRPr="00EB691C" w:rsidDel="00ED7123">
          <w:rPr>
            <w:b/>
          </w:rPr>
          <w:tab/>
          <w:delText>d.</w:delText>
        </w:r>
        <w:r w:rsidRPr="00EB691C" w:rsidDel="00ED7123">
          <w:rPr>
            <w:b/>
          </w:rPr>
          <w:tab/>
        </w:r>
        <w:r w:rsidRPr="00EB691C" w:rsidDel="00ED7123">
          <w:delText>For other than collision coverage on fleets, multiply the result by the following factors:</w:delText>
        </w:r>
      </w:del>
    </w:p>
    <w:p w14:paraId="67C92011" w14:textId="77777777" w:rsidR="002D775D" w:rsidRPr="00EB691C" w:rsidDel="00ED7123" w:rsidRDefault="002D775D" w:rsidP="001065E8">
      <w:pPr>
        <w:pStyle w:val="space4"/>
        <w:suppressAutoHyphens/>
        <w:rPr>
          <w:del w:id="3394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220"/>
        <w:gridCol w:w="2580"/>
      </w:tblGrid>
      <w:tr w:rsidR="002D775D" w:rsidRPr="00EB691C" w:rsidDel="00ED7123" w14:paraId="53E220A5" w14:textId="77777777" w:rsidTr="00B94200">
        <w:trPr>
          <w:cantSplit/>
          <w:trHeight w:val="190"/>
          <w:del w:id="33950" w:author="Author"/>
        </w:trPr>
        <w:tc>
          <w:tcPr>
            <w:tcW w:w="200" w:type="dxa"/>
            <w:tcBorders>
              <w:top w:val="nil"/>
              <w:left w:val="nil"/>
              <w:bottom w:val="nil"/>
              <w:right w:val="nil"/>
            </w:tcBorders>
          </w:tcPr>
          <w:p w14:paraId="29E0203E" w14:textId="77777777" w:rsidR="002D775D" w:rsidRPr="00EB691C" w:rsidDel="00ED7123" w:rsidRDefault="002D775D" w:rsidP="00B94200">
            <w:pPr>
              <w:pStyle w:val="tablehead"/>
              <w:suppressAutoHyphens/>
              <w:rPr>
                <w:del w:id="33951" w:author="Author"/>
              </w:rPr>
            </w:pPr>
          </w:p>
        </w:tc>
        <w:tc>
          <w:tcPr>
            <w:tcW w:w="2220" w:type="dxa"/>
            <w:tcBorders>
              <w:top w:val="single" w:sz="6" w:space="0" w:color="auto"/>
              <w:left w:val="single" w:sz="6" w:space="0" w:color="auto"/>
              <w:bottom w:val="nil"/>
              <w:right w:val="single" w:sz="6" w:space="0" w:color="auto"/>
            </w:tcBorders>
          </w:tcPr>
          <w:p w14:paraId="1641ABDD" w14:textId="77777777" w:rsidR="002D775D" w:rsidRPr="00EB691C" w:rsidDel="00ED7123" w:rsidRDefault="002D775D" w:rsidP="00B94200">
            <w:pPr>
              <w:pStyle w:val="tablehead"/>
              <w:suppressAutoHyphens/>
              <w:rPr>
                <w:del w:id="33952" w:author="Author"/>
              </w:rPr>
            </w:pPr>
            <w:del w:id="33953" w:author="Author">
              <w:r w:rsidRPr="00EB691C" w:rsidDel="00ED7123">
                <w:delText>Vehicle Type</w:delText>
              </w:r>
            </w:del>
          </w:p>
        </w:tc>
        <w:tc>
          <w:tcPr>
            <w:tcW w:w="2580" w:type="dxa"/>
            <w:tcBorders>
              <w:top w:val="single" w:sz="6" w:space="0" w:color="auto"/>
              <w:left w:val="single" w:sz="6" w:space="0" w:color="auto"/>
              <w:bottom w:val="nil"/>
              <w:right w:val="single" w:sz="6" w:space="0" w:color="auto"/>
            </w:tcBorders>
          </w:tcPr>
          <w:p w14:paraId="706AFFBE" w14:textId="77777777" w:rsidR="002D775D" w:rsidRPr="00EB691C" w:rsidDel="00ED7123" w:rsidRDefault="002D775D" w:rsidP="00B94200">
            <w:pPr>
              <w:pStyle w:val="tablehead"/>
              <w:suppressAutoHyphens/>
              <w:rPr>
                <w:del w:id="33954" w:author="Author"/>
              </w:rPr>
            </w:pPr>
            <w:del w:id="33955" w:author="Author">
              <w:r w:rsidRPr="00EB691C" w:rsidDel="00ED7123">
                <w:delText>Other Than Collision Factor</w:delText>
              </w:r>
            </w:del>
          </w:p>
        </w:tc>
      </w:tr>
      <w:tr w:rsidR="002D775D" w:rsidRPr="00EB691C" w:rsidDel="00ED7123" w14:paraId="3732F33A" w14:textId="77777777" w:rsidTr="00B94200">
        <w:trPr>
          <w:cantSplit/>
          <w:trHeight w:val="190"/>
          <w:del w:id="33956" w:author="Author"/>
        </w:trPr>
        <w:tc>
          <w:tcPr>
            <w:tcW w:w="200" w:type="dxa"/>
            <w:tcBorders>
              <w:top w:val="nil"/>
              <w:left w:val="nil"/>
              <w:bottom w:val="nil"/>
              <w:right w:val="nil"/>
            </w:tcBorders>
          </w:tcPr>
          <w:p w14:paraId="250B4744" w14:textId="77777777" w:rsidR="002D775D" w:rsidRPr="00EB691C" w:rsidDel="00ED7123" w:rsidRDefault="002D775D" w:rsidP="00B94200">
            <w:pPr>
              <w:pStyle w:val="tabletext11"/>
              <w:suppressAutoHyphens/>
              <w:rPr>
                <w:del w:id="33957" w:author="Author"/>
              </w:rPr>
            </w:pPr>
          </w:p>
        </w:tc>
        <w:tc>
          <w:tcPr>
            <w:tcW w:w="2220" w:type="dxa"/>
            <w:tcBorders>
              <w:top w:val="single" w:sz="6" w:space="0" w:color="auto"/>
              <w:left w:val="single" w:sz="6" w:space="0" w:color="auto"/>
              <w:bottom w:val="single" w:sz="6" w:space="0" w:color="auto"/>
              <w:right w:val="single" w:sz="6" w:space="0" w:color="auto"/>
            </w:tcBorders>
          </w:tcPr>
          <w:p w14:paraId="3CB9AFB4" w14:textId="77777777" w:rsidR="002D775D" w:rsidRPr="00EB691C" w:rsidDel="00ED7123" w:rsidRDefault="002D775D" w:rsidP="00B94200">
            <w:pPr>
              <w:pStyle w:val="tabletext11"/>
              <w:suppressAutoHyphens/>
              <w:rPr>
                <w:del w:id="33958" w:author="Author"/>
              </w:rPr>
            </w:pPr>
            <w:del w:id="33959" w:author="Author">
              <w:r w:rsidRPr="00EB691C" w:rsidDel="00ED7123">
                <w:delText>Limousines</w:delText>
              </w:r>
            </w:del>
          </w:p>
        </w:tc>
        <w:tc>
          <w:tcPr>
            <w:tcW w:w="2580" w:type="dxa"/>
            <w:tcBorders>
              <w:top w:val="single" w:sz="6" w:space="0" w:color="auto"/>
              <w:left w:val="single" w:sz="6" w:space="0" w:color="auto"/>
              <w:bottom w:val="single" w:sz="6" w:space="0" w:color="auto"/>
              <w:right w:val="single" w:sz="6" w:space="0" w:color="auto"/>
            </w:tcBorders>
          </w:tcPr>
          <w:p w14:paraId="3A96687A" w14:textId="77777777" w:rsidR="002D775D" w:rsidRPr="00EB691C" w:rsidDel="00ED7123" w:rsidRDefault="002D775D" w:rsidP="00B94200">
            <w:pPr>
              <w:pStyle w:val="tabletext11"/>
              <w:tabs>
                <w:tab w:val="decimal" w:pos="1000"/>
              </w:tabs>
              <w:suppressAutoHyphens/>
              <w:rPr>
                <w:del w:id="33960" w:author="Author"/>
              </w:rPr>
            </w:pPr>
            <w:del w:id="33961" w:author="Author">
              <w:r w:rsidRPr="00EB691C" w:rsidDel="00ED7123">
                <w:delText>0.85</w:delText>
              </w:r>
            </w:del>
          </w:p>
        </w:tc>
      </w:tr>
      <w:tr w:rsidR="002D775D" w:rsidRPr="00EB691C" w:rsidDel="00ED7123" w14:paraId="00C1C4D3" w14:textId="77777777" w:rsidTr="00B94200">
        <w:trPr>
          <w:cantSplit/>
          <w:trHeight w:val="190"/>
          <w:del w:id="33962" w:author="Author"/>
        </w:trPr>
        <w:tc>
          <w:tcPr>
            <w:tcW w:w="200" w:type="dxa"/>
            <w:tcBorders>
              <w:top w:val="nil"/>
              <w:left w:val="nil"/>
              <w:bottom w:val="nil"/>
              <w:right w:val="nil"/>
            </w:tcBorders>
          </w:tcPr>
          <w:p w14:paraId="38A9C8EB" w14:textId="77777777" w:rsidR="002D775D" w:rsidRPr="00EB691C" w:rsidDel="00ED7123" w:rsidRDefault="002D775D" w:rsidP="00B94200">
            <w:pPr>
              <w:pStyle w:val="tabletext11"/>
              <w:suppressAutoHyphens/>
              <w:rPr>
                <w:del w:id="33963" w:author="Author"/>
              </w:rPr>
            </w:pPr>
          </w:p>
        </w:tc>
        <w:tc>
          <w:tcPr>
            <w:tcW w:w="2220" w:type="dxa"/>
            <w:tcBorders>
              <w:top w:val="single" w:sz="6" w:space="0" w:color="auto"/>
              <w:left w:val="single" w:sz="6" w:space="0" w:color="auto"/>
              <w:bottom w:val="single" w:sz="6" w:space="0" w:color="auto"/>
              <w:right w:val="single" w:sz="6" w:space="0" w:color="auto"/>
            </w:tcBorders>
          </w:tcPr>
          <w:p w14:paraId="648DB8D5" w14:textId="77777777" w:rsidR="002D775D" w:rsidRPr="00EB691C" w:rsidDel="00ED7123" w:rsidRDefault="002D775D" w:rsidP="00B94200">
            <w:pPr>
              <w:pStyle w:val="tabletext11"/>
              <w:suppressAutoHyphens/>
              <w:rPr>
                <w:del w:id="33964" w:author="Author"/>
              </w:rPr>
            </w:pPr>
            <w:del w:id="33965" w:author="Author">
              <w:r w:rsidRPr="00EB691C" w:rsidDel="00ED7123">
                <w:delText>School And Church Buses</w:delText>
              </w:r>
            </w:del>
          </w:p>
        </w:tc>
        <w:tc>
          <w:tcPr>
            <w:tcW w:w="2580" w:type="dxa"/>
            <w:tcBorders>
              <w:top w:val="single" w:sz="6" w:space="0" w:color="auto"/>
              <w:left w:val="single" w:sz="6" w:space="0" w:color="auto"/>
              <w:bottom w:val="single" w:sz="6" w:space="0" w:color="auto"/>
              <w:right w:val="single" w:sz="6" w:space="0" w:color="auto"/>
            </w:tcBorders>
          </w:tcPr>
          <w:p w14:paraId="2BF8BEF0" w14:textId="77777777" w:rsidR="002D775D" w:rsidRPr="00EB691C" w:rsidDel="00ED7123" w:rsidRDefault="002D775D" w:rsidP="00B94200">
            <w:pPr>
              <w:pStyle w:val="tabletext11"/>
              <w:tabs>
                <w:tab w:val="decimal" w:pos="1000"/>
              </w:tabs>
              <w:suppressAutoHyphens/>
              <w:rPr>
                <w:del w:id="33966" w:author="Author"/>
              </w:rPr>
            </w:pPr>
            <w:del w:id="33967" w:author="Author">
              <w:r w:rsidRPr="00EB691C" w:rsidDel="00ED7123">
                <w:delText>0.85</w:delText>
              </w:r>
            </w:del>
          </w:p>
        </w:tc>
      </w:tr>
      <w:tr w:rsidR="002D775D" w:rsidRPr="00EB691C" w:rsidDel="00ED7123" w14:paraId="7F857A01" w14:textId="77777777" w:rsidTr="00B94200">
        <w:trPr>
          <w:cantSplit/>
          <w:trHeight w:val="190"/>
          <w:del w:id="33968" w:author="Author"/>
        </w:trPr>
        <w:tc>
          <w:tcPr>
            <w:tcW w:w="200" w:type="dxa"/>
            <w:tcBorders>
              <w:top w:val="nil"/>
              <w:left w:val="nil"/>
              <w:bottom w:val="nil"/>
              <w:right w:val="nil"/>
            </w:tcBorders>
          </w:tcPr>
          <w:p w14:paraId="24A878A5" w14:textId="77777777" w:rsidR="002D775D" w:rsidRPr="00EB691C" w:rsidDel="00ED7123" w:rsidRDefault="002D775D" w:rsidP="00B94200">
            <w:pPr>
              <w:pStyle w:val="tabletext11"/>
              <w:suppressAutoHyphens/>
              <w:rPr>
                <w:del w:id="33969" w:author="Author"/>
              </w:rPr>
            </w:pPr>
          </w:p>
        </w:tc>
        <w:tc>
          <w:tcPr>
            <w:tcW w:w="2220" w:type="dxa"/>
            <w:tcBorders>
              <w:top w:val="single" w:sz="6" w:space="0" w:color="auto"/>
              <w:left w:val="single" w:sz="6" w:space="0" w:color="auto"/>
              <w:bottom w:val="single" w:sz="6" w:space="0" w:color="auto"/>
              <w:right w:val="single" w:sz="6" w:space="0" w:color="auto"/>
            </w:tcBorders>
          </w:tcPr>
          <w:p w14:paraId="6E2908F0" w14:textId="77777777" w:rsidR="002D775D" w:rsidRPr="00EB691C" w:rsidDel="00ED7123" w:rsidRDefault="002D775D" w:rsidP="00B94200">
            <w:pPr>
              <w:pStyle w:val="tabletext11"/>
              <w:suppressAutoHyphens/>
              <w:rPr>
                <w:del w:id="33970" w:author="Author"/>
              </w:rPr>
            </w:pPr>
            <w:del w:id="33971" w:author="Author">
              <w:r w:rsidRPr="00EB691C" w:rsidDel="00ED7123">
                <w:delText>All Other Buses</w:delText>
              </w:r>
            </w:del>
          </w:p>
        </w:tc>
        <w:tc>
          <w:tcPr>
            <w:tcW w:w="2580" w:type="dxa"/>
            <w:tcBorders>
              <w:top w:val="single" w:sz="6" w:space="0" w:color="auto"/>
              <w:left w:val="single" w:sz="6" w:space="0" w:color="auto"/>
              <w:bottom w:val="single" w:sz="6" w:space="0" w:color="auto"/>
              <w:right w:val="single" w:sz="6" w:space="0" w:color="auto"/>
            </w:tcBorders>
          </w:tcPr>
          <w:p w14:paraId="3748D0F8" w14:textId="77777777" w:rsidR="002D775D" w:rsidRPr="00EB691C" w:rsidDel="00ED7123" w:rsidRDefault="002D775D" w:rsidP="00B94200">
            <w:pPr>
              <w:pStyle w:val="tabletext11"/>
              <w:tabs>
                <w:tab w:val="decimal" w:pos="1000"/>
              </w:tabs>
              <w:suppressAutoHyphens/>
              <w:rPr>
                <w:del w:id="33972" w:author="Author"/>
              </w:rPr>
            </w:pPr>
            <w:del w:id="33973" w:author="Author">
              <w:r w:rsidRPr="00EB691C" w:rsidDel="00ED7123">
                <w:delText>0.85</w:delText>
              </w:r>
            </w:del>
          </w:p>
        </w:tc>
      </w:tr>
    </w:tbl>
    <w:p w14:paraId="3EA6763E" w14:textId="77777777" w:rsidR="002D775D" w:rsidDel="00ED7123" w:rsidRDefault="002D775D" w:rsidP="001065E8">
      <w:pPr>
        <w:pStyle w:val="tablecaption"/>
        <w:suppressAutoHyphens/>
        <w:rPr>
          <w:del w:id="33974" w:author="Author"/>
        </w:rPr>
      </w:pPr>
      <w:del w:id="33975" w:author="Author">
        <w:r w:rsidRPr="00EB691C" w:rsidDel="00ED7123">
          <w:delText>Table 39.C.3.d. Physical Damage Coverages Factors</w:delText>
        </w:r>
        <w:bookmarkStart w:id="33976" w:name="SavePoint"/>
        <w:bookmarkEnd w:id="33976"/>
      </w:del>
    </w:p>
    <w:p w14:paraId="1313085C" w14:textId="77777777" w:rsidR="002D775D" w:rsidDel="00ED7123" w:rsidRDefault="002D775D" w:rsidP="001065E8">
      <w:pPr>
        <w:pStyle w:val="isonormal"/>
        <w:jc w:val="left"/>
        <w:rPr>
          <w:del w:id="33977" w:author="Author"/>
        </w:rPr>
      </w:pPr>
    </w:p>
    <w:p w14:paraId="5C34711C" w14:textId="77777777" w:rsidR="002D775D" w:rsidDel="00ED7123" w:rsidRDefault="002D775D" w:rsidP="001065E8">
      <w:pPr>
        <w:pStyle w:val="isonormal"/>
        <w:rPr>
          <w:del w:id="33978" w:author="Author"/>
        </w:rPr>
        <w:sectPr w:rsidR="002D775D" w:rsidDel="00ED7123" w:rsidSect="001065E8">
          <w:pgSz w:w="12240" w:h="15840"/>
          <w:pgMar w:top="1735" w:right="960" w:bottom="1560" w:left="1200" w:header="575" w:footer="480" w:gutter="0"/>
          <w:cols w:space="480"/>
          <w:noEndnote/>
          <w:docGrid w:linePitch="326"/>
        </w:sectPr>
      </w:pPr>
    </w:p>
    <w:p w14:paraId="62E42825" w14:textId="77777777" w:rsidR="002D775D" w:rsidRPr="00317F2C" w:rsidDel="00ED7123" w:rsidRDefault="002D775D" w:rsidP="001065E8">
      <w:pPr>
        <w:pStyle w:val="boxrule"/>
        <w:pBdr>
          <w:bottom w:val="single" w:sz="6" w:space="4" w:color="auto"/>
        </w:pBdr>
        <w:rPr>
          <w:del w:id="33979" w:author="Author"/>
        </w:rPr>
      </w:pPr>
      <w:del w:id="33980" w:author="Author">
        <w:r w:rsidRPr="00317F2C" w:rsidDel="00ED7123">
          <w:lastRenderedPageBreak/>
          <w:delText>40.  PUBLIC AUTO CLASSIFICATIONS</w:delText>
        </w:r>
      </w:del>
    </w:p>
    <w:p w14:paraId="65E4FFA3" w14:textId="77777777" w:rsidR="002D775D" w:rsidRPr="00317F2C" w:rsidDel="00ED7123" w:rsidRDefault="002D775D" w:rsidP="001065E8">
      <w:pPr>
        <w:pStyle w:val="blocktext1"/>
        <w:suppressAutoHyphens/>
        <w:rPr>
          <w:del w:id="33981" w:author="Author"/>
        </w:rPr>
      </w:pPr>
      <w:del w:id="33982" w:author="Author">
        <w:r w:rsidRPr="00317F2C" w:rsidDel="00ED7123">
          <w:delText xml:space="preserve">Paragraphs </w:delText>
        </w:r>
        <w:r w:rsidRPr="00317F2C" w:rsidDel="00ED7123">
          <w:rPr>
            <w:b/>
            <w:color w:val="000000"/>
          </w:rPr>
          <w:delText>D.2.</w:delText>
        </w:r>
        <w:r w:rsidRPr="00317F2C" w:rsidDel="00ED7123">
          <w:delText xml:space="preserve"> and </w:delText>
        </w:r>
        <w:r w:rsidRPr="00317F2C" w:rsidDel="00ED7123">
          <w:rPr>
            <w:b/>
            <w:bCs/>
          </w:rPr>
          <w:delText>D.3.</w:delText>
        </w:r>
        <w:r w:rsidRPr="00317F2C" w:rsidDel="00ED7123">
          <w:delText xml:space="preserve"> are replaced by the following:</w:delText>
        </w:r>
      </w:del>
    </w:p>
    <w:p w14:paraId="1D2FF525" w14:textId="77777777" w:rsidR="002D775D" w:rsidRPr="00317F2C" w:rsidDel="00ED7123" w:rsidRDefault="002D775D" w:rsidP="001065E8">
      <w:pPr>
        <w:pStyle w:val="outlinehd2"/>
        <w:suppressAutoHyphens/>
        <w:rPr>
          <w:del w:id="33983" w:author="Author"/>
        </w:rPr>
      </w:pPr>
      <w:del w:id="33984" w:author="Author">
        <w:r w:rsidRPr="00317F2C" w:rsidDel="00ED7123">
          <w:tab/>
          <w:delText>D.</w:delText>
        </w:r>
        <w:r w:rsidRPr="00317F2C" w:rsidDel="00ED7123">
          <w:tab/>
          <w:delText>Primary Classifications</w:delText>
        </w:r>
      </w:del>
    </w:p>
    <w:p w14:paraId="53DC599E" w14:textId="77777777" w:rsidR="002D775D" w:rsidRPr="00317F2C" w:rsidDel="00ED7123" w:rsidRDefault="002D775D" w:rsidP="001065E8">
      <w:pPr>
        <w:pStyle w:val="outlinehd3"/>
        <w:suppressAutoHyphens/>
        <w:rPr>
          <w:del w:id="33985" w:author="Author"/>
        </w:rPr>
      </w:pPr>
      <w:del w:id="33986" w:author="Author">
        <w:r w:rsidRPr="00317F2C" w:rsidDel="00ED7123">
          <w:tab/>
          <w:delText>2.</w:delText>
        </w:r>
        <w:r w:rsidRPr="00317F2C" w:rsidDel="00ED7123">
          <w:tab/>
          <w:delText>Use Class</w:delText>
        </w:r>
      </w:del>
    </w:p>
    <w:p w14:paraId="4766DFAF" w14:textId="77777777" w:rsidR="002D775D" w:rsidRPr="00317F2C" w:rsidDel="00ED7123" w:rsidRDefault="002D775D" w:rsidP="001065E8">
      <w:pPr>
        <w:pStyle w:val="outlinehd4"/>
        <w:suppressAutoHyphens/>
        <w:rPr>
          <w:del w:id="33987" w:author="Author"/>
        </w:rPr>
      </w:pPr>
      <w:del w:id="33988" w:author="Author">
        <w:r w:rsidRPr="00317F2C" w:rsidDel="00ED7123">
          <w:tab/>
          <w:delText>a.</w:delText>
        </w:r>
        <w:r w:rsidRPr="00317F2C" w:rsidDel="00ED7123">
          <w:tab/>
          <w:delText>Taxicab</w:delText>
        </w:r>
      </w:del>
    </w:p>
    <w:p w14:paraId="50A01BE2" w14:textId="77777777" w:rsidR="002D775D" w:rsidRPr="00317F2C" w:rsidDel="00ED7123" w:rsidRDefault="002D775D" w:rsidP="001065E8">
      <w:pPr>
        <w:pStyle w:val="blocktext5"/>
        <w:suppressAutoHyphens/>
        <w:rPr>
          <w:del w:id="33989" w:author="Author"/>
        </w:rPr>
      </w:pPr>
      <w:del w:id="33990" w:author="Author">
        <w:r w:rsidRPr="00317F2C" w:rsidDel="00ED7123">
          <w:delText>A metered or unmetered auto, other than a Car Service or Limousine, with a seating capacity not exceeding 15 passengers including the driver, that is operated for hire by the named insured or an employee, but does not pick up, transport or discharge passengers along a route. The auto must be licensed by the appropriate licensing authority, as required by law, based on the territory of operation. A Taxi – Owner-driver means an individual owner of a single taxicab operated by the individual owner or spouse.</w:delText>
        </w:r>
      </w:del>
    </w:p>
    <w:p w14:paraId="295A88BE" w14:textId="77777777" w:rsidR="002D775D" w:rsidRPr="00317F2C" w:rsidDel="00ED7123" w:rsidRDefault="002D775D" w:rsidP="001065E8">
      <w:pPr>
        <w:pStyle w:val="outlinehd4"/>
        <w:suppressAutoHyphens/>
        <w:rPr>
          <w:del w:id="33991" w:author="Author"/>
        </w:rPr>
      </w:pPr>
      <w:del w:id="33992" w:author="Author">
        <w:r w:rsidRPr="00317F2C" w:rsidDel="00ED7123">
          <w:tab/>
          <w:delText>b.</w:delText>
        </w:r>
        <w:r w:rsidRPr="00317F2C" w:rsidDel="00ED7123">
          <w:tab/>
          <w:delText>Car Service</w:delText>
        </w:r>
      </w:del>
    </w:p>
    <w:p w14:paraId="113C9A1F" w14:textId="77777777" w:rsidR="002D775D" w:rsidRPr="00317F2C" w:rsidDel="00ED7123" w:rsidRDefault="002D775D" w:rsidP="001065E8">
      <w:pPr>
        <w:pStyle w:val="blocktext5"/>
        <w:suppressAutoHyphens/>
        <w:rPr>
          <w:del w:id="33993" w:author="Author"/>
        </w:rPr>
      </w:pPr>
      <w:del w:id="33994" w:author="Author">
        <w:r w:rsidRPr="00317F2C" w:rsidDel="00ED7123">
          <w:delText xml:space="preserve">An unmetered auto, other than a Taxicab or Limousine, with a seating capacity of </w:delText>
        </w:r>
        <w:r w:rsidRPr="00317F2C" w:rsidDel="00ED7123">
          <w:rPr>
            <w:bCs/>
          </w:rPr>
          <w:delText>eight or less</w:delText>
        </w:r>
        <w:r w:rsidRPr="00317F2C" w:rsidDel="00ED7123">
          <w:delText xml:space="preserve"> that is operated for hire by the named insured or an employee, and operates from a central base station. The auto must be licensed by the appropriate licensing authority, as required by law, based on the territory of operation.</w:delText>
        </w:r>
      </w:del>
    </w:p>
    <w:p w14:paraId="5CF15A79" w14:textId="77777777" w:rsidR="002D775D" w:rsidRPr="00317F2C" w:rsidDel="00ED7123" w:rsidRDefault="002D775D" w:rsidP="001065E8">
      <w:pPr>
        <w:pStyle w:val="outlinehd4"/>
        <w:suppressAutoHyphens/>
        <w:rPr>
          <w:del w:id="33995" w:author="Author"/>
        </w:rPr>
      </w:pPr>
      <w:del w:id="33996" w:author="Author">
        <w:r w:rsidRPr="00317F2C" w:rsidDel="00ED7123">
          <w:tab/>
          <w:delText>c.</w:delText>
        </w:r>
        <w:r w:rsidRPr="00317F2C" w:rsidDel="00ED7123">
          <w:tab/>
          <w:delText>Limousine</w:delText>
        </w:r>
      </w:del>
    </w:p>
    <w:p w14:paraId="3228AB2D" w14:textId="77777777" w:rsidR="002D775D" w:rsidRPr="00317F2C" w:rsidDel="00ED7123" w:rsidRDefault="002D775D" w:rsidP="001065E8">
      <w:pPr>
        <w:pStyle w:val="blocktext5"/>
        <w:suppressAutoHyphens/>
        <w:rPr>
          <w:del w:id="33997" w:author="Author"/>
        </w:rPr>
      </w:pPr>
      <w:del w:id="33998" w:author="Author">
        <w:r w:rsidRPr="00317F2C" w:rsidDel="00ED7123">
          <w:delText>An unmarked luxury auto, other than a Taxicab or a Car Service, with a seating capacity not exceeding 15 passengers including the driver, that is operated for hire by the named insured or an employee, and is used on a pre-arranged basis for special or business functions, weddings, funerals or similar purposes. The auto and driver must be in attendance at the beginning and end of the function, and the auto must be licensed by the appropriate licensing authority, as required by law, based on the territory of operation.</w:delText>
        </w:r>
      </w:del>
    </w:p>
    <w:p w14:paraId="5D3BA14E" w14:textId="77777777" w:rsidR="002D775D" w:rsidRPr="00317F2C" w:rsidDel="00ED7123" w:rsidRDefault="002D775D" w:rsidP="001065E8">
      <w:pPr>
        <w:pStyle w:val="outlinehd4"/>
        <w:suppressAutoHyphens/>
        <w:rPr>
          <w:del w:id="33999" w:author="Author"/>
        </w:rPr>
      </w:pPr>
      <w:del w:id="34000" w:author="Author">
        <w:r w:rsidRPr="00317F2C" w:rsidDel="00ED7123">
          <w:tab/>
          <w:delText>d.</w:delText>
        </w:r>
        <w:r w:rsidRPr="00317F2C" w:rsidDel="00ED7123">
          <w:tab/>
          <w:delText>School Bus</w:delText>
        </w:r>
      </w:del>
    </w:p>
    <w:p w14:paraId="53A823DF" w14:textId="77777777" w:rsidR="002D775D" w:rsidRPr="00317F2C" w:rsidDel="00ED7123" w:rsidRDefault="002D775D" w:rsidP="001065E8">
      <w:pPr>
        <w:pStyle w:val="blocktext5"/>
        <w:suppressAutoHyphens/>
        <w:rPr>
          <w:del w:id="34001" w:author="Author"/>
        </w:rPr>
      </w:pPr>
      <w:del w:id="34002" w:author="Author">
        <w:r w:rsidRPr="00317F2C" w:rsidDel="00ED7123">
          <w:delText>An auto that carries students or other persons to and from school or any school activity including games, outings and similar school trips.</w:delText>
        </w:r>
      </w:del>
    </w:p>
    <w:p w14:paraId="7475097C" w14:textId="77777777" w:rsidR="002D775D" w:rsidRPr="00317F2C" w:rsidDel="00ED7123" w:rsidRDefault="002D775D" w:rsidP="001065E8">
      <w:pPr>
        <w:pStyle w:val="outlinetxt5"/>
        <w:suppressAutoHyphens/>
        <w:rPr>
          <w:del w:id="34003" w:author="Author"/>
        </w:rPr>
      </w:pPr>
      <w:del w:id="34004" w:author="Author">
        <w:r w:rsidRPr="00317F2C" w:rsidDel="00ED7123">
          <w:rPr>
            <w:b/>
          </w:rPr>
          <w:tab/>
          <w:delText>(1)</w:delText>
        </w:r>
        <w:r w:rsidRPr="00317F2C" w:rsidDel="00ED7123">
          <w:rPr>
            <w:b/>
          </w:rPr>
          <w:tab/>
        </w:r>
        <w:r w:rsidRPr="00317F2C" w:rsidDel="00ED7123">
          <w:delText>Separate codes and rating factors apply to:</w:delText>
        </w:r>
      </w:del>
    </w:p>
    <w:p w14:paraId="48F9D454" w14:textId="77777777" w:rsidR="002D775D" w:rsidRPr="00317F2C" w:rsidDel="00ED7123" w:rsidRDefault="002D775D" w:rsidP="001065E8">
      <w:pPr>
        <w:pStyle w:val="outlinetxt6"/>
        <w:suppressAutoHyphens/>
        <w:rPr>
          <w:del w:id="34005" w:author="Author"/>
        </w:rPr>
      </w:pPr>
      <w:del w:id="34006" w:author="Author">
        <w:r w:rsidRPr="00317F2C" w:rsidDel="00ED7123">
          <w:rPr>
            <w:b/>
          </w:rPr>
          <w:tab/>
          <w:delText>(a)</w:delText>
        </w:r>
        <w:r w:rsidRPr="00317F2C" w:rsidDel="00ED7123">
          <w:rPr>
            <w:b/>
          </w:rPr>
          <w:tab/>
        </w:r>
        <w:r w:rsidRPr="00317F2C" w:rsidDel="00ED7123">
          <w:delText>School buses owned by political subdivisions or school districts.</w:delText>
        </w:r>
      </w:del>
    </w:p>
    <w:p w14:paraId="33538524" w14:textId="77777777" w:rsidR="002D775D" w:rsidRPr="00317F2C" w:rsidDel="00ED7123" w:rsidRDefault="002D775D" w:rsidP="001065E8">
      <w:pPr>
        <w:pStyle w:val="outlinetxt6"/>
        <w:suppressAutoHyphens/>
        <w:rPr>
          <w:del w:id="34007" w:author="Author"/>
        </w:rPr>
      </w:pPr>
      <w:del w:id="34008" w:author="Author">
        <w:r w:rsidRPr="00317F2C" w:rsidDel="00ED7123">
          <w:rPr>
            <w:b/>
          </w:rPr>
          <w:tab/>
          <w:delText>(b)</w:delText>
        </w:r>
        <w:r w:rsidRPr="00317F2C" w:rsidDel="00ED7123">
          <w:rPr>
            <w:b/>
          </w:rPr>
          <w:tab/>
        </w:r>
        <w:r w:rsidRPr="00317F2C" w:rsidDel="00ED7123">
          <w:delText>All others, including independent contractors, private schools and church-owned buses.</w:delText>
        </w:r>
      </w:del>
    </w:p>
    <w:p w14:paraId="26277BC3" w14:textId="77777777" w:rsidR="002D775D" w:rsidRPr="00317F2C" w:rsidDel="00ED7123" w:rsidRDefault="002D775D" w:rsidP="001065E8">
      <w:pPr>
        <w:pStyle w:val="outlinetxt5"/>
        <w:suppressAutoHyphens/>
        <w:rPr>
          <w:del w:id="34009" w:author="Author"/>
        </w:rPr>
      </w:pPr>
      <w:del w:id="34010" w:author="Author">
        <w:r w:rsidRPr="00317F2C" w:rsidDel="00ED7123">
          <w:rPr>
            <w:b/>
          </w:rPr>
          <w:tab/>
          <w:delText>(2)</w:delText>
        </w:r>
        <w:r w:rsidRPr="00317F2C" w:rsidDel="00ED7123">
          <w:rPr>
            <w:b/>
          </w:rPr>
          <w:tab/>
        </w:r>
        <w:r w:rsidRPr="00317F2C" w:rsidDel="00ED7123">
          <w:delText>A policy covering a school bus may be written on an annual term for liability and collision coverages with premium prorated to reflect the actual school term. However, do not give credit for Saturdays, Sundays or holidays or for any other periods of lay-up during the school term.</w:delText>
        </w:r>
      </w:del>
    </w:p>
    <w:p w14:paraId="53C3BED5" w14:textId="77777777" w:rsidR="002D775D" w:rsidRPr="00317F2C" w:rsidDel="00ED7123" w:rsidRDefault="002D775D" w:rsidP="001065E8">
      <w:pPr>
        <w:pStyle w:val="outlinetxt5"/>
        <w:suppressAutoHyphens/>
        <w:rPr>
          <w:del w:id="34011" w:author="Author"/>
        </w:rPr>
      </w:pPr>
      <w:del w:id="34012" w:author="Author">
        <w:r w:rsidRPr="00317F2C" w:rsidDel="00ED7123">
          <w:rPr>
            <w:b/>
          </w:rPr>
          <w:tab/>
          <w:delText>(3)</w:delText>
        </w:r>
        <w:r w:rsidRPr="00317F2C" w:rsidDel="00ED7123">
          <w:rPr>
            <w:b/>
          </w:rPr>
          <w:tab/>
        </w:r>
        <w:r w:rsidRPr="00317F2C" w:rsidDel="00ED7123">
          <w:delText>If a publicly owned school bus is used for special trips unrelated to school activities, refer to company for additional charge.</w:delText>
        </w:r>
      </w:del>
    </w:p>
    <w:p w14:paraId="177CC6CD" w14:textId="77777777" w:rsidR="002D775D" w:rsidRPr="00317F2C" w:rsidDel="00ED7123" w:rsidRDefault="002D775D" w:rsidP="001065E8">
      <w:pPr>
        <w:pStyle w:val="outlinehd4"/>
        <w:suppressAutoHyphens/>
        <w:rPr>
          <w:del w:id="34013" w:author="Author"/>
        </w:rPr>
      </w:pPr>
      <w:del w:id="34014" w:author="Author">
        <w:r w:rsidRPr="00317F2C" w:rsidDel="00ED7123">
          <w:tab/>
          <w:delText>e.</w:delText>
        </w:r>
        <w:r w:rsidRPr="00317F2C" w:rsidDel="00ED7123">
          <w:tab/>
          <w:delText>Church Bus</w:delText>
        </w:r>
      </w:del>
    </w:p>
    <w:p w14:paraId="28E35CA6" w14:textId="77777777" w:rsidR="002D775D" w:rsidRPr="00317F2C" w:rsidDel="00ED7123" w:rsidRDefault="002D775D" w:rsidP="001065E8">
      <w:pPr>
        <w:pStyle w:val="blocktext5"/>
        <w:suppressAutoHyphens/>
        <w:rPr>
          <w:del w:id="34015" w:author="Author"/>
        </w:rPr>
      </w:pPr>
      <w:del w:id="34016" w:author="Author">
        <w:r w:rsidRPr="00317F2C" w:rsidDel="00ED7123">
          <w:delText>An auto used by a church to transport persons to or from services and other church-related activities. This classification does not apply to public autos used primarily for daily school activities.</w:delText>
        </w:r>
      </w:del>
    </w:p>
    <w:p w14:paraId="35660C4B" w14:textId="77777777" w:rsidR="002D775D" w:rsidRPr="00317F2C" w:rsidDel="00ED7123" w:rsidRDefault="002D775D" w:rsidP="001065E8">
      <w:pPr>
        <w:pStyle w:val="outlinehd4"/>
        <w:suppressAutoHyphens/>
        <w:rPr>
          <w:del w:id="34017" w:author="Author"/>
        </w:rPr>
      </w:pPr>
      <w:del w:id="34018" w:author="Author">
        <w:r w:rsidRPr="00317F2C" w:rsidDel="00ED7123">
          <w:tab/>
          <w:delText>f.</w:delText>
        </w:r>
        <w:r w:rsidRPr="00317F2C" w:rsidDel="00ED7123">
          <w:tab/>
          <w:delText>Inter-city Bus</w:delText>
        </w:r>
      </w:del>
    </w:p>
    <w:p w14:paraId="26F277BC" w14:textId="77777777" w:rsidR="002D775D" w:rsidRPr="00317F2C" w:rsidDel="00ED7123" w:rsidRDefault="002D775D" w:rsidP="001065E8">
      <w:pPr>
        <w:pStyle w:val="blocktext5"/>
        <w:suppressAutoHyphens/>
        <w:rPr>
          <w:del w:id="34019" w:author="Author"/>
        </w:rPr>
      </w:pPr>
      <w:del w:id="34020" w:author="Author">
        <w:r w:rsidRPr="00317F2C" w:rsidDel="00ED7123">
          <w:delText>An auto that picks up and transports passengers on a published schedule of stops between stations located in two or more towns or cities.</w:delText>
        </w:r>
      </w:del>
    </w:p>
    <w:p w14:paraId="3EE81CA5" w14:textId="77777777" w:rsidR="002D775D" w:rsidRPr="00317F2C" w:rsidDel="00ED7123" w:rsidRDefault="002D775D" w:rsidP="001065E8">
      <w:pPr>
        <w:pStyle w:val="outlinehd4"/>
        <w:suppressAutoHyphens/>
        <w:rPr>
          <w:del w:id="34021" w:author="Author"/>
        </w:rPr>
      </w:pPr>
      <w:del w:id="34022" w:author="Author">
        <w:r w:rsidRPr="00317F2C" w:rsidDel="00ED7123">
          <w:tab/>
          <w:delText>g.</w:delText>
        </w:r>
        <w:r w:rsidRPr="00317F2C" w:rsidDel="00ED7123">
          <w:tab/>
          <w:delText>Urban Bus</w:delText>
        </w:r>
      </w:del>
    </w:p>
    <w:p w14:paraId="699FCC5E" w14:textId="77777777" w:rsidR="002D775D" w:rsidRPr="00317F2C" w:rsidDel="00ED7123" w:rsidRDefault="002D775D" w:rsidP="001065E8">
      <w:pPr>
        <w:pStyle w:val="blocktext5"/>
        <w:suppressAutoHyphens/>
        <w:rPr>
          <w:del w:id="34023" w:author="Author"/>
        </w:rPr>
      </w:pPr>
      <w:del w:id="34024" w:author="Author">
        <w:r w:rsidRPr="00317F2C" w:rsidDel="00ED7123">
          <w:delText>An auto that picks up, transports and discharges passengers at frequent local stops along a prescribed route. This classification applies only to vehicles operated principally within the limits of a city or town and communities contiguous to such city or town, and includes scheduled express service between points on that route.</w:delText>
        </w:r>
      </w:del>
    </w:p>
    <w:p w14:paraId="3270179A" w14:textId="77777777" w:rsidR="002D775D" w:rsidRPr="00317F2C" w:rsidDel="00ED7123" w:rsidRDefault="002D775D" w:rsidP="001065E8">
      <w:pPr>
        <w:pStyle w:val="outlinehd4"/>
        <w:suppressAutoHyphens/>
        <w:rPr>
          <w:del w:id="34025" w:author="Author"/>
        </w:rPr>
      </w:pPr>
      <w:del w:id="34026" w:author="Author">
        <w:r w:rsidRPr="00317F2C" w:rsidDel="00ED7123">
          <w:tab/>
          <w:delText>h.</w:delText>
        </w:r>
        <w:r w:rsidRPr="00317F2C" w:rsidDel="00ED7123">
          <w:tab/>
          <w:delText>Airport Bus Or Airport Limousine</w:delText>
        </w:r>
      </w:del>
    </w:p>
    <w:p w14:paraId="1146468A" w14:textId="77777777" w:rsidR="002D775D" w:rsidRPr="00317F2C" w:rsidDel="00ED7123" w:rsidRDefault="002D775D" w:rsidP="001065E8">
      <w:pPr>
        <w:pStyle w:val="blocktext5"/>
        <w:suppressAutoHyphens/>
        <w:rPr>
          <w:del w:id="34027" w:author="Author"/>
        </w:rPr>
      </w:pPr>
      <w:del w:id="34028" w:author="Author">
        <w:r w:rsidRPr="00317F2C" w:rsidDel="00ED7123">
          <w:delText>An auto for hire that transports passengers between airports and other passenger stations or motels.</w:delText>
        </w:r>
      </w:del>
    </w:p>
    <w:p w14:paraId="500CDC92" w14:textId="77777777" w:rsidR="002D775D" w:rsidRPr="00317F2C" w:rsidDel="00ED7123" w:rsidRDefault="002D775D" w:rsidP="001065E8">
      <w:pPr>
        <w:pStyle w:val="outlinehd4"/>
        <w:suppressAutoHyphens/>
        <w:rPr>
          <w:del w:id="34029" w:author="Author"/>
        </w:rPr>
      </w:pPr>
      <w:del w:id="34030" w:author="Author">
        <w:r w:rsidRPr="00317F2C" w:rsidDel="00ED7123">
          <w:tab/>
          <w:delText>i.</w:delText>
        </w:r>
        <w:r w:rsidRPr="00317F2C" w:rsidDel="00ED7123">
          <w:tab/>
          <w:delText>Charter Bus</w:delText>
        </w:r>
      </w:del>
    </w:p>
    <w:p w14:paraId="1876AEF9" w14:textId="77777777" w:rsidR="002D775D" w:rsidRPr="00317F2C" w:rsidDel="00ED7123" w:rsidRDefault="002D775D" w:rsidP="001065E8">
      <w:pPr>
        <w:pStyle w:val="blocktext5"/>
        <w:suppressAutoHyphens/>
        <w:rPr>
          <w:del w:id="34031" w:author="Author"/>
        </w:rPr>
      </w:pPr>
      <w:del w:id="34032" w:author="Author">
        <w:r w:rsidRPr="00317F2C" w:rsidDel="00ED7123">
          <w:delText>An auto chartered for special trips, touring, picnics, outings, games and similar uses.</w:delText>
        </w:r>
      </w:del>
    </w:p>
    <w:p w14:paraId="1C234972" w14:textId="77777777" w:rsidR="002D775D" w:rsidRPr="00317F2C" w:rsidDel="00ED7123" w:rsidRDefault="002D775D" w:rsidP="001065E8">
      <w:pPr>
        <w:pStyle w:val="outlinehd4"/>
        <w:suppressAutoHyphens/>
        <w:rPr>
          <w:del w:id="34033" w:author="Author"/>
        </w:rPr>
      </w:pPr>
      <w:del w:id="34034" w:author="Author">
        <w:r w:rsidRPr="00317F2C" w:rsidDel="00ED7123">
          <w:tab/>
          <w:delText>j.</w:delText>
        </w:r>
        <w:r w:rsidRPr="00317F2C" w:rsidDel="00ED7123">
          <w:tab/>
          <w:delText>Sightseeing Bus</w:delText>
        </w:r>
      </w:del>
    </w:p>
    <w:p w14:paraId="10C55CBB" w14:textId="77777777" w:rsidR="002D775D" w:rsidRPr="00317F2C" w:rsidDel="00ED7123" w:rsidRDefault="002D775D" w:rsidP="001065E8">
      <w:pPr>
        <w:pStyle w:val="blocktext5"/>
        <w:suppressAutoHyphens/>
        <w:rPr>
          <w:del w:id="34035" w:author="Author"/>
        </w:rPr>
      </w:pPr>
      <w:del w:id="34036" w:author="Author">
        <w:r w:rsidRPr="00317F2C" w:rsidDel="00ED7123">
          <w:delText>An auto accepting individual passengers for a fare for sightseeing or guided tours, making occasional stops at certain points of interest and returning the passengers to the point of origin.</w:delText>
        </w:r>
      </w:del>
    </w:p>
    <w:p w14:paraId="7E831BE4" w14:textId="77777777" w:rsidR="002D775D" w:rsidRPr="00317F2C" w:rsidDel="00ED7123" w:rsidRDefault="002D775D" w:rsidP="001065E8">
      <w:pPr>
        <w:pStyle w:val="outlinehd4"/>
        <w:suppressAutoHyphens/>
        <w:rPr>
          <w:del w:id="34037" w:author="Author"/>
        </w:rPr>
      </w:pPr>
      <w:del w:id="34038" w:author="Author">
        <w:r w:rsidRPr="00317F2C" w:rsidDel="00ED7123">
          <w:tab/>
          <w:delText>k.</w:delText>
        </w:r>
        <w:r w:rsidRPr="00317F2C" w:rsidDel="00ED7123">
          <w:tab/>
          <w:delText>Transportation Of Athletes And Entertainers</w:delText>
        </w:r>
      </w:del>
    </w:p>
    <w:p w14:paraId="06D1EF3F" w14:textId="77777777" w:rsidR="002D775D" w:rsidRPr="00317F2C" w:rsidDel="00ED7123" w:rsidRDefault="002D775D" w:rsidP="001065E8">
      <w:pPr>
        <w:pStyle w:val="blocktext5"/>
        <w:suppressAutoHyphens/>
        <w:rPr>
          <w:del w:id="34039" w:author="Author"/>
        </w:rPr>
      </w:pPr>
      <w:del w:id="34040" w:author="Author">
        <w:r w:rsidRPr="00317F2C" w:rsidDel="00ED7123">
          <w:delText>An auto owned by a group, firm or organization that transports its own professional athletes, musicians or other entertainers.</w:delText>
        </w:r>
      </w:del>
    </w:p>
    <w:p w14:paraId="3ED3E947" w14:textId="77777777" w:rsidR="002D775D" w:rsidRPr="00317F2C" w:rsidDel="00ED7123" w:rsidRDefault="002D775D" w:rsidP="001065E8">
      <w:pPr>
        <w:pStyle w:val="outlinetxt5"/>
        <w:suppressAutoHyphens/>
        <w:rPr>
          <w:del w:id="34041" w:author="Author"/>
        </w:rPr>
      </w:pPr>
      <w:del w:id="34042" w:author="Author">
        <w:r w:rsidRPr="00317F2C" w:rsidDel="00ED7123">
          <w:rPr>
            <w:b/>
          </w:rPr>
          <w:lastRenderedPageBreak/>
          <w:tab/>
          <w:delText>(1)</w:delText>
        </w:r>
        <w:r w:rsidRPr="00317F2C" w:rsidDel="00ED7123">
          <w:rPr>
            <w:b/>
          </w:rPr>
          <w:tab/>
        </w:r>
        <w:r w:rsidRPr="00317F2C" w:rsidDel="00ED7123">
          <w:delText>If it is used to transport other professional athletes or entertainers, rate as a charter bus.</w:delText>
        </w:r>
      </w:del>
    </w:p>
    <w:p w14:paraId="62A914C5" w14:textId="77777777" w:rsidR="002D775D" w:rsidRPr="00317F2C" w:rsidDel="00ED7123" w:rsidRDefault="002D775D" w:rsidP="001065E8">
      <w:pPr>
        <w:pStyle w:val="outlinetxt5"/>
        <w:suppressAutoHyphens/>
        <w:rPr>
          <w:del w:id="34043" w:author="Author"/>
        </w:rPr>
      </w:pPr>
      <w:del w:id="34044" w:author="Author">
        <w:r w:rsidRPr="00317F2C" w:rsidDel="00ED7123">
          <w:rPr>
            <w:b/>
          </w:rPr>
          <w:tab/>
          <w:delText>(2)</w:delText>
        </w:r>
        <w:r w:rsidRPr="00317F2C" w:rsidDel="00ED7123">
          <w:rPr>
            <w:b/>
          </w:rPr>
          <w:tab/>
        </w:r>
        <w:r w:rsidRPr="00317F2C" w:rsidDel="00ED7123">
          <w:delText>An auto owned by a group, firm or organization to transport its own non-professional athletes, musicians or entertainers, rate as a public auto not otherwise classified.</w:delText>
        </w:r>
      </w:del>
    </w:p>
    <w:p w14:paraId="0B8EAA74" w14:textId="77777777" w:rsidR="002D775D" w:rsidRPr="00317F2C" w:rsidDel="00ED7123" w:rsidRDefault="002D775D" w:rsidP="001065E8">
      <w:pPr>
        <w:pStyle w:val="outlinehd4"/>
        <w:suppressAutoHyphens/>
        <w:rPr>
          <w:del w:id="34045" w:author="Author"/>
        </w:rPr>
      </w:pPr>
      <w:del w:id="34046" w:author="Author">
        <w:r w:rsidRPr="00317F2C" w:rsidDel="00ED7123">
          <w:tab/>
          <w:delText>l.</w:delText>
        </w:r>
        <w:r w:rsidRPr="00317F2C" w:rsidDel="00ED7123">
          <w:tab/>
          <w:delText>Van Pools</w:delText>
        </w:r>
      </w:del>
    </w:p>
    <w:p w14:paraId="7B2DD24B" w14:textId="77777777" w:rsidR="002D775D" w:rsidRPr="00317F2C" w:rsidDel="00ED7123" w:rsidRDefault="002D775D" w:rsidP="001065E8">
      <w:pPr>
        <w:pStyle w:val="blocktext5"/>
        <w:suppressAutoHyphens/>
        <w:rPr>
          <w:del w:id="34047" w:author="Author"/>
        </w:rPr>
      </w:pPr>
      <w:del w:id="34048" w:author="Author">
        <w:r w:rsidRPr="00317F2C" w:rsidDel="00ED7123">
          <w:delText>An auto of the station wagon, van, truck or bus type used to provide prearranged commuter transportation for employees to and from work and is not otherwise used to transport passengers for a charge.</w:delText>
        </w:r>
      </w:del>
    </w:p>
    <w:p w14:paraId="27E98341" w14:textId="77777777" w:rsidR="002D775D" w:rsidRPr="00317F2C" w:rsidDel="00ED7123" w:rsidRDefault="002D775D" w:rsidP="001065E8">
      <w:pPr>
        <w:pStyle w:val="outlinehd5"/>
        <w:suppressAutoHyphens/>
        <w:rPr>
          <w:del w:id="34049" w:author="Author"/>
        </w:rPr>
      </w:pPr>
      <w:del w:id="34050" w:author="Author">
        <w:r w:rsidRPr="00317F2C" w:rsidDel="00ED7123">
          <w:tab/>
          <w:delText>(1)</w:delText>
        </w:r>
        <w:r w:rsidRPr="00317F2C" w:rsidDel="00ED7123">
          <w:tab/>
          <w:delText>Employer Furnished Transportation</w:delText>
        </w:r>
      </w:del>
    </w:p>
    <w:p w14:paraId="445D1FC4" w14:textId="77777777" w:rsidR="002D775D" w:rsidRPr="00317F2C" w:rsidDel="00ED7123" w:rsidRDefault="002D775D" w:rsidP="001065E8">
      <w:pPr>
        <w:pStyle w:val="blocktext6"/>
        <w:suppressAutoHyphens/>
        <w:rPr>
          <w:del w:id="34051" w:author="Author"/>
        </w:rPr>
      </w:pPr>
      <w:del w:id="34052" w:author="Author">
        <w:r w:rsidRPr="00317F2C" w:rsidDel="00ED7123">
          <w:delText>Transportation is held out by the employer as an inducement to employment, a condition of employment or is incident to employment.</w:delText>
        </w:r>
        <w:r w:rsidRPr="00317F2C" w:rsidDel="00ED7123">
          <w:rPr>
            <w:u w:val="single"/>
          </w:rPr>
          <w:delText xml:space="preserve"> </w:delText>
        </w:r>
      </w:del>
    </w:p>
    <w:p w14:paraId="43988329" w14:textId="77777777" w:rsidR="002D775D" w:rsidRPr="00317F2C" w:rsidDel="00ED7123" w:rsidRDefault="002D775D" w:rsidP="001065E8">
      <w:pPr>
        <w:pStyle w:val="outlinehd6"/>
        <w:suppressAutoHyphens/>
        <w:rPr>
          <w:del w:id="34053" w:author="Author"/>
          <w:bCs/>
        </w:rPr>
      </w:pPr>
      <w:del w:id="34054" w:author="Author">
        <w:r w:rsidRPr="00317F2C" w:rsidDel="00ED7123">
          <w:rPr>
            <w:bCs/>
          </w:rPr>
          <w:tab/>
          <w:delText>(a)</w:delText>
        </w:r>
        <w:r w:rsidRPr="00317F2C" w:rsidDel="00ED7123">
          <w:rPr>
            <w:bCs/>
          </w:rPr>
          <w:tab/>
          <w:delText>Employer Owned Autos</w:delText>
        </w:r>
      </w:del>
    </w:p>
    <w:p w14:paraId="4CEC9762" w14:textId="77777777" w:rsidR="002D775D" w:rsidRPr="00317F2C" w:rsidDel="00ED7123" w:rsidRDefault="002D775D" w:rsidP="001065E8">
      <w:pPr>
        <w:pStyle w:val="blocktext7"/>
        <w:suppressAutoHyphens/>
        <w:rPr>
          <w:del w:id="34055" w:author="Author"/>
        </w:rPr>
      </w:pPr>
      <w:del w:id="34056" w:author="Author">
        <w:r w:rsidRPr="00317F2C" w:rsidDel="00ED7123">
          <w:delText>Autos owned, or leased for one year or more, by an employer and used to provide transportation only for his employees.</w:delText>
        </w:r>
      </w:del>
    </w:p>
    <w:p w14:paraId="2B785C20" w14:textId="77777777" w:rsidR="002D775D" w:rsidRPr="00317F2C" w:rsidDel="00ED7123" w:rsidRDefault="002D775D" w:rsidP="001065E8">
      <w:pPr>
        <w:pStyle w:val="outlinehd6"/>
        <w:suppressAutoHyphens/>
        <w:rPr>
          <w:del w:id="34057" w:author="Author"/>
          <w:bCs/>
        </w:rPr>
      </w:pPr>
      <w:del w:id="34058" w:author="Author">
        <w:r w:rsidRPr="00317F2C" w:rsidDel="00ED7123">
          <w:rPr>
            <w:bCs/>
          </w:rPr>
          <w:tab/>
          <w:delText>(b)</w:delText>
        </w:r>
        <w:r w:rsidRPr="00317F2C" w:rsidDel="00ED7123">
          <w:rPr>
            <w:bCs/>
          </w:rPr>
          <w:tab/>
          <w:delText>Employee Owned Autos</w:delText>
        </w:r>
      </w:del>
    </w:p>
    <w:p w14:paraId="43730314" w14:textId="77777777" w:rsidR="002D775D" w:rsidRPr="00317F2C" w:rsidDel="00ED7123" w:rsidRDefault="002D775D" w:rsidP="001065E8">
      <w:pPr>
        <w:pStyle w:val="blocktext7"/>
        <w:suppressAutoHyphens/>
        <w:rPr>
          <w:del w:id="34059" w:author="Author"/>
        </w:rPr>
      </w:pPr>
      <w:del w:id="34060" w:author="Author">
        <w:r w:rsidRPr="00317F2C" w:rsidDel="00ED7123">
          <w:delText>Autos owned, or leased for one year or more, by an individual employee and used to provide transportation only for fellow employees.</w:delText>
        </w:r>
      </w:del>
    </w:p>
    <w:p w14:paraId="2E49ECBC" w14:textId="77777777" w:rsidR="002D775D" w:rsidRPr="00317F2C" w:rsidDel="00ED7123" w:rsidRDefault="002D775D" w:rsidP="001065E8">
      <w:pPr>
        <w:pStyle w:val="outlinehd5"/>
        <w:suppressAutoHyphens/>
        <w:rPr>
          <w:del w:id="34061" w:author="Author"/>
        </w:rPr>
      </w:pPr>
      <w:del w:id="34062" w:author="Author">
        <w:r w:rsidRPr="00317F2C" w:rsidDel="00ED7123">
          <w:tab/>
          <w:delText>(2)</w:delText>
        </w:r>
        <w:r w:rsidRPr="00317F2C" w:rsidDel="00ED7123">
          <w:tab/>
          <w:delText>All Other</w:delText>
        </w:r>
      </w:del>
    </w:p>
    <w:p w14:paraId="650BB34C" w14:textId="77777777" w:rsidR="002D775D" w:rsidRPr="00317F2C" w:rsidDel="00ED7123" w:rsidRDefault="002D775D" w:rsidP="001065E8">
      <w:pPr>
        <w:pStyle w:val="blocktext6"/>
        <w:suppressAutoHyphens/>
        <w:rPr>
          <w:del w:id="34063" w:author="Author"/>
        </w:rPr>
      </w:pPr>
      <w:del w:id="34064" w:author="Author">
        <w:r w:rsidRPr="00317F2C" w:rsidDel="00ED7123">
          <w:delText xml:space="preserve">Autos which do not meet the eligibility requirements of Paragraph </w:delText>
        </w:r>
        <w:r w:rsidRPr="00317F2C" w:rsidDel="00ED7123">
          <w:rPr>
            <w:b/>
            <w:color w:val="000000"/>
          </w:rPr>
          <w:delText>(1).</w:delText>
        </w:r>
      </w:del>
    </w:p>
    <w:p w14:paraId="0CEA63FF" w14:textId="77777777" w:rsidR="002D775D" w:rsidRPr="00317F2C" w:rsidDel="00ED7123" w:rsidRDefault="002D775D" w:rsidP="001065E8">
      <w:pPr>
        <w:pStyle w:val="outlinehd4"/>
        <w:suppressAutoHyphens/>
        <w:rPr>
          <w:del w:id="34065" w:author="Author"/>
        </w:rPr>
      </w:pPr>
      <w:del w:id="34066" w:author="Author">
        <w:r w:rsidRPr="00317F2C" w:rsidDel="00ED7123">
          <w:tab/>
          <w:delText>m.</w:delText>
        </w:r>
        <w:r w:rsidRPr="00317F2C" w:rsidDel="00ED7123">
          <w:tab/>
          <w:delText>Transportation Of Employees – Other Than Van Pools</w:delText>
        </w:r>
      </w:del>
    </w:p>
    <w:p w14:paraId="170AEB01" w14:textId="77777777" w:rsidR="002D775D" w:rsidRPr="00317F2C" w:rsidDel="00ED7123" w:rsidRDefault="002D775D" w:rsidP="001065E8">
      <w:pPr>
        <w:pStyle w:val="blocktext5"/>
        <w:suppressAutoHyphens/>
        <w:rPr>
          <w:del w:id="34067" w:author="Author"/>
        </w:rPr>
      </w:pPr>
      <w:del w:id="34068" w:author="Author">
        <w:r w:rsidRPr="00317F2C" w:rsidDel="00ED7123">
          <w:delText>Autos of any type used to transport employees other than in van pools.</w:delText>
        </w:r>
      </w:del>
    </w:p>
    <w:p w14:paraId="18E65624" w14:textId="77777777" w:rsidR="002D775D" w:rsidRPr="00317F2C" w:rsidDel="00ED7123" w:rsidRDefault="002D775D" w:rsidP="001065E8">
      <w:pPr>
        <w:pStyle w:val="outlinetxt5"/>
        <w:suppressAutoHyphens/>
        <w:rPr>
          <w:del w:id="34069" w:author="Author"/>
        </w:rPr>
      </w:pPr>
      <w:del w:id="34070" w:author="Author">
        <w:r w:rsidRPr="00317F2C" w:rsidDel="00ED7123">
          <w:rPr>
            <w:b/>
          </w:rPr>
          <w:tab/>
          <w:delText>(1)</w:delText>
        </w:r>
        <w:r w:rsidRPr="00317F2C" w:rsidDel="00ED7123">
          <w:rPr>
            <w:b/>
          </w:rPr>
          <w:tab/>
        </w:r>
        <w:r w:rsidRPr="00317F2C" w:rsidDel="00ED7123">
          <w:delText>Autos owned, or leased for one year or more, by an employer and used to transport only his own employees.</w:delText>
        </w:r>
      </w:del>
    </w:p>
    <w:p w14:paraId="57834F36" w14:textId="77777777" w:rsidR="002D775D" w:rsidRPr="00317F2C" w:rsidDel="00ED7123" w:rsidRDefault="002D775D" w:rsidP="001065E8">
      <w:pPr>
        <w:pStyle w:val="outlinetxt6"/>
        <w:suppressAutoHyphens/>
        <w:rPr>
          <w:del w:id="34071" w:author="Author"/>
        </w:rPr>
      </w:pPr>
      <w:del w:id="34072" w:author="Author">
        <w:r w:rsidRPr="00317F2C" w:rsidDel="00ED7123">
          <w:rPr>
            <w:b/>
          </w:rPr>
          <w:tab/>
          <w:delText>(a)</w:delText>
        </w:r>
        <w:r w:rsidRPr="00317F2C" w:rsidDel="00ED7123">
          <w:rPr>
            <w:b/>
          </w:rPr>
          <w:tab/>
        </w:r>
        <w:r w:rsidRPr="00317F2C" w:rsidDel="00ED7123">
          <w:delText>For private passenger autos, charge rates shown in the state company rates/ISO loss costs for private passenger types (Class Code 5851).</w:delText>
        </w:r>
      </w:del>
    </w:p>
    <w:p w14:paraId="6382A3EE" w14:textId="77777777" w:rsidR="002D775D" w:rsidRPr="00317F2C" w:rsidDel="00ED7123" w:rsidRDefault="002D775D" w:rsidP="001065E8">
      <w:pPr>
        <w:pStyle w:val="outlinetxt6"/>
        <w:suppressAutoHyphens/>
        <w:rPr>
          <w:del w:id="34073" w:author="Author"/>
        </w:rPr>
      </w:pPr>
      <w:del w:id="34074" w:author="Author">
        <w:r w:rsidRPr="00317F2C" w:rsidDel="00ED7123">
          <w:rPr>
            <w:b/>
          </w:rPr>
          <w:tab/>
          <w:delText>(b)</w:delText>
        </w:r>
        <w:r w:rsidRPr="00317F2C" w:rsidDel="00ED7123">
          <w:rPr>
            <w:b/>
          </w:rPr>
          <w:tab/>
        </w:r>
        <w:r w:rsidRPr="00317F2C" w:rsidDel="00ED7123">
          <w:delText>For all other autos, rate as a van pool – all other (Class Code 5851).</w:delText>
        </w:r>
      </w:del>
    </w:p>
    <w:p w14:paraId="25D7CF15" w14:textId="77777777" w:rsidR="002D775D" w:rsidRPr="00317F2C" w:rsidDel="00ED7123" w:rsidRDefault="002D775D" w:rsidP="001065E8">
      <w:pPr>
        <w:pStyle w:val="outlinetxt5"/>
        <w:suppressAutoHyphens/>
        <w:rPr>
          <w:del w:id="34075" w:author="Author"/>
        </w:rPr>
      </w:pPr>
      <w:del w:id="34076" w:author="Author">
        <w:r w:rsidRPr="00317F2C" w:rsidDel="00ED7123">
          <w:rPr>
            <w:b/>
          </w:rPr>
          <w:tab/>
          <w:delText>(2)</w:delText>
        </w:r>
        <w:r w:rsidRPr="00317F2C" w:rsidDel="00ED7123">
          <w:rPr>
            <w:b/>
          </w:rPr>
          <w:tab/>
        </w:r>
        <w:r w:rsidRPr="00317F2C" w:rsidDel="00ED7123">
          <w:delText>Autos owned, or leased for one year or more, by a person or organization who is in the business of transporting employees of one or more employers. Rate as public auto not otherwise classified.</w:delText>
        </w:r>
      </w:del>
    </w:p>
    <w:p w14:paraId="63302880" w14:textId="77777777" w:rsidR="002D775D" w:rsidRPr="00317F2C" w:rsidDel="00ED7123" w:rsidRDefault="002D775D" w:rsidP="001065E8">
      <w:pPr>
        <w:pStyle w:val="outlinehd4"/>
        <w:suppressAutoHyphens/>
        <w:rPr>
          <w:del w:id="34077" w:author="Author"/>
        </w:rPr>
      </w:pPr>
      <w:del w:id="34078" w:author="Author">
        <w:r w:rsidRPr="00317F2C" w:rsidDel="00ED7123">
          <w:tab/>
          <w:delText>n.</w:delText>
        </w:r>
        <w:r w:rsidRPr="00317F2C" w:rsidDel="00ED7123">
          <w:tab/>
          <w:delText>Paratransit</w:delText>
        </w:r>
      </w:del>
    </w:p>
    <w:p w14:paraId="498EA877" w14:textId="77777777" w:rsidR="002D775D" w:rsidRPr="00317F2C" w:rsidDel="00ED7123" w:rsidRDefault="002D775D" w:rsidP="001065E8">
      <w:pPr>
        <w:pStyle w:val="blocktext5"/>
        <w:suppressAutoHyphens/>
        <w:rPr>
          <w:del w:id="34079" w:author="Author"/>
        </w:rPr>
      </w:pPr>
      <w:del w:id="34080" w:author="Author">
        <w:r w:rsidRPr="00317F2C" w:rsidDel="00ED7123">
          <w:rPr>
            <w:iCs/>
          </w:rPr>
          <w:delText>A non-emergency auto specially equipped to transport sick, elderly or handicapped individuals and that does not follow fixed routes or fixed schedules. The auto must be licensed by the appropriate licensing authority, as required by law, based on the territory of operation. This classification includes, but is not limited to, autos that may be otherwise known as Ambulettes and Medicars.</w:delText>
        </w:r>
      </w:del>
    </w:p>
    <w:p w14:paraId="00E1C1A3" w14:textId="77777777" w:rsidR="002D775D" w:rsidRPr="00317F2C" w:rsidDel="00ED7123" w:rsidRDefault="002D775D" w:rsidP="001065E8">
      <w:pPr>
        <w:pStyle w:val="outlinehd4"/>
        <w:suppressAutoHyphens/>
        <w:rPr>
          <w:del w:id="34081" w:author="Author"/>
        </w:rPr>
      </w:pPr>
      <w:del w:id="34082" w:author="Author">
        <w:r w:rsidRPr="00317F2C" w:rsidDel="00ED7123">
          <w:tab/>
          <w:delText>o.</w:delText>
        </w:r>
        <w:r w:rsidRPr="00317F2C" w:rsidDel="00ED7123">
          <w:tab/>
          <w:delText>Social Service Agency Auto</w:delText>
        </w:r>
      </w:del>
    </w:p>
    <w:p w14:paraId="6FCE4CF9" w14:textId="77777777" w:rsidR="002D775D" w:rsidRPr="00317F2C" w:rsidDel="00ED7123" w:rsidRDefault="002D775D" w:rsidP="001065E8">
      <w:pPr>
        <w:pStyle w:val="blocktext5"/>
        <w:suppressAutoHyphens/>
        <w:rPr>
          <w:del w:id="34083" w:author="Author"/>
        </w:rPr>
      </w:pPr>
      <w:del w:id="34084" w:author="Author">
        <w:r w:rsidRPr="00317F2C" w:rsidDel="00ED7123">
          <w:delText>An auto used by a government entity, civic, charitable or social service organization to provide transportation to clients incident to the social services sponsored by the organization, including special trips and outings.</w:delText>
        </w:r>
      </w:del>
    </w:p>
    <w:p w14:paraId="586BE697" w14:textId="77777777" w:rsidR="002D775D" w:rsidRPr="00317F2C" w:rsidDel="00ED7123" w:rsidRDefault="002D775D" w:rsidP="001065E8">
      <w:pPr>
        <w:pStyle w:val="outlinetxt5"/>
        <w:suppressAutoHyphens/>
        <w:rPr>
          <w:del w:id="34085" w:author="Author"/>
        </w:rPr>
      </w:pPr>
      <w:del w:id="34086" w:author="Author">
        <w:r w:rsidRPr="00317F2C" w:rsidDel="00ED7123">
          <w:rPr>
            <w:b/>
          </w:rPr>
          <w:tab/>
          <w:delText>(1)</w:delText>
        </w:r>
        <w:r w:rsidRPr="00317F2C" w:rsidDel="00ED7123">
          <w:rPr>
            <w:b/>
          </w:rPr>
          <w:tab/>
        </w:r>
        <w:r w:rsidRPr="00317F2C" w:rsidDel="00ED7123">
          <w:delText>This classification includes, for example, autos used to transport:</w:delText>
        </w:r>
      </w:del>
    </w:p>
    <w:p w14:paraId="3E7A1715" w14:textId="77777777" w:rsidR="002D775D" w:rsidRPr="00317F2C" w:rsidDel="00ED7123" w:rsidRDefault="002D775D" w:rsidP="001065E8">
      <w:pPr>
        <w:pStyle w:val="outlinetxt6"/>
        <w:suppressAutoHyphens/>
        <w:rPr>
          <w:del w:id="34087" w:author="Author"/>
        </w:rPr>
      </w:pPr>
      <w:del w:id="34088" w:author="Author">
        <w:r w:rsidRPr="00317F2C" w:rsidDel="00ED7123">
          <w:rPr>
            <w:b/>
          </w:rPr>
          <w:tab/>
          <w:delText>(a)</w:delText>
        </w:r>
        <w:r w:rsidRPr="00317F2C" w:rsidDel="00ED7123">
          <w:rPr>
            <w:b/>
          </w:rPr>
          <w:tab/>
        </w:r>
        <w:r w:rsidRPr="00317F2C" w:rsidDel="00ED7123">
          <w:delText>Senior citizens or other clients to meal centers, medical facilities, social functions and shopping centers;</w:delText>
        </w:r>
      </w:del>
    </w:p>
    <w:p w14:paraId="6CD44D81" w14:textId="77777777" w:rsidR="002D775D" w:rsidRPr="00317F2C" w:rsidDel="00ED7123" w:rsidRDefault="002D775D" w:rsidP="001065E8">
      <w:pPr>
        <w:pStyle w:val="outlinetxt6"/>
        <w:suppressAutoHyphens/>
        <w:rPr>
          <w:del w:id="34089" w:author="Author"/>
        </w:rPr>
      </w:pPr>
      <w:del w:id="34090" w:author="Author">
        <w:r w:rsidRPr="00317F2C" w:rsidDel="00ED7123">
          <w:rPr>
            <w:b/>
          </w:rPr>
          <w:tab/>
          <w:delText>(b)</w:delText>
        </w:r>
        <w:r w:rsidRPr="00317F2C" w:rsidDel="00ED7123">
          <w:rPr>
            <w:b/>
          </w:rPr>
          <w:tab/>
        </w:r>
        <w:r w:rsidRPr="00317F2C" w:rsidDel="00ED7123">
          <w:delText>Handicapped persons to work or rehabilitative programs;</w:delText>
        </w:r>
      </w:del>
    </w:p>
    <w:p w14:paraId="27AE35A4" w14:textId="77777777" w:rsidR="002D775D" w:rsidRPr="00317F2C" w:rsidDel="00ED7123" w:rsidRDefault="002D775D" w:rsidP="001065E8">
      <w:pPr>
        <w:pStyle w:val="outlinetxt6"/>
        <w:suppressAutoHyphens/>
        <w:rPr>
          <w:del w:id="34091" w:author="Author"/>
        </w:rPr>
      </w:pPr>
      <w:del w:id="34092" w:author="Author">
        <w:r w:rsidRPr="00317F2C" w:rsidDel="00ED7123">
          <w:rPr>
            <w:b/>
          </w:rPr>
          <w:tab/>
          <w:delText>(c)</w:delText>
        </w:r>
        <w:r w:rsidRPr="00317F2C" w:rsidDel="00ED7123">
          <w:rPr>
            <w:b/>
          </w:rPr>
          <w:tab/>
        </w:r>
        <w:r w:rsidRPr="00317F2C" w:rsidDel="00ED7123">
          <w:delText>Children to day care centers and Head Start programs; and</w:delText>
        </w:r>
      </w:del>
    </w:p>
    <w:p w14:paraId="614C9E15" w14:textId="77777777" w:rsidR="002D775D" w:rsidRPr="00317F2C" w:rsidDel="00ED7123" w:rsidRDefault="002D775D" w:rsidP="001065E8">
      <w:pPr>
        <w:pStyle w:val="outlinetxt6"/>
        <w:suppressAutoHyphens/>
        <w:rPr>
          <w:del w:id="34093" w:author="Author"/>
        </w:rPr>
      </w:pPr>
      <w:del w:id="34094" w:author="Author">
        <w:r w:rsidRPr="00317F2C" w:rsidDel="00ED7123">
          <w:rPr>
            <w:b/>
          </w:rPr>
          <w:tab/>
          <w:delText>(d)</w:delText>
        </w:r>
        <w:r w:rsidRPr="00317F2C" w:rsidDel="00ED7123">
          <w:rPr>
            <w:b/>
          </w:rPr>
          <w:tab/>
        </w:r>
        <w:r w:rsidRPr="00317F2C" w:rsidDel="00ED7123">
          <w:delText>Boy Scout or Girl Scout groups to planned activities.</w:delText>
        </w:r>
      </w:del>
    </w:p>
    <w:p w14:paraId="53596CBC" w14:textId="77777777" w:rsidR="002D775D" w:rsidRPr="00317F2C" w:rsidDel="00ED7123" w:rsidRDefault="002D775D" w:rsidP="001065E8">
      <w:pPr>
        <w:pStyle w:val="outlinetxt5"/>
        <w:suppressAutoHyphens/>
        <w:rPr>
          <w:del w:id="34095" w:author="Author"/>
        </w:rPr>
      </w:pPr>
      <w:del w:id="34096" w:author="Author">
        <w:r w:rsidRPr="00317F2C" w:rsidDel="00ED7123">
          <w:rPr>
            <w:b/>
          </w:rPr>
          <w:tab/>
          <w:delText>(2)</w:delText>
        </w:r>
        <w:r w:rsidRPr="00317F2C" w:rsidDel="00ED7123">
          <w:rPr>
            <w:b/>
          </w:rPr>
          <w:tab/>
        </w:r>
        <w:r w:rsidRPr="00317F2C" w:rsidDel="00ED7123">
          <w:delText>The following autos are eligible for this classification:</w:delText>
        </w:r>
      </w:del>
    </w:p>
    <w:p w14:paraId="28AD51B9" w14:textId="77777777" w:rsidR="002D775D" w:rsidRPr="00317F2C" w:rsidDel="00ED7123" w:rsidRDefault="002D775D" w:rsidP="001065E8">
      <w:pPr>
        <w:pStyle w:val="outlinetxt6"/>
        <w:suppressAutoHyphens/>
        <w:rPr>
          <w:del w:id="34097" w:author="Author"/>
        </w:rPr>
      </w:pPr>
      <w:del w:id="34098" w:author="Author">
        <w:r w:rsidRPr="00317F2C" w:rsidDel="00ED7123">
          <w:rPr>
            <w:b/>
          </w:rPr>
          <w:tab/>
          <w:delText>(a)</w:delText>
        </w:r>
        <w:r w:rsidRPr="00317F2C" w:rsidDel="00ED7123">
          <w:rPr>
            <w:b/>
          </w:rPr>
          <w:tab/>
        </w:r>
        <w:r w:rsidRPr="00317F2C" w:rsidDel="00ED7123">
          <w:delText>Autos owned, or leased for one year or more, by the social service agency.</w:delText>
        </w:r>
      </w:del>
    </w:p>
    <w:p w14:paraId="1C24EF7D" w14:textId="77777777" w:rsidR="002D775D" w:rsidRPr="00317F2C" w:rsidDel="00ED7123" w:rsidRDefault="002D775D" w:rsidP="001065E8">
      <w:pPr>
        <w:pStyle w:val="outlinetxt6"/>
        <w:suppressAutoHyphens/>
        <w:rPr>
          <w:del w:id="34099" w:author="Author"/>
        </w:rPr>
      </w:pPr>
      <w:del w:id="34100" w:author="Author">
        <w:r w:rsidRPr="00317F2C" w:rsidDel="00ED7123">
          <w:rPr>
            <w:b/>
          </w:rPr>
          <w:tab/>
          <w:delText>(b)</w:delText>
        </w:r>
        <w:r w:rsidRPr="00317F2C" w:rsidDel="00ED7123">
          <w:rPr>
            <w:b/>
          </w:rPr>
          <w:tab/>
        </w:r>
        <w:r w:rsidRPr="00317F2C" w:rsidDel="00ED7123">
          <w:delText>Autos donated to the social service agency without a driver.</w:delText>
        </w:r>
      </w:del>
    </w:p>
    <w:p w14:paraId="50045A9D" w14:textId="77777777" w:rsidR="002D775D" w:rsidRPr="00317F2C" w:rsidDel="00ED7123" w:rsidRDefault="002D775D" w:rsidP="001065E8">
      <w:pPr>
        <w:pStyle w:val="outlinetxt6"/>
        <w:suppressAutoHyphens/>
        <w:rPr>
          <w:del w:id="34101" w:author="Author"/>
        </w:rPr>
      </w:pPr>
      <w:del w:id="34102" w:author="Author">
        <w:r w:rsidRPr="00317F2C" w:rsidDel="00ED7123">
          <w:rPr>
            <w:b/>
          </w:rPr>
          <w:tab/>
          <w:delText>(c)</w:delText>
        </w:r>
        <w:r w:rsidRPr="00317F2C" w:rsidDel="00ED7123">
          <w:rPr>
            <w:b/>
          </w:rPr>
          <w:tab/>
        </w:r>
        <w:r w:rsidRPr="00317F2C" w:rsidDel="00ED7123">
          <w:delText>Autos hired under contract by the social service agency.</w:delText>
        </w:r>
      </w:del>
    </w:p>
    <w:p w14:paraId="52150875" w14:textId="77777777" w:rsidR="002D775D" w:rsidRPr="00317F2C" w:rsidDel="00ED7123" w:rsidRDefault="002D775D" w:rsidP="001065E8">
      <w:pPr>
        <w:pStyle w:val="outlinetxt5"/>
        <w:suppressAutoHyphens/>
        <w:rPr>
          <w:del w:id="34103" w:author="Author"/>
        </w:rPr>
      </w:pPr>
      <w:del w:id="34104" w:author="Author">
        <w:r w:rsidRPr="00317F2C" w:rsidDel="00ED7123">
          <w:rPr>
            <w:b/>
          </w:rPr>
          <w:tab/>
          <w:delText>(3)</w:delText>
        </w:r>
        <w:r w:rsidRPr="00317F2C" w:rsidDel="00ED7123">
          <w:tab/>
          <w:delText>This classification does not include Paratransits.</w:delText>
        </w:r>
      </w:del>
    </w:p>
    <w:p w14:paraId="0BF25F07" w14:textId="77777777" w:rsidR="002D775D" w:rsidRPr="00317F2C" w:rsidDel="00ED7123" w:rsidRDefault="002D775D" w:rsidP="001065E8">
      <w:pPr>
        <w:pStyle w:val="outlinetxt5"/>
        <w:suppressAutoHyphens/>
        <w:rPr>
          <w:del w:id="34105" w:author="Author"/>
        </w:rPr>
      </w:pPr>
      <w:del w:id="34106" w:author="Author">
        <w:r w:rsidRPr="00317F2C" w:rsidDel="00ED7123">
          <w:rPr>
            <w:b/>
          </w:rPr>
          <w:tab/>
          <w:delText>(4)</w:delText>
        </w:r>
        <w:r w:rsidRPr="00317F2C" w:rsidDel="00ED7123">
          <w:rPr>
            <w:b/>
          </w:rPr>
          <w:tab/>
        </w:r>
        <w:r w:rsidRPr="00317F2C" w:rsidDel="00ED7123">
          <w:delText>If an auto has more than one use, use the highest rated classification unless 80% of the use is in a lower rated activity. In that case, use the lower rated classification.</w:delText>
        </w:r>
      </w:del>
    </w:p>
    <w:p w14:paraId="6C343FF2" w14:textId="77777777" w:rsidR="002D775D" w:rsidRPr="00317F2C" w:rsidDel="00ED7123" w:rsidRDefault="002D775D" w:rsidP="001065E8">
      <w:pPr>
        <w:pStyle w:val="outlinetxt5"/>
        <w:suppressAutoHyphens/>
        <w:rPr>
          <w:del w:id="34107" w:author="Author"/>
        </w:rPr>
      </w:pPr>
      <w:del w:id="34108" w:author="Author">
        <w:r w:rsidRPr="00317F2C" w:rsidDel="00ED7123">
          <w:rPr>
            <w:b/>
          </w:rPr>
          <w:tab/>
          <w:delText>(5)</w:delText>
        </w:r>
        <w:r w:rsidRPr="00317F2C" w:rsidDel="00ED7123">
          <w:rPr>
            <w:b/>
          </w:rPr>
          <w:tab/>
        </w:r>
        <w:r w:rsidRPr="00317F2C" w:rsidDel="00ED7123">
          <w:delText>Separate codes and rating factors apply to:</w:delText>
        </w:r>
      </w:del>
    </w:p>
    <w:p w14:paraId="2B860DCB" w14:textId="77777777" w:rsidR="002D775D" w:rsidRPr="00317F2C" w:rsidDel="00ED7123" w:rsidRDefault="002D775D" w:rsidP="001065E8">
      <w:pPr>
        <w:pStyle w:val="outlinetxt6"/>
        <w:suppressAutoHyphens/>
        <w:rPr>
          <w:del w:id="34109" w:author="Author"/>
        </w:rPr>
      </w:pPr>
      <w:del w:id="34110" w:author="Author">
        <w:r w:rsidRPr="00317F2C" w:rsidDel="00ED7123">
          <w:rPr>
            <w:b/>
          </w:rPr>
          <w:tab/>
          <w:delText>(a)</w:delText>
        </w:r>
        <w:r w:rsidRPr="00317F2C" w:rsidDel="00ED7123">
          <w:rPr>
            <w:b/>
          </w:rPr>
          <w:tab/>
        </w:r>
        <w:r w:rsidRPr="00317F2C" w:rsidDel="00ED7123">
          <w:delText>Employee-operated autos operated by employees of the social service agency. If a social service auto is also operated by volunteer drivers or other non-agency employees, use the All Other classification unless 80% of the use is by agency employees.</w:delText>
        </w:r>
      </w:del>
    </w:p>
    <w:p w14:paraId="50CBE75B" w14:textId="77777777" w:rsidR="002D775D" w:rsidRPr="00317F2C" w:rsidDel="00ED7123" w:rsidRDefault="002D775D" w:rsidP="001065E8">
      <w:pPr>
        <w:pStyle w:val="outlinetxt6"/>
        <w:suppressAutoHyphens/>
        <w:rPr>
          <w:del w:id="34111" w:author="Author"/>
        </w:rPr>
      </w:pPr>
      <w:del w:id="34112" w:author="Author">
        <w:r w:rsidRPr="00317F2C" w:rsidDel="00ED7123">
          <w:rPr>
            <w:b/>
          </w:rPr>
          <w:tab/>
          <w:delText>(b)</w:delText>
        </w:r>
        <w:r w:rsidRPr="00317F2C" w:rsidDel="00ED7123">
          <w:rPr>
            <w:b/>
          </w:rPr>
          <w:tab/>
        </w:r>
        <w:r w:rsidRPr="00317F2C" w:rsidDel="00ED7123">
          <w:delText xml:space="preserve">All other autos which do not meet the requirements of Paragraph </w:delText>
        </w:r>
        <w:r w:rsidRPr="00317F2C" w:rsidDel="00ED7123">
          <w:rPr>
            <w:b/>
            <w:color w:val="000000"/>
          </w:rPr>
          <w:delText>(a).</w:delText>
        </w:r>
      </w:del>
    </w:p>
    <w:p w14:paraId="39777A41" w14:textId="77777777" w:rsidR="002D775D" w:rsidRPr="00317F2C" w:rsidDel="00ED7123" w:rsidRDefault="002D775D" w:rsidP="001065E8">
      <w:pPr>
        <w:pStyle w:val="outlinetxt5"/>
        <w:suppressAutoHyphens/>
        <w:rPr>
          <w:del w:id="34113" w:author="Author"/>
          <w:b/>
        </w:rPr>
      </w:pPr>
      <w:del w:id="34114" w:author="Author">
        <w:r w:rsidRPr="00317F2C" w:rsidDel="00ED7123">
          <w:rPr>
            <w:b/>
          </w:rPr>
          <w:lastRenderedPageBreak/>
          <w:tab/>
          <w:delText>(6)</w:delText>
        </w:r>
        <w:r w:rsidRPr="00317F2C" w:rsidDel="00ED7123">
          <w:rPr>
            <w:b/>
          </w:rPr>
          <w:tab/>
        </w:r>
        <w:r w:rsidRPr="00317F2C" w:rsidDel="00ED7123">
          <w:delText xml:space="preserve">Excess liability coverage may be provided to cover autos not owned or licensed by the agency while being used in its social service transportation activities. This coverage may be extended to cover the agency's liability only or the liability of both the agency and, on a blanket basis, the individual liability of agency employees or volunteer donors or owners of the autos. For autos hired, loaned, leased or furnished, refer to Rule </w:delText>
        </w:r>
        <w:r w:rsidRPr="00317F2C" w:rsidDel="00ED7123">
          <w:rPr>
            <w:b/>
          </w:rPr>
          <w:delText>90.</w:delText>
        </w:r>
        <w:r w:rsidRPr="00317F2C" w:rsidDel="00ED7123">
          <w:delText xml:space="preserve"> For all other non-owned autos, refer to Rule </w:delText>
        </w:r>
        <w:r w:rsidRPr="00317F2C" w:rsidDel="00ED7123">
          <w:rPr>
            <w:b/>
          </w:rPr>
          <w:delText>89.</w:delText>
        </w:r>
      </w:del>
    </w:p>
    <w:p w14:paraId="3799F48B" w14:textId="77777777" w:rsidR="002D775D" w:rsidRPr="00317F2C" w:rsidDel="00ED7123" w:rsidRDefault="002D775D" w:rsidP="001065E8">
      <w:pPr>
        <w:pStyle w:val="outlinehd4"/>
        <w:suppressAutoHyphens/>
        <w:rPr>
          <w:del w:id="34115" w:author="Author"/>
        </w:rPr>
      </w:pPr>
      <w:del w:id="34116" w:author="Author">
        <w:r w:rsidRPr="00317F2C" w:rsidDel="00ED7123">
          <w:tab/>
          <w:delText>p.</w:delText>
        </w:r>
        <w:r w:rsidRPr="00317F2C" w:rsidDel="00ED7123">
          <w:tab/>
          <w:delText>Public Auto Not Otherwise Classified</w:delText>
        </w:r>
      </w:del>
    </w:p>
    <w:p w14:paraId="284745AD" w14:textId="77777777" w:rsidR="002D775D" w:rsidRPr="00317F2C" w:rsidDel="00ED7123" w:rsidRDefault="002D775D" w:rsidP="001065E8">
      <w:pPr>
        <w:pStyle w:val="blocktext5"/>
        <w:suppressAutoHyphens/>
        <w:rPr>
          <w:del w:id="34117" w:author="Author"/>
        </w:rPr>
      </w:pPr>
      <w:del w:id="34118" w:author="Author">
        <w:r w:rsidRPr="00317F2C" w:rsidDel="00ED7123">
          <w:delText>This classification includes, but is not limited to, autos such as country club buses, cemetery buses, real estate development buses and courtesy buses run by hotels.</w:delText>
        </w:r>
      </w:del>
    </w:p>
    <w:p w14:paraId="5148B4C5" w14:textId="77777777" w:rsidR="002D775D" w:rsidRPr="00317F2C" w:rsidDel="00ED7123" w:rsidRDefault="002D775D" w:rsidP="001065E8">
      <w:pPr>
        <w:pStyle w:val="outlinehd3"/>
        <w:suppressAutoHyphens/>
        <w:rPr>
          <w:del w:id="34119" w:author="Author"/>
        </w:rPr>
      </w:pPr>
      <w:del w:id="34120" w:author="Author">
        <w:r w:rsidRPr="00317F2C" w:rsidDel="00ED7123">
          <w:rPr>
            <w:b w:val="0"/>
          </w:rPr>
          <w:tab/>
        </w:r>
        <w:r w:rsidRPr="00317F2C" w:rsidDel="00ED7123">
          <w:delText>3.</w:delText>
        </w:r>
        <w:r w:rsidRPr="00317F2C" w:rsidDel="00ED7123">
          <w:rPr>
            <w:b w:val="0"/>
          </w:rPr>
          <w:tab/>
        </w:r>
        <w:r w:rsidRPr="00317F2C" w:rsidDel="00ED7123">
          <w:delText>Non-fleet And Fleet Primary Classifications – Rating Factors And Statistical Codes For Local, Intermediate And Long Distance Radius</w:delText>
        </w:r>
      </w:del>
    </w:p>
    <w:p w14:paraId="6D4BC8DF" w14:textId="77777777" w:rsidR="002D775D" w:rsidRPr="00317F2C" w:rsidDel="00ED7123" w:rsidRDefault="002D775D" w:rsidP="001065E8">
      <w:pPr>
        <w:pStyle w:val="outlinehd4"/>
        <w:suppressAutoHyphens/>
        <w:rPr>
          <w:del w:id="34121" w:author="Author"/>
        </w:rPr>
      </w:pPr>
      <w:del w:id="34122" w:author="Author">
        <w:r w:rsidRPr="00317F2C" w:rsidDel="00ED7123">
          <w:tab/>
          <w:delText>a.</w:delText>
        </w:r>
        <w:r w:rsidRPr="00317F2C" w:rsidDel="00ED7123">
          <w:tab/>
          <w:delText xml:space="preserve">Public Auto Use Classes (Except Van Pools) </w:delText>
        </w:r>
      </w:del>
    </w:p>
    <w:p w14:paraId="0F661504" w14:textId="77777777" w:rsidR="002D775D" w:rsidRPr="00317F2C" w:rsidDel="00ED7123" w:rsidRDefault="002D775D" w:rsidP="001065E8">
      <w:pPr>
        <w:pStyle w:val="blocktext5"/>
        <w:suppressAutoHyphens/>
        <w:rPr>
          <w:del w:id="34123" w:author="Author"/>
        </w:rPr>
      </w:pPr>
      <w:del w:id="34124" w:author="Author">
        <w:r w:rsidRPr="00317F2C" w:rsidDel="00ED7123">
          <w:delText>Rate the following classifications using the base loss cost for the corresponding category. For example, multiply the Car Service factors by the Taxicabs and Limousines base loss costs.</w:delText>
        </w:r>
      </w:del>
    </w:p>
    <w:p w14:paraId="5A40F39F" w14:textId="77777777" w:rsidR="002D775D" w:rsidRPr="00317F2C" w:rsidDel="00ED7123" w:rsidRDefault="002D775D" w:rsidP="001065E8">
      <w:pPr>
        <w:pStyle w:val="space4"/>
        <w:suppressAutoHyphens/>
        <w:rPr>
          <w:del w:id="34125" w:author="Author"/>
        </w:rPr>
      </w:pPr>
    </w:p>
    <w:tbl>
      <w:tblPr>
        <w:tblW w:w="10275" w:type="dxa"/>
        <w:tblInd w:w="-161" w:type="dxa"/>
        <w:tblLayout w:type="fixed"/>
        <w:tblCellMar>
          <w:left w:w="50" w:type="dxa"/>
          <w:right w:w="50" w:type="dxa"/>
        </w:tblCellMar>
        <w:tblLook w:val="04A0" w:firstRow="1" w:lastRow="0" w:firstColumn="1" w:lastColumn="0" w:noHBand="0" w:noVBand="1"/>
      </w:tblPr>
      <w:tblGrid>
        <w:gridCol w:w="199"/>
        <w:gridCol w:w="1118"/>
        <w:gridCol w:w="1398"/>
        <w:gridCol w:w="630"/>
        <w:gridCol w:w="630"/>
        <w:gridCol w:w="630"/>
        <w:gridCol w:w="630"/>
        <w:gridCol w:w="630"/>
        <w:gridCol w:w="630"/>
        <w:gridCol w:w="630"/>
        <w:gridCol w:w="630"/>
        <w:gridCol w:w="630"/>
        <w:gridCol w:w="630"/>
        <w:gridCol w:w="630"/>
        <w:gridCol w:w="630"/>
      </w:tblGrid>
      <w:tr w:rsidR="002D775D" w:rsidRPr="00317F2C" w:rsidDel="00ED7123" w14:paraId="285D39D4" w14:textId="77777777" w:rsidTr="00B94200">
        <w:trPr>
          <w:cantSplit/>
          <w:trHeight w:val="190"/>
          <w:del w:id="34126" w:author="Author"/>
        </w:trPr>
        <w:tc>
          <w:tcPr>
            <w:tcW w:w="199" w:type="dxa"/>
            <w:hideMark/>
          </w:tcPr>
          <w:p w14:paraId="08CF0B4F" w14:textId="77777777" w:rsidR="002D775D" w:rsidRPr="00317F2C" w:rsidDel="00ED7123" w:rsidRDefault="002D775D" w:rsidP="00B94200">
            <w:pPr>
              <w:pStyle w:val="tablehead"/>
              <w:suppressAutoHyphens/>
              <w:rPr>
                <w:del w:id="34127" w:author="Author"/>
              </w:rPr>
            </w:pPr>
            <w:del w:id="34128" w:author="Author">
              <w:r w:rsidRPr="00317F2C" w:rsidDel="00ED7123">
                <w:br/>
              </w:r>
            </w:del>
          </w:p>
        </w:tc>
        <w:tc>
          <w:tcPr>
            <w:tcW w:w="1118" w:type="dxa"/>
            <w:vMerge w:val="restart"/>
            <w:tcBorders>
              <w:top w:val="single" w:sz="6" w:space="0" w:color="auto"/>
              <w:left w:val="single" w:sz="6" w:space="0" w:color="auto"/>
              <w:bottom w:val="single" w:sz="6" w:space="0" w:color="auto"/>
              <w:right w:val="single" w:sz="6" w:space="0" w:color="auto"/>
            </w:tcBorders>
            <w:vAlign w:val="bottom"/>
            <w:hideMark/>
          </w:tcPr>
          <w:p w14:paraId="09F1826F" w14:textId="77777777" w:rsidR="002D775D" w:rsidRPr="00317F2C" w:rsidDel="00ED7123" w:rsidRDefault="002D775D" w:rsidP="00B94200">
            <w:pPr>
              <w:pStyle w:val="tablehead"/>
              <w:suppressAutoHyphens/>
              <w:rPr>
                <w:del w:id="34129" w:author="Author"/>
              </w:rPr>
            </w:pPr>
            <w:del w:id="34130" w:author="Author">
              <w:r w:rsidRPr="00317F2C" w:rsidDel="00ED7123">
                <w:delText>Categories</w:delText>
              </w:r>
            </w:del>
          </w:p>
        </w:tc>
        <w:tc>
          <w:tcPr>
            <w:tcW w:w="1398" w:type="dxa"/>
            <w:vMerge w:val="restart"/>
            <w:tcBorders>
              <w:top w:val="single" w:sz="6" w:space="0" w:color="auto"/>
              <w:left w:val="single" w:sz="6" w:space="0" w:color="auto"/>
              <w:bottom w:val="single" w:sz="6" w:space="0" w:color="auto"/>
              <w:right w:val="single" w:sz="6" w:space="0" w:color="auto"/>
            </w:tcBorders>
            <w:vAlign w:val="bottom"/>
            <w:hideMark/>
          </w:tcPr>
          <w:p w14:paraId="1125A0A9" w14:textId="77777777" w:rsidR="002D775D" w:rsidRPr="00317F2C" w:rsidDel="00ED7123" w:rsidRDefault="002D775D" w:rsidP="00B94200">
            <w:pPr>
              <w:pStyle w:val="tablehead"/>
              <w:suppressAutoHyphens/>
              <w:rPr>
                <w:del w:id="34131" w:author="Author"/>
              </w:rPr>
            </w:pPr>
            <w:del w:id="34132" w:author="Author">
              <w:r w:rsidRPr="00317F2C" w:rsidDel="00ED7123">
                <w:delText>Classifications</w:delText>
              </w:r>
            </w:del>
          </w:p>
        </w:tc>
        <w:tc>
          <w:tcPr>
            <w:tcW w:w="2520" w:type="dxa"/>
            <w:gridSpan w:val="4"/>
            <w:tcBorders>
              <w:top w:val="single" w:sz="6" w:space="0" w:color="auto"/>
              <w:left w:val="single" w:sz="6" w:space="0" w:color="auto"/>
              <w:bottom w:val="single" w:sz="6" w:space="0" w:color="auto"/>
              <w:right w:val="single" w:sz="6" w:space="0" w:color="auto"/>
            </w:tcBorders>
            <w:hideMark/>
          </w:tcPr>
          <w:p w14:paraId="6B91400B" w14:textId="77777777" w:rsidR="002D775D" w:rsidRPr="00317F2C" w:rsidDel="00ED7123" w:rsidRDefault="002D775D" w:rsidP="00B94200">
            <w:pPr>
              <w:pStyle w:val="tablehead"/>
              <w:suppressAutoHyphens/>
              <w:rPr>
                <w:del w:id="34133" w:author="Author"/>
              </w:rPr>
            </w:pPr>
            <w:del w:id="34134" w:author="Author">
              <w:r w:rsidRPr="00317F2C" w:rsidDel="00ED7123">
                <w:delText>Local</w:delText>
              </w:r>
              <w:r w:rsidRPr="00317F2C" w:rsidDel="00ED7123">
                <w:br/>
                <w:delText>(Up To 50 Miles)</w:delText>
              </w:r>
            </w:del>
          </w:p>
        </w:tc>
        <w:tc>
          <w:tcPr>
            <w:tcW w:w="2520" w:type="dxa"/>
            <w:gridSpan w:val="4"/>
            <w:tcBorders>
              <w:top w:val="single" w:sz="6" w:space="0" w:color="auto"/>
              <w:left w:val="single" w:sz="6" w:space="0" w:color="auto"/>
              <w:bottom w:val="single" w:sz="6" w:space="0" w:color="auto"/>
              <w:right w:val="single" w:sz="6" w:space="0" w:color="auto"/>
            </w:tcBorders>
            <w:hideMark/>
          </w:tcPr>
          <w:p w14:paraId="3E52DF3B" w14:textId="77777777" w:rsidR="002D775D" w:rsidRPr="00317F2C" w:rsidDel="00ED7123" w:rsidRDefault="002D775D" w:rsidP="00B94200">
            <w:pPr>
              <w:pStyle w:val="tablehead"/>
              <w:suppressAutoHyphens/>
              <w:rPr>
                <w:del w:id="34135" w:author="Author"/>
              </w:rPr>
            </w:pPr>
            <w:del w:id="34136" w:author="Author">
              <w:r w:rsidRPr="00317F2C" w:rsidDel="00ED7123">
                <w:delText>Intermediate</w:delText>
              </w:r>
              <w:r w:rsidRPr="00317F2C" w:rsidDel="00ED7123">
                <w:br/>
                <w:delText>(51 To 200 Miles)</w:delText>
              </w:r>
            </w:del>
          </w:p>
        </w:tc>
        <w:tc>
          <w:tcPr>
            <w:tcW w:w="2520" w:type="dxa"/>
            <w:gridSpan w:val="4"/>
            <w:tcBorders>
              <w:top w:val="single" w:sz="6" w:space="0" w:color="auto"/>
              <w:left w:val="single" w:sz="6" w:space="0" w:color="auto"/>
              <w:bottom w:val="single" w:sz="6" w:space="0" w:color="auto"/>
              <w:right w:val="single" w:sz="6" w:space="0" w:color="auto"/>
            </w:tcBorders>
            <w:hideMark/>
          </w:tcPr>
          <w:p w14:paraId="0C4AB061" w14:textId="77777777" w:rsidR="002D775D" w:rsidRPr="00317F2C" w:rsidDel="00ED7123" w:rsidRDefault="002D775D" w:rsidP="00B94200">
            <w:pPr>
              <w:pStyle w:val="tablehead"/>
              <w:suppressAutoHyphens/>
              <w:rPr>
                <w:del w:id="34137" w:author="Author"/>
              </w:rPr>
            </w:pPr>
            <w:del w:id="34138" w:author="Author">
              <w:r w:rsidRPr="00317F2C" w:rsidDel="00ED7123">
                <w:delText>Long Distance</w:delText>
              </w:r>
              <w:r w:rsidRPr="00317F2C" w:rsidDel="00ED7123">
                <w:br/>
                <w:delText>(Over 200 Miles)</w:delText>
              </w:r>
            </w:del>
          </w:p>
        </w:tc>
      </w:tr>
      <w:tr w:rsidR="002D775D" w:rsidRPr="00317F2C" w:rsidDel="00ED7123" w14:paraId="36B54A37" w14:textId="77777777" w:rsidTr="00B94200">
        <w:trPr>
          <w:cantSplit/>
          <w:trHeight w:val="190"/>
          <w:del w:id="34139" w:author="Author"/>
        </w:trPr>
        <w:tc>
          <w:tcPr>
            <w:tcW w:w="199" w:type="dxa"/>
          </w:tcPr>
          <w:p w14:paraId="1B804386" w14:textId="77777777" w:rsidR="002D775D" w:rsidRPr="00317F2C" w:rsidDel="00ED7123" w:rsidRDefault="002D775D" w:rsidP="00B94200">
            <w:pPr>
              <w:pStyle w:val="tablehead"/>
              <w:suppressAutoHyphens/>
              <w:rPr>
                <w:del w:id="34140" w:author="Author"/>
              </w:rPr>
            </w:pPr>
          </w:p>
        </w:tc>
        <w:tc>
          <w:tcPr>
            <w:tcW w:w="1118" w:type="dxa"/>
            <w:vMerge/>
            <w:tcBorders>
              <w:top w:val="single" w:sz="6" w:space="0" w:color="auto"/>
              <w:left w:val="single" w:sz="6" w:space="0" w:color="auto"/>
              <w:bottom w:val="single" w:sz="6" w:space="0" w:color="auto"/>
              <w:right w:val="single" w:sz="6" w:space="0" w:color="auto"/>
            </w:tcBorders>
            <w:vAlign w:val="center"/>
            <w:hideMark/>
          </w:tcPr>
          <w:p w14:paraId="22AB266D" w14:textId="77777777" w:rsidR="002D775D" w:rsidRPr="00317F2C" w:rsidDel="00ED7123" w:rsidRDefault="002D775D" w:rsidP="00B94200">
            <w:pPr>
              <w:suppressAutoHyphens/>
              <w:overflowPunct/>
              <w:autoSpaceDE/>
              <w:autoSpaceDN/>
              <w:adjustRightInd/>
              <w:spacing w:before="0" w:line="240" w:lineRule="auto"/>
              <w:jc w:val="left"/>
              <w:rPr>
                <w:del w:id="34141" w:author="Author"/>
                <w:b/>
              </w:rPr>
            </w:pPr>
          </w:p>
        </w:tc>
        <w:tc>
          <w:tcPr>
            <w:tcW w:w="1398" w:type="dxa"/>
            <w:vMerge/>
            <w:tcBorders>
              <w:top w:val="single" w:sz="6" w:space="0" w:color="auto"/>
              <w:left w:val="single" w:sz="6" w:space="0" w:color="auto"/>
              <w:bottom w:val="single" w:sz="6" w:space="0" w:color="auto"/>
              <w:right w:val="single" w:sz="6" w:space="0" w:color="auto"/>
            </w:tcBorders>
            <w:vAlign w:val="center"/>
            <w:hideMark/>
          </w:tcPr>
          <w:p w14:paraId="1AEDE6A9" w14:textId="77777777" w:rsidR="002D775D" w:rsidRPr="00317F2C" w:rsidDel="00ED7123" w:rsidRDefault="002D775D" w:rsidP="00B94200">
            <w:pPr>
              <w:suppressAutoHyphens/>
              <w:overflowPunct/>
              <w:autoSpaceDE/>
              <w:autoSpaceDN/>
              <w:adjustRightInd/>
              <w:spacing w:before="0" w:line="240" w:lineRule="auto"/>
              <w:jc w:val="left"/>
              <w:rPr>
                <w:del w:id="34142" w:author="Author"/>
                <w:b/>
              </w:rPr>
            </w:pPr>
          </w:p>
        </w:tc>
        <w:tc>
          <w:tcPr>
            <w:tcW w:w="1260" w:type="dxa"/>
            <w:gridSpan w:val="2"/>
            <w:tcBorders>
              <w:top w:val="single" w:sz="6" w:space="0" w:color="auto"/>
              <w:left w:val="single" w:sz="6" w:space="0" w:color="auto"/>
              <w:bottom w:val="single" w:sz="6" w:space="0" w:color="auto"/>
              <w:right w:val="single" w:sz="6" w:space="0" w:color="auto"/>
            </w:tcBorders>
            <w:hideMark/>
          </w:tcPr>
          <w:p w14:paraId="33B6AAAD" w14:textId="77777777" w:rsidR="002D775D" w:rsidRPr="00317F2C" w:rsidDel="00ED7123" w:rsidRDefault="002D775D" w:rsidP="00B94200">
            <w:pPr>
              <w:pStyle w:val="tablehead"/>
              <w:suppressAutoHyphens/>
              <w:rPr>
                <w:del w:id="34143" w:author="Author"/>
              </w:rPr>
            </w:pPr>
            <w:del w:id="34144" w:author="Author">
              <w:r w:rsidRPr="00317F2C" w:rsidDel="00ED7123">
                <w:delText>Code</w:delText>
              </w:r>
            </w:del>
          </w:p>
        </w:tc>
        <w:tc>
          <w:tcPr>
            <w:tcW w:w="1260" w:type="dxa"/>
            <w:gridSpan w:val="2"/>
            <w:tcBorders>
              <w:top w:val="single" w:sz="6" w:space="0" w:color="auto"/>
              <w:left w:val="single" w:sz="6" w:space="0" w:color="auto"/>
              <w:bottom w:val="single" w:sz="6" w:space="0" w:color="auto"/>
              <w:right w:val="single" w:sz="6" w:space="0" w:color="auto"/>
            </w:tcBorders>
            <w:hideMark/>
          </w:tcPr>
          <w:p w14:paraId="01BE7B0E" w14:textId="77777777" w:rsidR="002D775D" w:rsidRPr="00317F2C" w:rsidDel="00ED7123" w:rsidRDefault="002D775D" w:rsidP="00B94200">
            <w:pPr>
              <w:pStyle w:val="tablehead"/>
              <w:suppressAutoHyphens/>
              <w:rPr>
                <w:del w:id="34145" w:author="Author"/>
              </w:rPr>
            </w:pPr>
            <w:del w:id="34146" w:author="Author">
              <w:r w:rsidRPr="00317F2C" w:rsidDel="00ED7123">
                <w:delText>Factor</w:delText>
              </w:r>
            </w:del>
          </w:p>
        </w:tc>
        <w:tc>
          <w:tcPr>
            <w:tcW w:w="1260" w:type="dxa"/>
            <w:gridSpan w:val="2"/>
            <w:tcBorders>
              <w:top w:val="single" w:sz="6" w:space="0" w:color="auto"/>
              <w:left w:val="single" w:sz="6" w:space="0" w:color="auto"/>
              <w:bottom w:val="single" w:sz="6" w:space="0" w:color="auto"/>
              <w:right w:val="single" w:sz="6" w:space="0" w:color="auto"/>
            </w:tcBorders>
            <w:hideMark/>
          </w:tcPr>
          <w:p w14:paraId="03837127" w14:textId="77777777" w:rsidR="002D775D" w:rsidRPr="00317F2C" w:rsidDel="00ED7123" w:rsidRDefault="002D775D" w:rsidP="00B94200">
            <w:pPr>
              <w:pStyle w:val="tablehead"/>
              <w:suppressAutoHyphens/>
              <w:rPr>
                <w:del w:id="34147" w:author="Author"/>
              </w:rPr>
            </w:pPr>
            <w:del w:id="34148" w:author="Author">
              <w:r w:rsidRPr="00317F2C" w:rsidDel="00ED7123">
                <w:delText>Code</w:delText>
              </w:r>
            </w:del>
          </w:p>
        </w:tc>
        <w:tc>
          <w:tcPr>
            <w:tcW w:w="1260" w:type="dxa"/>
            <w:gridSpan w:val="2"/>
            <w:tcBorders>
              <w:top w:val="single" w:sz="6" w:space="0" w:color="auto"/>
              <w:left w:val="single" w:sz="6" w:space="0" w:color="auto"/>
              <w:bottom w:val="single" w:sz="6" w:space="0" w:color="auto"/>
              <w:right w:val="single" w:sz="6" w:space="0" w:color="auto"/>
            </w:tcBorders>
            <w:hideMark/>
          </w:tcPr>
          <w:p w14:paraId="649886F6" w14:textId="77777777" w:rsidR="002D775D" w:rsidRPr="00317F2C" w:rsidDel="00ED7123" w:rsidRDefault="002D775D" w:rsidP="00B94200">
            <w:pPr>
              <w:pStyle w:val="tablehead"/>
              <w:suppressAutoHyphens/>
              <w:rPr>
                <w:del w:id="34149" w:author="Author"/>
              </w:rPr>
            </w:pPr>
            <w:del w:id="34150" w:author="Author">
              <w:r w:rsidRPr="00317F2C" w:rsidDel="00ED7123">
                <w:delText>Factor</w:delText>
              </w:r>
            </w:del>
          </w:p>
        </w:tc>
        <w:tc>
          <w:tcPr>
            <w:tcW w:w="1260" w:type="dxa"/>
            <w:gridSpan w:val="2"/>
            <w:tcBorders>
              <w:top w:val="single" w:sz="6" w:space="0" w:color="auto"/>
              <w:left w:val="single" w:sz="6" w:space="0" w:color="auto"/>
              <w:bottom w:val="single" w:sz="6" w:space="0" w:color="auto"/>
              <w:right w:val="single" w:sz="6" w:space="0" w:color="auto"/>
            </w:tcBorders>
            <w:hideMark/>
          </w:tcPr>
          <w:p w14:paraId="4A7E7921" w14:textId="77777777" w:rsidR="002D775D" w:rsidRPr="00317F2C" w:rsidDel="00ED7123" w:rsidRDefault="002D775D" w:rsidP="00B94200">
            <w:pPr>
              <w:pStyle w:val="tablehead"/>
              <w:suppressAutoHyphens/>
              <w:rPr>
                <w:del w:id="34151" w:author="Author"/>
              </w:rPr>
            </w:pPr>
            <w:del w:id="34152" w:author="Author">
              <w:r w:rsidRPr="00317F2C" w:rsidDel="00ED7123">
                <w:delText>Code</w:delText>
              </w:r>
            </w:del>
          </w:p>
        </w:tc>
        <w:tc>
          <w:tcPr>
            <w:tcW w:w="1260" w:type="dxa"/>
            <w:gridSpan w:val="2"/>
            <w:tcBorders>
              <w:top w:val="single" w:sz="6" w:space="0" w:color="auto"/>
              <w:left w:val="single" w:sz="6" w:space="0" w:color="auto"/>
              <w:bottom w:val="single" w:sz="6" w:space="0" w:color="auto"/>
              <w:right w:val="single" w:sz="6" w:space="0" w:color="auto"/>
            </w:tcBorders>
            <w:hideMark/>
          </w:tcPr>
          <w:p w14:paraId="70F9B583" w14:textId="77777777" w:rsidR="002D775D" w:rsidRPr="00317F2C" w:rsidDel="00ED7123" w:rsidRDefault="002D775D" w:rsidP="00B94200">
            <w:pPr>
              <w:pStyle w:val="tablehead"/>
              <w:suppressAutoHyphens/>
              <w:rPr>
                <w:del w:id="34153" w:author="Author"/>
              </w:rPr>
            </w:pPr>
            <w:del w:id="34154" w:author="Author">
              <w:r w:rsidRPr="00317F2C" w:rsidDel="00ED7123">
                <w:delText>Factor</w:delText>
              </w:r>
            </w:del>
          </w:p>
        </w:tc>
      </w:tr>
      <w:tr w:rsidR="002D775D" w:rsidRPr="00317F2C" w:rsidDel="00ED7123" w14:paraId="2DFCB0B7" w14:textId="77777777" w:rsidTr="00B94200">
        <w:trPr>
          <w:cantSplit/>
          <w:trHeight w:val="190"/>
          <w:del w:id="34155" w:author="Author"/>
        </w:trPr>
        <w:tc>
          <w:tcPr>
            <w:tcW w:w="199" w:type="dxa"/>
            <w:hideMark/>
          </w:tcPr>
          <w:p w14:paraId="63ED01E9" w14:textId="77777777" w:rsidR="002D775D" w:rsidRPr="00317F2C" w:rsidDel="00ED7123" w:rsidRDefault="002D775D" w:rsidP="00B94200">
            <w:pPr>
              <w:pStyle w:val="tablehead"/>
              <w:suppressAutoHyphens/>
              <w:rPr>
                <w:del w:id="34156" w:author="Author"/>
              </w:rPr>
            </w:pPr>
            <w:del w:id="34157" w:author="Author">
              <w:r w:rsidRPr="00317F2C" w:rsidDel="00ED7123">
                <w:br/>
              </w:r>
            </w:del>
          </w:p>
        </w:tc>
        <w:tc>
          <w:tcPr>
            <w:tcW w:w="1118" w:type="dxa"/>
            <w:vMerge/>
            <w:tcBorders>
              <w:top w:val="single" w:sz="6" w:space="0" w:color="auto"/>
              <w:left w:val="single" w:sz="6" w:space="0" w:color="auto"/>
              <w:bottom w:val="single" w:sz="6" w:space="0" w:color="auto"/>
              <w:right w:val="single" w:sz="6" w:space="0" w:color="auto"/>
            </w:tcBorders>
            <w:vAlign w:val="center"/>
            <w:hideMark/>
          </w:tcPr>
          <w:p w14:paraId="166F30FF" w14:textId="77777777" w:rsidR="002D775D" w:rsidRPr="00317F2C" w:rsidDel="00ED7123" w:rsidRDefault="002D775D" w:rsidP="00B94200">
            <w:pPr>
              <w:suppressAutoHyphens/>
              <w:overflowPunct/>
              <w:autoSpaceDE/>
              <w:autoSpaceDN/>
              <w:adjustRightInd/>
              <w:spacing w:before="0" w:line="240" w:lineRule="auto"/>
              <w:jc w:val="left"/>
              <w:rPr>
                <w:del w:id="34158" w:author="Author"/>
                <w:b/>
              </w:rPr>
            </w:pPr>
          </w:p>
        </w:tc>
        <w:tc>
          <w:tcPr>
            <w:tcW w:w="1398" w:type="dxa"/>
            <w:vMerge/>
            <w:tcBorders>
              <w:top w:val="single" w:sz="6" w:space="0" w:color="auto"/>
              <w:left w:val="single" w:sz="6" w:space="0" w:color="auto"/>
              <w:bottom w:val="single" w:sz="6" w:space="0" w:color="auto"/>
              <w:right w:val="single" w:sz="6" w:space="0" w:color="auto"/>
            </w:tcBorders>
            <w:vAlign w:val="center"/>
            <w:hideMark/>
          </w:tcPr>
          <w:p w14:paraId="42B768F3" w14:textId="77777777" w:rsidR="002D775D" w:rsidRPr="00317F2C" w:rsidDel="00ED7123" w:rsidRDefault="002D775D" w:rsidP="00B94200">
            <w:pPr>
              <w:suppressAutoHyphens/>
              <w:overflowPunct/>
              <w:autoSpaceDE/>
              <w:autoSpaceDN/>
              <w:adjustRightInd/>
              <w:spacing w:before="0" w:line="240" w:lineRule="auto"/>
              <w:jc w:val="left"/>
              <w:rPr>
                <w:del w:id="34159" w:author="Author"/>
                <w:b/>
              </w:rPr>
            </w:pPr>
          </w:p>
        </w:tc>
        <w:tc>
          <w:tcPr>
            <w:tcW w:w="630" w:type="dxa"/>
            <w:tcBorders>
              <w:top w:val="single" w:sz="6" w:space="0" w:color="auto"/>
              <w:left w:val="single" w:sz="6" w:space="0" w:color="auto"/>
              <w:bottom w:val="single" w:sz="6" w:space="0" w:color="auto"/>
              <w:right w:val="single" w:sz="6" w:space="0" w:color="auto"/>
            </w:tcBorders>
            <w:hideMark/>
          </w:tcPr>
          <w:p w14:paraId="1142029B" w14:textId="77777777" w:rsidR="002D775D" w:rsidRPr="00317F2C" w:rsidDel="00ED7123" w:rsidRDefault="002D775D" w:rsidP="00B94200">
            <w:pPr>
              <w:pStyle w:val="tablehead"/>
              <w:suppressAutoHyphens/>
              <w:rPr>
                <w:del w:id="34160" w:author="Author"/>
              </w:rPr>
            </w:pPr>
            <w:del w:id="34161" w:author="Author">
              <w:r w:rsidRPr="00317F2C" w:rsidDel="00ED7123">
                <w:delText>Non-fleet</w:delText>
              </w:r>
            </w:del>
          </w:p>
        </w:tc>
        <w:tc>
          <w:tcPr>
            <w:tcW w:w="630" w:type="dxa"/>
            <w:tcBorders>
              <w:top w:val="single" w:sz="6" w:space="0" w:color="auto"/>
              <w:left w:val="single" w:sz="6" w:space="0" w:color="auto"/>
              <w:bottom w:val="nil"/>
              <w:right w:val="single" w:sz="6" w:space="0" w:color="auto"/>
            </w:tcBorders>
            <w:hideMark/>
          </w:tcPr>
          <w:p w14:paraId="2C6A9CFF" w14:textId="77777777" w:rsidR="002D775D" w:rsidRPr="00317F2C" w:rsidDel="00ED7123" w:rsidRDefault="002D775D" w:rsidP="00B94200">
            <w:pPr>
              <w:pStyle w:val="tablehead"/>
              <w:suppressAutoHyphens/>
              <w:rPr>
                <w:del w:id="34162" w:author="Author"/>
              </w:rPr>
            </w:pPr>
            <w:del w:id="34163" w:author="Author">
              <w:r w:rsidRPr="00317F2C" w:rsidDel="00ED7123">
                <w:br/>
                <w:delText>Fleet</w:delText>
              </w:r>
            </w:del>
          </w:p>
        </w:tc>
        <w:tc>
          <w:tcPr>
            <w:tcW w:w="630" w:type="dxa"/>
            <w:tcBorders>
              <w:top w:val="single" w:sz="6" w:space="0" w:color="auto"/>
              <w:left w:val="single" w:sz="6" w:space="0" w:color="auto"/>
              <w:bottom w:val="single" w:sz="6" w:space="0" w:color="auto"/>
              <w:right w:val="single" w:sz="6" w:space="0" w:color="auto"/>
            </w:tcBorders>
            <w:hideMark/>
          </w:tcPr>
          <w:p w14:paraId="1115AE51" w14:textId="77777777" w:rsidR="002D775D" w:rsidRPr="00317F2C" w:rsidDel="00ED7123" w:rsidRDefault="002D775D" w:rsidP="00B94200">
            <w:pPr>
              <w:pStyle w:val="tablehead"/>
              <w:suppressAutoHyphens/>
              <w:rPr>
                <w:del w:id="34164" w:author="Author"/>
              </w:rPr>
            </w:pPr>
            <w:del w:id="34165" w:author="Author">
              <w:r w:rsidRPr="00317F2C" w:rsidDel="00ED7123">
                <w:br/>
                <w:delText>Liab.</w:delText>
              </w:r>
            </w:del>
          </w:p>
        </w:tc>
        <w:tc>
          <w:tcPr>
            <w:tcW w:w="630" w:type="dxa"/>
            <w:tcBorders>
              <w:top w:val="single" w:sz="6" w:space="0" w:color="auto"/>
              <w:left w:val="single" w:sz="6" w:space="0" w:color="auto"/>
              <w:bottom w:val="single" w:sz="6" w:space="0" w:color="auto"/>
              <w:right w:val="single" w:sz="6" w:space="0" w:color="auto"/>
            </w:tcBorders>
            <w:hideMark/>
          </w:tcPr>
          <w:p w14:paraId="07CD1E70" w14:textId="77777777" w:rsidR="002D775D" w:rsidRPr="00317F2C" w:rsidDel="00ED7123" w:rsidRDefault="002D775D" w:rsidP="00B94200">
            <w:pPr>
              <w:pStyle w:val="tablehead"/>
              <w:suppressAutoHyphens/>
              <w:rPr>
                <w:del w:id="34166" w:author="Author"/>
              </w:rPr>
            </w:pPr>
            <w:del w:id="34167" w:author="Author">
              <w:r w:rsidRPr="00317F2C" w:rsidDel="00ED7123">
                <w:delText>Phys.</w:delText>
              </w:r>
              <w:r w:rsidRPr="00317F2C" w:rsidDel="00ED7123">
                <w:br/>
                <w:delText>Dam.</w:delText>
              </w:r>
            </w:del>
          </w:p>
        </w:tc>
        <w:tc>
          <w:tcPr>
            <w:tcW w:w="630" w:type="dxa"/>
            <w:tcBorders>
              <w:top w:val="single" w:sz="6" w:space="0" w:color="auto"/>
              <w:left w:val="nil"/>
              <w:bottom w:val="nil"/>
              <w:right w:val="single" w:sz="6" w:space="0" w:color="auto"/>
            </w:tcBorders>
            <w:hideMark/>
          </w:tcPr>
          <w:p w14:paraId="63156D53" w14:textId="77777777" w:rsidR="002D775D" w:rsidRPr="00317F2C" w:rsidDel="00ED7123" w:rsidRDefault="002D775D" w:rsidP="00B94200">
            <w:pPr>
              <w:pStyle w:val="tablehead"/>
              <w:suppressAutoHyphens/>
              <w:rPr>
                <w:del w:id="34168" w:author="Author"/>
              </w:rPr>
            </w:pPr>
            <w:del w:id="34169" w:author="Author">
              <w:r w:rsidRPr="00317F2C" w:rsidDel="00ED7123">
                <w:delText>Non-fleet</w:delText>
              </w:r>
            </w:del>
          </w:p>
        </w:tc>
        <w:tc>
          <w:tcPr>
            <w:tcW w:w="630" w:type="dxa"/>
            <w:tcBorders>
              <w:top w:val="single" w:sz="6" w:space="0" w:color="auto"/>
              <w:left w:val="single" w:sz="6" w:space="0" w:color="auto"/>
              <w:bottom w:val="nil"/>
              <w:right w:val="single" w:sz="6" w:space="0" w:color="auto"/>
            </w:tcBorders>
            <w:hideMark/>
          </w:tcPr>
          <w:p w14:paraId="481003A9" w14:textId="77777777" w:rsidR="002D775D" w:rsidRPr="00317F2C" w:rsidDel="00ED7123" w:rsidRDefault="002D775D" w:rsidP="00B94200">
            <w:pPr>
              <w:pStyle w:val="tablehead"/>
              <w:suppressAutoHyphens/>
              <w:rPr>
                <w:del w:id="34170" w:author="Author"/>
              </w:rPr>
            </w:pPr>
            <w:del w:id="34171" w:author="Author">
              <w:r w:rsidRPr="00317F2C" w:rsidDel="00ED7123">
                <w:br/>
                <w:delText>Fleet</w:delText>
              </w:r>
            </w:del>
          </w:p>
        </w:tc>
        <w:tc>
          <w:tcPr>
            <w:tcW w:w="630" w:type="dxa"/>
            <w:tcBorders>
              <w:top w:val="single" w:sz="6" w:space="0" w:color="auto"/>
              <w:left w:val="single" w:sz="6" w:space="0" w:color="auto"/>
              <w:bottom w:val="nil"/>
              <w:right w:val="single" w:sz="6" w:space="0" w:color="auto"/>
            </w:tcBorders>
            <w:hideMark/>
          </w:tcPr>
          <w:p w14:paraId="29694390" w14:textId="77777777" w:rsidR="002D775D" w:rsidRPr="00317F2C" w:rsidDel="00ED7123" w:rsidRDefault="002D775D" w:rsidP="00B94200">
            <w:pPr>
              <w:pStyle w:val="tablehead"/>
              <w:suppressAutoHyphens/>
              <w:rPr>
                <w:del w:id="34172" w:author="Author"/>
              </w:rPr>
            </w:pPr>
            <w:del w:id="34173" w:author="Author">
              <w:r w:rsidRPr="00317F2C" w:rsidDel="00ED7123">
                <w:br/>
                <w:delText>Liab.</w:delText>
              </w:r>
            </w:del>
          </w:p>
        </w:tc>
        <w:tc>
          <w:tcPr>
            <w:tcW w:w="630" w:type="dxa"/>
            <w:tcBorders>
              <w:top w:val="single" w:sz="6" w:space="0" w:color="auto"/>
              <w:left w:val="single" w:sz="6" w:space="0" w:color="auto"/>
              <w:bottom w:val="single" w:sz="6" w:space="0" w:color="auto"/>
              <w:right w:val="nil"/>
            </w:tcBorders>
            <w:hideMark/>
          </w:tcPr>
          <w:p w14:paraId="4651A4A2" w14:textId="77777777" w:rsidR="002D775D" w:rsidRPr="00317F2C" w:rsidDel="00ED7123" w:rsidRDefault="002D775D" w:rsidP="00B94200">
            <w:pPr>
              <w:pStyle w:val="tablehead"/>
              <w:suppressAutoHyphens/>
              <w:rPr>
                <w:del w:id="34174" w:author="Author"/>
              </w:rPr>
            </w:pPr>
            <w:del w:id="34175" w:author="Author">
              <w:r w:rsidRPr="00317F2C" w:rsidDel="00ED7123">
                <w:delText>Phys.</w:delText>
              </w:r>
              <w:r w:rsidRPr="00317F2C" w:rsidDel="00ED7123">
                <w:br/>
                <w:delText>Dam.</w:delText>
              </w:r>
            </w:del>
          </w:p>
        </w:tc>
        <w:tc>
          <w:tcPr>
            <w:tcW w:w="630" w:type="dxa"/>
            <w:tcBorders>
              <w:top w:val="single" w:sz="6" w:space="0" w:color="auto"/>
              <w:left w:val="single" w:sz="6" w:space="0" w:color="auto"/>
              <w:bottom w:val="single" w:sz="6" w:space="0" w:color="auto"/>
              <w:right w:val="single" w:sz="6" w:space="0" w:color="auto"/>
            </w:tcBorders>
            <w:hideMark/>
          </w:tcPr>
          <w:p w14:paraId="4525B2F8" w14:textId="77777777" w:rsidR="002D775D" w:rsidRPr="00317F2C" w:rsidDel="00ED7123" w:rsidRDefault="002D775D" w:rsidP="00B94200">
            <w:pPr>
              <w:pStyle w:val="tablehead"/>
              <w:suppressAutoHyphens/>
              <w:rPr>
                <w:del w:id="34176" w:author="Author"/>
              </w:rPr>
            </w:pPr>
            <w:del w:id="34177" w:author="Author">
              <w:r w:rsidRPr="00317F2C" w:rsidDel="00ED7123">
                <w:delText>Non-fleet</w:delText>
              </w:r>
            </w:del>
          </w:p>
        </w:tc>
        <w:tc>
          <w:tcPr>
            <w:tcW w:w="630" w:type="dxa"/>
            <w:tcBorders>
              <w:top w:val="single" w:sz="6" w:space="0" w:color="auto"/>
              <w:left w:val="single" w:sz="6" w:space="0" w:color="auto"/>
              <w:bottom w:val="single" w:sz="6" w:space="0" w:color="auto"/>
              <w:right w:val="single" w:sz="6" w:space="0" w:color="auto"/>
            </w:tcBorders>
            <w:hideMark/>
          </w:tcPr>
          <w:p w14:paraId="524F9EF2" w14:textId="77777777" w:rsidR="002D775D" w:rsidRPr="00317F2C" w:rsidDel="00ED7123" w:rsidRDefault="002D775D" w:rsidP="00B94200">
            <w:pPr>
              <w:pStyle w:val="tablehead"/>
              <w:suppressAutoHyphens/>
              <w:rPr>
                <w:del w:id="34178" w:author="Author"/>
              </w:rPr>
            </w:pPr>
            <w:del w:id="34179" w:author="Author">
              <w:r w:rsidRPr="00317F2C" w:rsidDel="00ED7123">
                <w:br/>
                <w:delText>Fleet</w:delText>
              </w:r>
            </w:del>
          </w:p>
        </w:tc>
        <w:tc>
          <w:tcPr>
            <w:tcW w:w="630" w:type="dxa"/>
            <w:tcBorders>
              <w:top w:val="single" w:sz="6" w:space="0" w:color="auto"/>
              <w:left w:val="single" w:sz="6" w:space="0" w:color="auto"/>
              <w:bottom w:val="nil"/>
              <w:right w:val="single" w:sz="6" w:space="0" w:color="auto"/>
            </w:tcBorders>
            <w:hideMark/>
          </w:tcPr>
          <w:p w14:paraId="5391955C" w14:textId="77777777" w:rsidR="002D775D" w:rsidRPr="00317F2C" w:rsidDel="00ED7123" w:rsidRDefault="002D775D" w:rsidP="00B94200">
            <w:pPr>
              <w:pStyle w:val="tablehead"/>
              <w:suppressAutoHyphens/>
              <w:rPr>
                <w:del w:id="34180" w:author="Author"/>
              </w:rPr>
            </w:pPr>
            <w:del w:id="34181" w:author="Author">
              <w:r w:rsidRPr="00317F2C" w:rsidDel="00ED7123">
                <w:br/>
                <w:delText>Liab.</w:delText>
              </w:r>
            </w:del>
          </w:p>
        </w:tc>
        <w:tc>
          <w:tcPr>
            <w:tcW w:w="630" w:type="dxa"/>
            <w:tcBorders>
              <w:top w:val="single" w:sz="6" w:space="0" w:color="auto"/>
              <w:left w:val="single" w:sz="6" w:space="0" w:color="auto"/>
              <w:bottom w:val="single" w:sz="6" w:space="0" w:color="auto"/>
              <w:right w:val="single" w:sz="6" w:space="0" w:color="auto"/>
            </w:tcBorders>
            <w:hideMark/>
          </w:tcPr>
          <w:p w14:paraId="131BD666" w14:textId="77777777" w:rsidR="002D775D" w:rsidRPr="00317F2C" w:rsidDel="00ED7123" w:rsidRDefault="002D775D" w:rsidP="00B94200">
            <w:pPr>
              <w:pStyle w:val="tablehead"/>
              <w:suppressAutoHyphens/>
              <w:rPr>
                <w:del w:id="34182" w:author="Author"/>
              </w:rPr>
            </w:pPr>
            <w:del w:id="34183" w:author="Author">
              <w:r w:rsidRPr="00317F2C" w:rsidDel="00ED7123">
                <w:delText>Phys.</w:delText>
              </w:r>
              <w:r w:rsidRPr="00317F2C" w:rsidDel="00ED7123">
                <w:br/>
                <w:delText>Dam.</w:delText>
              </w:r>
            </w:del>
          </w:p>
        </w:tc>
      </w:tr>
      <w:tr w:rsidR="002D775D" w:rsidRPr="00317F2C" w:rsidDel="00ED7123" w14:paraId="59798973" w14:textId="77777777" w:rsidTr="00B94200">
        <w:trPr>
          <w:cantSplit/>
          <w:trHeight w:val="190"/>
          <w:del w:id="34184" w:author="Author"/>
        </w:trPr>
        <w:tc>
          <w:tcPr>
            <w:tcW w:w="199" w:type="dxa"/>
          </w:tcPr>
          <w:p w14:paraId="52143605" w14:textId="77777777" w:rsidR="002D775D" w:rsidRPr="00317F2C" w:rsidDel="00ED7123" w:rsidRDefault="002D775D" w:rsidP="00B94200">
            <w:pPr>
              <w:pStyle w:val="tabletext11"/>
              <w:suppressAutoHyphens/>
              <w:rPr>
                <w:del w:id="34185" w:author="Author"/>
                <w:lang w:val="fr-FR"/>
              </w:rPr>
            </w:pPr>
          </w:p>
        </w:tc>
        <w:tc>
          <w:tcPr>
            <w:tcW w:w="1118" w:type="dxa"/>
            <w:vMerge w:val="restart"/>
            <w:tcBorders>
              <w:top w:val="nil"/>
              <w:left w:val="single" w:sz="6" w:space="0" w:color="auto"/>
              <w:bottom w:val="single" w:sz="6" w:space="0" w:color="auto"/>
              <w:right w:val="single" w:sz="6" w:space="0" w:color="auto"/>
            </w:tcBorders>
            <w:vAlign w:val="center"/>
            <w:hideMark/>
          </w:tcPr>
          <w:p w14:paraId="6C6939FA" w14:textId="77777777" w:rsidR="002D775D" w:rsidRPr="00317F2C" w:rsidDel="00ED7123" w:rsidRDefault="002D775D" w:rsidP="00B94200">
            <w:pPr>
              <w:pStyle w:val="tabletext11"/>
              <w:suppressAutoHyphens/>
              <w:rPr>
                <w:del w:id="34186" w:author="Author"/>
              </w:rPr>
            </w:pPr>
            <w:del w:id="34187" w:author="Author">
              <w:r w:rsidRPr="00317F2C" w:rsidDel="00ED7123">
                <w:delText>Taxicabs And Limousines</w:delText>
              </w:r>
            </w:del>
          </w:p>
        </w:tc>
        <w:tc>
          <w:tcPr>
            <w:tcW w:w="1398" w:type="dxa"/>
            <w:tcBorders>
              <w:top w:val="single" w:sz="6" w:space="0" w:color="auto"/>
              <w:left w:val="single" w:sz="6" w:space="0" w:color="auto"/>
              <w:bottom w:val="single" w:sz="6" w:space="0" w:color="auto"/>
              <w:right w:val="single" w:sz="6" w:space="0" w:color="auto"/>
            </w:tcBorders>
            <w:hideMark/>
          </w:tcPr>
          <w:p w14:paraId="1BE215B2" w14:textId="77777777" w:rsidR="002D775D" w:rsidRPr="00317F2C" w:rsidDel="00ED7123" w:rsidRDefault="002D775D" w:rsidP="00B94200">
            <w:pPr>
              <w:pStyle w:val="tabletext11"/>
              <w:suppressAutoHyphens/>
              <w:rPr>
                <w:del w:id="34188" w:author="Author"/>
              </w:rPr>
            </w:pPr>
            <w:del w:id="34189" w:author="Author">
              <w:r w:rsidRPr="00317F2C" w:rsidDel="00ED7123">
                <w:delText>Taxicab – Owner-driver</w:delText>
              </w:r>
            </w:del>
          </w:p>
        </w:tc>
        <w:tc>
          <w:tcPr>
            <w:tcW w:w="630" w:type="dxa"/>
            <w:tcBorders>
              <w:top w:val="single" w:sz="6" w:space="0" w:color="auto"/>
              <w:left w:val="single" w:sz="6" w:space="0" w:color="auto"/>
              <w:bottom w:val="single" w:sz="6" w:space="0" w:color="auto"/>
              <w:right w:val="nil"/>
            </w:tcBorders>
            <w:vAlign w:val="bottom"/>
            <w:hideMark/>
          </w:tcPr>
          <w:p w14:paraId="4B671A77" w14:textId="77777777" w:rsidR="002D775D" w:rsidRPr="00317F2C" w:rsidDel="00ED7123" w:rsidRDefault="002D775D" w:rsidP="00B94200">
            <w:pPr>
              <w:pStyle w:val="tabletext11"/>
              <w:suppressAutoHyphens/>
              <w:jc w:val="center"/>
              <w:rPr>
                <w:del w:id="34190" w:author="Author"/>
              </w:rPr>
            </w:pPr>
            <w:del w:id="34191" w:author="Author">
              <w:r w:rsidRPr="00317F2C" w:rsidDel="00ED7123">
                <w:delText>5718</w:delText>
              </w:r>
            </w:del>
          </w:p>
        </w:tc>
        <w:tc>
          <w:tcPr>
            <w:tcW w:w="630" w:type="dxa"/>
            <w:tcBorders>
              <w:top w:val="single" w:sz="6" w:space="0" w:color="auto"/>
              <w:left w:val="nil"/>
              <w:bottom w:val="single" w:sz="6" w:space="0" w:color="auto"/>
              <w:right w:val="nil"/>
            </w:tcBorders>
            <w:vAlign w:val="bottom"/>
            <w:hideMark/>
          </w:tcPr>
          <w:p w14:paraId="4D6F280A" w14:textId="77777777" w:rsidR="002D775D" w:rsidRPr="00317F2C" w:rsidDel="00ED7123" w:rsidRDefault="002D775D" w:rsidP="00B94200">
            <w:pPr>
              <w:pStyle w:val="tabletext11"/>
              <w:suppressAutoHyphens/>
              <w:jc w:val="center"/>
              <w:rPr>
                <w:del w:id="34192" w:author="Author"/>
              </w:rPr>
            </w:pPr>
            <w:del w:id="34193" w:author="Author">
              <w:r w:rsidRPr="00317F2C" w:rsidDel="00ED7123">
                <w:delText>5748</w:delText>
              </w:r>
            </w:del>
          </w:p>
        </w:tc>
        <w:tc>
          <w:tcPr>
            <w:tcW w:w="630" w:type="dxa"/>
            <w:tcBorders>
              <w:top w:val="single" w:sz="6" w:space="0" w:color="auto"/>
              <w:left w:val="nil"/>
              <w:bottom w:val="single" w:sz="6" w:space="0" w:color="auto"/>
              <w:right w:val="nil"/>
            </w:tcBorders>
            <w:vAlign w:val="bottom"/>
            <w:hideMark/>
          </w:tcPr>
          <w:p w14:paraId="3C5FD52F" w14:textId="77777777" w:rsidR="002D775D" w:rsidRPr="00317F2C" w:rsidDel="00ED7123" w:rsidRDefault="002D775D" w:rsidP="00B94200">
            <w:pPr>
              <w:pStyle w:val="tabletext11"/>
              <w:suppressAutoHyphens/>
              <w:jc w:val="center"/>
              <w:rPr>
                <w:del w:id="34194" w:author="Author"/>
                <w:b/>
              </w:rPr>
            </w:pPr>
            <w:del w:id="34195" w:author="Author">
              <w:r w:rsidRPr="00317F2C" w:rsidDel="00ED7123">
                <w:rPr>
                  <w:b/>
                </w:rPr>
                <w:delText>0.75</w:delText>
              </w:r>
            </w:del>
          </w:p>
        </w:tc>
        <w:tc>
          <w:tcPr>
            <w:tcW w:w="630" w:type="dxa"/>
            <w:tcBorders>
              <w:top w:val="single" w:sz="6" w:space="0" w:color="auto"/>
              <w:left w:val="nil"/>
              <w:bottom w:val="single" w:sz="6" w:space="0" w:color="auto"/>
              <w:right w:val="single" w:sz="6" w:space="0" w:color="auto"/>
            </w:tcBorders>
            <w:vAlign w:val="bottom"/>
            <w:hideMark/>
          </w:tcPr>
          <w:p w14:paraId="438245D7" w14:textId="77777777" w:rsidR="002D775D" w:rsidRPr="00317F2C" w:rsidDel="00ED7123" w:rsidRDefault="002D775D" w:rsidP="00B94200">
            <w:pPr>
              <w:pStyle w:val="tabletext11"/>
              <w:suppressAutoHyphens/>
              <w:jc w:val="center"/>
              <w:rPr>
                <w:del w:id="34196" w:author="Author"/>
                <w:b/>
              </w:rPr>
            </w:pPr>
            <w:del w:id="34197" w:author="Author">
              <w:r w:rsidRPr="00317F2C" w:rsidDel="00ED7123">
                <w:rPr>
                  <w:b/>
                </w:rPr>
                <w:delText>2.30</w:delText>
              </w:r>
            </w:del>
          </w:p>
        </w:tc>
        <w:tc>
          <w:tcPr>
            <w:tcW w:w="630" w:type="dxa"/>
            <w:tcBorders>
              <w:top w:val="single" w:sz="6" w:space="0" w:color="auto"/>
              <w:left w:val="nil"/>
              <w:bottom w:val="single" w:sz="6" w:space="0" w:color="auto"/>
              <w:right w:val="nil"/>
            </w:tcBorders>
            <w:vAlign w:val="bottom"/>
            <w:hideMark/>
          </w:tcPr>
          <w:p w14:paraId="77BE13CE" w14:textId="77777777" w:rsidR="002D775D" w:rsidRPr="00317F2C" w:rsidDel="00ED7123" w:rsidRDefault="002D775D" w:rsidP="00B94200">
            <w:pPr>
              <w:pStyle w:val="tabletext11"/>
              <w:suppressAutoHyphens/>
              <w:jc w:val="center"/>
              <w:rPr>
                <w:del w:id="34198" w:author="Author"/>
              </w:rPr>
            </w:pPr>
            <w:del w:id="34199" w:author="Author">
              <w:r w:rsidRPr="00317F2C" w:rsidDel="00ED7123">
                <w:delText>5728</w:delText>
              </w:r>
            </w:del>
          </w:p>
        </w:tc>
        <w:tc>
          <w:tcPr>
            <w:tcW w:w="630" w:type="dxa"/>
            <w:tcBorders>
              <w:top w:val="single" w:sz="6" w:space="0" w:color="auto"/>
              <w:left w:val="nil"/>
              <w:bottom w:val="single" w:sz="6" w:space="0" w:color="auto"/>
              <w:right w:val="nil"/>
            </w:tcBorders>
            <w:vAlign w:val="bottom"/>
            <w:hideMark/>
          </w:tcPr>
          <w:p w14:paraId="520AC9B5" w14:textId="77777777" w:rsidR="002D775D" w:rsidRPr="00317F2C" w:rsidDel="00ED7123" w:rsidRDefault="002D775D" w:rsidP="00B94200">
            <w:pPr>
              <w:pStyle w:val="tabletext11"/>
              <w:suppressAutoHyphens/>
              <w:jc w:val="center"/>
              <w:rPr>
                <w:del w:id="34200" w:author="Author"/>
              </w:rPr>
            </w:pPr>
            <w:del w:id="34201" w:author="Author">
              <w:r w:rsidRPr="00317F2C" w:rsidDel="00ED7123">
                <w:delText>5758</w:delText>
              </w:r>
            </w:del>
          </w:p>
        </w:tc>
        <w:tc>
          <w:tcPr>
            <w:tcW w:w="630" w:type="dxa"/>
            <w:tcBorders>
              <w:top w:val="single" w:sz="6" w:space="0" w:color="auto"/>
              <w:left w:val="nil"/>
              <w:bottom w:val="single" w:sz="6" w:space="0" w:color="auto"/>
              <w:right w:val="nil"/>
            </w:tcBorders>
            <w:vAlign w:val="bottom"/>
            <w:hideMark/>
          </w:tcPr>
          <w:p w14:paraId="02E918F9" w14:textId="77777777" w:rsidR="002D775D" w:rsidRPr="00317F2C" w:rsidDel="00ED7123" w:rsidRDefault="002D775D" w:rsidP="00B94200">
            <w:pPr>
              <w:pStyle w:val="tabletext11"/>
              <w:suppressAutoHyphens/>
              <w:jc w:val="center"/>
              <w:rPr>
                <w:del w:id="34202" w:author="Author"/>
                <w:b/>
              </w:rPr>
            </w:pPr>
            <w:del w:id="34203" w:author="Author">
              <w:r w:rsidRPr="00317F2C" w:rsidDel="00ED7123">
                <w:rPr>
                  <w:b/>
                </w:rPr>
                <w:delText>0.85</w:delText>
              </w:r>
            </w:del>
          </w:p>
        </w:tc>
        <w:tc>
          <w:tcPr>
            <w:tcW w:w="630" w:type="dxa"/>
            <w:tcBorders>
              <w:top w:val="single" w:sz="6" w:space="0" w:color="auto"/>
              <w:left w:val="nil"/>
              <w:bottom w:val="single" w:sz="6" w:space="0" w:color="auto"/>
              <w:right w:val="nil"/>
            </w:tcBorders>
            <w:vAlign w:val="bottom"/>
            <w:hideMark/>
          </w:tcPr>
          <w:p w14:paraId="436FB15E" w14:textId="77777777" w:rsidR="002D775D" w:rsidRPr="00317F2C" w:rsidDel="00ED7123" w:rsidRDefault="002D775D" w:rsidP="00B94200">
            <w:pPr>
              <w:pStyle w:val="tabletext11"/>
              <w:suppressAutoHyphens/>
              <w:jc w:val="center"/>
              <w:rPr>
                <w:del w:id="34204" w:author="Author"/>
                <w:b/>
              </w:rPr>
            </w:pPr>
            <w:del w:id="34205" w:author="Author">
              <w:r w:rsidRPr="00317F2C" w:rsidDel="00ED7123">
                <w:rPr>
                  <w:b/>
                </w:rPr>
                <w:delText>2.65</w:delText>
              </w:r>
            </w:del>
          </w:p>
        </w:tc>
        <w:tc>
          <w:tcPr>
            <w:tcW w:w="630" w:type="dxa"/>
            <w:tcBorders>
              <w:top w:val="single" w:sz="6" w:space="0" w:color="auto"/>
              <w:left w:val="single" w:sz="6" w:space="0" w:color="auto"/>
              <w:bottom w:val="single" w:sz="6" w:space="0" w:color="auto"/>
              <w:right w:val="nil"/>
            </w:tcBorders>
            <w:vAlign w:val="bottom"/>
            <w:hideMark/>
          </w:tcPr>
          <w:p w14:paraId="2EF443BC" w14:textId="77777777" w:rsidR="002D775D" w:rsidRPr="00317F2C" w:rsidDel="00ED7123" w:rsidRDefault="002D775D" w:rsidP="00B94200">
            <w:pPr>
              <w:pStyle w:val="tabletext11"/>
              <w:suppressAutoHyphens/>
              <w:jc w:val="center"/>
              <w:rPr>
                <w:del w:id="34206" w:author="Author"/>
              </w:rPr>
            </w:pPr>
            <w:del w:id="34207" w:author="Author">
              <w:r w:rsidRPr="00317F2C" w:rsidDel="00ED7123">
                <w:delText>5738</w:delText>
              </w:r>
            </w:del>
          </w:p>
        </w:tc>
        <w:tc>
          <w:tcPr>
            <w:tcW w:w="630" w:type="dxa"/>
            <w:tcBorders>
              <w:top w:val="single" w:sz="6" w:space="0" w:color="auto"/>
              <w:left w:val="nil"/>
              <w:bottom w:val="single" w:sz="6" w:space="0" w:color="auto"/>
              <w:right w:val="nil"/>
            </w:tcBorders>
            <w:vAlign w:val="bottom"/>
            <w:hideMark/>
          </w:tcPr>
          <w:p w14:paraId="6BD752F1" w14:textId="77777777" w:rsidR="002D775D" w:rsidRPr="00317F2C" w:rsidDel="00ED7123" w:rsidRDefault="002D775D" w:rsidP="00B94200">
            <w:pPr>
              <w:pStyle w:val="tabletext11"/>
              <w:suppressAutoHyphens/>
              <w:jc w:val="center"/>
              <w:rPr>
                <w:del w:id="34208" w:author="Author"/>
              </w:rPr>
            </w:pPr>
            <w:del w:id="34209" w:author="Author">
              <w:r w:rsidRPr="00317F2C" w:rsidDel="00ED7123">
                <w:delText>5768</w:delText>
              </w:r>
            </w:del>
          </w:p>
        </w:tc>
        <w:tc>
          <w:tcPr>
            <w:tcW w:w="630" w:type="dxa"/>
            <w:tcBorders>
              <w:top w:val="single" w:sz="6" w:space="0" w:color="auto"/>
              <w:left w:val="nil"/>
              <w:bottom w:val="single" w:sz="6" w:space="0" w:color="auto"/>
              <w:right w:val="nil"/>
            </w:tcBorders>
            <w:vAlign w:val="bottom"/>
            <w:hideMark/>
          </w:tcPr>
          <w:p w14:paraId="3E95EAFA" w14:textId="77777777" w:rsidR="002D775D" w:rsidRPr="00317F2C" w:rsidDel="00ED7123" w:rsidRDefault="002D775D" w:rsidP="00B94200">
            <w:pPr>
              <w:pStyle w:val="tabletext11"/>
              <w:suppressAutoHyphens/>
              <w:jc w:val="center"/>
              <w:rPr>
                <w:del w:id="34210" w:author="Author"/>
                <w:b/>
              </w:rPr>
            </w:pPr>
            <w:del w:id="34211" w:author="Author">
              <w:r w:rsidRPr="00317F2C" w:rsidDel="00ED7123">
                <w:rPr>
                  <w:b/>
                </w:rPr>
                <w:delText>0.95</w:delText>
              </w:r>
            </w:del>
          </w:p>
        </w:tc>
        <w:tc>
          <w:tcPr>
            <w:tcW w:w="630" w:type="dxa"/>
            <w:tcBorders>
              <w:top w:val="single" w:sz="6" w:space="0" w:color="auto"/>
              <w:left w:val="nil"/>
              <w:bottom w:val="single" w:sz="6" w:space="0" w:color="auto"/>
              <w:right w:val="single" w:sz="6" w:space="0" w:color="auto"/>
            </w:tcBorders>
            <w:vAlign w:val="bottom"/>
            <w:hideMark/>
          </w:tcPr>
          <w:p w14:paraId="18644360" w14:textId="77777777" w:rsidR="002D775D" w:rsidRPr="00317F2C" w:rsidDel="00ED7123" w:rsidRDefault="002D775D" w:rsidP="00B94200">
            <w:pPr>
              <w:pStyle w:val="tabletext11"/>
              <w:suppressAutoHyphens/>
              <w:jc w:val="center"/>
              <w:rPr>
                <w:del w:id="34212" w:author="Author"/>
                <w:b/>
              </w:rPr>
            </w:pPr>
            <w:del w:id="34213" w:author="Author">
              <w:r w:rsidRPr="00317F2C" w:rsidDel="00ED7123">
                <w:rPr>
                  <w:b/>
                </w:rPr>
                <w:delText>2.75</w:delText>
              </w:r>
            </w:del>
          </w:p>
        </w:tc>
      </w:tr>
      <w:tr w:rsidR="002D775D" w:rsidRPr="00317F2C" w:rsidDel="00ED7123" w14:paraId="69AD74A3" w14:textId="77777777" w:rsidTr="00B94200">
        <w:trPr>
          <w:cantSplit/>
          <w:trHeight w:val="190"/>
          <w:del w:id="34214" w:author="Author"/>
        </w:trPr>
        <w:tc>
          <w:tcPr>
            <w:tcW w:w="199" w:type="dxa"/>
          </w:tcPr>
          <w:p w14:paraId="269AD6DF" w14:textId="77777777" w:rsidR="002D775D" w:rsidRPr="00317F2C" w:rsidDel="00ED7123" w:rsidRDefault="002D775D" w:rsidP="00B94200">
            <w:pPr>
              <w:pStyle w:val="tabletext11"/>
              <w:suppressAutoHyphens/>
              <w:rPr>
                <w:del w:id="34215" w:author="Author"/>
                <w:lang w:val="fr-FR"/>
              </w:rPr>
            </w:pPr>
          </w:p>
        </w:tc>
        <w:tc>
          <w:tcPr>
            <w:tcW w:w="1118" w:type="dxa"/>
            <w:vMerge/>
            <w:tcBorders>
              <w:top w:val="nil"/>
              <w:left w:val="single" w:sz="6" w:space="0" w:color="auto"/>
              <w:bottom w:val="single" w:sz="6" w:space="0" w:color="auto"/>
              <w:right w:val="single" w:sz="6" w:space="0" w:color="auto"/>
            </w:tcBorders>
            <w:vAlign w:val="center"/>
            <w:hideMark/>
          </w:tcPr>
          <w:p w14:paraId="1D31F78A" w14:textId="77777777" w:rsidR="002D775D" w:rsidRPr="00317F2C" w:rsidDel="00ED7123" w:rsidRDefault="002D775D" w:rsidP="00B94200">
            <w:pPr>
              <w:suppressAutoHyphens/>
              <w:overflowPunct/>
              <w:autoSpaceDE/>
              <w:autoSpaceDN/>
              <w:adjustRightInd/>
              <w:spacing w:before="0" w:line="240" w:lineRule="auto"/>
              <w:jc w:val="left"/>
              <w:rPr>
                <w:del w:id="34216" w:author="Author"/>
              </w:rPr>
            </w:pPr>
          </w:p>
        </w:tc>
        <w:tc>
          <w:tcPr>
            <w:tcW w:w="1398" w:type="dxa"/>
            <w:tcBorders>
              <w:top w:val="single" w:sz="6" w:space="0" w:color="auto"/>
              <w:left w:val="single" w:sz="6" w:space="0" w:color="auto"/>
              <w:bottom w:val="single" w:sz="6" w:space="0" w:color="auto"/>
              <w:right w:val="single" w:sz="6" w:space="0" w:color="auto"/>
            </w:tcBorders>
            <w:hideMark/>
          </w:tcPr>
          <w:p w14:paraId="20F22A66" w14:textId="77777777" w:rsidR="002D775D" w:rsidRPr="00317F2C" w:rsidDel="00ED7123" w:rsidRDefault="002D775D" w:rsidP="00B94200">
            <w:pPr>
              <w:pStyle w:val="tabletext11"/>
              <w:suppressAutoHyphens/>
              <w:rPr>
                <w:del w:id="34217" w:author="Author"/>
              </w:rPr>
            </w:pPr>
            <w:del w:id="34218" w:author="Author">
              <w:r w:rsidRPr="00317F2C" w:rsidDel="00ED7123">
                <w:delText>Taxicab – All Other</w:delText>
              </w:r>
            </w:del>
          </w:p>
        </w:tc>
        <w:tc>
          <w:tcPr>
            <w:tcW w:w="630" w:type="dxa"/>
            <w:tcBorders>
              <w:top w:val="single" w:sz="6" w:space="0" w:color="auto"/>
              <w:left w:val="single" w:sz="6" w:space="0" w:color="auto"/>
              <w:bottom w:val="single" w:sz="6" w:space="0" w:color="auto"/>
              <w:right w:val="nil"/>
            </w:tcBorders>
            <w:vAlign w:val="bottom"/>
            <w:hideMark/>
          </w:tcPr>
          <w:p w14:paraId="0551468D" w14:textId="77777777" w:rsidR="002D775D" w:rsidRPr="00317F2C" w:rsidDel="00ED7123" w:rsidRDefault="002D775D" w:rsidP="00B94200">
            <w:pPr>
              <w:pStyle w:val="tabletext11"/>
              <w:suppressAutoHyphens/>
              <w:jc w:val="center"/>
              <w:rPr>
                <w:del w:id="34219" w:author="Author"/>
              </w:rPr>
            </w:pPr>
            <w:del w:id="34220" w:author="Author">
              <w:r w:rsidRPr="00317F2C" w:rsidDel="00ED7123">
                <w:delText>5719</w:delText>
              </w:r>
            </w:del>
          </w:p>
        </w:tc>
        <w:tc>
          <w:tcPr>
            <w:tcW w:w="630" w:type="dxa"/>
            <w:tcBorders>
              <w:top w:val="single" w:sz="6" w:space="0" w:color="auto"/>
              <w:left w:val="nil"/>
              <w:bottom w:val="single" w:sz="6" w:space="0" w:color="auto"/>
              <w:right w:val="nil"/>
            </w:tcBorders>
            <w:vAlign w:val="bottom"/>
            <w:hideMark/>
          </w:tcPr>
          <w:p w14:paraId="1A0C4B3E" w14:textId="77777777" w:rsidR="002D775D" w:rsidRPr="00317F2C" w:rsidDel="00ED7123" w:rsidRDefault="002D775D" w:rsidP="00B94200">
            <w:pPr>
              <w:pStyle w:val="tabletext11"/>
              <w:suppressAutoHyphens/>
              <w:jc w:val="center"/>
              <w:rPr>
                <w:del w:id="34221" w:author="Author"/>
              </w:rPr>
            </w:pPr>
            <w:del w:id="34222" w:author="Author">
              <w:r w:rsidRPr="00317F2C" w:rsidDel="00ED7123">
                <w:delText>5749</w:delText>
              </w:r>
            </w:del>
          </w:p>
        </w:tc>
        <w:tc>
          <w:tcPr>
            <w:tcW w:w="630" w:type="dxa"/>
            <w:tcBorders>
              <w:top w:val="single" w:sz="6" w:space="0" w:color="auto"/>
              <w:left w:val="nil"/>
              <w:bottom w:val="single" w:sz="6" w:space="0" w:color="auto"/>
              <w:right w:val="nil"/>
            </w:tcBorders>
            <w:vAlign w:val="bottom"/>
            <w:hideMark/>
          </w:tcPr>
          <w:p w14:paraId="64AF4FF4" w14:textId="77777777" w:rsidR="002D775D" w:rsidRPr="00317F2C" w:rsidDel="00ED7123" w:rsidRDefault="002D775D" w:rsidP="00B94200">
            <w:pPr>
              <w:pStyle w:val="tabletext11"/>
              <w:suppressAutoHyphens/>
              <w:jc w:val="center"/>
              <w:rPr>
                <w:del w:id="34223" w:author="Author"/>
                <w:b/>
              </w:rPr>
            </w:pPr>
            <w:del w:id="34224" w:author="Author">
              <w:r w:rsidRPr="00317F2C" w:rsidDel="00ED7123">
                <w:rPr>
                  <w:b/>
                </w:rPr>
                <w:delText>1.00</w:delText>
              </w:r>
            </w:del>
          </w:p>
        </w:tc>
        <w:tc>
          <w:tcPr>
            <w:tcW w:w="630" w:type="dxa"/>
            <w:tcBorders>
              <w:top w:val="single" w:sz="6" w:space="0" w:color="auto"/>
              <w:left w:val="nil"/>
              <w:bottom w:val="single" w:sz="6" w:space="0" w:color="auto"/>
              <w:right w:val="single" w:sz="6" w:space="0" w:color="auto"/>
            </w:tcBorders>
            <w:vAlign w:val="bottom"/>
            <w:hideMark/>
          </w:tcPr>
          <w:p w14:paraId="349B39F4" w14:textId="77777777" w:rsidR="002D775D" w:rsidRPr="00317F2C" w:rsidDel="00ED7123" w:rsidRDefault="002D775D" w:rsidP="00B94200">
            <w:pPr>
              <w:pStyle w:val="tabletext11"/>
              <w:suppressAutoHyphens/>
              <w:jc w:val="center"/>
              <w:rPr>
                <w:del w:id="34225" w:author="Author"/>
                <w:b/>
              </w:rPr>
            </w:pPr>
            <w:del w:id="34226" w:author="Author">
              <w:r w:rsidRPr="00317F2C" w:rsidDel="00ED7123">
                <w:rPr>
                  <w:b/>
                </w:rPr>
                <w:delText>2.70</w:delText>
              </w:r>
            </w:del>
          </w:p>
        </w:tc>
        <w:tc>
          <w:tcPr>
            <w:tcW w:w="630" w:type="dxa"/>
            <w:tcBorders>
              <w:top w:val="single" w:sz="6" w:space="0" w:color="auto"/>
              <w:left w:val="nil"/>
              <w:bottom w:val="single" w:sz="6" w:space="0" w:color="auto"/>
              <w:right w:val="nil"/>
            </w:tcBorders>
            <w:vAlign w:val="bottom"/>
            <w:hideMark/>
          </w:tcPr>
          <w:p w14:paraId="420B1836" w14:textId="77777777" w:rsidR="002D775D" w:rsidRPr="00317F2C" w:rsidDel="00ED7123" w:rsidRDefault="002D775D" w:rsidP="00B94200">
            <w:pPr>
              <w:pStyle w:val="tabletext11"/>
              <w:suppressAutoHyphens/>
              <w:jc w:val="center"/>
              <w:rPr>
                <w:del w:id="34227" w:author="Author"/>
              </w:rPr>
            </w:pPr>
            <w:del w:id="34228" w:author="Author">
              <w:r w:rsidRPr="00317F2C" w:rsidDel="00ED7123">
                <w:delText>5729</w:delText>
              </w:r>
            </w:del>
          </w:p>
        </w:tc>
        <w:tc>
          <w:tcPr>
            <w:tcW w:w="630" w:type="dxa"/>
            <w:tcBorders>
              <w:top w:val="single" w:sz="6" w:space="0" w:color="auto"/>
              <w:left w:val="nil"/>
              <w:bottom w:val="single" w:sz="6" w:space="0" w:color="auto"/>
              <w:right w:val="nil"/>
            </w:tcBorders>
            <w:vAlign w:val="bottom"/>
            <w:hideMark/>
          </w:tcPr>
          <w:p w14:paraId="3EACAFE7" w14:textId="77777777" w:rsidR="002D775D" w:rsidRPr="00317F2C" w:rsidDel="00ED7123" w:rsidRDefault="002D775D" w:rsidP="00B94200">
            <w:pPr>
              <w:pStyle w:val="tabletext11"/>
              <w:suppressAutoHyphens/>
              <w:jc w:val="center"/>
              <w:rPr>
                <w:del w:id="34229" w:author="Author"/>
              </w:rPr>
            </w:pPr>
            <w:del w:id="34230" w:author="Author">
              <w:r w:rsidRPr="00317F2C" w:rsidDel="00ED7123">
                <w:delText>5759</w:delText>
              </w:r>
            </w:del>
          </w:p>
        </w:tc>
        <w:tc>
          <w:tcPr>
            <w:tcW w:w="630" w:type="dxa"/>
            <w:tcBorders>
              <w:top w:val="single" w:sz="6" w:space="0" w:color="auto"/>
              <w:left w:val="nil"/>
              <w:bottom w:val="single" w:sz="6" w:space="0" w:color="auto"/>
              <w:right w:val="nil"/>
            </w:tcBorders>
            <w:vAlign w:val="bottom"/>
            <w:hideMark/>
          </w:tcPr>
          <w:p w14:paraId="01E4F40F" w14:textId="77777777" w:rsidR="002D775D" w:rsidRPr="00317F2C" w:rsidDel="00ED7123" w:rsidRDefault="002D775D" w:rsidP="00B94200">
            <w:pPr>
              <w:pStyle w:val="tabletext11"/>
              <w:suppressAutoHyphens/>
              <w:jc w:val="center"/>
              <w:rPr>
                <w:del w:id="34231" w:author="Author"/>
                <w:b/>
              </w:rPr>
            </w:pPr>
            <w:del w:id="34232" w:author="Author">
              <w:r w:rsidRPr="00317F2C" w:rsidDel="00ED7123">
                <w:rPr>
                  <w:b/>
                </w:rPr>
                <w:delText>1.15</w:delText>
              </w:r>
            </w:del>
          </w:p>
        </w:tc>
        <w:tc>
          <w:tcPr>
            <w:tcW w:w="630" w:type="dxa"/>
            <w:tcBorders>
              <w:top w:val="single" w:sz="6" w:space="0" w:color="auto"/>
              <w:left w:val="nil"/>
              <w:bottom w:val="single" w:sz="6" w:space="0" w:color="auto"/>
              <w:right w:val="nil"/>
            </w:tcBorders>
            <w:vAlign w:val="bottom"/>
            <w:hideMark/>
          </w:tcPr>
          <w:p w14:paraId="47738D56" w14:textId="77777777" w:rsidR="002D775D" w:rsidRPr="00317F2C" w:rsidDel="00ED7123" w:rsidRDefault="002D775D" w:rsidP="00B94200">
            <w:pPr>
              <w:pStyle w:val="tabletext11"/>
              <w:suppressAutoHyphens/>
              <w:jc w:val="center"/>
              <w:rPr>
                <w:del w:id="34233" w:author="Author"/>
                <w:b/>
              </w:rPr>
            </w:pPr>
            <w:del w:id="34234" w:author="Author">
              <w:r w:rsidRPr="00317F2C" w:rsidDel="00ED7123">
                <w:rPr>
                  <w:b/>
                </w:rPr>
                <w:delText>3.10</w:delText>
              </w:r>
            </w:del>
          </w:p>
        </w:tc>
        <w:tc>
          <w:tcPr>
            <w:tcW w:w="630" w:type="dxa"/>
            <w:tcBorders>
              <w:top w:val="single" w:sz="6" w:space="0" w:color="auto"/>
              <w:left w:val="single" w:sz="6" w:space="0" w:color="auto"/>
              <w:bottom w:val="single" w:sz="6" w:space="0" w:color="auto"/>
              <w:right w:val="nil"/>
            </w:tcBorders>
            <w:vAlign w:val="bottom"/>
            <w:hideMark/>
          </w:tcPr>
          <w:p w14:paraId="3701E454" w14:textId="77777777" w:rsidR="002D775D" w:rsidRPr="00317F2C" w:rsidDel="00ED7123" w:rsidRDefault="002D775D" w:rsidP="00B94200">
            <w:pPr>
              <w:pStyle w:val="tabletext11"/>
              <w:suppressAutoHyphens/>
              <w:jc w:val="center"/>
              <w:rPr>
                <w:del w:id="34235" w:author="Author"/>
              </w:rPr>
            </w:pPr>
            <w:del w:id="34236" w:author="Author">
              <w:r w:rsidRPr="00317F2C" w:rsidDel="00ED7123">
                <w:delText>5739</w:delText>
              </w:r>
            </w:del>
          </w:p>
        </w:tc>
        <w:tc>
          <w:tcPr>
            <w:tcW w:w="630" w:type="dxa"/>
            <w:tcBorders>
              <w:top w:val="single" w:sz="6" w:space="0" w:color="auto"/>
              <w:left w:val="nil"/>
              <w:bottom w:val="single" w:sz="6" w:space="0" w:color="auto"/>
              <w:right w:val="nil"/>
            </w:tcBorders>
            <w:vAlign w:val="bottom"/>
            <w:hideMark/>
          </w:tcPr>
          <w:p w14:paraId="5EA12AF4" w14:textId="77777777" w:rsidR="002D775D" w:rsidRPr="00317F2C" w:rsidDel="00ED7123" w:rsidRDefault="002D775D" w:rsidP="00B94200">
            <w:pPr>
              <w:pStyle w:val="tabletext11"/>
              <w:suppressAutoHyphens/>
              <w:jc w:val="center"/>
              <w:rPr>
                <w:del w:id="34237" w:author="Author"/>
              </w:rPr>
            </w:pPr>
            <w:del w:id="34238" w:author="Author">
              <w:r w:rsidRPr="00317F2C" w:rsidDel="00ED7123">
                <w:delText>5769</w:delText>
              </w:r>
            </w:del>
          </w:p>
        </w:tc>
        <w:tc>
          <w:tcPr>
            <w:tcW w:w="630" w:type="dxa"/>
            <w:tcBorders>
              <w:top w:val="single" w:sz="6" w:space="0" w:color="auto"/>
              <w:left w:val="nil"/>
              <w:bottom w:val="single" w:sz="6" w:space="0" w:color="auto"/>
              <w:right w:val="nil"/>
            </w:tcBorders>
            <w:vAlign w:val="bottom"/>
            <w:hideMark/>
          </w:tcPr>
          <w:p w14:paraId="67F9B492" w14:textId="77777777" w:rsidR="002D775D" w:rsidRPr="00317F2C" w:rsidDel="00ED7123" w:rsidRDefault="002D775D" w:rsidP="00B94200">
            <w:pPr>
              <w:pStyle w:val="tabletext11"/>
              <w:suppressAutoHyphens/>
              <w:jc w:val="center"/>
              <w:rPr>
                <w:del w:id="34239" w:author="Author"/>
                <w:b/>
              </w:rPr>
            </w:pPr>
            <w:del w:id="34240" w:author="Author">
              <w:r w:rsidRPr="00317F2C" w:rsidDel="00ED7123">
                <w:rPr>
                  <w:b/>
                </w:rPr>
                <w:delText>1.25</w:delText>
              </w:r>
            </w:del>
          </w:p>
        </w:tc>
        <w:tc>
          <w:tcPr>
            <w:tcW w:w="630" w:type="dxa"/>
            <w:tcBorders>
              <w:top w:val="single" w:sz="6" w:space="0" w:color="auto"/>
              <w:left w:val="nil"/>
              <w:bottom w:val="single" w:sz="6" w:space="0" w:color="auto"/>
              <w:right w:val="single" w:sz="6" w:space="0" w:color="auto"/>
            </w:tcBorders>
            <w:vAlign w:val="bottom"/>
            <w:hideMark/>
          </w:tcPr>
          <w:p w14:paraId="71912E63" w14:textId="77777777" w:rsidR="002D775D" w:rsidRPr="00317F2C" w:rsidDel="00ED7123" w:rsidRDefault="002D775D" w:rsidP="00B94200">
            <w:pPr>
              <w:pStyle w:val="tabletext11"/>
              <w:suppressAutoHyphens/>
              <w:jc w:val="center"/>
              <w:rPr>
                <w:del w:id="34241" w:author="Author"/>
                <w:b/>
              </w:rPr>
            </w:pPr>
            <w:del w:id="34242" w:author="Author">
              <w:r w:rsidRPr="00317F2C" w:rsidDel="00ED7123">
                <w:rPr>
                  <w:b/>
                </w:rPr>
                <w:delText>3.25</w:delText>
              </w:r>
            </w:del>
          </w:p>
        </w:tc>
      </w:tr>
      <w:tr w:rsidR="002D775D" w:rsidRPr="00317F2C" w:rsidDel="00ED7123" w14:paraId="28CE6154" w14:textId="77777777" w:rsidTr="00B94200">
        <w:trPr>
          <w:cantSplit/>
          <w:trHeight w:val="190"/>
          <w:del w:id="34243" w:author="Author"/>
        </w:trPr>
        <w:tc>
          <w:tcPr>
            <w:tcW w:w="199" w:type="dxa"/>
            <w:hideMark/>
          </w:tcPr>
          <w:p w14:paraId="3E6087FA" w14:textId="77777777" w:rsidR="002D775D" w:rsidRPr="00317F2C" w:rsidDel="00ED7123" w:rsidRDefault="002D775D" w:rsidP="00B94200">
            <w:pPr>
              <w:pStyle w:val="tabletext11"/>
              <w:suppressAutoHyphens/>
              <w:rPr>
                <w:del w:id="34244" w:author="Author"/>
              </w:rPr>
            </w:pPr>
            <w:del w:id="34245" w:author="Author">
              <w:r w:rsidRPr="00317F2C" w:rsidDel="00ED7123">
                <w:br/>
              </w:r>
            </w:del>
          </w:p>
        </w:tc>
        <w:tc>
          <w:tcPr>
            <w:tcW w:w="1118" w:type="dxa"/>
            <w:vMerge/>
            <w:tcBorders>
              <w:top w:val="nil"/>
              <w:left w:val="single" w:sz="6" w:space="0" w:color="auto"/>
              <w:bottom w:val="single" w:sz="6" w:space="0" w:color="auto"/>
              <w:right w:val="single" w:sz="6" w:space="0" w:color="auto"/>
            </w:tcBorders>
            <w:vAlign w:val="center"/>
            <w:hideMark/>
          </w:tcPr>
          <w:p w14:paraId="184D57D7" w14:textId="77777777" w:rsidR="002D775D" w:rsidRPr="00317F2C" w:rsidDel="00ED7123" w:rsidRDefault="002D775D" w:rsidP="00B94200">
            <w:pPr>
              <w:suppressAutoHyphens/>
              <w:overflowPunct/>
              <w:autoSpaceDE/>
              <w:autoSpaceDN/>
              <w:adjustRightInd/>
              <w:spacing w:before="0" w:line="240" w:lineRule="auto"/>
              <w:jc w:val="left"/>
              <w:rPr>
                <w:del w:id="34246" w:author="Author"/>
              </w:rPr>
            </w:pPr>
          </w:p>
        </w:tc>
        <w:tc>
          <w:tcPr>
            <w:tcW w:w="1398" w:type="dxa"/>
            <w:tcBorders>
              <w:top w:val="single" w:sz="6" w:space="0" w:color="auto"/>
              <w:left w:val="single" w:sz="6" w:space="0" w:color="auto"/>
              <w:bottom w:val="single" w:sz="6" w:space="0" w:color="auto"/>
              <w:right w:val="single" w:sz="6" w:space="0" w:color="auto"/>
            </w:tcBorders>
            <w:hideMark/>
          </w:tcPr>
          <w:p w14:paraId="6A2F9AA9" w14:textId="77777777" w:rsidR="002D775D" w:rsidRPr="00317F2C" w:rsidDel="00ED7123" w:rsidRDefault="002D775D" w:rsidP="00B94200">
            <w:pPr>
              <w:pStyle w:val="tabletext11"/>
              <w:suppressAutoHyphens/>
              <w:rPr>
                <w:del w:id="34247" w:author="Author"/>
              </w:rPr>
            </w:pPr>
            <w:del w:id="34248" w:author="Author">
              <w:r w:rsidRPr="00317F2C" w:rsidDel="00ED7123">
                <w:delText>Limousine – Seating 8 or Fewer</w:delText>
              </w:r>
            </w:del>
          </w:p>
        </w:tc>
        <w:tc>
          <w:tcPr>
            <w:tcW w:w="630" w:type="dxa"/>
            <w:tcBorders>
              <w:top w:val="single" w:sz="6" w:space="0" w:color="auto"/>
              <w:left w:val="single" w:sz="6" w:space="0" w:color="auto"/>
              <w:bottom w:val="single" w:sz="6" w:space="0" w:color="auto"/>
              <w:right w:val="nil"/>
            </w:tcBorders>
            <w:vAlign w:val="bottom"/>
            <w:hideMark/>
          </w:tcPr>
          <w:p w14:paraId="3F4D3124" w14:textId="77777777" w:rsidR="002D775D" w:rsidRPr="00317F2C" w:rsidDel="00ED7123" w:rsidRDefault="002D775D" w:rsidP="00B94200">
            <w:pPr>
              <w:pStyle w:val="tabletext11"/>
              <w:suppressAutoHyphens/>
              <w:jc w:val="center"/>
              <w:rPr>
                <w:del w:id="34249" w:author="Author"/>
              </w:rPr>
            </w:pPr>
            <w:del w:id="34250" w:author="Author">
              <w:r w:rsidRPr="00317F2C" w:rsidDel="00ED7123">
                <w:delText>4118</w:delText>
              </w:r>
            </w:del>
          </w:p>
        </w:tc>
        <w:tc>
          <w:tcPr>
            <w:tcW w:w="630" w:type="dxa"/>
            <w:tcBorders>
              <w:top w:val="single" w:sz="6" w:space="0" w:color="auto"/>
              <w:left w:val="nil"/>
              <w:bottom w:val="single" w:sz="6" w:space="0" w:color="auto"/>
              <w:right w:val="nil"/>
            </w:tcBorders>
            <w:vAlign w:val="bottom"/>
            <w:hideMark/>
          </w:tcPr>
          <w:p w14:paraId="0F631390" w14:textId="77777777" w:rsidR="002D775D" w:rsidRPr="00317F2C" w:rsidDel="00ED7123" w:rsidRDefault="002D775D" w:rsidP="00B94200">
            <w:pPr>
              <w:pStyle w:val="tabletext11"/>
              <w:suppressAutoHyphens/>
              <w:jc w:val="center"/>
              <w:rPr>
                <w:del w:id="34251" w:author="Author"/>
              </w:rPr>
            </w:pPr>
            <w:del w:id="34252" w:author="Author">
              <w:r w:rsidRPr="00317F2C" w:rsidDel="00ED7123">
                <w:delText>4218</w:delText>
              </w:r>
            </w:del>
          </w:p>
        </w:tc>
        <w:tc>
          <w:tcPr>
            <w:tcW w:w="630" w:type="dxa"/>
            <w:tcBorders>
              <w:top w:val="single" w:sz="6" w:space="0" w:color="auto"/>
              <w:left w:val="nil"/>
              <w:bottom w:val="single" w:sz="6" w:space="0" w:color="auto"/>
              <w:right w:val="nil"/>
            </w:tcBorders>
            <w:vAlign w:val="bottom"/>
            <w:hideMark/>
          </w:tcPr>
          <w:p w14:paraId="66F23ADA" w14:textId="77777777" w:rsidR="002D775D" w:rsidRPr="00317F2C" w:rsidDel="00ED7123" w:rsidRDefault="002D775D" w:rsidP="00B94200">
            <w:pPr>
              <w:pStyle w:val="tabletext11"/>
              <w:suppressAutoHyphens/>
              <w:jc w:val="center"/>
              <w:rPr>
                <w:del w:id="34253" w:author="Author"/>
                <w:b/>
              </w:rPr>
            </w:pPr>
            <w:del w:id="34254" w:author="Author">
              <w:r w:rsidRPr="00317F2C" w:rsidDel="00ED7123">
                <w:rPr>
                  <w:b/>
                </w:rPr>
                <w:delText>0.40</w:delText>
              </w:r>
            </w:del>
          </w:p>
        </w:tc>
        <w:tc>
          <w:tcPr>
            <w:tcW w:w="630" w:type="dxa"/>
            <w:tcBorders>
              <w:top w:val="single" w:sz="6" w:space="0" w:color="auto"/>
              <w:left w:val="nil"/>
              <w:bottom w:val="single" w:sz="6" w:space="0" w:color="auto"/>
              <w:right w:val="single" w:sz="6" w:space="0" w:color="auto"/>
            </w:tcBorders>
            <w:vAlign w:val="bottom"/>
            <w:hideMark/>
          </w:tcPr>
          <w:p w14:paraId="75C8983B" w14:textId="77777777" w:rsidR="002D775D" w:rsidRPr="00317F2C" w:rsidDel="00ED7123" w:rsidRDefault="002D775D" w:rsidP="00B94200">
            <w:pPr>
              <w:pStyle w:val="tabletext11"/>
              <w:suppressAutoHyphens/>
              <w:jc w:val="center"/>
              <w:rPr>
                <w:del w:id="34255" w:author="Author"/>
                <w:b/>
              </w:rPr>
            </w:pPr>
            <w:del w:id="34256" w:author="Author">
              <w:r w:rsidRPr="00317F2C" w:rsidDel="00ED7123">
                <w:rPr>
                  <w:b/>
                </w:rPr>
                <w:delText>1.35</w:delText>
              </w:r>
            </w:del>
          </w:p>
        </w:tc>
        <w:tc>
          <w:tcPr>
            <w:tcW w:w="630" w:type="dxa"/>
            <w:tcBorders>
              <w:top w:val="single" w:sz="6" w:space="0" w:color="auto"/>
              <w:left w:val="nil"/>
              <w:bottom w:val="nil"/>
              <w:right w:val="nil"/>
            </w:tcBorders>
            <w:vAlign w:val="bottom"/>
            <w:hideMark/>
          </w:tcPr>
          <w:p w14:paraId="2B8503E0" w14:textId="77777777" w:rsidR="002D775D" w:rsidRPr="00317F2C" w:rsidDel="00ED7123" w:rsidRDefault="002D775D" w:rsidP="00B94200">
            <w:pPr>
              <w:pStyle w:val="tabletext11"/>
              <w:suppressAutoHyphens/>
              <w:jc w:val="center"/>
              <w:rPr>
                <w:del w:id="34257" w:author="Author"/>
              </w:rPr>
            </w:pPr>
            <w:del w:id="34258" w:author="Author">
              <w:r w:rsidRPr="00317F2C" w:rsidDel="00ED7123">
                <w:delText>4128</w:delText>
              </w:r>
            </w:del>
          </w:p>
        </w:tc>
        <w:tc>
          <w:tcPr>
            <w:tcW w:w="630" w:type="dxa"/>
            <w:tcBorders>
              <w:top w:val="single" w:sz="6" w:space="0" w:color="auto"/>
              <w:left w:val="nil"/>
              <w:bottom w:val="single" w:sz="6" w:space="0" w:color="auto"/>
              <w:right w:val="nil"/>
            </w:tcBorders>
            <w:vAlign w:val="bottom"/>
            <w:hideMark/>
          </w:tcPr>
          <w:p w14:paraId="28F26658" w14:textId="77777777" w:rsidR="002D775D" w:rsidRPr="00317F2C" w:rsidDel="00ED7123" w:rsidRDefault="002D775D" w:rsidP="00B94200">
            <w:pPr>
              <w:pStyle w:val="tabletext11"/>
              <w:suppressAutoHyphens/>
              <w:jc w:val="center"/>
              <w:rPr>
                <w:del w:id="34259" w:author="Author"/>
              </w:rPr>
            </w:pPr>
            <w:del w:id="34260" w:author="Author">
              <w:r w:rsidRPr="00317F2C" w:rsidDel="00ED7123">
                <w:delText>4228</w:delText>
              </w:r>
            </w:del>
          </w:p>
        </w:tc>
        <w:tc>
          <w:tcPr>
            <w:tcW w:w="630" w:type="dxa"/>
            <w:tcBorders>
              <w:top w:val="single" w:sz="6" w:space="0" w:color="auto"/>
              <w:left w:val="nil"/>
              <w:bottom w:val="single" w:sz="6" w:space="0" w:color="auto"/>
              <w:right w:val="nil"/>
            </w:tcBorders>
            <w:vAlign w:val="bottom"/>
            <w:hideMark/>
          </w:tcPr>
          <w:p w14:paraId="764CF9C2" w14:textId="77777777" w:rsidR="002D775D" w:rsidRPr="00317F2C" w:rsidDel="00ED7123" w:rsidRDefault="002D775D" w:rsidP="00B94200">
            <w:pPr>
              <w:pStyle w:val="tabletext11"/>
              <w:suppressAutoHyphens/>
              <w:jc w:val="center"/>
              <w:rPr>
                <w:del w:id="34261" w:author="Author"/>
                <w:b/>
              </w:rPr>
            </w:pPr>
            <w:del w:id="34262" w:author="Author">
              <w:r w:rsidRPr="00317F2C" w:rsidDel="00ED7123">
                <w:rPr>
                  <w:b/>
                </w:rPr>
                <w:delText>0.45</w:delText>
              </w:r>
            </w:del>
          </w:p>
        </w:tc>
        <w:tc>
          <w:tcPr>
            <w:tcW w:w="630" w:type="dxa"/>
            <w:tcBorders>
              <w:top w:val="single" w:sz="6" w:space="0" w:color="auto"/>
              <w:left w:val="nil"/>
              <w:bottom w:val="single" w:sz="6" w:space="0" w:color="auto"/>
              <w:right w:val="nil"/>
            </w:tcBorders>
            <w:vAlign w:val="bottom"/>
            <w:hideMark/>
          </w:tcPr>
          <w:p w14:paraId="021685BC" w14:textId="77777777" w:rsidR="002D775D" w:rsidRPr="00317F2C" w:rsidDel="00ED7123" w:rsidRDefault="002D775D" w:rsidP="00B94200">
            <w:pPr>
              <w:pStyle w:val="tabletext11"/>
              <w:suppressAutoHyphens/>
              <w:jc w:val="center"/>
              <w:rPr>
                <w:del w:id="34263" w:author="Author"/>
                <w:b/>
              </w:rPr>
            </w:pPr>
            <w:del w:id="34264" w:author="Author">
              <w:r w:rsidRPr="00317F2C" w:rsidDel="00ED7123">
                <w:rPr>
                  <w:b/>
                </w:rPr>
                <w:delText>1.55</w:delText>
              </w:r>
            </w:del>
          </w:p>
        </w:tc>
        <w:tc>
          <w:tcPr>
            <w:tcW w:w="630" w:type="dxa"/>
            <w:tcBorders>
              <w:top w:val="single" w:sz="6" w:space="0" w:color="auto"/>
              <w:left w:val="single" w:sz="6" w:space="0" w:color="auto"/>
              <w:bottom w:val="single" w:sz="6" w:space="0" w:color="auto"/>
              <w:right w:val="nil"/>
            </w:tcBorders>
            <w:vAlign w:val="bottom"/>
            <w:hideMark/>
          </w:tcPr>
          <w:p w14:paraId="35153352" w14:textId="77777777" w:rsidR="002D775D" w:rsidRPr="00317F2C" w:rsidDel="00ED7123" w:rsidRDefault="002D775D" w:rsidP="00B94200">
            <w:pPr>
              <w:pStyle w:val="tabletext11"/>
              <w:suppressAutoHyphens/>
              <w:jc w:val="center"/>
              <w:rPr>
                <w:del w:id="34265" w:author="Author"/>
              </w:rPr>
            </w:pPr>
            <w:del w:id="34266" w:author="Author">
              <w:r w:rsidRPr="00317F2C" w:rsidDel="00ED7123">
                <w:delText>4138</w:delText>
              </w:r>
            </w:del>
          </w:p>
        </w:tc>
        <w:tc>
          <w:tcPr>
            <w:tcW w:w="630" w:type="dxa"/>
            <w:tcBorders>
              <w:top w:val="single" w:sz="6" w:space="0" w:color="auto"/>
              <w:left w:val="nil"/>
              <w:bottom w:val="single" w:sz="6" w:space="0" w:color="auto"/>
              <w:right w:val="nil"/>
            </w:tcBorders>
            <w:vAlign w:val="bottom"/>
            <w:hideMark/>
          </w:tcPr>
          <w:p w14:paraId="095EA936" w14:textId="77777777" w:rsidR="002D775D" w:rsidRPr="00317F2C" w:rsidDel="00ED7123" w:rsidRDefault="002D775D" w:rsidP="00B94200">
            <w:pPr>
              <w:pStyle w:val="tabletext11"/>
              <w:suppressAutoHyphens/>
              <w:jc w:val="center"/>
              <w:rPr>
                <w:del w:id="34267" w:author="Author"/>
              </w:rPr>
            </w:pPr>
            <w:del w:id="34268" w:author="Author">
              <w:r w:rsidRPr="00317F2C" w:rsidDel="00ED7123">
                <w:delText>4238</w:delText>
              </w:r>
            </w:del>
          </w:p>
        </w:tc>
        <w:tc>
          <w:tcPr>
            <w:tcW w:w="630" w:type="dxa"/>
            <w:tcBorders>
              <w:top w:val="single" w:sz="6" w:space="0" w:color="auto"/>
              <w:left w:val="nil"/>
              <w:bottom w:val="single" w:sz="6" w:space="0" w:color="auto"/>
              <w:right w:val="nil"/>
            </w:tcBorders>
            <w:vAlign w:val="bottom"/>
            <w:hideMark/>
          </w:tcPr>
          <w:p w14:paraId="0F8E2DA0" w14:textId="77777777" w:rsidR="002D775D" w:rsidRPr="00317F2C" w:rsidDel="00ED7123" w:rsidRDefault="002D775D" w:rsidP="00B94200">
            <w:pPr>
              <w:pStyle w:val="tabletext11"/>
              <w:suppressAutoHyphens/>
              <w:jc w:val="center"/>
              <w:rPr>
                <w:del w:id="34269" w:author="Author"/>
                <w:b/>
              </w:rPr>
            </w:pPr>
            <w:del w:id="34270" w:author="Author">
              <w:r w:rsidRPr="00317F2C" w:rsidDel="00ED7123">
                <w:rPr>
                  <w:b/>
                </w:rPr>
                <w:delText>0.50</w:delText>
              </w:r>
            </w:del>
          </w:p>
        </w:tc>
        <w:tc>
          <w:tcPr>
            <w:tcW w:w="630" w:type="dxa"/>
            <w:tcBorders>
              <w:top w:val="single" w:sz="6" w:space="0" w:color="auto"/>
              <w:left w:val="nil"/>
              <w:bottom w:val="single" w:sz="6" w:space="0" w:color="auto"/>
              <w:right w:val="single" w:sz="6" w:space="0" w:color="auto"/>
            </w:tcBorders>
            <w:vAlign w:val="bottom"/>
            <w:hideMark/>
          </w:tcPr>
          <w:p w14:paraId="5C78FEA8" w14:textId="77777777" w:rsidR="002D775D" w:rsidRPr="00317F2C" w:rsidDel="00ED7123" w:rsidRDefault="002D775D" w:rsidP="00B94200">
            <w:pPr>
              <w:pStyle w:val="tabletext11"/>
              <w:suppressAutoHyphens/>
              <w:jc w:val="center"/>
              <w:rPr>
                <w:del w:id="34271" w:author="Author"/>
                <w:b/>
              </w:rPr>
            </w:pPr>
            <w:del w:id="34272" w:author="Author">
              <w:r w:rsidRPr="00317F2C" w:rsidDel="00ED7123">
                <w:rPr>
                  <w:b/>
                </w:rPr>
                <w:delText>1.65</w:delText>
              </w:r>
            </w:del>
          </w:p>
        </w:tc>
      </w:tr>
      <w:tr w:rsidR="002D775D" w:rsidRPr="00317F2C" w:rsidDel="00ED7123" w14:paraId="35D1DB68" w14:textId="77777777" w:rsidTr="00B94200">
        <w:trPr>
          <w:cantSplit/>
          <w:trHeight w:val="190"/>
          <w:del w:id="34273" w:author="Author"/>
        </w:trPr>
        <w:tc>
          <w:tcPr>
            <w:tcW w:w="199" w:type="dxa"/>
            <w:hideMark/>
          </w:tcPr>
          <w:p w14:paraId="10789561" w14:textId="77777777" w:rsidR="002D775D" w:rsidRPr="00317F2C" w:rsidDel="00ED7123" w:rsidRDefault="002D775D" w:rsidP="00B94200">
            <w:pPr>
              <w:pStyle w:val="tabletext11"/>
              <w:suppressAutoHyphens/>
              <w:rPr>
                <w:del w:id="34274" w:author="Author"/>
              </w:rPr>
            </w:pPr>
            <w:del w:id="34275" w:author="Author">
              <w:r w:rsidRPr="00317F2C" w:rsidDel="00ED7123">
                <w:br/>
              </w:r>
            </w:del>
          </w:p>
        </w:tc>
        <w:tc>
          <w:tcPr>
            <w:tcW w:w="1118" w:type="dxa"/>
            <w:vMerge/>
            <w:tcBorders>
              <w:top w:val="nil"/>
              <w:left w:val="single" w:sz="6" w:space="0" w:color="auto"/>
              <w:bottom w:val="single" w:sz="6" w:space="0" w:color="auto"/>
              <w:right w:val="single" w:sz="6" w:space="0" w:color="auto"/>
            </w:tcBorders>
            <w:vAlign w:val="center"/>
            <w:hideMark/>
          </w:tcPr>
          <w:p w14:paraId="7D07771C" w14:textId="77777777" w:rsidR="002D775D" w:rsidRPr="00317F2C" w:rsidDel="00ED7123" w:rsidRDefault="002D775D" w:rsidP="00B94200">
            <w:pPr>
              <w:suppressAutoHyphens/>
              <w:overflowPunct/>
              <w:autoSpaceDE/>
              <w:autoSpaceDN/>
              <w:adjustRightInd/>
              <w:spacing w:before="0" w:line="240" w:lineRule="auto"/>
              <w:jc w:val="left"/>
              <w:rPr>
                <w:del w:id="34276" w:author="Author"/>
              </w:rPr>
            </w:pPr>
          </w:p>
        </w:tc>
        <w:tc>
          <w:tcPr>
            <w:tcW w:w="1398" w:type="dxa"/>
            <w:tcBorders>
              <w:top w:val="single" w:sz="6" w:space="0" w:color="auto"/>
              <w:left w:val="single" w:sz="6" w:space="0" w:color="auto"/>
              <w:bottom w:val="single" w:sz="6" w:space="0" w:color="auto"/>
              <w:right w:val="single" w:sz="6" w:space="0" w:color="auto"/>
            </w:tcBorders>
            <w:hideMark/>
          </w:tcPr>
          <w:p w14:paraId="22717B50" w14:textId="77777777" w:rsidR="002D775D" w:rsidRPr="00317F2C" w:rsidDel="00ED7123" w:rsidRDefault="002D775D" w:rsidP="00B94200">
            <w:pPr>
              <w:pStyle w:val="tabletext11"/>
              <w:suppressAutoHyphens/>
              <w:rPr>
                <w:del w:id="34277" w:author="Author"/>
              </w:rPr>
            </w:pPr>
            <w:del w:id="34278" w:author="Author">
              <w:r w:rsidRPr="00317F2C" w:rsidDel="00ED7123">
                <w:delText>Limousine – Seating More Than 8</w:delText>
              </w:r>
            </w:del>
          </w:p>
        </w:tc>
        <w:tc>
          <w:tcPr>
            <w:tcW w:w="630" w:type="dxa"/>
            <w:tcBorders>
              <w:top w:val="single" w:sz="6" w:space="0" w:color="auto"/>
              <w:left w:val="single" w:sz="6" w:space="0" w:color="auto"/>
              <w:bottom w:val="single" w:sz="6" w:space="0" w:color="auto"/>
              <w:right w:val="nil"/>
            </w:tcBorders>
            <w:vAlign w:val="bottom"/>
            <w:hideMark/>
          </w:tcPr>
          <w:p w14:paraId="76947590" w14:textId="77777777" w:rsidR="002D775D" w:rsidRPr="00317F2C" w:rsidDel="00ED7123" w:rsidRDefault="002D775D" w:rsidP="00B94200">
            <w:pPr>
              <w:pStyle w:val="tabletext11"/>
              <w:suppressAutoHyphens/>
              <w:jc w:val="center"/>
              <w:rPr>
                <w:del w:id="34279" w:author="Author"/>
              </w:rPr>
            </w:pPr>
            <w:del w:id="34280" w:author="Author">
              <w:r w:rsidRPr="00317F2C" w:rsidDel="00ED7123">
                <w:delText>4119</w:delText>
              </w:r>
            </w:del>
          </w:p>
        </w:tc>
        <w:tc>
          <w:tcPr>
            <w:tcW w:w="630" w:type="dxa"/>
            <w:tcBorders>
              <w:top w:val="single" w:sz="6" w:space="0" w:color="auto"/>
              <w:left w:val="nil"/>
              <w:bottom w:val="single" w:sz="6" w:space="0" w:color="auto"/>
              <w:right w:val="nil"/>
            </w:tcBorders>
            <w:vAlign w:val="bottom"/>
            <w:hideMark/>
          </w:tcPr>
          <w:p w14:paraId="386F1CC9" w14:textId="77777777" w:rsidR="002D775D" w:rsidRPr="00317F2C" w:rsidDel="00ED7123" w:rsidRDefault="002D775D" w:rsidP="00B94200">
            <w:pPr>
              <w:pStyle w:val="tabletext11"/>
              <w:suppressAutoHyphens/>
              <w:jc w:val="center"/>
              <w:rPr>
                <w:del w:id="34281" w:author="Author"/>
              </w:rPr>
            </w:pPr>
            <w:del w:id="34282" w:author="Author">
              <w:r w:rsidRPr="00317F2C" w:rsidDel="00ED7123">
                <w:delText>4219</w:delText>
              </w:r>
            </w:del>
          </w:p>
        </w:tc>
        <w:tc>
          <w:tcPr>
            <w:tcW w:w="630" w:type="dxa"/>
            <w:tcBorders>
              <w:top w:val="single" w:sz="6" w:space="0" w:color="auto"/>
              <w:left w:val="nil"/>
              <w:bottom w:val="single" w:sz="6" w:space="0" w:color="auto"/>
              <w:right w:val="nil"/>
            </w:tcBorders>
            <w:vAlign w:val="bottom"/>
            <w:hideMark/>
          </w:tcPr>
          <w:p w14:paraId="19B00E15" w14:textId="77777777" w:rsidR="002D775D" w:rsidRPr="00317F2C" w:rsidDel="00ED7123" w:rsidRDefault="002D775D" w:rsidP="00B94200">
            <w:pPr>
              <w:pStyle w:val="tabletext11"/>
              <w:suppressAutoHyphens/>
              <w:jc w:val="center"/>
              <w:rPr>
                <w:del w:id="34283" w:author="Author"/>
                <w:b/>
              </w:rPr>
            </w:pPr>
            <w:del w:id="34284" w:author="Author">
              <w:r w:rsidRPr="00317F2C" w:rsidDel="00ED7123">
                <w:rPr>
                  <w:b/>
                </w:rPr>
                <w:delText>0.45</w:delText>
              </w:r>
            </w:del>
          </w:p>
        </w:tc>
        <w:tc>
          <w:tcPr>
            <w:tcW w:w="630" w:type="dxa"/>
            <w:tcBorders>
              <w:top w:val="single" w:sz="6" w:space="0" w:color="auto"/>
              <w:left w:val="nil"/>
              <w:bottom w:val="single" w:sz="6" w:space="0" w:color="auto"/>
              <w:right w:val="single" w:sz="6" w:space="0" w:color="auto"/>
            </w:tcBorders>
            <w:vAlign w:val="bottom"/>
            <w:hideMark/>
          </w:tcPr>
          <w:p w14:paraId="121904E9" w14:textId="77777777" w:rsidR="002D775D" w:rsidRPr="00317F2C" w:rsidDel="00ED7123" w:rsidRDefault="002D775D" w:rsidP="00B94200">
            <w:pPr>
              <w:pStyle w:val="tabletext11"/>
              <w:suppressAutoHyphens/>
              <w:jc w:val="center"/>
              <w:rPr>
                <w:del w:id="34285" w:author="Author"/>
                <w:b/>
              </w:rPr>
            </w:pPr>
            <w:del w:id="34286" w:author="Author">
              <w:r w:rsidRPr="00317F2C" w:rsidDel="00ED7123">
                <w:rPr>
                  <w:b/>
                </w:rPr>
                <w:delText>1.40</w:delText>
              </w:r>
            </w:del>
          </w:p>
        </w:tc>
        <w:tc>
          <w:tcPr>
            <w:tcW w:w="630" w:type="dxa"/>
            <w:tcBorders>
              <w:top w:val="single" w:sz="6" w:space="0" w:color="auto"/>
              <w:left w:val="nil"/>
              <w:bottom w:val="nil"/>
              <w:right w:val="nil"/>
            </w:tcBorders>
            <w:vAlign w:val="bottom"/>
            <w:hideMark/>
          </w:tcPr>
          <w:p w14:paraId="64DE2AD8" w14:textId="77777777" w:rsidR="002D775D" w:rsidRPr="00317F2C" w:rsidDel="00ED7123" w:rsidRDefault="002D775D" w:rsidP="00B94200">
            <w:pPr>
              <w:pStyle w:val="tabletext11"/>
              <w:suppressAutoHyphens/>
              <w:jc w:val="center"/>
              <w:rPr>
                <w:del w:id="34287" w:author="Author"/>
              </w:rPr>
            </w:pPr>
            <w:del w:id="34288" w:author="Author">
              <w:r w:rsidRPr="00317F2C" w:rsidDel="00ED7123">
                <w:delText>4129</w:delText>
              </w:r>
            </w:del>
          </w:p>
        </w:tc>
        <w:tc>
          <w:tcPr>
            <w:tcW w:w="630" w:type="dxa"/>
            <w:tcBorders>
              <w:top w:val="single" w:sz="6" w:space="0" w:color="auto"/>
              <w:left w:val="nil"/>
              <w:bottom w:val="single" w:sz="6" w:space="0" w:color="auto"/>
              <w:right w:val="nil"/>
            </w:tcBorders>
            <w:vAlign w:val="bottom"/>
            <w:hideMark/>
          </w:tcPr>
          <w:p w14:paraId="3A1E9642" w14:textId="77777777" w:rsidR="002D775D" w:rsidRPr="00317F2C" w:rsidDel="00ED7123" w:rsidRDefault="002D775D" w:rsidP="00B94200">
            <w:pPr>
              <w:pStyle w:val="tabletext11"/>
              <w:suppressAutoHyphens/>
              <w:jc w:val="center"/>
              <w:rPr>
                <w:del w:id="34289" w:author="Author"/>
              </w:rPr>
            </w:pPr>
            <w:del w:id="34290" w:author="Author">
              <w:r w:rsidRPr="00317F2C" w:rsidDel="00ED7123">
                <w:delText>4229</w:delText>
              </w:r>
            </w:del>
          </w:p>
        </w:tc>
        <w:tc>
          <w:tcPr>
            <w:tcW w:w="630" w:type="dxa"/>
            <w:tcBorders>
              <w:top w:val="single" w:sz="6" w:space="0" w:color="auto"/>
              <w:left w:val="nil"/>
              <w:bottom w:val="single" w:sz="6" w:space="0" w:color="auto"/>
              <w:right w:val="nil"/>
            </w:tcBorders>
            <w:vAlign w:val="bottom"/>
            <w:hideMark/>
          </w:tcPr>
          <w:p w14:paraId="42772A22" w14:textId="77777777" w:rsidR="002D775D" w:rsidRPr="00317F2C" w:rsidDel="00ED7123" w:rsidRDefault="002D775D" w:rsidP="00B94200">
            <w:pPr>
              <w:pStyle w:val="tabletext11"/>
              <w:suppressAutoHyphens/>
              <w:jc w:val="center"/>
              <w:rPr>
                <w:del w:id="34291" w:author="Author"/>
                <w:b/>
              </w:rPr>
            </w:pPr>
            <w:del w:id="34292" w:author="Author">
              <w:r w:rsidRPr="00317F2C" w:rsidDel="00ED7123">
                <w:rPr>
                  <w:b/>
                </w:rPr>
                <w:delText>0.50</w:delText>
              </w:r>
            </w:del>
          </w:p>
        </w:tc>
        <w:tc>
          <w:tcPr>
            <w:tcW w:w="630" w:type="dxa"/>
            <w:tcBorders>
              <w:top w:val="single" w:sz="6" w:space="0" w:color="auto"/>
              <w:left w:val="nil"/>
              <w:bottom w:val="single" w:sz="6" w:space="0" w:color="auto"/>
              <w:right w:val="nil"/>
            </w:tcBorders>
            <w:vAlign w:val="bottom"/>
            <w:hideMark/>
          </w:tcPr>
          <w:p w14:paraId="7098311E" w14:textId="77777777" w:rsidR="002D775D" w:rsidRPr="00317F2C" w:rsidDel="00ED7123" w:rsidRDefault="002D775D" w:rsidP="00B94200">
            <w:pPr>
              <w:pStyle w:val="tabletext11"/>
              <w:suppressAutoHyphens/>
              <w:jc w:val="center"/>
              <w:rPr>
                <w:del w:id="34293" w:author="Author"/>
                <w:b/>
              </w:rPr>
            </w:pPr>
            <w:del w:id="34294" w:author="Author">
              <w:r w:rsidRPr="00317F2C" w:rsidDel="00ED7123">
                <w:rPr>
                  <w:b/>
                </w:rPr>
                <w:delText>1.65</w:delText>
              </w:r>
            </w:del>
          </w:p>
        </w:tc>
        <w:tc>
          <w:tcPr>
            <w:tcW w:w="630" w:type="dxa"/>
            <w:tcBorders>
              <w:top w:val="single" w:sz="6" w:space="0" w:color="auto"/>
              <w:left w:val="single" w:sz="6" w:space="0" w:color="auto"/>
              <w:bottom w:val="single" w:sz="6" w:space="0" w:color="auto"/>
              <w:right w:val="nil"/>
            </w:tcBorders>
            <w:vAlign w:val="bottom"/>
            <w:hideMark/>
          </w:tcPr>
          <w:p w14:paraId="19A132C7" w14:textId="77777777" w:rsidR="002D775D" w:rsidRPr="00317F2C" w:rsidDel="00ED7123" w:rsidRDefault="002D775D" w:rsidP="00B94200">
            <w:pPr>
              <w:pStyle w:val="tabletext11"/>
              <w:suppressAutoHyphens/>
              <w:jc w:val="center"/>
              <w:rPr>
                <w:del w:id="34295" w:author="Author"/>
              </w:rPr>
            </w:pPr>
            <w:del w:id="34296" w:author="Author">
              <w:r w:rsidRPr="00317F2C" w:rsidDel="00ED7123">
                <w:delText>4139</w:delText>
              </w:r>
            </w:del>
          </w:p>
        </w:tc>
        <w:tc>
          <w:tcPr>
            <w:tcW w:w="630" w:type="dxa"/>
            <w:tcBorders>
              <w:top w:val="single" w:sz="6" w:space="0" w:color="auto"/>
              <w:left w:val="nil"/>
              <w:bottom w:val="single" w:sz="6" w:space="0" w:color="auto"/>
              <w:right w:val="nil"/>
            </w:tcBorders>
            <w:vAlign w:val="bottom"/>
            <w:hideMark/>
          </w:tcPr>
          <w:p w14:paraId="5825BEE7" w14:textId="77777777" w:rsidR="002D775D" w:rsidRPr="00317F2C" w:rsidDel="00ED7123" w:rsidRDefault="002D775D" w:rsidP="00B94200">
            <w:pPr>
              <w:pStyle w:val="tabletext11"/>
              <w:suppressAutoHyphens/>
              <w:jc w:val="center"/>
              <w:rPr>
                <w:del w:id="34297" w:author="Author"/>
              </w:rPr>
            </w:pPr>
            <w:del w:id="34298" w:author="Author">
              <w:r w:rsidRPr="00317F2C" w:rsidDel="00ED7123">
                <w:delText>4239</w:delText>
              </w:r>
            </w:del>
          </w:p>
        </w:tc>
        <w:tc>
          <w:tcPr>
            <w:tcW w:w="630" w:type="dxa"/>
            <w:tcBorders>
              <w:top w:val="single" w:sz="6" w:space="0" w:color="auto"/>
              <w:left w:val="nil"/>
              <w:bottom w:val="single" w:sz="6" w:space="0" w:color="auto"/>
              <w:right w:val="nil"/>
            </w:tcBorders>
            <w:vAlign w:val="bottom"/>
            <w:hideMark/>
          </w:tcPr>
          <w:p w14:paraId="3B19901D" w14:textId="77777777" w:rsidR="002D775D" w:rsidRPr="00317F2C" w:rsidDel="00ED7123" w:rsidRDefault="002D775D" w:rsidP="00B94200">
            <w:pPr>
              <w:pStyle w:val="tabletext11"/>
              <w:suppressAutoHyphens/>
              <w:jc w:val="center"/>
              <w:rPr>
                <w:del w:id="34299" w:author="Author"/>
                <w:b/>
              </w:rPr>
            </w:pPr>
            <w:del w:id="34300" w:author="Author">
              <w:r w:rsidRPr="00317F2C" w:rsidDel="00ED7123">
                <w:rPr>
                  <w:b/>
                </w:rPr>
                <w:delText>0.55</w:delText>
              </w:r>
            </w:del>
          </w:p>
        </w:tc>
        <w:tc>
          <w:tcPr>
            <w:tcW w:w="630" w:type="dxa"/>
            <w:tcBorders>
              <w:top w:val="single" w:sz="6" w:space="0" w:color="auto"/>
              <w:left w:val="nil"/>
              <w:bottom w:val="single" w:sz="6" w:space="0" w:color="auto"/>
              <w:right w:val="single" w:sz="6" w:space="0" w:color="auto"/>
            </w:tcBorders>
            <w:vAlign w:val="bottom"/>
            <w:hideMark/>
          </w:tcPr>
          <w:p w14:paraId="5EBA8D76" w14:textId="77777777" w:rsidR="002D775D" w:rsidRPr="00317F2C" w:rsidDel="00ED7123" w:rsidRDefault="002D775D" w:rsidP="00B94200">
            <w:pPr>
              <w:pStyle w:val="tabletext11"/>
              <w:suppressAutoHyphens/>
              <w:jc w:val="center"/>
              <w:rPr>
                <w:del w:id="34301" w:author="Author"/>
                <w:b/>
              </w:rPr>
            </w:pPr>
            <w:del w:id="34302" w:author="Author">
              <w:r w:rsidRPr="00317F2C" w:rsidDel="00ED7123">
                <w:rPr>
                  <w:b/>
                </w:rPr>
                <w:delText>1.75</w:delText>
              </w:r>
            </w:del>
          </w:p>
        </w:tc>
      </w:tr>
      <w:tr w:rsidR="002D775D" w:rsidRPr="00317F2C" w:rsidDel="00ED7123" w14:paraId="4A62BA27" w14:textId="77777777" w:rsidTr="00B94200">
        <w:trPr>
          <w:cantSplit/>
          <w:trHeight w:val="190"/>
          <w:del w:id="34303" w:author="Author"/>
        </w:trPr>
        <w:tc>
          <w:tcPr>
            <w:tcW w:w="199" w:type="dxa"/>
          </w:tcPr>
          <w:p w14:paraId="4EDB0211" w14:textId="77777777" w:rsidR="002D775D" w:rsidRPr="00317F2C" w:rsidDel="00ED7123" w:rsidRDefault="002D775D" w:rsidP="00B94200">
            <w:pPr>
              <w:pStyle w:val="tabletext11"/>
              <w:suppressAutoHyphens/>
              <w:rPr>
                <w:del w:id="34304" w:author="Author"/>
              </w:rPr>
            </w:pPr>
          </w:p>
        </w:tc>
        <w:tc>
          <w:tcPr>
            <w:tcW w:w="1118" w:type="dxa"/>
            <w:vMerge/>
            <w:tcBorders>
              <w:top w:val="nil"/>
              <w:left w:val="single" w:sz="6" w:space="0" w:color="auto"/>
              <w:bottom w:val="single" w:sz="6" w:space="0" w:color="auto"/>
              <w:right w:val="single" w:sz="6" w:space="0" w:color="auto"/>
            </w:tcBorders>
            <w:vAlign w:val="center"/>
            <w:hideMark/>
          </w:tcPr>
          <w:p w14:paraId="42EB257C" w14:textId="77777777" w:rsidR="002D775D" w:rsidRPr="00317F2C" w:rsidDel="00ED7123" w:rsidRDefault="002D775D" w:rsidP="00B94200">
            <w:pPr>
              <w:suppressAutoHyphens/>
              <w:overflowPunct/>
              <w:autoSpaceDE/>
              <w:autoSpaceDN/>
              <w:adjustRightInd/>
              <w:spacing w:before="0" w:line="240" w:lineRule="auto"/>
              <w:jc w:val="left"/>
              <w:rPr>
                <w:del w:id="34305" w:author="Author"/>
              </w:rPr>
            </w:pPr>
          </w:p>
        </w:tc>
        <w:tc>
          <w:tcPr>
            <w:tcW w:w="1398" w:type="dxa"/>
            <w:tcBorders>
              <w:top w:val="single" w:sz="6" w:space="0" w:color="auto"/>
              <w:left w:val="single" w:sz="6" w:space="0" w:color="auto"/>
              <w:bottom w:val="single" w:sz="6" w:space="0" w:color="auto"/>
              <w:right w:val="single" w:sz="6" w:space="0" w:color="auto"/>
            </w:tcBorders>
            <w:hideMark/>
          </w:tcPr>
          <w:p w14:paraId="5209E1AF" w14:textId="77777777" w:rsidR="002D775D" w:rsidRPr="00317F2C" w:rsidDel="00ED7123" w:rsidRDefault="002D775D" w:rsidP="00B94200">
            <w:pPr>
              <w:pStyle w:val="tabletext11"/>
              <w:suppressAutoHyphens/>
              <w:rPr>
                <w:del w:id="34306" w:author="Author"/>
              </w:rPr>
            </w:pPr>
            <w:del w:id="34307" w:author="Author">
              <w:r w:rsidRPr="00317F2C" w:rsidDel="00ED7123">
                <w:delText>Car Service</w:delText>
              </w:r>
            </w:del>
          </w:p>
        </w:tc>
        <w:tc>
          <w:tcPr>
            <w:tcW w:w="630" w:type="dxa"/>
            <w:tcBorders>
              <w:top w:val="single" w:sz="6" w:space="0" w:color="auto"/>
              <w:left w:val="single" w:sz="6" w:space="0" w:color="auto"/>
              <w:bottom w:val="single" w:sz="6" w:space="0" w:color="auto"/>
              <w:right w:val="nil"/>
            </w:tcBorders>
            <w:vAlign w:val="bottom"/>
            <w:hideMark/>
          </w:tcPr>
          <w:p w14:paraId="6023D608" w14:textId="77777777" w:rsidR="002D775D" w:rsidRPr="00317F2C" w:rsidDel="00ED7123" w:rsidRDefault="002D775D" w:rsidP="00B94200">
            <w:pPr>
              <w:pStyle w:val="tabletext11"/>
              <w:suppressAutoHyphens/>
              <w:jc w:val="center"/>
              <w:rPr>
                <w:del w:id="34308" w:author="Author"/>
              </w:rPr>
            </w:pPr>
            <w:del w:id="34309" w:author="Author">
              <w:r w:rsidRPr="00317F2C" w:rsidDel="00ED7123">
                <w:delText>5178</w:delText>
              </w:r>
            </w:del>
          </w:p>
        </w:tc>
        <w:tc>
          <w:tcPr>
            <w:tcW w:w="630" w:type="dxa"/>
            <w:tcBorders>
              <w:top w:val="single" w:sz="6" w:space="0" w:color="auto"/>
              <w:left w:val="nil"/>
              <w:bottom w:val="single" w:sz="6" w:space="0" w:color="auto"/>
              <w:right w:val="nil"/>
            </w:tcBorders>
            <w:vAlign w:val="bottom"/>
            <w:hideMark/>
          </w:tcPr>
          <w:p w14:paraId="59D6DA7B" w14:textId="77777777" w:rsidR="002D775D" w:rsidRPr="00317F2C" w:rsidDel="00ED7123" w:rsidRDefault="002D775D" w:rsidP="00B94200">
            <w:pPr>
              <w:pStyle w:val="tabletext11"/>
              <w:suppressAutoHyphens/>
              <w:jc w:val="center"/>
              <w:rPr>
                <w:del w:id="34310" w:author="Author"/>
              </w:rPr>
            </w:pPr>
            <w:del w:id="34311" w:author="Author">
              <w:r w:rsidRPr="00317F2C" w:rsidDel="00ED7123">
                <w:delText>5478</w:delText>
              </w:r>
            </w:del>
          </w:p>
        </w:tc>
        <w:tc>
          <w:tcPr>
            <w:tcW w:w="630" w:type="dxa"/>
            <w:tcBorders>
              <w:top w:val="single" w:sz="6" w:space="0" w:color="auto"/>
              <w:left w:val="nil"/>
              <w:bottom w:val="single" w:sz="6" w:space="0" w:color="auto"/>
              <w:right w:val="nil"/>
            </w:tcBorders>
            <w:vAlign w:val="bottom"/>
            <w:hideMark/>
          </w:tcPr>
          <w:p w14:paraId="228877E7" w14:textId="77777777" w:rsidR="002D775D" w:rsidRPr="00317F2C" w:rsidDel="00ED7123" w:rsidRDefault="002D775D" w:rsidP="00B94200">
            <w:pPr>
              <w:pStyle w:val="tabletext11"/>
              <w:suppressAutoHyphens/>
              <w:jc w:val="center"/>
              <w:rPr>
                <w:del w:id="34312" w:author="Author"/>
                <w:b/>
              </w:rPr>
            </w:pPr>
            <w:del w:id="34313" w:author="Author">
              <w:r w:rsidRPr="00317F2C" w:rsidDel="00ED7123">
                <w:rPr>
                  <w:b/>
                </w:rPr>
                <w:delText>0.90</w:delText>
              </w:r>
            </w:del>
          </w:p>
        </w:tc>
        <w:tc>
          <w:tcPr>
            <w:tcW w:w="630" w:type="dxa"/>
            <w:tcBorders>
              <w:top w:val="single" w:sz="6" w:space="0" w:color="auto"/>
              <w:left w:val="nil"/>
              <w:bottom w:val="single" w:sz="6" w:space="0" w:color="auto"/>
              <w:right w:val="single" w:sz="6" w:space="0" w:color="auto"/>
            </w:tcBorders>
            <w:vAlign w:val="bottom"/>
            <w:hideMark/>
          </w:tcPr>
          <w:p w14:paraId="686C9CE0" w14:textId="77777777" w:rsidR="002D775D" w:rsidRPr="00317F2C" w:rsidDel="00ED7123" w:rsidRDefault="002D775D" w:rsidP="00B94200">
            <w:pPr>
              <w:pStyle w:val="tabletext11"/>
              <w:suppressAutoHyphens/>
              <w:jc w:val="center"/>
              <w:rPr>
                <w:del w:id="34314" w:author="Author"/>
                <w:b/>
              </w:rPr>
            </w:pPr>
            <w:del w:id="34315" w:author="Author">
              <w:r w:rsidRPr="00317F2C" w:rsidDel="00ED7123">
                <w:rPr>
                  <w:b/>
                </w:rPr>
                <w:delText>2.55</w:delText>
              </w:r>
            </w:del>
          </w:p>
        </w:tc>
        <w:tc>
          <w:tcPr>
            <w:tcW w:w="630" w:type="dxa"/>
            <w:tcBorders>
              <w:top w:val="single" w:sz="6" w:space="0" w:color="auto"/>
              <w:left w:val="nil"/>
              <w:bottom w:val="nil"/>
              <w:right w:val="nil"/>
            </w:tcBorders>
            <w:vAlign w:val="bottom"/>
            <w:hideMark/>
          </w:tcPr>
          <w:p w14:paraId="29CB33EA" w14:textId="77777777" w:rsidR="002D775D" w:rsidRPr="00317F2C" w:rsidDel="00ED7123" w:rsidRDefault="002D775D" w:rsidP="00B94200">
            <w:pPr>
              <w:pStyle w:val="tabletext11"/>
              <w:suppressAutoHyphens/>
              <w:jc w:val="center"/>
              <w:rPr>
                <w:del w:id="34316" w:author="Author"/>
              </w:rPr>
            </w:pPr>
            <w:del w:id="34317" w:author="Author">
              <w:r w:rsidRPr="00317F2C" w:rsidDel="00ED7123">
                <w:delText>5278</w:delText>
              </w:r>
            </w:del>
          </w:p>
        </w:tc>
        <w:tc>
          <w:tcPr>
            <w:tcW w:w="630" w:type="dxa"/>
            <w:tcBorders>
              <w:top w:val="single" w:sz="6" w:space="0" w:color="auto"/>
              <w:left w:val="nil"/>
              <w:bottom w:val="single" w:sz="6" w:space="0" w:color="auto"/>
              <w:right w:val="nil"/>
            </w:tcBorders>
            <w:vAlign w:val="bottom"/>
            <w:hideMark/>
          </w:tcPr>
          <w:p w14:paraId="7393591E" w14:textId="77777777" w:rsidR="002D775D" w:rsidRPr="00317F2C" w:rsidDel="00ED7123" w:rsidRDefault="002D775D" w:rsidP="00B94200">
            <w:pPr>
              <w:pStyle w:val="tabletext11"/>
              <w:suppressAutoHyphens/>
              <w:jc w:val="center"/>
              <w:rPr>
                <w:del w:id="34318" w:author="Author"/>
              </w:rPr>
            </w:pPr>
            <w:del w:id="34319" w:author="Author">
              <w:r w:rsidRPr="00317F2C" w:rsidDel="00ED7123">
                <w:delText>5578</w:delText>
              </w:r>
            </w:del>
          </w:p>
        </w:tc>
        <w:tc>
          <w:tcPr>
            <w:tcW w:w="630" w:type="dxa"/>
            <w:tcBorders>
              <w:top w:val="single" w:sz="6" w:space="0" w:color="auto"/>
              <w:left w:val="nil"/>
              <w:bottom w:val="single" w:sz="6" w:space="0" w:color="auto"/>
              <w:right w:val="nil"/>
            </w:tcBorders>
            <w:vAlign w:val="bottom"/>
            <w:hideMark/>
          </w:tcPr>
          <w:p w14:paraId="76CECE2E" w14:textId="77777777" w:rsidR="002D775D" w:rsidRPr="00317F2C" w:rsidDel="00ED7123" w:rsidRDefault="002D775D" w:rsidP="00B94200">
            <w:pPr>
              <w:pStyle w:val="tabletext11"/>
              <w:suppressAutoHyphens/>
              <w:jc w:val="center"/>
              <w:rPr>
                <w:del w:id="34320" w:author="Author"/>
                <w:b/>
              </w:rPr>
            </w:pPr>
            <w:del w:id="34321" w:author="Author">
              <w:r w:rsidRPr="00317F2C" w:rsidDel="00ED7123">
                <w:rPr>
                  <w:b/>
                </w:rPr>
                <w:delText>1.05</w:delText>
              </w:r>
            </w:del>
          </w:p>
        </w:tc>
        <w:tc>
          <w:tcPr>
            <w:tcW w:w="630" w:type="dxa"/>
            <w:tcBorders>
              <w:top w:val="single" w:sz="6" w:space="0" w:color="auto"/>
              <w:left w:val="nil"/>
              <w:bottom w:val="single" w:sz="6" w:space="0" w:color="auto"/>
              <w:right w:val="nil"/>
            </w:tcBorders>
            <w:vAlign w:val="bottom"/>
            <w:hideMark/>
          </w:tcPr>
          <w:p w14:paraId="76C8A555" w14:textId="77777777" w:rsidR="002D775D" w:rsidRPr="00317F2C" w:rsidDel="00ED7123" w:rsidRDefault="002D775D" w:rsidP="00B94200">
            <w:pPr>
              <w:pStyle w:val="tabletext11"/>
              <w:suppressAutoHyphens/>
              <w:jc w:val="center"/>
              <w:rPr>
                <w:del w:id="34322" w:author="Author"/>
                <w:b/>
              </w:rPr>
            </w:pPr>
            <w:del w:id="34323" w:author="Author">
              <w:r w:rsidRPr="00317F2C" w:rsidDel="00ED7123">
                <w:rPr>
                  <w:b/>
                </w:rPr>
                <w:delText>2.95</w:delText>
              </w:r>
            </w:del>
          </w:p>
        </w:tc>
        <w:tc>
          <w:tcPr>
            <w:tcW w:w="630" w:type="dxa"/>
            <w:tcBorders>
              <w:top w:val="single" w:sz="6" w:space="0" w:color="auto"/>
              <w:left w:val="single" w:sz="6" w:space="0" w:color="auto"/>
              <w:bottom w:val="single" w:sz="6" w:space="0" w:color="auto"/>
              <w:right w:val="nil"/>
            </w:tcBorders>
            <w:vAlign w:val="bottom"/>
            <w:hideMark/>
          </w:tcPr>
          <w:p w14:paraId="0A7B9A01" w14:textId="77777777" w:rsidR="002D775D" w:rsidRPr="00317F2C" w:rsidDel="00ED7123" w:rsidRDefault="002D775D" w:rsidP="00B94200">
            <w:pPr>
              <w:pStyle w:val="tabletext11"/>
              <w:suppressAutoHyphens/>
              <w:jc w:val="center"/>
              <w:rPr>
                <w:del w:id="34324" w:author="Author"/>
              </w:rPr>
            </w:pPr>
            <w:del w:id="34325" w:author="Author">
              <w:r w:rsidRPr="00317F2C" w:rsidDel="00ED7123">
                <w:delText>5378</w:delText>
              </w:r>
            </w:del>
          </w:p>
        </w:tc>
        <w:tc>
          <w:tcPr>
            <w:tcW w:w="630" w:type="dxa"/>
            <w:tcBorders>
              <w:top w:val="single" w:sz="6" w:space="0" w:color="auto"/>
              <w:left w:val="nil"/>
              <w:bottom w:val="single" w:sz="6" w:space="0" w:color="auto"/>
              <w:right w:val="nil"/>
            </w:tcBorders>
            <w:vAlign w:val="bottom"/>
            <w:hideMark/>
          </w:tcPr>
          <w:p w14:paraId="42CFD009" w14:textId="77777777" w:rsidR="002D775D" w:rsidRPr="00317F2C" w:rsidDel="00ED7123" w:rsidRDefault="002D775D" w:rsidP="00B94200">
            <w:pPr>
              <w:pStyle w:val="tabletext11"/>
              <w:suppressAutoHyphens/>
              <w:jc w:val="center"/>
              <w:rPr>
                <w:del w:id="34326" w:author="Author"/>
              </w:rPr>
            </w:pPr>
            <w:del w:id="34327" w:author="Author">
              <w:r w:rsidRPr="00317F2C" w:rsidDel="00ED7123">
                <w:delText>5678</w:delText>
              </w:r>
            </w:del>
          </w:p>
        </w:tc>
        <w:tc>
          <w:tcPr>
            <w:tcW w:w="630" w:type="dxa"/>
            <w:tcBorders>
              <w:top w:val="single" w:sz="6" w:space="0" w:color="auto"/>
              <w:left w:val="nil"/>
              <w:bottom w:val="single" w:sz="6" w:space="0" w:color="auto"/>
              <w:right w:val="nil"/>
            </w:tcBorders>
            <w:vAlign w:val="bottom"/>
            <w:hideMark/>
          </w:tcPr>
          <w:p w14:paraId="396CC189" w14:textId="77777777" w:rsidR="002D775D" w:rsidRPr="00317F2C" w:rsidDel="00ED7123" w:rsidRDefault="002D775D" w:rsidP="00B94200">
            <w:pPr>
              <w:pStyle w:val="tabletext11"/>
              <w:suppressAutoHyphens/>
              <w:jc w:val="center"/>
              <w:rPr>
                <w:del w:id="34328" w:author="Author"/>
                <w:b/>
              </w:rPr>
            </w:pPr>
            <w:del w:id="34329" w:author="Author">
              <w:r w:rsidRPr="00317F2C" w:rsidDel="00ED7123">
                <w:rPr>
                  <w:b/>
                </w:rPr>
                <w:delText>1.15</w:delText>
              </w:r>
            </w:del>
          </w:p>
        </w:tc>
        <w:tc>
          <w:tcPr>
            <w:tcW w:w="630" w:type="dxa"/>
            <w:tcBorders>
              <w:top w:val="single" w:sz="6" w:space="0" w:color="auto"/>
              <w:left w:val="nil"/>
              <w:bottom w:val="single" w:sz="6" w:space="0" w:color="auto"/>
              <w:right w:val="single" w:sz="6" w:space="0" w:color="auto"/>
            </w:tcBorders>
            <w:vAlign w:val="bottom"/>
            <w:hideMark/>
          </w:tcPr>
          <w:p w14:paraId="1C497D90" w14:textId="77777777" w:rsidR="002D775D" w:rsidRPr="00317F2C" w:rsidDel="00ED7123" w:rsidRDefault="002D775D" w:rsidP="00B94200">
            <w:pPr>
              <w:pStyle w:val="tabletext11"/>
              <w:suppressAutoHyphens/>
              <w:jc w:val="center"/>
              <w:rPr>
                <w:del w:id="34330" w:author="Author"/>
                <w:b/>
              </w:rPr>
            </w:pPr>
            <w:del w:id="34331" w:author="Author">
              <w:r w:rsidRPr="00317F2C" w:rsidDel="00ED7123">
                <w:rPr>
                  <w:b/>
                </w:rPr>
                <w:delText>3.10</w:delText>
              </w:r>
            </w:del>
          </w:p>
        </w:tc>
      </w:tr>
      <w:tr w:rsidR="002D775D" w:rsidRPr="00317F2C" w:rsidDel="00ED7123" w14:paraId="4B4578FE" w14:textId="77777777" w:rsidTr="00B94200">
        <w:trPr>
          <w:cantSplit/>
          <w:trHeight w:val="190"/>
          <w:del w:id="34332" w:author="Author"/>
        </w:trPr>
        <w:tc>
          <w:tcPr>
            <w:tcW w:w="199" w:type="dxa"/>
            <w:hideMark/>
          </w:tcPr>
          <w:p w14:paraId="488C56E4" w14:textId="77777777" w:rsidR="002D775D" w:rsidRPr="00317F2C" w:rsidDel="00ED7123" w:rsidRDefault="002D775D" w:rsidP="00B94200">
            <w:pPr>
              <w:pStyle w:val="tabletext11"/>
              <w:suppressAutoHyphens/>
              <w:rPr>
                <w:del w:id="34333" w:author="Author"/>
              </w:rPr>
            </w:pPr>
            <w:del w:id="34334" w:author="Author">
              <w:r w:rsidRPr="00317F2C" w:rsidDel="00ED7123">
                <w:br/>
              </w:r>
              <w:r w:rsidRPr="00317F2C" w:rsidDel="00ED7123">
                <w:br/>
              </w:r>
            </w:del>
          </w:p>
        </w:tc>
        <w:tc>
          <w:tcPr>
            <w:tcW w:w="1118" w:type="dxa"/>
            <w:vMerge w:val="restart"/>
            <w:tcBorders>
              <w:top w:val="single" w:sz="6" w:space="0" w:color="auto"/>
              <w:left w:val="single" w:sz="6" w:space="0" w:color="auto"/>
              <w:bottom w:val="nil"/>
              <w:right w:val="single" w:sz="6" w:space="0" w:color="auto"/>
            </w:tcBorders>
            <w:vAlign w:val="center"/>
            <w:hideMark/>
          </w:tcPr>
          <w:p w14:paraId="4AEE31CF" w14:textId="77777777" w:rsidR="002D775D" w:rsidRPr="00317F2C" w:rsidDel="00ED7123" w:rsidRDefault="002D775D" w:rsidP="00B94200">
            <w:pPr>
              <w:pStyle w:val="tabletext11"/>
              <w:suppressAutoHyphens/>
              <w:rPr>
                <w:del w:id="34335" w:author="Author"/>
              </w:rPr>
            </w:pPr>
            <w:del w:id="34336" w:author="Author">
              <w:r w:rsidRPr="00317F2C" w:rsidDel="00ED7123">
                <w:delText>School And Church Buses</w:delText>
              </w:r>
            </w:del>
          </w:p>
        </w:tc>
        <w:tc>
          <w:tcPr>
            <w:tcW w:w="1398" w:type="dxa"/>
            <w:tcBorders>
              <w:top w:val="single" w:sz="6" w:space="0" w:color="auto"/>
              <w:left w:val="single" w:sz="6" w:space="0" w:color="auto"/>
              <w:bottom w:val="single" w:sz="6" w:space="0" w:color="auto"/>
              <w:right w:val="single" w:sz="6" w:space="0" w:color="auto"/>
            </w:tcBorders>
            <w:hideMark/>
          </w:tcPr>
          <w:p w14:paraId="2EF9A8E5" w14:textId="77777777" w:rsidR="002D775D" w:rsidRPr="00317F2C" w:rsidDel="00ED7123" w:rsidRDefault="002D775D" w:rsidP="00B94200">
            <w:pPr>
              <w:pStyle w:val="tabletext11"/>
              <w:suppressAutoHyphens/>
              <w:rPr>
                <w:del w:id="34337" w:author="Author"/>
              </w:rPr>
            </w:pPr>
            <w:del w:id="34338" w:author="Author">
              <w:r w:rsidRPr="00317F2C" w:rsidDel="00ED7123">
                <w:delText xml:space="preserve">School Bus Owned By </w:delText>
              </w:r>
              <w:r w:rsidRPr="00317F2C" w:rsidDel="00ED7123">
                <w:br/>
                <w:delText xml:space="preserve">Political Subdivision </w:delText>
              </w:r>
              <w:r w:rsidRPr="00317F2C" w:rsidDel="00ED7123">
                <w:br/>
                <w:delText>Or School District</w:delText>
              </w:r>
            </w:del>
          </w:p>
        </w:tc>
        <w:tc>
          <w:tcPr>
            <w:tcW w:w="630" w:type="dxa"/>
            <w:tcBorders>
              <w:top w:val="single" w:sz="6" w:space="0" w:color="auto"/>
              <w:left w:val="single" w:sz="6" w:space="0" w:color="auto"/>
              <w:bottom w:val="single" w:sz="6" w:space="0" w:color="auto"/>
              <w:right w:val="nil"/>
            </w:tcBorders>
            <w:vAlign w:val="bottom"/>
            <w:hideMark/>
          </w:tcPr>
          <w:p w14:paraId="3AD112BD" w14:textId="77777777" w:rsidR="002D775D" w:rsidRPr="00317F2C" w:rsidDel="00ED7123" w:rsidRDefault="002D775D" w:rsidP="00B94200">
            <w:pPr>
              <w:pStyle w:val="tabletext11"/>
              <w:suppressAutoHyphens/>
              <w:jc w:val="center"/>
              <w:rPr>
                <w:del w:id="34339" w:author="Author"/>
              </w:rPr>
            </w:pPr>
            <w:del w:id="34340" w:author="Author">
              <w:r w:rsidRPr="00317F2C" w:rsidDel="00ED7123">
                <w:delText>615 –</w:delText>
              </w:r>
            </w:del>
          </w:p>
        </w:tc>
        <w:tc>
          <w:tcPr>
            <w:tcW w:w="630" w:type="dxa"/>
            <w:tcBorders>
              <w:top w:val="single" w:sz="6" w:space="0" w:color="auto"/>
              <w:left w:val="nil"/>
              <w:bottom w:val="single" w:sz="6" w:space="0" w:color="auto"/>
              <w:right w:val="nil"/>
            </w:tcBorders>
            <w:vAlign w:val="bottom"/>
            <w:hideMark/>
          </w:tcPr>
          <w:p w14:paraId="01C8A352" w14:textId="77777777" w:rsidR="002D775D" w:rsidRPr="00317F2C" w:rsidDel="00ED7123" w:rsidRDefault="002D775D" w:rsidP="00B94200">
            <w:pPr>
              <w:pStyle w:val="tabletext11"/>
              <w:suppressAutoHyphens/>
              <w:jc w:val="center"/>
              <w:rPr>
                <w:del w:id="34341" w:author="Author"/>
              </w:rPr>
            </w:pPr>
            <w:del w:id="34342" w:author="Author">
              <w:r w:rsidRPr="00317F2C" w:rsidDel="00ED7123">
                <w:delText>618 –</w:delText>
              </w:r>
            </w:del>
          </w:p>
        </w:tc>
        <w:tc>
          <w:tcPr>
            <w:tcW w:w="630" w:type="dxa"/>
            <w:tcBorders>
              <w:top w:val="single" w:sz="6" w:space="0" w:color="auto"/>
              <w:left w:val="nil"/>
              <w:bottom w:val="single" w:sz="6" w:space="0" w:color="auto"/>
              <w:right w:val="nil"/>
            </w:tcBorders>
            <w:vAlign w:val="bottom"/>
            <w:hideMark/>
          </w:tcPr>
          <w:p w14:paraId="092E3F48" w14:textId="77777777" w:rsidR="002D775D" w:rsidRPr="00317F2C" w:rsidDel="00ED7123" w:rsidRDefault="002D775D" w:rsidP="00B94200">
            <w:pPr>
              <w:pStyle w:val="tabletext11"/>
              <w:suppressAutoHyphens/>
              <w:jc w:val="center"/>
              <w:rPr>
                <w:del w:id="34343" w:author="Author"/>
                <w:b/>
              </w:rPr>
            </w:pPr>
            <w:del w:id="34344" w:author="Author">
              <w:r w:rsidRPr="00317F2C" w:rsidDel="00ED7123">
                <w:rPr>
                  <w:b/>
                </w:rPr>
                <w:delText>1.20</w:delText>
              </w:r>
            </w:del>
          </w:p>
        </w:tc>
        <w:tc>
          <w:tcPr>
            <w:tcW w:w="630" w:type="dxa"/>
            <w:tcBorders>
              <w:top w:val="single" w:sz="6" w:space="0" w:color="auto"/>
              <w:left w:val="nil"/>
              <w:bottom w:val="single" w:sz="6" w:space="0" w:color="auto"/>
              <w:right w:val="single" w:sz="6" w:space="0" w:color="auto"/>
            </w:tcBorders>
            <w:vAlign w:val="bottom"/>
            <w:hideMark/>
          </w:tcPr>
          <w:p w14:paraId="4E3E735E" w14:textId="77777777" w:rsidR="002D775D" w:rsidRPr="00317F2C" w:rsidDel="00ED7123" w:rsidRDefault="002D775D" w:rsidP="00B94200">
            <w:pPr>
              <w:pStyle w:val="tabletext11"/>
              <w:suppressAutoHyphens/>
              <w:jc w:val="center"/>
              <w:rPr>
                <w:del w:id="34345" w:author="Author"/>
                <w:b/>
              </w:rPr>
            </w:pPr>
            <w:del w:id="34346" w:author="Author">
              <w:r w:rsidRPr="00317F2C" w:rsidDel="00ED7123">
                <w:rPr>
                  <w:b/>
                </w:rPr>
                <w:delText>0.50</w:delText>
              </w:r>
            </w:del>
          </w:p>
        </w:tc>
        <w:tc>
          <w:tcPr>
            <w:tcW w:w="630" w:type="dxa"/>
            <w:tcBorders>
              <w:top w:val="single" w:sz="6" w:space="0" w:color="auto"/>
              <w:left w:val="nil"/>
              <w:bottom w:val="single" w:sz="6" w:space="0" w:color="auto"/>
              <w:right w:val="nil"/>
            </w:tcBorders>
            <w:vAlign w:val="bottom"/>
            <w:hideMark/>
          </w:tcPr>
          <w:p w14:paraId="4CDCAF2F" w14:textId="77777777" w:rsidR="002D775D" w:rsidRPr="00317F2C" w:rsidDel="00ED7123" w:rsidRDefault="002D775D" w:rsidP="00B94200">
            <w:pPr>
              <w:pStyle w:val="tabletext11"/>
              <w:suppressAutoHyphens/>
              <w:jc w:val="center"/>
              <w:rPr>
                <w:del w:id="34347" w:author="Author"/>
              </w:rPr>
            </w:pPr>
            <w:del w:id="34348" w:author="Author">
              <w:r w:rsidRPr="00317F2C" w:rsidDel="00ED7123">
                <w:delText>616 –</w:delText>
              </w:r>
            </w:del>
          </w:p>
        </w:tc>
        <w:tc>
          <w:tcPr>
            <w:tcW w:w="630" w:type="dxa"/>
            <w:tcBorders>
              <w:top w:val="single" w:sz="6" w:space="0" w:color="auto"/>
              <w:left w:val="nil"/>
              <w:bottom w:val="single" w:sz="6" w:space="0" w:color="auto"/>
              <w:right w:val="nil"/>
            </w:tcBorders>
            <w:vAlign w:val="bottom"/>
            <w:hideMark/>
          </w:tcPr>
          <w:p w14:paraId="49398B05" w14:textId="77777777" w:rsidR="002D775D" w:rsidRPr="00317F2C" w:rsidDel="00ED7123" w:rsidRDefault="002D775D" w:rsidP="00B94200">
            <w:pPr>
              <w:pStyle w:val="tabletext11"/>
              <w:suppressAutoHyphens/>
              <w:jc w:val="center"/>
              <w:rPr>
                <w:del w:id="34349" w:author="Author"/>
              </w:rPr>
            </w:pPr>
            <w:del w:id="34350" w:author="Author">
              <w:r w:rsidRPr="00317F2C" w:rsidDel="00ED7123">
                <w:delText>619 –</w:delText>
              </w:r>
            </w:del>
          </w:p>
        </w:tc>
        <w:tc>
          <w:tcPr>
            <w:tcW w:w="630" w:type="dxa"/>
            <w:tcBorders>
              <w:top w:val="single" w:sz="6" w:space="0" w:color="auto"/>
              <w:left w:val="nil"/>
              <w:bottom w:val="single" w:sz="6" w:space="0" w:color="auto"/>
              <w:right w:val="nil"/>
            </w:tcBorders>
            <w:vAlign w:val="bottom"/>
            <w:hideMark/>
          </w:tcPr>
          <w:p w14:paraId="3F971CB4" w14:textId="77777777" w:rsidR="002D775D" w:rsidRPr="00317F2C" w:rsidDel="00ED7123" w:rsidRDefault="002D775D" w:rsidP="00B94200">
            <w:pPr>
              <w:pStyle w:val="tabletext11"/>
              <w:suppressAutoHyphens/>
              <w:jc w:val="center"/>
              <w:rPr>
                <w:del w:id="34351" w:author="Author"/>
                <w:b/>
              </w:rPr>
            </w:pPr>
            <w:del w:id="34352" w:author="Author">
              <w:r w:rsidRPr="00317F2C" w:rsidDel="00ED7123">
                <w:rPr>
                  <w:b/>
                </w:rPr>
                <w:delText>1.40</w:delText>
              </w:r>
            </w:del>
          </w:p>
        </w:tc>
        <w:tc>
          <w:tcPr>
            <w:tcW w:w="630" w:type="dxa"/>
            <w:tcBorders>
              <w:top w:val="single" w:sz="6" w:space="0" w:color="auto"/>
              <w:left w:val="nil"/>
              <w:bottom w:val="single" w:sz="6" w:space="0" w:color="auto"/>
              <w:right w:val="nil"/>
            </w:tcBorders>
            <w:vAlign w:val="bottom"/>
            <w:hideMark/>
          </w:tcPr>
          <w:p w14:paraId="2334EFB9" w14:textId="77777777" w:rsidR="002D775D" w:rsidRPr="00317F2C" w:rsidDel="00ED7123" w:rsidRDefault="002D775D" w:rsidP="00B94200">
            <w:pPr>
              <w:pStyle w:val="tabletext11"/>
              <w:suppressAutoHyphens/>
              <w:jc w:val="center"/>
              <w:rPr>
                <w:del w:id="34353" w:author="Author"/>
                <w:b/>
              </w:rPr>
            </w:pPr>
            <w:del w:id="34354" w:author="Author">
              <w:r w:rsidRPr="00317F2C" w:rsidDel="00ED7123">
                <w:rPr>
                  <w:b/>
                </w:rPr>
                <w:delText>0.55</w:delText>
              </w:r>
            </w:del>
          </w:p>
        </w:tc>
        <w:tc>
          <w:tcPr>
            <w:tcW w:w="630" w:type="dxa"/>
            <w:tcBorders>
              <w:top w:val="single" w:sz="6" w:space="0" w:color="auto"/>
              <w:left w:val="single" w:sz="6" w:space="0" w:color="auto"/>
              <w:bottom w:val="single" w:sz="6" w:space="0" w:color="auto"/>
              <w:right w:val="nil"/>
            </w:tcBorders>
            <w:vAlign w:val="bottom"/>
            <w:hideMark/>
          </w:tcPr>
          <w:p w14:paraId="40DD46E0" w14:textId="77777777" w:rsidR="002D775D" w:rsidRPr="00317F2C" w:rsidDel="00ED7123" w:rsidRDefault="002D775D" w:rsidP="00B94200">
            <w:pPr>
              <w:pStyle w:val="tabletext11"/>
              <w:suppressAutoHyphens/>
              <w:jc w:val="center"/>
              <w:rPr>
                <w:del w:id="34355" w:author="Author"/>
              </w:rPr>
            </w:pPr>
            <w:del w:id="34356" w:author="Author">
              <w:r w:rsidRPr="00317F2C" w:rsidDel="00ED7123">
                <w:delText>617 –</w:delText>
              </w:r>
            </w:del>
          </w:p>
        </w:tc>
        <w:tc>
          <w:tcPr>
            <w:tcW w:w="630" w:type="dxa"/>
            <w:tcBorders>
              <w:top w:val="single" w:sz="6" w:space="0" w:color="auto"/>
              <w:left w:val="nil"/>
              <w:bottom w:val="single" w:sz="6" w:space="0" w:color="auto"/>
              <w:right w:val="nil"/>
            </w:tcBorders>
            <w:vAlign w:val="bottom"/>
            <w:hideMark/>
          </w:tcPr>
          <w:p w14:paraId="03F4E1D6" w14:textId="77777777" w:rsidR="002D775D" w:rsidRPr="00317F2C" w:rsidDel="00ED7123" w:rsidRDefault="002D775D" w:rsidP="00B94200">
            <w:pPr>
              <w:pStyle w:val="tabletext11"/>
              <w:suppressAutoHyphens/>
              <w:jc w:val="center"/>
              <w:rPr>
                <w:del w:id="34357" w:author="Author"/>
              </w:rPr>
            </w:pPr>
            <w:del w:id="34358" w:author="Author">
              <w:r w:rsidRPr="00317F2C" w:rsidDel="00ED7123">
                <w:delText>610 –</w:delText>
              </w:r>
            </w:del>
          </w:p>
        </w:tc>
        <w:tc>
          <w:tcPr>
            <w:tcW w:w="630" w:type="dxa"/>
            <w:tcBorders>
              <w:top w:val="single" w:sz="6" w:space="0" w:color="auto"/>
              <w:left w:val="nil"/>
              <w:bottom w:val="single" w:sz="6" w:space="0" w:color="auto"/>
              <w:right w:val="nil"/>
            </w:tcBorders>
            <w:vAlign w:val="bottom"/>
            <w:hideMark/>
          </w:tcPr>
          <w:p w14:paraId="648875C7" w14:textId="77777777" w:rsidR="002D775D" w:rsidRPr="00317F2C" w:rsidDel="00ED7123" w:rsidRDefault="002D775D" w:rsidP="00B94200">
            <w:pPr>
              <w:pStyle w:val="tabletext11"/>
              <w:suppressAutoHyphens/>
              <w:jc w:val="center"/>
              <w:rPr>
                <w:del w:id="34359" w:author="Author"/>
                <w:b/>
              </w:rPr>
            </w:pPr>
            <w:del w:id="34360" w:author="Author">
              <w:r w:rsidRPr="00317F2C" w:rsidDel="00ED7123">
                <w:rPr>
                  <w:b/>
                </w:rPr>
                <w:delText>1.50</w:delText>
              </w:r>
            </w:del>
          </w:p>
        </w:tc>
        <w:tc>
          <w:tcPr>
            <w:tcW w:w="630" w:type="dxa"/>
            <w:tcBorders>
              <w:top w:val="single" w:sz="6" w:space="0" w:color="auto"/>
              <w:left w:val="nil"/>
              <w:bottom w:val="single" w:sz="6" w:space="0" w:color="auto"/>
              <w:right w:val="single" w:sz="6" w:space="0" w:color="auto"/>
            </w:tcBorders>
            <w:vAlign w:val="bottom"/>
            <w:hideMark/>
          </w:tcPr>
          <w:p w14:paraId="621B457B" w14:textId="77777777" w:rsidR="002D775D" w:rsidRPr="00317F2C" w:rsidDel="00ED7123" w:rsidRDefault="002D775D" w:rsidP="00B94200">
            <w:pPr>
              <w:pStyle w:val="tabletext11"/>
              <w:suppressAutoHyphens/>
              <w:jc w:val="center"/>
              <w:rPr>
                <w:del w:id="34361" w:author="Author"/>
                <w:b/>
              </w:rPr>
            </w:pPr>
            <w:del w:id="34362" w:author="Author">
              <w:r w:rsidRPr="00317F2C" w:rsidDel="00ED7123">
                <w:rPr>
                  <w:b/>
                </w:rPr>
                <w:delText>0.60</w:delText>
              </w:r>
            </w:del>
          </w:p>
        </w:tc>
      </w:tr>
      <w:tr w:rsidR="002D775D" w:rsidRPr="00317F2C" w:rsidDel="00ED7123" w14:paraId="10E65789" w14:textId="77777777" w:rsidTr="00B94200">
        <w:trPr>
          <w:cantSplit/>
          <w:trHeight w:val="190"/>
          <w:del w:id="34363" w:author="Author"/>
        </w:trPr>
        <w:tc>
          <w:tcPr>
            <w:tcW w:w="199" w:type="dxa"/>
          </w:tcPr>
          <w:p w14:paraId="433F8509" w14:textId="77777777" w:rsidR="002D775D" w:rsidRPr="00317F2C" w:rsidDel="00ED7123" w:rsidRDefault="002D775D" w:rsidP="00B94200">
            <w:pPr>
              <w:pStyle w:val="tabletext11"/>
              <w:suppressAutoHyphens/>
              <w:rPr>
                <w:del w:id="34364" w:author="Author"/>
              </w:rPr>
            </w:pPr>
          </w:p>
        </w:tc>
        <w:tc>
          <w:tcPr>
            <w:tcW w:w="1118" w:type="dxa"/>
            <w:vMerge/>
            <w:tcBorders>
              <w:top w:val="single" w:sz="6" w:space="0" w:color="auto"/>
              <w:left w:val="single" w:sz="6" w:space="0" w:color="auto"/>
              <w:bottom w:val="nil"/>
              <w:right w:val="single" w:sz="6" w:space="0" w:color="auto"/>
            </w:tcBorders>
            <w:vAlign w:val="center"/>
            <w:hideMark/>
          </w:tcPr>
          <w:p w14:paraId="76DF7F29" w14:textId="77777777" w:rsidR="002D775D" w:rsidRPr="00317F2C" w:rsidDel="00ED7123" w:rsidRDefault="002D775D" w:rsidP="00B94200">
            <w:pPr>
              <w:suppressAutoHyphens/>
              <w:overflowPunct/>
              <w:autoSpaceDE/>
              <w:autoSpaceDN/>
              <w:adjustRightInd/>
              <w:spacing w:before="0" w:line="240" w:lineRule="auto"/>
              <w:jc w:val="left"/>
              <w:rPr>
                <w:del w:id="34365" w:author="Author"/>
              </w:rPr>
            </w:pPr>
          </w:p>
        </w:tc>
        <w:tc>
          <w:tcPr>
            <w:tcW w:w="1398" w:type="dxa"/>
            <w:tcBorders>
              <w:top w:val="single" w:sz="6" w:space="0" w:color="auto"/>
              <w:left w:val="single" w:sz="6" w:space="0" w:color="auto"/>
              <w:bottom w:val="single" w:sz="6" w:space="0" w:color="auto"/>
              <w:right w:val="single" w:sz="6" w:space="0" w:color="auto"/>
            </w:tcBorders>
            <w:hideMark/>
          </w:tcPr>
          <w:p w14:paraId="771E4060" w14:textId="77777777" w:rsidR="002D775D" w:rsidRPr="00317F2C" w:rsidDel="00ED7123" w:rsidRDefault="002D775D" w:rsidP="00B94200">
            <w:pPr>
              <w:pStyle w:val="tabletext11"/>
              <w:suppressAutoHyphens/>
              <w:rPr>
                <w:del w:id="34366" w:author="Author"/>
              </w:rPr>
            </w:pPr>
            <w:del w:id="34367" w:author="Author">
              <w:r w:rsidRPr="00317F2C" w:rsidDel="00ED7123">
                <w:delText>Other School Bus</w:delText>
              </w:r>
            </w:del>
          </w:p>
        </w:tc>
        <w:tc>
          <w:tcPr>
            <w:tcW w:w="630" w:type="dxa"/>
            <w:tcBorders>
              <w:top w:val="single" w:sz="6" w:space="0" w:color="auto"/>
              <w:left w:val="single" w:sz="6" w:space="0" w:color="auto"/>
              <w:bottom w:val="single" w:sz="6" w:space="0" w:color="auto"/>
              <w:right w:val="nil"/>
            </w:tcBorders>
            <w:vAlign w:val="bottom"/>
            <w:hideMark/>
          </w:tcPr>
          <w:p w14:paraId="5E98A613" w14:textId="77777777" w:rsidR="002D775D" w:rsidRPr="00317F2C" w:rsidDel="00ED7123" w:rsidRDefault="002D775D" w:rsidP="00B94200">
            <w:pPr>
              <w:pStyle w:val="tabletext11"/>
              <w:suppressAutoHyphens/>
              <w:jc w:val="center"/>
              <w:rPr>
                <w:del w:id="34368" w:author="Author"/>
              </w:rPr>
            </w:pPr>
            <w:del w:id="34369" w:author="Author">
              <w:r w:rsidRPr="00317F2C" w:rsidDel="00ED7123">
                <w:delText>625 –</w:delText>
              </w:r>
            </w:del>
          </w:p>
        </w:tc>
        <w:tc>
          <w:tcPr>
            <w:tcW w:w="630" w:type="dxa"/>
            <w:tcBorders>
              <w:top w:val="single" w:sz="6" w:space="0" w:color="auto"/>
              <w:left w:val="nil"/>
              <w:bottom w:val="single" w:sz="6" w:space="0" w:color="auto"/>
              <w:right w:val="nil"/>
            </w:tcBorders>
            <w:vAlign w:val="bottom"/>
            <w:hideMark/>
          </w:tcPr>
          <w:p w14:paraId="212802D7" w14:textId="77777777" w:rsidR="002D775D" w:rsidRPr="00317F2C" w:rsidDel="00ED7123" w:rsidRDefault="002D775D" w:rsidP="00B94200">
            <w:pPr>
              <w:pStyle w:val="tabletext11"/>
              <w:suppressAutoHyphens/>
              <w:jc w:val="center"/>
              <w:rPr>
                <w:del w:id="34370" w:author="Author"/>
              </w:rPr>
            </w:pPr>
            <w:del w:id="34371" w:author="Author">
              <w:r w:rsidRPr="00317F2C" w:rsidDel="00ED7123">
                <w:delText>628 –</w:delText>
              </w:r>
            </w:del>
          </w:p>
        </w:tc>
        <w:tc>
          <w:tcPr>
            <w:tcW w:w="630" w:type="dxa"/>
            <w:tcBorders>
              <w:top w:val="single" w:sz="6" w:space="0" w:color="auto"/>
              <w:left w:val="nil"/>
              <w:bottom w:val="single" w:sz="6" w:space="0" w:color="auto"/>
              <w:right w:val="nil"/>
            </w:tcBorders>
            <w:vAlign w:val="bottom"/>
            <w:hideMark/>
          </w:tcPr>
          <w:p w14:paraId="1701C714" w14:textId="77777777" w:rsidR="002D775D" w:rsidRPr="00317F2C" w:rsidDel="00ED7123" w:rsidRDefault="002D775D" w:rsidP="00B94200">
            <w:pPr>
              <w:pStyle w:val="tabletext11"/>
              <w:suppressAutoHyphens/>
              <w:jc w:val="center"/>
              <w:rPr>
                <w:del w:id="34372" w:author="Author"/>
                <w:b/>
              </w:rPr>
            </w:pPr>
            <w:del w:id="34373" w:author="Author">
              <w:r w:rsidRPr="00317F2C" w:rsidDel="00ED7123">
                <w:rPr>
                  <w:b/>
                </w:rPr>
                <w:delText>1.50</w:delText>
              </w:r>
            </w:del>
          </w:p>
        </w:tc>
        <w:tc>
          <w:tcPr>
            <w:tcW w:w="630" w:type="dxa"/>
            <w:tcBorders>
              <w:top w:val="single" w:sz="6" w:space="0" w:color="auto"/>
              <w:left w:val="nil"/>
              <w:bottom w:val="single" w:sz="6" w:space="0" w:color="auto"/>
              <w:right w:val="single" w:sz="6" w:space="0" w:color="auto"/>
            </w:tcBorders>
            <w:vAlign w:val="bottom"/>
            <w:hideMark/>
          </w:tcPr>
          <w:p w14:paraId="3A3EFCFE" w14:textId="77777777" w:rsidR="002D775D" w:rsidRPr="00317F2C" w:rsidDel="00ED7123" w:rsidRDefault="002D775D" w:rsidP="00B94200">
            <w:pPr>
              <w:pStyle w:val="tabletext11"/>
              <w:suppressAutoHyphens/>
              <w:jc w:val="center"/>
              <w:rPr>
                <w:del w:id="34374" w:author="Author"/>
                <w:b/>
              </w:rPr>
            </w:pPr>
            <w:del w:id="34375" w:author="Author">
              <w:r w:rsidRPr="00317F2C" w:rsidDel="00ED7123">
                <w:rPr>
                  <w:b/>
                </w:rPr>
                <w:delText>0.50</w:delText>
              </w:r>
            </w:del>
          </w:p>
        </w:tc>
        <w:tc>
          <w:tcPr>
            <w:tcW w:w="630" w:type="dxa"/>
            <w:tcBorders>
              <w:top w:val="single" w:sz="6" w:space="0" w:color="auto"/>
              <w:left w:val="nil"/>
              <w:bottom w:val="single" w:sz="6" w:space="0" w:color="auto"/>
              <w:right w:val="nil"/>
            </w:tcBorders>
            <w:vAlign w:val="bottom"/>
            <w:hideMark/>
          </w:tcPr>
          <w:p w14:paraId="1D7C74FE" w14:textId="77777777" w:rsidR="002D775D" w:rsidRPr="00317F2C" w:rsidDel="00ED7123" w:rsidRDefault="002D775D" w:rsidP="00B94200">
            <w:pPr>
              <w:pStyle w:val="tabletext11"/>
              <w:suppressAutoHyphens/>
              <w:jc w:val="center"/>
              <w:rPr>
                <w:del w:id="34376" w:author="Author"/>
              </w:rPr>
            </w:pPr>
            <w:del w:id="34377" w:author="Author">
              <w:r w:rsidRPr="00317F2C" w:rsidDel="00ED7123">
                <w:delText>626 –</w:delText>
              </w:r>
            </w:del>
          </w:p>
        </w:tc>
        <w:tc>
          <w:tcPr>
            <w:tcW w:w="630" w:type="dxa"/>
            <w:tcBorders>
              <w:top w:val="single" w:sz="6" w:space="0" w:color="auto"/>
              <w:left w:val="nil"/>
              <w:bottom w:val="single" w:sz="6" w:space="0" w:color="auto"/>
              <w:right w:val="nil"/>
            </w:tcBorders>
            <w:vAlign w:val="bottom"/>
            <w:hideMark/>
          </w:tcPr>
          <w:p w14:paraId="4AA0EA26" w14:textId="77777777" w:rsidR="002D775D" w:rsidRPr="00317F2C" w:rsidDel="00ED7123" w:rsidRDefault="002D775D" w:rsidP="00B94200">
            <w:pPr>
              <w:pStyle w:val="tabletext11"/>
              <w:suppressAutoHyphens/>
              <w:jc w:val="center"/>
              <w:rPr>
                <w:del w:id="34378" w:author="Author"/>
              </w:rPr>
            </w:pPr>
            <w:del w:id="34379" w:author="Author">
              <w:r w:rsidRPr="00317F2C" w:rsidDel="00ED7123">
                <w:delText>629 –</w:delText>
              </w:r>
            </w:del>
          </w:p>
        </w:tc>
        <w:tc>
          <w:tcPr>
            <w:tcW w:w="630" w:type="dxa"/>
            <w:tcBorders>
              <w:top w:val="single" w:sz="6" w:space="0" w:color="auto"/>
              <w:left w:val="nil"/>
              <w:bottom w:val="single" w:sz="6" w:space="0" w:color="auto"/>
              <w:right w:val="nil"/>
            </w:tcBorders>
            <w:vAlign w:val="bottom"/>
            <w:hideMark/>
          </w:tcPr>
          <w:p w14:paraId="1A437E49" w14:textId="77777777" w:rsidR="002D775D" w:rsidRPr="00317F2C" w:rsidDel="00ED7123" w:rsidRDefault="002D775D" w:rsidP="00B94200">
            <w:pPr>
              <w:pStyle w:val="tabletext11"/>
              <w:suppressAutoHyphens/>
              <w:jc w:val="center"/>
              <w:rPr>
                <w:del w:id="34380" w:author="Author"/>
                <w:b/>
              </w:rPr>
            </w:pPr>
            <w:del w:id="34381" w:author="Author">
              <w:r w:rsidRPr="00317F2C" w:rsidDel="00ED7123">
                <w:rPr>
                  <w:b/>
                </w:rPr>
                <w:delText>1.75</w:delText>
              </w:r>
            </w:del>
          </w:p>
        </w:tc>
        <w:tc>
          <w:tcPr>
            <w:tcW w:w="630" w:type="dxa"/>
            <w:tcBorders>
              <w:top w:val="single" w:sz="6" w:space="0" w:color="auto"/>
              <w:left w:val="nil"/>
              <w:bottom w:val="single" w:sz="6" w:space="0" w:color="auto"/>
              <w:right w:val="nil"/>
            </w:tcBorders>
            <w:vAlign w:val="bottom"/>
            <w:hideMark/>
          </w:tcPr>
          <w:p w14:paraId="2A507F20" w14:textId="77777777" w:rsidR="002D775D" w:rsidRPr="00317F2C" w:rsidDel="00ED7123" w:rsidRDefault="002D775D" w:rsidP="00B94200">
            <w:pPr>
              <w:pStyle w:val="tabletext11"/>
              <w:suppressAutoHyphens/>
              <w:jc w:val="center"/>
              <w:rPr>
                <w:del w:id="34382" w:author="Author"/>
                <w:b/>
              </w:rPr>
            </w:pPr>
            <w:del w:id="34383" w:author="Author">
              <w:r w:rsidRPr="00317F2C" w:rsidDel="00ED7123">
                <w:rPr>
                  <w:b/>
                </w:rPr>
                <w:delText>0.55</w:delText>
              </w:r>
            </w:del>
          </w:p>
        </w:tc>
        <w:tc>
          <w:tcPr>
            <w:tcW w:w="630" w:type="dxa"/>
            <w:tcBorders>
              <w:top w:val="single" w:sz="6" w:space="0" w:color="auto"/>
              <w:left w:val="single" w:sz="6" w:space="0" w:color="auto"/>
              <w:bottom w:val="single" w:sz="6" w:space="0" w:color="auto"/>
              <w:right w:val="nil"/>
            </w:tcBorders>
            <w:vAlign w:val="bottom"/>
            <w:hideMark/>
          </w:tcPr>
          <w:p w14:paraId="6D29C8D6" w14:textId="77777777" w:rsidR="002D775D" w:rsidRPr="00317F2C" w:rsidDel="00ED7123" w:rsidRDefault="002D775D" w:rsidP="00B94200">
            <w:pPr>
              <w:pStyle w:val="tabletext11"/>
              <w:suppressAutoHyphens/>
              <w:jc w:val="center"/>
              <w:rPr>
                <w:del w:id="34384" w:author="Author"/>
              </w:rPr>
            </w:pPr>
            <w:del w:id="34385" w:author="Author">
              <w:r w:rsidRPr="00317F2C" w:rsidDel="00ED7123">
                <w:delText>627 –</w:delText>
              </w:r>
            </w:del>
          </w:p>
        </w:tc>
        <w:tc>
          <w:tcPr>
            <w:tcW w:w="630" w:type="dxa"/>
            <w:tcBorders>
              <w:top w:val="single" w:sz="6" w:space="0" w:color="auto"/>
              <w:left w:val="nil"/>
              <w:bottom w:val="single" w:sz="6" w:space="0" w:color="auto"/>
              <w:right w:val="nil"/>
            </w:tcBorders>
            <w:vAlign w:val="bottom"/>
            <w:hideMark/>
          </w:tcPr>
          <w:p w14:paraId="770AAE41" w14:textId="77777777" w:rsidR="002D775D" w:rsidRPr="00317F2C" w:rsidDel="00ED7123" w:rsidRDefault="002D775D" w:rsidP="00B94200">
            <w:pPr>
              <w:pStyle w:val="tabletext11"/>
              <w:suppressAutoHyphens/>
              <w:jc w:val="center"/>
              <w:rPr>
                <w:del w:id="34386" w:author="Author"/>
              </w:rPr>
            </w:pPr>
            <w:del w:id="34387" w:author="Author">
              <w:r w:rsidRPr="00317F2C" w:rsidDel="00ED7123">
                <w:delText>620 –</w:delText>
              </w:r>
            </w:del>
          </w:p>
        </w:tc>
        <w:tc>
          <w:tcPr>
            <w:tcW w:w="630" w:type="dxa"/>
            <w:tcBorders>
              <w:top w:val="single" w:sz="6" w:space="0" w:color="auto"/>
              <w:left w:val="nil"/>
              <w:bottom w:val="single" w:sz="6" w:space="0" w:color="auto"/>
              <w:right w:val="nil"/>
            </w:tcBorders>
            <w:vAlign w:val="bottom"/>
            <w:hideMark/>
          </w:tcPr>
          <w:p w14:paraId="6FCBDED5" w14:textId="77777777" w:rsidR="002D775D" w:rsidRPr="00317F2C" w:rsidDel="00ED7123" w:rsidRDefault="002D775D" w:rsidP="00B94200">
            <w:pPr>
              <w:pStyle w:val="tabletext11"/>
              <w:suppressAutoHyphens/>
              <w:jc w:val="center"/>
              <w:rPr>
                <w:del w:id="34388" w:author="Author"/>
                <w:b/>
              </w:rPr>
            </w:pPr>
            <w:del w:id="34389" w:author="Author">
              <w:r w:rsidRPr="00317F2C" w:rsidDel="00ED7123">
                <w:rPr>
                  <w:b/>
                </w:rPr>
                <w:delText>1.90</w:delText>
              </w:r>
            </w:del>
          </w:p>
        </w:tc>
        <w:tc>
          <w:tcPr>
            <w:tcW w:w="630" w:type="dxa"/>
            <w:tcBorders>
              <w:top w:val="single" w:sz="6" w:space="0" w:color="auto"/>
              <w:left w:val="nil"/>
              <w:bottom w:val="single" w:sz="6" w:space="0" w:color="auto"/>
              <w:right w:val="single" w:sz="6" w:space="0" w:color="auto"/>
            </w:tcBorders>
            <w:vAlign w:val="bottom"/>
            <w:hideMark/>
          </w:tcPr>
          <w:p w14:paraId="7B308EE1" w14:textId="77777777" w:rsidR="002D775D" w:rsidRPr="00317F2C" w:rsidDel="00ED7123" w:rsidRDefault="002D775D" w:rsidP="00B94200">
            <w:pPr>
              <w:pStyle w:val="tabletext11"/>
              <w:suppressAutoHyphens/>
              <w:jc w:val="center"/>
              <w:rPr>
                <w:del w:id="34390" w:author="Author"/>
                <w:b/>
              </w:rPr>
            </w:pPr>
            <w:del w:id="34391" w:author="Author">
              <w:r w:rsidRPr="00317F2C" w:rsidDel="00ED7123">
                <w:rPr>
                  <w:b/>
                </w:rPr>
                <w:delText>0.60</w:delText>
              </w:r>
            </w:del>
          </w:p>
        </w:tc>
      </w:tr>
      <w:tr w:rsidR="002D775D" w:rsidRPr="00317F2C" w:rsidDel="00ED7123" w14:paraId="00108D56" w14:textId="77777777" w:rsidTr="00B94200">
        <w:trPr>
          <w:cantSplit/>
          <w:trHeight w:val="190"/>
          <w:del w:id="34392" w:author="Author"/>
        </w:trPr>
        <w:tc>
          <w:tcPr>
            <w:tcW w:w="199" w:type="dxa"/>
          </w:tcPr>
          <w:p w14:paraId="6FB8D7BE" w14:textId="77777777" w:rsidR="002D775D" w:rsidRPr="00317F2C" w:rsidDel="00ED7123" w:rsidRDefault="002D775D" w:rsidP="00B94200">
            <w:pPr>
              <w:pStyle w:val="tabletext11"/>
              <w:suppressAutoHyphens/>
              <w:rPr>
                <w:del w:id="34393" w:author="Author"/>
              </w:rPr>
            </w:pPr>
          </w:p>
        </w:tc>
        <w:tc>
          <w:tcPr>
            <w:tcW w:w="1118" w:type="dxa"/>
            <w:vMerge/>
            <w:tcBorders>
              <w:top w:val="single" w:sz="6" w:space="0" w:color="auto"/>
              <w:left w:val="single" w:sz="6" w:space="0" w:color="auto"/>
              <w:bottom w:val="single" w:sz="4" w:space="0" w:color="auto"/>
              <w:right w:val="single" w:sz="6" w:space="0" w:color="auto"/>
            </w:tcBorders>
            <w:vAlign w:val="center"/>
            <w:hideMark/>
          </w:tcPr>
          <w:p w14:paraId="21397DF9" w14:textId="77777777" w:rsidR="002D775D" w:rsidRPr="00317F2C" w:rsidDel="00ED7123" w:rsidRDefault="002D775D" w:rsidP="00B94200">
            <w:pPr>
              <w:suppressAutoHyphens/>
              <w:overflowPunct/>
              <w:autoSpaceDE/>
              <w:autoSpaceDN/>
              <w:adjustRightInd/>
              <w:spacing w:before="0" w:line="240" w:lineRule="auto"/>
              <w:jc w:val="left"/>
              <w:rPr>
                <w:del w:id="34394" w:author="Author"/>
              </w:rPr>
            </w:pPr>
          </w:p>
        </w:tc>
        <w:tc>
          <w:tcPr>
            <w:tcW w:w="1398" w:type="dxa"/>
            <w:tcBorders>
              <w:top w:val="single" w:sz="6" w:space="0" w:color="auto"/>
              <w:left w:val="single" w:sz="6" w:space="0" w:color="auto"/>
              <w:bottom w:val="single" w:sz="6" w:space="0" w:color="auto"/>
              <w:right w:val="single" w:sz="6" w:space="0" w:color="auto"/>
            </w:tcBorders>
            <w:hideMark/>
          </w:tcPr>
          <w:p w14:paraId="35A28D4E" w14:textId="77777777" w:rsidR="002D775D" w:rsidRPr="00317F2C" w:rsidDel="00ED7123" w:rsidRDefault="002D775D" w:rsidP="00B94200">
            <w:pPr>
              <w:pStyle w:val="tabletext11"/>
              <w:suppressAutoHyphens/>
              <w:rPr>
                <w:del w:id="34395" w:author="Author"/>
              </w:rPr>
            </w:pPr>
            <w:del w:id="34396" w:author="Author">
              <w:r w:rsidRPr="00317F2C" w:rsidDel="00ED7123">
                <w:delText>Church Bus</w:delText>
              </w:r>
            </w:del>
          </w:p>
        </w:tc>
        <w:tc>
          <w:tcPr>
            <w:tcW w:w="630" w:type="dxa"/>
            <w:tcBorders>
              <w:top w:val="single" w:sz="6" w:space="0" w:color="auto"/>
              <w:left w:val="single" w:sz="6" w:space="0" w:color="auto"/>
              <w:bottom w:val="single" w:sz="6" w:space="0" w:color="auto"/>
              <w:right w:val="nil"/>
            </w:tcBorders>
            <w:vAlign w:val="bottom"/>
            <w:hideMark/>
          </w:tcPr>
          <w:p w14:paraId="3813A6A1" w14:textId="77777777" w:rsidR="002D775D" w:rsidRPr="00317F2C" w:rsidDel="00ED7123" w:rsidRDefault="002D775D" w:rsidP="00B94200">
            <w:pPr>
              <w:pStyle w:val="tabletext11"/>
              <w:suppressAutoHyphens/>
              <w:jc w:val="center"/>
              <w:rPr>
                <w:del w:id="34397" w:author="Author"/>
              </w:rPr>
            </w:pPr>
            <w:del w:id="34398" w:author="Author">
              <w:r w:rsidRPr="00317F2C" w:rsidDel="00ED7123">
                <w:delText>635 –</w:delText>
              </w:r>
            </w:del>
          </w:p>
        </w:tc>
        <w:tc>
          <w:tcPr>
            <w:tcW w:w="630" w:type="dxa"/>
            <w:tcBorders>
              <w:top w:val="single" w:sz="6" w:space="0" w:color="auto"/>
              <w:left w:val="nil"/>
              <w:bottom w:val="single" w:sz="6" w:space="0" w:color="auto"/>
              <w:right w:val="nil"/>
            </w:tcBorders>
            <w:vAlign w:val="bottom"/>
            <w:hideMark/>
          </w:tcPr>
          <w:p w14:paraId="64EC384A" w14:textId="77777777" w:rsidR="002D775D" w:rsidRPr="00317F2C" w:rsidDel="00ED7123" w:rsidRDefault="002D775D" w:rsidP="00B94200">
            <w:pPr>
              <w:pStyle w:val="tabletext11"/>
              <w:suppressAutoHyphens/>
              <w:jc w:val="center"/>
              <w:rPr>
                <w:del w:id="34399" w:author="Author"/>
              </w:rPr>
            </w:pPr>
            <w:del w:id="34400" w:author="Author">
              <w:r w:rsidRPr="00317F2C" w:rsidDel="00ED7123">
                <w:delText>638 –</w:delText>
              </w:r>
            </w:del>
          </w:p>
        </w:tc>
        <w:tc>
          <w:tcPr>
            <w:tcW w:w="630" w:type="dxa"/>
            <w:tcBorders>
              <w:top w:val="single" w:sz="6" w:space="0" w:color="auto"/>
              <w:left w:val="nil"/>
              <w:bottom w:val="single" w:sz="6" w:space="0" w:color="auto"/>
              <w:right w:val="nil"/>
            </w:tcBorders>
            <w:vAlign w:val="bottom"/>
            <w:hideMark/>
          </w:tcPr>
          <w:p w14:paraId="55386BDD" w14:textId="77777777" w:rsidR="002D775D" w:rsidRPr="00317F2C" w:rsidDel="00ED7123" w:rsidRDefault="002D775D" w:rsidP="00B94200">
            <w:pPr>
              <w:pStyle w:val="tabletext11"/>
              <w:suppressAutoHyphens/>
              <w:jc w:val="center"/>
              <w:rPr>
                <w:del w:id="34401" w:author="Author"/>
                <w:b/>
              </w:rPr>
            </w:pPr>
            <w:del w:id="34402" w:author="Author">
              <w:r w:rsidRPr="00317F2C" w:rsidDel="00ED7123">
                <w:rPr>
                  <w:b/>
                </w:rPr>
                <w:delText>1.00</w:delText>
              </w:r>
            </w:del>
          </w:p>
        </w:tc>
        <w:tc>
          <w:tcPr>
            <w:tcW w:w="630" w:type="dxa"/>
            <w:tcBorders>
              <w:top w:val="single" w:sz="6" w:space="0" w:color="auto"/>
              <w:left w:val="nil"/>
              <w:bottom w:val="single" w:sz="6" w:space="0" w:color="auto"/>
              <w:right w:val="single" w:sz="6" w:space="0" w:color="auto"/>
            </w:tcBorders>
            <w:vAlign w:val="bottom"/>
            <w:hideMark/>
          </w:tcPr>
          <w:p w14:paraId="708ED639" w14:textId="77777777" w:rsidR="002D775D" w:rsidRPr="00317F2C" w:rsidDel="00ED7123" w:rsidRDefault="002D775D" w:rsidP="00B94200">
            <w:pPr>
              <w:pStyle w:val="tabletext11"/>
              <w:suppressAutoHyphens/>
              <w:jc w:val="center"/>
              <w:rPr>
                <w:del w:id="34403" w:author="Author"/>
                <w:b/>
              </w:rPr>
            </w:pPr>
            <w:del w:id="34404" w:author="Author">
              <w:r w:rsidRPr="00317F2C" w:rsidDel="00ED7123">
                <w:rPr>
                  <w:b/>
                </w:rPr>
                <w:delText>1.00</w:delText>
              </w:r>
            </w:del>
          </w:p>
        </w:tc>
        <w:tc>
          <w:tcPr>
            <w:tcW w:w="630" w:type="dxa"/>
            <w:tcBorders>
              <w:top w:val="single" w:sz="6" w:space="0" w:color="auto"/>
              <w:left w:val="nil"/>
              <w:bottom w:val="single" w:sz="6" w:space="0" w:color="auto"/>
              <w:right w:val="nil"/>
            </w:tcBorders>
            <w:vAlign w:val="bottom"/>
            <w:hideMark/>
          </w:tcPr>
          <w:p w14:paraId="32BD39DA" w14:textId="77777777" w:rsidR="002D775D" w:rsidRPr="00317F2C" w:rsidDel="00ED7123" w:rsidRDefault="002D775D" w:rsidP="00B94200">
            <w:pPr>
              <w:pStyle w:val="tabletext11"/>
              <w:suppressAutoHyphens/>
              <w:jc w:val="center"/>
              <w:rPr>
                <w:del w:id="34405" w:author="Author"/>
              </w:rPr>
            </w:pPr>
            <w:del w:id="34406" w:author="Author">
              <w:r w:rsidRPr="00317F2C" w:rsidDel="00ED7123">
                <w:delText>636 –</w:delText>
              </w:r>
            </w:del>
          </w:p>
        </w:tc>
        <w:tc>
          <w:tcPr>
            <w:tcW w:w="630" w:type="dxa"/>
            <w:tcBorders>
              <w:top w:val="single" w:sz="6" w:space="0" w:color="auto"/>
              <w:left w:val="nil"/>
              <w:bottom w:val="single" w:sz="6" w:space="0" w:color="auto"/>
              <w:right w:val="nil"/>
            </w:tcBorders>
            <w:vAlign w:val="bottom"/>
            <w:hideMark/>
          </w:tcPr>
          <w:p w14:paraId="20611E77" w14:textId="77777777" w:rsidR="002D775D" w:rsidRPr="00317F2C" w:rsidDel="00ED7123" w:rsidRDefault="002D775D" w:rsidP="00B94200">
            <w:pPr>
              <w:pStyle w:val="tabletext11"/>
              <w:suppressAutoHyphens/>
              <w:jc w:val="center"/>
              <w:rPr>
                <w:del w:id="34407" w:author="Author"/>
              </w:rPr>
            </w:pPr>
            <w:del w:id="34408" w:author="Author">
              <w:r w:rsidRPr="00317F2C" w:rsidDel="00ED7123">
                <w:delText>639 –</w:delText>
              </w:r>
            </w:del>
          </w:p>
        </w:tc>
        <w:tc>
          <w:tcPr>
            <w:tcW w:w="630" w:type="dxa"/>
            <w:tcBorders>
              <w:top w:val="single" w:sz="6" w:space="0" w:color="auto"/>
              <w:left w:val="nil"/>
              <w:bottom w:val="single" w:sz="6" w:space="0" w:color="auto"/>
              <w:right w:val="nil"/>
            </w:tcBorders>
            <w:vAlign w:val="bottom"/>
            <w:hideMark/>
          </w:tcPr>
          <w:p w14:paraId="48DA6C88" w14:textId="77777777" w:rsidR="002D775D" w:rsidRPr="00317F2C" w:rsidDel="00ED7123" w:rsidRDefault="002D775D" w:rsidP="00B94200">
            <w:pPr>
              <w:pStyle w:val="tabletext11"/>
              <w:suppressAutoHyphens/>
              <w:jc w:val="center"/>
              <w:rPr>
                <w:del w:id="34409" w:author="Author"/>
                <w:b/>
              </w:rPr>
            </w:pPr>
            <w:del w:id="34410" w:author="Author">
              <w:r w:rsidRPr="00317F2C" w:rsidDel="00ED7123">
                <w:rPr>
                  <w:b/>
                </w:rPr>
                <w:delText>1.15</w:delText>
              </w:r>
            </w:del>
          </w:p>
        </w:tc>
        <w:tc>
          <w:tcPr>
            <w:tcW w:w="630" w:type="dxa"/>
            <w:tcBorders>
              <w:top w:val="single" w:sz="6" w:space="0" w:color="auto"/>
              <w:left w:val="nil"/>
              <w:bottom w:val="single" w:sz="6" w:space="0" w:color="auto"/>
              <w:right w:val="nil"/>
            </w:tcBorders>
            <w:vAlign w:val="bottom"/>
            <w:hideMark/>
          </w:tcPr>
          <w:p w14:paraId="7E828B2C" w14:textId="77777777" w:rsidR="002D775D" w:rsidRPr="00317F2C" w:rsidDel="00ED7123" w:rsidRDefault="002D775D" w:rsidP="00B94200">
            <w:pPr>
              <w:pStyle w:val="tabletext11"/>
              <w:suppressAutoHyphens/>
              <w:jc w:val="center"/>
              <w:rPr>
                <w:del w:id="34411" w:author="Author"/>
                <w:b/>
              </w:rPr>
            </w:pPr>
            <w:del w:id="34412" w:author="Author">
              <w:r w:rsidRPr="00317F2C" w:rsidDel="00ED7123">
                <w:rPr>
                  <w:b/>
                </w:rPr>
                <w:delText>1.15</w:delText>
              </w:r>
            </w:del>
          </w:p>
        </w:tc>
        <w:tc>
          <w:tcPr>
            <w:tcW w:w="630" w:type="dxa"/>
            <w:tcBorders>
              <w:top w:val="single" w:sz="6" w:space="0" w:color="auto"/>
              <w:left w:val="single" w:sz="6" w:space="0" w:color="auto"/>
              <w:bottom w:val="single" w:sz="6" w:space="0" w:color="auto"/>
              <w:right w:val="nil"/>
            </w:tcBorders>
            <w:vAlign w:val="bottom"/>
            <w:hideMark/>
          </w:tcPr>
          <w:p w14:paraId="71221B28" w14:textId="77777777" w:rsidR="002D775D" w:rsidRPr="00317F2C" w:rsidDel="00ED7123" w:rsidRDefault="002D775D" w:rsidP="00B94200">
            <w:pPr>
              <w:pStyle w:val="tabletext11"/>
              <w:suppressAutoHyphens/>
              <w:jc w:val="center"/>
              <w:rPr>
                <w:del w:id="34413" w:author="Author"/>
              </w:rPr>
            </w:pPr>
            <w:del w:id="34414" w:author="Author">
              <w:r w:rsidRPr="00317F2C" w:rsidDel="00ED7123">
                <w:delText>637 –</w:delText>
              </w:r>
            </w:del>
          </w:p>
        </w:tc>
        <w:tc>
          <w:tcPr>
            <w:tcW w:w="630" w:type="dxa"/>
            <w:tcBorders>
              <w:top w:val="single" w:sz="6" w:space="0" w:color="auto"/>
              <w:left w:val="nil"/>
              <w:bottom w:val="single" w:sz="6" w:space="0" w:color="auto"/>
              <w:right w:val="nil"/>
            </w:tcBorders>
            <w:vAlign w:val="bottom"/>
            <w:hideMark/>
          </w:tcPr>
          <w:p w14:paraId="4478B741" w14:textId="77777777" w:rsidR="002D775D" w:rsidRPr="00317F2C" w:rsidDel="00ED7123" w:rsidRDefault="002D775D" w:rsidP="00B94200">
            <w:pPr>
              <w:pStyle w:val="tabletext11"/>
              <w:suppressAutoHyphens/>
              <w:jc w:val="center"/>
              <w:rPr>
                <w:del w:id="34415" w:author="Author"/>
              </w:rPr>
            </w:pPr>
            <w:del w:id="34416" w:author="Author">
              <w:r w:rsidRPr="00317F2C" w:rsidDel="00ED7123">
                <w:delText>630 –</w:delText>
              </w:r>
            </w:del>
          </w:p>
        </w:tc>
        <w:tc>
          <w:tcPr>
            <w:tcW w:w="630" w:type="dxa"/>
            <w:tcBorders>
              <w:top w:val="single" w:sz="6" w:space="0" w:color="auto"/>
              <w:left w:val="nil"/>
              <w:bottom w:val="single" w:sz="6" w:space="0" w:color="auto"/>
              <w:right w:val="nil"/>
            </w:tcBorders>
            <w:vAlign w:val="bottom"/>
            <w:hideMark/>
          </w:tcPr>
          <w:p w14:paraId="661B1DD7" w14:textId="77777777" w:rsidR="002D775D" w:rsidRPr="00317F2C" w:rsidDel="00ED7123" w:rsidRDefault="002D775D" w:rsidP="00B94200">
            <w:pPr>
              <w:pStyle w:val="tabletext11"/>
              <w:suppressAutoHyphens/>
              <w:jc w:val="center"/>
              <w:rPr>
                <w:del w:id="34417" w:author="Author"/>
                <w:b/>
              </w:rPr>
            </w:pPr>
            <w:del w:id="34418" w:author="Author">
              <w:r w:rsidRPr="00317F2C" w:rsidDel="00ED7123">
                <w:rPr>
                  <w:b/>
                </w:rPr>
                <w:delText>1.25</w:delText>
              </w:r>
            </w:del>
          </w:p>
        </w:tc>
        <w:tc>
          <w:tcPr>
            <w:tcW w:w="630" w:type="dxa"/>
            <w:tcBorders>
              <w:top w:val="single" w:sz="6" w:space="0" w:color="auto"/>
              <w:left w:val="nil"/>
              <w:bottom w:val="single" w:sz="6" w:space="0" w:color="auto"/>
              <w:right w:val="single" w:sz="6" w:space="0" w:color="auto"/>
            </w:tcBorders>
            <w:vAlign w:val="bottom"/>
            <w:hideMark/>
          </w:tcPr>
          <w:p w14:paraId="3954AA28" w14:textId="77777777" w:rsidR="002D775D" w:rsidRPr="00317F2C" w:rsidDel="00ED7123" w:rsidRDefault="002D775D" w:rsidP="00B94200">
            <w:pPr>
              <w:pStyle w:val="tabletext11"/>
              <w:suppressAutoHyphens/>
              <w:jc w:val="center"/>
              <w:rPr>
                <w:del w:id="34419" w:author="Author"/>
                <w:b/>
              </w:rPr>
            </w:pPr>
            <w:del w:id="34420" w:author="Author">
              <w:r w:rsidRPr="00317F2C" w:rsidDel="00ED7123">
                <w:rPr>
                  <w:b/>
                </w:rPr>
                <w:delText>1.20</w:delText>
              </w:r>
            </w:del>
          </w:p>
        </w:tc>
      </w:tr>
      <w:tr w:rsidR="002D775D" w:rsidRPr="00317F2C" w:rsidDel="00ED7123" w14:paraId="1BCC0A55" w14:textId="77777777" w:rsidTr="00B94200">
        <w:trPr>
          <w:cantSplit/>
          <w:trHeight w:val="190"/>
          <w:del w:id="34421" w:author="Author"/>
        </w:trPr>
        <w:tc>
          <w:tcPr>
            <w:tcW w:w="199" w:type="dxa"/>
            <w:tcBorders>
              <w:right w:val="single" w:sz="4" w:space="0" w:color="auto"/>
            </w:tcBorders>
          </w:tcPr>
          <w:p w14:paraId="160AD6B0" w14:textId="77777777" w:rsidR="002D775D" w:rsidRPr="00317F2C" w:rsidDel="00ED7123" w:rsidRDefault="002D775D" w:rsidP="00B94200">
            <w:pPr>
              <w:pStyle w:val="tabletext11"/>
              <w:suppressAutoHyphens/>
              <w:rPr>
                <w:del w:id="34422" w:author="Author"/>
              </w:rPr>
            </w:pPr>
          </w:p>
        </w:tc>
        <w:tc>
          <w:tcPr>
            <w:tcW w:w="1118" w:type="dxa"/>
            <w:vMerge w:val="restart"/>
            <w:tcBorders>
              <w:left w:val="single" w:sz="4" w:space="0" w:color="auto"/>
              <w:right w:val="single" w:sz="4" w:space="0" w:color="auto"/>
            </w:tcBorders>
            <w:vAlign w:val="center"/>
            <w:hideMark/>
          </w:tcPr>
          <w:p w14:paraId="38DAEB7E" w14:textId="77777777" w:rsidR="002D775D" w:rsidRPr="00317F2C" w:rsidDel="00ED7123" w:rsidRDefault="002D775D" w:rsidP="00B94200">
            <w:pPr>
              <w:pStyle w:val="tabletext11"/>
              <w:suppressAutoHyphens/>
              <w:rPr>
                <w:del w:id="34423" w:author="Author"/>
              </w:rPr>
            </w:pPr>
            <w:del w:id="34424" w:author="Author">
              <w:r w:rsidRPr="00317F2C" w:rsidDel="00ED7123">
                <w:delText>Other Buses</w:delText>
              </w:r>
            </w:del>
          </w:p>
        </w:tc>
        <w:tc>
          <w:tcPr>
            <w:tcW w:w="1398" w:type="dxa"/>
            <w:tcBorders>
              <w:top w:val="single" w:sz="6" w:space="0" w:color="auto"/>
              <w:left w:val="single" w:sz="4" w:space="0" w:color="auto"/>
              <w:bottom w:val="single" w:sz="6" w:space="0" w:color="auto"/>
              <w:right w:val="single" w:sz="4" w:space="0" w:color="auto"/>
            </w:tcBorders>
            <w:hideMark/>
          </w:tcPr>
          <w:p w14:paraId="418901D5" w14:textId="77777777" w:rsidR="002D775D" w:rsidRPr="00317F2C" w:rsidDel="00ED7123" w:rsidRDefault="002D775D" w:rsidP="00B94200">
            <w:pPr>
              <w:pStyle w:val="tabletext11"/>
              <w:suppressAutoHyphens/>
              <w:rPr>
                <w:del w:id="34425" w:author="Author"/>
              </w:rPr>
            </w:pPr>
            <w:del w:id="34426" w:author="Author">
              <w:r w:rsidRPr="00317F2C" w:rsidDel="00ED7123">
                <w:delText>Urban Bus</w:delText>
              </w:r>
            </w:del>
          </w:p>
        </w:tc>
        <w:tc>
          <w:tcPr>
            <w:tcW w:w="630" w:type="dxa"/>
            <w:tcBorders>
              <w:top w:val="single" w:sz="6" w:space="0" w:color="auto"/>
              <w:left w:val="single" w:sz="4" w:space="0" w:color="auto"/>
              <w:bottom w:val="single" w:sz="6" w:space="0" w:color="auto"/>
              <w:right w:val="nil"/>
            </w:tcBorders>
            <w:vAlign w:val="bottom"/>
            <w:hideMark/>
          </w:tcPr>
          <w:p w14:paraId="40180D77" w14:textId="77777777" w:rsidR="002D775D" w:rsidRPr="00317F2C" w:rsidDel="00ED7123" w:rsidRDefault="002D775D" w:rsidP="00B94200">
            <w:pPr>
              <w:pStyle w:val="tabletext11"/>
              <w:suppressAutoHyphens/>
              <w:jc w:val="center"/>
              <w:rPr>
                <w:del w:id="34427" w:author="Author"/>
              </w:rPr>
            </w:pPr>
            <w:del w:id="34428" w:author="Author">
              <w:r w:rsidRPr="00317F2C" w:rsidDel="00ED7123">
                <w:delText>515 –</w:delText>
              </w:r>
            </w:del>
          </w:p>
        </w:tc>
        <w:tc>
          <w:tcPr>
            <w:tcW w:w="630" w:type="dxa"/>
            <w:tcBorders>
              <w:top w:val="single" w:sz="6" w:space="0" w:color="auto"/>
              <w:left w:val="nil"/>
              <w:bottom w:val="single" w:sz="6" w:space="0" w:color="auto"/>
              <w:right w:val="nil"/>
            </w:tcBorders>
            <w:vAlign w:val="bottom"/>
            <w:hideMark/>
          </w:tcPr>
          <w:p w14:paraId="75C953D6" w14:textId="77777777" w:rsidR="002D775D" w:rsidRPr="00317F2C" w:rsidDel="00ED7123" w:rsidRDefault="002D775D" w:rsidP="00B94200">
            <w:pPr>
              <w:pStyle w:val="tabletext11"/>
              <w:suppressAutoHyphens/>
              <w:jc w:val="center"/>
              <w:rPr>
                <w:del w:id="34429" w:author="Author"/>
              </w:rPr>
            </w:pPr>
            <w:del w:id="34430" w:author="Author">
              <w:r w:rsidRPr="00317F2C" w:rsidDel="00ED7123">
                <w:delText>518 –</w:delText>
              </w:r>
            </w:del>
          </w:p>
        </w:tc>
        <w:tc>
          <w:tcPr>
            <w:tcW w:w="630" w:type="dxa"/>
            <w:tcBorders>
              <w:top w:val="single" w:sz="6" w:space="0" w:color="auto"/>
              <w:left w:val="nil"/>
              <w:bottom w:val="single" w:sz="6" w:space="0" w:color="auto"/>
              <w:right w:val="nil"/>
            </w:tcBorders>
            <w:vAlign w:val="bottom"/>
            <w:hideMark/>
          </w:tcPr>
          <w:p w14:paraId="47A22F21" w14:textId="77777777" w:rsidR="002D775D" w:rsidRPr="00317F2C" w:rsidDel="00ED7123" w:rsidRDefault="002D775D" w:rsidP="00B94200">
            <w:pPr>
              <w:pStyle w:val="tabletext11"/>
              <w:suppressAutoHyphens/>
              <w:jc w:val="center"/>
              <w:rPr>
                <w:del w:id="34431" w:author="Author"/>
                <w:b/>
              </w:rPr>
            </w:pPr>
            <w:del w:id="34432" w:author="Author">
              <w:r w:rsidRPr="00317F2C" w:rsidDel="00ED7123">
                <w:rPr>
                  <w:b/>
                </w:rPr>
                <w:delText>0.80</w:delText>
              </w:r>
            </w:del>
          </w:p>
        </w:tc>
        <w:tc>
          <w:tcPr>
            <w:tcW w:w="630" w:type="dxa"/>
            <w:tcBorders>
              <w:top w:val="single" w:sz="6" w:space="0" w:color="auto"/>
              <w:left w:val="nil"/>
              <w:bottom w:val="single" w:sz="6" w:space="0" w:color="auto"/>
              <w:right w:val="single" w:sz="4" w:space="0" w:color="auto"/>
            </w:tcBorders>
            <w:vAlign w:val="bottom"/>
            <w:hideMark/>
          </w:tcPr>
          <w:p w14:paraId="33F6DE87" w14:textId="77777777" w:rsidR="002D775D" w:rsidRPr="00317F2C" w:rsidDel="00ED7123" w:rsidRDefault="002D775D" w:rsidP="00B94200">
            <w:pPr>
              <w:pStyle w:val="tabletext11"/>
              <w:suppressAutoHyphens/>
              <w:jc w:val="center"/>
              <w:rPr>
                <w:del w:id="34433" w:author="Author"/>
                <w:b/>
              </w:rPr>
            </w:pPr>
            <w:del w:id="34434" w:author="Author">
              <w:r w:rsidRPr="00317F2C" w:rsidDel="00ED7123">
                <w:rPr>
                  <w:b/>
                </w:rPr>
                <w:delText>1.45</w:delText>
              </w:r>
            </w:del>
          </w:p>
        </w:tc>
        <w:tc>
          <w:tcPr>
            <w:tcW w:w="630" w:type="dxa"/>
            <w:tcBorders>
              <w:top w:val="single" w:sz="6" w:space="0" w:color="auto"/>
              <w:left w:val="single" w:sz="4" w:space="0" w:color="auto"/>
              <w:bottom w:val="single" w:sz="6" w:space="0" w:color="auto"/>
              <w:right w:val="nil"/>
            </w:tcBorders>
            <w:vAlign w:val="bottom"/>
            <w:hideMark/>
          </w:tcPr>
          <w:p w14:paraId="20C3BD35" w14:textId="77777777" w:rsidR="002D775D" w:rsidRPr="00317F2C" w:rsidDel="00ED7123" w:rsidRDefault="002D775D" w:rsidP="00B94200">
            <w:pPr>
              <w:pStyle w:val="tabletext11"/>
              <w:suppressAutoHyphens/>
              <w:jc w:val="center"/>
              <w:rPr>
                <w:del w:id="34435" w:author="Author"/>
              </w:rPr>
            </w:pPr>
            <w:del w:id="34436" w:author="Author">
              <w:r w:rsidRPr="00317F2C" w:rsidDel="00ED7123">
                <w:delText>516 –</w:delText>
              </w:r>
            </w:del>
          </w:p>
        </w:tc>
        <w:tc>
          <w:tcPr>
            <w:tcW w:w="630" w:type="dxa"/>
            <w:tcBorders>
              <w:top w:val="single" w:sz="6" w:space="0" w:color="auto"/>
              <w:left w:val="nil"/>
              <w:bottom w:val="single" w:sz="6" w:space="0" w:color="auto"/>
              <w:right w:val="nil"/>
            </w:tcBorders>
            <w:vAlign w:val="bottom"/>
            <w:hideMark/>
          </w:tcPr>
          <w:p w14:paraId="103E5DC4" w14:textId="77777777" w:rsidR="002D775D" w:rsidRPr="00317F2C" w:rsidDel="00ED7123" w:rsidRDefault="002D775D" w:rsidP="00B94200">
            <w:pPr>
              <w:pStyle w:val="tabletext11"/>
              <w:suppressAutoHyphens/>
              <w:jc w:val="center"/>
              <w:rPr>
                <w:del w:id="34437" w:author="Author"/>
              </w:rPr>
            </w:pPr>
            <w:del w:id="34438" w:author="Author">
              <w:r w:rsidRPr="00317F2C" w:rsidDel="00ED7123">
                <w:delText>519 –</w:delText>
              </w:r>
            </w:del>
          </w:p>
        </w:tc>
        <w:tc>
          <w:tcPr>
            <w:tcW w:w="630" w:type="dxa"/>
            <w:tcBorders>
              <w:top w:val="single" w:sz="6" w:space="0" w:color="auto"/>
              <w:left w:val="nil"/>
              <w:bottom w:val="single" w:sz="6" w:space="0" w:color="auto"/>
              <w:right w:val="nil"/>
            </w:tcBorders>
            <w:vAlign w:val="bottom"/>
            <w:hideMark/>
          </w:tcPr>
          <w:p w14:paraId="439FF4EE" w14:textId="77777777" w:rsidR="002D775D" w:rsidRPr="00317F2C" w:rsidDel="00ED7123" w:rsidRDefault="002D775D" w:rsidP="00B94200">
            <w:pPr>
              <w:pStyle w:val="tabletext11"/>
              <w:suppressAutoHyphens/>
              <w:jc w:val="center"/>
              <w:rPr>
                <w:del w:id="34439" w:author="Author"/>
                <w:b/>
              </w:rPr>
            </w:pPr>
            <w:del w:id="34440" w:author="Author">
              <w:r w:rsidRPr="00317F2C" w:rsidDel="00ED7123">
                <w:rPr>
                  <w:b/>
                </w:rPr>
                <w:delText>0.90</w:delText>
              </w:r>
            </w:del>
          </w:p>
        </w:tc>
        <w:tc>
          <w:tcPr>
            <w:tcW w:w="630" w:type="dxa"/>
            <w:tcBorders>
              <w:top w:val="single" w:sz="6" w:space="0" w:color="auto"/>
              <w:left w:val="nil"/>
              <w:bottom w:val="single" w:sz="6" w:space="0" w:color="auto"/>
              <w:right w:val="nil"/>
            </w:tcBorders>
            <w:vAlign w:val="bottom"/>
            <w:hideMark/>
          </w:tcPr>
          <w:p w14:paraId="6A84284C" w14:textId="77777777" w:rsidR="002D775D" w:rsidRPr="00317F2C" w:rsidDel="00ED7123" w:rsidRDefault="002D775D" w:rsidP="00B94200">
            <w:pPr>
              <w:pStyle w:val="tabletext11"/>
              <w:suppressAutoHyphens/>
              <w:jc w:val="center"/>
              <w:rPr>
                <w:del w:id="34441" w:author="Author"/>
                <w:b/>
              </w:rPr>
            </w:pPr>
            <w:del w:id="34442" w:author="Author">
              <w:r w:rsidRPr="00317F2C" w:rsidDel="00ED7123">
                <w:rPr>
                  <w:b/>
                </w:rPr>
                <w:delText>1.65</w:delText>
              </w:r>
            </w:del>
          </w:p>
        </w:tc>
        <w:tc>
          <w:tcPr>
            <w:tcW w:w="2520" w:type="dxa"/>
            <w:gridSpan w:val="4"/>
            <w:tcBorders>
              <w:top w:val="single" w:sz="6" w:space="0" w:color="auto"/>
              <w:left w:val="single" w:sz="6" w:space="0" w:color="auto"/>
              <w:bottom w:val="single" w:sz="6" w:space="0" w:color="auto"/>
              <w:right w:val="single" w:sz="6" w:space="0" w:color="auto"/>
            </w:tcBorders>
          </w:tcPr>
          <w:p w14:paraId="6B0AE3A4" w14:textId="77777777" w:rsidR="002D775D" w:rsidRPr="00317F2C" w:rsidDel="00ED7123" w:rsidRDefault="002D775D" w:rsidP="00B94200">
            <w:pPr>
              <w:pStyle w:val="tabletext11"/>
              <w:suppressAutoHyphens/>
              <w:jc w:val="center"/>
              <w:rPr>
                <w:del w:id="34443" w:author="Author"/>
                <w:b/>
              </w:rPr>
            </w:pPr>
          </w:p>
        </w:tc>
      </w:tr>
      <w:tr w:rsidR="002D775D" w:rsidRPr="00317F2C" w:rsidDel="00ED7123" w14:paraId="77D4F496" w14:textId="77777777" w:rsidTr="00B94200">
        <w:trPr>
          <w:cantSplit/>
          <w:trHeight w:val="190"/>
          <w:del w:id="34444" w:author="Author"/>
        </w:trPr>
        <w:tc>
          <w:tcPr>
            <w:tcW w:w="199" w:type="dxa"/>
            <w:tcBorders>
              <w:right w:val="single" w:sz="4" w:space="0" w:color="auto"/>
            </w:tcBorders>
          </w:tcPr>
          <w:p w14:paraId="7DB52D2D" w14:textId="77777777" w:rsidR="002D775D" w:rsidRPr="00317F2C" w:rsidDel="00ED7123" w:rsidRDefault="002D775D" w:rsidP="00B94200">
            <w:pPr>
              <w:pStyle w:val="tabletext11"/>
              <w:suppressAutoHyphens/>
              <w:rPr>
                <w:del w:id="34445" w:author="Author"/>
              </w:rPr>
            </w:pPr>
          </w:p>
        </w:tc>
        <w:tc>
          <w:tcPr>
            <w:tcW w:w="1118" w:type="dxa"/>
            <w:vMerge/>
            <w:tcBorders>
              <w:left w:val="single" w:sz="4" w:space="0" w:color="auto"/>
              <w:right w:val="single" w:sz="4" w:space="0" w:color="auto"/>
            </w:tcBorders>
            <w:vAlign w:val="center"/>
            <w:hideMark/>
          </w:tcPr>
          <w:p w14:paraId="2A93106F" w14:textId="77777777" w:rsidR="002D775D" w:rsidRPr="00317F2C" w:rsidDel="00ED7123" w:rsidRDefault="002D775D" w:rsidP="00B94200">
            <w:pPr>
              <w:suppressAutoHyphens/>
              <w:overflowPunct/>
              <w:autoSpaceDE/>
              <w:autoSpaceDN/>
              <w:adjustRightInd/>
              <w:spacing w:before="0" w:line="240" w:lineRule="auto"/>
              <w:jc w:val="left"/>
              <w:rPr>
                <w:del w:id="34446" w:author="Author"/>
              </w:rPr>
            </w:pPr>
          </w:p>
        </w:tc>
        <w:tc>
          <w:tcPr>
            <w:tcW w:w="1398" w:type="dxa"/>
            <w:tcBorders>
              <w:top w:val="single" w:sz="6" w:space="0" w:color="auto"/>
              <w:left w:val="single" w:sz="4" w:space="0" w:color="auto"/>
              <w:bottom w:val="single" w:sz="6" w:space="0" w:color="auto"/>
              <w:right w:val="nil"/>
            </w:tcBorders>
          </w:tcPr>
          <w:p w14:paraId="66EA3A2E" w14:textId="77777777" w:rsidR="002D775D" w:rsidRPr="00317F2C" w:rsidDel="00ED7123" w:rsidRDefault="002D775D" w:rsidP="00B94200">
            <w:pPr>
              <w:pStyle w:val="tabletext11"/>
              <w:suppressAutoHyphens/>
              <w:rPr>
                <w:del w:id="34447" w:author="Author"/>
              </w:rPr>
            </w:pPr>
          </w:p>
        </w:tc>
        <w:tc>
          <w:tcPr>
            <w:tcW w:w="630" w:type="dxa"/>
            <w:tcBorders>
              <w:top w:val="single" w:sz="6" w:space="0" w:color="auto"/>
              <w:left w:val="nil"/>
              <w:bottom w:val="single" w:sz="6" w:space="0" w:color="auto"/>
              <w:right w:val="nil"/>
            </w:tcBorders>
          </w:tcPr>
          <w:p w14:paraId="42C6D7F8" w14:textId="77777777" w:rsidR="002D775D" w:rsidRPr="00317F2C" w:rsidDel="00ED7123" w:rsidRDefault="002D775D" w:rsidP="00B94200">
            <w:pPr>
              <w:pStyle w:val="tabletext11"/>
              <w:suppressAutoHyphens/>
              <w:rPr>
                <w:del w:id="34448" w:author="Author"/>
              </w:rPr>
            </w:pPr>
          </w:p>
        </w:tc>
        <w:tc>
          <w:tcPr>
            <w:tcW w:w="630" w:type="dxa"/>
            <w:tcBorders>
              <w:top w:val="single" w:sz="6" w:space="0" w:color="auto"/>
              <w:left w:val="nil"/>
              <w:bottom w:val="single" w:sz="6" w:space="0" w:color="auto"/>
              <w:right w:val="nil"/>
            </w:tcBorders>
          </w:tcPr>
          <w:p w14:paraId="61581617" w14:textId="77777777" w:rsidR="002D775D" w:rsidRPr="00317F2C" w:rsidDel="00ED7123" w:rsidRDefault="002D775D" w:rsidP="00B94200">
            <w:pPr>
              <w:pStyle w:val="tabletext11"/>
              <w:suppressAutoHyphens/>
              <w:rPr>
                <w:del w:id="34449" w:author="Author"/>
              </w:rPr>
            </w:pPr>
          </w:p>
        </w:tc>
        <w:tc>
          <w:tcPr>
            <w:tcW w:w="630" w:type="dxa"/>
            <w:tcBorders>
              <w:top w:val="single" w:sz="6" w:space="0" w:color="auto"/>
              <w:left w:val="nil"/>
              <w:bottom w:val="single" w:sz="6" w:space="0" w:color="auto"/>
              <w:right w:val="nil"/>
            </w:tcBorders>
          </w:tcPr>
          <w:p w14:paraId="0B5457C3" w14:textId="77777777" w:rsidR="002D775D" w:rsidRPr="00317F2C" w:rsidDel="00ED7123" w:rsidRDefault="002D775D" w:rsidP="00B94200">
            <w:pPr>
              <w:pStyle w:val="tabletext11"/>
              <w:suppressAutoHyphens/>
              <w:jc w:val="center"/>
              <w:rPr>
                <w:del w:id="34450" w:author="Author"/>
              </w:rPr>
            </w:pPr>
          </w:p>
        </w:tc>
        <w:tc>
          <w:tcPr>
            <w:tcW w:w="630" w:type="dxa"/>
            <w:tcBorders>
              <w:top w:val="single" w:sz="6" w:space="0" w:color="auto"/>
              <w:left w:val="nil"/>
              <w:bottom w:val="single" w:sz="6" w:space="0" w:color="auto"/>
              <w:right w:val="nil"/>
            </w:tcBorders>
          </w:tcPr>
          <w:p w14:paraId="3DB77A6E" w14:textId="77777777" w:rsidR="002D775D" w:rsidRPr="00317F2C" w:rsidDel="00ED7123" w:rsidRDefault="002D775D" w:rsidP="00B94200">
            <w:pPr>
              <w:pStyle w:val="tabletext11"/>
              <w:suppressAutoHyphens/>
              <w:jc w:val="center"/>
              <w:rPr>
                <w:del w:id="34451" w:author="Author"/>
              </w:rPr>
            </w:pPr>
          </w:p>
        </w:tc>
        <w:tc>
          <w:tcPr>
            <w:tcW w:w="630" w:type="dxa"/>
            <w:tcBorders>
              <w:top w:val="single" w:sz="6" w:space="0" w:color="auto"/>
              <w:left w:val="nil"/>
              <w:bottom w:val="single" w:sz="6" w:space="0" w:color="auto"/>
              <w:right w:val="nil"/>
            </w:tcBorders>
          </w:tcPr>
          <w:p w14:paraId="42E09658" w14:textId="77777777" w:rsidR="002D775D" w:rsidRPr="00317F2C" w:rsidDel="00ED7123" w:rsidRDefault="002D775D" w:rsidP="00B94200">
            <w:pPr>
              <w:pStyle w:val="tabletext11"/>
              <w:suppressAutoHyphens/>
              <w:rPr>
                <w:del w:id="34452" w:author="Author"/>
              </w:rPr>
            </w:pPr>
          </w:p>
        </w:tc>
        <w:tc>
          <w:tcPr>
            <w:tcW w:w="630" w:type="dxa"/>
            <w:tcBorders>
              <w:top w:val="single" w:sz="6" w:space="0" w:color="auto"/>
              <w:left w:val="nil"/>
              <w:bottom w:val="single" w:sz="6" w:space="0" w:color="auto"/>
              <w:right w:val="nil"/>
            </w:tcBorders>
          </w:tcPr>
          <w:p w14:paraId="3CF47347" w14:textId="77777777" w:rsidR="002D775D" w:rsidRPr="00317F2C" w:rsidDel="00ED7123" w:rsidRDefault="002D775D" w:rsidP="00B94200">
            <w:pPr>
              <w:pStyle w:val="tabletext11"/>
              <w:suppressAutoHyphens/>
              <w:rPr>
                <w:del w:id="34453" w:author="Author"/>
              </w:rPr>
            </w:pPr>
          </w:p>
        </w:tc>
        <w:tc>
          <w:tcPr>
            <w:tcW w:w="630" w:type="dxa"/>
            <w:tcBorders>
              <w:top w:val="single" w:sz="6" w:space="0" w:color="auto"/>
              <w:left w:val="nil"/>
              <w:bottom w:val="single" w:sz="6" w:space="0" w:color="auto"/>
              <w:right w:val="nil"/>
            </w:tcBorders>
          </w:tcPr>
          <w:p w14:paraId="08F7454F" w14:textId="77777777" w:rsidR="002D775D" w:rsidRPr="00317F2C" w:rsidDel="00ED7123" w:rsidRDefault="002D775D" w:rsidP="00B94200">
            <w:pPr>
              <w:pStyle w:val="tabletext11"/>
              <w:suppressAutoHyphens/>
              <w:jc w:val="center"/>
              <w:rPr>
                <w:del w:id="34454" w:author="Author"/>
              </w:rPr>
            </w:pPr>
          </w:p>
        </w:tc>
        <w:tc>
          <w:tcPr>
            <w:tcW w:w="630" w:type="dxa"/>
            <w:tcBorders>
              <w:top w:val="single" w:sz="6" w:space="0" w:color="auto"/>
              <w:left w:val="nil"/>
              <w:bottom w:val="single" w:sz="6" w:space="0" w:color="auto"/>
              <w:right w:val="nil"/>
            </w:tcBorders>
          </w:tcPr>
          <w:p w14:paraId="112AAB5D" w14:textId="77777777" w:rsidR="002D775D" w:rsidRPr="00317F2C" w:rsidDel="00ED7123" w:rsidRDefault="002D775D" w:rsidP="00B94200">
            <w:pPr>
              <w:pStyle w:val="tabletext11"/>
              <w:suppressAutoHyphens/>
              <w:jc w:val="center"/>
              <w:rPr>
                <w:del w:id="34455" w:author="Author"/>
              </w:rPr>
            </w:pPr>
          </w:p>
        </w:tc>
        <w:tc>
          <w:tcPr>
            <w:tcW w:w="2520" w:type="dxa"/>
            <w:gridSpan w:val="4"/>
            <w:tcBorders>
              <w:top w:val="single" w:sz="6" w:space="0" w:color="auto"/>
              <w:left w:val="single" w:sz="6" w:space="0" w:color="auto"/>
              <w:bottom w:val="single" w:sz="6" w:space="0" w:color="auto"/>
              <w:right w:val="single" w:sz="6" w:space="0" w:color="auto"/>
            </w:tcBorders>
            <w:hideMark/>
          </w:tcPr>
          <w:p w14:paraId="2CFCC316" w14:textId="77777777" w:rsidR="002D775D" w:rsidRPr="00317F2C" w:rsidDel="00ED7123" w:rsidRDefault="002D775D" w:rsidP="00B94200">
            <w:pPr>
              <w:pStyle w:val="tabletext11"/>
              <w:suppressAutoHyphens/>
              <w:jc w:val="center"/>
              <w:rPr>
                <w:del w:id="34456" w:author="Author"/>
                <w:b/>
              </w:rPr>
            </w:pPr>
            <w:del w:id="34457" w:author="Author">
              <w:r w:rsidRPr="00317F2C" w:rsidDel="00ED7123">
                <w:rPr>
                  <w:b/>
                </w:rPr>
                <w:delText>Zone-rated</w:delText>
              </w:r>
            </w:del>
          </w:p>
        </w:tc>
      </w:tr>
      <w:tr w:rsidR="002D775D" w:rsidRPr="00317F2C" w:rsidDel="00ED7123" w14:paraId="57CB7B5E" w14:textId="77777777" w:rsidTr="00B94200">
        <w:trPr>
          <w:cantSplit/>
          <w:trHeight w:val="190"/>
          <w:del w:id="34458" w:author="Author"/>
        </w:trPr>
        <w:tc>
          <w:tcPr>
            <w:tcW w:w="199" w:type="dxa"/>
            <w:tcBorders>
              <w:right w:val="single" w:sz="4" w:space="0" w:color="auto"/>
            </w:tcBorders>
            <w:hideMark/>
          </w:tcPr>
          <w:p w14:paraId="3FB81747" w14:textId="77777777" w:rsidR="002D775D" w:rsidRPr="00317F2C" w:rsidDel="00ED7123" w:rsidRDefault="002D775D" w:rsidP="00B94200">
            <w:pPr>
              <w:pStyle w:val="tabletext11"/>
              <w:suppressAutoHyphens/>
              <w:rPr>
                <w:del w:id="34459" w:author="Author"/>
              </w:rPr>
            </w:pPr>
            <w:del w:id="34460" w:author="Author">
              <w:r w:rsidRPr="00317F2C" w:rsidDel="00ED7123">
                <w:br/>
              </w:r>
            </w:del>
          </w:p>
        </w:tc>
        <w:tc>
          <w:tcPr>
            <w:tcW w:w="1118" w:type="dxa"/>
            <w:vMerge/>
            <w:tcBorders>
              <w:left w:val="single" w:sz="4" w:space="0" w:color="auto"/>
              <w:right w:val="single" w:sz="4" w:space="0" w:color="auto"/>
            </w:tcBorders>
            <w:vAlign w:val="center"/>
            <w:hideMark/>
          </w:tcPr>
          <w:p w14:paraId="1461D124" w14:textId="77777777" w:rsidR="002D775D" w:rsidRPr="00317F2C" w:rsidDel="00ED7123" w:rsidRDefault="002D775D" w:rsidP="00B94200">
            <w:pPr>
              <w:suppressAutoHyphens/>
              <w:overflowPunct/>
              <w:autoSpaceDE/>
              <w:autoSpaceDN/>
              <w:adjustRightInd/>
              <w:spacing w:before="0" w:line="240" w:lineRule="auto"/>
              <w:jc w:val="left"/>
              <w:rPr>
                <w:del w:id="34461" w:author="Author"/>
              </w:rPr>
            </w:pPr>
          </w:p>
        </w:tc>
        <w:tc>
          <w:tcPr>
            <w:tcW w:w="1398" w:type="dxa"/>
            <w:tcBorders>
              <w:top w:val="single" w:sz="6" w:space="0" w:color="auto"/>
              <w:left w:val="single" w:sz="4" w:space="0" w:color="auto"/>
              <w:bottom w:val="single" w:sz="6" w:space="0" w:color="auto"/>
              <w:right w:val="single" w:sz="6" w:space="0" w:color="auto"/>
            </w:tcBorders>
            <w:hideMark/>
          </w:tcPr>
          <w:p w14:paraId="07A11D76" w14:textId="77777777" w:rsidR="002D775D" w:rsidRPr="00317F2C" w:rsidDel="00ED7123" w:rsidRDefault="002D775D" w:rsidP="00B94200">
            <w:pPr>
              <w:pStyle w:val="tabletext11"/>
              <w:suppressAutoHyphens/>
              <w:rPr>
                <w:del w:id="34462" w:author="Author"/>
              </w:rPr>
            </w:pPr>
            <w:del w:id="34463" w:author="Author">
              <w:r w:rsidRPr="00317F2C" w:rsidDel="00ED7123">
                <w:delText xml:space="preserve">Airport Bus Or </w:delText>
              </w:r>
              <w:r w:rsidRPr="00317F2C" w:rsidDel="00ED7123">
                <w:br/>
                <w:delText>Airport Limousine</w:delText>
              </w:r>
            </w:del>
          </w:p>
        </w:tc>
        <w:tc>
          <w:tcPr>
            <w:tcW w:w="630" w:type="dxa"/>
            <w:tcBorders>
              <w:top w:val="single" w:sz="6" w:space="0" w:color="auto"/>
              <w:left w:val="single" w:sz="6" w:space="0" w:color="auto"/>
              <w:bottom w:val="single" w:sz="6" w:space="0" w:color="auto"/>
              <w:right w:val="nil"/>
            </w:tcBorders>
            <w:vAlign w:val="bottom"/>
            <w:hideMark/>
          </w:tcPr>
          <w:p w14:paraId="4AF3E101" w14:textId="77777777" w:rsidR="002D775D" w:rsidRPr="00317F2C" w:rsidDel="00ED7123" w:rsidRDefault="002D775D" w:rsidP="00B94200">
            <w:pPr>
              <w:pStyle w:val="tabletext11"/>
              <w:suppressAutoHyphens/>
              <w:jc w:val="center"/>
              <w:rPr>
                <w:del w:id="34464" w:author="Author"/>
              </w:rPr>
            </w:pPr>
            <w:del w:id="34465" w:author="Author">
              <w:r w:rsidRPr="00317F2C" w:rsidDel="00ED7123">
                <w:delText>525 –</w:delText>
              </w:r>
            </w:del>
          </w:p>
        </w:tc>
        <w:tc>
          <w:tcPr>
            <w:tcW w:w="630" w:type="dxa"/>
            <w:tcBorders>
              <w:top w:val="single" w:sz="6" w:space="0" w:color="auto"/>
              <w:left w:val="nil"/>
              <w:bottom w:val="single" w:sz="6" w:space="0" w:color="auto"/>
              <w:right w:val="nil"/>
            </w:tcBorders>
            <w:vAlign w:val="bottom"/>
            <w:hideMark/>
          </w:tcPr>
          <w:p w14:paraId="090BB27E" w14:textId="77777777" w:rsidR="002D775D" w:rsidRPr="00317F2C" w:rsidDel="00ED7123" w:rsidRDefault="002D775D" w:rsidP="00B94200">
            <w:pPr>
              <w:pStyle w:val="tabletext11"/>
              <w:suppressAutoHyphens/>
              <w:jc w:val="center"/>
              <w:rPr>
                <w:del w:id="34466" w:author="Author"/>
              </w:rPr>
            </w:pPr>
            <w:del w:id="34467" w:author="Author">
              <w:r w:rsidRPr="00317F2C" w:rsidDel="00ED7123">
                <w:delText>528 –</w:delText>
              </w:r>
            </w:del>
          </w:p>
        </w:tc>
        <w:tc>
          <w:tcPr>
            <w:tcW w:w="630" w:type="dxa"/>
            <w:tcBorders>
              <w:top w:val="single" w:sz="6" w:space="0" w:color="auto"/>
              <w:left w:val="nil"/>
              <w:bottom w:val="single" w:sz="6" w:space="0" w:color="auto"/>
              <w:right w:val="nil"/>
            </w:tcBorders>
            <w:vAlign w:val="bottom"/>
            <w:hideMark/>
          </w:tcPr>
          <w:p w14:paraId="20CB380F" w14:textId="77777777" w:rsidR="002D775D" w:rsidRPr="00317F2C" w:rsidDel="00ED7123" w:rsidRDefault="002D775D" w:rsidP="00B94200">
            <w:pPr>
              <w:pStyle w:val="tabletext11"/>
              <w:suppressAutoHyphens/>
              <w:jc w:val="center"/>
              <w:rPr>
                <w:del w:id="34468" w:author="Author"/>
                <w:b/>
              </w:rPr>
            </w:pPr>
            <w:del w:id="34469" w:author="Author">
              <w:r w:rsidRPr="00317F2C" w:rsidDel="00ED7123">
                <w:rPr>
                  <w:b/>
                </w:rPr>
                <w:delText>0.70</w:delText>
              </w:r>
            </w:del>
          </w:p>
        </w:tc>
        <w:tc>
          <w:tcPr>
            <w:tcW w:w="630" w:type="dxa"/>
            <w:tcBorders>
              <w:top w:val="single" w:sz="6" w:space="0" w:color="auto"/>
              <w:left w:val="nil"/>
              <w:bottom w:val="single" w:sz="6" w:space="0" w:color="auto"/>
              <w:right w:val="single" w:sz="6" w:space="0" w:color="auto"/>
            </w:tcBorders>
            <w:vAlign w:val="bottom"/>
            <w:hideMark/>
          </w:tcPr>
          <w:p w14:paraId="2F325857" w14:textId="77777777" w:rsidR="002D775D" w:rsidRPr="00317F2C" w:rsidDel="00ED7123" w:rsidRDefault="002D775D" w:rsidP="00B94200">
            <w:pPr>
              <w:pStyle w:val="tabletext11"/>
              <w:suppressAutoHyphens/>
              <w:jc w:val="center"/>
              <w:rPr>
                <w:del w:id="34470" w:author="Author"/>
                <w:b/>
              </w:rPr>
            </w:pPr>
            <w:del w:id="34471" w:author="Author">
              <w:r w:rsidRPr="00317F2C" w:rsidDel="00ED7123">
                <w:rPr>
                  <w:b/>
                </w:rPr>
                <w:delText>1.55</w:delText>
              </w:r>
            </w:del>
          </w:p>
        </w:tc>
        <w:tc>
          <w:tcPr>
            <w:tcW w:w="630" w:type="dxa"/>
            <w:tcBorders>
              <w:top w:val="single" w:sz="6" w:space="0" w:color="auto"/>
              <w:left w:val="nil"/>
              <w:bottom w:val="single" w:sz="6" w:space="0" w:color="auto"/>
              <w:right w:val="nil"/>
            </w:tcBorders>
            <w:vAlign w:val="bottom"/>
            <w:hideMark/>
          </w:tcPr>
          <w:p w14:paraId="3973C09F" w14:textId="77777777" w:rsidR="002D775D" w:rsidRPr="00317F2C" w:rsidDel="00ED7123" w:rsidRDefault="002D775D" w:rsidP="00B94200">
            <w:pPr>
              <w:pStyle w:val="tabletext11"/>
              <w:suppressAutoHyphens/>
              <w:jc w:val="center"/>
              <w:rPr>
                <w:del w:id="34472" w:author="Author"/>
              </w:rPr>
            </w:pPr>
            <w:del w:id="34473" w:author="Author">
              <w:r w:rsidRPr="00317F2C" w:rsidDel="00ED7123">
                <w:delText>526 –</w:delText>
              </w:r>
            </w:del>
          </w:p>
        </w:tc>
        <w:tc>
          <w:tcPr>
            <w:tcW w:w="630" w:type="dxa"/>
            <w:tcBorders>
              <w:top w:val="single" w:sz="6" w:space="0" w:color="auto"/>
              <w:left w:val="nil"/>
              <w:bottom w:val="single" w:sz="6" w:space="0" w:color="auto"/>
              <w:right w:val="nil"/>
            </w:tcBorders>
            <w:vAlign w:val="bottom"/>
            <w:hideMark/>
          </w:tcPr>
          <w:p w14:paraId="28B16463" w14:textId="77777777" w:rsidR="002D775D" w:rsidRPr="00317F2C" w:rsidDel="00ED7123" w:rsidRDefault="002D775D" w:rsidP="00B94200">
            <w:pPr>
              <w:pStyle w:val="tabletext11"/>
              <w:suppressAutoHyphens/>
              <w:jc w:val="center"/>
              <w:rPr>
                <w:del w:id="34474" w:author="Author"/>
              </w:rPr>
            </w:pPr>
            <w:del w:id="34475" w:author="Author">
              <w:r w:rsidRPr="00317F2C" w:rsidDel="00ED7123">
                <w:delText>529 –</w:delText>
              </w:r>
            </w:del>
          </w:p>
        </w:tc>
        <w:tc>
          <w:tcPr>
            <w:tcW w:w="630" w:type="dxa"/>
            <w:tcBorders>
              <w:top w:val="single" w:sz="6" w:space="0" w:color="auto"/>
              <w:left w:val="nil"/>
              <w:bottom w:val="single" w:sz="6" w:space="0" w:color="auto"/>
              <w:right w:val="nil"/>
            </w:tcBorders>
            <w:vAlign w:val="bottom"/>
            <w:hideMark/>
          </w:tcPr>
          <w:p w14:paraId="3864EE86" w14:textId="77777777" w:rsidR="002D775D" w:rsidRPr="00317F2C" w:rsidDel="00ED7123" w:rsidRDefault="002D775D" w:rsidP="00B94200">
            <w:pPr>
              <w:pStyle w:val="tabletext11"/>
              <w:suppressAutoHyphens/>
              <w:jc w:val="center"/>
              <w:rPr>
                <w:del w:id="34476" w:author="Author"/>
                <w:b/>
              </w:rPr>
            </w:pPr>
            <w:del w:id="34477" w:author="Author">
              <w:r w:rsidRPr="00317F2C" w:rsidDel="00ED7123">
                <w:rPr>
                  <w:b/>
                </w:rPr>
                <w:delText>0.80</w:delText>
              </w:r>
            </w:del>
          </w:p>
        </w:tc>
        <w:tc>
          <w:tcPr>
            <w:tcW w:w="630" w:type="dxa"/>
            <w:tcBorders>
              <w:top w:val="single" w:sz="6" w:space="0" w:color="auto"/>
              <w:left w:val="nil"/>
              <w:bottom w:val="single" w:sz="6" w:space="0" w:color="auto"/>
              <w:right w:val="nil"/>
            </w:tcBorders>
            <w:vAlign w:val="bottom"/>
            <w:hideMark/>
          </w:tcPr>
          <w:p w14:paraId="131F6C3D" w14:textId="77777777" w:rsidR="002D775D" w:rsidRPr="00317F2C" w:rsidDel="00ED7123" w:rsidRDefault="002D775D" w:rsidP="00B94200">
            <w:pPr>
              <w:pStyle w:val="tabletext11"/>
              <w:suppressAutoHyphens/>
              <w:jc w:val="center"/>
              <w:rPr>
                <w:del w:id="34478" w:author="Author"/>
                <w:b/>
              </w:rPr>
            </w:pPr>
            <w:del w:id="34479" w:author="Author">
              <w:r w:rsidRPr="00317F2C" w:rsidDel="00ED7123">
                <w:rPr>
                  <w:b/>
                </w:rPr>
                <w:delText>1.80</w:delText>
              </w:r>
            </w:del>
          </w:p>
        </w:tc>
        <w:tc>
          <w:tcPr>
            <w:tcW w:w="630" w:type="dxa"/>
            <w:tcBorders>
              <w:top w:val="single" w:sz="6" w:space="0" w:color="auto"/>
              <w:left w:val="single" w:sz="6" w:space="0" w:color="auto"/>
              <w:bottom w:val="single" w:sz="6" w:space="0" w:color="auto"/>
              <w:right w:val="nil"/>
            </w:tcBorders>
            <w:vAlign w:val="bottom"/>
            <w:hideMark/>
          </w:tcPr>
          <w:p w14:paraId="378826AB" w14:textId="77777777" w:rsidR="002D775D" w:rsidRPr="00317F2C" w:rsidDel="00ED7123" w:rsidRDefault="002D775D" w:rsidP="00B94200">
            <w:pPr>
              <w:pStyle w:val="tabletext11"/>
              <w:suppressAutoHyphens/>
              <w:jc w:val="center"/>
              <w:rPr>
                <w:del w:id="34480" w:author="Author"/>
              </w:rPr>
            </w:pPr>
            <w:del w:id="34481" w:author="Author">
              <w:r w:rsidRPr="00317F2C" w:rsidDel="00ED7123">
                <w:delText>5279</w:delText>
              </w:r>
            </w:del>
          </w:p>
        </w:tc>
        <w:tc>
          <w:tcPr>
            <w:tcW w:w="630" w:type="dxa"/>
            <w:tcBorders>
              <w:top w:val="single" w:sz="6" w:space="0" w:color="auto"/>
              <w:left w:val="nil"/>
              <w:bottom w:val="single" w:sz="6" w:space="0" w:color="auto"/>
              <w:right w:val="nil"/>
            </w:tcBorders>
            <w:vAlign w:val="bottom"/>
            <w:hideMark/>
          </w:tcPr>
          <w:p w14:paraId="7D404509" w14:textId="77777777" w:rsidR="002D775D" w:rsidRPr="00317F2C" w:rsidDel="00ED7123" w:rsidRDefault="002D775D" w:rsidP="00B94200">
            <w:pPr>
              <w:pStyle w:val="tabletext11"/>
              <w:suppressAutoHyphens/>
              <w:jc w:val="center"/>
              <w:rPr>
                <w:del w:id="34482" w:author="Author"/>
              </w:rPr>
            </w:pPr>
            <w:del w:id="34483" w:author="Author">
              <w:r w:rsidRPr="00317F2C" w:rsidDel="00ED7123">
                <w:delText>5209</w:delText>
              </w:r>
            </w:del>
          </w:p>
        </w:tc>
        <w:tc>
          <w:tcPr>
            <w:tcW w:w="630" w:type="dxa"/>
            <w:tcBorders>
              <w:top w:val="single" w:sz="6" w:space="0" w:color="auto"/>
              <w:left w:val="nil"/>
              <w:bottom w:val="single" w:sz="6" w:space="0" w:color="auto"/>
              <w:right w:val="nil"/>
            </w:tcBorders>
            <w:vAlign w:val="bottom"/>
            <w:hideMark/>
          </w:tcPr>
          <w:p w14:paraId="25A55F16" w14:textId="77777777" w:rsidR="002D775D" w:rsidRPr="00317F2C" w:rsidDel="00ED7123" w:rsidRDefault="002D775D" w:rsidP="00B94200">
            <w:pPr>
              <w:pStyle w:val="tabletext11"/>
              <w:suppressAutoHyphens/>
              <w:jc w:val="center"/>
              <w:rPr>
                <w:del w:id="34484" w:author="Author"/>
                <w:b/>
              </w:rPr>
            </w:pPr>
            <w:del w:id="34485" w:author="Author">
              <w:r w:rsidRPr="00317F2C" w:rsidDel="00ED7123">
                <w:rPr>
                  <w:b/>
                </w:rPr>
                <w:delText>1.10</w:delText>
              </w:r>
            </w:del>
          </w:p>
        </w:tc>
        <w:tc>
          <w:tcPr>
            <w:tcW w:w="630" w:type="dxa"/>
            <w:tcBorders>
              <w:top w:val="single" w:sz="6" w:space="0" w:color="auto"/>
              <w:left w:val="nil"/>
              <w:bottom w:val="single" w:sz="6" w:space="0" w:color="auto"/>
              <w:right w:val="single" w:sz="6" w:space="0" w:color="auto"/>
            </w:tcBorders>
            <w:vAlign w:val="bottom"/>
            <w:hideMark/>
          </w:tcPr>
          <w:p w14:paraId="543D895C" w14:textId="77777777" w:rsidR="002D775D" w:rsidRPr="00317F2C" w:rsidDel="00ED7123" w:rsidRDefault="002D775D" w:rsidP="00B94200">
            <w:pPr>
              <w:pStyle w:val="tabletext11"/>
              <w:suppressAutoHyphens/>
              <w:jc w:val="center"/>
              <w:rPr>
                <w:del w:id="34486" w:author="Author"/>
                <w:b/>
              </w:rPr>
            </w:pPr>
            <w:del w:id="34487" w:author="Author">
              <w:r w:rsidRPr="00317F2C" w:rsidDel="00ED7123">
                <w:rPr>
                  <w:b/>
                </w:rPr>
                <w:delText>1.00</w:delText>
              </w:r>
            </w:del>
          </w:p>
        </w:tc>
      </w:tr>
      <w:tr w:rsidR="002D775D" w:rsidRPr="00317F2C" w:rsidDel="00ED7123" w14:paraId="09DC7FF7" w14:textId="77777777" w:rsidTr="00B94200">
        <w:trPr>
          <w:cantSplit/>
          <w:trHeight w:val="190"/>
          <w:del w:id="34488" w:author="Author"/>
        </w:trPr>
        <w:tc>
          <w:tcPr>
            <w:tcW w:w="199" w:type="dxa"/>
            <w:tcBorders>
              <w:right w:val="single" w:sz="4" w:space="0" w:color="auto"/>
            </w:tcBorders>
          </w:tcPr>
          <w:p w14:paraId="3448A309" w14:textId="77777777" w:rsidR="002D775D" w:rsidRPr="00317F2C" w:rsidDel="00ED7123" w:rsidRDefault="002D775D" w:rsidP="00B94200">
            <w:pPr>
              <w:pStyle w:val="tabletext11"/>
              <w:suppressAutoHyphens/>
              <w:rPr>
                <w:del w:id="34489" w:author="Author"/>
              </w:rPr>
            </w:pPr>
          </w:p>
        </w:tc>
        <w:tc>
          <w:tcPr>
            <w:tcW w:w="1118" w:type="dxa"/>
            <w:vMerge/>
            <w:tcBorders>
              <w:left w:val="single" w:sz="4" w:space="0" w:color="auto"/>
              <w:right w:val="single" w:sz="4" w:space="0" w:color="auto"/>
            </w:tcBorders>
            <w:vAlign w:val="center"/>
            <w:hideMark/>
          </w:tcPr>
          <w:p w14:paraId="61A35A99" w14:textId="77777777" w:rsidR="002D775D" w:rsidRPr="00317F2C" w:rsidDel="00ED7123" w:rsidRDefault="002D775D" w:rsidP="00B94200">
            <w:pPr>
              <w:suppressAutoHyphens/>
              <w:overflowPunct/>
              <w:autoSpaceDE/>
              <w:autoSpaceDN/>
              <w:adjustRightInd/>
              <w:spacing w:before="0" w:line="240" w:lineRule="auto"/>
              <w:jc w:val="left"/>
              <w:rPr>
                <w:del w:id="34490" w:author="Author"/>
              </w:rPr>
            </w:pPr>
          </w:p>
        </w:tc>
        <w:tc>
          <w:tcPr>
            <w:tcW w:w="1398" w:type="dxa"/>
            <w:tcBorders>
              <w:top w:val="single" w:sz="6" w:space="0" w:color="auto"/>
              <w:left w:val="single" w:sz="4" w:space="0" w:color="auto"/>
              <w:bottom w:val="single" w:sz="6" w:space="0" w:color="auto"/>
              <w:right w:val="single" w:sz="6" w:space="0" w:color="auto"/>
            </w:tcBorders>
            <w:hideMark/>
          </w:tcPr>
          <w:p w14:paraId="52D7809D" w14:textId="77777777" w:rsidR="002D775D" w:rsidRPr="00317F2C" w:rsidDel="00ED7123" w:rsidRDefault="002D775D" w:rsidP="00B94200">
            <w:pPr>
              <w:pStyle w:val="tabletext11"/>
              <w:suppressAutoHyphens/>
              <w:rPr>
                <w:del w:id="34491" w:author="Author"/>
              </w:rPr>
            </w:pPr>
            <w:del w:id="34492" w:author="Author">
              <w:r w:rsidRPr="00317F2C" w:rsidDel="00ED7123">
                <w:delText>Inter-city Bus</w:delText>
              </w:r>
            </w:del>
          </w:p>
        </w:tc>
        <w:tc>
          <w:tcPr>
            <w:tcW w:w="630" w:type="dxa"/>
            <w:tcBorders>
              <w:top w:val="single" w:sz="6" w:space="0" w:color="auto"/>
              <w:left w:val="single" w:sz="6" w:space="0" w:color="auto"/>
              <w:bottom w:val="single" w:sz="6" w:space="0" w:color="auto"/>
              <w:right w:val="nil"/>
            </w:tcBorders>
            <w:vAlign w:val="bottom"/>
            <w:hideMark/>
          </w:tcPr>
          <w:p w14:paraId="306DE97E" w14:textId="77777777" w:rsidR="002D775D" w:rsidRPr="00317F2C" w:rsidDel="00ED7123" w:rsidRDefault="002D775D" w:rsidP="00B94200">
            <w:pPr>
              <w:pStyle w:val="tabletext11"/>
              <w:suppressAutoHyphens/>
              <w:jc w:val="center"/>
              <w:rPr>
                <w:del w:id="34493" w:author="Author"/>
              </w:rPr>
            </w:pPr>
            <w:del w:id="34494" w:author="Author">
              <w:r w:rsidRPr="00317F2C" w:rsidDel="00ED7123">
                <w:delText>535 –</w:delText>
              </w:r>
            </w:del>
          </w:p>
        </w:tc>
        <w:tc>
          <w:tcPr>
            <w:tcW w:w="630" w:type="dxa"/>
            <w:tcBorders>
              <w:top w:val="single" w:sz="6" w:space="0" w:color="auto"/>
              <w:left w:val="nil"/>
              <w:bottom w:val="single" w:sz="6" w:space="0" w:color="auto"/>
              <w:right w:val="nil"/>
            </w:tcBorders>
            <w:vAlign w:val="bottom"/>
            <w:hideMark/>
          </w:tcPr>
          <w:p w14:paraId="03A3542E" w14:textId="77777777" w:rsidR="002D775D" w:rsidRPr="00317F2C" w:rsidDel="00ED7123" w:rsidRDefault="002D775D" w:rsidP="00B94200">
            <w:pPr>
              <w:pStyle w:val="tabletext11"/>
              <w:suppressAutoHyphens/>
              <w:jc w:val="center"/>
              <w:rPr>
                <w:del w:id="34495" w:author="Author"/>
              </w:rPr>
            </w:pPr>
            <w:del w:id="34496" w:author="Author">
              <w:r w:rsidRPr="00317F2C" w:rsidDel="00ED7123">
                <w:delText>538 –</w:delText>
              </w:r>
            </w:del>
          </w:p>
        </w:tc>
        <w:tc>
          <w:tcPr>
            <w:tcW w:w="630" w:type="dxa"/>
            <w:tcBorders>
              <w:top w:val="single" w:sz="6" w:space="0" w:color="auto"/>
              <w:left w:val="nil"/>
              <w:bottom w:val="single" w:sz="6" w:space="0" w:color="auto"/>
              <w:right w:val="nil"/>
            </w:tcBorders>
            <w:vAlign w:val="bottom"/>
            <w:hideMark/>
          </w:tcPr>
          <w:p w14:paraId="2BE10E2D" w14:textId="77777777" w:rsidR="002D775D" w:rsidRPr="00317F2C" w:rsidDel="00ED7123" w:rsidRDefault="002D775D" w:rsidP="00B94200">
            <w:pPr>
              <w:pStyle w:val="tabletext11"/>
              <w:suppressAutoHyphens/>
              <w:jc w:val="center"/>
              <w:rPr>
                <w:del w:id="34497" w:author="Author"/>
                <w:b/>
              </w:rPr>
            </w:pPr>
            <w:del w:id="34498" w:author="Author">
              <w:r w:rsidRPr="00317F2C" w:rsidDel="00ED7123">
                <w:rPr>
                  <w:b/>
                </w:rPr>
                <w:delText>1.05</w:delText>
              </w:r>
            </w:del>
          </w:p>
        </w:tc>
        <w:tc>
          <w:tcPr>
            <w:tcW w:w="630" w:type="dxa"/>
            <w:tcBorders>
              <w:top w:val="single" w:sz="6" w:space="0" w:color="auto"/>
              <w:left w:val="nil"/>
              <w:bottom w:val="single" w:sz="6" w:space="0" w:color="auto"/>
              <w:right w:val="single" w:sz="6" w:space="0" w:color="auto"/>
            </w:tcBorders>
            <w:vAlign w:val="bottom"/>
            <w:hideMark/>
          </w:tcPr>
          <w:p w14:paraId="73E9A74A" w14:textId="77777777" w:rsidR="002D775D" w:rsidRPr="00317F2C" w:rsidDel="00ED7123" w:rsidRDefault="002D775D" w:rsidP="00B94200">
            <w:pPr>
              <w:pStyle w:val="tabletext11"/>
              <w:suppressAutoHyphens/>
              <w:jc w:val="center"/>
              <w:rPr>
                <w:del w:id="34499" w:author="Author"/>
                <w:b/>
              </w:rPr>
            </w:pPr>
            <w:del w:id="34500" w:author="Author">
              <w:r w:rsidRPr="00317F2C" w:rsidDel="00ED7123">
                <w:rPr>
                  <w:b/>
                </w:rPr>
                <w:delText>0.95</w:delText>
              </w:r>
            </w:del>
          </w:p>
        </w:tc>
        <w:tc>
          <w:tcPr>
            <w:tcW w:w="630" w:type="dxa"/>
            <w:tcBorders>
              <w:top w:val="single" w:sz="6" w:space="0" w:color="auto"/>
              <w:left w:val="nil"/>
              <w:bottom w:val="single" w:sz="6" w:space="0" w:color="auto"/>
              <w:right w:val="nil"/>
            </w:tcBorders>
            <w:vAlign w:val="bottom"/>
            <w:hideMark/>
          </w:tcPr>
          <w:p w14:paraId="65C3C501" w14:textId="77777777" w:rsidR="002D775D" w:rsidRPr="00317F2C" w:rsidDel="00ED7123" w:rsidRDefault="002D775D" w:rsidP="00B94200">
            <w:pPr>
              <w:pStyle w:val="tabletext11"/>
              <w:suppressAutoHyphens/>
              <w:jc w:val="center"/>
              <w:rPr>
                <w:del w:id="34501" w:author="Author"/>
              </w:rPr>
            </w:pPr>
            <w:del w:id="34502" w:author="Author">
              <w:r w:rsidRPr="00317F2C" w:rsidDel="00ED7123">
                <w:delText>536 –</w:delText>
              </w:r>
            </w:del>
          </w:p>
        </w:tc>
        <w:tc>
          <w:tcPr>
            <w:tcW w:w="630" w:type="dxa"/>
            <w:tcBorders>
              <w:top w:val="single" w:sz="6" w:space="0" w:color="auto"/>
              <w:left w:val="nil"/>
              <w:bottom w:val="single" w:sz="6" w:space="0" w:color="auto"/>
              <w:right w:val="nil"/>
            </w:tcBorders>
            <w:vAlign w:val="bottom"/>
            <w:hideMark/>
          </w:tcPr>
          <w:p w14:paraId="2269B2C6" w14:textId="77777777" w:rsidR="002D775D" w:rsidRPr="00317F2C" w:rsidDel="00ED7123" w:rsidRDefault="002D775D" w:rsidP="00B94200">
            <w:pPr>
              <w:pStyle w:val="tabletext11"/>
              <w:suppressAutoHyphens/>
              <w:jc w:val="center"/>
              <w:rPr>
                <w:del w:id="34503" w:author="Author"/>
              </w:rPr>
            </w:pPr>
            <w:del w:id="34504" w:author="Author">
              <w:r w:rsidRPr="00317F2C" w:rsidDel="00ED7123">
                <w:delText>539 –</w:delText>
              </w:r>
            </w:del>
          </w:p>
        </w:tc>
        <w:tc>
          <w:tcPr>
            <w:tcW w:w="630" w:type="dxa"/>
            <w:tcBorders>
              <w:top w:val="single" w:sz="6" w:space="0" w:color="auto"/>
              <w:left w:val="nil"/>
              <w:bottom w:val="single" w:sz="6" w:space="0" w:color="auto"/>
              <w:right w:val="nil"/>
            </w:tcBorders>
            <w:vAlign w:val="bottom"/>
            <w:hideMark/>
          </w:tcPr>
          <w:p w14:paraId="4BFC0FA0" w14:textId="77777777" w:rsidR="002D775D" w:rsidRPr="00317F2C" w:rsidDel="00ED7123" w:rsidRDefault="002D775D" w:rsidP="00B94200">
            <w:pPr>
              <w:pStyle w:val="tabletext11"/>
              <w:suppressAutoHyphens/>
              <w:jc w:val="center"/>
              <w:rPr>
                <w:del w:id="34505" w:author="Author"/>
                <w:b/>
              </w:rPr>
            </w:pPr>
            <w:del w:id="34506" w:author="Author">
              <w:r w:rsidRPr="00317F2C" w:rsidDel="00ED7123">
                <w:rPr>
                  <w:b/>
                </w:rPr>
                <w:delText>1.20</w:delText>
              </w:r>
            </w:del>
          </w:p>
        </w:tc>
        <w:tc>
          <w:tcPr>
            <w:tcW w:w="630" w:type="dxa"/>
            <w:tcBorders>
              <w:top w:val="single" w:sz="6" w:space="0" w:color="auto"/>
              <w:left w:val="nil"/>
              <w:bottom w:val="single" w:sz="6" w:space="0" w:color="auto"/>
              <w:right w:val="nil"/>
            </w:tcBorders>
            <w:vAlign w:val="bottom"/>
            <w:hideMark/>
          </w:tcPr>
          <w:p w14:paraId="1FF041B9" w14:textId="77777777" w:rsidR="002D775D" w:rsidRPr="00317F2C" w:rsidDel="00ED7123" w:rsidRDefault="002D775D" w:rsidP="00B94200">
            <w:pPr>
              <w:pStyle w:val="tabletext11"/>
              <w:suppressAutoHyphens/>
              <w:jc w:val="center"/>
              <w:rPr>
                <w:del w:id="34507" w:author="Author"/>
                <w:b/>
              </w:rPr>
            </w:pPr>
            <w:del w:id="34508" w:author="Author">
              <w:r w:rsidRPr="00317F2C" w:rsidDel="00ED7123">
                <w:rPr>
                  <w:b/>
                </w:rPr>
                <w:delText>1.10</w:delText>
              </w:r>
            </w:del>
          </w:p>
        </w:tc>
        <w:tc>
          <w:tcPr>
            <w:tcW w:w="630" w:type="dxa"/>
            <w:tcBorders>
              <w:top w:val="single" w:sz="6" w:space="0" w:color="auto"/>
              <w:left w:val="single" w:sz="6" w:space="0" w:color="auto"/>
              <w:bottom w:val="single" w:sz="6" w:space="0" w:color="auto"/>
              <w:right w:val="nil"/>
            </w:tcBorders>
            <w:vAlign w:val="bottom"/>
            <w:hideMark/>
          </w:tcPr>
          <w:p w14:paraId="5F160C74" w14:textId="77777777" w:rsidR="002D775D" w:rsidRPr="00317F2C" w:rsidDel="00ED7123" w:rsidRDefault="002D775D" w:rsidP="00B94200">
            <w:pPr>
              <w:pStyle w:val="tabletext11"/>
              <w:suppressAutoHyphens/>
              <w:jc w:val="center"/>
              <w:rPr>
                <w:del w:id="34509" w:author="Author"/>
              </w:rPr>
            </w:pPr>
            <w:del w:id="34510" w:author="Author">
              <w:r w:rsidRPr="00317F2C" w:rsidDel="00ED7123">
                <w:delText>5379</w:delText>
              </w:r>
            </w:del>
          </w:p>
        </w:tc>
        <w:tc>
          <w:tcPr>
            <w:tcW w:w="630" w:type="dxa"/>
            <w:tcBorders>
              <w:top w:val="single" w:sz="6" w:space="0" w:color="auto"/>
              <w:left w:val="nil"/>
              <w:bottom w:val="single" w:sz="6" w:space="0" w:color="auto"/>
              <w:right w:val="nil"/>
            </w:tcBorders>
            <w:vAlign w:val="bottom"/>
            <w:hideMark/>
          </w:tcPr>
          <w:p w14:paraId="6BE8AB75" w14:textId="77777777" w:rsidR="002D775D" w:rsidRPr="00317F2C" w:rsidDel="00ED7123" w:rsidRDefault="002D775D" w:rsidP="00B94200">
            <w:pPr>
              <w:pStyle w:val="tabletext11"/>
              <w:suppressAutoHyphens/>
              <w:jc w:val="center"/>
              <w:rPr>
                <w:del w:id="34511" w:author="Author"/>
              </w:rPr>
            </w:pPr>
            <w:del w:id="34512" w:author="Author">
              <w:r w:rsidRPr="00317F2C" w:rsidDel="00ED7123">
                <w:delText>5309</w:delText>
              </w:r>
            </w:del>
          </w:p>
        </w:tc>
        <w:tc>
          <w:tcPr>
            <w:tcW w:w="630" w:type="dxa"/>
            <w:tcBorders>
              <w:top w:val="single" w:sz="6" w:space="0" w:color="auto"/>
              <w:left w:val="nil"/>
              <w:bottom w:val="single" w:sz="6" w:space="0" w:color="auto"/>
              <w:right w:val="nil"/>
            </w:tcBorders>
            <w:vAlign w:val="bottom"/>
            <w:hideMark/>
          </w:tcPr>
          <w:p w14:paraId="5806A83B" w14:textId="77777777" w:rsidR="002D775D" w:rsidRPr="00317F2C" w:rsidDel="00ED7123" w:rsidRDefault="002D775D" w:rsidP="00B94200">
            <w:pPr>
              <w:pStyle w:val="tabletext11"/>
              <w:suppressAutoHyphens/>
              <w:jc w:val="center"/>
              <w:rPr>
                <w:del w:id="34513" w:author="Author"/>
                <w:b/>
              </w:rPr>
            </w:pPr>
            <w:del w:id="34514" w:author="Author">
              <w:r w:rsidRPr="00317F2C" w:rsidDel="00ED7123">
                <w:rPr>
                  <w:b/>
                </w:rPr>
                <w:delText>1.85</w:delText>
              </w:r>
            </w:del>
          </w:p>
        </w:tc>
        <w:tc>
          <w:tcPr>
            <w:tcW w:w="630" w:type="dxa"/>
            <w:tcBorders>
              <w:top w:val="single" w:sz="6" w:space="0" w:color="auto"/>
              <w:left w:val="nil"/>
              <w:bottom w:val="single" w:sz="6" w:space="0" w:color="auto"/>
              <w:right w:val="single" w:sz="6" w:space="0" w:color="auto"/>
            </w:tcBorders>
            <w:vAlign w:val="bottom"/>
            <w:hideMark/>
          </w:tcPr>
          <w:p w14:paraId="1270BBAC" w14:textId="77777777" w:rsidR="002D775D" w:rsidRPr="00317F2C" w:rsidDel="00ED7123" w:rsidRDefault="002D775D" w:rsidP="00B94200">
            <w:pPr>
              <w:pStyle w:val="tabletext11"/>
              <w:suppressAutoHyphens/>
              <w:jc w:val="center"/>
              <w:rPr>
                <w:del w:id="34515" w:author="Author"/>
                <w:b/>
              </w:rPr>
            </w:pPr>
            <w:del w:id="34516" w:author="Author">
              <w:r w:rsidRPr="00317F2C" w:rsidDel="00ED7123">
                <w:rPr>
                  <w:b/>
                </w:rPr>
                <w:delText>1.00</w:delText>
              </w:r>
            </w:del>
          </w:p>
        </w:tc>
      </w:tr>
      <w:tr w:rsidR="002D775D" w:rsidRPr="00317F2C" w:rsidDel="00ED7123" w14:paraId="4DA09BEA" w14:textId="77777777" w:rsidTr="00B94200">
        <w:trPr>
          <w:cantSplit/>
          <w:trHeight w:val="190"/>
          <w:del w:id="34517" w:author="Author"/>
        </w:trPr>
        <w:tc>
          <w:tcPr>
            <w:tcW w:w="199" w:type="dxa"/>
            <w:tcBorders>
              <w:right w:val="single" w:sz="4" w:space="0" w:color="auto"/>
            </w:tcBorders>
          </w:tcPr>
          <w:p w14:paraId="6B25EF55" w14:textId="77777777" w:rsidR="002D775D" w:rsidRPr="00317F2C" w:rsidDel="00ED7123" w:rsidRDefault="002D775D" w:rsidP="00B94200">
            <w:pPr>
              <w:pStyle w:val="tabletext11"/>
              <w:suppressAutoHyphens/>
              <w:rPr>
                <w:del w:id="34518" w:author="Author"/>
              </w:rPr>
            </w:pPr>
          </w:p>
        </w:tc>
        <w:tc>
          <w:tcPr>
            <w:tcW w:w="1118" w:type="dxa"/>
            <w:vMerge/>
            <w:tcBorders>
              <w:left w:val="single" w:sz="4" w:space="0" w:color="auto"/>
              <w:right w:val="single" w:sz="4" w:space="0" w:color="auto"/>
            </w:tcBorders>
            <w:vAlign w:val="center"/>
            <w:hideMark/>
          </w:tcPr>
          <w:p w14:paraId="295B9075" w14:textId="77777777" w:rsidR="002D775D" w:rsidRPr="00317F2C" w:rsidDel="00ED7123" w:rsidRDefault="002D775D" w:rsidP="00B94200">
            <w:pPr>
              <w:suppressAutoHyphens/>
              <w:overflowPunct/>
              <w:autoSpaceDE/>
              <w:autoSpaceDN/>
              <w:adjustRightInd/>
              <w:spacing w:before="0" w:line="240" w:lineRule="auto"/>
              <w:jc w:val="left"/>
              <w:rPr>
                <w:del w:id="34519" w:author="Author"/>
              </w:rPr>
            </w:pPr>
          </w:p>
        </w:tc>
        <w:tc>
          <w:tcPr>
            <w:tcW w:w="1398" w:type="dxa"/>
            <w:tcBorders>
              <w:top w:val="single" w:sz="6" w:space="0" w:color="auto"/>
              <w:left w:val="single" w:sz="4" w:space="0" w:color="auto"/>
              <w:bottom w:val="single" w:sz="6" w:space="0" w:color="auto"/>
              <w:right w:val="single" w:sz="6" w:space="0" w:color="auto"/>
            </w:tcBorders>
            <w:hideMark/>
          </w:tcPr>
          <w:p w14:paraId="38C1A6A8" w14:textId="77777777" w:rsidR="002D775D" w:rsidRPr="00317F2C" w:rsidDel="00ED7123" w:rsidRDefault="002D775D" w:rsidP="00B94200">
            <w:pPr>
              <w:pStyle w:val="tabletext11"/>
              <w:suppressAutoHyphens/>
              <w:rPr>
                <w:del w:id="34520" w:author="Author"/>
              </w:rPr>
            </w:pPr>
            <w:del w:id="34521" w:author="Author">
              <w:r w:rsidRPr="00317F2C" w:rsidDel="00ED7123">
                <w:delText>Charter Bus</w:delText>
              </w:r>
            </w:del>
          </w:p>
        </w:tc>
        <w:tc>
          <w:tcPr>
            <w:tcW w:w="630" w:type="dxa"/>
            <w:tcBorders>
              <w:top w:val="single" w:sz="6" w:space="0" w:color="auto"/>
              <w:left w:val="single" w:sz="6" w:space="0" w:color="auto"/>
              <w:bottom w:val="single" w:sz="6" w:space="0" w:color="auto"/>
              <w:right w:val="nil"/>
            </w:tcBorders>
            <w:vAlign w:val="bottom"/>
            <w:hideMark/>
          </w:tcPr>
          <w:p w14:paraId="78233FD0" w14:textId="77777777" w:rsidR="002D775D" w:rsidRPr="00317F2C" w:rsidDel="00ED7123" w:rsidRDefault="002D775D" w:rsidP="00B94200">
            <w:pPr>
              <w:pStyle w:val="tabletext11"/>
              <w:suppressAutoHyphens/>
              <w:jc w:val="center"/>
              <w:rPr>
                <w:del w:id="34522" w:author="Author"/>
              </w:rPr>
            </w:pPr>
            <w:del w:id="34523" w:author="Author">
              <w:r w:rsidRPr="00317F2C" w:rsidDel="00ED7123">
                <w:delText>545 –</w:delText>
              </w:r>
            </w:del>
          </w:p>
        </w:tc>
        <w:tc>
          <w:tcPr>
            <w:tcW w:w="630" w:type="dxa"/>
            <w:tcBorders>
              <w:top w:val="single" w:sz="6" w:space="0" w:color="auto"/>
              <w:left w:val="nil"/>
              <w:bottom w:val="single" w:sz="6" w:space="0" w:color="auto"/>
              <w:right w:val="nil"/>
            </w:tcBorders>
            <w:vAlign w:val="bottom"/>
            <w:hideMark/>
          </w:tcPr>
          <w:p w14:paraId="7B540505" w14:textId="77777777" w:rsidR="002D775D" w:rsidRPr="00317F2C" w:rsidDel="00ED7123" w:rsidRDefault="002D775D" w:rsidP="00B94200">
            <w:pPr>
              <w:pStyle w:val="tabletext11"/>
              <w:suppressAutoHyphens/>
              <w:jc w:val="center"/>
              <w:rPr>
                <w:del w:id="34524" w:author="Author"/>
              </w:rPr>
            </w:pPr>
            <w:del w:id="34525" w:author="Author">
              <w:r w:rsidRPr="00317F2C" w:rsidDel="00ED7123">
                <w:delText>548 –</w:delText>
              </w:r>
            </w:del>
          </w:p>
        </w:tc>
        <w:tc>
          <w:tcPr>
            <w:tcW w:w="630" w:type="dxa"/>
            <w:tcBorders>
              <w:top w:val="single" w:sz="6" w:space="0" w:color="auto"/>
              <w:left w:val="nil"/>
              <w:bottom w:val="single" w:sz="6" w:space="0" w:color="auto"/>
              <w:right w:val="nil"/>
            </w:tcBorders>
            <w:vAlign w:val="bottom"/>
            <w:hideMark/>
          </w:tcPr>
          <w:p w14:paraId="615197C3" w14:textId="77777777" w:rsidR="002D775D" w:rsidRPr="00317F2C" w:rsidDel="00ED7123" w:rsidRDefault="002D775D" w:rsidP="00B94200">
            <w:pPr>
              <w:pStyle w:val="tabletext11"/>
              <w:suppressAutoHyphens/>
              <w:jc w:val="center"/>
              <w:rPr>
                <w:del w:id="34526" w:author="Author"/>
                <w:b/>
              </w:rPr>
            </w:pPr>
            <w:del w:id="34527" w:author="Author">
              <w:r w:rsidRPr="00317F2C" w:rsidDel="00ED7123">
                <w:rPr>
                  <w:b/>
                </w:rPr>
                <w:delText>1.00</w:delText>
              </w:r>
            </w:del>
          </w:p>
        </w:tc>
        <w:tc>
          <w:tcPr>
            <w:tcW w:w="630" w:type="dxa"/>
            <w:tcBorders>
              <w:top w:val="single" w:sz="6" w:space="0" w:color="auto"/>
              <w:left w:val="nil"/>
              <w:bottom w:val="single" w:sz="6" w:space="0" w:color="auto"/>
              <w:right w:val="single" w:sz="6" w:space="0" w:color="auto"/>
            </w:tcBorders>
            <w:vAlign w:val="bottom"/>
            <w:hideMark/>
          </w:tcPr>
          <w:p w14:paraId="1237F2ED" w14:textId="77777777" w:rsidR="002D775D" w:rsidRPr="00317F2C" w:rsidDel="00ED7123" w:rsidRDefault="002D775D" w:rsidP="00B94200">
            <w:pPr>
              <w:pStyle w:val="tabletext11"/>
              <w:suppressAutoHyphens/>
              <w:jc w:val="center"/>
              <w:rPr>
                <w:del w:id="34528" w:author="Author"/>
                <w:b/>
              </w:rPr>
            </w:pPr>
            <w:del w:id="34529" w:author="Author">
              <w:r w:rsidRPr="00317F2C" w:rsidDel="00ED7123">
                <w:rPr>
                  <w:b/>
                </w:rPr>
                <w:delText>1.55</w:delText>
              </w:r>
            </w:del>
          </w:p>
        </w:tc>
        <w:tc>
          <w:tcPr>
            <w:tcW w:w="630" w:type="dxa"/>
            <w:tcBorders>
              <w:top w:val="single" w:sz="6" w:space="0" w:color="auto"/>
              <w:left w:val="nil"/>
              <w:bottom w:val="single" w:sz="6" w:space="0" w:color="auto"/>
              <w:right w:val="nil"/>
            </w:tcBorders>
            <w:vAlign w:val="bottom"/>
            <w:hideMark/>
          </w:tcPr>
          <w:p w14:paraId="076F34D5" w14:textId="77777777" w:rsidR="002D775D" w:rsidRPr="00317F2C" w:rsidDel="00ED7123" w:rsidRDefault="002D775D" w:rsidP="00B94200">
            <w:pPr>
              <w:pStyle w:val="tabletext11"/>
              <w:suppressAutoHyphens/>
              <w:jc w:val="center"/>
              <w:rPr>
                <w:del w:id="34530" w:author="Author"/>
              </w:rPr>
            </w:pPr>
            <w:del w:id="34531" w:author="Author">
              <w:r w:rsidRPr="00317F2C" w:rsidDel="00ED7123">
                <w:delText>546 –</w:delText>
              </w:r>
            </w:del>
          </w:p>
        </w:tc>
        <w:tc>
          <w:tcPr>
            <w:tcW w:w="630" w:type="dxa"/>
            <w:tcBorders>
              <w:top w:val="single" w:sz="6" w:space="0" w:color="auto"/>
              <w:left w:val="nil"/>
              <w:bottom w:val="single" w:sz="6" w:space="0" w:color="auto"/>
              <w:right w:val="nil"/>
            </w:tcBorders>
            <w:vAlign w:val="bottom"/>
            <w:hideMark/>
          </w:tcPr>
          <w:p w14:paraId="504A94D6" w14:textId="77777777" w:rsidR="002D775D" w:rsidRPr="00317F2C" w:rsidDel="00ED7123" w:rsidRDefault="002D775D" w:rsidP="00B94200">
            <w:pPr>
              <w:pStyle w:val="tabletext11"/>
              <w:suppressAutoHyphens/>
              <w:jc w:val="center"/>
              <w:rPr>
                <w:del w:id="34532" w:author="Author"/>
              </w:rPr>
            </w:pPr>
            <w:del w:id="34533" w:author="Author">
              <w:r w:rsidRPr="00317F2C" w:rsidDel="00ED7123">
                <w:delText>549 –</w:delText>
              </w:r>
            </w:del>
          </w:p>
        </w:tc>
        <w:tc>
          <w:tcPr>
            <w:tcW w:w="630" w:type="dxa"/>
            <w:tcBorders>
              <w:top w:val="single" w:sz="6" w:space="0" w:color="auto"/>
              <w:left w:val="nil"/>
              <w:bottom w:val="single" w:sz="6" w:space="0" w:color="auto"/>
              <w:right w:val="nil"/>
            </w:tcBorders>
            <w:vAlign w:val="bottom"/>
            <w:hideMark/>
          </w:tcPr>
          <w:p w14:paraId="583CBE31" w14:textId="77777777" w:rsidR="002D775D" w:rsidRPr="00317F2C" w:rsidDel="00ED7123" w:rsidRDefault="002D775D" w:rsidP="00B94200">
            <w:pPr>
              <w:pStyle w:val="tabletext11"/>
              <w:suppressAutoHyphens/>
              <w:jc w:val="center"/>
              <w:rPr>
                <w:del w:id="34534" w:author="Author"/>
                <w:b/>
              </w:rPr>
            </w:pPr>
            <w:del w:id="34535" w:author="Author">
              <w:r w:rsidRPr="00317F2C" w:rsidDel="00ED7123">
                <w:rPr>
                  <w:b/>
                </w:rPr>
                <w:delText>1.15</w:delText>
              </w:r>
            </w:del>
          </w:p>
        </w:tc>
        <w:tc>
          <w:tcPr>
            <w:tcW w:w="630" w:type="dxa"/>
            <w:tcBorders>
              <w:top w:val="single" w:sz="6" w:space="0" w:color="auto"/>
              <w:left w:val="nil"/>
              <w:bottom w:val="single" w:sz="6" w:space="0" w:color="auto"/>
              <w:right w:val="nil"/>
            </w:tcBorders>
            <w:vAlign w:val="bottom"/>
            <w:hideMark/>
          </w:tcPr>
          <w:p w14:paraId="2D593F95" w14:textId="77777777" w:rsidR="002D775D" w:rsidRPr="00317F2C" w:rsidDel="00ED7123" w:rsidRDefault="002D775D" w:rsidP="00B94200">
            <w:pPr>
              <w:pStyle w:val="tabletext11"/>
              <w:suppressAutoHyphens/>
              <w:jc w:val="center"/>
              <w:rPr>
                <w:del w:id="34536" w:author="Author"/>
                <w:b/>
              </w:rPr>
            </w:pPr>
            <w:del w:id="34537" w:author="Author">
              <w:r w:rsidRPr="00317F2C" w:rsidDel="00ED7123">
                <w:rPr>
                  <w:b/>
                </w:rPr>
                <w:delText>1.80</w:delText>
              </w:r>
            </w:del>
          </w:p>
        </w:tc>
        <w:tc>
          <w:tcPr>
            <w:tcW w:w="630" w:type="dxa"/>
            <w:tcBorders>
              <w:top w:val="single" w:sz="6" w:space="0" w:color="auto"/>
              <w:left w:val="single" w:sz="6" w:space="0" w:color="auto"/>
              <w:bottom w:val="single" w:sz="6" w:space="0" w:color="auto"/>
              <w:right w:val="nil"/>
            </w:tcBorders>
            <w:vAlign w:val="bottom"/>
            <w:hideMark/>
          </w:tcPr>
          <w:p w14:paraId="53E9128A" w14:textId="77777777" w:rsidR="002D775D" w:rsidRPr="00317F2C" w:rsidDel="00ED7123" w:rsidRDefault="002D775D" w:rsidP="00B94200">
            <w:pPr>
              <w:pStyle w:val="tabletext11"/>
              <w:suppressAutoHyphens/>
              <w:jc w:val="center"/>
              <w:rPr>
                <w:del w:id="34538" w:author="Author"/>
              </w:rPr>
            </w:pPr>
            <w:del w:id="34539" w:author="Author">
              <w:r w:rsidRPr="00317F2C" w:rsidDel="00ED7123">
                <w:delText>5479</w:delText>
              </w:r>
            </w:del>
          </w:p>
        </w:tc>
        <w:tc>
          <w:tcPr>
            <w:tcW w:w="630" w:type="dxa"/>
            <w:tcBorders>
              <w:top w:val="single" w:sz="6" w:space="0" w:color="auto"/>
              <w:left w:val="nil"/>
              <w:bottom w:val="single" w:sz="6" w:space="0" w:color="auto"/>
              <w:right w:val="nil"/>
            </w:tcBorders>
            <w:vAlign w:val="bottom"/>
            <w:hideMark/>
          </w:tcPr>
          <w:p w14:paraId="2F79290D" w14:textId="77777777" w:rsidR="002D775D" w:rsidRPr="00317F2C" w:rsidDel="00ED7123" w:rsidRDefault="002D775D" w:rsidP="00B94200">
            <w:pPr>
              <w:pStyle w:val="tabletext11"/>
              <w:suppressAutoHyphens/>
              <w:jc w:val="center"/>
              <w:rPr>
                <w:del w:id="34540" w:author="Author"/>
              </w:rPr>
            </w:pPr>
            <w:del w:id="34541" w:author="Author">
              <w:r w:rsidRPr="00317F2C" w:rsidDel="00ED7123">
                <w:delText>5409</w:delText>
              </w:r>
            </w:del>
          </w:p>
        </w:tc>
        <w:tc>
          <w:tcPr>
            <w:tcW w:w="630" w:type="dxa"/>
            <w:tcBorders>
              <w:top w:val="single" w:sz="6" w:space="0" w:color="auto"/>
              <w:left w:val="nil"/>
              <w:bottom w:val="single" w:sz="6" w:space="0" w:color="auto"/>
              <w:right w:val="nil"/>
            </w:tcBorders>
            <w:vAlign w:val="bottom"/>
            <w:hideMark/>
          </w:tcPr>
          <w:p w14:paraId="5628A74C" w14:textId="77777777" w:rsidR="002D775D" w:rsidRPr="00317F2C" w:rsidDel="00ED7123" w:rsidRDefault="002D775D" w:rsidP="00B94200">
            <w:pPr>
              <w:pStyle w:val="tabletext11"/>
              <w:suppressAutoHyphens/>
              <w:jc w:val="center"/>
              <w:rPr>
                <w:del w:id="34542" w:author="Author"/>
                <w:b/>
              </w:rPr>
            </w:pPr>
            <w:del w:id="34543" w:author="Author">
              <w:r w:rsidRPr="00317F2C" w:rsidDel="00ED7123">
                <w:rPr>
                  <w:b/>
                </w:rPr>
                <w:delText>1.85</w:delText>
              </w:r>
            </w:del>
          </w:p>
        </w:tc>
        <w:tc>
          <w:tcPr>
            <w:tcW w:w="630" w:type="dxa"/>
            <w:tcBorders>
              <w:top w:val="single" w:sz="6" w:space="0" w:color="auto"/>
              <w:left w:val="nil"/>
              <w:bottom w:val="single" w:sz="6" w:space="0" w:color="auto"/>
              <w:right w:val="single" w:sz="6" w:space="0" w:color="auto"/>
            </w:tcBorders>
            <w:vAlign w:val="bottom"/>
            <w:hideMark/>
          </w:tcPr>
          <w:p w14:paraId="70A6E4B3" w14:textId="77777777" w:rsidR="002D775D" w:rsidRPr="00317F2C" w:rsidDel="00ED7123" w:rsidRDefault="002D775D" w:rsidP="00B94200">
            <w:pPr>
              <w:pStyle w:val="tabletext11"/>
              <w:suppressAutoHyphens/>
              <w:jc w:val="center"/>
              <w:rPr>
                <w:del w:id="34544" w:author="Author"/>
                <w:b/>
              </w:rPr>
            </w:pPr>
            <w:del w:id="34545" w:author="Author">
              <w:r w:rsidRPr="00317F2C" w:rsidDel="00ED7123">
                <w:rPr>
                  <w:b/>
                </w:rPr>
                <w:delText>1.00</w:delText>
              </w:r>
            </w:del>
          </w:p>
        </w:tc>
      </w:tr>
      <w:tr w:rsidR="002D775D" w:rsidRPr="00317F2C" w:rsidDel="00ED7123" w14:paraId="29873715" w14:textId="77777777" w:rsidTr="00B94200">
        <w:trPr>
          <w:cantSplit/>
          <w:trHeight w:val="190"/>
          <w:del w:id="34546" w:author="Author"/>
        </w:trPr>
        <w:tc>
          <w:tcPr>
            <w:tcW w:w="199" w:type="dxa"/>
            <w:tcBorders>
              <w:right w:val="single" w:sz="4" w:space="0" w:color="auto"/>
            </w:tcBorders>
          </w:tcPr>
          <w:p w14:paraId="258A47A3" w14:textId="77777777" w:rsidR="002D775D" w:rsidRPr="00317F2C" w:rsidDel="00ED7123" w:rsidRDefault="002D775D" w:rsidP="00B94200">
            <w:pPr>
              <w:pStyle w:val="tabletext11"/>
              <w:suppressAutoHyphens/>
              <w:rPr>
                <w:del w:id="34547" w:author="Author"/>
              </w:rPr>
            </w:pPr>
          </w:p>
        </w:tc>
        <w:tc>
          <w:tcPr>
            <w:tcW w:w="1118" w:type="dxa"/>
            <w:vMerge/>
            <w:tcBorders>
              <w:left w:val="single" w:sz="4" w:space="0" w:color="auto"/>
              <w:right w:val="single" w:sz="4" w:space="0" w:color="auto"/>
            </w:tcBorders>
            <w:vAlign w:val="center"/>
            <w:hideMark/>
          </w:tcPr>
          <w:p w14:paraId="44EAF3B5" w14:textId="77777777" w:rsidR="002D775D" w:rsidRPr="00317F2C" w:rsidDel="00ED7123" w:rsidRDefault="002D775D" w:rsidP="00B94200">
            <w:pPr>
              <w:suppressAutoHyphens/>
              <w:overflowPunct/>
              <w:autoSpaceDE/>
              <w:autoSpaceDN/>
              <w:adjustRightInd/>
              <w:spacing w:before="0" w:line="240" w:lineRule="auto"/>
              <w:jc w:val="left"/>
              <w:rPr>
                <w:del w:id="34548" w:author="Author"/>
              </w:rPr>
            </w:pPr>
          </w:p>
        </w:tc>
        <w:tc>
          <w:tcPr>
            <w:tcW w:w="1398" w:type="dxa"/>
            <w:tcBorders>
              <w:top w:val="single" w:sz="6" w:space="0" w:color="auto"/>
              <w:left w:val="single" w:sz="4" w:space="0" w:color="auto"/>
              <w:bottom w:val="single" w:sz="6" w:space="0" w:color="auto"/>
              <w:right w:val="single" w:sz="6" w:space="0" w:color="auto"/>
            </w:tcBorders>
            <w:hideMark/>
          </w:tcPr>
          <w:p w14:paraId="04944924" w14:textId="77777777" w:rsidR="002D775D" w:rsidRPr="00317F2C" w:rsidDel="00ED7123" w:rsidRDefault="002D775D" w:rsidP="00B94200">
            <w:pPr>
              <w:pStyle w:val="tabletext11"/>
              <w:suppressAutoHyphens/>
              <w:rPr>
                <w:del w:id="34549" w:author="Author"/>
              </w:rPr>
            </w:pPr>
            <w:del w:id="34550" w:author="Author">
              <w:r w:rsidRPr="00317F2C" w:rsidDel="00ED7123">
                <w:delText>Sightseeing Bus</w:delText>
              </w:r>
            </w:del>
          </w:p>
        </w:tc>
        <w:tc>
          <w:tcPr>
            <w:tcW w:w="630" w:type="dxa"/>
            <w:tcBorders>
              <w:top w:val="single" w:sz="6" w:space="0" w:color="auto"/>
              <w:left w:val="single" w:sz="6" w:space="0" w:color="auto"/>
              <w:bottom w:val="single" w:sz="6" w:space="0" w:color="auto"/>
              <w:right w:val="nil"/>
            </w:tcBorders>
            <w:vAlign w:val="bottom"/>
            <w:hideMark/>
          </w:tcPr>
          <w:p w14:paraId="47C68A26" w14:textId="77777777" w:rsidR="002D775D" w:rsidRPr="00317F2C" w:rsidDel="00ED7123" w:rsidRDefault="002D775D" w:rsidP="00B94200">
            <w:pPr>
              <w:pStyle w:val="tabletext11"/>
              <w:suppressAutoHyphens/>
              <w:jc w:val="center"/>
              <w:rPr>
                <w:del w:id="34551" w:author="Author"/>
              </w:rPr>
            </w:pPr>
            <w:del w:id="34552" w:author="Author">
              <w:r w:rsidRPr="00317F2C" w:rsidDel="00ED7123">
                <w:delText>555 –</w:delText>
              </w:r>
            </w:del>
          </w:p>
        </w:tc>
        <w:tc>
          <w:tcPr>
            <w:tcW w:w="630" w:type="dxa"/>
            <w:tcBorders>
              <w:top w:val="single" w:sz="6" w:space="0" w:color="auto"/>
              <w:left w:val="nil"/>
              <w:bottom w:val="single" w:sz="6" w:space="0" w:color="auto"/>
              <w:right w:val="nil"/>
            </w:tcBorders>
            <w:vAlign w:val="bottom"/>
            <w:hideMark/>
          </w:tcPr>
          <w:p w14:paraId="26AEA3C1" w14:textId="77777777" w:rsidR="002D775D" w:rsidRPr="00317F2C" w:rsidDel="00ED7123" w:rsidRDefault="002D775D" w:rsidP="00B94200">
            <w:pPr>
              <w:pStyle w:val="tabletext11"/>
              <w:suppressAutoHyphens/>
              <w:jc w:val="center"/>
              <w:rPr>
                <w:del w:id="34553" w:author="Author"/>
              </w:rPr>
            </w:pPr>
            <w:del w:id="34554" w:author="Author">
              <w:r w:rsidRPr="00317F2C" w:rsidDel="00ED7123">
                <w:delText>558 –</w:delText>
              </w:r>
            </w:del>
          </w:p>
        </w:tc>
        <w:tc>
          <w:tcPr>
            <w:tcW w:w="630" w:type="dxa"/>
            <w:tcBorders>
              <w:top w:val="single" w:sz="6" w:space="0" w:color="auto"/>
              <w:left w:val="nil"/>
              <w:bottom w:val="single" w:sz="6" w:space="0" w:color="auto"/>
              <w:right w:val="nil"/>
            </w:tcBorders>
            <w:vAlign w:val="bottom"/>
            <w:hideMark/>
          </w:tcPr>
          <w:p w14:paraId="14CCF5B0" w14:textId="77777777" w:rsidR="002D775D" w:rsidRPr="00317F2C" w:rsidDel="00ED7123" w:rsidRDefault="002D775D" w:rsidP="00B94200">
            <w:pPr>
              <w:pStyle w:val="tabletext11"/>
              <w:suppressAutoHyphens/>
              <w:jc w:val="center"/>
              <w:rPr>
                <w:del w:id="34555" w:author="Author"/>
                <w:b/>
              </w:rPr>
            </w:pPr>
            <w:del w:id="34556" w:author="Author">
              <w:r w:rsidRPr="00317F2C" w:rsidDel="00ED7123">
                <w:rPr>
                  <w:b/>
                </w:rPr>
                <w:delText>0.75</w:delText>
              </w:r>
            </w:del>
          </w:p>
        </w:tc>
        <w:tc>
          <w:tcPr>
            <w:tcW w:w="630" w:type="dxa"/>
            <w:tcBorders>
              <w:top w:val="single" w:sz="6" w:space="0" w:color="auto"/>
              <w:left w:val="nil"/>
              <w:bottom w:val="single" w:sz="6" w:space="0" w:color="auto"/>
              <w:right w:val="single" w:sz="6" w:space="0" w:color="auto"/>
            </w:tcBorders>
            <w:vAlign w:val="bottom"/>
            <w:hideMark/>
          </w:tcPr>
          <w:p w14:paraId="15FA1ADC" w14:textId="77777777" w:rsidR="002D775D" w:rsidRPr="00317F2C" w:rsidDel="00ED7123" w:rsidRDefault="002D775D" w:rsidP="00B94200">
            <w:pPr>
              <w:pStyle w:val="tabletext11"/>
              <w:suppressAutoHyphens/>
              <w:jc w:val="center"/>
              <w:rPr>
                <w:del w:id="34557" w:author="Author"/>
                <w:b/>
              </w:rPr>
            </w:pPr>
            <w:del w:id="34558" w:author="Author">
              <w:r w:rsidRPr="00317F2C" w:rsidDel="00ED7123">
                <w:rPr>
                  <w:b/>
                </w:rPr>
                <w:delText>0.90</w:delText>
              </w:r>
            </w:del>
          </w:p>
        </w:tc>
        <w:tc>
          <w:tcPr>
            <w:tcW w:w="630" w:type="dxa"/>
            <w:tcBorders>
              <w:top w:val="single" w:sz="6" w:space="0" w:color="auto"/>
              <w:left w:val="nil"/>
              <w:bottom w:val="single" w:sz="6" w:space="0" w:color="auto"/>
              <w:right w:val="nil"/>
            </w:tcBorders>
            <w:vAlign w:val="bottom"/>
            <w:hideMark/>
          </w:tcPr>
          <w:p w14:paraId="36E52D0F" w14:textId="77777777" w:rsidR="002D775D" w:rsidRPr="00317F2C" w:rsidDel="00ED7123" w:rsidRDefault="002D775D" w:rsidP="00B94200">
            <w:pPr>
              <w:pStyle w:val="tabletext11"/>
              <w:suppressAutoHyphens/>
              <w:jc w:val="center"/>
              <w:rPr>
                <w:del w:id="34559" w:author="Author"/>
              </w:rPr>
            </w:pPr>
            <w:del w:id="34560" w:author="Author">
              <w:r w:rsidRPr="00317F2C" w:rsidDel="00ED7123">
                <w:delText>556 –</w:delText>
              </w:r>
            </w:del>
          </w:p>
        </w:tc>
        <w:tc>
          <w:tcPr>
            <w:tcW w:w="630" w:type="dxa"/>
            <w:tcBorders>
              <w:top w:val="single" w:sz="6" w:space="0" w:color="auto"/>
              <w:left w:val="nil"/>
              <w:bottom w:val="single" w:sz="6" w:space="0" w:color="auto"/>
              <w:right w:val="nil"/>
            </w:tcBorders>
            <w:vAlign w:val="bottom"/>
            <w:hideMark/>
          </w:tcPr>
          <w:p w14:paraId="10FE68B3" w14:textId="77777777" w:rsidR="002D775D" w:rsidRPr="00317F2C" w:rsidDel="00ED7123" w:rsidRDefault="002D775D" w:rsidP="00B94200">
            <w:pPr>
              <w:pStyle w:val="tabletext11"/>
              <w:suppressAutoHyphens/>
              <w:jc w:val="center"/>
              <w:rPr>
                <w:del w:id="34561" w:author="Author"/>
              </w:rPr>
            </w:pPr>
            <w:del w:id="34562" w:author="Author">
              <w:r w:rsidRPr="00317F2C" w:rsidDel="00ED7123">
                <w:delText>559 –</w:delText>
              </w:r>
            </w:del>
          </w:p>
        </w:tc>
        <w:tc>
          <w:tcPr>
            <w:tcW w:w="630" w:type="dxa"/>
            <w:tcBorders>
              <w:top w:val="single" w:sz="6" w:space="0" w:color="auto"/>
              <w:left w:val="nil"/>
              <w:bottom w:val="single" w:sz="6" w:space="0" w:color="auto"/>
              <w:right w:val="nil"/>
            </w:tcBorders>
            <w:vAlign w:val="bottom"/>
            <w:hideMark/>
          </w:tcPr>
          <w:p w14:paraId="0B03631D" w14:textId="77777777" w:rsidR="002D775D" w:rsidRPr="00317F2C" w:rsidDel="00ED7123" w:rsidRDefault="002D775D" w:rsidP="00B94200">
            <w:pPr>
              <w:pStyle w:val="tabletext11"/>
              <w:suppressAutoHyphens/>
              <w:jc w:val="center"/>
              <w:rPr>
                <w:del w:id="34563" w:author="Author"/>
                <w:b/>
              </w:rPr>
            </w:pPr>
            <w:del w:id="34564" w:author="Author">
              <w:r w:rsidRPr="00317F2C" w:rsidDel="00ED7123">
                <w:rPr>
                  <w:b/>
                </w:rPr>
                <w:delText>0.85</w:delText>
              </w:r>
            </w:del>
          </w:p>
        </w:tc>
        <w:tc>
          <w:tcPr>
            <w:tcW w:w="630" w:type="dxa"/>
            <w:tcBorders>
              <w:top w:val="single" w:sz="6" w:space="0" w:color="auto"/>
              <w:left w:val="nil"/>
              <w:bottom w:val="single" w:sz="6" w:space="0" w:color="auto"/>
              <w:right w:val="nil"/>
            </w:tcBorders>
            <w:vAlign w:val="bottom"/>
            <w:hideMark/>
          </w:tcPr>
          <w:p w14:paraId="1BFDF8F9" w14:textId="77777777" w:rsidR="002D775D" w:rsidRPr="00317F2C" w:rsidDel="00ED7123" w:rsidRDefault="002D775D" w:rsidP="00B94200">
            <w:pPr>
              <w:pStyle w:val="tabletext11"/>
              <w:suppressAutoHyphens/>
              <w:jc w:val="center"/>
              <w:rPr>
                <w:del w:id="34565" w:author="Author"/>
                <w:b/>
              </w:rPr>
            </w:pPr>
            <w:del w:id="34566" w:author="Author">
              <w:r w:rsidRPr="00317F2C" w:rsidDel="00ED7123">
                <w:rPr>
                  <w:b/>
                </w:rPr>
                <w:delText>1.05</w:delText>
              </w:r>
            </w:del>
          </w:p>
        </w:tc>
        <w:tc>
          <w:tcPr>
            <w:tcW w:w="630" w:type="dxa"/>
            <w:tcBorders>
              <w:top w:val="single" w:sz="6" w:space="0" w:color="auto"/>
              <w:left w:val="single" w:sz="6" w:space="0" w:color="auto"/>
              <w:bottom w:val="single" w:sz="6" w:space="0" w:color="auto"/>
              <w:right w:val="nil"/>
            </w:tcBorders>
            <w:vAlign w:val="bottom"/>
            <w:hideMark/>
          </w:tcPr>
          <w:p w14:paraId="79452D17" w14:textId="77777777" w:rsidR="002D775D" w:rsidRPr="00317F2C" w:rsidDel="00ED7123" w:rsidRDefault="002D775D" w:rsidP="00B94200">
            <w:pPr>
              <w:pStyle w:val="tabletext11"/>
              <w:suppressAutoHyphens/>
              <w:jc w:val="center"/>
              <w:rPr>
                <w:del w:id="34567" w:author="Author"/>
              </w:rPr>
            </w:pPr>
            <w:del w:id="34568" w:author="Author">
              <w:r w:rsidRPr="00317F2C" w:rsidDel="00ED7123">
                <w:delText>5579</w:delText>
              </w:r>
            </w:del>
          </w:p>
        </w:tc>
        <w:tc>
          <w:tcPr>
            <w:tcW w:w="630" w:type="dxa"/>
            <w:tcBorders>
              <w:top w:val="single" w:sz="6" w:space="0" w:color="auto"/>
              <w:left w:val="nil"/>
              <w:bottom w:val="single" w:sz="6" w:space="0" w:color="auto"/>
              <w:right w:val="nil"/>
            </w:tcBorders>
            <w:vAlign w:val="bottom"/>
            <w:hideMark/>
          </w:tcPr>
          <w:p w14:paraId="6DDFB3E1" w14:textId="77777777" w:rsidR="002D775D" w:rsidRPr="00317F2C" w:rsidDel="00ED7123" w:rsidRDefault="002D775D" w:rsidP="00B94200">
            <w:pPr>
              <w:pStyle w:val="tabletext11"/>
              <w:suppressAutoHyphens/>
              <w:jc w:val="center"/>
              <w:rPr>
                <w:del w:id="34569" w:author="Author"/>
              </w:rPr>
            </w:pPr>
            <w:del w:id="34570" w:author="Author">
              <w:r w:rsidRPr="00317F2C" w:rsidDel="00ED7123">
                <w:delText>5509</w:delText>
              </w:r>
            </w:del>
          </w:p>
        </w:tc>
        <w:tc>
          <w:tcPr>
            <w:tcW w:w="630" w:type="dxa"/>
            <w:tcBorders>
              <w:top w:val="single" w:sz="6" w:space="0" w:color="auto"/>
              <w:left w:val="nil"/>
              <w:bottom w:val="single" w:sz="6" w:space="0" w:color="auto"/>
              <w:right w:val="nil"/>
            </w:tcBorders>
            <w:vAlign w:val="bottom"/>
            <w:hideMark/>
          </w:tcPr>
          <w:p w14:paraId="3A04A790" w14:textId="77777777" w:rsidR="002D775D" w:rsidRPr="00317F2C" w:rsidDel="00ED7123" w:rsidRDefault="002D775D" w:rsidP="00B94200">
            <w:pPr>
              <w:pStyle w:val="tabletext11"/>
              <w:suppressAutoHyphens/>
              <w:jc w:val="center"/>
              <w:rPr>
                <w:del w:id="34571" w:author="Author"/>
                <w:b/>
              </w:rPr>
            </w:pPr>
            <w:del w:id="34572" w:author="Author">
              <w:r w:rsidRPr="00317F2C" w:rsidDel="00ED7123">
                <w:rPr>
                  <w:b/>
                </w:rPr>
                <w:delText>1.65</w:delText>
              </w:r>
            </w:del>
          </w:p>
        </w:tc>
        <w:tc>
          <w:tcPr>
            <w:tcW w:w="630" w:type="dxa"/>
            <w:tcBorders>
              <w:top w:val="single" w:sz="6" w:space="0" w:color="auto"/>
              <w:left w:val="nil"/>
              <w:bottom w:val="single" w:sz="6" w:space="0" w:color="auto"/>
              <w:right w:val="single" w:sz="6" w:space="0" w:color="auto"/>
            </w:tcBorders>
            <w:vAlign w:val="bottom"/>
            <w:hideMark/>
          </w:tcPr>
          <w:p w14:paraId="5F9D1DA5" w14:textId="77777777" w:rsidR="002D775D" w:rsidRPr="00317F2C" w:rsidDel="00ED7123" w:rsidRDefault="002D775D" w:rsidP="00B94200">
            <w:pPr>
              <w:pStyle w:val="tabletext11"/>
              <w:suppressAutoHyphens/>
              <w:jc w:val="center"/>
              <w:rPr>
                <w:del w:id="34573" w:author="Author"/>
                <w:b/>
              </w:rPr>
            </w:pPr>
            <w:del w:id="34574" w:author="Author">
              <w:r w:rsidRPr="00317F2C" w:rsidDel="00ED7123">
                <w:rPr>
                  <w:b/>
                </w:rPr>
                <w:delText>1.00</w:delText>
              </w:r>
            </w:del>
          </w:p>
        </w:tc>
      </w:tr>
      <w:tr w:rsidR="002D775D" w:rsidRPr="00317F2C" w:rsidDel="00ED7123" w14:paraId="69A1BE40" w14:textId="77777777" w:rsidTr="00B94200">
        <w:trPr>
          <w:cantSplit/>
          <w:trHeight w:val="470"/>
          <w:del w:id="34575" w:author="Author"/>
        </w:trPr>
        <w:tc>
          <w:tcPr>
            <w:tcW w:w="199" w:type="dxa"/>
            <w:tcBorders>
              <w:right w:val="single" w:sz="4" w:space="0" w:color="auto"/>
            </w:tcBorders>
            <w:hideMark/>
          </w:tcPr>
          <w:p w14:paraId="4358E8EF" w14:textId="77777777" w:rsidR="002D775D" w:rsidRPr="00317F2C" w:rsidDel="00ED7123" w:rsidRDefault="002D775D" w:rsidP="00B94200">
            <w:pPr>
              <w:pStyle w:val="tabletext11"/>
              <w:suppressAutoHyphens/>
              <w:rPr>
                <w:del w:id="34576" w:author="Author"/>
              </w:rPr>
            </w:pPr>
            <w:del w:id="34577" w:author="Author">
              <w:r w:rsidRPr="00317F2C" w:rsidDel="00ED7123">
                <w:br/>
              </w:r>
            </w:del>
          </w:p>
        </w:tc>
        <w:tc>
          <w:tcPr>
            <w:tcW w:w="1118" w:type="dxa"/>
            <w:vMerge/>
            <w:tcBorders>
              <w:left w:val="single" w:sz="4" w:space="0" w:color="auto"/>
              <w:right w:val="single" w:sz="4" w:space="0" w:color="auto"/>
            </w:tcBorders>
            <w:vAlign w:val="center"/>
            <w:hideMark/>
          </w:tcPr>
          <w:p w14:paraId="44ECFD87" w14:textId="77777777" w:rsidR="002D775D" w:rsidRPr="00317F2C" w:rsidDel="00ED7123" w:rsidRDefault="002D775D" w:rsidP="00B94200">
            <w:pPr>
              <w:suppressAutoHyphens/>
              <w:overflowPunct/>
              <w:autoSpaceDE/>
              <w:autoSpaceDN/>
              <w:adjustRightInd/>
              <w:spacing w:before="0" w:line="240" w:lineRule="auto"/>
              <w:jc w:val="left"/>
              <w:rPr>
                <w:del w:id="34578" w:author="Author"/>
              </w:rPr>
            </w:pPr>
          </w:p>
        </w:tc>
        <w:tc>
          <w:tcPr>
            <w:tcW w:w="1398" w:type="dxa"/>
            <w:tcBorders>
              <w:top w:val="single" w:sz="6" w:space="0" w:color="auto"/>
              <w:left w:val="single" w:sz="4" w:space="0" w:color="auto"/>
              <w:bottom w:val="single" w:sz="6" w:space="0" w:color="auto"/>
              <w:right w:val="single" w:sz="6" w:space="0" w:color="auto"/>
            </w:tcBorders>
            <w:hideMark/>
          </w:tcPr>
          <w:p w14:paraId="52C702AD" w14:textId="77777777" w:rsidR="002D775D" w:rsidRPr="00317F2C" w:rsidDel="00ED7123" w:rsidRDefault="002D775D" w:rsidP="00B94200">
            <w:pPr>
              <w:pStyle w:val="tabletext11"/>
              <w:suppressAutoHyphens/>
              <w:rPr>
                <w:del w:id="34579" w:author="Author"/>
              </w:rPr>
            </w:pPr>
            <w:del w:id="34580" w:author="Author">
              <w:r w:rsidRPr="00317F2C" w:rsidDel="00ED7123">
                <w:delText>Transportation Of Athletes And Entertainers</w:delText>
              </w:r>
            </w:del>
          </w:p>
        </w:tc>
        <w:tc>
          <w:tcPr>
            <w:tcW w:w="630" w:type="dxa"/>
            <w:tcBorders>
              <w:top w:val="single" w:sz="6" w:space="0" w:color="auto"/>
              <w:left w:val="single" w:sz="6" w:space="0" w:color="auto"/>
              <w:bottom w:val="single" w:sz="6" w:space="0" w:color="auto"/>
              <w:right w:val="nil"/>
            </w:tcBorders>
            <w:vAlign w:val="bottom"/>
            <w:hideMark/>
          </w:tcPr>
          <w:p w14:paraId="37BE907F" w14:textId="77777777" w:rsidR="002D775D" w:rsidRPr="00317F2C" w:rsidDel="00ED7123" w:rsidRDefault="002D775D" w:rsidP="00B94200">
            <w:pPr>
              <w:pStyle w:val="tabletext11"/>
              <w:suppressAutoHyphens/>
              <w:jc w:val="center"/>
              <w:rPr>
                <w:del w:id="34581" w:author="Author"/>
              </w:rPr>
            </w:pPr>
            <w:del w:id="34582" w:author="Author">
              <w:r w:rsidRPr="00317F2C" w:rsidDel="00ED7123">
                <w:delText>565 –</w:delText>
              </w:r>
            </w:del>
          </w:p>
        </w:tc>
        <w:tc>
          <w:tcPr>
            <w:tcW w:w="630" w:type="dxa"/>
            <w:tcBorders>
              <w:top w:val="single" w:sz="6" w:space="0" w:color="auto"/>
              <w:left w:val="nil"/>
              <w:bottom w:val="single" w:sz="6" w:space="0" w:color="auto"/>
              <w:right w:val="nil"/>
            </w:tcBorders>
            <w:vAlign w:val="bottom"/>
            <w:hideMark/>
          </w:tcPr>
          <w:p w14:paraId="24BA3653" w14:textId="77777777" w:rsidR="002D775D" w:rsidRPr="00317F2C" w:rsidDel="00ED7123" w:rsidRDefault="002D775D" w:rsidP="00B94200">
            <w:pPr>
              <w:pStyle w:val="tabletext11"/>
              <w:suppressAutoHyphens/>
              <w:jc w:val="center"/>
              <w:rPr>
                <w:del w:id="34583" w:author="Author"/>
              </w:rPr>
            </w:pPr>
            <w:del w:id="34584" w:author="Author">
              <w:r w:rsidRPr="00317F2C" w:rsidDel="00ED7123">
                <w:delText>568 –</w:delText>
              </w:r>
            </w:del>
          </w:p>
        </w:tc>
        <w:tc>
          <w:tcPr>
            <w:tcW w:w="630" w:type="dxa"/>
            <w:tcBorders>
              <w:top w:val="single" w:sz="6" w:space="0" w:color="auto"/>
              <w:left w:val="nil"/>
              <w:bottom w:val="single" w:sz="6" w:space="0" w:color="auto"/>
              <w:right w:val="nil"/>
            </w:tcBorders>
            <w:vAlign w:val="bottom"/>
            <w:hideMark/>
          </w:tcPr>
          <w:p w14:paraId="16C2CDFE" w14:textId="77777777" w:rsidR="002D775D" w:rsidRPr="00317F2C" w:rsidDel="00ED7123" w:rsidRDefault="002D775D" w:rsidP="00B94200">
            <w:pPr>
              <w:pStyle w:val="tabletext11"/>
              <w:suppressAutoHyphens/>
              <w:jc w:val="center"/>
              <w:rPr>
                <w:del w:id="34585" w:author="Author"/>
                <w:b/>
              </w:rPr>
            </w:pPr>
            <w:del w:id="34586" w:author="Author">
              <w:r w:rsidRPr="00317F2C" w:rsidDel="00ED7123">
                <w:rPr>
                  <w:b/>
                </w:rPr>
                <w:delText>0.45</w:delText>
              </w:r>
            </w:del>
          </w:p>
        </w:tc>
        <w:tc>
          <w:tcPr>
            <w:tcW w:w="630" w:type="dxa"/>
            <w:tcBorders>
              <w:top w:val="single" w:sz="6" w:space="0" w:color="auto"/>
              <w:left w:val="nil"/>
              <w:bottom w:val="single" w:sz="6" w:space="0" w:color="auto"/>
              <w:right w:val="single" w:sz="6" w:space="0" w:color="auto"/>
            </w:tcBorders>
            <w:vAlign w:val="bottom"/>
            <w:hideMark/>
          </w:tcPr>
          <w:p w14:paraId="4A6559D2" w14:textId="77777777" w:rsidR="002D775D" w:rsidRPr="00317F2C" w:rsidDel="00ED7123" w:rsidRDefault="002D775D" w:rsidP="00B94200">
            <w:pPr>
              <w:pStyle w:val="tabletext11"/>
              <w:suppressAutoHyphens/>
              <w:jc w:val="center"/>
              <w:rPr>
                <w:del w:id="34587" w:author="Author"/>
                <w:b/>
              </w:rPr>
            </w:pPr>
            <w:del w:id="34588" w:author="Author">
              <w:r w:rsidRPr="00317F2C" w:rsidDel="00ED7123">
                <w:rPr>
                  <w:b/>
                </w:rPr>
                <w:delText>1.40</w:delText>
              </w:r>
            </w:del>
          </w:p>
        </w:tc>
        <w:tc>
          <w:tcPr>
            <w:tcW w:w="630" w:type="dxa"/>
            <w:tcBorders>
              <w:top w:val="single" w:sz="6" w:space="0" w:color="auto"/>
              <w:left w:val="nil"/>
              <w:bottom w:val="single" w:sz="6" w:space="0" w:color="auto"/>
              <w:right w:val="nil"/>
            </w:tcBorders>
            <w:vAlign w:val="bottom"/>
            <w:hideMark/>
          </w:tcPr>
          <w:p w14:paraId="2D33B13F" w14:textId="77777777" w:rsidR="002D775D" w:rsidRPr="00317F2C" w:rsidDel="00ED7123" w:rsidRDefault="002D775D" w:rsidP="00B94200">
            <w:pPr>
              <w:pStyle w:val="tabletext11"/>
              <w:suppressAutoHyphens/>
              <w:jc w:val="center"/>
              <w:rPr>
                <w:del w:id="34589" w:author="Author"/>
              </w:rPr>
            </w:pPr>
            <w:del w:id="34590" w:author="Author">
              <w:r w:rsidRPr="00317F2C" w:rsidDel="00ED7123">
                <w:delText>566 –</w:delText>
              </w:r>
            </w:del>
          </w:p>
        </w:tc>
        <w:tc>
          <w:tcPr>
            <w:tcW w:w="630" w:type="dxa"/>
            <w:tcBorders>
              <w:top w:val="single" w:sz="6" w:space="0" w:color="auto"/>
              <w:left w:val="nil"/>
              <w:bottom w:val="single" w:sz="6" w:space="0" w:color="auto"/>
              <w:right w:val="nil"/>
            </w:tcBorders>
            <w:vAlign w:val="bottom"/>
            <w:hideMark/>
          </w:tcPr>
          <w:p w14:paraId="33237D34" w14:textId="77777777" w:rsidR="002D775D" w:rsidRPr="00317F2C" w:rsidDel="00ED7123" w:rsidRDefault="002D775D" w:rsidP="00B94200">
            <w:pPr>
              <w:pStyle w:val="tabletext11"/>
              <w:suppressAutoHyphens/>
              <w:jc w:val="center"/>
              <w:rPr>
                <w:del w:id="34591" w:author="Author"/>
              </w:rPr>
            </w:pPr>
            <w:del w:id="34592" w:author="Author">
              <w:r w:rsidRPr="00317F2C" w:rsidDel="00ED7123">
                <w:delText>569 –</w:delText>
              </w:r>
            </w:del>
          </w:p>
        </w:tc>
        <w:tc>
          <w:tcPr>
            <w:tcW w:w="630" w:type="dxa"/>
            <w:tcBorders>
              <w:top w:val="single" w:sz="6" w:space="0" w:color="auto"/>
              <w:left w:val="nil"/>
              <w:bottom w:val="single" w:sz="6" w:space="0" w:color="auto"/>
              <w:right w:val="nil"/>
            </w:tcBorders>
            <w:vAlign w:val="bottom"/>
            <w:hideMark/>
          </w:tcPr>
          <w:p w14:paraId="7386FA05" w14:textId="77777777" w:rsidR="002D775D" w:rsidRPr="00317F2C" w:rsidDel="00ED7123" w:rsidRDefault="002D775D" w:rsidP="00B94200">
            <w:pPr>
              <w:pStyle w:val="tabletext11"/>
              <w:suppressAutoHyphens/>
              <w:jc w:val="center"/>
              <w:rPr>
                <w:del w:id="34593" w:author="Author"/>
                <w:b/>
              </w:rPr>
            </w:pPr>
            <w:del w:id="34594" w:author="Author">
              <w:r w:rsidRPr="00317F2C" w:rsidDel="00ED7123">
                <w:rPr>
                  <w:b/>
                </w:rPr>
                <w:delText>0.50</w:delText>
              </w:r>
            </w:del>
          </w:p>
        </w:tc>
        <w:tc>
          <w:tcPr>
            <w:tcW w:w="630" w:type="dxa"/>
            <w:tcBorders>
              <w:top w:val="single" w:sz="6" w:space="0" w:color="auto"/>
              <w:left w:val="nil"/>
              <w:bottom w:val="single" w:sz="6" w:space="0" w:color="auto"/>
              <w:right w:val="nil"/>
            </w:tcBorders>
            <w:vAlign w:val="bottom"/>
            <w:hideMark/>
          </w:tcPr>
          <w:p w14:paraId="1C32929F" w14:textId="77777777" w:rsidR="002D775D" w:rsidRPr="00317F2C" w:rsidDel="00ED7123" w:rsidRDefault="002D775D" w:rsidP="00B94200">
            <w:pPr>
              <w:pStyle w:val="tabletext11"/>
              <w:suppressAutoHyphens/>
              <w:jc w:val="center"/>
              <w:rPr>
                <w:del w:id="34595" w:author="Author"/>
                <w:b/>
              </w:rPr>
            </w:pPr>
            <w:del w:id="34596" w:author="Author">
              <w:r w:rsidRPr="00317F2C" w:rsidDel="00ED7123">
                <w:rPr>
                  <w:b/>
                </w:rPr>
                <w:delText>1.60</w:delText>
              </w:r>
            </w:del>
          </w:p>
        </w:tc>
        <w:tc>
          <w:tcPr>
            <w:tcW w:w="630" w:type="dxa"/>
            <w:tcBorders>
              <w:top w:val="single" w:sz="6" w:space="0" w:color="auto"/>
              <w:left w:val="single" w:sz="6" w:space="0" w:color="auto"/>
              <w:bottom w:val="single" w:sz="6" w:space="0" w:color="auto"/>
              <w:right w:val="nil"/>
            </w:tcBorders>
            <w:vAlign w:val="bottom"/>
            <w:hideMark/>
          </w:tcPr>
          <w:p w14:paraId="5B2F9A87" w14:textId="77777777" w:rsidR="002D775D" w:rsidRPr="00317F2C" w:rsidDel="00ED7123" w:rsidRDefault="002D775D" w:rsidP="00B94200">
            <w:pPr>
              <w:pStyle w:val="tabletext11"/>
              <w:suppressAutoHyphens/>
              <w:jc w:val="center"/>
              <w:rPr>
                <w:del w:id="34597" w:author="Author"/>
              </w:rPr>
            </w:pPr>
            <w:del w:id="34598" w:author="Author">
              <w:r w:rsidRPr="00317F2C" w:rsidDel="00ED7123">
                <w:delText>5679</w:delText>
              </w:r>
            </w:del>
          </w:p>
        </w:tc>
        <w:tc>
          <w:tcPr>
            <w:tcW w:w="630" w:type="dxa"/>
            <w:tcBorders>
              <w:top w:val="single" w:sz="6" w:space="0" w:color="auto"/>
              <w:left w:val="nil"/>
              <w:bottom w:val="single" w:sz="6" w:space="0" w:color="auto"/>
              <w:right w:val="nil"/>
            </w:tcBorders>
            <w:vAlign w:val="bottom"/>
            <w:hideMark/>
          </w:tcPr>
          <w:p w14:paraId="4C4812CC" w14:textId="77777777" w:rsidR="002D775D" w:rsidRPr="00317F2C" w:rsidDel="00ED7123" w:rsidRDefault="002D775D" w:rsidP="00B94200">
            <w:pPr>
              <w:pStyle w:val="tabletext11"/>
              <w:suppressAutoHyphens/>
              <w:jc w:val="center"/>
              <w:rPr>
                <w:del w:id="34599" w:author="Author"/>
              </w:rPr>
            </w:pPr>
            <w:del w:id="34600" w:author="Author">
              <w:r w:rsidRPr="00317F2C" w:rsidDel="00ED7123">
                <w:delText>5609</w:delText>
              </w:r>
            </w:del>
          </w:p>
        </w:tc>
        <w:tc>
          <w:tcPr>
            <w:tcW w:w="630" w:type="dxa"/>
            <w:tcBorders>
              <w:top w:val="single" w:sz="6" w:space="0" w:color="auto"/>
              <w:left w:val="nil"/>
              <w:bottom w:val="single" w:sz="6" w:space="0" w:color="auto"/>
              <w:right w:val="nil"/>
            </w:tcBorders>
            <w:vAlign w:val="bottom"/>
            <w:hideMark/>
          </w:tcPr>
          <w:p w14:paraId="0405E937" w14:textId="77777777" w:rsidR="002D775D" w:rsidRPr="00317F2C" w:rsidDel="00ED7123" w:rsidRDefault="002D775D" w:rsidP="00B94200">
            <w:pPr>
              <w:pStyle w:val="tabletext11"/>
              <w:suppressAutoHyphens/>
              <w:jc w:val="center"/>
              <w:rPr>
                <w:del w:id="34601" w:author="Author"/>
                <w:b/>
              </w:rPr>
            </w:pPr>
            <w:del w:id="34602" w:author="Author">
              <w:r w:rsidRPr="00317F2C" w:rsidDel="00ED7123">
                <w:rPr>
                  <w:b/>
                </w:rPr>
                <w:delText>1.00</w:delText>
              </w:r>
            </w:del>
          </w:p>
        </w:tc>
        <w:tc>
          <w:tcPr>
            <w:tcW w:w="630" w:type="dxa"/>
            <w:tcBorders>
              <w:top w:val="single" w:sz="6" w:space="0" w:color="auto"/>
              <w:left w:val="nil"/>
              <w:bottom w:val="single" w:sz="6" w:space="0" w:color="auto"/>
              <w:right w:val="single" w:sz="6" w:space="0" w:color="auto"/>
            </w:tcBorders>
            <w:vAlign w:val="bottom"/>
            <w:hideMark/>
          </w:tcPr>
          <w:p w14:paraId="71D092EF" w14:textId="77777777" w:rsidR="002D775D" w:rsidRPr="00317F2C" w:rsidDel="00ED7123" w:rsidRDefault="002D775D" w:rsidP="00B94200">
            <w:pPr>
              <w:pStyle w:val="tabletext11"/>
              <w:suppressAutoHyphens/>
              <w:jc w:val="center"/>
              <w:rPr>
                <w:del w:id="34603" w:author="Author"/>
                <w:b/>
              </w:rPr>
            </w:pPr>
            <w:del w:id="34604" w:author="Author">
              <w:r w:rsidRPr="00317F2C" w:rsidDel="00ED7123">
                <w:rPr>
                  <w:b/>
                </w:rPr>
                <w:delText>1.00</w:delText>
              </w:r>
            </w:del>
          </w:p>
        </w:tc>
      </w:tr>
      <w:tr w:rsidR="002D775D" w:rsidRPr="00317F2C" w:rsidDel="00ED7123" w14:paraId="39A57576" w14:textId="77777777" w:rsidTr="00B94200">
        <w:trPr>
          <w:cantSplit/>
          <w:trHeight w:val="190"/>
          <w:del w:id="34605" w:author="Author"/>
        </w:trPr>
        <w:tc>
          <w:tcPr>
            <w:tcW w:w="199" w:type="dxa"/>
            <w:tcBorders>
              <w:right w:val="single" w:sz="4" w:space="0" w:color="auto"/>
            </w:tcBorders>
            <w:hideMark/>
          </w:tcPr>
          <w:p w14:paraId="7D0C9EF3" w14:textId="77777777" w:rsidR="002D775D" w:rsidRPr="00317F2C" w:rsidDel="00ED7123" w:rsidRDefault="002D775D" w:rsidP="00B94200">
            <w:pPr>
              <w:pStyle w:val="tabletext11"/>
              <w:suppressAutoHyphens/>
              <w:rPr>
                <w:del w:id="34606" w:author="Author"/>
              </w:rPr>
            </w:pPr>
            <w:del w:id="34607" w:author="Author">
              <w:r w:rsidRPr="00317F2C" w:rsidDel="00ED7123">
                <w:br/>
              </w:r>
            </w:del>
          </w:p>
        </w:tc>
        <w:tc>
          <w:tcPr>
            <w:tcW w:w="1118" w:type="dxa"/>
            <w:vMerge/>
            <w:tcBorders>
              <w:left w:val="single" w:sz="4" w:space="0" w:color="auto"/>
              <w:right w:val="single" w:sz="4" w:space="0" w:color="auto"/>
            </w:tcBorders>
            <w:vAlign w:val="center"/>
            <w:hideMark/>
          </w:tcPr>
          <w:p w14:paraId="683ABA39" w14:textId="77777777" w:rsidR="002D775D" w:rsidRPr="00317F2C" w:rsidDel="00ED7123" w:rsidRDefault="002D775D" w:rsidP="00B94200">
            <w:pPr>
              <w:suppressAutoHyphens/>
              <w:overflowPunct/>
              <w:autoSpaceDE/>
              <w:autoSpaceDN/>
              <w:adjustRightInd/>
              <w:spacing w:before="0" w:line="240" w:lineRule="auto"/>
              <w:jc w:val="left"/>
              <w:rPr>
                <w:del w:id="34608" w:author="Author"/>
              </w:rPr>
            </w:pPr>
          </w:p>
        </w:tc>
        <w:tc>
          <w:tcPr>
            <w:tcW w:w="1398" w:type="dxa"/>
            <w:tcBorders>
              <w:top w:val="single" w:sz="6" w:space="0" w:color="auto"/>
              <w:left w:val="single" w:sz="4" w:space="0" w:color="auto"/>
              <w:bottom w:val="single" w:sz="6" w:space="0" w:color="auto"/>
              <w:right w:val="single" w:sz="6" w:space="0" w:color="auto"/>
            </w:tcBorders>
            <w:hideMark/>
          </w:tcPr>
          <w:p w14:paraId="300716EB" w14:textId="77777777" w:rsidR="002D775D" w:rsidRPr="00317F2C" w:rsidDel="00ED7123" w:rsidRDefault="002D775D" w:rsidP="00B94200">
            <w:pPr>
              <w:pStyle w:val="tabletext11"/>
              <w:suppressAutoHyphens/>
              <w:rPr>
                <w:del w:id="34609" w:author="Author"/>
              </w:rPr>
            </w:pPr>
            <w:del w:id="34610" w:author="Author">
              <w:r w:rsidRPr="00317F2C" w:rsidDel="00ED7123">
                <w:delText xml:space="preserve">Social Service Agency Auto </w:delText>
              </w:r>
              <w:r w:rsidRPr="00317F2C" w:rsidDel="00ED7123">
                <w:br/>
                <w:delText>Employee-operated</w:delText>
              </w:r>
            </w:del>
          </w:p>
        </w:tc>
        <w:tc>
          <w:tcPr>
            <w:tcW w:w="630" w:type="dxa"/>
            <w:tcBorders>
              <w:top w:val="single" w:sz="6" w:space="0" w:color="auto"/>
              <w:left w:val="single" w:sz="6" w:space="0" w:color="auto"/>
              <w:bottom w:val="single" w:sz="6" w:space="0" w:color="auto"/>
              <w:right w:val="nil"/>
            </w:tcBorders>
            <w:vAlign w:val="bottom"/>
            <w:hideMark/>
          </w:tcPr>
          <w:p w14:paraId="1B06F2AA" w14:textId="77777777" w:rsidR="002D775D" w:rsidRPr="00317F2C" w:rsidDel="00ED7123" w:rsidRDefault="002D775D" w:rsidP="00B94200">
            <w:pPr>
              <w:pStyle w:val="tabletext11"/>
              <w:suppressAutoHyphens/>
              <w:jc w:val="center"/>
              <w:rPr>
                <w:del w:id="34611" w:author="Author"/>
              </w:rPr>
            </w:pPr>
            <w:del w:id="34612" w:author="Author">
              <w:r w:rsidRPr="00317F2C" w:rsidDel="00ED7123">
                <w:delText>645 –</w:delText>
              </w:r>
            </w:del>
          </w:p>
        </w:tc>
        <w:tc>
          <w:tcPr>
            <w:tcW w:w="630" w:type="dxa"/>
            <w:tcBorders>
              <w:top w:val="single" w:sz="6" w:space="0" w:color="auto"/>
              <w:left w:val="nil"/>
              <w:bottom w:val="single" w:sz="6" w:space="0" w:color="auto"/>
              <w:right w:val="nil"/>
            </w:tcBorders>
            <w:vAlign w:val="bottom"/>
            <w:hideMark/>
          </w:tcPr>
          <w:p w14:paraId="74982D8F" w14:textId="77777777" w:rsidR="002D775D" w:rsidRPr="00317F2C" w:rsidDel="00ED7123" w:rsidRDefault="002D775D" w:rsidP="00B94200">
            <w:pPr>
              <w:pStyle w:val="tabletext11"/>
              <w:suppressAutoHyphens/>
              <w:jc w:val="center"/>
              <w:rPr>
                <w:del w:id="34613" w:author="Author"/>
              </w:rPr>
            </w:pPr>
            <w:del w:id="34614" w:author="Author">
              <w:r w:rsidRPr="00317F2C" w:rsidDel="00ED7123">
                <w:delText>648 –</w:delText>
              </w:r>
            </w:del>
          </w:p>
        </w:tc>
        <w:tc>
          <w:tcPr>
            <w:tcW w:w="630" w:type="dxa"/>
            <w:tcBorders>
              <w:top w:val="single" w:sz="6" w:space="0" w:color="auto"/>
              <w:left w:val="nil"/>
              <w:bottom w:val="single" w:sz="6" w:space="0" w:color="auto"/>
              <w:right w:val="nil"/>
            </w:tcBorders>
            <w:vAlign w:val="bottom"/>
            <w:hideMark/>
          </w:tcPr>
          <w:p w14:paraId="0D18C3EF" w14:textId="77777777" w:rsidR="002D775D" w:rsidRPr="00317F2C" w:rsidDel="00ED7123" w:rsidRDefault="002D775D" w:rsidP="00B94200">
            <w:pPr>
              <w:pStyle w:val="tabletext11"/>
              <w:suppressAutoHyphens/>
              <w:jc w:val="center"/>
              <w:rPr>
                <w:del w:id="34615" w:author="Author"/>
                <w:b/>
              </w:rPr>
            </w:pPr>
            <w:del w:id="34616" w:author="Author">
              <w:r w:rsidRPr="00317F2C" w:rsidDel="00ED7123">
                <w:rPr>
                  <w:b/>
                </w:rPr>
                <w:delText>0.55</w:delText>
              </w:r>
            </w:del>
          </w:p>
        </w:tc>
        <w:tc>
          <w:tcPr>
            <w:tcW w:w="630" w:type="dxa"/>
            <w:tcBorders>
              <w:top w:val="single" w:sz="6" w:space="0" w:color="auto"/>
              <w:left w:val="nil"/>
              <w:bottom w:val="single" w:sz="6" w:space="0" w:color="auto"/>
              <w:right w:val="single" w:sz="6" w:space="0" w:color="auto"/>
            </w:tcBorders>
            <w:vAlign w:val="bottom"/>
            <w:hideMark/>
          </w:tcPr>
          <w:p w14:paraId="0A215A68" w14:textId="77777777" w:rsidR="002D775D" w:rsidRPr="00317F2C" w:rsidDel="00ED7123" w:rsidRDefault="002D775D" w:rsidP="00B94200">
            <w:pPr>
              <w:pStyle w:val="tabletext11"/>
              <w:suppressAutoHyphens/>
              <w:jc w:val="center"/>
              <w:rPr>
                <w:del w:id="34617" w:author="Author"/>
                <w:b/>
              </w:rPr>
            </w:pPr>
            <w:del w:id="34618" w:author="Author">
              <w:r w:rsidRPr="00317F2C" w:rsidDel="00ED7123">
                <w:rPr>
                  <w:b/>
                </w:rPr>
                <w:delText>1.20</w:delText>
              </w:r>
            </w:del>
          </w:p>
        </w:tc>
        <w:tc>
          <w:tcPr>
            <w:tcW w:w="630" w:type="dxa"/>
            <w:tcBorders>
              <w:top w:val="single" w:sz="6" w:space="0" w:color="auto"/>
              <w:left w:val="nil"/>
              <w:bottom w:val="single" w:sz="6" w:space="0" w:color="auto"/>
              <w:right w:val="nil"/>
            </w:tcBorders>
            <w:vAlign w:val="bottom"/>
            <w:hideMark/>
          </w:tcPr>
          <w:p w14:paraId="3C95EC32" w14:textId="77777777" w:rsidR="002D775D" w:rsidRPr="00317F2C" w:rsidDel="00ED7123" w:rsidRDefault="002D775D" w:rsidP="00B94200">
            <w:pPr>
              <w:pStyle w:val="tabletext11"/>
              <w:suppressAutoHyphens/>
              <w:jc w:val="center"/>
              <w:rPr>
                <w:del w:id="34619" w:author="Author"/>
              </w:rPr>
            </w:pPr>
            <w:del w:id="34620" w:author="Author">
              <w:r w:rsidRPr="00317F2C" w:rsidDel="00ED7123">
                <w:delText>646 –</w:delText>
              </w:r>
            </w:del>
          </w:p>
        </w:tc>
        <w:tc>
          <w:tcPr>
            <w:tcW w:w="630" w:type="dxa"/>
            <w:tcBorders>
              <w:top w:val="single" w:sz="6" w:space="0" w:color="auto"/>
              <w:left w:val="nil"/>
              <w:bottom w:val="single" w:sz="6" w:space="0" w:color="auto"/>
              <w:right w:val="nil"/>
            </w:tcBorders>
            <w:vAlign w:val="bottom"/>
            <w:hideMark/>
          </w:tcPr>
          <w:p w14:paraId="5E931EA4" w14:textId="77777777" w:rsidR="002D775D" w:rsidRPr="00317F2C" w:rsidDel="00ED7123" w:rsidRDefault="002D775D" w:rsidP="00B94200">
            <w:pPr>
              <w:pStyle w:val="tabletext11"/>
              <w:suppressAutoHyphens/>
              <w:jc w:val="center"/>
              <w:rPr>
                <w:del w:id="34621" w:author="Author"/>
              </w:rPr>
            </w:pPr>
            <w:del w:id="34622" w:author="Author">
              <w:r w:rsidRPr="00317F2C" w:rsidDel="00ED7123">
                <w:delText>649 –</w:delText>
              </w:r>
            </w:del>
          </w:p>
        </w:tc>
        <w:tc>
          <w:tcPr>
            <w:tcW w:w="630" w:type="dxa"/>
            <w:tcBorders>
              <w:top w:val="single" w:sz="6" w:space="0" w:color="auto"/>
              <w:left w:val="nil"/>
              <w:bottom w:val="single" w:sz="6" w:space="0" w:color="auto"/>
              <w:right w:val="nil"/>
            </w:tcBorders>
            <w:vAlign w:val="bottom"/>
            <w:hideMark/>
          </w:tcPr>
          <w:p w14:paraId="4D0B69AC" w14:textId="77777777" w:rsidR="002D775D" w:rsidRPr="00317F2C" w:rsidDel="00ED7123" w:rsidRDefault="002D775D" w:rsidP="00B94200">
            <w:pPr>
              <w:pStyle w:val="tabletext11"/>
              <w:suppressAutoHyphens/>
              <w:jc w:val="center"/>
              <w:rPr>
                <w:del w:id="34623" w:author="Author"/>
                <w:b/>
              </w:rPr>
            </w:pPr>
            <w:del w:id="34624" w:author="Author">
              <w:r w:rsidRPr="00317F2C" w:rsidDel="00ED7123">
                <w:rPr>
                  <w:b/>
                </w:rPr>
                <w:delText>0.65</w:delText>
              </w:r>
            </w:del>
          </w:p>
        </w:tc>
        <w:tc>
          <w:tcPr>
            <w:tcW w:w="630" w:type="dxa"/>
            <w:tcBorders>
              <w:top w:val="single" w:sz="6" w:space="0" w:color="auto"/>
              <w:left w:val="nil"/>
              <w:bottom w:val="single" w:sz="6" w:space="0" w:color="auto"/>
              <w:right w:val="nil"/>
            </w:tcBorders>
            <w:vAlign w:val="bottom"/>
            <w:hideMark/>
          </w:tcPr>
          <w:p w14:paraId="49E1BB22" w14:textId="77777777" w:rsidR="002D775D" w:rsidRPr="00317F2C" w:rsidDel="00ED7123" w:rsidRDefault="002D775D" w:rsidP="00B94200">
            <w:pPr>
              <w:pStyle w:val="tabletext11"/>
              <w:suppressAutoHyphens/>
              <w:jc w:val="center"/>
              <w:rPr>
                <w:del w:id="34625" w:author="Author"/>
                <w:b/>
              </w:rPr>
            </w:pPr>
            <w:del w:id="34626" w:author="Author">
              <w:r w:rsidRPr="00317F2C" w:rsidDel="00ED7123">
                <w:rPr>
                  <w:b/>
                </w:rPr>
                <w:delText>1.40</w:delText>
              </w:r>
            </w:del>
          </w:p>
        </w:tc>
        <w:tc>
          <w:tcPr>
            <w:tcW w:w="630" w:type="dxa"/>
            <w:tcBorders>
              <w:top w:val="single" w:sz="6" w:space="0" w:color="auto"/>
              <w:left w:val="single" w:sz="6" w:space="0" w:color="auto"/>
              <w:bottom w:val="single" w:sz="6" w:space="0" w:color="auto"/>
              <w:right w:val="nil"/>
            </w:tcBorders>
            <w:vAlign w:val="bottom"/>
            <w:hideMark/>
          </w:tcPr>
          <w:p w14:paraId="73D4E469" w14:textId="77777777" w:rsidR="002D775D" w:rsidRPr="00317F2C" w:rsidDel="00ED7123" w:rsidRDefault="002D775D" w:rsidP="00B94200">
            <w:pPr>
              <w:pStyle w:val="tabletext11"/>
              <w:suppressAutoHyphens/>
              <w:jc w:val="center"/>
              <w:rPr>
                <w:del w:id="34627" w:author="Author"/>
              </w:rPr>
            </w:pPr>
            <w:del w:id="34628" w:author="Author">
              <w:r w:rsidRPr="00317F2C" w:rsidDel="00ED7123">
                <w:delText>6479</w:delText>
              </w:r>
            </w:del>
          </w:p>
        </w:tc>
        <w:tc>
          <w:tcPr>
            <w:tcW w:w="630" w:type="dxa"/>
            <w:tcBorders>
              <w:top w:val="single" w:sz="6" w:space="0" w:color="auto"/>
              <w:left w:val="nil"/>
              <w:bottom w:val="single" w:sz="6" w:space="0" w:color="auto"/>
              <w:right w:val="nil"/>
            </w:tcBorders>
            <w:vAlign w:val="bottom"/>
            <w:hideMark/>
          </w:tcPr>
          <w:p w14:paraId="494B80E9" w14:textId="77777777" w:rsidR="002D775D" w:rsidRPr="00317F2C" w:rsidDel="00ED7123" w:rsidRDefault="002D775D" w:rsidP="00B94200">
            <w:pPr>
              <w:pStyle w:val="tabletext11"/>
              <w:suppressAutoHyphens/>
              <w:jc w:val="center"/>
              <w:rPr>
                <w:del w:id="34629" w:author="Author"/>
              </w:rPr>
            </w:pPr>
            <w:del w:id="34630" w:author="Author">
              <w:r w:rsidRPr="00317F2C" w:rsidDel="00ED7123">
                <w:delText>6409</w:delText>
              </w:r>
            </w:del>
          </w:p>
        </w:tc>
        <w:tc>
          <w:tcPr>
            <w:tcW w:w="630" w:type="dxa"/>
            <w:tcBorders>
              <w:top w:val="single" w:sz="6" w:space="0" w:color="auto"/>
              <w:left w:val="nil"/>
              <w:bottom w:val="single" w:sz="6" w:space="0" w:color="auto"/>
              <w:right w:val="nil"/>
            </w:tcBorders>
            <w:vAlign w:val="bottom"/>
            <w:hideMark/>
          </w:tcPr>
          <w:p w14:paraId="709D52B8" w14:textId="77777777" w:rsidR="002D775D" w:rsidRPr="00317F2C" w:rsidDel="00ED7123" w:rsidRDefault="002D775D" w:rsidP="00B94200">
            <w:pPr>
              <w:pStyle w:val="tabletext11"/>
              <w:suppressAutoHyphens/>
              <w:jc w:val="center"/>
              <w:rPr>
                <w:del w:id="34631" w:author="Author"/>
                <w:b/>
              </w:rPr>
            </w:pPr>
            <w:del w:id="34632" w:author="Author">
              <w:r w:rsidRPr="00317F2C" w:rsidDel="00ED7123">
                <w:rPr>
                  <w:b/>
                </w:rPr>
                <w:delText>0.95</w:delText>
              </w:r>
            </w:del>
          </w:p>
        </w:tc>
        <w:tc>
          <w:tcPr>
            <w:tcW w:w="630" w:type="dxa"/>
            <w:tcBorders>
              <w:top w:val="single" w:sz="6" w:space="0" w:color="auto"/>
              <w:left w:val="nil"/>
              <w:bottom w:val="single" w:sz="6" w:space="0" w:color="auto"/>
              <w:right w:val="single" w:sz="6" w:space="0" w:color="auto"/>
            </w:tcBorders>
            <w:vAlign w:val="bottom"/>
            <w:hideMark/>
          </w:tcPr>
          <w:p w14:paraId="5E7B4225" w14:textId="77777777" w:rsidR="002D775D" w:rsidRPr="00317F2C" w:rsidDel="00ED7123" w:rsidRDefault="002D775D" w:rsidP="00B94200">
            <w:pPr>
              <w:pStyle w:val="tabletext11"/>
              <w:suppressAutoHyphens/>
              <w:jc w:val="center"/>
              <w:rPr>
                <w:del w:id="34633" w:author="Author"/>
                <w:b/>
              </w:rPr>
            </w:pPr>
            <w:del w:id="34634" w:author="Author">
              <w:r w:rsidRPr="00317F2C" w:rsidDel="00ED7123">
                <w:rPr>
                  <w:b/>
                </w:rPr>
                <w:delText>1.00</w:delText>
              </w:r>
            </w:del>
          </w:p>
        </w:tc>
      </w:tr>
      <w:tr w:rsidR="002D775D" w:rsidRPr="00317F2C" w:rsidDel="00ED7123" w14:paraId="20CC2A03" w14:textId="77777777" w:rsidTr="00B94200">
        <w:trPr>
          <w:cantSplit/>
          <w:trHeight w:val="190"/>
          <w:del w:id="34635" w:author="Author"/>
        </w:trPr>
        <w:tc>
          <w:tcPr>
            <w:tcW w:w="199" w:type="dxa"/>
            <w:tcBorders>
              <w:right w:val="single" w:sz="4" w:space="0" w:color="auto"/>
            </w:tcBorders>
            <w:hideMark/>
          </w:tcPr>
          <w:p w14:paraId="1B97F88D" w14:textId="77777777" w:rsidR="002D775D" w:rsidRPr="00317F2C" w:rsidDel="00ED7123" w:rsidRDefault="002D775D" w:rsidP="00B94200">
            <w:pPr>
              <w:pStyle w:val="tabletext11"/>
              <w:suppressAutoHyphens/>
              <w:rPr>
                <w:del w:id="34636" w:author="Author"/>
              </w:rPr>
            </w:pPr>
            <w:del w:id="34637" w:author="Author">
              <w:r w:rsidRPr="00317F2C" w:rsidDel="00ED7123">
                <w:br/>
              </w:r>
            </w:del>
          </w:p>
        </w:tc>
        <w:tc>
          <w:tcPr>
            <w:tcW w:w="1118" w:type="dxa"/>
            <w:vMerge/>
            <w:tcBorders>
              <w:left w:val="single" w:sz="4" w:space="0" w:color="auto"/>
              <w:right w:val="single" w:sz="4" w:space="0" w:color="auto"/>
            </w:tcBorders>
            <w:vAlign w:val="center"/>
            <w:hideMark/>
          </w:tcPr>
          <w:p w14:paraId="3026F40B" w14:textId="77777777" w:rsidR="002D775D" w:rsidRPr="00317F2C" w:rsidDel="00ED7123" w:rsidRDefault="002D775D" w:rsidP="00B94200">
            <w:pPr>
              <w:suppressAutoHyphens/>
              <w:overflowPunct/>
              <w:autoSpaceDE/>
              <w:autoSpaceDN/>
              <w:adjustRightInd/>
              <w:spacing w:before="0" w:line="240" w:lineRule="auto"/>
              <w:jc w:val="left"/>
              <w:rPr>
                <w:del w:id="34638" w:author="Author"/>
              </w:rPr>
            </w:pPr>
          </w:p>
        </w:tc>
        <w:tc>
          <w:tcPr>
            <w:tcW w:w="1398" w:type="dxa"/>
            <w:tcBorders>
              <w:top w:val="single" w:sz="6" w:space="0" w:color="auto"/>
              <w:left w:val="single" w:sz="4" w:space="0" w:color="auto"/>
              <w:bottom w:val="single" w:sz="6" w:space="0" w:color="auto"/>
              <w:right w:val="single" w:sz="6" w:space="0" w:color="auto"/>
            </w:tcBorders>
            <w:hideMark/>
          </w:tcPr>
          <w:p w14:paraId="616D1406" w14:textId="77777777" w:rsidR="002D775D" w:rsidRPr="00317F2C" w:rsidDel="00ED7123" w:rsidRDefault="002D775D" w:rsidP="00B94200">
            <w:pPr>
              <w:pStyle w:val="tabletext11"/>
              <w:suppressAutoHyphens/>
              <w:rPr>
                <w:del w:id="34639" w:author="Author"/>
              </w:rPr>
            </w:pPr>
            <w:del w:id="34640" w:author="Author">
              <w:r w:rsidRPr="00317F2C" w:rsidDel="00ED7123">
                <w:delText xml:space="preserve">Social Service Agency Auto </w:delText>
              </w:r>
              <w:r w:rsidRPr="00317F2C" w:rsidDel="00ED7123">
                <w:br/>
                <w:delText>All Other</w:delText>
              </w:r>
            </w:del>
          </w:p>
        </w:tc>
        <w:tc>
          <w:tcPr>
            <w:tcW w:w="630" w:type="dxa"/>
            <w:tcBorders>
              <w:top w:val="single" w:sz="6" w:space="0" w:color="auto"/>
              <w:left w:val="single" w:sz="6" w:space="0" w:color="auto"/>
              <w:bottom w:val="single" w:sz="6" w:space="0" w:color="auto"/>
              <w:right w:val="nil"/>
            </w:tcBorders>
            <w:vAlign w:val="bottom"/>
            <w:hideMark/>
          </w:tcPr>
          <w:p w14:paraId="30A615B4" w14:textId="77777777" w:rsidR="002D775D" w:rsidRPr="00317F2C" w:rsidDel="00ED7123" w:rsidRDefault="002D775D" w:rsidP="00B94200">
            <w:pPr>
              <w:pStyle w:val="tabletext11"/>
              <w:suppressAutoHyphens/>
              <w:jc w:val="center"/>
              <w:rPr>
                <w:del w:id="34641" w:author="Author"/>
              </w:rPr>
            </w:pPr>
            <w:del w:id="34642" w:author="Author">
              <w:r w:rsidRPr="00317F2C" w:rsidDel="00ED7123">
                <w:delText>655 –</w:delText>
              </w:r>
            </w:del>
          </w:p>
        </w:tc>
        <w:tc>
          <w:tcPr>
            <w:tcW w:w="630" w:type="dxa"/>
            <w:tcBorders>
              <w:top w:val="single" w:sz="6" w:space="0" w:color="auto"/>
              <w:left w:val="nil"/>
              <w:bottom w:val="single" w:sz="6" w:space="0" w:color="auto"/>
              <w:right w:val="nil"/>
            </w:tcBorders>
            <w:vAlign w:val="bottom"/>
            <w:hideMark/>
          </w:tcPr>
          <w:p w14:paraId="6E9B66F7" w14:textId="77777777" w:rsidR="002D775D" w:rsidRPr="00317F2C" w:rsidDel="00ED7123" w:rsidRDefault="002D775D" w:rsidP="00B94200">
            <w:pPr>
              <w:pStyle w:val="tabletext11"/>
              <w:suppressAutoHyphens/>
              <w:jc w:val="center"/>
              <w:rPr>
                <w:del w:id="34643" w:author="Author"/>
              </w:rPr>
            </w:pPr>
            <w:del w:id="34644" w:author="Author">
              <w:r w:rsidRPr="00317F2C" w:rsidDel="00ED7123">
                <w:delText>658 –</w:delText>
              </w:r>
            </w:del>
          </w:p>
        </w:tc>
        <w:tc>
          <w:tcPr>
            <w:tcW w:w="630" w:type="dxa"/>
            <w:tcBorders>
              <w:top w:val="single" w:sz="6" w:space="0" w:color="auto"/>
              <w:left w:val="nil"/>
              <w:bottom w:val="single" w:sz="6" w:space="0" w:color="auto"/>
              <w:right w:val="nil"/>
            </w:tcBorders>
            <w:vAlign w:val="bottom"/>
            <w:hideMark/>
          </w:tcPr>
          <w:p w14:paraId="5ACA03FF" w14:textId="77777777" w:rsidR="002D775D" w:rsidRPr="00317F2C" w:rsidDel="00ED7123" w:rsidRDefault="002D775D" w:rsidP="00B94200">
            <w:pPr>
              <w:pStyle w:val="tabletext11"/>
              <w:suppressAutoHyphens/>
              <w:jc w:val="center"/>
              <w:rPr>
                <w:del w:id="34645" w:author="Author"/>
                <w:b/>
              </w:rPr>
            </w:pPr>
            <w:del w:id="34646" w:author="Author">
              <w:r w:rsidRPr="00317F2C" w:rsidDel="00ED7123">
                <w:rPr>
                  <w:b/>
                </w:rPr>
                <w:delText>0.50</w:delText>
              </w:r>
            </w:del>
          </w:p>
        </w:tc>
        <w:tc>
          <w:tcPr>
            <w:tcW w:w="630" w:type="dxa"/>
            <w:tcBorders>
              <w:top w:val="single" w:sz="6" w:space="0" w:color="auto"/>
              <w:left w:val="nil"/>
              <w:bottom w:val="single" w:sz="6" w:space="0" w:color="auto"/>
              <w:right w:val="single" w:sz="6" w:space="0" w:color="auto"/>
            </w:tcBorders>
            <w:vAlign w:val="bottom"/>
            <w:hideMark/>
          </w:tcPr>
          <w:p w14:paraId="130827A1" w14:textId="77777777" w:rsidR="002D775D" w:rsidRPr="00317F2C" w:rsidDel="00ED7123" w:rsidRDefault="002D775D" w:rsidP="00B94200">
            <w:pPr>
              <w:pStyle w:val="tabletext11"/>
              <w:suppressAutoHyphens/>
              <w:jc w:val="center"/>
              <w:rPr>
                <w:del w:id="34647" w:author="Author"/>
                <w:b/>
              </w:rPr>
            </w:pPr>
            <w:del w:id="34648" w:author="Author">
              <w:r w:rsidRPr="00317F2C" w:rsidDel="00ED7123">
                <w:rPr>
                  <w:b/>
                </w:rPr>
                <w:delText>1.20</w:delText>
              </w:r>
            </w:del>
          </w:p>
        </w:tc>
        <w:tc>
          <w:tcPr>
            <w:tcW w:w="630" w:type="dxa"/>
            <w:tcBorders>
              <w:top w:val="single" w:sz="6" w:space="0" w:color="auto"/>
              <w:left w:val="nil"/>
              <w:bottom w:val="single" w:sz="6" w:space="0" w:color="auto"/>
              <w:right w:val="nil"/>
            </w:tcBorders>
            <w:vAlign w:val="bottom"/>
            <w:hideMark/>
          </w:tcPr>
          <w:p w14:paraId="3AE504BC" w14:textId="77777777" w:rsidR="002D775D" w:rsidRPr="00317F2C" w:rsidDel="00ED7123" w:rsidRDefault="002D775D" w:rsidP="00B94200">
            <w:pPr>
              <w:pStyle w:val="tabletext11"/>
              <w:suppressAutoHyphens/>
              <w:jc w:val="center"/>
              <w:rPr>
                <w:del w:id="34649" w:author="Author"/>
              </w:rPr>
            </w:pPr>
            <w:del w:id="34650" w:author="Author">
              <w:r w:rsidRPr="00317F2C" w:rsidDel="00ED7123">
                <w:delText>656 –</w:delText>
              </w:r>
            </w:del>
          </w:p>
        </w:tc>
        <w:tc>
          <w:tcPr>
            <w:tcW w:w="630" w:type="dxa"/>
            <w:tcBorders>
              <w:top w:val="single" w:sz="6" w:space="0" w:color="auto"/>
              <w:left w:val="nil"/>
              <w:bottom w:val="single" w:sz="6" w:space="0" w:color="auto"/>
              <w:right w:val="nil"/>
            </w:tcBorders>
            <w:vAlign w:val="bottom"/>
            <w:hideMark/>
          </w:tcPr>
          <w:p w14:paraId="7EF37171" w14:textId="77777777" w:rsidR="002D775D" w:rsidRPr="00317F2C" w:rsidDel="00ED7123" w:rsidRDefault="002D775D" w:rsidP="00B94200">
            <w:pPr>
              <w:pStyle w:val="tabletext11"/>
              <w:suppressAutoHyphens/>
              <w:jc w:val="center"/>
              <w:rPr>
                <w:del w:id="34651" w:author="Author"/>
              </w:rPr>
            </w:pPr>
            <w:del w:id="34652" w:author="Author">
              <w:r w:rsidRPr="00317F2C" w:rsidDel="00ED7123">
                <w:delText>659 –</w:delText>
              </w:r>
            </w:del>
          </w:p>
        </w:tc>
        <w:tc>
          <w:tcPr>
            <w:tcW w:w="630" w:type="dxa"/>
            <w:tcBorders>
              <w:top w:val="single" w:sz="6" w:space="0" w:color="auto"/>
              <w:left w:val="nil"/>
              <w:bottom w:val="single" w:sz="6" w:space="0" w:color="auto"/>
              <w:right w:val="nil"/>
            </w:tcBorders>
            <w:vAlign w:val="bottom"/>
            <w:hideMark/>
          </w:tcPr>
          <w:p w14:paraId="5C53F163" w14:textId="77777777" w:rsidR="002D775D" w:rsidRPr="00317F2C" w:rsidDel="00ED7123" w:rsidRDefault="002D775D" w:rsidP="00B94200">
            <w:pPr>
              <w:pStyle w:val="tabletext11"/>
              <w:suppressAutoHyphens/>
              <w:jc w:val="center"/>
              <w:rPr>
                <w:del w:id="34653" w:author="Author"/>
                <w:b/>
              </w:rPr>
            </w:pPr>
            <w:del w:id="34654" w:author="Author">
              <w:r w:rsidRPr="00317F2C" w:rsidDel="00ED7123">
                <w:rPr>
                  <w:b/>
                </w:rPr>
                <w:delText>0.60</w:delText>
              </w:r>
            </w:del>
          </w:p>
        </w:tc>
        <w:tc>
          <w:tcPr>
            <w:tcW w:w="630" w:type="dxa"/>
            <w:tcBorders>
              <w:top w:val="single" w:sz="6" w:space="0" w:color="auto"/>
              <w:left w:val="nil"/>
              <w:bottom w:val="single" w:sz="6" w:space="0" w:color="auto"/>
              <w:right w:val="nil"/>
            </w:tcBorders>
            <w:vAlign w:val="bottom"/>
            <w:hideMark/>
          </w:tcPr>
          <w:p w14:paraId="1B604E31" w14:textId="77777777" w:rsidR="002D775D" w:rsidRPr="00317F2C" w:rsidDel="00ED7123" w:rsidRDefault="002D775D" w:rsidP="00B94200">
            <w:pPr>
              <w:pStyle w:val="tabletext11"/>
              <w:suppressAutoHyphens/>
              <w:jc w:val="center"/>
              <w:rPr>
                <w:del w:id="34655" w:author="Author"/>
                <w:b/>
              </w:rPr>
            </w:pPr>
            <w:del w:id="34656" w:author="Author">
              <w:r w:rsidRPr="00317F2C" w:rsidDel="00ED7123">
                <w:rPr>
                  <w:b/>
                </w:rPr>
                <w:delText>1.40</w:delText>
              </w:r>
            </w:del>
          </w:p>
        </w:tc>
        <w:tc>
          <w:tcPr>
            <w:tcW w:w="630" w:type="dxa"/>
            <w:tcBorders>
              <w:top w:val="single" w:sz="6" w:space="0" w:color="auto"/>
              <w:left w:val="single" w:sz="6" w:space="0" w:color="auto"/>
              <w:bottom w:val="nil"/>
              <w:right w:val="nil"/>
            </w:tcBorders>
            <w:vAlign w:val="bottom"/>
            <w:hideMark/>
          </w:tcPr>
          <w:p w14:paraId="58A45E81" w14:textId="77777777" w:rsidR="002D775D" w:rsidRPr="00317F2C" w:rsidDel="00ED7123" w:rsidRDefault="002D775D" w:rsidP="00B94200">
            <w:pPr>
              <w:pStyle w:val="tabletext11"/>
              <w:suppressAutoHyphens/>
              <w:jc w:val="center"/>
              <w:rPr>
                <w:del w:id="34657" w:author="Author"/>
              </w:rPr>
            </w:pPr>
            <w:del w:id="34658" w:author="Author">
              <w:r w:rsidRPr="00317F2C" w:rsidDel="00ED7123">
                <w:delText>6579</w:delText>
              </w:r>
            </w:del>
          </w:p>
        </w:tc>
        <w:tc>
          <w:tcPr>
            <w:tcW w:w="630" w:type="dxa"/>
            <w:tcBorders>
              <w:top w:val="single" w:sz="6" w:space="0" w:color="auto"/>
              <w:left w:val="nil"/>
              <w:bottom w:val="single" w:sz="6" w:space="0" w:color="auto"/>
              <w:right w:val="nil"/>
            </w:tcBorders>
            <w:vAlign w:val="bottom"/>
            <w:hideMark/>
          </w:tcPr>
          <w:p w14:paraId="34CA5740" w14:textId="77777777" w:rsidR="002D775D" w:rsidRPr="00317F2C" w:rsidDel="00ED7123" w:rsidRDefault="002D775D" w:rsidP="00B94200">
            <w:pPr>
              <w:pStyle w:val="tabletext11"/>
              <w:suppressAutoHyphens/>
              <w:jc w:val="center"/>
              <w:rPr>
                <w:del w:id="34659" w:author="Author"/>
              </w:rPr>
            </w:pPr>
            <w:del w:id="34660" w:author="Author">
              <w:r w:rsidRPr="00317F2C" w:rsidDel="00ED7123">
                <w:delText>6509</w:delText>
              </w:r>
            </w:del>
          </w:p>
        </w:tc>
        <w:tc>
          <w:tcPr>
            <w:tcW w:w="630" w:type="dxa"/>
            <w:tcBorders>
              <w:top w:val="single" w:sz="6" w:space="0" w:color="auto"/>
              <w:left w:val="nil"/>
              <w:bottom w:val="single" w:sz="6" w:space="0" w:color="auto"/>
              <w:right w:val="nil"/>
            </w:tcBorders>
            <w:vAlign w:val="bottom"/>
            <w:hideMark/>
          </w:tcPr>
          <w:p w14:paraId="51820AAA" w14:textId="77777777" w:rsidR="002D775D" w:rsidRPr="00317F2C" w:rsidDel="00ED7123" w:rsidRDefault="002D775D" w:rsidP="00B94200">
            <w:pPr>
              <w:pStyle w:val="tabletext11"/>
              <w:suppressAutoHyphens/>
              <w:jc w:val="center"/>
              <w:rPr>
                <w:del w:id="34661" w:author="Author"/>
                <w:b/>
              </w:rPr>
            </w:pPr>
            <w:del w:id="34662" w:author="Author">
              <w:r w:rsidRPr="00317F2C" w:rsidDel="00ED7123">
                <w:rPr>
                  <w:b/>
                </w:rPr>
                <w:delText>0.95</w:delText>
              </w:r>
            </w:del>
          </w:p>
        </w:tc>
        <w:tc>
          <w:tcPr>
            <w:tcW w:w="630" w:type="dxa"/>
            <w:tcBorders>
              <w:top w:val="single" w:sz="6" w:space="0" w:color="auto"/>
              <w:left w:val="nil"/>
              <w:bottom w:val="single" w:sz="6" w:space="0" w:color="auto"/>
              <w:right w:val="single" w:sz="6" w:space="0" w:color="auto"/>
            </w:tcBorders>
            <w:vAlign w:val="bottom"/>
            <w:hideMark/>
          </w:tcPr>
          <w:p w14:paraId="04E0027D" w14:textId="77777777" w:rsidR="002D775D" w:rsidRPr="00317F2C" w:rsidDel="00ED7123" w:rsidRDefault="002D775D" w:rsidP="00B94200">
            <w:pPr>
              <w:pStyle w:val="tabletext11"/>
              <w:suppressAutoHyphens/>
              <w:jc w:val="center"/>
              <w:rPr>
                <w:del w:id="34663" w:author="Author"/>
                <w:b/>
              </w:rPr>
            </w:pPr>
            <w:del w:id="34664" w:author="Author">
              <w:r w:rsidRPr="00317F2C" w:rsidDel="00ED7123">
                <w:rPr>
                  <w:b/>
                </w:rPr>
                <w:delText>1.00</w:delText>
              </w:r>
            </w:del>
          </w:p>
        </w:tc>
      </w:tr>
      <w:tr w:rsidR="002D775D" w:rsidRPr="00317F2C" w:rsidDel="00ED7123" w14:paraId="6B1C0A71" w14:textId="77777777" w:rsidTr="00B94200">
        <w:trPr>
          <w:cantSplit/>
          <w:trHeight w:val="190"/>
          <w:del w:id="34665" w:author="Author"/>
        </w:trPr>
        <w:tc>
          <w:tcPr>
            <w:tcW w:w="199" w:type="dxa"/>
            <w:tcBorders>
              <w:right w:val="single" w:sz="4" w:space="0" w:color="auto"/>
            </w:tcBorders>
          </w:tcPr>
          <w:p w14:paraId="53747C32" w14:textId="77777777" w:rsidR="002D775D" w:rsidRPr="00317F2C" w:rsidDel="00ED7123" w:rsidRDefault="002D775D" w:rsidP="00B94200">
            <w:pPr>
              <w:pStyle w:val="tabletext11"/>
              <w:suppressAutoHyphens/>
              <w:rPr>
                <w:del w:id="34666" w:author="Author"/>
              </w:rPr>
            </w:pPr>
          </w:p>
        </w:tc>
        <w:tc>
          <w:tcPr>
            <w:tcW w:w="1118" w:type="dxa"/>
            <w:vMerge/>
            <w:tcBorders>
              <w:left w:val="single" w:sz="4" w:space="0" w:color="auto"/>
              <w:right w:val="single" w:sz="4" w:space="0" w:color="auto"/>
            </w:tcBorders>
            <w:vAlign w:val="center"/>
            <w:hideMark/>
          </w:tcPr>
          <w:p w14:paraId="36CD7277" w14:textId="77777777" w:rsidR="002D775D" w:rsidRPr="00317F2C" w:rsidDel="00ED7123" w:rsidRDefault="002D775D" w:rsidP="00B94200">
            <w:pPr>
              <w:suppressAutoHyphens/>
              <w:overflowPunct/>
              <w:autoSpaceDE/>
              <w:autoSpaceDN/>
              <w:adjustRightInd/>
              <w:spacing w:before="0" w:line="240" w:lineRule="auto"/>
              <w:jc w:val="left"/>
              <w:rPr>
                <w:del w:id="34667" w:author="Author"/>
              </w:rPr>
            </w:pPr>
          </w:p>
        </w:tc>
        <w:tc>
          <w:tcPr>
            <w:tcW w:w="1398" w:type="dxa"/>
            <w:tcBorders>
              <w:top w:val="single" w:sz="6" w:space="0" w:color="auto"/>
              <w:left w:val="single" w:sz="4" w:space="0" w:color="auto"/>
              <w:bottom w:val="single" w:sz="6" w:space="0" w:color="auto"/>
              <w:right w:val="single" w:sz="6" w:space="0" w:color="auto"/>
            </w:tcBorders>
            <w:hideMark/>
          </w:tcPr>
          <w:p w14:paraId="02AD1314" w14:textId="77777777" w:rsidR="002D775D" w:rsidRPr="00317F2C" w:rsidDel="00ED7123" w:rsidRDefault="002D775D" w:rsidP="00B94200">
            <w:pPr>
              <w:pStyle w:val="tabletext11"/>
              <w:suppressAutoHyphens/>
              <w:rPr>
                <w:del w:id="34668" w:author="Author"/>
              </w:rPr>
            </w:pPr>
            <w:del w:id="34669" w:author="Author">
              <w:r w:rsidRPr="00317F2C" w:rsidDel="00ED7123">
                <w:delText>Paratransit</w:delText>
              </w:r>
            </w:del>
          </w:p>
        </w:tc>
        <w:tc>
          <w:tcPr>
            <w:tcW w:w="630" w:type="dxa"/>
            <w:tcBorders>
              <w:top w:val="single" w:sz="6" w:space="0" w:color="auto"/>
              <w:left w:val="single" w:sz="6" w:space="0" w:color="auto"/>
              <w:bottom w:val="single" w:sz="6" w:space="0" w:color="auto"/>
              <w:right w:val="nil"/>
            </w:tcBorders>
            <w:vAlign w:val="bottom"/>
            <w:hideMark/>
          </w:tcPr>
          <w:p w14:paraId="44C1A38F" w14:textId="77777777" w:rsidR="002D775D" w:rsidRPr="00317F2C" w:rsidDel="00ED7123" w:rsidRDefault="002D775D" w:rsidP="00B94200">
            <w:pPr>
              <w:pStyle w:val="tabletext11"/>
              <w:suppressAutoHyphens/>
              <w:jc w:val="center"/>
              <w:rPr>
                <w:del w:id="34670" w:author="Author"/>
              </w:rPr>
            </w:pPr>
            <w:del w:id="34671" w:author="Author">
              <w:r w:rsidRPr="00317F2C" w:rsidDel="00ED7123">
                <w:delText>4398</w:delText>
              </w:r>
            </w:del>
          </w:p>
        </w:tc>
        <w:tc>
          <w:tcPr>
            <w:tcW w:w="630" w:type="dxa"/>
            <w:tcBorders>
              <w:top w:val="single" w:sz="6" w:space="0" w:color="auto"/>
              <w:left w:val="nil"/>
              <w:bottom w:val="single" w:sz="6" w:space="0" w:color="auto"/>
              <w:right w:val="nil"/>
            </w:tcBorders>
            <w:vAlign w:val="bottom"/>
            <w:hideMark/>
          </w:tcPr>
          <w:p w14:paraId="53AC6EC1" w14:textId="77777777" w:rsidR="002D775D" w:rsidRPr="00317F2C" w:rsidDel="00ED7123" w:rsidRDefault="002D775D" w:rsidP="00B94200">
            <w:pPr>
              <w:pStyle w:val="tabletext11"/>
              <w:suppressAutoHyphens/>
              <w:jc w:val="center"/>
              <w:rPr>
                <w:del w:id="34672" w:author="Author"/>
              </w:rPr>
            </w:pPr>
            <w:del w:id="34673" w:author="Author">
              <w:r w:rsidRPr="00317F2C" w:rsidDel="00ED7123">
                <w:delText>4338</w:delText>
              </w:r>
            </w:del>
          </w:p>
        </w:tc>
        <w:tc>
          <w:tcPr>
            <w:tcW w:w="630" w:type="dxa"/>
            <w:tcBorders>
              <w:top w:val="single" w:sz="6" w:space="0" w:color="auto"/>
              <w:left w:val="nil"/>
              <w:bottom w:val="single" w:sz="6" w:space="0" w:color="auto"/>
              <w:right w:val="nil"/>
            </w:tcBorders>
            <w:vAlign w:val="bottom"/>
            <w:hideMark/>
          </w:tcPr>
          <w:p w14:paraId="1921CFBC" w14:textId="77777777" w:rsidR="002D775D" w:rsidRPr="00317F2C" w:rsidDel="00ED7123" w:rsidRDefault="002D775D" w:rsidP="00B94200">
            <w:pPr>
              <w:pStyle w:val="tabletext11"/>
              <w:suppressAutoHyphens/>
              <w:jc w:val="center"/>
              <w:rPr>
                <w:del w:id="34674" w:author="Author"/>
                <w:b/>
              </w:rPr>
            </w:pPr>
            <w:del w:id="34675" w:author="Author">
              <w:r w:rsidRPr="00317F2C" w:rsidDel="00ED7123">
                <w:rPr>
                  <w:b/>
                </w:rPr>
                <w:delText>0.55</w:delText>
              </w:r>
            </w:del>
          </w:p>
        </w:tc>
        <w:tc>
          <w:tcPr>
            <w:tcW w:w="630" w:type="dxa"/>
            <w:tcBorders>
              <w:top w:val="single" w:sz="6" w:space="0" w:color="auto"/>
              <w:left w:val="nil"/>
              <w:bottom w:val="single" w:sz="6" w:space="0" w:color="auto"/>
              <w:right w:val="single" w:sz="6" w:space="0" w:color="auto"/>
            </w:tcBorders>
            <w:vAlign w:val="bottom"/>
            <w:hideMark/>
          </w:tcPr>
          <w:p w14:paraId="412B2F2C" w14:textId="77777777" w:rsidR="002D775D" w:rsidRPr="00317F2C" w:rsidDel="00ED7123" w:rsidRDefault="002D775D" w:rsidP="00B94200">
            <w:pPr>
              <w:pStyle w:val="tabletext11"/>
              <w:suppressAutoHyphens/>
              <w:jc w:val="center"/>
              <w:rPr>
                <w:del w:id="34676" w:author="Author"/>
                <w:b/>
              </w:rPr>
            </w:pPr>
            <w:del w:id="34677" w:author="Author">
              <w:r w:rsidRPr="00317F2C" w:rsidDel="00ED7123">
                <w:rPr>
                  <w:b/>
                </w:rPr>
                <w:delText>1.20</w:delText>
              </w:r>
            </w:del>
          </w:p>
        </w:tc>
        <w:tc>
          <w:tcPr>
            <w:tcW w:w="630" w:type="dxa"/>
            <w:tcBorders>
              <w:top w:val="single" w:sz="6" w:space="0" w:color="auto"/>
              <w:left w:val="nil"/>
              <w:bottom w:val="nil"/>
              <w:right w:val="nil"/>
            </w:tcBorders>
            <w:vAlign w:val="bottom"/>
            <w:hideMark/>
          </w:tcPr>
          <w:p w14:paraId="30BD7697" w14:textId="77777777" w:rsidR="002D775D" w:rsidRPr="00317F2C" w:rsidDel="00ED7123" w:rsidRDefault="002D775D" w:rsidP="00B94200">
            <w:pPr>
              <w:pStyle w:val="tabletext11"/>
              <w:suppressAutoHyphens/>
              <w:jc w:val="center"/>
              <w:rPr>
                <w:del w:id="34678" w:author="Author"/>
              </w:rPr>
            </w:pPr>
            <w:del w:id="34679" w:author="Author">
              <w:r w:rsidRPr="00317F2C" w:rsidDel="00ED7123">
                <w:delText>4498</w:delText>
              </w:r>
            </w:del>
          </w:p>
        </w:tc>
        <w:tc>
          <w:tcPr>
            <w:tcW w:w="630" w:type="dxa"/>
            <w:tcBorders>
              <w:top w:val="single" w:sz="6" w:space="0" w:color="auto"/>
              <w:left w:val="nil"/>
              <w:bottom w:val="single" w:sz="6" w:space="0" w:color="auto"/>
              <w:right w:val="nil"/>
            </w:tcBorders>
            <w:vAlign w:val="bottom"/>
            <w:hideMark/>
          </w:tcPr>
          <w:p w14:paraId="6F7B3CE5" w14:textId="77777777" w:rsidR="002D775D" w:rsidRPr="00317F2C" w:rsidDel="00ED7123" w:rsidRDefault="002D775D" w:rsidP="00B94200">
            <w:pPr>
              <w:pStyle w:val="tabletext11"/>
              <w:suppressAutoHyphens/>
              <w:jc w:val="center"/>
              <w:rPr>
                <w:del w:id="34680" w:author="Author"/>
              </w:rPr>
            </w:pPr>
            <w:del w:id="34681" w:author="Author">
              <w:r w:rsidRPr="00317F2C" w:rsidDel="00ED7123">
                <w:delText>4438</w:delText>
              </w:r>
            </w:del>
          </w:p>
        </w:tc>
        <w:tc>
          <w:tcPr>
            <w:tcW w:w="630" w:type="dxa"/>
            <w:tcBorders>
              <w:top w:val="single" w:sz="6" w:space="0" w:color="auto"/>
              <w:left w:val="nil"/>
              <w:bottom w:val="single" w:sz="6" w:space="0" w:color="auto"/>
              <w:right w:val="nil"/>
            </w:tcBorders>
            <w:vAlign w:val="bottom"/>
            <w:hideMark/>
          </w:tcPr>
          <w:p w14:paraId="65DC0650" w14:textId="77777777" w:rsidR="002D775D" w:rsidRPr="00317F2C" w:rsidDel="00ED7123" w:rsidRDefault="002D775D" w:rsidP="00B94200">
            <w:pPr>
              <w:pStyle w:val="tabletext11"/>
              <w:suppressAutoHyphens/>
              <w:jc w:val="center"/>
              <w:rPr>
                <w:del w:id="34682" w:author="Author"/>
                <w:b/>
              </w:rPr>
            </w:pPr>
            <w:del w:id="34683" w:author="Author">
              <w:r w:rsidRPr="00317F2C" w:rsidDel="00ED7123">
                <w:rPr>
                  <w:b/>
                </w:rPr>
                <w:delText>0.65</w:delText>
              </w:r>
            </w:del>
          </w:p>
        </w:tc>
        <w:tc>
          <w:tcPr>
            <w:tcW w:w="630" w:type="dxa"/>
            <w:tcBorders>
              <w:top w:val="single" w:sz="6" w:space="0" w:color="auto"/>
              <w:left w:val="nil"/>
              <w:bottom w:val="single" w:sz="6" w:space="0" w:color="auto"/>
              <w:right w:val="nil"/>
            </w:tcBorders>
            <w:vAlign w:val="bottom"/>
            <w:hideMark/>
          </w:tcPr>
          <w:p w14:paraId="44EB2545" w14:textId="77777777" w:rsidR="002D775D" w:rsidRPr="00317F2C" w:rsidDel="00ED7123" w:rsidRDefault="002D775D" w:rsidP="00B94200">
            <w:pPr>
              <w:pStyle w:val="tabletext11"/>
              <w:suppressAutoHyphens/>
              <w:jc w:val="center"/>
              <w:rPr>
                <w:del w:id="34684" w:author="Author"/>
                <w:b/>
              </w:rPr>
            </w:pPr>
            <w:del w:id="34685" w:author="Author">
              <w:r w:rsidRPr="00317F2C" w:rsidDel="00ED7123">
                <w:rPr>
                  <w:b/>
                </w:rPr>
                <w:delText>1.40</w:delText>
              </w:r>
            </w:del>
          </w:p>
        </w:tc>
        <w:tc>
          <w:tcPr>
            <w:tcW w:w="630" w:type="dxa"/>
            <w:tcBorders>
              <w:top w:val="single" w:sz="6" w:space="0" w:color="auto"/>
              <w:left w:val="single" w:sz="6" w:space="0" w:color="auto"/>
              <w:bottom w:val="single" w:sz="6" w:space="0" w:color="auto"/>
              <w:right w:val="nil"/>
            </w:tcBorders>
            <w:vAlign w:val="bottom"/>
          </w:tcPr>
          <w:p w14:paraId="0C01ABB9" w14:textId="77777777" w:rsidR="002D775D" w:rsidRPr="00317F2C" w:rsidDel="00ED7123" w:rsidRDefault="002D775D" w:rsidP="00B94200">
            <w:pPr>
              <w:pStyle w:val="tabletext11"/>
              <w:suppressAutoHyphens/>
              <w:jc w:val="center"/>
              <w:rPr>
                <w:del w:id="34686" w:author="Author"/>
              </w:rPr>
            </w:pPr>
          </w:p>
        </w:tc>
        <w:tc>
          <w:tcPr>
            <w:tcW w:w="630" w:type="dxa"/>
            <w:tcBorders>
              <w:top w:val="single" w:sz="6" w:space="0" w:color="auto"/>
              <w:left w:val="nil"/>
              <w:bottom w:val="single" w:sz="6" w:space="0" w:color="auto"/>
              <w:right w:val="nil"/>
            </w:tcBorders>
            <w:vAlign w:val="bottom"/>
          </w:tcPr>
          <w:p w14:paraId="3725A203" w14:textId="77777777" w:rsidR="002D775D" w:rsidRPr="00317F2C" w:rsidDel="00ED7123" w:rsidRDefault="002D775D" w:rsidP="00B94200">
            <w:pPr>
              <w:pStyle w:val="tabletext11"/>
              <w:suppressAutoHyphens/>
              <w:jc w:val="center"/>
              <w:rPr>
                <w:del w:id="34687" w:author="Author"/>
              </w:rPr>
            </w:pPr>
          </w:p>
        </w:tc>
        <w:tc>
          <w:tcPr>
            <w:tcW w:w="630" w:type="dxa"/>
            <w:tcBorders>
              <w:top w:val="single" w:sz="6" w:space="0" w:color="auto"/>
              <w:left w:val="nil"/>
              <w:bottom w:val="single" w:sz="6" w:space="0" w:color="auto"/>
              <w:right w:val="nil"/>
            </w:tcBorders>
            <w:vAlign w:val="bottom"/>
          </w:tcPr>
          <w:p w14:paraId="39C523B5" w14:textId="77777777" w:rsidR="002D775D" w:rsidRPr="00317F2C" w:rsidDel="00ED7123" w:rsidRDefault="002D775D" w:rsidP="00B94200">
            <w:pPr>
              <w:pStyle w:val="tabletext11"/>
              <w:suppressAutoHyphens/>
              <w:jc w:val="center"/>
              <w:rPr>
                <w:del w:id="34688" w:author="Author"/>
                <w:b/>
              </w:rPr>
            </w:pPr>
          </w:p>
        </w:tc>
        <w:tc>
          <w:tcPr>
            <w:tcW w:w="630" w:type="dxa"/>
            <w:tcBorders>
              <w:top w:val="single" w:sz="6" w:space="0" w:color="auto"/>
              <w:left w:val="nil"/>
              <w:bottom w:val="single" w:sz="6" w:space="0" w:color="auto"/>
              <w:right w:val="single" w:sz="6" w:space="0" w:color="auto"/>
            </w:tcBorders>
            <w:vAlign w:val="bottom"/>
          </w:tcPr>
          <w:p w14:paraId="5AF7AFB1" w14:textId="77777777" w:rsidR="002D775D" w:rsidRPr="00317F2C" w:rsidDel="00ED7123" w:rsidRDefault="002D775D" w:rsidP="00B94200">
            <w:pPr>
              <w:pStyle w:val="tabletext11"/>
              <w:suppressAutoHyphens/>
              <w:jc w:val="center"/>
              <w:rPr>
                <w:del w:id="34689" w:author="Author"/>
                <w:b/>
              </w:rPr>
            </w:pPr>
          </w:p>
        </w:tc>
      </w:tr>
      <w:tr w:rsidR="002D775D" w:rsidRPr="00317F2C" w:rsidDel="00ED7123" w14:paraId="68044DA1" w14:textId="77777777" w:rsidTr="00B94200">
        <w:trPr>
          <w:cantSplit/>
          <w:trHeight w:val="190"/>
          <w:del w:id="34690" w:author="Author"/>
        </w:trPr>
        <w:tc>
          <w:tcPr>
            <w:tcW w:w="199" w:type="dxa"/>
            <w:tcBorders>
              <w:right w:val="single" w:sz="4" w:space="0" w:color="auto"/>
            </w:tcBorders>
            <w:hideMark/>
          </w:tcPr>
          <w:p w14:paraId="2DC97588" w14:textId="77777777" w:rsidR="002D775D" w:rsidRPr="00317F2C" w:rsidDel="00ED7123" w:rsidRDefault="002D775D" w:rsidP="00B94200">
            <w:pPr>
              <w:pStyle w:val="tabletext11"/>
              <w:suppressAutoHyphens/>
              <w:rPr>
                <w:del w:id="34691" w:author="Author"/>
              </w:rPr>
            </w:pPr>
            <w:del w:id="34692" w:author="Author">
              <w:r w:rsidRPr="00317F2C" w:rsidDel="00ED7123">
                <w:br/>
              </w:r>
            </w:del>
          </w:p>
        </w:tc>
        <w:tc>
          <w:tcPr>
            <w:tcW w:w="1118" w:type="dxa"/>
            <w:tcBorders>
              <w:left w:val="single" w:sz="4" w:space="0" w:color="auto"/>
              <w:bottom w:val="single" w:sz="4" w:space="0" w:color="auto"/>
              <w:right w:val="single" w:sz="4" w:space="0" w:color="auto"/>
            </w:tcBorders>
            <w:hideMark/>
          </w:tcPr>
          <w:p w14:paraId="24AEAC36" w14:textId="77777777" w:rsidR="002D775D" w:rsidRPr="00317F2C" w:rsidDel="00ED7123" w:rsidRDefault="002D775D" w:rsidP="00B94200">
            <w:pPr>
              <w:pStyle w:val="tabletext11"/>
              <w:suppressAutoHyphens/>
              <w:rPr>
                <w:del w:id="34693" w:author="Author"/>
              </w:rPr>
            </w:pPr>
          </w:p>
        </w:tc>
        <w:tc>
          <w:tcPr>
            <w:tcW w:w="1398" w:type="dxa"/>
            <w:tcBorders>
              <w:top w:val="single" w:sz="6" w:space="0" w:color="auto"/>
              <w:left w:val="single" w:sz="4" w:space="0" w:color="auto"/>
              <w:bottom w:val="single" w:sz="6" w:space="0" w:color="auto"/>
              <w:right w:val="single" w:sz="6" w:space="0" w:color="auto"/>
            </w:tcBorders>
            <w:hideMark/>
          </w:tcPr>
          <w:p w14:paraId="5C116A3C" w14:textId="77777777" w:rsidR="002D775D" w:rsidRPr="00317F2C" w:rsidDel="00ED7123" w:rsidRDefault="002D775D" w:rsidP="00B94200">
            <w:pPr>
              <w:pStyle w:val="tabletext11"/>
              <w:suppressAutoHyphens/>
              <w:rPr>
                <w:del w:id="34694" w:author="Author"/>
              </w:rPr>
            </w:pPr>
            <w:del w:id="34695" w:author="Author">
              <w:r w:rsidRPr="00317F2C" w:rsidDel="00ED7123">
                <w:delText>Public Auto Not Otherwise Classified</w:delText>
              </w:r>
            </w:del>
          </w:p>
        </w:tc>
        <w:tc>
          <w:tcPr>
            <w:tcW w:w="630" w:type="dxa"/>
            <w:tcBorders>
              <w:top w:val="single" w:sz="6" w:space="0" w:color="auto"/>
              <w:left w:val="single" w:sz="6" w:space="0" w:color="auto"/>
              <w:bottom w:val="single" w:sz="6" w:space="0" w:color="auto"/>
              <w:right w:val="nil"/>
            </w:tcBorders>
            <w:vAlign w:val="bottom"/>
            <w:hideMark/>
          </w:tcPr>
          <w:p w14:paraId="232558BD" w14:textId="77777777" w:rsidR="002D775D" w:rsidRPr="00317F2C" w:rsidDel="00ED7123" w:rsidRDefault="002D775D" w:rsidP="00B94200">
            <w:pPr>
              <w:pStyle w:val="tabletext11"/>
              <w:suppressAutoHyphens/>
              <w:jc w:val="center"/>
              <w:rPr>
                <w:del w:id="34696" w:author="Author"/>
              </w:rPr>
            </w:pPr>
            <w:del w:id="34697" w:author="Author">
              <w:r w:rsidRPr="00317F2C" w:rsidDel="00ED7123">
                <w:delText>585 –</w:delText>
              </w:r>
            </w:del>
          </w:p>
        </w:tc>
        <w:tc>
          <w:tcPr>
            <w:tcW w:w="630" w:type="dxa"/>
            <w:tcBorders>
              <w:top w:val="single" w:sz="6" w:space="0" w:color="auto"/>
              <w:left w:val="nil"/>
              <w:bottom w:val="single" w:sz="6" w:space="0" w:color="auto"/>
              <w:right w:val="nil"/>
            </w:tcBorders>
            <w:vAlign w:val="bottom"/>
            <w:hideMark/>
          </w:tcPr>
          <w:p w14:paraId="6ACA1570" w14:textId="77777777" w:rsidR="002D775D" w:rsidRPr="00317F2C" w:rsidDel="00ED7123" w:rsidRDefault="002D775D" w:rsidP="00B94200">
            <w:pPr>
              <w:pStyle w:val="tabletext11"/>
              <w:suppressAutoHyphens/>
              <w:jc w:val="center"/>
              <w:rPr>
                <w:del w:id="34698" w:author="Author"/>
              </w:rPr>
            </w:pPr>
            <w:del w:id="34699" w:author="Author">
              <w:r w:rsidRPr="00317F2C" w:rsidDel="00ED7123">
                <w:delText>588 –</w:delText>
              </w:r>
            </w:del>
          </w:p>
        </w:tc>
        <w:tc>
          <w:tcPr>
            <w:tcW w:w="630" w:type="dxa"/>
            <w:tcBorders>
              <w:top w:val="single" w:sz="6" w:space="0" w:color="auto"/>
              <w:left w:val="nil"/>
              <w:bottom w:val="single" w:sz="6" w:space="0" w:color="auto"/>
              <w:right w:val="nil"/>
            </w:tcBorders>
            <w:vAlign w:val="bottom"/>
            <w:hideMark/>
          </w:tcPr>
          <w:p w14:paraId="65A54E2A" w14:textId="77777777" w:rsidR="002D775D" w:rsidRPr="00317F2C" w:rsidDel="00ED7123" w:rsidRDefault="002D775D" w:rsidP="00B94200">
            <w:pPr>
              <w:pStyle w:val="tabletext11"/>
              <w:suppressAutoHyphens/>
              <w:jc w:val="center"/>
              <w:rPr>
                <w:del w:id="34700" w:author="Author"/>
                <w:b/>
              </w:rPr>
            </w:pPr>
            <w:del w:id="34701" w:author="Author">
              <w:r w:rsidRPr="00317F2C" w:rsidDel="00ED7123">
                <w:rPr>
                  <w:b/>
                </w:rPr>
                <w:delText>0.55</w:delText>
              </w:r>
            </w:del>
          </w:p>
        </w:tc>
        <w:tc>
          <w:tcPr>
            <w:tcW w:w="630" w:type="dxa"/>
            <w:tcBorders>
              <w:top w:val="single" w:sz="6" w:space="0" w:color="auto"/>
              <w:left w:val="nil"/>
              <w:bottom w:val="single" w:sz="6" w:space="0" w:color="auto"/>
              <w:right w:val="single" w:sz="6" w:space="0" w:color="auto"/>
            </w:tcBorders>
            <w:vAlign w:val="bottom"/>
            <w:hideMark/>
          </w:tcPr>
          <w:p w14:paraId="11B4916E" w14:textId="77777777" w:rsidR="002D775D" w:rsidRPr="00317F2C" w:rsidDel="00ED7123" w:rsidRDefault="002D775D" w:rsidP="00B94200">
            <w:pPr>
              <w:pStyle w:val="tabletext11"/>
              <w:suppressAutoHyphens/>
              <w:jc w:val="center"/>
              <w:rPr>
                <w:del w:id="34702" w:author="Author"/>
                <w:b/>
              </w:rPr>
            </w:pPr>
            <w:del w:id="34703" w:author="Author">
              <w:r w:rsidRPr="00317F2C" w:rsidDel="00ED7123">
                <w:rPr>
                  <w:b/>
                </w:rPr>
                <w:delText>1.25</w:delText>
              </w:r>
            </w:del>
          </w:p>
        </w:tc>
        <w:tc>
          <w:tcPr>
            <w:tcW w:w="630" w:type="dxa"/>
            <w:tcBorders>
              <w:top w:val="single" w:sz="6" w:space="0" w:color="auto"/>
              <w:left w:val="nil"/>
              <w:bottom w:val="single" w:sz="6" w:space="0" w:color="auto"/>
              <w:right w:val="nil"/>
            </w:tcBorders>
            <w:vAlign w:val="bottom"/>
            <w:hideMark/>
          </w:tcPr>
          <w:p w14:paraId="573BD937" w14:textId="77777777" w:rsidR="002D775D" w:rsidRPr="00317F2C" w:rsidDel="00ED7123" w:rsidRDefault="002D775D" w:rsidP="00B94200">
            <w:pPr>
              <w:pStyle w:val="tabletext11"/>
              <w:suppressAutoHyphens/>
              <w:jc w:val="center"/>
              <w:rPr>
                <w:del w:id="34704" w:author="Author"/>
              </w:rPr>
            </w:pPr>
            <w:del w:id="34705" w:author="Author">
              <w:r w:rsidRPr="00317F2C" w:rsidDel="00ED7123">
                <w:delText>586 –</w:delText>
              </w:r>
            </w:del>
          </w:p>
        </w:tc>
        <w:tc>
          <w:tcPr>
            <w:tcW w:w="630" w:type="dxa"/>
            <w:tcBorders>
              <w:top w:val="single" w:sz="6" w:space="0" w:color="auto"/>
              <w:left w:val="nil"/>
              <w:bottom w:val="single" w:sz="6" w:space="0" w:color="auto"/>
              <w:right w:val="nil"/>
            </w:tcBorders>
            <w:vAlign w:val="bottom"/>
            <w:hideMark/>
          </w:tcPr>
          <w:p w14:paraId="2E08EBEC" w14:textId="77777777" w:rsidR="002D775D" w:rsidRPr="00317F2C" w:rsidDel="00ED7123" w:rsidRDefault="002D775D" w:rsidP="00B94200">
            <w:pPr>
              <w:pStyle w:val="tabletext11"/>
              <w:suppressAutoHyphens/>
              <w:jc w:val="center"/>
              <w:rPr>
                <w:del w:id="34706" w:author="Author"/>
              </w:rPr>
            </w:pPr>
            <w:del w:id="34707" w:author="Author">
              <w:r w:rsidRPr="00317F2C" w:rsidDel="00ED7123">
                <w:delText>589 –</w:delText>
              </w:r>
            </w:del>
          </w:p>
        </w:tc>
        <w:tc>
          <w:tcPr>
            <w:tcW w:w="630" w:type="dxa"/>
            <w:tcBorders>
              <w:top w:val="single" w:sz="6" w:space="0" w:color="auto"/>
              <w:left w:val="nil"/>
              <w:bottom w:val="single" w:sz="6" w:space="0" w:color="auto"/>
              <w:right w:val="nil"/>
            </w:tcBorders>
            <w:vAlign w:val="bottom"/>
            <w:hideMark/>
          </w:tcPr>
          <w:p w14:paraId="274F8784" w14:textId="77777777" w:rsidR="002D775D" w:rsidRPr="00317F2C" w:rsidDel="00ED7123" w:rsidRDefault="002D775D" w:rsidP="00B94200">
            <w:pPr>
              <w:pStyle w:val="tabletext11"/>
              <w:suppressAutoHyphens/>
              <w:jc w:val="center"/>
              <w:rPr>
                <w:del w:id="34708" w:author="Author"/>
                <w:b/>
              </w:rPr>
            </w:pPr>
            <w:del w:id="34709" w:author="Author">
              <w:r w:rsidRPr="00317F2C" w:rsidDel="00ED7123">
                <w:rPr>
                  <w:b/>
                </w:rPr>
                <w:delText>0.65</w:delText>
              </w:r>
            </w:del>
          </w:p>
        </w:tc>
        <w:tc>
          <w:tcPr>
            <w:tcW w:w="630" w:type="dxa"/>
            <w:tcBorders>
              <w:top w:val="single" w:sz="6" w:space="0" w:color="auto"/>
              <w:left w:val="nil"/>
              <w:bottom w:val="single" w:sz="6" w:space="0" w:color="auto"/>
              <w:right w:val="nil"/>
            </w:tcBorders>
            <w:vAlign w:val="bottom"/>
            <w:hideMark/>
          </w:tcPr>
          <w:p w14:paraId="310E9112" w14:textId="77777777" w:rsidR="002D775D" w:rsidRPr="00317F2C" w:rsidDel="00ED7123" w:rsidRDefault="002D775D" w:rsidP="00B94200">
            <w:pPr>
              <w:pStyle w:val="tabletext11"/>
              <w:suppressAutoHyphens/>
              <w:jc w:val="center"/>
              <w:rPr>
                <w:del w:id="34710" w:author="Author"/>
                <w:b/>
              </w:rPr>
            </w:pPr>
            <w:del w:id="34711" w:author="Author">
              <w:r w:rsidRPr="00317F2C" w:rsidDel="00ED7123">
                <w:rPr>
                  <w:b/>
                </w:rPr>
                <w:delText>1.45</w:delText>
              </w:r>
            </w:del>
          </w:p>
        </w:tc>
        <w:tc>
          <w:tcPr>
            <w:tcW w:w="630" w:type="dxa"/>
            <w:tcBorders>
              <w:top w:val="single" w:sz="6" w:space="0" w:color="auto"/>
              <w:left w:val="single" w:sz="6" w:space="0" w:color="auto"/>
              <w:bottom w:val="single" w:sz="6" w:space="0" w:color="auto"/>
              <w:right w:val="nil"/>
            </w:tcBorders>
            <w:vAlign w:val="bottom"/>
            <w:hideMark/>
          </w:tcPr>
          <w:p w14:paraId="16E02945" w14:textId="77777777" w:rsidR="002D775D" w:rsidRPr="00317F2C" w:rsidDel="00ED7123" w:rsidRDefault="002D775D" w:rsidP="00B94200">
            <w:pPr>
              <w:pStyle w:val="tabletext11"/>
              <w:suppressAutoHyphens/>
              <w:jc w:val="center"/>
              <w:rPr>
                <w:del w:id="34712" w:author="Author"/>
              </w:rPr>
            </w:pPr>
            <w:del w:id="34713" w:author="Author">
              <w:r w:rsidRPr="00317F2C" w:rsidDel="00ED7123">
                <w:delText>5879</w:delText>
              </w:r>
            </w:del>
          </w:p>
        </w:tc>
        <w:tc>
          <w:tcPr>
            <w:tcW w:w="630" w:type="dxa"/>
            <w:tcBorders>
              <w:top w:val="single" w:sz="6" w:space="0" w:color="auto"/>
              <w:left w:val="nil"/>
              <w:bottom w:val="single" w:sz="6" w:space="0" w:color="auto"/>
              <w:right w:val="nil"/>
            </w:tcBorders>
            <w:vAlign w:val="bottom"/>
            <w:hideMark/>
          </w:tcPr>
          <w:p w14:paraId="309C0BB7" w14:textId="77777777" w:rsidR="002D775D" w:rsidRPr="00317F2C" w:rsidDel="00ED7123" w:rsidRDefault="002D775D" w:rsidP="00B94200">
            <w:pPr>
              <w:pStyle w:val="tabletext11"/>
              <w:suppressAutoHyphens/>
              <w:jc w:val="center"/>
              <w:rPr>
                <w:del w:id="34714" w:author="Author"/>
              </w:rPr>
            </w:pPr>
            <w:del w:id="34715" w:author="Author">
              <w:r w:rsidRPr="00317F2C" w:rsidDel="00ED7123">
                <w:delText>5809</w:delText>
              </w:r>
            </w:del>
          </w:p>
        </w:tc>
        <w:tc>
          <w:tcPr>
            <w:tcW w:w="630" w:type="dxa"/>
            <w:tcBorders>
              <w:top w:val="single" w:sz="6" w:space="0" w:color="auto"/>
              <w:left w:val="nil"/>
              <w:bottom w:val="single" w:sz="6" w:space="0" w:color="auto"/>
              <w:right w:val="nil"/>
            </w:tcBorders>
            <w:vAlign w:val="bottom"/>
            <w:hideMark/>
          </w:tcPr>
          <w:p w14:paraId="6D7A488A" w14:textId="77777777" w:rsidR="002D775D" w:rsidRPr="00317F2C" w:rsidDel="00ED7123" w:rsidRDefault="002D775D" w:rsidP="00B94200">
            <w:pPr>
              <w:pStyle w:val="tabletext11"/>
              <w:suppressAutoHyphens/>
              <w:jc w:val="center"/>
              <w:rPr>
                <w:del w:id="34716" w:author="Author"/>
                <w:b/>
              </w:rPr>
            </w:pPr>
            <w:del w:id="34717" w:author="Author">
              <w:r w:rsidRPr="00317F2C" w:rsidDel="00ED7123">
                <w:rPr>
                  <w:b/>
                </w:rPr>
                <w:delText>0.95</w:delText>
              </w:r>
            </w:del>
          </w:p>
        </w:tc>
        <w:tc>
          <w:tcPr>
            <w:tcW w:w="630" w:type="dxa"/>
            <w:tcBorders>
              <w:top w:val="single" w:sz="6" w:space="0" w:color="auto"/>
              <w:left w:val="nil"/>
              <w:bottom w:val="single" w:sz="6" w:space="0" w:color="auto"/>
              <w:right w:val="single" w:sz="6" w:space="0" w:color="auto"/>
            </w:tcBorders>
            <w:vAlign w:val="bottom"/>
            <w:hideMark/>
          </w:tcPr>
          <w:p w14:paraId="073DC6E7" w14:textId="77777777" w:rsidR="002D775D" w:rsidRPr="00317F2C" w:rsidDel="00ED7123" w:rsidRDefault="002D775D" w:rsidP="00B94200">
            <w:pPr>
              <w:pStyle w:val="tabletext11"/>
              <w:suppressAutoHyphens/>
              <w:jc w:val="center"/>
              <w:rPr>
                <w:del w:id="34718" w:author="Author"/>
                <w:b/>
              </w:rPr>
            </w:pPr>
            <w:del w:id="34719" w:author="Author">
              <w:r w:rsidRPr="00317F2C" w:rsidDel="00ED7123">
                <w:rPr>
                  <w:b/>
                </w:rPr>
                <w:delText>1.00</w:delText>
              </w:r>
            </w:del>
          </w:p>
        </w:tc>
      </w:tr>
    </w:tbl>
    <w:p w14:paraId="0822FECC" w14:textId="77777777" w:rsidR="002D775D" w:rsidRPr="00317F2C" w:rsidDel="00ED7123" w:rsidRDefault="002D775D" w:rsidP="001065E8">
      <w:pPr>
        <w:pStyle w:val="tablecaption"/>
        <w:suppressAutoHyphens/>
        <w:rPr>
          <w:del w:id="34720" w:author="Author"/>
        </w:rPr>
      </w:pPr>
      <w:del w:id="34721" w:author="Author">
        <w:r w:rsidRPr="00317F2C" w:rsidDel="00ED7123">
          <w:delText>Table 40.D.3.a. Public Auto Use Classes (Except Van Pools)</w:delText>
        </w:r>
      </w:del>
    </w:p>
    <w:p w14:paraId="41957B67" w14:textId="77777777" w:rsidR="002D775D" w:rsidRPr="00317F2C" w:rsidDel="00ED7123" w:rsidRDefault="002D775D" w:rsidP="001065E8">
      <w:pPr>
        <w:pStyle w:val="isonormal"/>
        <w:suppressAutoHyphens/>
        <w:rPr>
          <w:del w:id="34722" w:author="Author"/>
        </w:rPr>
      </w:pPr>
    </w:p>
    <w:p w14:paraId="1EABE71A" w14:textId="77777777" w:rsidR="002D775D" w:rsidRPr="00317F2C" w:rsidDel="00ED7123" w:rsidRDefault="002D775D" w:rsidP="001065E8">
      <w:pPr>
        <w:pStyle w:val="outlinehd4"/>
        <w:suppressAutoHyphens/>
        <w:rPr>
          <w:del w:id="34723" w:author="Author"/>
        </w:rPr>
      </w:pPr>
      <w:del w:id="34724" w:author="Author">
        <w:r w:rsidRPr="00317F2C" w:rsidDel="00ED7123">
          <w:tab/>
          <w:delText>b.</w:delText>
        </w:r>
        <w:r w:rsidRPr="00317F2C" w:rsidDel="00ED7123">
          <w:tab/>
          <w:delText>Van Pools</w:delText>
        </w:r>
      </w:del>
    </w:p>
    <w:p w14:paraId="43CD8B44" w14:textId="77777777" w:rsidR="002D775D" w:rsidRPr="00317F2C" w:rsidDel="00ED7123" w:rsidRDefault="002D775D" w:rsidP="001065E8">
      <w:pPr>
        <w:pStyle w:val="space4"/>
        <w:suppressAutoHyphens/>
        <w:rPr>
          <w:del w:id="3472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810"/>
        <w:gridCol w:w="700"/>
        <w:gridCol w:w="946"/>
        <w:gridCol w:w="946"/>
        <w:gridCol w:w="946"/>
        <w:gridCol w:w="948"/>
        <w:gridCol w:w="946"/>
        <w:gridCol w:w="946"/>
        <w:gridCol w:w="946"/>
        <w:gridCol w:w="948"/>
      </w:tblGrid>
      <w:tr w:rsidR="002D775D" w:rsidRPr="00317F2C" w:rsidDel="00ED7123" w14:paraId="7DA2396D" w14:textId="77777777" w:rsidTr="00B94200">
        <w:trPr>
          <w:cantSplit/>
          <w:trHeight w:val="190"/>
          <w:del w:id="34726" w:author="Author"/>
        </w:trPr>
        <w:tc>
          <w:tcPr>
            <w:tcW w:w="200" w:type="dxa"/>
            <w:tcBorders>
              <w:top w:val="nil"/>
              <w:left w:val="nil"/>
              <w:bottom w:val="nil"/>
              <w:right w:val="nil"/>
            </w:tcBorders>
          </w:tcPr>
          <w:p w14:paraId="3F6479BC" w14:textId="77777777" w:rsidR="002D775D" w:rsidRPr="00317F2C" w:rsidDel="00ED7123" w:rsidRDefault="002D775D" w:rsidP="00B94200">
            <w:pPr>
              <w:pStyle w:val="tablehead"/>
              <w:suppressAutoHyphens/>
              <w:rPr>
                <w:del w:id="34727" w:author="Author"/>
              </w:rPr>
            </w:pPr>
          </w:p>
        </w:tc>
        <w:tc>
          <w:tcPr>
            <w:tcW w:w="1810" w:type="dxa"/>
            <w:tcBorders>
              <w:top w:val="single" w:sz="6" w:space="0" w:color="auto"/>
              <w:left w:val="single" w:sz="6" w:space="0" w:color="auto"/>
              <w:bottom w:val="nil"/>
              <w:right w:val="single" w:sz="6" w:space="0" w:color="auto"/>
            </w:tcBorders>
          </w:tcPr>
          <w:p w14:paraId="0C9EE676" w14:textId="77777777" w:rsidR="002D775D" w:rsidRPr="00317F2C" w:rsidDel="00ED7123" w:rsidRDefault="002D775D" w:rsidP="00B94200">
            <w:pPr>
              <w:pStyle w:val="tablehead"/>
              <w:suppressAutoHyphens/>
              <w:rPr>
                <w:del w:id="34728" w:author="Author"/>
              </w:rPr>
            </w:pPr>
          </w:p>
        </w:tc>
        <w:tc>
          <w:tcPr>
            <w:tcW w:w="700" w:type="dxa"/>
            <w:tcBorders>
              <w:top w:val="single" w:sz="6" w:space="0" w:color="auto"/>
              <w:left w:val="single" w:sz="6" w:space="0" w:color="auto"/>
              <w:bottom w:val="nil"/>
              <w:right w:val="single" w:sz="6" w:space="0" w:color="auto"/>
            </w:tcBorders>
          </w:tcPr>
          <w:p w14:paraId="46FBE315" w14:textId="77777777" w:rsidR="002D775D" w:rsidRPr="00317F2C" w:rsidDel="00ED7123" w:rsidRDefault="002D775D" w:rsidP="00B94200">
            <w:pPr>
              <w:pStyle w:val="tablehead"/>
              <w:suppressAutoHyphens/>
              <w:rPr>
                <w:del w:id="34729"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48436888" w14:textId="77777777" w:rsidR="002D775D" w:rsidRPr="00317F2C" w:rsidDel="00ED7123" w:rsidRDefault="002D775D" w:rsidP="00B94200">
            <w:pPr>
              <w:pStyle w:val="tablehead"/>
              <w:suppressAutoHyphens/>
              <w:rPr>
                <w:del w:id="34730" w:author="Author"/>
              </w:rPr>
            </w:pPr>
            <w:del w:id="34731" w:author="Author">
              <w:r w:rsidRPr="00317F2C" w:rsidDel="00ED7123">
                <w:delText>Liability</w:delText>
              </w:r>
            </w:del>
          </w:p>
        </w:tc>
        <w:tc>
          <w:tcPr>
            <w:tcW w:w="3786" w:type="dxa"/>
            <w:gridSpan w:val="4"/>
            <w:tcBorders>
              <w:top w:val="single" w:sz="6" w:space="0" w:color="auto"/>
              <w:left w:val="single" w:sz="6" w:space="0" w:color="auto"/>
              <w:bottom w:val="nil"/>
              <w:right w:val="single" w:sz="6" w:space="0" w:color="auto"/>
            </w:tcBorders>
          </w:tcPr>
          <w:p w14:paraId="5D0E0352" w14:textId="77777777" w:rsidR="002D775D" w:rsidRPr="00317F2C" w:rsidDel="00ED7123" w:rsidRDefault="002D775D" w:rsidP="00B94200">
            <w:pPr>
              <w:pStyle w:val="tablehead"/>
              <w:suppressAutoHyphens/>
              <w:rPr>
                <w:del w:id="34732" w:author="Author"/>
              </w:rPr>
            </w:pPr>
            <w:del w:id="34733" w:author="Author">
              <w:r w:rsidRPr="00317F2C" w:rsidDel="00ED7123">
                <w:delText>Physical Damage</w:delText>
              </w:r>
            </w:del>
          </w:p>
        </w:tc>
      </w:tr>
      <w:tr w:rsidR="002D775D" w:rsidRPr="00317F2C" w:rsidDel="00ED7123" w14:paraId="5DE83E3C" w14:textId="77777777" w:rsidTr="00B94200">
        <w:trPr>
          <w:cantSplit/>
          <w:trHeight w:val="190"/>
          <w:del w:id="34734" w:author="Author"/>
        </w:trPr>
        <w:tc>
          <w:tcPr>
            <w:tcW w:w="200" w:type="dxa"/>
            <w:tcBorders>
              <w:top w:val="nil"/>
              <w:left w:val="nil"/>
              <w:bottom w:val="nil"/>
              <w:right w:val="nil"/>
            </w:tcBorders>
          </w:tcPr>
          <w:p w14:paraId="5382063A" w14:textId="77777777" w:rsidR="002D775D" w:rsidRPr="00317F2C" w:rsidDel="00ED7123" w:rsidRDefault="002D775D" w:rsidP="00B94200">
            <w:pPr>
              <w:pStyle w:val="tablehead"/>
              <w:suppressAutoHyphens/>
              <w:rPr>
                <w:del w:id="34735" w:author="Author"/>
              </w:rPr>
            </w:pPr>
          </w:p>
        </w:tc>
        <w:tc>
          <w:tcPr>
            <w:tcW w:w="1810" w:type="dxa"/>
            <w:tcBorders>
              <w:top w:val="nil"/>
              <w:left w:val="single" w:sz="6" w:space="0" w:color="auto"/>
              <w:bottom w:val="nil"/>
              <w:right w:val="single" w:sz="6" w:space="0" w:color="auto"/>
            </w:tcBorders>
          </w:tcPr>
          <w:p w14:paraId="3E35D42F" w14:textId="77777777" w:rsidR="002D775D" w:rsidRPr="00317F2C" w:rsidDel="00ED7123" w:rsidRDefault="002D775D" w:rsidP="00B94200">
            <w:pPr>
              <w:pStyle w:val="tablehead"/>
              <w:suppressAutoHyphens/>
              <w:rPr>
                <w:del w:id="34736" w:author="Author"/>
              </w:rPr>
            </w:pPr>
            <w:del w:id="34737" w:author="Author">
              <w:r w:rsidRPr="00317F2C" w:rsidDel="00ED7123">
                <w:delText>Categories</w:delText>
              </w:r>
            </w:del>
          </w:p>
        </w:tc>
        <w:tc>
          <w:tcPr>
            <w:tcW w:w="700" w:type="dxa"/>
            <w:tcBorders>
              <w:top w:val="nil"/>
              <w:left w:val="single" w:sz="6" w:space="0" w:color="auto"/>
              <w:bottom w:val="nil"/>
              <w:right w:val="single" w:sz="6" w:space="0" w:color="auto"/>
            </w:tcBorders>
          </w:tcPr>
          <w:p w14:paraId="3219E53E" w14:textId="77777777" w:rsidR="002D775D" w:rsidRPr="00317F2C" w:rsidDel="00ED7123" w:rsidRDefault="002D775D" w:rsidP="00B94200">
            <w:pPr>
              <w:pStyle w:val="tablehead"/>
              <w:suppressAutoHyphens/>
              <w:rPr>
                <w:del w:id="34738"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267C5105" w14:textId="77777777" w:rsidR="002D775D" w:rsidRPr="00317F2C" w:rsidDel="00ED7123" w:rsidRDefault="002D775D" w:rsidP="00B94200">
            <w:pPr>
              <w:pStyle w:val="tablehead"/>
              <w:suppressAutoHyphens/>
              <w:rPr>
                <w:del w:id="34739" w:author="Author"/>
              </w:rPr>
            </w:pPr>
            <w:del w:id="34740" w:author="Author">
              <w:r w:rsidRPr="00317F2C" w:rsidDel="00ED7123">
                <w:delText>Seating Capacity</w:delText>
              </w:r>
            </w:del>
          </w:p>
        </w:tc>
        <w:tc>
          <w:tcPr>
            <w:tcW w:w="3786" w:type="dxa"/>
            <w:gridSpan w:val="4"/>
            <w:tcBorders>
              <w:top w:val="single" w:sz="6" w:space="0" w:color="auto"/>
              <w:left w:val="single" w:sz="6" w:space="0" w:color="auto"/>
              <w:bottom w:val="single" w:sz="6" w:space="0" w:color="auto"/>
              <w:right w:val="single" w:sz="6" w:space="0" w:color="auto"/>
            </w:tcBorders>
          </w:tcPr>
          <w:p w14:paraId="0A3CE9F6" w14:textId="77777777" w:rsidR="002D775D" w:rsidRPr="00317F2C" w:rsidDel="00ED7123" w:rsidRDefault="002D775D" w:rsidP="00B94200">
            <w:pPr>
              <w:pStyle w:val="tablehead"/>
              <w:suppressAutoHyphens/>
              <w:rPr>
                <w:del w:id="34741" w:author="Author"/>
              </w:rPr>
            </w:pPr>
            <w:del w:id="34742" w:author="Author">
              <w:r w:rsidRPr="00317F2C" w:rsidDel="00ED7123">
                <w:delText>Seating Capacity</w:delText>
              </w:r>
            </w:del>
          </w:p>
        </w:tc>
      </w:tr>
      <w:tr w:rsidR="002D775D" w:rsidRPr="00317F2C" w:rsidDel="00ED7123" w14:paraId="50436771" w14:textId="77777777" w:rsidTr="00B94200">
        <w:trPr>
          <w:cantSplit/>
          <w:trHeight w:val="190"/>
          <w:del w:id="34743" w:author="Author"/>
        </w:trPr>
        <w:tc>
          <w:tcPr>
            <w:tcW w:w="200" w:type="dxa"/>
            <w:tcBorders>
              <w:top w:val="nil"/>
              <w:left w:val="nil"/>
              <w:bottom w:val="nil"/>
              <w:right w:val="nil"/>
            </w:tcBorders>
          </w:tcPr>
          <w:p w14:paraId="31A862A8" w14:textId="77777777" w:rsidR="002D775D" w:rsidRPr="00317F2C" w:rsidDel="00ED7123" w:rsidRDefault="002D775D" w:rsidP="00B94200">
            <w:pPr>
              <w:pStyle w:val="tablehead"/>
              <w:suppressAutoHyphens/>
              <w:rPr>
                <w:del w:id="34744" w:author="Author"/>
              </w:rPr>
            </w:pPr>
          </w:p>
        </w:tc>
        <w:tc>
          <w:tcPr>
            <w:tcW w:w="1810" w:type="dxa"/>
            <w:tcBorders>
              <w:top w:val="nil"/>
              <w:left w:val="single" w:sz="6" w:space="0" w:color="auto"/>
              <w:bottom w:val="single" w:sz="6" w:space="0" w:color="auto"/>
              <w:right w:val="single" w:sz="6" w:space="0" w:color="auto"/>
            </w:tcBorders>
          </w:tcPr>
          <w:p w14:paraId="23DD9F39" w14:textId="77777777" w:rsidR="002D775D" w:rsidRPr="00317F2C" w:rsidDel="00ED7123" w:rsidRDefault="002D775D" w:rsidP="00B94200">
            <w:pPr>
              <w:pStyle w:val="tablehead"/>
              <w:suppressAutoHyphens/>
              <w:rPr>
                <w:del w:id="34745" w:author="Author"/>
              </w:rPr>
            </w:pPr>
          </w:p>
        </w:tc>
        <w:tc>
          <w:tcPr>
            <w:tcW w:w="700" w:type="dxa"/>
            <w:tcBorders>
              <w:top w:val="nil"/>
              <w:left w:val="single" w:sz="6" w:space="0" w:color="auto"/>
              <w:bottom w:val="single" w:sz="6" w:space="0" w:color="auto"/>
              <w:right w:val="single" w:sz="6" w:space="0" w:color="auto"/>
            </w:tcBorders>
          </w:tcPr>
          <w:p w14:paraId="08321F88" w14:textId="77777777" w:rsidR="002D775D" w:rsidRPr="00317F2C" w:rsidDel="00ED7123" w:rsidRDefault="002D775D" w:rsidP="00B94200">
            <w:pPr>
              <w:pStyle w:val="tablehead"/>
              <w:suppressAutoHyphens/>
              <w:rPr>
                <w:del w:id="34746" w:author="Author"/>
              </w:rPr>
            </w:pPr>
          </w:p>
        </w:tc>
        <w:tc>
          <w:tcPr>
            <w:tcW w:w="946" w:type="dxa"/>
            <w:tcBorders>
              <w:top w:val="single" w:sz="6" w:space="0" w:color="auto"/>
              <w:left w:val="single" w:sz="6" w:space="0" w:color="auto"/>
              <w:bottom w:val="single" w:sz="6" w:space="0" w:color="auto"/>
              <w:right w:val="single" w:sz="6" w:space="0" w:color="auto"/>
            </w:tcBorders>
          </w:tcPr>
          <w:p w14:paraId="05F0655F" w14:textId="77777777" w:rsidR="002D775D" w:rsidRPr="00317F2C" w:rsidDel="00ED7123" w:rsidRDefault="002D775D" w:rsidP="00B94200">
            <w:pPr>
              <w:pStyle w:val="tablehead"/>
              <w:suppressAutoHyphens/>
              <w:rPr>
                <w:del w:id="34747" w:author="Author"/>
              </w:rPr>
            </w:pPr>
            <w:del w:id="34748" w:author="Author">
              <w:r w:rsidRPr="00317F2C" w:rsidDel="00ED7123">
                <w:delText>1–8</w:delText>
              </w:r>
            </w:del>
          </w:p>
        </w:tc>
        <w:tc>
          <w:tcPr>
            <w:tcW w:w="946" w:type="dxa"/>
            <w:tcBorders>
              <w:top w:val="single" w:sz="6" w:space="0" w:color="auto"/>
              <w:left w:val="single" w:sz="6" w:space="0" w:color="auto"/>
              <w:bottom w:val="single" w:sz="6" w:space="0" w:color="auto"/>
              <w:right w:val="single" w:sz="6" w:space="0" w:color="auto"/>
            </w:tcBorders>
          </w:tcPr>
          <w:p w14:paraId="726DB37E" w14:textId="77777777" w:rsidR="002D775D" w:rsidRPr="00317F2C" w:rsidDel="00ED7123" w:rsidRDefault="002D775D" w:rsidP="00B94200">
            <w:pPr>
              <w:pStyle w:val="tablehead"/>
              <w:suppressAutoHyphens/>
              <w:rPr>
                <w:del w:id="34749" w:author="Author"/>
              </w:rPr>
            </w:pPr>
            <w:del w:id="34750" w:author="Author">
              <w:r w:rsidRPr="00317F2C" w:rsidDel="00ED7123">
                <w:delText>9–20</w:delText>
              </w:r>
            </w:del>
          </w:p>
        </w:tc>
        <w:tc>
          <w:tcPr>
            <w:tcW w:w="946" w:type="dxa"/>
            <w:tcBorders>
              <w:top w:val="single" w:sz="6" w:space="0" w:color="auto"/>
              <w:left w:val="single" w:sz="6" w:space="0" w:color="auto"/>
              <w:bottom w:val="single" w:sz="6" w:space="0" w:color="auto"/>
              <w:right w:val="single" w:sz="6" w:space="0" w:color="auto"/>
            </w:tcBorders>
          </w:tcPr>
          <w:p w14:paraId="758BDBA3" w14:textId="77777777" w:rsidR="002D775D" w:rsidRPr="00317F2C" w:rsidDel="00ED7123" w:rsidRDefault="002D775D" w:rsidP="00B94200">
            <w:pPr>
              <w:pStyle w:val="tablehead"/>
              <w:suppressAutoHyphens/>
              <w:rPr>
                <w:del w:id="34751" w:author="Author"/>
              </w:rPr>
            </w:pPr>
            <w:del w:id="34752" w:author="Author">
              <w:r w:rsidRPr="00317F2C" w:rsidDel="00ED7123">
                <w:delText>21–60</w:delText>
              </w:r>
            </w:del>
          </w:p>
        </w:tc>
        <w:tc>
          <w:tcPr>
            <w:tcW w:w="948" w:type="dxa"/>
            <w:tcBorders>
              <w:top w:val="single" w:sz="6" w:space="0" w:color="auto"/>
              <w:left w:val="single" w:sz="6" w:space="0" w:color="auto"/>
              <w:bottom w:val="single" w:sz="6" w:space="0" w:color="auto"/>
              <w:right w:val="single" w:sz="6" w:space="0" w:color="auto"/>
            </w:tcBorders>
          </w:tcPr>
          <w:p w14:paraId="1175E797" w14:textId="77777777" w:rsidR="002D775D" w:rsidRPr="00317F2C" w:rsidDel="00ED7123" w:rsidRDefault="002D775D" w:rsidP="00B94200">
            <w:pPr>
              <w:pStyle w:val="tablehead"/>
              <w:suppressAutoHyphens/>
              <w:rPr>
                <w:del w:id="34753" w:author="Author"/>
              </w:rPr>
            </w:pPr>
            <w:del w:id="34754" w:author="Author">
              <w:r w:rsidRPr="00317F2C" w:rsidDel="00ED7123">
                <w:delText>Over 60</w:delText>
              </w:r>
            </w:del>
          </w:p>
        </w:tc>
        <w:tc>
          <w:tcPr>
            <w:tcW w:w="946" w:type="dxa"/>
            <w:tcBorders>
              <w:top w:val="single" w:sz="6" w:space="0" w:color="auto"/>
              <w:left w:val="single" w:sz="6" w:space="0" w:color="auto"/>
              <w:bottom w:val="single" w:sz="6" w:space="0" w:color="auto"/>
              <w:right w:val="single" w:sz="6" w:space="0" w:color="auto"/>
            </w:tcBorders>
          </w:tcPr>
          <w:p w14:paraId="73424A91" w14:textId="77777777" w:rsidR="002D775D" w:rsidRPr="00317F2C" w:rsidDel="00ED7123" w:rsidRDefault="002D775D" w:rsidP="00B94200">
            <w:pPr>
              <w:pStyle w:val="tablehead"/>
              <w:suppressAutoHyphens/>
              <w:rPr>
                <w:del w:id="34755" w:author="Author"/>
              </w:rPr>
            </w:pPr>
            <w:del w:id="34756" w:author="Author">
              <w:r w:rsidRPr="00317F2C" w:rsidDel="00ED7123">
                <w:delText>1–8</w:delText>
              </w:r>
            </w:del>
          </w:p>
        </w:tc>
        <w:tc>
          <w:tcPr>
            <w:tcW w:w="946" w:type="dxa"/>
            <w:tcBorders>
              <w:top w:val="single" w:sz="6" w:space="0" w:color="auto"/>
              <w:left w:val="single" w:sz="6" w:space="0" w:color="auto"/>
              <w:bottom w:val="single" w:sz="6" w:space="0" w:color="auto"/>
              <w:right w:val="single" w:sz="6" w:space="0" w:color="auto"/>
            </w:tcBorders>
          </w:tcPr>
          <w:p w14:paraId="51339E27" w14:textId="77777777" w:rsidR="002D775D" w:rsidRPr="00317F2C" w:rsidDel="00ED7123" w:rsidRDefault="002D775D" w:rsidP="00B94200">
            <w:pPr>
              <w:pStyle w:val="tablehead"/>
              <w:suppressAutoHyphens/>
              <w:rPr>
                <w:del w:id="34757" w:author="Author"/>
              </w:rPr>
            </w:pPr>
            <w:del w:id="34758" w:author="Author">
              <w:r w:rsidRPr="00317F2C" w:rsidDel="00ED7123">
                <w:delText>9–20</w:delText>
              </w:r>
            </w:del>
          </w:p>
        </w:tc>
        <w:tc>
          <w:tcPr>
            <w:tcW w:w="946" w:type="dxa"/>
            <w:tcBorders>
              <w:top w:val="single" w:sz="6" w:space="0" w:color="auto"/>
              <w:left w:val="single" w:sz="6" w:space="0" w:color="auto"/>
              <w:bottom w:val="single" w:sz="6" w:space="0" w:color="auto"/>
              <w:right w:val="single" w:sz="6" w:space="0" w:color="auto"/>
            </w:tcBorders>
          </w:tcPr>
          <w:p w14:paraId="44471336" w14:textId="77777777" w:rsidR="002D775D" w:rsidRPr="00317F2C" w:rsidDel="00ED7123" w:rsidRDefault="002D775D" w:rsidP="00B94200">
            <w:pPr>
              <w:pStyle w:val="tablehead"/>
              <w:suppressAutoHyphens/>
              <w:rPr>
                <w:del w:id="34759" w:author="Author"/>
              </w:rPr>
            </w:pPr>
            <w:del w:id="34760" w:author="Author">
              <w:r w:rsidRPr="00317F2C" w:rsidDel="00ED7123">
                <w:delText>21–60</w:delText>
              </w:r>
            </w:del>
          </w:p>
        </w:tc>
        <w:tc>
          <w:tcPr>
            <w:tcW w:w="948" w:type="dxa"/>
            <w:tcBorders>
              <w:top w:val="single" w:sz="6" w:space="0" w:color="auto"/>
              <w:left w:val="single" w:sz="6" w:space="0" w:color="auto"/>
              <w:bottom w:val="single" w:sz="6" w:space="0" w:color="auto"/>
              <w:right w:val="single" w:sz="6" w:space="0" w:color="auto"/>
            </w:tcBorders>
          </w:tcPr>
          <w:p w14:paraId="75B8DEAC" w14:textId="77777777" w:rsidR="002D775D" w:rsidRPr="00317F2C" w:rsidDel="00ED7123" w:rsidRDefault="002D775D" w:rsidP="00B94200">
            <w:pPr>
              <w:pStyle w:val="tablehead"/>
              <w:suppressAutoHyphens/>
              <w:rPr>
                <w:del w:id="34761" w:author="Author"/>
              </w:rPr>
            </w:pPr>
            <w:del w:id="34762" w:author="Author">
              <w:r w:rsidRPr="00317F2C" w:rsidDel="00ED7123">
                <w:delText>Over 60</w:delText>
              </w:r>
            </w:del>
          </w:p>
        </w:tc>
      </w:tr>
      <w:tr w:rsidR="002D775D" w:rsidRPr="00317F2C" w:rsidDel="00ED7123" w14:paraId="13A00792" w14:textId="77777777" w:rsidTr="00B94200">
        <w:trPr>
          <w:cantSplit/>
          <w:trHeight w:val="190"/>
          <w:del w:id="34763" w:author="Author"/>
        </w:trPr>
        <w:tc>
          <w:tcPr>
            <w:tcW w:w="200" w:type="dxa"/>
            <w:tcBorders>
              <w:top w:val="nil"/>
              <w:left w:val="nil"/>
              <w:bottom w:val="nil"/>
              <w:right w:val="nil"/>
            </w:tcBorders>
          </w:tcPr>
          <w:p w14:paraId="44E436BD" w14:textId="77777777" w:rsidR="002D775D" w:rsidRPr="00317F2C" w:rsidDel="00ED7123" w:rsidRDefault="002D775D" w:rsidP="00B94200">
            <w:pPr>
              <w:pStyle w:val="tabletext11"/>
              <w:suppressAutoHyphens/>
              <w:rPr>
                <w:del w:id="34764" w:author="Author"/>
              </w:rPr>
            </w:pPr>
          </w:p>
        </w:tc>
        <w:tc>
          <w:tcPr>
            <w:tcW w:w="1810" w:type="dxa"/>
            <w:tcBorders>
              <w:top w:val="nil"/>
              <w:left w:val="single" w:sz="6" w:space="0" w:color="auto"/>
              <w:bottom w:val="nil"/>
              <w:right w:val="single" w:sz="6" w:space="0" w:color="auto"/>
            </w:tcBorders>
          </w:tcPr>
          <w:p w14:paraId="0214BE97" w14:textId="77777777" w:rsidR="002D775D" w:rsidRPr="00317F2C" w:rsidDel="00ED7123" w:rsidRDefault="002D775D" w:rsidP="00B94200">
            <w:pPr>
              <w:pStyle w:val="tabletext11"/>
              <w:suppressAutoHyphens/>
              <w:rPr>
                <w:del w:id="34765" w:author="Author"/>
              </w:rPr>
            </w:pPr>
            <w:del w:id="34766" w:author="Author">
              <w:r w:rsidRPr="00317F2C" w:rsidDel="00ED7123">
                <w:delText>Employer Furnished</w:delText>
              </w:r>
            </w:del>
          </w:p>
        </w:tc>
        <w:tc>
          <w:tcPr>
            <w:tcW w:w="700" w:type="dxa"/>
            <w:tcBorders>
              <w:top w:val="single" w:sz="6" w:space="0" w:color="auto"/>
              <w:left w:val="single" w:sz="6" w:space="0" w:color="auto"/>
              <w:bottom w:val="single" w:sz="6" w:space="0" w:color="auto"/>
              <w:right w:val="single" w:sz="6" w:space="0" w:color="auto"/>
            </w:tcBorders>
          </w:tcPr>
          <w:p w14:paraId="70E056BB" w14:textId="77777777" w:rsidR="002D775D" w:rsidRPr="00317F2C" w:rsidDel="00ED7123" w:rsidRDefault="002D775D" w:rsidP="00B94200">
            <w:pPr>
              <w:pStyle w:val="tabletext11"/>
              <w:suppressAutoHyphens/>
              <w:jc w:val="center"/>
              <w:rPr>
                <w:del w:id="34767" w:author="Author"/>
              </w:rPr>
            </w:pPr>
            <w:del w:id="34768" w:author="Author">
              <w:r w:rsidRPr="00317F2C" w:rsidDel="00ED7123">
                <w:rPr>
                  <w:b/>
                </w:rPr>
                <w:delText>Factor</w:delText>
              </w:r>
              <w:r w:rsidRPr="00317F2C" w:rsidDel="00ED7123">
                <w:br/>
                <w:delText>Code</w:delText>
              </w:r>
            </w:del>
          </w:p>
        </w:tc>
        <w:tc>
          <w:tcPr>
            <w:tcW w:w="946" w:type="dxa"/>
            <w:tcBorders>
              <w:top w:val="single" w:sz="6" w:space="0" w:color="auto"/>
              <w:left w:val="single" w:sz="6" w:space="0" w:color="auto"/>
              <w:bottom w:val="single" w:sz="6" w:space="0" w:color="auto"/>
              <w:right w:val="single" w:sz="6" w:space="0" w:color="auto"/>
            </w:tcBorders>
          </w:tcPr>
          <w:p w14:paraId="696C46C2" w14:textId="77777777" w:rsidR="002D775D" w:rsidRPr="00317F2C" w:rsidDel="00ED7123" w:rsidRDefault="002D775D" w:rsidP="00B94200">
            <w:pPr>
              <w:pStyle w:val="tabletext11"/>
              <w:suppressAutoHyphens/>
              <w:jc w:val="center"/>
              <w:rPr>
                <w:del w:id="34769" w:author="Author"/>
              </w:rPr>
            </w:pPr>
            <w:del w:id="34770" w:author="Author">
              <w:r w:rsidRPr="00317F2C" w:rsidDel="00ED7123">
                <w:rPr>
                  <w:b/>
                </w:rPr>
                <w:delText>1.00</w:delText>
              </w:r>
              <w:r w:rsidRPr="00317F2C" w:rsidDel="00ED7123">
                <w:br/>
                <w:delText>4111</w:delText>
              </w:r>
            </w:del>
          </w:p>
        </w:tc>
        <w:tc>
          <w:tcPr>
            <w:tcW w:w="946" w:type="dxa"/>
            <w:tcBorders>
              <w:top w:val="single" w:sz="6" w:space="0" w:color="auto"/>
              <w:left w:val="single" w:sz="6" w:space="0" w:color="auto"/>
              <w:bottom w:val="single" w:sz="6" w:space="0" w:color="auto"/>
              <w:right w:val="single" w:sz="6" w:space="0" w:color="auto"/>
            </w:tcBorders>
          </w:tcPr>
          <w:p w14:paraId="79E376EF" w14:textId="77777777" w:rsidR="002D775D" w:rsidRPr="00317F2C" w:rsidDel="00ED7123" w:rsidRDefault="002D775D" w:rsidP="00B94200">
            <w:pPr>
              <w:pStyle w:val="tabletext11"/>
              <w:suppressAutoHyphens/>
              <w:jc w:val="center"/>
              <w:rPr>
                <w:del w:id="34771" w:author="Author"/>
              </w:rPr>
            </w:pPr>
            <w:del w:id="34772" w:author="Author">
              <w:r w:rsidRPr="00317F2C" w:rsidDel="00ED7123">
                <w:rPr>
                  <w:b/>
                </w:rPr>
                <w:delText>1.05</w:delText>
              </w:r>
              <w:r w:rsidRPr="00317F2C" w:rsidDel="00ED7123">
                <w:br/>
                <w:delText>4112</w:delText>
              </w:r>
            </w:del>
          </w:p>
        </w:tc>
        <w:tc>
          <w:tcPr>
            <w:tcW w:w="946" w:type="dxa"/>
            <w:tcBorders>
              <w:top w:val="single" w:sz="6" w:space="0" w:color="auto"/>
              <w:left w:val="single" w:sz="6" w:space="0" w:color="auto"/>
              <w:bottom w:val="single" w:sz="6" w:space="0" w:color="auto"/>
              <w:right w:val="single" w:sz="6" w:space="0" w:color="auto"/>
            </w:tcBorders>
          </w:tcPr>
          <w:p w14:paraId="2656B5B2" w14:textId="77777777" w:rsidR="002D775D" w:rsidRPr="00317F2C" w:rsidDel="00ED7123" w:rsidRDefault="002D775D" w:rsidP="00B94200">
            <w:pPr>
              <w:pStyle w:val="tabletext11"/>
              <w:suppressAutoHyphens/>
              <w:jc w:val="center"/>
              <w:rPr>
                <w:del w:id="34773" w:author="Author"/>
              </w:rPr>
            </w:pPr>
            <w:del w:id="34774" w:author="Author">
              <w:r w:rsidRPr="00317F2C" w:rsidDel="00ED7123">
                <w:rPr>
                  <w:b/>
                </w:rPr>
                <w:delText>1.10</w:delText>
              </w:r>
              <w:r w:rsidRPr="00317F2C" w:rsidDel="00ED7123">
                <w:br/>
                <w:delText>4113</w:delText>
              </w:r>
            </w:del>
          </w:p>
        </w:tc>
        <w:tc>
          <w:tcPr>
            <w:tcW w:w="948" w:type="dxa"/>
            <w:tcBorders>
              <w:top w:val="single" w:sz="6" w:space="0" w:color="auto"/>
              <w:left w:val="single" w:sz="6" w:space="0" w:color="auto"/>
              <w:bottom w:val="single" w:sz="6" w:space="0" w:color="auto"/>
              <w:right w:val="single" w:sz="6" w:space="0" w:color="auto"/>
            </w:tcBorders>
          </w:tcPr>
          <w:p w14:paraId="678545B4" w14:textId="77777777" w:rsidR="002D775D" w:rsidRPr="00317F2C" w:rsidDel="00ED7123" w:rsidRDefault="002D775D" w:rsidP="00B94200">
            <w:pPr>
              <w:pStyle w:val="tabletext11"/>
              <w:suppressAutoHyphens/>
              <w:jc w:val="center"/>
              <w:rPr>
                <w:del w:id="34775" w:author="Author"/>
              </w:rPr>
            </w:pPr>
            <w:del w:id="34776" w:author="Author">
              <w:r w:rsidRPr="00317F2C" w:rsidDel="00ED7123">
                <w:rPr>
                  <w:b/>
                </w:rPr>
                <w:delText>1.50</w:delText>
              </w:r>
              <w:r w:rsidRPr="00317F2C" w:rsidDel="00ED7123">
                <w:br/>
                <w:delText>4114</w:delText>
              </w:r>
            </w:del>
          </w:p>
        </w:tc>
        <w:tc>
          <w:tcPr>
            <w:tcW w:w="946" w:type="dxa"/>
            <w:tcBorders>
              <w:top w:val="single" w:sz="6" w:space="0" w:color="auto"/>
              <w:left w:val="single" w:sz="6" w:space="0" w:color="auto"/>
              <w:bottom w:val="single" w:sz="6" w:space="0" w:color="auto"/>
              <w:right w:val="single" w:sz="6" w:space="0" w:color="auto"/>
            </w:tcBorders>
          </w:tcPr>
          <w:p w14:paraId="7ECFF4A3" w14:textId="77777777" w:rsidR="002D775D" w:rsidRPr="00317F2C" w:rsidDel="00ED7123" w:rsidRDefault="002D775D" w:rsidP="00B94200">
            <w:pPr>
              <w:pStyle w:val="tabletext11"/>
              <w:suppressAutoHyphens/>
              <w:jc w:val="center"/>
              <w:rPr>
                <w:del w:id="34777" w:author="Author"/>
              </w:rPr>
            </w:pPr>
            <w:del w:id="34778" w:author="Author">
              <w:r w:rsidRPr="00317F2C" w:rsidDel="00ED7123">
                <w:rPr>
                  <w:b/>
                </w:rPr>
                <w:delText>0.50</w:delText>
              </w:r>
              <w:r w:rsidRPr="00317F2C" w:rsidDel="00ED7123">
                <w:br/>
                <w:delText>4111</w:delText>
              </w:r>
            </w:del>
          </w:p>
        </w:tc>
        <w:tc>
          <w:tcPr>
            <w:tcW w:w="946" w:type="dxa"/>
            <w:tcBorders>
              <w:top w:val="single" w:sz="6" w:space="0" w:color="auto"/>
              <w:left w:val="single" w:sz="6" w:space="0" w:color="auto"/>
              <w:bottom w:val="single" w:sz="6" w:space="0" w:color="auto"/>
              <w:right w:val="single" w:sz="6" w:space="0" w:color="auto"/>
            </w:tcBorders>
          </w:tcPr>
          <w:p w14:paraId="0AE900C9" w14:textId="77777777" w:rsidR="002D775D" w:rsidRPr="00317F2C" w:rsidDel="00ED7123" w:rsidRDefault="002D775D" w:rsidP="00B94200">
            <w:pPr>
              <w:pStyle w:val="tabletext11"/>
              <w:suppressAutoHyphens/>
              <w:jc w:val="center"/>
              <w:rPr>
                <w:del w:id="34779" w:author="Author"/>
              </w:rPr>
            </w:pPr>
            <w:del w:id="34780" w:author="Author">
              <w:r w:rsidRPr="00317F2C" w:rsidDel="00ED7123">
                <w:rPr>
                  <w:b/>
                </w:rPr>
                <w:delText>0.45</w:delText>
              </w:r>
              <w:r w:rsidRPr="00317F2C" w:rsidDel="00ED7123">
                <w:br/>
                <w:delText>4112</w:delText>
              </w:r>
            </w:del>
          </w:p>
        </w:tc>
        <w:tc>
          <w:tcPr>
            <w:tcW w:w="946" w:type="dxa"/>
            <w:tcBorders>
              <w:top w:val="single" w:sz="6" w:space="0" w:color="auto"/>
              <w:left w:val="single" w:sz="6" w:space="0" w:color="auto"/>
              <w:bottom w:val="single" w:sz="6" w:space="0" w:color="auto"/>
              <w:right w:val="single" w:sz="6" w:space="0" w:color="auto"/>
            </w:tcBorders>
          </w:tcPr>
          <w:p w14:paraId="27CFE454" w14:textId="77777777" w:rsidR="002D775D" w:rsidRPr="00317F2C" w:rsidDel="00ED7123" w:rsidRDefault="002D775D" w:rsidP="00B94200">
            <w:pPr>
              <w:pStyle w:val="tabletext11"/>
              <w:suppressAutoHyphens/>
              <w:jc w:val="center"/>
              <w:rPr>
                <w:del w:id="34781" w:author="Author"/>
              </w:rPr>
            </w:pPr>
            <w:del w:id="34782" w:author="Author">
              <w:r w:rsidRPr="00317F2C" w:rsidDel="00ED7123">
                <w:rPr>
                  <w:b/>
                </w:rPr>
                <w:delText>0.40</w:delText>
              </w:r>
              <w:r w:rsidRPr="00317F2C" w:rsidDel="00ED7123">
                <w:br/>
                <w:delText>4113</w:delText>
              </w:r>
            </w:del>
          </w:p>
        </w:tc>
        <w:tc>
          <w:tcPr>
            <w:tcW w:w="948" w:type="dxa"/>
            <w:tcBorders>
              <w:top w:val="single" w:sz="6" w:space="0" w:color="auto"/>
              <w:left w:val="single" w:sz="6" w:space="0" w:color="auto"/>
              <w:bottom w:val="single" w:sz="6" w:space="0" w:color="auto"/>
              <w:right w:val="single" w:sz="6" w:space="0" w:color="auto"/>
            </w:tcBorders>
          </w:tcPr>
          <w:p w14:paraId="6D774507" w14:textId="77777777" w:rsidR="002D775D" w:rsidRPr="00317F2C" w:rsidDel="00ED7123" w:rsidRDefault="002D775D" w:rsidP="00B94200">
            <w:pPr>
              <w:pStyle w:val="tabletext11"/>
              <w:suppressAutoHyphens/>
              <w:jc w:val="center"/>
              <w:rPr>
                <w:del w:id="34783" w:author="Author"/>
              </w:rPr>
            </w:pPr>
            <w:del w:id="34784" w:author="Author">
              <w:r w:rsidRPr="00317F2C" w:rsidDel="00ED7123">
                <w:rPr>
                  <w:b/>
                </w:rPr>
                <w:delText>0.35</w:delText>
              </w:r>
              <w:r w:rsidRPr="00317F2C" w:rsidDel="00ED7123">
                <w:br/>
                <w:delText>4114</w:delText>
              </w:r>
            </w:del>
          </w:p>
        </w:tc>
      </w:tr>
      <w:tr w:rsidR="002D775D" w:rsidRPr="00317F2C" w:rsidDel="00ED7123" w14:paraId="200D9C79" w14:textId="77777777" w:rsidTr="00B94200">
        <w:trPr>
          <w:cantSplit/>
          <w:trHeight w:val="190"/>
          <w:del w:id="34785" w:author="Author"/>
        </w:trPr>
        <w:tc>
          <w:tcPr>
            <w:tcW w:w="200" w:type="dxa"/>
            <w:tcBorders>
              <w:top w:val="nil"/>
              <w:left w:val="nil"/>
              <w:bottom w:val="nil"/>
              <w:right w:val="nil"/>
            </w:tcBorders>
          </w:tcPr>
          <w:p w14:paraId="7D4F2069" w14:textId="77777777" w:rsidR="002D775D" w:rsidRPr="00317F2C" w:rsidDel="00ED7123" w:rsidRDefault="002D775D" w:rsidP="00B94200">
            <w:pPr>
              <w:pStyle w:val="tabletext11"/>
              <w:suppressAutoHyphens/>
              <w:rPr>
                <w:del w:id="34786" w:author="Author"/>
              </w:rPr>
            </w:pPr>
          </w:p>
        </w:tc>
        <w:tc>
          <w:tcPr>
            <w:tcW w:w="1810" w:type="dxa"/>
            <w:tcBorders>
              <w:top w:val="single" w:sz="6" w:space="0" w:color="auto"/>
              <w:left w:val="single" w:sz="6" w:space="0" w:color="auto"/>
              <w:bottom w:val="single" w:sz="6" w:space="0" w:color="auto"/>
              <w:right w:val="single" w:sz="6" w:space="0" w:color="auto"/>
            </w:tcBorders>
          </w:tcPr>
          <w:p w14:paraId="5F9B5B12" w14:textId="77777777" w:rsidR="002D775D" w:rsidRPr="00317F2C" w:rsidDel="00ED7123" w:rsidRDefault="002D775D" w:rsidP="00B94200">
            <w:pPr>
              <w:pStyle w:val="tabletext11"/>
              <w:suppressAutoHyphens/>
              <w:rPr>
                <w:del w:id="34787" w:author="Author"/>
              </w:rPr>
            </w:pPr>
            <w:del w:id="34788" w:author="Author">
              <w:r w:rsidRPr="00317F2C" w:rsidDel="00ED7123">
                <w:delText>All Other</w:delText>
              </w:r>
            </w:del>
          </w:p>
        </w:tc>
        <w:tc>
          <w:tcPr>
            <w:tcW w:w="700" w:type="dxa"/>
            <w:tcBorders>
              <w:top w:val="single" w:sz="6" w:space="0" w:color="auto"/>
              <w:left w:val="single" w:sz="6" w:space="0" w:color="auto"/>
              <w:bottom w:val="single" w:sz="6" w:space="0" w:color="auto"/>
              <w:right w:val="single" w:sz="6" w:space="0" w:color="auto"/>
            </w:tcBorders>
          </w:tcPr>
          <w:p w14:paraId="6601B65A" w14:textId="77777777" w:rsidR="002D775D" w:rsidRPr="00317F2C" w:rsidDel="00ED7123" w:rsidRDefault="002D775D" w:rsidP="00B94200">
            <w:pPr>
              <w:pStyle w:val="tabletext11"/>
              <w:suppressAutoHyphens/>
              <w:jc w:val="center"/>
              <w:rPr>
                <w:del w:id="34789" w:author="Author"/>
              </w:rPr>
            </w:pPr>
            <w:del w:id="34790" w:author="Author">
              <w:r w:rsidRPr="00317F2C" w:rsidDel="00ED7123">
                <w:rPr>
                  <w:b/>
                </w:rPr>
                <w:delText>Factor</w:delText>
              </w:r>
              <w:r w:rsidRPr="00317F2C" w:rsidDel="00ED7123">
                <w:br/>
                <w:delText>Code</w:delText>
              </w:r>
            </w:del>
          </w:p>
        </w:tc>
        <w:tc>
          <w:tcPr>
            <w:tcW w:w="946" w:type="dxa"/>
            <w:tcBorders>
              <w:top w:val="single" w:sz="6" w:space="0" w:color="auto"/>
              <w:left w:val="single" w:sz="6" w:space="0" w:color="auto"/>
              <w:bottom w:val="single" w:sz="6" w:space="0" w:color="auto"/>
              <w:right w:val="single" w:sz="6" w:space="0" w:color="auto"/>
            </w:tcBorders>
          </w:tcPr>
          <w:p w14:paraId="6ABD7B5A" w14:textId="77777777" w:rsidR="002D775D" w:rsidRPr="00317F2C" w:rsidDel="00ED7123" w:rsidRDefault="002D775D" w:rsidP="00B94200">
            <w:pPr>
              <w:pStyle w:val="tabletext11"/>
              <w:suppressAutoHyphens/>
              <w:jc w:val="center"/>
              <w:rPr>
                <w:del w:id="34791" w:author="Author"/>
              </w:rPr>
            </w:pPr>
            <w:del w:id="34792" w:author="Author">
              <w:r w:rsidRPr="00317F2C" w:rsidDel="00ED7123">
                <w:rPr>
                  <w:b/>
                </w:rPr>
                <w:delText>1.10</w:delText>
              </w:r>
              <w:r w:rsidRPr="00317F2C" w:rsidDel="00ED7123">
                <w:br/>
                <w:delText>4121</w:delText>
              </w:r>
            </w:del>
          </w:p>
        </w:tc>
        <w:tc>
          <w:tcPr>
            <w:tcW w:w="946" w:type="dxa"/>
            <w:tcBorders>
              <w:top w:val="single" w:sz="6" w:space="0" w:color="auto"/>
              <w:left w:val="single" w:sz="6" w:space="0" w:color="auto"/>
              <w:bottom w:val="single" w:sz="6" w:space="0" w:color="auto"/>
              <w:right w:val="single" w:sz="6" w:space="0" w:color="auto"/>
            </w:tcBorders>
          </w:tcPr>
          <w:p w14:paraId="023211AD" w14:textId="77777777" w:rsidR="002D775D" w:rsidRPr="00317F2C" w:rsidDel="00ED7123" w:rsidRDefault="002D775D" w:rsidP="00B94200">
            <w:pPr>
              <w:pStyle w:val="tabletext11"/>
              <w:suppressAutoHyphens/>
              <w:jc w:val="center"/>
              <w:rPr>
                <w:del w:id="34793" w:author="Author"/>
              </w:rPr>
            </w:pPr>
            <w:del w:id="34794" w:author="Author">
              <w:r w:rsidRPr="00317F2C" w:rsidDel="00ED7123">
                <w:rPr>
                  <w:b/>
                </w:rPr>
                <w:delText>1.15</w:delText>
              </w:r>
              <w:r w:rsidRPr="00317F2C" w:rsidDel="00ED7123">
                <w:br/>
                <w:delText>4122</w:delText>
              </w:r>
            </w:del>
          </w:p>
        </w:tc>
        <w:tc>
          <w:tcPr>
            <w:tcW w:w="946" w:type="dxa"/>
            <w:tcBorders>
              <w:top w:val="single" w:sz="6" w:space="0" w:color="auto"/>
              <w:left w:val="single" w:sz="6" w:space="0" w:color="auto"/>
              <w:bottom w:val="single" w:sz="6" w:space="0" w:color="auto"/>
              <w:right w:val="single" w:sz="6" w:space="0" w:color="auto"/>
            </w:tcBorders>
          </w:tcPr>
          <w:p w14:paraId="55DCD57D" w14:textId="77777777" w:rsidR="002D775D" w:rsidRPr="00317F2C" w:rsidDel="00ED7123" w:rsidRDefault="002D775D" w:rsidP="00B94200">
            <w:pPr>
              <w:pStyle w:val="tabletext11"/>
              <w:suppressAutoHyphens/>
              <w:jc w:val="center"/>
              <w:rPr>
                <w:del w:id="34795" w:author="Author"/>
              </w:rPr>
            </w:pPr>
            <w:del w:id="34796" w:author="Author">
              <w:r w:rsidRPr="00317F2C" w:rsidDel="00ED7123">
                <w:rPr>
                  <w:b/>
                </w:rPr>
                <w:delText>1.35</w:delText>
              </w:r>
              <w:r w:rsidRPr="00317F2C" w:rsidDel="00ED7123">
                <w:br/>
                <w:delText>4123</w:delText>
              </w:r>
            </w:del>
          </w:p>
        </w:tc>
        <w:tc>
          <w:tcPr>
            <w:tcW w:w="948" w:type="dxa"/>
            <w:tcBorders>
              <w:top w:val="single" w:sz="6" w:space="0" w:color="auto"/>
              <w:left w:val="single" w:sz="6" w:space="0" w:color="auto"/>
              <w:bottom w:val="single" w:sz="6" w:space="0" w:color="auto"/>
              <w:right w:val="single" w:sz="6" w:space="0" w:color="auto"/>
            </w:tcBorders>
          </w:tcPr>
          <w:p w14:paraId="13F70CBC" w14:textId="77777777" w:rsidR="002D775D" w:rsidRPr="00317F2C" w:rsidDel="00ED7123" w:rsidRDefault="002D775D" w:rsidP="00B94200">
            <w:pPr>
              <w:pStyle w:val="tabletext11"/>
              <w:suppressAutoHyphens/>
              <w:jc w:val="center"/>
              <w:rPr>
                <w:del w:id="34797" w:author="Author"/>
              </w:rPr>
            </w:pPr>
            <w:del w:id="34798" w:author="Author">
              <w:r w:rsidRPr="00317F2C" w:rsidDel="00ED7123">
                <w:rPr>
                  <w:b/>
                </w:rPr>
                <w:delText xml:space="preserve">1.75 </w:delText>
              </w:r>
              <w:r w:rsidRPr="00317F2C" w:rsidDel="00ED7123">
                <w:br/>
                <w:delText>4124</w:delText>
              </w:r>
            </w:del>
          </w:p>
        </w:tc>
        <w:tc>
          <w:tcPr>
            <w:tcW w:w="946" w:type="dxa"/>
            <w:tcBorders>
              <w:top w:val="single" w:sz="6" w:space="0" w:color="auto"/>
              <w:left w:val="single" w:sz="6" w:space="0" w:color="auto"/>
              <w:bottom w:val="single" w:sz="6" w:space="0" w:color="auto"/>
              <w:right w:val="single" w:sz="6" w:space="0" w:color="auto"/>
            </w:tcBorders>
          </w:tcPr>
          <w:p w14:paraId="07B03721" w14:textId="77777777" w:rsidR="002D775D" w:rsidRPr="00317F2C" w:rsidDel="00ED7123" w:rsidRDefault="002D775D" w:rsidP="00B94200">
            <w:pPr>
              <w:pStyle w:val="tabletext11"/>
              <w:suppressAutoHyphens/>
              <w:jc w:val="center"/>
              <w:rPr>
                <w:del w:id="34799" w:author="Author"/>
              </w:rPr>
            </w:pPr>
            <w:del w:id="34800" w:author="Author">
              <w:r w:rsidRPr="00317F2C" w:rsidDel="00ED7123">
                <w:rPr>
                  <w:b/>
                </w:rPr>
                <w:delText>0.65</w:delText>
              </w:r>
              <w:r w:rsidRPr="00317F2C" w:rsidDel="00ED7123">
                <w:br/>
                <w:delText>4121</w:delText>
              </w:r>
            </w:del>
          </w:p>
        </w:tc>
        <w:tc>
          <w:tcPr>
            <w:tcW w:w="946" w:type="dxa"/>
            <w:tcBorders>
              <w:top w:val="single" w:sz="6" w:space="0" w:color="auto"/>
              <w:left w:val="single" w:sz="6" w:space="0" w:color="auto"/>
              <w:bottom w:val="single" w:sz="6" w:space="0" w:color="auto"/>
              <w:right w:val="single" w:sz="6" w:space="0" w:color="auto"/>
            </w:tcBorders>
          </w:tcPr>
          <w:p w14:paraId="0E3FB4A0" w14:textId="77777777" w:rsidR="002D775D" w:rsidRPr="00317F2C" w:rsidDel="00ED7123" w:rsidRDefault="002D775D" w:rsidP="00B94200">
            <w:pPr>
              <w:pStyle w:val="tabletext11"/>
              <w:suppressAutoHyphens/>
              <w:jc w:val="center"/>
              <w:rPr>
                <w:del w:id="34801" w:author="Author"/>
              </w:rPr>
            </w:pPr>
            <w:del w:id="34802" w:author="Author">
              <w:r w:rsidRPr="00317F2C" w:rsidDel="00ED7123">
                <w:rPr>
                  <w:b/>
                </w:rPr>
                <w:delText>0.55</w:delText>
              </w:r>
              <w:r w:rsidRPr="00317F2C" w:rsidDel="00ED7123">
                <w:br/>
                <w:delText>4122</w:delText>
              </w:r>
            </w:del>
          </w:p>
        </w:tc>
        <w:tc>
          <w:tcPr>
            <w:tcW w:w="946" w:type="dxa"/>
            <w:tcBorders>
              <w:top w:val="single" w:sz="6" w:space="0" w:color="auto"/>
              <w:left w:val="single" w:sz="6" w:space="0" w:color="auto"/>
              <w:bottom w:val="single" w:sz="6" w:space="0" w:color="auto"/>
              <w:right w:val="single" w:sz="6" w:space="0" w:color="auto"/>
            </w:tcBorders>
          </w:tcPr>
          <w:p w14:paraId="3D01041D" w14:textId="77777777" w:rsidR="002D775D" w:rsidRPr="00317F2C" w:rsidDel="00ED7123" w:rsidRDefault="002D775D" w:rsidP="00B94200">
            <w:pPr>
              <w:pStyle w:val="tabletext11"/>
              <w:suppressAutoHyphens/>
              <w:jc w:val="center"/>
              <w:rPr>
                <w:del w:id="34803" w:author="Author"/>
              </w:rPr>
            </w:pPr>
            <w:del w:id="34804" w:author="Author">
              <w:r w:rsidRPr="00317F2C" w:rsidDel="00ED7123">
                <w:rPr>
                  <w:b/>
                </w:rPr>
                <w:delText>0.50</w:delText>
              </w:r>
              <w:r w:rsidRPr="00317F2C" w:rsidDel="00ED7123">
                <w:br/>
                <w:delText>4123</w:delText>
              </w:r>
            </w:del>
          </w:p>
        </w:tc>
        <w:tc>
          <w:tcPr>
            <w:tcW w:w="948" w:type="dxa"/>
            <w:tcBorders>
              <w:top w:val="single" w:sz="6" w:space="0" w:color="auto"/>
              <w:left w:val="single" w:sz="6" w:space="0" w:color="auto"/>
              <w:bottom w:val="single" w:sz="6" w:space="0" w:color="auto"/>
              <w:right w:val="single" w:sz="6" w:space="0" w:color="auto"/>
            </w:tcBorders>
          </w:tcPr>
          <w:p w14:paraId="6B07A9E5" w14:textId="77777777" w:rsidR="002D775D" w:rsidRPr="00317F2C" w:rsidDel="00ED7123" w:rsidRDefault="002D775D" w:rsidP="00B94200">
            <w:pPr>
              <w:pStyle w:val="tabletext11"/>
              <w:suppressAutoHyphens/>
              <w:jc w:val="center"/>
              <w:rPr>
                <w:del w:id="34805" w:author="Author"/>
              </w:rPr>
            </w:pPr>
            <w:del w:id="34806" w:author="Author">
              <w:r w:rsidRPr="00317F2C" w:rsidDel="00ED7123">
                <w:rPr>
                  <w:b/>
                </w:rPr>
                <w:delText>0.45</w:delText>
              </w:r>
              <w:r w:rsidRPr="00317F2C" w:rsidDel="00ED7123">
                <w:br/>
                <w:delText>4124</w:delText>
              </w:r>
            </w:del>
          </w:p>
        </w:tc>
      </w:tr>
    </w:tbl>
    <w:p w14:paraId="45387F2F" w14:textId="77777777" w:rsidR="002D775D" w:rsidRPr="00317F2C" w:rsidDel="00ED7123" w:rsidRDefault="002D775D" w:rsidP="001065E8">
      <w:pPr>
        <w:pStyle w:val="tablecaption"/>
        <w:suppressAutoHyphens/>
        <w:rPr>
          <w:del w:id="34807" w:author="Author"/>
        </w:rPr>
      </w:pPr>
      <w:del w:id="34808" w:author="Author">
        <w:r w:rsidRPr="00317F2C" w:rsidDel="00ED7123">
          <w:delText>Table 40.D.3.b. Van Pools</w:delText>
        </w:r>
      </w:del>
    </w:p>
    <w:p w14:paraId="237414E1" w14:textId="77777777" w:rsidR="002D775D" w:rsidRPr="00317F2C" w:rsidDel="00ED7123" w:rsidRDefault="002D775D" w:rsidP="001065E8">
      <w:pPr>
        <w:pStyle w:val="isonormal"/>
        <w:suppressAutoHyphens/>
        <w:rPr>
          <w:del w:id="34809" w:author="Author"/>
        </w:rPr>
      </w:pPr>
    </w:p>
    <w:p w14:paraId="3751B74F" w14:textId="77777777" w:rsidR="002D775D" w:rsidRPr="00317F2C" w:rsidDel="00ED7123" w:rsidRDefault="002D775D" w:rsidP="001065E8">
      <w:pPr>
        <w:pStyle w:val="blocktext1"/>
        <w:suppressAutoHyphens/>
        <w:rPr>
          <w:del w:id="34810" w:author="Author"/>
        </w:rPr>
      </w:pPr>
      <w:del w:id="34811" w:author="Author">
        <w:r w:rsidRPr="00317F2C" w:rsidDel="00ED7123">
          <w:delText xml:space="preserve">Paragraph </w:delText>
        </w:r>
        <w:r w:rsidRPr="00317F2C" w:rsidDel="00ED7123">
          <w:rPr>
            <w:b/>
            <w:color w:val="000000"/>
          </w:rPr>
          <w:delText>E.</w:delText>
        </w:r>
        <w:r w:rsidRPr="00317F2C" w:rsidDel="00ED7123">
          <w:delText xml:space="preserve"> is replaced by the following:</w:delText>
        </w:r>
      </w:del>
    </w:p>
    <w:p w14:paraId="54F214AF" w14:textId="77777777" w:rsidR="002D775D" w:rsidRPr="00317F2C" w:rsidDel="00ED7123" w:rsidRDefault="002D775D" w:rsidP="001065E8">
      <w:pPr>
        <w:pStyle w:val="outlinehd2"/>
        <w:suppressAutoHyphens/>
        <w:rPr>
          <w:del w:id="34812" w:author="Author"/>
        </w:rPr>
      </w:pPr>
      <w:del w:id="34813" w:author="Author">
        <w:r w:rsidRPr="00317F2C" w:rsidDel="00ED7123">
          <w:tab/>
          <w:delText>E.</w:delText>
        </w:r>
        <w:r w:rsidRPr="00317F2C" w:rsidDel="00ED7123">
          <w:tab/>
          <w:delText>Secondary Classifications</w:delText>
        </w:r>
      </w:del>
    </w:p>
    <w:p w14:paraId="6610663F" w14:textId="77777777" w:rsidR="002D775D" w:rsidRPr="00317F2C" w:rsidDel="00ED7123" w:rsidRDefault="002D775D" w:rsidP="001065E8">
      <w:pPr>
        <w:pStyle w:val="blocktext3"/>
        <w:suppressAutoHyphens/>
        <w:rPr>
          <w:del w:id="34814" w:author="Author"/>
        </w:rPr>
      </w:pPr>
      <w:del w:id="34815" w:author="Author">
        <w:r w:rsidRPr="00317F2C" w:rsidDel="00ED7123">
          <w:delText>These classifications do not apply to taxicabs, limousines (except airport limousines), car service, paratransits, van pools and zone-rated autos. According to classification, combine the secondary factor in this section with the primary factor. Insert the code provided in the fourth digit of the classification code.</w:delText>
        </w:r>
      </w:del>
    </w:p>
    <w:p w14:paraId="1E2F7593" w14:textId="77777777" w:rsidR="002D775D" w:rsidRPr="00317F2C" w:rsidDel="00ED7123" w:rsidRDefault="002D775D" w:rsidP="001065E8">
      <w:pPr>
        <w:pStyle w:val="space4"/>
        <w:suppressAutoHyphens/>
        <w:rPr>
          <w:del w:id="3481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810"/>
        <w:gridCol w:w="700"/>
        <w:gridCol w:w="946"/>
        <w:gridCol w:w="946"/>
        <w:gridCol w:w="946"/>
        <w:gridCol w:w="948"/>
        <w:gridCol w:w="946"/>
        <w:gridCol w:w="946"/>
        <w:gridCol w:w="946"/>
        <w:gridCol w:w="948"/>
      </w:tblGrid>
      <w:tr w:rsidR="002D775D" w:rsidRPr="00317F2C" w:rsidDel="00ED7123" w14:paraId="0160CDE1" w14:textId="77777777" w:rsidTr="00B94200">
        <w:trPr>
          <w:cantSplit/>
          <w:trHeight w:val="190"/>
          <w:del w:id="34817" w:author="Author"/>
        </w:trPr>
        <w:tc>
          <w:tcPr>
            <w:tcW w:w="200" w:type="dxa"/>
            <w:tcBorders>
              <w:top w:val="nil"/>
              <w:left w:val="nil"/>
              <w:bottom w:val="nil"/>
              <w:right w:val="nil"/>
            </w:tcBorders>
          </w:tcPr>
          <w:p w14:paraId="1DBE5774" w14:textId="77777777" w:rsidR="002D775D" w:rsidRPr="00317F2C" w:rsidDel="00ED7123" w:rsidRDefault="002D775D" w:rsidP="00B94200">
            <w:pPr>
              <w:pStyle w:val="tablehead"/>
              <w:suppressAutoHyphens/>
              <w:rPr>
                <w:del w:id="34818" w:author="Author"/>
              </w:rPr>
            </w:pPr>
          </w:p>
        </w:tc>
        <w:tc>
          <w:tcPr>
            <w:tcW w:w="1810" w:type="dxa"/>
            <w:tcBorders>
              <w:top w:val="single" w:sz="6" w:space="0" w:color="auto"/>
              <w:left w:val="single" w:sz="6" w:space="0" w:color="auto"/>
              <w:bottom w:val="nil"/>
              <w:right w:val="single" w:sz="6" w:space="0" w:color="auto"/>
            </w:tcBorders>
          </w:tcPr>
          <w:p w14:paraId="2A2DC8D2" w14:textId="77777777" w:rsidR="002D775D" w:rsidRPr="00317F2C" w:rsidDel="00ED7123" w:rsidRDefault="002D775D" w:rsidP="00B94200">
            <w:pPr>
              <w:pStyle w:val="tablehead"/>
              <w:suppressAutoHyphens/>
              <w:rPr>
                <w:del w:id="34819" w:author="Author"/>
              </w:rPr>
            </w:pPr>
          </w:p>
        </w:tc>
        <w:tc>
          <w:tcPr>
            <w:tcW w:w="700" w:type="dxa"/>
            <w:tcBorders>
              <w:top w:val="single" w:sz="6" w:space="0" w:color="auto"/>
              <w:left w:val="single" w:sz="6" w:space="0" w:color="auto"/>
              <w:bottom w:val="nil"/>
              <w:right w:val="single" w:sz="6" w:space="0" w:color="auto"/>
            </w:tcBorders>
          </w:tcPr>
          <w:p w14:paraId="397DE54C" w14:textId="77777777" w:rsidR="002D775D" w:rsidRPr="00317F2C" w:rsidDel="00ED7123" w:rsidRDefault="002D775D" w:rsidP="00B94200">
            <w:pPr>
              <w:pStyle w:val="tablehead"/>
              <w:suppressAutoHyphens/>
              <w:rPr>
                <w:del w:id="34820"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2DD2799D" w14:textId="77777777" w:rsidR="002D775D" w:rsidRPr="00317F2C" w:rsidDel="00ED7123" w:rsidRDefault="002D775D" w:rsidP="00B94200">
            <w:pPr>
              <w:pStyle w:val="tablehead"/>
              <w:suppressAutoHyphens/>
              <w:rPr>
                <w:del w:id="34821" w:author="Author"/>
              </w:rPr>
            </w:pPr>
            <w:del w:id="34822" w:author="Author">
              <w:r w:rsidRPr="00317F2C" w:rsidDel="00ED7123">
                <w:delText>Liability</w:delText>
              </w:r>
            </w:del>
          </w:p>
        </w:tc>
        <w:tc>
          <w:tcPr>
            <w:tcW w:w="3786" w:type="dxa"/>
            <w:gridSpan w:val="4"/>
            <w:tcBorders>
              <w:top w:val="single" w:sz="6" w:space="0" w:color="auto"/>
              <w:left w:val="single" w:sz="6" w:space="0" w:color="auto"/>
              <w:bottom w:val="nil"/>
              <w:right w:val="single" w:sz="6" w:space="0" w:color="auto"/>
            </w:tcBorders>
          </w:tcPr>
          <w:p w14:paraId="7E90502D" w14:textId="77777777" w:rsidR="002D775D" w:rsidRPr="00317F2C" w:rsidDel="00ED7123" w:rsidRDefault="002D775D" w:rsidP="00B94200">
            <w:pPr>
              <w:pStyle w:val="tablehead"/>
              <w:suppressAutoHyphens/>
              <w:rPr>
                <w:del w:id="34823" w:author="Author"/>
              </w:rPr>
            </w:pPr>
            <w:del w:id="34824" w:author="Author">
              <w:r w:rsidRPr="00317F2C" w:rsidDel="00ED7123">
                <w:delText>Physical Damage Factor</w:delText>
              </w:r>
            </w:del>
          </w:p>
        </w:tc>
      </w:tr>
      <w:tr w:rsidR="002D775D" w:rsidRPr="00317F2C" w:rsidDel="00ED7123" w14:paraId="5A54C7AA" w14:textId="77777777" w:rsidTr="00B94200">
        <w:trPr>
          <w:cantSplit/>
          <w:trHeight w:val="190"/>
          <w:del w:id="34825" w:author="Author"/>
        </w:trPr>
        <w:tc>
          <w:tcPr>
            <w:tcW w:w="200" w:type="dxa"/>
            <w:tcBorders>
              <w:top w:val="nil"/>
              <w:left w:val="nil"/>
              <w:bottom w:val="nil"/>
              <w:right w:val="nil"/>
            </w:tcBorders>
          </w:tcPr>
          <w:p w14:paraId="79C6EA35" w14:textId="77777777" w:rsidR="002D775D" w:rsidRPr="00317F2C" w:rsidDel="00ED7123" w:rsidRDefault="002D775D" w:rsidP="00B94200">
            <w:pPr>
              <w:pStyle w:val="tablehead"/>
              <w:suppressAutoHyphens/>
              <w:rPr>
                <w:del w:id="34826" w:author="Author"/>
              </w:rPr>
            </w:pPr>
          </w:p>
        </w:tc>
        <w:tc>
          <w:tcPr>
            <w:tcW w:w="1810" w:type="dxa"/>
            <w:tcBorders>
              <w:top w:val="nil"/>
              <w:left w:val="single" w:sz="6" w:space="0" w:color="auto"/>
              <w:bottom w:val="nil"/>
              <w:right w:val="single" w:sz="6" w:space="0" w:color="auto"/>
            </w:tcBorders>
          </w:tcPr>
          <w:p w14:paraId="5F13D94E" w14:textId="77777777" w:rsidR="002D775D" w:rsidRPr="00317F2C" w:rsidDel="00ED7123" w:rsidRDefault="002D775D" w:rsidP="00B94200">
            <w:pPr>
              <w:pStyle w:val="tablehead"/>
              <w:suppressAutoHyphens/>
              <w:rPr>
                <w:del w:id="34827" w:author="Author"/>
              </w:rPr>
            </w:pPr>
            <w:del w:id="34828" w:author="Author">
              <w:r w:rsidRPr="00317F2C" w:rsidDel="00ED7123">
                <w:delText>Categories</w:delText>
              </w:r>
            </w:del>
          </w:p>
        </w:tc>
        <w:tc>
          <w:tcPr>
            <w:tcW w:w="700" w:type="dxa"/>
            <w:tcBorders>
              <w:top w:val="nil"/>
              <w:left w:val="single" w:sz="6" w:space="0" w:color="auto"/>
              <w:bottom w:val="nil"/>
              <w:right w:val="single" w:sz="6" w:space="0" w:color="auto"/>
            </w:tcBorders>
          </w:tcPr>
          <w:p w14:paraId="178479DA" w14:textId="77777777" w:rsidR="002D775D" w:rsidRPr="00317F2C" w:rsidDel="00ED7123" w:rsidRDefault="002D775D" w:rsidP="00B94200">
            <w:pPr>
              <w:pStyle w:val="tablehead"/>
              <w:suppressAutoHyphens/>
              <w:rPr>
                <w:del w:id="34829"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504364FB" w14:textId="77777777" w:rsidR="002D775D" w:rsidRPr="00317F2C" w:rsidDel="00ED7123" w:rsidRDefault="002D775D" w:rsidP="00B94200">
            <w:pPr>
              <w:pStyle w:val="tablehead"/>
              <w:suppressAutoHyphens/>
              <w:rPr>
                <w:del w:id="34830" w:author="Author"/>
              </w:rPr>
            </w:pPr>
            <w:del w:id="34831" w:author="Author">
              <w:r w:rsidRPr="00317F2C" w:rsidDel="00ED7123">
                <w:delText>Seating Capacity</w:delText>
              </w:r>
            </w:del>
          </w:p>
        </w:tc>
        <w:tc>
          <w:tcPr>
            <w:tcW w:w="3786" w:type="dxa"/>
            <w:gridSpan w:val="4"/>
            <w:tcBorders>
              <w:top w:val="single" w:sz="6" w:space="0" w:color="auto"/>
              <w:left w:val="single" w:sz="6" w:space="0" w:color="auto"/>
              <w:bottom w:val="single" w:sz="6" w:space="0" w:color="auto"/>
              <w:right w:val="single" w:sz="6" w:space="0" w:color="auto"/>
            </w:tcBorders>
          </w:tcPr>
          <w:p w14:paraId="4485C148" w14:textId="77777777" w:rsidR="002D775D" w:rsidRPr="00317F2C" w:rsidDel="00ED7123" w:rsidRDefault="002D775D" w:rsidP="00B94200">
            <w:pPr>
              <w:pStyle w:val="tablehead"/>
              <w:suppressAutoHyphens/>
              <w:rPr>
                <w:del w:id="34832" w:author="Author"/>
              </w:rPr>
            </w:pPr>
            <w:del w:id="34833" w:author="Author">
              <w:r w:rsidRPr="00317F2C" w:rsidDel="00ED7123">
                <w:delText>Seating Capacity</w:delText>
              </w:r>
            </w:del>
          </w:p>
        </w:tc>
      </w:tr>
      <w:tr w:rsidR="002D775D" w:rsidRPr="00317F2C" w:rsidDel="00ED7123" w14:paraId="2377F52C" w14:textId="77777777" w:rsidTr="00B94200">
        <w:trPr>
          <w:cantSplit/>
          <w:trHeight w:val="190"/>
          <w:del w:id="34834" w:author="Author"/>
        </w:trPr>
        <w:tc>
          <w:tcPr>
            <w:tcW w:w="200" w:type="dxa"/>
            <w:tcBorders>
              <w:top w:val="nil"/>
              <w:left w:val="nil"/>
              <w:bottom w:val="nil"/>
              <w:right w:val="nil"/>
            </w:tcBorders>
          </w:tcPr>
          <w:p w14:paraId="017C9CCD" w14:textId="77777777" w:rsidR="002D775D" w:rsidRPr="00317F2C" w:rsidDel="00ED7123" w:rsidRDefault="002D775D" w:rsidP="00B94200">
            <w:pPr>
              <w:pStyle w:val="tablehead"/>
              <w:suppressAutoHyphens/>
              <w:rPr>
                <w:del w:id="34835" w:author="Author"/>
              </w:rPr>
            </w:pPr>
          </w:p>
        </w:tc>
        <w:tc>
          <w:tcPr>
            <w:tcW w:w="1810" w:type="dxa"/>
            <w:tcBorders>
              <w:top w:val="nil"/>
              <w:left w:val="single" w:sz="6" w:space="0" w:color="auto"/>
              <w:bottom w:val="single" w:sz="6" w:space="0" w:color="auto"/>
              <w:right w:val="single" w:sz="6" w:space="0" w:color="auto"/>
            </w:tcBorders>
          </w:tcPr>
          <w:p w14:paraId="2498285C" w14:textId="77777777" w:rsidR="002D775D" w:rsidRPr="00317F2C" w:rsidDel="00ED7123" w:rsidRDefault="002D775D" w:rsidP="00B94200">
            <w:pPr>
              <w:pStyle w:val="tablehead"/>
              <w:suppressAutoHyphens/>
              <w:rPr>
                <w:del w:id="34836" w:author="Author"/>
              </w:rPr>
            </w:pPr>
          </w:p>
        </w:tc>
        <w:tc>
          <w:tcPr>
            <w:tcW w:w="700" w:type="dxa"/>
            <w:tcBorders>
              <w:top w:val="nil"/>
              <w:left w:val="single" w:sz="6" w:space="0" w:color="auto"/>
              <w:bottom w:val="single" w:sz="6" w:space="0" w:color="auto"/>
              <w:right w:val="single" w:sz="6" w:space="0" w:color="auto"/>
            </w:tcBorders>
          </w:tcPr>
          <w:p w14:paraId="7C511AA0" w14:textId="77777777" w:rsidR="002D775D" w:rsidRPr="00317F2C" w:rsidDel="00ED7123" w:rsidRDefault="002D775D" w:rsidP="00B94200">
            <w:pPr>
              <w:pStyle w:val="tablehead"/>
              <w:suppressAutoHyphens/>
              <w:rPr>
                <w:del w:id="34837" w:author="Author"/>
              </w:rPr>
            </w:pPr>
          </w:p>
        </w:tc>
        <w:tc>
          <w:tcPr>
            <w:tcW w:w="946" w:type="dxa"/>
            <w:tcBorders>
              <w:top w:val="single" w:sz="6" w:space="0" w:color="auto"/>
              <w:left w:val="single" w:sz="6" w:space="0" w:color="auto"/>
              <w:bottom w:val="single" w:sz="6" w:space="0" w:color="auto"/>
              <w:right w:val="single" w:sz="6" w:space="0" w:color="auto"/>
            </w:tcBorders>
          </w:tcPr>
          <w:p w14:paraId="4E776339" w14:textId="77777777" w:rsidR="002D775D" w:rsidRPr="00317F2C" w:rsidDel="00ED7123" w:rsidRDefault="002D775D" w:rsidP="00B94200">
            <w:pPr>
              <w:pStyle w:val="tablehead"/>
              <w:suppressAutoHyphens/>
              <w:rPr>
                <w:del w:id="34838" w:author="Author"/>
              </w:rPr>
            </w:pPr>
            <w:del w:id="34839" w:author="Author">
              <w:r w:rsidRPr="00317F2C" w:rsidDel="00ED7123">
                <w:delText>1–8</w:delText>
              </w:r>
            </w:del>
          </w:p>
        </w:tc>
        <w:tc>
          <w:tcPr>
            <w:tcW w:w="946" w:type="dxa"/>
            <w:tcBorders>
              <w:top w:val="single" w:sz="6" w:space="0" w:color="auto"/>
              <w:left w:val="single" w:sz="6" w:space="0" w:color="auto"/>
              <w:bottom w:val="single" w:sz="6" w:space="0" w:color="auto"/>
              <w:right w:val="single" w:sz="6" w:space="0" w:color="auto"/>
            </w:tcBorders>
          </w:tcPr>
          <w:p w14:paraId="552663F0" w14:textId="77777777" w:rsidR="002D775D" w:rsidRPr="00317F2C" w:rsidDel="00ED7123" w:rsidRDefault="002D775D" w:rsidP="00B94200">
            <w:pPr>
              <w:pStyle w:val="tablehead"/>
              <w:suppressAutoHyphens/>
              <w:rPr>
                <w:del w:id="34840" w:author="Author"/>
              </w:rPr>
            </w:pPr>
            <w:del w:id="34841" w:author="Author">
              <w:r w:rsidRPr="00317F2C" w:rsidDel="00ED7123">
                <w:delText>9–20</w:delText>
              </w:r>
            </w:del>
          </w:p>
        </w:tc>
        <w:tc>
          <w:tcPr>
            <w:tcW w:w="946" w:type="dxa"/>
            <w:tcBorders>
              <w:top w:val="single" w:sz="6" w:space="0" w:color="auto"/>
              <w:left w:val="single" w:sz="6" w:space="0" w:color="auto"/>
              <w:bottom w:val="single" w:sz="6" w:space="0" w:color="auto"/>
              <w:right w:val="single" w:sz="6" w:space="0" w:color="auto"/>
            </w:tcBorders>
          </w:tcPr>
          <w:p w14:paraId="3CD4CD0C" w14:textId="77777777" w:rsidR="002D775D" w:rsidRPr="00317F2C" w:rsidDel="00ED7123" w:rsidRDefault="002D775D" w:rsidP="00B94200">
            <w:pPr>
              <w:pStyle w:val="tablehead"/>
              <w:suppressAutoHyphens/>
              <w:rPr>
                <w:del w:id="34842" w:author="Author"/>
              </w:rPr>
            </w:pPr>
            <w:del w:id="34843" w:author="Author">
              <w:r w:rsidRPr="00317F2C" w:rsidDel="00ED7123">
                <w:delText>21–60</w:delText>
              </w:r>
            </w:del>
          </w:p>
        </w:tc>
        <w:tc>
          <w:tcPr>
            <w:tcW w:w="948" w:type="dxa"/>
            <w:tcBorders>
              <w:top w:val="single" w:sz="6" w:space="0" w:color="auto"/>
              <w:left w:val="single" w:sz="6" w:space="0" w:color="auto"/>
              <w:bottom w:val="single" w:sz="6" w:space="0" w:color="auto"/>
              <w:right w:val="single" w:sz="6" w:space="0" w:color="auto"/>
            </w:tcBorders>
          </w:tcPr>
          <w:p w14:paraId="4ACB1D8D" w14:textId="77777777" w:rsidR="002D775D" w:rsidRPr="00317F2C" w:rsidDel="00ED7123" w:rsidRDefault="002D775D" w:rsidP="00B94200">
            <w:pPr>
              <w:pStyle w:val="tablehead"/>
              <w:suppressAutoHyphens/>
              <w:rPr>
                <w:del w:id="34844" w:author="Author"/>
              </w:rPr>
            </w:pPr>
            <w:del w:id="34845" w:author="Author">
              <w:r w:rsidRPr="00317F2C" w:rsidDel="00ED7123">
                <w:delText>Over 60</w:delText>
              </w:r>
            </w:del>
          </w:p>
        </w:tc>
        <w:tc>
          <w:tcPr>
            <w:tcW w:w="946" w:type="dxa"/>
            <w:tcBorders>
              <w:top w:val="single" w:sz="6" w:space="0" w:color="auto"/>
              <w:left w:val="single" w:sz="6" w:space="0" w:color="auto"/>
              <w:bottom w:val="single" w:sz="6" w:space="0" w:color="auto"/>
              <w:right w:val="single" w:sz="6" w:space="0" w:color="auto"/>
            </w:tcBorders>
          </w:tcPr>
          <w:p w14:paraId="6D397C0B" w14:textId="77777777" w:rsidR="002D775D" w:rsidRPr="00317F2C" w:rsidDel="00ED7123" w:rsidRDefault="002D775D" w:rsidP="00B94200">
            <w:pPr>
              <w:pStyle w:val="tablehead"/>
              <w:suppressAutoHyphens/>
              <w:rPr>
                <w:del w:id="34846" w:author="Author"/>
              </w:rPr>
            </w:pPr>
            <w:del w:id="34847" w:author="Author">
              <w:r w:rsidRPr="00317F2C" w:rsidDel="00ED7123">
                <w:delText>1–8</w:delText>
              </w:r>
            </w:del>
          </w:p>
        </w:tc>
        <w:tc>
          <w:tcPr>
            <w:tcW w:w="946" w:type="dxa"/>
            <w:tcBorders>
              <w:top w:val="single" w:sz="6" w:space="0" w:color="auto"/>
              <w:left w:val="single" w:sz="6" w:space="0" w:color="auto"/>
              <w:bottom w:val="single" w:sz="6" w:space="0" w:color="auto"/>
              <w:right w:val="single" w:sz="6" w:space="0" w:color="auto"/>
            </w:tcBorders>
          </w:tcPr>
          <w:p w14:paraId="51589952" w14:textId="77777777" w:rsidR="002D775D" w:rsidRPr="00317F2C" w:rsidDel="00ED7123" w:rsidRDefault="002D775D" w:rsidP="00B94200">
            <w:pPr>
              <w:pStyle w:val="tablehead"/>
              <w:suppressAutoHyphens/>
              <w:rPr>
                <w:del w:id="34848" w:author="Author"/>
              </w:rPr>
            </w:pPr>
            <w:del w:id="34849" w:author="Author">
              <w:r w:rsidRPr="00317F2C" w:rsidDel="00ED7123">
                <w:delText>9–20</w:delText>
              </w:r>
            </w:del>
          </w:p>
        </w:tc>
        <w:tc>
          <w:tcPr>
            <w:tcW w:w="946" w:type="dxa"/>
            <w:tcBorders>
              <w:top w:val="single" w:sz="6" w:space="0" w:color="auto"/>
              <w:left w:val="single" w:sz="6" w:space="0" w:color="auto"/>
              <w:bottom w:val="single" w:sz="6" w:space="0" w:color="auto"/>
              <w:right w:val="single" w:sz="6" w:space="0" w:color="auto"/>
            </w:tcBorders>
          </w:tcPr>
          <w:p w14:paraId="4EFECB36" w14:textId="77777777" w:rsidR="002D775D" w:rsidRPr="00317F2C" w:rsidDel="00ED7123" w:rsidRDefault="002D775D" w:rsidP="00B94200">
            <w:pPr>
              <w:pStyle w:val="tablehead"/>
              <w:suppressAutoHyphens/>
              <w:rPr>
                <w:del w:id="34850" w:author="Author"/>
              </w:rPr>
            </w:pPr>
            <w:del w:id="34851" w:author="Author">
              <w:r w:rsidRPr="00317F2C" w:rsidDel="00ED7123">
                <w:delText>21–60</w:delText>
              </w:r>
            </w:del>
          </w:p>
        </w:tc>
        <w:tc>
          <w:tcPr>
            <w:tcW w:w="948" w:type="dxa"/>
            <w:tcBorders>
              <w:top w:val="single" w:sz="6" w:space="0" w:color="auto"/>
              <w:left w:val="single" w:sz="6" w:space="0" w:color="auto"/>
              <w:bottom w:val="single" w:sz="6" w:space="0" w:color="auto"/>
              <w:right w:val="single" w:sz="6" w:space="0" w:color="auto"/>
            </w:tcBorders>
          </w:tcPr>
          <w:p w14:paraId="1FC6AA17" w14:textId="77777777" w:rsidR="002D775D" w:rsidRPr="00317F2C" w:rsidDel="00ED7123" w:rsidRDefault="002D775D" w:rsidP="00B94200">
            <w:pPr>
              <w:pStyle w:val="tablehead"/>
              <w:suppressAutoHyphens/>
              <w:rPr>
                <w:del w:id="34852" w:author="Author"/>
              </w:rPr>
            </w:pPr>
            <w:del w:id="34853" w:author="Author">
              <w:r w:rsidRPr="00317F2C" w:rsidDel="00ED7123">
                <w:delText>Over 60</w:delText>
              </w:r>
            </w:del>
          </w:p>
        </w:tc>
      </w:tr>
      <w:tr w:rsidR="002D775D" w:rsidRPr="00317F2C" w:rsidDel="00ED7123" w14:paraId="5EC84226" w14:textId="77777777" w:rsidTr="00B94200">
        <w:trPr>
          <w:cantSplit/>
          <w:trHeight w:val="190"/>
          <w:del w:id="34854" w:author="Author"/>
        </w:trPr>
        <w:tc>
          <w:tcPr>
            <w:tcW w:w="200" w:type="dxa"/>
            <w:tcBorders>
              <w:top w:val="nil"/>
              <w:left w:val="nil"/>
              <w:bottom w:val="nil"/>
              <w:right w:val="nil"/>
            </w:tcBorders>
          </w:tcPr>
          <w:p w14:paraId="4C055108" w14:textId="77777777" w:rsidR="002D775D" w:rsidRPr="00317F2C" w:rsidDel="00ED7123" w:rsidRDefault="002D775D" w:rsidP="00B94200">
            <w:pPr>
              <w:pStyle w:val="tabletext11"/>
              <w:suppressAutoHyphens/>
              <w:rPr>
                <w:del w:id="34855" w:author="Author"/>
              </w:rPr>
            </w:pPr>
          </w:p>
        </w:tc>
        <w:tc>
          <w:tcPr>
            <w:tcW w:w="1810" w:type="dxa"/>
            <w:tcBorders>
              <w:top w:val="nil"/>
              <w:left w:val="single" w:sz="6" w:space="0" w:color="auto"/>
              <w:bottom w:val="nil"/>
              <w:right w:val="single" w:sz="6" w:space="0" w:color="auto"/>
            </w:tcBorders>
          </w:tcPr>
          <w:p w14:paraId="030274A7" w14:textId="77777777" w:rsidR="002D775D" w:rsidRPr="00317F2C" w:rsidDel="00ED7123" w:rsidRDefault="002D775D" w:rsidP="00B94200">
            <w:pPr>
              <w:pStyle w:val="tabletext11"/>
              <w:suppressAutoHyphens/>
              <w:rPr>
                <w:del w:id="34856" w:author="Author"/>
              </w:rPr>
            </w:pPr>
            <w:del w:id="34857" w:author="Author">
              <w:r w:rsidRPr="00317F2C" w:rsidDel="00ED7123">
                <w:delText>School And Church Buses</w:delText>
              </w:r>
            </w:del>
          </w:p>
        </w:tc>
        <w:tc>
          <w:tcPr>
            <w:tcW w:w="700" w:type="dxa"/>
            <w:tcBorders>
              <w:top w:val="single" w:sz="6" w:space="0" w:color="auto"/>
              <w:left w:val="single" w:sz="6" w:space="0" w:color="auto"/>
              <w:bottom w:val="single" w:sz="6" w:space="0" w:color="auto"/>
              <w:right w:val="single" w:sz="6" w:space="0" w:color="auto"/>
            </w:tcBorders>
          </w:tcPr>
          <w:p w14:paraId="1041EEDB" w14:textId="77777777" w:rsidR="002D775D" w:rsidRPr="00317F2C" w:rsidDel="00ED7123" w:rsidRDefault="002D775D" w:rsidP="00B94200">
            <w:pPr>
              <w:pStyle w:val="tabletext11"/>
              <w:suppressAutoHyphens/>
              <w:jc w:val="center"/>
              <w:rPr>
                <w:del w:id="34858" w:author="Author"/>
              </w:rPr>
            </w:pPr>
            <w:del w:id="34859" w:author="Author">
              <w:r w:rsidRPr="00317F2C" w:rsidDel="00ED7123">
                <w:rPr>
                  <w:b/>
                </w:rPr>
                <w:delText>Factor</w:delText>
              </w:r>
              <w:r w:rsidRPr="00317F2C" w:rsidDel="00ED7123">
                <w:br/>
                <w:delText>Code</w:delText>
              </w:r>
            </w:del>
          </w:p>
        </w:tc>
        <w:tc>
          <w:tcPr>
            <w:tcW w:w="946" w:type="dxa"/>
            <w:tcBorders>
              <w:top w:val="single" w:sz="6" w:space="0" w:color="auto"/>
              <w:left w:val="single" w:sz="6" w:space="0" w:color="auto"/>
              <w:bottom w:val="single" w:sz="6" w:space="0" w:color="auto"/>
              <w:right w:val="single" w:sz="6" w:space="0" w:color="auto"/>
            </w:tcBorders>
          </w:tcPr>
          <w:p w14:paraId="4C750647" w14:textId="77777777" w:rsidR="002D775D" w:rsidRPr="00317F2C" w:rsidDel="00ED7123" w:rsidRDefault="002D775D" w:rsidP="00B94200">
            <w:pPr>
              <w:pStyle w:val="tabletext11"/>
              <w:suppressAutoHyphens/>
              <w:jc w:val="center"/>
              <w:rPr>
                <w:del w:id="34860" w:author="Author"/>
              </w:rPr>
            </w:pPr>
            <w:del w:id="34861" w:author="Author">
              <w:r w:rsidRPr="00317F2C" w:rsidDel="00ED7123">
                <w:rPr>
                  <w:b/>
                </w:rPr>
                <w:delText>0.00</w:delText>
              </w:r>
              <w:r w:rsidRPr="00317F2C" w:rsidDel="00ED7123">
                <w:br/>
                <w:delText>– – –1</w:delText>
              </w:r>
            </w:del>
          </w:p>
        </w:tc>
        <w:tc>
          <w:tcPr>
            <w:tcW w:w="946" w:type="dxa"/>
            <w:tcBorders>
              <w:top w:val="single" w:sz="6" w:space="0" w:color="auto"/>
              <w:left w:val="single" w:sz="6" w:space="0" w:color="auto"/>
              <w:bottom w:val="single" w:sz="6" w:space="0" w:color="auto"/>
              <w:right w:val="single" w:sz="6" w:space="0" w:color="auto"/>
            </w:tcBorders>
          </w:tcPr>
          <w:p w14:paraId="407E9D8C" w14:textId="77777777" w:rsidR="002D775D" w:rsidRPr="00317F2C" w:rsidDel="00ED7123" w:rsidRDefault="002D775D" w:rsidP="00B94200">
            <w:pPr>
              <w:pStyle w:val="tabletext11"/>
              <w:suppressAutoHyphens/>
              <w:jc w:val="center"/>
              <w:rPr>
                <w:del w:id="34862" w:author="Author"/>
              </w:rPr>
            </w:pPr>
            <w:del w:id="34863" w:author="Author">
              <w:r w:rsidRPr="00317F2C" w:rsidDel="00ED7123">
                <w:rPr>
                  <w:b/>
                </w:rPr>
                <w:delText>+0.10</w:delText>
              </w:r>
              <w:r w:rsidRPr="00317F2C" w:rsidDel="00ED7123">
                <w:rPr>
                  <w:b/>
                </w:rPr>
                <w:br/>
              </w:r>
              <w:r w:rsidRPr="00317F2C" w:rsidDel="00ED7123">
                <w:delText>– – –2</w:delText>
              </w:r>
            </w:del>
          </w:p>
        </w:tc>
        <w:tc>
          <w:tcPr>
            <w:tcW w:w="946" w:type="dxa"/>
            <w:tcBorders>
              <w:top w:val="single" w:sz="6" w:space="0" w:color="auto"/>
              <w:left w:val="single" w:sz="6" w:space="0" w:color="auto"/>
              <w:bottom w:val="single" w:sz="6" w:space="0" w:color="auto"/>
              <w:right w:val="single" w:sz="6" w:space="0" w:color="auto"/>
            </w:tcBorders>
          </w:tcPr>
          <w:p w14:paraId="546ECFD6" w14:textId="77777777" w:rsidR="002D775D" w:rsidRPr="00317F2C" w:rsidDel="00ED7123" w:rsidRDefault="002D775D" w:rsidP="00B94200">
            <w:pPr>
              <w:pStyle w:val="tabletext11"/>
              <w:suppressAutoHyphens/>
              <w:jc w:val="center"/>
              <w:rPr>
                <w:del w:id="34864" w:author="Author"/>
              </w:rPr>
            </w:pPr>
            <w:del w:id="34865" w:author="Author">
              <w:r w:rsidRPr="00317F2C" w:rsidDel="00ED7123">
                <w:rPr>
                  <w:b/>
                </w:rPr>
                <w:delText>+0.25</w:delText>
              </w:r>
              <w:r w:rsidRPr="00317F2C" w:rsidDel="00ED7123">
                <w:rPr>
                  <w:b/>
                </w:rPr>
                <w:br/>
              </w:r>
              <w:r w:rsidRPr="00317F2C" w:rsidDel="00ED7123">
                <w:delText>– – –3</w:delText>
              </w:r>
            </w:del>
          </w:p>
        </w:tc>
        <w:tc>
          <w:tcPr>
            <w:tcW w:w="948" w:type="dxa"/>
            <w:tcBorders>
              <w:top w:val="single" w:sz="6" w:space="0" w:color="auto"/>
              <w:left w:val="single" w:sz="6" w:space="0" w:color="auto"/>
              <w:bottom w:val="single" w:sz="6" w:space="0" w:color="auto"/>
              <w:right w:val="single" w:sz="6" w:space="0" w:color="auto"/>
            </w:tcBorders>
          </w:tcPr>
          <w:p w14:paraId="3A2825A0" w14:textId="77777777" w:rsidR="002D775D" w:rsidRPr="00317F2C" w:rsidDel="00ED7123" w:rsidRDefault="002D775D" w:rsidP="00B94200">
            <w:pPr>
              <w:pStyle w:val="tabletext11"/>
              <w:suppressAutoHyphens/>
              <w:jc w:val="center"/>
              <w:rPr>
                <w:del w:id="34866" w:author="Author"/>
              </w:rPr>
            </w:pPr>
            <w:del w:id="34867" w:author="Author">
              <w:r w:rsidRPr="00317F2C" w:rsidDel="00ED7123">
                <w:rPr>
                  <w:b/>
                </w:rPr>
                <w:delText>+0.50</w:delText>
              </w:r>
              <w:r w:rsidRPr="00317F2C" w:rsidDel="00ED7123">
                <w:br/>
                <w:delText>– – –4</w:delText>
              </w:r>
            </w:del>
          </w:p>
        </w:tc>
        <w:tc>
          <w:tcPr>
            <w:tcW w:w="946" w:type="dxa"/>
            <w:tcBorders>
              <w:top w:val="single" w:sz="6" w:space="0" w:color="auto"/>
              <w:left w:val="single" w:sz="6" w:space="0" w:color="auto"/>
              <w:bottom w:val="single" w:sz="6" w:space="0" w:color="auto"/>
              <w:right w:val="single" w:sz="6" w:space="0" w:color="auto"/>
            </w:tcBorders>
          </w:tcPr>
          <w:p w14:paraId="31383FA5" w14:textId="77777777" w:rsidR="002D775D" w:rsidRPr="00317F2C" w:rsidDel="00ED7123" w:rsidRDefault="002D775D" w:rsidP="00B94200">
            <w:pPr>
              <w:pStyle w:val="tabletext11"/>
              <w:suppressAutoHyphens/>
              <w:jc w:val="center"/>
              <w:rPr>
                <w:del w:id="34868" w:author="Author"/>
              </w:rPr>
            </w:pPr>
            <w:del w:id="34869" w:author="Author">
              <w:r w:rsidRPr="00317F2C" w:rsidDel="00ED7123">
                <w:rPr>
                  <w:b/>
                </w:rPr>
                <w:delText>0.00</w:delText>
              </w:r>
              <w:r w:rsidRPr="00317F2C" w:rsidDel="00ED7123">
                <w:br/>
                <w:delText>– – –1</w:delText>
              </w:r>
            </w:del>
          </w:p>
        </w:tc>
        <w:tc>
          <w:tcPr>
            <w:tcW w:w="946" w:type="dxa"/>
            <w:tcBorders>
              <w:top w:val="single" w:sz="6" w:space="0" w:color="auto"/>
              <w:left w:val="single" w:sz="6" w:space="0" w:color="auto"/>
              <w:bottom w:val="single" w:sz="6" w:space="0" w:color="auto"/>
              <w:right w:val="single" w:sz="6" w:space="0" w:color="auto"/>
            </w:tcBorders>
          </w:tcPr>
          <w:p w14:paraId="55EE7295" w14:textId="77777777" w:rsidR="002D775D" w:rsidRPr="00317F2C" w:rsidDel="00ED7123" w:rsidRDefault="002D775D" w:rsidP="00B94200">
            <w:pPr>
              <w:pStyle w:val="tabletext11"/>
              <w:suppressAutoHyphens/>
              <w:jc w:val="center"/>
              <w:rPr>
                <w:del w:id="34870" w:author="Author"/>
              </w:rPr>
            </w:pPr>
            <w:del w:id="34871" w:author="Author">
              <w:r w:rsidRPr="00317F2C" w:rsidDel="00ED7123">
                <w:rPr>
                  <w:b/>
                </w:rPr>
                <w:delText>0.00</w:delText>
              </w:r>
              <w:r w:rsidRPr="00317F2C" w:rsidDel="00ED7123">
                <w:br/>
                <w:delText>– – –2</w:delText>
              </w:r>
            </w:del>
          </w:p>
        </w:tc>
        <w:tc>
          <w:tcPr>
            <w:tcW w:w="946" w:type="dxa"/>
            <w:tcBorders>
              <w:top w:val="single" w:sz="6" w:space="0" w:color="auto"/>
              <w:left w:val="single" w:sz="6" w:space="0" w:color="auto"/>
              <w:bottom w:val="single" w:sz="6" w:space="0" w:color="auto"/>
              <w:right w:val="single" w:sz="6" w:space="0" w:color="auto"/>
            </w:tcBorders>
          </w:tcPr>
          <w:p w14:paraId="37AEAF92" w14:textId="77777777" w:rsidR="002D775D" w:rsidRPr="00317F2C" w:rsidDel="00ED7123" w:rsidRDefault="002D775D" w:rsidP="00B94200">
            <w:pPr>
              <w:pStyle w:val="tabletext11"/>
              <w:suppressAutoHyphens/>
              <w:jc w:val="center"/>
              <w:rPr>
                <w:del w:id="34872" w:author="Author"/>
              </w:rPr>
            </w:pPr>
            <w:del w:id="34873" w:author="Author">
              <w:r w:rsidRPr="00317F2C" w:rsidDel="00ED7123">
                <w:rPr>
                  <w:b/>
                </w:rPr>
                <w:delText>0.00</w:delText>
              </w:r>
              <w:r w:rsidRPr="00317F2C" w:rsidDel="00ED7123">
                <w:br/>
                <w:delText>– – –3</w:delText>
              </w:r>
            </w:del>
          </w:p>
        </w:tc>
        <w:tc>
          <w:tcPr>
            <w:tcW w:w="948" w:type="dxa"/>
            <w:tcBorders>
              <w:top w:val="single" w:sz="6" w:space="0" w:color="auto"/>
              <w:left w:val="single" w:sz="6" w:space="0" w:color="auto"/>
              <w:bottom w:val="single" w:sz="6" w:space="0" w:color="auto"/>
              <w:right w:val="single" w:sz="6" w:space="0" w:color="auto"/>
            </w:tcBorders>
          </w:tcPr>
          <w:p w14:paraId="43924E07" w14:textId="77777777" w:rsidR="002D775D" w:rsidRPr="00317F2C" w:rsidDel="00ED7123" w:rsidRDefault="002D775D" w:rsidP="00B94200">
            <w:pPr>
              <w:pStyle w:val="tabletext11"/>
              <w:suppressAutoHyphens/>
              <w:jc w:val="center"/>
              <w:rPr>
                <w:del w:id="34874" w:author="Author"/>
              </w:rPr>
            </w:pPr>
            <w:del w:id="34875" w:author="Author">
              <w:r w:rsidRPr="00317F2C" w:rsidDel="00ED7123">
                <w:rPr>
                  <w:b/>
                </w:rPr>
                <w:delText>0.00</w:delText>
              </w:r>
              <w:r w:rsidRPr="00317F2C" w:rsidDel="00ED7123">
                <w:br/>
                <w:delText>– – –4</w:delText>
              </w:r>
            </w:del>
          </w:p>
        </w:tc>
      </w:tr>
      <w:tr w:rsidR="002D775D" w:rsidRPr="00317F2C" w:rsidDel="00ED7123" w14:paraId="6D809CFD" w14:textId="77777777" w:rsidTr="00B94200">
        <w:trPr>
          <w:cantSplit/>
          <w:trHeight w:val="190"/>
          <w:del w:id="34876" w:author="Author"/>
        </w:trPr>
        <w:tc>
          <w:tcPr>
            <w:tcW w:w="200" w:type="dxa"/>
            <w:tcBorders>
              <w:top w:val="nil"/>
              <w:left w:val="nil"/>
              <w:bottom w:val="nil"/>
              <w:right w:val="nil"/>
            </w:tcBorders>
          </w:tcPr>
          <w:p w14:paraId="439EA351" w14:textId="77777777" w:rsidR="002D775D" w:rsidRPr="00317F2C" w:rsidDel="00ED7123" w:rsidRDefault="002D775D" w:rsidP="00B94200">
            <w:pPr>
              <w:pStyle w:val="tabletext11"/>
              <w:suppressAutoHyphens/>
              <w:rPr>
                <w:del w:id="34877" w:author="Author"/>
              </w:rPr>
            </w:pPr>
          </w:p>
        </w:tc>
        <w:tc>
          <w:tcPr>
            <w:tcW w:w="1810" w:type="dxa"/>
            <w:tcBorders>
              <w:top w:val="single" w:sz="6" w:space="0" w:color="auto"/>
              <w:left w:val="single" w:sz="6" w:space="0" w:color="auto"/>
              <w:bottom w:val="single" w:sz="6" w:space="0" w:color="auto"/>
              <w:right w:val="single" w:sz="6" w:space="0" w:color="auto"/>
            </w:tcBorders>
          </w:tcPr>
          <w:p w14:paraId="37EC2967" w14:textId="77777777" w:rsidR="002D775D" w:rsidRPr="00317F2C" w:rsidDel="00ED7123" w:rsidRDefault="002D775D" w:rsidP="00B94200">
            <w:pPr>
              <w:pStyle w:val="tabletext11"/>
              <w:suppressAutoHyphens/>
              <w:rPr>
                <w:del w:id="34878" w:author="Author"/>
              </w:rPr>
            </w:pPr>
            <w:del w:id="34879" w:author="Author">
              <w:r w:rsidRPr="00317F2C" w:rsidDel="00ED7123">
                <w:delText>Other Buses</w:delText>
              </w:r>
            </w:del>
          </w:p>
        </w:tc>
        <w:tc>
          <w:tcPr>
            <w:tcW w:w="700" w:type="dxa"/>
            <w:tcBorders>
              <w:top w:val="single" w:sz="6" w:space="0" w:color="auto"/>
              <w:left w:val="single" w:sz="6" w:space="0" w:color="auto"/>
              <w:bottom w:val="single" w:sz="6" w:space="0" w:color="auto"/>
              <w:right w:val="single" w:sz="6" w:space="0" w:color="auto"/>
            </w:tcBorders>
          </w:tcPr>
          <w:p w14:paraId="79FD1920" w14:textId="77777777" w:rsidR="002D775D" w:rsidRPr="00317F2C" w:rsidDel="00ED7123" w:rsidRDefault="002D775D" w:rsidP="00B94200">
            <w:pPr>
              <w:pStyle w:val="tabletext11"/>
              <w:suppressAutoHyphens/>
              <w:jc w:val="center"/>
              <w:rPr>
                <w:del w:id="34880" w:author="Author"/>
              </w:rPr>
            </w:pPr>
            <w:del w:id="34881" w:author="Author">
              <w:r w:rsidRPr="00317F2C" w:rsidDel="00ED7123">
                <w:rPr>
                  <w:b/>
                </w:rPr>
                <w:delText>Factor</w:delText>
              </w:r>
              <w:r w:rsidRPr="00317F2C" w:rsidDel="00ED7123">
                <w:br/>
                <w:delText>Code</w:delText>
              </w:r>
            </w:del>
          </w:p>
        </w:tc>
        <w:tc>
          <w:tcPr>
            <w:tcW w:w="946" w:type="dxa"/>
            <w:tcBorders>
              <w:top w:val="single" w:sz="6" w:space="0" w:color="auto"/>
              <w:left w:val="single" w:sz="6" w:space="0" w:color="auto"/>
              <w:bottom w:val="single" w:sz="6" w:space="0" w:color="auto"/>
              <w:right w:val="single" w:sz="6" w:space="0" w:color="auto"/>
            </w:tcBorders>
          </w:tcPr>
          <w:p w14:paraId="7DB9D01D" w14:textId="77777777" w:rsidR="002D775D" w:rsidRPr="00317F2C" w:rsidDel="00ED7123" w:rsidRDefault="002D775D" w:rsidP="00B94200">
            <w:pPr>
              <w:pStyle w:val="tabletext11"/>
              <w:suppressAutoHyphens/>
              <w:jc w:val="center"/>
              <w:rPr>
                <w:del w:id="34882" w:author="Author"/>
              </w:rPr>
            </w:pPr>
            <w:del w:id="34883" w:author="Author">
              <w:r w:rsidRPr="00317F2C" w:rsidDel="00ED7123">
                <w:rPr>
                  <w:b/>
                </w:rPr>
                <w:delText>-0.20</w:delText>
              </w:r>
              <w:r w:rsidRPr="00317F2C" w:rsidDel="00ED7123">
                <w:br/>
                <w:delText>– – –1</w:delText>
              </w:r>
            </w:del>
          </w:p>
        </w:tc>
        <w:tc>
          <w:tcPr>
            <w:tcW w:w="946" w:type="dxa"/>
            <w:tcBorders>
              <w:top w:val="single" w:sz="6" w:space="0" w:color="auto"/>
              <w:left w:val="single" w:sz="6" w:space="0" w:color="auto"/>
              <w:bottom w:val="single" w:sz="6" w:space="0" w:color="auto"/>
              <w:right w:val="single" w:sz="6" w:space="0" w:color="auto"/>
            </w:tcBorders>
          </w:tcPr>
          <w:p w14:paraId="5C71F387" w14:textId="77777777" w:rsidR="002D775D" w:rsidRPr="00317F2C" w:rsidDel="00ED7123" w:rsidRDefault="002D775D" w:rsidP="00B94200">
            <w:pPr>
              <w:pStyle w:val="tabletext11"/>
              <w:suppressAutoHyphens/>
              <w:jc w:val="center"/>
              <w:rPr>
                <w:del w:id="34884" w:author="Author"/>
              </w:rPr>
            </w:pPr>
            <w:del w:id="34885" w:author="Author">
              <w:r w:rsidRPr="00317F2C" w:rsidDel="00ED7123">
                <w:rPr>
                  <w:b/>
                </w:rPr>
                <w:delText>-0.15</w:delText>
              </w:r>
              <w:r w:rsidRPr="00317F2C" w:rsidDel="00ED7123">
                <w:br/>
                <w:delText>– – –2</w:delText>
              </w:r>
            </w:del>
          </w:p>
        </w:tc>
        <w:tc>
          <w:tcPr>
            <w:tcW w:w="946" w:type="dxa"/>
            <w:tcBorders>
              <w:top w:val="single" w:sz="6" w:space="0" w:color="auto"/>
              <w:left w:val="single" w:sz="6" w:space="0" w:color="auto"/>
              <w:bottom w:val="single" w:sz="6" w:space="0" w:color="auto"/>
              <w:right w:val="single" w:sz="6" w:space="0" w:color="auto"/>
            </w:tcBorders>
          </w:tcPr>
          <w:p w14:paraId="1A9859C9" w14:textId="77777777" w:rsidR="002D775D" w:rsidRPr="00317F2C" w:rsidDel="00ED7123" w:rsidRDefault="002D775D" w:rsidP="00B94200">
            <w:pPr>
              <w:pStyle w:val="tabletext11"/>
              <w:suppressAutoHyphens/>
              <w:jc w:val="center"/>
              <w:rPr>
                <w:del w:id="34886" w:author="Author"/>
              </w:rPr>
            </w:pPr>
            <w:del w:id="34887" w:author="Author">
              <w:r w:rsidRPr="00317F2C" w:rsidDel="00ED7123">
                <w:rPr>
                  <w:b/>
                </w:rPr>
                <w:delText>+0.15</w:delText>
              </w:r>
              <w:r w:rsidRPr="00317F2C" w:rsidDel="00ED7123">
                <w:br/>
                <w:delText>– – –3</w:delText>
              </w:r>
            </w:del>
          </w:p>
        </w:tc>
        <w:tc>
          <w:tcPr>
            <w:tcW w:w="948" w:type="dxa"/>
            <w:tcBorders>
              <w:top w:val="single" w:sz="6" w:space="0" w:color="auto"/>
              <w:left w:val="single" w:sz="6" w:space="0" w:color="auto"/>
              <w:bottom w:val="single" w:sz="6" w:space="0" w:color="auto"/>
              <w:right w:val="single" w:sz="6" w:space="0" w:color="auto"/>
            </w:tcBorders>
          </w:tcPr>
          <w:p w14:paraId="61B94265" w14:textId="77777777" w:rsidR="002D775D" w:rsidRPr="00317F2C" w:rsidDel="00ED7123" w:rsidRDefault="002D775D" w:rsidP="00B94200">
            <w:pPr>
              <w:pStyle w:val="tabletext11"/>
              <w:suppressAutoHyphens/>
              <w:jc w:val="center"/>
              <w:rPr>
                <w:del w:id="34888" w:author="Author"/>
              </w:rPr>
            </w:pPr>
            <w:del w:id="34889" w:author="Author">
              <w:r w:rsidRPr="00317F2C" w:rsidDel="00ED7123">
                <w:rPr>
                  <w:b/>
                </w:rPr>
                <w:delText>+0.40</w:delText>
              </w:r>
              <w:r w:rsidRPr="00317F2C" w:rsidDel="00ED7123">
                <w:br/>
                <w:delText>– – –4</w:delText>
              </w:r>
            </w:del>
          </w:p>
        </w:tc>
        <w:tc>
          <w:tcPr>
            <w:tcW w:w="946" w:type="dxa"/>
            <w:tcBorders>
              <w:top w:val="single" w:sz="6" w:space="0" w:color="auto"/>
              <w:left w:val="single" w:sz="6" w:space="0" w:color="auto"/>
              <w:bottom w:val="single" w:sz="6" w:space="0" w:color="auto"/>
              <w:right w:val="single" w:sz="6" w:space="0" w:color="auto"/>
            </w:tcBorders>
          </w:tcPr>
          <w:p w14:paraId="1B34F662" w14:textId="77777777" w:rsidR="002D775D" w:rsidRPr="00317F2C" w:rsidDel="00ED7123" w:rsidRDefault="002D775D" w:rsidP="00B94200">
            <w:pPr>
              <w:pStyle w:val="tabletext11"/>
              <w:suppressAutoHyphens/>
              <w:jc w:val="center"/>
              <w:rPr>
                <w:del w:id="34890" w:author="Author"/>
              </w:rPr>
            </w:pPr>
            <w:del w:id="34891" w:author="Author">
              <w:r w:rsidRPr="00317F2C" w:rsidDel="00ED7123">
                <w:rPr>
                  <w:b/>
                </w:rPr>
                <w:delText>0.00</w:delText>
              </w:r>
              <w:r w:rsidRPr="00317F2C" w:rsidDel="00ED7123">
                <w:br/>
                <w:delText>– – –1</w:delText>
              </w:r>
            </w:del>
          </w:p>
        </w:tc>
        <w:tc>
          <w:tcPr>
            <w:tcW w:w="946" w:type="dxa"/>
            <w:tcBorders>
              <w:top w:val="single" w:sz="6" w:space="0" w:color="auto"/>
              <w:left w:val="single" w:sz="6" w:space="0" w:color="auto"/>
              <w:bottom w:val="single" w:sz="6" w:space="0" w:color="auto"/>
              <w:right w:val="single" w:sz="6" w:space="0" w:color="auto"/>
            </w:tcBorders>
          </w:tcPr>
          <w:p w14:paraId="59DCD156" w14:textId="77777777" w:rsidR="002D775D" w:rsidRPr="00317F2C" w:rsidDel="00ED7123" w:rsidRDefault="002D775D" w:rsidP="00B94200">
            <w:pPr>
              <w:pStyle w:val="tabletext11"/>
              <w:suppressAutoHyphens/>
              <w:jc w:val="center"/>
              <w:rPr>
                <w:del w:id="34892" w:author="Author"/>
              </w:rPr>
            </w:pPr>
            <w:del w:id="34893" w:author="Author">
              <w:r w:rsidRPr="00317F2C" w:rsidDel="00ED7123">
                <w:rPr>
                  <w:b/>
                </w:rPr>
                <w:delText>0.00</w:delText>
              </w:r>
              <w:r w:rsidRPr="00317F2C" w:rsidDel="00ED7123">
                <w:br/>
                <w:delText>– – –2</w:delText>
              </w:r>
            </w:del>
          </w:p>
        </w:tc>
        <w:tc>
          <w:tcPr>
            <w:tcW w:w="946" w:type="dxa"/>
            <w:tcBorders>
              <w:top w:val="single" w:sz="6" w:space="0" w:color="auto"/>
              <w:left w:val="single" w:sz="6" w:space="0" w:color="auto"/>
              <w:bottom w:val="single" w:sz="6" w:space="0" w:color="auto"/>
              <w:right w:val="single" w:sz="6" w:space="0" w:color="auto"/>
            </w:tcBorders>
          </w:tcPr>
          <w:p w14:paraId="0757B1E1" w14:textId="77777777" w:rsidR="002D775D" w:rsidRPr="00317F2C" w:rsidDel="00ED7123" w:rsidRDefault="002D775D" w:rsidP="00B94200">
            <w:pPr>
              <w:pStyle w:val="tabletext11"/>
              <w:suppressAutoHyphens/>
              <w:jc w:val="center"/>
              <w:rPr>
                <w:del w:id="34894" w:author="Author"/>
              </w:rPr>
            </w:pPr>
            <w:del w:id="34895" w:author="Author">
              <w:r w:rsidRPr="00317F2C" w:rsidDel="00ED7123">
                <w:rPr>
                  <w:b/>
                </w:rPr>
                <w:delText>0.00</w:delText>
              </w:r>
              <w:r w:rsidRPr="00317F2C" w:rsidDel="00ED7123">
                <w:br/>
                <w:delText>– – –3</w:delText>
              </w:r>
            </w:del>
          </w:p>
        </w:tc>
        <w:tc>
          <w:tcPr>
            <w:tcW w:w="948" w:type="dxa"/>
            <w:tcBorders>
              <w:top w:val="single" w:sz="6" w:space="0" w:color="auto"/>
              <w:left w:val="single" w:sz="6" w:space="0" w:color="auto"/>
              <w:bottom w:val="single" w:sz="6" w:space="0" w:color="auto"/>
              <w:right w:val="single" w:sz="6" w:space="0" w:color="auto"/>
            </w:tcBorders>
          </w:tcPr>
          <w:p w14:paraId="4A4FABDA" w14:textId="77777777" w:rsidR="002D775D" w:rsidRPr="00317F2C" w:rsidDel="00ED7123" w:rsidRDefault="002D775D" w:rsidP="00B94200">
            <w:pPr>
              <w:pStyle w:val="tabletext11"/>
              <w:suppressAutoHyphens/>
              <w:jc w:val="center"/>
              <w:rPr>
                <w:del w:id="34896" w:author="Author"/>
              </w:rPr>
            </w:pPr>
            <w:del w:id="34897" w:author="Author">
              <w:r w:rsidRPr="00317F2C" w:rsidDel="00ED7123">
                <w:rPr>
                  <w:b/>
                </w:rPr>
                <w:delText>0.00</w:delText>
              </w:r>
              <w:r w:rsidRPr="00317F2C" w:rsidDel="00ED7123">
                <w:br/>
                <w:delText>– – –4</w:delText>
              </w:r>
            </w:del>
          </w:p>
        </w:tc>
      </w:tr>
      <w:tr w:rsidR="002D775D" w:rsidRPr="00317F2C" w:rsidDel="00ED7123" w14:paraId="633D04CA" w14:textId="77777777" w:rsidTr="00B94200">
        <w:trPr>
          <w:cantSplit/>
          <w:trHeight w:val="190"/>
          <w:del w:id="34898" w:author="Author"/>
        </w:trPr>
        <w:tc>
          <w:tcPr>
            <w:tcW w:w="200" w:type="dxa"/>
            <w:tcBorders>
              <w:top w:val="nil"/>
              <w:left w:val="nil"/>
              <w:bottom w:val="nil"/>
              <w:right w:val="nil"/>
            </w:tcBorders>
          </w:tcPr>
          <w:p w14:paraId="7A138B18" w14:textId="77777777" w:rsidR="002D775D" w:rsidRPr="00317F2C" w:rsidDel="00ED7123" w:rsidRDefault="002D775D" w:rsidP="00B94200">
            <w:pPr>
              <w:pStyle w:val="tabletext11"/>
              <w:suppressAutoHyphens/>
              <w:rPr>
                <w:del w:id="34899" w:author="Author"/>
              </w:rPr>
            </w:pPr>
          </w:p>
        </w:tc>
        <w:tc>
          <w:tcPr>
            <w:tcW w:w="10082" w:type="dxa"/>
            <w:gridSpan w:val="10"/>
            <w:tcBorders>
              <w:top w:val="single" w:sz="6" w:space="0" w:color="auto"/>
              <w:left w:val="single" w:sz="6" w:space="0" w:color="auto"/>
              <w:bottom w:val="single" w:sz="6" w:space="0" w:color="auto"/>
              <w:right w:val="single" w:sz="6" w:space="0" w:color="auto"/>
            </w:tcBorders>
          </w:tcPr>
          <w:p w14:paraId="5ACC1B37" w14:textId="77777777" w:rsidR="002D775D" w:rsidRPr="00317F2C" w:rsidDel="00ED7123" w:rsidRDefault="002D775D" w:rsidP="00B94200">
            <w:pPr>
              <w:pStyle w:val="tabletext11"/>
              <w:suppressAutoHyphens/>
              <w:rPr>
                <w:del w:id="34900" w:author="Author"/>
                <w:b/>
              </w:rPr>
            </w:pPr>
            <w:del w:id="34901" w:author="Author">
              <w:r w:rsidRPr="00317F2C" w:rsidDel="00ED7123">
                <w:delText>For All Other not secondary rated use Code – – – 9.</w:delText>
              </w:r>
            </w:del>
          </w:p>
        </w:tc>
      </w:tr>
    </w:tbl>
    <w:p w14:paraId="36EDA43B" w14:textId="77777777" w:rsidR="002D775D" w:rsidRPr="00317F2C" w:rsidDel="00ED7123" w:rsidRDefault="002D775D" w:rsidP="001065E8">
      <w:pPr>
        <w:pStyle w:val="tablecaption"/>
        <w:suppressAutoHyphens/>
        <w:rPr>
          <w:del w:id="34902" w:author="Author"/>
        </w:rPr>
      </w:pPr>
      <w:del w:id="34903" w:author="Author">
        <w:r w:rsidRPr="00317F2C" w:rsidDel="00ED7123">
          <w:delText>Table 40.E. Secondary Classifications</w:delText>
        </w:r>
      </w:del>
    </w:p>
    <w:p w14:paraId="55C24605" w14:textId="77777777" w:rsidR="002D775D" w:rsidRPr="00317F2C" w:rsidDel="00ED7123" w:rsidRDefault="002D775D" w:rsidP="001065E8">
      <w:pPr>
        <w:pStyle w:val="isonormal"/>
        <w:suppressAutoHyphens/>
        <w:rPr>
          <w:del w:id="34904" w:author="Author"/>
        </w:rPr>
      </w:pPr>
    </w:p>
    <w:p w14:paraId="19051ED0" w14:textId="77777777" w:rsidR="002D775D" w:rsidRPr="00317F2C" w:rsidDel="00ED7123" w:rsidRDefault="002D775D" w:rsidP="001065E8">
      <w:pPr>
        <w:pStyle w:val="blocktext1"/>
        <w:suppressAutoHyphens/>
        <w:rPr>
          <w:del w:id="34905" w:author="Author"/>
        </w:rPr>
      </w:pPr>
      <w:del w:id="34906" w:author="Author">
        <w:r w:rsidRPr="00317F2C" w:rsidDel="00ED7123">
          <w:delText xml:space="preserve">The following is added to Paragraph </w:delText>
        </w:r>
        <w:r w:rsidRPr="00317F2C" w:rsidDel="00ED7123">
          <w:rPr>
            <w:b/>
          </w:rPr>
          <w:delText>F.:</w:delText>
        </w:r>
      </w:del>
    </w:p>
    <w:p w14:paraId="747BC1BD" w14:textId="77777777" w:rsidR="002D775D" w:rsidRPr="00317F2C" w:rsidDel="00ED7123" w:rsidRDefault="002D775D" w:rsidP="001065E8">
      <w:pPr>
        <w:pStyle w:val="blocktext3"/>
        <w:suppressAutoHyphens/>
        <w:rPr>
          <w:del w:id="34907" w:author="Author"/>
        </w:rPr>
      </w:pPr>
      <w:del w:id="34908" w:author="Author">
        <w:r w:rsidRPr="00317F2C" w:rsidDel="00ED7123">
          <w:delText>To provide additional coverages for all territories, multiply the Specified Causes of Loss premium by the following factors:</w:delText>
        </w:r>
      </w:del>
    </w:p>
    <w:p w14:paraId="4AC467FF" w14:textId="77777777" w:rsidR="002D775D" w:rsidRPr="00317F2C" w:rsidDel="00ED7123" w:rsidRDefault="002D775D" w:rsidP="001065E8">
      <w:pPr>
        <w:pStyle w:val="space4"/>
        <w:suppressAutoHyphens/>
        <w:rPr>
          <w:del w:id="3490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3905"/>
        <w:gridCol w:w="895"/>
      </w:tblGrid>
      <w:tr w:rsidR="002D775D" w:rsidRPr="00317F2C" w:rsidDel="00ED7123" w14:paraId="247B9787" w14:textId="77777777" w:rsidTr="00B94200">
        <w:trPr>
          <w:trHeight w:val="190"/>
          <w:del w:id="34910" w:author="Author"/>
        </w:trPr>
        <w:tc>
          <w:tcPr>
            <w:tcW w:w="200" w:type="dxa"/>
            <w:tcBorders>
              <w:top w:val="nil"/>
              <w:left w:val="nil"/>
              <w:bottom w:val="nil"/>
              <w:right w:val="nil"/>
            </w:tcBorders>
          </w:tcPr>
          <w:p w14:paraId="6BD670AF" w14:textId="77777777" w:rsidR="002D775D" w:rsidRPr="00317F2C" w:rsidDel="00ED7123" w:rsidRDefault="002D775D" w:rsidP="00B94200">
            <w:pPr>
              <w:pStyle w:val="tablehead"/>
              <w:suppressAutoHyphens/>
              <w:rPr>
                <w:del w:id="34911" w:author="Author"/>
              </w:rPr>
            </w:pPr>
          </w:p>
        </w:tc>
        <w:tc>
          <w:tcPr>
            <w:tcW w:w="3905" w:type="dxa"/>
            <w:tcBorders>
              <w:top w:val="single" w:sz="6" w:space="0" w:color="auto"/>
              <w:left w:val="single" w:sz="6" w:space="0" w:color="auto"/>
              <w:bottom w:val="single" w:sz="6" w:space="0" w:color="auto"/>
              <w:right w:val="single" w:sz="6" w:space="0" w:color="auto"/>
            </w:tcBorders>
          </w:tcPr>
          <w:p w14:paraId="1CADDB9E" w14:textId="77777777" w:rsidR="002D775D" w:rsidRPr="00317F2C" w:rsidDel="00ED7123" w:rsidRDefault="002D775D" w:rsidP="00B94200">
            <w:pPr>
              <w:pStyle w:val="tablehead"/>
              <w:suppressAutoHyphens/>
              <w:rPr>
                <w:del w:id="34912" w:author="Author"/>
              </w:rPr>
            </w:pPr>
            <w:del w:id="34913" w:author="Author">
              <w:r w:rsidRPr="00317F2C" w:rsidDel="00ED7123">
                <w:delText>Coverage</w:delText>
              </w:r>
            </w:del>
          </w:p>
        </w:tc>
        <w:tc>
          <w:tcPr>
            <w:tcW w:w="895" w:type="dxa"/>
            <w:tcBorders>
              <w:top w:val="single" w:sz="6" w:space="0" w:color="auto"/>
              <w:left w:val="single" w:sz="6" w:space="0" w:color="auto"/>
              <w:bottom w:val="nil"/>
              <w:right w:val="single" w:sz="6" w:space="0" w:color="auto"/>
            </w:tcBorders>
          </w:tcPr>
          <w:p w14:paraId="54CF018E" w14:textId="77777777" w:rsidR="002D775D" w:rsidRPr="00317F2C" w:rsidDel="00ED7123" w:rsidRDefault="002D775D" w:rsidP="00B94200">
            <w:pPr>
              <w:pStyle w:val="tablehead"/>
              <w:suppressAutoHyphens/>
              <w:rPr>
                <w:del w:id="34914" w:author="Author"/>
              </w:rPr>
            </w:pPr>
            <w:del w:id="34915" w:author="Author">
              <w:r w:rsidRPr="00317F2C" w:rsidDel="00ED7123">
                <w:delText>Factor</w:delText>
              </w:r>
            </w:del>
          </w:p>
        </w:tc>
      </w:tr>
      <w:tr w:rsidR="002D775D" w:rsidRPr="00317F2C" w:rsidDel="00ED7123" w14:paraId="019E354E" w14:textId="77777777" w:rsidTr="00B94200">
        <w:trPr>
          <w:trHeight w:val="190"/>
          <w:del w:id="34916" w:author="Author"/>
        </w:trPr>
        <w:tc>
          <w:tcPr>
            <w:tcW w:w="200" w:type="dxa"/>
            <w:tcBorders>
              <w:top w:val="nil"/>
              <w:left w:val="nil"/>
              <w:bottom w:val="nil"/>
              <w:right w:val="nil"/>
            </w:tcBorders>
          </w:tcPr>
          <w:p w14:paraId="3470E1F2" w14:textId="77777777" w:rsidR="002D775D" w:rsidRPr="00317F2C" w:rsidDel="00ED7123" w:rsidRDefault="002D775D" w:rsidP="00B94200">
            <w:pPr>
              <w:pStyle w:val="tabletext11"/>
              <w:suppressAutoHyphens/>
              <w:rPr>
                <w:del w:id="34917" w:author="Author"/>
              </w:rPr>
            </w:pPr>
          </w:p>
        </w:tc>
        <w:tc>
          <w:tcPr>
            <w:tcW w:w="3905" w:type="dxa"/>
            <w:tcBorders>
              <w:top w:val="single" w:sz="6" w:space="0" w:color="auto"/>
              <w:left w:val="single" w:sz="6" w:space="0" w:color="auto"/>
              <w:bottom w:val="single" w:sz="6" w:space="0" w:color="auto"/>
              <w:right w:val="single" w:sz="6" w:space="0" w:color="auto"/>
            </w:tcBorders>
          </w:tcPr>
          <w:p w14:paraId="6998DAD3" w14:textId="77777777" w:rsidR="002D775D" w:rsidRPr="00317F2C" w:rsidDel="00ED7123" w:rsidRDefault="002D775D" w:rsidP="00B94200">
            <w:pPr>
              <w:pStyle w:val="tabletext11"/>
              <w:suppressAutoHyphens/>
              <w:rPr>
                <w:del w:id="34918" w:author="Author"/>
              </w:rPr>
            </w:pPr>
            <w:del w:id="34919" w:author="Author">
              <w:r w:rsidRPr="00317F2C" w:rsidDel="00ED7123">
                <w:delText>Fire Only</w:delText>
              </w:r>
            </w:del>
          </w:p>
        </w:tc>
        <w:tc>
          <w:tcPr>
            <w:tcW w:w="895" w:type="dxa"/>
            <w:tcBorders>
              <w:top w:val="single" w:sz="6" w:space="0" w:color="auto"/>
              <w:left w:val="single" w:sz="6" w:space="0" w:color="auto"/>
              <w:bottom w:val="single" w:sz="6" w:space="0" w:color="auto"/>
              <w:right w:val="single" w:sz="6" w:space="0" w:color="auto"/>
            </w:tcBorders>
          </w:tcPr>
          <w:p w14:paraId="280FCFA8" w14:textId="77777777" w:rsidR="002D775D" w:rsidRPr="00317F2C" w:rsidDel="00ED7123" w:rsidRDefault="002D775D" w:rsidP="00B94200">
            <w:pPr>
              <w:pStyle w:val="tabletext11"/>
              <w:tabs>
                <w:tab w:val="decimal" w:pos="405"/>
              </w:tabs>
              <w:suppressAutoHyphens/>
              <w:rPr>
                <w:del w:id="34920" w:author="Author"/>
              </w:rPr>
            </w:pPr>
            <w:del w:id="34921" w:author="Author">
              <w:r w:rsidRPr="00317F2C" w:rsidDel="00ED7123">
                <w:delText>0.35</w:delText>
              </w:r>
            </w:del>
          </w:p>
        </w:tc>
      </w:tr>
      <w:tr w:rsidR="002D775D" w:rsidRPr="00317F2C" w:rsidDel="00ED7123" w14:paraId="1C903166" w14:textId="77777777" w:rsidTr="00B94200">
        <w:trPr>
          <w:trHeight w:val="190"/>
          <w:del w:id="34922" w:author="Author"/>
        </w:trPr>
        <w:tc>
          <w:tcPr>
            <w:tcW w:w="200" w:type="dxa"/>
            <w:tcBorders>
              <w:top w:val="nil"/>
              <w:left w:val="nil"/>
              <w:bottom w:val="nil"/>
              <w:right w:val="nil"/>
            </w:tcBorders>
          </w:tcPr>
          <w:p w14:paraId="2D6F9993" w14:textId="77777777" w:rsidR="002D775D" w:rsidRPr="00317F2C" w:rsidDel="00ED7123" w:rsidRDefault="002D775D" w:rsidP="00B94200">
            <w:pPr>
              <w:pStyle w:val="tabletext11"/>
              <w:suppressAutoHyphens/>
              <w:rPr>
                <w:del w:id="34923" w:author="Author"/>
              </w:rPr>
            </w:pPr>
          </w:p>
        </w:tc>
        <w:tc>
          <w:tcPr>
            <w:tcW w:w="3905" w:type="dxa"/>
            <w:tcBorders>
              <w:top w:val="single" w:sz="6" w:space="0" w:color="auto"/>
              <w:left w:val="single" w:sz="6" w:space="0" w:color="auto"/>
              <w:bottom w:val="single" w:sz="6" w:space="0" w:color="auto"/>
              <w:right w:val="single" w:sz="6" w:space="0" w:color="auto"/>
            </w:tcBorders>
          </w:tcPr>
          <w:p w14:paraId="2D6364A3" w14:textId="77777777" w:rsidR="002D775D" w:rsidRPr="00317F2C" w:rsidDel="00ED7123" w:rsidRDefault="002D775D" w:rsidP="00B94200">
            <w:pPr>
              <w:pStyle w:val="tabletext11"/>
              <w:suppressAutoHyphens/>
              <w:rPr>
                <w:del w:id="34924" w:author="Author"/>
              </w:rPr>
            </w:pPr>
            <w:del w:id="34925" w:author="Author">
              <w:r w:rsidRPr="00317F2C" w:rsidDel="00ED7123">
                <w:delText>Fire and Theft Only</w:delText>
              </w:r>
            </w:del>
          </w:p>
        </w:tc>
        <w:tc>
          <w:tcPr>
            <w:tcW w:w="895" w:type="dxa"/>
            <w:tcBorders>
              <w:top w:val="single" w:sz="6" w:space="0" w:color="auto"/>
              <w:left w:val="single" w:sz="6" w:space="0" w:color="auto"/>
              <w:bottom w:val="single" w:sz="6" w:space="0" w:color="auto"/>
              <w:right w:val="single" w:sz="6" w:space="0" w:color="auto"/>
            </w:tcBorders>
          </w:tcPr>
          <w:p w14:paraId="59188416" w14:textId="77777777" w:rsidR="002D775D" w:rsidRPr="00317F2C" w:rsidDel="00ED7123" w:rsidRDefault="002D775D" w:rsidP="00B94200">
            <w:pPr>
              <w:pStyle w:val="tabletext11"/>
              <w:tabs>
                <w:tab w:val="decimal" w:pos="405"/>
              </w:tabs>
              <w:suppressAutoHyphens/>
              <w:rPr>
                <w:del w:id="34926" w:author="Author"/>
              </w:rPr>
            </w:pPr>
            <w:del w:id="34927" w:author="Author">
              <w:r w:rsidRPr="00317F2C" w:rsidDel="00ED7123">
                <w:delText>0.50</w:delText>
              </w:r>
            </w:del>
          </w:p>
        </w:tc>
      </w:tr>
      <w:tr w:rsidR="002D775D" w:rsidRPr="00317F2C" w:rsidDel="00ED7123" w14:paraId="6C70860A" w14:textId="77777777" w:rsidTr="00B94200">
        <w:trPr>
          <w:trHeight w:val="190"/>
          <w:del w:id="34928" w:author="Author"/>
        </w:trPr>
        <w:tc>
          <w:tcPr>
            <w:tcW w:w="200" w:type="dxa"/>
            <w:tcBorders>
              <w:top w:val="nil"/>
              <w:left w:val="nil"/>
              <w:bottom w:val="nil"/>
              <w:right w:val="nil"/>
            </w:tcBorders>
          </w:tcPr>
          <w:p w14:paraId="62C3D957" w14:textId="77777777" w:rsidR="002D775D" w:rsidRPr="00317F2C" w:rsidDel="00ED7123" w:rsidRDefault="002D775D" w:rsidP="00B94200">
            <w:pPr>
              <w:pStyle w:val="tabletext11"/>
              <w:suppressAutoHyphens/>
              <w:rPr>
                <w:del w:id="34929" w:author="Author"/>
              </w:rPr>
            </w:pPr>
          </w:p>
        </w:tc>
        <w:tc>
          <w:tcPr>
            <w:tcW w:w="3905" w:type="dxa"/>
            <w:tcBorders>
              <w:top w:val="single" w:sz="6" w:space="0" w:color="auto"/>
              <w:left w:val="single" w:sz="6" w:space="0" w:color="auto"/>
              <w:bottom w:val="single" w:sz="6" w:space="0" w:color="auto"/>
              <w:right w:val="single" w:sz="6" w:space="0" w:color="auto"/>
            </w:tcBorders>
          </w:tcPr>
          <w:p w14:paraId="0E75BCCB" w14:textId="77777777" w:rsidR="002D775D" w:rsidRPr="00317F2C" w:rsidDel="00ED7123" w:rsidRDefault="002D775D" w:rsidP="00B94200">
            <w:pPr>
              <w:pStyle w:val="tabletext11"/>
              <w:suppressAutoHyphens/>
              <w:rPr>
                <w:del w:id="34930" w:author="Author"/>
              </w:rPr>
            </w:pPr>
            <w:del w:id="34931" w:author="Author">
              <w:r w:rsidRPr="00317F2C" w:rsidDel="00ED7123">
                <w:delText>Fire, Theft and Windstorm Only</w:delText>
              </w:r>
            </w:del>
          </w:p>
        </w:tc>
        <w:tc>
          <w:tcPr>
            <w:tcW w:w="895" w:type="dxa"/>
            <w:tcBorders>
              <w:top w:val="single" w:sz="6" w:space="0" w:color="auto"/>
              <w:left w:val="single" w:sz="6" w:space="0" w:color="auto"/>
              <w:bottom w:val="single" w:sz="6" w:space="0" w:color="auto"/>
              <w:right w:val="single" w:sz="6" w:space="0" w:color="auto"/>
            </w:tcBorders>
          </w:tcPr>
          <w:p w14:paraId="55D87796" w14:textId="77777777" w:rsidR="002D775D" w:rsidRPr="00317F2C" w:rsidDel="00ED7123" w:rsidRDefault="002D775D" w:rsidP="00B94200">
            <w:pPr>
              <w:pStyle w:val="tabletext11"/>
              <w:tabs>
                <w:tab w:val="decimal" w:pos="405"/>
              </w:tabs>
              <w:suppressAutoHyphens/>
              <w:rPr>
                <w:del w:id="34932" w:author="Author"/>
              </w:rPr>
            </w:pPr>
            <w:del w:id="34933" w:author="Author">
              <w:r w:rsidRPr="00317F2C" w:rsidDel="00ED7123">
                <w:delText>0.70</w:delText>
              </w:r>
            </w:del>
          </w:p>
        </w:tc>
      </w:tr>
      <w:tr w:rsidR="002D775D" w:rsidRPr="00317F2C" w:rsidDel="00ED7123" w14:paraId="25A9081F" w14:textId="77777777" w:rsidTr="00B94200">
        <w:trPr>
          <w:trHeight w:val="190"/>
          <w:del w:id="34934" w:author="Author"/>
        </w:trPr>
        <w:tc>
          <w:tcPr>
            <w:tcW w:w="200" w:type="dxa"/>
            <w:tcBorders>
              <w:top w:val="nil"/>
              <w:left w:val="nil"/>
              <w:bottom w:val="nil"/>
              <w:right w:val="nil"/>
            </w:tcBorders>
          </w:tcPr>
          <w:p w14:paraId="33D31197" w14:textId="77777777" w:rsidR="002D775D" w:rsidRPr="00317F2C" w:rsidDel="00ED7123" w:rsidRDefault="002D775D" w:rsidP="00B94200">
            <w:pPr>
              <w:pStyle w:val="tabletext11"/>
              <w:suppressAutoHyphens/>
              <w:rPr>
                <w:del w:id="34935" w:author="Author"/>
              </w:rPr>
            </w:pPr>
          </w:p>
        </w:tc>
        <w:tc>
          <w:tcPr>
            <w:tcW w:w="3905" w:type="dxa"/>
            <w:tcBorders>
              <w:top w:val="single" w:sz="6" w:space="0" w:color="auto"/>
              <w:left w:val="single" w:sz="6" w:space="0" w:color="auto"/>
              <w:bottom w:val="single" w:sz="6" w:space="0" w:color="auto"/>
              <w:right w:val="single" w:sz="6" w:space="0" w:color="auto"/>
            </w:tcBorders>
          </w:tcPr>
          <w:p w14:paraId="43568D52" w14:textId="77777777" w:rsidR="002D775D" w:rsidRPr="00317F2C" w:rsidDel="00ED7123" w:rsidRDefault="002D775D" w:rsidP="00B94200">
            <w:pPr>
              <w:pStyle w:val="tabletext11"/>
              <w:suppressAutoHyphens/>
              <w:rPr>
                <w:del w:id="34936" w:author="Author"/>
              </w:rPr>
            </w:pPr>
            <w:del w:id="34937" w:author="Author">
              <w:r w:rsidRPr="00317F2C" w:rsidDel="00ED7123">
                <w:delText>Limited Specified Causes of Loss</w:delText>
              </w:r>
            </w:del>
          </w:p>
        </w:tc>
        <w:tc>
          <w:tcPr>
            <w:tcW w:w="895" w:type="dxa"/>
            <w:tcBorders>
              <w:top w:val="single" w:sz="6" w:space="0" w:color="auto"/>
              <w:left w:val="single" w:sz="6" w:space="0" w:color="auto"/>
              <w:bottom w:val="single" w:sz="6" w:space="0" w:color="auto"/>
              <w:right w:val="single" w:sz="6" w:space="0" w:color="auto"/>
            </w:tcBorders>
          </w:tcPr>
          <w:p w14:paraId="6A7856DB" w14:textId="77777777" w:rsidR="002D775D" w:rsidRPr="00317F2C" w:rsidDel="00ED7123" w:rsidRDefault="002D775D" w:rsidP="00B94200">
            <w:pPr>
              <w:pStyle w:val="tabletext11"/>
              <w:tabs>
                <w:tab w:val="decimal" w:pos="405"/>
              </w:tabs>
              <w:suppressAutoHyphens/>
              <w:rPr>
                <w:del w:id="34938" w:author="Author"/>
              </w:rPr>
            </w:pPr>
            <w:del w:id="34939" w:author="Author">
              <w:r w:rsidRPr="00317F2C" w:rsidDel="00ED7123">
                <w:delText>0.90</w:delText>
              </w:r>
            </w:del>
          </w:p>
        </w:tc>
      </w:tr>
      <w:tr w:rsidR="002D775D" w:rsidRPr="00317F2C" w:rsidDel="00ED7123" w14:paraId="781BEDB9" w14:textId="77777777" w:rsidTr="00B94200">
        <w:trPr>
          <w:trHeight w:val="190"/>
          <w:del w:id="34940" w:author="Author"/>
        </w:trPr>
        <w:tc>
          <w:tcPr>
            <w:tcW w:w="200" w:type="dxa"/>
            <w:tcBorders>
              <w:top w:val="nil"/>
              <w:left w:val="nil"/>
              <w:bottom w:val="nil"/>
              <w:right w:val="nil"/>
            </w:tcBorders>
          </w:tcPr>
          <w:p w14:paraId="60A94AB4" w14:textId="77777777" w:rsidR="002D775D" w:rsidRPr="00317F2C" w:rsidDel="00ED7123" w:rsidRDefault="002D775D" w:rsidP="00B94200">
            <w:pPr>
              <w:pStyle w:val="tabletext11"/>
              <w:suppressAutoHyphens/>
              <w:rPr>
                <w:del w:id="34941"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59A3B321" w14:textId="77777777" w:rsidR="002D775D" w:rsidRPr="00317F2C" w:rsidDel="00ED7123" w:rsidRDefault="002D775D" w:rsidP="00B94200">
            <w:pPr>
              <w:pStyle w:val="tabletext11"/>
              <w:suppressAutoHyphens/>
              <w:rPr>
                <w:del w:id="34942" w:author="Author"/>
              </w:rPr>
            </w:pPr>
          </w:p>
        </w:tc>
      </w:tr>
      <w:tr w:rsidR="002D775D" w:rsidRPr="00317F2C" w:rsidDel="00ED7123" w14:paraId="40315268" w14:textId="77777777" w:rsidTr="00B94200">
        <w:trPr>
          <w:trHeight w:val="190"/>
          <w:del w:id="34943" w:author="Author"/>
        </w:trPr>
        <w:tc>
          <w:tcPr>
            <w:tcW w:w="200" w:type="dxa"/>
            <w:tcBorders>
              <w:top w:val="nil"/>
              <w:left w:val="nil"/>
              <w:bottom w:val="nil"/>
              <w:right w:val="nil"/>
            </w:tcBorders>
          </w:tcPr>
          <w:p w14:paraId="627BD242" w14:textId="77777777" w:rsidR="002D775D" w:rsidRPr="00317F2C" w:rsidDel="00ED7123" w:rsidRDefault="002D775D" w:rsidP="00B94200">
            <w:pPr>
              <w:pStyle w:val="tabletext11"/>
              <w:suppressAutoHyphens/>
              <w:rPr>
                <w:del w:id="34944"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433E1826" w14:textId="77777777" w:rsidR="002D775D" w:rsidRPr="00317F2C" w:rsidDel="00ED7123" w:rsidRDefault="002D775D" w:rsidP="00B94200">
            <w:pPr>
              <w:pStyle w:val="tabletext11"/>
              <w:suppressAutoHyphens/>
              <w:rPr>
                <w:del w:id="34945" w:author="Author"/>
              </w:rPr>
            </w:pPr>
            <w:del w:id="34946" w:author="Author">
              <w:r w:rsidRPr="00317F2C" w:rsidDel="00ED7123">
                <w:delText>For Stated Amount rating, refer to company.</w:delText>
              </w:r>
            </w:del>
          </w:p>
        </w:tc>
      </w:tr>
    </w:tbl>
    <w:p w14:paraId="3F332923" w14:textId="77777777" w:rsidR="002D775D" w:rsidDel="00ED7123" w:rsidRDefault="002D775D" w:rsidP="001065E8">
      <w:pPr>
        <w:pStyle w:val="tablecaption"/>
        <w:suppressAutoHyphens/>
        <w:rPr>
          <w:del w:id="34947" w:author="Author"/>
        </w:rPr>
      </w:pPr>
      <w:del w:id="34948" w:author="Author">
        <w:r w:rsidRPr="00317F2C" w:rsidDel="00ED7123">
          <w:delText>Table 40.F. Additional Coverages</w:delText>
        </w:r>
      </w:del>
    </w:p>
    <w:p w14:paraId="28BDF6E3" w14:textId="77777777" w:rsidR="002D775D" w:rsidDel="00ED7123" w:rsidRDefault="002D775D" w:rsidP="001065E8">
      <w:pPr>
        <w:pStyle w:val="isonormal"/>
        <w:jc w:val="left"/>
        <w:rPr>
          <w:del w:id="34949" w:author="Author"/>
        </w:rPr>
      </w:pPr>
    </w:p>
    <w:p w14:paraId="1AB52DC5" w14:textId="77777777" w:rsidR="002D775D" w:rsidDel="00ED7123" w:rsidRDefault="002D775D" w:rsidP="001065E8">
      <w:pPr>
        <w:pStyle w:val="isonormal"/>
        <w:rPr>
          <w:del w:id="34950" w:author="Author"/>
        </w:rPr>
        <w:sectPr w:rsidR="002D775D" w:rsidDel="00ED7123" w:rsidSect="001065E8">
          <w:pgSz w:w="12240" w:h="15840"/>
          <w:pgMar w:top="1735" w:right="960" w:bottom="1560" w:left="1200" w:header="575" w:footer="480" w:gutter="0"/>
          <w:cols w:space="480"/>
          <w:noEndnote/>
          <w:docGrid w:linePitch="326"/>
        </w:sectPr>
      </w:pPr>
    </w:p>
    <w:p w14:paraId="33A9A719" w14:textId="77777777" w:rsidR="002D775D" w:rsidRPr="009B2D86" w:rsidDel="00ED7123" w:rsidRDefault="002D775D" w:rsidP="001065E8">
      <w:pPr>
        <w:pStyle w:val="boxrule"/>
        <w:rPr>
          <w:del w:id="34951" w:author="Author"/>
        </w:rPr>
      </w:pPr>
      <w:del w:id="34952" w:author="Author">
        <w:r w:rsidRPr="009B2D86" w:rsidDel="00ED7123">
          <w:lastRenderedPageBreak/>
          <w:delText>41.  PREMIUM DEVELOPMENT – ZONE-RATED AUTOS</w:delText>
        </w:r>
      </w:del>
    </w:p>
    <w:p w14:paraId="0E7C3D55" w14:textId="77777777" w:rsidR="002D775D" w:rsidRPr="009B2D86" w:rsidDel="00ED7123" w:rsidRDefault="002D775D" w:rsidP="001065E8">
      <w:pPr>
        <w:pStyle w:val="blocktext1"/>
        <w:suppressAutoHyphens/>
        <w:rPr>
          <w:del w:id="34953" w:author="Author"/>
        </w:rPr>
      </w:pPr>
      <w:del w:id="34954" w:author="Author">
        <w:r w:rsidRPr="009B2D86" w:rsidDel="00ED7123">
          <w:delText xml:space="preserve">The following is added to Paragraph </w:delText>
        </w:r>
        <w:r w:rsidRPr="009B2D86" w:rsidDel="00ED7123">
          <w:rPr>
            <w:b/>
          </w:rPr>
          <w:delText>C.2.:</w:delText>
        </w:r>
      </w:del>
    </w:p>
    <w:p w14:paraId="4F4991C9" w14:textId="77777777" w:rsidR="002D775D" w:rsidRPr="009B2D86" w:rsidDel="00ED7123" w:rsidRDefault="002D775D" w:rsidP="001065E8">
      <w:pPr>
        <w:pStyle w:val="outlinehd2"/>
        <w:suppressAutoHyphens/>
        <w:rPr>
          <w:del w:id="34955" w:author="Author"/>
        </w:rPr>
      </w:pPr>
      <w:del w:id="34956" w:author="Author">
        <w:r w:rsidRPr="009B2D86" w:rsidDel="00ED7123">
          <w:tab/>
          <w:delText>C.</w:delText>
        </w:r>
        <w:r w:rsidRPr="009B2D86" w:rsidDel="00ED7123">
          <w:tab/>
          <w:delText>Premium Development</w:delText>
        </w:r>
      </w:del>
    </w:p>
    <w:p w14:paraId="546AB6CB" w14:textId="77777777" w:rsidR="002D775D" w:rsidRPr="009B2D86" w:rsidDel="00ED7123" w:rsidRDefault="002D775D" w:rsidP="001065E8">
      <w:pPr>
        <w:pStyle w:val="outlinehd3"/>
        <w:suppressAutoHyphens/>
        <w:rPr>
          <w:del w:id="34957" w:author="Author"/>
        </w:rPr>
      </w:pPr>
      <w:del w:id="34958" w:author="Author">
        <w:r w:rsidRPr="009B2D86" w:rsidDel="00ED7123">
          <w:rPr>
            <w:color w:val="008000"/>
          </w:rPr>
          <w:tab/>
        </w:r>
        <w:r w:rsidRPr="009B2D86" w:rsidDel="00ED7123">
          <w:delText>2.</w:delText>
        </w:r>
        <w:r w:rsidRPr="009B2D86" w:rsidDel="00ED7123">
          <w:tab/>
          <w:delText>Liability And Basic No-fault Coverages</w:delText>
        </w:r>
      </w:del>
    </w:p>
    <w:p w14:paraId="1CF35D5E" w14:textId="77777777" w:rsidR="002D775D" w:rsidRPr="009B2D86" w:rsidDel="00ED7123" w:rsidRDefault="002D775D" w:rsidP="001065E8">
      <w:pPr>
        <w:pStyle w:val="outlinetxt4"/>
        <w:suppressAutoHyphens/>
        <w:rPr>
          <w:del w:id="34959" w:author="Author"/>
        </w:rPr>
      </w:pPr>
      <w:del w:id="34960" w:author="Author">
        <w:r w:rsidRPr="009B2D86" w:rsidDel="00ED7123">
          <w:tab/>
        </w:r>
        <w:r w:rsidRPr="009B2D86" w:rsidDel="00ED7123">
          <w:rPr>
            <w:b/>
          </w:rPr>
          <w:delText>d.</w:delText>
        </w:r>
        <w:r w:rsidRPr="009B2D86" w:rsidDel="00ED7123">
          <w:tab/>
          <w:delText>For public autos that are equipped with a mechanical lift and that have Liability Coverage, Medical Payments Coverage or No-fault Coverage, multiply the result by the following factor:</w:delText>
        </w:r>
      </w:del>
    </w:p>
    <w:p w14:paraId="3F51ADE6" w14:textId="77777777" w:rsidR="002D775D" w:rsidRPr="009B2D86" w:rsidDel="00ED7123" w:rsidRDefault="002D775D" w:rsidP="001065E8">
      <w:pPr>
        <w:pStyle w:val="space4"/>
        <w:suppressAutoHyphens/>
        <w:rPr>
          <w:del w:id="3496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2D775D" w:rsidRPr="009B2D86" w:rsidDel="00ED7123" w14:paraId="57B42288" w14:textId="77777777" w:rsidTr="00B94200">
        <w:trPr>
          <w:cantSplit/>
          <w:trHeight w:val="190"/>
          <w:del w:id="34962" w:author="Author"/>
        </w:trPr>
        <w:tc>
          <w:tcPr>
            <w:tcW w:w="200" w:type="dxa"/>
            <w:tcBorders>
              <w:top w:val="nil"/>
              <w:left w:val="nil"/>
              <w:bottom w:val="nil"/>
              <w:right w:val="nil"/>
            </w:tcBorders>
          </w:tcPr>
          <w:p w14:paraId="3B8926B9" w14:textId="77777777" w:rsidR="002D775D" w:rsidRPr="009B2D86" w:rsidDel="00ED7123" w:rsidRDefault="002D775D" w:rsidP="00B94200">
            <w:pPr>
              <w:pStyle w:val="tablehead"/>
              <w:suppressAutoHyphens/>
              <w:rPr>
                <w:del w:id="34963" w:author="Author"/>
              </w:rPr>
            </w:pPr>
          </w:p>
        </w:tc>
        <w:tc>
          <w:tcPr>
            <w:tcW w:w="4800" w:type="dxa"/>
            <w:tcBorders>
              <w:top w:val="single" w:sz="6" w:space="0" w:color="auto"/>
              <w:left w:val="single" w:sz="6" w:space="0" w:color="auto"/>
              <w:bottom w:val="single" w:sz="6" w:space="0" w:color="auto"/>
              <w:right w:val="single" w:sz="6" w:space="0" w:color="auto"/>
            </w:tcBorders>
          </w:tcPr>
          <w:p w14:paraId="179F5CB4" w14:textId="77777777" w:rsidR="002D775D" w:rsidRPr="009B2D86" w:rsidDel="00ED7123" w:rsidRDefault="002D775D" w:rsidP="00B94200">
            <w:pPr>
              <w:pStyle w:val="tablehead"/>
              <w:suppressAutoHyphens/>
              <w:rPr>
                <w:del w:id="34964" w:author="Author"/>
              </w:rPr>
            </w:pPr>
            <w:del w:id="34965" w:author="Author">
              <w:r w:rsidRPr="009B2D86" w:rsidDel="00ED7123">
                <w:delText>Factor</w:delText>
              </w:r>
            </w:del>
          </w:p>
        </w:tc>
      </w:tr>
      <w:tr w:rsidR="002D775D" w:rsidRPr="009B2D86" w:rsidDel="00ED7123" w14:paraId="508D9218" w14:textId="77777777" w:rsidTr="00B94200">
        <w:trPr>
          <w:cantSplit/>
          <w:trHeight w:val="190"/>
          <w:del w:id="34966" w:author="Author"/>
        </w:trPr>
        <w:tc>
          <w:tcPr>
            <w:tcW w:w="200" w:type="dxa"/>
            <w:tcBorders>
              <w:top w:val="nil"/>
              <w:left w:val="nil"/>
              <w:bottom w:val="nil"/>
              <w:right w:val="nil"/>
            </w:tcBorders>
          </w:tcPr>
          <w:p w14:paraId="349D9DA3" w14:textId="77777777" w:rsidR="002D775D" w:rsidRPr="009B2D86" w:rsidDel="00ED7123" w:rsidRDefault="002D775D" w:rsidP="00B94200">
            <w:pPr>
              <w:pStyle w:val="tabletext11"/>
              <w:suppressAutoHyphens/>
              <w:jc w:val="center"/>
              <w:rPr>
                <w:del w:id="34967" w:author="Author"/>
              </w:rPr>
            </w:pPr>
          </w:p>
        </w:tc>
        <w:tc>
          <w:tcPr>
            <w:tcW w:w="4800" w:type="dxa"/>
            <w:tcBorders>
              <w:top w:val="single" w:sz="6" w:space="0" w:color="auto"/>
              <w:left w:val="single" w:sz="6" w:space="0" w:color="auto"/>
              <w:bottom w:val="single" w:sz="6" w:space="0" w:color="auto"/>
              <w:right w:val="single" w:sz="6" w:space="0" w:color="auto"/>
            </w:tcBorders>
          </w:tcPr>
          <w:p w14:paraId="1DB55514" w14:textId="77777777" w:rsidR="002D775D" w:rsidRPr="009B2D86" w:rsidDel="00ED7123" w:rsidRDefault="002D775D" w:rsidP="00B94200">
            <w:pPr>
              <w:pStyle w:val="tabletext11"/>
              <w:tabs>
                <w:tab w:val="decimal" w:pos="2240"/>
              </w:tabs>
              <w:suppressAutoHyphens/>
              <w:rPr>
                <w:del w:id="34968" w:author="Author"/>
              </w:rPr>
            </w:pPr>
            <w:del w:id="34969" w:author="Author">
              <w:r w:rsidRPr="009B2D86" w:rsidDel="00ED7123">
                <w:delText>1.10</w:delText>
              </w:r>
            </w:del>
          </w:p>
        </w:tc>
      </w:tr>
    </w:tbl>
    <w:p w14:paraId="622A748A" w14:textId="77777777" w:rsidR="002D775D" w:rsidDel="00ED7123" w:rsidRDefault="002D775D" w:rsidP="001065E8">
      <w:pPr>
        <w:pStyle w:val="tablecaption"/>
        <w:suppressAutoHyphens/>
        <w:rPr>
          <w:del w:id="34970" w:author="Author"/>
        </w:rPr>
      </w:pPr>
      <w:del w:id="34971" w:author="Author">
        <w:r w:rsidRPr="009B2D86" w:rsidDel="00ED7123">
          <w:delText>Table 41.C.2.d. Mechanical Lift Factor</w:delText>
        </w:r>
      </w:del>
    </w:p>
    <w:p w14:paraId="11C5B976" w14:textId="77777777" w:rsidR="002D775D" w:rsidDel="00ED7123" w:rsidRDefault="002D775D" w:rsidP="001065E8">
      <w:pPr>
        <w:pStyle w:val="isonormal"/>
        <w:jc w:val="left"/>
        <w:rPr>
          <w:del w:id="34972" w:author="Author"/>
        </w:rPr>
      </w:pPr>
    </w:p>
    <w:p w14:paraId="6968A9D9" w14:textId="77777777" w:rsidR="002D775D" w:rsidDel="00ED7123" w:rsidRDefault="002D775D" w:rsidP="001065E8">
      <w:pPr>
        <w:pStyle w:val="isonormal"/>
        <w:rPr>
          <w:del w:id="34973" w:author="Author"/>
        </w:rPr>
        <w:sectPr w:rsidR="002D775D" w:rsidDel="00ED7123" w:rsidSect="001065E8">
          <w:pgSz w:w="12240" w:h="15840"/>
          <w:pgMar w:top="1735" w:right="960" w:bottom="1560" w:left="1200" w:header="575" w:footer="480" w:gutter="0"/>
          <w:cols w:space="480"/>
          <w:noEndnote/>
          <w:docGrid w:linePitch="326"/>
        </w:sectPr>
      </w:pPr>
    </w:p>
    <w:p w14:paraId="6F48DCB2" w14:textId="77777777" w:rsidR="002D775D" w:rsidRPr="00655C15" w:rsidDel="00ED7123" w:rsidRDefault="002D775D" w:rsidP="001065E8">
      <w:pPr>
        <w:pStyle w:val="boxrule"/>
        <w:rPr>
          <w:del w:id="34974" w:author="Author"/>
        </w:rPr>
      </w:pPr>
      <w:del w:id="34975" w:author="Author">
        <w:r w:rsidRPr="00655C15" w:rsidDel="00ED7123">
          <w:lastRenderedPageBreak/>
          <w:delText>72.  FUNERAL DIRECTORS</w:delText>
        </w:r>
      </w:del>
    </w:p>
    <w:p w14:paraId="594783F6" w14:textId="77777777" w:rsidR="002D775D" w:rsidDel="00ED7123" w:rsidRDefault="002D775D" w:rsidP="001065E8">
      <w:pPr>
        <w:pStyle w:val="blocktext1"/>
        <w:rPr>
          <w:del w:id="34976" w:author="Author"/>
        </w:rPr>
      </w:pPr>
      <w:del w:id="34977" w:author="Author">
        <w:r w:rsidRPr="00655C15" w:rsidDel="00ED7123">
          <w:delText xml:space="preserve">Paragraph </w:delText>
        </w:r>
        <w:r w:rsidRPr="00655C15" w:rsidDel="00ED7123">
          <w:rPr>
            <w:b/>
          </w:rPr>
          <w:delText xml:space="preserve">C. </w:delText>
        </w:r>
        <w:r w:rsidRPr="00655C15" w:rsidDel="00ED7123">
          <w:delText>does not apply.</w:delText>
        </w:r>
      </w:del>
    </w:p>
    <w:p w14:paraId="279E5267" w14:textId="77777777" w:rsidR="002D775D" w:rsidDel="00ED7123" w:rsidRDefault="002D775D" w:rsidP="001065E8">
      <w:pPr>
        <w:pStyle w:val="isonormal"/>
        <w:jc w:val="left"/>
        <w:rPr>
          <w:del w:id="34978" w:author="Author"/>
        </w:rPr>
      </w:pPr>
    </w:p>
    <w:p w14:paraId="7FCC11AE" w14:textId="77777777" w:rsidR="002D775D" w:rsidDel="00ED7123" w:rsidRDefault="002D775D" w:rsidP="001065E8">
      <w:pPr>
        <w:pStyle w:val="isonormal"/>
        <w:rPr>
          <w:del w:id="34979" w:author="Author"/>
        </w:rPr>
        <w:sectPr w:rsidR="002D775D" w:rsidDel="00ED7123" w:rsidSect="001065E8">
          <w:pgSz w:w="12240" w:h="15840"/>
          <w:pgMar w:top="1735" w:right="960" w:bottom="1560" w:left="1200" w:header="575" w:footer="480" w:gutter="0"/>
          <w:cols w:space="480"/>
          <w:noEndnote/>
          <w:docGrid w:linePitch="245"/>
        </w:sectPr>
      </w:pPr>
    </w:p>
    <w:p w14:paraId="52CF3F5D" w14:textId="77777777" w:rsidR="002D775D" w:rsidRPr="00AA1E89" w:rsidDel="00ED7123" w:rsidRDefault="002D775D" w:rsidP="001065E8">
      <w:pPr>
        <w:pStyle w:val="boxrule"/>
        <w:rPr>
          <w:del w:id="34980" w:author="Author"/>
        </w:rPr>
      </w:pPr>
      <w:del w:id="34981" w:author="Author">
        <w:r w:rsidRPr="00AA1E89" w:rsidDel="00ED7123">
          <w:lastRenderedPageBreak/>
          <w:delText>97.  UNINSURED MOTORISTS INSURANCE</w:delText>
        </w:r>
      </w:del>
    </w:p>
    <w:p w14:paraId="73BEB610" w14:textId="77777777" w:rsidR="002D775D" w:rsidRPr="00AA1E89" w:rsidDel="00ED7123" w:rsidRDefault="002D775D" w:rsidP="001065E8">
      <w:pPr>
        <w:pStyle w:val="blocktext1"/>
        <w:suppressAutoHyphens/>
        <w:rPr>
          <w:del w:id="34982" w:author="Author"/>
        </w:rPr>
      </w:pPr>
      <w:del w:id="34983" w:author="Author">
        <w:r w:rsidRPr="00AA1E89" w:rsidDel="00ED7123">
          <w:delText xml:space="preserve">The following is added to Rule </w:delText>
        </w:r>
        <w:r w:rsidRPr="00AA1E89" w:rsidDel="00ED7123">
          <w:rPr>
            <w:b/>
          </w:rPr>
          <w:delText>97.:</w:delText>
        </w:r>
      </w:del>
    </w:p>
    <w:p w14:paraId="765B7780" w14:textId="77777777" w:rsidR="002D775D" w:rsidRPr="00AA1E89" w:rsidDel="00ED7123" w:rsidRDefault="002D775D" w:rsidP="001065E8">
      <w:pPr>
        <w:pStyle w:val="outlinehd2"/>
        <w:suppressAutoHyphens/>
        <w:rPr>
          <w:del w:id="34984" w:author="Author"/>
        </w:rPr>
      </w:pPr>
      <w:del w:id="34985" w:author="Author">
        <w:r w:rsidRPr="00AA1E89" w:rsidDel="00ED7123">
          <w:tab/>
          <w:delText>A.</w:delText>
        </w:r>
        <w:r w:rsidRPr="00AA1E89" w:rsidDel="00ED7123">
          <w:tab/>
          <w:delText>Application</w:delText>
        </w:r>
      </w:del>
    </w:p>
    <w:p w14:paraId="2E0454B9" w14:textId="77777777" w:rsidR="002D775D" w:rsidRPr="00AA1E89" w:rsidDel="00ED7123" w:rsidRDefault="002D775D" w:rsidP="001065E8">
      <w:pPr>
        <w:pStyle w:val="outlinehd3"/>
        <w:suppressAutoHyphens/>
        <w:rPr>
          <w:del w:id="34986" w:author="Author"/>
        </w:rPr>
      </w:pPr>
      <w:del w:id="34987" w:author="Author">
        <w:r w:rsidRPr="00AA1E89" w:rsidDel="00ED7123">
          <w:tab/>
          <w:delText>1.</w:delText>
        </w:r>
        <w:r w:rsidRPr="00AA1E89" w:rsidDel="00ED7123">
          <w:tab/>
          <w:delText>Uninsured Motorists Bodily Injury Coverage</w:delText>
        </w:r>
      </w:del>
    </w:p>
    <w:p w14:paraId="77331458" w14:textId="77777777" w:rsidR="002D775D" w:rsidRPr="00AA1E89" w:rsidDel="00ED7123" w:rsidRDefault="002D775D" w:rsidP="001065E8">
      <w:pPr>
        <w:pStyle w:val="outlinetxt4"/>
        <w:suppressAutoHyphens/>
        <w:rPr>
          <w:del w:id="34988" w:author="Author"/>
        </w:rPr>
      </w:pPr>
      <w:del w:id="34989" w:author="Author">
        <w:r w:rsidRPr="00AA1E89" w:rsidDel="00ED7123">
          <w:rPr>
            <w:b/>
          </w:rPr>
          <w:tab/>
          <w:delText>a.</w:delText>
        </w:r>
        <w:r w:rsidRPr="00AA1E89" w:rsidDel="00ED7123">
          <w:tab/>
          <w:delText xml:space="preserve">Uninsured Motorists Bodily Injury Coverage must be offered in writing at limits equal to the Bodily Injury Liability limits in the policy. Use Arizona Uninsured Motorists Coverage Endorsement </w:delText>
        </w:r>
        <w:r w:rsidRPr="00AA1E89" w:rsidDel="00ED7123">
          <w:rPr>
            <w:rStyle w:val="formlink"/>
            <w:color w:val="000000"/>
          </w:rPr>
          <w:delText>CA 21 39</w:delText>
        </w:r>
        <w:r w:rsidRPr="00AA1E89" w:rsidDel="00ED7123">
          <w:rPr>
            <w:b/>
            <w:color w:val="000000"/>
          </w:rPr>
          <w:delText>.</w:delText>
        </w:r>
        <w:r w:rsidRPr="00AA1E89" w:rsidDel="00ED7123">
          <w:delText xml:space="preserve"> For split limits, also use Split Bodily Injury Uninsured Motorists Coverage Limits Endorsement </w:delText>
        </w:r>
        <w:r w:rsidRPr="00AA1E89" w:rsidDel="00ED7123">
          <w:rPr>
            <w:rStyle w:val="formlink"/>
          </w:rPr>
          <w:delText>CA 21 02</w:delText>
        </w:r>
        <w:r w:rsidRPr="00AA1E89" w:rsidDel="00ED7123">
          <w:rPr>
            <w:b/>
            <w:color w:val="000000"/>
          </w:rPr>
          <w:delText>.</w:delText>
        </w:r>
        <w:r w:rsidRPr="00AA1E89" w:rsidDel="00ED7123">
          <w:delText xml:space="preserve"> Uninsured Motorists Coverage does not provide coverage for property damage. </w:delText>
        </w:r>
      </w:del>
    </w:p>
    <w:p w14:paraId="7DA07DAF" w14:textId="77777777" w:rsidR="002D775D" w:rsidRPr="00AA1E89" w:rsidDel="00ED7123" w:rsidRDefault="002D775D" w:rsidP="001065E8">
      <w:pPr>
        <w:pStyle w:val="outlinetxt4"/>
        <w:suppressAutoHyphens/>
        <w:rPr>
          <w:del w:id="34990" w:author="Author"/>
        </w:rPr>
      </w:pPr>
      <w:del w:id="34991" w:author="Author">
        <w:r w:rsidRPr="00AA1E89" w:rsidDel="00ED7123">
          <w:rPr>
            <w:b/>
          </w:rPr>
          <w:tab/>
          <w:delText>b.</w:delText>
        </w:r>
        <w:r w:rsidRPr="00AA1E89" w:rsidDel="00ED7123">
          <w:tab/>
          <w:delText>The named insured has the right to reject this coverage.</w:delText>
        </w:r>
      </w:del>
    </w:p>
    <w:p w14:paraId="11029D63" w14:textId="77777777" w:rsidR="002D775D" w:rsidRPr="00AA1E89" w:rsidDel="00ED7123" w:rsidRDefault="002D775D" w:rsidP="001065E8">
      <w:pPr>
        <w:pStyle w:val="outlinetxt4"/>
        <w:suppressAutoHyphens/>
        <w:rPr>
          <w:del w:id="34992" w:author="Author"/>
        </w:rPr>
      </w:pPr>
      <w:del w:id="34993" w:author="Author">
        <w:r w:rsidRPr="00AA1E89" w:rsidDel="00ED7123">
          <w:rPr>
            <w:b/>
          </w:rPr>
          <w:tab/>
          <w:delText>c.</w:delText>
        </w:r>
        <w:r w:rsidRPr="00AA1E89" w:rsidDel="00ED7123">
          <w:tab/>
          <w:delText>The named insured has the right to select lower limits than the policy's bodily injury liability limits, but not less than the financial responsibility limits of Arizona. A selection of lower limits applies to all subsequent renewal, reinstatement, transfer, substitute or modified policies unless the insured makes a request for a change.</w:delText>
        </w:r>
      </w:del>
    </w:p>
    <w:p w14:paraId="2C5C875A" w14:textId="77777777" w:rsidR="002D775D" w:rsidRPr="00AA1E89" w:rsidDel="00ED7123" w:rsidRDefault="002D775D" w:rsidP="001065E8">
      <w:pPr>
        <w:pStyle w:val="outlinetxt4"/>
        <w:suppressAutoHyphens/>
        <w:rPr>
          <w:del w:id="34994" w:author="Author"/>
        </w:rPr>
      </w:pPr>
      <w:del w:id="34995" w:author="Author">
        <w:r w:rsidRPr="00AA1E89" w:rsidDel="00ED7123">
          <w:rPr>
            <w:b/>
          </w:rPr>
          <w:tab/>
          <w:delText>d.</w:delText>
        </w:r>
        <w:r w:rsidRPr="00AA1E89" w:rsidDel="00ED7123">
          <w:tab/>
          <w:delText>The rejection of coverage or selection of limits shall be made on a form approved by the Director of Insurance.</w:delText>
        </w:r>
      </w:del>
    </w:p>
    <w:p w14:paraId="74C15DDC" w14:textId="77777777" w:rsidR="002D775D" w:rsidRPr="00AA1E89" w:rsidDel="00ED7123" w:rsidRDefault="002D775D" w:rsidP="001065E8">
      <w:pPr>
        <w:pStyle w:val="outlinetxt4"/>
        <w:suppressAutoHyphens/>
        <w:rPr>
          <w:del w:id="34996" w:author="Author"/>
          <w:b/>
        </w:rPr>
      </w:pPr>
      <w:del w:id="34997" w:author="Author">
        <w:r w:rsidRPr="00AA1E89" w:rsidDel="00ED7123">
          <w:rPr>
            <w:b/>
          </w:rPr>
          <w:tab/>
          <w:delText>e.</w:delText>
        </w:r>
        <w:r w:rsidRPr="00AA1E89" w:rsidDel="00ED7123">
          <w:rPr>
            <w:b/>
          </w:rPr>
          <w:tab/>
        </w:r>
        <w:r w:rsidRPr="00AA1E89" w:rsidDel="00ED7123">
          <w:delText>The completion of a rejection of coverage or selection of limits form is not required when the insured purchases coverage in an amount equal to the policy's Bodily Injury Liability limits.</w:delText>
        </w:r>
      </w:del>
    </w:p>
    <w:p w14:paraId="393ABCC7" w14:textId="77777777" w:rsidR="002D775D" w:rsidRPr="00AA1E89" w:rsidDel="00ED7123" w:rsidRDefault="002D775D" w:rsidP="001065E8">
      <w:pPr>
        <w:pStyle w:val="outlinetxt4"/>
        <w:suppressAutoHyphens/>
        <w:rPr>
          <w:del w:id="34998" w:author="Author"/>
        </w:rPr>
      </w:pPr>
      <w:del w:id="34999" w:author="Author">
        <w:r w:rsidRPr="00AA1E89" w:rsidDel="00ED7123">
          <w:rPr>
            <w:b/>
          </w:rPr>
          <w:tab/>
          <w:delText>f.</w:delText>
        </w:r>
        <w:r w:rsidRPr="00AA1E89" w:rsidDel="00ED7123">
          <w:tab/>
          <w:delText>This coverage is optional for autos that are used as public or livery conveyances, rented to others, or used in business primarily to transport property or equipment.</w:delText>
        </w:r>
      </w:del>
    </w:p>
    <w:p w14:paraId="1D6901E0" w14:textId="77777777" w:rsidR="002D775D" w:rsidRPr="00AA1E89" w:rsidDel="00ED7123" w:rsidRDefault="002D775D" w:rsidP="001065E8">
      <w:pPr>
        <w:pStyle w:val="outlinehd3"/>
        <w:suppressAutoHyphens/>
        <w:rPr>
          <w:del w:id="35000" w:author="Author"/>
        </w:rPr>
      </w:pPr>
      <w:del w:id="35001" w:author="Author">
        <w:r w:rsidRPr="00AA1E89" w:rsidDel="00ED7123">
          <w:tab/>
          <w:delText>2.</w:delText>
        </w:r>
        <w:r w:rsidRPr="00AA1E89" w:rsidDel="00ED7123">
          <w:tab/>
          <w:delText>Underinsured Motorists Bodily Injury Coverage</w:delText>
        </w:r>
      </w:del>
    </w:p>
    <w:p w14:paraId="6079B136" w14:textId="77777777" w:rsidR="002D775D" w:rsidRPr="00AA1E89" w:rsidDel="00ED7123" w:rsidRDefault="002D775D" w:rsidP="001065E8">
      <w:pPr>
        <w:pStyle w:val="outlinetxt4"/>
        <w:suppressAutoHyphens/>
        <w:rPr>
          <w:del w:id="35002" w:author="Author"/>
        </w:rPr>
      </w:pPr>
      <w:del w:id="35003" w:author="Author">
        <w:r w:rsidRPr="00AA1E89" w:rsidDel="00ED7123">
          <w:rPr>
            <w:b/>
          </w:rPr>
          <w:tab/>
          <w:delText>a.</w:delText>
        </w:r>
        <w:r w:rsidRPr="00AA1E89" w:rsidDel="00ED7123">
          <w:tab/>
          <w:delText xml:space="preserve">Underinsured Motorists Bodily Injury Coverage must be offered in writing at limits equal to the Bodily Injury Liability limits in the policy. Use Arizona Underinsured Motorists Coverage Endorsement </w:delText>
        </w:r>
        <w:r w:rsidRPr="00AA1E89" w:rsidDel="00ED7123">
          <w:rPr>
            <w:rStyle w:val="formlink"/>
            <w:color w:val="000000"/>
          </w:rPr>
          <w:delText>CA 21 40</w:delText>
        </w:r>
        <w:r w:rsidRPr="00AA1E89" w:rsidDel="00ED7123">
          <w:rPr>
            <w:b/>
            <w:color w:val="000000"/>
          </w:rPr>
          <w:delText>.</w:delText>
        </w:r>
        <w:r w:rsidRPr="00AA1E89" w:rsidDel="00ED7123">
          <w:delText xml:space="preserve"> For split limits, also use Split Bodily Injury Underinsured Motorists Coverage Limits Endorsement </w:delText>
        </w:r>
        <w:r w:rsidRPr="00AA1E89" w:rsidDel="00ED7123">
          <w:rPr>
            <w:rStyle w:val="formlink"/>
          </w:rPr>
          <w:delText>CA 21 51</w:delText>
        </w:r>
        <w:r w:rsidRPr="00AA1E89" w:rsidDel="00ED7123">
          <w:rPr>
            <w:b/>
          </w:rPr>
          <w:delText>.</w:delText>
        </w:r>
        <w:r w:rsidRPr="00AA1E89" w:rsidDel="00ED7123">
          <w:delText xml:space="preserve"> Underinsured Motorists Coverage does not provide coverage for property damage.</w:delText>
        </w:r>
      </w:del>
    </w:p>
    <w:p w14:paraId="37903F5B" w14:textId="77777777" w:rsidR="002D775D" w:rsidRPr="00AA1E89" w:rsidDel="00ED7123" w:rsidRDefault="002D775D" w:rsidP="001065E8">
      <w:pPr>
        <w:pStyle w:val="outlinetxt4"/>
        <w:suppressAutoHyphens/>
        <w:rPr>
          <w:del w:id="35004" w:author="Author"/>
        </w:rPr>
      </w:pPr>
      <w:del w:id="35005" w:author="Author">
        <w:r w:rsidRPr="00AA1E89" w:rsidDel="00ED7123">
          <w:rPr>
            <w:b/>
          </w:rPr>
          <w:tab/>
          <w:delText>b.</w:delText>
        </w:r>
        <w:r w:rsidRPr="00AA1E89" w:rsidDel="00ED7123">
          <w:tab/>
          <w:delText>The named insured has the right to reject this coverage.</w:delText>
        </w:r>
      </w:del>
    </w:p>
    <w:p w14:paraId="33DB5EA0" w14:textId="77777777" w:rsidR="002D775D" w:rsidRPr="00AA1E89" w:rsidDel="00ED7123" w:rsidRDefault="002D775D" w:rsidP="001065E8">
      <w:pPr>
        <w:pStyle w:val="outlinetxt4"/>
        <w:suppressAutoHyphens/>
        <w:rPr>
          <w:del w:id="35006" w:author="Author"/>
        </w:rPr>
      </w:pPr>
      <w:del w:id="35007" w:author="Author">
        <w:r w:rsidRPr="00AA1E89" w:rsidDel="00ED7123">
          <w:rPr>
            <w:b/>
          </w:rPr>
          <w:tab/>
          <w:delText>c.</w:delText>
        </w:r>
        <w:r w:rsidRPr="00AA1E89" w:rsidDel="00ED7123">
          <w:tab/>
          <w:delText>The named insured has the right to select lower limits than the policy's bodily injury liability limits, but not less than the financial responsibility limits of Arizona. A selection of lower limits applies to all subsequent renewal, reinstatement, transfer, substitute or modified policies unless the insured makes a request for a change.</w:delText>
        </w:r>
      </w:del>
    </w:p>
    <w:p w14:paraId="01C9EE6E" w14:textId="77777777" w:rsidR="002D775D" w:rsidRPr="00AA1E89" w:rsidDel="00ED7123" w:rsidRDefault="002D775D" w:rsidP="001065E8">
      <w:pPr>
        <w:pStyle w:val="outlinetxt4"/>
        <w:suppressAutoHyphens/>
        <w:rPr>
          <w:del w:id="35008" w:author="Author"/>
        </w:rPr>
      </w:pPr>
      <w:del w:id="35009" w:author="Author">
        <w:r w:rsidRPr="00AA1E89" w:rsidDel="00ED7123">
          <w:rPr>
            <w:b/>
          </w:rPr>
          <w:tab/>
          <w:delText>d.</w:delText>
        </w:r>
        <w:r w:rsidRPr="00AA1E89" w:rsidDel="00ED7123">
          <w:tab/>
          <w:delText>The rejection of coverage or selection of limits shall be made on a form approved by the Director of Insurance.</w:delText>
        </w:r>
      </w:del>
    </w:p>
    <w:p w14:paraId="3ACC9E52" w14:textId="77777777" w:rsidR="002D775D" w:rsidRPr="00AA1E89" w:rsidDel="00ED7123" w:rsidRDefault="002D775D" w:rsidP="001065E8">
      <w:pPr>
        <w:pStyle w:val="outlinetxt4"/>
        <w:suppressAutoHyphens/>
        <w:rPr>
          <w:del w:id="35010" w:author="Author"/>
        </w:rPr>
      </w:pPr>
      <w:del w:id="35011" w:author="Author">
        <w:r w:rsidRPr="00AA1E89" w:rsidDel="00ED7123">
          <w:rPr>
            <w:b/>
          </w:rPr>
          <w:tab/>
          <w:delText>e.</w:delText>
        </w:r>
        <w:r w:rsidRPr="00AA1E89" w:rsidDel="00ED7123">
          <w:rPr>
            <w:b/>
          </w:rPr>
          <w:tab/>
        </w:r>
        <w:r w:rsidRPr="00AA1E89" w:rsidDel="00ED7123">
          <w:delText>The completion of a rejection of coverage or selection of limits form is not required when the insured purchases coverage in an amount equal to the policy's Bodily Injury Liability limits.</w:delText>
        </w:r>
      </w:del>
    </w:p>
    <w:p w14:paraId="56E277A6" w14:textId="77777777" w:rsidR="002D775D" w:rsidRPr="00AA1E89" w:rsidDel="00ED7123" w:rsidRDefault="002D775D" w:rsidP="001065E8">
      <w:pPr>
        <w:pStyle w:val="outlinetxt4"/>
        <w:suppressAutoHyphens/>
        <w:rPr>
          <w:del w:id="35012" w:author="Author"/>
        </w:rPr>
      </w:pPr>
      <w:del w:id="35013" w:author="Author">
        <w:r w:rsidRPr="00AA1E89" w:rsidDel="00ED7123">
          <w:rPr>
            <w:b/>
          </w:rPr>
          <w:tab/>
          <w:delText>f.</w:delText>
        </w:r>
        <w:r w:rsidRPr="00AA1E89" w:rsidDel="00ED7123">
          <w:tab/>
          <w:delText>This coverage is optional for autos that are used as public or livery conveyances, rented to others, or used in business primarily to transport property or equipment.</w:delText>
        </w:r>
      </w:del>
    </w:p>
    <w:p w14:paraId="4914ED33" w14:textId="77777777" w:rsidR="002D775D" w:rsidRPr="00AA1E89" w:rsidDel="00ED7123" w:rsidRDefault="002D775D" w:rsidP="001065E8">
      <w:pPr>
        <w:pStyle w:val="outlinehd2"/>
        <w:suppressAutoHyphens/>
        <w:rPr>
          <w:del w:id="35014" w:author="Author"/>
        </w:rPr>
      </w:pPr>
      <w:del w:id="35015" w:author="Author">
        <w:r w:rsidRPr="00AA1E89" w:rsidDel="00ED7123">
          <w:tab/>
          <w:delText>B.</w:delText>
        </w:r>
        <w:r w:rsidRPr="00AA1E89" w:rsidDel="00ED7123">
          <w:tab/>
          <w:delText>Premium Development</w:delText>
        </w:r>
      </w:del>
    </w:p>
    <w:p w14:paraId="42DCABD2" w14:textId="77777777" w:rsidR="002D775D" w:rsidRPr="00AA1E89" w:rsidDel="00ED7123" w:rsidRDefault="002D775D" w:rsidP="001065E8">
      <w:pPr>
        <w:pStyle w:val="outlinetxt3"/>
        <w:suppressAutoHyphens/>
        <w:rPr>
          <w:del w:id="35016" w:author="Author"/>
        </w:rPr>
      </w:pPr>
      <w:del w:id="35017" w:author="Author">
        <w:r w:rsidRPr="00AA1E89" w:rsidDel="00ED7123">
          <w:tab/>
        </w:r>
        <w:r w:rsidRPr="00AA1E89" w:rsidDel="00ED7123">
          <w:rPr>
            <w:b/>
          </w:rPr>
          <w:delText>1.</w:delText>
        </w:r>
        <w:r w:rsidRPr="00AA1E89" w:rsidDel="00ED7123">
          <w:rPr>
            <w:b/>
          </w:rPr>
          <w:tab/>
        </w:r>
        <w:r w:rsidRPr="00AA1E89" w:rsidDel="00ED7123">
          <w:delText xml:space="preserve">Select the appropriate loss costs table as follows: </w:delText>
        </w:r>
      </w:del>
    </w:p>
    <w:p w14:paraId="26B87F84" w14:textId="77777777" w:rsidR="002D775D" w:rsidRPr="00AA1E89" w:rsidDel="00ED7123" w:rsidRDefault="002D775D" w:rsidP="001065E8">
      <w:pPr>
        <w:pStyle w:val="outlinetxt4"/>
        <w:suppressAutoHyphens/>
        <w:rPr>
          <w:del w:id="35018" w:author="Author"/>
          <w:b/>
        </w:rPr>
      </w:pPr>
      <w:del w:id="35019" w:author="Author">
        <w:r w:rsidRPr="00AA1E89" w:rsidDel="00ED7123">
          <w:tab/>
        </w:r>
        <w:r w:rsidRPr="00AA1E89" w:rsidDel="00ED7123">
          <w:rPr>
            <w:b/>
          </w:rPr>
          <w:delText>a.</w:delText>
        </w:r>
        <w:r w:rsidRPr="00AA1E89" w:rsidDel="00ED7123">
          <w:rPr>
            <w:b/>
          </w:rPr>
          <w:tab/>
        </w:r>
        <w:r w:rsidRPr="00AA1E89" w:rsidDel="00ED7123">
          <w:delText xml:space="preserve">For single limits Uninsured Motorists Bodily Injury Coverage, refer to state loss costs Table </w:delText>
        </w:r>
        <w:r w:rsidRPr="00AA1E89" w:rsidDel="00ED7123">
          <w:rPr>
            <w:b/>
          </w:rPr>
          <w:delText>97.B.1.a.(LC).</w:delText>
        </w:r>
      </w:del>
    </w:p>
    <w:p w14:paraId="0F00B7D5" w14:textId="77777777" w:rsidR="002D775D" w:rsidRPr="00AA1E89" w:rsidDel="00ED7123" w:rsidRDefault="002D775D" w:rsidP="001065E8">
      <w:pPr>
        <w:pStyle w:val="outlinetxt4"/>
        <w:suppressAutoHyphens/>
        <w:rPr>
          <w:del w:id="35020" w:author="Author"/>
          <w:b/>
        </w:rPr>
      </w:pPr>
      <w:del w:id="35021" w:author="Author">
        <w:r w:rsidRPr="00AA1E89" w:rsidDel="00ED7123">
          <w:tab/>
        </w:r>
        <w:r w:rsidRPr="00AA1E89" w:rsidDel="00ED7123">
          <w:rPr>
            <w:b/>
          </w:rPr>
          <w:delText>b.</w:delText>
        </w:r>
        <w:r w:rsidRPr="00AA1E89" w:rsidDel="00ED7123">
          <w:rPr>
            <w:b/>
          </w:rPr>
          <w:tab/>
        </w:r>
        <w:r w:rsidRPr="00AA1E89" w:rsidDel="00ED7123">
          <w:delText xml:space="preserve">For split limits Uninsured Motorists Bodily Injury Coverage, refer to state loss costs Table </w:delText>
        </w:r>
        <w:r w:rsidRPr="00AA1E89" w:rsidDel="00ED7123">
          <w:rPr>
            <w:b/>
          </w:rPr>
          <w:delText>97.B.1.b.(LC)(v.2).</w:delText>
        </w:r>
        <w:r w:rsidRPr="00AA1E89" w:rsidDel="00ED7123">
          <w:delText xml:space="preserve"> The initial limits provided are the minimum financial responsibility limits required in Arizona.</w:delText>
        </w:r>
      </w:del>
    </w:p>
    <w:p w14:paraId="299927CB" w14:textId="77777777" w:rsidR="002D775D" w:rsidRPr="00AA1E89" w:rsidDel="00ED7123" w:rsidRDefault="002D775D" w:rsidP="001065E8">
      <w:pPr>
        <w:pStyle w:val="outlinetxt4"/>
        <w:suppressAutoHyphens/>
        <w:rPr>
          <w:del w:id="35022" w:author="Author"/>
        </w:rPr>
      </w:pPr>
      <w:del w:id="35023" w:author="Author">
        <w:r w:rsidRPr="00AA1E89" w:rsidDel="00ED7123">
          <w:tab/>
        </w:r>
        <w:r w:rsidRPr="00AA1E89" w:rsidDel="00ED7123">
          <w:rPr>
            <w:b/>
          </w:rPr>
          <w:delText>c.</w:delText>
        </w:r>
        <w:r w:rsidRPr="00AA1E89" w:rsidDel="00ED7123">
          <w:rPr>
            <w:b/>
          </w:rPr>
          <w:tab/>
        </w:r>
        <w:r w:rsidRPr="00AA1E89" w:rsidDel="00ED7123">
          <w:delText xml:space="preserve">For single limits Underinsured Motorists Bodily Injury Coverage, refer to state loss costs Table </w:delText>
        </w:r>
        <w:r w:rsidRPr="00AA1E89" w:rsidDel="00ED7123">
          <w:rPr>
            <w:b/>
          </w:rPr>
          <w:delText>97.B.1.c.(LC).</w:delText>
        </w:r>
        <w:r w:rsidRPr="00AA1E89" w:rsidDel="00ED7123">
          <w:delText xml:space="preserve"> </w:delText>
        </w:r>
      </w:del>
    </w:p>
    <w:p w14:paraId="7398602C" w14:textId="77777777" w:rsidR="002D775D" w:rsidRPr="00AA1E89" w:rsidDel="00ED7123" w:rsidRDefault="002D775D" w:rsidP="001065E8">
      <w:pPr>
        <w:pStyle w:val="outlinetxt4"/>
        <w:suppressAutoHyphens/>
        <w:rPr>
          <w:del w:id="35024" w:author="Author"/>
        </w:rPr>
      </w:pPr>
      <w:del w:id="35025" w:author="Author">
        <w:r w:rsidRPr="00AA1E89" w:rsidDel="00ED7123">
          <w:tab/>
        </w:r>
        <w:r w:rsidRPr="00AA1E89" w:rsidDel="00ED7123">
          <w:rPr>
            <w:b/>
          </w:rPr>
          <w:delText>d.</w:delText>
        </w:r>
        <w:r w:rsidRPr="00AA1E89" w:rsidDel="00ED7123">
          <w:tab/>
          <w:delText xml:space="preserve">For split limits Underinsured Motorists Bodily Injury Coverage, refer to state loss costs Table </w:delText>
        </w:r>
        <w:r w:rsidRPr="00AA1E89" w:rsidDel="00ED7123">
          <w:rPr>
            <w:b/>
          </w:rPr>
          <w:delText>97.B.1.d.(LC).</w:delText>
        </w:r>
        <w:r w:rsidRPr="00AA1E89" w:rsidDel="00ED7123">
          <w:delText xml:space="preserve"> The initial limits provided are the minimum financial responsibility limit required in Arizona.</w:delText>
        </w:r>
      </w:del>
    </w:p>
    <w:p w14:paraId="37AE787D" w14:textId="77777777" w:rsidR="002D775D" w:rsidRPr="00AA1E89" w:rsidDel="00ED7123" w:rsidRDefault="002D775D" w:rsidP="001065E8">
      <w:pPr>
        <w:pStyle w:val="outlinetxt3"/>
        <w:suppressAutoHyphens/>
        <w:rPr>
          <w:del w:id="35026" w:author="Author"/>
        </w:rPr>
      </w:pPr>
      <w:del w:id="35027" w:author="Author">
        <w:r w:rsidRPr="00AA1E89" w:rsidDel="00ED7123">
          <w:tab/>
        </w:r>
        <w:r w:rsidRPr="00AA1E89" w:rsidDel="00ED7123">
          <w:rPr>
            <w:b/>
          </w:rPr>
          <w:delText>2.</w:delText>
        </w:r>
        <w:r w:rsidRPr="00AA1E89" w:rsidDel="00ED7123">
          <w:tab/>
          <w:delText>Identify the exposures in this jurisdiction for which coverage applies and a premium will be charged. Exposures include owned self-propelled vehicles and</w:delText>
        </w:r>
        <w:r w:rsidRPr="00AA1E89" w:rsidDel="00ED7123">
          <w:rPr>
            <w:szCs w:val="18"/>
          </w:rPr>
          <w:delText xml:space="preserve"> sets of registration plates not issued to a specific auto (including dealer and transporter plates)</w:delText>
        </w:r>
        <w:r w:rsidRPr="00AA1E89" w:rsidDel="00ED7123">
          <w:delText xml:space="preserve">. </w:delText>
        </w:r>
      </w:del>
    </w:p>
    <w:p w14:paraId="3B511AAB" w14:textId="77777777" w:rsidR="002D775D" w:rsidRPr="00AA1E89" w:rsidDel="00ED7123" w:rsidRDefault="002D775D" w:rsidP="001065E8">
      <w:pPr>
        <w:pStyle w:val="outlinetxt4"/>
        <w:suppressAutoHyphens/>
        <w:rPr>
          <w:del w:id="35028" w:author="Author"/>
        </w:rPr>
      </w:pPr>
      <w:del w:id="35029" w:author="Author">
        <w:r w:rsidRPr="00AA1E89" w:rsidDel="00ED7123">
          <w:tab/>
        </w:r>
        <w:r w:rsidRPr="00AA1E89" w:rsidDel="00ED7123">
          <w:rPr>
            <w:b/>
          </w:rPr>
          <w:delText>a.</w:delText>
        </w:r>
        <w:r w:rsidRPr="00AA1E89" w:rsidDel="00ED7123">
          <w:rPr>
            <w:b/>
          </w:rPr>
          <w:tab/>
        </w:r>
        <w:r w:rsidRPr="00AA1E89" w:rsidDel="00ED7123">
          <w:delText xml:space="preserve">Separately determine the premium for each such exposure as follows: </w:delText>
        </w:r>
      </w:del>
    </w:p>
    <w:p w14:paraId="3178E1FF" w14:textId="77777777" w:rsidR="002D775D" w:rsidRPr="00AA1E89" w:rsidDel="00ED7123" w:rsidRDefault="002D775D" w:rsidP="001065E8">
      <w:pPr>
        <w:pStyle w:val="outlinetxt5"/>
        <w:suppressAutoHyphens/>
        <w:rPr>
          <w:del w:id="35030" w:author="Author"/>
        </w:rPr>
      </w:pPr>
      <w:del w:id="35031" w:author="Author">
        <w:r w:rsidRPr="00AA1E89" w:rsidDel="00ED7123">
          <w:tab/>
        </w:r>
        <w:r w:rsidRPr="00AA1E89" w:rsidDel="00ED7123">
          <w:rPr>
            <w:b/>
          </w:rPr>
          <w:delText>(1)</w:delText>
        </w:r>
        <w:r w:rsidRPr="00AA1E89" w:rsidDel="00ED7123">
          <w:rPr>
            <w:b/>
          </w:rPr>
          <w:tab/>
        </w:r>
        <w:r w:rsidRPr="00AA1E89" w:rsidDel="00ED7123">
          <w:delText xml:space="preserve">Determine the exposure type (Private Passenger Type or Other Than Private Passenger Type). For the purposes of this premium development, </w:delText>
        </w:r>
        <w:r w:rsidRPr="00AA1E89" w:rsidDel="00ED7123">
          <w:rPr>
            <w:rFonts w:cs="Arial"/>
          </w:rPr>
          <w:delText xml:space="preserve">Private Passenger Types include exposures which are classified under Section </w:delText>
        </w:r>
        <w:r w:rsidRPr="00AA1E89" w:rsidDel="00ED7123">
          <w:rPr>
            <w:rFonts w:cs="Arial"/>
            <w:b/>
          </w:rPr>
          <w:delText>III</w:delText>
        </w:r>
        <w:r w:rsidRPr="00AA1E89" w:rsidDel="00ED7123">
          <w:rPr>
            <w:rFonts w:cs="Arial"/>
          </w:rPr>
          <w:delText xml:space="preserve"> of this division or are explicitly described as Private Passenger Types elsewhere in this division. Unless instructed otherwise, all other exposures are considered to be Other Than Private Passenger Types, even when rating for other coverages is based on Private Passenger Types. </w:delText>
        </w:r>
      </w:del>
    </w:p>
    <w:p w14:paraId="0582BF3E" w14:textId="77777777" w:rsidR="002D775D" w:rsidRPr="00AA1E89" w:rsidDel="00ED7123" w:rsidRDefault="002D775D" w:rsidP="001065E8">
      <w:pPr>
        <w:pStyle w:val="outlinetxt5"/>
        <w:suppressAutoHyphens/>
        <w:rPr>
          <w:del w:id="35032" w:author="Author"/>
        </w:rPr>
      </w:pPr>
      <w:del w:id="35033" w:author="Author">
        <w:r w:rsidRPr="00AA1E89" w:rsidDel="00ED7123">
          <w:tab/>
        </w:r>
        <w:r w:rsidRPr="00AA1E89" w:rsidDel="00ED7123">
          <w:rPr>
            <w:b/>
          </w:rPr>
          <w:delText>(2)</w:delText>
        </w:r>
        <w:r w:rsidRPr="00AA1E89" w:rsidDel="00ED7123">
          <w:rPr>
            <w:b/>
          </w:rPr>
          <w:tab/>
        </w:r>
        <w:r w:rsidRPr="00AA1E89" w:rsidDel="00ED7123">
          <w:delText xml:space="preserve">Within the appropriate loss costs table (single or split limits), locate the column corresponding to the exposure type determined in Paragraph </w:delText>
        </w:r>
        <w:r w:rsidRPr="00AA1E89" w:rsidDel="00ED7123">
          <w:rPr>
            <w:b/>
          </w:rPr>
          <w:delText xml:space="preserve">B.2.a.(1). </w:delText>
        </w:r>
      </w:del>
    </w:p>
    <w:p w14:paraId="03EF6B91" w14:textId="77777777" w:rsidR="002D775D" w:rsidRPr="00AA1E89" w:rsidDel="00ED7123" w:rsidRDefault="002D775D" w:rsidP="001065E8">
      <w:pPr>
        <w:pStyle w:val="outlinetxt5"/>
        <w:suppressAutoHyphens/>
        <w:rPr>
          <w:del w:id="35034" w:author="Author"/>
        </w:rPr>
      </w:pPr>
      <w:del w:id="35035" w:author="Author">
        <w:r w:rsidRPr="00AA1E89" w:rsidDel="00ED7123">
          <w:rPr>
            <w:b/>
          </w:rPr>
          <w:tab/>
          <w:delText>(3)</w:delText>
        </w:r>
        <w:r w:rsidRPr="00AA1E89" w:rsidDel="00ED7123">
          <w:rPr>
            <w:b/>
          </w:rPr>
          <w:tab/>
        </w:r>
        <w:r w:rsidRPr="00AA1E89" w:rsidDel="00ED7123">
          <w:delText>From within this column, determine the appropriate loss cost based on the desired limit of coverage.</w:delText>
        </w:r>
      </w:del>
    </w:p>
    <w:p w14:paraId="12FE5C71" w14:textId="77777777" w:rsidR="002D775D" w:rsidRPr="00AA1E89" w:rsidDel="00ED7123" w:rsidRDefault="002D775D" w:rsidP="001065E8">
      <w:pPr>
        <w:pStyle w:val="outlinetxt5"/>
        <w:suppressAutoHyphens/>
        <w:rPr>
          <w:del w:id="35036" w:author="Author"/>
        </w:rPr>
      </w:pPr>
      <w:del w:id="35037" w:author="Author">
        <w:r w:rsidRPr="00AA1E89" w:rsidDel="00ED7123">
          <w:rPr>
            <w:b/>
          </w:rPr>
          <w:tab/>
          <w:delText>(4)</w:delText>
        </w:r>
        <w:r w:rsidRPr="00AA1E89" w:rsidDel="00ED7123">
          <w:tab/>
          <w:delText xml:space="preserve">For policies (other than Auto Dealers) issued to individual named insureds, add the amount shown in state loss costs Table </w:delText>
        </w:r>
        <w:r w:rsidRPr="00AA1E89" w:rsidDel="00ED7123">
          <w:rPr>
            <w:b/>
          </w:rPr>
          <w:delText xml:space="preserve">97.B.2.a.(4)(LC). </w:delText>
        </w:r>
      </w:del>
    </w:p>
    <w:p w14:paraId="432D0875" w14:textId="77777777" w:rsidR="002D775D" w:rsidRPr="00AA1E89" w:rsidDel="00ED7123" w:rsidRDefault="002D775D" w:rsidP="001065E8">
      <w:pPr>
        <w:pStyle w:val="outlinetxt5"/>
        <w:suppressAutoHyphens/>
        <w:rPr>
          <w:del w:id="35038" w:author="Author"/>
        </w:rPr>
      </w:pPr>
      <w:del w:id="35039" w:author="Author">
        <w:r w:rsidRPr="00AA1E89" w:rsidDel="00ED7123">
          <w:lastRenderedPageBreak/>
          <w:tab/>
        </w:r>
        <w:r w:rsidRPr="00AA1E89" w:rsidDel="00ED7123">
          <w:rPr>
            <w:b/>
          </w:rPr>
          <w:delText>(5)</w:delText>
        </w:r>
        <w:r w:rsidRPr="00AA1E89" w:rsidDel="00ED7123">
          <w:tab/>
          <w:delText>Refer to the rules applicable to the exposure elsewhere in this division for additional premium development instructions, if any.</w:delText>
        </w:r>
      </w:del>
    </w:p>
    <w:p w14:paraId="31AA4D31" w14:textId="77777777" w:rsidR="002D775D" w:rsidRPr="00AA1E89" w:rsidDel="00ED7123" w:rsidRDefault="002D775D" w:rsidP="001065E8">
      <w:pPr>
        <w:pStyle w:val="outlinetxt4"/>
        <w:suppressAutoHyphens/>
        <w:rPr>
          <w:del w:id="35040" w:author="Author"/>
        </w:rPr>
      </w:pPr>
      <w:del w:id="35041" w:author="Author">
        <w:r w:rsidRPr="00AA1E89" w:rsidDel="00ED7123">
          <w:tab/>
        </w:r>
        <w:r w:rsidRPr="00AA1E89" w:rsidDel="00ED7123">
          <w:rPr>
            <w:b/>
          </w:rPr>
          <w:delText>b.</w:delText>
        </w:r>
        <w:r w:rsidRPr="00AA1E89" w:rsidDel="00ED7123">
          <w:rPr>
            <w:b/>
          </w:rPr>
          <w:tab/>
        </w:r>
        <w:r w:rsidRPr="00AA1E89" w:rsidDel="00ED7123">
          <w:delText xml:space="preserve">Primary, secondary, fleet, operator experience and use rating factors do not apply. </w:delText>
        </w:r>
      </w:del>
    </w:p>
    <w:p w14:paraId="6D601EB9" w14:textId="77777777" w:rsidR="002D775D" w:rsidRPr="00AA1E89" w:rsidDel="00ED7123" w:rsidRDefault="002D775D" w:rsidP="001065E8">
      <w:pPr>
        <w:pStyle w:val="outlinetxt4"/>
        <w:suppressAutoHyphens/>
        <w:rPr>
          <w:del w:id="35042" w:author="Author"/>
        </w:rPr>
      </w:pPr>
      <w:del w:id="35043" w:author="Author">
        <w:r w:rsidRPr="00AA1E89" w:rsidDel="00ED7123">
          <w:tab/>
        </w:r>
        <w:r w:rsidRPr="00AA1E89" w:rsidDel="00ED7123">
          <w:rPr>
            <w:b/>
          </w:rPr>
          <w:delText>c.</w:delText>
        </w:r>
        <w:r w:rsidRPr="00AA1E89" w:rsidDel="00ED7123">
          <w:tab/>
          <w:delText>Do not charge a premium for the following:</w:delText>
        </w:r>
      </w:del>
    </w:p>
    <w:p w14:paraId="1B879BD1" w14:textId="77777777" w:rsidR="002D775D" w:rsidRPr="00AA1E89" w:rsidDel="00ED7123" w:rsidRDefault="002D775D" w:rsidP="001065E8">
      <w:pPr>
        <w:pStyle w:val="outlinetxt5"/>
        <w:suppressAutoHyphens/>
        <w:rPr>
          <w:del w:id="35044" w:author="Author"/>
        </w:rPr>
      </w:pPr>
      <w:del w:id="35045" w:author="Author">
        <w:r w:rsidRPr="00AA1E89" w:rsidDel="00ED7123">
          <w:tab/>
        </w:r>
        <w:r w:rsidRPr="00AA1E89" w:rsidDel="00ED7123">
          <w:rPr>
            <w:b/>
          </w:rPr>
          <w:delText>(1)</w:delText>
        </w:r>
        <w:r w:rsidRPr="00AA1E89" w:rsidDel="00ED7123">
          <w:tab/>
          <w:delText>Trailers;</w:delText>
        </w:r>
      </w:del>
    </w:p>
    <w:p w14:paraId="3C715719" w14:textId="77777777" w:rsidR="002D775D" w:rsidRPr="00AA1E89" w:rsidDel="00ED7123" w:rsidRDefault="002D775D" w:rsidP="001065E8">
      <w:pPr>
        <w:pStyle w:val="outlinetxt5"/>
        <w:suppressAutoHyphens/>
        <w:rPr>
          <w:del w:id="35046" w:author="Author"/>
        </w:rPr>
      </w:pPr>
      <w:del w:id="35047" w:author="Author">
        <w:r w:rsidRPr="00AA1E89" w:rsidDel="00ED7123">
          <w:tab/>
        </w:r>
        <w:r w:rsidRPr="00AA1E89" w:rsidDel="00ED7123">
          <w:rPr>
            <w:b/>
          </w:rPr>
          <w:delText>(2)</w:delText>
        </w:r>
        <w:r w:rsidRPr="00AA1E89" w:rsidDel="00ED7123">
          <w:rPr>
            <w:b/>
          </w:rPr>
          <w:tab/>
        </w:r>
        <w:r w:rsidRPr="00AA1E89" w:rsidDel="00ED7123">
          <w:delText>Hired and non-owned autos;</w:delText>
        </w:r>
      </w:del>
    </w:p>
    <w:p w14:paraId="6327406F" w14:textId="77777777" w:rsidR="002D775D" w:rsidRPr="00AA1E89" w:rsidDel="00ED7123" w:rsidRDefault="002D775D" w:rsidP="001065E8">
      <w:pPr>
        <w:pStyle w:val="outlinetxt5"/>
        <w:suppressAutoHyphens/>
        <w:rPr>
          <w:del w:id="35048" w:author="Author"/>
        </w:rPr>
      </w:pPr>
      <w:del w:id="35049" w:author="Author">
        <w:r w:rsidRPr="00AA1E89" w:rsidDel="00ED7123">
          <w:tab/>
        </w:r>
        <w:r w:rsidRPr="00AA1E89" w:rsidDel="00ED7123">
          <w:rPr>
            <w:b/>
          </w:rPr>
          <w:delText>(3)</w:delText>
        </w:r>
        <w:r w:rsidRPr="00AA1E89" w:rsidDel="00ED7123">
          <w:rPr>
            <w:b/>
          </w:rPr>
          <w:tab/>
        </w:r>
        <w:r w:rsidRPr="00AA1E89" w:rsidDel="00ED7123">
          <w:delText xml:space="preserve">Owned vehicles which have not been assigned registration plates (such as Auto Dealers' inventory); or </w:delText>
        </w:r>
      </w:del>
    </w:p>
    <w:p w14:paraId="73DFC0CE" w14:textId="77777777" w:rsidR="002D775D" w:rsidRPr="00AA1E89" w:rsidDel="00ED7123" w:rsidRDefault="002D775D" w:rsidP="001065E8">
      <w:pPr>
        <w:pStyle w:val="outlinetxt5"/>
        <w:suppressAutoHyphens/>
        <w:rPr>
          <w:del w:id="35050" w:author="Author"/>
        </w:rPr>
      </w:pPr>
      <w:del w:id="35051" w:author="Author">
        <w:r w:rsidRPr="00AA1E89" w:rsidDel="00ED7123">
          <w:rPr>
            <w:b/>
          </w:rPr>
          <w:tab/>
          <w:delText>(4)</w:delText>
        </w:r>
        <w:r w:rsidRPr="00AA1E89" w:rsidDel="00ED7123">
          <w:rPr>
            <w:b/>
          </w:rPr>
          <w:tab/>
        </w:r>
        <w:r w:rsidRPr="00AA1E89" w:rsidDel="00ED7123">
          <w:delText>Registration plates used to transport non-owned autos (such as drive-away contractors rated under Rule</w:delText>
        </w:r>
        <w:r w:rsidRPr="00AA1E89" w:rsidDel="00ED7123">
          <w:rPr>
            <w:b/>
          </w:rPr>
          <w:delText xml:space="preserve"> 69.</w:delText>
        </w:r>
        <w:r w:rsidRPr="00AA1E89" w:rsidDel="00ED7123">
          <w:delText>).</w:delText>
        </w:r>
      </w:del>
    </w:p>
    <w:p w14:paraId="69F4A0E9" w14:textId="77777777" w:rsidR="002D775D" w:rsidDel="00ED7123" w:rsidRDefault="002D775D" w:rsidP="001065E8">
      <w:pPr>
        <w:pStyle w:val="outlinetxt4"/>
        <w:suppressAutoHyphens/>
        <w:rPr>
          <w:del w:id="35052" w:author="Author"/>
        </w:rPr>
      </w:pPr>
      <w:del w:id="35053" w:author="Author">
        <w:r w:rsidRPr="00AA1E89" w:rsidDel="00ED7123">
          <w:rPr>
            <w:b/>
          </w:rPr>
          <w:tab/>
          <w:delText>d.</w:delText>
        </w:r>
        <w:r w:rsidRPr="00AA1E89" w:rsidDel="00ED7123">
          <w:rPr>
            <w:b/>
          </w:rPr>
          <w:tab/>
        </w:r>
        <w:r w:rsidRPr="00AA1E89" w:rsidDel="00ED7123">
          <w:delText xml:space="preserve">If Uninsured Motorists Bodily Injury Coverage is provided, do not apply the charge in Table </w:delText>
        </w:r>
        <w:r w:rsidRPr="00AA1E89" w:rsidDel="00ED7123">
          <w:rPr>
            <w:b/>
          </w:rPr>
          <w:delText>97.B.2.a.(4)(LC)</w:delText>
        </w:r>
        <w:r w:rsidRPr="00AA1E89" w:rsidDel="00ED7123">
          <w:delText xml:space="preserve"> for Underinsured Motorists Bodily Injury Coverage. </w:delText>
        </w:r>
      </w:del>
    </w:p>
    <w:p w14:paraId="68CDF112" w14:textId="77777777" w:rsidR="002D775D" w:rsidDel="00ED7123" w:rsidRDefault="002D775D" w:rsidP="001065E8">
      <w:pPr>
        <w:pStyle w:val="isonormal"/>
        <w:jc w:val="left"/>
        <w:rPr>
          <w:del w:id="35054" w:author="Author"/>
        </w:rPr>
      </w:pPr>
    </w:p>
    <w:p w14:paraId="3FA624FE" w14:textId="77777777" w:rsidR="002D775D" w:rsidDel="00ED7123" w:rsidRDefault="002D775D" w:rsidP="001065E8">
      <w:pPr>
        <w:pStyle w:val="isonormal"/>
        <w:rPr>
          <w:del w:id="35055" w:author="Author"/>
        </w:rPr>
        <w:sectPr w:rsidR="002D775D" w:rsidDel="00ED7123" w:rsidSect="001065E8">
          <w:pgSz w:w="12240" w:h="15840"/>
          <w:pgMar w:top="1735" w:right="960" w:bottom="1560" w:left="1200" w:header="575" w:footer="480" w:gutter="0"/>
          <w:cols w:space="720"/>
          <w:docGrid w:linePitch="245"/>
        </w:sectPr>
      </w:pPr>
    </w:p>
    <w:p w14:paraId="63E5FBDD" w14:textId="77777777" w:rsidR="002D775D" w:rsidRPr="000026A2" w:rsidDel="00ED7123" w:rsidRDefault="002D775D" w:rsidP="001065E8">
      <w:pPr>
        <w:pStyle w:val="boxrule"/>
        <w:rPr>
          <w:del w:id="35056" w:author="Author"/>
        </w:rPr>
      </w:pPr>
      <w:del w:id="35057" w:author="Author">
        <w:r w:rsidRPr="000026A2" w:rsidDel="00ED7123">
          <w:lastRenderedPageBreak/>
          <w:delText>98.  DEDUCTIBLE INSURANCE</w:delText>
        </w:r>
      </w:del>
    </w:p>
    <w:p w14:paraId="08FC3417" w14:textId="77777777" w:rsidR="002D775D" w:rsidRPr="000026A2" w:rsidDel="00ED7123" w:rsidRDefault="002D775D" w:rsidP="001065E8">
      <w:pPr>
        <w:pStyle w:val="blocktext1"/>
        <w:tabs>
          <w:tab w:val="left" w:pos="720"/>
          <w:tab w:val="left" w:pos="1440"/>
        </w:tabs>
        <w:suppressAutoHyphens/>
        <w:rPr>
          <w:del w:id="35058" w:author="Author"/>
        </w:rPr>
      </w:pPr>
      <w:del w:id="35059" w:author="Author">
        <w:r w:rsidRPr="000026A2" w:rsidDel="00ED7123">
          <w:delText xml:space="preserve">Paragraphs </w:delText>
        </w:r>
        <w:r w:rsidRPr="000026A2" w:rsidDel="00ED7123">
          <w:rPr>
            <w:b/>
          </w:rPr>
          <w:delText>A</w:delText>
        </w:r>
        <w:r w:rsidRPr="000026A2" w:rsidDel="00ED7123">
          <w:rPr>
            <w:b/>
            <w:color w:val="000000"/>
          </w:rPr>
          <w:delText>.1.</w:delText>
        </w:r>
        <w:r w:rsidRPr="000026A2" w:rsidDel="00ED7123">
          <w:delText xml:space="preserve"> and </w:delText>
        </w:r>
        <w:r w:rsidRPr="000026A2" w:rsidDel="00ED7123">
          <w:rPr>
            <w:b/>
          </w:rPr>
          <w:delText>A.2.</w:delText>
        </w:r>
        <w:r w:rsidRPr="000026A2" w:rsidDel="00ED7123">
          <w:delText xml:space="preserve"> are replaced by the following:</w:delText>
        </w:r>
      </w:del>
    </w:p>
    <w:p w14:paraId="4E6711EC" w14:textId="77777777" w:rsidR="002D775D" w:rsidRPr="000026A2" w:rsidDel="00ED7123" w:rsidRDefault="002D775D" w:rsidP="001065E8">
      <w:pPr>
        <w:pStyle w:val="outlinehd2"/>
        <w:suppressAutoHyphens/>
        <w:rPr>
          <w:del w:id="35060" w:author="Author"/>
        </w:rPr>
      </w:pPr>
      <w:del w:id="35061" w:author="Author">
        <w:r w:rsidRPr="000026A2" w:rsidDel="00ED7123">
          <w:tab/>
          <w:delText>A.</w:delText>
        </w:r>
        <w:r w:rsidRPr="000026A2" w:rsidDel="00ED7123">
          <w:tab/>
          <w:delText xml:space="preserve">Liability Coverages </w:delText>
        </w:r>
      </w:del>
    </w:p>
    <w:p w14:paraId="63277415" w14:textId="77777777" w:rsidR="002D775D" w:rsidRPr="000026A2" w:rsidDel="00ED7123" w:rsidRDefault="002D775D" w:rsidP="001065E8">
      <w:pPr>
        <w:pStyle w:val="outlinetxt3"/>
        <w:suppressAutoHyphens/>
        <w:rPr>
          <w:del w:id="35062" w:author="Author"/>
        </w:rPr>
      </w:pPr>
      <w:del w:id="35063" w:author="Author">
        <w:r w:rsidRPr="000026A2" w:rsidDel="00ED7123">
          <w:rPr>
            <w:b/>
          </w:rPr>
          <w:tab/>
          <w:delText>1.</w:delText>
        </w:r>
        <w:r w:rsidRPr="000026A2" w:rsidDel="00ED7123">
          <w:rPr>
            <w:b/>
          </w:rPr>
          <w:tab/>
        </w:r>
        <w:r w:rsidRPr="000026A2" w:rsidDel="00ED7123">
          <w:delText>Compute the premium by multiplying the full coverage $</w:delText>
        </w:r>
        <w:r w:rsidRPr="000026A2" w:rsidDel="00ED7123">
          <w:rPr>
            <w:color w:val="000000"/>
          </w:rPr>
          <w:delText>100,000</w:delText>
        </w:r>
        <w:r w:rsidRPr="000026A2" w:rsidDel="00ED7123">
          <w:delText xml:space="preserve"> bodily injury and property damage liability premium by the factor selected as follows:</w:delText>
        </w:r>
      </w:del>
    </w:p>
    <w:p w14:paraId="7B9D324D" w14:textId="77777777" w:rsidR="002D775D" w:rsidRPr="000026A2" w:rsidDel="00ED7123" w:rsidRDefault="002D775D" w:rsidP="001065E8">
      <w:pPr>
        <w:pStyle w:val="space4"/>
        <w:tabs>
          <w:tab w:val="left" w:pos="720"/>
          <w:tab w:val="left" w:pos="1440"/>
        </w:tabs>
        <w:suppressAutoHyphens/>
        <w:rPr>
          <w:del w:id="3506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10"/>
        <w:gridCol w:w="900"/>
        <w:gridCol w:w="922"/>
        <w:gridCol w:w="923"/>
        <w:gridCol w:w="922"/>
        <w:gridCol w:w="923"/>
      </w:tblGrid>
      <w:tr w:rsidR="002D775D" w:rsidRPr="000026A2" w:rsidDel="00ED7123" w14:paraId="4689B909" w14:textId="77777777" w:rsidTr="00B94200">
        <w:trPr>
          <w:trHeight w:val="190"/>
          <w:del w:id="35065" w:author="Author"/>
        </w:trPr>
        <w:tc>
          <w:tcPr>
            <w:tcW w:w="200" w:type="dxa"/>
            <w:tcBorders>
              <w:top w:val="nil"/>
              <w:left w:val="nil"/>
              <w:bottom w:val="nil"/>
              <w:right w:val="nil"/>
            </w:tcBorders>
          </w:tcPr>
          <w:p w14:paraId="589FAAA8" w14:textId="77777777" w:rsidR="002D775D" w:rsidRPr="000026A2" w:rsidDel="00ED7123" w:rsidRDefault="002D775D" w:rsidP="00B94200">
            <w:pPr>
              <w:pStyle w:val="tablehead"/>
              <w:suppressAutoHyphens/>
              <w:rPr>
                <w:del w:id="35066" w:author="Author"/>
              </w:rPr>
            </w:pPr>
            <w:del w:id="35067" w:author="Author">
              <w:r w:rsidRPr="000026A2" w:rsidDel="00ED7123">
                <w:br/>
              </w:r>
            </w:del>
          </w:p>
        </w:tc>
        <w:tc>
          <w:tcPr>
            <w:tcW w:w="1110" w:type="dxa"/>
            <w:gridSpan w:val="2"/>
            <w:tcBorders>
              <w:top w:val="single" w:sz="6" w:space="0" w:color="auto"/>
              <w:left w:val="single" w:sz="6" w:space="0" w:color="auto"/>
              <w:bottom w:val="nil"/>
              <w:right w:val="nil"/>
            </w:tcBorders>
          </w:tcPr>
          <w:p w14:paraId="0062E473" w14:textId="77777777" w:rsidR="002D775D" w:rsidRPr="000026A2" w:rsidDel="00ED7123" w:rsidRDefault="002D775D" w:rsidP="00B94200">
            <w:pPr>
              <w:pStyle w:val="tablehead"/>
              <w:suppressAutoHyphens/>
              <w:rPr>
                <w:del w:id="35068" w:author="Author"/>
              </w:rPr>
            </w:pPr>
          </w:p>
        </w:tc>
        <w:tc>
          <w:tcPr>
            <w:tcW w:w="1845" w:type="dxa"/>
            <w:gridSpan w:val="2"/>
            <w:tcBorders>
              <w:top w:val="single" w:sz="6" w:space="0" w:color="auto"/>
              <w:left w:val="single" w:sz="6" w:space="0" w:color="auto"/>
              <w:bottom w:val="single" w:sz="6" w:space="0" w:color="auto"/>
              <w:right w:val="single" w:sz="6" w:space="0" w:color="auto"/>
            </w:tcBorders>
          </w:tcPr>
          <w:p w14:paraId="6CE2B517" w14:textId="77777777" w:rsidR="002D775D" w:rsidRPr="000026A2" w:rsidDel="00ED7123" w:rsidRDefault="002D775D" w:rsidP="00B94200">
            <w:pPr>
              <w:pStyle w:val="tablehead"/>
              <w:suppressAutoHyphens/>
              <w:rPr>
                <w:del w:id="35069" w:author="Author"/>
              </w:rPr>
            </w:pPr>
            <w:del w:id="35070" w:author="Author">
              <w:r w:rsidRPr="000026A2" w:rsidDel="00ED7123">
                <w:delText xml:space="preserve">Combined </w:delText>
              </w:r>
              <w:r w:rsidRPr="000026A2" w:rsidDel="00ED7123">
                <w:br/>
                <w:delText>Single Limit</w:delText>
              </w:r>
            </w:del>
          </w:p>
        </w:tc>
        <w:tc>
          <w:tcPr>
            <w:tcW w:w="1845" w:type="dxa"/>
            <w:gridSpan w:val="2"/>
            <w:tcBorders>
              <w:top w:val="single" w:sz="6" w:space="0" w:color="auto"/>
              <w:left w:val="nil"/>
              <w:bottom w:val="single" w:sz="6" w:space="0" w:color="auto"/>
              <w:right w:val="single" w:sz="6" w:space="0" w:color="auto"/>
            </w:tcBorders>
          </w:tcPr>
          <w:p w14:paraId="504A1EBA" w14:textId="77777777" w:rsidR="002D775D" w:rsidRPr="000026A2" w:rsidDel="00ED7123" w:rsidRDefault="002D775D" w:rsidP="00B94200">
            <w:pPr>
              <w:pStyle w:val="tablehead"/>
              <w:suppressAutoHyphens/>
              <w:rPr>
                <w:del w:id="35071" w:author="Author"/>
              </w:rPr>
            </w:pPr>
            <w:del w:id="35072" w:author="Author">
              <w:r w:rsidRPr="000026A2" w:rsidDel="00ED7123">
                <w:delText>Property Damage</w:delText>
              </w:r>
              <w:r w:rsidRPr="000026A2" w:rsidDel="00ED7123">
                <w:br/>
                <w:delText>Per Accident</w:delText>
              </w:r>
            </w:del>
          </w:p>
        </w:tc>
      </w:tr>
      <w:tr w:rsidR="002D775D" w:rsidRPr="000026A2" w:rsidDel="00ED7123" w14:paraId="5623159C" w14:textId="77777777" w:rsidTr="00B94200">
        <w:trPr>
          <w:trHeight w:val="190"/>
          <w:del w:id="35073" w:author="Author"/>
        </w:trPr>
        <w:tc>
          <w:tcPr>
            <w:tcW w:w="200" w:type="dxa"/>
            <w:tcBorders>
              <w:top w:val="nil"/>
              <w:left w:val="nil"/>
              <w:bottom w:val="nil"/>
              <w:right w:val="nil"/>
            </w:tcBorders>
          </w:tcPr>
          <w:p w14:paraId="2C8C6497" w14:textId="77777777" w:rsidR="002D775D" w:rsidRPr="000026A2" w:rsidDel="00ED7123" w:rsidRDefault="002D775D" w:rsidP="00B94200">
            <w:pPr>
              <w:pStyle w:val="tabletext11"/>
              <w:suppressAutoHyphens/>
              <w:rPr>
                <w:del w:id="35074" w:author="Author"/>
              </w:rPr>
            </w:pPr>
            <w:del w:id="35075" w:author="Author">
              <w:r w:rsidRPr="000026A2" w:rsidDel="00ED7123">
                <w:br/>
              </w:r>
            </w:del>
          </w:p>
        </w:tc>
        <w:tc>
          <w:tcPr>
            <w:tcW w:w="1110" w:type="dxa"/>
            <w:gridSpan w:val="2"/>
            <w:tcBorders>
              <w:top w:val="nil"/>
              <w:left w:val="single" w:sz="6" w:space="0" w:color="auto"/>
              <w:bottom w:val="single" w:sz="6" w:space="0" w:color="auto"/>
              <w:right w:val="nil"/>
            </w:tcBorders>
          </w:tcPr>
          <w:p w14:paraId="20FBB1ED" w14:textId="77777777" w:rsidR="002D775D" w:rsidRPr="000026A2" w:rsidDel="00ED7123" w:rsidRDefault="002D775D" w:rsidP="00B94200">
            <w:pPr>
              <w:pStyle w:val="tablehead"/>
              <w:suppressAutoHyphens/>
              <w:rPr>
                <w:del w:id="35076" w:author="Author"/>
              </w:rPr>
            </w:pPr>
            <w:del w:id="35077" w:author="Author">
              <w:r w:rsidRPr="000026A2" w:rsidDel="00ED7123">
                <w:delText>Deductible</w:delText>
              </w:r>
              <w:r w:rsidRPr="000026A2" w:rsidDel="00ED7123">
                <w:br/>
                <w:delText>Amount</w:delText>
              </w:r>
            </w:del>
          </w:p>
        </w:tc>
        <w:tc>
          <w:tcPr>
            <w:tcW w:w="922" w:type="dxa"/>
            <w:tcBorders>
              <w:top w:val="nil"/>
              <w:left w:val="single" w:sz="6" w:space="0" w:color="auto"/>
              <w:bottom w:val="single" w:sz="6" w:space="0" w:color="auto"/>
              <w:right w:val="single" w:sz="6" w:space="0" w:color="auto"/>
            </w:tcBorders>
          </w:tcPr>
          <w:p w14:paraId="72E585FF" w14:textId="77777777" w:rsidR="002D775D" w:rsidRPr="000026A2" w:rsidDel="00ED7123" w:rsidRDefault="002D775D" w:rsidP="00B94200">
            <w:pPr>
              <w:pStyle w:val="tablehead"/>
              <w:suppressAutoHyphens/>
              <w:rPr>
                <w:del w:id="35078" w:author="Author"/>
              </w:rPr>
            </w:pPr>
            <w:del w:id="35079" w:author="Author">
              <w:r w:rsidRPr="000026A2" w:rsidDel="00ED7123">
                <w:delText>Non-zone</w:delText>
              </w:r>
              <w:r w:rsidRPr="000026A2" w:rsidDel="00ED7123">
                <w:br/>
                <w:delText>Rated</w:delText>
              </w:r>
            </w:del>
          </w:p>
        </w:tc>
        <w:tc>
          <w:tcPr>
            <w:tcW w:w="923" w:type="dxa"/>
            <w:tcBorders>
              <w:top w:val="nil"/>
              <w:left w:val="single" w:sz="6" w:space="0" w:color="auto"/>
              <w:bottom w:val="single" w:sz="6" w:space="0" w:color="auto"/>
              <w:right w:val="single" w:sz="6" w:space="0" w:color="auto"/>
            </w:tcBorders>
          </w:tcPr>
          <w:p w14:paraId="6A526A9D" w14:textId="77777777" w:rsidR="002D775D" w:rsidRPr="000026A2" w:rsidDel="00ED7123" w:rsidRDefault="002D775D" w:rsidP="00B94200">
            <w:pPr>
              <w:pStyle w:val="tablehead"/>
              <w:suppressAutoHyphens/>
              <w:rPr>
                <w:del w:id="35080" w:author="Author"/>
              </w:rPr>
            </w:pPr>
            <w:del w:id="35081" w:author="Author">
              <w:r w:rsidRPr="000026A2" w:rsidDel="00ED7123">
                <w:delText>Zone-rated</w:delText>
              </w:r>
            </w:del>
          </w:p>
        </w:tc>
        <w:tc>
          <w:tcPr>
            <w:tcW w:w="922" w:type="dxa"/>
            <w:tcBorders>
              <w:top w:val="nil"/>
              <w:left w:val="nil"/>
              <w:bottom w:val="single" w:sz="6" w:space="0" w:color="auto"/>
              <w:right w:val="single" w:sz="6" w:space="0" w:color="auto"/>
            </w:tcBorders>
          </w:tcPr>
          <w:p w14:paraId="76D10749" w14:textId="77777777" w:rsidR="002D775D" w:rsidRPr="000026A2" w:rsidDel="00ED7123" w:rsidRDefault="002D775D" w:rsidP="00B94200">
            <w:pPr>
              <w:pStyle w:val="tablehead"/>
              <w:suppressAutoHyphens/>
              <w:rPr>
                <w:del w:id="35082" w:author="Author"/>
              </w:rPr>
            </w:pPr>
            <w:del w:id="35083" w:author="Author">
              <w:r w:rsidRPr="000026A2" w:rsidDel="00ED7123">
                <w:delText>Non-zone</w:delText>
              </w:r>
              <w:r w:rsidRPr="000026A2" w:rsidDel="00ED7123">
                <w:br/>
                <w:delText>Rated</w:delText>
              </w:r>
            </w:del>
          </w:p>
        </w:tc>
        <w:tc>
          <w:tcPr>
            <w:tcW w:w="923" w:type="dxa"/>
            <w:tcBorders>
              <w:top w:val="nil"/>
              <w:left w:val="nil"/>
              <w:bottom w:val="single" w:sz="6" w:space="0" w:color="auto"/>
              <w:right w:val="single" w:sz="6" w:space="0" w:color="auto"/>
            </w:tcBorders>
          </w:tcPr>
          <w:p w14:paraId="4C117E32" w14:textId="77777777" w:rsidR="002D775D" w:rsidRPr="000026A2" w:rsidDel="00ED7123" w:rsidRDefault="002D775D" w:rsidP="00B94200">
            <w:pPr>
              <w:pStyle w:val="tablehead"/>
              <w:suppressAutoHyphens/>
              <w:rPr>
                <w:del w:id="35084" w:author="Author"/>
              </w:rPr>
            </w:pPr>
            <w:del w:id="35085" w:author="Author">
              <w:r w:rsidRPr="000026A2" w:rsidDel="00ED7123">
                <w:delText>Zone-rated</w:delText>
              </w:r>
            </w:del>
          </w:p>
        </w:tc>
      </w:tr>
      <w:tr w:rsidR="002D775D" w:rsidRPr="000026A2" w:rsidDel="00ED7123" w14:paraId="2025F1B3" w14:textId="77777777" w:rsidTr="00B94200">
        <w:trPr>
          <w:trHeight w:val="190"/>
          <w:del w:id="35086" w:author="Author"/>
        </w:trPr>
        <w:tc>
          <w:tcPr>
            <w:tcW w:w="200" w:type="dxa"/>
            <w:tcBorders>
              <w:top w:val="nil"/>
              <w:left w:val="nil"/>
              <w:bottom w:val="nil"/>
              <w:right w:val="nil"/>
            </w:tcBorders>
          </w:tcPr>
          <w:p w14:paraId="1B00EC86" w14:textId="77777777" w:rsidR="002D775D" w:rsidRPr="000026A2" w:rsidDel="00ED7123" w:rsidRDefault="002D775D" w:rsidP="00B94200">
            <w:pPr>
              <w:pStyle w:val="tabletext11"/>
              <w:suppressAutoHyphens/>
              <w:rPr>
                <w:del w:id="35087" w:author="Author"/>
              </w:rPr>
            </w:pPr>
          </w:p>
        </w:tc>
        <w:tc>
          <w:tcPr>
            <w:tcW w:w="210" w:type="dxa"/>
            <w:tcBorders>
              <w:top w:val="nil"/>
              <w:left w:val="single" w:sz="6" w:space="0" w:color="auto"/>
              <w:bottom w:val="nil"/>
              <w:right w:val="nil"/>
            </w:tcBorders>
          </w:tcPr>
          <w:p w14:paraId="0D7E84E8" w14:textId="77777777" w:rsidR="002D775D" w:rsidRPr="000026A2" w:rsidDel="00ED7123" w:rsidRDefault="002D775D" w:rsidP="00B94200">
            <w:pPr>
              <w:pStyle w:val="tabletext11"/>
              <w:suppressAutoHyphens/>
              <w:jc w:val="right"/>
              <w:rPr>
                <w:del w:id="35088" w:author="Author"/>
              </w:rPr>
            </w:pPr>
            <w:del w:id="35089" w:author="Author">
              <w:r w:rsidRPr="000026A2" w:rsidDel="00ED7123">
                <w:delText>$</w:delText>
              </w:r>
            </w:del>
          </w:p>
        </w:tc>
        <w:tc>
          <w:tcPr>
            <w:tcW w:w="900" w:type="dxa"/>
            <w:tcBorders>
              <w:top w:val="nil"/>
              <w:left w:val="nil"/>
              <w:bottom w:val="nil"/>
              <w:right w:val="nil"/>
            </w:tcBorders>
          </w:tcPr>
          <w:p w14:paraId="49BD82E9" w14:textId="77777777" w:rsidR="002D775D" w:rsidRPr="000026A2" w:rsidDel="00ED7123" w:rsidRDefault="002D775D" w:rsidP="00B94200">
            <w:pPr>
              <w:pStyle w:val="tabletext11"/>
              <w:tabs>
                <w:tab w:val="decimal" w:pos="660"/>
              </w:tabs>
              <w:suppressAutoHyphens/>
              <w:rPr>
                <w:del w:id="35090" w:author="Author"/>
              </w:rPr>
            </w:pPr>
            <w:del w:id="35091" w:author="Author">
              <w:r w:rsidRPr="000026A2" w:rsidDel="00ED7123">
                <w:delText>250</w:delText>
              </w:r>
            </w:del>
          </w:p>
        </w:tc>
        <w:tc>
          <w:tcPr>
            <w:tcW w:w="922" w:type="dxa"/>
            <w:tcBorders>
              <w:top w:val="nil"/>
              <w:left w:val="single" w:sz="6" w:space="0" w:color="auto"/>
              <w:bottom w:val="nil"/>
              <w:right w:val="single" w:sz="6" w:space="0" w:color="auto"/>
            </w:tcBorders>
          </w:tcPr>
          <w:p w14:paraId="0653FB31" w14:textId="77777777" w:rsidR="002D775D" w:rsidRPr="000026A2" w:rsidDel="00ED7123" w:rsidRDefault="002D775D" w:rsidP="00B94200">
            <w:pPr>
              <w:pStyle w:val="tabletext11"/>
              <w:suppressAutoHyphens/>
              <w:jc w:val="center"/>
              <w:rPr>
                <w:del w:id="35092" w:author="Author"/>
              </w:rPr>
            </w:pPr>
            <w:del w:id="35093" w:author="Author">
              <w:r w:rsidRPr="000026A2" w:rsidDel="00ED7123">
                <w:delText>0.984</w:delText>
              </w:r>
            </w:del>
          </w:p>
        </w:tc>
        <w:tc>
          <w:tcPr>
            <w:tcW w:w="923" w:type="dxa"/>
            <w:tcBorders>
              <w:top w:val="nil"/>
              <w:left w:val="single" w:sz="6" w:space="0" w:color="auto"/>
              <w:bottom w:val="nil"/>
              <w:right w:val="single" w:sz="6" w:space="0" w:color="auto"/>
            </w:tcBorders>
          </w:tcPr>
          <w:p w14:paraId="5ED83268" w14:textId="77777777" w:rsidR="002D775D" w:rsidRPr="000026A2" w:rsidDel="00ED7123" w:rsidRDefault="002D775D" w:rsidP="00B94200">
            <w:pPr>
              <w:pStyle w:val="tabletext11"/>
              <w:suppressAutoHyphens/>
              <w:jc w:val="center"/>
              <w:rPr>
                <w:del w:id="35094" w:author="Author"/>
              </w:rPr>
            </w:pPr>
            <w:del w:id="35095" w:author="Author">
              <w:r w:rsidRPr="000026A2" w:rsidDel="00ED7123">
                <w:delText>0.990</w:delText>
              </w:r>
            </w:del>
          </w:p>
        </w:tc>
        <w:tc>
          <w:tcPr>
            <w:tcW w:w="922" w:type="dxa"/>
            <w:tcBorders>
              <w:top w:val="nil"/>
              <w:left w:val="nil"/>
              <w:bottom w:val="nil"/>
              <w:right w:val="single" w:sz="6" w:space="0" w:color="auto"/>
            </w:tcBorders>
          </w:tcPr>
          <w:p w14:paraId="2712B50C" w14:textId="77777777" w:rsidR="002D775D" w:rsidRPr="000026A2" w:rsidDel="00ED7123" w:rsidRDefault="002D775D" w:rsidP="00B94200">
            <w:pPr>
              <w:pStyle w:val="tabletext11"/>
              <w:suppressAutoHyphens/>
              <w:jc w:val="center"/>
              <w:rPr>
                <w:del w:id="35096" w:author="Author"/>
              </w:rPr>
            </w:pPr>
            <w:del w:id="35097" w:author="Author">
              <w:r w:rsidRPr="000026A2" w:rsidDel="00ED7123">
                <w:delText>0.985</w:delText>
              </w:r>
            </w:del>
          </w:p>
        </w:tc>
        <w:tc>
          <w:tcPr>
            <w:tcW w:w="923" w:type="dxa"/>
            <w:tcBorders>
              <w:top w:val="nil"/>
              <w:left w:val="nil"/>
              <w:bottom w:val="nil"/>
              <w:right w:val="single" w:sz="6" w:space="0" w:color="auto"/>
            </w:tcBorders>
          </w:tcPr>
          <w:p w14:paraId="13B84B1A" w14:textId="77777777" w:rsidR="002D775D" w:rsidRPr="000026A2" w:rsidDel="00ED7123" w:rsidRDefault="002D775D" w:rsidP="00B94200">
            <w:pPr>
              <w:pStyle w:val="tabletext11"/>
              <w:suppressAutoHyphens/>
              <w:jc w:val="center"/>
              <w:rPr>
                <w:del w:id="35098" w:author="Author"/>
              </w:rPr>
            </w:pPr>
            <w:del w:id="35099" w:author="Author">
              <w:r w:rsidRPr="000026A2" w:rsidDel="00ED7123">
                <w:delText>0.991</w:delText>
              </w:r>
            </w:del>
          </w:p>
        </w:tc>
      </w:tr>
      <w:tr w:rsidR="002D775D" w:rsidRPr="000026A2" w:rsidDel="00ED7123" w14:paraId="7933CA80" w14:textId="77777777" w:rsidTr="00B94200">
        <w:trPr>
          <w:trHeight w:val="190"/>
          <w:del w:id="35100" w:author="Author"/>
        </w:trPr>
        <w:tc>
          <w:tcPr>
            <w:tcW w:w="200" w:type="dxa"/>
            <w:tcBorders>
              <w:top w:val="nil"/>
              <w:left w:val="nil"/>
              <w:bottom w:val="nil"/>
              <w:right w:val="nil"/>
            </w:tcBorders>
          </w:tcPr>
          <w:p w14:paraId="6AB61DEA" w14:textId="77777777" w:rsidR="002D775D" w:rsidRPr="000026A2" w:rsidDel="00ED7123" w:rsidRDefault="002D775D" w:rsidP="00B94200">
            <w:pPr>
              <w:pStyle w:val="tabletext11"/>
              <w:suppressAutoHyphens/>
              <w:rPr>
                <w:del w:id="35101" w:author="Author"/>
              </w:rPr>
            </w:pPr>
          </w:p>
        </w:tc>
        <w:tc>
          <w:tcPr>
            <w:tcW w:w="210" w:type="dxa"/>
            <w:tcBorders>
              <w:top w:val="nil"/>
              <w:left w:val="single" w:sz="6" w:space="0" w:color="auto"/>
              <w:bottom w:val="nil"/>
              <w:right w:val="nil"/>
            </w:tcBorders>
          </w:tcPr>
          <w:p w14:paraId="67A69B8F" w14:textId="77777777" w:rsidR="002D775D" w:rsidRPr="000026A2" w:rsidDel="00ED7123" w:rsidRDefault="002D775D" w:rsidP="00B94200">
            <w:pPr>
              <w:pStyle w:val="tabletext11"/>
              <w:suppressAutoHyphens/>
              <w:rPr>
                <w:del w:id="35102" w:author="Author"/>
              </w:rPr>
            </w:pPr>
          </w:p>
        </w:tc>
        <w:tc>
          <w:tcPr>
            <w:tcW w:w="900" w:type="dxa"/>
            <w:tcBorders>
              <w:top w:val="nil"/>
              <w:left w:val="nil"/>
              <w:bottom w:val="nil"/>
              <w:right w:val="nil"/>
            </w:tcBorders>
          </w:tcPr>
          <w:p w14:paraId="7DAA98F5" w14:textId="77777777" w:rsidR="002D775D" w:rsidRPr="000026A2" w:rsidDel="00ED7123" w:rsidRDefault="002D775D" w:rsidP="00B94200">
            <w:pPr>
              <w:pStyle w:val="tabletext11"/>
              <w:tabs>
                <w:tab w:val="decimal" w:pos="660"/>
              </w:tabs>
              <w:suppressAutoHyphens/>
              <w:rPr>
                <w:del w:id="35103" w:author="Author"/>
              </w:rPr>
            </w:pPr>
            <w:del w:id="35104" w:author="Author">
              <w:r w:rsidRPr="000026A2" w:rsidDel="00ED7123">
                <w:delText>500</w:delText>
              </w:r>
            </w:del>
          </w:p>
        </w:tc>
        <w:tc>
          <w:tcPr>
            <w:tcW w:w="922" w:type="dxa"/>
            <w:tcBorders>
              <w:top w:val="nil"/>
              <w:left w:val="single" w:sz="6" w:space="0" w:color="auto"/>
              <w:bottom w:val="nil"/>
              <w:right w:val="single" w:sz="6" w:space="0" w:color="auto"/>
            </w:tcBorders>
          </w:tcPr>
          <w:p w14:paraId="14BAF14F" w14:textId="77777777" w:rsidR="002D775D" w:rsidRPr="000026A2" w:rsidDel="00ED7123" w:rsidRDefault="002D775D" w:rsidP="00B94200">
            <w:pPr>
              <w:pStyle w:val="tabletext11"/>
              <w:suppressAutoHyphens/>
              <w:jc w:val="center"/>
              <w:rPr>
                <w:del w:id="35105" w:author="Author"/>
              </w:rPr>
            </w:pPr>
            <w:del w:id="35106" w:author="Author">
              <w:r w:rsidRPr="000026A2" w:rsidDel="00ED7123">
                <w:delText>0.969</w:delText>
              </w:r>
            </w:del>
          </w:p>
        </w:tc>
        <w:tc>
          <w:tcPr>
            <w:tcW w:w="923" w:type="dxa"/>
            <w:tcBorders>
              <w:top w:val="nil"/>
              <w:left w:val="single" w:sz="6" w:space="0" w:color="auto"/>
              <w:bottom w:val="nil"/>
              <w:right w:val="single" w:sz="6" w:space="0" w:color="auto"/>
            </w:tcBorders>
          </w:tcPr>
          <w:p w14:paraId="62C81261" w14:textId="77777777" w:rsidR="002D775D" w:rsidRPr="000026A2" w:rsidDel="00ED7123" w:rsidRDefault="002D775D" w:rsidP="00B94200">
            <w:pPr>
              <w:pStyle w:val="tabletext11"/>
              <w:suppressAutoHyphens/>
              <w:jc w:val="center"/>
              <w:rPr>
                <w:del w:id="35107" w:author="Author"/>
              </w:rPr>
            </w:pPr>
            <w:del w:id="35108" w:author="Author">
              <w:r w:rsidRPr="000026A2" w:rsidDel="00ED7123">
                <w:delText>0.981</w:delText>
              </w:r>
            </w:del>
          </w:p>
        </w:tc>
        <w:tc>
          <w:tcPr>
            <w:tcW w:w="922" w:type="dxa"/>
            <w:tcBorders>
              <w:top w:val="nil"/>
              <w:left w:val="nil"/>
              <w:bottom w:val="nil"/>
              <w:right w:val="single" w:sz="6" w:space="0" w:color="auto"/>
            </w:tcBorders>
          </w:tcPr>
          <w:p w14:paraId="3075F34C" w14:textId="77777777" w:rsidR="002D775D" w:rsidRPr="000026A2" w:rsidDel="00ED7123" w:rsidRDefault="002D775D" w:rsidP="00B94200">
            <w:pPr>
              <w:pStyle w:val="tabletext11"/>
              <w:suppressAutoHyphens/>
              <w:jc w:val="center"/>
              <w:rPr>
                <w:del w:id="35109" w:author="Author"/>
              </w:rPr>
            </w:pPr>
            <w:del w:id="35110" w:author="Author">
              <w:r w:rsidRPr="000026A2" w:rsidDel="00ED7123">
                <w:delText>0.970</w:delText>
              </w:r>
            </w:del>
          </w:p>
        </w:tc>
        <w:tc>
          <w:tcPr>
            <w:tcW w:w="923" w:type="dxa"/>
            <w:tcBorders>
              <w:top w:val="nil"/>
              <w:left w:val="nil"/>
              <w:bottom w:val="nil"/>
              <w:right w:val="single" w:sz="6" w:space="0" w:color="auto"/>
            </w:tcBorders>
          </w:tcPr>
          <w:p w14:paraId="38037F34" w14:textId="77777777" w:rsidR="002D775D" w:rsidRPr="000026A2" w:rsidDel="00ED7123" w:rsidRDefault="002D775D" w:rsidP="00B94200">
            <w:pPr>
              <w:pStyle w:val="tabletext11"/>
              <w:suppressAutoHyphens/>
              <w:jc w:val="center"/>
              <w:rPr>
                <w:del w:id="35111" w:author="Author"/>
              </w:rPr>
            </w:pPr>
            <w:del w:id="35112" w:author="Author">
              <w:r w:rsidRPr="000026A2" w:rsidDel="00ED7123">
                <w:delText>0.982</w:delText>
              </w:r>
            </w:del>
          </w:p>
        </w:tc>
      </w:tr>
      <w:tr w:rsidR="002D775D" w:rsidRPr="000026A2" w:rsidDel="00ED7123" w14:paraId="6DA61FB4" w14:textId="77777777" w:rsidTr="00B94200">
        <w:trPr>
          <w:trHeight w:val="190"/>
          <w:del w:id="35113" w:author="Author"/>
        </w:trPr>
        <w:tc>
          <w:tcPr>
            <w:tcW w:w="200" w:type="dxa"/>
            <w:tcBorders>
              <w:top w:val="nil"/>
              <w:left w:val="nil"/>
              <w:bottom w:val="nil"/>
              <w:right w:val="nil"/>
            </w:tcBorders>
          </w:tcPr>
          <w:p w14:paraId="52EC7DD2" w14:textId="77777777" w:rsidR="002D775D" w:rsidRPr="000026A2" w:rsidDel="00ED7123" w:rsidRDefault="002D775D" w:rsidP="00B94200">
            <w:pPr>
              <w:pStyle w:val="tabletext11"/>
              <w:suppressAutoHyphens/>
              <w:rPr>
                <w:del w:id="35114" w:author="Author"/>
              </w:rPr>
            </w:pPr>
          </w:p>
        </w:tc>
        <w:tc>
          <w:tcPr>
            <w:tcW w:w="210" w:type="dxa"/>
            <w:tcBorders>
              <w:top w:val="nil"/>
              <w:left w:val="single" w:sz="6" w:space="0" w:color="auto"/>
              <w:bottom w:val="nil"/>
              <w:right w:val="nil"/>
            </w:tcBorders>
          </w:tcPr>
          <w:p w14:paraId="55A3BBBA" w14:textId="77777777" w:rsidR="002D775D" w:rsidRPr="000026A2" w:rsidDel="00ED7123" w:rsidRDefault="002D775D" w:rsidP="00B94200">
            <w:pPr>
              <w:pStyle w:val="tabletext11"/>
              <w:suppressAutoHyphens/>
              <w:rPr>
                <w:del w:id="35115" w:author="Author"/>
              </w:rPr>
            </w:pPr>
          </w:p>
        </w:tc>
        <w:tc>
          <w:tcPr>
            <w:tcW w:w="900" w:type="dxa"/>
            <w:tcBorders>
              <w:top w:val="nil"/>
              <w:left w:val="nil"/>
              <w:bottom w:val="nil"/>
              <w:right w:val="nil"/>
            </w:tcBorders>
          </w:tcPr>
          <w:p w14:paraId="0565B1A1" w14:textId="77777777" w:rsidR="002D775D" w:rsidRPr="000026A2" w:rsidDel="00ED7123" w:rsidRDefault="002D775D" w:rsidP="00B94200">
            <w:pPr>
              <w:pStyle w:val="tabletext11"/>
              <w:tabs>
                <w:tab w:val="decimal" w:pos="660"/>
              </w:tabs>
              <w:suppressAutoHyphens/>
              <w:rPr>
                <w:del w:id="35116" w:author="Author"/>
              </w:rPr>
            </w:pPr>
            <w:del w:id="35117" w:author="Author">
              <w:r w:rsidRPr="000026A2" w:rsidDel="00ED7123">
                <w:delText>1,000</w:delText>
              </w:r>
            </w:del>
          </w:p>
        </w:tc>
        <w:tc>
          <w:tcPr>
            <w:tcW w:w="922" w:type="dxa"/>
            <w:tcBorders>
              <w:top w:val="nil"/>
              <w:left w:val="single" w:sz="6" w:space="0" w:color="auto"/>
              <w:bottom w:val="nil"/>
              <w:right w:val="single" w:sz="6" w:space="0" w:color="auto"/>
            </w:tcBorders>
          </w:tcPr>
          <w:p w14:paraId="295C25E9" w14:textId="77777777" w:rsidR="002D775D" w:rsidRPr="000026A2" w:rsidDel="00ED7123" w:rsidRDefault="002D775D" w:rsidP="00B94200">
            <w:pPr>
              <w:pStyle w:val="tabletext11"/>
              <w:suppressAutoHyphens/>
              <w:jc w:val="center"/>
              <w:rPr>
                <w:del w:id="35118" w:author="Author"/>
              </w:rPr>
            </w:pPr>
            <w:del w:id="35119" w:author="Author">
              <w:r w:rsidRPr="000026A2" w:rsidDel="00ED7123">
                <w:delText>0.941</w:delText>
              </w:r>
            </w:del>
          </w:p>
        </w:tc>
        <w:tc>
          <w:tcPr>
            <w:tcW w:w="923" w:type="dxa"/>
            <w:tcBorders>
              <w:top w:val="nil"/>
              <w:left w:val="single" w:sz="6" w:space="0" w:color="auto"/>
              <w:bottom w:val="nil"/>
              <w:right w:val="single" w:sz="6" w:space="0" w:color="auto"/>
            </w:tcBorders>
          </w:tcPr>
          <w:p w14:paraId="4F272CDE" w14:textId="77777777" w:rsidR="002D775D" w:rsidRPr="000026A2" w:rsidDel="00ED7123" w:rsidRDefault="002D775D" w:rsidP="00B94200">
            <w:pPr>
              <w:pStyle w:val="tabletext11"/>
              <w:suppressAutoHyphens/>
              <w:jc w:val="center"/>
              <w:rPr>
                <w:del w:id="35120" w:author="Author"/>
              </w:rPr>
            </w:pPr>
            <w:del w:id="35121" w:author="Author">
              <w:r w:rsidRPr="000026A2" w:rsidDel="00ED7123">
                <w:delText>0.963</w:delText>
              </w:r>
            </w:del>
          </w:p>
        </w:tc>
        <w:tc>
          <w:tcPr>
            <w:tcW w:w="922" w:type="dxa"/>
            <w:tcBorders>
              <w:top w:val="nil"/>
              <w:left w:val="nil"/>
              <w:bottom w:val="nil"/>
              <w:right w:val="single" w:sz="6" w:space="0" w:color="auto"/>
            </w:tcBorders>
          </w:tcPr>
          <w:p w14:paraId="2CF11698" w14:textId="77777777" w:rsidR="002D775D" w:rsidRPr="000026A2" w:rsidDel="00ED7123" w:rsidRDefault="002D775D" w:rsidP="00B94200">
            <w:pPr>
              <w:pStyle w:val="tabletext11"/>
              <w:suppressAutoHyphens/>
              <w:jc w:val="center"/>
              <w:rPr>
                <w:del w:id="35122" w:author="Author"/>
              </w:rPr>
            </w:pPr>
            <w:del w:id="35123" w:author="Author">
              <w:r w:rsidRPr="000026A2" w:rsidDel="00ED7123">
                <w:delText>0.945</w:delText>
              </w:r>
            </w:del>
          </w:p>
        </w:tc>
        <w:tc>
          <w:tcPr>
            <w:tcW w:w="923" w:type="dxa"/>
            <w:tcBorders>
              <w:top w:val="nil"/>
              <w:left w:val="nil"/>
              <w:bottom w:val="nil"/>
              <w:right w:val="single" w:sz="6" w:space="0" w:color="auto"/>
            </w:tcBorders>
          </w:tcPr>
          <w:p w14:paraId="37FC85CF" w14:textId="77777777" w:rsidR="002D775D" w:rsidRPr="000026A2" w:rsidDel="00ED7123" w:rsidRDefault="002D775D" w:rsidP="00B94200">
            <w:pPr>
              <w:pStyle w:val="tabletext11"/>
              <w:suppressAutoHyphens/>
              <w:jc w:val="center"/>
              <w:rPr>
                <w:del w:id="35124" w:author="Author"/>
              </w:rPr>
            </w:pPr>
            <w:del w:id="35125" w:author="Author">
              <w:r w:rsidRPr="000026A2" w:rsidDel="00ED7123">
                <w:delText>0.966</w:delText>
              </w:r>
            </w:del>
          </w:p>
        </w:tc>
      </w:tr>
      <w:tr w:rsidR="002D775D" w:rsidRPr="000026A2" w:rsidDel="00ED7123" w14:paraId="46789AA8" w14:textId="77777777" w:rsidTr="00B94200">
        <w:trPr>
          <w:trHeight w:val="190"/>
          <w:del w:id="35126" w:author="Author"/>
        </w:trPr>
        <w:tc>
          <w:tcPr>
            <w:tcW w:w="200" w:type="dxa"/>
            <w:tcBorders>
              <w:top w:val="nil"/>
              <w:left w:val="nil"/>
              <w:bottom w:val="nil"/>
              <w:right w:val="nil"/>
            </w:tcBorders>
          </w:tcPr>
          <w:p w14:paraId="191B1D80" w14:textId="77777777" w:rsidR="002D775D" w:rsidRPr="000026A2" w:rsidDel="00ED7123" w:rsidRDefault="002D775D" w:rsidP="00B94200">
            <w:pPr>
              <w:pStyle w:val="tabletext11"/>
              <w:suppressAutoHyphens/>
              <w:rPr>
                <w:del w:id="35127" w:author="Author"/>
              </w:rPr>
            </w:pPr>
          </w:p>
        </w:tc>
        <w:tc>
          <w:tcPr>
            <w:tcW w:w="210" w:type="dxa"/>
            <w:tcBorders>
              <w:top w:val="nil"/>
              <w:left w:val="single" w:sz="6" w:space="0" w:color="auto"/>
              <w:bottom w:val="nil"/>
              <w:right w:val="nil"/>
            </w:tcBorders>
          </w:tcPr>
          <w:p w14:paraId="40477A90" w14:textId="77777777" w:rsidR="002D775D" w:rsidRPr="000026A2" w:rsidDel="00ED7123" w:rsidRDefault="002D775D" w:rsidP="00B94200">
            <w:pPr>
              <w:pStyle w:val="tabletext11"/>
              <w:suppressAutoHyphens/>
              <w:rPr>
                <w:del w:id="35128" w:author="Author"/>
              </w:rPr>
            </w:pPr>
          </w:p>
        </w:tc>
        <w:tc>
          <w:tcPr>
            <w:tcW w:w="900" w:type="dxa"/>
            <w:tcBorders>
              <w:top w:val="nil"/>
              <w:left w:val="nil"/>
              <w:bottom w:val="nil"/>
              <w:right w:val="nil"/>
            </w:tcBorders>
          </w:tcPr>
          <w:p w14:paraId="1135AF98" w14:textId="77777777" w:rsidR="002D775D" w:rsidRPr="000026A2" w:rsidDel="00ED7123" w:rsidRDefault="002D775D" w:rsidP="00B94200">
            <w:pPr>
              <w:pStyle w:val="tabletext11"/>
              <w:tabs>
                <w:tab w:val="decimal" w:pos="660"/>
              </w:tabs>
              <w:suppressAutoHyphens/>
              <w:rPr>
                <w:del w:id="35129" w:author="Author"/>
              </w:rPr>
            </w:pPr>
            <w:del w:id="35130" w:author="Author">
              <w:r w:rsidRPr="000026A2" w:rsidDel="00ED7123">
                <w:delText>2,500</w:delText>
              </w:r>
            </w:del>
          </w:p>
        </w:tc>
        <w:tc>
          <w:tcPr>
            <w:tcW w:w="922" w:type="dxa"/>
            <w:tcBorders>
              <w:top w:val="nil"/>
              <w:left w:val="single" w:sz="6" w:space="0" w:color="auto"/>
              <w:bottom w:val="nil"/>
              <w:right w:val="single" w:sz="6" w:space="0" w:color="auto"/>
            </w:tcBorders>
          </w:tcPr>
          <w:p w14:paraId="539E266C" w14:textId="77777777" w:rsidR="002D775D" w:rsidRPr="000026A2" w:rsidDel="00ED7123" w:rsidRDefault="002D775D" w:rsidP="00B94200">
            <w:pPr>
              <w:pStyle w:val="tabletext11"/>
              <w:suppressAutoHyphens/>
              <w:jc w:val="center"/>
              <w:rPr>
                <w:del w:id="35131" w:author="Author"/>
              </w:rPr>
            </w:pPr>
            <w:del w:id="35132" w:author="Author">
              <w:r w:rsidRPr="000026A2" w:rsidDel="00ED7123">
                <w:delText>0.874</w:delText>
              </w:r>
            </w:del>
          </w:p>
        </w:tc>
        <w:tc>
          <w:tcPr>
            <w:tcW w:w="923" w:type="dxa"/>
            <w:tcBorders>
              <w:top w:val="nil"/>
              <w:left w:val="single" w:sz="6" w:space="0" w:color="auto"/>
              <w:bottom w:val="nil"/>
              <w:right w:val="single" w:sz="6" w:space="0" w:color="auto"/>
            </w:tcBorders>
          </w:tcPr>
          <w:p w14:paraId="7534CCA8" w14:textId="77777777" w:rsidR="002D775D" w:rsidRPr="000026A2" w:rsidDel="00ED7123" w:rsidRDefault="002D775D" w:rsidP="00B94200">
            <w:pPr>
              <w:pStyle w:val="tabletext11"/>
              <w:suppressAutoHyphens/>
              <w:jc w:val="center"/>
              <w:rPr>
                <w:del w:id="35133" w:author="Author"/>
              </w:rPr>
            </w:pPr>
            <w:del w:id="35134" w:author="Author">
              <w:r w:rsidRPr="000026A2" w:rsidDel="00ED7123">
                <w:delText>0.917</w:delText>
              </w:r>
            </w:del>
          </w:p>
        </w:tc>
        <w:tc>
          <w:tcPr>
            <w:tcW w:w="922" w:type="dxa"/>
            <w:tcBorders>
              <w:top w:val="nil"/>
              <w:left w:val="nil"/>
              <w:bottom w:val="nil"/>
              <w:right w:val="single" w:sz="6" w:space="0" w:color="auto"/>
            </w:tcBorders>
          </w:tcPr>
          <w:p w14:paraId="059C378E" w14:textId="77777777" w:rsidR="002D775D" w:rsidRPr="000026A2" w:rsidDel="00ED7123" w:rsidRDefault="002D775D" w:rsidP="00B94200">
            <w:pPr>
              <w:pStyle w:val="tabletext11"/>
              <w:suppressAutoHyphens/>
              <w:jc w:val="center"/>
              <w:rPr>
                <w:del w:id="35135" w:author="Author"/>
              </w:rPr>
            </w:pPr>
            <w:del w:id="35136" w:author="Author">
              <w:r w:rsidRPr="000026A2" w:rsidDel="00ED7123">
                <w:delText>0.884</w:delText>
              </w:r>
            </w:del>
          </w:p>
        </w:tc>
        <w:tc>
          <w:tcPr>
            <w:tcW w:w="923" w:type="dxa"/>
            <w:tcBorders>
              <w:top w:val="nil"/>
              <w:left w:val="nil"/>
              <w:bottom w:val="nil"/>
              <w:right w:val="single" w:sz="6" w:space="0" w:color="auto"/>
            </w:tcBorders>
          </w:tcPr>
          <w:p w14:paraId="550BF310" w14:textId="77777777" w:rsidR="002D775D" w:rsidRPr="000026A2" w:rsidDel="00ED7123" w:rsidRDefault="002D775D" w:rsidP="00B94200">
            <w:pPr>
              <w:pStyle w:val="tabletext11"/>
              <w:suppressAutoHyphens/>
              <w:jc w:val="center"/>
              <w:rPr>
                <w:del w:id="35137" w:author="Author"/>
              </w:rPr>
            </w:pPr>
            <w:del w:id="35138" w:author="Author">
              <w:r w:rsidRPr="000026A2" w:rsidDel="00ED7123">
                <w:delText>0.925</w:delText>
              </w:r>
            </w:del>
          </w:p>
        </w:tc>
      </w:tr>
      <w:tr w:rsidR="002D775D" w:rsidRPr="000026A2" w:rsidDel="00ED7123" w14:paraId="63670778" w14:textId="77777777" w:rsidTr="00B94200">
        <w:trPr>
          <w:trHeight w:val="190"/>
          <w:del w:id="35139" w:author="Author"/>
        </w:trPr>
        <w:tc>
          <w:tcPr>
            <w:tcW w:w="200" w:type="dxa"/>
            <w:tcBorders>
              <w:top w:val="nil"/>
              <w:left w:val="nil"/>
              <w:bottom w:val="nil"/>
              <w:right w:val="nil"/>
            </w:tcBorders>
          </w:tcPr>
          <w:p w14:paraId="1BD203D0" w14:textId="77777777" w:rsidR="002D775D" w:rsidRPr="000026A2" w:rsidDel="00ED7123" w:rsidRDefault="002D775D" w:rsidP="00B94200">
            <w:pPr>
              <w:pStyle w:val="tabletext11"/>
              <w:suppressAutoHyphens/>
              <w:rPr>
                <w:del w:id="35140" w:author="Author"/>
              </w:rPr>
            </w:pPr>
          </w:p>
        </w:tc>
        <w:tc>
          <w:tcPr>
            <w:tcW w:w="210" w:type="dxa"/>
            <w:tcBorders>
              <w:top w:val="nil"/>
              <w:left w:val="single" w:sz="6" w:space="0" w:color="auto"/>
              <w:bottom w:val="nil"/>
              <w:right w:val="nil"/>
            </w:tcBorders>
          </w:tcPr>
          <w:p w14:paraId="62E901CD" w14:textId="77777777" w:rsidR="002D775D" w:rsidRPr="000026A2" w:rsidDel="00ED7123" w:rsidRDefault="002D775D" w:rsidP="00B94200">
            <w:pPr>
              <w:pStyle w:val="tabletext11"/>
              <w:suppressAutoHyphens/>
              <w:rPr>
                <w:del w:id="35141" w:author="Author"/>
              </w:rPr>
            </w:pPr>
          </w:p>
        </w:tc>
        <w:tc>
          <w:tcPr>
            <w:tcW w:w="900" w:type="dxa"/>
            <w:tcBorders>
              <w:top w:val="nil"/>
              <w:left w:val="nil"/>
              <w:bottom w:val="nil"/>
              <w:right w:val="nil"/>
            </w:tcBorders>
          </w:tcPr>
          <w:p w14:paraId="1FF6FB01" w14:textId="77777777" w:rsidR="002D775D" w:rsidRPr="000026A2" w:rsidDel="00ED7123" w:rsidRDefault="002D775D" w:rsidP="00B94200">
            <w:pPr>
              <w:pStyle w:val="tabletext11"/>
              <w:tabs>
                <w:tab w:val="decimal" w:pos="660"/>
              </w:tabs>
              <w:suppressAutoHyphens/>
              <w:rPr>
                <w:del w:id="35142" w:author="Author"/>
              </w:rPr>
            </w:pPr>
            <w:del w:id="35143" w:author="Author">
              <w:r w:rsidRPr="000026A2" w:rsidDel="00ED7123">
                <w:delText>5,000</w:delText>
              </w:r>
            </w:del>
          </w:p>
        </w:tc>
        <w:tc>
          <w:tcPr>
            <w:tcW w:w="922" w:type="dxa"/>
            <w:tcBorders>
              <w:top w:val="nil"/>
              <w:left w:val="single" w:sz="6" w:space="0" w:color="auto"/>
              <w:bottom w:val="nil"/>
              <w:right w:val="single" w:sz="6" w:space="0" w:color="auto"/>
            </w:tcBorders>
          </w:tcPr>
          <w:p w14:paraId="61080D8F" w14:textId="77777777" w:rsidR="002D775D" w:rsidRPr="000026A2" w:rsidDel="00ED7123" w:rsidRDefault="002D775D" w:rsidP="00B94200">
            <w:pPr>
              <w:pStyle w:val="tabletext11"/>
              <w:suppressAutoHyphens/>
              <w:jc w:val="center"/>
              <w:rPr>
                <w:del w:id="35144" w:author="Author"/>
              </w:rPr>
            </w:pPr>
            <w:del w:id="35145" w:author="Author">
              <w:r w:rsidRPr="000026A2" w:rsidDel="00ED7123">
                <w:delText>0.797</w:delText>
              </w:r>
            </w:del>
          </w:p>
        </w:tc>
        <w:tc>
          <w:tcPr>
            <w:tcW w:w="923" w:type="dxa"/>
            <w:tcBorders>
              <w:top w:val="nil"/>
              <w:left w:val="single" w:sz="6" w:space="0" w:color="auto"/>
              <w:bottom w:val="nil"/>
              <w:right w:val="single" w:sz="6" w:space="0" w:color="auto"/>
            </w:tcBorders>
          </w:tcPr>
          <w:p w14:paraId="0CFD09A2" w14:textId="77777777" w:rsidR="002D775D" w:rsidRPr="000026A2" w:rsidDel="00ED7123" w:rsidRDefault="002D775D" w:rsidP="00B94200">
            <w:pPr>
              <w:pStyle w:val="tabletext11"/>
              <w:suppressAutoHyphens/>
              <w:jc w:val="center"/>
              <w:rPr>
                <w:del w:id="35146" w:author="Author"/>
              </w:rPr>
            </w:pPr>
            <w:del w:id="35147" w:author="Author">
              <w:r w:rsidRPr="000026A2" w:rsidDel="00ED7123">
                <w:delText>0.857</w:delText>
              </w:r>
            </w:del>
          </w:p>
        </w:tc>
        <w:tc>
          <w:tcPr>
            <w:tcW w:w="922" w:type="dxa"/>
            <w:tcBorders>
              <w:top w:val="nil"/>
              <w:left w:val="nil"/>
              <w:bottom w:val="nil"/>
              <w:right w:val="single" w:sz="6" w:space="0" w:color="auto"/>
            </w:tcBorders>
          </w:tcPr>
          <w:p w14:paraId="626747CB" w14:textId="77777777" w:rsidR="002D775D" w:rsidRPr="000026A2" w:rsidDel="00ED7123" w:rsidRDefault="002D775D" w:rsidP="00B94200">
            <w:pPr>
              <w:pStyle w:val="tabletext11"/>
              <w:suppressAutoHyphens/>
              <w:jc w:val="center"/>
              <w:rPr>
                <w:del w:id="35148" w:author="Author"/>
              </w:rPr>
            </w:pPr>
            <w:del w:id="35149" w:author="Author">
              <w:r w:rsidRPr="000026A2" w:rsidDel="00ED7123">
                <w:delText>0.822</w:delText>
              </w:r>
            </w:del>
          </w:p>
        </w:tc>
        <w:tc>
          <w:tcPr>
            <w:tcW w:w="923" w:type="dxa"/>
            <w:tcBorders>
              <w:top w:val="nil"/>
              <w:left w:val="nil"/>
              <w:bottom w:val="nil"/>
              <w:right w:val="single" w:sz="6" w:space="0" w:color="auto"/>
            </w:tcBorders>
          </w:tcPr>
          <w:p w14:paraId="2F3A1C93" w14:textId="77777777" w:rsidR="002D775D" w:rsidRPr="000026A2" w:rsidDel="00ED7123" w:rsidRDefault="002D775D" w:rsidP="00B94200">
            <w:pPr>
              <w:pStyle w:val="tabletext11"/>
              <w:suppressAutoHyphens/>
              <w:jc w:val="center"/>
              <w:rPr>
                <w:del w:id="35150" w:author="Author"/>
              </w:rPr>
            </w:pPr>
            <w:del w:id="35151" w:author="Author">
              <w:r w:rsidRPr="000026A2" w:rsidDel="00ED7123">
                <w:delText>0.875</w:delText>
              </w:r>
            </w:del>
          </w:p>
        </w:tc>
      </w:tr>
      <w:tr w:rsidR="002D775D" w:rsidRPr="000026A2" w:rsidDel="00ED7123" w14:paraId="20859045" w14:textId="77777777" w:rsidTr="00B94200">
        <w:trPr>
          <w:trHeight w:val="190"/>
          <w:del w:id="35152" w:author="Author"/>
        </w:trPr>
        <w:tc>
          <w:tcPr>
            <w:tcW w:w="200" w:type="dxa"/>
            <w:tcBorders>
              <w:top w:val="nil"/>
              <w:left w:val="nil"/>
              <w:bottom w:val="nil"/>
              <w:right w:val="nil"/>
            </w:tcBorders>
          </w:tcPr>
          <w:p w14:paraId="02967F28" w14:textId="77777777" w:rsidR="002D775D" w:rsidRPr="000026A2" w:rsidDel="00ED7123" w:rsidRDefault="002D775D" w:rsidP="00B94200">
            <w:pPr>
              <w:pStyle w:val="tabletext11"/>
              <w:suppressAutoHyphens/>
              <w:rPr>
                <w:del w:id="35153" w:author="Author"/>
              </w:rPr>
            </w:pPr>
          </w:p>
        </w:tc>
        <w:tc>
          <w:tcPr>
            <w:tcW w:w="210" w:type="dxa"/>
            <w:tcBorders>
              <w:top w:val="nil"/>
              <w:left w:val="single" w:sz="6" w:space="0" w:color="auto"/>
              <w:bottom w:val="nil"/>
              <w:right w:val="nil"/>
            </w:tcBorders>
          </w:tcPr>
          <w:p w14:paraId="6298DEF8" w14:textId="77777777" w:rsidR="002D775D" w:rsidRPr="000026A2" w:rsidDel="00ED7123" w:rsidRDefault="002D775D" w:rsidP="00B94200">
            <w:pPr>
              <w:pStyle w:val="tabletext11"/>
              <w:suppressAutoHyphens/>
              <w:rPr>
                <w:del w:id="35154" w:author="Author"/>
              </w:rPr>
            </w:pPr>
          </w:p>
        </w:tc>
        <w:tc>
          <w:tcPr>
            <w:tcW w:w="900" w:type="dxa"/>
            <w:tcBorders>
              <w:top w:val="nil"/>
              <w:left w:val="nil"/>
              <w:bottom w:val="nil"/>
              <w:right w:val="nil"/>
            </w:tcBorders>
          </w:tcPr>
          <w:p w14:paraId="1DAECE34" w14:textId="77777777" w:rsidR="002D775D" w:rsidRPr="000026A2" w:rsidDel="00ED7123" w:rsidRDefault="002D775D" w:rsidP="00B94200">
            <w:pPr>
              <w:pStyle w:val="tabletext11"/>
              <w:tabs>
                <w:tab w:val="decimal" w:pos="660"/>
              </w:tabs>
              <w:suppressAutoHyphens/>
              <w:rPr>
                <w:del w:id="35155" w:author="Author"/>
              </w:rPr>
            </w:pPr>
            <w:del w:id="35156" w:author="Author">
              <w:r w:rsidRPr="000026A2" w:rsidDel="00ED7123">
                <w:delText>10,000</w:delText>
              </w:r>
            </w:del>
          </w:p>
        </w:tc>
        <w:tc>
          <w:tcPr>
            <w:tcW w:w="922" w:type="dxa"/>
            <w:tcBorders>
              <w:top w:val="nil"/>
              <w:left w:val="single" w:sz="6" w:space="0" w:color="auto"/>
              <w:bottom w:val="nil"/>
              <w:right w:val="single" w:sz="6" w:space="0" w:color="auto"/>
            </w:tcBorders>
          </w:tcPr>
          <w:p w14:paraId="56295FE7" w14:textId="77777777" w:rsidR="002D775D" w:rsidRPr="000026A2" w:rsidDel="00ED7123" w:rsidRDefault="002D775D" w:rsidP="00B94200">
            <w:pPr>
              <w:pStyle w:val="tabletext11"/>
              <w:suppressAutoHyphens/>
              <w:jc w:val="center"/>
              <w:rPr>
                <w:del w:id="35157" w:author="Author"/>
              </w:rPr>
            </w:pPr>
            <w:del w:id="35158" w:author="Author">
              <w:r w:rsidRPr="000026A2" w:rsidDel="00ED7123">
                <w:delText>0.708</w:delText>
              </w:r>
            </w:del>
          </w:p>
        </w:tc>
        <w:tc>
          <w:tcPr>
            <w:tcW w:w="923" w:type="dxa"/>
            <w:tcBorders>
              <w:top w:val="nil"/>
              <w:left w:val="single" w:sz="6" w:space="0" w:color="auto"/>
              <w:bottom w:val="nil"/>
              <w:right w:val="single" w:sz="6" w:space="0" w:color="auto"/>
            </w:tcBorders>
          </w:tcPr>
          <w:p w14:paraId="0C5117E8" w14:textId="77777777" w:rsidR="002D775D" w:rsidRPr="000026A2" w:rsidDel="00ED7123" w:rsidRDefault="002D775D" w:rsidP="00B94200">
            <w:pPr>
              <w:pStyle w:val="tabletext11"/>
              <w:suppressAutoHyphens/>
              <w:jc w:val="center"/>
              <w:rPr>
                <w:del w:id="35159" w:author="Author"/>
              </w:rPr>
            </w:pPr>
            <w:del w:id="35160" w:author="Author">
              <w:r w:rsidRPr="000026A2" w:rsidDel="00ED7123">
                <w:delText>0.777</w:delText>
              </w:r>
            </w:del>
          </w:p>
        </w:tc>
        <w:tc>
          <w:tcPr>
            <w:tcW w:w="922" w:type="dxa"/>
            <w:tcBorders>
              <w:top w:val="nil"/>
              <w:left w:val="nil"/>
              <w:bottom w:val="nil"/>
              <w:right w:val="single" w:sz="6" w:space="0" w:color="auto"/>
            </w:tcBorders>
          </w:tcPr>
          <w:p w14:paraId="1E0EE3D8" w14:textId="77777777" w:rsidR="002D775D" w:rsidRPr="000026A2" w:rsidDel="00ED7123" w:rsidRDefault="002D775D" w:rsidP="00B94200">
            <w:pPr>
              <w:pStyle w:val="tabletext11"/>
              <w:suppressAutoHyphens/>
              <w:jc w:val="center"/>
              <w:rPr>
                <w:del w:id="35161" w:author="Author"/>
              </w:rPr>
            </w:pPr>
            <w:del w:id="35162" w:author="Author">
              <w:r w:rsidRPr="000026A2" w:rsidDel="00ED7123">
                <w:delText>0.762</w:delText>
              </w:r>
            </w:del>
          </w:p>
        </w:tc>
        <w:tc>
          <w:tcPr>
            <w:tcW w:w="923" w:type="dxa"/>
            <w:tcBorders>
              <w:top w:val="nil"/>
              <w:left w:val="nil"/>
              <w:bottom w:val="nil"/>
              <w:right w:val="single" w:sz="6" w:space="0" w:color="auto"/>
            </w:tcBorders>
          </w:tcPr>
          <w:p w14:paraId="3C4790AA" w14:textId="77777777" w:rsidR="002D775D" w:rsidRPr="000026A2" w:rsidDel="00ED7123" w:rsidRDefault="002D775D" w:rsidP="00B94200">
            <w:pPr>
              <w:pStyle w:val="tabletext11"/>
              <w:suppressAutoHyphens/>
              <w:jc w:val="center"/>
              <w:rPr>
                <w:del w:id="35163" w:author="Author"/>
              </w:rPr>
            </w:pPr>
            <w:del w:id="35164" w:author="Author">
              <w:r w:rsidRPr="000026A2" w:rsidDel="00ED7123">
                <w:delText>0.818</w:delText>
              </w:r>
            </w:del>
          </w:p>
        </w:tc>
      </w:tr>
      <w:tr w:rsidR="002D775D" w:rsidRPr="000026A2" w:rsidDel="00ED7123" w14:paraId="0AF2D68C" w14:textId="77777777" w:rsidTr="00B94200">
        <w:trPr>
          <w:trHeight w:val="190"/>
          <w:del w:id="35165" w:author="Author"/>
        </w:trPr>
        <w:tc>
          <w:tcPr>
            <w:tcW w:w="200" w:type="dxa"/>
            <w:tcBorders>
              <w:top w:val="nil"/>
              <w:left w:val="nil"/>
              <w:bottom w:val="nil"/>
              <w:right w:val="nil"/>
            </w:tcBorders>
          </w:tcPr>
          <w:p w14:paraId="3EFC579F" w14:textId="77777777" w:rsidR="002D775D" w:rsidRPr="000026A2" w:rsidDel="00ED7123" w:rsidRDefault="002D775D" w:rsidP="00B94200">
            <w:pPr>
              <w:pStyle w:val="tabletext11"/>
              <w:suppressAutoHyphens/>
              <w:rPr>
                <w:del w:id="35166" w:author="Author"/>
              </w:rPr>
            </w:pPr>
          </w:p>
        </w:tc>
        <w:tc>
          <w:tcPr>
            <w:tcW w:w="210" w:type="dxa"/>
            <w:tcBorders>
              <w:top w:val="nil"/>
              <w:left w:val="single" w:sz="6" w:space="0" w:color="auto"/>
              <w:bottom w:val="nil"/>
              <w:right w:val="nil"/>
            </w:tcBorders>
          </w:tcPr>
          <w:p w14:paraId="71BA3D35" w14:textId="77777777" w:rsidR="002D775D" w:rsidRPr="000026A2" w:rsidDel="00ED7123" w:rsidRDefault="002D775D" w:rsidP="00B94200">
            <w:pPr>
              <w:pStyle w:val="tabletext11"/>
              <w:suppressAutoHyphens/>
              <w:rPr>
                <w:del w:id="35167" w:author="Author"/>
              </w:rPr>
            </w:pPr>
          </w:p>
        </w:tc>
        <w:tc>
          <w:tcPr>
            <w:tcW w:w="900" w:type="dxa"/>
            <w:tcBorders>
              <w:top w:val="nil"/>
              <w:left w:val="nil"/>
              <w:bottom w:val="nil"/>
              <w:right w:val="nil"/>
            </w:tcBorders>
          </w:tcPr>
          <w:p w14:paraId="10CB2147" w14:textId="77777777" w:rsidR="002D775D" w:rsidRPr="000026A2" w:rsidDel="00ED7123" w:rsidRDefault="002D775D" w:rsidP="00B94200">
            <w:pPr>
              <w:pStyle w:val="tabletext11"/>
              <w:tabs>
                <w:tab w:val="decimal" w:pos="660"/>
              </w:tabs>
              <w:suppressAutoHyphens/>
              <w:rPr>
                <w:del w:id="35168" w:author="Author"/>
              </w:rPr>
            </w:pPr>
            <w:del w:id="35169" w:author="Author">
              <w:r w:rsidRPr="000026A2" w:rsidDel="00ED7123">
                <w:delText>20,000</w:delText>
              </w:r>
            </w:del>
          </w:p>
        </w:tc>
        <w:tc>
          <w:tcPr>
            <w:tcW w:w="922" w:type="dxa"/>
            <w:tcBorders>
              <w:top w:val="nil"/>
              <w:left w:val="single" w:sz="6" w:space="0" w:color="auto"/>
              <w:bottom w:val="nil"/>
              <w:right w:val="single" w:sz="6" w:space="0" w:color="auto"/>
            </w:tcBorders>
          </w:tcPr>
          <w:p w14:paraId="5BC8608E" w14:textId="77777777" w:rsidR="002D775D" w:rsidRPr="000026A2" w:rsidDel="00ED7123" w:rsidRDefault="002D775D" w:rsidP="00B94200">
            <w:pPr>
              <w:pStyle w:val="tabletext11"/>
              <w:suppressAutoHyphens/>
              <w:jc w:val="center"/>
              <w:rPr>
                <w:del w:id="35170" w:author="Author"/>
              </w:rPr>
            </w:pPr>
            <w:del w:id="35171" w:author="Author">
              <w:r w:rsidRPr="000026A2" w:rsidDel="00ED7123">
                <w:delText>0.613</w:delText>
              </w:r>
            </w:del>
          </w:p>
        </w:tc>
        <w:tc>
          <w:tcPr>
            <w:tcW w:w="923" w:type="dxa"/>
            <w:tcBorders>
              <w:top w:val="nil"/>
              <w:left w:val="single" w:sz="6" w:space="0" w:color="auto"/>
              <w:bottom w:val="nil"/>
              <w:right w:val="single" w:sz="6" w:space="0" w:color="auto"/>
            </w:tcBorders>
          </w:tcPr>
          <w:p w14:paraId="312D1788" w14:textId="77777777" w:rsidR="002D775D" w:rsidRPr="000026A2" w:rsidDel="00ED7123" w:rsidRDefault="002D775D" w:rsidP="00B94200">
            <w:pPr>
              <w:pStyle w:val="tabletext11"/>
              <w:suppressAutoHyphens/>
              <w:jc w:val="center"/>
              <w:rPr>
                <w:del w:id="35172" w:author="Author"/>
              </w:rPr>
            </w:pPr>
            <w:del w:id="35173" w:author="Author">
              <w:r w:rsidRPr="000026A2" w:rsidDel="00ED7123">
                <w:delText>0.687</w:delText>
              </w:r>
            </w:del>
          </w:p>
        </w:tc>
        <w:tc>
          <w:tcPr>
            <w:tcW w:w="922" w:type="dxa"/>
            <w:tcBorders>
              <w:top w:val="nil"/>
              <w:left w:val="nil"/>
              <w:bottom w:val="nil"/>
              <w:right w:val="single" w:sz="6" w:space="0" w:color="auto"/>
            </w:tcBorders>
          </w:tcPr>
          <w:p w14:paraId="29EC7E1F" w14:textId="77777777" w:rsidR="002D775D" w:rsidRPr="000026A2" w:rsidDel="00ED7123" w:rsidRDefault="002D775D" w:rsidP="00B94200">
            <w:pPr>
              <w:pStyle w:val="tabletext11"/>
              <w:suppressAutoHyphens/>
              <w:jc w:val="center"/>
              <w:rPr>
                <w:del w:id="35174" w:author="Author"/>
              </w:rPr>
            </w:pPr>
            <w:del w:id="35175" w:author="Author">
              <w:r w:rsidRPr="000026A2" w:rsidDel="00ED7123">
                <w:delText>0.722</w:delText>
              </w:r>
            </w:del>
          </w:p>
        </w:tc>
        <w:tc>
          <w:tcPr>
            <w:tcW w:w="923" w:type="dxa"/>
            <w:tcBorders>
              <w:top w:val="nil"/>
              <w:left w:val="nil"/>
              <w:bottom w:val="nil"/>
              <w:right w:val="single" w:sz="6" w:space="0" w:color="auto"/>
            </w:tcBorders>
          </w:tcPr>
          <w:p w14:paraId="70AF2A33" w14:textId="77777777" w:rsidR="002D775D" w:rsidRPr="000026A2" w:rsidDel="00ED7123" w:rsidRDefault="002D775D" w:rsidP="00B94200">
            <w:pPr>
              <w:pStyle w:val="tabletext11"/>
              <w:suppressAutoHyphens/>
              <w:jc w:val="center"/>
              <w:rPr>
                <w:del w:id="35176" w:author="Author"/>
              </w:rPr>
            </w:pPr>
            <w:del w:id="35177" w:author="Author">
              <w:r w:rsidRPr="000026A2" w:rsidDel="00ED7123">
                <w:delText>0.770</w:delText>
              </w:r>
            </w:del>
          </w:p>
        </w:tc>
      </w:tr>
      <w:tr w:rsidR="002D775D" w:rsidRPr="000026A2" w:rsidDel="00ED7123" w14:paraId="4A72DAA9" w14:textId="77777777" w:rsidTr="00B94200">
        <w:trPr>
          <w:trHeight w:val="190"/>
          <w:del w:id="35178" w:author="Author"/>
        </w:trPr>
        <w:tc>
          <w:tcPr>
            <w:tcW w:w="200" w:type="dxa"/>
            <w:tcBorders>
              <w:top w:val="nil"/>
              <w:left w:val="nil"/>
              <w:bottom w:val="nil"/>
              <w:right w:val="nil"/>
            </w:tcBorders>
          </w:tcPr>
          <w:p w14:paraId="211D819E" w14:textId="77777777" w:rsidR="002D775D" w:rsidRPr="000026A2" w:rsidDel="00ED7123" w:rsidRDefault="002D775D" w:rsidP="00B94200">
            <w:pPr>
              <w:pStyle w:val="tabletext11"/>
              <w:suppressAutoHyphens/>
              <w:rPr>
                <w:del w:id="35179" w:author="Author"/>
              </w:rPr>
            </w:pPr>
          </w:p>
        </w:tc>
        <w:tc>
          <w:tcPr>
            <w:tcW w:w="210" w:type="dxa"/>
            <w:tcBorders>
              <w:top w:val="nil"/>
              <w:left w:val="single" w:sz="6" w:space="0" w:color="auto"/>
              <w:bottom w:val="nil"/>
              <w:right w:val="nil"/>
            </w:tcBorders>
          </w:tcPr>
          <w:p w14:paraId="04024C31" w14:textId="77777777" w:rsidR="002D775D" w:rsidRPr="000026A2" w:rsidDel="00ED7123" w:rsidRDefault="002D775D" w:rsidP="00B94200">
            <w:pPr>
              <w:pStyle w:val="tabletext11"/>
              <w:suppressAutoHyphens/>
              <w:rPr>
                <w:del w:id="35180" w:author="Author"/>
              </w:rPr>
            </w:pPr>
          </w:p>
        </w:tc>
        <w:tc>
          <w:tcPr>
            <w:tcW w:w="900" w:type="dxa"/>
            <w:tcBorders>
              <w:top w:val="nil"/>
              <w:left w:val="nil"/>
              <w:bottom w:val="nil"/>
              <w:right w:val="nil"/>
            </w:tcBorders>
          </w:tcPr>
          <w:p w14:paraId="67319358" w14:textId="77777777" w:rsidR="002D775D" w:rsidRPr="000026A2" w:rsidDel="00ED7123" w:rsidRDefault="002D775D" w:rsidP="00B94200">
            <w:pPr>
              <w:pStyle w:val="tabletext11"/>
              <w:tabs>
                <w:tab w:val="decimal" w:pos="660"/>
              </w:tabs>
              <w:suppressAutoHyphens/>
              <w:rPr>
                <w:del w:id="35181" w:author="Author"/>
              </w:rPr>
            </w:pPr>
            <w:del w:id="35182" w:author="Author">
              <w:r w:rsidRPr="000026A2" w:rsidDel="00ED7123">
                <w:delText>25,000</w:delText>
              </w:r>
            </w:del>
          </w:p>
        </w:tc>
        <w:tc>
          <w:tcPr>
            <w:tcW w:w="922" w:type="dxa"/>
            <w:tcBorders>
              <w:top w:val="nil"/>
              <w:left w:val="single" w:sz="6" w:space="0" w:color="auto"/>
              <w:bottom w:val="nil"/>
              <w:right w:val="single" w:sz="6" w:space="0" w:color="auto"/>
            </w:tcBorders>
          </w:tcPr>
          <w:p w14:paraId="73EE82DD" w14:textId="77777777" w:rsidR="002D775D" w:rsidRPr="000026A2" w:rsidDel="00ED7123" w:rsidRDefault="002D775D" w:rsidP="00B94200">
            <w:pPr>
              <w:pStyle w:val="tabletext11"/>
              <w:suppressAutoHyphens/>
              <w:jc w:val="center"/>
              <w:rPr>
                <w:del w:id="35183" w:author="Author"/>
              </w:rPr>
            </w:pPr>
            <w:del w:id="35184" w:author="Author">
              <w:r w:rsidRPr="000026A2" w:rsidDel="00ED7123">
                <w:delText>0.581</w:delText>
              </w:r>
            </w:del>
          </w:p>
        </w:tc>
        <w:tc>
          <w:tcPr>
            <w:tcW w:w="923" w:type="dxa"/>
            <w:tcBorders>
              <w:top w:val="nil"/>
              <w:left w:val="single" w:sz="6" w:space="0" w:color="auto"/>
              <w:bottom w:val="nil"/>
              <w:right w:val="single" w:sz="6" w:space="0" w:color="auto"/>
            </w:tcBorders>
          </w:tcPr>
          <w:p w14:paraId="201F47B5" w14:textId="77777777" w:rsidR="002D775D" w:rsidRPr="000026A2" w:rsidDel="00ED7123" w:rsidRDefault="002D775D" w:rsidP="00B94200">
            <w:pPr>
              <w:pStyle w:val="tabletext11"/>
              <w:suppressAutoHyphens/>
              <w:jc w:val="center"/>
              <w:rPr>
                <w:del w:id="35185" w:author="Author"/>
              </w:rPr>
            </w:pPr>
            <w:del w:id="35186" w:author="Author">
              <w:r w:rsidRPr="000026A2" w:rsidDel="00ED7123">
                <w:delText>0.656</w:delText>
              </w:r>
            </w:del>
          </w:p>
        </w:tc>
        <w:tc>
          <w:tcPr>
            <w:tcW w:w="922" w:type="dxa"/>
            <w:tcBorders>
              <w:top w:val="nil"/>
              <w:left w:val="nil"/>
              <w:bottom w:val="nil"/>
              <w:right w:val="single" w:sz="6" w:space="0" w:color="auto"/>
            </w:tcBorders>
          </w:tcPr>
          <w:p w14:paraId="6B0EA220" w14:textId="77777777" w:rsidR="002D775D" w:rsidRPr="000026A2" w:rsidDel="00ED7123" w:rsidRDefault="002D775D" w:rsidP="00B94200">
            <w:pPr>
              <w:pStyle w:val="tabletext11"/>
              <w:suppressAutoHyphens/>
              <w:jc w:val="center"/>
              <w:rPr>
                <w:del w:id="35187" w:author="Author"/>
              </w:rPr>
            </w:pPr>
            <w:del w:id="35188" w:author="Author">
              <w:r w:rsidRPr="000026A2" w:rsidDel="00ED7123">
                <w:delText>0.714</w:delText>
              </w:r>
            </w:del>
          </w:p>
        </w:tc>
        <w:tc>
          <w:tcPr>
            <w:tcW w:w="923" w:type="dxa"/>
            <w:tcBorders>
              <w:top w:val="nil"/>
              <w:left w:val="nil"/>
              <w:bottom w:val="nil"/>
              <w:right w:val="single" w:sz="6" w:space="0" w:color="auto"/>
            </w:tcBorders>
          </w:tcPr>
          <w:p w14:paraId="2B6E8862" w14:textId="77777777" w:rsidR="002D775D" w:rsidRPr="000026A2" w:rsidDel="00ED7123" w:rsidRDefault="002D775D" w:rsidP="00B94200">
            <w:pPr>
              <w:pStyle w:val="tabletext11"/>
              <w:suppressAutoHyphens/>
              <w:jc w:val="center"/>
              <w:rPr>
                <w:del w:id="35189" w:author="Author"/>
              </w:rPr>
            </w:pPr>
            <w:del w:id="35190" w:author="Author">
              <w:r w:rsidRPr="000026A2" w:rsidDel="00ED7123">
                <w:delText>0.758</w:delText>
              </w:r>
            </w:del>
          </w:p>
        </w:tc>
      </w:tr>
      <w:tr w:rsidR="002D775D" w:rsidRPr="000026A2" w:rsidDel="00ED7123" w14:paraId="70506227" w14:textId="77777777" w:rsidTr="00B94200">
        <w:trPr>
          <w:trHeight w:val="190"/>
          <w:del w:id="35191" w:author="Author"/>
        </w:trPr>
        <w:tc>
          <w:tcPr>
            <w:tcW w:w="200" w:type="dxa"/>
            <w:tcBorders>
              <w:top w:val="nil"/>
              <w:left w:val="nil"/>
              <w:bottom w:val="nil"/>
              <w:right w:val="nil"/>
            </w:tcBorders>
          </w:tcPr>
          <w:p w14:paraId="333B750A" w14:textId="77777777" w:rsidR="002D775D" w:rsidRPr="000026A2" w:rsidDel="00ED7123" w:rsidRDefault="002D775D" w:rsidP="00B94200">
            <w:pPr>
              <w:pStyle w:val="tabletext11"/>
              <w:suppressAutoHyphens/>
              <w:rPr>
                <w:del w:id="35192" w:author="Author"/>
              </w:rPr>
            </w:pPr>
          </w:p>
        </w:tc>
        <w:tc>
          <w:tcPr>
            <w:tcW w:w="210" w:type="dxa"/>
            <w:tcBorders>
              <w:top w:val="nil"/>
              <w:left w:val="single" w:sz="6" w:space="0" w:color="auto"/>
              <w:bottom w:val="nil"/>
              <w:right w:val="nil"/>
            </w:tcBorders>
          </w:tcPr>
          <w:p w14:paraId="0B05CCD7" w14:textId="77777777" w:rsidR="002D775D" w:rsidRPr="000026A2" w:rsidDel="00ED7123" w:rsidRDefault="002D775D" w:rsidP="00B94200">
            <w:pPr>
              <w:pStyle w:val="tabletext11"/>
              <w:suppressAutoHyphens/>
              <w:rPr>
                <w:del w:id="35193" w:author="Author"/>
              </w:rPr>
            </w:pPr>
          </w:p>
        </w:tc>
        <w:tc>
          <w:tcPr>
            <w:tcW w:w="900" w:type="dxa"/>
            <w:tcBorders>
              <w:top w:val="nil"/>
              <w:left w:val="nil"/>
              <w:bottom w:val="nil"/>
              <w:right w:val="nil"/>
            </w:tcBorders>
          </w:tcPr>
          <w:p w14:paraId="788FFD2A" w14:textId="77777777" w:rsidR="002D775D" w:rsidRPr="000026A2" w:rsidDel="00ED7123" w:rsidRDefault="002D775D" w:rsidP="00B94200">
            <w:pPr>
              <w:pStyle w:val="tabletext11"/>
              <w:tabs>
                <w:tab w:val="decimal" w:pos="660"/>
              </w:tabs>
              <w:suppressAutoHyphens/>
              <w:rPr>
                <w:del w:id="35194" w:author="Author"/>
              </w:rPr>
            </w:pPr>
            <w:del w:id="35195" w:author="Author">
              <w:r w:rsidRPr="000026A2" w:rsidDel="00ED7123">
                <w:delText>50,000</w:delText>
              </w:r>
            </w:del>
          </w:p>
        </w:tc>
        <w:tc>
          <w:tcPr>
            <w:tcW w:w="922" w:type="dxa"/>
            <w:tcBorders>
              <w:top w:val="nil"/>
              <w:left w:val="single" w:sz="6" w:space="0" w:color="auto"/>
              <w:bottom w:val="nil"/>
              <w:right w:val="single" w:sz="6" w:space="0" w:color="auto"/>
            </w:tcBorders>
          </w:tcPr>
          <w:p w14:paraId="46F022C7" w14:textId="77777777" w:rsidR="002D775D" w:rsidRPr="000026A2" w:rsidDel="00ED7123" w:rsidRDefault="002D775D" w:rsidP="00B94200">
            <w:pPr>
              <w:pStyle w:val="tabletext11"/>
              <w:suppressAutoHyphens/>
              <w:jc w:val="center"/>
              <w:rPr>
                <w:del w:id="35196" w:author="Author"/>
              </w:rPr>
            </w:pPr>
            <w:del w:id="35197" w:author="Author">
              <w:r w:rsidRPr="000026A2" w:rsidDel="00ED7123">
                <w:delText>0.475</w:delText>
              </w:r>
            </w:del>
          </w:p>
        </w:tc>
        <w:tc>
          <w:tcPr>
            <w:tcW w:w="923" w:type="dxa"/>
            <w:tcBorders>
              <w:top w:val="nil"/>
              <w:left w:val="single" w:sz="6" w:space="0" w:color="auto"/>
              <w:bottom w:val="nil"/>
              <w:right w:val="single" w:sz="6" w:space="0" w:color="auto"/>
            </w:tcBorders>
          </w:tcPr>
          <w:p w14:paraId="05730324" w14:textId="77777777" w:rsidR="002D775D" w:rsidRPr="000026A2" w:rsidDel="00ED7123" w:rsidRDefault="002D775D" w:rsidP="00B94200">
            <w:pPr>
              <w:pStyle w:val="tabletext11"/>
              <w:suppressAutoHyphens/>
              <w:jc w:val="center"/>
              <w:rPr>
                <w:del w:id="35198" w:author="Author"/>
              </w:rPr>
            </w:pPr>
            <w:del w:id="35199" w:author="Author">
              <w:r w:rsidRPr="000026A2" w:rsidDel="00ED7123">
                <w:delText>0.549</w:delText>
              </w:r>
            </w:del>
          </w:p>
        </w:tc>
        <w:tc>
          <w:tcPr>
            <w:tcW w:w="922" w:type="dxa"/>
            <w:tcBorders>
              <w:top w:val="nil"/>
              <w:left w:val="nil"/>
              <w:bottom w:val="nil"/>
              <w:right w:val="single" w:sz="6" w:space="0" w:color="auto"/>
            </w:tcBorders>
          </w:tcPr>
          <w:p w14:paraId="284C1D33" w14:textId="77777777" w:rsidR="002D775D" w:rsidRPr="000026A2" w:rsidDel="00ED7123" w:rsidRDefault="002D775D" w:rsidP="00B94200">
            <w:pPr>
              <w:pStyle w:val="tabletext11"/>
              <w:suppressAutoHyphens/>
              <w:jc w:val="center"/>
              <w:rPr>
                <w:del w:id="35200" w:author="Author"/>
              </w:rPr>
            </w:pPr>
            <w:del w:id="35201" w:author="Author">
              <w:r w:rsidRPr="000026A2" w:rsidDel="00ED7123">
                <w:delText>0.698</w:delText>
              </w:r>
            </w:del>
          </w:p>
        </w:tc>
        <w:tc>
          <w:tcPr>
            <w:tcW w:w="923" w:type="dxa"/>
            <w:tcBorders>
              <w:top w:val="nil"/>
              <w:left w:val="nil"/>
              <w:bottom w:val="nil"/>
              <w:right w:val="single" w:sz="6" w:space="0" w:color="auto"/>
            </w:tcBorders>
          </w:tcPr>
          <w:p w14:paraId="0B08EBF2" w14:textId="77777777" w:rsidR="002D775D" w:rsidRPr="000026A2" w:rsidDel="00ED7123" w:rsidRDefault="002D775D" w:rsidP="00B94200">
            <w:pPr>
              <w:pStyle w:val="tabletext11"/>
              <w:suppressAutoHyphens/>
              <w:jc w:val="center"/>
              <w:rPr>
                <w:del w:id="35202" w:author="Author"/>
              </w:rPr>
            </w:pPr>
            <w:del w:id="35203" w:author="Author">
              <w:r w:rsidRPr="000026A2" w:rsidDel="00ED7123">
                <w:delText>0.731</w:delText>
              </w:r>
            </w:del>
          </w:p>
        </w:tc>
      </w:tr>
      <w:tr w:rsidR="002D775D" w:rsidRPr="000026A2" w:rsidDel="00ED7123" w14:paraId="6DB9A019" w14:textId="77777777" w:rsidTr="00B94200">
        <w:trPr>
          <w:trHeight w:val="190"/>
          <w:del w:id="35204" w:author="Author"/>
        </w:trPr>
        <w:tc>
          <w:tcPr>
            <w:tcW w:w="200" w:type="dxa"/>
            <w:tcBorders>
              <w:top w:val="nil"/>
              <w:left w:val="nil"/>
              <w:bottom w:val="nil"/>
              <w:right w:val="nil"/>
            </w:tcBorders>
          </w:tcPr>
          <w:p w14:paraId="56D257B2" w14:textId="77777777" w:rsidR="002D775D" w:rsidRPr="000026A2" w:rsidDel="00ED7123" w:rsidRDefault="002D775D" w:rsidP="00B94200">
            <w:pPr>
              <w:pStyle w:val="tabletext11"/>
              <w:suppressAutoHyphens/>
              <w:rPr>
                <w:del w:id="35205" w:author="Author"/>
              </w:rPr>
            </w:pPr>
          </w:p>
        </w:tc>
        <w:tc>
          <w:tcPr>
            <w:tcW w:w="210" w:type="dxa"/>
            <w:tcBorders>
              <w:top w:val="nil"/>
              <w:left w:val="single" w:sz="6" w:space="0" w:color="auto"/>
              <w:bottom w:val="nil"/>
              <w:right w:val="nil"/>
            </w:tcBorders>
          </w:tcPr>
          <w:p w14:paraId="5E7B264C" w14:textId="77777777" w:rsidR="002D775D" w:rsidRPr="000026A2" w:rsidDel="00ED7123" w:rsidRDefault="002D775D" w:rsidP="00B94200">
            <w:pPr>
              <w:pStyle w:val="tabletext11"/>
              <w:suppressAutoHyphens/>
              <w:rPr>
                <w:del w:id="35206" w:author="Author"/>
              </w:rPr>
            </w:pPr>
          </w:p>
        </w:tc>
        <w:tc>
          <w:tcPr>
            <w:tcW w:w="900" w:type="dxa"/>
            <w:tcBorders>
              <w:top w:val="nil"/>
              <w:left w:val="nil"/>
              <w:bottom w:val="nil"/>
              <w:right w:val="nil"/>
            </w:tcBorders>
          </w:tcPr>
          <w:p w14:paraId="35791B42" w14:textId="77777777" w:rsidR="002D775D" w:rsidRPr="000026A2" w:rsidDel="00ED7123" w:rsidRDefault="002D775D" w:rsidP="00B94200">
            <w:pPr>
              <w:pStyle w:val="tabletext11"/>
              <w:tabs>
                <w:tab w:val="decimal" w:pos="660"/>
              </w:tabs>
              <w:suppressAutoHyphens/>
              <w:rPr>
                <w:del w:id="35207" w:author="Author"/>
              </w:rPr>
            </w:pPr>
            <w:del w:id="35208" w:author="Author">
              <w:r w:rsidRPr="000026A2" w:rsidDel="00ED7123">
                <w:delText>75,000</w:delText>
              </w:r>
            </w:del>
          </w:p>
        </w:tc>
        <w:tc>
          <w:tcPr>
            <w:tcW w:w="922" w:type="dxa"/>
            <w:tcBorders>
              <w:top w:val="nil"/>
              <w:left w:val="single" w:sz="6" w:space="0" w:color="auto"/>
              <w:bottom w:val="nil"/>
              <w:right w:val="single" w:sz="6" w:space="0" w:color="auto"/>
            </w:tcBorders>
          </w:tcPr>
          <w:p w14:paraId="0217912A" w14:textId="77777777" w:rsidR="002D775D" w:rsidRPr="000026A2" w:rsidDel="00ED7123" w:rsidRDefault="002D775D" w:rsidP="00B94200">
            <w:pPr>
              <w:pStyle w:val="tabletext11"/>
              <w:suppressAutoHyphens/>
              <w:jc w:val="center"/>
              <w:rPr>
                <w:del w:id="35209" w:author="Author"/>
              </w:rPr>
            </w:pPr>
            <w:del w:id="35210" w:author="Author">
              <w:r w:rsidRPr="000026A2" w:rsidDel="00ED7123">
                <w:delText>0.414</w:delText>
              </w:r>
            </w:del>
          </w:p>
        </w:tc>
        <w:tc>
          <w:tcPr>
            <w:tcW w:w="923" w:type="dxa"/>
            <w:tcBorders>
              <w:top w:val="nil"/>
              <w:left w:val="single" w:sz="6" w:space="0" w:color="auto"/>
              <w:bottom w:val="nil"/>
              <w:right w:val="single" w:sz="6" w:space="0" w:color="auto"/>
            </w:tcBorders>
          </w:tcPr>
          <w:p w14:paraId="5D28B818" w14:textId="77777777" w:rsidR="002D775D" w:rsidRPr="000026A2" w:rsidDel="00ED7123" w:rsidRDefault="002D775D" w:rsidP="00B94200">
            <w:pPr>
              <w:pStyle w:val="tabletext11"/>
              <w:suppressAutoHyphens/>
              <w:jc w:val="center"/>
              <w:rPr>
                <w:del w:id="35211" w:author="Author"/>
              </w:rPr>
            </w:pPr>
            <w:del w:id="35212" w:author="Author">
              <w:r w:rsidRPr="000026A2" w:rsidDel="00ED7123">
                <w:delText>0.480</w:delText>
              </w:r>
            </w:del>
          </w:p>
        </w:tc>
        <w:tc>
          <w:tcPr>
            <w:tcW w:w="922" w:type="dxa"/>
            <w:tcBorders>
              <w:top w:val="nil"/>
              <w:left w:val="nil"/>
              <w:bottom w:val="nil"/>
              <w:right w:val="single" w:sz="6" w:space="0" w:color="auto"/>
            </w:tcBorders>
          </w:tcPr>
          <w:p w14:paraId="7E2B67A1" w14:textId="77777777" w:rsidR="002D775D" w:rsidRPr="000026A2" w:rsidDel="00ED7123" w:rsidRDefault="002D775D" w:rsidP="00B94200">
            <w:pPr>
              <w:pStyle w:val="tabletext11"/>
              <w:suppressAutoHyphens/>
              <w:jc w:val="center"/>
              <w:rPr>
                <w:del w:id="35213" w:author="Author"/>
              </w:rPr>
            </w:pPr>
            <w:del w:id="35214" w:author="Author">
              <w:r w:rsidRPr="000026A2" w:rsidDel="00ED7123">
                <w:delText>0.694</w:delText>
              </w:r>
            </w:del>
          </w:p>
        </w:tc>
        <w:tc>
          <w:tcPr>
            <w:tcW w:w="923" w:type="dxa"/>
            <w:tcBorders>
              <w:top w:val="nil"/>
              <w:left w:val="nil"/>
              <w:bottom w:val="nil"/>
              <w:right w:val="single" w:sz="6" w:space="0" w:color="auto"/>
            </w:tcBorders>
          </w:tcPr>
          <w:p w14:paraId="62338672" w14:textId="77777777" w:rsidR="002D775D" w:rsidRPr="000026A2" w:rsidDel="00ED7123" w:rsidRDefault="002D775D" w:rsidP="00B94200">
            <w:pPr>
              <w:pStyle w:val="tabletext11"/>
              <w:suppressAutoHyphens/>
              <w:jc w:val="center"/>
              <w:rPr>
                <w:del w:id="35215" w:author="Author"/>
              </w:rPr>
            </w:pPr>
            <w:del w:id="35216" w:author="Author">
              <w:r w:rsidRPr="000026A2" w:rsidDel="00ED7123">
                <w:delText>0.721</w:delText>
              </w:r>
            </w:del>
          </w:p>
        </w:tc>
      </w:tr>
      <w:tr w:rsidR="002D775D" w:rsidRPr="000026A2" w:rsidDel="00ED7123" w14:paraId="421A4D5C" w14:textId="77777777" w:rsidTr="00B94200">
        <w:trPr>
          <w:trHeight w:val="190"/>
          <w:del w:id="35217" w:author="Author"/>
        </w:trPr>
        <w:tc>
          <w:tcPr>
            <w:tcW w:w="200" w:type="dxa"/>
            <w:tcBorders>
              <w:top w:val="nil"/>
              <w:left w:val="nil"/>
              <w:bottom w:val="nil"/>
              <w:right w:val="nil"/>
            </w:tcBorders>
          </w:tcPr>
          <w:p w14:paraId="053FD360" w14:textId="77777777" w:rsidR="002D775D" w:rsidRPr="000026A2" w:rsidDel="00ED7123" w:rsidRDefault="002D775D" w:rsidP="00B94200">
            <w:pPr>
              <w:pStyle w:val="tabletext11"/>
              <w:suppressAutoHyphens/>
              <w:rPr>
                <w:del w:id="35218" w:author="Author"/>
              </w:rPr>
            </w:pPr>
          </w:p>
        </w:tc>
        <w:tc>
          <w:tcPr>
            <w:tcW w:w="210" w:type="dxa"/>
            <w:tcBorders>
              <w:top w:val="nil"/>
              <w:left w:val="single" w:sz="6" w:space="0" w:color="auto"/>
              <w:bottom w:val="single" w:sz="6" w:space="0" w:color="auto"/>
              <w:right w:val="nil"/>
            </w:tcBorders>
          </w:tcPr>
          <w:p w14:paraId="7C9CB9C0" w14:textId="77777777" w:rsidR="002D775D" w:rsidRPr="000026A2" w:rsidDel="00ED7123" w:rsidRDefault="002D775D" w:rsidP="00B94200">
            <w:pPr>
              <w:pStyle w:val="tabletext11"/>
              <w:suppressAutoHyphens/>
              <w:rPr>
                <w:del w:id="35219" w:author="Author"/>
              </w:rPr>
            </w:pPr>
          </w:p>
        </w:tc>
        <w:tc>
          <w:tcPr>
            <w:tcW w:w="900" w:type="dxa"/>
            <w:tcBorders>
              <w:top w:val="nil"/>
              <w:left w:val="nil"/>
              <w:bottom w:val="single" w:sz="6" w:space="0" w:color="auto"/>
              <w:right w:val="nil"/>
            </w:tcBorders>
          </w:tcPr>
          <w:p w14:paraId="238EFD94" w14:textId="77777777" w:rsidR="002D775D" w:rsidRPr="000026A2" w:rsidDel="00ED7123" w:rsidRDefault="002D775D" w:rsidP="00B94200">
            <w:pPr>
              <w:pStyle w:val="tabletext11"/>
              <w:tabs>
                <w:tab w:val="decimal" w:pos="540"/>
              </w:tabs>
              <w:suppressAutoHyphens/>
              <w:rPr>
                <w:del w:id="35220" w:author="Author"/>
              </w:rPr>
            </w:pPr>
            <w:del w:id="35221" w:author="Author">
              <w:r w:rsidRPr="000026A2" w:rsidDel="00ED7123">
                <w:delText>100,000</w:delText>
              </w:r>
            </w:del>
          </w:p>
        </w:tc>
        <w:tc>
          <w:tcPr>
            <w:tcW w:w="922" w:type="dxa"/>
            <w:tcBorders>
              <w:top w:val="nil"/>
              <w:left w:val="single" w:sz="6" w:space="0" w:color="auto"/>
              <w:bottom w:val="single" w:sz="6" w:space="0" w:color="auto"/>
              <w:right w:val="single" w:sz="6" w:space="0" w:color="auto"/>
            </w:tcBorders>
          </w:tcPr>
          <w:p w14:paraId="3FA2CFF0" w14:textId="77777777" w:rsidR="002D775D" w:rsidRPr="000026A2" w:rsidDel="00ED7123" w:rsidRDefault="002D775D" w:rsidP="00B94200">
            <w:pPr>
              <w:pStyle w:val="tabletext11"/>
              <w:suppressAutoHyphens/>
              <w:jc w:val="center"/>
              <w:rPr>
                <w:del w:id="35222" w:author="Author"/>
              </w:rPr>
            </w:pPr>
            <w:del w:id="35223" w:author="Author">
              <w:r w:rsidRPr="000026A2" w:rsidDel="00ED7123">
                <w:delText>0.371</w:delText>
              </w:r>
            </w:del>
          </w:p>
        </w:tc>
        <w:tc>
          <w:tcPr>
            <w:tcW w:w="923" w:type="dxa"/>
            <w:tcBorders>
              <w:top w:val="nil"/>
              <w:left w:val="single" w:sz="6" w:space="0" w:color="auto"/>
              <w:bottom w:val="single" w:sz="6" w:space="0" w:color="auto"/>
              <w:right w:val="single" w:sz="6" w:space="0" w:color="auto"/>
            </w:tcBorders>
          </w:tcPr>
          <w:p w14:paraId="640FF45D" w14:textId="77777777" w:rsidR="002D775D" w:rsidRPr="000026A2" w:rsidDel="00ED7123" w:rsidRDefault="002D775D" w:rsidP="00B94200">
            <w:pPr>
              <w:pStyle w:val="tabletext11"/>
              <w:suppressAutoHyphens/>
              <w:jc w:val="center"/>
              <w:rPr>
                <w:del w:id="35224" w:author="Author"/>
              </w:rPr>
            </w:pPr>
            <w:del w:id="35225" w:author="Author">
              <w:r w:rsidRPr="000026A2" w:rsidDel="00ED7123">
                <w:delText>0.429</w:delText>
              </w:r>
            </w:del>
          </w:p>
        </w:tc>
        <w:tc>
          <w:tcPr>
            <w:tcW w:w="922" w:type="dxa"/>
            <w:tcBorders>
              <w:top w:val="nil"/>
              <w:left w:val="nil"/>
              <w:bottom w:val="single" w:sz="6" w:space="0" w:color="auto"/>
              <w:right w:val="single" w:sz="6" w:space="0" w:color="auto"/>
            </w:tcBorders>
          </w:tcPr>
          <w:p w14:paraId="531E8D3E" w14:textId="77777777" w:rsidR="002D775D" w:rsidRPr="000026A2" w:rsidDel="00ED7123" w:rsidRDefault="002D775D" w:rsidP="00B94200">
            <w:pPr>
              <w:pStyle w:val="tabletext11"/>
              <w:suppressAutoHyphens/>
              <w:jc w:val="center"/>
              <w:rPr>
                <w:del w:id="35226" w:author="Author"/>
              </w:rPr>
            </w:pPr>
            <w:del w:id="35227" w:author="Author">
              <w:r w:rsidRPr="000026A2" w:rsidDel="00ED7123">
                <w:delText>0.692</w:delText>
              </w:r>
            </w:del>
          </w:p>
        </w:tc>
        <w:tc>
          <w:tcPr>
            <w:tcW w:w="923" w:type="dxa"/>
            <w:tcBorders>
              <w:top w:val="nil"/>
              <w:left w:val="nil"/>
              <w:bottom w:val="single" w:sz="6" w:space="0" w:color="auto"/>
              <w:right w:val="single" w:sz="6" w:space="0" w:color="auto"/>
            </w:tcBorders>
          </w:tcPr>
          <w:p w14:paraId="561D6E38" w14:textId="77777777" w:rsidR="002D775D" w:rsidRPr="000026A2" w:rsidDel="00ED7123" w:rsidRDefault="002D775D" w:rsidP="00B94200">
            <w:pPr>
              <w:pStyle w:val="tabletext11"/>
              <w:suppressAutoHyphens/>
              <w:jc w:val="center"/>
              <w:rPr>
                <w:del w:id="35228" w:author="Author"/>
              </w:rPr>
            </w:pPr>
            <w:del w:id="35229" w:author="Author">
              <w:r w:rsidRPr="000026A2" w:rsidDel="00ED7123">
                <w:delText>0.716</w:delText>
              </w:r>
            </w:del>
          </w:p>
        </w:tc>
      </w:tr>
    </w:tbl>
    <w:p w14:paraId="0616954C" w14:textId="77777777" w:rsidR="002D775D" w:rsidRPr="000026A2" w:rsidDel="00ED7123" w:rsidRDefault="002D775D" w:rsidP="001065E8">
      <w:pPr>
        <w:pStyle w:val="tablecaption"/>
        <w:suppressAutoHyphens/>
        <w:rPr>
          <w:del w:id="35230" w:author="Author"/>
        </w:rPr>
      </w:pPr>
      <w:del w:id="35231" w:author="Author">
        <w:r w:rsidRPr="000026A2" w:rsidDel="00ED7123">
          <w:delText>Table 98.A.1. Liability Deductible Factors</w:delText>
        </w:r>
      </w:del>
    </w:p>
    <w:p w14:paraId="2B6A340A" w14:textId="77777777" w:rsidR="002D775D" w:rsidRPr="000026A2" w:rsidDel="00ED7123" w:rsidRDefault="002D775D" w:rsidP="001065E8">
      <w:pPr>
        <w:pStyle w:val="isonormal"/>
        <w:suppressAutoHyphens/>
        <w:rPr>
          <w:del w:id="35232" w:author="Author"/>
        </w:rPr>
      </w:pPr>
    </w:p>
    <w:p w14:paraId="245B3CA6" w14:textId="77777777" w:rsidR="002D775D" w:rsidRPr="000026A2" w:rsidDel="00ED7123" w:rsidRDefault="002D775D" w:rsidP="001065E8">
      <w:pPr>
        <w:pStyle w:val="outlinetxt3"/>
        <w:suppressAutoHyphens/>
        <w:rPr>
          <w:del w:id="35233" w:author="Author"/>
        </w:rPr>
      </w:pPr>
      <w:del w:id="35234" w:author="Author">
        <w:r w:rsidRPr="000026A2" w:rsidDel="00ED7123">
          <w:rPr>
            <w:b/>
          </w:rPr>
          <w:tab/>
          <w:delText>2.</w:delText>
        </w:r>
        <w:r w:rsidRPr="000026A2" w:rsidDel="00ED7123">
          <w:rPr>
            <w:b/>
          </w:rPr>
          <w:tab/>
        </w:r>
        <w:r w:rsidRPr="000026A2" w:rsidDel="00ED7123">
          <w:delText>The following example uses hypothetical loss costs and increased limits factors for a zone-rated risk for illustrative purposes only. You should determine from your individual companies what rates/loss costs and increased limits factors are actually in effect.</w:delText>
        </w:r>
      </w:del>
    </w:p>
    <w:p w14:paraId="5B327E0D" w14:textId="77777777" w:rsidR="002D775D" w:rsidRPr="000026A2" w:rsidDel="00ED7123" w:rsidRDefault="002D775D" w:rsidP="001065E8">
      <w:pPr>
        <w:pStyle w:val="blocktext4"/>
        <w:suppressAutoHyphens/>
        <w:rPr>
          <w:del w:id="35235" w:author="Author"/>
          <w:bCs/>
        </w:rPr>
      </w:pPr>
      <w:del w:id="35236" w:author="Author">
        <w:r w:rsidRPr="000026A2" w:rsidDel="00ED7123">
          <w:rPr>
            <w:bCs/>
          </w:rPr>
          <w:delText>$500,000 bodily injury and property damage liability limit with a $1,000 zone-rated combined single limit deductible.</w:delText>
        </w:r>
      </w:del>
    </w:p>
    <w:p w14:paraId="3B1A9915" w14:textId="77777777" w:rsidR="002D775D" w:rsidRPr="000026A2" w:rsidDel="00ED7123" w:rsidRDefault="002D775D" w:rsidP="001065E8">
      <w:pPr>
        <w:pStyle w:val="outlinetxt4"/>
        <w:suppressAutoHyphens/>
        <w:rPr>
          <w:del w:id="35237" w:author="Author"/>
          <w:bCs/>
        </w:rPr>
      </w:pPr>
      <w:del w:id="35238" w:author="Author">
        <w:r w:rsidRPr="000026A2" w:rsidDel="00ED7123">
          <w:rPr>
            <w:bCs/>
          </w:rPr>
          <w:tab/>
        </w:r>
        <w:r w:rsidRPr="000026A2" w:rsidDel="00ED7123">
          <w:rPr>
            <w:b/>
          </w:rPr>
          <w:delText>a.</w:delText>
        </w:r>
        <w:r w:rsidRPr="000026A2" w:rsidDel="00ED7123">
          <w:rPr>
            <w:b/>
          </w:rPr>
          <w:tab/>
        </w:r>
        <w:r w:rsidRPr="000026A2" w:rsidDel="00ED7123">
          <w:rPr>
            <w:bCs/>
          </w:rPr>
          <w:delText>Premium for $100,000 full coverage – $2,000.</w:delText>
        </w:r>
      </w:del>
    </w:p>
    <w:p w14:paraId="066F84BD" w14:textId="77777777" w:rsidR="002D775D" w:rsidRPr="000026A2" w:rsidDel="00ED7123" w:rsidRDefault="002D775D" w:rsidP="001065E8">
      <w:pPr>
        <w:pStyle w:val="outlinetxt4"/>
        <w:suppressAutoHyphens/>
        <w:rPr>
          <w:del w:id="35239" w:author="Author"/>
          <w:bCs/>
        </w:rPr>
      </w:pPr>
      <w:del w:id="35240" w:author="Author">
        <w:r w:rsidRPr="000026A2" w:rsidDel="00ED7123">
          <w:rPr>
            <w:bCs/>
          </w:rPr>
          <w:tab/>
        </w:r>
        <w:r w:rsidRPr="000026A2" w:rsidDel="00ED7123">
          <w:rPr>
            <w:b/>
          </w:rPr>
          <w:delText>b.</w:delText>
        </w:r>
        <w:r w:rsidRPr="000026A2" w:rsidDel="00ED7123">
          <w:rPr>
            <w:b/>
          </w:rPr>
          <w:tab/>
        </w:r>
        <w:r w:rsidRPr="000026A2" w:rsidDel="00ED7123">
          <w:rPr>
            <w:bCs/>
          </w:rPr>
          <w:delText>$1,000 deductible factor – .963.</w:delText>
        </w:r>
      </w:del>
    </w:p>
    <w:p w14:paraId="7F43EC6C" w14:textId="77777777" w:rsidR="002D775D" w:rsidRPr="000026A2" w:rsidDel="00ED7123" w:rsidRDefault="002D775D" w:rsidP="001065E8">
      <w:pPr>
        <w:pStyle w:val="outlinetxt4"/>
        <w:suppressAutoHyphens/>
        <w:rPr>
          <w:del w:id="35241" w:author="Author"/>
          <w:bCs/>
        </w:rPr>
      </w:pPr>
      <w:del w:id="35242" w:author="Author">
        <w:r w:rsidRPr="000026A2" w:rsidDel="00ED7123">
          <w:rPr>
            <w:bCs/>
          </w:rPr>
          <w:tab/>
        </w:r>
        <w:r w:rsidRPr="000026A2" w:rsidDel="00ED7123">
          <w:rPr>
            <w:b/>
          </w:rPr>
          <w:delText>c.</w:delText>
        </w:r>
        <w:r w:rsidRPr="000026A2" w:rsidDel="00ED7123">
          <w:rPr>
            <w:b/>
          </w:rPr>
          <w:tab/>
        </w:r>
        <w:r w:rsidRPr="000026A2" w:rsidDel="00ED7123">
          <w:rPr>
            <w:bCs/>
          </w:rPr>
          <w:delText>Premium for $100,000 limit with a $1,000 deductible – ($2,000 x .963) = $1,926.</w:delText>
        </w:r>
      </w:del>
    </w:p>
    <w:p w14:paraId="6BD1DA0D" w14:textId="77777777" w:rsidR="002D775D" w:rsidRPr="000026A2" w:rsidDel="00ED7123" w:rsidRDefault="002D775D" w:rsidP="001065E8">
      <w:pPr>
        <w:pStyle w:val="outlinetxt4"/>
        <w:suppressAutoHyphens/>
        <w:rPr>
          <w:del w:id="35243" w:author="Author"/>
          <w:bCs/>
        </w:rPr>
      </w:pPr>
      <w:del w:id="35244" w:author="Author">
        <w:r w:rsidRPr="000026A2" w:rsidDel="00ED7123">
          <w:rPr>
            <w:bCs/>
          </w:rPr>
          <w:tab/>
        </w:r>
        <w:r w:rsidRPr="000026A2" w:rsidDel="00ED7123">
          <w:rPr>
            <w:b/>
          </w:rPr>
          <w:delText>d.</w:delText>
        </w:r>
        <w:r w:rsidRPr="000026A2" w:rsidDel="00ED7123">
          <w:rPr>
            <w:bCs/>
          </w:rPr>
          <w:tab/>
          <w:delText>Increased limit factor for $500,000 limit – 1.53.</w:delText>
        </w:r>
      </w:del>
    </w:p>
    <w:p w14:paraId="6CA7176F" w14:textId="77777777" w:rsidR="002D775D" w:rsidRPr="000026A2" w:rsidDel="00ED7123" w:rsidRDefault="002D775D" w:rsidP="001065E8">
      <w:pPr>
        <w:pStyle w:val="outlinetxt4"/>
        <w:suppressAutoHyphens/>
        <w:rPr>
          <w:del w:id="35245" w:author="Author"/>
          <w:bCs/>
        </w:rPr>
      </w:pPr>
      <w:del w:id="35246" w:author="Author">
        <w:r w:rsidRPr="000026A2" w:rsidDel="00ED7123">
          <w:rPr>
            <w:bCs/>
          </w:rPr>
          <w:tab/>
        </w:r>
        <w:r w:rsidRPr="000026A2" w:rsidDel="00ED7123">
          <w:rPr>
            <w:b/>
          </w:rPr>
          <w:delText>e.</w:delText>
        </w:r>
        <w:r w:rsidRPr="000026A2" w:rsidDel="00ED7123">
          <w:rPr>
            <w:bCs/>
          </w:rPr>
          <w:tab/>
          <w:delText>Increment factor over $100,000 limit – .53.</w:delText>
        </w:r>
      </w:del>
    </w:p>
    <w:p w14:paraId="613B011F" w14:textId="77777777" w:rsidR="002D775D" w:rsidRPr="000026A2" w:rsidDel="00ED7123" w:rsidRDefault="002D775D" w:rsidP="001065E8">
      <w:pPr>
        <w:pStyle w:val="outlinetxt4"/>
        <w:suppressAutoHyphens/>
        <w:rPr>
          <w:del w:id="35247" w:author="Author"/>
          <w:bCs/>
        </w:rPr>
      </w:pPr>
      <w:del w:id="35248" w:author="Author">
        <w:r w:rsidRPr="000026A2" w:rsidDel="00ED7123">
          <w:rPr>
            <w:bCs/>
          </w:rPr>
          <w:tab/>
        </w:r>
        <w:r w:rsidRPr="000026A2" w:rsidDel="00ED7123">
          <w:rPr>
            <w:b/>
          </w:rPr>
          <w:delText>f.</w:delText>
        </w:r>
        <w:r w:rsidRPr="000026A2" w:rsidDel="00ED7123">
          <w:rPr>
            <w:b/>
          </w:rPr>
          <w:tab/>
        </w:r>
        <w:r w:rsidRPr="000026A2" w:rsidDel="00ED7123">
          <w:rPr>
            <w:bCs/>
          </w:rPr>
          <w:delText>Dollar increment amount – ($2,000 x .53) = $1,060.00.</w:delText>
        </w:r>
      </w:del>
    </w:p>
    <w:p w14:paraId="2FA6EF95" w14:textId="77777777" w:rsidR="002D775D" w:rsidRPr="000026A2" w:rsidDel="00ED7123" w:rsidRDefault="002D775D" w:rsidP="001065E8">
      <w:pPr>
        <w:pStyle w:val="outlinetxt4"/>
        <w:suppressAutoHyphens/>
        <w:rPr>
          <w:del w:id="35249" w:author="Author"/>
          <w:bCs/>
        </w:rPr>
      </w:pPr>
      <w:del w:id="35250" w:author="Author">
        <w:r w:rsidRPr="000026A2" w:rsidDel="00ED7123">
          <w:rPr>
            <w:bCs/>
          </w:rPr>
          <w:tab/>
        </w:r>
        <w:r w:rsidRPr="000026A2" w:rsidDel="00ED7123">
          <w:rPr>
            <w:b/>
          </w:rPr>
          <w:delText>g.</w:delText>
        </w:r>
        <w:r w:rsidRPr="000026A2" w:rsidDel="00ED7123">
          <w:rPr>
            <w:bCs/>
          </w:rPr>
          <w:tab/>
          <w:delText>Premium for $500,000 bodily injury and property damage liability with a $1,000 deductible – ($1,926.00 plus $1,060.00) = $2,986.00.</w:delText>
        </w:r>
      </w:del>
    </w:p>
    <w:p w14:paraId="3242017E" w14:textId="77777777" w:rsidR="002D775D" w:rsidRPr="000026A2" w:rsidDel="00ED7123" w:rsidRDefault="002D775D" w:rsidP="001065E8">
      <w:pPr>
        <w:pStyle w:val="outlinetxt4"/>
        <w:suppressAutoHyphens/>
        <w:rPr>
          <w:del w:id="35251" w:author="Author"/>
          <w:bCs/>
        </w:rPr>
      </w:pPr>
      <w:del w:id="35252" w:author="Author">
        <w:r w:rsidRPr="000026A2" w:rsidDel="00ED7123">
          <w:rPr>
            <w:bCs/>
          </w:rPr>
          <w:tab/>
        </w:r>
        <w:r w:rsidRPr="000026A2" w:rsidDel="00ED7123">
          <w:rPr>
            <w:b/>
          </w:rPr>
          <w:delText>h.</w:delText>
        </w:r>
        <w:r w:rsidRPr="000026A2" w:rsidDel="00ED7123">
          <w:rPr>
            <w:b/>
          </w:rPr>
          <w:tab/>
        </w:r>
        <w:r w:rsidRPr="000026A2" w:rsidDel="00ED7123">
          <w:rPr>
            <w:bCs/>
          </w:rPr>
          <w:delText>For deductibles not shown, refer to company.</w:delText>
        </w:r>
      </w:del>
    </w:p>
    <w:p w14:paraId="29401ADD" w14:textId="77777777" w:rsidR="002D775D" w:rsidRPr="000026A2" w:rsidDel="00ED7123" w:rsidRDefault="002D775D" w:rsidP="001065E8">
      <w:pPr>
        <w:pStyle w:val="blocktext1"/>
        <w:suppressAutoHyphens/>
        <w:rPr>
          <w:del w:id="35253" w:author="Author"/>
        </w:rPr>
      </w:pPr>
      <w:del w:id="35254" w:author="Author">
        <w:r w:rsidRPr="000026A2" w:rsidDel="00ED7123">
          <w:delText xml:space="preserve">Paragraph </w:delText>
        </w:r>
        <w:r w:rsidRPr="000026A2" w:rsidDel="00ED7123">
          <w:rPr>
            <w:b/>
          </w:rPr>
          <w:delText>B.</w:delText>
        </w:r>
        <w:r w:rsidRPr="000026A2" w:rsidDel="00ED7123">
          <w:delText xml:space="preserve"> is replaced by the following:</w:delText>
        </w:r>
      </w:del>
    </w:p>
    <w:p w14:paraId="1B534CD4" w14:textId="77777777" w:rsidR="002D775D" w:rsidRPr="000026A2" w:rsidDel="00ED7123" w:rsidRDefault="002D775D" w:rsidP="001065E8">
      <w:pPr>
        <w:pStyle w:val="outlinehd2"/>
        <w:suppressAutoHyphens/>
        <w:rPr>
          <w:del w:id="35255" w:author="Author"/>
        </w:rPr>
      </w:pPr>
      <w:del w:id="35256" w:author="Author">
        <w:r w:rsidRPr="000026A2" w:rsidDel="00ED7123">
          <w:tab/>
          <w:delText>B.</w:delText>
        </w:r>
        <w:r w:rsidRPr="000026A2" w:rsidDel="00ED7123">
          <w:tab/>
          <w:delText>Physical Damage Coverages</w:delText>
        </w:r>
      </w:del>
    </w:p>
    <w:p w14:paraId="65B731DC" w14:textId="77777777" w:rsidR="002D775D" w:rsidRPr="000026A2" w:rsidDel="00ED7123" w:rsidRDefault="002D775D" w:rsidP="001065E8">
      <w:pPr>
        <w:pStyle w:val="blocktext3"/>
        <w:suppressAutoHyphens/>
        <w:rPr>
          <w:del w:id="35257" w:author="Author"/>
        </w:rPr>
      </w:pPr>
      <w:del w:id="35258" w:author="Author">
        <w:r w:rsidRPr="000026A2" w:rsidDel="00ED7123">
          <w:delText xml:space="preserve">Compute the premiums as follows. If a deductible applicable to only Theft, Mischief Or Vandalism is selected for Specified Causes Of Loss Coverage, refer to company. For stated amount rating, refer to Rule </w:delText>
        </w:r>
        <w:r w:rsidRPr="000026A2" w:rsidDel="00ED7123">
          <w:rPr>
            <w:b/>
            <w:bCs/>
          </w:rPr>
          <w:delText xml:space="preserve">101. </w:delText>
        </w:r>
        <w:r w:rsidRPr="000026A2" w:rsidDel="00ED7123">
          <w:delText xml:space="preserve">At the option of the insured, the comprehensive deductible provisions may be made inapplicable to glass breakage loss to covered private passenger type autos only, by use of Arizona – Full Glass Coverage Endorsement </w:delText>
        </w:r>
        <w:r w:rsidRPr="000026A2" w:rsidDel="00ED7123">
          <w:rPr>
            <w:rStyle w:val="formlink"/>
          </w:rPr>
          <w:delText>CA 04 23</w:delText>
        </w:r>
        <w:r w:rsidRPr="000026A2" w:rsidDel="00ED7123">
          <w:rPr>
            <w:b/>
          </w:rPr>
          <w:delText xml:space="preserve">. </w:delText>
        </w:r>
        <w:r w:rsidRPr="000026A2" w:rsidDel="00ED7123">
          <w:delText>For other than private passenger type autos, at</w:delText>
        </w:r>
        <w:r w:rsidRPr="000026A2" w:rsidDel="00ED7123">
          <w:rPr>
            <w:b/>
          </w:rPr>
          <w:delText xml:space="preserve"> </w:delText>
        </w:r>
        <w:r w:rsidRPr="000026A2" w:rsidDel="00ED7123">
          <w:delText xml:space="preserve">the option of the insured, the comprehensive deductible provisions may be made inapplicable to safety glass breakage by use of Full Safety Glass Coverage Endorsement </w:delText>
        </w:r>
        <w:r w:rsidRPr="000026A2" w:rsidDel="00ED7123">
          <w:rPr>
            <w:rStyle w:val="formlink"/>
          </w:rPr>
          <w:delText>CA 04 21</w:delText>
        </w:r>
        <w:r w:rsidRPr="000026A2" w:rsidDel="00ED7123">
          <w:rPr>
            <w:b/>
          </w:rPr>
          <w:delText>.</w:delText>
        </w:r>
      </w:del>
    </w:p>
    <w:p w14:paraId="4000C4C0" w14:textId="77777777" w:rsidR="002D775D" w:rsidRPr="000026A2" w:rsidDel="00ED7123" w:rsidRDefault="002D775D" w:rsidP="001065E8">
      <w:pPr>
        <w:pStyle w:val="outlinehd3"/>
        <w:suppressAutoHyphens/>
        <w:rPr>
          <w:del w:id="35259" w:author="Author"/>
        </w:rPr>
      </w:pPr>
      <w:del w:id="35260" w:author="Author">
        <w:r w:rsidRPr="000026A2" w:rsidDel="00ED7123">
          <w:tab/>
          <w:delText>1.</w:delText>
        </w:r>
        <w:r w:rsidRPr="000026A2" w:rsidDel="00ED7123">
          <w:tab/>
          <w:delText>Private Passenger Types, Trucks, Tractors And Trailers And All Autos Except Zone-rated Risks</w:delText>
        </w:r>
      </w:del>
    </w:p>
    <w:p w14:paraId="7888CEF1" w14:textId="77777777" w:rsidR="002D775D" w:rsidRPr="000026A2" w:rsidDel="00ED7123" w:rsidRDefault="002D775D" w:rsidP="001065E8">
      <w:pPr>
        <w:pStyle w:val="outlinehd4"/>
        <w:suppressAutoHyphens/>
        <w:rPr>
          <w:del w:id="35261" w:author="Author"/>
        </w:rPr>
      </w:pPr>
      <w:del w:id="35262" w:author="Author">
        <w:r w:rsidRPr="000026A2" w:rsidDel="00ED7123">
          <w:tab/>
          <w:delText>a.</w:delText>
        </w:r>
        <w:r w:rsidRPr="000026A2" w:rsidDel="00ED7123">
          <w:tab/>
          <w:delText>Computation Procedures</w:delText>
        </w:r>
      </w:del>
    </w:p>
    <w:p w14:paraId="3377E18C" w14:textId="77777777" w:rsidR="002D775D" w:rsidRPr="000026A2" w:rsidDel="00ED7123" w:rsidRDefault="002D775D" w:rsidP="001065E8">
      <w:pPr>
        <w:pStyle w:val="outlinetxt5"/>
        <w:suppressAutoHyphens/>
        <w:rPr>
          <w:del w:id="35263" w:author="Author"/>
        </w:rPr>
      </w:pPr>
      <w:del w:id="35264" w:author="Author">
        <w:r w:rsidRPr="000026A2" w:rsidDel="00ED7123">
          <w:tab/>
        </w:r>
        <w:r w:rsidRPr="000026A2" w:rsidDel="00ED7123">
          <w:rPr>
            <w:b/>
          </w:rPr>
          <w:delText>(1)</w:delText>
        </w:r>
        <w:r w:rsidRPr="000026A2" w:rsidDel="00ED7123">
          <w:tab/>
          <w:delText>Determine the base loss cost.</w:delText>
        </w:r>
      </w:del>
    </w:p>
    <w:p w14:paraId="19148437" w14:textId="77777777" w:rsidR="002D775D" w:rsidRPr="000026A2" w:rsidDel="00ED7123" w:rsidRDefault="002D775D" w:rsidP="001065E8">
      <w:pPr>
        <w:pStyle w:val="outlinetxt5"/>
        <w:suppressAutoHyphens/>
        <w:rPr>
          <w:del w:id="35265" w:author="Author"/>
        </w:rPr>
      </w:pPr>
      <w:del w:id="35266" w:author="Author">
        <w:r w:rsidRPr="000026A2" w:rsidDel="00ED7123">
          <w:tab/>
        </w:r>
        <w:r w:rsidRPr="000026A2" w:rsidDel="00ED7123">
          <w:rPr>
            <w:b/>
          </w:rPr>
          <w:delText>(2)</w:delText>
        </w:r>
        <w:r w:rsidRPr="000026A2" w:rsidDel="00ED7123">
          <w:tab/>
          <w:delText xml:space="preserve">Use Rule </w:delText>
        </w:r>
        <w:r w:rsidRPr="000026A2" w:rsidDel="00ED7123">
          <w:rPr>
            <w:b/>
            <w:bCs/>
          </w:rPr>
          <w:delText>101.</w:delText>
        </w:r>
        <w:r w:rsidRPr="000026A2" w:rsidDel="00ED7123">
          <w:delText xml:space="preserve"> to determine the factor for the age group of the auto being rated. For exposures rated on a stated amount basis, the Age Group factor is always 1.00.</w:delText>
        </w:r>
      </w:del>
    </w:p>
    <w:p w14:paraId="4320E8FA" w14:textId="77777777" w:rsidR="002D775D" w:rsidRPr="000026A2" w:rsidDel="00ED7123" w:rsidRDefault="002D775D" w:rsidP="001065E8">
      <w:pPr>
        <w:pStyle w:val="outlinetxt5"/>
        <w:suppressAutoHyphens/>
        <w:rPr>
          <w:del w:id="35267" w:author="Author"/>
        </w:rPr>
      </w:pPr>
      <w:del w:id="35268" w:author="Author">
        <w:r w:rsidRPr="000026A2" w:rsidDel="00ED7123">
          <w:tab/>
        </w:r>
        <w:r w:rsidRPr="000026A2" w:rsidDel="00ED7123">
          <w:rPr>
            <w:b/>
          </w:rPr>
          <w:delText>(3)</w:delText>
        </w:r>
        <w:r w:rsidRPr="000026A2" w:rsidDel="00ED7123">
          <w:tab/>
          <w:delText>Multiply the base loss cost by the Age Group factor.</w:delText>
        </w:r>
      </w:del>
    </w:p>
    <w:p w14:paraId="6096A519" w14:textId="77777777" w:rsidR="002D775D" w:rsidRPr="000026A2" w:rsidDel="00ED7123" w:rsidRDefault="002D775D" w:rsidP="001065E8">
      <w:pPr>
        <w:pStyle w:val="outlinetxt5"/>
        <w:suppressAutoHyphens/>
        <w:rPr>
          <w:del w:id="35269" w:author="Author"/>
        </w:rPr>
      </w:pPr>
      <w:del w:id="35270" w:author="Author">
        <w:r w:rsidRPr="000026A2" w:rsidDel="00ED7123">
          <w:tab/>
        </w:r>
        <w:r w:rsidRPr="000026A2" w:rsidDel="00ED7123">
          <w:rPr>
            <w:b/>
          </w:rPr>
          <w:delText>(4)</w:delText>
        </w:r>
        <w:r w:rsidRPr="000026A2" w:rsidDel="00ED7123">
          <w:rPr>
            <w:b/>
          </w:rPr>
          <w:tab/>
        </w:r>
        <w:r w:rsidRPr="000026A2" w:rsidDel="00ED7123">
          <w:delText xml:space="preserve">Use Rule </w:delText>
        </w:r>
        <w:r w:rsidRPr="000026A2" w:rsidDel="00ED7123">
          <w:rPr>
            <w:b/>
          </w:rPr>
          <w:delText>101.</w:delText>
        </w:r>
        <w:r w:rsidRPr="000026A2" w:rsidDel="00ED7123">
          <w:delText xml:space="preserve"> to determine the factor for the original cost new of the auto being rated.</w:delText>
        </w:r>
      </w:del>
    </w:p>
    <w:p w14:paraId="0E48879A" w14:textId="77777777" w:rsidR="002D775D" w:rsidRPr="000026A2" w:rsidDel="00ED7123" w:rsidRDefault="002D775D" w:rsidP="001065E8">
      <w:pPr>
        <w:pStyle w:val="outlinetxt5"/>
        <w:suppressAutoHyphens/>
        <w:rPr>
          <w:del w:id="35271" w:author="Author"/>
        </w:rPr>
      </w:pPr>
      <w:del w:id="35272" w:author="Author">
        <w:r w:rsidRPr="000026A2" w:rsidDel="00ED7123">
          <w:lastRenderedPageBreak/>
          <w:tab/>
        </w:r>
        <w:r w:rsidRPr="000026A2" w:rsidDel="00ED7123">
          <w:rPr>
            <w:b/>
          </w:rPr>
          <w:delText>(5)</w:delText>
        </w:r>
        <w:r w:rsidRPr="000026A2" w:rsidDel="00ED7123">
          <w:tab/>
          <w:delText>Subtract the applicable factor for the deductible desired from the Original Cost New factor.</w:delText>
        </w:r>
      </w:del>
    </w:p>
    <w:p w14:paraId="0F86D86B" w14:textId="77777777" w:rsidR="002D775D" w:rsidRPr="000026A2" w:rsidDel="00ED7123" w:rsidRDefault="002D775D" w:rsidP="001065E8">
      <w:pPr>
        <w:pStyle w:val="outlinetxt5"/>
        <w:suppressAutoHyphens/>
        <w:rPr>
          <w:del w:id="35273" w:author="Author"/>
        </w:rPr>
      </w:pPr>
      <w:del w:id="35274" w:author="Author">
        <w:r w:rsidRPr="000026A2" w:rsidDel="00ED7123">
          <w:tab/>
        </w:r>
        <w:r w:rsidRPr="000026A2" w:rsidDel="00ED7123">
          <w:rPr>
            <w:b/>
          </w:rPr>
          <w:delText>(6)</w:delText>
        </w:r>
        <w:r w:rsidRPr="000026A2" w:rsidDel="00ED7123">
          <w:tab/>
          <w:delText xml:space="preserve">Multiply the result of Paragraph </w:delText>
        </w:r>
        <w:r w:rsidRPr="000026A2" w:rsidDel="00ED7123">
          <w:rPr>
            <w:b/>
          </w:rPr>
          <w:delText>B.1.a.(3)</w:delText>
        </w:r>
        <w:r w:rsidRPr="000026A2" w:rsidDel="00ED7123">
          <w:delText xml:space="preserve"> by the result of Paragraph </w:delText>
        </w:r>
        <w:r w:rsidRPr="000026A2" w:rsidDel="00ED7123">
          <w:rPr>
            <w:b/>
          </w:rPr>
          <w:delText>B.1.a.(5).</w:delText>
        </w:r>
        <w:r w:rsidRPr="000026A2" w:rsidDel="00ED7123">
          <w:delText xml:space="preserve"> Alternatively, the following equation will give the appropriate loss cost for every desired deductible:</w:delText>
        </w:r>
      </w:del>
    </w:p>
    <w:p w14:paraId="4329408F" w14:textId="77777777" w:rsidR="002D775D" w:rsidRPr="000026A2" w:rsidDel="00ED7123" w:rsidRDefault="002D775D" w:rsidP="001065E8">
      <w:pPr>
        <w:pStyle w:val="blocktext6"/>
        <w:suppressAutoHyphens/>
        <w:rPr>
          <w:del w:id="35275" w:author="Author"/>
        </w:rPr>
      </w:pPr>
      <w:del w:id="35276" w:author="Author">
        <w:r w:rsidRPr="000026A2" w:rsidDel="00ED7123">
          <w:delText xml:space="preserve">Base loss cost x Age Group factor from Rule </w:delText>
        </w:r>
        <w:r w:rsidRPr="000026A2" w:rsidDel="00ED7123">
          <w:rPr>
            <w:b/>
            <w:bCs/>
          </w:rPr>
          <w:delText>101.</w:delText>
        </w:r>
        <w:r w:rsidRPr="000026A2" w:rsidDel="00ED7123">
          <w:delText xml:space="preserve"> x (Original Cost New factor – deductible factor from Rule </w:delText>
        </w:r>
        <w:r w:rsidRPr="000026A2" w:rsidDel="00ED7123">
          <w:rPr>
            <w:b/>
          </w:rPr>
          <w:delText>98.</w:delText>
        </w:r>
        <w:r w:rsidRPr="000026A2" w:rsidDel="00ED7123">
          <w:delText>).</w:delText>
        </w:r>
      </w:del>
    </w:p>
    <w:p w14:paraId="209E96ED" w14:textId="77777777" w:rsidR="002D775D" w:rsidRPr="000026A2" w:rsidDel="00ED7123" w:rsidRDefault="002D775D" w:rsidP="001065E8">
      <w:pPr>
        <w:pStyle w:val="outlinetxt5"/>
        <w:suppressAutoHyphens/>
        <w:rPr>
          <w:del w:id="35277" w:author="Author"/>
        </w:rPr>
      </w:pPr>
      <w:del w:id="35278" w:author="Author">
        <w:r w:rsidRPr="000026A2" w:rsidDel="00ED7123">
          <w:tab/>
        </w:r>
        <w:r w:rsidRPr="000026A2" w:rsidDel="00ED7123">
          <w:rPr>
            <w:b/>
          </w:rPr>
          <w:delText>(7)</w:delText>
        </w:r>
        <w:r w:rsidRPr="000026A2" w:rsidDel="00ED7123">
          <w:tab/>
          <w:delText>If the deductible factor is greater than the Original Cost New factor, refer to company.</w:delText>
        </w:r>
      </w:del>
    </w:p>
    <w:p w14:paraId="7F10C7ED" w14:textId="77777777" w:rsidR="002D775D" w:rsidRPr="000026A2" w:rsidDel="00ED7123" w:rsidRDefault="002D775D" w:rsidP="001065E8">
      <w:pPr>
        <w:pStyle w:val="outlinehd4"/>
        <w:suppressAutoHyphens/>
        <w:rPr>
          <w:del w:id="35279" w:author="Author"/>
        </w:rPr>
      </w:pPr>
      <w:del w:id="35280" w:author="Author">
        <w:r w:rsidRPr="000026A2" w:rsidDel="00ED7123">
          <w:tab/>
          <w:delText>b.</w:delText>
        </w:r>
        <w:r w:rsidRPr="000026A2" w:rsidDel="00ED7123">
          <w:tab/>
          <w:delText>Deductible Factors</w:delText>
        </w:r>
      </w:del>
    </w:p>
    <w:p w14:paraId="41D2DA64" w14:textId="77777777" w:rsidR="002D775D" w:rsidRPr="000026A2" w:rsidDel="00ED7123" w:rsidRDefault="002D775D" w:rsidP="001065E8">
      <w:pPr>
        <w:pStyle w:val="outlinehd5"/>
        <w:suppressAutoHyphens/>
        <w:rPr>
          <w:del w:id="35281" w:author="Author"/>
        </w:rPr>
      </w:pPr>
      <w:del w:id="35282" w:author="Author">
        <w:r w:rsidRPr="000026A2" w:rsidDel="00ED7123">
          <w:tab/>
          <w:delText>(1)</w:delText>
        </w:r>
        <w:r w:rsidRPr="000026A2" w:rsidDel="00ED7123">
          <w:tab/>
          <w:delText>Comprehensive Coverage With Full Glass Coverage</w:delText>
        </w:r>
      </w:del>
    </w:p>
    <w:p w14:paraId="5110FB94" w14:textId="77777777" w:rsidR="002D775D" w:rsidRPr="000026A2" w:rsidDel="00ED7123" w:rsidRDefault="002D775D" w:rsidP="001065E8">
      <w:pPr>
        <w:pStyle w:val="outlinehd6"/>
        <w:suppressAutoHyphens/>
        <w:rPr>
          <w:del w:id="35283" w:author="Author"/>
        </w:rPr>
      </w:pPr>
      <w:del w:id="35284" w:author="Author">
        <w:r w:rsidRPr="000026A2" w:rsidDel="00ED7123">
          <w:tab/>
          <w:delText>(a)</w:delText>
        </w:r>
        <w:r w:rsidRPr="000026A2" w:rsidDel="00ED7123">
          <w:tab/>
          <w:delText>Private Passenger Types – All Perils With Full Glass Coverage</w:delText>
        </w:r>
      </w:del>
    </w:p>
    <w:p w14:paraId="13904106" w14:textId="77777777" w:rsidR="002D775D" w:rsidRPr="000026A2" w:rsidDel="00ED7123" w:rsidRDefault="002D775D" w:rsidP="001065E8">
      <w:pPr>
        <w:pStyle w:val="space4"/>
        <w:suppressAutoHyphens/>
        <w:rPr>
          <w:del w:id="3528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2D775D" w:rsidRPr="000026A2" w:rsidDel="00ED7123" w14:paraId="613E3088" w14:textId="77777777" w:rsidTr="00B94200">
        <w:trPr>
          <w:cantSplit/>
          <w:trHeight w:val="190"/>
          <w:del w:id="35286" w:author="Author"/>
        </w:trPr>
        <w:tc>
          <w:tcPr>
            <w:tcW w:w="200" w:type="dxa"/>
          </w:tcPr>
          <w:p w14:paraId="201B3802" w14:textId="77777777" w:rsidR="002D775D" w:rsidRPr="000026A2" w:rsidDel="00ED7123" w:rsidRDefault="002D775D" w:rsidP="00B94200">
            <w:pPr>
              <w:pStyle w:val="tablehead"/>
              <w:suppressAutoHyphens/>
              <w:rPr>
                <w:del w:id="35287"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4F405A60" w14:textId="77777777" w:rsidR="002D775D" w:rsidRPr="000026A2" w:rsidDel="00ED7123" w:rsidRDefault="002D775D" w:rsidP="00B94200">
            <w:pPr>
              <w:pStyle w:val="tablehead"/>
              <w:suppressAutoHyphens/>
              <w:rPr>
                <w:del w:id="35288" w:author="Author"/>
              </w:rPr>
            </w:pPr>
            <w:del w:id="35289" w:author="Author">
              <w:r w:rsidRPr="000026A2" w:rsidDel="00ED7123">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72D7F0CF" w14:textId="77777777" w:rsidR="002D775D" w:rsidRPr="000026A2" w:rsidDel="00ED7123" w:rsidRDefault="002D775D" w:rsidP="00B94200">
            <w:pPr>
              <w:pStyle w:val="tablehead"/>
              <w:suppressAutoHyphens/>
              <w:rPr>
                <w:del w:id="35290" w:author="Author"/>
              </w:rPr>
            </w:pPr>
            <w:del w:id="35291" w:author="Author">
              <w:r w:rsidRPr="000026A2" w:rsidDel="00ED7123">
                <w:delText>Factor</w:delText>
              </w:r>
            </w:del>
          </w:p>
        </w:tc>
      </w:tr>
      <w:tr w:rsidR="002D775D" w:rsidRPr="000026A2" w:rsidDel="00ED7123" w14:paraId="2380405E" w14:textId="77777777" w:rsidTr="00B94200">
        <w:trPr>
          <w:cantSplit/>
          <w:trHeight w:val="190"/>
          <w:del w:id="35292" w:author="Author"/>
        </w:trPr>
        <w:tc>
          <w:tcPr>
            <w:tcW w:w="200" w:type="dxa"/>
            <w:tcBorders>
              <w:right w:val="single" w:sz="6" w:space="0" w:color="auto"/>
            </w:tcBorders>
          </w:tcPr>
          <w:p w14:paraId="29D8AAA6" w14:textId="77777777" w:rsidR="002D775D" w:rsidRPr="000026A2" w:rsidDel="00ED7123" w:rsidRDefault="002D775D" w:rsidP="00B94200">
            <w:pPr>
              <w:pStyle w:val="tabletext11"/>
              <w:suppressAutoHyphens/>
              <w:rPr>
                <w:del w:id="35293" w:author="Author"/>
              </w:rPr>
            </w:pPr>
          </w:p>
        </w:tc>
        <w:tc>
          <w:tcPr>
            <w:tcW w:w="970" w:type="dxa"/>
            <w:tcBorders>
              <w:top w:val="single" w:sz="6" w:space="0" w:color="auto"/>
              <w:left w:val="single" w:sz="6" w:space="0" w:color="auto"/>
            </w:tcBorders>
          </w:tcPr>
          <w:p w14:paraId="78176297" w14:textId="77777777" w:rsidR="002D775D" w:rsidRPr="000026A2" w:rsidDel="00ED7123" w:rsidRDefault="002D775D" w:rsidP="00B94200">
            <w:pPr>
              <w:pStyle w:val="tabletext11"/>
              <w:suppressAutoHyphens/>
              <w:jc w:val="right"/>
              <w:rPr>
                <w:del w:id="35294" w:author="Author"/>
              </w:rPr>
            </w:pPr>
            <w:del w:id="35295" w:author="Author">
              <w:r w:rsidRPr="000026A2" w:rsidDel="00ED7123">
                <w:delText>$</w:delText>
              </w:r>
            </w:del>
          </w:p>
        </w:tc>
        <w:tc>
          <w:tcPr>
            <w:tcW w:w="600" w:type="dxa"/>
            <w:tcBorders>
              <w:top w:val="single" w:sz="6" w:space="0" w:color="auto"/>
            </w:tcBorders>
          </w:tcPr>
          <w:p w14:paraId="342E3537" w14:textId="77777777" w:rsidR="002D775D" w:rsidRPr="000026A2" w:rsidDel="00ED7123" w:rsidRDefault="002D775D" w:rsidP="00B94200">
            <w:pPr>
              <w:pStyle w:val="tabletext11"/>
              <w:suppressAutoHyphens/>
              <w:ind w:right="-45"/>
              <w:jc w:val="right"/>
              <w:rPr>
                <w:del w:id="35296" w:author="Author"/>
              </w:rPr>
            </w:pPr>
            <w:del w:id="35297" w:author="Author">
              <w:r w:rsidRPr="000026A2" w:rsidDel="00ED7123">
                <w:delText>Full</w:delText>
              </w:r>
            </w:del>
          </w:p>
        </w:tc>
        <w:tc>
          <w:tcPr>
            <w:tcW w:w="830" w:type="dxa"/>
            <w:tcBorders>
              <w:top w:val="single" w:sz="6" w:space="0" w:color="auto"/>
              <w:left w:val="nil"/>
              <w:right w:val="single" w:sz="6" w:space="0" w:color="auto"/>
            </w:tcBorders>
          </w:tcPr>
          <w:p w14:paraId="6BBC4A48" w14:textId="77777777" w:rsidR="002D775D" w:rsidRPr="000026A2" w:rsidDel="00ED7123" w:rsidRDefault="002D775D" w:rsidP="00B94200">
            <w:pPr>
              <w:pStyle w:val="tabletext11"/>
              <w:tabs>
                <w:tab w:val="decimal" w:pos="500"/>
              </w:tabs>
              <w:suppressAutoHyphens/>
              <w:ind w:right="-45"/>
              <w:rPr>
                <w:del w:id="35298" w:author="Author"/>
              </w:rPr>
            </w:pPr>
          </w:p>
        </w:tc>
        <w:tc>
          <w:tcPr>
            <w:tcW w:w="1450" w:type="dxa"/>
            <w:tcBorders>
              <w:top w:val="single" w:sz="6" w:space="0" w:color="auto"/>
              <w:left w:val="single" w:sz="6" w:space="0" w:color="auto"/>
            </w:tcBorders>
          </w:tcPr>
          <w:p w14:paraId="317A9B0D" w14:textId="77777777" w:rsidR="002D775D" w:rsidRPr="000026A2" w:rsidDel="00ED7123" w:rsidRDefault="002D775D" w:rsidP="00B94200">
            <w:pPr>
              <w:pStyle w:val="tabletext11"/>
              <w:suppressAutoHyphens/>
              <w:jc w:val="right"/>
              <w:rPr>
                <w:del w:id="35299" w:author="Author"/>
              </w:rPr>
            </w:pPr>
            <w:del w:id="35300" w:author="Author">
              <w:r w:rsidRPr="000026A2" w:rsidDel="00ED7123">
                <w:delText>-0.264</w:delText>
              </w:r>
            </w:del>
          </w:p>
        </w:tc>
        <w:tc>
          <w:tcPr>
            <w:tcW w:w="950" w:type="dxa"/>
            <w:tcBorders>
              <w:top w:val="single" w:sz="6" w:space="0" w:color="auto"/>
              <w:right w:val="single" w:sz="6" w:space="0" w:color="auto"/>
            </w:tcBorders>
          </w:tcPr>
          <w:p w14:paraId="479B14F8" w14:textId="77777777" w:rsidR="002D775D" w:rsidRPr="000026A2" w:rsidDel="00ED7123" w:rsidRDefault="002D775D" w:rsidP="00B94200">
            <w:pPr>
              <w:pStyle w:val="tabletext11"/>
              <w:suppressAutoHyphens/>
              <w:jc w:val="center"/>
              <w:rPr>
                <w:del w:id="35301" w:author="Author"/>
              </w:rPr>
            </w:pPr>
          </w:p>
        </w:tc>
      </w:tr>
      <w:tr w:rsidR="002D775D" w:rsidRPr="000026A2" w:rsidDel="00ED7123" w14:paraId="57894F81" w14:textId="77777777" w:rsidTr="00B94200">
        <w:trPr>
          <w:cantSplit/>
          <w:trHeight w:val="190"/>
          <w:del w:id="35302" w:author="Author"/>
        </w:trPr>
        <w:tc>
          <w:tcPr>
            <w:tcW w:w="200" w:type="dxa"/>
            <w:tcBorders>
              <w:right w:val="single" w:sz="6" w:space="0" w:color="auto"/>
            </w:tcBorders>
          </w:tcPr>
          <w:p w14:paraId="0A321A90" w14:textId="77777777" w:rsidR="002D775D" w:rsidRPr="000026A2" w:rsidDel="00ED7123" w:rsidRDefault="002D775D" w:rsidP="00B94200">
            <w:pPr>
              <w:pStyle w:val="tabletext11"/>
              <w:suppressAutoHyphens/>
              <w:rPr>
                <w:del w:id="35303" w:author="Author"/>
              </w:rPr>
            </w:pPr>
          </w:p>
        </w:tc>
        <w:tc>
          <w:tcPr>
            <w:tcW w:w="970" w:type="dxa"/>
            <w:tcBorders>
              <w:left w:val="single" w:sz="6" w:space="0" w:color="auto"/>
            </w:tcBorders>
          </w:tcPr>
          <w:p w14:paraId="3F31B392" w14:textId="77777777" w:rsidR="002D775D" w:rsidRPr="000026A2" w:rsidDel="00ED7123" w:rsidRDefault="002D775D" w:rsidP="00B94200">
            <w:pPr>
              <w:pStyle w:val="tabletext11"/>
              <w:suppressAutoHyphens/>
              <w:jc w:val="right"/>
              <w:rPr>
                <w:del w:id="35304" w:author="Author"/>
              </w:rPr>
            </w:pPr>
          </w:p>
        </w:tc>
        <w:tc>
          <w:tcPr>
            <w:tcW w:w="600" w:type="dxa"/>
          </w:tcPr>
          <w:p w14:paraId="70C2B6C9" w14:textId="77777777" w:rsidR="002D775D" w:rsidRPr="000026A2" w:rsidDel="00ED7123" w:rsidRDefault="002D775D" w:rsidP="00B94200">
            <w:pPr>
              <w:pStyle w:val="tabletext11"/>
              <w:suppressAutoHyphens/>
              <w:ind w:right="-45"/>
              <w:jc w:val="right"/>
              <w:rPr>
                <w:del w:id="35305" w:author="Author"/>
              </w:rPr>
            </w:pPr>
            <w:del w:id="35306" w:author="Author">
              <w:r w:rsidRPr="000026A2" w:rsidDel="00ED7123">
                <w:delText>50</w:delText>
              </w:r>
            </w:del>
          </w:p>
        </w:tc>
        <w:tc>
          <w:tcPr>
            <w:tcW w:w="830" w:type="dxa"/>
            <w:tcBorders>
              <w:right w:val="single" w:sz="6" w:space="0" w:color="auto"/>
            </w:tcBorders>
          </w:tcPr>
          <w:p w14:paraId="78EB398C" w14:textId="77777777" w:rsidR="002D775D" w:rsidRPr="000026A2" w:rsidDel="00ED7123" w:rsidRDefault="002D775D" w:rsidP="00B94200">
            <w:pPr>
              <w:pStyle w:val="tabletext11"/>
              <w:suppressAutoHyphens/>
              <w:ind w:right="-45"/>
              <w:rPr>
                <w:del w:id="35307" w:author="Author"/>
              </w:rPr>
            </w:pPr>
          </w:p>
        </w:tc>
        <w:tc>
          <w:tcPr>
            <w:tcW w:w="1450" w:type="dxa"/>
            <w:tcBorders>
              <w:left w:val="single" w:sz="6" w:space="0" w:color="auto"/>
            </w:tcBorders>
          </w:tcPr>
          <w:p w14:paraId="730BABDD" w14:textId="77777777" w:rsidR="002D775D" w:rsidRPr="000026A2" w:rsidDel="00ED7123" w:rsidRDefault="002D775D" w:rsidP="00B94200">
            <w:pPr>
              <w:pStyle w:val="tabletext11"/>
              <w:suppressAutoHyphens/>
              <w:jc w:val="right"/>
              <w:rPr>
                <w:del w:id="35308" w:author="Author"/>
              </w:rPr>
            </w:pPr>
            <w:del w:id="35309" w:author="Author">
              <w:r w:rsidRPr="000026A2" w:rsidDel="00ED7123">
                <w:delText>-0.249</w:delText>
              </w:r>
            </w:del>
          </w:p>
        </w:tc>
        <w:tc>
          <w:tcPr>
            <w:tcW w:w="950" w:type="dxa"/>
            <w:tcBorders>
              <w:right w:val="single" w:sz="6" w:space="0" w:color="auto"/>
            </w:tcBorders>
          </w:tcPr>
          <w:p w14:paraId="21CD2ECE" w14:textId="77777777" w:rsidR="002D775D" w:rsidRPr="000026A2" w:rsidDel="00ED7123" w:rsidRDefault="002D775D" w:rsidP="00B94200">
            <w:pPr>
              <w:pStyle w:val="tabletext11"/>
              <w:suppressAutoHyphens/>
              <w:jc w:val="center"/>
              <w:rPr>
                <w:del w:id="35310" w:author="Author"/>
              </w:rPr>
            </w:pPr>
          </w:p>
        </w:tc>
      </w:tr>
      <w:tr w:rsidR="002D775D" w:rsidRPr="000026A2" w:rsidDel="00ED7123" w14:paraId="0364BB98" w14:textId="77777777" w:rsidTr="00B94200">
        <w:trPr>
          <w:cantSplit/>
          <w:trHeight w:val="190"/>
          <w:del w:id="35311" w:author="Author"/>
        </w:trPr>
        <w:tc>
          <w:tcPr>
            <w:tcW w:w="200" w:type="dxa"/>
            <w:tcBorders>
              <w:right w:val="single" w:sz="6" w:space="0" w:color="auto"/>
            </w:tcBorders>
          </w:tcPr>
          <w:p w14:paraId="49BBEA52" w14:textId="77777777" w:rsidR="002D775D" w:rsidRPr="000026A2" w:rsidDel="00ED7123" w:rsidRDefault="002D775D" w:rsidP="00B94200">
            <w:pPr>
              <w:pStyle w:val="tabletext11"/>
              <w:suppressAutoHyphens/>
              <w:rPr>
                <w:del w:id="35312" w:author="Author"/>
              </w:rPr>
            </w:pPr>
          </w:p>
        </w:tc>
        <w:tc>
          <w:tcPr>
            <w:tcW w:w="970" w:type="dxa"/>
            <w:tcBorders>
              <w:left w:val="single" w:sz="6" w:space="0" w:color="auto"/>
            </w:tcBorders>
          </w:tcPr>
          <w:p w14:paraId="49191931" w14:textId="77777777" w:rsidR="002D775D" w:rsidRPr="000026A2" w:rsidDel="00ED7123" w:rsidRDefault="002D775D" w:rsidP="00B94200">
            <w:pPr>
              <w:pStyle w:val="tabletext11"/>
              <w:suppressAutoHyphens/>
              <w:jc w:val="right"/>
              <w:rPr>
                <w:del w:id="35313" w:author="Author"/>
              </w:rPr>
            </w:pPr>
          </w:p>
        </w:tc>
        <w:tc>
          <w:tcPr>
            <w:tcW w:w="600" w:type="dxa"/>
          </w:tcPr>
          <w:p w14:paraId="62E838A0" w14:textId="77777777" w:rsidR="002D775D" w:rsidRPr="000026A2" w:rsidDel="00ED7123" w:rsidRDefault="002D775D" w:rsidP="00B94200">
            <w:pPr>
              <w:pStyle w:val="tabletext11"/>
              <w:suppressAutoHyphens/>
              <w:ind w:right="-45"/>
              <w:jc w:val="right"/>
              <w:rPr>
                <w:del w:id="35314" w:author="Author"/>
              </w:rPr>
            </w:pPr>
            <w:del w:id="35315" w:author="Author">
              <w:r w:rsidRPr="000026A2" w:rsidDel="00ED7123">
                <w:delText>100</w:delText>
              </w:r>
            </w:del>
          </w:p>
        </w:tc>
        <w:tc>
          <w:tcPr>
            <w:tcW w:w="830" w:type="dxa"/>
            <w:tcBorders>
              <w:right w:val="single" w:sz="6" w:space="0" w:color="auto"/>
            </w:tcBorders>
          </w:tcPr>
          <w:p w14:paraId="01D14B70" w14:textId="77777777" w:rsidR="002D775D" w:rsidRPr="000026A2" w:rsidDel="00ED7123" w:rsidRDefault="002D775D" w:rsidP="00B94200">
            <w:pPr>
              <w:pStyle w:val="tabletext11"/>
              <w:suppressAutoHyphens/>
              <w:ind w:right="-45"/>
              <w:rPr>
                <w:del w:id="35316" w:author="Author"/>
              </w:rPr>
            </w:pPr>
          </w:p>
        </w:tc>
        <w:tc>
          <w:tcPr>
            <w:tcW w:w="1450" w:type="dxa"/>
            <w:tcBorders>
              <w:left w:val="single" w:sz="6" w:space="0" w:color="auto"/>
            </w:tcBorders>
          </w:tcPr>
          <w:p w14:paraId="5547BE16" w14:textId="77777777" w:rsidR="002D775D" w:rsidRPr="000026A2" w:rsidDel="00ED7123" w:rsidRDefault="002D775D" w:rsidP="00B94200">
            <w:pPr>
              <w:pStyle w:val="tabletext11"/>
              <w:suppressAutoHyphens/>
              <w:jc w:val="right"/>
              <w:rPr>
                <w:del w:id="35317" w:author="Author"/>
              </w:rPr>
            </w:pPr>
            <w:del w:id="35318" w:author="Author">
              <w:r w:rsidRPr="000026A2" w:rsidDel="00ED7123">
                <w:delText>-0.231</w:delText>
              </w:r>
            </w:del>
          </w:p>
        </w:tc>
        <w:tc>
          <w:tcPr>
            <w:tcW w:w="950" w:type="dxa"/>
            <w:tcBorders>
              <w:right w:val="single" w:sz="6" w:space="0" w:color="auto"/>
            </w:tcBorders>
          </w:tcPr>
          <w:p w14:paraId="3C5426E4" w14:textId="77777777" w:rsidR="002D775D" w:rsidRPr="000026A2" w:rsidDel="00ED7123" w:rsidRDefault="002D775D" w:rsidP="00B94200">
            <w:pPr>
              <w:pStyle w:val="tabletext11"/>
              <w:suppressAutoHyphens/>
              <w:jc w:val="center"/>
              <w:rPr>
                <w:del w:id="35319" w:author="Author"/>
              </w:rPr>
            </w:pPr>
          </w:p>
        </w:tc>
      </w:tr>
      <w:tr w:rsidR="002D775D" w:rsidRPr="000026A2" w:rsidDel="00ED7123" w14:paraId="27DC2E1F" w14:textId="77777777" w:rsidTr="00B94200">
        <w:trPr>
          <w:cantSplit/>
          <w:trHeight w:val="190"/>
          <w:del w:id="35320" w:author="Author"/>
        </w:trPr>
        <w:tc>
          <w:tcPr>
            <w:tcW w:w="200" w:type="dxa"/>
            <w:tcBorders>
              <w:right w:val="single" w:sz="6" w:space="0" w:color="auto"/>
            </w:tcBorders>
          </w:tcPr>
          <w:p w14:paraId="4A7D63A0" w14:textId="77777777" w:rsidR="002D775D" w:rsidRPr="000026A2" w:rsidDel="00ED7123" w:rsidRDefault="002D775D" w:rsidP="00B94200">
            <w:pPr>
              <w:pStyle w:val="tabletext11"/>
              <w:suppressAutoHyphens/>
              <w:rPr>
                <w:del w:id="35321" w:author="Author"/>
              </w:rPr>
            </w:pPr>
          </w:p>
        </w:tc>
        <w:tc>
          <w:tcPr>
            <w:tcW w:w="970" w:type="dxa"/>
            <w:tcBorders>
              <w:left w:val="single" w:sz="6" w:space="0" w:color="auto"/>
            </w:tcBorders>
          </w:tcPr>
          <w:p w14:paraId="4763CDD0" w14:textId="77777777" w:rsidR="002D775D" w:rsidRPr="000026A2" w:rsidDel="00ED7123" w:rsidRDefault="002D775D" w:rsidP="00B94200">
            <w:pPr>
              <w:pStyle w:val="tabletext11"/>
              <w:suppressAutoHyphens/>
              <w:jc w:val="right"/>
              <w:rPr>
                <w:del w:id="35322" w:author="Author"/>
              </w:rPr>
            </w:pPr>
          </w:p>
        </w:tc>
        <w:tc>
          <w:tcPr>
            <w:tcW w:w="600" w:type="dxa"/>
          </w:tcPr>
          <w:p w14:paraId="5ADB727D" w14:textId="77777777" w:rsidR="002D775D" w:rsidRPr="000026A2" w:rsidDel="00ED7123" w:rsidRDefault="002D775D" w:rsidP="00B94200">
            <w:pPr>
              <w:pStyle w:val="tabletext11"/>
              <w:suppressAutoHyphens/>
              <w:ind w:right="-45"/>
              <w:jc w:val="right"/>
              <w:rPr>
                <w:del w:id="35323" w:author="Author"/>
              </w:rPr>
            </w:pPr>
            <w:del w:id="35324" w:author="Author">
              <w:r w:rsidRPr="000026A2" w:rsidDel="00ED7123">
                <w:delText>200</w:delText>
              </w:r>
            </w:del>
          </w:p>
        </w:tc>
        <w:tc>
          <w:tcPr>
            <w:tcW w:w="830" w:type="dxa"/>
            <w:tcBorders>
              <w:right w:val="single" w:sz="6" w:space="0" w:color="auto"/>
            </w:tcBorders>
          </w:tcPr>
          <w:p w14:paraId="2FC3FBA7" w14:textId="77777777" w:rsidR="002D775D" w:rsidRPr="000026A2" w:rsidDel="00ED7123" w:rsidRDefault="002D775D" w:rsidP="00B94200">
            <w:pPr>
              <w:pStyle w:val="tabletext11"/>
              <w:suppressAutoHyphens/>
              <w:ind w:right="-45"/>
              <w:rPr>
                <w:del w:id="35325" w:author="Author"/>
              </w:rPr>
            </w:pPr>
          </w:p>
        </w:tc>
        <w:tc>
          <w:tcPr>
            <w:tcW w:w="1450" w:type="dxa"/>
            <w:tcBorders>
              <w:left w:val="single" w:sz="6" w:space="0" w:color="auto"/>
            </w:tcBorders>
          </w:tcPr>
          <w:p w14:paraId="0C9A1222" w14:textId="77777777" w:rsidR="002D775D" w:rsidRPr="000026A2" w:rsidDel="00ED7123" w:rsidRDefault="002D775D" w:rsidP="00B94200">
            <w:pPr>
              <w:pStyle w:val="tabletext11"/>
              <w:suppressAutoHyphens/>
              <w:jc w:val="right"/>
              <w:rPr>
                <w:del w:id="35326" w:author="Author"/>
              </w:rPr>
            </w:pPr>
            <w:del w:id="35327" w:author="Author">
              <w:r w:rsidRPr="000026A2" w:rsidDel="00ED7123">
                <w:delText>-0.198</w:delText>
              </w:r>
            </w:del>
          </w:p>
        </w:tc>
        <w:tc>
          <w:tcPr>
            <w:tcW w:w="950" w:type="dxa"/>
            <w:tcBorders>
              <w:right w:val="single" w:sz="6" w:space="0" w:color="auto"/>
            </w:tcBorders>
          </w:tcPr>
          <w:p w14:paraId="0DB65B60" w14:textId="77777777" w:rsidR="002D775D" w:rsidRPr="000026A2" w:rsidDel="00ED7123" w:rsidRDefault="002D775D" w:rsidP="00B94200">
            <w:pPr>
              <w:pStyle w:val="tabletext11"/>
              <w:suppressAutoHyphens/>
              <w:jc w:val="center"/>
              <w:rPr>
                <w:del w:id="35328" w:author="Author"/>
              </w:rPr>
            </w:pPr>
          </w:p>
        </w:tc>
      </w:tr>
      <w:tr w:rsidR="002D775D" w:rsidRPr="000026A2" w:rsidDel="00ED7123" w14:paraId="73B00BCA" w14:textId="77777777" w:rsidTr="00B94200">
        <w:trPr>
          <w:cantSplit/>
          <w:trHeight w:val="190"/>
          <w:del w:id="35329" w:author="Author"/>
        </w:trPr>
        <w:tc>
          <w:tcPr>
            <w:tcW w:w="200" w:type="dxa"/>
            <w:tcBorders>
              <w:right w:val="single" w:sz="6" w:space="0" w:color="auto"/>
            </w:tcBorders>
          </w:tcPr>
          <w:p w14:paraId="44E2103C" w14:textId="77777777" w:rsidR="002D775D" w:rsidRPr="000026A2" w:rsidDel="00ED7123" w:rsidRDefault="002D775D" w:rsidP="00B94200">
            <w:pPr>
              <w:pStyle w:val="tabletext11"/>
              <w:suppressAutoHyphens/>
              <w:rPr>
                <w:del w:id="35330" w:author="Author"/>
              </w:rPr>
            </w:pPr>
          </w:p>
        </w:tc>
        <w:tc>
          <w:tcPr>
            <w:tcW w:w="970" w:type="dxa"/>
            <w:tcBorders>
              <w:left w:val="single" w:sz="6" w:space="0" w:color="auto"/>
            </w:tcBorders>
          </w:tcPr>
          <w:p w14:paraId="2F95B7BF" w14:textId="77777777" w:rsidR="002D775D" w:rsidRPr="000026A2" w:rsidDel="00ED7123" w:rsidRDefault="002D775D" w:rsidP="00B94200">
            <w:pPr>
              <w:pStyle w:val="tabletext11"/>
              <w:suppressAutoHyphens/>
              <w:jc w:val="right"/>
              <w:rPr>
                <w:del w:id="35331" w:author="Author"/>
              </w:rPr>
            </w:pPr>
          </w:p>
        </w:tc>
        <w:tc>
          <w:tcPr>
            <w:tcW w:w="600" w:type="dxa"/>
          </w:tcPr>
          <w:p w14:paraId="1DB6EE16" w14:textId="77777777" w:rsidR="002D775D" w:rsidRPr="000026A2" w:rsidDel="00ED7123" w:rsidRDefault="002D775D" w:rsidP="00B94200">
            <w:pPr>
              <w:pStyle w:val="tabletext11"/>
              <w:suppressAutoHyphens/>
              <w:ind w:right="-45"/>
              <w:jc w:val="right"/>
              <w:rPr>
                <w:del w:id="35332" w:author="Author"/>
              </w:rPr>
            </w:pPr>
            <w:del w:id="35333" w:author="Author">
              <w:r w:rsidRPr="000026A2" w:rsidDel="00ED7123">
                <w:delText>250</w:delText>
              </w:r>
            </w:del>
          </w:p>
        </w:tc>
        <w:tc>
          <w:tcPr>
            <w:tcW w:w="830" w:type="dxa"/>
            <w:tcBorders>
              <w:right w:val="single" w:sz="6" w:space="0" w:color="auto"/>
            </w:tcBorders>
          </w:tcPr>
          <w:p w14:paraId="0DD8715A" w14:textId="77777777" w:rsidR="002D775D" w:rsidRPr="000026A2" w:rsidDel="00ED7123" w:rsidRDefault="002D775D" w:rsidP="00B94200">
            <w:pPr>
              <w:pStyle w:val="tabletext11"/>
              <w:suppressAutoHyphens/>
              <w:ind w:right="-45"/>
              <w:rPr>
                <w:del w:id="35334" w:author="Author"/>
              </w:rPr>
            </w:pPr>
          </w:p>
        </w:tc>
        <w:tc>
          <w:tcPr>
            <w:tcW w:w="1450" w:type="dxa"/>
            <w:tcBorders>
              <w:left w:val="single" w:sz="6" w:space="0" w:color="auto"/>
            </w:tcBorders>
          </w:tcPr>
          <w:p w14:paraId="43813561" w14:textId="77777777" w:rsidR="002D775D" w:rsidRPr="000026A2" w:rsidDel="00ED7123" w:rsidRDefault="002D775D" w:rsidP="00B94200">
            <w:pPr>
              <w:pStyle w:val="tabletext11"/>
              <w:suppressAutoHyphens/>
              <w:jc w:val="right"/>
              <w:rPr>
                <w:del w:id="35335" w:author="Author"/>
              </w:rPr>
            </w:pPr>
            <w:del w:id="35336" w:author="Author">
              <w:r w:rsidRPr="000026A2" w:rsidDel="00ED7123">
                <w:delText>-0.180</w:delText>
              </w:r>
            </w:del>
          </w:p>
        </w:tc>
        <w:tc>
          <w:tcPr>
            <w:tcW w:w="950" w:type="dxa"/>
            <w:tcBorders>
              <w:right w:val="single" w:sz="6" w:space="0" w:color="auto"/>
            </w:tcBorders>
          </w:tcPr>
          <w:p w14:paraId="4EE9A01B" w14:textId="77777777" w:rsidR="002D775D" w:rsidRPr="000026A2" w:rsidDel="00ED7123" w:rsidRDefault="002D775D" w:rsidP="00B94200">
            <w:pPr>
              <w:pStyle w:val="tabletext11"/>
              <w:suppressAutoHyphens/>
              <w:jc w:val="center"/>
              <w:rPr>
                <w:del w:id="35337" w:author="Author"/>
              </w:rPr>
            </w:pPr>
          </w:p>
        </w:tc>
      </w:tr>
      <w:tr w:rsidR="002D775D" w:rsidRPr="000026A2" w:rsidDel="00ED7123" w14:paraId="1D2441B8" w14:textId="77777777" w:rsidTr="00B94200">
        <w:trPr>
          <w:cantSplit/>
          <w:trHeight w:val="190"/>
          <w:del w:id="35338" w:author="Author"/>
        </w:trPr>
        <w:tc>
          <w:tcPr>
            <w:tcW w:w="200" w:type="dxa"/>
            <w:tcBorders>
              <w:right w:val="single" w:sz="6" w:space="0" w:color="auto"/>
            </w:tcBorders>
          </w:tcPr>
          <w:p w14:paraId="43C1385F" w14:textId="77777777" w:rsidR="002D775D" w:rsidRPr="000026A2" w:rsidDel="00ED7123" w:rsidRDefault="002D775D" w:rsidP="00B94200">
            <w:pPr>
              <w:pStyle w:val="tabletext11"/>
              <w:suppressAutoHyphens/>
              <w:rPr>
                <w:del w:id="35339" w:author="Author"/>
              </w:rPr>
            </w:pPr>
          </w:p>
        </w:tc>
        <w:tc>
          <w:tcPr>
            <w:tcW w:w="970" w:type="dxa"/>
            <w:tcBorders>
              <w:left w:val="single" w:sz="6" w:space="0" w:color="auto"/>
            </w:tcBorders>
          </w:tcPr>
          <w:p w14:paraId="669C753E" w14:textId="77777777" w:rsidR="002D775D" w:rsidRPr="000026A2" w:rsidDel="00ED7123" w:rsidRDefault="002D775D" w:rsidP="00B94200">
            <w:pPr>
              <w:pStyle w:val="tabletext11"/>
              <w:suppressAutoHyphens/>
              <w:jc w:val="right"/>
              <w:rPr>
                <w:del w:id="35340" w:author="Author"/>
              </w:rPr>
            </w:pPr>
          </w:p>
        </w:tc>
        <w:tc>
          <w:tcPr>
            <w:tcW w:w="600" w:type="dxa"/>
          </w:tcPr>
          <w:p w14:paraId="1B4AB879" w14:textId="77777777" w:rsidR="002D775D" w:rsidRPr="000026A2" w:rsidDel="00ED7123" w:rsidRDefault="002D775D" w:rsidP="00B94200">
            <w:pPr>
              <w:pStyle w:val="tabletext11"/>
              <w:suppressAutoHyphens/>
              <w:ind w:right="-45"/>
              <w:jc w:val="right"/>
              <w:rPr>
                <w:del w:id="35341" w:author="Author"/>
              </w:rPr>
            </w:pPr>
            <w:del w:id="35342" w:author="Author">
              <w:r w:rsidRPr="000026A2" w:rsidDel="00ED7123">
                <w:delText>500</w:delText>
              </w:r>
            </w:del>
          </w:p>
        </w:tc>
        <w:tc>
          <w:tcPr>
            <w:tcW w:w="830" w:type="dxa"/>
            <w:tcBorders>
              <w:right w:val="single" w:sz="6" w:space="0" w:color="auto"/>
            </w:tcBorders>
          </w:tcPr>
          <w:p w14:paraId="1C93B17B" w14:textId="77777777" w:rsidR="002D775D" w:rsidRPr="000026A2" w:rsidDel="00ED7123" w:rsidRDefault="002D775D" w:rsidP="00B94200">
            <w:pPr>
              <w:pStyle w:val="tabletext11"/>
              <w:suppressAutoHyphens/>
              <w:ind w:right="-45"/>
              <w:rPr>
                <w:del w:id="35343" w:author="Author"/>
              </w:rPr>
            </w:pPr>
          </w:p>
        </w:tc>
        <w:tc>
          <w:tcPr>
            <w:tcW w:w="1450" w:type="dxa"/>
            <w:tcBorders>
              <w:left w:val="single" w:sz="6" w:space="0" w:color="auto"/>
            </w:tcBorders>
          </w:tcPr>
          <w:p w14:paraId="690C8603" w14:textId="77777777" w:rsidR="002D775D" w:rsidRPr="000026A2" w:rsidDel="00ED7123" w:rsidRDefault="002D775D" w:rsidP="00B94200">
            <w:pPr>
              <w:pStyle w:val="tabletext11"/>
              <w:suppressAutoHyphens/>
              <w:jc w:val="right"/>
              <w:rPr>
                <w:del w:id="35344" w:author="Author"/>
              </w:rPr>
            </w:pPr>
            <w:del w:id="35345" w:author="Author">
              <w:r w:rsidRPr="000026A2" w:rsidDel="00ED7123">
                <w:delText>-0.112</w:delText>
              </w:r>
            </w:del>
          </w:p>
        </w:tc>
        <w:tc>
          <w:tcPr>
            <w:tcW w:w="950" w:type="dxa"/>
            <w:tcBorders>
              <w:right w:val="single" w:sz="6" w:space="0" w:color="auto"/>
            </w:tcBorders>
          </w:tcPr>
          <w:p w14:paraId="207E0220" w14:textId="77777777" w:rsidR="002D775D" w:rsidRPr="000026A2" w:rsidDel="00ED7123" w:rsidRDefault="002D775D" w:rsidP="00B94200">
            <w:pPr>
              <w:pStyle w:val="tabletext11"/>
              <w:suppressAutoHyphens/>
              <w:jc w:val="center"/>
              <w:rPr>
                <w:del w:id="35346" w:author="Author"/>
              </w:rPr>
            </w:pPr>
          </w:p>
        </w:tc>
      </w:tr>
      <w:tr w:rsidR="002D775D" w:rsidRPr="000026A2" w:rsidDel="00ED7123" w14:paraId="371F647A" w14:textId="77777777" w:rsidTr="00B94200">
        <w:trPr>
          <w:cantSplit/>
          <w:trHeight w:val="190"/>
          <w:del w:id="35347" w:author="Author"/>
        </w:trPr>
        <w:tc>
          <w:tcPr>
            <w:tcW w:w="200" w:type="dxa"/>
            <w:tcBorders>
              <w:right w:val="single" w:sz="6" w:space="0" w:color="auto"/>
            </w:tcBorders>
          </w:tcPr>
          <w:p w14:paraId="12F9FD3F" w14:textId="77777777" w:rsidR="002D775D" w:rsidRPr="000026A2" w:rsidDel="00ED7123" w:rsidRDefault="002D775D" w:rsidP="00B94200">
            <w:pPr>
              <w:pStyle w:val="tabletext11"/>
              <w:suppressAutoHyphens/>
              <w:rPr>
                <w:del w:id="35348" w:author="Author"/>
              </w:rPr>
            </w:pPr>
          </w:p>
        </w:tc>
        <w:tc>
          <w:tcPr>
            <w:tcW w:w="970" w:type="dxa"/>
            <w:tcBorders>
              <w:left w:val="single" w:sz="6" w:space="0" w:color="auto"/>
            </w:tcBorders>
          </w:tcPr>
          <w:p w14:paraId="1B7525B7" w14:textId="77777777" w:rsidR="002D775D" w:rsidRPr="000026A2" w:rsidDel="00ED7123" w:rsidRDefault="002D775D" w:rsidP="00B94200">
            <w:pPr>
              <w:pStyle w:val="tabletext11"/>
              <w:suppressAutoHyphens/>
              <w:jc w:val="right"/>
              <w:rPr>
                <w:del w:id="35349" w:author="Author"/>
              </w:rPr>
            </w:pPr>
          </w:p>
        </w:tc>
        <w:tc>
          <w:tcPr>
            <w:tcW w:w="600" w:type="dxa"/>
          </w:tcPr>
          <w:p w14:paraId="7834B06C" w14:textId="77777777" w:rsidR="002D775D" w:rsidRPr="000026A2" w:rsidDel="00ED7123" w:rsidRDefault="002D775D" w:rsidP="00B94200">
            <w:pPr>
              <w:pStyle w:val="tabletext11"/>
              <w:suppressAutoHyphens/>
              <w:ind w:right="-45"/>
              <w:jc w:val="right"/>
              <w:rPr>
                <w:del w:id="35350" w:author="Author"/>
              </w:rPr>
            </w:pPr>
            <w:del w:id="35351" w:author="Author">
              <w:r w:rsidRPr="000026A2" w:rsidDel="00ED7123">
                <w:delText>1,000</w:delText>
              </w:r>
            </w:del>
          </w:p>
        </w:tc>
        <w:tc>
          <w:tcPr>
            <w:tcW w:w="830" w:type="dxa"/>
            <w:tcBorders>
              <w:right w:val="single" w:sz="6" w:space="0" w:color="auto"/>
            </w:tcBorders>
          </w:tcPr>
          <w:p w14:paraId="1861225D" w14:textId="77777777" w:rsidR="002D775D" w:rsidRPr="000026A2" w:rsidDel="00ED7123" w:rsidRDefault="002D775D" w:rsidP="00B94200">
            <w:pPr>
              <w:pStyle w:val="tabletext11"/>
              <w:suppressAutoHyphens/>
              <w:ind w:right="-45"/>
              <w:rPr>
                <w:del w:id="35352" w:author="Author"/>
              </w:rPr>
            </w:pPr>
          </w:p>
        </w:tc>
        <w:tc>
          <w:tcPr>
            <w:tcW w:w="1450" w:type="dxa"/>
            <w:tcBorders>
              <w:left w:val="single" w:sz="6" w:space="0" w:color="auto"/>
            </w:tcBorders>
          </w:tcPr>
          <w:p w14:paraId="616FF877" w14:textId="77777777" w:rsidR="002D775D" w:rsidRPr="000026A2" w:rsidDel="00ED7123" w:rsidRDefault="002D775D" w:rsidP="00B94200">
            <w:pPr>
              <w:pStyle w:val="tabletext11"/>
              <w:suppressAutoHyphens/>
              <w:jc w:val="right"/>
              <w:rPr>
                <w:del w:id="35353" w:author="Author"/>
              </w:rPr>
            </w:pPr>
            <w:del w:id="35354" w:author="Author">
              <w:r w:rsidRPr="000026A2" w:rsidDel="00ED7123">
                <w:delText>-0.003</w:delText>
              </w:r>
            </w:del>
          </w:p>
        </w:tc>
        <w:tc>
          <w:tcPr>
            <w:tcW w:w="950" w:type="dxa"/>
            <w:tcBorders>
              <w:right w:val="single" w:sz="6" w:space="0" w:color="auto"/>
            </w:tcBorders>
          </w:tcPr>
          <w:p w14:paraId="1F9BCD4A" w14:textId="77777777" w:rsidR="002D775D" w:rsidRPr="000026A2" w:rsidDel="00ED7123" w:rsidRDefault="002D775D" w:rsidP="00B94200">
            <w:pPr>
              <w:pStyle w:val="tabletext11"/>
              <w:suppressAutoHyphens/>
              <w:jc w:val="center"/>
              <w:rPr>
                <w:del w:id="35355" w:author="Author"/>
              </w:rPr>
            </w:pPr>
          </w:p>
        </w:tc>
      </w:tr>
      <w:tr w:rsidR="002D775D" w:rsidRPr="000026A2" w:rsidDel="00ED7123" w14:paraId="085AA80B" w14:textId="77777777" w:rsidTr="00B94200">
        <w:trPr>
          <w:cantSplit/>
          <w:trHeight w:val="190"/>
          <w:del w:id="35356" w:author="Author"/>
        </w:trPr>
        <w:tc>
          <w:tcPr>
            <w:tcW w:w="200" w:type="dxa"/>
            <w:tcBorders>
              <w:right w:val="single" w:sz="6" w:space="0" w:color="auto"/>
            </w:tcBorders>
          </w:tcPr>
          <w:p w14:paraId="4A5E78EE" w14:textId="77777777" w:rsidR="002D775D" w:rsidRPr="000026A2" w:rsidDel="00ED7123" w:rsidRDefault="002D775D" w:rsidP="00B94200">
            <w:pPr>
              <w:pStyle w:val="tabletext11"/>
              <w:suppressAutoHyphens/>
              <w:rPr>
                <w:del w:id="35357" w:author="Author"/>
              </w:rPr>
            </w:pPr>
          </w:p>
        </w:tc>
        <w:tc>
          <w:tcPr>
            <w:tcW w:w="970" w:type="dxa"/>
            <w:tcBorders>
              <w:left w:val="single" w:sz="6" w:space="0" w:color="auto"/>
            </w:tcBorders>
          </w:tcPr>
          <w:p w14:paraId="25522FC9" w14:textId="77777777" w:rsidR="002D775D" w:rsidRPr="000026A2" w:rsidDel="00ED7123" w:rsidRDefault="002D775D" w:rsidP="00B94200">
            <w:pPr>
              <w:pStyle w:val="tabletext11"/>
              <w:suppressAutoHyphens/>
              <w:jc w:val="right"/>
              <w:rPr>
                <w:del w:id="35358" w:author="Author"/>
              </w:rPr>
            </w:pPr>
          </w:p>
        </w:tc>
        <w:tc>
          <w:tcPr>
            <w:tcW w:w="600" w:type="dxa"/>
          </w:tcPr>
          <w:p w14:paraId="5CFFE605" w14:textId="77777777" w:rsidR="002D775D" w:rsidRPr="000026A2" w:rsidDel="00ED7123" w:rsidRDefault="002D775D" w:rsidP="00B94200">
            <w:pPr>
              <w:pStyle w:val="tabletext11"/>
              <w:suppressAutoHyphens/>
              <w:ind w:right="-45"/>
              <w:jc w:val="right"/>
              <w:rPr>
                <w:del w:id="35359" w:author="Author"/>
              </w:rPr>
            </w:pPr>
            <w:del w:id="35360" w:author="Author">
              <w:r w:rsidRPr="000026A2" w:rsidDel="00ED7123">
                <w:delText>2,000</w:delText>
              </w:r>
            </w:del>
          </w:p>
        </w:tc>
        <w:tc>
          <w:tcPr>
            <w:tcW w:w="830" w:type="dxa"/>
            <w:tcBorders>
              <w:right w:val="single" w:sz="6" w:space="0" w:color="auto"/>
            </w:tcBorders>
          </w:tcPr>
          <w:p w14:paraId="602829E7" w14:textId="77777777" w:rsidR="002D775D" w:rsidRPr="000026A2" w:rsidDel="00ED7123" w:rsidRDefault="002D775D" w:rsidP="00B94200">
            <w:pPr>
              <w:pStyle w:val="tabletext11"/>
              <w:suppressAutoHyphens/>
              <w:ind w:right="-45"/>
              <w:rPr>
                <w:del w:id="35361" w:author="Author"/>
              </w:rPr>
            </w:pPr>
          </w:p>
        </w:tc>
        <w:tc>
          <w:tcPr>
            <w:tcW w:w="1450" w:type="dxa"/>
            <w:tcBorders>
              <w:left w:val="single" w:sz="6" w:space="0" w:color="auto"/>
            </w:tcBorders>
          </w:tcPr>
          <w:p w14:paraId="7FDC65D2" w14:textId="77777777" w:rsidR="002D775D" w:rsidRPr="000026A2" w:rsidDel="00ED7123" w:rsidRDefault="002D775D" w:rsidP="00B94200">
            <w:pPr>
              <w:pStyle w:val="tabletext11"/>
              <w:suppressAutoHyphens/>
              <w:jc w:val="right"/>
              <w:rPr>
                <w:del w:id="35362" w:author="Author"/>
              </w:rPr>
            </w:pPr>
            <w:del w:id="35363" w:author="Author">
              <w:r w:rsidRPr="000026A2" w:rsidDel="00ED7123">
                <w:delText>0.176</w:delText>
              </w:r>
            </w:del>
          </w:p>
        </w:tc>
        <w:tc>
          <w:tcPr>
            <w:tcW w:w="950" w:type="dxa"/>
            <w:tcBorders>
              <w:right w:val="single" w:sz="6" w:space="0" w:color="auto"/>
            </w:tcBorders>
          </w:tcPr>
          <w:p w14:paraId="453B2080" w14:textId="77777777" w:rsidR="002D775D" w:rsidRPr="000026A2" w:rsidDel="00ED7123" w:rsidRDefault="002D775D" w:rsidP="00B94200">
            <w:pPr>
              <w:pStyle w:val="tabletext11"/>
              <w:suppressAutoHyphens/>
              <w:jc w:val="center"/>
              <w:rPr>
                <w:del w:id="35364" w:author="Author"/>
              </w:rPr>
            </w:pPr>
          </w:p>
        </w:tc>
      </w:tr>
      <w:tr w:rsidR="002D775D" w:rsidRPr="000026A2" w:rsidDel="00ED7123" w14:paraId="719421D9" w14:textId="77777777" w:rsidTr="00B94200">
        <w:trPr>
          <w:cantSplit/>
          <w:trHeight w:val="190"/>
          <w:del w:id="35365" w:author="Author"/>
        </w:trPr>
        <w:tc>
          <w:tcPr>
            <w:tcW w:w="200" w:type="dxa"/>
            <w:tcBorders>
              <w:right w:val="single" w:sz="6" w:space="0" w:color="auto"/>
            </w:tcBorders>
          </w:tcPr>
          <w:p w14:paraId="18ED63CC" w14:textId="77777777" w:rsidR="002D775D" w:rsidRPr="000026A2" w:rsidDel="00ED7123" w:rsidRDefault="002D775D" w:rsidP="00B94200">
            <w:pPr>
              <w:pStyle w:val="tabletext11"/>
              <w:suppressAutoHyphens/>
              <w:rPr>
                <w:del w:id="35366" w:author="Author"/>
              </w:rPr>
            </w:pPr>
          </w:p>
        </w:tc>
        <w:tc>
          <w:tcPr>
            <w:tcW w:w="970" w:type="dxa"/>
            <w:tcBorders>
              <w:left w:val="single" w:sz="6" w:space="0" w:color="auto"/>
            </w:tcBorders>
          </w:tcPr>
          <w:p w14:paraId="661A4C9E" w14:textId="77777777" w:rsidR="002D775D" w:rsidRPr="000026A2" w:rsidDel="00ED7123" w:rsidRDefault="002D775D" w:rsidP="00B94200">
            <w:pPr>
              <w:pStyle w:val="tabletext11"/>
              <w:suppressAutoHyphens/>
              <w:jc w:val="right"/>
              <w:rPr>
                <w:del w:id="35367" w:author="Author"/>
              </w:rPr>
            </w:pPr>
          </w:p>
        </w:tc>
        <w:tc>
          <w:tcPr>
            <w:tcW w:w="600" w:type="dxa"/>
          </w:tcPr>
          <w:p w14:paraId="19FA3C7E" w14:textId="77777777" w:rsidR="002D775D" w:rsidRPr="000026A2" w:rsidDel="00ED7123" w:rsidRDefault="002D775D" w:rsidP="00B94200">
            <w:pPr>
              <w:pStyle w:val="tabletext11"/>
              <w:suppressAutoHyphens/>
              <w:ind w:right="-45"/>
              <w:jc w:val="right"/>
              <w:rPr>
                <w:del w:id="35368" w:author="Author"/>
              </w:rPr>
            </w:pPr>
            <w:del w:id="35369" w:author="Author">
              <w:r w:rsidRPr="000026A2" w:rsidDel="00ED7123">
                <w:delText>3,000</w:delText>
              </w:r>
            </w:del>
          </w:p>
        </w:tc>
        <w:tc>
          <w:tcPr>
            <w:tcW w:w="830" w:type="dxa"/>
            <w:tcBorders>
              <w:right w:val="single" w:sz="6" w:space="0" w:color="auto"/>
            </w:tcBorders>
          </w:tcPr>
          <w:p w14:paraId="2FEF6140" w14:textId="77777777" w:rsidR="002D775D" w:rsidRPr="000026A2" w:rsidDel="00ED7123" w:rsidRDefault="002D775D" w:rsidP="00B94200">
            <w:pPr>
              <w:pStyle w:val="tabletext11"/>
              <w:suppressAutoHyphens/>
              <w:ind w:right="-45"/>
              <w:rPr>
                <w:del w:id="35370" w:author="Author"/>
              </w:rPr>
            </w:pPr>
          </w:p>
        </w:tc>
        <w:tc>
          <w:tcPr>
            <w:tcW w:w="1450" w:type="dxa"/>
            <w:tcBorders>
              <w:left w:val="single" w:sz="6" w:space="0" w:color="auto"/>
            </w:tcBorders>
          </w:tcPr>
          <w:p w14:paraId="0D72A5ED" w14:textId="77777777" w:rsidR="002D775D" w:rsidRPr="000026A2" w:rsidDel="00ED7123" w:rsidRDefault="002D775D" w:rsidP="00B94200">
            <w:pPr>
              <w:pStyle w:val="tabletext11"/>
              <w:suppressAutoHyphens/>
              <w:jc w:val="right"/>
              <w:rPr>
                <w:del w:id="35371" w:author="Author"/>
              </w:rPr>
            </w:pPr>
            <w:del w:id="35372" w:author="Author">
              <w:r w:rsidRPr="000026A2" w:rsidDel="00ED7123">
                <w:delText>0.340</w:delText>
              </w:r>
            </w:del>
          </w:p>
        </w:tc>
        <w:tc>
          <w:tcPr>
            <w:tcW w:w="950" w:type="dxa"/>
            <w:tcBorders>
              <w:right w:val="single" w:sz="6" w:space="0" w:color="auto"/>
            </w:tcBorders>
          </w:tcPr>
          <w:p w14:paraId="02542821" w14:textId="77777777" w:rsidR="002D775D" w:rsidRPr="000026A2" w:rsidDel="00ED7123" w:rsidRDefault="002D775D" w:rsidP="00B94200">
            <w:pPr>
              <w:pStyle w:val="tabletext11"/>
              <w:suppressAutoHyphens/>
              <w:jc w:val="center"/>
              <w:rPr>
                <w:del w:id="35373" w:author="Author"/>
              </w:rPr>
            </w:pPr>
          </w:p>
        </w:tc>
      </w:tr>
      <w:tr w:rsidR="002D775D" w:rsidRPr="000026A2" w:rsidDel="00ED7123" w14:paraId="0FC42A5E" w14:textId="77777777" w:rsidTr="00B94200">
        <w:trPr>
          <w:cantSplit/>
          <w:trHeight w:val="190"/>
          <w:del w:id="35374" w:author="Author"/>
        </w:trPr>
        <w:tc>
          <w:tcPr>
            <w:tcW w:w="200" w:type="dxa"/>
            <w:tcBorders>
              <w:right w:val="single" w:sz="6" w:space="0" w:color="auto"/>
            </w:tcBorders>
          </w:tcPr>
          <w:p w14:paraId="5AE373F3" w14:textId="77777777" w:rsidR="002D775D" w:rsidRPr="000026A2" w:rsidDel="00ED7123" w:rsidRDefault="002D775D" w:rsidP="00B94200">
            <w:pPr>
              <w:pStyle w:val="tabletext11"/>
              <w:suppressAutoHyphens/>
              <w:rPr>
                <w:del w:id="35375" w:author="Author"/>
              </w:rPr>
            </w:pPr>
          </w:p>
        </w:tc>
        <w:tc>
          <w:tcPr>
            <w:tcW w:w="970" w:type="dxa"/>
            <w:tcBorders>
              <w:left w:val="single" w:sz="6" w:space="0" w:color="auto"/>
              <w:bottom w:val="single" w:sz="6" w:space="0" w:color="auto"/>
            </w:tcBorders>
          </w:tcPr>
          <w:p w14:paraId="62E41441" w14:textId="77777777" w:rsidR="002D775D" w:rsidRPr="000026A2" w:rsidDel="00ED7123" w:rsidRDefault="002D775D" w:rsidP="00B94200">
            <w:pPr>
              <w:pStyle w:val="tabletext11"/>
              <w:suppressAutoHyphens/>
              <w:jc w:val="right"/>
              <w:rPr>
                <w:del w:id="35376" w:author="Author"/>
              </w:rPr>
            </w:pPr>
          </w:p>
        </w:tc>
        <w:tc>
          <w:tcPr>
            <w:tcW w:w="600" w:type="dxa"/>
            <w:tcBorders>
              <w:bottom w:val="single" w:sz="6" w:space="0" w:color="auto"/>
            </w:tcBorders>
          </w:tcPr>
          <w:p w14:paraId="62E9FFCA" w14:textId="77777777" w:rsidR="002D775D" w:rsidRPr="000026A2" w:rsidDel="00ED7123" w:rsidRDefault="002D775D" w:rsidP="00B94200">
            <w:pPr>
              <w:pStyle w:val="tabletext11"/>
              <w:suppressAutoHyphens/>
              <w:ind w:right="-45"/>
              <w:jc w:val="right"/>
              <w:rPr>
                <w:del w:id="35377" w:author="Author"/>
              </w:rPr>
            </w:pPr>
            <w:del w:id="35378" w:author="Author">
              <w:r w:rsidRPr="000026A2" w:rsidDel="00ED7123">
                <w:delText>5,000</w:delText>
              </w:r>
            </w:del>
          </w:p>
        </w:tc>
        <w:tc>
          <w:tcPr>
            <w:tcW w:w="830" w:type="dxa"/>
            <w:tcBorders>
              <w:bottom w:val="single" w:sz="6" w:space="0" w:color="auto"/>
              <w:right w:val="single" w:sz="6" w:space="0" w:color="auto"/>
            </w:tcBorders>
          </w:tcPr>
          <w:p w14:paraId="4606E417" w14:textId="77777777" w:rsidR="002D775D" w:rsidRPr="000026A2" w:rsidDel="00ED7123" w:rsidRDefault="002D775D" w:rsidP="00B94200">
            <w:pPr>
              <w:pStyle w:val="tabletext11"/>
              <w:suppressAutoHyphens/>
              <w:ind w:right="-45"/>
              <w:rPr>
                <w:del w:id="35379" w:author="Author"/>
              </w:rPr>
            </w:pPr>
          </w:p>
        </w:tc>
        <w:tc>
          <w:tcPr>
            <w:tcW w:w="1450" w:type="dxa"/>
            <w:tcBorders>
              <w:left w:val="single" w:sz="6" w:space="0" w:color="auto"/>
              <w:bottom w:val="single" w:sz="6" w:space="0" w:color="auto"/>
            </w:tcBorders>
          </w:tcPr>
          <w:p w14:paraId="11691BED" w14:textId="77777777" w:rsidR="002D775D" w:rsidRPr="000026A2" w:rsidDel="00ED7123" w:rsidRDefault="002D775D" w:rsidP="00B94200">
            <w:pPr>
              <w:pStyle w:val="tabletext11"/>
              <w:suppressAutoHyphens/>
              <w:jc w:val="right"/>
              <w:rPr>
                <w:del w:id="35380" w:author="Author"/>
              </w:rPr>
            </w:pPr>
            <w:del w:id="35381" w:author="Author">
              <w:r w:rsidRPr="000026A2" w:rsidDel="00ED7123">
                <w:delText>0.592</w:delText>
              </w:r>
            </w:del>
          </w:p>
        </w:tc>
        <w:tc>
          <w:tcPr>
            <w:tcW w:w="950" w:type="dxa"/>
            <w:tcBorders>
              <w:bottom w:val="single" w:sz="6" w:space="0" w:color="auto"/>
              <w:right w:val="single" w:sz="6" w:space="0" w:color="auto"/>
            </w:tcBorders>
          </w:tcPr>
          <w:p w14:paraId="08611736" w14:textId="77777777" w:rsidR="002D775D" w:rsidRPr="000026A2" w:rsidDel="00ED7123" w:rsidRDefault="002D775D" w:rsidP="00B94200">
            <w:pPr>
              <w:pStyle w:val="tabletext11"/>
              <w:suppressAutoHyphens/>
              <w:jc w:val="center"/>
              <w:rPr>
                <w:del w:id="35382" w:author="Author"/>
              </w:rPr>
            </w:pPr>
          </w:p>
        </w:tc>
      </w:tr>
    </w:tbl>
    <w:p w14:paraId="739A1104" w14:textId="77777777" w:rsidR="002D775D" w:rsidRPr="000026A2" w:rsidDel="00ED7123" w:rsidRDefault="002D775D" w:rsidP="001065E8">
      <w:pPr>
        <w:pStyle w:val="tablecaption"/>
        <w:suppressAutoHyphens/>
        <w:rPr>
          <w:del w:id="35383" w:author="Author"/>
        </w:rPr>
      </w:pPr>
      <w:del w:id="35384" w:author="Author">
        <w:r w:rsidRPr="000026A2" w:rsidDel="00ED7123">
          <w:delText>Table 98.B.1.b.(1)(a)(v.2) Private Passenger Types Comprehensive Coverage Deductible Factors – All Perils With Full Glass Coverage</w:delText>
        </w:r>
      </w:del>
    </w:p>
    <w:p w14:paraId="788BC17B" w14:textId="77777777" w:rsidR="002D775D" w:rsidRPr="000026A2" w:rsidDel="00ED7123" w:rsidRDefault="002D775D" w:rsidP="001065E8">
      <w:pPr>
        <w:pStyle w:val="isonormal"/>
        <w:suppressAutoHyphens/>
        <w:rPr>
          <w:del w:id="35385" w:author="Author"/>
        </w:rPr>
      </w:pPr>
    </w:p>
    <w:p w14:paraId="248A95C7" w14:textId="77777777" w:rsidR="002D775D" w:rsidRPr="000026A2" w:rsidDel="00ED7123" w:rsidRDefault="002D775D" w:rsidP="001065E8">
      <w:pPr>
        <w:pStyle w:val="outlinehd6"/>
        <w:suppressAutoHyphens/>
        <w:rPr>
          <w:del w:id="35386" w:author="Author"/>
        </w:rPr>
      </w:pPr>
      <w:del w:id="35387" w:author="Author">
        <w:r w:rsidRPr="000026A2" w:rsidDel="00ED7123">
          <w:tab/>
          <w:delText>(b)</w:delText>
        </w:r>
        <w:r w:rsidRPr="000026A2" w:rsidDel="00ED7123">
          <w:tab/>
          <w:delText>Private Passenger Types – Theft, Mischief Or Vandalism With Full Glass Coverage</w:delText>
        </w:r>
      </w:del>
    </w:p>
    <w:p w14:paraId="73A0C423" w14:textId="77777777" w:rsidR="002D775D" w:rsidRPr="000026A2" w:rsidDel="00ED7123" w:rsidRDefault="002D775D" w:rsidP="001065E8">
      <w:pPr>
        <w:pStyle w:val="space4"/>
        <w:suppressAutoHyphens/>
        <w:rPr>
          <w:del w:id="3538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2D775D" w:rsidRPr="000026A2" w:rsidDel="00ED7123" w14:paraId="5F8F34D4" w14:textId="77777777" w:rsidTr="00B94200">
        <w:trPr>
          <w:cantSplit/>
          <w:trHeight w:val="190"/>
          <w:del w:id="35389" w:author="Author"/>
        </w:trPr>
        <w:tc>
          <w:tcPr>
            <w:tcW w:w="200" w:type="dxa"/>
          </w:tcPr>
          <w:p w14:paraId="7991728A" w14:textId="77777777" w:rsidR="002D775D" w:rsidRPr="000026A2" w:rsidDel="00ED7123" w:rsidRDefault="002D775D" w:rsidP="00B94200">
            <w:pPr>
              <w:pStyle w:val="tablehead"/>
              <w:suppressAutoHyphens/>
              <w:rPr>
                <w:del w:id="35390"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5BE413D7" w14:textId="77777777" w:rsidR="002D775D" w:rsidRPr="000026A2" w:rsidDel="00ED7123" w:rsidRDefault="002D775D" w:rsidP="00B94200">
            <w:pPr>
              <w:pStyle w:val="tablehead"/>
              <w:suppressAutoHyphens/>
              <w:rPr>
                <w:del w:id="35391" w:author="Author"/>
              </w:rPr>
            </w:pPr>
            <w:del w:id="35392" w:author="Author">
              <w:r w:rsidRPr="000026A2" w:rsidDel="00ED7123">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57D9F4BF" w14:textId="77777777" w:rsidR="002D775D" w:rsidRPr="000026A2" w:rsidDel="00ED7123" w:rsidRDefault="002D775D" w:rsidP="00B94200">
            <w:pPr>
              <w:pStyle w:val="tablehead"/>
              <w:suppressAutoHyphens/>
              <w:rPr>
                <w:del w:id="35393" w:author="Author"/>
              </w:rPr>
            </w:pPr>
            <w:del w:id="35394" w:author="Author">
              <w:r w:rsidRPr="000026A2" w:rsidDel="00ED7123">
                <w:delText>Factor</w:delText>
              </w:r>
            </w:del>
          </w:p>
        </w:tc>
      </w:tr>
      <w:tr w:rsidR="002D775D" w:rsidRPr="000026A2" w:rsidDel="00ED7123" w14:paraId="1DFC3FF2" w14:textId="77777777" w:rsidTr="00B94200">
        <w:trPr>
          <w:cantSplit/>
          <w:trHeight w:val="190"/>
          <w:del w:id="35395" w:author="Author"/>
        </w:trPr>
        <w:tc>
          <w:tcPr>
            <w:tcW w:w="200" w:type="dxa"/>
            <w:tcBorders>
              <w:right w:val="single" w:sz="6" w:space="0" w:color="auto"/>
            </w:tcBorders>
          </w:tcPr>
          <w:p w14:paraId="13EA8302" w14:textId="77777777" w:rsidR="002D775D" w:rsidRPr="000026A2" w:rsidDel="00ED7123" w:rsidRDefault="002D775D" w:rsidP="00B94200">
            <w:pPr>
              <w:pStyle w:val="tabletext11"/>
              <w:suppressAutoHyphens/>
              <w:rPr>
                <w:del w:id="35396" w:author="Author"/>
              </w:rPr>
            </w:pPr>
          </w:p>
        </w:tc>
        <w:tc>
          <w:tcPr>
            <w:tcW w:w="970" w:type="dxa"/>
            <w:tcBorders>
              <w:top w:val="single" w:sz="6" w:space="0" w:color="auto"/>
              <w:left w:val="single" w:sz="6" w:space="0" w:color="auto"/>
            </w:tcBorders>
          </w:tcPr>
          <w:p w14:paraId="26B09CF9" w14:textId="77777777" w:rsidR="002D775D" w:rsidRPr="000026A2" w:rsidDel="00ED7123" w:rsidRDefault="002D775D" w:rsidP="00B94200">
            <w:pPr>
              <w:pStyle w:val="tabletext11"/>
              <w:suppressAutoHyphens/>
              <w:jc w:val="right"/>
              <w:rPr>
                <w:del w:id="35397" w:author="Author"/>
              </w:rPr>
            </w:pPr>
            <w:del w:id="35398" w:author="Author">
              <w:r w:rsidRPr="000026A2" w:rsidDel="00ED7123">
                <w:delText>$</w:delText>
              </w:r>
            </w:del>
          </w:p>
        </w:tc>
        <w:tc>
          <w:tcPr>
            <w:tcW w:w="600" w:type="dxa"/>
            <w:tcBorders>
              <w:top w:val="single" w:sz="6" w:space="0" w:color="auto"/>
            </w:tcBorders>
          </w:tcPr>
          <w:p w14:paraId="6082CD9A" w14:textId="77777777" w:rsidR="002D775D" w:rsidRPr="000026A2" w:rsidDel="00ED7123" w:rsidRDefault="002D775D" w:rsidP="00B94200">
            <w:pPr>
              <w:pStyle w:val="tabletext11"/>
              <w:suppressAutoHyphens/>
              <w:ind w:right="-45"/>
              <w:jc w:val="right"/>
              <w:rPr>
                <w:del w:id="35399" w:author="Author"/>
              </w:rPr>
            </w:pPr>
            <w:del w:id="35400" w:author="Author">
              <w:r w:rsidRPr="000026A2" w:rsidDel="00ED7123">
                <w:delText>Full</w:delText>
              </w:r>
            </w:del>
          </w:p>
        </w:tc>
        <w:tc>
          <w:tcPr>
            <w:tcW w:w="830" w:type="dxa"/>
            <w:tcBorders>
              <w:top w:val="single" w:sz="6" w:space="0" w:color="auto"/>
              <w:left w:val="nil"/>
              <w:right w:val="single" w:sz="6" w:space="0" w:color="auto"/>
            </w:tcBorders>
          </w:tcPr>
          <w:p w14:paraId="15168249" w14:textId="77777777" w:rsidR="002D775D" w:rsidRPr="000026A2" w:rsidDel="00ED7123" w:rsidRDefault="002D775D" w:rsidP="00B94200">
            <w:pPr>
              <w:pStyle w:val="tabletext11"/>
              <w:tabs>
                <w:tab w:val="decimal" w:pos="500"/>
              </w:tabs>
              <w:suppressAutoHyphens/>
              <w:ind w:right="-45"/>
              <w:rPr>
                <w:del w:id="35401" w:author="Author"/>
              </w:rPr>
            </w:pPr>
          </w:p>
        </w:tc>
        <w:tc>
          <w:tcPr>
            <w:tcW w:w="1450" w:type="dxa"/>
            <w:tcBorders>
              <w:top w:val="single" w:sz="6" w:space="0" w:color="auto"/>
              <w:left w:val="single" w:sz="6" w:space="0" w:color="auto"/>
            </w:tcBorders>
          </w:tcPr>
          <w:p w14:paraId="1B90EF3B" w14:textId="77777777" w:rsidR="002D775D" w:rsidRPr="000026A2" w:rsidDel="00ED7123" w:rsidRDefault="002D775D" w:rsidP="00B94200">
            <w:pPr>
              <w:pStyle w:val="tabletext11"/>
              <w:suppressAutoHyphens/>
              <w:jc w:val="right"/>
              <w:rPr>
                <w:del w:id="35402" w:author="Author"/>
              </w:rPr>
            </w:pPr>
            <w:del w:id="35403" w:author="Author">
              <w:r w:rsidRPr="000026A2" w:rsidDel="00ED7123">
                <w:delText>-0.264</w:delText>
              </w:r>
            </w:del>
          </w:p>
        </w:tc>
        <w:tc>
          <w:tcPr>
            <w:tcW w:w="950" w:type="dxa"/>
            <w:tcBorders>
              <w:top w:val="single" w:sz="6" w:space="0" w:color="auto"/>
              <w:right w:val="single" w:sz="6" w:space="0" w:color="auto"/>
            </w:tcBorders>
          </w:tcPr>
          <w:p w14:paraId="22367391" w14:textId="77777777" w:rsidR="002D775D" w:rsidRPr="000026A2" w:rsidDel="00ED7123" w:rsidRDefault="002D775D" w:rsidP="00B94200">
            <w:pPr>
              <w:pStyle w:val="tabletext11"/>
              <w:suppressAutoHyphens/>
              <w:jc w:val="center"/>
              <w:rPr>
                <w:del w:id="35404" w:author="Author"/>
              </w:rPr>
            </w:pPr>
          </w:p>
        </w:tc>
      </w:tr>
      <w:tr w:rsidR="002D775D" w:rsidRPr="000026A2" w:rsidDel="00ED7123" w14:paraId="35F9AEE7" w14:textId="77777777" w:rsidTr="00B94200">
        <w:trPr>
          <w:cantSplit/>
          <w:trHeight w:val="190"/>
          <w:del w:id="35405" w:author="Author"/>
        </w:trPr>
        <w:tc>
          <w:tcPr>
            <w:tcW w:w="200" w:type="dxa"/>
            <w:tcBorders>
              <w:right w:val="single" w:sz="6" w:space="0" w:color="auto"/>
            </w:tcBorders>
          </w:tcPr>
          <w:p w14:paraId="712DD837" w14:textId="77777777" w:rsidR="002D775D" w:rsidRPr="000026A2" w:rsidDel="00ED7123" w:rsidRDefault="002D775D" w:rsidP="00B94200">
            <w:pPr>
              <w:pStyle w:val="tabletext11"/>
              <w:suppressAutoHyphens/>
              <w:rPr>
                <w:del w:id="35406" w:author="Author"/>
              </w:rPr>
            </w:pPr>
          </w:p>
        </w:tc>
        <w:tc>
          <w:tcPr>
            <w:tcW w:w="970" w:type="dxa"/>
            <w:tcBorders>
              <w:left w:val="single" w:sz="6" w:space="0" w:color="auto"/>
            </w:tcBorders>
          </w:tcPr>
          <w:p w14:paraId="06CCA3C1" w14:textId="77777777" w:rsidR="002D775D" w:rsidRPr="000026A2" w:rsidDel="00ED7123" w:rsidRDefault="002D775D" w:rsidP="00B94200">
            <w:pPr>
              <w:pStyle w:val="tabletext11"/>
              <w:suppressAutoHyphens/>
              <w:jc w:val="right"/>
              <w:rPr>
                <w:del w:id="35407" w:author="Author"/>
              </w:rPr>
            </w:pPr>
          </w:p>
        </w:tc>
        <w:tc>
          <w:tcPr>
            <w:tcW w:w="600" w:type="dxa"/>
          </w:tcPr>
          <w:p w14:paraId="73B2DAA2" w14:textId="77777777" w:rsidR="002D775D" w:rsidRPr="000026A2" w:rsidDel="00ED7123" w:rsidRDefault="002D775D" w:rsidP="00B94200">
            <w:pPr>
              <w:pStyle w:val="tabletext11"/>
              <w:suppressAutoHyphens/>
              <w:ind w:right="-45"/>
              <w:jc w:val="right"/>
              <w:rPr>
                <w:del w:id="35408" w:author="Author"/>
              </w:rPr>
            </w:pPr>
            <w:del w:id="35409" w:author="Author">
              <w:r w:rsidRPr="000026A2" w:rsidDel="00ED7123">
                <w:delText>50</w:delText>
              </w:r>
            </w:del>
          </w:p>
        </w:tc>
        <w:tc>
          <w:tcPr>
            <w:tcW w:w="830" w:type="dxa"/>
            <w:tcBorders>
              <w:right w:val="single" w:sz="6" w:space="0" w:color="auto"/>
            </w:tcBorders>
          </w:tcPr>
          <w:p w14:paraId="2F7A698C" w14:textId="77777777" w:rsidR="002D775D" w:rsidRPr="000026A2" w:rsidDel="00ED7123" w:rsidRDefault="002D775D" w:rsidP="00B94200">
            <w:pPr>
              <w:pStyle w:val="tabletext11"/>
              <w:suppressAutoHyphens/>
              <w:ind w:right="-45"/>
              <w:rPr>
                <w:del w:id="35410" w:author="Author"/>
              </w:rPr>
            </w:pPr>
          </w:p>
        </w:tc>
        <w:tc>
          <w:tcPr>
            <w:tcW w:w="1450" w:type="dxa"/>
            <w:tcBorders>
              <w:left w:val="single" w:sz="6" w:space="0" w:color="auto"/>
            </w:tcBorders>
          </w:tcPr>
          <w:p w14:paraId="062FDA88" w14:textId="77777777" w:rsidR="002D775D" w:rsidRPr="000026A2" w:rsidDel="00ED7123" w:rsidRDefault="002D775D" w:rsidP="00B94200">
            <w:pPr>
              <w:pStyle w:val="tabletext11"/>
              <w:suppressAutoHyphens/>
              <w:jc w:val="right"/>
              <w:rPr>
                <w:del w:id="35411" w:author="Author"/>
              </w:rPr>
            </w:pPr>
            <w:del w:id="35412" w:author="Author">
              <w:r w:rsidRPr="000026A2" w:rsidDel="00ED7123">
                <w:delText>-0.263</w:delText>
              </w:r>
            </w:del>
          </w:p>
        </w:tc>
        <w:tc>
          <w:tcPr>
            <w:tcW w:w="950" w:type="dxa"/>
            <w:tcBorders>
              <w:right w:val="single" w:sz="6" w:space="0" w:color="auto"/>
            </w:tcBorders>
          </w:tcPr>
          <w:p w14:paraId="74DF4F7F" w14:textId="77777777" w:rsidR="002D775D" w:rsidRPr="000026A2" w:rsidDel="00ED7123" w:rsidRDefault="002D775D" w:rsidP="00B94200">
            <w:pPr>
              <w:pStyle w:val="tabletext11"/>
              <w:suppressAutoHyphens/>
              <w:jc w:val="center"/>
              <w:rPr>
                <w:del w:id="35413" w:author="Author"/>
              </w:rPr>
            </w:pPr>
          </w:p>
        </w:tc>
      </w:tr>
      <w:tr w:rsidR="002D775D" w:rsidRPr="000026A2" w:rsidDel="00ED7123" w14:paraId="41A70376" w14:textId="77777777" w:rsidTr="00B94200">
        <w:trPr>
          <w:cantSplit/>
          <w:trHeight w:val="190"/>
          <w:del w:id="35414" w:author="Author"/>
        </w:trPr>
        <w:tc>
          <w:tcPr>
            <w:tcW w:w="200" w:type="dxa"/>
            <w:tcBorders>
              <w:right w:val="single" w:sz="6" w:space="0" w:color="auto"/>
            </w:tcBorders>
          </w:tcPr>
          <w:p w14:paraId="46B79FD2" w14:textId="77777777" w:rsidR="002D775D" w:rsidRPr="000026A2" w:rsidDel="00ED7123" w:rsidRDefault="002D775D" w:rsidP="00B94200">
            <w:pPr>
              <w:pStyle w:val="tabletext11"/>
              <w:suppressAutoHyphens/>
              <w:rPr>
                <w:del w:id="35415" w:author="Author"/>
              </w:rPr>
            </w:pPr>
          </w:p>
        </w:tc>
        <w:tc>
          <w:tcPr>
            <w:tcW w:w="970" w:type="dxa"/>
            <w:tcBorders>
              <w:left w:val="single" w:sz="6" w:space="0" w:color="auto"/>
            </w:tcBorders>
          </w:tcPr>
          <w:p w14:paraId="0D7B1535" w14:textId="77777777" w:rsidR="002D775D" w:rsidRPr="000026A2" w:rsidDel="00ED7123" w:rsidRDefault="002D775D" w:rsidP="00B94200">
            <w:pPr>
              <w:pStyle w:val="tabletext11"/>
              <w:suppressAutoHyphens/>
              <w:jc w:val="right"/>
              <w:rPr>
                <w:del w:id="35416" w:author="Author"/>
              </w:rPr>
            </w:pPr>
          </w:p>
        </w:tc>
        <w:tc>
          <w:tcPr>
            <w:tcW w:w="600" w:type="dxa"/>
          </w:tcPr>
          <w:p w14:paraId="45E94488" w14:textId="77777777" w:rsidR="002D775D" w:rsidRPr="000026A2" w:rsidDel="00ED7123" w:rsidRDefault="002D775D" w:rsidP="00B94200">
            <w:pPr>
              <w:pStyle w:val="tabletext11"/>
              <w:suppressAutoHyphens/>
              <w:ind w:right="-45"/>
              <w:jc w:val="right"/>
              <w:rPr>
                <w:del w:id="35417" w:author="Author"/>
              </w:rPr>
            </w:pPr>
            <w:del w:id="35418" w:author="Author">
              <w:r w:rsidRPr="000026A2" w:rsidDel="00ED7123">
                <w:delText>100</w:delText>
              </w:r>
            </w:del>
          </w:p>
        </w:tc>
        <w:tc>
          <w:tcPr>
            <w:tcW w:w="830" w:type="dxa"/>
            <w:tcBorders>
              <w:right w:val="single" w:sz="6" w:space="0" w:color="auto"/>
            </w:tcBorders>
          </w:tcPr>
          <w:p w14:paraId="20F6EAAD" w14:textId="77777777" w:rsidR="002D775D" w:rsidRPr="000026A2" w:rsidDel="00ED7123" w:rsidRDefault="002D775D" w:rsidP="00B94200">
            <w:pPr>
              <w:pStyle w:val="tabletext11"/>
              <w:suppressAutoHyphens/>
              <w:ind w:right="-45"/>
              <w:rPr>
                <w:del w:id="35419" w:author="Author"/>
              </w:rPr>
            </w:pPr>
          </w:p>
        </w:tc>
        <w:tc>
          <w:tcPr>
            <w:tcW w:w="1450" w:type="dxa"/>
            <w:tcBorders>
              <w:left w:val="single" w:sz="6" w:space="0" w:color="auto"/>
            </w:tcBorders>
          </w:tcPr>
          <w:p w14:paraId="3B95BD73" w14:textId="77777777" w:rsidR="002D775D" w:rsidRPr="000026A2" w:rsidDel="00ED7123" w:rsidRDefault="002D775D" w:rsidP="00B94200">
            <w:pPr>
              <w:pStyle w:val="tabletext11"/>
              <w:suppressAutoHyphens/>
              <w:jc w:val="right"/>
              <w:rPr>
                <w:del w:id="35420" w:author="Author"/>
              </w:rPr>
            </w:pPr>
            <w:del w:id="35421" w:author="Author">
              <w:r w:rsidRPr="000026A2" w:rsidDel="00ED7123">
                <w:delText>-0.262</w:delText>
              </w:r>
            </w:del>
          </w:p>
        </w:tc>
        <w:tc>
          <w:tcPr>
            <w:tcW w:w="950" w:type="dxa"/>
            <w:tcBorders>
              <w:right w:val="single" w:sz="6" w:space="0" w:color="auto"/>
            </w:tcBorders>
          </w:tcPr>
          <w:p w14:paraId="7A91AD01" w14:textId="77777777" w:rsidR="002D775D" w:rsidRPr="000026A2" w:rsidDel="00ED7123" w:rsidRDefault="002D775D" w:rsidP="00B94200">
            <w:pPr>
              <w:pStyle w:val="tabletext11"/>
              <w:suppressAutoHyphens/>
              <w:jc w:val="center"/>
              <w:rPr>
                <w:del w:id="35422" w:author="Author"/>
              </w:rPr>
            </w:pPr>
          </w:p>
        </w:tc>
      </w:tr>
      <w:tr w:rsidR="002D775D" w:rsidRPr="000026A2" w:rsidDel="00ED7123" w14:paraId="0144C376" w14:textId="77777777" w:rsidTr="00B94200">
        <w:trPr>
          <w:cantSplit/>
          <w:trHeight w:val="190"/>
          <w:del w:id="35423" w:author="Author"/>
        </w:trPr>
        <w:tc>
          <w:tcPr>
            <w:tcW w:w="200" w:type="dxa"/>
            <w:tcBorders>
              <w:right w:val="single" w:sz="6" w:space="0" w:color="auto"/>
            </w:tcBorders>
          </w:tcPr>
          <w:p w14:paraId="3F3CA8B3" w14:textId="77777777" w:rsidR="002D775D" w:rsidRPr="000026A2" w:rsidDel="00ED7123" w:rsidRDefault="002D775D" w:rsidP="00B94200">
            <w:pPr>
              <w:pStyle w:val="tabletext11"/>
              <w:suppressAutoHyphens/>
              <w:rPr>
                <w:del w:id="35424" w:author="Author"/>
              </w:rPr>
            </w:pPr>
          </w:p>
        </w:tc>
        <w:tc>
          <w:tcPr>
            <w:tcW w:w="970" w:type="dxa"/>
            <w:tcBorders>
              <w:left w:val="single" w:sz="6" w:space="0" w:color="auto"/>
            </w:tcBorders>
          </w:tcPr>
          <w:p w14:paraId="1520A4E9" w14:textId="77777777" w:rsidR="002D775D" w:rsidRPr="000026A2" w:rsidDel="00ED7123" w:rsidRDefault="002D775D" w:rsidP="00B94200">
            <w:pPr>
              <w:pStyle w:val="tabletext11"/>
              <w:suppressAutoHyphens/>
              <w:jc w:val="right"/>
              <w:rPr>
                <w:del w:id="35425" w:author="Author"/>
              </w:rPr>
            </w:pPr>
          </w:p>
        </w:tc>
        <w:tc>
          <w:tcPr>
            <w:tcW w:w="600" w:type="dxa"/>
          </w:tcPr>
          <w:p w14:paraId="206335DE" w14:textId="77777777" w:rsidR="002D775D" w:rsidRPr="000026A2" w:rsidDel="00ED7123" w:rsidRDefault="002D775D" w:rsidP="00B94200">
            <w:pPr>
              <w:pStyle w:val="tabletext11"/>
              <w:suppressAutoHyphens/>
              <w:ind w:right="-45"/>
              <w:jc w:val="right"/>
              <w:rPr>
                <w:del w:id="35426" w:author="Author"/>
              </w:rPr>
            </w:pPr>
            <w:del w:id="35427" w:author="Author">
              <w:r w:rsidRPr="000026A2" w:rsidDel="00ED7123">
                <w:delText>200</w:delText>
              </w:r>
            </w:del>
          </w:p>
        </w:tc>
        <w:tc>
          <w:tcPr>
            <w:tcW w:w="830" w:type="dxa"/>
            <w:tcBorders>
              <w:right w:val="single" w:sz="6" w:space="0" w:color="auto"/>
            </w:tcBorders>
          </w:tcPr>
          <w:p w14:paraId="19165A78" w14:textId="77777777" w:rsidR="002D775D" w:rsidRPr="000026A2" w:rsidDel="00ED7123" w:rsidRDefault="002D775D" w:rsidP="00B94200">
            <w:pPr>
              <w:pStyle w:val="tabletext11"/>
              <w:suppressAutoHyphens/>
              <w:ind w:right="-45"/>
              <w:rPr>
                <w:del w:id="35428" w:author="Author"/>
              </w:rPr>
            </w:pPr>
          </w:p>
        </w:tc>
        <w:tc>
          <w:tcPr>
            <w:tcW w:w="1450" w:type="dxa"/>
            <w:tcBorders>
              <w:left w:val="single" w:sz="6" w:space="0" w:color="auto"/>
            </w:tcBorders>
          </w:tcPr>
          <w:p w14:paraId="099978C0" w14:textId="77777777" w:rsidR="002D775D" w:rsidRPr="000026A2" w:rsidDel="00ED7123" w:rsidRDefault="002D775D" w:rsidP="00B94200">
            <w:pPr>
              <w:pStyle w:val="tabletext11"/>
              <w:suppressAutoHyphens/>
              <w:jc w:val="right"/>
              <w:rPr>
                <w:del w:id="35429" w:author="Author"/>
              </w:rPr>
            </w:pPr>
            <w:del w:id="35430" w:author="Author">
              <w:r w:rsidRPr="000026A2" w:rsidDel="00ED7123">
                <w:delText>-0.261</w:delText>
              </w:r>
            </w:del>
          </w:p>
        </w:tc>
        <w:tc>
          <w:tcPr>
            <w:tcW w:w="950" w:type="dxa"/>
            <w:tcBorders>
              <w:right w:val="single" w:sz="6" w:space="0" w:color="auto"/>
            </w:tcBorders>
          </w:tcPr>
          <w:p w14:paraId="5FBA1858" w14:textId="77777777" w:rsidR="002D775D" w:rsidRPr="000026A2" w:rsidDel="00ED7123" w:rsidRDefault="002D775D" w:rsidP="00B94200">
            <w:pPr>
              <w:pStyle w:val="tabletext11"/>
              <w:suppressAutoHyphens/>
              <w:jc w:val="center"/>
              <w:rPr>
                <w:del w:id="35431" w:author="Author"/>
              </w:rPr>
            </w:pPr>
          </w:p>
        </w:tc>
      </w:tr>
      <w:tr w:rsidR="002D775D" w:rsidRPr="000026A2" w:rsidDel="00ED7123" w14:paraId="245F6819" w14:textId="77777777" w:rsidTr="00B94200">
        <w:trPr>
          <w:cantSplit/>
          <w:trHeight w:val="190"/>
          <w:del w:id="35432" w:author="Author"/>
        </w:trPr>
        <w:tc>
          <w:tcPr>
            <w:tcW w:w="200" w:type="dxa"/>
            <w:tcBorders>
              <w:right w:val="single" w:sz="6" w:space="0" w:color="auto"/>
            </w:tcBorders>
          </w:tcPr>
          <w:p w14:paraId="460B3107" w14:textId="77777777" w:rsidR="002D775D" w:rsidRPr="000026A2" w:rsidDel="00ED7123" w:rsidRDefault="002D775D" w:rsidP="00B94200">
            <w:pPr>
              <w:pStyle w:val="tabletext11"/>
              <w:suppressAutoHyphens/>
              <w:rPr>
                <w:del w:id="35433" w:author="Author"/>
              </w:rPr>
            </w:pPr>
          </w:p>
        </w:tc>
        <w:tc>
          <w:tcPr>
            <w:tcW w:w="970" w:type="dxa"/>
            <w:tcBorders>
              <w:left w:val="single" w:sz="6" w:space="0" w:color="auto"/>
            </w:tcBorders>
          </w:tcPr>
          <w:p w14:paraId="3664A4FF" w14:textId="77777777" w:rsidR="002D775D" w:rsidRPr="000026A2" w:rsidDel="00ED7123" w:rsidRDefault="002D775D" w:rsidP="00B94200">
            <w:pPr>
              <w:pStyle w:val="tabletext11"/>
              <w:suppressAutoHyphens/>
              <w:jc w:val="right"/>
              <w:rPr>
                <w:del w:id="35434" w:author="Author"/>
              </w:rPr>
            </w:pPr>
          </w:p>
        </w:tc>
        <w:tc>
          <w:tcPr>
            <w:tcW w:w="600" w:type="dxa"/>
          </w:tcPr>
          <w:p w14:paraId="4E1AAC91" w14:textId="77777777" w:rsidR="002D775D" w:rsidRPr="000026A2" w:rsidDel="00ED7123" w:rsidRDefault="002D775D" w:rsidP="00B94200">
            <w:pPr>
              <w:pStyle w:val="tabletext11"/>
              <w:suppressAutoHyphens/>
              <w:ind w:right="-45"/>
              <w:jc w:val="right"/>
              <w:rPr>
                <w:del w:id="35435" w:author="Author"/>
              </w:rPr>
            </w:pPr>
            <w:del w:id="35436" w:author="Author">
              <w:r w:rsidRPr="000026A2" w:rsidDel="00ED7123">
                <w:delText>250</w:delText>
              </w:r>
            </w:del>
          </w:p>
        </w:tc>
        <w:tc>
          <w:tcPr>
            <w:tcW w:w="830" w:type="dxa"/>
            <w:tcBorders>
              <w:right w:val="single" w:sz="6" w:space="0" w:color="auto"/>
            </w:tcBorders>
          </w:tcPr>
          <w:p w14:paraId="705B2006" w14:textId="77777777" w:rsidR="002D775D" w:rsidRPr="000026A2" w:rsidDel="00ED7123" w:rsidRDefault="002D775D" w:rsidP="00B94200">
            <w:pPr>
              <w:pStyle w:val="tabletext11"/>
              <w:suppressAutoHyphens/>
              <w:ind w:right="-45"/>
              <w:rPr>
                <w:del w:id="35437" w:author="Author"/>
              </w:rPr>
            </w:pPr>
          </w:p>
        </w:tc>
        <w:tc>
          <w:tcPr>
            <w:tcW w:w="1450" w:type="dxa"/>
            <w:tcBorders>
              <w:left w:val="single" w:sz="6" w:space="0" w:color="auto"/>
            </w:tcBorders>
          </w:tcPr>
          <w:p w14:paraId="72E86EDA" w14:textId="77777777" w:rsidR="002D775D" w:rsidRPr="000026A2" w:rsidDel="00ED7123" w:rsidRDefault="002D775D" w:rsidP="00B94200">
            <w:pPr>
              <w:pStyle w:val="tabletext11"/>
              <w:suppressAutoHyphens/>
              <w:jc w:val="right"/>
              <w:rPr>
                <w:del w:id="35438" w:author="Author"/>
              </w:rPr>
            </w:pPr>
            <w:del w:id="35439" w:author="Author">
              <w:r w:rsidRPr="000026A2" w:rsidDel="00ED7123">
                <w:delText>-0.260</w:delText>
              </w:r>
            </w:del>
          </w:p>
        </w:tc>
        <w:tc>
          <w:tcPr>
            <w:tcW w:w="950" w:type="dxa"/>
            <w:tcBorders>
              <w:right w:val="single" w:sz="6" w:space="0" w:color="auto"/>
            </w:tcBorders>
          </w:tcPr>
          <w:p w14:paraId="59F197F5" w14:textId="77777777" w:rsidR="002D775D" w:rsidRPr="000026A2" w:rsidDel="00ED7123" w:rsidRDefault="002D775D" w:rsidP="00B94200">
            <w:pPr>
              <w:pStyle w:val="tabletext11"/>
              <w:suppressAutoHyphens/>
              <w:jc w:val="center"/>
              <w:rPr>
                <w:del w:id="35440" w:author="Author"/>
              </w:rPr>
            </w:pPr>
          </w:p>
        </w:tc>
      </w:tr>
      <w:tr w:rsidR="002D775D" w:rsidRPr="000026A2" w:rsidDel="00ED7123" w14:paraId="1B2F796F" w14:textId="77777777" w:rsidTr="00B94200">
        <w:trPr>
          <w:cantSplit/>
          <w:trHeight w:val="190"/>
          <w:del w:id="35441" w:author="Author"/>
        </w:trPr>
        <w:tc>
          <w:tcPr>
            <w:tcW w:w="200" w:type="dxa"/>
            <w:tcBorders>
              <w:right w:val="single" w:sz="6" w:space="0" w:color="auto"/>
            </w:tcBorders>
          </w:tcPr>
          <w:p w14:paraId="7B29559B" w14:textId="77777777" w:rsidR="002D775D" w:rsidRPr="000026A2" w:rsidDel="00ED7123" w:rsidRDefault="002D775D" w:rsidP="00B94200">
            <w:pPr>
              <w:pStyle w:val="tabletext11"/>
              <w:suppressAutoHyphens/>
              <w:rPr>
                <w:del w:id="35442" w:author="Author"/>
              </w:rPr>
            </w:pPr>
          </w:p>
        </w:tc>
        <w:tc>
          <w:tcPr>
            <w:tcW w:w="970" w:type="dxa"/>
            <w:tcBorders>
              <w:left w:val="single" w:sz="6" w:space="0" w:color="auto"/>
            </w:tcBorders>
          </w:tcPr>
          <w:p w14:paraId="7BC602EE" w14:textId="77777777" w:rsidR="002D775D" w:rsidRPr="000026A2" w:rsidDel="00ED7123" w:rsidRDefault="002D775D" w:rsidP="00B94200">
            <w:pPr>
              <w:pStyle w:val="tabletext11"/>
              <w:suppressAutoHyphens/>
              <w:jc w:val="right"/>
              <w:rPr>
                <w:del w:id="35443" w:author="Author"/>
              </w:rPr>
            </w:pPr>
          </w:p>
        </w:tc>
        <w:tc>
          <w:tcPr>
            <w:tcW w:w="600" w:type="dxa"/>
          </w:tcPr>
          <w:p w14:paraId="766B6CC1" w14:textId="77777777" w:rsidR="002D775D" w:rsidRPr="000026A2" w:rsidDel="00ED7123" w:rsidRDefault="002D775D" w:rsidP="00B94200">
            <w:pPr>
              <w:pStyle w:val="tabletext11"/>
              <w:suppressAutoHyphens/>
              <w:ind w:right="-45"/>
              <w:jc w:val="right"/>
              <w:rPr>
                <w:del w:id="35444" w:author="Author"/>
              </w:rPr>
            </w:pPr>
            <w:del w:id="35445" w:author="Author">
              <w:r w:rsidRPr="000026A2" w:rsidDel="00ED7123">
                <w:delText>500</w:delText>
              </w:r>
            </w:del>
          </w:p>
        </w:tc>
        <w:tc>
          <w:tcPr>
            <w:tcW w:w="830" w:type="dxa"/>
            <w:tcBorders>
              <w:right w:val="single" w:sz="6" w:space="0" w:color="auto"/>
            </w:tcBorders>
          </w:tcPr>
          <w:p w14:paraId="1238118A" w14:textId="77777777" w:rsidR="002D775D" w:rsidRPr="000026A2" w:rsidDel="00ED7123" w:rsidRDefault="002D775D" w:rsidP="00B94200">
            <w:pPr>
              <w:pStyle w:val="tabletext11"/>
              <w:suppressAutoHyphens/>
              <w:ind w:right="-45"/>
              <w:rPr>
                <w:del w:id="35446" w:author="Author"/>
              </w:rPr>
            </w:pPr>
          </w:p>
        </w:tc>
        <w:tc>
          <w:tcPr>
            <w:tcW w:w="1450" w:type="dxa"/>
            <w:tcBorders>
              <w:left w:val="single" w:sz="6" w:space="0" w:color="auto"/>
            </w:tcBorders>
          </w:tcPr>
          <w:p w14:paraId="0C05A47E" w14:textId="77777777" w:rsidR="002D775D" w:rsidRPr="000026A2" w:rsidDel="00ED7123" w:rsidRDefault="002D775D" w:rsidP="00B94200">
            <w:pPr>
              <w:pStyle w:val="tabletext11"/>
              <w:suppressAutoHyphens/>
              <w:jc w:val="right"/>
              <w:rPr>
                <w:del w:id="35447" w:author="Author"/>
              </w:rPr>
            </w:pPr>
            <w:del w:id="35448" w:author="Author">
              <w:r w:rsidRPr="000026A2" w:rsidDel="00ED7123">
                <w:delText>-0.259</w:delText>
              </w:r>
            </w:del>
          </w:p>
        </w:tc>
        <w:tc>
          <w:tcPr>
            <w:tcW w:w="950" w:type="dxa"/>
            <w:tcBorders>
              <w:right w:val="single" w:sz="6" w:space="0" w:color="auto"/>
            </w:tcBorders>
          </w:tcPr>
          <w:p w14:paraId="4F842294" w14:textId="77777777" w:rsidR="002D775D" w:rsidRPr="000026A2" w:rsidDel="00ED7123" w:rsidRDefault="002D775D" w:rsidP="00B94200">
            <w:pPr>
              <w:pStyle w:val="tabletext11"/>
              <w:suppressAutoHyphens/>
              <w:jc w:val="center"/>
              <w:rPr>
                <w:del w:id="35449" w:author="Author"/>
              </w:rPr>
            </w:pPr>
          </w:p>
        </w:tc>
      </w:tr>
      <w:tr w:rsidR="002D775D" w:rsidRPr="000026A2" w:rsidDel="00ED7123" w14:paraId="18837227" w14:textId="77777777" w:rsidTr="00B94200">
        <w:trPr>
          <w:cantSplit/>
          <w:trHeight w:val="190"/>
          <w:del w:id="35450" w:author="Author"/>
        </w:trPr>
        <w:tc>
          <w:tcPr>
            <w:tcW w:w="200" w:type="dxa"/>
            <w:tcBorders>
              <w:right w:val="single" w:sz="6" w:space="0" w:color="auto"/>
            </w:tcBorders>
          </w:tcPr>
          <w:p w14:paraId="07525FDC" w14:textId="77777777" w:rsidR="002D775D" w:rsidRPr="000026A2" w:rsidDel="00ED7123" w:rsidRDefault="002D775D" w:rsidP="00B94200">
            <w:pPr>
              <w:pStyle w:val="tabletext11"/>
              <w:suppressAutoHyphens/>
              <w:rPr>
                <w:del w:id="35451" w:author="Author"/>
              </w:rPr>
            </w:pPr>
          </w:p>
        </w:tc>
        <w:tc>
          <w:tcPr>
            <w:tcW w:w="970" w:type="dxa"/>
            <w:tcBorders>
              <w:left w:val="single" w:sz="6" w:space="0" w:color="auto"/>
            </w:tcBorders>
          </w:tcPr>
          <w:p w14:paraId="7E3427CD" w14:textId="77777777" w:rsidR="002D775D" w:rsidRPr="000026A2" w:rsidDel="00ED7123" w:rsidRDefault="002D775D" w:rsidP="00B94200">
            <w:pPr>
              <w:pStyle w:val="tabletext11"/>
              <w:suppressAutoHyphens/>
              <w:jc w:val="right"/>
              <w:rPr>
                <w:del w:id="35452" w:author="Author"/>
              </w:rPr>
            </w:pPr>
          </w:p>
        </w:tc>
        <w:tc>
          <w:tcPr>
            <w:tcW w:w="600" w:type="dxa"/>
          </w:tcPr>
          <w:p w14:paraId="31E7DC1C" w14:textId="77777777" w:rsidR="002D775D" w:rsidRPr="000026A2" w:rsidDel="00ED7123" w:rsidRDefault="002D775D" w:rsidP="00B94200">
            <w:pPr>
              <w:pStyle w:val="tabletext11"/>
              <w:suppressAutoHyphens/>
              <w:ind w:right="-45"/>
              <w:jc w:val="right"/>
              <w:rPr>
                <w:del w:id="35453" w:author="Author"/>
              </w:rPr>
            </w:pPr>
            <w:del w:id="35454" w:author="Author">
              <w:r w:rsidRPr="000026A2" w:rsidDel="00ED7123">
                <w:delText>1,000</w:delText>
              </w:r>
            </w:del>
          </w:p>
        </w:tc>
        <w:tc>
          <w:tcPr>
            <w:tcW w:w="830" w:type="dxa"/>
            <w:tcBorders>
              <w:right w:val="single" w:sz="6" w:space="0" w:color="auto"/>
            </w:tcBorders>
          </w:tcPr>
          <w:p w14:paraId="26F3E2BC" w14:textId="77777777" w:rsidR="002D775D" w:rsidRPr="000026A2" w:rsidDel="00ED7123" w:rsidRDefault="002D775D" w:rsidP="00B94200">
            <w:pPr>
              <w:pStyle w:val="tabletext11"/>
              <w:suppressAutoHyphens/>
              <w:ind w:right="-45"/>
              <w:rPr>
                <w:del w:id="35455" w:author="Author"/>
              </w:rPr>
            </w:pPr>
          </w:p>
        </w:tc>
        <w:tc>
          <w:tcPr>
            <w:tcW w:w="1450" w:type="dxa"/>
            <w:tcBorders>
              <w:left w:val="single" w:sz="6" w:space="0" w:color="auto"/>
            </w:tcBorders>
          </w:tcPr>
          <w:p w14:paraId="754E017D" w14:textId="77777777" w:rsidR="002D775D" w:rsidRPr="000026A2" w:rsidDel="00ED7123" w:rsidRDefault="002D775D" w:rsidP="00B94200">
            <w:pPr>
              <w:pStyle w:val="tabletext11"/>
              <w:suppressAutoHyphens/>
              <w:jc w:val="right"/>
              <w:rPr>
                <w:del w:id="35456" w:author="Author"/>
              </w:rPr>
            </w:pPr>
            <w:del w:id="35457" w:author="Author">
              <w:r w:rsidRPr="000026A2" w:rsidDel="00ED7123">
                <w:delText>-0.258</w:delText>
              </w:r>
            </w:del>
          </w:p>
        </w:tc>
        <w:tc>
          <w:tcPr>
            <w:tcW w:w="950" w:type="dxa"/>
            <w:tcBorders>
              <w:right w:val="single" w:sz="6" w:space="0" w:color="auto"/>
            </w:tcBorders>
          </w:tcPr>
          <w:p w14:paraId="4C9C0548" w14:textId="77777777" w:rsidR="002D775D" w:rsidRPr="000026A2" w:rsidDel="00ED7123" w:rsidRDefault="002D775D" w:rsidP="00B94200">
            <w:pPr>
              <w:pStyle w:val="tabletext11"/>
              <w:suppressAutoHyphens/>
              <w:jc w:val="center"/>
              <w:rPr>
                <w:del w:id="35458" w:author="Author"/>
              </w:rPr>
            </w:pPr>
          </w:p>
        </w:tc>
      </w:tr>
      <w:tr w:rsidR="002D775D" w:rsidRPr="000026A2" w:rsidDel="00ED7123" w14:paraId="1FFFCC40" w14:textId="77777777" w:rsidTr="00B94200">
        <w:trPr>
          <w:cantSplit/>
          <w:trHeight w:val="190"/>
          <w:del w:id="35459" w:author="Author"/>
        </w:trPr>
        <w:tc>
          <w:tcPr>
            <w:tcW w:w="200" w:type="dxa"/>
            <w:tcBorders>
              <w:right w:val="single" w:sz="6" w:space="0" w:color="auto"/>
            </w:tcBorders>
          </w:tcPr>
          <w:p w14:paraId="05BEF13A" w14:textId="77777777" w:rsidR="002D775D" w:rsidRPr="000026A2" w:rsidDel="00ED7123" w:rsidRDefault="002D775D" w:rsidP="00B94200">
            <w:pPr>
              <w:pStyle w:val="tabletext11"/>
              <w:suppressAutoHyphens/>
              <w:rPr>
                <w:del w:id="35460" w:author="Author"/>
              </w:rPr>
            </w:pPr>
          </w:p>
        </w:tc>
        <w:tc>
          <w:tcPr>
            <w:tcW w:w="970" w:type="dxa"/>
            <w:tcBorders>
              <w:left w:val="single" w:sz="6" w:space="0" w:color="auto"/>
            </w:tcBorders>
          </w:tcPr>
          <w:p w14:paraId="0938F43F" w14:textId="77777777" w:rsidR="002D775D" w:rsidRPr="000026A2" w:rsidDel="00ED7123" w:rsidRDefault="002D775D" w:rsidP="00B94200">
            <w:pPr>
              <w:pStyle w:val="tabletext11"/>
              <w:suppressAutoHyphens/>
              <w:jc w:val="right"/>
              <w:rPr>
                <w:del w:id="35461" w:author="Author"/>
              </w:rPr>
            </w:pPr>
          </w:p>
        </w:tc>
        <w:tc>
          <w:tcPr>
            <w:tcW w:w="600" w:type="dxa"/>
          </w:tcPr>
          <w:p w14:paraId="68FED4E0" w14:textId="77777777" w:rsidR="002D775D" w:rsidRPr="000026A2" w:rsidDel="00ED7123" w:rsidRDefault="002D775D" w:rsidP="00B94200">
            <w:pPr>
              <w:pStyle w:val="tabletext11"/>
              <w:suppressAutoHyphens/>
              <w:ind w:right="-45"/>
              <w:jc w:val="right"/>
              <w:rPr>
                <w:del w:id="35462" w:author="Author"/>
              </w:rPr>
            </w:pPr>
            <w:del w:id="35463" w:author="Author">
              <w:r w:rsidRPr="000026A2" w:rsidDel="00ED7123">
                <w:delText>2,000</w:delText>
              </w:r>
            </w:del>
          </w:p>
        </w:tc>
        <w:tc>
          <w:tcPr>
            <w:tcW w:w="830" w:type="dxa"/>
            <w:tcBorders>
              <w:right w:val="single" w:sz="6" w:space="0" w:color="auto"/>
            </w:tcBorders>
          </w:tcPr>
          <w:p w14:paraId="133973DD" w14:textId="77777777" w:rsidR="002D775D" w:rsidRPr="000026A2" w:rsidDel="00ED7123" w:rsidRDefault="002D775D" w:rsidP="00B94200">
            <w:pPr>
              <w:pStyle w:val="tabletext11"/>
              <w:suppressAutoHyphens/>
              <w:ind w:right="-45"/>
              <w:rPr>
                <w:del w:id="35464" w:author="Author"/>
              </w:rPr>
            </w:pPr>
          </w:p>
        </w:tc>
        <w:tc>
          <w:tcPr>
            <w:tcW w:w="1450" w:type="dxa"/>
            <w:tcBorders>
              <w:left w:val="single" w:sz="6" w:space="0" w:color="auto"/>
            </w:tcBorders>
          </w:tcPr>
          <w:p w14:paraId="1E1E9AA3" w14:textId="77777777" w:rsidR="002D775D" w:rsidRPr="000026A2" w:rsidDel="00ED7123" w:rsidRDefault="002D775D" w:rsidP="00B94200">
            <w:pPr>
              <w:pStyle w:val="tabletext11"/>
              <w:suppressAutoHyphens/>
              <w:jc w:val="right"/>
              <w:rPr>
                <w:del w:id="35465" w:author="Author"/>
              </w:rPr>
            </w:pPr>
            <w:del w:id="35466" w:author="Author">
              <w:r w:rsidRPr="000026A2" w:rsidDel="00ED7123">
                <w:delText>-0.257</w:delText>
              </w:r>
            </w:del>
          </w:p>
        </w:tc>
        <w:tc>
          <w:tcPr>
            <w:tcW w:w="950" w:type="dxa"/>
            <w:tcBorders>
              <w:right w:val="single" w:sz="6" w:space="0" w:color="auto"/>
            </w:tcBorders>
          </w:tcPr>
          <w:p w14:paraId="171F1F48" w14:textId="77777777" w:rsidR="002D775D" w:rsidRPr="000026A2" w:rsidDel="00ED7123" w:rsidRDefault="002D775D" w:rsidP="00B94200">
            <w:pPr>
              <w:pStyle w:val="tabletext11"/>
              <w:suppressAutoHyphens/>
              <w:jc w:val="center"/>
              <w:rPr>
                <w:del w:id="35467" w:author="Author"/>
              </w:rPr>
            </w:pPr>
          </w:p>
        </w:tc>
      </w:tr>
      <w:tr w:rsidR="002D775D" w:rsidRPr="000026A2" w:rsidDel="00ED7123" w14:paraId="1F26FBFB" w14:textId="77777777" w:rsidTr="00B94200">
        <w:trPr>
          <w:cantSplit/>
          <w:trHeight w:val="190"/>
          <w:del w:id="35468" w:author="Author"/>
        </w:trPr>
        <w:tc>
          <w:tcPr>
            <w:tcW w:w="200" w:type="dxa"/>
            <w:tcBorders>
              <w:right w:val="single" w:sz="6" w:space="0" w:color="auto"/>
            </w:tcBorders>
          </w:tcPr>
          <w:p w14:paraId="334B647B" w14:textId="77777777" w:rsidR="002D775D" w:rsidRPr="000026A2" w:rsidDel="00ED7123" w:rsidRDefault="002D775D" w:rsidP="00B94200">
            <w:pPr>
              <w:pStyle w:val="tabletext11"/>
              <w:suppressAutoHyphens/>
              <w:rPr>
                <w:del w:id="35469" w:author="Author"/>
              </w:rPr>
            </w:pPr>
          </w:p>
        </w:tc>
        <w:tc>
          <w:tcPr>
            <w:tcW w:w="970" w:type="dxa"/>
            <w:tcBorders>
              <w:left w:val="single" w:sz="6" w:space="0" w:color="auto"/>
            </w:tcBorders>
          </w:tcPr>
          <w:p w14:paraId="6E5A831F" w14:textId="77777777" w:rsidR="002D775D" w:rsidRPr="000026A2" w:rsidDel="00ED7123" w:rsidRDefault="002D775D" w:rsidP="00B94200">
            <w:pPr>
              <w:pStyle w:val="tabletext11"/>
              <w:suppressAutoHyphens/>
              <w:jc w:val="right"/>
              <w:rPr>
                <w:del w:id="35470" w:author="Author"/>
              </w:rPr>
            </w:pPr>
          </w:p>
        </w:tc>
        <w:tc>
          <w:tcPr>
            <w:tcW w:w="600" w:type="dxa"/>
          </w:tcPr>
          <w:p w14:paraId="21651E32" w14:textId="77777777" w:rsidR="002D775D" w:rsidRPr="000026A2" w:rsidDel="00ED7123" w:rsidRDefault="002D775D" w:rsidP="00B94200">
            <w:pPr>
              <w:pStyle w:val="tabletext11"/>
              <w:suppressAutoHyphens/>
              <w:ind w:right="-45"/>
              <w:jc w:val="right"/>
              <w:rPr>
                <w:del w:id="35471" w:author="Author"/>
              </w:rPr>
            </w:pPr>
            <w:del w:id="35472" w:author="Author">
              <w:r w:rsidRPr="000026A2" w:rsidDel="00ED7123">
                <w:delText>3,000</w:delText>
              </w:r>
            </w:del>
          </w:p>
        </w:tc>
        <w:tc>
          <w:tcPr>
            <w:tcW w:w="830" w:type="dxa"/>
            <w:tcBorders>
              <w:right w:val="single" w:sz="6" w:space="0" w:color="auto"/>
            </w:tcBorders>
          </w:tcPr>
          <w:p w14:paraId="3F44273A" w14:textId="77777777" w:rsidR="002D775D" w:rsidRPr="000026A2" w:rsidDel="00ED7123" w:rsidRDefault="002D775D" w:rsidP="00B94200">
            <w:pPr>
              <w:pStyle w:val="tabletext11"/>
              <w:suppressAutoHyphens/>
              <w:ind w:right="-45"/>
              <w:rPr>
                <w:del w:id="35473" w:author="Author"/>
              </w:rPr>
            </w:pPr>
          </w:p>
        </w:tc>
        <w:tc>
          <w:tcPr>
            <w:tcW w:w="1450" w:type="dxa"/>
            <w:tcBorders>
              <w:left w:val="single" w:sz="6" w:space="0" w:color="auto"/>
            </w:tcBorders>
          </w:tcPr>
          <w:p w14:paraId="34A1A55A" w14:textId="77777777" w:rsidR="002D775D" w:rsidRPr="000026A2" w:rsidDel="00ED7123" w:rsidRDefault="002D775D" w:rsidP="00B94200">
            <w:pPr>
              <w:pStyle w:val="tabletext11"/>
              <w:suppressAutoHyphens/>
              <w:jc w:val="right"/>
              <w:rPr>
                <w:del w:id="35474" w:author="Author"/>
              </w:rPr>
            </w:pPr>
            <w:del w:id="35475" w:author="Author">
              <w:r w:rsidRPr="000026A2" w:rsidDel="00ED7123">
                <w:delText>-0.256</w:delText>
              </w:r>
            </w:del>
          </w:p>
        </w:tc>
        <w:tc>
          <w:tcPr>
            <w:tcW w:w="950" w:type="dxa"/>
            <w:tcBorders>
              <w:right w:val="single" w:sz="6" w:space="0" w:color="auto"/>
            </w:tcBorders>
          </w:tcPr>
          <w:p w14:paraId="385139E6" w14:textId="77777777" w:rsidR="002D775D" w:rsidRPr="000026A2" w:rsidDel="00ED7123" w:rsidRDefault="002D775D" w:rsidP="00B94200">
            <w:pPr>
              <w:pStyle w:val="tabletext11"/>
              <w:suppressAutoHyphens/>
              <w:jc w:val="center"/>
              <w:rPr>
                <w:del w:id="35476" w:author="Author"/>
              </w:rPr>
            </w:pPr>
          </w:p>
        </w:tc>
      </w:tr>
      <w:tr w:rsidR="002D775D" w:rsidRPr="000026A2" w:rsidDel="00ED7123" w14:paraId="14664A96" w14:textId="77777777" w:rsidTr="00B94200">
        <w:trPr>
          <w:cantSplit/>
          <w:trHeight w:val="190"/>
          <w:del w:id="35477" w:author="Author"/>
        </w:trPr>
        <w:tc>
          <w:tcPr>
            <w:tcW w:w="200" w:type="dxa"/>
            <w:tcBorders>
              <w:right w:val="single" w:sz="6" w:space="0" w:color="auto"/>
            </w:tcBorders>
          </w:tcPr>
          <w:p w14:paraId="359D9457" w14:textId="77777777" w:rsidR="002D775D" w:rsidRPr="000026A2" w:rsidDel="00ED7123" w:rsidRDefault="002D775D" w:rsidP="00B94200">
            <w:pPr>
              <w:pStyle w:val="tabletext11"/>
              <w:suppressAutoHyphens/>
              <w:rPr>
                <w:del w:id="35478" w:author="Author"/>
              </w:rPr>
            </w:pPr>
          </w:p>
        </w:tc>
        <w:tc>
          <w:tcPr>
            <w:tcW w:w="970" w:type="dxa"/>
            <w:tcBorders>
              <w:left w:val="single" w:sz="6" w:space="0" w:color="auto"/>
              <w:bottom w:val="single" w:sz="6" w:space="0" w:color="auto"/>
            </w:tcBorders>
          </w:tcPr>
          <w:p w14:paraId="7950A45F" w14:textId="77777777" w:rsidR="002D775D" w:rsidRPr="000026A2" w:rsidDel="00ED7123" w:rsidRDefault="002D775D" w:rsidP="00B94200">
            <w:pPr>
              <w:pStyle w:val="tabletext11"/>
              <w:suppressAutoHyphens/>
              <w:jc w:val="right"/>
              <w:rPr>
                <w:del w:id="35479" w:author="Author"/>
              </w:rPr>
            </w:pPr>
          </w:p>
        </w:tc>
        <w:tc>
          <w:tcPr>
            <w:tcW w:w="600" w:type="dxa"/>
            <w:tcBorders>
              <w:bottom w:val="single" w:sz="6" w:space="0" w:color="auto"/>
            </w:tcBorders>
          </w:tcPr>
          <w:p w14:paraId="25BEB764" w14:textId="77777777" w:rsidR="002D775D" w:rsidRPr="000026A2" w:rsidDel="00ED7123" w:rsidRDefault="002D775D" w:rsidP="00B94200">
            <w:pPr>
              <w:pStyle w:val="tabletext11"/>
              <w:suppressAutoHyphens/>
              <w:ind w:right="-45"/>
              <w:jc w:val="right"/>
              <w:rPr>
                <w:del w:id="35480" w:author="Author"/>
              </w:rPr>
            </w:pPr>
            <w:del w:id="35481" w:author="Author">
              <w:r w:rsidRPr="000026A2" w:rsidDel="00ED7123">
                <w:delText>5,000</w:delText>
              </w:r>
            </w:del>
          </w:p>
        </w:tc>
        <w:tc>
          <w:tcPr>
            <w:tcW w:w="830" w:type="dxa"/>
            <w:tcBorders>
              <w:bottom w:val="single" w:sz="6" w:space="0" w:color="auto"/>
              <w:right w:val="single" w:sz="6" w:space="0" w:color="auto"/>
            </w:tcBorders>
          </w:tcPr>
          <w:p w14:paraId="208E39F1" w14:textId="77777777" w:rsidR="002D775D" w:rsidRPr="000026A2" w:rsidDel="00ED7123" w:rsidRDefault="002D775D" w:rsidP="00B94200">
            <w:pPr>
              <w:pStyle w:val="tabletext11"/>
              <w:suppressAutoHyphens/>
              <w:ind w:right="-45"/>
              <w:rPr>
                <w:del w:id="35482" w:author="Author"/>
              </w:rPr>
            </w:pPr>
          </w:p>
        </w:tc>
        <w:tc>
          <w:tcPr>
            <w:tcW w:w="1450" w:type="dxa"/>
            <w:tcBorders>
              <w:left w:val="single" w:sz="6" w:space="0" w:color="auto"/>
              <w:bottom w:val="single" w:sz="6" w:space="0" w:color="auto"/>
            </w:tcBorders>
          </w:tcPr>
          <w:p w14:paraId="0B519863" w14:textId="77777777" w:rsidR="002D775D" w:rsidRPr="000026A2" w:rsidDel="00ED7123" w:rsidRDefault="002D775D" w:rsidP="00B94200">
            <w:pPr>
              <w:pStyle w:val="tabletext11"/>
              <w:suppressAutoHyphens/>
              <w:jc w:val="right"/>
              <w:rPr>
                <w:del w:id="35483" w:author="Author"/>
              </w:rPr>
            </w:pPr>
            <w:del w:id="35484" w:author="Author">
              <w:r w:rsidRPr="000026A2" w:rsidDel="00ED7123">
                <w:delText>-0.255</w:delText>
              </w:r>
            </w:del>
          </w:p>
        </w:tc>
        <w:tc>
          <w:tcPr>
            <w:tcW w:w="950" w:type="dxa"/>
            <w:tcBorders>
              <w:bottom w:val="single" w:sz="6" w:space="0" w:color="auto"/>
              <w:right w:val="single" w:sz="6" w:space="0" w:color="auto"/>
            </w:tcBorders>
          </w:tcPr>
          <w:p w14:paraId="544FCC87" w14:textId="77777777" w:rsidR="002D775D" w:rsidRPr="000026A2" w:rsidDel="00ED7123" w:rsidRDefault="002D775D" w:rsidP="00B94200">
            <w:pPr>
              <w:pStyle w:val="tabletext11"/>
              <w:suppressAutoHyphens/>
              <w:jc w:val="center"/>
              <w:rPr>
                <w:del w:id="35485" w:author="Author"/>
              </w:rPr>
            </w:pPr>
          </w:p>
        </w:tc>
      </w:tr>
    </w:tbl>
    <w:p w14:paraId="3348136A" w14:textId="77777777" w:rsidR="002D775D" w:rsidRPr="000026A2" w:rsidDel="00ED7123" w:rsidRDefault="002D775D" w:rsidP="001065E8">
      <w:pPr>
        <w:pStyle w:val="isonormal"/>
        <w:suppressAutoHyphens/>
        <w:rPr>
          <w:del w:id="35486" w:author="Author"/>
          <w:b/>
        </w:rPr>
      </w:pPr>
      <w:del w:id="35487" w:author="Author">
        <w:r w:rsidRPr="000026A2" w:rsidDel="00ED7123">
          <w:rPr>
            <w:b/>
          </w:rPr>
          <w:delText>Table 98.B.1.b.(1)(b)(v.2) Private Passenger Types Comprehensive Coverage Deductible Factors – Theft, Mischief Or Vandalism With Full Glass Coverage</w:delText>
        </w:r>
      </w:del>
    </w:p>
    <w:p w14:paraId="6F1DA8D0" w14:textId="77777777" w:rsidR="002D775D" w:rsidRPr="000026A2" w:rsidDel="00ED7123" w:rsidRDefault="002D775D" w:rsidP="001065E8">
      <w:pPr>
        <w:pStyle w:val="isonormal"/>
        <w:suppressAutoHyphens/>
        <w:rPr>
          <w:del w:id="35488" w:author="Author"/>
        </w:rPr>
      </w:pPr>
    </w:p>
    <w:p w14:paraId="5FE23590" w14:textId="77777777" w:rsidR="002D775D" w:rsidRPr="000026A2" w:rsidDel="00ED7123" w:rsidRDefault="002D775D" w:rsidP="001065E8">
      <w:pPr>
        <w:pStyle w:val="outlinehd6"/>
        <w:suppressAutoHyphens/>
        <w:rPr>
          <w:del w:id="35489" w:author="Author"/>
        </w:rPr>
      </w:pPr>
      <w:del w:id="35490" w:author="Author">
        <w:r w:rsidRPr="000026A2" w:rsidDel="00ED7123">
          <w:tab/>
          <w:delText>(c)</w:delText>
        </w:r>
        <w:r w:rsidRPr="000026A2" w:rsidDel="00ED7123">
          <w:tab/>
          <w:delText>Trucks, Tractors And Trailers And All Autos Except Zone-rated Risks – All Perils With Full Safety Glass Coverage</w:delText>
        </w:r>
      </w:del>
    </w:p>
    <w:p w14:paraId="042DB4DA" w14:textId="77777777" w:rsidR="002D775D" w:rsidRPr="000026A2" w:rsidDel="00ED7123" w:rsidRDefault="002D775D" w:rsidP="001065E8">
      <w:pPr>
        <w:pStyle w:val="space4"/>
        <w:suppressAutoHyphens/>
        <w:rPr>
          <w:del w:id="3549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610"/>
        <w:gridCol w:w="830"/>
        <w:gridCol w:w="1450"/>
        <w:gridCol w:w="950"/>
      </w:tblGrid>
      <w:tr w:rsidR="002D775D" w:rsidRPr="000026A2" w:rsidDel="00ED7123" w14:paraId="0338EE96" w14:textId="77777777" w:rsidTr="00B94200">
        <w:trPr>
          <w:cantSplit/>
          <w:trHeight w:val="190"/>
          <w:del w:id="35492" w:author="Author"/>
        </w:trPr>
        <w:tc>
          <w:tcPr>
            <w:tcW w:w="200" w:type="dxa"/>
          </w:tcPr>
          <w:p w14:paraId="687FB302" w14:textId="77777777" w:rsidR="002D775D" w:rsidRPr="000026A2" w:rsidDel="00ED7123" w:rsidRDefault="002D775D" w:rsidP="00B94200">
            <w:pPr>
              <w:pStyle w:val="tablehead"/>
              <w:suppressAutoHyphens/>
              <w:rPr>
                <w:del w:id="35493"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06034D30" w14:textId="77777777" w:rsidR="002D775D" w:rsidRPr="000026A2" w:rsidDel="00ED7123" w:rsidRDefault="002D775D" w:rsidP="00B94200">
            <w:pPr>
              <w:pStyle w:val="tablehead"/>
              <w:suppressAutoHyphens/>
              <w:rPr>
                <w:del w:id="35494" w:author="Author"/>
              </w:rPr>
            </w:pPr>
            <w:del w:id="35495" w:author="Author">
              <w:r w:rsidRPr="000026A2" w:rsidDel="00ED7123">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47B4EEC6" w14:textId="77777777" w:rsidR="002D775D" w:rsidRPr="000026A2" w:rsidDel="00ED7123" w:rsidRDefault="002D775D" w:rsidP="00B94200">
            <w:pPr>
              <w:pStyle w:val="tablehead"/>
              <w:suppressAutoHyphens/>
              <w:rPr>
                <w:del w:id="35496" w:author="Author"/>
              </w:rPr>
            </w:pPr>
            <w:del w:id="35497" w:author="Author">
              <w:r w:rsidRPr="000026A2" w:rsidDel="00ED7123">
                <w:delText>Factor</w:delText>
              </w:r>
            </w:del>
          </w:p>
        </w:tc>
      </w:tr>
      <w:tr w:rsidR="002D775D" w:rsidRPr="000026A2" w:rsidDel="00ED7123" w14:paraId="7AECE340" w14:textId="77777777" w:rsidTr="00B94200">
        <w:trPr>
          <w:cantSplit/>
          <w:trHeight w:val="190"/>
          <w:del w:id="35498" w:author="Author"/>
        </w:trPr>
        <w:tc>
          <w:tcPr>
            <w:tcW w:w="200" w:type="dxa"/>
            <w:tcBorders>
              <w:right w:val="single" w:sz="6" w:space="0" w:color="auto"/>
            </w:tcBorders>
          </w:tcPr>
          <w:p w14:paraId="3A259D00" w14:textId="77777777" w:rsidR="002D775D" w:rsidRPr="000026A2" w:rsidDel="00ED7123" w:rsidRDefault="002D775D" w:rsidP="00B94200">
            <w:pPr>
              <w:pStyle w:val="tabletext11"/>
              <w:suppressAutoHyphens/>
              <w:rPr>
                <w:del w:id="35499" w:author="Author"/>
              </w:rPr>
            </w:pPr>
          </w:p>
        </w:tc>
        <w:tc>
          <w:tcPr>
            <w:tcW w:w="960" w:type="dxa"/>
            <w:tcBorders>
              <w:top w:val="single" w:sz="6" w:space="0" w:color="auto"/>
              <w:left w:val="single" w:sz="6" w:space="0" w:color="auto"/>
            </w:tcBorders>
          </w:tcPr>
          <w:p w14:paraId="5004DECB" w14:textId="77777777" w:rsidR="002D775D" w:rsidRPr="000026A2" w:rsidDel="00ED7123" w:rsidRDefault="002D775D" w:rsidP="00B94200">
            <w:pPr>
              <w:pStyle w:val="tabletext11"/>
              <w:suppressAutoHyphens/>
              <w:jc w:val="right"/>
              <w:rPr>
                <w:del w:id="35500" w:author="Author"/>
              </w:rPr>
            </w:pPr>
            <w:del w:id="35501" w:author="Author">
              <w:r w:rsidRPr="000026A2" w:rsidDel="00ED7123">
                <w:delText>$</w:delText>
              </w:r>
            </w:del>
          </w:p>
        </w:tc>
        <w:tc>
          <w:tcPr>
            <w:tcW w:w="610" w:type="dxa"/>
            <w:tcBorders>
              <w:top w:val="single" w:sz="6" w:space="0" w:color="auto"/>
            </w:tcBorders>
          </w:tcPr>
          <w:p w14:paraId="65E401C3" w14:textId="77777777" w:rsidR="002D775D" w:rsidRPr="000026A2" w:rsidDel="00ED7123" w:rsidRDefault="002D775D" w:rsidP="00B94200">
            <w:pPr>
              <w:pStyle w:val="tabletext11"/>
              <w:suppressAutoHyphens/>
              <w:ind w:right="-45"/>
              <w:jc w:val="right"/>
              <w:rPr>
                <w:del w:id="35502" w:author="Author"/>
              </w:rPr>
            </w:pPr>
            <w:del w:id="35503" w:author="Author">
              <w:r w:rsidRPr="000026A2" w:rsidDel="00ED7123">
                <w:delText>Full</w:delText>
              </w:r>
            </w:del>
          </w:p>
        </w:tc>
        <w:tc>
          <w:tcPr>
            <w:tcW w:w="830" w:type="dxa"/>
            <w:tcBorders>
              <w:top w:val="single" w:sz="6" w:space="0" w:color="auto"/>
              <w:right w:val="single" w:sz="6" w:space="0" w:color="auto"/>
            </w:tcBorders>
          </w:tcPr>
          <w:p w14:paraId="772484E1" w14:textId="77777777" w:rsidR="002D775D" w:rsidRPr="000026A2" w:rsidDel="00ED7123" w:rsidRDefault="002D775D" w:rsidP="00B94200">
            <w:pPr>
              <w:pStyle w:val="tabletext11"/>
              <w:suppressAutoHyphens/>
              <w:ind w:right="-45"/>
              <w:rPr>
                <w:del w:id="35504" w:author="Author"/>
              </w:rPr>
            </w:pPr>
          </w:p>
        </w:tc>
        <w:tc>
          <w:tcPr>
            <w:tcW w:w="1450" w:type="dxa"/>
            <w:tcBorders>
              <w:top w:val="single" w:sz="6" w:space="0" w:color="auto"/>
              <w:left w:val="single" w:sz="6" w:space="0" w:color="auto"/>
            </w:tcBorders>
          </w:tcPr>
          <w:p w14:paraId="4F0AB348" w14:textId="77777777" w:rsidR="002D775D" w:rsidRPr="000026A2" w:rsidDel="00ED7123" w:rsidRDefault="002D775D" w:rsidP="00B94200">
            <w:pPr>
              <w:pStyle w:val="tabletext11"/>
              <w:suppressAutoHyphens/>
              <w:jc w:val="right"/>
              <w:rPr>
                <w:del w:id="35505" w:author="Author"/>
              </w:rPr>
            </w:pPr>
            <w:del w:id="35506" w:author="Author">
              <w:r w:rsidRPr="000026A2" w:rsidDel="00ED7123">
                <w:delText>-0.235</w:delText>
              </w:r>
            </w:del>
          </w:p>
        </w:tc>
        <w:tc>
          <w:tcPr>
            <w:tcW w:w="950" w:type="dxa"/>
            <w:tcBorders>
              <w:top w:val="single" w:sz="6" w:space="0" w:color="auto"/>
              <w:right w:val="single" w:sz="6" w:space="0" w:color="auto"/>
            </w:tcBorders>
          </w:tcPr>
          <w:p w14:paraId="688CC19F" w14:textId="77777777" w:rsidR="002D775D" w:rsidRPr="000026A2" w:rsidDel="00ED7123" w:rsidRDefault="002D775D" w:rsidP="00B94200">
            <w:pPr>
              <w:pStyle w:val="tabletext11"/>
              <w:suppressAutoHyphens/>
              <w:jc w:val="both"/>
              <w:rPr>
                <w:del w:id="35507" w:author="Author"/>
              </w:rPr>
            </w:pPr>
          </w:p>
        </w:tc>
      </w:tr>
      <w:tr w:rsidR="002D775D" w:rsidRPr="000026A2" w:rsidDel="00ED7123" w14:paraId="3F0EA804" w14:textId="77777777" w:rsidTr="00B94200">
        <w:trPr>
          <w:cantSplit/>
          <w:trHeight w:val="190"/>
          <w:del w:id="35508" w:author="Author"/>
        </w:trPr>
        <w:tc>
          <w:tcPr>
            <w:tcW w:w="200" w:type="dxa"/>
            <w:tcBorders>
              <w:right w:val="single" w:sz="6" w:space="0" w:color="auto"/>
            </w:tcBorders>
          </w:tcPr>
          <w:p w14:paraId="6CD6FD11" w14:textId="77777777" w:rsidR="002D775D" w:rsidRPr="000026A2" w:rsidDel="00ED7123" w:rsidRDefault="002D775D" w:rsidP="00B94200">
            <w:pPr>
              <w:pStyle w:val="tabletext11"/>
              <w:suppressAutoHyphens/>
              <w:rPr>
                <w:del w:id="35509" w:author="Author"/>
              </w:rPr>
            </w:pPr>
          </w:p>
        </w:tc>
        <w:tc>
          <w:tcPr>
            <w:tcW w:w="960" w:type="dxa"/>
            <w:tcBorders>
              <w:left w:val="single" w:sz="6" w:space="0" w:color="auto"/>
            </w:tcBorders>
          </w:tcPr>
          <w:p w14:paraId="0EB767E5" w14:textId="77777777" w:rsidR="002D775D" w:rsidRPr="000026A2" w:rsidDel="00ED7123" w:rsidRDefault="002D775D" w:rsidP="00B94200">
            <w:pPr>
              <w:pStyle w:val="tabletext11"/>
              <w:suppressAutoHyphens/>
              <w:jc w:val="right"/>
              <w:rPr>
                <w:del w:id="35510" w:author="Author"/>
              </w:rPr>
            </w:pPr>
          </w:p>
        </w:tc>
        <w:tc>
          <w:tcPr>
            <w:tcW w:w="610" w:type="dxa"/>
          </w:tcPr>
          <w:p w14:paraId="2D197344" w14:textId="77777777" w:rsidR="002D775D" w:rsidRPr="000026A2" w:rsidDel="00ED7123" w:rsidRDefault="002D775D" w:rsidP="00B94200">
            <w:pPr>
              <w:pStyle w:val="tabletext11"/>
              <w:suppressAutoHyphens/>
              <w:ind w:right="-45"/>
              <w:jc w:val="right"/>
              <w:rPr>
                <w:del w:id="35511" w:author="Author"/>
              </w:rPr>
            </w:pPr>
            <w:del w:id="35512" w:author="Author">
              <w:r w:rsidRPr="000026A2" w:rsidDel="00ED7123">
                <w:delText>50</w:delText>
              </w:r>
            </w:del>
          </w:p>
        </w:tc>
        <w:tc>
          <w:tcPr>
            <w:tcW w:w="830" w:type="dxa"/>
            <w:tcBorders>
              <w:right w:val="single" w:sz="6" w:space="0" w:color="auto"/>
            </w:tcBorders>
          </w:tcPr>
          <w:p w14:paraId="4467BE96" w14:textId="77777777" w:rsidR="002D775D" w:rsidRPr="000026A2" w:rsidDel="00ED7123" w:rsidRDefault="002D775D" w:rsidP="00B94200">
            <w:pPr>
              <w:pStyle w:val="tabletext11"/>
              <w:suppressAutoHyphens/>
              <w:ind w:right="-45"/>
              <w:rPr>
                <w:del w:id="35513" w:author="Author"/>
              </w:rPr>
            </w:pPr>
          </w:p>
        </w:tc>
        <w:tc>
          <w:tcPr>
            <w:tcW w:w="1450" w:type="dxa"/>
            <w:tcBorders>
              <w:left w:val="single" w:sz="6" w:space="0" w:color="auto"/>
            </w:tcBorders>
          </w:tcPr>
          <w:p w14:paraId="5B0753E3" w14:textId="77777777" w:rsidR="002D775D" w:rsidRPr="000026A2" w:rsidDel="00ED7123" w:rsidRDefault="002D775D" w:rsidP="00B94200">
            <w:pPr>
              <w:pStyle w:val="tabletext11"/>
              <w:suppressAutoHyphens/>
              <w:jc w:val="right"/>
              <w:rPr>
                <w:del w:id="35514" w:author="Author"/>
              </w:rPr>
            </w:pPr>
            <w:del w:id="35515" w:author="Author">
              <w:r w:rsidRPr="000026A2" w:rsidDel="00ED7123">
                <w:delText>-0.214</w:delText>
              </w:r>
            </w:del>
          </w:p>
        </w:tc>
        <w:tc>
          <w:tcPr>
            <w:tcW w:w="950" w:type="dxa"/>
            <w:tcBorders>
              <w:right w:val="single" w:sz="6" w:space="0" w:color="auto"/>
            </w:tcBorders>
          </w:tcPr>
          <w:p w14:paraId="432A0BAC" w14:textId="77777777" w:rsidR="002D775D" w:rsidRPr="000026A2" w:rsidDel="00ED7123" w:rsidRDefault="002D775D" w:rsidP="00B94200">
            <w:pPr>
              <w:pStyle w:val="tabletext11"/>
              <w:suppressAutoHyphens/>
              <w:rPr>
                <w:del w:id="35516" w:author="Author"/>
              </w:rPr>
            </w:pPr>
          </w:p>
        </w:tc>
      </w:tr>
      <w:tr w:rsidR="002D775D" w:rsidRPr="000026A2" w:rsidDel="00ED7123" w14:paraId="00E8374C" w14:textId="77777777" w:rsidTr="00B94200">
        <w:trPr>
          <w:cantSplit/>
          <w:trHeight w:val="190"/>
          <w:del w:id="35517" w:author="Author"/>
        </w:trPr>
        <w:tc>
          <w:tcPr>
            <w:tcW w:w="200" w:type="dxa"/>
            <w:tcBorders>
              <w:right w:val="single" w:sz="6" w:space="0" w:color="auto"/>
            </w:tcBorders>
          </w:tcPr>
          <w:p w14:paraId="305075D3" w14:textId="77777777" w:rsidR="002D775D" w:rsidRPr="000026A2" w:rsidDel="00ED7123" w:rsidRDefault="002D775D" w:rsidP="00B94200">
            <w:pPr>
              <w:pStyle w:val="tabletext11"/>
              <w:suppressAutoHyphens/>
              <w:rPr>
                <w:del w:id="35518" w:author="Author"/>
              </w:rPr>
            </w:pPr>
          </w:p>
        </w:tc>
        <w:tc>
          <w:tcPr>
            <w:tcW w:w="960" w:type="dxa"/>
            <w:tcBorders>
              <w:left w:val="single" w:sz="6" w:space="0" w:color="auto"/>
            </w:tcBorders>
          </w:tcPr>
          <w:p w14:paraId="19C4E75D" w14:textId="77777777" w:rsidR="002D775D" w:rsidRPr="000026A2" w:rsidDel="00ED7123" w:rsidRDefault="002D775D" w:rsidP="00B94200">
            <w:pPr>
              <w:pStyle w:val="tabletext11"/>
              <w:suppressAutoHyphens/>
              <w:jc w:val="right"/>
              <w:rPr>
                <w:del w:id="35519" w:author="Author"/>
              </w:rPr>
            </w:pPr>
          </w:p>
        </w:tc>
        <w:tc>
          <w:tcPr>
            <w:tcW w:w="610" w:type="dxa"/>
          </w:tcPr>
          <w:p w14:paraId="31EC87BE" w14:textId="77777777" w:rsidR="002D775D" w:rsidRPr="000026A2" w:rsidDel="00ED7123" w:rsidRDefault="002D775D" w:rsidP="00B94200">
            <w:pPr>
              <w:pStyle w:val="tabletext11"/>
              <w:suppressAutoHyphens/>
              <w:ind w:right="-45"/>
              <w:jc w:val="right"/>
              <w:rPr>
                <w:del w:id="35520" w:author="Author"/>
              </w:rPr>
            </w:pPr>
            <w:del w:id="35521" w:author="Author">
              <w:r w:rsidRPr="000026A2" w:rsidDel="00ED7123">
                <w:delText>100</w:delText>
              </w:r>
            </w:del>
          </w:p>
        </w:tc>
        <w:tc>
          <w:tcPr>
            <w:tcW w:w="830" w:type="dxa"/>
            <w:tcBorders>
              <w:right w:val="single" w:sz="6" w:space="0" w:color="auto"/>
            </w:tcBorders>
          </w:tcPr>
          <w:p w14:paraId="5A205D43" w14:textId="77777777" w:rsidR="002D775D" w:rsidRPr="000026A2" w:rsidDel="00ED7123" w:rsidRDefault="002D775D" w:rsidP="00B94200">
            <w:pPr>
              <w:pStyle w:val="tabletext11"/>
              <w:suppressAutoHyphens/>
              <w:ind w:right="-45"/>
              <w:rPr>
                <w:del w:id="35522" w:author="Author"/>
              </w:rPr>
            </w:pPr>
          </w:p>
        </w:tc>
        <w:tc>
          <w:tcPr>
            <w:tcW w:w="1450" w:type="dxa"/>
            <w:tcBorders>
              <w:left w:val="single" w:sz="6" w:space="0" w:color="auto"/>
            </w:tcBorders>
          </w:tcPr>
          <w:p w14:paraId="26A6B9FE" w14:textId="77777777" w:rsidR="002D775D" w:rsidRPr="000026A2" w:rsidDel="00ED7123" w:rsidRDefault="002D775D" w:rsidP="00B94200">
            <w:pPr>
              <w:pStyle w:val="tabletext11"/>
              <w:suppressAutoHyphens/>
              <w:jc w:val="right"/>
              <w:rPr>
                <w:del w:id="35523" w:author="Author"/>
              </w:rPr>
            </w:pPr>
            <w:del w:id="35524" w:author="Author">
              <w:r w:rsidRPr="000026A2" w:rsidDel="00ED7123">
                <w:delText>-0.196</w:delText>
              </w:r>
            </w:del>
          </w:p>
        </w:tc>
        <w:tc>
          <w:tcPr>
            <w:tcW w:w="950" w:type="dxa"/>
            <w:tcBorders>
              <w:right w:val="single" w:sz="6" w:space="0" w:color="auto"/>
            </w:tcBorders>
          </w:tcPr>
          <w:p w14:paraId="653A1944" w14:textId="77777777" w:rsidR="002D775D" w:rsidRPr="000026A2" w:rsidDel="00ED7123" w:rsidRDefault="002D775D" w:rsidP="00B94200">
            <w:pPr>
              <w:pStyle w:val="tabletext11"/>
              <w:suppressAutoHyphens/>
              <w:rPr>
                <w:del w:id="35525" w:author="Author"/>
              </w:rPr>
            </w:pPr>
          </w:p>
        </w:tc>
      </w:tr>
      <w:tr w:rsidR="002D775D" w:rsidRPr="000026A2" w:rsidDel="00ED7123" w14:paraId="7FC080F6" w14:textId="77777777" w:rsidTr="00B94200">
        <w:trPr>
          <w:cantSplit/>
          <w:trHeight w:val="190"/>
          <w:del w:id="35526" w:author="Author"/>
        </w:trPr>
        <w:tc>
          <w:tcPr>
            <w:tcW w:w="200" w:type="dxa"/>
            <w:tcBorders>
              <w:right w:val="single" w:sz="6" w:space="0" w:color="auto"/>
            </w:tcBorders>
          </w:tcPr>
          <w:p w14:paraId="679E202B" w14:textId="77777777" w:rsidR="002D775D" w:rsidRPr="000026A2" w:rsidDel="00ED7123" w:rsidRDefault="002D775D" w:rsidP="00B94200">
            <w:pPr>
              <w:pStyle w:val="tabletext11"/>
              <w:suppressAutoHyphens/>
              <w:rPr>
                <w:del w:id="35527" w:author="Author"/>
              </w:rPr>
            </w:pPr>
          </w:p>
        </w:tc>
        <w:tc>
          <w:tcPr>
            <w:tcW w:w="960" w:type="dxa"/>
            <w:tcBorders>
              <w:left w:val="single" w:sz="6" w:space="0" w:color="auto"/>
            </w:tcBorders>
          </w:tcPr>
          <w:p w14:paraId="38450F5A" w14:textId="77777777" w:rsidR="002D775D" w:rsidRPr="000026A2" w:rsidDel="00ED7123" w:rsidRDefault="002D775D" w:rsidP="00B94200">
            <w:pPr>
              <w:pStyle w:val="tabletext11"/>
              <w:suppressAutoHyphens/>
              <w:jc w:val="right"/>
              <w:rPr>
                <w:del w:id="35528" w:author="Author"/>
              </w:rPr>
            </w:pPr>
          </w:p>
        </w:tc>
        <w:tc>
          <w:tcPr>
            <w:tcW w:w="610" w:type="dxa"/>
          </w:tcPr>
          <w:p w14:paraId="4C6ACD0E" w14:textId="77777777" w:rsidR="002D775D" w:rsidRPr="000026A2" w:rsidDel="00ED7123" w:rsidRDefault="002D775D" w:rsidP="00B94200">
            <w:pPr>
              <w:pStyle w:val="tabletext11"/>
              <w:suppressAutoHyphens/>
              <w:ind w:right="-45"/>
              <w:jc w:val="right"/>
              <w:rPr>
                <w:del w:id="35529" w:author="Author"/>
              </w:rPr>
            </w:pPr>
            <w:del w:id="35530" w:author="Author">
              <w:r w:rsidRPr="000026A2" w:rsidDel="00ED7123">
                <w:delText>200</w:delText>
              </w:r>
            </w:del>
          </w:p>
        </w:tc>
        <w:tc>
          <w:tcPr>
            <w:tcW w:w="830" w:type="dxa"/>
            <w:tcBorders>
              <w:right w:val="single" w:sz="6" w:space="0" w:color="auto"/>
            </w:tcBorders>
          </w:tcPr>
          <w:p w14:paraId="3849785D" w14:textId="77777777" w:rsidR="002D775D" w:rsidRPr="000026A2" w:rsidDel="00ED7123" w:rsidRDefault="002D775D" w:rsidP="00B94200">
            <w:pPr>
              <w:pStyle w:val="tabletext11"/>
              <w:suppressAutoHyphens/>
              <w:ind w:right="-45"/>
              <w:rPr>
                <w:del w:id="35531" w:author="Author"/>
              </w:rPr>
            </w:pPr>
          </w:p>
        </w:tc>
        <w:tc>
          <w:tcPr>
            <w:tcW w:w="1450" w:type="dxa"/>
            <w:tcBorders>
              <w:left w:val="single" w:sz="6" w:space="0" w:color="auto"/>
            </w:tcBorders>
          </w:tcPr>
          <w:p w14:paraId="759B5F4C" w14:textId="77777777" w:rsidR="002D775D" w:rsidRPr="000026A2" w:rsidDel="00ED7123" w:rsidRDefault="002D775D" w:rsidP="00B94200">
            <w:pPr>
              <w:pStyle w:val="tabletext11"/>
              <w:suppressAutoHyphens/>
              <w:jc w:val="right"/>
              <w:rPr>
                <w:del w:id="35532" w:author="Author"/>
              </w:rPr>
            </w:pPr>
            <w:del w:id="35533" w:author="Author">
              <w:r w:rsidRPr="000026A2" w:rsidDel="00ED7123">
                <w:delText>-0.165</w:delText>
              </w:r>
            </w:del>
          </w:p>
        </w:tc>
        <w:tc>
          <w:tcPr>
            <w:tcW w:w="950" w:type="dxa"/>
            <w:tcBorders>
              <w:right w:val="single" w:sz="6" w:space="0" w:color="auto"/>
            </w:tcBorders>
          </w:tcPr>
          <w:p w14:paraId="64A3ECCE" w14:textId="77777777" w:rsidR="002D775D" w:rsidRPr="000026A2" w:rsidDel="00ED7123" w:rsidRDefault="002D775D" w:rsidP="00B94200">
            <w:pPr>
              <w:pStyle w:val="tabletext11"/>
              <w:suppressAutoHyphens/>
              <w:rPr>
                <w:del w:id="35534" w:author="Author"/>
              </w:rPr>
            </w:pPr>
          </w:p>
        </w:tc>
      </w:tr>
      <w:tr w:rsidR="002D775D" w:rsidRPr="000026A2" w:rsidDel="00ED7123" w14:paraId="6B126FCC" w14:textId="77777777" w:rsidTr="00B94200">
        <w:trPr>
          <w:cantSplit/>
          <w:trHeight w:val="190"/>
          <w:del w:id="35535" w:author="Author"/>
        </w:trPr>
        <w:tc>
          <w:tcPr>
            <w:tcW w:w="200" w:type="dxa"/>
            <w:tcBorders>
              <w:right w:val="single" w:sz="6" w:space="0" w:color="auto"/>
            </w:tcBorders>
          </w:tcPr>
          <w:p w14:paraId="17204D50" w14:textId="77777777" w:rsidR="002D775D" w:rsidRPr="000026A2" w:rsidDel="00ED7123" w:rsidRDefault="002D775D" w:rsidP="00B94200">
            <w:pPr>
              <w:pStyle w:val="tabletext11"/>
              <w:suppressAutoHyphens/>
              <w:rPr>
                <w:del w:id="35536" w:author="Author"/>
              </w:rPr>
            </w:pPr>
          </w:p>
        </w:tc>
        <w:tc>
          <w:tcPr>
            <w:tcW w:w="960" w:type="dxa"/>
            <w:tcBorders>
              <w:left w:val="single" w:sz="6" w:space="0" w:color="auto"/>
            </w:tcBorders>
          </w:tcPr>
          <w:p w14:paraId="4D42B7ED" w14:textId="77777777" w:rsidR="002D775D" w:rsidRPr="000026A2" w:rsidDel="00ED7123" w:rsidRDefault="002D775D" w:rsidP="00B94200">
            <w:pPr>
              <w:pStyle w:val="tabletext11"/>
              <w:suppressAutoHyphens/>
              <w:jc w:val="right"/>
              <w:rPr>
                <w:del w:id="35537" w:author="Author"/>
              </w:rPr>
            </w:pPr>
          </w:p>
        </w:tc>
        <w:tc>
          <w:tcPr>
            <w:tcW w:w="610" w:type="dxa"/>
          </w:tcPr>
          <w:p w14:paraId="1396CBFA" w14:textId="77777777" w:rsidR="002D775D" w:rsidRPr="000026A2" w:rsidDel="00ED7123" w:rsidRDefault="002D775D" w:rsidP="00B94200">
            <w:pPr>
              <w:pStyle w:val="tabletext11"/>
              <w:suppressAutoHyphens/>
              <w:ind w:right="-45"/>
              <w:jc w:val="right"/>
              <w:rPr>
                <w:del w:id="35538" w:author="Author"/>
              </w:rPr>
            </w:pPr>
            <w:del w:id="35539" w:author="Author">
              <w:r w:rsidRPr="000026A2" w:rsidDel="00ED7123">
                <w:delText>250</w:delText>
              </w:r>
            </w:del>
          </w:p>
        </w:tc>
        <w:tc>
          <w:tcPr>
            <w:tcW w:w="830" w:type="dxa"/>
            <w:tcBorders>
              <w:right w:val="single" w:sz="6" w:space="0" w:color="auto"/>
            </w:tcBorders>
          </w:tcPr>
          <w:p w14:paraId="1B1BF73C" w14:textId="77777777" w:rsidR="002D775D" w:rsidRPr="000026A2" w:rsidDel="00ED7123" w:rsidRDefault="002D775D" w:rsidP="00B94200">
            <w:pPr>
              <w:pStyle w:val="tabletext11"/>
              <w:suppressAutoHyphens/>
              <w:ind w:right="-45"/>
              <w:rPr>
                <w:del w:id="35540" w:author="Author"/>
              </w:rPr>
            </w:pPr>
          </w:p>
        </w:tc>
        <w:tc>
          <w:tcPr>
            <w:tcW w:w="1450" w:type="dxa"/>
            <w:tcBorders>
              <w:left w:val="single" w:sz="6" w:space="0" w:color="auto"/>
            </w:tcBorders>
          </w:tcPr>
          <w:p w14:paraId="1AE8823B" w14:textId="77777777" w:rsidR="002D775D" w:rsidRPr="000026A2" w:rsidDel="00ED7123" w:rsidRDefault="002D775D" w:rsidP="00B94200">
            <w:pPr>
              <w:pStyle w:val="tabletext11"/>
              <w:suppressAutoHyphens/>
              <w:jc w:val="right"/>
              <w:rPr>
                <w:del w:id="35541" w:author="Author"/>
              </w:rPr>
            </w:pPr>
            <w:del w:id="35542" w:author="Author">
              <w:r w:rsidRPr="000026A2" w:rsidDel="00ED7123">
                <w:delText>-0.149</w:delText>
              </w:r>
            </w:del>
          </w:p>
        </w:tc>
        <w:tc>
          <w:tcPr>
            <w:tcW w:w="950" w:type="dxa"/>
            <w:tcBorders>
              <w:right w:val="single" w:sz="6" w:space="0" w:color="auto"/>
            </w:tcBorders>
          </w:tcPr>
          <w:p w14:paraId="64D8C535" w14:textId="77777777" w:rsidR="002D775D" w:rsidRPr="000026A2" w:rsidDel="00ED7123" w:rsidRDefault="002D775D" w:rsidP="00B94200">
            <w:pPr>
              <w:pStyle w:val="tabletext11"/>
              <w:suppressAutoHyphens/>
              <w:rPr>
                <w:del w:id="35543" w:author="Author"/>
              </w:rPr>
            </w:pPr>
          </w:p>
        </w:tc>
      </w:tr>
      <w:tr w:rsidR="002D775D" w:rsidRPr="000026A2" w:rsidDel="00ED7123" w14:paraId="1663CCCD" w14:textId="77777777" w:rsidTr="00B94200">
        <w:trPr>
          <w:cantSplit/>
          <w:trHeight w:val="190"/>
          <w:del w:id="35544" w:author="Author"/>
        </w:trPr>
        <w:tc>
          <w:tcPr>
            <w:tcW w:w="200" w:type="dxa"/>
            <w:tcBorders>
              <w:right w:val="single" w:sz="6" w:space="0" w:color="auto"/>
            </w:tcBorders>
          </w:tcPr>
          <w:p w14:paraId="3D57D461" w14:textId="77777777" w:rsidR="002D775D" w:rsidRPr="000026A2" w:rsidDel="00ED7123" w:rsidRDefault="002D775D" w:rsidP="00B94200">
            <w:pPr>
              <w:pStyle w:val="tabletext11"/>
              <w:suppressAutoHyphens/>
              <w:rPr>
                <w:del w:id="35545" w:author="Author"/>
              </w:rPr>
            </w:pPr>
          </w:p>
        </w:tc>
        <w:tc>
          <w:tcPr>
            <w:tcW w:w="960" w:type="dxa"/>
            <w:tcBorders>
              <w:left w:val="single" w:sz="6" w:space="0" w:color="auto"/>
            </w:tcBorders>
          </w:tcPr>
          <w:p w14:paraId="6D7B5D09" w14:textId="77777777" w:rsidR="002D775D" w:rsidRPr="000026A2" w:rsidDel="00ED7123" w:rsidRDefault="002D775D" w:rsidP="00B94200">
            <w:pPr>
              <w:pStyle w:val="tabletext11"/>
              <w:suppressAutoHyphens/>
              <w:jc w:val="right"/>
              <w:rPr>
                <w:del w:id="35546" w:author="Author"/>
              </w:rPr>
            </w:pPr>
          </w:p>
        </w:tc>
        <w:tc>
          <w:tcPr>
            <w:tcW w:w="610" w:type="dxa"/>
          </w:tcPr>
          <w:p w14:paraId="30AD0D45" w14:textId="77777777" w:rsidR="002D775D" w:rsidRPr="000026A2" w:rsidDel="00ED7123" w:rsidRDefault="002D775D" w:rsidP="00B94200">
            <w:pPr>
              <w:pStyle w:val="tabletext11"/>
              <w:suppressAutoHyphens/>
              <w:ind w:right="-45"/>
              <w:jc w:val="right"/>
              <w:rPr>
                <w:del w:id="35547" w:author="Author"/>
              </w:rPr>
            </w:pPr>
            <w:del w:id="35548" w:author="Author">
              <w:r w:rsidRPr="000026A2" w:rsidDel="00ED7123">
                <w:delText>500</w:delText>
              </w:r>
            </w:del>
          </w:p>
        </w:tc>
        <w:tc>
          <w:tcPr>
            <w:tcW w:w="830" w:type="dxa"/>
            <w:tcBorders>
              <w:right w:val="single" w:sz="6" w:space="0" w:color="auto"/>
            </w:tcBorders>
          </w:tcPr>
          <w:p w14:paraId="79E2D23A" w14:textId="77777777" w:rsidR="002D775D" w:rsidRPr="000026A2" w:rsidDel="00ED7123" w:rsidRDefault="002D775D" w:rsidP="00B94200">
            <w:pPr>
              <w:pStyle w:val="tabletext11"/>
              <w:suppressAutoHyphens/>
              <w:ind w:right="-45"/>
              <w:rPr>
                <w:del w:id="35549" w:author="Author"/>
              </w:rPr>
            </w:pPr>
          </w:p>
        </w:tc>
        <w:tc>
          <w:tcPr>
            <w:tcW w:w="1450" w:type="dxa"/>
            <w:tcBorders>
              <w:left w:val="single" w:sz="6" w:space="0" w:color="auto"/>
            </w:tcBorders>
          </w:tcPr>
          <w:p w14:paraId="0DA7E3D3" w14:textId="77777777" w:rsidR="002D775D" w:rsidRPr="000026A2" w:rsidDel="00ED7123" w:rsidRDefault="002D775D" w:rsidP="00B94200">
            <w:pPr>
              <w:pStyle w:val="tabletext11"/>
              <w:suppressAutoHyphens/>
              <w:jc w:val="right"/>
              <w:rPr>
                <w:del w:id="35550" w:author="Author"/>
              </w:rPr>
            </w:pPr>
            <w:del w:id="35551" w:author="Author">
              <w:r w:rsidRPr="000026A2" w:rsidDel="00ED7123">
                <w:delText>-0.093</w:delText>
              </w:r>
            </w:del>
          </w:p>
        </w:tc>
        <w:tc>
          <w:tcPr>
            <w:tcW w:w="950" w:type="dxa"/>
            <w:tcBorders>
              <w:right w:val="single" w:sz="6" w:space="0" w:color="auto"/>
            </w:tcBorders>
          </w:tcPr>
          <w:p w14:paraId="7CDBC6BA" w14:textId="77777777" w:rsidR="002D775D" w:rsidRPr="000026A2" w:rsidDel="00ED7123" w:rsidRDefault="002D775D" w:rsidP="00B94200">
            <w:pPr>
              <w:pStyle w:val="tabletext11"/>
              <w:suppressAutoHyphens/>
              <w:rPr>
                <w:del w:id="35552" w:author="Author"/>
              </w:rPr>
            </w:pPr>
          </w:p>
        </w:tc>
      </w:tr>
      <w:tr w:rsidR="002D775D" w:rsidRPr="000026A2" w:rsidDel="00ED7123" w14:paraId="3C00C0D4" w14:textId="77777777" w:rsidTr="00B94200">
        <w:trPr>
          <w:cantSplit/>
          <w:trHeight w:val="190"/>
          <w:del w:id="35553" w:author="Author"/>
        </w:trPr>
        <w:tc>
          <w:tcPr>
            <w:tcW w:w="200" w:type="dxa"/>
            <w:tcBorders>
              <w:right w:val="single" w:sz="6" w:space="0" w:color="auto"/>
            </w:tcBorders>
          </w:tcPr>
          <w:p w14:paraId="0DB49870" w14:textId="77777777" w:rsidR="002D775D" w:rsidRPr="000026A2" w:rsidDel="00ED7123" w:rsidRDefault="002D775D" w:rsidP="00B94200">
            <w:pPr>
              <w:pStyle w:val="tabletext11"/>
              <w:suppressAutoHyphens/>
              <w:rPr>
                <w:del w:id="35554" w:author="Author"/>
              </w:rPr>
            </w:pPr>
          </w:p>
        </w:tc>
        <w:tc>
          <w:tcPr>
            <w:tcW w:w="960" w:type="dxa"/>
            <w:tcBorders>
              <w:left w:val="single" w:sz="6" w:space="0" w:color="auto"/>
            </w:tcBorders>
          </w:tcPr>
          <w:p w14:paraId="6448AA7F" w14:textId="77777777" w:rsidR="002D775D" w:rsidRPr="000026A2" w:rsidDel="00ED7123" w:rsidRDefault="002D775D" w:rsidP="00B94200">
            <w:pPr>
              <w:pStyle w:val="tabletext11"/>
              <w:suppressAutoHyphens/>
              <w:jc w:val="right"/>
              <w:rPr>
                <w:del w:id="35555" w:author="Author"/>
              </w:rPr>
            </w:pPr>
          </w:p>
        </w:tc>
        <w:tc>
          <w:tcPr>
            <w:tcW w:w="610" w:type="dxa"/>
          </w:tcPr>
          <w:p w14:paraId="52C1B19D" w14:textId="77777777" w:rsidR="002D775D" w:rsidRPr="000026A2" w:rsidDel="00ED7123" w:rsidRDefault="002D775D" w:rsidP="00B94200">
            <w:pPr>
              <w:pStyle w:val="tabletext11"/>
              <w:suppressAutoHyphens/>
              <w:ind w:right="-45"/>
              <w:jc w:val="right"/>
              <w:rPr>
                <w:del w:id="35556" w:author="Author"/>
              </w:rPr>
            </w:pPr>
            <w:del w:id="35557" w:author="Author">
              <w:r w:rsidRPr="000026A2" w:rsidDel="00ED7123">
                <w:delText>1,000</w:delText>
              </w:r>
            </w:del>
          </w:p>
        </w:tc>
        <w:tc>
          <w:tcPr>
            <w:tcW w:w="830" w:type="dxa"/>
            <w:tcBorders>
              <w:right w:val="single" w:sz="6" w:space="0" w:color="auto"/>
            </w:tcBorders>
          </w:tcPr>
          <w:p w14:paraId="6BC7A7F4" w14:textId="77777777" w:rsidR="002D775D" w:rsidRPr="000026A2" w:rsidDel="00ED7123" w:rsidRDefault="002D775D" w:rsidP="00B94200">
            <w:pPr>
              <w:pStyle w:val="tabletext11"/>
              <w:suppressAutoHyphens/>
              <w:ind w:right="-45"/>
              <w:rPr>
                <w:del w:id="35558" w:author="Author"/>
              </w:rPr>
            </w:pPr>
          </w:p>
        </w:tc>
        <w:tc>
          <w:tcPr>
            <w:tcW w:w="1450" w:type="dxa"/>
            <w:tcBorders>
              <w:left w:val="single" w:sz="6" w:space="0" w:color="auto"/>
            </w:tcBorders>
          </w:tcPr>
          <w:p w14:paraId="65832643" w14:textId="77777777" w:rsidR="002D775D" w:rsidRPr="000026A2" w:rsidDel="00ED7123" w:rsidRDefault="002D775D" w:rsidP="00B94200">
            <w:pPr>
              <w:pStyle w:val="tabletext11"/>
              <w:suppressAutoHyphens/>
              <w:jc w:val="right"/>
              <w:rPr>
                <w:del w:id="35559" w:author="Author"/>
              </w:rPr>
            </w:pPr>
            <w:del w:id="35560" w:author="Author">
              <w:r w:rsidRPr="000026A2" w:rsidDel="00ED7123">
                <w:delText>0.001</w:delText>
              </w:r>
            </w:del>
          </w:p>
        </w:tc>
        <w:tc>
          <w:tcPr>
            <w:tcW w:w="950" w:type="dxa"/>
            <w:tcBorders>
              <w:right w:val="single" w:sz="6" w:space="0" w:color="auto"/>
            </w:tcBorders>
          </w:tcPr>
          <w:p w14:paraId="735FC475" w14:textId="77777777" w:rsidR="002D775D" w:rsidRPr="000026A2" w:rsidDel="00ED7123" w:rsidRDefault="002D775D" w:rsidP="00B94200">
            <w:pPr>
              <w:pStyle w:val="tabletext11"/>
              <w:suppressAutoHyphens/>
              <w:rPr>
                <w:del w:id="35561" w:author="Author"/>
              </w:rPr>
            </w:pPr>
          </w:p>
        </w:tc>
      </w:tr>
      <w:tr w:rsidR="002D775D" w:rsidRPr="000026A2" w:rsidDel="00ED7123" w14:paraId="2CB426C5" w14:textId="77777777" w:rsidTr="00B94200">
        <w:trPr>
          <w:cantSplit/>
          <w:trHeight w:val="190"/>
          <w:del w:id="35562" w:author="Author"/>
        </w:trPr>
        <w:tc>
          <w:tcPr>
            <w:tcW w:w="200" w:type="dxa"/>
            <w:tcBorders>
              <w:right w:val="single" w:sz="6" w:space="0" w:color="auto"/>
            </w:tcBorders>
          </w:tcPr>
          <w:p w14:paraId="03F25677" w14:textId="77777777" w:rsidR="002D775D" w:rsidRPr="000026A2" w:rsidDel="00ED7123" w:rsidRDefault="002D775D" w:rsidP="00B94200">
            <w:pPr>
              <w:pStyle w:val="tabletext11"/>
              <w:suppressAutoHyphens/>
              <w:rPr>
                <w:del w:id="35563" w:author="Author"/>
              </w:rPr>
            </w:pPr>
          </w:p>
        </w:tc>
        <w:tc>
          <w:tcPr>
            <w:tcW w:w="960" w:type="dxa"/>
            <w:tcBorders>
              <w:left w:val="single" w:sz="6" w:space="0" w:color="auto"/>
            </w:tcBorders>
          </w:tcPr>
          <w:p w14:paraId="02EBD7B8" w14:textId="77777777" w:rsidR="002D775D" w:rsidRPr="000026A2" w:rsidDel="00ED7123" w:rsidRDefault="002D775D" w:rsidP="00B94200">
            <w:pPr>
              <w:pStyle w:val="tabletext11"/>
              <w:suppressAutoHyphens/>
              <w:jc w:val="right"/>
              <w:rPr>
                <w:del w:id="35564" w:author="Author"/>
              </w:rPr>
            </w:pPr>
          </w:p>
        </w:tc>
        <w:tc>
          <w:tcPr>
            <w:tcW w:w="610" w:type="dxa"/>
          </w:tcPr>
          <w:p w14:paraId="2CBF6212" w14:textId="77777777" w:rsidR="002D775D" w:rsidRPr="000026A2" w:rsidDel="00ED7123" w:rsidRDefault="002D775D" w:rsidP="00B94200">
            <w:pPr>
              <w:pStyle w:val="tabletext11"/>
              <w:suppressAutoHyphens/>
              <w:ind w:right="-45"/>
              <w:jc w:val="right"/>
              <w:rPr>
                <w:del w:id="35565" w:author="Author"/>
              </w:rPr>
            </w:pPr>
            <w:del w:id="35566" w:author="Author">
              <w:r w:rsidRPr="000026A2" w:rsidDel="00ED7123">
                <w:delText>2,000</w:delText>
              </w:r>
            </w:del>
          </w:p>
        </w:tc>
        <w:tc>
          <w:tcPr>
            <w:tcW w:w="830" w:type="dxa"/>
            <w:tcBorders>
              <w:right w:val="single" w:sz="6" w:space="0" w:color="auto"/>
            </w:tcBorders>
          </w:tcPr>
          <w:p w14:paraId="4522172C" w14:textId="77777777" w:rsidR="002D775D" w:rsidRPr="000026A2" w:rsidDel="00ED7123" w:rsidRDefault="002D775D" w:rsidP="00B94200">
            <w:pPr>
              <w:pStyle w:val="tabletext11"/>
              <w:suppressAutoHyphens/>
              <w:ind w:right="-45"/>
              <w:rPr>
                <w:del w:id="35567" w:author="Author"/>
              </w:rPr>
            </w:pPr>
          </w:p>
        </w:tc>
        <w:tc>
          <w:tcPr>
            <w:tcW w:w="1450" w:type="dxa"/>
            <w:tcBorders>
              <w:left w:val="single" w:sz="6" w:space="0" w:color="auto"/>
            </w:tcBorders>
          </w:tcPr>
          <w:p w14:paraId="47DFBA2B" w14:textId="77777777" w:rsidR="002D775D" w:rsidRPr="000026A2" w:rsidDel="00ED7123" w:rsidRDefault="002D775D" w:rsidP="00B94200">
            <w:pPr>
              <w:pStyle w:val="tabletext11"/>
              <w:suppressAutoHyphens/>
              <w:jc w:val="right"/>
              <w:rPr>
                <w:del w:id="35568" w:author="Author"/>
              </w:rPr>
            </w:pPr>
            <w:del w:id="35569" w:author="Author">
              <w:r w:rsidRPr="000026A2" w:rsidDel="00ED7123">
                <w:delText>0.167</w:delText>
              </w:r>
            </w:del>
          </w:p>
        </w:tc>
        <w:tc>
          <w:tcPr>
            <w:tcW w:w="950" w:type="dxa"/>
            <w:tcBorders>
              <w:right w:val="single" w:sz="6" w:space="0" w:color="auto"/>
            </w:tcBorders>
          </w:tcPr>
          <w:p w14:paraId="6CF5CC86" w14:textId="77777777" w:rsidR="002D775D" w:rsidRPr="000026A2" w:rsidDel="00ED7123" w:rsidRDefault="002D775D" w:rsidP="00B94200">
            <w:pPr>
              <w:pStyle w:val="tabletext11"/>
              <w:suppressAutoHyphens/>
              <w:rPr>
                <w:del w:id="35570" w:author="Author"/>
              </w:rPr>
            </w:pPr>
          </w:p>
        </w:tc>
      </w:tr>
      <w:tr w:rsidR="002D775D" w:rsidRPr="000026A2" w:rsidDel="00ED7123" w14:paraId="2D89BD54" w14:textId="77777777" w:rsidTr="00B94200">
        <w:trPr>
          <w:cantSplit/>
          <w:trHeight w:val="190"/>
          <w:del w:id="35571" w:author="Author"/>
        </w:trPr>
        <w:tc>
          <w:tcPr>
            <w:tcW w:w="200" w:type="dxa"/>
            <w:tcBorders>
              <w:right w:val="single" w:sz="6" w:space="0" w:color="auto"/>
            </w:tcBorders>
          </w:tcPr>
          <w:p w14:paraId="1640113C" w14:textId="77777777" w:rsidR="002D775D" w:rsidRPr="000026A2" w:rsidDel="00ED7123" w:rsidRDefault="002D775D" w:rsidP="00B94200">
            <w:pPr>
              <w:pStyle w:val="tabletext11"/>
              <w:suppressAutoHyphens/>
              <w:rPr>
                <w:del w:id="35572" w:author="Author"/>
              </w:rPr>
            </w:pPr>
          </w:p>
        </w:tc>
        <w:tc>
          <w:tcPr>
            <w:tcW w:w="960" w:type="dxa"/>
            <w:tcBorders>
              <w:left w:val="single" w:sz="6" w:space="0" w:color="auto"/>
            </w:tcBorders>
          </w:tcPr>
          <w:p w14:paraId="32E1F115" w14:textId="77777777" w:rsidR="002D775D" w:rsidRPr="000026A2" w:rsidDel="00ED7123" w:rsidRDefault="002D775D" w:rsidP="00B94200">
            <w:pPr>
              <w:pStyle w:val="tabletext11"/>
              <w:suppressAutoHyphens/>
              <w:jc w:val="right"/>
              <w:rPr>
                <w:del w:id="35573" w:author="Author"/>
              </w:rPr>
            </w:pPr>
          </w:p>
        </w:tc>
        <w:tc>
          <w:tcPr>
            <w:tcW w:w="610" w:type="dxa"/>
          </w:tcPr>
          <w:p w14:paraId="20EA74A5" w14:textId="77777777" w:rsidR="002D775D" w:rsidRPr="000026A2" w:rsidDel="00ED7123" w:rsidRDefault="002D775D" w:rsidP="00B94200">
            <w:pPr>
              <w:pStyle w:val="tabletext11"/>
              <w:suppressAutoHyphens/>
              <w:ind w:right="-45"/>
              <w:jc w:val="right"/>
              <w:rPr>
                <w:del w:id="35574" w:author="Author"/>
              </w:rPr>
            </w:pPr>
            <w:del w:id="35575" w:author="Author">
              <w:r w:rsidRPr="000026A2" w:rsidDel="00ED7123">
                <w:delText>3,000</w:delText>
              </w:r>
            </w:del>
          </w:p>
        </w:tc>
        <w:tc>
          <w:tcPr>
            <w:tcW w:w="830" w:type="dxa"/>
            <w:tcBorders>
              <w:right w:val="single" w:sz="6" w:space="0" w:color="auto"/>
            </w:tcBorders>
          </w:tcPr>
          <w:p w14:paraId="5D899264" w14:textId="77777777" w:rsidR="002D775D" w:rsidRPr="000026A2" w:rsidDel="00ED7123" w:rsidRDefault="002D775D" w:rsidP="00B94200">
            <w:pPr>
              <w:pStyle w:val="tabletext11"/>
              <w:suppressAutoHyphens/>
              <w:ind w:right="-45"/>
              <w:rPr>
                <w:del w:id="35576" w:author="Author"/>
              </w:rPr>
            </w:pPr>
          </w:p>
        </w:tc>
        <w:tc>
          <w:tcPr>
            <w:tcW w:w="1450" w:type="dxa"/>
            <w:tcBorders>
              <w:left w:val="single" w:sz="6" w:space="0" w:color="auto"/>
            </w:tcBorders>
          </w:tcPr>
          <w:p w14:paraId="01C1E5DE" w14:textId="77777777" w:rsidR="002D775D" w:rsidRPr="000026A2" w:rsidDel="00ED7123" w:rsidRDefault="002D775D" w:rsidP="00B94200">
            <w:pPr>
              <w:pStyle w:val="tabletext11"/>
              <w:suppressAutoHyphens/>
              <w:jc w:val="right"/>
              <w:rPr>
                <w:del w:id="35577" w:author="Author"/>
              </w:rPr>
            </w:pPr>
            <w:del w:id="35578" w:author="Author">
              <w:r w:rsidRPr="000026A2" w:rsidDel="00ED7123">
                <w:delText>0.318</w:delText>
              </w:r>
            </w:del>
          </w:p>
        </w:tc>
        <w:tc>
          <w:tcPr>
            <w:tcW w:w="950" w:type="dxa"/>
            <w:tcBorders>
              <w:right w:val="single" w:sz="6" w:space="0" w:color="auto"/>
            </w:tcBorders>
          </w:tcPr>
          <w:p w14:paraId="069C1978" w14:textId="77777777" w:rsidR="002D775D" w:rsidRPr="000026A2" w:rsidDel="00ED7123" w:rsidRDefault="002D775D" w:rsidP="00B94200">
            <w:pPr>
              <w:pStyle w:val="tabletext11"/>
              <w:suppressAutoHyphens/>
              <w:rPr>
                <w:del w:id="35579" w:author="Author"/>
              </w:rPr>
            </w:pPr>
          </w:p>
        </w:tc>
      </w:tr>
      <w:tr w:rsidR="002D775D" w:rsidRPr="000026A2" w:rsidDel="00ED7123" w14:paraId="4BEBDA96" w14:textId="77777777" w:rsidTr="00B94200">
        <w:trPr>
          <w:cantSplit/>
          <w:trHeight w:val="190"/>
          <w:del w:id="35580" w:author="Author"/>
        </w:trPr>
        <w:tc>
          <w:tcPr>
            <w:tcW w:w="200" w:type="dxa"/>
            <w:tcBorders>
              <w:right w:val="single" w:sz="6" w:space="0" w:color="auto"/>
            </w:tcBorders>
          </w:tcPr>
          <w:p w14:paraId="18311AD9" w14:textId="77777777" w:rsidR="002D775D" w:rsidRPr="000026A2" w:rsidDel="00ED7123" w:rsidRDefault="002D775D" w:rsidP="00B94200">
            <w:pPr>
              <w:pStyle w:val="tabletext11"/>
              <w:suppressAutoHyphens/>
              <w:rPr>
                <w:del w:id="35581" w:author="Author"/>
              </w:rPr>
            </w:pPr>
          </w:p>
        </w:tc>
        <w:tc>
          <w:tcPr>
            <w:tcW w:w="960" w:type="dxa"/>
            <w:tcBorders>
              <w:left w:val="single" w:sz="6" w:space="0" w:color="auto"/>
              <w:bottom w:val="single" w:sz="6" w:space="0" w:color="auto"/>
            </w:tcBorders>
          </w:tcPr>
          <w:p w14:paraId="2EDFAB2C" w14:textId="77777777" w:rsidR="002D775D" w:rsidRPr="000026A2" w:rsidDel="00ED7123" w:rsidRDefault="002D775D" w:rsidP="00B94200">
            <w:pPr>
              <w:pStyle w:val="tabletext11"/>
              <w:suppressAutoHyphens/>
              <w:jc w:val="right"/>
              <w:rPr>
                <w:del w:id="35582" w:author="Author"/>
              </w:rPr>
            </w:pPr>
          </w:p>
        </w:tc>
        <w:tc>
          <w:tcPr>
            <w:tcW w:w="610" w:type="dxa"/>
            <w:tcBorders>
              <w:bottom w:val="single" w:sz="6" w:space="0" w:color="auto"/>
            </w:tcBorders>
          </w:tcPr>
          <w:p w14:paraId="55B678E2" w14:textId="77777777" w:rsidR="002D775D" w:rsidRPr="000026A2" w:rsidDel="00ED7123" w:rsidRDefault="002D775D" w:rsidP="00B94200">
            <w:pPr>
              <w:pStyle w:val="tabletext11"/>
              <w:suppressAutoHyphens/>
              <w:ind w:right="-45"/>
              <w:jc w:val="right"/>
              <w:rPr>
                <w:del w:id="35583" w:author="Author"/>
              </w:rPr>
            </w:pPr>
            <w:del w:id="35584" w:author="Author">
              <w:r w:rsidRPr="000026A2" w:rsidDel="00ED7123">
                <w:delText>5,000</w:delText>
              </w:r>
            </w:del>
          </w:p>
        </w:tc>
        <w:tc>
          <w:tcPr>
            <w:tcW w:w="830" w:type="dxa"/>
            <w:tcBorders>
              <w:bottom w:val="single" w:sz="6" w:space="0" w:color="auto"/>
              <w:right w:val="single" w:sz="6" w:space="0" w:color="auto"/>
            </w:tcBorders>
          </w:tcPr>
          <w:p w14:paraId="544859A5" w14:textId="77777777" w:rsidR="002D775D" w:rsidRPr="000026A2" w:rsidDel="00ED7123" w:rsidRDefault="002D775D" w:rsidP="00B94200">
            <w:pPr>
              <w:pStyle w:val="tabletext11"/>
              <w:suppressAutoHyphens/>
              <w:ind w:right="-45"/>
              <w:rPr>
                <w:del w:id="35585" w:author="Author"/>
              </w:rPr>
            </w:pPr>
          </w:p>
        </w:tc>
        <w:tc>
          <w:tcPr>
            <w:tcW w:w="1450" w:type="dxa"/>
            <w:tcBorders>
              <w:left w:val="single" w:sz="6" w:space="0" w:color="auto"/>
              <w:bottom w:val="single" w:sz="6" w:space="0" w:color="auto"/>
            </w:tcBorders>
          </w:tcPr>
          <w:p w14:paraId="76A3E182" w14:textId="77777777" w:rsidR="002D775D" w:rsidRPr="000026A2" w:rsidDel="00ED7123" w:rsidRDefault="002D775D" w:rsidP="00B94200">
            <w:pPr>
              <w:pStyle w:val="tabletext11"/>
              <w:suppressAutoHyphens/>
              <w:jc w:val="right"/>
              <w:rPr>
                <w:del w:id="35586" w:author="Author"/>
              </w:rPr>
            </w:pPr>
            <w:del w:id="35587" w:author="Author">
              <w:r w:rsidRPr="000026A2" w:rsidDel="00ED7123">
                <w:delText>0.542</w:delText>
              </w:r>
            </w:del>
          </w:p>
        </w:tc>
        <w:tc>
          <w:tcPr>
            <w:tcW w:w="950" w:type="dxa"/>
            <w:tcBorders>
              <w:bottom w:val="single" w:sz="6" w:space="0" w:color="auto"/>
              <w:right w:val="single" w:sz="6" w:space="0" w:color="auto"/>
            </w:tcBorders>
          </w:tcPr>
          <w:p w14:paraId="080F3EE0" w14:textId="77777777" w:rsidR="002D775D" w:rsidRPr="000026A2" w:rsidDel="00ED7123" w:rsidRDefault="002D775D" w:rsidP="00B94200">
            <w:pPr>
              <w:pStyle w:val="tabletext11"/>
              <w:suppressAutoHyphens/>
              <w:rPr>
                <w:del w:id="35588" w:author="Author"/>
              </w:rPr>
            </w:pPr>
          </w:p>
        </w:tc>
      </w:tr>
    </w:tbl>
    <w:p w14:paraId="322D83B6" w14:textId="77777777" w:rsidR="002D775D" w:rsidRPr="000026A2" w:rsidDel="00ED7123" w:rsidRDefault="002D775D" w:rsidP="001065E8">
      <w:pPr>
        <w:pStyle w:val="tablecaption"/>
        <w:suppressAutoHyphens/>
        <w:rPr>
          <w:del w:id="35589" w:author="Author"/>
        </w:rPr>
      </w:pPr>
      <w:del w:id="35590" w:author="Author">
        <w:r w:rsidRPr="000026A2" w:rsidDel="00ED7123">
          <w:lastRenderedPageBreak/>
          <w:delText>Table 98.B.1.b.(1)(c) Trucks, Tractors And Trailers And All Autos Except Zone-rated Risks Comprehensive Coverage Deductible Factors – All Perils With Full Safety Glass Coverage</w:delText>
        </w:r>
      </w:del>
    </w:p>
    <w:p w14:paraId="1722A114" w14:textId="77777777" w:rsidR="002D775D" w:rsidRPr="000026A2" w:rsidDel="00ED7123" w:rsidRDefault="002D775D" w:rsidP="001065E8">
      <w:pPr>
        <w:pStyle w:val="isonormal"/>
        <w:suppressAutoHyphens/>
        <w:rPr>
          <w:del w:id="35591" w:author="Author"/>
        </w:rPr>
      </w:pPr>
    </w:p>
    <w:p w14:paraId="268A4C71" w14:textId="77777777" w:rsidR="002D775D" w:rsidRPr="000026A2" w:rsidDel="00ED7123" w:rsidRDefault="002D775D" w:rsidP="001065E8">
      <w:pPr>
        <w:pStyle w:val="outlinehd6"/>
        <w:suppressAutoHyphens/>
        <w:rPr>
          <w:del w:id="35592" w:author="Author"/>
        </w:rPr>
      </w:pPr>
      <w:del w:id="35593" w:author="Author">
        <w:r w:rsidRPr="000026A2" w:rsidDel="00ED7123">
          <w:tab/>
          <w:delText>(d)</w:delText>
        </w:r>
        <w:r w:rsidRPr="000026A2" w:rsidDel="00ED7123">
          <w:tab/>
          <w:delText>Trucks, Tractors And Trailers And All Autos Except Zone-rated Risks – Theft, Mischief Or Vandalism With Full Safety Glass Coverage</w:delText>
        </w:r>
      </w:del>
    </w:p>
    <w:p w14:paraId="22A34C2A" w14:textId="77777777" w:rsidR="002D775D" w:rsidRPr="000026A2" w:rsidDel="00ED7123" w:rsidRDefault="002D775D" w:rsidP="001065E8">
      <w:pPr>
        <w:pStyle w:val="space4"/>
        <w:suppressAutoHyphens/>
        <w:rPr>
          <w:del w:id="3559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2D775D" w:rsidRPr="000026A2" w:rsidDel="00ED7123" w14:paraId="087EA8F2" w14:textId="77777777" w:rsidTr="00B94200">
        <w:trPr>
          <w:cantSplit/>
          <w:trHeight w:val="190"/>
          <w:del w:id="35595" w:author="Author"/>
        </w:trPr>
        <w:tc>
          <w:tcPr>
            <w:tcW w:w="200" w:type="dxa"/>
          </w:tcPr>
          <w:p w14:paraId="6DADBB2D" w14:textId="77777777" w:rsidR="002D775D" w:rsidRPr="000026A2" w:rsidDel="00ED7123" w:rsidRDefault="002D775D" w:rsidP="00B94200">
            <w:pPr>
              <w:pStyle w:val="tablehead"/>
              <w:suppressAutoHyphens/>
              <w:rPr>
                <w:del w:id="35596"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3CF297F9" w14:textId="77777777" w:rsidR="002D775D" w:rsidRPr="000026A2" w:rsidDel="00ED7123" w:rsidRDefault="002D775D" w:rsidP="00B94200">
            <w:pPr>
              <w:pStyle w:val="tablehead"/>
              <w:suppressAutoHyphens/>
              <w:rPr>
                <w:del w:id="35597" w:author="Author"/>
              </w:rPr>
            </w:pPr>
            <w:del w:id="35598" w:author="Author">
              <w:r w:rsidRPr="000026A2" w:rsidDel="00ED7123">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41BCF137" w14:textId="77777777" w:rsidR="002D775D" w:rsidRPr="000026A2" w:rsidDel="00ED7123" w:rsidRDefault="002D775D" w:rsidP="00B94200">
            <w:pPr>
              <w:pStyle w:val="tablehead"/>
              <w:suppressAutoHyphens/>
              <w:rPr>
                <w:del w:id="35599" w:author="Author"/>
              </w:rPr>
            </w:pPr>
            <w:del w:id="35600" w:author="Author">
              <w:r w:rsidRPr="000026A2" w:rsidDel="00ED7123">
                <w:delText>Factor</w:delText>
              </w:r>
            </w:del>
          </w:p>
        </w:tc>
      </w:tr>
      <w:tr w:rsidR="002D775D" w:rsidRPr="000026A2" w:rsidDel="00ED7123" w14:paraId="4C8EA767" w14:textId="77777777" w:rsidTr="00B94200">
        <w:trPr>
          <w:cantSplit/>
          <w:trHeight w:val="190"/>
          <w:del w:id="35601" w:author="Author"/>
        </w:trPr>
        <w:tc>
          <w:tcPr>
            <w:tcW w:w="200" w:type="dxa"/>
            <w:tcBorders>
              <w:right w:val="single" w:sz="6" w:space="0" w:color="auto"/>
            </w:tcBorders>
          </w:tcPr>
          <w:p w14:paraId="7E23F6D8" w14:textId="77777777" w:rsidR="002D775D" w:rsidRPr="000026A2" w:rsidDel="00ED7123" w:rsidRDefault="002D775D" w:rsidP="00B94200">
            <w:pPr>
              <w:pStyle w:val="tabletext11"/>
              <w:suppressAutoHyphens/>
              <w:rPr>
                <w:del w:id="35602" w:author="Author"/>
              </w:rPr>
            </w:pPr>
          </w:p>
        </w:tc>
        <w:tc>
          <w:tcPr>
            <w:tcW w:w="970" w:type="dxa"/>
            <w:tcBorders>
              <w:top w:val="single" w:sz="6" w:space="0" w:color="auto"/>
              <w:left w:val="single" w:sz="6" w:space="0" w:color="auto"/>
            </w:tcBorders>
          </w:tcPr>
          <w:p w14:paraId="44C1BFBE" w14:textId="77777777" w:rsidR="002D775D" w:rsidRPr="000026A2" w:rsidDel="00ED7123" w:rsidRDefault="002D775D" w:rsidP="00B94200">
            <w:pPr>
              <w:pStyle w:val="tabletext11"/>
              <w:suppressAutoHyphens/>
              <w:jc w:val="right"/>
              <w:rPr>
                <w:del w:id="35603" w:author="Author"/>
              </w:rPr>
            </w:pPr>
            <w:del w:id="35604" w:author="Author">
              <w:r w:rsidRPr="000026A2" w:rsidDel="00ED7123">
                <w:delText>$</w:delText>
              </w:r>
            </w:del>
          </w:p>
        </w:tc>
        <w:tc>
          <w:tcPr>
            <w:tcW w:w="600" w:type="dxa"/>
            <w:tcBorders>
              <w:top w:val="single" w:sz="6" w:space="0" w:color="auto"/>
            </w:tcBorders>
          </w:tcPr>
          <w:p w14:paraId="57E5BEDA" w14:textId="77777777" w:rsidR="002D775D" w:rsidRPr="000026A2" w:rsidDel="00ED7123" w:rsidRDefault="002D775D" w:rsidP="00B94200">
            <w:pPr>
              <w:pStyle w:val="tabletext11"/>
              <w:suppressAutoHyphens/>
              <w:ind w:right="-45"/>
              <w:jc w:val="right"/>
              <w:rPr>
                <w:del w:id="35605" w:author="Author"/>
              </w:rPr>
            </w:pPr>
            <w:del w:id="35606" w:author="Author">
              <w:r w:rsidRPr="000026A2" w:rsidDel="00ED7123">
                <w:delText>Full</w:delText>
              </w:r>
            </w:del>
          </w:p>
        </w:tc>
        <w:tc>
          <w:tcPr>
            <w:tcW w:w="830" w:type="dxa"/>
            <w:tcBorders>
              <w:top w:val="single" w:sz="6" w:space="0" w:color="auto"/>
              <w:left w:val="nil"/>
              <w:right w:val="single" w:sz="6" w:space="0" w:color="auto"/>
            </w:tcBorders>
          </w:tcPr>
          <w:p w14:paraId="23D7A171" w14:textId="77777777" w:rsidR="002D775D" w:rsidRPr="000026A2" w:rsidDel="00ED7123" w:rsidRDefault="002D775D" w:rsidP="00B94200">
            <w:pPr>
              <w:pStyle w:val="tabletext11"/>
              <w:tabs>
                <w:tab w:val="decimal" w:pos="500"/>
              </w:tabs>
              <w:suppressAutoHyphens/>
              <w:ind w:right="-45"/>
              <w:rPr>
                <w:del w:id="35607" w:author="Author"/>
              </w:rPr>
            </w:pPr>
          </w:p>
        </w:tc>
        <w:tc>
          <w:tcPr>
            <w:tcW w:w="1450" w:type="dxa"/>
            <w:tcBorders>
              <w:top w:val="single" w:sz="6" w:space="0" w:color="auto"/>
              <w:left w:val="single" w:sz="6" w:space="0" w:color="auto"/>
            </w:tcBorders>
          </w:tcPr>
          <w:p w14:paraId="22592346" w14:textId="77777777" w:rsidR="002D775D" w:rsidRPr="000026A2" w:rsidDel="00ED7123" w:rsidRDefault="002D775D" w:rsidP="00B94200">
            <w:pPr>
              <w:pStyle w:val="tabletext11"/>
              <w:suppressAutoHyphens/>
              <w:jc w:val="right"/>
              <w:rPr>
                <w:del w:id="35608" w:author="Author"/>
              </w:rPr>
            </w:pPr>
            <w:del w:id="35609" w:author="Author">
              <w:r w:rsidRPr="000026A2" w:rsidDel="00ED7123">
                <w:delText>-0.235</w:delText>
              </w:r>
            </w:del>
          </w:p>
        </w:tc>
        <w:tc>
          <w:tcPr>
            <w:tcW w:w="950" w:type="dxa"/>
            <w:tcBorders>
              <w:top w:val="single" w:sz="6" w:space="0" w:color="auto"/>
              <w:right w:val="single" w:sz="6" w:space="0" w:color="auto"/>
            </w:tcBorders>
          </w:tcPr>
          <w:p w14:paraId="50AB093F" w14:textId="77777777" w:rsidR="002D775D" w:rsidRPr="000026A2" w:rsidDel="00ED7123" w:rsidRDefault="002D775D" w:rsidP="00B94200">
            <w:pPr>
              <w:pStyle w:val="tabletext11"/>
              <w:suppressAutoHyphens/>
              <w:jc w:val="center"/>
              <w:rPr>
                <w:del w:id="35610" w:author="Author"/>
              </w:rPr>
            </w:pPr>
          </w:p>
        </w:tc>
      </w:tr>
      <w:tr w:rsidR="002D775D" w:rsidRPr="000026A2" w:rsidDel="00ED7123" w14:paraId="5C9F1B20" w14:textId="77777777" w:rsidTr="00B94200">
        <w:trPr>
          <w:cantSplit/>
          <w:trHeight w:val="190"/>
          <w:del w:id="35611" w:author="Author"/>
        </w:trPr>
        <w:tc>
          <w:tcPr>
            <w:tcW w:w="200" w:type="dxa"/>
            <w:tcBorders>
              <w:right w:val="single" w:sz="6" w:space="0" w:color="auto"/>
            </w:tcBorders>
          </w:tcPr>
          <w:p w14:paraId="17B8FB61" w14:textId="77777777" w:rsidR="002D775D" w:rsidRPr="000026A2" w:rsidDel="00ED7123" w:rsidRDefault="002D775D" w:rsidP="00B94200">
            <w:pPr>
              <w:pStyle w:val="tabletext11"/>
              <w:suppressAutoHyphens/>
              <w:rPr>
                <w:del w:id="35612" w:author="Author"/>
              </w:rPr>
            </w:pPr>
          </w:p>
        </w:tc>
        <w:tc>
          <w:tcPr>
            <w:tcW w:w="970" w:type="dxa"/>
            <w:tcBorders>
              <w:left w:val="single" w:sz="6" w:space="0" w:color="auto"/>
            </w:tcBorders>
          </w:tcPr>
          <w:p w14:paraId="2E906D5D" w14:textId="77777777" w:rsidR="002D775D" w:rsidRPr="000026A2" w:rsidDel="00ED7123" w:rsidRDefault="002D775D" w:rsidP="00B94200">
            <w:pPr>
              <w:pStyle w:val="tabletext11"/>
              <w:suppressAutoHyphens/>
              <w:jc w:val="right"/>
              <w:rPr>
                <w:del w:id="35613" w:author="Author"/>
              </w:rPr>
            </w:pPr>
          </w:p>
        </w:tc>
        <w:tc>
          <w:tcPr>
            <w:tcW w:w="600" w:type="dxa"/>
          </w:tcPr>
          <w:p w14:paraId="75C05A4E" w14:textId="77777777" w:rsidR="002D775D" w:rsidRPr="000026A2" w:rsidDel="00ED7123" w:rsidRDefault="002D775D" w:rsidP="00B94200">
            <w:pPr>
              <w:pStyle w:val="tabletext11"/>
              <w:suppressAutoHyphens/>
              <w:ind w:right="-45"/>
              <w:jc w:val="right"/>
              <w:rPr>
                <w:del w:id="35614" w:author="Author"/>
              </w:rPr>
            </w:pPr>
            <w:del w:id="35615" w:author="Author">
              <w:r w:rsidRPr="000026A2" w:rsidDel="00ED7123">
                <w:delText>50</w:delText>
              </w:r>
            </w:del>
          </w:p>
        </w:tc>
        <w:tc>
          <w:tcPr>
            <w:tcW w:w="830" w:type="dxa"/>
            <w:tcBorders>
              <w:right w:val="single" w:sz="6" w:space="0" w:color="auto"/>
            </w:tcBorders>
          </w:tcPr>
          <w:p w14:paraId="6F555426" w14:textId="77777777" w:rsidR="002D775D" w:rsidRPr="000026A2" w:rsidDel="00ED7123" w:rsidRDefault="002D775D" w:rsidP="00B94200">
            <w:pPr>
              <w:pStyle w:val="tabletext11"/>
              <w:suppressAutoHyphens/>
              <w:ind w:right="-45"/>
              <w:rPr>
                <w:del w:id="35616" w:author="Author"/>
              </w:rPr>
            </w:pPr>
          </w:p>
        </w:tc>
        <w:tc>
          <w:tcPr>
            <w:tcW w:w="1450" w:type="dxa"/>
            <w:tcBorders>
              <w:left w:val="single" w:sz="6" w:space="0" w:color="auto"/>
            </w:tcBorders>
          </w:tcPr>
          <w:p w14:paraId="378A32B6" w14:textId="77777777" w:rsidR="002D775D" w:rsidRPr="000026A2" w:rsidDel="00ED7123" w:rsidRDefault="002D775D" w:rsidP="00B94200">
            <w:pPr>
              <w:pStyle w:val="tabletext11"/>
              <w:suppressAutoHyphens/>
              <w:jc w:val="right"/>
              <w:rPr>
                <w:del w:id="35617" w:author="Author"/>
              </w:rPr>
            </w:pPr>
            <w:del w:id="35618" w:author="Author">
              <w:r w:rsidRPr="000026A2" w:rsidDel="00ED7123">
                <w:delText>-0.232</w:delText>
              </w:r>
            </w:del>
          </w:p>
        </w:tc>
        <w:tc>
          <w:tcPr>
            <w:tcW w:w="950" w:type="dxa"/>
            <w:tcBorders>
              <w:right w:val="single" w:sz="6" w:space="0" w:color="auto"/>
            </w:tcBorders>
          </w:tcPr>
          <w:p w14:paraId="4BC8422A" w14:textId="77777777" w:rsidR="002D775D" w:rsidRPr="000026A2" w:rsidDel="00ED7123" w:rsidRDefault="002D775D" w:rsidP="00B94200">
            <w:pPr>
              <w:pStyle w:val="tabletext11"/>
              <w:suppressAutoHyphens/>
              <w:jc w:val="center"/>
              <w:rPr>
                <w:del w:id="35619" w:author="Author"/>
              </w:rPr>
            </w:pPr>
          </w:p>
        </w:tc>
      </w:tr>
      <w:tr w:rsidR="002D775D" w:rsidRPr="000026A2" w:rsidDel="00ED7123" w14:paraId="10D7A489" w14:textId="77777777" w:rsidTr="00B94200">
        <w:trPr>
          <w:cantSplit/>
          <w:trHeight w:val="190"/>
          <w:del w:id="35620" w:author="Author"/>
        </w:trPr>
        <w:tc>
          <w:tcPr>
            <w:tcW w:w="200" w:type="dxa"/>
            <w:tcBorders>
              <w:right w:val="single" w:sz="6" w:space="0" w:color="auto"/>
            </w:tcBorders>
          </w:tcPr>
          <w:p w14:paraId="5EE07A9B" w14:textId="77777777" w:rsidR="002D775D" w:rsidRPr="000026A2" w:rsidDel="00ED7123" w:rsidRDefault="002D775D" w:rsidP="00B94200">
            <w:pPr>
              <w:pStyle w:val="tabletext11"/>
              <w:suppressAutoHyphens/>
              <w:rPr>
                <w:del w:id="35621" w:author="Author"/>
              </w:rPr>
            </w:pPr>
          </w:p>
        </w:tc>
        <w:tc>
          <w:tcPr>
            <w:tcW w:w="970" w:type="dxa"/>
            <w:tcBorders>
              <w:left w:val="single" w:sz="6" w:space="0" w:color="auto"/>
            </w:tcBorders>
          </w:tcPr>
          <w:p w14:paraId="64CC804C" w14:textId="77777777" w:rsidR="002D775D" w:rsidRPr="000026A2" w:rsidDel="00ED7123" w:rsidRDefault="002D775D" w:rsidP="00B94200">
            <w:pPr>
              <w:pStyle w:val="tabletext11"/>
              <w:suppressAutoHyphens/>
              <w:jc w:val="right"/>
              <w:rPr>
                <w:del w:id="35622" w:author="Author"/>
              </w:rPr>
            </w:pPr>
          </w:p>
        </w:tc>
        <w:tc>
          <w:tcPr>
            <w:tcW w:w="600" w:type="dxa"/>
          </w:tcPr>
          <w:p w14:paraId="1462C458" w14:textId="77777777" w:rsidR="002D775D" w:rsidRPr="000026A2" w:rsidDel="00ED7123" w:rsidRDefault="002D775D" w:rsidP="00B94200">
            <w:pPr>
              <w:pStyle w:val="tabletext11"/>
              <w:suppressAutoHyphens/>
              <w:ind w:right="-45"/>
              <w:jc w:val="right"/>
              <w:rPr>
                <w:del w:id="35623" w:author="Author"/>
              </w:rPr>
            </w:pPr>
            <w:del w:id="35624" w:author="Author">
              <w:r w:rsidRPr="000026A2" w:rsidDel="00ED7123">
                <w:delText>100</w:delText>
              </w:r>
            </w:del>
          </w:p>
        </w:tc>
        <w:tc>
          <w:tcPr>
            <w:tcW w:w="830" w:type="dxa"/>
            <w:tcBorders>
              <w:right w:val="single" w:sz="6" w:space="0" w:color="auto"/>
            </w:tcBorders>
          </w:tcPr>
          <w:p w14:paraId="2C132A8E" w14:textId="77777777" w:rsidR="002D775D" w:rsidRPr="000026A2" w:rsidDel="00ED7123" w:rsidRDefault="002D775D" w:rsidP="00B94200">
            <w:pPr>
              <w:pStyle w:val="tabletext11"/>
              <w:suppressAutoHyphens/>
              <w:ind w:right="-45"/>
              <w:rPr>
                <w:del w:id="35625" w:author="Author"/>
              </w:rPr>
            </w:pPr>
          </w:p>
        </w:tc>
        <w:tc>
          <w:tcPr>
            <w:tcW w:w="1450" w:type="dxa"/>
            <w:tcBorders>
              <w:left w:val="single" w:sz="6" w:space="0" w:color="auto"/>
            </w:tcBorders>
          </w:tcPr>
          <w:p w14:paraId="7654411B" w14:textId="77777777" w:rsidR="002D775D" w:rsidRPr="000026A2" w:rsidDel="00ED7123" w:rsidRDefault="002D775D" w:rsidP="00B94200">
            <w:pPr>
              <w:pStyle w:val="tabletext11"/>
              <w:suppressAutoHyphens/>
              <w:jc w:val="right"/>
              <w:rPr>
                <w:del w:id="35626" w:author="Author"/>
              </w:rPr>
            </w:pPr>
            <w:del w:id="35627" w:author="Author">
              <w:r w:rsidRPr="000026A2" w:rsidDel="00ED7123">
                <w:delText>-0.231</w:delText>
              </w:r>
            </w:del>
          </w:p>
        </w:tc>
        <w:tc>
          <w:tcPr>
            <w:tcW w:w="950" w:type="dxa"/>
            <w:tcBorders>
              <w:right w:val="single" w:sz="6" w:space="0" w:color="auto"/>
            </w:tcBorders>
          </w:tcPr>
          <w:p w14:paraId="19529981" w14:textId="77777777" w:rsidR="002D775D" w:rsidRPr="000026A2" w:rsidDel="00ED7123" w:rsidRDefault="002D775D" w:rsidP="00B94200">
            <w:pPr>
              <w:pStyle w:val="tabletext11"/>
              <w:suppressAutoHyphens/>
              <w:jc w:val="center"/>
              <w:rPr>
                <w:del w:id="35628" w:author="Author"/>
              </w:rPr>
            </w:pPr>
          </w:p>
        </w:tc>
      </w:tr>
      <w:tr w:rsidR="002D775D" w:rsidRPr="000026A2" w:rsidDel="00ED7123" w14:paraId="058EC73D" w14:textId="77777777" w:rsidTr="00B94200">
        <w:trPr>
          <w:cantSplit/>
          <w:trHeight w:val="190"/>
          <w:del w:id="35629" w:author="Author"/>
        </w:trPr>
        <w:tc>
          <w:tcPr>
            <w:tcW w:w="200" w:type="dxa"/>
            <w:tcBorders>
              <w:right w:val="single" w:sz="6" w:space="0" w:color="auto"/>
            </w:tcBorders>
          </w:tcPr>
          <w:p w14:paraId="3BCFD7DD" w14:textId="77777777" w:rsidR="002D775D" w:rsidRPr="000026A2" w:rsidDel="00ED7123" w:rsidRDefault="002D775D" w:rsidP="00B94200">
            <w:pPr>
              <w:pStyle w:val="tabletext11"/>
              <w:suppressAutoHyphens/>
              <w:rPr>
                <w:del w:id="35630" w:author="Author"/>
              </w:rPr>
            </w:pPr>
          </w:p>
        </w:tc>
        <w:tc>
          <w:tcPr>
            <w:tcW w:w="970" w:type="dxa"/>
            <w:tcBorders>
              <w:left w:val="single" w:sz="6" w:space="0" w:color="auto"/>
            </w:tcBorders>
          </w:tcPr>
          <w:p w14:paraId="2F9906B0" w14:textId="77777777" w:rsidR="002D775D" w:rsidRPr="000026A2" w:rsidDel="00ED7123" w:rsidRDefault="002D775D" w:rsidP="00B94200">
            <w:pPr>
              <w:pStyle w:val="tabletext11"/>
              <w:suppressAutoHyphens/>
              <w:jc w:val="right"/>
              <w:rPr>
                <w:del w:id="35631" w:author="Author"/>
              </w:rPr>
            </w:pPr>
          </w:p>
        </w:tc>
        <w:tc>
          <w:tcPr>
            <w:tcW w:w="600" w:type="dxa"/>
          </w:tcPr>
          <w:p w14:paraId="1CA259C4" w14:textId="77777777" w:rsidR="002D775D" w:rsidRPr="000026A2" w:rsidDel="00ED7123" w:rsidRDefault="002D775D" w:rsidP="00B94200">
            <w:pPr>
              <w:pStyle w:val="tabletext11"/>
              <w:suppressAutoHyphens/>
              <w:ind w:right="-45"/>
              <w:jc w:val="right"/>
              <w:rPr>
                <w:del w:id="35632" w:author="Author"/>
              </w:rPr>
            </w:pPr>
            <w:del w:id="35633" w:author="Author">
              <w:r w:rsidRPr="000026A2" w:rsidDel="00ED7123">
                <w:delText>200</w:delText>
              </w:r>
            </w:del>
          </w:p>
        </w:tc>
        <w:tc>
          <w:tcPr>
            <w:tcW w:w="830" w:type="dxa"/>
            <w:tcBorders>
              <w:right w:val="single" w:sz="6" w:space="0" w:color="auto"/>
            </w:tcBorders>
          </w:tcPr>
          <w:p w14:paraId="1B5A8727" w14:textId="77777777" w:rsidR="002D775D" w:rsidRPr="000026A2" w:rsidDel="00ED7123" w:rsidRDefault="002D775D" w:rsidP="00B94200">
            <w:pPr>
              <w:pStyle w:val="tabletext11"/>
              <w:suppressAutoHyphens/>
              <w:ind w:right="-45"/>
              <w:rPr>
                <w:del w:id="35634" w:author="Author"/>
              </w:rPr>
            </w:pPr>
          </w:p>
        </w:tc>
        <w:tc>
          <w:tcPr>
            <w:tcW w:w="1450" w:type="dxa"/>
            <w:tcBorders>
              <w:left w:val="single" w:sz="6" w:space="0" w:color="auto"/>
            </w:tcBorders>
          </w:tcPr>
          <w:p w14:paraId="7AFF9990" w14:textId="77777777" w:rsidR="002D775D" w:rsidRPr="000026A2" w:rsidDel="00ED7123" w:rsidRDefault="002D775D" w:rsidP="00B94200">
            <w:pPr>
              <w:pStyle w:val="tabletext11"/>
              <w:suppressAutoHyphens/>
              <w:jc w:val="right"/>
              <w:rPr>
                <w:del w:id="35635" w:author="Author"/>
              </w:rPr>
            </w:pPr>
            <w:del w:id="35636" w:author="Author">
              <w:r w:rsidRPr="000026A2" w:rsidDel="00ED7123">
                <w:delText>-0.230</w:delText>
              </w:r>
            </w:del>
          </w:p>
        </w:tc>
        <w:tc>
          <w:tcPr>
            <w:tcW w:w="950" w:type="dxa"/>
            <w:tcBorders>
              <w:right w:val="single" w:sz="6" w:space="0" w:color="auto"/>
            </w:tcBorders>
          </w:tcPr>
          <w:p w14:paraId="3AB32492" w14:textId="77777777" w:rsidR="002D775D" w:rsidRPr="000026A2" w:rsidDel="00ED7123" w:rsidRDefault="002D775D" w:rsidP="00B94200">
            <w:pPr>
              <w:pStyle w:val="tabletext11"/>
              <w:suppressAutoHyphens/>
              <w:jc w:val="center"/>
              <w:rPr>
                <w:del w:id="35637" w:author="Author"/>
              </w:rPr>
            </w:pPr>
          </w:p>
        </w:tc>
      </w:tr>
      <w:tr w:rsidR="002D775D" w:rsidRPr="000026A2" w:rsidDel="00ED7123" w14:paraId="78584F1C" w14:textId="77777777" w:rsidTr="00B94200">
        <w:trPr>
          <w:cantSplit/>
          <w:trHeight w:val="190"/>
          <w:del w:id="35638" w:author="Author"/>
        </w:trPr>
        <w:tc>
          <w:tcPr>
            <w:tcW w:w="200" w:type="dxa"/>
            <w:tcBorders>
              <w:right w:val="single" w:sz="6" w:space="0" w:color="auto"/>
            </w:tcBorders>
          </w:tcPr>
          <w:p w14:paraId="517E2C9A" w14:textId="77777777" w:rsidR="002D775D" w:rsidRPr="000026A2" w:rsidDel="00ED7123" w:rsidRDefault="002D775D" w:rsidP="00B94200">
            <w:pPr>
              <w:pStyle w:val="tabletext11"/>
              <w:suppressAutoHyphens/>
              <w:rPr>
                <w:del w:id="35639" w:author="Author"/>
              </w:rPr>
            </w:pPr>
          </w:p>
        </w:tc>
        <w:tc>
          <w:tcPr>
            <w:tcW w:w="970" w:type="dxa"/>
            <w:tcBorders>
              <w:left w:val="single" w:sz="6" w:space="0" w:color="auto"/>
            </w:tcBorders>
          </w:tcPr>
          <w:p w14:paraId="7081E7AF" w14:textId="77777777" w:rsidR="002D775D" w:rsidRPr="000026A2" w:rsidDel="00ED7123" w:rsidRDefault="002D775D" w:rsidP="00B94200">
            <w:pPr>
              <w:pStyle w:val="tabletext11"/>
              <w:suppressAutoHyphens/>
              <w:jc w:val="right"/>
              <w:rPr>
                <w:del w:id="35640" w:author="Author"/>
              </w:rPr>
            </w:pPr>
          </w:p>
        </w:tc>
        <w:tc>
          <w:tcPr>
            <w:tcW w:w="600" w:type="dxa"/>
          </w:tcPr>
          <w:p w14:paraId="42A21950" w14:textId="77777777" w:rsidR="002D775D" w:rsidRPr="000026A2" w:rsidDel="00ED7123" w:rsidRDefault="002D775D" w:rsidP="00B94200">
            <w:pPr>
              <w:pStyle w:val="tabletext11"/>
              <w:suppressAutoHyphens/>
              <w:ind w:right="-45"/>
              <w:jc w:val="right"/>
              <w:rPr>
                <w:del w:id="35641" w:author="Author"/>
              </w:rPr>
            </w:pPr>
            <w:del w:id="35642" w:author="Author">
              <w:r w:rsidRPr="000026A2" w:rsidDel="00ED7123">
                <w:delText>250</w:delText>
              </w:r>
            </w:del>
          </w:p>
        </w:tc>
        <w:tc>
          <w:tcPr>
            <w:tcW w:w="830" w:type="dxa"/>
            <w:tcBorders>
              <w:right w:val="single" w:sz="6" w:space="0" w:color="auto"/>
            </w:tcBorders>
          </w:tcPr>
          <w:p w14:paraId="5FB1EBE6" w14:textId="77777777" w:rsidR="002D775D" w:rsidRPr="000026A2" w:rsidDel="00ED7123" w:rsidRDefault="002D775D" w:rsidP="00B94200">
            <w:pPr>
              <w:pStyle w:val="tabletext11"/>
              <w:suppressAutoHyphens/>
              <w:ind w:right="-45"/>
              <w:rPr>
                <w:del w:id="35643" w:author="Author"/>
              </w:rPr>
            </w:pPr>
          </w:p>
        </w:tc>
        <w:tc>
          <w:tcPr>
            <w:tcW w:w="1450" w:type="dxa"/>
            <w:tcBorders>
              <w:left w:val="single" w:sz="6" w:space="0" w:color="auto"/>
            </w:tcBorders>
          </w:tcPr>
          <w:p w14:paraId="47B3CE97" w14:textId="77777777" w:rsidR="002D775D" w:rsidRPr="000026A2" w:rsidDel="00ED7123" w:rsidRDefault="002D775D" w:rsidP="00B94200">
            <w:pPr>
              <w:pStyle w:val="tabletext11"/>
              <w:suppressAutoHyphens/>
              <w:jc w:val="right"/>
              <w:rPr>
                <w:del w:id="35644" w:author="Author"/>
              </w:rPr>
            </w:pPr>
            <w:del w:id="35645" w:author="Author">
              <w:r w:rsidRPr="000026A2" w:rsidDel="00ED7123">
                <w:delText>-0.229</w:delText>
              </w:r>
            </w:del>
          </w:p>
        </w:tc>
        <w:tc>
          <w:tcPr>
            <w:tcW w:w="950" w:type="dxa"/>
            <w:tcBorders>
              <w:right w:val="single" w:sz="6" w:space="0" w:color="auto"/>
            </w:tcBorders>
          </w:tcPr>
          <w:p w14:paraId="5809503E" w14:textId="77777777" w:rsidR="002D775D" w:rsidRPr="000026A2" w:rsidDel="00ED7123" w:rsidRDefault="002D775D" w:rsidP="00B94200">
            <w:pPr>
              <w:pStyle w:val="tabletext11"/>
              <w:suppressAutoHyphens/>
              <w:jc w:val="center"/>
              <w:rPr>
                <w:del w:id="35646" w:author="Author"/>
              </w:rPr>
            </w:pPr>
          </w:p>
        </w:tc>
      </w:tr>
      <w:tr w:rsidR="002D775D" w:rsidRPr="000026A2" w:rsidDel="00ED7123" w14:paraId="00BB4BBC" w14:textId="77777777" w:rsidTr="00B94200">
        <w:trPr>
          <w:cantSplit/>
          <w:trHeight w:val="190"/>
          <w:del w:id="35647" w:author="Author"/>
        </w:trPr>
        <w:tc>
          <w:tcPr>
            <w:tcW w:w="200" w:type="dxa"/>
            <w:tcBorders>
              <w:right w:val="single" w:sz="6" w:space="0" w:color="auto"/>
            </w:tcBorders>
          </w:tcPr>
          <w:p w14:paraId="6EDFD749" w14:textId="77777777" w:rsidR="002D775D" w:rsidRPr="000026A2" w:rsidDel="00ED7123" w:rsidRDefault="002D775D" w:rsidP="00B94200">
            <w:pPr>
              <w:pStyle w:val="tabletext11"/>
              <w:suppressAutoHyphens/>
              <w:rPr>
                <w:del w:id="35648" w:author="Author"/>
              </w:rPr>
            </w:pPr>
          </w:p>
        </w:tc>
        <w:tc>
          <w:tcPr>
            <w:tcW w:w="970" w:type="dxa"/>
            <w:tcBorders>
              <w:left w:val="single" w:sz="6" w:space="0" w:color="auto"/>
            </w:tcBorders>
          </w:tcPr>
          <w:p w14:paraId="1C52FDF0" w14:textId="77777777" w:rsidR="002D775D" w:rsidRPr="000026A2" w:rsidDel="00ED7123" w:rsidRDefault="002D775D" w:rsidP="00B94200">
            <w:pPr>
              <w:pStyle w:val="tabletext11"/>
              <w:suppressAutoHyphens/>
              <w:jc w:val="right"/>
              <w:rPr>
                <w:del w:id="35649" w:author="Author"/>
              </w:rPr>
            </w:pPr>
          </w:p>
        </w:tc>
        <w:tc>
          <w:tcPr>
            <w:tcW w:w="600" w:type="dxa"/>
          </w:tcPr>
          <w:p w14:paraId="36E4A1C0" w14:textId="77777777" w:rsidR="002D775D" w:rsidRPr="000026A2" w:rsidDel="00ED7123" w:rsidRDefault="002D775D" w:rsidP="00B94200">
            <w:pPr>
              <w:pStyle w:val="tabletext11"/>
              <w:suppressAutoHyphens/>
              <w:ind w:right="-45"/>
              <w:jc w:val="right"/>
              <w:rPr>
                <w:del w:id="35650" w:author="Author"/>
              </w:rPr>
            </w:pPr>
            <w:del w:id="35651" w:author="Author">
              <w:r w:rsidRPr="000026A2" w:rsidDel="00ED7123">
                <w:delText>500</w:delText>
              </w:r>
            </w:del>
          </w:p>
        </w:tc>
        <w:tc>
          <w:tcPr>
            <w:tcW w:w="830" w:type="dxa"/>
            <w:tcBorders>
              <w:right w:val="single" w:sz="6" w:space="0" w:color="auto"/>
            </w:tcBorders>
          </w:tcPr>
          <w:p w14:paraId="7C1E1A1D" w14:textId="77777777" w:rsidR="002D775D" w:rsidRPr="000026A2" w:rsidDel="00ED7123" w:rsidRDefault="002D775D" w:rsidP="00B94200">
            <w:pPr>
              <w:pStyle w:val="tabletext11"/>
              <w:suppressAutoHyphens/>
              <w:ind w:right="-45"/>
              <w:rPr>
                <w:del w:id="35652" w:author="Author"/>
              </w:rPr>
            </w:pPr>
          </w:p>
        </w:tc>
        <w:tc>
          <w:tcPr>
            <w:tcW w:w="1450" w:type="dxa"/>
            <w:tcBorders>
              <w:left w:val="single" w:sz="6" w:space="0" w:color="auto"/>
            </w:tcBorders>
          </w:tcPr>
          <w:p w14:paraId="29DCC2CC" w14:textId="77777777" w:rsidR="002D775D" w:rsidRPr="000026A2" w:rsidDel="00ED7123" w:rsidRDefault="002D775D" w:rsidP="00B94200">
            <w:pPr>
              <w:pStyle w:val="tabletext11"/>
              <w:suppressAutoHyphens/>
              <w:jc w:val="right"/>
              <w:rPr>
                <w:del w:id="35653" w:author="Author"/>
              </w:rPr>
            </w:pPr>
            <w:del w:id="35654" w:author="Author">
              <w:r w:rsidRPr="000026A2" w:rsidDel="00ED7123">
                <w:delText>-0.227</w:delText>
              </w:r>
            </w:del>
          </w:p>
        </w:tc>
        <w:tc>
          <w:tcPr>
            <w:tcW w:w="950" w:type="dxa"/>
            <w:tcBorders>
              <w:right w:val="single" w:sz="6" w:space="0" w:color="auto"/>
            </w:tcBorders>
          </w:tcPr>
          <w:p w14:paraId="1529D41E" w14:textId="77777777" w:rsidR="002D775D" w:rsidRPr="000026A2" w:rsidDel="00ED7123" w:rsidRDefault="002D775D" w:rsidP="00B94200">
            <w:pPr>
              <w:pStyle w:val="tabletext11"/>
              <w:suppressAutoHyphens/>
              <w:jc w:val="center"/>
              <w:rPr>
                <w:del w:id="35655" w:author="Author"/>
              </w:rPr>
            </w:pPr>
          </w:p>
        </w:tc>
      </w:tr>
      <w:tr w:rsidR="002D775D" w:rsidRPr="000026A2" w:rsidDel="00ED7123" w14:paraId="0AA0F17B" w14:textId="77777777" w:rsidTr="00B94200">
        <w:trPr>
          <w:cantSplit/>
          <w:trHeight w:val="190"/>
          <w:del w:id="35656" w:author="Author"/>
        </w:trPr>
        <w:tc>
          <w:tcPr>
            <w:tcW w:w="200" w:type="dxa"/>
            <w:tcBorders>
              <w:right w:val="single" w:sz="6" w:space="0" w:color="auto"/>
            </w:tcBorders>
          </w:tcPr>
          <w:p w14:paraId="2C550DB1" w14:textId="77777777" w:rsidR="002D775D" w:rsidRPr="000026A2" w:rsidDel="00ED7123" w:rsidRDefault="002D775D" w:rsidP="00B94200">
            <w:pPr>
              <w:pStyle w:val="tabletext11"/>
              <w:suppressAutoHyphens/>
              <w:rPr>
                <w:del w:id="35657" w:author="Author"/>
              </w:rPr>
            </w:pPr>
          </w:p>
        </w:tc>
        <w:tc>
          <w:tcPr>
            <w:tcW w:w="970" w:type="dxa"/>
            <w:tcBorders>
              <w:left w:val="single" w:sz="6" w:space="0" w:color="auto"/>
            </w:tcBorders>
          </w:tcPr>
          <w:p w14:paraId="55FB0117" w14:textId="77777777" w:rsidR="002D775D" w:rsidRPr="000026A2" w:rsidDel="00ED7123" w:rsidRDefault="002D775D" w:rsidP="00B94200">
            <w:pPr>
              <w:pStyle w:val="tabletext11"/>
              <w:suppressAutoHyphens/>
              <w:jc w:val="right"/>
              <w:rPr>
                <w:del w:id="35658" w:author="Author"/>
              </w:rPr>
            </w:pPr>
          </w:p>
        </w:tc>
        <w:tc>
          <w:tcPr>
            <w:tcW w:w="600" w:type="dxa"/>
          </w:tcPr>
          <w:p w14:paraId="1965A0C5" w14:textId="77777777" w:rsidR="002D775D" w:rsidRPr="000026A2" w:rsidDel="00ED7123" w:rsidRDefault="002D775D" w:rsidP="00B94200">
            <w:pPr>
              <w:pStyle w:val="tabletext11"/>
              <w:suppressAutoHyphens/>
              <w:ind w:right="-45"/>
              <w:jc w:val="right"/>
              <w:rPr>
                <w:del w:id="35659" w:author="Author"/>
              </w:rPr>
            </w:pPr>
            <w:del w:id="35660" w:author="Author">
              <w:r w:rsidRPr="000026A2" w:rsidDel="00ED7123">
                <w:delText>1,000</w:delText>
              </w:r>
            </w:del>
          </w:p>
        </w:tc>
        <w:tc>
          <w:tcPr>
            <w:tcW w:w="830" w:type="dxa"/>
            <w:tcBorders>
              <w:right w:val="single" w:sz="6" w:space="0" w:color="auto"/>
            </w:tcBorders>
          </w:tcPr>
          <w:p w14:paraId="6AD5536C" w14:textId="77777777" w:rsidR="002D775D" w:rsidRPr="000026A2" w:rsidDel="00ED7123" w:rsidRDefault="002D775D" w:rsidP="00B94200">
            <w:pPr>
              <w:pStyle w:val="tabletext11"/>
              <w:suppressAutoHyphens/>
              <w:ind w:right="-45"/>
              <w:rPr>
                <w:del w:id="35661" w:author="Author"/>
              </w:rPr>
            </w:pPr>
          </w:p>
        </w:tc>
        <w:tc>
          <w:tcPr>
            <w:tcW w:w="1450" w:type="dxa"/>
            <w:tcBorders>
              <w:left w:val="single" w:sz="6" w:space="0" w:color="auto"/>
            </w:tcBorders>
          </w:tcPr>
          <w:p w14:paraId="14EE365F" w14:textId="77777777" w:rsidR="002D775D" w:rsidRPr="000026A2" w:rsidDel="00ED7123" w:rsidRDefault="002D775D" w:rsidP="00B94200">
            <w:pPr>
              <w:pStyle w:val="tabletext11"/>
              <w:suppressAutoHyphens/>
              <w:jc w:val="right"/>
              <w:rPr>
                <w:del w:id="35662" w:author="Author"/>
              </w:rPr>
            </w:pPr>
            <w:del w:id="35663" w:author="Author">
              <w:r w:rsidRPr="000026A2" w:rsidDel="00ED7123">
                <w:delText>-0.225</w:delText>
              </w:r>
            </w:del>
          </w:p>
        </w:tc>
        <w:tc>
          <w:tcPr>
            <w:tcW w:w="950" w:type="dxa"/>
            <w:tcBorders>
              <w:right w:val="single" w:sz="6" w:space="0" w:color="auto"/>
            </w:tcBorders>
          </w:tcPr>
          <w:p w14:paraId="11A88FCA" w14:textId="77777777" w:rsidR="002D775D" w:rsidRPr="000026A2" w:rsidDel="00ED7123" w:rsidRDefault="002D775D" w:rsidP="00B94200">
            <w:pPr>
              <w:pStyle w:val="tabletext11"/>
              <w:suppressAutoHyphens/>
              <w:jc w:val="center"/>
              <w:rPr>
                <w:del w:id="35664" w:author="Author"/>
              </w:rPr>
            </w:pPr>
          </w:p>
        </w:tc>
      </w:tr>
      <w:tr w:rsidR="002D775D" w:rsidRPr="000026A2" w:rsidDel="00ED7123" w14:paraId="6610E777" w14:textId="77777777" w:rsidTr="00B94200">
        <w:trPr>
          <w:cantSplit/>
          <w:trHeight w:val="190"/>
          <w:del w:id="35665" w:author="Author"/>
        </w:trPr>
        <w:tc>
          <w:tcPr>
            <w:tcW w:w="200" w:type="dxa"/>
            <w:tcBorders>
              <w:right w:val="single" w:sz="6" w:space="0" w:color="auto"/>
            </w:tcBorders>
          </w:tcPr>
          <w:p w14:paraId="5B5CBEE5" w14:textId="77777777" w:rsidR="002D775D" w:rsidRPr="000026A2" w:rsidDel="00ED7123" w:rsidRDefault="002D775D" w:rsidP="00B94200">
            <w:pPr>
              <w:pStyle w:val="tabletext11"/>
              <w:suppressAutoHyphens/>
              <w:rPr>
                <w:del w:id="35666" w:author="Author"/>
              </w:rPr>
            </w:pPr>
          </w:p>
        </w:tc>
        <w:tc>
          <w:tcPr>
            <w:tcW w:w="970" w:type="dxa"/>
            <w:tcBorders>
              <w:left w:val="single" w:sz="6" w:space="0" w:color="auto"/>
            </w:tcBorders>
          </w:tcPr>
          <w:p w14:paraId="10142E69" w14:textId="77777777" w:rsidR="002D775D" w:rsidRPr="000026A2" w:rsidDel="00ED7123" w:rsidRDefault="002D775D" w:rsidP="00B94200">
            <w:pPr>
              <w:pStyle w:val="tabletext11"/>
              <w:suppressAutoHyphens/>
              <w:jc w:val="right"/>
              <w:rPr>
                <w:del w:id="35667" w:author="Author"/>
              </w:rPr>
            </w:pPr>
          </w:p>
        </w:tc>
        <w:tc>
          <w:tcPr>
            <w:tcW w:w="600" w:type="dxa"/>
          </w:tcPr>
          <w:p w14:paraId="7145361A" w14:textId="77777777" w:rsidR="002D775D" w:rsidRPr="000026A2" w:rsidDel="00ED7123" w:rsidRDefault="002D775D" w:rsidP="00B94200">
            <w:pPr>
              <w:pStyle w:val="tabletext11"/>
              <w:suppressAutoHyphens/>
              <w:ind w:right="-45"/>
              <w:jc w:val="right"/>
              <w:rPr>
                <w:del w:id="35668" w:author="Author"/>
              </w:rPr>
            </w:pPr>
            <w:del w:id="35669" w:author="Author">
              <w:r w:rsidRPr="000026A2" w:rsidDel="00ED7123">
                <w:delText>2,000</w:delText>
              </w:r>
            </w:del>
          </w:p>
        </w:tc>
        <w:tc>
          <w:tcPr>
            <w:tcW w:w="830" w:type="dxa"/>
            <w:tcBorders>
              <w:right w:val="single" w:sz="6" w:space="0" w:color="auto"/>
            </w:tcBorders>
          </w:tcPr>
          <w:p w14:paraId="073979FC" w14:textId="77777777" w:rsidR="002D775D" w:rsidRPr="000026A2" w:rsidDel="00ED7123" w:rsidRDefault="002D775D" w:rsidP="00B94200">
            <w:pPr>
              <w:pStyle w:val="tabletext11"/>
              <w:suppressAutoHyphens/>
              <w:ind w:right="-45"/>
              <w:rPr>
                <w:del w:id="35670" w:author="Author"/>
              </w:rPr>
            </w:pPr>
          </w:p>
        </w:tc>
        <w:tc>
          <w:tcPr>
            <w:tcW w:w="1450" w:type="dxa"/>
            <w:tcBorders>
              <w:left w:val="single" w:sz="6" w:space="0" w:color="auto"/>
            </w:tcBorders>
          </w:tcPr>
          <w:p w14:paraId="430979CF" w14:textId="77777777" w:rsidR="002D775D" w:rsidRPr="000026A2" w:rsidDel="00ED7123" w:rsidRDefault="002D775D" w:rsidP="00B94200">
            <w:pPr>
              <w:pStyle w:val="tabletext11"/>
              <w:suppressAutoHyphens/>
              <w:jc w:val="right"/>
              <w:rPr>
                <w:del w:id="35671" w:author="Author"/>
              </w:rPr>
            </w:pPr>
            <w:del w:id="35672" w:author="Author">
              <w:r w:rsidRPr="000026A2" w:rsidDel="00ED7123">
                <w:delText>-0.223</w:delText>
              </w:r>
            </w:del>
          </w:p>
        </w:tc>
        <w:tc>
          <w:tcPr>
            <w:tcW w:w="950" w:type="dxa"/>
            <w:tcBorders>
              <w:right w:val="single" w:sz="6" w:space="0" w:color="auto"/>
            </w:tcBorders>
          </w:tcPr>
          <w:p w14:paraId="5D92DC0E" w14:textId="77777777" w:rsidR="002D775D" w:rsidRPr="000026A2" w:rsidDel="00ED7123" w:rsidRDefault="002D775D" w:rsidP="00B94200">
            <w:pPr>
              <w:pStyle w:val="tabletext11"/>
              <w:suppressAutoHyphens/>
              <w:jc w:val="center"/>
              <w:rPr>
                <w:del w:id="35673" w:author="Author"/>
              </w:rPr>
            </w:pPr>
          </w:p>
        </w:tc>
      </w:tr>
      <w:tr w:rsidR="002D775D" w:rsidRPr="000026A2" w:rsidDel="00ED7123" w14:paraId="4D313B7C" w14:textId="77777777" w:rsidTr="00B94200">
        <w:trPr>
          <w:cantSplit/>
          <w:trHeight w:val="190"/>
          <w:del w:id="35674" w:author="Author"/>
        </w:trPr>
        <w:tc>
          <w:tcPr>
            <w:tcW w:w="200" w:type="dxa"/>
            <w:tcBorders>
              <w:right w:val="single" w:sz="6" w:space="0" w:color="auto"/>
            </w:tcBorders>
          </w:tcPr>
          <w:p w14:paraId="318CAD07" w14:textId="77777777" w:rsidR="002D775D" w:rsidRPr="000026A2" w:rsidDel="00ED7123" w:rsidRDefault="002D775D" w:rsidP="00B94200">
            <w:pPr>
              <w:pStyle w:val="tabletext11"/>
              <w:suppressAutoHyphens/>
              <w:rPr>
                <w:del w:id="35675" w:author="Author"/>
              </w:rPr>
            </w:pPr>
          </w:p>
        </w:tc>
        <w:tc>
          <w:tcPr>
            <w:tcW w:w="970" w:type="dxa"/>
            <w:tcBorders>
              <w:left w:val="single" w:sz="6" w:space="0" w:color="auto"/>
            </w:tcBorders>
          </w:tcPr>
          <w:p w14:paraId="7CD6B57D" w14:textId="77777777" w:rsidR="002D775D" w:rsidRPr="000026A2" w:rsidDel="00ED7123" w:rsidRDefault="002D775D" w:rsidP="00B94200">
            <w:pPr>
              <w:pStyle w:val="tabletext11"/>
              <w:suppressAutoHyphens/>
              <w:jc w:val="right"/>
              <w:rPr>
                <w:del w:id="35676" w:author="Author"/>
              </w:rPr>
            </w:pPr>
          </w:p>
        </w:tc>
        <w:tc>
          <w:tcPr>
            <w:tcW w:w="600" w:type="dxa"/>
          </w:tcPr>
          <w:p w14:paraId="53FD7558" w14:textId="77777777" w:rsidR="002D775D" w:rsidRPr="000026A2" w:rsidDel="00ED7123" w:rsidRDefault="002D775D" w:rsidP="00B94200">
            <w:pPr>
              <w:pStyle w:val="tabletext11"/>
              <w:suppressAutoHyphens/>
              <w:ind w:right="-45"/>
              <w:jc w:val="right"/>
              <w:rPr>
                <w:del w:id="35677" w:author="Author"/>
              </w:rPr>
            </w:pPr>
            <w:del w:id="35678" w:author="Author">
              <w:r w:rsidRPr="000026A2" w:rsidDel="00ED7123">
                <w:delText>3,000</w:delText>
              </w:r>
            </w:del>
          </w:p>
        </w:tc>
        <w:tc>
          <w:tcPr>
            <w:tcW w:w="830" w:type="dxa"/>
            <w:tcBorders>
              <w:right w:val="single" w:sz="6" w:space="0" w:color="auto"/>
            </w:tcBorders>
          </w:tcPr>
          <w:p w14:paraId="3D8B9167" w14:textId="77777777" w:rsidR="002D775D" w:rsidRPr="000026A2" w:rsidDel="00ED7123" w:rsidRDefault="002D775D" w:rsidP="00B94200">
            <w:pPr>
              <w:pStyle w:val="tabletext11"/>
              <w:suppressAutoHyphens/>
              <w:ind w:right="-45"/>
              <w:rPr>
                <w:del w:id="35679" w:author="Author"/>
              </w:rPr>
            </w:pPr>
          </w:p>
        </w:tc>
        <w:tc>
          <w:tcPr>
            <w:tcW w:w="1450" w:type="dxa"/>
            <w:tcBorders>
              <w:left w:val="single" w:sz="6" w:space="0" w:color="auto"/>
            </w:tcBorders>
          </w:tcPr>
          <w:p w14:paraId="2E55ED7E" w14:textId="77777777" w:rsidR="002D775D" w:rsidRPr="000026A2" w:rsidDel="00ED7123" w:rsidRDefault="002D775D" w:rsidP="00B94200">
            <w:pPr>
              <w:pStyle w:val="tabletext11"/>
              <w:suppressAutoHyphens/>
              <w:jc w:val="right"/>
              <w:rPr>
                <w:del w:id="35680" w:author="Author"/>
              </w:rPr>
            </w:pPr>
            <w:del w:id="35681" w:author="Author">
              <w:r w:rsidRPr="000026A2" w:rsidDel="00ED7123">
                <w:delText>-0.221</w:delText>
              </w:r>
            </w:del>
          </w:p>
        </w:tc>
        <w:tc>
          <w:tcPr>
            <w:tcW w:w="950" w:type="dxa"/>
            <w:tcBorders>
              <w:right w:val="single" w:sz="6" w:space="0" w:color="auto"/>
            </w:tcBorders>
          </w:tcPr>
          <w:p w14:paraId="3184C2C8" w14:textId="77777777" w:rsidR="002D775D" w:rsidRPr="000026A2" w:rsidDel="00ED7123" w:rsidRDefault="002D775D" w:rsidP="00B94200">
            <w:pPr>
              <w:pStyle w:val="tabletext11"/>
              <w:suppressAutoHyphens/>
              <w:jc w:val="center"/>
              <w:rPr>
                <w:del w:id="35682" w:author="Author"/>
              </w:rPr>
            </w:pPr>
          </w:p>
        </w:tc>
      </w:tr>
      <w:tr w:rsidR="002D775D" w:rsidRPr="000026A2" w:rsidDel="00ED7123" w14:paraId="56FED1F3" w14:textId="77777777" w:rsidTr="00B94200">
        <w:trPr>
          <w:cantSplit/>
          <w:trHeight w:val="190"/>
          <w:del w:id="35683" w:author="Author"/>
        </w:trPr>
        <w:tc>
          <w:tcPr>
            <w:tcW w:w="200" w:type="dxa"/>
            <w:tcBorders>
              <w:right w:val="single" w:sz="6" w:space="0" w:color="auto"/>
            </w:tcBorders>
          </w:tcPr>
          <w:p w14:paraId="74C3F32A" w14:textId="77777777" w:rsidR="002D775D" w:rsidRPr="000026A2" w:rsidDel="00ED7123" w:rsidRDefault="002D775D" w:rsidP="00B94200">
            <w:pPr>
              <w:pStyle w:val="tabletext11"/>
              <w:suppressAutoHyphens/>
              <w:rPr>
                <w:del w:id="35684" w:author="Author"/>
              </w:rPr>
            </w:pPr>
          </w:p>
        </w:tc>
        <w:tc>
          <w:tcPr>
            <w:tcW w:w="970" w:type="dxa"/>
            <w:tcBorders>
              <w:left w:val="single" w:sz="6" w:space="0" w:color="auto"/>
              <w:bottom w:val="single" w:sz="6" w:space="0" w:color="auto"/>
            </w:tcBorders>
          </w:tcPr>
          <w:p w14:paraId="1C547A69" w14:textId="77777777" w:rsidR="002D775D" w:rsidRPr="000026A2" w:rsidDel="00ED7123" w:rsidRDefault="002D775D" w:rsidP="00B94200">
            <w:pPr>
              <w:pStyle w:val="tabletext11"/>
              <w:suppressAutoHyphens/>
              <w:jc w:val="right"/>
              <w:rPr>
                <w:del w:id="35685" w:author="Author"/>
              </w:rPr>
            </w:pPr>
          </w:p>
        </w:tc>
        <w:tc>
          <w:tcPr>
            <w:tcW w:w="600" w:type="dxa"/>
            <w:tcBorders>
              <w:bottom w:val="single" w:sz="6" w:space="0" w:color="auto"/>
            </w:tcBorders>
          </w:tcPr>
          <w:p w14:paraId="6FE8D433" w14:textId="77777777" w:rsidR="002D775D" w:rsidRPr="000026A2" w:rsidDel="00ED7123" w:rsidRDefault="002D775D" w:rsidP="00B94200">
            <w:pPr>
              <w:pStyle w:val="tabletext11"/>
              <w:suppressAutoHyphens/>
              <w:ind w:right="-45"/>
              <w:jc w:val="right"/>
              <w:rPr>
                <w:del w:id="35686" w:author="Author"/>
              </w:rPr>
            </w:pPr>
            <w:del w:id="35687" w:author="Author">
              <w:r w:rsidRPr="000026A2" w:rsidDel="00ED7123">
                <w:delText>5,000</w:delText>
              </w:r>
            </w:del>
          </w:p>
        </w:tc>
        <w:tc>
          <w:tcPr>
            <w:tcW w:w="830" w:type="dxa"/>
            <w:tcBorders>
              <w:bottom w:val="single" w:sz="6" w:space="0" w:color="auto"/>
              <w:right w:val="single" w:sz="6" w:space="0" w:color="auto"/>
            </w:tcBorders>
          </w:tcPr>
          <w:p w14:paraId="5221A25C" w14:textId="77777777" w:rsidR="002D775D" w:rsidRPr="000026A2" w:rsidDel="00ED7123" w:rsidRDefault="002D775D" w:rsidP="00B94200">
            <w:pPr>
              <w:pStyle w:val="tabletext11"/>
              <w:suppressAutoHyphens/>
              <w:ind w:right="-45"/>
              <w:rPr>
                <w:del w:id="35688" w:author="Author"/>
              </w:rPr>
            </w:pPr>
          </w:p>
        </w:tc>
        <w:tc>
          <w:tcPr>
            <w:tcW w:w="1450" w:type="dxa"/>
            <w:tcBorders>
              <w:left w:val="single" w:sz="6" w:space="0" w:color="auto"/>
              <w:bottom w:val="single" w:sz="6" w:space="0" w:color="auto"/>
            </w:tcBorders>
          </w:tcPr>
          <w:p w14:paraId="6F5E8ABF" w14:textId="77777777" w:rsidR="002D775D" w:rsidRPr="000026A2" w:rsidDel="00ED7123" w:rsidRDefault="002D775D" w:rsidP="00B94200">
            <w:pPr>
              <w:pStyle w:val="tabletext11"/>
              <w:suppressAutoHyphens/>
              <w:jc w:val="right"/>
              <w:rPr>
                <w:del w:id="35689" w:author="Author"/>
              </w:rPr>
            </w:pPr>
            <w:del w:id="35690" w:author="Author">
              <w:r w:rsidRPr="000026A2" w:rsidDel="00ED7123">
                <w:delText>-0.219</w:delText>
              </w:r>
            </w:del>
          </w:p>
        </w:tc>
        <w:tc>
          <w:tcPr>
            <w:tcW w:w="950" w:type="dxa"/>
            <w:tcBorders>
              <w:bottom w:val="single" w:sz="6" w:space="0" w:color="auto"/>
              <w:right w:val="single" w:sz="6" w:space="0" w:color="auto"/>
            </w:tcBorders>
          </w:tcPr>
          <w:p w14:paraId="18FDADBC" w14:textId="77777777" w:rsidR="002D775D" w:rsidRPr="000026A2" w:rsidDel="00ED7123" w:rsidRDefault="002D775D" w:rsidP="00B94200">
            <w:pPr>
              <w:pStyle w:val="tabletext11"/>
              <w:suppressAutoHyphens/>
              <w:jc w:val="center"/>
              <w:rPr>
                <w:del w:id="35691" w:author="Author"/>
              </w:rPr>
            </w:pPr>
          </w:p>
        </w:tc>
      </w:tr>
    </w:tbl>
    <w:p w14:paraId="08C92A27" w14:textId="77777777" w:rsidR="002D775D" w:rsidRPr="000026A2" w:rsidDel="00ED7123" w:rsidRDefault="002D775D" w:rsidP="001065E8">
      <w:pPr>
        <w:pStyle w:val="isonormal"/>
        <w:suppressAutoHyphens/>
        <w:rPr>
          <w:del w:id="35692" w:author="Author"/>
          <w:b/>
        </w:rPr>
      </w:pPr>
      <w:del w:id="35693" w:author="Author">
        <w:r w:rsidRPr="000026A2" w:rsidDel="00ED7123">
          <w:rPr>
            <w:b/>
          </w:rPr>
          <w:delText>Table 98.B.1.b.(1)(d) Trucks, Tractors And Trailers And All Autos Except Zone-rated Risks Comprehensive Coverage Deductible Factors – Theft, Mischief Or Vandalism With Full Safety Glass Coverage</w:delText>
        </w:r>
      </w:del>
    </w:p>
    <w:p w14:paraId="2862C999" w14:textId="77777777" w:rsidR="002D775D" w:rsidRPr="000026A2" w:rsidDel="00ED7123" w:rsidRDefault="002D775D" w:rsidP="001065E8">
      <w:pPr>
        <w:pStyle w:val="isonormal"/>
        <w:suppressAutoHyphens/>
        <w:rPr>
          <w:del w:id="35694" w:author="Author"/>
        </w:rPr>
      </w:pPr>
    </w:p>
    <w:p w14:paraId="70DCCB98" w14:textId="77777777" w:rsidR="002D775D" w:rsidRPr="000026A2" w:rsidDel="00ED7123" w:rsidRDefault="002D775D" w:rsidP="001065E8">
      <w:pPr>
        <w:pStyle w:val="outlinehd5"/>
        <w:suppressAutoHyphens/>
        <w:rPr>
          <w:del w:id="35695" w:author="Author"/>
        </w:rPr>
      </w:pPr>
      <w:del w:id="35696" w:author="Author">
        <w:r w:rsidRPr="000026A2" w:rsidDel="00ED7123">
          <w:tab/>
          <w:delText>(2)</w:delText>
        </w:r>
        <w:r w:rsidRPr="000026A2" w:rsidDel="00ED7123">
          <w:tab/>
          <w:delText>Comprehensive Coverage Without Full Glass Coverage</w:delText>
        </w:r>
      </w:del>
    </w:p>
    <w:p w14:paraId="617B7E54" w14:textId="77777777" w:rsidR="002D775D" w:rsidRPr="000026A2" w:rsidDel="00ED7123" w:rsidRDefault="002D775D" w:rsidP="001065E8">
      <w:pPr>
        <w:pStyle w:val="outlinehd6"/>
        <w:suppressAutoHyphens/>
        <w:rPr>
          <w:del w:id="35697" w:author="Author"/>
        </w:rPr>
      </w:pPr>
      <w:del w:id="35698" w:author="Author">
        <w:r w:rsidRPr="000026A2" w:rsidDel="00ED7123">
          <w:tab/>
          <w:delText>(a)</w:delText>
        </w:r>
        <w:r w:rsidRPr="000026A2" w:rsidDel="00ED7123">
          <w:tab/>
          <w:delText>Private Passenger Types – All Perils Without Full Glass Coverage</w:delText>
        </w:r>
      </w:del>
    </w:p>
    <w:p w14:paraId="59AA3CF2" w14:textId="77777777" w:rsidR="002D775D" w:rsidRPr="000026A2" w:rsidDel="00ED7123" w:rsidRDefault="002D775D" w:rsidP="001065E8">
      <w:pPr>
        <w:pStyle w:val="space4"/>
        <w:suppressAutoHyphens/>
        <w:rPr>
          <w:del w:id="3569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2D775D" w:rsidRPr="000026A2" w:rsidDel="00ED7123" w14:paraId="18563456" w14:textId="77777777" w:rsidTr="00B94200">
        <w:trPr>
          <w:cantSplit/>
          <w:trHeight w:val="190"/>
          <w:del w:id="35700" w:author="Author"/>
        </w:trPr>
        <w:tc>
          <w:tcPr>
            <w:tcW w:w="200" w:type="dxa"/>
          </w:tcPr>
          <w:p w14:paraId="72F10759" w14:textId="77777777" w:rsidR="002D775D" w:rsidRPr="000026A2" w:rsidDel="00ED7123" w:rsidRDefault="002D775D" w:rsidP="00B94200">
            <w:pPr>
              <w:pStyle w:val="tablehead"/>
              <w:suppressAutoHyphens/>
              <w:rPr>
                <w:del w:id="35701"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23B3CFB4" w14:textId="77777777" w:rsidR="002D775D" w:rsidRPr="000026A2" w:rsidDel="00ED7123" w:rsidRDefault="002D775D" w:rsidP="00B94200">
            <w:pPr>
              <w:pStyle w:val="tablehead"/>
              <w:suppressAutoHyphens/>
              <w:rPr>
                <w:del w:id="35702" w:author="Author"/>
              </w:rPr>
            </w:pPr>
            <w:del w:id="35703" w:author="Author">
              <w:r w:rsidRPr="000026A2" w:rsidDel="00ED7123">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4433F54C" w14:textId="77777777" w:rsidR="002D775D" w:rsidRPr="000026A2" w:rsidDel="00ED7123" w:rsidRDefault="002D775D" w:rsidP="00B94200">
            <w:pPr>
              <w:pStyle w:val="tablehead"/>
              <w:suppressAutoHyphens/>
              <w:rPr>
                <w:del w:id="35704" w:author="Author"/>
              </w:rPr>
            </w:pPr>
            <w:del w:id="35705" w:author="Author">
              <w:r w:rsidRPr="000026A2" w:rsidDel="00ED7123">
                <w:delText>Factor</w:delText>
              </w:r>
            </w:del>
          </w:p>
        </w:tc>
      </w:tr>
      <w:tr w:rsidR="002D775D" w:rsidRPr="000026A2" w:rsidDel="00ED7123" w14:paraId="0584B03A" w14:textId="77777777" w:rsidTr="00B94200">
        <w:trPr>
          <w:cantSplit/>
          <w:trHeight w:val="190"/>
          <w:del w:id="35706" w:author="Author"/>
        </w:trPr>
        <w:tc>
          <w:tcPr>
            <w:tcW w:w="200" w:type="dxa"/>
            <w:tcBorders>
              <w:right w:val="single" w:sz="6" w:space="0" w:color="auto"/>
            </w:tcBorders>
          </w:tcPr>
          <w:p w14:paraId="3E2284E9" w14:textId="77777777" w:rsidR="002D775D" w:rsidRPr="000026A2" w:rsidDel="00ED7123" w:rsidRDefault="002D775D" w:rsidP="00B94200">
            <w:pPr>
              <w:pStyle w:val="tabletext11"/>
              <w:suppressAutoHyphens/>
              <w:rPr>
                <w:del w:id="35707" w:author="Author"/>
              </w:rPr>
            </w:pPr>
          </w:p>
        </w:tc>
        <w:tc>
          <w:tcPr>
            <w:tcW w:w="970" w:type="dxa"/>
            <w:tcBorders>
              <w:top w:val="single" w:sz="6" w:space="0" w:color="auto"/>
              <w:left w:val="single" w:sz="6" w:space="0" w:color="auto"/>
            </w:tcBorders>
          </w:tcPr>
          <w:p w14:paraId="4D51A4ED" w14:textId="77777777" w:rsidR="002D775D" w:rsidRPr="000026A2" w:rsidDel="00ED7123" w:rsidRDefault="002D775D" w:rsidP="00B94200">
            <w:pPr>
              <w:pStyle w:val="tabletext11"/>
              <w:suppressAutoHyphens/>
              <w:jc w:val="right"/>
              <w:rPr>
                <w:del w:id="35708" w:author="Author"/>
              </w:rPr>
            </w:pPr>
            <w:del w:id="35709" w:author="Author">
              <w:r w:rsidRPr="000026A2" w:rsidDel="00ED7123">
                <w:delText>$</w:delText>
              </w:r>
            </w:del>
          </w:p>
        </w:tc>
        <w:tc>
          <w:tcPr>
            <w:tcW w:w="600" w:type="dxa"/>
            <w:tcBorders>
              <w:top w:val="single" w:sz="6" w:space="0" w:color="auto"/>
            </w:tcBorders>
          </w:tcPr>
          <w:p w14:paraId="50310079" w14:textId="77777777" w:rsidR="002D775D" w:rsidRPr="000026A2" w:rsidDel="00ED7123" w:rsidRDefault="002D775D" w:rsidP="00B94200">
            <w:pPr>
              <w:pStyle w:val="tabletext11"/>
              <w:suppressAutoHyphens/>
              <w:ind w:right="-45"/>
              <w:jc w:val="right"/>
              <w:rPr>
                <w:del w:id="35710" w:author="Author"/>
              </w:rPr>
            </w:pPr>
            <w:del w:id="35711" w:author="Author">
              <w:r w:rsidRPr="000026A2" w:rsidDel="00ED7123">
                <w:delText>Full</w:delText>
              </w:r>
            </w:del>
          </w:p>
        </w:tc>
        <w:tc>
          <w:tcPr>
            <w:tcW w:w="830" w:type="dxa"/>
            <w:tcBorders>
              <w:top w:val="single" w:sz="6" w:space="0" w:color="auto"/>
              <w:left w:val="nil"/>
              <w:right w:val="single" w:sz="6" w:space="0" w:color="auto"/>
            </w:tcBorders>
          </w:tcPr>
          <w:p w14:paraId="02EBFCC6" w14:textId="77777777" w:rsidR="002D775D" w:rsidRPr="000026A2" w:rsidDel="00ED7123" w:rsidRDefault="002D775D" w:rsidP="00B94200">
            <w:pPr>
              <w:pStyle w:val="tabletext11"/>
              <w:tabs>
                <w:tab w:val="decimal" w:pos="500"/>
              </w:tabs>
              <w:suppressAutoHyphens/>
              <w:ind w:right="-45"/>
              <w:rPr>
                <w:del w:id="35712" w:author="Author"/>
              </w:rPr>
            </w:pPr>
          </w:p>
        </w:tc>
        <w:tc>
          <w:tcPr>
            <w:tcW w:w="1450" w:type="dxa"/>
            <w:tcBorders>
              <w:top w:val="single" w:sz="6" w:space="0" w:color="auto"/>
              <w:left w:val="single" w:sz="6" w:space="0" w:color="auto"/>
            </w:tcBorders>
          </w:tcPr>
          <w:p w14:paraId="324CF11A" w14:textId="77777777" w:rsidR="002D775D" w:rsidRPr="000026A2" w:rsidDel="00ED7123" w:rsidRDefault="002D775D" w:rsidP="00B94200">
            <w:pPr>
              <w:pStyle w:val="tabletext11"/>
              <w:suppressAutoHyphens/>
              <w:jc w:val="right"/>
              <w:rPr>
                <w:del w:id="35713" w:author="Author"/>
              </w:rPr>
            </w:pPr>
            <w:del w:id="35714" w:author="Author">
              <w:r w:rsidRPr="000026A2" w:rsidDel="00ED7123">
                <w:delText>-0.264</w:delText>
              </w:r>
            </w:del>
          </w:p>
        </w:tc>
        <w:tc>
          <w:tcPr>
            <w:tcW w:w="950" w:type="dxa"/>
            <w:tcBorders>
              <w:top w:val="single" w:sz="6" w:space="0" w:color="auto"/>
              <w:right w:val="single" w:sz="6" w:space="0" w:color="auto"/>
            </w:tcBorders>
          </w:tcPr>
          <w:p w14:paraId="4CCA3CA0" w14:textId="77777777" w:rsidR="002D775D" w:rsidRPr="000026A2" w:rsidDel="00ED7123" w:rsidRDefault="002D775D" w:rsidP="00B94200">
            <w:pPr>
              <w:pStyle w:val="tabletext11"/>
              <w:suppressAutoHyphens/>
              <w:jc w:val="center"/>
              <w:rPr>
                <w:del w:id="35715" w:author="Author"/>
              </w:rPr>
            </w:pPr>
          </w:p>
        </w:tc>
      </w:tr>
      <w:tr w:rsidR="002D775D" w:rsidRPr="000026A2" w:rsidDel="00ED7123" w14:paraId="65F819FB" w14:textId="77777777" w:rsidTr="00B94200">
        <w:trPr>
          <w:cantSplit/>
          <w:trHeight w:val="190"/>
          <w:del w:id="35716" w:author="Author"/>
        </w:trPr>
        <w:tc>
          <w:tcPr>
            <w:tcW w:w="200" w:type="dxa"/>
            <w:tcBorders>
              <w:right w:val="single" w:sz="6" w:space="0" w:color="auto"/>
            </w:tcBorders>
          </w:tcPr>
          <w:p w14:paraId="4E695C57" w14:textId="77777777" w:rsidR="002D775D" w:rsidRPr="000026A2" w:rsidDel="00ED7123" w:rsidRDefault="002D775D" w:rsidP="00B94200">
            <w:pPr>
              <w:pStyle w:val="tabletext11"/>
              <w:suppressAutoHyphens/>
              <w:rPr>
                <w:del w:id="35717" w:author="Author"/>
              </w:rPr>
            </w:pPr>
          </w:p>
        </w:tc>
        <w:tc>
          <w:tcPr>
            <w:tcW w:w="970" w:type="dxa"/>
            <w:tcBorders>
              <w:left w:val="single" w:sz="6" w:space="0" w:color="auto"/>
            </w:tcBorders>
          </w:tcPr>
          <w:p w14:paraId="3B084315" w14:textId="77777777" w:rsidR="002D775D" w:rsidRPr="000026A2" w:rsidDel="00ED7123" w:rsidRDefault="002D775D" w:rsidP="00B94200">
            <w:pPr>
              <w:pStyle w:val="tabletext11"/>
              <w:suppressAutoHyphens/>
              <w:jc w:val="right"/>
              <w:rPr>
                <w:del w:id="35718" w:author="Author"/>
              </w:rPr>
            </w:pPr>
          </w:p>
        </w:tc>
        <w:tc>
          <w:tcPr>
            <w:tcW w:w="600" w:type="dxa"/>
          </w:tcPr>
          <w:p w14:paraId="47024F6D" w14:textId="77777777" w:rsidR="002D775D" w:rsidRPr="000026A2" w:rsidDel="00ED7123" w:rsidRDefault="002D775D" w:rsidP="00B94200">
            <w:pPr>
              <w:pStyle w:val="tabletext11"/>
              <w:suppressAutoHyphens/>
              <w:ind w:right="-45"/>
              <w:jc w:val="right"/>
              <w:rPr>
                <w:del w:id="35719" w:author="Author"/>
              </w:rPr>
            </w:pPr>
            <w:del w:id="35720" w:author="Author">
              <w:r w:rsidRPr="000026A2" w:rsidDel="00ED7123">
                <w:delText>50</w:delText>
              </w:r>
            </w:del>
          </w:p>
        </w:tc>
        <w:tc>
          <w:tcPr>
            <w:tcW w:w="830" w:type="dxa"/>
            <w:tcBorders>
              <w:right w:val="single" w:sz="6" w:space="0" w:color="auto"/>
            </w:tcBorders>
          </w:tcPr>
          <w:p w14:paraId="3EADD76C" w14:textId="77777777" w:rsidR="002D775D" w:rsidRPr="000026A2" w:rsidDel="00ED7123" w:rsidRDefault="002D775D" w:rsidP="00B94200">
            <w:pPr>
              <w:pStyle w:val="tabletext11"/>
              <w:suppressAutoHyphens/>
              <w:ind w:right="-45"/>
              <w:rPr>
                <w:del w:id="35721" w:author="Author"/>
              </w:rPr>
            </w:pPr>
          </w:p>
        </w:tc>
        <w:tc>
          <w:tcPr>
            <w:tcW w:w="1450" w:type="dxa"/>
            <w:tcBorders>
              <w:left w:val="single" w:sz="6" w:space="0" w:color="auto"/>
            </w:tcBorders>
          </w:tcPr>
          <w:p w14:paraId="2E2E275F" w14:textId="77777777" w:rsidR="002D775D" w:rsidRPr="000026A2" w:rsidDel="00ED7123" w:rsidRDefault="002D775D" w:rsidP="00B94200">
            <w:pPr>
              <w:pStyle w:val="tabletext11"/>
              <w:suppressAutoHyphens/>
              <w:jc w:val="right"/>
              <w:rPr>
                <w:del w:id="35722" w:author="Author"/>
              </w:rPr>
            </w:pPr>
            <w:del w:id="35723" w:author="Author">
              <w:r w:rsidRPr="000026A2" w:rsidDel="00ED7123">
                <w:delText>-0.244</w:delText>
              </w:r>
            </w:del>
          </w:p>
        </w:tc>
        <w:tc>
          <w:tcPr>
            <w:tcW w:w="950" w:type="dxa"/>
            <w:tcBorders>
              <w:right w:val="single" w:sz="6" w:space="0" w:color="auto"/>
            </w:tcBorders>
          </w:tcPr>
          <w:p w14:paraId="3BA938E2" w14:textId="77777777" w:rsidR="002D775D" w:rsidRPr="000026A2" w:rsidDel="00ED7123" w:rsidRDefault="002D775D" w:rsidP="00B94200">
            <w:pPr>
              <w:pStyle w:val="tabletext11"/>
              <w:suppressAutoHyphens/>
              <w:jc w:val="center"/>
              <w:rPr>
                <w:del w:id="35724" w:author="Author"/>
              </w:rPr>
            </w:pPr>
          </w:p>
        </w:tc>
      </w:tr>
      <w:tr w:rsidR="002D775D" w:rsidRPr="000026A2" w:rsidDel="00ED7123" w14:paraId="268A363E" w14:textId="77777777" w:rsidTr="00B94200">
        <w:trPr>
          <w:cantSplit/>
          <w:trHeight w:val="190"/>
          <w:del w:id="35725" w:author="Author"/>
        </w:trPr>
        <w:tc>
          <w:tcPr>
            <w:tcW w:w="200" w:type="dxa"/>
            <w:tcBorders>
              <w:right w:val="single" w:sz="6" w:space="0" w:color="auto"/>
            </w:tcBorders>
          </w:tcPr>
          <w:p w14:paraId="7A0990E4" w14:textId="77777777" w:rsidR="002D775D" w:rsidRPr="000026A2" w:rsidDel="00ED7123" w:rsidRDefault="002D775D" w:rsidP="00B94200">
            <w:pPr>
              <w:pStyle w:val="tabletext11"/>
              <w:suppressAutoHyphens/>
              <w:rPr>
                <w:del w:id="35726" w:author="Author"/>
              </w:rPr>
            </w:pPr>
          </w:p>
        </w:tc>
        <w:tc>
          <w:tcPr>
            <w:tcW w:w="970" w:type="dxa"/>
            <w:tcBorders>
              <w:left w:val="single" w:sz="6" w:space="0" w:color="auto"/>
            </w:tcBorders>
          </w:tcPr>
          <w:p w14:paraId="5C086B72" w14:textId="77777777" w:rsidR="002D775D" w:rsidRPr="000026A2" w:rsidDel="00ED7123" w:rsidRDefault="002D775D" w:rsidP="00B94200">
            <w:pPr>
              <w:pStyle w:val="tabletext11"/>
              <w:suppressAutoHyphens/>
              <w:jc w:val="right"/>
              <w:rPr>
                <w:del w:id="35727" w:author="Author"/>
              </w:rPr>
            </w:pPr>
          </w:p>
        </w:tc>
        <w:tc>
          <w:tcPr>
            <w:tcW w:w="600" w:type="dxa"/>
          </w:tcPr>
          <w:p w14:paraId="4A0ECE8D" w14:textId="77777777" w:rsidR="002D775D" w:rsidRPr="000026A2" w:rsidDel="00ED7123" w:rsidRDefault="002D775D" w:rsidP="00B94200">
            <w:pPr>
              <w:pStyle w:val="tabletext11"/>
              <w:suppressAutoHyphens/>
              <w:ind w:right="-45"/>
              <w:jc w:val="right"/>
              <w:rPr>
                <w:del w:id="35728" w:author="Author"/>
              </w:rPr>
            </w:pPr>
            <w:del w:id="35729" w:author="Author">
              <w:r w:rsidRPr="000026A2" w:rsidDel="00ED7123">
                <w:delText>100</w:delText>
              </w:r>
            </w:del>
          </w:p>
        </w:tc>
        <w:tc>
          <w:tcPr>
            <w:tcW w:w="830" w:type="dxa"/>
            <w:tcBorders>
              <w:right w:val="single" w:sz="6" w:space="0" w:color="auto"/>
            </w:tcBorders>
          </w:tcPr>
          <w:p w14:paraId="3516E4C5" w14:textId="77777777" w:rsidR="002D775D" w:rsidRPr="000026A2" w:rsidDel="00ED7123" w:rsidRDefault="002D775D" w:rsidP="00B94200">
            <w:pPr>
              <w:pStyle w:val="tabletext11"/>
              <w:suppressAutoHyphens/>
              <w:ind w:right="-45"/>
              <w:rPr>
                <w:del w:id="35730" w:author="Author"/>
              </w:rPr>
            </w:pPr>
          </w:p>
        </w:tc>
        <w:tc>
          <w:tcPr>
            <w:tcW w:w="1450" w:type="dxa"/>
            <w:tcBorders>
              <w:left w:val="single" w:sz="6" w:space="0" w:color="auto"/>
            </w:tcBorders>
          </w:tcPr>
          <w:p w14:paraId="4A532279" w14:textId="77777777" w:rsidR="002D775D" w:rsidRPr="000026A2" w:rsidDel="00ED7123" w:rsidRDefault="002D775D" w:rsidP="00B94200">
            <w:pPr>
              <w:pStyle w:val="tabletext11"/>
              <w:suppressAutoHyphens/>
              <w:jc w:val="right"/>
              <w:rPr>
                <w:del w:id="35731" w:author="Author"/>
              </w:rPr>
            </w:pPr>
            <w:del w:id="35732" w:author="Author">
              <w:r w:rsidRPr="000026A2" w:rsidDel="00ED7123">
                <w:delText>-0.216</w:delText>
              </w:r>
            </w:del>
          </w:p>
        </w:tc>
        <w:tc>
          <w:tcPr>
            <w:tcW w:w="950" w:type="dxa"/>
            <w:tcBorders>
              <w:right w:val="single" w:sz="6" w:space="0" w:color="auto"/>
            </w:tcBorders>
          </w:tcPr>
          <w:p w14:paraId="725E4BAE" w14:textId="77777777" w:rsidR="002D775D" w:rsidRPr="000026A2" w:rsidDel="00ED7123" w:rsidRDefault="002D775D" w:rsidP="00B94200">
            <w:pPr>
              <w:pStyle w:val="tabletext11"/>
              <w:suppressAutoHyphens/>
              <w:jc w:val="center"/>
              <w:rPr>
                <w:del w:id="35733" w:author="Author"/>
              </w:rPr>
            </w:pPr>
          </w:p>
        </w:tc>
      </w:tr>
      <w:tr w:rsidR="002D775D" w:rsidRPr="000026A2" w:rsidDel="00ED7123" w14:paraId="1DC94B0B" w14:textId="77777777" w:rsidTr="00B94200">
        <w:trPr>
          <w:cantSplit/>
          <w:trHeight w:val="190"/>
          <w:del w:id="35734" w:author="Author"/>
        </w:trPr>
        <w:tc>
          <w:tcPr>
            <w:tcW w:w="200" w:type="dxa"/>
            <w:tcBorders>
              <w:right w:val="single" w:sz="6" w:space="0" w:color="auto"/>
            </w:tcBorders>
          </w:tcPr>
          <w:p w14:paraId="1F4FAEE2" w14:textId="77777777" w:rsidR="002D775D" w:rsidRPr="000026A2" w:rsidDel="00ED7123" w:rsidRDefault="002D775D" w:rsidP="00B94200">
            <w:pPr>
              <w:pStyle w:val="tabletext11"/>
              <w:suppressAutoHyphens/>
              <w:rPr>
                <w:del w:id="35735" w:author="Author"/>
              </w:rPr>
            </w:pPr>
          </w:p>
        </w:tc>
        <w:tc>
          <w:tcPr>
            <w:tcW w:w="970" w:type="dxa"/>
            <w:tcBorders>
              <w:left w:val="single" w:sz="6" w:space="0" w:color="auto"/>
            </w:tcBorders>
          </w:tcPr>
          <w:p w14:paraId="4EF4DD15" w14:textId="77777777" w:rsidR="002D775D" w:rsidRPr="000026A2" w:rsidDel="00ED7123" w:rsidRDefault="002D775D" w:rsidP="00B94200">
            <w:pPr>
              <w:pStyle w:val="tabletext11"/>
              <w:suppressAutoHyphens/>
              <w:jc w:val="right"/>
              <w:rPr>
                <w:del w:id="35736" w:author="Author"/>
              </w:rPr>
            </w:pPr>
          </w:p>
        </w:tc>
        <w:tc>
          <w:tcPr>
            <w:tcW w:w="600" w:type="dxa"/>
          </w:tcPr>
          <w:p w14:paraId="22D24553" w14:textId="77777777" w:rsidR="002D775D" w:rsidRPr="000026A2" w:rsidDel="00ED7123" w:rsidRDefault="002D775D" w:rsidP="00B94200">
            <w:pPr>
              <w:pStyle w:val="tabletext11"/>
              <w:suppressAutoHyphens/>
              <w:ind w:right="-45"/>
              <w:jc w:val="right"/>
              <w:rPr>
                <w:del w:id="35737" w:author="Author"/>
              </w:rPr>
            </w:pPr>
            <w:del w:id="35738" w:author="Author">
              <w:r w:rsidRPr="000026A2" w:rsidDel="00ED7123">
                <w:delText>200</w:delText>
              </w:r>
            </w:del>
          </w:p>
        </w:tc>
        <w:tc>
          <w:tcPr>
            <w:tcW w:w="830" w:type="dxa"/>
            <w:tcBorders>
              <w:right w:val="single" w:sz="6" w:space="0" w:color="auto"/>
            </w:tcBorders>
          </w:tcPr>
          <w:p w14:paraId="77BA3AB2" w14:textId="77777777" w:rsidR="002D775D" w:rsidRPr="000026A2" w:rsidDel="00ED7123" w:rsidRDefault="002D775D" w:rsidP="00B94200">
            <w:pPr>
              <w:pStyle w:val="tabletext11"/>
              <w:suppressAutoHyphens/>
              <w:ind w:right="-45"/>
              <w:rPr>
                <w:del w:id="35739" w:author="Author"/>
              </w:rPr>
            </w:pPr>
          </w:p>
        </w:tc>
        <w:tc>
          <w:tcPr>
            <w:tcW w:w="1450" w:type="dxa"/>
            <w:tcBorders>
              <w:left w:val="single" w:sz="6" w:space="0" w:color="auto"/>
            </w:tcBorders>
          </w:tcPr>
          <w:p w14:paraId="3E6AABAF" w14:textId="77777777" w:rsidR="002D775D" w:rsidRPr="000026A2" w:rsidDel="00ED7123" w:rsidRDefault="002D775D" w:rsidP="00B94200">
            <w:pPr>
              <w:pStyle w:val="tabletext11"/>
              <w:suppressAutoHyphens/>
              <w:jc w:val="right"/>
              <w:rPr>
                <w:del w:id="35740" w:author="Author"/>
              </w:rPr>
            </w:pPr>
            <w:del w:id="35741" w:author="Author">
              <w:r w:rsidRPr="000026A2" w:rsidDel="00ED7123">
                <w:delText>-0.152</w:delText>
              </w:r>
            </w:del>
          </w:p>
        </w:tc>
        <w:tc>
          <w:tcPr>
            <w:tcW w:w="950" w:type="dxa"/>
            <w:tcBorders>
              <w:right w:val="single" w:sz="6" w:space="0" w:color="auto"/>
            </w:tcBorders>
          </w:tcPr>
          <w:p w14:paraId="1D493D81" w14:textId="77777777" w:rsidR="002D775D" w:rsidRPr="000026A2" w:rsidDel="00ED7123" w:rsidRDefault="002D775D" w:rsidP="00B94200">
            <w:pPr>
              <w:pStyle w:val="tabletext11"/>
              <w:suppressAutoHyphens/>
              <w:jc w:val="center"/>
              <w:rPr>
                <w:del w:id="35742" w:author="Author"/>
              </w:rPr>
            </w:pPr>
          </w:p>
        </w:tc>
      </w:tr>
      <w:tr w:rsidR="002D775D" w:rsidRPr="000026A2" w:rsidDel="00ED7123" w14:paraId="0E2BC32C" w14:textId="77777777" w:rsidTr="00B94200">
        <w:trPr>
          <w:cantSplit/>
          <w:trHeight w:val="190"/>
          <w:del w:id="35743" w:author="Author"/>
        </w:trPr>
        <w:tc>
          <w:tcPr>
            <w:tcW w:w="200" w:type="dxa"/>
            <w:tcBorders>
              <w:right w:val="single" w:sz="6" w:space="0" w:color="auto"/>
            </w:tcBorders>
          </w:tcPr>
          <w:p w14:paraId="4E509BEB" w14:textId="77777777" w:rsidR="002D775D" w:rsidRPr="000026A2" w:rsidDel="00ED7123" w:rsidRDefault="002D775D" w:rsidP="00B94200">
            <w:pPr>
              <w:pStyle w:val="tabletext11"/>
              <w:suppressAutoHyphens/>
              <w:rPr>
                <w:del w:id="35744" w:author="Author"/>
              </w:rPr>
            </w:pPr>
          </w:p>
        </w:tc>
        <w:tc>
          <w:tcPr>
            <w:tcW w:w="970" w:type="dxa"/>
            <w:tcBorders>
              <w:left w:val="single" w:sz="6" w:space="0" w:color="auto"/>
            </w:tcBorders>
          </w:tcPr>
          <w:p w14:paraId="057A65AF" w14:textId="77777777" w:rsidR="002D775D" w:rsidRPr="000026A2" w:rsidDel="00ED7123" w:rsidRDefault="002D775D" w:rsidP="00B94200">
            <w:pPr>
              <w:pStyle w:val="tabletext11"/>
              <w:suppressAutoHyphens/>
              <w:jc w:val="right"/>
              <w:rPr>
                <w:del w:id="35745" w:author="Author"/>
              </w:rPr>
            </w:pPr>
          </w:p>
        </w:tc>
        <w:tc>
          <w:tcPr>
            <w:tcW w:w="600" w:type="dxa"/>
          </w:tcPr>
          <w:p w14:paraId="439B9FD9" w14:textId="77777777" w:rsidR="002D775D" w:rsidRPr="000026A2" w:rsidDel="00ED7123" w:rsidRDefault="002D775D" w:rsidP="00B94200">
            <w:pPr>
              <w:pStyle w:val="tabletext11"/>
              <w:suppressAutoHyphens/>
              <w:ind w:right="-45"/>
              <w:jc w:val="right"/>
              <w:rPr>
                <w:del w:id="35746" w:author="Author"/>
              </w:rPr>
            </w:pPr>
            <w:del w:id="35747" w:author="Author">
              <w:r w:rsidRPr="000026A2" w:rsidDel="00ED7123">
                <w:delText>250</w:delText>
              </w:r>
            </w:del>
          </w:p>
        </w:tc>
        <w:tc>
          <w:tcPr>
            <w:tcW w:w="830" w:type="dxa"/>
            <w:tcBorders>
              <w:right w:val="single" w:sz="6" w:space="0" w:color="auto"/>
            </w:tcBorders>
          </w:tcPr>
          <w:p w14:paraId="4450274A" w14:textId="77777777" w:rsidR="002D775D" w:rsidRPr="000026A2" w:rsidDel="00ED7123" w:rsidRDefault="002D775D" w:rsidP="00B94200">
            <w:pPr>
              <w:pStyle w:val="tabletext11"/>
              <w:suppressAutoHyphens/>
              <w:ind w:right="-45"/>
              <w:rPr>
                <w:del w:id="35748" w:author="Author"/>
              </w:rPr>
            </w:pPr>
          </w:p>
        </w:tc>
        <w:tc>
          <w:tcPr>
            <w:tcW w:w="1450" w:type="dxa"/>
            <w:tcBorders>
              <w:left w:val="single" w:sz="6" w:space="0" w:color="auto"/>
            </w:tcBorders>
          </w:tcPr>
          <w:p w14:paraId="52002B75" w14:textId="77777777" w:rsidR="002D775D" w:rsidRPr="000026A2" w:rsidDel="00ED7123" w:rsidRDefault="002D775D" w:rsidP="00B94200">
            <w:pPr>
              <w:pStyle w:val="tabletext11"/>
              <w:suppressAutoHyphens/>
              <w:jc w:val="right"/>
              <w:rPr>
                <w:del w:id="35749" w:author="Author"/>
              </w:rPr>
            </w:pPr>
            <w:del w:id="35750" w:author="Author">
              <w:r w:rsidRPr="000026A2" w:rsidDel="00ED7123">
                <w:delText>-0.120</w:delText>
              </w:r>
            </w:del>
          </w:p>
        </w:tc>
        <w:tc>
          <w:tcPr>
            <w:tcW w:w="950" w:type="dxa"/>
            <w:tcBorders>
              <w:right w:val="single" w:sz="6" w:space="0" w:color="auto"/>
            </w:tcBorders>
          </w:tcPr>
          <w:p w14:paraId="6B8FFEB8" w14:textId="77777777" w:rsidR="002D775D" w:rsidRPr="000026A2" w:rsidDel="00ED7123" w:rsidRDefault="002D775D" w:rsidP="00B94200">
            <w:pPr>
              <w:pStyle w:val="tabletext11"/>
              <w:suppressAutoHyphens/>
              <w:jc w:val="center"/>
              <w:rPr>
                <w:del w:id="35751" w:author="Author"/>
              </w:rPr>
            </w:pPr>
          </w:p>
        </w:tc>
      </w:tr>
      <w:tr w:rsidR="002D775D" w:rsidRPr="000026A2" w:rsidDel="00ED7123" w14:paraId="5AB731FF" w14:textId="77777777" w:rsidTr="00B94200">
        <w:trPr>
          <w:cantSplit/>
          <w:trHeight w:val="190"/>
          <w:del w:id="35752" w:author="Author"/>
        </w:trPr>
        <w:tc>
          <w:tcPr>
            <w:tcW w:w="200" w:type="dxa"/>
            <w:tcBorders>
              <w:right w:val="single" w:sz="6" w:space="0" w:color="auto"/>
            </w:tcBorders>
          </w:tcPr>
          <w:p w14:paraId="3FEB18DF" w14:textId="77777777" w:rsidR="002D775D" w:rsidRPr="000026A2" w:rsidDel="00ED7123" w:rsidRDefault="002D775D" w:rsidP="00B94200">
            <w:pPr>
              <w:pStyle w:val="tabletext11"/>
              <w:suppressAutoHyphens/>
              <w:rPr>
                <w:del w:id="35753" w:author="Author"/>
              </w:rPr>
            </w:pPr>
          </w:p>
        </w:tc>
        <w:tc>
          <w:tcPr>
            <w:tcW w:w="970" w:type="dxa"/>
            <w:tcBorders>
              <w:left w:val="single" w:sz="6" w:space="0" w:color="auto"/>
            </w:tcBorders>
          </w:tcPr>
          <w:p w14:paraId="3925EB18" w14:textId="77777777" w:rsidR="002D775D" w:rsidRPr="000026A2" w:rsidDel="00ED7123" w:rsidRDefault="002D775D" w:rsidP="00B94200">
            <w:pPr>
              <w:pStyle w:val="tabletext11"/>
              <w:suppressAutoHyphens/>
              <w:jc w:val="right"/>
              <w:rPr>
                <w:del w:id="35754" w:author="Author"/>
              </w:rPr>
            </w:pPr>
          </w:p>
        </w:tc>
        <w:tc>
          <w:tcPr>
            <w:tcW w:w="600" w:type="dxa"/>
          </w:tcPr>
          <w:p w14:paraId="7EB8C784" w14:textId="77777777" w:rsidR="002D775D" w:rsidRPr="000026A2" w:rsidDel="00ED7123" w:rsidRDefault="002D775D" w:rsidP="00B94200">
            <w:pPr>
              <w:pStyle w:val="tabletext11"/>
              <w:suppressAutoHyphens/>
              <w:ind w:right="-45"/>
              <w:jc w:val="right"/>
              <w:rPr>
                <w:del w:id="35755" w:author="Author"/>
              </w:rPr>
            </w:pPr>
            <w:del w:id="35756" w:author="Author">
              <w:r w:rsidRPr="000026A2" w:rsidDel="00ED7123">
                <w:delText>500</w:delText>
              </w:r>
            </w:del>
          </w:p>
        </w:tc>
        <w:tc>
          <w:tcPr>
            <w:tcW w:w="830" w:type="dxa"/>
            <w:tcBorders>
              <w:right w:val="single" w:sz="6" w:space="0" w:color="auto"/>
            </w:tcBorders>
          </w:tcPr>
          <w:p w14:paraId="11CAFDF4" w14:textId="77777777" w:rsidR="002D775D" w:rsidRPr="000026A2" w:rsidDel="00ED7123" w:rsidRDefault="002D775D" w:rsidP="00B94200">
            <w:pPr>
              <w:pStyle w:val="tabletext11"/>
              <w:suppressAutoHyphens/>
              <w:ind w:right="-45"/>
              <w:rPr>
                <w:del w:id="35757" w:author="Author"/>
              </w:rPr>
            </w:pPr>
          </w:p>
        </w:tc>
        <w:tc>
          <w:tcPr>
            <w:tcW w:w="1450" w:type="dxa"/>
            <w:tcBorders>
              <w:left w:val="single" w:sz="6" w:space="0" w:color="auto"/>
            </w:tcBorders>
          </w:tcPr>
          <w:p w14:paraId="337D3BCE" w14:textId="77777777" w:rsidR="002D775D" w:rsidRPr="000026A2" w:rsidDel="00ED7123" w:rsidRDefault="002D775D" w:rsidP="00B94200">
            <w:pPr>
              <w:pStyle w:val="tabletext11"/>
              <w:suppressAutoHyphens/>
              <w:jc w:val="right"/>
              <w:rPr>
                <w:del w:id="35758" w:author="Author"/>
              </w:rPr>
            </w:pPr>
            <w:del w:id="35759" w:author="Author">
              <w:r w:rsidRPr="000026A2" w:rsidDel="00ED7123">
                <w:delText>0.005</w:delText>
              </w:r>
            </w:del>
          </w:p>
        </w:tc>
        <w:tc>
          <w:tcPr>
            <w:tcW w:w="950" w:type="dxa"/>
            <w:tcBorders>
              <w:right w:val="single" w:sz="6" w:space="0" w:color="auto"/>
            </w:tcBorders>
          </w:tcPr>
          <w:p w14:paraId="666C1038" w14:textId="77777777" w:rsidR="002D775D" w:rsidRPr="000026A2" w:rsidDel="00ED7123" w:rsidRDefault="002D775D" w:rsidP="00B94200">
            <w:pPr>
              <w:pStyle w:val="tabletext11"/>
              <w:suppressAutoHyphens/>
              <w:jc w:val="center"/>
              <w:rPr>
                <w:del w:id="35760" w:author="Author"/>
              </w:rPr>
            </w:pPr>
          </w:p>
        </w:tc>
      </w:tr>
      <w:tr w:rsidR="002D775D" w:rsidRPr="000026A2" w:rsidDel="00ED7123" w14:paraId="0E19B982" w14:textId="77777777" w:rsidTr="00B94200">
        <w:trPr>
          <w:cantSplit/>
          <w:trHeight w:val="190"/>
          <w:del w:id="35761" w:author="Author"/>
        </w:trPr>
        <w:tc>
          <w:tcPr>
            <w:tcW w:w="200" w:type="dxa"/>
            <w:tcBorders>
              <w:right w:val="single" w:sz="6" w:space="0" w:color="auto"/>
            </w:tcBorders>
          </w:tcPr>
          <w:p w14:paraId="4105F4EE" w14:textId="77777777" w:rsidR="002D775D" w:rsidRPr="000026A2" w:rsidDel="00ED7123" w:rsidRDefault="002D775D" w:rsidP="00B94200">
            <w:pPr>
              <w:pStyle w:val="tabletext11"/>
              <w:suppressAutoHyphens/>
              <w:rPr>
                <w:del w:id="35762" w:author="Author"/>
              </w:rPr>
            </w:pPr>
          </w:p>
        </w:tc>
        <w:tc>
          <w:tcPr>
            <w:tcW w:w="970" w:type="dxa"/>
            <w:tcBorders>
              <w:left w:val="single" w:sz="6" w:space="0" w:color="auto"/>
            </w:tcBorders>
          </w:tcPr>
          <w:p w14:paraId="1C921A84" w14:textId="77777777" w:rsidR="002D775D" w:rsidRPr="000026A2" w:rsidDel="00ED7123" w:rsidRDefault="002D775D" w:rsidP="00B94200">
            <w:pPr>
              <w:pStyle w:val="tabletext11"/>
              <w:suppressAutoHyphens/>
              <w:jc w:val="right"/>
              <w:rPr>
                <w:del w:id="35763" w:author="Author"/>
              </w:rPr>
            </w:pPr>
          </w:p>
        </w:tc>
        <w:tc>
          <w:tcPr>
            <w:tcW w:w="600" w:type="dxa"/>
          </w:tcPr>
          <w:p w14:paraId="2C0FFB71" w14:textId="77777777" w:rsidR="002D775D" w:rsidRPr="000026A2" w:rsidDel="00ED7123" w:rsidRDefault="002D775D" w:rsidP="00B94200">
            <w:pPr>
              <w:pStyle w:val="tabletext11"/>
              <w:suppressAutoHyphens/>
              <w:ind w:right="-45"/>
              <w:jc w:val="right"/>
              <w:rPr>
                <w:del w:id="35764" w:author="Author"/>
              </w:rPr>
            </w:pPr>
            <w:del w:id="35765" w:author="Author">
              <w:r w:rsidRPr="000026A2" w:rsidDel="00ED7123">
                <w:delText>1,000</w:delText>
              </w:r>
            </w:del>
          </w:p>
        </w:tc>
        <w:tc>
          <w:tcPr>
            <w:tcW w:w="830" w:type="dxa"/>
            <w:tcBorders>
              <w:right w:val="single" w:sz="6" w:space="0" w:color="auto"/>
            </w:tcBorders>
          </w:tcPr>
          <w:p w14:paraId="7C2DEE72" w14:textId="77777777" w:rsidR="002D775D" w:rsidRPr="000026A2" w:rsidDel="00ED7123" w:rsidRDefault="002D775D" w:rsidP="00B94200">
            <w:pPr>
              <w:pStyle w:val="tabletext11"/>
              <w:suppressAutoHyphens/>
              <w:ind w:right="-45"/>
              <w:rPr>
                <w:del w:id="35766" w:author="Author"/>
              </w:rPr>
            </w:pPr>
          </w:p>
        </w:tc>
        <w:tc>
          <w:tcPr>
            <w:tcW w:w="1450" w:type="dxa"/>
            <w:tcBorders>
              <w:left w:val="single" w:sz="6" w:space="0" w:color="auto"/>
            </w:tcBorders>
          </w:tcPr>
          <w:p w14:paraId="092187CC" w14:textId="77777777" w:rsidR="002D775D" w:rsidRPr="000026A2" w:rsidDel="00ED7123" w:rsidRDefault="002D775D" w:rsidP="00B94200">
            <w:pPr>
              <w:pStyle w:val="tabletext11"/>
              <w:suppressAutoHyphens/>
              <w:jc w:val="right"/>
              <w:rPr>
                <w:del w:id="35767" w:author="Author"/>
              </w:rPr>
            </w:pPr>
            <w:del w:id="35768" w:author="Author">
              <w:r w:rsidRPr="000026A2" w:rsidDel="00ED7123">
                <w:delText>0.168</w:delText>
              </w:r>
            </w:del>
          </w:p>
        </w:tc>
        <w:tc>
          <w:tcPr>
            <w:tcW w:w="950" w:type="dxa"/>
            <w:tcBorders>
              <w:right w:val="single" w:sz="6" w:space="0" w:color="auto"/>
            </w:tcBorders>
          </w:tcPr>
          <w:p w14:paraId="666364AA" w14:textId="77777777" w:rsidR="002D775D" w:rsidRPr="000026A2" w:rsidDel="00ED7123" w:rsidRDefault="002D775D" w:rsidP="00B94200">
            <w:pPr>
              <w:pStyle w:val="tabletext11"/>
              <w:suppressAutoHyphens/>
              <w:jc w:val="center"/>
              <w:rPr>
                <w:del w:id="35769" w:author="Author"/>
              </w:rPr>
            </w:pPr>
          </w:p>
        </w:tc>
      </w:tr>
      <w:tr w:rsidR="002D775D" w:rsidRPr="000026A2" w:rsidDel="00ED7123" w14:paraId="4DE59494" w14:textId="77777777" w:rsidTr="00B94200">
        <w:trPr>
          <w:cantSplit/>
          <w:trHeight w:val="190"/>
          <w:del w:id="35770" w:author="Author"/>
        </w:trPr>
        <w:tc>
          <w:tcPr>
            <w:tcW w:w="200" w:type="dxa"/>
            <w:tcBorders>
              <w:right w:val="single" w:sz="6" w:space="0" w:color="auto"/>
            </w:tcBorders>
          </w:tcPr>
          <w:p w14:paraId="0BEE6B59" w14:textId="77777777" w:rsidR="002D775D" w:rsidRPr="000026A2" w:rsidDel="00ED7123" w:rsidRDefault="002D775D" w:rsidP="00B94200">
            <w:pPr>
              <w:pStyle w:val="tabletext11"/>
              <w:suppressAutoHyphens/>
              <w:rPr>
                <w:del w:id="35771" w:author="Author"/>
              </w:rPr>
            </w:pPr>
          </w:p>
        </w:tc>
        <w:tc>
          <w:tcPr>
            <w:tcW w:w="970" w:type="dxa"/>
            <w:tcBorders>
              <w:left w:val="single" w:sz="6" w:space="0" w:color="auto"/>
            </w:tcBorders>
          </w:tcPr>
          <w:p w14:paraId="5498F4DF" w14:textId="77777777" w:rsidR="002D775D" w:rsidRPr="000026A2" w:rsidDel="00ED7123" w:rsidRDefault="002D775D" w:rsidP="00B94200">
            <w:pPr>
              <w:pStyle w:val="tabletext11"/>
              <w:suppressAutoHyphens/>
              <w:jc w:val="right"/>
              <w:rPr>
                <w:del w:id="35772" w:author="Author"/>
              </w:rPr>
            </w:pPr>
          </w:p>
        </w:tc>
        <w:tc>
          <w:tcPr>
            <w:tcW w:w="600" w:type="dxa"/>
          </w:tcPr>
          <w:p w14:paraId="0AF6EA0E" w14:textId="77777777" w:rsidR="002D775D" w:rsidRPr="000026A2" w:rsidDel="00ED7123" w:rsidRDefault="002D775D" w:rsidP="00B94200">
            <w:pPr>
              <w:pStyle w:val="tabletext11"/>
              <w:suppressAutoHyphens/>
              <w:ind w:right="-45"/>
              <w:jc w:val="right"/>
              <w:rPr>
                <w:del w:id="35773" w:author="Author"/>
              </w:rPr>
            </w:pPr>
            <w:del w:id="35774" w:author="Author">
              <w:r w:rsidRPr="000026A2" w:rsidDel="00ED7123">
                <w:delText>2,000</w:delText>
              </w:r>
            </w:del>
          </w:p>
        </w:tc>
        <w:tc>
          <w:tcPr>
            <w:tcW w:w="830" w:type="dxa"/>
            <w:tcBorders>
              <w:right w:val="single" w:sz="6" w:space="0" w:color="auto"/>
            </w:tcBorders>
          </w:tcPr>
          <w:p w14:paraId="3D7DC2CC" w14:textId="77777777" w:rsidR="002D775D" w:rsidRPr="000026A2" w:rsidDel="00ED7123" w:rsidRDefault="002D775D" w:rsidP="00B94200">
            <w:pPr>
              <w:pStyle w:val="tabletext11"/>
              <w:suppressAutoHyphens/>
              <w:ind w:right="-45"/>
              <w:rPr>
                <w:del w:id="35775" w:author="Author"/>
              </w:rPr>
            </w:pPr>
          </w:p>
        </w:tc>
        <w:tc>
          <w:tcPr>
            <w:tcW w:w="1450" w:type="dxa"/>
            <w:tcBorders>
              <w:left w:val="single" w:sz="6" w:space="0" w:color="auto"/>
            </w:tcBorders>
          </w:tcPr>
          <w:p w14:paraId="1CA6F04A" w14:textId="77777777" w:rsidR="002D775D" w:rsidRPr="000026A2" w:rsidDel="00ED7123" w:rsidRDefault="002D775D" w:rsidP="00B94200">
            <w:pPr>
              <w:pStyle w:val="tabletext11"/>
              <w:suppressAutoHyphens/>
              <w:jc w:val="right"/>
              <w:rPr>
                <w:del w:id="35776" w:author="Author"/>
              </w:rPr>
            </w:pPr>
            <w:del w:id="35777" w:author="Author">
              <w:r w:rsidRPr="000026A2" w:rsidDel="00ED7123">
                <w:delText>0.382</w:delText>
              </w:r>
            </w:del>
          </w:p>
        </w:tc>
        <w:tc>
          <w:tcPr>
            <w:tcW w:w="950" w:type="dxa"/>
            <w:tcBorders>
              <w:right w:val="single" w:sz="6" w:space="0" w:color="auto"/>
            </w:tcBorders>
          </w:tcPr>
          <w:p w14:paraId="4B5D1B1A" w14:textId="77777777" w:rsidR="002D775D" w:rsidRPr="000026A2" w:rsidDel="00ED7123" w:rsidRDefault="002D775D" w:rsidP="00B94200">
            <w:pPr>
              <w:pStyle w:val="tabletext11"/>
              <w:suppressAutoHyphens/>
              <w:jc w:val="center"/>
              <w:rPr>
                <w:del w:id="35778" w:author="Author"/>
              </w:rPr>
            </w:pPr>
          </w:p>
        </w:tc>
      </w:tr>
      <w:tr w:rsidR="002D775D" w:rsidRPr="000026A2" w:rsidDel="00ED7123" w14:paraId="11F2F575" w14:textId="77777777" w:rsidTr="00B94200">
        <w:trPr>
          <w:cantSplit/>
          <w:trHeight w:val="190"/>
          <w:del w:id="35779" w:author="Author"/>
        </w:trPr>
        <w:tc>
          <w:tcPr>
            <w:tcW w:w="200" w:type="dxa"/>
            <w:tcBorders>
              <w:right w:val="single" w:sz="6" w:space="0" w:color="auto"/>
            </w:tcBorders>
          </w:tcPr>
          <w:p w14:paraId="7B81CD53" w14:textId="77777777" w:rsidR="002D775D" w:rsidRPr="000026A2" w:rsidDel="00ED7123" w:rsidRDefault="002D775D" w:rsidP="00B94200">
            <w:pPr>
              <w:pStyle w:val="tabletext11"/>
              <w:suppressAutoHyphens/>
              <w:rPr>
                <w:del w:id="35780" w:author="Author"/>
              </w:rPr>
            </w:pPr>
          </w:p>
        </w:tc>
        <w:tc>
          <w:tcPr>
            <w:tcW w:w="970" w:type="dxa"/>
            <w:tcBorders>
              <w:left w:val="single" w:sz="6" w:space="0" w:color="auto"/>
            </w:tcBorders>
          </w:tcPr>
          <w:p w14:paraId="3DAEE802" w14:textId="77777777" w:rsidR="002D775D" w:rsidRPr="000026A2" w:rsidDel="00ED7123" w:rsidRDefault="002D775D" w:rsidP="00B94200">
            <w:pPr>
              <w:pStyle w:val="tabletext11"/>
              <w:suppressAutoHyphens/>
              <w:jc w:val="right"/>
              <w:rPr>
                <w:del w:id="35781" w:author="Author"/>
              </w:rPr>
            </w:pPr>
          </w:p>
        </w:tc>
        <w:tc>
          <w:tcPr>
            <w:tcW w:w="600" w:type="dxa"/>
          </w:tcPr>
          <w:p w14:paraId="7A075C21" w14:textId="77777777" w:rsidR="002D775D" w:rsidRPr="000026A2" w:rsidDel="00ED7123" w:rsidRDefault="002D775D" w:rsidP="00B94200">
            <w:pPr>
              <w:pStyle w:val="tabletext11"/>
              <w:suppressAutoHyphens/>
              <w:ind w:right="-45"/>
              <w:jc w:val="right"/>
              <w:rPr>
                <w:del w:id="35782" w:author="Author"/>
              </w:rPr>
            </w:pPr>
            <w:del w:id="35783" w:author="Author">
              <w:r w:rsidRPr="000026A2" w:rsidDel="00ED7123">
                <w:delText>3,000</w:delText>
              </w:r>
            </w:del>
          </w:p>
        </w:tc>
        <w:tc>
          <w:tcPr>
            <w:tcW w:w="830" w:type="dxa"/>
            <w:tcBorders>
              <w:right w:val="single" w:sz="6" w:space="0" w:color="auto"/>
            </w:tcBorders>
          </w:tcPr>
          <w:p w14:paraId="0766622A" w14:textId="77777777" w:rsidR="002D775D" w:rsidRPr="000026A2" w:rsidDel="00ED7123" w:rsidRDefault="002D775D" w:rsidP="00B94200">
            <w:pPr>
              <w:pStyle w:val="tabletext11"/>
              <w:suppressAutoHyphens/>
              <w:ind w:right="-45"/>
              <w:rPr>
                <w:del w:id="35784" w:author="Author"/>
              </w:rPr>
            </w:pPr>
          </w:p>
        </w:tc>
        <w:tc>
          <w:tcPr>
            <w:tcW w:w="1450" w:type="dxa"/>
            <w:tcBorders>
              <w:left w:val="single" w:sz="6" w:space="0" w:color="auto"/>
            </w:tcBorders>
          </w:tcPr>
          <w:p w14:paraId="7DD0A89D" w14:textId="77777777" w:rsidR="002D775D" w:rsidRPr="000026A2" w:rsidDel="00ED7123" w:rsidRDefault="002D775D" w:rsidP="00B94200">
            <w:pPr>
              <w:pStyle w:val="tabletext11"/>
              <w:suppressAutoHyphens/>
              <w:jc w:val="right"/>
              <w:rPr>
                <w:del w:id="35785" w:author="Author"/>
              </w:rPr>
            </w:pPr>
            <w:del w:id="35786" w:author="Author">
              <w:r w:rsidRPr="000026A2" w:rsidDel="00ED7123">
                <w:delText>0.567</w:delText>
              </w:r>
            </w:del>
          </w:p>
        </w:tc>
        <w:tc>
          <w:tcPr>
            <w:tcW w:w="950" w:type="dxa"/>
            <w:tcBorders>
              <w:right w:val="single" w:sz="6" w:space="0" w:color="auto"/>
            </w:tcBorders>
          </w:tcPr>
          <w:p w14:paraId="48E19A8D" w14:textId="77777777" w:rsidR="002D775D" w:rsidRPr="000026A2" w:rsidDel="00ED7123" w:rsidRDefault="002D775D" w:rsidP="00B94200">
            <w:pPr>
              <w:pStyle w:val="tabletext11"/>
              <w:suppressAutoHyphens/>
              <w:jc w:val="center"/>
              <w:rPr>
                <w:del w:id="35787" w:author="Author"/>
              </w:rPr>
            </w:pPr>
          </w:p>
        </w:tc>
      </w:tr>
      <w:tr w:rsidR="002D775D" w:rsidRPr="000026A2" w:rsidDel="00ED7123" w14:paraId="38E1371B" w14:textId="77777777" w:rsidTr="00B94200">
        <w:trPr>
          <w:cantSplit/>
          <w:trHeight w:val="190"/>
          <w:del w:id="35788" w:author="Author"/>
        </w:trPr>
        <w:tc>
          <w:tcPr>
            <w:tcW w:w="200" w:type="dxa"/>
            <w:tcBorders>
              <w:right w:val="single" w:sz="6" w:space="0" w:color="auto"/>
            </w:tcBorders>
          </w:tcPr>
          <w:p w14:paraId="30BF4200" w14:textId="77777777" w:rsidR="002D775D" w:rsidRPr="000026A2" w:rsidDel="00ED7123" w:rsidRDefault="002D775D" w:rsidP="00B94200">
            <w:pPr>
              <w:pStyle w:val="tabletext11"/>
              <w:suppressAutoHyphens/>
              <w:rPr>
                <w:del w:id="35789" w:author="Author"/>
              </w:rPr>
            </w:pPr>
          </w:p>
        </w:tc>
        <w:tc>
          <w:tcPr>
            <w:tcW w:w="970" w:type="dxa"/>
            <w:tcBorders>
              <w:left w:val="single" w:sz="6" w:space="0" w:color="auto"/>
              <w:bottom w:val="single" w:sz="6" w:space="0" w:color="auto"/>
            </w:tcBorders>
          </w:tcPr>
          <w:p w14:paraId="3453D231" w14:textId="77777777" w:rsidR="002D775D" w:rsidRPr="000026A2" w:rsidDel="00ED7123" w:rsidRDefault="002D775D" w:rsidP="00B94200">
            <w:pPr>
              <w:pStyle w:val="tabletext11"/>
              <w:suppressAutoHyphens/>
              <w:jc w:val="right"/>
              <w:rPr>
                <w:del w:id="35790" w:author="Author"/>
              </w:rPr>
            </w:pPr>
          </w:p>
        </w:tc>
        <w:tc>
          <w:tcPr>
            <w:tcW w:w="600" w:type="dxa"/>
            <w:tcBorders>
              <w:bottom w:val="single" w:sz="6" w:space="0" w:color="auto"/>
            </w:tcBorders>
          </w:tcPr>
          <w:p w14:paraId="0EB373A0" w14:textId="77777777" w:rsidR="002D775D" w:rsidRPr="000026A2" w:rsidDel="00ED7123" w:rsidRDefault="002D775D" w:rsidP="00B94200">
            <w:pPr>
              <w:pStyle w:val="tabletext11"/>
              <w:suppressAutoHyphens/>
              <w:ind w:right="-45"/>
              <w:jc w:val="right"/>
              <w:rPr>
                <w:del w:id="35791" w:author="Author"/>
              </w:rPr>
            </w:pPr>
            <w:del w:id="35792" w:author="Author">
              <w:r w:rsidRPr="000026A2" w:rsidDel="00ED7123">
                <w:delText>5,000</w:delText>
              </w:r>
            </w:del>
          </w:p>
        </w:tc>
        <w:tc>
          <w:tcPr>
            <w:tcW w:w="830" w:type="dxa"/>
            <w:tcBorders>
              <w:bottom w:val="single" w:sz="6" w:space="0" w:color="auto"/>
              <w:right w:val="single" w:sz="6" w:space="0" w:color="auto"/>
            </w:tcBorders>
          </w:tcPr>
          <w:p w14:paraId="15678217" w14:textId="77777777" w:rsidR="002D775D" w:rsidRPr="000026A2" w:rsidDel="00ED7123" w:rsidRDefault="002D775D" w:rsidP="00B94200">
            <w:pPr>
              <w:pStyle w:val="tabletext11"/>
              <w:suppressAutoHyphens/>
              <w:ind w:right="-45"/>
              <w:rPr>
                <w:del w:id="35793" w:author="Author"/>
              </w:rPr>
            </w:pPr>
          </w:p>
        </w:tc>
        <w:tc>
          <w:tcPr>
            <w:tcW w:w="1450" w:type="dxa"/>
            <w:tcBorders>
              <w:left w:val="single" w:sz="6" w:space="0" w:color="auto"/>
              <w:bottom w:val="single" w:sz="6" w:space="0" w:color="auto"/>
            </w:tcBorders>
          </w:tcPr>
          <w:p w14:paraId="3EF67257" w14:textId="77777777" w:rsidR="002D775D" w:rsidRPr="000026A2" w:rsidDel="00ED7123" w:rsidRDefault="002D775D" w:rsidP="00B94200">
            <w:pPr>
              <w:pStyle w:val="tabletext11"/>
              <w:suppressAutoHyphens/>
              <w:jc w:val="right"/>
              <w:rPr>
                <w:del w:id="35794" w:author="Author"/>
              </w:rPr>
            </w:pPr>
            <w:del w:id="35795" w:author="Author">
              <w:r w:rsidRPr="000026A2" w:rsidDel="00ED7123">
                <w:delText>0.824</w:delText>
              </w:r>
            </w:del>
          </w:p>
        </w:tc>
        <w:tc>
          <w:tcPr>
            <w:tcW w:w="950" w:type="dxa"/>
            <w:tcBorders>
              <w:bottom w:val="single" w:sz="6" w:space="0" w:color="auto"/>
              <w:right w:val="single" w:sz="6" w:space="0" w:color="auto"/>
            </w:tcBorders>
          </w:tcPr>
          <w:p w14:paraId="0F8D401C" w14:textId="77777777" w:rsidR="002D775D" w:rsidRPr="000026A2" w:rsidDel="00ED7123" w:rsidRDefault="002D775D" w:rsidP="00B94200">
            <w:pPr>
              <w:pStyle w:val="tabletext11"/>
              <w:suppressAutoHyphens/>
              <w:jc w:val="center"/>
              <w:rPr>
                <w:del w:id="35796" w:author="Author"/>
              </w:rPr>
            </w:pPr>
          </w:p>
        </w:tc>
      </w:tr>
    </w:tbl>
    <w:p w14:paraId="330BE4D8" w14:textId="77777777" w:rsidR="002D775D" w:rsidRPr="000026A2" w:rsidDel="00ED7123" w:rsidRDefault="002D775D" w:rsidP="001065E8">
      <w:pPr>
        <w:pStyle w:val="tablecaption"/>
        <w:suppressAutoHyphens/>
        <w:rPr>
          <w:del w:id="35797" w:author="Author"/>
        </w:rPr>
      </w:pPr>
      <w:del w:id="35798" w:author="Author">
        <w:r w:rsidRPr="000026A2" w:rsidDel="00ED7123">
          <w:delText>Table 98.B.1.b.(2)(a)(v.2) Private Passenger Types Comprehensive Coverage Deductible Factors – All Perils Without Full Glass Coverage</w:delText>
        </w:r>
      </w:del>
    </w:p>
    <w:p w14:paraId="6A570ABB" w14:textId="77777777" w:rsidR="002D775D" w:rsidRPr="000026A2" w:rsidDel="00ED7123" w:rsidRDefault="002D775D" w:rsidP="001065E8">
      <w:pPr>
        <w:pStyle w:val="isonormal"/>
        <w:suppressAutoHyphens/>
        <w:rPr>
          <w:del w:id="35799" w:author="Author"/>
        </w:rPr>
      </w:pPr>
    </w:p>
    <w:p w14:paraId="2843A717" w14:textId="77777777" w:rsidR="002D775D" w:rsidRPr="000026A2" w:rsidDel="00ED7123" w:rsidRDefault="002D775D" w:rsidP="001065E8">
      <w:pPr>
        <w:pStyle w:val="outlinehd6"/>
        <w:suppressAutoHyphens/>
        <w:rPr>
          <w:del w:id="35800" w:author="Author"/>
        </w:rPr>
      </w:pPr>
      <w:del w:id="35801" w:author="Author">
        <w:r w:rsidRPr="000026A2" w:rsidDel="00ED7123">
          <w:tab/>
          <w:delText>(b)</w:delText>
        </w:r>
        <w:r w:rsidRPr="000026A2" w:rsidDel="00ED7123">
          <w:tab/>
          <w:delText>Private Passenger Types – Theft, Mischief Or Vandalism Without Full Glass Coverage</w:delText>
        </w:r>
      </w:del>
    </w:p>
    <w:p w14:paraId="466DDA32" w14:textId="77777777" w:rsidR="002D775D" w:rsidRPr="000026A2" w:rsidDel="00ED7123" w:rsidRDefault="002D775D" w:rsidP="001065E8">
      <w:pPr>
        <w:pStyle w:val="space4"/>
        <w:suppressAutoHyphens/>
        <w:rPr>
          <w:del w:id="3580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2D775D" w:rsidRPr="000026A2" w:rsidDel="00ED7123" w14:paraId="08B06876" w14:textId="77777777" w:rsidTr="00B94200">
        <w:trPr>
          <w:cantSplit/>
          <w:trHeight w:val="190"/>
          <w:del w:id="35803" w:author="Author"/>
        </w:trPr>
        <w:tc>
          <w:tcPr>
            <w:tcW w:w="200" w:type="dxa"/>
          </w:tcPr>
          <w:p w14:paraId="7F589CE2" w14:textId="77777777" w:rsidR="002D775D" w:rsidRPr="000026A2" w:rsidDel="00ED7123" w:rsidRDefault="002D775D" w:rsidP="00B94200">
            <w:pPr>
              <w:pStyle w:val="tablehead"/>
              <w:suppressAutoHyphens/>
              <w:rPr>
                <w:del w:id="35804"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05877973" w14:textId="77777777" w:rsidR="002D775D" w:rsidRPr="000026A2" w:rsidDel="00ED7123" w:rsidRDefault="002D775D" w:rsidP="00B94200">
            <w:pPr>
              <w:pStyle w:val="tablehead"/>
              <w:suppressAutoHyphens/>
              <w:rPr>
                <w:del w:id="35805" w:author="Author"/>
              </w:rPr>
            </w:pPr>
            <w:del w:id="35806" w:author="Author">
              <w:r w:rsidRPr="000026A2" w:rsidDel="00ED7123">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394AE142" w14:textId="77777777" w:rsidR="002D775D" w:rsidRPr="000026A2" w:rsidDel="00ED7123" w:rsidRDefault="002D775D" w:rsidP="00B94200">
            <w:pPr>
              <w:pStyle w:val="tablehead"/>
              <w:suppressAutoHyphens/>
              <w:rPr>
                <w:del w:id="35807" w:author="Author"/>
              </w:rPr>
            </w:pPr>
            <w:del w:id="35808" w:author="Author">
              <w:r w:rsidRPr="000026A2" w:rsidDel="00ED7123">
                <w:delText>Factor</w:delText>
              </w:r>
            </w:del>
          </w:p>
        </w:tc>
      </w:tr>
      <w:tr w:rsidR="002D775D" w:rsidRPr="000026A2" w:rsidDel="00ED7123" w14:paraId="11D04165" w14:textId="77777777" w:rsidTr="00B94200">
        <w:trPr>
          <w:cantSplit/>
          <w:trHeight w:val="190"/>
          <w:del w:id="35809" w:author="Author"/>
        </w:trPr>
        <w:tc>
          <w:tcPr>
            <w:tcW w:w="200" w:type="dxa"/>
            <w:tcBorders>
              <w:right w:val="single" w:sz="6" w:space="0" w:color="auto"/>
            </w:tcBorders>
          </w:tcPr>
          <w:p w14:paraId="72A43548" w14:textId="77777777" w:rsidR="002D775D" w:rsidRPr="000026A2" w:rsidDel="00ED7123" w:rsidRDefault="002D775D" w:rsidP="00B94200">
            <w:pPr>
              <w:pStyle w:val="tabletext11"/>
              <w:suppressAutoHyphens/>
              <w:rPr>
                <w:del w:id="35810" w:author="Author"/>
              </w:rPr>
            </w:pPr>
          </w:p>
        </w:tc>
        <w:tc>
          <w:tcPr>
            <w:tcW w:w="970" w:type="dxa"/>
            <w:tcBorders>
              <w:top w:val="single" w:sz="6" w:space="0" w:color="auto"/>
              <w:left w:val="single" w:sz="6" w:space="0" w:color="auto"/>
            </w:tcBorders>
          </w:tcPr>
          <w:p w14:paraId="209CF0C3" w14:textId="77777777" w:rsidR="002D775D" w:rsidRPr="000026A2" w:rsidDel="00ED7123" w:rsidRDefault="002D775D" w:rsidP="00B94200">
            <w:pPr>
              <w:pStyle w:val="tabletext11"/>
              <w:suppressAutoHyphens/>
              <w:jc w:val="right"/>
              <w:rPr>
                <w:del w:id="35811" w:author="Author"/>
              </w:rPr>
            </w:pPr>
            <w:del w:id="35812" w:author="Author">
              <w:r w:rsidRPr="000026A2" w:rsidDel="00ED7123">
                <w:delText>$</w:delText>
              </w:r>
            </w:del>
          </w:p>
        </w:tc>
        <w:tc>
          <w:tcPr>
            <w:tcW w:w="600" w:type="dxa"/>
            <w:tcBorders>
              <w:top w:val="single" w:sz="6" w:space="0" w:color="auto"/>
            </w:tcBorders>
          </w:tcPr>
          <w:p w14:paraId="3FCD2801" w14:textId="77777777" w:rsidR="002D775D" w:rsidRPr="000026A2" w:rsidDel="00ED7123" w:rsidRDefault="002D775D" w:rsidP="00B94200">
            <w:pPr>
              <w:pStyle w:val="tabletext11"/>
              <w:suppressAutoHyphens/>
              <w:ind w:right="-45"/>
              <w:jc w:val="right"/>
              <w:rPr>
                <w:del w:id="35813" w:author="Author"/>
              </w:rPr>
            </w:pPr>
            <w:del w:id="35814" w:author="Author">
              <w:r w:rsidRPr="000026A2" w:rsidDel="00ED7123">
                <w:delText>Full</w:delText>
              </w:r>
            </w:del>
          </w:p>
        </w:tc>
        <w:tc>
          <w:tcPr>
            <w:tcW w:w="830" w:type="dxa"/>
            <w:tcBorders>
              <w:top w:val="single" w:sz="6" w:space="0" w:color="auto"/>
              <w:left w:val="nil"/>
              <w:right w:val="single" w:sz="6" w:space="0" w:color="auto"/>
            </w:tcBorders>
          </w:tcPr>
          <w:p w14:paraId="3C848CEC" w14:textId="77777777" w:rsidR="002D775D" w:rsidRPr="000026A2" w:rsidDel="00ED7123" w:rsidRDefault="002D775D" w:rsidP="00B94200">
            <w:pPr>
              <w:pStyle w:val="tabletext11"/>
              <w:tabs>
                <w:tab w:val="decimal" w:pos="500"/>
              </w:tabs>
              <w:suppressAutoHyphens/>
              <w:ind w:right="-45"/>
              <w:rPr>
                <w:del w:id="35815" w:author="Author"/>
              </w:rPr>
            </w:pPr>
          </w:p>
        </w:tc>
        <w:tc>
          <w:tcPr>
            <w:tcW w:w="1450" w:type="dxa"/>
            <w:tcBorders>
              <w:top w:val="single" w:sz="6" w:space="0" w:color="auto"/>
              <w:left w:val="single" w:sz="6" w:space="0" w:color="auto"/>
            </w:tcBorders>
          </w:tcPr>
          <w:p w14:paraId="441F1C6A" w14:textId="77777777" w:rsidR="002D775D" w:rsidRPr="000026A2" w:rsidDel="00ED7123" w:rsidRDefault="002D775D" w:rsidP="00B94200">
            <w:pPr>
              <w:pStyle w:val="tabletext11"/>
              <w:suppressAutoHyphens/>
              <w:jc w:val="right"/>
              <w:rPr>
                <w:del w:id="35816" w:author="Author"/>
              </w:rPr>
            </w:pPr>
            <w:del w:id="35817" w:author="Author">
              <w:r w:rsidRPr="000026A2" w:rsidDel="00ED7123">
                <w:delText>-0.264</w:delText>
              </w:r>
            </w:del>
          </w:p>
        </w:tc>
        <w:tc>
          <w:tcPr>
            <w:tcW w:w="950" w:type="dxa"/>
            <w:tcBorders>
              <w:top w:val="single" w:sz="6" w:space="0" w:color="auto"/>
              <w:right w:val="single" w:sz="6" w:space="0" w:color="auto"/>
            </w:tcBorders>
          </w:tcPr>
          <w:p w14:paraId="7891F0D0" w14:textId="77777777" w:rsidR="002D775D" w:rsidRPr="000026A2" w:rsidDel="00ED7123" w:rsidRDefault="002D775D" w:rsidP="00B94200">
            <w:pPr>
              <w:pStyle w:val="tabletext11"/>
              <w:suppressAutoHyphens/>
              <w:jc w:val="center"/>
              <w:rPr>
                <w:del w:id="35818" w:author="Author"/>
              </w:rPr>
            </w:pPr>
          </w:p>
        </w:tc>
      </w:tr>
      <w:tr w:rsidR="002D775D" w:rsidRPr="000026A2" w:rsidDel="00ED7123" w14:paraId="3521DA72" w14:textId="77777777" w:rsidTr="00B94200">
        <w:trPr>
          <w:cantSplit/>
          <w:trHeight w:val="190"/>
          <w:del w:id="35819" w:author="Author"/>
        </w:trPr>
        <w:tc>
          <w:tcPr>
            <w:tcW w:w="200" w:type="dxa"/>
            <w:tcBorders>
              <w:right w:val="single" w:sz="6" w:space="0" w:color="auto"/>
            </w:tcBorders>
          </w:tcPr>
          <w:p w14:paraId="7D696D78" w14:textId="77777777" w:rsidR="002D775D" w:rsidRPr="000026A2" w:rsidDel="00ED7123" w:rsidRDefault="002D775D" w:rsidP="00B94200">
            <w:pPr>
              <w:pStyle w:val="tabletext11"/>
              <w:suppressAutoHyphens/>
              <w:rPr>
                <w:del w:id="35820" w:author="Author"/>
              </w:rPr>
            </w:pPr>
          </w:p>
        </w:tc>
        <w:tc>
          <w:tcPr>
            <w:tcW w:w="970" w:type="dxa"/>
            <w:tcBorders>
              <w:left w:val="single" w:sz="6" w:space="0" w:color="auto"/>
            </w:tcBorders>
          </w:tcPr>
          <w:p w14:paraId="5099941F" w14:textId="77777777" w:rsidR="002D775D" w:rsidRPr="000026A2" w:rsidDel="00ED7123" w:rsidRDefault="002D775D" w:rsidP="00B94200">
            <w:pPr>
              <w:pStyle w:val="tabletext11"/>
              <w:suppressAutoHyphens/>
              <w:jc w:val="right"/>
              <w:rPr>
                <w:del w:id="35821" w:author="Author"/>
              </w:rPr>
            </w:pPr>
          </w:p>
        </w:tc>
        <w:tc>
          <w:tcPr>
            <w:tcW w:w="600" w:type="dxa"/>
          </w:tcPr>
          <w:p w14:paraId="2ED44919" w14:textId="77777777" w:rsidR="002D775D" w:rsidRPr="000026A2" w:rsidDel="00ED7123" w:rsidRDefault="002D775D" w:rsidP="00B94200">
            <w:pPr>
              <w:pStyle w:val="tabletext11"/>
              <w:suppressAutoHyphens/>
              <w:ind w:right="-45"/>
              <w:jc w:val="right"/>
              <w:rPr>
                <w:del w:id="35822" w:author="Author"/>
              </w:rPr>
            </w:pPr>
            <w:del w:id="35823" w:author="Author">
              <w:r w:rsidRPr="000026A2" w:rsidDel="00ED7123">
                <w:delText>50</w:delText>
              </w:r>
            </w:del>
          </w:p>
        </w:tc>
        <w:tc>
          <w:tcPr>
            <w:tcW w:w="830" w:type="dxa"/>
            <w:tcBorders>
              <w:right w:val="single" w:sz="6" w:space="0" w:color="auto"/>
            </w:tcBorders>
          </w:tcPr>
          <w:p w14:paraId="210503C6" w14:textId="77777777" w:rsidR="002D775D" w:rsidRPr="000026A2" w:rsidDel="00ED7123" w:rsidRDefault="002D775D" w:rsidP="00B94200">
            <w:pPr>
              <w:pStyle w:val="tabletext11"/>
              <w:suppressAutoHyphens/>
              <w:ind w:right="-45"/>
              <w:rPr>
                <w:del w:id="35824" w:author="Author"/>
              </w:rPr>
            </w:pPr>
          </w:p>
        </w:tc>
        <w:tc>
          <w:tcPr>
            <w:tcW w:w="1450" w:type="dxa"/>
            <w:tcBorders>
              <w:left w:val="single" w:sz="6" w:space="0" w:color="auto"/>
            </w:tcBorders>
          </w:tcPr>
          <w:p w14:paraId="586E858A" w14:textId="77777777" w:rsidR="002D775D" w:rsidRPr="000026A2" w:rsidDel="00ED7123" w:rsidRDefault="002D775D" w:rsidP="00B94200">
            <w:pPr>
              <w:pStyle w:val="tabletext11"/>
              <w:suppressAutoHyphens/>
              <w:jc w:val="right"/>
              <w:rPr>
                <w:del w:id="35825" w:author="Author"/>
              </w:rPr>
            </w:pPr>
            <w:del w:id="35826" w:author="Author">
              <w:r w:rsidRPr="000026A2" w:rsidDel="00ED7123">
                <w:delText>-0.263</w:delText>
              </w:r>
            </w:del>
          </w:p>
        </w:tc>
        <w:tc>
          <w:tcPr>
            <w:tcW w:w="950" w:type="dxa"/>
            <w:tcBorders>
              <w:right w:val="single" w:sz="6" w:space="0" w:color="auto"/>
            </w:tcBorders>
          </w:tcPr>
          <w:p w14:paraId="2305EB55" w14:textId="77777777" w:rsidR="002D775D" w:rsidRPr="000026A2" w:rsidDel="00ED7123" w:rsidRDefault="002D775D" w:rsidP="00B94200">
            <w:pPr>
              <w:pStyle w:val="tabletext11"/>
              <w:suppressAutoHyphens/>
              <w:jc w:val="center"/>
              <w:rPr>
                <w:del w:id="35827" w:author="Author"/>
              </w:rPr>
            </w:pPr>
          </w:p>
        </w:tc>
      </w:tr>
      <w:tr w:rsidR="002D775D" w:rsidRPr="000026A2" w:rsidDel="00ED7123" w14:paraId="50E414DC" w14:textId="77777777" w:rsidTr="00B94200">
        <w:trPr>
          <w:cantSplit/>
          <w:trHeight w:val="190"/>
          <w:del w:id="35828" w:author="Author"/>
        </w:trPr>
        <w:tc>
          <w:tcPr>
            <w:tcW w:w="200" w:type="dxa"/>
            <w:tcBorders>
              <w:right w:val="single" w:sz="6" w:space="0" w:color="auto"/>
            </w:tcBorders>
          </w:tcPr>
          <w:p w14:paraId="6EC61496" w14:textId="77777777" w:rsidR="002D775D" w:rsidRPr="000026A2" w:rsidDel="00ED7123" w:rsidRDefault="002D775D" w:rsidP="00B94200">
            <w:pPr>
              <w:pStyle w:val="tabletext11"/>
              <w:suppressAutoHyphens/>
              <w:rPr>
                <w:del w:id="35829" w:author="Author"/>
              </w:rPr>
            </w:pPr>
          </w:p>
        </w:tc>
        <w:tc>
          <w:tcPr>
            <w:tcW w:w="970" w:type="dxa"/>
            <w:tcBorders>
              <w:left w:val="single" w:sz="6" w:space="0" w:color="auto"/>
            </w:tcBorders>
          </w:tcPr>
          <w:p w14:paraId="4010C224" w14:textId="77777777" w:rsidR="002D775D" w:rsidRPr="000026A2" w:rsidDel="00ED7123" w:rsidRDefault="002D775D" w:rsidP="00B94200">
            <w:pPr>
              <w:pStyle w:val="tabletext11"/>
              <w:suppressAutoHyphens/>
              <w:jc w:val="right"/>
              <w:rPr>
                <w:del w:id="35830" w:author="Author"/>
              </w:rPr>
            </w:pPr>
          </w:p>
        </w:tc>
        <w:tc>
          <w:tcPr>
            <w:tcW w:w="600" w:type="dxa"/>
          </w:tcPr>
          <w:p w14:paraId="5DF4BE76" w14:textId="77777777" w:rsidR="002D775D" w:rsidRPr="000026A2" w:rsidDel="00ED7123" w:rsidRDefault="002D775D" w:rsidP="00B94200">
            <w:pPr>
              <w:pStyle w:val="tabletext11"/>
              <w:suppressAutoHyphens/>
              <w:ind w:right="-45"/>
              <w:jc w:val="right"/>
              <w:rPr>
                <w:del w:id="35831" w:author="Author"/>
              </w:rPr>
            </w:pPr>
            <w:del w:id="35832" w:author="Author">
              <w:r w:rsidRPr="000026A2" w:rsidDel="00ED7123">
                <w:delText>100</w:delText>
              </w:r>
            </w:del>
          </w:p>
        </w:tc>
        <w:tc>
          <w:tcPr>
            <w:tcW w:w="830" w:type="dxa"/>
            <w:tcBorders>
              <w:right w:val="single" w:sz="6" w:space="0" w:color="auto"/>
            </w:tcBorders>
          </w:tcPr>
          <w:p w14:paraId="113B977A" w14:textId="77777777" w:rsidR="002D775D" w:rsidRPr="000026A2" w:rsidDel="00ED7123" w:rsidRDefault="002D775D" w:rsidP="00B94200">
            <w:pPr>
              <w:pStyle w:val="tabletext11"/>
              <w:suppressAutoHyphens/>
              <w:ind w:right="-45"/>
              <w:rPr>
                <w:del w:id="35833" w:author="Author"/>
              </w:rPr>
            </w:pPr>
          </w:p>
        </w:tc>
        <w:tc>
          <w:tcPr>
            <w:tcW w:w="1450" w:type="dxa"/>
            <w:tcBorders>
              <w:left w:val="single" w:sz="6" w:space="0" w:color="auto"/>
            </w:tcBorders>
          </w:tcPr>
          <w:p w14:paraId="362ED84C" w14:textId="77777777" w:rsidR="002D775D" w:rsidRPr="000026A2" w:rsidDel="00ED7123" w:rsidRDefault="002D775D" w:rsidP="00B94200">
            <w:pPr>
              <w:pStyle w:val="tabletext11"/>
              <w:suppressAutoHyphens/>
              <w:jc w:val="right"/>
              <w:rPr>
                <w:del w:id="35834" w:author="Author"/>
              </w:rPr>
            </w:pPr>
            <w:del w:id="35835" w:author="Author">
              <w:r w:rsidRPr="000026A2" w:rsidDel="00ED7123">
                <w:delText>-0.262</w:delText>
              </w:r>
            </w:del>
          </w:p>
        </w:tc>
        <w:tc>
          <w:tcPr>
            <w:tcW w:w="950" w:type="dxa"/>
            <w:tcBorders>
              <w:right w:val="single" w:sz="6" w:space="0" w:color="auto"/>
            </w:tcBorders>
          </w:tcPr>
          <w:p w14:paraId="3E2C9F32" w14:textId="77777777" w:rsidR="002D775D" w:rsidRPr="000026A2" w:rsidDel="00ED7123" w:rsidRDefault="002D775D" w:rsidP="00B94200">
            <w:pPr>
              <w:pStyle w:val="tabletext11"/>
              <w:suppressAutoHyphens/>
              <w:jc w:val="center"/>
              <w:rPr>
                <w:del w:id="35836" w:author="Author"/>
              </w:rPr>
            </w:pPr>
          </w:p>
        </w:tc>
      </w:tr>
      <w:tr w:rsidR="002D775D" w:rsidRPr="000026A2" w:rsidDel="00ED7123" w14:paraId="7F764FCA" w14:textId="77777777" w:rsidTr="00B94200">
        <w:trPr>
          <w:cantSplit/>
          <w:trHeight w:val="190"/>
          <w:del w:id="35837" w:author="Author"/>
        </w:trPr>
        <w:tc>
          <w:tcPr>
            <w:tcW w:w="200" w:type="dxa"/>
            <w:tcBorders>
              <w:right w:val="single" w:sz="6" w:space="0" w:color="auto"/>
            </w:tcBorders>
          </w:tcPr>
          <w:p w14:paraId="590111A3" w14:textId="77777777" w:rsidR="002D775D" w:rsidRPr="000026A2" w:rsidDel="00ED7123" w:rsidRDefault="002D775D" w:rsidP="00B94200">
            <w:pPr>
              <w:pStyle w:val="tabletext11"/>
              <w:suppressAutoHyphens/>
              <w:rPr>
                <w:del w:id="35838" w:author="Author"/>
              </w:rPr>
            </w:pPr>
          </w:p>
        </w:tc>
        <w:tc>
          <w:tcPr>
            <w:tcW w:w="970" w:type="dxa"/>
            <w:tcBorders>
              <w:left w:val="single" w:sz="6" w:space="0" w:color="auto"/>
            </w:tcBorders>
          </w:tcPr>
          <w:p w14:paraId="190E92A1" w14:textId="77777777" w:rsidR="002D775D" w:rsidRPr="000026A2" w:rsidDel="00ED7123" w:rsidRDefault="002D775D" w:rsidP="00B94200">
            <w:pPr>
              <w:pStyle w:val="tabletext11"/>
              <w:suppressAutoHyphens/>
              <w:jc w:val="right"/>
              <w:rPr>
                <w:del w:id="35839" w:author="Author"/>
              </w:rPr>
            </w:pPr>
          </w:p>
        </w:tc>
        <w:tc>
          <w:tcPr>
            <w:tcW w:w="600" w:type="dxa"/>
          </w:tcPr>
          <w:p w14:paraId="5F1BD9FE" w14:textId="77777777" w:rsidR="002D775D" w:rsidRPr="000026A2" w:rsidDel="00ED7123" w:rsidRDefault="002D775D" w:rsidP="00B94200">
            <w:pPr>
              <w:pStyle w:val="tabletext11"/>
              <w:suppressAutoHyphens/>
              <w:ind w:right="-45"/>
              <w:jc w:val="right"/>
              <w:rPr>
                <w:del w:id="35840" w:author="Author"/>
              </w:rPr>
            </w:pPr>
            <w:del w:id="35841" w:author="Author">
              <w:r w:rsidRPr="000026A2" w:rsidDel="00ED7123">
                <w:delText>200</w:delText>
              </w:r>
            </w:del>
          </w:p>
        </w:tc>
        <w:tc>
          <w:tcPr>
            <w:tcW w:w="830" w:type="dxa"/>
            <w:tcBorders>
              <w:right w:val="single" w:sz="6" w:space="0" w:color="auto"/>
            </w:tcBorders>
          </w:tcPr>
          <w:p w14:paraId="4A86C542" w14:textId="77777777" w:rsidR="002D775D" w:rsidRPr="000026A2" w:rsidDel="00ED7123" w:rsidRDefault="002D775D" w:rsidP="00B94200">
            <w:pPr>
              <w:pStyle w:val="tabletext11"/>
              <w:suppressAutoHyphens/>
              <w:ind w:right="-45"/>
              <w:rPr>
                <w:del w:id="35842" w:author="Author"/>
              </w:rPr>
            </w:pPr>
          </w:p>
        </w:tc>
        <w:tc>
          <w:tcPr>
            <w:tcW w:w="1450" w:type="dxa"/>
            <w:tcBorders>
              <w:left w:val="single" w:sz="6" w:space="0" w:color="auto"/>
            </w:tcBorders>
          </w:tcPr>
          <w:p w14:paraId="2F4A429B" w14:textId="77777777" w:rsidR="002D775D" w:rsidRPr="000026A2" w:rsidDel="00ED7123" w:rsidRDefault="002D775D" w:rsidP="00B94200">
            <w:pPr>
              <w:pStyle w:val="tabletext11"/>
              <w:suppressAutoHyphens/>
              <w:jc w:val="right"/>
              <w:rPr>
                <w:del w:id="35843" w:author="Author"/>
              </w:rPr>
            </w:pPr>
            <w:del w:id="35844" w:author="Author">
              <w:r w:rsidRPr="000026A2" w:rsidDel="00ED7123">
                <w:delText>-0.261</w:delText>
              </w:r>
            </w:del>
          </w:p>
        </w:tc>
        <w:tc>
          <w:tcPr>
            <w:tcW w:w="950" w:type="dxa"/>
            <w:tcBorders>
              <w:right w:val="single" w:sz="6" w:space="0" w:color="auto"/>
            </w:tcBorders>
          </w:tcPr>
          <w:p w14:paraId="4EE9EEAD" w14:textId="77777777" w:rsidR="002D775D" w:rsidRPr="000026A2" w:rsidDel="00ED7123" w:rsidRDefault="002D775D" w:rsidP="00B94200">
            <w:pPr>
              <w:pStyle w:val="tabletext11"/>
              <w:suppressAutoHyphens/>
              <w:jc w:val="center"/>
              <w:rPr>
                <w:del w:id="35845" w:author="Author"/>
              </w:rPr>
            </w:pPr>
          </w:p>
        </w:tc>
      </w:tr>
      <w:tr w:rsidR="002D775D" w:rsidRPr="000026A2" w:rsidDel="00ED7123" w14:paraId="6701D182" w14:textId="77777777" w:rsidTr="00B94200">
        <w:trPr>
          <w:cantSplit/>
          <w:trHeight w:val="190"/>
          <w:del w:id="35846" w:author="Author"/>
        </w:trPr>
        <w:tc>
          <w:tcPr>
            <w:tcW w:w="200" w:type="dxa"/>
            <w:tcBorders>
              <w:right w:val="single" w:sz="6" w:space="0" w:color="auto"/>
            </w:tcBorders>
          </w:tcPr>
          <w:p w14:paraId="78DFFCA1" w14:textId="77777777" w:rsidR="002D775D" w:rsidRPr="000026A2" w:rsidDel="00ED7123" w:rsidRDefault="002D775D" w:rsidP="00B94200">
            <w:pPr>
              <w:pStyle w:val="tabletext11"/>
              <w:suppressAutoHyphens/>
              <w:rPr>
                <w:del w:id="35847" w:author="Author"/>
              </w:rPr>
            </w:pPr>
          </w:p>
        </w:tc>
        <w:tc>
          <w:tcPr>
            <w:tcW w:w="970" w:type="dxa"/>
            <w:tcBorders>
              <w:left w:val="single" w:sz="6" w:space="0" w:color="auto"/>
            </w:tcBorders>
          </w:tcPr>
          <w:p w14:paraId="43EB9D41" w14:textId="77777777" w:rsidR="002D775D" w:rsidRPr="000026A2" w:rsidDel="00ED7123" w:rsidRDefault="002D775D" w:rsidP="00B94200">
            <w:pPr>
              <w:pStyle w:val="tabletext11"/>
              <w:suppressAutoHyphens/>
              <w:jc w:val="right"/>
              <w:rPr>
                <w:del w:id="35848" w:author="Author"/>
              </w:rPr>
            </w:pPr>
          </w:p>
        </w:tc>
        <w:tc>
          <w:tcPr>
            <w:tcW w:w="600" w:type="dxa"/>
          </w:tcPr>
          <w:p w14:paraId="40FCAEB0" w14:textId="77777777" w:rsidR="002D775D" w:rsidRPr="000026A2" w:rsidDel="00ED7123" w:rsidRDefault="002D775D" w:rsidP="00B94200">
            <w:pPr>
              <w:pStyle w:val="tabletext11"/>
              <w:suppressAutoHyphens/>
              <w:ind w:right="-45"/>
              <w:jc w:val="right"/>
              <w:rPr>
                <w:del w:id="35849" w:author="Author"/>
              </w:rPr>
            </w:pPr>
            <w:del w:id="35850" w:author="Author">
              <w:r w:rsidRPr="000026A2" w:rsidDel="00ED7123">
                <w:delText>250</w:delText>
              </w:r>
            </w:del>
          </w:p>
        </w:tc>
        <w:tc>
          <w:tcPr>
            <w:tcW w:w="830" w:type="dxa"/>
            <w:tcBorders>
              <w:right w:val="single" w:sz="6" w:space="0" w:color="auto"/>
            </w:tcBorders>
          </w:tcPr>
          <w:p w14:paraId="38C67B3E" w14:textId="77777777" w:rsidR="002D775D" w:rsidRPr="000026A2" w:rsidDel="00ED7123" w:rsidRDefault="002D775D" w:rsidP="00B94200">
            <w:pPr>
              <w:pStyle w:val="tabletext11"/>
              <w:suppressAutoHyphens/>
              <w:ind w:right="-45"/>
              <w:rPr>
                <w:del w:id="35851" w:author="Author"/>
              </w:rPr>
            </w:pPr>
          </w:p>
        </w:tc>
        <w:tc>
          <w:tcPr>
            <w:tcW w:w="1450" w:type="dxa"/>
            <w:tcBorders>
              <w:left w:val="single" w:sz="6" w:space="0" w:color="auto"/>
            </w:tcBorders>
          </w:tcPr>
          <w:p w14:paraId="3172C32E" w14:textId="77777777" w:rsidR="002D775D" w:rsidRPr="000026A2" w:rsidDel="00ED7123" w:rsidRDefault="002D775D" w:rsidP="00B94200">
            <w:pPr>
              <w:pStyle w:val="tabletext11"/>
              <w:suppressAutoHyphens/>
              <w:jc w:val="right"/>
              <w:rPr>
                <w:del w:id="35852" w:author="Author"/>
              </w:rPr>
            </w:pPr>
            <w:del w:id="35853" w:author="Author">
              <w:r w:rsidRPr="000026A2" w:rsidDel="00ED7123">
                <w:delText>-0.260</w:delText>
              </w:r>
            </w:del>
          </w:p>
        </w:tc>
        <w:tc>
          <w:tcPr>
            <w:tcW w:w="950" w:type="dxa"/>
            <w:tcBorders>
              <w:right w:val="single" w:sz="6" w:space="0" w:color="auto"/>
            </w:tcBorders>
          </w:tcPr>
          <w:p w14:paraId="1AB68465" w14:textId="77777777" w:rsidR="002D775D" w:rsidRPr="000026A2" w:rsidDel="00ED7123" w:rsidRDefault="002D775D" w:rsidP="00B94200">
            <w:pPr>
              <w:pStyle w:val="tabletext11"/>
              <w:suppressAutoHyphens/>
              <w:jc w:val="center"/>
              <w:rPr>
                <w:del w:id="35854" w:author="Author"/>
              </w:rPr>
            </w:pPr>
          </w:p>
        </w:tc>
      </w:tr>
      <w:tr w:rsidR="002D775D" w:rsidRPr="000026A2" w:rsidDel="00ED7123" w14:paraId="1591DACE" w14:textId="77777777" w:rsidTr="00B94200">
        <w:trPr>
          <w:cantSplit/>
          <w:trHeight w:val="190"/>
          <w:del w:id="35855" w:author="Author"/>
        </w:trPr>
        <w:tc>
          <w:tcPr>
            <w:tcW w:w="200" w:type="dxa"/>
            <w:tcBorders>
              <w:right w:val="single" w:sz="6" w:space="0" w:color="auto"/>
            </w:tcBorders>
          </w:tcPr>
          <w:p w14:paraId="4BCF589E" w14:textId="77777777" w:rsidR="002D775D" w:rsidRPr="000026A2" w:rsidDel="00ED7123" w:rsidRDefault="002D775D" w:rsidP="00B94200">
            <w:pPr>
              <w:pStyle w:val="tabletext11"/>
              <w:suppressAutoHyphens/>
              <w:rPr>
                <w:del w:id="35856" w:author="Author"/>
              </w:rPr>
            </w:pPr>
          </w:p>
        </w:tc>
        <w:tc>
          <w:tcPr>
            <w:tcW w:w="970" w:type="dxa"/>
            <w:tcBorders>
              <w:left w:val="single" w:sz="6" w:space="0" w:color="auto"/>
            </w:tcBorders>
          </w:tcPr>
          <w:p w14:paraId="6C8790EB" w14:textId="77777777" w:rsidR="002D775D" w:rsidRPr="000026A2" w:rsidDel="00ED7123" w:rsidRDefault="002D775D" w:rsidP="00B94200">
            <w:pPr>
              <w:pStyle w:val="tabletext11"/>
              <w:suppressAutoHyphens/>
              <w:jc w:val="right"/>
              <w:rPr>
                <w:del w:id="35857" w:author="Author"/>
              </w:rPr>
            </w:pPr>
          </w:p>
        </w:tc>
        <w:tc>
          <w:tcPr>
            <w:tcW w:w="600" w:type="dxa"/>
          </w:tcPr>
          <w:p w14:paraId="27CF7A50" w14:textId="77777777" w:rsidR="002D775D" w:rsidRPr="000026A2" w:rsidDel="00ED7123" w:rsidRDefault="002D775D" w:rsidP="00B94200">
            <w:pPr>
              <w:pStyle w:val="tabletext11"/>
              <w:suppressAutoHyphens/>
              <w:ind w:right="-45"/>
              <w:jc w:val="right"/>
              <w:rPr>
                <w:del w:id="35858" w:author="Author"/>
              </w:rPr>
            </w:pPr>
            <w:del w:id="35859" w:author="Author">
              <w:r w:rsidRPr="000026A2" w:rsidDel="00ED7123">
                <w:delText>500</w:delText>
              </w:r>
            </w:del>
          </w:p>
        </w:tc>
        <w:tc>
          <w:tcPr>
            <w:tcW w:w="830" w:type="dxa"/>
            <w:tcBorders>
              <w:right w:val="single" w:sz="6" w:space="0" w:color="auto"/>
            </w:tcBorders>
          </w:tcPr>
          <w:p w14:paraId="5D941B1D" w14:textId="77777777" w:rsidR="002D775D" w:rsidRPr="000026A2" w:rsidDel="00ED7123" w:rsidRDefault="002D775D" w:rsidP="00B94200">
            <w:pPr>
              <w:pStyle w:val="tabletext11"/>
              <w:suppressAutoHyphens/>
              <w:ind w:right="-45"/>
              <w:rPr>
                <w:del w:id="35860" w:author="Author"/>
              </w:rPr>
            </w:pPr>
          </w:p>
        </w:tc>
        <w:tc>
          <w:tcPr>
            <w:tcW w:w="1450" w:type="dxa"/>
            <w:tcBorders>
              <w:left w:val="single" w:sz="6" w:space="0" w:color="auto"/>
            </w:tcBorders>
          </w:tcPr>
          <w:p w14:paraId="15E10F63" w14:textId="77777777" w:rsidR="002D775D" w:rsidRPr="000026A2" w:rsidDel="00ED7123" w:rsidRDefault="002D775D" w:rsidP="00B94200">
            <w:pPr>
              <w:pStyle w:val="tabletext11"/>
              <w:suppressAutoHyphens/>
              <w:jc w:val="right"/>
              <w:rPr>
                <w:del w:id="35861" w:author="Author"/>
              </w:rPr>
            </w:pPr>
            <w:del w:id="35862" w:author="Author">
              <w:r w:rsidRPr="000026A2" w:rsidDel="00ED7123">
                <w:delText>-0.259</w:delText>
              </w:r>
            </w:del>
          </w:p>
        </w:tc>
        <w:tc>
          <w:tcPr>
            <w:tcW w:w="950" w:type="dxa"/>
            <w:tcBorders>
              <w:right w:val="single" w:sz="6" w:space="0" w:color="auto"/>
            </w:tcBorders>
          </w:tcPr>
          <w:p w14:paraId="7618195C" w14:textId="77777777" w:rsidR="002D775D" w:rsidRPr="000026A2" w:rsidDel="00ED7123" w:rsidRDefault="002D775D" w:rsidP="00B94200">
            <w:pPr>
              <w:pStyle w:val="tabletext11"/>
              <w:suppressAutoHyphens/>
              <w:jc w:val="center"/>
              <w:rPr>
                <w:del w:id="35863" w:author="Author"/>
              </w:rPr>
            </w:pPr>
          </w:p>
        </w:tc>
      </w:tr>
      <w:tr w:rsidR="002D775D" w:rsidRPr="000026A2" w:rsidDel="00ED7123" w14:paraId="1E7B5D9B" w14:textId="77777777" w:rsidTr="00B94200">
        <w:trPr>
          <w:cantSplit/>
          <w:trHeight w:val="190"/>
          <w:del w:id="35864" w:author="Author"/>
        </w:trPr>
        <w:tc>
          <w:tcPr>
            <w:tcW w:w="200" w:type="dxa"/>
            <w:tcBorders>
              <w:right w:val="single" w:sz="6" w:space="0" w:color="auto"/>
            </w:tcBorders>
          </w:tcPr>
          <w:p w14:paraId="1783D865" w14:textId="77777777" w:rsidR="002D775D" w:rsidRPr="000026A2" w:rsidDel="00ED7123" w:rsidRDefault="002D775D" w:rsidP="00B94200">
            <w:pPr>
              <w:pStyle w:val="tabletext11"/>
              <w:suppressAutoHyphens/>
              <w:rPr>
                <w:del w:id="35865" w:author="Author"/>
              </w:rPr>
            </w:pPr>
          </w:p>
        </w:tc>
        <w:tc>
          <w:tcPr>
            <w:tcW w:w="970" w:type="dxa"/>
            <w:tcBorders>
              <w:left w:val="single" w:sz="6" w:space="0" w:color="auto"/>
            </w:tcBorders>
          </w:tcPr>
          <w:p w14:paraId="38116013" w14:textId="77777777" w:rsidR="002D775D" w:rsidRPr="000026A2" w:rsidDel="00ED7123" w:rsidRDefault="002D775D" w:rsidP="00B94200">
            <w:pPr>
              <w:pStyle w:val="tabletext11"/>
              <w:suppressAutoHyphens/>
              <w:jc w:val="right"/>
              <w:rPr>
                <w:del w:id="35866" w:author="Author"/>
              </w:rPr>
            </w:pPr>
          </w:p>
        </w:tc>
        <w:tc>
          <w:tcPr>
            <w:tcW w:w="600" w:type="dxa"/>
          </w:tcPr>
          <w:p w14:paraId="0D9F9A63" w14:textId="77777777" w:rsidR="002D775D" w:rsidRPr="000026A2" w:rsidDel="00ED7123" w:rsidRDefault="002D775D" w:rsidP="00B94200">
            <w:pPr>
              <w:pStyle w:val="tabletext11"/>
              <w:suppressAutoHyphens/>
              <w:ind w:right="-45"/>
              <w:jc w:val="right"/>
              <w:rPr>
                <w:del w:id="35867" w:author="Author"/>
              </w:rPr>
            </w:pPr>
            <w:del w:id="35868" w:author="Author">
              <w:r w:rsidRPr="000026A2" w:rsidDel="00ED7123">
                <w:delText>1,000</w:delText>
              </w:r>
            </w:del>
          </w:p>
        </w:tc>
        <w:tc>
          <w:tcPr>
            <w:tcW w:w="830" w:type="dxa"/>
            <w:tcBorders>
              <w:right w:val="single" w:sz="6" w:space="0" w:color="auto"/>
            </w:tcBorders>
          </w:tcPr>
          <w:p w14:paraId="3EF28781" w14:textId="77777777" w:rsidR="002D775D" w:rsidRPr="000026A2" w:rsidDel="00ED7123" w:rsidRDefault="002D775D" w:rsidP="00B94200">
            <w:pPr>
              <w:pStyle w:val="tabletext11"/>
              <w:suppressAutoHyphens/>
              <w:ind w:right="-45"/>
              <w:rPr>
                <w:del w:id="35869" w:author="Author"/>
              </w:rPr>
            </w:pPr>
          </w:p>
        </w:tc>
        <w:tc>
          <w:tcPr>
            <w:tcW w:w="1450" w:type="dxa"/>
            <w:tcBorders>
              <w:left w:val="single" w:sz="6" w:space="0" w:color="auto"/>
            </w:tcBorders>
          </w:tcPr>
          <w:p w14:paraId="79453AE6" w14:textId="77777777" w:rsidR="002D775D" w:rsidRPr="000026A2" w:rsidDel="00ED7123" w:rsidRDefault="002D775D" w:rsidP="00B94200">
            <w:pPr>
              <w:pStyle w:val="tabletext11"/>
              <w:suppressAutoHyphens/>
              <w:jc w:val="right"/>
              <w:rPr>
                <w:del w:id="35870" w:author="Author"/>
              </w:rPr>
            </w:pPr>
            <w:del w:id="35871" w:author="Author">
              <w:r w:rsidRPr="000026A2" w:rsidDel="00ED7123">
                <w:delText>-0.255</w:delText>
              </w:r>
            </w:del>
          </w:p>
        </w:tc>
        <w:tc>
          <w:tcPr>
            <w:tcW w:w="950" w:type="dxa"/>
            <w:tcBorders>
              <w:right w:val="single" w:sz="6" w:space="0" w:color="auto"/>
            </w:tcBorders>
          </w:tcPr>
          <w:p w14:paraId="6FF17DFE" w14:textId="77777777" w:rsidR="002D775D" w:rsidRPr="000026A2" w:rsidDel="00ED7123" w:rsidRDefault="002D775D" w:rsidP="00B94200">
            <w:pPr>
              <w:pStyle w:val="tabletext11"/>
              <w:suppressAutoHyphens/>
              <w:jc w:val="center"/>
              <w:rPr>
                <w:del w:id="35872" w:author="Author"/>
              </w:rPr>
            </w:pPr>
          </w:p>
        </w:tc>
      </w:tr>
      <w:tr w:rsidR="002D775D" w:rsidRPr="000026A2" w:rsidDel="00ED7123" w14:paraId="311FD1DC" w14:textId="77777777" w:rsidTr="00B94200">
        <w:trPr>
          <w:cantSplit/>
          <w:trHeight w:val="190"/>
          <w:del w:id="35873" w:author="Author"/>
        </w:trPr>
        <w:tc>
          <w:tcPr>
            <w:tcW w:w="200" w:type="dxa"/>
            <w:tcBorders>
              <w:right w:val="single" w:sz="6" w:space="0" w:color="auto"/>
            </w:tcBorders>
          </w:tcPr>
          <w:p w14:paraId="7DC2BF2C" w14:textId="77777777" w:rsidR="002D775D" w:rsidRPr="000026A2" w:rsidDel="00ED7123" w:rsidRDefault="002D775D" w:rsidP="00B94200">
            <w:pPr>
              <w:pStyle w:val="tabletext11"/>
              <w:suppressAutoHyphens/>
              <w:rPr>
                <w:del w:id="35874" w:author="Author"/>
              </w:rPr>
            </w:pPr>
          </w:p>
        </w:tc>
        <w:tc>
          <w:tcPr>
            <w:tcW w:w="970" w:type="dxa"/>
            <w:tcBorders>
              <w:left w:val="single" w:sz="6" w:space="0" w:color="auto"/>
            </w:tcBorders>
          </w:tcPr>
          <w:p w14:paraId="332D0035" w14:textId="77777777" w:rsidR="002D775D" w:rsidRPr="000026A2" w:rsidDel="00ED7123" w:rsidRDefault="002D775D" w:rsidP="00B94200">
            <w:pPr>
              <w:pStyle w:val="tabletext11"/>
              <w:suppressAutoHyphens/>
              <w:jc w:val="right"/>
              <w:rPr>
                <w:del w:id="35875" w:author="Author"/>
              </w:rPr>
            </w:pPr>
          </w:p>
        </w:tc>
        <w:tc>
          <w:tcPr>
            <w:tcW w:w="600" w:type="dxa"/>
          </w:tcPr>
          <w:p w14:paraId="606DC998" w14:textId="77777777" w:rsidR="002D775D" w:rsidRPr="000026A2" w:rsidDel="00ED7123" w:rsidRDefault="002D775D" w:rsidP="00B94200">
            <w:pPr>
              <w:pStyle w:val="tabletext11"/>
              <w:suppressAutoHyphens/>
              <w:ind w:right="-45"/>
              <w:jc w:val="right"/>
              <w:rPr>
                <w:del w:id="35876" w:author="Author"/>
              </w:rPr>
            </w:pPr>
            <w:del w:id="35877" w:author="Author">
              <w:r w:rsidRPr="000026A2" w:rsidDel="00ED7123">
                <w:delText>2,000</w:delText>
              </w:r>
            </w:del>
          </w:p>
        </w:tc>
        <w:tc>
          <w:tcPr>
            <w:tcW w:w="830" w:type="dxa"/>
            <w:tcBorders>
              <w:right w:val="single" w:sz="6" w:space="0" w:color="auto"/>
            </w:tcBorders>
          </w:tcPr>
          <w:p w14:paraId="6EDBABF9" w14:textId="77777777" w:rsidR="002D775D" w:rsidRPr="000026A2" w:rsidDel="00ED7123" w:rsidRDefault="002D775D" w:rsidP="00B94200">
            <w:pPr>
              <w:pStyle w:val="tabletext11"/>
              <w:suppressAutoHyphens/>
              <w:ind w:right="-45"/>
              <w:rPr>
                <w:del w:id="35878" w:author="Author"/>
              </w:rPr>
            </w:pPr>
          </w:p>
        </w:tc>
        <w:tc>
          <w:tcPr>
            <w:tcW w:w="1450" w:type="dxa"/>
            <w:tcBorders>
              <w:left w:val="single" w:sz="6" w:space="0" w:color="auto"/>
            </w:tcBorders>
          </w:tcPr>
          <w:p w14:paraId="7C6174E7" w14:textId="77777777" w:rsidR="002D775D" w:rsidRPr="000026A2" w:rsidDel="00ED7123" w:rsidRDefault="002D775D" w:rsidP="00B94200">
            <w:pPr>
              <w:pStyle w:val="tabletext11"/>
              <w:suppressAutoHyphens/>
              <w:jc w:val="right"/>
              <w:rPr>
                <w:del w:id="35879" w:author="Author"/>
              </w:rPr>
            </w:pPr>
            <w:del w:id="35880" w:author="Author">
              <w:r w:rsidRPr="000026A2" w:rsidDel="00ED7123">
                <w:delText>-0.244</w:delText>
              </w:r>
            </w:del>
          </w:p>
        </w:tc>
        <w:tc>
          <w:tcPr>
            <w:tcW w:w="950" w:type="dxa"/>
            <w:tcBorders>
              <w:right w:val="single" w:sz="6" w:space="0" w:color="auto"/>
            </w:tcBorders>
          </w:tcPr>
          <w:p w14:paraId="41CEAF17" w14:textId="77777777" w:rsidR="002D775D" w:rsidRPr="000026A2" w:rsidDel="00ED7123" w:rsidRDefault="002D775D" w:rsidP="00B94200">
            <w:pPr>
              <w:pStyle w:val="tabletext11"/>
              <w:suppressAutoHyphens/>
              <w:jc w:val="center"/>
              <w:rPr>
                <w:del w:id="35881" w:author="Author"/>
              </w:rPr>
            </w:pPr>
          </w:p>
        </w:tc>
      </w:tr>
      <w:tr w:rsidR="002D775D" w:rsidRPr="000026A2" w:rsidDel="00ED7123" w14:paraId="2187AE32" w14:textId="77777777" w:rsidTr="00B94200">
        <w:trPr>
          <w:cantSplit/>
          <w:trHeight w:val="190"/>
          <w:del w:id="35882" w:author="Author"/>
        </w:trPr>
        <w:tc>
          <w:tcPr>
            <w:tcW w:w="200" w:type="dxa"/>
            <w:tcBorders>
              <w:right w:val="single" w:sz="6" w:space="0" w:color="auto"/>
            </w:tcBorders>
          </w:tcPr>
          <w:p w14:paraId="2CC2A9DB" w14:textId="77777777" w:rsidR="002D775D" w:rsidRPr="000026A2" w:rsidDel="00ED7123" w:rsidRDefault="002D775D" w:rsidP="00B94200">
            <w:pPr>
              <w:pStyle w:val="tabletext11"/>
              <w:suppressAutoHyphens/>
              <w:rPr>
                <w:del w:id="35883" w:author="Author"/>
              </w:rPr>
            </w:pPr>
          </w:p>
        </w:tc>
        <w:tc>
          <w:tcPr>
            <w:tcW w:w="970" w:type="dxa"/>
            <w:tcBorders>
              <w:left w:val="single" w:sz="6" w:space="0" w:color="auto"/>
            </w:tcBorders>
          </w:tcPr>
          <w:p w14:paraId="42FB1498" w14:textId="77777777" w:rsidR="002D775D" w:rsidRPr="000026A2" w:rsidDel="00ED7123" w:rsidRDefault="002D775D" w:rsidP="00B94200">
            <w:pPr>
              <w:pStyle w:val="tabletext11"/>
              <w:suppressAutoHyphens/>
              <w:jc w:val="right"/>
              <w:rPr>
                <w:del w:id="35884" w:author="Author"/>
              </w:rPr>
            </w:pPr>
          </w:p>
        </w:tc>
        <w:tc>
          <w:tcPr>
            <w:tcW w:w="600" w:type="dxa"/>
          </w:tcPr>
          <w:p w14:paraId="3551E37C" w14:textId="77777777" w:rsidR="002D775D" w:rsidRPr="000026A2" w:rsidDel="00ED7123" w:rsidRDefault="002D775D" w:rsidP="00B94200">
            <w:pPr>
              <w:pStyle w:val="tabletext11"/>
              <w:suppressAutoHyphens/>
              <w:ind w:right="-45"/>
              <w:jc w:val="right"/>
              <w:rPr>
                <w:del w:id="35885" w:author="Author"/>
              </w:rPr>
            </w:pPr>
            <w:del w:id="35886" w:author="Author">
              <w:r w:rsidRPr="000026A2" w:rsidDel="00ED7123">
                <w:delText>3,000</w:delText>
              </w:r>
            </w:del>
          </w:p>
        </w:tc>
        <w:tc>
          <w:tcPr>
            <w:tcW w:w="830" w:type="dxa"/>
            <w:tcBorders>
              <w:right w:val="single" w:sz="6" w:space="0" w:color="auto"/>
            </w:tcBorders>
          </w:tcPr>
          <w:p w14:paraId="2190E4D7" w14:textId="77777777" w:rsidR="002D775D" w:rsidRPr="000026A2" w:rsidDel="00ED7123" w:rsidRDefault="002D775D" w:rsidP="00B94200">
            <w:pPr>
              <w:pStyle w:val="tabletext11"/>
              <w:suppressAutoHyphens/>
              <w:ind w:right="-45"/>
              <w:rPr>
                <w:del w:id="35887" w:author="Author"/>
              </w:rPr>
            </w:pPr>
          </w:p>
        </w:tc>
        <w:tc>
          <w:tcPr>
            <w:tcW w:w="1450" w:type="dxa"/>
            <w:tcBorders>
              <w:left w:val="single" w:sz="6" w:space="0" w:color="auto"/>
            </w:tcBorders>
          </w:tcPr>
          <w:p w14:paraId="4EA7C8F2" w14:textId="77777777" w:rsidR="002D775D" w:rsidRPr="000026A2" w:rsidDel="00ED7123" w:rsidRDefault="002D775D" w:rsidP="00B94200">
            <w:pPr>
              <w:pStyle w:val="tabletext11"/>
              <w:suppressAutoHyphens/>
              <w:jc w:val="right"/>
              <w:rPr>
                <w:del w:id="35888" w:author="Author"/>
              </w:rPr>
            </w:pPr>
            <w:del w:id="35889" w:author="Author">
              <w:r w:rsidRPr="000026A2" w:rsidDel="00ED7123">
                <w:delText>-0.240</w:delText>
              </w:r>
            </w:del>
          </w:p>
        </w:tc>
        <w:tc>
          <w:tcPr>
            <w:tcW w:w="950" w:type="dxa"/>
            <w:tcBorders>
              <w:right w:val="single" w:sz="6" w:space="0" w:color="auto"/>
            </w:tcBorders>
          </w:tcPr>
          <w:p w14:paraId="15D4D8A3" w14:textId="77777777" w:rsidR="002D775D" w:rsidRPr="000026A2" w:rsidDel="00ED7123" w:rsidRDefault="002D775D" w:rsidP="00B94200">
            <w:pPr>
              <w:pStyle w:val="tabletext11"/>
              <w:suppressAutoHyphens/>
              <w:jc w:val="center"/>
              <w:rPr>
                <w:del w:id="35890" w:author="Author"/>
              </w:rPr>
            </w:pPr>
          </w:p>
        </w:tc>
      </w:tr>
      <w:tr w:rsidR="002D775D" w:rsidRPr="000026A2" w:rsidDel="00ED7123" w14:paraId="4A412FDB" w14:textId="77777777" w:rsidTr="00B94200">
        <w:trPr>
          <w:cantSplit/>
          <w:trHeight w:val="190"/>
          <w:del w:id="35891" w:author="Author"/>
        </w:trPr>
        <w:tc>
          <w:tcPr>
            <w:tcW w:w="200" w:type="dxa"/>
            <w:tcBorders>
              <w:right w:val="single" w:sz="6" w:space="0" w:color="auto"/>
            </w:tcBorders>
          </w:tcPr>
          <w:p w14:paraId="6D328ADB" w14:textId="77777777" w:rsidR="002D775D" w:rsidRPr="000026A2" w:rsidDel="00ED7123" w:rsidRDefault="002D775D" w:rsidP="00B94200">
            <w:pPr>
              <w:pStyle w:val="tabletext11"/>
              <w:suppressAutoHyphens/>
              <w:rPr>
                <w:del w:id="35892" w:author="Author"/>
              </w:rPr>
            </w:pPr>
          </w:p>
        </w:tc>
        <w:tc>
          <w:tcPr>
            <w:tcW w:w="970" w:type="dxa"/>
            <w:tcBorders>
              <w:left w:val="single" w:sz="6" w:space="0" w:color="auto"/>
              <w:bottom w:val="single" w:sz="6" w:space="0" w:color="auto"/>
            </w:tcBorders>
          </w:tcPr>
          <w:p w14:paraId="4705D377" w14:textId="77777777" w:rsidR="002D775D" w:rsidRPr="000026A2" w:rsidDel="00ED7123" w:rsidRDefault="002D775D" w:rsidP="00B94200">
            <w:pPr>
              <w:pStyle w:val="tabletext11"/>
              <w:suppressAutoHyphens/>
              <w:jc w:val="right"/>
              <w:rPr>
                <w:del w:id="35893" w:author="Author"/>
              </w:rPr>
            </w:pPr>
          </w:p>
        </w:tc>
        <w:tc>
          <w:tcPr>
            <w:tcW w:w="600" w:type="dxa"/>
            <w:tcBorders>
              <w:bottom w:val="single" w:sz="6" w:space="0" w:color="auto"/>
            </w:tcBorders>
          </w:tcPr>
          <w:p w14:paraId="458E6940" w14:textId="77777777" w:rsidR="002D775D" w:rsidRPr="000026A2" w:rsidDel="00ED7123" w:rsidRDefault="002D775D" w:rsidP="00B94200">
            <w:pPr>
              <w:pStyle w:val="tabletext11"/>
              <w:suppressAutoHyphens/>
              <w:ind w:right="-45"/>
              <w:jc w:val="right"/>
              <w:rPr>
                <w:del w:id="35894" w:author="Author"/>
              </w:rPr>
            </w:pPr>
            <w:del w:id="35895" w:author="Author">
              <w:r w:rsidRPr="000026A2" w:rsidDel="00ED7123">
                <w:delText>5,000</w:delText>
              </w:r>
            </w:del>
          </w:p>
        </w:tc>
        <w:tc>
          <w:tcPr>
            <w:tcW w:w="830" w:type="dxa"/>
            <w:tcBorders>
              <w:bottom w:val="single" w:sz="6" w:space="0" w:color="auto"/>
              <w:right w:val="single" w:sz="6" w:space="0" w:color="auto"/>
            </w:tcBorders>
          </w:tcPr>
          <w:p w14:paraId="0368A11C" w14:textId="77777777" w:rsidR="002D775D" w:rsidRPr="000026A2" w:rsidDel="00ED7123" w:rsidRDefault="002D775D" w:rsidP="00B94200">
            <w:pPr>
              <w:pStyle w:val="tabletext11"/>
              <w:suppressAutoHyphens/>
              <w:ind w:right="-45"/>
              <w:rPr>
                <w:del w:id="35896" w:author="Author"/>
              </w:rPr>
            </w:pPr>
          </w:p>
        </w:tc>
        <w:tc>
          <w:tcPr>
            <w:tcW w:w="1450" w:type="dxa"/>
            <w:tcBorders>
              <w:left w:val="single" w:sz="6" w:space="0" w:color="auto"/>
              <w:bottom w:val="single" w:sz="6" w:space="0" w:color="auto"/>
            </w:tcBorders>
          </w:tcPr>
          <w:p w14:paraId="5FF94F04" w14:textId="77777777" w:rsidR="002D775D" w:rsidRPr="000026A2" w:rsidDel="00ED7123" w:rsidRDefault="002D775D" w:rsidP="00B94200">
            <w:pPr>
              <w:pStyle w:val="tabletext11"/>
              <w:suppressAutoHyphens/>
              <w:jc w:val="right"/>
              <w:rPr>
                <w:del w:id="35897" w:author="Author"/>
              </w:rPr>
            </w:pPr>
            <w:del w:id="35898" w:author="Author">
              <w:r w:rsidRPr="000026A2" w:rsidDel="00ED7123">
                <w:delText>-0.230</w:delText>
              </w:r>
            </w:del>
          </w:p>
        </w:tc>
        <w:tc>
          <w:tcPr>
            <w:tcW w:w="950" w:type="dxa"/>
            <w:tcBorders>
              <w:bottom w:val="single" w:sz="6" w:space="0" w:color="auto"/>
              <w:right w:val="single" w:sz="6" w:space="0" w:color="auto"/>
            </w:tcBorders>
          </w:tcPr>
          <w:p w14:paraId="7A592DDB" w14:textId="77777777" w:rsidR="002D775D" w:rsidRPr="000026A2" w:rsidDel="00ED7123" w:rsidRDefault="002D775D" w:rsidP="00B94200">
            <w:pPr>
              <w:pStyle w:val="tabletext11"/>
              <w:suppressAutoHyphens/>
              <w:jc w:val="center"/>
              <w:rPr>
                <w:del w:id="35899" w:author="Author"/>
              </w:rPr>
            </w:pPr>
          </w:p>
        </w:tc>
      </w:tr>
    </w:tbl>
    <w:p w14:paraId="41D5C3CB" w14:textId="77777777" w:rsidR="002D775D" w:rsidRPr="000026A2" w:rsidDel="00ED7123" w:rsidRDefault="002D775D" w:rsidP="001065E8">
      <w:pPr>
        <w:pStyle w:val="tablecaption"/>
        <w:suppressAutoHyphens/>
        <w:rPr>
          <w:del w:id="35900" w:author="Author"/>
        </w:rPr>
      </w:pPr>
      <w:del w:id="35901" w:author="Author">
        <w:r w:rsidRPr="000026A2" w:rsidDel="00ED7123">
          <w:delText>Table 98.B.1.b.(2)(b)(v.2) Private Passenger Types Comprehensive Coverage Deductible Factors – Theft, Mischief Or Vandalism Without Full Glass Coverage</w:delText>
        </w:r>
      </w:del>
    </w:p>
    <w:p w14:paraId="40C5176A" w14:textId="77777777" w:rsidR="002D775D" w:rsidRPr="000026A2" w:rsidDel="00ED7123" w:rsidRDefault="002D775D" w:rsidP="001065E8">
      <w:pPr>
        <w:pStyle w:val="isonormal"/>
        <w:suppressAutoHyphens/>
        <w:rPr>
          <w:del w:id="35902" w:author="Author"/>
        </w:rPr>
      </w:pPr>
    </w:p>
    <w:p w14:paraId="64202116" w14:textId="77777777" w:rsidR="002D775D" w:rsidRPr="000026A2" w:rsidDel="00ED7123" w:rsidRDefault="002D775D" w:rsidP="001065E8">
      <w:pPr>
        <w:pStyle w:val="outlinehd6"/>
        <w:suppressAutoHyphens/>
        <w:rPr>
          <w:del w:id="35903" w:author="Author"/>
        </w:rPr>
      </w:pPr>
      <w:del w:id="35904" w:author="Author">
        <w:r w:rsidRPr="000026A2" w:rsidDel="00ED7123">
          <w:lastRenderedPageBreak/>
          <w:tab/>
          <w:delText>(c)</w:delText>
        </w:r>
        <w:r w:rsidRPr="000026A2" w:rsidDel="00ED7123">
          <w:tab/>
          <w:delText>Trucks, Tractors And Trailers And All Autos Except Zone-rated Risks – All Perils Without Full Safety Glass Coverage</w:delText>
        </w:r>
      </w:del>
    </w:p>
    <w:p w14:paraId="3FA23231" w14:textId="77777777" w:rsidR="002D775D" w:rsidRPr="000026A2" w:rsidDel="00ED7123" w:rsidRDefault="002D775D" w:rsidP="001065E8">
      <w:pPr>
        <w:pStyle w:val="space4"/>
        <w:suppressAutoHyphens/>
        <w:rPr>
          <w:del w:id="3590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2D775D" w:rsidRPr="000026A2" w:rsidDel="00ED7123" w14:paraId="5BA2E84F" w14:textId="77777777" w:rsidTr="00B94200">
        <w:trPr>
          <w:cantSplit/>
          <w:trHeight w:val="190"/>
          <w:del w:id="35906" w:author="Author"/>
        </w:trPr>
        <w:tc>
          <w:tcPr>
            <w:tcW w:w="200" w:type="dxa"/>
          </w:tcPr>
          <w:p w14:paraId="4C6C5C8A" w14:textId="77777777" w:rsidR="002D775D" w:rsidRPr="000026A2" w:rsidDel="00ED7123" w:rsidRDefault="002D775D" w:rsidP="00B94200">
            <w:pPr>
              <w:pStyle w:val="tablehead"/>
              <w:suppressAutoHyphens/>
              <w:rPr>
                <w:del w:id="35907"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7426F2B2" w14:textId="77777777" w:rsidR="002D775D" w:rsidRPr="000026A2" w:rsidDel="00ED7123" w:rsidRDefault="002D775D" w:rsidP="00B94200">
            <w:pPr>
              <w:pStyle w:val="tablehead"/>
              <w:suppressAutoHyphens/>
              <w:rPr>
                <w:del w:id="35908" w:author="Author"/>
              </w:rPr>
            </w:pPr>
            <w:del w:id="35909" w:author="Author">
              <w:r w:rsidRPr="000026A2" w:rsidDel="00ED7123">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15398B55" w14:textId="77777777" w:rsidR="002D775D" w:rsidRPr="000026A2" w:rsidDel="00ED7123" w:rsidRDefault="002D775D" w:rsidP="00B94200">
            <w:pPr>
              <w:pStyle w:val="tablehead"/>
              <w:suppressAutoHyphens/>
              <w:rPr>
                <w:del w:id="35910" w:author="Author"/>
              </w:rPr>
            </w:pPr>
            <w:del w:id="35911" w:author="Author">
              <w:r w:rsidRPr="000026A2" w:rsidDel="00ED7123">
                <w:delText>Factor</w:delText>
              </w:r>
            </w:del>
          </w:p>
        </w:tc>
      </w:tr>
      <w:tr w:rsidR="002D775D" w:rsidRPr="000026A2" w:rsidDel="00ED7123" w14:paraId="5D820681" w14:textId="77777777" w:rsidTr="00B94200">
        <w:trPr>
          <w:cantSplit/>
          <w:trHeight w:val="190"/>
          <w:del w:id="35912" w:author="Author"/>
        </w:trPr>
        <w:tc>
          <w:tcPr>
            <w:tcW w:w="200" w:type="dxa"/>
            <w:tcBorders>
              <w:right w:val="single" w:sz="6" w:space="0" w:color="auto"/>
            </w:tcBorders>
          </w:tcPr>
          <w:p w14:paraId="13B713E4" w14:textId="77777777" w:rsidR="002D775D" w:rsidRPr="000026A2" w:rsidDel="00ED7123" w:rsidRDefault="002D775D" w:rsidP="00B94200">
            <w:pPr>
              <w:pStyle w:val="tabletext11"/>
              <w:suppressAutoHyphens/>
              <w:rPr>
                <w:del w:id="35913" w:author="Author"/>
              </w:rPr>
            </w:pPr>
          </w:p>
        </w:tc>
        <w:tc>
          <w:tcPr>
            <w:tcW w:w="970" w:type="dxa"/>
            <w:tcBorders>
              <w:top w:val="single" w:sz="6" w:space="0" w:color="auto"/>
              <w:left w:val="single" w:sz="6" w:space="0" w:color="auto"/>
            </w:tcBorders>
          </w:tcPr>
          <w:p w14:paraId="7182C899" w14:textId="77777777" w:rsidR="002D775D" w:rsidRPr="000026A2" w:rsidDel="00ED7123" w:rsidRDefault="002D775D" w:rsidP="00B94200">
            <w:pPr>
              <w:pStyle w:val="tabletext11"/>
              <w:suppressAutoHyphens/>
              <w:jc w:val="right"/>
              <w:rPr>
                <w:del w:id="35914" w:author="Author"/>
              </w:rPr>
            </w:pPr>
            <w:del w:id="35915" w:author="Author">
              <w:r w:rsidRPr="000026A2" w:rsidDel="00ED7123">
                <w:delText>$</w:delText>
              </w:r>
            </w:del>
          </w:p>
        </w:tc>
        <w:tc>
          <w:tcPr>
            <w:tcW w:w="600" w:type="dxa"/>
            <w:tcBorders>
              <w:top w:val="single" w:sz="6" w:space="0" w:color="auto"/>
            </w:tcBorders>
          </w:tcPr>
          <w:p w14:paraId="41568D51" w14:textId="77777777" w:rsidR="002D775D" w:rsidRPr="000026A2" w:rsidDel="00ED7123" w:rsidRDefault="002D775D" w:rsidP="00B94200">
            <w:pPr>
              <w:pStyle w:val="tabletext11"/>
              <w:suppressAutoHyphens/>
              <w:ind w:right="-45"/>
              <w:jc w:val="right"/>
              <w:rPr>
                <w:del w:id="35916" w:author="Author"/>
              </w:rPr>
            </w:pPr>
            <w:del w:id="35917" w:author="Author">
              <w:r w:rsidRPr="000026A2" w:rsidDel="00ED7123">
                <w:delText>Full</w:delText>
              </w:r>
            </w:del>
          </w:p>
        </w:tc>
        <w:tc>
          <w:tcPr>
            <w:tcW w:w="830" w:type="dxa"/>
            <w:tcBorders>
              <w:top w:val="single" w:sz="6" w:space="0" w:color="auto"/>
              <w:left w:val="nil"/>
              <w:right w:val="single" w:sz="6" w:space="0" w:color="auto"/>
            </w:tcBorders>
          </w:tcPr>
          <w:p w14:paraId="30784075" w14:textId="77777777" w:rsidR="002D775D" w:rsidRPr="000026A2" w:rsidDel="00ED7123" w:rsidRDefault="002D775D" w:rsidP="00B94200">
            <w:pPr>
              <w:pStyle w:val="tabletext11"/>
              <w:tabs>
                <w:tab w:val="decimal" w:pos="500"/>
              </w:tabs>
              <w:suppressAutoHyphens/>
              <w:ind w:right="-45"/>
              <w:rPr>
                <w:del w:id="35918" w:author="Author"/>
              </w:rPr>
            </w:pPr>
          </w:p>
        </w:tc>
        <w:tc>
          <w:tcPr>
            <w:tcW w:w="1450" w:type="dxa"/>
            <w:tcBorders>
              <w:top w:val="single" w:sz="6" w:space="0" w:color="auto"/>
              <w:left w:val="single" w:sz="6" w:space="0" w:color="auto"/>
            </w:tcBorders>
          </w:tcPr>
          <w:p w14:paraId="104D8ECA" w14:textId="77777777" w:rsidR="002D775D" w:rsidRPr="000026A2" w:rsidDel="00ED7123" w:rsidRDefault="002D775D" w:rsidP="00B94200">
            <w:pPr>
              <w:pStyle w:val="tabletext11"/>
              <w:suppressAutoHyphens/>
              <w:jc w:val="right"/>
              <w:rPr>
                <w:del w:id="35919" w:author="Author"/>
              </w:rPr>
            </w:pPr>
            <w:del w:id="35920" w:author="Author">
              <w:r w:rsidRPr="000026A2" w:rsidDel="00ED7123">
                <w:delText>-0.235</w:delText>
              </w:r>
            </w:del>
          </w:p>
        </w:tc>
        <w:tc>
          <w:tcPr>
            <w:tcW w:w="950" w:type="dxa"/>
            <w:tcBorders>
              <w:top w:val="single" w:sz="6" w:space="0" w:color="auto"/>
              <w:right w:val="single" w:sz="6" w:space="0" w:color="auto"/>
            </w:tcBorders>
          </w:tcPr>
          <w:p w14:paraId="0A6B9D66" w14:textId="77777777" w:rsidR="002D775D" w:rsidRPr="000026A2" w:rsidDel="00ED7123" w:rsidRDefault="002D775D" w:rsidP="00B94200">
            <w:pPr>
              <w:pStyle w:val="tabletext11"/>
              <w:suppressAutoHyphens/>
              <w:jc w:val="center"/>
              <w:rPr>
                <w:del w:id="35921" w:author="Author"/>
              </w:rPr>
            </w:pPr>
          </w:p>
        </w:tc>
      </w:tr>
      <w:tr w:rsidR="002D775D" w:rsidRPr="000026A2" w:rsidDel="00ED7123" w14:paraId="011B6191" w14:textId="77777777" w:rsidTr="00B94200">
        <w:trPr>
          <w:cantSplit/>
          <w:trHeight w:val="190"/>
          <w:del w:id="35922" w:author="Author"/>
        </w:trPr>
        <w:tc>
          <w:tcPr>
            <w:tcW w:w="200" w:type="dxa"/>
            <w:tcBorders>
              <w:right w:val="single" w:sz="6" w:space="0" w:color="auto"/>
            </w:tcBorders>
          </w:tcPr>
          <w:p w14:paraId="60406265" w14:textId="77777777" w:rsidR="002D775D" w:rsidRPr="000026A2" w:rsidDel="00ED7123" w:rsidRDefault="002D775D" w:rsidP="00B94200">
            <w:pPr>
              <w:pStyle w:val="tabletext11"/>
              <w:suppressAutoHyphens/>
              <w:rPr>
                <w:del w:id="35923" w:author="Author"/>
              </w:rPr>
            </w:pPr>
          </w:p>
        </w:tc>
        <w:tc>
          <w:tcPr>
            <w:tcW w:w="970" w:type="dxa"/>
            <w:tcBorders>
              <w:left w:val="single" w:sz="6" w:space="0" w:color="auto"/>
            </w:tcBorders>
          </w:tcPr>
          <w:p w14:paraId="210BAD3C" w14:textId="77777777" w:rsidR="002D775D" w:rsidRPr="000026A2" w:rsidDel="00ED7123" w:rsidRDefault="002D775D" w:rsidP="00B94200">
            <w:pPr>
              <w:pStyle w:val="tabletext11"/>
              <w:suppressAutoHyphens/>
              <w:jc w:val="right"/>
              <w:rPr>
                <w:del w:id="35924" w:author="Author"/>
              </w:rPr>
            </w:pPr>
          </w:p>
        </w:tc>
        <w:tc>
          <w:tcPr>
            <w:tcW w:w="600" w:type="dxa"/>
          </w:tcPr>
          <w:p w14:paraId="5801A9E4" w14:textId="77777777" w:rsidR="002D775D" w:rsidRPr="000026A2" w:rsidDel="00ED7123" w:rsidRDefault="002D775D" w:rsidP="00B94200">
            <w:pPr>
              <w:pStyle w:val="tabletext11"/>
              <w:suppressAutoHyphens/>
              <w:ind w:right="-45"/>
              <w:jc w:val="right"/>
              <w:rPr>
                <w:del w:id="35925" w:author="Author"/>
              </w:rPr>
            </w:pPr>
            <w:del w:id="35926" w:author="Author">
              <w:r w:rsidRPr="000026A2" w:rsidDel="00ED7123">
                <w:delText>50</w:delText>
              </w:r>
            </w:del>
          </w:p>
        </w:tc>
        <w:tc>
          <w:tcPr>
            <w:tcW w:w="830" w:type="dxa"/>
            <w:tcBorders>
              <w:right w:val="single" w:sz="6" w:space="0" w:color="auto"/>
            </w:tcBorders>
          </w:tcPr>
          <w:p w14:paraId="52DF7A86" w14:textId="77777777" w:rsidR="002D775D" w:rsidRPr="000026A2" w:rsidDel="00ED7123" w:rsidRDefault="002D775D" w:rsidP="00B94200">
            <w:pPr>
              <w:pStyle w:val="tabletext11"/>
              <w:suppressAutoHyphens/>
              <w:ind w:right="-45"/>
              <w:rPr>
                <w:del w:id="35927" w:author="Author"/>
              </w:rPr>
            </w:pPr>
          </w:p>
        </w:tc>
        <w:tc>
          <w:tcPr>
            <w:tcW w:w="1450" w:type="dxa"/>
            <w:tcBorders>
              <w:left w:val="single" w:sz="6" w:space="0" w:color="auto"/>
            </w:tcBorders>
          </w:tcPr>
          <w:p w14:paraId="626C59B1" w14:textId="77777777" w:rsidR="002D775D" w:rsidRPr="000026A2" w:rsidDel="00ED7123" w:rsidRDefault="002D775D" w:rsidP="00B94200">
            <w:pPr>
              <w:pStyle w:val="tabletext11"/>
              <w:suppressAutoHyphens/>
              <w:jc w:val="right"/>
              <w:rPr>
                <w:del w:id="35928" w:author="Author"/>
              </w:rPr>
            </w:pPr>
            <w:del w:id="35929" w:author="Author">
              <w:r w:rsidRPr="000026A2" w:rsidDel="00ED7123">
                <w:delText>-0.209</w:delText>
              </w:r>
            </w:del>
          </w:p>
        </w:tc>
        <w:tc>
          <w:tcPr>
            <w:tcW w:w="950" w:type="dxa"/>
            <w:tcBorders>
              <w:right w:val="single" w:sz="6" w:space="0" w:color="auto"/>
            </w:tcBorders>
          </w:tcPr>
          <w:p w14:paraId="71B9D488" w14:textId="77777777" w:rsidR="002D775D" w:rsidRPr="000026A2" w:rsidDel="00ED7123" w:rsidRDefault="002D775D" w:rsidP="00B94200">
            <w:pPr>
              <w:pStyle w:val="tabletext11"/>
              <w:suppressAutoHyphens/>
              <w:jc w:val="center"/>
              <w:rPr>
                <w:del w:id="35930" w:author="Author"/>
              </w:rPr>
            </w:pPr>
          </w:p>
        </w:tc>
      </w:tr>
      <w:tr w:rsidR="002D775D" w:rsidRPr="000026A2" w:rsidDel="00ED7123" w14:paraId="4EC38096" w14:textId="77777777" w:rsidTr="00B94200">
        <w:trPr>
          <w:cantSplit/>
          <w:trHeight w:val="190"/>
          <w:del w:id="35931" w:author="Author"/>
        </w:trPr>
        <w:tc>
          <w:tcPr>
            <w:tcW w:w="200" w:type="dxa"/>
            <w:tcBorders>
              <w:right w:val="single" w:sz="6" w:space="0" w:color="auto"/>
            </w:tcBorders>
          </w:tcPr>
          <w:p w14:paraId="127AAA68" w14:textId="77777777" w:rsidR="002D775D" w:rsidRPr="000026A2" w:rsidDel="00ED7123" w:rsidRDefault="002D775D" w:rsidP="00B94200">
            <w:pPr>
              <w:pStyle w:val="tabletext11"/>
              <w:suppressAutoHyphens/>
              <w:rPr>
                <w:del w:id="35932" w:author="Author"/>
              </w:rPr>
            </w:pPr>
          </w:p>
        </w:tc>
        <w:tc>
          <w:tcPr>
            <w:tcW w:w="970" w:type="dxa"/>
            <w:tcBorders>
              <w:left w:val="single" w:sz="6" w:space="0" w:color="auto"/>
            </w:tcBorders>
          </w:tcPr>
          <w:p w14:paraId="06E80A23" w14:textId="77777777" w:rsidR="002D775D" w:rsidRPr="000026A2" w:rsidDel="00ED7123" w:rsidRDefault="002D775D" w:rsidP="00B94200">
            <w:pPr>
              <w:pStyle w:val="tabletext11"/>
              <w:suppressAutoHyphens/>
              <w:jc w:val="right"/>
              <w:rPr>
                <w:del w:id="35933" w:author="Author"/>
              </w:rPr>
            </w:pPr>
          </w:p>
        </w:tc>
        <w:tc>
          <w:tcPr>
            <w:tcW w:w="600" w:type="dxa"/>
          </w:tcPr>
          <w:p w14:paraId="0ED9A218" w14:textId="77777777" w:rsidR="002D775D" w:rsidRPr="000026A2" w:rsidDel="00ED7123" w:rsidRDefault="002D775D" w:rsidP="00B94200">
            <w:pPr>
              <w:pStyle w:val="tabletext11"/>
              <w:suppressAutoHyphens/>
              <w:ind w:right="-45"/>
              <w:jc w:val="right"/>
              <w:rPr>
                <w:del w:id="35934" w:author="Author"/>
              </w:rPr>
            </w:pPr>
            <w:del w:id="35935" w:author="Author">
              <w:r w:rsidRPr="000026A2" w:rsidDel="00ED7123">
                <w:delText>100</w:delText>
              </w:r>
            </w:del>
          </w:p>
        </w:tc>
        <w:tc>
          <w:tcPr>
            <w:tcW w:w="830" w:type="dxa"/>
            <w:tcBorders>
              <w:right w:val="single" w:sz="6" w:space="0" w:color="auto"/>
            </w:tcBorders>
          </w:tcPr>
          <w:p w14:paraId="4E2C257B" w14:textId="77777777" w:rsidR="002D775D" w:rsidRPr="000026A2" w:rsidDel="00ED7123" w:rsidRDefault="002D775D" w:rsidP="00B94200">
            <w:pPr>
              <w:pStyle w:val="tabletext11"/>
              <w:suppressAutoHyphens/>
              <w:ind w:right="-45"/>
              <w:rPr>
                <w:del w:id="35936" w:author="Author"/>
              </w:rPr>
            </w:pPr>
          </w:p>
        </w:tc>
        <w:tc>
          <w:tcPr>
            <w:tcW w:w="1450" w:type="dxa"/>
            <w:tcBorders>
              <w:left w:val="single" w:sz="6" w:space="0" w:color="auto"/>
            </w:tcBorders>
          </w:tcPr>
          <w:p w14:paraId="0EA6CF11" w14:textId="77777777" w:rsidR="002D775D" w:rsidRPr="000026A2" w:rsidDel="00ED7123" w:rsidRDefault="002D775D" w:rsidP="00B94200">
            <w:pPr>
              <w:pStyle w:val="tabletext11"/>
              <w:suppressAutoHyphens/>
              <w:jc w:val="right"/>
              <w:rPr>
                <w:del w:id="35937" w:author="Author"/>
              </w:rPr>
            </w:pPr>
            <w:del w:id="35938" w:author="Author">
              <w:r w:rsidRPr="000026A2" w:rsidDel="00ED7123">
                <w:delText>-0.182</w:delText>
              </w:r>
            </w:del>
          </w:p>
        </w:tc>
        <w:tc>
          <w:tcPr>
            <w:tcW w:w="950" w:type="dxa"/>
            <w:tcBorders>
              <w:right w:val="single" w:sz="6" w:space="0" w:color="auto"/>
            </w:tcBorders>
          </w:tcPr>
          <w:p w14:paraId="30628636" w14:textId="77777777" w:rsidR="002D775D" w:rsidRPr="000026A2" w:rsidDel="00ED7123" w:rsidRDefault="002D775D" w:rsidP="00B94200">
            <w:pPr>
              <w:pStyle w:val="tabletext11"/>
              <w:suppressAutoHyphens/>
              <w:jc w:val="center"/>
              <w:rPr>
                <w:del w:id="35939" w:author="Author"/>
              </w:rPr>
            </w:pPr>
          </w:p>
        </w:tc>
      </w:tr>
      <w:tr w:rsidR="002D775D" w:rsidRPr="000026A2" w:rsidDel="00ED7123" w14:paraId="587710AF" w14:textId="77777777" w:rsidTr="00B94200">
        <w:trPr>
          <w:cantSplit/>
          <w:trHeight w:val="190"/>
          <w:del w:id="35940" w:author="Author"/>
        </w:trPr>
        <w:tc>
          <w:tcPr>
            <w:tcW w:w="200" w:type="dxa"/>
            <w:tcBorders>
              <w:right w:val="single" w:sz="6" w:space="0" w:color="auto"/>
            </w:tcBorders>
          </w:tcPr>
          <w:p w14:paraId="3D28D275" w14:textId="77777777" w:rsidR="002D775D" w:rsidRPr="000026A2" w:rsidDel="00ED7123" w:rsidRDefault="002D775D" w:rsidP="00B94200">
            <w:pPr>
              <w:pStyle w:val="tabletext11"/>
              <w:suppressAutoHyphens/>
              <w:rPr>
                <w:del w:id="35941" w:author="Author"/>
              </w:rPr>
            </w:pPr>
          </w:p>
        </w:tc>
        <w:tc>
          <w:tcPr>
            <w:tcW w:w="970" w:type="dxa"/>
            <w:tcBorders>
              <w:left w:val="single" w:sz="6" w:space="0" w:color="auto"/>
            </w:tcBorders>
          </w:tcPr>
          <w:p w14:paraId="621EB5C8" w14:textId="77777777" w:rsidR="002D775D" w:rsidRPr="000026A2" w:rsidDel="00ED7123" w:rsidRDefault="002D775D" w:rsidP="00B94200">
            <w:pPr>
              <w:pStyle w:val="tabletext11"/>
              <w:suppressAutoHyphens/>
              <w:jc w:val="right"/>
              <w:rPr>
                <w:del w:id="35942" w:author="Author"/>
              </w:rPr>
            </w:pPr>
          </w:p>
        </w:tc>
        <w:tc>
          <w:tcPr>
            <w:tcW w:w="600" w:type="dxa"/>
          </w:tcPr>
          <w:p w14:paraId="4F30AD58" w14:textId="77777777" w:rsidR="002D775D" w:rsidRPr="000026A2" w:rsidDel="00ED7123" w:rsidRDefault="002D775D" w:rsidP="00B94200">
            <w:pPr>
              <w:pStyle w:val="tabletext11"/>
              <w:suppressAutoHyphens/>
              <w:ind w:right="-45"/>
              <w:jc w:val="right"/>
              <w:rPr>
                <w:del w:id="35943" w:author="Author"/>
              </w:rPr>
            </w:pPr>
            <w:del w:id="35944" w:author="Author">
              <w:r w:rsidRPr="000026A2" w:rsidDel="00ED7123">
                <w:delText>200</w:delText>
              </w:r>
            </w:del>
          </w:p>
        </w:tc>
        <w:tc>
          <w:tcPr>
            <w:tcW w:w="830" w:type="dxa"/>
            <w:tcBorders>
              <w:right w:val="single" w:sz="6" w:space="0" w:color="auto"/>
            </w:tcBorders>
          </w:tcPr>
          <w:p w14:paraId="1976F432" w14:textId="77777777" w:rsidR="002D775D" w:rsidRPr="000026A2" w:rsidDel="00ED7123" w:rsidRDefault="002D775D" w:rsidP="00B94200">
            <w:pPr>
              <w:pStyle w:val="tabletext11"/>
              <w:suppressAutoHyphens/>
              <w:ind w:right="-45"/>
              <w:rPr>
                <w:del w:id="35945" w:author="Author"/>
              </w:rPr>
            </w:pPr>
          </w:p>
        </w:tc>
        <w:tc>
          <w:tcPr>
            <w:tcW w:w="1450" w:type="dxa"/>
            <w:tcBorders>
              <w:left w:val="single" w:sz="6" w:space="0" w:color="auto"/>
            </w:tcBorders>
          </w:tcPr>
          <w:p w14:paraId="0382D2DF" w14:textId="77777777" w:rsidR="002D775D" w:rsidRPr="000026A2" w:rsidDel="00ED7123" w:rsidRDefault="002D775D" w:rsidP="00B94200">
            <w:pPr>
              <w:pStyle w:val="tabletext11"/>
              <w:suppressAutoHyphens/>
              <w:jc w:val="right"/>
              <w:rPr>
                <w:del w:id="35946" w:author="Author"/>
              </w:rPr>
            </w:pPr>
            <w:del w:id="35947" w:author="Author">
              <w:r w:rsidRPr="000026A2" w:rsidDel="00ED7123">
                <w:delText>-0.122</w:delText>
              </w:r>
            </w:del>
          </w:p>
        </w:tc>
        <w:tc>
          <w:tcPr>
            <w:tcW w:w="950" w:type="dxa"/>
            <w:tcBorders>
              <w:right w:val="single" w:sz="6" w:space="0" w:color="auto"/>
            </w:tcBorders>
          </w:tcPr>
          <w:p w14:paraId="4CE06B09" w14:textId="77777777" w:rsidR="002D775D" w:rsidRPr="000026A2" w:rsidDel="00ED7123" w:rsidRDefault="002D775D" w:rsidP="00B94200">
            <w:pPr>
              <w:pStyle w:val="tabletext11"/>
              <w:suppressAutoHyphens/>
              <w:jc w:val="center"/>
              <w:rPr>
                <w:del w:id="35948" w:author="Author"/>
              </w:rPr>
            </w:pPr>
          </w:p>
        </w:tc>
      </w:tr>
      <w:tr w:rsidR="002D775D" w:rsidRPr="000026A2" w:rsidDel="00ED7123" w14:paraId="5F6326E6" w14:textId="77777777" w:rsidTr="00B94200">
        <w:trPr>
          <w:cantSplit/>
          <w:trHeight w:val="190"/>
          <w:del w:id="35949" w:author="Author"/>
        </w:trPr>
        <w:tc>
          <w:tcPr>
            <w:tcW w:w="200" w:type="dxa"/>
            <w:tcBorders>
              <w:right w:val="single" w:sz="6" w:space="0" w:color="auto"/>
            </w:tcBorders>
          </w:tcPr>
          <w:p w14:paraId="6AC7F04C" w14:textId="77777777" w:rsidR="002D775D" w:rsidRPr="000026A2" w:rsidDel="00ED7123" w:rsidRDefault="002D775D" w:rsidP="00B94200">
            <w:pPr>
              <w:pStyle w:val="tabletext11"/>
              <w:suppressAutoHyphens/>
              <w:rPr>
                <w:del w:id="35950" w:author="Author"/>
              </w:rPr>
            </w:pPr>
          </w:p>
        </w:tc>
        <w:tc>
          <w:tcPr>
            <w:tcW w:w="970" w:type="dxa"/>
            <w:tcBorders>
              <w:left w:val="single" w:sz="6" w:space="0" w:color="auto"/>
            </w:tcBorders>
          </w:tcPr>
          <w:p w14:paraId="135A94F0" w14:textId="77777777" w:rsidR="002D775D" w:rsidRPr="000026A2" w:rsidDel="00ED7123" w:rsidRDefault="002D775D" w:rsidP="00B94200">
            <w:pPr>
              <w:pStyle w:val="tabletext11"/>
              <w:suppressAutoHyphens/>
              <w:jc w:val="right"/>
              <w:rPr>
                <w:del w:id="35951" w:author="Author"/>
              </w:rPr>
            </w:pPr>
          </w:p>
        </w:tc>
        <w:tc>
          <w:tcPr>
            <w:tcW w:w="600" w:type="dxa"/>
          </w:tcPr>
          <w:p w14:paraId="15108272" w14:textId="77777777" w:rsidR="002D775D" w:rsidRPr="000026A2" w:rsidDel="00ED7123" w:rsidRDefault="002D775D" w:rsidP="00B94200">
            <w:pPr>
              <w:pStyle w:val="tabletext11"/>
              <w:suppressAutoHyphens/>
              <w:ind w:right="-45"/>
              <w:jc w:val="right"/>
              <w:rPr>
                <w:del w:id="35952" w:author="Author"/>
              </w:rPr>
            </w:pPr>
            <w:del w:id="35953" w:author="Author">
              <w:r w:rsidRPr="000026A2" w:rsidDel="00ED7123">
                <w:delText>250</w:delText>
              </w:r>
            </w:del>
          </w:p>
        </w:tc>
        <w:tc>
          <w:tcPr>
            <w:tcW w:w="830" w:type="dxa"/>
            <w:tcBorders>
              <w:right w:val="single" w:sz="6" w:space="0" w:color="auto"/>
            </w:tcBorders>
          </w:tcPr>
          <w:p w14:paraId="35691F4A" w14:textId="77777777" w:rsidR="002D775D" w:rsidRPr="000026A2" w:rsidDel="00ED7123" w:rsidRDefault="002D775D" w:rsidP="00B94200">
            <w:pPr>
              <w:pStyle w:val="tabletext11"/>
              <w:suppressAutoHyphens/>
              <w:ind w:right="-45"/>
              <w:rPr>
                <w:del w:id="35954" w:author="Author"/>
              </w:rPr>
            </w:pPr>
          </w:p>
        </w:tc>
        <w:tc>
          <w:tcPr>
            <w:tcW w:w="1450" w:type="dxa"/>
            <w:tcBorders>
              <w:left w:val="single" w:sz="6" w:space="0" w:color="auto"/>
            </w:tcBorders>
          </w:tcPr>
          <w:p w14:paraId="1CE2257D" w14:textId="77777777" w:rsidR="002D775D" w:rsidRPr="000026A2" w:rsidDel="00ED7123" w:rsidRDefault="002D775D" w:rsidP="00B94200">
            <w:pPr>
              <w:pStyle w:val="tabletext11"/>
              <w:suppressAutoHyphens/>
              <w:jc w:val="right"/>
              <w:rPr>
                <w:del w:id="35955" w:author="Author"/>
              </w:rPr>
            </w:pPr>
            <w:del w:id="35956" w:author="Author">
              <w:r w:rsidRPr="000026A2" w:rsidDel="00ED7123">
                <w:delText>-0.094</w:delText>
              </w:r>
            </w:del>
          </w:p>
        </w:tc>
        <w:tc>
          <w:tcPr>
            <w:tcW w:w="950" w:type="dxa"/>
            <w:tcBorders>
              <w:right w:val="single" w:sz="6" w:space="0" w:color="auto"/>
            </w:tcBorders>
          </w:tcPr>
          <w:p w14:paraId="2AC4EA74" w14:textId="77777777" w:rsidR="002D775D" w:rsidRPr="000026A2" w:rsidDel="00ED7123" w:rsidRDefault="002D775D" w:rsidP="00B94200">
            <w:pPr>
              <w:pStyle w:val="tabletext11"/>
              <w:suppressAutoHyphens/>
              <w:jc w:val="center"/>
              <w:rPr>
                <w:del w:id="35957" w:author="Author"/>
              </w:rPr>
            </w:pPr>
          </w:p>
        </w:tc>
      </w:tr>
      <w:tr w:rsidR="002D775D" w:rsidRPr="000026A2" w:rsidDel="00ED7123" w14:paraId="38C5D341" w14:textId="77777777" w:rsidTr="00B94200">
        <w:trPr>
          <w:cantSplit/>
          <w:trHeight w:val="190"/>
          <w:del w:id="35958" w:author="Author"/>
        </w:trPr>
        <w:tc>
          <w:tcPr>
            <w:tcW w:w="200" w:type="dxa"/>
            <w:tcBorders>
              <w:right w:val="single" w:sz="6" w:space="0" w:color="auto"/>
            </w:tcBorders>
          </w:tcPr>
          <w:p w14:paraId="79D83FAF" w14:textId="77777777" w:rsidR="002D775D" w:rsidRPr="000026A2" w:rsidDel="00ED7123" w:rsidRDefault="002D775D" w:rsidP="00B94200">
            <w:pPr>
              <w:pStyle w:val="tabletext11"/>
              <w:suppressAutoHyphens/>
              <w:rPr>
                <w:del w:id="35959" w:author="Author"/>
              </w:rPr>
            </w:pPr>
          </w:p>
        </w:tc>
        <w:tc>
          <w:tcPr>
            <w:tcW w:w="970" w:type="dxa"/>
            <w:tcBorders>
              <w:left w:val="single" w:sz="6" w:space="0" w:color="auto"/>
            </w:tcBorders>
          </w:tcPr>
          <w:p w14:paraId="78101F9F" w14:textId="77777777" w:rsidR="002D775D" w:rsidRPr="000026A2" w:rsidDel="00ED7123" w:rsidRDefault="002D775D" w:rsidP="00B94200">
            <w:pPr>
              <w:pStyle w:val="tabletext11"/>
              <w:suppressAutoHyphens/>
              <w:jc w:val="right"/>
              <w:rPr>
                <w:del w:id="35960" w:author="Author"/>
              </w:rPr>
            </w:pPr>
          </w:p>
        </w:tc>
        <w:tc>
          <w:tcPr>
            <w:tcW w:w="600" w:type="dxa"/>
          </w:tcPr>
          <w:p w14:paraId="1D9A0B21" w14:textId="77777777" w:rsidR="002D775D" w:rsidRPr="000026A2" w:rsidDel="00ED7123" w:rsidRDefault="002D775D" w:rsidP="00B94200">
            <w:pPr>
              <w:pStyle w:val="tabletext11"/>
              <w:suppressAutoHyphens/>
              <w:ind w:right="-45"/>
              <w:jc w:val="right"/>
              <w:rPr>
                <w:del w:id="35961" w:author="Author"/>
              </w:rPr>
            </w:pPr>
            <w:del w:id="35962" w:author="Author">
              <w:r w:rsidRPr="000026A2" w:rsidDel="00ED7123">
                <w:delText>500</w:delText>
              </w:r>
            </w:del>
          </w:p>
        </w:tc>
        <w:tc>
          <w:tcPr>
            <w:tcW w:w="830" w:type="dxa"/>
            <w:tcBorders>
              <w:right w:val="single" w:sz="6" w:space="0" w:color="auto"/>
            </w:tcBorders>
          </w:tcPr>
          <w:p w14:paraId="39A9A7E9" w14:textId="77777777" w:rsidR="002D775D" w:rsidRPr="000026A2" w:rsidDel="00ED7123" w:rsidRDefault="002D775D" w:rsidP="00B94200">
            <w:pPr>
              <w:pStyle w:val="tabletext11"/>
              <w:suppressAutoHyphens/>
              <w:ind w:right="-45"/>
              <w:rPr>
                <w:del w:id="35963" w:author="Author"/>
              </w:rPr>
            </w:pPr>
          </w:p>
        </w:tc>
        <w:tc>
          <w:tcPr>
            <w:tcW w:w="1450" w:type="dxa"/>
            <w:tcBorders>
              <w:left w:val="single" w:sz="6" w:space="0" w:color="auto"/>
            </w:tcBorders>
          </w:tcPr>
          <w:p w14:paraId="3C9B74F4" w14:textId="77777777" w:rsidR="002D775D" w:rsidRPr="000026A2" w:rsidDel="00ED7123" w:rsidRDefault="002D775D" w:rsidP="00B94200">
            <w:pPr>
              <w:pStyle w:val="tabletext11"/>
              <w:suppressAutoHyphens/>
              <w:jc w:val="right"/>
              <w:rPr>
                <w:del w:id="35964" w:author="Author"/>
              </w:rPr>
            </w:pPr>
            <w:del w:id="35965" w:author="Author">
              <w:r w:rsidRPr="000026A2" w:rsidDel="00ED7123">
                <w:delText>0.006</w:delText>
              </w:r>
            </w:del>
          </w:p>
        </w:tc>
        <w:tc>
          <w:tcPr>
            <w:tcW w:w="950" w:type="dxa"/>
            <w:tcBorders>
              <w:right w:val="single" w:sz="6" w:space="0" w:color="auto"/>
            </w:tcBorders>
          </w:tcPr>
          <w:p w14:paraId="32E29047" w14:textId="77777777" w:rsidR="002D775D" w:rsidRPr="000026A2" w:rsidDel="00ED7123" w:rsidRDefault="002D775D" w:rsidP="00B94200">
            <w:pPr>
              <w:pStyle w:val="tabletext11"/>
              <w:suppressAutoHyphens/>
              <w:jc w:val="center"/>
              <w:rPr>
                <w:del w:id="35966" w:author="Author"/>
              </w:rPr>
            </w:pPr>
          </w:p>
        </w:tc>
      </w:tr>
      <w:tr w:rsidR="002D775D" w:rsidRPr="000026A2" w:rsidDel="00ED7123" w14:paraId="4D36B2ED" w14:textId="77777777" w:rsidTr="00B94200">
        <w:trPr>
          <w:cantSplit/>
          <w:trHeight w:val="190"/>
          <w:del w:id="35967" w:author="Author"/>
        </w:trPr>
        <w:tc>
          <w:tcPr>
            <w:tcW w:w="200" w:type="dxa"/>
            <w:tcBorders>
              <w:right w:val="single" w:sz="6" w:space="0" w:color="auto"/>
            </w:tcBorders>
          </w:tcPr>
          <w:p w14:paraId="184627D4" w14:textId="77777777" w:rsidR="002D775D" w:rsidRPr="000026A2" w:rsidDel="00ED7123" w:rsidRDefault="002D775D" w:rsidP="00B94200">
            <w:pPr>
              <w:pStyle w:val="tabletext11"/>
              <w:suppressAutoHyphens/>
              <w:rPr>
                <w:del w:id="35968" w:author="Author"/>
              </w:rPr>
            </w:pPr>
          </w:p>
        </w:tc>
        <w:tc>
          <w:tcPr>
            <w:tcW w:w="970" w:type="dxa"/>
            <w:tcBorders>
              <w:left w:val="single" w:sz="6" w:space="0" w:color="auto"/>
            </w:tcBorders>
          </w:tcPr>
          <w:p w14:paraId="5672A0DE" w14:textId="77777777" w:rsidR="002D775D" w:rsidRPr="000026A2" w:rsidDel="00ED7123" w:rsidRDefault="002D775D" w:rsidP="00B94200">
            <w:pPr>
              <w:pStyle w:val="tabletext11"/>
              <w:suppressAutoHyphens/>
              <w:jc w:val="right"/>
              <w:rPr>
                <w:del w:id="35969" w:author="Author"/>
              </w:rPr>
            </w:pPr>
          </w:p>
        </w:tc>
        <w:tc>
          <w:tcPr>
            <w:tcW w:w="600" w:type="dxa"/>
          </w:tcPr>
          <w:p w14:paraId="06924EFA" w14:textId="77777777" w:rsidR="002D775D" w:rsidRPr="000026A2" w:rsidDel="00ED7123" w:rsidRDefault="002D775D" w:rsidP="00B94200">
            <w:pPr>
              <w:pStyle w:val="tabletext11"/>
              <w:suppressAutoHyphens/>
              <w:ind w:right="-45"/>
              <w:jc w:val="right"/>
              <w:rPr>
                <w:del w:id="35970" w:author="Author"/>
              </w:rPr>
            </w:pPr>
            <w:del w:id="35971" w:author="Author">
              <w:r w:rsidRPr="000026A2" w:rsidDel="00ED7123">
                <w:delText>1,000</w:delText>
              </w:r>
            </w:del>
          </w:p>
        </w:tc>
        <w:tc>
          <w:tcPr>
            <w:tcW w:w="830" w:type="dxa"/>
            <w:tcBorders>
              <w:right w:val="single" w:sz="6" w:space="0" w:color="auto"/>
            </w:tcBorders>
          </w:tcPr>
          <w:p w14:paraId="35EC76A2" w14:textId="77777777" w:rsidR="002D775D" w:rsidRPr="000026A2" w:rsidDel="00ED7123" w:rsidRDefault="002D775D" w:rsidP="00B94200">
            <w:pPr>
              <w:pStyle w:val="tabletext11"/>
              <w:suppressAutoHyphens/>
              <w:ind w:right="-45"/>
              <w:rPr>
                <w:del w:id="35972" w:author="Author"/>
              </w:rPr>
            </w:pPr>
          </w:p>
        </w:tc>
        <w:tc>
          <w:tcPr>
            <w:tcW w:w="1450" w:type="dxa"/>
            <w:tcBorders>
              <w:left w:val="single" w:sz="6" w:space="0" w:color="auto"/>
            </w:tcBorders>
          </w:tcPr>
          <w:p w14:paraId="4B8FE5F7" w14:textId="77777777" w:rsidR="002D775D" w:rsidRPr="000026A2" w:rsidDel="00ED7123" w:rsidRDefault="002D775D" w:rsidP="00B94200">
            <w:pPr>
              <w:pStyle w:val="tabletext11"/>
              <w:suppressAutoHyphens/>
              <w:jc w:val="right"/>
              <w:rPr>
                <w:del w:id="35973" w:author="Author"/>
              </w:rPr>
            </w:pPr>
            <w:del w:id="35974" w:author="Author">
              <w:r w:rsidRPr="000026A2" w:rsidDel="00ED7123">
                <w:delText>0.133</w:delText>
              </w:r>
            </w:del>
          </w:p>
        </w:tc>
        <w:tc>
          <w:tcPr>
            <w:tcW w:w="950" w:type="dxa"/>
            <w:tcBorders>
              <w:right w:val="single" w:sz="6" w:space="0" w:color="auto"/>
            </w:tcBorders>
          </w:tcPr>
          <w:p w14:paraId="6A7608A6" w14:textId="77777777" w:rsidR="002D775D" w:rsidRPr="000026A2" w:rsidDel="00ED7123" w:rsidRDefault="002D775D" w:rsidP="00B94200">
            <w:pPr>
              <w:pStyle w:val="tabletext11"/>
              <w:suppressAutoHyphens/>
              <w:jc w:val="center"/>
              <w:rPr>
                <w:del w:id="35975" w:author="Author"/>
              </w:rPr>
            </w:pPr>
          </w:p>
        </w:tc>
      </w:tr>
      <w:tr w:rsidR="002D775D" w:rsidRPr="000026A2" w:rsidDel="00ED7123" w14:paraId="38AC344B" w14:textId="77777777" w:rsidTr="00B94200">
        <w:trPr>
          <w:cantSplit/>
          <w:trHeight w:val="190"/>
          <w:del w:id="35976" w:author="Author"/>
        </w:trPr>
        <w:tc>
          <w:tcPr>
            <w:tcW w:w="200" w:type="dxa"/>
            <w:tcBorders>
              <w:right w:val="single" w:sz="6" w:space="0" w:color="auto"/>
            </w:tcBorders>
          </w:tcPr>
          <w:p w14:paraId="467B1A25" w14:textId="77777777" w:rsidR="002D775D" w:rsidRPr="000026A2" w:rsidDel="00ED7123" w:rsidRDefault="002D775D" w:rsidP="00B94200">
            <w:pPr>
              <w:pStyle w:val="tabletext11"/>
              <w:suppressAutoHyphens/>
              <w:rPr>
                <w:del w:id="35977" w:author="Author"/>
              </w:rPr>
            </w:pPr>
          </w:p>
        </w:tc>
        <w:tc>
          <w:tcPr>
            <w:tcW w:w="970" w:type="dxa"/>
            <w:tcBorders>
              <w:left w:val="single" w:sz="6" w:space="0" w:color="auto"/>
            </w:tcBorders>
          </w:tcPr>
          <w:p w14:paraId="7BA6D46E" w14:textId="77777777" w:rsidR="002D775D" w:rsidRPr="000026A2" w:rsidDel="00ED7123" w:rsidRDefault="002D775D" w:rsidP="00B94200">
            <w:pPr>
              <w:pStyle w:val="tabletext11"/>
              <w:suppressAutoHyphens/>
              <w:jc w:val="right"/>
              <w:rPr>
                <w:del w:id="35978" w:author="Author"/>
              </w:rPr>
            </w:pPr>
          </w:p>
        </w:tc>
        <w:tc>
          <w:tcPr>
            <w:tcW w:w="600" w:type="dxa"/>
          </w:tcPr>
          <w:p w14:paraId="4A307BBE" w14:textId="77777777" w:rsidR="002D775D" w:rsidRPr="000026A2" w:rsidDel="00ED7123" w:rsidRDefault="002D775D" w:rsidP="00B94200">
            <w:pPr>
              <w:pStyle w:val="tabletext11"/>
              <w:suppressAutoHyphens/>
              <w:ind w:right="-45"/>
              <w:jc w:val="right"/>
              <w:rPr>
                <w:del w:id="35979" w:author="Author"/>
              </w:rPr>
            </w:pPr>
            <w:del w:id="35980" w:author="Author">
              <w:r w:rsidRPr="000026A2" w:rsidDel="00ED7123">
                <w:delText>2,000</w:delText>
              </w:r>
            </w:del>
          </w:p>
        </w:tc>
        <w:tc>
          <w:tcPr>
            <w:tcW w:w="830" w:type="dxa"/>
            <w:tcBorders>
              <w:right w:val="single" w:sz="6" w:space="0" w:color="auto"/>
            </w:tcBorders>
          </w:tcPr>
          <w:p w14:paraId="4108048F" w14:textId="77777777" w:rsidR="002D775D" w:rsidRPr="000026A2" w:rsidDel="00ED7123" w:rsidRDefault="002D775D" w:rsidP="00B94200">
            <w:pPr>
              <w:pStyle w:val="tabletext11"/>
              <w:suppressAutoHyphens/>
              <w:ind w:right="-45"/>
              <w:rPr>
                <w:del w:id="35981" w:author="Author"/>
              </w:rPr>
            </w:pPr>
          </w:p>
        </w:tc>
        <w:tc>
          <w:tcPr>
            <w:tcW w:w="1450" w:type="dxa"/>
            <w:tcBorders>
              <w:left w:val="single" w:sz="6" w:space="0" w:color="auto"/>
            </w:tcBorders>
          </w:tcPr>
          <w:p w14:paraId="6BA3C84D" w14:textId="77777777" w:rsidR="002D775D" w:rsidRPr="000026A2" w:rsidDel="00ED7123" w:rsidRDefault="002D775D" w:rsidP="00B94200">
            <w:pPr>
              <w:pStyle w:val="tabletext11"/>
              <w:suppressAutoHyphens/>
              <w:jc w:val="right"/>
              <w:rPr>
                <w:del w:id="35982" w:author="Author"/>
              </w:rPr>
            </w:pPr>
            <w:del w:id="35983" w:author="Author">
              <w:r w:rsidRPr="000026A2" w:rsidDel="00ED7123">
                <w:delText>0.323</w:delText>
              </w:r>
            </w:del>
          </w:p>
        </w:tc>
        <w:tc>
          <w:tcPr>
            <w:tcW w:w="950" w:type="dxa"/>
            <w:tcBorders>
              <w:right w:val="single" w:sz="6" w:space="0" w:color="auto"/>
            </w:tcBorders>
          </w:tcPr>
          <w:p w14:paraId="05481076" w14:textId="77777777" w:rsidR="002D775D" w:rsidRPr="000026A2" w:rsidDel="00ED7123" w:rsidRDefault="002D775D" w:rsidP="00B94200">
            <w:pPr>
              <w:pStyle w:val="tabletext11"/>
              <w:suppressAutoHyphens/>
              <w:jc w:val="center"/>
              <w:rPr>
                <w:del w:id="35984" w:author="Author"/>
              </w:rPr>
            </w:pPr>
          </w:p>
        </w:tc>
      </w:tr>
      <w:tr w:rsidR="002D775D" w:rsidRPr="000026A2" w:rsidDel="00ED7123" w14:paraId="7C1010EB" w14:textId="77777777" w:rsidTr="00B94200">
        <w:trPr>
          <w:cantSplit/>
          <w:trHeight w:val="190"/>
          <w:del w:id="35985" w:author="Author"/>
        </w:trPr>
        <w:tc>
          <w:tcPr>
            <w:tcW w:w="200" w:type="dxa"/>
            <w:tcBorders>
              <w:right w:val="single" w:sz="6" w:space="0" w:color="auto"/>
            </w:tcBorders>
          </w:tcPr>
          <w:p w14:paraId="415EE847" w14:textId="77777777" w:rsidR="002D775D" w:rsidRPr="000026A2" w:rsidDel="00ED7123" w:rsidRDefault="002D775D" w:rsidP="00B94200">
            <w:pPr>
              <w:pStyle w:val="tabletext11"/>
              <w:suppressAutoHyphens/>
              <w:rPr>
                <w:del w:id="35986" w:author="Author"/>
              </w:rPr>
            </w:pPr>
          </w:p>
        </w:tc>
        <w:tc>
          <w:tcPr>
            <w:tcW w:w="970" w:type="dxa"/>
            <w:tcBorders>
              <w:left w:val="single" w:sz="6" w:space="0" w:color="auto"/>
            </w:tcBorders>
          </w:tcPr>
          <w:p w14:paraId="7101CD1F" w14:textId="77777777" w:rsidR="002D775D" w:rsidRPr="000026A2" w:rsidDel="00ED7123" w:rsidRDefault="002D775D" w:rsidP="00B94200">
            <w:pPr>
              <w:pStyle w:val="tabletext11"/>
              <w:suppressAutoHyphens/>
              <w:jc w:val="right"/>
              <w:rPr>
                <w:del w:id="35987" w:author="Author"/>
              </w:rPr>
            </w:pPr>
          </w:p>
        </w:tc>
        <w:tc>
          <w:tcPr>
            <w:tcW w:w="600" w:type="dxa"/>
          </w:tcPr>
          <w:p w14:paraId="6D271C97" w14:textId="77777777" w:rsidR="002D775D" w:rsidRPr="000026A2" w:rsidDel="00ED7123" w:rsidRDefault="002D775D" w:rsidP="00B94200">
            <w:pPr>
              <w:pStyle w:val="tabletext11"/>
              <w:suppressAutoHyphens/>
              <w:ind w:right="-45"/>
              <w:jc w:val="right"/>
              <w:rPr>
                <w:del w:id="35988" w:author="Author"/>
              </w:rPr>
            </w:pPr>
            <w:del w:id="35989" w:author="Author">
              <w:r w:rsidRPr="000026A2" w:rsidDel="00ED7123">
                <w:delText>3,000</w:delText>
              </w:r>
            </w:del>
          </w:p>
        </w:tc>
        <w:tc>
          <w:tcPr>
            <w:tcW w:w="830" w:type="dxa"/>
            <w:tcBorders>
              <w:right w:val="single" w:sz="6" w:space="0" w:color="auto"/>
            </w:tcBorders>
          </w:tcPr>
          <w:p w14:paraId="1080B04A" w14:textId="77777777" w:rsidR="002D775D" w:rsidRPr="000026A2" w:rsidDel="00ED7123" w:rsidRDefault="002D775D" w:rsidP="00B94200">
            <w:pPr>
              <w:pStyle w:val="tabletext11"/>
              <w:suppressAutoHyphens/>
              <w:ind w:right="-45"/>
              <w:rPr>
                <w:del w:id="35990" w:author="Author"/>
              </w:rPr>
            </w:pPr>
          </w:p>
        </w:tc>
        <w:tc>
          <w:tcPr>
            <w:tcW w:w="1450" w:type="dxa"/>
            <w:tcBorders>
              <w:left w:val="single" w:sz="6" w:space="0" w:color="auto"/>
            </w:tcBorders>
          </w:tcPr>
          <w:p w14:paraId="33F7BBDC" w14:textId="77777777" w:rsidR="002D775D" w:rsidRPr="000026A2" w:rsidDel="00ED7123" w:rsidRDefault="002D775D" w:rsidP="00B94200">
            <w:pPr>
              <w:pStyle w:val="tabletext11"/>
              <w:suppressAutoHyphens/>
              <w:jc w:val="right"/>
              <w:rPr>
                <w:del w:id="35991" w:author="Author"/>
              </w:rPr>
            </w:pPr>
            <w:del w:id="35992" w:author="Author">
              <w:r w:rsidRPr="000026A2" w:rsidDel="00ED7123">
                <w:delText>0.477</w:delText>
              </w:r>
            </w:del>
          </w:p>
        </w:tc>
        <w:tc>
          <w:tcPr>
            <w:tcW w:w="950" w:type="dxa"/>
            <w:tcBorders>
              <w:right w:val="single" w:sz="6" w:space="0" w:color="auto"/>
            </w:tcBorders>
          </w:tcPr>
          <w:p w14:paraId="41EEAA82" w14:textId="77777777" w:rsidR="002D775D" w:rsidRPr="000026A2" w:rsidDel="00ED7123" w:rsidRDefault="002D775D" w:rsidP="00B94200">
            <w:pPr>
              <w:pStyle w:val="tabletext11"/>
              <w:suppressAutoHyphens/>
              <w:jc w:val="center"/>
              <w:rPr>
                <w:del w:id="35993" w:author="Author"/>
              </w:rPr>
            </w:pPr>
          </w:p>
        </w:tc>
      </w:tr>
      <w:tr w:rsidR="002D775D" w:rsidRPr="000026A2" w:rsidDel="00ED7123" w14:paraId="34DAED1B" w14:textId="77777777" w:rsidTr="00B94200">
        <w:trPr>
          <w:cantSplit/>
          <w:trHeight w:val="190"/>
          <w:del w:id="35994" w:author="Author"/>
        </w:trPr>
        <w:tc>
          <w:tcPr>
            <w:tcW w:w="200" w:type="dxa"/>
            <w:tcBorders>
              <w:right w:val="single" w:sz="6" w:space="0" w:color="auto"/>
            </w:tcBorders>
          </w:tcPr>
          <w:p w14:paraId="0F660375" w14:textId="77777777" w:rsidR="002D775D" w:rsidRPr="000026A2" w:rsidDel="00ED7123" w:rsidRDefault="002D775D" w:rsidP="00B94200">
            <w:pPr>
              <w:pStyle w:val="tabletext11"/>
              <w:suppressAutoHyphens/>
              <w:rPr>
                <w:del w:id="35995" w:author="Author"/>
              </w:rPr>
            </w:pPr>
          </w:p>
        </w:tc>
        <w:tc>
          <w:tcPr>
            <w:tcW w:w="970" w:type="dxa"/>
            <w:tcBorders>
              <w:left w:val="single" w:sz="6" w:space="0" w:color="auto"/>
              <w:bottom w:val="single" w:sz="6" w:space="0" w:color="auto"/>
            </w:tcBorders>
          </w:tcPr>
          <w:p w14:paraId="579F4B30" w14:textId="77777777" w:rsidR="002D775D" w:rsidRPr="000026A2" w:rsidDel="00ED7123" w:rsidRDefault="002D775D" w:rsidP="00B94200">
            <w:pPr>
              <w:pStyle w:val="tabletext11"/>
              <w:suppressAutoHyphens/>
              <w:jc w:val="right"/>
              <w:rPr>
                <w:del w:id="35996" w:author="Author"/>
              </w:rPr>
            </w:pPr>
          </w:p>
        </w:tc>
        <w:tc>
          <w:tcPr>
            <w:tcW w:w="600" w:type="dxa"/>
            <w:tcBorders>
              <w:bottom w:val="single" w:sz="6" w:space="0" w:color="auto"/>
            </w:tcBorders>
          </w:tcPr>
          <w:p w14:paraId="1514464F" w14:textId="77777777" w:rsidR="002D775D" w:rsidRPr="000026A2" w:rsidDel="00ED7123" w:rsidRDefault="002D775D" w:rsidP="00B94200">
            <w:pPr>
              <w:pStyle w:val="tabletext11"/>
              <w:suppressAutoHyphens/>
              <w:ind w:right="-45"/>
              <w:jc w:val="right"/>
              <w:rPr>
                <w:del w:id="35997" w:author="Author"/>
              </w:rPr>
            </w:pPr>
            <w:del w:id="35998" w:author="Author">
              <w:r w:rsidRPr="000026A2" w:rsidDel="00ED7123">
                <w:delText>5,000</w:delText>
              </w:r>
            </w:del>
          </w:p>
        </w:tc>
        <w:tc>
          <w:tcPr>
            <w:tcW w:w="830" w:type="dxa"/>
            <w:tcBorders>
              <w:bottom w:val="single" w:sz="6" w:space="0" w:color="auto"/>
              <w:right w:val="single" w:sz="6" w:space="0" w:color="auto"/>
            </w:tcBorders>
          </w:tcPr>
          <w:p w14:paraId="45D9FE52" w14:textId="77777777" w:rsidR="002D775D" w:rsidRPr="000026A2" w:rsidDel="00ED7123" w:rsidRDefault="002D775D" w:rsidP="00B94200">
            <w:pPr>
              <w:pStyle w:val="tabletext11"/>
              <w:suppressAutoHyphens/>
              <w:ind w:right="-45"/>
              <w:rPr>
                <w:del w:id="35999" w:author="Author"/>
              </w:rPr>
            </w:pPr>
          </w:p>
        </w:tc>
        <w:tc>
          <w:tcPr>
            <w:tcW w:w="1450" w:type="dxa"/>
            <w:tcBorders>
              <w:left w:val="single" w:sz="6" w:space="0" w:color="auto"/>
              <w:bottom w:val="single" w:sz="6" w:space="0" w:color="auto"/>
            </w:tcBorders>
          </w:tcPr>
          <w:p w14:paraId="56FE5D6A" w14:textId="77777777" w:rsidR="002D775D" w:rsidRPr="000026A2" w:rsidDel="00ED7123" w:rsidRDefault="002D775D" w:rsidP="00B94200">
            <w:pPr>
              <w:pStyle w:val="tabletext11"/>
              <w:suppressAutoHyphens/>
              <w:jc w:val="right"/>
              <w:rPr>
                <w:del w:id="36000" w:author="Author"/>
              </w:rPr>
            </w:pPr>
            <w:del w:id="36001" w:author="Author">
              <w:r w:rsidRPr="000026A2" w:rsidDel="00ED7123">
                <w:delText>0.699</w:delText>
              </w:r>
            </w:del>
          </w:p>
        </w:tc>
        <w:tc>
          <w:tcPr>
            <w:tcW w:w="950" w:type="dxa"/>
            <w:tcBorders>
              <w:bottom w:val="single" w:sz="6" w:space="0" w:color="auto"/>
              <w:right w:val="single" w:sz="6" w:space="0" w:color="auto"/>
            </w:tcBorders>
          </w:tcPr>
          <w:p w14:paraId="77528C3D" w14:textId="77777777" w:rsidR="002D775D" w:rsidRPr="000026A2" w:rsidDel="00ED7123" w:rsidRDefault="002D775D" w:rsidP="00B94200">
            <w:pPr>
              <w:pStyle w:val="tabletext11"/>
              <w:suppressAutoHyphens/>
              <w:jc w:val="center"/>
              <w:rPr>
                <w:del w:id="36002" w:author="Author"/>
              </w:rPr>
            </w:pPr>
          </w:p>
        </w:tc>
      </w:tr>
    </w:tbl>
    <w:p w14:paraId="4DC702D8" w14:textId="77777777" w:rsidR="002D775D" w:rsidRPr="000026A2" w:rsidDel="00ED7123" w:rsidRDefault="002D775D" w:rsidP="001065E8">
      <w:pPr>
        <w:pStyle w:val="tablecaption"/>
        <w:suppressAutoHyphens/>
        <w:rPr>
          <w:del w:id="36003" w:author="Author"/>
        </w:rPr>
      </w:pPr>
      <w:del w:id="36004" w:author="Author">
        <w:r w:rsidRPr="000026A2" w:rsidDel="00ED7123">
          <w:delText>Table 98.B.1.b.(2)(c) Trucks, Tractors And Trailers And All Autos Except Zone-rated Risks Comprehensive Coverage Deductible Factors – All Perils Without Full Safety Glass Coverage</w:delText>
        </w:r>
      </w:del>
    </w:p>
    <w:p w14:paraId="66C4F0BB" w14:textId="77777777" w:rsidR="002D775D" w:rsidRPr="000026A2" w:rsidDel="00ED7123" w:rsidRDefault="002D775D" w:rsidP="001065E8">
      <w:pPr>
        <w:pStyle w:val="isonormal"/>
        <w:suppressAutoHyphens/>
        <w:rPr>
          <w:del w:id="36005" w:author="Author"/>
        </w:rPr>
      </w:pPr>
    </w:p>
    <w:p w14:paraId="2C543517" w14:textId="77777777" w:rsidR="002D775D" w:rsidRPr="000026A2" w:rsidDel="00ED7123" w:rsidRDefault="002D775D" w:rsidP="001065E8">
      <w:pPr>
        <w:pStyle w:val="outlinehd6"/>
        <w:suppressAutoHyphens/>
        <w:rPr>
          <w:del w:id="36006" w:author="Author"/>
        </w:rPr>
      </w:pPr>
      <w:del w:id="36007" w:author="Author">
        <w:r w:rsidRPr="000026A2" w:rsidDel="00ED7123">
          <w:tab/>
          <w:delText>(d)</w:delText>
        </w:r>
        <w:r w:rsidRPr="000026A2" w:rsidDel="00ED7123">
          <w:tab/>
          <w:delText>Trucks, Tractors And Trailers And All Autos Except Zone-rated Risks – Theft, Mischief Or Vandalism Without Full Safety Glass Coverage</w:delText>
        </w:r>
      </w:del>
    </w:p>
    <w:p w14:paraId="35857033" w14:textId="77777777" w:rsidR="002D775D" w:rsidRPr="000026A2" w:rsidDel="00ED7123" w:rsidRDefault="002D775D" w:rsidP="001065E8">
      <w:pPr>
        <w:pStyle w:val="space4"/>
        <w:suppressAutoHyphens/>
        <w:rPr>
          <w:del w:id="3600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2D775D" w:rsidRPr="000026A2" w:rsidDel="00ED7123" w14:paraId="78461EB7" w14:textId="77777777" w:rsidTr="00B94200">
        <w:trPr>
          <w:cantSplit/>
          <w:trHeight w:val="190"/>
          <w:del w:id="36009" w:author="Author"/>
        </w:trPr>
        <w:tc>
          <w:tcPr>
            <w:tcW w:w="200" w:type="dxa"/>
          </w:tcPr>
          <w:p w14:paraId="5B2E1AE2" w14:textId="77777777" w:rsidR="002D775D" w:rsidRPr="000026A2" w:rsidDel="00ED7123" w:rsidRDefault="002D775D" w:rsidP="00B94200">
            <w:pPr>
              <w:pStyle w:val="tablehead"/>
              <w:suppressAutoHyphens/>
              <w:rPr>
                <w:del w:id="36010"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12CA3F73" w14:textId="77777777" w:rsidR="002D775D" w:rsidRPr="000026A2" w:rsidDel="00ED7123" w:rsidRDefault="002D775D" w:rsidP="00B94200">
            <w:pPr>
              <w:pStyle w:val="tablehead"/>
              <w:suppressAutoHyphens/>
              <w:rPr>
                <w:del w:id="36011" w:author="Author"/>
              </w:rPr>
            </w:pPr>
            <w:del w:id="36012" w:author="Author">
              <w:r w:rsidRPr="000026A2" w:rsidDel="00ED7123">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73F0CF1A" w14:textId="77777777" w:rsidR="002D775D" w:rsidRPr="000026A2" w:rsidDel="00ED7123" w:rsidRDefault="002D775D" w:rsidP="00B94200">
            <w:pPr>
              <w:pStyle w:val="tablehead"/>
              <w:suppressAutoHyphens/>
              <w:rPr>
                <w:del w:id="36013" w:author="Author"/>
              </w:rPr>
            </w:pPr>
            <w:del w:id="36014" w:author="Author">
              <w:r w:rsidRPr="000026A2" w:rsidDel="00ED7123">
                <w:delText>Factor</w:delText>
              </w:r>
            </w:del>
          </w:p>
        </w:tc>
      </w:tr>
      <w:tr w:rsidR="002D775D" w:rsidRPr="000026A2" w:rsidDel="00ED7123" w14:paraId="4AA766B4" w14:textId="77777777" w:rsidTr="00B94200">
        <w:trPr>
          <w:cantSplit/>
          <w:trHeight w:val="190"/>
          <w:del w:id="36015" w:author="Author"/>
        </w:trPr>
        <w:tc>
          <w:tcPr>
            <w:tcW w:w="200" w:type="dxa"/>
            <w:tcBorders>
              <w:right w:val="single" w:sz="6" w:space="0" w:color="auto"/>
            </w:tcBorders>
          </w:tcPr>
          <w:p w14:paraId="35153F81" w14:textId="77777777" w:rsidR="002D775D" w:rsidRPr="000026A2" w:rsidDel="00ED7123" w:rsidRDefault="002D775D" w:rsidP="00B94200">
            <w:pPr>
              <w:pStyle w:val="tabletext11"/>
              <w:suppressAutoHyphens/>
              <w:rPr>
                <w:del w:id="36016" w:author="Author"/>
              </w:rPr>
            </w:pPr>
          </w:p>
        </w:tc>
        <w:tc>
          <w:tcPr>
            <w:tcW w:w="970" w:type="dxa"/>
            <w:tcBorders>
              <w:top w:val="single" w:sz="6" w:space="0" w:color="auto"/>
              <w:left w:val="single" w:sz="6" w:space="0" w:color="auto"/>
            </w:tcBorders>
          </w:tcPr>
          <w:p w14:paraId="0B31F66F" w14:textId="77777777" w:rsidR="002D775D" w:rsidRPr="000026A2" w:rsidDel="00ED7123" w:rsidRDefault="002D775D" w:rsidP="00B94200">
            <w:pPr>
              <w:pStyle w:val="tabletext11"/>
              <w:suppressAutoHyphens/>
              <w:jc w:val="right"/>
              <w:rPr>
                <w:del w:id="36017" w:author="Author"/>
              </w:rPr>
            </w:pPr>
            <w:del w:id="36018" w:author="Author">
              <w:r w:rsidRPr="000026A2" w:rsidDel="00ED7123">
                <w:delText>$</w:delText>
              </w:r>
            </w:del>
          </w:p>
        </w:tc>
        <w:tc>
          <w:tcPr>
            <w:tcW w:w="600" w:type="dxa"/>
            <w:tcBorders>
              <w:top w:val="single" w:sz="6" w:space="0" w:color="auto"/>
            </w:tcBorders>
          </w:tcPr>
          <w:p w14:paraId="16C7A724" w14:textId="77777777" w:rsidR="002D775D" w:rsidRPr="000026A2" w:rsidDel="00ED7123" w:rsidRDefault="002D775D" w:rsidP="00B94200">
            <w:pPr>
              <w:pStyle w:val="tabletext11"/>
              <w:suppressAutoHyphens/>
              <w:ind w:right="-45"/>
              <w:jc w:val="right"/>
              <w:rPr>
                <w:del w:id="36019" w:author="Author"/>
              </w:rPr>
            </w:pPr>
            <w:del w:id="36020" w:author="Author">
              <w:r w:rsidRPr="000026A2" w:rsidDel="00ED7123">
                <w:delText>Full</w:delText>
              </w:r>
            </w:del>
          </w:p>
        </w:tc>
        <w:tc>
          <w:tcPr>
            <w:tcW w:w="830" w:type="dxa"/>
            <w:tcBorders>
              <w:top w:val="single" w:sz="6" w:space="0" w:color="auto"/>
              <w:left w:val="nil"/>
              <w:right w:val="single" w:sz="6" w:space="0" w:color="auto"/>
            </w:tcBorders>
          </w:tcPr>
          <w:p w14:paraId="0463C701" w14:textId="77777777" w:rsidR="002D775D" w:rsidRPr="000026A2" w:rsidDel="00ED7123" w:rsidRDefault="002D775D" w:rsidP="00B94200">
            <w:pPr>
              <w:pStyle w:val="tabletext11"/>
              <w:tabs>
                <w:tab w:val="decimal" w:pos="500"/>
              </w:tabs>
              <w:suppressAutoHyphens/>
              <w:ind w:right="-45"/>
              <w:rPr>
                <w:del w:id="36021" w:author="Author"/>
              </w:rPr>
            </w:pPr>
          </w:p>
        </w:tc>
        <w:tc>
          <w:tcPr>
            <w:tcW w:w="1450" w:type="dxa"/>
            <w:tcBorders>
              <w:top w:val="single" w:sz="6" w:space="0" w:color="auto"/>
              <w:left w:val="single" w:sz="6" w:space="0" w:color="auto"/>
            </w:tcBorders>
          </w:tcPr>
          <w:p w14:paraId="02D62A50" w14:textId="77777777" w:rsidR="002D775D" w:rsidRPr="000026A2" w:rsidDel="00ED7123" w:rsidRDefault="002D775D" w:rsidP="00B94200">
            <w:pPr>
              <w:pStyle w:val="tabletext11"/>
              <w:suppressAutoHyphens/>
              <w:jc w:val="right"/>
              <w:rPr>
                <w:del w:id="36022" w:author="Author"/>
              </w:rPr>
            </w:pPr>
            <w:del w:id="36023" w:author="Author">
              <w:r w:rsidRPr="000026A2" w:rsidDel="00ED7123">
                <w:delText>-0.235</w:delText>
              </w:r>
            </w:del>
          </w:p>
        </w:tc>
        <w:tc>
          <w:tcPr>
            <w:tcW w:w="950" w:type="dxa"/>
            <w:tcBorders>
              <w:top w:val="single" w:sz="6" w:space="0" w:color="auto"/>
              <w:right w:val="single" w:sz="6" w:space="0" w:color="auto"/>
            </w:tcBorders>
          </w:tcPr>
          <w:p w14:paraId="6D21F456" w14:textId="77777777" w:rsidR="002D775D" w:rsidRPr="000026A2" w:rsidDel="00ED7123" w:rsidRDefault="002D775D" w:rsidP="00B94200">
            <w:pPr>
              <w:pStyle w:val="tabletext11"/>
              <w:suppressAutoHyphens/>
              <w:jc w:val="center"/>
              <w:rPr>
                <w:del w:id="36024" w:author="Author"/>
              </w:rPr>
            </w:pPr>
          </w:p>
        </w:tc>
      </w:tr>
      <w:tr w:rsidR="002D775D" w:rsidRPr="000026A2" w:rsidDel="00ED7123" w14:paraId="1AB257CF" w14:textId="77777777" w:rsidTr="00B94200">
        <w:trPr>
          <w:cantSplit/>
          <w:trHeight w:val="190"/>
          <w:del w:id="36025" w:author="Author"/>
        </w:trPr>
        <w:tc>
          <w:tcPr>
            <w:tcW w:w="200" w:type="dxa"/>
            <w:tcBorders>
              <w:right w:val="single" w:sz="6" w:space="0" w:color="auto"/>
            </w:tcBorders>
          </w:tcPr>
          <w:p w14:paraId="131BE1AF" w14:textId="77777777" w:rsidR="002D775D" w:rsidRPr="000026A2" w:rsidDel="00ED7123" w:rsidRDefault="002D775D" w:rsidP="00B94200">
            <w:pPr>
              <w:pStyle w:val="tabletext11"/>
              <w:suppressAutoHyphens/>
              <w:rPr>
                <w:del w:id="36026" w:author="Author"/>
              </w:rPr>
            </w:pPr>
          </w:p>
        </w:tc>
        <w:tc>
          <w:tcPr>
            <w:tcW w:w="970" w:type="dxa"/>
            <w:tcBorders>
              <w:left w:val="single" w:sz="6" w:space="0" w:color="auto"/>
            </w:tcBorders>
          </w:tcPr>
          <w:p w14:paraId="2FADA555" w14:textId="77777777" w:rsidR="002D775D" w:rsidRPr="000026A2" w:rsidDel="00ED7123" w:rsidRDefault="002D775D" w:rsidP="00B94200">
            <w:pPr>
              <w:pStyle w:val="tabletext11"/>
              <w:suppressAutoHyphens/>
              <w:jc w:val="right"/>
              <w:rPr>
                <w:del w:id="36027" w:author="Author"/>
              </w:rPr>
            </w:pPr>
          </w:p>
        </w:tc>
        <w:tc>
          <w:tcPr>
            <w:tcW w:w="600" w:type="dxa"/>
          </w:tcPr>
          <w:p w14:paraId="33AC6E8B" w14:textId="77777777" w:rsidR="002D775D" w:rsidRPr="000026A2" w:rsidDel="00ED7123" w:rsidRDefault="002D775D" w:rsidP="00B94200">
            <w:pPr>
              <w:pStyle w:val="tabletext11"/>
              <w:suppressAutoHyphens/>
              <w:ind w:right="-45"/>
              <w:jc w:val="right"/>
              <w:rPr>
                <w:del w:id="36028" w:author="Author"/>
              </w:rPr>
            </w:pPr>
            <w:del w:id="36029" w:author="Author">
              <w:r w:rsidRPr="000026A2" w:rsidDel="00ED7123">
                <w:delText>50</w:delText>
              </w:r>
            </w:del>
          </w:p>
        </w:tc>
        <w:tc>
          <w:tcPr>
            <w:tcW w:w="830" w:type="dxa"/>
            <w:tcBorders>
              <w:right w:val="single" w:sz="6" w:space="0" w:color="auto"/>
            </w:tcBorders>
          </w:tcPr>
          <w:p w14:paraId="79199AF7" w14:textId="77777777" w:rsidR="002D775D" w:rsidRPr="000026A2" w:rsidDel="00ED7123" w:rsidRDefault="002D775D" w:rsidP="00B94200">
            <w:pPr>
              <w:pStyle w:val="tabletext11"/>
              <w:suppressAutoHyphens/>
              <w:ind w:right="-45"/>
              <w:rPr>
                <w:del w:id="36030" w:author="Author"/>
              </w:rPr>
            </w:pPr>
          </w:p>
        </w:tc>
        <w:tc>
          <w:tcPr>
            <w:tcW w:w="1450" w:type="dxa"/>
            <w:tcBorders>
              <w:left w:val="single" w:sz="6" w:space="0" w:color="auto"/>
            </w:tcBorders>
          </w:tcPr>
          <w:p w14:paraId="665AF914" w14:textId="77777777" w:rsidR="002D775D" w:rsidRPr="000026A2" w:rsidDel="00ED7123" w:rsidRDefault="002D775D" w:rsidP="00B94200">
            <w:pPr>
              <w:pStyle w:val="tabletext11"/>
              <w:suppressAutoHyphens/>
              <w:jc w:val="right"/>
              <w:rPr>
                <w:del w:id="36031" w:author="Author"/>
              </w:rPr>
            </w:pPr>
            <w:del w:id="36032" w:author="Author">
              <w:r w:rsidRPr="000026A2" w:rsidDel="00ED7123">
                <w:delText>-0.230</w:delText>
              </w:r>
            </w:del>
          </w:p>
        </w:tc>
        <w:tc>
          <w:tcPr>
            <w:tcW w:w="950" w:type="dxa"/>
            <w:tcBorders>
              <w:right w:val="single" w:sz="6" w:space="0" w:color="auto"/>
            </w:tcBorders>
          </w:tcPr>
          <w:p w14:paraId="4B125E24" w14:textId="77777777" w:rsidR="002D775D" w:rsidRPr="000026A2" w:rsidDel="00ED7123" w:rsidRDefault="002D775D" w:rsidP="00B94200">
            <w:pPr>
              <w:pStyle w:val="tabletext11"/>
              <w:suppressAutoHyphens/>
              <w:jc w:val="center"/>
              <w:rPr>
                <w:del w:id="36033" w:author="Author"/>
              </w:rPr>
            </w:pPr>
          </w:p>
        </w:tc>
      </w:tr>
      <w:tr w:rsidR="002D775D" w:rsidRPr="000026A2" w:rsidDel="00ED7123" w14:paraId="7FB9B24A" w14:textId="77777777" w:rsidTr="00B94200">
        <w:trPr>
          <w:cantSplit/>
          <w:trHeight w:val="190"/>
          <w:del w:id="36034" w:author="Author"/>
        </w:trPr>
        <w:tc>
          <w:tcPr>
            <w:tcW w:w="200" w:type="dxa"/>
            <w:tcBorders>
              <w:right w:val="single" w:sz="6" w:space="0" w:color="auto"/>
            </w:tcBorders>
          </w:tcPr>
          <w:p w14:paraId="46DF53AD" w14:textId="77777777" w:rsidR="002D775D" w:rsidRPr="000026A2" w:rsidDel="00ED7123" w:rsidRDefault="002D775D" w:rsidP="00B94200">
            <w:pPr>
              <w:pStyle w:val="tabletext11"/>
              <w:suppressAutoHyphens/>
              <w:rPr>
                <w:del w:id="36035" w:author="Author"/>
              </w:rPr>
            </w:pPr>
          </w:p>
        </w:tc>
        <w:tc>
          <w:tcPr>
            <w:tcW w:w="970" w:type="dxa"/>
            <w:tcBorders>
              <w:left w:val="single" w:sz="6" w:space="0" w:color="auto"/>
            </w:tcBorders>
          </w:tcPr>
          <w:p w14:paraId="0099E586" w14:textId="77777777" w:rsidR="002D775D" w:rsidRPr="000026A2" w:rsidDel="00ED7123" w:rsidRDefault="002D775D" w:rsidP="00B94200">
            <w:pPr>
              <w:pStyle w:val="tabletext11"/>
              <w:suppressAutoHyphens/>
              <w:jc w:val="right"/>
              <w:rPr>
                <w:del w:id="36036" w:author="Author"/>
              </w:rPr>
            </w:pPr>
          </w:p>
        </w:tc>
        <w:tc>
          <w:tcPr>
            <w:tcW w:w="600" w:type="dxa"/>
          </w:tcPr>
          <w:p w14:paraId="2B06F8B5" w14:textId="77777777" w:rsidR="002D775D" w:rsidRPr="000026A2" w:rsidDel="00ED7123" w:rsidRDefault="002D775D" w:rsidP="00B94200">
            <w:pPr>
              <w:pStyle w:val="tabletext11"/>
              <w:suppressAutoHyphens/>
              <w:ind w:right="-45"/>
              <w:jc w:val="right"/>
              <w:rPr>
                <w:del w:id="36037" w:author="Author"/>
              </w:rPr>
            </w:pPr>
            <w:del w:id="36038" w:author="Author">
              <w:r w:rsidRPr="000026A2" w:rsidDel="00ED7123">
                <w:delText>100</w:delText>
              </w:r>
            </w:del>
          </w:p>
        </w:tc>
        <w:tc>
          <w:tcPr>
            <w:tcW w:w="830" w:type="dxa"/>
            <w:tcBorders>
              <w:right w:val="single" w:sz="6" w:space="0" w:color="auto"/>
            </w:tcBorders>
          </w:tcPr>
          <w:p w14:paraId="458005FB" w14:textId="77777777" w:rsidR="002D775D" w:rsidRPr="000026A2" w:rsidDel="00ED7123" w:rsidRDefault="002D775D" w:rsidP="00B94200">
            <w:pPr>
              <w:pStyle w:val="tabletext11"/>
              <w:suppressAutoHyphens/>
              <w:ind w:right="-45"/>
              <w:rPr>
                <w:del w:id="36039" w:author="Author"/>
              </w:rPr>
            </w:pPr>
          </w:p>
        </w:tc>
        <w:tc>
          <w:tcPr>
            <w:tcW w:w="1450" w:type="dxa"/>
            <w:tcBorders>
              <w:left w:val="single" w:sz="6" w:space="0" w:color="auto"/>
            </w:tcBorders>
          </w:tcPr>
          <w:p w14:paraId="5B724570" w14:textId="77777777" w:rsidR="002D775D" w:rsidRPr="000026A2" w:rsidDel="00ED7123" w:rsidRDefault="002D775D" w:rsidP="00B94200">
            <w:pPr>
              <w:pStyle w:val="tabletext11"/>
              <w:suppressAutoHyphens/>
              <w:jc w:val="right"/>
              <w:rPr>
                <w:del w:id="36040" w:author="Author"/>
              </w:rPr>
            </w:pPr>
            <w:del w:id="36041" w:author="Author">
              <w:r w:rsidRPr="000026A2" w:rsidDel="00ED7123">
                <w:delText>-0.229</w:delText>
              </w:r>
            </w:del>
          </w:p>
        </w:tc>
        <w:tc>
          <w:tcPr>
            <w:tcW w:w="950" w:type="dxa"/>
            <w:tcBorders>
              <w:right w:val="single" w:sz="6" w:space="0" w:color="auto"/>
            </w:tcBorders>
          </w:tcPr>
          <w:p w14:paraId="49DEB45A" w14:textId="77777777" w:rsidR="002D775D" w:rsidRPr="000026A2" w:rsidDel="00ED7123" w:rsidRDefault="002D775D" w:rsidP="00B94200">
            <w:pPr>
              <w:pStyle w:val="tabletext11"/>
              <w:suppressAutoHyphens/>
              <w:jc w:val="center"/>
              <w:rPr>
                <w:del w:id="36042" w:author="Author"/>
              </w:rPr>
            </w:pPr>
          </w:p>
        </w:tc>
      </w:tr>
      <w:tr w:rsidR="002D775D" w:rsidRPr="000026A2" w:rsidDel="00ED7123" w14:paraId="1980742E" w14:textId="77777777" w:rsidTr="00B94200">
        <w:trPr>
          <w:cantSplit/>
          <w:trHeight w:val="190"/>
          <w:del w:id="36043" w:author="Author"/>
        </w:trPr>
        <w:tc>
          <w:tcPr>
            <w:tcW w:w="200" w:type="dxa"/>
            <w:tcBorders>
              <w:right w:val="single" w:sz="6" w:space="0" w:color="auto"/>
            </w:tcBorders>
          </w:tcPr>
          <w:p w14:paraId="11F9B9AC" w14:textId="77777777" w:rsidR="002D775D" w:rsidRPr="000026A2" w:rsidDel="00ED7123" w:rsidRDefault="002D775D" w:rsidP="00B94200">
            <w:pPr>
              <w:pStyle w:val="tabletext11"/>
              <w:suppressAutoHyphens/>
              <w:rPr>
                <w:del w:id="36044" w:author="Author"/>
              </w:rPr>
            </w:pPr>
          </w:p>
        </w:tc>
        <w:tc>
          <w:tcPr>
            <w:tcW w:w="970" w:type="dxa"/>
            <w:tcBorders>
              <w:left w:val="single" w:sz="6" w:space="0" w:color="auto"/>
            </w:tcBorders>
          </w:tcPr>
          <w:p w14:paraId="3454A778" w14:textId="77777777" w:rsidR="002D775D" w:rsidRPr="000026A2" w:rsidDel="00ED7123" w:rsidRDefault="002D775D" w:rsidP="00B94200">
            <w:pPr>
              <w:pStyle w:val="tabletext11"/>
              <w:suppressAutoHyphens/>
              <w:jc w:val="right"/>
              <w:rPr>
                <w:del w:id="36045" w:author="Author"/>
              </w:rPr>
            </w:pPr>
          </w:p>
        </w:tc>
        <w:tc>
          <w:tcPr>
            <w:tcW w:w="600" w:type="dxa"/>
          </w:tcPr>
          <w:p w14:paraId="2EA971F9" w14:textId="77777777" w:rsidR="002D775D" w:rsidRPr="000026A2" w:rsidDel="00ED7123" w:rsidRDefault="002D775D" w:rsidP="00B94200">
            <w:pPr>
              <w:pStyle w:val="tabletext11"/>
              <w:suppressAutoHyphens/>
              <w:ind w:right="-45"/>
              <w:jc w:val="right"/>
              <w:rPr>
                <w:del w:id="36046" w:author="Author"/>
              </w:rPr>
            </w:pPr>
            <w:del w:id="36047" w:author="Author">
              <w:r w:rsidRPr="000026A2" w:rsidDel="00ED7123">
                <w:delText>200</w:delText>
              </w:r>
            </w:del>
          </w:p>
        </w:tc>
        <w:tc>
          <w:tcPr>
            <w:tcW w:w="830" w:type="dxa"/>
            <w:tcBorders>
              <w:right w:val="single" w:sz="6" w:space="0" w:color="auto"/>
            </w:tcBorders>
          </w:tcPr>
          <w:p w14:paraId="35862CF5" w14:textId="77777777" w:rsidR="002D775D" w:rsidRPr="000026A2" w:rsidDel="00ED7123" w:rsidRDefault="002D775D" w:rsidP="00B94200">
            <w:pPr>
              <w:pStyle w:val="tabletext11"/>
              <w:suppressAutoHyphens/>
              <w:ind w:right="-45"/>
              <w:rPr>
                <w:del w:id="36048" w:author="Author"/>
              </w:rPr>
            </w:pPr>
          </w:p>
        </w:tc>
        <w:tc>
          <w:tcPr>
            <w:tcW w:w="1450" w:type="dxa"/>
            <w:tcBorders>
              <w:left w:val="single" w:sz="6" w:space="0" w:color="auto"/>
            </w:tcBorders>
          </w:tcPr>
          <w:p w14:paraId="77778220" w14:textId="77777777" w:rsidR="002D775D" w:rsidRPr="000026A2" w:rsidDel="00ED7123" w:rsidRDefault="002D775D" w:rsidP="00B94200">
            <w:pPr>
              <w:pStyle w:val="tabletext11"/>
              <w:suppressAutoHyphens/>
              <w:jc w:val="right"/>
              <w:rPr>
                <w:del w:id="36049" w:author="Author"/>
              </w:rPr>
            </w:pPr>
            <w:del w:id="36050" w:author="Author">
              <w:r w:rsidRPr="000026A2" w:rsidDel="00ED7123">
                <w:delText>-0.226</w:delText>
              </w:r>
            </w:del>
          </w:p>
        </w:tc>
        <w:tc>
          <w:tcPr>
            <w:tcW w:w="950" w:type="dxa"/>
            <w:tcBorders>
              <w:right w:val="single" w:sz="6" w:space="0" w:color="auto"/>
            </w:tcBorders>
          </w:tcPr>
          <w:p w14:paraId="3EC7FEA2" w14:textId="77777777" w:rsidR="002D775D" w:rsidRPr="000026A2" w:rsidDel="00ED7123" w:rsidRDefault="002D775D" w:rsidP="00B94200">
            <w:pPr>
              <w:pStyle w:val="tabletext11"/>
              <w:suppressAutoHyphens/>
              <w:jc w:val="center"/>
              <w:rPr>
                <w:del w:id="36051" w:author="Author"/>
              </w:rPr>
            </w:pPr>
          </w:p>
        </w:tc>
      </w:tr>
      <w:tr w:rsidR="002D775D" w:rsidRPr="000026A2" w:rsidDel="00ED7123" w14:paraId="104FA675" w14:textId="77777777" w:rsidTr="00B94200">
        <w:trPr>
          <w:cantSplit/>
          <w:trHeight w:val="190"/>
          <w:del w:id="36052" w:author="Author"/>
        </w:trPr>
        <w:tc>
          <w:tcPr>
            <w:tcW w:w="200" w:type="dxa"/>
            <w:tcBorders>
              <w:right w:val="single" w:sz="6" w:space="0" w:color="auto"/>
            </w:tcBorders>
          </w:tcPr>
          <w:p w14:paraId="6FF5CEB1" w14:textId="77777777" w:rsidR="002D775D" w:rsidRPr="000026A2" w:rsidDel="00ED7123" w:rsidRDefault="002D775D" w:rsidP="00B94200">
            <w:pPr>
              <w:pStyle w:val="tabletext11"/>
              <w:suppressAutoHyphens/>
              <w:rPr>
                <w:del w:id="36053" w:author="Author"/>
              </w:rPr>
            </w:pPr>
          </w:p>
        </w:tc>
        <w:tc>
          <w:tcPr>
            <w:tcW w:w="970" w:type="dxa"/>
            <w:tcBorders>
              <w:left w:val="single" w:sz="6" w:space="0" w:color="auto"/>
            </w:tcBorders>
          </w:tcPr>
          <w:p w14:paraId="44074F2A" w14:textId="77777777" w:rsidR="002D775D" w:rsidRPr="000026A2" w:rsidDel="00ED7123" w:rsidRDefault="002D775D" w:rsidP="00B94200">
            <w:pPr>
              <w:pStyle w:val="tabletext11"/>
              <w:suppressAutoHyphens/>
              <w:jc w:val="right"/>
              <w:rPr>
                <w:del w:id="36054" w:author="Author"/>
              </w:rPr>
            </w:pPr>
          </w:p>
        </w:tc>
        <w:tc>
          <w:tcPr>
            <w:tcW w:w="600" w:type="dxa"/>
          </w:tcPr>
          <w:p w14:paraId="6774E9A1" w14:textId="77777777" w:rsidR="002D775D" w:rsidRPr="000026A2" w:rsidDel="00ED7123" w:rsidRDefault="002D775D" w:rsidP="00B94200">
            <w:pPr>
              <w:pStyle w:val="tabletext11"/>
              <w:suppressAutoHyphens/>
              <w:ind w:right="-45"/>
              <w:jc w:val="right"/>
              <w:rPr>
                <w:del w:id="36055" w:author="Author"/>
              </w:rPr>
            </w:pPr>
            <w:del w:id="36056" w:author="Author">
              <w:r w:rsidRPr="000026A2" w:rsidDel="00ED7123">
                <w:delText>250</w:delText>
              </w:r>
            </w:del>
          </w:p>
        </w:tc>
        <w:tc>
          <w:tcPr>
            <w:tcW w:w="830" w:type="dxa"/>
            <w:tcBorders>
              <w:right w:val="single" w:sz="6" w:space="0" w:color="auto"/>
            </w:tcBorders>
          </w:tcPr>
          <w:p w14:paraId="0B33AA7F" w14:textId="77777777" w:rsidR="002D775D" w:rsidRPr="000026A2" w:rsidDel="00ED7123" w:rsidRDefault="002D775D" w:rsidP="00B94200">
            <w:pPr>
              <w:pStyle w:val="tabletext11"/>
              <w:suppressAutoHyphens/>
              <w:ind w:right="-45"/>
              <w:rPr>
                <w:del w:id="36057" w:author="Author"/>
              </w:rPr>
            </w:pPr>
          </w:p>
        </w:tc>
        <w:tc>
          <w:tcPr>
            <w:tcW w:w="1450" w:type="dxa"/>
            <w:tcBorders>
              <w:left w:val="single" w:sz="6" w:space="0" w:color="auto"/>
            </w:tcBorders>
          </w:tcPr>
          <w:p w14:paraId="582077EB" w14:textId="77777777" w:rsidR="002D775D" w:rsidRPr="000026A2" w:rsidDel="00ED7123" w:rsidRDefault="002D775D" w:rsidP="00B94200">
            <w:pPr>
              <w:pStyle w:val="tabletext11"/>
              <w:suppressAutoHyphens/>
              <w:jc w:val="right"/>
              <w:rPr>
                <w:del w:id="36058" w:author="Author"/>
              </w:rPr>
            </w:pPr>
            <w:del w:id="36059" w:author="Author">
              <w:r w:rsidRPr="000026A2" w:rsidDel="00ED7123">
                <w:delText>-0.224</w:delText>
              </w:r>
            </w:del>
          </w:p>
        </w:tc>
        <w:tc>
          <w:tcPr>
            <w:tcW w:w="950" w:type="dxa"/>
            <w:tcBorders>
              <w:right w:val="single" w:sz="6" w:space="0" w:color="auto"/>
            </w:tcBorders>
          </w:tcPr>
          <w:p w14:paraId="70A54B88" w14:textId="77777777" w:rsidR="002D775D" w:rsidRPr="000026A2" w:rsidDel="00ED7123" w:rsidRDefault="002D775D" w:rsidP="00B94200">
            <w:pPr>
              <w:pStyle w:val="tabletext11"/>
              <w:suppressAutoHyphens/>
              <w:jc w:val="center"/>
              <w:rPr>
                <w:del w:id="36060" w:author="Author"/>
              </w:rPr>
            </w:pPr>
          </w:p>
        </w:tc>
      </w:tr>
      <w:tr w:rsidR="002D775D" w:rsidRPr="000026A2" w:rsidDel="00ED7123" w14:paraId="4370C224" w14:textId="77777777" w:rsidTr="00B94200">
        <w:trPr>
          <w:cantSplit/>
          <w:trHeight w:val="190"/>
          <w:del w:id="36061" w:author="Author"/>
        </w:trPr>
        <w:tc>
          <w:tcPr>
            <w:tcW w:w="200" w:type="dxa"/>
            <w:tcBorders>
              <w:right w:val="single" w:sz="6" w:space="0" w:color="auto"/>
            </w:tcBorders>
          </w:tcPr>
          <w:p w14:paraId="5AB18854" w14:textId="77777777" w:rsidR="002D775D" w:rsidRPr="000026A2" w:rsidDel="00ED7123" w:rsidRDefault="002D775D" w:rsidP="00B94200">
            <w:pPr>
              <w:pStyle w:val="tabletext11"/>
              <w:suppressAutoHyphens/>
              <w:rPr>
                <w:del w:id="36062" w:author="Author"/>
              </w:rPr>
            </w:pPr>
          </w:p>
        </w:tc>
        <w:tc>
          <w:tcPr>
            <w:tcW w:w="970" w:type="dxa"/>
            <w:tcBorders>
              <w:left w:val="single" w:sz="6" w:space="0" w:color="auto"/>
            </w:tcBorders>
          </w:tcPr>
          <w:p w14:paraId="67C7F6B3" w14:textId="77777777" w:rsidR="002D775D" w:rsidRPr="000026A2" w:rsidDel="00ED7123" w:rsidRDefault="002D775D" w:rsidP="00B94200">
            <w:pPr>
              <w:pStyle w:val="tabletext11"/>
              <w:suppressAutoHyphens/>
              <w:jc w:val="right"/>
              <w:rPr>
                <w:del w:id="36063" w:author="Author"/>
              </w:rPr>
            </w:pPr>
          </w:p>
        </w:tc>
        <w:tc>
          <w:tcPr>
            <w:tcW w:w="600" w:type="dxa"/>
          </w:tcPr>
          <w:p w14:paraId="7D50185A" w14:textId="77777777" w:rsidR="002D775D" w:rsidRPr="000026A2" w:rsidDel="00ED7123" w:rsidRDefault="002D775D" w:rsidP="00B94200">
            <w:pPr>
              <w:pStyle w:val="tabletext11"/>
              <w:suppressAutoHyphens/>
              <w:ind w:right="-45"/>
              <w:jc w:val="right"/>
              <w:rPr>
                <w:del w:id="36064" w:author="Author"/>
              </w:rPr>
            </w:pPr>
            <w:del w:id="36065" w:author="Author">
              <w:r w:rsidRPr="000026A2" w:rsidDel="00ED7123">
                <w:delText>500</w:delText>
              </w:r>
            </w:del>
          </w:p>
        </w:tc>
        <w:tc>
          <w:tcPr>
            <w:tcW w:w="830" w:type="dxa"/>
            <w:tcBorders>
              <w:right w:val="single" w:sz="6" w:space="0" w:color="auto"/>
            </w:tcBorders>
          </w:tcPr>
          <w:p w14:paraId="04C3210C" w14:textId="77777777" w:rsidR="002D775D" w:rsidRPr="000026A2" w:rsidDel="00ED7123" w:rsidRDefault="002D775D" w:rsidP="00B94200">
            <w:pPr>
              <w:pStyle w:val="tabletext11"/>
              <w:suppressAutoHyphens/>
              <w:ind w:right="-45"/>
              <w:rPr>
                <w:del w:id="36066" w:author="Author"/>
              </w:rPr>
            </w:pPr>
          </w:p>
        </w:tc>
        <w:tc>
          <w:tcPr>
            <w:tcW w:w="1450" w:type="dxa"/>
            <w:tcBorders>
              <w:left w:val="single" w:sz="6" w:space="0" w:color="auto"/>
            </w:tcBorders>
          </w:tcPr>
          <w:p w14:paraId="4CD76FA6" w14:textId="77777777" w:rsidR="002D775D" w:rsidRPr="000026A2" w:rsidDel="00ED7123" w:rsidRDefault="002D775D" w:rsidP="00B94200">
            <w:pPr>
              <w:pStyle w:val="tabletext11"/>
              <w:suppressAutoHyphens/>
              <w:jc w:val="right"/>
              <w:rPr>
                <w:del w:id="36067" w:author="Author"/>
              </w:rPr>
            </w:pPr>
            <w:del w:id="36068" w:author="Author">
              <w:r w:rsidRPr="000026A2" w:rsidDel="00ED7123">
                <w:delText>-0.220</w:delText>
              </w:r>
            </w:del>
          </w:p>
        </w:tc>
        <w:tc>
          <w:tcPr>
            <w:tcW w:w="950" w:type="dxa"/>
            <w:tcBorders>
              <w:right w:val="single" w:sz="6" w:space="0" w:color="auto"/>
            </w:tcBorders>
          </w:tcPr>
          <w:p w14:paraId="7FE3062C" w14:textId="77777777" w:rsidR="002D775D" w:rsidRPr="000026A2" w:rsidDel="00ED7123" w:rsidRDefault="002D775D" w:rsidP="00B94200">
            <w:pPr>
              <w:pStyle w:val="tabletext11"/>
              <w:suppressAutoHyphens/>
              <w:jc w:val="center"/>
              <w:rPr>
                <w:del w:id="36069" w:author="Author"/>
              </w:rPr>
            </w:pPr>
          </w:p>
        </w:tc>
      </w:tr>
      <w:tr w:rsidR="002D775D" w:rsidRPr="000026A2" w:rsidDel="00ED7123" w14:paraId="1D1F85A7" w14:textId="77777777" w:rsidTr="00B94200">
        <w:trPr>
          <w:cantSplit/>
          <w:trHeight w:val="190"/>
          <w:del w:id="36070" w:author="Author"/>
        </w:trPr>
        <w:tc>
          <w:tcPr>
            <w:tcW w:w="200" w:type="dxa"/>
            <w:tcBorders>
              <w:right w:val="single" w:sz="6" w:space="0" w:color="auto"/>
            </w:tcBorders>
          </w:tcPr>
          <w:p w14:paraId="57D4B82B" w14:textId="77777777" w:rsidR="002D775D" w:rsidRPr="000026A2" w:rsidDel="00ED7123" w:rsidRDefault="002D775D" w:rsidP="00B94200">
            <w:pPr>
              <w:pStyle w:val="tabletext11"/>
              <w:suppressAutoHyphens/>
              <w:rPr>
                <w:del w:id="36071" w:author="Author"/>
              </w:rPr>
            </w:pPr>
          </w:p>
        </w:tc>
        <w:tc>
          <w:tcPr>
            <w:tcW w:w="970" w:type="dxa"/>
            <w:tcBorders>
              <w:left w:val="single" w:sz="6" w:space="0" w:color="auto"/>
            </w:tcBorders>
          </w:tcPr>
          <w:p w14:paraId="16AA2257" w14:textId="77777777" w:rsidR="002D775D" w:rsidRPr="000026A2" w:rsidDel="00ED7123" w:rsidRDefault="002D775D" w:rsidP="00B94200">
            <w:pPr>
              <w:pStyle w:val="tabletext11"/>
              <w:suppressAutoHyphens/>
              <w:jc w:val="right"/>
              <w:rPr>
                <w:del w:id="36072" w:author="Author"/>
              </w:rPr>
            </w:pPr>
          </w:p>
        </w:tc>
        <w:tc>
          <w:tcPr>
            <w:tcW w:w="600" w:type="dxa"/>
          </w:tcPr>
          <w:p w14:paraId="17F4197B" w14:textId="77777777" w:rsidR="002D775D" w:rsidRPr="000026A2" w:rsidDel="00ED7123" w:rsidRDefault="002D775D" w:rsidP="00B94200">
            <w:pPr>
              <w:pStyle w:val="tabletext11"/>
              <w:suppressAutoHyphens/>
              <w:ind w:right="-45"/>
              <w:jc w:val="right"/>
              <w:rPr>
                <w:del w:id="36073" w:author="Author"/>
              </w:rPr>
            </w:pPr>
            <w:del w:id="36074" w:author="Author">
              <w:r w:rsidRPr="000026A2" w:rsidDel="00ED7123">
                <w:delText>1,000</w:delText>
              </w:r>
            </w:del>
          </w:p>
        </w:tc>
        <w:tc>
          <w:tcPr>
            <w:tcW w:w="830" w:type="dxa"/>
            <w:tcBorders>
              <w:right w:val="single" w:sz="6" w:space="0" w:color="auto"/>
            </w:tcBorders>
          </w:tcPr>
          <w:p w14:paraId="0A824E2A" w14:textId="77777777" w:rsidR="002D775D" w:rsidRPr="000026A2" w:rsidDel="00ED7123" w:rsidRDefault="002D775D" w:rsidP="00B94200">
            <w:pPr>
              <w:pStyle w:val="tabletext11"/>
              <w:suppressAutoHyphens/>
              <w:ind w:right="-45"/>
              <w:rPr>
                <w:del w:id="36075" w:author="Author"/>
              </w:rPr>
            </w:pPr>
          </w:p>
        </w:tc>
        <w:tc>
          <w:tcPr>
            <w:tcW w:w="1450" w:type="dxa"/>
            <w:tcBorders>
              <w:left w:val="single" w:sz="6" w:space="0" w:color="auto"/>
            </w:tcBorders>
          </w:tcPr>
          <w:p w14:paraId="43FD69DD" w14:textId="77777777" w:rsidR="002D775D" w:rsidRPr="000026A2" w:rsidDel="00ED7123" w:rsidRDefault="002D775D" w:rsidP="00B94200">
            <w:pPr>
              <w:pStyle w:val="tabletext11"/>
              <w:suppressAutoHyphens/>
              <w:jc w:val="right"/>
              <w:rPr>
                <w:del w:id="36076" w:author="Author"/>
              </w:rPr>
            </w:pPr>
            <w:del w:id="36077" w:author="Author">
              <w:r w:rsidRPr="000026A2" w:rsidDel="00ED7123">
                <w:delText>-0.217</w:delText>
              </w:r>
            </w:del>
          </w:p>
        </w:tc>
        <w:tc>
          <w:tcPr>
            <w:tcW w:w="950" w:type="dxa"/>
            <w:tcBorders>
              <w:right w:val="single" w:sz="6" w:space="0" w:color="auto"/>
            </w:tcBorders>
          </w:tcPr>
          <w:p w14:paraId="6BD31D7F" w14:textId="77777777" w:rsidR="002D775D" w:rsidRPr="000026A2" w:rsidDel="00ED7123" w:rsidRDefault="002D775D" w:rsidP="00B94200">
            <w:pPr>
              <w:pStyle w:val="tabletext11"/>
              <w:suppressAutoHyphens/>
              <w:jc w:val="center"/>
              <w:rPr>
                <w:del w:id="36078" w:author="Author"/>
              </w:rPr>
            </w:pPr>
          </w:p>
        </w:tc>
      </w:tr>
      <w:tr w:rsidR="002D775D" w:rsidRPr="000026A2" w:rsidDel="00ED7123" w14:paraId="56B4A2E5" w14:textId="77777777" w:rsidTr="00B94200">
        <w:trPr>
          <w:cantSplit/>
          <w:trHeight w:val="190"/>
          <w:del w:id="36079" w:author="Author"/>
        </w:trPr>
        <w:tc>
          <w:tcPr>
            <w:tcW w:w="200" w:type="dxa"/>
            <w:tcBorders>
              <w:right w:val="single" w:sz="6" w:space="0" w:color="auto"/>
            </w:tcBorders>
          </w:tcPr>
          <w:p w14:paraId="5D571C87" w14:textId="77777777" w:rsidR="002D775D" w:rsidRPr="000026A2" w:rsidDel="00ED7123" w:rsidRDefault="002D775D" w:rsidP="00B94200">
            <w:pPr>
              <w:pStyle w:val="tabletext11"/>
              <w:suppressAutoHyphens/>
              <w:rPr>
                <w:del w:id="36080" w:author="Author"/>
              </w:rPr>
            </w:pPr>
          </w:p>
        </w:tc>
        <w:tc>
          <w:tcPr>
            <w:tcW w:w="970" w:type="dxa"/>
            <w:tcBorders>
              <w:left w:val="single" w:sz="6" w:space="0" w:color="auto"/>
            </w:tcBorders>
          </w:tcPr>
          <w:p w14:paraId="71EE3E1B" w14:textId="77777777" w:rsidR="002D775D" w:rsidRPr="000026A2" w:rsidDel="00ED7123" w:rsidRDefault="002D775D" w:rsidP="00B94200">
            <w:pPr>
              <w:pStyle w:val="tabletext11"/>
              <w:suppressAutoHyphens/>
              <w:jc w:val="right"/>
              <w:rPr>
                <w:del w:id="36081" w:author="Author"/>
              </w:rPr>
            </w:pPr>
          </w:p>
        </w:tc>
        <w:tc>
          <w:tcPr>
            <w:tcW w:w="600" w:type="dxa"/>
          </w:tcPr>
          <w:p w14:paraId="5BD1948F" w14:textId="77777777" w:rsidR="002D775D" w:rsidRPr="000026A2" w:rsidDel="00ED7123" w:rsidRDefault="002D775D" w:rsidP="00B94200">
            <w:pPr>
              <w:pStyle w:val="tabletext11"/>
              <w:suppressAutoHyphens/>
              <w:ind w:right="-45"/>
              <w:jc w:val="right"/>
              <w:rPr>
                <w:del w:id="36082" w:author="Author"/>
              </w:rPr>
            </w:pPr>
            <w:del w:id="36083" w:author="Author">
              <w:r w:rsidRPr="000026A2" w:rsidDel="00ED7123">
                <w:delText>2,000</w:delText>
              </w:r>
            </w:del>
          </w:p>
        </w:tc>
        <w:tc>
          <w:tcPr>
            <w:tcW w:w="830" w:type="dxa"/>
            <w:tcBorders>
              <w:right w:val="single" w:sz="6" w:space="0" w:color="auto"/>
            </w:tcBorders>
          </w:tcPr>
          <w:p w14:paraId="123D0A71" w14:textId="77777777" w:rsidR="002D775D" w:rsidRPr="000026A2" w:rsidDel="00ED7123" w:rsidRDefault="002D775D" w:rsidP="00B94200">
            <w:pPr>
              <w:pStyle w:val="tabletext11"/>
              <w:suppressAutoHyphens/>
              <w:ind w:right="-45"/>
              <w:rPr>
                <w:del w:id="36084" w:author="Author"/>
              </w:rPr>
            </w:pPr>
          </w:p>
        </w:tc>
        <w:tc>
          <w:tcPr>
            <w:tcW w:w="1450" w:type="dxa"/>
            <w:tcBorders>
              <w:left w:val="single" w:sz="6" w:space="0" w:color="auto"/>
            </w:tcBorders>
          </w:tcPr>
          <w:p w14:paraId="4AC65862" w14:textId="77777777" w:rsidR="002D775D" w:rsidRPr="000026A2" w:rsidDel="00ED7123" w:rsidRDefault="002D775D" w:rsidP="00B94200">
            <w:pPr>
              <w:pStyle w:val="tabletext11"/>
              <w:suppressAutoHyphens/>
              <w:jc w:val="right"/>
              <w:rPr>
                <w:del w:id="36085" w:author="Author"/>
              </w:rPr>
            </w:pPr>
            <w:del w:id="36086" w:author="Author">
              <w:r w:rsidRPr="000026A2" w:rsidDel="00ED7123">
                <w:delText>-0.212</w:delText>
              </w:r>
            </w:del>
          </w:p>
        </w:tc>
        <w:tc>
          <w:tcPr>
            <w:tcW w:w="950" w:type="dxa"/>
            <w:tcBorders>
              <w:right w:val="single" w:sz="6" w:space="0" w:color="auto"/>
            </w:tcBorders>
          </w:tcPr>
          <w:p w14:paraId="36397E72" w14:textId="77777777" w:rsidR="002D775D" w:rsidRPr="000026A2" w:rsidDel="00ED7123" w:rsidRDefault="002D775D" w:rsidP="00B94200">
            <w:pPr>
              <w:pStyle w:val="tabletext11"/>
              <w:suppressAutoHyphens/>
              <w:jc w:val="center"/>
              <w:rPr>
                <w:del w:id="36087" w:author="Author"/>
              </w:rPr>
            </w:pPr>
          </w:p>
        </w:tc>
      </w:tr>
      <w:tr w:rsidR="002D775D" w:rsidRPr="000026A2" w:rsidDel="00ED7123" w14:paraId="4ABE705C" w14:textId="77777777" w:rsidTr="00B94200">
        <w:trPr>
          <w:cantSplit/>
          <w:trHeight w:val="190"/>
          <w:del w:id="36088" w:author="Author"/>
        </w:trPr>
        <w:tc>
          <w:tcPr>
            <w:tcW w:w="200" w:type="dxa"/>
            <w:tcBorders>
              <w:right w:val="single" w:sz="6" w:space="0" w:color="auto"/>
            </w:tcBorders>
          </w:tcPr>
          <w:p w14:paraId="6ADA0FF8" w14:textId="77777777" w:rsidR="002D775D" w:rsidRPr="000026A2" w:rsidDel="00ED7123" w:rsidRDefault="002D775D" w:rsidP="00B94200">
            <w:pPr>
              <w:pStyle w:val="tabletext11"/>
              <w:suppressAutoHyphens/>
              <w:rPr>
                <w:del w:id="36089" w:author="Author"/>
              </w:rPr>
            </w:pPr>
          </w:p>
        </w:tc>
        <w:tc>
          <w:tcPr>
            <w:tcW w:w="970" w:type="dxa"/>
            <w:tcBorders>
              <w:left w:val="single" w:sz="6" w:space="0" w:color="auto"/>
            </w:tcBorders>
          </w:tcPr>
          <w:p w14:paraId="4AA382B2" w14:textId="77777777" w:rsidR="002D775D" w:rsidRPr="000026A2" w:rsidDel="00ED7123" w:rsidRDefault="002D775D" w:rsidP="00B94200">
            <w:pPr>
              <w:pStyle w:val="tabletext11"/>
              <w:suppressAutoHyphens/>
              <w:jc w:val="right"/>
              <w:rPr>
                <w:del w:id="36090" w:author="Author"/>
              </w:rPr>
            </w:pPr>
          </w:p>
        </w:tc>
        <w:tc>
          <w:tcPr>
            <w:tcW w:w="600" w:type="dxa"/>
          </w:tcPr>
          <w:p w14:paraId="7DD9CC30" w14:textId="77777777" w:rsidR="002D775D" w:rsidRPr="000026A2" w:rsidDel="00ED7123" w:rsidRDefault="002D775D" w:rsidP="00B94200">
            <w:pPr>
              <w:pStyle w:val="tabletext11"/>
              <w:suppressAutoHyphens/>
              <w:ind w:right="-45"/>
              <w:jc w:val="right"/>
              <w:rPr>
                <w:del w:id="36091" w:author="Author"/>
              </w:rPr>
            </w:pPr>
            <w:del w:id="36092" w:author="Author">
              <w:r w:rsidRPr="000026A2" w:rsidDel="00ED7123">
                <w:delText>3,000</w:delText>
              </w:r>
            </w:del>
          </w:p>
        </w:tc>
        <w:tc>
          <w:tcPr>
            <w:tcW w:w="830" w:type="dxa"/>
            <w:tcBorders>
              <w:right w:val="single" w:sz="6" w:space="0" w:color="auto"/>
            </w:tcBorders>
          </w:tcPr>
          <w:p w14:paraId="277B525D" w14:textId="77777777" w:rsidR="002D775D" w:rsidRPr="000026A2" w:rsidDel="00ED7123" w:rsidRDefault="002D775D" w:rsidP="00B94200">
            <w:pPr>
              <w:pStyle w:val="tabletext11"/>
              <w:suppressAutoHyphens/>
              <w:ind w:right="-45"/>
              <w:rPr>
                <w:del w:id="36093" w:author="Author"/>
              </w:rPr>
            </w:pPr>
          </w:p>
        </w:tc>
        <w:tc>
          <w:tcPr>
            <w:tcW w:w="1450" w:type="dxa"/>
            <w:tcBorders>
              <w:left w:val="single" w:sz="6" w:space="0" w:color="auto"/>
            </w:tcBorders>
          </w:tcPr>
          <w:p w14:paraId="41137641" w14:textId="77777777" w:rsidR="002D775D" w:rsidRPr="000026A2" w:rsidDel="00ED7123" w:rsidRDefault="002D775D" w:rsidP="00B94200">
            <w:pPr>
              <w:pStyle w:val="tabletext11"/>
              <w:suppressAutoHyphens/>
              <w:jc w:val="right"/>
              <w:rPr>
                <w:del w:id="36094" w:author="Author"/>
              </w:rPr>
            </w:pPr>
            <w:del w:id="36095" w:author="Author">
              <w:r w:rsidRPr="000026A2" w:rsidDel="00ED7123">
                <w:delText>-0.197</w:delText>
              </w:r>
            </w:del>
          </w:p>
        </w:tc>
        <w:tc>
          <w:tcPr>
            <w:tcW w:w="950" w:type="dxa"/>
            <w:tcBorders>
              <w:right w:val="single" w:sz="6" w:space="0" w:color="auto"/>
            </w:tcBorders>
          </w:tcPr>
          <w:p w14:paraId="22AC657F" w14:textId="77777777" w:rsidR="002D775D" w:rsidRPr="000026A2" w:rsidDel="00ED7123" w:rsidRDefault="002D775D" w:rsidP="00B94200">
            <w:pPr>
              <w:pStyle w:val="tabletext11"/>
              <w:suppressAutoHyphens/>
              <w:jc w:val="center"/>
              <w:rPr>
                <w:del w:id="36096" w:author="Author"/>
              </w:rPr>
            </w:pPr>
          </w:p>
        </w:tc>
      </w:tr>
      <w:tr w:rsidR="002D775D" w:rsidRPr="000026A2" w:rsidDel="00ED7123" w14:paraId="5BA34F70" w14:textId="77777777" w:rsidTr="00B94200">
        <w:trPr>
          <w:cantSplit/>
          <w:trHeight w:val="190"/>
          <w:del w:id="36097" w:author="Author"/>
        </w:trPr>
        <w:tc>
          <w:tcPr>
            <w:tcW w:w="200" w:type="dxa"/>
            <w:tcBorders>
              <w:right w:val="single" w:sz="6" w:space="0" w:color="auto"/>
            </w:tcBorders>
          </w:tcPr>
          <w:p w14:paraId="06E94E3F" w14:textId="77777777" w:rsidR="002D775D" w:rsidRPr="000026A2" w:rsidDel="00ED7123" w:rsidRDefault="002D775D" w:rsidP="00B94200">
            <w:pPr>
              <w:pStyle w:val="tabletext11"/>
              <w:suppressAutoHyphens/>
              <w:rPr>
                <w:del w:id="36098" w:author="Author"/>
              </w:rPr>
            </w:pPr>
          </w:p>
        </w:tc>
        <w:tc>
          <w:tcPr>
            <w:tcW w:w="970" w:type="dxa"/>
            <w:tcBorders>
              <w:left w:val="single" w:sz="6" w:space="0" w:color="auto"/>
              <w:bottom w:val="single" w:sz="6" w:space="0" w:color="auto"/>
            </w:tcBorders>
          </w:tcPr>
          <w:p w14:paraId="3F6B6BAD" w14:textId="77777777" w:rsidR="002D775D" w:rsidRPr="000026A2" w:rsidDel="00ED7123" w:rsidRDefault="002D775D" w:rsidP="00B94200">
            <w:pPr>
              <w:pStyle w:val="tabletext11"/>
              <w:suppressAutoHyphens/>
              <w:jc w:val="right"/>
              <w:rPr>
                <w:del w:id="36099" w:author="Author"/>
              </w:rPr>
            </w:pPr>
          </w:p>
        </w:tc>
        <w:tc>
          <w:tcPr>
            <w:tcW w:w="600" w:type="dxa"/>
            <w:tcBorders>
              <w:bottom w:val="single" w:sz="6" w:space="0" w:color="auto"/>
            </w:tcBorders>
          </w:tcPr>
          <w:p w14:paraId="170EACCF" w14:textId="77777777" w:rsidR="002D775D" w:rsidRPr="000026A2" w:rsidDel="00ED7123" w:rsidRDefault="002D775D" w:rsidP="00B94200">
            <w:pPr>
              <w:pStyle w:val="tabletext11"/>
              <w:suppressAutoHyphens/>
              <w:ind w:right="-45"/>
              <w:jc w:val="right"/>
              <w:rPr>
                <w:del w:id="36100" w:author="Author"/>
              </w:rPr>
            </w:pPr>
            <w:del w:id="36101" w:author="Author">
              <w:r w:rsidRPr="000026A2" w:rsidDel="00ED7123">
                <w:delText>5,000</w:delText>
              </w:r>
            </w:del>
          </w:p>
        </w:tc>
        <w:tc>
          <w:tcPr>
            <w:tcW w:w="830" w:type="dxa"/>
            <w:tcBorders>
              <w:bottom w:val="single" w:sz="6" w:space="0" w:color="auto"/>
              <w:right w:val="single" w:sz="6" w:space="0" w:color="auto"/>
            </w:tcBorders>
          </w:tcPr>
          <w:p w14:paraId="29083653" w14:textId="77777777" w:rsidR="002D775D" w:rsidRPr="000026A2" w:rsidDel="00ED7123" w:rsidRDefault="002D775D" w:rsidP="00B94200">
            <w:pPr>
              <w:pStyle w:val="tabletext11"/>
              <w:suppressAutoHyphens/>
              <w:ind w:right="-45"/>
              <w:rPr>
                <w:del w:id="36102" w:author="Author"/>
              </w:rPr>
            </w:pPr>
          </w:p>
        </w:tc>
        <w:tc>
          <w:tcPr>
            <w:tcW w:w="1450" w:type="dxa"/>
            <w:tcBorders>
              <w:left w:val="single" w:sz="6" w:space="0" w:color="auto"/>
              <w:bottom w:val="single" w:sz="6" w:space="0" w:color="auto"/>
            </w:tcBorders>
          </w:tcPr>
          <w:p w14:paraId="3B18DFAD" w14:textId="77777777" w:rsidR="002D775D" w:rsidRPr="000026A2" w:rsidDel="00ED7123" w:rsidRDefault="002D775D" w:rsidP="00B94200">
            <w:pPr>
              <w:pStyle w:val="tabletext11"/>
              <w:suppressAutoHyphens/>
              <w:jc w:val="right"/>
              <w:rPr>
                <w:del w:id="36103" w:author="Author"/>
              </w:rPr>
            </w:pPr>
            <w:del w:id="36104" w:author="Author">
              <w:r w:rsidRPr="000026A2" w:rsidDel="00ED7123">
                <w:delText>-0.154</w:delText>
              </w:r>
            </w:del>
          </w:p>
        </w:tc>
        <w:tc>
          <w:tcPr>
            <w:tcW w:w="950" w:type="dxa"/>
            <w:tcBorders>
              <w:bottom w:val="single" w:sz="6" w:space="0" w:color="auto"/>
              <w:right w:val="single" w:sz="6" w:space="0" w:color="auto"/>
            </w:tcBorders>
          </w:tcPr>
          <w:p w14:paraId="4449BB4D" w14:textId="77777777" w:rsidR="002D775D" w:rsidRPr="000026A2" w:rsidDel="00ED7123" w:rsidRDefault="002D775D" w:rsidP="00B94200">
            <w:pPr>
              <w:pStyle w:val="tabletext11"/>
              <w:suppressAutoHyphens/>
              <w:jc w:val="center"/>
              <w:rPr>
                <w:del w:id="36105" w:author="Author"/>
              </w:rPr>
            </w:pPr>
          </w:p>
        </w:tc>
      </w:tr>
    </w:tbl>
    <w:p w14:paraId="232B6D0E" w14:textId="77777777" w:rsidR="002D775D" w:rsidRPr="000026A2" w:rsidDel="00ED7123" w:rsidRDefault="002D775D" w:rsidP="001065E8">
      <w:pPr>
        <w:pStyle w:val="tablecaption"/>
        <w:suppressAutoHyphens/>
        <w:rPr>
          <w:del w:id="36106" w:author="Author"/>
        </w:rPr>
      </w:pPr>
      <w:del w:id="36107" w:author="Author">
        <w:r w:rsidRPr="000026A2" w:rsidDel="00ED7123">
          <w:delText>Table 98.B.1.b.(2)(d) Trucks, Tractors And Trailers And All Autos Except Zone-rated Risks Comprehensive Coverage Deductible Factors – Theft, Mischief Or Vandalism Without Full Safety Glass Coverage</w:delText>
        </w:r>
      </w:del>
    </w:p>
    <w:p w14:paraId="5403851B" w14:textId="77777777" w:rsidR="002D775D" w:rsidRPr="000026A2" w:rsidDel="00ED7123" w:rsidRDefault="002D775D" w:rsidP="001065E8">
      <w:pPr>
        <w:pStyle w:val="isonormal"/>
        <w:suppressAutoHyphens/>
        <w:rPr>
          <w:del w:id="36108" w:author="Author"/>
        </w:rPr>
      </w:pPr>
    </w:p>
    <w:p w14:paraId="2616408A" w14:textId="77777777" w:rsidR="002D775D" w:rsidRPr="000026A2" w:rsidDel="00ED7123" w:rsidRDefault="002D775D" w:rsidP="001065E8">
      <w:pPr>
        <w:pStyle w:val="outlinehd5"/>
        <w:suppressAutoHyphens/>
        <w:rPr>
          <w:del w:id="36109" w:author="Author"/>
        </w:rPr>
      </w:pPr>
      <w:del w:id="36110" w:author="Author">
        <w:r w:rsidRPr="000026A2" w:rsidDel="00ED7123">
          <w:tab/>
          <w:delText>(3)</w:delText>
        </w:r>
        <w:r w:rsidRPr="000026A2" w:rsidDel="00ED7123">
          <w:tab/>
          <w:delText>Collision Coverage</w:delText>
        </w:r>
      </w:del>
    </w:p>
    <w:p w14:paraId="3EB6BEE8" w14:textId="77777777" w:rsidR="002D775D" w:rsidRPr="000026A2" w:rsidDel="00ED7123" w:rsidRDefault="002D775D" w:rsidP="001065E8">
      <w:pPr>
        <w:pStyle w:val="outlinehd6"/>
        <w:suppressAutoHyphens/>
        <w:rPr>
          <w:del w:id="36111" w:author="Author"/>
        </w:rPr>
      </w:pPr>
      <w:del w:id="36112" w:author="Author">
        <w:r w:rsidRPr="000026A2" w:rsidDel="00ED7123">
          <w:tab/>
          <w:delText>(a)</w:delText>
        </w:r>
        <w:r w:rsidRPr="000026A2" w:rsidDel="00ED7123">
          <w:tab/>
          <w:delText>Private Passenger Types</w:delText>
        </w:r>
      </w:del>
    </w:p>
    <w:p w14:paraId="03C69CC8" w14:textId="77777777" w:rsidR="002D775D" w:rsidRPr="000026A2" w:rsidDel="00ED7123" w:rsidRDefault="002D775D" w:rsidP="001065E8">
      <w:pPr>
        <w:pStyle w:val="space4"/>
        <w:suppressAutoHyphens/>
        <w:rPr>
          <w:del w:id="3611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610"/>
        <w:gridCol w:w="830"/>
        <w:gridCol w:w="1450"/>
        <w:gridCol w:w="950"/>
      </w:tblGrid>
      <w:tr w:rsidR="002D775D" w:rsidRPr="000026A2" w:rsidDel="00ED7123" w14:paraId="135932B8" w14:textId="77777777" w:rsidTr="00B94200">
        <w:trPr>
          <w:cantSplit/>
          <w:trHeight w:val="190"/>
          <w:del w:id="36114" w:author="Author"/>
        </w:trPr>
        <w:tc>
          <w:tcPr>
            <w:tcW w:w="200" w:type="dxa"/>
          </w:tcPr>
          <w:p w14:paraId="7579579B" w14:textId="77777777" w:rsidR="002D775D" w:rsidRPr="000026A2" w:rsidDel="00ED7123" w:rsidRDefault="002D775D" w:rsidP="00B94200">
            <w:pPr>
              <w:pStyle w:val="tablehead"/>
              <w:suppressAutoHyphens/>
              <w:rPr>
                <w:del w:id="36115"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4B22C2EE" w14:textId="77777777" w:rsidR="002D775D" w:rsidRPr="000026A2" w:rsidDel="00ED7123" w:rsidRDefault="002D775D" w:rsidP="00B94200">
            <w:pPr>
              <w:pStyle w:val="tablehead"/>
              <w:suppressAutoHyphens/>
              <w:rPr>
                <w:del w:id="36116" w:author="Author"/>
              </w:rPr>
            </w:pPr>
            <w:del w:id="36117" w:author="Author">
              <w:r w:rsidRPr="000026A2" w:rsidDel="00ED7123">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0F9CF46A" w14:textId="77777777" w:rsidR="002D775D" w:rsidRPr="000026A2" w:rsidDel="00ED7123" w:rsidRDefault="002D775D" w:rsidP="00B94200">
            <w:pPr>
              <w:pStyle w:val="tablehead"/>
              <w:suppressAutoHyphens/>
              <w:rPr>
                <w:del w:id="36118" w:author="Author"/>
              </w:rPr>
            </w:pPr>
            <w:del w:id="36119" w:author="Author">
              <w:r w:rsidRPr="000026A2" w:rsidDel="00ED7123">
                <w:delText>Factor</w:delText>
              </w:r>
            </w:del>
          </w:p>
        </w:tc>
      </w:tr>
      <w:tr w:rsidR="002D775D" w:rsidRPr="000026A2" w:rsidDel="00ED7123" w14:paraId="62362D89" w14:textId="77777777" w:rsidTr="00B94200">
        <w:trPr>
          <w:cantSplit/>
          <w:trHeight w:val="190"/>
          <w:del w:id="36120" w:author="Author"/>
        </w:trPr>
        <w:tc>
          <w:tcPr>
            <w:tcW w:w="200" w:type="dxa"/>
            <w:tcBorders>
              <w:right w:val="single" w:sz="6" w:space="0" w:color="auto"/>
            </w:tcBorders>
          </w:tcPr>
          <w:p w14:paraId="5FFB76C3" w14:textId="77777777" w:rsidR="002D775D" w:rsidRPr="000026A2" w:rsidDel="00ED7123" w:rsidRDefault="002D775D" w:rsidP="00B94200">
            <w:pPr>
              <w:pStyle w:val="tabletext11"/>
              <w:suppressAutoHyphens/>
              <w:rPr>
                <w:del w:id="36121" w:author="Author"/>
              </w:rPr>
            </w:pPr>
          </w:p>
        </w:tc>
        <w:tc>
          <w:tcPr>
            <w:tcW w:w="960" w:type="dxa"/>
            <w:tcBorders>
              <w:top w:val="single" w:sz="6" w:space="0" w:color="auto"/>
              <w:left w:val="single" w:sz="6" w:space="0" w:color="auto"/>
            </w:tcBorders>
          </w:tcPr>
          <w:p w14:paraId="4D080057" w14:textId="77777777" w:rsidR="002D775D" w:rsidRPr="000026A2" w:rsidDel="00ED7123" w:rsidRDefault="002D775D" w:rsidP="00B94200">
            <w:pPr>
              <w:pStyle w:val="tabletext11"/>
              <w:suppressAutoHyphens/>
              <w:jc w:val="right"/>
              <w:rPr>
                <w:del w:id="36122" w:author="Author"/>
              </w:rPr>
            </w:pPr>
            <w:del w:id="36123" w:author="Author">
              <w:r w:rsidRPr="000026A2" w:rsidDel="00ED7123">
                <w:delText>$</w:delText>
              </w:r>
            </w:del>
          </w:p>
        </w:tc>
        <w:tc>
          <w:tcPr>
            <w:tcW w:w="610" w:type="dxa"/>
            <w:tcBorders>
              <w:top w:val="single" w:sz="6" w:space="0" w:color="auto"/>
            </w:tcBorders>
          </w:tcPr>
          <w:p w14:paraId="4701D9DB" w14:textId="77777777" w:rsidR="002D775D" w:rsidRPr="000026A2" w:rsidDel="00ED7123" w:rsidRDefault="002D775D" w:rsidP="00B94200">
            <w:pPr>
              <w:pStyle w:val="tabletext11"/>
              <w:suppressAutoHyphens/>
              <w:ind w:right="-45"/>
              <w:jc w:val="right"/>
              <w:rPr>
                <w:del w:id="36124" w:author="Author"/>
              </w:rPr>
            </w:pPr>
            <w:del w:id="36125" w:author="Author">
              <w:r w:rsidRPr="000026A2" w:rsidDel="00ED7123">
                <w:delText>50</w:delText>
              </w:r>
            </w:del>
          </w:p>
        </w:tc>
        <w:tc>
          <w:tcPr>
            <w:tcW w:w="830" w:type="dxa"/>
            <w:tcBorders>
              <w:top w:val="single" w:sz="6" w:space="0" w:color="auto"/>
              <w:right w:val="single" w:sz="6" w:space="0" w:color="auto"/>
            </w:tcBorders>
          </w:tcPr>
          <w:p w14:paraId="2D0F6EA4" w14:textId="77777777" w:rsidR="002D775D" w:rsidRPr="000026A2" w:rsidDel="00ED7123" w:rsidRDefault="002D775D" w:rsidP="00B94200">
            <w:pPr>
              <w:pStyle w:val="tabletext11"/>
              <w:suppressAutoHyphens/>
              <w:ind w:right="-45"/>
              <w:jc w:val="right"/>
              <w:rPr>
                <w:del w:id="36126" w:author="Author"/>
              </w:rPr>
            </w:pPr>
          </w:p>
        </w:tc>
        <w:tc>
          <w:tcPr>
            <w:tcW w:w="1450" w:type="dxa"/>
            <w:tcBorders>
              <w:top w:val="single" w:sz="6" w:space="0" w:color="auto"/>
              <w:left w:val="single" w:sz="6" w:space="0" w:color="auto"/>
            </w:tcBorders>
          </w:tcPr>
          <w:p w14:paraId="44145960" w14:textId="77777777" w:rsidR="002D775D" w:rsidRPr="000026A2" w:rsidDel="00ED7123" w:rsidRDefault="002D775D" w:rsidP="00B94200">
            <w:pPr>
              <w:pStyle w:val="tabletext11"/>
              <w:suppressAutoHyphens/>
              <w:jc w:val="right"/>
              <w:rPr>
                <w:del w:id="36127" w:author="Author"/>
              </w:rPr>
            </w:pPr>
            <w:del w:id="36128" w:author="Author">
              <w:r w:rsidRPr="000026A2" w:rsidDel="00ED7123">
                <w:delText>-0.130</w:delText>
              </w:r>
            </w:del>
          </w:p>
        </w:tc>
        <w:tc>
          <w:tcPr>
            <w:tcW w:w="950" w:type="dxa"/>
            <w:tcBorders>
              <w:top w:val="single" w:sz="6" w:space="0" w:color="auto"/>
              <w:right w:val="single" w:sz="6" w:space="0" w:color="auto"/>
            </w:tcBorders>
          </w:tcPr>
          <w:p w14:paraId="5BB5A2DF" w14:textId="77777777" w:rsidR="002D775D" w:rsidRPr="000026A2" w:rsidDel="00ED7123" w:rsidRDefault="002D775D" w:rsidP="00B94200">
            <w:pPr>
              <w:pStyle w:val="tabletext11"/>
              <w:suppressAutoHyphens/>
              <w:jc w:val="right"/>
              <w:rPr>
                <w:del w:id="36129" w:author="Author"/>
              </w:rPr>
            </w:pPr>
          </w:p>
        </w:tc>
      </w:tr>
      <w:tr w:rsidR="002D775D" w:rsidRPr="000026A2" w:rsidDel="00ED7123" w14:paraId="6AE66037" w14:textId="77777777" w:rsidTr="00B94200">
        <w:trPr>
          <w:cantSplit/>
          <w:trHeight w:val="190"/>
          <w:del w:id="36130" w:author="Author"/>
        </w:trPr>
        <w:tc>
          <w:tcPr>
            <w:tcW w:w="200" w:type="dxa"/>
            <w:tcBorders>
              <w:right w:val="single" w:sz="6" w:space="0" w:color="auto"/>
            </w:tcBorders>
          </w:tcPr>
          <w:p w14:paraId="537DC985" w14:textId="77777777" w:rsidR="002D775D" w:rsidRPr="000026A2" w:rsidDel="00ED7123" w:rsidRDefault="002D775D" w:rsidP="00B94200">
            <w:pPr>
              <w:pStyle w:val="tabletext11"/>
              <w:suppressAutoHyphens/>
              <w:rPr>
                <w:del w:id="36131" w:author="Author"/>
              </w:rPr>
            </w:pPr>
          </w:p>
        </w:tc>
        <w:tc>
          <w:tcPr>
            <w:tcW w:w="960" w:type="dxa"/>
            <w:tcBorders>
              <w:left w:val="single" w:sz="6" w:space="0" w:color="auto"/>
            </w:tcBorders>
          </w:tcPr>
          <w:p w14:paraId="1BA8CA9C" w14:textId="77777777" w:rsidR="002D775D" w:rsidRPr="000026A2" w:rsidDel="00ED7123" w:rsidRDefault="002D775D" w:rsidP="00B94200">
            <w:pPr>
              <w:pStyle w:val="tabletext11"/>
              <w:suppressAutoHyphens/>
              <w:jc w:val="right"/>
              <w:rPr>
                <w:del w:id="36132" w:author="Author"/>
              </w:rPr>
            </w:pPr>
          </w:p>
        </w:tc>
        <w:tc>
          <w:tcPr>
            <w:tcW w:w="610" w:type="dxa"/>
          </w:tcPr>
          <w:p w14:paraId="35718D9A" w14:textId="77777777" w:rsidR="002D775D" w:rsidRPr="000026A2" w:rsidDel="00ED7123" w:rsidRDefault="002D775D" w:rsidP="00B94200">
            <w:pPr>
              <w:pStyle w:val="tabletext11"/>
              <w:suppressAutoHyphens/>
              <w:ind w:right="-45"/>
              <w:jc w:val="right"/>
              <w:rPr>
                <w:del w:id="36133" w:author="Author"/>
              </w:rPr>
            </w:pPr>
            <w:del w:id="36134" w:author="Author">
              <w:r w:rsidRPr="000026A2" w:rsidDel="00ED7123">
                <w:delText>100</w:delText>
              </w:r>
            </w:del>
          </w:p>
        </w:tc>
        <w:tc>
          <w:tcPr>
            <w:tcW w:w="830" w:type="dxa"/>
            <w:tcBorders>
              <w:right w:val="single" w:sz="6" w:space="0" w:color="auto"/>
            </w:tcBorders>
          </w:tcPr>
          <w:p w14:paraId="605218FF" w14:textId="77777777" w:rsidR="002D775D" w:rsidRPr="000026A2" w:rsidDel="00ED7123" w:rsidRDefault="002D775D" w:rsidP="00B94200">
            <w:pPr>
              <w:pStyle w:val="tabletext11"/>
              <w:suppressAutoHyphens/>
              <w:ind w:right="-45"/>
              <w:jc w:val="right"/>
              <w:rPr>
                <w:del w:id="36135" w:author="Author"/>
              </w:rPr>
            </w:pPr>
          </w:p>
        </w:tc>
        <w:tc>
          <w:tcPr>
            <w:tcW w:w="1450" w:type="dxa"/>
            <w:tcBorders>
              <w:left w:val="single" w:sz="6" w:space="0" w:color="auto"/>
            </w:tcBorders>
          </w:tcPr>
          <w:p w14:paraId="4895D67D" w14:textId="77777777" w:rsidR="002D775D" w:rsidRPr="000026A2" w:rsidDel="00ED7123" w:rsidRDefault="002D775D" w:rsidP="00B94200">
            <w:pPr>
              <w:pStyle w:val="tabletext11"/>
              <w:suppressAutoHyphens/>
              <w:jc w:val="right"/>
              <w:rPr>
                <w:del w:id="36136" w:author="Author"/>
              </w:rPr>
            </w:pPr>
            <w:del w:id="36137" w:author="Author">
              <w:r w:rsidRPr="000026A2" w:rsidDel="00ED7123">
                <w:delText>-0.110</w:delText>
              </w:r>
            </w:del>
          </w:p>
        </w:tc>
        <w:tc>
          <w:tcPr>
            <w:tcW w:w="950" w:type="dxa"/>
            <w:tcBorders>
              <w:right w:val="single" w:sz="6" w:space="0" w:color="auto"/>
            </w:tcBorders>
          </w:tcPr>
          <w:p w14:paraId="375249CF" w14:textId="77777777" w:rsidR="002D775D" w:rsidRPr="000026A2" w:rsidDel="00ED7123" w:rsidRDefault="002D775D" w:rsidP="00B94200">
            <w:pPr>
              <w:pStyle w:val="tabletext11"/>
              <w:suppressAutoHyphens/>
              <w:jc w:val="right"/>
              <w:rPr>
                <w:del w:id="36138" w:author="Author"/>
              </w:rPr>
            </w:pPr>
          </w:p>
        </w:tc>
      </w:tr>
      <w:tr w:rsidR="002D775D" w:rsidRPr="000026A2" w:rsidDel="00ED7123" w14:paraId="2AFC480E" w14:textId="77777777" w:rsidTr="00B94200">
        <w:trPr>
          <w:cantSplit/>
          <w:trHeight w:val="190"/>
          <w:del w:id="36139" w:author="Author"/>
        </w:trPr>
        <w:tc>
          <w:tcPr>
            <w:tcW w:w="200" w:type="dxa"/>
            <w:tcBorders>
              <w:right w:val="single" w:sz="6" w:space="0" w:color="auto"/>
            </w:tcBorders>
          </w:tcPr>
          <w:p w14:paraId="23060BE7" w14:textId="77777777" w:rsidR="002D775D" w:rsidRPr="000026A2" w:rsidDel="00ED7123" w:rsidRDefault="002D775D" w:rsidP="00B94200">
            <w:pPr>
              <w:pStyle w:val="tabletext11"/>
              <w:suppressAutoHyphens/>
              <w:rPr>
                <w:del w:id="36140" w:author="Author"/>
              </w:rPr>
            </w:pPr>
          </w:p>
        </w:tc>
        <w:tc>
          <w:tcPr>
            <w:tcW w:w="960" w:type="dxa"/>
            <w:tcBorders>
              <w:left w:val="single" w:sz="6" w:space="0" w:color="auto"/>
            </w:tcBorders>
          </w:tcPr>
          <w:p w14:paraId="3A036261" w14:textId="77777777" w:rsidR="002D775D" w:rsidRPr="000026A2" w:rsidDel="00ED7123" w:rsidRDefault="002D775D" w:rsidP="00B94200">
            <w:pPr>
              <w:pStyle w:val="tabletext11"/>
              <w:suppressAutoHyphens/>
              <w:jc w:val="right"/>
              <w:rPr>
                <w:del w:id="36141" w:author="Author"/>
              </w:rPr>
            </w:pPr>
          </w:p>
        </w:tc>
        <w:tc>
          <w:tcPr>
            <w:tcW w:w="610" w:type="dxa"/>
          </w:tcPr>
          <w:p w14:paraId="2EE1E554" w14:textId="77777777" w:rsidR="002D775D" w:rsidRPr="000026A2" w:rsidDel="00ED7123" w:rsidRDefault="002D775D" w:rsidP="00B94200">
            <w:pPr>
              <w:pStyle w:val="tabletext11"/>
              <w:suppressAutoHyphens/>
              <w:ind w:right="-45"/>
              <w:jc w:val="right"/>
              <w:rPr>
                <w:del w:id="36142" w:author="Author"/>
              </w:rPr>
            </w:pPr>
            <w:del w:id="36143" w:author="Author">
              <w:r w:rsidRPr="000026A2" w:rsidDel="00ED7123">
                <w:delText>200</w:delText>
              </w:r>
            </w:del>
          </w:p>
        </w:tc>
        <w:tc>
          <w:tcPr>
            <w:tcW w:w="830" w:type="dxa"/>
            <w:tcBorders>
              <w:right w:val="single" w:sz="6" w:space="0" w:color="auto"/>
            </w:tcBorders>
          </w:tcPr>
          <w:p w14:paraId="2B2782EF" w14:textId="77777777" w:rsidR="002D775D" w:rsidRPr="000026A2" w:rsidDel="00ED7123" w:rsidRDefault="002D775D" w:rsidP="00B94200">
            <w:pPr>
              <w:pStyle w:val="tabletext11"/>
              <w:suppressAutoHyphens/>
              <w:ind w:right="-45"/>
              <w:jc w:val="right"/>
              <w:rPr>
                <w:del w:id="36144" w:author="Author"/>
              </w:rPr>
            </w:pPr>
          </w:p>
        </w:tc>
        <w:tc>
          <w:tcPr>
            <w:tcW w:w="1450" w:type="dxa"/>
            <w:tcBorders>
              <w:left w:val="single" w:sz="6" w:space="0" w:color="auto"/>
            </w:tcBorders>
          </w:tcPr>
          <w:p w14:paraId="25D6E63D" w14:textId="77777777" w:rsidR="002D775D" w:rsidRPr="000026A2" w:rsidDel="00ED7123" w:rsidRDefault="002D775D" w:rsidP="00B94200">
            <w:pPr>
              <w:pStyle w:val="tabletext11"/>
              <w:suppressAutoHyphens/>
              <w:jc w:val="right"/>
              <w:rPr>
                <w:del w:id="36145" w:author="Author"/>
              </w:rPr>
            </w:pPr>
            <w:del w:id="36146" w:author="Author">
              <w:r w:rsidRPr="000026A2" w:rsidDel="00ED7123">
                <w:delText>-0.080</w:delText>
              </w:r>
            </w:del>
          </w:p>
        </w:tc>
        <w:tc>
          <w:tcPr>
            <w:tcW w:w="950" w:type="dxa"/>
            <w:tcBorders>
              <w:right w:val="single" w:sz="6" w:space="0" w:color="auto"/>
            </w:tcBorders>
          </w:tcPr>
          <w:p w14:paraId="404B7CB7" w14:textId="77777777" w:rsidR="002D775D" w:rsidRPr="000026A2" w:rsidDel="00ED7123" w:rsidRDefault="002D775D" w:rsidP="00B94200">
            <w:pPr>
              <w:pStyle w:val="tabletext11"/>
              <w:suppressAutoHyphens/>
              <w:jc w:val="right"/>
              <w:rPr>
                <w:del w:id="36147" w:author="Author"/>
              </w:rPr>
            </w:pPr>
          </w:p>
        </w:tc>
      </w:tr>
      <w:tr w:rsidR="002D775D" w:rsidRPr="000026A2" w:rsidDel="00ED7123" w14:paraId="5DA6B1AA" w14:textId="77777777" w:rsidTr="00B94200">
        <w:trPr>
          <w:cantSplit/>
          <w:trHeight w:val="190"/>
          <w:del w:id="36148" w:author="Author"/>
        </w:trPr>
        <w:tc>
          <w:tcPr>
            <w:tcW w:w="200" w:type="dxa"/>
            <w:tcBorders>
              <w:right w:val="single" w:sz="6" w:space="0" w:color="auto"/>
            </w:tcBorders>
          </w:tcPr>
          <w:p w14:paraId="2B65172E" w14:textId="77777777" w:rsidR="002D775D" w:rsidRPr="000026A2" w:rsidDel="00ED7123" w:rsidRDefault="002D775D" w:rsidP="00B94200">
            <w:pPr>
              <w:pStyle w:val="tabletext11"/>
              <w:suppressAutoHyphens/>
              <w:rPr>
                <w:del w:id="36149" w:author="Author"/>
              </w:rPr>
            </w:pPr>
          </w:p>
        </w:tc>
        <w:tc>
          <w:tcPr>
            <w:tcW w:w="960" w:type="dxa"/>
            <w:tcBorders>
              <w:left w:val="single" w:sz="6" w:space="0" w:color="auto"/>
            </w:tcBorders>
          </w:tcPr>
          <w:p w14:paraId="60370E3C" w14:textId="77777777" w:rsidR="002D775D" w:rsidRPr="000026A2" w:rsidDel="00ED7123" w:rsidRDefault="002D775D" w:rsidP="00B94200">
            <w:pPr>
              <w:pStyle w:val="tabletext11"/>
              <w:suppressAutoHyphens/>
              <w:jc w:val="right"/>
              <w:rPr>
                <w:del w:id="36150" w:author="Author"/>
              </w:rPr>
            </w:pPr>
          </w:p>
        </w:tc>
        <w:tc>
          <w:tcPr>
            <w:tcW w:w="610" w:type="dxa"/>
          </w:tcPr>
          <w:p w14:paraId="3B29FB6C" w14:textId="77777777" w:rsidR="002D775D" w:rsidRPr="000026A2" w:rsidDel="00ED7123" w:rsidRDefault="002D775D" w:rsidP="00B94200">
            <w:pPr>
              <w:pStyle w:val="tabletext11"/>
              <w:suppressAutoHyphens/>
              <w:ind w:right="-45"/>
              <w:jc w:val="right"/>
              <w:rPr>
                <w:del w:id="36151" w:author="Author"/>
              </w:rPr>
            </w:pPr>
            <w:del w:id="36152" w:author="Author">
              <w:r w:rsidRPr="000026A2" w:rsidDel="00ED7123">
                <w:delText>250</w:delText>
              </w:r>
            </w:del>
          </w:p>
        </w:tc>
        <w:tc>
          <w:tcPr>
            <w:tcW w:w="830" w:type="dxa"/>
            <w:tcBorders>
              <w:right w:val="single" w:sz="6" w:space="0" w:color="auto"/>
            </w:tcBorders>
          </w:tcPr>
          <w:p w14:paraId="549F4017" w14:textId="77777777" w:rsidR="002D775D" w:rsidRPr="000026A2" w:rsidDel="00ED7123" w:rsidRDefault="002D775D" w:rsidP="00B94200">
            <w:pPr>
              <w:pStyle w:val="tabletext11"/>
              <w:suppressAutoHyphens/>
              <w:ind w:right="-45"/>
              <w:jc w:val="right"/>
              <w:rPr>
                <w:del w:id="36153" w:author="Author"/>
              </w:rPr>
            </w:pPr>
          </w:p>
        </w:tc>
        <w:tc>
          <w:tcPr>
            <w:tcW w:w="1450" w:type="dxa"/>
            <w:tcBorders>
              <w:left w:val="single" w:sz="6" w:space="0" w:color="auto"/>
            </w:tcBorders>
          </w:tcPr>
          <w:p w14:paraId="7C6A94BC" w14:textId="77777777" w:rsidR="002D775D" w:rsidRPr="000026A2" w:rsidDel="00ED7123" w:rsidRDefault="002D775D" w:rsidP="00B94200">
            <w:pPr>
              <w:pStyle w:val="tabletext11"/>
              <w:suppressAutoHyphens/>
              <w:jc w:val="right"/>
              <w:rPr>
                <w:del w:id="36154" w:author="Author"/>
              </w:rPr>
            </w:pPr>
            <w:del w:id="36155" w:author="Author">
              <w:r w:rsidRPr="000026A2" w:rsidDel="00ED7123">
                <w:delText>-0.070</w:delText>
              </w:r>
            </w:del>
          </w:p>
        </w:tc>
        <w:tc>
          <w:tcPr>
            <w:tcW w:w="950" w:type="dxa"/>
            <w:tcBorders>
              <w:right w:val="single" w:sz="6" w:space="0" w:color="auto"/>
            </w:tcBorders>
          </w:tcPr>
          <w:p w14:paraId="1FD8DD18" w14:textId="77777777" w:rsidR="002D775D" w:rsidRPr="000026A2" w:rsidDel="00ED7123" w:rsidRDefault="002D775D" w:rsidP="00B94200">
            <w:pPr>
              <w:pStyle w:val="tabletext11"/>
              <w:suppressAutoHyphens/>
              <w:jc w:val="right"/>
              <w:rPr>
                <w:del w:id="36156" w:author="Author"/>
              </w:rPr>
            </w:pPr>
          </w:p>
        </w:tc>
      </w:tr>
      <w:tr w:rsidR="002D775D" w:rsidRPr="000026A2" w:rsidDel="00ED7123" w14:paraId="76E9875C" w14:textId="77777777" w:rsidTr="00B94200">
        <w:trPr>
          <w:cantSplit/>
          <w:trHeight w:val="190"/>
          <w:del w:id="36157" w:author="Author"/>
        </w:trPr>
        <w:tc>
          <w:tcPr>
            <w:tcW w:w="200" w:type="dxa"/>
            <w:tcBorders>
              <w:right w:val="single" w:sz="6" w:space="0" w:color="auto"/>
            </w:tcBorders>
          </w:tcPr>
          <w:p w14:paraId="5EFABFB1" w14:textId="77777777" w:rsidR="002D775D" w:rsidRPr="000026A2" w:rsidDel="00ED7123" w:rsidRDefault="002D775D" w:rsidP="00B94200">
            <w:pPr>
              <w:pStyle w:val="tabletext11"/>
              <w:suppressAutoHyphens/>
              <w:rPr>
                <w:del w:id="36158" w:author="Author"/>
              </w:rPr>
            </w:pPr>
          </w:p>
        </w:tc>
        <w:tc>
          <w:tcPr>
            <w:tcW w:w="960" w:type="dxa"/>
            <w:tcBorders>
              <w:left w:val="single" w:sz="6" w:space="0" w:color="auto"/>
            </w:tcBorders>
          </w:tcPr>
          <w:p w14:paraId="5498C995" w14:textId="77777777" w:rsidR="002D775D" w:rsidRPr="000026A2" w:rsidDel="00ED7123" w:rsidRDefault="002D775D" w:rsidP="00B94200">
            <w:pPr>
              <w:pStyle w:val="tabletext11"/>
              <w:suppressAutoHyphens/>
              <w:jc w:val="right"/>
              <w:rPr>
                <w:del w:id="36159" w:author="Author"/>
              </w:rPr>
            </w:pPr>
          </w:p>
        </w:tc>
        <w:tc>
          <w:tcPr>
            <w:tcW w:w="610" w:type="dxa"/>
          </w:tcPr>
          <w:p w14:paraId="047A42A2" w14:textId="77777777" w:rsidR="002D775D" w:rsidRPr="000026A2" w:rsidDel="00ED7123" w:rsidRDefault="002D775D" w:rsidP="00B94200">
            <w:pPr>
              <w:pStyle w:val="tabletext11"/>
              <w:suppressAutoHyphens/>
              <w:ind w:right="-45"/>
              <w:jc w:val="right"/>
              <w:rPr>
                <w:del w:id="36160" w:author="Author"/>
              </w:rPr>
            </w:pPr>
            <w:del w:id="36161" w:author="Author">
              <w:r w:rsidRPr="000026A2" w:rsidDel="00ED7123">
                <w:delText>500</w:delText>
              </w:r>
            </w:del>
          </w:p>
        </w:tc>
        <w:tc>
          <w:tcPr>
            <w:tcW w:w="830" w:type="dxa"/>
            <w:tcBorders>
              <w:right w:val="single" w:sz="6" w:space="0" w:color="auto"/>
            </w:tcBorders>
          </w:tcPr>
          <w:p w14:paraId="615AEABC" w14:textId="77777777" w:rsidR="002D775D" w:rsidRPr="000026A2" w:rsidDel="00ED7123" w:rsidRDefault="002D775D" w:rsidP="00B94200">
            <w:pPr>
              <w:pStyle w:val="tabletext11"/>
              <w:suppressAutoHyphens/>
              <w:ind w:right="-45"/>
              <w:jc w:val="right"/>
              <w:rPr>
                <w:del w:id="36162" w:author="Author"/>
              </w:rPr>
            </w:pPr>
          </w:p>
        </w:tc>
        <w:tc>
          <w:tcPr>
            <w:tcW w:w="1450" w:type="dxa"/>
            <w:tcBorders>
              <w:left w:val="single" w:sz="6" w:space="0" w:color="auto"/>
            </w:tcBorders>
          </w:tcPr>
          <w:p w14:paraId="77EC1CBD" w14:textId="77777777" w:rsidR="002D775D" w:rsidRPr="000026A2" w:rsidDel="00ED7123" w:rsidRDefault="002D775D" w:rsidP="00B94200">
            <w:pPr>
              <w:pStyle w:val="tabletext11"/>
              <w:suppressAutoHyphens/>
              <w:jc w:val="right"/>
              <w:rPr>
                <w:del w:id="36163" w:author="Author"/>
              </w:rPr>
            </w:pPr>
            <w:del w:id="36164" w:author="Author">
              <w:r w:rsidRPr="000026A2" w:rsidDel="00ED7123">
                <w:delText>0.000</w:delText>
              </w:r>
            </w:del>
          </w:p>
        </w:tc>
        <w:tc>
          <w:tcPr>
            <w:tcW w:w="950" w:type="dxa"/>
            <w:tcBorders>
              <w:right w:val="single" w:sz="6" w:space="0" w:color="auto"/>
            </w:tcBorders>
          </w:tcPr>
          <w:p w14:paraId="381774D3" w14:textId="77777777" w:rsidR="002D775D" w:rsidRPr="000026A2" w:rsidDel="00ED7123" w:rsidRDefault="002D775D" w:rsidP="00B94200">
            <w:pPr>
              <w:pStyle w:val="tabletext11"/>
              <w:suppressAutoHyphens/>
              <w:jc w:val="right"/>
              <w:rPr>
                <w:del w:id="36165" w:author="Author"/>
              </w:rPr>
            </w:pPr>
          </w:p>
        </w:tc>
      </w:tr>
      <w:tr w:rsidR="002D775D" w:rsidRPr="000026A2" w:rsidDel="00ED7123" w14:paraId="534E1493" w14:textId="77777777" w:rsidTr="00B94200">
        <w:trPr>
          <w:cantSplit/>
          <w:trHeight w:val="190"/>
          <w:del w:id="36166" w:author="Author"/>
        </w:trPr>
        <w:tc>
          <w:tcPr>
            <w:tcW w:w="200" w:type="dxa"/>
            <w:tcBorders>
              <w:right w:val="single" w:sz="6" w:space="0" w:color="auto"/>
            </w:tcBorders>
          </w:tcPr>
          <w:p w14:paraId="77FAC3E9" w14:textId="77777777" w:rsidR="002D775D" w:rsidRPr="000026A2" w:rsidDel="00ED7123" w:rsidRDefault="002D775D" w:rsidP="00B94200">
            <w:pPr>
              <w:pStyle w:val="tabletext11"/>
              <w:suppressAutoHyphens/>
              <w:rPr>
                <w:del w:id="36167" w:author="Author"/>
              </w:rPr>
            </w:pPr>
          </w:p>
        </w:tc>
        <w:tc>
          <w:tcPr>
            <w:tcW w:w="960" w:type="dxa"/>
            <w:tcBorders>
              <w:left w:val="single" w:sz="6" w:space="0" w:color="auto"/>
            </w:tcBorders>
          </w:tcPr>
          <w:p w14:paraId="6A3ACCA2" w14:textId="77777777" w:rsidR="002D775D" w:rsidRPr="000026A2" w:rsidDel="00ED7123" w:rsidRDefault="002D775D" w:rsidP="00B94200">
            <w:pPr>
              <w:pStyle w:val="tabletext11"/>
              <w:suppressAutoHyphens/>
              <w:jc w:val="right"/>
              <w:rPr>
                <w:del w:id="36168" w:author="Author"/>
              </w:rPr>
            </w:pPr>
          </w:p>
        </w:tc>
        <w:tc>
          <w:tcPr>
            <w:tcW w:w="610" w:type="dxa"/>
          </w:tcPr>
          <w:p w14:paraId="6CC960F4" w14:textId="77777777" w:rsidR="002D775D" w:rsidRPr="000026A2" w:rsidDel="00ED7123" w:rsidRDefault="002D775D" w:rsidP="00B94200">
            <w:pPr>
              <w:pStyle w:val="tabletext11"/>
              <w:suppressAutoHyphens/>
              <w:ind w:right="-45"/>
              <w:jc w:val="right"/>
              <w:rPr>
                <w:del w:id="36169" w:author="Author"/>
              </w:rPr>
            </w:pPr>
            <w:del w:id="36170" w:author="Author">
              <w:r w:rsidRPr="000026A2" w:rsidDel="00ED7123">
                <w:delText>1,000</w:delText>
              </w:r>
            </w:del>
          </w:p>
        </w:tc>
        <w:tc>
          <w:tcPr>
            <w:tcW w:w="830" w:type="dxa"/>
            <w:tcBorders>
              <w:right w:val="single" w:sz="6" w:space="0" w:color="auto"/>
            </w:tcBorders>
          </w:tcPr>
          <w:p w14:paraId="04996562" w14:textId="77777777" w:rsidR="002D775D" w:rsidRPr="000026A2" w:rsidDel="00ED7123" w:rsidRDefault="002D775D" w:rsidP="00B94200">
            <w:pPr>
              <w:pStyle w:val="tabletext11"/>
              <w:suppressAutoHyphens/>
              <w:ind w:right="-45"/>
              <w:jc w:val="right"/>
              <w:rPr>
                <w:del w:id="36171" w:author="Author"/>
              </w:rPr>
            </w:pPr>
          </w:p>
        </w:tc>
        <w:tc>
          <w:tcPr>
            <w:tcW w:w="1450" w:type="dxa"/>
            <w:tcBorders>
              <w:left w:val="single" w:sz="6" w:space="0" w:color="auto"/>
            </w:tcBorders>
          </w:tcPr>
          <w:p w14:paraId="0BD31415" w14:textId="77777777" w:rsidR="002D775D" w:rsidRPr="000026A2" w:rsidDel="00ED7123" w:rsidRDefault="002D775D" w:rsidP="00B94200">
            <w:pPr>
              <w:pStyle w:val="tabletext11"/>
              <w:suppressAutoHyphens/>
              <w:jc w:val="right"/>
              <w:rPr>
                <w:del w:id="36172" w:author="Author"/>
              </w:rPr>
            </w:pPr>
            <w:del w:id="36173" w:author="Author">
              <w:r w:rsidRPr="000026A2" w:rsidDel="00ED7123">
                <w:delText>0.110</w:delText>
              </w:r>
            </w:del>
          </w:p>
        </w:tc>
        <w:tc>
          <w:tcPr>
            <w:tcW w:w="950" w:type="dxa"/>
            <w:tcBorders>
              <w:right w:val="single" w:sz="6" w:space="0" w:color="auto"/>
            </w:tcBorders>
          </w:tcPr>
          <w:p w14:paraId="3BB614F0" w14:textId="77777777" w:rsidR="002D775D" w:rsidRPr="000026A2" w:rsidDel="00ED7123" w:rsidRDefault="002D775D" w:rsidP="00B94200">
            <w:pPr>
              <w:pStyle w:val="tabletext11"/>
              <w:suppressAutoHyphens/>
              <w:jc w:val="right"/>
              <w:rPr>
                <w:del w:id="36174" w:author="Author"/>
              </w:rPr>
            </w:pPr>
          </w:p>
        </w:tc>
      </w:tr>
      <w:tr w:rsidR="002D775D" w:rsidRPr="000026A2" w:rsidDel="00ED7123" w14:paraId="2E97D9D0" w14:textId="77777777" w:rsidTr="00B94200">
        <w:trPr>
          <w:cantSplit/>
          <w:trHeight w:val="190"/>
          <w:del w:id="36175" w:author="Author"/>
        </w:trPr>
        <w:tc>
          <w:tcPr>
            <w:tcW w:w="200" w:type="dxa"/>
            <w:tcBorders>
              <w:right w:val="single" w:sz="6" w:space="0" w:color="auto"/>
            </w:tcBorders>
          </w:tcPr>
          <w:p w14:paraId="75783FFD" w14:textId="77777777" w:rsidR="002D775D" w:rsidRPr="000026A2" w:rsidDel="00ED7123" w:rsidRDefault="002D775D" w:rsidP="00B94200">
            <w:pPr>
              <w:pStyle w:val="tabletext11"/>
              <w:suppressAutoHyphens/>
              <w:rPr>
                <w:del w:id="36176" w:author="Author"/>
              </w:rPr>
            </w:pPr>
          </w:p>
        </w:tc>
        <w:tc>
          <w:tcPr>
            <w:tcW w:w="960" w:type="dxa"/>
            <w:tcBorders>
              <w:left w:val="single" w:sz="6" w:space="0" w:color="auto"/>
            </w:tcBorders>
          </w:tcPr>
          <w:p w14:paraId="213BBF07" w14:textId="77777777" w:rsidR="002D775D" w:rsidRPr="000026A2" w:rsidDel="00ED7123" w:rsidRDefault="002D775D" w:rsidP="00B94200">
            <w:pPr>
              <w:pStyle w:val="tabletext11"/>
              <w:suppressAutoHyphens/>
              <w:jc w:val="right"/>
              <w:rPr>
                <w:del w:id="36177" w:author="Author"/>
              </w:rPr>
            </w:pPr>
          </w:p>
        </w:tc>
        <w:tc>
          <w:tcPr>
            <w:tcW w:w="610" w:type="dxa"/>
          </w:tcPr>
          <w:p w14:paraId="0C1C3B99" w14:textId="77777777" w:rsidR="002D775D" w:rsidRPr="000026A2" w:rsidDel="00ED7123" w:rsidRDefault="002D775D" w:rsidP="00B94200">
            <w:pPr>
              <w:pStyle w:val="tabletext11"/>
              <w:suppressAutoHyphens/>
              <w:ind w:right="-45"/>
              <w:jc w:val="right"/>
              <w:rPr>
                <w:del w:id="36178" w:author="Author"/>
              </w:rPr>
            </w:pPr>
            <w:del w:id="36179" w:author="Author">
              <w:r w:rsidRPr="000026A2" w:rsidDel="00ED7123">
                <w:delText>2,000</w:delText>
              </w:r>
            </w:del>
          </w:p>
        </w:tc>
        <w:tc>
          <w:tcPr>
            <w:tcW w:w="830" w:type="dxa"/>
            <w:tcBorders>
              <w:right w:val="single" w:sz="6" w:space="0" w:color="auto"/>
            </w:tcBorders>
          </w:tcPr>
          <w:p w14:paraId="32271E12" w14:textId="77777777" w:rsidR="002D775D" w:rsidRPr="000026A2" w:rsidDel="00ED7123" w:rsidRDefault="002D775D" w:rsidP="00B94200">
            <w:pPr>
              <w:pStyle w:val="tabletext11"/>
              <w:suppressAutoHyphens/>
              <w:ind w:right="-45"/>
              <w:jc w:val="right"/>
              <w:rPr>
                <w:del w:id="36180" w:author="Author"/>
              </w:rPr>
            </w:pPr>
          </w:p>
        </w:tc>
        <w:tc>
          <w:tcPr>
            <w:tcW w:w="1450" w:type="dxa"/>
            <w:tcBorders>
              <w:left w:val="single" w:sz="6" w:space="0" w:color="auto"/>
            </w:tcBorders>
          </w:tcPr>
          <w:p w14:paraId="21B968F0" w14:textId="77777777" w:rsidR="002D775D" w:rsidRPr="000026A2" w:rsidDel="00ED7123" w:rsidRDefault="002D775D" w:rsidP="00B94200">
            <w:pPr>
              <w:pStyle w:val="tabletext11"/>
              <w:suppressAutoHyphens/>
              <w:jc w:val="right"/>
              <w:rPr>
                <w:del w:id="36181" w:author="Author"/>
              </w:rPr>
            </w:pPr>
            <w:del w:id="36182" w:author="Author">
              <w:r w:rsidRPr="000026A2" w:rsidDel="00ED7123">
                <w:delText>0.260</w:delText>
              </w:r>
            </w:del>
          </w:p>
        </w:tc>
        <w:tc>
          <w:tcPr>
            <w:tcW w:w="950" w:type="dxa"/>
            <w:tcBorders>
              <w:right w:val="single" w:sz="6" w:space="0" w:color="auto"/>
            </w:tcBorders>
          </w:tcPr>
          <w:p w14:paraId="60FB9534" w14:textId="77777777" w:rsidR="002D775D" w:rsidRPr="000026A2" w:rsidDel="00ED7123" w:rsidRDefault="002D775D" w:rsidP="00B94200">
            <w:pPr>
              <w:pStyle w:val="tabletext11"/>
              <w:suppressAutoHyphens/>
              <w:jc w:val="right"/>
              <w:rPr>
                <w:del w:id="36183" w:author="Author"/>
              </w:rPr>
            </w:pPr>
          </w:p>
        </w:tc>
      </w:tr>
      <w:tr w:rsidR="002D775D" w:rsidRPr="000026A2" w:rsidDel="00ED7123" w14:paraId="6AC39A6F" w14:textId="77777777" w:rsidTr="00B94200">
        <w:trPr>
          <w:cantSplit/>
          <w:trHeight w:val="190"/>
          <w:del w:id="36184" w:author="Author"/>
        </w:trPr>
        <w:tc>
          <w:tcPr>
            <w:tcW w:w="200" w:type="dxa"/>
            <w:tcBorders>
              <w:right w:val="single" w:sz="6" w:space="0" w:color="auto"/>
            </w:tcBorders>
          </w:tcPr>
          <w:p w14:paraId="128BC5F3" w14:textId="77777777" w:rsidR="002D775D" w:rsidRPr="000026A2" w:rsidDel="00ED7123" w:rsidRDefault="002D775D" w:rsidP="00B94200">
            <w:pPr>
              <w:pStyle w:val="tabletext11"/>
              <w:suppressAutoHyphens/>
              <w:rPr>
                <w:del w:id="36185" w:author="Author"/>
              </w:rPr>
            </w:pPr>
          </w:p>
        </w:tc>
        <w:tc>
          <w:tcPr>
            <w:tcW w:w="960" w:type="dxa"/>
            <w:tcBorders>
              <w:left w:val="single" w:sz="6" w:space="0" w:color="auto"/>
            </w:tcBorders>
          </w:tcPr>
          <w:p w14:paraId="1735B666" w14:textId="77777777" w:rsidR="002D775D" w:rsidRPr="000026A2" w:rsidDel="00ED7123" w:rsidRDefault="002D775D" w:rsidP="00B94200">
            <w:pPr>
              <w:pStyle w:val="tabletext11"/>
              <w:suppressAutoHyphens/>
              <w:jc w:val="right"/>
              <w:rPr>
                <w:del w:id="36186" w:author="Author"/>
              </w:rPr>
            </w:pPr>
          </w:p>
        </w:tc>
        <w:tc>
          <w:tcPr>
            <w:tcW w:w="610" w:type="dxa"/>
          </w:tcPr>
          <w:p w14:paraId="02A32699" w14:textId="77777777" w:rsidR="002D775D" w:rsidRPr="000026A2" w:rsidDel="00ED7123" w:rsidRDefault="002D775D" w:rsidP="00B94200">
            <w:pPr>
              <w:pStyle w:val="tabletext11"/>
              <w:suppressAutoHyphens/>
              <w:ind w:right="-45"/>
              <w:jc w:val="right"/>
              <w:rPr>
                <w:del w:id="36187" w:author="Author"/>
              </w:rPr>
            </w:pPr>
            <w:del w:id="36188" w:author="Author">
              <w:r w:rsidRPr="000026A2" w:rsidDel="00ED7123">
                <w:delText>3,000</w:delText>
              </w:r>
            </w:del>
          </w:p>
        </w:tc>
        <w:tc>
          <w:tcPr>
            <w:tcW w:w="830" w:type="dxa"/>
            <w:tcBorders>
              <w:right w:val="single" w:sz="6" w:space="0" w:color="auto"/>
            </w:tcBorders>
          </w:tcPr>
          <w:p w14:paraId="480C7042" w14:textId="77777777" w:rsidR="002D775D" w:rsidRPr="000026A2" w:rsidDel="00ED7123" w:rsidRDefault="002D775D" w:rsidP="00B94200">
            <w:pPr>
              <w:pStyle w:val="tabletext11"/>
              <w:suppressAutoHyphens/>
              <w:ind w:right="-45"/>
              <w:jc w:val="right"/>
              <w:rPr>
                <w:del w:id="36189" w:author="Author"/>
              </w:rPr>
            </w:pPr>
          </w:p>
        </w:tc>
        <w:tc>
          <w:tcPr>
            <w:tcW w:w="1450" w:type="dxa"/>
            <w:tcBorders>
              <w:left w:val="single" w:sz="6" w:space="0" w:color="auto"/>
            </w:tcBorders>
          </w:tcPr>
          <w:p w14:paraId="203B620E" w14:textId="77777777" w:rsidR="002D775D" w:rsidRPr="000026A2" w:rsidDel="00ED7123" w:rsidRDefault="002D775D" w:rsidP="00B94200">
            <w:pPr>
              <w:pStyle w:val="tabletext11"/>
              <w:suppressAutoHyphens/>
              <w:jc w:val="right"/>
              <w:rPr>
                <w:del w:id="36190" w:author="Author"/>
              </w:rPr>
            </w:pPr>
            <w:del w:id="36191" w:author="Author">
              <w:r w:rsidRPr="000026A2" w:rsidDel="00ED7123">
                <w:delText>0.390</w:delText>
              </w:r>
            </w:del>
          </w:p>
        </w:tc>
        <w:tc>
          <w:tcPr>
            <w:tcW w:w="950" w:type="dxa"/>
            <w:tcBorders>
              <w:right w:val="single" w:sz="6" w:space="0" w:color="auto"/>
            </w:tcBorders>
          </w:tcPr>
          <w:p w14:paraId="212D87E8" w14:textId="77777777" w:rsidR="002D775D" w:rsidRPr="000026A2" w:rsidDel="00ED7123" w:rsidRDefault="002D775D" w:rsidP="00B94200">
            <w:pPr>
              <w:pStyle w:val="tabletext11"/>
              <w:suppressAutoHyphens/>
              <w:jc w:val="right"/>
              <w:rPr>
                <w:del w:id="36192" w:author="Author"/>
              </w:rPr>
            </w:pPr>
          </w:p>
        </w:tc>
      </w:tr>
      <w:tr w:rsidR="002D775D" w:rsidRPr="000026A2" w:rsidDel="00ED7123" w14:paraId="159A6098" w14:textId="77777777" w:rsidTr="00B94200">
        <w:trPr>
          <w:cantSplit/>
          <w:trHeight w:val="190"/>
          <w:del w:id="36193" w:author="Author"/>
        </w:trPr>
        <w:tc>
          <w:tcPr>
            <w:tcW w:w="200" w:type="dxa"/>
            <w:tcBorders>
              <w:right w:val="single" w:sz="6" w:space="0" w:color="auto"/>
            </w:tcBorders>
          </w:tcPr>
          <w:p w14:paraId="6D087547" w14:textId="77777777" w:rsidR="002D775D" w:rsidRPr="000026A2" w:rsidDel="00ED7123" w:rsidRDefault="002D775D" w:rsidP="00B94200">
            <w:pPr>
              <w:pStyle w:val="tabletext11"/>
              <w:suppressAutoHyphens/>
              <w:rPr>
                <w:del w:id="36194" w:author="Author"/>
              </w:rPr>
            </w:pPr>
          </w:p>
        </w:tc>
        <w:tc>
          <w:tcPr>
            <w:tcW w:w="960" w:type="dxa"/>
            <w:tcBorders>
              <w:left w:val="single" w:sz="6" w:space="0" w:color="auto"/>
              <w:bottom w:val="single" w:sz="6" w:space="0" w:color="auto"/>
            </w:tcBorders>
          </w:tcPr>
          <w:p w14:paraId="788826A4" w14:textId="77777777" w:rsidR="002D775D" w:rsidRPr="000026A2" w:rsidDel="00ED7123" w:rsidRDefault="002D775D" w:rsidP="00B94200">
            <w:pPr>
              <w:pStyle w:val="tabletext11"/>
              <w:suppressAutoHyphens/>
              <w:jc w:val="right"/>
              <w:rPr>
                <w:del w:id="36195" w:author="Author"/>
              </w:rPr>
            </w:pPr>
          </w:p>
        </w:tc>
        <w:tc>
          <w:tcPr>
            <w:tcW w:w="610" w:type="dxa"/>
            <w:tcBorders>
              <w:bottom w:val="single" w:sz="6" w:space="0" w:color="auto"/>
            </w:tcBorders>
          </w:tcPr>
          <w:p w14:paraId="1A3F598A" w14:textId="77777777" w:rsidR="002D775D" w:rsidRPr="000026A2" w:rsidDel="00ED7123" w:rsidRDefault="002D775D" w:rsidP="00B94200">
            <w:pPr>
              <w:pStyle w:val="tabletext11"/>
              <w:suppressAutoHyphens/>
              <w:ind w:right="-45"/>
              <w:jc w:val="right"/>
              <w:rPr>
                <w:del w:id="36196" w:author="Author"/>
              </w:rPr>
            </w:pPr>
            <w:del w:id="36197" w:author="Author">
              <w:r w:rsidRPr="000026A2" w:rsidDel="00ED7123">
                <w:delText>5,000</w:delText>
              </w:r>
            </w:del>
          </w:p>
        </w:tc>
        <w:tc>
          <w:tcPr>
            <w:tcW w:w="830" w:type="dxa"/>
            <w:tcBorders>
              <w:bottom w:val="single" w:sz="6" w:space="0" w:color="auto"/>
              <w:right w:val="single" w:sz="6" w:space="0" w:color="auto"/>
            </w:tcBorders>
          </w:tcPr>
          <w:p w14:paraId="0B5AD5A2" w14:textId="77777777" w:rsidR="002D775D" w:rsidRPr="000026A2" w:rsidDel="00ED7123" w:rsidRDefault="002D775D" w:rsidP="00B94200">
            <w:pPr>
              <w:pStyle w:val="tabletext11"/>
              <w:suppressAutoHyphens/>
              <w:ind w:right="-45"/>
              <w:jc w:val="right"/>
              <w:rPr>
                <w:del w:id="36198" w:author="Author"/>
              </w:rPr>
            </w:pPr>
          </w:p>
        </w:tc>
        <w:tc>
          <w:tcPr>
            <w:tcW w:w="1450" w:type="dxa"/>
            <w:tcBorders>
              <w:left w:val="single" w:sz="6" w:space="0" w:color="auto"/>
              <w:bottom w:val="single" w:sz="6" w:space="0" w:color="auto"/>
            </w:tcBorders>
          </w:tcPr>
          <w:p w14:paraId="36C25ACE" w14:textId="77777777" w:rsidR="002D775D" w:rsidRPr="000026A2" w:rsidDel="00ED7123" w:rsidRDefault="002D775D" w:rsidP="00B94200">
            <w:pPr>
              <w:pStyle w:val="tabletext11"/>
              <w:suppressAutoHyphens/>
              <w:jc w:val="right"/>
              <w:rPr>
                <w:del w:id="36199" w:author="Author"/>
              </w:rPr>
            </w:pPr>
            <w:del w:id="36200" w:author="Author">
              <w:r w:rsidRPr="000026A2" w:rsidDel="00ED7123">
                <w:delText>0.560</w:delText>
              </w:r>
            </w:del>
          </w:p>
        </w:tc>
        <w:tc>
          <w:tcPr>
            <w:tcW w:w="950" w:type="dxa"/>
            <w:tcBorders>
              <w:bottom w:val="single" w:sz="6" w:space="0" w:color="auto"/>
              <w:right w:val="single" w:sz="6" w:space="0" w:color="auto"/>
            </w:tcBorders>
          </w:tcPr>
          <w:p w14:paraId="59225817" w14:textId="77777777" w:rsidR="002D775D" w:rsidRPr="000026A2" w:rsidDel="00ED7123" w:rsidRDefault="002D775D" w:rsidP="00B94200">
            <w:pPr>
              <w:pStyle w:val="tabletext11"/>
              <w:suppressAutoHyphens/>
              <w:jc w:val="right"/>
              <w:rPr>
                <w:del w:id="36201" w:author="Author"/>
              </w:rPr>
            </w:pPr>
          </w:p>
        </w:tc>
      </w:tr>
    </w:tbl>
    <w:p w14:paraId="5E7872D2" w14:textId="77777777" w:rsidR="002D775D" w:rsidRPr="000026A2" w:rsidDel="00ED7123" w:rsidRDefault="002D775D" w:rsidP="001065E8">
      <w:pPr>
        <w:pStyle w:val="tablecaption"/>
        <w:suppressAutoHyphens/>
        <w:rPr>
          <w:del w:id="36202" w:author="Author"/>
        </w:rPr>
      </w:pPr>
      <w:del w:id="36203" w:author="Author">
        <w:r w:rsidRPr="000026A2" w:rsidDel="00ED7123">
          <w:delText>Table 98.B.1.b.(3)(a) Private Passenger Types Collision Coverage Deductible Factors</w:delText>
        </w:r>
      </w:del>
    </w:p>
    <w:p w14:paraId="4DD9C6B1" w14:textId="77777777" w:rsidR="002D775D" w:rsidRPr="000026A2" w:rsidDel="00ED7123" w:rsidRDefault="002D775D" w:rsidP="001065E8">
      <w:pPr>
        <w:pStyle w:val="isonormal"/>
        <w:suppressAutoHyphens/>
        <w:rPr>
          <w:del w:id="36204" w:author="Author"/>
        </w:rPr>
      </w:pPr>
    </w:p>
    <w:p w14:paraId="36A85D6D" w14:textId="77777777" w:rsidR="002D775D" w:rsidRPr="000026A2" w:rsidDel="00ED7123" w:rsidRDefault="002D775D" w:rsidP="001065E8">
      <w:pPr>
        <w:pStyle w:val="outlinehd6"/>
        <w:suppressAutoHyphens/>
        <w:rPr>
          <w:del w:id="36205" w:author="Author"/>
        </w:rPr>
      </w:pPr>
      <w:del w:id="36206" w:author="Author">
        <w:r w:rsidRPr="000026A2" w:rsidDel="00ED7123">
          <w:tab/>
          <w:delText>(b)</w:delText>
        </w:r>
        <w:r w:rsidRPr="000026A2" w:rsidDel="00ED7123">
          <w:tab/>
          <w:delText>Trucks, Tractors And Trailers And All Autos Except Zone-rated Risks</w:delText>
        </w:r>
      </w:del>
    </w:p>
    <w:p w14:paraId="7414F25D" w14:textId="77777777" w:rsidR="002D775D" w:rsidRPr="000026A2" w:rsidDel="00ED7123" w:rsidRDefault="002D775D" w:rsidP="001065E8">
      <w:pPr>
        <w:pStyle w:val="space4"/>
        <w:suppressAutoHyphens/>
        <w:rPr>
          <w:del w:id="3620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2D775D" w:rsidRPr="000026A2" w:rsidDel="00ED7123" w14:paraId="70CA7722" w14:textId="77777777" w:rsidTr="00B94200">
        <w:trPr>
          <w:trHeight w:val="190"/>
          <w:del w:id="36208" w:author="Author"/>
        </w:trPr>
        <w:tc>
          <w:tcPr>
            <w:tcW w:w="200" w:type="dxa"/>
          </w:tcPr>
          <w:p w14:paraId="62A2DCD5" w14:textId="77777777" w:rsidR="002D775D" w:rsidRPr="000026A2" w:rsidDel="00ED7123" w:rsidRDefault="002D775D" w:rsidP="00B94200">
            <w:pPr>
              <w:pStyle w:val="tablehead"/>
              <w:suppressAutoHyphens/>
              <w:rPr>
                <w:del w:id="36209" w:author="Author"/>
              </w:rPr>
            </w:pPr>
          </w:p>
        </w:tc>
        <w:tc>
          <w:tcPr>
            <w:tcW w:w="2400" w:type="dxa"/>
            <w:gridSpan w:val="2"/>
            <w:tcBorders>
              <w:top w:val="single" w:sz="6" w:space="0" w:color="auto"/>
              <w:left w:val="single" w:sz="6" w:space="0" w:color="auto"/>
              <w:bottom w:val="single" w:sz="6" w:space="0" w:color="auto"/>
              <w:right w:val="single" w:sz="6" w:space="0" w:color="auto"/>
            </w:tcBorders>
          </w:tcPr>
          <w:p w14:paraId="1CFECBBF" w14:textId="77777777" w:rsidR="002D775D" w:rsidRPr="000026A2" w:rsidDel="00ED7123" w:rsidRDefault="002D775D" w:rsidP="00B94200">
            <w:pPr>
              <w:pStyle w:val="tablehead"/>
              <w:suppressAutoHyphens/>
              <w:rPr>
                <w:del w:id="36210" w:author="Author"/>
              </w:rPr>
            </w:pPr>
            <w:del w:id="36211" w:author="Author">
              <w:r w:rsidRPr="000026A2" w:rsidDel="00ED7123">
                <w:delText>Deductible</w:delText>
              </w:r>
            </w:del>
          </w:p>
        </w:tc>
        <w:tc>
          <w:tcPr>
            <w:tcW w:w="2400" w:type="dxa"/>
            <w:tcBorders>
              <w:top w:val="single" w:sz="6" w:space="0" w:color="auto"/>
              <w:left w:val="single" w:sz="6" w:space="0" w:color="auto"/>
              <w:bottom w:val="single" w:sz="6" w:space="0" w:color="auto"/>
              <w:right w:val="single" w:sz="6" w:space="0" w:color="auto"/>
            </w:tcBorders>
          </w:tcPr>
          <w:p w14:paraId="75DB153B" w14:textId="77777777" w:rsidR="002D775D" w:rsidRPr="000026A2" w:rsidDel="00ED7123" w:rsidRDefault="002D775D" w:rsidP="00B94200">
            <w:pPr>
              <w:pStyle w:val="tablehead"/>
              <w:suppressAutoHyphens/>
              <w:rPr>
                <w:del w:id="36212" w:author="Author"/>
              </w:rPr>
            </w:pPr>
            <w:del w:id="36213" w:author="Author">
              <w:r w:rsidRPr="000026A2" w:rsidDel="00ED7123">
                <w:delText>Factor</w:delText>
              </w:r>
            </w:del>
          </w:p>
        </w:tc>
      </w:tr>
      <w:tr w:rsidR="002D775D" w:rsidRPr="000026A2" w:rsidDel="00ED7123" w14:paraId="3D25052B" w14:textId="77777777" w:rsidTr="00B94200">
        <w:trPr>
          <w:trHeight w:val="190"/>
          <w:del w:id="36214" w:author="Author"/>
        </w:trPr>
        <w:tc>
          <w:tcPr>
            <w:tcW w:w="200" w:type="dxa"/>
            <w:tcBorders>
              <w:right w:val="single" w:sz="6" w:space="0" w:color="auto"/>
            </w:tcBorders>
          </w:tcPr>
          <w:p w14:paraId="2249598D" w14:textId="77777777" w:rsidR="002D775D" w:rsidRPr="000026A2" w:rsidDel="00ED7123" w:rsidRDefault="002D775D" w:rsidP="00B94200">
            <w:pPr>
              <w:pStyle w:val="tabletext11"/>
              <w:suppressAutoHyphens/>
              <w:rPr>
                <w:del w:id="36215" w:author="Author"/>
              </w:rPr>
            </w:pPr>
          </w:p>
        </w:tc>
        <w:tc>
          <w:tcPr>
            <w:tcW w:w="960" w:type="dxa"/>
            <w:tcBorders>
              <w:top w:val="single" w:sz="6" w:space="0" w:color="auto"/>
              <w:left w:val="single" w:sz="6" w:space="0" w:color="auto"/>
            </w:tcBorders>
          </w:tcPr>
          <w:p w14:paraId="72FD35FC" w14:textId="77777777" w:rsidR="002D775D" w:rsidRPr="000026A2" w:rsidDel="00ED7123" w:rsidRDefault="002D775D" w:rsidP="00B94200">
            <w:pPr>
              <w:pStyle w:val="tabletext11"/>
              <w:suppressAutoHyphens/>
              <w:jc w:val="right"/>
              <w:rPr>
                <w:del w:id="36216" w:author="Author"/>
              </w:rPr>
            </w:pPr>
            <w:del w:id="36217" w:author="Author">
              <w:r w:rsidRPr="000026A2" w:rsidDel="00ED7123">
                <w:delText>$</w:delText>
              </w:r>
            </w:del>
          </w:p>
        </w:tc>
        <w:tc>
          <w:tcPr>
            <w:tcW w:w="1440" w:type="dxa"/>
            <w:tcBorders>
              <w:top w:val="single" w:sz="6" w:space="0" w:color="auto"/>
              <w:right w:val="single" w:sz="6" w:space="0" w:color="auto"/>
            </w:tcBorders>
          </w:tcPr>
          <w:p w14:paraId="770CF47D" w14:textId="77777777" w:rsidR="002D775D" w:rsidRPr="000026A2" w:rsidDel="00ED7123" w:rsidRDefault="002D775D" w:rsidP="00B94200">
            <w:pPr>
              <w:pStyle w:val="tabletext11"/>
              <w:tabs>
                <w:tab w:val="decimal" w:pos="560"/>
              </w:tabs>
              <w:suppressAutoHyphens/>
              <w:ind w:right="-45"/>
              <w:rPr>
                <w:del w:id="36218" w:author="Author"/>
              </w:rPr>
            </w:pPr>
            <w:del w:id="36219" w:author="Author">
              <w:r w:rsidRPr="000026A2" w:rsidDel="00ED7123">
                <w:delText>50</w:delText>
              </w:r>
            </w:del>
          </w:p>
        </w:tc>
        <w:tc>
          <w:tcPr>
            <w:tcW w:w="2400" w:type="dxa"/>
            <w:tcBorders>
              <w:top w:val="single" w:sz="6" w:space="0" w:color="auto"/>
              <w:left w:val="single" w:sz="6" w:space="0" w:color="auto"/>
              <w:right w:val="single" w:sz="6" w:space="0" w:color="auto"/>
            </w:tcBorders>
          </w:tcPr>
          <w:p w14:paraId="470C47A3" w14:textId="77777777" w:rsidR="002D775D" w:rsidRPr="000026A2" w:rsidDel="00ED7123" w:rsidRDefault="002D775D" w:rsidP="00B94200">
            <w:pPr>
              <w:pStyle w:val="tabletext11"/>
              <w:tabs>
                <w:tab w:val="decimal" w:pos="1040"/>
              </w:tabs>
              <w:suppressAutoHyphens/>
              <w:rPr>
                <w:del w:id="36220" w:author="Author"/>
              </w:rPr>
            </w:pPr>
            <w:del w:id="36221" w:author="Author">
              <w:r w:rsidRPr="000026A2" w:rsidDel="00ED7123">
                <w:delText>-0.120</w:delText>
              </w:r>
            </w:del>
          </w:p>
        </w:tc>
      </w:tr>
      <w:tr w:rsidR="002D775D" w:rsidRPr="000026A2" w:rsidDel="00ED7123" w14:paraId="60BF000E" w14:textId="77777777" w:rsidTr="00B94200">
        <w:trPr>
          <w:trHeight w:val="190"/>
          <w:del w:id="36222" w:author="Author"/>
        </w:trPr>
        <w:tc>
          <w:tcPr>
            <w:tcW w:w="200" w:type="dxa"/>
            <w:tcBorders>
              <w:right w:val="single" w:sz="6" w:space="0" w:color="auto"/>
            </w:tcBorders>
          </w:tcPr>
          <w:p w14:paraId="50440B00" w14:textId="77777777" w:rsidR="002D775D" w:rsidRPr="000026A2" w:rsidDel="00ED7123" w:rsidRDefault="002D775D" w:rsidP="00B94200">
            <w:pPr>
              <w:pStyle w:val="tabletext11"/>
              <w:suppressAutoHyphens/>
              <w:rPr>
                <w:del w:id="36223" w:author="Author"/>
              </w:rPr>
            </w:pPr>
          </w:p>
        </w:tc>
        <w:tc>
          <w:tcPr>
            <w:tcW w:w="960" w:type="dxa"/>
            <w:tcBorders>
              <w:left w:val="single" w:sz="6" w:space="0" w:color="auto"/>
            </w:tcBorders>
          </w:tcPr>
          <w:p w14:paraId="5D66EAAC" w14:textId="77777777" w:rsidR="002D775D" w:rsidRPr="000026A2" w:rsidDel="00ED7123" w:rsidRDefault="002D775D" w:rsidP="00B94200">
            <w:pPr>
              <w:pStyle w:val="tabletext11"/>
              <w:suppressAutoHyphens/>
              <w:jc w:val="right"/>
              <w:rPr>
                <w:del w:id="36224" w:author="Author"/>
              </w:rPr>
            </w:pPr>
          </w:p>
        </w:tc>
        <w:tc>
          <w:tcPr>
            <w:tcW w:w="1440" w:type="dxa"/>
            <w:tcBorders>
              <w:right w:val="single" w:sz="6" w:space="0" w:color="auto"/>
            </w:tcBorders>
          </w:tcPr>
          <w:p w14:paraId="5045A2FF" w14:textId="77777777" w:rsidR="002D775D" w:rsidRPr="000026A2" w:rsidDel="00ED7123" w:rsidRDefault="002D775D" w:rsidP="00B94200">
            <w:pPr>
              <w:pStyle w:val="tabletext11"/>
              <w:tabs>
                <w:tab w:val="decimal" w:pos="560"/>
              </w:tabs>
              <w:suppressAutoHyphens/>
              <w:ind w:right="-45"/>
              <w:rPr>
                <w:del w:id="36225" w:author="Author"/>
              </w:rPr>
            </w:pPr>
            <w:del w:id="36226" w:author="Author">
              <w:r w:rsidRPr="000026A2" w:rsidDel="00ED7123">
                <w:delText>100</w:delText>
              </w:r>
            </w:del>
          </w:p>
        </w:tc>
        <w:tc>
          <w:tcPr>
            <w:tcW w:w="2400" w:type="dxa"/>
            <w:tcBorders>
              <w:left w:val="single" w:sz="6" w:space="0" w:color="auto"/>
              <w:right w:val="single" w:sz="6" w:space="0" w:color="auto"/>
            </w:tcBorders>
          </w:tcPr>
          <w:p w14:paraId="1A8AFAAA" w14:textId="77777777" w:rsidR="002D775D" w:rsidRPr="000026A2" w:rsidDel="00ED7123" w:rsidRDefault="002D775D" w:rsidP="00B94200">
            <w:pPr>
              <w:pStyle w:val="tabletext11"/>
              <w:tabs>
                <w:tab w:val="decimal" w:pos="1040"/>
              </w:tabs>
              <w:suppressAutoHyphens/>
              <w:rPr>
                <w:del w:id="36227" w:author="Author"/>
              </w:rPr>
            </w:pPr>
            <w:del w:id="36228" w:author="Author">
              <w:r w:rsidRPr="000026A2" w:rsidDel="00ED7123">
                <w:delText>-0.110</w:delText>
              </w:r>
            </w:del>
          </w:p>
        </w:tc>
      </w:tr>
      <w:tr w:rsidR="002D775D" w:rsidRPr="000026A2" w:rsidDel="00ED7123" w14:paraId="04CB2F87" w14:textId="77777777" w:rsidTr="00B94200">
        <w:trPr>
          <w:trHeight w:val="190"/>
          <w:del w:id="36229" w:author="Author"/>
        </w:trPr>
        <w:tc>
          <w:tcPr>
            <w:tcW w:w="200" w:type="dxa"/>
            <w:tcBorders>
              <w:right w:val="single" w:sz="6" w:space="0" w:color="auto"/>
            </w:tcBorders>
          </w:tcPr>
          <w:p w14:paraId="1A72110C" w14:textId="77777777" w:rsidR="002D775D" w:rsidRPr="000026A2" w:rsidDel="00ED7123" w:rsidRDefault="002D775D" w:rsidP="00B94200">
            <w:pPr>
              <w:pStyle w:val="tabletext11"/>
              <w:suppressAutoHyphens/>
              <w:rPr>
                <w:del w:id="36230" w:author="Author"/>
              </w:rPr>
            </w:pPr>
          </w:p>
        </w:tc>
        <w:tc>
          <w:tcPr>
            <w:tcW w:w="960" w:type="dxa"/>
            <w:tcBorders>
              <w:left w:val="single" w:sz="6" w:space="0" w:color="auto"/>
            </w:tcBorders>
          </w:tcPr>
          <w:p w14:paraId="2504CBC8" w14:textId="77777777" w:rsidR="002D775D" w:rsidRPr="000026A2" w:rsidDel="00ED7123" w:rsidRDefault="002D775D" w:rsidP="00B94200">
            <w:pPr>
              <w:pStyle w:val="tabletext11"/>
              <w:suppressAutoHyphens/>
              <w:jc w:val="right"/>
              <w:rPr>
                <w:del w:id="36231" w:author="Author"/>
              </w:rPr>
            </w:pPr>
          </w:p>
        </w:tc>
        <w:tc>
          <w:tcPr>
            <w:tcW w:w="1440" w:type="dxa"/>
            <w:tcBorders>
              <w:right w:val="single" w:sz="6" w:space="0" w:color="auto"/>
            </w:tcBorders>
          </w:tcPr>
          <w:p w14:paraId="440A8A01" w14:textId="77777777" w:rsidR="002D775D" w:rsidRPr="000026A2" w:rsidDel="00ED7123" w:rsidRDefault="002D775D" w:rsidP="00B94200">
            <w:pPr>
              <w:pStyle w:val="tabletext11"/>
              <w:tabs>
                <w:tab w:val="decimal" w:pos="560"/>
              </w:tabs>
              <w:suppressAutoHyphens/>
              <w:ind w:right="-45"/>
              <w:rPr>
                <w:del w:id="36232" w:author="Author"/>
              </w:rPr>
            </w:pPr>
            <w:del w:id="36233" w:author="Author">
              <w:r w:rsidRPr="000026A2" w:rsidDel="00ED7123">
                <w:delText>250</w:delText>
              </w:r>
            </w:del>
          </w:p>
        </w:tc>
        <w:tc>
          <w:tcPr>
            <w:tcW w:w="2400" w:type="dxa"/>
            <w:tcBorders>
              <w:left w:val="single" w:sz="6" w:space="0" w:color="auto"/>
              <w:right w:val="single" w:sz="6" w:space="0" w:color="auto"/>
            </w:tcBorders>
          </w:tcPr>
          <w:p w14:paraId="635D13BD" w14:textId="77777777" w:rsidR="002D775D" w:rsidRPr="000026A2" w:rsidDel="00ED7123" w:rsidRDefault="002D775D" w:rsidP="00B94200">
            <w:pPr>
              <w:pStyle w:val="tabletext11"/>
              <w:tabs>
                <w:tab w:val="decimal" w:pos="1040"/>
              </w:tabs>
              <w:suppressAutoHyphens/>
              <w:rPr>
                <w:del w:id="36234" w:author="Author"/>
              </w:rPr>
            </w:pPr>
            <w:del w:id="36235" w:author="Author">
              <w:r w:rsidRPr="000026A2" w:rsidDel="00ED7123">
                <w:delText>-0.065</w:delText>
              </w:r>
            </w:del>
          </w:p>
        </w:tc>
      </w:tr>
      <w:tr w:rsidR="002D775D" w:rsidRPr="000026A2" w:rsidDel="00ED7123" w14:paraId="798739CF" w14:textId="77777777" w:rsidTr="00B94200">
        <w:trPr>
          <w:trHeight w:val="190"/>
          <w:del w:id="36236" w:author="Author"/>
        </w:trPr>
        <w:tc>
          <w:tcPr>
            <w:tcW w:w="200" w:type="dxa"/>
            <w:tcBorders>
              <w:right w:val="single" w:sz="6" w:space="0" w:color="auto"/>
            </w:tcBorders>
          </w:tcPr>
          <w:p w14:paraId="01EAF6CF" w14:textId="77777777" w:rsidR="002D775D" w:rsidRPr="000026A2" w:rsidDel="00ED7123" w:rsidRDefault="002D775D" w:rsidP="00B94200">
            <w:pPr>
              <w:pStyle w:val="tabletext11"/>
              <w:suppressAutoHyphens/>
              <w:rPr>
                <w:del w:id="36237" w:author="Author"/>
              </w:rPr>
            </w:pPr>
          </w:p>
        </w:tc>
        <w:tc>
          <w:tcPr>
            <w:tcW w:w="960" w:type="dxa"/>
            <w:tcBorders>
              <w:left w:val="single" w:sz="6" w:space="0" w:color="auto"/>
            </w:tcBorders>
          </w:tcPr>
          <w:p w14:paraId="2E0B0F7C" w14:textId="77777777" w:rsidR="002D775D" w:rsidRPr="000026A2" w:rsidDel="00ED7123" w:rsidRDefault="002D775D" w:rsidP="00B94200">
            <w:pPr>
              <w:pStyle w:val="tabletext11"/>
              <w:suppressAutoHyphens/>
              <w:jc w:val="right"/>
              <w:rPr>
                <w:del w:id="36238" w:author="Author"/>
              </w:rPr>
            </w:pPr>
          </w:p>
        </w:tc>
        <w:tc>
          <w:tcPr>
            <w:tcW w:w="1440" w:type="dxa"/>
            <w:tcBorders>
              <w:right w:val="single" w:sz="6" w:space="0" w:color="auto"/>
            </w:tcBorders>
          </w:tcPr>
          <w:p w14:paraId="795DC8EF" w14:textId="77777777" w:rsidR="002D775D" w:rsidRPr="000026A2" w:rsidDel="00ED7123" w:rsidRDefault="002D775D" w:rsidP="00B94200">
            <w:pPr>
              <w:pStyle w:val="tabletext11"/>
              <w:tabs>
                <w:tab w:val="decimal" w:pos="560"/>
              </w:tabs>
              <w:suppressAutoHyphens/>
              <w:ind w:right="-45"/>
              <w:rPr>
                <w:del w:id="36239" w:author="Author"/>
              </w:rPr>
            </w:pPr>
            <w:del w:id="36240" w:author="Author">
              <w:r w:rsidRPr="000026A2" w:rsidDel="00ED7123">
                <w:delText>500</w:delText>
              </w:r>
            </w:del>
          </w:p>
        </w:tc>
        <w:tc>
          <w:tcPr>
            <w:tcW w:w="2400" w:type="dxa"/>
            <w:tcBorders>
              <w:left w:val="single" w:sz="6" w:space="0" w:color="auto"/>
              <w:right w:val="single" w:sz="6" w:space="0" w:color="auto"/>
            </w:tcBorders>
          </w:tcPr>
          <w:p w14:paraId="1DF27535" w14:textId="77777777" w:rsidR="002D775D" w:rsidRPr="000026A2" w:rsidDel="00ED7123" w:rsidRDefault="002D775D" w:rsidP="00B94200">
            <w:pPr>
              <w:pStyle w:val="tabletext11"/>
              <w:tabs>
                <w:tab w:val="decimal" w:pos="1040"/>
              </w:tabs>
              <w:suppressAutoHyphens/>
              <w:rPr>
                <w:del w:id="36241" w:author="Author"/>
              </w:rPr>
            </w:pPr>
            <w:del w:id="36242" w:author="Author">
              <w:r w:rsidRPr="000026A2" w:rsidDel="00ED7123">
                <w:delText>0.000</w:delText>
              </w:r>
            </w:del>
          </w:p>
        </w:tc>
      </w:tr>
      <w:tr w:rsidR="002D775D" w:rsidRPr="000026A2" w:rsidDel="00ED7123" w14:paraId="10EFE276" w14:textId="77777777" w:rsidTr="00B94200">
        <w:trPr>
          <w:trHeight w:val="190"/>
          <w:del w:id="36243" w:author="Author"/>
        </w:trPr>
        <w:tc>
          <w:tcPr>
            <w:tcW w:w="200" w:type="dxa"/>
            <w:tcBorders>
              <w:right w:val="single" w:sz="6" w:space="0" w:color="auto"/>
            </w:tcBorders>
          </w:tcPr>
          <w:p w14:paraId="53C1A5F2" w14:textId="77777777" w:rsidR="002D775D" w:rsidRPr="000026A2" w:rsidDel="00ED7123" w:rsidRDefault="002D775D" w:rsidP="00B94200">
            <w:pPr>
              <w:pStyle w:val="tabletext11"/>
              <w:suppressAutoHyphens/>
              <w:rPr>
                <w:del w:id="36244" w:author="Author"/>
              </w:rPr>
            </w:pPr>
          </w:p>
        </w:tc>
        <w:tc>
          <w:tcPr>
            <w:tcW w:w="960" w:type="dxa"/>
            <w:tcBorders>
              <w:left w:val="single" w:sz="6" w:space="0" w:color="auto"/>
            </w:tcBorders>
          </w:tcPr>
          <w:p w14:paraId="4708168C" w14:textId="77777777" w:rsidR="002D775D" w:rsidRPr="000026A2" w:rsidDel="00ED7123" w:rsidRDefault="002D775D" w:rsidP="00B94200">
            <w:pPr>
              <w:pStyle w:val="tabletext11"/>
              <w:suppressAutoHyphens/>
              <w:jc w:val="right"/>
              <w:rPr>
                <w:del w:id="36245" w:author="Author"/>
              </w:rPr>
            </w:pPr>
          </w:p>
        </w:tc>
        <w:tc>
          <w:tcPr>
            <w:tcW w:w="1440" w:type="dxa"/>
            <w:tcBorders>
              <w:right w:val="single" w:sz="6" w:space="0" w:color="auto"/>
            </w:tcBorders>
          </w:tcPr>
          <w:p w14:paraId="1C55C656" w14:textId="77777777" w:rsidR="002D775D" w:rsidRPr="000026A2" w:rsidDel="00ED7123" w:rsidRDefault="002D775D" w:rsidP="00B94200">
            <w:pPr>
              <w:pStyle w:val="tabletext11"/>
              <w:tabs>
                <w:tab w:val="decimal" w:pos="560"/>
              </w:tabs>
              <w:suppressAutoHyphens/>
              <w:ind w:right="-45"/>
              <w:rPr>
                <w:del w:id="36246" w:author="Author"/>
              </w:rPr>
            </w:pPr>
            <w:del w:id="36247" w:author="Author">
              <w:r w:rsidRPr="000026A2" w:rsidDel="00ED7123">
                <w:delText>1,000</w:delText>
              </w:r>
            </w:del>
          </w:p>
        </w:tc>
        <w:tc>
          <w:tcPr>
            <w:tcW w:w="2400" w:type="dxa"/>
            <w:tcBorders>
              <w:left w:val="single" w:sz="6" w:space="0" w:color="auto"/>
              <w:right w:val="single" w:sz="6" w:space="0" w:color="auto"/>
            </w:tcBorders>
          </w:tcPr>
          <w:p w14:paraId="21A6A40A" w14:textId="77777777" w:rsidR="002D775D" w:rsidRPr="000026A2" w:rsidDel="00ED7123" w:rsidRDefault="002D775D" w:rsidP="00B94200">
            <w:pPr>
              <w:pStyle w:val="tabletext11"/>
              <w:tabs>
                <w:tab w:val="decimal" w:pos="1040"/>
              </w:tabs>
              <w:suppressAutoHyphens/>
              <w:rPr>
                <w:del w:id="36248" w:author="Author"/>
              </w:rPr>
            </w:pPr>
            <w:del w:id="36249" w:author="Author">
              <w:r w:rsidRPr="000026A2" w:rsidDel="00ED7123">
                <w:delText>0.120</w:delText>
              </w:r>
            </w:del>
          </w:p>
        </w:tc>
      </w:tr>
      <w:tr w:rsidR="002D775D" w:rsidRPr="000026A2" w:rsidDel="00ED7123" w14:paraId="4C681EA6" w14:textId="77777777" w:rsidTr="00B94200">
        <w:trPr>
          <w:trHeight w:val="190"/>
          <w:del w:id="36250" w:author="Author"/>
        </w:trPr>
        <w:tc>
          <w:tcPr>
            <w:tcW w:w="200" w:type="dxa"/>
            <w:tcBorders>
              <w:right w:val="single" w:sz="6" w:space="0" w:color="auto"/>
            </w:tcBorders>
          </w:tcPr>
          <w:p w14:paraId="5DCF7FA3" w14:textId="77777777" w:rsidR="002D775D" w:rsidRPr="000026A2" w:rsidDel="00ED7123" w:rsidRDefault="002D775D" w:rsidP="00B94200">
            <w:pPr>
              <w:pStyle w:val="tabletext11"/>
              <w:suppressAutoHyphens/>
              <w:rPr>
                <w:del w:id="36251" w:author="Author"/>
              </w:rPr>
            </w:pPr>
          </w:p>
        </w:tc>
        <w:tc>
          <w:tcPr>
            <w:tcW w:w="960" w:type="dxa"/>
            <w:tcBorders>
              <w:left w:val="single" w:sz="6" w:space="0" w:color="auto"/>
            </w:tcBorders>
          </w:tcPr>
          <w:p w14:paraId="7C6087F2" w14:textId="77777777" w:rsidR="002D775D" w:rsidRPr="000026A2" w:rsidDel="00ED7123" w:rsidRDefault="002D775D" w:rsidP="00B94200">
            <w:pPr>
              <w:pStyle w:val="tabletext11"/>
              <w:suppressAutoHyphens/>
              <w:jc w:val="right"/>
              <w:rPr>
                <w:del w:id="36252" w:author="Author"/>
              </w:rPr>
            </w:pPr>
          </w:p>
        </w:tc>
        <w:tc>
          <w:tcPr>
            <w:tcW w:w="1440" w:type="dxa"/>
            <w:tcBorders>
              <w:right w:val="single" w:sz="6" w:space="0" w:color="auto"/>
            </w:tcBorders>
          </w:tcPr>
          <w:p w14:paraId="1E4C5929" w14:textId="77777777" w:rsidR="002D775D" w:rsidRPr="000026A2" w:rsidDel="00ED7123" w:rsidRDefault="002D775D" w:rsidP="00B94200">
            <w:pPr>
              <w:pStyle w:val="tabletext11"/>
              <w:tabs>
                <w:tab w:val="decimal" w:pos="560"/>
              </w:tabs>
              <w:suppressAutoHyphens/>
              <w:ind w:right="-45"/>
              <w:rPr>
                <w:del w:id="36253" w:author="Author"/>
              </w:rPr>
            </w:pPr>
            <w:del w:id="36254" w:author="Author">
              <w:r w:rsidRPr="000026A2" w:rsidDel="00ED7123">
                <w:delText>2,000</w:delText>
              </w:r>
            </w:del>
          </w:p>
        </w:tc>
        <w:tc>
          <w:tcPr>
            <w:tcW w:w="2400" w:type="dxa"/>
            <w:tcBorders>
              <w:left w:val="single" w:sz="6" w:space="0" w:color="auto"/>
              <w:right w:val="single" w:sz="6" w:space="0" w:color="auto"/>
            </w:tcBorders>
          </w:tcPr>
          <w:p w14:paraId="72053250" w14:textId="77777777" w:rsidR="002D775D" w:rsidRPr="000026A2" w:rsidDel="00ED7123" w:rsidRDefault="002D775D" w:rsidP="00B94200">
            <w:pPr>
              <w:pStyle w:val="tabletext11"/>
              <w:tabs>
                <w:tab w:val="decimal" w:pos="1040"/>
              </w:tabs>
              <w:suppressAutoHyphens/>
              <w:rPr>
                <w:del w:id="36255" w:author="Author"/>
              </w:rPr>
            </w:pPr>
            <w:del w:id="36256" w:author="Author">
              <w:r w:rsidRPr="000026A2" w:rsidDel="00ED7123">
                <w:delText>0.320</w:delText>
              </w:r>
            </w:del>
          </w:p>
        </w:tc>
      </w:tr>
      <w:tr w:rsidR="002D775D" w:rsidRPr="000026A2" w:rsidDel="00ED7123" w14:paraId="04E630B9" w14:textId="77777777" w:rsidTr="00B94200">
        <w:trPr>
          <w:trHeight w:val="190"/>
          <w:del w:id="36257" w:author="Author"/>
        </w:trPr>
        <w:tc>
          <w:tcPr>
            <w:tcW w:w="200" w:type="dxa"/>
            <w:tcBorders>
              <w:right w:val="single" w:sz="6" w:space="0" w:color="auto"/>
            </w:tcBorders>
          </w:tcPr>
          <w:p w14:paraId="516C9C3F" w14:textId="77777777" w:rsidR="002D775D" w:rsidRPr="000026A2" w:rsidDel="00ED7123" w:rsidRDefault="002D775D" w:rsidP="00B94200">
            <w:pPr>
              <w:pStyle w:val="tabletext11"/>
              <w:suppressAutoHyphens/>
              <w:rPr>
                <w:del w:id="36258" w:author="Author"/>
              </w:rPr>
            </w:pPr>
          </w:p>
        </w:tc>
        <w:tc>
          <w:tcPr>
            <w:tcW w:w="960" w:type="dxa"/>
            <w:tcBorders>
              <w:left w:val="single" w:sz="6" w:space="0" w:color="auto"/>
            </w:tcBorders>
          </w:tcPr>
          <w:p w14:paraId="4EB303D6" w14:textId="77777777" w:rsidR="002D775D" w:rsidRPr="000026A2" w:rsidDel="00ED7123" w:rsidRDefault="002D775D" w:rsidP="00B94200">
            <w:pPr>
              <w:pStyle w:val="tabletext11"/>
              <w:suppressAutoHyphens/>
              <w:jc w:val="right"/>
              <w:rPr>
                <w:del w:id="36259" w:author="Author"/>
              </w:rPr>
            </w:pPr>
          </w:p>
        </w:tc>
        <w:tc>
          <w:tcPr>
            <w:tcW w:w="1440" w:type="dxa"/>
            <w:tcBorders>
              <w:right w:val="single" w:sz="6" w:space="0" w:color="auto"/>
            </w:tcBorders>
          </w:tcPr>
          <w:p w14:paraId="44A7189C" w14:textId="77777777" w:rsidR="002D775D" w:rsidRPr="000026A2" w:rsidDel="00ED7123" w:rsidRDefault="002D775D" w:rsidP="00B94200">
            <w:pPr>
              <w:pStyle w:val="tabletext11"/>
              <w:tabs>
                <w:tab w:val="decimal" w:pos="560"/>
              </w:tabs>
              <w:suppressAutoHyphens/>
              <w:ind w:right="-45"/>
              <w:rPr>
                <w:del w:id="36260" w:author="Author"/>
              </w:rPr>
            </w:pPr>
            <w:del w:id="36261" w:author="Author">
              <w:r w:rsidRPr="000026A2" w:rsidDel="00ED7123">
                <w:delText>3,000</w:delText>
              </w:r>
            </w:del>
          </w:p>
        </w:tc>
        <w:tc>
          <w:tcPr>
            <w:tcW w:w="2400" w:type="dxa"/>
            <w:tcBorders>
              <w:left w:val="single" w:sz="6" w:space="0" w:color="auto"/>
              <w:right w:val="single" w:sz="6" w:space="0" w:color="auto"/>
            </w:tcBorders>
          </w:tcPr>
          <w:p w14:paraId="5967F9C7" w14:textId="77777777" w:rsidR="002D775D" w:rsidRPr="000026A2" w:rsidDel="00ED7123" w:rsidRDefault="002D775D" w:rsidP="00B94200">
            <w:pPr>
              <w:pStyle w:val="tabletext11"/>
              <w:tabs>
                <w:tab w:val="decimal" w:pos="1040"/>
              </w:tabs>
              <w:suppressAutoHyphens/>
              <w:rPr>
                <w:del w:id="36262" w:author="Author"/>
              </w:rPr>
            </w:pPr>
            <w:del w:id="36263" w:author="Author">
              <w:r w:rsidRPr="000026A2" w:rsidDel="00ED7123">
                <w:delText>0.450</w:delText>
              </w:r>
            </w:del>
          </w:p>
        </w:tc>
      </w:tr>
      <w:tr w:rsidR="002D775D" w:rsidRPr="000026A2" w:rsidDel="00ED7123" w14:paraId="60EFF605" w14:textId="77777777" w:rsidTr="00B94200">
        <w:trPr>
          <w:trHeight w:val="190"/>
          <w:del w:id="36264" w:author="Author"/>
        </w:trPr>
        <w:tc>
          <w:tcPr>
            <w:tcW w:w="200" w:type="dxa"/>
            <w:tcBorders>
              <w:right w:val="single" w:sz="6" w:space="0" w:color="auto"/>
            </w:tcBorders>
          </w:tcPr>
          <w:p w14:paraId="0DE7CC21" w14:textId="77777777" w:rsidR="002D775D" w:rsidRPr="000026A2" w:rsidDel="00ED7123" w:rsidRDefault="002D775D" w:rsidP="00B94200">
            <w:pPr>
              <w:pStyle w:val="tabletext11"/>
              <w:suppressAutoHyphens/>
              <w:rPr>
                <w:del w:id="36265" w:author="Author"/>
              </w:rPr>
            </w:pPr>
          </w:p>
        </w:tc>
        <w:tc>
          <w:tcPr>
            <w:tcW w:w="960" w:type="dxa"/>
            <w:tcBorders>
              <w:left w:val="single" w:sz="6" w:space="0" w:color="auto"/>
              <w:bottom w:val="single" w:sz="6" w:space="0" w:color="auto"/>
            </w:tcBorders>
          </w:tcPr>
          <w:p w14:paraId="108EB3D5" w14:textId="77777777" w:rsidR="002D775D" w:rsidRPr="000026A2" w:rsidDel="00ED7123" w:rsidRDefault="002D775D" w:rsidP="00B94200">
            <w:pPr>
              <w:pStyle w:val="tabletext11"/>
              <w:suppressAutoHyphens/>
              <w:jc w:val="right"/>
              <w:rPr>
                <w:del w:id="36266" w:author="Author"/>
              </w:rPr>
            </w:pPr>
          </w:p>
        </w:tc>
        <w:tc>
          <w:tcPr>
            <w:tcW w:w="1440" w:type="dxa"/>
            <w:tcBorders>
              <w:bottom w:val="single" w:sz="6" w:space="0" w:color="auto"/>
              <w:right w:val="single" w:sz="6" w:space="0" w:color="auto"/>
            </w:tcBorders>
          </w:tcPr>
          <w:p w14:paraId="4D959B70" w14:textId="77777777" w:rsidR="002D775D" w:rsidRPr="000026A2" w:rsidDel="00ED7123" w:rsidRDefault="002D775D" w:rsidP="00B94200">
            <w:pPr>
              <w:pStyle w:val="tabletext11"/>
              <w:tabs>
                <w:tab w:val="decimal" w:pos="560"/>
              </w:tabs>
              <w:suppressAutoHyphens/>
              <w:ind w:right="-45"/>
              <w:rPr>
                <w:del w:id="36267" w:author="Author"/>
              </w:rPr>
            </w:pPr>
            <w:del w:id="36268" w:author="Author">
              <w:r w:rsidRPr="000026A2" w:rsidDel="00ED7123">
                <w:delText>5,000</w:delText>
              </w:r>
            </w:del>
          </w:p>
        </w:tc>
        <w:tc>
          <w:tcPr>
            <w:tcW w:w="2400" w:type="dxa"/>
            <w:tcBorders>
              <w:left w:val="single" w:sz="6" w:space="0" w:color="auto"/>
              <w:bottom w:val="single" w:sz="6" w:space="0" w:color="auto"/>
              <w:right w:val="single" w:sz="6" w:space="0" w:color="auto"/>
            </w:tcBorders>
          </w:tcPr>
          <w:p w14:paraId="7F790634" w14:textId="77777777" w:rsidR="002D775D" w:rsidRPr="000026A2" w:rsidDel="00ED7123" w:rsidRDefault="002D775D" w:rsidP="00B94200">
            <w:pPr>
              <w:pStyle w:val="tabletext11"/>
              <w:tabs>
                <w:tab w:val="decimal" w:pos="1040"/>
              </w:tabs>
              <w:suppressAutoHyphens/>
              <w:rPr>
                <w:del w:id="36269" w:author="Author"/>
              </w:rPr>
            </w:pPr>
            <w:del w:id="36270" w:author="Author">
              <w:r w:rsidRPr="000026A2" w:rsidDel="00ED7123">
                <w:delText>0.570</w:delText>
              </w:r>
            </w:del>
          </w:p>
        </w:tc>
      </w:tr>
    </w:tbl>
    <w:p w14:paraId="70BE04D7" w14:textId="77777777" w:rsidR="002D775D" w:rsidRPr="000026A2" w:rsidDel="00ED7123" w:rsidRDefault="002D775D" w:rsidP="001065E8">
      <w:pPr>
        <w:pStyle w:val="tablecaption"/>
        <w:suppressAutoHyphens/>
        <w:rPr>
          <w:del w:id="36271" w:author="Author"/>
        </w:rPr>
      </w:pPr>
      <w:del w:id="36272" w:author="Author">
        <w:r w:rsidRPr="000026A2" w:rsidDel="00ED7123">
          <w:delText>Table 98.B.1.b.(3)(b) Trucks, Tractors And Trailers And All Autos Except Zone-rated Risks Collision Coverage Deductible Factors</w:delText>
        </w:r>
      </w:del>
    </w:p>
    <w:p w14:paraId="44CCA2F1" w14:textId="77777777" w:rsidR="002D775D" w:rsidRPr="000026A2" w:rsidDel="00ED7123" w:rsidRDefault="002D775D" w:rsidP="001065E8">
      <w:pPr>
        <w:pStyle w:val="isonormal"/>
        <w:suppressAutoHyphens/>
        <w:rPr>
          <w:del w:id="36273" w:author="Author"/>
        </w:rPr>
      </w:pPr>
    </w:p>
    <w:p w14:paraId="7993D4AF" w14:textId="77777777" w:rsidR="002D775D" w:rsidRPr="000026A2" w:rsidDel="00ED7123" w:rsidRDefault="002D775D" w:rsidP="001065E8">
      <w:pPr>
        <w:pStyle w:val="outlinehd5"/>
        <w:suppressAutoHyphens/>
        <w:rPr>
          <w:del w:id="36274" w:author="Author"/>
        </w:rPr>
      </w:pPr>
      <w:del w:id="36275" w:author="Author">
        <w:r w:rsidRPr="000026A2" w:rsidDel="00ED7123">
          <w:tab/>
          <w:delText>(4)</w:delText>
        </w:r>
        <w:r w:rsidRPr="000026A2" w:rsidDel="00ED7123">
          <w:tab/>
          <w:delText>Specified Causes Of Loss</w:delText>
        </w:r>
      </w:del>
    </w:p>
    <w:p w14:paraId="3753354F" w14:textId="77777777" w:rsidR="002D775D" w:rsidRPr="000026A2" w:rsidDel="00ED7123" w:rsidRDefault="002D775D" w:rsidP="001065E8">
      <w:pPr>
        <w:pStyle w:val="outlinehd6"/>
        <w:suppressAutoHyphens/>
        <w:rPr>
          <w:del w:id="36276" w:author="Author"/>
        </w:rPr>
      </w:pPr>
      <w:del w:id="36277" w:author="Author">
        <w:r w:rsidRPr="000026A2" w:rsidDel="00ED7123">
          <w:tab/>
          <w:delText>(a)</w:delText>
        </w:r>
        <w:r w:rsidRPr="000026A2" w:rsidDel="00ED7123">
          <w:tab/>
          <w:delText>Private Passenger Types</w:delText>
        </w:r>
      </w:del>
    </w:p>
    <w:p w14:paraId="0E30FBBB" w14:textId="77777777" w:rsidR="002D775D" w:rsidRPr="000026A2" w:rsidDel="00ED7123" w:rsidRDefault="002D775D" w:rsidP="001065E8">
      <w:pPr>
        <w:pStyle w:val="space4"/>
        <w:suppressAutoHyphens/>
        <w:rPr>
          <w:del w:id="3627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2D775D" w:rsidRPr="000026A2" w:rsidDel="00ED7123" w14:paraId="532A708B" w14:textId="77777777" w:rsidTr="00B94200">
        <w:trPr>
          <w:cantSplit/>
          <w:trHeight w:val="190"/>
          <w:del w:id="36279" w:author="Author"/>
        </w:trPr>
        <w:tc>
          <w:tcPr>
            <w:tcW w:w="200" w:type="dxa"/>
          </w:tcPr>
          <w:p w14:paraId="0835FB38" w14:textId="77777777" w:rsidR="002D775D" w:rsidRPr="000026A2" w:rsidDel="00ED7123" w:rsidRDefault="002D775D" w:rsidP="00B94200">
            <w:pPr>
              <w:pStyle w:val="tablehead"/>
              <w:suppressAutoHyphens/>
              <w:rPr>
                <w:del w:id="36280"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19F3555C" w14:textId="77777777" w:rsidR="002D775D" w:rsidRPr="000026A2" w:rsidDel="00ED7123" w:rsidRDefault="002D775D" w:rsidP="00B94200">
            <w:pPr>
              <w:pStyle w:val="tablehead"/>
              <w:suppressAutoHyphens/>
              <w:rPr>
                <w:del w:id="36281" w:author="Author"/>
              </w:rPr>
            </w:pPr>
            <w:del w:id="36282" w:author="Author">
              <w:r w:rsidRPr="000026A2" w:rsidDel="00ED7123">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271E5EE0" w14:textId="77777777" w:rsidR="002D775D" w:rsidRPr="000026A2" w:rsidDel="00ED7123" w:rsidRDefault="002D775D" w:rsidP="00B94200">
            <w:pPr>
              <w:pStyle w:val="tablehead"/>
              <w:suppressAutoHyphens/>
              <w:rPr>
                <w:del w:id="36283" w:author="Author"/>
              </w:rPr>
            </w:pPr>
            <w:del w:id="36284" w:author="Author">
              <w:r w:rsidRPr="000026A2" w:rsidDel="00ED7123">
                <w:delText>Factor</w:delText>
              </w:r>
            </w:del>
          </w:p>
        </w:tc>
      </w:tr>
      <w:tr w:rsidR="002D775D" w:rsidRPr="000026A2" w:rsidDel="00ED7123" w14:paraId="630B8D85" w14:textId="77777777" w:rsidTr="00B94200">
        <w:trPr>
          <w:cantSplit/>
          <w:trHeight w:val="190"/>
          <w:del w:id="36285" w:author="Author"/>
        </w:trPr>
        <w:tc>
          <w:tcPr>
            <w:tcW w:w="200" w:type="dxa"/>
            <w:tcBorders>
              <w:right w:val="single" w:sz="6" w:space="0" w:color="auto"/>
            </w:tcBorders>
          </w:tcPr>
          <w:p w14:paraId="1E2C750A" w14:textId="77777777" w:rsidR="002D775D" w:rsidRPr="000026A2" w:rsidDel="00ED7123" w:rsidRDefault="002D775D" w:rsidP="00B94200">
            <w:pPr>
              <w:pStyle w:val="tabletext11"/>
              <w:suppressAutoHyphens/>
              <w:rPr>
                <w:del w:id="36286" w:author="Author"/>
              </w:rPr>
            </w:pPr>
          </w:p>
        </w:tc>
        <w:tc>
          <w:tcPr>
            <w:tcW w:w="970" w:type="dxa"/>
            <w:tcBorders>
              <w:top w:val="single" w:sz="6" w:space="0" w:color="auto"/>
              <w:left w:val="single" w:sz="6" w:space="0" w:color="auto"/>
            </w:tcBorders>
          </w:tcPr>
          <w:p w14:paraId="2A92D3BB" w14:textId="77777777" w:rsidR="002D775D" w:rsidRPr="000026A2" w:rsidDel="00ED7123" w:rsidRDefault="002D775D" w:rsidP="00B94200">
            <w:pPr>
              <w:pStyle w:val="tabletext11"/>
              <w:suppressAutoHyphens/>
              <w:jc w:val="right"/>
              <w:rPr>
                <w:del w:id="36287" w:author="Author"/>
              </w:rPr>
            </w:pPr>
            <w:del w:id="36288" w:author="Author">
              <w:r w:rsidRPr="000026A2" w:rsidDel="00ED7123">
                <w:delText>$</w:delText>
              </w:r>
            </w:del>
          </w:p>
        </w:tc>
        <w:tc>
          <w:tcPr>
            <w:tcW w:w="600" w:type="dxa"/>
            <w:tcBorders>
              <w:top w:val="single" w:sz="6" w:space="0" w:color="auto"/>
            </w:tcBorders>
          </w:tcPr>
          <w:p w14:paraId="5DD17144" w14:textId="77777777" w:rsidR="002D775D" w:rsidRPr="000026A2" w:rsidDel="00ED7123" w:rsidRDefault="002D775D" w:rsidP="00B94200">
            <w:pPr>
              <w:pStyle w:val="tabletext11"/>
              <w:suppressAutoHyphens/>
              <w:ind w:right="-45"/>
              <w:jc w:val="right"/>
              <w:rPr>
                <w:del w:id="36289" w:author="Author"/>
              </w:rPr>
            </w:pPr>
            <w:del w:id="36290" w:author="Author">
              <w:r w:rsidRPr="000026A2" w:rsidDel="00ED7123">
                <w:delText>Full</w:delText>
              </w:r>
            </w:del>
          </w:p>
        </w:tc>
        <w:tc>
          <w:tcPr>
            <w:tcW w:w="830" w:type="dxa"/>
            <w:tcBorders>
              <w:top w:val="single" w:sz="6" w:space="0" w:color="auto"/>
              <w:left w:val="nil"/>
              <w:right w:val="single" w:sz="6" w:space="0" w:color="auto"/>
            </w:tcBorders>
          </w:tcPr>
          <w:p w14:paraId="46F330B8" w14:textId="77777777" w:rsidR="002D775D" w:rsidRPr="000026A2" w:rsidDel="00ED7123" w:rsidRDefault="002D775D" w:rsidP="00B94200">
            <w:pPr>
              <w:pStyle w:val="tabletext11"/>
              <w:tabs>
                <w:tab w:val="decimal" w:pos="500"/>
              </w:tabs>
              <w:suppressAutoHyphens/>
              <w:ind w:right="-45"/>
              <w:rPr>
                <w:del w:id="36291" w:author="Author"/>
              </w:rPr>
            </w:pPr>
          </w:p>
        </w:tc>
        <w:tc>
          <w:tcPr>
            <w:tcW w:w="1450" w:type="dxa"/>
            <w:tcBorders>
              <w:top w:val="single" w:sz="6" w:space="0" w:color="auto"/>
              <w:left w:val="single" w:sz="6" w:space="0" w:color="auto"/>
            </w:tcBorders>
          </w:tcPr>
          <w:p w14:paraId="7AA0D5B6" w14:textId="77777777" w:rsidR="002D775D" w:rsidRPr="000026A2" w:rsidDel="00ED7123" w:rsidRDefault="002D775D" w:rsidP="00B94200">
            <w:pPr>
              <w:pStyle w:val="tabletext11"/>
              <w:suppressAutoHyphens/>
              <w:jc w:val="right"/>
              <w:rPr>
                <w:del w:id="36292" w:author="Author"/>
              </w:rPr>
            </w:pPr>
            <w:del w:id="36293" w:author="Author">
              <w:r w:rsidRPr="000026A2" w:rsidDel="00ED7123">
                <w:delText>0.000</w:delText>
              </w:r>
            </w:del>
          </w:p>
        </w:tc>
        <w:tc>
          <w:tcPr>
            <w:tcW w:w="950" w:type="dxa"/>
            <w:tcBorders>
              <w:top w:val="single" w:sz="6" w:space="0" w:color="auto"/>
              <w:right w:val="single" w:sz="6" w:space="0" w:color="auto"/>
            </w:tcBorders>
          </w:tcPr>
          <w:p w14:paraId="0733A347" w14:textId="77777777" w:rsidR="002D775D" w:rsidRPr="000026A2" w:rsidDel="00ED7123" w:rsidRDefault="002D775D" w:rsidP="00B94200">
            <w:pPr>
              <w:pStyle w:val="tabletext11"/>
              <w:suppressAutoHyphens/>
              <w:jc w:val="center"/>
              <w:rPr>
                <w:del w:id="36294" w:author="Author"/>
              </w:rPr>
            </w:pPr>
          </w:p>
        </w:tc>
      </w:tr>
      <w:tr w:rsidR="002D775D" w:rsidRPr="000026A2" w:rsidDel="00ED7123" w14:paraId="4BAD62E9" w14:textId="77777777" w:rsidTr="00B94200">
        <w:trPr>
          <w:cantSplit/>
          <w:trHeight w:val="190"/>
          <w:del w:id="36295" w:author="Author"/>
        </w:trPr>
        <w:tc>
          <w:tcPr>
            <w:tcW w:w="200" w:type="dxa"/>
            <w:tcBorders>
              <w:right w:val="single" w:sz="6" w:space="0" w:color="auto"/>
            </w:tcBorders>
          </w:tcPr>
          <w:p w14:paraId="4D410008" w14:textId="77777777" w:rsidR="002D775D" w:rsidRPr="000026A2" w:rsidDel="00ED7123" w:rsidRDefault="002D775D" w:rsidP="00B94200">
            <w:pPr>
              <w:pStyle w:val="tabletext11"/>
              <w:suppressAutoHyphens/>
              <w:rPr>
                <w:del w:id="36296" w:author="Author"/>
              </w:rPr>
            </w:pPr>
          </w:p>
        </w:tc>
        <w:tc>
          <w:tcPr>
            <w:tcW w:w="970" w:type="dxa"/>
            <w:tcBorders>
              <w:left w:val="single" w:sz="6" w:space="0" w:color="auto"/>
            </w:tcBorders>
          </w:tcPr>
          <w:p w14:paraId="51AB0F24" w14:textId="77777777" w:rsidR="002D775D" w:rsidRPr="000026A2" w:rsidDel="00ED7123" w:rsidRDefault="002D775D" w:rsidP="00B94200">
            <w:pPr>
              <w:pStyle w:val="tabletext11"/>
              <w:suppressAutoHyphens/>
              <w:jc w:val="right"/>
              <w:rPr>
                <w:del w:id="36297" w:author="Author"/>
              </w:rPr>
            </w:pPr>
          </w:p>
        </w:tc>
        <w:tc>
          <w:tcPr>
            <w:tcW w:w="600" w:type="dxa"/>
          </w:tcPr>
          <w:p w14:paraId="2A70C8EC" w14:textId="77777777" w:rsidR="002D775D" w:rsidRPr="000026A2" w:rsidDel="00ED7123" w:rsidRDefault="002D775D" w:rsidP="00B94200">
            <w:pPr>
              <w:pStyle w:val="tabletext11"/>
              <w:suppressAutoHyphens/>
              <w:ind w:right="-45"/>
              <w:jc w:val="right"/>
              <w:rPr>
                <w:del w:id="36298" w:author="Author"/>
              </w:rPr>
            </w:pPr>
            <w:del w:id="36299" w:author="Author">
              <w:r w:rsidRPr="000026A2" w:rsidDel="00ED7123">
                <w:delText>50</w:delText>
              </w:r>
            </w:del>
          </w:p>
        </w:tc>
        <w:tc>
          <w:tcPr>
            <w:tcW w:w="830" w:type="dxa"/>
            <w:tcBorders>
              <w:right w:val="single" w:sz="6" w:space="0" w:color="auto"/>
            </w:tcBorders>
          </w:tcPr>
          <w:p w14:paraId="43D8CE57" w14:textId="77777777" w:rsidR="002D775D" w:rsidRPr="000026A2" w:rsidDel="00ED7123" w:rsidRDefault="002D775D" w:rsidP="00B94200">
            <w:pPr>
              <w:pStyle w:val="tabletext11"/>
              <w:suppressAutoHyphens/>
              <w:ind w:right="-45"/>
              <w:rPr>
                <w:del w:id="36300" w:author="Author"/>
              </w:rPr>
            </w:pPr>
          </w:p>
        </w:tc>
        <w:tc>
          <w:tcPr>
            <w:tcW w:w="1450" w:type="dxa"/>
            <w:tcBorders>
              <w:left w:val="single" w:sz="6" w:space="0" w:color="auto"/>
            </w:tcBorders>
          </w:tcPr>
          <w:p w14:paraId="6F70B9D1" w14:textId="77777777" w:rsidR="002D775D" w:rsidRPr="000026A2" w:rsidDel="00ED7123" w:rsidRDefault="002D775D" w:rsidP="00B94200">
            <w:pPr>
              <w:pStyle w:val="tabletext11"/>
              <w:suppressAutoHyphens/>
              <w:jc w:val="right"/>
              <w:rPr>
                <w:del w:id="36301" w:author="Author"/>
              </w:rPr>
            </w:pPr>
            <w:del w:id="36302" w:author="Author">
              <w:r w:rsidRPr="000026A2" w:rsidDel="00ED7123">
                <w:delText>0.007</w:delText>
              </w:r>
            </w:del>
          </w:p>
        </w:tc>
        <w:tc>
          <w:tcPr>
            <w:tcW w:w="950" w:type="dxa"/>
            <w:tcBorders>
              <w:right w:val="single" w:sz="6" w:space="0" w:color="auto"/>
            </w:tcBorders>
          </w:tcPr>
          <w:p w14:paraId="52957B70" w14:textId="77777777" w:rsidR="002D775D" w:rsidRPr="000026A2" w:rsidDel="00ED7123" w:rsidRDefault="002D775D" w:rsidP="00B94200">
            <w:pPr>
              <w:pStyle w:val="tabletext11"/>
              <w:suppressAutoHyphens/>
              <w:jc w:val="center"/>
              <w:rPr>
                <w:del w:id="36303" w:author="Author"/>
              </w:rPr>
            </w:pPr>
          </w:p>
        </w:tc>
      </w:tr>
      <w:tr w:rsidR="002D775D" w:rsidRPr="000026A2" w:rsidDel="00ED7123" w14:paraId="74053CA4" w14:textId="77777777" w:rsidTr="00B94200">
        <w:trPr>
          <w:cantSplit/>
          <w:trHeight w:val="190"/>
          <w:del w:id="36304" w:author="Author"/>
        </w:trPr>
        <w:tc>
          <w:tcPr>
            <w:tcW w:w="200" w:type="dxa"/>
            <w:tcBorders>
              <w:right w:val="single" w:sz="6" w:space="0" w:color="auto"/>
            </w:tcBorders>
          </w:tcPr>
          <w:p w14:paraId="55B85BB6" w14:textId="77777777" w:rsidR="002D775D" w:rsidRPr="000026A2" w:rsidDel="00ED7123" w:rsidRDefault="002D775D" w:rsidP="00B94200">
            <w:pPr>
              <w:pStyle w:val="tabletext11"/>
              <w:suppressAutoHyphens/>
              <w:rPr>
                <w:del w:id="36305" w:author="Author"/>
              </w:rPr>
            </w:pPr>
          </w:p>
        </w:tc>
        <w:tc>
          <w:tcPr>
            <w:tcW w:w="970" w:type="dxa"/>
            <w:tcBorders>
              <w:left w:val="single" w:sz="6" w:space="0" w:color="auto"/>
            </w:tcBorders>
          </w:tcPr>
          <w:p w14:paraId="1CA33182" w14:textId="77777777" w:rsidR="002D775D" w:rsidRPr="000026A2" w:rsidDel="00ED7123" w:rsidRDefault="002D775D" w:rsidP="00B94200">
            <w:pPr>
              <w:pStyle w:val="tabletext11"/>
              <w:suppressAutoHyphens/>
              <w:jc w:val="right"/>
              <w:rPr>
                <w:del w:id="36306" w:author="Author"/>
              </w:rPr>
            </w:pPr>
          </w:p>
        </w:tc>
        <w:tc>
          <w:tcPr>
            <w:tcW w:w="600" w:type="dxa"/>
          </w:tcPr>
          <w:p w14:paraId="3BAEFA47" w14:textId="77777777" w:rsidR="002D775D" w:rsidRPr="000026A2" w:rsidDel="00ED7123" w:rsidRDefault="002D775D" w:rsidP="00B94200">
            <w:pPr>
              <w:pStyle w:val="tabletext11"/>
              <w:suppressAutoHyphens/>
              <w:ind w:right="-45"/>
              <w:jc w:val="right"/>
              <w:rPr>
                <w:del w:id="36307" w:author="Author"/>
              </w:rPr>
            </w:pPr>
            <w:del w:id="36308" w:author="Author">
              <w:r w:rsidRPr="000026A2" w:rsidDel="00ED7123">
                <w:delText>100</w:delText>
              </w:r>
            </w:del>
          </w:p>
        </w:tc>
        <w:tc>
          <w:tcPr>
            <w:tcW w:w="830" w:type="dxa"/>
            <w:tcBorders>
              <w:right w:val="single" w:sz="6" w:space="0" w:color="auto"/>
            </w:tcBorders>
          </w:tcPr>
          <w:p w14:paraId="42C45C85" w14:textId="77777777" w:rsidR="002D775D" w:rsidRPr="000026A2" w:rsidDel="00ED7123" w:rsidRDefault="002D775D" w:rsidP="00B94200">
            <w:pPr>
              <w:pStyle w:val="tabletext11"/>
              <w:suppressAutoHyphens/>
              <w:ind w:right="-45"/>
              <w:rPr>
                <w:del w:id="36309" w:author="Author"/>
              </w:rPr>
            </w:pPr>
          </w:p>
        </w:tc>
        <w:tc>
          <w:tcPr>
            <w:tcW w:w="1450" w:type="dxa"/>
            <w:tcBorders>
              <w:left w:val="single" w:sz="6" w:space="0" w:color="auto"/>
            </w:tcBorders>
          </w:tcPr>
          <w:p w14:paraId="021E3549" w14:textId="77777777" w:rsidR="002D775D" w:rsidRPr="000026A2" w:rsidDel="00ED7123" w:rsidRDefault="002D775D" w:rsidP="00B94200">
            <w:pPr>
              <w:pStyle w:val="tabletext11"/>
              <w:suppressAutoHyphens/>
              <w:jc w:val="right"/>
              <w:rPr>
                <w:del w:id="36310" w:author="Author"/>
              </w:rPr>
            </w:pPr>
            <w:del w:id="36311" w:author="Author">
              <w:r w:rsidRPr="000026A2" w:rsidDel="00ED7123">
                <w:delText>0.014</w:delText>
              </w:r>
            </w:del>
          </w:p>
        </w:tc>
        <w:tc>
          <w:tcPr>
            <w:tcW w:w="950" w:type="dxa"/>
            <w:tcBorders>
              <w:right w:val="single" w:sz="6" w:space="0" w:color="auto"/>
            </w:tcBorders>
          </w:tcPr>
          <w:p w14:paraId="5BEED243" w14:textId="77777777" w:rsidR="002D775D" w:rsidRPr="000026A2" w:rsidDel="00ED7123" w:rsidRDefault="002D775D" w:rsidP="00B94200">
            <w:pPr>
              <w:pStyle w:val="tabletext11"/>
              <w:suppressAutoHyphens/>
              <w:jc w:val="center"/>
              <w:rPr>
                <w:del w:id="36312" w:author="Author"/>
              </w:rPr>
            </w:pPr>
          </w:p>
        </w:tc>
      </w:tr>
      <w:tr w:rsidR="002D775D" w:rsidRPr="000026A2" w:rsidDel="00ED7123" w14:paraId="2E1D7C92" w14:textId="77777777" w:rsidTr="00B94200">
        <w:trPr>
          <w:cantSplit/>
          <w:trHeight w:val="190"/>
          <w:del w:id="36313" w:author="Author"/>
        </w:trPr>
        <w:tc>
          <w:tcPr>
            <w:tcW w:w="200" w:type="dxa"/>
            <w:tcBorders>
              <w:right w:val="single" w:sz="6" w:space="0" w:color="auto"/>
            </w:tcBorders>
          </w:tcPr>
          <w:p w14:paraId="07F44A6E" w14:textId="77777777" w:rsidR="002D775D" w:rsidRPr="000026A2" w:rsidDel="00ED7123" w:rsidRDefault="002D775D" w:rsidP="00B94200">
            <w:pPr>
              <w:pStyle w:val="tabletext11"/>
              <w:suppressAutoHyphens/>
              <w:rPr>
                <w:del w:id="36314" w:author="Author"/>
              </w:rPr>
            </w:pPr>
          </w:p>
        </w:tc>
        <w:tc>
          <w:tcPr>
            <w:tcW w:w="970" w:type="dxa"/>
            <w:tcBorders>
              <w:left w:val="single" w:sz="6" w:space="0" w:color="auto"/>
            </w:tcBorders>
          </w:tcPr>
          <w:p w14:paraId="41D81256" w14:textId="77777777" w:rsidR="002D775D" w:rsidRPr="000026A2" w:rsidDel="00ED7123" w:rsidRDefault="002D775D" w:rsidP="00B94200">
            <w:pPr>
              <w:pStyle w:val="tabletext11"/>
              <w:suppressAutoHyphens/>
              <w:jc w:val="right"/>
              <w:rPr>
                <w:del w:id="36315" w:author="Author"/>
              </w:rPr>
            </w:pPr>
          </w:p>
        </w:tc>
        <w:tc>
          <w:tcPr>
            <w:tcW w:w="600" w:type="dxa"/>
          </w:tcPr>
          <w:p w14:paraId="194445CF" w14:textId="77777777" w:rsidR="002D775D" w:rsidRPr="000026A2" w:rsidDel="00ED7123" w:rsidRDefault="002D775D" w:rsidP="00B94200">
            <w:pPr>
              <w:pStyle w:val="tabletext11"/>
              <w:suppressAutoHyphens/>
              <w:ind w:right="-45"/>
              <w:jc w:val="right"/>
              <w:rPr>
                <w:del w:id="36316" w:author="Author"/>
              </w:rPr>
            </w:pPr>
            <w:del w:id="36317" w:author="Author">
              <w:r w:rsidRPr="000026A2" w:rsidDel="00ED7123">
                <w:delText>200</w:delText>
              </w:r>
            </w:del>
          </w:p>
        </w:tc>
        <w:tc>
          <w:tcPr>
            <w:tcW w:w="830" w:type="dxa"/>
            <w:tcBorders>
              <w:right w:val="single" w:sz="6" w:space="0" w:color="auto"/>
            </w:tcBorders>
          </w:tcPr>
          <w:p w14:paraId="6B36E47F" w14:textId="77777777" w:rsidR="002D775D" w:rsidRPr="000026A2" w:rsidDel="00ED7123" w:rsidRDefault="002D775D" w:rsidP="00B94200">
            <w:pPr>
              <w:pStyle w:val="tabletext11"/>
              <w:suppressAutoHyphens/>
              <w:ind w:right="-45"/>
              <w:rPr>
                <w:del w:id="36318" w:author="Author"/>
              </w:rPr>
            </w:pPr>
          </w:p>
        </w:tc>
        <w:tc>
          <w:tcPr>
            <w:tcW w:w="1450" w:type="dxa"/>
            <w:tcBorders>
              <w:left w:val="single" w:sz="6" w:space="0" w:color="auto"/>
            </w:tcBorders>
          </w:tcPr>
          <w:p w14:paraId="33E8D539" w14:textId="77777777" w:rsidR="002D775D" w:rsidRPr="000026A2" w:rsidDel="00ED7123" w:rsidRDefault="002D775D" w:rsidP="00B94200">
            <w:pPr>
              <w:pStyle w:val="tabletext11"/>
              <w:suppressAutoHyphens/>
              <w:jc w:val="right"/>
              <w:rPr>
                <w:del w:id="36319" w:author="Author"/>
              </w:rPr>
            </w:pPr>
            <w:del w:id="36320" w:author="Author">
              <w:r w:rsidRPr="000026A2" w:rsidDel="00ED7123">
                <w:delText>0.027</w:delText>
              </w:r>
            </w:del>
          </w:p>
        </w:tc>
        <w:tc>
          <w:tcPr>
            <w:tcW w:w="950" w:type="dxa"/>
            <w:tcBorders>
              <w:right w:val="single" w:sz="6" w:space="0" w:color="auto"/>
            </w:tcBorders>
          </w:tcPr>
          <w:p w14:paraId="0648B391" w14:textId="77777777" w:rsidR="002D775D" w:rsidRPr="000026A2" w:rsidDel="00ED7123" w:rsidRDefault="002D775D" w:rsidP="00B94200">
            <w:pPr>
              <w:pStyle w:val="tabletext11"/>
              <w:suppressAutoHyphens/>
              <w:jc w:val="center"/>
              <w:rPr>
                <w:del w:id="36321" w:author="Author"/>
              </w:rPr>
            </w:pPr>
          </w:p>
        </w:tc>
      </w:tr>
      <w:tr w:rsidR="002D775D" w:rsidRPr="000026A2" w:rsidDel="00ED7123" w14:paraId="1311B1FF" w14:textId="77777777" w:rsidTr="00B94200">
        <w:trPr>
          <w:cantSplit/>
          <w:trHeight w:val="190"/>
          <w:del w:id="36322" w:author="Author"/>
        </w:trPr>
        <w:tc>
          <w:tcPr>
            <w:tcW w:w="200" w:type="dxa"/>
            <w:tcBorders>
              <w:right w:val="single" w:sz="6" w:space="0" w:color="auto"/>
            </w:tcBorders>
          </w:tcPr>
          <w:p w14:paraId="3C40BE09" w14:textId="77777777" w:rsidR="002D775D" w:rsidRPr="000026A2" w:rsidDel="00ED7123" w:rsidRDefault="002D775D" w:rsidP="00B94200">
            <w:pPr>
              <w:pStyle w:val="tabletext11"/>
              <w:suppressAutoHyphens/>
              <w:rPr>
                <w:del w:id="36323" w:author="Author"/>
              </w:rPr>
            </w:pPr>
          </w:p>
        </w:tc>
        <w:tc>
          <w:tcPr>
            <w:tcW w:w="970" w:type="dxa"/>
            <w:tcBorders>
              <w:left w:val="single" w:sz="6" w:space="0" w:color="auto"/>
            </w:tcBorders>
          </w:tcPr>
          <w:p w14:paraId="1AC746AC" w14:textId="77777777" w:rsidR="002D775D" w:rsidRPr="000026A2" w:rsidDel="00ED7123" w:rsidRDefault="002D775D" w:rsidP="00B94200">
            <w:pPr>
              <w:pStyle w:val="tabletext11"/>
              <w:suppressAutoHyphens/>
              <w:jc w:val="right"/>
              <w:rPr>
                <w:del w:id="36324" w:author="Author"/>
              </w:rPr>
            </w:pPr>
          </w:p>
        </w:tc>
        <w:tc>
          <w:tcPr>
            <w:tcW w:w="600" w:type="dxa"/>
          </w:tcPr>
          <w:p w14:paraId="69EF016F" w14:textId="77777777" w:rsidR="002D775D" w:rsidRPr="000026A2" w:rsidDel="00ED7123" w:rsidRDefault="002D775D" w:rsidP="00B94200">
            <w:pPr>
              <w:pStyle w:val="tabletext11"/>
              <w:suppressAutoHyphens/>
              <w:ind w:right="-45"/>
              <w:jc w:val="right"/>
              <w:rPr>
                <w:del w:id="36325" w:author="Author"/>
              </w:rPr>
            </w:pPr>
            <w:del w:id="36326" w:author="Author">
              <w:r w:rsidRPr="000026A2" w:rsidDel="00ED7123">
                <w:delText>250</w:delText>
              </w:r>
            </w:del>
          </w:p>
        </w:tc>
        <w:tc>
          <w:tcPr>
            <w:tcW w:w="830" w:type="dxa"/>
            <w:tcBorders>
              <w:right w:val="single" w:sz="6" w:space="0" w:color="auto"/>
            </w:tcBorders>
          </w:tcPr>
          <w:p w14:paraId="1116EE12" w14:textId="77777777" w:rsidR="002D775D" w:rsidRPr="000026A2" w:rsidDel="00ED7123" w:rsidRDefault="002D775D" w:rsidP="00B94200">
            <w:pPr>
              <w:pStyle w:val="tabletext11"/>
              <w:suppressAutoHyphens/>
              <w:ind w:right="-45"/>
              <w:rPr>
                <w:del w:id="36327" w:author="Author"/>
              </w:rPr>
            </w:pPr>
          </w:p>
        </w:tc>
        <w:tc>
          <w:tcPr>
            <w:tcW w:w="1450" w:type="dxa"/>
            <w:tcBorders>
              <w:left w:val="single" w:sz="6" w:space="0" w:color="auto"/>
            </w:tcBorders>
          </w:tcPr>
          <w:p w14:paraId="37B7EDD9" w14:textId="77777777" w:rsidR="002D775D" w:rsidRPr="000026A2" w:rsidDel="00ED7123" w:rsidRDefault="002D775D" w:rsidP="00B94200">
            <w:pPr>
              <w:pStyle w:val="tabletext11"/>
              <w:suppressAutoHyphens/>
              <w:jc w:val="right"/>
              <w:rPr>
                <w:del w:id="36328" w:author="Author"/>
              </w:rPr>
            </w:pPr>
            <w:del w:id="36329" w:author="Author">
              <w:r w:rsidRPr="000026A2" w:rsidDel="00ED7123">
                <w:delText>0.034</w:delText>
              </w:r>
            </w:del>
          </w:p>
        </w:tc>
        <w:tc>
          <w:tcPr>
            <w:tcW w:w="950" w:type="dxa"/>
            <w:tcBorders>
              <w:right w:val="single" w:sz="6" w:space="0" w:color="auto"/>
            </w:tcBorders>
          </w:tcPr>
          <w:p w14:paraId="262C7859" w14:textId="77777777" w:rsidR="002D775D" w:rsidRPr="000026A2" w:rsidDel="00ED7123" w:rsidRDefault="002D775D" w:rsidP="00B94200">
            <w:pPr>
              <w:pStyle w:val="tabletext11"/>
              <w:suppressAutoHyphens/>
              <w:jc w:val="center"/>
              <w:rPr>
                <w:del w:id="36330" w:author="Author"/>
              </w:rPr>
            </w:pPr>
          </w:p>
        </w:tc>
      </w:tr>
      <w:tr w:rsidR="002D775D" w:rsidRPr="000026A2" w:rsidDel="00ED7123" w14:paraId="3F10FB85" w14:textId="77777777" w:rsidTr="00B94200">
        <w:trPr>
          <w:cantSplit/>
          <w:trHeight w:val="190"/>
          <w:del w:id="36331" w:author="Author"/>
        </w:trPr>
        <w:tc>
          <w:tcPr>
            <w:tcW w:w="200" w:type="dxa"/>
            <w:tcBorders>
              <w:right w:val="single" w:sz="6" w:space="0" w:color="auto"/>
            </w:tcBorders>
          </w:tcPr>
          <w:p w14:paraId="28E637F0" w14:textId="77777777" w:rsidR="002D775D" w:rsidRPr="000026A2" w:rsidDel="00ED7123" w:rsidRDefault="002D775D" w:rsidP="00B94200">
            <w:pPr>
              <w:pStyle w:val="tabletext11"/>
              <w:suppressAutoHyphens/>
              <w:rPr>
                <w:del w:id="36332" w:author="Author"/>
              </w:rPr>
            </w:pPr>
          </w:p>
        </w:tc>
        <w:tc>
          <w:tcPr>
            <w:tcW w:w="970" w:type="dxa"/>
            <w:tcBorders>
              <w:left w:val="single" w:sz="6" w:space="0" w:color="auto"/>
            </w:tcBorders>
          </w:tcPr>
          <w:p w14:paraId="22FCC3C9" w14:textId="77777777" w:rsidR="002D775D" w:rsidRPr="000026A2" w:rsidDel="00ED7123" w:rsidRDefault="002D775D" w:rsidP="00B94200">
            <w:pPr>
              <w:pStyle w:val="tabletext11"/>
              <w:suppressAutoHyphens/>
              <w:jc w:val="right"/>
              <w:rPr>
                <w:del w:id="36333" w:author="Author"/>
              </w:rPr>
            </w:pPr>
          </w:p>
        </w:tc>
        <w:tc>
          <w:tcPr>
            <w:tcW w:w="600" w:type="dxa"/>
          </w:tcPr>
          <w:p w14:paraId="55EFC871" w14:textId="77777777" w:rsidR="002D775D" w:rsidRPr="000026A2" w:rsidDel="00ED7123" w:rsidRDefault="002D775D" w:rsidP="00B94200">
            <w:pPr>
              <w:pStyle w:val="tabletext11"/>
              <w:suppressAutoHyphens/>
              <w:ind w:right="-45"/>
              <w:jc w:val="right"/>
              <w:rPr>
                <w:del w:id="36334" w:author="Author"/>
              </w:rPr>
            </w:pPr>
            <w:del w:id="36335" w:author="Author">
              <w:r w:rsidRPr="000026A2" w:rsidDel="00ED7123">
                <w:delText>500</w:delText>
              </w:r>
            </w:del>
          </w:p>
        </w:tc>
        <w:tc>
          <w:tcPr>
            <w:tcW w:w="830" w:type="dxa"/>
            <w:tcBorders>
              <w:right w:val="single" w:sz="6" w:space="0" w:color="auto"/>
            </w:tcBorders>
          </w:tcPr>
          <w:p w14:paraId="6AE96965" w14:textId="77777777" w:rsidR="002D775D" w:rsidRPr="000026A2" w:rsidDel="00ED7123" w:rsidRDefault="002D775D" w:rsidP="00B94200">
            <w:pPr>
              <w:pStyle w:val="tabletext11"/>
              <w:suppressAutoHyphens/>
              <w:ind w:right="-45"/>
              <w:rPr>
                <w:del w:id="36336" w:author="Author"/>
              </w:rPr>
            </w:pPr>
          </w:p>
        </w:tc>
        <w:tc>
          <w:tcPr>
            <w:tcW w:w="1450" w:type="dxa"/>
            <w:tcBorders>
              <w:left w:val="single" w:sz="6" w:space="0" w:color="auto"/>
            </w:tcBorders>
          </w:tcPr>
          <w:p w14:paraId="177D396F" w14:textId="77777777" w:rsidR="002D775D" w:rsidRPr="000026A2" w:rsidDel="00ED7123" w:rsidRDefault="002D775D" w:rsidP="00B94200">
            <w:pPr>
              <w:pStyle w:val="tabletext11"/>
              <w:suppressAutoHyphens/>
              <w:jc w:val="right"/>
              <w:rPr>
                <w:del w:id="36337" w:author="Author"/>
              </w:rPr>
            </w:pPr>
            <w:del w:id="36338" w:author="Author">
              <w:r w:rsidRPr="000026A2" w:rsidDel="00ED7123">
                <w:delText>0.063</w:delText>
              </w:r>
            </w:del>
          </w:p>
        </w:tc>
        <w:tc>
          <w:tcPr>
            <w:tcW w:w="950" w:type="dxa"/>
            <w:tcBorders>
              <w:right w:val="single" w:sz="6" w:space="0" w:color="auto"/>
            </w:tcBorders>
          </w:tcPr>
          <w:p w14:paraId="3A1126F9" w14:textId="77777777" w:rsidR="002D775D" w:rsidRPr="000026A2" w:rsidDel="00ED7123" w:rsidRDefault="002D775D" w:rsidP="00B94200">
            <w:pPr>
              <w:pStyle w:val="tabletext11"/>
              <w:suppressAutoHyphens/>
              <w:jc w:val="center"/>
              <w:rPr>
                <w:del w:id="36339" w:author="Author"/>
              </w:rPr>
            </w:pPr>
          </w:p>
        </w:tc>
      </w:tr>
      <w:tr w:rsidR="002D775D" w:rsidRPr="000026A2" w:rsidDel="00ED7123" w14:paraId="30960B56" w14:textId="77777777" w:rsidTr="00B94200">
        <w:trPr>
          <w:cantSplit/>
          <w:trHeight w:val="190"/>
          <w:del w:id="36340" w:author="Author"/>
        </w:trPr>
        <w:tc>
          <w:tcPr>
            <w:tcW w:w="200" w:type="dxa"/>
            <w:tcBorders>
              <w:right w:val="single" w:sz="6" w:space="0" w:color="auto"/>
            </w:tcBorders>
          </w:tcPr>
          <w:p w14:paraId="098DE7B9" w14:textId="77777777" w:rsidR="002D775D" w:rsidRPr="000026A2" w:rsidDel="00ED7123" w:rsidRDefault="002D775D" w:rsidP="00B94200">
            <w:pPr>
              <w:pStyle w:val="tabletext11"/>
              <w:suppressAutoHyphens/>
              <w:rPr>
                <w:del w:id="36341" w:author="Author"/>
              </w:rPr>
            </w:pPr>
          </w:p>
        </w:tc>
        <w:tc>
          <w:tcPr>
            <w:tcW w:w="970" w:type="dxa"/>
            <w:tcBorders>
              <w:left w:val="single" w:sz="6" w:space="0" w:color="auto"/>
            </w:tcBorders>
          </w:tcPr>
          <w:p w14:paraId="23FF65D9" w14:textId="77777777" w:rsidR="002D775D" w:rsidRPr="000026A2" w:rsidDel="00ED7123" w:rsidRDefault="002D775D" w:rsidP="00B94200">
            <w:pPr>
              <w:pStyle w:val="tabletext11"/>
              <w:suppressAutoHyphens/>
              <w:jc w:val="right"/>
              <w:rPr>
                <w:del w:id="36342" w:author="Author"/>
              </w:rPr>
            </w:pPr>
          </w:p>
        </w:tc>
        <w:tc>
          <w:tcPr>
            <w:tcW w:w="600" w:type="dxa"/>
          </w:tcPr>
          <w:p w14:paraId="17F2EDCE" w14:textId="77777777" w:rsidR="002D775D" w:rsidRPr="000026A2" w:rsidDel="00ED7123" w:rsidRDefault="002D775D" w:rsidP="00B94200">
            <w:pPr>
              <w:pStyle w:val="tabletext11"/>
              <w:suppressAutoHyphens/>
              <w:ind w:right="-45"/>
              <w:jc w:val="right"/>
              <w:rPr>
                <w:del w:id="36343" w:author="Author"/>
              </w:rPr>
            </w:pPr>
            <w:del w:id="36344" w:author="Author">
              <w:r w:rsidRPr="000026A2" w:rsidDel="00ED7123">
                <w:delText>1,000</w:delText>
              </w:r>
            </w:del>
          </w:p>
        </w:tc>
        <w:tc>
          <w:tcPr>
            <w:tcW w:w="830" w:type="dxa"/>
            <w:tcBorders>
              <w:right w:val="single" w:sz="6" w:space="0" w:color="auto"/>
            </w:tcBorders>
          </w:tcPr>
          <w:p w14:paraId="5D99C59C" w14:textId="77777777" w:rsidR="002D775D" w:rsidRPr="000026A2" w:rsidDel="00ED7123" w:rsidRDefault="002D775D" w:rsidP="00B94200">
            <w:pPr>
              <w:pStyle w:val="tabletext11"/>
              <w:suppressAutoHyphens/>
              <w:ind w:right="-45"/>
              <w:rPr>
                <w:del w:id="36345" w:author="Author"/>
              </w:rPr>
            </w:pPr>
          </w:p>
        </w:tc>
        <w:tc>
          <w:tcPr>
            <w:tcW w:w="1450" w:type="dxa"/>
            <w:tcBorders>
              <w:left w:val="single" w:sz="6" w:space="0" w:color="auto"/>
            </w:tcBorders>
          </w:tcPr>
          <w:p w14:paraId="6F3EE057" w14:textId="77777777" w:rsidR="002D775D" w:rsidRPr="000026A2" w:rsidDel="00ED7123" w:rsidRDefault="002D775D" w:rsidP="00B94200">
            <w:pPr>
              <w:pStyle w:val="tabletext11"/>
              <w:suppressAutoHyphens/>
              <w:jc w:val="right"/>
              <w:rPr>
                <w:del w:id="36346" w:author="Author"/>
              </w:rPr>
            </w:pPr>
            <w:del w:id="36347" w:author="Author">
              <w:r w:rsidRPr="000026A2" w:rsidDel="00ED7123">
                <w:delText>0.124</w:delText>
              </w:r>
            </w:del>
          </w:p>
        </w:tc>
        <w:tc>
          <w:tcPr>
            <w:tcW w:w="950" w:type="dxa"/>
            <w:tcBorders>
              <w:right w:val="single" w:sz="6" w:space="0" w:color="auto"/>
            </w:tcBorders>
          </w:tcPr>
          <w:p w14:paraId="5A314E4F" w14:textId="77777777" w:rsidR="002D775D" w:rsidRPr="000026A2" w:rsidDel="00ED7123" w:rsidRDefault="002D775D" w:rsidP="00B94200">
            <w:pPr>
              <w:pStyle w:val="tabletext11"/>
              <w:suppressAutoHyphens/>
              <w:jc w:val="center"/>
              <w:rPr>
                <w:del w:id="36348" w:author="Author"/>
              </w:rPr>
            </w:pPr>
          </w:p>
        </w:tc>
      </w:tr>
      <w:tr w:rsidR="002D775D" w:rsidRPr="000026A2" w:rsidDel="00ED7123" w14:paraId="452E87CE" w14:textId="77777777" w:rsidTr="00B94200">
        <w:trPr>
          <w:cantSplit/>
          <w:trHeight w:val="190"/>
          <w:del w:id="36349" w:author="Author"/>
        </w:trPr>
        <w:tc>
          <w:tcPr>
            <w:tcW w:w="200" w:type="dxa"/>
            <w:tcBorders>
              <w:right w:val="single" w:sz="6" w:space="0" w:color="auto"/>
            </w:tcBorders>
          </w:tcPr>
          <w:p w14:paraId="073DA588" w14:textId="77777777" w:rsidR="002D775D" w:rsidRPr="000026A2" w:rsidDel="00ED7123" w:rsidRDefault="002D775D" w:rsidP="00B94200">
            <w:pPr>
              <w:pStyle w:val="tabletext11"/>
              <w:suppressAutoHyphens/>
              <w:rPr>
                <w:del w:id="36350" w:author="Author"/>
              </w:rPr>
            </w:pPr>
          </w:p>
        </w:tc>
        <w:tc>
          <w:tcPr>
            <w:tcW w:w="970" w:type="dxa"/>
            <w:tcBorders>
              <w:left w:val="single" w:sz="6" w:space="0" w:color="auto"/>
            </w:tcBorders>
          </w:tcPr>
          <w:p w14:paraId="63040A3A" w14:textId="77777777" w:rsidR="002D775D" w:rsidRPr="000026A2" w:rsidDel="00ED7123" w:rsidRDefault="002D775D" w:rsidP="00B94200">
            <w:pPr>
              <w:pStyle w:val="tabletext11"/>
              <w:suppressAutoHyphens/>
              <w:jc w:val="right"/>
              <w:rPr>
                <w:del w:id="36351" w:author="Author"/>
              </w:rPr>
            </w:pPr>
          </w:p>
        </w:tc>
        <w:tc>
          <w:tcPr>
            <w:tcW w:w="600" w:type="dxa"/>
          </w:tcPr>
          <w:p w14:paraId="2D093946" w14:textId="77777777" w:rsidR="002D775D" w:rsidRPr="000026A2" w:rsidDel="00ED7123" w:rsidRDefault="002D775D" w:rsidP="00B94200">
            <w:pPr>
              <w:pStyle w:val="tabletext11"/>
              <w:suppressAutoHyphens/>
              <w:ind w:right="-45"/>
              <w:jc w:val="right"/>
              <w:rPr>
                <w:del w:id="36352" w:author="Author"/>
              </w:rPr>
            </w:pPr>
            <w:del w:id="36353" w:author="Author">
              <w:r w:rsidRPr="000026A2" w:rsidDel="00ED7123">
                <w:delText>2,000</w:delText>
              </w:r>
            </w:del>
          </w:p>
        </w:tc>
        <w:tc>
          <w:tcPr>
            <w:tcW w:w="830" w:type="dxa"/>
            <w:tcBorders>
              <w:right w:val="single" w:sz="6" w:space="0" w:color="auto"/>
            </w:tcBorders>
          </w:tcPr>
          <w:p w14:paraId="55E702FA" w14:textId="77777777" w:rsidR="002D775D" w:rsidRPr="000026A2" w:rsidDel="00ED7123" w:rsidRDefault="002D775D" w:rsidP="00B94200">
            <w:pPr>
              <w:pStyle w:val="tabletext11"/>
              <w:suppressAutoHyphens/>
              <w:ind w:right="-45"/>
              <w:rPr>
                <w:del w:id="36354" w:author="Author"/>
              </w:rPr>
            </w:pPr>
          </w:p>
        </w:tc>
        <w:tc>
          <w:tcPr>
            <w:tcW w:w="1450" w:type="dxa"/>
            <w:tcBorders>
              <w:left w:val="single" w:sz="6" w:space="0" w:color="auto"/>
            </w:tcBorders>
          </w:tcPr>
          <w:p w14:paraId="1A6A14C7" w14:textId="77777777" w:rsidR="002D775D" w:rsidRPr="000026A2" w:rsidDel="00ED7123" w:rsidRDefault="002D775D" w:rsidP="00B94200">
            <w:pPr>
              <w:pStyle w:val="tabletext11"/>
              <w:suppressAutoHyphens/>
              <w:jc w:val="right"/>
              <w:rPr>
                <w:del w:id="36355" w:author="Author"/>
              </w:rPr>
            </w:pPr>
            <w:del w:id="36356" w:author="Author">
              <w:r w:rsidRPr="000026A2" w:rsidDel="00ED7123">
                <w:delText>0.236</w:delText>
              </w:r>
            </w:del>
          </w:p>
        </w:tc>
        <w:tc>
          <w:tcPr>
            <w:tcW w:w="950" w:type="dxa"/>
            <w:tcBorders>
              <w:right w:val="single" w:sz="6" w:space="0" w:color="auto"/>
            </w:tcBorders>
          </w:tcPr>
          <w:p w14:paraId="72ABD59B" w14:textId="77777777" w:rsidR="002D775D" w:rsidRPr="000026A2" w:rsidDel="00ED7123" w:rsidRDefault="002D775D" w:rsidP="00B94200">
            <w:pPr>
              <w:pStyle w:val="tabletext11"/>
              <w:suppressAutoHyphens/>
              <w:jc w:val="center"/>
              <w:rPr>
                <w:del w:id="36357" w:author="Author"/>
              </w:rPr>
            </w:pPr>
          </w:p>
        </w:tc>
      </w:tr>
      <w:tr w:rsidR="002D775D" w:rsidRPr="000026A2" w:rsidDel="00ED7123" w14:paraId="0825B561" w14:textId="77777777" w:rsidTr="00B94200">
        <w:trPr>
          <w:cantSplit/>
          <w:trHeight w:val="190"/>
          <w:del w:id="36358" w:author="Author"/>
        </w:trPr>
        <w:tc>
          <w:tcPr>
            <w:tcW w:w="200" w:type="dxa"/>
            <w:tcBorders>
              <w:right w:val="single" w:sz="6" w:space="0" w:color="auto"/>
            </w:tcBorders>
          </w:tcPr>
          <w:p w14:paraId="251CC447" w14:textId="77777777" w:rsidR="002D775D" w:rsidRPr="000026A2" w:rsidDel="00ED7123" w:rsidRDefault="002D775D" w:rsidP="00B94200">
            <w:pPr>
              <w:pStyle w:val="tabletext11"/>
              <w:suppressAutoHyphens/>
              <w:rPr>
                <w:del w:id="36359" w:author="Author"/>
              </w:rPr>
            </w:pPr>
          </w:p>
        </w:tc>
        <w:tc>
          <w:tcPr>
            <w:tcW w:w="970" w:type="dxa"/>
            <w:tcBorders>
              <w:left w:val="single" w:sz="6" w:space="0" w:color="auto"/>
            </w:tcBorders>
          </w:tcPr>
          <w:p w14:paraId="5BA2947C" w14:textId="77777777" w:rsidR="002D775D" w:rsidRPr="000026A2" w:rsidDel="00ED7123" w:rsidRDefault="002D775D" w:rsidP="00B94200">
            <w:pPr>
              <w:pStyle w:val="tabletext11"/>
              <w:suppressAutoHyphens/>
              <w:jc w:val="right"/>
              <w:rPr>
                <w:del w:id="36360" w:author="Author"/>
              </w:rPr>
            </w:pPr>
          </w:p>
        </w:tc>
        <w:tc>
          <w:tcPr>
            <w:tcW w:w="600" w:type="dxa"/>
          </w:tcPr>
          <w:p w14:paraId="072737D6" w14:textId="77777777" w:rsidR="002D775D" w:rsidRPr="000026A2" w:rsidDel="00ED7123" w:rsidRDefault="002D775D" w:rsidP="00B94200">
            <w:pPr>
              <w:pStyle w:val="tabletext11"/>
              <w:suppressAutoHyphens/>
              <w:ind w:right="-45"/>
              <w:jc w:val="right"/>
              <w:rPr>
                <w:del w:id="36361" w:author="Author"/>
              </w:rPr>
            </w:pPr>
            <w:del w:id="36362" w:author="Author">
              <w:r w:rsidRPr="000026A2" w:rsidDel="00ED7123">
                <w:delText>3,000</w:delText>
              </w:r>
            </w:del>
          </w:p>
        </w:tc>
        <w:tc>
          <w:tcPr>
            <w:tcW w:w="830" w:type="dxa"/>
            <w:tcBorders>
              <w:right w:val="single" w:sz="6" w:space="0" w:color="auto"/>
            </w:tcBorders>
          </w:tcPr>
          <w:p w14:paraId="0695B79B" w14:textId="77777777" w:rsidR="002D775D" w:rsidRPr="000026A2" w:rsidDel="00ED7123" w:rsidRDefault="002D775D" w:rsidP="00B94200">
            <w:pPr>
              <w:pStyle w:val="tabletext11"/>
              <w:suppressAutoHyphens/>
              <w:ind w:right="-45"/>
              <w:rPr>
                <w:del w:id="36363" w:author="Author"/>
              </w:rPr>
            </w:pPr>
          </w:p>
        </w:tc>
        <w:tc>
          <w:tcPr>
            <w:tcW w:w="1450" w:type="dxa"/>
            <w:tcBorders>
              <w:left w:val="single" w:sz="6" w:space="0" w:color="auto"/>
            </w:tcBorders>
          </w:tcPr>
          <w:p w14:paraId="38B164E4" w14:textId="77777777" w:rsidR="002D775D" w:rsidRPr="000026A2" w:rsidDel="00ED7123" w:rsidRDefault="002D775D" w:rsidP="00B94200">
            <w:pPr>
              <w:pStyle w:val="tabletext11"/>
              <w:suppressAutoHyphens/>
              <w:jc w:val="right"/>
              <w:rPr>
                <w:del w:id="36364" w:author="Author"/>
              </w:rPr>
            </w:pPr>
            <w:del w:id="36365" w:author="Author">
              <w:r w:rsidRPr="000026A2" w:rsidDel="00ED7123">
                <w:delText>0.354</w:delText>
              </w:r>
            </w:del>
          </w:p>
        </w:tc>
        <w:tc>
          <w:tcPr>
            <w:tcW w:w="950" w:type="dxa"/>
            <w:tcBorders>
              <w:right w:val="single" w:sz="6" w:space="0" w:color="auto"/>
            </w:tcBorders>
          </w:tcPr>
          <w:p w14:paraId="08783F6C" w14:textId="77777777" w:rsidR="002D775D" w:rsidRPr="000026A2" w:rsidDel="00ED7123" w:rsidRDefault="002D775D" w:rsidP="00B94200">
            <w:pPr>
              <w:pStyle w:val="tabletext11"/>
              <w:suppressAutoHyphens/>
              <w:jc w:val="center"/>
              <w:rPr>
                <w:del w:id="36366" w:author="Author"/>
              </w:rPr>
            </w:pPr>
          </w:p>
        </w:tc>
      </w:tr>
      <w:tr w:rsidR="002D775D" w:rsidRPr="000026A2" w:rsidDel="00ED7123" w14:paraId="42B34E19" w14:textId="77777777" w:rsidTr="00B94200">
        <w:trPr>
          <w:cantSplit/>
          <w:trHeight w:val="190"/>
          <w:del w:id="36367" w:author="Author"/>
        </w:trPr>
        <w:tc>
          <w:tcPr>
            <w:tcW w:w="200" w:type="dxa"/>
            <w:tcBorders>
              <w:right w:val="single" w:sz="6" w:space="0" w:color="auto"/>
            </w:tcBorders>
          </w:tcPr>
          <w:p w14:paraId="29AC04FC" w14:textId="77777777" w:rsidR="002D775D" w:rsidRPr="000026A2" w:rsidDel="00ED7123" w:rsidRDefault="002D775D" w:rsidP="00B94200">
            <w:pPr>
              <w:pStyle w:val="tabletext11"/>
              <w:suppressAutoHyphens/>
              <w:rPr>
                <w:del w:id="36368" w:author="Author"/>
              </w:rPr>
            </w:pPr>
          </w:p>
        </w:tc>
        <w:tc>
          <w:tcPr>
            <w:tcW w:w="970" w:type="dxa"/>
            <w:tcBorders>
              <w:left w:val="single" w:sz="6" w:space="0" w:color="auto"/>
              <w:bottom w:val="single" w:sz="6" w:space="0" w:color="auto"/>
            </w:tcBorders>
          </w:tcPr>
          <w:p w14:paraId="4747FA9C" w14:textId="77777777" w:rsidR="002D775D" w:rsidRPr="000026A2" w:rsidDel="00ED7123" w:rsidRDefault="002D775D" w:rsidP="00B94200">
            <w:pPr>
              <w:pStyle w:val="tabletext11"/>
              <w:suppressAutoHyphens/>
              <w:jc w:val="right"/>
              <w:rPr>
                <w:del w:id="36369" w:author="Author"/>
              </w:rPr>
            </w:pPr>
          </w:p>
        </w:tc>
        <w:tc>
          <w:tcPr>
            <w:tcW w:w="600" w:type="dxa"/>
            <w:tcBorders>
              <w:bottom w:val="single" w:sz="6" w:space="0" w:color="auto"/>
            </w:tcBorders>
          </w:tcPr>
          <w:p w14:paraId="2F65FBF4" w14:textId="77777777" w:rsidR="002D775D" w:rsidRPr="000026A2" w:rsidDel="00ED7123" w:rsidRDefault="002D775D" w:rsidP="00B94200">
            <w:pPr>
              <w:pStyle w:val="tabletext11"/>
              <w:suppressAutoHyphens/>
              <w:ind w:right="-45"/>
              <w:jc w:val="right"/>
              <w:rPr>
                <w:del w:id="36370" w:author="Author"/>
              </w:rPr>
            </w:pPr>
            <w:del w:id="36371" w:author="Author">
              <w:r w:rsidRPr="000026A2" w:rsidDel="00ED7123">
                <w:delText>5,000</w:delText>
              </w:r>
            </w:del>
          </w:p>
        </w:tc>
        <w:tc>
          <w:tcPr>
            <w:tcW w:w="830" w:type="dxa"/>
            <w:tcBorders>
              <w:bottom w:val="single" w:sz="6" w:space="0" w:color="auto"/>
              <w:right w:val="single" w:sz="6" w:space="0" w:color="auto"/>
            </w:tcBorders>
          </w:tcPr>
          <w:p w14:paraId="767F8BD7" w14:textId="77777777" w:rsidR="002D775D" w:rsidRPr="000026A2" w:rsidDel="00ED7123" w:rsidRDefault="002D775D" w:rsidP="00B94200">
            <w:pPr>
              <w:pStyle w:val="tabletext11"/>
              <w:suppressAutoHyphens/>
              <w:ind w:right="-45"/>
              <w:rPr>
                <w:del w:id="36372" w:author="Author"/>
              </w:rPr>
            </w:pPr>
          </w:p>
        </w:tc>
        <w:tc>
          <w:tcPr>
            <w:tcW w:w="1450" w:type="dxa"/>
            <w:tcBorders>
              <w:left w:val="single" w:sz="6" w:space="0" w:color="auto"/>
              <w:bottom w:val="single" w:sz="6" w:space="0" w:color="auto"/>
            </w:tcBorders>
          </w:tcPr>
          <w:p w14:paraId="1624ACE5" w14:textId="77777777" w:rsidR="002D775D" w:rsidRPr="000026A2" w:rsidDel="00ED7123" w:rsidRDefault="002D775D" w:rsidP="00B94200">
            <w:pPr>
              <w:pStyle w:val="tabletext11"/>
              <w:suppressAutoHyphens/>
              <w:jc w:val="right"/>
              <w:rPr>
                <w:del w:id="36373" w:author="Author"/>
              </w:rPr>
            </w:pPr>
            <w:del w:id="36374" w:author="Author">
              <w:r w:rsidRPr="000026A2" w:rsidDel="00ED7123">
                <w:delText>0.536</w:delText>
              </w:r>
            </w:del>
          </w:p>
        </w:tc>
        <w:tc>
          <w:tcPr>
            <w:tcW w:w="950" w:type="dxa"/>
            <w:tcBorders>
              <w:bottom w:val="single" w:sz="6" w:space="0" w:color="auto"/>
              <w:right w:val="single" w:sz="6" w:space="0" w:color="auto"/>
            </w:tcBorders>
          </w:tcPr>
          <w:p w14:paraId="1809955A" w14:textId="77777777" w:rsidR="002D775D" w:rsidRPr="000026A2" w:rsidDel="00ED7123" w:rsidRDefault="002D775D" w:rsidP="00B94200">
            <w:pPr>
              <w:pStyle w:val="tabletext11"/>
              <w:suppressAutoHyphens/>
              <w:jc w:val="center"/>
              <w:rPr>
                <w:del w:id="36375" w:author="Author"/>
              </w:rPr>
            </w:pPr>
          </w:p>
        </w:tc>
      </w:tr>
    </w:tbl>
    <w:p w14:paraId="73C7FBF5" w14:textId="77777777" w:rsidR="002D775D" w:rsidRPr="000026A2" w:rsidDel="00ED7123" w:rsidRDefault="002D775D" w:rsidP="001065E8">
      <w:pPr>
        <w:pStyle w:val="tablecaption"/>
        <w:suppressAutoHyphens/>
        <w:rPr>
          <w:del w:id="36376" w:author="Author"/>
        </w:rPr>
      </w:pPr>
      <w:del w:id="36377" w:author="Author">
        <w:r w:rsidRPr="000026A2" w:rsidDel="00ED7123">
          <w:delText>Table 98.B.1.b.(4)(a) Private Passenger Types Specified Causes Of Loss Deductible Factors</w:delText>
        </w:r>
      </w:del>
    </w:p>
    <w:p w14:paraId="5A19CEE7" w14:textId="77777777" w:rsidR="002D775D" w:rsidRPr="000026A2" w:rsidDel="00ED7123" w:rsidRDefault="002D775D" w:rsidP="001065E8">
      <w:pPr>
        <w:pStyle w:val="isonormal"/>
        <w:suppressAutoHyphens/>
        <w:rPr>
          <w:del w:id="36378" w:author="Author"/>
        </w:rPr>
      </w:pPr>
    </w:p>
    <w:p w14:paraId="2B235926" w14:textId="77777777" w:rsidR="002D775D" w:rsidRPr="000026A2" w:rsidDel="00ED7123" w:rsidRDefault="002D775D" w:rsidP="001065E8">
      <w:pPr>
        <w:pStyle w:val="outlinehd6"/>
        <w:suppressAutoHyphens/>
        <w:rPr>
          <w:del w:id="36379" w:author="Author"/>
        </w:rPr>
      </w:pPr>
      <w:del w:id="36380" w:author="Author">
        <w:r w:rsidRPr="000026A2" w:rsidDel="00ED7123">
          <w:tab/>
          <w:delText>(b)</w:delText>
        </w:r>
        <w:r w:rsidRPr="000026A2" w:rsidDel="00ED7123">
          <w:tab/>
          <w:delText>Trucks, Tractors And Trailers And All Autos Except Zone-rated Risks</w:delText>
        </w:r>
      </w:del>
    </w:p>
    <w:p w14:paraId="061FC97F" w14:textId="77777777" w:rsidR="002D775D" w:rsidRPr="000026A2" w:rsidDel="00ED7123" w:rsidRDefault="002D775D" w:rsidP="001065E8">
      <w:pPr>
        <w:pStyle w:val="space4"/>
        <w:suppressAutoHyphens/>
        <w:rPr>
          <w:del w:id="3638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2D775D" w:rsidRPr="000026A2" w:rsidDel="00ED7123" w14:paraId="52B92362" w14:textId="77777777" w:rsidTr="00B94200">
        <w:trPr>
          <w:cantSplit/>
          <w:trHeight w:val="190"/>
          <w:del w:id="36382" w:author="Author"/>
        </w:trPr>
        <w:tc>
          <w:tcPr>
            <w:tcW w:w="200" w:type="dxa"/>
          </w:tcPr>
          <w:p w14:paraId="0C81B394" w14:textId="77777777" w:rsidR="002D775D" w:rsidRPr="000026A2" w:rsidDel="00ED7123" w:rsidRDefault="002D775D" w:rsidP="00B94200">
            <w:pPr>
              <w:pStyle w:val="tablehead"/>
              <w:suppressAutoHyphens/>
              <w:rPr>
                <w:del w:id="36383"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66D2EF35" w14:textId="77777777" w:rsidR="002D775D" w:rsidRPr="000026A2" w:rsidDel="00ED7123" w:rsidRDefault="002D775D" w:rsidP="00B94200">
            <w:pPr>
              <w:pStyle w:val="tablehead"/>
              <w:suppressAutoHyphens/>
              <w:rPr>
                <w:del w:id="36384" w:author="Author"/>
              </w:rPr>
            </w:pPr>
            <w:del w:id="36385" w:author="Author">
              <w:r w:rsidRPr="000026A2" w:rsidDel="00ED7123">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452FB82B" w14:textId="77777777" w:rsidR="002D775D" w:rsidRPr="000026A2" w:rsidDel="00ED7123" w:rsidRDefault="002D775D" w:rsidP="00B94200">
            <w:pPr>
              <w:pStyle w:val="tablehead"/>
              <w:suppressAutoHyphens/>
              <w:rPr>
                <w:del w:id="36386" w:author="Author"/>
              </w:rPr>
            </w:pPr>
            <w:del w:id="36387" w:author="Author">
              <w:r w:rsidRPr="000026A2" w:rsidDel="00ED7123">
                <w:delText>Factor</w:delText>
              </w:r>
            </w:del>
          </w:p>
        </w:tc>
      </w:tr>
      <w:tr w:rsidR="002D775D" w:rsidRPr="000026A2" w:rsidDel="00ED7123" w14:paraId="1B01D32A" w14:textId="77777777" w:rsidTr="00B94200">
        <w:trPr>
          <w:cantSplit/>
          <w:trHeight w:val="190"/>
          <w:del w:id="36388" w:author="Author"/>
        </w:trPr>
        <w:tc>
          <w:tcPr>
            <w:tcW w:w="200" w:type="dxa"/>
            <w:tcBorders>
              <w:right w:val="single" w:sz="6" w:space="0" w:color="auto"/>
            </w:tcBorders>
          </w:tcPr>
          <w:p w14:paraId="238F57AC" w14:textId="77777777" w:rsidR="002D775D" w:rsidRPr="000026A2" w:rsidDel="00ED7123" w:rsidRDefault="002D775D" w:rsidP="00B94200">
            <w:pPr>
              <w:pStyle w:val="tabletext11"/>
              <w:suppressAutoHyphens/>
              <w:rPr>
                <w:del w:id="36389" w:author="Author"/>
              </w:rPr>
            </w:pPr>
          </w:p>
        </w:tc>
        <w:tc>
          <w:tcPr>
            <w:tcW w:w="970" w:type="dxa"/>
            <w:tcBorders>
              <w:top w:val="single" w:sz="6" w:space="0" w:color="auto"/>
              <w:left w:val="single" w:sz="6" w:space="0" w:color="auto"/>
            </w:tcBorders>
          </w:tcPr>
          <w:p w14:paraId="4D2318A2" w14:textId="77777777" w:rsidR="002D775D" w:rsidRPr="000026A2" w:rsidDel="00ED7123" w:rsidRDefault="002D775D" w:rsidP="00B94200">
            <w:pPr>
              <w:pStyle w:val="tabletext11"/>
              <w:suppressAutoHyphens/>
              <w:jc w:val="right"/>
              <w:rPr>
                <w:del w:id="36390" w:author="Author"/>
              </w:rPr>
            </w:pPr>
            <w:del w:id="36391" w:author="Author">
              <w:r w:rsidRPr="000026A2" w:rsidDel="00ED7123">
                <w:delText>$</w:delText>
              </w:r>
            </w:del>
          </w:p>
        </w:tc>
        <w:tc>
          <w:tcPr>
            <w:tcW w:w="600" w:type="dxa"/>
            <w:tcBorders>
              <w:top w:val="single" w:sz="6" w:space="0" w:color="auto"/>
            </w:tcBorders>
          </w:tcPr>
          <w:p w14:paraId="5674CCB3" w14:textId="77777777" w:rsidR="002D775D" w:rsidRPr="000026A2" w:rsidDel="00ED7123" w:rsidRDefault="002D775D" w:rsidP="00B94200">
            <w:pPr>
              <w:pStyle w:val="tabletext11"/>
              <w:suppressAutoHyphens/>
              <w:ind w:right="-45"/>
              <w:jc w:val="right"/>
              <w:rPr>
                <w:del w:id="36392" w:author="Author"/>
              </w:rPr>
            </w:pPr>
            <w:del w:id="36393" w:author="Author">
              <w:r w:rsidRPr="000026A2" w:rsidDel="00ED7123">
                <w:delText>Full</w:delText>
              </w:r>
            </w:del>
          </w:p>
        </w:tc>
        <w:tc>
          <w:tcPr>
            <w:tcW w:w="830" w:type="dxa"/>
            <w:tcBorders>
              <w:top w:val="single" w:sz="6" w:space="0" w:color="auto"/>
              <w:left w:val="nil"/>
              <w:right w:val="single" w:sz="6" w:space="0" w:color="auto"/>
            </w:tcBorders>
          </w:tcPr>
          <w:p w14:paraId="59DDE4AA" w14:textId="77777777" w:rsidR="002D775D" w:rsidRPr="000026A2" w:rsidDel="00ED7123" w:rsidRDefault="002D775D" w:rsidP="00B94200">
            <w:pPr>
              <w:pStyle w:val="tabletext11"/>
              <w:tabs>
                <w:tab w:val="decimal" w:pos="500"/>
              </w:tabs>
              <w:suppressAutoHyphens/>
              <w:ind w:right="-45"/>
              <w:rPr>
                <w:del w:id="36394" w:author="Author"/>
              </w:rPr>
            </w:pPr>
          </w:p>
        </w:tc>
        <w:tc>
          <w:tcPr>
            <w:tcW w:w="1450" w:type="dxa"/>
            <w:tcBorders>
              <w:top w:val="single" w:sz="6" w:space="0" w:color="auto"/>
              <w:left w:val="single" w:sz="6" w:space="0" w:color="auto"/>
            </w:tcBorders>
          </w:tcPr>
          <w:p w14:paraId="309A2E57" w14:textId="77777777" w:rsidR="002D775D" w:rsidRPr="000026A2" w:rsidDel="00ED7123" w:rsidRDefault="002D775D" w:rsidP="00B94200">
            <w:pPr>
              <w:pStyle w:val="tabletext11"/>
              <w:suppressAutoHyphens/>
              <w:jc w:val="right"/>
              <w:rPr>
                <w:del w:id="36395" w:author="Author"/>
              </w:rPr>
            </w:pPr>
            <w:del w:id="36396" w:author="Author">
              <w:r w:rsidRPr="000026A2" w:rsidDel="00ED7123">
                <w:delText>0.000</w:delText>
              </w:r>
            </w:del>
          </w:p>
        </w:tc>
        <w:tc>
          <w:tcPr>
            <w:tcW w:w="950" w:type="dxa"/>
            <w:tcBorders>
              <w:top w:val="single" w:sz="6" w:space="0" w:color="auto"/>
              <w:right w:val="single" w:sz="6" w:space="0" w:color="auto"/>
            </w:tcBorders>
          </w:tcPr>
          <w:p w14:paraId="25F09E9E" w14:textId="77777777" w:rsidR="002D775D" w:rsidRPr="000026A2" w:rsidDel="00ED7123" w:rsidRDefault="002D775D" w:rsidP="00B94200">
            <w:pPr>
              <w:pStyle w:val="tabletext11"/>
              <w:suppressAutoHyphens/>
              <w:jc w:val="center"/>
              <w:rPr>
                <w:del w:id="36397" w:author="Author"/>
              </w:rPr>
            </w:pPr>
          </w:p>
        </w:tc>
      </w:tr>
      <w:tr w:rsidR="002D775D" w:rsidRPr="000026A2" w:rsidDel="00ED7123" w14:paraId="038524EA" w14:textId="77777777" w:rsidTr="00B94200">
        <w:trPr>
          <w:cantSplit/>
          <w:trHeight w:val="190"/>
          <w:del w:id="36398" w:author="Author"/>
        </w:trPr>
        <w:tc>
          <w:tcPr>
            <w:tcW w:w="200" w:type="dxa"/>
            <w:tcBorders>
              <w:right w:val="single" w:sz="6" w:space="0" w:color="auto"/>
            </w:tcBorders>
          </w:tcPr>
          <w:p w14:paraId="300EBBD7" w14:textId="77777777" w:rsidR="002D775D" w:rsidRPr="000026A2" w:rsidDel="00ED7123" w:rsidRDefault="002D775D" w:rsidP="00B94200">
            <w:pPr>
              <w:pStyle w:val="tabletext11"/>
              <w:suppressAutoHyphens/>
              <w:rPr>
                <w:del w:id="36399" w:author="Author"/>
              </w:rPr>
            </w:pPr>
          </w:p>
        </w:tc>
        <w:tc>
          <w:tcPr>
            <w:tcW w:w="970" w:type="dxa"/>
            <w:tcBorders>
              <w:left w:val="single" w:sz="6" w:space="0" w:color="auto"/>
            </w:tcBorders>
          </w:tcPr>
          <w:p w14:paraId="4048E8D1" w14:textId="77777777" w:rsidR="002D775D" w:rsidRPr="000026A2" w:rsidDel="00ED7123" w:rsidRDefault="002D775D" w:rsidP="00B94200">
            <w:pPr>
              <w:pStyle w:val="tabletext11"/>
              <w:suppressAutoHyphens/>
              <w:jc w:val="right"/>
              <w:rPr>
                <w:del w:id="36400" w:author="Author"/>
              </w:rPr>
            </w:pPr>
          </w:p>
        </w:tc>
        <w:tc>
          <w:tcPr>
            <w:tcW w:w="600" w:type="dxa"/>
          </w:tcPr>
          <w:p w14:paraId="48187F3B" w14:textId="77777777" w:rsidR="002D775D" w:rsidRPr="000026A2" w:rsidDel="00ED7123" w:rsidRDefault="002D775D" w:rsidP="00B94200">
            <w:pPr>
              <w:pStyle w:val="tabletext11"/>
              <w:suppressAutoHyphens/>
              <w:ind w:right="-45"/>
              <w:jc w:val="right"/>
              <w:rPr>
                <w:del w:id="36401" w:author="Author"/>
              </w:rPr>
            </w:pPr>
            <w:del w:id="36402" w:author="Author">
              <w:r w:rsidRPr="000026A2" w:rsidDel="00ED7123">
                <w:delText>50</w:delText>
              </w:r>
            </w:del>
          </w:p>
        </w:tc>
        <w:tc>
          <w:tcPr>
            <w:tcW w:w="830" w:type="dxa"/>
            <w:tcBorders>
              <w:right w:val="single" w:sz="6" w:space="0" w:color="auto"/>
            </w:tcBorders>
          </w:tcPr>
          <w:p w14:paraId="6ED5C416" w14:textId="77777777" w:rsidR="002D775D" w:rsidRPr="000026A2" w:rsidDel="00ED7123" w:rsidRDefault="002D775D" w:rsidP="00B94200">
            <w:pPr>
              <w:pStyle w:val="tabletext11"/>
              <w:suppressAutoHyphens/>
              <w:ind w:right="-45"/>
              <w:rPr>
                <w:del w:id="36403" w:author="Author"/>
              </w:rPr>
            </w:pPr>
          </w:p>
        </w:tc>
        <w:tc>
          <w:tcPr>
            <w:tcW w:w="1450" w:type="dxa"/>
            <w:tcBorders>
              <w:left w:val="single" w:sz="6" w:space="0" w:color="auto"/>
            </w:tcBorders>
          </w:tcPr>
          <w:p w14:paraId="19D06F0A" w14:textId="77777777" w:rsidR="002D775D" w:rsidRPr="000026A2" w:rsidDel="00ED7123" w:rsidRDefault="002D775D" w:rsidP="00B94200">
            <w:pPr>
              <w:pStyle w:val="tabletext11"/>
              <w:suppressAutoHyphens/>
              <w:jc w:val="right"/>
              <w:rPr>
                <w:del w:id="36404" w:author="Author"/>
              </w:rPr>
            </w:pPr>
            <w:del w:id="36405" w:author="Author">
              <w:r w:rsidRPr="000026A2" w:rsidDel="00ED7123">
                <w:delText>0.006</w:delText>
              </w:r>
            </w:del>
          </w:p>
        </w:tc>
        <w:tc>
          <w:tcPr>
            <w:tcW w:w="950" w:type="dxa"/>
            <w:tcBorders>
              <w:right w:val="single" w:sz="6" w:space="0" w:color="auto"/>
            </w:tcBorders>
          </w:tcPr>
          <w:p w14:paraId="6C408D99" w14:textId="77777777" w:rsidR="002D775D" w:rsidRPr="000026A2" w:rsidDel="00ED7123" w:rsidRDefault="002D775D" w:rsidP="00B94200">
            <w:pPr>
              <w:pStyle w:val="tabletext11"/>
              <w:suppressAutoHyphens/>
              <w:jc w:val="center"/>
              <w:rPr>
                <w:del w:id="36406" w:author="Author"/>
              </w:rPr>
            </w:pPr>
          </w:p>
        </w:tc>
      </w:tr>
      <w:tr w:rsidR="002D775D" w:rsidRPr="000026A2" w:rsidDel="00ED7123" w14:paraId="75425053" w14:textId="77777777" w:rsidTr="00B94200">
        <w:trPr>
          <w:cantSplit/>
          <w:trHeight w:val="190"/>
          <w:del w:id="36407" w:author="Author"/>
        </w:trPr>
        <w:tc>
          <w:tcPr>
            <w:tcW w:w="200" w:type="dxa"/>
            <w:tcBorders>
              <w:right w:val="single" w:sz="6" w:space="0" w:color="auto"/>
            </w:tcBorders>
          </w:tcPr>
          <w:p w14:paraId="25E5E214" w14:textId="77777777" w:rsidR="002D775D" w:rsidRPr="000026A2" w:rsidDel="00ED7123" w:rsidRDefault="002D775D" w:rsidP="00B94200">
            <w:pPr>
              <w:pStyle w:val="tabletext11"/>
              <w:suppressAutoHyphens/>
              <w:rPr>
                <w:del w:id="36408" w:author="Author"/>
              </w:rPr>
            </w:pPr>
          </w:p>
        </w:tc>
        <w:tc>
          <w:tcPr>
            <w:tcW w:w="970" w:type="dxa"/>
            <w:tcBorders>
              <w:left w:val="single" w:sz="6" w:space="0" w:color="auto"/>
            </w:tcBorders>
          </w:tcPr>
          <w:p w14:paraId="7F1ECE29" w14:textId="77777777" w:rsidR="002D775D" w:rsidRPr="000026A2" w:rsidDel="00ED7123" w:rsidRDefault="002D775D" w:rsidP="00B94200">
            <w:pPr>
              <w:pStyle w:val="tabletext11"/>
              <w:suppressAutoHyphens/>
              <w:jc w:val="right"/>
              <w:rPr>
                <w:del w:id="36409" w:author="Author"/>
              </w:rPr>
            </w:pPr>
          </w:p>
        </w:tc>
        <w:tc>
          <w:tcPr>
            <w:tcW w:w="600" w:type="dxa"/>
          </w:tcPr>
          <w:p w14:paraId="5BD8043D" w14:textId="77777777" w:rsidR="002D775D" w:rsidRPr="000026A2" w:rsidDel="00ED7123" w:rsidRDefault="002D775D" w:rsidP="00B94200">
            <w:pPr>
              <w:pStyle w:val="tabletext11"/>
              <w:suppressAutoHyphens/>
              <w:ind w:right="-45"/>
              <w:jc w:val="right"/>
              <w:rPr>
                <w:del w:id="36410" w:author="Author"/>
              </w:rPr>
            </w:pPr>
            <w:del w:id="36411" w:author="Author">
              <w:r w:rsidRPr="000026A2" w:rsidDel="00ED7123">
                <w:delText>100</w:delText>
              </w:r>
            </w:del>
          </w:p>
        </w:tc>
        <w:tc>
          <w:tcPr>
            <w:tcW w:w="830" w:type="dxa"/>
            <w:tcBorders>
              <w:right w:val="single" w:sz="6" w:space="0" w:color="auto"/>
            </w:tcBorders>
          </w:tcPr>
          <w:p w14:paraId="0927700E" w14:textId="77777777" w:rsidR="002D775D" w:rsidRPr="000026A2" w:rsidDel="00ED7123" w:rsidRDefault="002D775D" w:rsidP="00B94200">
            <w:pPr>
              <w:pStyle w:val="tabletext11"/>
              <w:suppressAutoHyphens/>
              <w:ind w:right="-45"/>
              <w:rPr>
                <w:del w:id="36412" w:author="Author"/>
              </w:rPr>
            </w:pPr>
          </w:p>
        </w:tc>
        <w:tc>
          <w:tcPr>
            <w:tcW w:w="1450" w:type="dxa"/>
            <w:tcBorders>
              <w:left w:val="single" w:sz="6" w:space="0" w:color="auto"/>
            </w:tcBorders>
          </w:tcPr>
          <w:p w14:paraId="49027F09" w14:textId="77777777" w:rsidR="002D775D" w:rsidRPr="000026A2" w:rsidDel="00ED7123" w:rsidRDefault="002D775D" w:rsidP="00B94200">
            <w:pPr>
              <w:pStyle w:val="tabletext11"/>
              <w:suppressAutoHyphens/>
              <w:jc w:val="right"/>
              <w:rPr>
                <w:del w:id="36413" w:author="Author"/>
              </w:rPr>
            </w:pPr>
            <w:del w:id="36414" w:author="Author">
              <w:r w:rsidRPr="000026A2" w:rsidDel="00ED7123">
                <w:delText>0.012</w:delText>
              </w:r>
            </w:del>
          </w:p>
        </w:tc>
        <w:tc>
          <w:tcPr>
            <w:tcW w:w="950" w:type="dxa"/>
            <w:tcBorders>
              <w:right w:val="single" w:sz="6" w:space="0" w:color="auto"/>
            </w:tcBorders>
          </w:tcPr>
          <w:p w14:paraId="7FD04DB7" w14:textId="77777777" w:rsidR="002D775D" w:rsidRPr="000026A2" w:rsidDel="00ED7123" w:rsidRDefault="002D775D" w:rsidP="00B94200">
            <w:pPr>
              <w:pStyle w:val="tabletext11"/>
              <w:suppressAutoHyphens/>
              <w:jc w:val="center"/>
              <w:rPr>
                <w:del w:id="36415" w:author="Author"/>
              </w:rPr>
            </w:pPr>
          </w:p>
        </w:tc>
      </w:tr>
      <w:tr w:rsidR="002D775D" w:rsidRPr="000026A2" w:rsidDel="00ED7123" w14:paraId="08F8664D" w14:textId="77777777" w:rsidTr="00B94200">
        <w:trPr>
          <w:cantSplit/>
          <w:trHeight w:val="190"/>
          <w:del w:id="36416" w:author="Author"/>
        </w:trPr>
        <w:tc>
          <w:tcPr>
            <w:tcW w:w="200" w:type="dxa"/>
            <w:tcBorders>
              <w:right w:val="single" w:sz="6" w:space="0" w:color="auto"/>
            </w:tcBorders>
          </w:tcPr>
          <w:p w14:paraId="0C108142" w14:textId="77777777" w:rsidR="002D775D" w:rsidRPr="000026A2" w:rsidDel="00ED7123" w:rsidRDefault="002D775D" w:rsidP="00B94200">
            <w:pPr>
              <w:pStyle w:val="tabletext11"/>
              <w:suppressAutoHyphens/>
              <w:rPr>
                <w:del w:id="36417" w:author="Author"/>
              </w:rPr>
            </w:pPr>
          </w:p>
        </w:tc>
        <w:tc>
          <w:tcPr>
            <w:tcW w:w="970" w:type="dxa"/>
            <w:tcBorders>
              <w:left w:val="single" w:sz="6" w:space="0" w:color="auto"/>
            </w:tcBorders>
          </w:tcPr>
          <w:p w14:paraId="703B7340" w14:textId="77777777" w:rsidR="002D775D" w:rsidRPr="000026A2" w:rsidDel="00ED7123" w:rsidRDefault="002D775D" w:rsidP="00B94200">
            <w:pPr>
              <w:pStyle w:val="tabletext11"/>
              <w:suppressAutoHyphens/>
              <w:jc w:val="right"/>
              <w:rPr>
                <w:del w:id="36418" w:author="Author"/>
              </w:rPr>
            </w:pPr>
          </w:p>
        </w:tc>
        <w:tc>
          <w:tcPr>
            <w:tcW w:w="600" w:type="dxa"/>
          </w:tcPr>
          <w:p w14:paraId="33C159E2" w14:textId="77777777" w:rsidR="002D775D" w:rsidRPr="000026A2" w:rsidDel="00ED7123" w:rsidRDefault="002D775D" w:rsidP="00B94200">
            <w:pPr>
              <w:pStyle w:val="tabletext11"/>
              <w:suppressAutoHyphens/>
              <w:ind w:right="-45"/>
              <w:jc w:val="right"/>
              <w:rPr>
                <w:del w:id="36419" w:author="Author"/>
              </w:rPr>
            </w:pPr>
            <w:del w:id="36420" w:author="Author">
              <w:r w:rsidRPr="000026A2" w:rsidDel="00ED7123">
                <w:delText>200</w:delText>
              </w:r>
            </w:del>
          </w:p>
        </w:tc>
        <w:tc>
          <w:tcPr>
            <w:tcW w:w="830" w:type="dxa"/>
            <w:tcBorders>
              <w:right w:val="single" w:sz="6" w:space="0" w:color="auto"/>
            </w:tcBorders>
          </w:tcPr>
          <w:p w14:paraId="1BA201DB" w14:textId="77777777" w:rsidR="002D775D" w:rsidRPr="000026A2" w:rsidDel="00ED7123" w:rsidRDefault="002D775D" w:rsidP="00B94200">
            <w:pPr>
              <w:pStyle w:val="tabletext11"/>
              <w:suppressAutoHyphens/>
              <w:ind w:right="-45"/>
              <w:rPr>
                <w:del w:id="36421" w:author="Author"/>
              </w:rPr>
            </w:pPr>
          </w:p>
        </w:tc>
        <w:tc>
          <w:tcPr>
            <w:tcW w:w="1450" w:type="dxa"/>
            <w:tcBorders>
              <w:left w:val="single" w:sz="6" w:space="0" w:color="auto"/>
            </w:tcBorders>
          </w:tcPr>
          <w:p w14:paraId="312DDE5D" w14:textId="77777777" w:rsidR="002D775D" w:rsidRPr="000026A2" w:rsidDel="00ED7123" w:rsidRDefault="002D775D" w:rsidP="00B94200">
            <w:pPr>
              <w:pStyle w:val="tabletext11"/>
              <w:suppressAutoHyphens/>
              <w:jc w:val="right"/>
              <w:rPr>
                <w:del w:id="36422" w:author="Author"/>
              </w:rPr>
            </w:pPr>
            <w:del w:id="36423" w:author="Author">
              <w:r w:rsidRPr="000026A2" w:rsidDel="00ED7123">
                <w:delText>0.025</w:delText>
              </w:r>
            </w:del>
          </w:p>
        </w:tc>
        <w:tc>
          <w:tcPr>
            <w:tcW w:w="950" w:type="dxa"/>
            <w:tcBorders>
              <w:right w:val="single" w:sz="6" w:space="0" w:color="auto"/>
            </w:tcBorders>
          </w:tcPr>
          <w:p w14:paraId="47B86B47" w14:textId="77777777" w:rsidR="002D775D" w:rsidRPr="000026A2" w:rsidDel="00ED7123" w:rsidRDefault="002D775D" w:rsidP="00B94200">
            <w:pPr>
              <w:pStyle w:val="tabletext11"/>
              <w:suppressAutoHyphens/>
              <w:jc w:val="center"/>
              <w:rPr>
                <w:del w:id="36424" w:author="Author"/>
              </w:rPr>
            </w:pPr>
          </w:p>
        </w:tc>
      </w:tr>
      <w:tr w:rsidR="002D775D" w:rsidRPr="000026A2" w:rsidDel="00ED7123" w14:paraId="50CBE7C6" w14:textId="77777777" w:rsidTr="00B94200">
        <w:trPr>
          <w:cantSplit/>
          <w:trHeight w:val="190"/>
          <w:del w:id="36425" w:author="Author"/>
        </w:trPr>
        <w:tc>
          <w:tcPr>
            <w:tcW w:w="200" w:type="dxa"/>
            <w:tcBorders>
              <w:right w:val="single" w:sz="6" w:space="0" w:color="auto"/>
            </w:tcBorders>
          </w:tcPr>
          <w:p w14:paraId="3C7953D7" w14:textId="77777777" w:rsidR="002D775D" w:rsidRPr="000026A2" w:rsidDel="00ED7123" w:rsidRDefault="002D775D" w:rsidP="00B94200">
            <w:pPr>
              <w:pStyle w:val="tabletext11"/>
              <w:suppressAutoHyphens/>
              <w:rPr>
                <w:del w:id="36426" w:author="Author"/>
              </w:rPr>
            </w:pPr>
          </w:p>
        </w:tc>
        <w:tc>
          <w:tcPr>
            <w:tcW w:w="970" w:type="dxa"/>
            <w:tcBorders>
              <w:left w:val="single" w:sz="6" w:space="0" w:color="auto"/>
            </w:tcBorders>
          </w:tcPr>
          <w:p w14:paraId="15923DF8" w14:textId="77777777" w:rsidR="002D775D" w:rsidRPr="000026A2" w:rsidDel="00ED7123" w:rsidRDefault="002D775D" w:rsidP="00B94200">
            <w:pPr>
              <w:pStyle w:val="tabletext11"/>
              <w:suppressAutoHyphens/>
              <w:jc w:val="right"/>
              <w:rPr>
                <w:del w:id="36427" w:author="Author"/>
              </w:rPr>
            </w:pPr>
          </w:p>
        </w:tc>
        <w:tc>
          <w:tcPr>
            <w:tcW w:w="600" w:type="dxa"/>
          </w:tcPr>
          <w:p w14:paraId="266004EC" w14:textId="77777777" w:rsidR="002D775D" w:rsidRPr="000026A2" w:rsidDel="00ED7123" w:rsidRDefault="002D775D" w:rsidP="00B94200">
            <w:pPr>
              <w:pStyle w:val="tabletext11"/>
              <w:suppressAutoHyphens/>
              <w:ind w:right="-45"/>
              <w:jc w:val="right"/>
              <w:rPr>
                <w:del w:id="36428" w:author="Author"/>
              </w:rPr>
            </w:pPr>
            <w:del w:id="36429" w:author="Author">
              <w:r w:rsidRPr="000026A2" w:rsidDel="00ED7123">
                <w:delText>250</w:delText>
              </w:r>
            </w:del>
          </w:p>
        </w:tc>
        <w:tc>
          <w:tcPr>
            <w:tcW w:w="830" w:type="dxa"/>
            <w:tcBorders>
              <w:right w:val="single" w:sz="6" w:space="0" w:color="auto"/>
            </w:tcBorders>
          </w:tcPr>
          <w:p w14:paraId="4CA9A38E" w14:textId="77777777" w:rsidR="002D775D" w:rsidRPr="000026A2" w:rsidDel="00ED7123" w:rsidRDefault="002D775D" w:rsidP="00B94200">
            <w:pPr>
              <w:pStyle w:val="tabletext11"/>
              <w:suppressAutoHyphens/>
              <w:ind w:right="-45"/>
              <w:rPr>
                <w:del w:id="36430" w:author="Author"/>
              </w:rPr>
            </w:pPr>
          </w:p>
        </w:tc>
        <w:tc>
          <w:tcPr>
            <w:tcW w:w="1450" w:type="dxa"/>
            <w:tcBorders>
              <w:left w:val="single" w:sz="6" w:space="0" w:color="auto"/>
            </w:tcBorders>
          </w:tcPr>
          <w:p w14:paraId="22F465EA" w14:textId="77777777" w:rsidR="002D775D" w:rsidRPr="000026A2" w:rsidDel="00ED7123" w:rsidRDefault="002D775D" w:rsidP="00B94200">
            <w:pPr>
              <w:pStyle w:val="tabletext11"/>
              <w:suppressAutoHyphens/>
              <w:jc w:val="right"/>
              <w:rPr>
                <w:del w:id="36431" w:author="Author"/>
              </w:rPr>
            </w:pPr>
            <w:del w:id="36432" w:author="Author">
              <w:r w:rsidRPr="000026A2" w:rsidDel="00ED7123">
                <w:delText>0.031</w:delText>
              </w:r>
            </w:del>
          </w:p>
        </w:tc>
        <w:tc>
          <w:tcPr>
            <w:tcW w:w="950" w:type="dxa"/>
            <w:tcBorders>
              <w:right w:val="single" w:sz="6" w:space="0" w:color="auto"/>
            </w:tcBorders>
          </w:tcPr>
          <w:p w14:paraId="14F687FE" w14:textId="77777777" w:rsidR="002D775D" w:rsidRPr="000026A2" w:rsidDel="00ED7123" w:rsidRDefault="002D775D" w:rsidP="00B94200">
            <w:pPr>
              <w:pStyle w:val="tabletext11"/>
              <w:suppressAutoHyphens/>
              <w:jc w:val="center"/>
              <w:rPr>
                <w:del w:id="36433" w:author="Author"/>
              </w:rPr>
            </w:pPr>
          </w:p>
        </w:tc>
      </w:tr>
      <w:tr w:rsidR="002D775D" w:rsidRPr="000026A2" w:rsidDel="00ED7123" w14:paraId="6DE8FF78" w14:textId="77777777" w:rsidTr="00B94200">
        <w:trPr>
          <w:cantSplit/>
          <w:trHeight w:val="190"/>
          <w:del w:id="36434" w:author="Author"/>
        </w:trPr>
        <w:tc>
          <w:tcPr>
            <w:tcW w:w="200" w:type="dxa"/>
            <w:tcBorders>
              <w:right w:val="single" w:sz="6" w:space="0" w:color="auto"/>
            </w:tcBorders>
          </w:tcPr>
          <w:p w14:paraId="3987823A" w14:textId="77777777" w:rsidR="002D775D" w:rsidRPr="000026A2" w:rsidDel="00ED7123" w:rsidRDefault="002D775D" w:rsidP="00B94200">
            <w:pPr>
              <w:pStyle w:val="tabletext11"/>
              <w:suppressAutoHyphens/>
              <w:rPr>
                <w:del w:id="36435" w:author="Author"/>
              </w:rPr>
            </w:pPr>
          </w:p>
        </w:tc>
        <w:tc>
          <w:tcPr>
            <w:tcW w:w="970" w:type="dxa"/>
            <w:tcBorders>
              <w:left w:val="single" w:sz="6" w:space="0" w:color="auto"/>
            </w:tcBorders>
          </w:tcPr>
          <w:p w14:paraId="1E9BC91C" w14:textId="77777777" w:rsidR="002D775D" w:rsidRPr="000026A2" w:rsidDel="00ED7123" w:rsidRDefault="002D775D" w:rsidP="00B94200">
            <w:pPr>
              <w:pStyle w:val="tabletext11"/>
              <w:suppressAutoHyphens/>
              <w:jc w:val="right"/>
              <w:rPr>
                <w:del w:id="36436" w:author="Author"/>
              </w:rPr>
            </w:pPr>
          </w:p>
        </w:tc>
        <w:tc>
          <w:tcPr>
            <w:tcW w:w="600" w:type="dxa"/>
          </w:tcPr>
          <w:p w14:paraId="597EE913" w14:textId="77777777" w:rsidR="002D775D" w:rsidRPr="000026A2" w:rsidDel="00ED7123" w:rsidRDefault="002D775D" w:rsidP="00B94200">
            <w:pPr>
              <w:pStyle w:val="tabletext11"/>
              <w:suppressAutoHyphens/>
              <w:ind w:right="-45"/>
              <w:jc w:val="right"/>
              <w:rPr>
                <w:del w:id="36437" w:author="Author"/>
              </w:rPr>
            </w:pPr>
            <w:del w:id="36438" w:author="Author">
              <w:r w:rsidRPr="000026A2" w:rsidDel="00ED7123">
                <w:delText>500</w:delText>
              </w:r>
            </w:del>
          </w:p>
        </w:tc>
        <w:tc>
          <w:tcPr>
            <w:tcW w:w="830" w:type="dxa"/>
            <w:tcBorders>
              <w:right w:val="single" w:sz="6" w:space="0" w:color="auto"/>
            </w:tcBorders>
          </w:tcPr>
          <w:p w14:paraId="74C056B1" w14:textId="77777777" w:rsidR="002D775D" w:rsidRPr="000026A2" w:rsidDel="00ED7123" w:rsidRDefault="002D775D" w:rsidP="00B94200">
            <w:pPr>
              <w:pStyle w:val="tabletext11"/>
              <w:suppressAutoHyphens/>
              <w:ind w:right="-45"/>
              <w:rPr>
                <w:del w:id="36439" w:author="Author"/>
              </w:rPr>
            </w:pPr>
          </w:p>
        </w:tc>
        <w:tc>
          <w:tcPr>
            <w:tcW w:w="1450" w:type="dxa"/>
            <w:tcBorders>
              <w:left w:val="single" w:sz="6" w:space="0" w:color="auto"/>
            </w:tcBorders>
          </w:tcPr>
          <w:p w14:paraId="11CAA782" w14:textId="77777777" w:rsidR="002D775D" w:rsidRPr="000026A2" w:rsidDel="00ED7123" w:rsidRDefault="002D775D" w:rsidP="00B94200">
            <w:pPr>
              <w:pStyle w:val="tabletext11"/>
              <w:suppressAutoHyphens/>
              <w:jc w:val="right"/>
              <w:rPr>
                <w:del w:id="36440" w:author="Author"/>
              </w:rPr>
            </w:pPr>
            <w:del w:id="36441" w:author="Author">
              <w:r w:rsidRPr="000026A2" w:rsidDel="00ED7123">
                <w:delText>0.059</w:delText>
              </w:r>
            </w:del>
          </w:p>
        </w:tc>
        <w:tc>
          <w:tcPr>
            <w:tcW w:w="950" w:type="dxa"/>
            <w:tcBorders>
              <w:right w:val="single" w:sz="6" w:space="0" w:color="auto"/>
            </w:tcBorders>
          </w:tcPr>
          <w:p w14:paraId="2688EC96" w14:textId="77777777" w:rsidR="002D775D" w:rsidRPr="000026A2" w:rsidDel="00ED7123" w:rsidRDefault="002D775D" w:rsidP="00B94200">
            <w:pPr>
              <w:pStyle w:val="tabletext11"/>
              <w:suppressAutoHyphens/>
              <w:jc w:val="center"/>
              <w:rPr>
                <w:del w:id="36442" w:author="Author"/>
              </w:rPr>
            </w:pPr>
          </w:p>
        </w:tc>
      </w:tr>
      <w:tr w:rsidR="002D775D" w:rsidRPr="000026A2" w:rsidDel="00ED7123" w14:paraId="61380696" w14:textId="77777777" w:rsidTr="00B94200">
        <w:trPr>
          <w:cantSplit/>
          <w:trHeight w:val="190"/>
          <w:del w:id="36443" w:author="Author"/>
        </w:trPr>
        <w:tc>
          <w:tcPr>
            <w:tcW w:w="200" w:type="dxa"/>
            <w:tcBorders>
              <w:right w:val="single" w:sz="6" w:space="0" w:color="auto"/>
            </w:tcBorders>
          </w:tcPr>
          <w:p w14:paraId="1E9D9BA7" w14:textId="77777777" w:rsidR="002D775D" w:rsidRPr="000026A2" w:rsidDel="00ED7123" w:rsidRDefault="002D775D" w:rsidP="00B94200">
            <w:pPr>
              <w:pStyle w:val="tabletext11"/>
              <w:suppressAutoHyphens/>
              <w:rPr>
                <w:del w:id="36444" w:author="Author"/>
              </w:rPr>
            </w:pPr>
          </w:p>
        </w:tc>
        <w:tc>
          <w:tcPr>
            <w:tcW w:w="970" w:type="dxa"/>
            <w:tcBorders>
              <w:left w:val="single" w:sz="6" w:space="0" w:color="auto"/>
            </w:tcBorders>
          </w:tcPr>
          <w:p w14:paraId="1F690F4A" w14:textId="77777777" w:rsidR="002D775D" w:rsidRPr="000026A2" w:rsidDel="00ED7123" w:rsidRDefault="002D775D" w:rsidP="00B94200">
            <w:pPr>
              <w:pStyle w:val="tabletext11"/>
              <w:suppressAutoHyphens/>
              <w:jc w:val="right"/>
              <w:rPr>
                <w:del w:id="36445" w:author="Author"/>
              </w:rPr>
            </w:pPr>
          </w:p>
        </w:tc>
        <w:tc>
          <w:tcPr>
            <w:tcW w:w="600" w:type="dxa"/>
          </w:tcPr>
          <w:p w14:paraId="1C7C5783" w14:textId="77777777" w:rsidR="002D775D" w:rsidRPr="000026A2" w:rsidDel="00ED7123" w:rsidRDefault="002D775D" w:rsidP="00B94200">
            <w:pPr>
              <w:pStyle w:val="tabletext11"/>
              <w:suppressAutoHyphens/>
              <w:ind w:right="-45"/>
              <w:jc w:val="right"/>
              <w:rPr>
                <w:del w:id="36446" w:author="Author"/>
              </w:rPr>
            </w:pPr>
            <w:del w:id="36447" w:author="Author">
              <w:r w:rsidRPr="000026A2" w:rsidDel="00ED7123">
                <w:delText>1,000</w:delText>
              </w:r>
            </w:del>
          </w:p>
        </w:tc>
        <w:tc>
          <w:tcPr>
            <w:tcW w:w="830" w:type="dxa"/>
            <w:tcBorders>
              <w:right w:val="single" w:sz="6" w:space="0" w:color="auto"/>
            </w:tcBorders>
          </w:tcPr>
          <w:p w14:paraId="6935F6F5" w14:textId="77777777" w:rsidR="002D775D" w:rsidRPr="000026A2" w:rsidDel="00ED7123" w:rsidRDefault="002D775D" w:rsidP="00B94200">
            <w:pPr>
              <w:pStyle w:val="tabletext11"/>
              <w:suppressAutoHyphens/>
              <w:ind w:right="-45"/>
              <w:rPr>
                <w:del w:id="36448" w:author="Author"/>
              </w:rPr>
            </w:pPr>
          </w:p>
        </w:tc>
        <w:tc>
          <w:tcPr>
            <w:tcW w:w="1450" w:type="dxa"/>
            <w:tcBorders>
              <w:left w:val="single" w:sz="6" w:space="0" w:color="auto"/>
            </w:tcBorders>
          </w:tcPr>
          <w:p w14:paraId="565001F3" w14:textId="77777777" w:rsidR="002D775D" w:rsidRPr="000026A2" w:rsidDel="00ED7123" w:rsidRDefault="002D775D" w:rsidP="00B94200">
            <w:pPr>
              <w:pStyle w:val="tabletext11"/>
              <w:suppressAutoHyphens/>
              <w:jc w:val="right"/>
              <w:rPr>
                <w:del w:id="36449" w:author="Author"/>
              </w:rPr>
            </w:pPr>
            <w:del w:id="36450" w:author="Author">
              <w:r w:rsidRPr="000026A2" w:rsidDel="00ED7123">
                <w:delText>0.121</w:delText>
              </w:r>
            </w:del>
          </w:p>
        </w:tc>
        <w:tc>
          <w:tcPr>
            <w:tcW w:w="950" w:type="dxa"/>
            <w:tcBorders>
              <w:right w:val="single" w:sz="6" w:space="0" w:color="auto"/>
            </w:tcBorders>
          </w:tcPr>
          <w:p w14:paraId="5667A529" w14:textId="77777777" w:rsidR="002D775D" w:rsidRPr="000026A2" w:rsidDel="00ED7123" w:rsidRDefault="002D775D" w:rsidP="00B94200">
            <w:pPr>
              <w:pStyle w:val="tabletext11"/>
              <w:suppressAutoHyphens/>
              <w:jc w:val="center"/>
              <w:rPr>
                <w:del w:id="36451" w:author="Author"/>
              </w:rPr>
            </w:pPr>
          </w:p>
        </w:tc>
      </w:tr>
      <w:tr w:rsidR="002D775D" w:rsidRPr="000026A2" w:rsidDel="00ED7123" w14:paraId="7E2EE15F" w14:textId="77777777" w:rsidTr="00B94200">
        <w:trPr>
          <w:cantSplit/>
          <w:trHeight w:val="190"/>
          <w:del w:id="36452" w:author="Author"/>
        </w:trPr>
        <w:tc>
          <w:tcPr>
            <w:tcW w:w="200" w:type="dxa"/>
            <w:tcBorders>
              <w:right w:val="single" w:sz="6" w:space="0" w:color="auto"/>
            </w:tcBorders>
          </w:tcPr>
          <w:p w14:paraId="3D618986" w14:textId="77777777" w:rsidR="002D775D" w:rsidRPr="000026A2" w:rsidDel="00ED7123" w:rsidRDefault="002D775D" w:rsidP="00B94200">
            <w:pPr>
              <w:pStyle w:val="tabletext11"/>
              <w:suppressAutoHyphens/>
              <w:rPr>
                <w:del w:id="36453" w:author="Author"/>
              </w:rPr>
            </w:pPr>
          </w:p>
        </w:tc>
        <w:tc>
          <w:tcPr>
            <w:tcW w:w="970" w:type="dxa"/>
            <w:tcBorders>
              <w:left w:val="single" w:sz="6" w:space="0" w:color="auto"/>
            </w:tcBorders>
          </w:tcPr>
          <w:p w14:paraId="61E5BC22" w14:textId="77777777" w:rsidR="002D775D" w:rsidRPr="000026A2" w:rsidDel="00ED7123" w:rsidRDefault="002D775D" w:rsidP="00B94200">
            <w:pPr>
              <w:pStyle w:val="tabletext11"/>
              <w:suppressAutoHyphens/>
              <w:jc w:val="right"/>
              <w:rPr>
                <w:del w:id="36454" w:author="Author"/>
              </w:rPr>
            </w:pPr>
          </w:p>
        </w:tc>
        <w:tc>
          <w:tcPr>
            <w:tcW w:w="600" w:type="dxa"/>
          </w:tcPr>
          <w:p w14:paraId="456F581E" w14:textId="77777777" w:rsidR="002D775D" w:rsidRPr="000026A2" w:rsidDel="00ED7123" w:rsidRDefault="002D775D" w:rsidP="00B94200">
            <w:pPr>
              <w:pStyle w:val="tabletext11"/>
              <w:suppressAutoHyphens/>
              <w:ind w:right="-45"/>
              <w:jc w:val="right"/>
              <w:rPr>
                <w:del w:id="36455" w:author="Author"/>
              </w:rPr>
            </w:pPr>
            <w:del w:id="36456" w:author="Author">
              <w:r w:rsidRPr="000026A2" w:rsidDel="00ED7123">
                <w:delText>2,000</w:delText>
              </w:r>
            </w:del>
          </w:p>
        </w:tc>
        <w:tc>
          <w:tcPr>
            <w:tcW w:w="830" w:type="dxa"/>
            <w:tcBorders>
              <w:right w:val="single" w:sz="6" w:space="0" w:color="auto"/>
            </w:tcBorders>
          </w:tcPr>
          <w:p w14:paraId="5B9442B9" w14:textId="77777777" w:rsidR="002D775D" w:rsidRPr="000026A2" w:rsidDel="00ED7123" w:rsidRDefault="002D775D" w:rsidP="00B94200">
            <w:pPr>
              <w:pStyle w:val="tabletext11"/>
              <w:suppressAutoHyphens/>
              <w:ind w:right="-45"/>
              <w:rPr>
                <w:del w:id="36457" w:author="Author"/>
              </w:rPr>
            </w:pPr>
          </w:p>
        </w:tc>
        <w:tc>
          <w:tcPr>
            <w:tcW w:w="1450" w:type="dxa"/>
            <w:tcBorders>
              <w:left w:val="single" w:sz="6" w:space="0" w:color="auto"/>
            </w:tcBorders>
          </w:tcPr>
          <w:p w14:paraId="61D0AC84" w14:textId="77777777" w:rsidR="002D775D" w:rsidRPr="000026A2" w:rsidDel="00ED7123" w:rsidRDefault="002D775D" w:rsidP="00B94200">
            <w:pPr>
              <w:pStyle w:val="tabletext11"/>
              <w:suppressAutoHyphens/>
              <w:jc w:val="right"/>
              <w:rPr>
                <w:del w:id="36458" w:author="Author"/>
              </w:rPr>
            </w:pPr>
            <w:del w:id="36459" w:author="Author">
              <w:r w:rsidRPr="000026A2" w:rsidDel="00ED7123">
                <w:delText>0.253</w:delText>
              </w:r>
            </w:del>
          </w:p>
        </w:tc>
        <w:tc>
          <w:tcPr>
            <w:tcW w:w="950" w:type="dxa"/>
            <w:tcBorders>
              <w:right w:val="single" w:sz="6" w:space="0" w:color="auto"/>
            </w:tcBorders>
          </w:tcPr>
          <w:p w14:paraId="1D7720B7" w14:textId="77777777" w:rsidR="002D775D" w:rsidRPr="000026A2" w:rsidDel="00ED7123" w:rsidRDefault="002D775D" w:rsidP="00B94200">
            <w:pPr>
              <w:pStyle w:val="tabletext11"/>
              <w:suppressAutoHyphens/>
              <w:jc w:val="center"/>
              <w:rPr>
                <w:del w:id="36460" w:author="Author"/>
              </w:rPr>
            </w:pPr>
          </w:p>
        </w:tc>
      </w:tr>
      <w:tr w:rsidR="002D775D" w:rsidRPr="000026A2" w:rsidDel="00ED7123" w14:paraId="1DD1CB36" w14:textId="77777777" w:rsidTr="00B94200">
        <w:trPr>
          <w:cantSplit/>
          <w:trHeight w:val="190"/>
          <w:del w:id="36461" w:author="Author"/>
        </w:trPr>
        <w:tc>
          <w:tcPr>
            <w:tcW w:w="200" w:type="dxa"/>
            <w:tcBorders>
              <w:right w:val="single" w:sz="6" w:space="0" w:color="auto"/>
            </w:tcBorders>
          </w:tcPr>
          <w:p w14:paraId="6788F1FF" w14:textId="77777777" w:rsidR="002D775D" w:rsidRPr="000026A2" w:rsidDel="00ED7123" w:rsidRDefault="002D775D" w:rsidP="00B94200">
            <w:pPr>
              <w:pStyle w:val="tabletext11"/>
              <w:suppressAutoHyphens/>
              <w:rPr>
                <w:del w:id="36462" w:author="Author"/>
              </w:rPr>
            </w:pPr>
          </w:p>
        </w:tc>
        <w:tc>
          <w:tcPr>
            <w:tcW w:w="970" w:type="dxa"/>
            <w:tcBorders>
              <w:left w:val="single" w:sz="6" w:space="0" w:color="auto"/>
            </w:tcBorders>
          </w:tcPr>
          <w:p w14:paraId="0BB8A07A" w14:textId="77777777" w:rsidR="002D775D" w:rsidRPr="000026A2" w:rsidDel="00ED7123" w:rsidRDefault="002D775D" w:rsidP="00B94200">
            <w:pPr>
              <w:pStyle w:val="tabletext11"/>
              <w:suppressAutoHyphens/>
              <w:jc w:val="right"/>
              <w:rPr>
                <w:del w:id="36463" w:author="Author"/>
              </w:rPr>
            </w:pPr>
          </w:p>
        </w:tc>
        <w:tc>
          <w:tcPr>
            <w:tcW w:w="600" w:type="dxa"/>
          </w:tcPr>
          <w:p w14:paraId="44F11DD2" w14:textId="77777777" w:rsidR="002D775D" w:rsidRPr="000026A2" w:rsidDel="00ED7123" w:rsidRDefault="002D775D" w:rsidP="00B94200">
            <w:pPr>
              <w:pStyle w:val="tabletext11"/>
              <w:suppressAutoHyphens/>
              <w:ind w:right="-45"/>
              <w:jc w:val="right"/>
              <w:rPr>
                <w:del w:id="36464" w:author="Author"/>
              </w:rPr>
            </w:pPr>
            <w:del w:id="36465" w:author="Author">
              <w:r w:rsidRPr="000026A2" w:rsidDel="00ED7123">
                <w:delText>3,000</w:delText>
              </w:r>
            </w:del>
          </w:p>
        </w:tc>
        <w:tc>
          <w:tcPr>
            <w:tcW w:w="830" w:type="dxa"/>
            <w:tcBorders>
              <w:right w:val="single" w:sz="6" w:space="0" w:color="auto"/>
            </w:tcBorders>
          </w:tcPr>
          <w:p w14:paraId="7111CF49" w14:textId="77777777" w:rsidR="002D775D" w:rsidRPr="000026A2" w:rsidDel="00ED7123" w:rsidRDefault="002D775D" w:rsidP="00B94200">
            <w:pPr>
              <w:pStyle w:val="tabletext11"/>
              <w:suppressAutoHyphens/>
              <w:ind w:right="-45"/>
              <w:rPr>
                <w:del w:id="36466" w:author="Author"/>
              </w:rPr>
            </w:pPr>
          </w:p>
        </w:tc>
        <w:tc>
          <w:tcPr>
            <w:tcW w:w="1450" w:type="dxa"/>
            <w:tcBorders>
              <w:left w:val="single" w:sz="6" w:space="0" w:color="auto"/>
            </w:tcBorders>
          </w:tcPr>
          <w:p w14:paraId="534A2718" w14:textId="77777777" w:rsidR="002D775D" w:rsidRPr="000026A2" w:rsidDel="00ED7123" w:rsidRDefault="002D775D" w:rsidP="00B94200">
            <w:pPr>
              <w:pStyle w:val="tabletext11"/>
              <w:suppressAutoHyphens/>
              <w:jc w:val="right"/>
              <w:rPr>
                <w:del w:id="36467" w:author="Author"/>
              </w:rPr>
            </w:pPr>
            <w:del w:id="36468" w:author="Author">
              <w:r w:rsidRPr="000026A2" w:rsidDel="00ED7123">
                <w:delText>0.372</w:delText>
              </w:r>
            </w:del>
          </w:p>
        </w:tc>
        <w:tc>
          <w:tcPr>
            <w:tcW w:w="950" w:type="dxa"/>
            <w:tcBorders>
              <w:right w:val="single" w:sz="6" w:space="0" w:color="auto"/>
            </w:tcBorders>
          </w:tcPr>
          <w:p w14:paraId="5ECA9C0F" w14:textId="77777777" w:rsidR="002D775D" w:rsidRPr="000026A2" w:rsidDel="00ED7123" w:rsidRDefault="002D775D" w:rsidP="00B94200">
            <w:pPr>
              <w:pStyle w:val="tabletext11"/>
              <w:suppressAutoHyphens/>
              <w:jc w:val="center"/>
              <w:rPr>
                <w:del w:id="36469" w:author="Author"/>
              </w:rPr>
            </w:pPr>
          </w:p>
        </w:tc>
      </w:tr>
      <w:tr w:rsidR="002D775D" w:rsidRPr="000026A2" w:rsidDel="00ED7123" w14:paraId="30DD8F67" w14:textId="77777777" w:rsidTr="00B94200">
        <w:trPr>
          <w:cantSplit/>
          <w:trHeight w:val="190"/>
          <w:del w:id="36470" w:author="Author"/>
        </w:trPr>
        <w:tc>
          <w:tcPr>
            <w:tcW w:w="200" w:type="dxa"/>
            <w:tcBorders>
              <w:right w:val="single" w:sz="6" w:space="0" w:color="auto"/>
            </w:tcBorders>
          </w:tcPr>
          <w:p w14:paraId="146D8F57" w14:textId="77777777" w:rsidR="002D775D" w:rsidRPr="000026A2" w:rsidDel="00ED7123" w:rsidRDefault="002D775D" w:rsidP="00B94200">
            <w:pPr>
              <w:pStyle w:val="tabletext11"/>
              <w:suppressAutoHyphens/>
              <w:rPr>
                <w:del w:id="36471" w:author="Author"/>
              </w:rPr>
            </w:pPr>
          </w:p>
        </w:tc>
        <w:tc>
          <w:tcPr>
            <w:tcW w:w="970" w:type="dxa"/>
            <w:tcBorders>
              <w:left w:val="single" w:sz="6" w:space="0" w:color="auto"/>
              <w:bottom w:val="single" w:sz="6" w:space="0" w:color="auto"/>
            </w:tcBorders>
          </w:tcPr>
          <w:p w14:paraId="4A20C356" w14:textId="77777777" w:rsidR="002D775D" w:rsidRPr="000026A2" w:rsidDel="00ED7123" w:rsidRDefault="002D775D" w:rsidP="00B94200">
            <w:pPr>
              <w:pStyle w:val="tabletext11"/>
              <w:suppressAutoHyphens/>
              <w:jc w:val="right"/>
              <w:rPr>
                <w:del w:id="36472" w:author="Author"/>
              </w:rPr>
            </w:pPr>
          </w:p>
        </w:tc>
        <w:tc>
          <w:tcPr>
            <w:tcW w:w="600" w:type="dxa"/>
            <w:tcBorders>
              <w:bottom w:val="single" w:sz="6" w:space="0" w:color="auto"/>
            </w:tcBorders>
          </w:tcPr>
          <w:p w14:paraId="65F2A610" w14:textId="77777777" w:rsidR="002D775D" w:rsidRPr="000026A2" w:rsidDel="00ED7123" w:rsidRDefault="002D775D" w:rsidP="00B94200">
            <w:pPr>
              <w:pStyle w:val="tabletext11"/>
              <w:suppressAutoHyphens/>
              <w:ind w:right="-45"/>
              <w:jc w:val="right"/>
              <w:rPr>
                <w:del w:id="36473" w:author="Author"/>
              </w:rPr>
            </w:pPr>
            <w:del w:id="36474" w:author="Author">
              <w:r w:rsidRPr="000026A2" w:rsidDel="00ED7123">
                <w:delText>5,000</w:delText>
              </w:r>
            </w:del>
          </w:p>
        </w:tc>
        <w:tc>
          <w:tcPr>
            <w:tcW w:w="830" w:type="dxa"/>
            <w:tcBorders>
              <w:bottom w:val="single" w:sz="6" w:space="0" w:color="auto"/>
              <w:right w:val="single" w:sz="6" w:space="0" w:color="auto"/>
            </w:tcBorders>
          </w:tcPr>
          <w:p w14:paraId="28D99C44" w14:textId="77777777" w:rsidR="002D775D" w:rsidRPr="000026A2" w:rsidDel="00ED7123" w:rsidRDefault="002D775D" w:rsidP="00B94200">
            <w:pPr>
              <w:pStyle w:val="tabletext11"/>
              <w:suppressAutoHyphens/>
              <w:ind w:right="-45"/>
              <w:rPr>
                <w:del w:id="36475" w:author="Author"/>
              </w:rPr>
            </w:pPr>
          </w:p>
        </w:tc>
        <w:tc>
          <w:tcPr>
            <w:tcW w:w="1450" w:type="dxa"/>
            <w:tcBorders>
              <w:left w:val="single" w:sz="6" w:space="0" w:color="auto"/>
              <w:bottom w:val="single" w:sz="6" w:space="0" w:color="auto"/>
            </w:tcBorders>
          </w:tcPr>
          <w:p w14:paraId="3F4C981F" w14:textId="77777777" w:rsidR="002D775D" w:rsidRPr="000026A2" w:rsidDel="00ED7123" w:rsidRDefault="002D775D" w:rsidP="00B94200">
            <w:pPr>
              <w:pStyle w:val="tabletext11"/>
              <w:suppressAutoHyphens/>
              <w:jc w:val="right"/>
              <w:rPr>
                <w:del w:id="36476" w:author="Author"/>
              </w:rPr>
            </w:pPr>
            <w:del w:id="36477" w:author="Author">
              <w:r w:rsidRPr="000026A2" w:rsidDel="00ED7123">
                <w:delText>0.551</w:delText>
              </w:r>
            </w:del>
          </w:p>
        </w:tc>
        <w:tc>
          <w:tcPr>
            <w:tcW w:w="950" w:type="dxa"/>
            <w:tcBorders>
              <w:bottom w:val="single" w:sz="6" w:space="0" w:color="auto"/>
              <w:right w:val="single" w:sz="6" w:space="0" w:color="auto"/>
            </w:tcBorders>
          </w:tcPr>
          <w:p w14:paraId="7874B8AC" w14:textId="77777777" w:rsidR="002D775D" w:rsidRPr="000026A2" w:rsidDel="00ED7123" w:rsidRDefault="002D775D" w:rsidP="00B94200">
            <w:pPr>
              <w:pStyle w:val="tabletext11"/>
              <w:suppressAutoHyphens/>
              <w:jc w:val="center"/>
              <w:rPr>
                <w:del w:id="36478" w:author="Author"/>
              </w:rPr>
            </w:pPr>
          </w:p>
        </w:tc>
      </w:tr>
    </w:tbl>
    <w:p w14:paraId="3ED33211" w14:textId="77777777" w:rsidR="002D775D" w:rsidRPr="000026A2" w:rsidDel="00ED7123" w:rsidRDefault="002D775D" w:rsidP="001065E8">
      <w:pPr>
        <w:pStyle w:val="tablecaption"/>
        <w:suppressAutoHyphens/>
        <w:rPr>
          <w:del w:id="36479" w:author="Author"/>
        </w:rPr>
      </w:pPr>
      <w:del w:id="36480" w:author="Author">
        <w:r w:rsidRPr="000026A2" w:rsidDel="00ED7123">
          <w:delText>Table 98.B.1.b.(4)(b) Trucks, Tractors And Trailers And All Autos Except Zone-rated Risks Specified Causes Of Loss Deductible Factors</w:delText>
        </w:r>
      </w:del>
    </w:p>
    <w:p w14:paraId="4734933D" w14:textId="77777777" w:rsidR="002D775D" w:rsidRPr="000026A2" w:rsidDel="00ED7123" w:rsidRDefault="002D775D" w:rsidP="001065E8">
      <w:pPr>
        <w:pStyle w:val="isonormal"/>
        <w:suppressAutoHyphens/>
        <w:rPr>
          <w:del w:id="36481" w:author="Author"/>
        </w:rPr>
      </w:pPr>
    </w:p>
    <w:p w14:paraId="47015590" w14:textId="77777777" w:rsidR="002D775D" w:rsidRPr="000026A2" w:rsidDel="00ED7123" w:rsidRDefault="002D775D" w:rsidP="001065E8">
      <w:pPr>
        <w:pStyle w:val="outlinehd3"/>
        <w:suppressAutoHyphens/>
        <w:rPr>
          <w:del w:id="36482" w:author="Author"/>
        </w:rPr>
      </w:pPr>
      <w:del w:id="36483" w:author="Author">
        <w:r w:rsidRPr="000026A2" w:rsidDel="00ED7123">
          <w:tab/>
          <w:delText>2.</w:delText>
        </w:r>
        <w:r w:rsidRPr="000026A2" w:rsidDel="00ED7123">
          <w:tab/>
          <w:delText>Zone-rated Risks</w:delText>
        </w:r>
      </w:del>
    </w:p>
    <w:p w14:paraId="193C5D51" w14:textId="77777777" w:rsidR="002D775D" w:rsidRPr="000026A2" w:rsidDel="00ED7123" w:rsidRDefault="002D775D" w:rsidP="001065E8">
      <w:pPr>
        <w:pStyle w:val="outlinehd4"/>
        <w:suppressAutoHyphens/>
        <w:rPr>
          <w:del w:id="36484" w:author="Author"/>
        </w:rPr>
      </w:pPr>
      <w:del w:id="36485" w:author="Author">
        <w:r w:rsidRPr="000026A2" w:rsidDel="00ED7123">
          <w:tab/>
          <w:delText>a.</w:delText>
        </w:r>
        <w:r w:rsidRPr="000026A2" w:rsidDel="00ED7123">
          <w:tab/>
          <w:delText>Computation Procedures</w:delText>
        </w:r>
      </w:del>
    </w:p>
    <w:p w14:paraId="3BD4A466" w14:textId="77777777" w:rsidR="002D775D" w:rsidRPr="000026A2" w:rsidDel="00ED7123" w:rsidRDefault="002D775D" w:rsidP="001065E8">
      <w:pPr>
        <w:pStyle w:val="outlinetxt5"/>
        <w:suppressAutoHyphens/>
        <w:rPr>
          <w:del w:id="36486" w:author="Author"/>
        </w:rPr>
      </w:pPr>
      <w:del w:id="36487" w:author="Author">
        <w:r w:rsidRPr="000026A2" w:rsidDel="00ED7123">
          <w:tab/>
        </w:r>
        <w:r w:rsidRPr="000026A2" w:rsidDel="00ED7123">
          <w:rPr>
            <w:b/>
          </w:rPr>
          <w:delText>(1)</w:delText>
        </w:r>
        <w:r w:rsidRPr="000026A2" w:rsidDel="00ED7123">
          <w:tab/>
          <w:delText>Determine the base loss cost.</w:delText>
        </w:r>
      </w:del>
    </w:p>
    <w:p w14:paraId="67B3AAD4" w14:textId="77777777" w:rsidR="002D775D" w:rsidRPr="000026A2" w:rsidDel="00ED7123" w:rsidRDefault="002D775D" w:rsidP="001065E8">
      <w:pPr>
        <w:pStyle w:val="outlinetxt5"/>
        <w:suppressAutoHyphens/>
        <w:rPr>
          <w:del w:id="36488" w:author="Author"/>
        </w:rPr>
      </w:pPr>
      <w:del w:id="36489" w:author="Author">
        <w:r w:rsidRPr="000026A2" w:rsidDel="00ED7123">
          <w:tab/>
        </w:r>
        <w:r w:rsidRPr="000026A2" w:rsidDel="00ED7123">
          <w:rPr>
            <w:b/>
          </w:rPr>
          <w:delText>(2)</w:delText>
        </w:r>
        <w:r w:rsidRPr="000026A2" w:rsidDel="00ED7123">
          <w:tab/>
          <w:delText xml:space="preserve">Use Rule </w:delText>
        </w:r>
        <w:r w:rsidRPr="000026A2" w:rsidDel="00ED7123">
          <w:rPr>
            <w:b/>
            <w:bCs/>
          </w:rPr>
          <w:delText>101.</w:delText>
        </w:r>
        <w:r w:rsidRPr="000026A2" w:rsidDel="00ED7123">
          <w:delText xml:space="preserve"> to determine the factor for the age group of the auto being rated. For exposures rated on a stated amount basis, the Age Group factor is always 1.00.</w:delText>
        </w:r>
      </w:del>
    </w:p>
    <w:p w14:paraId="72AD75AF" w14:textId="77777777" w:rsidR="002D775D" w:rsidRPr="000026A2" w:rsidDel="00ED7123" w:rsidRDefault="002D775D" w:rsidP="001065E8">
      <w:pPr>
        <w:pStyle w:val="outlinetxt5"/>
        <w:suppressAutoHyphens/>
        <w:rPr>
          <w:del w:id="36490" w:author="Author"/>
        </w:rPr>
      </w:pPr>
      <w:del w:id="36491" w:author="Author">
        <w:r w:rsidRPr="000026A2" w:rsidDel="00ED7123">
          <w:tab/>
        </w:r>
        <w:r w:rsidRPr="000026A2" w:rsidDel="00ED7123">
          <w:rPr>
            <w:b/>
          </w:rPr>
          <w:delText>(3)</w:delText>
        </w:r>
        <w:r w:rsidRPr="000026A2" w:rsidDel="00ED7123">
          <w:tab/>
          <w:delText>Multiply the base loss cost by the Age Group factor.</w:delText>
        </w:r>
      </w:del>
    </w:p>
    <w:p w14:paraId="03889F48" w14:textId="77777777" w:rsidR="002D775D" w:rsidRPr="000026A2" w:rsidDel="00ED7123" w:rsidRDefault="002D775D" w:rsidP="001065E8">
      <w:pPr>
        <w:pStyle w:val="outlinetxt5"/>
        <w:suppressAutoHyphens/>
        <w:rPr>
          <w:del w:id="36492" w:author="Author"/>
        </w:rPr>
      </w:pPr>
      <w:del w:id="36493" w:author="Author">
        <w:r w:rsidRPr="000026A2" w:rsidDel="00ED7123">
          <w:tab/>
        </w:r>
        <w:r w:rsidRPr="000026A2" w:rsidDel="00ED7123">
          <w:rPr>
            <w:b/>
          </w:rPr>
          <w:delText>(4)</w:delText>
        </w:r>
        <w:r w:rsidRPr="000026A2" w:rsidDel="00ED7123">
          <w:rPr>
            <w:b/>
          </w:rPr>
          <w:tab/>
        </w:r>
        <w:r w:rsidRPr="000026A2" w:rsidDel="00ED7123">
          <w:delText xml:space="preserve">Use Rule </w:delText>
        </w:r>
        <w:r w:rsidRPr="000026A2" w:rsidDel="00ED7123">
          <w:rPr>
            <w:b/>
          </w:rPr>
          <w:delText>101.</w:delText>
        </w:r>
        <w:r w:rsidRPr="000026A2" w:rsidDel="00ED7123">
          <w:delText xml:space="preserve"> to determine the factor for the original cost new of the auto being rated.</w:delText>
        </w:r>
      </w:del>
    </w:p>
    <w:p w14:paraId="2B53456E" w14:textId="77777777" w:rsidR="002D775D" w:rsidRPr="000026A2" w:rsidDel="00ED7123" w:rsidRDefault="002D775D" w:rsidP="001065E8">
      <w:pPr>
        <w:pStyle w:val="outlinetxt5"/>
        <w:suppressAutoHyphens/>
        <w:rPr>
          <w:del w:id="36494" w:author="Author"/>
        </w:rPr>
      </w:pPr>
      <w:del w:id="36495" w:author="Author">
        <w:r w:rsidRPr="000026A2" w:rsidDel="00ED7123">
          <w:tab/>
        </w:r>
        <w:r w:rsidRPr="000026A2" w:rsidDel="00ED7123">
          <w:rPr>
            <w:b/>
          </w:rPr>
          <w:delText>(5)</w:delText>
        </w:r>
        <w:r w:rsidRPr="000026A2" w:rsidDel="00ED7123">
          <w:tab/>
          <w:delText>Subtract the applicable factor for the deductible desired from the Original Cost New factor.</w:delText>
        </w:r>
      </w:del>
    </w:p>
    <w:p w14:paraId="349B503F" w14:textId="77777777" w:rsidR="002D775D" w:rsidRPr="000026A2" w:rsidDel="00ED7123" w:rsidRDefault="002D775D" w:rsidP="001065E8">
      <w:pPr>
        <w:pStyle w:val="outlinetxt5"/>
        <w:suppressAutoHyphens/>
        <w:rPr>
          <w:del w:id="36496" w:author="Author"/>
        </w:rPr>
      </w:pPr>
      <w:del w:id="36497" w:author="Author">
        <w:r w:rsidRPr="000026A2" w:rsidDel="00ED7123">
          <w:tab/>
        </w:r>
        <w:r w:rsidRPr="000026A2" w:rsidDel="00ED7123">
          <w:rPr>
            <w:b/>
          </w:rPr>
          <w:delText>(6)</w:delText>
        </w:r>
        <w:r w:rsidRPr="000026A2" w:rsidDel="00ED7123">
          <w:tab/>
          <w:delText xml:space="preserve">Multiply the result of Paragraph </w:delText>
        </w:r>
        <w:r w:rsidRPr="000026A2" w:rsidDel="00ED7123">
          <w:rPr>
            <w:b/>
          </w:rPr>
          <w:delText>B.2.a.(3)</w:delText>
        </w:r>
        <w:r w:rsidRPr="000026A2" w:rsidDel="00ED7123">
          <w:delText xml:space="preserve"> by the result of Paragraph </w:delText>
        </w:r>
        <w:r w:rsidRPr="000026A2" w:rsidDel="00ED7123">
          <w:rPr>
            <w:b/>
          </w:rPr>
          <w:delText>B.2.a.(5).</w:delText>
        </w:r>
        <w:r w:rsidRPr="000026A2" w:rsidDel="00ED7123">
          <w:delText xml:space="preserve"> Alternatively, the following equation will give the appropriate loss cost for every desired deductible:</w:delText>
        </w:r>
      </w:del>
    </w:p>
    <w:p w14:paraId="45625F12" w14:textId="77777777" w:rsidR="002D775D" w:rsidRPr="000026A2" w:rsidDel="00ED7123" w:rsidRDefault="002D775D" w:rsidP="001065E8">
      <w:pPr>
        <w:pStyle w:val="blocktext6"/>
        <w:suppressAutoHyphens/>
        <w:rPr>
          <w:del w:id="36498" w:author="Author"/>
        </w:rPr>
      </w:pPr>
      <w:del w:id="36499" w:author="Author">
        <w:r w:rsidRPr="000026A2" w:rsidDel="00ED7123">
          <w:delText xml:space="preserve">Base loss cost x Age Group factor from Rule </w:delText>
        </w:r>
        <w:r w:rsidRPr="000026A2" w:rsidDel="00ED7123">
          <w:rPr>
            <w:b/>
            <w:bCs/>
          </w:rPr>
          <w:delText>101.</w:delText>
        </w:r>
        <w:r w:rsidRPr="000026A2" w:rsidDel="00ED7123">
          <w:delText xml:space="preserve"> x (Original Cost New factor – deductible factor from Rule </w:delText>
        </w:r>
        <w:r w:rsidRPr="000026A2" w:rsidDel="00ED7123">
          <w:rPr>
            <w:b/>
          </w:rPr>
          <w:delText>98.</w:delText>
        </w:r>
        <w:r w:rsidRPr="000026A2" w:rsidDel="00ED7123">
          <w:delText>).</w:delText>
        </w:r>
      </w:del>
    </w:p>
    <w:p w14:paraId="69E61BBD" w14:textId="77777777" w:rsidR="002D775D" w:rsidRPr="000026A2" w:rsidDel="00ED7123" w:rsidRDefault="002D775D" w:rsidP="001065E8">
      <w:pPr>
        <w:pStyle w:val="outlinetxt5"/>
        <w:suppressAutoHyphens/>
        <w:rPr>
          <w:del w:id="36500" w:author="Author"/>
        </w:rPr>
      </w:pPr>
      <w:del w:id="36501" w:author="Author">
        <w:r w:rsidRPr="000026A2" w:rsidDel="00ED7123">
          <w:lastRenderedPageBreak/>
          <w:tab/>
        </w:r>
        <w:r w:rsidRPr="000026A2" w:rsidDel="00ED7123">
          <w:rPr>
            <w:b/>
          </w:rPr>
          <w:delText>(7)</w:delText>
        </w:r>
        <w:r w:rsidRPr="000026A2" w:rsidDel="00ED7123">
          <w:tab/>
          <w:delText>If the deductible factor is greater than the Original Cost New factor, refer to company.</w:delText>
        </w:r>
      </w:del>
    </w:p>
    <w:p w14:paraId="3BC31892" w14:textId="77777777" w:rsidR="002D775D" w:rsidRPr="000026A2" w:rsidDel="00ED7123" w:rsidRDefault="002D775D" w:rsidP="001065E8">
      <w:pPr>
        <w:pStyle w:val="outlinehd4"/>
        <w:suppressAutoHyphens/>
        <w:rPr>
          <w:del w:id="36502" w:author="Author"/>
        </w:rPr>
      </w:pPr>
      <w:del w:id="36503" w:author="Author">
        <w:r w:rsidRPr="000026A2" w:rsidDel="00ED7123">
          <w:tab/>
          <w:delText>b.</w:delText>
        </w:r>
        <w:r w:rsidRPr="000026A2" w:rsidDel="00ED7123">
          <w:tab/>
          <w:delText>Deductible Factors</w:delText>
        </w:r>
      </w:del>
    </w:p>
    <w:p w14:paraId="46927CFE" w14:textId="77777777" w:rsidR="002D775D" w:rsidRPr="000026A2" w:rsidDel="00ED7123" w:rsidRDefault="002D775D" w:rsidP="001065E8">
      <w:pPr>
        <w:pStyle w:val="outlinehd5"/>
        <w:suppressAutoHyphens/>
        <w:rPr>
          <w:del w:id="36504" w:author="Author"/>
        </w:rPr>
      </w:pPr>
      <w:del w:id="36505" w:author="Author">
        <w:r w:rsidRPr="000026A2" w:rsidDel="00ED7123">
          <w:rPr>
            <w:b w:val="0"/>
          </w:rPr>
          <w:tab/>
        </w:r>
        <w:r w:rsidRPr="000026A2" w:rsidDel="00ED7123">
          <w:delText>(1)</w:delText>
        </w:r>
        <w:r w:rsidRPr="000026A2" w:rsidDel="00ED7123">
          <w:rPr>
            <w:b w:val="0"/>
          </w:rPr>
          <w:tab/>
        </w:r>
        <w:r w:rsidRPr="000026A2" w:rsidDel="00ED7123">
          <w:delText>Comprehensive Coverage – With Full Safety Glass Coverage</w:delText>
        </w:r>
      </w:del>
    </w:p>
    <w:p w14:paraId="7CD201F3" w14:textId="77777777" w:rsidR="002D775D" w:rsidRPr="000026A2" w:rsidDel="00ED7123" w:rsidRDefault="002D775D" w:rsidP="001065E8">
      <w:pPr>
        <w:pStyle w:val="outlinehd6"/>
        <w:suppressAutoHyphens/>
        <w:rPr>
          <w:del w:id="36506" w:author="Author"/>
        </w:rPr>
      </w:pPr>
      <w:del w:id="36507" w:author="Author">
        <w:r w:rsidRPr="000026A2" w:rsidDel="00ED7123">
          <w:tab/>
          <w:delText>(a)</w:delText>
        </w:r>
        <w:r w:rsidRPr="000026A2" w:rsidDel="00ED7123">
          <w:tab/>
          <w:delText>All Perils With Full Safety Glass Coverage</w:delText>
        </w:r>
      </w:del>
    </w:p>
    <w:p w14:paraId="1FA1B3C7" w14:textId="77777777" w:rsidR="002D775D" w:rsidRPr="000026A2" w:rsidDel="00ED7123" w:rsidRDefault="002D775D" w:rsidP="001065E8">
      <w:pPr>
        <w:pStyle w:val="space4"/>
        <w:suppressAutoHyphens/>
        <w:rPr>
          <w:del w:id="3650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610"/>
        <w:gridCol w:w="830"/>
        <w:gridCol w:w="1450"/>
        <w:gridCol w:w="950"/>
      </w:tblGrid>
      <w:tr w:rsidR="002D775D" w:rsidRPr="000026A2" w:rsidDel="00ED7123" w14:paraId="704D6511" w14:textId="77777777" w:rsidTr="00B94200">
        <w:trPr>
          <w:cantSplit/>
          <w:trHeight w:val="190"/>
          <w:del w:id="36509" w:author="Author"/>
        </w:trPr>
        <w:tc>
          <w:tcPr>
            <w:tcW w:w="200" w:type="dxa"/>
          </w:tcPr>
          <w:p w14:paraId="197A8D5F" w14:textId="77777777" w:rsidR="002D775D" w:rsidRPr="000026A2" w:rsidDel="00ED7123" w:rsidRDefault="002D775D" w:rsidP="00B94200">
            <w:pPr>
              <w:pStyle w:val="tablehead"/>
              <w:suppressAutoHyphens/>
              <w:rPr>
                <w:del w:id="36510"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0D8E3235" w14:textId="77777777" w:rsidR="002D775D" w:rsidRPr="000026A2" w:rsidDel="00ED7123" w:rsidRDefault="002D775D" w:rsidP="00B94200">
            <w:pPr>
              <w:pStyle w:val="tablehead"/>
              <w:suppressAutoHyphens/>
              <w:rPr>
                <w:del w:id="36511" w:author="Author"/>
              </w:rPr>
            </w:pPr>
            <w:del w:id="36512" w:author="Author">
              <w:r w:rsidRPr="000026A2" w:rsidDel="00ED7123">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2328D3AD" w14:textId="77777777" w:rsidR="002D775D" w:rsidRPr="000026A2" w:rsidDel="00ED7123" w:rsidRDefault="002D775D" w:rsidP="00B94200">
            <w:pPr>
              <w:pStyle w:val="tablehead"/>
              <w:suppressAutoHyphens/>
              <w:rPr>
                <w:del w:id="36513" w:author="Author"/>
              </w:rPr>
            </w:pPr>
            <w:del w:id="36514" w:author="Author">
              <w:r w:rsidRPr="000026A2" w:rsidDel="00ED7123">
                <w:delText>Factor</w:delText>
              </w:r>
            </w:del>
          </w:p>
        </w:tc>
      </w:tr>
      <w:tr w:rsidR="002D775D" w:rsidRPr="000026A2" w:rsidDel="00ED7123" w14:paraId="0D7F11AC" w14:textId="77777777" w:rsidTr="00B94200">
        <w:trPr>
          <w:cantSplit/>
          <w:trHeight w:val="190"/>
          <w:del w:id="36515" w:author="Author"/>
        </w:trPr>
        <w:tc>
          <w:tcPr>
            <w:tcW w:w="200" w:type="dxa"/>
            <w:tcBorders>
              <w:right w:val="single" w:sz="6" w:space="0" w:color="auto"/>
            </w:tcBorders>
          </w:tcPr>
          <w:p w14:paraId="642B397B" w14:textId="77777777" w:rsidR="002D775D" w:rsidRPr="000026A2" w:rsidDel="00ED7123" w:rsidRDefault="002D775D" w:rsidP="00B94200">
            <w:pPr>
              <w:pStyle w:val="tabletext11"/>
              <w:suppressAutoHyphens/>
              <w:rPr>
                <w:del w:id="36516" w:author="Author"/>
              </w:rPr>
            </w:pPr>
          </w:p>
        </w:tc>
        <w:tc>
          <w:tcPr>
            <w:tcW w:w="960" w:type="dxa"/>
            <w:tcBorders>
              <w:top w:val="single" w:sz="6" w:space="0" w:color="auto"/>
              <w:left w:val="single" w:sz="6" w:space="0" w:color="auto"/>
            </w:tcBorders>
          </w:tcPr>
          <w:p w14:paraId="69490AB5" w14:textId="77777777" w:rsidR="002D775D" w:rsidRPr="000026A2" w:rsidDel="00ED7123" w:rsidRDefault="002D775D" w:rsidP="00B94200">
            <w:pPr>
              <w:pStyle w:val="tabletext11"/>
              <w:suppressAutoHyphens/>
              <w:jc w:val="right"/>
              <w:rPr>
                <w:del w:id="36517" w:author="Author"/>
              </w:rPr>
            </w:pPr>
            <w:del w:id="36518" w:author="Author">
              <w:r w:rsidRPr="000026A2" w:rsidDel="00ED7123">
                <w:delText>$</w:delText>
              </w:r>
            </w:del>
          </w:p>
        </w:tc>
        <w:tc>
          <w:tcPr>
            <w:tcW w:w="610" w:type="dxa"/>
            <w:tcBorders>
              <w:top w:val="single" w:sz="6" w:space="0" w:color="auto"/>
            </w:tcBorders>
          </w:tcPr>
          <w:p w14:paraId="322CB897" w14:textId="77777777" w:rsidR="002D775D" w:rsidRPr="000026A2" w:rsidDel="00ED7123" w:rsidRDefault="002D775D" w:rsidP="00B94200">
            <w:pPr>
              <w:pStyle w:val="tabletext11"/>
              <w:suppressAutoHyphens/>
              <w:ind w:right="-45"/>
              <w:jc w:val="right"/>
              <w:rPr>
                <w:del w:id="36519" w:author="Author"/>
              </w:rPr>
            </w:pPr>
            <w:del w:id="36520" w:author="Author">
              <w:r w:rsidRPr="000026A2" w:rsidDel="00ED7123">
                <w:delText>Full</w:delText>
              </w:r>
            </w:del>
          </w:p>
        </w:tc>
        <w:tc>
          <w:tcPr>
            <w:tcW w:w="830" w:type="dxa"/>
            <w:tcBorders>
              <w:top w:val="single" w:sz="6" w:space="0" w:color="auto"/>
              <w:right w:val="single" w:sz="6" w:space="0" w:color="auto"/>
            </w:tcBorders>
          </w:tcPr>
          <w:p w14:paraId="78B255D7" w14:textId="77777777" w:rsidR="002D775D" w:rsidRPr="000026A2" w:rsidDel="00ED7123" w:rsidRDefault="002D775D" w:rsidP="00B94200">
            <w:pPr>
              <w:pStyle w:val="tabletext11"/>
              <w:suppressAutoHyphens/>
              <w:ind w:right="-45"/>
              <w:rPr>
                <w:del w:id="36521" w:author="Author"/>
              </w:rPr>
            </w:pPr>
          </w:p>
        </w:tc>
        <w:tc>
          <w:tcPr>
            <w:tcW w:w="1450" w:type="dxa"/>
            <w:tcBorders>
              <w:top w:val="single" w:sz="6" w:space="0" w:color="auto"/>
              <w:left w:val="single" w:sz="6" w:space="0" w:color="auto"/>
            </w:tcBorders>
          </w:tcPr>
          <w:p w14:paraId="6C9402E7" w14:textId="77777777" w:rsidR="002D775D" w:rsidRPr="000026A2" w:rsidDel="00ED7123" w:rsidRDefault="002D775D" w:rsidP="00B94200">
            <w:pPr>
              <w:pStyle w:val="tabletext11"/>
              <w:suppressAutoHyphens/>
              <w:jc w:val="right"/>
              <w:rPr>
                <w:del w:id="36522" w:author="Author"/>
              </w:rPr>
            </w:pPr>
            <w:del w:id="36523" w:author="Author">
              <w:r w:rsidRPr="000026A2" w:rsidDel="00ED7123">
                <w:delText>-0.235</w:delText>
              </w:r>
            </w:del>
          </w:p>
        </w:tc>
        <w:tc>
          <w:tcPr>
            <w:tcW w:w="950" w:type="dxa"/>
            <w:tcBorders>
              <w:top w:val="single" w:sz="6" w:space="0" w:color="auto"/>
              <w:right w:val="single" w:sz="6" w:space="0" w:color="auto"/>
            </w:tcBorders>
          </w:tcPr>
          <w:p w14:paraId="0540440B" w14:textId="77777777" w:rsidR="002D775D" w:rsidRPr="000026A2" w:rsidDel="00ED7123" w:rsidRDefault="002D775D" w:rsidP="00B94200">
            <w:pPr>
              <w:pStyle w:val="tabletext11"/>
              <w:tabs>
                <w:tab w:val="decimal" w:pos="1040"/>
              </w:tabs>
              <w:suppressAutoHyphens/>
              <w:rPr>
                <w:del w:id="36524" w:author="Author"/>
              </w:rPr>
            </w:pPr>
          </w:p>
        </w:tc>
      </w:tr>
      <w:tr w:rsidR="002D775D" w:rsidRPr="000026A2" w:rsidDel="00ED7123" w14:paraId="337832C5" w14:textId="77777777" w:rsidTr="00B94200">
        <w:trPr>
          <w:cantSplit/>
          <w:trHeight w:val="190"/>
          <w:del w:id="36525" w:author="Author"/>
        </w:trPr>
        <w:tc>
          <w:tcPr>
            <w:tcW w:w="200" w:type="dxa"/>
            <w:tcBorders>
              <w:right w:val="single" w:sz="6" w:space="0" w:color="auto"/>
            </w:tcBorders>
          </w:tcPr>
          <w:p w14:paraId="5ED5A563" w14:textId="77777777" w:rsidR="002D775D" w:rsidRPr="000026A2" w:rsidDel="00ED7123" w:rsidRDefault="002D775D" w:rsidP="00B94200">
            <w:pPr>
              <w:pStyle w:val="tabletext11"/>
              <w:suppressAutoHyphens/>
              <w:rPr>
                <w:del w:id="36526" w:author="Author"/>
              </w:rPr>
            </w:pPr>
          </w:p>
        </w:tc>
        <w:tc>
          <w:tcPr>
            <w:tcW w:w="960" w:type="dxa"/>
            <w:tcBorders>
              <w:left w:val="single" w:sz="6" w:space="0" w:color="auto"/>
            </w:tcBorders>
          </w:tcPr>
          <w:p w14:paraId="45369FC1" w14:textId="77777777" w:rsidR="002D775D" w:rsidRPr="000026A2" w:rsidDel="00ED7123" w:rsidRDefault="002D775D" w:rsidP="00B94200">
            <w:pPr>
              <w:pStyle w:val="tabletext11"/>
              <w:suppressAutoHyphens/>
              <w:jc w:val="right"/>
              <w:rPr>
                <w:del w:id="36527" w:author="Author"/>
              </w:rPr>
            </w:pPr>
          </w:p>
        </w:tc>
        <w:tc>
          <w:tcPr>
            <w:tcW w:w="610" w:type="dxa"/>
          </w:tcPr>
          <w:p w14:paraId="5B9B9251" w14:textId="77777777" w:rsidR="002D775D" w:rsidRPr="000026A2" w:rsidDel="00ED7123" w:rsidRDefault="002D775D" w:rsidP="00B94200">
            <w:pPr>
              <w:pStyle w:val="tabletext11"/>
              <w:suppressAutoHyphens/>
              <w:ind w:right="-45"/>
              <w:jc w:val="right"/>
              <w:rPr>
                <w:del w:id="36528" w:author="Author"/>
              </w:rPr>
            </w:pPr>
            <w:del w:id="36529" w:author="Author">
              <w:r w:rsidRPr="000026A2" w:rsidDel="00ED7123">
                <w:delText>50</w:delText>
              </w:r>
            </w:del>
          </w:p>
        </w:tc>
        <w:tc>
          <w:tcPr>
            <w:tcW w:w="830" w:type="dxa"/>
            <w:tcBorders>
              <w:right w:val="single" w:sz="6" w:space="0" w:color="auto"/>
            </w:tcBorders>
          </w:tcPr>
          <w:p w14:paraId="7A491A25" w14:textId="77777777" w:rsidR="002D775D" w:rsidRPr="000026A2" w:rsidDel="00ED7123" w:rsidRDefault="002D775D" w:rsidP="00B94200">
            <w:pPr>
              <w:pStyle w:val="tabletext11"/>
              <w:suppressAutoHyphens/>
              <w:ind w:right="-45"/>
              <w:rPr>
                <w:del w:id="36530" w:author="Author"/>
              </w:rPr>
            </w:pPr>
          </w:p>
        </w:tc>
        <w:tc>
          <w:tcPr>
            <w:tcW w:w="1450" w:type="dxa"/>
            <w:tcBorders>
              <w:left w:val="single" w:sz="6" w:space="0" w:color="auto"/>
            </w:tcBorders>
          </w:tcPr>
          <w:p w14:paraId="617CECC8" w14:textId="77777777" w:rsidR="002D775D" w:rsidRPr="000026A2" w:rsidDel="00ED7123" w:rsidRDefault="002D775D" w:rsidP="00B94200">
            <w:pPr>
              <w:pStyle w:val="tabletext11"/>
              <w:suppressAutoHyphens/>
              <w:jc w:val="right"/>
              <w:rPr>
                <w:del w:id="36531" w:author="Author"/>
              </w:rPr>
            </w:pPr>
            <w:del w:id="36532" w:author="Author">
              <w:r w:rsidRPr="000026A2" w:rsidDel="00ED7123">
                <w:delText>-0.214</w:delText>
              </w:r>
            </w:del>
          </w:p>
        </w:tc>
        <w:tc>
          <w:tcPr>
            <w:tcW w:w="950" w:type="dxa"/>
            <w:tcBorders>
              <w:right w:val="single" w:sz="6" w:space="0" w:color="auto"/>
            </w:tcBorders>
          </w:tcPr>
          <w:p w14:paraId="1094B1DD" w14:textId="77777777" w:rsidR="002D775D" w:rsidRPr="000026A2" w:rsidDel="00ED7123" w:rsidRDefault="002D775D" w:rsidP="00B94200">
            <w:pPr>
              <w:pStyle w:val="tabletext11"/>
              <w:suppressAutoHyphens/>
              <w:jc w:val="right"/>
              <w:rPr>
                <w:del w:id="36533" w:author="Author"/>
              </w:rPr>
            </w:pPr>
          </w:p>
        </w:tc>
      </w:tr>
      <w:tr w:rsidR="002D775D" w:rsidRPr="000026A2" w:rsidDel="00ED7123" w14:paraId="0A223AE0" w14:textId="77777777" w:rsidTr="00B94200">
        <w:trPr>
          <w:cantSplit/>
          <w:trHeight w:val="190"/>
          <w:del w:id="36534" w:author="Author"/>
        </w:trPr>
        <w:tc>
          <w:tcPr>
            <w:tcW w:w="200" w:type="dxa"/>
            <w:tcBorders>
              <w:right w:val="single" w:sz="6" w:space="0" w:color="auto"/>
            </w:tcBorders>
          </w:tcPr>
          <w:p w14:paraId="25406DFC" w14:textId="77777777" w:rsidR="002D775D" w:rsidRPr="000026A2" w:rsidDel="00ED7123" w:rsidRDefault="002D775D" w:rsidP="00B94200">
            <w:pPr>
              <w:pStyle w:val="tabletext11"/>
              <w:suppressAutoHyphens/>
              <w:rPr>
                <w:del w:id="36535" w:author="Author"/>
              </w:rPr>
            </w:pPr>
          </w:p>
        </w:tc>
        <w:tc>
          <w:tcPr>
            <w:tcW w:w="960" w:type="dxa"/>
            <w:tcBorders>
              <w:left w:val="single" w:sz="6" w:space="0" w:color="auto"/>
            </w:tcBorders>
          </w:tcPr>
          <w:p w14:paraId="33C81BCA" w14:textId="77777777" w:rsidR="002D775D" w:rsidRPr="000026A2" w:rsidDel="00ED7123" w:rsidRDefault="002D775D" w:rsidP="00B94200">
            <w:pPr>
              <w:pStyle w:val="tabletext11"/>
              <w:suppressAutoHyphens/>
              <w:jc w:val="right"/>
              <w:rPr>
                <w:del w:id="36536" w:author="Author"/>
              </w:rPr>
            </w:pPr>
          </w:p>
        </w:tc>
        <w:tc>
          <w:tcPr>
            <w:tcW w:w="610" w:type="dxa"/>
          </w:tcPr>
          <w:p w14:paraId="1EDED38D" w14:textId="77777777" w:rsidR="002D775D" w:rsidRPr="000026A2" w:rsidDel="00ED7123" w:rsidRDefault="002D775D" w:rsidP="00B94200">
            <w:pPr>
              <w:pStyle w:val="tabletext11"/>
              <w:suppressAutoHyphens/>
              <w:ind w:right="-45"/>
              <w:jc w:val="right"/>
              <w:rPr>
                <w:del w:id="36537" w:author="Author"/>
              </w:rPr>
            </w:pPr>
            <w:del w:id="36538" w:author="Author">
              <w:r w:rsidRPr="000026A2" w:rsidDel="00ED7123">
                <w:delText>100</w:delText>
              </w:r>
            </w:del>
          </w:p>
        </w:tc>
        <w:tc>
          <w:tcPr>
            <w:tcW w:w="830" w:type="dxa"/>
            <w:tcBorders>
              <w:right w:val="single" w:sz="6" w:space="0" w:color="auto"/>
            </w:tcBorders>
          </w:tcPr>
          <w:p w14:paraId="6566806B" w14:textId="77777777" w:rsidR="002D775D" w:rsidRPr="000026A2" w:rsidDel="00ED7123" w:rsidRDefault="002D775D" w:rsidP="00B94200">
            <w:pPr>
              <w:pStyle w:val="tabletext11"/>
              <w:suppressAutoHyphens/>
              <w:ind w:right="-45"/>
              <w:rPr>
                <w:del w:id="36539" w:author="Author"/>
              </w:rPr>
            </w:pPr>
          </w:p>
        </w:tc>
        <w:tc>
          <w:tcPr>
            <w:tcW w:w="1450" w:type="dxa"/>
            <w:tcBorders>
              <w:left w:val="single" w:sz="6" w:space="0" w:color="auto"/>
            </w:tcBorders>
          </w:tcPr>
          <w:p w14:paraId="28596B8E" w14:textId="77777777" w:rsidR="002D775D" w:rsidRPr="000026A2" w:rsidDel="00ED7123" w:rsidRDefault="002D775D" w:rsidP="00B94200">
            <w:pPr>
              <w:pStyle w:val="tabletext11"/>
              <w:suppressAutoHyphens/>
              <w:jc w:val="right"/>
              <w:rPr>
                <w:del w:id="36540" w:author="Author"/>
              </w:rPr>
            </w:pPr>
            <w:del w:id="36541" w:author="Author">
              <w:r w:rsidRPr="000026A2" w:rsidDel="00ED7123">
                <w:delText>-0.196</w:delText>
              </w:r>
            </w:del>
          </w:p>
        </w:tc>
        <w:tc>
          <w:tcPr>
            <w:tcW w:w="950" w:type="dxa"/>
            <w:tcBorders>
              <w:right w:val="single" w:sz="6" w:space="0" w:color="auto"/>
            </w:tcBorders>
          </w:tcPr>
          <w:p w14:paraId="097FE288" w14:textId="77777777" w:rsidR="002D775D" w:rsidRPr="000026A2" w:rsidDel="00ED7123" w:rsidRDefault="002D775D" w:rsidP="00B94200">
            <w:pPr>
              <w:pStyle w:val="tabletext11"/>
              <w:suppressAutoHyphens/>
              <w:jc w:val="right"/>
              <w:rPr>
                <w:del w:id="36542" w:author="Author"/>
              </w:rPr>
            </w:pPr>
          </w:p>
        </w:tc>
      </w:tr>
      <w:tr w:rsidR="002D775D" w:rsidRPr="000026A2" w:rsidDel="00ED7123" w14:paraId="4801D7A4" w14:textId="77777777" w:rsidTr="00B94200">
        <w:trPr>
          <w:cantSplit/>
          <w:trHeight w:val="190"/>
          <w:del w:id="36543" w:author="Author"/>
        </w:trPr>
        <w:tc>
          <w:tcPr>
            <w:tcW w:w="200" w:type="dxa"/>
            <w:tcBorders>
              <w:right w:val="single" w:sz="6" w:space="0" w:color="auto"/>
            </w:tcBorders>
          </w:tcPr>
          <w:p w14:paraId="5E395114" w14:textId="77777777" w:rsidR="002D775D" w:rsidRPr="000026A2" w:rsidDel="00ED7123" w:rsidRDefault="002D775D" w:rsidP="00B94200">
            <w:pPr>
              <w:pStyle w:val="tabletext11"/>
              <w:suppressAutoHyphens/>
              <w:rPr>
                <w:del w:id="36544" w:author="Author"/>
              </w:rPr>
            </w:pPr>
          </w:p>
        </w:tc>
        <w:tc>
          <w:tcPr>
            <w:tcW w:w="960" w:type="dxa"/>
            <w:tcBorders>
              <w:left w:val="single" w:sz="6" w:space="0" w:color="auto"/>
            </w:tcBorders>
          </w:tcPr>
          <w:p w14:paraId="57E864D3" w14:textId="77777777" w:rsidR="002D775D" w:rsidRPr="000026A2" w:rsidDel="00ED7123" w:rsidRDefault="002D775D" w:rsidP="00B94200">
            <w:pPr>
              <w:pStyle w:val="tabletext11"/>
              <w:suppressAutoHyphens/>
              <w:jc w:val="right"/>
              <w:rPr>
                <w:del w:id="36545" w:author="Author"/>
              </w:rPr>
            </w:pPr>
          </w:p>
        </w:tc>
        <w:tc>
          <w:tcPr>
            <w:tcW w:w="610" w:type="dxa"/>
          </w:tcPr>
          <w:p w14:paraId="0970D676" w14:textId="77777777" w:rsidR="002D775D" w:rsidRPr="000026A2" w:rsidDel="00ED7123" w:rsidRDefault="002D775D" w:rsidP="00B94200">
            <w:pPr>
              <w:pStyle w:val="tabletext11"/>
              <w:suppressAutoHyphens/>
              <w:ind w:right="-45"/>
              <w:jc w:val="right"/>
              <w:rPr>
                <w:del w:id="36546" w:author="Author"/>
              </w:rPr>
            </w:pPr>
            <w:del w:id="36547" w:author="Author">
              <w:r w:rsidRPr="000026A2" w:rsidDel="00ED7123">
                <w:delText>200</w:delText>
              </w:r>
            </w:del>
          </w:p>
        </w:tc>
        <w:tc>
          <w:tcPr>
            <w:tcW w:w="830" w:type="dxa"/>
            <w:tcBorders>
              <w:right w:val="single" w:sz="6" w:space="0" w:color="auto"/>
            </w:tcBorders>
          </w:tcPr>
          <w:p w14:paraId="48E01E3F" w14:textId="77777777" w:rsidR="002D775D" w:rsidRPr="000026A2" w:rsidDel="00ED7123" w:rsidRDefault="002D775D" w:rsidP="00B94200">
            <w:pPr>
              <w:pStyle w:val="tabletext11"/>
              <w:suppressAutoHyphens/>
              <w:ind w:right="-45"/>
              <w:rPr>
                <w:del w:id="36548" w:author="Author"/>
              </w:rPr>
            </w:pPr>
          </w:p>
        </w:tc>
        <w:tc>
          <w:tcPr>
            <w:tcW w:w="1450" w:type="dxa"/>
            <w:tcBorders>
              <w:left w:val="single" w:sz="6" w:space="0" w:color="auto"/>
            </w:tcBorders>
          </w:tcPr>
          <w:p w14:paraId="58F52543" w14:textId="77777777" w:rsidR="002D775D" w:rsidRPr="000026A2" w:rsidDel="00ED7123" w:rsidRDefault="002D775D" w:rsidP="00B94200">
            <w:pPr>
              <w:pStyle w:val="tabletext11"/>
              <w:suppressAutoHyphens/>
              <w:jc w:val="right"/>
              <w:rPr>
                <w:del w:id="36549" w:author="Author"/>
              </w:rPr>
            </w:pPr>
            <w:del w:id="36550" w:author="Author">
              <w:r w:rsidRPr="000026A2" w:rsidDel="00ED7123">
                <w:delText>-0.165</w:delText>
              </w:r>
            </w:del>
          </w:p>
        </w:tc>
        <w:tc>
          <w:tcPr>
            <w:tcW w:w="950" w:type="dxa"/>
            <w:tcBorders>
              <w:right w:val="single" w:sz="6" w:space="0" w:color="auto"/>
            </w:tcBorders>
          </w:tcPr>
          <w:p w14:paraId="4FA35507" w14:textId="77777777" w:rsidR="002D775D" w:rsidRPr="000026A2" w:rsidDel="00ED7123" w:rsidRDefault="002D775D" w:rsidP="00B94200">
            <w:pPr>
              <w:pStyle w:val="tabletext11"/>
              <w:suppressAutoHyphens/>
              <w:jc w:val="right"/>
              <w:rPr>
                <w:del w:id="36551" w:author="Author"/>
              </w:rPr>
            </w:pPr>
          </w:p>
        </w:tc>
      </w:tr>
      <w:tr w:rsidR="002D775D" w:rsidRPr="000026A2" w:rsidDel="00ED7123" w14:paraId="51E65AC2" w14:textId="77777777" w:rsidTr="00B94200">
        <w:trPr>
          <w:cantSplit/>
          <w:trHeight w:val="190"/>
          <w:del w:id="36552" w:author="Author"/>
        </w:trPr>
        <w:tc>
          <w:tcPr>
            <w:tcW w:w="200" w:type="dxa"/>
            <w:tcBorders>
              <w:right w:val="single" w:sz="6" w:space="0" w:color="auto"/>
            </w:tcBorders>
          </w:tcPr>
          <w:p w14:paraId="09BA9037" w14:textId="77777777" w:rsidR="002D775D" w:rsidRPr="000026A2" w:rsidDel="00ED7123" w:rsidRDefault="002D775D" w:rsidP="00B94200">
            <w:pPr>
              <w:pStyle w:val="tabletext11"/>
              <w:suppressAutoHyphens/>
              <w:rPr>
                <w:del w:id="36553" w:author="Author"/>
              </w:rPr>
            </w:pPr>
          </w:p>
        </w:tc>
        <w:tc>
          <w:tcPr>
            <w:tcW w:w="960" w:type="dxa"/>
            <w:tcBorders>
              <w:left w:val="single" w:sz="6" w:space="0" w:color="auto"/>
            </w:tcBorders>
          </w:tcPr>
          <w:p w14:paraId="553B3518" w14:textId="77777777" w:rsidR="002D775D" w:rsidRPr="000026A2" w:rsidDel="00ED7123" w:rsidRDefault="002D775D" w:rsidP="00B94200">
            <w:pPr>
              <w:pStyle w:val="tabletext11"/>
              <w:suppressAutoHyphens/>
              <w:jc w:val="right"/>
              <w:rPr>
                <w:del w:id="36554" w:author="Author"/>
              </w:rPr>
            </w:pPr>
          </w:p>
        </w:tc>
        <w:tc>
          <w:tcPr>
            <w:tcW w:w="610" w:type="dxa"/>
          </w:tcPr>
          <w:p w14:paraId="5B70AC83" w14:textId="77777777" w:rsidR="002D775D" w:rsidRPr="000026A2" w:rsidDel="00ED7123" w:rsidRDefault="002D775D" w:rsidP="00B94200">
            <w:pPr>
              <w:pStyle w:val="tabletext11"/>
              <w:suppressAutoHyphens/>
              <w:ind w:right="-45"/>
              <w:jc w:val="right"/>
              <w:rPr>
                <w:del w:id="36555" w:author="Author"/>
              </w:rPr>
            </w:pPr>
            <w:del w:id="36556" w:author="Author">
              <w:r w:rsidRPr="000026A2" w:rsidDel="00ED7123">
                <w:delText>250</w:delText>
              </w:r>
            </w:del>
          </w:p>
        </w:tc>
        <w:tc>
          <w:tcPr>
            <w:tcW w:w="830" w:type="dxa"/>
            <w:tcBorders>
              <w:right w:val="single" w:sz="6" w:space="0" w:color="auto"/>
            </w:tcBorders>
          </w:tcPr>
          <w:p w14:paraId="0C9712C8" w14:textId="77777777" w:rsidR="002D775D" w:rsidRPr="000026A2" w:rsidDel="00ED7123" w:rsidRDefault="002D775D" w:rsidP="00B94200">
            <w:pPr>
              <w:pStyle w:val="tabletext11"/>
              <w:suppressAutoHyphens/>
              <w:ind w:right="-45"/>
              <w:rPr>
                <w:del w:id="36557" w:author="Author"/>
              </w:rPr>
            </w:pPr>
          </w:p>
        </w:tc>
        <w:tc>
          <w:tcPr>
            <w:tcW w:w="1450" w:type="dxa"/>
            <w:tcBorders>
              <w:left w:val="single" w:sz="6" w:space="0" w:color="auto"/>
            </w:tcBorders>
          </w:tcPr>
          <w:p w14:paraId="1AB8396E" w14:textId="77777777" w:rsidR="002D775D" w:rsidRPr="000026A2" w:rsidDel="00ED7123" w:rsidRDefault="002D775D" w:rsidP="00B94200">
            <w:pPr>
              <w:pStyle w:val="tabletext11"/>
              <w:suppressAutoHyphens/>
              <w:jc w:val="right"/>
              <w:rPr>
                <w:del w:id="36558" w:author="Author"/>
              </w:rPr>
            </w:pPr>
            <w:del w:id="36559" w:author="Author">
              <w:r w:rsidRPr="000026A2" w:rsidDel="00ED7123">
                <w:delText>-0.149</w:delText>
              </w:r>
            </w:del>
          </w:p>
        </w:tc>
        <w:tc>
          <w:tcPr>
            <w:tcW w:w="950" w:type="dxa"/>
            <w:tcBorders>
              <w:right w:val="single" w:sz="6" w:space="0" w:color="auto"/>
            </w:tcBorders>
          </w:tcPr>
          <w:p w14:paraId="28800256" w14:textId="77777777" w:rsidR="002D775D" w:rsidRPr="000026A2" w:rsidDel="00ED7123" w:rsidRDefault="002D775D" w:rsidP="00B94200">
            <w:pPr>
              <w:pStyle w:val="tabletext11"/>
              <w:suppressAutoHyphens/>
              <w:jc w:val="right"/>
              <w:rPr>
                <w:del w:id="36560" w:author="Author"/>
              </w:rPr>
            </w:pPr>
          </w:p>
        </w:tc>
      </w:tr>
      <w:tr w:rsidR="002D775D" w:rsidRPr="000026A2" w:rsidDel="00ED7123" w14:paraId="42F21832" w14:textId="77777777" w:rsidTr="00B94200">
        <w:trPr>
          <w:cantSplit/>
          <w:trHeight w:val="190"/>
          <w:del w:id="36561" w:author="Author"/>
        </w:trPr>
        <w:tc>
          <w:tcPr>
            <w:tcW w:w="200" w:type="dxa"/>
            <w:tcBorders>
              <w:right w:val="single" w:sz="6" w:space="0" w:color="auto"/>
            </w:tcBorders>
          </w:tcPr>
          <w:p w14:paraId="0D34A330" w14:textId="77777777" w:rsidR="002D775D" w:rsidRPr="000026A2" w:rsidDel="00ED7123" w:rsidRDefault="002D775D" w:rsidP="00B94200">
            <w:pPr>
              <w:pStyle w:val="tabletext11"/>
              <w:suppressAutoHyphens/>
              <w:rPr>
                <w:del w:id="36562" w:author="Author"/>
              </w:rPr>
            </w:pPr>
          </w:p>
        </w:tc>
        <w:tc>
          <w:tcPr>
            <w:tcW w:w="960" w:type="dxa"/>
            <w:tcBorders>
              <w:left w:val="single" w:sz="6" w:space="0" w:color="auto"/>
            </w:tcBorders>
          </w:tcPr>
          <w:p w14:paraId="376532B1" w14:textId="77777777" w:rsidR="002D775D" w:rsidRPr="000026A2" w:rsidDel="00ED7123" w:rsidRDefault="002D775D" w:rsidP="00B94200">
            <w:pPr>
              <w:pStyle w:val="tabletext11"/>
              <w:suppressAutoHyphens/>
              <w:jc w:val="right"/>
              <w:rPr>
                <w:del w:id="36563" w:author="Author"/>
              </w:rPr>
            </w:pPr>
          </w:p>
        </w:tc>
        <w:tc>
          <w:tcPr>
            <w:tcW w:w="610" w:type="dxa"/>
          </w:tcPr>
          <w:p w14:paraId="40568A5D" w14:textId="77777777" w:rsidR="002D775D" w:rsidRPr="000026A2" w:rsidDel="00ED7123" w:rsidRDefault="002D775D" w:rsidP="00B94200">
            <w:pPr>
              <w:pStyle w:val="tabletext11"/>
              <w:suppressAutoHyphens/>
              <w:ind w:right="-45"/>
              <w:jc w:val="right"/>
              <w:rPr>
                <w:del w:id="36564" w:author="Author"/>
              </w:rPr>
            </w:pPr>
            <w:del w:id="36565" w:author="Author">
              <w:r w:rsidRPr="000026A2" w:rsidDel="00ED7123">
                <w:delText>500</w:delText>
              </w:r>
            </w:del>
          </w:p>
        </w:tc>
        <w:tc>
          <w:tcPr>
            <w:tcW w:w="830" w:type="dxa"/>
            <w:tcBorders>
              <w:right w:val="single" w:sz="6" w:space="0" w:color="auto"/>
            </w:tcBorders>
          </w:tcPr>
          <w:p w14:paraId="5306F85C" w14:textId="77777777" w:rsidR="002D775D" w:rsidRPr="000026A2" w:rsidDel="00ED7123" w:rsidRDefault="002D775D" w:rsidP="00B94200">
            <w:pPr>
              <w:pStyle w:val="tabletext11"/>
              <w:suppressAutoHyphens/>
              <w:ind w:right="-45"/>
              <w:rPr>
                <w:del w:id="36566" w:author="Author"/>
              </w:rPr>
            </w:pPr>
          </w:p>
        </w:tc>
        <w:tc>
          <w:tcPr>
            <w:tcW w:w="1450" w:type="dxa"/>
            <w:tcBorders>
              <w:left w:val="single" w:sz="6" w:space="0" w:color="auto"/>
            </w:tcBorders>
          </w:tcPr>
          <w:p w14:paraId="4D72D4D0" w14:textId="77777777" w:rsidR="002D775D" w:rsidRPr="000026A2" w:rsidDel="00ED7123" w:rsidRDefault="002D775D" w:rsidP="00B94200">
            <w:pPr>
              <w:pStyle w:val="tabletext11"/>
              <w:suppressAutoHyphens/>
              <w:jc w:val="right"/>
              <w:rPr>
                <w:del w:id="36567" w:author="Author"/>
              </w:rPr>
            </w:pPr>
            <w:del w:id="36568" w:author="Author">
              <w:r w:rsidRPr="000026A2" w:rsidDel="00ED7123">
                <w:delText>-0.093</w:delText>
              </w:r>
            </w:del>
          </w:p>
        </w:tc>
        <w:tc>
          <w:tcPr>
            <w:tcW w:w="950" w:type="dxa"/>
            <w:tcBorders>
              <w:right w:val="single" w:sz="6" w:space="0" w:color="auto"/>
            </w:tcBorders>
          </w:tcPr>
          <w:p w14:paraId="495AFEE9" w14:textId="77777777" w:rsidR="002D775D" w:rsidRPr="000026A2" w:rsidDel="00ED7123" w:rsidRDefault="002D775D" w:rsidP="00B94200">
            <w:pPr>
              <w:pStyle w:val="tabletext11"/>
              <w:suppressAutoHyphens/>
              <w:jc w:val="right"/>
              <w:rPr>
                <w:del w:id="36569" w:author="Author"/>
              </w:rPr>
            </w:pPr>
          </w:p>
        </w:tc>
      </w:tr>
      <w:tr w:rsidR="002D775D" w:rsidRPr="000026A2" w:rsidDel="00ED7123" w14:paraId="4B3BEA81" w14:textId="77777777" w:rsidTr="00B94200">
        <w:trPr>
          <w:cantSplit/>
          <w:trHeight w:val="190"/>
          <w:del w:id="36570" w:author="Author"/>
        </w:trPr>
        <w:tc>
          <w:tcPr>
            <w:tcW w:w="200" w:type="dxa"/>
            <w:tcBorders>
              <w:right w:val="single" w:sz="6" w:space="0" w:color="auto"/>
            </w:tcBorders>
          </w:tcPr>
          <w:p w14:paraId="5C97110D" w14:textId="77777777" w:rsidR="002D775D" w:rsidRPr="000026A2" w:rsidDel="00ED7123" w:rsidRDefault="002D775D" w:rsidP="00B94200">
            <w:pPr>
              <w:pStyle w:val="tabletext11"/>
              <w:suppressAutoHyphens/>
              <w:rPr>
                <w:del w:id="36571" w:author="Author"/>
              </w:rPr>
            </w:pPr>
          </w:p>
        </w:tc>
        <w:tc>
          <w:tcPr>
            <w:tcW w:w="960" w:type="dxa"/>
            <w:tcBorders>
              <w:left w:val="single" w:sz="6" w:space="0" w:color="auto"/>
            </w:tcBorders>
          </w:tcPr>
          <w:p w14:paraId="2A76063A" w14:textId="77777777" w:rsidR="002D775D" w:rsidRPr="000026A2" w:rsidDel="00ED7123" w:rsidRDefault="002D775D" w:rsidP="00B94200">
            <w:pPr>
              <w:pStyle w:val="tabletext11"/>
              <w:suppressAutoHyphens/>
              <w:jc w:val="right"/>
              <w:rPr>
                <w:del w:id="36572" w:author="Author"/>
              </w:rPr>
            </w:pPr>
          </w:p>
        </w:tc>
        <w:tc>
          <w:tcPr>
            <w:tcW w:w="610" w:type="dxa"/>
          </w:tcPr>
          <w:p w14:paraId="0CD9A522" w14:textId="77777777" w:rsidR="002D775D" w:rsidRPr="000026A2" w:rsidDel="00ED7123" w:rsidRDefault="002D775D" w:rsidP="00B94200">
            <w:pPr>
              <w:pStyle w:val="tabletext11"/>
              <w:suppressAutoHyphens/>
              <w:ind w:right="-45"/>
              <w:jc w:val="right"/>
              <w:rPr>
                <w:del w:id="36573" w:author="Author"/>
              </w:rPr>
            </w:pPr>
            <w:del w:id="36574" w:author="Author">
              <w:r w:rsidRPr="000026A2" w:rsidDel="00ED7123">
                <w:delText>1,000</w:delText>
              </w:r>
            </w:del>
          </w:p>
        </w:tc>
        <w:tc>
          <w:tcPr>
            <w:tcW w:w="830" w:type="dxa"/>
            <w:tcBorders>
              <w:right w:val="single" w:sz="6" w:space="0" w:color="auto"/>
            </w:tcBorders>
          </w:tcPr>
          <w:p w14:paraId="14A0B676" w14:textId="77777777" w:rsidR="002D775D" w:rsidRPr="000026A2" w:rsidDel="00ED7123" w:rsidRDefault="002D775D" w:rsidP="00B94200">
            <w:pPr>
              <w:pStyle w:val="tabletext11"/>
              <w:suppressAutoHyphens/>
              <w:ind w:right="-45"/>
              <w:rPr>
                <w:del w:id="36575" w:author="Author"/>
              </w:rPr>
            </w:pPr>
          </w:p>
        </w:tc>
        <w:tc>
          <w:tcPr>
            <w:tcW w:w="1450" w:type="dxa"/>
            <w:tcBorders>
              <w:left w:val="single" w:sz="6" w:space="0" w:color="auto"/>
            </w:tcBorders>
          </w:tcPr>
          <w:p w14:paraId="74848DAD" w14:textId="77777777" w:rsidR="002D775D" w:rsidRPr="000026A2" w:rsidDel="00ED7123" w:rsidRDefault="002D775D" w:rsidP="00B94200">
            <w:pPr>
              <w:pStyle w:val="tabletext11"/>
              <w:suppressAutoHyphens/>
              <w:jc w:val="right"/>
              <w:rPr>
                <w:del w:id="36576" w:author="Author"/>
              </w:rPr>
            </w:pPr>
            <w:del w:id="36577" w:author="Author">
              <w:r w:rsidRPr="000026A2" w:rsidDel="00ED7123">
                <w:delText>0.001</w:delText>
              </w:r>
            </w:del>
          </w:p>
        </w:tc>
        <w:tc>
          <w:tcPr>
            <w:tcW w:w="950" w:type="dxa"/>
            <w:tcBorders>
              <w:right w:val="single" w:sz="6" w:space="0" w:color="auto"/>
            </w:tcBorders>
          </w:tcPr>
          <w:p w14:paraId="1C3C2AA0" w14:textId="77777777" w:rsidR="002D775D" w:rsidRPr="000026A2" w:rsidDel="00ED7123" w:rsidRDefault="002D775D" w:rsidP="00B94200">
            <w:pPr>
              <w:pStyle w:val="tabletext11"/>
              <w:suppressAutoHyphens/>
              <w:jc w:val="right"/>
              <w:rPr>
                <w:del w:id="36578" w:author="Author"/>
              </w:rPr>
            </w:pPr>
          </w:p>
        </w:tc>
      </w:tr>
      <w:tr w:rsidR="002D775D" w:rsidRPr="000026A2" w:rsidDel="00ED7123" w14:paraId="79E7D628" w14:textId="77777777" w:rsidTr="00B94200">
        <w:trPr>
          <w:cantSplit/>
          <w:trHeight w:val="190"/>
          <w:del w:id="36579" w:author="Author"/>
        </w:trPr>
        <w:tc>
          <w:tcPr>
            <w:tcW w:w="200" w:type="dxa"/>
            <w:tcBorders>
              <w:right w:val="single" w:sz="6" w:space="0" w:color="auto"/>
            </w:tcBorders>
          </w:tcPr>
          <w:p w14:paraId="54A04169" w14:textId="77777777" w:rsidR="002D775D" w:rsidRPr="000026A2" w:rsidDel="00ED7123" w:rsidRDefault="002D775D" w:rsidP="00B94200">
            <w:pPr>
              <w:pStyle w:val="tabletext11"/>
              <w:suppressAutoHyphens/>
              <w:rPr>
                <w:del w:id="36580" w:author="Author"/>
              </w:rPr>
            </w:pPr>
          </w:p>
        </w:tc>
        <w:tc>
          <w:tcPr>
            <w:tcW w:w="960" w:type="dxa"/>
            <w:tcBorders>
              <w:left w:val="single" w:sz="6" w:space="0" w:color="auto"/>
            </w:tcBorders>
          </w:tcPr>
          <w:p w14:paraId="22FA3E3A" w14:textId="77777777" w:rsidR="002D775D" w:rsidRPr="000026A2" w:rsidDel="00ED7123" w:rsidRDefault="002D775D" w:rsidP="00B94200">
            <w:pPr>
              <w:pStyle w:val="tabletext11"/>
              <w:suppressAutoHyphens/>
              <w:jc w:val="right"/>
              <w:rPr>
                <w:del w:id="36581" w:author="Author"/>
              </w:rPr>
            </w:pPr>
          </w:p>
        </w:tc>
        <w:tc>
          <w:tcPr>
            <w:tcW w:w="610" w:type="dxa"/>
          </w:tcPr>
          <w:p w14:paraId="7531EBD1" w14:textId="77777777" w:rsidR="002D775D" w:rsidRPr="000026A2" w:rsidDel="00ED7123" w:rsidRDefault="002D775D" w:rsidP="00B94200">
            <w:pPr>
              <w:pStyle w:val="tabletext11"/>
              <w:suppressAutoHyphens/>
              <w:ind w:right="-45"/>
              <w:jc w:val="right"/>
              <w:rPr>
                <w:del w:id="36582" w:author="Author"/>
              </w:rPr>
            </w:pPr>
            <w:del w:id="36583" w:author="Author">
              <w:r w:rsidRPr="000026A2" w:rsidDel="00ED7123">
                <w:delText>2,000</w:delText>
              </w:r>
            </w:del>
          </w:p>
        </w:tc>
        <w:tc>
          <w:tcPr>
            <w:tcW w:w="830" w:type="dxa"/>
            <w:tcBorders>
              <w:right w:val="single" w:sz="6" w:space="0" w:color="auto"/>
            </w:tcBorders>
          </w:tcPr>
          <w:p w14:paraId="1730AC56" w14:textId="77777777" w:rsidR="002D775D" w:rsidRPr="000026A2" w:rsidDel="00ED7123" w:rsidRDefault="002D775D" w:rsidP="00B94200">
            <w:pPr>
              <w:pStyle w:val="tabletext11"/>
              <w:suppressAutoHyphens/>
              <w:ind w:right="-45"/>
              <w:rPr>
                <w:del w:id="36584" w:author="Author"/>
              </w:rPr>
            </w:pPr>
          </w:p>
        </w:tc>
        <w:tc>
          <w:tcPr>
            <w:tcW w:w="1450" w:type="dxa"/>
            <w:tcBorders>
              <w:left w:val="single" w:sz="6" w:space="0" w:color="auto"/>
            </w:tcBorders>
          </w:tcPr>
          <w:p w14:paraId="41501903" w14:textId="77777777" w:rsidR="002D775D" w:rsidRPr="000026A2" w:rsidDel="00ED7123" w:rsidRDefault="002D775D" w:rsidP="00B94200">
            <w:pPr>
              <w:pStyle w:val="tabletext11"/>
              <w:suppressAutoHyphens/>
              <w:jc w:val="right"/>
              <w:rPr>
                <w:del w:id="36585" w:author="Author"/>
              </w:rPr>
            </w:pPr>
            <w:del w:id="36586" w:author="Author">
              <w:r w:rsidRPr="000026A2" w:rsidDel="00ED7123">
                <w:delText>0.167</w:delText>
              </w:r>
            </w:del>
          </w:p>
        </w:tc>
        <w:tc>
          <w:tcPr>
            <w:tcW w:w="950" w:type="dxa"/>
            <w:tcBorders>
              <w:right w:val="single" w:sz="6" w:space="0" w:color="auto"/>
            </w:tcBorders>
          </w:tcPr>
          <w:p w14:paraId="38DC63A7" w14:textId="77777777" w:rsidR="002D775D" w:rsidRPr="000026A2" w:rsidDel="00ED7123" w:rsidRDefault="002D775D" w:rsidP="00B94200">
            <w:pPr>
              <w:pStyle w:val="tabletext11"/>
              <w:suppressAutoHyphens/>
              <w:jc w:val="right"/>
              <w:rPr>
                <w:del w:id="36587" w:author="Author"/>
              </w:rPr>
            </w:pPr>
          </w:p>
        </w:tc>
      </w:tr>
      <w:tr w:rsidR="002D775D" w:rsidRPr="000026A2" w:rsidDel="00ED7123" w14:paraId="315BD075" w14:textId="77777777" w:rsidTr="00B94200">
        <w:trPr>
          <w:cantSplit/>
          <w:trHeight w:val="190"/>
          <w:del w:id="36588" w:author="Author"/>
        </w:trPr>
        <w:tc>
          <w:tcPr>
            <w:tcW w:w="200" w:type="dxa"/>
            <w:tcBorders>
              <w:right w:val="single" w:sz="6" w:space="0" w:color="auto"/>
            </w:tcBorders>
          </w:tcPr>
          <w:p w14:paraId="4E0FAA3A" w14:textId="77777777" w:rsidR="002D775D" w:rsidRPr="000026A2" w:rsidDel="00ED7123" w:rsidRDefault="002D775D" w:rsidP="00B94200">
            <w:pPr>
              <w:pStyle w:val="tabletext11"/>
              <w:suppressAutoHyphens/>
              <w:rPr>
                <w:del w:id="36589" w:author="Author"/>
              </w:rPr>
            </w:pPr>
          </w:p>
        </w:tc>
        <w:tc>
          <w:tcPr>
            <w:tcW w:w="960" w:type="dxa"/>
            <w:tcBorders>
              <w:left w:val="single" w:sz="6" w:space="0" w:color="auto"/>
            </w:tcBorders>
          </w:tcPr>
          <w:p w14:paraId="4A0249E9" w14:textId="77777777" w:rsidR="002D775D" w:rsidRPr="000026A2" w:rsidDel="00ED7123" w:rsidRDefault="002D775D" w:rsidP="00B94200">
            <w:pPr>
              <w:pStyle w:val="tabletext11"/>
              <w:suppressAutoHyphens/>
              <w:jc w:val="right"/>
              <w:rPr>
                <w:del w:id="36590" w:author="Author"/>
              </w:rPr>
            </w:pPr>
          </w:p>
        </w:tc>
        <w:tc>
          <w:tcPr>
            <w:tcW w:w="610" w:type="dxa"/>
          </w:tcPr>
          <w:p w14:paraId="54DA5D7D" w14:textId="77777777" w:rsidR="002D775D" w:rsidRPr="000026A2" w:rsidDel="00ED7123" w:rsidRDefault="002D775D" w:rsidP="00B94200">
            <w:pPr>
              <w:pStyle w:val="tabletext11"/>
              <w:suppressAutoHyphens/>
              <w:ind w:right="-45"/>
              <w:jc w:val="right"/>
              <w:rPr>
                <w:del w:id="36591" w:author="Author"/>
              </w:rPr>
            </w:pPr>
            <w:del w:id="36592" w:author="Author">
              <w:r w:rsidRPr="000026A2" w:rsidDel="00ED7123">
                <w:delText>3,000</w:delText>
              </w:r>
            </w:del>
          </w:p>
        </w:tc>
        <w:tc>
          <w:tcPr>
            <w:tcW w:w="830" w:type="dxa"/>
            <w:tcBorders>
              <w:right w:val="single" w:sz="6" w:space="0" w:color="auto"/>
            </w:tcBorders>
          </w:tcPr>
          <w:p w14:paraId="58416930" w14:textId="77777777" w:rsidR="002D775D" w:rsidRPr="000026A2" w:rsidDel="00ED7123" w:rsidRDefault="002D775D" w:rsidP="00B94200">
            <w:pPr>
              <w:pStyle w:val="tabletext11"/>
              <w:suppressAutoHyphens/>
              <w:ind w:right="-45"/>
              <w:rPr>
                <w:del w:id="36593" w:author="Author"/>
              </w:rPr>
            </w:pPr>
          </w:p>
        </w:tc>
        <w:tc>
          <w:tcPr>
            <w:tcW w:w="1450" w:type="dxa"/>
            <w:tcBorders>
              <w:left w:val="single" w:sz="6" w:space="0" w:color="auto"/>
            </w:tcBorders>
          </w:tcPr>
          <w:p w14:paraId="606D3C0A" w14:textId="77777777" w:rsidR="002D775D" w:rsidRPr="000026A2" w:rsidDel="00ED7123" w:rsidRDefault="002D775D" w:rsidP="00B94200">
            <w:pPr>
              <w:pStyle w:val="tabletext11"/>
              <w:suppressAutoHyphens/>
              <w:jc w:val="right"/>
              <w:rPr>
                <w:del w:id="36594" w:author="Author"/>
              </w:rPr>
            </w:pPr>
            <w:del w:id="36595" w:author="Author">
              <w:r w:rsidRPr="000026A2" w:rsidDel="00ED7123">
                <w:delText>0.318</w:delText>
              </w:r>
            </w:del>
          </w:p>
        </w:tc>
        <w:tc>
          <w:tcPr>
            <w:tcW w:w="950" w:type="dxa"/>
            <w:tcBorders>
              <w:right w:val="single" w:sz="6" w:space="0" w:color="auto"/>
            </w:tcBorders>
          </w:tcPr>
          <w:p w14:paraId="59A53129" w14:textId="77777777" w:rsidR="002D775D" w:rsidRPr="000026A2" w:rsidDel="00ED7123" w:rsidRDefault="002D775D" w:rsidP="00B94200">
            <w:pPr>
              <w:pStyle w:val="tabletext11"/>
              <w:suppressAutoHyphens/>
              <w:jc w:val="right"/>
              <w:rPr>
                <w:del w:id="36596" w:author="Author"/>
              </w:rPr>
            </w:pPr>
          </w:p>
        </w:tc>
      </w:tr>
      <w:tr w:rsidR="002D775D" w:rsidRPr="000026A2" w:rsidDel="00ED7123" w14:paraId="2D3555EE" w14:textId="77777777" w:rsidTr="00B94200">
        <w:trPr>
          <w:cantSplit/>
          <w:trHeight w:val="190"/>
          <w:del w:id="36597" w:author="Author"/>
        </w:trPr>
        <w:tc>
          <w:tcPr>
            <w:tcW w:w="200" w:type="dxa"/>
            <w:tcBorders>
              <w:right w:val="single" w:sz="6" w:space="0" w:color="auto"/>
            </w:tcBorders>
          </w:tcPr>
          <w:p w14:paraId="2A58D4D3" w14:textId="77777777" w:rsidR="002D775D" w:rsidRPr="000026A2" w:rsidDel="00ED7123" w:rsidRDefault="002D775D" w:rsidP="00B94200">
            <w:pPr>
              <w:pStyle w:val="tabletext11"/>
              <w:suppressAutoHyphens/>
              <w:rPr>
                <w:del w:id="36598" w:author="Author"/>
              </w:rPr>
            </w:pPr>
          </w:p>
        </w:tc>
        <w:tc>
          <w:tcPr>
            <w:tcW w:w="960" w:type="dxa"/>
            <w:tcBorders>
              <w:left w:val="single" w:sz="6" w:space="0" w:color="auto"/>
              <w:bottom w:val="single" w:sz="6" w:space="0" w:color="auto"/>
            </w:tcBorders>
          </w:tcPr>
          <w:p w14:paraId="2CE95E99" w14:textId="77777777" w:rsidR="002D775D" w:rsidRPr="000026A2" w:rsidDel="00ED7123" w:rsidRDefault="002D775D" w:rsidP="00B94200">
            <w:pPr>
              <w:pStyle w:val="tabletext11"/>
              <w:suppressAutoHyphens/>
              <w:jc w:val="right"/>
              <w:rPr>
                <w:del w:id="36599" w:author="Author"/>
              </w:rPr>
            </w:pPr>
          </w:p>
        </w:tc>
        <w:tc>
          <w:tcPr>
            <w:tcW w:w="610" w:type="dxa"/>
            <w:tcBorders>
              <w:bottom w:val="single" w:sz="6" w:space="0" w:color="auto"/>
            </w:tcBorders>
          </w:tcPr>
          <w:p w14:paraId="0FDED30D" w14:textId="77777777" w:rsidR="002D775D" w:rsidRPr="000026A2" w:rsidDel="00ED7123" w:rsidRDefault="002D775D" w:rsidP="00B94200">
            <w:pPr>
              <w:pStyle w:val="tabletext11"/>
              <w:suppressAutoHyphens/>
              <w:ind w:right="-45"/>
              <w:jc w:val="right"/>
              <w:rPr>
                <w:del w:id="36600" w:author="Author"/>
              </w:rPr>
            </w:pPr>
            <w:del w:id="36601" w:author="Author">
              <w:r w:rsidRPr="000026A2" w:rsidDel="00ED7123">
                <w:delText>5,000</w:delText>
              </w:r>
            </w:del>
          </w:p>
        </w:tc>
        <w:tc>
          <w:tcPr>
            <w:tcW w:w="830" w:type="dxa"/>
            <w:tcBorders>
              <w:bottom w:val="single" w:sz="6" w:space="0" w:color="auto"/>
              <w:right w:val="single" w:sz="6" w:space="0" w:color="auto"/>
            </w:tcBorders>
          </w:tcPr>
          <w:p w14:paraId="7253476D" w14:textId="77777777" w:rsidR="002D775D" w:rsidRPr="000026A2" w:rsidDel="00ED7123" w:rsidRDefault="002D775D" w:rsidP="00B94200">
            <w:pPr>
              <w:pStyle w:val="tabletext11"/>
              <w:suppressAutoHyphens/>
              <w:ind w:right="-45"/>
              <w:rPr>
                <w:del w:id="36602" w:author="Author"/>
              </w:rPr>
            </w:pPr>
          </w:p>
        </w:tc>
        <w:tc>
          <w:tcPr>
            <w:tcW w:w="1450" w:type="dxa"/>
            <w:tcBorders>
              <w:left w:val="single" w:sz="6" w:space="0" w:color="auto"/>
              <w:bottom w:val="single" w:sz="6" w:space="0" w:color="auto"/>
            </w:tcBorders>
          </w:tcPr>
          <w:p w14:paraId="7FE81927" w14:textId="77777777" w:rsidR="002D775D" w:rsidRPr="000026A2" w:rsidDel="00ED7123" w:rsidRDefault="002D775D" w:rsidP="00B94200">
            <w:pPr>
              <w:pStyle w:val="tabletext11"/>
              <w:suppressAutoHyphens/>
              <w:jc w:val="right"/>
              <w:rPr>
                <w:del w:id="36603" w:author="Author"/>
              </w:rPr>
            </w:pPr>
            <w:del w:id="36604" w:author="Author">
              <w:r w:rsidRPr="000026A2" w:rsidDel="00ED7123">
                <w:delText>0.542</w:delText>
              </w:r>
            </w:del>
          </w:p>
        </w:tc>
        <w:tc>
          <w:tcPr>
            <w:tcW w:w="950" w:type="dxa"/>
            <w:tcBorders>
              <w:bottom w:val="single" w:sz="6" w:space="0" w:color="auto"/>
              <w:right w:val="single" w:sz="6" w:space="0" w:color="auto"/>
            </w:tcBorders>
          </w:tcPr>
          <w:p w14:paraId="0619F76A" w14:textId="77777777" w:rsidR="002D775D" w:rsidRPr="000026A2" w:rsidDel="00ED7123" w:rsidRDefault="002D775D" w:rsidP="00B94200">
            <w:pPr>
              <w:pStyle w:val="tabletext11"/>
              <w:suppressAutoHyphens/>
              <w:jc w:val="right"/>
              <w:rPr>
                <w:del w:id="36605" w:author="Author"/>
              </w:rPr>
            </w:pPr>
          </w:p>
        </w:tc>
      </w:tr>
    </w:tbl>
    <w:p w14:paraId="722E5CAE" w14:textId="77777777" w:rsidR="002D775D" w:rsidRPr="000026A2" w:rsidDel="00ED7123" w:rsidRDefault="002D775D" w:rsidP="001065E8">
      <w:pPr>
        <w:pStyle w:val="tablecaption"/>
        <w:suppressAutoHyphens/>
        <w:rPr>
          <w:del w:id="36606" w:author="Author"/>
        </w:rPr>
      </w:pPr>
      <w:del w:id="36607" w:author="Author">
        <w:r w:rsidRPr="000026A2" w:rsidDel="00ED7123">
          <w:delText>Table 98.B.2.b.(1)(a) Zone-rated Risks Comprehensive Coverage Deductible Factors – All Perils With Full Safety Glass Coverage</w:delText>
        </w:r>
      </w:del>
    </w:p>
    <w:p w14:paraId="77A67B84" w14:textId="77777777" w:rsidR="002D775D" w:rsidRPr="000026A2" w:rsidDel="00ED7123" w:rsidRDefault="002D775D" w:rsidP="001065E8">
      <w:pPr>
        <w:pStyle w:val="isonormal"/>
        <w:suppressAutoHyphens/>
        <w:rPr>
          <w:del w:id="36608" w:author="Author"/>
        </w:rPr>
      </w:pPr>
    </w:p>
    <w:p w14:paraId="48DD5DFB" w14:textId="77777777" w:rsidR="002D775D" w:rsidRPr="000026A2" w:rsidDel="00ED7123" w:rsidRDefault="002D775D" w:rsidP="001065E8">
      <w:pPr>
        <w:pStyle w:val="outlinehd6"/>
        <w:suppressAutoHyphens/>
        <w:rPr>
          <w:del w:id="36609" w:author="Author"/>
        </w:rPr>
      </w:pPr>
      <w:del w:id="36610" w:author="Author">
        <w:r w:rsidRPr="000026A2" w:rsidDel="00ED7123">
          <w:tab/>
          <w:delText>(b)</w:delText>
        </w:r>
        <w:r w:rsidRPr="000026A2" w:rsidDel="00ED7123">
          <w:tab/>
          <w:delText>Theft, Mischief Or Vandalism With Full Safety Glass Coverage</w:delText>
        </w:r>
      </w:del>
    </w:p>
    <w:p w14:paraId="6F6B36BB" w14:textId="77777777" w:rsidR="002D775D" w:rsidRPr="000026A2" w:rsidDel="00ED7123" w:rsidRDefault="002D775D" w:rsidP="001065E8">
      <w:pPr>
        <w:pStyle w:val="space4"/>
        <w:suppressAutoHyphens/>
        <w:rPr>
          <w:del w:id="36611" w:author="Author"/>
        </w:rPr>
      </w:pPr>
    </w:p>
    <w:tbl>
      <w:tblPr>
        <w:tblW w:w="0" w:type="auto"/>
        <w:tblInd w:w="-16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0" w:type="dxa"/>
          <w:right w:w="50" w:type="dxa"/>
        </w:tblCellMar>
        <w:tblLook w:val="0000" w:firstRow="0" w:lastRow="0" w:firstColumn="0" w:lastColumn="0" w:noHBand="0" w:noVBand="0"/>
      </w:tblPr>
      <w:tblGrid>
        <w:gridCol w:w="200"/>
        <w:gridCol w:w="960"/>
        <w:gridCol w:w="610"/>
        <w:gridCol w:w="830"/>
        <w:gridCol w:w="1450"/>
        <w:gridCol w:w="950"/>
      </w:tblGrid>
      <w:tr w:rsidR="002D775D" w:rsidRPr="000026A2" w:rsidDel="00ED7123" w14:paraId="780D5F91" w14:textId="77777777" w:rsidTr="00B94200">
        <w:trPr>
          <w:cantSplit/>
          <w:trHeight w:val="190"/>
          <w:del w:id="36612" w:author="Author"/>
        </w:trPr>
        <w:tc>
          <w:tcPr>
            <w:tcW w:w="200" w:type="dxa"/>
            <w:tcBorders>
              <w:top w:val="nil"/>
              <w:left w:val="nil"/>
              <w:bottom w:val="nil"/>
            </w:tcBorders>
          </w:tcPr>
          <w:p w14:paraId="7F1F87E2" w14:textId="77777777" w:rsidR="002D775D" w:rsidRPr="000026A2" w:rsidDel="00ED7123" w:rsidRDefault="002D775D" w:rsidP="00B94200">
            <w:pPr>
              <w:pStyle w:val="tablehead"/>
              <w:suppressAutoHyphens/>
              <w:rPr>
                <w:del w:id="36613" w:author="Author"/>
              </w:rPr>
            </w:pPr>
          </w:p>
        </w:tc>
        <w:tc>
          <w:tcPr>
            <w:tcW w:w="2400" w:type="dxa"/>
            <w:gridSpan w:val="3"/>
            <w:tcBorders>
              <w:bottom w:val="single" w:sz="6" w:space="0" w:color="auto"/>
            </w:tcBorders>
          </w:tcPr>
          <w:p w14:paraId="77ACF54A" w14:textId="77777777" w:rsidR="002D775D" w:rsidRPr="000026A2" w:rsidDel="00ED7123" w:rsidRDefault="002D775D" w:rsidP="00B94200">
            <w:pPr>
              <w:pStyle w:val="tablehead"/>
              <w:suppressAutoHyphens/>
              <w:rPr>
                <w:del w:id="36614" w:author="Author"/>
              </w:rPr>
            </w:pPr>
            <w:del w:id="36615" w:author="Author">
              <w:r w:rsidRPr="000026A2" w:rsidDel="00ED7123">
                <w:delText>Deductible</w:delText>
              </w:r>
            </w:del>
          </w:p>
        </w:tc>
        <w:tc>
          <w:tcPr>
            <w:tcW w:w="2400" w:type="dxa"/>
            <w:gridSpan w:val="2"/>
            <w:tcBorders>
              <w:bottom w:val="single" w:sz="6" w:space="0" w:color="auto"/>
            </w:tcBorders>
          </w:tcPr>
          <w:p w14:paraId="414B1264" w14:textId="77777777" w:rsidR="002D775D" w:rsidRPr="000026A2" w:rsidDel="00ED7123" w:rsidRDefault="002D775D" w:rsidP="00B94200">
            <w:pPr>
              <w:pStyle w:val="tablehead"/>
              <w:suppressAutoHyphens/>
              <w:rPr>
                <w:del w:id="36616" w:author="Author"/>
              </w:rPr>
            </w:pPr>
            <w:del w:id="36617" w:author="Author">
              <w:r w:rsidRPr="000026A2" w:rsidDel="00ED7123">
                <w:delText>Factor</w:delText>
              </w:r>
            </w:del>
          </w:p>
        </w:tc>
      </w:tr>
      <w:tr w:rsidR="002D775D" w:rsidRPr="000026A2" w:rsidDel="00ED7123" w14:paraId="0485745D" w14:textId="77777777" w:rsidTr="00B94200">
        <w:trPr>
          <w:cantSplit/>
          <w:trHeight w:val="190"/>
          <w:del w:id="36618" w:author="Author"/>
        </w:trPr>
        <w:tc>
          <w:tcPr>
            <w:tcW w:w="200" w:type="dxa"/>
            <w:tcBorders>
              <w:top w:val="nil"/>
              <w:left w:val="nil"/>
              <w:bottom w:val="nil"/>
            </w:tcBorders>
          </w:tcPr>
          <w:p w14:paraId="34182454" w14:textId="77777777" w:rsidR="002D775D" w:rsidRPr="000026A2" w:rsidDel="00ED7123" w:rsidRDefault="002D775D" w:rsidP="00B94200">
            <w:pPr>
              <w:pStyle w:val="tabletext11"/>
              <w:suppressAutoHyphens/>
              <w:rPr>
                <w:del w:id="36619" w:author="Author"/>
              </w:rPr>
            </w:pPr>
          </w:p>
        </w:tc>
        <w:tc>
          <w:tcPr>
            <w:tcW w:w="960" w:type="dxa"/>
            <w:tcBorders>
              <w:bottom w:val="nil"/>
              <w:right w:val="nil"/>
            </w:tcBorders>
          </w:tcPr>
          <w:p w14:paraId="1D367EAA" w14:textId="77777777" w:rsidR="002D775D" w:rsidRPr="000026A2" w:rsidDel="00ED7123" w:rsidRDefault="002D775D" w:rsidP="00B94200">
            <w:pPr>
              <w:pStyle w:val="tabletext11"/>
              <w:suppressAutoHyphens/>
              <w:jc w:val="right"/>
              <w:rPr>
                <w:del w:id="36620" w:author="Author"/>
              </w:rPr>
            </w:pPr>
            <w:del w:id="36621" w:author="Author">
              <w:r w:rsidRPr="000026A2" w:rsidDel="00ED7123">
                <w:delText>$</w:delText>
              </w:r>
            </w:del>
          </w:p>
        </w:tc>
        <w:tc>
          <w:tcPr>
            <w:tcW w:w="610" w:type="dxa"/>
            <w:tcBorders>
              <w:left w:val="nil"/>
              <w:bottom w:val="nil"/>
              <w:right w:val="nil"/>
            </w:tcBorders>
          </w:tcPr>
          <w:p w14:paraId="4EA5F28F" w14:textId="77777777" w:rsidR="002D775D" w:rsidRPr="000026A2" w:rsidDel="00ED7123" w:rsidRDefault="002D775D" w:rsidP="00B94200">
            <w:pPr>
              <w:pStyle w:val="tabletext11"/>
              <w:suppressAutoHyphens/>
              <w:ind w:right="-45"/>
              <w:jc w:val="right"/>
              <w:rPr>
                <w:del w:id="36622" w:author="Author"/>
              </w:rPr>
            </w:pPr>
            <w:del w:id="36623" w:author="Author">
              <w:r w:rsidRPr="000026A2" w:rsidDel="00ED7123">
                <w:delText>Full</w:delText>
              </w:r>
            </w:del>
          </w:p>
        </w:tc>
        <w:tc>
          <w:tcPr>
            <w:tcW w:w="830" w:type="dxa"/>
            <w:tcBorders>
              <w:left w:val="nil"/>
              <w:bottom w:val="nil"/>
            </w:tcBorders>
          </w:tcPr>
          <w:p w14:paraId="4F5737A2" w14:textId="77777777" w:rsidR="002D775D" w:rsidRPr="000026A2" w:rsidDel="00ED7123" w:rsidRDefault="002D775D" w:rsidP="00B94200">
            <w:pPr>
              <w:pStyle w:val="tabletext11"/>
              <w:suppressAutoHyphens/>
              <w:ind w:right="-45"/>
              <w:rPr>
                <w:del w:id="36624" w:author="Author"/>
              </w:rPr>
            </w:pPr>
          </w:p>
        </w:tc>
        <w:tc>
          <w:tcPr>
            <w:tcW w:w="1450" w:type="dxa"/>
            <w:tcBorders>
              <w:bottom w:val="nil"/>
              <w:right w:val="nil"/>
            </w:tcBorders>
          </w:tcPr>
          <w:p w14:paraId="5FFE19F7" w14:textId="77777777" w:rsidR="002D775D" w:rsidRPr="000026A2" w:rsidDel="00ED7123" w:rsidRDefault="002D775D" w:rsidP="00B94200">
            <w:pPr>
              <w:pStyle w:val="tabletext11"/>
              <w:suppressAutoHyphens/>
              <w:jc w:val="right"/>
              <w:rPr>
                <w:del w:id="36625" w:author="Author"/>
              </w:rPr>
            </w:pPr>
            <w:del w:id="36626" w:author="Author">
              <w:r w:rsidRPr="000026A2" w:rsidDel="00ED7123">
                <w:delText>-0.235</w:delText>
              </w:r>
            </w:del>
          </w:p>
        </w:tc>
        <w:tc>
          <w:tcPr>
            <w:tcW w:w="950" w:type="dxa"/>
            <w:tcBorders>
              <w:left w:val="nil"/>
              <w:bottom w:val="nil"/>
            </w:tcBorders>
          </w:tcPr>
          <w:p w14:paraId="323709F3" w14:textId="77777777" w:rsidR="002D775D" w:rsidRPr="000026A2" w:rsidDel="00ED7123" w:rsidRDefault="002D775D" w:rsidP="00B94200">
            <w:pPr>
              <w:pStyle w:val="tabletext11"/>
              <w:tabs>
                <w:tab w:val="decimal" w:pos="1040"/>
              </w:tabs>
              <w:suppressAutoHyphens/>
              <w:rPr>
                <w:del w:id="36627" w:author="Author"/>
              </w:rPr>
            </w:pPr>
          </w:p>
        </w:tc>
      </w:tr>
      <w:tr w:rsidR="002D775D" w:rsidRPr="000026A2" w:rsidDel="00ED7123" w14:paraId="133E932C" w14:textId="77777777" w:rsidTr="00B94200">
        <w:trPr>
          <w:cantSplit/>
          <w:trHeight w:val="190"/>
          <w:del w:id="36628" w:author="Author"/>
        </w:trPr>
        <w:tc>
          <w:tcPr>
            <w:tcW w:w="200" w:type="dxa"/>
            <w:tcBorders>
              <w:top w:val="nil"/>
              <w:left w:val="nil"/>
              <w:bottom w:val="nil"/>
            </w:tcBorders>
          </w:tcPr>
          <w:p w14:paraId="0ECDD966" w14:textId="77777777" w:rsidR="002D775D" w:rsidRPr="000026A2" w:rsidDel="00ED7123" w:rsidRDefault="002D775D" w:rsidP="00B94200">
            <w:pPr>
              <w:pStyle w:val="tabletext11"/>
              <w:suppressAutoHyphens/>
              <w:rPr>
                <w:del w:id="36629" w:author="Author"/>
              </w:rPr>
            </w:pPr>
          </w:p>
        </w:tc>
        <w:tc>
          <w:tcPr>
            <w:tcW w:w="960" w:type="dxa"/>
            <w:tcBorders>
              <w:top w:val="nil"/>
              <w:bottom w:val="nil"/>
              <w:right w:val="nil"/>
            </w:tcBorders>
          </w:tcPr>
          <w:p w14:paraId="0A19C7B8" w14:textId="77777777" w:rsidR="002D775D" w:rsidRPr="000026A2" w:rsidDel="00ED7123" w:rsidRDefault="002D775D" w:rsidP="00B94200">
            <w:pPr>
              <w:pStyle w:val="tabletext11"/>
              <w:suppressAutoHyphens/>
              <w:jc w:val="right"/>
              <w:rPr>
                <w:del w:id="36630" w:author="Author"/>
              </w:rPr>
            </w:pPr>
          </w:p>
        </w:tc>
        <w:tc>
          <w:tcPr>
            <w:tcW w:w="610" w:type="dxa"/>
            <w:tcBorders>
              <w:top w:val="nil"/>
              <w:left w:val="nil"/>
              <w:bottom w:val="nil"/>
              <w:right w:val="nil"/>
            </w:tcBorders>
          </w:tcPr>
          <w:p w14:paraId="1A0F9106" w14:textId="77777777" w:rsidR="002D775D" w:rsidRPr="000026A2" w:rsidDel="00ED7123" w:rsidRDefault="002D775D" w:rsidP="00B94200">
            <w:pPr>
              <w:pStyle w:val="tabletext11"/>
              <w:suppressAutoHyphens/>
              <w:ind w:right="-45"/>
              <w:jc w:val="right"/>
              <w:rPr>
                <w:del w:id="36631" w:author="Author"/>
              </w:rPr>
            </w:pPr>
            <w:del w:id="36632" w:author="Author">
              <w:r w:rsidRPr="000026A2" w:rsidDel="00ED7123">
                <w:delText>50</w:delText>
              </w:r>
            </w:del>
          </w:p>
        </w:tc>
        <w:tc>
          <w:tcPr>
            <w:tcW w:w="830" w:type="dxa"/>
            <w:tcBorders>
              <w:top w:val="nil"/>
              <w:left w:val="nil"/>
              <w:bottom w:val="nil"/>
            </w:tcBorders>
          </w:tcPr>
          <w:p w14:paraId="623B48FA" w14:textId="77777777" w:rsidR="002D775D" w:rsidRPr="000026A2" w:rsidDel="00ED7123" w:rsidRDefault="002D775D" w:rsidP="00B94200">
            <w:pPr>
              <w:pStyle w:val="tabletext11"/>
              <w:suppressAutoHyphens/>
              <w:ind w:right="-45"/>
              <w:rPr>
                <w:del w:id="36633" w:author="Author"/>
              </w:rPr>
            </w:pPr>
          </w:p>
        </w:tc>
        <w:tc>
          <w:tcPr>
            <w:tcW w:w="1450" w:type="dxa"/>
            <w:tcBorders>
              <w:top w:val="nil"/>
              <w:bottom w:val="nil"/>
              <w:right w:val="nil"/>
            </w:tcBorders>
          </w:tcPr>
          <w:p w14:paraId="176B88B2" w14:textId="77777777" w:rsidR="002D775D" w:rsidRPr="000026A2" w:rsidDel="00ED7123" w:rsidRDefault="002D775D" w:rsidP="00B94200">
            <w:pPr>
              <w:pStyle w:val="tabletext11"/>
              <w:suppressAutoHyphens/>
              <w:jc w:val="right"/>
              <w:rPr>
                <w:del w:id="36634" w:author="Author"/>
              </w:rPr>
            </w:pPr>
            <w:del w:id="36635" w:author="Author">
              <w:r w:rsidRPr="000026A2" w:rsidDel="00ED7123">
                <w:delText>-0.232</w:delText>
              </w:r>
            </w:del>
          </w:p>
        </w:tc>
        <w:tc>
          <w:tcPr>
            <w:tcW w:w="950" w:type="dxa"/>
            <w:tcBorders>
              <w:top w:val="nil"/>
              <w:left w:val="nil"/>
              <w:bottom w:val="nil"/>
            </w:tcBorders>
          </w:tcPr>
          <w:p w14:paraId="1367E165" w14:textId="77777777" w:rsidR="002D775D" w:rsidRPr="000026A2" w:rsidDel="00ED7123" w:rsidRDefault="002D775D" w:rsidP="00B94200">
            <w:pPr>
              <w:pStyle w:val="tabletext11"/>
              <w:suppressAutoHyphens/>
              <w:jc w:val="right"/>
              <w:rPr>
                <w:del w:id="36636" w:author="Author"/>
              </w:rPr>
            </w:pPr>
          </w:p>
        </w:tc>
      </w:tr>
      <w:tr w:rsidR="002D775D" w:rsidRPr="000026A2" w:rsidDel="00ED7123" w14:paraId="35FC84EF" w14:textId="77777777" w:rsidTr="00B94200">
        <w:trPr>
          <w:cantSplit/>
          <w:trHeight w:val="190"/>
          <w:del w:id="36637" w:author="Author"/>
        </w:trPr>
        <w:tc>
          <w:tcPr>
            <w:tcW w:w="200" w:type="dxa"/>
            <w:tcBorders>
              <w:top w:val="nil"/>
              <w:left w:val="nil"/>
              <w:bottom w:val="nil"/>
            </w:tcBorders>
          </w:tcPr>
          <w:p w14:paraId="62A0AA4B" w14:textId="77777777" w:rsidR="002D775D" w:rsidRPr="000026A2" w:rsidDel="00ED7123" w:rsidRDefault="002D775D" w:rsidP="00B94200">
            <w:pPr>
              <w:pStyle w:val="tabletext11"/>
              <w:suppressAutoHyphens/>
              <w:rPr>
                <w:del w:id="36638" w:author="Author"/>
              </w:rPr>
            </w:pPr>
          </w:p>
        </w:tc>
        <w:tc>
          <w:tcPr>
            <w:tcW w:w="960" w:type="dxa"/>
            <w:tcBorders>
              <w:top w:val="nil"/>
              <w:bottom w:val="nil"/>
              <w:right w:val="nil"/>
            </w:tcBorders>
          </w:tcPr>
          <w:p w14:paraId="48B1D8A3" w14:textId="77777777" w:rsidR="002D775D" w:rsidRPr="000026A2" w:rsidDel="00ED7123" w:rsidRDefault="002D775D" w:rsidP="00B94200">
            <w:pPr>
              <w:pStyle w:val="tabletext11"/>
              <w:suppressAutoHyphens/>
              <w:jc w:val="right"/>
              <w:rPr>
                <w:del w:id="36639" w:author="Author"/>
              </w:rPr>
            </w:pPr>
          </w:p>
        </w:tc>
        <w:tc>
          <w:tcPr>
            <w:tcW w:w="610" w:type="dxa"/>
            <w:tcBorders>
              <w:top w:val="nil"/>
              <w:left w:val="nil"/>
              <w:bottom w:val="nil"/>
              <w:right w:val="nil"/>
            </w:tcBorders>
          </w:tcPr>
          <w:p w14:paraId="69D0B370" w14:textId="77777777" w:rsidR="002D775D" w:rsidRPr="000026A2" w:rsidDel="00ED7123" w:rsidRDefault="002D775D" w:rsidP="00B94200">
            <w:pPr>
              <w:pStyle w:val="tabletext11"/>
              <w:suppressAutoHyphens/>
              <w:ind w:right="-45"/>
              <w:jc w:val="right"/>
              <w:rPr>
                <w:del w:id="36640" w:author="Author"/>
              </w:rPr>
            </w:pPr>
            <w:del w:id="36641" w:author="Author">
              <w:r w:rsidRPr="000026A2" w:rsidDel="00ED7123">
                <w:delText>100</w:delText>
              </w:r>
            </w:del>
          </w:p>
        </w:tc>
        <w:tc>
          <w:tcPr>
            <w:tcW w:w="830" w:type="dxa"/>
            <w:tcBorders>
              <w:top w:val="nil"/>
              <w:left w:val="nil"/>
              <w:bottom w:val="nil"/>
            </w:tcBorders>
          </w:tcPr>
          <w:p w14:paraId="0680C1CF" w14:textId="77777777" w:rsidR="002D775D" w:rsidRPr="000026A2" w:rsidDel="00ED7123" w:rsidRDefault="002D775D" w:rsidP="00B94200">
            <w:pPr>
              <w:pStyle w:val="tabletext11"/>
              <w:suppressAutoHyphens/>
              <w:ind w:right="-45"/>
              <w:rPr>
                <w:del w:id="36642" w:author="Author"/>
              </w:rPr>
            </w:pPr>
          </w:p>
        </w:tc>
        <w:tc>
          <w:tcPr>
            <w:tcW w:w="1450" w:type="dxa"/>
            <w:tcBorders>
              <w:top w:val="nil"/>
              <w:bottom w:val="nil"/>
              <w:right w:val="nil"/>
            </w:tcBorders>
          </w:tcPr>
          <w:p w14:paraId="1497C7D1" w14:textId="77777777" w:rsidR="002D775D" w:rsidRPr="000026A2" w:rsidDel="00ED7123" w:rsidRDefault="002D775D" w:rsidP="00B94200">
            <w:pPr>
              <w:pStyle w:val="tabletext11"/>
              <w:suppressAutoHyphens/>
              <w:jc w:val="right"/>
              <w:rPr>
                <w:del w:id="36643" w:author="Author"/>
              </w:rPr>
            </w:pPr>
            <w:del w:id="36644" w:author="Author">
              <w:r w:rsidRPr="000026A2" w:rsidDel="00ED7123">
                <w:delText>-0.231</w:delText>
              </w:r>
            </w:del>
          </w:p>
        </w:tc>
        <w:tc>
          <w:tcPr>
            <w:tcW w:w="950" w:type="dxa"/>
            <w:tcBorders>
              <w:top w:val="nil"/>
              <w:left w:val="nil"/>
              <w:bottom w:val="nil"/>
            </w:tcBorders>
          </w:tcPr>
          <w:p w14:paraId="1DD95772" w14:textId="77777777" w:rsidR="002D775D" w:rsidRPr="000026A2" w:rsidDel="00ED7123" w:rsidRDefault="002D775D" w:rsidP="00B94200">
            <w:pPr>
              <w:pStyle w:val="tabletext11"/>
              <w:suppressAutoHyphens/>
              <w:jc w:val="right"/>
              <w:rPr>
                <w:del w:id="36645" w:author="Author"/>
              </w:rPr>
            </w:pPr>
          </w:p>
        </w:tc>
      </w:tr>
      <w:tr w:rsidR="002D775D" w:rsidRPr="000026A2" w:rsidDel="00ED7123" w14:paraId="568DE778" w14:textId="77777777" w:rsidTr="00B94200">
        <w:trPr>
          <w:cantSplit/>
          <w:trHeight w:val="190"/>
          <w:del w:id="36646" w:author="Author"/>
        </w:trPr>
        <w:tc>
          <w:tcPr>
            <w:tcW w:w="200" w:type="dxa"/>
            <w:tcBorders>
              <w:top w:val="nil"/>
              <w:left w:val="nil"/>
              <w:bottom w:val="nil"/>
            </w:tcBorders>
          </w:tcPr>
          <w:p w14:paraId="33849A78" w14:textId="77777777" w:rsidR="002D775D" w:rsidRPr="000026A2" w:rsidDel="00ED7123" w:rsidRDefault="002D775D" w:rsidP="00B94200">
            <w:pPr>
              <w:pStyle w:val="tabletext11"/>
              <w:suppressAutoHyphens/>
              <w:rPr>
                <w:del w:id="36647" w:author="Author"/>
              </w:rPr>
            </w:pPr>
          </w:p>
        </w:tc>
        <w:tc>
          <w:tcPr>
            <w:tcW w:w="960" w:type="dxa"/>
            <w:tcBorders>
              <w:top w:val="nil"/>
              <w:bottom w:val="nil"/>
              <w:right w:val="nil"/>
            </w:tcBorders>
          </w:tcPr>
          <w:p w14:paraId="0126B8AD" w14:textId="77777777" w:rsidR="002D775D" w:rsidRPr="000026A2" w:rsidDel="00ED7123" w:rsidRDefault="002D775D" w:rsidP="00B94200">
            <w:pPr>
              <w:pStyle w:val="tabletext11"/>
              <w:suppressAutoHyphens/>
              <w:jc w:val="right"/>
              <w:rPr>
                <w:del w:id="36648" w:author="Author"/>
              </w:rPr>
            </w:pPr>
          </w:p>
        </w:tc>
        <w:tc>
          <w:tcPr>
            <w:tcW w:w="610" w:type="dxa"/>
            <w:tcBorders>
              <w:top w:val="nil"/>
              <w:left w:val="nil"/>
              <w:bottom w:val="nil"/>
              <w:right w:val="nil"/>
            </w:tcBorders>
          </w:tcPr>
          <w:p w14:paraId="45877879" w14:textId="77777777" w:rsidR="002D775D" w:rsidRPr="000026A2" w:rsidDel="00ED7123" w:rsidRDefault="002D775D" w:rsidP="00B94200">
            <w:pPr>
              <w:pStyle w:val="tabletext11"/>
              <w:suppressAutoHyphens/>
              <w:ind w:right="-45"/>
              <w:jc w:val="right"/>
              <w:rPr>
                <w:del w:id="36649" w:author="Author"/>
              </w:rPr>
            </w:pPr>
            <w:del w:id="36650" w:author="Author">
              <w:r w:rsidRPr="000026A2" w:rsidDel="00ED7123">
                <w:delText>200</w:delText>
              </w:r>
            </w:del>
          </w:p>
        </w:tc>
        <w:tc>
          <w:tcPr>
            <w:tcW w:w="830" w:type="dxa"/>
            <w:tcBorders>
              <w:top w:val="nil"/>
              <w:left w:val="nil"/>
              <w:bottom w:val="nil"/>
            </w:tcBorders>
          </w:tcPr>
          <w:p w14:paraId="79259990" w14:textId="77777777" w:rsidR="002D775D" w:rsidRPr="000026A2" w:rsidDel="00ED7123" w:rsidRDefault="002D775D" w:rsidP="00B94200">
            <w:pPr>
              <w:pStyle w:val="tabletext11"/>
              <w:suppressAutoHyphens/>
              <w:ind w:right="-45"/>
              <w:rPr>
                <w:del w:id="36651" w:author="Author"/>
              </w:rPr>
            </w:pPr>
          </w:p>
        </w:tc>
        <w:tc>
          <w:tcPr>
            <w:tcW w:w="1450" w:type="dxa"/>
            <w:tcBorders>
              <w:top w:val="nil"/>
              <w:bottom w:val="nil"/>
              <w:right w:val="nil"/>
            </w:tcBorders>
          </w:tcPr>
          <w:p w14:paraId="32812C4A" w14:textId="77777777" w:rsidR="002D775D" w:rsidRPr="000026A2" w:rsidDel="00ED7123" w:rsidRDefault="002D775D" w:rsidP="00B94200">
            <w:pPr>
              <w:pStyle w:val="tabletext11"/>
              <w:suppressAutoHyphens/>
              <w:jc w:val="right"/>
              <w:rPr>
                <w:del w:id="36652" w:author="Author"/>
              </w:rPr>
            </w:pPr>
            <w:del w:id="36653" w:author="Author">
              <w:r w:rsidRPr="000026A2" w:rsidDel="00ED7123">
                <w:delText>-0.230</w:delText>
              </w:r>
            </w:del>
          </w:p>
        </w:tc>
        <w:tc>
          <w:tcPr>
            <w:tcW w:w="950" w:type="dxa"/>
            <w:tcBorders>
              <w:top w:val="nil"/>
              <w:left w:val="nil"/>
              <w:bottom w:val="nil"/>
            </w:tcBorders>
          </w:tcPr>
          <w:p w14:paraId="208CD9D8" w14:textId="77777777" w:rsidR="002D775D" w:rsidRPr="000026A2" w:rsidDel="00ED7123" w:rsidRDefault="002D775D" w:rsidP="00B94200">
            <w:pPr>
              <w:pStyle w:val="tabletext11"/>
              <w:suppressAutoHyphens/>
              <w:jc w:val="right"/>
              <w:rPr>
                <w:del w:id="36654" w:author="Author"/>
              </w:rPr>
            </w:pPr>
          </w:p>
        </w:tc>
      </w:tr>
      <w:tr w:rsidR="002D775D" w:rsidRPr="000026A2" w:rsidDel="00ED7123" w14:paraId="064687B9" w14:textId="77777777" w:rsidTr="00B94200">
        <w:trPr>
          <w:cantSplit/>
          <w:trHeight w:val="190"/>
          <w:del w:id="36655" w:author="Author"/>
        </w:trPr>
        <w:tc>
          <w:tcPr>
            <w:tcW w:w="200" w:type="dxa"/>
            <w:tcBorders>
              <w:top w:val="nil"/>
              <w:left w:val="nil"/>
              <w:bottom w:val="nil"/>
            </w:tcBorders>
          </w:tcPr>
          <w:p w14:paraId="1CF5C2AF" w14:textId="77777777" w:rsidR="002D775D" w:rsidRPr="000026A2" w:rsidDel="00ED7123" w:rsidRDefault="002D775D" w:rsidP="00B94200">
            <w:pPr>
              <w:pStyle w:val="tabletext11"/>
              <w:suppressAutoHyphens/>
              <w:rPr>
                <w:del w:id="36656" w:author="Author"/>
              </w:rPr>
            </w:pPr>
          </w:p>
        </w:tc>
        <w:tc>
          <w:tcPr>
            <w:tcW w:w="960" w:type="dxa"/>
            <w:tcBorders>
              <w:top w:val="nil"/>
              <w:bottom w:val="nil"/>
              <w:right w:val="nil"/>
            </w:tcBorders>
          </w:tcPr>
          <w:p w14:paraId="1B3A701E" w14:textId="77777777" w:rsidR="002D775D" w:rsidRPr="000026A2" w:rsidDel="00ED7123" w:rsidRDefault="002D775D" w:rsidP="00B94200">
            <w:pPr>
              <w:pStyle w:val="tabletext11"/>
              <w:suppressAutoHyphens/>
              <w:jc w:val="right"/>
              <w:rPr>
                <w:del w:id="36657" w:author="Author"/>
              </w:rPr>
            </w:pPr>
          </w:p>
        </w:tc>
        <w:tc>
          <w:tcPr>
            <w:tcW w:w="610" w:type="dxa"/>
            <w:tcBorders>
              <w:top w:val="nil"/>
              <w:left w:val="nil"/>
              <w:bottom w:val="nil"/>
              <w:right w:val="nil"/>
            </w:tcBorders>
          </w:tcPr>
          <w:p w14:paraId="2BEBFFBF" w14:textId="77777777" w:rsidR="002D775D" w:rsidRPr="000026A2" w:rsidDel="00ED7123" w:rsidRDefault="002D775D" w:rsidP="00B94200">
            <w:pPr>
              <w:pStyle w:val="tabletext11"/>
              <w:suppressAutoHyphens/>
              <w:ind w:right="-45"/>
              <w:jc w:val="right"/>
              <w:rPr>
                <w:del w:id="36658" w:author="Author"/>
              </w:rPr>
            </w:pPr>
            <w:del w:id="36659" w:author="Author">
              <w:r w:rsidRPr="000026A2" w:rsidDel="00ED7123">
                <w:delText>250</w:delText>
              </w:r>
            </w:del>
          </w:p>
        </w:tc>
        <w:tc>
          <w:tcPr>
            <w:tcW w:w="830" w:type="dxa"/>
            <w:tcBorders>
              <w:top w:val="nil"/>
              <w:left w:val="nil"/>
              <w:bottom w:val="nil"/>
            </w:tcBorders>
          </w:tcPr>
          <w:p w14:paraId="17BF1BDB" w14:textId="77777777" w:rsidR="002D775D" w:rsidRPr="000026A2" w:rsidDel="00ED7123" w:rsidRDefault="002D775D" w:rsidP="00B94200">
            <w:pPr>
              <w:pStyle w:val="tabletext11"/>
              <w:suppressAutoHyphens/>
              <w:ind w:right="-45"/>
              <w:rPr>
                <w:del w:id="36660" w:author="Author"/>
              </w:rPr>
            </w:pPr>
          </w:p>
        </w:tc>
        <w:tc>
          <w:tcPr>
            <w:tcW w:w="1450" w:type="dxa"/>
            <w:tcBorders>
              <w:top w:val="nil"/>
              <w:bottom w:val="nil"/>
              <w:right w:val="nil"/>
            </w:tcBorders>
          </w:tcPr>
          <w:p w14:paraId="199C4F64" w14:textId="77777777" w:rsidR="002D775D" w:rsidRPr="000026A2" w:rsidDel="00ED7123" w:rsidRDefault="002D775D" w:rsidP="00B94200">
            <w:pPr>
              <w:pStyle w:val="tabletext11"/>
              <w:suppressAutoHyphens/>
              <w:jc w:val="right"/>
              <w:rPr>
                <w:del w:id="36661" w:author="Author"/>
              </w:rPr>
            </w:pPr>
            <w:del w:id="36662" w:author="Author">
              <w:r w:rsidRPr="000026A2" w:rsidDel="00ED7123">
                <w:delText>-0.229</w:delText>
              </w:r>
            </w:del>
          </w:p>
        </w:tc>
        <w:tc>
          <w:tcPr>
            <w:tcW w:w="950" w:type="dxa"/>
            <w:tcBorders>
              <w:top w:val="nil"/>
              <w:left w:val="nil"/>
              <w:bottom w:val="nil"/>
            </w:tcBorders>
          </w:tcPr>
          <w:p w14:paraId="1C9E76F6" w14:textId="77777777" w:rsidR="002D775D" w:rsidRPr="000026A2" w:rsidDel="00ED7123" w:rsidRDefault="002D775D" w:rsidP="00B94200">
            <w:pPr>
              <w:pStyle w:val="tabletext11"/>
              <w:suppressAutoHyphens/>
              <w:jc w:val="right"/>
              <w:rPr>
                <w:del w:id="36663" w:author="Author"/>
              </w:rPr>
            </w:pPr>
          </w:p>
        </w:tc>
      </w:tr>
      <w:tr w:rsidR="002D775D" w:rsidRPr="000026A2" w:rsidDel="00ED7123" w14:paraId="76402FAB" w14:textId="77777777" w:rsidTr="00B94200">
        <w:trPr>
          <w:cantSplit/>
          <w:trHeight w:val="190"/>
          <w:del w:id="36664" w:author="Author"/>
        </w:trPr>
        <w:tc>
          <w:tcPr>
            <w:tcW w:w="200" w:type="dxa"/>
            <w:tcBorders>
              <w:top w:val="nil"/>
              <w:left w:val="nil"/>
              <w:bottom w:val="nil"/>
            </w:tcBorders>
          </w:tcPr>
          <w:p w14:paraId="5AD17B34" w14:textId="77777777" w:rsidR="002D775D" w:rsidRPr="000026A2" w:rsidDel="00ED7123" w:rsidRDefault="002D775D" w:rsidP="00B94200">
            <w:pPr>
              <w:pStyle w:val="tabletext11"/>
              <w:suppressAutoHyphens/>
              <w:rPr>
                <w:del w:id="36665" w:author="Author"/>
              </w:rPr>
            </w:pPr>
          </w:p>
        </w:tc>
        <w:tc>
          <w:tcPr>
            <w:tcW w:w="960" w:type="dxa"/>
            <w:tcBorders>
              <w:top w:val="nil"/>
              <w:bottom w:val="nil"/>
              <w:right w:val="nil"/>
            </w:tcBorders>
          </w:tcPr>
          <w:p w14:paraId="3170602B" w14:textId="77777777" w:rsidR="002D775D" w:rsidRPr="000026A2" w:rsidDel="00ED7123" w:rsidRDefault="002D775D" w:rsidP="00B94200">
            <w:pPr>
              <w:pStyle w:val="tabletext11"/>
              <w:suppressAutoHyphens/>
              <w:jc w:val="right"/>
              <w:rPr>
                <w:del w:id="36666" w:author="Author"/>
              </w:rPr>
            </w:pPr>
          </w:p>
        </w:tc>
        <w:tc>
          <w:tcPr>
            <w:tcW w:w="610" w:type="dxa"/>
            <w:tcBorders>
              <w:top w:val="nil"/>
              <w:left w:val="nil"/>
              <w:bottom w:val="nil"/>
              <w:right w:val="nil"/>
            </w:tcBorders>
          </w:tcPr>
          <w:p w14:paraId="3F262923" w14:textId="77777777" w:rsidR="002D775D" w:rsidRPr="000026A2" w:rsidDel="00ED7123" w:rsidRDefault="002D775D" w:rsidP="00B94200">
            <w:pPr>
              <w:pStyle w:val="tabletext11"/>
              <w:suppressAutoHyphens/>
              <w:ind w:right="-45"/>
              <w:jc w:val="right"/>
              <w:rPr>
                <w:del w:id="36667" w:author="Author"/>
              </w:rPr>
            </w:pPr>
            <w:del w:id="36668" w:author="Author">
              <w:r w:rsidRPr="000026A2" w:rsidDel="00ED7123">
                <w:delText>500</w:delText>
              </w:r>
            </w:del>
          </w:p>
        </w:tc>
        <w:tc>
          <w:tcPr>
            <w:tcW w:w="830" w:type="dxa"/>
            <w:tcBorders>
              <w:top w:val="nil"/>
              <w:left w:val="nil"/>
              <w:bottom w:val="nil"/>
            </w:tcBorders>
          </w:tcPr>
          <w:p w14:paraId="3605038D" w14:textId="77777777" w:rsidR="002D775D" w:rsidRPr="000026A2" w:rsidDel="00ED7123" w:rsidRDefault="002D775D" w:rsidP="00B94200">
            <w:pPr>
              <w:pStyle w:val="tabletext11"/>
              <w:suppressAutoHyphens/>
              <w:ind w:right="-45"/>
              <w:rPr>
                <w:del w:id="36669" w:author="Author"/>
              </w:rPr>
            </w:pPr>
          </w:p>
        </w:tc>
        <w:tc>
          <w:tcPr>
            <w:tcW w:w="1450" w:type="dxa"/>
            <w:tcBorders>
              <w:top w:val="nil"/>
              <w:bottom w:val="nil"/>
              <w:right w:val="nil"/>
            </w:tcBorders>
          </w:tcPr>
          <w:p w14:paraId="7965F7E9" w14:textId="77777777" w:rsidR="002D775D" w:rsidRPr="000026A2" w:rsidDel="00ED7123" w:rsidRDefault="002D775D" w:rsidP="00B94200">
            <w:pPr>
              <w:pStyle w:val="tabletext11"/>
              <w:suppressAutoHyphens/>
              <w:jc w:val="right"/>
              <w:rPr>
                <w:del w:id="36670" w:author="Author"/>
              </w:rPr>
            </w:pPr>
            <w:del w:id="36671" w:author="Author">
              <w:r w:rsidRPr="000026A2" w:rsidDel="00ED7123">
                <w:delText>-0.227</w:delText>
              </w:r>
            </w:del>
          </w:p>
        </w:tc>
        <w:tc>
          <w:tcPr>
            <w:tcW w:w="950" w:type="dxa"/>
            <w:tcBorders>
              <w:top w:val="nil"/>
              <w:left w:val="nil"/>
              <w:bottom w:val="nil"/>
            </w:tcBorders>
          </w:tcPr>
          <w:p w14:paraId="57E48E9E" w14:textId="77777777" w:rsidR="002D775D" w:rsidRPr="000026A2" w:rsidDel="00ED7123" w:rsidRDefault="002D775D" w:rsidP="00B94200">
            <w:pPr>
              <w:pStyle w:val="tabletext11"/>
              <w:suppressAutoHyphens/>
              <w:jc w:val="right"/>
              <w:rPr>
                <w:del w:id="36672" w:author="Author"/>
              </w:rPr>
            </w:pPr>
          </w:p>
        </w:tc>
      </w:tr>
      <w:tr w:rsidR="002D775D" w:rsidRPr="000026A2" w:rsidDel="00ED7123" w14:paraId="616131E6" w14:textId="77777777" w:rsidTr="00B94200">
        <w:trPr>
          <w:cantSplit/>
          <w:trHeight w:val="190"/>
          <w:del w:id="36673" w:author="Author"/>
        </w:trPr>
        <w:tc>
          <w:tcPr>
            <w:tcW w:w="200" w:type="dxa"/>
            <w:tcBorders>
              <w:top w:val="nil"/>
              <w:left w:val="nil"/>
              <w:bottom w:val="nil"/>
            </w:tcBorders>
          </w:tcPr>
          <w:p w14:paraId="17719F05" w14:textId="77777777" w:rsidR="002D775D" w:rsidRPr="000026A2" w:rsidDel="00ED7123" w:rsidRDefault="002D775D" w:rsidP="00B94200">
            <w:pPr>
              <w:pStyle w:val="tabletext11"/>
              <w:suppressAutoHyphens/>
              <w:rPr>
                <w:del w:id="36674" w:author="Author"/>
              </w:rPr>
            </w:pPr>
          </w:p>
        </w:tc>
        <w:tc>
          <w:tcPr>
            <w:tcW w:w="960" w:type="dxa"/>
            <w:tcBorders>
              <w:top w:val="nil"/>
              <w:bottom w:val="nil"/>
              <w:right w:val="nil"/>
            </w:tcBorders>
          </w:tcPr>
          <w:p w14:paraId="7CEE4BDE" w14:textId="77777777" w:rsidR="002D775D" w:rsidRPr="000026A2" w:rsidDel="00ED7123" w:rsidRDefault="002D775D" w:rsidP="00B94200">
            <w:pPr>
              <w:pStyle w:val="tabletext11"/>
              <w:suppressAutoHyphens/>
              <w:jc w:val="right"/>
              <w:rPr>
                <w:del w:id="36675" w:author="Author"/>
              </w:rPr>
            </w:pPr>
          </w:p>
        </w:tc>
        <w:tc>
          <w:tcPr>
            <w:tcW w:w="610" w:type="dxa"/>
            <w:tcBorders>
              <w:top w:val="nil"/>
              <w:left w:val="nil"/>
              <w:bottom w:val="nil"/>
              <w:right w:val="nil"/>
            </w:tcBorders>
          </w:tcPr>
          <w:p w14:paraId="5CE187AC" w14:textId="77777777" w:rsidR="002D775D" w:rsidRPr="000026A2" w:rsidDel="00ED7123" w:rsidRDefault="002D775D" w:rsidP="00B94200">
            <w:pPr>
              <w:pStyle w:val="tabletext11"/>
              <w:suppressAutoHyphens/>
              <w:ind w:right="-45"/>
              <w:jc w:val="right"/>
              <w:rPr>
                <w:del w:id="36676" w:author="Author"/>
              </w:rPr>
            </w:pPr>
            <w:del w:id="36677" w:author="Author">
              <w:r w:rsidRPr="000026A2" w:rsidDel="00ED7123">
                <w:delText>1,000</w:delText>
              </w:r>
            </w:del>
          </w:p>
        </w:tc>
        <w:tc>
          <w:tcPr>
            <w:tcW w:w="830" w:type="dxa"/>
            <w:tcBorders>
              <w:top w:val="nil"/>
              <w:left w:val="nil"/>
              <w:bottom w:val="nil"/>
            </w:tcBorders>
          </w:tcPr>
          <w:p w14:paraId="531EAD6C" w14:textId="77777777" w:rsidR="002D775D" w:rsidRPr="000026A2" w:rsidDel="00ED7123" w:rsidRDefault="002D775D" w:rsidP="00B94200">
            <w:pPr>
              <w:pStyle w:val="tabletext11"/>
              <w:suppressAutoHyphens/>
              <w:ind w:right="-45"/>
              <w:rPr>
                <w:del w:id="36678" w:author="Author"/>
              </w:rPr>
            </w:pPr>
          </w:p>
        </w:tc>
        <w:tc>
          <w:tcPr>
            <w:tcW w:w="1450" w:type="dxa"/>
            <w:tcBorders>
              <w:top w:val="nil"/>
              <w:bottom w:val="nil"/>
              <w:right w:val="nil"/>
            </w:tcBorders>
          </w:tcPr>
          <w:p w14:paraId="5AEFDD34" w14:textId="77777777" w:rsidR="002D775D" w:rsidRPr="000026A2" w:rsidDel="00ED7123" w:rsidRDefault="002D775D" w:rsidP="00B94200">
            <w:pPr>
              <w:pStyle w:val="tabletext11"/>
              <w:suppressAutoHyphens/>
              <w:jc w:val="right"/>
              <w:rPr>
                <w:del w:id="36679" w:author="Author"/>
              </w:rPr>
            </w:pPr>
            <w:del w:id="36680" w:author="Author">
              <w:r w:rsidRPr="000026A2" w:rsidDel="00ED7123">
                <w:delText>-0.225</w:delText>
              </w:r>
            </w:del>
          </w:p>
        </w:tc>
        <w:tc>
          <w:tcPr>
            <w:tcW w:w="950" w:type="dxa"/>
            <w:tcBorders>
              <w:top w:val="nil"/>
              <w:left w:val="nil"/>
              <w:bottom w:val="nil"/>
            </w:tcBorders>
          </w:tcPr>
          <w:p w14:paraId="3F05ECFB" w14:textId="77777777" w:rsidR="002D775D" w:rsidRPr="000026A2" w:rsidDel="00ED7123" w:rsidRDefault="002D775D" w:rsidP="00B94200">
            <w:pPr>
              <w:pStyle w:val="tabletext11"/>
              <w:suppressAutoHyphens/>
              <w:jc w:val="right"/>
              <w:rPr>
                <w:del w:id="36681" w:author="Author"/>
              </w:rPr>
            </w:pPr>
          </w:p>
        </w:tc>
      </w:tr>
      <w:tr w:rsidR="002D775D" w:rsidRPr="000026A2" w:rsidDel="00ED7123" w14:paraId="68BD150D" w14:textId="77777777" w:rsidTr="00B94200">
        <w:trPr>
          <w:cantSplit/>
          <w:trHeight w:val="190"/>
          <w:del w:id="36682" w:author="Author"/>
        </w:trPr>
        <w:tc>
          <w:tcPr>
            <w:tcW w:w="200" w:type="dxa"/>
            <w:tcBorders>
              <w:top w:val="nil"/>
              <w:left w:val="nil"/>
              <w:bottom w:val="nil"/>
            </w:tcBorders>
          </w:tcPr>
          <w:p w14:paraId="68C420CA" w14:textId="77777777" w:rsidR="002D775D" w:rsidRPr="000026A2" w:rsidDel="00ED7123" w:rsidRDefault="002D775D" w:rsidP="00B94200">
            <w:pPr>
              <w:pStyle w:val="tabletext11"/>
              <w:suppressAutoHyphens/>
              <w:rPr>
                <w:del w:id="36683" w:author="Author"/>
              </w:rPr>
            </w:pPr>
          </w:p>
        </w:tc>
        <w:tc>
          <w:tcPr>
            <w:tcW w:w="960" w:type="dxa"/>
            <w:tcBorders>
              <w:top w:val="nil"/>
              <w:bottom w:val="nil"/>
              <w:right w:val="nil"/>
            </w:tcBorders>
          </w:tcPr>
          <w:p w14:paraId="472AD63A" w14:textId="77777777" w:rsidR="002D775D" w:rsidRPr="000026A2" w:rsidDel="00ED7123" w:rsidRDefault="002D775D" w:rsidP="00B94200">
            <w:pPr>
              <w:pStyle w:val="tabletext11"/>
              <w:suppressAutoHyphens/>
              <w:jc w:val="right"/>
              <w:rPr>
                <w:del w:id="36684" w:author="Author"/>
              </w:rPr>
            </w:pPr>
          </w:p>
        </w:tc>
        <w:tc>
          <w:tcPr>
            <w:tcW w:w="610" w:type="dxa"/>
            <w:tcBorders>
              <w:top w:val="nil"/>
              <w:left w:val="nil"/>
              <w:bottom w:val="nil"/>
              <w:right w:val="nil"/>
            </w:tcBorders>
          </w:tcPr>
          <w:p w14:paraId="516937AD" w14:textId="77777777" w:rsidR="002D775D" w:rsidRPr="000026A2" w:rsidDel="00ED7123" w:rsidRDefault="002D775D" w:rsidP="00B94200">
            <w:pPr>
              <w:pStyle w:val="tabletext11"/>
              <w:suppressAutoHyphens/>
              <w:ind w:right="-45"/>
              <w:jc w:val="right"/>
              <w:rPr>
                <w:del w:id="36685" w:author="Author"/>
              </w:rPr>
            </w:pPr>
            <w:del w:id="36686" w:author="Author">
              <w:r w:rsidRPr="000026A2" w:rsidDel="00ED7123">
                <w:delText>2,000</w:delText>
              </w:r>
            </w:del>
          </w:p>
        </w:tc>
        <w:tc>
          <w:tcPr>
            <w:tcW w:w="830" w:type="dxa"/>
            <w:tcBorders>
              <w:top w:val="nil"/>
              <w:left w:val="nil"/>
              <w:bottom w:val="nil"/>
            </w:tcBorders>
          </w:tcPr>
          <w:p w14:paraId="4C89C210" w14:textId="77777777" w:rsidR="002D775D" w:rsidRPr="000026A2" w:rsidDel="00ED7123" w:rsidRDefault="002D775D" w:rsidP="00B94200">
            <w:pPr>
              <w:pStyle w:val="tabletext11"/>
              <w:suppressAutoHyphens/>
              <w:ind w:right="-45"/>
              <w:rPr>
                <w:del w:id="36687" w:author="Author"/>
              </w:rPr>
            </w:pPr>
          </w:p>
        </w:tc>
        <w:tc>
          <w:tcPr>
            <w:tcW w:w="1450" w:type="dxa"/>
            <w:tcBorders>
              <w:top w:val="nil"/>
              <w:bottom w:val="nil"/>
              <w:right w:val="nil"/>
            </w:tcBorders>
          </w:tcPr>
          <w:p w14:paraId="5BE6ADF6" w14:textId="77777777" w:rsidR="002D775D" w:rsidRPr="000026A2" w:rsidDel="00ED7123" w:rsidRDefault="002D775D" w:rsidP="00B94200">
            <w:pPr>
              <w:pStyle w:val="tabletext11"/>
              <w:suppressAutoHyphens/>
              <w:jc w:val="right"/>
              <w:rPr>
                <w:del w:id="36688" w:author="Author"/>
              </w:rPr>
            </w:pPr>
            <w:del w:id="36689" w:author="Author">
              <w:r w:rsidRPr="000026A2" w:rsidDel="00ED7123">
                <w:delText>-0.223</w:delText>
              </w:r>
            </w:del>
          </w:p>
        </w:tc>
        <w:tc>
          <w:tcPr>
            <w:tcW w:w="950" w:type="dxa"/>
            <w:tcBorders>
              <w:top w:val="nil"/>
              <w:left w:val="nil"/>
              <w:bottom w:val="nil"/>
            </w:tcBorders>
          </w:tcPr>
          <w:p w14:paraId="3BACA184" w14:textId="77777777" w:rsidR="002D775D" w:rsidRPr="000026A2" w:rsidDel="00ED7123" w:rsidRDefault="002D775D" w:rsidP="00B94200">
            <w:pPr>
              <w:pStyle w:val="tabletext11"/>
              <w:suppressAutoHyphens/>
              <w:jc w:val="right"/>
              <w:rPr>
                <w:del w:id="36690" w:author="Author"/>
              </w:rPr>
            </w:pPr>
          </w:p>
        </w:tc>
      </w:tr>
      <w:tr w:rsidR="002D775D" w:rsidRPr="000026A2" w:rsidDel="00ED7123" w14:paraId="187E8922" w14:textId="77777777" w:rsidTr="00B94200">
        <w:trPr>
          <w:cantSplit/>
          <w:trHeight w:val="190"/>
          <w:del w:id="36691" w:author="Author"/>
        </w:trPr>
        <w:tc>
          <w:tcPr>
            <w:tcW w:w="200" w:type="dxa"/>
            <w:tcBorders>
              <w:top w:val="nil"/>
              <w:left w:val="nil"/>
              <w:bottom w:val="nil"/>
            </w:tcBorders>
          </w:tcPr>
          <w:p w14:paraId="38DD743B" w14:textId="77777777" w:rsidR="002D775D" w:rsidRPr="000026A2" w:rsidDel="00ED7123" w:rsidRDefault="002D775D" w:rsidP="00B94200">
            <w:pPr>
              <w:pStyle w:val="tabletext11"/>
              <w:suppressAutoHyphens/>
              <w:rPr>
                <w:del w:id="36692" w:author="Author"/>
              </w:rPr>
            </w:pPr>
          </w:p>
        </w:tc>
        <w:tc>
          <w:tcPr>
            <w:tcW w:w="960" w:type="dxa"/>
            <w:tcBorders>
              <w:top w:val="nil"/>
              <w:bottom w:val="nil"/>
              <w:right w:val="nil"/>
            </w:tcBorders>
          </w:tcPr>
          <w:p w14:paraId="22C0D37A" w14:textId="77777777" w:rsidR="002D775D" w:rsidRPr="000026A2" w:rsidDel="00ED7123" w:rsidRDefault="002D775D" w:rsidP="00B94200">
            <w:pPr>
              <w:pStyle w:val="tabletext11"/>
              <w:suppressAutoHyphens/>
              <w:jc w:val="right"/>
              <w:rPr>
                <w:del w:id="36693" w:author="Author"/>
              </w:rPr>
            </w:pPr>
          </w:p>
        </w:tc>
        <w:tc>
          <w:tcPr>
            <w:tcW w:w="610" w:type="dxa"/>
            <w:tcBorders>
              <w:top w:val="nil"/>
              <w:left w:val="nil"/>
              <w:bottom w:val="nil"/>
              <w:right w:val="nil"/>
            </w:tcBorders>
          </w:tcPr>
          <w:p w14:paraId="5A7DB334" w14:textId="77777777" w:rsidR="002D775D" w:rsidRPr="000026A2" w:rsidDel="00ED7123" w:rsidRDefault="002D775D" w:rsidP="00B94200">
            <w:pPr>
              <w:pStyle w:val="tabletext11"/>
              <w:suppressAutoHyphens/>
              <w:ind w:right="-45"/>
              <w:jc w:val="right"/>
              <w:rPr>
                <w:del w:id="36694" w:author="Author"/>
              </w:rPr>
            </w:pPr>
            <w:del w:id="36695" w:author="Author">
              <w:r w:rsidRPr="000026A2" w:rsidDel="00ED7123">
                <w:delText>3,000</w:delText>
              </w:r>
            </w:del>
          </w:p>
        </w:tc>
        <w:tc>
          <w:tcPr>
            <w:tcW w:w="830" w:type="dxa"/>
            <w:tcBorders>
              <w:top w:val="nil"/>
              <w:left w:val="nil"/>
              <w:bottom w:val="nil"/>
            </w:tcBorders>
          </w:tcPr>
          <w:p w14:paraId="2350C176" w14:textId="77777777" w:rsidR="002D775D" w:rsidRPr="000026A2" w:rsidDel="00ED7123" w:rsidRDefault="002D775D" w:rsidP="00B94200">
            <w:pPr>
              <w:pStyle w:val="tabletext11"/>
              <w:suppressAutoHyphens/>
              <w:ind w:right="-45"/>
              <w:rPr>
                <w:del w:id="36696" w:author="Author"/>
              </w:rPr>
            </w:pPr>
          </w:p>
        </w:tc>
        <w:tc>
          <w:tcPr>
            <w:tcW w:w="1450" w:type="dxa"/>
            <w:tcBorders>
              <w:top w:val="nil"/>
              <w:bottom w:val="nil"/>
              <w:right w:val="nil"/>
            </w:tcBorders>
          </w:tcPr>
          <w:p w14:paraId="6C1A9119" w14:textId="77777777" w:rsidR="002D775D" w:rsidRPr="000026A2" w:rsidDel="00ED7123" w:rsidRDefault="002D775D" w:rsidP="00B94200">
            <w:pPr>
              <w:pStyle w:val="tabletext11"/>
              <w:suppressAutoHyphens/>
              <w:jc w:val="right"/>
              <w:rPr>
                <w:del w:id="36697" w:author="Author"/>
              </w:rPr>
            </w:pPr>
            <w:del w:id="36698" w:author="Author">
              <w:r w:rsidRPr="000026A2" w:rsidDel="00ED7123">
                <w:delText>-0.221</w:delText>
              </w:r>
            </w:del>
          </w:p>
        </w:tc>
        <w:tc>
          <w:tcPr>
            <w:tcW w:w="950" w:type="dxa"/>
            <w:tcBorders>
              <w:top w:val="nil"/>
              <w:left w:val="nil"/>
              <w:bottom w:val="nil"/>
            </w:tcBorders>
          </w:tcPr>
          <w:p w14:paraId="523D65FD" w14:textId="77777777" w:rsidR="002D775D" w:rsidRPr="000026A2" w:rsidDel="00ED7123" w:rsidRDefault="002D775D" w:rsidP="00B94200">
            <w:pPr>
              <w:pStyle w:val="tabletext11"/>
              <w:suppressAutoHyphens/>
              <w:jc w:val="right"/>
              <w:rPr>
                <w:del w:id="36699" w:author="Author"/>
              </w:rPr>
            </w:pPr>
          </w:p>
        </w:tc>
      </w:tr>
      <w:tr w:rsidR="002D775D" w:rsidRPr="000026A2" w:rsidDel="00ED7123" w14:paraId="42FEBC51" w14:textId="77777777" w:rsidTr="00B94200">
        <w:trPr>
          <w:cantSplit/>
          <w:trHeight w:val="190"/>
          <w:del w:id="36700" w:author="Author"/>
        </w:trPr>
        <w:tc>
          <w:tcPr>
            <w:tcW w:w="200" w:type="dxa"/>
            <w:tcBorders>
              <w:top w:val="nil"/>
              <w:left w:val="nil"/>
              <w:bottom w:val="nil"/>
            </w:tcBorders>
          </w:tcPr>
          <w:p w14:paraId="495F983F" w14:textId="77777777" w:rsidR="002D775D" w:rsidRPr="000026A2" w:rsidDel="00ED7123" w:rsidRDefault="002D775D" w:rsidP="00B94200">
            <w:pPr>
              <w:pStyle w:val="tabletext11"/>
              <w:suppressAutoHyphens/>
              <w:rPr>
                <w:del w:id="36701" w:author="Author"/>
              </w:rPr>
            </w:pPr>
          </w:p>
        </w:tc>
        <w:tc>
          <w:tcPr>
            <w:tcW w:w="960" w:type="dxa"/>
            <w:tcBorders>
              <w:top w:val="nil"/>
              <w:right w:val="nil"/>
            </w:tcBorders>
          </w:tcPr>
          <w:p w14:paraId="736079E2" w14:textId="77777777" w:rsidR="002D775D" w:rsidRPr="000026A2" w:rsidDel="00ED7123" w:rsidRDefault="002D775D" w:rsidP="00B94200">
            <w:pPr>
              <w:pStyle w:val="tabletext11"/>
              <w:suppressAutoHyphens/>
              <w:jc w:val="right"/>
              <w:rPr>
                <w:del w:id="36702" w:author="Author"/>
              </w:rPr>
            </w:pPr>
          </w:p>
        </w:tc>
        <w:tc>
          <w:tcPr>
            <w:tcW w:w="610" w:type="dxa"/>
            <w:tcBorders>
              <w:top w:val="nil"/>
              <w:left w:val="nil"/>
              <w:right w:val="nil"/>
            </w:tcBorders>
          </w:tcPr>
          <w:p w14:paraId="5730BA80" w14:textId="77777777" w:rsidR="002D775D" w:rsidRPr="000026A2" w:rsidDel="00ED7123" w:rsidRDefault="002D775D" w:rsidP="00B94200">
            <w:pPr>
              <w:pStyle w:val="tabletext11"/>
              <w:suppressAutoHyphens/>
              <w:ind w:right="-45"/>
              <w:jc w:val="right"/>
              <w:rPr>
                <w:del w:id="36703" w:author="Author"/>
              </w:rPr>
            </w:pPr>
            <w:del w:id="36704" w:author="Author">
              <w:r w:rsidRPr="000026A2" w:rsidDel="00ED7123">
                <w:delText>5,000</w:delText>
              </w:r>
            </w:del>
          </w:p>
        </w:tc>
        <w:tc>
          <w:tcPr>
            <w:tcW w:w="830" w:type="dxa"/>
            <w:tcBorders>
              <w:top w:val="nil"/>
              <w:left w:val="nil"/>
            </w:tcBorders>
          </w:tcPr>
          <w:p w14:paraId="036FB3D2" w14:textId="77777777" w:rsidR="002D775D" w:rsidRPr="000026A2" w:rsidDel="00ED7123" w:rsidRDefault="002D775D" w:rsidP="00B94200">
            <w:pPr>
              <w:pStyle w:val="tabletext11"/>
              <w:suppressAutoHyphens/>
              <w:ind w:right="-45"/>
              <w:rPr>
                <w:del w:id="36705" w:author="Author"/>
              </w:rPr>
            </w:pPr>
          </w:p>
        </w:tc>
        <w:tc>
          <w:tcPr>
            <w:tcW w:w="1450" w:type="dxa"/>
            <w:tcBorders>
              <w:top w:val="nil"/>
              <w:right w:val="nil"/>
            </w:tcBorders>
          </w:tcPr>
          <w:p w14:paraId="6F52214E" w14:textId="77777777" w:rsidR="002D775D" w:rsidRPr="000026A2" w:rsidDel="00ED7123" w:rsidRDefault="002D775D" w:rsidP="00B94200">
            <w:pPr>
              <w:pStyle w:val="tabletext11"/>
              <w:suppressAutoHyphens/>
              <w:jc w:val="right"/>
              <w:rPr>
                <w:del w:id="36706" w:author="Author"/>
              </w:rPr>
            </w:pPr>
            <w:del w:id="36707" w:author="Author">
              <w:r w:rsidRPr="000026A2" w:rsidDel="00ED7123">
                <w:delText>-0.219</w:delText>
              </w:r>
            </w:del>
          </w:p>
        </w:tc>
        <w:tc>
          <w:tcPr>
            <w:tcW w:w="950" w:type="dxa"/>
            <w:tcBorders>
              <w:top w:val="nil"/>
              <w:left w:val="nil"/>
            </w:tcBorders>
          </w:tcPr>
          <w:p w14:paraId="3CD49902" w14:textId="77777777" w:rsidR="002D775D" w:rsidRPr="000026A2" w:rsidDel="00ED7123" w:rsidRDefault="002D775D" w:rsidP="00B94200">
            <w:pPr>
              <w:pStyle w:val="tabletext11"/>
              <w:suppressAutoHyphens/>
              <w:jc w:val="right"/>
              <w:rPr>
                <w:del w:id="36708" w:author="Author"/>
              </w:rPr>
            </w:pPr>
          </w:p>
        </w:tc>
      </w:tr>
    </w:tbl>
    <w:p w14:paraId="418B3A0E" w14:textId="77777777" w:rsidR="002D775D" w:rsidRPr="000026A2" w:rsidDel="00ED7123" w:rsidRDefault="002D775D" w:rsidP="001065E8">
      <w:pPr>
        <w:pStyle w:val="tablecaption"/>
        <w:suppressAutoHyphens/>
        <w:rPr>
          <w:del w:id="36709" w:author="Author"/>
        </w:rPr>
      </w:pPr>
      <w:del w:id="36710" w:author="Author">
        <w:r w:rsidRPr="000026A2" w:rsidDel="00ED7123">
          <w:delText>Table 98.B.2.b.(1)(b) Zone-rated Risks Comprehensive Coverage Deductible Factors – Theft, Mischief Or Vandalism With Full Safety Glass Coverage</w:delText>
        </w:r>
      </w:del>
    </w:p>
    <w:p w14:paraId="153F01A2" w14:textId="77777777" w:rsidR="002D775D" w:rsidRPr="000026A2" w:rsidDel="00ED7123" w:rsidRDefault="002D775D" w:rsidP="001065E8">
      <w:pPr>
        <w:pStyle w:val="isonormal"/>
        <w:suppressAutoHyphens/>
        <w:rPr>
          <w:del w:id="36711" w:author="Author"/>
        </w:rPr>
      </w:pPr>
    </w:p>
    <w:p w14:paraId="2D2E4F76" w14:textId="77777777" w:rsidR="002D775D" w:rsidRPr="000026A2" w:rsidDel="00ED7123" w:rsidRDefault="002D775D" w:rsidP="001065E8">
      <w:pPr>
        <w:pStyle w:val="outlinehd5"/>
        <w:suppressAutoHyphens/>
        <w:rPr>
          <w:del w:id="36712" w:author="Author"/>
        </w:rPr>
      </w:pPr>
      <w:del w:id="36713" w:author="Author">
        <w:r w:rsidRPr="000026A2" w:rsidDel="00ED7123">
          <w:tab/>
          <w:delText>(2)</w:delText>
        </w:r>
        <w:r w:rsidRPr="000026A2" w:rsidDel="00ED7123">
          <w:tab/>
          <w:delText xml:space="preserve">Comprehensive Coverage </w:delText>
        </w:r>
        <w:r w:rsidRPr="000026A2" w:rsidDel="00ED7123">
          <w:rPr>
            <w:rFonts w:cs="Arial"/>
          </w:rPr>
          <w:delText>–</w:delText>
        </w:r>
        <w:r w:rsidRPr="000026A2" w:rsidDel="00ED7123">
          <w:delText xml:space="preserve"> Without Full Safety Glass Coverage</w:delText>
        </w:r>
      </w:del>
    </w:p>
    <w:p w14:paraId="64AB30C4" w14:textId="77777777" w:rsidR="002D775D" w:rsidRPr="000026A2" w:rsidDel="00ED7123" w:rsidRDefault="002D775D" w:rsidP="001065E8">
      <w:pPr>
        <w:pStyle w:val="outlinehd6"/>
        <w:suppressAutoHyphens/>
        <w:rPr>
          <w:del w:id="36714" w:author="Author"/>
        </w:rPr>
      </w:pPr>
      <w:del w:id="36715" w:author="Author">
        <w:r w:rsidRPr="000026A2" w:rsidDel="00ED7123">
          <w:tab/>
          <w:delText>(a)</w:delText>
        </w:r>
        <w:r w:rsidRPr="000026A2" w:rsidDel="00ED7123">
          <w:tab/>
          <w:delText>All Perils Without Full Safety Glass Coverage</w:delText>
        </w:r>
      </w:del>
    </w:p>
    <w:p w14:paraId="167AB34F" w14:textId="77777777" w:rsidR="002D775D" w:rsidRPr="000026A2" w:rsidDel="00ED7123" w:rsidRDefault="002D775D" w:rsidP="001065E8">
      <w:pPr>
        <w:pStyle w:val="space4"/>
        <w:suppressAutoHyphens/>
        <w:rPr>
          <w:del w:id="3671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2D775D" w:rsidRPr="000026A2" w:rsidDel="00ED7123" w14:paraId="0F74BEFA" w14:textId="77777777" w:rsidTr="00B94200">
        <w:trPr>
          <w:cantSplit/>
          <w:trHeight w:val="190"/>
          <w:del w:id="36717" w:author="Author"/>
        </w:trPr>
        <w:tc>
          <w:tcPr>
            <w:tcW w:w="200" w:type="dxa"/>
          </w:tcPr>
          <w:p w14:paraId="7C3DAAF2" w14:textId="77777777" w:rsidR="002D775D" w:rsidRPr="000026A2" w:rsidDel="00ED7123" w:rsidRDefault="002D775D" w:rsidP="00B94200">
            <w:pPr>
              <w:pStyle w:val="tablehead"/>
              <w:suppressAutoHyphens/>
              <w:rPr>
                <w:del w:id="36718" w:author="Author"/>
              </w:rPr>
            </w:pPr>
          </w:p>
        </w:tc>
        <w:tc>
          <w:tcPr>
            <w:tcW w:w="2400" w:type="dxa"/>
            <w:gridSpan w:val="2"/>
            <w:tcBorders>
              <w:top w:val="single" w:sz="6" w:space="0" w:color="auto"/>
              <w:left w:val="single" w:sz="6" w:space="0" w:color="auto"/>
              <w:bottom w:val="single" w:sz="6" w:space="0" w:color="auto"/>
              <w:right w:val="single" w:sz="6" w:space="0" w:color="auto"/>
            </w:tcBorders>
          </w:tcPr>
          <w:p w14:paraId="64D41088" w14:textId="77777777" w:rsidR="002D775D" w:rsidRPr="000026A2" w:rsidDel="00ED7123" w:rsidRDefault="002D775D" w:rsidP="00B94200">
            <w:pPr>
              <w:pStyle w:val="tablehead"/>
              <w:suppressAutoHyphens/>
              <w:rPr>
                <w:del w:id="36719" w:author="Author"/>
              </w:rPr>
            </w:pPr>
            <w:del w:id="36720" w:author="Author">
              <w:r w:rsidRPr="000026A2" w:rsidDel="00ED7123">
                <w:delText>Deductible</w:delText>
              </w:r>
            </w:del>
          </w:p>
        </w:tc>
        <w:tc>
          <w:tcPr>
            <w:tcW w:w="2400" w:type="dxa"/>
            <w:tcBorders>
              <w:top w:val="single" w:sz="6" w:space="0" w:color="auto"/>
              <w:left w:val="single" w:sz="6" w:space="0" w:color="auto"/>
              <w:bottom w:val="single" w:sz="6" w:space="0" w:color="auto"/>
              <w:right w:val="single" w:sz="6" w:space="0" w:color="auto"/>
            </w:tcBorders>
          </w:tcPr>
          <w:p w14:paraId="368B0CBF" w14:textId="77777777" w:rsidR="002D775D" w:rsidRPr="000026A2" w:rsidDel="00ED7123" w:rsidRDefault="002D775D" w:rsidP="00B94200">
            <w:pPr>
              <w:pStyle w:val="tablehead"/>
              <w:suppressAutoHyphens/>
              <w:rPr>
                <w:del w:id="36721" w:author="Author"/>
              </w:rPr>
            </w:pPr>
            <w:del w:id="36722" w:author="Author">
              <w:r w:rsidRPr="000026A2" w:rsidDel="00ED7123">
                <w:delText>Factor</w:delText>
              </w:r>
            </w:del>
          </w:p>
        </w:tc>
      </w:tr>
      <w:tr w:rsidR="002D775D" w:rsidRPr="000026A2" w:rsidDel="00ED7123" w14:paraId="21E46B7C" w14:textId="77777777" w:rsidTr="00B94200">
        <w:trPr>
          <w:cantSplit/>
          <w:trHeight w:val="190"/>
          <w:del w:id="36723" w:author="Author"/>
        </w:trPr>
        <w:tc>
          <w:tcPr>
            <w:tcW w:w="200" w:type="dxa"/>
            <w:tcBorders>
              <w:right w:val="single" w:sz="6" w:space="0" w:color="auto"/>
            </w:tcBorders>
          </w:tcPr>
          <w:p w14:paraId="0CCF2A28" w14:textId="77777777" w:rsidR="002D775D" w:rsidRPr="000026A2" w:rsidDel="00ED7123" w:rsidRDefault="002D775D" w:rsidP="00B94200">
            <w:pPr>
              <w:pStyle w:val="tabletext11"/>
              <w:suppressAutoHyphens/>
              <w:rPr>
                <w:del w:id="36724" w:author="Author"/>
              </w:rPr>
            </w:pPr>
          </w:p>
        </w:tc>
        <w:tc>
          <w:tcPr>
            <w:tcW w:w="960" w:type="dxa"/>
            <w:tcBorders>
              <w:top w:val="single" w:sz="6" w:space="0" w:color="auto"/>
              <w:left w:val="single" w:sz="6" w:space="0" w:color="auto"/>
            </w:tcBorders>
          </w:tcPr>
          <w:p w14:paraId="0290EFE4" w14:textId="77777777" w:rsidR="002D775D" w:rsidRPr="000026A2" w:rsidDel="00ED7123" w:rsidRDefault="002D775D" w:rsidP="00B94200">
            <w:pPr>
              <w:pStyle w:val="tabletext11"/>
              <w:suppressAutoHyphens/>
              <w:jc w:val="right"/>
              <w:rPr>
                <w:del w:id="36725" w:author="Author"/>
              </w:rPr>
            </w:pPr>
            <w:del w:id="36726" w:author="Author">
              <w:r w:rsidRPr="000026A2" w:rsidDel="00ED7123">
                <w:delText>$</w:delText>
              </w:r>
            </w:del>
          </w:p>
        </w:tc>
        <w:tc>
          <w:tcPr>
            <w:tcW w:w="1440" w:type="dxa"/>
            <w:tcBorders>
              <w:top w:val="single" w:sz="6" w:space="0" w:color="auto"/>
              <w:right w:val="single" w:sz="6" w:space="0" w:color="auto"/>
            </w:tcBorders>
          </w:tcPr>
          <w:p w14:paraId="0D4FA984" w14:textId="77777777" w:rsidR="002D775D" w:rsidRPr="000026A2" w:rsidDel="00ED7123" w:rsidRDefault="002D775D" w:rsidP="00B94200">
            <w:pPr>
              <w:pStyle w:val="tabletext11"/>
              <w:tabs>
                <w:tab w:val="decimal" w:pos="560"/>
              </w:tabs>
              <w:suppressAutoHyphens/>
              <w:ind w:right="-45"/>
              <w:rPr>
                <w:del w:id="36727" w:author="Author"/>
              </w:rPr>
            </w:pPr>
            <w:del w:id="36728" w:author="Author">
              <w:r w:rsidRPr="000026A2" w:rsidDel="00ED7123">
                <w:delText>Full</w:delText>
              </w:r>
            </w:del>
          </w:p>
        </w:tc>
        <w:tc>
          <w:tcPr>
            <w:tcW w:w="2400" w:type="dxa"/>
            <w:tcBorders>
              <w:top w:val="single" w:sz="6" w:space="0" w:color="auto"/>
              <w:left w:val="single" w:sz="6" w:space="0" w:color="auto"/>
              <w:right w:val="single" w:sz="6" w:space="0" w:color="auto"/>
            </w:tcBorders>
          </w:tcPr>
          <w:p w14:paraId="4426DC76" w14:textId="77777777" w:rsidR="002D775D" w:rsidRPr="000026A2" w:rsidDel="00ED7123" w:rsidRDefault="002D775D" w:rsidP="00B94200">
            <w:pPr>
              <w:pStyle w:val="tabletext11"/>
              <w:tabs>
                <w:tab w:val="decimal" w:pos="1000"/>
              </w:tabs>
              <w:suppressAutoHyphens/>
              <w:ind w:right="-45"/>
              <w:rPr>
                <w:del w:id="36729" w:author="Author"/>
              </w:rPr>
            </w:pPr>
            <w:del w:id="36730" w:author="Author">
              <w:r w:rsidRPr="000026A2" w:rsidDel="00ED7123">
                <w:delText>-0.235</w:delText>
              </w:r>
            </w:del>
          </w:p>
        </w:tc>
      </w:tr>
      <w:tr w:rsidR="002D775D" w:rsidRPr="000026A2" w:rsidDel="00ED7123" w14:paraId="36EBADF4" w14:textId="77777777" w:rsidTr="00B94200">
        <w:trPr>
          <w:cantSplit/>
          <w:trHeight w:val="190"/>
          <w:del w:id="36731" w:author="Author"/>
        </w:trPr>
        <w:tc>
          <w:tcPr>
            <w:tcW w:w="200" w:type="dxa"/>
            <w:tcBorders>
              <w:right w:val="single" w:sz="6" w:space="0" w:color="auto"/>
            </w:tcBorders>
          </w:tcPr>
          <w:p w14:paraId="52FC2952" w14:textId="77777777" w:rsidR="002D775D" w:rsidRPr="000026A2" w:rsidDel="00ED7123" w:rsidRDefault="002D775D" w:rsidP="00B94200">
            <w:pPr>
              <w:pStyle w:val="tabletext11"/>
              <w:suppressAutoHyphens/>
              <w:rPr>
                <w:del w:id="36732" w:author="Author"/>
              </w:rPr>
            </w:pPr>
          </w:p>
        </w:tc>
        <w:tc>
          <w:tcPr>
            <w:tcW w:w="960" w:type="dxa"/>
            <w:tcBorders>
              <w:left w:val="single" w:sz="6" w:space="0" w:color="auto"/>
            </w:tcBorders>
          </w:tcPr>
          <w:p w14:paraId="2ECA0E40" w14:textId="77777777" w:rsidR="002D775D" w:rsidRPr="000026A2" w:rsidDel="00ED7123" w:rsidRDefault="002D775D" w:rsidP="00B94200">
            <w:pPr>
              <w:pStyle w:val="tabletext11"/>
              <w:suppressAutoHyphens/>
              <w:jc w:val="right"/>
              <w:rPr>
                <w:del w:id="36733" w:author="Author"/>
              </w:rPr>
            </w:pPr>
          </w:p>
        </w:tc>
        <w:tc>
          <w:tcPr>
            <w:tcW w:w="1440" w:type="dxa"/>
            <w:tcBorders>
              <w:right w:val="single" w:sz="6" w:space="0" w:color="auto"/>
            </w:tcBorders>
          </w:tcPr>
          <w:p w14:paraId="18917077" w14:textId="77777777" w:rsidR="002D775D" w:rsidRPr="000026A2" w:rsidDel="00ED7123" w:rsidRDefault="002D775D" w:rsidP="00B94200">
            <w:pPr>
              <w:pStyle w:val="tabletext11"/>
              <w:tabs>
                <w:tab w:val="decimal" w:pos="560"/>
              </w:tabs>
              <w:suppressAutoHyphens/>
              <w:ind w:right="-45"/>
              <w:rPr>
                <w:del w:id="36734" w:author="Author"/>
              </w:rPr>
            </w:pPr>
            <w:del w:id="36735" w:author="Author">
              <w:r w:rsidRPr="000026A2" w:rsidDel="00ED7123">
                <w:delText>50</w:delText>
              </w:r>
            </w:del>
          </w:p>
        </w:tc>
        <w:tc>
          <w:tcPr>
            <w:tcW w:w="2400" w:type="dxa"/>
            <w:tcBorders>
              <w:left w:val="single" w:sz="6" w:space="0" w:color="auto"/>
              <w:right w:val="single" w:sz="6" w:space="0" w:color="auto"/>
            </w:tcBorders>
          </w:tcPr>
          <w:p w14:paraId="1E943616" w14:textId="77777777" w:rsidR="002D775D" w:rsidRPr="000026A2" w:rsidDel="00ED7123" w:rsidRDefault="002D775D" w:rsidP="00B94200">
            <w:pPr>
              <w:pStyle w:val="tabletext11"/>
              <w:tabs>
                <w:tab w:val="decimal" w:pos="1000"/>
              </w:tabs>
              <w:suppressAutoHyphens/>
              <w:ind w:right="-45"/>
              <w:rPr>
                <w:del w:id="36736" w:author="Author"/>
              </w:rPr>
            </w:pPr>
            <w:del w:id="36737" w:author="Author">
              <w:r w:rsidRPr="000026A2" w:rsidDel="00ED7123">
                <w:delText>-0.209</w:delText>
              </w:r>
            </w:del>
          </w:p>
        </w:tc>
      </w:tr>
      <w:tr w:rsidR="002D775D" w:rsidRPr="000026A2" w:rsidDel="00ED7123" w14:paraId="749267FA" w14:textId="77777777" w:rsidTr="00B94200">
        <w:trPr>
          <w:cantSplit/>
          <w:trHeight w:val="190"/>
          <w:del w:id="36738" w:author="Author"/>
        </w:trPr>
        <w:tc>
          <w:tcPr>
            <w:tcW w:w="200" w:type="dxa"/>
            <w:tcBorders>
              <w:right w:val="single" w:sz="6" w:space="0" w:color="auto"/>
            </w:tcBorders>
          </w:tcPr>
          <w:p w14:paraId="0A7D39D1" w14:textId="77777777" w:rsidR="002D775D" w:rsidRPr="000026A2" w:rsidDel="00ED7123" w:rsidRDefault="002D775D" w:rsidP="00B94200">
            <w:pPr>
              <w:pStyle w:val="tabletext11"/>
              <w:suppressAutoHyphens/>
              <w:rPr>
                <w:del w:id="36739" w:author="Author"/>
              </w:rPr>
            </w:pPr>
          </w:p>
        </w:tc>
        <w:tc>
          <w:tcPr>
            <w:tcW w:w="960" w:type="dxa"/>
            <w:tcBorders>
              <w:left w:val="single" w:sz="6" w:space="0" w:color="auto"/>
            </w:tcBorders>
          </w:tcPr>
          <w:p w14:paraId="011FC80B" w14:textId="77777777" w:rsidR="002D775D" w:rsidRPr="000026A2" w:rsidDel="00ED7123" w:rsidRDefault="002D775D" w:rsidP="00B94200">
            <w:pPr>
              <w:pStyle w:val="tabletext11"/>
              <w:suppressAutoHyphens/>
              <w:jc w:val="right"/>
              <w:rPr>
                <w:del w:id="36740" w:author="Author"/>
              </w:rPr>
            </w:pPr>
          </w:p>
        </w:tc>
        <w:tc>
          <w:tcPr>
            <w:tcW w:w="1440" w:type="dxa"/>
            <w:tcBorders>
              <w:right w:val="single" w:sz="6" w:space="0" w:color="auto"/>
            </w:tcBorders>
          </w:tcPr>
          <w:p w14:paraId="3B49FB8E" w14:textId="77777777" w:rsidR="002D775D" w:rsidRPr="000026A2" w:rsidDel="00ED7123" w:rsidRDefault="002D775D" w:rsidP="00B94200">
            <w:pPr>
              <w:pStyle w:val="tabletext11"/>
              <w:tabs>
                <w:tab w:val="decimal" w:pos="560"/>
              </w:tabs>
              <w:suppressAutoHyphens/>
              <w:ind w:right="-45"/>
              <w:rPr>
                <w:del w:id="36741" w:author="Author"/>
              </w:rPr>
            </w:pPr>
            <w:del w:id="36742" w:author="Author">
              <w:r w:rsidRPr="000026A2" w:rsidDel="00ED7123">
                <w:delText>100</w:delText>
              </w:r>
            </w:del>
          </w:p>
        </w:tc>
        <w:tc>
          <w:tcPr>
            <w:tcW w:w="2400" w:type="dxa"/>
            <w:tcBorders>
              <w:left w:val="single" w:sz="6" w:space="0" w:color="auto"/>
              <w:right w:val="single" w:sz="6" w:space="0" w:color="auto"/>
            </w:tcBorders>
          </w:tcPr>
          <w:p w14:paraId="20443AD9" w14:textId="77777777" w:rsidR="002D775D" w:rsidRPr="000026A2" w:rsidDel="00ED7123" w:rsidRDefault="002D775D" w:rsidP="00B94200">
            <w:pPr>
              <w:pStyle w:val="tabletext11"/>
              <w:tabs>
                <w:tab w:val="decimal" w:pos="1000"/>
              </w:tabs>
              <w:suppressAutoHyphens/>
              <w:ind w:right="-45"/>
              <w:rPr>
                <w:del w:id="36743" w:author="Author"/>
              </w:rPr>
            </w:pPr>
            <w:del w:id="36744" w:author="Author">
              <w:r w:rsidRPr="000026A2" w:rsidDel="00ED7123">
                <w:delText>-0.182</w:delText>
              </w:r>
            </w:del>
          </w:p>
        </w:tc>
      </w:tr>
      <w:tr w:rsidR="002D775D" w:rsidRPr="000026A2" w:rsidDel="00ED7123" w14:paraId="4CDCA350" w14:textId="77777777" w:rsidTr="00B94200">
        <w:trPr>
          <w:cantSplit/>
          <w:trHeight w:val="190"/>
          <w:del w:id="36745" w:author="Author"/>
        </w:trPr>
        <w:tc>
          <w:tcPr>
            <w:tcW w:w="200" w:type="dxa"/>
            <w:tcBorders>
              <w:right w:val="single" w:sz="6" w:space="0" w:color="auto"/>
            </w:tcBorders>
          </w:tcPr>
          <w:p w14:paraId="2FABD729" w14:textId="77777777" w:rsidR="002D775D" w:rsidRPr="000026A2" w:rsidDel="00ED7123" w:rsidRDefault="002D775D" w:rsidP="00B94200">
            <w:pPr>
              <w:pStyle w:val="tabletext11"/>
              <w:suppressAutoHyphens/>
              <w:rPr>
                <w:del w:id="36746" w:author="Author"/>
              </w:rPr>
            </w:pPr>
          </w:p>
        </w:tc>
        <w:tc>
          <w:tcPr>
            <w:tcW w:w="960" w:type="dxa"/>
            <w:tcBorders>
              <w:left w:val="single" w:sz="6" w:space="0" w:color="auto"/>
            </w:tcBorders>
          </w:tcPr>
          <w:p w14:paraId="6E6A04C0" w14:textId="77777777" w:rsidR="002D775D" w:rsidRPr="000026A2" w:rsidDel="00ED7123" w:rsidRDefault="002D775D" w:rsidP="00B94200">
            <w:pPr>
              <w:pStyle w:val="tabletext11"/>
              <w:suppressAutoHyphens/>
              <w:jc w:val="right"/>
              <w:rPr>
                <w:del w:id="36747" w:author="Author"/>
              </w:rPr>
            </w:pPr>
          </w:p>
        </w:tc>
        <w:tc>
          <w:tcPr>
            <w:tcW w:w="1440" w:type="dxa"/>
            <w:tcBorders>
              <w:right w:val="single" w:sz="6" w:space="0" w:color="auto"/>
            </w:tcBorders>
          </w:tcPr>
          <w:p w14:paraId="7445372D" w14:textId="77777777" w:rsidR="002D775D" w:rsidRPr="000026A2" w:rsidDel="00ED7123" w:rsidRDefault="002D775D" w:rsidP="00B94200">
            <w:pPr>
              <w:pStyle w:val="tabletext11"/>
              <w:tabs>
                <w:tab w:val="decimal" w:pos="560"/>
              </w:tabs>
              <w:suppressAutoHyphens/>
              <w:ind w:right="-45"/>
              <w:rPr>
                <w:del w:id="36748" w:author="Author"/>
              </w:rPr>
            </w:pPr>
            <w:del w:id="36749" w:author="Author">
              <w:r w:rsidRPr="000026A2" w:rsidDel="00ED7123">
                <w:delText>200</w:delText>
              </w:r>
            </w:del>
          </w:p>
        </w:tc>
        <w:tc>
          <w:tcPr>
            <w:tcW w:w="2400" w:type="dxa"/>
            <w:tcBorders>
              <w:left w:val="single" w:sz="6" w:space="0" w:color="auto"/>
              <w:right w:val="single" w:sz="6" w:space="0" w:color="auto"/>
            </w:tcBorders>
          </w:tcPr>
          <w:p w14:paraId="1E62BC40" w14:textId="77777777" w:rsidR="002D775D" w:rsidRPr="000026A2" w:rsidDel="00ED7123" w:rsidRDefault="002D775D" w:rsidP="00B94200">
            <w:pPr>
              <w:pStyle w:val="tabletext11"/>
              <w:tabs>
                <w:tab w:val="decimal" w:pos="1000"/>
              </w:tabs>
              <w:suppressAutoHyphens/>
              <w:ind w:right="-45"/>
              <w:rPr>
                <w:del w:id="36750" w:author="Author"/>
              </w:rPr>
            </w:pPr>
            <w:del w:id="36751" w:author="Author">
              <w:r w:rsidRPr="000026A2" w:rsidDel="00ED7123">
                <w:delText>-0.122</w:delText>
              </w:r>
            </w:del>
          </w:p>
        </w:tc>
      </w:tr>
      <w:tr w:rsidR="002D775D" w:rsidRPr="000026A2" w:rsidDel="00ED7123" w14:paraId="33CBFF7C" w14:textId="77777777" w:rsidTr="00B94200">
        <w:trPr>
          <w:cantSplit/>
          <w:trHeight w:val="190"/>
          <w:del w:id="36752" w:author="Author"/>
        </w:trPr>
        <w:tc>
          <w:tcPr>
            <w:tcW w:w="200" w:type="dxa"/>
            <w:tcBorders>
              <w:right w:val="single" w:sz="6" w:space="0" w:color="auto"/>
            </w:tcBorders>
          </w:tcPr>
          <w:p w14:paraId="47721984" w14:textId="77777777" w:rsidR="002D775D" w:rsidRPr="000026A2" w:rsidDel="00ED7123" w:rsidRDefault="002D775D" w:rsidP="00B94200">
            <w:pPr>
              <w:pStyle w:val="tabletext11"/>
              <w:suppressAutoHyphens/>
              <w:rPr>
                <w:del w:id="36753" w:author="Author"/>
              </w:rPr>
            </w:pPr>
          </w:p>
        </w:tc>
        <w:tc>
          <w:tcPr>
            <w:tcW w:w="960" w:type="dxa"/>
            <w:tcBorders>
              <w:left w:val="single" w:sz="6" w:space="0" w:color="auto"/>
            </w:tcBorders>
          </w:tcPr>
          <w:p w14:paraId="7F49B48A" w14:textId="77777777" w:rsidR="002D775D" w:rsidRPr="000026A2" w:rsidDel="00ED7123" w:rsidRDefault="002D775D" w:rsidP="00B94200">
            <w:pPr>
              <w:pStyle w:val="tabletext11"/>
              <w:suppressAutoHyphens/>
              <w:jc w:val="right"/>
              <w:rPr>
                <w:del w:id="36754" w:author="Author"/>
              </w:rPr>
            </w:pPr>
          </w:p>
        </w:tc>
        <w:tc>
          <w:tcPr>
            <w:tcW w:w="1440" w:type="dxa"/>
            <w:tcBorders>
              <w:right w:val="single" w:sz="6" w:space="0" w:color="auto"/>
            </w:tcBorders>
          </w:tcPr>
          <w:p w14:paraId="49A01F4C" w14:textId="77777777" w:rsidR="002D775D" w:rsidRPr="000026A2" w:rsidDel="00ED7123" w:rsidRDefault="002D775D" w:rsidP="00B94200">
            <w:pPr>
              <w:pStyle w:val="tabletext11"/>
              <w:tabs>
                <w:tab w:val="decimal" w:pos="560"/>
              </w:tabs>
              <w:suppressAutoHyphens/>
              <w:ind w:right="-45"/>
              <w:rPr>
                <w:del w:id="36755" w:author="Author"/>
              </w:rPr>
            </w:pPr>
            <w:del w:id="36756" w:author="Author">
              <w:r w:rsidRPr="000026A2" w:rsidDel="00ED7123">
                <w:delText>250</w:delText>
              </w:r>
            </w:del>
          </w:p>
        </w:tc>
        <w:tc>
          <w:tcPr>
            <w:tcW w:w="2400" w:type="dxa"/>
            <w:tcBorders>
              <w:left w:val="single" w:sz="6" w:space="0" w:color="auto"/>
              <w:right w:val="single" w:sz="6" w:space="0" w:color="auto"/>
            </w:tcBorders>
          </w:tcPr>
          <w:p w14:paraId="1EDD888B" w14:textId="77777777" w:rsidR="002D775D" w:rsidRPr="000026A2" w:rsidDel="00ED7123" w:rsidRDefault="002D775D" w:rsidP="00B94200">
            <w:pPr>
              <w:pStyle w:val="tabletext11"/>
              <w:tabs>
                <w:tab w:val="decimal" w:pos="1000"/>
              </w:tabs>
              <w:suppressAutoHyphens/>
              <w:ind w:right="-45"/>
              <w:rPr>
                <w:del w:id="36757" w:author="Author"/>
              </w:rPr>
            </w:pPr>
            <w:del w:id="36758" w:author="Author">
              <w:r w:rsidRPr="000026A2" w:rsidDel="00ED7123">
                <w:delText>-0.094</w:delText>
              </w:r>
            </w:del>
          </w:p>
        </w:tc>
      </w:tr>
      <w:tr w:rsidR="002D775D" w:rsidRPr="000026A2" w:rsidDel="00ED7123" w14:paraId="74521428" w14:textId="77777777" w:rsidTr="00B94200">
        <w:trPr>
          <w:cantSplit/>
          <w:trHeight w:val="190"/>
          <w:del w:id="36759" w:author="Author"/>
        </w:trPr>
        <w:tc>
          <w:tcPr>
            <w:tcW w:w="200" w:type="dxa"/>
            <w:tcBorders>
              <w:right w:val="single" w:sz="6" w:space="0" w:color="auto"/>
            </w:tcBorders>
          </w:tcPr>
          <w:p w14:paraId="3414FA5C" w14:textId="77777777" w:rsidR="002D775D" w:rsidRPr="000026A2" w:rsidDel="00ED7123" w:rsidRDefault="002D775D" w:rsidP="00B94200">
            <w:pPr>
              <w:pStyle w:val="tabletext11"/>
              <w:suppressAutoHyphens/>
              <w:rPr>
                <w:del w:id="36760" w:author="Author"/>
              </w:rPr>
            </w:pPr>
          </w:p>
        </w:tc>
        <w:tc>
          <w:tcPr>
            <w:tcW w:w="960" w:type="dxa"/>
            <w:tcBorders>
              <w:left w:val="single" w:sz="6" w:space="0" w:color="auto"/>
            </w:tcBorders>
          </w:tcPr>
          <w:p w14:paraId="23D56BBF" w14:textId="77777777" w:rsidR="002D775D" w:rsidRPr="000026A2" w:rsidDel="00ED7123" w:rsidRDefault="002D775D" w:rsidP="00B94200">
            <w:pPr>
              <w:pStyle w:val="tabletext11"/>
              <w:suppressAutoHyphens/>
              <w:jc w:val="right"/>
              <w:rPr>
                <w:del w:id="36761" w:author="Author"/>
              </w:rPr>
            </w:pPr>
          </w:p>
        </w:tc>
        <w:tc>
          <w:tcPr>
            <w:tcW w:w="1440" w:type="dxa"/>
            <w:tcBorders>
              <w:right w:val="single" w:sz="6" w:space="0" w:color="auto"/>
            </w:tcBorders>
          </w:tcPr>
          <w:p w14:paraId="4D934D70" w14:textId="77777777" w:rsidR="002D775D" w:rsidRPr="000026A2" w:rsidDel="00ED7123" w:rsidRDefault="002D775D" w:rsidP="00B94200">
            <w:pPr>
              <w:pStyle w:val="tabletext11"/>
              <w:tabs>
                <w:tab w:val="decimal" w:pos="560"/>
              </w:tabs>
              <w:suppressAutoHyphens/>
              <w:ind w:right="-45"/>
              <w:rPr>
                <w:del w:id="36762" w:author="Author"/>
              </w:rPr>
            </w:pPr>
            <w:del w:id="36763" w:author="Author">
              <w:r w:rsidRPr="000026A2" w:rsidDel="00ED7123">
                <w:delText>500</w:delText>
              </w:r>
            </w:del>
          </w:p>
        </w:tc>
        <w:tc>
          <w:tcPr>
            <w:tcW w:w="2400" w:type="dxa"/>
            <w:tcBorders>
              <w:left w:val="single" w:sz="6" w:space="0" w:color="auto"/>
              <w:right w:val="single" w:sz="6" w:space="0" w:color="auto"/>
            </w:tcBorders>
          </w:tcPr>
          <w:p w14:paraId="270E8D5E" w14:textId="77777777" w:rsidR="002D775D" w:rsidRPr="000026A2" w:rsidDel="00ED7123" w:rsidRDefault="002D775D" w:rsidP="00B94200">
            <w:pPr>
              <w:pStyle w:val="tabletext11"/>
              <w:tabs>
                <w:tab w:val="decimal" w:pos="1000"/>
              </w:tabs>
              <w:suppressAutoHyphens/>
              <w:ind w:right="-45"/>
              <w:rPr>
                <w:del w:id="36764" w:author="Author"/>
              </w:rPr>
            </w:pPr>
            <w:del w:id="36765" w:author="Author">
              <w:r w:rsidRPr="000026A2" w:rsidDel="00ED7123">
                <w:delText>0.006</w:delText>
              </w:r>
            </w:del>
          </w:p>
        </w:tc>
      </w:tr>
      <w:tr w:rsidR="002D775D" w:rsidRPr="000026A2" w:rsidDel="00ED7123" w14:paraId="5D6F0B3C" w14:textId="77777777" w:rsidTr="00B94200">
        <w:trPr>
          <w:cantSplit/>
          <w:trHeight w:val="190"/>
          <w:del w:id="36766" w:author="Author"/>
        </w:trPr>
        <w:tc>
          <w:tcPr>
            <w:tcW w:w="200" w:type="dxa"/>
            <w:tcBorders>
              <w:right w:val="single" w:sz="6" w:space="0" w:color="auto"/>
            </w:tcBorders>
          </w:tcPr>
          <w:p w14:paraId="0BDC278A" w14:textId="77777777" w:rsidR="002D775D" w:rsidRPr="000026A2" w:rsidDel="00ED7123" w:rsidRDefault="002D775D" w:rsidP="00B94200">
            <w:pPr>
              <w:pStyle w:val="tabletext11"/>
              <w:suppressAutoHyphens/>
              <w:rPr>
                <w:del w:id="36767" w:author="Author"/>
              </w:rPr>
            </w:pPr>
          </w:p>
        </w:tc>
        <w:tc>
          <w:tcPr>
            <w:tcW w:w="960" w:type="dxa"/>
            <w:tcBorders>
              <w:left w:val="single" w:sz="6" w:space="0" w:color="auto"/>
            </w:tcBorders>
          </w:tcPr>
          <w:p w14:paraId="17E586EB" w14:textId="77777777" w:rsidR="002D775D" w:rsidRPr="000026A2" w:rsidDel="00ED7123" w:rsidRDefault="002D775D" w:rsidP="00B94200">
            <w:pPr>
              <w:pStyle w:val="tabletext11"/>
              <w:suppressAutoHyphens/>
              <w:jc w:val="right"/>
              <w:rPr>
                <w:del w:id="36768" w:author="Author"/>
              </w:rPr>
            </w:pPr>
          </w:p>
        </w:tc>
        <w:tc>
          <w:tcPr>
            <w:tcW w:w="1440" w:type="dxa"/>
            <w:tcBorders>
              <w:right w:val="single" w:sz="6" w:space="0" w:color="auto"/>
            </w:tcBorders>
          </w:tcPr>
          <w:p w14:paraId="5B75982C" w14:textId="77777777" w:rsidR="002D775D" w:rsidRPr="000026A2" w:rsidDel="00ED7123" w:rsidRDefault="002D775D" w:rsidP="00B94200">
            <w:pPr>
              <w:pStyle w:val="tabletext11"/>
              <w:tabs>
                <w:tab w:val="decimal" w:pos="560"/>
              </w:tabs>
              <w:suppressAutoHyphens/>
              <w:ind w:right="-45"/>
              <w:rPr>
                <w:del w:id="36769" w:author="Author"/>
              </w:rPr>
            </w:pPr>
            <w:del w:id="36770" w:author="Author">
              <w:r w:rsidRPr="000026A2" w:rsidDel="00ED7123">
                <w:delText>1,000</w:delText>
              </w:r>
            </w:del>
          </w:p>
        </w:tc>
        <w:tc>
          <w:tcPr>
            <w:tcW w:w="2400" w:type="dxa"/>
            <w:tcBorders>
              <w:left w:val="single" w:sz="6" w:space="0" w:color="auto"/>
              <w:right w:val="single" w:sz="6" w:space="0" w:color="auto"/>
            </w:tcBorders>
          </w:tcPr>
          <w:p w14:paraId="495BAFAB" w14:textId="77777777" w:rsidR="002D775D" w:rsidRPr="000026A2" w:rsidDel="00ED7123" w:rsidRDefault="002D775D" w:rsidP="00B94200">
            <w:pPr>
              <w:pStyle w:val="tabletext11"/>
              <w:tabs>
                <w:tab w:val="decimal" w:pos="1000"/>
              </w:tabs>
              <w:suppressAutoHyphens/>
              <w:ind w:right="-45"/>
              <w:rPr>
                <w:del w:id="36771" w:author="Author"/>
              </w:rPr>
            </w:pPr>
            <w:del w:id="36772" w:author="Author">
              <w:r w:rsidRPr="000026A2" w:rsidDel="00ED7123">
                <w:delText>0.133</w:delText>
              </w:r>
            </w:del>
          </w:p>
        </w:tc>
      </w:tr>
      <w:tr w:rsidR="002D775D" w:rsidRPr="000026A2" w:rsidDel="00ED7123" w14:paraId="2EB399E6" w14:textId="77777777" w:rsidTr="00B94200">
        <w:trPr>
          <w:cantSplit/>
          <w:trHeight w:val="190"/>
          <w:del w:id="36773" w:author="Author"/>
        </w:trPr>
        <w:tc>
          <w:tcPr>
            <w:tcW w:w="200" w:type="dxa"/>
            <w:tcBorders>
              <w:right w:val="single" w:sz="6" w:space="0" w:color="auto"/>
            </w:tcBorders>
          </w:tcPr>
          <w:p w14:paraId="080EEE04" w14:textId="77777777" w:rsidR="002D775D" w:rsidRPr="000026A2" w:rsidDel="00ED7123" w:rsidRDefault="002D775D" w:rsidP="00B94200">
            <w:pPr>
              <w:pStyle w:val="tabletext11"/>
              <w:suppressAutoHyphens/>
              <w:rPr>
                <w:del w:id="36774" w:author="Author"/>
              </w:rPr>
            </w:pPr>
          </w:p>
        </w:tc>
        <w:tc>
          <w:tcPr>
            <w:tcW w:w="960" w:type="dxa"/>
            <w:tcBorders>
              <w:left w:val="single" w:sz="6" w:space="0" w:color="auto"/>
            </w:tcBorders>
          </w:tcPr>
          <w:p w14:paraId="3FCDD48A" w14:textId="77777777" w:rsidR="002D775D" w:rsidRPr="000026A2" w:rsidDel="00ED7123" w:rsidRDefault="002D775D" w:rsidP="00B94200">
            <w:pPr>
              <w:pStyle w:val="tabletext11"/>
              <w:suppressAutoHyphens/>
              <w:jc w:val="right"/>
              <w:rPr>
                <w:del w:id="36775" w:author="Author"/>
              </w:rPr>
            </w:pPr>
          </w:p>
        </w:tc>
        <w:tc>
          <w:tcPr>
            <w:tcW w:w="1440" w:type="dxa"/>
            <w:tcBorders>
              <w:right w:val="single" w:sz="6" w:space="0" w:color="auto"/>
            </w:tcBorders>
          </w:tcPr>
          <w:p w14:paraId="565F77BD" w14:textId="77777777" w:rsidR="002D775D" w:rsidRPr="000026A2" w:rsidDel="00ED7123" w:rsidRDefault="002D775D" w:rsidP="00B94200">
            <w:pPr>
              <w:pStyle w:val="tabletext11"/>
              <w:tabs>
                <w:tab w:val="decimal" w:pos="560"/>
              </w:tabs>
              <w:suppressAutoHyphens/>
              <w:ind w:right="-45"/>
              <w:rPr>
                <w:del w:id="36776" w:author="Author"/>
              </w:rPr>
            </w:pPr>
            <w:del w:id="36777" w:author="Author">
              <w:r w:rsidRPr="000026A2" w:rsidDel="00ED7123">
                <w:delText>2,000</w:delText>
              </w:r>
            </w:del>
          </w:p>
        </w:tc>
        <w:tc>
          <w:tcPr>
            <w:tcW w:w="2400" w:type="dxa"/>
            <w:tcBorders>
              <w:left w:val="single" w:sz="6" w:space="0" w:color="auto"/>
              <w:right w:val="single" w:sz="6" w:space="0" w:color="auto"/>
            </w:tcBorders>
          </w:tcPr>
          <w:p w14:paraId="2781840C" w14:textId="77777777" w:rsidR="002D775D" w:rsidRPr="000026A2" w:rsidDel="00ED7123" w:rsidRDefault="002D775D" w:rsidP="00B94200">
            <w:pPr>
              <w:pStyle w:val="tabletext11"/>
              <w:tabs>
                <w:tab w:val="decimal" w:pos="1000"/>
              </w:tabs>
              <w:suppressAutoHyphens/>
              <w:ind w:right="-45"/>
              <w:rPr>
                <w:del w:id="36778" w:author="Author"/>
              </w:rPr>
            </w:pPr>
            <w:del w:id="36779" w:author="Author">
              <w:r w:rsidRPr="000026A2" w:rsidDel="00ED7123">
                <w:delText>0.323</w:delText>
              </w:r>
            </w:del>
          </w:p>
        </w:tc>
      </w:tr>
      <w:tr w:rsidR="002D775D" w:rsidRPr="000026A2" w:rsidDel="00ED7123" w14:paraId="1EF01EAC" w14:textId="77777777" w:rsidTr="00B94200">
        <w:trPr>
          <w:cantSplit/>
          <w:trHeight w:val="190"/>
          <w:del w:id="36780" w:author="Author"/>
        </w:trPr>
        <w:tc>
          <w:tcPr>
            <w:tcW w:w="200" w:type="dxa"/>
            <w:tcBorders>
              <w:right w:val="single" w:sz="6" w:space="0" w:color="auto"/>
            </w:tcBorders>
          </w:tcPr>
          <w:p w14:paraId="3B23E8B8" w14:textId="77777777" w:rsidR="002D775D" w:rsidRPr="000026A2" w:rsidDel="00ED7123" w:rsidRDefault="002D775D" w:rsidP="00B94200">
            <w:pPr>
              <w:pStyle w:val="tabletext11"/>
              <w:suppressAutoHyphens/>
              <w:rPr>
                <w:del w:id="36781" w:author="Author"/>
              </w:rPr>
            </w:pPr>
          </w:p>
        </w:tc>
        <w:tc>
          <w:tcPr>
            <w:tcW w:w="960" w:type="dxa"/>
            <w:tcBorders>
              <w:left w:val="single" w:sz="6" w:space="0" w:color="auto"/>
            </w:tcBorders>
          </w:tcPr>
          <w:p w14:paraId="6BA39E5A" w14:textId="77777777" w:rsidR="002D775D" w:rsidRPr="000026A2" w:rsidDel="00ED7123" w:rsidRDefault="002D775D" w:rsidP="00B94200">
            <w:pPr>
              <w:pStyle w:val="tabletext11"/>
              <w:suppressAutoHyphens/>
              <w:jc w:val="right"/>
              <w:rPr>
                <w:del w:id="36782" w:author="Author"/>
              </w:rPr>
            </w:pPr>
          </w:p>
        </w:tc>
        <w:tc>
          <w:tcPr>
            <w:tcW w:w="1440" w:type="dxa"/>
            <w:tcBorders>
              <w:right w:val="single" w:sz="6" w:space="0" w:color="auto"/>
            </w:tcBorders>
          </w:tcPr>
          <w:p w14:paraId="7EFED5C8" w14:textId="77777777" w:rsidR="002D775D" w:rsidRPr="000026A2" w:rsidDel="00ED7123" w:rsidRDefault="002D775D" w:rsidP="00B94200">
            <w:pPr>
              <w:pStyle w:val="tabletext11"/>
              <w:tabs>
                <w:tab w:val="decimal" w:pos="560"/>
              </w:tabs>
              <w:suppressAutoHyphens/>
              <w:ind w:right="-45"/>
              <w:rPr>
                <w:del w:id="36783" w:author="Author"/>
              </w:rPr>
            </w:pPr>
            <w:del w:id="36784" w:author="Author">
              <w:r w:rsidRPr="000026A2" w:rsidDel="00ED7123">
                <w:delText>3,000</w:delText>
              </w:r>
            </w:del>
          </w:p>
        </w:tc>
        <w:tc>
          <w:tcPr>
            <w:tcW w:w="2400" w:type="dxa"/>
            <w:tcBorders>
              <w:left w:val="single" w:sz="6" w:space="0" w:color="auto"/>
              <w:right w:val="single" w:sz="6" w:space="0" w:color="auto"/>
            </w:tcBorders>
          </w:tcPr>
          <w:p w14:paraId="115C59DD" w14:textId="77777777" w:rsidR="002D775D" w:rsidRPr="000026A2" w:rsidDel="00ED7123" w:rsidRDefault="002D775D" w:rsidP="00B94200">
            <w:pPr>
              <w:pStyle w:val="tabletext11"/>
              <w:tabs>
                <w:tab w:val="decimal" w:pos="1000"/>
              </w:tabs>
              <w:suppressAutoHyphens/>
              <w:ind w:right="-45"/>
              <w:rPr>
                <w:del w:id="36785" w:author="Author"/>
              </w:rPr>
            </w:pPr>
            <w:del w:id="36786" w:author="Author">
              <w:r w:rsidRPr="000026A2" w:rsidDel="00ED7123">
                <w:delText>0.477</w:delText>
              </w:r>
            </w:del>
          </w:p>
        </w:tc>
      </w:tr>
      <w:tr w:rsidR="002D775D" w:rsidRPr="000026A2" w:rsidDel="00ED7123" w14:paraId="1CD33B88" w14:textId="77777777" w:rsidTr="00B94200">
        <w:trPr>
          <w:cantSplit/>
          <w:trHeight w:val="190"/>
          <w:del w:id="36787" w:author="Author"/>
        </w:trPr>
        <w:tc>
          <w:tcPr>
            <w:tcW w:w="200" w:type="dxa"/>
            <w:tcBorders>
              <w:right w:val="single" w:sz="6" w:space="0" w:color="auto"/>
            </w:tcBorders>
          </w:tcPr>
          <w:p w14:paraId="7CD5667A" w14:textId="77777777" w:rsidR="002D775D" w:rsidRPr="000026A2" w:rsidDel="00ED7123" w:rsidRDefault="002D775D" w:rsidP="00B94200">
            <w:pPr>
              <w:pStyle w:val="tabletext11"/>
              <w:suppressAutoHyphens/>
              <w:rPr>
                <w:del w:id="36788" w:author="Author"/>
              </w:rPr>
            </w:pPr>
          </w:p>
        </w:tc>
        <w:tc>
          <w:tcPr>
            <w:tcW w:w="960" w:type="dxa"/>
            <w:tcBorders>
              <w:left w:val="single" w:sz="6" w:space="0" w:color="auto"/>
              <w:bottom w:val="single" w:sz="6" w:space="0" w:color="auto"/>
            </w:tcBorders>
          </w:tcPr>
          <w:p w14:paraId="21C946CA" w14:textId="77777777" w:rsidR="002D775D" w:rsidRPr="000026A2" w:rsidDel="00ED7123" w:rsidRDefault="002D775D" w:rsidP="00B94200">
            <w:pPr>
              <w:pStyle w:val="tabletext11"/>
              <w:suppressAutoHyphens/>
              <w:jc w:val="right"/>
              <w:rPr>
                <w:del w:id="36789" w:author="Author"/>
              </w:rPr>
            </w:pPr>
          </w:p>
        </w:tc>
        <w:tc>
          <w:tcPr>
            <w:tcW w:w="1440" w:type="dxa"/>
            <w:tcBorders>
              <w:bottom w:val="single" w:sz="6" w:space="0" w:color="auto"/>
              <w:right w:val="single" w:sz="6" w:space="0" w:color="auto"/>
            </w:tcBorders>
          </w:tcPr>
          <w:p w14:paraId="41AD7F96" w14:textId="77777777" w:rsidR="002D775D" w:rsidRPr="000026A2" w:rsidDel="00ED7123" w:rsidRDefault="002D775D" w:rsidP="00B94200">
            <w:pPr>
              <w:pStyle w:val="tabletext11"/>
              <w:tabs>
                <w:tab w:val="decimal" w:pos="560"/>
              </w:tabs>
              <w:suppressAutoHyphens/>
              <w:ind w:right="-45"/>
              <w:rPr>
                <w:del w:id="36790" w:author="Author"/>
              </w:rPr>
            </w:pPr>
            <w:del w:id="36791" w:author="Author">
              <w:r w:rsidRPr="000026A2" w:rsidDel="00ED7123">
                <w:delText>5,000</w:delText>
              </w:r>
            </w:del>
          </w:p>
        </w:tc>
        <w:tc>
          <w:tcPr>
            <w:tcW w:w="2400" w:type="dxa"/>
            <w:tcBorders>
              <w:left w:val="single" w:sz="6" w:space="0" w:color="auto"/>
              <w:bottom w:val="single" w:sz="6" w:space="0" w:color="auto"/>
              <w:right w:val="single" w:sz="6" w:space="0" w:color="auto"/>
            </w:tcBorders>
          </w:tcPr>
          <w:p w14:paraId="38046CEB" w14:textId="77777777" w:rsidR="002D775D" w:rsidRPr="000026A2" w:rsidDel="00ED7123" w:rsidRDefault="002D775D" w:rsidP="00B94200">
            <w:pPr>
              <w:pStyle w:val="tabletext11"/>
              <w:tabs>
                <w:tab w:val="decimal" w:pos="1000"/>
              </w:tabs>
              <w:suppressAutoHyphens/>
              <w:ind w:right="-45"/>
              <w:rPr>
                <w:del w:id="36792" w:author="Author"/>
              </w:rPr>
            </w:pPr>
            <w:del w:id="36793" w:author="Author">
              <w:r w:rsidRPr="000026A2" w:rsidDel="00ED7123">
                <w:delText>0.699</w:delText>
              </w:r>
            </w:del>
          </w:p>
        </w:tc>
      </w:tr>
    </w:tbl>
    <w:p w14:paraId="6E9F80CF" w14:textId="77777777" w:rsidR="002D775D" w:rsidRPr="000026A2" w:rsidDel="00ED7123" w:rsidRDefault="002D775D" w:rsidP="001065E8">
      <w:pPr>
        <w:pStyle w:val="tablecaption"/>
        <w:suppressAutoHyphens/>
        <w:rPr>
          <w:del w:id="36794" w:author="Author"/>
        </w:rPr>
      </w:pPr>
      <w:del w:id="36795" w:author="Author">
        <w:r w:rsidRPr="000026A2" w:rsidDel="00ED7123">
          <w:delText>Table 98.B.2.b.(2)(a) Zone-rated Risks Comprehensive Coverage Deductible Factors – All Perils Without Full Safety Glass Coverage</w:delText>
        </w:r>
      </w:del>
    </w:p>
    <w:p w14:paraId="781D6C13" w14:textId="77777777" w:rsidR="002D775D" w:rsidRPr="000026A2" w:rsidDel="00ED7123" w:rsidRDefault="002D775D" w:rsidP="001065E8">
      <w:pPr>
        <w:pStyle w:val="isonormal"/>
        <w:suppressAutoHyphens/>
        <w:rPr>
          <w:del w:id="36796" w:author="Author"/>
        </w:rPr>
      </w:pPr>
    </w:p>
    <w:p w14:paraId="1BC7FDE1" w14:textId="77777777" w:rsidR="002D775D" w:rsidRPr="000026A2" w:rsidDel="00ED7123" w:rsidRDefault="002D775D" w:rsidP="001065E8">
      <w:pPr>
        <w:pStyle w:val="outlinehd6"/>
        <w:suppressAutoHyphens/>
        <w:rPr>
          <w:del w:id="36797" w:author="Author"/>
        </w:rPr>
      </w:pPr>
      <w:del w:id="36798" w:author="Author">
        <w:r w:rsidRPr="000026A2" w:rsidDel="00ED7123">
          <w:tab/>
          <w:delText>(b)</w:delText>
        </w:r>
        <w:r w:rsidRPr="000026A2" w:rsidDel="00ED7123">
          <w:tab/>
          <w:delText>Theft, Mischief Or Vandalism Without Full Safety Glass Coverage</w:delText>
        </w:r>
      </w:del>
    </w:p>
    <w:p w14:paraId="626366A5" w14:textId="77777777" w:rsidR="002D775D" w:rsidRPr="000026A2" w:rsidDel="00ED7123" w:rsidRDefault="002D775D" w:rsidP="001065E8">
      <w:pPr>
        <w:pStyle w:val="space4"/>
        <w:suppressAutoHyphens/>
        <w:rPr>
          <w:del w:id="3679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2D775D" w:rsidRPr="000026A2" w:rsidDel="00ED7123" w14:paraId="133D2560" w14:textId="77777777" w:rsidTr="00B94200">
        <w:trPr>
          <w:cantSplit/>
          <w:trHeight w:val="190"/>
          <w:del w:id="36800" w:author="Author"/>
        </w:trPr>
        <w:tc>
          <w:tcPr>
            <w:tcW w:w="200" w:type="dxa"/>
            <w:tcBorders>
              <w:right w:val="single" w:sz="6" w:space="0" w:color="auto"/>
            </w:tcBorders>
          </w:tcPr>
          <w:p w14:paraId="1A65B3D7" w14:textId="77777777" w:rsidR="002D775D" w:rsidRPr="000026A2" w:rsidDel="00ED7123" w:rsidRDefault="002D775D" w:rsidP="00B94200">
            <w:pPr>
              <w:pStyle w:val="tablehead"/>
              <w:suppressAutoHyphens/>
              <w:rPr>
                <w:del w:id="36801" w:author="Author"/>
              </w:rPr>
            </w:pPr>
          </w:p>
        </w:tc>
        <w:tc>
          <w:tcPr>
            <w:tcW w:w="2400" w:type="dxa"/>
            <w:gridSpan w:val="2"/>
            <w:tcBorders>
              <w:top w:val="single" w:sz="6" w:space="0" w:color="auto"/>
              <w:left w:val="single" w:sz="6" w:space="0" w:color="auto"/>
              <w:bottom w:val="single" w:sz="4" w:space="0" w:color="auto"/>
              <w:right w:val="single" w:sz="6" w:space="0" w:color="auto"/>
            </w:tcBorders>
          </w:tcPr>
          <w:p w14:paraId="4AB10829" w14:textId="77777777" w:rsidR="002D775D" w:rsidRPr="000026A2" w:rsidDel="00ED7123" w:rsidRDefault="002D775D" w:rsidP="00B94200">
            <w:pPr>
              <w:pStyle w:val="tablehead"/>
              <w:suppressAutoHyphens/>
              <w:rPr>
                <w:del w:id="36802" w:author="Author"/>
              </w:rPr>
            </w:pPr>
            <w:del w:id="36803" w:author="Author">
              <w:r w:rsidRPr="000026A2" w:rsidDel="00ED7123">
                <w:delText>Deductible</w:delText>
              </w:r>
            </w:del>
          </w:p>
        </w:tc>
        <w:tc>
          <w:tcPr>
            <w:tcW w:w="2400" w:type="dxa"/>
            <w:tcBorders>
              <w:top w:val="single" w:sz="6" w:space="0" w:color="auto"/>
              <w:left w:val="single" w:sz="6" w:space="0" w:color="auto"/>
              <w:bottom w:val="single" w:sz="4" w:space="0" w:color="auto"/>
              <w:right w:val="single" w:sz="6" w:space="0" w:color="auto"/>
            </w:tcBorders>
          </w:tcPr>
          <w:p w14:paraId="0492EA8F" w14:textId="77777777" w:rsidR="002D775D" w:rsidRPr="000026A2" w:rsidDel="00ED7123" w:rsidRDefault="002D775D" w:rsidP="00B94200">
            <w:pPr>
              <w:pStyle w:val="tablehead"/>
              <w:suppressAutoHyphens/>
              <w:rPr>
                <w:del w:id="36804" w:author="Author"/>
              </w:rPr>
            </w:pPr>
            <w:del w:id="36805" w:author="Author">
              <w:r w:rsidRPr="000026A2" w:rsidDel="00ED7123">
                <w:delText>Factor</w:delText>
              </w:r>
            </w:del>
          </w:p>
        </w:tc>
      </w:tr>
      <w:tr w:rsidR="002D775D" w:rsidRPr="000026A2" w:rsidDel="00ED7123" w14:paraId="2E72987C" w14:textId="77777777" w:rsidTr="00B94200">
        <w:trPr>
          <w:cantSplit/>
          <w:trHeight w:val="190"/>
          <w:del w:id="36806" w:author="Author"/>
        </w:trPr>
        <w:tc>
          <w:tcPr>
            <w:tcW w:w="200" w:type="dxa"/>
            <w:tcBorders>
              <w:right w:val="single" w:sz="6" w:space="0" w:color="auto"/>
            </w:tcBorders>
          </w:tcPr>
          <w:p w14:paraId="2BCF9AE9" w14:textId="77777777" w:rsidR="002D775D" w:rsidRPr="000026A2" w:rsidDel="00ED7123" w:rsidRDefault="002D775D" w:rsidP="00B94200">
            <w:pPr>
              <w:pStyle w:val="tabletext11"/>
              <w:suppressAutoHyphens/>
              <w:rPr>
                <w:del w:id="36807" w:author="Author"/>
              </w:rPr>
            </w:pPr>
          </w:p>
        </w:tc>
        <w:tc>
          <w:tcPr>
            <w:tcW w:w="960" w:type="dxa"/>
            <w:tcBorders>
              <w:top w:val="single" w:sz="4" w:space="0" w:color="auto"/>
              <w:left w:val="single" w:sz="6" w:space="0" w:color="auto"/>
            </w:tcBorders>
          </w:tcPr>
          <w:p w14:paraId="5676979D" w14:textId="77777777" w:rsidR="002D775D" w:rsidRPr="000026A2" w:rsidDel="00ED7123" w:rsidRDefault="002D775D" w:rsidP="00B94200">
            <w:pPr>
              <w:pStyle w:val="tabletext11"/>
              <w:suppressAutoHyphens/>
              <w:jc w:val="right"/>
              <w:rPr>
                <w:del w:id="36808" w:author="Author"/>
              </w:rPr>
            </w:pPr>
            <w:del w:id="36809" w:author="Author">
              <w:r w:rsidRPr="000026A2" w:rsidDel="00ED7123">
                <w:delText>$</w:delText>
              </w:r>
            </w:del>
          </w:p>
        </w:tc>
        <w:tc>
          <w:tcPr>
            <w:tcW w:w="1440" w:type="dxa"/>
            <w:tcBorders>
              <w:top w:val="single" w:sz="4" w:space="0" w:color="auto"/>
              <w:right w:val="single" w:sz="6" w:space="0" w:color="auto"/>
            </w:tcBorders>
          </w:tcPr>
          <w:p w14:paraId="1EA33A01" w14:textId="77777777" w:rsidR="002D775D" w:rsidRPr="000026A2" w:rsidDel="00ED7123" w:rsidRDefault="002D775D" w:rsidP="00B94200">
            <w:pPr>
              <w:pStyle w:val="tabletext11"/>
              <w:tabs>
                <w:tab w:val="decimal" w:pos="560"/>
              </w:tabs>
              <w:suppressAutoHyphens/>
              <w:ind w:right="-45"/>
              <w:rPr>
                <w:del w:id="36810" w:author="Author"/>
              </w:rPr>
            </w:pPr>
            <w:del w:id="36811" w:author="Author">
              <w:r w:rsidRPr="000026A2" w:rsidDel="00ED7123">
                <w:delText>Full</w:delText>
              </w:r>
            </w:del>
          </w:p>
        </w:tc>
        <w:tc>
          <w:tcPr>
            <w:tcW w:w="2400" w:type="dxa"/>
            <w:tcBorders>
              <w:top w:val="single" w:sz="4" w:space="0" w:color="auto"/>
              <w:left w:val="single" w:sz="6" w:space="0" w:color="auto"/>
              <w:right w:val="single" w:sz="6" w:space="0" w:color="auto"/>
            </w:tcBorders>
          </w:tcPr>
          <w:p w14:paraId="76F4F547" w14:textId="77777777" w:rsidR="002D775D" w:rsidRPr="000026A2" w:rsidDel="00ED7123" w:rsidRDefault="002D775D" w:rsidP="00B94200">
            <w:pPr>
              <w:pStyle w:val="tabletext11"/>
              <w:tabs>
                <w:tab w:val="decimal" w:pos="1000"/>
              </w:tabs>
              <w:suppressAutoHyphens/>
              <w:ind w:right="-45"/>
              <w:rPr>
                <w:del w:id="36812" w:author="Author"/>
              </w:rPr>
            </w:pPr>
            <w:del w:id="36813" w:author="Author">
              <w:r w:rsidRPr="000026A2" w:rsidDel="00ED7123">
                <w:delText>-0.235</w:delText>
              </w:r>
            </w:del>
          </w:p>
        </w:tc>
      </w:tr>
      <w:tr w:rsidR="002D775D" w:rsidRPr="000026A2" w:rsidDel="00ED7123" w14:paraId="14D3277D" w14:textId="77777777" w:rsidTr="00B94200">
        <w:trPr>
          <w:cantSplit/>
          <w:trHeight w:val="190"/>
          <w:del w:id="36814" w:author="Author"/>
        </w:trPr>
        <w:tc>
          <w:tcPr>
            <w:tcW w:w="200" w:type="dxa"/>
            <w:tcBorders>
              <w:right w:val="single" w:sz="6" w:space="0" w:color="auto"/>
            </w:tcBorders>
          </w:tcPr>
          <w:p w14:paraId="7D5091E7" w14:textId="77777777" w:rsidR="002D775D" w:rsidRPr="000026A2" w:rsidDel="00ED7123" w:rsidRDefault="002D775D" w:rsidP="00B94200">
            <w:pPr>
              <w:pStyle w:val="tabletext11"/>
              <w:suppressAutoHyphens/>
              <w:rPr>
                <w:del w:id="36815" w:author="Author"/>
              </w:rPr>
            </w:pPr>
          </w:p>
        </w:tc>
        <w:tc>
          <w:tcPr>
            <w:tcW w:w="960" w:type="dxa"/>
            <w:tcBorders>
              <w:left w:val="single" w:sz="6" w:space="0" w:color="auto"/>
            </w:tcBorders>
          </w:tcPr>
          <w:p w14:paraId="16FA485A" w14:textId="77777777" w:rsidR="002D775D" w:rsidRPr="000026A2" w:rsidDel="00ED7123" w:rsidRDefault="002D775D" w:rsidP="00B94200">
            <w:pPr>
              <w:pStyle w:val="tabletext11"/>
              <w:suppressAutoHyphens/>
              <w:jc w:val="right"/>
              <w:rPr>
                <w:del w:id="36816" w:author="Author"/>
              </w:rPr>
            </w:pPr>
          </w:p>
        </w:tc>
        <w:tc>
          <w:tcPr>
            <w:tcW w:w="1440" w:type="dxa"/>
            <w:tcBorders>
              <w:right w:val="single" w:sz="6" w:space="0" w:color="auto"/>
            </w:tcBorders>
          </w:tcPr>
          <w:p w14:paraId="1AB65ADF" w14:textId="77777777" w:rsidR="002D775D" w:rsidRPr="000026A2" w:rsidDel="00ED7123" w:rsidRDefault="002D775D" w:rsidP="00B94200">
            <w:pPr>
              <w:pStyle w:val="tabletext11"/>
              <w:tabs>
                <w:tab w:val="decimal" w:pos="560"/>
              </w:tabs>
              <w:suppressAutoHyphens/>
              <w:ind w:right="-45"/>
              <w:rPr>
                <w:del w:id="36817" w:author="Author"/>
              </w:rPr>
            </w:pPr>
            <w:del w:id="36818" w:author="Author">
              <w:r w:rsidRPr="000026A2" w:rsidDel="00ED7123">
                <w:delText>50</w:delText>
              </w:r>
            </w:del>
          </w:p>
        </w:tc>
        <w:tc>
          <w:tcPr>
            <w:tcW w:w="2400" w:type="dxa"/>
            <w:tcBorders>
              <w:left w:val="single" w:sz="6" w:space="0" w:color="auto"/>
              <w:right w:val="single" w:sz="6" w:space="0" w:color="auto"/>
            </w:tcBorders>
          </w:tcPr>
          <w:p w14:paraId="60C8DD00" w14:textId="77777777" w:rsidR="002D775D" w:rsidRPr="000026A2" w:rsidDel="00ED7123" w:rsidRDefault="002D775D" w:rsidP="00B94200">
            <w:pPr>
              <w:pStyle w:val="tabletext11"/>
              <w:tabs>
                <w:tab w:val="decimal" w:pos="1000"/>
              </w:tabs>
              <w:suppressAutoHyphens/>
              <w:ind w:right="-45"/>
              <w:rPr>
                <w:del w:id="36819" w:author="Author"/>
              </w:rPr>
            </w:pPr>
            <w:del w:id="36820" w:author="Author">
              <w:r w:rsidRPr="000026A2" w:rsidDel="00ED7123">
                <w:delText>-0.230</w:delText>
              </w:r>
            </w:del>
          </w:p>
        </w:tc>
      </w:tr>
      <w:tr w:rsidR="002D775D" w:rsidRPr="000026A2" w:rsidDel="00ED7123" w14:paraId="00550DFE" w14:textId="77777777" w:rsidTr="00B94200">
        <w:trPr>
          <w:cantSplit/>
          <w:trHeight w:val="190"/>
          <w:del w:id="36821" w:author="Author"/>
        </w:trPr>
        <w:tc>
          <w:tcPr>
            <w:tcW w:w="200" w:type="dxa"/>
            <w:tcBorders>
              <w:right w:val="single" w:sz="6" w:space="0" w:color="auto"/>
            </w:tcBorders>
          </w:tcPr>
          <w:p w14:paraId="039E9BC3" w14:textId="77777777" w:rsidR="002D775D" w:rsidRPr="000026A2" w:rsidDel="00ED7123" w:rsidRDefault="002D775D" w:rsidP="00B94200">
            <w:pPr>
              <w:pStyle w:val="tabletext11"/>
              <w:suppressAutoHyphens/>
              <w:rPr>
                <w:del w:id="36822" w:author="Author"/>
              </w:rPr>
            </w:pPr>
          </w:p>
        </w:tc>
        <w:tc>
          <w:tcPr>
            <w:tcW w:w="960" w:type="dxa"/>
            <w:tcBorders>
              <w:left w:val="single" w:sz="6" w:space="0" w:color="auto"/>
            </w:tcBorders>
          </w:tcPr>
          <w:p w14:paraId="76CA47E7" w14:textId="77777777" w:rsidR="002D775D" w:rsidRPr="000026A2" w:rsidDel="00ED7123" w:rsidRDefault="002D775D" w:rsidP="00B94200">
            <w:pPr>
              <w:pStyle w:val="tabletext11"/>
              <w:suppressAutoHyphens/>
              <w:jc w:val="right"/>
              <w:rPr>
                <w:del w:id="36823" w:author="Author"/>
              </w:rPr>
            </w:pPr>
          </w:p>
        </w:tc>
        <w:tc>
          <w:tcPr>
            <w:tcW w:w="1440" w:type="dxa"/>
            <w:tcBorders>
              <w:right w:val="single" w:sz="6" w:space="0" w:color="auto"/>
            </w:tcBorders>
          </w:tcPr>
          <w:p w14:paraId="49354E5F" w14:textId="77777777" w:rsidR="002D775D" w:rsidRPr="000026A2" w:rsidDel="00ED7123" w:rsidRDefault="002D775D" w:rsidP="00B94200">
            <w:pPr>
              <w:pStyle w:val="tabletext11"/>
              <w:tabs>
                <w:tab w:val="decimal" w:pos="560"/>
              </w:tabs>
              <w:suppressAutoHyphens/>
              <w:ind w:right="-45"/>
              <w:rPr>
                <w:del w:id="36824" w:author="Author"/>
              </w:rPr>
            </w:pPr>
            <w:del w:id="36825" w:author="Author">
              <w:r w:rsidRPr="000026A2" w:rsidDel="00ED7123">
                <w:delText>100</w:delText>
              </w:r>
            </w:del>
          </w:p>
        </w:tc>
        <w:tc>
          <w:tcPr>
            <w:tcW w:w="2400" w:type="dxa"/>
            <w:tcBorders>
              <w:left w:val="single" w:sz="6" w:space="0" w:color="auto"/>
              <w:right w:val="single" w:sz="6" w:space="0" w:color="auto"/>
            </w:tcBorders>
          </w:tcPr>
          <w:p w14:paraId="1D0C6A41" w14:textId="77777777" w:rsidR="002D775D" w:rsidRPr="000026A2" w:rsidDel="00ED7123" w:rsidRDefault="002D775D" w:rsidP="00B94200">
            <w:pPr>
              <w:pStyle w:val="tabletext11"/>
              <w:tabs>
                <w:tab w:val="decimal" w:pos="1000"/>
              </w:tabs>
              <w:suppressAutoHyphens/>
              <w:ind w:right="-45"/>
              <w:rPr>
                <w:del w:id="36826" w:author="Author"/>
              </w:rPr>
            </w:pPr>
            <w:del w:id="36827" w:author="Author">
              <w:r w:rsidRPr="000026A2" w:rsidDel="00ED7123">
                <w:delText>-0.229</w:delText>
              </w:r>
            </w:del>
          </w:p>
        </w:tc>
      </w:tr>
      <w:tr w:rsidR="002D775D" w:rsidRPr="000026A2" w:rsidDel="00ED7123" w14:paraId="5B5F23B7" w14:textId="77777777" w:rsidTr="00B94200">
        <w:trPr>
          <w:cantSplit/>
          <w:trHeight w:val="190"/>
          <w:del w:id="36828" w:author="Author"/>
        </w:trPr>
        <w:tc>
          <w:tcPr>
            <w:tcW w:w="200" w:type="dxa"/>
            <w:tcBorders>
              <w:right w:val="single" w:sz="6" w:space="0" w:color="auto"/>
            </w:tcBorders>
          </w:tcPr>
          <w:p w14:paraId="5A067C99" w14:textId="77777777" w:rsidR="002D775D" w:rsidRPr="000026A2" w:rsidDel="00ED7123" w:rsidRDefault="002D775D" w:rsidP="00B94200">
            <w:pPr>
              <w:pStyle w:val="tabletext11"/>
              <w:suppressAutoHyphens/>
              <w:rPr>
                <w:del w:id="36829" w:author="Author"/>
              </w:rPr>
            </w:pPr>
          </w:p>
        </w:tc>
        <w:tc>
          <w:tcPr>
            <w:tcW w:w="960" w:type="dxa"/>
            <w:tcBorders>
              <w:left w:val="single" w:sz="6" w:space="0" w:color="auto"/>
            </w:tcBorders>
          </w:tcPr>
          <w:p w14:paraId="45E6E3AF" w14:textId="77777777" w:rsidR="002D775D" w:rsidRPr="000026A2" w:rsidDel="00ED7123" w:rsidRDefault="002D775D" w:rsidP="00B94200">
            <w:pPr>
              <w:pStyle w:val="tabletext11"/>
              <w:suppressAutoHyphens/>
              <w:jc w:val="right"/>
              <w:rPr>
                <w:del w:id="36830" w:author="Author"/>
              </w:rPr>
            </w:pPr>
          </w:p>
        </w:tc>
        <w:tc>
          <w:tcPr>
            <w:tcW w:w="1440" w:type="dxa"/>
            <w:tcBorders>
              <w:right w:val="single" w:sz="6" w:space="0" w:color="auto"/>
            </w:tcBorders>
          </w:tcPr>
          <w:p w14:paraId="45B97A3B" w14:textId="77777777" w:rsidR="002D775D" w:rsidRPr="000026A2" w:rsidDel="00ED7123" w:rsidRDefault="002D775D" w:rsidP="00B94200">
            <w:pPr>
              <w:pStyle w:val="tabletext11"/>
              <w:tabs>
                <w:tab w:val="decimal" w:pos="560"/>
              </w:tabs>
              <w:suppressAutoHyphens/>
              <w:ind w:right="-45"/>
              <w:rPr>
                <w:del w:id="36831" w:author="Author"/>
              </w:rPr>
            </w:pPr>
            <w:del w:id="36832" w:author="Author">
              <w:r w:rsidRPr="000026A2" w:rsidDel="00ED7123">
                <w:delText>200</w:delText>
              </w:r>
            </w:del>
          </w:p>
        </w:tc>
        <w:tc>
          <w:tcPr>
            <w:tcW w:w="2400" w:type="dxa"/>
            <w:tcBorders>
              <w:left w:val="single" w:sz="6" w:space="0" w:color="auto"/>
              <w:right w:val="single" w:sz="6" w:space="0" w:color="auto"/>
            </w:tcBorders>
          </w:tcPr>
          <w:p w14:paraId="7792F21C" w14:textId="77777777" w:rsidR="002D775D" w:rsidRPr="000026A2" w:rsidDel="00ED7123" w:rsidRDefault="002D775D" w:rsidP="00B94200">
            <w:pPr>
              <w:pStyle w:val="tabletext11"/>
              <w:tabs>
                <w:tab w:val="decimal" w:pos="1000"/>
              </w:tabs>
              <w:suppressAutoHyphens/>
              <w:ind w:right="-45"/>
              <w:rPr>
                <w:del w:id="36833" w:author="Author"/>
              </w:rPr>
            </w:pPr>
            <w:del w:id="36834" w:author="Author">
              <w:r w:rsidRPr="000026A2" w:rsidDel="00ED7123">
                <w:delText>-0.226</w:delText>
              </w:r>
            </w:del>
          </w:p>
        </w:tc>
      </w:tr>
      <w:tr w:rsidR="002D775D" w:rsidRPr="000026A2" w:rsidDel="00ED7123" w14:paraId="34462E15" w14:textId="77777777" w:rsidTr="00B94200">
        <w:trPr>
          <w:cantSplit/>
          <w:trHeight w:val="190"/>
          <w:del w:id="36835" w:author="Author"/>
        </w:trPr>
        <w:tc>
          <w:tcPr>
            <w:tcW w:w="200" w:type="dxa"/>
            <w:tcBorders>
              <w:right w:val="single" w:sz="6" w:space="0" w:color="auto"/>
            </w:tcBorders>
          </w:tcPr>
          <w:p w14:paraId="6BEA13F2" w14:textId="77777777" w:rsidR="002D775D" w:rsidRPr="000026A2" w:rsidDel="00ED7123" w:rsidRDefault="002D775D" w:rsidP="00B94200">
            <w:pPr>
              <w:pStyle w:val="tabletext11"/>
              <w:suppressAutoHyphens/>
              <w:rPr>
                <w:del w:id="36836" w:author="Author"/>
              </w:rPr>
            </w:pPr>
          </w:p>
        </w:tc>
        <w:tc>
          <w:tcPr>
            <w:tcW w:w="960" w:type="dxa"/>
            <w:tcBorders>
              <w:left w:val="single" w:sz="6" w:space="0" w:color="auto"/>
            </w:tcBorders>
          </w:tcPr>
          <w:p w14:paraId="0E0C1D68" w14:textId="77777777" w:rsidR="002D775D" w:rsidRPr="000026A2" w:rsidDel="00ED7123" w:rsidRDefault="002D775D" w:rsidP="00B94200">
            <w:pPr>
              <w:pStyle w:val="tabletext11"/>
              <w:suppressAutoHyphens/>
              <w:jc w:val="right"/>
              <w:rPr>
                <w:del w:id="36837" w:author="Author"/>
              </w:rPr>
            </w:pPr>
          </w:p>
        </w:tc>
        <w:tc>
          <w:tcPr>
            <w:tcW w:w="1440" w:type="dxa"/>
            <w:tcBorders>
              <w:right w:val="single" w:sz="6" w:space="0" w:color="auto"/>
            </w:tcBorders>
          </w:tcPr>
          <w:p w14:paraId="01D0E73E" w14:textId="77777777" w:rsidR="002D775D" w:rsidRPr="000026A2" w:rsidDel="00ED7123" w:rsidRDefault="002D775D" w:rsidP="00B94200">
            <w:pPr>
              <w:pStyle w:val="tabletext11"/>
              <w:tabs>
                <w:tab w:val="decimal" w:pos="560"/>
              </w:tabs>
              <w:suppressAutoHyphens/>
              <w:ind w:right="-45"/>
              <w:rPr>
                <w:del w:id="36838" w:author="Author"/>
              </w:rPr>
            </w:pPr>
            <w:del w:id="36839" w:author="Author">
              <w:r w:rsidRPr="000026A2" w:rsidDel="00ED7123">
                <w:delText>250</w:delText>
              </w:r>
            </w:del>
          </w:p>
        </w:tc>
        <w:tc>
          <w:tcPr>
            <w:tcW w:w="2400" w:type="dxa"/>
            <w:tcBorders>
              <w:left w:val="single" w:sz="6" w:space="0" w:color="auto"/>
              <w:right w:val="single" w:sz="6" w:space="0" w:color="auto"/>
            </w:tcBorders>
          </w:tcPr>
          <w:p w14:paraId="4643DB70" w14:textId="77777777" w:rsidR="002D775D" w:rsidRPr="000026A2" w:rsidDel="00ED7123" w:rsidRDefault="002D775D" w:rsidP="00B94200">
            <w:pPr>
              <w:pStyle w:val="tabletext11"/>
              <w:tabs>
                <w:tab w:val="decimal" w:pos="1000"/>
              </w:tabs>
              <w:suppressAutoHyphens/>
              <w:ind w:right="-45"/>
              <w:rPr>
                <w:del w:id="36840" w:author="Author"/>
              </w:rPr>
            </w:pPr>
            <w:del w:id="36841" w:author="Author">
              <w:r w:rsidRPr="000026A2" w:rsidDel="00ED7123">
                <w:delText>-0.224</w:delText>
              </w:r>
            </w:del>
          </w:p>
        </w:tc>
      </w:tr>
      <w:tr w:rsidR="002D775D" w:rsidRPr="000026A2" w:rsidDel="00ED7123" w14:paraId="2FFE1384" w14:textId="77777777" w:rsidTr="00B94200">
        <w:trPr>
          <w:cantSplit/>
          <w:trHeight w:val="190"/>
          <w:del w:id="36842" w:author="Author"/>
        </w:trPr>
        <w:tc>
          <w:tcPr>
            <w:tcW w:w="200" w:type="dxa"/>
            <w:tcBorders>
              <w:right w:val="single" w:sz="6" w:space="0" w:color="auto"/>
            </w:tcBorders>
          </w:tcPr>
          <w:p w14:paraId="0362B6AC" w14:textId="77777777" w:rsidR="002D775D" w:rsidRPr="000026A2" w:rsidDel="00ED7123" w:rsidRDefault="002D775D" w:rsidP="00B94200">
            <w:pPr>
              <w:pStyle w:val="tabletext11"/>
              <w:suppressAutoHyphens/>
              <w:rPr>
                <w:del w:id="36843" w:author="Author"/>
              </w:rPr>
            </w:pPr>
          </w:p>
        </w:tc>
        <w:tc>
          <w:tcPr>
            <w:tcW w:w="960" w:type="dxa"/>
            <w:tcBorders>
              <w:left w:val="single" w:sz="6" w:space="0" w:color="auto"/>
            </w:tcBorders>
          </w:tcPr>
          <w:p w14:paraId="7D068C31" w14:textId="77777777" w:rsidR="002D775D" w:rsidRPr="000026A2" w:rsidDel="00ED7123" w:rsidRDefault="002D775D" w:rsidP="00B94200">
            <w:pPr>
              <w:pStyle w:val="tabletext11"/>
              <w:suppressAutoHyphens/>
              <w:jc w:val="right"/>
              <w:rPr>
                <w:del w:id="36844" w:author="Author"/>
              </w:rPr>
            </w:pPr>
          </w:p>
        </w:tc>
        <w:tc>
          <w:tcPr>
            <w:tcW w:w="1440" w:type="dxa"/>
            <w:tcBorders>
              <w:right w:val="single" w:sz="6" w:space="0" w:color="auto"/>
            </w:tcBorders>
          </w:tcPr>
          <w:p w14:paraId="7F3D3E57" w14:textId="77777777" w:rsidR="002D775D" w:rsidRPr="000026A2" w:rsidDel="00ED7123" w:rsidRDefault="002D775D" w:rsidP="00B94200">
            <w:pPr>
              <w:pStyle w:val="tabletext11"/>
              <w:tabs>
                <w:tab w:val="decimal" w:pos="560"/>
              </w:tabs>
              <w:suppressAutoHyphens/>
              <w:ind w:right="-45"/>
              <w:rPr>
                <w:del w:id="36845" w:author="Author"/>
              </w:rPr>
            </w:pPr>
            <w:del w:id="36846" w:author="Author">
              <w:r w:rsidRPr="000026A2" w:rsidDel="00ED7123">
                <w:delText>500</w:delText>
              </w:r>
            </w:del>
          </w:p>
        </w:tc>
        <w:tc>
          <w:tcPr>
            <w:tcW w:w="2400" w:type="dxa"/>
            <w:tcBorders>
              <w:left w:val="single" w:sz="6" w:space="0" w:color="auto"/>
              <w:right w:val="single" w:sz="6" w:space="0" w:color="auto"/>
            </w:tcBorders>
          </w:tcPr>
          <w:p w14:paraId="6B8D8A43" w14:textId="77777777" w:rsidR="002D775D" w:rsidRPr="000026A2" w:rsidDel="00ED7123" w:rsidRDefault="002D775D" w:rsidP="00B94200">
            <w:pPr>
              <w:pStyle w:val="tabletext11"/>
              <w:tabs>
                <w:tab w:val="decimal" w:pos="1000"/>
              </w:tabs>
              <w:suppressAutoHyphens/>
              <w:ind w:right="-45"/>
              <w:rPr>
                <w:del w:id="36847" w:author="Author"/>
              </w:rPr>
            </w:pPr>
            <w:del w:id="36848" w:author="Author">
              <w:r w:rsidRPr="000026A2" w:rsidDel="00ED7123">
                <w:delText>-0.220</w:delText>
              </w:r>
            </w:del>
          </w:p>
        </w:tc>
      </w:tr>
      <w:tr w:rsidR="002D775D" w:rsidRPr="000026A2" w:rsidDel="00ED7123" w14:paraId="1710D24F" w14:textId="77777777" w:rsidTr="00B94200">
        <w:trPr>
          <w:cantSplit/>
          <w:trHeight w:val="190"/>
          <w:del w:id="36849" w:author="Author"/>
        </w:trPr>
        <w:tc>
          <w:tcPr>
            <w:tcW w:w="200" w:type="dxa"/>
            <w:tcBorders>
              <w:right w:val="single" w:sz="6" w:space="0" w:color="auto"/>
            </w:tcBorders>
          </w:tcPr>
          <w:p w14:paraId="413F8D70" w14:textId="77777777" w:rsidR="002D775D" w:rsidRPr="000026A2" w:rsidDel="00ED7123" w:rsidRDefault="002D775D" w:rsidP="00B94200">
            <w:pPr>
              <w:pStyle w:val="tabletext11"/>
              <w:suppressAutoHyphens/>
              <w:rPr>
                <w:del w:id="36850" w:author="Author"/>
              </w:rPr>
            </w:pPr>
          </w:p>
        </w:tc>
        <w:tc>
          <w:tcPr>
            <w:tcW w:w="960" w:type="dxa"/>
            <w:tcBorders>
              <w:left w:val="single" w:sz="6" w:space="0" w:color="auto"/>
            </w:tcBorders>
          </w:tcPr>
          <w:p w14:paraId="3E21DD66" w14:textId="77777777" w:rsidR="002D775D" w:rsidRPr="000026A2" w:rsidDel="00ED7123" w:rsidRDefault="002D775D" w:rsidP="00B94200">
            <w:pPr>
              <w:pStyle w:val="tabletext11"/>
              <w:suppressAutoHyphens/>
              <w:jc w:val="right"/>
              <w:rPr>
                <w:del w:id="36851" w:author="Author"/>
              </w:rPr>
            </w:pPr>
          </w:p>
        </w:tc>
        <w:tc>
          <w:tcPr>
            <w:tcW w:w="1440" w:type="dxa"/>
            <w:tcBorders>
              <w:right w:val="single" w:sz="6" w:space="0" w:color="auto"/>
            </w:tcBorders>
          </w:tcPr>
          <w:p w14:paraId="3437787C" w14:textId="77777777" w:rsidR="002D775D" w:rsidRPr="000026A2" w:rsidDel="00ED7123" w:rsidRDefault="002D775D" w:rsidP="00B94200">
            <w:pPr>
              <w:pStyle w:val="tabletext11"/>
              <w:tabs>
                <w:tab w:val="decimal" w:pos="560"/>
              </w:tabs>
              <w:suppressAutoHyphens/>
              <w:ind w:right="-45"/>
              <w:rPr>
                <w:del w:id="36852" w:author="Author"/>
              </w:rPr>
            </w:pPr>
            <w:del w:id="36853" w:author="Author">
              <w:r w:rsidRPr="000026A2" w:rsidDel="00ED7123">
                <w:delText>1,000</w:delText>
              </w:r>
            </w:del>
          </w:p>
        </w:tc>
        <w:tc>
          <w:tcPr>
            <w:tcW w:w="2400" w:type="dxa"/>
            <w:tcBorders>
              <w:left w:val="single" w:sz="6" w:space="0" w:color="auto"/>
              <w:right w:val="single" w:sz="6" w:space="0" w:color="auto"/>
            </w:tcBorders>
          </w:tcPr>
          <w:p w14:paraId="4F15EC23" w14:textId="77777777" w:rsidR="002D775D" w:rsidRPr="000026A2" w:rsidDel="00ED7123" w:rsidRDefault="002D775D" w:rsidP="00B94200">
            <w:pPr>
              <w:pStyle w:val="tabletext11"/>
              <w:tabs>
                <w:tab w:val="decimal" w:pos="1000"/>
              </w:tabs>
              <w:suppressAutoHyphens/>
              <w:ind w:right="-45"/>
              <w:rPr>
                <w:del w:id="36854" w:author="Author"/>
              </w:rPr>
            </w:pPr>
            <w:del w:id="36855" w:author="Author">
              <w:r w:rsidRPr="000026A2" w:rsidDel="00ED7123">
                <w:delText>-0.217</w:delText>
              </w:r>
            </w:del>
          </w:p>
        </w:tc>
      </w:tr>
      <w:tr w:rsidR="002D775D" w:rsidRPr="000026A2" w:rsidDel="00ED7123" w14:paraId="0CD7972B" w14:textId="77777777" w:rsidTr="00B94200">
        <w:trPr>
          <w:cantSplit/>
          <w:trHeight w:val="190"/>
          <w:del w:id="36856" w:author="Author"/>
        </w:trPr>
        <w:tc>
          <w:tcPr>
            <w:tcW w:w="200" w:type="dxa"/>
            <w:tcBorders>
              <w:right w:val="single" w:sz="6" w:space="0" w:color="auto"/>
            </w:tcBorders>
          </w:tcPr>
          <w:p w14:paraId="7B60E122" w14:textId="77777777" w:rsidR="002D775D" w:rsidRPr="000026A2" w:rsidDel="00ED7123" w:rsidRDefault="002D775D" w:rsidP="00B94200">
            <w:pPr>
              <w:pStyle w:val="tabletext11"/>
              <w:suppressAutoHyphens/>
              <w:rPr>
                <w:del w:id="36857" w:author="Author"/>
              </w:rPr>
            </w:pPr>
          </w:p>
        </w:tc>
        <w:tc>
          <w:tcPr>
            <w:tcW w:w="960" w:type="dxa"/>
            <w:tcBorders>
              <w:left w:val="single" w:sz="6" w:space="0" w:color="auto"/>
            </w:tcBorders>
          </w:tcPr>
          <w:p w14:paraId="4EA9DDA5" w14:textId="77777777" w:rsidR="002D775D" w:rsidRPr="000026A2" w:rsidDel="00ED7123" w:rsidRDefault="002D775D" w:rsidP="00B94200">
            <w:pPr>
              <w:pStyle w:val="tabletext11"/>
              <w:suppressAutoHyphens/>
              <w:jc w:val="right"/>
              <w:rPr>
                <w:del w:id="36858" w:author="Author"/>
              </w:rPr>
            </w:pPr>
          </w:p>
        </w:tc>
        <w:tc>
          <w:tcPr>
            <w:tcW w:w="1440" w:type="dxa"/>
            <w:tcBorders>
              <w:right w:val="single" w:sz="6" w:space="0" w:color="auto"/>
            </w:tcBorders>
          </w:tcPr>
          <w:p w14:paraId="65A8EC5D" w14:textId="77777777" w:rsidR="002D775D" w:rsidRPr="000026A2" w:rsidDel="00ED7123" w:rsidRDefault="002D775D" w:rsidP="00B94200">
            <w:pPr>
              <w:pStyle w:val="tabletext11"/>
              <w:tabs>
                <w:tab w:val="decimal" w:pos="560"/>
              </w:tabs>
              <w:suppressAutoHyphens/>
              <w:ind w:right="-45"/>
              <w:rPr>
                <w:del w:id="36859" w:author="Author"/>
              </w:rPr>
            </w:pPr>
            <w:del w:id="36860" w:author="Author">
              <w:r w:rsidRPr="000026A2" w:rsidDel="00ED7123">
                <w:delText>2,000</w:delText>
              </w:r>
            </w:del>
          </w:p>
        </w:tc>
        <w:tc>
          <w:tcPr>
            <w:tcW w:w="2400" w:type="dxa"/>
            <w:tcBorders>
              <w:left w:val="single" w:sz="6" w:space="0" w:color="auto"/>
              <w:right w:val="single" w:sz="6" w:space="0" w:color="auto"/>
            </w:tcBorders>
          </w:tcPr>
          <w:p w14:paraId="1C809B6E" w14:textId="77777777" w:rsidR="002D775D" w:rsidRPr="000026A2" w:rsidDel="00ED7123" w:rsidRDefault="002D775D" w:rsidP="00B94200">
            <w:pPr>
              <w:pStyle w:val="tabletext11"/>
              <w:tabs>
                <w:tab w:val="decimal" w:pos="1000"/>
              </w:tabs>
              <w:suppressAutoHyphens/>
              <w:ind w:right="-45"/>
              <w:rPr>
                <w:del w:id="36861" w:author="Author"/>
              </w:rPr>
            </w:pPr>
            <w:del w:id="36862" w:author="Author">
              <w:r w:rsidRPr="000026A2" w:rsidDel="00ED7123">
                <w:delText>-0.212</w:delText>
              </w:r>
            </w:del>
          </w:p>
        </w:tc>
      </w:tr>
      <w:tr w:rsidR="002D775D" w:rsidRPr="000026A2" w:rsidDel="00ED7123" w14:paraId="35A881D2" w14:textId="77777777" w:rsidTr="00B94200">
        <w:trPr>
          <w:cantSplit/>
          <w:trHeight w:val="190"/>
          <w:del w:id="36863" w:author="Author"/>
        </w:trPr>
        <w:tc>
          <w:tcPr>
            <w:tcW w:w="200" w:type="dxa"/>
            <w:tcBorders>
              <w:right w:val="single" w:sz="6" w:space="0" w:color="auto"/>
            </w:tcBorders>
          </w:tcPr>
          <w:p w14:paraId="45CEF5AF" w14:textId="77777777" w:rsidR="002D775D" w:rsidRPr="000026A2" w:rsidDel="00ED7123" w:rsidRDefault="002D775D" w:rsidP="00B94200">
            <w:pPr>
              <w:pStyle w:val="tabletext11"/>
              <w:suppressAutoHyphens/>
              <w:rPr>
                <w:del w:id="36864" w:author="Author"/>
              </w:rPr>
            </w:pPr>
          </w:p>
        </w:tc>
        <w:tc>
          <w:tcPr>
            <w:tcW w:w="960" w:type="dxa"/>
            <w:tcBorders>
              <w:left w:val="single" w:sz="6" w:space="0" w:color="auto"/>
            </w:tcBorders>
          </w:tcPr>
          <w:p w14:paraId="2FB402BB" w14:textId="77777777" w:rsidR="002D775D" w:rsidRPr="000026A2" w:rsidDel="00ED7123" w:rsidRDefault="002D775D" w:rsidP="00B94200">
            <w:pPr>
              <w:pStyle w:val="tabletext11"/>
              <w:suppressAutoHyphens/>
              <w:jc w:val="right"/>
              <w:rPr>
                <w:del w:id="36865" w:author="Author"/>
              </w:rPr>
            </w:pPr>
          </w:p>
        </w:tc>
        <w:tc>
          <w:tcPr>
            <w:tcW w:w="1440" w:type="dxa"/>
            <w:tcBorders>
              <w:right w:val="single" w:sz="6" w:space="0" w:color="auto"/>
            </w:tcBorders>
          </w:tcPr>
          <w:p w14:paraId="27D996B4" w14:textId="77777777" w:rsidR="002D775D" w:rsidRPr="000026A2" w:rsidDel="00ED7123" w:rsidRDefault="002D775D" w:rsidP="00B94200">
            <w:pPr>
              <w:pStyle w:val="tabletext11"/>
              <w:tabs>
                <w:tab w:val="decimal" w:pos="560"/>
              </w:tabs>
              <w:suppressAutoHyphens/>
              <w:ind w:right="-45"/>
              <w:rPr>
                <w:del w:id="36866" w:author="Author"/>
              </w:rPr>
            </w:pPr>
            <w:del w:id="36867" w:author="Author">
              <w:r w:rsidRPr="000026A2" w:rsidDel="00ED7123">
                <w:delText>3,000</w:delText>
              </w:r>
            </w:del>
          </w:p>
        </w:tc>
        <w:tc>
          <w:tcPr>
            <w:tcW w:w="2400" w:type="dxa"/>
            <w:tcBorders>
              <w:left w:val="single" w:sz="6" w:space="0" w:color="auto"/>
              <w:right w:val="single" w:sz="6" w:space="0" w:color="auto"/>
            </w:tcBorders>
          </w:tcPr>
          <w:p w14:paraId="617737E7" w14:textId="77777777" w:rsidR="002D775D" w:rsidRPr="000026A2" w:rsidDel="00ED7123" w:rsidRDefault="002D775D" w:rsidP="00B94200">
            <w:pPr>
              <w:pStyle w:val="tabletext11"/>
              <w:tabs>
                <w:tab w:val="decimal" w:pos="1000"/>
              </w:tabs>
              <w:suppressAutoHyphens/>
              <w:ind w:right="-45"/>
              <w:rPr>
                <w:del w:id="36868" w:author="Author"/>
              </w:rPr>
            </w:pPr>
            <w:del w:id="36869" w:author="Author">
              <w:r w:rsidRPr="000026A2" w:rsidDel="00ED7123">
                <w:delText>-0.197</w:delText>
              </w:r>
            </w:del>
          </w:p>
        </w:tc>
      </w:tr>
      <w:tr w:rsidR="002D775D" w:rsidRPr="000026A2" w:rsidDel="00ED7123" w14:paraId="58BB32CD" w14:textId="77777777" w:rsidTr="00B94200">
        <w:trPr>
          <w:cantSplit/>
          <w:trHeight w:val="190"/>
          <w:del w:id="36870" w:author="Author"/>
        </w:trPr>
        <w:tc>
          <w:tcPr>
            <w:tcW w:w="200" w:type="dxa"/>
            <w:tcBorders>
              <w:right w:val="single" w:sz="6" w:space="0" w:color="auto"/>
            </w:tcBorders>
          </w:tcPr>
          <w:p w14:paraId="1C891428" w14:textId="77777777" w:rsidR="002D775D" w:rsidRPr="000026A2" w:rsidDel="00ED7123" w:rsidRDefault="002D775D" w:rsidP="00B94200">
            <w:pPr>
              <w:pStyle w:val="tabletext11"/>
              <w:suppressAutoHyphens/>
              <w:rPr>
                <w:del w:id="36871" w:author="Author"/>
              </w:rPr>
            </w:pPr>
          </w:p>
        </w:tc>
        <w:tc>
          <w:tcPr>
            <w:tcW w:w="960" w:type="dxa"/>
            <w:tcBorders>
              <w:left w:val="single" w:sz="6" w:space="0" w:color="auto"/>
              <w:bottom w:val="single" w:sz="6" w:space="0" w:color="auto"/>
            </w:tcBorders>
          </w:tcPr>
          <w:p w14:paraId="51D70537" w14:textId="77777777" w:rsidR="002D775D" w:rsidRPr="000026A2" w:rsidDel="00ED7123" w:rsidRDefault="002D775D" w:rsidP="00B94200">
            <w:pPr>
              <w:pStyle w:val="tabletext11"/>
              <w:suppressAutoHyphens/>
              <w:jc w:val="right"/>
              <w:rPr>
                <w:del w:id="36872" w:author="Author"/>
              </w:rPr>
            </w:pPr>
          </w:p>
        </w:tc>
        <w:tc>
          <w:tcPr>
            <w:tcW w:w="1440" w:type="dxa"/>
            <w:tcBorders>
              <w:bottom w:val="single" w:sz="6" w:space="0" w:color="auto"/>
              <w:right w:val="single" w:sz="6" w:space="0" w:color="auto"/>
            </w:tcBorders>
          </w:tcPr>
          <w:p w14:paraId="40F00225" w14:textId="77777777" w:rsidR="002D775D" w:rsidRPr="000026A2" w:rsidDel="00ED7123" w:rsidRDefault="002D775D" w:rsidP="00B94200">
            <w:pPr>
              <w:pStyle w:val="tabletext11"/>
              <w:tabs>
                <w:tab w:val="decimal" w:pos="560"/>
              </w:tabs>
              <w:suppressAutoHyphens/>
              <w:ind w:right="-45"/>
              <w:rPr>
                <w:del w:id="36873" w:author="Author"/>
              </w:rPr>
            </w:pPr>
            <w:del w:id="36874" w:author="Author">
              <w:r w:rsidRPr="000026A2" w:rsidDel="00ED7123">
                <w:delText>5,000</w:delText>
              </w:r>
            </w:del>
          </w:p>
        </w:tc>
        <w:tc>
          <w:tcPr>
            <w:tcW w:w="2400" w:type="dxa"/>
            <w:tcBorders>
              <w:left w:val="single" w:sz="6" w:space="0" w:color="auto"/>
              <w:bottom w:val="single" w:sz="6" w:space="0" w:color="auto"/>
              <w:right w:val="single" w:sz="6" w:space="0" w:color="auto"/>
            </w:tcBorders>
          </w:tcPr>
          <w:p w14:paraId="528F263F" w14:textId="77777777" w:rsidR="002D775D" w:rsidRPr="000026A2" w:rsidDel="00ED7123" w:rsidRDefault="002D775D" w:rsidP="00B94200">
            <w:pPr>
              <w:pStyle w:val="tabletext11"/>
              <w:tabs>
                <w:tab w:val="decimal" w:pos="1000"/>
              </w:tabs>
              <w:suppressAutoHyphens/>
              <w:ind w:right="-45"/>
              <w:rPr>
                <w:del w:id="36875" w:author="Author"/>
              </w:rPr>
            </w:pPr>
            <w:del w:id="36876" w:author="Author">
              <w:r w:rsidRPr="000026A2" w:rsidDel="00ED7123">
                <w:delText>-0.154</w:delText>
              </w:r>
            </w:del>
          </w:p>
        </w:tc>
      </w:tr>
    </w:tbl>
    <w:p w14:paraId="2098BC3D" w14:textId="77777777" w:rsidR="002D775D" w:rsidRPr="000026A2" w:rsidDel="00ED7123" w:rsidRDefault="002D775D" w:rsidP="001065E8">
      <w:pPr>
        <w:pStyle w:val="tablecaption"/>
        <w:suppressAutoHyphens/>
        <w:rPr>
          <w:del w:id="36877" w:author="Author"/>
        </w:rPr>
      </w:pPr>
      <w:del w:id="36878" w:author="Author">
        <w:r w:rsidRPr="000026A2" w:rsidDel="00ED7123">
          <w:delText>Table 98.B.2.b.(2)(b) Zone-rated Risks Comprehensive Coverage Deductible Factors – Theft, Mischief Or Vandalism Without Full Safety Glass Coverage</w:delText>
        </w:r>
      </w:del>
    </w:p>
    <w:p w14:paraId="1E7A3ADE" w14:textId="77777777" w:rsidR="002D775D" w:rsidRPr="000026A2" w:rsidDel="00ED7123" w:rsidRDefault="002D775D" w:rsidP="001065E8">
      <w:pPr>
        <w:pStyle w:val="isonormal"/>
        <w:suppressAutoHyphens/>
        <w:rPr>
          <w:del w:id="36879" w:author="Author"/>
        </w:rPr>
      </w:pPr>
    </w:p>
    <w:p w14:paraId="52310DCB" w14:textId="77777777" w:rsidR="002D775D" w:rsidRPr="000026A2" w:rsidDel="00ED7123" w:rsidRDefault="002D775D" w:rsidP="001065E8">
      <w:pPr>
        <w:pStyle w:val="outlinehd5"/>
        <w:suppressAutoHyphens/>
        <w:rPr>
          <w:del w:id="36880" w:author="Author"/>
        </w:rPr>
      </w:pPr>
      <w:del w:id="36881" w:author="Author">
        <w:r w:rsidRPr="000026A2" w:rsidDel="00ED7123">
          <w:tab/>
          <w:delText>(3)</w:delText>
        </w:r>
        <w:r w:rsidRPr="000026A2" w:rsidDel="00ED7123">
          <w:tab/>
          <w:delText>Collision Coverage</w:delText>
        </w:r>
      </w:del>
    </w:p>
    <w:p w14:paraId="3EEB18F6" w14:textId="77777777" w:rsidR="002D775D" w:rsidRPr="000026A2" w:rsidDel="00ED7123" w:rsidRDefault="002D775D" w:rsidP="001065E8">
      <w:pPr>
        <w:pStyle w:val="space4"/>
        <w:suppressAutoHyphens/>
        <w:rPr>
          <w:del w:id="3688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2D775D" w:rsidRPr="000026A2" w:rsidDel="00ED7123" w14:paraId="5584A30B" w14:textId="77777777" w:rsidTr="00B94200">
        <w:trPr>
          <w:cantSplit/>
          <w:trHeight w:val="190"/>
          <w:del w:id="36883" w:author="Author"/>
        </w:trPr>
        <w:tc>
          <w:tcPr>
            <w:tcW w:w="200" w:type="dxa"/>
          </w:tcPr>
          <w:p w14:paraId="5C2964A4" w14:textId="77777777" w:rsidR="002D775D" w:rsidRPr="000026A2" w:rsidDel="00ED7123" w:rsidRDefault="002D775D" w:rsidP="00B94200">
            <w:pPr>
              <w:pStyle w:val="tablehead"/>
              <w:suppressAutoHyphens/>
              <w:rPr>
                <w:del w:id="36884" w:author="Author"/>
              </w:rPr>
            </w:pPr>
          </w:p>
        </w:tc>
        <w:tc>
          <w:tcPr>
            <w:tcW w:w="2400" w:type="dxa"/>
            <w:gridSpan w:val="2"/>
            <w:tcBorders>
              <w:top w:val="single" w:sz="6" w:space="0" w:color="auto"/>
              <w:left w:val="single" w:sz="6" w:space="0" w:color="auto"/>
              <w:bottom w:val="single" w:sz="6" w:space="0" w:color="auto"/>
              <w:right w:val="single" w:sz="6" w:space="0" w:color="auto"/>
            </w:tcBorders>
          </w:tcPr>
          <w:p w14:paraId="3B06C829" w14:textId="77777777" w:rsidR="002D775D" w:rsidRPr="000026A2" w:rsidDel="00ED7123" w:rsidRDefault="002D775D" w:rsidP="00B94200">
            <w:pPr>
              <w:pStyle w:val="tablehead"/>
              <w:suppressAutoHyphens/>
              <w:rPr>
                <w:del w:id="36885" w:author="Author"/>
              </w:rPr>
            </w:pPr>
            <w:del w:id="36886" w:author="Author">
              <w:r w:rsidRPr="000026A2" w:rsidDel="00ED7123">
                <w:delText>Deductible</w:delText>
              </w:r>
            </w:del>
          </w:p>
        </w:tc>
        <w:tc>
          <w:tcPr>
            <w:tcW w:w="2400" w:type="dxa"/>
            <w:tcBorders>
              <w:top w:val="single" w:sz="6" w:space="0" w:color="auto"/>
              <w:left w:val="single" w:sz="6" w:space="0" w:color="auto"/>
              <w:bottom w:val="single" w:sz="6" w:space="0" w:color="auto"/>
              <w:right w:val="single" w:sz="6" w:space="0" w:color="auto"/>
            </w:tcBorders>
          </w:tcPr>
          <w:p w14:paraId="0E39ABE8" w14:textId="77777777" w:rsidR="002D775D" w:rsidRPr="000026A2" w:rsidDel="00ED7123" w:rsidRDefault="002D775D" w:rsidP="00B94200">
            <w:pPr>
              <w:pStyle w:val="tablehead"/>
              <w:suppressAutoHyphens/>
              <w:rPr>
                <w:del w:id="36887" w:author="Author"/>
              </w:rPr>
            </w:pPr>
            <w:del w:id="36888" w:author="Author">
              <w:r w:rsidRPr="000026A2" w:rsidDel="00ED7123">
                <w:delText>Factor</w:delText>
              </w:r>
            </w:del>
          </w:p>
        </w:tc>
      </w:tr>
      <w:tr w:rsidR="002D775D" w:rsidRPr="000026A2" w:rsidDel="00ED7123" w14:paraId="0330DB44" w14:textId="77777777" w:rsidTr="00B94200">
        <w:trPr>
          <w:cantSplit/>
          <w:trHeight w:val="190"/>
          <w:del w:id="36889" w:author="Author"/>
        </w:trPr>
        <w:tc>
          <w:tcPr>
            <w:tcW w:w="200" w:type="dxa"/>
            <w:tcBorders>
              <w:right w:val="single" w:sz="6" w:space="0" w:color="auto"/>
            </w:tcBorders>
          </w:tcPr>
          <w:p w14:paraId="5C6FCCF0" w14:textId="77777777" w:rsidR="002D775D" w:rsidRPr="000026A2" w:rsidDel="00ED7123" w:rsidRDefault="002D775D" w:rsidP="00B94200">
            <w:pPr>
              <w:pStyle w:val="tabletext11"/>
              <w:suppressAutoHyphens/>
              <w:rPr>
                <w:del w:id="36890" w:author="Author"/>
              </w:rPr>
            </w:pPr>
          </w:p>
        </w:tc>
        <w:tc>
          <w:tcPr>
            <w:tcW w:w="960" w:type="dxa"/>
            <w:tcBorders>
              <w:top w:val="single" w:sz="6" w:space="0" w:color="auto"/>
              <w:left w:val="single" w:sz="6" w:space="0" w:color="auto"/>
            </w:tcBorders>
          </w:tcPr>
          <w:p w14:paraId="4815FB43" w14:textId="77777777" w:rsidR="002D775D" w:rsidRPr="000026A2" w:rsidDel="00ED7123" w:rsidRDefault="002D775D" w:rsidP="00B94200">
            <w:pPr>
              <w:pStyle w:val="tabletext11"/>
              <w:suppressAutoHyphens/>
              <w:jc w:val="right"/>
              <w:rPr>
                <w:del w:id="36891" w:author="Author"/>
              </w:rPr>
            </w:pPr>
            <w:del w:id="36892" w:author="Author">
              <w:r w:rsidRPr="000026A2" w:rsidDel="00ED7123">
                <w:delText>$</w:delText>
              </w:r>
            </w:del>
          </w:p>
        </w:tc>
        <w:tc>
          <w:tcPr>
            <w:tcW w:w="1440" w:type="dxa"/>
            <w:tcBorders>
              <w:top w:val="single" w:sz="6" w:space="0" w:color="auto"/>
              <w:right w:val="single" w:sz="6" w:space="0" w:color="auto"/>
            </w:tcBorders>
          </w:tcPr>
          <w:p w14:paraId="0E551EA5" w14:textId="77777777" w:rsidR="002D775D" w:rsidRPr="000026A2" w:rsidDel="00ED7123" w:rsidRDefault="002D775D" w:rsidP="00B94200">
            <w:pPr>
              <w:pStyle w:val="tabletext11"/>
              <w:tabs>
                <w:tab w:val="decimal" w:pos="560"/>
              </w:tabs>
              <w:suppressAutoHyphens/>
              <w:ind w:right="-45"/>
              <w:rPr>
                <w:del w:id="36893" w:author="Author"/>
              </w:rPr>
            </w:pPr>
            <w:del w:id="36894" w:author="Author">
              <w:r w:rsidRPr="000026A2" w:rsidDel="00ED7123">
                <w:delText>50</w:delText>
              </w:r>
            </w:del>
          </w:p>
        </w:tc>
        <w:tc>
          <w:tcPr>
            <w:tcW w:w="2400" w:type="dxa"/>
            <w:tcBorders>
              <w:top w:val="single" w:sz="6" w:space="0" w:color="auto"/>
              <w:left w:val="single" w:sz="6" w:space="0" w:color="auto"/>
              <w:right w:val="single" w:sz="6" w:space="0" w:color="auto"/>
            </w:tcBorders>
          </w:tcPr>
          <w:p w14:paraId="72856998" w14:textId="77777777" w:rsidR="002D775D" w:rsidRPr="000026A2" w:rsidDel="00ED7123" w:rsidRDefault="002D775D" w:rsidP="00B94200">
            <w:pPr>
              <w:pStyle w:val="tabletext11"/>
              <w:tabs>
                <w:tab w:val="decimal" w:pos="1000"/>
              </w:tabs>
              <w:suppressAutoHyphens/>
              <w:ind w:right="-45"/>
              <w:rPr>
                <w:del w:id="36895" w:author="Author"/>
              </w:rPr>
            </w:pPr>
            <w:del w:id="36896" w:author="Author">
              <w:r w:rsidRPr="000026A2" w:rsidDel="00ED7123">
                <w:delText>-0.120</w:delText>
              </w:r>
            </w:del>
          </w:p>
        </w:tc>
      </w:tr>
      <w:tr w:rsidR="002D775D" w:rsidRPr="000026A2" w:rsidDel="00ED7123" w14:paraId="571D1579" w14:textId="77777777" w:rsidTr="00B94200">
        <w:trPr>
          <w:cantSplit/>
          <w:trHeight w:val="190"/>
          <w:del w:id="36897" w:author="Author"/>
        </w:trPr>
        <w:tc>
          <w:tcPr>
            <w:tcW w:w="200" w:type="dxa"/>
            <w:tcBorders>
              <w:right w:val="single" w:sz="6" w:space="0" w:color="auto"/>
            </w:tcBorders>
          </w:tcPr>
          <w:p w14:paraId="04587AAD" w14:textId="77777777" w:rsidR="002D775D" w:rsidRPr="000026A2" w:rsidDel="00ED7123" w:rsidRDefault="002D775D" w:rsidP="00B94200">
            <w:pPr>
              <w:pStyle w:val="tabletext11"/>
              <w:suppressAutoHyphens/>
              <w:rPr>
                <w:del w:id="36898" w:author="Author"/>
              </w:rPr>
            </w:pPr>
          </w:p>
        </w:tc>
        <w:tc>
          <w:tcPr>
            <w:tcW w:w="960" w:type="dxa"/>
            <w:tcBorders>
              <w:left w:val="single" w:sz="6" w:space="0" w:color="auto"/>
            </w:tcBorders>
          </w:tcPr>
          <w:p w14:paraId="5166F074" w14:textId="77777777" w:rsidR="002D775D" w:rsidRPr="000026A2" w:rsidDel="00ED7123" w:rsidRDefault="002D775D" w:rsidP="00B94200">
            <w:pPr>
              <w:pStyle w:val="tabletext11"/>
              <w:suppressAutoHyphens/>
              <w:jc w:val="right"/>
              <w:rPr>
                <w:del w:id="36899" w:author="Author"/>
              </w:rPr>
            </w:pPr>
          </w:p>
        </w:tc>
        <w:tc>
          <w:tcPr>
            <w:tcW w:w="1440" w:type="dxa"/>
            <w:tcBorders>
              <w:right w:val="single" w:sz="6" w:space="0" w:color="auto"/>
            </w:tcBorders>
          </w:tcPr>
          <w:p w14:paraId="7523660C" w14:textId="77777777" w:rsidR="002D775D" w:rsidRPr="000026A2" w:rsidDel="00ED7123" w:rsidRDefault="002D775D" w:rsidP="00B94200">
            <w:pPr>
              <w:pStyle w:val="tabletext11"/>
              <w:tabs>
                <w:tab w:val="decimal" w:pos="560"/>
              </w:tabs>
              <w:suppressAutoHyphens/>
              <w:ind w:right="-45"/>
              <w:rPr>
                <w:del w:id="36900" w:author="Author"/>
              </w:rPr>
            </w:pPr>
            <w:del w:id="36901" w:author="Author">
              <w:r w:rsidRPr="000026A2" w:rsidDel="00ED7123">
                <w:delText>100</w:delText>
              </w:r>
            </w:del>
          </w:p>
        </w:tc>
        <w:tc>
          <w:tcPr>
            <w:tcW w:w="2400" w:type="dxa"/>
            <w:tcBorders>
              <w:left w:val="single" w:sz="6" w:space="0" w:color="auto"/>
              <w:right w:val="single" w:sz="6" w:space="0" w:color="auto"/>
            </w:tcBorders>
          </w:tcPr>
          <w:p w14:paraId="6A0EDC0F" w14:textId="77777777" w:rsidR="002D775D" w:rsidRPr="000026A2" w:rsidDel="00ED7123" w:rsidRDefault="002D775D" w:rsidP="00B94200">
            <w:pPr>
              <w:pStyle w:val="tabletext11"/>
              <w:tabs>
                <w:tab w:val="decimal" w:pos="1000"/>
              </w:tabs>
              <w:suppressAutoHyphens/>
              <w:ind w:right="-45"/>
              <w:rPr>
                <w:del w:id="36902" w:author="Author"/>
              </w:rPr>
            </w:pPr>
            <w:del w:id="36903" w:author="Author">
              <w:r w:rsidRPr="000026A2" w:rsidDel="00ED7123">
                <w:delText>-0.110</w:delText>
              </w:r>
            </w:del>
          </w:p>
        </w:tc>
      </w:tr>
      <w:tr w:rsidR="002D775D" w:rsidRPr="000026A2" w:rsidDel="00ED7123" w14:paraId="4BB0A64E" w14:textId="77777777" w:rsidTr="00B94200">
        <w:trPr>
          <w:cantSplit/>
          <w:trHeight w:val="190"/>
          <w:del w:id="36904" w:author="Author"/>
        </w:trPr>
        <w:tc>
          <w:tcPr>
            <w:tcW w:w="200" w:type="dxa"/>
            <w:tcBorders>
              <w:right w:val="single" w:sz="6" w:space="0" w:color="auto"/>
            </w:tcBorders>
          </w:tcPr>
          <w:p w14:paraId="11CD9DA0" w14:textId="77777777" w:rsidR="002D775D" w:rsidRPr="000026A2" w:rsidDel="00ED7123" w:rsidRDefault="002D775D" w:rsidP="00B94200">
            <w:pPr>
              <w:pStyle w:val="tabletext11"/>
              <w:suppressAutoHyphens/>
              <w:rPr>
                <w:del w:id="36905" w:author="Author"/>
              </w:rPr>
            </w:pPr>
          </w:p>
        </w:tc>
        <w:tc>
          <w:tcPr>
            <w:tcW w:w="960" w:type="dxa"/>
            <w:tcBorders>
              <w:left w:val="single" w:sz="6" w:space="0" w:color="auto"/>
            </w:tcBorders>
          </w:tcPr>
          <w:p w14:paraId="1824AE5D" w14:textId="77777777" w:rsidR="002D775D" w:rsidRPr="000026A2" w:rsidDel="00ED7123" w:rsidRDefault="002D775D" w:rsidP="00B94200">
            <w:pPr>
              <w:pStyle w:val="tabletext11"/>
              <w:suppressAutoHyphens/>
              <w:jc w:val="right"/>
              <w:rPr>
                <w:del w:id="36906" w:author="Author"/>
              </w:rPr>
            </w:pPr>
          </w:p>
        </w:tc>
        <w:tc>
          <w:tcPr>
            <w:tcW w:w="1440" w:type="dxa"/>
            <w:tcBorders>
              <w:right w:val="single" w:sz="6" w:space="0" w:color="auto"/>
            </w:tcBorders>
          </w:tcPr>
          <w:p w14:paraId="5241D1D8" w14:textId="77777777" w:rsidR="002D775D" w:rsidRPr="000026A2" w:rsidDel="00ED7123" w:rsidRDefault="002D775D" w:rsidP="00B94200">
            <w:pPr>
              <w:pStyle w:val="tabletext11"/>
              <w:tabs>
                <w:tab w:val="decimal" w:pos="560"/>
              </w:tabs>
              <w:suppressAutoHyphens/>
              <w:ind w:right="-45"/>
              <w:rPr>
                <w:del w:id="36907" w:author="Author"/>
              </w:rPr>
            </w:pPr>
            <w:del w:id="36908" w:author="Author">
              <w:r w:rsidRPr="000026A2" w:rsidDel="00ED7123">
                <w:delText>250</w:delText>
              </w:r>
            </w:del>
          </w:p>
        </w:tc>
        <w:tc>
          <w:tcPr>
            <w:tcW w:w="2400" w:type="dxa"/>
            <w:tcBorders>
              <w:left w:val="single" w:sz="6" w:space="0" w:color="auto"/>
              <w:right w:val="single" w:sz="6" w:space="0" w:color="auto"/>
            </w:tcBorders>
          </w:tcPr>
          <w:p w14:paraId="421C1DD1" w14:textId="77777777" w:rsidR="002D775D" w:rsidRPr="000026A2" w:rsidDel="00ED7123" w:rsidRDefault="002D775D" w:rsidP="00B94200">
            <w:pPr>
              <w:pStyle w:val="tabletext11"/>
              <w:tabs>
                <w:tab w:val="decimal" w:pos="1000"/>
              </w:tabs>
              <w:suppressAutoHyphens/>
              <w:ind w:right="-45"/>
              <w:rPr>
                <w:del w:id="36909" w:author="Author"/>
              </w:rPr>
            </w:pPr>
            <w:del w:id="36910" w:author="Author">
              <w:r w:rsidRPr="000026A2" w:rsidDel="00ED7123">
                <w:delText>-0.065</w:delText>
              </w:r>
            </w:del>
          </w:p>
        </w:tc>
      </w:tr>
      <w:tr w:rsidR="002D775D" w:rsidRPr="000026A2" w:rsidDel="00ED7123" w14:paraId="40D2CD84" w14:textId="77777777" w:rsidTr="00B94200">
        <w:trPr>
          <w:cantSplit/>
          <w:trHeight w:val="190"/>
          <w:del w:id="36911" w:author="Author"/>
        </w:trPr>
        <w:tc>
          <w:tcPr>
            <w:tcW w:w="200" w:type="dxa"/>
            <w:tcBorders>
              <w:right w:val="single" w:sz="6" w:space="0" w:color="auto"/>
            </w:tcBorders>
          </w:tcPr>
          <w:p w14:paraId="52E8CDD6" w14:textId="77777777" w:rsidR="002D775D" w:rsidRPr="000026A2" w:rsidDel="00ED7123" w:rsidRDefault="002D775D" w:rsidP="00B94200">
            <w:pPr>
              <w:pStyle w:val="tabletext11"/>
              <w:suppressAutoHyphens/>
              <w:rPr>
                <w:del w:id="36912" w:author="Author"/>
              </w:rPr>
            </w:pPr>
          </w:p>
        </w:tc>
        <w:tc>
          <w:tcPr>
            <w:tcW w:w="960" w:type="dxa"/>
            <w:tcBorders>
              <w:left w:val="single" w:sz="6" w:space="0" w:color="auto"/>
            </w:tcBorders>
          </w:tcPr>
          <w:p w14:paraId="482D59DE" w14:textId="77777777" w:rsidR="002D775D" w:rsidRPr="000026A2" w:rsidDel="00ED7123" w:rsidRDefault="002D775D" w:rsidP="00B94200">
            <w:pPr>
              <w:pStyle w:val="tabletext11"/>
              <w:suppressAutoHyphens/>
              <w:jc w:val="right"/>
              <w:rPr>
                <w:del w:id="36913" w:author="Author"/>
              </w:rPr>
            </w:pPr>
          </w:p>
        </w:tc>
        <w:tc>
          <w:tcPr>
            <w:tcW w:w="1440" w:type="dxa"/>
            <w:tcBorders>
              <w:right w:val="single" w:sz="6" w:space="0" w:color="auto"/>
            </w:tcBorders>
          </w:tcPr>
          <w:p w14:paraId="0EDD6C4C" w14:textId="77777777" w:rsidR="002D775D" w:rsidRPr="000026A2" w:rsidDel="00ED7123" w:rsidRDefault="002D775D" w:rsidP="00B94200">
            <w:pPr>
              <w:pStyle w:val="tabletext11"/>
              <w:tabs>
                <w:tab w:val="decimal" w:pos="560"/>
              </w:tabs>
              <w:suppressAutoHyphens/>
              <w:ind w:right="-45"/>
              <w:rPr>
                <w:del w:id="36914" w:author="Author"/>
              </w:rPr>
            </w:pPr>
            <w:del w:id="36915" w:author="Author">
              <w:r w:rsidRPr="000026A2" w:rsidDel="00ED7123">
                <w:delText>500</w:delText>
              </w:r>
            </w:del>
          </w:p>
        </w:tc>
        <w:tc>
          <w:tcPr>
            <w:tcW w:w="2400" w:type="dxa"/>
            <w:tcBorders>
              <w:left w:val="single" w:sz="6" w:space="0" w:color="auto"/>
              <w:right w:val="single" w:sz="6" w:space="0" w:color="auto"/>
            </w:tcBorders>
          </w:tcPr>
          <w:p w14:paraId="5F90607F" w14:textId="77777777" w:rsidR="002D775D" w:rsidRPr="000026A2" w:rsidDel="00ED7123" w:rsidRDefault="002D775D" w:rsidP="00B94200">
            <w:pPr>
              <w:pStyle w:val="tabletext11"/>
              <w:tabs>
                <w:tab w:val="decimal" w:pos="1000"/>
              </w:tabs>
              <w:suppressAutoHyphens/>
              <w:ind w:right="-45"/>
              <w:rPr>
                <w:del w:id="36916" w:author="Author"/>
              </w:rPr>
            </w:pPr>
            <w:del w:id="36917" w:author="Author">
              <w:r w:rsidRPr="000026A2" w:rsidDel="00ED7123">
                <w:delText>0.000</w:delText>
              </w:r>
            </w:del>
          </w:p>
        </w:tc>
      </w:tr>
      <w:tr w:rsidR="002D775D" w:rsidRPr="000026A2" w:rsidDel="00ED7123" w14:paraId="74A3CAEE" w14:textId="77777777" w:rsidTr="00B94200">
        <w:trPr>
          <w:cantSplit/>
          <w:trHeight w:val="190"/>
          <w:del w:id="36918" w:author="Author"/>
        </w:trPr>
        <w:tc>
          <w:tcPr>
            <w:tcW w:w="200" w:type="dxa"/>
            <w:tcBorders>
              <w:right w:val="single" w:sz="6" w:space="0" w:color="auto"/>
            </w:tcBorders>
          </w:tcPr>
          <w:p w14:paraId="72231193" w14:textId="77777777" w:rsidR="002D775D" w:rsidRPr="000026A2" w:rsidDel="00ED7123" w:rsidRDefault="002D775D" w:rsidP="00B94200">
            <w:pPr>
              <w:pStyle w:val="tabletext11"/>
              <w:suppressAutoHyphens/>
              <w:rPr>
                <w:del w:id="36919" w:author="Author"/>
              </w:rPr>
            </w:pPr>
          </w:p>
        </w:tc>
        <w:tc>
          <w:tcPr>
            <w:tcW w:w="960" w:type="dxa"/>
            <w:tcBorders>
              <w:left w:val="single" w:sz="6" w:space="0" w:color="auto"/>
            </w:tcBorders>
          </w:tcPr>
          <w:p w14:paraId="46661F53" w14:textId="77777777" w:rsidR="002D775D" w:rsidRPr="000026A2" w:rsidDel="00ED7123" w:rsidRDefault="002D775D" w:rsidP="00B94200">
            <w:pPr>
              <w:pStyle w:val="tabletext11"/>
              <w:suppressAutoHyphens/>
              <w:jc w:val="right"/>
              <w:rPr>
                <w:del w:id="36920" w:author="Author"/>
              </w:rPr>
            </w:pPr>
          </w:p>
        </w:tc>
        <w:tc>
          <w:tcPr>
            <w:tcW w:w="1440" w:type="dxa"/>
            <w:tcBorders>
              <w:right w:val="single" w:sz="6" w:space="0" w:color="auto"/>
            </w:tcBorders>
          </w:tcPr>
          <w:p w14:paraId="56CC94C8" w14:textId="77777777" w:rsidR="002D775D" w:rsidRPr="000026A2" w:rsidDel="00ED7123" w:rsidRDefault="002D775D" w:rsidP="00B94200">
            <w:pPr>
              <w:pStyle w:val="tabletext11"/>
              <w:tabs>
                <w:tab w:val="decimal" w:pos="560"/>
              </w:tabs>
              <w:suppressAutoHyphens/>
              <w:ind w:right="-45"/>
              <w:rPr>
                <w:del w:id="36921" w:author="Author"/>
              </w:rPr>
            </w:pPr>
            <w:del w:id="36922" w:author="Author">
              <w:r w:rsidRPr="000026A2" w:rsidDel="00ED7123">
                <w:delText>1,000</w:delText>
              </w:r>
            </w:del>
          </w:p>
        </w:tc>
        <w:tc>
          <w:tcPr>
            <w:tcW w:w="2400" w:type="dxa"/>
            <w:tcBorders>
              <w:left w:val="single" w:sz="6" w:space="0" w:color="auto"/>
              <w:right w:val="single" w:sz="6" w:space="0" w:color="auto"/>
            </w:tcBorders>
          </w:tcPr>
          <w:p w14:paraId="0174B080" w14:textId="77777777" w:rsidR="002D775D" w:rsidRPr="000026A2" w:rsidDel="00ED7123" w:rsidRDefault="002D775D" w:rsidP="00B94200">
            <w:pPr>
              <w:pStyle w:val="tabletext11"/>
              <w:tabs>
                <w:tab w:val="decimal" w:pos="1000"/>
              </w:tabs>
              <w:suppressAutoHyphens/>
              <w:ind w:right="-45"/>
              <w:rPr>
                <w:del w:id="36923" w:author="Author"/>
              </w:rPr>
            </w:pPr>
            <w:del w:id="36924" w:author="Author">
              <w:r w:rsidRPr="000026A2" w:rsidDel="00ED7123">
                <w:delText>0.120</w:delText>
              </w:r>
            </w:del>
          </w:p>
        </w:tc>
      </w:tr>
      <w:tr w:rsidR="002D775D" w:rsidRPr="000026A2" w:rsidDel="00ED7123" w14:paraId="3F809F79" w14:textId="77777777" w:rsidTr="00B94200">
        <w:trPr>
          <w:cantSplit/>
          <w:trHeight w:val="190"/>
          <w:del w:id="36925" w:author="Author"/>
        </w:trPr>
        <w:tc>
          <w:tcPr>
            <w:tcW w:w="200" w:type="dxa"/>
            <w:tcBorders>
              <w:right w:val="single" w:sz="6" w:space="0" w:color="auto"/>
            </w:tcBorders>
          </w:tcPr>
          <w:p w14:paraId="4AAD01A6" w14:textId="77777777" w:rsidR="002D775D" w:rsidRPr="000026A2" w:rsidDel="00ED7123" w:rsidRDefault="002D775D" w:rsidP="00B94200">
            <w:pPr>
              <w:pStyle w:val="tabletext11"/>
              <w:suppressAutoHyphens/>
              <w:rPr>
                <w:del w:id="36926" w:author="Author"/>
              </w:rPr>
            </w:pPr>
          </w:p>
        </w:tc>
        <w:tc>
          <w:tcPr>
            <w:tcW w:w="960" w:type="dxa"/>
            <w:tcBorders>
              <w:left w:val="single" w:sz="6" w:space="0" w:color="auto"/>
            </w:tcBorders>
          </w:tcPr>
          <w:p w14:paraId="6A2525FA" w14:textId="77777777" w:rsidR="002D775D" w:rsidRPr="000026A2" w:rsidDel="00ED7123" w:rsidRDefault="002D775D" w:rsidP="00B94200">
            <w:pPr>
              <w:pStyle w:val="tabletext11"/>
              <w:suppressAutoHyphens/>
              <w:jc w:val="right"/>
              <w:rPr>
                <w:del w:id="36927" w:author="Author"/>
              </w:rPr>
            </w:pPr>
          </w:p>
        </w:tc>
        <w:tc>
          <w:tcPr>
            <w:tcW w:w="1440" w:type="dxa"/>
            <w:tcBorders>
              <w:right w:val="single" w:sz="6" w:space="0" w:color="auto"/>
            </w:tcBorders>
          </w:tcPr>
          <w:p w14:paraId="2E2EDE82" w14:textId="77777777" w:rsidR="002D775D" w:rsidRPr="000026A2" w:rsidDel="00ED7123" w:rsidRDefault="002D775D" w:rsidP="00B94200">
            <w:pPr>
              <w:pStyle w:val="tabletext11"/>
              <w:tabs>
                <w:tab w:val="decimal" w:pos="560"/>
              </w:tabs>
              <w:suppressAutoHyphens/>
              <w:ind w:right="-45"/>
              <w:rPr>
                <w:del w:id="36928" w:author="Author"/>
              </w:rPr>
            </w:pPr>
            <w:del w:id="36929" w:author="Author">
              <w:r w:rsidRPr="000026A2" w:rsidDel="00ED7123">
                <w:delText>2,000</w:delText>
              </w:r>
            </w:del>
          </w:p>
        </w:tc>
        <w:tc>
          <w:tcPr>
            <w:tcW w:w="2400" w:type="dxa"/>
            <w:tcBorders>
              <w:left w:val="single" w:sz="6" w:space="0" w:color="auto"/>
              <w:right w:val="single" w:sz="6" w:space="0" w:color="auto"/>
            </w:tcBorders>
          </w:tcPr>
          <w:p w14:paraId="571AF046" w14:textId="77777777" w:rsidR="002D775D" w:rsidRPr="000026A2" w:rsidDel="00ED7123" w:rsidRDefault="002D775D" w:rsidP="00B94200">
            <w:pPr>
              <w:pStyle w:val="tabletext11"/>
              <w:tabs>
                <w:tab w:val="decimal" w:pos="1000"/>
              </w:tabs>
              <w:suppressAutoHyphens/>
              <w:ind w:right="-45"/>
              <w:rPr>
                <w:del w:id="36930" w:author="Author"/>
              </w:rPr>
            </w:pPr>
            <w:del w:id="36931" w:author="Author">
              <w:r w:rsidRPr="000026A2" w:rsidDel="00ED7123">
                <w:delText>0.320</w:delText>
              </w:r>
            </w:del>
          </w:p>
        </w:tc>
      </w:tr>
      <w:tr w:rsidR="002D775D" w:rsidRPr="000026A2" w:rsidDel="00ED7123" w14:paraId="599F2689" w14:textId="77777777" w:rsidTr="00B94200">
        <w:trPr>
          <w:cantSplit/>
          <w:trHeight w:val="190"/>
          <w:del w:id="36932" w:author="Author"/>
        </w:trPr>
        <w:tc>
          <w:tcPr>
            <w:tcW w:w="200" w:type="dxa"/>
            <w:tcBorders>
              <w:right w:val="single" w:sz="6" w:space="0" w:color="auto"/>
            </w:tcBorders>
          </w:tcPr>
          <w:p w14:paraId="4472A9F7" w14:textId="77777777" w:rsidR="002D775D" w:rsidRPr="000026A2" w:rsidDel="00ED7123" w:rsidRDefault="002D775D" w:rsidP="00B94200">
            <w:pPr>
              <w:pStyle w:val="tabletext11"/>
              <w:suppressAutoHyphens/>
              <w:rPr>
                <w:del w:id="36933" w:author="Author"/>
              </w:rPr>
            </w:pPr>
          </w:p>
        </w:tc>
        <w:tc>
          <w:tcPr>
            <w:tcW w:w="960" w:type="dxa"/>
            <w:tcBorders>
              <w:left w:val="single" w:sz="6" w:space="0" w:color="auto"/>
            </w:tcBorders>
          </w:tcPr>
          <w:p w14:paraId="7DEF4DBB" w14:textId="77777777" w:rsidR="002D775D" w:rsidRPr="000026A2" w:rsidDel="00ED7123" w:rsidRDefault="002D775D" w:rsidP="00B94200">
            <w:pPr>
              <w:pStyle w:val="tabletext11"/>
              <w:suppressAutoHyphens/>
              <w:jc w:val="right"/>
              <w:rPr>
                <w:del w:id="36934" w:author="Author"/>
              </w:rPr>
            </w:pPr>
          </w:p>
        </w:tc>
        <w:tc>
          <w:tcPr>
            <w:tcW w:w="1440" w:type="dxa"/>
            <w:tcBorders>
              <w:right w:val="single" w:sz="6" w:space="0" w:color="auto"/>
            </w:tcBorders>
          </w:tcPr>
          <w:p w14:paraId="6085F971" w14:textId="77777777" w:rsidR="002D775D" w:rsidRPr="000026A2" w:rsidDel="00ED7123" w:rsidRDefault="002D775D" w:rsidP="00B94200">
            <w:pPr>
              <w:pStyle w:val="tabletext11"/>
              <w:tabs>
                <w:tab w:val="decimal" w:pos="560"/>
              </w:tabs>
              <w:suppressAutoHyphens/>
              <w:ind w:right="-45"/>
              <w:rPr>
                <w:del w:id="36935" w:author="Author"/>
              </w:rPr>
            </w:pPr>
            <w:del w:id="36936" w:author="Author">
              <w:r w:rsidRPr="000026A2" w:rsidDel="00ED7123">
                <w:delText>3,000</w:delText>
              </w:r>
            </w:del>
          </w:p>
        </w:tc>
        <w:tc>
          <w:tcPr>
            <w:tcW w:w="2400" w:type="dxa"/>
            <w:tcBorders>
              <w:left w:val="single" w:sz="6" w:space="0" w:color="auto"/>
              <w:right w:val="single" w:sz="6" w:space="0" w:color="auto"/>
            </w:tcBorders>
          </w:tcPr>
          <w:p w14:paraId="0EBF3D4B" w14:textId="77777777" w:rsidR="002D775D" w:rsidRPr="000026A2" w:rsidDel="00ED7123" w:rsidRDefault="002D775D" w:rsidP="00B94200">
            <w:pPr>
              <w:pStyle w:val="tabletext11"/>
              <w:tabs>
                <w:tab w:val="decimal" w:pos="1000"/>
              </w:tabs>
              <w:suppressAutoHyphens/>
              <w:ind w:right="-45"/>
              <w:rPr>
                <w:del w:id="36937" w:author="Author"/>
              </w:rPr>
            </w:pPr>
            <w:del w:id="36938" w:author="Author">
              <w:r w:rsidRPr="000026A2" w:rsidDel="00ED7123">
                <w:delText>0.450</w:delText>
              </w:r>
            </w:del>
          </w:p>
        </w:tc>
      </w:tr>
      <w:tr w:rsidR="002D775D" w:rsidRPr="000026A2" w:rsidDel="00ED7123" w14:paraId="7D97526C" w14:textId="77777777" w:rsidTr="00B94200">
        <w:trPr>
          <w:cantSplit/>
          <w:trHeight w:val="190"/>
          <w:del w:id="36939" w:author="Author"/>
        </w:trPr>
        <w:tc>
          <w:tcPr>
            <w:tcW w:w="200" w:type="dxa"/>
            <w:tcBorders>
              <w:right w:val="single" w:sz="6" w:space="0" w:color="auto"/>
            </w:tcBorders>
          </w:tcPr>
          <w:p w14:paraId="499629C4" w14:textId="77777777" w:rsidR="002D775D" w:rsidRPr="000026A2" w:rsidDel="00ED7123" w:rsidRDefault="002D775D" w:rsidP="00B94200">
            <w:pPr>
              <w:pStyle w:val="tabletext11"/>
              <w:suppressAutoHyphens/>
              <w:rPr>
                <w:del w:id="36940" w:author="Author"/>
              </w:rPr>
            </w:pPr>
          </w:p>
        </w:tc>
        <w:tc>
          <w:tcPr>
            <w:tcW w:w="960" w:type="dxa"/>
            <w:tcBorders>
              <w:left w:val="single" w:sz="6" w:space="0" w:color="auto"/>
              <w:bottom w:val="single" w:sz="6" w:space="0" w:color="auto"/>
            </w:tcBorders>
          </w:tcPr>
          <w:p w14:paraId="20CD0F6F" w14:textId="77777777" w:rsidR="002D775D" w:rsidRPr="000026A2" w:rsidDel="00ED7123" w:rsidRDefault="002D775D" w:rsidP="00B94200">
            <w:pPr>
              <w:pStyle w:val="tabletext11"/>
              <w:suppressAutoHyphens/>
              <w:jc w:val="right"/>
              <w:rPr>
                <w:del w:id="36941" w:author="Author"/>
              </w:rPr>
            </w:pPr>
          </w:p>
        </w:tc>
        <w:tc>
          <w:tcPr>
            <w:tcW w:w="1440" w:type="dxa"/>
            <w:tcBorders>
              <w:bottom w:val="single" w:sz="6" w:space="0" w:color="auto"/>
              <w:right w:val="single" w:sz="6" w:space="0" w:color="auto"/>
            </w:tcBorders>
          </w:tcPr>
          <w:p w14:paraId="75D5D6E2" w14:textId="77777777" w:rsidR="002D775D" w:rsidRPr="000026A2" w:rsidDel="00ED7123" w:rsidRDefault="002D775D" w:rsidP="00B94200">
            <w:pPr>
              <w:pStyle w:val="tabletext11"/>
              <w:tabs>
                <w:tab w:val="decimal" w:pos="560"/>
              </w:tabs>
              <w:suppressAutoHyphens/>
              <w:ind w:right="-45"/>
              <w:rPr>
                <w:del w:id="36942" w:author="Author"/>
              </w:rPr>
            </w:pPr>
            <w:del w:id="36943" w:author="Author">
              <w:r w:rsidRPr="000026A2" w:rsidDel="00ED7123">
                <w:delText>5,000</w:delText>
              </w:r>
            </w:del>
          </w:p>
        </w:tc>
        <w:tc>
          <w:tcPr>
            <w:tcW w:w="2400" w:type="dxa"/>
            <w:tcBorders>
              <w:left w:val="single" w:sz="6" w:space="0" w:color="auto"/>
              <w:bottom w:val="single" w:sz="6" w:space="0" w:color="auto"/>
              <w:right w:val="single" w:sz="6" w:space="0" w:color="auto"/>
            </w:tcBorders>
          </w:tcPr>
          <w:p w14:paraId="27A199D5" w14:textId="77777777" w:rsidR="002D775D" w:rsidRPr="000026A2" w:rsidDel="00ED7123" w:rsidRDefault="002D775D" w:rsidP="00B94200">
            <w:pPr>
              <w:pStyle w:val="tabletext11"/>
              <w:tabs>
                <w:tab w:val="decimal" w:pos="1000"/>
              </w:tabs>
              <w:suppressAutoHyphens/>
              <w:ind w:right="-45"/>
              <w:rPr>
                <w:del w:id="36944" w:author="Author"/>
              </w:rPr>
            </w:pPr>
            <w:del w:id="36945" w:author="Author">
              <w:r w:rsidRPr="000026A2" w:rsidDel="00ED7123">
                <w:delText>0.570</w:delText>
              </w:r>
            </w:del>
          </w:p>
        </w:tc>
      </w:tr>
    </w:tbl>
    <w:p w14:paraId="3141F577" w14:textId="77777777" w:rsidR="002D775D" w:rsidRPr="000026A2" w:rsidDel="00ED7123" w:rsidRDefault="002D775D" w:rsidP="001065E8">
      <w:pPr>
        <w:pStyle w:val="tablecaption"/>
        <w:suppressAutoHyphens/>
        <w:rPr>
          <w:del w:id="36946" w:author="Author"/>
        </w:rPr>
      </w:pPr>
      <w:del w:id="36947" w:author="Author">
        <w:r w:rsidRPr="000026A2" w:rsidDel="00ED7123">
          <w:delText>Table 98.B.2.b.(3) Zone-rated Risks Collision Coverage Deductible Factors</w:delText>
        </w:r>
      </w:del>
    </w:p>
    <w:p w14:paraId="4A72B65D" w14:textId="77777777" w:rsidR="002D775D" w:rsidRPr="000026A2" w:rsidDel="00ED7123" w:rsidRDefault="002D775D" w:rsidP="001065E8">
      <w:pPr>
        <w:pStyle w:val="isonormal"/>
        <w:suppressAutoHyphens/>
        <w:rPr>
          <w:del w:id="36948" w:author="Author"/>
        </w:rPr>
      </w:pPr>
    </w:p>
    <w:p w14:paraId="2DCAE959" w14:textId="77777777" w:rsidR="002D775D" w:rsidRPr="000026A2" w:rsidDel="00ED7123" w:rsidRDefault="002D775D" w:rsidP="001065E8">
      <w:pPr>
        <w:pStyle w:val="outlinehd3"/>
        <w:suppressAutoHyphens/>
        <w:rPr>
          <w:del w:id="36949" w:author="Author"/>
        </w:rPr>
      </w:pPr>
      <w:del w:id="36950" w:author="Author">
        <w:r w:rsidRPr="000026A2" w:rsidDel="00ED7123">
          <w:tab/>
          <w:delText>3.</w:delText>
        </w:r>
        <w:r w:rsidRPr="000026A2" w:rsidDel="00ED7123">
          <w:tab/>
          <w:delText>Auto Dealers Blanket Collision Coverage</w:delText>
        </w:r>
      </w:del>
    </w:p>
    <w:p w14:paraId="5C66D3D2" w14:textId="77777777" w:rsidR="002D775D" w:rsidRPr="000026A2" w:rsidDel="00ED7123" w:rsidRDefault="002D775D" w:rsidP="001065E8">
      <w:pPr>
        <w:pStyle w:val="outlinetxt4"/>
        <w:suppressAutoHyphens/>
        <w:rPr>
          <w:del w:id="36951" w:author="Author"/>
        </w:rPr>
      </w:pPr>
      <w:del w:id="36952" w:author="Author">
        <w:r w:rsidRPr="000026A2" w:rsidDel="00ED7123">
          <w:tab/>
        </w:r>
        <w:r w:rsidRPr="000026A2" w:rsidDel="00ED7123">
          <w:rPr>
            <w:b/>
          </w:rPr>
          <w:delText>a.</w:delText>
        </w:r>
        <w:r w:rsidRPr="000026A2" w:rsidDel="00ED7123">
          <w:tab/>
          <w:delText>For $500 deductible, multiply the $250 deductible Collision Coverage premium by the following factor:</w:delText>
        </w:r>
      </w:del>
    </w:p>
    <w:p w14:paraId="6FD90CFB" w14:textId="77777777" w:rsidR="002D775D" w:rsidRPr="000026A2" w:rsidDel="00ED7123" w:rsidRDefault="002D775D" w:rsidP="001065E8">
      <w:pPr>
        <w:pStyle w:val="space4"/>
        <w:suppressAutoHyphens/>
        <w:rPr>
          <w:del w:id="3695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2D775D" w:rsidRPr="000026A2" w:rsidDel="00ED7123" w14:paraId="5440C6EC" w14:textId="77777777" w:rsidTr="00B94200">
        <w:trPr>
          <w:cantSplit/>
          <w:trHeight w:val="190"/>
          <w:del w:id="36954" w:author="Author"/>
        </w:trPr>
        <w:tc>
          <w:tcPr>
            <w:tcW w:w="200" w:type="dxa"/>
            <w:tcBorders>
              <w:top w:val="nil"/>
              <w:left w:val="nil"/>
              <w:bottom w:val="nil"/>
              <w:right w:val="nil"/>
            </w:tcBorders>
          </w:tcPr>
          <w:p w14:paraId="74D3F663" w14:textId="77777777" w:rsidR="002D775D" w:rsidRPr="000026A2" w:rsidDel="00ED7123" w:rsidRDefault="002D775D" w:rsidP="00B94200">
            <w:pPr>
              <w:pStyle w:val="tablehead"/>
              <w:suppressAutoHyphens/>
              <w:rPr>
                <w:del w:id="36955" w:author="Author"/>
              </w:rPr>
            </w:pPr>
          </w:p>
        </w:tc>
        <w:tc>
          <w:tcPr>
            <w:tcW w:w="4800" w:type="dxa"/>
            <w:tcBorders>
              <w:top w:val="single" w:sz="6" w:space="0" w:color="auto"/>
              <w:left w:val="single" w:sz="6" w:space="0" w:color="auto"/>
              <w:bottom w:val="single" w:sz="6" w:space="0" w:color="auto"/>
              <w:right w:val="single" w:sz="6" w:space="0" w:color="auto"/>
            </w:tcBorders>
          </w:tcPr>
          <w:p w14:paraId="02A021E4" w14:textId="77777777" w:rsidR="002D775D" w:rsidRPr="000026A2" w:rsidDel="00ED7123" w:rsidRDefault="002D775D" w:rsidP="00B94200">
            <w:pPr>
              <w:pStyle w:val="tablehead"/>
              <w:suppressAutoHyphens/>
              <w:rPr>
                <w:del w:id="36956" w:author="Author"/>
              </w:rPr>
            </w:pPr>
            <w:del w:id="36957" w:author="Author">
              <w:r w:rsidRPr="000026A2" w:rsidDel="00ED7123">
                <w:delText>Factor</w:delText>
              </w:r>
            </w:del>
          </w:p>
        </w:tc>
      </w:tr>
      <w:tr w:rsidR="002D775D" w:rsidRPr="000026A2" w:rsidDel="00ED7123" w14:paraId="126DB545" w14:textId="77777777" w:rsidTr="00B94200">
        <w:trPr>
          <w:cantSplit/>
          <w:trHeight w:val="190"/>
          <w:del w:id="36958" w:author="Author"/>
        </w:trPr>
        <w:tc>
          <w:tcPr>
            <w:tcW w:w="200" w:type="dxa"/>
            <w:tcBorders>
              <w:top w:val="nil"/>
              <w:left w:val="nil"/>
              <w:bottom w:val="nil"/>
              <w:right w:val="nil"/>
            </w:tcBorders>
          </w:tcPr>
          <w:p w14:paraId="541C3430" w14:textId="77777777" w:rsidR="002D775D" w:rsidRPr="000026A2" w:rsidDel="00ED7123" w:rsidRDefault="002D775D" w:rsidP="00B94200">
            <w:pPr>
              <w:pStyle w:val="tabletext11"/>
              <w:suppressAutoHyphens/>
              <w:jc w:val="center"/>
              <w:rPr>
                <w:del w:id="36959" w:author="Author"/>
              </w:rPr>
            </w:pPr>
          </w:p>
        </w:tc>
        <w:tc>
          <w:tcPr>
            <w:tcW w:w="4800" w:type="dxa"/>
            <w:tcBorders>
              <w:top w:val="single" w:sz="6" w:space="0" w:color="auto"/>
              <w:left w:val="single" w:sz="6" w:space="0" w:color="auto"/>
              <w:bottom w:val="single" w:sz="6" w:space="0" w:color="auto"/>
              <w:right w:val="single" w:sz="6" w:space="0" w:color="auto"/>
            </w:tcBorders>
          </w:tcPr>
          <w:p w14:paraId="590AE7DB" w14:textId="77777777" w:rsidR="002D775D" w:rsidRPr="000026A2" w:rsidDel="00ED7123" w:rsidRDefault="002D775D" w:rsidP="00B94200">
            <w:pPr>
              <w:pStyle w:val="tabletext11"/>
              <w:tabs>
                <w:tab w:val="decimal" w:pos="2240"/>
              </w:tabs>
              <w:suppressAutoHyphens/>
              <w:rPr>
                <w:del w:id="36960" w:author="Author"/>
              </w:rPr>
            </w:pPr>
            <w:del w:id="36961" w:author="Author">
              <w:r w:rsidRPr="000026A2" w:rsidDel="00ED7123">
                <w:delText>.65</w:delText>
              </w:r>
            </w:del>
          </w:p>
        </w:tc>
      </w:tr>
    </w:tbl>
    <w:p w14:paraId="15CFE372" w14:textId="77777777" w:rsidR="002D775D" w:rsidRPr="000026A2" w:rsidDel="00ED7123" w:rsidRDefault="002D775D" w:rsidP="001065E8">
      <w:pPr>
        <w:pStyle w:val="tablecaption"/>
        <w:suppressAutoHyphens/>
        <w:rPr>
          <w:del w:id="36962" w:author="Author"/>
        </w:rPr>
      </w:pPr>
      <w:del w:id="36963" w:author="Author">
        <w:r w:rsidRPr="000026A2" w:rsidDel="00ED7123">
          <w:delText>Table 98.B.3.a.</w:delText>
        </w:r>
        <w:r w:rsidRPr="000026A2" w:rsidDel="00ED7123">
          <w:rPr>
            <w:rStyle w:val="tablelink"/>
            <w:color w:val="000000"/>
          </w:rPr>
          <w:delText xml:space="preserve"> Auto Dealers</w:delText>
        </w:r>
        <w:r w:rsidRPr="000026A2" w:rsidDel="00ED7123">
          <w:delText xml:space="preserve"> Blanket Collision Coverage – </w:delText>
        </w:r>
        <w:r w:rsidRPr="000026A2" w:rsidDel="00ED7123">
          <w:rPr>
            <w:rStyle w:val="tablelink"/>
            <w:color w:val="000000"/>
          </w:rPr>
          <w:delText>$500 Deductible Factor</w:delText>
        </w:r>
      </w:del>
    </w:p>
    <w:p w14:paraId="63555BE9" w14:textId="77777777" w:rsidR="002D775D" w:rsidRPr="000026A2" w:rsidDel="00ED7123" w:rsidRDefault="002D775D" w:rsidP="001065E8">
      <w:pPr>
        <w:pStyle w:val="isonormal"/>
        <w:suppressAutoHyphens/>
        <w:rPr>
          <w:del w:id="36964" w:author="Author"/>
        </w:rPr>
      </w:pPr>
    </w:p>
    <w:p w14:paraId="5CB3EF21" w14:textId="77777777" w:rsidR="002D775D" w:rsidRPr="000026A2" w:rsidDel="00ED7123" w:rsidRDefault="002D775D" w:rsidP="001065E8">
      <w:pPr>
        <w:pStyle w:val="outlinetxt4"/>
        <w:suppressAutoHyphens/>
        <w:rPr>
          <w:del w:id="36965" w:author="Author"/>
        </w:rPr>
      </w:pPr>
      <w:del w:id="36966" w:author="Author">
        <w:r w:rsidRPr="000026A2" w:rsidDel="00ED7123">
          <w:tab/>
        </w:r>
        <w:r w:rsidRPr="000026A2" w:rsidDel="00ED7123">
          <w:rPr>
            <w:b/>
          </w:rPr>
          <w:delText>b.</w:delText>
        </w:r>
        <w:r w:rsidRPr="000026A2" w:rsidDel="00ED7123">
          <w:tab/>
          <w:delText>For $1,000 deductible, multiply the $250 deductible Collision Coverage premium by the following factor:</w:delText>
        </w:r>
      </w:del>
    </w:p>
    <w:p w14:paraId="7DE9BDFE" w14:textId="77777777" w:rsidR="002D775D" w:rsidRPr="000026A2" w:rsidDel="00ED7123" w:rsidRDefault="002D775D" w:rsidP="001065E8">
      <w:pPr>
        <w:pStyle w:val="space4"/>
        <w:suppressAutoHyphens/>
        <w:rPr>
          <w:del w:id="3696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2D775D" w:rsidRPr="000026A2" w:rsidDel="00ED7123" w14:paraId="049709D6" w14:textId="77777777" w:rsidTr="00B94200">
        <w:trPr>
          <w:cantSplit/>
          <w:trHeight w:val="190"/>
          <w:del w:id="36968" w:author="Author"/>
        </w:trPr>
        <w:tc>
          <w:tcPr>
            <w:tcW w:w="200" w:type="dxa"/>
            <w:tcBorders>
              <w:top w:val="nil"/>
              <w:left w:val="nil"/>
              <w:bottom w:val="nil"/>
              <w:right w:val="nil"/>
            </w:tcBorders>
          </w:tcPr>
          <w:p w14:paraId="0B2AC6E4" w14:textId="77777777" w:rsidR="002D775D" w:rsidRPr="000026A2" w:rsidDel="00ED7123" w:rsidRDefault="002D775D" w:rsidP="00B94200">
            <w:pPr>
              <w:pStyle w:val="tablehead"/>
              <w:suppressAutoHyphens/>
              <w:rPr>
                <w:del w:id="36969" w:author="Author"/>
              </w:rPr>
            </w:pPr>
          </w:p>
        </w:tc>
        <w:tc>
          <w:tcPr>
            <w:tcW w:w="4800" w:type="dxa"/>
            <w:tcBorders>
              <w:top w:val="single" w:sz="6" w:space="0" w:color="auto"/>
              <w:left w:val="single" w:sz="6" w:space="0" w:color="auto"/>
              <w:bottom w:val="single" w:sz="6" w:space="0" w:color="auto"/>
              <w:right w:val="single" w:sz="6" w:space="0" w:color="auto"/>
            </w:tcBorders>
          </w:tcPr>
          <w:p w14:paraId="031CD7FF" w14:textId="77777777" w:rsidR="002D775D" w:rsidRPr="000026A2" w:rsidDel="00ED7123" w:rsidRDefault="002D775D" w:rsidP="00B94200">
            <w:pPr>
              <w:pStyle w:val="tablehead"/>
              <w:suppressAutoHyphens/>
              <w:rPr>
                <w:del w:id="36970" w:author="Author"/>
              </w:rPr>
            </w:pPr>
            <w:del w:id="36971" w:author="Author">
              <w:r w:rsidRPr="000026A2" w:rsidDel="00ED7123">
                <w:delText>Factor</w:delText>
              </w:r>
            </w:del>
          </w:p>
        </w:tc>
      </w:tr>
      <w:tr w:rsidR="002D775D" w:rsidRPr="000026A2" w:rsidDel="00ED7123" w14:paraId="4F3FD643" w14:textId="77777777" w:rsidTr="00B94200">
        <w:trPr>
          <w:cantSplit/>
          <w:trHeight w:val="190"/>
          <w:del w:id="36972" w:author="Author"/>
        </w:trPr>
        <w:tc>
          <w:tcPr>
            <w:tcW w:w="200" w:type="dxa"/>
            <w:tcBorders>
              <w:top w:val="nil"/>
              <w:left w:val="nil"/>
              <w:bottom w:val="nil"/>
              <w:right w:val="nil"/>
            </w:tcBorders>
          </w:tcPr>
          <w:p w14:paraId="31611310" w14:textId="77777777" w:rsidR="002D775D" w:rsidRPr="000026A2" w:rsidDel="00ED7123" w:rsidRDefault="002D775D" w:rsidP="00B94200">
            <w:pPr>
              <w:pStyle w:val="tabletext11"/>
              <w:suppressAutoHyphens/>
              <w:jc w:val="center"/>
              <w:rPr>
                <w:del w:id="36973" w:author="Author"/>
              </w:rPr>
            </w:pPr>
          </w:p>
        </w:tc>
        <w:tc>
          <w:tcPr>
            <w:tcW w:w="4800" w:type="dxa"/>
            <w:tcBorders>
              <w:top w:val="single" w:sz="6" w:space="0" w:color="auto"/>
              <w:left w:val="single" w:sz="6" w:space="0" w:color="auto"/>
              <w:bottom w:val="single" w:sz="6" w:space="0" w:color="auto"/>
              <w:right w:val="single" w:sz="6" w:space="0" w:color="auto"/>
            </w:tcBorders>
          </w:tcPr>
          <w:p w14:paraId="74251FBF" w14:textId="77777777" w:rsidR="002D775D" w:rsidRPr="000026A2" w:rsidDel="00ED7123" w:rsidRDefault="002D775D" w:rsidP="00B94200">
            <w:pPr>
              <w:pStyle w:val="tabletext11"/>
              <w:tabs>
                <w:tab w:val="decimal" w:pos="2240"/>
              </w:tabs>
              <w:suppressAutoHyphens/>
              <w:rPr>
                <w:del w:id="36974" w:author="Author"/>
              </w:rPr>
            </w:pPr>
            <w:del w:id="36975" w:author="Author">
              <w:r w:rsidRPr="000026A2" w:rsidDel="00ED7123">
                <w:delText>.35</w:delText>
              </w:r>
            </w:del>
          </w:p>
        </w:tc>
      </w:tr>
    </w:tbl>
    <w:p w14:paraId="5F0BB1EA" w14:textId="77777777" w:rsidR="002D775D" w:rsidRPr="000026A2" w:rsidDel="00ED7123" w:rsidRDefault="002D775D" w:rsidP="001065E8">
      <w:pPr>
        <w:pStyle w:val="tablecaption"/>
        <w:suppressAutoHyphens/>
        <w:rPr>
          <w:del w:id="36976" w:author="Author"/>
        </w:rPr>
      </w:pPr>
      <w:del w:id="36977" w:author="Author">
        <w:r w:rsidRPr="000026A2" w:rsidDel="00ED7123">
          <w:delText>Table 98.B.3.b.</w:delText>
        </w:r>
        <w:r w:rsidRPr="000026A2" w:rsidDel="00ED7123">
          <w:rPr>
            <w:rStyle w:val="tablelink"/>
            <w:color w:val="000000"/>
          </w:rPr>
          <w:delText xml:space="preserve"> </w:delText>
        </w:r>
        <w:r w:rsidRPr="000026A2" w:rsidDel="00ED7123">
          <w:delText xml:space="preserve">Auto Dealers Blanket Collision Coverage – </w:delText>
        </w:r>
        <w:r w:rsidRPr="000026A2" w:rsidDel="00ED7123">
          <w:rPr>
            <w:rStyle w:val="tablelink"/>
            <w:color w:val="000000"/>
          </w:rPr>
          <w:delText>$1,000 Deductible Factor</w:delText>
        </w:r>
      </w:del>
    </w:p>
    <w:p w14:paraId="5EB53539" w14:textId="77777777" w:rsidR="002D775D" w:rsidRPr="000026A2" w:rsidDel="00ED7123" w:rsidRDefault="002D775D" w:rsidP="001065E8">
      <w:pPr>
        <w:pStyle w:val="isonormal"/>
        <w:suppressAutoHyphens/>
        <w:rPr>
          <w:del w:id="36978" w:author="Author"/>
        </w:rPr>
      </w:pPr>
    </w:p>
    <w:p w14:paraId="68C7B607" w14:textId="77777777" w:rsidR="002D775D" w:rsidRPr="000026A2" w:rsidDel="00ED7123" w:rsidRDefault="002D775D" w:rsidP="001065E8">
      <w:pPr>
        <w:pStyle w:val="outlinehd3"/>
        <w:suppressAutoHyphens/>
        <w:rPr>
          <w:del w:id="36979" w:author="Author"/>
        </w:rPr>
      </w:pPr>
      <w:del w:id="36980" w:author="Author">
        <w:r w:rsidRPr="000026A2" w:rsidDel="00ED7123">
          <w:tab/>
          <w:delText>4.</w:delText>
        </w:r>
        <w:r w:rsidRPr="000026A2" w:rsidDel="00ED7123">
          <w:tab/>
          <w:delText>Auto Dealers And Garagekeepers Insurance Other Than Collision Coverage</w:delText>
        </w:r>
      </w:del>
    </w:p>
    <w:p w14:paraId="509F2114" w14:textId="77777777" w:rsidR="002D775D" w:rsidRPr="000026A2" w:rsidDel="00ED7123" w:rsidRDefault="002D775D" w:rsidP="001065E8">
      <w:pPr>
        <w:pStyle w:val="blocktext4"/>
        <w:suppressAutoHyphens/>
        <w:rPr>
          <w:del w:id="36981" w:author="Author"/>
        </w:rPr>
      </w:pPr>
      <w:del w:id="36982" w:author="Author">
        <w:r w:rsidRPr="000026A2" w:rsidDel="00ED7123">
          <w:delText>Multiply the Other Than Collision Coverage premium by the following selected deductible options:</w:delText>
        </w:r>
      </w:del>
    </w:p>
    <w:p w14:paraId="03C4E3BF" w14:textId="77777777" w:rsidR="002D775D" w:rsidRPr="000026A2" w:rsidDel="00ED7123" w:rsidRDefault="002D775D" w:rsidP="001065E8">
      <w:pPr>
        <w:pStyle w:val="space4"/>
        <w:suppressAutoHyphens/>
        <w:rPr>
          <w:del w:id="36983"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691"/>
        <w:gridCol w:w="960"/>
        <w:gridCol w:w="1080"/>
        <w:gridCol w:w="1069"/>
      </w:tblGrid>
      <w:tr w:rsidR="002D775D" w:rsidRPr="000026A2" w:rsidDel="00ED7123" w14:paraId="756514E5" w14:textId="77777777" w:rsidTr="00B94200">
        <w:trPr>
          <w:cantSplit/>
          <w:trHeight w:val="190"/>
          <w:del w:id="36984" w:author="Author"/>
        </w:trPr>
        <w:tc>
          <w:tcPr>
            <w:tcW w:w="200" w:type="dxa"/>
          </w:tcPr>
          <w:p w14:paraId="3361C3F2" w14:textId="77777777" w:rsidR="002D775D" w:rsidRPr="000026A2" w:rsidDel="00ED7123" w:rsidRDefault="002D775D" w:rsidP="00B94200">
            <w:pPr>
              <w:pStyle w:val="tablehead"/>
              <w:suppressAutoHyphens/>
              <w:rPr>
                <w:del w:id="36985" w:author="Author"/>
              </w:rPr>
            </w:pPr>
          </w:p>
        </w:tc>
        <w:tc>
          <w:tcPr>
            <w:tcW w:w="1691" w:type="dxa"/>
            <w:vMerge w:val="restart"/>
            <w:tcBorders>
              <w:top w:val="single" w:sz="6" w:space="0" w:color="auto"/>
              <w:left w:val="single" w:sz="6" w:space="0" w:color="auto"/>
              <w:right w:val="single" w:sz="6" w:space="0" w:color="auto"/>
            </w:tcBorders>
            <w:vAlign w:val="bottom"/>
          </w:tcPr>
          <w:p w14:paraId="48A6DF2C" w14:textId="77777777" w:rsidR="002D775D" w:rsidRPr="000026A2" w:rsidDel="00ED7123" w:rsidRDefault="002D775D" w:rsidP="00B94200">
            <w:pPr>
              <w:pStyle w:val="tablehead"/>
              <w:suppressAutoHyphens/>
              <w:rPr>
                <w:del w:id="36986" w:author="Author"/>
              </w:rPr>
            </w:pPr>
            <w:del w:id="36987" w:author="Author">
              <w:r w:rsidRPr="000026A2" w:rsidDel="00ED7123">
                <w:br/>
              </w:r>
              <w:r w:rsidRPr="000026A2" w:rsidDel="00ED7123">
                <w:br/>
                <w:delText>Coverage</w:delText>
              </w:r>
            </w:del>
          </w:p>
        </w:tc>
        <w:tc>
          <w:tcPr>
            <w:tcW w:w="3109" w:type="dxa"/>
            <w:gridSpan w:val="3"/>
            <w:tcBorders>
              <w:top w:val="single" w:sz="6" w:space="0" w:color="auto"/>
              <w:left w:val="single" w:sz="6" w:space="0" w:color="auto"/>
              <w:bottom w:val="single" w:sz="6" w:space="0" w:color="auto"/>
              <w:right w:val="single" w:sz="6" w:space="0" w:color="auto"/>
            </w:tcBorders>
          </w:tcPr>
          <w:p w14:paraId="44CC8708" w14:textId="77777777" w:rsidR="002D775D" w:rsidRPr="000026A2" w:rsidDel="00ED7123" w:rsidRDefault="002D775D" w:rsidP="00B94200">
            <w:pPr>
              <w:pStyle w:val="tablehead"/>
              <w:suppressAutoHyphens/>
              <w:rPr>
                <w:del w:id="36988" w:author="Author"/>
              </w:rPr>
            </w:pPr>
            <w:del w:id="36989" w:author="Author">
              <w:r w:rsidRPr="000026A2" w:rsidDel="00ED7123">
                <w:delText>Per Auto And Per Occurrence</w:delText>
              </w:r>
              <w:r w:rsidRPr="000026A2" w:rsidDel="00ED7123">
                <w:br/>
                <w:delText>Deductible Options</w:delText>
              </w:r>
            </w:del>
          </w:p>
        </w:tc>
      </w:tr>
      <w:tr w:rsidR="002D775D" w:rsidRPr="000026A2" w:rsidDel="00ED7123" w14:paraId="0B240408" w14:textId="77777777" w:rsidTr="00B94200">
        <w:trPr>
          <w:cantSplit/>
          <w:trHeight w:val="190"/>
          <w:del w:id="36990" w:author="Author"/>
        </w:trPr>
        <w:tc>
          <w:tcPr>
            <w:tcW w:w="200" w:type="dxa"/>
          </w:tcPr>
          <w:p w14:paraId="41DF90F9" w14:textId="77777777" w:rsidR="002D775D" w:rsidRPr="000026A2" w:rsidDel="00ED7123" w:rsidRDefault="002D775D" w:rsidP="00B94200">
            <w:pPr>
              <w:pStyle w:val="tablehead"/>
              <w:suppressAutoHyphens/>
              <w:rPr>
                <w:del w:id="36991" w:author="Author"/>
              </w:rPr>
            </w:pPr>
          </w:p>
        </w:tc>
        <w:tc>
          <w:tcPr>
            <w:tcW w:w="1691" w:type="dxa"/>
            <w:vMerge/>
            <w:tcBorders>
              <w:left w:val="single" w:sz="6" w:space="0" w:color="auto"/>
              <w:bottom w:val="single" w:sz="6" w:space="0" w:color="auto"/>
              <w:right w:val="single" w:sz="6" w:space="0" w:color="auto"/>
            </w:tcBorders>
          </w:tcPr>
          <w:p w14:paraId="38C97CFF" w14:textId="77777777" w:rsidR="002D775D" w:rsidRPr="000026A2" w:rsidDel="00ED7123" w:rsidRDefault="002D775D" w:rsidP="00B94200">
            <w:pPr>
              <w:pStyle w:val="tablehead"/>
              <w:suppressAutoHyphens/>
              <w:rPr>
                <w:del w:id="36992" w:author="Author"/>
              </w:rPr>
            </w:pPr>
          </w:p>
        </w:tc>
        <w:tc>
          <w:tcPr>
            <w:tcW w:w="960" w:type="dxa"/>
            <w:tcBorders>
              <w:top w:val="single" w:sz="6" w:space="0" w:color="auto"/>
              <w:left w:val="single" w:sz="6" w:space="0" w:color="auto"/>
              <w:bottom w:val="single" w:sz="6" w:space="0" w:color="auto"/>
              <w:right w:val="single" w:sz="6" w:space="0" w:color="auto"/>
            </w:tcBorders>
          </w:tcPr>
          <w:p w14:paraId="24CD02A1" w14:textId="77777777" w:rsidR="002D775D" w:rsidRPr="000026A2" w:rsidDel="00ED7123" w:rsidRDefault="002D775D" w:rsidP="00B94200">
            <w:pPr>
              <w:pStyle w:val="tablehead"/>
              <w:suppressAutoHyphens/>
              <w:rPr>
                <w:del w:id="36993" w:author="Author"/>
              </w:rPr>
            </w:pPr>
            <w:del w:id="36994" w:author="Author">
              <w:r w:rsidRPr="000026A2" w:rsidDel="00ED7123">
                <w:delText>$100/500</w:delText>
              </w:r>
            </w:del>
          </w:p>
        </w:tc>
        <w:tc>
          <w:tcPr>
            <w:tcW w:w="1080" w:type="dxa"/>
            <w:tcBorders>
              <w:top w:val="single" w:sz="6" w:space="0" w:color="auto"/>
              <w:left w:val="single" w:sz="6" w:space="0" w:color="auto"/>
              <w:bottom w:val="single" w:sz="6" w:space="0" w:color="auto"/>
              <w:right w:val="single" w:sz="6" w:space="0" w:color="auto"/>
            </w:tcBorders>
          </w:tcPr>
          <w:p w14:paraId="67EA929C" w14:textId="77777777" w:rsidR="002D775D" w:rsidRPr="000026A2" w:rsidDel="00ED7123" w:rsidRDefault="002D775D" w:rsidP="00B94200">
            <w:pPr>
              <w:pStyle w:val="tablehead"/>
              <w:suppressAutoHyphens/>
              <w:rPr>
                <w:del w:id="36995" w:author="Author"/>
              </w:rPr>
            </w:pPr>
            <w:del w:id="36996" w:author="Author">
              <w:r w:rsidRPr="000026A2" w:rsidDel="00ED7123">
                <w:delText>$250/1,000</w:delText>
              </w:r>
            </w:del>
          </w:p>
        </w:tc>
        <w:tc>
          <w:tcPr>
            <w:tcW w:w="1069" w:type="dxa"/>
            <w:tcBorders>
              <w:top w:val="single" w:sz="6" w:space="0" w:color="auto"/>
              <w:left w:val="single" w:sz="6" w:space="0" w:color="auto"/>
              <w:bottom w:val="single" w:sz="6" w:space="0" w:color="auto"/>
              <w:right w:val="single" w:sz="6" w:space="0" w:color="auto"/>
            </w:tcBorders>
          </w:tcPr>
          <w:p w14:paraId="2D074663" w14:textId="77777777" w:rsidR="002D775D" w:rsidRPr="000026A2" w:rsidDel="00ED7123" w:rsidRDefault="002D775D" w:rsidP="00B94200">
            <w:pPr>
              <w:pStyle w:val="tablehead"/>
              <w:suppressAutoHyphens/>
              <w:rPr>
                <w:del w:id="36997" w:author="Author"/>
              </w:rPr>
            </w:pPr>
            <w:del w:id="36998" w:author="Author">
              <w:r w:rsidRPr="000026A2" w:rsidDel="00ED7123">
                <w:delText>$500/2,500</w:delText>
              </w:r>
            </w:del>
          </w:p>
        </w:tc>
      </w:tr>
      <w:tr w:rsidR="002D775D" w:rsidRPr="000026A2" w:rsidDel="00ED7123" w14:paraId="5E016C6E" w14:textId="77777777" w:rsidTr="00B94200">
        <w:trPr>
          <w:cantSplit/>
          <w:trHeight w:val="190"/>
          <w:del w:id="36999" w:author="Author"/>
        </w:trPr>
        <w:tc>
          <w:tcPr>
            <w:tcW w:w="200" w:type="dxa"/>
          </w:tcPr>
          <w:p w14:paraId="7FBB65FE" w14:textId="77777777" w:rsidR="002D775D" w:rsidRPr="000026A2" w:rsidDel="00ED7123" w:rsidRDefault="002D775D" w:rsidP="00B94200">
            <w:pPr>
              <w:pStyle w:val="tabletext11"/>
              <w:suppressAutoHyphens/>
              <w:rPr>
                <w:del w:id="37000" w:author="Author"/>
              </w:rPr>
            </w:pPr>
          </w:p>
        </w:tc>
        <w:tc>
          <w:tcPr>
            <w:tcW w:w="1691" w:type="dxa"/>
            <w:tcBorders>
              <w:top w:val="single" w:sz="6" w:space="0" w:color="auto"/>
              <w:left w:val="single" w:sz="6" w:space="0" w:color="auto"/>
              <w:bottom w:val="single" w:sz="6" w:space="0" w:color="auto"/>
              <w:right w:val="single" w:sz="6" w:space="0" w:color="auto"/>
            </w:tcBorders>
          </w:tcPr>
          <w:p w14:paraId="5344BF3A" w14:textId="77777777" w:rsidR="002D775D" w:rsidRPr="000026A2" w:rsidDel="00ED7123" w:rsidRDefault="002D775D" w:rsidP="00B94200">
            <w:pPr>
              <w:pStyle w:val="tabletext11"/>
              <w:suppressAutoHyphens/>
              <w:rPr>
                <w:del w:id="37001" w:author="Author"/>
              </w:rPr>
            </w:pPr>
            <w:del w:id="37002" w:author="Author">
              <w:r w:rsidRPr="000026A2" w:rsidDel="00ED7123">
                <w:delText>Fire Only</w:delText>
              </w:r>
            </w:del>
          </w:p>
        </w:tc>
        <w:tc>
          <w:tcPr>
            <w:tcW w:w="960" w:type="dxa"/>
            <w:tcBorders>
              <w:top w:val="single" w:sz="6" w:space="0" w:color="auto"/>
              <w:left w:val="single" w:sz="6" w:space="0" w:color="auto"/>
              <w:bottom w:val="single" w:sz="6" w:space="0" w:color="auto"/>
              <w:right w:val="single" w:sz="6" w:space="0" w:color="auto"/>
            </w:tcBorders>
          </w:tcPr>
          <w:p w14:paraId="0F68FAF3" w14:textId="77777777" w:rsidR="002D775D" w:rsidRPr="000026A2" w:rsidDel="00ED7123" w:rsidRDefault="002D775D" w:rsidP="00B94200">
            <w:pPr>
              <w:pStyle w:val="tabletext11"/>
              <w:tabs>
                <w:tab w:val="decimal" w:pos="550"/>
              </w:tabs>
              <w:suppressAutoHyphens/>
              <w:rPr>
                <w:del w:id="37003" w:author="Author"/>
              </w:rPr>
            </w:pPr>
            <w:del w:id="37004" w:author="Author">
              <w:r w:rsidRPr="000026A2" w:rsidDel="00ED7123">
                <w:delText>N/A</w:delText>
              </w:r>
            </w:del>
          </w:p>
        </w:tc>
        <w:tc>
          <w:tcPr>
            <w:tcW w:w="1080" w:type="dxa"/>
            <w:tcBorders>
              <w:top w:val="single" w:sz="6" w:space="0" w:color="auto"/>
              <w:left w:val="single" w:sz="6" w:space="0" w:color="auto"/>
              <w:bottom w:val="single" w:sz="6" w:space="0" w:color="auto"/>
              <w:right w:val="single" w:sz="6" w:space="0" w:color="auto"/>
            </w:tcBorders>
          </w:tcPr>
          <w:p w14:paraId="496FFED0" w14:textId="77777777" w:rsidR="002D775D" w:rsidRPr="000026A2" w:rsidDel="00ED7123" w:rsidRDefault="002D775D" w:rsidP="00B94200">
            <w:pPr>
              <w:pStyle w:val="tabletext11"/>
              <w:tabs>
                <w:tab w:val="decimal" w:pos="550"/>
              </w:tabs>
              <w:suppressAutoHyphens/>
              <w:rPr>
                <w:del w:id="37005" w:author="Author"/>
              </w:rPr>
            </w:pPr>
            <w:del w:id="37006" w:author="Author">
              <w:r w:rsidRPr="000026A2" w:rsidDel="00ED7123">
                <w:delText>N/A</w:delText>
              </w:r>
            </w:del>
          </w:p>
        </w:tc>
        <w:tc>
          <w:tcPr>
            <w:tcW w:w="1069" w:type="dxa"/>
            <w:tcBorders>
              <w:top w:val="single" w:sz="6" w:space="0" w:color="auto"/>
              <w:left w:val="single" w:sz="6" w:space="0" w:color="auto"/>
              <w:bottom w:val="single" w:sz="6" w:space="0" w:color="auto"/>
              <w:right w:val="single" w:sz="6" w:space="0" w:color="auto"/>
            </w:tcBorders>
          </w:tcPr>
          <w:p w14:paraId="688F56CA" w14:textId="77777777" w:rsidR="002D775D" w:rsidRPr="000026A2" w:rsidDel="00ED7123" w:rsidRDefault="002D775D" w:rsidP="00B94200">
            <w:pPr>
              <w:pStyle w:val="tabletext11"/>
              <w:suppressAutoHyphens/>
              <w:jc w:val="center"/>
              <w:rPr>
                <w:del w:id="37007" w:author="Author"/>
              </w:rPr>
            </w:pPr>
            <w:del w:id="37008" w:author="Author">
              <w:r w:rsidRPr="000026A2" w:rsidDel="00ED7123">
                <w:delText>N/A</w:delText>
              </w:r>
            </w:del>
          </w:p>
        </w:tc>
      </w:tr>
      <w:tr w:rsidR="002D775D" w:rsidRPr="000026A2" w:rsidDel="00ED7123" w14:paraId="69C4D22A" w14:textId="77777777" w:rsidTr="00B94200">
        <w:trPr>
          <w:cantSplit/>
          <w:trHeight w:val="190"/>
          <w:del w:id="37009" w:author="Author"/>
        </w:trPr>
        <w:tc>
          <w:tcPr>
            <w:tcW w:w="200" w:type="dxa"/>
          </w:tcPr>
          <w:p w14:paraId="77A9AB1F" w14:textId="77777777" w:rsidR="002D775D" w:rsidRPr="000026A2" w:rsidDel="00ED7123" w:rsidRDefault="002D775D" w:rsidP="00B94200">
            <w:pPr>
              <w:pStyle w:val="tabletext11"/>
              <w:suppressAutoHyphens/>
              <w:rPr>
                <w:del w:id="37010" w:author="Author"/>
              </w:rPr>
            </w:pPr>
          </w:p>
        </w:tc>
        <w:tc>
          <w:tcPr>
            <w:tcW w:w="1691" w:type="dxa"/>
            <w:tcBorders>
              <w:top w:val="single" w:sz="6" w:space="0" w:color="auto"/>
              <w:left w:val="single" w:sz="6" w:space="0" w:color="auto"/>
              <w:bottom w:val="single" w:sz="6" w:space="0" w:color="auto"/>
              <w:right w:val="single" w:sz="6" w:space="0" w:color="auto"/>
            </w:tcBorders>
          </w:tcPr>
          <w:p w14:paraId="4316CB6F" w14:textId="77777777" w:rsidR="002D775D" w:rsidRPr="000026A2" w:rsidDel="00ED7123" w:rsidRDefault="002D775D" w:rsidP="00B94200">
            <w:pPr>
              <w:pStyle w:val="tabletext11"/>
              <w:suppressAutoHyphens/>
              <w:rPr>
                <w:del w:id="37011" w:author="Author"/>
              </w:rPr>
            </w:pPr>
            <w:del w:id="37012" w:author="Author">
              <w:r w:rsidRPr="000026A2" w:rsidDel="00ED7123">
                <w:delText>Fire and Theft Only</w:delText>
              </w:r>
            </w:del>
          </w:p>
        </w:tc>
        <w:tc>
          <w:tcPr>
            <w:tcW w:w="960" w:type="dxa"/>
            <w:tcBorders>
              <w:top w:val="single" w:sz="6" w:space="0" w:color="auto"/>
              <w:left w:val="single" w:sz="6" w:space="0" w:color="auto"/>
              <w:bottom w:val="single" w:sz="6" w:space="0" w:color="auto"/>
              <w:right w:val="single" w:sz="6" w:space="0" w:color="auto"/>
            </w:tcBorders>
          </w:tcPr>
          <w:p w14:paraId="5C872EE0" w14:textId="77777777" w:rsidR="002D775D" w:rsidRPr="000026A2" w:rsidDel="00ED7123" w:rsidRDefault="002D775D" w:rsidP="00B94200">
            <w:pPr>
              <w:pStyle w:val="tabletext11"/>
              <w:tabs>
                <w:tab w:val="decimal" w:pos="310"/>
              </w:tabs>
              <w:suppressAutoHyphens/>
              <w:rPr>
                <w:del w:id="37013" w:author="Author"/>
              </w:rPr>
            </w:pPr>
            <w:del w:id="37014" w:author="Author">
              <w:r w:rsidRPr="000026A2" w:rsidDel="00ED7123">
                <w:delText>1.00</w:delText>
              </w:r>
            </w:del>
          </w:p>
        </w:tc>
        <w:tc>
          <w:tcPr>
            <w:tcW w:w="1080" w:type="dxa"/>
            <w:tcBorders>
              <w:top w:val="single" w:sz="6" w:space="0" w:color="auto"/>
              <w:left w:val="single" w:sz="6" w:space="0" w:color="auto"/>
              <w:bottom w:val="single" w:sz="6" w:space="0" w:color="auto"/>
              <w:right w:val="single" w:sz="6" w:space="0" w:color="auto"/>
            </w:tcBorders>
          </w:tcPr>
          <w:p w14:paraId="491E2124" w14:textId="77777777" w:rsidR="002D775D" w:rsidRPr="000026A2" w:rsidDel="00ED7123" w:rsidRDefault="002D775D" w:rsidP="00B94200">
            <w:pPr>
              <w:pStyle w:val="tabletext11"/>
              <w:tabs>
                <w:tab w:val="decimal" w:pos="310"/>
              </w:tabs>
              <w:suppressAutoHyphens/>
              <w:rPr>
                <w:del w:id="37015" w:author="Author"/>
              </w:rPr>
            </w:pPr>
            <w:del w:id="37016" w:author="Author">
              <w:r w:rsidRPr="000026A2" w:rsidDel="00ED7123">
                <w:delText>0.90</w:delText>
              </w:r>
            </w:del>
          </w:p>
        </w:tc>
        <w:tc>
          <w:tcPr>
            <w:tcW w:w="1069" w:type="dxa"/>
            <w:tcBorders>
              <w:top w:val="single" w:sz="6" w:space="0" w:color="auto"/>
              <w:left w:val="single" w:sz="6" w:space="0" w:color="auto"/>
              <w:bottom w:val="single" w:sz="6" w:space="0" w:color="auto"/>
              <w:right w:val="single" w:sz="6" w:space="0" w:color="auto"/>
            </w:tcBorders>
          </w:tcPr>
          <w:p w14:paraId="23EA2CC9" w14:textId="77777777" w:rsidR="002D775D" w:rsidRPr="000026A2" w:rsidDel="00ED7123" w:rsidRDefault="002D775D" w:rsidP="00B94200">
            <w:pPr>
              <w:pStyle w:val="tabletext11"/>
              <w:suppressAutoHyphens/>
              <w:jc w:val="center"/>
              <w:rPr>
                <w:del w:id="37017" w:author="Author"/>
              </w:rPr>
            </w:pPr>
            <w:del w:id="37018" w:author="Author">
              <w:r w:rsidRPr="000026A2" w:rsidDel="00ED7123">
                <w:delText>0.75</w:delText>
              </w:r>
            </w:del>
          </w:p>
        </w:tc>
      </w:tr>
      <w:tr w:rsidR="002D775D" w:rsidRPr="000026A2" w:rsidDel="00ED7123" w14:paraId="72C62A37" w14:textId="77777777" w:rsidTr="00B94200">
        <w:trPr>
          <w:cantSplit/>
          <w:trHeight w:val="190"/>
          <w:del w:id="37019" w:author="Author"/>
        </w:trPr>
        <w:tc>
          <w:tcPr>
            <w:tcW w:w="200" w:type="dxa"/>
          </w:tcPr>
          <w:p w14:paraId="3EBF8979" w14:textId="77777777" w:rsidR="002D775D" w:rsidRPr="000026A2" w:rsidDel="00ED7123" w:rsidRDefault="002D775D" w:rsidP="00B94200">
            <w:pPr>
              <w:pStyle w:val="tabletext11"/>
              <w:suppressAutoHyphens/>
              <w:rPr>
                <w:del w:id="37020" w:author="Author"/>
              </w:rPr>
            </w:pPr>
          </w:p>
        </w:tc>
        <w:tc>
          <w:tcPr>
            <w:tcW w:w="1691" w:type="dxa"/>
            <w:tcBorders>
              <w:top w:val="single" w:sz="6" w:space="0" w:color="auto"/>
              <w:left w:val="single" w:sz="6" w:space="0" w:color="auto"/>
              <w:bottom w:val="single" w:sz="6" w:space="0" w:color="auto"/>
              <w:right w:val="single" w:sz="6" w:space="0" w:color="auto"/>
            </w:tcBorders>
          </w:tcPr>
          <w:p w14:paraId="5509B63B" w14:textId="77777777" w:rsidR="002D775D" w:rsidRPr="000026A2" w:rsidDel="00ED7123" w:rsidRDefault="002D775D" w:rsidP="00B94200">
            <w:pPr>
              <w:pStyle w:val="tabletext11"/>
              <w:suppressAutoHyphens/>
              <w:rPr>
                <w:del w:id="37021" w:author="Author"/>
              </w:rPr>
            </w:pPr>
            <w:del w:id="37022" w:author="Author">
              <w:r w:rsidRPr="000026A2" w:rsidDel="00ED7123">
                <w:delText>Limited Specified Causes of Loss</w:delText>
              </w:r>
            </w:del>
          </w:p>
        </w:tc>
        <w:tc>
          <w:tcPr>
            <w:tcW w:w="960" w:type="dxa"/>
            <w:tcBorders>
              <w:top w:val="single" w:sz="6" w:space="0" w:color="auto"/>
              <w:left w:val="single" w:sz="6" w:space="0" w:color="auto"/>
              <w:bottom w:val="single" w:sz="6" w:space="0" w:color="auto"/>
              <w:right w:val="single" w:sz="6" w:space="0" w:color="auto"/>
            </w:tcBorders>
          </w:tcPr>
          <w:p w14:paraId="70A0D603" w14:textId="77777777" w:rsidR="002D775D" w:rsidRPr="000026A2" w:rsidDel="00ED7123" w:rsidRDefault="002D775D" w:rsidP="00B94200">
            <w:pPr>
              <w:pStyle w:val="tabletext11"/>
              <w:tabs>
                <w:tab w:val="decimal" w:pos="310"/>
              </w:tabs>
              <w:suppressAutoHyphens/>
              <w:rPr>
                <w:del w:id="37023" w:author="Author"/>
              </w:rPr>
            </w:pPr>
            <w:del w:id="37024" w:author="Author">
              <w:r w:rsidRPr="000026A2" w:rsidDel="00ED7123">
                <w:br/>
                <w:delText>1.00</w:delText>
              </w:r>
            </w:del>
          </w:p>
        </w:tc>
        <w:tc>
          <w:tcPr>
            <w:tcW w:w="1080" w:type="dxa"/>
            <w:tcBorders>
              <w:top w:val="single" w:sz="6" w:space="0" w:color="auto"/>
              <w:left w:val="single" w:sz="6" w:space="0" w:color="auto"/>
              <w:bottom w:val="single" w:sz="6" w:space="0" w:color="auto"/>
              <w:right w:val="single" w:sz="6" w:space="0" w:color="auto"/>
            </w:tcBorders>
          </w:tcPr>
          <w:p w14:paraId="653F3676" w14:textId="77777777" w:rsidR="002D775D" w:rsidRPr="000026A2" w:rsidDel="00ED7123" w:rsidRDefault="002D775D" w:rsidP="00B94200">
            <w:pPr>
              <w:pStyle w:val="tabletext11"/>
              <w:tabs>
                <w:tab w:val="decimal" w:pos="310"/>
              </w:tabs>
              <w:suppressAutoHyphens/>
              <w:rPr>
                <w:del w:id="37025" w:author="Author"/>
              </w:rPr>
            </w:pPr>
            <w:del w:id="37026" w:author="Author">
              <w:r w:rsidRPr="000026A2" w:rsidDel="00ED7123">
                <w:br/>
                <w:delText>0.90</w:delText>
              </w:r>
            </w:del>
          </w:p>
        </w:tc>
        <w:tc>
          <w:tcPr>
            <w:tcW w:w="1069" w:type="dxa"/>
            <w:tcBorders>
              <w:top w:val="single" w:sz="6" w:space="0" w:color="auto"/>
              <w:left w:val="single" w:sz="6" w:space="0" w:color="auto"/>
              <w:bottom w:val="single" w:sz="6" w:space="0" w:color="auto"/>
              <w:right w:val="single" w:sz="6" w:space="0" w:color="auto"/>
            </w:tcBorders>
          </w:tcPr>
          <w:p w14:paraId="451932FF" w14:textId="77777777" w:rsidR="002D775D" w:rsidRPr="000026A2" w:rsidDel="00ED7123" w:rsidRDefault="002D775D" w:rsidP="00B94200">
            <w:pPr>
              <w:pStyle w:val="tabletext11"/>
              <w:suppressAutoHyphens/>
              <w:jc w:val="center"/>
              <w:rPr>
                <w:del w:id="37027" w:author="Author"/>
              </w:rPr>
            </w:pPr>
            <w:del w:id="37028" w:author="Author">
              <w:r w:rsidRPr="000026A2" w:rsidDel="00ED7123">
                <w:br/>
                <w:delText>0.75</w:delText>
              </w:r>
            </w:del>
          </w:p>
        </w:tc>
      </w:tr>
      <w:tr w:rsidR="002D775D" w:rsidRPr="000026A2" w:rsidDel="00ED7123" w14:paraId="3C1DD403" w14:textId="77777777" w:rsidTr="00B94200">
        <w:trPr>
          <w:cantSplit/>
          <w:trHeight w:val="190"/>
          <w:del w:id="37029" w:author="Author"/>
        </w:trPr>
        <w:tc>
          <w:tcPr>
            <w:tcW w:w="200" w:type="dxa"/>
          </w:tcPr>
          <w:p w14:paraId="374E680F" w14:textId="77777777" w:rsidR="002D775D" w:rsidRPr="000026A2" w:rsidDel="00ED7123" w:rsidRDefault="002D775D" w:rsidP="00B94200">
            <w:pPr>
              <w:pStyle w:val="tabletext11"/>
              <w:suppressAutoHyphens/>
              <w:rPr>
                <w:del w:id="37030" w:author="Author"/>
              </w:rPr>
            </w:pPr>
          </w:p>
        </w:tc>
        <w:tc>
          <w:tcPr>
            <w:tcW w:w="1691" w:type="dxa"/>
            <w:tcBorders>
              <w:top w:val="single" w:sz="6" w:space="0" w:color="auto"/>
              <w:left w:val="single" w:sz="6" w:space="0" w:color="auto"/>
              <w:bottom w:val="single" w:sz="6" w:space="0" w:color="auto"/>
              <w:right w:val="single" w:sz="6" w:space="0" w:color="auto"/>
            </w:tcBorders>
          </w:tcPr>
          <w:p w14:paraId="55FAC677" w14:textId="77777777" w:rsidR="002D775D" w:rsidRPr="000026A2" w:rsidDel="00ED7123" w:rsidRDefault="002D775D" w:rsidP="00B94200">
            <w:pPr>
              <w:pStyle w:val="tabletext11"/>
              <w:suppressAutoHyphens/>
              <w:rPr>
                <w:del w:id="37031" w:author="Author"/>
              </w:rPr>
            </w:pPr>
            <w:del w:id="37032" w:author="Author">
              <w:r w:rsidRPr="000026A2" w:rsidDel="00ED7123">
                <w:delText>Specified Causes of Loss</w:delText>
              </w:r>
            </w:del>
          </w:p>
        </w:tc>
        <w:tc>
          <w:tcPr>
            <w:tcW w:w="960" w:type="dxa"/>
            <w:tcBorders>
              <w:top w:val="single" w:sz="6" w:space="0" w:color="auto"/>
              <w:left w:val="single" w:sz="6" w:space="0" w:color="auto"/>
              <w:bottom w:val="single" w:sz="6" w:space="0" w:color="auto"/>
              <w:right w:val="single" w:sz="6" w:space="0" w:color="auto"/>
            </w:tcBorders>
          </w:tcPr>
          <w:p w14:paraId="109C93DB" w14:textId="77777777" w:rsidR="002D775D" w:rsidRPr="000026A2" w:rsidDel="00ED7123" w:rsidRDefault="002D775D" w:rsidP="00B94200">
            <w:pPr>
              <w:pStyle w:val="tabletext11"/>
              <w:tabs>
                <w:tab w:val="decimal" w:pos="310"/>
              </w:tabs>
              <w:suppressAutoHyphens/>
              <w:rPr>
                <w:del w:id="37033" w:author="Author"/>
              </w:rPr>
            </w:pPr>
            <w:del w:id="37034" w:author="Author">
              <w:r w:rsidRPr="000026A2" w:rsidDel="00ED7123">
                <w:br/>
                <w:delText>1.00</w:delText>
              </w:r>
            </w:del>
          </w:p>
        </w:tc>
        <w:tc>
          <w:tcPr>
            <w:tcW w:w="1080" w:type="dxa"/>
            <w:tcBorders>
              <w:top w:val="single" w:sz="6" w:space="0" w:color="auto"/>
              <w:left w:val="single" w:sz="6" w:space="0" w:color="auto"/>
              <w:bottom w:val="single" w:sz="6" w:space="0" w:color="auto"/>
              <w:right w:val="single" w:sz="6" w:space="0" w:color="auto"/>
            </w:tcBorders>
          </w:tcPr>
          <w:p w14:paraId="61E0FD1E" w14:textId="77777777" w:rsidR="002D775D" w:rsidRPr="000026A2" w:rsidDel="00ED7123" w:rsidRDefault="002D775D" w:rsidP="00B94200">
            <w:pPr>
              <w:pStyle w:val="tabletext11"/>
              <w:tabs>
                <w:tab w:val="decimal" w:pos="310"/>
              </w:tabs>
              <w:suppressAutoHyphens/>
              <w:rPr>
                <w:del w:id="37035" w:author="Author"/>
              </w:rPr>
            </w:pPr>
            <w:del w:id="37036" w:author="Author">
              <w:r w:rsidRPr="000026A2" w:rsidDel="00ED7123">
                <w:br/>
                <w:delText>0.90</w:delText>
              </w:r>
            </w:del>
          </w:p>
        </w:tc>
        <w:tc>
          <w:tcPr>
            <w:tcW w:w="1069" w:type="dxa"/>
            <w:tcBorders>
              <w:top w:val="single" w:sz="6" w:space="0" w:color="auto"/>
              <w:left w:val="single" w:sz="6" w:space="0" w:color="auto"/>
              <w:bottom w:val="single" w:sz="6" w:space="0" w:color="auto"/>
              <w:right w:val="single" w:sz="6" w:space="0" w:color="auto"/>
            </w:tcBorders>
          </w:tcPr>
          <w:p w14:paraId="0F5B4975" w14:textId="77777777" w:rsidR="002D775D" w:rsidRPr="000026A2" w:rsidDel="00ED7123" w:rsidRDefault="002D775D" w:rsidP="00B94200">
            <w:pPr>
              <w:pStyle w:val="tabletext11"/>
              <w:suppressAutoHyphens/>
              <w:jc w:val="center"/>
              <w:rPr>
                <w:del w:id="37037" w:author="Author"/>
              </w:rPr>
            </w:pPr>
            <w:del w:id="37038" w:author="Author">
              <w:r w:rsidRPr="000026A2" w:rsidDel="00ED7123">
                <w:br/>
                <w:delText>0.75</w:delText>
              </w:r>
            </w:del>
          </w:p>
        </w:tc>
      </w:tr>
      <w:tr w:rsidR="002D775D" w:rsidRPr="000026A2" w:rsidDel="00ED7123" w14:paraId="1C8477FE" w14:textId="77777777" w:rsidTr="00B94200">
        <w:trPr>
          <w:cantSplit/>
          <w:trHeight w:val="190"/>
          <w:del w:id="37039" w:author="Author"/>
        </w:trPr>
        <w:tc>
          <w:tcPr>
            <w:tcW w:w="200" w:type="dxa"/>
          </w:tcPr>
          <w:p w14:paraId="5F5B4E01" w14:textId="77777777" w:rsidR="002D775D" w:rsidRPr="000026A2" w:rsidDel="00ED7123" w:rsidRDefault="002D775D" w:rsidP="00B94200">
            <w:pPr>
              <w:pStyle w:val="tabletext11"/>
              <w:suppressAutoHyphens/>
              <w:rPr>
                <w:del w:id="37040" w:author="Author"/>
              </w:rPr>
            </w:pPr>
          </w:p>
        </w:tc>
        <w:tc>
          <w:tcPr>
            <w:tcW w:w="1691" w:type="dxa"/>
            <w:tcBorders>
              <w:top w:val="single" w:sz="6" w:space="0" w:color="auto"/>
              <w:left w:val="single" w:sz="6" w:space="0" w:color="auto"/>
              <w:bottom w:val="single" w:sz="6" w:space="0" w:color="auto"/>
              <w:right w:val="single" w:sz="6" w:space="0" w:color="auto"/>
            </w:tcBorders>
          </w:tcPr>
          <w:p w14:paraId="4CCC712D" w14:textId="77777777" w:rsidR="002D775D" w:rsidRPr="000026A2" w:rsidDel="00ED7123" w:rsidRDefault="002D775D" w:rsidP="00B94200">
            <w:pPr>
              <w:pStyle w:val="tabletext11"/>
              <w:suppressAutoHyphens/>
              <w:rPr>
                <w:del w:id="37041" w:author="Author"/>
              </w:rPr>
            </w:pPr>
            <w:del w:id="37042" w:author="Author">
              <w:r w:rsidRPr="000026A2" w:rsidDel="00ED7123">
                <w:delText>Comprehensive</w:delText>
              </w:r>
            </w:del>
          </w:p>
        </w:tc>
        <w:tc>
          <w:tcPr>
            <w:tcW w:w="960" w:type="dxa"/>
            <w:tcBorders>
              <w:top w:val="single" w:sz="6" w:space="0" w:color="auto"/>
              <w:left w:val="single" w:sz="6" w:space="0" w:color="auto"/>
              <w:bottom w:val="single" w:sz="6" w:space="0" w:color="auto"/>
              <w:right w:val="single" w:sz="6" w:space="0" w:color="auto"/>
            </w:tcBorders>
          </w:tcPr>
          <w:p w14:paraId="5A1EAC01" w14:textId="77777777" w:rsidR="002D775D" w:rsidRPr="000026A2" w:rsidDel="00ED7123" w:rsidRDefault="002D775D" w:rsidP="00B94200">
            <w:pPr>
              <w:pStyle w:val="tabletext11"/>
              <w:tabs>
                <w:tab w:val="decimal" w:pos="310"/>
              </w:tabs>
              <w:suppressAutoHyphens/>
              <w:rPr>
                <w:del w:id="37043" w:author="Author"/>
              </w:rPr>
            </w:pPr>
            <w:del w:id="37044" w:author="Author">
              <w:r w:rsidRPr="000026A2" w:rsidDel="00ED7123">
                <w:delText>1.00</w:delText>
              </w:r>
            </w:del>
          </w:p>
        </w:tc>
        <w:tc>
          <w:tcPr>
            <w:tcW w:w="1080" w:type="dxa"/>
            <w:tcBorders>
              <w:top w:val="single" w:sz="6" w:space="0" w:color="auto"/>
              <w:left w:val="single" w:sz="6" w:space="0" w:color="auto"/>
              <w:bottom w:val="single" w:sz="6" w:space="0" w:color="auto"/>
              <w:right w:val="single" w:sz="6" w:space="0" w:color="auto"/>
            </w:tcBorders>
          </w:tcPr>
          <w:p w14:paraId="65B98857" w14:textId="77777777" w:rsidR="002D775D" w:rsidRPr="000026A2" w:rsidDel="00ED7123" w:rsidRDefault="002D775D" w:rsidP="00B94200">
            <w:pPr>
              <w:pStyle w:val="tabletext11"/>
              <w:tabs>
                <w:tab w:val="decimal" w:pos="310"/>
              </w:tabs>
              <w:suppressAutoHyphens/>
              <w:rPr>
                <w:del w:id="37045" w:author="Author"/>
              </w:rPr>
            </w:pPr>
            <w:del w:id="37046" w:author="Author">
              <w:r w:rsidRPr="000026A2" w:rsidDel="00ED7123">
                <w:delText>0.90</w:delText>
              </w:r>
            </w:del>
          </w:p>
        </w:tc>
        <w:tc>
          <w:tcPr>
            <w:tcW w:w="1069" w:type="dxa"/>
            <w:tcBorders>
              <w:top w:val="single" w:sz="6" w:space="0" w:color="auto"/>
              <w:left w:val="single" w:sz="6" w:space="0" w:color="auto"/>
              <w:bottom w:val="single" w:sz="6" w:space="0" w:color="auto"/>
              <w:right w:val="single" w:sz="6" w:space="0" w:color="auto"/>
            </w:tcBorders>
          </w:tcPr>
          <w:p w14:paraId="19B0539D" w14:textId="77777777" w:rsidR="002D775D" w:rsidRPr="000026A2" w:rsidDel="00ED7123" w:rsidRDefault="002D775D" w:rsidP="00B94200">
            <w:pPr>
              <w:pStyle w:val="tabletext11"/>
              <w:suppressAutoHyphens/>
              <w:jc w:val="center"/>
              <w:rPr>
                <w:del w:id="37047" w:author="Author"/>
              </w:rPr>
            </w:pPr>
            <w:del w:id="37048" w:author="Author">
              <w:r w:rsidRPr="000026A2" w:rsidDel="00ED7123">
                <w:delText>0.75</w:delText>
              </w:r>
            </w:del>
          </w:p>
        </w:tc>
      </w:tr>
    </w:tbl>
    <w:p w14:paraId="20FC0977" w14:textId="77777777" w:rsidR="002D775D" w:rsidDel="00ED7123" w:rsidRDefault="002D775D" w:rsidP="001065E8">
      <w:pPr>
        <w:pStyle w:val="tablecaption"/>
        <w:suppressAutoHyphens/>
        <w:rPr>
          <w:del w:id="37049" w:author="Author"/>
        </w:rPr>
      </w:pPr>
      <w:del w:id="37050" w:author="Author">
        <w:r w:rsidRPr="000026A2" w:rsidDel="00ED7123">
          <w:lastRenderedPageBreak/>
          <w:delText>Table 98.B.4. Auto Dealers And Garagekeepers Insurance Other Than Collision Coverage Deductible Factors</w:delText>
        </w:r>
      </w:del>
    </w:p>
    <w:p w14:paraId="0003EAEF" w14:textId="77777777" w:rsidR="002D775D" w:rsidDel="00ED7123" w:rsidRDefault="002D775D" w:rsidP="001065E8">
      <w:pPr>
        <w:pStyle w:val="isonormal"/>
        <w:jc w:val="left"/>
        <w:rPr>
          <w:del w:id="37051" w:author="Author"/>
        </w:rPr>
      </w:pPr>
    </w:p>
    <w:p w14:paraId="315877FD" w14:textId="77777777" w:rsidR="002D775D" w:rsidDel="00ED7123" w:rsidRDefault="002D775D" w:rsidP="001065E8">
      <w:pPr>
        <w:pStyle w:val="isonormal"/>
        <w:rPr>
          <w:del w:id="37052" w:author="Author"/>
        </w:rPr>
        <w:sectPr w:rsidR="002D775D" w:rsidDel="00ED7123" w:rsidSect="001065E8">
          <w:pgSz w:w="12240" w:h="15840"/>
          <w:pgMar w:top="1735" w:right="960" w:bottom="1560" w:left="1200" w:header="575" w:footer="480" w:gutter="0"/>
          <w:cols w:space="480"/>
          <w:noEndnote/>
          <w:docGrid w:linePitch="326"/>
        </w:sectPr>
      </w:pPr>
    </w:p>
    <w:p w14:paraId="2A000259" w14:textId="77777777" w:rsidR="002D775D" w:rsidRPr="000136CF" w:rsidDel="00ED7123" w:rsidRDefault="002D775D" w:rsidP="001065E8">
      <w:pPr>
        <w:pStyle w:val="boxrule"/>
        <w:rPr>
          <w:del w:id="37053" w:author="Author"/>
        </w:rPr>
      </w:pPr>
      <w:del w:id="37054" w:author="Author">
        <w:r w:rsidRPr="000136CF" w:rsidDel="00ED7123">
          <w:lastRenderedPageBreak/>
          <w:delText>100.  INCREASED LIABILITY LIMITS</w:delText>
        </w:r>
      </w:del>
    </w:p>
    <w:p w14:paraId="5D66E509" w14:textId="77777777" w:rsidR="002D775D" w:rsidRPr="000136CF" w:rsidDel="00ED7123" w:rsidRDefault="002D775D" w:rsidP="001065E8">
      <w:pPr>
        <w:pStyle w:val="blocktext1"/>
        <w:suppressAutoHyphens/>
        <w:rPr>
          <w:del w:id="37055" w:author="Author"/>
        </w:rPr>
      </w:pPr>
      <w:del w:id="37056" w:author="Author">
        <w:r w:rsidRPr="000136CF" w:rsidDel="00ED7123">
          <w:delText xml:space="preserve">Paragraph </w:delText>
        </w:r>
        <w:r w:rsidRPr="000136CF" w:rsidDel="00ED7123">
          <w:rPr>
            <w:b/>
          </w:rPr>
          <w:delText>B.</w:delText>
        </w:r>
        <w:r w:rsidRPr="000136CF" w:rsidDel="00ED7123">
          <w:delText xml:space="preserve"> is replaced by the following:</w:delText>
        </w:r>
      </w:del>
    </w:p>
    <w:p w14:paraId="4F6D8484" w14:textId="77777777" w:rsidR="002D775D" w:rsidRPr="000136CF" w:rsidDel="00ED7123" w:rsidRDefault="002D775D" w:rsidP="001065E8">
      <w:pPr>
        <w:pStyle w:val="space4"/>
        <w:suppressAutoHyphens/>
        <w:rPr>
          <w:del w:id="37057"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120"/>
        <w:gridCol w:w="560"/>
        <w:gridCol w:w="1060"/>
        <w:gridCol w:w="620"/>
        <w:gridCol w:w="1060"/>
        <w:gridCol w:w="620"/>
        <w:gridCol w:w="1060"/>
        <w:gridCol w:w="620"/>
        <w:gridCol w:w="1060"/>
        <w:gridCol w:w="620"/>
        <w:gridCol w:w="1060"/>
        <w:gridCol w:w="620"/>
      </w:tblGrid>
      <w:tr w:rsidR="002D775D" w:rsidRPr="000136CF" w:rsidDel="00ED7123" w14:paraId="1C10AE3C" w14:textId="77777777" w:rsidTr="00B94200">
        <w:trPr>
          <w:cantSplit/>
          <w:trHeight w:val="190"/>
          <w:del w:id="37058" w:author="Author"/>
        </w:trPr>
        <w:tc>
          <w:tcPr>
            <w:tcW w:w="200" w:type="dxa"/>
            <w:hideMark/>
          </w:tcPr>
          <w:p w14:paraId="37818FE0" w14:textId="77777777" w:rsidR="002D775D" w:rsidRPr="000136CF" w:rsidDel="00ED7123" w:rsidRDefault="002D775D" w:rsidP="00B94200">
            <w:pPr>
              <w:pStyle w:val="tablehead"/>
              <w:suppressAutoHyphens/>
              <w:rPr>
                <w:del w:id="37059" w:author="Author"/>
              </w:rPr>
            </w:pPr>
            <w:del w:id="37060" w:author="Author">
              <w:r w:rsidRPr="000136CF" w:rsidDel="00ED7123">
                <w:br/>
              </w:r>
              <w:r w:rsidRPr="000136CF" w:rsidDel="00ED7123">
                <w:br/>
              </w:r>
              <w:r w:rsidRPr="000136CF" w:rsidDel="00ED7123">
                <w:br/>
              </w:r>
              <w:r w:rsidRPr="000136CF" w:rsidDel="00ED7123">
                <w:br/>
              </w:r>
              <w:r w:rsidRPr="000136CF" w:rsidDel="00ED7123">
                <w:br/>
              </w:r>
              <w:r w:rsidRPr="000136CF" w:rsidDel="00ED7123">
                <w:br/>
              </w:r>
            </w:del>
          </w:p>
        </w:tc>
        <w:tc>
          <w:tcPr>
            <w:tcW w:w="1680" w:type="dxa"/>
            <w:gridSpan w:val="2"/>
            <w:tcBorders>
              <w:top w:val="single" w:sz="6" w:space="0" w:color="auto"/>
              <w:left w:val="single" w:sz="6" w:space="0" w:color="auto"/>
              <w:bottom w:val="single" w:sz="4" w:space="0" w:color="auto"/>
              <w:right w:val="single" w:sz="6" w:space="0" w:color="auto"/>
            </w:tcBorders>
            <w:hideMark/>
          </w:tcPr>
          <w:p w14:paraId="007948A4" w14:textId="77777777" w:rsidR="002D775D" w:rsidRPr="000136CF" w:rsidDel="00ED7123" w:rsidRDefault="002D775D" w:rsidP="00B94200">
            <w:pPr>
              <w:pStyle w:val="tablehead"/>
              <w:suppressAutoHyphens/>
              <w:rPr>
                <w:del w:id="37061" w:author="Author"/>
              </w:rPr>
            </w:pPr>
            <w:del w:id="37062" w:author="Author">
              <w:r w:rsidRPr="000136CF" w:rsidDel="00ED7123">
                <w:br/>
              </w:r>
              <w:r w:rsidRPr="000136CF" w:rsidDel="00ED7123">
                <w:br/>
                <w:delText>Combined</w:delText>
              </w:r>
              <w:r w:rsidRPr="000136CF" w:rsidDel="00ED7123">
                <w:br/>
                <w:delText>Single</w:delText>
              </w:r>
              <w:r w:rsidRPr="000136CF" w:rsidDel="00ED7123">
                <w:br/>
                <w:delText>Limit Of</w:delText>
              </w:r>
              <w:r w:rsidRPr="000136CF" w:rsidDel="00ED7123">
                <w:br/>
                <w:delText>Liability</w:delText>
              </w:r>
              <w:r w:rsidRPr="000136CF" w:rsidDel="00ED7123">
                <w:br/>
                <w:delText>(000's)</w:delText>
              </w:r>
            </w:del>
          </w:p>
        </w:tc>
        <w:tc>
          <w:tcPr>
            <w:tcW w:w="1680" w:type="dxa"/>
            <w:gridSpan w:val="2"/>
            <w:tcBorders>
              <w:top w:val="single" w:sz="6" w:space="0" w:color="auto"/>
              <w:left w:val="single" w:sz="6" w:space="0" w:color="auto"/>
              <w:bottom w:val="single" w:sz="4" w:space="0" w:color="auto"/>
              <w:right w:val="single" w:sz="6" w:space="0" w:color="auto"/>
            </w:tcBorders>
            <w:hideMark/>
          </w:tcPr>
          <w:p w14:paraId="47E45AE6" w14:textId="77777777" w:rsidR="002D775D" w:rsidRPr="000136CF" w:rsidDel="00ED7123" w:rsidRDefault="002D775D" w:rsidP="00B94200">
            <w:pPr>
              <w:pStyle w:val="tablehead"/>
              <w:suppressAutoHyphens/>
              <w:rPr>
                <w:del w:id="37063" w:author="Author"/>
              </w:rPr>
            </w:pPr>
            <w:del w:id="37064" w:author="Author">
              <w:r w:rsidRPr="000136CF" w:rsidDel="00ED7123">
                <w:delText>1.</w:delText>
              </w:r>
              <w:r w:rsidRPr="000136CF" w:rsidDel="00ED7123">
                <w:br/>
              </w:r>
              <w:r w:rsidRPr="000136CF" w:rsidDel="00ED7123">
                <w:br/>
              </w:r>
              <w:r w:rsidRPr="000136CF" w:rsidDel="00ED7123">
                <w:br/>
                <w:delText>Light</w:delText>
              </w:r>
              <w:r w:rsidRPr="000136CF" w:rsidDel="00ED7123">
                <w:br/>
                <w:delText>And</w:delText>
              </w:r>
              <w:r w:rsidRPr="000136CF" w:rsidDel="00ED7123">
                <w:br/>
                <w:delText>Medium</w:delText>
              </w:r>
              <w:r w:rsidRPr="000136CF" w:rsidDel="00ED7123">
                <w:br/>
                <w:delText>Trucks</w:delText>
              </w:r>
            </w:del>
          </w:p>
        </w:tc>
        <w:tc>
          <w:tcPr>
            <w:tcW w:w="1680" w:type="dxa"/>
            <w:gridSpan w:val="2"/>
            <w:tcBorders>
              <w:top w:val="single" w:sz="6" w:space="0" w:color="auto"/>
              <w:left w:val="single" w:sz="6" w:space="0" w:color="auto"/>
              <w:bottom w:val="single" w:sz="4" w:space="0" w:color="auto"/>
              <w:right w:val="single" w:sz="6" w:space="0" w:color="auto"/>
            </w:tcBorders>
            <w:hideMark/>
          </w:tcPr>
          <w:p w14:paraId="1E80008D" w14:textId="77777777" w:rsidR="002D775D" w:rsidRPr="000136CF" w:rsidDel="00ED7123" w:rsidRDefault="002D775D" w:rsidP="00B94200">
            <w:pPr>
              <w:pStyle w:val="tablehead"/>
              <w:suppressAutoHyphens/>
              <w:rPr>
                <w:del w:id="37065" w:author="Author"/>
              </w:rPr>
            </w:pPr>
            <w:del w:id="37066" w:author="Author">
              <w:r w:rsidRPr="000136CF" w:rsidDel="00ED7123">
                <w:delText>2.</w:delText>
              </w:r>
              <w:r w:rsidRPr="000136CF" w:rsidDel="00ED7123">
                <w:br/>
              </w:r>
              <w:r w:rsidRPr="000136CF" w:rsidDel="00ED7123">
                <w:br/>
                <w:delText>Heavy</w:delText>
              </w:r>
              <w:r w:rsidRPr="000136CF" w:rsidDel="00ED7123">
                <w:br/>
                <w:delText>Trucks</w:delText>
              </w:r>
              <w:r w:rsidRPr="000136CF" w:rsidDel="00ED7123">
                <w:br/>
                <w:delText>And</w:delText>
              </w:r>
              <w:r w:rsidRPr="000136CF" w:rsidDel="00ED7123">
                <w:br/>
                <w:delText>Truck-</w:delText>
              </w:r>
              <w:r w:rsidRPr="000136CF" w:rsidDel="00ED7123">
                <w:br/>
                <w:delText>tractors</w:delText>
              </w:r>
            </w:del>
          </w:p>
        </w:tc>
        <w:tc>
          <w:tcPr>
            <w:tcW w:w="1680" w:type="dxa"/>
            <w:gridSpan w:val="2"/>
            <w:tcBorders>
              <w:top w:val="single" w:sz="6" w:space="0" w:color="auto"/>
              <w:left w:val="single" w:sz="6" w:space="0" w:color="auto"/>
              <w:bottom w:val="single" w:sz="4" w:space="0" w:color="auto"/>
              <w:right w:val="single" w:sz="6" w:space="0" w:color="auto"/>
            </w:tcBorders>
            <w:hideMark/>
          </w:tcPr>
          <w:p w14:paraId="2FA1DBBE" w14:textId="77777777" w:rsidR="002D775D" w:rsidRPr="000136CF" w:rsidDel="00ED7123" w:rsidRDefault="002D775D" w:rsidP="00B94200">
            <w:pPr>
              <w:pStyle w:val="tablehead"/>
              <w:suppressAutoHyphens/>
              <w:rPr>
                <w:del w:id="37067" w:author="Author"/>
              </w:rPr>
            </w:pPr>
            <w:del w:id="37068" w:author="Author">
              <w:r w:rsidRPr="000136CF" w:rsidDel="00ED7123">
                <w:delText>3.</w:delText>
              </w:r>
              <w:r w:rsidRPr="000136CF" w:rsidDel="00ED7123">
                <w:br/>
                <w:delText>Extra-</w:delText>
              </w:r>
              <w:r w:rsidRPr="000136CF" w:rsidDel="00ED7123">
                <w:br/>
                <w:delText>heavy</w:delText>
              </w:r>
              <w:r w:rsidRPr="000136CF" w:rsidDel="00ED7123">
                <w:br/>
                <w:delText>Trucks</w:delText>
              </w:r>
              <w:r w:rsidRPr="000136CF" w:rsidDel="00ED7123">
                <w:br/>
                <w:delText>And</w:delText>
              </w:r>
              <w:r w:rsidRPr="000136CF" w:rsidDel="00ED7123">
                <w:br/>
                <w:delText>Truck-</w:delText>
              </w:r>
              <w:r w:rsidRPr="000136CF" w:rsidDel="00ED7123">
                <w:br/>
                <w:delText>tractors</w:delText>
              </w:r>
            </w:del>
          </w:p>
        </w:tc>
        <w:tc>
          <w:tcPr>
            <w:tcW w:w="1680" w:type="dxa"/>
            <w:gridSpan w:val="2"/>
            <w:tcBorders>
              <w:top w:val="single" w:sz="6" w:space="0" w:color="auto"/>
              <w:left w:val="single" w:sz="6" w:space="0" w:color="auto"/>
              <w:bottom w:val="single" w:sz="4" w:space="0" w:color="auto"/>
              <w:right w:val="single" w:sz="6" w:space="0" w:color="auto"/>
            </w:tcBorders>
            <w:hideMark/>
          </w:tcPr>
          <w:p w14:paraId="6F77DC8A" w14:textId="77777777" w:rsidR="002D775D" w:rsidRPr="000136CF" w:rsidDel="00ED7123" w:rsidRDefault="002D775D" w:rsidP="00B94200">
            <w:pPr>
              <w:pStyle w:val="tablehead"/>
              <w:suppressAutoHyphens/>
              <w:rPr>
                <w:del w:id="37069" w:author="Author"/>
              </w:rPr>
            </w:pPr>
            <w:del w:id="37070" w:author="Author">
              <w:r w:rsidRPr="000136CF" w:rsidDel="00ED7123">
                <w:delText>4.</w:delText>
              </w:r>
              <w:r w:rsidRPr="000136CF" w:rsidDel="00ED7123">
                <w:br/>
              </w:r>
              <w:r w:rsidRPr="000136CF" w:rsidDel="00ED7123">
                <w:br/>
                <w:delText>Trucks,</w:delText>
              </w:r>
              <w:r w:rsidRPr="000136CF" w:rsidDel="00ED7123">
                <w:br/>
                <w:delText>Tractors</w:delText>
              </w:r>
              <w:r w:rsidRPr="000136CF" w:rsidDel="00ED7123">
                <w:br/>
                <w:delText>And</w:delText>
              </w:r>
              <w:r w:rsidRPr="000136CF" w:rsidDel="00ED7123">
                <w:br/>
                <w:delText>Trailers</w:delText>
              </w:r>
              <w:r w:rsidRPr="000136CF" w:rsidDel="00ED7123">
                <w:br/>
                <w:delText>Zone-rated</w:delText>
              </w:r>
            </w:del>
          </w:p>
        </w:tc>
        <w:tc>
          <w:tcPr>
            <w:tcW w:w="1680" w:type="dxa"/>
            <w:gridSpan w:val="2"/>
            <w:tcBorders>
              <w:top w:val="single" w:sz="6" w:space="0" w:color="auto"/>
              <w:left w:val="single" w:sz="6" w:space="0" w:color="auto"/>
              <w:bottom w:val="single" w:sz="4" w:space="0" w:color="auto"/>
              <w:right w:val="single" w:sz="6" w:space="0" w:color="auto"/>
            </w:tcBorders>
            <w:hideMark/>
          </w:tcPr>
          <w:p w14:paraId="64549623" w14:textId="77777777" w:rsidR="002D775D" w:rsidRPr="000136CF" w:rsidDel="00ED7123" w:rsidRDefault="002D775D" w:rsidP="00B94200">
            <w:pPr>
              <w:pStyle w:val="tablehead"/>
              <w:suppressAutoHyphens/>
              <w:rPr>
                <w:del w:id="37071" w:author="Author"/>
              </w:rPr>
            </w:pPr>
            <w:del w:id="37072" w:author="Author">
              <w:r w:rsidRPr="000136CF" w:rsidDel="00ED7123">
                <w:delText>5.</w:delText>
              </w:r>
              <w:r w:rsidRPr="000136CF" w:rsidDel="00ED7123">
                <w:br/>
              </w:r>
              <w:r w:rsidRPr="000136CF" w:rsidDel="00ED7123">
                <w:br/>
              </w:r>
              <w:r w:rsidRPr="000136CF" w:rsidDel="00ED7123">
                <w:br/>
              </w:r>
              <w:r w:rsidRPr="000136CF" w:rsidDel="00ED7123">
                <w:br/>
                <w:delText>All</w:delText>
              </w:r>
              <w:r w:rsidRPr="000136CF" w:rsidDel="00ED7123">
                <w:br/>
                <w:delText>Other</w:delText>
              </w:r>
              <w:r w:rsidRPr="000136CF" w:rsidDel="00ED7123">
                <w:br/>
                <w:delText>Risks</w:delText>
              </w:r>
            </w:del>
          </w:p>
        </w:tc>
      </w:tr>
      <w:tr w:rsidR="002D775D" w:rsidRPr="000136CF" w:rsidDel="00ED7123" w14:paraId="416F50C6" w14:textId="77777777" w:rsidTr="00B94200">
        <w:trPr>
          <w:cantSplit/>
          <w:trHeight w:val="190"/>
          <w:del w:id="37073" w:author="Author"/>
        </w:trPr>
        <w:tc>
          <w:tcPr>
            <w:tcW w:w="200" w:type="dxa"/>
          </w:tcPr>
          <w:p w14:paraId="46F8EE64" w14:textId="77777777" w:rsidR="002D775D" w:rsidRPr="000136CF" w:rsidDel="00ED7123" w:rsidRDefault="002D775D" w:rsidP="00B94200">
            <w:pPr>
              <w:pStyle w:val="tabletext11"/>
              <w:suppressAutoHyphens/>
              <w:rPr>
                <w:del w:id="37074" w:author="Author"/>
              </w:rPr>
            </w:pPr>
          </w:p>
        </w:tc>
        <w:tc>
          <w:tcPr>
            <w:tcW w:w="1120" w:type="dxa"/>
            <w:tcBorders>
              <w:top w:val="nil"/>
              <w:left w:val="single" w:sz="6" w:space="0" w:color="auto"/>
              <w:bottom w:val="nil"/>
            </w:tcBorders>
            <w:hideMark/>
          </w:tcPr>
          <w:p w14:paraId="56DE4DD1" w14:textId="77777777" w:rsidR="002D775D" w:rsidRPr="000136CF" w:rsidDel="00ED7123" w:rsidRDefault="002D775D" w:rsidP="00B94200">
            <w:pPr>
              <w:pStyle w:val="tabletext11"/>
              <w:suppressAutoHyphens/>
              <w:jc w:val="right"/>
              <w:rPr>
                <w:del w:id="37075" w:author="Author"/>
              </w:rPr>
            </w:pPr>
            <w:del w:id="37076" w:author="Author">
              <w:r w:rsidRPr="000136CF" w:rsidDel="00ED7123">
                <w:delText>25</w:delText>
              </w:r>
            </w:del>
          </w:p>
        </w:tc>
        <w:tc>
          <w:tcPr>
            <w:tcW w:w="560" w:type="dxa"/>
            <w:tcBorders>
              <w:top w:val="nil"/>
              <w:left w:val="nil"/>
              <w:bottom w:val="nil"/>
              <w:right w:val="single" w:sz="6" w:space="0" w:color="auto"/>
            </w:tcBorders>
          </w:tcPr>
          <w:p w14:paraId="295C1C73" w14:textId="77777777" w:rsidR="002D775D" w:rsidRPr="000136CF" w:rsidDel="00ED7123" w:rsidRDefault="002D775D" w:rsidP="00B94200">
            <w:pPr>
              <w:pStyle w:val="tabletext11"/>
              <w:suppressAutoHyphens/>
              <w:jc w:val="center"/>
              <w:rPr>
                <w:del w:id="37077" w:author="Author"/>
              </w:rPr>
            </w:pPr>
          </w:p>
        </w:tc>
        <w:tc>
          <w:tcPr>
            <w:tcW w:w="1060" w:type="dxa"/>
            <w:tcBorders>
              <w:top w:val="nil"/>
              <w:left w:val="single" w:sz="6" w:space="0" w:color="auto"/>
              <w:bottom w:val="nil"/>
            </w:tcBorders>
          </w:tcPr>
          <w:p w14:paraId="4DBC333B" w14:textId="77777777" w:rsidR="002D775D" w:rsidRPr="000136CF" w:rsidDel="00ED7123" w:rsidRDefault="002D775D" w:rsidP="00B94200">
            <w:pPr>
              <w:pStyle w:val="tabletext11"/>
              <w:suppressAutoHyphens/>
              <w:jc w:val="right"/>
              <w:rPr>
                <w:del w:id="37078" w:author="Author"/>
              </w:rPr>
            </w:pPr>
            <w:del w:id="37079" w:author="Author">
              <w:r w:rsidRPr="000136CF" w:rsidDel="00ED7123">
                <w:delText>0.68</w:delText>
              </w:r>
            </w:del>
          </w:p>
        </w:tc>
        <w:tc>
          <w:tcPr>
            <w:tcW w:w="620" w:type="dxa"/>
            <w:tcBorders>
              <w:top w:val="nil"/>
              <w:left w:val="nil"/>
              <w:bottom w:val="nil"/>
              <w:right w:val="single" w:sz="6" w:space="0" w:color="auto"/>
            </w:tcBorders>
          </w:tcPr>
          <w:p w14:paraId="480634E7" w14:textId="77777777" w:rsidR="002D775D" w:rsidRPr="000136CF" w:rsidDel="00ED7123" w:rsidRDefault="002D775D" w:rsidP="00B94200">
            <w:pPr>
              <w:pStyle w:val="tabletext11"/>
              <w:suppressAutoHyphens/>
              <w:jc w:val="center"/>
              <w:rPr>
                <w:del w:id="37080" w:author="Author"/>
              </w:rPr>
            </w:pPr>
          </w:p>
        </w:tc>
        <w:tc>
          <w:tcPr>
            <w:tcW w:w="1060" w:type="dxa"/>
            <w:tcBorders>
              <w:top w:val="nil"/>
              <w:left w:val="single" w:sz="6" w:space="0" w:color="auto"/>
              <w:bottom w:val="nil"/>
            </w:tcBorders>
          </w:tcPr>
          <w:p w14:paraId="31284CEC" w14:textId="77777777" w:rsidR="002D775D" w:rsidRPr="000136CF" w:rsidDel="00ED7123" w:rsidRDefault="002D775D" w:rsidP="00B94200">
            <w:pPr>
              <w:pStyle w:val="tabletext11"/>
              <w:suppressAutoHyphens/>
              <w:jc w:val="right"/>
              <w:rPr>
                <w:del w:id="37081" w:author="Author"/>
              </w:rPr>
            </w:pPr>
            <w:del w:id="37082" w:author="Author">
              <w:r w:rsidRPr="000136CF" w:rsidDel="00ED7123">
                <w:delText>0.67</w:delText>
              </w:r>
            </w:del>
          </w:p>
        </w:tc>
        <w:tc>
          <w:tcPr>
            <w:tcW w:w="620" w:type="dxa"/>
            <w:tcBorders>
              <w:top w:val="nil"/>
              <w:left w:val="nil"/>
              <w:bottom w:val="nil"/>
              <w:right w:val="single" w:sz="6" w:space="0" w:color="auto"/>
            </w:tcBorders>
          </w:tcPr>
          <w:p w14:paraId="721BCCC1" w14:textId="77777777" w:rsidR="002D775D" w:rsidRPr="000136CF" w:rsidDel="00ED7123" w:rsidRDefault="002D775D" w:rsidP="00B94200">
            <w:pPr>
              <w:pStyle w:val="tabletext11"/>
              <w:suppressAutoHyphens/>
              <w:jc w:val="center"/>
              <w:rPr>
                <w:del w:id="37083" w:author="Author"/>
              </w:rPr>
            </w:pPr>
          </w:p>
        </w:tc>
        <w:tc>
          <w:tcPr>
            <w:tcW w:w="1060" w:type="dxa"/>
            <w:tcBorders>
              <w:top w:val="nil"/>
              <w:left w:val="single" w:sz="6" w:space="0" w:color="auto"/>
              <w:bottom w:val="nil"/>
            </w:tcBorders>
          </w:tcPr>
          <w:p w14:paraId="2F8AEBD8" w14:textId="77777777" w:rsidR="002D775D" w:rsidRPr="000136CF" w:rsidDel="00ED7123" w:rsidRDefault="002D775D" w:rsidP="00B94200">
            <w:pPr>
              <w:pStyle w:val="tabletext11"/>
              <w:suppressAutoHyphens/>
              <w:jc w:val="right"/>
              <w:rPr>
                <w:del w:id="37084" w:author="Author"/>
              </w:rPr>
            </w:pPr>
            <w:del w:id="37085" w:author="Author">
              <w:r w:rsidRPr="000136CF" w:rsidDel="00ED7123">
                <w:delText>0.65</w:delText>
              </w:r>
            </w:del>
          </w:p>
        </w:tc>
        <w:tc>
          <w:tcPr>
            <w:tcW w:w="620" w:type="dxa"/>
            <w:tcBorders>
              <w:top w:val="nil"/>
              <w:left w:val="nil"/>
              <w:bottom w:val="nil"/>
              <w:right w:val="single" w:sz="6" w:space="0" w:color="auto"/>
            </w:tcBorders>
          </w:tcPr>
          <w:p w14:paraId="7F868E50" w14:textId="77777777" w:rsidR="002D775D" w:rsidRPr="000136CF" w:rsidDel="00ED7123" w:rsidRDefault="002D775D" w:rsidP="00B94200">
            <w:pPr>
              <w:pStyle w:val="tabletext11"/>
              <w:suppressAutoHyphens/>
              <w:jc w:val="center"/>
              <w:rPr>
                <w:del w:id="37086" w:author="Author"/>
              </w:rPr>
            </w:pPr>
          </w:p>
        </w:tc>
        <w:tc>
          <w:tcPr>
            <w:tcW w:w="1060" w:type="dxa"/>
            <w:tcBorders>
              <w:top w:val="nil"/>
              <w:left w:val="single" w:sz="6" w:space="0" w:color="auto"/>
              <w:bottom w:val="nil"/>
            </w:tcBorders>
          </w:tcPr>
          <w:p w14:paraId="680E92E3" w14:textId="77777777" w:rsidR="002D775D" w:rsidRPr="000136CF" w:rsidDel="00ED7123" w:rsidRDefault="002D775D" w:rsidP="00B94200">
            <w:pPr>
              <w:pStyle w:val="tabletext11"/>
              <w:suppressAutoHyphens/>
              <w:jc w:val="right"/>
              <w:rPr>
                <w:del w:id="37087" w:author="Author"/>
              </w:rPr>
            </w:pPr>
            <w:del w:id="37088" w:author="Author">
              <w:r w:rsidRPr="000136CF" w:rsidDel="00ED7123">
                <w:delText>0.65</w:delText>
              </w:r>
            </w:del>
          </w:p>
        </w:tc>
        <w:tc>
          <w:tcPr>
            <w:tcW w:w="620" w:type="dxa"/>
            <w:tcBorders>
              <w:top w:val="nil"/>
              <w:left w:val="nil"/>
              <w:bottom w:val="nil"/>
              <w:right w:val="single" w:sz="6" w:space="0" w:color="auto"/>
            </w:tcBorders>
          </w:tcPr>
          <w:p w14:paraId="12260A2D" w14:textId="77777777" w:rsidR="002D775D" w:rsidRPr="000136CF" w:rsidDel="00ED7123" w:rsidRDefault="002D775D" w:rsidP="00B94200">
            <w:pPr>
              <w:pStyle w:val="tabletext11"/>
              <w:suppressAutoHyphens/>
              <w:jc w:val="center"/>
              <w:rPr>
                <w:del w:id="37089" w:author="Author"/>
              </w:rPr>
            </w:pPr>
          </w:p>
        </w:tc>
        <w:tc>
          <w:tcPr>
            <w:tcW w:w="1060" w:type="dxa"/>
            <w:tcBorders>
              <w:top w:val="nil"/>
              <w:left w:val="single" w:sz="6" w:space="0" w:color="auto"/>
              <w:bottom w:val="nil"/>
            </w:tcBorders>
          </w:tcPr>
          <w:p w14:paraId="58610F8D" w14:textId="77777777" w:rsidR="002D775D" w:rsidRPr="000136CF" w:rsidDel="00ED7123" w:rsidRDefault="002D775D" w:rsidP="00B94200">
            <w:pPr>
              <w:pStyle w:val="tabletext11"/>
              <w:suppressAutoHyphens/>
              <w:jc w:val="right"/>
              <w:rPr>
                <w:del w:id="37090" w:author="Author"/>
              </w:rPr>
            </w:pPr>
            <w:del w:id="37091" w:author="Author">
              <w:r w:rsidRPr="000136CF" w:rsidDel="00ED7123">
                <w:delText>0.68</w:delText>
              </w:r>
            </w:del>
          </w:p>
        </w:tc>
        <w:tc>
          <w:tcPr>
            <w:tcW w:w="620" w:type="dxa"/>
            <w:tcBorders>
              <w:top w:val="nil"/>
              <w:left w:val="nil"/>
              <w:bottom w:val="nil"/>
              <w:right w:val="single" w:sz="6" w:space="0" w:color="auto"/>
            </w:tcBorders>
          </w:tcPr>
          <w:p w14:paraId="1E9E7EB3" w14:textId="77777777" w:rsidR="002D775D" w:rsidRPr="000136CF" w:rsidDel="00ED7123" w:rsidRDefault="002D775D" w:rsidP="00B94200">
            <w:pPr>
              <w:pStyle w:val="tabletext11"/>
              <w:suppressAutoHyphens/>
              <w:jc w:val="center"/>
              <w:rPr>
                <w:del w:id="37092" w:author="Author"/>
              </w:rPr>
            </w:pPr>
          </w:p>
        </w:tc>
      </w:tr>
      <w:tr w:rsidR="002D775D" w:rsidRPr="000136CF" w:rsidDel="00ED7123" w14:paraId="61065070" w14:textId="77777777" w:rsidTr="00B94200">
        <w:trPr>
          <w:cantSplit/>
          <w:trHeight w:val="190"/>
          <w:del w:id="37093" w:author="Author"/>
        </w:trPr>
        <w:tc>
          <w:tcPr>
            <w:tcW w:w="200" w:type="dxa"/>
          </w:tcPr>
          <w:p w14:paraId="667A9B29" w14:textId="77777777" w:rsidR="002D775D" w:rsidRPr="000136CF" w:rsidDel="00ED7123" w:rsidRDefault="002D775D" w:rsidP="00B94200">
            <w:pPr>
              <w:pStyle w:val="tabletext11"/>
              <w:suppressAutoHyphens/>
              <w:rPr>
                <w:del w:id="37094" w:author="Author"/>
              </w:rPr>
            </w:pPr>
          </w:p>
        </w:tc>
        <w:tc>
          <w:tcPr>
            <w:tcW w:w="1120" w:type="dxa"/>
            <w:tcBorders>
              <w:top w:val="nil"/>
              <w:left w:val="single" w:sz="6" w:space="0" w:color="auto"/>
              <w:bottom w:val="nil"/>
            </w:tcBorders>
            <w:hideMark/>
          </w:tcPr>
          <w:p w14:paraId="089F6EEE" w14:textId="77777777" w:rsidR="002D775D" w:rsidRPr="000136CF" w:rsidDel="00ED7123" w:rsidRDefault="002D775D" w:rsidP="00B94200">
            <w:pPr>
              <w:pStyle w:val="tabletext11"/>
              <w:suppressAutoHyphens/>
              <w:jc w:val="right"/>
              <w:rPr>
                <w:del w:id="37095" w:author="Author"/>
              </w:rPr>
            </w:pPr>
            <w:del w:id="37096" w:author="Author">
              <w:r w:rsidRPr="000136CF" w:rsidDel="00ED7123">
                <w:delText>65</w:delText>
              </w:r>
            </w:del>
          </w:p>
        </w:tc>
        <w:tc>
          <w:tcPr>
            <w:tcW w:w="560" w:type="dxa"/>
            <w:tcBorders>
              <w:top w:val="nil"/>
              <w:left w:val="nil"/>
              <w:bottom w:val="nil"/>
              <w:right w:val="single" w:sz="6" w:space="0" w:color="auto"/>
            </w:tcBorders>
          </w:tcPr>
          <w:p w14:paraId="676F5DAD" w14:textId="77777777" w:rsidR="002D775D" w:rsidRPr="000136CF" w:rsidDel="00ED7123" w:rsidRDefault="002D775D" w:rsidP="00B94200">
            <w:pPr>
              <w:pStyle w:val="tabletext11"/>
              <w:suppressAutoHyphens/>
              <w:jc w:val="center"/>
              <w:rPr>
                <w:del w:id="37097" w:author="Author"/>
              </w:rPr>
            </w:pPr>
          </w:p>
        </w:tc>
        <w:tc>
          <w:tcPr>
            <w:tcW w:w="1060" w:type="dxa"/>
            <w:tcBorders>
              <w:top w:val="nil"/>
              <w:left w:val="single" w:sz="6" w:space="0" w:color="auto"/>
              <w:bottom w:val="nil"/>
            </w:tcBorders>
          </w:tcPr>
          <w:p w14:paraId="36699F0C" w14:textId="77777777" w:rsidR="002D775D" w:rsidRPr="000136CF" w:rsidDel="00ED7123" w:rsidRDefault="002D775D" w:rsidP="00B94200">
            <w:pPr>
              <w:pStyle w:val="tabletext11"/>
              <w:suppressAutoHyphens/>
              <w:jc w:val="right"/>
              <w:rPr>
                <w:del w:id="37098" w:author="Author"/>
              </w:rPr>
            </w:pPr>
            <w:del w:id="37099" w:author="Author">
              <w:r w:rsidRPr="000136CF" w:rsidDel="00ED7123">
                <w:delText>0.90</w:delText>
              </w:r>
            </w:del>
          </w:p>
        </w:tc>
        <w:tc>
          <w:tcPr>
            <w:tcW w:w="620" w:type="dxa"/>
            <w:tcBorders>
              <w:top w:val="nil"/>
              <w:left w:val="nil"/>
              <w:bottom w:val="nil"/>
              <w:right w:val="single" w:sz="6" w:space="0" w:color="auto"/>
            </w:tcBorders>
          </w:tcPr>
          <w:p w14:paraId="0D076A1A" w14:textId="77777777" w:rsidR="002D775D" w:rsidRPr="000136CF" w:rsidDel="00ED7123" w:rsidRDefault="002D775D" w:rsidP="00B94200">
            <w:pPr>
              <w:pStyle w:val="tabletext11"/>
              <w:suppressAutoHyphens/>
              <w:jc w:val="center"/>
              <w:rPr>
                <w:del w:id="37100" w:author="Author"/>
              </w:rPr>
            </w:pPr>
          </w:p>
        </w:tc>
        <w:tc>
          <w:tcPr>
            <w:tcW w:w="1060" w:type="dxa"/>
            <w:tcBorders>
              <w:top w:val="nil"/>
              <w:left w:val="single" w:sz="6" w:space="0" w:color="auto"/>
              <w:bottom w:val="nil"/>
            </w:tcBorders>
          </w:tcPr>
          <w:p w14:paraId="707E19A5" w14:textId="77777777" w:rsidR="002D775D" w:rsidRPr="000136CF" w:rsidDel="00ED7123" w:rsidRDefault="002D775D" w:rsidP="00B94200">
            <w:pPr>
              <w:pStyle w:val="tabletext11"/>
              <w:suppressAutoHyphens/>
              <w:jc w:val="right"/>
              <w:rPr>
                <w:del w:id="37101" w:author="Author"/>
              </w:rPr>
            </w:pPr>
            <w:del w:id="37102" w:author="Author">
              <w:r w:rsidRPr="000136CF" w:rsidDel="00ED7123">
                <w:delText>0.89</w:delText>
              </w:r>
            </w:del>
          </w:p>
        </w:tc>
        <w:tc>
          <w:tcPr>
            <w:tcW w:w="620" w:type="dxa"/>
            <w:tcBorders>
              <w:top w:val="nil"/>
              <w:left w:val="nil"/>
              <w:bottom w:val="nil"/>
              <w:right w:val="single" w:sz="6" w:space="0" w:color="auto"/>
            </w:tcBorders>
          </w:tcPr>
          <w:p w14:paraId="30AAC39B" w14:textId="77777777" w:rsidR="002D775D" w:rsidRPr="000136CF" w:rsidDel="00ED7123" w:rsidRDefault="002D775D" w:rsidP="00B94200">
            <w:pPr>
              <w:pStyle w:val="tabletext11"/>
              <w:suppressAutoHyphens/>
              <w:jc w:val="center"/>
              <w:rPr>
                <w:del w:id="37103" w:author="Author"/>
              </w:rPr>
            </w:pPr>
          </w:p>
        </w:tc>
        <w:tc>
          <w:tcPr>
            <w:tcW w:w="1060" w:type="dxa"/>
            <w:tcBorders>
              <w:top w:val="nil"/>
              <w:left w:val="single" w:sz="6" w:space="0" w:color="auto"/>
              <w:bottom w:val="nil"/>
            </w:tcBorders>
          </w:tcPr>
          <w:p w14:paraId="221EE41B" w14:textId="77777777" w:rsidR="002D775D" w:rsidRPr="000136CF" w:rsidDel="00ED7123" w:rsidRDefault="002D775D" w:rsidP="00B94200">
            <w:pPr>
              <w:pStyle w:val="tabletext11"/>
              <w:suppressAutoHyphens/>
              <w:jc w:val="right"/>
              <w:rPr>
                <w:del w:id="37104" w:author="Author"/>
              </w:rPr>
            </w:pPr>
            <w:del w:id="37105" w:author="Author">
              <w:r w:rsidRPr="000136CF" w:rsidDel="00ED7123">
                <w:delText>0.88</w:delText>
              </w:r>
            </w:del>
          </w:p>
        </w:tc>
        <w:tc>
          <w:tcPr>
            <w:tcW w:w="620" w:type="dxa"/>
            <w:tcBorders>
              <w:top w:val="nil"/>
              <w:left w:val="nil"/>
              <w:bottom w:val="nil"/>
              <w:right w:val="single" w:sz="6" w:space="0" w:color="auto"/>
            </w:tcBorders>
          </w:tcPr>
          <w:p w14:paraId="1621AEA3" w14:textId="77777777" w:rsidR="002D775D" w:rsidRPr="000136CF" w:rsidDel="00ED7123" w:rsidRDefault="002D775D" w:rsidP="00B94200">
            <w:pPr>
              <w:pStyle w:val="tabletext11"/>
              <w:suppressAutoHyphens/>
              <w:jc w:val="center"/>
              <w:rPr>
                <w:del w:id="37106" w:author="Author"/>
              </w:rPr>
            </w:pPr>
          </w:p>
        </w:tc>
        <w:tc>
          <w:tcPr>
            <w:tcW w:w="1060" w:type="dxa"/>
            <w:tcBorders>
              <w:top w:val="nil"/>
              <w:left w:val="single" w:sz="6" w:space="0" w:color="auto"/>
              <w:bottom w:val="nil"/>
            </w:tcBorders>
          </w:tcPr>
          <w:p w14:paraId="253559FD" w14:textId="77777777" w:rsidR="002D775D" w:rsidRPr="000136CF" w:rsidDel="00ED7123" w:rsidRDefault="002D775D" w:rsidP="00B94200">
            <w:pPr>
              <w:pStyle w:val="tabletext11"/>
              <w:suppressAutoHyphens/>
              <w:jc w:val="right"/>
              <w:rPr>
                <w:del w:id="37107" w:author="Author"/>
              </w:rPr>
            </w:pPr>
            <w:del w:id="37108" w:author="Author">
              <w:r w:rsidRPr="000136CF" w:rsidDel="00ED7123">
                <w:delText>0.88</w:delText>
              </w:r>
            </w:del>
          </w:p>
        </w:tc>
        <w:tc>
          <w:tcPr>
            <w:tcW w:w="620" w:type="dxa"/>
            <w:tcBorders>
              <w:top w:val="nil"/>
              <w:left w:val="nil"/>
              <w:bottom w:val="nil"/>
              <w:right w:val="single" w:sz="6" w:space="0" w:color="auto"/>
            </w:tcBorders>
          </w:tcPr>
          <w:p w14:paraId="0ACA1049" w14:textId="77777777" w:rsidR="002D775D" w:rsidRPr="000136CF" w:rsidDel="00ED7123" w:rsidRDefault="002D775D" w:rsidP="00B94200">
            <w:pPr>
              <w:pStyle w:val="tabletext11"/>
              <w:suppressAutoHyphens/>
              <w:jc w:val="center"/>
              <w:rPr>
                <w:del w:id="37109" w:author="Author"/>
              </w:rPr>
            </w:pPr>
          </w:p>
        </w:tc>
        <w:tc>
          <w:tcPr>
            <w:tcW w:w="1060" w:type="dxa"/>
            <w:tcBorders>
              <w:top w:val="nil"/>
              <w:left w:val="single" w:sz="6" w:space="0" w:color="auto"/>
              <w:bottom w:val="nil"/>
            </w:tcBorders>
          </w:tcPr>
          <w:p w14:paraId="04DF7E0A" w14:textId="77777777" w:rsidR="002D775D" w:rsidRPr="000136CF" w:rsidDel="00ED7123" w:rsidRDefault="002D775D" w:rsidP="00B94200">
            <w:pPr>
              <w:pStyle w:val="tabletext11"/>
              <w:suppressAutoHyphens/>
              <w:jc w:val="right"/>
              <w:rPr>
                <w:del w:id="37110" w:author="Author"/>
              </w:rPr>
            </w:pPr>
            <w:del w:id="37111" w:author="Author">
              <w:r w:rsidRPr="000136CF" w:rsidDel="00ED7123">
                <w:delText>0.90</w:delText>
              </w:r>
            </w:del>
          </w:p>
        </w:tc>
        <w:tc>
          <w:tcPr>
            <w:tcW w:w="620" w:type="dxa"/>
            <w:tcBorders>
              <w:top w:val="nil"/>
              <w:left w:val="nil"/>
              <w:bottom w:val="nil"/>
              <w:right w:val="single" w:sz="6" w:space="0" w:color="auto"/>
            </w:tcBorders>
          </w:tcPr>
          <w:p w14:paraId="0CF2FDFB" w14:textId="77777777" w:rsidR="002D775D" w:rsidRPr="000136CF" w:rsidDel="00ED7123" w:rsidRDefault="002D775D" w:rsidP="00B94200">
            <w:pPr>
              <w:pStyle w:val="tabletext11"/>
              <w:suppressAutoHyphens/>
              <w:jc w:val="center"/>
              <w:rPr>
                <w:del w:id="37112" w:author="Author"/>
              </w:rPr>
            </w:pPr>
          </w:p>
        </w:tc>
      </w:tr>
      <w:tr w:rsidR="002D775D" w:rsidRPr="000136CF" w:rsidDel="00ED7123" w14:paraId="4E5F92E1" w14:textId="77777777" w:rsidTr="00B94200">
        <w:trPr>
          <w:cantSplit/>
          <w:trHeight w:val="190"/>
          <w:del w:id="37113" w:author="Author"/>
        </w:trPr>
        <w:tc>
          <w:tcPr>
            <w:tcW w:w="200" w:type="dxa"/>
          </w:tcPr>
          <w:p w14:paraId="4A48B2C0" w14:textId="77777777" w:rsidR="002D775D" w:rsidRPr="000136CF" w:rsidDel="00ED7123" w:rsidRDefault="002D775D" w:rsidP="00B94200">
            <w:pPr>
              <w:pStyle w:val="tabletext11"/>
              <w:suppressAutoHyphens/>
              <w:rPr>
                <w:del w:id="37114" w:author="Author"/>
              </w:rPr>
            </w:pPr>
          </w:p>
        </w:tc>
        <w:tc>
          <w:tcPr>
            <w:tcW w:w="1120" w:type="dxa"/>
            <w:tcBorders>
              <w:top w:val="nil"/>
              <w:left w:val="single" w:sz="6" w:space="0" w:color="auto"/>
              <w:bottom w:val="nil"/>
            </w:tcBorders>
            <w:hideMark/>
          </w:tcPr>
          <w:p w14:paraId="61FE5653" w14:textId="77777777" w:rsidR="002D775D" w:rsidRPr="000136CF" w:rsidDel="00ED7123" w:rsidRDefault="002D775D" w:rsidP="00B94200">
            <w:pPr>
              <w:pStyle w:val="tabletext11"/>
              <w:suppressAutoHyphens/>
              <w:jc w:val="right"/>
              <w:rPr>
                <w:del w:id="37115" w:author="Author"/>
              </w:rPr>
            </w:pPr>
            <w:del w:id="37116" w:author="Author">
              <w:r w:rsidRPr="000136CF" w:rsidDel="00ED7123">
                <w:delText>100</w:delText>
              </w:r>
            </w:del>
          </w:p>
        </w:tc>
        <w:tc>
          <w:tcPr>
            <w:tcW w:w="560" w:type="dxa"/>
            <w:tcBorders>
              <w:top w:val="nil"/>
              <w:left w:val="nil"/>
              <w:bottom w:val="nil"/>
              <w:right w:val="single" w:sz="6" w:space="0" w:color="auto"/>
            </w:tcBorders>
          </w:tcPr>
          <w:p w14:paraId="7542A18A" w14:textId="77777777" w:rsidR="002D775D" w:rsidRPr="000136CF" w:rsidDel="00ED7123" w:rsidRDefault="002D775D" w:rsidP="00B94200">
            <w:pPr>
              <w:pStyle w:val="tabletext11"/>
              <w:suppressAutoHyphens/>
              <w:jc w:val="center"/>
              <w:rPr>
                <w:del w:id="37117" w:author="Author"/>
              </w:rPr>
            </w:pPr>
          </w:p>
        </w:tc>
        <w:tc>
          <w:tcPr>
            <w:tcW w:w="1060" w:type="dxa"/>
            <w:tcBorders>
              <w:top w:val="nil"/>
              <w:left w:val="single" w:sz="6" w:space="0" w:color="auto"/>
              <w:bottom w:val="nil"/>
            </w:tcBorders>
          </w:tcPr>
          <w:p w14:paraId="183C20D9" w14:textId="77777777" w:rsidR="002D775D" w:rsidRPr="000136CF" w:rsidDel="00ED7123" w:rsidRDefault="002D775D" w:rsidP="00B94200">
            <w:pPr>
              <w:pStyle w:val="tabletext11"/>
              <w:suppressAutoHyphens/>
              <w:jc w:val="right"/>
              <w:rPr>
                <w:del w:id="37118" w:author="Author"/>
              </w:rPr>
            </w:pPr>
            <w:del w:id="37119" w:author="Author">
              <w:r w:rsidRPr="000136CF" w:rsidDel="00ED7123">
                <w:delText>1.00</w:delText>
              </w:r>
            </w:del>
          </w:p>
        </w:tc>
        <w:tc>
          <w:tcPr>
            <w:tcW w:w="620" w:type="dxa"/>
            <w:tcBorders>
              <w:top w:val="nil"/>
              <w:left w:val="nil"/>
              <w:bottom w:val="nil"/>
              <w:right w:val="single" w:sz="6" w:space="0" w:color="auto"/>
            </w:tcBorders>
          </w:tcPr>
          <w:p w14:paraId="55C4E618" w14:textId="77777777" w:rsidR="002D775D" w:rsidRPr="000136CF" w:rsidDel="00ED7123" w:rsidRDefault="002D775D" w:rsidP="00B94200">
            <w:pPr>
              <w:pStyle w:val="tabletext11"/>
              <w:suppressAutoHyphens/>
              <w:jc w:val="center"/>
              <w:rPr>
                <w:del w:id="37120" w:author="Author"/>
              </w:rPr>
            </w:pPr>
          </w:p>
        </w:tc>
        <w:tc>
          <w:tcPr>
            <w:tcW w:w="1060" w:type="dxa"/>
            <w:tcBorders>
              <w:top w:val="nil"/>
              <w:left w:val="single" w:sz="6" w:space="0" w:color="auto"/>
              <w:bottom w:val="nil"/>
            </w:tcBorders>
          </w:tcPr>
          <w:p w14:paraId="7DBC0892" w14:textId="77777777" w:rsidR="002D775D" w:rsidRPr="000136CF" w:rsidDel="00ED7123" w:rsidRDefault="002D775D" w:rsidP="00B94200">
            <w:pPr>
              <w:pStyle w:val="tabletext11"/>
              <w:suppressAutoHyphens/>
              <w:jc w:val="right"/>
              <w:rPr>
                <w:del w:id="37121" w:author="Author"/>
              </w:rPr>
            </w:pPr>
            <w:del w:id="37122" w:author="Author">
              <w:r w:rsidRPr="000136CF" w:rsidDel="00ED7123">
                <w:delText>1.00</w:delText>
              </w:r>
            </w:del>
          </w:p>
        </w:tc>
        <w:tc>
          <w:tcPr>
            <w:tcW w:w="620" w:type="dxa"/>
            <w:tcBorders>
              <w:top w:val="nil"/>
              <w:left w:val="nil"/>
              <w:bottom w:val="nil"/>
              <w:right w:val="single" w:sz="6" w:space="0" w:color="auto"/>
            </w:tcBorders>
          </w:tcPr>
          <w:p w14:paraId="31A1D1C9" w14:textId="77777777" w:rsidR="002D775D" w:rsidRPr="000136CF" w:rsidDel="00ED7123" w:rsidRDefault="002D775D" w:rsidP="00B94200">
            <w:pPr>
              <w:pStyle w:val="tabletext11"/>
              <w:suppressAutoHyphens/>
              <w:jc w:val="center"/>
              <w:rPr>
                <w:del w:id="37123" w:author="Author"/>
              </w:rPr>
            </w:pPr>
          </w:p>
        </w:tc>
        <w:tc>
          <w:tcPr>
            <w:tcW w:w="1060" w:type="dxa"/>
            <w:tcBorders>
              <w:top w:val="nil"/>
              <w:left w:val="single" w:sz="6" w:space="0" w:color="auto"/>
              <w:bottom w:val="nil"/>
            </w:tcBorders>
          </w:tcPr>
          <w:p w14:paraId="27F9D287" w14:textId="77777777" w:rsidR="002D775D" w:rsidRPr="000136CF" w:rsidDel="00ED7123" w:rsidRDefault="002D775D" w:rsidP="00B94200">
            <w:pPr>
              <w:pStyle w:val="tabletext11"/>
              <w:suppressAutoHyphens/>
              <w:jc w:val="right"/>
              <w:rPr>
                <w:del w:id="37124" w:author="Author"/>
              </w:rPr>
            </w:pPr>
            <w:del w:id="37125" w:author="Author">
              <w:r w:rsidRPr="000136CF" w:rsidDel="00ED7123">
                <w:delText>1.00</w:delText>
              </w:r>
            </w:del>
          </w:p>
        </w:tc>
        <w:tc>
          <w:tcPr>
            <w:tcW w:w="620" w:type="dxa"/>
            <w:tcBorders>
              <w:top w:val="nil"/>
              <w:left w:val="nil"/>
              <w:bottom w:val="nil"/>
              <w:right w:val="single" w:sz="6" w:space="0" w:color="auto"/>
            </w:tcBorders>
          </w:tcPr>
          <w:p w14:paraId="360E5BF6" w14:textId="77777777" w:rsidR="002D775D" w:rsidRPr="000136CF" w:rsidDel="00ED7123" w:rsidRDefault="002D775D" w:rsidP="00B94200">
            <w:pPr>
              <w:pStyle w:val="tabletext11"/>
              <w:suppressAutoHyphens/>
              <w:jc w:val="center"/>
              <w:rPr>
                <w:del w:id="37126" w:author="Author"/>
              </w:rPr>
            </w:pPr>
          </w:p>
        </w:tc>
        <w:tc>
          <w:tcPr>
            <w:tcW w:w="1060" w:type="dxa"/>
            <w:tcBorders>
              <w:top w:val="nil"/>
              <w:left w:val="single" w:sz="6" w:space="0" w:color="auto"/>
              <w:bottom w:val="nil"/>
            </w:tcBorders>
          </w:tcPr>
          <w:p w14:paraId="5FEABAD1" w14:textId="77777777" w:rsidR="002D775D" w:rsidRPr="000136CF" w:rsidDel="00ED7123" w:rsidRDefault="002D775D" w:rsidP="00B94200">
            <w:pPr>
              <w:pStyle w:val="tabletext11"/>
              <w:suppressAutoHyphens/>
              <w:jc w:val="right"/>
              <w:rPr>
                <w:del w:id="37127" w:author="Author"/>
              </w:rPr>
            </w:pPr>
            <w:del w:id="37128" w:author="Author">
              <w:r w:rsidRPr="000136CF" w:rsidDel="00ED7123">
                <w:delText>1.00</w:delText>
              </w:r>
            </w:del>
          </w:p>
        </w:tc>
        <w:tc>
          <w:tcPr>
            <w:tcW w:w="620" w:type="dxa"/>
            <w:tcBorders>
              <w:top w:val="nil"/>
              <w:left w:val="nil"/>
              <w:bottom w:val="nil"/>
              <w:right w:val="single" w:sz="6" w:space="0" w:color="auto"/>
            </w:tcBorders>
          </w:tcPr>
          <w:p w14:paraId="4B0DC495" w14:textId="77777777" w:rsidR="002D775D" w:rsidRPr="000136CF" w:rsidDel="00ED7123" w:rsidRDefault="002D775D" w:rsidP="00B94200">
            <w:pPr>
              <w:pStyle w:val="tabletext11"/>
              <w:suppressAutoHyphens/>
              <w:jc w:val="center"/>
              <w:rPr>
                <w:del w:id="37129" w:author="Author"/>
              </w:rPr>
            </w:pPr>
          </w:p>
        </w:tc>
        <w:tc>
          <w:tcPr>
            <w:tcW w:w="1060" w:type="dxa"/>
            <w:tcBorders>
              <w:top w:val="nil"/>
              <w:left w:val="single" w:sz="6" w:space="0" w:color="auto"/>
              <w:bottom w:val="nil"/>
            </w:tcBorders>
          </w:tcPr>
          <w:p w14:paraId="6A3B6E1B" w14:textId="77777777" w:rsidR="002D775D" w:rsidRPr="000136CF" w:rsidDel="00ED7123" w:rsidRDefault="002D775D" w:rsidP="00B94200">
            <w:pPr>
              <w:pStyle w:val="tabletext11"/>
              <w:suppressAutoHyphens/>
              <w:jc w:val="right"/>
              <w:rPr>
                <w:del w:id="37130" w:author="Author"/>
              </w:rPr>
            </w:pPr>
            <w:del w:id="37131" w:author="Author">
              <w:r w:rsidRPr="000136CF" w:rsidDel="00ED7123">
                <w:delText>1.00</w:delText>
              </w:r>
            </w:del>
          </w:p>
        </w:tc>
        <w:tc>
          <w:tcPr>
            <w:tcW w:w="620" w:type="dxa"/>
            <w:tcBorders>
              <w:top w:val="nil"/>
              <w:left w:val="nil"/>
              <w:bottom w:val="nil"/>
              <w:right w:val="single" w:sz="6" w:space="0" w:color="auto"/>
            </w:tcBorders>
          </w:tcPr>
          <w:p w14:paraId="04FBE3D2" w14:textId="77777777" w:rsidR="002D775D" w:rsidRPr="000136CF" w:rsidDel="00ED7123" w:rsidRDefault="002D775D" w:rsidP="00B94200">
            <w:pPr>
              <w:pStyle w:val="tabletext11"/>
              <w:suppressAutoHyphens/>
              <w:jc w:val="center"/>
              <w:rPr>
                <w:del w:id="37132" w:author="Author"/>
              </w:rPr>
            </w:pPr>
          </w:p>
        </w:tc>
      </w:tr>
      <w:tr w:rsidR="002D775D" w:rsidRPr="000136CF" w:rsidDel="00ED7123" w14:paraId="0E7022A7" w14:textId="77777777" w:rsidTr="00B94200">
        <w:trPr>
          <w:cantSplit/>
          <w:trHeight w:val="190"/>
          <w:del w:id="37133" w:author="Author"/>
        </w:trPr>
        <w:tc>
          <w:tcPr>
            <w:tcW w:w="200" w:type="dxa"/>
          </w:tcPr>
          <w:p w14:paraId="4392A64B" w14:textId="77777777" w:rsidR="002D775D" w:rsidRPr="000136CF" w:rsidDel="00ED7123" w:rsidRDefault="002D775D" w:rsidP="00B94200">
            <w:pPr>
              <w:pStyle w:val="tabletext11"/>
              <w:suppressAutoHyphens/>
              <w:rPr>
                <w:del w:id="37134" w:author="Author"/>
              </w:rPr>
            </w:pPr>
          </w:p>
        </w:tc>
        <w:tc>
          <w:tcPr>
            <w:tcW w:w="1120" w:type="dxa"/>
            <w:tcBorders>
              <w:top w:val="nil"/>
              <w:left w:val="single" w:sz="6" w:space="0" w:color="auto"/>
              <w:bottom w:val="nil"/>
            </w:tcBorders>
            <w:hideMark/>
          </w:tcPr>
          <w:p w14:paraId="6C025BF1" w14:textId="77777777" w:rsidR="002D775D" w:rsidRPr="000136CF" w:rsidDel="00ED7123" w:rsidRDefault="002D775D" w:rsidP="00B94200">
            <w:pPr>
              <w:pStyle w:val="tabletext11"/>
              <w:suppressAutoHyphens/>
              <w:jc w:val="right"/>
              <w:rPr>
                <w:del w:id="37135" w:author="Author"/>
              </w:rPr>
            </w:pPr>
            <w:del w:id="37136" w:author="Author">
              <w:r w:rsidRPr="000136CF" w:rsidDel="00ED7123">
                <w:delText>125</w:delText>
              </w:r>
            </w:del>
          </w:p>
        </w:tc>
        <w:tc>
          <w:tcPr>
            <w:tcW w:w="560" w:type="dxa"/>
            <w:tcBorders>
              <w:top w:val="nil"/>
              <w:left w:val="nil"/>
              <w:bottom w:val="nil"/>
              <w:right w:val="single" w:sz="6" w:space="0" w:color="auto"/>
            </w:tcBorders>
          </w:tcPr>
          <w:p w14:paraId="318E1E71" w14:textId="77777777" w:rsidR="002D775D" w:rsidRPr="000136CF" w:rsidDel="00ED7123" w:rsidRDefault="002D775D" w:rsidP="00B94200">
            <w:pPr>
              <w:pStyle w:val="tabletext11"/>
              <w:suppressAutoHyphens/>
              <w:jc w:val="center"/>
              <w:rPr>
                <w:del w:id="37137" w:author="Author"/>
              </w:rPr>
            </w:pPr>
          </w:p>
        </w:tc>
        <w:tc>
          <w:tcPr>
            <w:tcW w:w="1060" w:type="dxa"/>
            <w:tcBorders>
              <w:top w:val="nil"/>
              <w:left w:val="single" w:sz="6" w:space="0" w:color="auto"/>
              <w:bottom w:val="nil"/>
            </w:tcBorders>
          </w:tcPr>
          <w:p w14:paraId="3432B27D" w14:textId="77777777" w:rsidR="002D775D" w:rsidRPr="000136CF" w:rsidDel="00ED7123" w:rsidRDefault="002D775D" w:rsidP="00B94200">
            <w:pPr>
              <w:pStyle w:val="tabletext11"/>
              <w:suppressAutoHyphens/>
              <w:jc w:val="right"/>
              <w:rPr>
                <w:del w:id="37138" w:author="Author"/>
              </w:rPr>
            </w:pPr>
            <w:del w:id="37139" w:author="Author">
              <w:r w:rsidRPr="000136CF" w:rsidDel="00ED7123">
                <w:delText>1.05</w:delText>
              </w:r>
            </w:del>
          </w:p>
        </w:tc>
        <w:tc>
          <w:tcPr>
            <w:tcW w:w="620" w:type="dxa"/>
            <w:tcBorders>
              <w:top w:val="nil"/>
              <w:left w:val="nil"/>
              <w:bottom w:val="nil"/>
              <w:right w:val="single" w:sz="6" w:space="0" w:color="auto"/>
            </w:tcBorders>
          </w:tcPr>
          <w:p w14:paraId="17F62C4C" w14:textId="77777777" w:rsidR="002D775D" w:rsidRPr="000136CF" w:rsidDel="00ED7123" w:rsidRDefault="002D775D" w:rsidP="00B94200">
            <w:pPr>
              <w:pStyle w:val="tabletext11"/>
              <w:suppressAutoHyphens/>
              <w:jc w:val="center"/>
              <w:rPr>
                <w:del w:id="37140" w:author="Author"/>
              </w:rPr>
            </w:pPr>
          </w:p>
        </w:tc>
        <w:tc>
          <w:tcPr>
            <w:tcW w:w="1060" w:type="dxa"/>
            <w:tcBorders>
              <w:top w:val="nil"/>
              <w:left w:val="single" w:sz="6" w:space="0" w:color="auto"/>
              <w:bottom w:val="nil"/>
            </w:tcBorders>
          </w:tcPr>
          <w:p w14:paraId="5A0E0CA4" w14:textId="77777777" w:rsidR="002D775D" w:rsidRPr="000136CF" w:rsidDel="00ED7123" w:rsidRDefault="002D775D" w:rsidP="00B94200">
            <w:pPr>
              <w:pStyle w:val="tabletext11"/>
              <w:suppressAutoHyphens/>
              <w:jc w:val="right"/>
              <w:rPr>
                <w:del w:id="37141" w:author="Author"/>
              </w:rPr>
            </w:pPr>
            <w:del w:id="37142" w:author="Author">
              <w:r w:rsidRPr="000136CF" w:rsidDel="00ED7123">
                <w:delText>1.06</w:delText>
              </w:r>
            </w:del>
          </w:p>
        </w:tc>
        <w:tc>
          <w:tcPr>
            <w:tcW w:w="620" w:type="dxa"/>
            <w:tcBorders>
              <w:top w:val="nil"/>
              <w:left w:val="nil"/>
              <w:bottom w:val="nil"/>
              <w:right w:val="single" w:sz="6" w:space="0" w:color="auto"/>
            </w:tcBorders>
          </w:tcPr>
          <w:p w14:paraId="6807CFC9" w14:textId="77777777" w:rsidR="002D775D" w:rsidRPr="000136CF" w:rsidDel="00ED7123" w:rsidRDefault="002D775D" w:rsidP="00B94200">
            <w:pPr>
              <w:pStyle w:val="tabletext11"/>
              <w:suppressAutoHyphens/>
              <w:jc w:val="center"/>
              <w:rPr>
                <w:del w:id="37143" w:author="Author"/>
              </w:rPr>
            </w:pPr>
          </w:p>
        </w:tc>
        <w:tc>
          <w:tcPr>
            <w:tcW w:w="1060" w:type="dxa"/>
            <w:tcBorders>
              <w:top w:val="nil"/>
              <w:left w:val="single" w:sz="6" w:space="0" w:color="auto"/>
              <w:bottom w:val="nil"/>
            </w:tcBorders>
          </w:tcPr>
          <w:p w14:paraId="0EBB348E" w14:textId="77777777" w:rsidR="002D775D" w:rsidRPr="000136CF" w:rsidDel="00ED7123" w:rsidRDefault="002D775D" w:rsidP="00B94200">
            <w:pPr>
              <w:pStyle w:val="tabletext11"/>
              <w:suppressAutoHyphens/>
              <w:jc w:val="right"/>
              <w:rPr>
                <w:del w:id="37144" w:author="Author"/>
              </w:rPr>
            </w:pPr>
            <w:del w:id="37145" w:author="Author">
              <w:r w:rsidRPr="000136CF" w:rsidDel="00ED7123">
                <w:delText>1.07</w:delText>
              </w:r>
            </w:del>
          </w:p>
        </w:tc>
        <w:tc>
          <w:tcPr>
            <w:tcW w:w="620" w:type="dxa"/>
            <w:tcBorders>
              <w:top w:val="nil"/>
              <w:left w:val="nil"/>
              <w:bottom w:val="nil"/>
              <w:right w:val="single" w:sz="6" w:space="0" w:color="auto"/>
            </w:tcBorders>
          </w:tcPr>
          <w:p w14:paraId="3EDBD998" w14:textId="77777777" w:rsidR="002D775D" w:rsidRPr="000136CF" w:rsidDel="00ED7123" w:rsidRDefault="002D775D" w:rsidP="00B94200">
            <w:pPr>
              <w:pStyle w:val="tabletext11"/>
              <w:suppressAutoHyphens/>
              <w:jc w:val="center"/>
              <w:rPr>
                <w:del w:id="37146" w:author="Author"/>
              </w:rPr>
            </w:pPr>
          </w:p>
        </w:tc>
        <w:tc>
          <w:tcPr>
            <w:tcW w:w="1060" w:type="dxa"/>
            <w:tcBorders>
              <w:top w:val="nil"/>
              <w:left w:val="single" w:sz="6" w:space="0" w:color="auto"/>
              <w:bottom w:val="nil"/>
            </w:tcBorders>
          </w:tcPr>
          <w:p w14:paraId="133763EE" w14:textId="77777777" w:rsidR="002D775D" w:rsidRPr="000136CF" w:rsidDel="00ED7123" w:rsidRDefault="002D775D" w:rsidP="00B94200">
            <w:pPr>
              <w:pStyle w:val="tabletext11"/>
              <w:suppressAutoHyphens/>
              <w:jc w:val="right"/>
              <w:rPr>
                <w:del w:id="37147" w:author="Author"/>
              </w:rPr>
            </w:pPr>
            <w:del w:id="37148" w:author="Author">
              <w:r w:rsidRPr="000136CF" w:rsidDel="00ED7123">
                <w:delText>1.07</w:delText>
              </w:r>
            </w:del>
          </w:p>
        </w:tc>
        <w:tc>
          <w:tcPr>
            <w:tcW w:w="620" w:type="dxa"/>
            <w:tcBorders>
              <w:top w:val="nil"/>
              <w:left w:val="nil"/>
              <w:bottom w:val="nil"/>
              <w:right w:val="single" w:sz="6" w:space="0" w:color="auto"/>
            </w:tcBorders>
          </w:tcPr>
          <w:p w14:paraId="4F014E6B" w14:textId="77777777" w:rsidR="002D775D" w:rsidRPr="000136CF" w:rsidDel="00ED7123" w:rsidRDefault="002D775D" w:rsidP="00B94200">
            <w:pPr>
              <w:pStyle w:val="tabletext11"/>
              <w:suppressAutoHyphens/>
              <w:jc w:val="center"/>
              <w:rPr>
                <w:del w:id="37149" w:author="Author"/>
              </w:rPr>
            </w:pPr>
          </w:p>
        </w:tc>
        <w:tc>
          <w:tcPr>
            <w:tcW w:w="1060" w:type="dxa"/>
            <w:tcBorders>
              <w:top w:val="nil"/>
              <w:left w:val="single" w:sz="6" w:space="0" w:color="auto"/>
              <w:bottom w:val="nil"/>
            </w:tcBorders>
          </w:tcPr>
          <w:p w14:paraId="002A381D" w14:textId="77777777" w:rsidR="002D775D" w:rsidRPr="000136CF" w:rsidDel="00ED7123" w:rsidRDefault="002D775D" w:rsidP="00B94200">
            <w:pPr>
              <w:pStyle w:val="tabletext11"/>
              <w:suppressAutoHyphens/>
              <w:jc w:val="right"/>
              <w:rPr>
                <w:del w:id="37150" w:author="Author"/>
              </w:rPr>
            </w:pPr>
            <w:del w:id="37151" w:author="Author">
              <w:r w:rsidRPr="000136CF" w:rsidDel="00ED7123">
                <w:delText>1.06</w:delText>
              </w:r>
            </w:del>
          </w:p>
        </w:tc>
        <w:tc>
          <w:tcPr>
            <w:tcW w:w="620" w:type="dxa"/>
            <w:tcBorders>
              <w:top w:val="nil"/>
              <w:left w:val="nil"/>
              <w:bottom w:val="nil"/>
              <w:right w:val="single" w:sz="6" w:space="0" w:color="auto"/>
            </w:tcBorders>
          </w:tcPr>
          <w:p w14:paraId="6EB770D2" w14:textId="77777777" w:rsidR="002D775D" w:rsidRPr="000136CF" w:rsidDel="00ED7123" w:rsidRDefault="002D775D" w:rsidP="00B94200">
            <w:pPr>
              <w:pStyle w:val="tabletext11"/>
              <w:suppressAutoHyphens/>
              <w:jc w:val="center"/>
              <w:rPr>
                <w:del w:id="37152" w:author="Author"/>
              </w:rPr>
            </w:pPr>
          </w:p>
        </w:tc>
      </w:tr>
      <w:tr w:rsidR="002D775D" w:rsidRPr="000136CF" w:rsidDel="00ED7123" w14:paraId="5BA10676" w14:textId="77777777" w:rsidTr="00B94200">
        <w:trPr>
          <w:cantSplit/>
          <w:trHeight w:val="190"/>
          <w:del w:id="37153" w:author="Author"/>
        </w:trPr>
        <w:tc>
          <w:tcPr>
            <w:tcW w:w="200" w:type="dxa"/>
          </w:tcPr>
          <w:p w14:paraId="7EEE13FE" w14:textId="77777777" w:rsidR="002D775D" w:rsidRPr="000136CF" w:rsidDel="00ED7123" w:rsidRDefault="002D775D" w:rsidP="00B94200">
            <w:pPr>
              <w:pStyle w:val="tabletext11"/>
              <w:suppressAutoHyphens/>
              <w:rPr>
                <w:del w:id="37154" w:author="Author"/>
              </w:rPr>
            </w:pPr>
          </w:p>
        </w:tc>
        <w:tc>
          <w:tcPr>
            <w:tcW w:w="1120" w:type="dxa"/>
            <w:tcBorders>
              <w:top w:val="nil"/>
              <w:left w:val="single" w:sz="6" w:space="0" w:color="auto"/>
              <w:bottom w:val="nil"/>
            </w:tcBorders>
            <w:hideMark/>
          </w:tcPr>
          <w:p w14:paraId="0E81E160" w14:textId="77777777" w:rsidR="002D775D" w:rsidRPr="000136CF" w:rsidDel="00ED7123" w:rsidRDefault="002D775D" w:rsidP="00B94200">
            <w:pPr>
              <w:pStyle w:val="tabletext11"/>
              <w:suppressAutoHyphens/>
              <w:jc w:val="right"/>
              <w:rPr>
                <w:del w:id="37155" w:author="Author"/>
              </w:rPr>
            </w:pPr>
            <w:del w:id="37156" w:author="Author">
              <w:r w:rsidRPr="000136CF" w:rsidDel="00ED7123">
                <w:delText>150</w:delText>
              </w:r>
            </w:del>
          </w:p>
        </w:tc>
        <w:tc>
          <w:tcPr>
            <w:tcW w:w="560" w:type="dxa"/>
            <w:tcBorders>
              <w:top w:val="nil"/>
              <w:left w:val="nil"/>
              <w:bottom w:val="nil"/>
              <w:right w:val="single" w:sz="6" w:space="0" w:color="auto"/>
            </w:tcBorders>
          </w:tcPr>
          <w:p w14:paraId="27AFDB25" w14:textId="77777777" w:rsidR="002D775D" w:rsidRPr="000136CF" w:rsidDel="00ED7123" w:rsidRDefault="002D775D" w:rsidP="00B94200">
            <w:pPr>
              <w:pStyle w:val="tabletext11"/>
              <w:suppressAutoHyphens/>
              <w:jc w:val="center"/>
              <w:rPr>
                <w:del w:id="37157" w:author="Author"/>
              </w:rPr>
            </w:pPr>
          </w:p>
        </w:tc>
        <w:tc>
          <w:tcPr>
            <w:tcW w:w="1060" w:type="dxa"/>
            <w:tcBorders>
              <w:top w:val="nil"/>
              <w:left w:val="single" w:sz="6" w:space="0" w:color="auto"/>
              <w:bottom w:val="nil"/>
            </w:tcBorders>
          </w:tcPr>
          <w:p w14:paraId="2076E7EB" w14:textId="77777777" w:rsidR="002D775D" w:rsidRPr="000136CF" w:rsidDel="00ED7123" w:rsidRDefault="002D775D" w:rsidP="00B94200">
            <w:pPr>
              <w:pStyle w:val="tabletext11"/>
              <w:suppressAutoHyphens/>
              <w:jc w:val="right"/>
              <w:rPr>
                <w:del w:id="37158" w:author="Author"/>
              </w:rPr>
            </w:pPr>
            <w:del w:id="37159" w:author="Author">
              <w:r w:rsidRPr="000136CF" w:rsidDel="00ED7123">
                <w:delText>1.10</w:delText>
              </w:r>
            </w:del>
          </w:p>
        </w:tc>
        <w:tc>
          <w:tcPr>
            <w:tcW w:w="620" w:type="dxa"/>
            <w:tcBorders>
              <w:top w:val="nil"/>
              <w:left w:val="nil"/>
              <w:bottom w:val="nil"/>
              <w:right w:val="single" w:sz="6" w:space="0" w:color="auto"/>
            </w:tcBorders>
          </w:tcPr>
          <w:p w14:paraId="0CABF52C" w14:textId="77777777" w:rsidR="002D775D" w:rsidRPr="000136CF" w:rsidDel="00ED7123" w:rsidRDefault="002D775D" w:rsidP="00B94200">
            <w:pPr>
              <w:pStyle w:val="tabletext11"/>
              <w:suppressAutoHyphens/>
              <w:jc w:val="center"/>
              <w:rPr>
                <w:del w:id="37160" w:author="Author"/>
              </w:rPr>
            </w:pPr>
          </w:p>
        </w:tc>
        <w:tc>
          <w:tcPr>
            <w:tcW w:w="1060" w:type="dxa"/>
            <w:tcBorders>
              <w:top w:val="nil"/>
              <w:left w:val="single" w:sz="6" w:space="0" w:color="auto"/>
              <w:bottom w:val="nil"/>
            </w:tcBorders>
          </w:tcPr>
          <w:p w14:paraId="3BE94172" w14:textId="77777777" w:rsidR="002D775D" w:rsidRPr="000136CF" w:rsidDel="00ED7123" w:rsidRDefault="002D775D" w:rsidP="00B94200">
            <w:pPr>
              <w:pStyle w:val="tabletext11"/>
              <w:suppressAutoHyphens/>
              <w:jc w:val="right"/>
              <w:rPr>
                <w:del w:id="37161" w:author="Author"/>
              </w:rPr>
            </w:pPr>
            <w:del w:id="37162" w:author="Author">
              <w:r w:rsidRPr="000136CF" w:rsidDel="00ED7123">
                <w:delText>1.12</w:delText>
              </w:r>
            </w:del>
          </w:p>
        </w:tc>
        <w:tc>
          <w:tcPr>
            <w:tcW w:w="620" w:type="dxa"/>
            <w:tcBorders>
              <w:top w:val="nil"/>
              <w:left w:val="nil"/>
              <w:bottom w:val="nil"/>
              <w:right w:val="single" w:sz="6" w:space="0" w:color="auto"/>
            </w:tcBorders>
          </w:tcPr>
          <w:p w14:paraId="7E808F8C" w14:textId="77777777" w:rsidR="002D775D" w:rsidRPr="000136CF" w:rsidDel="00ED7123" w:rsidRDefault="002D775D" w:rsidP="00B94200">
            <w:pPr>
              <w:pStyle w:val="tabletext11"/>
              <w:suppressAutoHyphens/>
              <w:jc w:val="center"/>
              <w:rPr>
                <w:del w:id="37163" w:author="Author"/>
              </w:rPr>
            </w:pPr>
          </w:p>
        </w:tc>
        <w:tc>
          <w:tcPr>
            <w:tcW w:w="1060" w:type="dxa"/>
            <w:tcBorders>
              <w:top w:val="nil"/>
              <w:left w:val="single" w:sz="6" w:space="0" w:color="auto"/>
              <w:bottom w:val="nil"/>
            </w:tcBorders>
          </w:tcPr>
          <w:p w14:paraId="250FE599" w14:textId="77777777" w:rsidR="002D775D" w:rsidRPr="000136CF" w:rsidDel="00ED7123" w:rsidRDefault="002D775D" w:rsidP="00B94200">
            <w:pPr>
              <w:pStyle w:val="tabletext11"/>
              <w:suppressAutoHyphens/>
              <w:jc w:val="right"/>
              <w:rPr>
                <w:del w:id="37164" w:author="Author"/>
              </w:rPr>
            </w:pPr>
            <w:del w:id="37165" w:author="Author">
              <w:r w:rsidRPr="000136CF" w:rsidDel="00ED7123">
                <w:delText>1.12</w:delText>
              </w:r>
            </w:del>
          </w:p>
        </w:tc>
        <w:tc>
          <w:tcPr>
            <w:tcW w:w="620" w:type="dxa"/>
            <w:tcBorders>
              <w:top w:val="nil"/>
              <w:left w:val="nil"/>
              <w:bottom w:val="nil"/>
              <w:right w:val="single" w:sz="6" w:space="0" w:color="auto"/>
            </w:tcBorders>
          </w:tcPr>
          <w:p w14:paraId="6DE7DC3F" w14:textId="77777777" w:rsidR="002D775D" w:rsidRPr="000136CF" w:rsidDel="00ED7123" w:rsidRDefault="002D775D" w:rsidP="00B94200">
            <w:pPr>
              <w:pStyle w:val="tabletext11"/>
              <w:suppressAutoHyphens/>
              <w:jc w:val="center"/>
              <w:rPr>
                <w:del w:id="37166" w:author="Author"/>
              </w:rPr>
            </w:pPr>
          </w:p>
        </w:tc>
        <w:tc>
          <w:tcPr>
            <w:tcW w:w="1060" w:type="dxa"/>
            <w:tcBorders>
              <w:top w:val="nil"/>
              <w:left w:val="single" w:sz="6" w:space="0" w:color="auto"/>
              <w:bottom w:val="nil"/>
            </w:tcBorders>
          </w:tcPr>
          <w:p w14:paraId="72F94988" w14:textId="77777777" w:rsidR="002D775D" w:rsidRPr="000136CF" w:rsidDel="00ED7123" w:rsidRDefault="002D775D" w:rsidP="00B94200">
            <w:pPr>
              <w:pStyle w:val="tabletext11"/>
              <w:suppressAutoHyphens/>
              <w:jc w:val="right"/>
              <w:rPr>
                <w:del w:id="37167" w:author="Author"/>
              </w:rPr>
            </w:pPr>
            <w:del w:id="37168" w:author="Author">
              <w:r w:rsidRPr="000136CF" w:rsidDel="00ED7123">
                <w:delText>1.13</w:delText>
              </w:r>
            </w:del>
          </w:p>
        </w:tc>
        <w:tc>
          <w:tcPr>
            <w:tcW w:w="620" w:type="dxa"/>
            <w:tcBorders>
              <w:top w:val="nil"/>
              <w:left w:val="nil"/>
              <w:bottom w:val="nil"/>
              <w:right w:val="single" w:sz="6" w:space="0" w:color="auto"/>
            </w:tcBorders>
          </w:tcPr>
          <w:p w14:paraId="6086CEEE" w14:textId="77777777" w:rsidR="002D775D" w:rsidRPr="000136CF" w:rsidDel="00ED7123" w:rsidRDefault="002D775D" w:rsidP="00B94200">
            <w:pPr>
              <w:pStyle w:val="tabletext11"/>
              <w:suppressAutoHyphens/>
              <w:jc w:val="center"/>
              <w:rPr>
                <w:del w:id="37169" w:author="Author"/>
              </w:rPr>
            </w:pPr>
          </w:p>
        </w:tc>
        <w:tc>
          <w:tcPr>
            <w:tcW w:w="1060" w:type="dxa"/>
            <w:tcBorders>
              <w:top w:val="nil"/>
              <w:left w:val="single" w:sz="6" w:space="0" w:color="auto"/>
              <w:bottom w:val="nil"/>
            </w:tcBorders>
          </w:tcPr>
          <w:p w14:paraId="2EBD6949" w14:textId="77777777" w:rsidR="002D775D" w:rsidRPr="000136CF" w:rsidDel="00ED7123" w:rsidRDefault="002D775D" w:rsidP="00B94200">
            <w:pPr>
              <w:pStyle w:val="tabletext11"/>
              <w:suppressAutoHyphens/>
              <w:jc w:val="right"/>
              <w:rPr>
                <w:del w:id="37170" w:author="Author"/>
              </w:rPr>
            </w:pPr>
            <w:del w:id="37171" w:author="Author">
              <w:r w:rsidRPr="000136CF" w:rsidDel="00ED7123">
                <w:delText>1.10</w:delText>
              </w:r>
            </w:del>
          </w:p>
        </w:tc>
        <w:tc>
          <w:tcPr>
            <w:tcW w:w="620" w:type="dxa"/>
            <w:tcBorders>
              <w:top w:val="nil"/>
              <w:left w:val="nil"/>
              <w:bottom w:val="nil"/>
              <w:right w:val="single" w:sz="6" w:space="0" w:color="auto"/>
            </w:tcBorders>
          </w:tcPr>
          <w:p w14:paraId="337CF3C8" w14:textId="77777777" w:rsidR="002D775D" w:rsidRPr="000136CF" w:rsidDel="00ED7123" w:rsidRDefault="002D775D" w:rsidP="00B94200">
            <w:pPr>
              <w:pStyle w:val="tabletext11"/>
              <w:suppressAutoHyphens/>
              <w:jc w:val="center"/>
              <w:rPr>
                <w:del w:id="37172" w:author="Author"/>
              </w:rPr>
            </w:pPr>
          </w:p>
        </w:tc>
      </w:tr>
      <w:tr w:rsidR="002D775D" w:rsidRPr="000136CF" w:rsidDel="00ED7123" w14:paraId="6CE08B74" w14:textId="77777777" w:rsidTr="00B94200">
        <w:trPr>
          <w:cantSplit/>
          <w:trHeight w:val="190"/>
          <w:del w:id="37173" w:author="Author"/>
        </w:trPr>
        <w:tc>
          <w:tcPr>
            <w:tcW w:w="200" w:type="dxa"/>
          </w:tcPr>
          <w:p w14:paraId="4B81CFA8" w14:textId="77777777" w:rsidR="002D775D" w:rsidRPr="000136CF" w:rsidDel="00ED7123" w:rsidRDefault="002D775D" w:rsidP="00B94200">
            <w:pPr>
              <w:pStyle w:val="tabletext11"/>
              <w:suppressAutoHyphens/>
              <w:rPr>
                <w:del w:id="37174" w:author="Author"/>
              </w:rPr>
            </w:pPr>
          </w:p>
        </w:tc>
        <w:tc>
          <w:tcPr>
            <w:tcW w:w="1120" w:type="dxa"/>
            <w:tcBorders>
              <w:top w:val="nil"/>
              <w:left w:val="single" w:sz="6" w:space="0" w:color="auto"/>
              <w:bottom w:val="nil"/>
            </w:tcBorders>
            <w:hideMark/>
          </w:tcPr>
          <w:p w14:paraId="4E08445C" w14:textId="77777777" w:rsidR="002D775D" w:rsidRPr="000136CF" w:rsidDel="00ED7123" w:rsidRDefault="002D775D" w:rsidP="00B94200">
            <w:pPr>
              <w:pStyle w:val="tabletext11"/>
              <w:suppressAutoHyphens/>
              <w:jc w:val="right"/>
              <w:rPr>
                <w:del w:id="37175" w:author="Author"/>
              </w:rPr>
            </w:pPr>
            <w:del w:id="37176" w:author="Author">
              <w:r w:rsidRPr="000136CF" w:rsidDel="00ED7123">
                <w:delText>200</w:delText>
              </w:r>
            </w:del>
          </w:p>
        </w:tc>
        <w:tc>
          <w:tcPr>
            <w:tcW w:w="560" w:type="dxa"/>
            <w:tcBorders>
              <w:top w:val="nil"/>
              <w:left w:val="nil"/>
              <w:bottom w:val="nil"/>
              <w:right w:val="single" w:sz="6" w:space="0" w:color="auto"/>
            </w:tcBorders>
          </w:tcPr>
          <w:p w14:paraId="2E335F94" w14:textId="77777777" w:rsidR="002D775D" w:rsidRPr="000136CF" w:rsidDel="00ED7123" w:rsidRDefault="002D775D" w:rsidP="00B94200">
            <w:pPr>
              <w:pStyle w:val="tabletext11"/>
              <w:suppressAutoHyphens/>
              <w:jc w:val="center"/>
              <w:rPr>
                <w:del w:id="37177" w:author="Author"/>
              </w:rPr>
            </w:pPr>
          </w:p>
        </w:tc>
        <w:tc>
          <w:tcPr>
            <w:tcW w:w="1060" w:type="dxa"/>
            <w:tcBorders>
              <w:top w:val="nil"/>
              <w:left w:val="single" w:sz="6" w:space="0" w:color="auto"/>
              <w:bottom w:val="nil"/>
            </w:tcBorders>
          </w:tcPr>
          <w:p w14:paraId="03E688A9" w14:textId="77777777" w:rsidR="002D775D" w:rsidRPr="000136CF" w:rsidDel="00ED7123" w:rsidRDefault="002D775D" w:rsidP="00B94200">
            <w:pPr>
              <w:pStyle w:val="tabletext11"/>
              <w:suppressAutoHyphens/>
              <w:jc w:val="right"/>
              <w:rPr>
                <w:del w:id="37178" w:author="Author"/>
              </w:rPr>
            </w:pPr>
            <w:del w:id="37179" w:author="Author">
              <w:r w:rsidRPr="000136CF" w:rsidDel="00ED7123">
                <w:delText>1.17</w:delText>
              </w:r>
            </w:del>
          </w:p>
        </w:tc>
        <w:tc>
          <w:tcPr>
            <w:tcW w:w="620" w:type="dxa"/>
            <w:tcBorders>
              <w:top w:val="nil"/>
              <w:left w:val="nil"/>
              <w:bottom w:val="nil"/>
              <w:right w:val="single" w:sz="6" w:space="0" w:color="auto"/>
            </w:tcBorders>
          </w:tcPr>
          <w:p w14:paraId="3E157158" w14:textId="77777777" w:rsidR="002D775D" w:rsidRPr="000136CF" w:rsidDel="00ED7123" w:rsidRDefault="002D775D" w:rsidP="00B94200">
            <w:pPr>
              <w:pStyle w:val="tabletext11"/>
              <w:suppressAutoHyphens/>
              <w:jc w:val="center"/>
              <w:rPr>
                <w:del w:id="37180" w:author="Author"/>
              </w:rPr>
            </w:pPr>
          </w:p>
        </w:tc>
        <w:tc>
          <w:tcPr>
            <w:tcW w:w="1060" w:type="dxa"/>
            <w:tcBorders>
              <w:top w:val="nil"/>
              <w:left w:val="single" w:sz="6" w:space="0" w:color="auto"/>
              <w:bottom w:val="nil"/>
            </w:tcBorders>
          </w:tcPr>
          <w:p w14:paraId="57AA0E6A" w14:textId="77777777" w:rsidR="002D775D" w:rsidRPr="000136CF" w:rsidDel="00ED7123" w:rsidRDefault="002D775D" w:rsidP="00B94200">
            <w:pPr>
              <w:pStyle w:val="tabletext11"/>
              <w:suppressAutoHyphens/>
              <w:jc w:val="right"/>
              <w:rPr>
                <w:del w:id="37181" w:author="Author"/>
              </w:rPr>
            </w:pPr>
            <w:del w:id="37182" w:author="Author">
              <w:r w:rsidRPr="000136CF" w:rsidDel="00ED7123">
                <w:delText>1.20</w:delText>
              </w:r>
            </w:del>
          </w:p>
        </w:tc>
        <w:tc>
          <w:tcPr>
            <w:tcW w:w="620" w:type="dxa"/>
            <w:tcBorders>
              <w:top w:val="nil"/>
              <w:left w:val="nil"/>
              <w:bottom w:val="nil"/>
              <w:right w:val="single" w:sz="6" w:space="0" w:color="auto"/>
            </w:tcBorders>
          </w:tcPr>
          <w:p w14:paraId="31F7E35B" w14:textId="77777777" w:rsidR="002D775D" w:rsidRPr="000136CF" w:rsidDel="00ED7123" w:rsidRDefault="002D775D" w:rsidP="00B94200">
            <w:pPr>
              <w:pStyle w:val="tabletext11"/>
              <w:suppressAutoHyphens/>
              <w:jc w:val="center"/>
              <w:rPr>
                <w:del w:id="37183" w:author="Author"/>
              </w:rPr>
            </w:pPr>
          </w:p>
        </w:tc>
        <w:tc>
          <w:tcPr>
            <w:tcW w:w="1060" w:type="dxa"/>
            <w:tcBorders>
              <w:top w:val="nil"/>
              <w:left w:val="single" w:sz="6" w:space="0" w:color="auto"/>
              <w:bottom w:val="nil"/>
            </w:tcBorders>
          </w:tcPr>
          <w:p w14:paraId="0DD9F4A6" w14:textId="77777777" w:rsidR="002D775D" w:rsidRPr="000136CF" w:rsidDel="00ED7123" w:rsidRDefault="002D775D" w:rsidP="00B94200">
            <w:pPr>
              <w:pStyle w:val="tabletext11"/>
              <w:suppressAutoHyphens/>
              <w:jc w:val="right"/>
              <w:rPr>
                <w:del w:id="37184" w:author="Author"/>
              </w:rPr>
            </w:pPr>
            <w:del w:id="37185" w:author="Author">
              <w:r w:rsidRPr="000136CF" w:rsidDel="00ED7123">
                <w:delText>1.22</w:delText>
              </w:r>
            </w:del>
          </w:p>
        </w:tc>
        <w:tc>
          <w:tcPr>
            <w:tcW w:w="620" w:type="dxa"/>
            <w:tcBorders>
              <w:top w:val="nil"/>
              <w:left w:val="nil"/>
              <w:bottom w:val="nil"/>
              <w:right w:val="single" w:sz="6" w:space="0" w:color="auto"/>
            </w:tcBorders>
          </w:tcPr>
          <w:p w14:paraId="7D8B4EEE" w14:textId="77777777" w:rsidR="002D775D" w:rsidRPr="000136CF" w:rsidDel="00ED7123" w:rsidRDefault="002D775D" w:rsidP="00B94200">
            <w:pPr>
              <w:pStyle w:val="tabletext11"/>
              <w:suppressAutoHyphens/>
              <w:jc w:val="center"/>
              <w:rPr>
                <w:del w:id="37186" w:author="Author"/>
              </w:rPr>
            </w:pPr>
          </w:p>
        </w:tc>
        <w:tc>
          <w:tcPr>
            <w:tcW w:w="1060" w:type="dxa"/>
            <w:tcBorders>
              <w:top w:val="nil"/>
              <w:left w:val="single" w:sz="6" w:space="0" w:color="auto"/>
              <w:bottom w:val="nil"/>
            </w:tcBorders>
          </w:tcPr>
          <w:p w14:paraId="645FFD5D" w14:textId="77777777" w:rsidR="002D775D" w:rsidRPr="000136CF" w:rsidDel="00ED7123" w:rsidRDefault="002D775D" w:rsidP="00B94200">
            <w:pPr>
              <w:pStyle w:val="tabletext11"/>
              <w:suppressAutoHyphens/>
              <w:jc w:val="right"/>
              <w:rPr>
                <w:del w:id="37187" w:author="Author"/>
              </w:rPr>
            </w:pPr>
            <w:del w:id="37188" w:author="Author">
              <w:r w:rsidRPr="000136CF" w:rsidDel="00ED7123">
                <w:delText>1.24</w:delText>
              </w:r>
            </w:del>
          </w:p>
        </w:tc>
        <w:tc>
          <w:tcPr>
            <w:tcW w:w="620" w:type="dxa"/>
            <w:tcBorders>
              <w:top w:val="nil"/>
              <w:left w:val="nil"/>
              <w:bottom w:val="nil"/>
              <w:right w:val="single" w:sz="6" w:space="0" w:color="auto"/>
            </w:tcBorders>
          </w:tcPr>
          <w:p w14:paraId="5187D132" w14:textId="77777777" w:rsidR="002D775D" w:rsidRPr="000136CF" w:rsidDel="00ED7123" w:rsidRDefault="002D775D" w:rsidP="00B94200">
            <w:pPr>
              <w:pStyle w:val="tabletext11"/>
              <w:suppressAutoHyphens/>
              <w:jc w:val="center"/>
              <w:rPr>
                <w:del w:id="37189" w:author="Author"/>
              </w:rPr>
            </w:pPr>
          </w:p>
        </w:tc>
        <w:tc>
          <w:tcPr>
            <w:tcW w:w="1060" w:type="dxa"/>
            <w:tcBorders>
              <w:top w:val="nil"/>
              <w:left w:val="single" w:sz="6" w:space="0" w:color="auto"/>
              <w:bottom w:val="nil"/>
            </w:tcBorders>
          </w:tcPr>
          <w:p w14:paraId="62714108" w14:textId="77777777" w:rsidR="002D775D" w:rsidRPr="000136CF" w:rsidDel="00ED7123" w:rsidRDefault="002D775D" w:rsidP="00B94200">
            <w:pPr>
              <w:pStyle w:val="tabletext11"/>
              <w:suppressAutoHyphens/>
              <w:jc w:val="right"/>
              <w:rPr>
                <w:del w:id="37190" w:author="Author"/>
              </w:rPr>
            </w:pPr>
            <w:del w:id="37191" w:author="Author">
              <w:r w:rsidRPr="000136CF" w:rsidDel="00ED7123">
                <w:delText>1.18</w:delText>
              </w:r>
            </w:del>
          </w:p>
        </w:tc>
        <w:tc>
          <w:tcPr>
            <w:tcW w:w="620" w:type="dxa"/>
            <w:tcBorders>
              <w:top w:val="nil"/>
              <w:left w:val="nil"/>
              <w:bottom w:val="nil"/>
              <w:right w:val="single" w:sz="6" w:space="0" w:color="auto"/>
            </w:tcBorders>
          </w:tcPr>
          <w:p w14:paraId="2DD8AFE4" w14:textId="77777777" w:rsidR="002D775D" w:rsidRPr="000136CF" w:rsidDel="00ED7123" w:rsidRDefault="002D775D" w:rsidP="00B94200">
            <w:pPr>
              <w:pStyle w:val="tabletext11"/>
              <w:suppressAutoHyphens/>
              <w:jc w:val="center"/>
              <w:rPr>
                <w:del w:id="37192" w:author="Author"/>
              </w:rPr>
            </w:pPr>
          </w:p>
        </w:tc>
      </w:tr>
      <w:tr w:rsidR="002D775D" w:rsidRPr="000136CF" w:rsidDel="00ED7123" w14:paraId="71C855FE" w14:textId="77777777" w:rsidTr="00B94200">
        <w:trPr>
          <w:cantSplit/>
          <w:trHeight w:val="190"/>
          <w:del w:id="37193" w:author="Author"/>
        </w:trPr>
        <w:tc>
          <w:tcPr>
            <w:tcW w:w="200" w:type="dxa"/>
          </w:tcPr>
          <w:p w14:paraId="7D52C1DF" w14:textId="77777777" w:rsidR="002D775D" w:rsidRPr="000136CF" w:rsidDel="00ED7123" w:rsidRDefault="002D775D" w:rsidP="00B94200">
            <w:pPr>
              <w:pStyle w:val="tabletext11"/>
              <w:suppressAutoHyphens/>
              <w:rPr>
                <w:del w:id="37194" w:author="Author"/>
              </w:rPr>
            </w:pPr>
          </w:p>
        </w:tc>
        <w:tc>
          <w:tcPr>
            <w:tcW w:w="1120" w:type="dxa"/>
            <w:tcBorders>
              <w:top w:val="nil"/>
              <w:left w:val="single" w:sz="6" w:space="0" w:color="auto"/>
              <w:bottom w:val="nil"/>
            </w:tcBorders>
          </w:tcPr>
          <w:p w14:paraId="6AE47508" w14:textId="77777777" w:rsidR="002D775D" w:rsidRPr="000136CF" w:rsidDel="00ED7123" w:rsidRDefault="002D775D" w:rsidP="00B94200">
            <w:pPr>
              <w:pStyle w:val="tabletext11"/>
              <w:suppressAutoHyphens/>
              <w:jc w:val="right"/>
              <w:rPr>
                <w:del w:id="37195" w:author="Author"/>
              </w:rPr>
            </w:pPr>
          </w:p>
        </w:tc>
        <w:tc>
          <w:tcPr>
            <w:tcW w:w="560" w:type="dxa"/>
            <w:tcBorders>
              <w:top w:val="nil"/>
              <w:left w:val="nil"/>
              <w:bottom w:val="nil"/>
              <w:right w:val="single" w:sz="6" w:space="0" w:color="auto"/>
            </w:tcBorders>
          </w:tcPr>
          <w:p w14:paraId="596A98D5" w14:textId="77777777" w:rsidR="002D775D" w:rsidRPr="000136CF" w:rsidDel="00ED7123" w:rsidRDefault="002D775D" w:rsidP="00B94200">
            <w:pPr>
              <w:pStyle w:val="tabletext11"/>
              <w:suppressAutoHyphens/>
              <w:jc w:val="center"/>
              <w:rPr>
                <w:del w:id="37196" w:author="Author"/>
              </w:rPr>
            </w:pPr>
          </w:p>
        </w:tc>
        <w:tc>
          <w:tcPr>
            <w:tcW w:w="1060" w:type="dxa"/>
            <w:tcBorders>
              <w:top w:val="nil"/>
              <w:left w:val="single" w:sz="6" w:space="0" w:color="auto"/>
              <w:bottom w:val="nil"/>
            </w:tcBorders>
          </w:tcPr>
          <w:p w14:paraId="697616FE" w14:textId="77777777" w:rsidR="002D775D" w:rsidRPr="000136CF" w:rsidDel="00ED7123" w:rsidRDefault="002D775D" w:rsidP="00B94200">
            <w:pPr>
              <w:pStyle w:val="tabletext11"/>
              <w:suppressAutoHyphens/>
              <w:jc w:val="right"/>
              <w:rPr>
                <w:del w:id="37197" w:author="Author"/>
              </w:rPr>
            </w:pPr>
          </w:p>
        </w:tc>
        <w:tc>
          <w:tcPr>
            <w:tcW w:w="620" w:type="dxa"/>
            <w:tcBorders>
              <w:top w:val="nil"/>
              <w:left w:val="nil"/>
              <w:bottom w:val="nil"/>
              <w:right w:val="single" w:sz="6" w:space="0" w:color="auto"/>
            </w:tcBorders>
          </w:tcPr>
          <w:p w14:paraId="725CF286" w14:textId="77777777" w:rsidR="002D775D" w:rsidRPr="000136CF" w:rsidDel="00ED7123" w:rsidRDefault="002D775D" w:rsidP="00B94200">
            <w:pPr>
              <w:pStyle w:val="tabletext11"/>
              <w:suppressAutoHyphens/>
              <w:jc w:val="center"/>
              <w:rPr>
                <w:del w:id="37198" w:author="Author"/>
              </w:rPr>
            </w:pPr>
          </w:p>
        </w:tc>
        <w:tc>
          <w:tcPr>
            <w:tcW w:w="1060" w:type="dxa"/>
            <w:tcBorders>
              <w:top w:val="nil"/>
              <w:left w:val="single" w:sz="6" w:space="0" w:color="auto"/>
              <w:bottom w:val="nil"/>
            </w:tcBorders>
          </w:tcPr>
          <w:p w14:paraId="72D1003A" w14:textId="77777777" w:rsidR="002D775D" w:rsidRPr="000136CF" w:rsidDel="00ED7123" w:rsidRDefault="002D775D" w:rsidP="00B94200">
            <w:pPr>
              <w:pStyle w:val="tabletext11"/>
              <w:suppressAutoHyphens/>
              <w:jc w:val="right"/>
              <w:rPr>
                <w:del w:id="37199" w:author="Author"/>
              </w:rPr>
            </w:pPr>
          </w:p>
        </w:tc>
        <w:tc>
          <w:tcPr>
            <w:tcW w:w="620" w:type="dxa"/>
            <w:tcBorders>
              <w:top w:val="nil"/>
              <w:left w:val="nil"/>
              <w:bottom w:val="nil"/>
              <w:right w:val="single" w:sz="6" w:space="0" w:color="auto"/>
            </w:tcBorders>
          </w:tcPr>
          <w:p w14:paraId="5702B385" w14:textId="77777777" w:rsidR="002D775D" w:rsidRPr="000136CF" w:rsidDel="00ED7123" w:rsidRDefault="002D775D" w:rsidP="00B94200">
            <w:pPr>
              <w:pStyle w:val="tabletext11"/>
              <w:suppressAutoHyphens/>
              <w:jc w:val="center"/>
              <w:rPr>
                <w:del w:id="37200" w:author="Author"/>
              </w:rPr>
            </w:pPr>
          </w:p>
        </w:tc>
        <w:tc>
          <w:tcPr>
            <w:tcW w:w="1060" w:type="dxa"/>
            <w:tcBorders>
              <w:top w:val="nil"/>
              <w:left w:val="single" w:sz="6" w:space="0" w:color="auto"/>
              <w:bottom w:val="nil"/>
            </w:tcBorders>
          </w:tcPr>
          <w:p w14:paraId="1DADD84D" w14:textId="77777777" w:rsidR="002D775D" w:rsidRPr="000136CF" w:rsidDel="00ED7123" w:rsidRDefault="002D775D" w:rsidP="00B94200">
            <w:pPr>
              <w:pStyle w:val="tabletext11"/>
              <w:suppressAutoHyphens/>
              <w:jc w:val="right"/>
              <w:rPr>
                <w:del w:id="37201" w:author="Author"/>
              </w:rPr>
            </w:pPr>
          </w:p>
        </w:tc>
        <w:tc>
          <w:tcPr>
            <w:tcW w:w="620" w:type="dxa"/>
            <w:tcBorders>
              <w:top w:val="nil"/>
              <w:left w:val="nil"/>
              <w:bottom w:val="nil"/>
              <w:right w:val="single" w:sz="6" w:space="0" w:color="auto"/>
            </w:tcBorders>
          </w:tcPr>
          <w:p w14:paraId="314FB36D" w14:textId="77777777" w:rsidR="002D775D" w:rsidRPr="000136CF" w:rsidDel="00ED7123" w:rsidRDefault="002D775D" w:rsidP="00B94200">
            <w:pPr>
              <w:pStyle w:val="tabletext11"/>
              <w:suppressAutoHyphens/>
              <w:jc w:val="center"/>
              <w:rPr>
                <w:del w:id="37202" w:author="Author"/>
              </w:rPr>
            </w:pPr>
          </w:p>
        </w:tc>
        <w:tc>
          <w:tcPr>
            <w:tcW w:w="1060" w:type="dxa"/>
            <w:tcBorders>
              <w:top w:val="nil"/>
              <w:left w:val="single" w:sz="6" w:space="0" w:color="auto"/>
              <w:bottom w:val="nil"/>
            </w:tcBorders>
          </w:tcPr>
          <w:p w14:paraId="59A331F1" w14:textId="77777777" w:rsidR="002D775D" w:rsidRPr="000136CF" w:rsidDel="00ED7123" w:rsidRDefault="002D775D" w:rsidP="00B94200">
            <w:pPr>
              <w:pStyle w:val="tabletext11"/>
              <w:suppressAutoHyphens/>
              <w:jc w:val="right"/>
              <w:rPr>
                <w:del w:id="37203" w:author="Author"/>
              </w:rPr>
            </w:pPr>
          </w:p>
        </w:tc>
        <w:tc>
          <w:tcPr>
            <w:tcW w:w="620" w:type="dxa"/>
            <w:tcBorders>
              <w:top w:val="nil"/>
              <w:left w:val="nil"/>
              <w:bottom w:val="nil"/>
              <w:right w:val="single" w:sz="6" w:space="0" w:color="auto"/>
            </w:tcBorders>
          </w:tcPr>
          <w:p w14:paraId="64BFC01E" w14:textId="77777777" w:rsidR="002D775D" w:rsidRPr="000136CF" w:rsidDel="00ED7123" w:rsidRDefault="002D775D" w:rsidP="00B94200">
            <w:pPr>
              <w:pStyle w:val="tabletext11"/>
              <w:suppressAutoHyphens/>
              <w:jc w:val="center"/>
              <w:rPr>
                <w:del w:id="37204" w:author="Author"/>
              </w:rPr>
            </w:pPr>
          </w:p>
        </w:tc>
        <w:tc>
          <w:tcPr>
            <w:tcW w:w="1060" w:type="dxa"/>
            <w:tcBorders>
              <w:top w:val="nil"/>
              <w:left w:val="single" w:sz="6" w:space="0" w:color="auto"/>
              <w:bottom w:val="nil"/>
            </w:tcBorders>
          </w:tcPr>
          <w:p w14:paraId="2B3A2960" w14:textId="77777777" w:rsidR="002D775D" w:rsidRPr="000136CF" w:rsidDel="00ED7123" w:rsidRDefault="002D775D" w:rsidP="00B94200">
            <w:pPr>
              <w:pStyle w:val="tabletext11"/>
              <w:suppressAutoHyphens/>
              <w:jc w:val="right"/>
              <w:rPr>
                <w:del w:id="37205" w:author="Author"/>
              </w:rPr>
            </w:pPr>
          </w:p>
        </w:tc>
        <w:tc>
          <w:tcPr>
            <w:tcW w:w="620" w:type="dxa"/>
            <w:tcBorders>
              <w:top w:val="nil"/>
              <w:left w:val="nil"/>
              <w:bottom w:val="nil"/>
              <w:right w:val="single" w:sz="6" w:space="0" w:color="auto"/>
            </w:tcBorders>
          </w:tcPr>
          <w:p w14:paraId="7151FF9E" w14:textId="77777777" w:rsidR="002D775D" w:rsidRPr="000136CF" w:rsidDel="00ED7123" w:rsidRDefault="002D775D" w:rsidP="00B94200">
            <w:pPr>
              <w:pStyle w:val="tabletext11"/>
              <w:suppressAutoHyphens/>
              <w:jc w:val="center"/>
              <w:rPr>
                <w:del w:id="37206" w:author="Author"/>
              </w:rPr>
            </w:pPr>
          </w:p>
        </w:tc>
      </w:tr>
      <w:tr w:rsidR="002D775D" w:rsidRPr="000136CF" w:rsidDel="00ED7123" w14:paraId="095D1CA2" w14:textId="77777777" w:rsidTr="00B94200">
        <w:trPr>
          <w:cantSplit/>
          <w:trHeight w:val="190"/>
          <w:del w:id="37207" w:author="Author"/>
        </w:trPr>
        <w:tc>
          <w:tcPr>
            <w:tcW w:w="200" w:type="dxa"/>
          </w:tcPr>
          <w:p w14:paraId="2D97EC62" w14:textId="77777777" w:rsidR="002D775D" w:rsidRPr="000136CF" w:rsidDel="00ED7123" w:rsidRDefault="002D775D" w:rsidP="00B94200">
            <w:pPr>
              <w:pStyle w:val="tabletext11"/>
              <w:suppressAutoHyphens/>
              <w:rPr>
                <w:del w:id="37208" w:author="Author"/>
              </w:rPr>
            </w:pPr>
          </w:p>
        </w:tc>
        <w:tc>
          <w:tcPr>
            <w:tcW w:w="1120" w:type="dxa"/>
            <w:tcBorders>
              <w:top w:val="nil"/>
              <w:left w:val="single" w:sz="6" w:space="0" w:color="auto"/>
              <w:bottom w:val="nil"/>
            </w:tcBorders>
            <w:hideMark/>
          </w:tcPr>
          <w:p w14:paraId="38542FDD" w14:textId="77777777" w:rsidR="002D775D" w:rsidRPr="000136CF" w:rsidDel="00ED7123" w:rsidRDefault="002D775D" w:rsidP="00B94200">
            <w:pPr>
              <w:pStyle w:val="tabletext11"/>
              <w:suppressAutoHyphens/>
              <w:jc w:val="right"/>
              <w:rPr>
                <w:del w:id="37209" w:author="Author"/>
              </w:rPr>
            </w:pPr>
            <w:del w:id="37210" w:author="Author">
              <w:r w:rsidRPr="000136CF" w:rsidDel="00ED7123">
                <w:delText>250</w:delText>
              </w:r>
            </w:del>
          </w:p>
        </w:tc>
        <w:tc>
          <w:tcPr>
            <w:tcW w:w="560" w:type="dxa"/>
            <w:tcBorders>
              <w:top w:val="nil"/>
              <w:left w:val="nil"/>
              <w:bottom w:val="nil"/>
              <w:right w:val="single" w:sz="6" w:space="0" w:color="auto"/>
            </w:tcBorders>
          </w:tcPr>
          <w:p w14:paraId="10BCF6F9" w14:textId="77777777" w:rsidR="002D775D" w:rsidRPr="000136CF" w:rsidDel="00ED7123" w:rsidRDefault="002D775D" w:rsidP="00B94200">
            <w:pPr>
              <w:pStyle w:val="tabletext11"/>
              <w:suppressAutoHyphens/>
              <w:jc w:val="center"/>
              <w:rPr>
                <w:del w:id="37211" w:author="Author"/>
              </w:rPr>
            </w:pPr>
          </w:p>
        </w:tc>
        <w:tc>
          <w:tcPr>
            <w:tcW w:w="1060" w:type="dxa"/>
            <w:tcBorders>
              <w:top w:val="nil"/>
              <w:left w:val="single" w:sz="6" w:space="0" w:color="auto"/>
              <w:bottom w:val="nil"/>
            </w:tcBorders>
          </w:tcPr>
          <w:p w14:paraId="3C5B5F16" w14:textId="77777777" w:rsidR="002D775D" w:rsidRPr="000136CF" w:rsidDel="00ED7123" w:rsidRDefault="002D775D" w:rsidP="00B94200">
            <w:pPr>
              <w:pStyle w:val="tabletext11"/>
              <w:suppressAutoHyphens/>
              <w:jc w:val="right"/>
              <w:rPr>
                <w:del w:id="37212" w:author="Author"/>
              </w:rPr>
            </w:pPr>
            <w:del w:id="37213" w:author="Author">
              <w:r w:rsidRPr="000136CF" w:rsidDel="00ED7123">
                <w:delText>1.23</w:delText>
              </w:r>
            </w:del>
          </w:p>
        </w:tc>
        <w:tc>
          <w:tcPr>
            <w:tcW w:w="620" w:type="dxa"/>
            <w:tcBorders>
              <w:top w:val="nil"/>
              <w:left w:val="nil"/>
              <w:bottom w:val="nil"/>
              <w:right w:val="single" w:sz="6" w:space="0" w:color="auto"/>
            </w:tcBorders>
          </w:tcPr>
          <w:p w14:paraId="185BA46A" w14:textId="77777777" w:rsidR="002D775D" w:rsidRPr="000136CF" w:rsidDel="00ED7123" w:rsidRDefault="002D775D" w:rsidP="00B94200">
            <w:pPr>
              <w:pStyle w:val="tabletext11"/>
              <w:suppressAutoHyphens/>
              <w:jc w:val="center"/>
              <w:rPr>
                <w:del w:id="37214" w:author="Author"/>
              </w:rPr>
            </w:pPr>
          </w:p>
        </w:tc>
        <w:tc>
          <w:tcPr>
            <w:tcW w:w="1060" w:type="dxa"/>
            <w:tcBorders>
              <w:top w:val="nil"/>
              <w:left w:val="single" w:sz="6" w:space="0" w:color="auto"/>
              <w:bottom w:val="nil"/>
            </w:tcBorders>
          </w:tcPr>
          <w:p w14:paraId="0EBF2CAF" w14:textId="77777777" w:rsidR="002D775D" w:rsidRPr="000136CF" w:rsidDel="00ED7123" w:rsidRDefault="002D775D" w:rsidP="00B94200">
            <w:pPr>
              <w:pStyle w:val="tabletext11"/>
              <w:suppressAutoHyphens/>
              <w:jc w:val="right"/>
              <w:rPr>
                <w:del w:id="37215" w:author="Author"/>
              </w:rPr>
            </w:pPr>
            <w:del w:id="37216" w:author="Author">
              <w:r w:rsidRPr="000136CF" w:rsidDel="00ED7123">
                <w:delText>1.28</w:delText>
              </w:r>
            </w:del>
          </w:p>
        </w:tc>
        <w:tc>
          <w:tcPr>
            <w:tcW w:w="620" w:type="dxa"/>
            <w:tcBorders>
              <w:top w:val="nil"/>
              <w:left w:val="nil"/>
              <w:bottom w:val="nil"/>
              <w:right w:val="single" w:sz="6" w:space="0" w:color="auto"/>
            </w:tcBorders>
          </w:tcPr>
          <w:p w14:paraId="5721F590" w14:textId="77777777" w:rsidR="002D775D" w:rsidRPr="000136CF" w:rsidDel="00ED7123" w:rsidRDefault="002D775D" w:rsidP="00B94200">
            <w:pPr>
              <w:pStyle w:val="tabletext11"/>
              <w:suppressAutoHyphens/>
              <w:jc w:val="center"/>
              <w:rPr>
                <w:del w:id="37217" w:author="Author"/>
              </w:rPr>
            </w:pPr>
          </w:p>
        </w:tc>
        <w:tc>
          <w:tcPr>
            <w:tcW w:w="1060" w:type="dxa"/>
            <w:tcBorders>
              <w:top w:val="nil"/>
              <w:left w:val="single" w:sz="6" w:space="0" w:color="auto"/>
              <w:bottom w:val="nil"/>
            </w:tcBorders>
          </w:tcPr>
          <w:p w14:paraId="4CD673CC" w14:textId="77777777" w:rsidR="002D775D" w:rsidRPr="000136CF" w:rsidDel="00ED7123" w:rsidRDefault="002D775D" w:rsidP="00B94200">
            <w:pPr>
              <w:pStyle w:val="tabletext11"/>
              <w:suppressAutoHyphens/>
              <w:jc w:val="right"/>
              <w:rPr>
                <w:del w:id="37218" w:author="Author"/>
              </w:rPr>
            </w:pPr>
            <w:del w:id="37219" w:author="Author">
              <w:r w:rsidRPr="000136CF" w:rsidDel="00ED7123">
                <w:delText>1.31</w:delText>
              </w:r>
            </w:del>
          </w:p>
        </w:tc>
        <w:tc>
          <w:tcPr>
            <w:tcW w:w="620" w:type="dxa"/>
            <w:tcBorders>
              <w:top w:val="nil"/>
              <w:left w:val="nil"/>
              <w:bottom w:val="nil"/>
              <w:right w:val="single" w:sz="6" w:space="0" w:color="auto"/>
            </w:tcBorders>
          </w:tcPr>
          <w:p w14:paraId="5A2534D2" w14:textId="77777777" w:rsidR="002D775D" w:rsidRPr="000136CF" w:rsidDel="00ED7123" w:rsidRDefault="002D775D" w:rsidP="00B94200">
            <w:pPr>
              <w:pStyle w:val="tabletext11"/>
              <w:suppressAutoHyphens/>
              <w:jc w:val="center"/>
              <w:rPr>
                <w:del w:id="37220" w:author="Author"/>
              </w:rPr>
            </w:pPr>
          </w:p>
        </w:tc>
        <w:tc>
          <w:tcPr>
            <w:tcW w:w="1060" w:type="dxa"/>
            <w:tcBorders>
              <w:top w:val="nil"/>
              <w:left w:val="single" w:sz="6" w:space="0" w:color="auto"/>
              <w:bottom w:val="nil"/>
            </w:tcBorders>
          </w:tcPr>
          <w:p w14:paraId="606842B7" w14:textId="77777777" w:rsidR="002D775D" w:rsidRPr="000136CF" w:rsidDel="00ED7123" w:rsidRDefault="002D775D" w:rsidP="00B94200">
            <w:pPr>
              <w:pStyle w:val="tabletext11"/>
              <w:suppressAutoHyphens/>
              <w:jc w:val="right"/>
              <w:rPr>
                <w:del w:id="37221" w:author="Author"/>
              </w:rPr>
            </w:pPr>
            <w:del w:id="37222" w:author="Author">
              <w:r w:rsidRPr="000136CF" w:rsidDel="00ED7123">
                <w:delText>1.32</w:delText>
              </w:r>
            </w:del>
          </w:p>
        </w:tc>
        <w:tc>
          <w:tcPr>
            <w:tcW w:w="620" w:type="dxa"/>
            <w:tcBorders>
              <w:top w:val="nil"/>
              <w:left w:val="nil"/>
              <w:bottom w:val="nil"/>
              <w:right w:val="single" w:sz="6" w:space="0" w:color="auto"/>
            </w:tcBorders>
          </w:tcPr>
          <w:p w14:paraId="1AD44BF0" w14:textId="77777777" w:rsidR="002D775D" w:rsidRPr="000136CF" w:rsidDel="00ED7123" w:rsidRDefault="002D775D" w:rsidP="00B94200">
            <w:pPr>
              <w:pStyle w:val="tabletext11"/>
              <w:suppressAutoHyphens/>
              <w:jc w:val="center"/>
              <w:rPr>
                <w:del w:id="37223" w:author="Author"/>
              </w:rPr>
            </w:pPr>
          </w:p>
        </w:tc>
        <w:tc>
          <w:tcPr>
            <w:tcW w:w="1060" w:type="dxa"/>
            <w:tcBorders>
              <w:top w:val="nil"/>
              <w:left w:val="single" w:sz="6" w:space="0" w:color="auto"/>
              <w:bottom w:val="nil"/>
            </w:tcBorders>
          </w:tcPr>
          <w:p w14:paraId="5D71E76A" w14:textId="77777777" w:rsidR="002D775D" w:rsidRPr="000136CF" w:rsidDel="00ED7123" w:rsidRDefault="002D775D" w:rsidP="00B94200">
            <w:pPr>
              <w:pStyle w:val="tabletext11"/>
              <w:suppressAutoHyphens/>
              <w:jc w:val="right"/>
              <w:rPr>
                <w:del w:id="37224" w:author="Author"/>
              </w:rPr>
            </w:pPr>
            <w:del w:id="37225" w:author="Author">
              <w:r w:rsidRPr="000136CF" w:rsidDel="00ED7123">
                <w:delText>1.25</w:delText>
              </w:r>
            </w:del>
          </w:p>
        </w:tc>
        <w:tc>
          <w:tcPr>
            <w:tcW w:w="620" w:type="dxa"/>
            <w:tcBorders>
              <w:top w:val="nil"/>
              <w:left w:val="nil"/>
              <w:bottom w:val="nil"/>
              <w:right w:val="single" w:sz="6" w:space="0" w:color="auto"/>
            </w:tcBorders>
          </w:tcPr>
          <w:p w14:paraId="75C7B44E" w14:textId="77777777" w:rsidR="002D775D" w:rsidRPr="000136CF" w:rsidDel="00ED7123" w:rsidRDefault="002D775D" w:rsidP="00B94200">
            <w:pPr>
              <w:pStyle w:val="tabletext11"/>
              <w:suppressAutoHyphens/>
              <w:jc w:val="center"/>
              <w:rPr>
                <w:del w:id="37226" w:author="Author"/>
              </w:rPr>
            </w:pPr>
          </w:p>
        </w:tc>
      </w:tr>
      <w:tr w:rsidR="002D775D" w:rsidRPr="000136CF" w:rsidDel="00ED7123" w14:paraId="795649FB" w14:textId="77777777" w:rsidTr="00B94200">
        <w:trPr>
          <w:cantSplit/>
          <w:trHeight w:val="190"/>
          <w:del w:id="37227" w:author="Author"/>
        </w:trPr>
        <w:tc>
          <w:tcPr>
            <w:tcW w:w="200" w:type="dxa"/>
          </w:tcPr>
          <w:p w14:paraId="542035E9" w14:textId="77777777" w:rsidR="002D775D" w:rsidRPr="000136CF" w:rsidDel="00ED7123" w:rsidRDefault="002D775D" w:rsidP="00B94200">
            <w:pPr>
              <w:pStyle w:val="tabletext11"/>
              <w:suppressAutoHyphens/>
              <w:rPr>
                <w:del w:id="37228" w:author="Author"/>
              </w:rPr>
            </w:pPr>
          </w:p>
        </w:tc>
        <w:tc>
          <w:tcPr>
            <w:tcW w:w="1120" w:type="dxa"/>
            <w:tcBorders>
              <w:top w:val="nil"/>
              <w:left w:val="single" w:sz="6" w:space="0" w:color="auto"/>
              <w:bottom w:val="nil"/>
            </w:tcBorders>
            <w:hideMark/>
          </w:tcPr>
          <w:p w14:paraId="72C11B49" w14:textId="77777777" w:rsidR="002D775D" w:rsidRPr="000136CF" w:rsidDel="00ED7123" w:rsidRDefault="002D775D" w:rsidP="00B94200">
            <w:pPr>
              <w:pStyle w:val="tabletext11"/>
              <w:suppressAutoHyphens/>
              <w:jc w:val="right"/>
              <w:rPr>
                <w:del w:id="37229" w:author="Author"/>
              </w:rPr>
            </w:pPr>
            <w:del w:id="37230" w:author="Author">
              <w:r w:rsidRPr="000136CF" w:rsidDel="00ED7123">
                <w:delText>300</w:delText>
              </w:r>
            </w:del>
          </w:p>
        </w:tc>
        <w:tc>
          <w:tcPr>
            <w:tcW w:w="560" w:type="dxa"/>
            <w:tcBorders>
              <w:top w:val="nil"/>
              <w:left w:val="nil"/>
              <w:bottom w:val="nil"/>
              <w:right w:val="single" w:sz="6" w:space="0" w:color="auto"/>
            </w:tcBorders>
          </w:tcPr>
          <w:p w14:paraId="7540B215" w14:textId="77777777" w:rsidR="002D775D" w:rsidRPr="000136CF" w:rsidDel="00ED7123" w:rsidRDefault="002D775D" w:rsidP="00B94200">
            <w:pPr>
              <w:pStyle w:val="tabletext11"/>
              <w:suppressAutoHyphens/>
              <w:jc w:val="center"/>
              <w:rPr>
                <w:del w:id="37231" w:author="Author"/>
              </w:rPr>
            </w:pPr>
          </w:p>
        </w:tc>
        <w:tc>
          <w:tcPr>
            <w:tcW w:w="1060" w:type="dxa"/>
            <w:tcBorders>
              <w:top w:val="nil"/>
              <w:left w:val="single" w:sz="6" w:space="0" w:color="auto"/>
              <w:bottom w:val="nil"/>
            </w:tcBorders>
          </w:tcPr>
          <w:p w14:paraId="4DFCC57E" w14:textId="77777777" w:rsidR="002D775D" w:rsidRPr="000136CF" w:rsidDel="00ED7123" w:rsidRDefault="002D775D" w:rsidP="00B94200">
            <w:pPr>
              <w:pStyle w:val="tabletext11"/>
              <w:suppressAutoHyphens/>
              <w:jc w:val="right"/>
              <w:rPr>
                <w:del w:id="37232" w:author="Author"/>
              </w:rPr>
            </w:pPr>
            <w:del w:id="37233" w:author="Author">
              <w:r w:rsidRPr="000136CF" w:rsidDel="00ED7123">
                <w:delText>1.28</w:delText>
              </w:r>
            </w:del>
          </w:p>
        </w:tc>
        <w:tc>
          <w:tcPr>
            <w:tcW w:w="620" w:type="dxa"/>
            <w:tcBorders>
              <w:top w:val="nil"/>
              <w:left w:val="nil"/>
              <w:bottom w:val="nil"/>
              <w:right w:val="single" w:sz="6" w:space="0" w:color="auto"/>
            </w:tcBorders>
          </w:tcPr>
          <w:p w14:paraId="753141F8" w14:textId="77777777" w:rsidR="002D775D" w:rsidRPr="000136CF" w:rsidDel="00ED7123" w:rsidRDefault="002D775D" w:rsidP="00B94200">
            <w:pPr>
              <w:pStyle w:val="tabletext11"/>
              <w:suppressAutoHyphens/>
              <w:jc w:val="center"/>
              <w:rPr>
                <w:del w:id="37234" w:author="Author"/>
              </w:rPr>
            </w:pPr>
          </w:p>
        </w:tc>
        <w:tc>
          <w:tcPr>
            <w:tcW w:w="1060" w:type="dxa"/>
            <w:tcBorders>
              <w:top w:val="nil"/>
              <w:left w:val="single" w:sz="6" w:space="0" w:color="auto"/>
              <w:bottom w:val="nil"/>
            </w:tcBorders>
          </w:tcPr>
          <w:p w14:paraId="7DBCC711" w14:textId="77777777" w:rsidR="002D775D" w:rsidRPr="000136CF" w:rsidDel="00ED7123" w:rsidRDefault="002D775D" w:rsidP="00B94200">
            <w:pPr>
              <w:pStyle w:val="tabletext11"/>
              <w:suppressAutoHyphens/>
              <w:jc w:val="right"/>
              <w:rPr>
                <w:del w:id="37235" w:author="Author"/>
              </w:rPr>
            </w:pPr>
            <w:del w:id="37236" w:author="Author">
              <w:r w:rsidRPr="000136CF" w:rsidDel="00ED7123">
                <w:delText>1.34</w:delText>
              </w:r>
            </w:del>
          </w:p>
        </w:tc>
        <w:tc>
          <w:tcPr>
            <w:tcW w:w="620" w:type="dxa"/>
            <w:tcBorders>
              <w:top w:val="nil"/>
              <w:left w:val="nil"/>
              <w:bottom w:val="nil"/>
              <w:right w:val="single" w:sz="6" w:space="0" w:color="auto"/>
            </w:tcBorders>
          </w:tcPr>
          <w:p w14:paraId="4E2DE0AB" w14:textId="77777777" w:rsidR="002D775D" w:rsidRPr="000136CF" w:rsidDel="00ED7123" w:rsidRDefault="002D775D" w:rsidP="00B94200">
            <w:pPr>
              <w:pStyle w:val="tabletext11"/>
              <w:suppressAutoHyphens/>
              <w:jc w:val="center"/>
              <w:rPr>
                <w:del w:id="37237" w:author="Author"/>
              </w:rPr>
            </w:pPr>
          </w:p>
        </w:tc>
        <w:tc>
          <w:tcPr>
            <w:tcW w:w="1060" w:type="dxa"/>
            <w:tcBorders>
              <w:top w:val="nil"/>
              <w:left w:val="single" w:sz="6" w:space="0" w:color="auto"/>
              <w:bottom w:val="nil"/>
            </w:tcBorders>
          </w:tcPr>
          <w:p w14:paraId="5110E5F3" w14:textId="77777777" w:rsidR="002D775D" w:rsidRPr="000136CF" w:rsidDel="00ED7123" w:rsidRDefault="002D775D" w:rsidP="00B94200">
            <w:pPr>
              <w:pStyle w:val="tabletext11"/>
              <w:suppressAutoHyphens/>
              <w:jc w:val="right"/>
              <w:rPr>
                <w:del w:id="37238" w:author="Author"/>
              </w:rPr>
            </w:pPr>
            <w:del w:id="37239" w:author="Author">
              <w:r w:rsidRPr="000136CF" w:rsidDel="00ED7123">
                <w:delText>1.38</w:delText>
              </w:r>
            </w:del>
          </w:p>
        </w:tc>
        <w:tc>
          <w:tcPr>
            <w:tcW w:w="620" w:type="dxa"/>
            <w:tcBorders>
              <w:top w:val="nil"/>
              <w:left w:val="nil"/>
              <w:bottom w:val="nil"/>
              <w:right w:val="single" w:sz="6" w:space="0" w:color="auto"/>
            </w:tcBorders>
          </w:tcPr>
          <w:p w14:paraId="10526F5A" w14:textId="77777777" w:rsidR="002D775D" w:rsidRPr="000136CF" w:rsidDel="00ED7123" w:rsidRDefault="002D775D" w:rsidP="00B94200">
            <w:pPr>
              <w:pStyle w:val="tabletext11"/>
              <w:suppressAutoHyphens/>
              <w:jc w:val="center"/>
              <w:rPr>
                <w:del w:id="37240" w:author="Author"/>
              </w:rPr>
            </w:pPr>
          </w:p>
        </w:tc>
        <w:tc>
          <w:tcPr>
            <w:tcW w:w="1060" w:type="dxa"/>
            <w:tcBorders>
              <w:top w:val="nil"/>
              <w:left w:val="single" w:sz="6" w:space="0" w:color="auto"/>
              <w:bottom w:val="nil"/>
            </w:tcBorders>
          </w:tcPr>
          <w:p w14:paraId="45867B87" w14:textId="77777777" w:rsidR="002D775D" w:rsidRPr="000136CF" w:rsidDel="00ED7123" w:rsidRDefault="002D775D" w:rsidP="00B94200">
            <w:pPr>
              <w:pStyle w:val="tabletext11"/>
              <w:suppressAutoHyphens/>
              <w:jc w:val="right"/>
              <w:rPr>
                <w:del w:id="37241" w:author="Author"/>
              </w:rPr>
            </w:pPr>
            <w:del w:id="37242" w:author="Author">
              <w:r w:rsidRPr="000136CF" w:rsidDel="00ED7123">
                <w:delText>1.40</w:delText>
              </w:r>
            </w:del>
          </w:p>
        </w:tc>
        <w:tc>
          <w:tcPr>
            <w:tcW w:w="620" w:type="dxa"/>
            <w:tcBorders>
              <w:top w:val="nil"/>
              <w:left w:val="nil"/>
              <w:bottom w:val="nil"/>
              <w:right w:val="single" w:sz="6" w:space="0" w:color="auto"/>
            </w:tcBorders>
          </w:tcPr>
          <w:p w14:paraId="533DCDD9" w14:textId="77777777" w:rsidR="002D775D" w:rsidRPr="000136CF" w:rsidDel="00ED7123" w:rsidRDefault="002D775D" w:rsidP="00B94200">
            <w:pPr>
              <w:pStyle w:val="tabletext11"/>
              <w:suppressAutoHyphens/>
              <w:jc w:val="center"/>
              <w:rPr>
                <w:del w:id="37243" w:author="Author"/>
              </w:rPr>
            </w:pPr>
          </w:p>
        </w:tc>
        <w:tc>
          <w:tcPr>
            <w:tcW w:w="1060" w:type="dxa"/>
            <w:tcBorders>
              <w:top w:val="nil"/>
              <w:left w:val="single" w:sz="6" w:space="0" w:color="auto"/>
              <w:bottom w:val="nil"/>
            </w:tcBorders>
          </w:tcPr>
          <w:p w14:paraId="050ED594" w14:textId="77777777" w:rsidR="002D775D" w:rsidRPr="000136CF" w:rsidDel="00ED7123" w:rsidRDefault="002D775D" w:rsidP="00B94200">
            <w:pPr>
              <w:pStyle w:val="tabletext11"/>
              <w:suppressAutoHyphens/>
              <w:jc w:val="right"/>
              <w:rPr>
                <w:del w:id="37244" w:author="Author"/>
              </w:rPr>
            </w:pPr>
            <w:del w:id="37245" w:author="Author">
              <w:r w:rsidRPr="000136CF" w:rsidDel="00ED7123">
                <w:delText>1.30</w:delText>
              </w:r>
            </w:del>
          </w:p>
        </w:tc>
        <w:tc>
          <w:tcPr>
            <w:tcW w:w="620" w:type="dxa"/>
            <w:tcBorders>
              <w:top w:val="nil"/>
              <w:left w:val="nil"/>
              <w:bottom w:val="nil"/>
              <w:right w:val="single" w:sz="6" w:space="0" w:color="auto"/>
            </w:tcBorders>
          </w:tcPr>
          <w:p w14:paraId="252436C8" w14:textId="77777777" w:rsidR="002D775D" w:rsidRPr="000136CF" w:rsidDel="00ED7123" w:rsidRDefault="002D775D" w:rsidP="00B94200">
            <w:pPr>
              <w:pStyle w:val="tabletext11"/>
              <w:suppressAutoHyphens/>
              <w:jc w:val="center"/>
              <w:rPr>
                <w:del w:id="37246" w:author="Author"/>
              </w:rPr>
            </w:pPr>
          </w:p>
        </w:tc>
      </w:tr>
      <w:tr w:rsidR="002D775D" w:rsidRPr="000136CF" w:rsidDel="00ED7123" w14:paraId="63A2A6E4" w14:textId="77777777" w:rsidTr="00B94200">
        <w:trPr>
          <w:cantSplit/>
          <w:trHeight w:val="190"/>
          <w:del w:id="37247" w:author="Author"/>
        </w:trPr>
        <w:tc>
          <w:tcPr>
            <w:tcW w:w="200" w:type="dxa"/>
          </w:tcPr>
          <w:p w14:paraId="7E610C47" w14:textId="77777777" w:rsidR="002D775D" w:rsidRPr="000136CF" w:rsidDel="00ED7123" w:rsidRDefault="002D775D" w:rsidP="00B94200">
            <w:pPr>
              <w:pStyle w:val="tabletext11"/>
              <w:suppressAutoHyphens/>
              <w:rPr>
                <w:del w:id="37248" w:author="Author"/>
              </w:rPr>
            </w:pPr>
          </w:p>
        </w:tc>
        <w:tc>
          <w:tcPr>
            <w:tcW w:w="1120" w:type="dxa"/>
            <w:tcBorders>
              <w:top w:val="nil"/>
              <w:left w:val="single" w:sz="6" w:space="0" w:color="auto"/>
              <w:bottom w:val="nil"/>
            </w:tcBorders>
            <w:hideMark/>
          </w:tcPr>
          <w:p w14:paraId="6C2107C9" w14:textId="77777777" w:rsidR="002D775D" w:rsidRPr="000136CF" w:rsidDel="00ED7123" w:rsidRDefault="002D775D" w:rsidP="00B94200">
            <w:pPr>
              <w:pStyle w:val="tabletext11"/>
              <w:suppressAutoHyphens/>
              <w:jc w:val="right"/>
              <w:rPr>
                <w:del w:id="37249" w:author="Author"/>
              </w:rPr>
            </w:pPr>
            <w:del w:id="37250" w:author="Author">
              <w:r w:rsidRPr="000136CF" w:rsidDel="00ED7123">
                <w:delText>350</w:delText>
              </w:r>
            </w:del>
          </w:p>
        </w:tc>
        <w:tc>
          <w:tcPr>
            <w:tcW w:w="560" w:type="dxa"/>
            <w:tcBorders>
              <w:top w:val="nil"/>
              <w:left w:val="nil"/>
              <w:bottom w:val="nil"/>
              <w:right w:val="single" w:sz="6" w:space="0" w:color="auto"/>
            </w:tcBorders>
          </w:tcPr>
          <w:p w14:paraId="4A349DEF" w14:textId="77777777" w:rsidR="002D775D" w:rsidRPr="000136CF" w:rsidDel="00ED7123" w:rsidRDefault="002D775D" w:rsidP="00B94200">
            <w:pPr>
              <w:pStyle w:val="tabletext11"/>
              <w:suppressAutoHyphens/>
              <w:jc w:val="center"/>
              <w:rPr>
                <w:del w:id="37251" w:author="Author"/>
              </w:rPr>
            </w:pPr>
          </w:p>
        </w:tc>
        <w:tc>
          <w:tcPr>
            <w:tcW w:w="1060" w:type="dxa"/>
            <w:tcBorders>
              <w:top w:val="nil"/>
              <w:left w:val="single" w:sz="6" w:space="0" w:color="auto"/>
              <w:bottom w:val="nil"/>
            </w:tcBorders>
          </w:tcPr>
          <w:p w14:paraId="5F9BB3A9" w14:textId="77777777" w:rsidR="002D775D" w:rsidRPr="000136CF" w:rsidDel="00ED7123" w:rsidRDefault="002D775D" w:rsidP="00B94200">
            <w:pPr>
              <w:pStyle w:val="tabletext11"/>
              <w:suppressAutoHyphens/>
              <w:jc w:val="right"/>
              <w:rPr>
                <w:del w:id="37252" w:author="Author"/>
              </w:rPr>
            </w:pPr>
            <w:del w:id="37253" w:author="Author">
              <w:r w:rsidRPr="000136CF" w:rsidDel="00ED7123">
                <w:delText>1.32</w:delText>
              </w:r>
            </w:del>
          </w:p>
        </w:tc>
        <w:tc>
          <w:tcPr>
            <w:tcW w:w="620" w:type="dxa"/>
            <w:tcBorders>
              <w:top w:val="nil"/>
              <w:left w:val="nil"/>
              <w:bottom w:val="nil"/>
              <w:right w:val="single" w:sz="6" w:space="0" w:color="auto"/>
            </w:tcBorders>
          </w:tcPr>
          <w:p w14:paraId="7348526D" w14:textId="77777777" w:rsidR="002D775D" w:rsidRPr="000136CF" w:rsidDel="00ED7123" w:rsidRDefault="002D775D" w:rsidP="00B94200">
            <w:pPr>
              <w:pStyle w:val="tabletext11"/>
              <w:suppressAutoHyphens/>
              <w:jc w:val="center"/>
              <w:rPr>
                <w:del w:id="37254" w:author="Author"/>
              </w:rPr>
            </w:pPr>
          </w:p>
        </w:tc>
        <w:tc>
          <w:tcPr>
            <w:tcW w:w="1060" w:type="dxa"/>
            <w:tcBorders>
              <w:top w:val="nil"/>
              <w:left w:val="single" w:sz="6" w:space="0" w:color="auto"/>
              <w:bottom w:val="nil"/>
            </w:tcBorders>
          </w:tcPr>
          <w:p w14:paraId="388F1F5A" w14:textId="77777777" w:rsidR="002D775D" w:rsidRPr="000136CF" w:rsidDel="00ED7123" w:rsidRDefault="002D775D" w:rsidP="00B94200">
            <w:pPr>
              <w:pStyle w:val="tabletext11"/>
              <w:suppressAutoHyphens/>
              <w:jc w:val="right"/>
              <w:rPr>
                <w:del w:id="37255" w:author="Author"/>
              </w:rPr>
            </w:pPr>
            <w:del w:id="37256" w:author="Author">
              <w:r w:rsidRPr="000136CF" w:rsidDel="00ED7123">
                <w:delText>1.40</w:delText>
              </w:r>
            </w:del>
          </w:p>
        </w:tc>
        <w:tc>
          <w:tcPr>
            <w:tcW w:w="620" w:type="dxa"/>
            <w:tcBorders>
              <w:top w:val="nil"/>
              <w:left w:val="nil"/>
              <w:bottom w:val="nil"/>
              <w:right w:val="single" w:sz="6" w:space="0" w:color="auto"/>
            </w:tcBorders>
          </w:tcPr>
          <w:p w14:paraId="65B28DFE" w14:textId="77777777" w:rsidR="002D775D" w:rsidRPr="000136CF" w:rsidDel="00ED7123" w:rsidRDefault="002D775D" w:rsidP="00B94200">
            <w:pPr>
              <w:pStyle w:val="tabletext11"/>
              <w:suppressAutoHyphens/>
              <w:jc w:val="center"/>
              <w:rPr>
                <w:del w:id="37257" w:author="Author"/>
              </w:rPr>
            </w:pPr>
          </w:p>
        </w:tc>
        <w:tc>
          <w:tcPr>
            <w:tcW w:w="1060" w:type="dxa"/>
            <w:tcBorders>
              <w:top w:val="nil"/>
              <w:left w:val="single" w:sz="6" w:space="0" w:color="auto"/>
              <w:bottom w:val="nil"/>
            </w:tcBorders>
          </w:tcPr>
          <w:p w14:paraId="0DFE425C" w14:textId="77777777" w:rsidR="002D775D" w:rsidRPr="000136CF" w:rsidDel="00ED7123" w:rsidRDefault="002D775D" w:rsidP="00B94200">
            <w:pPr>
              <w:pStyle w:val="tabletext11"/>
              <w:suppressAutoHyphens/>
              <w:jc w:val="right"/>
              <w:rPr>
                <w:del w:id="37258" w:author="Author"/>
              </w:rPr>
            </w:pPr>
            <w:del w:id="37259" w:author="Author">
              <w:r w:rsidRPr="000136CF" w:rsidDel="00ED7123">
                <w:delText>1.45</w:delText>
              </w:r>
            </w:del>
          </w:p>
        </w:tc>
        <w:tc>
          <w:tcPr>
            <w:tcW w:w="620" w:type="dxa"/>
            <w:tcBorders>
              <w:top w:val="nil"/>
              <w:left w:val="nil"/>
              <w:bottom w:val="nil"/>
              <w:right w:val="single" w:sz="6" w:space="0" w:color="auto"/>
            </w:tcBorders>
          </w:tcPr>
          <w:p w14:paraId="6E448B47" w14:textId="77777777" w:rsidR="002D775D" w:rsidRPr="000136CF" w:rsidDel="00ED7123" w:rsidRDefault="002D775D" w:rsidP="00B94200">
            <w:pPr>
              <w:pStyle w:val="tabletext11"/>
              <w:suppressAutoHyphens/>
              <w:jc w:val="center"/>
              <w:rPr>
                <w:del w:id="37260" w:author="Author"/>
              </w:rPr>
            </w:pPr>
          </w:p>
        </w:tc>
        <w:tc>
          <w:tcPr>
            <w:tcW w:w="1060" w:type="dxa"/>
            <w:tcBorders>
              <w:top w:val="nil"/>
              <w:left w:val="single" w:sz="6" w:space="0" w:color="auto"/>
              <w:bottom w:val="nil"/>
            </w:tcBorders>
          </w:tcPr>
          <w:p w14:paraId="56A0040D" w14:textId="77777777" w:rsidR="002D775D" w:rsidRPr="000136CF" w:rsidDel="00ED7123" w:rsidRDefault="002D775D" w:rsidP="00B94200">
            <w:pPr>
              <w:pStyle w:val="tabletext11"/>
              <w:suppressAutoHyphens/>
              <w:jc w:val="right"/>
              <w:rPr>
                <w:del w:id="37261" w:author="Author"/>
              </w:rPr>
            </w:pPr>
            <w:del w:id="37262" w:author="Author">
              <w:r w:rsidRPr="000136CF" w:rsidDel="00ED7123">
                <w:delText>1.47</w:delText>
              </w:r>
            </w:del>
          </w:p>
        </w:tc>
        <w:tc>
          <w:tcPr>
            <w:tcW w:w="620" w:type="dxa"/>
            <w:tcBorders>
              <w:top w:val="nil"/>
              <w:left w:val="nil"/>
              <w:bottom w:val="nil"/>
              <w:right w:val="single" w:sz="6" w:space="0" w:color="auto"/>
            </w:tcBorders>
          </w:tcPr>
          <w:p w14:paraId="53C837DE" w14:textId="77777777" w:rsidR="002D775D" w:rsidRPr="000136CF" w:rsidDel="00ED7123" w:rsidRDefault="002D775D" w:rsidP="00B94200">
            <w:pPr>
              <w:pStyle w:val="tabletext11"/>
              <w:suppressAutoHyphens/>
              <w:jc w:val="center"/>
              <w:rPr>
                <w:del w:id="37263" w:author="Author"/>
              </w:rPr>
            </w:pPr>
          </w:p>
        </w:tc>
        <w:tc>
          <w:tcPr>
            <w:tcW w:w="1060" w:type="dxa"/>
            <w:tcBorders>
              <w:top w:val="nil"/>
              <w:left w:val="single" w:sz="6" w:space="0" w:color="auto"/>
              <w:bottom w:val="nil"/>
            </w:tcBorders>
          </w:tcPr>
          <w:p w14:paraId="431434FC" w14:textId="77777777" w:rsidR="002D775D" w:rsidRPr="000136CF" w:rsidDel="00ED7123" w:rsidRDefault="002D775D" w:rsidP="00B94200">
            <w:pPr>
              <w:pStyle w:val="tabletext11"/>
              <w:suppressAutoHyphens/>
              <w:jc w:val="right"/>
              <w:rPr>
                <w:del w:id="37264" w:author="Author"/>
              </w:rPr>
            </w:pPr>
            <w:del w:id="37265" w:author="Author">
              <w:r w:rsidRPr="000136CF" w:rsidDel="00ED7123">
                <w:delText>1.35</w:delText>
              </w:r>
            </w:del>
          </w:p>
        </w:tc>
        <w:tc>
          <w:tcPr>
            <w:tcW w:w="620" w:type="dxa"/>
            <w:tcBorders>
              <w:top w:val="nil"/>
              <w:left w:val="nil"/>
              <w:bottom w:val="nil"/>
              <w:right w:val="single" w:sz="6" w:space="0" w:color="auto"/>
            </w:tcBorders>
          </w:tcPr>
          <w:p w14:paraId="7941929E" w14:textId="77777777" w:rsidR="002D775D" w:rsidRPr="000136CF" w:rsidDel="00ED7123" w:rsidRDefault="002D775D" w:rsidP="00B94200">
            <w:pPr>
              <w:pStyle w:val="tabletext11"/>
              <w:suppressAutoHyphens/>
              <w:jc w:val="center"/>
              <w:rPr>
                <w:del w:id="37266" w:author="Author"/>
              </w:rPr>
            </w:pPr>
          </w:p>
        </w:tc>
      </w:tr>
      <w:tr w:rsidR="002D775D" w:rsidRPr="000136CF" w:rsidDel="00ED7123" w14:paraId="182E5770" w14:textId="77777777" w:rsidTr="00B94200">
        <w:trPr>
          <w:cantSplit/>
          <w:trHeight w:val="190"/>
          <w:del w:id="37267" w:author="Author"/>
        </w:trPr>
        <w:tc>
          <w:tcPr>
            <w:tcW w:w="200" w:type="dxa"/>
          </w:tcPr>
          <w:p w14:paraId="71E95D74" w14:textId="77777777" w:rsidR="002D775D" w:rsidRPr="000136CF" w:rsidDel="00ED7123" w:rsidRDefault="002D775D" w:rsidP="00B94200">
            <w:pPr>
              <w:pStyle w:val="tabletext11"/>
              <w:suppressAutoHyphens/>
              <w:rPr>
                <w:del w:id="37268" w:author="Author"/>
              </w:rPr>
            </w:pPr>
          </w:p>
        </w:tc>
        <w:tc>
          <w:tcPr>
            <w:tcW w:w="1120" w:type="dxa"/>
            <w:tcBorders>
              <w:top w:val="nil"/>
              <w:left w:val="single" w:sz="6" w:space="0" w:color="auto"/>
              <w:bottom w:val="nil"/>
            </w:tcBorders>
            <w:hideMark/>
          </w:tcPr>
          <w:p w14:paraId="20B3292C" w14:textId="77777777" w:rsidR="002D775D" w:rsidRPr="000136CF" w:rsidDel="00ED7123" w:rsidRDefault="002D775D" w:rsidP="00B94200">
            <w:pPr>
              <w:pStyle w:val="tabletext11"/>
              <w:suppressAutoHyphens/>
              <w:jc w:val="right"/>
              <w:rPr>
                <w:del w:id="37269" w:author="Author"/>
              </w:rPr>
            </w:pPr>
            <w:del w:id="37270" w:author="Author">
              <w:r w:rsidRPr="000136CF" w:rsidDel="00ED7123">
                <w:delText>400</w:delText>
              </w:r>
            </w:del>
          </w:p>
        </w:tc>
        <w:tc>
          <w:tcPr>
            <w:tcW w:w="560" w:type="dxa"/>
            <w:tcBorders>
              <w:top w:val="nil"/>
              <w:left w:val="nil"/>
              <w:bottom w:val="nil"/>
              <w:right w:val="single" w:sz="6" w:space="0" w:color="auto"/>
            </w:tcBorders>
          </w:tcPr>
          <w:p w14:paraId="143F448B" w14:textId="77777777" w:rsidR="002D775D" w:rsidRPr="000136CF" w:rsidDel="00ED7123" w:rsidRDefault="002D775D" w:rsidP="00B94200">
            <w:pPr>
              <w:pStyle w:val="tabletext11"/>
              <w:suppressAutoHyphens/>
              <w:jc w:val="center"/>
              <w:rPr>
                <w:del w:id="37271" w:author="Author"/>
              </w:rPr>
            </w:pPr>
          </w:p>
        </w:tc>
        <w:tc>
          <w:tcPr>
            <w:tcW w:w="1060" w:type="dxa"/>
            <w:tcBorders>
              <w:top w:val="nil"/>
              <w:left w:val="single" w:sz="6" w:space="0" w:color="auto"/>
              <w:bottom w:val="nil"/>
            </w:tcBorders>
          </w:tcPr>
          <w:p w14:paraId="5A354DE1" w14:textId="77777777" w:rsidR="002D775D" w:rsidRPr="000136CF" w:rsidDel="00ED7123" w:rsidRDefault="002D775D" w:rsidP="00B94200">
            <w:pPr>
              <w:pStyle w:val="tabletext11"/>
              <w:suppressAutoHyphens/>
              <w:jc w:val="right"/>
              <w:rPr>
                <w:del w:id="37272" w:author="Author"/>
              </w:rPr>
            </w:pPr>
            <w:del w:id="37273" w:author="Author">
              <w:r w:rsidRPr="000136CF" w:rsidDel="00ED7123">
                <w:delText>1.36</w:delText>
              </w:r>
            </w:del>
          </w:p>
        </w:tc>
        <w:tc>
          <w:tcPr>
            <w:tcW w:w="620" w:type="dxa"/>
            <w:tcBorders>
              <w:top w:val="nil"/>
              <w:left w:val="nil"/>
              <w:bottom w:val="nil"/>
              <w:right w:val="single" w:sz="6" w:space="0" w:color="auto"/>
            </w:tcBorders>
          </w:tcPr>
          <w:p w14:paraId="49F99238" w14:textId="77777777" w:rsidR="002D775D" w:rsidRPr="000136CF" w:rsidDel="00ED7123" w:rsidRDefault="002D775D" w:rsidP="00B94200">
            <w:pPr>
              <w:pStyle w:val="tabletext11"/>
              <w:suppressAutoHyphens/>
              <w:jc w:val="center"/>
              <w:rPr>
                <w:del w:id="37274" w:author="Author"/>
              </w:rPr>
            </w:pPr>
          </w:p>
        </w:tc>
        <w:tc>
          <w:tcPr>
            <w:tcW w:w="1060" w:type="dxa"/>
            <w:tcBorders>
              <w:top w:val="nil"/>
              <w:left w:val="single" w:sz="6" w:space="0" w:color="auto"/>
              <w:bottom w:val="nil"/>
            </w:tcBorders>
          </w:tcPr>
          <w:p w14:paraId="066B5440" w14:textId="77777777" w:rsidR="002D775D" w:rsidRPr="000136CF" w:rsidDel="00ED7123" w:rsidRDefault="002D775D" w:rsidP="00B94200">
            <w:pPr>
              <w:pStyle w:val="tabletext11"/>
              <w:suppressAutoHyphens/>
              <w:jc w:val="right"/>
              <w:rPr>
                <w:del w:id="37275" w:author="Author"/>
              </w:rPr>
            </w:pPr>
            <w:del w:id="37276" w:author="Author">
              <w:r w:rsidRPr="000136CF" w:rsidDel="00ED7123">
                <w:delText>1.45</w:delText>
              </w:r>
            </w:del>
          </w:p>
        </w:tc>
        <w:tc>
          <w:tcPr>
            <w:tcW w:w="620" w:type="dxa"/>
            <w:tcBorders>
              <w:top w:val="nil"/>
              <w:left w:val="nil"/>
              <w:bottom w:val="nil"/>
              <w:right w:val="single" w:sz="6" w:space="0" w:color="auto"/>
            </w:tcBorders>
          </w:tcPr>
          <w:p w14:paraId="5E8BCFEC" w14:textId="77777777" w:rsidR="002D775D" w:rsidRPr="000136CF" w:rsidDel="00ED7123" w:rsidRDefault="002D775D" w:rsidP="00B94200">
            <w:pPr>
              <w:pStyle w:val="tabletext11"/>
              <w:suppressAutoHyphens/>
              <w:jc w:val="center"/>
              <w:rPr>
                <w:del w:id="37277" w:author="Author"/>
              </w:rPr>
            </w:pPr>
          </w:p>
        </w:tc>
        <w:tc>
          <w:tcPr>
            <w:tcW w:w="1060" w:type="dxa"/>
            <w:tcBorders>
              <w:top w:val="nil"/>
              <w:left w:val="single" w:sz="6" w:space="0" w:color="auto"/>
              <w:bottom w:val="nil"/>
            </w:tcBorders>
          </w:tcPr>
          <w:p w14:paraId="34B4852D" w14:textId="77777777" w:rsidR="002D775D" w:rsidRPr="000136CF" w:rsidDel="00ED7123" w:rsidRDefault="002D775D" w:rsidP="00B94200">
            <w:pPr>
              <w:pStyle w:val="tabletext11"/>
              <w:suppressAutoHyphens/>
              <w:jc w:val="right"/>
              <w:rPr>
                <w:del w:id="37278" w:author="Author"/>
              </w:rPr>
            </w:pPr>
            <w:del w:id="37279" w:author="Author">
              <w:r w:rsidRPr="000136CF" w:rsidDel="00ED7123">
                <w:delText>1.51</w:delText>
              </w:r>
            </w:del>
          </w:p>
        </w:tc>
        <w:tc>
          <w:tcPr>
            <w:tcW w:w="620" w:type="dxa"/>
            <w:tcBorders>
              <w:top w:val="nil"/>
              <w:left w:val="nil"/>
              <w:bottom w:val="nil"/>
              <w:right w:val="single" w:sz="6" w:space="0" w:color="auto"/>
            </w:tcBorders>
          </w:tcPr>
          <w:p w14:paraId="0C65CD2B" w14:textId="77777777" w:rsidR="002D775D" w:rsidRPr="000136CF" w:rsidDel="00ED7123" w:rsidRDefault="002D775D" w:rsidP="00B94200">
            <w:pPr>
              <w:pStyle w:val="tabletext11"/>
              <w:suppressAutoHyphens/>
              <w:jc w:val="center"/>
              <w:rPr>
                <w:del w:id="37280" w:author="Author"/>
              </w:rPr>
            </w:pPr>
          </w:p>
        </w:tc>
        <w:tc>
          <w:tcPr>
            <w:tcW w:w="1060" w:type="dxa"/>
            <w:tcBorders>
              <w:top w:val="nil"/>
              <w:left w:val="single" w:sz="6" w:space="0" w:color="auto"/>
              <w:bottom w:val="nil"/>
            </w:tcBorders>
          </w:tcPr>
          <w:p w14:paraId="387C987A" w14:textId="77777777" w:rsidR="002D775D" w:rsidRPr="000136CF" w:rsidDel="00ED7123" w:rsidRDefault="002D775D" w:rsidP="00B94200">
            <w:pPr>
              <w:pStyle w:val="tabletext11"/>
              <w:suppressAutoHyphens/>
              <w:jc w:val="right"/>
              <w:rPr>
                <w:del w:id="37281" w:author="Author"/>
              </w:rPr>
            </w:pPr>
            <w:del w:id="37282" w:author="Author">
              <w:r w:rsidRPr="000136CF" w:rsidDel="00ED7123">
                <w:delText>1.53</w:delText>
              </w:r>
            </w:del>
          </w:p>
        </w:tc>
        <w:tc>
          <w:tcPr>
            <w:tcW w:w="620" w:type="dxa"/>
            <w:tcBorders>
              <w:top w:val="nil"/>
              <w:left w:val="nil"/>
              <w:bottom w:val="nil"/>
              <w:right w:val="single" w:sz="6" w:space="0" w:color="auto"/>
            </w:tcBorders>
          </w:tcPr>
          <w:p w14:paraId="1EF26075" w14:textId="77777777" w:rsidR="002D775D" w:rsidRPr="000136CF" w:rsidDel="00ED7123" w:rsidRDefault="002D775D" w:rsidP="00B94200">
            <w:pPr>
              <w:pStyle w:val="tabletext11"/>
              <w:suppressAutoHyphens/>
              <w:jc w:val="center"/>
              <w:rPr>
                <w:del w:id="37283" w:author="Author"/>
              </w:rPr>
            </w:pPr>
          </w:p>
        </w:tc>
        <w:tc>
          <w:tcPr>
            <w:tcW w:w="1060" w:type="dxa"/>
            <w:tcBorders>
              <w:top w:val="nil"/>
              <w:left w:val="single" w:sz="6" w:space="0" w:color="auto"/>
              <w:bottom w:val="nil"/>
            </w:tcBorders>
          </w:tcPr>
          <w:p w14:paraId="536B1DB4" w14:textId="77777777" w:rsidR="002D775D" w:rsidRPr="000136CF" w:rsidDel="00ED7123" w:rsidRDefault="002D775D" w:rsidP="00B94200">
            <w:pPr>
              <w:pStyle w:val="tabletext11"/>
              <w:suppressAutoHyphens/>
              <w:jc w:val="right"/>
              <w:rPr>
                <w:del w:id="37284" w:author="Author"/>
              </w:rPr>
            </w:pPr>
            <w:del w:id="37285" w:author="Author">
              <w:r w:rsidRPr="000136CF" w:rsidDel="00ED7123">
                <w:delText>1.39</w:delText>
              </w:r>
            </w:del>
          </w:p>
        </w:tc>
        <w:tc>
          <w:tcPr>
            <w:tcW w:w="620" w:type="dxa"/>
            <w:tcBorders>
              <w:top w:val="nil"/>
              <w:left w:val="nil"/>
              <w:bottom w:val="nil"/>
              <w:right w:val="single" w:sz="6" w:space="0" w:color="auto"/>
            </w:tcBorders>
          </w:tcPr>
          <w:p w14:paraId="4F5F5AE1" w14:textId="77777777" w:rsidR="002D775D" w:rsidRPr="000136CF" w:rsidDel="00ED7123" w:rsidRDefault="002D775D" w:rsidP="00B94200">
            <w:pPr>
              <w:pStyle w:val="tabletext11"/>
              <w:suppressAutoHyphens/>
              <w:jc w:val="center"/>
              <w:rPr>
                <w:del w:id="37286" w:author="Author"/>
              </w:rPr>
            </w:pPr>
          </w:p>
        </w:tc>
      </w:tr>
      <w:tr w:rsidR="002D775D" w:rsidRPr="000136CF" w:rsidDel="00ED7123" w14:paraId="61773372" w14:textId="77777777" w:rsidTr="00B94200">
        <w:trPr>
          <w:cantSplit/>
          <w:trHeight w:val="190"/>
          <w:del w:id="37287" w:author="Author"/>
        </w:trPr>
        <w:tc>
          <w:tcPr>
            <w:tcW w:w="200" w:type="dxa"/>
          </w:tcPr>
          <w:p w14:paraId="44DD142B" w14:textId="77777777" w:rsidR="002D775D" w:rsidRPr="000136CF" w:rsidDel="00ED7123" w:rsidRDefault="002D775D" w:rsidP="00B94200">
            <w:pPr>
              <w:pStyle w:val="tabletext11"/>
              <w:suppressAutoHyphens/>
              <w:rPr>
                <w:del w:id="37288" w:author="Author"/>
              </w:rPr>
            </w:pPr>
          </w:p>
        </w:tc>
        <w:tc>
          <w:tcPr>
            <w:tcW w:w="1120" w:type="dxa"/>
            <w:tcBorders>
              <w:top w:val="nil"/>
              <w:left w:val="single" w:sz="6" w:space="0" w:color="auto"/>
              <w:bottom w:val="nil"/>
            </w:tcBorders>
            <w:hideMark/>
          </w:tcPr>
          <w:p w14:paraId="705B7D1A" w14:textId="77777777" w:rsidR="002D775D" w:rsidRPr="000136CF" w:rsidDel="00ED7123" w:rsidRDefault="002D775D" w:rsidP="00B94200">
            <w:pPr>
              <w:pStyle w:val="tabletext11"/>
              <w:suppressAutoHyphens/>
              <w:jc w:val="right"/>
              <w:rPr>
                <w:del w:id="37289" w:author="Author"/>
              </w:rPr>
            </w:pPr>
            <w:del w:id="37290" w:author="Author">
              <w:r w:rsidRPr="000136CF" w:rsidDel="00ED7123">
                <w:delText>500</w:delText>
              </w:r>
            </w:del>
          </w:p>
        </w:tc>
        <w:tc>
          <w:tcPr>
            <w:tcW w:w="560" w:type="dxa"/>
            <w:tcBorders>
              <w:top w:val="nil"/>
              <w:left w:val="nil"/>
              <w:bottom w:val="nil"/>
              <w:right w:val="single" w:sz="6" w:space="0" w:color="auto"/>
            </w:tcBorders>
          </w:tcPr>
          <w:p w14:paraId="00DB333A" w14:textId="77777777" w:rsidR="002D775D" w:rsidRPr="000136CF" w:rsidDel="00ED7123" w:rsidRDefault="002D775D" w:rsidP="00B94200">
            <w:pPr>
              <w:pStyle w:val="tabletext11"/>
              <w:suppressAutoHyphens/>
              <w:jc w:val="center"/>
              <w:rPr>
                <w:del w:id="37291" w:author="Author"/>
              </w:rPr>
            </w:pPr>
          </w:p>
        </w:tc>
        <w:tc>
          <w:tcPr>
            <w:tcW w:w="1060" w:type="dxa"/>
            <w:tcBorders>
              <w:top w:val="nil"/>
              <w:left w:val="single" w:sz="6" w:space="0" w:color="auto"/>
              <w:bottom w:val="nil"/>
            </w:tcBorders>
          </w:tcPr>
          <w:p w14:paraId="7448F762" w14:textId="77777777" w:rsidR="002D775D" w:rsidRPr="000136CF" w:rsidDel="00ED7123" w:rsidRDefault="002D775D" w:rsidP="00B94200">
            <w:pPr>
              <w:pStyle w:val="tabletext11"/>
              <w:suppressAutoHyphens/>
              <w:jc w:val="right"/>
              <w:rPr>
                <w:del w:id="37292" w:author="Author"/>
              </w:rPr>
            </w:pPr>
            <w:del w:id="37293" w:author="Author">
              <w:r w:rsidRPr="000136CF" w:rsidDel="00ED7123">
                <w:delText>1.43</w:delText>
              </w:r>
            </w:del>
          </w:p>
        </w:tc>
        <w:tc>
          <w:tcPr>
            <w:tcW w:w="620" w:type="dxa"/>
            <w:tcBorders>
              <w:top w:val="nil"/>
              <w:left w:val="nil"/>
              <w:bottom w:val="nil"/>
              <w:right w:val="single" w:sz="6" w:space="0" w:color="auto"/>
            </w:tcBorders>
          </w:tcPr>
          <w:p w14:paraId="2E47571A" w14:textId="77777777" w:rsidR="002D775D" w:rsidRPr="000136CF" w:rsidDel="00ED7123" w:rsidRDefault="002D775D" w:rsidP="00B94200">
            <w:pPr>
              <w:pStyle w:val="tabletext11"/>
              <w:suppressAutoHyphens/>
              <w:jc w:val="center"/>
              <w:rPr>
                <w:del w:id="37294" w:author="Author"/>
              </w:rPr>
            </w:pPr>
          </w:p>
        </w:tc>
        <w:tc>
          <w:tcPr>
            <w:tcW w:w="1060" w:type="dxa"/>
            <w:tcBorders>
              <w:top w:val="nil"/>
              <w:left w:val="single" w:sz="6" w:space="0" w:color="auto"/>
              <w:bottom w:val="nil"/>
            </w:tcBorders>
          </w:tcPr>
          <w:p w14:paraId="01E54010" w14:textId="77777777" w:rsidR="002D775D" w:rsidRPr="000136CF" w:rsidDel="00ED7123" w:rsidRDefault="002D775D" w:rsidP="00B94200">
            <w:pPr>
              <w:pStyle w:val="tabletext11"/>
              <w:suppressAutoHyphens/>
              <w:jc w:val="right"/>
              <w:rPr>
                <w:del w:id="37295" w:author="Author"/>
              </w:rPr>
            </w:pPr>
            <w:del w:id="37296" w:author="Author">
              <w:r w:rsidRPr="000136CF" w:rsidDel="00ED7123">
                <w:delText>1.54</w:delText>
              </w:r>
            </w:del>
          </w:p>
        </w:tc>
        <w:tc>
          <w:tcPr>
            <w:tcW w:w="620" w:type="dxa"/>
            <w:tcBorders>
              <w:top w:val="nil"/>
              <w:left w:val="nil"/>
              <w:bottom w:val="nil"/>
              <w:right w:val="single" w:sz="6" w:space="0" w:color="auto"/>
            </w:tcBorders>
          </w:tcPr>
          <w:p w14:paraId="52D76174" w14:textId="77777777" w:rsidR="002D775D" w:rsidRPr="000136CF" w:rsidDel="00ED7123" w:rsidRDefault="002D775D" w:rsidP="00B94200">
            <w:pPr>
              <w:pStyle w:val="tabletext11"/>
              <w:suppressAutoHyphens/>
              <w:jc w:val="center"/>
              <w:rPr>
                <w:del w:id="37297" w:author="Author"/>
              </w:rPr>
            </w:pPr>
          </w:p>
        </w:tc>
        <w:tc>
          <w:tcPr>
            <w:tcW w:w="1060" w:type="dxa"/>
            <w:tcBorders>
              <w:top w:val="nil"/>
              <w:left w:val="single" w:sz="6" w:space="0" w:color="auto"/>
              <w:bottom w:val="nil"/>
            </w:tcBorders>
          </w:tcPr>
          <w:p w14:paraId="2BC28F76" w14:textId="77777777" w:rsidR="002D775D" w:rsidRPr="000136CF" w:rsidDel="00ED7123" w:rsidRDefault="002D775D" w:rsidP="00B94200">
            <w:pPr>
              <w:pStyle w:val="tabletext11"/>
              <w:suppressAutoHyphens/>
              <w:jc w:val="right"/>
              <w:rPr>
                <w:del w:id="37298" w:author="Author"/>
              </w:rPr>
            </w:pPr>
            <w:del w:id="37299" w:author="Author">
              <w:r w:rsidRPr="000136CF" w:rsidDel="00ED7123">
                <w:delText>1.62</w:delText>
              </w:r>
            </w:del>
          </w:p>
        </w:tc>
        <w:tc>
          <w:tcPr>
            <w:tcW w:w="620" w:type="dxa"/>
            <w:tcBorders>
              <w:top w:val="nil"/>
              <w:left w:val="nil"/>
              <w:bottom w:val="nil"/>
              <w:right w:val="single" w:sz="6" w:space="0" w:color="auto"/>
            </w:tcBorders>
          </w:tcPr>
          <w:p w14:paraId="6206770F" w14:textId="77777777" w:rsidR="002D775D" w:rsidRPr="000136CF" w:rsidDel="00ED7123" w:rsidRDefault="002D775D" w:rsidP="00B94200">
            <w:pPr>
              <w:pStyle w:val="tabletext11"/>
              <w:suppressAutoHyphens/>
              <w:jc w:val="center"/>
              <w:rPr>
                <w:del w:id="37300" w:author="Author"/>
              </w:rPr>
            </w:pPr>
          </w:p>
        </w:tc>
        <w:tc>
          <w:tcPr>
            <w:tcW w:w="1060" w:type="dxa"/>
            <w:tcBorders>
              <w:top w:val="nil"/>
              <w:left w:val="single" w:sz="6" w:space="0" w:color="auto"/>
              <w:bottom w:val="nil"/>
            </w:tcBorders>
          </w:tcPr>
          <w:p w14:paraId="2D126872" w14:textId="77777777" w:rsidR="002D775D" w:rsidRPr="000136CF" w:rsidDel="00ED7123" w:rsidRDefault="002D775D" w:rsidP="00B94200">
            <w:pPr>
              <w:pStyle w:val="tabletext11"/>
              <w:suppressAutoHyphens/>
              <w:jc w:val="right"/>
              <w:rPr>
                <w:del w:id="37301" w:author="Author"/>
              </w:rPr>
            </w:pPr>
            <w:del w:id="37302" w:author="Author">
              <w:r w:rsidRPr="000136CF" w:rsidDel="00ED7123">
                <w:delText>1.64</w:delText>
              </w:r>
            </w:del>
          </w:p>
        </w:tc>
        <w:tc>
          <w:tcPr>
            <w:tcW w:w="620" w:type="dxa"/>
            <w:tcBorders>
              <w:top w:val="nil"/>
              <w:left w:val="nil"/>
              <w:bottom w:val="nil"/>
              <w:right w:val="single" w:sz="6" w:space="0" w:color="auto"/>
            </w:tcBorders>
          </w:tcPr>
          <w:p w14:paraId="363DA9C4" w14:textId="77777777" w:rsidR="002D775D" w:rsidRPr="000136CF" w:rsidDel="00ED7123" w:rsidRDefault="002D775D" w:rsidP="00B94200">
            <w:pPr>
              <w:pStyle w:val="tabletext11"/>
              <w:suppressAutoHyphens/>
              <w:jc w:val="center"/>
              <w:rPr>
                <w:del w:id="37303" w:author="Author"/>
              </w:rPr>
            </w:pPr>
          </w:p>
        </w:tc>
        <w:tc>
          <w:tcPr>
            <w:tcW w:w="1060" w:type="dxa"/>
            <w:tcBorders>
              <w:top w:val="nil"/>
              <w:left w:val="single" w:sz="6" w:space="0" w:color="auto"/>
              <w:bottom w:val="nil"/>
            </w:tcBorders>
          </w:tcPr>
          <w:p w14:paraId="76A6A190" w14:textId="77777777" w:rsidR="002D775D" w:rsidRPr="000136CF" w:rsidDel="00ED7123" w:rsidRDefault="002D775D" w:rsidP="00B94200">
            <w:pPr>
              <w:pStyle w:val="tabletext11"/>
              <w:suppressAutoHyphens/>
              <w:jc w:val="right"/>
              <w:rPr>
                <w:del w:id="37304" w:author="Author"/>
              </w:rPr>
            </w:pPr>
            <w:del w:id="37305" w:author="Author">
              <w:r w:rsidRPr="000136CF" w:rsidDel="00ED7123">
                <w:delText>1.46</w:delText>
              </w:r>
            </w:del>
          </w:p>
        </w:tc>
        <w:tc>
          <w:tcPr>
            <w:tcW w:w="620" w:type="dxa"/>
            <w:tcBorders>
              <w:top w:val="nil"/>
              <w:left w:val="nil"/>
              <w:bottom w:val="nil"/>
              <w:right w:val="single" w:sz="6" w:space="0" w:color="auto"/>
            </w:tcBorders>
          </w:tcPr>
          <w:p w14:paraId="7190F796" w14:textId="77777777" w:rsidR="002D775D" w:rsidRPr="000136CF" w:rsidDel="00ED7123" w:rsidRDefault="002D775D" w:rsidP="00B94200">
            <w:pPr>
              <w:pStyle w:val="tabletext11"/>
              <w:suppressAutoHyphens/>
              <w:jc w:val="center"/>
              <w:rPr>
                <w:del w:id="37306" w:author="Author"/>
              </w:rPr>
            </w:pPr>
          </w:p>
        </w:tc>
      </w:tr>
      <w:tr w:rsidR="002D775D" w:rsidRPr="000136CF" w:rsidDel="00ED7123" w14:paraId="117092E2" w14:textId="77777777" w:rsidTr="00B94200">
        <w:trPr>
          <w:cantSplit/>
          <w:trHeight w:val="190"/>
          <w:del w:id="37307" w:author="Author"/>
        </w:trPr>
        <w:tc>
          <w:tcPr>
            <w:tcW w:w="200" w:type="dxa"/>
          </w:tcPr>
          <w:p w14:paraId="34FD834B" w14:textId="77777777" w:rsidR="002D775D" w:rsidRPr="000136CF" w:rsidDel="00ED7123" w:rsidRDefault="002D775D" w:rsidP="00B94200">
            <w:pPr>
              <w:pStyle w:val="tabletext11"/>
              <w:suppressAutoHyphens/>
              <w:rPr>
                <w:del w:id="37308" w:author="Author"/>
              </w:rPr>
            </w:pPr>
          </w:p>
        </w:tc>
        <w:tc>
          <w:tcPr>
            <w:tcW w:w="1120" w:type="dxa"/>
            <w:tcBorders>
              <w:top w:val="nil"/>
              <w:left w:val="single" w:sz="6" w:space="0" w:color="auto"/>
              <w:bottom w:val="nil"/>
            </w:tcBorders>
          </w:tcPr>
          <w:p w14:paraId="7CA296C7" w14:textId="77777777" w:rsidR="002D775D" w:rsidRPr="000136CF" w:rsidDel="00ED7123" w:rsidRDefault="002D775D" w:rsidP="00B94200">
            <w:pPr>
              <w:pStyle w:val="tabletext11"/>
              <w:suppressAutoHyphens/>
              <w:jc w:val="right"/>
              <w:rPr>
                <w:del w:id="37309" w:author="Author"/>
              </w:rPr>
            </w:pPr>
          </w:p>
        </w:tc>
        <w:tc>
          <w:tcPr>
            <w:tcW w:w="560" w:type="dxa"/>
            <w:tcBorders>
              <w:top w:val="nil"/>
              <w:left w:val="nil"/>
              <w:bottom w:val="nil"/>
              <w:right w:val="single" w:sz="6" w:space="0" w:color="auto"/>
            </w:tcBorders>
          </w:tcPr>
          <w:p w14:paraId="047F5BE3" w14:textId="77777777" w:rsidR="002D775D" w:rsidRPr="000136CF" w:rsidDel="00ED7123" w:rsidRDefault="002D775D" w:rsidP="00B94200">
            <w:pPr>
              <w:pStyle w:val="tabletext11"/>
              <w:suppressAutoHyphens/>
              <w:jc w:val="center"/>
              <w:rPr>
                <w:del w:id="37310" w:author="Author"/>
              </w:rPr>
            </w:pPr>
          </w:p>
        </w:tc>
        <w:tc>
          <w:tcPr>
            <w:tcW w:w="1060" w:type="dxa"/>
            <w:tcBorders>
              <w:top w:val="nil"/>
              <w:left w:val="single" w:sz="6" w:space="0" w:color="auto"/>
              <w:bottom w:val="nil"/>
            </w:tcBorders>
          </w:tcPr>
          <w:p w14:paraId="24F4D63A" w14:textId="77777777" w:rsidR="002D775D" w:rsidRPr="000136CF" w:rsidDel="00ED7123" w:rsidRDefault="002D775D" w:rsidP="00B94200">
            <w:pPr>
              <w:pStyle w:val="tabletext11"/>
              <w:suppressAutoHyphens/>
              <w:jc w:val="right"/>
              <w:rPr>
                <w:del w:id="37311" w:author="Author"/>
              </w:rPr>
            </w:pPr>
          </w:p>
        </w:tc>
        <w:tc>
          <w:tcPr>
            <w:tcW w:w="620" w:type="dxa"/>
            <w:tcBorders>
              <w:top w:val="nil"/>
              <w:left w:val="nil"/>
              <w:bottom w:val="nil"/>
              <w:right w:val="single" w:sz="6" w:space="0" w:color="auto"/>
            </w:tcBorders>
          </w:tcPr>
          <w:p w14:paraId="5FCB42D7" w14:textId="77777777" w:rsidR="002D775D" w:rsidRPr="000136CF" w:rsidDel="00ED7123" w:rsidRDefault="002D775D" w:rsidP="00B94200">
            <w:pPr>
              <w:pStyle w:val="tabletext11"/>
              <w:suppressAutoHyphens/>
              <w:jc w:val="center"/>
              <w:rPr>
                <w:del w:id="37312" w:author="Author"/>
              </w:rPr>
            </w:pPr>
          </w:p>
        </w:tc>
        <w:tc>
          <w:tcPr>
            <w:tcW w:w="1060" w:type="dxa"/>
            <w:tcBorders>
              <w:top w:val="nil"/>
              <w:left w:val="single" w:sz="6" w:space="0" w:color="auto"/>
              <w:bottom w:val="nil"/>
            </w:tcBorders>
          </w:tcPr>
          <w:p w14:paraId="13D00ECB" w14:textId="77777777" w:rsidR="002D775D" w:rsidRPr="000136CF" w:rsidDel="00ED7123" w:rsidRDefault="002D775D" w:rsidP="00B94200">
            <w:pPr>
              <w:pStyle w:val="tabletext11"/>
              <w:suppressAutoHyphens/>
              <w:jc w:val="right"/>
              <w:rPr>
                <w:del w:id="37313" w:author="Author"/>
              </w:rPr>
            </w:pPr>
          </w:p>
        </w:tc>
        <w:tc>
          <w:tcPr>
            <w:tcW w:w="620" w:type="dxa"/>
            <w:tcBorders>
              <w:top w:val="nil"/>
              <w:left w:val="nil"/>
              <w:bottom w:val="nil"/>
              <w:right w:val="single" w:sz="6" w:space="0" w:color="auto"/>
            </w:tcBorders>
          </w:tcPr>
          <w:p w14:paraId="2FD44FAC" w14:textId="77777777" w:rsidR="002D775D" w:rsidRPr="000136CF" w:rsidDel="00ED7123" w:rsidRDefault="002D775D" w:rsidP="00B94200">
            <w:pPr>
              <w:pStyle w:val="tabletext11"/>
              <w:suppressAutoHyphens/>
              <w:jc w:val="center"/>
              <w:rPr>
                <w:del w:id="37314" w:author="Author"/>
              </w:rPr>
            </w:pPr>
          </w:p>
        </w:tc>
        <w:tc>
          <w:tcPr>
            <w:tcW w:w="1060" w:type="dxa"/>
            <w:tcBorders>
              <w:top w:val="nil"/>
              <w:left w:val="single" w:sz="6" w:space="0" w:color="auto"/>
              <w:bottom w:val="nil"/>
            </w:tcBorders>
          </w:tcPr>
          <w:p w14:paraId="7F014FB9" w14:textId="77777777" w:rsidR="002D775D" w:rsidRPr="000136CF" w:rsidDel="00ED7123" w:rsidRDefault="002D775D" w:rsidP="00B94200">
            <w:pPr>
              <w:pStyle w:val="tabletext11"/>
              <w:suppressAutoHyphens/>
              <w:jc w:val="right"/>
              <w:rPr>
                <w:del w:id="37315" w:author="Author"/>
              </w:rPr>
            </w:pPr>
          </w:p>
        </w:tc>
        <w:tc>
          <w:tcPr>
            <w:tcW w:w="620" w:type="dxa"/>
            <w:tcBorders>
              <w:top w:val="nil"/>
              <w:left w:val="nil"/>
              <w:bottom w:val="nil"/>
              <w:right w:val="single" w:sz="6" w:space="0" w:color="auto"/>
            </w:tcBorders>
          </w:tcPr>
          <w:p w14:paraId="705C6F07" w14:textId="77777777" w:rsidR="002D775D" w:rsidRPr="000136CF" w:rsidDel="00ED7123" w:rsidRDefault="002D775D" w:rsidP="00B94200">
            <w:pPr>
              <w:pStyle w:val="tabletext11"/>
              <w:suppressAutoHyphens/>
              <w:jc w:val="center"/>
              <w:rPr>
                <w:del w:id="37316" w:author="Author"/>
              </w:rPr>
            </w:pPr>
          </w:p>
        </w:tc>
        <w:tc>
          <w:tcPr>
            <w:tcW w:w="1060" w:type="dxa"/>
            <w:tcBorders>
              <w:top w:val="nil"/>
              <w:left w:val="single" w:sz="6" w:space="0" w:color="auto"/>
              <w:bottom w:val="nil"/>
            </w:tcBorders>
          </w:tcPr>
          <w:p w14:paraId="251C6571" w14:textId="77777777" w:rsidR="002D775D" w:rsidRPr="000136CF" w:rsidDel="00ED7123" w:rsidRDefault="002D775D" w:rsidP="00B94200">
            <w:pPr>
              <w:pStyle w:val="tabletext11"/>
              <w:suppressAutoHyphens/>
              <w:jc w:val="right"/>
              <w:rPr>
                <w:del w:id="37317" w:author="Author"/>
              </w:rPr>
            </w:pPr>
          </w:p>
        </w:tc>
        <w:tc>
          <w:tcPr>
            <w:tcW w:w="620" w:type="dxa"/>
            <w:tcBorders>
              <w:top w:val="nil"/>
              <w:left w:val="nil"/>
              <w:bottom w:val="nil"/>
              <w:right w:val="single" w:sz="6" w:space="0" w:color="auto"/>
            </w:tcBorders>
          </w:tcPr>
          <w:p w14:paraId="4D6C6A4E" w14:textId="77777777" w:rsidR="002D775D" w:rsidRPr="000136CF" w:rsidDel="00ED7123" w:rsidRDefault="002D775D" w:rsidP="00B94200">
            <w:pPr>
              <w:pStyle w:val="tabletext11"/>
              <w:suppressAutoHyphens/>
              <w:jc w:val="center"/>
              <w:rPr>
                <w:del w:id="37318" w:author="Author"/>
              </w:rPr>
            </w:pPr>
          </w:p>
        </w:tc>
        <w:tc>
          <w:tcPr>
            <w:tcW w:w="1060" w:type="dxa"/>
            <w:tcBorders>
              <w:top w:val="nil"/>
              <w:left w:val="single" w:sz="6" w:space="0" w:color="auto"/>
              <w:bottom w:val="nil"/>
            </w:tcBorders>
          </w:tcPr>
          <w:p w14:paraId="53370C66" w14:textId="77777777" w:rsidR="002D775D" w:rsidRPr="000136CF" w:rsidDel="00ED7123" w:rsidRDefault="002D775D" w:rsidP="00B94200">
            <w:pPr>
              <w:pStyle w:val="tabletext11"/>
              <w:suppressAutoHyphens/>
              <w:jc w:val="right"/>
              <w:rPr>
                <w:del w:id="37319" w:author="Author"/>
              </w:rPr>
            </w:pPr>
          </w:p>
        </w:tc>
        <w:tc>
          <w:tcPr>
            <w:tcW w:w="620" w:type="dxa"/>
            <w:tcBorders>
              <w:top w:val="nil"/>
              <w:left w:val="nil"/>
              <w:bottom w:val="nil"/>
              <w:right w:val="single" w:sz="6" w:space="0" w:color="auto"/>
            </w:tcBorders>
          </w:tcPr>
          <w:p w14:paraId="01E38BA3" w14:textId="77777777" w:rsidR="002D775D" w:rsidRPr="000136CF" w:rsidDel="00ED7123" w:rsidRDefault="002D775D" w:rsidP="00B94200">
            <w:pPr>
              <w:pStyle w:val="tabletext11"/>
              <w:suppressAutoHyphens/>
              <w:jc w:val="center"/>
              <w:rPr>
                <w:del w:id="37320" w:author="Author"/>
              </w:rPr>
            </w:pPr>
          </w:p>
        </w:tc>
      </w:tr>
      <w:tr w:rsidR="002D775D" w:rsidRPr="000136CF" w:rsidDel="00ED7123" w14:paraId="6D4EF446" w14:textId="77777777" w:rsidTr="00B94200">
        <w:trPr>
          <w:cantSplit/>
          <w:trHeight w:val="190"/>
          <w:del w:id="37321" w:author="Author"/>
        </w:trPr>
        <w:tc>
          <w:tcPr>
            <w:tcW w:w="200" w:type="dxa"/>
          </w:tcPr>
          <w:p w14:paraId="26BF9117" w14:textId="77777777" w:rsidR="002D775D" w:rsidRPr="000136CF" w:rsidDel="00ED7123" w:rsidRDefault="002D775D" w:rsidP="00B94200">
            <w:pPr>
              <w:pStyle w:val="tabletext11"/>
              <w:suppressAutoHyphens/>
              <w:rPr>
                <w:del w:id="37322" w:author="Author"/>
              </w:rPr>
            </w:pPr>
          </w:p>
        </w:tc>
        <w:tc>
          <w:tcPr>
            <w:tcW w:w="1120" w:type="dxa"/>
            <w:tcBorders>
              <w:top w:val="nil"/>
              <w:left w:val="single" w:sz="6" w:space="0" w:color="auto"/>
              <w:bottom w:val="nil"/>
            </w:tcBorders>
            <w:hideMark/>
          </w:tcPr>
          <w:p w14:paraId="1E2DF78C" w14:textId="77777777" w:rsidR="002D775D" w:rsidRPr="000136CF" w:rsidDel="00ED7123" w:rsidRDefault="002D775D" w:rsidP="00B94200">
            <w:pPr>
              <w:pStyle w:val="tabletext11"/>
              <w:suppressAutoHyphens/>
              <w:jc w:val="right"/>
              <w:rPr>
                <w:del w:id="37323" w:author="Author"/>
              </w:rPr>
            </w:pPr>
            <w:del w:id="37324" w:author="Author">
              <w:r w:rsidRPr="000136CF" w:rsidDel="00ED7123">
                <w:delText>600</w:delText>
              </w:r>
            </w:del>
          </w:p>
        </w:tc>
        <w:tc>
          <w:tcPr>
            <w:tcW w:w="560" w:type="dxa"/>
            <w:tcBorders>
              <w:top w:val="nil"/>
              <w:left w:val="nil"/>
              <w:bottom w:val="nil"/>
              <w:right w:val="single" w:sz="6" w:space="0" w:color="auto"/>
            </w:tcBorders>
          </w:tcPr>
          <w:p w14:paraId="647E87AE" w14:textId="77777777" w:rsidR="002D775D" w:rsidRPr="000136CF" w:rsidDel="00ED7123" w:rsidRDefault="002D775D" w:rsidP="00B94200">
            <w:pPr>
              <w:pStyle w:val="tabletext11"/>
              <w:suppressAutoHyphens/>
              <w:jc w:val="center"/>
              <w:rPr>
                <w:del w:id="37325" w:author="Author"/>
              </w:rPr>
            </w:pPr>
          </w:p>
        </w:tc>
        <w:tc>
          <w:tcPr>
            <w:tcW w:w="1060" w:type="dxa"/>
            <w:tcBorders>
              <w:top w:val="nil"/>
              <w:left w:val="single" w:sz="6" w:space="0" w:color="auto"/>
              <w:bottom w:val="nil"/>
            </w:tcBorders>
          </w:tcPr>
          <w:p w14:paraId="65280589" w14:textId="77777777" w:rsidR="002D775D" w:rsidRPr="000136CF" w:rsidDel="00ED7123" w:rsidRDefault="002D775D" w:rsidP="00B94200">
            <w:pPr>
              <w:pStyle w:val="tabletext11"/>
              <w:suppressAutoHyphens/>
              <w:jc w:val="right"/>
              <w:rPr>
                <w:del w:id="37326" w:author="Author"/>
              </w:rPr>
            </w:pPr>
            <w:del w:id="37327" w:author="Author">
              <w:r w:rsidRPr="000136CF" w:rsidDel="00ED7123">
                <w:delText>1.49</w:delText>
              </w:r>
            </w:del>
          </w:p>
        </w:tc>
        <w:tc>
          <w:tcPr>
            <w:tcW w:w="620" w:type="dxa"/>
            <w:tcBorders>
              <w:top w:val="nil"/>
              <w:left w:val="nil"/>
              <w:bottom w:val="nil"/>
              <w:right w:val="single" w:sz="6" w:space="0" w:color="auto"/>
            </w:tcBorders>
          </w:tcPr>
          <w:p w14:paraId="4B69451E" w14:textId="77777777" w:rsidR="002D775D" w:rsidRPr="000136CF" w:rsidDel="00ED7123" w:rsidRDefault="002D775D" w:rsidP="00B94200">
            <w:pPr>
              <w:pStyle w:val="tabletext11"/>
              <w:suppressAutoHyphens/>
              <w:jc w:val="center"/>
              <w:rPr>
                <w:del w:id="37328" w:author="Author"/>
              </w:rPr>
            </w:pPr>
          </w:p>
        </w:tc>
        <w:tc>
          <w:tcPr>
            <w:tcW w:w="1060" w:type="dxa"/>
            <w:tcBorders>
              <w:top w:val="nil"/>
              <w:left w:val="single" w:sz="6" w:space="0" w:color="auto"/>
              <w:bottom w:val="nil"/>
            </w:tcBorders>
          </w:tcPr>
          <w:p w14:paraId="208D5C67" w14:textId="77777777" w:rsidR="002D775D" w:rsidRPr="000136CF" w:rsidDel="00ED7123" w:rsidRDefault="002D775D" w:rsidP="00B94200">
            <w:pPr>
              <w:pStyle w:val="tabletext11"/>
              <w:suppressAutoHyphens/>
              <w:jc w:val="right"/>
              <w:rPr>
                <w:del w:id="37329" w:author="Author"/>
              </w:rPr>
            </w:pPr>
            <w:del w:id="37330" w:author="Author">
              <w:r w:rsidRPr="000136CF" w:rsidDel="00ED7123">
                <w:delText>1.61</w:delText>
              </w:r>
            </w:del>
          </w:p>
        </w:tc>
        <w:tc>
          <w:tcPr>
            <w:tcW w:w="620" w:type="dxa"/>
            <w:tcBorders>
              <w:top w:val="nil"/>
              <w:left w:val="nil"/>
              <w:bottom w:val="nil"/>
              <w:right w:val="single" w:sz="6" w:space="0" w:color="auto"/>
            </w:tcBorders>
          </w:tcPr>
          <w:p w14:paraId="6A1EA05A" w14:textId="77777777" w:rsidR="002D775D" w:rsidRPr="000136CF" w:rsidDel="00ED7123" w:rsidRDefault="002D775D" w:rsidP="00B94200">
            <w:pPr>
              <w:pStyle w:val="tabletext11"/>
              <w:suppressAutoHyphens/>
              <w:jc w:val="center"/>
              <w:rPr>
                <w:del w:id="37331" w:author="Author"/>
              </w:rPr>
            </w:pPr>
          </w:p>
        </w:tc>
        <w:tc>
          <w:tcPr>
            <w:tcW w:w="1060" w:type="dxa"/>
            <w:tcBorders>
              <w:top w:val="nil"/>
              <w:left w:val="single" w:sz="6" w:space="0" w:color="auto"/>
              <w:bottom w:val="nil"/>
            </w:tcBorders>
          </w:tcPr>
          <w:p w14:paraId="33FA7ABB" w14:textId="77777777" w:rsidR="002D775D" w:rsidRPr="000136CF" w:rsidDel="00ED7123" w:rsidRDefault="002D775D" w:rsidP="00B94200">
            <w:pPr>
              <w:pStyle w:val="tabletext11"/>
              <w:suppressAutoHyphens/>
              <w:jc w:val="right"/>
              <w:rPr>
                <w:del w:id="37332" w:author="Author"/>
              </w:rPr>
            </w:pPr>
            <w:del w:id="37333" w:author="Author">
              <w:r w:rsidRPr="000136CF" w:rsidDel="00ED7123">
                <w:delText>1.72</w:delText>
              </w:r>
            </w:del>
          </w:p>
        </w:tc>
        <w:tc>
          <w:tcPr>
            <w:tcW w:w="620" w:type="dxa"/>
            <w:tcBorders>
              <w:top w:val="nil"/>
              <w:left w:val="nil"/>
              <w:bottom w:val="nil"/>
              <w:right w:val="single" w:sz="6" w:space="0" w:color="auto"/>
            </w:tcBorders>
          </w:tcPr>
          <w:p w14:paraId="2B433033" w14:textId="77777777" w:rsidR="002D775D" w:rsidRPr="000136CF" w:rsidDel="00ED7123" w:rsidRDefault="002D775D" w:rsidP="00B94200">
            <w:pPr>
              <w:pStyle w:val="tabletext11"/>
              <w:suppressAutoHyphens/>
              <w:jc w:val="center"/>
              <w:rPr>
                <w:del w:id="37334" w:author="Author"/>
              </w:rPr>
            </w:pPr>
          </w:p>
        </w:tc>
        <w:tc>
          <w:tcPr>
            <w:tcW w:w="1060" w:type="dxa"/>
            <w:tcBorders>
              <w:top w:val="nil"/>
              <w:left w:val="single" w:sz="6" w:space="0" w:color="auto"/>
              <w:bottom w:val="nil"/>
            </w:tcBorders>
          </w:tcPr>
          <w:p w14:paraId="4B9CED51" w14:textId="77777777" w:rsidR="002D775D" w:rsidRPr="000136CF" w:rsidDel="00ED7123" w:rsidRDefault="002D775D" w:rsidP="00B94200">
            <w:pPr>
              <w:pStyle w:val="tabletext11"/>
              <w:suppressAutoHyphens/>
              <w:jc w:val="right"/>
              <w:rPr>
                <w:del w:id="37335" w:author="Author"/>
              </w:rPr>
            </w:pPr>
            <w:del w:id="37336" w:author="Author">
              <w:r w:rsidRPr="000136CF" w:rsidDel="00ED7123">
                <w:delText>1.74</w:delText>
              </w:r>
            </w:del>
          </w:p>
        </w:tc>
        <w:tc>
          <w:tcPr>
            <w:tcW w:w="620" w:type="dxa"/>
            <w:tcBorders>
              <w:top w:val="nil"/>
              <w:left w:val="nil"/>
              <w:bottom w:val="nil"/>
              <w:right w:val="single" w:sz="6" w:space="0" w:color="auto"/>
            </w:tcBorders>
          </w:tcPr>
          <w:p w14:paraId="5E491FA1" w14:textId="77777777" w:rsidR="002D775D" w:rsidRPr="000136CF" w:rsidDel="00ED7123" w:rsidRDefault="002D775D" w:rsidP="00B94200">
            <w:pPr>
              <w:pStyle w:val="tabletext11"/>
              <w:suppressAutoHyphens/>
              <w:jc w:val="center"/>
              <w:rPr>
                <w:del w:id="37337" w:author="Author"/>
              </w:rPr>
            </w:pPr>
          </w:p>
        </w:tc>
        <w:tc>
          <w:tcPr>
            <w:tcW w:w="1060" w:type="dxa"/>
            <w:tcBorders>
              <w:top w:val="nil"/>
              <w:left w:val="single" w:sz="6" w:space="0" w:color="auto"/>
              <w:bottom w:val="nil"/>
            </w:tcBorders>
          </w:tcPr>
          <w:p w14:paraId="364F5036" w14:textId="77777777" w:rsidR="002D775D" w:rsidRPr="000136CF" w:rsidDel="00ED7123" w:rsidRDefault="002D775D" w:rsidP="00B94200">
            <w:pPr>
              <w:pStyle w:val="tabletext11"/>
              <w:suppressAutoHyphens/>
              <w:jc w:val="right"/>
              <w:rPr>
                <w:del w:id="37338" w:author="Author"/>
              </w:rPr>
            </w:pPr>
            <w:del w:id="37339" w:author="Author">
              <w:r w:rsidRPr="000136CF" w:rsidDel="00ED7123">
                <w:delText>1.52</w:delText>
              </w:r>
            </w:del>
          </w:p>
        </w:tc>
        <w:tc>
          <w:tcPr>
            <w:tcW w:w="620" w:type="dxa"/>
            <w:tcBorders>
              <w:top w:val="nil"/>
              <w:left w:val="nil"/>
              <w:bottom w:val="nil"/>
              <w:right w:val="single" w:sz="6" w:space="0" w:color="auto"/>
            </w:tcBorders>
          </w:tcPr>
          <w:p w14:paraId="1BC4F09A" w14:textId="77777777" w:rsidR="002D775D" w:rsidRPr="000136CF" w:rsidDel="00ED7123" w:rsidRDefault="002D775D" w:rsidP="00B94200">
            <w:pPr>
              <w:pStyle w:val="tabletext11"/>
              <w:suppressAutoHyphens/>
              <w:jc w:val="center"/>
              <w:rPr>
                <w:del w:id="37340" w:author="Author"/>
              </w:rPr>
            </w:pPr>
          </w:p>
        </w:tc>
      </w:tr>
      <w:tr w:rsidR="002D775D" w:rsidRPr="000136CF" w:rsidDel="00ED7123" w14:paraId="748A26F2" w14:textId="77777777" w:rsidTr="00B94200">
        <w:trPr>
          <w:cantSplit/>
          <w:trHeight w:val="190"/>
          <w:del w:id="37341" w:author="Author"/>
        </w:trPr>
        <w:tc>
          <w:tcPr>
            <w:tcW w:w="200" w:type="dxa"/>
          </w:tcPr>
          <w:p w14:paraId="08FE0157" w14:textId="77777777" w:rsidR="002D775D" w:rsidRPr="000136CF" w:rsidDel="00ED7123" w:rsidRDefault="002D775D" w:rsidP="00B94200">
            <w:pPr>
              <w:pStyle w:val="tabletext11"/>
              <w:suppressAutoHyphens/>
              <w:rPr>
                <w:del w:id="37342" w:author="Author"/>
              </w:rPr>
            </w:pPr>
          </w:p>
        </w:tc>
        <w:tc>
          <w:tcPr>
            <w:tcW w:w="1120" w:type="dxa"/>
            <w:tcBorders>
              <w:top w:val="nil"/>
              <w:left w:val="single" w:sz="6" w:space="0" w:color="auto"/>
              <w:bottom w:val="nil"/>
            </w:tcBorders>
            <w:hideMark/>
          </w:tcPr>
          <w:p w14:paraId="13862D44" w14:textId="77777777" w:rsidR="002D775D" w:rsidRPr="000136CF" w:rsidDel="00ED7123" w:rsidRDefault="002D775D" w:rsidP="00B94200">
            <w:pPr>
              <w:pStyle w:val="tabletext11"/>
              <w:suppressAutoHyphens/>
              <w:jc w:val="right"/>
              <w:rPr>
                <w:del w:id="37343" w:author="Author"/>
              </w:rPr>
            </w:pPr>
            <w:del w:id="37344" w:author="Author">
              <w:r w:rsidRPr="000136CF" w:rsidDel="00ED7123">
                <w:delText>750</w:delText>
              </w:r>
            </w:del>
          </w:p>
        </w:tc>
        <w:tc>
          <w:tcPr>
            <w:tcW w:w="560" w:type="dxa"/>
            <w:tcBorders>
              <w:top w:val="nil"/>
              <w:left w:val="nil"/>
              <w:bottom w:val="nil"/>
              <w:right w:val="single" w:sz="6" w:space="0" w:color="auto"/>
            </w:tcBorders>
          </w:tcPr>
          <w:p w14:paraId="1D834832" w14:textId="77777777" w:rsidR="002D775D" w:rsidRPr="000136CF" w:rsidDel="00ED7123" w:rsidRDefault="002D775D" w:rsidP="00B94200">
            <w:pPr>
              <w:pStyle w:val="tabletext11"/>
              <w:suppressAutoHyphens/>
              <w:jc w:val="center"/>
              <w:rPr>
                <w:del w:id="37345" w:author="Author"/>
              </w:rPr>
            </w:pPr>
          </w:p>
        </w:tc>
        <w:tc>
          <w:tcPr>
            <w:tcW w:w="1060" w:type="dxa"/>
            <w:tcBorders>
              <w:top w:val="nil"/>
              <w:left w:val="single" w:sz="6" w:space="0" w:color="auto"/>
              <w:bottom w:val="nil"/>
            </w:tcBorders>
          </w:tcPr>
          <w:p w14:paraId="50756C5F" w14:textId="77777777" w:rsidR="002D775D" w:rsidRPr="000136CF" w:rsidDel="00ED7123" w:rsidRDefault="002D775D" w:rsidP="00B94200">
            <w:pPr>
              <w:pStyle w:val="tabletext11"/>
              <w:suppressAutoHyphens/>
              <w:jc w:val="right"/>
              <w:rPr>
                <w:del w:id="37346" w:author="Author"/>
              </w:rPr>
            </w:pPr>
            <w:del w:id="37347" w:author="Author">
              <w:r w:rsidRPr="000136CF" w:rsidDel="00ED7123">
                <w:delText>1.56</w:delText>
              </w:r>
            </w:del>
          </w:p>
        </w:tc>
        <w:tc>
          <w:tcPr>
            <w:tcW w:w="620" w:type="dxa"/>
            <w:tcBorders>
              <w:top w:val="nil"/>
              <w:left w:val="nil"/>
              <w:bottom w:val="nil"/>
              <w:right w:val="single" w:sz="6" w:space="0" w:color="auto"/>
            </w:tcBorders>
          </w:tcPr>
          <w:p w14:paraId="43CB59EB" w14:textId="77777777" w:rsidR="002D775D" w:rsidRPr="000136CF" w:rsidDel="00ED7123" w:rsidRDefault="002D775D" w:rsidP="00B94200">
            <w:pPr>
              <w:pStyle w:val="tabletext11"/>
              <w:suppressAutoHyphens/>
              <w:jc w:val="center"/>
              <w:rPr>
                <w:del w:id="37348" w:author="Author"/>
              </w:rPr>
            </w:pPr>
          </w:p>
        </w:tc>
        <w:tc>
          <w:tcPr>
            <w:tcW w:w="1060" w:type="dxa"/>
            <w:tcBorders>
              <w:top w:val="nil"/>
              <w:left w:val="single" w:sz="6" w:space="0" w:color="auto"/>
              <w:bottom w:val="nil"/>
            </w:tcBorders>
          </w:tcPr>
          <w:p w14:paraId="6B456B4E" w14:textId="77777777" w:rsidR="002D775D" w:rsidRPr="000136CF" w:rsidDel="00ED7123" w:rsidRDefault="002D775D" w:rsidP="00B94200">
            <w:pPr>
              <w:pStyle w:val="tabletext11"/>
              <w:suppressAutoHyphens/>
              <w:jc w:val="right"/>
              <w:rPr>
                <w:del w:id="37349" w:author="Author"/>
              </w:rPr>
            </w:pPr>
            <w:del w:id="37350" w:author="Author">
              <w:r w:rsidRPr="000136CF" w:rsidDel="00ED7123">
                <w:delText>1.71</w:delText>
              </w:r>
            </w:del>
          </w:p>
        </w:tc>
        <w:tc>
          <w:tcPr>
            <w:tcW w:w="620" w:type="dxa"/>
            <w:tcBorders>
              <w:top w:val="nil"/>
              <w:left w:val="nil"/>
              <w:bottom w:val="nil"/>
              <w:right w:val="single" w:sz="6" w:space="0" w:color="auto"/>
            </w:tcBorders>
          </w:tcPr>
          <w:p w14:paraId="61326E7E" w14:textId="77777777" w:rsidR="002D775D" w:rsidRPr="000136CF" w:rsidDel="00ED7123" w:rsidRDefault="002D775D" w:rsidP="00B94200">
            <w:pPr>
              <w:pStyle w:val="tabletext11"/>
              <w:suppressAutoHyphens/>
              <w:jc w:val="center"/>
              <w:rPr>
                <w:del w:id="37351" w:author="Author"/>
              </w:rPr>
            </w:pPr>
          </w:p>
        </w:tc>
        <w:tc>
          <w:tcPr>
            <w:tcW w:w="1060" w:type="dxa"/>
            <w:tcBorders>
              <w:top w:val="nil"/>
              <w:left w:val="single" w:sz="6" w:space="0" w:color="auto"/>
              <w:bottom w:val="nil"/>
            </w:tcBorders>
          </w:tcPr>
          <w:p w14:paraId="66C5CBFC" w14:textId="77777777" w:rsidR="002D775D" w:rsidRPr="000136CF" w:rsidDel="00ED7123" w:rsidRDefault="002D775D" w:rsidP="00B94200">
            <w:pPr>
              <w:pStyle w:val="tabletext11"/>
              <w:suppressAutoHyphens/>
              <w:jc w:val="right"/>
              <w:rPr>
                <w:del w:id="37352" w:author="Author"/>
              </w:rPr>
            </w:pPr>
            <w:del w:id="37353" w:author="Author">
              <w:r w:rsidRPr="000136CF" w:rsidDel="00ED7123">
                <w:delText>1.85</w:delText>
              </w:r>
            </w:del>
          </w:p>
        </w:tc>
        <w:tc>
          <w:tcPr>
            <w:tcW w:w="620" w:type="dxa"/>
            <w:tcBorders>
              <w:top w:val="nil"/>
              <w:left w:val="nil"/>
              <w:bottom w:val="nil"/>
              <w:right w:val="single" w:sz="6" w:space="0" w:color="auto"/>
            </w:tcBorders>
          </w:tcPr>
          <w:p w14:paraId="4D2F782F" w14:textId="77777777" w:rsidR="002D775D" w:rsidRPr="000136CF" w:rsidDel="00ED7123" w:rsidRDefault="002D775D" w:rsidP="00B94200">
            <w:pPr>
              <w:pStyle w:val="tabletext11"/>
              <w:suppressAutoHyphens/>
              <w:jc w:val="center"/>
              <w:rPr>
                <w:del w:id="37354" w:author="Author"/>
              </w:rPr>
            </w:pPr>
          </w:p>
        </w:tc>
        <w:tc>
          <w:tcPr>
            <w:tcW w:w="1060" w:type="dxa"/>
            <w:tcBorders>
              <w:top w:val="nil"/>
              <w:left w:val="single" w:sz="6" w:space="0" w:color="auto"/>
              <w:bottom w:val="nil"/>
            </w:tcBorders>
          </w:tcPr>
          <w:p w14:paraId="312283A8" w14:textId="77777777" w:rsidR="002D775D" w:rsidRPr="000136CF" w:rsidDel="00ED7123" w:rsidRDefault="002D775D" w:rsidP="00B94200">
            <w:pPr>
              <w:pStyle w:val="tabletext11"/>
              <w:suppressAutoHyphens/>
              <w:jc w:val="right"/>
              <w:rPr>
                <w:del w:id="37355" w:author="Author"/>
              </w:rPr>
            </w:pPr>
            <w:del w:id="37356" w:author="Author">
              <w:r w:rsidRPr="000136CF" w:rsidDel="00ED7123">
                <w:delText>1.86</w:delText>
              </w:r>
            </w:del>
          </w:p>
        </w:tc>
        <w:tc>
          <w:tcPr>
            <w:tcW w:w="620" w:type="dxa"/>
            <w:tcBorders>
              <w:top w:val="nil"/>
              <w:left w:val="nil"/>
              <w:bottom w:val="nil"/>
              <w:right w:val="single" w:sz="6" w:space="0" w:color="auto"/>
            </w:tcBorders>
          </w:tcPr>
          <w:p w14:paraId="1421A30B" w14:textId="77777777" w:rsidR="002D775D" w:rsidRPr="000136CF" w:rsidDel="00ED7123" w:rsidRDefault="002D775D" w:rsidP="00B94200">
            <w:pPr>
              <w:pStyle w:val="tabletext11"/>
              <w:suppressAutoHyphens/>
              <w:jc w:val="center"/>
              <w:rPr>
                <w:del w:id="37357" w:author="Author"/>
              </w:rPr>
            </w:pPr>
          </w:p>
        </w:tc>
        <w:tc>
          <w:tcPr>
            <w:tcW w:w="1060" w:type="dxa"/>
            <w:tcBorders>
              <w:top w:val="nil"/>
              <w:left w:val="single" w:sz="6" w:space="0" w:color="auto"/>
              <w:bottom w:val="nil"/>
            </w:tcBorders>
          </w:tcPr>
          <w:p w14:paraId="69789CC2" w14:textId="77777777" w:rsidR="002D775D" w:rsidRPr="000136CF" w:rsidDel="00ED7123" w:rsidRDefault="002D775D" w:rsidP="00B94200">
            <w:pPr>
              <w:pStyle w:val="tabletext11"/>
              <w:suppressAutoHyphens/>
              <w:jc w:val="right"/>
              <w:rPr>
                <w:del w:id="37358" w:author="Author"/>
              </w:rPr>
            </w:pPr>
            <w:del w:id="37359" w:author="Author">
              <w:r w:rsidRPr="000136CF" w:rsidDel="00ED7123">
                <w:delText>1.59</w:delText>
              </w:r>
            </w:del>
          </w:p>
        </w:tc>
        <w:tc>
          <w:tcPr>
            <w:tcW w:w="620" w:type="dxa"/>
            <w:tcBorders>
              <w:top w:val="nil"/>
              <w:left w:val="nil"/>
              <w:bottom w:val="nil"/>
              <w:right w:val="single" w:sz="6" w:space="0" w:color="auto"/>
            </w:tcBorders>
          </w:tcPr>
          <w:p w14:paraId="5322AE6B" w14:textId="77777777" w:rsidR="002D775D" w:rsidRPr="000136CF" w:rsidDel="00ED7123" w:rsidRDefault="002D775D" w:rsidP="00B94200">
            <w:pPr>
              <w:pStyle w:val="tabletext11"/>
              <w:suppressAutoHyphens/>
              <w:jc w:val="center"/>
              <w:rPr>
                <w:del w:id="37360" w:author="Author"/>
              </w:rPr>
            </w:pPr>
          </w:p>
        </w:tc>
      </w:tr>
      <w:tr w:rsidR="002D775D" w:rsidRPr="000136CF" w:rsidDel="00ED7123" w14:paraId="71C6013D" w14:textId="77777777" w:rsidTr="00B94200">
        <w:trPr>
          <w:cantSplit/>
          <w:trHeight w:val="190"/>
          <w:del w:id="37361" w:author="Author"/>
        </w:trPr>
        <w:tc>
          <w:tcPr>
            <w:tcW w:w="200" w:type="dxa"/>
          </w:tcPr>
          <w:p w14:paraId="7304F737" w14:textId="77777777" w:rsidR="002D775D" w:rsidRPr="000136CF" w:rsidDel="00ED7123" w:rsidRDefault="002D775D" w:rsidP="00B94200">
            <w:pPr>
              <w:pStyle w:val="tabletext11"/>
              <w:suppressAutoHyphens/>
              <w:rPr>
                <w:del w:id="37362" w:author="Author"/>
              </w:rPr>
            </w:pPr>
          </w:p>
        </w:tc>
        <w:tc>
          <w:tcPr>
            <w:tcW w:w="1120" w:type="dxa"/>
            <w:tcBorders>
              <w:top w:val="nil"/>
              <w:left w:val="single" w:sz="6" w:space="0" w:color="auto"/>
              <w:bottom w:val="nil"/>
            </w:tcBorders>
            <w:hideMark/>
          </w:tcPr>
          <w:p w14:paraId="208CE900" w14:textId="77777777" w:rsidR="002D775D" w:rsidRPr="000136CF" w:rsidDel="00ED7123" w:rsidRDefault="002D775D" w:rsidP="00B94200">
            <w:pPr>
              <w:pStyle w:val="tabletext11"/>
              <w:suppressAutoHyphens/>
              <w:jc w:val="right"/>
              <w:rPr>
                <w:del w:id="37363" w:author="Author"/>
              </w:rPr>
            </w:pPr>
            <w:del w:id="37364" w:author="Author">
              <w:r w:rsidRPr="000136CF" w:rsidDel="00ED7123">
                <w:delText>1,000</w:delText>
              </w:r>
            </w:del>
          </w:p>
        </w:tc>
        <w:tc>
          <w:tcPr>
            <w:tcW w:w="560" w:type="dxa"/>
            <w:tcBorders>
              <w:top w:val="nil"/>
              <w:left w:val="nil"/>
              <w:bottom w:val="nil"/>
              <w:right w:val="single" w:sz="6" w:space="0" w:color="auto"/>
            </w:tcBorders>
          </w:tcPr>
          <w:p w14:paraId="58D36DC1" w14:textId="77777777" w:rsidR="002D775D" w:rsidRPr="000136CF" w:rsidDel="00ED7123" w:rsidRDefault="002D775D" w:rsidP="00B94200">
            <w:pPr>
              <w:pStyle w:val="tabletext11"/>
              <w:suppressAutoHyphens/>
              <w:jc w:val="center"/>
              <w:rPr>
                <w:del w:id="37365" w:author="Author"/>
              </w:rPr>
            </w:pPr>
          </w:p>
        </w:tc>
        <w:tc>
          <w:tcPr>
            <w:tcW w:w="1060" w:type="dxa"/>
            <w:tcBorders>
              <w:top w:val="nil"/>
              <w:left w:val="single" w:sz="6" w:space="0" w:color="auto"/>
              <w:bottom w:val="nil"/>
            </w:tcBorders>
          </w:tcPr>
          <w:p w14:paraId="42266D44" w14:textId="77777777" w:rsidR="002D775D" w:rsidRPr="000136CF" w:rsidDel="00ED7123" w:rsidRDefault="002D775D" w:rsidP="00B94200">
            <w:pPr>
              <w:pStyle w:val="tabletext11"/>
              <w:suppressAutoHyphens/>
              <w:jc w:val="right"/>
              <w:rPr>
                <w:del w:id="37366" w:author="Author"/>
              </w:rPr>
            </w:pPr>
            <w:del w:id="37367" w:author="Author">
              <w:r w:rsidRPr="000136CF" w:rsidDel="00ED7123">
                <w:delText>1.66</w:delText>
              </w:r>
            </w:del>
          </w:p>
        </w:tc>
        <w:tc>
          <w:tcPr>
            <w:tcW w:w="620" w:type="dxa"/>
            <w:tcBorders>
              <w:top w:val="nil"/>
              <w:left w:val="nil"/>
              <w:bottom w:val="nil"/>
              <w:right w:val="single" w:sz="6" w:space="0" w:color="auto"/>
            </w:tcBorders>
          </w:tcPr>
          <w:p w14:paraId="573A8F9C" w14:textId="77777777" w:rsidR="002D775D" w:rsidRPr="000136CF" w:rsidDel="00ED7123" w:rsidRDefault="002D775D" w:rsidP="00B94200">
            <w:pPr>
              <w:pStyle w:val="tabletext11"/>
              <w:suppressAutoHyphens/>
              <w:jc w:val="center"/>
              <w:rPr>
                <w:del w:id="37368" w:author="Author"/>
              </w:rPr>
            </w:pPr>
          </w:p>
        </w:tc>
        <w:tc>
          <w:tcPr>
            <w:tcW w:w="1060" w:type="dxa"/>
            <w:tcBorders>
              <w:top w:val="nil"/>
              <w:left w:val="single" w:sz="6" w:space="0" w:color="auto"/>
              <w:bottom w:val="nil"/>
            </w:tcBorders>
          </w:tcPr>
          <w:p w14:paraId="7CA43F91" w14:textId="77777777" w:rsidR="002D775D" w:rsidRPr="000136CF" w:rsidDel="00ED7123" w:rsidRDefault="002D775D" w:rsidP="00B94200">
            <w:pPr>
              <w:pStyle w:val="tabletext11"/>
              <w:suppressAutoHyphens/>
              <w:jc w:val="right"/>
              <w:rPr>
                <w:del w:id="37369" w:author="Author"/>
              </w:rPr>
            </w:pPr>
            <w:del w:id="37370" w:author="Author">
              <w:r w:rsidRPr="000136CF" w:rsidDel="00ED7123">
                <w:delText>1.85</w:delText>
              </w:r>
            </w:del>
          </w:p>
        </w:tc>
        <w:tc>
          <w:tcPr>
            <w:tcW w:w="620" w:type="dxa"/>
            <w:tcBorders>
              <w:top w:val="nil"/>
              <w:left w:val="nil"/>
              <w:bottom w:val="nil"/>
              <w:right w:val="single" w:sz="6" w:space="0" w:color="auto"/>
            </w:tcBorders>
          </w:tcPr>
          <w:p w14:paraId="44278D18" w14:textId="77777777" w:rsidR="002D775D" w:rsidRPr="000136CF" w:rsidDel="00ED7123" w:rsidRDefault="002D775D" w:rsidP="00B94200">
            <w:pPr>
              <w:pStyle w:val="tabletext11"/>
              <w:suppressAutoHyphens/>
              <w:jc w:val="center"/>
              <w:rPr>
                <w:del w:id="37371" w:author="Author"/>
              </w:rPr>
            </w:pPr>
          </w:p>
        </w:tc>
        <w:tc>
          <w:tcPr>
            <w:tcW w:w="1060" w:type="dxa"/>
            <w:tcBorders>
              <w:top w:val="nil"/>
              <w:left w:val="single" w:sz="6" w:space="0" w:color="auto"/>
              <w:bottom w:val="nil"/>
            </w:tcBorders>
          </w:tcPr>
          <w:p w14:paraId="3C5CAF74" w14:textId="77777777" w:rsidR="002D775D" w:rsidRPr="000136CF" w:rsidDel="00ED7123" w:rsidRDefault="002D775D" w:rsidP="00B94200">
            <w:pPr>
              <w:pStyle w:val="tabletext11"/>
              <w:suppressAutoHyphens/>
              <w:jc w:val="right"/>
              <w:rPr>
                <w:del w:id="37372" w:author="Author"/>
              </w:rPr>
            </w:pPr>
            <w:del w:id="37373" w:author="Author">
              <w:r w:rsidRPr="000136CF" w:rsidDel="00ED7123">
                <w:delText>2.02</w:delText>
              </w:r>
            </w:del>
          </w:p>
        </w:tc>
        <w:tc>
          <w:tcPr>
            <w:tcW w:w="620" w:type="dxa"/>
            <w:tcBorders>
              <w:top w:val="nil"/>
              <w:left w:val="nil"/>
              <w:bottom w:val="nil"/>
              <w:right w:val="single" w:sz="6" w:space="0" w:color="auto"/>
            </w:tcBorders>
          </w:tcPr>
          <w:p w14:paraId="4AC3D7E5" w14:textId="77777777" w:rsidR="002D775D" w:rsidRPr="000136CF" w:rsidDel="00ED7123" w:rsidRDefault="002D775D" w:rsidP="00B94200">
            <w:pPr>
              <w:pStyle w:val="tabletext11"/>
              <w:suppressAutoHyphens/>
              <w:jc w:val="center"/>
              <w:rPr>
                <w:del w:id="37374" w:author="Author"/>
              </w:rPr>
            </w:pPr>
          </w:p>
        </w:tc>
        <w:tc>
          <w:tcPr>
            <w:tcW w:w="1060" w:type="dxa"/>
            <w:tcBorders>
              <w:top w:val="nil"/>
              <w:left w:val="single" w:sz="6" w:space="0" w:color="auto"/>
              <w:bottom w:val="nil"/>
            </w:tcBorders>
          </w:tcPr>
          <w:p w14:paraId="563E5577" w14:textId="77777777" w:rsidR="002D775D" w:rsidRPr="000136CF" w:rsidDel="00ED7123" w:rsidRDefault="002D775D" w:rsidP="00B94200">
            <w:pPr>
              <w:pStyle w:val="tabletext11"/>
              <w:suppressAutoHyphens/>
              <w:jc w:val="right"/>
              <w:rPr>
                <w:del w:id="37375" w:author="Author"/>
              </w:rPr>
            </w:pPr>
            <w:del w:id="37376" w:author="Author">
              <w:r w:rsidRPr="000136CF" w:rsidDel="00ED7123">
                <w:delText>2.02</w:delText>
              </w:r>
            </w:del>
          </w:p>
        </w:tc>
        <w:tc>
          <w:tcPr>
            <w:tcW w:w="620" w:type="dxa"/>
            <w:tcBorders>
              <w:top w:val="nil"/>
              <w:left w:val="nil"/>
              <w:bottom w:val="nil"/>
              <w:right w:val="single" w:sz="6" w:space="0" w:color="auto"/>
            </w:tcBorders>
          </w:tcPr>
          <w:p w14:paraId="306197F0" w14:textId="77777777" w:rsidR="002D775D" w:rsidRPr="000136CF" w:rsidDel="00ED7123" w:rsidRDefault="002D775D" w:rsidP="00B94200">
            <w:pPr>
              <w:pStyle w:val="tabletext11"/>
              <w:suppressAutoHyphens/>
              <w:jc w:val="center"/>
              <w:rPr>
                <w:del w:id="37377" w:author="Author"/>
              </w:rPr>
            </w:pPr>
          </w:p>
        </w:tc>
        <w:tc>
          <w:tcPr>
            <w:tcW w:w="1060" w:type="dxa"/>
            <w:tcBorders>
              <w:top w:val="nil"/>
              <w:left w:val="single" w:sz="6" w:space="0" w:color="auto"/>
              <w:bottom w:val="nil"/>
            </w:tcBorders>
          </w:tcPr>
          <w:p w14:paraId="2B0EA6A2" w14:textId="77777777" w:rsidR="002D775D" w:rsidRPr="000136CF" w:rsidDel="00ED7123" w:rsidRDefault="002D775D" w:rsidP="00B94200">
            <w:pPr>
              <w:pStyle w:val="tabletext11"/>
              <w:suppressAutoHyphens/>
              <w:jc w:val="right"/>
              <w:rPr>
                <w:del w:id="37378" w:author="Author"/>
              </w:rPr>
            </w:pPr>
            <w:del w:id="37379" w:author="Author">
              <w:r w:rsidRPr="000136CF" w:rsidDel="00ED7123">
                <w:delText>1.68</w:delText>
              </w:r>
            </w:del>
          </w:p>
        </w:tc>
        <w:tc>
          <w:tcPr>
            <w:tcW w:w="620" w:type="dxa"/>
            <w:tcBorders>
              <w:top w:val="nil"/>
              <w:left w:val="nil"/>
              <w:bottom w:val="nil"/>
              <w:right w:val="single" w:sz="6" w:space="0" w:color="auto"/>
            </w:tcBorders>
          </w:tcPr>
          <w:p w14:paraId="6C1B6386" w14:textId="77777777" w:rsidR="002D775D" w:rsidRPr="000136CF" w:rsidDel="00ED7123" w:rsidRDefault="002D775D" w:rsidP="00B94200">
            <w:pPr>
              <w:pStyle w:val="tabletext11"/>
              <w:suppressAutoHyphens/>
              <w:jc w:val="center"/>
              <w:rPr>
                <w:del w:id="37380" w:author="Author"/>
              </w:rPr>
            </w:pPr>
          </w:p>
        </w:tc>
      </w:tr>
      <w:tr w:rsidR="002D775D" w:rsidRPr="000136CF" w:rsidDel="00ED7123" w14:paraId="5100905F" w14:textId="77777777" w:rsidTr="00B94200">
        <w:trPr>
          <w:cantSplit/>
          <w:trHeight w:val="190"/>
          <w:del w:id="37381" w:author="Author"/>
        </w:trPr>
        <w:tc>
          <w:tcPr>
            <w:tcW w:w="200" w:type="dxa"/>
          </w:tcPr>
          <w:p w14:paraId="542A8136" w14:textId="77777777" w:rsidR="002D775D" w:rsidRPr="000136CF" w:rsidDel="00ED7123" w:rsidRDefault="002D775D" w:rsidP="00B94200">
            <w:pPr>
              <w:pStyle w:val="tabletext11"/>
              <w:suppressAutoHyphens/>
              <w:rPr>
                <w:del w:id="37382" w:author="Author"/>
              </w:rPr>
            </w:pPr>
          </w:p>
        </w:tc>
        <w:tc>
          <w:tcPr>
            <w:tcW w:w="1120" w:type="dxa"/>
            <w:tcBorders>
              <w:top w:val="nil"/>
              <w:left w:val="single" w:sz="6" w:space="0" w:color="auto"/>
              <w:bottom w:val="nil"/>
            </w:tcBorders>
            <w:hideMark/>
          </w:tcPr>
          <w:p w14:paraId="7DABDECA" w14:textId="77777777" w:rsidR="002D775D" w:rsidRPr="000136CF" w:rsidDel="00ED7123" w:rsidRDefault="002D775D" w:rsidP="00B94200">
            <w:pPr>
              <w:pStyle w:val="tabletext11"/>
              <w:suppressAutoHyphens/>
              <w:jc w:val="right"/>
              <w:rPr>
                <w:del w:id="37383" w:author="Author"/>
              </w:rPr>
            </w:pPr>
            <w:del w:id="37384" w:author="Author">
              <w:r w:rsidRPr="000136CF" w:rsidDel="00ED7123">
                <w:delText>1,500</w:delText>
              </w:r>
            </w:del>
          </w:p>
        </w:tc>
        <w:tc>
          <w:tcPr>
            <w:tcW w:w="560" w:type="dxa"/>
            <w:tcBorders>
              <w:top w:val="nil"/>
              <w:left w:val="nil"/>
              <w:bottom w:val="nil"/>
              <w:right w:val="single" w:sz="6" w:space="0" w:color="auto"/>
            </w:tcBorders>
          </w:tcPr>
          <w:p w14:paraId="458ED3FC" w14:textId="77777777" w:rsidR="002D775D" w:rsidRPr="000136CF" w:rsidDel="00ED7123" w:rsidRDefault="002D775D" w:rsidP="00B94200">
            <w:pPr>
              <w:pStyle w:val="tabletext11"/>
              <w:suppressAutoHyphens/>
              <w:jc w:val="center"/>
              <w:rPr>
                <w:del w:id="37385" w:author="Author"/>
              </w:rPr>
            </w:pPr>
          </w:p>
        </w:tc>
        <w:tc>
          <w:tcPr>
            <w:tcW w:w="1060" w:type="dxa"/>
            <w:tcBorders>
              <w:top w:val="nil"/>
              <w:left w:val="single" w:sz="6" w:space="0" w:color="auto"/>
              <w:bottom w:val="nil"/>
            </w:tcBorders>
          </w:tcPr>
          <w:p w14:paraId="136733E8" w14:textId="77777777" w:rsidR="002D775D" w:rsidRPr="000136CF" w:rsidDel="00ED7123" w:rsidRDefault="002D775D" w:rsidP="00B94200">
            <w:pPr>
              <w:pStyle w:val="tabletext11"/>
              <w:suppressAutoHyphens/>
              <w:jc w:val="right"/>
              <w:rPr>
                <w:del w:id="37386" w:author="Author"/>
              </w:rPr>
            </w:pPr>
            <w:del w:id="37387" w:author="Author">
              <w:r w:rsidRPr="000136CF" w:rsidDel="00ED7123">
                <w:delText>1.80</w:delText>
              </w:r>
            </w:del>
          </w:p>
        </w:tc>
        <w:tc>
          <w:tcPr>
            <w:tcW w:w="620" w:type="dxa"/>
            <w:tcBorders>
              <w:top w:val="nil"/>
              <w:left w:val="nil"/>
              <w:bottom w:val="nil"/>
              <w:right w:val="single" w:sz="6" w:space="0" w:color="auto"/>
            </w:tcBorders>
          </w:tcPr>
          <w:p w14:paraId="793EF816" w14:textId="77777777" w:rsidR="002D775D" w:rsidRPr="000136CF" w:rsidDel="00ED7123" w:rsidRDefault="002D775D" w:rsidP="00B94200">
            <w:pPr>
              <w:pStyle w:val="tabletext11"/>
              <w:suppressAutoHyphens/>
              <w:jc w:val="center"/>
              <w:rPr>
                <w:del w:id="37388" w:author="Author"/>
              </w:rPr>
            </w:pPr>
          </w:p>
        </w:tc>
        <w:tc>
          <w:tcPr>
            <w:tcW w:w="1060" w:type="dxa"/>
            <w:tcBorders>
              <w:top w:val="nil"/>
              <w:left w:val="single" w:sz="6" w:space="0" w:color="auto"/>
              <w:bottom w:val="nil"/>
            </w:tcBorders>
          </w:tcPr>
          <w:p w14:paraId="7FC055A8" w14:textId="77777777" w:rsidR="002D775D" w:rsidRPr="000136CF" w:rsidDel="00ED7123" w:rsidRDefault="002D775D" w:rsidP="00B94200">
            <w:pPr>
              <w:pStyle w:val="tabletext11"/>
              <w:suppressAutoHyphens/>
              <w:jc w:val="right"/>
              <w:rPr>
                <w:del w:id="37389" w:author="Author"/>
              </w:rPr>
            </w:pPr>
            <w:del w:id="37390" w:author="Author">
              <w:r w:rsidRPr="000136CF" w:rsidDel="00ED7123">
                <w:delText>2.04</w:delText>
              </w:r>
            </w:del>
          </w:p>
        </w:tc>
        <w:tc>
          <w:tcPr>
            <w:tcW w:w="620" w:type="dxa"/>
            <w:tcBorders>
              <w:top w:val="nil"/>
              <w:left w:val="nil"/>
              <w:bottom w:val="nil"/>
              <w:right w:val="single" w:sz="6" w:space="0" w:color="auto"/>
            </w:tcBorders>
          </w:tcPr>
          <w:p w14:paraId="10A2FD01" w14:textId="77777777" w:rsidR="002D775D" w:rsidRPr="000136CF" w:rsidDel="00ED7123" w:rsidRDefault="002D775D" w:rsidP="00B94200">
            <w:pPr>
              <w:pStyle w:val="tabletext11"/>
              <w:suppressAutoHyphens/>
              <w:jc w:val="center"/>
              <w:rPr>
                <w:del w:id="37391" w:author="Author"/>
              </w:rPr>
            </w:pPr>
          </w:p>
        </w:tc>
        <w:tc>
          <w:tcPr>
            <w:tcW w:w="1060" w:type="dxa"/>
            <w:tcBorders>
              <w:top w:val="nil"/>
              <w:left w:val="single" w:sz="6" w:space="0" w:color="auto"/>
              <w:bottom w:val="nil"/>
            </w:tcBorders>
          </w:tcPr>
          <w:p w14:paraId="57D0C34A" w14:textId="77777777" w:rsidR="002D775D" w:rsidRPr="000136CF" w:rsidDel="00ED7123" w:rsidRDefault="002D775D" w:rsidP="00B94200">
            <w:pPr>
              <w:pStyle w:val="tabletext11"/>
              <w:suppressAutoHyphens/>
              <w:jc w:val="right"/>
              <w:rPr>
                <w:del w:id="37392" w:author="Author"/>
              </w:rPr>
            </w:pPr>
            <w:del w:id="37393" w:author="Author">
              <w:r w:rsidRPr="000136CF" w:rsidDel="00ED7123">
                <w:delText>2.29</w:delText>
              </w:r>
            </w:del>
          </w:p>
        </w:tc>
        <w:tc>
          <w:tcPr>
            <w:tcW w:w="620" w:type="dxa"/>
            <w:tcBorders>
              <w:top w:val="nil"/>
              <w:left w:val="nil"/>
              <w:bottom w:val="nil"/>
              <w:right w:val="single" w:sz="6" w:space="0" w:color="auto"/>
            </w:tcBorders>
          </w:tcPr>
          <w:p w14:paraId="7EE0C2FF" w14:textId="77777777" w:rsidR="002D775D" w:rsidRPr="000136CF" w:rsidDel="00ED7123" w:rsidRDefault="002D775D" w:rsidP="00B94200">
            <w:pPr>
              <w:pStyle w:val="tabletext11"/>
              <w:suppressAutoHyphens/>
              <w:jc w:val="center"/>
              <w:rPr>
                <w:del w:id="37394" w:author="Author"/>
              </w:rPr>
            </w:pPr>
          </w:p>
        </w:tc>
        <w:tc>
          <w:tcPr>
            <w:tcW w:w="1060" w:type="dxa"/>
            <w:tcBorders>
              <w:top w:val="nil"/>
              <w:left w:val="single" w:sz="6" w:space="0" w:color="auto"/>
              <w:bottom w:val="nil"/>
            </w:tcBorders>
          </w:tcPr>
          <w:p w14:paraId="0FA5BE08" w14:textId="77777777" w:rsidR="002D775D" w:rsidRPr="000136CF" w:rsidDel="00ED7123" w:rsidRDefault="002D775D" w:rsidP="00B94200">
            <w:pPr>
              <w:pStyle w:val="tabletext11"/>
              <w:suppressAutoHyphens/>
              <w:jc w:val="right"/>
              <w:rPr>
                <w:del w:id="37395" w:author="Author"/>
              </w:rPr>
            </w:pPr>
            <w:del w:id="37396" w:author="Author">
              <w:r w:rsidRPr="000136CF" w:rsidDel="00ED7123">
                <w:delText>2.25</w:delText>
              </w:r>
            </w:del>
          </w:p>
        </w:tc>
        <w:tc>
          <w:tcPr>
            <w:tcW w:w="620" w:type="dxa"/>
            <w:tcBorders>
              <w:top w:val="nil"/>
              <w:left w:val="nil"/>
              <w:bottom w:val="nil"/>
              <w:right w:val="single" w:sz="6" w:space="0" w:color="auto"/>
            </w:tcBorders>
          </w:tcPr>
          <w:p w14:paraId="6477E317" w14:textId="77777777" w:rsidR="002D775D" w:rsidRPr="000136CF" w:rsidDel="00ED7123" w:rsidRDefault="002D775D" w:rsidP="00B94200">
            <w:pPr>
              <w:pStyle w:val="tabletext11"/>
              <w:suppressAutoHyphens/>
              <w:jc w:val="center"/>
              <w:rPr>
                <w:del w:id="37397" w:author="Author"/>
              </w:rPr>
            </w:pPr>
          </w:p>
        </w:tc>
        <w:tc>
          <w:tcPr>
            <w:tcW w:w="1060" w:type="dxa"/>
            <w:tcBorders>
              <w:top w:val="nil"/>
              <w:left w:val="single" w:sz="6" w:space="0" w:color="auto"/>
              <w:bottom w:val="nil"/>
            </w:tcBorders>
          </w:tcPr>
          <w:p w14:paraId="664FCD4F" w14:textId="77777777" w:rsidR="002D775D" w:rsidRPr="000136CF" w:rsidDel="00ED7123" w:rsidRDefault="002D775D" w:rsidP="00B94200">
            <w:pPr>
              <w:pStyle w:val="tabletext11"/>
              <w:suppressAutoHyphens/>
              <w:jc w:val="right"/>
              <w:rPr>
                <w:del w:id="37398" w:author="Author"/>
              </w:rPr>
            </w:pPr>
            <w:del w:id="37399" w:author="Author">
              <w:r w:rsidRPr="000136CF" w:rsidDel="00ED7123">
                <w:delText>1.82</w:delText>
              </w:r>
            </w:del>
          </w:p>
        </w:tc>
        <w:tc>
          <w:tcPr>
            <w:tcW w:w="620" w:type="dxa"/>
            <w:tcBorders>
              <w:top w:val="nil"/>
              <w:left w:val="nil"/>
              <w:bottom w:val="nil"/>
              <w:right w:val="single" w:sz="6" w:space="0" w:color="auto"/>
            </w:tcBorders>
          </w:tcPr>
          <w:p w14:paraId="1E843561" w14:textId="77777777" w:rsidR="002D775D" w:rsidRPr="000136CF" w:rsidDel="00ED7123" w:rsidRDefault="002D775D" w:rsidP="00B94200">
            <w:pPr>
              <w:pStyle w:val="tabletext11"/>
              <w:suppressAutoHyphens/>
              <w:jc w:val="center"/>
              <w:rPr>
                <w:del w:id="37400" w:author="Author"/>
              </w:rPr>
            </w:pPr>
          </w:p>
        </w:tc>
      </w:tr>
      <w:tr w:rsidR="002D775D" w:rsidRPr="000136CF" w:rsidDel="00ED7123" w14:paraId="17AFBEE5" w14:textId="77777777" w:rsidTr="00B94200">
        <w:trPr>
          <w:cantSplit/>
          <w:trHeight w:val="190"/>
          <w:del w:id="37401" w:author="Author"/>
        </w:trPr>
        <w:tc>
          <w:tcPr>
            <w:tcW w:w="200" w:type="dxa"/>
          </w:tcPr>
          <w:p w14:paraId="1DAF66F4" w14:textId="77777777" w:rsidR="002D775D" w:rsidRPr="000136CF" w:rsidDel="00ED7123" w:rsidRDefault="002D775D" w:rsidP="00B94200">
            <w:pPr>
              <w:pStyle w:val="tabletext11"/>
              <w:suppressAutoHyphens/>
              <w:rPr>
                <w:del w:id="37402" w:author="Author"/>
              </w:rPr>
            </w:pPr>
          </w:p>
        </w:tc>
        <w:tc>
          <w:tcPr>
            <w:tcW w:w="1120" w:type="dxa"/>
            <w:tcBorders>
              <w:top w:val="nil"/>
              <w:left w:val="single" w:sz="6" w:space="0" w:color="auto"/>
              <w:bottom w:val="nil"/>
            </w:tcBorders>
            <w:hideMark/>
          </w:tcPr>
          <w:p w14:paraId="6D0D5B55" w14:textId="77777777" w:rsidR="002D775D" w:rsidRPr="000136CF" w:rsidDel="00ED7123" w:rsidRDefault="002D775D" w:rsidP="00B94200">
            <w:pPr>
              <w:pStyle w:val="tabletext11"/>
              <w:suppressAutoHyphens/>
              <w:jc w:val="right"/>
              <w:rPr>
                <w:del w:id="37403" w:author="Author"/>
              </w:rPr>
            </w:pPr>
            <w:del w:id="37404" w:author="Author">
              <w:r w:rsidRPr="000136CF" w:rsidDel="00ED7123">
                <w:delText>2,000</w:delText>
              </w:r>
            </w:del>
          </w:p>
        </w:tc>
        <w:tc>
          <w:tcPr>
            <w:tcW w:w="560" w:type="dxa"/>
            <w:tcBorders>
              <w:top w:val="nil"/>
              <w:left w:val="nil"/>
              <w:bottom w:val="nil"/>
              <w:right w:val="single" w:sz="6" w:space="0" w:color="auto"/>
            </w:tcBorders>
          </w:tcPr>
          <w:p w14:paraId="3475AAAA" w14:textId="77777777" w:rsidR="002D775D" w:rsidRPr="000136CF" w:rsidDel="00ED7123" w:rsidRDefault="002D775D" w:rsidP="00B94200">
            <w:pPr>
              <w:pStyle w:val="tabletext11"/>
              <w:suppressAutoHyphens/>
              <w:jc w:val="center"/>
              <w:rPr>
                <w:del w:id="37405" w:author="Author"/>
              </w:rPr>
            </w:pPr>
          </w:p>
        </w:tc>
        <w:tc>
          <w:tcPr>
            <w:tcW w:w="1060" w:type="dxa"/>
            <w:tcBorders>
              <w:top w:val="nil"/>
              <w:left w:val="single" w:sz="6" w:space="0" w:color="auto"/>
              <w:bottom w:val="nil"/>
            </w:tcBorders>
          </w:tcPr>
          <w:p w14:paraId="21210D0F" w14:textId="77777777" w:rsidR="002D775D" w:rsidRPr="000136CF" w:rsidDel="00ED7123" w:rsidRDefault="002D775D" w:rsidP="00B94200">
            <w:pPr>
              <w:pStyle w:val="tabletext11"/>
              <w:suppressAutoHyphens/>
              <w:jc w:val="right"/>
              <w:rPr>
                <w:del w:id="37406" w:author="Author"/>
              </w:rPr>
            </w:pPr>
            <w:del w:id="37407" w:author="Author">
              <w:r w:rsidRPr="000136CF" w:rsidDel="00ED7123">
                <w:delText>1.90</w:delText>
              </w:r>
            </w:del>
          </w:p>
        </w:tc>
        <w:tc>
          <w:tcPr>
            <w:tcW w:w="620" w:type="dxa"/>
            <w:tcBorders>
              <w:top w:val="nil"/>
              <w:left w:val="nil"/>
              <w:bottom w:val="nil"/>
              <w:right w:val="single" w:sz="6" w:space="0" w:color="auto"/>
            </w:tcBorders>
          </w:tcPr>
          <w:p w14:paraId="0BFEAF00" w14:textId="77777777" w:rsidR="002D775D" w:rsidRPr="000136CF" w:rsidDel="00ED7123" w:rsidRDefault="002D775D" w:rsidP="00B94200">
            <w:pPr>
              <w:pStyle w:val="tabletext11"/>
              <w:suppressAutoHyphens/>
              <w:jc w:val="center"/>
              <w:rPr>
                <w:del w:id="37408" w:author="Author"/>
              </w:rPr>
            </w:pPr>
          </w:p>
        </w:tc>
        <w:tc>
          <w:tcPr>
            <w:tcW w:w="1060" w:type="dxa"/>
            <w:tcBorders>
              <w:top w:val="nil"/>
              <w:left w:val="single" w:sz="6" w:space="0" w:color="auto"/>
              <w:bottom w:val="nil"/>
            </w:tcBorders>
          </w:tcPr>
          <w:p w14:paraId="448C4F78" w14:textId="77777777" w:rsidR="002D775D" w:rsidRPr="000136CF" w:rsidDel="00ED7123" w:rsidRDefault="002D775D" w:rsidP="00B94200">
            <w:pPr>
              <w:pStyle w:val="tabletext11"/>
              <w:suppressAutoHyphens/>
              <w:jc w:val="right"/>
              <w:rPr>
                <w:del w:id="37409" w:author="Author"/>
              </w:rPr>
            </w:pPr>
            <w:del w:id="37410" w:author="Author">
              <w:r w:rsidRPr="000136CF" w:rsidDel="00ED7123">
                <w:delText>2.18</w:delText>
              </w:r>
            </w:del>
          </w:p>
        </w:tc>
        <w:tc>
          <w:tcPr>
            <w:tcW w:w="620" w:type="dxa"/>
            <w:tcBorders>
              <w:top w:val="nil"/>
              <w:left w:val="nil"/>
              <w:bottom w:val="nil"/>
              <w:right w:val="single" w:sz="6" w:space="0" w:color="auto"/>
            </w:tcBorders>
          </w:tcPr>
          <w:p w14:paraId="55D17879" w14:textId="77777777" w:rsidR="002D775D" w:rsidRPr="000136CF" w:rsidDel="00ED7123" w:rsidRDefault="002D775D" w:rsidP="00B94200">
            <w:pPr>
              <w:pStyle w:val="tabletext11"/>
              <w:suppressAutoHyphens/>
              <w:jc w:val="center"/>
              <w:rPr>
                <w:del w:id="37411" w:author="Author"/>
              </w:rPr>
            </w:pPr>
          </w:p>
        </w:tc>
        <w:tc>
          <w:tcPr>
            <w:tcW w:w="1060" w:type="dxa"/>
            <w:tcBorders>
              <w:top w:val="nil"/>
              <w:left w:val="single" w:sz="6" w:space="0" w:color="auto"/>
              <w:bottom w:val="nil"/>
            </w:tcBorders>
          </w:tcPr>
          <w:p w14:paraId="6007978A" w14:textId="77777777" w:rsidR="002D775D" w:rsidRPr="000136CF" w:rsidDel="00ED7123" w:rsidRDefault="002D775D" w:rsidP="00B94200">
            <w:pPr>
              <w:pStyle w:val="tabletext11"/>
              <w:suppressAutoHyphens/>
              <w:jc w:val="right"/>
              <w:rPr>
                <w:del w:id="37412" w:author="Author"/>
              </w:rPr>
            </w:pPr>
            <w:del w:id="37413" w:author="Author">
              <w:r w:rsidRPr="000136CF" w:rsidDel="00ED7123">
                <w:delText>2.48</w:delText>
              </w:r>
            </w:del>
          </w:p>
        </w:tc>
        <w:tc>
          <w:tcPr>
            <w:tcW w:w="620" w:type="dxa"/>
            <w:tcBorders>
              <w:top w:val="nil"/>
              <w:left w:val="nil"/>
              <w:bottom w:val="nil"/>
              <w:right w:val="single" w:sz="6" w:space="0" w:color="auto"/>
            </w:tcBorders>
          </w:tcPr>
          <w:p w14:paraId="1E4D8451" w14:textId="77777777" w:rsidR="002D775D" w:rsidRPr="000136CF" w:rsidDel="00ED7123" w:rsidRDefault="002D775D" w:rsidP="00B94200">
            <w:pPr>
              <w:pStyle w:val="tabletext11"/>
              <w:suppressAutoHyphens/>
              <w:jc w:val="center"/>
              <w:rPr>
                <w:del w:id="37414" w:author="Author"/>
              </w:rPr>
            </w:pPr>
          </w:p>
        </w:tc>
        <w:tc>
          <w:tcPr>
            <w:tcW w:w="1060" w:type="dxa"/>
            <w:tcBorders>
              <w:top w:val="nil"/>
              <w:left w:val="single" w:sz="6" w:space="0" w:color="auto"/>
              <w:bottom w:val="nil"/>
            </w:tcBorders>
          </w:tcPr>
          <w:p w14:paraId="1ED9E295" w14:textId="77777777" w:rsidR="002D775D" w:rsidRPr="000136CF" w:rsidDel="00ED7123" w:rsidRDefault="002D775D" w:rsidP="00B94200">
            <w:pPr>
              <w:pStyle w:val="tabletext11"/>
              <w:suppressAutoHyphens/>
              <w:jc w:val="right"/>
              <w:rPr>
                <w:del w:id="37415" w:author="Author"/>
              </w:rPr>
            </w:pPr>
            <w:del w:id="37416" w:author="Author">
              <w:r w:rsidRPr="000136CF" w:rsidDel="00ED7123">
                <w:delText>2.41</w:delText>
              </w:r>
            </w:del>
          </w:p>
        </w:tc>
        <w:tc>
          <w:tcPr>
            <w:tcW w:w="620" w:type="dxa"/>
            <w:tcBorders>
              <w:top w:val="nil"/>
              <w:left w:val="nil"/>
              <w:bottom w:val="nil"/>
              <w:right w:val="single" w:sz="6" w:space="0" w:color="auto"/>
            </w:tcBorders>
          </w:tcPr>
          <w:p w14:paraId="27D628BA" w14:textId="77777777" w:rsidR="002D775D" w:rsidRPr="000136CF" w:rsidDel="00ED7123" w:rsidRDefault="002D775D" w:rsidP="00B94200">
            <w:pPr>
              <w:pStyle w:val="tabletext11"/>
              <w:suppressAutoHyphens/>
              <w:jc w:val="center"/>
              <w:rPr>
                <w:del w:id="37417" w:author="Author"/>
              </w:rPr>
            </w:pPr>
          </w:p>
        </w:tc>
        <w:tc>
          <w:tcPr>
            <w:tcW w:w="1060" w:type="dxa"/>
            <w:tcBorders>
              <w:top w:val="nil"/>
              <w:left w:val="single" w:sz="6" w:space="0" w:color="auto"/>
              <w:bottom w:val="nil"/>
            </w:tcBorders>
          </w:tcPr>
          <w:p w14:paraId="5DE51CB1" w14:textId="77777777" w:rsidR="002D775D" w:rsidRPr="000136CF" w:rsidDel="00ED7123" w:rsidRDefault="002D775D" w:rsidP="00B94200">
            <w:pPr>
              <w:pStyle w:val="tabletext11"/>
              <w:suppressAutoHyphens/>
              <w:jc w:val="right"/>
              <w:rPr>
                <w:del w:id="37418" w:author="Author"/>
              </w:rPr>
            </w:pPr>
            <w:del w:id="37419" w:author="Author">
              <w:r w:rsidRPr="000136CF" w:rsidDel="00ED7123">
                <w:delText>1.92</w:delText>
              </w:r>
            </w:del>
          </w:p>
        </w:tc>
        <w:tc>
          <w:tcPr>
            <w:tcW w:w="620" w:type="dxa"/>
            <w:tcBorders>
              <w:top w:val="nil"/>
              <w:left w:val="nil"/>
              <w:bottom w:val="nil"/>
              <w:right w:val="single" w:sz="6" w:space="0" w:color="auto"/>
            </w:tcBorders>
          </w:tcPr>
          <w:p w14:paraId="398AAA30" w14:textId="77777777" w:rsidR="002D775D" w:rsidRPr="000136CF" w:rsidDel="00ED7123" w:rsidRDefault="002D775D" w:rsidP="00B94200">
            <w:pPr>
              <w:pStyle w:val="tabletext11"/>
              <w:suppressAutoHyphens/>
              <w:jc w:val="center"/>
              <w:rPr>
                <w:del w:id="37420" w:author="Author"/>
              </w:rPr>
            </w:pPr>
          </w:p>
        </w:tc>
      </w:tr>
      <w:tr w:rsidR="002D775D" w:rsidRPr="000136CF" w:rsidDel="00ED7123" w14:paraId="5F237501" w14:textId="77777777" w:rsidTr="00B94200">
        <w:trPr>
          <w:cantSplit/>
          <w:trHeight w:val="190"/>
          <w:del w:id="37421" w:author="Author"/>
        </w:trPr>
        <w:tc>
          <w:tcPr>
            <w:tcW w:w="200" w:type="dxa"/>
          </w:tcPr>
          <w:p w14:paraId="4C3B074C" w14:textId="77777777" w:rsidR="002D775D" w:rsidRPr="000136CF" w:rsidDel="00ED7123" w:rsidRDefault="002D775D" w:rsidP="00B94200">
            <w:pPr>
              <w:pStyle w:val="tabletext11"/>
              <w:suppressAutoHyphens/>
              <w:rPr>
                <w:del w:id="37422" w:author="Author"/>
              </w:rPr>
            </w:pPr>
          </w:p>
        </w:tc>
        <w:tc>
          <w:tcPr>
            <w:tcW w:w="1120" w:type="dxa"/>
            <w:tcBorders>
              <w:top w:val="nil"/>
              <w:left w:val="single" w:sz="6" w:space="0" w:color="auto"/>
              <w:bottom w:val="nil"/>
            </w:tcBorders>
          </w:tcPr>
          <w:p w14:paraId="0F93B99E" w14:textId="77777777" w:rsidR="002D775D" w:rsidRPr="000136CF" w:rsidDel="00ED7123" w:rsidRDefault="002D775D" w:rsidP="00B94200">
            <w:pPr>
              <w:pStyle w:val="tabletext11"/>
              <w:suppressAutoHyphens/>
              <w:jc w:val="right"/>
              <w:rPr>
                <w:del w:id="37423" w:author="Author"/>
              </w:rPr>
            </w:pPr>
          </w:p>
        </w:tc>
        <w:tc>
          <w:tcPr>
            <w:tcW w:w="560" w:type="dxa"/>
            <w:tcBorders>
              <w:top w:val="nil"/>
              <w:left w:val="nil"/>
              <w:bottom w:val="nil"/>
              <w:right w:val="single" w:sz="6" w:space="0" w:color="auto"/>
            </w:tcBorders>
          </w:tcPr>
          <w:p w14:paraId="31448F0F" w14:textId="77777777" w:rsidR="002D775D" w:rsidRPr="000136CF" w:rsidDel="00ED7123" w:rsidRDefault="002D775D" w:rsidP="00B94200">
            <w:pPr>
              <w:pStyle w:val="tabletext11"/>
              <w:suppressAutoHyphens/>
              <w:jc w:val="center"/>
              <w:rPr>
                <w:del w:id="37424" w:author="Author"/>
              </w:rPr>
            </w:pPr>
          </w:p>
        </w:tc>
        <w:tc>
          <w:tcPr>
            <w:tcW w:w="1060" w:type="dxa"/>
            <w:tcBorders>
              <w:top w:val="nil"/>
              <w:left w:val="single" w:sz="6" w:space="0" w:color="auto"/>
              <w:bottom w:val="nil"/>
            </w:tcBorders>
          </w:tcPr>
          <w:p w14:paraId="2E30EFD1" w14:textId="77777777" w:rsidR="002D775D" w:rsidRPr="000136CF" w:rsidDel="00ED7123" w:rsidRDefault="002D775D" w:rsidP="00B94200">
            <w:pPr>
              <w:pStyle w:val="tabletext11"/>
              <w:suppressAutoHyphens/>
              <w:jc w:val="right"/>
              <w:rPr>
                <w:del w:id="37425" w:author="Author"/>
              </w:rPr>
            </w:pPr>
          </w:p>
        </w:tc>
        <w:tc>
          <w:tcPr>
            <w:tcW w:w="620" w:type="dxa"/>
            <w:tcBorders>
              <w:top w:val="nil"/>
              <w:left w:val="nil"/>
              <w:bottom w:val="nil"/>
              <w:right w:val="single" w:sz="6" w:space="0" w:color="auto"/>
            </w:tcBorders>
          </w:tcPr>
          <w:p w14:paraId="266CF5B3" w14:textId="77777777" w:rsidR="002D775D" w:rsidRPr="000136CF" w:rsidDel="00ED7123" w:rsidRDefault="002D775D" w:rsidP="00B94200">
            <w:pPr>
              <w:pStyle w:val="tabletext11"/>
              <w:suppressAutoHyphens/>
              <w:jc w:val="center"/>
              <w:rPr>
                <w:del w:id="37426" w:author="Author"/>
              </w:rPr>
            </w:pPr>
          </w:p>
        </w:tc>
        <w:tc>
          <w:tcPr>
            <w:tcW w:w="1060" w:type="dxa"/>
            <w:tcBorders>
              <w:top w:val="nil"/>
              <w:left w:val="single" w:sz="6" w:space="0" w:color="auto"/>
              <w:bottom w:val="nil"/>
            </w:tcBorders>
          </w:tcPr>
          <w:p w14:paraId="3D1AA686" w14:textId="77777777" w:rsidR="002D775D" w:rsidRPr="000136CF" w:rsidDel="00ED7123" w:rsidRDefault="002D775D" w:rsidP="00B94200">
            <w:pPr>
              <w:pStyle w:val="tabletext11"/>
              <w:suppressAutoHyphens/>
              <w:jc w:val="right"/>
              <w:rPr>
                <w:del w:id="37427" w:author="Author"/>
              </w:rPr>
            </w:pPr>
          </w:p>
        </w:tc>
        <w:tc>
          <w:tcPr>
            <w:tcW w:w="620" w:type="dxa"/>
            <w:tcBorders>
              <w:top w:val="nil"/>
              <w:left w:val="nil"/>
              <w:bottom w:val="nil"/>
              <w:right w:val="single" w:sz="6" w:space="0" w:color="auto"/>
            </w:tcBorders>
          </w:tcPr>
          <w:p w14:paraId="42733BFF" w14:textId="77777777" w:rsidR="002D775D" w:rsidRPr="000136CF" w:rsidDel="00ED7123" w:rsidRDefault="002D775D" w:rsidP="00B94200">
            <w:pPr>
              <w:pStyle w:val="tabletext11"/>
              <w:suppressAutoHyphens/>
              <w:jc w:val="center"/>
              <w:rPr>
                <w:del w:id="37428" w:author="Author"/>
              </w:rPr>
            </w:pPr>
          </w:p>
        </w:tc>
        <w:tc>
          <w:tcPr>
            <w:tcW w:w="1060" w:type="dxa"/>
            <w:tcBorders>
              <w:top w:val="nil"/>
              <w:left w:val="single" w:sz="6" w:space="0" w:color="auto"/>
              <w:bottom w:val="nil"/>
            </w:tcBorders>
          </w:tcPr>
          <w:p w14:paraId="59D16CE4" w14:textId="77777777" w:rsidR="002D775D" w:rsidRPr="000136CF" w:rsidDel="00ED7123" w:rsidRDefault="002D775D" w:rsidP="00B94200">
            <w:pPr>
              <w:pStyle w:val="tabletext11"/>
              <w:suppressAutoHyphens/>
              <w:jc w:val="right"/>
              <w:rPr>
                <w:del w:id="37429" w:author="Author"/>
              </w:rPr>
            </w:pPr>
          </w:p>
        </w:tc>
        <w:tc>
          <w:tcPr>
            <w:tcW w:w="620" w:type="dxa"/>
            <w:tcBorders>
              <w:top w:val="nil"/>
              <w:left w:val="nil"/>
              <w:bottom w:val="nil"/>
              <w:right w:val="single" w:sz="6" w:space="0" w:color="auto"/>
            </w:tcBorders>
          </w:tcPr>
          <w:p w14:paraId="524B5D10" w14:textId="77777777" w:rsidR="002D775D" w:rsidRPr="000136CF" w:rsidDel="00ED7123" w:rsidRDefault="002D775D" w:rsidP="00B94200">
            <w:pPr>
              <w:pStyle w:val="tabletext11"/>
              <w:suppressAutoHyphens/>
              <w:jc w:val="center"/>
              <w:rPr>
                <w:del w:id="37430" w:author="Author"/>
              </w:rPr>
            </w:pPr>
          </w:p>
        </w:tc>
        <w:tc>
          <w:tcPr>
            <w:tcW w:w="1060" w:type="dxa"/>
            <w:tcBorders>
              <w:top w:val="nil"/>
              <w:left w:val="single" w:sz="6" w:space="0" w:color="auto"/>
              <w:bottom w:val="nil"/>
            </w:tcBorders>
          </w:tcPr>
          <w:p w14:paraId="303E20C8" w14:textId="77777777" w:rsidR="002D775D" w:rsidRPr="000136CF" w:rsidDel="00ED7123" w:rsidRDefault="002D775D" w:rsidP="00B94200">
            <w:pPr>
              <w:pStyle w:val="tabletext11"/>
              <w:suppressAutoHyphens/>
              <w:jc w:val="right"/>
              <w:rPr>
                <w:del w:id="37431" w:author="Author"/>
              </w:rPr>
            </w:pPr>
          </w:p>
        </w:tc>
        <w:tc>
          <w:tcPr>
            <w:tcW w:w="620" w:type="dxa"/>
            <w:tcBorders>
              <w:top w:val="nil"/>
              <w:left w:val="nil"/>
              <w:bottom w:val="nil"/>
              <w:right w:val="single" w:sz="6" w:space="0" w:color="auto"/>
            </w:tcBorders>
          </w:tcPr>
          <w:p w14:paraId="5A7C56B2" w14:textId="77777777" w:rsidR="002D775D" w:rsidRPr="000136CF" w:rsidDel="00ED7123" w:rsidRDefault="002D775D" w:rsidP="00B94200">
            <w:pPr>
              <w:pStyle w:val="tabletext11"/>
              <w:suppressAutoHyphens/>
              <w:jc w:val="center"/>
              <w:rPr>
                <w:del w:id="37432" w:author="Author"/>
              </w:rPr>
            </w:pPr>
          </w:p>
        </w:tc>
        <w:tc>
          <w:tcPr>
            <w:tcW w:w="1060" w:type="dxa"/>
            <w:tcBorders>
              <w:top w:val="nil"/>
              <w:left w:val="single" w:sz="6" w:space="0" w:color="auto"/>
              <w:bottom w:val="nil"/>
            </w:tcBorders>
          </w:tcPr>
          <w:p w14:paraId="6F16D3C9" w14:textId="77777777" w:rsidR="002D775D" w:rsidRPr="000136CF" w:rsidDel="00ED7123" w:rsidRDefault="002D775D" w:rsidP="00B94200">
            <w:pPr>
              <w:pStyle w:val="tabletext11"/>
              <w:suppressAutoHyphens/>
              <w:jc w:val="right"/>
              <w:rPr>
                <w:del w:id="37433" w:author="Author"/>
              </w:rPr>
            </w:pPr>
          </w:p>
        </w:tc>
        <w:tc>
          <w:tcPr>
            <w:tcW w:w="620" w:type="dxa"/>
            <w:tcBorders>
              <w:top w:val="nil"/>
              <w:left w:val="nil"/>
              <w:bottom w:val="nil"/>
              <w:right w:val="single" w:sz="6" w:space="0" w:color="auto"/>
            </w:tcBorders>
          </w:tcPr>
          <w:p w14:paraId="59C7C027" w14:textId="77777777" w:rsidR="002D775D" w:rsidRPr="000136CF" w:rsidDel="00ED7123" w:rsidRDefault="002D775D" w:rsidP="00B94200">
            <w:pPr>
              <w:pStyle w:val="tabletext11"/>
              <w:suppressAutoHyphens/>
              <w:jc w:val="center"/>
              <w:rPr>
                <w:del w:id="37434" w:author="Author"/>
              </w:rPr>
            </w:pPr>
          </w:p>
        </w:tc>
      </w:tr>
      <w:tr w:rsidR="002D775D" w:rsidRPr="000136CF" w:rsidDel="00ED7123" w14:paraId="353A12F7" w14:textId="77777777" w:rsidTr="00B94200">
        <w:trPr>
          <w:cantSplit/>
          <w:trHeight w:val="190"/>
          <w:del w:id="37435" w:author="Author"/>
        </w:trPr>
        <w:tc>
          <w:tcPr>
            <w:tcW w:w="200" w:type="dxa"/>
          </w:tcPr>
          <w:p w14:paraId="6E4C8339" w14:textId="77777777" w:rsidR="002D775D" w:rsidRPr="000136CF" w:rsidDel="00ED7123" w:rsidRDefault="002D775D" w:rsidP="00B94200">
            <w:pPr>
              <w:pStyle w:val="tabletext11"/>
              <w:suppressAutoHyphens/>
              <w:rPr>
                <w:del w:id="37436" w:author="Author"/>
              </w:rPr>
            </w:pPr>
          </w:p>
        </w:tc>
        <w:tc>
          <w:tcPr>
            <w:tcW w:w="1120" w:type="dxa"/>
            <w:tcBorders>
              <w:top w:val="nil"/>
              <w:left w:val="single" w:sz="6" w:space="0" w:color="auto"/>
              <w:bottom w:val="nil"/>
            </w:tcBorders>
            <w:hideMark/>
          </w:tcPr>
          <w:p w14:paraId="08531613" w14:textId="77777777" w:rsidR="002D775D" w:rsidRPr="000136CF" w:rsidDel="00ED7123" w:rsidRDefault="002D775D" w:rsidP="00B94200">
            <w:pPr>
              <w:pStyle w:val="tabletext11"/>
              <w:suppressAutoHyphens/>
              <w:jc w:val="right"/>
              <w:rPr>
                <w:del w:id="37437" w:author="Author"/>
              </w:rPr>
            </w:pPr>
            <w:del w:id="37438" w:author="Author">
              <w:r w:rsidRPr="000136CF" w:rsidDel="00ED7123">
                <w:delText>2,500</w:delText>
              </w:r>
            </w:del>
          </w:p>
        </w:tc>
        <w:tc>
          <w:tcPr>
            <w:tcW w:w="560" w:type="dxa"/>
            <w:tcBorders>
              <w:top w:val="nil"/>
              <w:left w:val="nil"/>
              <w:bottom w:val="nil"/>
              <w:right w:val="single" w:sz="6" w:space="0" w:color="auto"/>
            </w:tcBorders>
          </w:tcPr>
          <w:p w14:paraId="76828DD2" w14:textId="77777777" w:rsidR="002D775D" w:rsidRPr="000136CF" w:rsidDel="00ED7123" w:rsidRDefault="002D775D" w:rsidP="00B94200">
            <w:pPr>
              <w:pStyle w:val="tabletext11"/>
              <w:suppressAutoHyphens/>
              <w:jc w:val="center"/>
              <w:rPr>
                <w:del w:id="37439" w:author="Author"/>
              </w:rPr>
            </w:pPr>
          </w:p>
        </w:tc>
        <w:tc>
          <w:tcPr>
            <w:tcW w:w="1060" w:type="dxa"/>
            <w:tcBorders>
              <w:top w:val="nil"/>
              <w:left w:val="single" w:sz="6" w:space="0" w:color="auto"/>
              <w:bottom w:val="nil"/>
            </w:tcBorders>
          </w:tcPr>
          <w:p w14:paraId="0987B6F7" w14:textId="77777777" w:rsidR="002D775D" w:rsidRPr="000136CF" w:rsidDel="00ED7123" w:rsidRDefault="002D775D" w:rsidP="00B94200">
            <w:pPr>
              <w:pStyle w:val="tabletext11"/>
              <w:suppressAutoHyphens/>
              <w:jc w:val="right"/>
              <w:rPr>
                <w:del w:id="37440" w:author="Author"/>
              </w:rPr>
            </w:pPr>
            <w:del w:id="37441" w:author="Author">
              <w:r w:rsidRPr="000136CF" w:rsidDel="00ED7123">
                <w:delText>1.98</w:delText>
              </w:r>
            </w:del>
          </w:p>
        </w:tc>
        <w:tc>
          <w:tcPr>
            <w:tcW w:w="620" w:type="dxa"/>
            <w:tcBorders>
              <w:top w:val="nil"/>
              <w:left w:val="nil"/>
              <w:bottom w:val="nil"/>
              <w:right w:val="single" w:sz="6" w:space="0" w:color="auto"/>
            </w:tcBorders>
          </w:tcPr>
          <w:p w14:paraId="3682D701" w14:textId="77777777" w:rsidR="002D775D" w:rsidRPr="000136CF" w:rsidDel="00ED7123" w:rsidRDefault="002D775D" w:rsidP="00B94200">
            <w:pPr>
              <w:pStyle w:val="tabletext11"/>
              <w:suppressAutoHyphens/>
              <w:jc w:val="center"/>
              <w:rPr>
                <w:del w:id="37442" w:author="Author"/>
              </w:rPr>
            </w:pPr>
          </w:p>
        </w:tc>
        <w:tc>
          <w:tcPr>
            <w:tcW w:w="1060" w:type="dxa"/>
            <w:tcBorders>
              <w:top w:val="nil"/>
              <w:left w:val="single" w:sz="6" w:space="0" w:color="auto"/>
              <w:bottom w:val="nil"/>
            </w:tcBorders>
          </w:tcPr>
          <w:p w14:paraId="547F20D2" w14:textId="77777777" w:rsidR="002D775D" w:rsidRPr="000136CF" w:rsidDel="00ED7123" w:rsidRDefault="002D775D" w:rsidP="00B94200">
            <w:pPr>
              <w:pStyle w:val="tabletext11"/>
              <w:suppressAutoHyphens/>
              <w:jc w:val="right"/>
              <w:rPr>
                <w:del w:id="37443" w:author="Author"/>
              </w:rPr>
            </w:pPr>
            <w:del w:id="37444" w:author="Author">
              <w:r w:rsidRPr="000136CF" w:rsidDel="00ED7123">
                <w:delText>2.30</w:delText>
              </w:r>
            </w:del>
          </w:p>
        </w:tc>
        <w:tc>
          <w:tcPr>
            <w:tcW w:w="620" w:type="dxa"/>
            <w:tcBorders>
              <w:top w:val="nil"/>
              <w:left w:val="nil"/>
              <w:bottom w:val="nil"/>
              <w:right w:val="single" w:sz="6" w:space="0" w:color="auto"/>
            </w:tcBorders>
          </w:tcPr>
          <w:p w14:paraId="2C1B01DD" w14:textId="77777777" w:rsidR="002D775D" w:rsidRPr="000136CF" w:rsidDel="00ED7123" w:rsidRDefault="002D775D" w:rsidP="00B94200">
            <w:pPr>
              <w:pStyle w:val="tabletext11"/>
              <w:suppressAutoHyphens/>
              <w:jc w:val="center"/>
              <w:rPr>
                <w:del w:id="37445" w:author="Author"/>
              </w:rPr>
            </w:pPr>
          </w:p>
        </w:tc>
        <w:tc>
          <w:tcPr>
            <w:tcW w:w="1060" w:type="dxa"/>
            <w:tcBorders>
              <w:top w:val="nil"/>
              <w:left w:val="single" w:sz="6" w:space="0" w:color="auto"/>
              <w:bottom w:val="nil"/>
            </w:tcBorders>
          </w:tcPr>
          <w:p w14:paraId="23235281" w14:textId="77777777" w:rsidR="002D775D" w:rsidRPr="000136CF" w:rsidDel="00ED7123" w:rsidRDefault="002D775D" w:rsidP="00B94200">
            <w:pPr>
              <w:pStyle w:val="tabletext11"/>
              <w:suppressAutoHyphens/>
              <w:jc w:val="right"/>
              <w:rPr>
                <w:del w:id="37446" w:author="Author"/>
              </w:rPr>
            </w:pPr>
            <w:del w:id="37447" w:author="Author">
              <w:r w:rsidRPr="000136CF" w:rsidDel="00ED7123">
                <w:delText>2.64</w:delText>
              </w:r>
            </w:del>
          </w:p>
        </w:tc>
        <w:tc>
          <w:tcPr>
            <w:tcW w:w="620" w:type="dxa"/>
            <w:tcBorders>
              <w:top w:val="nil"/>
              <w:left w:val="nil"/>
              <w:bottom w:val="nil"/>
              <w:right w:val="single" w:sz="6" w:space="0" w:color="auto"/>
            </w:tcBorders>
          </w:tcPr>
          <w:p w14:paraId="1D20E2D3" w14:textId="77777777" w:rsidR="002D775D" w:rsidRPr="000136CF" w:rsidDel="00ED7123" w:rsidRDefault="002D775D" w:rsidP="00B94200">
            <w:pPr>
              <w:pStyle w:val="tabletext11"/>
              <w:suppressAutoHyphens/>
              <w:jc w:val="center"/>
              <w:rPr>
                <w:del w:id="37448" w:author="Author"/>
              </w:rPr>
            </w:pPr>
          </w:p>
        </w:tc>
        <w:tc>
          <w:tcPr>
            <w:tcW w:w="1060" w:type="dxa"/>
            <w:tcBorders>
              <w:top w:val="nil"/>
              <w:left w:val="single" w:sz="6" w:space="0" w:color="auto"/>
              <w:bottom w:val="nil"/>
            </w:tcBorders>
          </w:tcPr>
          <w:p w14:paraId="11AA88D4" w14:textId="77777777" w:rsidR="002D775D" w:rsidRPr="000136CF" w:rsidDel="00ED7123" w:rsidRDefault="002D775D" w:rsidP="00B94200">
            <w:pPr>
              <w:pStyle w:val="tabletext11"/>
              <w:suppressAutoHyphens/>
              <w:jc w:val="right"/>
              <w:rPr>
                <w:del w:id="37449" w:author="Author"/>
              </w:rPr>
            </w:pPr>
            <w:del w:id="37450" w:author="Author">
              <w:r w:rsidRPr="000136CF" w:rsidDel="00ED7123">
                <w:delText>2.54</w:delText>
              </w:r>
            </w:del>
          </w:p>
        </w:tc>
        <w:tc>
          <w:tcPr>
            <w:tcW w:w="620" w:type="dxa"/>
            <w:tcBorders>
              <w:top w:val="nil"/>
              <w:left w:val="nil"/>
              <w:bottom w:val="nil"/>
              <w:right w:val="single" w:sz="6" w:space="0" w:color="auto"/>
            </w:tcBorders>
          </w:tcPr>
          <w:p w14:paraId="564FEE21" w14:textId="77777777" w:rsidR="002D775D" w:rsidRPr="000136CF" w:rsidDel="00ED7123" w:rsidRDefault="002D775D" w:rsidP="00B94200">
            <w:pPr>
              <w:pStyle w:val="tabletext11"/>
              <w:suppressAutoHyphens/>
              <w:jc w:val="center"/>
              <w:rPr>
                <w:del w:id="37451" w:author="Author"/>
              </w:rPr>
            </w:pPr>
          </w:p>
        </w:tc>
        <w:tc>
          <w:tcPr>
            <w:tcW w:w="1060" w:type="dxa"/>
            <w:tcBorders>
              <w:top w:val="nil"/>
              <w:left w:val="single" w:sz="6" w:space="0" w:color="auto"/>
              <w:bottom w:val="nil"/>
            </w:tcBorders>
          </w:tcPr>
          <w:p w14:paraId="536F3BE8" w14:textId="77777777" w:rsidR="002D775D" w:rsidRPr="000136CF" w:rsidDel="00ED7123" w:rsidRDefault="002D775D" w:rsidP="00B94200">
            <w:pPr>
              <w:pStyle w:val="tabletext11"/>
              <w:suppressAutoHyphens/>
              <w:jc w:val="right"/>
              <w:rPr>
                <w:del w:id="37452" w:author="Author"/>
              </w:rPr>
            </w:pPr>
            <w:del w:id="37453" w:author="Author">
              <w:r w:rsidRPr="000136CF" w:rsidDel="00ED7123">
                <w:delText>2.00</w:delText>
              </w:r>
            </w:del>
          </w:p>
        </w:tc>
        <w:tc>
          <w:tcPr>
            <w:tcW w:w="620" w:type="dxa"/>
            <w:tcBorders>
              <w:top w:val="nil"/>
              <w:left w:val="nil"/>
              <w:bottom w:val="nil"/>
              <w:right w:val="single" w:sz="6" w:space="0" w:color="auto"/>
            </w:tcBorders>
          </w:tcPr>
          <w:p w14:paraId="6D5A1DE7" w14:textId="77777777" w:rsidR="002D775D" w:rsidRPr="000136CF" w:rsidDel="00ED7123" w:rsidRDefault="002D775D" w:rsidP="00B94200">
            <w:pPr>
              <w:pStyle w:val="tabletext11"/>
              <w:suppressAutoHyphens/>
              <w:jc w:val="center"/>
              <w:rPr>
                <w:del w:id="37454" w:author="Author"/>
              </w:rPr>
            </w:pPr>
          </w:p>
        </w:tc>
      </w:tr>
      <w:tr w:rsidR="002D775D" w:rsidRPr="000136CF" w:rsidDel="00ED7123" w14:paraId="47173351" w14:textId="77777777" w:rsidTr="00B94200">
        <w:trPr>
          <w:cantSplit/>
          <w:trHeight w:val="190"/>
          <w:del w:id="37455" w:author="Author"/>
        </w:trPr>
        <w:tc>
          <w:tcPr>
            <w:tcW w:w="200" w:type="dxa"/>
          </w:tcPr>
          <w:p w14:paraId="0FF664E0" w14:textId="77777777" w:rsidR="002D775D" w:rsidRPr="000136CF" w:rsidDel="00ED7123" w:rsidRDefault="002D775D" w:rsidP="00B94200">
            <w:pPr>
              <w:pStyle w:val="tabletext11"/>
              <w:suppressAutoHyphens/>
              <w:rPr>
                <w:del w:id="37456" w:author="Author"/>
              </w:rPr>
            </w:pPr>
          </w:p>
        </w:tc>
        <w:tc>
          <w:tcPr>
            <w:tcW w:w="1120" w:type="dxa"/>
            <w:tcBorders>
              <w:top w:val="nil"/>
              <w:left w:val="single" w:sz="6" w:space="0" w:color="auto"/>
              <w:bottom w:val="nil"/>
            </w:tcBorders>
            <w:hideMark/>
          </w:tcPr>
          <w:p w14:paraId="7A88A25D" w14:textId="77777777" w:rsidR="002D775D" w:rsidRPr="000136CF" w:rsidDel="00ED7123" w:rsidRDefault="002D775D" w:rsidP="00B94200">
            <w:pPr>
              <w:pStyle w:val="tabletext11"/>
              <w:suppressAutoHyphens/>
              <w:jc w:val="right"/>
              <w:rPr>
                <w:del w:id="37457" w:author="Author"/>
              </w:rPr>
            </w:pPr>
            <w:del w:id="37458" w:author="Author">
              <w:r w:rsidRPr="000136CF" w:rsidDel="00ED7123">
                <w:delText>3,000</w:delText>
              </w:r>
            </w:del>
          </w:p>
        </w:tc>
        <w:tc>
          <w:tcPr>
            <w:tcW w:w="560" w:type="dxa"/>
            <w:tcBorders>
              <w:top w:val="nil"/>
              <w:left w:val="nil"/>
              <w:bottom w:val="nil"/>
              <w:right w:val="single" w:sz="6" w:space="0" w:color="auto"/>
            </w:tcBorders>
          </w:tcPr>
          <w:p w14:paraId="66C9C471" w14:textId="77777777" w:rsidR="002D775D" w:rsidRPr="000136CF" w:rsidDel="00ED7123" w:rsidRDefault="002D775D" w:rsidP="00B94200">
            <w:pPr>
              <w:pStyle w:val="tabletext11"/>
              <w:suppressAutoHyphens/>
              <w:jc w:val="center"/>
              <w:rPr>
                <w:del w:id="37459" w:author="Author"/>
              </w:rPr>
            </w:pPr>
          </w:p>
        </w:tc>
        <w:tc>
          <w:tcPr>
            <w:tcW w:w="1060" w:type="dxa"/>
            <w:tcBorders>
              <w:top w:val="nil"/>
              <w:left w:val="single" w:sz="6" w:space="0" w:color="auto"/>
              <w:bottom w:val="nil"/>
            </w:tcBorders>
          </w:tcPr>
          <w:p w14:paraId="65820A3A" w14:textId="77777777" w:rsidR="002D775D" w:rsidRPr="000136CF" w:rsidDel="00ED7123" w:rsidRDefault="002D775D" w:rsidP="00B94200">
            <w:pPr>
              <w:pStyle w:val="tabletext11"/>
              <w:suppressAutoHyphens/>
              <w:jc w:val="right"/>
              <w:rPr>
                <w:del w:id="37460" w:author="Author"/>
              </w:rPr>
            </w:pPr>
            <w:del w:id="37461" w:author="Author">
              <w:r w:rsidRPr="000136CF" w:rsidDel="00ED7123">
                <w:delText>2.06</w:delText>
              </w:r>
            </w:del>
          </w:p>
        </w:tc>
        <w:tc>
          <w:tcPr>
            <w:tcW w:w="620" w:type="dxa"/>
            <w:tcBorders>
              <w:top w:val="nil"/>
              <w:left w:val="nil"/>
              <w:bottom w:val="nil"/>
              <w:right w:val="single" w:sz="6" w:space="0" w:color="auto"/>
            </w:tcBorders>
          </w:tcPr>
          <w:p w14:paraId="48CF317B" w14:textId="77777777" w:rsidR="002D775D" w:rsidRPr="000136CF" w:rsidDel="00ED7123" w:rsidRDefault="002D775D" w:rsidP="00B94200">
            <w:pPr>
              <w:pStyle w:val="tabletext11"/>
              <w:suppressAutoHyphens/>
              <w:jc w:val="center"/>
              <w:rPr>
                <w:del w:id="37462" w:author="Author"/>
              </w:rPr>
            </w:pPr>
          </w:p>
        </w:tc>
        <w:tc>
          <w:tcPr>
            <w:tcW w:w="1060" w:type="dxa"/>
            <w:tcBorders>
              <w:top w:val="nil"/>
              <w:left w:val="single" w:sz="6" w:space="0" w:color="auto"/>
              <w:bottom w:val="nil"/>
            </w:tcBorders>
          </w:tcPr>
          <w:p w14:paraId="4FAA106D" w14:textId="77777777" w:rsidR="002D775D" w:rsidRPr="000136CF" w:rsidDel="00ED7123" w:rsidRDefault="002D775D" w:rsidP="00B94200">
            <w:pPr>
              <w:pStyle w:val="tabletext11"/>
              <w:suppressAutoHyphens/>
              <w:jc w:val="right"/>
              <w:rPr>
                <w:del w:id="37463" w:author="Author"/>
              </w:rPr>
            </w:pPr>
            <w:del w:id="37464" w:author="Author">
              <w:r w:rsidRPr="000136CF" w:rsidDel="00ED7123">
                <w:delText>2.39</w:delText>
              </w:r>
            </w:del>
          </w:p>
        </w:tc>
        <w:tc>
          <w:tcPr>
            <w:tcW w:w="620" w:type="dxa"/>
            <w:tcBorders>
              <w:top w:val="nil"/>
              <w:left w:val="nil"/>
              <w:bottom w:val="nil"/>
              <w:right w:val="single" w:sz="6" w:space="0" w:color="auto"/>
            </w:tcBorders>
          </w:tcPr>
          <w:p w14:paraId="4A451025" w14:textId="77777777" w:rsidR="002D775D" w:rsidRPr="000136CF" w:rsidDel="00ED7123" w:rsidRDefault="002D775D" w:rsidP="00B94200">
            <w:pPr>
              <w:pStyle w:val="tabletext11"/>
              <w:suppressAutoHyphens/>
              <w:jc w:val="center"/>
              <w:rPr>
                <w:del w:id="37465" w:author="Author"/>
              </w:rPr>
            </w:pPr>
          </w:p>
        </w:tc>
        <w:tc>
          <w:tcPr>
            <w:tcW w:w="1060" w:type="dxa"/>
            <w:tcBorders>
              <w:top w:val="nil"/>
              <w:left w:val="single" w:sz="6" w:space="0" w:color="auto"/>
              <w:bottom w:val="nil"/>
            </w:tcBorders>
          </w:tcPr>
          <w:p w14:paraId="56894085" w14:textId="77777777" w:rsidR="002D775D" w:rsidRPr="000136CF" w:rsidDel="00ED7123" w:rsidRDefault="002D775D" w:rsidP="00B94200">
            <w:pPr>
              <w:pStyle w:val="tabletext11"/>
              <w:suppressAutoHyphens/>
              <w:jc w:val="right"/>
              <w:rPr>
                <w:del w:id="37466" w:author="Author"/>
              </w:rPr>
            </w:pPr>
            <w:del w:id="37467" w:author="Author">
              <w:r w:rsidRPr="000136CF" w:rsidDel="00ED7123">
                <w:delText>2.76</w:delText>
              </w:r>
            </w:del>
          </w:p>
        </w:tc>
        <w:tc>
          <w:tcPr>
            <w:tcW w:w="620" w:type="dxa"/>
            <w:tcBorders>
              <w:top w:val="nil"/>
              <w:left w:val="nil"/>
              <w:bottom w:val="nil"/>
              <w:right w:val="single" w:sz="6" w:space="0" w:color="auto"/>
            </w:tcBorders>
          </w:tcPr>
          <w:p w14:paraId="6A7D096D" w14:textId="77777777" w:rsidR="002D775D" w:rsidRPr="000136CF" w:rsidDel="00ED7123" w:rsidRDefault="002D775D" w:rsidP="00B94200">
            <w:pPr>
              <w:pStyle w:val="tabletext11"/>
              <w:suppressAutoHyphens/>
              <w:jc w:val="center"/>
              <w:rPr>
                <w:del w:id="37468" w:author="Author"/>
              </w:rPr>
            </w:pPr>
          </w:p>
        </w:tc>
        <w:tc>
          <w:tcPr>
            <w:tcW w:w="1060" w:type="dxa"/>
            <w:tcBorders>
              <w:top w:val="nil"/>
              <w:left w:val="single" w:sz="6" w:space="0" w:color="auto"/>
              <w:bottom w:val="nil"/>
            </w:tcBorders>
          </w:tcPr>
          <w:p w14:paraId="59DF9601" w14:textId="77777777" w:rsidR="002D775D" w:rsidRPr="000136CF" w:rsidDel="00ED7123" w:rsidRDefault="002D775D" w:rsidP="00B94200">
            <w:pPr>
              <w:pStyle w:val="tabletext11"/>
              <w:suppressAutoHyphens/>
              <w:jc w:val="right"/>
              <w:rPr>
                <w:del w:id="37469" w:author="Author"/>
              </w:rPr>
            </w:pPr>
            <w:del w:id="37470" w:author="Author">
              <w:r w:rsidRPr="000136CF" w:rsidDel="00ED7123">
                <w:delText>2.66</w:delText>
              </w:r>
            </w:del>
          </w:p>
        </w:tc>
        <w:tc>
          <w:tcPr>
            <w:tcW w:w="620" w:type="dxa"/>
            <w:tcBorders>
              <w:top w:val="nil"/>
              <w:left w:val="nil"/>
              <w:bottom w:val="nil"/>
              <w:right w:val="single" w:sz="6" w:space="0" w:color="auto"/>
            </w:tcBorders>
          </w:tcPr>
          <w:p w14:paraId="718A846B" w14:textId="77777777" w:rsidR="002D775D" w:rsidRPr="000136CF" w:rsidDel="00ED7123" w:rsidRDefault="002D775D" w:rsidP="00B94200">
            <w:pPr>
              <w:pStyle w:val="tabletext11"/>
              <w:suppressAutoHyphens/>
              <w:jc w:val="center"/>
              <w:rPr>
                <w:del w:id="37471" w:author="Author"/>
              </w:rPr>
            </w:pPr>
          </w:p>
        </w:tc>
        <w:tc>
          <w:tcPr>
            <w:tcW w:w="1060" w:type="dxa"/>
            <w:tcBorders>
              <w:top w:val="nil"/>
              <w:left w:val="single" w:sz="6" w:space="0" w:color="auto"/>
              <w:bottom w:val="nil"/>
            </w:tcBorders>
          </w:tcPr>
          <w:p w14:paraId="6A06F7D4" w14:textId="77777777" w:rsidR="002D775D" w:rsidRPr="000136CF" w:rsidDel="00ED7123" w:rsidRDefault="002D775D" w:rsidP="00B94200">
            <w:pPr>
              <w:pStyle w:val="tabletext11"/>
              <w:suppressAutoHyphens/>
              <w:jc w:val="right"/>
              <w:rPr>
                <w:del w:id="37472" w:author="Author"/>
              </w:rPr>
            </w:pPr>
            <w:del w:id="37473" w:author="Author">
              <w:r w:rsidRPr="000136CF" w:rsidDel="00ED7123">
                <w:delText>2.07</w:delText>
              </w:r>
            </w:del>
          </w:p>
        </w:tc>
        <w:tc>
          <w:tcPr>
            <w:tcW w:w="620" w:type="dxa"/>
            <w:tcBorders>
              <w:top w:val="nil"/>
              <w:left w:val="nil"/>
              <w:bottom w:val="nil"/>
              <w:right w:val="single" w:sz="6" w:space="0" w:color="auto"/>
            </w:tcBorders>
          </w:tcPr>
          <w:p w14:paraId="285E5CB4" w14:textId="77777777" w:rsidR="002D775D" w:rsidRPr="000136CF" w:rsidDel="00ED7123" w:rsidRDefault="002D775D" w:rsidP="00B94200">
            <w:pPr>
              <w:pStyle w:val="tabletext11"/>
              <w:suppressAutoHyphens/>
              <w:jc w:val="center"/>
              <w:rPr>
                <w:del w:id="37474" w:author="Author"/>
              </w:rPr>
            </w:pPr>
          </w:p>
        </w:tc>
      </w:tr>
      <w:tr w:rsidR="002D775D" w:rsidRPr="000136CF" w:rsidDel="00ED7123" w14:paraId="6E5003C7" w14:textId="77777777" w:rsidTr="00B94200">
        <w:trPr>
          <w:cantSplit/>
          <w:trHeight w:val="190"/>
          <w:del w:id="37475" w:author="Author"/>
        </w:trPr>
        <w:tc>
          <w:tcPr>
            <w:tcW w:w="200" w:type="dxa"/>
          </w:tcPr>
          <w:p w14:paraId="601880AB" w14:textId="77777777" w:rsidR="002D775D" w:rsidRPr="000136CF" w:rsidDel="00ED7123" w:rsidRDefault="002D775D" w:rsidP="00B94200">
            <w:pPr>
              <w:pStyle w:val="tabletext11"/>
              <w:suppressAutoHyphens/>
              <w:rPr>
                <w:del w:id="37476" w:author="Author"/>
              </w:rPr>
            </w:pPr>
          </w:p>
        </w:tc>
        <w:tc>
          <w:tcPr>
            <w:tcW w:w="1120" w:type="dxa"/>
            <w:tcBorders>
              <w:top w:val="nil"/>
              <w:left w:val="single" w:sz="6" w:space="0" w:color="auto"/>
              <w:bottom w:val="nil"/>
            </w:tcBorders>
            <w:hideMark/>
          </w:tcPr>
          <w:p w14:paraId="270CFC96" w14:textId="77777777" w:rsidR="002D775D" w:rsidRPr="000136CF" w:rsidDel="00ED7123" w:rsidRDefault="002D775D" w:rsidP="00B94200">
            <w:pPr>
              <w:pStyle w:val="tabletext11"/>
              <w:suppressAutoHyphens/>
              <w:jc w:val="right"/>
              <w:rPr>
                <w:del w:id="37477" w:author="Author"/>
              </w:rPr>
            </w:pPr>
            <w:del w:id="37478" w:author="Author">
              <w:r w:rsidRPr="000136CF" w:rsidDel="00ED7123">
                <w:delText>5,000</w:delText>
              </w:r>
            </w:del>
          </w:p>
        </w:tc>
        <w:tc>
          <w:tcPr>
            <w:tcW w:w="560" w:type="dxa"/>
            <w:tcBorders>
              <w:top w:val="nil"/>
              <w:left w:val="nil"/>
              <w:bottom w:val="nil"/>
              <w:right w:val="single" w:sz="6" w:space="0" w:color="auto"/>
            </w:tcBorders>
          </w:tcPr>
          <w:p w14:paraId="3842BF83" w14:textId="77777777" w:rsidR="002D775D" w:rsidRPr="000136CF" w:rsidDel="00ED7123" w:rsidRDefault="002D775D" w:rsidP="00B94200">
            <w:pPr>
              <w:pStyle w:val="tabletext11"/>
              <w:suppressAutoHyphens/>
              <w:jc w:val="center"/>
              <w:rPr>
                <w:del w:id="37479" w:author="Author"/>
              </w:rPr>
            </w:pPr>
          </w:p>
        </w:tc>
        <w:tc>
          <w:tcPr>
            <w:tcW w:w="1060" w:type="dxa"/>
            <w:tcBorders>
              <w:top w:val="nil"/>
              <w:left w:val="single" w:sz="6" w:space="0" w:color="auto"/>
              <w:bottom w:val="nil"/>
            </w:tcBorders>
          </w:tcPr>
          <w:p w14:paraId="73B9E731" w14:textId="77777777" w:rsidR="002D775D" w:rsidRPr="000136CF" w:rsidDel="00ED7123" w:rsidRDefault="002D775D" w:rsidP="00B94200">
            <w:pPr>
              <w:pStyle w:val="tabletext11"/>
              <w:suppressAutoHyphens/>
              <w:jc w:val="right"/>
              <w:rPr>
                <w:del w:id="37480" w:author="Author"/>
              </w:rPr>
            </w:pPr>
            <w:del w:id="37481" w:author="Author">
              <w:r w:rsidRPr="000136CF" w:rsidDel="00ED7123">
                <w:delText>2.28</w:delText>
              </w:r>
            </w:del>
          </w:p>
        </w:tc>
        <w:tc>
          <w:tcPr>
            <w:tcW w:w="620" w:type="dxa"/>
            <w:tcBorders>
              <w:top w:val="nil"/>
              <w:left w:val="nil"/>
              <w:bottom w:val="nil"/>
              <w:right w:val="single" w:sz="6" w:space="0" w:color="auto"/>
            </w:tcBorders>
          </w:tcPr>
          <w:p w14:paraId="3DE74481" w14:textId="77777777" w:rsidR="002D775D" w:rsidRPr="000136CF" w:rsidDel="00ED7123" w:rsidRDefault="002D775D" w:rsidP="00B94200">
            <w:pPr>
              <w:pStyle w:val="tabletext11"/>
              <w:suppressAutoHyphens/>
              <w:jc w:val="center"/>
              <w:rPr>
                <w:del w:id="37482" w:author="Author"/>
              </w:rPr>
            </w:pPr>
          </w:p>
        </w:tc>
        <w:tc>
          <w:tcPr>
            <w:tcW w:w="1060" w:type="dxa"/>
            <w:tcBorders>
              <w:top w:val="nil"/>
              <w:left w:val="single" w:sz="6" w:space="0" w:color="auto"/>
              <w:bottom w:val="nil"/>
            </w:tcBorders>
          </w:tcPr>
          <w:p w14:paraId="6C3BCC85" w14:textId="77777777" w:rsidR="002D775D" w:rsidRPr="000136CF" w:rsidDel="00ED7123" w:rsidRDefault="002D775D" w:rsidP="00B94200">
            <w:pPr>
              <w:pStyle w:val="tabletext11"/>
              <w:suppressAutoHyphens/>
              <w:jc w:val="right"/>
              <w:rPr>
                <w:del w:id="37483" w:author="Author"/>
              </w:rPr>
            </w:pPr>
            <w:del w:id="37484" w:author="Author">
              <w:r w:rsidRPr="000136CF" w:rsidDel="00ED7123">
                <w:delText>2.69</w:delText>
              </w:r>
            </w:del>
          </w:p>
        </w:tc>
        <w:tc>
          <w:tcPr>
            <w:tcW w:w="620" w:type="dxa"/>
            <w:tcBorders>
              <w:top w:val="nil"/>
              <w:left w:val="nil"/>
              <w:bottom w:val="nil"/>
              <w:right w:val="single" w:sz="6" w:space="0" w:color="auto"/>
            </w:tcBorders>
          </w:tcPr>
          <w:p w14:paraId="4D220B58" w14:textId="77777777" w:rsidR="002D775D" w:rsidRPr="000136CF" w:rsidDel="00ED7123" w:rsidRDefault="002D775D" w:rsidP="00B94200">
            <w:pPr>
              <w:pStyle w:val="tabletext11"/>
              <w:suppressAutoHyphens/>
              <w:jc w:val="center"/>
              <w:rPr>
                <w:del w:id="37485" w:author="Author"/>
              </w:rPr>
            </w:pPr>
          </w:p>
        </w:tc>
        <w:tc>
          <w:tcPr>
            <w:tcW w:w="1060" w:type="dxa"/>
            <w:tcBorders>
              <w:top w:val="nil"/>
              <w:left w:val="single" w:sz="6" w:space="0" w:color="auto"/>
              <w:bottom w:val="nil"/>
            </w:tcBorders>
          </w:tcPr>
          <w:p w14:paraId="2E1A00B8" w14:textId="77777777" w:rsidR="002D775D" w:rsidRPr="000136CF" w:rsidDel="00ED7123" w:rsidRDefault="002D775D" w:rsidP="00B94200">
            <w:pPr>
              <w:pStyle w:val="tabletext11"/>
              <w:suppressAutoHyphens/>
              <w:jc w:val="right"/>
              <w:rPr>
                <w:del w:id="37486" w:author="Author"/>
              </w:rPr>
            </w:pPr>
            <w:del w:id="37487" w:author="Author">
              <w:r w:rsidRPr="000136CF" w:rsidDel="00ED7123">
                <w:delText>3.16</w:delText>
              </w:r>
            </w:del>
          </w:p>
        </w:tc>
        <w:tc>
          <w:tcPr>
            <w:tcW w:w="620" w:type="dxa"/>
            <w:tcBorders>
              <w:top w:val="nil"/>
              <w:left w:val="nil"/>
              <w:bottom w:val="nil"/>
              <w:right w:val="single" w:sz="6" w:space="0" w:color="auto"/>
            </w:tcBorders>
          </w:tcPr>
          <w:p w14:paraId="369A4CD7" w14:textId="77777777" w:rsidR="002D775D" w:rsidRPr="000136CF" w:rsidDel="00ED7123" w:rsidRDefault="002D775D" w:rsidP="00B94200">
            <w:pPr>
              <w:pStyle w:val="tabletext11"/>
              <w:suppressAutoHyphens/>
              <w:jc w:val="center"/>
              <w:rPr>
                <w:del w:id="37488" w:author="Author"/>
              </w:rPr>
            </w:pPr>
          </w:p>
        </w:tc>
        <w:tc>
          <w:tcPr>
            <w:tcW w:w="1060" w:type="dxa"/>
            <w:tcBorders>
              <w:top w:val="nil"/>
              <w:left w:val="single" w:sz="6" w:space="0" w:color="auto"/>
              <w:bottom w:val="nil"/>
            </w:tcBorders>
          </w:tcPr>
          <w:p w14:paraId="58829E35" w14:textId="77777777" w:rsidR="002D775D" w:rsidRPr="000136CF" w:rsidDel="00ED7123" w:rsidRDefault="002D775D" w:rsidP="00B94200">
            <w:pPr>
              <w:pStyle w:val="tabletext11"/>
              <w:suppressAutoHyphens/>
              <w:jc w:val="right"/>
              <w:rPr>
                <w:del w:id="37489" w:author="Author"/>
              </w:rPr>
            </w:pPr>
            <w:del w:id="37490" w:author="Author">
              <w:r w:rsidRPr="000136CF" w:rsidDel="00ED7123">
                <w:delText>3.01</w:delText>
              </w:r>
            </w:del>
          </w:p>
        </w:tc>
        <w:tc>
          <w:tcPr>
            <w:tcW w:w="620" w:type="dxa"/>
            <w:tcBorders>
              <w:top w:val="nil"/>
              <w:left w:val="nil"/>
              <w:bottom w:val="nil"/>
              <w:right w:val="single" w:sz="6" w:space="0" w:color="auto"/>
            </w:tcBorders>
          </w:tcPr>
          <w:p w14:paraId="25FC49BF" w14:textId="77777777" w:rsidR="002D775D" w:rsidRPr="000136CF" w:rsidDel="00ED7123" w:rsidRDefault="002D775D" w:rsidP="00B94200">
            <w:pPr>
              <w:pStyle w:val="tabletext11"/>
              <w:suppressAutoHyphens/>
              <w:jc w:val="center"/>
              <w:rPr>
                <w:del w:id="37491" w:author="Author"/>
              </w:rPr>
            </w:pPr>
          </w:p>
        </w:tc>
        <w:tc>
          <w:tcPr>
            <w:tcW w:w="1060" w:type="dxa"/>
            <w:tcBorders>
              <w:top w:val="nil"/>
              <w:left w:val="single" w:sz="6" w:space="0" w:color="auto"/>
              <w:bottom w:val="nil"/>
            </w:tcBorders>
          </w:tcPr>
          <w:p w14:paraId="5AA5ECD7" w14:textId="77777777" w:rsidR="002D775D" w:rsidRPr="000136CF" w:rsidDel="00ED7123" w:rsidRDefault="002D775D" w:rsidP="00B94200">
            <w:pPr>
              <w:pStyle w:val="tabletext11"/>
              <w:suppressAutoHyphens/>
              <w:jc w:val="right"/>
              <w:rPr>
                <w:del w:id="37492" w:author="Author"/>
              </w:rPr>
            </w:pPr>
            <w:del w:id="37493" w:author="Author">
              <w:r w:rsidRPr="000136CF" w:rsidDel="00ED7123">
                <w:delText>2.30</w:delText>
              </w:r>
            </w:del>
          </w:p>
        </w:tc>
        <w:tc>
          <w:tcPr>
            <w:tcW w:w="620" w:type="dxa"/>
            <w:tcBorders>
              <w:top w:val="nil"/>
              <w:left w:val="nil"/>
              <w:bottom w:val="nil"/>
              <w:right w:val="single" w:sz="6" w:space="0" w:color="auto"/>
            </w:tcBorders>
          </w:tcPr>
          <w:p w14:paraId="2A7BE6BF" w14:textId="77777777" w:rsidR="002D775D" w:rsidRPr="000136CF" w:rsidDel="00ED7123" w:rsidRDefault="002D775D" w:rsidP="00B94200">
            <w:pPr>
              <w:pStyle w:val="tabletext11"/>
              <w:suppressAutoHyphens/>
              <w:jc w:val="center"/>
              <w:rPr>
                <w:del w:id="37494" w:author="Author"/>
              </w:rPr>
            </w:pPr>
          </w:p>
        </w:tc>
      </w:tr>
      <w:tr w:rsidR="002D775D" w:rsidRPr="000136CF" w:rsidDel="00ED7123" w14:paraId="31D28140" w14:textId="77777777" w:rsidTr="00B94200">
        <w:trPr>
          <w:cantSplit/>
          <w:trHeight w:val="190"/>
          <w:del w:id="37495" w:author="Author"/>
        </w:trPr>
        <w:tc>
          <w:tcPr>
            <w:tcW w:w="200" w:type="dxa"/>
          </w:tcPr>
          <w:p w14:paraId="0EADD3B2" w14:textId="77777777" w:rsidR="002D775D" w:rsidRPr="000136CF" w:rsidDel="00ED7123" w:rsidRDefault="002D775D" w:rsidP="00B94200">
            <w:pPr>
              <w:pStyle w:val="tabletext11"/>
              <w:suppressAutoHyphens/>
              <w:rPr>
                <w:del w:id="37496" w:author="Author"/>
              </w:rPr>
            </w:pPr>
          </w:p>
        </w:tc>
        <w:tc>
          <w:tcPr>
            <w:tcW w:w="1120" w:type="dxa"/>
            <w:tcBorders>
              <w:top w:val="nil"/>
              <w:left w:val="single" w:sz="6" w:space="0" w:color="auto"/>
              <w:bottom w:val="nil"/>
            </w:tcBorders>
            <w:hideMark/>
          </w:tcPr>
          <w:p w14:paraId="3D9F0471" w14:textId="77777777" w:rsidR="002D775D" w:rsidRPr="000136CF" w:rsidDel="00ED7123" w:rsidRDefault="002D775D" w:rsidP="00B94200">
            <w:pPr>
              <w:pStyle w:val="tabletext11"/>
              <w:suppressAutoHyphens/>
              <w:jc w:val="right"/>
              <w:rPr>
                <w:del w:id="37497" w:author="Author"/>
              </w:rPr>
            </w:pPr>
            <w:del w:id="37498" w:author="Author">
              <w:r w:rsidRPr="000136CF" w:rsidDel="00ED7123">
                <w:delText>7,500</w:delText>
              </w:r>
            </w:del>
          </w:p>
        </w:tc>
        <w:tc>
          <w:tcPr>
            <w:tcW w:w="560" w:type="dxa"/>
            <w:tcBorders>
              <w:top w:val="nil"/>
              <w:left w:val="nil"/>
              <w:bottom w:val="nil"/>
              <w:right w:val="single" w:sz="6" w:space="0" w:color="auto"/>
            </w:tcBorders>
          </w:tcPr>
          <w:p w14:paraId="187A4669" w14:textId="77777777" w:rsidR="002D775D" w:rsidRPr="000136CF" w:rsidDel="00ED7123" w:rsidRDefault="002D775D" w:rsidP="00B94200">
            <w:pPr>
              <w:pStyle w:val="tabletext11"/>
              <w:suppressAutoHyphens/>
              <w:jc w:val="center"/>
              <w:rPr>
                <w:del w:id="37499" w:author="Author"/>
              </w:rPr>
            </w:pPr>
          </w:p>
        </w:tc>
        <w:tc>
          <w:tcPr>
            <w:tcW w:w="1060" w:type="dxa"/>
            <w:tcBorders>
              <w:top w:val="nil"/>
              <w:left w:val="single" w:sz="6" w:space="0" w:color="auto"/>
              <w:bottom w:val="nil"/>
            </w:tcBorders>
          </w:tcPr>
          <w:p w14:paraId="25EBD814" w14:textId="77777777" w:rsidR="002D775D" w:rsidRPr="000136CF" w:rsidDel="00ED7123" w:rsidRDefault="002D775D" w:rsidP="00B94200">
            <w:pPr>
              <w:pStyle w:val="tabletext11"/>
              <w:suppressAutoHyphens/>
              <w:jc w:val="right"/>
              <w:rPr>
                <w:del w:id="37500" w:author="Author"/>
              </w:rPr>
            </w:pPr>
            <w:del w:id="37501" w:author="Author">
              <w:r w:rsidRPr="000136CF" w:rsidDel="00ED7123">
                <w:delText>2.49</w:delText>
              </w:r>
            </w:del>
          </w:p>
        </w:tc>
        <w:tc>
          <w:tcPr>
            <w:tcW w:w="620" w:type="dxa"/>
            <w:tcBorders>
              <w:top w:val="nil"/>
              <w:left w:val="nil"/>
              <w:bottom w:val="nil"/>
              <w:right w:val="single" w:sz="6" w:space="0" w:color="auto"/>
            </w:tcBorders>
          </w:tcPr>
          <w:p w14:paraId="63CD3800" w14:textId="77777777" w:rsidR="002D775D" w:rsidRPr="000136CF" w:rsidDel="00ED7123" w:rsidRDefault="002D775D" w:rsidP="00B94200">
            <w:pPr>
              <w:pStyle w:val="tabletext11"/>
              <w:suppressAutoHyphens/>
              <w:jc w:val="center"/>
              <w:rPr>
                <w:del w:id="37502" w:author="Author"/>
              </w:rPr>
            </w:pPr>
          </w:p>
        </w:tc>
        <w:tc>
          <w:tcPr>
            <w:tcW w:w="1060" w:type="dxa"/>
            <w:tcBorders>
              <w:top w:val="nil"/>
              <w:left w:val="single" w:sz="6" w:space="0" w:color="auto"/>
              <w:bottom w:val="nil"/>
            </w:tcBorders>
          </w:tcPr>
          <w:p w14:paraId="52EA55CE" w14:textId="77777777" w:rsidR="002D775D" w:rsidRPr="000136CF" w:rsidDel="00ED7123" w:rsidRDefault="002D775D" w:rsidP="00B94200">
            <w:pPr>
              <w:pStyle w:val="tabletext11"/>
              <w:suppressAutoHyphens/>
              <w:jc w:val="right"/>
              <w:rPr>
                <w:del w:id="37503" w:author="Author"/>
              </w:rPr>
            </w:pPr>
            <w:del w:id="37504" w:author="Author">
              <w:r w:rsidRPr="000136CF" w:rsidDel="00ED7123">
                <w:delText>2.97</w:delText>
              </w:r>
            </w:del>
          </w:p>
        </w:tc>
        <w:tc>
          <w:tcPr>
            <w:tcW w:w="620" w:type="dxa"/>
            <w:tcBorders>
              <w:top w:val="nil"/>
              <w:left w:val="nil"/>
              <w:bottom w:val="nil"/>
              <w:right w:val="single" w:sz="6" w:space="0" w:color="auto"/>
            </w:tcBorders>
          </w:tcPr>
          <w:p w14:paraId="02EA98B4" w14:textId="77777777" w:rsidR="002D775D" w:rsidRPr="000136CF" w:rsidDel="00ED7123" w:rsidRDefault="002D775D" w:rsidP="00B94200">
            <w:pPr>
              <w:pStyle w:val="tabletext11"/>
              <w:suppressAutoHyphens/>
              <w:jc w:val="center"/>
              <w:rPr>
                <w:del w:id="37505" w:author="Author"/>
              </w:rPr>
            </w:pPr>
          </w:p>
        </w:tc>
        <w:tc>
          <w:tcPr>
            <w:tcW w:w="1060" w:type="dxa"/>
            <w:tcBorders>
              <w:top w:val="nil"/>
              <w:left w:val="single" w:sz="6" w:space="0" w:color="auto"/>
              <w:bottom w:val="nil"/>
            </w:tcBorders>
          </w:tcPr>
          <w:p w14:paraId="7CF0F533" w14:textId="77777777" w:rsidR="002D775D" w:rsidRPr="000136CF" w:rsidDel="00ED7123" w:rsidRDefault="002D775D" w:rsidP="00B94200">
            <w:pPr>
              <w:pStyle w:val="tabletext11"/>
              <w:suppressAutoHyphens/>
              <w:jc w:val="right"/>
              <w:rPr>
                <w:del w:id="37506" w:author="Author"/>
              </w:rPr>
            </w:pPr>
            <w:del w:id="37507" w:author="Author">
              <w:r w:rsidRPr="000136CF" w:rsidDel="00ED7123">
                <w:delText>3.52</w:delText>
              </w:r>
            </w:del>
          </w:p>
        </w:tc>
        <w:tc>
          <w:tcPr>
            <w:tcW w:w="620" w:type="dxa"/>
            <w:tcBorders>
              <w:top w:val="nil"/>
              <w:left w:val="nil"/>
              <w:bottom w:val="nil"/>
              <w:right w:val="single" w:sz="6" w:space="0" w:color="auto"/>
            </w:tcBorders>
          </w:tcPr>
          <w:p w14:paraId="42FB8E21" w14:textId="77777777" w:rsidR="002D775D" w:rsidRPr="000136CF" w:rsidDel="00ED7123" w:rsidRDefault="002D775D" w:rsidP="00B94200">
            <w:pPr>
              <w:pStyle w:val="tabletext11"/>
              <w:suppressAutoHyphens/>
              <w:jc w:val="center"/>
              <w:rPr>
                <w:del w:id="37508" w:author="Author"/>
              </w:rPr>
            </w:pPr>
          </w:p>
        </w:tc>
        <w:tc>
          <w:tcPr>
            <w:tcW w:w="1060" w:type="dxa"/>
            <w:tcBorders>
              <w:top w:val="nil"/>
              <w:left w:val="single" w:sz="6" w:space="0" w:color="auto"/>
              <w:bottom w:val="nil"/>
            </w:tcBorders>
          </w:tcPr>
          <w:p w14:paraId="4788686C" w14:textId="77777777" w:rsidR="002D775D" w:rsidRPr="000136CF" w:rsidDel="00ED7123" w:rsidRDefault="002D775D" w:rsidP="00B94200">
            <w:pPr>
              <w:pStyle w:val="tabletext11"/>
              <w:suppressAutoHyphens/>
              <w:jc w:val="right"/>
              <w:rPr>
                <w:del w:id="37509" w:author="Author"/>
              </w:rPr>
            </w:pPr>
            <w:del w:id="37510" w:author="Author">
              <w:r w:rsidRPr="000136CF" w:rsidDel="00ED7123">
                <w:delText>3.34</w:delText>
              </w:r>
            </w:del>
          </w:p>
        </w:tc>
        <w:tc>
          <w:tcPr>
            <w:tcW w:w="620" w:type="dxa"/>
            <w:tcBorders>
              <w:top w:val="nil"/>
              <w:left w:val="nil"/>
              <w:bottom w:val="nil"/>
              <w:right w:val="single" w:sz="6" w:space="0" w:color="auto"/>
            </w:tcBorders>
          </w:tcPr>
          <w:p w14:paraId="571AC84E" w14:textId="77777777" w:rsidR="002D775D" w:rsidRPr="000136CF" w:rsidDel="00ED7123" w:rsidRDefault="002D775D" w:rsidP="00B94200">
            <w:pPr>
              <w:pStyle w:val="tabletext11"/>
              <w:suppressAutoHyphens/>
              <w:jc w:val="center"/>
              <w:rPr>
                <w:del w:id="37511" w:author="Author"/>
              </w:rPr>
            </w:pPr>
          </w:p>
        </w:tc>
        <w:tc>
          <w:tcPr>
            <w:tcW w:w="1060" w:type="dxa"/>
            <w:tcBorders>
              <w:top w:val="nil"/>
              <w:left w:val="single" w:sz="6" w:space="0" w:color="auto"/>
              <w:bottom w:val="nil"/>
            </w:tcBorders>
          </w:tcPr>
          <w:p w14:paraId="398346B5" w14:textId="77777777" w:rsidR="002D775D" w:rsidRPr="000136CF" w:rsidDel="00ED7123" w:rsidRDefault="002D775D" w:rsidP="00B94200">
            <w:pPr>
              <w:pStyle w:val="tabletext11"/>
              <w:suppressAutoHyphens/>
              <w:jc w:val="right"/>
              <w:rPr>
                <w:del w:id="37512" w:author="Author"/>
              </w:rPr>
            </w:pPr>
            <w:del w:id="37513" w:author="Author">
              <w:r w:rsidRPr="000136CF" w:rsidDel="00ED7123">
                <w:delText>2.51</w:delText>
              </w:r>
            </w:del>
          </w:p>
        </w:tc>
        <w:tc>
          <w:tcPr>
            <w:tcW w:w="620" w:type="dxa"/>
            <w:tcBorders>
              <w:top w:val="nil"/>
              <w:left w:val="nil"/>
              <w:bottom w:val="nil"/>
              <w:right w:val="single" w:sz="6" w:space="0" w:color="auto"/>
            </w:tcBorders>
          </w:tcPr>
          <w:p w14:paraId="7C3C5695" w14:textId="77777777" w:rsidR="002D775D" w:rsidRPr="000136CF" w:rsidDel="00ED7123" w:rsidRDefault="002D775D" w:rsidP="00B94200">
            <w:pPr>
              <w:pStyle w:val="tabletext11"/>
              <w:suppressAutoHyphens/>
              <w:jc w:val="center"/>
              <w:rPr>
                <w:del w:id="37514" w:author="Author"/>
              </w:rPr>
            </w:pPr>
          </w:p>
        </w:tc>
      </w:tr>
      <w:tr w:rsidR="002D775D" w:rsidRPr="000136CF" w:rsidDel="00ED7123" w14:paraId="57E23F6B" w14:textId="77777777" w:rsidTr="00B94200">
        <w:trPr>
          <w:cantSplit/>
          <w:trHeight w:val="190"/>
          <w:del w:id="37515" w:author="Author"/>
        </w:trPr>
        <w:tc>
          <w:tcPr>
            <w:tcW w:w="200" w:type="dxa"/>
          </w:tcPr>
          <w:p w14:paraId="73B5361C" w14:textId="77777777" w:rsidR="002D775D" w:rsidRPr="000136CF" w:rsidDel="00ED7123" w:rsidRDefault="002D775D" w:rsidP="00B94200">
            <w:pPr>
              <w:pStyle w:val="tabletext11"/>
              <w:suppressAutoHyphens/>
              <w:rPr>
                <w:del w:id="37516" w:author="Author"/>
              </w:rPr>
            </w:pPr>
          </w:p>
        </w:tc>
        <w:tc>
          <w:tcPr>
            <w:tcW w:w="1120" w:type="dxa"/>
            <w:tcBorders>
              <w:top w:val="nil"/>
              <w:left w:val="single" w:sz="6" w:space="0" w:color="auto"/>
              <w:bottom w:val="single" w:sz="6" w:space="0" w:color="auto"/>
            </w:tcBorders>
            <w:hideMark/>
          </w:tcPr>
          <w:p w14:paraId="09E9C36A" w14:textId="77777777" w:rsidR="002D775D" w:rsidRPr="000136CF" w:rsidDel="00ED7123" w:rsidRDefault="002D775D" w:rsidP="00B94200">
            <w:pPr>
              <w:pStyle w:val="tabletext11"/>
              <w:suppressAutoHyphens/>
              <w:jc w:val="right"/>
              <w:rPr>
                <w:del w:id="37517" w:author="Author"/>
              </w:rPr>
            </w:pPr>
            <w:del w:id="37518" w:author="Author">
              <w:r w:rsidRPr="000136CF" w:rsidDel="00ED7123">
                <w:delText>10,000</w:delText>
              </w:r>
            </w:del>
          </w:p>
        </w:tc>
        <w:tc>
          <w:tcPr>
            <w:tcW w:w="560" w:type="dxa"/>
            <w:tcBorders>
              <w:top w:val="nil"/>
              <w:left w:val="nil"/>
              <w:bottom w:val="single" w:sz="6" w:space="0" w:color="auto"/>
              <w:right w:val="single" w:sz="6" w:space="0" w:color="auto"/>
            </w:tcBorders>
          </w:tcPr>
          <w:p w14:paraId="67FA7B11" w14:textId="77777777" w:rsidR="002D775D" w:rsidRPr="000136CF" w:rsidDel="00ED7123" w:rsidRDefault="002D775D" w:rsidP="00B94200">
            <w:pPr>
              <w:pStyle w:val="tabletext11"/>
              <w:suppressAutoHyphens/>
              <w:jc w:val="center"/>
              <w:rPr>
                <w:del w:id="37519" w:author="Author"/>
              </w:rPr>
            </w:pPr>
          </w:p>
        </w:tc>
        <w:tc>
          <w:tcPr>
            <w:tcW w:w="1060" w:type="dxa"/>
            <w:tcBorders>
              <w:top w:val="nil"/>
              <w:left w:val="single" w:sz="6" w:space="0" w:color="auto"/>
              <w:bottom w:val="single" w:sz="6" w:space="0" w:color="auto"/>
            </w:tcBorders>
          </w:tcPr>
          <w:p w14:paraId="0F5038E9" w14:textId="77777777" w:rsidR="002D775D" w:rsidRPr="000136CF" w:rsidDel="00ED7123" w:rsidRDefault="002D775D" w:rsidP="00B94200">
            <w:pPr>
              <w:pStyle w:val="tabletext11"/>
              <w:suppressAutoHyphens/>
              <w:jc w:val="right"/>
              <w:rPr>
                <w:del w:id="37520" w:author="Author"/>
              </w:rPr>
            </w:pPr>
            <w:del w:id="37521" w:author="Author">
              <w:r w:rsidRPr="000136CF" w:rsidDel="00ED7123">
                <w:delText>2.66</w:delText>
              </w:r>
            </w:del>
          </w:p>
        </w:tc>
        <w:tc>
          <w:tcPr>
            <w:tcW w:w="620" w:type="dxa"/>
            <w:tcBorders>
              <w:top w:val="nil"/>
              <w:left w:val="nil"/>
              <w:bottom w:val="single" w:sz="6" w:space="0" w:color="auto"/>
              <w:right w:val="single" w:sz="6" w:space="0" w:color="auto"/>
            </w:tcBorders>
          </w:tcPr>
          <w:p w14:paraId="13A3EE2E" w14:textId="77777777" w:rsidR="002D775D" w:rsidRPr="000136CF" w:rsidDel="00ED7123" w:rsidRDefault="002D775D" w:rsidP="00B94200">
            <w:pPr>
              <w:pStyle w:val="tabletext11"/>
              <w:suppressAutoHyphens/>
              <w:jc w:val="center"/>
              <w:rPr>
                <w:del w:id="37522" w:author="Author"/>
              </w:rPr>
            </w:pPr>
          </w:p>
        </w:tc>
        <w:tc>
          <w:tcPr>
            <w:tcW w:w="1060" w:type="dxa"/>
            <w:tcBorders>
              <w:top w:val="nil"/>
              <w:left w:val="single" w:sz="6" w:space="0" w:color="auto"/>
              <w:bottom w:val="single" w:sz="6" w:space="0" w:color="auto"/>
            </w:tcBorders>
          </w:tcPr>
          <w:p w14:paraId="12F522A5" w14:textId="77777777" w:rsidR="002D775D" w:rsidRPr="000136CF" w:rsidDel="00ED7123" w:rsidRDefault="002D775D" w:rsidP="00B94200">
            <w:pPr>
              <w:pStyle w:val="tabletext11"/>
              <w:suppressAutoHyphens/>
              <w:jc w:val="right"/>
              <w:rPr>
                <w:del w:id="37523" w:author="Author"/>
              </w:rPr>
            </w:pPr>
            <w:del w:id="37524" w:author="Author">
              <w:r w:rsidRPr="000136CF" w:rsidDel="00ED7123">
                <w:delText>3.21</w:delText>
              </w:r>
            </w:del>
          </w:p>
        </w:tc>
        <w:tc>
          <w:tcPr>
            <w:tcW w:w="620" w:type="dxa"/>
            <w:tcBorders>
              <w:top w:val="nil"/>
              <w:left w:val="nil"/>
              <w:bottom w:val="single" w:sz="6" w:space="0" w:color="auto"/>
              <w:right w:val="single" w:sz="6" w:space="0" w:color="auto"/>
            </w:tcBorders>
          </w:tcPr>
          <w:p w14:paraId="613ED5CD" w14:textId="77777777" w:rsidR="002D775D" w:rsidRPr="000136CF" w:rsidDel="00ED7123" w:rsidRDefault="002D775D" w:rsidP="00B94200">
            <w:pPr>
              <w:pStyle w:val="tabletext11"/>
              <w:suppressAutoHyphens/>
              <w:jc w:val="center"/>
              <w:rPr>
                <w:del w:id="37525" w:author="Author"/>
              </w:rPr>
            </w:pPr>
          </w:p>
        </w:tc>
        <w:tc>
          <w:tcPr>
            <w:tcW w:w="1060" w:type="dxa"/>
            <w:tcBorders>
              <w:top w:val="nil"/>
              <w:left w:val="single" w:sz="6" w:space="0" w:color="auto"/>
              <w:bottom w:val="single" w:sz="6" w:space="0" w:color="auto"/>
            </w:tcBorders>
          </w:tcPr>
          <w:p w14:paraId="429D0CB6" w14:textId="77777777" w:rsidR="002D775D" w:rsidRPr="000136CF" w:rsidDel="00ED7123" w:rsidRDefault="002D775D" w:rsidP="00B94200">
            <w:pPr>
              <w:pStyle w:val="tabletext11"/>
              <w:suppressAutoHyphens/>
              <w:jc w:val="right"/>
              <w:rPr>
                <w:del w:id="37526" w:author="Author"/>
              </w:rPr>
            </w:pPr>
            <w:del w:id="37527" w:author="Author">
              <w:r w:rsidRPr="000136CF" w:rsidDel="00ED7123">
                <w:delText>3.82</w:delText>
              </w:r>
            </w:del>
          </w:p>
        </w:tc>
        <w:tc>
          <w:tcPr>
            <w:tcW w:w="620" w:type="dxa"/>
            <w:tcBorders>
              <w:top w:val="nil"/>
              <w:left w:val="nil"/>
              <w:bottom w:val="single" w:sz="6" w:space="0" w:color="auto"/>
              <w:right w:val="single" w:sz="6" w:space="0" w:color="auto"/>
            </w:tcBorders>
          </w:tcPr>
          <w:p w14:paraId="1DFD89E5" w14:textId="77777777" w:rsidR="002D775D" w:rsidRPr="000136CF" w:rsidDel="00ED7123" w:rsidRDefault="002D775D" w:rsidP="00B94200">
            <w:pPr>
              <w:pStyle w:val="tabletext11"/>
              <w:suppressAutoHyphens/>
              <w:jc w:val="center"/>
              <w:rPr>
                <w:del w:id="37528" w:author="Author"/>
              </w:rPr>
            </w:pPr>
          </w:p>
        </w:tc>
        <w:tc>
          <w:tcPr>
            <w:tcW w:w="1060" w:type="dxa"/>
            <w:tcBorders>
              <w:top w:val="nil"/>
              <w:left w:val="single" w:sz="6" w:space="0" w:color="auto"/>
              <w:bottom w:val="single" w:sz="6" w:space="0" w:color="auto"/>
            </w:tcBorders>
          </w:tcPr>
          <w:p w14:paraId="229FDFA0" w14:textId="77777777" w:rsidR="002D775D" w:rsidRPr="000136CF" w:rsidDel="00ED7123" w:rsidRDefault="002D775D" w:rsidP="00B94200">
            <w:pPr>
              <w:pStyle w:val="tabletext11"/>
              <w:suppressAutoHyphens/>
              <w:jc w:val="right"/>
              <w:rPr>
                <w:del w:id="37529" w:author="Author"/>
              </w:rPr>
            </w:pPr>
            <w:del w:id="37530" w:author="Author">
              <w:r w:rsidRPr="000136CF" w:rsidDel="00ED7123">
                <w:delText>3.62</w:delText>
              </w:r>
            </w:del>
          </w:p>
        </w:tc>
        <w:tc>
          <w:tcPr>
            <w:tcW w:w="620" w:type="dxa"/>
            <w:tcBorders>
              <w:top w:val="nil"/>
              <w:left w:val="nil"/>
              <w:bottom w:val="single" w:sz="6" w:space="0" w:color="auto"/>
              <w:right w:val="single" w:sz="6" w:space="0" w:color="auto"/>
            </w:tcBorders>
          </w:tcPr>
          <w:p w14:paraId="6A52B0E6" w14:textId="77777777" w:rsidR="002D775D" w:rsidRPr="000136CF" w:rsidDel="00ED7123" w:rsidRDefault="002D775D" w:rsidP="00B94200">
            <w:pPr>
              <w:pStyle w:val="tabletext11"/>
              <w:suppressAutoHyphens/>
              <w:jc w:val="center"/>
              <w:rPr>
                <w:del w:id="37531" w:author="Author"/>
              </w:rPr>
            </w:pPr>
          </w:p>
        </w:tc>
        <w:tc>
          <w:tcPr>
            <w:tcW w:w="1060" w:type="dxa"/>
            <w:tcBorders>
              <w:top w:val="nil"/>
              <w:left w:val="single" w:sz="6" w:space="0" w:color="auto"/>
              <w:bottom w:val="single" w:sz="6" w:space="0" w:color="auto"/>
            </w:tcBorders>
          </w:tcPr>
          <w:p w14:paraId="0159551B" w14:textId="77777777" w:rsidR="002D775D" w:rsidRPr="000136CF" w:rsidDel="00ED7123" w:rsidRDefault="002D775D" w:rsidP="00B94200">
            <w:pPr>
              <w:pStyle w:val="tabletext11"/>
              <w:suppressAutoHyphens/>
              <w:jc w:val="right"/>
              <w:rPr>
                <w:del w:id="37532" w:author="Author"/>
              </w:rPr>
            </w:pPr>
            <w:del w:id="37533" w:author="Author">
              <w:r w:rsidRPr="000136CF" w:rsidDel="00ED7123">
                <w:delText>2.69</w:delText>
              </w:r>
            </w:del>
          </w:p>
        </w:tc>
        <w:tc>
          <w:tcPr>
            <w:tcW w:w="620" w:type="dxa"/>
            <w:tcBorders>
              <w:top w:val="nil"/>
              <w:left w:val="nil"/>
              <w:bottom w:val="single" w:sz="6" w:space="0" w:color="auto"/>
              <w:right w:val="single" w:sz="6" w:space="0" w:color="auto"/>
            </w:tcBorders>
          </w:tcPr>
          <w:p w14:paraId="5B228F59" w14:textId="77777777" w:rsidR="002D775D" w:rsidRPr="000136CF" w:rsidDel="00ED7123" w:rsidRDefault="002D775D" w:rsidP="00B94200">
            <w:pPr>
              <w:pStyle w:val="tabletext11"/>
              <w:suppressAutoHyphens/>
              <w:jc w:val="center"/>
              <w:rPr>
                <w:del w:id="37534" w:author="Author"/>
              </w:rPr>
            </w:pPr>
          </w:p>
        </w:tc>
      </w:tr>
    </w:tbl>
    <w:p w14:paraId="1DA7DB5E" w14:textId="77777777" w:rsidR="002D775D" w:rsidDel="00ED7123" w:rsidRDefault="002D775D" w:rsidP="001065E8">
      <w:pPr>
        <w:pStyle w:val="tablecaption"/>
        <w:suppressAutoHyphens/>
        <w:rPr>
          <w:del w:id="37535" w:author="Author"/>
        </w:rPr>
      </w:pPr>
      <w:del w:id="37536" w:author="Author">
        <w:r w:rsidRPr="000136CF" w:rsidDel="00ED7123">
          <w:delText>Table 100.B. Increased Liability Limits</w:delText>
        </w:r>
      </w:del>
    </w:p>
    <w:p w14:paraId="4B97636A" w14:textId="77777777" w:rsidR="002D775D" w:rsidDel="00ED7123" w:rsidRDefault="002D775D" w:rsidP="001065E8">
      <w:pPr>
        <w:pStyle w:val="isonormal"/>
        <w:jc w:val="left"/>
        <w:rPr>
          <w:del w:id="37537" w:author="Author"/>
        </w:rPr>
      </w:pPr>
    </w:p>
    <w:p w14:paraId="09CDB12D" w14:textId="77777777" w:rsidR="002D775D" w:rsidDel="00ED7123" w:rsidRDefault="002D775D" w:rsidP="001065E8">
      <w:pPr>
        <w:pStyle w:val="isonormal"/>
        <w:rPr>
          <w:del w:id="37538" w:author="Author"/>
        </w:rPr>
        <w:sectPr w:rsidR="002D775D" w:rsidDel="00ED7123" w:rsidSect="001065E8">
          <w:pgSz w:w="12240" w:h="15840"/>
          <w:pgMar w:top="1735" w:right="960" w:bottom="1560" w:left="1200" w:header="575" w:footer="480" w:gutter="0"/>
          <w:cols w:space="0"/>
          <w:noEndnote/>
          <w:docGrid w:linePitch="245"/>
        </w:sectPr>
      </w:pPr>
    </w:p>
    <w:p w14:paraId="3312D2C1" w14:textId="77777777" w:rsidR="002D775D" w:rsidRPr="00FB4DBC" w:rsidDel="00ED7123" w:rsidRDefault="002D775D" w:rsidP="001065E8">
      <w:pPr>
        <w:pStyle w:val="boxrule"/>
        <w:pBdr>
          <w:bottom w:val="single" w:sz="6" w:space="2" w:color="auto"/>
        </w:pBdr>
        <w:rPr>
          <w:del w:id="37539" w:author="Author"/>
        </w:rPr>
      </w:pPr>
      <w:del w:id="37540" w:author="Author">
        <w:r w:rsidRPr="00FB4DBC" w:rsidDel="00ED7123">
          <w:lastRenderedPageBreak/>
          <w:delText>101.  PHYSICAL DAMAGE COVERAGE RATING PROCEDURES</w:delText>
        </w:r>
      </w:del>
    </w:p>
    <w:p w14:paraId="742C13EC" w14:textId="77777777" w:rsidR="002D775D" w:rsidRPr="00FB4DBC" w:rsidDel="00ED7123" w:rsidRDefault="002D775D" w:rsidP="001065E8">
      <w:pPr>
        <w:pStyle w:val="blocktext1"/>
        <w:suppressAutoHyphens/>
        <w:rPr>
          <w:del w:id="37541" w:author="Author"/>
        </w:rPr>
      </w:pPr>
      <w:del w:id="37542" w:author="Author">
        <w:r w:rsidRPr="00FB4DBC" w:rsidDel="00ED7123">
          <w:delText xml:space="preserve">Paragraph </w:delText>
        </w:r>
        <w:r w:rsidRPr="00FB4DBC" w:rsidDel="00ED7123">
          <w:rPr>
            <w:b/>
            <w:color w:val="000000"/>
          </w:rPr>
          <w:delText>A.4.</w:delText>
        </w:r>
        <w:r w:rsidRPr="00FB4DBC" w:rsidDel="00ED7123">
          <w:delText xml:space="preserve"> is replaced by the following:</w:delText>
        </w:r>
      </w:del>
    </w:p>
    <w:p w14:paraId="5A052E75" w14:textId="77777777" w:rsidR="002D775D" w:rsidRPr="00FB4DBC" w:rsidDel="00ED7123" w:rsidRDefault="002D775D" w:rsidP="001065E8">
      <w:pPr>
        <w:pStyle w:val="outlinehd2"/>
        <w:suppressAutoHyphens/>
        <w:rPr>
          <w:del w:id="37543" w:author="Author"/>
        </w:rPr>
      </w:pPr>
      <w:del w:id="37544" w:author="Author">
        <w:r w:rsidRPr="00FB4DBC" w:rsidDel="00ED7123">
          <w:tab/>
          <w:delText>A.</w:delText>
        </w:r>
        <w:r w:rsidRPr="00FB4DBC" w:rsidDel="00ED7123">
          <w:tab/>
          <w:delText>Actual Cash Value Premiums</w:delText>
        </w:r>
      </w:del>
    </w:p>
    <w:p w14:paraId="13D423BC" w14:textId="77777777" w:rsidR="002D775D" w:rsidRPr="00FB4DBC" w:rsidDel="00ED7123" w:rsidRDefault="002D775D" w:rsidP="001065E8">
      <w:pPr>
        <w:pStyle w:val="outlinehd3"/>
        <w:suppressAutoHyphens/>
        <w:rPr>
          <w:del w:id="37545" w:author="Author"/>
        </w:rPr>
      </w:pPr>
      <w:del w:id="37546" w:author="Author">
        <w:r w:rsidRPr="00FB4DBC" w:rsidDel="00ED7123">
          <w:tab/>
          <w:delText>4.</w:delText>
        </w:r>
        <w:r w:rsidRPr="00FB4DBC" w:rsidDel="00ED7123">
          <w:tab/>
          <w:delText>Premium Computation</w:delText>
        </w:r>
      </w:del>
    </w:p>
    <w:p w14:paraId="4C6BA5FC" w14:textId="77777777" w:rsidR="002D775D" w:rsidRPr="00FB4DBC" w:rsidDel="00ED7123" w:rsidRDefault="002D775D" w:rsidP="001065E8">
      <w:pPr>
        <w:pStyle w:val="outlinehd4"/>
        <w:suppressAutoHyphens/>
        <w:rPr>
          <w:del w:id="37547" w:author="Author"/>
        </w:rPr>
      </w:pPr>
      <w:del w:id="37548" w:author="Author">
        <w:r w:rsidRPr="00FB4DBC" w:rsidDel="00ED7123">
          <w:tab/>
          <w:delText>a.</w:delText>
        </w:r>
        <w:r w:rsidRPr="00FB4DBC" w:rsidDel="00ED7123">
          <w:tab/>
          <w:delText>Base Premium Development</w:delText>
        </w:r>
      </w:del>
    </w:p>
    <w:p w14:paraId="58CB8159" w14:textId="77777777" w:rsidR="002D775D" w:rsidRPr="00FB4DBC" w:rsidDel="00ED7123" w:rsidRDefault="002D775D" w:rsidP="001065E8">
      <w:pPr>
        <w:pStyle w:val="blocktext5"/>
        <w:suppressAutoHyphens/>
        <w:rPr>
          <w:del w:id="37549" w:author="Author"/>
        </w:rPr>
      </w:pPr>
      <w:del w:id="37550" w:author="Author">
        <w:r w:rsidRPr="00FB4DBC" w:rsidDel="00ED7123">
          <w:delText>The physical damage base loss costs do not include the application of the following factors necessary to reflect the applicable original cost new and age group. Thus, in order to develop the base premium:</w:delText>
        </w:r>
      </w:del>
    </w:p>
    <w:p w14:paraId="122E1424" w14:textId="77777777" w:rsidR="002D775D" w:rsidRPr="00FB4DBC" w:rsidDel="00ED7123" w:rsidRDefault="002D775D" w:rsidP="001065E8">
      <w:pPr>
        <w:pStyle w:val="outlinetxt5"/>
        <w:suppressAutoHyphens/>
        <w:rPr>
          <w:del w:id="37551" w:author="Author"/>
        </w:rPr>
      </w:pPr>
      <w:del w:id="37552" w:author="Author">
        <w:r w:rsidRPr="00FB4DBC" w:rsidDel="00ED7123">
          <w:tab/>
        </w:r>
        <w:r w:rsidRPr="00FB4DBC" w:rsidDel="00ED7123">
          <w:rPr>
            <w:rFonts w:ascii="Wingdings" w:hAnsi="Wingdings"/>
          </w:rPr>
          <w:sym w:font="Wingdings" w:char="F06C"/>
        </w:r>
        <w:r w:rsidRPr="00FB4DBC" w:rsidDel="00ED7123">
          <w:tab/>
          <w:delText xml:space="preserve">Multiply the base loss cost for the desired Physical Damage Coverage by the appropriate Original Cost New factor, then </w:delText>
        </w:r>
      </w:del>
    </w:p>
    <w:p w14:paraId="0CC776A2" w14:textId="77777777" w:rsidR="002D775D" w:rsidRPr="00FB4DBC" w:rsidDel="00ED7123" w:rsidRDefault="002D775D" w:rsidP="001065E8">
      <w:pPr>
        <w:pStyle w:val="outlinetxt5"/>
        <w:suppressAutoHyphens/>
        <w:rPr>
          <w:del w:id="37553" w:author="Author"/>
        </w:rPr>
      </w:pPr>
      <w:del w:id="37554" w:author="Author">
        <w:r w:rsidRPr="00FB4DBC" w:rsidDel="00ED7123">
          <w:rPr>
            <w:b/>
          </w:rPr>
          <w:tab/>
        </w:r>
        <w:r w:rsidRPr="00FB4DBC" w:rsidDel="00ED7123">
          <w:rPr>
            <w:rFonts w:ascii="Wingdings" w:hAnsi="Wingdings"/>
          </w:rPr>
          <w:sym w:font="Wingdings" w:char="F06C"/>
        </w:r>
        <w:r w:rsidRPr="00FB4DBC" w:rsidDel="00ED7123">
          <w:rPr>
            <w:b/>
          </w:rPr>
          <w:tab/>
        </w:r>
        <w:r w:rsidRPr="00FB4DBC" w:rsidDel="00ED7123">
          <w:delText>Multiply the result by the appropriate Age Group factor.</w:delText>
        </w:r>
      </w:del>
    </w:p>
    <w:p w14:paraId="5B1ED840" w14:textId="77777777" w:rsidR="002D775D" w:rsidRPr="00FB4DBC" w:rsidDel="00ED7123" w:rsidRDefault="002D775D" w:rsidP="001065E8">
      <w:pPr>
        <w:pStyle w:val="outlinehd5"/>
        <w:suppressAutoHyphens/>
        <w:rPr>
          <w:del w:id="37555" w:author="Author"/>
        </w:rPr>
      </w:pPr>
      <w:del w:id="37556" w:author="Author">
        <w:r w:rsidRPr="00FB4DBC" w:rsidDel="00ED7123">
          <w:tab/>
          <w:delText>(1)</w:delText>
        </w:r>
        <w:r w:rsidRPr="00FB4DBC" w:rsidDel="00ED7123">
          <w:tab/>
          <w:delText>Trucks, Tractors And Trailers And Public Autos</w:delText>
        </w:r>
      </w:del>
    </w:p>
    <w:p w14:paraId="495B0051" w14:textId="77777777" w:rsidR="002D775D" w:rsidRPr="00FB4DBC" w:rsidDel="00ED7123" w:rsidRDefault="002D775D" w:rsidP="001065E8">
      <w:pPr>
        <w:pStyle w:val="outlinehd6"/>
        <w:suppressAutoHyphens/>
        <w:rPr>
          <w:del w:id="37557" w:author="Author"/>
        </w:rPr>
      </w:pPr>
      <w:del w:id="37558" w:author="Author">
        <w:r w:rsidRPr="00FB4DBC" w:rsidDel="00ED7123">
          <w:tab/>
          <w:delText>(a)</w:delText>
        </w:r>
        <w:r w:rsidRPr="00FB4DBC" w:rsidDel="00ED7123">
          <w:tab/>
          <w:delText>Original Cost New Factors</w:delText>
        </w:r>
      </w:del>
    </w:p>
    <w:p w14:paraId="432800F0" w14:textId="77777777" w:rsidR="002D775D" w:rsidRPr="00FB4DBC" w:rsidDel="00ED7123" w:rsidRDefault="002D775D" w:rsidP="001065E8">
      <w:pPr>
        <w:pStyle w:val="space4"/>
        <w:suppressAutoHyphens/>
        <w:rPr>
          <w:del w:id="37559"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00"/>
        <w:gridCol w:w="100"/>
        <w:gridCol w:w="300"/>
        <w:gridCol w:w="400"/>
        <w:gridCol w:w="200"/>
        <w:gridCol w:w="700"/>
        <w:gridCol w:w="1600"/>
        <w:gridCol w:w="1300"/>
      </w:tblGrid>
      <w:tr w:rsidR="002D775D" w:rsidRPr="00FB4DBC" w:rsidDel="00ED7123" w14:paraId="07B9DF1B" w14:textId="77777777" w:rsidTr="00B94200">
        <w:trPr>
          <w:cantSplit/>
          <w:trHeight w:val="190"/>
          <w:del w:id="37560" w:author="Author"/>
        </w:trPr>
        <w:tc>
          <w:tcPr>
            <w:tcW w:w="200" w:type="dxa"/>
            <w:tcBorders>
              <w:top w:val="nil"/>
              <w:left w:val="nil"/>
              <w:bottom w:val="nil"/>
              <w:right w:val="nil"/>
            </w:tcBorders>
          </w:tcPr>
          <w:p w14:paraId="70B8C509" w14:textId="77777777" w:rsidR="002D775D" w:rsidRPr="00FB4DBC" w:rsidDel="00ED7123" w:rsidRDefault="002D775D" w:rsidP="00B94200">
            <w:pPr>
              <w:pStyle w:val="tablehead"/>
              <w:suppressAutoHyphens/>
              <w:rPr>
                <w:del w:id="37561" w:author="Author"/>
              </w:rPr>
            </w:pPr>
            <w:del w:id="37562" w:author="Author">
              <w:r w:rsidRPr="00FB4DBC" w:rsidDel="00ED7123">
                <w:br/>
              </w:r>
              <w:r w:rsidRPr="00FB4DBC" w:rsidDel="00ED7123">
                <w:br/>
              </w:r>
            </w:del>
          </w:p>
        </w:tc>
        <w:tc>
          <w:tcPr>
            <w:tcW w:w="1900" w:type="dxa"/>
            <w:gridSpan w:val="6"/>
            <w:tcBorders>
              <w:top w:val="single" w:sz="6" w:space="0" w:color="auto"/>
              <w:left w:val="single" w:sz="6" w:space="0" w:color="auto"/>
              <w:bottom w:val="single" w:sz="6" w:space="0" w:color="auto"/>
              <w:right w:val="single" w:sz="6" w:space="0" w:color="auto"/>
            </w:tcBorders>
          </w:tcPr>
          <w:p w14:paraId="7B6BDFE7" w14:textId="77777777" w:rsidR="002D775D" w:rsidRPr="00FB4DBC" w:rsidDel="00ED7123" w:rsidRDefault="002D775D" w:rsidP="00B94200">
            <w:pPr>
              <w:pStyle w:val="tablehead"/>
              <w:suppressAutoHyphens/>
              <w:rPr>
                <w:del w:id="37563" w:author="Author"/>
              </w:rPr>
            </w:pPr>
            <w:del w:id="37564" w:author="Author">
              <w:r w:rsidRPr="00FB4DBC" w:rsidDel="00ED7123">
                <w:br/>
              </w:r>
              <w:r w:rsidRPr="00FB4DBC" w:rsidDel="00ED7123">
                <w:br/>
                <w:delText>Price Range</w:delText>
              </w:r>
            </w:del>
          </w:p>
        </w:tc>
        <w:tc>
          <w:tcPr>
            <w:tcW w:w="1600" w:type="dxa"/>
            <w:tcBorders>
              <w:top w:val="single" w:sz="6" w:space="0" w:color="auto"/>
              <w:left w:val="single" w:sz="6" w:space="0" w:color="auto"/>
              <w:bottom w:val="single" w:sz="6" w:space="0" w:color="auto"/>
              <w:right w:val="single" w:sz="6" w:space="0" w:color="auto"/>
            </w:tcBorders>
          </w:tcPr>
          <w:p w14:paraId="7479A803" w14:textId="77777777" w:rsidR="002D775D" w:rsidRPr="00FB4DBC" w:rsidDel="00ED7123" w:rsidRDefault="002D775D" w:rsidP="00B94200">
            <w:pPr>
              <w:pStyle w:val="tablehead"/>
              <w:suppressAutoHyphens/>
              <w:rPr>
                <w:del w:id="37565" w:author="Author"/>
                <w:b w:val="0"/>
              </w:rPr>
            </w:pPr>
            <w:del w:id="37566" w:author="Author">
              <w:r w:rsidRPr="00FB4DBC" w:rsidDel="00ED7123">
                <w:delText>Comprehensive</w:delText>
              </w:r>
              <w:r w:rsidRPr="00FB4DBC" w:rsidDel="00ED7123">
                <w:br/>
                <w:delText>And Specified</w:delText>
              </w:r>
              <w:r w:rsidRPr="00FB4DBC" w:rsidDel="00ED7123">
                <w:br/>
                <w:delText>Causes Of Loss</w:delText>
              </w:r>
            </w:del>
          </w:p>
        </w:tc>
        <w:tc>
          <w:tcPr>
            <w:tcW w:w="1300" w:type="dxa"/>
            <w:tcBorders>
              <w:top w:val="single" w:sz="6" w:space="0" w:color="auto"/>
              <w:left w:val="single" w:sz="6" w:space="0" w:color="auto"/>
              <w:bottom w:val="single" w:sz="6" w:space="0" w:color="auto"/>
              <w:right w:val="single" w:sz="6" w:space="0" w:color="auto"/>
            </w:tcBorders>
          </w:tcPr>
          <w:p w14:paraId="7A2F681B" w14:textId="77777777" w:rsidR="002D775D" w:rsidRPr="00FB4DBC" w:rsidDel="00ED7123" w:rsidRDefault="002D775D" w:rsidP="00B94200">
            <w:pPr>
              <w:pStyle w:val="tablehead"/>
              <w:suppressAutoHyphens/>
              <w:rPr>
                <w:del w:id="37567" w:author="Author"/>
                <w:b w:val="0"/>
              </w:rPr>
            </w:pPr>
            <w:del w:id="37568" w:author="Author">
              <w:r w:rsidRPr="00FB4DBC" w:rsidDel="00ED7123">
                <w:br/>
              </w:r>
              <w:r w:rsidRPr="00FB4DBC" w:rsidDel="00ED7123">
                <w:br/>
                <w:delText>Collision</w:delText>
              </w:r>
            </w:del>
          </w:p>
        </w:tc>
      </w:tr>
      <w:tr w:rsidR="002D775D" w:rsidRPr="00FB4DBC" w:rsidDel="00ED7123" w14:paraId="3F66245B" w14:textId="77777777" w:rsidTr="00B94200">
        <w:trPr>
          <w:cantSplit/>
          <w:trHeight w:val="190"/>
          <w:del w:id="37569" w:author="Author"/>
        </w:trPr>
        <w:tc>
          <w:tcPr>
            <w:tcW w:w="200" w:type="dxa"/>
            <w:tcBorders>
              <w:top w:val="nil"/>
              <w:left w:val="nil"/>
              <w:bottom w:val="nil"/>
              <w:right w:val="nil"/>
            </w:tcBorders>
          </w:tcPr>
          <w:p w14:paraId="00B0B5B3" w14:textId="77777777" w:rsidR="002D775D" w:rsidRPr="00FB4DBC" w:rsidDel="00ED7123" w:rsidRDefault="002D775D" w:rsidP="00B94200">
            <w:pPr>
              <w:pStyle w:val="tabletext11"/>
              <w:suppressAutoHyphens/>
              <w:rPr>
                <w:del w:id="37570" w:author="Author"/>
              </w:rPr>
            </w:pPr>
          </w:p>
        </w:tc>
        <w:tc>
          <w:tcPr>
            <w:tcW w:w="300" w:type="dxa"/>
            <w:gridSpan w:val="2"/>
            <w:tcBorders>
              <w:top w:val="single" w:sz="6" w:space="0" w:color="auto"/>
              <w:left w:val="single" w:sz="6" w:space="0" w:color="auto"/>
              <w:bottom w:val="nil"/>
              <w:right w:val="nil"/>
            </w:tcBorders>
          </w:tcPr>
          <w:p w14:paraId="163751EC" w14:textId="77777777" w:rsidR="002D775D" w:rsidRPr="00FB4DBC" w:rsidDel="00ED7123" w:rsidRDefault="002D775D" w:rsidP="00B94200">
            <w:pPr>
              <w:pStyle w:val="tabletext11"/>
              <w:suppressAutoHyphens/>
              <w:jc w:val="right"/>
              <w:rPr>
                <w:del w:id="37571" w:author="Author"/>
              </w:rPr>
            </w:pPr>
            <w:del w:id="37572" w:author="Author">
              <w:r w:rsidRPr="00FB4DBC" w:rsidDel="00ED7123">
                <w:delText>$</w:delText>
              </w:r>
            </w:del>
          </w:p>
        </w:tc>
        <w:tc>
          <w:tcPr>
            <w:tcW w:w="700" w:type="dxa"/>
            <w:gridSpan w:val="2"/>
            <w:tcBorders>
              <w:top w:val="single" w:sz="6" w:space="0" w:color="auto"/>
              <w:left w:val="nil"/>
              <w:bottom w:val="nil"/>
              <w:right w:val="nil"/>
            </w:tcBorders>
          </w:tcPr>
          <w:p w14:paraId="634E7F8F" w14:textId="77777777" w:rsidR="002D775D" w:rsidRPr="00FB4DBC" w:rsidDel="00ED7123" w:rsidRDefault="002D775D" w:rsidP="00B94200">
            <w:pPr>
              <w:pStyle w:val="tabletext11"/>
              <w:tabs>
                <w:tab w:val="decimal" w:pos="560"/>
              </w:tabs>
              <w:suppressAutoHyphens/>
              <w:rPr>
                <w:del w:id="37573" w:author="Author"/>
              </w:rPr>
            </w:pPr>
            <w:del w:id="37574" w:author="Author">
              <w:r w:rsidRPr="00FB4DBC" w:rsidDel="00ED7123">
                <w:delText>0</w:delText>
              </w:r>
            </w:del>
          </w:p>
        </w:tc>
        <w:tc>
          <w:tcPr>
            <w:tcW w:w="200" w:type="dxa"/>
            <w:tcBorders>
              <w:top w:val="single" w:sz="6" w:space="0" w:color="auto"/>
              <w:left w:val="nil"/>
              <w:bottom w:val="nil"/>
              <w:right w:val="nil"/>
            </w:tcBorders>
          </w:tcPr>
          <w:p w14:paraId="55807876" w14:textId="77777777" w:rsidR="002D775D" w:rsidRPr="00FB4DBC" w:rsidDel="00ED7123" w:rsidRDefault="002D775D" w:rsidP="00B94200">
            <w:pPr>
              <w:pStyle w:val="tabletext11"/>
              <w:suppressAutoHyphens/>
              <w:jc w:val="center"/>
              <w:rPr>
                <w:del w:id="37575" w:author="Author"/>
              </w:rPr>
            </w:pPr>
            <w:del w:id="37576" w:author="Author">
              <w:r w:rsidRPr="00FB4DBC" w:rsidDel="00ED7123">
                <w:delText>–</w:delText>
              </w:r>
            </w:del>
          </w:p>
        </w:tc>
        <w:tc>
          <w:tcPr>
            <w:tcW w:w="700" w:type="dxa"/>
            <w:tcBorders>
              <w:top w:val="single" w:sz="6" w:space="0" w:color="auto"/>
              <w:left w:val="nil"/>
              <w:bottom w:val="nil"/>
              <w:right w:val="single" w:sz="6" w:space="0" w:color="auto"/>
            </w:tcBorders>
          </w:tcPr>
          <w:p w14:paraId="3C9A316A" w14:textId="77777777" w:rsidR="002D775D" w:rsidRPr="00FB4DBC" w:rsidDel="00ED7123" w:rsidRDefault="002D775D" w:rsidP="00B94200">
            <w:pPr>
              <w:pStyle w:val="tabletext11"/>
              <w:tabs>
                <w:tab w:val="decimal" w:pos="520"/>
              </w:tabs>
              <w:suppressAutoHyphens/>
              <w:rPr>
                <w:del w:id="37577" w:author="Author"/>
              </w:rPr>
            </w:pPr>
            <w:del w:id="37578" w:author="Author">
              <w:r w:rsidRPr="00FB4DBC" w:rsidDel="00ED7123">
                <w:delText>4500</w:delText>
              </w:r>
            </w:del>
          </w:p>
        </w:tc>
        <w:tc>
          <w:tcPr>
            <w:tcW w:w="1600" w:type="dxa"/>
            <w:tcBorders>
              <w:top w:val="single" w:sz="6" w:space="0" w:color="auto"/>
              <w:left w:val="single" w:sz="6" w:space="0" w:color="auto"/>
              <w:bottom w:val="single" w:sz="6" w:space="0" w:color="auto"/>
              <w:right w:val="single" w:sz="6" w:space="0" w:color="auto"/>
            </w:tcBorders>
          </w:tcPr>
          <w:p w14:paraId="02669497" w14:textId="77777777" w:rsidR="002D775D" w:rsidRPr="00FB4DBC" w:rsidDel="00ED7123" w:rsidRDefault="002D775D" w:rsidP="00B94200">
            <w:pPr>
              <w:pStyle w:val="tabletext11"/>
              <w:tabs>
                <w:tab w:val="decimal" w:pos="660"/>
              </w:tabs>
              <w:suppressAutoHyphens/>
              <w:rPr>
                <w:del w:id="37579" w:author="Author"/>
              </w:rPr>
            </w:pPr>
            <w:del w:id="37580" w:author="Author">
              <w:r w:rsidRPr="00FB4DBC" w:rsidDel="00ED7123">
                <w:delText>0.50</w:delText>
              </w:r>
            </w:del>
          </w:p>
        </w:tc>
        <w:tc>
          <w:tcPr>
            <w:tcW w:w="1300" w:type="dxa"/>
            <w:tcBorders>
              <w:top w:val="single" w:sz="6" w:space="0" w:color="auto"/>
              <w:left w:val="single" w:sz="6" w:space="0" w:color="auto"/>
              <w:bottom w:val="single" w:sz="6" w:space="0" w:color="auto"/>
              <w:right w:val="single" w:sz="6" w:space="0" w:color="auto"/>
            </w:tcBorders>
          </w:tcPr>
          <w:p w14:paraId="345F199B" w14:textId="77777777" w:rsidR="002D775D" w:rsidRPr="00FB4DBC" w:rsidDel="00ED7123" w:rsidRDefault="002D775D" w:rsidP="00B94200">
            <w:pPr>
              <w:pStyle w:val="tabletext11"/>
              <w:tabs>
                <w:tab w:val="decimal" w:pos="560"/>
              </w:tabs>
              <w:suppressAutoHyphens/>
              <w:rPr>
                <w:del w:id="37581" w:author="Author"/>
              </w:rPr>
            </w:pPr>
            <w:del w:id="37582" w:author="Author">
              <w:r w:rsidRPr="00FB4DBC" w:rsidDel="00ED7123">
                <w:delText>0.36</w:delText>
              </w:r>
            </w:del>
          </w:p>
        </w:tc>
      </w:tr>
      <w:tr w:rsidR="002D775D" w:rsidRPr="00FB4DBC" w:rsidDel="00ED7123" w14:paraId="7AA4F73D" w14:textId="77777777" w:rsidTr="00B94200">
        <w:trPr>
          <w:cantSplit/>
          <w:trHeight w:val="190"/>
          <w:del w:id="37583" w:author="Author"/>
        </w:trPr>
        <w:tc>
          <w:tcPr>
            <w:tcW w:w="200" w:type="dxa"/>
            <w:tcBorders>
              <w:top w:val="nil"/>
              <w:left w:val="nil"/>
              <w:bottom w:val="nil"/>
              <w:right w:val="nil"/>
            </w:tcBorders>
          </w:tcPr>
          <w:p w14:paraId="4C8D87C2" w14:textId="77777777" w:rsidR="002D775D" w:rsidRPr="00FB4DBC" w:rsidDel="00ED7123" w:rsidRDefault="002D775D" w:rsidP="00B94200">
            <w:pPr>
              <w:pStyle w:val="tabletext11"/>
              <w:suppressAutoHyphens/>
              <w:rPr>
                <w:del w:id="37584" w:author="Author"/>
              </w:rPr>
            </w:pPr>
          </w:p>
        </w:tc>
        <w:tc>
          <w:tcPr>
            <w:tcW w:w="300" w:type="dxa"/>
            <w:gridSpan w:val="2"/>
            <w:tcBorders>
              <w:top w:val="single" w:sz="6" w:space="0" w:color="auto"/>
              <w:left w:val="single" w:sz="6" w:space="0" w:color="auto"/>
              <w:bottom w:val="nil"/>
              <w:right w:val="nil"/>
            </w:tcBorders>
          </w:tcPr>
          <w:p w14:paraId="6C9DE900" w14:textId="77777777" w:rsidR="002D775D" w:rsidRPr="00FB4DBC" w:rsidDel="00ED7123" w:rsidRDefault="002D775D" w:rsidP="00B94200">
            <w:pPr>
              <w:pStyle w:val="tabletext11"/>
              <w:suppressAutoHyphens/>
              <w:jc w:val="center"/>
              <w:rPr>
                <w:del w:id="37585" w:author="Author"/>
              </w:rPr>
            </w:pPr>
          </w:p>
        </w:tc>
        <w:tc>
          <w:tcPr>
            <w:tcW w:w="700" w:type="dxa"/>
            <w:gridSpan w:val="2"/>
            <w:tcBorders>
              <w:top w:val="single" w:sz="6" w:space="0" w:color="auto"/>
              <w:left w:val="nil"/>
              <w:bottom w:val="nil"/>
              <w:right w:val="nil"/>
            </w:tcBorders>
          </w:tcPr>
          <w:p w14:paraId="0100A8CE" w14:textId="77777777" w:rsidR="002D775D" w:rsidRPr="00FB4DBC" w:rsidDel="00ED7123" w:rsidRDefault="002D775D" w:rsidP="00B94200">
            <w:pPr>
              <w:pStyle w:val="tabletext11"/>
              <w:tabs>
                <w:tab w:val="decimal" w:pos="560"/>
              </w:tabs>
              <w:suppressAutoHyphens/>
              <w:rPr>
                <w:del w:id="37586" w:author="Author"/>
              </w:rPr>
            </w:pPr>
            <w:del w:id="37587" w:author="Author">
              <w:r w:rsidRPr="00FB4DBC" w:rsidDel="00ED7123">
                <w:delText>4501</w:delText>
              </w:r>
            </w:del>
          </w:p>
        </w:tc>
        <w:tc>
          <w:tcPr>
            <w:tcW w:w="200" w:type="dxa"/>
            <w:tcBorders>
              <w:top w:val="single" w:sz="6" w:space="0" w:color="auto"/>
              <w:left w:val="nil"/>
              <w:bottom w:val="nil"/>
              <w:right w:val="nil"/>
            </w:tcBorders>
          </w:tcPr>
          <w:p w14:paraId="1158876F" w14:textId="77777777" w:rsidR="002D775D" w:rsidRPr="00FB4DBC" w:rsidDel="00ED7123" w:rsidRDefault="002D775D" w:rsidP="00B94200">
            <w:pPr>
              <w:pStyle w:val="tabletext11"/>
              <w:suppressAutoHyphens/>
              <w:jc w:val="center"/>
              <w:rPr>
                <w:del w:id="37588" w:author="Author"/>
              </w:rPr>
            </w:pPr>
            <w:del w:id="37589" w:author="Author">
              <w:r w:rsidRPr="00FB4DBC" w:rsidDel="00ED7123">
                <w:delText>–</w:delText>
              </w:r>
            </w:del>
          </w:p>
        </w:tc>
        <w:tc>
          <w:tcPr>
            <w:tcW w:w="700" w:type="dxa"/>
            <w:tcBorders>
              <w:top w:val="single" w:sz="6" w:space="0" w:color="auto"/>
              <w:left w:val="nil"/>
              <w:bottom w:val="nil"/>
              <w:right w:val="single" w:sz="6" w:space="0" w:color="auto"/>
            </w:tcBorders>
          </w:tcPr>
          <w:p w14:paraId="0C506154" w14:textId="77777777" w:rsidR="002D775D" w:rsidRPr="00FB4DBC" w:rsidDel="00ED7123" w:rsidRDefault="002D775D" w:rsidP="00B94200">
            <w:pPr>
              <w:pStyle w:val="tabletext11"/>
              <w:tabs>
                <w:tab w:val="decimal" w:pos="520"/>
              </w:tabs>
              <w:suppressAutoHyphens/>
              <w:rPr>
                <w:del w:id="37590" w:author="Author"/>
              </w:rPr>
            </w:pPr>
            <w:del w:id="37591" w:author="Author">
              <w:r w:rsidRPr="00FB4DBC" w:rsidDel="00ED7123">
                <w:delText>6000</w:delText>
              </w:r>
            </w:del>
          </w:p>
        </w:tc>
        <w:tc>
          <w:tcPr>
            <w:tcW w:w="1600" w:type="dxa"/>
            <w:tcBorders>
              <w:top w:val="single" w:sz="6" w:space="0" w:color="auto"/>
              <w:left w:val="single" w:sz="6" w:space="0" w:color="auto"/>
              <w:bottom w:val="single" w:sz="6" w:space="0" w:color="auto"/>
              <w:right w:val="single" w:sz="6" w:space="0" w:color="auto"/>
            </w:tcBorders>
          </w:tcPr>
          <w:p w14:paraId="02B294BF" w14:textId="77777777" w:rsidR="002D775D" w:rsidRPr="00FB4DBC" w:rsidDel="00ED7123" w:rsidRDefault="002D775D" w:rsidP="00B94200">
            <w:pPr>
              <w:pStyle w:val="tabletext11"/>
              <w:tabs>
                <w:tab w:val="decimal" w:pos="660"/>
              </w:tabs>
              <w:suppressAutoHyphens/>
              <w:rPr>
                <w:del w:id="37592" w:author="Author"/>
              </w:rPr>
            </w:pPr>
            <w:del w:id="37593" w:author="Author">
              <w:r w:rsidRPr="00FB4DBC" w:rsidDel="00ED7123">
                <w:delText>0.65</w:delText>
              </w:r>
            </w:del>
          </w:p>
        </w:tc>
        <w:tc>
          <w:tcPr>
            <w:tcW w:w="1300" w:type="dxa"/>
            <w:tcBorders>
              <w:top w:val="single" w:sz="6" w:space="0" w:color="auto"/>
              <w:left w:val="single" w:sz="6" w:space="0" w:color="auto"/>
              <w:bottom w:val="single" w:sz="6" w:space="0" w:color="auto"/>
              <w:right w:val="single" w:sz="6" w:space="0" w:color="auto"/>
            </w:tcBorders>
          </w:tcPr>
          <w:p w14:paraId="18010837" w14:textId="77777777" w:rsidR="002D775D" w:rsidRPr="00FB4DBC" w:rsidDel="00ED7123" w:rsidRDefault="002D775D" w:rsidP="00B94200">
            <w:pPr>
              <w:pStyle w:val="tabletext11"/>
              <w:tabs>
                <w:tab w:val="decimal" w:pos="560"/>
              </w:tabs>
              <w:suppressAutoHyphens/>
              <w:rPr>
                <w:del w:id="37594" w:author="Author"/>
              </w:rPr>
            </w:pPr>
            <w:del w:id="37595" w:author="Author">
              <w:r w:rsidRPr="00FB4DBC" w:rsidDel="00ED7123">
                <w:delText>0.40</w:delText>
              </w:r>
            </w:del>
          </w:p>
        </w:tc>
      </w:tr>
      <w:tr w:rsidR="002D775D" w:rsidRPr="00FB4DBC" w:rsidDel="00ED7123" w14:paraId="7C898F44" w14:textId="77777777" w:rsidTr="00B94200">
        <w:trPr>
          <w:cantSplit/>
          <w:trHeight w:val="190"/>
          <w:del w:id="37596" w:author="Author"/>
        </w:trPr>
        <w:tc>
          <w:tcPr>
            <w:tcW w:w="200" w:type="dxa"/>
            <w:tcBorders>
              <w:top w:val="nil"/>
              <w:left w:val="nil"/>
              <w:bottom w:val="nil"/>
              <w:right w:val="nil"/>
            </w:tcBorders>
          </w:tcPr>
          <w:p w14:paraId="25ADE2C6" w14:textId="77777777" w:rsidR="002D775D" w:rsidRPr="00FB4DBC" w:rsidDel="00ED7123" w:rsidRDefault="002D775D" w:rsidP="00B94200">
            <w:pPr>
              <w:pStyle w:val="tabletext11"/>
              <w:suppressAutoHyphens/>
              <w:rPr>
                <w:del w:id="37597" w:author="Author"/>
              </w:rPr>
            </w:pPr>
          </w:p>
        </w:tc>
        <w:tc>
          <w:tcPr>
            <w:tcW w:w="300" w:type="dxa"/>
            <w:gridSpan w:val="2"/>
            <w:tcBorders>
              <w:top w:val="single" w:sz="6" w:space="0" w:color="auto"/>
              <w:left w:val="single" w:sz="6" w:space="0" w:color="auto"/>
              <w:bottom w:val="nil"/>
              <w:right w:val="nil"/>
            </w:tcBorders>
          </w:tcPr>
          <w:p w14:paraId="1AE18EB0" w14:textId="77777777" w:rsidR="002D775D" w:rsidRPr="00FB4DBC" w:rsidDel="00ED7123" w:rsidRDefault="002D775D" w:rsidP="00B94200">
            <w:pPr>
              <w:pStyle w:val="tabletext11"/>
              <w:suppressAutoHyphens/>
              <w:jc w:val="center"/>
              <w:rPr>
                <w:del w:id="37598" w:author="Author"/>
              </w:rPr>
            </w:pPr>
          </w:p>
        </w:tc>
        <w:tc>
          <w:tcPr>
            <w:tcW w:w="700" w:type="dxa"/>
            <w:gridSpan w:val="2"/>
            <w:tcBorders>
              <w:top w:val="single" w:sz="6" w:space="0" w:color="auto"/>
              <w:left w:val="nil"/>
              <w:bottom w:val="nil"/>
              <w:right w:val="nil"/>
            </w:tcBorders>
          </w:tcPr>
          <w:p w14:paraId="5A2BB7B9" w14:textId="77777777" w:rsidR="002D775D" w:rsidRPr="00FB4DBC" w:rsidDel="00ED7123" w:rsidRDefault="002D775D" w:rsidP="00B94200">
            <w:pPr>
              <w:pStyle w:val="tabletext11"/>
              <w:tabs>
                <w:tab w:val="decimal" w:pos="560"/>
              </w:tabs>
              <w:suppressAutoHyphens/>
              <w:rPr>
                <w:del w:id="37599" w:author="Author"/>
              </w:rPr>
            </w:pPr>
            <w:del w:id="37600" w:author="Author">
              <w:r w:rsidRPr="00FB4DBC" w:rsidDel="00ED7123">
                <w:delText>6001</w:delText>
              </w:r>
            </w:del>
          </w:p>
        </w:tc>
        <w:tc>
          <w:tcPr>
            <w:tcW w:w="200" w:type="dxa"/>
            <w:tcBorders>
              <w:top w:val="single" w:sz="6" w:space="0" w:color="auto"/>
              <w:left w:val="nil"/>
              <w:bottom w:val="nil"/>
              <w:right w:val="nil"/>
            </w:tcBorders>
          </w:tcPr>
          <w:p w14:paraId="5A34207A" w14:textId="77777777" w:rsidR="002D775D" w:rsidRPr="00FB4DBC" w:rsidDel="00ED7123" w:rsidRDefault="002D775D" w:rsidP="00B94200">
            <w:pPr>
              <w:pStyle w:val="tabletext11"/>
              <w:suppressAutoHyphens/>
              <w:jc w:val="center"/>
              <w:rPr>
                <w:del w:id="37601" w:author="Author"/>
              </w:rPr>
            </w:pPr>
            <w:del w:id="37602" w:author="Author">
              <w:r w:rsidRPr="00FB4DBC" w:rsidDel="00ED7123">
                <w:delText>–</w:delText>
              </w:r>
            </w:del>
          </w:p>
        </w:tc>
        <w:tc>
          <w:tcPr>
            <w:tcW w:w="700" w:type="dxa"/>
            <w:tcBorders>
              <w:top w:val="single" w:sz="6" w:space="0" w:color="auto"/>
              <w:left w:val="nil"/>
              <w:bottom w:val="nil"/>
              <w:right w:val="single" w:sz="6" w:space="0" w:color="auto"/>
            </w:tcBorders>
          </w:tcPr>
          <w:p w14:paraId="1CCED438" w14:textId="77777777" w:rsidR="002D775D" w:rsidRPr="00FB4DBC" w:rsidDel="00ED7123" w:rsidRDefault="002D775D" w:rsidP="00B94200">
            <w:pPr>
              <w:pStyle w:val="tabletext11"/>
              <w:tabs>
                <w:tab w:val="decimal" w:pos="520"/>
              </w:tabs>
              <w:suppressAutoHyphens/>
              <w:rPr>
                <w:del w:id="37603" w:author="Author"/>
              </w:rPr>
            </w:pPr>
            <w:del w:id="37604" w:author="Author">
              <w:r w:rsidRPr="00FB4DBC" w:rsidDel="00ED7123">
                <w:delText>8000</w:delText>
              </w:r>
            </w:del>
          </w:p>
        </w:tc>
        <w:tc>
          <w:tcPr>
            <w:tcW w:w="1600" w:type="dxa"/>
            <w:tcBorders>
              <w:top w:val="single" w:sz="6" w:space="0" w:color="auto"/>
              <w:left w:val="single" w:sz="6" w:space="0" w:color="auto"/>
              <w:bottom w:val="single" w:sz="6" w:space="0" w:color="auto"/>
              <w:right w:val="single" w:sz="6" w:space="0" w:color="auto"/>
            </w:tcBorders>
          </w:tcPr>
          <w:p w14:paraId="45B03166" w14:textId="77777777" w:rsidR="002D775D" w:rsidRPr="00FB4DBC" w:rsidDel="00ED7123" w:rsidRDefault="002D775D" w:rsidP="00B94200">
            <w:pPr>
              <w:pStyle w:val="tabletext11"/>
              <w:tabs>
                <w:tab w:val="decimal" w:pos="660"/>
              </w:tabs>
              <w:suppressAutoHyphens/>
              <w:rPr>
                <w:del w:id="37605" w:author="Author"/>
              </w:rPr>
            </w:pPr>
            <w:del w:id="37606" w:author="Author">
              <w:r w:rsidRPr="00FB4DBC" w:rsidDel="00ED7123">
                <w:delText>0.75</w:delText>
              </w:r>
            </w:del>
          </w:p>
        </w:tc>
        <w:tc>
          <w:tcPr>
            <w:tcW w:w="1300" w:type="dxa"/>
            <w:tcBorders>
              <w:top w:val="single" w:sz="6" w:space="0" w:color="auto"/>
              <w:left w:val="single" w:sz="6" w:space="0" w:color="auto"/>
              <w:bottom w:val="single" w:sz="6" w:space="0" w:color="auto"/>
              <w:right w:val="single" w:sz="6" w:space="0" w:color="auto"/>
            </w:tcBorders>
          </w:tcPr>
          <w:p w14:paraId="1363F3B8" w14:textId="77777777" w:rsidR="002D775D" w:rsidRPr="00FB4DBC" w:rsidDel="00ED7123" w:rsidRDefault="002D775D" w:rsidP="00B94200">
            <w:pPr>
              <w:pStyle w:val="tabletext11"/>
              <w:tabs>
                <w:tab w:val="decimal" w:pos="560"/>
              </w:tabs>
              <w:suppressAutoHyphens/>
              <w:rPr>
                <w:del w:id="37607" w:author="Author"/>
              </w:rPr>
            </w:pPr>
            <w:del w:id="37608" w:author="Author">
              <w:r w:rsidRPr="00FB4DBC" w:rsidDel="00ED7123">
                <w:delText>0.45</w:delText>
              </w:r>
            </w:del>
          </w:p>
        </w:tc>
      </w:tr>
      <w:tr w:rsidR="002D775D" w:rsidRPr="00FB4DBC" w:rsidDel="00ED7123" w14:paraId="58BB2BBD" w14:textId="77777777" w:rsidTr="00B94200">
        <w:trPr>
          <w:cantSplit/>
          <w:trHeight w:val="190"/>
          <w:del w:id="37609" w:author="Author"/>
        </w:trPr>
        <w:tc>
          <w:tcPr>
            <w:tcW w:w="200" w:type="dxa"/>
            <w:tcBorders>
              <w:top w:val="nil"/>
              <w:left w:val="nil"/>
              <w:bottom w:val="nil"/>
              <w:right w:val="nil"/>
            </w:tcBorders>
          </w:tcPr>
          <w:p w14:paraId="444A1119" w14:textId="77777777" w:rsidR="002D775D" w:rsidRPr="00FB4DBC" w:rsidDel="00ED7123" w:rsidRDefault="002D775D" w:rsidP="00B94200">
            <w:pPr>
              <w:pStyle w:val="tabletext11"/>
              <w:suppressAutoHyphens/>
              <w:rPr>
                <w:del w:id="37610" w:author="Author"/>
              </w:rPr>
            </w:pPr>
          </w:p>
        </w:tc>
        <w:tc>
          <w:tcPr>
            <w:tcW w:w="300" w:type="dxa"/>
            <w:gridSpan w:val="2"/>
            <w:tcBorders>
              <w:top w:val="single" w:sz="6" w:space="0" w:color="auto"/>
              <w:left w:val="single" w:sz="6" w:space="0" w:color="auto"/>
              <w:bottom w:val="nil"/>
              <w:right w:val="nil"/>
            </w:tcBorders>
          </w:tcPr>
          <w:p w14:paraId="687ECD69" w14:textId="77777777" w:rsidR="002D775D" w:rsidRPr="00FB4DBC" w:rsidDel="00ED7123" w:rsidRDefault="002D775D" w:rsidP="00B94200">
            <w:pPr>
              <w:pStyle w:val="tabletext11"/>
              <w:suppressAutoHyphens/>
              <w:jc w:val="center"/>
              <w:rPr>
                <w:del w:id="37611" w:author="Author"/>
              </w:rPr>
            </w:pPr>
          </w:p>
        </w:tc>
        <w:tc>
          <w:tcPr>
            <w:tcW w:w="700" w:type="dxa"/>
            <w:gridSpan w:val="2"/>
            <w:tcBorders>
              <w:top w:val="single" w:sz="6" w:space="0" w:color="auto"/>
              <w:left w:val="nil"/>
              <w:bottom w:val="nil"/>
              <w:right w:val="nil"/>
            </w:tcBorders>
          </w:tcPr>
          <w:p w14:paraId="639B3379" w14:textId="77777777" w:rsidR="002D775D" w:rsidRPr="00FB4DBC" w:rsidDel="00ED7123" w:rsidRDefault="002D775D" w:rsidP="00B94200">
            <w:pPr>
              <w:pStyle w:val="tabletext11"/>
              <w:tabs>
                <w:tab w:val="decimal" w:pos="560"/>
              </w:tabs>
              <w:suppressAutoHyphens/>
              <w:rPr>
                <w:del w:id="37612" w:author="Author"/>
              </w:rPr>
            </w:pPr>
            <w:del w:id="37613" w:author="Author">
              <w:r w:rsidRPr="00FB4DBC" w:rsidDel="00ED7123">
                <w:delText>8001</w:delText>
              </w:r>
            </w:del>
          </w:p>
        </w:tc>
        <w:tc>
          <w:tcPr>
            <w:tcW w:w="200" w:type="dxa"/>
            <w:tcBorders>
              <w:top w:val="single" w:sz="6" w:space="0" w:color="auto"/>
              <w:left w:val="nil"/>
              <w:bottom w:val="nil"/>
              <w:right w:val="nil"/>
            </w:tcBorders>
          </w:tcPr>
          <w:p w14:paraId="54128C3C" w14:textId="77777777" w:rsidR="002D775D" w:rsidRPr="00FB4DBC" w:rsidDel="00ED7123" w:rsidRDefault="002D775D" w:rsidP="00B94200">
            <w:pPr>
              <w:pStyle w:val="tabletext11"/>
              <w:suppressAutoHyphens/>
              <w:jc w:val="center"/>
              <w:rPr>
                <w:del w:id="37614" w:author="Author"/>
              </w:rPr>
            </w:pPr>
            <w:del w:id="37615" w:author="Author">
              <w:r w:rsidRPr="00FB4DBC" w:rsidDel="00ED7123">
                <w:delText>–</w:delText>
              </w:r>
            </w:del>
          </w:p>
        </w:tc>
        <w:tc>
          <w:tcPr>
            <w:tcW w:w="700" w:type="dxa"/>
            <w:tcBorders>
              <w:top w:val="single" w:sz="6" w:space="0" w:color="auto"/>
              <w:left w:val="nil"/>
              <w:bottom w:val="nil"/>
              <w:right w:val="single" w:sz="6" w:space="0" w:color="auto"/>
            </w:tcBorders>
          </w:tcPr>
          <w:p w14:paraId="669ACD7C" w14:textId="77777777" w:rsidR="002D775D" w:rsidRPr="00FB4DBC" w:rsidDel="00ED7123" w:rsidRDefault="002D775D" w:rsidP="00B94200">
            <w:pPr>
              <w:pStyle w:val="tabletext11"/>
              <w:tabs>
                <w:tab w:val="decimal" w:pos="520"/>
              </w:tabs>
              <w:suppressAutoHyphens/>
              <w:rPr>
                <w:del w:id="37616" w:author="Author"/>
              </w:rPr>
            </w:pPr>
            <w:del w:id="37617" w:author="Author">
              <w:r w:rsidRPr="00FB4DBC" w:rsidDel="00ED7123">
                <w:delText>10000</w:delText>
              </w:r>
            </w:del>
          </w:p>
        </w:tc>
        <w:tc>
          <w:tcPr>
            <w:tcW w:w="1600" w:type="dxa"/>
            <w:tcBorders>
              <w:top w:val="single" w:sz="6" w:space="0" w:color="auto"/>
              <w:left w:val="single" w:sz="6" w:space="0" w:color="auto"/>
              <w:bottom w:val="single" w:sz="6" w:space="0" w:color="auto"/>
              <w:right w:val="single" w:sz="6" w:space="0" w:color="auto"/>
            </w:tcBorders>
          </w:tcPr>
          <w:p w14:paraId="5BC9F945" w14:textId="77777777" w:rsidR="002D775D" w:rsidRPr="00FB4DBC" w:rsidDel="00ED7123" w:rsidRDefault="002D775D" w:rsidP="00B94200">
            <w:pPr>
              <w:pStyle w:val="tabletext11"/>
              <w:tabs>
                <w:tab w:val="decimal" w:pos="660"/>
              </w:tabs>
              <w:suppressAutoHyphens/>
              <w:rPr>
                <w:del w:id="37618" w:author="Author"/>
              </w:rPr>
            </w:pPr>
            <w:del w:id="37619" w:author="Author">
              <w:r w:rsidRPr="00FB4DBC" w:rsidDel="00ED7123">
                <w:delText>0.85</w:delText>
              </w:r>
            </w:del>
          </w:p>
        </w:tc>
        <w:tc>
          <w:tcPr>
            <w:tcW w:w="1300" w:type="dxa"/>
            <w:tcBorders>
              <w:top w:val="single" w:sz="6" w:space="0" w:color="auto"/>
              <w:left w:val="single" w:sz="6" w:space="0" w:color="auto"/>
              <w:bottom w:val="single" w:sz="6" w:space="0" w:color="auto"/>
              <w:right w:val="single" w:sz="6" w:space="0" w:color="auto"/>
            </w:tcBorders>
          </w:tcPr>
          <w:p w14:paraId="6E6CA321" w14:textId="77777777" w:rsidR="002D775D" w:rsidRPr="00FB4DBC" w:rsidDel="00ED7123" w:rsidRDefault="002D775D" w:rsidP="00B94200">
            <w:pPr>
              <w:pStyle w:val="tabletext11"/>
              <w:tabs>
                <w:tab w:val="decimal" w:pos="560"/>
              </w:tabs>
              <w:suppressAutoHyphens/>
              <w:rPr>
                <w:del w:id="37620" w:author="Author"/>
              </w:rPr>
            </w:pPr>
            <w:del w:id="37621" w:author="Author">
              <w:r w:rsidRPr="00FB4DBC" w:rsidDel="00ED7123">
                <w:delText>0.70</w:delText>
              </w:r>
            </w:del>
          </w:p>
        </w:tc>
      </w:tr>
      <w:tr w:rsidR="002D775D" w:rsidRPr="00FB4DBC" w:rsidDel="00ED7123" w14:paraId="6EF0365D" w14:textId="77777777" w:rsidTr="00B94200">
        <w:trPr>
          <w:cantSplit/>
          <w:trHeight w:val="190"/>
          <w:del w:id="37622" w:author="Author"/>
        </w:trPr>
        <w:tc>
          <w:tcPr>
            <w:tcW w:w="200" w:type="dxa"/>
            <w:tcBorders>
              <w:top w:val="nil"/>
              <w:left w:val="nil"/>
              <w:bottom w:val="nil"/>
              <w:right w:val="nil"/>
            </w:tcBorders>
          </w:tcPr>
          <w:p w14:paraId="1F89CA27" w14:textId="77777777" w:rsidR="002D775D" w:rsidRPr="00FB4DBC" w:rsidDel="00ED7123" w:rsidRDefault="002D775D" w:rsidP="00B94200">
            <w:pPr>
              <w:pStyle w:val="tabletext11"/>
              <w:suppressAutoHyphens/>
              <w:rPr>
                <w:del w:id="37623" w:author="Author"/>
              </w:rPr>
            </w:pPr>
          </w:p>
        </w:tc>
        <w:tc>
          <w:tcPr>
            <w:tcW w:w="300" w:type="dxa"/>
            <w:gridSpan w:val="2"/>
            <w:tcBorders>
              <w:top w:val="single" w:sz="6" w:space="0" w:color="auto"/>
              <w:left w:val="single" w:sz="6" w:space="0" w:color="auto"/>
              <w:bottom w:val="nil"/>
              <w:right w:val="nil"/>
            </w:tcBorders>
          </w:tcPr>
          <w:p w14:paraId="041D0181" w14:textId="77777777" w:rsidR="002D775D" w:rsidRPr="00FB4DBC" w:rsidDel="00ED7123" w:rsidRDefault="002D775D" w:rsidP="00B94200">
            <w:pPr>
              <w:pStyle w:val="tabletext11"/>
              <w:suppressAutoHyphens/>
              <w:jc w:val="center"/>
              <w:rPr>
                <w:del w:id="37624" w:author="Author"/>
              </w:rPr>
            </w:pPr>
          </w:p>
        </w:tc>
        <w:tc>
          <w:tcPr>
            <w:tcW w:w="700" w:type="dxa"/>
            <w:gridSpan w:val="2"/>
            <w:tcBorders>
              <w:top w:val="single" w:sz="6" w:space="0" w:color="auto"/>
              <w:left w:val="nil"/>
              <w:bottom w:val="nil"/>
              <w:right w:val="nil"/>
            </w:tcBorders>
          </w:tcPr>
          <w:p w14:paraId="67CF6257" w14:textId="77777777" w:rsidR="002D775D" w:rsidRPr="00FB4DBC" w:rsidDel="00ED7123" w:rsidRDefault="002D775D" w:rsidP="00B94200">
            <w:pPr>
              <w:pStyle w:val="tabletext11"/>
              <w:tabs>
                <w:tab w:val="decimal" w:pos="560"/>
              </w:tabs>
              <w:suppressAutoHyphens/>
              <w:rPr>
                <w:del w:id="37625" w:author="Author"/>
              </w:rPr>
            </w:pPr>
            <w:del w:id="37626" w:author="Author">
              <w:r w:rsidRPr="00FB4DBC" w:rsidDel="00ED7123">
                <w:delText>10001</w:delText>
              </w:r>
            </w:del>
          </w:p>
        </w:tc>
        <w:tc>
          <w:tcPr>
            <w:tcW w:w="200" w:type="dxa"/>
            <w:tcBorders>
              <w:top w:val="single" w:sz="6" w:space="0" w:color="auto"/>
              <w:left w:val="nil"/>
              <w:bottom w:val="nil"/>
              <w:right w:val="nil"/>
            </w:tcBorders>
          </w:tcPr>
          <w:p w14:paraId="19FC9174" w14:textId="77777777" w:rsidR="002D775D" w:rsidRPr="00FB4DBC" w:rsidDel="00ED7123" w:rsidRDefault="002D775D" w:rsidP="00B94200">
            <w:pPr>
              <w:pStyle w:val="tabletext11"/>
              <w:suppressAutoHyphens/>
              <w:jc w:val="center"/>
              <w:rPr>
                <w:del w:id="37627" w:author="Author"/>
              </w:rPr>
            </w:pPr>
            <w:del w:id="37628" w:author="Author">
              <w:r w:rsidRPr="00FB4DBC" w:rsidDel="00ED7123">
                <w:delText>–</w:delText>
              </w:r>
            </w:del>
          </w:p>
        </w:tc>
        <w:tc>
          <w:tcPr>
            <w:tcW w:w="700" w:type="dxa"/>
            <w:tcBorders>
              <w:top w:val="single" w:sz="6" w:space="0" w:color="auto"/>
              <w:left w:val="nil"/>
              <w:bottom w:val="nil"/>
              <w:right w:val="single" w:sz="6" w:space="0" w:color="auto"/>
            </w:tcBorders>
          </w:tcPr>
          <w:p w14:paraId="0964CD8F" w14:textId="77777777" w:rsidR="002D775D" w:rsidRPr="00FB4DBC" w:rsidDel="00ED7123" w:rsidRDefault="002D775D" w:rsidP="00B94200">
            <w:pPr>
              <w:pStyle w:val="tabletext11"/>
              <w:tabs>
                <w:tab w:val="decimal" w:pos="520"/>
              </w:tabs>
              <w:suppressAutoHyphens/>
              <w:rPr>
                <w:del w:id="37629" w:author="Author"/>
              </w:rPr>
            </w:pPr>
            <w:del w:id="37630" w:author="Author">
              <w:r w:rsidRPr="00FB4DBC" w:rsidDel="00ED7123">
                <w:delText>15000</w:delText>
              </w:r>
            </w:del>
          </w:p>
        </w:tc>
        <w:tc>
          <w:tcPr>
            <w:tcW w:w="1600" w:type="dxa"/>
            <w:tcBorders>
              <w:top w:val="single" w:sz="6" w:space="0" w:color="auto"/>
              <w:left w:val="single" w:sz="6" w:space="0" w:color="auto"/>
              <w:bottom w:val="single" w:sz="6" w:space="0" w:color="auto"/>
              <w:right w:val="single" w:sz="6" w:space="0" w:color="auto"/>
            </w:tcBorders>
          </w:tcPr>
          <w:p w14:paraId="7B2EA62F" w14:textId="77777777" w:rsidR="002D775D" w:rsidRPr="00FB4DBC" w:rsidDel="00ED7123" w:rsidRDefault="002D775D" w:rsidP="00B94200">
            <w:pPr>
              <w:pStyle w:val="tabletext11"/>
              <w:tabs>
                <w:tab w:val="decimal" w:pos="660"/>
              </w:tabs>
              <w:suppressAutoHyphens/>
              <w:rPr>
                <w:del w:id="37631" w:author="Author"/>
              </w:rPr>
            </w:pPr>
            <w:del w:id="37632" w:author="Author">
              <w:r w:rsidRPr="00FB4DBC" w:rsidDel="00ED7123">
                <w:delText>0.90</w:delText>
              </w:r>
            </w:del>
          </w:p>
        </w:tc>
        <w:tc>
          <w:tcPr>
            <w:tcW w:w="1300" w:type="dxa"/>
            <w:tcBorders>
              <w:top w:val="single" w:sz="6" w:space="0" w:color="auto"/>
              <w:left w:val="single" w:sz="6" w:space="0" w:color="auto"/>
              <w:bottom w:val="single" w:sz="6" w:space="0" w:color="auto"/>
              <w:right w:val="single" w:sz="6" w:space="0" w:color="auto"/>
            </w:tcBorders>
          </w:tcPr>
          <w:p w14:paraId="47AA64F7" w14:textId="77777777" w:rsidR="002D775D" w:rsidRPr="00FB4DBC" w:rsidDel="00ED7123" w:rsidRDefault="002D775D" w:rsidP="00B94200">
            <w:pPr>
              <w:pStyle w:val="tabletext11"/>
              <w:tabs>
                <w:tab w:val="decimal" w:pos="560"/>
              </w:tabs>
              <w:suppressAutoHyphens/>
              <w:rPr>
                <w:del w:id="37633" w:author="Author"/>
              </w:rPr>
            </w:pPr>
            <w:del w:id="37634" w:author="Author">
              <w:r w:rsidRPr="00FB4DBC" w:rsidDel="00ED7123">
                <w:delText>0.88</w:delText>
              </w:r>
            </w:del>
          </w:p>
        </w:tc>
      </w:tr>
      <w:tr w:rsidR="002D775D" w:rsidRPr="00FB4DBC" w:rsidDel="00ED7123" w14:paraId="5412149D" w14:textId="77777777" w:rsidTr="00B94200">
        <w:trPr>
          <w:cantSplit/>
          <w:trHeight w:val="190"/>
          <w:del w:id="37635" w:author="Author"/>
        </w:trPr>
        <w:tc>
          <w:tcPr>
            <w:tcW w:w="200" w:type="dxa"/>
            <w:tcBorders>
              <w:top w:val="nil"/>
              <w:left w:val="nil"/>
              <w:bottom w:val="nil"/>
              <w:right w:val="nil"/>
            </w:tcBorders>
          </w:tcPr>
          <w:p w14:paraId="10627770" w14:textId="77777777" w:rsidR="002D775D" w:rsidRPr="00FB4DBC" w:rsidDel="00ED7123" w:rsidRDefault="002D775D" w:rsidP="00B94200">
            <w:pPr>
              <w:pStyle w:val="tabletext11"/>
              <w:suppressAutoHyphens/>
              <w:rPr>
                <w:del w:id="37636" w:author="Author"/>
              </w:rPr>
            </w:pPr>
          </w:p>
        </w:tc>
        <w:tc>
          <w:tcPr>
            <w:tcW w:w="300" w:type="dxa"/>
            <w:gridSpan w:val="2"/>
            <w:tcBorders>
              <w:top w:val="single" w:sz="6" w:space="0" w:color="auto"/>
              <w:left w:val="single" w:sz="6" w:space="0" w:color="auto"/>
              <w:bottom w:val="nil"/>
              <w:right w:val="nil"/>
            </w:tcBorders>
          </w:tcPr>
          <w:p w14:paraId="2C8CBBA9" w14:textId="77777777" w:rsidR="002D775D" w:rsidRPr="00FB4DBC" w:rsidDel="00ED7123" w:rsidRDefault="002D775D" w:rsidP="00B94200">
            <w:pPr>
              <w:pStyle w:val="tabletext11"/>
              <w:suppressAutoHyphens/>
              <w:jc w:val="center"/>
              <w:rPr>
                <w:del w:id="37637" w:author="Author"/>
              </w:rPr>
            </w:pPr>
          </w:p>
        </w:tc>
        <w:tc>
          <w:tcPr>
            <w:tcW w:w="700" w:type="dxa"/>
            <w:gridSpan w:val="2"/>
            <w:tcBorders>
              <w:top w:val="single" w:sz="6" w:space="0" w:color="auto"/>
              <w:left w:val="nil"/>
              <w:bottom w:val="nil"/>
              <w:right w:val="nil"/>
            </w:tcBorders>
          </w:tcPr>
          <w:p w14:paraId="2E08102C" w14:textId="77777777" w:rsidR="002D775D" w:rsidRPr="00FB4DBC" w:rsidDel="00ED7123" w:rsidRDefault="002D775D" w:rsidP="00B94200">
            <w:pPr>
              <w:pStyle w:val="tabletext11"/>
              <w:tabs>
                <w:tab w:val="decimal" w:pos="560"/>
              </w:tabs>
              <w:suppressAutoHyphens/>
              <w:rPr>
                <w:del w:id="37638" w:author="Author"/>
              </w:rPr>
            </w:pPr>
            <w:del w:id="37639" w:author="Author">
              <w:r w:rsidRPr="00FB4DBC" w:rsidDel="00ED7123">
                <w:delText>15001</w:delText>
              </w:r>
            </w:del>
          </w:p>
        </w:tc>
        <w:tc>
          <w:tcPr>
            <w:tcW w:w="200" w:type="dxa"/>
            <w:tcBorders>
              <w:top w:val="single" w:sz="6" w:space="0" w:color="auto"/>
              <w:left w:val="nil"/>
              <w:bottom w:val="nil"/>
              <w:right w:val="nil"/>
            </w:tcBorders>
          </w:tcPr>
          <w:p w14:paraId="0661304B" w14:textId="77777777" w:rsidR="002D775D" w:rsidRPr="00FB4DBC" w:rsidDel="00ED7123" w:rsidRDefault="002D775D" w:rsidP="00B94200">
            <w:pPr>
              <w:pStyle w:val="tabletext11"/>
              <w:suppressAutoHyphens/>
              <w:jc w:val="center"/>
              <w:rPr>
                <w:del w:id="37640" w:author="Author"/>
              </w:rPr>
            </w:pPr>
            <w:del w:id="37641" w:author="Author">
              <w:r w:rsidRPr="00FB4DBC" w:rsidDel="00ED7123">
                <w:delText>–</w:delText>
              </w:r>
            </w:del>
          </w:p>
        </w:tc>
        <w:tc>
          <w:tcPr>
            <w:tcW w:w="700" w:type="dxa"/>
            <w:tcBorders>
              <w:top w:val="single" w:sz="6" w:space="0" w:color="auto"/>
              <w:left w:val="nil"/>
              <w:bottom w:val="nil"/>
              <w:right w:val="single" w:sz="6" w:space="0" w:color="auto"/>
            </w:tcBorders>
          </w:tcPr>
          <w:p w14:paraId="59866B96" w14:textId="77777777" w:rsidR="002D775D" w:rsidRPr="00FB4DBC" w:rsidDel="00ED7123" w:rsidRDefault="002D775D" w:rsidP="00B94200">
            <w:pPr>
              <w:pStyle w:val="tabletext11"/>
              <w:tabs>
                <w:tab w:val="decimal" w:pos="520"/>
              </w:tabs>
              <w:suppressAutoHyphens/>
              <w:rPr>
                <w:del w:id="37642" w:author="Author"/>
              </w:rPr>
            </w:pPr>
            <w:del w:id="37643" w:author="Author">
              <w:r w:rsidRPr="00FB4DBC" w:rsidDel="00ED7123">
                <w:delText>20000</w:delText>
              </w:r>
            </w:del>
          </w:p>
        </w:tc>
        <w:tc>
          <w:tcPr>
            <w:tcW w:w="1600" w:type="dxa"/>
            <w:tcBorders>
              <w:top w:val="single" w:sz="6" w:space="0" w:color="auto"/>
              <w:left w:val="single" w:sz="6" w:space="0" w:color="auto"/>
              <w:bottom w:val="single" w:sz="6" w:space="0" w:color="auto"/>
              <w:right w:val="single" w:sz="6" w:space="0" w:color="auto"/>
            </w:tcBorders>
          </w:tcPr>
          <w:p w14:paraId="14DA3821" w14:textId="77777777" w:rsidR="002D775D" w:rsidRPr="00FB4DBC" w:rsidDel="00ED7123" w:rsidRDefault="002D775D" w:rsidP="00B94200">
            <w:pPr>
              <w:pStyle w:val="tabletext11"/>
              <w:tabs>
                <w:tab w:val="decimal" w:pos="660"/>
              </w:tabs>
              <w:suppressAutoHyphens/>
              <w:rPr>
                <w:del w:id="37644" w:author="Author"/>
              </w:rPr>
            </w:pPr>
            <w:del w:id="37645" w:author="Author">
              <w:r w:rsidRPr="00FB4DBC" w:rsidDel="00ED7123">
                <w:delText>1.00</w:delText>
              </w:r>
            </w:del>
          </w:p>
        </w:tc>
        <w:tc>
          <w:tcPr>
            <w:tcW w:w="1300" w:type="dxa"/>
            <w:tcBorders>
              <w:top w:val="single" w:sz="6" w:space="0" w:color="auto"/>
              <w:left w:val="single" w:sz="6" w:space="0" w:color="auto"/>
              <w:bottom w:val="single" w:sz="6" w:space="0" w:color="auto"/>
              <w:right w:val="single" w:sz="6" w:space="0" w:color="auto"/>
            </w:tcBorders>
          </w:tcPr>
          <w:p w14:paraId="12A80D47" w14:textId="77777777" w:rsidR="002D775D" w:rsidRPr="00FB4DBC" w:rsidDel="00ED7123" w:rsidRDefault="002D775D" w:rsidP="00B94200">
            <w:pPr>
              <w:pStyle w:val="tabletext11"/>
              <w:tabs>
                <w:tab w:val="decimal" w:pos="560"/>
              </w:tabs>
              <w:suppressAutoHyphens/>
              <w:rPr>
                <w:del w:id="37646" w:author="Author"/>
              </w:rPr>
            </w:pPr>
            <w:del w:id="37647" w:author="Author">
              <w:r w:rsidRPr="00FB4DBC" w:rsidDel="00ED7123">
                <w:delText>1.00</w:delText>
              </w:r>
            </w:del>
          </w:p>
        </w:tc>
      </w:tr>
      <w:tr w:rsidR="002D775D" w:rsidRPr="00FB4DBC" w:rsidDel="00ED7123" w14:paraId="1676984C" w14:textId="77777777" w:rsidTr="00B94200">
        <w:trPr>
          <w:cantSplit/>
          <w:trHeight w:val="190"/>
          <w:del w:id="37648" w:author="Author"/>
        </w:trPr>
        <w:tc>
          <w:tcPr>
            <w:tcW w:w="200" w:type="dxa"/>
            <w:tcBorders>
              <w:top w:val="nil"/>
              <w:left w:val="nil"/>
              <w:bottom w:val="nil"/>
              <w:right w:val="nil"/>
            </w:tcBorders>
          </w:tcPr>
          <w:p w14:paraId="54ADB13D" w14:textId="77777777" w:rsidR="002D775D" w:rsidRPr="00FB4DBC" w:rsidDel="00ED7123" w:rsidRDefault="002D775D" w:rsidP="00B94200">
            <w:pPr>
              <w:pStyle w:val="tabletext11"/>
              <w:suppressAutoHyphens/>
              <w:rPr>
                <w:del w:id="37649" w:author="Author"/>
              </w:rPr>
            </w:pPr>
          </w:p>
        </w:tc>
        <w:tc>
          <w:tcPr>
            <w:tcW w:w="300" w:type="dxa"/>
            <w:gridSpan w:val="2"/>
            <w:tcBorders>
              <w:top w:val="single" w:sz="6" w:space="0" w:color="auto"/>
              <w:left w:val="single" w:sz="6" w:space="0" w:color="auto"/>
              <w:bottom w:val="nil"/>
              <w:right w:val="nil"/>
            </w:tcBorders>
          </w:tcPr>
          <w:p w14:paraId="267541B6" w14:textId="77777777" w:rsidR="002D775D" w:rsidRPr="00FB4DBC" w:rsidDel="00ED7123" w:rsidRDefault="002D775D" w:rsidP="00B94200">
            <w:pPr>
              <w:pStyle w:val="tabletext11"/>
              <w:suppressAutoHyphens/>
              <w:jc w:val="center"/>
              <w:rPr>
                <w:del w:id="37650" w:author="Author"/>
              </w:rPr>
            </w:pPr>
          </w:p>
        </w:tc>
        <w:tc>
          <w:tcPr>
            <w:tcW w:w="700" w:type="dxa"/>
            <w:gridSpan w:val="2"/>
            <w:tcBorders>
              <w:top w:val="single" w:sz="6" w:space="0" w:color="auto"/>
              <w:left w:val="nil"/>
              <w:bottom w:val="nil"/>
              <w:right w:val="nil"/>
            </w:tcBorders>
          </w:tcPr>
          <w:p w14:paraId="7B66A0B4" w14:textId="77777777" w:rsidR="002D775D" w:rsidRPr="00FB4DBC" w:rsidDel="00ED7123" w:rsidRDefault="002D775D" w:rsidP="00B94200">
            <w:pPr>
              <w:pStyle w:val="tabletext11"/>
              <w:tabs>
                <w:tab w:val="decimal" w:pos="560"/>
              </w:tabs>
              <w:suppressAutoHyphens/>
              <w:rPr>
                <w:del w:id="37651" w:author="Author"/>
              </w:rPr>
            </w:pPr>
            <w:del w:id="37652" w:author="Author">
              <w:r w:rsidRPr="00FB4DBC" w:rsidDel="00ED7123">
                <w:delText>20001</w:delText>
              </w:r>
            </w:del>
          </w:p>
        </w:tc>
        <w:tc>
          <w:tcPr>
            <w:tcW w:w="200" w:type="dxa"/>
            <w:tcBorders>
              <w:top w:val="single" w:sz="6" w:space="0" w:color="auto"/>
              <w:left w:val="nil"/>
              <w:bottom w:val="nil"/>
              <w:right w:val="nil"/>
            </w:tcBorders>
          </w:tcPr>
          <w:p w14:paraId="2B30256F" w14:textId="77777777" w:rsidR="002D775D" w:rsidRPr="00FB4DBC" w:rsidDel="00ED7123" w:rsidRDefault="002D775D" w:rsidP="00B94200">
            <w:pPr>
              <w:pStyle w:val="tabletext11"/>
              <w:suppressAutoHyphens/>
              <w:jc w:val="center"/>
              <w:rPr>
                <w:del w:id="37653" w:author="Author"/>
              </w:rPr>
            </w:pPr>
            <w:del w:id="37654" w:author="Author">
              <w:r w:rsidRPr="00FB4DBC" w:rsidDel="00ED7123">
                <w:delText>–</w:delText>
              </w:r>
            </w:del>
          </w:p>
        </w:tc>
        <w:tc>
          <w:tcPr>
            <w:tcW w:w="700" w:type="dxa"/>
            <w:tcBorders>
              <w:top w:val="single" w:sz="6" w:space="0" w:color="auto"/>
              <w:left w:val="nil"/>
              <w:bottom w:val="nil"/>
              <w:right w:val="single" w:sz="6" w:space="0" w:color="auto"/>
            </w:tcBorders>
          </w:tcPr>
          <w:p w14:paraId="7118D988" w14:textId="77777777" w:rsidR="002D775D" w:rsidRPr="00FB4DBC" w:rsidDel="00ED7123" w:rsidRDefault="002D775D" w:rsidP="00B94200">
            <w:pPr>
              <w:pStyle w:val="tabletext11"/>
              <w:tabs>
                <w:tab w:val="decimal" w:pos="520"/>
              </w:tabs>
              <w:suppressAutoHyphens/>
              <w:rPr>
                <w:del w:id="37655" w:author="Author"/>
              </w:rPr>
            </w:pPr>
            <w:del w:id="37656" w:author="Author">
              <w:r w:rsidRPr="00FB4DBC" w:rsidDel="00ED7123">
                <w:delText>25000</w:delText>
              </w:r>
            </w:del>
          </w:p>
        </w:tc>
        <w:tc>
          <w:tcPr>
            <w:tcW w:w="1600" w:type="dxa"/>
            <w:tcBorders>
              <w:top w:val="single" w:sz="6" w:space="0" w:color="auto"/>
              <w:left w:val="single" w:sz="6" w:space="0" w:color="auto"/>
              <w:bottom w:val="single" w:sz="6" w:space="0" w:color="auto"/>
              <w:right w:val="single" w:sz="6" w:space="0" w:color="auto"/>
            </w:tcBorders>
          </w:tcPr>
          <w:p w14:paraId="615E17D0" w14:textId="77777777" w:rsidR="002D775D" w:rsidRPr="00FB4DBC" w:rsidDel="00ED7123" w:rsidRDefault="002D775D" w:rsidP="00B94200">
            <w:pPr>
              <w:pStyle w:val="tabletext11"/>
              <w:tabs>
                <w:tab w:val="decimal" w:pos="660"/>
              </w:tabs>
              <w:suppressAutoHyphens/>
              <w:rPr>
                <w:del w:id="37657" w:author="Author"/>
              </w:rPr>
            </w:pPr>
            <w:del w:id="37658" w:author="Author">
              <w:r w:rsidRPr="00FB4DBC" w:rsidDel="00ED7123">
                <w:delText>1.07</w:delText>
              </w:r>
            </w:del>
          </w:p>
        </w:tc>
        <w:tc>
          <w:tcPr>
            <w:tcW w:w="1300" w:type="dxa"/>
            <w:tcBorders>
              <w:top w:val="single" w:sz="6" w:space="0" w:color="auto"/>
              <w:left w:val="single" w:sz="6" w:space="0" w:color="auto"/>
              <w:bottom w:val="single" w:sz="6" w:space="0" w:color="auto"/>
              <w:right w:val="single" w:sz="6" w:space="0" w:color="auto"/>
            </w:tcBorders>
          </w:tcPr>
          <w:p w14:paraId="71C4657E" w14:textId="77777777" w:rsidR="002D775D" w:rsidRPr="00FB4DBC" w:rsidDel="00ED7123" w:rsidRDefault="002D775D" w:rsidP="00B94200">
            <w:pPr>
              <w:pStyle w:val="tabletext11"/>
              <w:tabs>
                <w:tab w:val="decimal" w:pos="560"/>
              </w:tabs>
              <w:suppressAutoHyphens/>
              <w:rPr>
                <w:del w:id="37659" w:author="Author"/>
              </w:rPr>
            </w:pPr>
            <w:del w:id="37660" w:author="Author">
              <w:r w:rsidRPr="00FB4DBC" w:rsidDel="00ED7123">
                <w:delText>1.06</w:delText>
              </w:r>
            </w:del>
          </w:p>
        </w:tc>
      </w:tr>
      <w:tr w:rsidR="002D775D" w:rsidRPr="00FB4DBC" w:rsidDel="00ED7123" w14:paraId="516D3938" w14:textId="77777777" w:rsidTr="00B94200">
        <w:trPr>
          <w:cantSplit/>
          <w:trHeight w:val="190"/>
          <w:del w:id="37661" w:author="Author"/>
        </w:trPr>
        <w:tc>
          <w:tcPr>
            <w:tcW w:w="200" w:type="dxa"/>
            <w:tcBorders>
              <w:top w:val="nil"/>
              <w:left w:val="nil"/>
              <w:bottom w:val="nil"/>
              <w:right w:val="nil"/>
            </w:tcBorders>
          </w:tcPr>
          <w:p w14:paraId="5EBD6975" w14:textId="77777777" w:rsidR="002D775D" w:rsidRPr="00FB4DBC" w:rsidDel="00ED7123" w:rsidRDefault="002D775D" w:rsidP="00B94200">
            <w:pPr>
              <w:pStyle w:val="tabletext11"/>
              <w:suppressAutoHyphens/>
              <w:rPr>
                <w:del w:id="37662" w:author="Author"/>
              </w:rPr>
            </w:pPr>
          </w:p>
        </w:tc>
        <w:tc>
          <w:tcPr>
            <w:tcW w:w="300" w:type="dxa"/>
            <w:gridSpan w:val="2"/>
            <w:tcBorders>
              <w:top w:val="single" w:sz="6" w:space="0" w:color="auto"/>
              <w:left w:val="single" w:sz="6" w:space="0" w:color="auto"/>
              <w:bottom w:val="nil"/>
              <w:right w:val="nil"/>
            </w:tcBorders>
          </w:tcPr>
          <w:p w14:paraId="2383A325" w14:textId="77777777" w:rsidR="002D775D" w:rsidRPr="00FB4DBC" w:rsidDel="00ED7123" w:rsidRDefault="002D775D" w:rsidP="00B94200">
            <w:pPr>
              <w:pStyle w:val="tabletext11"/>
              <w:suppressAutoHyphens/>
              <w:jc w:val="center"/>
              <w:rPr>
                <w:del w:id="37663" w:author="Author"/>
              </w:rPr>
            </w:pPr>
          </w:p>
        </w:tc>
        <w:tc>
          <w:tcPr>
            <w:tcW w:w="700" w:type="dxa"/>
            <w:gridSpan w:val="2"/>
            <w:tcBorders>
              <w:top w:val="single" w:sz="6" w:space="0" w:color="auto"/>
              <w:left w:val="nil"/>
              <w:bottom w:val="nil"/>
              <w:right w:val="nil"/>
            </w:tcBorders>
          </w:tcPr>
          <w:p w14:paraId="0C167CAA" w14:textId="77777777" w:rsidR="002D775D" w:rsidRPr="00FB4DBC" w:rsidDel="00ED7123" w:rsidRDefault="002D775D" w:rsidP="00B94200">
            <w:pPr>
              <w:pStyle w:val="tabletext11"/>
              <w:tabs>
                <w:tab w:val="decimal" w:pos="560"/>
              </w:tabs>
              <w:suppressAutoHyphens/>
              <w:rPr>
                <w:del w:id="37664" w:author="Author"/>
              </w:rPr>
            </w:pPr>
            <w:del w:id="37665" w:author="Author">
              <w:r w:rsidRPr="00FB4DBC" w:rsidDel="00ED7123">
                <w:delText>25001</w:delText>
              </w:r>
            </w:del>
          </w:p>
        </w:tc>
        <w:tc>
          <w:tcPr>
            <w:tcW w:w="200" w:type="dxa"/>
            <w:tcBorders>
              <w:top w:val="single" w:sz="6" w:space="0" w:color="auto"/>
              <w:left w:val="nil"/>
              <w:bottom w:val="nil"/>
              <w:right w:val="nil"/>
            </w:tcBorders>
          </w:tcPr>
          <w:p w14:paraId="55B93E67" w14:textId="77777777" w:rsidR="002D775D" w:rsidRPr="00FB4DBC" w:rsidDel="00ED7123" w:rsidRDefault="002D775D" w:rsidP="00B94200">
            <w:pPr>
              <w:pStyle w:val="tabletext11"/>
              <w:suppressAutoHyphens/>
              <w:jc w:val="center"/>
              <w:rPr>
                <w:del w:id="37666" w:author="Author"/>
              </w:rPr>
            </w:pPr>
            <w:del w:id="37667" w:author="Author">
              <w:r w:rsidRPr="00FB4DBC" w:rsidDel="00ED7123">
                <w:delText>–</w:delText>
              </w:r>
            </w:del>
          </w:p>
        </w:tc>
        <w:tc>
          <w:tcPr>
            <w:tcW w:w="700" w:type="dxa"/>
            <w:tcBorders>
              <w:top w:val="single" w:sz="6" w:space="0" w:color="auto"/>
              <w:left w:val="nil"/>
              <w:bottom w:val="nil"/>
              <w:right w:val="single" w:sz="6" w:space="0" w:color="auto"/>
            </w:tcBorders>
          </w:tcPr>
          <w:p w14:paraId="3E9BDB8C" w14:textId="77777777" w:rsidR="002D775D" w:rsidRPr="00FB4DBC" w:rsidDel="00ED7123" w:rsidRDefault="002D775D" w:rsidP="00B94200">
            <w:pPr>
              <w:pStyle w:val="tabletext11"/>
              <w:tabs>
                <w:tab w:val="decimal" w:pos="520"/>
              </w:tabs>
              <w:suppressAutoHyphens/>
              <w:rPr>
                <w:del w:id="37668" w:author="Author"/>
              </w:rPr>
            </w:pPr>
            <w:del w:id="37669" w:author="Author">
              <w:r w:rsidRPr="00FB4DBC" w:rsidDel="00ED7123">
                <w:delText>40000</w:delText>
              </w:r>
            </w:del>
          </w:p>
        </w:tc>
        <w:tc>
          <w:tcPr>
            <w:tcW w:w="1600" w:type="dxa"/>
            <w:tcBorders>
              <w:top w:val="single" w:sz="6" w:space="0" w:color="auto"/>
              <w:left w:val="single" w:sz="6" w:space="0" w:color="auto"/>
              <w:bottom w:val="single" w:sz="6" w:space="0" w:color="auto"/>
              <w:right w:val="single" w:sz="6" w:space="0" w:color="auto"/>
            </w:tcBorders>
          </w:tcPr>
          <w:p w14:paraId="7C425370" w14:textId="77777777" w:rsidR="002D775D" w:rsidRPr="00FB4DBC" w:rsidDel="00ED7123" w:rsidRDefault="002D775D" w:rsidP="00B94200">
            <w:pPr>
              <w:pStyle w:val="tabletext11"/>
              <w:tabs>
                <w:tab w:val="decimal" w:pos="660"/>
              </w:tabs>
              <w:suppressAutoHyphens/>
              <w:rPr>
                <w:del w:id="37670" w:author="Author"/>
              </w:rPr>
            </w:pPr>
            <w:del w:id="37671" w:author="Author">
              <w:r w:rsidRPr="00FB4DBC" w:rsidDel="00ED7123">
                <w:delText>1.30</w:delText>
              </w:r>
            </w:del>
          </w:p>
        </w:tc>
        <w:tc>
          <w:tcPr>
            <w:tcW w:w="1300" w:type="dxa"/>
            <w:tcBorders>
              <w:top w:val="single" w:sz="6" w:space="0" w:color="auto"/>
              <w:left w:val="single" w:sz="6" w:space="0" w:color="auto"/>
              <w:bottom w:val="single" w:sz="6" w:space="0" w:color="auto"/>
              <w:right w:val="single" w:sz="6" w:space="0" w:color="auto"/>
            </w:tcBorders>
          </w:tcPr>
          <w:p w14:paraId="1787D7C4" w14:textId="77777777" w:rsidR="002D775D" w:rsidRPr="00FB4DBC" w:rsidDel="00ED7123" w:rsidRDefault="002D775D" w:rsidP="00B94200">
            <w:pPr>
              <w:pStyle w:val="tabletext11"/>
              <w:tabs>
                <w:tab w:val="decimal" w:pos="560"/>
              </w:tabs>
              <w:suppressAutoHyphens/>
              <w:rPr>
                <w:del w:id="37672" w:author="Author"/>
              </w:rPr>
            </w:pPr>
            <w:del w:id="37673" w:author="Author">
              <w:r w:rsidRPr="00FB4DBC" w:rsidDel="00ED7123">
                <w:delText>1.35</w:delText>
              </w:r>
            </w:del>
          </w:p>
        </w:tc>
      </w:tr>
      <w:tr w:rsidR="002D775D" w:rsidRPr="00FB4DBC" w:rsidDel="00ED7123" w14:paraId="1C108828" w14:textId="77777777" w:rsidTr="00B94200">
        <w:trPr>
          <w:cantSplit/>
          <w:trHeight w:val="190"/>
          <w:del w:id="37674" w:author="Author"/>
        </w:trPr>
        <w:tc>
          <w:tcPr>
            <w:tcW w:w="200" w:type="dxa"/>
            <w:tcBorders>
              <w:top w:val="nil"/>
              <w:left w:val="nil"/>
              <w:bottom w:val="nil"/>
              <w:right w:val="nil"/>
            </w:tcBorders>
          </w:tcPr>
          <w:p w14:paraId="6638E9F7" w14:textId="77777777" w:rsidR="002D775D" w:rsidRPr="00FB4DBC" w:rsidDel="00ED7123" w:rsidRDefault="002D775D" w:rsidP="00B94200">
            <w:pPr>
              <w:pStyle w:val="tabletext11"/>
              <w:suppressAutoHyphens/>
              <w:rPr>
                <w:del w:id="37675" w:author="Author"/>
              </w:rPr>
            </w:pPr>
          </w:p>
        </w:tc>
        <w:tc>
          <w:tcPr>
            <w:tcW w:w="300" w:type="dxa"/>
            <w:gridSpan w:val="2"/>
            <w:tcBorders>
              <w:top w:val="single" w:sz="6" w:space="0" w:color="auto"/>
              <w:left w:val="single" w:sz="6" w:space="0" w:color="auto"/>
              <w:bottom w:val="nil"/>
              <w:right w:val="nil"/>
            </w:tcBorders>
          </w:tcPr>
          <w:p w14:paraId="307493A8" w14:textId="77777777" w:rsidR="002D775D" w:rsidRPr="00FB4DBC" w:rsidDel="00ED7123" w:rsidRDefault="002D775D" w:rsidP="00B94200">
            <w:pPr>
              <w:pStyle w:val="tabletext11"/>
              <w:suppressAutoHyphens/>
              <w:jc w:val="center"/>
              <w:rPr>
                <w:del w:id="37676" w:author="Author"/>
              </w:rPr>
            </w:pPr>
          </w:p>
        </w:tc>
        <w:tc>
          <w:tcPr>
            <w:tcW w:w="700" w:type="dxa"/>
            <w:gridSpan w:val="2"/>
            <w:tcBorders>
              <w:top w:val="single" w:sz="6" w:space="0" w:color="auto"/>
              <w:left w:val="nil"/>
              <w:bottom w:val="nil"/>
              <w:right w:val="nil"/>
            </w:tcBorders>
          </w:tcPr>
          <w:p w14:paraId="03514F3B" w14:textId="77777777" w:rsidR="002D775D" w:rsidRPr="00FB4DBC" w:rsidDel="00ED7123" w:rsidRDefault="002D775D" w:rsidP="00B94200">
            <w:pPr>
              <w:pStyle w:val="tabletext11"/>
              <w:tabs>
                <w:tab w:val="decimal" w:pos="560"/>
              </w:tabs>
              <w:suppressAutoHyphens/>
              <w:rPr>
                <w:del w:id="37677" w:author="Author"/>
              </w:rPr>
            </w:pPr>
            <w:del w:id="37678" w:author="Author">
              <w:r w:rsidRPr="00FB4DBC" w:rsidDel="00ED7123">
                <w:delText>40001</w:delText>
              </w:r>
            </w:del>
          </w:p>
        </w:tc>
        <w:tc>
          <w:tcPr>
            <w:tcW w:w="200" w:type="dxa"/>
            <w:tcBorders>
              <w:top w:val="single" w:sz="6" w:space="0" w:color="auto"/>
              <w:left w:val="nil"/>
              <w:bottom w:val="nil"/>
              <w:right w:val="nil"/>
            </w:tcBorders>
          </w:tcPr>
          <w:p w14:paraId="61592A93" w14:textId="77777777" w:rsidR="002D775D" w:rsidRPr="00FB4DBC" w:rsidDel="00ED7123" w:rsidRDefault="002D775D" w:rsidP="00B94200">
            <w:pPr>
              <w:pStyle w:val="tabletext11"/>
              <w:suppressAutoHyphens/>
              <w:jc w:val="center"/>
              <w:rPr>
                <w:del w:id="37679" w:author="Author"/>
              </w:rPr>
            </w:pPr>
            <w:del w:id="37680" w:author="Author">
              <w:r w:rsidRPr="00FB4DBC" w:rsidDel="00ED7123">
                <w:delText>–</w:delText>
              </w:r>
            </w:del>
          </w:p>
        </w:tc>
        <w:tc>
          <w:tcPr>
            <w:tcW w:w="700" w:type="dxa"/>
            <w:tcBorders>
              <w:top w:val="single" w:sz="6" w:space="0" w:color="auto"/>
              <w:left w:val="nil"/>
              <w:bottom w:val="nil"/>
              <w:right w:val="single" w:sz="6" w:space="0" w:color="auto"/>
            </w:tcBorders>
          </w:tcPr>
          <w:p w14:paraId="34C346B0" w14:textId="77777777" w:rsidR="002D775D" w:rsidRPr="00FB4DBC" w:rsidDel="00ED7123" w:rsidRDefault="002D775D" w:rsidP="00B94200">
            <w:pPr>
              <w:pStyle w:val="tabletext11"/>
              <w:tabs>
                <w:tab w:val="decimal" w:pos="520"/>
              </w:tabs>
              <w:suppressAutoHyphens/>
              <w:rPr>
                <w:del w:id="37681" w:author="Author"/>
              </w:rPr>
            </w:pPr>
            <w:del w:id="37682" w:author="Author">
              <w:r w:rsidRPr="00FB4DBC" w:rsidDel="00ED7123">
                <w:delText>65000</w:delText>
              </w:r>
            </w:del>
          </w:p>
        </w:tc>
        <w:tc>
          <w:tcPr>
            <w:tcW w:w="1600" w:type="dxa"/>
            <w:tcBorders>
              <w:top w:val="single" w:sz="6" w:space="0" w:color="auto"/>
              <w:left w:val="single" w:sz="6" w:space="0" w:color="auto"/>
              <w:bottom w:val="single" w:sz="6" w:space="0" w:color="auto"/>
              <w:right w:val="single" w:sz="6" w:space="0" w:color="auto"/>
            </w:tcBorders>
          </w:tcPr>
          <w:p w14:paraId="427B8D07" w14:textId="77777777" w:rsidR="002D775D" w:rsidRPr="00FB4DBC" w:rsidDel="00ED7123" w:rsidRDefault="002D775D" w:rsidP="00B94200">
            <w:pPr>
              <w:pStyle w:val="tabletext11"/>
              <w:tabs>
                <w:tab w:val="decimal" w:pos="660"/>
              </w:tabs>
              <w:suppressAutoHyphens/>
              <w:rPr>
                <w:del w:id="37683" w:author="Author"/>
              </w:rPr>
            </w:pPr>
            <w:del w:id="37684" w:author="Author">
              <w:r w:rsidRPr="00FB4DBC" w:rsidDel="00ED7123">
                <w:delText>1.55</w:delText>
              </w:r>
            </w:del>
          </w:p>
        </w:tc>
        <w:tc>
          <w:tcPr>
            <w:tcW w:w="1300" w:type="dxa"/>
            <w:tcBorders>
              <w:top w:val="single" w:sz="6" w:space="0" w:color="auto"/>
              <w:left w:val="single" w:sz="6" w:space="0" w:color="auto"/>
              <w:bottom w:val="single" w:sz="6" w:space="0" w:color="auto"/>
              <w:right w:val="single" w:sz="6" w:space="0" w:color="auto"/>
            </w:tcBorders>
          </w:tcPr>
          <w:p w14:paraId="18DE1D23" w14:textId="77777777" w:rsidR="002D775D" w:rsidRPr="00FB4DBC" w:rsidDel="00ED7123" w:rsidRDefault="002D775D" w:rsidP="00B94200">
            <w:pPr>
              <w:pStyle w:val="tabletext11"/>
              <w:tabs>
                <w:tab w:val="decimal" w:pos="560"/>
              </w:tabs>
              <w:suppressAutoHyphens/>
              <w:rPr>
                <w:del w:id="37685" w:author="Author"/>
              </w:rPr>
            </w:pPr>
            <w:del w:id="37686" w:author="Author">
              <w:r w:rsidRPr="00FB4DBC" w:rsidDel="00ED7123">
                <w:delText>1.90</w:delText>
              </w:r>
            </w:del>
          </w:p>
        </w:tc>
      </w:tr>
      <w:tr w:rsidR="002D775D" w:rsidRPr="00FB4DBC" w:rsidDel="00ED7123" w14:paraId="3CCAB8C9" w14:textId="77777777" w:rsidTr="00B94200">
        <w:trPr>
          <w:cantSplit/>
          <w:trHeight w:val="190"/>
          <w:del w:id="37687" w:author="Author"/>
        </w:trPr>
        <w:tc>
          <w:tcPr>
            <w:tcW w:w="200" w:type="dxa"/>
            <w:tcBorders>
              <w:top w:val="nil"/>
              <w:left w:val="nil"/>
              <w:bottom w:val="nil"/>
              <w:right w:val="nil"/>
            </w:tcBorders>
          </w:tcPr>
          <w:p w14:paraId="41442219" w14:textId="77777777" w:rsidR="002D775D" w:rsidRPr="00FB4DBC" w:rsidDel="00ED7123" w:rsidRDefault="002D775D" w:rsidP="00B94200">
            <w:pPr>
              <w:pStyle w:val="tabletext11"/>
              <w:suppressAutoHyphens/>
              <w:rPr>
                <w:del w:id="37688" w:author="Author"/>
              </w:rPr>
            </w:pPr>
          </w:p>
        </w:tc>
        <w:tc>
          <w:tcPr>
            <w:tcW w:w="300" w:type="dxa"/>
            <w:gridSpan w:val="2"/>
            <w:tcBorders>
              <w:top w:val="single" w:sz="6" w:space="0" w:color="auto"/>
              <w:left w:val="single" w:sz="6" w:space="0" w:color="auto"/>
              <w:bottom w:val="single" w:sz="6" w:space="0" w:color="auto"/>
              <w:right w:val="nil"/>
            </w:tcBorders>
          </w:tcPr>
          <w:p w14:paraId="6DDD026E" w14:textId="77777777" w:rsidR="002D775D" w:rsidRPr="00FB4DBC" w:rsidDel="00ED7123" w:rsidRDefault="002D775D" w:rsidP="00B94200">
            <w:pPr>
              <w:pStyle w:val="tabletext11"/>
              <w:suppressAutoHyphens/>
              <w:jc w:val="center"/>
              <w:rPr>
                <w:del w:id="37689" w:author="Author"/>
              </w:rPr>
            </w:pPr>
          </w:p>
        </w:tc>
        <w:tc>
          <w:tcPr>
            <w:tcW w:w="700" w:type="dxa"/>
            <w:gridSpan w:val="2"/>
            <w:tcBorders>
              <w:top w:val="single" w:sz="6" w:space="0" w:color="auto"/>
              <w:left w:val="nil"/>
              <w:bottom w:val="single" w:sz="6" w:space="0" w:color="auto"/>
              <w:right w:val="nil"/>
            </w:tcBorders>
          </w:tcPr>
          <w:p w14:paraId="52B31EA3" w14:textId="77777777" w:rsidR="002D775D" w:rsidRPr="00FB4DBC" w:rsidDel="00ED7123" w:rsidRDefault="002D775D" w:rsidP="00B94200">
            <w:pPr>
              <w:pStyle w:val="tabletext11"/>
              <w:tabs>
                <w:tab w:val="decimal" w:pos="560"/>
              </w:tabs>
              <w:suppressAutoHyphens/>
              <w:rPr>
                <w:del w:id="37690" w:author="Author"/>
              </w:rPr>
            </w:pPr>
            <w:del w:id="37691" w:author="Author">
              <w:r w:rsidRPr="00FB4DBC" w:rsidDel="00ED7123">
                <w:delText>65001</w:delText>
              </w:r>
            </w:del>
          </w:p>
        </w:tc>
        <w:tc>
          <w:tcPr>
            <w:tcW w:w="200" w:type="dxa"/>
            <w:tcBorders>
              <w:top w:val="single" w:sz="6" w:space="0" w:color="auto"/>
              <w:left w:val="nil"/>
              <w:bottom w:val="single" w:sz="6" w:space="0" w:color="auto"/>
              <w:right w:val="nil"/>
            </w:tcBorders>
          </w:tcPr>
          <w:p w14:paraId="3CAB239D" w14:textId="77777777" w:rsidR="002D775D" w:rsidRPr="00FB4DBC" w:rsidDel="00ED7123" w:rsidRDefault="002D775D" w:rsidP="00B94200">
            <w:pPr>
              <w:pStyle w:val="tabletext11"/>
              <w:suppressAutoHyphens/>
              <w:jc w:val="center"/>
              <w:rPr>
                <w:del w:id="37692" w:author="Author"/>
              </w:rPr>
            </w:pPr>
            <w:del w:id="37693" w:author="Author">
              <w:r w:rsidRPr="00FB4DBC" w:rsidDel="00ED7123">
                <w:delText>–</w:delText>
              </w:r>
            </w:del>
          </w:p>
        </w:tc>
        <w:tc>
          <w:tcPr>
            <w:tcW w:w="700" w:type="dxa"/>
            <w:tcBorders>
              <w:top w:val="single" w:sz="6" w:space="0" w:color="auto"/>
              <w:left w:val="nil"/>
              <w:bottom w:val="single" w:sz="6" w:space="0" w:color="auto"/>
              <w:right w:val="single" w:sz="6" w:space="0" w:color="auto"/>
            </w:tcBorders>
          </w:tcPr>
          <w:p w14:paraId="0C82140E" w14:textId="77777777" w:rsidR="002D775D" w:rsidRPr="00FB4DBC" w:rsidDel="00ED7123" w:rsidRDefault="002D775D" w:rsidP="00B94200">
            <w:pPr>
              <w:pStyle w:val="tabletext11"/>
              <w:tabs>
                <w:tab w:val="decimal" w:pos="520"/>
              </w:tabs>
              <w:suppressAutoHyphens/>
              <w:rPr>
                <w:del w:id="37694" w:author="Author"/>
              </w:rPr>
            </w:pPr>
            <w:del w:id="37695" w:author="Author">
              <w:r w:rsidRPr="00FB4DBC" w:rsidDel="00ED7123">
                <w:delText>90000</w:delText>
              </w:r>
            </w:del>
          </w:p>
        </w:tc>
        <w:tc>
          <w:tcPr>
            <w:tcW w:w="1600" w:type="dxa"/>
            <w:tcBorders>
              <w:top w:val="single" w:sz="6" w:space="0" w:color="auto"/>
              <w:left w:val="single" w:sz="6" w:space="0" w:color="auto"/>
              <w:bottom w:val="single" w:sz="6" w:space="0" w:color="auto"/>
              <w:right w:val="single" w:sz="6" w:space="0" w:color="auto"/>
            </w:tcBorders>
          </w:tcPr>
          <w:p w14:paraId="754824A4" w14:textId="77777777" w:rsidR="002D775D" w:rsidRPr="00FB4DBC" w:rsidDel="00ED7123" w:rsidRDefault="002D775D" w:rsidP="00B94200">
            <w:pPr>
              <w:pStyle w:val="tabletext11"/>
              <w:tabs>
                <w:tab w:val="decimal" w:pos="660"/>
              </w:tabs>
              <w:suppressAutoHyphens/>
              <w:rPr>
                <w:del w:id="37696" w:author="Author"/>
              </w:rPr>
            </w:pPr>
            <w:del w:id="37697" w:author="Author">
              <w:r w:rsidRPr="00FB4DBC" w:rsidDel="00ED7123">
                <w:delText>1.70</w:delText>
              </w:r>
            </w:del>
          </w:p>
        </w:tc>
        <w:tc>
          <w:tcPr>
            <w:tcW w:w="1300" w:type="dxa"/>
            <w:tcBorders>
              <w:top w:val="single" w:sz="6" w:space="0" w:color="auto"/>
              <w:left w:val="single" w:sz="6" w:space="0" w:color="auto"/>
              <w:bottom w:val="single" w:sz="6" w:space="0" w:color="auto"/>
              <w:right w:val="single" w:sz="6" w:space="0" w:color="auto"/>
            </w:tcBorders>
          </w:tcPr>
          <w:p w14:paraId="6BB29353" w14:textId="77777777" w:rsidR="002D775D" w:rsidRPr="00FB4DBC" w:rsidDel="00ED7123" w:rsidRDefault="002D775D" w:rsidP="00B94200">
            <w:pPr>
              <w:pStyle w:val="tabletext11"/>
              <w:tabs>
                <w:tab w:val="decimal" w:pos="560"/>
              </w:tabs>
              <w:suppressAutoHyphens/>
              <w:rPr>
                <w:del w:id="37698" w:author="Author"/>
              </w:rPr>
            </w:pPr>
            <w:del w:id="37699" w:author="Author">
              <w:r w:rsidRPr="00FB4DBC" w:rsidDel="00ED7123">
                <w:delText>2.60</w:delText>
              </w:r>
            </w:del>
          </w:p>
        </w:tc>
      </w:tr>
      <w:tr w:rsidR="002D775D" w:rsidRPr="00FB4DBC" w:rsidDel="00ED7123" w14:paraId="39CC5DCB" w14:textId="77777777" w:rsidTr="00B94200">
        <w:trPr>
          <w:cantSplit/>
          <w:trHeight w:val="190"/>
          <w:del w:id="37700" w:author="Author"/>
        </w:trPr>
        <w:tc>
          <w:tcPr>
            <w:tcW w:w="200" w:type="dxa"/>
            <w:tcBorders>
              <w:top w:val="nil"/>
              <w:left w:val="nil"/>
              <w:bottom w:val="nil"/>
              <w:right w:val="nil"/>
            </w:tcBorders>
          </w:tcPr>
          <w:p w14:paraId="481FC492" w14:textId="77777777" w:rsidR="002D775D" w:rsidRPr="00FB4DBC" w:rsidDel="00ED7123" w:rsidRDefault="002D775D" w:rsidP="00B94200">
            <w:pPr>
              <w:pStyle w:val="tabletext11"/>
              <w:suppressAutoHyphens/>
              <w:rPr>
                <w:del w:id="37701" w:author="Author"/>
              </w:rPr>
            </w:pPr>
            <w:del w:id="37702" w:author="Author">
              <w:r w:rsidRPr="00FB4DBC" w:rsidDel="00ED7123">
                <w:br/>
              </w:r>
            </w:del>
          </w:p>
        </w:tc>
        <w:tc>
          <w:tcPr>
            <w:tcW w:w="1900" w:type="dxa"/>
            <w:gridSpan w:val="6"/>
            <w:tcBorders>
              <w:top w:val="nil"/>
              <w:left w:val="single" w:sz="6" w:space="0" w:color="auto"/>
              <w:bottom w:val="single" w:sz="6" w:space="0" w:color="auto"/>
              <w:right w:val="nil"/>
            </w:tcBorders>
          </w:tcPr>
          <w:p w14:paraId="05C4EECF" w14:textId="77777777" w:rsidR="002D775D" w:rsidRPr="00FB4DBC" w:rsidDel="00ED7123" w:rsidRDefault="002D775D" w:rsidP="00B94200">
            <w:pPr>
              <w:pStyle w:val="tabletext11"/>
              <w:suppressAutoHyphens/>
              <w:rPr>
                <w:del w:id="37703" w:author="Author"/>
              </w:rPr>
            </w:pPr>
            <w:del w:id="37704" w:author="Author">
              <w:r w:rsidRPr="00FB4DBC" w:rsidDel="00ED7123">
                <w:delText>Each Additional $1000 over $90000</w:delText>
              </w:r>
              <w:r w:rsidRPr="00FB4DBC" w:rsidDel="00ED7123">
                <w:rPr>
                  <w:rFonts w:ascii="Symbol" w:hAnsi="Symbol"/>
                </w:rPr>
                <w:sym w:font="Symbol" w:char="F02A"/>
              </w:r>
            </w:del>
          </w:p>
        </w:tc>
        <w:tc>
          <w:tcPr>
            <w:tcW w:w="1600" w:type="dxa"/>
            <w:tcBorders>
              <w:top w:val="single" w:sz="6" w:space="0" w:color="auto"/>
              <w:left w:val="single" w:sz="6" w:space="0" w:color="auto"/>
              <w:bottom w:val="single" w:sz="6" w:space="0" w:color="auto"/>
              <w:right w:val="single" w:sz="6" w:space="0" w:color="auto"/>
            </w:tcBorders>
          </w:tcPr>
          <w:p w14:paraId="6F0A1F89" w14:textId="77777777" w:rsidR="002D775D" w:rsidRPr="00FB4DBC" w:rsidDel="00ED7123" w:rsidRDefault="002D775D" w:rsidP="00B94200">
            <w:pPr>
              <w:pStyle w:val="tabletext11"/>
              <w:tabs>
                <w:tab w:val="decimal" w:pos="660"/>
              </w:tabs>
              <w:suppressAutoHyphens/>
              <w:rPr>
                <w:del w:id="37705" w:author="Author"/>
              </w:rPr>
            </w:pPr>
            <w:del w:id="37706" w:author="Author">
              <w:r w:rsidRPr="00FB4DBC" w:rsidDel="00ED7123">
                <w:br/>
                <w:delText>0.007</w:delText>
              </w:r>
            </w:del>
          </w:p>
        </w:tc>
        <w:tc>
          <w:tcPr>
            <w:tcW w:w="1300" w:type="dxa"/>
            <w:tcBorders>
              <w:top w:val="single" w:sz="6" w:space="0" w:color="auto"/>
              <w:left w:val="single" w:sz="6" w:space="0" w:color="auto"/>
              <w:bottom w:val="single" w:sz="6" w:space="0" w:color="auto"/>
              <w:right w:val="single" w:sz="6" w:space="0" w:color="auto"/>
            </w:tcBorders>
          </w:tcPr>
          <w:p w14:paraId="7268CEA4" w14:textId="77777777" w:rsidR="002D775D" w:rsidRPr="00FB4DBC" w:rsidDel="00ED7123" w:rsidRDefault="002D775D" w:rsidP="00B94200">
            <w:pPr>
              <w:pStyle w:val="tabletext11"/>
              <w:tabs>
                <w:tab w:val="decimal" w:pos="560"/>
              </w:tabs>
              <w:suppressAutoHyphens/>
              <w:rPr>
                <w:del w:id="37707" w:author="Author"/>
              </w:rPr>
            </w:pPr>
            <w:del w:id="37708" w:author="Author">
              <w:r w:rsidRPr="00FB4DBC" w:rsidDel="00ED7123">
                <w:br/>
                <w:delText>0.025</w:delText>
              </w:r>
            </w:del>
          </w:p>
        </w:tc>
      </w:tr>
      <w:tr w:rsidR="002D775D" w:rsidRPr="00FB4DBC" w:rsidDel="00ED7123" w14:paraId="4A9197E2" w14:textId="77777777" w:rsidTr="00B94200">
        <w:trPr>
          <w:cantSplit/>
          <w:trHeight w:val="190"/>
          <w:del w:id="37709" w:author="Author"/>
        </w:trPr>
        <w:tc>
          <w:tcPr>
            <w:tcW w:w="200" w:type="dxa"/>
            <w:tcBorders>
              <w:top w:val="nil"/>
              <w:left w:val="nil"/>
              <w:bottom w:val="nil"/>
              <w:right w:val="nil"/>
            </w:tcBorders>
          </w:tcPr>
          <w:p w14:paraId="70370418" w14:textId="77777777" w:rsidR="002D775D" w:rsidRPr="00FB4DBC" w:rsidDel="00ED7123" w:rsidRDefault="002D775D" w:rsidP="00B94200">
            <w:pPr>
              <w:pStyle w:val="tabletext11"/>
              <w:suppressAutoHyphens/>
              <w:rPr>
                <w:del w:id="37710" w:author="Author"/>
              </w:rPr>
            </w:pPr>
          </w:p>
        </w:tc>
        <w:tc>
          <w:tcPr>
            <w:tcW w:w="200" w:type="dxa"/>
            <w:tcBorders>
              <w:top w:val="single" w:sz="6" w:space="0" w:color="auto"/>
              <w:left w:val="single" w:sz="6" w:space="0" w:color="auto"/>
              <w:bottom w:val="nil"/>
              <w:right w:val="nil"/>
            </w:tcBorders>
          </w:tcPr>
          <w:p w14:paraId="09A4F446" w14:textId="77777777" w:rsidR="002D775D" w:rsidRPr="00FB4DBC" w:rsidDel="00ED7123" w:rsidRDefault="002D775D" w:rsidP="00B94200">
            <w:pPr>
              <w:pStyle w:val="tabletext11"/>
              <w:suppressAutoHyphens/>
              <w:rPr>
                <w:del w:id="37711" w:author="Author"/>
              </w:rPr>
            </w:pPr>
            <w:del w:id="37712" w:author="Author">
              <w:r w:rsidRPr="00FB4DBC" w:rsidDel="00ED7123">
                <w:rPr>
                  <w:rFonts w:ascii="Symbol" w:hAnsi="Symbol"/>
                </w:rPr>
                <w:sym w:font="Symbol" w:char="F02A"/>
              </w:r>
            </w:del>
          </w:p>
        </w:tc>
        <w:tc>
          <w:tcPr>
            <w:tcW w:w="4600" w:type="dxa"/>
            <w:gridSpan w:val="7"/>
            <w:tcBorders>
              <w:top w:val="single" w:sz="6" w:space="0" w:color="auto"/>
              <w:left w:val="nil"/>
              <w:bottom w:val="nil"/>
              <w:right w:val="single" w:sz="6" w:space="0" w:color="auto"/>
            </w:tcBorders>
          </w:tcPr>
          <w:p w14:paraId="183BD61B" w14:textId="77777777" w:rsidR="002D775D" w:rsidRPr="00FB4DBC" w:rsidDel="00ED7123" w:rsidRDefault="002D775D" w:rsidP="00B94200">
            <w:pPr>
              <w:pStyle w:val="tabletext11"/>
              <w:suppressAutoHyphens/>
              <w:jc w:val="both"/>
              <w:rPr>
                <w:del w:id="37713" w:author="Author"/>
              </w:rPr>
            </w:pPr>
            <w:del w:id="37714" w:author="Author">
              <w:r w:rsidRPr="00FB4DBC" w:rsidDel="00ED7123">
                <w:delText>For autos with an original cost new in excess of $90000:</w:delText>
              </w:r>
            </w:del>
          </w:p>
        </w:tc>
      </w:tr>
      <w:tr w:rsidR="002D775D" w:rsidRPr="00FB4DBC" w:rsidDel="00ED7123" w14:paraId="547B555F" w14:textId="77777777" w:rsidTr="00B94200">
        <w:trPr>
          <w:cantSplit/>
          <w:trHeight w:val="190"/>
          <w:del w:id="37715" w:author="Author"/>
        </w:trPr>
        <w:tc>
          <w:tcPr>
            <w:tcW w:w="200" w:type="dxa"/>
            <w:tcBorders>
              <w:top w:val="nil"/>
              <w:left w:val="nil"/>
              <w:bottom w:val="nil"/>
              <w:right w:val="nil"/>
            </w:tcBorders>
          </w:tcPr>
          <w:p w14:paraId="4E7C9D48" w14:textId="77777777" w:rsidR="002D775D" w:rsidRPr="00FB4DBC" w:rsidDel="00ED7123" w:rsidRDefault="002D775D" w:rsidP="00B94200">
            <w:pPr>
              <w:pStyle w:val="tabletext11"/>
              <w:suppressAutoHyphens/>
              <w:rPr>
                <w:del w:id="37716" w:author="Author"/>
              </w:rPr>
            </w:pPr>
          </w:p>
        </w:tc>
        <w:tc>
          <w:tcPr>
            <w:tcW w:w="200" w:type="dxa"/>
            <w:tcBorders>
              <w:top w:val="nil"/>
              <w:left w:val="single" w:sz="6" w:space="0" w:color="auto"/>
              <w:bottom w:val="nil"/>
              <w:right w:val="nil"/>
            </w:tcBorders>
          </w:tcPr>
          <w:p w14:paraId="1DAAA761" w14:textId="77777777" w:rsidR="002D775D" w:rsidRPr="00FB4DBC" w:rsidDel="00ED7123" w:rsidRDefault="002D775D" w:rsidP="00B94200">
            <w:pPr>
              <w:pStyle w:val="tabletext11"/>
              <w:suppressAutoHyphens/>
              <w:rPr>
                <w:del w:id="37717" w:author="Author"/>
              </w:rPr>
            </w:pPr>
          </w:p>
        </w:tc>
        <w:tc>
          <w:tcPr>
            <w:tcW w:w="400" w:type="dxa"/>
            <w:gridSpan w:val="2"/>
            <w:tcBorders>
              <w:top w:val="nil"/>
              <w:left w:val="nil"/>
              <w:bottom w:val="nil"/>
              <w:right w:val="nil"/>
            </w:tcBorders>
          </w:tcPr>
          <w:p w14:paraId="36E3EE02" w14:textId="77777777" w:rsidR="002D775D" w:rsidRPr="00FB4DBC" w:rsidDel="00ED7123" w:rsidRDefault="002D775D" w:rsidP="00B94200">
            <w:pPr>
              <w:pStyle w:val="tabletext11"/>
              <w:suppressAutoHyphens/>
              <w:rPr>
                <w:del w:id="37718" w:author="Author"/>
              </w:rPr>
            </w:pPr>
            <w:del w:id="37719" w:author="Author">
              <w:r w:rsidRPr="00FB4DBC" w:rsidDel="00ED7123">
                <w:rPr>
                  <w:b/>
                </w:rPr>
                <w:delText>(i)</w:delText>
              </w:r>
            </w:del>
          </w:p>
        </w:tc>
        <w:tc>
          <w:tcPr>
            <w:tcW w:w="4200" w:type="dxa"/>
            <w:gridSpan w:val="5"/>
            <w:tcBorders>
              <w:top w:val="nil"/>
              <w:left w:val="nil"/>
              <w:bottom w:val="nil"/>
              <w:right w:val="single" w:sz="6" w:space="0" w:color="auto"/>
            </w:tcBorders>
          </w:tcPr>
          <w:p w14:paraId="612E9E4A" w14:textId="77777777" w:rsidR="002D775D" w:rsidRPr="00FB4DBC" w:rsidDel="00ED7123" w:rsidRDefault="002D775D" w:rsidP="00B94200">
            <w:pPr>
              <w:pStyle w:val="tabletext11"/>
              <w:suppressAutoHyphens/>
              <w:jc w:val="both"/>
              <w:rPr>
                <w:del w:id="37720" w:author="Author"/>
              </w:rPr>
            </w:pPr>
            <w:del w:id="37721" w:author="Author">
              <w:r w:rsidRPr="00FB4DBC" w:rsidDel="00ED7123">
                <w:delText>Subtract 90000 from the original cost new.</w:delText>
              </w:r>
            </w:del>
          </w:p>
        </w:tc>
      </w:tr>
      <w:tr w:rsidR="002D775D" w:rsidRPr="00FB4DBC" w:rsidDel="00ED7123" w14:paraId="7AC865F4" w14:textId="77777777" w:rsidTr="00B94200">
        <w:trPr>
          <w:cantSplit/>
          <w:trHeight w:val="190"/>
          <w:del w:id="37722" w:author="Author"/>
        </w:trPr>
        <w:tc>
          <w:tcPr>
            <w:tcW w:w="200" w:type="dxa"/>
            <w:tcBorders>
              <w:top w:val="nil"/>
              <w:left w:val="nil"/>
              <w:bottom w:val="nil"/>
              <w:right w:val="nil"/>
            </w:tcBorders>
          </w:tcPr>
          <w:p w14:paraId="1A870B36" w14:textId="77777777" w:rsidR="002D775D" w:rsidRPr="00FB4DBC" w:rsidDel="00ED7123" w:rsidRDefault="002D775D" w:rsidP="00B94200">
            <w:pPr>
              <w:pStyle w:val="tabletext11"/>
              <w:suppressAutoHyphens/>
              <w:rPr>
                <w:del w:id="37723" w:author="Author"/>
              </w:rPr>
            </w:pPr>
          </w:p>
        </w:tc>
        <w:tc>
          <w:tcPr>
            <w:tcW w:w="200" w:type="dxa"/>
            <w:tcBorders>
              <w:top w:val="nil"/>
              <w:left w:val="single" w:sz="6" w:space="0" w:color="auto"/>
              <w:bottom w:val="nil"/>
              <w:right w:val="nil"/>
            </w:tcBorders>
          </w:tcPr>
          <w:p w14:paraId="49C5C718" w14:textId="77777777" w:rsidR="002D775D" w:rsidRPr="00FB4DBC" w:rsidDel="00ED7123" w:rsidRDefault="002D775D" w:rsidP="00B94200">
            <w:pPr>
              <w:pStyle w:val="tabletext11"/>
              <w:suppressAutoHyphens/>
              <w:rPr>
                <w:del w:id="37724" w:author="Author"/>
              </w:rPr>
            </w:pPr>
          </w:p>
        </w:tc>
        <w:tc>
          <w:tcPr>
            <w:tcW w:w="400" w:type="dxa"/>
            <w:gridSpan w:val="2"/>
            <w:tcBorders>
              <w:top w:val="nil"/>
              <w:left w:val="nil"/>
              <w:bottom w:val="nil"/>
              <w:right w:val="nil"/>
            </w:tcBorders>
          </w:tcPr>
          <w:p w14:paraId="4373D190" w14:textId="77777777" w:rsidR="002D775D" w:rsidRPr="00FB4DBC" w:rsidDel="00ED7123" w:rsidRDefault="002D775D" w:rsidP="00B94200">
            <w:pPr>
              <w:pStyle w:val="tabletext11"/>
              <w:suppressAutoHyphens/>
              <w:rPr>
                <w:del w:id="37725" w:author="Author"/>
              </w:rPr>
            </w:pPr>
            <w:del w:id="37726" w:author="Author">
              <w:r w:rsidRPr="00FB4DBC" w:rsidDel="00ED7123">
                <w:rPr>
                  <w:b/>
                </w:rPr>
                <w:delText>(ii)</w:delText>
              </w:r>
            </w:del>
          </w:p>
        </w:tc>
        <w:tc>
          <w:tcPr>
            <w:tcW w:w="4200" w:type="dxa"/>
            <w:gridSpan w:val="5"/>
            <w:tcBorders>
              <w:top w:val="nil"/>
              <w:left w:val="nil"/>
              <w:bottom w:val="nil"/>
              <w:right w:val="single" w:sz="6" w:space="0" w:color="auto"/>
            </w:tcBorders>
          </w:tcPr>
          <w:p w14:paraId="4D3B6617" w14:textId="77777777" w:rsidR="002D775D" w:rsidRPr="00FB4DBC" w:rsidDel="00ED7123" w:rsidRDefault="002D775D" w:rsidP="00B94200">
            <w:pPr>
              <w:pStyle w:val="tabletext11"/>
              <w:suppressAutoHyphens/>
              <w:jc w:val="both"/>
              <w:rPr>
                <w:del w:id="37727" w:author="Author"/>
              </w:rPr>
            </w:pPr>
            <w:del w:id="37728" w:author="Author">
              <w:r w:rsidRPr="00FB4DBC" w:rsidDel="00ED7123">
                <w:delText>Divide the result by 1000.</w:delText>
              </w:r>
            </w:del>
          </w:p>
        </w:tc>
      </w:tr>
      <w:tr w:rsidR="002D775D" w:rsidRPr="00FB4DBC" w:rsidDel="00ED7123" w14:paraId="0359EFDA" w14:textId="77777777" w:rsidTr="00B94200">
        <w:trPr>
          <w:cantSplit/>
          <w:trHeight w:val="190"/>
          <w:del w:id="37729" w:author="Author"/>
        </w:trPr>
        <w:tc>
          <w:tcPr>
            <w:tcW w:w="200" w:type="dxa"/>
            <w:tcBorders>
              <w:top w:val="nil"/>
              <w:left w:val="nil"/>
              <w:bottom w:val="nil"/>
              <w:right w:val="nil"/>
            </w:tcBorders>
          </w:tcPr>
          <w:p w14:paraId="74FC4D87" w14:textId="77777777" w:rsidR="002D775D" w:rsidRPr="00FB4DBC" w:rsidDel="00ED7123" w:rsidRDefault="002D775D" w:rsidP="00B94200">
            <w:pPr>
              <w:pStyle w:val="tabletext11"/>
              <w:suppressAutoHyphens/>
              <w:rPr>
                <w:del w:id="37730" w:author="Author"/>
              </w:rPr>
            </w:pPr>
            <w:del w:id="37731" w:author="Author">
              <w:r w:rsidRPr="00FB4DBC" w:rsidDel="00ED7123">
                <w:br/>
              </w:r>
            </w:del>
          </w:p>
        </w:tc>
        <w:tc>
          <w:tcPr>
            <w:tcW w:w="200" w:type="dxa"/>
            <w:tcBorders>
              <w:top w:val="nil"/>
              <w:left w:val="single" w:sz="6" w:space="0" w:color="auto"/>
              <w:bottom w:val="nil"/>
              <w:right w:val="nil"/>
            </w:tcBorders>
          </w:tcPr>
          <w:p w14:paraId="0E37390B" w14:textId="77777777" w:rsidR="002D775D" w:rsidRPr="00FB4DBC" w:rsidDel="00ED7123" w:rsidRDefault="002D775D" w:rsidP="00B94200">
            <w:pPr>
              <w:pStyle w:val="tabletext11"/>
              <w:suppressAutoHyphens/>
              <w:rPr>
                <w:del w:id="37732" w:author="Author"/>
              </w:rPr>
            </w:pPr>
          </w:p>
        </w:tc>
        <w:tc>
          <w:tcPr>
            <w:tcW w:w="400" w:type="dxa"/>
            <w:gridSpan w:val="2"/>
            <w:tcBorders>
              <w:top w:val="nil"/>
              <w:left w:val="nil"/>
              <w:bottom w:val="nil"/>
              <w:right w:val="nil"/>
            </w:tcBorders>
          </w:tcPr>
          <w:p w14:paraId="77941E5B" w14:textId="77777777" w:rsidR="002D775D" w:rsidRPr="00FB4DBC" w:rsidDel="00ED7123" w:rsidRDefault="002D775D" w:rsidP="00B94200">
            <w:pPr>
              <w:pStyle w:val="tabletext11"/>
              <w:suppressAutoHyphens/>
              <w:rPr>
                <w:del w:id="37733" w:author="Author"/>
              </w:rPr>
            </w:pPr>
            <w:del w:id="37734" w:author="Author">
              <w:r w:rsidRPr="00FB4DBC" w:rsidDel="00ED7123">
                <w:rPr>
                  <w:b/>
                </w:rPr>
                <w:delText>(iii)</w:delText>
              </w:r>
            </w:del>
          </w:p>
        </w:tc>
        <w:tc>
          <w:tcPr>
            <w:tcW w:w="4200" w:type="dxa"/>
            <w:gridSpan w:val="5"/>
            <w:tcBorders>
              <w:top w:val="nil"/>
              <w:left w:val="nil"/>
              <w:bottom w:val="nil"/>
              <w:right w:val="single" w:sz="6" w:space="0" w:color="auto"/>
            </w:tcBorders>
          </w:tcPr>
          <w:p w14:paraId="085D6E37" w14:textId="77777777" w:rsidR="002D775D" w:rsidRPr="00FB4DBC" w:rsidDel="00ED7123" w:rsidRDefault="002D775D" w:rsidP="00B94200">
            <w:pPr>
              <w:pStyle w:val="tabletext11"/>
              <w:suppressAutoHyphens/>
              <w:jc w:val="both"/>
              <w:rPr>
                <w:del w:id="37735" w:author="Author"/>
              </w:rPr>
            </w:pPr>
            <w:del w:id="37736" w:author="Author">
              <w:r w:rsidRPr="00FB4DBC" w:rsidDel="00ED7123">
                <w:delText>Multiply by the appropriate "Each Additional $1000 over $90000" factor.</w:delText>
              </w:r>
            </w:del>
          </w:p>
        </w:tc>
      </w:tr>
      <w:tr w:rsidR="002D775D" w:rsidRPr="00FB4DBC" w:rsidDel="00ED7123" w14:paraId="30D46DD8" w14:textId="77777777" w:rsidTr="00B94200">
        <w:trPr>
          <w:cantSplit/>
          <w:trHeight w:val="190"/>
          <w:del w:id="37737" w:author="Author"/>
        </w:trPr>
        <w:tc>
          <w:tcPr>
            <w:tcW w:w="200" w:type="dxa"/>
            <w:tcBorders>
              <w:top w:val="nil"/>
              <w:left w:val="nil"/>
              <w:bottom w:val="nil"/>
              <w:right w:val="nil"/>
            </w:tcBorders>
          </w:tcPr>
          <w:p w14:paraId="2C5336B1" w14:textId="77777777" w:rsidR="002D775D" w:rsidRPr="00FB4DBC" w:rsidDel="00ED7123" w:rsidRDefault="002D775D" w:rsidP="00B94200">
            <w:pPr>
              <w:pStyle w:val="tabletext11"/>
              <w:suppressAutoHyphens/>
              <w:rPr>
                <w:del w:id="37738" w:author="Author"/>
              </w:rPr>
            </w:pPr>
            <w:del w:id="37739" w:author="Author">
              <w:r w:rsidRPr="00FB4DBC" w:rsidDel="00ED7123">
                <w:br/>
              </w:r>
            </w:del>
          </w:p>
        </w:tc>
        <w:tc>
          <w:tcPr>
            <w:tcW w:w="200" w:type="dxa"/>
            <w:tcBorders>
              <w:top w:val="nil"/>
              <w:left w:val="single" w:sz="6" w:space="0" w:color="auto"/>
              <w:bottom w:val="single" w:sz="6" w:space="0" w:color="auto"/>
              <w:right w:val="nil"/>
            </w:tcBorders>
          </w:tcPr>
          <w:p w14:paraId="0F65FC7F" w14:textId="77777777" w:rsidR="002D775D" w:rsidRPr="00FB4DBC" w:rsidDel="00ED7123" w:rsidRDefault="002D775D" w:rsidP="00B94200">
            <w:pPr>
              <w:pStyle w:val="tabletext11"/>
              <w:suppressAutoHyphens/>
              <w:rPr>
                <w:del w:id="37740" w:author="Author"/>
              </w:rPr>
            </w:pPr>
          </w:p>
        </w:tc>
        <w:tc>
          <w:tcPr>
            <w:tcW w:w="400" w:type="dxa"/>
            <w:gridSpan w:val="2"/>
            <w:tcBorders>
              <w:top w:val="nil"/>
              <w:left w:val="nil"/>
              <w:bottom w:val="single" w:sz="6" w:space="0" w:color="auto"/>
              <w:right w:val="nil"/>
            </w:tcBorders>
          </w:tcPr>
          <w:p w14:paraId="56943F98" w14:textId="77777777" w:rsidR="002D775D" w:rsidRPr="00FB4DBC" w:rsidDel="00ED7123" w:rsidRDefault="002D775D" w:rsidP="00B94200">
            <w:pPr>
              <w:pStyle w:val="tabletext11"/>
              <w:suppressAutoHyphens/>
              <w:rPr>
                <w:del w:id="37741" w:author="Author"/>
              </w:rPr>
            </w:pPr>
            <w:del w:id="37742" w:author="Author">
              <w:r w:rsidRPr="00FB4DBC" w:rsidDel="00ED7123">
                <w:rPr>
                  <w:b/>
                </w:rPr>
                <w:delText>(iv)</w:delText>
              </w:r>
            </w:del>
          </w:p>
        </w:tc>
        <w:tc>
          <w:tcPr>
            <w:tcW w:w="4200" w:type="dxa"/>
            <w:gridSpan w:val="5"/>
            <w:tcBorders>
              <w:top w:val="nil"/>
              <w:left w:val="nil"/>
              <w:bottom w:val="single" w:sz="6" w:space="0" w:color="auto"/>
              <w:right w:val="single" w:sz="6" w:space="0" w:color="auto"/>
            </w:tcBorders>
          </w:tcPr>
          <w:p w14:paraId="1058918C" w14:textId="77777777" w:rsidR="002D775D" w:rsidRPr="00FB4DBC" w:rsidDel="00ED7123" w:rsidRDefault="002D775D" w:rsidP="00B94200">
            <w:pPr>
              <w:pStyle w:val="tabletext11"/>
              <w:suppressAutoHyphens/>
              <w:jc w:val="both"/>
              <w:rPr>
                <w:del w:id="37743" w:author="Author"/>
              </w:rPr>
            </w:pPr>
            <w:del w:id="37744" w:author="Author">
              <w:r w:rsidRPr="00FB4DBC" w:rsidDel="00ED7123">
                <w:delText>Add the result to the appropriate 65001 – 90000 factor.</w:delText>
              </w:r>
            </w:del>
          </w:p>
        </w:tc>
      </w:tr>
    </w:tbl>
    <w:p w14:paraId="6086C3F8" w14:textId="77777777" w:rsidR="002D775D" w:rsidRPr="00FB4DBC" w:rsidDel="00ED7123" w:rsidRDefault="002D775D" w:rsidP="001065E8">
      <w:pPr>
        <w:pStyle w:val="tablecaption"/>
        <w:suppressAutoHyphens/>
        <w:rPr>
          <w:del w:id="37745" w:author="Author"/>
        </w:rPr>
      </w:pPr>
      <w:del w:id="37746" w:author="Author">
        <w:r w:rsidRPr="00FB4DBC" w:rsidDel="00ED7123">
          <w:delText>Table 101.A.4.a.(1)(a) Trucks, Tractors And Trailers And Public Autos Original Cost New Factors</w:delText>
        </w:r>
      </w:del>
    </w:p>
    <w:p w14:paraId="2D18EC64" w14:textId="77777777" w:rsidR="002D775D" w:rsidRPr="00FB4DBC" w:rsidDel="00ED7123" w:rsidRDefault="002D775D" w:rsidP="001065E8">
      <w:pPr>
        <w:pStyle w:val="isonormal"/>
        <w:suppressAutoHyphens/>
        <w:rPr>
          <w:del w:id="37747" w:author="Author"/>
        </w:rPr>
      </w:pPr>
    </w:p>
    <w:p w14:paraId="3031965D" w14:textId="77777777" w:rsidR="002D775D" w:rsidRPr="00FB4DBC" w:rsidDel="00ED7123" w:rsidRDefault="002D775D" w:rsidP="001065E8">
      <w:pPr>
        <w:pStyle w:val="outlinehd6"/>
        <w:suppressAutoHyphens/>
        <w:rPr>
          <w:del w:id="37748" w:author="Author"/>
        </w:rPr>
      </w:pPr>
      <w:del w:id="37749" w:author="Author">
        <w:r w:rsidRPr="00FB4DBC" w:rsidDel="00ED7123">
          <w:tab/>
          <w:delText>(b)</w:delText>
        </w:r>
        <w:r w:rsidRPr="00FB4DBC" w:rsidDel="00ED7123">
          <w:tab/>
          <w:delText>Age Group Factors</w:delText>
        </w:r>
      </w:del>
    </w:p>
    <w:p w14:paraId="7962460C" w14:textId="77777777" w:rsidR="002D775D" w:rsidRPr="00FB4DBC" w:rsidDel="00ED7123" w:rsidRDefault="002D775D" w:rsidP="001065E8">
      <w:pPr>
        <w:pStyle w:val="space4"/>
        <w:suppressAutoHyphens/>
        <w:rPr>
          <w:del w:id="37750"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320"/>
        <w:gridCol w:w="1560"/>
        <w:gridCol w:w="920"/>
      </w:tblGrid>
      <w:tr w:rsidR="002D775D" w:rsidRPr="00FB4DBC" w:rsidDel="00ED7123" w14:paraId="4B9A974C" w14:textId="77777777" w:rsidTr="00B94200">
        <w:trPr>
          <w:cantSplit/>
          <w:trHeight w:val="190"/>
          <w:del w:id="37751" w:author="Author"/>
        </w:trPr>
        <w:tc>
          <w:tcPr>
            <w:tcW w:w="200" w:type="dxa"/>
            <w:tcBorders>
              <w:top w:val="nil"/>
              <w:left w:val="nil"/>
              <w:bottom w:val="nil"/>
              <w:right w:val="nil"/>
            </w:tcBorders>
          </w:tcPr>
          <w:p w14:paraId="4A263983" w14:textId="77777777" w:rsidR="002D775D" w:rsidRPr="00FB4DBC" w:rsidDel="00ED7123" w:rsidRDefault="002D775D" w:rsidP="00B94200">
            <w:pPr>
              <w:pStyle w:val="tablehead"/>
              <w:suppressAutoHyphens/>
              <w:rPr>
                <w:del w:id="37752" w:author="Author"/>
              </w:rPr>
            </w:pPr>
            <w:del w:id="37753" w:author="Author">
              <w:r w:rsidRPr="00FB4DBC" w:rsidDel="00ED7123">
                <w:br/>
              </w:r>
              <w:r w:rsidRPr="00FB4DBC" w:rsidDel="00ED7123">
                <w:br/>
              </w:r>
            </w:del>
          </w:p>
        </w:tc>
        <w:tc>
          <w:tcPr>
            <w:tcW w:w="2320" w:type="dxa"/>
            <w:tcBorders>
              <w:top w:val="single" w:sz="6" w:space="0" w:color="auto"/>
              <w:left w:val="single" w:sz="6" w:space="0" w:color="auto"/>
              <w:bottom w:val="single" w:sz="6" w:space="0" w:color="auto"/>
              <w:right w:val="single" w:sz="6" w:space="0" w:color="auto"/>
            </w:tcBorders>
          </w:tcPr>
          <w:p w14:paraId="377939DF" w14:textId="77777777" w:rsidR="002D775D" w:rsidRPr="00FB4DBC" w:rsidDel="00ED7123" w:rsidRDefault="002D775D" w:rsidP="00B94200">
            <w:pPr>
              <w:pStyle w:val="tablehead"/>
              <w:suppressAutoHyphens/>
              <w:rPr>
                <w:del w:id="37754" w:author="Author"/>
              </w:rPr>
            </w:pPr>
            <w:del w:id="37755" w:author="Author">
              <w:r w:rsidRPr="00FB4DBC" w:rsidDel="00ED7123">
                <w:br/>
              </w:r>
              <w:r w:rsidRPr="00FB4DBC" w:rsidDel="00ED7123">
                <w:br/>
                <w:delText>Age Group</w:delText>
              </w:r>
            </w:del>
          </w:p>
        </w:tc>
        <w:tc>
          <w:tcPr>
            <w:tcW w:w="1560" w:type="dxa"/>
            <w:tcBorders>
              <w:top w:val="single" w:sz="6" w:space="0" w:color="auto"/>
              <w:left w:val="single" w:sz="6" w:space="0" w:color="auto"/>
              <w:bottom w:val="single" w:sz="6" w:space="0" w:color="auto"/>
              <w:right w:val="single" w:sz="6" w:space="0" w:color="auto"/>
            </w:tcBorders>
          </w:tcPr>
          <w:p w14:paraId="40ADED57" w14:textId="77777777" w:rsidR="002D775D" w:rsidRPr="00FB4DBC" w:rsidDel="00ED7123" w:rsidRDefault="002D775D" w:rsidP="00B94200">
            <w:pPr>
              <w:pStyle w:val="tablehead"/>
              <w:suppressAutoHyphens/>
              <w:rPr>
                <w:del w:id="37756" w:author="Author"/>
                <w:b w:val="0"/>
              </w:rPr>
            </w:pPr>
            <w:del w:id="37757" w:author="Author">
              <w:r w:rsidRPr="00FB4DBC" w:rsidDel="00ED7123">
                <w:delText>Comprehensive</w:delText>
              </w:r>
              <w:r w:rsidRPr="00FB4DBC" w:rsidDel="00ED7123">
                <w:br/>
                <w:delText>And Specified</w:delText>
              </w:r>
              <w:r w:rsidRPr="00FB4DBC" w:rsidDel="00ED7123">
                <w:br/>
                <w:delText>Causes Of Loss</w:delText>
              </w:r>
            </w:del>
          </w:p>
        </w:tc>
        <w:tc>
          <w:tcPr>
            <w:tcW w:w="920" w:type="dxa"/>
            <w:tcBorders>
              <w:top w:val="single" w:sz="6" w:space="0" w:color="auto"/>
              <w:left w:val="single" w:sz="6" w:space="0" w:color="auto"/>
              <w:bottom w:val="single" w:sz="6" w:space="0" w:color="auto"/>
              <w:right w:val="single" w:sz="6" w:space="0" w:color="auto"/>
            </w:tcBorders>
          </w:tcPr>
          <w:p w14:paraId="6B76E776" w14:textId="77777777" w:rsidR="002D775D" w:rsidRPr="00FB4DBC" w:rsidDel="00ED7123" w:rsidRDefault="002D775D" w:rsidP="00B94200">
            <w:pPr>
              <w:pStyle w:val="tablehead"/>
              <w:suppressAutoHyphens/>
              <w:rPr>
                <w:del w:id="37758" w:author="Author"/>
                <w:b w:val="0"/>
              </w:rPr>
            </w:pPr>
            <w:del w:id="37759" w:author="Author">
              <w:r w:rsidRPr="00FB4DBC" w:rsidDel="00ED7123">
                <w:br/>
              </w:r>
              <w:r w:rsidRPr="00FB4DBC" w:rsidDel="00ED7123">
                <w:br/>
                <w:delText>Collision</w:delText>
              </w:r>
            </w:del>
          </w:p>
        </w:tc>
      </w:tr>
      <w:tr w:rsidR="002D775D" w:rsidRPr="00FB4DBC" w:rsidDel="00ED7123" w14:paraId="4557D2DE" w14:textId="77777777" w:rsidTr="00B94200">
        <w:trPr>
          <w:cantSplit/>
          <w:trHeight w:val="190"/>
          <w:del w:id="37760" w:author="Author"/>
        </w:trPr>
        <w:tc>
          <w:tcPr>
            <w:tcW w:w="200" w:type="dxa"/>
            <w:tcBorders>
              <w:top w:val="nil"/>
              <w:left w:val="nil"/>
              <w:bottom w:val="nil"/>
              <w:right w:val="nil"/>
            </w:tcBorders>
          </w:tcPr>
          <w:p w14:paraId="04AB1B26" w14:textId="77777777" w:rsidR="002D775D" w:rsidRPr="00FB4DBC" w:rsidDel="00ED7123" w:rsidRDefault="002D775D" w:rsidP="00B94200">
            <w:pPr>
              <w:pStyle w:val="tabletext11"/>
              <w:suppressAutoHyphens/>
              <w:rPr>
                <w:del w:id="37761" w:author="Author"/>
              </w:rPr>
            </w:pPr>
          </w:p>
        </w:tc>
        <w:tc>
          <w:tcPr>
            <w:tcW w:w="2320" w:type="dxa"/>
            <w:tcBorders>
              <w:top w:val="single" w:sz="6" w:space="0" w:color="auto"/>
              <w:left w:val="single" w:sz="6" w:space="0" w:color="auto"/>
              <w:bottom w:val="single" w:sz="6" w:space="0" w:color="auto"/>
              <w:right w:val="single" w:sz="6" w:space="0" w:color="auto"/>
            </w:tcBorders>
          </w:tcPr>
          <w:p w14:paraId="333D40CB" w14:textId="77777777" w:rsidR="002D775D" w:rsidRPr="00FB4DBC" w:rsidDel="00ED7123" w:rsidRDefault="002D775D" w:rsidP="00B94200">
            <w:pPr>
              <w:pStyle w:val="tabletext11"/>
              <w:suppressAutoHyphens/>
              <w:rPr>
                <w:del w:id="37762" w:author="Author"/>
              </w:rPr>
            </w:pPr>
            <w:del w:id="37763" w:author="Author">
              <w:r w:rsidRPr="00FB4DBC" w:rsidDel="00ED7123">
                <w:delText>Current Model Year</w:delText>
              </w:r>
            </w:del>
          </w:p>
        </w:tc>
        <w:tc>
          <w:tcPr>
            <w:tcW w:w="1560" w:type="dxa"/>
            <w:tcBorders>
              <w:top w:val="single" w:sz="6" w:space="0" w:color="auto"/>
              <w:left w:val="single" w:sz="6" w:space="0" w:color="auto"/>
              <w:bottom w:val="single" w:sz="6" w:space="0" w:color="auto"/>
              <w:right w:val="single" w:sz="6" w:space="0" w:color="auto"/>
            </w:tcBorders>
          </w:tcPr>
          <w:p w14:paraId="4FEB8A3B" w14:textId="77777777" w:rsidR="002D775D" w:rsidRPr="00FB4DBC" w:rsidDel="00ED7123" w:rsidRDefault="002D775D" w:rsidP="00B94200">
            <w:pPr>
              <w:pStyle w:val="tabletext11"/>
              <w:tabs>
                <w:tab w:val="decimal" w:pos="660"/>
              </w:tabs>
              <w:suppressAutoHyphens/>
              <w:rPr>
                <w:del w:id="37764" w:author="Author"/>
              </w:rPr>
            </w:pPr>
            <w:del w:id="37765" w:author="Author">
              <w:r w:rsidRPr="00FB4DBC" w:rsidDel="00ED7123">
                <w:delText>1.00</w:delText>
              </w:r>
            </w:del>
          </w:p>
        </w:tc>
        <w:tc>
          <w:tcPr>
            <w:tcW w:w="920" w:type="dxa"/>
            <w:tcBorders>
              <w:top w:val="single" w:sz="6" w:space="0" w:color="auto"/>
              <w:left w:val="single" w:sz="6" w:space="0" w:color="auto"/>
              <w:bottom w:val="single" w:sz="6" w:space="0" w:color="auto"/>
              <w:right w:val="single" w:sz="6" w:space="0" w:color="auto"/>
            </w:tcBorders>
          </w:tcPr>
          <w:p w14:paraId="1A22D526" w14:textId="77777777" w:rsidR="002D775D" w:rsidRPr="00FB4DBC" w:rsidDel="00ED7123" w:rsidRDefault="002D775D" w:rsidP="00B94200">
            <w:pPr>
              <w:pStyle w:val="tabletext11"/>
              <w:tabs>
                <w:tab w:val="decimal" w:pos="310"/>
              </w:tabs>
              <w:suppressAutoHyphens/>
              <w:rPr>
                <w:del w:id="37766" w:author="Author"/>
              </w:rPr>
            </w:pPr>
            <w:del w:id="37767" w:author="Author">
              <w:r w:rsidRPr="00FB4DBC" w:rsidDel="00ED7123">
                <w:delText>1.00</w:delText>
              </w:r>
            </w:del>
          </w:p>
        </w:tc>
      </w:tr>
      <w:tr w:rsidR="002D775D" w:rsidRPr="00FB4DBC" w:rsidDel="00ED7123" w14:paraId="15474DF2" w14:textId="77777777" w:rsidTr="00B94200">
        <w:trPr>
          <w:cantSplit/>
          <w:trHeight w:val="190"/>
          <w:del w:id="37768" w:author="Author"/>
        </w:trPr>
        <w:tc>
          <w:tcPr>
            <w:tcW w:w="200" w:type="dxa"/>
            <w:tcBorders>
              <w:top w:val="nil"/>
              <w:left w:val="nil"/>
              <w:bottom w:val="nil"/>
              <w:right w:val="nil"/>
            </w:tcBorders>
          </w:tcPr>
          <w:p w14:paraId="5541741A" w14:textId="77777777" w:rsidR="002D775D" w:rsidRPr="00FB4DBC" w:rsidDel="00ED7123" w:rsidRDefault="002D775D" w:rsidP="00B94200">
            <w:pPr>
              <w:pStyle w:val="tabletext11"/>
              <w:suppressAutoHyphens/>
              <w:rPr>
                <w:del w:id="37769" w:author="Author"/>
              </w:rPr>
            </w:pPr>
          </w:p>
        </w:tc>
        <w:tc>
          <w:tcPr>
            <w:tcW w:w="2320" w:type="dxa"/>
            <w:tcBorders>
              <w:top w:val="single" w:sz="6" w:space="0" w:color="auto"/>
              <w:left w:val="single" w:sz="6" w:space="0" w:color="auto"/>
              <w:bottom w:val="single" w:sz="6" w:space="0" w:color="auto"/>
              <w:right w:val="single" w:sz="6" w:space="0" w:color="auto"/>
            </w:tcBorders>
          </w:tcPr>
          <w:p w14:paraId="4B0FE109" w14:textId="77777777" w:rsidR="002D775D" w:rsidRPr="00FB4DBC" w:rsidDel="00ED7123" w:rsidRDefault="002D775D" w:rsidP="00B94200">
            <w:pPr>
              <w:pStyle w:val="tabletext11"/>
              <w:suppressAutoHyphens/>
              <w:rPr>
                <w:del w:id="37770" w:author="Author"/>
              </w:rPr>
            </w:pPr>
            <w:del w:id="37771" w:author="Author">
              <w:r w:rsidRPr="00FB4DBC" w:rsidDel="00ED7123">
                <w:delText>1st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3B38FD12" w14:textId="77777777" w:rsidR="002D775D" w:rsidRPr="00FB4DBC" w:rsidDel="00ED7123" w:rsidRDefault="002D775D" w:rsidP="00B94200">
            <w:pPr>
              <w:pStyle w:val="tabletext11"/>
              <w:tabs>
                <w:tab w:val="decimal" w:pos="660"/>
              </w:tabs>
              <w:suppressAutoHyphens/>
              <w:rPr>
                <w:del w:id="37772" w:author="Author"/>
              </w:rPr>
            </w:pPr>
            <w:del w:id="37773" w:author="Author">
              <w:r w:rsidRPr="00FB4DBC" w:rsidDel="00ED7123">
                <w:delText>1.00</w:delText>
              </w:r>
            </w:del>
          </w:p>
        </w:tc>
        <w:tc>
          <w:tcPr>
            <w:tcW w:w="920" w:type="dxa"/>
            <w:tcBorders>
              <w:top w:val="single" w:sz="6" w:space="0" w:color="auto"/>
              <w:left w:val="single" w:sz="6" w:space="0" w:color="auto"/>
              <w:bottom w:val="single" w:sz="6" w:space="0" w:color="auto"/>
              <w:right w:val="single" w:sz="6" w:space="0" w:color="auto"/>
            </w:tcBorders>
          </w:tcPr>
          <w:p w14:paraId="14517D79" w14:textId="77777777" w:rsidR="002D775D" w:rsidRPr="00FB4DBC" w:rsidDel="00ED7123" w:rsidRDefault="002D775D" w:rsidP="00B94200">
            <w:pPr>
              <w:pStyle w:val="tabletext11"/>
              <w:tabs>
                <w:tab w:val="decimal" w:pos="310"/>
              </w:tabs>
              <w:suppressAutoHyphens/>
              <w:rPr>
                <w:del w:id="37774" w:author="Author"/>
              </w:rPr>
            </w:pPr>
            <w:del w:id="37775" w:author="Author">
              <w:r w:rsidRPr="00FB4DBC" w:rsidDel="00ED7123">
                <w:delText>1.00</w:delText>
              </w:r>
            </w:del>
          </w:p>
        </w:tc>
      </w:tr>
      <w:tr w:rsidR="002D775D" w:rsidRPr="00FB4DBC" w:rsidDel="00ED7123" w14:paraId="0B4C5F67" w14:textId="77777777" w:rsidTr="00B94200">
        <w:trPr>
          <w:cantSplit/>
          <w:trHeight w:val="190"/>
          <w:del w:id="37776" w:author="Author"/>
        </w:trPr>
        <w:tc>
          <w:tcPr>
            <w:tcW w:w="200" w:type="dxa"/>
            <w:tcBorders>
              <w:top w:val="nil"/>
              <w:left w:val="nil"/>
              <w:bottom w:val="nil"/>
              <w:right w:val="nil"/>
            </w:tcBorders>
          </w:tcPr>
          <w:p w14:paraId="6B85FF39" w14:textId="77777777" w:rsidR="002D775D" w:rsidRPr="00FB4DBC" w:rsidDel="00ED7123" w:rsidRDefault="002D775D" w:rsidP="00B94200">
            <w:pPr>
              <w:pStyle w:val="tabletext11"/>
              <w:suppressAutoHyphens/>
              <w:rPr>
                <w:del w:id="37777" w:author="Author"/>
              </w:rPr>
            </w:pPr>
          </w:p>
        </w:tc>
        <w:tc>
          <w:tcPr>
            <w:tcW w:w="2320" w:type="dxa"/>
            <w:tcBorders>
              <w:top w:val="single" w:sz="6" w:space="0" w:color="auto"/>
              <w:left w:val="single" w:sz="6" w:space="0" w:color="auto"/>
              <w:bottom w:val="single" w:sz="6" w:space="0" w:color="auto"/>
              <w:right w:val="single" w:sz="6" w:space="0" w:color="auto"/>
            </w:tcBorders>
          </w:tcPr>
          <w:p w14:paraId="0E9D2466" w14:textId="77777777" w:rsidR="002D775D" w:rsidRPr="00FB4DBC" w:rsidDel="00ED7123" w:rsidRDefault="002D775D" w:rsidP="00B94200">
            <w:pPr>
              <w:pStyle w:val="tabletext11"/>
              <w:suppressAutoHyphens/>
              <w:rPr>
                <w:del w:id="37778" w:author="Author"/>
              </w:rPr>
            </w:pPr>
            <w:del w:id="37779" w:author="Author">
              <w:r w:rsidRPr="00FB4DBC" w:rsidDel="00ED7123">
                <w:delText>2nd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3D8A05BE" w14:textId="77777777" w:rsidR="002D775D" w:rsidRPr="00FB4DBC" w:rsidDel="00ED7123" w:rsidRDefault="002D775D" w:rsidP="00B94200">
            <w:pPr>
              <w:pStyle w:val="tabletext11"/>
              <w:tabs>
                <w:tab w:val="decimal" w:pos="660"/>
              </w:tabs>
              <w:suppressAutoHyphens/>
              <w:rPr>
                <w:del w:id="37780" w:author="Author"/>
              </w:rPr>
            </w:pPr>
            <w:del w:id="37781" w:author="Author">
              <w:r w:rsidRPr="00FB4DBC" w:rsidDel="00ED7123">
                <w:delText>1.00</w:delText>
              </w:r>
            </w:del>
          </w:p>
        </w:tc>
        <w:tc>
          <w:tcPr>
            <w:tcW w:w="920" w:type="dxa"/>
            <w:tcBorders>
              <w:top w:val="single" w:sz="6" w:space="0" w:color="auto"/>
              <w:left w:val="single" w:sz="6" w:space="0" w:color="auto"/>
              <w:bottom w:val="single" w:sz="6" w:space="0" w:color="auto"/>
              <w:right w:val="single" w:sz="6" w:space="0" w:color="auto"/>
            </w:tcBorders>
          </w:tcPr>
          <w:p w14:paraId="730B15B3" w14:textId="77777777" w:rsidR="002D775D" w:rsidRPr="00FB4DBC" w:rsidDel="00ED7123" w:rsidRDefault="002D775D" w:rsidP="00B94200">
            <w:pPr>
              <w:pStyle w:val="tabletext11"/>
              <w:tabs>
                <w:tab w:val="decimal" w:pos="310"/>
              </w:tabs>
              <w:suppressAutoHyphens/>
              <w:rPr>
                <w:del w:id="37782" w:author="Author"/>
              </w:rPr>
            </w:pPr>
            <w:del w:id="37783" w:author="Author">
              <w:r w:rsidRPr="00FB4DBC" w:rsidDel="00ED7123">
                <w:delText>1.00</w:delText>
              </w:r>
            </w:del>
          </w:p>
        </w:tc>
      </w:tr>
      <w:tr w:rsidR="002D775D" w:rsidRPr="00FB4DBC" w:rsidDel="00ED7123" w14:paraId="5B2D1301" w14:textId="77777777" w:rsidTr="00B94200">
        <w:trPr>
          <w:cantSplit/>
          <w:trHeight w:val="190"/>
          <w:del w:id="37784" w:author="Author"/>
        </w:trPr>
        <w:tc>
          <w:tcPr>
            <w:tcW w:w="200" w:type="dxa"/>
            <w:tcBorders>
              <w:top w:val="nil"/>
              <w:left w:val="nil"/>
              <w:bottom w:val="nil"/>
              <w:right w:val="nil"/>
            </w:tcBorders>
          </w:tcPr>
          <w:p w14:paraId="0BF4B123" w14:textId="77777777" w:rsidR="002D775D" w:rsidRPr="00FB4DBC" w:rsidDel="00ED7123" w:rsidRDefault="002D775D" w:rsidP="00B94200">
            <w:pPr>
              <w:pStyle w:val="tabletext11"/>
              <w:suppressAutoHyphens/>
              <w:rPr>
                <w:del w:id="37785" w:author="Author"/>
              </w:rPr>
            </w:pPr>
          </w:p>
        </w:tc>
        <w:tc>
          <w:tcPr>
            <w:tcW w:w="2320" w:type="dxa"/>
            <w:tcBorders>
              <w:top w:val="single" w:sz="6" w:space="0" w:color="auto"/>
              <w:left w:val="single" w:sz="6" w:space="0" w:color="auto"/>
              <w:bottom w:val="single" w:sz="6" w:space="0" w:color="auto"/>
              <w:right w:val="single" w:sz="6" w:space="0" w:color="auto"/>
            </w:tcBorders>
          </w:tcPr>
          <w:p w14:paraId="453C4077" w14:textId="77777777" w:rsidR="002D775D" w:rsidRPr="00FB4DBC" w:rsidDel="00ED7123" w:rsidRDefault="002D775D" w:rsidP="00B94200">
            <w:pPr>
              <w:pStyle w:val="tabletext11"/>
              <w:suppressAutoHyphens/>
              <w:rPr>
                <w:del w:id="37786" w:author="Author"/>
              </w:rPr>
            </w:pPr>
            <w:del w:id="37787" w:author="Author">
              <w:r w:rsidRPr="00FB4DBC" w:rsidDel="00ED7123">
                <w:delText>3rd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3381EA46" w14:textId="77777777" w:rsidR="002D775D" w:rsidRPr="00FB4DBC" w:rsidDel="00ED7123" w:rsidRDefault="002D775D" w:rsidP="00B94200">
            <w:pPr>
              <w:pStyle w:val="tabletext11"/>
              <w:tabs>
                <w:tab w:val="decimal" w:pos="660"/>
              </w:tabs>
              <w:suppressAutoHyphens/>
              <w:rPr>
                <w:del w:id="37788" w:author="Author"/>
              </w:rPr>
            </w:pPr>
            <w:del w:id="37789" w:author="Author">
              <w:r w:rsidRPr="00FB4DBC" w:rsidDel="00ED7123">
                <w:delText>0.95</w:delText>
              </w:r>
            </w:del>
          </w:p>
        </w:tc>
        <w:tc>
          <w:tcPr>
            <w:tcW w:w="920" w:type="dxa"/>
            <w:tcBorders>
              <w:top w:val="single" w:sz="6" w:space="0" w:color="auto"/>
              <w:left w:val="single" w:sz="6" w:space="0" w:color="auto"/>
              <w:bottom w:val="single" w:sz="6" w:space="0" w:color="auto"/>
              <w:right w:val="single" w:sz="6" w:space="0" w:color="auto"/>
            </w:tcBorders>
          </w:tcPr>
          <w:p w14:paraId="1A055F7E" w14:textId="77777777" w:rsidR="002D775D" w:rsidRPr="00FB4DBC" w:rsidDel="00ED7123" w:rsidRDefault="002D775D" w:rsidP="00B94200">
            <w:pPr>
              <w:pStyle w:val="tabletext11"/>
              <w:tabs>
                <w:tab w:val="decimal" w:pos="310"/>
              </w:tabs>
              <w:suppressAutoHyphens/>
              <w:rPr>
                <w:del w:id="37790" w:author="Author"/>
              </w:rPr>
            </w:pPr>
            <w:del w:id="37791" w:author="Author">
              <w:r w:rsidRPr="00FB4DBC" w:rsidDel="00ED7123">
                <w:delText>0.95</w:delText>
              </w:r>
            </w:del>
          </w:p>
        </w:tc>
      </w:tr>
      <w:tr w:rsidR="002D775D" w:rsidRPr="00FB4DBC" w:rsidDel="00ED7123" w14:paraId="41BA86D8" w14:textId="77777777" w:rsidTr="00B94200">
        <w:trPr>
          <w:cantSplit/>
          <w:trHeight w:val="190"/>
          <w:del w:id="37792" w:author="Author"/>
        </w:trPr>
        <w:tc>
          <w:tcPr>
            <w:tcW w:w="200" w:type="dxa"/>
            <w:tcBorders>
              <w:top w:val="nil"/>
              <w:left w:val="nil"/>
              <w:bottom w:val="nil"/>
              <w:right w:val="nil"/>
            </w:tcBorders>
          </w:tcPr>
          <w:p w14:paraId="6B3EE9F9" w14:textId="77777777" w:rsidR="002D775D" w:rsidRPr="00FB4DBC" w:rsidDel="00ED7123" w:rsidRDefault="002D775D" w:rsidP="00B94200">
            <w:pPr>
              <w:pStyle w:val="tabletext11"/>
              <w:suppressAutoHyphens/>
              <w:rPr>
                <w:del w:id="37793" w:author="Author"/>
              </w:rPr>
            </w:pPr>
          </w:p>
        </w:tc>
        <w:tc>
          <w:tcPr>
            <w:tcW w:w="2320" w:type="dxa"/>
            <w:tcBorders>
              <w:top w:val="single" w:sz="6" w:space="0" w:color="auto"/>
              <w:left w:val="single" w:sz="6" w:space="0" w:color="auto"/>
              <w:bottom w:val="single" w:sz="6" w:space="0" w:color="auto"/>
              <w:right w:val="single" w:sz="6" w:space="0" w:color="auto"/>
            </w:tcBorders>
          </w:tcPr>
          <w:p w14:paraId="67A2E2C6" w14:textId="77777777" w:rsidR="002D775D" w:rsidRPr="00FB4DBC" w:rsidDel="00ED7123" w:rsidRDefault="002D775D" w:rsidP="00B94200">
            <w:pPr>
              <w:pStyle w:val="tabletext11"/>
              <w:suppressAutoHyphens/>
              <w:rPr>
                <w:del w:id="37794" w:author="Author"/>
              </w:rPr>
            </w:pPr>
            <w:del w:id="37795" w:author="Author">
              <w:r w:rsidRPr="00FB4DBC" w:rsidDel="00ED7123">
                <w:delText>4th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6EE2C6BB" w14:textId="77777777" w:rsidR="002D775D" w:rsidRPr="00FB4DBC" w:rsidDel="00ED7123" w:rsidRDefault="002D775D" w:rsidP="00B94200">
            <w:pPr>
              <w:pStyle w:val="tabletext11"/>
              <w:tabs>
                <w:tab w:val="decimal" w:pos="660"/>
              </w:tabs>
              <w:suppressAutoHyphens/>
              <w:rPr>
                <w:del w:id="37796" w:author="Author"/>
              </w:rPr>
            </w:pPr>
            <w:del w:id="37797" w:author="Author">
              <w:r w:rsidRPr="00FB4DBC" w:rsidDel="00ED7123">
                <w:delText>0.90</w:delText>
              </w:r>
            </w:del>
          </w:p>
        </w:tc>
        <w:tc>
          <w:tcPr>
            <w:tcW w:w="920" w:type="dxa"/>
            <w:tcBorders>
              <w:top w:val="single" w:sz="6" w:space="0" w:color="auto"/>
              <w:left w:val="single" w:sz="6" w:space="0" w:color="auto"/>
              <w:bottom w:val="single" w:sz="6" w:space="0" w:color="auto"/>
              <w:right w:val="single" w:sz="6" w:space="0" w:color="auto"/>
            </w:tcBorders>
          </w:tcPr>
          <w:p w14:paraId="0CEED6FE" w14:textId="77777777" w:rsidR="002D775D" w:rsidRPr="00FB4DBC" w:rsidDel="00ED7123" w:rsidRDefault="002D775D" w:rsidP="00B94200">
            <w:pPr>
              <w:pStyle w:val="tabletext11"/>
              <w:tabs>
                <w:tab w:val="decimal" w:pos="310"/>
              </w:tabs>
              <w:suppressAutoHyphens/>
              <w:rPr>
                <w:del w:id="37798" w:author="Author"/>
              </w:rPr>
            </w:pPr>
            <w:del w:id="37799" w:author="Author">
              <w:r w:rsidRPr="00FB4DBC" w:rsidDel="00ED7123">
                <w:delText>0.90</w:delText>
              </w:r>
            </w:del>
          </w:p>
        </w:tc>
      </w:tr>
      <w:tr w:rsidR="002D775D" w:rsidRPr="00FB4DBC" w:rsidDel="00ED7123" w14:paraId="59F8D964" w14:textId="77777777" w:rsidTr="00B94200">
        <w:trPr>
          <w:cantSplit/>
          <w:trHeight w:val="190"/>
          <w:del w:id="37800" w:author="Author"/>
        </w:trPr>
        <w:tc>
          <w:tcPr>
            <w:tcW w:w="200" w:type="dxa"/>
            <w:tcBorders>
              <w:top w:val="nil"/>
              <w:left w:val="nil"/>
              <w:bottom w:val="nil"/>
              <w:right w:val="nil"/>
            </w:tcBorders>
          </w:tcPr>
          <w:p w14:paraId="2BD3EBA1" w14:textId="77777777" w:rsidR="002D775D" w:rsidRPr="00FB4DBC" w:rsidDel="00ED7123" w:rsidRDefault="002D775D" w:rsidP="00B94200">
            <w:pPr>
              <w:pStyle w:val="tabletext11"/>
              <w:suppressAutoHyphens/>
              <w:rPr>
                <w:del w:id="37801" w:author="Author"/>
              </w:rPr>
            </w:pPr>
          </w:p>
        </w:tc>
        <w:tc>
          <w:tcPr>
            <w:tcW w:w="2320" w:type="dxa"/>
            <w:tcBorders>
              <w:top w:val="single" w:sz="6" w:space="0" w:color="auto"/>
              <w:left w:val="single" w:sz="6" w:space="0" w:color="auto"/>
              <w:bottom w:val="single" w:sz="6" w:space="0" w:color="auto"/>
              <w:right w:val="single" w:sz="6" w:space="0" w:color="auto"/>
            </w:tcBorders>
          </w:tcPr>
          <w:p w14:paraId="7C034D30" w14:textId="77777777" w:rsidR="002D775D" w:rsidRPr="00FB4DBC" w:rsidDel="00ED7123" w:rsidRDefault="002D775D" w:rsidP="00B94200">
            <w:pPr>
              <w:pStyle w:val="tabletext11"/>
              <w:suppressAutoHyphens/>
              <w:rPr>
                <w:del w:id="37802" w:author="Author"/>
              </w:rPr>
            </w:pPr>
            <w:del w:id="37803" w:author="Author">
              <w:r w:rsidRPr="00FB4DBC" w:rsidDel="00ED7123">
                <w:delText>5th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25B51224" w14:textId="77777777" w:rsidR="002D775D" w:rsidRPr="00FB4DBC" w:rsidDel="00ED7123" w:rsidRDefault="002D775D" w:rsidP="00B94200">
            <w:pPr>
              <w:pStyle w:val="tabletext11"/>
              <w:tabs>
                <w:tab w:val="decimal" w:pos="660"/>
              </w:tabs>
              <w:suppressAutoHyphens/>
              <w:rPr>
                <w:del w:id="37804" w:author="Author"/>
              </w:rPr>
            </w:pPr>
            <w:del w:id="37805" w:author="Author">
              <w:r w:rsidRPr="00FB4DBC" w:rsidDel="00ED7123">
                <w:delText>0.80</w:delText>
              </w:r>
            </w:del>
          </w:p>
        </w:tc>
        <w:tc>
          <w:tcPr>
            <w:tcW w:w="920" w:type="dxa"/>
            <w:tcBorders>
              <w:top w:val="single" w:sz="6" w:space="0" w:color="auto"/>
              <w:left w:val="single" w:sz="6" w:space="0" w:color="auto"/>
              <w:bottom w:val="single" w:sz="6" w:space="0" w:color="auto"/>
              <w:right w:val="single" w:sz="6" w:space="0" w:color="auto"/>
            </w:tcBorders>
          </w:tcPr>
          <w:p w14:paraId="2E85B18A" w14:textId="77777777" w:rsidR="002D775D" w:rsidRPr="00FB4DBC" w:rsidDel="00ED7123" w:rsidRDefault="002D775D" w:rsidP="00B94200">
            <w:pPr>
              <w:pStyle w:val="tabletext11"/>
              <w:tabs>
                <w:tab w:val="decimal" w:pos="310"/>
              </w:tabs>
              <w:suppressAutoHyphens/>
              <w:rPr>
                <w:del w:id="37806" w:author="Author"/>
              </w:rPr>
            </w:pPr>
            <w:del w:id="37807" w:author="Author">
              <w:r w:rsidRPr="00FB4DBC" w:rsidDel="00ED7123">
                <w:delText>0.80</w:delText>
              </w:r>
            </w:del>
          </w:p>
        </w:tc>
      </w:tr>
      <w:tr w:rsidR="002D775D" w:rsidRPr="00FB4DBC" w:rsidDel="00ED7123" w14:paraId="0EEF6728" w14:textId="77777777" w:rsidTr="00B94200">
        <w:trPr>
          <w:cantSplit/>
          <w:trHeight w:val="190"/>
          <w:del w:id="37808" w:author="Author"/>
        </w:trPr>
        <w:tc>
          <w:tcPr>
            <w:tcW w:w="200" w:type="dxa"/>
            <w:tcBorders>
              <w:top w:val="nil"/>
              <w:left w:val="nil"/>
              <w:bottom w:val="nil"/>
              <w:right w:val="nil"/>
            </w:tcBorders>
          </w:tcPr>
          <w:p w14:paraId="3AB8BE80" w14:textId="77777777" w:rsidR="002D775D" w:rsidRPr="00FB4DBC" w:rsidDel="00ED7123" w:rsidRDefault="002D775D" w:rsidP="00B94200">
            <w:pPr>
              <w:pStyle w:val="tabletext11"/>
              <w:suppressAutoHyphens/>
              <w:rPr>
                <w:del w:id="37809" w:author="Author"/>
              </w:rPr>
            </w:pPr>
          </w:p>
        </w:tc>
        <w:tc>
          <w:tcPr>
            <w:tcW w:w="2320" w:type="dxa"/>
            <w:tcBorders>
              <w:top w:val="single" w:sz="6" w:space="0" w:color="auto"/>
              <w:left w:val="single" w:sz="6" w:space="0" w:color="auto"/>
              <w:bottom w:val="single" w:sz="6" w:space="0" w:color="auto"/>
              <w:right w:val="single" w:sz="6" w:space="0" w:color="auto"/>
            </w:tcBorders>
          </w:tcPr>
          <w:p w14:paraId="5C7100ED" w14:textId="77777777" w:rsidR="002D775D" w:rsidRPr="00FB4DBC" w:rsidDel="00ED7123" w:rsidRDefault="002D775D" w:rsidP="00B94200">
            <w:pPr>
              <w:pStyle w:val="tabletext11"/>
              <w:suppressAutoHyphens/>
              <w:rPr>
                <w:del w:id="37810" w:author="Author"/>
              </w:rPr>
            </w:pPr>
            <w:del w:id="37811" w:author="Author">
              <w:r w:rsidRPr="00FB4DBC" w:rsidDel="00ED7123">
                <w:delText>6th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763D686C" w14:textId="77777777" w:rsidR="002D775D" w:rsidRPr="00FB4DBC" w:rsidDel="00ED7123" w:rsidRDefault="002D775D" w:rsidP="00B94200">
            <w:pPr>
              <w:pStyle w:val="tabletext11"/>
              <w:tabs>
                <w:tab w:val="decimal" w:pos="660"/>
              </w:tabs>
              <w:suppressAutoHyphens/>
              <w:rPr>
                <w:del w:id="37812" w:author="Author"/>
              </w:rPr>
            </w:pPr>
            <w:del w:id="37813" w:author="Author">
              <w:r w:rsidRPr="00FB4DBC" w:rsidDel="00ED7123">
                <w:delText>0.80</w:delText>
              </w:r>
            </w:del>
          </w:p>
        </w:tc>
        <w:tc>
          <w:tcPr>
            <w:tcW w:w="920" w:type="dxa"/>
            <w:tcBorders>
              <w:top w:val="single" w:sz="6" w:space="0" w:color="auto"/>
              <w:left w:val="single" w:sz="6" w:space="0" w:color="auto"/>
              <w:bottom w:val="single" w:sz="6" w:space="0" w:color="auto"/>
              <w:right w:val="single" w:sz="6" w:space="0" w:color="auto"/>
            </w:tcBorders>
          </w:tcPr>
          <w:p w14:paraId="2CDBFFC1" w14:textId="77777777" w:rsidR="002D775D" w:rsidRPr="00FB4DBC" w:rsidDel="00ED7123" w:rsidRDefault="002D775D" w:rsidP="00B94200">
            <w:pPr>
              <w:pStyle w:val="tabletext11"/>
              <w:tabs>
                <w:tab w:val="decimal" w:pos="310"/>
              </w:tabs>
              <w:suppressAutoHyphens/>
              <w:rPr>
                <w:del w:id="37814" w:author="Author"/>
              </w:rPr>
            </w:pPr>
            <w:del w:id="37815" w:author="Author">
              <w:r w:rsidRPr="00FB4DBC" w:rsidDel="00ED7123">
                <w:delText>0.75</w:delText>
              </w:r>
            </w:del>
          </w:p>
        </w:tc>
      </w:tr>
      <w:tr w:rsidR="002D775D" w:rsidRPr="00FB4DBC" w:rsidDel="00ED7123" w14:paraId="02550925" w14:textId="77777777" w:rsidTr="00B94200">
        <w:trPr>
          <w:cantSplit/>
          <w:trHeight w:val="190"/>
          <w:del w:id="37816" w:author="Author"/>
        </w:trPr>
        <w:tc>
          <w:tcPr>
            <w:tcW w:w="200" w:type="dxa"/>
            <w:tcBorders>
              <w:top w:val="nil"/>
              <w:left w:val="nil"/>
              <w:bottom w:val="nil"/>
              <w:right w:val="nil"/>
            </w:tcBorders>
          </w:tcPr>
          <w:p w14:paraId="11552D6B" w14:textId="77777777" w:rsidR="002D775D" w:rsidRPr="00FB4DBC" w:rsidDel="00ED7123" w:rsidRDefault="002D775D" w:rsidP="00B94200">
            <w:pPr>
              <w:pStyle w:val="tabletext11"/>
              <w:suppressAutoHyphens/>
              <w:rPr>
                <w:del w:id="37817" w:author="Author"/>
              </w:rPr>
            </w:pPr>
          </w:p>
        </w:tc>
        <w:tc>
          <w:tcPr>
            <w:tcW w:w="2320" w:type="dxa"/>
            <w:tcBorders>
              <w:top w:val="single" w:sz="6" w:space="0" w:color="auto"/>
              <w:left w:val="single" w:sz="6" w:space="0" w:color="auto"/>
              <w:bottom w:val="single" w:sz="6" w:space="0" w:color="auto"/>
              <w:right w:val="single" w:sz="6" w:space="0" w:color="auto"/>
            </w:tcBorders>
          </w:tcPr>
          <w:p w14:paraId="0BBC2B14" w14:textId="77777777" w:rsidR="002D775D" w:rsidRPr="00FB4DBC" w:rsidDel="00ED7123" w:rsidRDefault="002D775D" w:rsidP="00B94200">
            <w:pPr>
              <w:pStyle w:val="tabletext11"/>
              <w:suppressAutoHyphens/>
              <w:rPr>
                <w:del w:id="37818" w:author="Author"/>
              </w:rPr>
            </w:pPr>
            <w:del w:id="37819" w:author="Author">
              <w:r w:rsidRPr="00FB4DBC" w:rsidDel="00ED7123">
                <w:delText>7th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4CCD6380" w14:textId="77777777" w:rsidR="002D775D" w:rsidRPr="00FB4DBC" w:rsidDel="00ED7123" w:rsidRDefault="002D775D" w:rsidP="00B94200">
            <w:pPr>
              <w:pStyle w:val="tabletext11"/>
              <w:tabs>
                <w:tab w:val="decimal" w:pos="660"/>
              </w:tabs>
              <w:suppressAutoHyphens/>
              <w:rPr>
                <w:del w:id="37820" w:author="Author"/>
              </w:rPr>
            </w:pPr>
            <w:del w:id="37821" w:author="Author">
              <w:r w:rsidRPr="00FB4DBC" w:rsidDel="00ED7123">
                <w:delText>0.75</w:delText>
              </w:r>
            </w:del>
          </w:p>
        </w:tc>
        <w:tc>
          <w:tcPr>
            <w:tcW w:w="920" w:type="dxa"/>
            <w:tcBorders>
              <w:top w:val="single" w:sz="6" w:space="0" w:color="auto"/>
              <w:left w:val="single" w:sz="6" w:space="0" w:color="auto"/>
              <w:bottom w:val="single" w:sz="6" w:space="0" w:color="auto"/>
              <w:right w:val="single" w:sz="6" w:space="0" w:color="auto"/>
            </w:tcBorders>
          </w:tcPr>
          <w:p w14:paraId="7E6EF90B" w14:textId="77777777" w:rsidR="002D775D" w:rsidRPr="00FB4DBC" w:rsidDel="00ED7123" w:rsidRDefault="002D775D" w:rsidP="00B94200">
            <w:pPr>
              <w:pStyle w:val="tabletext11"/>
              <w:tabs>
                <w:tab w:val="decimal" w:pos="310"/>
              </w:tabs>
              <w:suppressAutoHyphens/>
              <w:rPr>
                <w:del w:id="37822" w:author="Author"/>
              </w:rPr>
            </w:pPr>
            <w:del w:id="37823" w:author="Author">
              <w:r w:rsidRPr="00FB4DBC" w:rsidDel="00ED7123">
                <w:delText>0.65</w:delText>
              </w:r>
            </w:del>
          </w:p>
        </w:tc>
      </w:tr>
      <w:tr w:rsidR="002D775D" w:rsidRPr="00FB4DBC" w:rsidDel="00ED7123" w14:paraId="19374604" w14:textId="77777777" w:rsidTr="00B94200">
        <w:trPr>
          <w:cantSplit/>
          <w:trHeight w:val="190"/>
          <w:del w:id="37824" w:author="Author"/>
        </w:trPr>
        <w:tc>
          <w:tcPr>
            <w:tcW w:w="200" w:type="dxa"/>
            <w:tcBorders>
              <w:top w:val="nil"/>
              <w:left w:val="nil"/>
              <w:bottom w:val="nil"/>
              <w:right w:val="nil"/>
            </w:tcBorders>
          </w:tcPr>
          <w:p w14:paraId="134C8485" w14:textId="77777777" w:rsidR="002D775D" w:rsidRPr="00FB4DBC" w:rsidDel="00ED7123" w:rsidRDefault="002D775D" w:rsidP="00B94200">
            <w:pPr>
              <w:pStyle w:val="tabletext11"/>
              <w:suppressAutoHyphens/>
              <w:rPr>
                <w:del w:id="37825" w:author="Author"/>
              </w:rPr>
            </w:pPr>
          </w:p>
        </w:tc>
        <w:tc>
          <w:tcPr>
            <w:tcW w:w="2320" w:type="dxa"/>
            <w:tcBorders>
              <w:top w:val="single" w:sz="6" w:space="0" w:color="auto"/>
              <w:left w:val="single" w:sz="6" w:space="0" w:color="auto"/>
              <w:bottom w:val="single" w:sz="6" w:space="0" w:color="auto"/>
              <w:right w:val="single" w:sz="6" w:space="0" w:color="auto"/>
            </w:tcBorders>
          </w:tcPr>
          <w:p w14:paraId="79849F02" w14:textId="77777777" w:rsidR="002D775D" w:rsidRPr="00FB4DBC" w:rsidDel="00ED7123" w:rsidRDefault="002D775D" w:rsidP="00B94200">
            <w:pPr>
              <w:pStyle w:val="tabletext11"/>
              <w:suppressAutoHyphens/>
              <w:rPr>
                <w:del w:id="37826" w:author="Author"/>
              </w:rPr>
            </w:pPr>
            <w:del w:id="37827" w:author="Author">
              <w:r w:rsidRPr="00FB4DBC" w:rsidDel="00ED7123">
                <w:delText>8th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6FD50583" w14:textId="77777777" w:rsidR="002D775D" w:rsidRPr="00FB4DBC" w:rsidDel="00ED7123" w:rsidRDefault="002D775D" w:rsidP="00B94200">
            <w:pPr>
              <w:pStyle w:val="tabletext11"/>
              <w:tabs>
                <w:tab w:val="decimal" w:pos="660"/>
              </w:tabs>
              <w:suppressAutoHyphens/>
              <w:rPr>
                <w:del w:id="37828" w:author="Author"/>
              </w:rPr>
            </w:pPr>
            <w:del w:id="37829" w:author="Author">
              <w:r w:rsidRPr="00FB4DBC" w:rsidDel="00ED7123">
                <w:delText>0.75</w:delText>
              </w:r>
            </w:del>
          </w:p>
        </w:tc>
        <w:tc>
          <w:tcPr>
            <w:tcW w:w="920" w:type="dxa"/>
            <w:tcBorders>
              <w:top w:val="single" w:sz="6" w:space="0" w:color="auto"/>
              <w:left w:val="single" w:sz="6" w:space="0" w:color="auto"/>
              <w:bottom w:val="single" w:sz="6" w:space="0" w:color="auto"/>
              <w:right w:val="single" w:sz="6" w:space="0" w:color="auto"/>
            </w:tcBorders>
          </w:tcPr>
          <w:p w14:paraId="5A41611C" w14:textId="77777777" w:rsidR="002D775D" w:rsidRPr="00FB4DBC" w:rsidDel="00ED7123" w:rsidRDefault="002D775D" w:rsidP="00B94200">
            <w:pPr>
              <w:pStyle w:val="tabletext11"/>
              <w:tabs>
                <w:tab w:val="decimal" w:pos="310"/>
              </w:tabs>
              <w:suppressAutoHyphens/>
              <w:rPr>
                <w:del w:id="37830" w:author="Author"/>
              </w:rPr>
            </w:pPr>
            <w:del w:id="37831" w:author="Author">
              <w:r w:rsidRPr="00FB4DBC" w:rsidDel="00ED7123">
                <w:delText>0.60</w:delText>
              </w:r>
            </w:del>
          </w:p>
        </w:tc>
      </w:tr>
      <w:tr w:rsidR="002D775D" w:rsidRPr="00FB4DBC" w:rsidDel="00ED7123" w14:paraId="507EB66A" w14:textId="77777777" w:rsidTr="00B94200">
        <w:trPr>
          <w:cantSplit/>
          <w:trHeight w:val="190"/>
          <w:del w:id="37832" w:author="Author"/>
        </w:trPr>
        <w:tc>
          <w:tcPr>
            <w:tcW w:w="200" w:type="dxa"/>
            <w:tcBorders>
              <w:top w:val="nil"/>
              <w:left w:val="nil"/>
              <w:bottom w:val="nil"/>
              <w:right w:val="nil"/>
            </w:tcBorders>
          </w:tcPr>
          <w:p w14:paraId="7885CEEE" w14:textId="77777777" w:rsidR="002D775D" w:rsidRPr="00FB4DBC" w:rsidDel="00ED7123" w:rsidRDefault="002D775D" w:rsidP="00B94200">
            <w:pPr>
              <w:pStyle w:val="tabletext11"/>
              <w:suppressAutoHyphens/>
              <w:rPr>
                <w:del w:id="37833" w:author="Author"/>
              </w:rPr>
            </w:pPr>
          </w:p>
        </w:tc>
        <w:tc>
          <w:tcPr>
            <w:tcW w:w="2320" w:type="dxa"/>
            <w:tcBorders>
              <w:top w:val="single" w:sz="6" w:space="0" w:color="auto"/>
              <w:left w:val="single" w:sz="6" w:space="0" w:color="auto"/>
              <w:bottom w:val="single" w:sz="6" w:space="0" w:color="auto"/>
              <w:right w:val="single" w:sz="6" w:space="0" w:color="auto"/>
            </w:tcBorders>
          </w:tcPr>
          <w:p w14:paraId="40608B9A" w14:textId="77777777" w:rsidR="002D775D" w:rsidRPr="00FB4DBC" w:rsidDel="00ED7123" w:rsidRDefault="002D775D" w:rsidP="00B94200">
            <w:pPr>
              <w:pStyle w:val="tabletext11"/>
              <w:suppressAutoHyphens/>
              <w:rPr>
                <w:del w:id="37834" w:author="Author"/>
              </w:rPr>
            </w:pPr>
            <w:del w:id="37835" w:author="Author">
              <w:r w:rsidRPr="00FB4DBC" w:rsidDel="00ED7123">
                <w:delText>9th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52D8789F" w14:textId="77777777" w:rsidR="002D775D" w:rsidRPr="00FB4DBC" w:rsidDel="00ED7123" w:rsidRDefault="002D775D" w:rsidP="00B94200">
            <w:pPr>
              <w:pStyle w:val="tabletext11"/>
              <w:tabs>
                <w:tab w:val="decimal" w:pos="660"/>
              </w:tabs>
              <w:suppressAutoHyphens/>
              <w:rPr>
                <w:del w:id="37836" w:author="Author"/>
              </w:rPr>
            </w:pPr>
            <w:del w:id="37837" w:author="Author">
              <w:r w:rsidRPr="00FB4DBC" w:rsidDel="00ED7123">
                <w:delText>0.70</w:delText>
              </w:r>
            </w:del>
          </w:p>
        </w:tc>
        <w:tc>
          <w:tcPr>
            <w:tcW w:w="920" w:type="dxa"/>
            <w:tcBorders>
              <w:top w:val="single" w:sz="6" w:space="0" w:color="auto"/>
              <w:left w:val="single" w:sz="6" w:space="0" w:color="auto"/>
              <w:bottom w:val="single" w:sz="6" w:space="0" w:color="auto"/>
              <w:right w:val="single" w:sz="6" w:space="0" w:color="auto"/>
            </w:tcBorders>
          </w:tcPr>
          <w:p w14:paraId="55985842" w14:textId="77777777" w:rsidR="002D775D" w:rsidRPr="00FB4DBC" w:rsidDel="00ED7123" w:rsidRDefault="002D775D" w:rsidP="00B94200">
            <w:pPr>
              <w:pStyle w:val="tabletext11"/>
              <w:tabs>
                <w:tab w:val="decimal" w:pos="310"/>
              </w:tabs>
              <w:suppressAutoHyphens/>
              <w:rPr>
                <w:del w:id="37838" w:author="Author"/>
              </w:rPr>
            </w:pPr>
            <w:del w:id="37839" w:author="Author">
              <w:r w:rsidRPr="00FB4DBC" w:rsidDel="00ED7123">
                <w:delText>0.55</w:delText>
              </w:r>
            </w:del>
          </w:p>
        </w:tc>
      </w:tr>
      <w:tr w:rsidR="002D775D" w:rsidRPr="00FB4DBC" w:rsidDel="00ED7123" w14:paraId="586FDABE" w14:textId="77777777" w:rsidTr="00B94200">
        <w:trPr>
          <w:cantSplit/>
          <w:trHeight w:val="190"/>
          <w:del w:id="37840" w:author="Author"/>
        </w:trPr>
        <w:tc>
          <w:tcPr>
            <w:tcW w:w="200" w:type="dxa"/>
            <w:tcBorders>
              <w:top w:val="nil"/>
              <w:left w:val="nil"/>
              <w:bottom w:val="nil"/>
              <w:right w:val="nil"/>
            </w:tcBorders>
          </w:tcPr>
          <w:p w14:paraId="2828E391" w14:textId="77777777" w:rsidR="002D775D" w:rsidRPr="00FB4DBC" w:rsidDel="00ED7123" w:rsidRDefault="002D775D" w:rsidP="00B94200">
            <w:pPr>
              <w:pStyle w:val="tabletext11"/>
              <w:suppressAutoHyphens/>
              <w:rPr>
                <w:del w:id="37841" w:author="Author"/>
              </w:rPr>
            </w:pPr>
          </w:p>
        </w:tc>
        <w:tc>
          <w:tcPr>
            <w:tcW w:w="2320" w:type="dxa"/>
            <w:tcBorders>
              <w:top w:val="single" w:sz="6" w:space="0" w:color="auto"/>
              <w:left w:val="single" w:sz="6" w:space="0" w:color="auto"/>
              <w:bottom w:val="single" w:sz="6" w:space="0" w:color="auto"/>
              <w:right w:val="single" w:sz="6" w:space="0" w:color="auto"/>
            </w:tcBorders>
          </w:tcPr>
          <w:p w14:paraId="43AEEA19" w14:textId="77777777" w:rsidR="002D775D" w:rsidRPr="00FB4DBC" w:rsidDel="00ED7123" w:rsidRDefault="002D775D" w:rsidP="00B94200">
            <w:pPr>
              <w:pStyle w:val="tabletext11"/>
              <w:suppressAutoHyphens/>
              <w:rPr>
                <w:del w:id="37842" w:author="Author"/>
              </w:rPr>
            </w:pPr>
            <w:del w:id="37843" w:author="Author">
              <w:r w:rsidRPr="00FB4DBC" w:rsidDel="00ED7123">
                <w:delText>10th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2857924E" w14:textId="77777777" w:rsidR="002D775D" w:rsidRPr="00FB4DBC" w:rsidDel="00ED7123" w:rsidRDefault="002D775D" w:rsidP="00B94200">
            <w:pPr>
              <w:pStyle w:val="tabletext11"/>
              <w:tabs>
                <w:tab w:val="decimal" w:pos="660"/>
              </w:tabs>
              <w:suppressAutoHyphens/>
              <w:rPr>
                <w:del w:id="37844" w:author="Author"/>
              </w:rPr>
            </w:pPr>
            <w:del w:id="37845" w:author="Author">
              <w:r w:rsidRPr="00FB4DBC" w:rsidDel="00ED7123">
                <w:delText>0.65</w:delText>
              </w:r>
            </w:del>
          </w:p>
        </w:tc>
        <w:tc>
          <w:tcPr>
            <w:tcW w:w="920" w:type="dxa"/>
            <w:tcBorders>
              <w:top w:val="single" w:sz="6" w:space="0" w:color="auto"/>
              <w:left w:val="single" w:sz="6" w:space="0" w:color="auto"/>
              <w:bottom w:val="single" w:sz="6" w:space="0" w:color="auto"/>
              <w:right w:val="single" w:sz="6" w:space="0" w:color="auto"/>
            </w:tcBorders>
          </w:tcPr>
          <w:p w14:paraId="42949047" w14:textId="77777777" w:rsidR="002D775D" w:rsidRPr="00FB4DBC" w:rsidDel="00ED7123" w:rsidRDefault="002D775D" w:rsidP="00B94200">
            <w:pPr>
              <w:pStyle w:val="tabletext11"/>
              <w:tabs>
                <w:tab w:val="decimal" w:pos="310"/>
              </w:tabs>
              <w:suppressAutoHyphens/>
              <w:rPr>
                <w:del w:id="37846" w:author="Author"/>
              </w:rPr>
            </w:pPr>
            <w:del w:id="37847" w:author="Author">
              <w:r w:rsidRPr="00FB4DBC" w:rsidDel="00ED7123">
                <w:delText>0.50</w:delText>
              </w:r>
            </w:del>
          </w:p>
        </w:tc>
      </w:tr>
      <w:tr w:rsidR="002D775D" w:rsidRPr="00FB4DBC" w:rsidDel="00ED7123" w14:paraId="3BE4089C" w14:textId="77777777" w:rsidTr="00B94200">
        <w:trPr>
          <w:cantSplit/>
          <w:trHeight w:val="190"/>
          <w:del w:id="37848" w:author="Author"/>
        </w:trPr>
        <w:tc>
          <w:tcPr>
            <w:tcW w:w="200" w:type="dxa"/>
            <w:tcBorders>
              <w:top w:val="nil"/>
              <w:left w:val="nil"/>
              <w:bottom w:val="nil"/>
              <w:right w:val="nil"/>
            </w:tcBorders>
          </w:tcPr>
          <w:p w14:paraId="56279AE4" w14:textId="77777777" w:rsidR="002D775D" w:rsidRPr="00FB4DBC" w:rsidDel="00ED7123" w:rsidRDefault="002D775D" w:rsidP="00B94200">
            <w:pPr>
              <w:pStyle w:val="tabletext11"/>
              <w:suppressAutoHyphens/>
              <w:rPr>
                <w:del w:id="37849" w:author="Author"/>
              </w:rPr>
            </w:pPr>
            <w:del w:id="37850" w:author="Author">
              <w:r w:rsidRPr="00FB4DBC" w:rsidDel="00ED7123">
                <w:br/>
              </w:r>
            </w:del>
          </w:p>
        </w:tc>
        <w:tc>
          <w:tcPr>
            <w:tcW w:w="2320" w:type="dxa"/>
            <w:tcBorders>
              <w:top w:val="single" w:sz="6" w:space="0" w:color="auto"/>
              <w:left w:val="single" w:sz="6" w:space="0" w:color="auto"/>
              <w:bottom w:val="single" w:sz="6" w:space="0" w:color="auto"/>
              <w:right w:val="single" w:sz="6" w:space="0" w:color="auto"/>
            </w:tcBorders>
          </w:tcPr>
          <w:p w14:paraId="486DFDEF" w14:textId="77777777" w:rsidR="002D775D" w:rsidRPr="00FB4DBC" w:rsidDel="00ED7123" w:rsidRDefault="002D775D" w:rsidP="00B94200">
            <w:pPr>
              <w:pStyle w:val="tabletext11"/>
              <w:suppressAutoHyphens/>
              <w:rPr>
                <w:del w:id="37851" w:author="Author"/>
              </w:rPr>
            </w:pPr>
            <w:del w:id="37852" w:author="Author">
              <w:r w:rsidRPr="00FB4DBC" w:rsidDel="00ED7123">
                <w:delText>All Other (11th Preceding Model Year or More)</w:delText>
              </w:r>
            </w:del>
          </w:p>
        </w:tc>
        <w:tc>
          <w:tcPr>
            <w:tcW w:w="1560" w:type="dxa"/>
            <w:tcBorders>
              <w:top w:val="single" w:sz="6" w:space="0" w:color="auto"/>
              <w:left w:val="single" w:sz="6" w:space="0" w:color="auto"/>
              <w:bottom w:val="single" w:sz="6" w:space="0" w:color="auto"/>
              <w:right w:val="single" w:sz="6" w:space="0" w:color="auto"/>
            </w:tcBorders>
          </w:tcPr>
          <w:p w14:paraId="3EB3A340" w14:textId="77777777" w:rsidR="002D775D" w:rsidRPr="00FB4DBC" w:rsidDel="00ED7123" w:rsidRDefault="002D775D" w:rsidP="00B94200">
            <w:pPr>
              <w:pStyle w:val="tabletext11"/>
              <w:tabs>
                <w:tab w:val="decimal" w:pos="660"/>
              </w:tabs>
              <w:suppressAutoHyphens/>
              <w:rPr>
                <w:del w:id="37853" w:author="Author"/>
              </w:rPr>
            </w:pPr>
            <w:del w:id="37854" w:author="Author">
              <w:r w:rsidRPr="00FB4DBC" w:rsidDel="00ED7123">
                <w:br/>
                <w:delText>0.50</w:delText>
              </w:r>
            </w:del>
          </w:p>
        </w:tc>
        <w:tc>
          <w:tcPr>
            <w:tcW w:w="920" w:type="dxa"/>
            <w:tcBorders>
              <w:top w:val="single" w:sz="6" w:space="0" w:color="auto"/>
              <w:left w:val="single" w:sz="6" w:space="0" w:color="auto"/>
              <w:bottom w:val="single" w:sz="6" w:space="0" w:color="auto"/>
              <w:right w:val="single" w:sz="6" w:space="0" w:color="auto"/>
            </w:tcBorders>
          </w:tcPr>
          <w:p w14:paraId="0C8A9789" w14:textId="77777777" w:rsidR="002D775D" w:rsidRPr="00FB4DBC" w:rsidDel="00ED7123" w:rsidRDefault="002D775D" w:rsidP="00B94200">
            <w:pPr>
              <w:pStyle w:val="tabletext11"/>
              <w:tabs>
                <w:tab w:val="decimal" w:pos="310"/>
              </w:tabs>
              <w:suppressAutoHyphens/>
              <w:rPr>
                <w:del w:id="37855" w:author="Author"/>
              </w:rPr>
            </w:pPr>
            <w:del w:id="37856" w:author="Author">
              <w:r w:rsidRPr="00FB4DBC" w:rsidDel="00ED7123">
                <w:br/>
                <w:delText>0.40</w:delText>
              </w:r>
            </w:del>
          </w:p>
        </w:tc>
      </w:tr>
    </w:tbl>
    <w:p w14:paraId="362B1819" w14:textId="77777777" w:rsidR="002D775D" w:rsidRPr="00FB4DBC" w:rsidDel="00ED7123" w:rsidRDefault="002D775D" w:rsidP="001065E8">
      <w:pPr>
        <w:pStyle w:val="tablecaption"/>
        <w:suppressAutoHyphens/>
        <w:rPr>
          <w:del w:id="37857" w:author="Author"/>
        </w:rPr>
      </w:pPr>
      <w:del w:id="37858" w:author="Author">
        <w:r w:rsidRPr="00FB4DBC" w:rsidDel="00ED7123">
          <w:delText>Table 101.A.4.a.(1)(b) Trucks, Tractors And Trailers And Public Autos Age Group Factors</w:delText>
        </w:r>
      </w:del>
    </w:p>
    <w:p w14:paraId="2E483F3D" w14:textId="77777777" w:rsidR="002D775D" w:rsidRPr="00FB4DBC" w:rsidDel="00ED7123" w:rsidRDefault="002D775D" w:rsidP="001065E8">
      <w:pPr>
        <w:pStyle w:val="isonormal"/>
        <w:suppressAutoHyphens/>
        <w:rPr>
          <w:del w:id="37859" w:author="Author"/>
        </w:rPr>
      </w:pPr>
    </w:p>
    <w:p w14:paraId="24AEDDEE" w14:textId="77777777" w:rsidR="002D775D" w:rsidRPr="00FB4DBC" w:rsidDel="00ED7123" w:rsidRDefault="002D775D" w:rsidP="001065E8">
      <w:pPr>
        <w:pStyle w:val="outlinehd5"/>
        <w:suppressAutoHyphens/>
        <w:rPr>
          <w:del w:id="37860" w:author="Author"/>
        </w:rPr>
      </w:pPr>
      <w:del w:id="37861" w:author="Author">
        <w:r w:rsidRPr="00FB4DBC" w:rsidDel="00ED7123">
          <w:tab/>
          <w:delText>(2)</w:delText>
        </w:r>
        <w:r w:rsidRPr="00FB4DBC" w:rsidDel="00ED7123">
          <w:tab/>
          <w:delText>Private Passenger Types</w:delText>
        </w:r>
      </w:del>
    </w:p>
    <w:p w14:paraId="6384B3F9" w14:textId="77777777" w:rsidR="002D775D" w:rsidRPr="00FB4DBC" w:rsidDel="00ED7123" w:rsidRDefault="002D775D" w:rsidP="001065E8">
      <w:pPr>
        <w:pStyle w:val="outlinehd6"/>
        <w:suppressAutoHyphens/>
        <w:rPr>
          <w:del w:id="37862" w:author="Author"/>
        </w:rPr>
      </w:pPr>
      <w:del w:id="37863" w:author="Author">
        <w:r w:rsidRPr="00FB4DBC" w:rsidDel="00ED7123">
          <w:tab/>
          <w:delText>(a)</w:delText>
        </w:r>
        <w:r w:rsidRPr="00FB4DBC" w:rsidDel="00ED7123">
          <w:tab/>
          <w:delText>Original Cost New Factors</w:delText>
        </w:r>
      </w:del>
    </w:p>
    <w:p w14:paraId="74F9405B" w14:textId="77777777" w:rsidR="002D775D" w:rsidRPr="00FB4DBC" w:rsidDel="00ED7123" w:rsidRDefault="002D775D" w:rsidP="001065E8">
      <w:pPr>
        <w:pStyle w:val="space4"/>
        <w:suppressAutoHyphens/>
        <w:rPr>
          <w:del w:id="37864"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00"/>
        <w:gridCol w:w="100"/>
        <w:gridCol w:w="300"/>
        <w:gridCol w:w="400"/>
        <w:gridCol w:w="200"/>
        <w:gridCol w:w="700"/>
        <w:gridCol w:w="1600"/>
        <w:gridCol w:w="1300"/>
      </w:tblGrid>
      <w:tr w:rsidR="002D775D" w:rsidRPr="00FB4DBC" w:rsidDel="00ED7123" w14:paraId="51870081" w14:textId="77777777" w:rsidTr="00B94200">
        <w:trPr>
          <w:cantSplit/>
          <w:trHeight w:val="190"/>
          <w:del w:id="37865" w:author="Author"/>
        </w:trPr>
        <w:tc>
          <w:tcPr>
            <w:tcW w:w="200" w:type="dxa"/>
            <w:tcBorders>
              <w:top w:val="nil"/>
              <w:left w:val="nil"/>
              <w:bottom w:val="nil"/>
              <w:right w:val="nil"/>
            </w:tcBorders>
          </w:tcPr>
          <w:p w14:paraId="1926C84A" w14:textId="77777777" w:rsidR="002D775D" w:rsidRPr="00FB4DBC" w:rsidDel="00ED7123" w:rsidRDefault="002D775D" w:rsidP="00B94200">
            <w:pPr>
              <w:pStyle w:val="tablehead"/>
              <w:suppressAutoHyphens/>
              <w:rPr>
                <w:del w:id="37866" w:author="Author"/>
              </w:rPr>
            </w:pPr>
          </w:p>
        </w:tc>
        <w:tc>
          <w:tcPr>
            <w:tcW w:w="1900" w:type="dxa"/>
            <w:gridSpan w:val="6"/>
            <w:tcBorders>
              <w:top w:val="single" w:sz="6" w:space="0" w:color="auto"/>
              <w:left w:val="single" w:sz="6" w:space="0" w:color="auto"/>
              <w:bottom w:val="single" w:sz="6" w:space="0" w:color="auto"/>
              <w:right w:val="single" w:sz="6" w:space="0" w:color="auto"/>
            </w:tcBorders>
          </w:tcPr>
          <w:p w14:paraId="7FDE81A4" w14:textId="77777777" w:rsidR="002D775D" w:rsidRPr="00FB4DBC" w:rsidDel="00ED7123" w:rsidRDefault="002D775D" w:rsidP="00B94200">
            <w:pPr>
              <w:pStyle w:val="tablehead"/>
              <w:suppressAutoHyphens/>
              <w:rPr>
                <w:del w:id="37867" w:author="Author"/>
              </w:rPr>
            </w:pPr>
            <w:del w:id="37868" w:author="Author">
              <w:r w:rsidRPr="00FB4DBC" w:rsidDel="00ED7123">
                <w:delText>Price Range</w:delText>
              </w:r>
            </w:del>
          </w:p>
        </w:tc>
        <w:tc>
          <w:tcPr>
            <w:tcW w:w="1600" w:type="dxa"/>
            <w:tcBorders>
              <w:top w:val="single" w:sz="6" w:space="0" w:color="auto"/>
              <w:left w:val="single" w:sz="6" w:space="0" w:color="auto"/>
              <w:bottom w:val="single" w:sz="6" w:space="0" w:color="auto"/>
              <w:right w:val="single" w:sz="6" w:space="0" w:color="auto"/>
            </w:tcBorders>
          </w:tcPr>
          <w:p w14:paraId="16206AB7" w14:textId="77777777" w:rsidR="002D775D" w:rsidRPr="00FB4DBC" w:rsidDel="00ED7123" w:rsidRDefault="002D775D" w:rsidP="00B94200">
            <w:pPr>
              <w:pStyle w:val="tablehead"/>
              <w:suppressAutoHyphens/>
              <w:rPr>
                <w:del w:id="37869" w:author="Author"/>
                <w:b w:val="0"/>
              </w:rPr>
            </w:pPr>
            <w:del w:id="37870" w:author="Author">
              <w:r w:rsidRPr="00FB4DBC" w:rsidDel="00ED7123">
                <w:delText>Comprehensive</w:delText>
              </w:r>
            </w:del>
          </w:p>
        </w:tc>
        <w:tc>
          <w:tcPr>
            <w:tcW w:w="1300" w:type="dxa"/>
            <w:tcBorders>
              <w:top w:val="single" w:sz="6" w:space="0" w:color="auto"/>
              <w:left w:val="single" w:sz="6" w:space="0" w:color="auto"/>
              <w:bottom w:val="single" w:sz="6" w:space="0" w:color="auto"/>
              <w:right w:val="single" w:sz="6" w:space="0" w:color="auto"/>
            </w:tcBorders>
          </w:tcPr>
          <w:p w14:paraId="74AAA4F3" w14:textId="77777777" w:rsidR="002D775D" w:rsidRPr="00FB4DBC" w:rsidDel="00ED7123" w:rsidRDefault="002D775D" w:rsidP="00B94200">
            <w:pPr>
              <w:pStyle w:val="tablehead"/>
              <w:suppressAutoHyphens/>
              <w:rPr>
                <w:del w:id="37871" w:author="Author"/>
                <w:b w:val="0"/>
              </w:rPr>
            </w:pPr>
            <w:del w:id="37872" w:author="Author">
              <w:r w:rsidRPr="00FB4DBC" w:rsidDel="00ED7123">
                <w:delText>Collision</w:delText>
              </w:r>
            </w:del>
          </w:p>
        </w:tc>
      </w:tr>
      <w:tr w:rsidR="002D775D" w:rsidRPr="00FB4DBC" w:rsidDel="00ED7123" w14:paraId="20572E2B" w14:textId="77777777" w:rsidTr="00B94200">
        <w:trPr>
          <w:cantSplit/>
          <w:trHeight w:val="190"/>
          <w:del w:id="37873" w:author="Author"/>
        </w:trPr>
        <w:tc>
          <w:tcPr>
            <w:tcW w:w="200" w:type="dxa"/>
            <w:tcBorders>
              <w:top w:val="nil"/>
              <w:left w:val="nil"/>
              <w:bottom w:val="nil"/>
              <w:right w:val="nil"/>
            </w:tcBorders>
          </w:tcPr>
          <w:p w14:paraId="432B2303" w14:textId="77777777" w:rsidR="002D775D" w:rsidRPr="00FB4DBC" w:rsidDel="00ED7123" w:rsidRDefault="002D775D" w:rsidP="00B94200">
            <w:pPr>
              <w:pStyle w:val="tabletext11"/>
              <w:suppressAutoHyphens/>
              <w:rPr>
                <w:del w:id="37874" w:author="Author"/>
              </w:rPr>
            </w:pPr>
          </w:p>
        </w:tc>
        <w:tc>
          <w:tcPr>
            <w:tcW w:w="300" w:type="dxa"/>
            <w:gridSpan w:val="2"/>
            <w:tcBorders>
              <w:top w:val="single" w:sz="6" w:space="0" w:color="auto"/>
              <w:left w:val="single" w:sz="6" w:space="0" w:color="auto"/>
              <w:bottom w:val="nil"/>
              <w:right w:val="nil"/>
            </w:tcBorders>
          </w:tcPr>
          <w:p w14:paraId="68EB153C" w14:textId="77777777" w:rsidR="002D775D" w:rsidRPr="00FB4DBC" w:rsidDel="00ED7123" w:rsidRDefault="002D775D" w:rsidP="00B94200">
            <w:pPr>
              <w:pStyle w:val="tabletext11"/>
              <w:suppressAutoHyphens/>
              <w:jc w:val="right"/>
              <w:rPr>
                <w:del w:id="37875" w:author="Author"/>
              </w:rPr>
            </w:pPr>
            <w:del w:id="37876" w:author="Author">
              <w:r w:rsidRPr="00FB4DBC" w:rsidDel="00ED7123">
                <w:delText>$</w:delText>
              </w:r>
            </w:del>
          </w:p>
        </w:tc>
        <w:tc>
          <w:tcPr>
            <w:tcW w:w="700" w:type="dxa"/>
            <w:gridSpan w:val="2"/>
            <w:tcBorders>
              <w:top w:val="single" w:sz="6" w:space="0" w:color="auto"/>
              <w:left w:val="nil"/>
              <w:bottom w:val="nil"/>
              <w:right w:val="nil"/>
            </w:tcBorders>
          </w:tcPr>
          <w:p w14:paraId="1D9A9543" w14:textId="77777777" w:rsidR="002D775D" w:rsidRPr="00FB4DBC" w:rsidDel="00ED7123" w:rsidRDefault="002D775D" w:rsidP="00B94200">
            <w:pPr>
              <w:pStyle w:val="tabletext11"/>
              <w:tabs>
                <w:tab w:val="decimal" w:pos="560"/>
              </w:tabs>
              <w:suppressAutoHyphens/>
              <w:rPr>
                <w:del w:id="37877" w:author="Author"/>
              </w:rPr>
            </w:pPr>
            <w:del w:id="37878" w:author="Author">
              <w:r w:rsidRPr="00FB4DBC" w:rsidDel="00ED7123">
                <w:delText>0</w:delText>
              </w:r>
            </w:del>
          </w:p>
        </w:tc>
        <w:tc>
          <w:tcPr>
            <w:tcW w:w="200" w:type="dxa"/>
            <w:tcBorders>
              <w:top w:val="single" w:sz="6" w:space="0" w:color="auto"/>
              <w:left w:val="nil"/>
              <w:bottom w:val="nil"/>
              <w:right w:val="nil"/>
            </w:tcBorders>
          </w:tcPr>
          <w:p w14:paraId="4E5CE57C" w14:textId="77777777" w:rsidR="002D775D" w:rsidRPr="00FB4DBC" w:rsidDel="00ED7123" w:rsidRDefault="002D775D" w:rsidP="00B94200">
            <w:pPr>
              <w:pStyle w:val="tabletext11"/>
              <w:suppressAutoHyphens/>
              <w:jc w:val="center"/>
              <w:rPr>
                <w:del w:id="37879" w:author="Author"/>
              </w:rPr>
            </w:pPr>
            <w:del w:id="37880" w:author="Author">
              <w:r w:rsidRPr="00FB4DBC" w:rsidDel="00ED7123">
                <w:delText>–</w:delText>
              </w:r>
            </w:del>
          </w:p>
        </w:tc>
        <w:tc>
          <w:tcPr>
            <w:tcW w:w="700" w:type="dxa"/>
            <w:tcBorders>
              <w:top w:val="single" w:sz="6" w:space="0" w:color="auto"/>
              <w:left w:val="nil"/>
              <w:bottom w:val="nil"/>
              <w:right w:val="single" w:sz="6" w:space="0" w:color="auto"/>
            </w:tcBorders>
          </w:tcPr>
          <w:p w14:paraId="5CDC9E16" w14:textId="77777777" w:rsidR="002D775D" w:rsidRPr="00FB4DBC" w:rsidDel="00ED7123" w:rsidRDefault="002D775D" w:rsidP="00B94200">
            <w:pPr>
              <w:pStyle w:val="tabletext11"/>
              <w:tabs>
                <w:tab w:val="decimal" w:pos="520"/>
              </w:tabs>
              <w:suppressAutoHyphens/>
              <w:rPr>
                <w:del w:id="37881" w:author="Author"/>
              </w:rPr>
            </w:pPr>
            <w:del w:id="37882" w:author="Author">
              <w:r w:rsidRPr="00FB4DBC" w:rsidDel="00ED7123">
                <w:delText>4500</w:delText>
              </w:r>
            </w:del>
          </w:p>
        </w:tc>
        <w:tc>
          <w:tcPr>
            <w:tcW w:w="1600" w:type="dxa"/>
            <w:tcBorders>
              <w:top w:val="single" w:sz="6" w:space="0" w:color="auto"/>
              <w:left w:val="single" w:sz="6" w:space="0" w:color="auto"/>
              <w:bottom w:val="single" w:sz="6" w:space="0" w:color="auto"/>
              <w:right w:val="single" w:sz="6" w:space="0" w:color="auto"/>
            </w:tcBorders>
          </w:tcPr>
          <w:p w14:paraId="16A99C3E" w14:textId="77777777" w:rsidR="002D775D" w:rsidRPr="00FB4DBC" w:rsidDel="00ED7123" w:rsidRDefault="002D775D" w:rsidP="00B94200">
            <w:pPr>
              <w:pStyle w:val="tabletext11"/>
              <w:tabs>
                <w:tab w:val="decimal" w:pos="660"/>
              </w:tabs>
              <w:suppressAutoHyphens/>
              <w:rPr>
                <w:del w:id="37883" w:author="Author"/>
              </w:rPr>
            </w:pPr>
            <w:del w:id="37884" w:author="Author">
              <w:r w:rsidRPr="00FB4DBC" w:rsidDel="00ED7123">
                <w:delText>0.50</w:delText>
              </w:r>
            </w:del>
          </w:p>
        </w:tc>
        <w:tc>
          <w:tcPr>
            <w:tcW w:w="1300" w:type="dxa"/>
            <w:tcBorders>
              <w:top w:val="single" w:sz="6" w:space="0" w:color="auto"/>
              <w:left w:val="single" w:sz="6" w:space="0" w:color="auto"/>
              <w:bottom w:val="single" w:sz="6" w:space="0" w:color="auto"/>
              <w:right w:val="single" w:sz="6" w:space="0" w:color="auto"/>
            </w:tcBorders>
          </w:tcPr>
          <w:p w14:paraId="03DBBFBB" w14:textId="77777777" w:rsidR="002D775D" w:rsidRPr="00FB4DBC" w:rsidDel="00ED7123" w:rsidRDefault="002D775D" w:rsidP="00B94200">
            <w:pPr>
              <w:pStyle w:val="tabletext11"/>
              <w:tabs>
                <w:tab w:val="decimal" w:pos="500"/>
              </w:tabs>
              <w:suppressAutoHyphens/>
              <w:rPr>
                <w:del w:id="37885" w:author="Author"/>
              </w:rPr>
            </w:pPr>
            <w:del w:id="37886" w:author="Author">
              <w:r w:rsidRPr="00FB4DBC" w:rsidDel="00ED7123">
                <w:delText>0.50</w:delText>
              </w:r>
            </w:del>
          </w:p>
        </w:tc>
      </w:tr>
      <w:tr w:rsidR="002D775D" w:rsidRPr="00FB4DBC" w:rsidDel="00ED7123" w14:paraId="6A4DF89E" w14:textId="77777777" w:rsidTr="00B94200">
        <w:trPr>
          <w:cantSplit/>
          <w:trHeight w:val="190"/>
          <w:del w:id="37887" w:author="Author"/>
        </w:trPr>
        <w:tc>
          <w:tcPr>
            <w:tcW w:w="200" w:type="dxa"/>
            <w:tcBorders>
              <w:top w:val="nil"/>
              <w:left w:val="nil"/>
              <w:bottom w:val="nil"/>
              <w:right w:val="nil"/>
            </w:tcBorders>
          </w:tcPr>
          <w:p w14:paraId="4B92FB2A" w14:textId="77777777" w:rsidR="002D775D" w:rsidRPr="00FB4DBC" w:rsidDel="00ED7123" w:rsidRDefault="002D775D" w:rsidP="00B94200">
            <w:pPr>
              <w:pStyle w:val="tabletext11"/>
              <w:suppressAutoHyphens/>
              <w:rPr>
                <w:del w:id="37888" w:author="Author"/>
              </w:rPr>
            </w:pPr>
          </w:p>
        </w:tc>
        <w:tc>
          <w:tcPr>
            <w:tcW w:w="300" w:type="dxa"/>
            <w:gridSpan w:val="2"/>
            <w:tcBorders>
              <w:top w:val="single" w:sz="6" w:space="0" w:color="auto"/>
              <w:left w:val="single" w:sz="6" w:space="0" w:color="auto"/>
              <w:bottom w:val="nil"/>
              <w:right w:val="nil"/>
            </w:tcBorders>
          </w:tcPr>
          <w:p w14:paraId="60BA6867" w14:textId="77777777" w:rsidR="002D775D" w:rsidRPr="00FB4DBC" w:rsidDel="00ED7123" w:rsidRDefault="002D775D" w:rsidP="00B94200">
            <w:pPr>
              <w:pStyle w:val="tabletext11"/>
              <w:suppressAutoHyphens/>
              <w:jc w:val="center"/>
              <w:rPr>
                <w:del w:id="37889" w:author="Author"/>
              </w:rPr>
            </w:pPr>
          </w:p>
        </w:tc>
        <w:tc>
          <w:tcPr>
            <w:tcW w:w="700" w:type="dxa"/>
            <w:gridSpan w:val="2"/>
            <w:tcBorders>
              <w:top w:val="single" w:sz="6" w:space="0" w:color="auto"/>
              <w:left w:val="nil"/>
              <w:bottom w:val="nil"/>
              <w:right w:val="nil"/>
            </w:tcBorders>
          </w:tcPr>
          <w:p w14:paraId="6A4411B4" w14:textId="77777777" w:rsidR="002D775D" w:rsidRPr="00FB4DBC" w:rsidDel="00ED7123" w:rsidRDefault="002D775D" w:rsidP="00B94200">
            <w:pPr>
              <w:pStyle w:val="tabletext11"/>
              <w:tabs>
                <w:tab w:val="decimal" w:pos="560"/>
              </w:tabs>
              <w:suppressAutoHyphens/>
              <w:rPr>
                <w:del w:id="37890" w:author="Author"/>
              </w:rPr>
            </w:pPr>
            <w:del w:id="37891" w:author="Author">
              <w:r w:rsidRPr="00FB4DBC" w:rsidDel="00ED7123">
                <w:delText>4501</w:delText>
              </w:r>
            </w:del>
          </w:p>
        </w:tc>
        <w:tc>
          <w:tcPr>
            <w:tcW w:w="200" w:type="dxa"/>
            <w:tcBorders>
              <w:top w:val="single" w:sz="6" w:space="0" w:color="auto"/>
              <w:left w:val="nil"/>
              <w:bottom w:val="nil"/>
              <w:right w:val="nil"/>
            </w:tcBorders>
          </w:tcPr>
          <w:p w14:paraId="506821DF" w14:textId="77777777" w:rsidR="002D775D" w:rsidRPr="00FB4DBC" w:rsidDel="00ED7123" w:rsidRDefault="002D775D" w:rsidP="00B94200">
            <w:pPr>
              <w:pStyle w:val="tabletext11"/>
              <w:suppressAutoHyphens/>
              <w:jc w:val="center"/>
              <w:rPr>
                <w:del w:id="37892" w:author="Author"/>
              </w:rPr>
            </w:pPr>
            <w:del w:id="37893" w:author="Author">
              <w:r w:rsidRPr="00FB4DBC" w:rsidDel="00ED7123">
                <w:delText>–</w:delText>
              </w:r>
            </w:del>
          </w:p>
        </w:tc>
        <w:tc>
          <w:tcPr>
            <w:tcW w:w="700" w:type="dxa"/>
            <w:tcBorders>
              <w:top w:val="single" w:sz="6" w:space="0" w:color="auto"/>
              <w:left w:val="nil"/>
              <w:bottom w:val="nil"/>
              <w:right w:val="single" w:sz="6" w:space="0" w:color="auto"/>
            </w:tcBorders>
          </w:tcPr>
          <w:p w14:paraId="45E84F0A" w14:textId="77777777" w:rsidR="002D775D" w:rsidRPr="00FB4DBC" w:rsidDel="00ED7123" w:rsidRDefault="002D775D" w:rsidP="00B94200">
            <w:pPr>
              <w:pStyle w:val="tabletext11"/>
              <w:tabs>
                <w:tab w:val="decimal" w:pos="520"/>
              </w:tabs>
              <w:suppressAutoHyphens/>
              <w:rPr>
                <w:del w:id="37894" w:author="Author"/>
              </w:rPr>
            </w:pPr>
            <w:del w:id="37895" w:author="Author">
              <w:r w:rsidRPr="00FB4DBC" w:rsidDel="00ED7123">
                <w:delText>6000</w:delText>
              </w:r>
            </w:del>
          </w:p>
        </w:tc>
        <w:tc>
          <w:tcPr>
            <w:tcW w:w="1600" w:type="dxa"/>
            <w:tcBorders>
              <w:top w:val="single" w:sz="6" w:space="0" w:color="auto"/>
              <w:left w:val="single" w:sz="6" w:space="0" w:color="auto"/>
              <w:bottom w:val="single" w:sz="6" w:space="0" w:color="auto"/>
              <w:right w:val="single" w:sz="6" w:space="0" w:color="auto"/>
            </w:tcBorders>
          </w:tcPr>
          <w:p w14:paraId="7C2D031A" w14:textId="77777777" w:rsidR="002D775D" w:rsidRPr="00FB4DBC" w:rsidDel="00ED7123" w:rsidRDefault="002D775D" w:rsidP="00B94200">
            <w:pPr>
              <w:pStyle w:val="tabletext11"/>
              <w:tabs>
                <w:tab w:val="decimal" w:pos="660"/>
              </w:tabs>
              <w:suppressAutoHyphens/>
              <w:rPr>
                <w:del w:id="37896" w:author="Author"/>
              </w:rPr>
            </w:pPr>
            <w:del w:id="37897" w:author="Author">
              <w:r w:rsidRPr="00FB4DBC" w:rsidDel="00ED7123">
                <w:delText>0.60</w:delText>
              </w:r>
            </w:del>
          </w:p>
        </w:tc>
        <w:tc>
          <w:tcPr>
            <w:tcW w:w="1300" w:type="dxa"/>
            <w:tcBorders>
              <w:top w:val="single" w:sz="6" w:space="0" w:color="auto"/>
              <w:left w:val="single" w:sz="6" w:space="0" w:color="auto"/>
              <w:bottom w:val="single" w:sz="6" w:space="0" w:color="auto"/>
              <w:right w:val="single" w:sz="6" w:space="0" w:color="auto"/>
            </w:tcBorders>
          </w:tcPr>
          <w:p w14:paraId="65DCFFCB" w14:textId="77777777" w:rsidR="002D775D" w:rsidRPr="00FB4DBC" w:rsidDel="00ED7123" w:rsidRDefault="002D775D" w:rsidP="00B94200">
            <w:pPr>
              <w:pStyle w:val="tabletext11"/>
              <w:tabs>
                <w:tab w:val="decimal" w:pos="500"/>
              </w:tabs>
              <w:suppressAutoHyphens/>
              <w:rPr>
                <w:del w:id="37898" w:author="Author"/>
              </w:rPr>
            </w:pPr>
            <w:del w:id="37899" w:author="Author">
              <w:r w:rsidRPr="00FB4DBC" w:rsidDel="00ED7123">
                <w:delText>0.60</w:delText>
              </w:r>
            </w:del>
          </w:p>
        </w:tc>
      </w:tr>
      <w:tr w:rsidR="002D775D" w:rsidRPr="00FB4DBC" w:rsidDel="00ED7123" w14:paraId="7658623B" w14:textId="77777777" w:rsidTr="00B94200">
        <w:trPr>
          <w:cantSplit/>
          <w:trHeight w:val="190"/>
          <w:del w:id="37900" w:author="Author"/>
        </w:trPr>
        <w:tc>
          <w:tcPr>
            <w:tcW w:w="200" w:type="dxa"/>
            <w:tcBorders>
              <w:top w:val="nil"/>
              <w:left w:val="nil"/>
              <w:bottom w:val="nil"/>
              <w:right w:val="nil"/>
            </w:tcBorders>
          </w:tcPr>
          <w:p w14:paraId="4C47B87D" w14:textId="77777777" w:rsidR="002D775D" w:rsidRPr="00FB4DBC" w:rsidDel="00ED7123" w:rsidRDefault="002D775D" w:rsidP="00B94200">
            <w:pPr>
              <w:pStyle w:val="tabletext11"/>
              <w:suppressAutoHyphens/>
              <w:rPr>
                <w:del w:id="37901" w:author="Author"/>
              </w:rPr>
            </w:pPr>
          </w:p>
        </w:tc>
        <w:tc>
          <w:tcPr>
            <w:tcW w:w="300" w:type="dxa"/>
            <w:gridSpan w:val="2"/>
            <w:tcBorders>
              <w:top w:val="single" w:sz="6" w:space="0" w:color="auto"/>
              <w:left w:val="single" w:sz="6" w:space="0" w:color="auto"/>
              <w:bottom w:val="nil"/>
              <w:right w:val="nil"/>
            </w:tcBorders>
          </w:tcPr>
          <w:p w14:paraId="767D6D3F" w14:textId="77777777" w:rsidR="002D775D" w:rsidRPr="00FB4DBC" w:rsidDel="00ED7123" w:rsidRDefault="002D775D" w:rsidP="00B94200">
            <w:pPr>
              <w:pStyle w:val="tabletext11"/>
              <w:suppressAutoHyphens/>
              <w:jc w:val="center"/>
              <w:rPr>
                <w:del w:id="37902" w:author="Author"/>
              </w:rPr>
            </w:pPr>
          </w:p>
        </w:tc>
        <w:tc>
          <w:tcPr>
            <w:tcW w:w="700" w:type="dxa"/>
            <w:gridSpan w:val="2"/>
            <w:tcBorders>
              <w:top w:val="single" w:sz="6" w:space="0" w:color="auto"/>
              <w:left w:val="nil"/>
              <w:bottom w:val="nil"/>
              <w:right w:val="nil"/>
            </w:tcBorders>
          </w:tcPr>
          <w:p w14:paraId="44D501EC" w14:textId="77777777" w:rsidR="002D775D" w:rsidRPr="00FB4DBC" w:rsidDel="00ED7123" w:rsidRDefault="002D775D" w:rsidP="00B94200">
            <w:pPr>
              <w:pStyle w:val="tabletext11"/>
              <w:tabs>
                <w:tab w:val="decimal" w:pos="560"/>
              </w:tabs>
              <w:suppressAutoHyphens/>
              <w:rPr>
                <w:del w:id="37903" w:author="Author"/>
              </w:rPr>
            </w:pPr>
            <w:del w:id="37904" w:author="Author">
              <w:r w:rsidRPr="00FB4DBC" w:rsidDel="00ED7123">
                <w:delText>6001</w:delText>
              </w:r>
            </w:del>
          </w:p>
        </w:tc>
        <w:tc>
          <w:tcPr>
            <w:tcW w:w="200" w:type="dxa"/>
            <w:tcBorders>
              <w:top w:val="single" w:sz="6" w:space="0" w:color="auto"/>
              <w:left w:val="nil"/>
              <w:bottom w:val="nil"/>
              <w:right w:val="nil"/>
            </w:tcBorders>
          </w:tcPr>
          <w:p w14:paraId="3AB79446" w14:textId="77777777" w:rsidR="002D775D" w:rsidRPr="00FB4DBC" w:rsidDel="00ED7123" w:rsidRDefault="002D775D" w:rsidP="00B94200">
            <w:pPr>
              <w:pStyle w:val="tabletext11"/>
              <w:suppressAutoHyphens/>
              <w:jc w:val="center"/>
              <w:rPr>
                <w:del w:id="37905" w:author="Author"/>
              </w:rPr>
            </w:pPr>
            <w:del w:id="37906" w:author="Author">
              <w:r w:rsidRPr="00FB4DBC" w:rsidDel="00ED7123">
                <w:delText>–</w:delText>
              </w:r>
            </w:del>
          </w:p>
        </w:tc>
        <w:tc>
          <w:tcPr>
            <w:tcW w:w="700" w:type="dxa"/>
            <w:tcBorders>
              <w:top w:val="single" w:sz="6" w:space="0" w:color="auto"/>
              <w:left w:val="nil"/>
              <w:bottom w:val="nil"/>
              <w:right w:val="single" w:sz="6" w:space="0" w:color="auto"/>
            </w:tcBorders>
          </w:tcPr>
          <w:p w14:paraId="2FC01D98" w14:textId="77777777" w:rsidR="002D775D" w:rsidRPr="00FB4DBC" w:rsidDel="00ED7123" w:rsidRDefault="002D775D" w:rsidP="00B94200">
            <w:pPr>
              <w:pStyle w:val="tabletext11"/>
              <w:tabs>
                <w:tab w:val="decimal" w:pos="520"/>
              </w:tabs>
              <w:suppressAutoHyphens/>
              <w:rPr>
                <w:del w:id="37907" w:author="Author"/>
              </w:rPr>
            </w:pPr>
            <w:del w:id="37908" w:author="Author">
              <w:r w:rsidRPr="00FB4DBC" w:rsidDel="00ED7123">
                <w:delText>8000</w:delText>
              </w:r>
            </w:del>
          </w:p>
        </w:tc>
        <w:tc>
          <w:tcPr>
            <w:tcW w:w="1600" w:type="dxa"/>
            <w:tcBorders>
              <w:top w:val="single" w:sz="6" w:space="0" w:color="auto"/>
              <w:left w:val="single" w:sz="6" w:space="0" w:color="auto"/>
              <w:bottom w:val="single" w:sz="6" w:space="0" w:color="auto"/>
              <w:right w:val="single" w:sz="6" w:space="0" w:color="auto"/>
            </w:tcBorders>
          </w:tcPr>
          <w:p w14:paraId="783C13BA" w14:textId="77777777" w:rsidR="002D775D" w:rsidRPr="00FB4DBC" w:rsidDel="00ED7123" w:rsidRDefault="002D775D" w:rsidP="00B94200">
            <w:pPr>
              <w:pStyle w:val="tabletext11"/>
              <w:tabs>
                <w:tab w:val="decimal" w:pos="660"/>
              </w:tabs>
              <w:suppressAutoHyphens/>
              <w:rPr>
                <w:del w:id="37909" w:author="Author"/>
              </w:rPr>
            </w:pPr>
            <w:del w:id="37910" w:author="Author">
              <w:r w:rsidRPr="00FB4DBC" w:rsidDel="00ED7123">
                <w:delText>0.70</w:delText>
              </w:r>
            </w:del>
          </w:p>
        </w:tc>
        <w:tc>
          <w:tcPr>
            <w:tcW w:w="1300" w:type="dxa"/>
            <w:tcBorders>
              <w:top w:val="single" w:sz="6" w:space="0" w:color="auto"/>
              <w:left w:val="single" w:sz="6" w:space="0" w:color="auto"/>
              <w:bottom w:val="single" w:sz="6" w:space="0" w:color="auto"/>
              <w:right w:val="single" w:sz="6" w:space="0" w:color="auto"/>
            </w:tcBorders>
          </w:tcPr>
          <w:p w14:paraId="33CDB9A9" w14:textId="77777777" w:rsidR="002D775D" w:rsidRPr="00FB4DBC" w:rsidDel="00ED7123" w:rsidRDefault="002D775D" w:rsidP="00B94200">
            <w:pPr>
              <w:pStyle w:val="tabletext11"/>
              <w:tabs>
                <w:tab w:val="decimal" w:pos="500"/>
              </w:tabs>
              <w:suppressAutoHyphens/>
              <w:rPr>
                <w:del w:id="37911" w:author="Author"/>
              </w:rPr>
            </w:pPr>
            <w:del w:id="37912" w:author="Author">
              <w:r w:rsidRPr="00FB4DBC" w:rsidDel="00ED7123">
                <w:delText>0.70</w:delText>
              </w:r>
            </w:del>
          </w:p>
        </w:tc>
      </w:tr>
      <w:tr w:rsidR="002D775D" w:rsidRPr="00FB4DBC" w:rsidDel="00ED7123" w14:paraId="6016AB68" w14:textId="77777777" w:rsidTr="00B94200">
        <w:trPr>
          <w:cantSplit/>
          <w:trHeight w:val="190"/>
          <w:del w:id="37913" w:author="Author"/>
        </w:trPr>
        <w:tc>
          <w:tcPr>
            <w:tcW w:w="200" w:type="dxa"/>
            <w:tcBorders>
              <w:top w:val="nil"/>
              <w:left w:val="nil"/>
              <w:bottom w:val="nil"/>
              <w:right w:val="nil"/>
            </w:tcBorders>
          </w:tcPr>
          <w:p w14:paraId="37BD6978" w14:textId="77777777" w:rsidR="002D775D" w:rsidRPr="00FB4DBC" w:rsidDel="00ED7123" w:rsidRDefault="002D775D" w:rsidP="00B94200">
            <w:pPr>
              <w:pStyle w:val="tabletext11"/>
              <w:suppressAutoHyphens/>
              <w:rPr>
                <w:del w:id="37914" w:author="Author"/>
              </w:rPr>
            </w:pPr>
          </w:p>
        </w:tc>
        <w:tc>
          <w:tcPr>
            <w:tcW w:w="300" w:type="dxa"/>
            <w:gridSpan w:val="2"/>
            <w:tcBorders>
              <w:top w:val="single" w:sz="6" w:space="0" w:color="auto"/>
              <w:left w:val="single" w:sz="6" w:space="0" w:color="auto"/>
              <w:bottom w:val="nil"/>
              <w:right w:val="nil"/>
            </w:tcBorders>
          </w:tcPr>
          <w:p w14:paraId="7883FA21" w14:textId="77777777" w:rsidR="002D775D" w:rsidRPr="00FB4DBC" w:rsidDel="00ED7123" w:rsidRDefault="002D775D" w:rsidP="00B94200">
            <w:pPr>
              <w:pStyle w:val="tabletext11"/>
              <w:suppressAutoHyphens/>
              <w:jc w:val="center"/>
              <w:rPr>
                <w:del w:id="37915" w:author="Author"/>
              </w:rPr>
            </w:pPr>
          </w:p>
        </w:tc>
        <w:tc>
          <w:tcPr>
            <w:tcW w:w="700" w:type="dxa"/>
            <w:gridSpan w:val="2"/>
            <w:tcBorders>
              <w:top w:val="single" w:sz="6" w:space="0" w:color="auto"/>
              <w:left w:val="nil"/>
              <w:bottom w:val="nil"/>
              <w:right w:val="nil"/>
            </w:tcBorders>
          </w:tcPr>
          <w:p w14:paraId="7A1FC683" w14:textId="77777777" w:rsidR="002D775D" w:rsidRPr="00FB4DBC" w:rsidDel="00ED7123" w:rsidRDefault="002D775D" w:rsidP="00B94200">
            <w:pPr>
              <w:pStyle w:val="tabletext11"/>
              <w:tabs>
                <w:tab w:val="decimal" w:pos="560"/>
              </w:tabs>
              <w:suppressAutoHyphens/>
              <w:rPr>
                <w:del w:id="37916" w:author="Author"/>
              </w:rPr>
            </w:pPr>
            <w:del w:id="37917" w:author="Author">
              <w:r w:rsidRPr="00FB4DBC" w:rsidDel="00ED7123">
                <w:delText>8001</w:delText>
              </w:r>
            </w:del>
          </w:p>
        </w:tc>
        <w:tc>
          <w:tcPr>
            <w:tcW w:w="200" w:type="dxa"/>
            <w:tcBorders>
              <w:top w:val="single" w:sz="6" w:space="0" w:color="auto"/>
              <w:left w:val="nil"/>
              <w:bottom w:val="nil"/>
              <w:right w:val="nil"/>
            </w:tcBorders>
          </w:tcPr>
          <w:p w14:paraId="300F799D" w14:textId="77777777" w:rsidR="002D775D" w:rsidRPr="00FB4DBC" w:rsidDel="00ED7123" w:rsidRDefault="002D775D" w:rsidP="00B94200">
            <w:pPr>
              <w:pStyle w:val="tabletext11"/>
              <w:suppressAutoHyphens/>
              <w:jc w:val="center"/>
              <w:rPr>
                <w:del w:id="37918" w:author="Author"/>
              </w:rPr>
            </w:pPr>
            <w:del w:id="37919" w:author="Author">
              <w:r w:rsidRPr="00FB4DBC" w:rsidDel="00ED7123">
                <w:delText>–</w:delText>
              </w:r>
            </w:del>
          </w:p>
        </w:tc>
        <w:tc>
          <w:tcPr>
            <w:tcW w:w="700" w:type="dxa"/>
            <w:tcBorders>
              <w:top w:val="single" w:sz="6" w:space="0" w:color="auto"/>
              <w:left w:val="nil"/>
              <w:bottom w:val="nil"/>
              <w:right w:val="single" w:sz="6" w:space="0" w:color="auto"/>
            </w:tcBorders>
          </w:tcPr>
          <w:p w14:paraId="5CB956C6" w14:textId="77777777" w:rsidR="002D775D" w:rsidRPr="00FB4DBC" w:rsidDel="00ED7123" w:rsidRDefault="002D775D" w:rsidP="00B94200">
            <w:pPr>
              <w:pStyle w:val="tabletext11"/>
              <w:tabs>
                <w:tab w:val="decimal" w:pos="520"/>
              </w:tabs>
              <w:suppressAutoHyphens/>
              <w:rPr>
                <w:del w:id="37920" w:author="Author"/>
              </w:rPr>
            </w:pPr>
            <w:del w:id="37921" w:author="Author">
              <w:r w:rsidRPr="00FB4DBC" w:rsidDel="00ED7123">
                <w:delText>10000</w:delText>
              </w:r>
            </w:del>
          </w:p>
        </w:tc>
        <w:tc>
          <w:tcPr>
            <w:tcW w:w="1600" w:type="dxa"/>
            <w:tcBorders>
              <w:top w:val="single" w:sz="6" w:space="0" w:color="auto"/>
              <w:left w:val="single" w:sz="6" w:space="0" w:color="auto"/>
              <w:bottom w:val="single" w:sz="6" w:space="0" w:color="auto"/>
              <w:right w:val="single" w:sz="6" w:space="0" w:color="auto"/>
            </w:tcBorders>
          </w:tcPr>
          <w:p w14:paraId="4D42C27F" w14:textId="77777777" w:rsidR="002D775D" w:rsidRPr="00FB4DBC" w:rsidDel="00ED7123" w:rsidRDefault="002D775D" w:rsidP="00B94200">
            <w:pPr>
              <w:pStyle w:val="tabletext11"/>
              <w:tabs>
                <w:tab w:val="decimal" w:pos="660"/>
              </w:tabs>
              <w:suppressAutoHyphens/>
              <w:rPr>
                <w:del w:id="37922" w:author="Author"/>
              </w:rPr>
            </w:pPr>
            <w:del w:id="37923" w:author="Author">
              <w:r w:rsidRPr="00FB4DBC" w:rsidDel="00ED7123">
                <w:delText>0.80</w:delText>
              </w:r>
            </w:del>
          </w:p>
        </w:tc>
        <w:tc>
          <w:tcPr>
            <w:tcW w:w="1300" w:type="dxa"/>
            <w:tcBorders>
              <w:top w:val="single" w:sz="6" w:space="0" w:color="auto"/>
              <w:left w:val="single" w:sz="6" w:space="0" w:color="auto"/>
              <w:bottom w:val="single" w:sz="6" w:space="0" w:color="auto"/>
              <w:right w:val="single" w:sz="6" w:space="0" w:color="auto"/>
            </w:tcBorders>
          </w:tcPr>
          <w:p w14:paraId="152C5071" w14:textId="77777777" w:rsidR="002D775D" w:rsidRPr="00FB4DBC" w:rsidDel="00ED7123" w:rsidRDefault="002D775D" w:rsidP="00B94200">
            <w:pPr>
              <w:pStyle w:val="tabletext11"/>
              <w:tabs>
                <w:tab w:val="decimal" w:pos="500"/>
              </w:tabs>
              <w:suppressAutoHyphens/>
              <w:rPr>
                <w:del w:id="37924" w:author="Author"/>
              </w:rPr>
            </w:pPr>
            <w:del w:id="37925" w:author="Author">
              <w:r w:rsidRPr="00FB4DBC" w:rsidDel="00ED7123">
                <w:delText>0.90</w:delText>
              </w:r>
            </w:del>
          </w:p>
        </w:tc>
      </w:tr>
      <w:tr w:rsidR="002D775D" w:rsidRPr="00FB4DBC" w:rsidDel="00ED7123" w14:paraId="690983E6" w14:textId="77777777" w:rsidTr="00B94200">
        <w:trPr>
          <w:cantSplit/>
          <w:trHeight w:val="190"/>
          <w:del w:id="37926" w:author="Author"/>
        </w:trPr>
        <w:tc>
          <w:tcPr>
            <w:tcW w:w="200" w:type="dxa"/>
            <w:tcBorders>
              <w:top w:val="nil"/>
              <w:left w:val="nil"/>
              <w:bottom w:val="nil"/>
              <w:right w:val="nil"/>
            </w:tcBorders>
          </w:tcPr>
          <w:p w14:paraId="60BAA300" w14:textId="77777777" w:rsidR="002D775D" w:rsidRPr="00FB4DBC" w:rsidDel="00ED7123" w:rsidRDefault="002D775D" w:rsidP="00B94200">
            <w:pPr>
              <w:pStyle w:val="tabletext11"/>
              <w:suppressAutoHyphens/>
              <w:rPr>
                <w:del w:id="37927" w:author="Author"/>
              </w:rPr>
            </w:pPr>
          </w:p>
        </w:tc>
        <w:tc>
          <w:tcPr>
            <w:tcW w:w="300" w:type="dxa"/>
            <w:gridSpan w:val="2"/>
            <w:tcBorders>
              <w:top w:val="single" w:sz="6" w:space="0" w:color="auto"/>
              <w:left w:val="single" w:sz="6" w:space="0" w:color="auto"/>
              <w:bottom w:val="nil"/>
              <w:right w:val="nil"/>
            </w:tcBorders>
          </w:tcPr>
          <w:p w14:paraId="730C1841" w14:textId="77777777" w:rsidR="002D775D" w:rsidRPr="00FB4DBC" w:rsidDel="00ED7123" w:rsidRDefault="002D775D" w:rsidP="00B94200">
            <w:pPr>
              <w:pStyle w:val="tabletext11"/>
              <w:suppressAutoHyphens/>
              <w:jc w:val="center"/>
              <w:rPr>
                <w:del w:id="37928" w:author="Author"/>
              </w:rPr>
            </w:pPr>
          </w:p>
        </w:tc>
        <w:tc>
          <w:tcPr>
            <w:tcW w:w="700" w:type="dxa"/>
            <w:gridSpan w:val="2"/>
            <w:tcBorders>
              <w:top w:val="single" w:sz="6" w:space="0" w:color="auto"/>
              <w:left w:val="nil"/>
              <w:bottom w:val="nil"/>
              <w:right w:val="nil"/>
            </w:tcBorders>
          </w:tcPr>
          <w:p w14:paraId="320B6CFA" w14:textId="77777777" w:rsidR="002D775D" w:rsidRPr="00FB4DBC" w:rsidDel="00ED7123" w:rsidRDefault="002D775D" w:rsidP="00B94200">
            <w:pPr>
              <w:pStyle w:val="tabletext11"/>
              <w:tabs>
                <w:tab w:val="decimal" w:pos="560"/>
              </w:tabs>
              <w:suppressAutoHyphens/>
              <w:rPr>
                <w:del w:id="37929" w:author="Author"/>
              </w:rPr>
            </w:pPr>
            <w:del w:id="37930" w:author="Author">
              <w:r w:rsidRPr="00FB4DBC" w:rsidDel="00ED7123">
                <w:delText>10001</w:delText>
              </w:r>
            </w:del>
          </w:p>
        </w:tc>
        <w:tc>
          <w:tcPr>
            <w:tcW w:w="200" w:type="dxa"/>
            <w:tcBorders>
              <w:top w:val="single" w:sz="6" w:space="0" w:color="auto"/>
              <w:left w:val="nil"/>
              <w:bottom w:val="nil"/>
              <w:right w:val="nil"/>
            </w:tcBorders>
          </w:tcPr>
          <w:p w14:paraId="7B6073EE" w14:textId="77777777" w:rsidR="002D775D" w:rsidRPr="00FB4DBC" w:rsidDel="00ED7123" w:rsidRDefault="002D775D" w:rsidP="00B94200">
            <w:pPr>
              <w:pStyle w:val="tabletext11"/>
              <w:suppressAutoHyphens/>
              <w:jc w:val="center"/>
              <w:rPr>
                <w:del w:id="37931" w:author="Author"/>
              </w:rPr>
            </w:pPr>
            <w:del w:id="37932" w:author="Author">
              <w:r w:rsidRPr="00FB4DBC" w:rsidDel="00ED7123">
                <w:delText>–</w:delText>
              </w:r>
            </w:del>
          </w:p>
        </w:tc>
        <w:tc>
          <w:tcPr>
            <w:tcW w:w="700" w:type="dxa"/>
            <w:tcBorders>
              <w:top w:val="single" w:sz="6" w:space="0" w:color="auto"/>
              <w:left w:val="nil"/>
              <w:bottom w:val="nil"/>
              <w:right w:val="single" w:sz="6" w:space="0" w:color="auto"/>
            </w:tcBorders>
          </w:tcPr>
          <w:p w14:paraId="3E4C6BBF" w14:textId="77777777" w:rsidR="002D775D" w:rsidRPr="00FB4DBC" w:rsidDel="00ED7123" w:rsidRDefault="002D775D" w:rsidP="00B94200">
            <w:pPr>
              <w:pStyle w:val="tabletext11"/>
              <w:tabs>
                <w:tab w:val="decimal" w:pos="520"/>
              </w:tabs>
              <w:suppressAutoHyphens/>
              <w:rPr>
                <w:del w:id="37933" w:author="Author"/>
              </w:rPr>
            </w:pPr>
            <w:del w:id="37934" w:author="Author">
              <w:r w:rsidRPr="00FB4DBC" w:rsidDel="00ED7123">
                <w:delText>15000</w:delText>
              </w:r>
            </w:del>
          </w:p>
        </w:tc>
        <w:tc>
          <w:tcPr>
            <w:tcW w:w="1600" w:type="dxa"/>
            <w:tcBorders>
              <w:top w:val="single" w:sz="6" w:space="0" w:color="auto"/>
              <w:left w:val="single" w:sz="6" w:space="0" w:color="auto"/>
              <w:bottom w:val="single" w:sz="6" w:space="0" w:color="auto"/>
              <w:right w:val="single" w:sz="6" w:space="0" w:color="auto"/>
            </w:tcBorders>
          </w:tcPr>
          <w:p w14:paraId="14CE42A6" w14:textId="77777777" w:rsidR="002D775D" w:rsidRPr="00FB4DBC" w:rsidDel="00ED7123" w:rsidRDefault="002D775D" w:rsidP="00B94200">
            <w:pPr>
              <w:pStyle w:val="tabletext11"/>
              <w:tabs>
                <w:tab w:val="decimal" w:pos="660"/>
              </w:tabs>
              <w:suppressAutoHyphens/>
              <w:rPr>
                <w:del w:id="37935" w:author="Author"/>
              </w:rPr>
            </w:pPr>
            <w:del w:id="37936" w:author="Author">
              <w:r w:rsidRPr="00FB4DBC" w:rsidDel="00ED7123">
                <w:delText>0.90</w:delText>
              </w:r>
            </w:del>
          </w:p>
        </w:tc>
        <w:tc>
          <w:tcPr>
            <w:tcW w:w="1300" w:type="dxa"/>
            <w:tcBorders>
              <w:top w:val="single" w:sz="6" w:space="0" w:color="auto"/>
              <w:left w:val="single" w:sz="6" w:space="0" w:color="auto"/>
              <w:bottom w:val="single" w:sz="6" w:space="0" w:color="auto"/>
              <w:right w:val="single" w:sz="6" w:space="0" w:color="auto"/>
            </w:tcBorders>
          </w:tcPr>
          <w:p w14:paraId="47DF9FFD" w14:textId="77777777" w:rsidR="002D775D" w:rsidRPr="00FB4DBC" w:rsidDel="00ED7123" w:rsidRDefault="002D775D" w:rsidP="00B94200">
            <w:pPr>
              <w:pStyle w:val="tabletext11"/>
              <w:tabs>
                <w:tab w:val="decimal" w:pos="500"/>
              </w:tabs>
              <w:suppressAutoHyphens/>
              <w:rPr>
                <w:del w:id="37937" w:author="Author"/>
              </w:rPr>
            </w:pPr>
            <w:del w:id="37938" w:author="Author">
              <w:r w:rsidRPr="00FB4DBC" w:rsidDel="00ED7123">
                <w:delText>0.95</w:delText>
              </w:r>
            </w:del>
          </w:p>
        </w:tc>
      </w:tr>
      <w:tr w:rsidR="002D775D" w:rsidRPr="00FB4DBC" w:rsidDel="00ED7123" w14:paraId="01B066DC" w14:textId="77777777" w:rsidTr="00B94200">
        <w:trPr>
          <w:cantSplit/>
          <w:trHeight w:val="190"/>
          <w:del w:id="37939" w:author="Author"/>
        </w:trPr>
        <w:tc>
          <w:tcPr>
            <w:tcW w:w="200" w:type="dxa"/>
            <w:tcBorders>
              <w:top w:val="nil"/>
              <w:left w:val="nil"/>
              <w:bottom w:val="nil"/>
              <w:right w:val="nil"/>
            </w:tcBorders>
          </w:tcPr>
          <w:p w14:paraId="2D160A56" w14:textId="77777777" w:rsidR="002D775D" w:rsidRPr="00FB4DBC" w:rsidDel="00ED7123" w:rsidRDefault="002D775D" w:rsidP="00B94200">
            <w:pPr>
              <w:pStyle w:val="tabletext11"/>
              <w:suppressAutoHyphens/>
              <w:rPr>
                <w:del w:id="37940" w:author="Author"/>
              </w:rPr>
            </w:pPr>
          </w:p>
        </w:tc>
        <w:tc>
          <w:tcPr>
            <w:tcW w:w="300" w:type="dxa"/>
            <w:gridSpan w:val="2"/>
            <w:tcBorders>
              <w:top w:val="single" w:sz="6" w:space="0" w:color="auto"/>
              <w:left w:val="single" w:sz="6" w:space="0" w:color="auto"/>
              <w:bottom w:val="nil"/>
              <w:right w:val="nil"/>
            </w:tcBorders>
          </w:tcPr>
          <w:p w14:paraId="419761C7" w14:textId="77777777" w:rsidR="002D775D" w:rsidRPr="00FB4DBC" w:rsidDel="00ED7123" w:rsidRDefault="002D775D" w:rsidP="00B94200">
            <w:pPr>
              <w:pStyle w:val="tabletext11"/>
              <w:suppressAutoHyphens/>
              <w:jc w:val="center"/>
              <w:rPr>
                <w:del w:id="37941" w:author="Author"/>
              </w:rPr>
            </w:pPr>
          </w:p>
        </w:tc>
        <w:tc>
          <w:tcPr>
            <w:tcW w:w="700" w:type="dxa"/>
            <w:gridSpan w:val="2"/>
            <w:tcBorders>
              <w:top w:val="single" w:sz="6" w:space="0" w:color="auto"/>
              <w:left w:val="nil"/>
              <w:bottom w:val="nil"/>
              <w:right w:val="nil"/>
            </w:tcBorders>
          </w:tcPr>
          <w:p w14:paraId="678EF5A5" w14:textId="77777777" w:rsidR="002D775D" w:rsidRPr="00FB4DBC" w:rsidDel="00ED7123" w:rsidRDefault="002D775D" w:rsidP="00B94200">
            <w:pPr>
              <w:pStyle w:val="tabletext11"/>
              <w:tabs>
                <w:tab w:val="decimal" w:pos="560"/>
              </w:tabs>
              <w:suppressAutoHyphens/>
              <w:rPr>
                <w:del w:id="37942" w:author="Author"/>
              </w:rPr>
            </w:pPr>
            <w:del w:id="37943" w:author="Author">
              <w:r w:rsidRPr="00FB4DBC" w:rsidDel="00ED7123">
                <w:delText>15001</w:delText>
              </w:r>
            </w:del>
          </w:p>
        </w:tc>
        <w:tc>
          <w:tcPr>
            <w:tcW w:w="200" w:type="dxa"/>
            <w:tcBorders>
              <w:top w:val="single" w:sz="6" w:space="0" w:color="auto"/>
              <w:left w:val="nil"/>
              <w:bottom w:val="nil"/>
              <w:right w:val="nil"/>
            </w:tcBorders>
          </w:tcPr>
          <w:p w14:paraId="7272996C" w14:textId="77777777" w:rsidR="002D775D" w:rsidRPr="00FB4DBC" w:rsidDel="00ED7123" w:rsidRDefault="002D775D" w:rsidP="00B94200">
            <w:pPr>
              <w:pStyle w:val="tabletext11"/>
              <w:suppressAutoHyphens/>
              <w:jc w:val="center"/>
              <w:rPr>
                <w:del w:id="37944" w:author="Author"/>
              </w:rPr>
            </w:pPr>
            <w:del w:id="37945" w:author="Author">
              <w:r w:rsidRPr="00FB4DBC" w:rsidDel="00ED7123">
                <w:delText>–</w:delText>
              </w:r>
            </w:del>
          </w:p>
        </w:tc>
        <w:tc>
          <w:tcPr>
            <w:tcW w:w="700" w:type="dxa"/>
            <w:tcBorders>
              <w:top w:val="single" w:sz="6" w:space="0" w:color="auto"/>
              <w:left w:val="nil"/>
              <w:bottom w:val="nil"/>
              <w:right w:val="single" w:sz="6" w:space="0" w:color="auto"/>
            </w:tcBorders>
          </w:tcPr>
          <w:p w14:paraId="3174C650" w14:textId="77777777" w:rsidR="002D775D" w:rsidRPr="00FB4DBC" w:rsidDel="00ED7123" w:rsidRDefault="002D775D" w:rsidP="00B94200">
            <w:pPr>
              <w:pStyle w:val="tabletext11"/>
              <w:tabs>
                <w:tab w:val="decimal" w:pos="520"/>
              </w:tabs>
              <w:suppressAutoHyphens/>
              <w:rPr>
                <w:del w:id="37946" w:author="Author"/>
              </w:rPr>
            </w:pPr>
            <w:del w:id="37947" w:author="Author">
              <w:r w:rsidRPr="00FB4DBC" w:rsidDel="00ED7123">
                <w:delText>20000</w:delText>
              </w:r>
            </w:del>
          </w:p>
        </w:tc>
        <w:tc>
          <w:tcPr>
            <w:tcW w:w="1600" w:type="dxa"/>
            <w:tcBorders>
              <w:top w:val="single" w:sz="6" w:space="0" w:color="auto"/>
              <w:left w:val="single" w:sz="6" w:space="0" w:color="auto"/>
              <w:bottom w:val="single" w:sz="6" w:space="0" w:color="auto"/>
              <w:right w:val="single" w:sz="6" w:space="0" w:color="auto"/>
            </w:tcBorders>
          </w:tcPr>
          <w:p w14:paraId="67E8AB20" w14:textId="77777777" w:rsidR="002D775D" w:rsidRPr="00FB4DBC" w:rsidDel="00ED7123" w:rsidRDefault="002D775D" w:rsidP="00B94200">
            <w:pPr>
              <w:pStyle w:val="tabletext11"/>
              <w:tabs>
                <w:tab w:val="decimal" w:pos="660"/>
              </w:tabs>
              <w:suppressAutoHyphens/>
              <w:rPr>
                <w:del w:id="37948" w:author="Author"/>
              </w:rPr>
            </w:pPr>
            <w:del w:id="37949" w:author="Author">
              <w:r w:rsidRPr="00FB4DBC" w:rsidDel="00ED7123">
                <w:delText>1.00</w:delText>
              </w:r>
            </w:del>
          </w:p>
        </w:tc>
        <w:tc>
          <w:tcPr>
            <w:tcW w:w="1300" w:type="dxa"/>
            <w:tcBorders>
              <w:top w:val="single" w:sz="6" w:space="0" w:color="auto"/>
              <w:left w:val="single" w:sz="6" w:space="0" w:color="auto"/>
              <w:bottom w:val="single" w:sz="6" w:space="0" w:color="auto"/>
              <w:right w:val="single" w:sz="6" w:space="0" w:color="auto"/>
            </w:tcBorders>
          </w:tcPr>
          <w:p w14:paraId="63F9D013" w14:textId="77777777" w:rsidR="002D775D" w:rsidRPr="00FB4DBC" w:rsidDel="00ED7123" w:rsidRDefault="002D775D" w:rsidP="00B94200">
            <w:pPr>
              <w:pStyle w:val="tabletext11"/>
              <w:tabs>
                <w:tab w:val="decimal" w:pos="500"/>
              </w:tabs>
              <w:suppressAutoHyphens/>
              <w:rPr>
                <w:del w:id="37950" w:author="Author"/>
              </w:rPr>
            </w:pPr>
            <w:del w:id="37951" w:author="Author">
              <w:r w:rsidRPr="00FB4DBC" w:rsidDel="00ED7123">
                <w:delText>1.00</w:delText>
              </w:r>
            </w:del>
          </w:p>
        </w:tc>
      </w:tr>
      <w:tr w:rsidR="002D775D" w:rsidRPr="00FB4DBC" w:rsidDel="00ED7123" w14:paraId="246ECC1E" w14:textId="77777777" w:rsidTr="00B94200">
        <w:trPr>
          <w:cantSplit/>
          <w:trHeight w:val="190"/>
          <w:del w:id="37952" w:author="Author"/>
        </w:trPr>
        <w:tc>
          <w:tcPr>
            <w:tcW w:w="200" w:type="dxa"/>
            <w:tcBorders>
              <w:top w:val="nil"/>
              <w:left w:val="nil"/>
              <w:bottom w:val="nil"/>
              <w:right w:val="nil"/>
            </w:tcBorders>
          </w:tcPr>
          <w:p w14:paraId="6766C65C" w14:textId="77777777" w:rsidR="002D775D" w:rsidRPr="00FB4DBC" w:rsidDel="00ED7123" w:rsidRDefault="002D775D" w:rsidP="00B94200">
            <w:pPr>
              <w:pStyle w:val="tabletext11"/>
              <w:suppressAutoHyphens/>
              <w:rPr>
                <w:del w:id="37953" w:author="Author"/>
              </w:rPr>
            </w:pPr>
          </w:p>
        </w:tc>
        <w:tc>
          <w:tcPr>
            <w:tcW w:w="300" w:type="dxa"/>
            <w:gridSpan w:val="2"/>
            <w:tcBorders>
              <w:top w:val="single" w:sz="6" w:space="0" w:color="auto"/>
              <w:left w:val="single" w:sz="6" w:space="0" w:color="auto"/>
              <w:bottom w:val="nil"/>
              <w:right w:val="nil"/>
            </w:tcBorders>
          </w:tcPr>
          <w:p w14:paraId="6CD4995A" w14:textId="77777777" w:rsidR="002D775D" w:rsidRPr="00FB4DBC" w:rsidDel="00ED7123" w:rsidRDefault="002D775D" w:rsidP="00B94200">
            <w:pPr>
              <w:pStyle w:val="tabletext11"/>
              <w:suppressAutoHyphens/>
              <w:jc w:val="center"/>
              <w:rPr>
                <w:del w:id="37954" w:author="Author"/>
              </w:rPr>
            </w:pPr>
          </w:p>
        </w:tc>
        <w:tc>
          <w:tcPr>
            <w:tcW w:w="700" w:type="dxa"/>
            <w:gridSpan w:val="2"/>
            <w:tcBorders>
              <w:top w:val="single" w:sz="6" w:space="0" w:color="auto"/>
              <w:left w:val="nil"/>
              <w:bottom w:val="nil"/>
              <w:right w:val="nil"/>
            </w:tcBorders>
          </w:tcPr>
          <w:p w14:paraId="330C120C" w14:textId="77777777" w:rsidR="002D775D" w:rsidRPr="00FB4DBC" w:rsidDel="00ED7123" w:rsidRDefault="002D775D" w:rsidP="00B94200">
            <w:pPr>
              <w:pStyle w:val="tabletext11"/>
              <w:tabs>
                <w:tab w:val="decimal" w:pos="560"/>
              </w:tabs>
              <w:suppressAutoHyphens/>
              <w:rPr>
                <w:del w:id="37955" w:author="Author"/>
              </w:rPr>
            </w:pPr>
            <w:del w:id="37956" w:author="Author">
              <w:r w:rsidRPr="00FB4DBC" w:rsidDel="00ED7123">
                <w:delText>20001</w:delText>
              </w:r>
            </w:del>
          </w:p>
        </w:tc>
        <w:tc>
          <w:tcPr>
            <w:tcW w:w="200" w:type="dxa"/>
            <w:tcBorders>
              <w:top w:val="single" w:sz="6" w:space="0" w:color="auto"/>
              <w:left w:val="nil"/>
              <w:bottom w:val="nil"/>
              <w:right w:val="nil"/>
            </w:tcBorders>
          </w:tcPr>
          <w:p w14:paraId="711D360A" w14:textId="77777777" w:rsidR="002D775D" w:rsidRPr="00FB4DBC" w:rsidDel="00ED7123" w:rsidRDefault="002D775D" w:rsidP="00B94200">
            <w:pPr>
              <w:pStyle w:val="tabletext11"/>
              <w:suppressAutoHyphens/>
              <w:jc w:val="center"/>
              <w:rPr>
                <w:del w:id="37957" w:author="Author"/>
              </w:rPr>
            </w:pPr>
            <w:del w:id="37958" w:author="Author">
              <w:r w:rsidRPr="00FB4DBC" w:rsidDel="00ED7123">
                <w:delText>–</w:delText>
              </w:r>
            </w:del>
          </w:p>
        </w:tc>
        <w:tc>
          <w:tcPr>
            <w:tcW w:w="700" w:type="dxa"/>
            <w:tcBorders>
              <w:top w:val="single" w:sz="6" w:space="0" w:color="auto"/>
              <w:left w:val="nil"/>
              <w:bottom w:val="nil"/>
              <w:right w:val="single" w:sz="6" w:space="0" w:color="auto"/>
            </w:tcBorders>
          </w:tcPr>
          <w:p w14:paraId="08AF1C1E" w14:textId="77777777" w:rsidR="002D775D" w:rsidRPr="00FB4DBC" w:rsidDel="00ED7123" w:rsidRDefault="002D775D" w:rsidP="00B94200">
            <w:pPr>
              <w:pStyle w:val="tabletext11"/>
              <w:tabs>
                <w:tab w:val="decimal" w:pos="520"/>
              </w:tabs>
              <w:suppressAutoHyphens/>
              <w:rPr>
                <w:del w:id="37959" w:author="Author"/>
              </w:rPr>
            </w:pPr>
            <w:del w:id="37960" w:author="Author">
              <w:r w:rsidRPr="00FB4DBC" w:rsidDel="00ED7123">
                <w:delText>25000</w:delText>
              </w:r>
            </w:del>
          </w:p>
        </w:tc>
        <w:tc>
          <w:tcPr>
            <w:tcW w:w="1600" w:type="dxa"/>
            <w:tcBorders>
              <w:top w:val="single" w:sz="6" w:space="0" w:color="auto"/>
              <w:left w:val="single" w:sz="6" w:space="0" w:color="auto"/>
              <w:bottom w:val="single" w:sz="6" w:space="0" w:color="auto"/>
              <w:right w:val="single" w:sz="6" w:space="0" w:color="auto"/>
            </w:tcBorders>
          </w:tcPr>
          <w:p w14:paraId="40D64F64" w14:textId="77777777" w:rsidR="002D775D" w:rsidRPr="00FB4DBC" w:rsidDel="00ED7123" w:rsidRDefault="002D775D" w:rsidP="00B94200">
            <w:pPr>
              <w:pStyle w:val="tabletext11"/>
              <w:tabs>
                <w:tab w:val="decimal" w:pos="660"/>
              </w:tabs>
              <w:suppressAutoHyphens/>
              <w:rPr>
                <w:del w:id="37961" w:author="Author"/>
              </w:rPr>
            </w:pPr>
            <w:del w:id="37962" w:author="Author">
              <w:r w:rsidRPr="00FB4DBC" w:rsidDel="00ED7123">
                <w:delText>1.12</w:delText>
              </w:r>
            </w:del>
          </w:p>
        </w:tc>
        <w:tc>
          <w:tcPr>
            <w:tcW w:w="1300" w:type="dxa"/>
            <w:tcBorders>
              <w:top w:val="single" w:sz="6" w:space="0" w:color="auto"/>
              <w:left w:val="single" w:sz="6" w:space="0" w:color="auto"/>
              <w:bottom w:val="single" w:sz="6" w:space="0" w:color="auto"/>
              <w:right w:val="single" w:sz="6" w:space="0" w:color="auto"/>
            </w:tcBorders>
          </w:tcPr>
          <w:p w14:paraId="78B07469" w14:textId="77777777" w:rsidR="002D775D" w:rsidRPr="00FB4DBC" w:rsidDel="00ED7123" w:rsidRDefault="002D775D" w:rsidP="00B94200">
            <w:pPr>
              <w:pStyle w:val="tabletext11"/>
              <w:tabs>
                <w:tab w:val="decimal" w:pos="500"/>
              </w:tabs>
              <w:suppressAutoHyphens/>
              <w:rPr>
                <w:del w:id="37963" w:author="Author"/>
              </w:rPr>
            </w:pPr>
            <w:del w:id="37964" w:author="Author">
              <w:r w:rsidRPr="00FB4DBC" w:rsidDel="00ED7123">
                <w:delText>1.05</w:delText>
              </w:r>
            </w:del>
          </w:p>
        </w:tc>
      </w:tr>
      <w:tr w:rsidR="002D775D" w:rsidRPr="00FB4DBC" w:rsidDel="00ED7123" w14:paraId="441743E8" w14:textId="77777777" w:rsidTr="00B94200">
        <w:trPr>
          <w:cantSplit/>
          <w:trHeight w:val="190"/>
          <w:del w:id="37965" w:author="Author"/>
        </w:trPr>
        <w:tc>
          <w:tcPr>
            <w:tcW w:w="200" w:type="dxa"/>
            <w:tcBorders>
              <w:top w:val="nil"/>
              <w:left w:val="nil"/>
              <w:bottom w:val="nil"/>
              <w:right w:val="nil"/>
            </w:tcBorders>
          </w:tcPr>
          <w:p w14:paraId="49996AFF" w14:textId="77777777" w:rsidR="002D775D" w:rsidRPr="00FB4DBC" w:rsidDel="00ED7123" w:rsidRDefault="002D775D" w:rsidP="00B94200">
            <w:pPr>
              <w:pStyle w:val="tabletext11"/>
              <w:suppressAutoHyphens/>
              <w:rPr>
                <w:del w:id="37966" w:author="Author"/>
              </w:rPr>
            </w:pPr>
          </w:p>
        </w:tc>
        <w:tc>
          <w:tcPr>
            <w:tcW w:w="300" w:type="dxa"/>
            <w:gridSpan w:val="2"/>
            <w:tcBorders>
              <w:top w:val="single" w:sz="6" w:space="0" w:color="auto"/>
              <w:left w:val="single" w:sz="6" w:space="0" w:color="auto"/>
              <w:bottom w:val="nil"/>
              <w:right w:val="nil"/>
            </w:tcBorders>
          </w:tcPr>
          <w:p w14:paraId="1DAA9926" w14:textId="77777777" w:rsidR="002D775D" w:rsidRPr="00FB4DBC" w:rsidDel="00ED7123" w:rsidRDefault="002D775D" w:rsidP="00B94200">
            <w:pPr>
              <w:pStyle w:val="tabletext11"/>
              <w:suppressAutoHyphens/>
              <w:jc w:val="center"/>
              <w:rPr>
                <w:del w:id="37967" w:author="Author"/>
              </w:rPr>
            </w:pPr>
          </w:p>
        </w:tc>
        <w:tc>
          <w:tcPr>
            <w:tcW w:w="700" w:type="dxa"/>
            <w:gridSpan w:val="2"/>
            <w:tcBorders>
              <w:top w:val="single" w:sz="6" w:space="0" w:color="auto"/>
              <w:left w:val="nil"/>
              <w:bottom w:val="nil"/>
              <w:right w:val="nil"/>
            </w:tcBorders>
          </w:tcPr>
          <w:p w14:paraId="34C1F87C" w14:textId="77777777" w:rsidR="002D775D" w:rsidRPr="00FB4DBC" w:rsidDel="00ED7123" w:rsidRDefault="002D775D" w:rsidP="00B94200">
            <w:pPr>
              <w:pStyle w:val="tabletext11"/>
              <w:tabs>
                <w:tab w:val="decimal" w:pos="560"/>
              </w:tabs>
              <w:suppressAutoHyphens/>
              <w:rPr>
                <w:del w:id="37968" w:author="Author"/>
              </w:rPr>
            </w:pPr>
            <w:del w:id="37969" w:author="Author">
              <w:r w:rsidRPr="00FB4DBC" w:rsidDel="00ED7123">
                <w:delText>25001</w:delText>
              </w:r>
            </w:del>
          </w:p>
        </w:tc>
        <w:tc>
          <w:tcPr>
            <w:tcW w:w="200" w:type="dxa"/>
            <w:tcBorders>
              <w:top w:val="single" w:sz="6" w:space="0" w:color="auto"/>
              <w:left w:val="nil"/>
              <w:bottom w:val="nil"/>
              <w:right w:val="nil"/>
            </w:tcBorders>
          </w:tcPr>
          <w:p w14:paraId="106670EF" w14:textId="77777777" w:rsidR="002D775D" w:rsidRPr="00FB4DBC" w:rsidDel="00ED7123" w:rsidRDefault="002D775D" w:rsidP="00B94200">
            <w:pPr>
              <w:pStyle w:val="tabletext11"/>
              <w:suppressAutoHyphens/>
              <w:jc w:val="center"/>
              <w:rPr>
                <w:del w:id="37970" w:author="Author"/>
              </w:rPr>
            </w:pPr>
            <w:del w:id="37971" w:author="Author">
              <w:r w:rsidRPr="00FB4DBC" w:rsidDel="00ED7123">
                <w:delText>–</w:delText>
              </w:r>
            </w:del>
          </w:p>
        </w:tc>
        <w:tc>
          <w:tcPr>
            <w:tcW w:w="700" w:type="dxa"/>
            <w:tcBorders>
              <w:top w:val="single" w:sz="6" w:space="0" w:color="auto"/>
              <w:left w:val="nil"/>
              <w:bottom w:val="nil"/>
              <w:right w:val="single" w:sz="6" w:space="0" w:color="auto"/>
            </w:tcBorders>
          </w:tcPr>
          <w:p w14:paraId="45074A07" w14:textId="77777777" w:rsidR="002D775D" w:rsidRPr="00FB4DBC" w:rsidDel="00ED7123" w:rsidRDefault="002D775D" w:rsidP="00B94200">
            <w:pPr>
              <w:pStyle w:val="tabletext11"/>
              <w:tabs>
                <w:tab w:val="decimal" w:pos="520"/>
              </w:tabs>
              <w:suppressAutoHyphens/>
              <w:rPr>
                <w:del w:id="37972" w:author="Author"/>
              </w:rPr>
            </w:pPr>
            <w:del w:id="37973" w:author="Author">
              <w:r w:rsidRPr="00FB4DBC" w:rsidDel="00ED7123">
                <w:delText>40000</w:delText>
              </w:r>
            </w:del>
          </w:p>
        </w:tc>
        <w:tc>
          <w:tcPr>
            <w:tcW w:w="1600" w:type="dxa"/>
            <w:tcBorders>
              <w:top w:val="single" w:sz="6" w:space="0" w:color="auto"/>
              <w:left w:val="single" w:sz="6" w:space="0" w:color="auto"/>
              <w:bottom w:val="single" w:sz="6" w:space="0" w:color="auto"/>
              <w:right w:val="single" w:sz="6" w:space="0" w:color="auto"/>
            </w:tcBorders>
          </w:tcPr>
          <w:p w14:paraId="43AFDA24" w14:textId="77777777" w:rsidR="002D775D" w:rsidRPr="00FB4DBC" w:rsidDel="00ED7123" w:rsidRDefault="002D775D" w:rsidP="00B94200">
            <w:pPr>
              <w:pStyle w:val="tabletext11"/>
              <w:tabs>
                <w:tab w:val="decimal" w:pos="660"/>
              </w:tabs>
              <w:suppressAutoHyphens/>
              <w:rPr>
                <w:del w:id="37974" w:author="Author"/>
              </w:rPr>
            </w:pPr>
            <w:del w:id="37975" w:author="Author">
              <w:r w:rsidRPr="00FB4DBC" w:rsidDel="00ED7123">
                <w:delText>1.25</w:delText>
              </w:r>
            </w:del>
          </w:p>
        </w:tc>
        <w:tc>
          <w:tcPr>
            <w:tcW w:w="1300" w:type="dxa"/>
            <w:tcBorders>
              <w:top w:val="single" w:sz="6" w:space="0" w:color="auto"/>
              <w:left w:val="single" w:sz="6" w:space="0" w:color="auto"/>
              <w:bottom w:val="single" w:sz="6" w:space="0" w:color="auto"/>
              <w:right w:val="single" w:sz="6" w:space="0" w:color="auto"/>
            </w:tcBorders>
          </w:tcPr>
          <w:p w14:paraId="4C506A9F" w14:textId="77777777" w:rsidR="002D775D" w:rsidRPr="00FB4DBC" w:rsidDel="00ED7123" w:rsidRDefault="002D775D" w:rsidP="00B94200">
            <w:pPr>
              <w:pStyle w:val="tabletext11"/>
              <w:tabs>
                <w:tab w:val="decimal" w:pos="500"/>
              </w:tabs>
              <w:suppressAutoHyphens/>
              <w:rPr>
                <w:del w:id="37976" w:author="Author"/>
              </w:rPr>
            </w:pPr>
            <w:del w:id="37977" w:author="Author">
              <w:r w:rsidRPr="00FB4DBC" w:rsidDel="00ED7123">
                <w:delText>1.10</w:delText>
              </w:r>
            </w:del>
          </w:p>
        </w:tc>
      </w:tr>
      <w:tr w:rsidR="002D775D" w:rsidRPr="00FB4DBC" w:rsidDel="00ED7123" w14:paraId="4DAAE77D" w14:textId="77777777" w:rsidTr="00B94200">
        <w:trPr>
          <w:cantSplit/>
          <w:trHeight w:val="190"/>
          <w:del w:id="37978" w:author="Author"/>
        </w:trPr>
        <w:tc>
          <w:tcPr>
            <w:tcW w:w="200" w:type="dxa"/>
            <w:tcBorders>
              <w:top w:val="nil"/>
              <w:left w:val="nil"/>
              <w:bottom w:val="nil"/>
              <w:right w:val="nil"/>
            </w:tcBorders>
          </w:tcPr>
          <w:p w14:paraId="4B94F592" w14:textId="77777777" w:rsidR="002D775D" w:rsidRPr="00FB4DBC" w:rsidDel="00ED7123" w:rsidRDefault="002D775D" w:rsidP="00B94200">
            <w:pPr>
              <w:pStyle w:val="tabletext11"/>
              <w:suppressAutoHyphens/>
              <w:rPr>
                <w:del w:id="37979" w:author="Author"/>
              </w:rPr>
            </w:pPr>
          </w:p>
        </w:tc>
        <w:tc>
          <w:tcPr>
            <w:tcW w:w="300" w:type="dxa"/>
            <w:gridSpan w:val="2"/>
            <w:tcBorders>
              <w:top w:val="single" w:sz="6" w:space="0" w:color="auto"/>
              <w:left w:val="single" w:sz="6" w:space="0" w:color="auto"/>
              <w:bottom w:val="nil"/>
              <w:right w:val="nil"/>
            </w:tcBorders>
          </w:tcPr>
          <w:p w14:paraId="2C9DB729" w14:textId="77777777" w:rsidR="002D775D" w:rsidRPr="00FB4DBC" w:rsidDel="00ED7123" w:rsidRDefault="002D775D" w:rsidP="00B94200">
            <w:pPr>
              <w:pStyle w:val="tabletext11"/>
              <w:suppressAutoHyphens/>
              <w:jc w:val="center"/>
              <w:rPr>
                <w:del w:id="37980" w:author="Author"/>
              </w:rPr>
            </w:pPr>
          </w:p>
        </w:tc>
        <w:tc>
          <w:tcPr>
            <w:tcW w:w="700" w:type="dxa"/>
            <w:gridSpan w:val="2"/>
            <w:tcBorders>
              <w:top w:val="single" w:sz="6" w:space="0" w:color="auto"/>
              <w:left w:val="nil"/>
              <w:bottom w:val="nil"/>
              <w:right w:val="nil"/>
            </w:tcBorders>
          </w:tcPr>
          <w:p w14:paraId="3988608F" w14:textId="77777777" w:rsidR="002D775D" w:rsidRPr="00FB4DBC" w:rsidDel="00ED7123" w:rsidRDefault="002D775D" w:rsidP="00B94200">
            <w:pPr>
              <w:pStyle w:val="tabletext11"/>
              <w:tabs>
                <w:tab w:val="decimal" w:pos="560"/>
              </w:tabs>
              <w:suppressAutoHyphens/>
              <w:rPr>
                <w:del w:id="37981" w:author="Author"/>
              </w:rPr>
            </w:pPr>
            <w:del w:id="37982" w:author="Author">
              <w:r w:rsidRPr="00FB4DBC" w:rsidDel="00ED7123">
                <w:delText>40001</w:delText>
              </w:r>
            </w:del>
          </w:p>
        </w:tc>
        <w:tc>
          <w:tcPr>
            <w:tcW w:w="200" w:type="dxa"/>
            <w:tcBorders>
              <w:top w:val="single" w:sz="6" w:space="0" w:color="auto"/>
              <w:left w:val="nil"/>
              <w:bottom w:val="nil"/>
              <w:right w:val="nil"/>
            </w:tcBorders>
          </w:tcPr>
          <w:p w14:paraId="3FED1E6C" w14:textId="77777777" w:rsidR="002D775D" w:rsidRPr="00FB4DBC" w:rsidDel="00ED7123" w:rsidRDefault="002D775D" w:rsidP="00B94200">
            <w:pPr>
              <w:pStyle w:val="tabletext11"/>
              <w:suppressAutoHyphens/>
              <w:jc w:val="center"/>
              <w:rPr>
                <w:del w:id="37983" w:author="Author"/>
              </w:rPr>
            </w:pPr>
            <w:del w:id="37984" w:author="Author">
              <w:r w:rsidRPr="00FB4DBC" w:rsidDel="00ED7123">
                <w:delText>–</w:delText>
              </w:r>
            </w:del>
          </w:p>
        </w:tc>
        <w:tc>
          <w:tcPr>
            <w:tcW w:w="700" w:type="dxa"/>
            <w:tcBorders>
              <w:top w:val="single" w:sz="6" w:space="0" w:color="auto"/>
              <w:left w:val="nil"/>
              <w:bottom w:val="nil"/>
              <w:right w:val="single" w:sz="6" w:space="0" w:color="auto"/>
            </w:tcBorders>
          </w:tcPr>
          <w:p w14:paraId="06B4F239" w14:textId="77777777" w:rsidR="002D775D" w:rsidRPr="00FB4DBC" w:rsidDel="00ED7123" w:rsidRDefault="002D775D" w:rsidP="00B94200">
            <w:pPr>
              <w:pStyle w:val="tabletext11"/>
              <w:tabs>
                <w:tab w:val="decimal" w:pos="520"/>
              </w:tabs>
              <w:suppressAutoHyphens/>
              <w:rPr>
                <w:del w:id="37985" w:author="Author"/>
              </w:rPr>
            </w:pPr>
            <w:del w:id="37986" w:author="Author">
              <w:r w:rsidRPr="00FB4DBC" w:rsidDel="00ED7123">
                <w:delText>65000</w:delText>
              </w:r>
            </w:del>
          </w:p>
        </w:tc>
        <w:tc>
          <w:tcPr>
            <w:tcW w:w="1600" w:type="dxa"/>
            <w:tcBorders>
              <w:top w:val="single" w:sz="6" w:space="0" w:color="auto"/>
              <w:left w:val="single" w:sz="6" w:space="0" w:color="auto"/>
              <w:bottom w:val="single" w:sz="6" w:space="0" w:color="auto"/>
              <w:right w:val="single" w:sz="6" w:space="0" w:color="auto"/>
            </w:tcBorders>
          </w:tcPr>
          <w:p w14:paraId="66BD3824" w14:textId="77777777" w:rsidR="002D775D" w:rsidRPr="00FB4DBC" w:rsidDel="00ED7123" w:rsidRDefault="002D775D" w:rsidP="00B94200">
            <w:pPr>
              <w:pStyle w:val="tabletext11"/>
              <w:tabs>
                <w:tab w:val="decimal" w:pos="660"/>
              </w:tabs>
              <w:suppressAutoHyphens/>
              <w:rPr>
                <w:del w:id="37987" w:author="Author"/>
              </w:rPr>
            </w:pPr>
            <w:del w:id="37988" w:author="Author">
              <w:r w:rsidRPr="00FB4DBC" w:rsidDel="00ED7123">
                <w:delText>1.60</w:delText>
              </w:r>
            </w:del>
          </w:p>
        </w:tc>
        <w:tc>
          <w:tcPr>
            <w:tcW w:w="1300" w:type="dxa"/>
            <w:tcBorders>
              <w:top w:val="single" w:sz="6" w:space="0" w:color="auto"/>
              <w:left w:val="single" w:sz="6" w:space="0" w:color="auto"/>
              <w:bottom w:val="single" w:sz="6" w:space="0" w:color="auto"/>
              <w:right w:val="single" w:sz="6" w:space="0" w:color="auto"/>
            </w:tcBorders>
          </w:tcPr>
          <w:p w14:paraId="041FA934" w14:textId="77777777" w:rsidR="002D775D" w:rsidRPr="00FB4DBC" w:rsidDel="00ED7123" w:rsidRDefault="002D775D" w:rsidP="00B94200">
            <w:pPr>
              <w:pStyle w:val="tabletext11"/>
              <w:tabs>
                <w:tab w:val="decimal" w:pos="500"/>
              </w:tabs>
              <w:suppressAutoHyphens/>
              <w:rPr>
                <w:del w:id="37989" w:author="Author"/>
              </w:rPr>
            </w:pPr>
            <w:del w:id="37990" w:author="Author">
              <w:r w:rsidRPr="00FB4DBC" w:rsidDel="00ED7123">
                <w:delText>1.25</w:delText>
              </w:r>
            </w:del>
          </w:p>
        </w:tc>
      </w:tr>
      <w:tr w:rsidR="002D775D" w:rsidRPr="00FB4DBC" w:rsidDel="00ED7123" w14:paraId="1FFE716D" w14:textId="77777777" w:rsidTr="00B94200">
        <w:trPr>
          <w:cantSplit/>
          <w:trHeight w:val="190"/>
          <w:del w:id="37991" w:author="Author"/>
        </w:trPr>
        <w:tc>
          <w:tcPr>
            <w:tcW w:w="200" w:type="dxa"/>
            <w:tcBorders>
              <w:top w:val="nil"/>
              <w:left w:val="nil"/>
              <w:bottom w:val="nil"/>
              <w:right w:val="nil"/>
            </w:tcBorders>
          </w:tcPr>
          <w:p w14:paraId="307F77B5" w14:textId="77777777" w:rsidR="002D775D" w:rsidRPr="00FB4DBC" w:rsidDel="00ED7123" w:rsidRDefault="002D775D" w:rsidP="00B94200">
            <w:pPr>
              <w:pStyle w:val="tabletext11"/>
              <w:suppressAutoHyphens/>
              <w:rPr>
                <w:del w:id="37992" w:author="Author"/>
              </w:rPr>
            </w:pPr>
          </w:p>
        </w:tc>
        <w:tc>
          <w:tcPr>
            <w:tcW w:w="300" w:type="dxa"/>
            <w:gridSpan w:val="2"/>
            <w:tcBorders>
              <w:top w:val="single" w:sz="6" w:space="0" w:color="auto"/>
              <w:left w:val="single" w:sz="6" w:space="0" w:color="auto"/>
              <w:bottom w:val="single" w:sz="6" w:space="0" w:color="auto"/>
              <w:right w:val="nil"/>
            </w:tcBorders>
          </w:tcPr>
          <w:p w14:paraId="252037AB" w14:textId="77777777" w:rsidR="002D775D" w:rsidRPr="00FB4DBC" w:rsidDel="00ED7123" w:rsidRDefault="002D775D" w:rsidP="00B94200">
            <w:pPr>
              <w:pStyle w:val="tabletext11"/>
              <w:suppressAutoHyphens/>
              <w:jc w:val="center"/>
              <w:rPr>
                <w:del w:id="37993" w:author="Author"/>
              </w:rPr>
            </w:pPr>
          </w:p>
        </w:tc>
        <w:tc>
          <w:tcPr>
            <w:tcW w:w="700" w:type="dxa"/>
            <w:gridSpan w:val="2"/>
            <w:tcBorders>
              <w:top w:val="single" w:sz="6" w:space="0" w:color="auto"/>
              <w:left w:val="nil"/>
              <w:bottom w:val="single" w:sz="6" w:space="0" w:color="auto"/>
              <w:right w:val="nil"/>
            </w:tcBorders>
          </w:tcPr>
          <w:p w14:paraId="60045796" w14:textId="77777777" w:rsidR="002D775D" w:rsidRPr="00FB4DBC" w:rsidDel="00ED7123" w:rsidRDefault="002D775D" w:rsidP="00B94200">
            <w:pPr>
              <w:pStyle w:val="tabletext11"/>
              <w:tabs>
                <w:tab w:val="decimal" w:pos="560"/>
              </w:tabs>
              <w:suppressAutoHyphens/>
              <w:rPr>
                <w:del w:id="37994" w:author="Author"/>
              </w:rPr>
            </w:pPr>
            <w:del w:id="37995" w:author="Author">
              <w:r w:rsidRPr="00FB4DBC" w:rsidDel="00ED7123">
                <w:delText>65001</w:delText>
              </w:r>
            </w:del>
          </w:p>
        </w:tc>
        <w:tc>
          <w:tcPr>
            <w:tcW w:w="200" w:type="dxa"/>
            <w:tcBorders>
              <w:top w:val="single" w:sz="6" w:space="0" w:color="auto"/>
              <w:left w:val="nil"/>
              <w:bottom w:val="single" w:sz="6" w:space="0" w:color="auto"/>
              <w:right w:val="nil"/>
            </w:tcBorders>
          </w:tcPr>
          <w:p w14:paraId="21A105BD" w14:textId="77777777" w:rsidR="002D775D" w:rsidRPr="00FB4DBC" w:rsidDel="00ED7123" w:rsidRDefault="002D775D" w:rsidP="00B94200">
            <w:pPr>
              <w:pStyle w:val="tabletext11"/>
              <w:suppressAutoHyphens/>
              <w:jc w:val="center"/>
              <w:rPr>
                <w:del w:id="37996" w:author="Author"/>
              </w:rPr>
            </w:pPr>
            <w:del w:id="37997" w:author="Author">
              <w:r w:rsidRPr="00FB4DBC" w:rsidDel="00ED7123">
                <w:delText>–</w:delText>
              </w:r>
            </w:del>
          </w:p>
        </w:tc>
        <w:tc>
          <w:tcPr>
            <w:tcW w:w="700" w:type="dxa"/>
            <w:tcBorders>
              <w:top w:val="single" w:sz="6" w:space="0" w:color="auto"/>
              <w:left w:val="nil"/>
              <w:bottom w:val="single" w:sz="6" w:space="0" w:color="auto"/>
              <w:right w:val="single" w:sz="6" w:space="0" w:color="auto"/>
            </w:tcBorders>
          </w:tcPr>
          <w:p w14:paraId="3965DAE2" w14:textId="77777777" w:rsidR="002D775D" w:rsidRPr="00FB4DBC" w:rsidDel="00ED7123" w:rsidRDefault="002D775D" w:rsidP="00B94200">
            <w:pPr>
              <w:pStyle w:val="tabletext11"/>
              <w:tabs>
                <w:tab w:val="decimal" w:pos="520"/>
              </w:tabs>
              <w:suppressAutoHyphens/>
              <w:rPr>
                <w:del w:id="37998" w:author="Author"/>
              </w:rPr>
            </w:pPr>
            <w:del w:id="37999" w:author="Author">
              <w:r w:rsidRPr="00FB4DBC" w:rsidDel="00ED7123">
                <w:delText>90000</w:delText>
              </w:r>
            </w:del>
          </w:p>
        </w:tc>
        <w:tc>
          <w:tcPr>
            <w:tcW w:w="1600" w:type="dxa"/>
            <w:tcBorders>
              <w:top w:val="single" w:sz="6" w:space="0" w:color="auto"/>
              <w:left w:val="single" w:sz="6" w:space="0" w:color="auto"/>
              <w:bottom w:val="single" w:sz="6" w:space="0" w:color="auto"/>
              <w:right w:val="single" w:sz="6" w:space="0" w:color="auto"/>
            </w:tcBorders>
          </w:tcPr>
          <w:p w14:paraId="138AE4EC" w14:textId="77777777" w:rsidR="002D775D" w:rsidRPr="00FB4DBC" w:rsidDel="00ED7123" w:rsidRDefault="002D775D" w:rsidP="00B94200">
            <w:pPr>
              <w:pStyle w:val="tabletext11"/>
              <w:tabs>
                <w:tab w:val="decimal" w:pos="660"/>
              </w:tabs>
              <w:suppressAutoHyphens/>
              <w:rPr>
                <w:del w:id="38000" w:author="Author"/>
              </w:rPr>
            </w:pPr>
            <w:del w:id="38001" w:author="Author">
              <w:r w:rsidRPr="00FB4DBC" w:rsidDel="00ED7123">
                <w:delText>2.20</w:delText>
              </w:r>
            </w:del>
          </w:p>
        </w:tc>
        <w:tc>
          <w:tcPr>
            <w:tcW w:w="1300" w:type="dxa"/>
            <w:tcBorders>
              <w:top w:val="single" w:sz="6" w:space="0" w:color="auto"/>
              <w:left w:val="single" w:sz="6" w:space="0" w:color="auto"/>
              <w:bottom w:val="single" w:sz="6" w:space="0" w:color="auto"/>
              <w:right w:val="single" w:sz="6" w:space="0" w:color="auto"/>
            </w:tcBorders>
          </w:tcPr>
          <w:p w14:paraId="527CFCE3" w14:textId="77777777" w:rsidR="002D775D" w:rsidRPr="00FB4DBC" w:rsidDel="00ED7123" w:rsidRDefault="002D775D" w:rsidP="00B94200">
            <w:pPr>
              <w:pStyle w:val="tabletext11"/>
              <w:tabs>
                <w:tab w:val="decimal" w:pos="500"/>
              </w:tabs>
              <w:suppressAutoHyphens/>
              <w:rPr>
                <w:del w:id="38002" w:author="Author"/>
              </w:rPr>
            </w:pPr>
            <w:del w:id="38003" w:author="Author">
              <w:r w:rsidRPr="00FB4DBC" w:rsidDel="00ED7123">
                <w:delText>1.70</w:delText>
              </w:r>
            </w:del>
          </w:p>
        </w:tc>
      </w:tr>
      <w:tr w:rsidR="002D775D" w:rsidRPr="00FB4DBC" w:rsidDel="00ED7123" w14:paraId="3EEC7B54" w14:textId="77777777" w:rsidTr="00B94200">
        <w:trPr>
          <w:cantSplit/>
          <w:trHeight w:val="190"/>
          <w:del w:id="38004" w:author="Author"/>
        </w:trPr>
        <w:tc>
          <w:tcPr>
            <w:tcW w:w="200" w:type="dxa"/>
            <w:tcBorders>
              <w:top w:val="nil"/>
              <w:left w:val="nil"/>
              <w:bottom w:val="nil"/>
              <w:right w:val="nil"/>
            </w:tcBorders>
          </w:tcPr>
          <w:p w14:paraId="7F5217B8" w14:textId="77777777" w:rsidR="002D775D" w:rsidRPr="00FB4DBC" w:rsidDel="00ED7123" w:rsidRDefault="002D775D" w:rsidP="00B94200">
            <w:pPr>
              <w:pStyle w:val="tabletext11"/>
              <w:suppressAutoHyphens/>
              <w:rPr>
                <w:del w:id="38005" w:author="Author"/>
              </w:rPr>
            </w:pPr>
            <w:del w:id="38006" w:author="Author">
              <w:r w:rsidRPr="00FB4DBC" w:rsidDel="00ED7123">
                <w:br/>
              </w:r>
            </w:del>
          </w:p>
        </w:tc>
        <w:tc>
          <w:tcPr>
            <w:tcW w:w="1900" w:type="dxa"/>
            <w:gridSpan w:val="6"/>
            <w:tcBorders>
              <w:top w:val="nil"/>
              <w:left w:val="single" w:sz="6" w:space="0" w:color="auto"/>
              <w:bottom w:val="single" w:sz="6" w:space="0" w:color="auto"/>
              <w:right w:val="nil"/>
            </w:tcBorders>
          </w:tcPr>
          <w:p w14:paraId="0B64E5BC" w14:textId="77777777" w:rsidR="002D775D" w:rsidRPr="00FB4DBC" w:rsidDel="00ED7123" w:rsidRDefault="002D775D" w:rsidP="00B94200">
            <w:pPr>
              <w:pStyle w:val="tabletext11"/>
              <w:suppressAutoHyphens/>
              <w:rPr>
                <w:del w:id="38007" w:author="Author"/>
              </w:rPr>
            </w:pPr>
            <w:del w:id="38008" w:author="Author">
              <w:r w:rsidRPr="00FB4DBC" w:rsidDel="00ED7123">
                <w:delText>Each Additional $1000 over $90000</w:delText>
              </w:r>
              <w:r w:rsidRPr="00FB4DBC" w:rsidDel="00ED7123">
                <w:rPr>
                  <w:rFonts w:ascii="Symbol" w:hAnsi="Symbol"/>
                </w:rPr>
                <w:sym w:font="Symbol" w:char="F02A"/>
              </w:r>
            </w:del>
          </w:p>
        </w:tc>
        <w:tc>
          <w:tcPr>
            <w:tcW w:w="1600" w:type="dxa"/>
            <w:tcBorders>
              <w:top w:val="single" w:sz="6" w:space="0" w:color="auto"/>
              <w:left w:val="single" w:sz="6" w:space="0" w:color="auto"/>
              <w:bottom w:val="single" w:sz="6" w:space="0" w:color="auto"/>
              <w:right w:val="single" w:sz="6" w:space="0" w:color="auto"/>
            </w:tcBorders>
          </w:tcPr>
          <w:p w14:paraId="38CE0263" w14:textId="77777777" w:rsidR="002D775D" w:rsidRPr="00FB4DBC" w:rsidDel="00ED7123" w:rsidRDefault="002D775D" w:rsidP="00B94200">
            <w:pPr>
              <w:pStyle w:val="tabletext11"/>
              <w:tabs>
                <w:tab w:val="decimal" w:pos="660"/>
              </w:tabs>
              <w:suppressAutoHyphens/>
              <w:rPr>
                <w:del w:id="38009" w:author="Author"/>
              </w:rPr>
            </w:pPr>
            <w:del w:id="38010" w:author="Author">
              <w:r w:rsidRPr="00FB4DBC" w:rsidDel="00ED7123">
                <w:br/>
                <w:delText>0.020</w:delText>
              </w:r>
            </w:del>
          </w:p>
        </w:tc>
        <w:tc>
          <w:tcPr>
            <w:tcW w:w="1300" w:type="dxa"/>
            <w:tcBorders>
              <w:top w:val="single" w:sz="6" w:space="0" w:color="auto"/>
              <w:left w:val="single" w:sz="6" w:space="0" w:color="auto"/>
              <w:bottom w:val="single" w:sz="6" w:space="0" w:color="auto"/>
              <w:right w:val="single" w:sz="6" w:space="0" w:color="auto"/>
            </w:tcBorders>
          </w:tcPr>
          <w:p w14:paraId="523E666E" w14:textId="77777777" w:rsidR="002D775D" w:rsidRPr="00FB4DBC" w:rsidDel="00ED7123" w:rsidRDefault="002D775D" w:rsidP="00B94200">
            <w:pPr>
              <w:pStyle w:val="tabletext11"/>
              <w:tabs>
                <w:tab w:val="decimal" w:pos="500"/>
              </w:tabs>
              <w:suppressAutoHyphens/>
              <w:rPr>
                <w:del w:id="38011" w:author="Author"/>
              </w:rPr>
            </w:pPr>
            <w:del w:id="38012" w:author="Author">
              <w:r w:rsidRPr="00FB4DBC" w:rsidDel="00ED7123">
                <w:br/>
                <w:delText>0.01</w:delText>
              </w:r>
            </w:del>
          </w:p>
        </w:tc>
      </w:tr>
      <w:tr w:rsidR="002D775D" w:rsidRPr="00FB4DBC" w:rsidDel="00ED7123" w14:paraId="54E16E13" w14:textId="77777777" w:rsidTr="00B94200">
        <w:trPr>
          <w:cantSplit/>
          <w:trHeight w:val="190"/>
          <w:del w:id="38013" w:author="Author"/>
        </w:trPr>
        <w:tc>
          <w:tcPr>
            <w:tcW w:w="200" w:type="dxa"/>
            <w:tcBorders>
              <w:top w:val="nil"/>
              <w:left w:val="nil"/>
              <w:bottom w:val="nil"/>
              <w:right w:val="nil"/>
            </w:tcBorders>
          </w:tcPr>
          <w:p w14:paraId="1144188A" w14:textId="77777777" w:rsidR="002D775D" w:rsidRPr="00FB4DBC" w:rsidDel="00ED7123" w:rsidRDefault="002D775D" w:rsidP="00B94200">
            <w:pPr>
              <w:pStyle w:val="tabletext11"/>
              <w:suppressAutoHyphens/>
              <w:rPr>
                <w:del w:id="38014" w:author="Author"/>
              </w:rPr>
            </w:pPr>
          </w:p>
        </w:tc>
        <w:tc>
          <w:tcPr>
            <w:tcW w:w="200" w:type="dxa"/>
            <w:tcBorders>
              <w:top w:val="single" w:sz="6" w:space="0" w:color="auto"/>
              <w:left w:val="single" w:sz="6" w:space="0" w:color="auto"/>
              <w:bottom w:val="nil"/>
              <w:right w:val="nil"/>
            </w:tcBorders>
          </w:tcPr>
          <w:p w14:paraId="7C6E237F" w14:textId="77777777" w:rsidR="002D775D" w:rsidRPr="00FB4DBC" w:rsidDel="00ED7123" w:rsidRDefault="002D775D" w:rsidP="00B94200">
            <w:pPr>
              <w:pStyle w:val="tabletext11"/>
              <w:suppressAutoHyphens/>
              <w:rPr>
                <w:del w:id="38015" w:author="Author"/>
              </w:rPr>
            </w:pPr>
            <w:del w:id="38016" w:author="Author">
              <w:r w:rsidRPr="00FB4DBC" w:rsidDel="00ED7123">
                <w:rPr>
                  <w:rFonts w:ascii="Symbol" w:hAnsi="Symbol"/>
                </w:rPr>
                <w:sym w:font="Symbol" w:char="F02A"/>
              </w:r>
            </w:del>
          </w:p>
        </w:tc>
        <w:tc>
          <w:tcPr>
            <w:tcW w:w="4600" w:type="dxa"/>
            <w:gridSpan w:val="7"/>
            <w:tcBorders>
              <w:top w:val="single" w:sz="6" w:space="0" w:color="auto"/>
              <w:left w:val="nil"/>
              <w:bottom w:val="nil"/>
              <w:right w:val="single" w:sz="6" w:space="0" w:color="auto"/>
            </w:tcBorders>
          </w:tcPr>
          <w:p w14:paraId="2854B646" w14:textId="77777777" w:rsidR="002D775D" w:rsidRPr="00FB4DBC" w:rsidDel="00ED7123" w:rsidRDefault="002D775D" w:rsidP="00B94200">
            <w:pPr>
              <w:pStyle w:val="tabletext11"/>
              <w:suppressAutoHyphens/>
              <w:jc w:val="both"/>
              <w:rPr>
                <w:del w:id="38017" w:author="Author"/>
              </w:rPr>
            </w:pPr>
            <w:del w:id="38018" w:author="Author">
              <w:r w:rsidRPr="00FB4DBC" w:rsidDel="00ED7123">
                <w:delText>For autos with an original cost new in excess of $90000:</w:delText>
              </w:r>
            </w:del>
          </w:p>
        </w:tc>
      </w:tr>
      <w:tr w:rsidR="002D775D" w:rsidRPr="00FB4DBC" w:rsidDel="00ED7123" w14:paraId="17C11ADE" w14:textId="77777777" w:rsidTr="00B94200">
        <w:trPr>
          <w:cantSplit/>
          <w:trHeight w:val="190"/>
          <w:del w:id="38019" w:author="Author"/>
        </w:trPr>
        <w:tc>
          <w:tcPr>
            <w:tcW w:w="200" w:type="dxa"/>
            <w:tcBorders>
              <w:top w:val="nil"/>
              <w:left w:val="nil"/>
              <w:bottom w:val="nil"/>
              <w:right w:val="nil"/>
            </w:tcBorders>
          </w:tcPr>
          <w:p w14:paraId="6748B627" w14:textId="77777777" w:rsidR="002D775D" w:rsidRPr="00FB4DBC" w:rsidDel="00ED7123" w:rsidRDefault="002D775D" w:rsidP="00B94200">
            <w:pPr>
              <w:pStyle w:val="tabletext11"/>
              <w:suppressAutoHyphens/>
              <w:rPr>
                <w:del w:id="38020" w:author="Author"/>
              </w:rPr>
            </w:pPr>
          </w:p>
        </w:tc>
        <w:tc>
          <w:tcPr>
            <w:tcW w:w="200" w:type="dxa"/>
            <w:tcBorders>
              <w:top w:val="nil"/>
              <w:left w:val="single" w:sz="6" w:space="0" w:color="auto"/>
              <w:bottom w:val="nil"/>
              <w:right w:val="nil"/>
            </w:tcBorders>
          </w:tcPr>
          <w:p w14:paraId="6B80DB8B" w14:textId="77777777" w:rsidR="002D775D" w:rsidRPr="00FB4DBC" w:rsidDel="00ED7123" w:rsidRDefault="002D775D" w:rsidP="00B94200">
            <w:pPr>
              <w:pStyle w:val="tabletext11"/>
              <w:suppressAutoHyphens/>
              <w:rPr>
                <w:del w:id="38021" w:author="Author"/>
              </w:rPr>
            </w:pPr>
          </w:p>
        </w:tc>
        <w:tc>
          <w:tcPr>
            <w:tcW w:w="400" w:type="dxa"/>
            <w:gridSpan w:val="2"/>
            <w:tcBorders>
              <w:top w:val="nil"/>
              <w:left w:val="nil"/>
              <w:bottom w:val="nil"/>
              <w:right w:val="nil"/>
            </w:tcBorders>
          </w:tcPr>
          <w:p w14:paraId="49735A7B" w14:textId="77777777" w:rsidR="002D775D" w:rsidRPr="00FB4DBC" w:rsidDel="00ED7123" w:rsidRDefault="002D775D" w:rsidP="00B94200">
            <w:pPr>
              <w:pStyle w:val="tabletext11"/>
              <w:suppressAutoHyphens/>
              <w:rPr>
                <w:del w:id="38022" w:author="Author"/>
              </w:rPr>
            </w:pPr>
            <w:del w:id="38023" w:author="Author">
              <w:r w:rsidRPr="00FB4DBC" w:rsidDel="00ED7123">
                <w:rPr>
                  <w:b/>
                </w:rPr>
                <w:delText>(i)</w:delText>
              </w:r>
            </w:del>
          </w:p>
        </w:tc>
        <w:tc>
          <w:tcPr>
            <w:tcW w:w="4200" w:type="dxa"/>
            <w:gridSpan w:val="5"/>
            <w:tcBorders>
              <w:top w:val="nil"/>
              <w:left w:val="nil"/>
              <w:bottom w:val="nil"/>
              <w:right w:val="single" w:sz="6" w:space="0" w:color="auto"/>
            </w:tcBorders>
          </w:tcPr>
          <w:p w14:paraId="69630B9B" w14:textId="77777777" w:rsidR="002D775D" w:rsidRPr="00FB4DBC" w:rsidDel="00ED7123" w:rsidRDefault="002D775D" w:rsidP="00B94200">
            <w:pPr>
              <w:pStyle w:val="tabletext11"/>
              <w:suppressAutoHyphens/>
              <w:jc w:val="both"/>
              <w:rPr>
                <w:del w:id="38024" w:author="Author"/>
              </w:rPr>
            </w:pPr>
            <w:del w:id="38025" w:author="Author">
              <w:r w:rsidRPr="00FB4DBC" w:rsidDel="00ED7123">
                <w:delText>Subtract 90000 from the original cost new.</w:delText>
              </w:r>
            </w:del>
          </w:p>
        </w:tc>
      </w:tr>
      <w:tr w:rsidR="002D775D" w:rsidRPr="00FB4DBC" w:rsidDel="00ED7123" w14:paraId="7026626A" w14:textId="77777777" w:rsidTr="00B94200">
        <w:trPr>
          <w:cantSplit/>
          <w:trHeight w:val="190"/>
          <w:del w:id="38026" w:author="Author"/>
        </w:trPr>
        <w:tc>
          <w:tcPr>
            <w:tcW w:w="200" w:type="dxa"/>
            <w:tcBorders>
              <w:top w:val="nil"/>
              <w:left w:val="nil"/>
              <w:bottom w:val="nil"/>
              <w:right w:val="nil"/>
            </w:tcBorders>
          </w:tcPr>
          <w:p w14:paraId="66307D27" w14:textId="77777777" w:rsidR="002D775D" w:rsidRPr="00FB4DBC" w:rsidDel="00ED7123" w:rsidRDefault="002D775D" w:rsidP="00B94200">
            <w:pPr>
              <w:pStyle w:val="tabletext11"/>
              <w:suppressAutoHyphens/>
              <w:rPr>
                <w:del w:id="38027" w:author="Author"/>
              </w:rPr>
            </w:pPr>
          </w:p>
        </w:tc>
        <w:tc>
          <w:tcPr>
            <w:tcW w:w="200" w:type="dxa"/>
            <w:tcBorders>
              <w:top w:val="nil"/>
              <w:left w:val="single" w:sz="6" w:space="0" w:color="auto"/>
              <w:bottom w:val="nil"/>
              <w:right w:val="nil"/>
            </w:tcBorders>
          </w:tcPr>
          <w:p w14:paraId="6D3E3E72" w14:textId="77777777" w:rsidR="002D775D" w:rsidRPr="00FB4DBC" w:rsidDel="00ED7123" w:rsidRDefault="002D775D" w:rsidP="00B94200">
            <w:pPr>
              <w:pStyle w:val="tabletext11"/>
              <w:suppressAutoHyphens/>
              <w:rPr>
                <w:del w:id="38028" w:author="Author"/>
              </w:rPr>
            </w:pPr>
          </w:p>
        </w:tc>
        <w:tc>
          <w:tcPr>
            <w:tcW w:w="400" w:type="dxa"/>
            <w:gridSpan w:val="2"/>
            <w:tcBorders>
              <w:top w:val="nil"/>
              <w:left w:val="nil"/>
              <w:bottom w:val="nil"/>
              <w:right w:val="nil"/>
            </w:tcBorders>
          </w:tcPr>
          <w:p w14:paraId="07EE903B" w14:textId="77777777" w:rsidR="002D775D" w:rsidRPr="00FB4DBC" w:rsidDel="00ED7123" w:rsidRDefault="002D775D" w:rsidP="00B94200">
            <w:pPr>
              <w:pStyle w:val="tabletext11"/>
              <w:suppressAutoHyphens/>
              <w:rPr>
                <w:del w:id="38029" w:author="Author"/>
              </w:rPr>
            </w:pPr>
            <w:del w:id="38030" w:author="Author">
              <w:r w:rsidRPr="00FB4DBC" w:rsidDel="00ED7123">
                <w:rPr>
                  <w:b/>
                </w:rPr>
                <w:delText>(ii)</w:delText>
              </w:r>
            </w:del>
          </w:p>
        </w:tc>
        <w:tc>
          <w:tcPr>
            <w:tcW w:w="4200" w:type="dxa"/>
            <w:gridSpan w:val="5"/>
            <w:tcBorders>
              <w:top w:val="nil"/>
              <w:left w:val="nil"/>
              <w:bottom w:val="nil"/>
              <w:right w:val="single" w:sz="6" w:space="0" w:color="auto"/>
            </w:tcBorders>
          </w:tcPr>
          <w:p w14:paraId="661FE1CD" w14:textId="77777777" w:rsidR="002D775D" w:rsidRPr="00FB4DBC" w:rsidDel="00ED7123" w:rsidRDefault="002D775D" w:rsidP="00B94200">
            <w:pPr>
              <w:pStyle w:val="tabletext11"/>
              <w:suppressAutoHyphens/>
              <w:jc w:val="both"/>
              <w:rPr>
                <w:del w:id="38031" w:author="Author"/>
              </w:rPr>
            </w:pPr>
            <w:del w:id="38032" w:author="Author">
              <w:r w:rsidRPr="00FB4DBC" w:rsidDel="00ED7123">
                <w:delText>Divide the result by 1000.</w:delText>
              </w:r>
            </w:del>
          </w:p>
        </w:tc>
      </w:tr>
      <w:tr w:rsidR="002D775D" w:rsidRPr="00FB4DBC" w:rsidDel="00ED7123" w14:paraId="2C9B176A" w14:textId="77777777" w:rsidTr="00B94200">
        <w:trPr>
          <w:cantSplit/>
          <w:trHeight w:val="190"/>
          <w:del w:id="38033" w:author="Author"/>
        </w:trPr>
        <w:tc>
          <w:tcPr>
            <w:tcW w:w="200" w:type="dxa"/>
            <w:tcBorders>
              <w:top w:val="nil"/>
              <w:left w:val="nil"/>
              <w:bottom w:val="nil"/>
              <w:right w:val="nil"/>
            </w:tcBorders>
          </w:tcPr>
          <w:p w14:paraId="0B9A80C3" w14:textId="77777777" w:rsidR="002D775D" w:rsidRPr="00FB4DBC" w:rsidDel="00ED7123" w:rsidRDefault="002D775D" w:rsidP="00B94200">
            <w:pPr>
              <w:pStyle w:val="tabletext11"/>
              <w:suppressAutoHyphens/>
              <w:rPr>
                <w:del w:id="38034" w:author="Author"/>
              </w:rPr>
            </w:pPr>
            <w:del w:id="38035" w:author="Author">
              <w:r w:rsidRPr="00FB4DBC" w:rsidDel="00ED7123">
                <w:br/>
              </w:r>
            </w:del>
          </w:p>
        </w:tc>
        <w:tc>
          <w:tcPr>
            <w:tcW w:w="200" w:type="dxa"/>
            <w:tcBorders>
              <w:top w:val="nil"/>
              <w:left w:val="single" w:sz="6" w:space="0" w:color="auto"/>
              <w:bottom w:val="nil"/>
              <w:right w:val="nil"/>
            </w:tcBorders>
          </w:tcPr>
          <w:p w14:paraId="414A5CE1" w14:textId="77777777" w:rsidR="002D775D" w:rsidRPr="00FB4DBC" w:rsidDel="00ED7123" w:rsidRDefault="002D775D" w:rsidP="00B94200">
            <w:pPr>
              <w:pStyle w:val="tabletext11"/>
              <w:suppressAutoHyphens/>
              <w:rPr>
                <w:del w:id="38036" w:author="Author"/>
              </w:rPr>
            </w:pPr>
          </w:p>
        </w:tc>
        <w:tc>
          <w:tcPr>
            <w:tcW w:w="400" w:type="dxa"/>
            <w:gridSpan w:val="2"/>
            <w:tcBorders>
              <w:top w:val="nil"/>
              <w:left w:val="nil"/>
              <w:bottom w:val="nil"/>
              <w:right w:val="nil"/>
            </w:tcBorders>
          </w:tcPr>
          <w:p w14:paraId="5CDA0BBD" w14:textId="77777777" w:rsidR="002D775D" w:rsidRPr="00FB4DBC" w:rsidDel="00ED7123" w:rsidRDefault="002D775D" w:rsidP="00B94200">
            <w:pPr>
              <w:pStyle w:val="tabletext11"/>
              <w:suppressAutoHyphens/>
              <w:rPr>
                <w:del w:id="38037" w:author="Author"/>
              </w:rPr>
            </w:pPr>
            <w:del w:id="38038" w:author="Author">
              <w:r w:rsidRPr="00FB4DBC" w:rsidDel="00ED7123">
                <w:rPr>
                  <w:b/>
                </w:rPr>
                <w:delText>(iii)</w:delText>
              </w:r>
            </w:del>
          </w:p>
        </w:tc>
        <w:tc>
          <w:tcPr>
            <w:tcW w:w="4200" w:type="dxa"/>
            <w:gridSpan w:val="5"/>
            <w:tcBorders>
              <w:top w:val="nil"/>
              <w:left w:val="nil"/>
              <w:bottom w:val="nil"/>
              <w:right w:val="single" w:sz="6" w:space="0" w:color="auto"/>
            </w:tcBorders>
          </w:tcPr>
          <w:p w14:paraId="34012FFF" w14:textId="77777777" w:rsidR="002D775D" w:rsidRPr="00FB4DBC" w:rsidDel="00ED7123" w:rsidRDefault="002D775D" w:rsidP="00B94200">
            <w:pPr>
              <w:pStyle w:val="tabletext11"/>
              <w:suppressAutoHyphens/>
              <w:jc w:val="both"/>
              <w:rPr>
                <w:del w:id="38039" w:author="Author"/>
              </w:rPr>
            </w:pPr>
            <w:del w:id="38040" w:author="Author">
              <w:r w:rsidRPr="00FB4DBC" w:rsidDel="00ED7123">
                <w:delText>Multiply by the appropriate "Each Additional $1000 over $90000" factor.</w:delText>
              </w:r>
            </w:del>
          </w:p>
        </w:tc>
      </w:tr>
      <w:tr w:rsidR="002D775D" w:rsidRPr="00FB4DBC" w:rsidDel="00ED7123" w14:paraId="25A55104" w14:textId="77777777" w:rsidTr="00B94200">
        <w:trPr>
          <w:cantSplit/>
          <w:trHeight w:val="190"/>
          <w:del w:id="38041" w:author="Author"/>
        </w:trPr>
        <w:tc>
          <w:tcPr>
            <w:tcW w:w="200" w:type="dxa"/>
            <w:tcBorders>
              <w:top w:val="nil"/>
              <w:left w:val="nil"/>
              <w:bottom w:val="nil"/>
              <w:right w:val="nil"/>
            </w:tcBorders>
          </w:tcPr>
          <w:p w14:paraId="54DE05D0" w14:textId="77777777" w:rsidR="002D775D" w:rsidRPr="00FB4DBC" w:rsidDel="00ED7123" w:rsidRDefault="002D775D" w:rsidP="00B94200">
            <w:pPr>
              <w:pStyle w:val="tabletext11"/>
              <w:suppressAutoHyphens/>
              <w:rPr>
                <w:del w:id="38042" w:author="Author"/>
              </w:rPr>
            </w:pPr>
            <w:del w:id="38043" w:author="Author">
              <w:r w:rsidRPr="00FB4DBC" w:rsidDel="00ED7123">
                <w:br/>
              </w:r>
            </w:del>
          </w:p>
        </w:tc>
        <w:tc>
          <w:tcPr>
            <w:tcW w:w="200" w:type="dxa"/>
            <w:tcBorders>
              <w:top w:val="nil"/>
              <w:left w:val="single" w:sz="6" w:space="0" w:color="auto"/>
              <w:bottom w:val="single" w:sz="6" w:space="0" w:color="auto"/>
              <w:right w:val="nil"/>
            </w:tcBorders>
          </w:tcPr>
          <w:p w14:paraId="6491E144" w14:textId="77777777" w:rsidR="002D775D" w:rsidRPr="00FB4DBC" w:rsidDel="00ED7123" w:rsidRDefault="002D775D" w:rsidP="00B94200">
            <w:pPr>
              <w:pStyle w:val="tabletext11"/>
              <w:suppressAutoHyphens/>
              <w:rPr>
                <w:del w:id="38044" w:author="Author"/>
              </w:rPr>
            </w:pPr>
          </w:p>
        </w:tc>
        <w:tc>
          <w:tcPr>
            <w:tcW w:w="400" w:type="dxa"/>
            <w:gridSpan w:val="2"/>
            <w:tcBorders>
              <w:top w:val="nil"/>
              <w:left w:val="nil"/>
              <w:bottom w:val="single" w:sz="6" w:space="0" w:color="auto"/>
              <w:right w:val="nil"/>
            </w:tcBorders>
          </w:tcPr>
          <w:p w14:paraId="4B7BCC56" w14:textId="77777777" w:rsidR="002D775D" w:rsidRPr="00FB4DBC" w:rsidDel="00ED7123" w:rsidRDefault="002D775D" w:rsidP="00B94200">
            <w:pPr>
              <w:pStyle w:val="tabletext11"/>
              <w:suppressAutoHyphens/>
              <w:rPr>
                <w:del w:id="38045" w:author="Author"/>
              </w:rPr>
            </w:pPr>
            <w:del w:id="38046" w:author="Author">
              <w:r w:rsidRPr="00FB4DBC" w:rsidDel="00ED7123">
                <w:rPr>
                  <w:b/>
                </w:rPr>
                <w:delText>(iv)</w:delText>
              </w:r>
            </w:del>
          </w:p>
        </w:tc>
        <w:tc>
          <w:tcPr>
            <w:tcW w:w="4200" w:type="dxa"/>
            <w:gridSpan w:val="5"/>
            <w:tcBorders>
              <w:top w:val="nil"/>
              <w:left w:val="nil"/>
              <w:bottom w:val="single" w:sz="6" w:space="0" w:color="auto"/>
              <w:right w:val="single" w:sz="6" w:space="0" w:color="auto"/>
            </w:tcBorders>
          </w:tcPr>
          <w:p w14:paraId="675AE8E4" w14:textId="77777777" w:rsidR="002D775D" w:rsidRPr="00FB4DBC" w:rsidDel="00ED7123" w:rsidRDefault="002D775D" w:rsidP="00B94200">
            <w:pPr>
              <w:pStyle w:val="tabletext11"/>
              <w:suppressAutoHyphens/>
              <w:jc w:val="both"/>
              <w:rPr>
                <w:del w:id="38047" w:author="Author"/>
              </w:rPr>
            </w:pPr>
            <w:del w:id="38048" w:author="Author">
              <w:r w:rsidRPr="00FB4DBC" w:rsidDel="00ED7123">
                <w:delText>Add the result to the appropriate 65001 – 90000 factor.</w:delText>
              </w:r>
            </w:del>
          </w:p>
        </w:tc>
      </w:tr>
    </w:tbl>
    <w:p w14:paraId="5221C64B" w14:textId="77777777" w:rsidR="002D775D" w:rsidRPr="00FB4DBC" w:rsidDel="00ED7123" w:rsidRDefault="002D775D" w:rsidP="001065E8">
      <w:pPr>
        <w:pStyle w:val="tablecaption"/>
        <w:suppressAutoHyphens/>
        <w:rPr>
          <w:del w:id="38049" w:author="Author"/>
        </w:rPr>
      </w:pPr>
      <w:del w:id="38050" w:author="Author">
        <w:r w:rsidRPr="00FB4DBC" w:rsidDel="00ED7123">
          <w:delText>Table 101.A.4.a.(2)(a) Private Passenger Types Original Cost New Factors</w:delText>
        </w:r>
      </w:del>
    </w:p>
    <w:p w14:paraId="74C0FBCB" w14:textId="77777777" w:rsidR="002D775D" w:rsidRPr="00FB4DBC" w:rsidDel="00ED7123" w:rsidRDefault="002D775D" w:rsidP="001065E8">
      <w:pPr>
        <w:pStyle w:val="isonormal"/>
        <w:suppressAutoHyphens/>
        <w:rPr>
          <w:del w:id="38051" w:author="Author"/>
        </w:rPr>
      </w:pPr>
    </w:p>
    <w:p w14:paraId="2A887EB4" w14:textId="77777777" w:rsidR="002D775D" w:rsidRPr="00FB4DBC" w:rsidDel="00ED7123" w:rsidRDefault="002D775D" w:rsidP="001065E8">
      <w:pPr>
        <w:pStyle w:val="outlinehd6"/>
        <w:suppressAutoHyphens/>
        <w:rPr>
          <w:del w:id="38052" w:author="Author"/>
        </w:rPr>
      </w:pPr>
      <w:del w:id="38053" w:author="Author">
        <w:r w:rsidRPr="00FB4DBC" w:rsidDel="00ED7123">
          <w:tab/>
          <w:delText>(b)</w:delText>
        </w:r>
        <w:r w:rsidRPr="00FB4DBC" w:rsidDel="00ED7123">
          <w:tab/>
          <w:delText>Age Group Factors</w:delText>
        </w:r>
      </w:del>
    </w:p>
    <w:p w14:paraId="51717EDB" w14:textId="77777777" w:rsidR="002D775D" w:rsidRPr="00FB4DBC" w:rsidDel="00ED7123" w:rsidRDefault="002D775D" w:rsidP="001065E8">
      <w:pPr>
        <w:pStyle w:val="space4"/>
        <w:suppressAutoHyphens/>
        <w:rPr>
          <w:del w:id="38054"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320"/>
        <w:gridCol w:w="1560"/>
        <w:gridCol w:w="920"/>
      </w:tblGrid>
      <w:tr w:rsidR="002D775D" w:rsidRPr="00FB4DBC" w:rsidDel="00ED7123" w14:paraId="448C258F" w14:textId="77777777" w:rsidTr="00B94200">
        <w:trPr>
          <w:cantSplit/>
          <w:trHeight w:val="190"/>
          <w:del w:id="38055" w:author="Author"/>
        </w:trPr>
        <w:tc>
          <w:tcPr>
            <w:tcW w:w="200" w:type="dxa"/>
            <w:tcBorders>
              <w:top w:val="nil"/>
              <w:left w:val="nil"/>
              <w:bottom w:val="nil"/>
              <w:right w:val="nil"/>
            </w:tcBorders>
          </w:tcPr>
          <w:p w14:paraId="0A1C6BA2" w14:textId="77777777" w:rsidR="002D775D" w:rsidRPr="00FB4DBC" w:rsidDel="00ED7123" w:rsidRDefault="002D775D" w:rsidP="00B94200">
            <w:pPr>
              <w:pStyle w:val="tablehead"/>
              <w:suppressAutoHyphens/>
              <w:rPr>
                <w:del w:id="38056" w:author="Author"/>
              </w:rPr>
            </w:pPr>
          </w:p>
        </w:tc>
        <w:tc>
          <w:tcPr>
            <w:tcW w:w="2320" w:type="dxa"/>
            <w:tcBorders>
              <w:top w:val="single" w:sz="6" w:space="0" w:color="auto"/>
              <w:left w:val="single" w:sz="6" w:space="0" w:color="auto"/>
              <w:bottom w:val="single" w:sz="6" w:space="0" w:color="auto"/>
              <w:right w:val="single" w:sz="6" w:space="0" w:color="auto"/>
            </w:tcBorders>
          </w:tcPr>
          <w:p w14:paraId="7F59D1AE" w14:textId="77777777" w:rsidR="002D775D" w:rsidRPr="00FB4DBC" w:rsidDel="00ED7123" w:rsidRDefault="002D775D" w:rsidP="00B94200">
            <w:pPr>
              <w:pStyle w:val="tablehead"/>
              <w:suppressAutoHyphens/>
              <w:rPr>
                <w:del w:id="38057" w:author="Author"/>
              </w:rPr>
            </w:pPr>
            <w:del w:id="38058" w:author="Author">
              <w:r w:rsidRPr="00FB4DBC" w:rsidDel="00ED7123">
                <w:delText>Age Group</w:delText>
              </w:r>
            </w:del>
          </w:p>
        </w:tc>
        <w:tc>
          <w:tcPr>
            <w:tcW w:w="1560" w:type="dxa"/>
            <w:tcBorders>
              <w:top w:val="single" w:sz="6" w:space="0" w:color="auto"/>
              <w:left w:val="single" w:sz="6" w:space="0" w:color="auto"/>
              <w:bottom w:val="single" w:sz="6" w:space="0" w:color="auto"/>
              <w:right w:val="single" w:sz="6" w:space="0" w:color="auto"/>
            </w:tcBorders>
          </w:tcPr>
          <w:p w14:paraId="33CE0A61" w14:textId="77777777" w:rsidR="002D775D" w:rsidRPr="00FB4DBC" w:rsidDel="00ED7123" w:rsidRDefault="002D775D" w:rsidP="00B94200">
            <w:pPr>
              <w:pStyle w:val="tablehead"/>
              <w:suppressAutoHyphens/>
              <w:rPr>
                <w:del w:id="38059" w:author="Author"/>
                <w:b w:val="0"/>
              </w:rPr>
            </w:pPr>
            <w:del w:id="38060" w:author="Author">
              <w:r w:rsidRPr="00FB4DBC" w:rsidDel="00ED7123">
                <w:delText>Comprehensive</w:delText>
              </w:r>
            </w:del>
          </w:p>
        </w:tc>
        <w:tc>
          <w:tcPr>
            <w:tcW w:w="920" w:type="dxa"/>
            <w:tcBorders>
              <w:top w:val="single" w:sz="6" w:space="0" w:color="auto"/>
              <w:left w:val="single" w:sz="6" w:space="0" w:color="auto"/>
              <w:bottom w:val="single" w:sz="6" w:space="0" w:color="auto"/>
              <w:right w:val="single" w:sz="6" w:space="0" w:color="auto"/>
            </w:tcBorders>
          </w:tcPr>
          <w:p w14:paraId="027102FC" w14:textId="77777777" w:rsidR="002D775D" w:rsidRPr="00FB4DBC" w:rsidDel="00ED7123" w:rsidRDefault="002D775D" w:rsidP="00B94200">
            <w:pPr>
              <w:pStyle w:val="tablehead"/>
              <w:suppressAutoHyphens/>
              <w:rPr>
                <w:del w:id="38061" w:author="Author"/>
                <w:b w:val="0"/>
              </w:rPr>
            </w:pPr>
            <w:del w:id="38062" w:author="Author">
              <w:r w:rsidRPr="00FB4DBC" w:rsidDel="00ED7123">
                <w:delText>Collision</w:delText>
              </w:r>
            </w:del>
          </w:p>
        </w:tc>
      </w:tr>
      <w:tr w:rsidR="002D775D" w:rsidRPr="00FB4DBC" w:rsidDel="00ED7123" w14:paraId="4EA5B0F0" w14:textId="77777777" w:rsidTr="00B94200">
        <w:trPr>
          <w:cantSplit/>
          <w:trHeight w:val="190"/>
          <w:del w:id="38063" w:author="Author"/>
        </w:trPr>
        <w:tc>
          <w:tcPr>
            <w:tcW w:w="200" w:type="dxa"/>
            <w:tcBorders>
              <w:top w:val="nil"/>
              <w:left w:val="nil"/>
              <w:bottom w:val="nil"/>
              <w:right w:val="nil"/>
            </w:tcBorders>
          </w:tcPr>
          <w:p w14:paraId="4F89B8A4" w14:textId="77777777" w:rsidR="002D775D" w:rsidRPr="00FB4DBC" w:rsidDel="00ED7123" w:rsidRDefault="002D775D" w:rsidP="00B94200">
            <w:pPr>
              <w:pStyle w:val="tabletext11"/>
              <w:suppressAutoHyphens/>
              <w:rPr>
                <w:del w:id="38064" w:author="Author"/>
              </w:rPr>
            </w:pPr>
          </w:p>
        </w:tc>
        <w:tc>
          <w:tcPr>
            <w:tcW w:w="2320" w:type="dxa"/>
            <w:tcBorders>
              <w:top w:val="single" w:sz="6" w:space="0" w:color="auto"/>
              <w:left w:val="single" w:sz="6" w:space="0" w:color="auto"/>
              <w:bottom w:val="single" w:sz="6" w:space="0" w:color="auto"/>
              <w:right w:val="single" w:sz="6" w:space="0" w:color="auto"/>
            </w:tcBorders>
          </w:tcPr>
          <w:p w14:paraId="717D4650" w14:textId="77777777" w:rsidR="002D775D" w:rsidRPr="00FB4DBC" w:rsidDel="00ED7123" w:rsidRDefault="002D775D" w:rsidP="00B94200">
            <w:pPr>
              <w:pStyle w:val="tabletext11"/>
              <w:suppressAutoHyphens/>
              <w:rPr>
                <w:del w:id="38065" w:author="Author"/>
              </w:rPr>
            </w:pPr>
            <w:del w:id="38066" w:author="Author">
              <w:r w:rsidRPr="00FB4DBC" w:rsidDel="00ED7123">
                <w:delText>Current Model Year</w:delText>
              </w:r>
            </w:del>
          </w:p>
        </w:tc>
        <w:tc>
          <w:tcPr>
            <w:tcW w:w="1560" w:type="dxa"/>
            <w:tcBorders>
              <w:top w:val="single" w:sz="6" w:space="0" w:color="auto"/>
              <w:left w:val="single" w:sz="6" w:space="0" w:color="auto"/>
              <w:bottom w:val="single" w:sz="6" w:space="0" w:color="auto"/>
              <w:right w:val="single" w:sz="6" w:space="0" w:color="auto"/>
            </w:tcBorders>
          </w:tcPr>
          <w:p w14:paraId="6DFF69FD" w14:textId="77777777" w:rsidR="002D775D" w:rsidRPr="00FB4DBC" w:rsidDel="00ED7123" w:rsidRDefault="002D775D" w:rsidP="00B94200">
            <w:pPr>
              <w:pStyle w:val="tabletext11"/>
              <w:tabs>
                <w:tab w:val="decimal" w:pos="660"/>
              </w:tabs>
              <w:suppressAutoHyphens/>
              <w:rPr>
                <w:del w:id="38067" w:author="Author"/>
              </w:rPr>
            </w:pPr>
            <w:del w:id="38068" w:author="Author">
              <w:r w:rsidRPr="00FB4DBC" w:rsidDel="00ED7123">
                <w:delText>1.00</w:delText>
              </w:r>
            </w:del>
          </w:p>
        </w:tc>
        <w:tc>
          <w:tcPr>
            <w:tcW w:w="920" w:type="dxa"/>
            <w:tcBorders>
              <w:top w:val="single" w:sz="6" w:space="0" w:color="auto"/>
              <w:left w:val="single" w:sz="6" w:space="0" w:color="auto"/>
              <w:bottom w:val="single" w:sz="6" w:space="0" w:color="auto"/>
              <w:right w:val="single" w:sz="6" w:space="0" w:color="auto"/>
            </w:tcBorders>
          </w:tcPr>
          <w:p w14:paraId="7A9203B8" w14:textId="77777777" w:rsidR="002D775D" w:rsidRPr="00FB4DBC" w:rsidDel="00ED7123" w:rsidRDefault="002D775D" w:rsidP="00B94200">
            <w:pPr>
              <w:pStyle w:val="tabletext11"/>
              <w:tabs>
                <w:tab w:val="decimal" w:pos="310"/>
              </w:tabs>
              <w:suppressAutoHyphens/>
              <w:rPr>
                <w:del w:id="38069" w:author="Author"/>
              </w:rPr>
            </w:pPr>
            <w:del w:id="38070" w:author="Author">
              <w:r w:rsidRPr="00FB4DBC" w:rsidDel="00ED7123">
                <w:delText>1.00</w:delText>
              </w:r>
            </w:del>
          </w:p>
        </w:tc>
      </w:tr>
      <w:tr w:rsidR="002D775D" w:rsidRPr="00FB4DBC" w:rsidDel="00ED7123" w14:paraId="012414E1" w14:textId="77777777" w:rsidTr="00B94200">
        <w:trPr>
          <w:cantSplit/>
          <w:trHeight w:val="190"/>
          <w:del w:id="38071" w:author="Author"/>
        </w:trPr>
        <w:tc>
          <w:tcPr>
            <w:tcW w:w="200" w:type="dxa"/>
            <w:tcBorders>
              <w:top w:val="nil"/>
              <w:left w:val="nil"/>
              <w:bottom w:val="nil"/>
              <w:right w:val="nil"/>
            </w:tcBorders>
          </w:tcPr>
          <w:p w14:paraId="4581D435" w14:textId="77777777" w:rsidR="002D775D" w:rsidRPr="00FB4DBC" w:rsidDel="00ED7123" w:rsidRDefault="002D775D" w:rsidP="00B94200">
            <w:pPr>
              <w:pStyle w:val="tabletext11"/>
              <w:suppressAutoHyphens/>
              <w:rPr>
                <w:del w:id="38072" w:author="Author"/>
              </w:rPr>
            </w:pPr>
          </w:p>
        </w:tc>
        <w:tc>
          <w:tcPr>
            <w:tcW w:w="2320" w:type="dxa"/>
            <w:tcBorders>
              <w:top w:val="single" w:sz="6" w:space="0" w:color="auto"/>
              <w:left w:val="single" w:sz="6" w:space="0" w:color="auto"/>
              <w:bottom w:val="single" w:sz="6" w:space="0" w:color="auto"/>
              <w:right w:val="single" w:sz="6" w:space="0" w:color="auto"/>
            </w:tcBorders>
          </w:tcPr>
          <w:p w14:paraId="20B6DA1C" w14:textId="77777777" w:rsidR="002D775D" w:rsidRPr="00FB4DBC" w:rsidDel="00ED7123" w:rsidRDefault="002D775D" w:rsidP="00B94200">
            <w:pPr>
              <w:pStyle w:val="tabletext11"/>
              <w:suppressAutoHyphens/>
              <w:rPr>
                <w:del w:id="38073" w:author="Author"/>
              </w:rPr>
            </w:pPr>
            <w:del w:id="38074" w:author="Author">
              <w:r w:rsidRPr="00FB4DBC" w:rsidDel="00ED7123">
                <w:delText>1st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21DA2A62" w14:textId="77777777" w:rsidR="002D775D" w:rsidRPr="00FB4DBC" w:rsidDel="00ED7123" w:rsidRDefault="002D775D" w:rsidP="00B94200">
            <w:pPr>
              <w:pStyle w:val="tabletext11"/>
              <w:tabs>
                <w:tab w:val="decimal" w:pos="660"/>
              </w:tabs>
              <w:suppressAutoHyphens/>
              <w:rPr>
                <w:del w:id="38075" w:author="Author"/>
              </w:rPr>
            </w:pPr>
            <w:del w:id="38076" w:author="Author">
              <w:r w:rsidRPr="00FB4DBC" w:rsidDel="00ED7123">
                <w:delText>1.00</w:delText>
              </w:r>
            </w:del>
          </w:p>
        </w:tc>
        <w:tc>
          <w:tcPr>
            <w:tcW w:w="920" w:type="dxa"/>
            <w:tcBorders>
              <w:top w:val="single" w:sz="6" w:space="0" w:color="auto"/>
              <w:left w:val="single" w:sz="6" w:space="0" w:color="auto"/>
              <w:bottom w:val="single" w:sz="6" w:space="0" w:color="auto"/>
              <w:right w:val="single" w:sz="6" w:space="0" w:color="auto"/>
            </w:tcBorders>
          </w:tcPr>
          <w:p w14:paraId="4998ACA5" w14:textId="77777777" w:rsidR="002D775D" w:rsidRPr="00FB4DBC" w:rsidDel="00ED7123" w:rsidRDefault="002D775D" w:rsidP="00B94200">
            <w:pPr>
              <w:pStyle w:val="tabletext11"/>
              <w:tabs>
                <w:tab w:val="decimal" w:pos="310"/>
              </w:tabs>
              <w:suppressAutoHyphens/>
              <w:rPr>
                <w:del w:id="38077" w:author="Author"/>
              </w:rPr>
            </w:pPr>
            <w:del w:id="38078" w:author="Author">
              <w:r w:rsidRPr="00FB4DBC" w:rsidDel="00ED7123">
                <w:delText>0.95</w:delText>
              </w:r>
            </w:del>
          </w:p>
        </w:tc>
      </w:tr>
      <w:tr w:rsidR="002D775D" w:rsidRPr="00FB4DBC" w:rsidDel="00ED7123" w14:paraId="0C848013" w14:textId="77777777" w:rsidTr="00B94200">
        <w:trPr>
          <w:cantSplit/>
          <w:trHeight w:val="190"/>
          <w:del w:id="38079" w:author="Author"/>
        </w:trPr>
        <w:tc>
          <w:tcPr>
            <w:tcW w:w="200" w:type="dxa"/>
            <w:tcBorders>
              <w:top w:val="nil"/>
              <w:left w:val="nil"/>
              <w:bottom w:val="nil"/>
              <w:right w:val="nil"/>
            </w:tcBorders>
          </w:tcPr>
          <w:p w14:paraId="6041B488" w14:textId="77777777" w:rsidR="002D775D" w:rsidRPr="00FB4DBC" w:rsidDel="00ED7123" w:rsidRDefault="002D775D" w:rsidP="00B94200">
            <w:pPr>
              <w:pStyle w:val="tabletext11"/>
              <w:suppressAutoHyphens/>
              <w:rPr>
                <w:del w:id="38080" w:author="Author"/>
              </w:rPr>
            </w:pPr>
          </w:p>
        </w:tc>
        <w:tc>
          <w:tcPr>
            <w:tcW w:w="2320" w:type="dxa"/>
            <w:tcBorders>
              <w:top w:val="single" w:sz="6" w:space="0" w:color="auto"/>
              <w:left w:val="single" w:sz="6" w:space="0" w:color="auto"/>
              <w:bottom w:val="single" w:sz="6" w:space="0" w:color="auto"/>
              <w:right w:val="single" w:sz="6" w:space="0" w:color="auto"/>
            </w:tcBorders>
          </w:tcPr>
          <w:p w14:paraId="53B7B978" w14:textId="77777777" w:rsidR="002D775D" w:rsidRPr="00FB4DBC" w:rsidDel="00ED7123" w:rsidRDefault="002D775D" w:rsidP="00B94200">
            <w:pPr>
              <w:pStyle w:val="tabletext11"/>
              <w:suppressAutoHyphens/>
              <w:rPr>
                <w:del w:id="38081" w:author="Author"/>
              </w:rPr>
            </w:pPr>
            <w:del w:id="38082" w:author="Author">
              <w:r w:rsidRPr="00FB4DBC" w:rsidDel="00ED7123">
                <w:delText>2nd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4A5323C2" w14:textId="77777777" w:rsidR="002D775D" w:rsidRPr="00FB4DBC" w:rsidDel="00ED7123" w:rsidRDefault="002D775D" w:rsidP="00B94200">
            <w:pPr>
              <w:pStyle w:val="tabletext11"/>
              <w:tabs>
                <w:tab w:val="decimal" w:pos="660"/>
              </w:tabs>
              <w:suppressAutoHyphens/>
              <w:rPr>
                <w:del w:id="38083" w:author="Author"/>
              </w:rPr>
            </w:pPr>
            <w:del w:id="38084" w:author="Author">
              <w:r w:rsidRPr="00FB4DBC" w:rsidDel="00ED7123">
                <w:delText>1.00</w:delText>
              </w:r>
            </w:del>
          </w:p>
        </w:tc>
        <w:tc>
          <w:tcPr>
            <w:tcW w:w="920" w:type="dxa"/>
            <w:tcBorders>
              <w:top w:val="single" w:sz="6" w:space="0" w:color="auto"/>
              <w:left w:val="single" w:sz="6" w:space="0" w:color="auto"/>
              <w:bottom w:val="single" w:sz="6" w:space="0" w:color="auto"/>
              <w:right w:val="single" w:sz="6" w:space="0" w:color="auto"/>
            </w:tcBorders>
          </w:tcPr>
          <w:p w14:paraId="728FAA48" w14:textId="77777777" w:rsidR="002D775D" w:rsidRPr="00FB4DBC" w:rsidDel="00ED7123" w:rsidRDefault="002D775D" w:rsidP="00B94200">
            <w:pPr>
              <w:pStyle w:val="tabletext11"/>
              <w:tabs>
                <w:tab w:val="decimal" w:pos="310"/>
              </w:tabs>
              <w:suppressAutoHyphens/>
              <w:rPr>
                <w:del w:id="38085" w:author="Author"/>
              </w:rPr>
            </w:pPr>
            <w:del w:id="38086" w:author="Author">
              <w:r w:rsidRPr="00FB4DBC" w:rsidDel="00ED7123">
                <w:delText>0.95</w:delText>
              </w:r>
            </w:del>
          </w:p>
        </w:tc>
      </w:tr>
      <w:tr w:rsidR="002D775D" w:rsidRPr="00FB4DBC" w:rsidDel="00ED7123" w14:paraId="32CB70E4" w14:textId="77777777" w:rsidTr="00B94200">
        <w:trPr>
          <w:cantSplit/>
          <w:trHeight w:val="190"/>
          <w:del w:id="38087" w:author="Author"/>
        </w:trPr>
        <w:tc>
          <w:tcPr>
            <w:tcW w:w="200" w:type="dxa"/>
            <w:tcBorders>
              <w:top w:val="nil"/>
              <w:left w:val="nil"/>
              <w:bottom w:val="nil"/>
              <w:right w:val="nil"/>
            </w:tcBorders>
          </w:tcPr>
          <w:p w14:paraId="52320C61" w14:textId="77777777" w:rsidR="002D775D" w:rsidRPr="00FB4DBC" w:rsidDel="00ED7123" w:rsidRDefault="002D775D" w:rsidP="00B94200">
            <w:pPr>
              <w:pStyle w:val="tabletext11"/>
              <w:suppressAutoHyphens/>
              <w:rPr>
                <w:del w:id="38088" w:author="Author"/>
              </w:rPr>
            </w:pPr>
          </w:p>
        </w:tc>
        <w:tc>
          <w:tcPr>
            <w:tcW w:w="2320" w:type="dxa"/>
            <w:tcBorders>
              <w:top w:val="single" w:sz="6" w:space="0" w:color="auto"/>
              <w:left w:val="single" w:sz="6" w:space="0" w:color="auto"/>
              <w:bottom w:val="single" w:sz="6" w:space="0" w:color="auto"/>
              <w:right w:val="single" w:sz="6" w:space="0" w:color="auto"/>
            </w:tcBorders>
          </w:tcPr>
          <w:p w14:paraId="6511B6E8" w14:textId="77777777" w:rsidR="002D775D" w:rsidRPr="00FB4DBC" w:rsidDel="00ED7123" w:rsidRDefault="002D775D" w:rsidP="00B94200">
            <w:pPr>
              <w:pStyle w:val="tabletext11"/>
              <w:suppressAutoHyphens/>
              <w:rPr>
                <w:del w:id="38089" w:author="Author"/>
              </w:rPr>
            </w:pPr>
            <w:del w:id="38090" w:author="Author">
              <w:r w:rsidRPr="00FB4DBC" w:rsidDel="00ED7123">
                <w:delText>3rd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73A2E208" w14:textId="77777777" w:rsidR="002D775D" w:rsidRPr="00FB4DBC" w:rsidDel="00ED7123" w:rsidRDefault="002D775D" w:rsidP="00B94200">
            <w:pPr>
              <w:pStyle w:val="tabletext11"/>
              <w:tabs>
                <w:tab w:val="decimal" w:pos="660"/>
              </w:tabs>
              <w:suppressAutoHyphens/>
              <w:rPr>
                <w:del w:id="38091" w:author="Author"/>
              </w:rPr>
            </w:pPr>
            <w:del w:id="38092" w:author="Author">
              <w:r w:rsidRPr="00FB4DBC" w:rsidDel="00ED7123">
                <w:delText>0.95</w:delText>
              </w:r>
            </w:del>
          </w:p>
        </w:tc>
        <w:tc>
          <w:tcPr>
            <w:tcW w:w="920" w:type="dxa"/>
            <w:tcBorders>
              <w:top w:val="single" w:sz="6" w:space="0" w:color="auto"/>
              <w:left w:val="single" w:sz="6" w:space="0" w:color="auto"/>
              <w:bottom w:val="single" w:sz="6" w:space="0" w:color="auto"/>
              <w:right w:val="single" w:sz="6" w:space="0" w:color="auto"/>
            </w:tcBorders>
          </w:tcPr>
          <w:p w14:paraId="4AC6417F" w14:textId="77777777" w:rsidR="002D775D" w:rsidRPr="00FB4DBC" w:rsidDel="00ED7123" w:rsidRDefault="002D775D" w:rsidP="00B94200">
            <w:pPr>
              <w:pStyle w:val="tabletext11"/>
              <w:tabs>
                <w:tab w:val="decimal" w:pos="310"/>
              </w:tabs>
              <w:suppressAutoHyphens/>
              <w:rPr>
                <w:del w:id="38093" w:author="Author"/>
              </w:rPr>
            </w:pPr>
            <w:del w:id="38094" w:author="Author">
              <w:r w:rsidRPr="00FB4DBC" w:rsidDel="00ED7123">
                <w:delText>0.85</w:delText>
              </w:r>
            </w:del>
          </w:p>
        </w:tc>
      </w:tr>
      <w:tr w:rsidR="002D775D" w:rsidRPr="00FB4DBC" w:rsidDel="00ED7123" w14:paraId="71D2F809" w14:textId="77777777" w:rsidTr="00B94200">
        <w:trPr>
          <w:cantSplit/>
          <w:trHeight w:val="190"/>
          <w:del w:id="38095" w:author="Author"/>
        </w:trPr>
        <w:tc>
          <w:tcPr>
            <w:tcW w:w="200" w:type="dxa"/>
            <w:tcBorders>
              <w:top w:val="nil"/>
              <w:left w:val="nil"/>
              <w:bottom w:val="nil"/>
              <w:right w:val="nil"/>
            </w:tcBorders>
          </w:tcPr>
          <w:p w14:paraId="41B6A6CE" w14:textId="77777777" w:rsidR="002D775D" w:rsidRPr="00FB4DBC" w:rsidDel="00ED7123" w:rsidRDefault="002D775D" w:rsidP="00B94200">
            <w:pPr>
              <w:pStyle w:val="tabletext11"/>
              <w:suppressAutoHyphens/>
              <w:rPr>
                <w:del w:id="38096" w:author="Author"/>
              </w:rPr>
            </w:pPr>
          </w:p>
        </w:tc>
        <w:tc>
          <w:tcPr>
            <w:tcW w:w="2320" w:type="dxa"/>
            <w:tcBorders>
              <w:top w:val="single" w:sz="6" w:space="0" w:color="auto"/>
              <w:left w:val="single" w:sz="6" w:space="0" w:color="auto"/>
              <w:bottom w:val="single" w:sz="6" w:space="0" w:color="auto"/>
              <w:right w:val="single" w:sz="6" w:space="0" w:color="auto"/>
            </w:tcBorders>
          </w:tcPr>
          <w:p w14:paraId="172A0DB9" w14:textId="77777777" w:rsidR="002D775D" w:rsidRPr="00FB4DBC" w:rsidDel="00ED7123" w:rsidRDefault="002D775D" w:rsidP="00B94200">
            <w:pPr>
              <w:pStyle w:val="tabletext11"/>
              <w:suppressAutoHyphens/>
              <w:rPr>
                <w:del w:id="38097" w:author="Author"/>
              </w:rPr>
            </w:pPr>
            <w:del w:id="38098" w:author="Author">
              <w:r w:rsidRPr="00FB4DBC" w:rsidDel="00ED7123">
                <w:delText>4th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435D205D" w14:textId="77777777" w:rsidR="002D775D" w:rsidRPr="00FB4DBC" w:rsidDel="00ED7123" w:rsidRDefault="002D775D" w:rsidP="00B94200">
            <w:pPr>
              <w:pStyle w:val="tabletext11"/>
              <w:tabs>
                <w:tab w:val="decimal" w:pos="660"/>
              </w:tabs>
              <w:suppressAutoHyphens/>
              <w:rPr>
                <w:del w:id="38099" w:author="Author"/>
              </w:rPr>
            </w:pPr>
            <w:del w:id="38100" w:author="Author">
              <w:r w:rsidRPr="00FB4DBC" w:rsidDel="00ED7123">
                <w:delText>0.90</w:delText>
              </w:r>
            </w:del>
          </w:p>
        </w:tc>
        <w:tc>
          <w:tcPr>
            <w:tcW w:w="920" w:type="dxa"/>
            <w:tcBorders>
              <w:top w:val="single" w:sz="6" w:space="0" w:color="auto"/>
              <w:left w:val="single" w:sz="6" w:space="0" w:color="auto"/>
              <w:bottom w:val="single" w:sz="6" w:space="0" w:color="auto"/>
              <w:right w:val="single" w:sz="6" w:space="0" w:color="auto"/>
            </w:tcBorders>
          </w:tcPr>
          <w:p w14:paraId="66AF656D" w14:textId="77777777" w:rsidR="002D775D" w:rsidRPr="00FB4DBC" w:rsidDel="00ED7123" w:rsidRDefault="002D775D" w:rsidP="00B94200">
            <w:pPr>
              <w:pStyle w:val="tabletext11"/>
              <w:tabs>
                <w:tab w:val="decimal" w:pos="310"/>
              </w:tabs>
              <w:suppressAutoHyphens/>
              <w:rPr>
                <w:del w:id="38101" w:author="Author"/>
              </w:rPr>
            </w:pPr>
            <w:del w:id="38102" w:author="Author">
              <w:r w:rsidRPr="00FB4DBC" w:rsidDel="00ED7123">
                <w:delText>0.80</w:delText>
              </w:r>
            </w:del>
          </w:p>
        </w:tc>
      </w:tr>
      <w:tr w:rsidR="002D775D" w:rsidRPr="00FB4DBC" w:rsidDel="00ED7123" w14:paraId="2FA8A06D" w14:textId="77777777" w:rsidTr="00B94200">
        <w:trPr>
          <w:cantSplit/>
          <w:trHeight w:val="190"/>
          <w:del w:id="38103" w:author="Author"/>
        </w:trPr>
        <w:tc>
          <w:tcPr>
            <w:tcW w:w="200" w:type="dxa"/>
            <w:tcBorders>
              <w:top w:val="nil"/>
              <w:left w:val="nil"/>
              <w:bottom w:val="nil"/>
              <w:right w:val="nil"/>
            </w:tcBorders>
          </w:tcPr>
          <w:p w14:paraId="4582719F" w14:textId="77777777" w:rsidR="002D775D" w:rsidRPr="00FB4DBC" w:rsidDel="00ED7123" w:rsidRDefault="002D775D" w:rsidP="00B94200">
            <w:pPr>
              <w:pStyle w:val="tabletext11"/>
              <w:suppressAutoHyphens/>
              <w:rPr>
                <w:del w:id="38104" w:author="Author"/>
              </w:rPr>
            </w:pPr>
          </w:p>
        </w:tc>
        <w:tc>
          <w:tcPr>
            <w:tcW w:w="2320" w:type="dxa"/>
            <w:tcBorders>
              <w:top w:val="single" w:sz="6" w:space="0" w:color="auto"/>
              <w:left w:val="single" w:sz="6" w:space="0" w:color="auto"/>
              <w:bottom w:val="single" w:sz="6" w:space="0" w:color="auto"/>
              <w:right w:val="single" w:sz="6" w:space="0" w:color="auto"/>
            </w:tcBorders>
          </w:tcPr>
          <w:p w14:paraId="384DC072" w14:textId="77777777" w:rsidR="002D775D" w:rsidRPr="00FB4DBC" w:rsidDel="00ED7123" w:rsidRDefault="002D775D" w:rsidP="00B94200">
            <w:pPr>
              <w:pStyle w:val="tabletext11"/>
              <w:suppressAutoHyphens/>
              <w:rPr>
                <w:del w:id="38105" w:author="Author"/>
              </w:rPr>
            </w:pPr>
            <w:del w:id="38106" w:author="Author">
              <w:r w:rsidRPr="00FB4DBC" w:rsidDel="00ED7123">
                <w:delText>5th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19DCAD88" w14:textId="77777777" w:rsidR="002D775D" w:rsidRPr="00FB4DBC" w:rsidDel="00ED7123" w:rsidRDefault="002D775D" w:rsidP="00B94200">
            <w:pPr>
              <w:pStyle w:val="tabletext11"/>
              <w:tabs>
                <w:tab w:val="decimal" w:pos="660"/>
              </w:tabs>
              <w:suppressAutoHyphens/>
              <w:rPr>
                <w:del w:id="38107" w:author="Author"/>
              </w:rPr>
            </w:pPr>
            <w:del w:id="38108" w:author="Author">
              <w:r w:rsidRPr="00FB4DBC" w:rsidDel="00ED7123">
                <w:delText>0.85</w:delText>
              </w:r>
            </w:del>
          </w:p>
        </w:tc>
        <w:tc>
          <w:tcPr>
            <w:tcW w:w="920" w:type="dxa"/>
            <w:tcBorders>
              <w:top w:val="single" w:sz="6" w:space="0" w:color="auto"/>
              <w:left w:val="single" w:sz="6" w:space="0" w:color="auto"/>
              <w:bottom w:val="single" w:sz="6" w:space="0" w:color="auto"/>
              <w:right w:val="single" w:sz="6" w:space="0" w:color="auto"/>
            </w:tcBorders>
          </w:tcPr>
          <w:p w14:paraId="41FA0543" w14:textId="77777777" w:rsidR="002D775D" w:rsidRPr="00FB4DBC" w:rsidDel="00ED7123" w:rsidRDefault="002D775D" w:rsidP="00B94200">
            <w:pPr>
              <w:pStyle w:val="tabletext11"/>
              <w:tabs>
                <w:tab w:val="decimal" w:pos="310"/>
              </w:tabs>
              <w:suppressAutoHyphens/>
              <w:rPr>
                <w:del w:id="38109" w:author="Author"/>
              </w:rPr>
            </w:pPr>
            <w:del w:id="38110" w:author="Author">
              <w:r w:rsidRPr="00FB4DBC" w:rsidDel="00ED7123">
                <w:delText>0.75</w:delText>
              </w:r>
            </w:del>
          </w:p>
        </w:tc>
      </w:tr>
      <w:tr w:rsidR="002D775D" w:rsidRPr="00FB4DBC" w:rsidDel="00ED7123" w14:paraId="5E3713A8" w14:textId="77777777" w:rsidTr="00B94200">
        <w:trPr>
          <w:cantSplit/>
          <w:trHeight w:val="190"/>
          <w:del w:id="38111" w:author="Author"/>
        </w:trPr>
        <w:tc>
          <w:tcPr>
            <w:tcW w:w="200" w:type="dxa"/>
            <w:tcBorders>
              <w:top w:val="nil"/>
              <w:left w:val="nil"/>
              <w:bottom w:val="nil"/>
              <w:right w:val="nil"/>
            </w:tcBorders>
          </w:tcPr>
          <w:p w14:paraId="731F3B34" w14:textId="77777777" w:rsidR="002D775D" w:rsidRPr="00FB4DBC" w:rsidDel="00ED7123" w:rsidRDefault="002D775D" w:rsidP="00B94200">
            <w:pPr>
              <w:pStyle w:val="tabletext11"/>
              <w:suppressAutoHyphens/>
              <w:rPr>
                <w:del w:id="38112" w:author="Author"/>
              </w:rPr>
            </w:pPr>
          </w:p>
        </w:tc>
        <w:tc>
          <w:tcPr>
            <w:tcW w:w="2320" w:type="dxa"/>
            <w:tcBorders>
              <w:top w:val="single" w:sz="6" w:space="0" w:color="auto"/>
              <w:left w:val="single" w:sz="6" w:space="0" w:color="auto"/>
              <w:bottom w:val="single" w:sz="6" w:space="0" w:color="auto"/>
              <w:right w:val="single" w:sz="6" w:space="0" w:color="auto"/>
            </w:tcBorders>
          </w:tcPr>
          <w:p w14:paraId="102F3048" w14:textId="77777777" w:rsidR="002D775D" w:rsidRPr="00FB4DBC" w:rsidDel="00ED7123" w:rsidRDefault="002D775D" w:rsidP="00B94200">
            <w:pPr>
              <w:pStyle w:val="tabletext11"/>
              <w:suppressAutoHyphens/>
              <w:rPr>
                <w:del w:id="38113" w:author="Author"/>
              </w:rPr>
            </w:pPr>
            <w:del w:id="38114" w:author="Author">
              <w:r w:rsidRPr="00FB4DBC" w:rsidDel="00ED7123">
                <w:delText>6th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7D5BED54" w14:textId="77777777" w:rsidR="002D775D" w:rsidRPr="00FB4DBC" w:rsidDel="00ED7123" w:rsidRDefault="002D775D" w:rsidP="00B94200">
            <w:pPr>
              <w:pStyle w:val="tabletext11"/>
              <w:tabs>
                <w:tab w:val="decimal" w:pos="660"/>
              </w:tabs>
              <w:suppressAutoHyphens/>
              <w:rPr>
                <w:del w:id="38115" w:author="Author"/>
              </w:rPr>
            </w:pPr>
            <w:del w:id="38116" w:author="Author">
              <w:r w:rsidRPr="00FB4DBC" w:rsidDel="00ED7123">
                <w:delText>0.80</w:delText>
              </w:r>
            </w:del>
          </w:p>
        </w:tc>
        <w:tc>
          <w:tcPr>
            <w:tcW w:w="920" w:type="dxa"/>
            <w:tcBorders>
              <w:top w:val="single" w:sz="6" w:space="0" w:color="auto"/>
              <w:left w:val="single" w:sz="6" w:space="0" w:color="auto"/>
              <w:bottom w:val="single" w:sz="6" w:space="0" w:color="auto"/>
              <w:right w:val="single" w:sz="6" w:space="0" w:color="auto"/>
            </w:tcBorders>
          </w:tcPr>
          <w:p w14:paraId="4AACB20A" w14:textId="77777777" w:rsidR="002D775D" w:rsidRPr="00FB4DBC" w:rsidDel="00ED7123" w:rsidRDefault="002D775D" w:rsidP="00B94200">
            <w:pPr>
              <w:pStyle w:val="tabletext11"/>
              <w:tabs>
                <w:tab w:val="decimal" w:pos="310"/>
              </w:tabs>
              <w:suppressAutoHyphens/>
              <w:rPr>
                <w:del w:id="38117" w:author="Author"/>
              </w:rPr>
            </w:pPr>
            <w:del w:id="38118" w:author="Author">
              <w:r w:rsidRPr="00FB4DBC" w:rsidDel="00ED7123">
                <w:delText>0.70</w:delText>
              </w:r>
            </w:del>
          </w:p>
        </w:tc>
      </w:tr>
      <w:tr w:rsidR="002D775D" w:rsidRPr="00FB4DBC" w:rsidDel="00ED7123" w14:paraId="2BD2D40F" w14:textId="77777777" w:rsidTr="00B94200">
        <w:trPr>
          <w:cantSplit/>
          <w:trHeight w:val="190"/>
          <w:del w:id="38119" w:author="Author"/>
        </w:trPr>
        <w:tc>
          <w:tcPr>
            <w:tcW w:w="200" w:type="dxa"/>
            <w:tcBorders>
              <w:top w:val="nil"/>
              <w:left w:val="nil"/>
              <w:bottom w:val="nil"/>
              <w:right w:val="nil"/>
            </w:tcBorders>
          </w:tcPr>
          <w:p w14:paraId="01F9EEB3" w14:textId="77777777" w:rsidR="002D775D" w:rsidRPr="00FB4DBC" w:rsidDel="00ED7123" w:rsidRDefault="002D775D" w:rsidP="00B94200">
            <w:pPr>
              <w:pStyle w:val="tabletext11"/>
              <w:suppressAutoHyphens/>
              <w:rPr>
                <w:del w:id="38120" w:author="Author"/>
              </w:rPr>
            </w:pPr>
          </w:p>
        </w:tc>
        <w:tc>
          <w:tcPr>
            <w:tcW w:w="2320" w:type="dxa"/>
            <w:tcBorders>
              <w:top w:val="single" w:sz="6" w:space="0" w:color="auto"/>
              <w:left w:val="single" w:sz="6" w:space="0" w:color="auto"/>
              <w:bottom w:val="single" w:sz="6" w:space="0" w:color="auto"/>
              <w:right w:val="single" w:sz="6" w:space="0" w:color="auto"/>
            </w:tcBorders>
          </w:tcPr>
          <w:p w14:paraId="6C46F442" w14:textId="77777777" w:rsidR="002D775D" w:rsidRPr="00FB4DBC" w:rsidDel="00ED7123" w:rsidRDefault="002D775D" w:rsidP="00B94200">
            <w:pPr>
              <w:pStyle w:val="tabletext11"/>
              <w:suppressAutoHyphens/>
              <w:rPr>
                <w:del w:id="38121" w:author="Author"/>
              </w:rPr>
            </w:pPr>
            <w:del w:id="38122" w:author="Author">
              <w:r w:rsidRPr="00FB4DBC" w:rsidDel="00ED7123">
                <w:delText>7th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791580C3" w14:textId="77777777" w:rsidR="002D775D" w:rsidRPr="00FB4DBC" w:rsidDel="00ED7123" w:rsidRDefault="002D775D" w:rsidP="00B94200">
            <w:pPr>
              <w:pStyle w:val="tabletext11"/>
              <w:tabs>
                <w:tab w:val="decimal" w:pos="660"/>
              </w:tabs>
              <w:suppressAutoHyphens/>
              <w:rPr>
                <w:del w:id="38123" w:author="Author"/>
              </w:rPr>
            </w:pPr>
            <w:del w:id="38124" w:author="Author">
              <w:r w:rsidRPr="00FB4DBC" w:rsidDel="00ED7123">
                <w:delText>0.75</w:delText>
              </w:r>
            </w:del>
          </w:p>
        </w:tc>
        <w:tc>
          <w:tcPr>
            <w:tcW w:w="920" w:type="dxa"/>
            <w:tcBorders>
              <w:top w:val="single" w:sz="6" w:space="0" w:color="auto"/>
              <w:left w:val="single" w:sz="6" w:space="0" w:color="auto"/>
              <w:bottom w:val="single" w:sz="6" w:space="0" w:color="auto"/>
              <w:right w:val="single" w:sz="6" w:space="0" w:color="auto"/>
            </w:tcBorders>
          </w:tcPr>
          <w:p w14:paraId="48F9A244" w14:textId="77777777" w:rsidR="002D775D" w:rsidRPr="00FB4DBC" w:rsidDel="00ED7123" w:rsidRDefault="002D775D" w:rsidP="00B94200">
            <w:pPr>
              <w:pStyle w:val="tabletext11"/>
              <w:tabs>
                <w:tab w:val="decimal" w:pos="310"/>
              </w:tabs>
              <w:suppressAutoHyphens/>
              <w:rPr>
                <w:del w:id="38125" w:author="Author"/>
              </w:rPr>
            </w:pPr>
            <w:del w:id="38126" w:author="Author">
              <w:r w:rsidRPr="00FB4DBC" w:rsidDel="00ED7123">
                <w:delText>0.60</w:delText>
              </w:r>
            </w:del>
          </w:p>
        </w:tc>
      </w:tr>
      <w:tr w:rsidR="002D775D" w:rsidRPr="00FB4DBC" w:rsidDel="00ED7123" w14:paraId="39081E46" w14:textId="77777777" w:rsidTr="00B94200">
        <w:trPr>
          <w:cantSplit/>
          <w:trHeight w:val="190"/>
          <w:del w:id="38127" w:author="Author"/>
        </w:trPr>
        <w:tc>
          <w:tcPr>
            <w:tcW w:w="200" w:type="dxa"/>
            <w:tcBorders>
              <w:top w:val="nil"/>
              <w:left w:val="nil"/>
              <w:bottom w:val="nil"/>
              <w:right w:val="nil"/>
            </w:tcBorders>
          </w:tcPr>
          <w:p w14:paraId="521E169E" w14:textId="77777777" w:rsidR="002D775D" w:rsidRPr="00FB4DBC" w:rsidDel="00ED7123" w:rsidRDefault="002D775D" w:rsidP="00B94200">
            <w:pPr>
              <w:pStyle w:val="tabletext11"/>
              <w:suppressAutoHyphens/>
              <w:rPr>
                <w:del w:id="38128" w:author="Author"/>
              </w:rPr>
            </w:pPr>
          </w:p>
        </w:tc>
        <w:tc>
          <w:tcPr>
            <w:tcW w:w="2320" w:type="dxa"/>
            <w:tcBorders>
              <w:top w:val="single" w:sz="6" w:space="0" w:color="auto"/>
              <w:left w:val="single" w:sz="6" w:space="0" w:color="auto"/>
              <w:bottom w:val="single" w:sz="6" w:space="0" w:color="auto"/>
              <w:right w:val="single" w:sz="6" w:space="0" w:color="auto"/>
            </w:tcBorders>
          </w:tcPr>
          <w:p w14:paraId="67569D10" w14:textId="77777777" w:rsidR="002D775D" w:rsidRPr="00FB4DBC" w:rsidDel="00ED7123" w:rsidRDefault="002D775D" w:rsidP="00B94200">
            <w:pPr>
              <w:pStyle w:val="tabletext11"/>
              <w:suppressAutoHyphens/>
              <w:rPr>
                <w:del w:id="38129" w:author="Author"/>
              </w:rPr>
            </w:pPr>
            <w:del w:id="38130" w:author="Author">
              <w:r w:rsidRPr="00FB4DBC" w:rsidDel="00ED7123">
                <w:delText>8th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00D45DB6" w14:textId="77777777" w:rsidR="002D775D" w:rsidRPr="00FB4DBC" w:rsidDel="00ED7123" w:rsidRDefault="002D775D" w:rsidP="00B94200">
            <w:pPr>
              <w:pStyle w:val="tabletext11"/>
              <w:tabs>
                <w:tab w:val="decimal" w:pos="660"/>
              </w:tabs>
              <w:suppressAutoHyphens/>
              <w:rPr>
                <w:del w:id="38131" w:author="Author"/>
              </w:rPr>
            </w:pPr>
            <w:del w:id="38132" w:author="Author">
              <w:r w:rsidRPr="00FB4DBC" w:rsidDel="00ED7123">
                <w:delText>0.65</w:delText>
              </w:r>
            </w:del>
          </w:p>
        </w:tc>
        <w:tc>
          <w:tcPr>
            <w:tcW w:w="920" w:type="dxa"/>
            <w:tcBorders>
              <w:top w:val="single" w:sz="6" w:space="0" w:color="auto"/>
              <w:left w:val="single" w:sz="6" w:space="0" w:color="auto"/>
              <w:bottom w:val="single" w:sz="6" w:space="0" w:color="auto"/>
              <w:right w:val="single" w:sz="6" w:space="0" w:color="auto"/>
            </w:tcBorders>
          </w:tcPr>
          <w:p w14:paraId="6E1BBBFF" w14:textId="77777777" w:rsidR="002D775D" w:rsidRPr="00FB4DBC" w:rsidDel="00ED7123" w:rsidRDefault="002D775D" w:rsidP="00B94200">
            <w:pPr>
              <w:pStyle w:val="tabletext11"/>
              <w:tabs>
                <w:tab w:val="decimal" w:pos="310"/>
              </w:tabs>
              <w:suppressAutoHyphens/>
              <w:rPr>
                <w:del w:id="38133" w:author="Author"/>
              </w:rPr>
            </w:pPr>
            <w:del w:id="38134" w:author="Author">
              <w:r w:rsidRPr="00FB4DBC" w:rsidDel="00ED7123">
                <w:delText>0.55</w:delText>
              </w:r>
            </w:del>
          </w:p>
        </w:tc>
      </w:tr>
      <w:tr w:rsidR="002D775D" w:rsidRPr="00FB4DBC" w:rsidDel="00ED7123" w14:paraId="613C0A52" w14:textId="77777777" w:rsidTr="00B94200">
        <w:trPr>
          <w:cantSplit/>
          <w:trHeight w:val="190"/>
          <w:del w:id="38135" w:author="Author"/>
        </w:trPr>
        <w:tc>
          <w:tcPr>
            <w:tcW w:w="200" w:type="dxa"/>
            <w:tcBorders>
              <w:top w:val="nil"/>
              <w:left w:val="nil"/>
              <w:bottom w:val="nil"/>
              <w:right w:val="nil"/>
            </w:tcBorders>
          </w:tcPr>
          <w:p w14:paraId="077E3362" w14:textId="77777777" w:rsidR="002D775D" w:rsidRPr="00FB4DBC" w:rsidDel="00ED7123" w:rsidRDefault="002D775D" w:rsidP="00B94200">
            <w:pPr>
              <w:pStyle w:val="tabletext11"/>
              <w:suppressAutoHyphens/>
              <w:rPr>
                <w:del w:id="38136" w:author="Author"/>
              </w:rPr>
            </w:pPr>
          </w:p>
        </w:tc>
        <w:tc>
          <w:tcPr>
            <w:tcW w:w="2320" w:type="dxa"/>
            <w:tcBorders>
              <w:top w:val="single" w:sz="6" w:space="0" w:color="auto"/>
              <w:left w:val="single" w:sz="6" w:space="0" w:color="auto"/>
              <w:bottom w:val="single" w:sz="6" w:space="0" w:color="auto"/>
              <w:right w:val="single" w:sz="6" w:space="0" w:color="auto"/>
            </w:tcBorders>
          </w:tcPr>
          <w:p w14:paraId="0F85E2D0" w14:textId="77777777" w:rsidR="002D775D" w:rsidRPr="00FB4DBC" w:rsidDel="00ED7123" w:rsidRDefault="002D775D" w:rsidP="00B94200">
            <w:pPr>
              <w:pStyle w:val="tabletext11"/>
              <w:suppressAutoHyphens/>
              <w:rPr>
                <w:del w:id="38137" w:author="Author"/>
              </w:rPr>
            </w:pPr>
            <w:del w:id="38138" w:author="Author">
              <w:r w:rsidRPr="00FB4DBC" w:rsidDel="00ED7123">
                <w:delText>9th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1E5AFF7C" w14:textId="77777777" w:rsidR="002D775D" w:rsidRPr="00FB4DBC" w:rsidDel="00ED7123" w:rsidRDefault="002D775D" w:rsidP="00B94200">
            <w:pPr>
              <w:pStyle w:val="tabletext11"/>
              <w:tabs>
                <w:tab w:val="decimal" w:pos="660"/>
              </w:tabs>
              <w:suppressAutoHyphens/>
              <w:rPr>
                <w:del w:id="38139" w:author="Author"/>
              </w:rPr>
            </w:pPr>
            <w:del w:id="38140" w:author="Author">
              <w:r w:rsidRPr="00FB4DBC" w:rsidDel="00ED7123">
                <w:delText>0.60</w:delText>
              </w:r>
            </w:del>
          </w:p>
        </w:tc>
        <w:tc>
          <w:tcPr>
            <w:tcW w:w="920" w:type="dxa"/>
            <w:tcBorders>
              <w:top w:val="single" w:sz="6" w:space="0" w:color="auto"/>
              <w:left w:val="single" w:sz="6" w:space="0" w:color="auto"/>
              <w:bottom w:val="single" w:sz="6" w:space="0" w:color="auto"/>
              <w:right w:val="single" w:sz="6" w:space="0" w:color="auto"/>
            </w:tcBorders>
          </w:tcPr>
          <w:p w14:paraId="2407FB2F" w14:textId="77777777" w:rsidR="002D775D" w:rsidRPr="00FB4DBC" w:rsidDel="00ED7123" w:rsidRDefault="002D775D" w:rsidP="00B94200">
            <w:pPr>
              <w:pStyle w:val="tabletext11"/>
              <w:tabs>
                <w:tab w:val="decimal" w:pos="310"/>
              </w:tabs>
              <w:suppressAutoHyphens/>
              <w:rPr>
                <w:del w:id="38141" w:author="Author"/>
              </w:rPr>
            </w:pPr>
            <w:del w:id="38142" w:author="Author">
              <w:r w:rsidRPr="00FB4DBC" w:rsidDel="00ED7123">
                <w:delText>0.50</w:delText>
              </w:r>
            </w:del>
          </w:p>
        </w:tc>
      </w:tr>
      <w:tr w:rsidR="002D775D" w:rsidRPr="00FB4DBC" w:rsidDel="00ED7123" w14:paraId="4084C89D" w14:textId="77777777" w:rsidTr="00B94200">
        <w:trPr>
          <w:cantSplit/>
          <w:trHeight w:val="190"/>
          <w:del w:id="38143" w:author="Author"/>
        </w:trPr>
        <w:tc>
          <w:tcPr>
            <w:tcW w:w="200" w:type="dxa"/>
            <w:tcBorders>
              <w:top w:val="nil"/>
              <w:left w:val="nil"/>
              <w:bottom w:val="nil"/>
              <w:right w:val="nil"/>
            </w:tcBorders>
          </w:tcPr>
          <w:p w14:paraId="5764DA3B" w14:textId="77777777" w:rsidR="002D775D" w:rsidRPr="00FB4DBC" w:rsidDel="00ED7123" w:rsidRDefault="002D775D" w:rsidP="00B94200">
            <w:pPr>
              <w:pStyle w:val="tabletext11"/>
              <w:suppressAutoHyphens/>
              <w:rPr>
                <w:del w:id="38144" w:author="Author"/>
              </w:rPr>
            </w:pPr>
          </w:p>
        </w:tc>
        <w:tc>
          <w:tcPr>
            <w:tcW w:w="2320" w:type="dxa"/>
            <w:tcBorders>
              <w:top w:val="single" w:sz="6" w:space="0" w:color="auto"/>
              <w:left w:val="single" w:sz="6" w:space="0" w:color="auto"/>
              <w:bottom w:val="single" w:sz="6" w:space="0" w:color="auto"/>
              <w:right w:val="single" w:sz="6" w:space="0" w:color="auto"/>
            </w:tcBorders>
          </w:tcPr>
          <w:p w14:paraId="5314FF98" w14:textId="77777777" w:rsidR="002D775D" w:rsidRPr="00FB4DBC" w:rsidDel="00ED7123" w:rsidRDefault="002D775D" w:rsidP="00B94200">
            <w:pPr>
              <w:pStyle w:val="tabletext11"/>
              <w:suppressAutoHyphens/>
              <w:rPr>
                <w:del w:id="38145" w:author="Author"/>
              </w:rPr>
            </w:pPr>
            <w:del w:id="38146" w:author="Author">
              <w:r w:rsidRPr="00FB4DBC" w:rsidDel="00ED7123">
                <w:delText>10th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679E5537" w14:textId="77777777" w:rsidR="002D775D" w:rsidRPr="00FB4DBC" w:rsidDel="00ED7123" w:rsidRDefault="002D775D" w:rsidP="00B94200">
            <w:pPr>
              <w:pStyle w:val="tabletext11"/>
              <w:tabs>
                <w:tab w:val="decimal" w:pos="660"/>
              </w:tabs>
              <w:suppressAutoHyphens/>
              <w:rPr>
                <w:del w:id="38147" w:author="Author"/>
              </w:rPr>
            </w:pPr>
            <w:del w:id="38148" w:author="Author">
              <w:r w:rsidRPr="00FB4DBC" w:rsidDel="00ED7123">
                <w:delText>0.55</w:delText>
              </w:r>
            </w:del>
          </w:p>
        </w:tc>
        <w:tc>
          <w:tcPr>
            <w:tcW w:w="920" w:type="dxa"/>
            <w:tcBorders>
              <w:top w:val="single" w:sz="6" w:space="0" w:color="auto"/>
              <w:left w:val="single" w:sz="6" w:space="0" w:color="auto"/>
              <w:bottom w:val="single" w:sz="6" w:space="0" w:color="auto"/>
              <w:right w:val="single" w:sz="6" w:space="0" w:color="auto"/>
            </w:tcBorders>
          </w:tcPr>
          <w:p w14:paraId="40380781" w14:textId="77777777" w:rsidR="002D775D" w:rsidRPr="00FB4DBC" w:rsidDel="00ED7123" w:rsidRDefault="002D775D" w:rsidP="00B94200">
            <w:pPr>
              <w:pStyle w:val="tabletext11"/>
              <w:tabs>
                <w:tab w:val="decimal" w:pos="310"/>
              </w:tabs>
              <w:suppressAutoHyphens/>
              <w:rPr>
                <w:del w:id="38149" w:author="Author"/>
              </w:rPr>
            </w:pPr>
            <w:del w:id="38150" w:author="Author">
              <w:r w:rsidRPr="00FB4DBC" w:rsidDel="00ED7123">
                <w:delText>0.45</w:delText>
              </w:r>
            </w:del>
          </w:p>
        </w:tc>
      </w:tr>
      <w:tr w:rsidR="002D775D" w:rsidRPr="00FB4DBC" w:rsidDel="00ED7123" w14:paraId="44721307" w14:textId="77777777" w:rsidTr="00B94200">
        <w:trPr>
          <w:cantSplit/>
          <w:trHeight w:val="190"/>
          <w:del w:id="38151" w:author="Author"/>
        </w:trPr>
        <w:tc>
          <w:tcPr>
            <w:tcW w:w="200" w:type="dxa"/>
            <w:tcBorders>
              <w:top w:val="nil"/>
              <w:left w:val="nil"/>
              <w:bottom w:val="nil"/>
              <w:right w:val="nil"/>
            </w:tcBorders>
          </w:tcPr>
          <w:p w14:paraId="41110654" w14:textId="77777777" w:rsidR="002D775D" w:rsidRPr="00FB4DBC" w:rsidDel="00ED7123" w:rsidRDefault="002D775D" w:rsidP="00B94200">
            <w:pPr>
              <w:pStyle w:val="tabletext11"/>
              <w:suppressAutoHyphens/>
              <w:rPr>
                <w:del w:id="38152" w:author="Author"/>
              </w:rPr>
            </w:pPr>
            <w:del w:id="38153" w:author="Author">
              <w:r w:rsidRPr="00FB4DBC" w:rsidDel="00ED7123">
                <w:br/>
              </w:r>
            </w:del>
          </w:p>
        </w:tc>
        <w:tc>
          <w:tcPr>
            <w:tcW w:w="2320" w:type="dxa"/>
            <w:tcBorders>
              <w:top w:val="single" w:sz="6" w:space="0" w:color="auto"/>
              <w:left w:val="single" w:sz="6" w:space="0" w:color="auto"/>
              <w:bottom w:val="single" w:sz="6" w:space="0" w:color="auto"/>
              <w:right w:val="single" w:sz="6" w:space="0" w:color="auto"/>
            </w:tcBorders>
          </w:tcPr>
          <w:p w14:paraId="452C8F72" w14:textId="77777777" w:rsidR="002D775D" w:rsidRPr="00FB4DBC" w:rsidDel="00ED7123" w:rsidRDefault="002D775D" w:rsidP="00B94200">
            <w:pPr>
              <w:pStyle w:val="tabletext11"/>
              <w:suppressAutoHyphens/>
              <w:rPr>
                <w:del w:id="38154" w:author="Author"/>
              </w:rPr>
            </w:pPr>
            <w:del w:id="38155" w:author="Author">
              <w:r w:rsidRPr="00FB4DBC" w:rsidDel="00ED7123">
                <w:delText>All Other (11th Preceding Model Year or More)</w:delText>
              </w:r>
            </w:del>
          </w:p>
        </w:tc>
        <w:tc>
          <w:tcPr>
            <w:tcW w:w="1560" w:type="dxa"/>
            <w:tcBorders>
              <w:top w:val="single" w:sz="6" w:space="0" w:color="auto"/>
              <w:left w:val="single" w:sz="6" w:space="0" w:color="auto"/>
              <w:bottom w:val="single" w:sz="6" w:space="0" w:color="auto"/>
              <w:right w:val="single" w:sz="6" w:space="0" w:color="auto"/>
            </w:tcBorders>
          </w:tcPr>
          <w:p w14:paraId="5987D477" w14:textId="77777777" w:rsidR="002D775D" w:rsidRPr="00FB4DBC" w:rsidDel="00ED7123" w:rsidRDefault="002D775D" w:rsidP="00B94200">
            <w:pPr>
              <w:pStyle w:val="tabletext11"/>
              <w:tabs>
                <w:tab w:val="decimal" w:pos="660"/>
              </w:tabs>
              <w:suppressAutoHyphens/>
              <w:rPr>
                <w:del w:id="38156" w:author="Author"/>
              </w:rPr>
            </w:pPr>
            <w:del w:id="38157" w:author="Author">
              <w:r w:rsidRPr="00FB4DBC" w:rsidDel="00ED7123">
                <w:br/>
                <w:delText>0.45</w:delText>
              </w:r>
            </w:del>
          </w:p>
        </w:tc>
        <w:tc>
          <w:tcPr>
            <w:tcW w:w="920" w:type="dxa"/>
            <w:tcBorders>
              <w:top w:val="single" w:sz="6" w:space="0" w:color="auto"/>
              <w:left w:val="single" w:sz="6" w:space="0" w:color="auto"/>
              <w:bottom w:val="single" w:sz="6" w:space="0" w:color="auto"/>
              <w:right w:val="single" w:sz="6" w:space="0" w:color="auto"/>
            </w:tcBorders>
          </w:tcPr>
          <w:p w14:paraId="4AEEC115" w14:textId="77777777" w:rsidR="002D775D" w:rsidRPr="00FB4DBC" w:rsidDel="00ED7123" w:rsidRDefault="002D775D" w:rsidP="00B94200">
            <w:pPr>
              <w:pStyle w:val="tabletext11"/>
              <w:tabs>
                <w:tab w:val="decimal" w:pos="310"/>
              </w:tabs>
              <w:suppressAutoHyphens/>
              <w:rPr>
                <w:del w:id="38158" w:author="Author"/>
              </w:rPr>
            </w:pPr>
            <w:del w:id="38159" w:author="Author">
              <w:r w:rsidRPr="00FB4DBC" w:rsidDel="00ED7123">
                <w:br/>
                <w:delText>0.35</w:delText>
              </w:r>
            </w:del>
          </w:p>
        </w:tc>
      </w:tr>
    </w:tbl>
    <w:p w14:paraId="6750C98F" w14:textId="77777777" w:rsidR="002D775D" w:rsidRPr="00FB4DBC" w:rsidDel="00ED7123" w:rsidRDefault="002D775D" w:rsidP="001065E8">
      <w:pPr>
        <w:pStyle w:val="tablecaption"/>
        <w:suppressAutoHyphens/>
        <w:rPr>
          <w:del w:id="38160" w:author="Author"/>
        </w:rPr>
      </w:pPr>
      <w:del w:id="38161" w:author="Author">
        <w:r w:rsidRPr="00FB4DBC" w:rsidDel="00ED7123">
          <w:delText>Table 101.A.4.a.(2)(b) Private Passenger Types Age Group Factors</w:delText>
        </w:r>
      </w:del>
    </w:p>
    <w:p w14:paraId="215160DF" w14:textId="77777777" w:rsidR="002D775D" w:rsidRPr="00FB4DBC" w:rsidDel="00ED7123" w:rsidRDefault="002D775D" w:rsidP="001065E8">
      <w:pPr>
        <w:pStyle w:val="isonormal"/>
        <w:suppressAutoHyphens/>
        <w:rPr>
          <w:del w:id="38162" w:author="Author"/>
        </w:rPr>
      </w:pPr>
    </w:p>
    <w:p w14:paraId="49FE1065" w14:textId="77777777" w:rsidR="002D775D" w:rsidRPr="00FB4DBC" w:rsidDel="00ED7123" w:rsidRDefault="002D775D" w:rsidP="001065E8">
      <w:pPr>
        <w:pStyle w:val="outlinehd5"/>
        <w:suppressAutoHyphens/>
        <w:rPr>
          <w:del w:id="38163" w:author="Author"/>
        </w:rPr>
      </w:pPr>
      <w:del w:id="38164" w:author="Author">
        <w:r w:rsidRPr="00FB4DBC" w:rsidDel="00ED7123">
          <w:tab/>
          <w:delText>(3)</w:delText>
        </w:r>
        <w:r w:rsidRPr="00FB4DBC" w:rsidDel="00ED7123">
          <w:tab/>
          <w:delText>Auto Dealers</w:delText>
        </w:r>
      </w:del>
    </w:p>
    <w:p w14:paraId="32C7D42D" w14:textId="77777777" w:rsidR="002D775D" w:rsidRPr="00FB4DBC" w:rsidDel="00ED7123" w:rsidRDefault="002D775D" w:rsidP="001065E8">
      <w:pPr>
        <w:pStyle w:val="blocktext6"/>
        <w:suppressAutoHyphens/>
        <w:rPr>
          <w:del w:id="38165" w:author="Author"/>
        </w:rPr>
      </w:pPr>
      <w:del w:id="38166" w:author="Author">
        <w:r w:rsidRPr="00FB4DBC" w:rsidDel="00ED7123">
          <w:delText xml:space="preserve">For auto dealers risks, refer to Rule </w:delText>
        </w:r>
        <w:r w:rsidRPr="00FB4DBC" w:rsidDel="00ED7123">
          <w:rPr>
            <w:b/>
          </w:rPr>
          <w:delText>49.</w:delText>
        </w:r>
        <w:r w:rsidRPr="00FB4DBC" w:rsidDel="00ED7123">
          <w:delText xml:space="preserve"> for rating procedures.</w:delText>
        </w:r>
      </w:del>
    </w:p>
    <w:p w14:paraId="372381E3" w14:textId="77777777" w:rsidR="002D775D" w:rsidRPr="00FB4DBC" w:rsidDel="00ED7123" w:rsidRDefault="002D775D" w:rsidP="001065E8">
      <w:pPr>
        <w:pStyle w:val="outlinehd5"/>
        <w:suppressAutoHyphens/>
        <w:rPr>
          <w:del w:id="38167" w:author="Author"/>
        </w:rPr>
      </w:pPr>
      <w:del w:id="38168" w:author="Author">
        <w:r w:rsidRPr="00FB4DBC" w:rsidDel="00ED7123">
          <w:lastRenderedPageBreak/>
          <w:tab/>
          <w:delText>(4)</w:delText>
        </w:r>
        <w:r w:rsidRPr="00FB4DBC" w:rsidDel="00ED7123">
          <w:tab/>
          <w:delText>Zone-rated Risks</w:delText>
        </w:r>
      </w:del>
    </w:p>
    <w:p w14:paraId="683ABC80" w14:textId="77777777" w:rsidR="002D775D" w:rsidRPr="00FB4DBC" w:rsidDel="00ED7123" w:rsidRDefault="002D775D" w:rsidP="001065E8">
      <w:pPr>
        <w:pStyle w:val="outlinehd6"/>
        <w:suppressAutoHyphens/>
        <w:rPr>
          <w:del w:id="38169" w:author="Author"/>
        </w:rPr>
      </w:pPr>
      <w:del w:id="38170" w:author="Author">
        <w:r w:rsidRPr="00FB4DBC" w:rsidDel="00ED7123">
          <w:tab/>
          <w:delText>(a)</w:delText>
        </w:r>
        <w:r w:rsidRPr="00FB4DBC" w:rsidDel="00ED7123">
          <w:tab/>
          <w:delText>Original Cost New Factors</w:delText>
        </w:r>
      </w:del>
    </w:p>
    <w:p w14:paraId="305E6EF1" w14:textId="77777777" w:rsidR="002D775D" w:rsidRPr="00FB4DBC" w:rsidDel="00ED7123" w:rsidRDefault="002D775D" w:rsidP="001065E8">
      <w:pPr>
        <w:pStyle w:val="space4"/>
        <w:suppressAutoHyphens/>
        <w:rPr>
          <w:del w:id="38171"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00"/>
        <w:gridCol w:w="100"/>
        <w:gridCol w:w="300"/>
        <w:gridCol w:w="400"/>
        <w:gridCol w:w="200"/>
        <w:gridCol w:w="700"/>
        <w:gridCol w:w="1600"/>
        <w:gridCol w:w="1300"/>
      </w:tblGrid>
      <w:tr w:rsidR="002D775D" w:rsidRPr="00FB4DBC" w:rsidDel="00ED7123" w14:paraId="3A939535" w14:textId="77777777" w:rsidTr="00B94200">
        <w:trPr>
          <w:cantSplit/>
          <w:trHeight w:val="190"/>
          <w:del w:id="38172" w:author="Author"/>
        </w:trPr>
        <w:tc>
          <w:tcPr>
            <w:tcW w:w="200" w:type="dxa"/>
          </w:tcPr>
          <w:p w14:paraId="31D2D15E" w14:textId="77777777" w:rsidR="002D775D" w:rsidRPr="00FB4DBC" w:rsidDel="00ED7123" w:rsidRDefault="002D775D" w:rsidP="00B94200">
            <w:pPr>
              <w:pStyle w:val="tablehead"/>
              <w:suppressAutoHyphens/>
              <w:rPr>
                <w:del w:id="38173" w:author="Author"/>
              </w:rPr>
            </w:pPr>
            <w:del w:id="38174" w:author="Author">
              <w:r w:rsidRPr="00FB4DBC" w:rsidDel="00ED7123">
                <w:br/>
              </w:r>
              <w:r w:rsidRPr="00FB4DBC" w:rsidDel="00ED7123">
                <w:br/>
              </w:r>
            </w:del>
          </w:p>
        </w:tc>
        <w:tc>
          <w:tcPr>
            <w:tcW w:w="1900" w:type="dxa"/>
            <w:gridSpan w:val="6"/>
            <w:tcBorders>
              <w:top w:val="single" w:sz="6" w:space="0" w:color="auto"/>
              <w:left w:val="single" w:sz="6" w:space="0" w:color="auto"/>
              <w:bottom w:val="single" w:sz="6" w:space="0" w:color="auto"/>
              <w:right w:val="single" w:sz="6" w:space="0" w:color="auto"/>
            </w:tcBorders>
          </w:tcPr>
          <w:p w14:paraId="7FB6D75D" w14:textId="77777777" w:rsidR="002D775D" w:rsidRPr="00FB4DBC" w:rsidDel="00ED7123" w:rsidRDefault="002D775D" w:rsidP="00B94200">
            <w:pPr>
              <w:pStyle w:val="tablehead"/>
              <w:suppressAutoHyphens/>
              <w:rPr>
                <w:del w:id="38175" w:author="Author"/>
              </w:rPr>
            </w:pPr>
            <w:del w:id="38176" w:author="Author">
              <w:r w:rsidRPr="00FB4DBC" w:rsidDel="00ED7123">
                <w:br/>
              </w:r>
              <w:r w:rsidRPr="00FB4DBC" w:rsidDel="00ED7123">
                <w:br/>
                <w:delText>Price Range</w:delText>
              </w:r>
            </w:del>
          </w:p>
        </w:tc>
        <w:tc>
          <w:tcPr>
            <w:tcW w:w="1600" w:type="dxa"/>
            <w:tcBorders>
              <w:top w:val="single" w:sz="6" w:space="0" w:color="auto"/>
              <w:left w:val="single" w:sz="6" w:space="0" w:color="auto"/>
              <w:bottom w:val="single" w:sz="6" w:space="0" w:color="auto"/>
              <w:right w:val="single" w:sz="6" w:space="0" w:color="auto"/>
            </w:tcBorders>
          </w:tcPr>
          <w:p w14:paraId="24711149" w14:textId="77777777" w:rsidR="002D775D" w:rsidRPr="00FB4DBC" w:rsidDel="00ED7123" w:rsidRDefault="002D775D" w:rsidP="00B94200">
            <w:pPr>
              <w:pStyle w:val="tablehead"/>
              <w:suppressAutoHyphens/>
              <w:rPr>
                <w:del w:id="38177" w:author="Author"/>
                <w:b w:val="0"/>
              </w:rPr>
            </w:pPr>
            <w:del w:id="38178" w:author="Author">
              <w:r w:rsidRPr="00FB4DBC" w:rsidDel="00ED7123">
                <w:delText>Comprehensive</w:delText>
              </w:r>
              <w:r w:rsidRPr="00FB4DBC" w:rsidDel="00ED7123">
                <w:br/>
                <w:delText>And Specified</w:delText>
              </w:r>
              <w:r w:rsidRPr="00FB4DBC" w:rsidDel="00ED7123">
                <w:br/>
                <w:delText>Causes Of Loss</w:delText>
              </w:r>
            </w:del>
          </w:p>
        </w:tc>
        <w:tc>
          <w:tcPr>
            <w:tcW w:w="1300" w:type="dxa"/>
            <w:tcBorders>
              <w:top w:val="single" w:sz="6" w:space="0" w:color="auto"/>
              <w:left w:val="single" w:sz="6" w:space="0" w:color="auto"/>
              <w:bottom w:val="single" w:sz="6" w:space="0" w:color="auto"/>
              <w:right w:val="single" w:sz="6" w:space="0" w:color="auto"/>
            </w:tcBorders>
          </w:tcPr>
          <w:p w14:paraId="20B0D2CC" w14:textId="77777777" w:rsidR="002D775D" w:rsidRPr="00FB4DBC" w:rsidDel="00ED7123" w:rsidRDefault="002D775D" w:rsidP="00B94200">
            <w:pPr>
              <w:pStyle w:val="tablehead"/>
              <w:suppressAutoHyphens/>
              <w:rPr>
                <w:del w:id="38179" w:author="Author"/>
                <w:b w:val="0"/>
              </w:rPr>
            </w:pPr>
            <w:del w:id="38180" w:author="Author">
              <w:r w:rsidRPr="00FB4DBC" w:rsidDel="00ED7123">
                <w:br/>
              </w:r>
              <w:r w:rsidRPr="00FB4DBC" w:rsidDel="00ED7123">
                <w:br/>
                <w:delText>Collision</w:delText>
              </w:r>
            </w:del>
          </w:p>
        </w:tc>
      </w:tr>
      <w:tr w:rsidR="002D775D" w:rsidRPr="00FB4DBC" w:rsidDel="00ED7123" w14:paraId="7E5BF4AB" w14:textId="77777777" w:rsidTr="00B94200">
        <w:trPr>
          <w:cantSplit/>
          <w:trHeight w:val="190"/>
          <w:del w:id="38181" w:author="Author"/>
        </w:trPr>
        <w:tc>
          <w:tcPr>
            <w:tcW w:w="200" w:type="dxa"/>
          </w:tcPr>
          <w:p w14:paraId="4ACFD577" w14:textId="77777777" w:rsidR="002D775D" w:rsidRPr="00FB4DBC" w:rsidDel="00ED7123" w:rsidRDefault="002D775D" w:rsidP="00B94200">
            <w:pPr>
              <w:pStyle w:val="tabletext11"/>
              <w:suppressAutoHyphens/>
              <w:rPr>
                <w:del w:id="38182" w:author="Author"/>
              </w:rPr>
            </w:pPr>
          </w:p>
        </w:tc>
        <w:tc>
          <w:tcPr>
            <w:tcW w:w="300" w:type="dxa"/>
            <w:gridSpan w:val="2"/>
            <w:tcBorders>
              <w:top w:val="single" w:sz="6" w:space="0" w:color="auto"/>
              <w:left w:val="single" w:sz="6" w:space="0" w:color="auto"/>
            </w:tcBorders>
          </w:tcPr>
          <w:p w14:paraId="223D0D73" w14:textId="77777777" w:rsidR="002D775D" w:rsidRPr="00FB4DBC" w:rsidDel="00ED7123" w:rsidRDefault="002D775D" w:rsidP="00B94200">
            <w:pPr>
              <w:pStyle w:val="tabletext11"/>
              <w:suppressAutoHyphens/>
              <w:jc w:val="right"/>
              <w:rPr>
                <w:del w:id="38183" w:author="Author"/>
              </w:rPr>
            </w:pPr>
            <w:del w:id="38184" w:author="Author">
              <w:r w:rsidRPr="00FB4DBC" w:rsidDel="00ED7123">
                <w:delText>$</w:delText>
              </w:r>
            </w:del>
          </w:p>
        </w:tc>
        <w:tc>
          <w:tcPr>
            <w:tcW w:w="700" w:type="dxa"/>
            <w:gridSpan w:val="2"/>
            <w:tcBorders>
              <w:top w:val="single" w:sz="6" w:space="0" w:color="auto"/>
            </w:tcBorders>
          </w:tcPr>
          <w:p w14:paraId="1B39B8BD" w14:textId="77777777" w:rsidR="002D775D" w:rsidRPr="00FB4DBC" w:rsidDel="00ED7123" w:rsidRDefault="002D775D" w:rsidP="00B94200">
            <w:pPr>
              <w:pStyle w:val="tabletext11"/>
              <w:tabs>
                <w:tab w:val="decimal" w:pos="560"/>
              </w:tabs>
              <w:suppressAutoHyphens/>
              <w:rPr>
                <w:del w:id="38185" w:author="Author"/>
              </w:rPr>
            </w:pPr>
            <w:del w:id="38186" w:author="Author">
              <w:r w:rsidRPr="00FB4DBC" w:rsidDel="00ED7123">
                <w:delText>0</w:delText>
              </w:r>
            </w:del>
          </w:p>
        </w:tc>
        <w:tc>
          <w:tcPr>
            <w:tcW w:w="200" w:type="dxa"/>
            <w:tcBorders>
              <w:top w:val="single" w:sz="6" w:space="0" w:color="auto"/>
            </w:tcBorders>
          </w:tcPr>
          <w:p w14:paraId="1070FAD6" w14:textId="77777777" w:rsidR="002D775D" w:rsidRPr="00FB4DBC" w:rsidDel="00ED7123" w:rsidRDefault="002D775D" w:rsidP="00B94200">
            <w:pPr>
              <w:pStyle w:val="tabletext11"/>
              <w:suppressAutoHyphens/>
              <w:jc w:val="center"/>
              <w:rPr>
                <w:del w:id="38187" w:author="Author"/>
              </w:rPr>
            </w:pPr>
            <w:del w:id="38188" w:author="Author">
              <w:r w:rsidRPr="00FB4DBC" w:rsidDel="00ED7123">
                <w:delText>–</w:delText>
              </w:r>
            </w:del>
          </w:p>
        </w:tc>
        <w:tc>
          <w:tcPr>
            <w:tcW w:w="700" w:type="dxa"/>
            <w:tcBorders>
              <w:top w:val="single" w:sz="6" w:space="0" w:color="auto"/>
              <w:right w:val="single" w:sz="6" w:space="0" w:color="auto"/>
            </w:tcBorders>
          </w:tcPr>
          <w:p w14:paraId="5953A4DB" w14:textId="77777777" w:rsidR="002D775D" w:rsidRPr="00FB4DBC" w:rsidDel="00ED7123" w:rsidRDefault="002D775D" w:rsidP="00B94200">
            <w:pPr>
              <w:pStyle w:val="tabletext11"/>
              <w:tabs>
                <w:tab w:val="decimal" w:pos="520"/>
              </w:tabs>
              <w:suppressAutoHyphens/>
              <w:rPr>
                <w:del w:id="38189" w:author="Author"/>
              </w:rPr>
            </w:pPr>
            <w:del w:id="38190" w:author="Author">
              <w:r w:rsidRPr="00FB4DBC" w:rsidDel="00ED7123">
                <w:delText>4500</w:delText>
              </w:r>
            </w:del>
          </w:p>
        </w:tc>
        <w:tc>
          <w:tcPr>
            <w:tcW w:w="1600" w:type="dxa"/>
            <w:tcBorders>
              <w:top w:val="single" w:sz="6" w:space="0" w:color="auto"/>
              <w:left w:val="single" w:sz="6" w:space="0" w:color="auto"/>
              <w:bottom w:val="single" w:sz="6" w:space="0" w:color="auto"/>
              <w:right w:val="single" w:sz="6" w:space="0" w:color="auto"/>
            </w:tcBorders>
          </w:tcPr>
          <w:p w14:paraId="78E8397A" w14:textId="77777777" w:rsidR="002D775D" w:rsidRPr="00FB4DBC" w:rsidDel="00ED7123" w:rsidRDefault="002D775D" w:rsidP="00B94200">
            <w:pPr>
              <w:pStyle w:val="tabletext11"/>
              <w:tabs>
                <w:tab w:val="decimal" w:pos="660"/>
              </w:tabs>
              <w:suppressAutoHyphens/>
              <w:rPr>
                <w:del w:id="38191" w:author="Author"/>
              </w:rPr>
            </w:pPr>
            <w:del w:id="38192" w:author="Author">
              <w:r w:rsidRPr="00FB4DBC" w:rsidDel="00ED7123">
                <w:delText>0.50</w:delText>
              </w:r>
            </w:del>
          </w:p>
        </w:tc>
        <w:tc>
          <w:tcPr>
            <w:tcW w:w="1300" w:type="dxa"/>
            <w:tcBorders>
              <w:top w:val="single" w:sz="6" w:space="0" w:color="auto"/>
              <w:left w:val="single" w:sz="6" w:space="0" w:color="auto"/>
              <w:bottom w:val="single" w:sz="6" w:space="0" w:color="auto"/>
              <w:right w:val="single" w:sz="6" w:space="0" w:color="auto"/>
            </w:tcBorders>
          </w:tcPr>
          <w:p w14:paraId="7FF1E7F1" w14:textId="77777777" w:rsidR="002D775D" w:rsidRPr="00FB4DBC" w:rsidDel="00ED7123" w:rsidRDefault="002D775D" w:rsidP="00B94200">
            <w:pPr>
              <w:pStyle w:val="tabletext11"/>
              <w:tabs>
                <w:tab w:val="decimal" w:pos="560"/>
              </w:tabs>
              <w:suppressAutoHyphens/>
              <w:rPr>
                <w:del w:id="38193" w:author="Author"/>
              </w:rPr>
            </w:pPr>
            <w:del w:id="38194" w:author="Author">
              <w:r w:rsidRPr="00FB4DBC" w:rsidDel="00ED7123">
                <w:delText>0.36</w:delText>
              </w:r>
            </w:del>
          </w:p>
        </w:tc>
      </w:tr>
      <w:tr w:rsidR="002D775D" w:rsidRPr="00FB4DBC" w:rsidDel="00ED7123" w14:paraId="3F984944" w14:textId="77777777" w:rsidTr="00B94200">
        <w:trPr>
          <w:cantSplit/>
          <w:trHeight w:val="190"/>
          <w:del w:id="38195" w:author="Author"/>
        </w:trPr>
        <w:tc>
          <w:tcPr>
            <w:tcW w:w="200" w:type="dxa"/>
          </w:tcPr>
          <w:p w14:paraId="28C64885" w14:textId="77777777" w:rsidR="002D775D" w:rsidRPr="00FB4DBC" w:rsidDel="00ED7123" w:rsidRDefault="002D775D" w:rsidP="00B94200">
            <w:pPr>
              <w:pStyle w:val="tabletext11"/>
              <w:suppressAutoHyphens/>
              <w:rPr>
                <w:del w:id="38196" w:author="Author"/>
              </w:rPr>
            </w:pPr>
          </w:p>
        </w:tc>
        <w:tc>
          <w:tcPr>
            <w:tcW w:w="300" w:type="dxa"/>
            <w:gridSpan w:val="2"/>
            <w:tcBorders>
              <w:top w:val="single" w:sz="6" w:space="0" w:color="auto"/>
              <w:left w:val="single" w:sz="6" w:space="0" w:color="auto"/>
            </w:tcBorders>
          </w:tcPr>
          <w:p w14:paraId="59D8EEA8" w14:textId="77777777" w:rsidR="002D775D" w:rsidRPr="00FB4DBC" w:rsidDel="00ED7123" w:rsidRDefault="002D775D" w:rsidP="00B94200">
            <w:pPr>
              <w:pStyle w:val="tabletext11"/>
              <w:suppressAutoHyphens/>
              <w:jc w:val="center"/>
              <w:rPr>
                <w:del w:id="38197" w:author="Author"/>
              </w:rPr>
            </w:pPr>
          </w:p>
        </w:tc>
        <w:tc>
          <w:tcPr>
            <w:tcW w:w="700" w:type="dxa"/>
            <w:gridSpan w:val="2"/>
            <w:tcBorders>
              <w:top w:val="single" w:sz="6" w:space="0" w:color="auto"/>
            </w:tcBorders>
          </w:tcPr>
          <w:p w14:paraId="724882C9" w14:textId="77777777" w:rsidR="002D775D" w:rsidRPr="00FB4DBC" w:rsidDel="00ED7123" w:rsidRDefault="002D775D" w:rsidP="00B94200">
            <w:pPr>
              <w:pStyle w:val="tabletext11"/>
              <w:tabs>
                <w:tab w:val="decimal" w:pos="560"/>
              </w:tabs>
              <w:suppressAutoHyphens/>
              <w:rPr>
                <w:del w:id="38198" w:author="Author"/>
              </w:rPr>
            </w:pPr>
            <w:del w:id="38199" w:author="Author">
              <w:r w:rsidRPr="00FB4DBC" w:rsidDel="00ED7123">
                <w:delText>4501</w:delText>
              </w:r>
            </w:del>
          </w:p>
        </w:tc>
        <w:tc>
          <w:tcPr>
            <w:tcW w:w="200" w:type="dxa"/>
            <w:tcBorders>
              <w:top w:val="single" w:sz="6" w:space="0" w:color="auto"/>
            </w:tcBorders>
          </w:tcPr>
          <w:p w14:paraId="62CE5E77" w14:textId="77777777" w:rsidR="002D775D" w:rsidRPr="00FB4DBC" w:rsidDel="00ED7123" w:rsidRDefault="002D775D" w:rsidP="00B94200">
            <w:pPr>
              <w:pStyle w:val="tabletext11"/>
              <w:suppressAutoHyphens/>
              <w:jc w:val="center"/>
              <w:rPr>
                <w:del w:id="38200" w:author="Author"/>
              </w:rPr>
            </w:pPr>
            <w:del w:id="38201" w:author="Author">
              <w:r w:rsidRPr="00FB4DBC" w:rsidDel="00ED7123">
                <w:delText>–</w:delText>
              </w:r>
            </w:del>
          </w:p>
        </w:tc>
        <w:tc>
          <w:tcPr>
            <w:tcW w:w="700" w:type="dxa"/>
            <w:tcBorders>
              <w:top w:val="single" w:sz="6" w:space="0" w:color="auto"/>
              <w:right w:val="single" w:sz="6" w:space="0" w:color="auto"/>
            </w:tcBorders>
          </w:tcPr>
          <w:p w14:paraId="220AE867" w14:textId="77777777" w:rsidR="002D775D" w:rsidRPr="00FB4DBC" w:rsidDel="00ED7123" w:rsidRDefault="002D775D" w:rsidP="00B94200">
            <w:pPr>
              <w:pStyle w:val="tabletext11"/>
              <w:tabs>
                <w:tab w:val="decimal" w:pos="520"/>
              </w:tabs>
              <w:suppressAutoHyphens/>
              <w:rPr>
                <w:del w:id="38202" w:author="Author"/>
              </w:rPr>
            </w:pPr>
            <w:del w:id="38203" w:author="Author">
              <w:r w:rsidRPr="00FB4DBC" w:rsidDel="00ED7123">
                <w:delText>6000</w:delText>
              </w:r>
            </w:del>
          </w:p>
        </w:tc>
        <w:tc>
          <w:tcPr>
            <w:tcW w:w="1600" w:type="dxa"/>
            <w:tcBorders>
              <w:top w:val="single" w:sz="6" w:space="0" w:color="auto"/>
              <w:left w:val="single" w:sz="6" w:space="0" w:color="auto"/>
              <w:bottom w:val="single" w:sz="6" w:space="0" w:color="auto"/>
              <w:right w:val="single" w:sz="6" w:space="0" w:color="auto"/>
            </w:tcBorders>
          </w:tcPr>
          <w:p w14:paraId="178283D9" w14:textId="77777777" w:rsidR="002D775D" w:rsidRPr="00FB4DBC" w:rsidDel="00ED7123" w:rsidRDefault="002D775D" w:rsidP="00B94200">
            <w:pPr>
              <w:pStyle w:val="tabletext11"/>
              <w:tabs>
                <w:tab w:val="decimal" w:pos="660"/>
              </w:tabs>
              <w:suppressAutoHyphens/>
              <w:rPr>
                <w:del w:id="38204" w:author="Author"/>
              </w:rPr>
            </w:pPr>
            <w:del w:id="38205" w:author="Author">
              <w:r w:rsidRPr="00FB4DBC" w:rsidDel="00ED7123">
                <w:delText>0.65</w:delText>
              </w:r>
            </w:del>
          </w:p>
        </w:tc>
        <w:tc>
          <w:tcPr>
            <w:tcW w:w="1300" w:type="dxa"/>
            <w:tcBorders>
              <w:top w:val="single" w:sz="6" w:space="0" w:color="auto"/>
              <w:left w:val="single" w:sz="6" w:space="0" w:color="auto"/>
              <w:bottom w:val="single" w:sz="6" w:space="0" w:color="auto"/>
              <w:right w:val="single" w:sz="6" w:space="0" w:color="auto"/>
            </w:tcBorders>
          </w:tcPr>
          <w:p w14:paraId="0508D9CD" w14:textId="77777777" w:rsidR="002D775D" w:rsidRPr="00FB4DBC" w:rsidDel="00ED7123" w:rsidRDefault="002D775D" w:rsidP="00B94200">
            <w:pPr>
              <w:pStyle w:val="tabletext11"/>
              <w:tabs>
                <w:tab w:val="decimal" w:pos="560"/>
              </w:tabs>
              <w:suppressAutoHyphens/>
              <w:rPr>
                <w:del w:id="38206" w:author="Author"/>
              </w:rPr>
            </w:pPr>
            <w:del w:id="38207" w:author="Author">
              <w:r w:rsidRPr="00FB4DBC" w:rsidDel="00ED7123">
                <w:delText>0.40</w:delText>
              </w:r>
            </w:del>
          </w:p>
        </w:tc>
      </w:tr>
      <w:tr w:rsidR="002D775D" w:rsidRPr="00FB4DBC" w:rsidDel="00ED7123" w14:paraId="755B48CE" w14:textId="77777777" w:rsidTr="00B94200">
        <w:trPr>
          <w:cantSplit/>
          <w:trHeight w:val="190"/>
          <w:del w:id="38208" w:author="Author"/>
        </w:trPr>
        <w:tc>
          <w:tcPr>
            <w:tcW w:w="200" w:type="dxa"/>
          </w:tcPr>
          <w:p w14:paraId="503F8D98" w14:textId="77777777" w:rsidR="002D775D" w:rsidRPr="00FB4DBC" w:rsidDel="00ED7123" w:rsidRDefault="002D775D" w:rsidP="00B94200">
            <w:pPr>
              <w:pStyle w:val="tabletext11"/>
              <w:suppressAutoHyphens/>
              <w:rPr>
                <w:del w:id="38209" w:author="Author"/>
              </w:rPr>
            </w:pPr>
          </w:p>
        </w:tc>
        <w:tc>
          <w:tcPr>
            <w:tcW w:w="300" w:type="dxa"/>
            <w:gridSpan w:val="2"/>
            <w:tcBorders>
              <w:top w:val="single" w:sz="6" w:space="0" w:color="auto"/>
              <w:left w:val="single" w:sz="6" w:space="0" w:color="auto"/>
            </w:tcBorders>
          </w:tcPr>
          <w:p w14:paraId="3127DC88" w14:textId="77777777" w:rsidR="002D775D" w:rsidRPr="00FB4DBC" w:rsidDel="00ED7123" w:rsidRDefault="002D775D" w:rsidP="00B94200">
            <w:pPr>
              <w:pStyle w:val="tabletext11"/>
              <w:suppressAutoHyphens/>
              <w:jc w:val="center"/>
              <w:rPr>
                <w:del w:id="38210" w:author="Author"/>
              </w:rPr>
            </w:pPr>
          </w:p>
        </w:tc>
        <w:tc>
          <w:tcPr>
            <w:tcW w:w="700" w:type="dxa"/>
            <w:gridSpan w:val="2"/>
            <w:tcBorders>
              <w:top w:val="single" w:sz="6" w:space="0" w:color="auto"/>
            </w:tcBorders>
          </w:tcPr>
          <w:p w14:paraId="61441EDA" w14:textId="77777777" w:rsidR="002D775D" w:rsidRPr="00FB4DBC" w:rsidDel="00ED7123" w:rsidRDefault="002D775D" w:rsidP="00B94200">
            <w:pPr>
              <w:pStyle w:val="tabletext11"/>
              <w:tabs>
                <w:tab w:val="decimal" w:pos="560"/>
              </w:tabs>
              <w:suppressAutoHyphens/>
              <w:rPr>
                <w:del w:id="38211" w:author="Author"/>
              </w:rPr>
            </w:pPr>
            <w:del w:id="38212" w:author="Author">
              <w:r w:rsidRPr="00FB4DBC" w:rsidDel="00ED7123">
                <w:delText>6001</w:delText>
              </w:r>
            </w:del>
          </w:p>
        </w:tc>
        <w:tc>
          <w:tcPr>
            <w:tcW w:w="200" w:type="dxa"/>
            <w:tcBorders>
              <w:top w:val="single" w:sz="6" w:space="0" w:color="auto"/>
            </w:tcBorders>
          </w:tcPr>
          <w:p w14:paraId="0D607C0C" w14:textId="77777777" w:rsidR="002D775D" w:rsidRPr="00FB4DBC" w:rsidDel="00ED7123" w:rsidRDefault="002D775D" w:rsidP="00B94200">
            <w:pPr>
              <w:pStyle w:val="tabletext11"/>
              <w:suppressAutoHyphens/>
              <w:jc w:val="center"/>
              <w:rPr>
                <w:del w:id="38213" w:author="Author"/>
              </w:rPr>
            </w:pPr>
            <w:del w:id="38214" w:author="Author">
              <w:r w:rsidRPr="00FB4DBC" w:rsidDel="00ED7123">
                <w:delText>–</w:delText>
              </w:r>
            </w:del>
          </w:p>
        </w:tc>
        <w:tc>
          <w:tcPr>
            <w:tcW w:w="700" w:type="dxa"/>
            <w:tcBorders>
              <w:top w:val="single" w:sz="6" w:space="0" w:color="auto"/>
              <w:right w:val="single" w:sz="6" w:space="0" w:color="auto"/>
            </w:tcBorders>
          </w:tcPr>
          <w:p w14:paraId="49838C96" w14:textId="77777777" w:rsidR="002D775D" w:rsidRPr="00FB4DBC" w:rsidDel="00ED7123" w:rsidRDefault="002D775D" w:rsidP="00B94200">
            <w:pPr>
              <w:pStyle w:val="tabletext11"/>
              <w:tabs>
                <w:tab w:val="decimal" w:pos="520"/>
              </w:tabs>
              <w:suppressAutoHyphens/>
              <w:rPr>
                <w:del w:id="38215" w:author="Author"/>
              </w:rPr>
            </w:pPr>
            <w:del w:id="38216" w:author="Author">
              <w:r w:rsidRPr="00FB4DBC" w:rsidDel="00ED7123">
                <w:delText>8000</w:delText>
              </w:r>
            </w:del>
          </w:p>
        </w:tc>
        <w:tc>
          <w:tcPr>
            <w:tcW w:w="1600" w:type="dxa"/>
            <w:tcBorders>
              <w:top w:val="single" w:sz="6" w:space="0" w:color="auto"/>
              <w:left w:val="single" w:sz="6" w:space="0" w:color="auto"/>
              <w:bottom w:val="single" w:sz="6" w:space="0" w:color="auto"/>
              <w:right w:val="single" w:sz="6" w:space="0" w:color="auto"/>
            </w:tcBorders>
          </w:tcPr>
          <w:p w14:paraId="56B5211F" w14:textId="77777777" w:rsidR="002D775D" w:rsidRPr="00FB4DBC" w:rsidDel="00ED7123" w:rsidRDefault="002D775D" w:rsidP="00B94200">
            <w:pPr>
              <w:pStyle w:val="tabletext11"/>
              <w:tabs>
                <w:tab w:val="decimal" w:pos="660"/>
              </w:tabs>
              <w:suppressAutoHyphens/>
              <w:rPr>
                <w:del w:id="38217" w:author="Author"/>
              </w:rPr>
            </w:pPr>
            <w:del w:id="38218" w:author="Author">
              <w:r w:rsidRPr="00FB4DBC" w:rsidDel="00ED7123">
                <w:delText>0.75</w:delText>
              </w:r>
            </w:del>
          </w:p>
        </w:tc>
        <w:tc>
          <w:tcPr>
            <w:tcW w:w="1300" w:type="dxa"/>
            <w:tcBorders>
              <w:top w:val="single" w:sz="6" w:space="0" w:color="auto"/>
              <w:left w:val="single" w:sz="6" w:space="0" w:color="auto"/>
              <w:bottom w:val="single" w:sz="6" w:space="0" w:color="auto"/>
              <w:right w:val="single" w:sz="6" w:space="0" w:color="auto"/>
            </w:tcBorders>
          </w:tcPr>
          <w:p w14:paraId="7DC478CD" w14:textId="77777777" w:rsidR="002D775D" w:rsidRPr="00FB4DBC" w:rsidDel="00ED7123" w:rsidRDefault="002D775D" w:rsidP="00B94200">
            <w:pPr>
              <w:pStyle w:val="tabletext11"/>
              <w:tabs>
                <w:tab w:val="decimal" w:pos="560"/>
              </w:tabs>
              <w:suppressAutoHyphens/>
              <w:rPr>
                <w:del w:id="38219" w:author="Author"/>
              </w:rPr>
            </w:pPr>
            <w:del w:id="38220" w:author="Author">
              <w:r w:rsidRPr="00FB4DBC" w:rsidDel="00ED7123">
                <w:delText>0.45</w:delText>
              </w:r>
            </w:del>
          </w:p>
        </w:tc>
      </w:tr>
      <w:tr w:rsidR="002D775D" w:rsidRPr="00FB4DBC" w:rsidDel="00ED7123" w14:paraId="5AC95274" w14:textId="77777777" w:rsidTr="00B94200">
        <w:trPr>
          <w:cantSplit/>
          <w:trHeight w:val="190"/>
          <w:del w:id="38221" w:author="Author"/>
        </w:trPr>
        <w:tc>
          <w:tcPr>
            <w:tcW w:w="200" w:type="dxa"/>
          </w:tcPr>
          <w:p w14:paraId="4A04FC40" w14:textId="77777777" w:rsidR="002D775D" w:rsidRPr="00FB4DBC" w:rsidDel="00ED7123" w:rsidRDefault="002D775D" w:rsidP="00B94200">
            <w:pPr>
              <w:pStyle w:val="tabletext11"/>
              <w:suppressAutoHyphens/>
              <w:rPr>
                <w:del w:id="38222" w:author="Author"/>
              </w:rPr>
            </w:pPr>
          </w:p>
        </w:tc>
        <w:tc>
          <w:tcPr>
            <w:tcW w:w="300" w:type="dxa"/>
            <w:gridSpan w:val="2"/>
            <w:tcBorders>
              <w:top w:val="single" w:sz="6" w:space="0" w:color="auto"/>
              <w:left w:val="single" w:sz="6" w:space="0" w:color="auto"/>
            </w:tcBorders>
          </w:tcPr>
          <w:p w14:paraId="3C4DEF01" w14:textId="77777777" w:rsidR="002D775D" w:rsidRPr="00FB4DBC" w:rsidDel="00ED7123" w:rsidRDefault="002D775D" w:rsidP="00B94200">
            <w:pPr>
              <w:pStyle w:val="tabletext11"/>
              <w:suppressAutoHyphens/>
              <w:jc w:val="center"/>
              <w:rPr>
                <w:del w:id="38223" w:author="Author"/>
              </w:rPr>
            </w:pPr>
          </w:p>
        </w:tc>
        <w:tc>
          <w:tcPr>
            <w:tcW w:w="700" w:type="dxa"/>
            <w:gridSpan w:val="2"/>
            <w:tcBorders>
              <w:top w:val="single" w:sz="6" w:space="0" w:color="auto"/>
            </w:tcBorders>
          </w:tcPr>
          <w:p w14:paraId="14D6C558" w14:textId="77777777" w:rsidR="002D775D" w:rsidRPr="00FB4DBC" w:rsidDel="00ED7123" w:rsidRDefault="002D775D" w:rsidP="00B94200">
            <w:pPr>
              <w:pStyle w:val="tabletext11"/>
              <w:tabs>
                <w:tab w:val="decimal" w:pos="560"/>
              </w:tabs>
              <w:suppressAutoHyphens/>
              <w:rPr>
                <w:del w:id="38224" w:author="Author"/>
              </w:rPr>
            </w:pPr>
            <w:del w:id="38225" w:author="Author">
              <w:r w:rsidRPr="00FB4DBC" w:rsidDel="00ED7123">
                <w:delText>8001</w:delText>
              </w:r>
            </w:del>
          </w:p>
        </w:tc>
        <w:tc>
          <w:tcPr>
            <w:tcW w:w="200" w:type="dxa"/>
            <w:tcBorders>
              <w:top w:val="single" w:sz="6" w:space="0" w:color="auto"/>
            </w:tcBorders>
          </w:tcPr>
          <w:p w14:paraId="0E5D7B7E" w14:textId="77777777" w:rsidR="002D775D" w:rsidRPr="00FB4DBC" w:rsidDel="00ED7123" w:rsidRDefault="002D775D" w:rsidP="00B94200">
            <w:pPr>
              <w:pStyle w:val="tabletext11"/>
              <w:suppressAutoHyphens/>
              <w:jc w:val="center"/>
              <w:rPr>
                <w:del w:id="38226" w:author="Author"/>
              </w:rPr>
            </w:pPr>
            <w:del w:id="38227" w:author="Author">
              <w:r w:rsidRPr="00FB4DBC" w:rsidDel="00ED7123">
                <w:delText>–</w:delText>
              </w:r>
            </w:del>
          </w:p>
        </w:tc>
        <w:tc>
          <w:tcPr>
            <w:tcW w:w="700" w:type="dxa"/>
            <w:tcBorders>
              <w:top w:val="single" w:sz="6" w:space="0" w:color="auto"/>
              <w:right w:val="single" w:sz="6" w:space="0" w:color="auto"/>
            </w:tcBorders>
          </w:tcPr>
          <w:p w14:paraId="33573EEE" w14:textId="77777777" w:rsidR="002D775D" w:rsidRPr="00FB4DBC" w:rsidDel="00ED7123" w:rsidRDefault="002D775D" w:rsidP="00B94200">
            <w:pPr>
              <w:pStyle w:val="tabletext11"/>
              <w:tabs>
                <w:tab w:val="decimal" w:pos="520"/>
              </w:tabs>
              <w:suppressAutoHyphens/>
              <w:rPr>
                <w:del w:id="38228" w:author="Author"/>
              </w:rPr>
            </w:pPr>
            <w:del w:id="38229" w:author="Author">
              <w:r w:rsidRPr="00FB4DBC" w:rsidDel="00ED7123">
                <w:delText>10000</w:delText>
              </w:r>
            </w:del>
          </w:p>
        </w:tc>
        <w:tc>
          <w:tcPr>
            <w:tcW w:w="1600" w:type="dxa"/>
            <w:tcBorders>
              <w:top w:val="single" w:sz="6" w:space="0" w:color="auto"/>
              <w:left w:val="single" w:sz="6" w:space="0" w:color="auto"/>
              <w:bottom w:val="single" w:sz="6" w:space="0" w:color="auto"/>
              <w:right w:val="single" w:sz="6" w:space="0" w:color="auto"/>
            </w:tcBorders>
          </w:tcPr>
          <w:p w14:paraId="3516061B" w14:textId="77777777" w:rsidR="002D775D" w:rsidRPr="00FB4DBC" w:rsidDel="00ED7123" w:rsidRDefault="002D775D" w:rsidP="00B94200">
            <w:pPr>
              <w:pStyle w:val="tabletext11"/>
              <w:tabs>
                <w:tab w:val="decimal" w:pos="660"/>
              </w:tabs>
              <w:suppressAutoHyphens/>
              <w:rPr>
                <w:del w:id="38230" w:author="Author"/>
              </w:rPr>
            </w:pPr>
            <w:del w:id="38231" w:author="Author">
              <w:r w:rsidRPr="00FB4DBC" w:rsidDel="00ED7123">
                <w:delText>0.85</w:delText>
              </w:r>
            </w:del>
          </w:p>
        </w:tc>
        <w:tc>
          <w:tcPr>
            <w:tcW w:w="1300" w:type="dxa"/>
            <w:tcBorders>
              <w:top w:val="single" w:sz="6" w:space="0" w:color="auto"/>
              <w:left w:val="single" w:sz="6" w:space="0" w:color="auto"/>
              <w:bottom w:val="single" w:sz="6" w:space="0" w:color="auto"/>
              <w:right w:val="single" w:sz="6" w:space="0" w:color="auto"/>
            </w:tcBorders>
          </w:tcPr>
          <w:p w14:paraId="28F504E3" w14:textId="77777777" w:rsidR="002D775D" w:rsidRPr="00FB4DBC" w:rsidDel="00ED7123" w:rsidRDefault="002D775D" w:rsidP="00B94200">
            <w:pPr>
              <w:pStyle w:val="tabletext11"/>
              <w:tabs>
                <w:tab w:val="decimal" w:pos="560"/>
              </w:tabs>
              <w:suppressAutoHyphens/>
              <w:rPr>
                <w:del w:id="38232" w:author="Author"/>
              </w:rPr>
            </w:pPr>
            <w:del w:id="38233" w:author="Author">
              <w:r w:rsidRPr="00FB4DBC" w:rsidDel="00ED7123">
                <w:delText>0.70</w:delText>
              </w:r>
            </w:del>
          </w:p>
        </w:tc>
      </w:tr>
      <w:tr w:rsidR="002D775D" w:rsidRPr="00FB4DBC" w:rsidDel="00ED7123" w14:paraId="6C57745A" w14:textId="77777777" w:rsidTr="00B94200">
        <w:trPr>
          <w:cantSplit/>
          <w:trHeight w:val="190"/>
          <w:del w:id="38234" w:author="Author"/>
        </w:trPr>
        <w:tc>
          <w:tcPr>
            <w:tcW w:w="200" w:type="dxa"/>
          </w:tcPr>
          <w:p w14:paraId="786D0BBF" w14:textId="77777777" w:rsidR="002D775D" w:rsidRPr="00FB4DBC" w:rsidDel="00ED7123" w:rsidRDefault="002D775D" w:rsidP="00B94200">
            <w:pPr>
              <w:pStyle w:val="tabletext11"/>
              <w:suppressAutoHyphens/>
              <w:rPr>
                <w:del w:id="38235" w:author="Author"/>
              </w:rPr>
            </w:pPr>
          </w:p>
        </w:tc>
        <w:tc>
          <w:tcPr>
            <w:tcW w:w="300" w:type="dxa"/>
            <w:gridSpan w:val="2"/>
            <w:tcBorders>
              <w:top w:val="single" w:sz="6" w:space="0" w:color="auto"/>
              <w:left w:val="single" w:sz="6" w:space="0" w:color="auto"/>
            </w:tcBorders>
          </w:tcPr>
          <w:p w14:paraId="0A6895E7" w14:textId="77777777" w:rsidR="002D775D" w:rsidRPr="00FB4DBC" w:rsidDel="00ED7123" w:rsidRDefault="002D775D" w:rsidP="00B94200">
            <w:pPr>
              <w:pStyle w:val="tabletext11"/>
              <w:suppressAutoHyphens/>
              <w:jc w:val="center"/>
              <w:rPr>
                <w:del w:id="38236" w:author="Author"/>
              </w:rPr>
            </w:pPr>
          </w:p>
        </w:tc>
        <w:tc>
          <w:tcPr>
            <w:tcW w:w="700" w:type="dxa"/>
            <w:gridSpan w:val="2"/>
            <w:tcBorders>
              <w:top w:val="single" w:sz="6" w:space="0" w:color="auto"/>
            </w:tcBorders>
          </w:tcPr>
          <w:p w14:paraId="694B679A" w14:textId="77777777" w:rsidR="002D775D" w:rsidRPr="00FB4DBC" w:rsidDel="00ED7123" w:rsidRDefault="002D775D" w:rsidP="00B94200">
            <w:pPr>
              <w:pStyle w:val="tabletext11"/>
              <w:tabs>
                <w:tab w:val="decimal" w:pos="560"/>
              </w:tabs>
              <w:suppressAutoHyphens/>
              <w:rPr>
                <w:del w:id="38237" w:author="Author"/>
              </w:rPr>
            </w:pPr>
            <w:del w:id="38238" w:author="Author">
              <w:r w:rsidRPr="00FB4DBC" w:rsidDel="00ED7123">
                <w:delText>10001</w:delText>
              </w:r>
            </w:del>
          </w:p>
        </w:tc>
        <w:tc>
          <w:tcPr>
            <w:tcW w:w="200" w:type="dxa"/>
            <w:tcBorders>
              <w:top w:val="single" w:sz="6" w:space="0" w:color="auto"/>
            </w:tcBorders>
          </w:tcPr>
          <w:p w14:paraId="0CD270FD" w14:textId="77777777" w:rsidR="002D775D" w:rsidRPr="00FB4DBC" w:rsidDel="00ED7123" w:rsidRDefault="002D775D" w:rsidP="00B94200">
            <w:pPr>
              <w:pStyle w:val="tabletext11"/>
              <w:suppressAutoHyphens/>
              <w:jc w:val="center"/>
              <w:rPr>
                <w:del w:id="38239" w:author="Author"/>
              </w:rPr>
            </w:pPr>
            <w:del w:id="38240" w:author="Author">
              <w:r w:rsidRPr="00FB4DBC" w:rsidDel="00ED7123">
                <w:delText>–</w:delText>
              </w:r>
            </w:del>
          </w:p>
        </w:tc>
        <w:tc>
          <w:tcPr>
            <w:tcW w:w="700" w:type="dxa"/>
            <w:tcBorders>
              <w:top w:val="single" w:sz="6" w:space="0" w:color="auto"/>
              <w:right w:val="single" w:sz="6" w:space="0" w:color="auto"/>
            </w:tcBorders>
          </w:tcPr>
          <w:p w14:paraId="00455EEC" w14:textId="77777777" w:rsidR="002D775D" w:rsidRPr="00FB4DBC" w:rsidDel="00ED7123" w:rsidRDefault="002D775D" w:rsidP="00B94200">
            <w:pPr>
              <w:pStyle w:val="tabletext11"/>
              <w:tabs>
                <w:tab w:val="decimal" w:pos="520"/>
              </w:tabs>
              <w:suppressAutoHyphens/>
              <w:rPr>
                <w:del w:id="38241" w:author="Author"/>
              </w:rPr>
            </w:pPr>
            <w:del w:id="38242" w:author="Author">
              <w:r w:rsidRPr="00FB4DBC" w:rsidDel="00ED7123">
                <w:delText>15000</w:delText>
              </w:r>
            </w:del>
          </w:p>
        </w:tc>
        <w:tc>
          <w:tcPr>
            <w:tcW w:w="1600" w:type="dxa"/>
            <w:tcBorders>
              <w:top w:val="single" w:sz="6" w:space="0" w:color="auto"/>
              <w:left w:val="single" w:sz="6" w:space="0" w:color="auto"/>
              <w:bottom w:val="single" w:sz="6" w:space="0" w:color="auto"/>
              <w:right w:val="single" w:sz="6" w:space="0" w:color="auto"/>
            </w:tcBorders>
          </w:tcPr>
          <w:p w14:paraId="00574261" w14:textId="77777777" w:rsidR="002D775D" w:rsidRPr="00FB4DBC" w:rsidDel="00ED7123" w:rsidRDefault="002D775D" w:rsidP="00B94200">
            <w:pPr>
              <w:pStyle w:val="tabletext11"/>
              <w:tabs>
                <w:tab w:val="decimal" w:pos="660"/>
              </w:tabs>
              <w:suppressAutoHyphens/>
              <w:rPr>
                <w:del w:id="38243" w:author="Author"/>
              </w:rPr>
            </w:pPr>
            <w:del w:id="38244" w:author="Author">
              <w:r w:rsidRPr="00FB4DBC" w:rsidDel="00ED7123">
                <w:delText>0.90</w:delText>
              </w:r>
            </w:del>
          </w:p>
        </w:tc>
        <w:tc>
          <w:tcPr>
            <w:tcW w:w="1300" w:type="dxa"/>
            <w:tcBorders>
              <w:top w:val="single" w:sz="6" w:space="0" w:color="auto"/>
              <w:left w:val="single" w:sz="6" w:space="0" w:color="auto"/>
              <w:bottom w:val="single" w:sz="6" w:space="0" w:color="auto"/>
              <w:right w:val="single" w:sz="6" w:space="0" w:color="auto"/>
            </w:tcBorders>
          </w:tcPr>
          <w:p w14:paraId="2E9A3106" w14:textId="77777777" w:rsidR="002D775D" w:rsidRPr="00FB4DBC" w:rsidDel="00ED7123" w:rsidRDefault="002D775D" w:rsidP="00B94200">
            <w:pPr>
              <w:pStyle w:val="tabletext11"/>
              <w:tabs>
                <w:tab w:val="decimal" w:pos="560"/>
              </w:tabs>
              <w:suppressAutoHyphens/>
              <w:rPr>
                <w:del w:id="38245" w:author="Author"/>
              </w:rPr>
            </w:pPr>
            <w:del w:id="38246" w:author="Author">
              <w:r w:rsidRPr="00FB4DBC" w:rsidDel="00ED7123">
                <w:delText>0.88</w:delText>
              </w:r>
            </w:del>
          </w:p>
        </w:tc>
      </w:tr>
      <w:tr w:rsidR="002D775D" w:rsidRPr="00FB4DBC" w:rsidDel="00ED7123" w14:paraId="0733F27D" w14:textId="77777777" w:rsidTr="00B94200">
        <w:trPr>
          <w:cantSplit/>
          <w:trHeight w:val="190"/>
          <w:del w:id="38247" w:author="Author"/>
        </w:trPr>
        <w:tc>
          <w:tcPr>
            <w:tcW w:w="200" w:type="dxa"/>
          </w:tcPr>
          <w:p w14:paraId="72179C49" w14:textId="77777777" w:rsidR="002D775D" w:rsidRPr="00FB4DBC" w:rsidDel="00ED7123" w:rsidRDefault="002D775D" w:rsidP="00B94200">
            <w:pPr>
              <w:pStyle w:val="tabletext11"/>
              <w:suppressAutoHyphens/>
              <w:rPr>
                <w:del w:id="38248" w:author="Author"/>
              </w:rPr>
            </w:pPr>
          </w:p>
        </w:tc>
        <w:tc>
          <w:tcPr>
            <w:tcW w:w="300" w:type="dxa"/>
            <w:gridSpan w:val="2"/>
            <w:tcBorders>
              <w:top w:val="single" w:sz="6" w:space="0" w:color="auto"/>
              <w:left w:val="single" w:sz="6" w:space="0" w:color="auto"/>
            </w:tcBorders>
          </w:tcPr>
          <w:p w14:paraId="0ED3A139" w14:textId="77777777" w:rsidR="002D775D" w:rsidRPr="00FB4DBC" w:rsidDel="00ED7123" w:rsidRDefault="002D775D" w:rsidP="00B94200">
            <w:pPr>
              <w:pStyle w:val="tabletext11"/>
              <w:suppressAutoHyphens/>
              <w:jc w:val="center"/>
              <w:rPr>
                <w:del w:id="38249" w:author="Author"/>
              </w:rPr>
            </w:pPr>
          </w:p>
        </w:tc>
        <w:tc>
          <w:tcPr>
            <w:tcW w:w="700" w:type="dxa"/>
            <w:gridSpan w:val="2"/>
            <w:tcBorders>
              <w:top w:val="single" w:sz="6" w:space="0" w:color="auto"/>
            </w:tcBorders>
          </w:tcPr>
          <w:p w14:paraId="67DCAF31" w14:textId="77777777" w:rsidR="002D775D" w:rsidRPr="00FB4DBC" w:rsidDel="00ED7123" w:rsidRDefault="002D775D" w:rsidP="00B94200">
            <w:pPr>
              <w:pStyle w:val="tabletext11"/>
              <w:tabs>
                <w:tab w:val="decimal" w:pos="560"/>
              </w:tabs>
              <w:suppressAutoHyphens/>
              <w:rPr>
                <w:del w:id="38250" w:author="Author"/>
              </w:rPr>
            </w:pPr>
            <w:del w:id="38251" w:author="Author">
              <w:r w:rsidRPr="00FB4DBC" w:rsidDel="00ED7123">
                <w:delText>15001</w:delText>
              </w:r>
            </w:del>
          </w:p>
        </w:tc>
        <w:tc>
          <w:tcPr>
            <w:tcW w:w="200" w:type="dxa"/>
            <w:tcBorders>
              <w:top w:val="single" w:sz="6" w:space="0" w:color="auto"/>
            </w:tcBorders>
          </w:tcPr>
          <w:p w14:paraId="1839E071" w14:textId="77777777" w:rsidR="002D775D" w:rsidRPr="00FB4DBC" w:rsidDel="00ED7123" w:rsidRDefault="002D775D" w:rsidP="00B94200">
            <w:pPr>
              <w:pStyle w:val="tabletext11"/>
              <w:suppressAutoHyphens/>
              <w:jc w:val="center"/>
              <w:rPr>
                <w:del w:id="38252" w:author="Author"/>
              </w:rPr>
            </w:pPr>
            <w:del w:id="38253" w:author="Author">
              <w:r w:rsidRPr="00FB4DBC" w:rsidDel="00ED7123">
                <w:delText>–</w:delText>
              </w:r>
            </w:del>
          </w:p>
        </w:tc>
        <w:tc>
          <w:tcPr>
            <w:tcW w:w="700" w:type="dxa"/>
            <w:tcBorders>
              <w:top w:val="single" w:sz="6" w:space="0" w:color="auto"/>
              <w:right w:val="single" w:sz="6" w:space="0" w:color="auto"/>
            </w:tcBorders>
          </w:tcPr>
          <w:p w14:paraId="7F640944" w14:textId="77777777" w:rsidR="002D775D" w:rsidRPr="00FB4DBC" w:rsidDel="00ED7123" w:rsidRDefault="002D775D" w:rsidP="00B94200">
            <w:pPr>
              <w:pStyle w:val="tabletext11"/>
              <w:tabs>
                <w:tab w:val="decimal" w:pos="520"/>
              </w:tabs>
              <w:suppressAutoHyphens/>
              <w:rPr>
                <w:del w:id="38254" w:author="Author"/>
              </w:rPr>
            </w:pPr>
            <w:del w:id="38255" w:author="Author">
              <w:r w:rsidRPr="00FB4DBC" w:rsidDel="00ED7123">
                <w:delText>20000</w:delText>
              </w:r>
            </w:del>
          </w:p>
        </w:tc>
        <w:tc>
          <w:tcPr>
            <w:tcW w:w="1600" w:type="dxa"/>
            <w:tcBorders>
              <w:top w:val="single" w:sz="6" w:space="0" w:color="auto"/>
              <w:left w:val="single" w:sz="6" w:space="0" w:color="auto"/>
              <w:bottom w:val="single" w:sz="6" w:space="0" w:color="auto"/>
              <w:right w:val="single" w:sz="6" w:space="0" w:color="auto"/>
            </w:tcBorders>
          </w:tcPr>
          <w:p w14:paraId="3BC47B13" w14:textId="77777777" w:rsidR="002D775D" w:rsidRPr="00FB4DBC" w:rsidDel="00ED7123" w:rsidRDefault="002D775D" w:rsidP="00B94200">
            <w:pPr>
              <w:pStyle w:val="tabletext11"/>
              <w:tabs>
                <w:tab w:val="decimal" w:pos="660"/>
              </w:tabs>
              <w:suppressAutoHyphens/>
              <w:rPr>
                <w:del w:id="38256" w:author="Author"/>
              </w:rPr>
            </w:pPr>
            <w:del w:id="38257" w:author="Author">
              <w:r w:rsidRPr="00FB4DBC" w:rsidDel="00ED7123">
                <w:delText>1.00</w:delText>
              </w:r>
            </w:del>
          </w:p>
        </w:tc>
        <w:tc>
          <w:tcPr>
            <w:tcW w:w="1300" w:type="dxa"/>
            <w:tcBorders>
              <w:top w:val="single" w:sz="6" w:space="0" w:color="auto"/>
              <w:left w:val="single" w:sz="6" w:space="0" w:color="auto"/>
              <w:bottom w:val="single" w:sz="6" w:space="0" w:color="auto"/>
              <w:right w:val="single" w:sz="6" w:space="0" w:color="auto"/>
            </w:tcBorders>
          </w:tcPr>
          <w:p w14:paraId="7BB26E07" w14:textId="77777777" w:rsidR="002D775D" w:rsidRPr="00FB4DBC" w:rsidDel="00ED7123" w:rsidRDefault="002D775D" w:rsidP="00B94200">
            <w:pPr>
              <w:pStyle w:val="tabletext11"/>
              <w:tabs>
                <w:tab w:val="decimal" w:pos="560"/>
              </w:tabs>
              <w:suppressAutoHyphens/>
              <w:rPr>
                <w:del w:id="38258" w:author="Author"/>
              </w:rPr>
            </w:pPr>
            <w:del w:id="38259" w:author="Author">
              <w:r w:rsidRPr="00FB4DBC" w:rsidDel="00ED7123">
                <w:delText>1.00</w:delText>
              </w:r>
            </w:del>
          </w:p>
        </w:tc>
      </w:tr>
      <w:tr w:rsidR="002D775D" w:rsidRPr="00FB4DBC" w:rsidDel="00ED7123" w14:paraId="5BEC25F7" w14:textId="77777777" w:rsidTr="00B94200">
        <w:trPr>
          <w:cantSplit/>
          <w:trHeight w:val="190"/>
          <w:del w:id="38260" w:author="Author"/>
        </w:trPr>
        <w:tc>
          <w:tcPr>
            <w:tcW w:w="200" w:type="dxa"/>
          </w:tcPr>
          <w:p w14:paraId="6EEA6745" w14:textId="77777777" w:rsidR="002D775D" w:rsidRPr="00FB4DBC" w:rsidDel="00ED7123" w:rsidRDefault="002D775D" w:rsidP="00B94200">
            <w:pPr>
              <w:pStyle w:val="tabletext11"/>
              <w:suppressAutoHyphens/>
              <w:rPr>
                <w:del w:id="38261" w:author="Author"/>
              </w:rPr>
            </w:pPr>
          </w:p>
        </w:tc>
        <w:tc>
          <w:tcPr>
            <w:tcW w:w="300" w:type="dxa"/>
            <w:gridSpan w:val="2"/>
            <w:tcBorders>
              <w:top w:val="single" w:sz="6" w:space="0" w:color="auto"/>
              <w:left w:val="single" w:sz="6" w:space="0" w:color="auto"/>
            </w:tcBorders>
          </w:tcPr>
          <w:p w14:paraId="3188B54F" w14:textId="77777777" w:rsidR="002D775D" w:rsidRPr="00FB4DBC" w:rsidDel="00ED7123" w:rsidRDefault="002D775D" w:rsidP="00B94200">
            <w:pPr>
              <w:pStyle w:val="tabletext11"/>
              <w:suppressAutoHyphens/>
              <w:jc w:val="center"/>
              <w:rPr>
                <w:del w:id="38262" w:author="Author"/>
              </w:rPr>
            </w:pPr>
          </w:p>
        </w:tc>
        <w:tc>
          <w:tcPr>
            <w:tcW w:w="700" w:type="dxa"/>
            <w:gridSpan w:val="2"/>
            <w:tcBorders>
              <w:top w:val="single" w:sz="6" w:space="0" w:color="auto"/>
            </w:tcBorders>
          </w:tcPr>
          <w:p w14:paraId="64A05942" w14:textId="77777777" w:rsidR="002D775D" w:rsidRPr="00FB4DBC" w:rsidDel="00ED7123" w:rsidRDefault="002D775D" w:rsidP="00B94200">
            <w:pPr>
              <w:pStyle w:val="tabletext11"/>
              <w:tabs>
                <w:tab w:val="decimal" w:pos="560"/>
              </w:tabs>
              <w:suppressAutoHyphens/>
              <w:rPr>
                <w:del w:id="38263" w:author="Author"/>
              </w:rPr>
            </w:pPr>
            <w:del w:id="38264" w:author="Author">
              <w:r w:rsidRPr="00FB4DBC" w:rsidDel="00ED7123">
                <w:delText>20001</w:delText>
              </w:r>
            </w:del>
          </w:p>
        </w:tc>
        <w:tc>
          <w:tcPr>
            <w:tcW w:w="200" w:type="dxa"/>
            <w:tcBorders>
              <w:top w:val="single" w:sz="6" w:space="0" w:color="auto"/>
            </w:tcBorders>
          </w:tcPr>
          <w:p w14:paraId="768D36B4" w14:textId="77777777" w:rsidR="002D775D" w:rsidRPr="00FB4DBC" w:rsidDel="00ED7123" w:rsidRDefault="002D775D" w:rsidP="00B94200">
            <w:pPr>
              <w:pStyle w:val="tabletext11"/>
              <w:suppressAutoHyphens/>
              <w:jc w:val="center"/>
              <w:rPr>
                <w:del w:id="38265" w:author="Author"/>
              </w:rPr>
            </w:pPr>
            <w:del w:id="38266" w:author="Author">
              <w:r w:rsidRPr="00FB4DBC" w:rsidDel="00ED7123">
                <w:delText>–</w:delText>
              </w:r>
            </w:del>
          </w:p>
        </w:tc>
        <w:tc>
          <w:tcPr>
            <w:tcW w:w="700" w:type="dxa"/>
            <w:tcBorders>
              <w:top w:val="single" w:sz="6" w:space="0" w:color="auto"/>
              <w:right w:val="single" w:sz="6" w:space="0" w:color="auto"/>
            </w:tcBorders>
          </w:tcPr>
          <w:p w14:paraId="22788FA7" w14:textId="77777777" w:rsidR="002D775D" w:rsidRPr="00FB4DBC" w:rsidDel="00ED7123" w:rsidRDefault="002D775D" w:rsidP="00B94200">
            <w:pPr>
              <w:pStyle w:val="tabletext11"/>
              <w:tabs>
                <w:tab w:val="decimal" w:pos="520"/>
              </w:tabs>
              <w:suppressAutoHyphens/>
              <w:rPr>
                <w:del w:id="38267" w:author="Author"/>
              </w:rPr>
            </w:pPr>
            <w:del w:id="38268" w:author="Author">
              <w:r w:rsidRPr="00FB4DBC" w:rsidDel="00ED7123">
                <w:delText>25000</w:delText>
              </w:r>
            </w:del>
          </w:p>
        </w:tc>
        <w:tc>
          <w:tcPr>
            <w:tcW w:w="1600" w:type="dxa"/>
            <w:tcBorders>
              <w:top w:val="single" w:sz="6" w:space="0" w:color="auto"/>
              <w:left w:val="single" w:sz="6" w:space="0" w:color="auto"/>
              <w:bottom w:val="single" w:sz="6" w:space="0" w:color="auto"/>
              <w:right w:val="single" w:sz="6" w:space="0" w:color="auto"/>
            </w:tcBorders>
          </w:tcPr>
          <w:p w14:paraId="062BC1AE" w14:textId="77777777" w:rsidR="002D775D" w:rsidRPr="00FB4DBC" w:rsidDel="00ED7123" w:rsidRDefault="002D775D" w:rsidP="00B94200">
            <w:pPr>
              <w:pStyle w:val="tabletext11"/>
              <w:tabs>
                <w:tab w:val="decimal" w:pos="660"/>
              </w:tabs>
              <w:suppressAutoHyphens/>
              <w:rPr>
                <w:del w:id="38269" w:author="Author"/>
              </w:rPr>
            </w:pPr>
            <w:del w:id="38270" w:author="Author">
              <w:r w:rsidRPr="00FB4DBC" w:rsidDel="00ED7123">
                <w:delText>1.07</w:delText>
              </w:r>
            </w:del>
          </w:p>
        </w:tc>
        <w:tc>
          <w:tcPr>
            <w:tcW w:w="1300" w:type="dxa"/>
            <w:tcBorders>
              <w:top w:val="single" w:sz="6" w:space="0" w:color="auto"/>
              <w:left w:val="single" w:sz="6" w:space="0" w:color="auto"/>
              <w:bottom w:val="single" w:sz="6" w:space="0" w:color="auto"/>
              <w:right w:val="single" w:sz="6" w:space="0" w:color="auto"/>
            </w:tcBorders>
          </w:tcPr>
          <w:p w14:paraId="57B1D2AD" w14:textId="77777777" w:rsidR="002D775D" w:rsidRPr="00FB4DBC" w:rsidDel="00ED7123" w:rsidRDefault="002D775D" w:rsidP="00B94200">
            <w:pPr>
              <w:pStyle w:val="tabletext11"/>
              <w:tabs>
                <w:tab w:val="decimal" w:pos="560"/>
              </w:tabs>
              <w:suppressAutoHyphens/>
              <w:rPr>
                <w:del w:id="38271" w:author="Author"/>
              </w:rPr>
            </w:pPr>
            <w:del w:id="38272" w:author="Author">
              <w:r w:rsidRPr="00FB4DBC" w:rsidDel="00ED7123">
                <w:delText>1.06</w:delText>
              </w:r>
            </w:del>
          </w:p>
        </w:tc>
      </w:tr>
      <w:tr w:rsidR="002D775D" w:rsidRPr="00FB4DBC" w:rsidDel="00ED7123" w14:paraId="6C618579" w14:textId="77777777" w:rsidTr="00B94200">
        <w:trPr>
          <w:cantSplit/>
          <w:trHeight w:val="190"/>
          <w:del w:id="38273" w:author="Author"/>
        </w:trPr>
        <w:tc>
          <w:tcPr>
            <w:tcW w:w="200" w:type="dxa"/>
          </w:tcPr>
          <w:p w14:paraId="0D795CE2" w14:textId="77777777" w:rsidR="002D775D" w:rsidRPr="00FB4DBC" w:rsidDel="00ED7123" w:rsidRDefault="002D775D" w:rsidP="00B94200">
            <w:pPr>
              <w:pStyle w:val="tabletext11"/>
              <w:suppressAutoHyphens/>
              <w:rPr>
                <w:del w:id="38274" w:author="Author"/>
              </w:rPr>
            </w:pPr>
          </w:p>
        </w:tc>
        <w:tc>
          <w:tcPr>
            <w:tcW w:w="300" w:type="dxa"/>
            <w:gridSpan w:val="2"/>
            <w:tcBorders>
              <w:top w:val="single" w:sz="6" w:space="0" w:color="auto"/>
              <w:left w:val="single" w:sz="6" w:space="0" w:color="auto"/>
            </w:tcBorders>
          </w:tcPr>
          <w:p w14:paraId="03ED1003" w14:textId="77777777" w:rsidR="002D775D" w:rsidRPr="00FB4DBC" w:rsidDel="00ED7123" w:rsidRDefault="002D775D" w:rsidP="00B94200">
            <w:pPr>
              <w:pStyle w:val="tabletext11"/>
              <w:suppressAutoHyphens/>
              <w:jc w:val="center"/>
              <w:rPr>
                <w:del w:id="38275" w:author="Author"/>
              </w:rPr>
            </w:pPr>
          </w:p>
        </w:tc>
        <w:tc>
          <w:tcPr>
            <w:tcW w:w="700" w:type="dxa"/>
            <w:gridSpan w:val="2"/>
            <w:tcBorders>
              <w:top w:val="single" w:sz="6" w:space="0" w:color="auto"/>
            </w:tcBorders>
          </w:tcPr>
          <w:p w14:paraId="388C08A0" w14:textId="77777777" w:rsidR="002D775D" w:rsidRPr="00FB4DBC" w:rsidDel="00ED7123" w:rsidRDefault="002D775D" w:rsidP="00B94200">
            <w:pPr>
              <w:pStyle w:val="tabletext11"/>
              <w:tabs>
                <w:tab w:val="decimal" w:pos="560"/>
              </w:tabs>
              <w:suppressAutoHyphens/>
              <w:rPr>
                <w:del w:id="38276" w:author="Author"/>
              </w:rPr>
            </w:pPr>
            <w:del w:id="38277" w:author="Author">
              <w:r w:rsidRPr="00FB4DBC" w:rsidDel="00ED7123">
                <w:delText>25001</w:delText>
              </w:r>
            </w:del>
          </w:p>
        </w:tc>
        <w:tc>
          <w:tcPr>
            <w:tcW w:w="200" w:type="dxa"/>
            <w:tcBorders>
              <w:top w:val="single" w:sz="6" w:space="0" w:color="auto"/>
            </w:tcBorders>
          </w:tcPr>
          <w:p w14:paraId="6F33AB2D" w14:textId="77777777" w:rsidR="002D775D" w:rsidRPr="00FB4DBC" w:rsidDel="00ED7123" w:rsidRDefault="002D775D" w:rsidP="00B94200">
            <w:pPr>
              <w:pStyle w:val="tabletext11"/>
              <w:suppressAutoHyphens/>
              <w:jc w:val="center"/>
              <w:rPr>
                <w:del w:id="38278" w:author="Author"/>
              </w:rPr>
            </w:pPr>
            <w:del w:id="38279" w:author="Author">
              <w:r w:rsidRPr="00FB4DBC" w:rsidDel="00ED7123">
                <w:delText>–</w:delText>
              </w:r>
            </w:del>
          </w:p>
        </w:tc>
        <w:tc>
          <w:tcPr>
            <w:tcW w:w="700" w:type="dxa"/>
            <w:tcBorders>
              <w:top w:val="single" w:sz="6" w:space="0" w:color="auto"/>
              <w:right w:val="single" w:sz="6" w:space="0" w:color="auto"/>
            </w:tcBorders>
          </w:tcPr>
          <w:p w14:paraId="2C3AE15F" w14:textId="77777777" w:rsidR="002D775D" w:rsidRPr="00FB4DBC" w:rsidDel="00ED7123" w:rsidRDefault="002D775D" w:rsidP="00B94200">
            <w:pPr>
              <w:pStyle w:val="tabletext11"/>
              <w:tabs>
                <w:tab w:val="decimal" w:pos="520"/>
              </w:tabs>
              <w:suppressAutoHyphens/>
              <w:rPr>
                <w:del w:id="38280" w:author="Author"/>
              </w:rPr>
            </w:pPr>
            <w:del w:id="38281" w:author="Author">
              <w:r w:rsidRPr="00FB4DBC" w:rsidDel="00ED7123">
                <w:delText>40000</w:delText>
              </w:r>
            </w:del>
          </w:p>
        </w:tc>
        <w:tc>
          <w:tcPr>
            <w:tcW w:w="1600" w:type="dxa"/>
            <w:tcBorders>
              <w:top w:val="single" w:sz="6" w:space="0" w:color="auto"/>
              <w:left w:val="single" w:sz="6" w:space="0" w:color="auto"/>
              <w:bottom w:val="single" w:sz="6" w:space="0" w:color="auto"/>
              <w:right w:val="single" w:sz="6" w:space="0" w:color="auto"/>
            </w:tcBorders>
          </w:tcPr>
          <w:p w14:paraId="69E4D572" w14:textId="77777777" w:rsidR="002D775D" w:rsidRPr="00FB4DBC" w:rsidDel="00ED7123" w:rsidRDefault="002D775D" w:rsidP="00B94200">
            <w:pPr>
              <w:pStyle w:val="tabletext11"/>
              <w:tabs>
                <w:tab w:val="decimal" w:pos="660"/>
              </w:tabs>
              <w:suppressAutoHyphens/>
              <w:rPr>
                <w:del w:id="38282" w:author="Author"/>
              </w:rPr>
            </w:pPr>
            <w:del w:id="38283" w:author="Author">
              <w:r w:rsidRPr="00FB4DBC" w:rsidDel="00ED7123">
                <w:delText>1.30</w:delText>
              </w:r>
            </w:del>
          </w:p>
        </w:tc>
        <w:tc>
          <w:tcPr>
            <w:tcW w:w="1300" w:type="dxa"/>
            <w:tcBorders>
              <w:top w:val="single" w:sz="6" w:space="0" w:color="auto"/>
              <w:left w:val="single" w:sz="6" w:space="0" w:color="auto"/>
              <w:bottom w:val="single" w:sz="6" w:space="0" w:color="auto"/>
              <w:right w:val="single" w:sz="6" w:space="0" w:color="auto"/>
            </w:tcBorders>
          </w:tcPr>
          <w:p w14:paraId="0ADD71C0" w14:textId="77777777" w:rsidR="002D775D" w:rsidRPr="00FB4DBC" w:rsidDel="00ED7123" w:rsidRDefault="002D775D" w:rsidP="00B94200">
            <w:pPr>
              <w:pStyle w:val="tabletext11"/>
              <w:tabs>
                <w:tab w:val="decimal" w:pos="560"/>
              </w:tabs>
              <w:suppressAutoHyphens/>
              <w:rPr>
                <w:del w:id="38284" w:author="Author"/>
              </w:rPr>
            </w:pPr>
            <w:del w:id="38285" w:author="Author">
              <w:r w:rsidRPr="00FB4DBC" w:rsidDel="00ED7123">
                <w:delText>1.35</w:delText>
              </w:r>
            </w:del>
          </w:p>
        </w:tc>
      </w:tr>
      <w:tr w:rsidR="002D775D" w:rsidRPr="00FB4DBC" w:rsidDel="00ED7123" w14:paraId="53D6D1B8" w14:textId="77777777" w:rsidTr="00B94200">
        <w:trPr>
          <w:cantSplit/>
          <w:trHeight w:val="190"/>
          <w:del w:id="38286" w:author="Author"/>
        </w:trPr>
        <w:tc>
          <w:tcPr>
            <w:tcW w:w="200" w:type="dxa"/>
          </w:tcPr>
          <w:p w14:paraId="744A7208" w14:textId="77777777" w:rsidR="002D775D" w:rsidRPr="00FB4DBC" w:rsidDel="00ED7123" w:rsidRDefault="002D775D" w:rsidP="00B94200">
            <w:pPr>
              <w:pStyle w:val="tabletext11"/>
              <w:suppressAutoHyphens/>
              <w:rPr>
                <w:del w:id="38287" w:author="Author"/>
              </w:rPr>
            </w:pPr>
          </w:p>
        </w:tc>
        <w:tc>
          <w:tcPr>
            <w:tcW w:w="300" w:type="dxa"/>
            <w:gridSpan w:val="2"/>
            <w:tcBorders>
              <w:top w:val="single" w:sz="6" w:space="0" w:color="auto"/>
              <w:left w:val="single" w:sz="6" w:space="0" w:color="auto"/>
            </w:tcBorders>
          </w:tcPr>
          <w:p w14:paraId="67059F81" w14:textId="77777777" w:rsidR="002D775D" w:rsidRPr="00FB4DBC" w:rsidDel="00ED7123" w:rsidRDefault="002D775D" w:rsidP="00B94200">
            <w:pPr>
              <w:pStyle w:val="tabletext11"/>
              <w:suppressAutoHyphens/>
              <w:jc w:val="center"/>
              <w:rPr>
                <w:del w:id="38288" w:author="Author"/>
              </w:rPr>
            </w:pPr>
          </w:p>
        </w:tc>
        <w:tc>
          <w:tcPr>
            <w:tcW w:w="700" w:type="dxa"/>
            <w:gridSpan w:val="2"/>
            <w:tcBorders>
              <w:top w:val="single" w:sz="6" w:space="0" w:color="auto"/>
            </w:tcBorders>
          </w:tcPr>
          <w:p w14:paraId="5DC508C7" w14:textId="77777777" w:rsidR="002D775D" w:rsidRPr="00FB4DBC" w:rsidDel="00ED7123" w:rsidRDefault="002D775D" w:rsidP="00B94200">
            <w:pPr>
              <w:pStyle w:val="tabletext11"/>
              <w:tabs>
                <w:tab w:val="decimal" w:pos="560"/>
              </w:tabs>
              <w:suppressAutoHyphens/>
              <w:rPr>
                <w:del w:id="38289" w:author="Author"/>
              </w:rPr>
            </w:pPr>
            <w:del w:id="38290" w:author="Author">
              <w:r w:rsidRPr="00FB4DBC" w:rsidDel="00ED7123">
                <w:delText>40001</w:delText>
              </w:r>
            </w:del>
          </w:p>
        </w:tc>
        <w:tc>
          <w:tcPr>
            <w:tcW w:w="200" w:type="dxa"/>
            <w:tcBorders>
              <w:top w:val="single" w:sz="6" w:space="0" w:color="auto"/>
            </w:tcBorders>
          </w:tcPr>
          <w:p w14:paraId="6AEEB03A" w14:textId="77777777" w:rsidR="002D775D" w:rsidRPr="00FB4DBC" w:rsidDel="00ED7123" w:rsidRDefault="002D775D" w:rsidP="00B94200">
            <w:pPr>
              <w:pStyle w:val="tabletext11"/>
              <w:suppressAutoHyphens/>
              <w:jc w:val="center"/>
              <w:rPr>
                <w:del w:id="38291" w:author="Author"/>
              </w:rPr>
            </w:pPr>
            <w:del w:id="38292" w:author="Author">
              <w:r w:rsidRPr="00FB4DBC" w:rsidDel="00ED7123">
                <w:delText>–</w:delText>
              </w:r>
            </w:del>
          </w:p>
        </w:tc>
        <w:tc>
          <w:tcPr>
            <w:tcW w:w="700" w:type="dxa"/>
            <w:tcBorders>
              <w:top w:val="single" w:sz="6" w:space="0" w:color="auto"/>
              <w:right w:val="single" w:sz="6" w:space="0" w:color="auto"/>
            </w:tcBorders>
          </w:tcPr>
          <w:p w14:paraId="61EB9D86" w14:textId="77777777" w:rsidR="002D775D" w:rsidRPr="00FB4DBC" w:rsidDel="00ED7123" w:rsidRDefault="002D775D" w:rsidP="00B94200">
            <w:pPr>
              <w:pStyle w:val="tabletext11"/>
              <w:tabs>
                <w:tab w:val="decimal" w:pos="520"/>
              </w:tabs>
              <w:suppressAutoHyphens/>
              <w:rPr>
                <w:del w:id="38293" w:author="Author"/>
              </w:rPr>
            </w:pPr>
            <w:del w:id="38294" w:author="Author">
              <w:r w:rsidRPr="00FB4DBC" w:rsidDel="00ED7123">
                <w:delText>65000</w:delText>
              </w:r>
            </w:del>
          </w:p>
        </w:tc>
        <w:tc>
          <w:tcPr>
            <w:tcW w:w="1600" w:type="dxa"/>
            <w:tcBorders>
              <w:top w:val="single" w:sz="6" w:space="0" w:color="auto"/>
              <w:left w:val="single" w:sz="6" w:space="0" w:color="auto"/>
              <w:bottom w:val="single" w:sz="6" w:space="0" w:color="auto"/>
              <w:right w:val="single" w:sz="6" w:space="0" w:color="auto"/>
            </w:tcBorders>
          </w:tcPr>
          <w:p w14:paraId="270712A5" w14:textId="77777777" w:rsidR="002D775D" w:rsidRPr="00FB4DBC" w:rsidDel="00ED7123" w:rsidRDefault="002D775D" w:rsidP="00B94200">
            <w:pPr>
              <w:pStyle w:val="tabletext11"/>
              <w:tabs>
                <w:tab w:val="decimal" w:pos="660"/>
              </w:tabs>
              <w:suppressAutoHyphens/>
              <w:rPr>
                <w:del w:id="38295" w:author="Author"/>
              </w:rPr>
            </w:pPr>
            <w:del w:id="38296" w:author="Author">
              <w:r w:rsidRPr="00FB4DBC" w:rsidDel="00ED7123">
                <w:delText>1.55</w:delText>
              </w:r>
            </w:del>
          </w:p>
        </w:tc>
        <w:tc>
          <w:tcPr>
            <w:tcW w:w="1300" w:type="dxa"/>
            <w:tcBorders>
              <w:top w:val="single" w:sz="6" w:space="0" w:color="auto"/>
              <w:left w:val="single" w:sz="6" w:space="0" w:color="auto"/>
              <w:bottom w:val="single" w:sz="6" w:space="0" w:color="auto"/>
              <w:right w:val="single" w:sz="6" w:space="0" w:color="auto"/>
            </w:tcBorders>
          </w:tcPr>
          <w:p w14:paraId="55630C2C" w14:textId="77777777" w:rsidR="002D775D" w:rsidRPr="00FB4DBC" w:rsidDel="00ED7123" w:rsidRDefault="002D775D" w:rsidP="00B94200">
            <w:pPr>
              <w:pStyle w:val="tabletext11"/>
              <w:tabs>
                <w:tab w:val="decimal" w:pos="560"/>
              </w:tabs>
              <w:suppressAutoHyphens/>
              <w:rPr>
                <w:del w:id="38297" w:author="Author"/>
              </w:rPr>
            </w:pPr>
            <w:del w:id="38298" w:author="Author">
              <w:r w:rsidRPr="00FB4DBC" w:rsidDel="00ED7123">
                <w:delText>1.90</w:delText>
              </w:r>
            </w:del>
          </w:p>
        </w:tc>
      </w:tr>
      <w:tr w:rsidR="002D775D" w:rsidRPr="00FB4DBC" w:rsidDel="00ED7123" w14:paraId="3C6C2E98" w14:textId="77777777" w:rsidTr="00B94200">
        <w:trPr>
          <w:cantSplit/>
          <w:trHeight w:val="190"/>
          <w:del w:id="38299" w:author="Author"/>
        </w:trPr>
        <w:tc>
          <w:tcPr>
            <w:tcW w:w="200" w:type="dxa"/>
          </w:tcPr>
          <w:p w14:paraId="73386299" w14:textId="77777777" w:rsidR="002D775D" w:rsidRPr="00FB4DBC" w:rsidDel="00ED7123" w:rsidRDefault="002D775D" w:rsidP="00B94200">
            <w:pPr>
              <w:pStyle w:val="tabletext11"/>
              <w:suppressAutoHyphens/>
              <w:rPr>
                <w:del w:id="38300" w:author="Author"/>
              </w:rPr>
            </w:pPr>
          </w:p>
        </w:tc>
        <w:tc>
          <w:tcPr>
            <w:tcW w:w="300" w:type="dxa"/>
            <w:gridSpan w:val="2"/>
            <w:tcBorders>
              <w:top w:val="single" w:sz="6" w:space="0" w:color="auto"/>
              <w:left w:val="single" w:sz="6" w:space="0" w:color="auto"/>
              <w:bottom w:val="single" w:sz="6" w:space="0" w:color="auto"/>
            </w:tcBorders>
          </w:tcPr>
          <w:p w14:paraId="552B70DB" w14:textId="77777777" w:rsidR="002D775D" w:rsidRPr="00FB4DBC" w:rsidDel="00ED7123" w:rsidRDefault="002D775D" w:rsidP="00B94200">
            <w:pPr>
              <w:pStyle w:val="tabletext11"/>
              <w:suppressAutoHyphens/>
              <w:jc w:val="center"/>
              <w:rPr>
                <w:del w:id="38301" w:author="Author"/>
              </w:rPr>
            </w:pPr>
          </w:p>
        </w:tc>
        <w:tc>
          <w:tcPr>
            <w:tcW w:w="700" w:type="dxa"/>
            <w:gridSpan w:val="2"/>
            <w:tcBorders>
              <w:top w:val="single" w:sz="6" w:space="0" w:color="auto"/>
              <w:bottom w:val="single" w:sz="6" w:space="0" w:color="auto"/>
            </w:tcBorders>
          </w:tcPr>
          <w:p w14:paraId="7E956356" w14:textId="77777777" w:rsidR="002D775D" w:rsidRPr="00FB4DBC" w:rsidDel="00ED7123" w:rsidRDefault="002D775D" w:rsidP="00B94200">
            <w:pPr>
              <w:pStyle w:val="tabletext11"/>
              <w:tabs>
                <w:tab w:val="decimal" w:pos="560"/>
              </w:tabs>
              <w:suppressAutoHyphens/>
              <w:rPr>
                <w:del w:id="38302" w:author="Author"/>
              </w:rPr>
            </w:pPr>
            <w:del w:id="38303" w:author="Author">
              <w:r w:rsidRPr="00FB4DBC" w:rsidDel="00ED7123">
                <w:delText>65001</w:delText>
              </w:r>
            </w:del>
          </w:p>
        </w:tc>
        <w:tc>
          <w:tcPr>
            <w:tcW w:w="200" w:type="dxa"/>
            <w:tcBorders>
              <w:top w:val="single" w:sz="6" w:space="0" w:color="auto"/>
              <w:bottom w:val="single" w:sz="6" w:space="0" w:color="auto"/>
            </w:tcBorders>
          </w:tcPr>
          <w:p w14:paraId="4410DC05" w14:textId="77777777" w:rsidR="002D775D" w:rsidRPr="00FB4DBC" w:rsidDel="00ED7123" w:rsidRDefault="002D775D" w:rsidP="00B94200">
            <w:pPr>
              <w:pStyle w:val="tabletext11"/>
              <w:suppressAutoHyphens/>
              <w:jc w:val="center"/>
              <w:rPr>
                <w:del w:id="38304" w:author="Author"/>
              </w:rPr>
            </w:pPr>
            <w:del w:id="38305" w:author="Author">
              <w:r w:rsidRPr="00FB4DBC" w:rsidDel="00ED7123">
                <w:delText>–</w:delText>
              </w:r>
            </w:del>
          </w:p>
        </w:tc>
        <w:tc>
          <w:tcPr>
            <w:tcW w:w="700" w:type="dxa"/>
            <w:tcBorders>
              <w:top w:val="single" w:sz="6" w:space="0" w:color="auto"/>
              <w:bottom w:val="single" w:sz="6" w:space="0" w:color="auto"/>
              <w:right w:val="single" w:sz="6" w:space="0" w:color="auto"/>
            </w:tcBorders>
          </w:tcPr>
          <w:p w14:paraId="55D5765E" w14:textId="77777777" w:rsidR="002D775D" w:rsidRPr="00FB4DBC" w:rsidDel="00ED7123" w:rsidRDefault="002D775D" w:rsidP="00B94200">
            <w:pPr>
              <w:pStyle w:val="tabletext11"/>
              <w:tabs>
                <w:tab w:val="decimal" w:pos="520"/>
              </w:tabs>
              <w:suppressAutoHyphens/>
              <w:rPr>
                <w:del w:id="38306" w:author="Author"/>
              </w:rPr>
            </w:pPr>
            <w:del w:id="38307" w:author="Author">
              <w:r w:rsidRPr="00FB4DBC" w:rsidDel="00ED7123">
                <w:delText>90000</w:delText>
              </w:r>
            </w:del>
          </w:p>
        </w:tc>
        <w:tc>
          <w:tcPr>
            <w:tcW w:w="1600" w:type="dxa"/>
            <w:tcBorders>
              <w:top w:val="single" w:sz="6" w:space="0" w:color="auto"/>
              <w:left w:val="single" w:sz="6" w:space="0" w:color="auto"/>
              <w:bottom w:val="single" w:sz="6" w:space="0" w:color="auto"/>
              <w:right w:val="single" w:sz="6" w:space="0" w:color="auto"/>
            </w:tcBorders>
          </w:tcPr>
          <w:p w14:paraId="792AEA15" w14:textId="77777777" w:rsidR="002D775D" w:rsidRPr="00FB4DBC" w:rsidDel="00ED7123" w:rsidRDefault="002D775D" w:rsidP="00B94200">
            <w:pPr>
              <w:pStyle w:val="tabletext11"/>
              <w:tabs>
                <w:tab w:val="decimal" w:pos="660"/>
              </w:tabs>
              <w:suppressAutoHyphens/>
              <w:rPr>
                <w:del w:id="38308" w:author="Author"/>
              </w:rPr>
            </w:pPr>
            <w:del w:id="38309" w:author="Author">
              <w:r w:rsidRPr="00FB4DBC" w:rsidDel="00ED7123">
                <w:delText>1.70</w:delText>
              </w:r>
            </w:del>
          </w:p>
        </w:tc>
        <w:tc>
          <w:tcPr>
            <w:tcW w:w="1300" w:type="dxa"/>
            <w:tcBorders>
              <w:top w:val="single" w:sz="6" w:space="0" w:color="auto"/>
              <w:left w:val="single" w:sz="6" w:space="0" w:color="auto"/>
              <w:bottom w:val="single" w:sz="6" w:space="0" w:color="auto"/>
              <w:right w:val="single" w:sz="6" w:space="0" w:color="auto"/>
            </w:tcBorders>
          </w:tcPr>
          <w:p w14:paraId="7E632415" w14:textId="77777777" w:rsidR="002D775D" w:rsidRPr="00FB4DBC" w:rsidDel="00ED7123" w:rsidRDefault="002D775D" w:rsidP="00B94200">
            <w:pPr>
              <w:pStyle w:val="tabletext11"/>
              <w:tabs>
                <w:tab w:val="decimal" w:pos="560"/>
              </w:tabs>
              <w:suppressAutoHyphens/>
              <w:rPr>
                <w:del w:id="38310" w:author="Author"/>
              </w:rPr>
            </w:pPr>
            <w:del w:id="38311" w:author="Author">
              <w:r w:rsidRPr="00FB4DBC" w:rsidDel="00ED7123">
                <w:delText>2.60</w:delText>
              </w:r>
            </w:del>
          </w:p>
        </w:tc>
      </w:tr>
      <w:tr w:rsidR="002D775D" w:rsidRPr="00FB4DBC" w:rsidDel="00ED7123" w14:paraId="46818E99" w14:textId="77777777" w:rsidTr="00B94200">
        <w:trPr>
          <w:cantSplit/>
          <w:trHeight w:val="190"/>
          <w:del w:id="38312" w:author="Author"/>
        </w:trPr>
        <w:tc>
          <w:tcPr>
            <w:tcW w:w="200" w:type="dxa"/>
          </w:tcPr>
          <w:p w14:paraId="1D444587" w14:textId="77777777" w:rsidR="002D775D" w:rsidRPr="00FB4DBC" w:rsidDel="00ED7123" w:rsidRDefault="002D775D" w:rsidP="00B94200">
            <w:pPr>
              <w:pStyle w:val="tabletext11"/>
              <w:suppressAutoHyphens/>
              <w:rPr>
                <w:del w:id="38313" w:author="Author"/>
              </w:rPr>
            </w:pPr>
            <w:del w:id="38314" w:author="Author">
              <w:r w:rsidRPr="00FB4DBC" w:rsidDel="00ED7123">
                <w:br/>
              </w:r>
            </w:del>
          </w:p>
        </w:tc>
        <w:tc>
          <w:tcPr>
            <w:tcW w:w="1900" w:type="dxa"/>
            <w:gridSpan w:val="6"/>
            <w:tcBorders>
              <w:left w:val="single" w:sz="6" w:space="0" w:color="auto"/>
              <w:bottom w:val="single" w:sz="6" w:space="0" w:color="auto"/>
            </w:tcBorders>
          </w:tcPr>
          <w:p w14:paraId="5F2C0A62" w14:textId="77777777" w:rsidR="002D775D" w:rsidRPr="00FB4DBC" w:rsidDel="00ED7123" w:rsidRDefault="002D775D" w:rsidP="00B94200">
            <w:pPr>
              <w:pStyle w:val="tabletext11"/>
              <w:suppressAutoHyphens/>
              <w:rPr>
                <w:del w:id="38315" w:author="Author"/>
              </w:rPr>
            </w:pPr>
            <w:del w:id="38316" w:author="Author">
              <w:r w:rsidRPr="00FB4DBC" w:rsidDel="00ED7123">
                <w:delText>Each Additional $1000 over $90000</w:delText>
              </w:r>
              <w:r w:rsidRPr="00FB4DBC" w:rsidDel="00ED7123">
                <w:rPr>
                  <w:rFonts w:ascii="Symbol" w:hAnsi="Symbol"/>
                </w:rPr>
                <w:sym w:font="Symbol" w:char="F02A"/>
              </w:r>
            </w:del>
          </w:p>
        </w:tc>
        <w:tc>
          <w:tcPr>
            <w:tcW w:w="1600" w:type="dxa"/>
            <w:tcBorders>
              <w:top w:val="single" w:sz="6" w:space="0" w:color="auto"/>
              <w:left w:val="single" w:sz="6" w:space="0" w:color="auto"/>
              <w:bottom w:val="single" w:sz="6" w:space="0" w:color="auto"/>
              <w:right w:val="single" w:sz="6" w:space="0" w:color="auto"/>
            </w:tcBorders>
          </w:tcPr>
          <w:p w14:paraId="3797303D" w14:textId="77777777" w:rsidR="002D775D" w:rsidRPr="00FB4DBC" w:rsidDel="00ED7123" w:rsidRDefault="002D775D" w:rsidP="00B94200">
            <w:pPr>
              <w:pStyle w:val="tabletext11"/>
              <w:tabs>
                <w:tab w:val="decimal" w:pos="660"/>
              </w:tabs>
              <w:suppressAutoHyphens/>
              <w:rPr>
                <w:del w:id="38317" w:author="Author"/>
              </w:rPr>
            </w:pPr>
            <w:del w:id="38318" w:author="Author">
              <w:r w:rsidRPr="00FB4DBC" w:rsidDel="00ED7123">
                <w:br/>
                <w:delText>0.007</w:delText>
              </w:r>
            </w:del>
          </w:p>
        </w:tc>
        <w:tc>
          <w:tcPr>
            <w:tcW w:w="1300" w:type="dxa"/>
            <w:tcBorders>
              <w:top w:val="single" w:sz="6" w:space="0" w:color="auto"/>
              <w:left w:val="single" w:sz="6" w:space="0" w:color="auto"/>
              <w:bottom w:val="single" w:sz="6" w:space="0" w:color="auto"/>
              <w:right w:val="single" w:sz="6" w:space="0" w:color="auto"/>
            </w:tcBorders>
          </w:tcPr>
          <w:p w14:paraId="3E225772" w14:textId="77777777" w:rsidR="002D775D" w:rsidRPr="00FB4DBC" w:rsidDel="00ED7123" w:rsidRDefault="002D775D" w:rsidP="00B94200">
            <w:pPr>
              <w:pStyle w:val="tabletext11"/>
              <w:tabs>
                <w:tab w:val="decimal" w:pos="560"/>
              </w:tabs>
              <w:suppressAutoHyphens/>
              <w:rPr>
                <w:del w:id="38319" w:author="Author"/>
              </w:rPr>
            </w:pPr>
            <w:del w:id="38320" w:author="Author">
              <w:r w:rsidRPr="00FB4DBC" w:rsidDel="00ED7123">
                <w:br/>
                <w:delText>0.025</w:delText>
              </w:r>
            </w:del>
          </w:p>
        </w:tc>
      </w:tr>
      <w:tr w:rsidR="002D775D" w:rsidRPr="00FB4DBC" w:rsidDel="00ED7123" w14:paraId="4FCA0009" w14:textId="77777777" w:rsidTr="00B94200">
        <w:trPr>
          <w:cantSplit/>
          <w:trHeight w:val="190"/>
          <w:del w:id="38321" w:author="Author"/>
        </w:trPr>
        <w:tc>
          <w:tcPr>
            <w:tcW w:w="200" w:type="dxa"/>
          </w:tcPr>
          <w:p w14:paraId="734869C8" w14:textId="77777777" w:rsidR="002D775D" w:rsidRPr="00FB4DBC" w:rsidDel="00ED7123" w:rsidRDefault="002D775D" w:rsidP="00B94200">
            <w:pPr>
              <w:pStyle w:val="tabletext11"/>
              <w:suppressAutoHyphens/>
              <w:rPr>
                <w:del w:id="38322" w:author="Author"/>
              </w:rPr>
            </w:pPr>
          </w:p>
        </w:tc>
        <w:tc>
          <w:tcPr>
            <w:tcW w:w="200" w:type="dxa"/>
            <w:tcBorders>
              <w:top w:val="single" w:sz="6" w:space="0" w:color="auto"/>
              <w:left w:val="single" w:sz="6" w:space="0" w:color="auto"/>
            </w:tcBorders>
          </w:tcPr>
          <w:p w14:paraId="3C0F1491" w14:textId="77777777" w:rsidR="002D775D" w:rsidRPr="00FB4DBC" w:rsidDel="00ED7123" w:rsidRDefault="002D775D" w:rsidP="00B94200">
            <w:pPr>
              <w:pStyle w:val="tabletext11"/>
              <w:suppressAutoHyphens/>
              <w:rPr>
                <w:del w:id="38323" w:author="Author"/>
              </w:rPr>
            </w:pPr>
            <w:del w:id="38324" w:author="Author">
              <w:r w:rsidRPr="00FB4DBC" w:rsidDel="00ED7123">
                <w:rPr>
                  <w:rFonts w:ascii="Symbol" w:hAnsi="Symbol"/>
                </w:rPr>
                <w:sym w:font="Symbol" w:char="F02A"/>
              </w:r>
            </w:del>
          </w:p>
        </w:tc>
        <w:tc>
          <w:tcPr>
            <w:tcW w:w="4600" w:type="dxa"/>
            <w:gridSpan w:val="7"/>
            <w:tcBorders>
              <w:top w:val="single" w:sz="6" w:space="0" w:color="auto"/>
              <w:left w:val="nil"/>
              <w:right w:val="single" w:sz="6" w:space="0" w:color="auto"/>
            </w:tcBorders>
          </w:tcPr>
          <w:p w14:paraId="2994E2B5" w14:textId="77777777" w:rsidR="002D775D" w:rsidRPr="00FB4DBC" w:rsidDel="00ED7123" w:rsidRDefault="002D775D" w:rsidP="00B94200">
            <w:pPr>
              <w:pStyle w:val="tabletext11"/>
              <w:suppressAutoHyphens/>
              <w:jc w:val="both"/>
              <w:rPr>
                <w:del w:id="38325" w:author="Author"/>
              </w:rPr>
            </w:pPr>
            <w:del w:id="38326" w:author="Author">
              <w:r w:rsidRPr="00FB4DBC" w:rsidDel="00ED7123">
                <w:delText>For autos with an original cost new in excess of $90000:</w:delText>
              </w:r>
            </w:del>
          </w:p>
        </w:tc>
      </w:tr>
      <w:tr w:rsidR="002D775D" w:rsidRPr="00FB4DBC" w:rsidDel="00ED7123" w14:paraId="3AE18225" w14:textId="77777777" w:rsidTr="00B94200">
        <w:trPr>
          <w:cantSplit/>
          <w:trHeight w:val="190"/>
          <w:del w:id="38327" w:author="Author"/>
        </w:trPr>
        <w:tc>
          <w:tcPr>
            <w:tcW w:w="200" w:type="dxa"/>
          </w:tcPr>
          <w:p w14:paraId="137041A6" w14:textId="77777777" w:rsidR="002D775D" w:rsidRPr="00FB4DBC" w:rsidDel="00ED7123" w:rsidRDefault="002D775D" w:rsidP="00B94200">
            <w:pPr>
              <w:pStyle w:val="tabletext11"/>
              <w:suppressAutoHyphens/>
              <w:rPr>
                <w:del w:id="38328" w:author="Author"/>
              </w:rPr>
            </w:pPr>
          </w:p>
        </w:tc>
        <w:tc>
          <w:tcPr>
            <w:tcW w:w="200" w:type="dxa"/>
            <w:tcBorders>
              <w:left w:val="single" w:sz="6" w:space="0" w:color="auto"/>
            </w:tcBorders>
          </w:tcPr>
          <w:p w14:paraId="549331C1" w14:textId="77777777" w:rsidR="002D775D" w:rsidRPr="00FB4DBC" w:rsidDel="00ED7123" w:rsidRDefault="002D775D" w:rsidP="00B94200">
            <w:pPr>
              <w:pStyle w:val="tabletext11"/>
              <w:suppressAutoHyphens/>
              <w:rPr>
                <w:del w:id="38329" w:author="Author"/>
              </w:rPr>
            </w:pPr>
          </w:p>
        </w:tc>
        <w:tc>
          <w:tcPr>
            <w:tcW w:w="400" w:type="dxa"/>
            <w:gridSpan w:val="2"/>
            <w:tcBorders>
              <w:left w:val="nil"/>
            </w:tcBorders>
          </w:tcPr>
          <w:p w14:paraId="2DE898A6" w14:textId="77777777" w:rsidR="002D775D" w:rsidRPr="00FB4DBC" w:rsidDel="00ED7123" w:rsidRDefault="002D775D" w:rsidP="00B94200">
            <w:pPr>
              <w:pStyle w:val="tabletext11"/>
              <w:suppressAutoHyphens/>
              <w:rPr>
                <w:del w:id="38330" w:author="Author"/>
              </w:rPr>
            </w:pPr>
            <w:del w:id="38331" w:author="Author">
              <w:r w:rsidRPr="00FB4DBC" w:rsidDel="00ED7123">
                <w:rPr>
                  <w:b/>
                </w:rPr>
                <w:delText>(i)</w:delText>
              </w:r>
            </w:del>
          </w:p>
        </w:tc>
        <w:tc>
          <w:tcPr>
            <w:tcW w:w="4200" w:type="dxa"/>
            <w:gridSpan w:val="5"/>
            <w:tcBorders>
              <w:left w:val="nil"/>
              <w:right w:val="single" w:sz="6" w:space="0" w:color="auto"/>
            </w:tcBorders>
          </w:tcPr>
          <w:p w14:paraId="4F34E27C" w14:textId="77777777" w:rsidR="002D775D" w:rsidRPr="00FB4DBC" w:rsidDel="00ED7123" w:rsidRDefault="002D775D" w:rsidP="00B94200">
            <w:pPr>
              <w:pStyle w:val="tabletext11"/>
              <w:suppressAutoHyphens/>
              <w:jc w:val="both"/>
              <w:rPr>
                <w:del w:id="38332" w:author="Author"/>
              </w:rPr>
            </w:pPr>
            <w:del w:id="38333" w:author="Author">
              <w:r w:rsidRPr="00FB4DBC" w:rsidDel="00ED7123">
                <w:delText>Subtract 90000 from the original cost new.</w:delText>
              </w:r>
            </w:del>
          </w:p>
        </w:tc>
      </w:tr>
      <w:tr w:rsidR="002D775D" w:rsidRPr="00FB4DBC" w:rsidDel="00ED7123" w14:paraId="284B479F" w14:textId="77777777" w:rsidTr="00B94200">
        <w:trPr>
          <w:cantSplit/>
          <w:trHeight w:val="190"/>
          <w:del w:id="38334" w:author="Author"/>
        </w:trPr>
        <w:tc>
          <w:tcPr>
            <w:tcW w:w="200" w:type="dxa"/>
          </w:tcPr>
          <w:p w14:paraId="784A89C6" w14:textId="77777777" w:rsidR="002D775D" w:rsidRPr="00FB4DBC" w:rsidDel="00ED7123" w:rsidRDefault="002D775D" w:rsidP="00B94200">
            <w:pPr>
              <w:pStyle w:val="tabletext11"/>
              <w:suppressAutoHyphens/>
              <w:rPr>
                <w:del w:id="38335" w:author="Author"/>
              </w:rPr>
            </w:pPr>
          </w:p>
        </w:tc>
        <w:tc>
          <w:tcPr>
            <w:tcW w:w="200" w:type="dxa"/>
            <w:tcBorders>
              <w:left w:val="single" w:sz="6" w:space="0" w:color="auto"/>
            </w:tcBorders>
          </w:tcPr>
          <w:p w14:paraId="5E9463F1" w14:textId="77777777" w:rsidR="002D775D" w:rsidRPr="00FB4DBC" w:rsidDel="00ED7123" w:rsidRDefault="002D775D" w:rsidP="00B94200">
            <w:pPr>
              <w:pStyle w:val="tabletext11"/>
              <w:suppressAutoHyphens/>
              <w:rPr>
                <w:del w:id="38336" w:author="Author"/>
              </w:rPr>
            </w:pPr>
          </w:p>
        </w:tc>
        <w:tc>
          <w:tcPr>
            <w:tcW w:w="400" w:type="dxa"/>
            <w:gridSpan w:val="2"/>
            <w:tcBorders>
              <w:left w:val="nil"/>
            </w:tcBorders>
          </w:tcPr>
          <w:p w14:paraId="7DCB0DDB" w14:textId="77777777" w:rsidR="002D775D" w:rsidRPr="00FB4DBC" w:rsidDel="00ED7123" w:rsidRDefault="002D775D" w:rsidP="00B94200">
            <w:pPr>
              <w:pStyle w:val="tabletext11"/>
              <w:suppressAutoHyphens/>
              <w:rPr>
                <w:del w:id="38337" w:author="Author"/>
              </w:rPr>
            </w:pPr>
            <w:del w:id="38338" w:author="Author">
              <w:r w:rsidRPr="00FB4DBC" w:rsidDel="00ED7123">
                <w:rPr>
                  <w:b/>
                </w:rPr>
                <w:delText>(ii)</w:delText>
              </w:r>
            </w:del>
          </w:p>
        </w:tc>
        <w:tc>
          <w:tcPr>
            <w:tcW w:w="4200" w:type="dxa"/>
            <w:gridSpan w:val="5"/>
            <w:tcBorders>
              <w:left w:val="nil"/>
              <w:right w:val="single" w:sz="6" w:space="0" w:color="auto"/>
            </w:tcBorders>
          </w:tcPr>
          <w:p w14:paraId="71DF8DAE" w14:textId="77777777" w:rsidR="002D775D" w:rsidRPr="00FB4DBC" w:rsidDel="00ED7123" w:rsidRDefault="002D775D" w:rsidP="00B94200">
            <w:pPr>
              <w:pStyle w:val="tabletext11"/>
              <w:suppressAutoHyphens/>
              <w:jc w:val="both"/>
              <w:rPr>
                <w:del w:id="38339" w:author="Author"/>
              </w:rPr>
            </w:pPr>
            <w:del w:id="38340" w:author="Author">
              <w:r w:rsidRPr="00FB4DBC" w:rsidDel="00ED7123">
                <w:delText>Divide the result by 1000.</w:delText>
              </w:r>
            </w:del>
          </w:p>
        </w:tc>
      </w:tr>
      <w:tr w:rsidR="002D775D" w:rsidRPr="00FB4DBC" w:rsidDel="00ED7123" w14:paraId="1AD87C48" w14:textId="77777777" w:rsidTr="00B94200">
        <w:trPr>
          <w:cantSplit/>
          <w:trHeight w:val="190"/>
          <w:del w:id="38341" w:author="Author"/>
        </w:trPr>
        <w:tc>
          <w:tcPr>
            <w:tcW w:w="200" w:type="dxa"/>
          </w:tcPr>
          <w:p w14:paraId="6B075887" w14:textId="77777777" w:rsidR="002D775D" w:rsidRPr="00FB4DBC" w:rsidDel="00ED7123" w:rsidRDefault="002D775D" w:rsidP="00B94200">
            <w:pPr>
              <w:pStyle w:val="tabletext11"/>
              <w:suppressAutoHyphens/>
              <w:rPr>
                <w:del w:id="38342" w:author="Author"/>
              </w:rPr>
            </w:pPr>
            <w:del w:id="38343" w:author="Author">
              <w:r w:rsidRPr="00FB4DBC" w:rsidDel="00ED7123">
                <w:br/>
              </w:r>
            </w:del>
          </w:p>
        </w:tc>
        <w:tc>
          <w:tcPr>
            <w:tcW w:w="200" w:type="dxa"/>
            <w:tcBorders>
              <w:left w:val="single" w:sz="6" w:space="0" w:color="auto"/>
            </w:tcBorders>
          </w:tcPr>
          <w:p w14:paraId="13DC34F9" w14:textId="77777777" w:rsidR="002D775D" w:rsidRPr="00FB4DBC" w:rsidDel="00ED7123" w:rsidRDefault="002D775D" w:rsidP="00B94200">
            <w:pPr>
              <w:pStyle w:val="tabletext11"/>
              <w:suppressAutoHyphens/>
              <w:rPr>
                <w:del w:id="38344" w:author="Author"/>
              </w:rPr>
            </w:pPr>
          </w:p>
        </w:tc>
        <w:tc>
          <w:tcPr>
            <w:tcW w:w="400" w:type="dxa"/>
            <w:gridSpan w:val="2"/>
            <w:tcBorders>
              <w:left w:val="nil"/>
            </w:tcBorders>
          </w:tcPr>
          <w:p w14:paraId="01E8E6BD" w14:textId="77777777" w:rsidR="002D775D" w:rsidRPr="00FB4DBC" w:rsidDel="00ED7123" w:rsidRDefault="002D775D" w:rsidP="00B94200">
            <w:pPr>
              <w:pStyle w:val="tabletext11"/>
              <w:suppressAutoHyphens/>
              <w:rPr>
                <w:del w:id="38345" w:author="Author"/>
              </w:rPr>
            </w:pPr>
            <w:del w:id="38346" w:author="Author">
              <w:r w:rsidRPr="00FB4DBC" w:rsidDel="00ED7123">
                <w:rPr>
                  <w:b/>
                </w:rPr>
                <w:delText>(iii)</w:delText>
              </w:r>
            </w:del>
          </w:p>
        </w:tc>
        <w:tc>
          <w:tcPr>
            <w:tcW w:w="4200" w:type="dxa"/>
            <w:gridSpan w:val="5"/>
            <w:tcBorders>
              <w:left w:val="nil"/>
              <w:right w:val="single" w:sz="6" w:space="0" w:color="auto"/>
            </w:tcBorders>
          </w:tcPr>
          <w:p w14:paraId="5EE88F90" w14:textId="77777777" w:rsidR="002D775D" w:rsidRPr="00FB4DBC" w:rsidDel="00ED7123" w:rsidRDefault="002D775D" w:rsidP="00B94200">
            <w:pPr>
              <w:pStyle w:val="tabletext11"/>
              <w:suppressAutoHyphens/>
              <w:jc w:val="both"/>
              <w:rPr>
                <w:del w:id="38347" w:author="Author"/>
              </w:rPr>
            </w:pPr>
            <w:del w:id="38348" w:author="Author">
              <w:r w:rsidRPr="00FB4DBC" w:rsidDel="00ED7123">
                <w:delText>Multiply by the appropriate "Each Additional $1000 over $90000" factor.</w:delText>
              </w:r>
            </w:del>
          </w:p>
        </w:tc>
      </w:tr>
      <w:tr w:rsidR="002D775D" w:rsidRPr="00FB4DBC" w:rsidDel="00ED7123" w14:paraId="3E92404E" w14:textId="77777777" w:rsidTr="00B94200">
        <w:trPr>
          <w:cantSplit/>
          <w:trHeight w:val="190"/>
          <w:del w:id="38349" w:author="Author"/>
        </w:trPr>
        <w:tc>
          <w:tcPr>
            <w:tcW w:w="200" w:type="dxa"/>
          </w:tcPr>
          <w:p w14:paraId="7E248F06" w14:textId="77777777" w:rsidR="002D775D" w:rsidRPr="00FB4DBC" w:rsidDel="00ED7123" w:rsidRDefault="002D775D" w:rsidP="00B94200">
            <w:pPr>
              <w:pStyle w:val="tabletext11"/>
              <w:suppressAutoHyphens/>
              <w:rPr>
                <w:del w:id="38350" w:author="Author"/>
              </w:rPr>
            </w:pPr>
            <w:del w:id="38351" w:author="Author">
              <w:r w:rsidRPr="00FB4DBC" w:rsidDel="00ED7123">
                <w:br/>
              </w:r>
            </w:del>
          </w:p>
        </w:tc>
        <w:tc>
          <w:tcPr>
            <w:tcW w:w="200" w:type="dxa"/>
            <w:tcBorders>
              <w:left w:val="single" w:sz="6" w:space="0" w:color="auto"/>
              <w:bottom w:val="single" w:sz="6" w:space="0" w:color="auto"/>
            </w:tcBorders>
          </w:tcPr>
          <w:p w14:paraId="5B8FD436" w14:textId="77777777" w:rsidR="002D775D" w:rsidRPr="00FB4DBC" w:rsidDel="00ED7123" w:rsidRDefault="002D775D" w:rsidP="00B94200">
            <w:pPr>
              <w:pStyle w:val="tabletext11"/>
              <w:suppressAutoHyphens/>
              <w:rPr>
                <w:del w:id="38352" w:author="Author"/>
              </w:rPr>
            </w:pPr>
          </w:p>
        </w:tc>
        <w:tc>
          <w:tcPr>
            <w:tcW w:w="400" w:type="dxa"/>
            <w:gridSpan w:val="2"/>
            <w:tcBorders>
              <w:left w:val="nil"/>
              <w:bottom w:val="single" w:sz="6" w:space="0" w:color="auto"/>
            </w:tcBorders>
          </w:tcPr>
          <w:p w14:paraId="37CCFF59" w14:textId="77777777" w:rsidR="002D775D" w:rsidRPr="00FB4DBC" w:rsidDel="00ED7123" w:rsidRDefault="002D775D" w:rsidP="00B94200">
            <w:pPr>
              <w:pStyle w:val="tabletext11"/>
              <w:suppressAutoHyphens/>
              <w:rPr>
                <w:del w:id="38353" w:author="Author"/>
              </w:rPr>
            </w:pPr>
            <w:del w:id="38354" w:author="Author">
              <w:r w:rsidRPr="00FB4DBC" w:rsidDel="00ED7123">
                <w:rPr>
                  <w:b/>
                </w:rPr>
                <w:delText>(iv)</w:delText>
              </w:r>
            </w:del>
          </w:p>
        </w:tc>
        <w:tc>
          <w:tcPr>
            <w:tcW w:w="4200" w:type="dxa"/>
            <w:gridSpan w:val="5"/>
            <w:tcBorders>
              <w:left w:val="nil"/>
              <w:bottom w:val="single" w:sz="6" w:space="0" w:color="auto"/>
              <w:right w:val="single" w:sz="6" w:space="0" w:color="auto"/>
            </w:tcBorders>
          </w:tcPr>
          <w:p w14:paraId="4E6CCA1B" w14:textId="77777777" w:rsidR="002D775D" w:rsidRPr="00FB4DBC" w:rsidDel="00ED7123" w:rsidRDefault="002D775D" w:rsidP="00B94200">
            <w:pPr>
              <w:pStyle w:val="tabletext11"/>
              <w:suppressAutoHyphens/>
              <w:jc w:val="both"/>
              <w:rPr>
                <w:del w:id="38355" w:author="Author"/>
              </w:rPr>
            </w:pPr>
            <w:del w:id="38356" w:author="Author">
              <w:r w:rsidRPr="00FB4DBC" w:rsidDel="00ED7123">
                <w:delText>Add the result to the appropriate 65001 – 90000 factor.</w:delText>
              </w:r>
            </w:del>
          </w:p>
        </w:tc>
      </w:tr>
    </w:tbl>
    <w:p w14:paraId="0BB9C9A7" w14:textId="77777777" w:rsidR="002D775D" w:rsidRPr="00FB4DBC" w:rsidDel="00ED7123" w:rsidRDefault="002D775D" w:rsidP="001065E8">
      <w:pPr>
        <w:pStyle w:val="tablecaption"/>
        <w:suppressAutoHyphens/>
        <w:rPr>
          <w:del w:id="38357" w:author="Author"/>
        </w:rPr>
      </w:pPr>
      <w:del w:id="38358" w:author="Author">
        <w:r w:rsidRPr="00FB4DBC" w:rsidDel="00ED7123">
          <w:delText>Table 101.A.4.a.(4)(a) Zone-rated Risks Original Cost New Factors</w:delText>
        </w:r>
      </w:del>
    </w:p>
    <w:p w14:paraId="7179D2EC" w14:textId="77777777" w:rsidR="002D775D" w:rsidRPr="00FB4DBC" w:rsidDel="00ED7123" w:rsidRDefault="002D775D" w:rsidP="001065E8">
      <w:pPr>
        <w:pStyle w:val="isonormal"/>
        <w:suppressAutoHyphens/>
        <w:rPr>
          <w:del w:id="38359" w:author="Author"/>
        </w:rPr>
      </w:pPr>
    </w:p>
    <w:p w14:paraId="699D9DF8" w14:textId="77777777" w:rsidR="002D775D" w:rsidRPr="00FB4DBC" w:rsidDel="00ED7123" w:rsidRDefault="002D775D" w:rsidP="001065E8">
      <w:pPr>
        <w:pStyle w:val="outlinehd6"/>
        <w:suppressAutoHyphens/>
        <w:rPr>
          <w:del w:id="38360" w:author="Author"/>
        </w:rPr>
      </w:pPr>
      <w:del w:id="38361" w:author="Author">
        <w:r w:rsidRPr="00FB4DBC" w:rsidDel="00ED7123">
          <w:tab/>
          <w:delText>(b)</w:delText>
        </w:r>
        <w:r w:rsidRPr="00FB4DBC" w:rsidDel="00ED7123">
          <w:tab/>
          <w:delText>Age Group Factors</w:delText>
        </w:r>
      </w:del>
    </w:p>
    <w:p w14:paraId="5EC22535" w14:textId="77777777" w:rsidR="002D775D" w:rsidRPr="00FB4DBC" w:rsidDel="00ED7123" w:rsidRDefault="002D775D" w:rsidP="001065E8">
      <w:pPr>
        <w:pStyle w:val="space4"/>
        <w:suppressAutoHyphens/>
        <w:rPr>
          <w:del w:id="38362"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320"/>
        <w:gridCol w:w="1560"/>
        <w:gridCol w:w="920"/>
      </w:tblGrid>
      <w:tr w:rsidR="002D775D" w:rsidRPr="00FB4DBC" w:rsidDel="00ED7123" w14:paraId="33601FF4" w14:textId="77777777" w:rsidTr="00B94200">
        <w:trPr>
          <w:cantSplit/>
          <w:trHeight w:val="190"/>
          <w:del w:id="38363" w:author="Author"/>
        </w:trPr>
        <w:tc>
          <w:tcPr>
            <w:tcW w:w="200" w:type="dxa"/>
          </w:tcPr>
          <w:p w14:paraId="591A5498" w14:textId="77777777" w:rsidR="002D775D" w:rsidRPr="00FB4DBC" w:rsidDel="00ED7123" w:rsidRDefault="002D775D" w:rsidP="00B94200">
            <w:pPr>
              <w:pStyle w:val="tablehead"/>
              <w:suppressAutoHyphens/>
              <w:rPr>
                <w:del w:id="38364" w:author="Author"/>
              </w:rPr>
            </w:pPr>
            <w:del w:id="38365" w:author="Author">
              <w:r w:rsidRPr="00FB4DBC" w:rsidDel="00ED7123">
                <w:br/>
              </w:r>
              <w:r w:rsidRPr="00FB4DBC" w:rsidDel="00ED7123">
                <w:br/>
              </w:r>
            </w:del>
          </w:p>
        </w:tc>
        <w:tc>
          <w:tcPr>
            <w:tcW w:w="2320" w:type="dxa"/>
            <w:tcBorders>
              <w:top w:val="single" w:sz="6" w:space="0" w:color="auto"/>
              <w:left w:val="single" w:sz="6" w:space="0" w:color="auto"/>
              <w:bottom w:val="single" w:sz="6" w:space="0" w:color="auto"/>
              <w:right w:val="single" w:sz="6" w:space="0" w:color="auto"/>
            </w:tcBorders>
          </w:tcPr>
          <w:p w14:paraId="622C2C19" w14:textId="77777777" w:rsidR="002D775D" w:rsidRPr="00FB4DBC" w:rsidDel="00ED7123" w:rsidRDefault="002D775D" w:rsidP="00B94200">
            <w:pPr>
              <w:pStyle w:val="tablehead"/>
              <w:suppressAutoHyphens/>
              <w:rPr>
                <w:del w:id="38366" w:author="Author"/>
              </w:rPr>
            </w:pPr>
            <w:del w:id="38367" w:author="Author">
              <w:r w:rsidRPr="00FB4DBC" w:rsidDel="00ED7123">
                <w:br/>
              </w:r>
              <w:r w:rsidRPr="00FB4DBC" w:rsidDel="00ED7123">
                <w:br/>
                <w:delText>Age Group</w:delText>
              </w:r>
            </w:del>
          </w:p>
        </w:tc>
        <w:tc>
          <w:tcPr>
            <w:tcW w:w="1560" w:type="dxa"/>
            <w:tcBorders>
              <w:top w:val="single" w:sz="6" w:space="0" w:color="auto"/>
              <w:left w:val="single" w:sz="6" w:space="0" w:color="auto"/>
              <w:bottom w:val="single" w:sz="6" w:space="0" w:color="auto"/>
              <w:right w:val="single" w:sz="6" w:space="0" w:color="auto"/>
            </w:tcBorders>
          </w:tcPr>
          <w:p w14:paraId="53A4B5F7" w14:textId="77777777" w:rsidR="002D775D" w:rsidRPr="00FB4DBC" w:rsidDel="00ED7123" w:rsidRDefault="002D775D" w:rsidP="00B94200">
            <w:pPr>
              <w:pStyle w:val="tablehead"/>
              <w:suppressAutoHyphens/>
              <w:rPr>
                <w:del w:id="38368" w:author="Author"/>
                <w:b w:val="0"/>
              </w:rPr>
            </w:pPr>
            <w:del w:id="38369" w:author="Author">
              <w:r w:rsidRPr="00FB4DBC" w:rsidDel="00ED7123">
                <w:delText>Comprehensive</w:delText>
              </w:r>
              <w:r w:rsidRPr="00FB4DBC" w:rsidDel="00ED7123">
                <w:br/>
                <w:delText>And Specified</w:delText>
              </w:r>
              <w:r w:rsidRPr="00FB4DBC" w:rsidDel="00ED7123">
                <w:br/>
                <w:delText>Causes Of Loss</w:delText>
              </w:r>
            </w:del>
          </w:p>
        </w:tc>
        <w:tc>
          <w:tcPr>
            <w:tcW w:w="920" w:type="dxa"/>
            <w:tcBorders>
              <w:top w:val="single" w:sz="6" w:space="0" w:color="auto"/>
              <w:left w:val="single" w:sz="6" w:space="0" w:color="auto"/>
              <w:bottom w:val="single" w:sz="6" w:space="0" w:color="auto"/>
              <w:right w:val="single" w:sz="6" w:space="0" w:color="auto"/>
            </w:tcBorders>
          </w:tcPr>
          <w:p w14:paraId="70E59A5F" w14:textId="77777777" w:rsidR="002D775D" w:rsidRPr="00FB4DBC" w:rsidDel="00ED7123" w:rsidRDefault="002D775D" w:rsidP="00B94200">
            <w:pPr>
              <w:pStyle w:val="tablehead"/>
              <w:suppressAutoHyphens/>
              <w:rPr>
                <w:del w:id="38370" w:author="Author"/>
                <w:b w:val="0"/>
              </w:rPr>
            </w:pPr>
            <w:del w:id="38371" w:author="Author">
              <w:r w:rsidRPr="00FB4DBC" w:rsidDel="00ED7123">
                <w:br/>
              </w:r>
              <w:r w:rsidRPr="00FB4DBC" w:rsidDel="00ED7123">
                <w:br/>
                <w:delText>Collision</w:delText>
              </w:r>
            </w:del>
          </w:p>
        </w:tc>
      </w:tr>
      <w:tr w:rsidR="002D775D" w:rsidRPr="00FB4DBC" w:rsidDel="00ED7123" w14:paraId="1DA7CA98" w14:textId="77777777" w:rsidTr="00B94200">
        <w:trPr>
          <w:cantSplit/>
          <w:trHeight w:val="190"/>
          <w:del w:id="38372" w:author="Author"/>
        </w:trPr>
        <w:tc>
          <w:tcPr>
            <w:tcW w:w="200" w:type="dxa"/>
          </w:tcPr>
          <w:p w14:paraId="09B6ADC8" w14:textId="77777777" w:rsidR="002D775D" w:rsidRPr="00FB4DBC" w:rsidDel="00ED7123" w:rsidRDefault="002D775D" w:rsidP="00B94200">
            <w:pPr>
              <w:pStyle w:val="tabletext11"/>
              <w:suppressAutoHyphens/>
              <w:rPr>
                <w:del w:id="38373" w:author="Author"/>
              </w:rPr>
            </w:pPr>
          </w:p>
        </w:tc>
        <w:tc>
          <w:tcPr>
            <w:tcW w:w="2320" w:type="dxa"/>
            <w:tcBorders>
              <w:top w:val="single" w:sz="6" w:space="0" w:color="auto"/>
              <w:left w:val="single" w:sz="6" w:space="0" w:color="auto"/>
              <w:bottom w:val="single" w:sz="6" w:space="0" w:color="auto"/>
              <w:right w:val="single" w:sz="6" w:space="0" w:color="auto"/>
            </w:tcBorders>
          </w:tcPr>
          <w:p w14:paraId="403598D7" w14:textId="77777777" w:rsidR="002D775D" w:rsidRPr="00FB4DBC" w:rsidDel="00ED7123" w:rsidRDefault="002D775D" w:rsidP="00B94200">
            <w:pPr>
              <w:pStyle w:val="tabletext11"/>
              <w:suppressAutoHyphens/>
              <w:rPr>
                <w:del w:id="38374" w:author="Author"/>
              </w:rPr>
            </w:pPr>
            <w:del w:id="38375" w:author="Author">
              <w:r w:rsidRPr="00FB4DBC" w:rsidDel="00ED7123">
                <w:delText>Current Model Year</w:delText>
              </w:r>
            </w:del>
          </w:p>
        </w:tc>
        <w:tc>
          <w:tcPr>
            <w:tcW w:w="1560" w:type="dxa"/>
            <w:tcBorders>
              <w:top w:val="single" w:sz="6" w:space="0" w:color="auto"/>
              <w:left w:val="single" w:sz="6" w:space="0" w:color="auto"/>
              <w:bottom w:val="single" w:sz="6" w:space="0" w:color="auto"/>
              <w:right w:val="single" w:sz="6" w:space="0" w:color="auto"/>
            </w:tcBorders>
          </w:tcPr>
          <w:p w14:paraId="63353902" w14:textId="77777777" w:rsidR="002D775D" w:rsidRPr="00FB4DBC" w:rsidDel="00ED7123" w:rsidRDefault="002D775D" w:rsidP="00B94200">
            <w:pPr>
              <w:pStyle w:val="tabletext11"/>
              <w:tabs>
                <w:tab w:val="decimal" w:pos="660"/>
              </w:tabs>
              <w:suppressAutoHyphens/>
              <w:rPr>
                <w:del w:id="38376" w:author="Author"/>
              </w:rPr>
            </w:pPr>
            <w:del w:id="38377" w:author="Author">
              <w:r w:rsidRPr="00FB4DBC" w:rsidDel="00ED7123">
                <w:delText>1.00</w:delText>
              </w:r>
            </w:del>
          </w:p>
        </w:tc>
        <w:tc>
          <w:tcPr>
            <w:tcW w:w="920" w:type="dxa"/>
            <w:tcBorders>
              <w:top w:val="single" w:sz="6" w:space="0" w:color="auto"/>
              <w:left w:val="single" w:sz="6" w:space="0" w:color="auto"/>
              <w:bottom w:val="single" w:sz="6" w:space="0" w:color="auto"/>
              <w:right w:val="single" w:sz="6" w:space="0" w:color="auto"/>
            </w:tcBorders>
          </w:tcPr>
          <w:p w14:paraId="0BD8F7D1" w14:textId="77777777" w:rsidR="002D775D" w:rsidRPr="00FB4DBC" w:rsidDel="00ED7123" w:rsidRDefault="002D775D" w:rsidP="00B94200">
            <w:pPr>
              <w:pStyle w:val="tabletext11"/>
              <w:tabs>
                <w:tab w:val="decimal" w:pos="310"/>
              </w:tabs>
              <w:suppressAutoHyphens/>
              <w:rPr>
                <w:del w:id="38378" w:author="Author"/>
              </w:rPr>
            </w:pPr>
            <w:del w:id="38379" w:author="Author">
              <w:r w:rsidRPr="00FB4DBC" w:rsidDel="00ED7123">
                <w:delText>1.00</w:delText>
              </w:r>
            </w:del>
          </w:p>
        </w:tc>
      </w:tr>
      <w:tr w:rsidR="002D775D" w:rsidRPr="00FB4DBC" w:rsidDel="00ED7123" w14:paraId="664A43A2" w14:textId="77777777" w:rsidTr="00B94200">
        <w:trPr>
          <w:cantSplit/>
          <w:trHeight w:val="190"/>
          <w:del w:id="38380" w:author="Author"/>
        </w:trPr>
        <w:tc>
          <w:tcPr>
            <w:tcW w:w="200" w:type="dxa"/>
          </w:tcPr>
          <w:p w14:paraId="4913EF80" w14:textId="77777777" w:rsidR="002D775D" w:rsidRPr="00FB4DBC" w:rsidDel="00ED7123" w:rsidRDefault="002D775D" w:rsidP="00B94200">
            <w:pPr>
              <w:pStyle w:val="tabletext11"/>
              <w:suppressAutoHyphens/>
              <w:rPr>
                <w:del w:id="38381" w:author="Author"/>
              </w:rPr>
            </w:pPr>
          </w:p>
        </w:tc>
        <w:tc>
          <w:tcPr>
            <w:tcW w:w="2320" w:type="dxa"/>
            <w:tcBorders>
              <w:top w:val="single" w:sz="6" w:space="0" w:color="auto"/>
              <w:left w:val="single" w:sz="6" w:space="0" w:color="auto"/>
              <w:bottom w:val="single" w:sz="6" w:space="0" w:color="auto"/>
              <w:right w:val="single" w:sz="6" w:space="0" w:color="auto"/>
            </w:tcBorders>
          </w:tcPr>
          <w:p w14:paraId="1CD7E9E1" w14:textId="77777777" w:rsidR="002D775D" w:rsidRPr="00FB4DBC" w:rsidDel="00ED7123" w:rsidRDefault="002D775D" w:rsidP="00B94200">
            <w:pPr>
              <w:pStyle w:val="tabletext11"/>
              <w:suppressAutoHyphens/>
              <w:rPr>
                <w:del w:id="38382" w:author="Author"/>
              </w:rPr>
            </w:pPr>
            <w:del w:id="38383" w:author="Author">
              <w:r w:rsidRPr="00FB4DBC" w:rsidDel="00ED7123">
                <w:delText>1st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22341131" w14:textId="77777777" w:rsidR="002D775D" w:rsidRPr="00FB4DBC" w:rsidDel="00ED7123" w:rsidRDefault="002D775D" w:rsidP="00B94200">
            <w:pPr>
              <w:pStyle w:val="tabletext11"/>
              <w:tabs>
                <w:tab w:val="decimal" w:pos="660"/>
              </w:tabs>
              <w:suppressAutoHyphens/>
              <w:rPr>
                <w:del w:id="38384" w:author="Author"/>
              </w:rPr>
            </w:pPr>
            <w:del w:id="38385" w:author="Author">
              <w:r w:rsidRPr="00FB4DBC" w:rsidDel="00ED7123">
                <w:delText>1.00</w:delText>
              </w:r>
            </w:del>
          </w:p>
        </w:tc>
        <w:tc>
          <w:tcPr>
            <w:tcW w:w="920" w:type="dxa"/>
            <w:tcBorders>
              <w:top w:val="single" w:sz="6" w:space="0" w:color="auto"/>
              <w:left w:val="single" w:sz="6" w:space="0" w:color="auto"/>
              <w:bottom w:val="single" w:sz="6" w:space="0" w:color="auto"/>
              <w:right w:val="single" w:sz="6" w:space="0" w:color="auto"/>
            </w:tcBorders>
          </w:tcPr>
          <w:p w14:paraId="42843DF9" w14:textId="77777777" w:rsidR="002D775D" w:rsidRPr="00FB4DBC" w:rsidDel="00ED7123" w:rsidRDefault="002D775D" w:rsidP="00B94200">
            <w:pPr>
              <w:pStyle w:val="tabletext11"/>
              <w:tabs>
                <w:tab w:val="decimal" w:pos="310"/>
              </w:tabs>
              <w:suppressAutoHyphens/>
              <w:rPr>
                <w:del w:id="38386" w:author="Author"/>
              </w:rPr>
            </w:pPr>
            <w:del w:id="38387" w:author="Author">
              <w:r w:rsidRPr="00FB4DBC" w:rsidDel="00ED7123">
                <w:delText>1.00</w:delText>
              </w:r>
            </w:del>
          </w:p>
        </w:tc>
      </w:tr>
      <w:tr w:rsidR="002D775D" w:rsidRPr="00FB4DBC" w:rsidDel="00ED7123" w14:paraId="73824311" w14:textId="77777777" w:rsidTr="00B94200">
        <w:trPr>
          <w:cantSplit/>
          <w:trHeight w:val="190"/>
          <w:del w:id="38388" w:author="Author"/>
        </w:trPr>
        <w:tc>
          <w:tcPr>
            <w:tcW w:w="200" w:type="dxa"/>
          </w:tcPr>
          <w:p w14:paraId="4A11974F" w14:textId="77777777" w:rsidR="002D775D" w:rsidRPr="00FB4DBC" w:rsidDel="00ED7123" w:rsidRDefault="002D775D" w:rsidP="00B94200">
            <w:pPr>
              <w:pStyle w:val="tabletext11"/>
              <w:suppressAutoHyphens/>
              <w:rPr>
                <w:del w:id="38389" w:author="Author"/>
              </w:rPr>
            </w:pPr>
          </w:p>
        </w:tc>
        <w:tc>
          <w:tcPr>
            <w:tcW w:w="2320" w:type="dxa"/>
            <w:tcBorders>
              <w:top w:val="single" w:sz="6" w:space="0" w:color="auto"/>
              <w:left w:val="single" w:sz="6" w:space="0" w:color="auto"/>
              <w:bottom w:val="single" w:sz="6" w:space="0" w:color="auto"/>
              <w:right w:val="single" w:sz="6" w:space="0" w:color="auto"/>
            </w:tcBorders>
          </w:tcPr>
          <w:p w14:paraId="1FE69C66" w14:textId="77777777" w:rsidR="002D775D" w:rsidRPr="00FB4DBC" w:rsidDel="00ED7123" w:rsidRDefault="002D775D" w:rsidP="00B94200">
            <w:pPr>
              <w:pStyle w:val="tabletext11"/>
              <w:suppressAutoHyphens/>
              <w:rPr>
                <w:del w:id="38390" w:author="Author"/>
              </w:rPr>
            </w:pPr>
            <w:del w:id="38391" w:author="Author">
              <w:r w:rsidRPr="00FB4DBC" w:rsidDel="00ED7123">
                <w:delText>2nd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6D0AC1B4" w14:textId="77777777" w:rsidR="002D775D" w:rsidRPr="00FB4DBC" w:rsidDel="00ED7123" w:rsidRDefault="002D775D" w:rsidP="00B94200">
            <w:pPr>
              <w:pStyle w:val="tabletext11"/>
              <w:tabs>
                <w:tab w:val="decimal" w:pos="660"/>
              </w:tabs>
              <w:suppressAutoHyphens/>
              <w:rPr>
                <w:del w:id="38392" w:author="Author"/>
              </w:rPr>
            </w:pPr>
            <w:del w:id="38393" w:author="Author">
              <w:r w:rsidRPr="00FB4DBC" w:rsidDel="00ED7123">
                <w:delText>1.00</w:delText>
              </w:r>
            </w:del>
          </w:p>
        </w:tc>
        <w:tc>
          <w:tcPr>
            <w:tcW w:w="920" w:type="dxa"/>
            <w:tcBorders>
              <w:top w:val="single" w:sz="6" w:space="0" w:color="auto"/>
              <w:left w:val="single" w:sz="6" w:space="0" w:color="auto"/>
              <w:bottom w:val="single" w:sz="6" w:space="0" w:color="auto"/>
              <w:right w:val="single" w:sz="6" w:space="0" w:color="auto"/>
            </w:tcBorders>
          </w:tcPr>
          <w:p w14:paraId="50B60FA0" w14:textId="77777777" w:rsidR="002D775D" w:rsidRPr="00FB4DBC" w:rsidDel="00ED7123" w:rsidRDefault="002D775D" w:rsidP="00B94200">
            <w:pPr>
              <w:pStyle w:val="tabletext11"/>
              <w:tabs>
                <w:tab w:val="decimal" w:pos="310"/>
              </w:tabs>
              <w:suppressAutoHyphens/>
              <w:rPr>
                <w:del w:id="38394" w:author="Author"/>
              </w:rPr>
            </w:pPr>
            <w:del w:id="38395" w:author="Author">
              <w:r w:rsidRPr="00FB4DBC" w:rsidDel="00ED7123">
                <w:delText>1.00</w:delText>
              </w:r>
            </w:del>
          </w:p>
        </w:tc>
      </w:tr>
      <w:tr w:rsidR="002D775D" w:rsidRPr="00FB4DBC" w:rsidDel="00ED7123" w14:paraId="3DCA14F2" w14:textId="77777777" w:rsidTr="00B94200">
        <w:trPr>
          <w:cantSplit/>
          <w:trHeight w:val="190"/>
          <w:del w:id="38396" w:author="Author"/>
        </w:trPr>
        <w:tc>
          <w:tcPr>
            <w:tcW w:w="200" w:type="dxa"/>
          </w:tcPr>
          <w:p w14:paraId="6753CA20" w14:textId="77777777" w:rsidR="002D775D" w:rsidRPr="00FB4DBC" w:rsidDel="00ED7123" w:rsidRDefault="002D775D" w:rsidP="00B94200">
            <w:pPr>
              <w:pStyle w:val="tabletext11"/>
              <w:suppressAutoHyphens/>
              <w:rPr>
                <w:del w:id="38397" w:author="Author"/>
              </w:rPr>
            </w:pPr>
          </w:p>
        </w:tc>
        <w:tc>
          <w:tcPr>
            <w:tcW w:w="2320" w:type="dxa"/>
            <w:tcBorders>
              <w:top w:val="single" w:sz="6" w:space="0" w:color="auto"/>
              <w:left w:val="single" w:sz="6" w:space="0" w:color="auto"/>
              <w:bottom w:val="single" w:sz="6" w:space="0" w:color="auto"/>
              <w:right w:val="single" w:sz="6" w:space="0" w:color="auto"/>
            </w:tcBorders>
          </w:tcPr>
          <w:p w14:paraId="147E1DA5" w14:textId="77777777" w:rsidR="002D775D" w:rsidRPr="00FB4DBC" w:rsidDel="00ED7123" w:rsidRDefault="002D775D" w:rsidP="00B94200">
            <w:pPr>
              <w:pStyle w:val="tabletext11"/>
              <w:suppressAutoHyphens/>
              <w:rPr>
                <w:del w:id="38398" w:author="Author"/>
              </w:rPr>
            </w:pPr>
            <w:del w:id="38399" w:author="Author">
              <w:r w:rsidRPr="00FB4DBC" w:rsidDel="00ED7123">
                <w:delText>3rd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45440B9F" w14:textId="77777777" w:rsidR="002D775D" w:rsidRPr="00FB4DBC" w:rsidDel="00ED7123" w:rsidRDefault="002D775D" w:rsidP="00B94200">
            <w:pPr>
              <w:pStyle w:val="tabletext11"/>
              <w:tabs>
                <w:tab w:val="decimal" w:pos="660"/>
              </w:tabs>
              <w:suppressAutoHyphens/>
              <w:rPr>
                <w:del w:id="38400" w:author="Author"/>
              </w:rPr>
            </w:pPr>
            <w:del w:id="38401" w:author="Author">
              <w:r w:rsidRPr="00FB4DBC" w:rsidDel="00ED7123">
                <w:delText>0.95</w:delText>
              </w:r>
            </w:del>
          </w:p>
        </w:tc>
        <w:tc>
          <w:tcPr>
            <w:tcW w:w="920" w:type="dxa"/>
            <w:tcBorders>
              <w:top w:val="single" w:sz="6" w:space="0" w:color="auto"/>
              <w:left w:val="single" w:sz="6" w:space="0" w:color="auto"/>
              <w:bottom w:val="single" w:sz="6" w:space="0" w:color="auto"/>
              <w:right w:val="single" w:sz="6" w:space="0" w:color="auto"/>
            </w:tcBorders>
          </w:tcPr>
          <w:p w14:paraId="5E7EB3F1" w14:textId="77777777" w:rsidR="002D775D" w:rsidRPr="00FB4DBC" w:rsidDel="00ED7123" w:rsidRDefault="002D775D" w:rsidP="00B94200">
            <w:pPr>
              <w:pStyle w:val="tabletext11"/>
              <w:tabs>
                <w:tab w:val="decimal" w:pos="310"/>
              </w:tabs>
              <w:suppressAutoHyphens/>
              <w:rPr>
                <w:del w:id="38402" w:author="Author"/>
              </w:rPr>
            </w:pPr>
            <w:del w:id="38403" w:author="Author">
              <w:r w:rsidRPr="00FB4DBC" w:rsidDel="00ED7123">
                <w:delText>0.95</w:delText>
              </w:r>
            </w:del>
          </w:p>
        </w:tc>
      </w:tr>
      <w:tr w:rsidR="002D775D" w:rsidRPr="00FB4DBC" w:rsidDel="00ED7123" w14:paraId="5462926C" w14:textId="77777777" w:rsidTr="00B94200">
        <w:trPr>
          <w:cantSplit/>
          <w:trHeight w:val="190"/>
          <w:del w:id="38404" w:author="Author"/>
        </w:trPr>
        <w:tc>
          <w:tcPr>
            <w:tcW w:w="200" w:type="dxa"/>
          </w:tcPr>
          <w:p w14:paraId="0C924D14" w14:textId="77777777" w:rsidR="002D775D" w:rsidRPr="00FB4DBC" w:rsidDel="00ED7123" w:rsidRDefault="002D775D" w:rsidP="00B94200">
            <w:pPr>
              <w:pStyle w:val="tabletext11"/>
              <w:suppressAutoHyphens/>
              <w:rPr>
                <w:del w:id="38405" w:author="Author"/>
              </w:rPr>
            </w:pPr>
          </w:p>
        </w:tc>
        <w:tc>
          <w:tcPr>
            <w:tcW w:w="2320" w:type="dxa"/>
            <w:tcBorders>
              <w:top w:val="single" w:sz="6" w:space="0" w:color="auto"/>
              <w:left w:val="single" w:sz="6" w:space="0" w:color="auto"/>
              <w:bottom w:val="single" w:sz="6" w:space="0" w:color="auto"/>
              <w:right w:val="single" w:sz="6" w:space="0" w:color="auto"/>
            </w:tcBorders>
          </w:tcPr>
          <w:p w14:paraId="63A39E7A" w14:textId="77777777" w:rsidR="002D775D" w:rsidRPr="00FB4DBC" w:rsidDel="00ED7123" w:rsidRDefault="002D775D" w:rsidP="00B94200">
            <w:pPr>
              <w:pStyle w:val="tabletext11"/>
              <w:suppressAutoHyphens/>
              <w:rPr>
                <w:del w:id="38406" w:author="Author"/>
              </w:rPr>
            </w:pPr>
            <w:del w:id="38407" w:author="Author">
              <w:r w:rsidRPr="00FB4DBC" w:rsidDel="00ED7123">
                <w:delText>4th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1703A097" w14:textId="77777777" w:rsidR="002D775D" w:rsidRPr="00FB4DBC" w:rsidDel="00ED7123" w:rsidRDefault="002D775D" w:rsidP="00B94200">
            <w:pPr>
              <w:pStyle w:val="tabletext11"/>
              <w:tabs>
                <w:tab w:val="decimal" w:pos="660"/>
              </w:tabs>
              <w:suppressAutoHyphens/>
              <w:rPr>
                <w:del w:id="38408" w:author="Author"/>
              </w:rPr>
            </w:pPr>
            <w:del w:id="38409" w:author="Author">
              <w:r w:rsidRPr="00FB4DBC" w:rsidDel="00ED7123">
                <w:delText>0.90</w:delText>
              </w:r>
            </w:del>
          </w:p>
        </w:tc>
        <w:tc>
          <w:tcPr>
            <w:tcW w:w="920" w:type="dxa"/>
            <w:tcBorders>
              <w:top w:val="single" w:sz="6" w:space="0" w:color="auto"/>
              <w:left w:val="single" w:sz="6" w:space="0" w:color="auto"/>
              <w:bottom w:val="single" w:sz="6" w:space="0" w:color="auto"/>
              <w:right w:val="single" w:sz="6" w:space="0" w:color="auto"/>
            </w:tcBorders>
          </w:tcPr>
          <w:p w14:paraId="01347469" w14:textId="77777777" w:rsidR="002D775D" w:rsidRPr="00FB4DBC" w:rsidDel="00ED7123" w:rsidRDefault="002D775D" w:rsidP="00B94200">
            <w:pPr>
              <w:pStyle w:val="tabletext11"/>
              <w:tabs>
                <w:tab w:val="decimal" w:pos="310"/>
              </w:tabs>
              <w:suppressAutoHyphens/>
              <w:rPr>
                <w:del w:id="38410" w:author="Author"/>
              </w:rPr>
            </w:pPr>
            <w:del w:id="38411" w:author="Author">
              <w:r w:rsidRPr="00FB4DBC" w:rsidDel="00ED7123">
                <w:delText>0.90</w:delText>
              </w:r>
            </w:del>
          </w:p>
        </w:tc>
      </w:tr>
      <w:tr w:rsidR="002D775D" w:rsidRPr="00FB4DBC" w:rsidDel="00ED7123" w14:paraId="085123BA" w14:textId="77777777" w:rsidTr="00B94200">
        <w:trPr>
          <w:cantSplit/>
          <w:trHeight w:val="190"/>
          <w:del w:id="38412" w:author="Author"/>
        </w:trPr>
        <w:tc>
          <w:tcPr>
            <w:tcW w:w="200" w:type="dxa"/>
          </w:tcPr>
          <w:p w14:paraId="64980E81" w14:textId="77777777" w:rsidR="002D775D" w:rsidRPr="00FB4DBC" w:rsidDel="00ED7123" w:rsidRDefault="002D775D" w:rsidP="00B94200">
            <w:pPr>
              <w:pStyle w:val="tabletext11"/>
              <w:suppressAutoHyphens/>
              <w:rPr>
                <w:del w:id="38413" w:author="Author"/>
              </w:rPr>
            </w:pPr>
          </w:p>
        </w:tc>
        <w:tc>
          <w:tcPr>
            <w:tcW w:w="2320" w:type="dxa"/>
            <w:tcBorders>
              <w:top w:val="single" w:sz="6" w:space="0" w:color="auto"/>
              <w:left w:val="single" w:sz="6" w:space="0" w:color="auto"/>
              <w:bottom w:val="single" w:sz="6" w:space="0" w:color="auto"/>
              <w:right w:val="single" w:sz="6" w:space="0" w:color="auto"/>
            </w:tcBorders>
          </w:tcPr>
          <w:p w14:paraId="387144EE" w14:textId="77777777" w:rsidR="002D775D" w:rsidRPr="00FB4DBC" w:rsidDel="00ED7123" w:rsidRDefault="002D775D" w:rsidP="00B94200">
            <w:pPr>
              <w:pStyle w:val="tabletext11"/>
              <w:suppressAutoHyphens/>
              <w:rPr>
                <w:del w:id="38414" w:author="Author"/>
              </w:rPr>
            </w:pPr>
            <w:del w:id="38415" w:author="Author">
              <w:r w:rsidRPr="00FB4DBC" w:rsidDel="00ED7123">
                <w:delText>5th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6C6E1EAC" w14:textId="77777777" w:rsidR="002D775D" w:rsidRPr="00FB4DBC" w:rsidDel="00ED7123" w:rsidRDefault="002D775D" w:rsidP="00B94200">
            <w:pPr>
              <w:pStyle w:val="tabletext11"/>
              <w:tabs>
                <w:tab w:val="decimal" w:pos="660"/>
              </w:tabs>
              <w:suppressAutoHyphens/>
              <w:rPr>
                <w:del w:id="38416" w:author="Author"/>
              </w:rPr>
            </w:pPr>
            <w:del w:id="38417" w:author="Author">
              <w:r w:rsidRPr="00FB4DBC" w:rsidDel="00ED7123">
                <w:delText>0.80</w:delText>
              </w:r>
            </w:del>
          </w:p>
        </w:tc>
        <w:tc>
          <w:tcPr>
            <w:tcW w:w="920" w:type="dxa"/>
            <w:tcBorders>
              <w:top w:val="single" w:sz="6" w:space="0" w:color="auto"/>
              <w:left w:val="single" w:sz="6" w:space="0" w:color="auto"/>
              <w:bottom w:val="single" w:sz="6" w:space="0" w:color="auto"/>
              <w:right w:val="single" w:sz="6" w:space="0" w:color="auto"/>
            </w:tcBorders>
          </w:tcPr>
          <w:p w14:paraId="579B9FDF" w14:textId="77777777" w:rsidR="002D775D" w:rsidRPr="00FB4DBC" w:rsidDel="00ED7123" w:rsidRDefault="002D775D" w:rsidP="00B94200">
            <w:pPr>
              <w:pStyle w:val="tabletext11"/>
              <w:tabs>
                <w:tab w:val="decimal" w:pos="310"/>
              </w:tabs>
              <w:suppressAutoHyphens/>
              <w:rPr>
                <w:del w:id="38418" w:author="Author"/>
              </w:rPr>
            </w:pPr>
            <w:del w:id="38419" w:author="Author">
              <w:r w:rsidRPr="00FB4DBC" w:rsidDel="00ED7123">
                <w:delText>0.80</w:delText>
              </w:r>
            </w:del>
          </w:p>
        </w:tc>
      </w:tr>
      <w:tr w:rsidR="002D775D" w:rsidRPr="00FB4DBC" w:rsidDel="00ED7123" w14:paraId="76E98B05" w14:textId="77777777" w:rsidTr="00B94200">
        <w:trPr>
          <w:cantSplit/>
          <w:trHeight w:val="190"/>
          <w:del w:id="38420" w:author="Author"/>
        </w:trPr>
        <w:tc>
          <w:tcPr>
            <w:tcW w:w="200" w:type="dxa"/>
          </w:tcPr>
          <w:p w14:paraId="2BD457C2" w14:textId="77777777" w:rsidR="002D775D" w:rsidRPr="00FB4DBC" w:rsidDel="00ED7123" w:rsidRDefault="002D775D" w:rsidP="00B94200">
            <w:pPr>
              <w:pStyle w:val="tabletext11"/>
              <w:suppressAutoHyphens/>
              <w:rPr>
                <w:del w:id="38421" w:author="Author"/>
              </w:rPr>
            </w:pPr>
          </w:p>
        </w:tc>
        <w:tc>
          <w:tcPr>
            <w:tcW w:w="2320" w:type="dxa"/>
            <w:tcBorders>
              <w:top w:val="single" w:sz="6" w:space="0" w:color="auto"/>
              <w:left w:val="single" w:sz="6" w:space="0" w:color="auto"/>
              <w:bottom w:val="single" w:sz="6" w:space="0" w:color="auto"/>
              <w:right w:val="single" w:sz="6" w:space="0" w:color="auto"/>
            </w:tcBorders>
          </w:tcPr>
          <w:p w14:paraId="0C37885E" w14:textId="77777777" w:rsidR="002D775D" w:rsidRPr="00FB4DBC" w:rsidDel="00ED7123" w:rsidRDefault="002D775D" w:rsidP="00B94200">
            <w:pPr>
              <w:pStyle w:val="tabletext11"/>
              <w:suppressAutoHyphens/>
              <w:rPr>
                <w:del w:id="38422" w:author="Author"/>
              </w:rPr>
            </w:pPr>
            <w:del w:id="38423" w:author="Author">
              <w:r w:rsidRPr="00FB4DBC" w:rsidDel="00ED7123">
                <w:delText>6th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49773E49" w14:textId="77777777" w:rsidR="002D775D" w:rsidRPr="00FB4DBC" w:rsidDel="00ED7123" w:rsidRDefault="002D775D" w:rsidP="00B94200">
            <w:pPr>
              <w:pStyle w:val="tabletext11"/>
              <w:tabs>
                <w:tab w:val="decimal" w:pos="660"/>
              </w:tabs>
              <w:suppressAutoHyphens/>
              <w:rPr>
                <w:del w:id="38424" w:author="Author"/>
              </w:rPr>
            </w:pPr>
            <w:del w:id="38425" w:author="Author">
              <w:r w:rsidRPr="00FB4DBC" w:rsidDel="00ED7123">
                <w:delText>0.80</w:delText>
              </w:r>
            </w:del>
          </w:p>
        </w:tc>
        <w:tc>
          <w:tcPr>
            <w:tcW w:w="920" w:type="dxa"/>
            <w:tcBorders>
              <w:top w:val="single" w:sz="6" w:space="0" w:color="auto"/>
              <w:left w:val="single" w:sz="6" w:space="0" w:color="auto"/>
              <w:bottom w:val="single" w:sz="6" w:space="0" w:color="auto"/>
              <w:right w:val="single" w:sz="6" w:space="0" w:color="auto"/>
            </w:tcBorders>
          </w:tcPr>
          <w:p w14:paraId="7E9D62F0" w14:textId="77777777" w:rsidR="002D775D" w:rsidRPr="00FB4DBC" w:rsidDel="00ED7123" w:rsidRDefault="002D775D" w:rsidP="00B94200">
            <w:pPr>
              <w:pStyle w:val="tabletext11"/>
              <w:tabs>
                <w:tab w:val="decimal" w:pos="310"/>
              </w:tabs>
              <w:suppressAutoHyphens/>
              <w:rPr>
                <w:del w:id="38426" w:author="Author"/>
              </w:rPr>
            </w:pPr>
            <w:del w:id="38427" w:author="Author">
              <w:r w:rsidRPr="00FB4DBC" w:rsidDel="00ED7123">
                <w:delText>0.75</w:delText>
              </w:r>
            </w:del>
          </w:p>
        </w:tc>
      </w:tr>
      <w:tr w:rsidR="002D775D" w:rsidRPr="00FB4DBC" w:rsidDel="00ED7123" w14:paraId="25381050" w14:textId="77777777" w:rsidTr="00B94200">
        <w:trPr>
          <w:cantSplit/>
          <w:trHeight w:val="190"/>
          <w:del w:id="38428" w:author="Author"/>
        </w:trPr>
        <w:tc>
          <w:tcPr>
            <w:tcW w:w="200" w:type="dxa"/>
          </w:tcPr>
          <w:p w14:paraId="78872624" w14:textId="77777777" w:rsidR="002D775D" w:rsidRPr="00FB4DBC" w:rsidDel="00ED7123" w:rsidRDefault="002D775D" w:rsidP="00B94200">
            <w:pPr>
              <w:pStyle w:val="tabletext11"/>
              <w:suppressAutoHyphens/>
              <w:rPr>
                <w:del w:id="38429" w:author="Author"/>
              </w:rPr>
            </w:pPr>
          </w:p>
        </w:tc>
        <w:tc>
          <w:tcPr>
            <w:tcW w:w="2320" w:type="dxa"/>
            <w:tcBorders>
              <w:top w:val="single" w:sz="6" w:space="0" w:color="auto"/>
              <w:left w:val="single" w:sz="6" w:space="0" w:color="auto"/>
              <w:bottom w:val="single" w:sz="6" w:space="0" w:color="auto"/>
              <w:right w:val="single" w:sz="6" w:space="0" w:color="auto"/>
            </w:tcBorders>
          </w:tcPr>
          <w:p w14:paraId="73CF1F7F" w14:textId="77777777" w:rsidR="002D775D" w:rsidRPr="00FB4DBC" w:rsidDel="00ED7123" w:rsidRDefault="002D775D" w:rsidP="00B94200">
            <w:pPr>
              <w:pStyle w:val="tabletext11"/>
              <w:suppressAutoHyphens/>
              <w:rPr>
                <w:del w:id="38430" w:author="Author"/>
              </w:rPr>
            </w:pPr>
            <w:del w:id="38431" w:author="Author">
              <w:r w:rsidRPr="00FB4DBC" w:rsidDel="00ED7123">
                <w:delText>7th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6BF8450B" w14:textId="77777777" w:rsidR="002D775D" w:rsidRPr="00FB4DBC" w:rsidDel="00ED7123" w:rsidRDefault="002D775D" w:rsidP="00B94200">
            <w:pPr>
              <w:pStyle w:val="tabletext11"/>
              <w:tabs>
                <w:tab w:val="decimal" w:pos="660"/>
              </w:tabs>
              <w:suppressAutoHyphens/>
              <w:rPr>
                <w:del w:id="38432" w:author="Author"/>
              </w:rPr>
            </w:pPr>
            <w:del w:id="38433" w:author="Author">
              <w:r w:rsidRPr="00FB4DBC" w:rsidDel="00ED7123">
                <w:delText>0.75</w:delText>
              </w:r>
            </w:del>
          </w:p>
        </w:tc>
        <w:tc>
          <w:tcPr>
            <w:tcW w:w="920" w:type="dxa"/>
            <w:tcBorders>
              <w:top w:val="single" w:sz="6" w:space="0" w:color="auto"/>
              <w:left w:val="single" w:sz="6" w:space="0" w:color="auto"/>
              <w:bottom w:val="single" w:sz="6" w:space="0" w:color="auto"/>
              <w:right w:val="single" w:sz="6" w:space="0" w:color="auto"/>
            </w:tcBorders>
          </w:tcPr>
          <w:p w14:paraId="2E7DA538" w14:textId="77777777" w:rsidR="002D775D" w:rsidRPr="00FB4DBC" w:rsidDel="00ED7123" w:rsidRDefault="002D775D" w:rsidP="00B94200">
            <w:pPr>
              <w:pStyle w:val="tabletext11"/>
              <w:tabs>
                <w:tab w:val="decimal" w:pos="310"/>
              </w:tabs>
              <w:suppressAutoHyphens/>
              <w:rPr>
                <w:del w:id="38434" w:author="Author"/>
              </w:rPr>
            </w:pPr>
            <w:del w:id="38435" w:author="Author">
              <w:r w:rsidRPr="00FB4DBC" w:rsidDel="00ED7123">
                <w:delText>0.65</w:delText>
              </w:r>
            </w:del>
          </w:p>
        </w:tc>
      </w:tr>
      <w:tr w:rsidR="002D775D" w:rsidRPr="00FB4DBC" w:rsidDel="00ED7123" w14:paraId="7FAAE3F3" w14:textId="77777777" w:rsidTr="00B94200">
        <w:trPr>
          <w:cantSplit/>
          <w:trHeight w:val="190"/>
          <w:del w:id="38436" w:author="Author"/>
        </w:trPr>
        <w:tc>
          <w:tcPr>
            <w:tcW w:w="200" w:type="dxa"/>
          </w:tcPr>
          <w:p w14:paraId="72D6A507" w14:textId="77777777" w:rsidR="002D775D" w:rsidRPr="00FB4DBC" w:rsidDel="00ED7123" w:rsidRDefault="002D775D" w:rsidP="00B94200">
            <w:pPr>
              <w:pStyle w:val="tabletext11"/>
              <w:suppressAutoHyphens/>
              <w:rPr>
                <w:del w:id="38437" w:author="Author"/>
              </w:rPr>
            </w:pPr>
          </w:p>
        </w:tc>
        <w:tc>
          <w:tcPr>
            <w:tcW w:w="2320" w:type="dxa"/>
            <w:tcBorders>
              <w:top w:val="single" w:sz="6" w:space="0" w:color="auto"/>
              <w:left w:val="single" w:sz="6" w:space="0" w:color="auto"/>
              <w:bottom w:val="single" w:sz="6" w:space="0" w:color="auto"/>
              <w:right w:val="single" w:sz="6" w:space="0" w:color="auto"/>
            </w:tcBorders>
          </w:tcPr>
          <w:p w14:paraId="2F85E0D3" w14:textId="77777777" w:rsidR="002D775D" w:rsidRPr="00FB4DBC" w:rsidDel="00ED7123" w:rsidRDefault="002D775D" w:rsidP="00B94200">
            <w:pPr>
              <w:pStyle w:val="tabletext11"/>
              <w:suppressAutoHyphens/>
              <w:rPr>
                <w:del w:id="38438" w:author="Author"/>
              </w:rPr>
            </w:pPr>
            <w:del w:id="38439" w:author="Author">
              <w:r w:rsidRPr="00FB4DBC" w:rsidDel="00ED7123">
                <w:delText>8th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3E0ECC0E" w14:textId="77777777" w:rsidR="002D775D" w:rsidRPr="00FB4DBC" w:rsidDel="00ED7123" w:rsidRDefault="002D775D" w:rsidP="00B94200">
            <w:pPr>
              <w:pStyle w:val="tabletext11"/>
              <w:tabs>
                <w:tab w:val="decimal" w:pos="660"/>
              </w:tabs>
              <w:suppressAutoHyphens/>
              <w:rPr>
                <w:del w:id="38440" w:author="Author"/>
              </w:rPr>
            </w:pPr>
            <w:del w:id="38441" w:author="Author">
              <w:r w:rsidRPr="00FB4DBC" w:rsidDel="00ED7123">
                <w:delText>0.75</w:delText>
              </w:r>
            </w:del>
          </w:p>
        </w:tc>
        <w:tc>
          <w:tcPr>
            <w:tcW w:w="920" w:type="dxa"/>
            <w:tcBorders>
              <w:top w:val="single" w:sz="6" w:space="0" w:color="auto"/>
              <w:left w:val="single" w:sz="6" w:space="0" w:color="auto"/>
              <w:bottom w:val="single" w:sz="6" w:space="0" w:color="auto"/>
              <w:right w:val="single" w:sz="6" w:space="0" w:color="auto"/>
            </w:tcBorders>
          </w:tcPr>
          <w:p w14:paraId="58B700EA" w14:textId="77777777" w:rsidR="002D775D" w:rsidRPr="00FB4DBC" w:rsidDel="00ED7123" w:rsidRDefault="002D775D" w:rsidP="00B94200">
            <w:pPr>
              <w:pStyle w:val="tabletext11"/>
              <w:tabs>
                <w:tab w:val="decimal" w:pos="310"/>
              </w:tabs>
              <w:suppressAutoHyphens/>
              <w:rPr>
                <w:del w:id="38442" w:author="Author"/>
              </w:rPr>
            </w:pPr>
            <w:del w:id="38443" w:author="Author">
              <w:r w:rsidRPr="00FB4DBC" w:rsidDel="00ED7123">
                <w:delText>0.60</w:delText>
              </w:r>
            </w:del>
          </w:p>
        </w:tc>
      </w:tr>
      <w:tr w:rsidR="002D775D" w:rsidRPr="00FB4DBC" w:rsidDel="00ED7123" w14:paraId="4D6550E9" w14:textId="77777777" w:rsidTr="00B94200">
        <w:trPr>
          <w:cantSplit/>
          <w:trHeight w:val="190"/>
          <w:del w:id="38444" w:author="Author"/>
        </w:trPr>
        <w:tc>
          <w:tcPr>
            <w:tcW w:w="200" w:type="dxa"/>
          </w:tcPr>
          <w:p w14:paraId="59F7E467" w14:textId="77777777" w:rsidR="002D775D" w:rsidRPr="00FB4DBC" w:rsidDel="00ED7123" w:rsidRDefault="002D775D" w:rsidP="00B94200">
            <w:pPr>
              <w:pStyle w:val="tabletext11"/>
              <w:suppressAutoHyphens/>
              <w:rPr>
                <w:del w:id="38445" w:author="Author"/>
              </w:rPr>
            </w:pPr>
          </w:p>
        </w:tc>
        <w:tc>
          <w:tcPr>
            <w:tcW w:w="2320" w:type="dxa"/>
            <w:tcBorders>
              <w:top w:val="single" w:sz="6" w:space="0" w:color="auto"/>
              <w:left w:val="single" w:sz="6" w:space="0" w:color="auto"/>
              <w:bottom w:val="single" w:sz="6" w:space="0" w:color="auto"/>
              <w:right w:val="single" w:sz="6" w:space="0" w:color="auto"/>
            </w:tcBorders>
          </w:tcPr>
          <w:p w14:paraId="16021877" w14:textId="77777777" w:rsidR="002D775D" w:rsidRPr="00FB4DBC" w:rsidDel="00ED7123" w:rsidRDefault="002D775D" w:rsidP="00B94200">
            <w:pPr>
              <w:pStyle w:val="tabletext11"/>
              <w:suppressAutoHyphens/>
              <w:rPr>
                <w:del w:id="38446" w:author="Author"/>
              </w:rPr>
            </w:pPr>
            <w:del w:id="38447" w:author="Author">
              <w:r w:rsidRPr="00FB4DBC" w:rsidDel="00ED7123">
                <w:delText>9th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697146EC" w14:textId="77777777" w:rsidR="002D775D" w:rsidRPr="00FB4DBC" w:rsidDel="00ED7123" w:rsidRDefault="002D775D" w:rsidP="00B94200">
            <w:pPr>
              <w:pStyle w:val="tabletext11"/>
              <w:tabs>
                <w:tab w:val="decimal" w:pos="660"/>
              </w:tabs>
              <w:suppressAutoHyphens/>
              <w:rPr>
                <w:del w:id="38448" w:author="Author"/>
              </w:rPr>
            </w:pPr>
            <w:del w:id="38449" w:author="Author">
              <w:r w:rsidRPr="00FB4DBC" w:rsidDel="00ED7123">
                <w:delText>0.70</w:delText>
              </w:r>
            </w:del>
          </w:p>
        </w:tc>
        <w:tc>
          <w:tcPr>
            <w:tcW w:w="920" w:type="dxa"/>
            <w:tcBorders>
              <w:top w:val="single" w:sz="6" w:space="0" w:color="auto"/>
              <w:left w:val="single" w:sz="6" w:space="0" w:color="auto"/>
              <w:bottom w:val="single" w:sz="6" w:space="0" w:color="auto"/>
              <w:right w:val="single" w:sz="6" w:space="0" w:color="auto"/>
            </w:tcBorders>
          </w:tcPr>
          <w:p w14:paraId="39BAC6B1" w14:textId="77777777" w:rsidR="002D775D" w:rsidRPr="00FB4DBC" w:rsidDel="00ED7123" w:rsidRDefault="002D775D" w:rsidP="00B94200">
            <w:pPr>
              <w:pStyle w:val="tabletext11"/>
              <w:tabs>
                <w:tab w:val="decimal" w:pos="310"/>
              </w:tabs>
              <w:suppressAutoHyphens/>
              <w:rPr>
                <w:del w:id="38450" w:author="Author"/>
              </w:rPr>
            </w:pPr>
            <w:del w:id="38451" w:author="Author">
              <w:r w:rsidRPr="00FB4DBC" w:rsidDel="00ED7123">
                <w:delText>0.55</w:delText>
              </w:r>
            </w:del>
          </w:p>
        </w:tc>
      </w:tr>
      <w:tr w:rsidR="002D775D" w:rsidRPr="00FB4DBC" w:rsidDel="00ED7123" w14:paraId="20C767E0" w14:textId="77777777" w:rsidTr="00B94200">
        <w:trPr>
          <w:cantSplit/>
          <w:trHeight w:val="190"/>
          <w:del w:id="38452" w:author="Author"/>
        </w:trPr>
        <w:tc>
          <w:tcPr>
            <w:tcW w:w="200" w:type="dxa"/>
          </w:tcPr>
          <w:p w14:paraId="42DDE7F7" w14:textId="77777777" w:rsidR="002D775D" w:rsidRPr="00FB4DBC" w:rsidDel="00ED7123" w:rsidRDefault="002D775D" w:rsidP="00B94200">
            <w:pPr>
              <w:pStyle w:val="tabletext11"/>
              <w:suppressAutoHyphens/>
              <w:rPr>
                <w:del w:id="38453" w:author="Author"/>
              </w:rPr>
            </w:pPr>
          </w:p>
        </w:tc>
        <w:tc>
          <w:tcPr>
            <w:tcW w:w="2320" w:type="dxa"/>
            <w:tcBorders>
              <w:top w:val="single" w:sz="6" w:space="0" w:color="auto"/>
              <w:left w:val="single" w:sz="6" w:space="0" w:color="auto"/>
              <w:bottom w:val="single" w:sz="6" w:space="0" w:color="auto"/>
              <w:right w:val="single" w:sz="6" w:space="0" w:color="auto"/>
            </w:tcBorders>
          </w:tcPr>
          <w:p w14:paraId="5618C918" w14:textId="77777777" w:rsidR="002D775D" w:rsidRPr="00FB4DBC" w:rsidDel="00ED7123" w:rsidRDefault="002D775D" w:rsidP="00B94200">
            <w:pPr>
              <w:pStyle w:val="tabletext11"/>
              <w:suppressAutoHyphens/>
              <w:rPr>
                <w:del w:id="38454" w:author="Author"/>
              </w:rPr>
            </w:pPr>
            <w:del w:id="38455" w:author="Author">
              <w:r w:rsidRPr="00FB4DBC" w:rsidDel="00ED7123">
                <w:delText>10th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0FE779CF" w14:textId="77777777" w:rsidR="002D775D" w:rsidRPr="00FB4DBC" w:rsidDel="00ED7123" w:rsidRDefault="002D775D" w:rsidP="00B94200">
            <w:pPr>
              <w:pStyle w:val="tabletext11"/>
              <w:tabs>
                <w:tab w:val="decimal" w:pos="660"/>
              </w:tabs>
              <w:suppressAutoHyphens/>
              <w:rPr>
                <w:del w:id="38456" w:author="Author"/>
              </w:rPr>
            </w:pPr>
            <w:del w:id="38457" w:author="Author">
              <w:r w:rsidRPr="00FB4DBC" w:rsidDel="00ED7123">
                <w:delText>0.65</w:delText>
              </w:r>
            </w:del>
          </w:p>
        </w:tc>
        <w:tc>
          <w:tcPr>
            <w:tcW w:w="920" w:type="dxa"/>
            <w:tcBorders>
              <w:top w:val="single" w:sz="6" w:space="0" w:color="auto"/>
              <w:left w:val="single" w:sz="6" w:space="0" w:color="auto"/>
              <w:bottom w:val="single" w:sz="6" w:space="0" w:color="auto"/>
              <w:right w:val="single" w:sz="6" w:space="0" w:color="auto"/>
            </w:tcBorders>
          </w:tcPr>
          <w:p w14:paraId="3E38B6BE" w14:textId="77777777" w:rsidR="002D775D" w:rsidRPr="00FB4DBC" w:rsidDel="00ED7123" w:rsidRDefault="002D775D" w:rsidP="00B94200">
            <w:pPr>
              <w:pStyle w:val="tabletext11"/>
              <w:tabs>
                <w:tab w:val="decimal" w:pos="310"/>
              </w:tabs>
              <w:suppressAutoHyphens/>
              <w:rPr>
                <w:del w:id="38458" w:author="Author"/>
              </w:rPr>
            </w:pPr>
            <w:del w:id="38459" w:author="Author">
              <w:r w:rsidRPr="00FB4DBC" w:rsidDel="00ED7123">
                <w:delText>0.50</w:delText>
              </w:r>
            </w:del>
          </w:p>
        </w:tc>
      </w:tr>
      <w:tr w:rsidR="002D775D" w:rsidRPr="00FB4DBC" w:rsidDel="00ED7123" w14:paraId="102860D5" w14:textId="77777777" w:rsidTr="00B94200">
        <w:trPr>
          <w:cantSplit/>
          <w:trHeight w:val="190"/>
          <w:del w:id="38460" w:author="Author"/>
        </w:trPr>
        <w:tc>
          <w:tcPr>
            <w:tcW w:w="200" w:type="dxa"/>
          </w:tcPr>
          <w:p w14:paraId="1CE8AF7B" w14:textId="77777777" w:rsidR="002D775D" w:rsidRPr="00FB4DBC" w:rsidDel="00ED7123" w:rsidRDefault="002D775D" w:rsidP="00B94200">
            <w:pPr>
              <w:pStyle w:val="tabletext11"/>
              <w:suppressAutoHyphens/>
              <w:rPr>
                <w:del w:id="38461" w:author="Author"/>
              </w:rPr>
            </w:pPr>
            <w:del w:id="38462" w:author="Author">
              <w:r w:rsidRPr="00FB4DBC" w:rsidDel="00ED7123">
                <w:br/>
              </w:r>
            </w:del>
          </w:p>
        </w:tc>
        <w:tc>
          <w:tcPr>
            <w:tcW w:w="2320" w:type="dxa"/>
            <w:tcBorders>
              <w:top w:val="single" w:sz="6" w:space="0" w:color="auto"/>
              <w:left w:val="single" w:sz="6" w:space="0" w:color="auto"/>
              <w:bottom w:val="single" w:sz="6" w:space="0" w:color="auto"/>
              <w:right w:val="single" w:sz="6" w:space="0" w:color="auto"/>
            </w:tcBorders>
          </w:tcPr>
          <w:p w14:paraId="25A0B084" w14:textId="77777777" w:rsidR="002D775D" w:rsidRPr="00FB4DBC" w:rsidDel="00ED7123" w:rsidRDefault="002D775D" w:rsidP="00B94200">
            <w:pPr>
              <w:pStyle w:val="tabletext11"/>
              <w:suppressAutoHyphens/>
              <w:rPr>
                <w:del w:id="38463" w:author="Author"/>
              </w:rPr>
            </w:pPr>
            <w:del w:id="38464" w:author="Author">
              <w:r w:rsidRPr="00FB4DBC" w:rsidDel="00ED7123">
                <w:delText>All Other (11th Preceding Model Year or More)</w:delText>
              </w:r>
            </w:del>
          </w:p>
        </w:tc>
        <w:tc>
          <w:tcPr>
            <w:tcW w:w="1560" w:type="dxa"/>
            <w:tcBorders>
              <w:top w:val="single" w:sz="6" w:space="0" w:color="auto"/>
              <w:left w:val="single" w:sz="6" w:space="0" w:color="auto"/>
              <w:bottom w:val="single" w:sz="6" w:space="0" w:color="auto"/>
              <w:right w:val="single" w:sz="6" w:space="0" w:color="auto"/>
            </w:tcBorders>
          </w:tcPr>
          <w:p w14:paraId="20A07F96" w14:textId="77777777" w:rsidR="002D775D" w:rsidRPr="00FB4DBC" w:rsidDel="00ED7123" w:rsidRDefault="002D775D" w:rsidP="00B94200">
            <w:pPr>
              <w:pStyle w:val="tabletext11"/>
              <w:tabs>
                <w:tab w:val="decimal" w:pos="660"/>
              </w:tabs>
              <w:suppressAutoHyphens/>
              <w:rPr>
                <w:del w:id="38465" w:author="Author"/>
              </w:rPr>
            </w:pPr>
            <w:del w:id="38466" w:author="Author">
              <w:r w:rsidRPr="00FB4DBC" w:rsidDel="00ED7123">
                <w:br/>
                <w:delText>0.50</w:delText>
              </w:r>
            </w:del>
          </w:p>
        </w:tc>
        <w:tc>
          <w:tcPr>
            <w:tcW w:w="920" w:type="dxa"/>
            <w:tcBorders>
              <w:top w:val="single" w:sz="6" w:space="0" w:color="auto"/>
              <w:left w:val="single" w:sz="6" w:space="0" w:color="auto"/>
              <w:bottom w:val="single" w:sz="6" w:space="0" w:color="auto"/>
              <w:right w:val="single" w:sz="6" w:space="0" w:color="auto"/>
            </w:tcBorders>
          </w:tcPr>
          <w:p w14:paraId="484B69D8" w14:textId="77777777" w:rsidR="002D775D" w:rsidRPr="00FB4DBC" w:rsidDel="00ED7123" w:rsidRDefault="002D775D" w:rsidP="00B94200">
            <w:pPr>
              <w:pStyle w:val="tabletext11"/>
              <w:tabs>
                <w:tab w:val="decimal" w:pos="310"/>
              </w:tabs>
              <w:suppressAutoHyphens/>
              <w:rPr>
                <w:del w:id="38467" w:author="Author"/>
              </w:rPr>
            </w:pPr>
            <w:del w:id="38468" w:author="Author">
              <w:r w:rsidRPr="00FB4DBC" w:rsidDel="00ED7123">
                <w:br/>
                <w:delText>0.40</w:delText>
              </w:r>
            </w:del>
          </w:p>
        </w:tc>
      </w:tr>
    </w:tbl>
    <w:p w14:paraId="78178B4A" w14:textId="77777777" w:rsidR="002D775D" w:rsidRPr="00FB4DBC" w:rsidDel="00ED7123" w:rsidRDefault="002D775D" w:rsidP="001065E8">
      <w:pPr>
        <w:pStyle w:val="tablecaption"/>
        <w:suppressAutoHyphens/>
        <w:rPr>
          <w:del w:id="38469" w:author="Author"/>
        </w:rPr>
      </w:pPr>
      <w:del w:id="38470" w:author="Author">
        <w:r w:rsidRPr="00FB4DBC" w:rsidDel="00ED7123">
          <w:delText>Table 101.A.4.a.(4)(b) Zone-rated Risks Age Group Factors</w:delText>
        </w:r>
      </w:del>
    </w:p>
    <w:p w14:paraId="3A4793C3" w14:textId="77777777" w:rsidR="002D775D" w:rsidRPr="00FB4DBC" w:rsidDel="00ED7123" w:rsidRDefault="002D775D" w:rsidP="001065E8">
      <w:pPr>
        <w:pStyle w:val="isonormal"/>
        <w:suppressAutoHyphens/>
        <w:rPr>
          <w:del w:id="38471" w:author="Author"/>
        </w:rPr>
      </w:pPr>
    </w:p>
    <w:p w14:paraId="66FC7FAC" w14:textId="77777777" w:rsidR="002D775D" w:rsidRPr="00FB4DBC" w:rsidDel="00ED7123" w:rsidRDefault="002D775D" w:rsidP="001065E8">
      <w:pPr>
        <w:pStyle w:val="outlinehd4"/>
        <w:suppressAutoHyphens/>
        <w:rPr>
          <w:del w:id="38472" w:author="Author"/>
        </w:rPr>
      </w:pPr>
      <w:del w:id="38473" w:author="Author">
        <w:r w:rsidRPr="00FB4DBC" w:rsidDel="00ED7123">
          <w:tab/>
          <w:delText>b.</w:delText>
        </w:r>
        <w:r w:rsidRPr="00FB4DBC" w:rsidDel="00ED7123">
          <w:tab/>
          <w:delText>Deductibles</w:delText>
        </w:r>
      </w:del>
    </w:p>
    <w:p w14:paraId="7FBACF88" w14:textId="77777777" w:rsidR="002D775D" w:rsidRPr="001065E8" w:rsidRDefault="002D775D" w:rsidP="001065E8">
      <w:pPr>
        <w:pStyle w:val="blocktext5"/>
        <w:suppressAutoHyphens/>
      </w:pPr>
      <w:del w:id="38474" w:author="Author">
        <w:r w:rsidRPr="00FB4DBC" w:rsidDel="00ED7123">
          <w:delText xml:space="preserve">For deductibles not shown in the state company rates/ISO loss costs, refer to Rule </w:delText>
        </w:r>
        <w:r w:rsidRPr="00FB4DBC" w:rsidDel="00ED7123">
          <w:rPr>
            <w:b/>
            <w:bCs/>
          </w:rPr>
          <w:delText>98.</w:delText>
        </w:r>
      </w:del>
    </w:p>
    <w:p w14:paraId="1D8FD9C7" w14:textId="3CB8A3BF" w:rsidR="002D775D" w:rsidRPr="00C50A95" w:rsidRDefault="002D775D" w:rsidP="00C50A95">
      <w:pPr>
        <w:pStyle w:val="tablecaption"/>
      </w:pPr>
    </w:p>
    <w:sectPr w:rsidR="002D775D" w:rsidRPr="00C50A95" w:rsidSect="00C50A95">
      <w:headerReference w:type="default" r:id="rId23"/>
      <w:footerReference w:type="default" r:id="rId24"/>
      <w:pgSz w:w="12240" w:h="15840"/>
      <w:pgMar w:top="1735" w:right="960" w:bottom="1560" w:left="1200" w:header="575" w:footer="480" w:gutter="0"/>
      <w:cols w:space="48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8BA8AD" w14:textId="77777777" w:rsidR="00C50A95" w:rsidRDefault="00C50A95" w:rsidP="00C50A95">
      <w:pPr>
        <w:spacing w:before="0" w:line="240" w:lineRule="auto"/>
      </w:pPr>
      <w:r>
        <w:separator/>
      </w:r>
    </w:p>
  </w:endnote>
  <w:endnote w:type="continuationSeparator" w:id="0">
    <w:p w14:paraId="72DA0856" w14:textId="77777777" w:rsidR="00C50A95" w:rsidRDefault="00C50A95" w:rsidP="00C50A95">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4834BB" w14:paraId="64582835" w14:textId="77777777">
      <w:tc>
        <w:tcPr>
          <w:tcW w:w="6900" w:type="dxa"/>
        </w:tcPr>
        <w:p w14:paraId="23EB6520" w14:textId="34295A8A" w:rsidR="004834BB" w:rsidRDefault="004834BB" w:rsidP="00143BE8">
          <w:pPr>
            <w:pStyle w:val="FilingFooter"/>
          </w:pPr>
          <w:r w:rsidRPr="00261670">
            <w:rPr>
              <w:szCs w:val="16"/>
            </w:rPr>
            <w:t>© Insurance Services Office, Inc.,</w:t>
          </w:r>
          <w:r>
            <w:rPr>
              <w:szCs w:val="16"/>
            </w:rPr>
            <w:t xml:space="preserve"> </w:t>
          </w:r>
          <w:r>
            <w:t xml:space="preserve">2022 </w:t>
          </w:r>
        </w:p>
      </w:tc>
      <w:tc>
        <w:tcPr>
          <w:tcW w:w="3200" w:type="dxa"/>
        </w:tcPr>
        <w:p w14:paraId="18934203" w14:textId="77777777" w:rsidR="004834BB" w:rsidRDefault="004834BB" w:rsidP="00143BE8">
          <w:pPr>
            <w:pStyle w:val="FilingFooter"/>
          </w:pPr>
        </w:p>
      </w:tc>
    </w:tr>
  </w:tbl>
  <w:p w14:paraId="5A9CBFB6" w14:textId="77777777" w:rsidR="004834BB" w:rsidRDefault="004834BB" w:rsidP="004834BB">
    <w:pPr>
      <w:pStyle w:val="Filing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7020"/>
    </w:tblGrid>
    <w:tr w:rsidR="004834BB" w14:paraId="79EEFE93" w14:textId="77777777" w:rsidTr="004834BB">
      <w:tc>
        <w:tcPr>
          <w:tcW w:w="6900" w:type="dxa"/>
        </w:tcPr>
        <w:p w14:paraId="500BE5B9" w14:textId="77777777" w:rsidR="004834BB" w:rsidRDefault="004834BB" w:rsidP="00143BE8">
          <w:pPr>
            <w:pStyle w:val="FilingFooter"/>
          </w:pPr>
          <w:r w:rsidRPr="00261670">
            <w:rPr>
              <w:szCs w:val="16"/>
            </w:rPr>
            <w:t>© Insurance Services Office, Inc.,</w:t>
          </w:r>
          <w:r>
            <w:rPr>
              <w:szCs w:val="16"/>
            </w:rPr>
            <w:t xml:space="preserve"> </w:t>
          </w:r>
          <w:r>
            <w:t xml:space="preserve">2022 </w:t>
          </w:r>
        </w:p>
      </w:tc>
      <w:tc>
        <w:tcPr>
          <w:tcW w:w="7020" w:type="dxa"/>
        </w:tcPr>
        <w:p w14:paraId="7378BCC6" w14:textId="77777777" w:rsidR="004834BB" w:rsidRDefault="004834BB" w:rsidP="00143BE8">
          <w:pPr>
            <w:pStyle w:val="FilingFooter"/>
          </w:pPr>
        </w:p>
      </w:tc>
    </w:tr>
  </w:tbl>
  <w:p w14:paraId="60A936FA" w14:textId="77777777" w:rsidR="004834BB" w:rsidRDefault="004834BB" w:rsidP="004834BB">
    <w:pPr>
      <w:pStyle w:val="Filing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4834BB" w14:paraId="7513519C" w14:textId="77777777" w:rsidTr="004834BB">
      <w:tc>
        <w:tcPr>
          <w:tcW w:w="6900" w:type="dxa"/>
        </w:tcPr>
        <w:p w14:paraId="7E49DB5A" w14:textId="77777777" w:rsidR="004834BB" w:rsidRDefault="004834BB" w:rsidP="00143BE8">
          <w:pPr>
            <w:pStyle w:val="FilingFooter"/>
          </w:pPr>
          <w:r w:rsidRPr="00261670">
            <w:rPr>
              <w:szCs w:val="16"/>
            </w:rPr>
            <w:t>© Insurance Services Office, Inc.,</w:t>
          </w:r>
          <w:r>
            <w:rPr>
              <w:szCs w:val="16"/>
            </w:rPr>
            <w:t xml:space="preserve"> </w:t>
          </w:r>
          <w:r>
            <w:t xml:space="preserve">2022 </w:t>
          </w:r>
        </w:p>
      </w:tc>
      <w:tc>
        <w:tcPr>
          <w:tcW w:w="3200" w:type="dxa"/>
        </w:tcPr>
        <w:p w14:paraId="72710680" w14:textId="77777777" w:rsidR="004834BB" w:rsidRDefault="004834BB" w:rsidP="00143BE8">
          <w:pPr>
            <w:pStyle w:val="FilingFooter"/>
          </w:pPr>
        </w:p>
      </w:tc>
    </w:tr>
  </w:tbl>
  <w:p w14:paraId="012ECA48" w14:textId="77777777" w:rsidR="004834BB" w:rsidRDefault="004834BB" w:rsidP="004834BB">
    <w:pPr>
      <w:pStyle w:val="Filing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AEC494" w14:textId="77777777" w:rsidR="002D775D" w:rsidRDefault="002D775D">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2D775D" w14:paraId="58909B95" w14:textId="77777777">
      <w:tc>
        <w:tcPr>
          <w:tcW w:w="6900" w:type="dxa"/>
        </w:tcPr>
        <w:p w14:paraId="7ED3A67D" w14:textId="77777777" w:rsidR="002D775D" w:rsidRDefault="002D775D" w:rsidP="00143BE8">
          <w:pPr>
            <w:pStyle w:val="FilingFooter"/>
          </w:pPr>
          <w:r w:rsidRPr="00261670">
            <w:rPr>
              <w:szCs w:val="16"/>
            </w:rPr>
            <w:t>© Insurance Services Office, Inc.,</w:t>
          </w:r>
          <w:r>
            <w:rPr>
              <w:szCs w:val="16"/>
            </w:rPr>
            <w:t xml:space="preserve"> </w:t>
          </w:r>
          <w:r>
            <w:t xml:space="preserve">2022 </w:t>
          </w:r>
        </w:p>
      </w:tc>
      <w:tc>
        <w:tcPr>
          <w:tcW w:w="3200" w:type="dxa"/>
        </w:tcPr>
        <w:p w14:paraId="18A6F84F" w14:textId="77777777" w:rsidR="002D775D" w:rsidRDefault="002D775D" w:rsidP="00143BE8">
          <w:pPr>
            <w:pStyle w:val="FilingFooter"/>
          </w:pPr>
        </w:p>
      </w:tc>
    </w:tr>
  </w:tbl>
  <w:p w14:paraId="3EAD7567" w14:textId="77777777" w:rsidR="002D775D" w:rsidRDefault="002D775D" w:rsidP="003F2FC4">
    <w:pPr>
      <w:pStyle w:val="Filing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A24E6" w14:textId="77777777" w:rsidR="002D775D" w:rsidRDefault="002D775D">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4834BB" w14:paraId="0B4D8AC2" w14:textId="77777777" w:rsidTr="004834BB">
      <w:tc>
        <w:tcPr>
          <w:tcW w:w="6900" w:type="dxa"/>
        </w:tcPr>
        <w:p w14:paraId="08781DD4" w14:textId="77777777" w:rsidR="004834BB" w:rsidRDefault="004834BB" w:rsidP="00143BE8">
          <w:pPr>
            <w:pStyle w:val="FilingFooter"/>
          </w:pPr>
          <w:r w:rsidRPr="00261670">
            <w:rPr>
              <w:szCs w:val="16"/>
            </w:rPr>
            <w:t>© Insurance Services Office, Inc.,</w:t>
          </w:r>
          <w:r>
            <w:rPr>
              <w:szCs w:val="16"/>
            </w:rPr>
            <w:t xml:space="preserve"> </w:t>
          </w:r>
          <w:r>
            <w:t xml:space="preserve">2022 </w:t>
          </w:r>
        </w:p>
      </w:tc>
      <w:tc>
        <w:tcPr>
          <w:tcW w:w="3200" w:type="dxa"/>
        </w:tcPr>
        <w:p w14:paraId="031D04CB" w14:textId="77777777" w:rsidR="004834BB" w:rsidRDefault="004834BB" w:rsidP="00143BE8">
          <w:pPr>
            <w:pStyle w:val="FilingFooter"/>
          </w:pPr>
        </w:p>
      </w:tc>
    </w:tr>
  </w:tbl>
  <w:p w14:paraId="38D0F1FF" w14:textId="77777777" w:rsidR="004834BB" w:rsidRDefault="004834BB" w:rsidP="004834BB">
    <w:pPr>
      <w:pStyle w:val="Filing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E731F0" w14:textId="77777777" w:rsidR="00C50A95" w:rsidRDefault="00C50A95" w:rsidP="00C50A95">
      <w:pPr>
        <w:spacing w:before="0" w:line="240" w:lineRule="auto"/>
      </w:pPr>
      <w:r>
        <w:separator/>
      </w:r>
    </w:p>
  </w:footnote>
  <w:footnote w:type="continuationSeparator" w:id="0">
    <w:p w14:paraId="223AD2A4" w14:textId="77777777" w:rsidR="00C50A95" w:rsidRDefault="00C50A95" w:rsidP="00C50A95">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4834BB" w14:paraId="5A0246A0" w14:textId="77777777">
      <w:tc>
        <w:tcPr>
          <w:tcW w:w="10100" w:type="dxa"/>
          <w:gridSpan w:val="2"/>
        </w:tcPr>
        <w:p w14:paraId="6C998EA5" w14:textId="57C62224" w:rsidR="004834BB" w:rsidRDefault="004834BB" w:rsidP="00143BE8">
          <w:pPr>
            <w:pStyle w:val="FilingHeader"/>
          </w:pPr>
          <w:r>
            <w:t>ARIZONA – COMMERCIAL AUTO</w:t>
          </w:r>
        </w:p>
      </w:tc>
    </w:tr>
    <w:tr w:rsidR="004834BB" w14:paraId="0E78EA93" w14:textId="77777777">
      <w:tc>
        <w:tcPr>
          <w:tcW w:w="8300" w:type="dxa"/>
        </w:tcPr>
        <w:p w14:paraId="245C5D8A" w14:textId="1028213C" w:rsidR="004834BB" w:rsidRDefault="004834BB" w:rsidP="00143BE8">
          <w:pPr>
            <w:pStyle w:val="FilingHeader"/>
          </w:pPr>
          <w:r>
            <w:t>RULES FILING CA-2022-RCP1 (SUPPLEMENT)</w:t>
          </w:r>
        </w:p>
      </w:tc>
      <w:tc>
        <w:tcPr>
          <w:tcW w:w="1800" w:type="dxa"/>
        </w:tcPr>
        <w:p w14:paraId="067D42D0" w14:textId="0512B468" w:rsidR="004834BB" w:rsidRPr="004834BB" w:rsidRDefault="004834BB" w:rsidP="004834BB">
          <w:pPr>
            <w:pStyle w:val="FilingHeader"/>
            <w:jc w:val="right"/>
          </w:pPr>
        </w:p>
      </w:tc>
    </w:tr>
  </w:tbl>
  <w:p w14:paraId="6AAFFABA" w14:textId="77777777" w:rsidR="004834BB" w:rsidRDefault="004834BB" w:rsidP="004834BB">
    <w:pPr>
      <w:pStyle w:val="Filing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920" w:type="dxa"/>
      <w:tblBorders>
        <w:bottom w:val="single" w:sz="12" w:space="0" w:color="auto"/>
      </w:tblBorders>
      <w:tblLayout w:type="fixed"/>
      <w:tblCellMar>
        <w:left w:w="0" w:type="dxa"/>
        <w:right w:w="0" w:type="dxa"/>
      </w:tblCellMar>
      <w:tblLook w:val="0000" w:firstRow="0" w:lastRow="0" w:firstColumn="0" w:lastColumn="0" w:noHBand="0" w:noVBand="0"/>
    </w:tblPr>
    <w:tblGrid>
      <w:gridCol w:w="11439"/>
      <w:gridCol w:w="2481"/>
    </w:tblGrid>
    <w:tr w:rsidR="004834BB" w14:paraId="3379A9EB" w14:textId="77777777" w:rsidTr="004834BB">
      <w:tc>
        <w:tcPr>
          <w:tcW w:w="10100" w:type="dxa"/>
          <w:gridSpan w:val="2"/>
        </w:tcPr>
        <w:p w14:paraId="600ED120" w14:textId="77777777" w:rsidR="004834BB" w:rsidRDefault="004834BB" w:rsidP="00143BE8">
          <w:pPr>
            <w:pStyle w:val="FilingHeader"/>
          </w:pPr>
          <w:r>
            <w:t>ARIZONA – COMMERCIAL AUTO</w:t>
          </w:r>
        </w:p>
      </w:tc>
    </w:tr>
    <w:tr w:rsidR="004834BB" w14:paraId="265D1F64" w14:textId="77777777" w:rsidTr="004834BB">
      <w:tc>
        <w:tcPr>
          <w:tcW w:w="8300" w:type="dxa"/>
        </w:tcPr>
        <w:p w14:paraId="5D78686C" w14:textId="77777777" w:rsidR="004834BB" w:rsidRDefault="004834BB" w:rsidP="00143BE8">
          <w:pPr>
            <w:pStyle w:val="FilingHeader"/>
          </w:pPr>
          <w:r>
            <w:t>RULES FILING CA-2022-RCP1 (SUPPLEMENT)</w:t>
          </w:r>
        </w:p>
      </w:tc>
      <w:tc>
        <w:tcPr>
          <w:tcW w:w="1800" w:type="dxa"/>
        </w:tcPr>
        <w:p w14:paraId="6F4ADF15" w14:textId="599FA4CF" w:rsidR="004834BB" w:rsidRPr="004834BB" w:rsidRDefault="004834BB" w:rsidP="004834BB">
          <w:pPr>
            <w:pStyle w:val="FilingHeader"/>
            <w:jc w:val="right"/>
          </w:pPr>
        </w:p>
      </w:tc>
    </w:tr>
  </w:tbl>
  <w:p w14:paraId="5D8A156B" w14:textId="77777777" w:rsidR="004834BB" w:rsidRDefault="004834BB" w:rsidP="004834BB">
    <w:pPr>
      <w:pStyle w:val="Filing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0" w:type="dxa"/>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4834BB" w14:paraId="702560EA" w14:textId="77777777" w:rsidTr="004834BB">
      <w:tc>
        <w:tcPr>
          <w:tcW w:w="10100" w:type="dxa"/>
          <w:gridSpan w:val="2"/>
        </w:tcPr>
        <w:p w14:paraId="1F21D642" w14:textId="77777777" w:rsidR="004834BB" w:rsidRDefault="004834BB" w:rsidP="00143BE8">
          <w:pPr>
            <w:pStyle w:val="FilingHeader"/>
          </w:pPr>
          <w:r>
            <w:t>ARIZONA – COMMERCIAL AUTO</w:t>
          </w:r>
        </w:p>
      </w:tc>
    </w:tr>
    <w:tr w:rsidR="004834BB" w14:paraId="08E555C3" w14:textId="77777777" w:rsidTr="004834BB">
      <w:tc>
        <w:tcPr>
          <w:tcW w:w="8300" w:type="dxa"/>
        </w:tcPr>
        <w:p w14:paraId="6503E106" w14:textId="77777777" w:rsidR="004834BB" w:rsidRDefault="004834BB" w:rsidP="00143BE8">
          <w:pPr>
            <w:pStyle w:val="FilingHeader"/>
          </w:pPr>
          <w:r>
            <w:t>RULES FILING CA-2022-RCP1 (SUPPLEMENT)</w:t>
          </w:r>
        </w:p>
      </w:tc>
      <w:tc>
        <w:tcPr>
          <w:tcW w:w="1800" w:type="dxa"/>
        </w:tcPr>
        <w:p w14:paraId="60DC924C" w14:textId="7BFF51D1" w:rsidR="004834BB" w:rsidRPr="004834BB" w:rsidRDefault="004834BB" w:rsidP="004834BB">
          <w:pPr>
            <w:pStyle w:val="FilingHeader"/>
            <w:jc w:val="right"/>
          </w:pPr>
        </w:p>
      </w:tc>
    </w:tr>
  </w:tbl>
  <w:p w14:paraId="6117DFBF" w14:textId="77777777" w:rsidR="004834BB" w:rsidRDefault="004834BB" w:rsidP="004834BB">
    <w:pPr>
      <w:pStyle w:val="Filing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6E9C4C" w14:textId="77777777" w:rsidR="002D775D" w:rsidRDefault="002D775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2D775D" w14:paraId="3686A6CC" w14:textId="77777777">
      <w:tc>
        <w:tcPr>
          <w:tcW w:w="10100" w:type="dxa"/>
          <w:gridSpan w:val="2"/>
        </w:tcPr>
        <w:p w14:paraId="0EF3B580" w14:textId="77777777" w:rsidR="002D775D" w:rsidRDefault="002D775D" w:rsidP="00143BE8">
          <w:pPr>
            <w:pStyle w:val="FilingHeader"/>
          </w:pPr>
          <w:r>
            <w:t>ARIZONA – COMMERCIAL AUTO</w:t>
          </w:r>
        </w:p>
      </w:tc>
    </w:tr>
    <w:tr w:rsidR="002D775D" w14:paraId="4A63B4D3" w14:textId="77777777">
      <w:tc>
        <w:tcPr>
          <w:tcW w:w="8300" w:type="dxa"/>
        </w:tcPr>
        <w:p w14:paraId="66B9BBE5" w14:textId="77777777" w:rsidR="002D775D" w:rsidRDefault="002D775D" w:rsidP="00143BE8">
          <w:pPr>
            <w:pStyle w:val="FilingHeader"/>
          </w:pPr>
          <w:r>
            <w:t>RULES FILING CA-2022-RCP1 (SUPPLEMENT)</w:t>
          </w:r>
        </w:p>
      </w:tc>
      <w:tc>
        <w:tcPr>
          <w:tcW w:w="1800" w:type="dxa"/>
        </w:tcPr>
        <w:p w14:paraId="7E6A2D95" w14:textId="77777777" w:rsidR="002D775D" w:rsidRPr="003F2FC4" w:rsidRDefault="002D775D" w:rsidP="003F2FC4">
          <w:pPr>
            <w:pStyle w:val="FilingHeader"/>
            <w:jc w:val="right"/>
          </w:pPr>
        </w:p>
      </w:tc>
    </w:tr>
  </w:tbl>
  <w:p w14:paraId="6E1CDAB1" w14:textId="77777777" w:rsidR="002D775D" w:rsidRDefault="002D775D" w:rsidP="003F2FC4">
    <w:pPr>
      <w:pStyle w:val="Filing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8EFCA3" w14:textId="77777777" w:rsidR="002D775D" w:rsidRDefault="002D775D">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0" w:type="dxa"/>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4834BB" w14:paraId="57C1D9B4" w14:textId="77777777" w:rsidTr="004834BB">
      <w:tc>
        <w:tcPr>
          <w:tcW w:w="10100" w:type="dxa"/>
          <w:gridSpan w:val="2"/>
        </w:tcPr>
        <w:p w14:paraId="68EFEF72" w14:textId="77777777" w:rsidR="004834BB" w:rsidRDefault="004834BB" w:rsidP="00143BE8">
          <w:pPr>
            <w:pStyle w:val="FilingHeader"/>
          </w:pPr>
          <w:r>
            <w:t>ARIZONA – COMMERCIAL AUTO</w:t>
          </w:r>
        </w:p>
      </w:tc>
    </w:tr>
    <w:tr w:rsidR="004834BB" w14:paraId="1C99DE57" w14:textId="77777777" w:rsidTr="004834BB">
      <w:tc>
        <w:tcPr>
          <w:tcW w:w="8300" w:type="dxa"/>
        </w:tcPr>
        <w:p w14:paraId="42C9C0CE" w14:textId="77777777" w:rsidR="004834BB" w:rsidRDefault="004834BB" w:rsidP="00143BE8">
          <w:pPr>
            <w:pStyle w:val="FilingHeader"/>
          </w:pPr>
          <w:r>
            <w:t>RULES FILING CA-2022-RCP1 (SUPPLEMENT)</w:t>
          </w:r>
        </w:p>
      </w:tc>
      <w:tc>
        <w:tcPr>
          <w:tcW w:w="1800" w:type="dxa"/>
        </w:tcPr>
        <w:p w14:paraId="50F686B0" w14:textId="64A4147B" w:rsidR="004834BB" w:rsidRPr="004834BB" w:rsidRDefault="004834BB" w:rsidP="004834BB">
          <w:pPr>
            <w:pStyle w:val="FilingHeader"/>
            <w:jc w:val="right"/>
          </w:pPr>
        </w:p>
      </w:tc>
    </w:tr>
  </w:tbl>
  <w:p w14:paraId="55F35F42" w14:textId="77777777" w:rsidR="004834BB" w:rsidRDefault="004834BB" w:rsidP="004834BB">
    <w:pPr>
      <w:pStyle w:val="Filing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1F8811B8"/>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FFFFFF88"/>
    <w:multiLevelType w:val="singleLevel"/>
    <w:tmpl w:val="ECA4CE7C"/>
    <w:lvl w:ilvl="0">
      <w:start w:val="1"/>
      <w:numFmt w:val="decimal"/>
      <w:lvlText w:val="%1."/>
      <w:lvlJc w:val="left"/>
      <w:pPr>
        <w:tabs>
          <w:tab w:val="num" w:pos="360"/>
        </w:tabs>
        <w:ind w:left="360" w:hanging="360"/>
      </w:pPr>
    </w:lvl>
  </w:abstractNum>
  <w:abstractNum w:abstractNumId="2" w15:restartNumberingAfterBreak="0">
    <w:nsid w:val="FFFFFF89"/>
    <w:multiLevelType w:val="singleLevel"/>
    <w:tmpl w:val="0966F2E2"/>
    <w:lvl w:ilvl="0">
      <w:start w:val="1"/>
      <w:numFmt w:val="bullet"/>
      <w:lvlText w:val=""/>
      <w:lvlJc w:val="left"/>
      <w:pPr>
        <w:tabs>
          <w:tab w:val="num" w:pos="360"/>
        </w:tabs>
        <w:ind w:left="360" w:hanging="360"/>
      </w:pPr>
      <w:rPr>
        <w:rFonts w:ascii="Symbol" w:hAnsi="Symbol"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removeDateAndTime/>
  <w:attachedTemplate r:id="rId1"/>
  <w:linkStyles/>
  <w:doNotTrackMoves/>
  <w:defaultTabStop w:val="720"/>
  <w:characterSpacingControl w:val="doNotCompress"/>
  <w:hdrShapeDefaults>
    <o:shapedefaults v:ext="edit" spidmax="409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dAssFlag$" w:val="S"/>
    <w:docVar w:name="dbflag$" w:val="N"/>
    <w:docVar w:name="dcy$" w:val="2022"/>
    <w:docVar w:name="dfullob$" w:val="Commercial Auto"/>
    <w:docVar w:name="didnum$" w:val="RCP1"/>
    <w:docVar w:name="didyr$" w:val="2022"/>
    <w:docVar w:name="dlob$" w:val="CA"/>
    <w:docVar w:name="dpageno$" w:val="1"/>
    <w:docVar w:name="dRP$" w:val="RP"/>
    <w:docVar w:name="drpflag$" w:val="N"/>
    <w:docVar w:name="dst$" w:val="Arizona"/>
    <w:docVar w:name="dtype$" w:val="RULES FILING"/>
  </w:docVars>
  <w:rsids>
    <w:rsidRoot w:val="00E20D61"/>
    <w:rsid w:val="001A14D6"/>
    <w:rsid w:val="002D775D"/>
    <w:rsid w:val="002F4DFF"/>
    <w:rsid w:val="00387916"/>
    <w:rsid w:val="004834BB"/>
    <w:rsid w:val="00667EE6"/>
    <w:rsid w:val="00AB2720"/>
    <w:rsid w:val="00C50A95"/>
    <w:rsid w:val="00E11D70"/>
    <w:rsid w:val="00E20D61"/>
    <w:rsid w:val="00FD66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AD1858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1" w:unhideWhenUsed="1" w:qFormat="1"/>
    <w:lsdException w:name="heading 5" w:semiHidden="1" w:uiPriority="0"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nhideWhenUsed="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nhideWhenUsed="1"/>
    <w:lsdException w:name="List" w:semiHidden="1" w:unhideWhenUsed="1"/>
    <w:lsdException w:name="List Bullet" w:uiPriority="9" w:qFormat="1"/>
    <w:lsdException w:name="List Number" w:uiPriority="9" w:qFormat="1"/>
    <w:lsdException w:name="List 2" w:semiHidden="1" w:unhideWhenUsed="1"/>
    <w:lsdException w:name="List 3" w:semiHidden="1" w:unhideWhenUsed="1"/>
    <w:lsdException w:name="List 4" w:semiHidden="1" w:unhideWhenUsed="1"/>
    <w:lsdException w:name="List 5" w:semiHidden="1" w:unhideWhenUsed="1"/>
    <w:lsdException w:name="List Bullet 2" w:uiPriority="10" w:qFormat="1"/>
    <w:lsdException w:name="List Bullet 3" w:semiHidden="1" w:unhideWhenUsed="1"/>
    <w:lsdException w:name="List Bullet 4" w:semiHidden="1" w:unhideWhenUsed="1"/>
    <w:lsdException w:name="List Bullet 5" w:semiHidden="1" w:unhideWhenUsed="1"/>
    <w:lsdException w:name="List Number 2" w:uiPriority="10" w:qFormat="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iPriority="0" w:unhideWhenUsed="1"/>
    <w:lsdException w:name="Default Paragraph Font" w:semiHidden="1" w:unhideWhenUsed="1"/>
    <w:lsdException w:name="Body Text" w:semiHidden="1" w:unhideWhenUsed="1"/>
    <w:lsdException w:name="Body Text Indent" w:semiHidden="1" w:unhideWhenUsed="1"/>
    <w:lsdException w:name="List Continue" w:uiPriority="9" w:qFormat="1"/>
    <w:lsdException w:name="List Continue 2" w:uiPriority="10"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3" w:qFormat="1"/>
    <w:lsdException w:name="Hyperlink" w:semiHidden="1" w:unhideWhenUsed="1"/>
    <w:lsdException w:name="FollowedHyperlink" w:semiHidden="1" w:unhideWhenUsed="1"/>
    <w:lsdException w:name="Strong" w:uiPriority="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775D"/>
    <w:pPr>
      <w:overflowPunct w:val="0"/>
      <w:autoSpaceDE w:val="0"/>
      <w:autoSpaceDN w:val="0"/>
      <w:adjustRightInd w:val="0"/>
      <w:spacing w:before="80" w:line="190" w:lineRule="exact"/>
      <w:jc w:val="both"/>
      <w:textAlignment w:val="baseline"/>
    </w:pPr>
    <w:rPr>
      <w:rFonts w:ascii="Times New Roman" w:eastAsia="Times New Roman" w:hAnsi="Times New Roman"/>
      <w:sz w:val="24"/>
    </w:rPr>
  </w:style>
  <w:style w:type="paragraph" w:styleId="Heading1">
    <w:name w:val="heading 1"/>
    <w:basedOn w:val="Normal"/>
    <w:next w:val="Normal"/>
    <w:link w:val="Heading1Char"/>
    <w:qFormat/>
    <w:rsid w:val="002D775D"/>
    <w:pPr>
      <w:spacing w:before="240"/>
      <w:outlineLvl w:val="0"/>
    </w:pPr>
    <w:rPr>
      <w:b/>
    </w:rPr>
  </w:style>
  <w:style w:type="paragraph" w:styleId="Heading2">
    <w:name w:val="heading 2"/>
    <w:basedOn w:val="Normal"/>
    <w:next w:val="Normal"/>
    <w:link w:val="Heading2Char"/>
    <w:qFormat/>
    <w:rsid w:val="002D775D"/>
    <w:pPr>
      <w:spacing w:before="120"/>
      <w:outlineLvl w:val="1"/>
    </w:pPr>
    <w:rPr>
      <w:b/>
    </w:rPr>
  </w:style>
  <w:style w:type="paragraph" w:styleId="Heading3">
    <w:name w:val="heading 3"/>
    <w:basedOn w:val="Normal"/>
    <w:next w:val="Normal"/>
    <w:link w:val="Heading3Char"/>
    <w:qFormat/>
    <w:rsid w:val="002D775D"/>
    <w:pPr>
      <w:ind w:left="360"/>
      <w:outlineLvl w:val="2"/>
    </w:pPr>
    <w:rPr>
      <w:b/>
    </w:rPr>
  </w:style>
  <w:style w:type="paragraph" w:styleId="Heading5">
    <w:name w:val="heading 5"/>
    <w:basedOn w:val="Normal"/>
    <w:next w:val="Normal"/>
    <w:link w:val="Heading5Char"/>
    <w:qFormat/>
    <w:rsid w:val="002D775D"/>
    <w:pPr>
      <w:spacing w:before="240" w:after="60" w:line="240" w:lineRule="auto"/>
      <w:jc w:val="left"/>
      <w:outlineLvl w:val="4"/>
    </w:pPr>
    <w:rPr>
      <w:sz w:val="22"/>
    </w:rPr>
  </w:style>
  <w:style w:type="character" w:default="1" w:styleId="DefaultParagraphFont">
    <w:name w:val="Default Paragraph Font"/>
    <w:uiPriority w:val="1"/>
    <w:semiHidden/>
    <w:unhideWhenUsed/>
    <w:rsid w:val="002D775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D775D"/>
  </w:style>
  <w:style w:type="paragraph" w:styleId="Header">
    <w:name w:val="header"/>
    <w:basedOn w:val="isonormal"/>
    <w:link w:val="HeaderChar"/>
    <w:rsid w:val="002D775D"/>
    <w:pPr>
      <w:spacing w:line="200" w:lineRule="exact"/>
    </w:pPr>
    <w:rPr>
      <w:b/>
      <w:sz w:val="20"/>
    </w:rPr>
  </w:style>
  <w:style w:type="character" w:customStyle="1" w:styleId="HeaderChar">
    <w:name w:val="Header Char"/>
    <w:link w:val="Header"/>
    <w:rsid w:val="002D775D"/>
    <w:rPr>
      <w:rFonts w:ascii="Arial" w:eastAsia="Times New Roman" w:hAnsi="Arial"/>
      <w:b/>
    </w:rPr>
  </w:style>
  <w:style w:type="paragraph" w:styleId="Footer">
    <w:name w:val="footer"/>
    <w:basedOn w:val="isonormal"/>
    <w:link w:val="FooterChar"/>
    <w:rsid w:val="002D775D"/>
    <w:pPr>
      <w:spacing w:before="0" w:line="240" w:lineRule="auto"/>
    </w:pPr>
  </w:style>
  <w:style w:type="character" w:customStyle="1" w:styleId="FooterChar">
    <w:name w:val="Footer Char"/>
    <w:link w:val="Footer"/>
    <w:rsid w:val="002D775D"/>
    <w:rPr>
      <w:rFonts w:ascii="Arial" w:eastAsia="Times New Roman" w:hAnsi="Arial"/>
      <w:sz w:val="18"/>
    </w:rPr>
  </w:style>
  <w:style w:type="character" w:customStyle="1" w:styleId="Heading1Char">
    <w:name w:val="Heading 1 Char"/>
    <w:link w:val="Heading1"/>
    <w:rsid w:val="002D775D"/>
    <w:rPr>
      <w:rFonts w:ascii="Times New Roman" w:eastAsia="Times New Roman" w:hAnsi="Times New Roman"/>
      <w:b/>
      <w:sz w:val="24"/>
    </w:rPr>
  </w:style>
  <w:style w:type="character" w:customStyle="1" w:styleId="Heading2Char">
    <w:name w:val="Heading 2 Char"/>
    <w:link w:val="Heading2"/>
    <w:rsid w:val="002D775D"/>
    <w:rPr>
      <w:rFonts w:ascii="Times New Roman" w:eastAsia="Times New Roman" w:hAnsi="Times New Roman"/>
      <w:b/>
      <w:sz w:val="24"/>
    </w:rPr>
  </w:style>
  <w:style w:type="character" w:customStyle="1" w:styleId="Heading3Char">
    <w:name w:val="Heading 3 Char"/>
    <w:link w:val="Heading3"/>
    <w:rsid w:val="002D775D"/>
    <w:rPr>
      <w:rFonts w:ascii="Times New Roman" w:eastAsia="Times New Roman" w:hAnsi="Times New Roman"/>
      <w:b/>
      <w:sz w:val="24"/>
    </w:rPr>
  </w:style>
  <w:style w:type="character" w:customStyle="1" w:styleId="Heading5Char">
    <w:name w:val="Heading 5 Char"/>
    <w:link w:val="Heading5"/>
    <w:rsid w:val="002D775D"/>
    <w:rPr>
      <w:rFonts w:ascii="Times New Roman" w:eastAsia="Times New Roman" w:hAnsi="Times New Roman"/>
      <w:sz w:val="22"/>
    </w:rPr>
  </w:style>
  <w:style w:type="paragraph" w:customStyle="1" w:styleId="tablehead">
    <w:name w:val="tablehead"/>
    <w:basedOn w:val="isonormal"/>
    <w:rsid w:val="002D775D"/>
    <w:pPr>
      <w:spacing w:before="40" w:after="20"/>
      <w:jc w:val="center"/>
    </w:pPr>
    <w:rPr>
      <w:b/>
    </w:rPr>
  </w:style>
  <w:style w:type="paragraph" w:customStyle="1" w:styleId="tabletext11">
    <w:name w:val="tabletext1/1"/>
    <w:basedOn w:val="isonormal"/>
    <w:rsid w:val="002D775D"/>
    <w:pPr>
      <w:spacing w:before="20" w:after="20"/>
      <w:jc w:val="left"/>
    </w:pPr>
  </w:style>
  <w:style w:type="paragraph" w:customStyle="1" w:styleId="isonormal">
    <w:name w:val="isonormal"/>
    <w:rsid w:val="002D775D"/>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blockhd1">
    <w:name w:val="blockhd1"/>
    <w:basedOn w:val="isonormal"/>
    <w:next w:val="blocktext1"/>
    <w:rsid w:val="002D775D"/>
    <w:pPr>
      <w:keepNext/>
      <w:keepLines/>
      <w:suppressAutoHyphens/>
      <w:jc w:val="left"/>
    </w:pPr>
    <w:rPr>
      <w:b/>
    </w:rPr>
  </w:style>
  <w:style w:type="paragraph" w:customStyle="1" w:styleId="blockhd2">
    <w:name w:val="blockhd2"/>
    <w:basedOn w:val="isonormal"/>
    <w:next w:val="blocktext2"/>
    <w:rsid w:val="002D775D"/>
    <w:pPr>
      <w:keepNext/>
      <w:keepLines/>
      <w:suppressAutoHyphens/>
      <w:ind w:left="300"/>
      <w:jc w:val="left"/>
    </w:pPr>
    <w:rPr>
      <w:b/>
    </w:rPr>
  </w:style>
  <w:style w:type="paragraph" w:customStyle="1" w:styleId="blockhd3">
    <w:name w:val="blockhd3"/>
    <w:basedOn w:val="isonormal"/>
    <w:next w:val="blocktext3"/>
    <w:rsid w:val="002D775D"/>
    <w:pPr>
      <w:keepNext/>
      <w:keepLines/>
      <w:suppressAutoHyphens/>
      <w:ind w:left="600"/>
      <w:jc w:val="left"/>
    </w:pPr>
    <w:rPr>
      <w:b/>
    </w:rPr>
  </w:style>
  <w:style w:type="paragraph" w:customStyle="1" w:styleId="blockhd4">
    <w:name w:val="blockhd4"/>
    <w:basedOn w:val="isonormal"/>
    <w:next w:val="blocktext4"/>
    <w:rsid w:val="002D775D"/>
    <w:pPr>
      <w:keepNext/>
      <w:keepLines/>
      <w:suppressAutoHyphens/>
      <w:ind w:left="900"/>
      <w:jc w:val="left"/>
    </w:pPr>
    <w:rPr>
      <w:b/>
    </w:rPr>
  </w:style>
  <w:style w:type="paragraph" w:customStyle="1" w:styleId="blockhd5">
    <w:name w:val="blockhd5"/>
    <w:basedOn w:val="isonormal"/>
    <w:next w:val="blocktext5"/>
    <w:rsid w:val="002D775D"/>
    <w:pPr>
      <w:keepNext/>
      <w:keepLines/>
      <w:suppressAutoHyphens/>
      <w:ind w:left="1200"/>
      <w:jc w:val="left"/>
    </w:pPr>
    <w:rPr>
      <w:b/>
    </w:rPr>
  </w:style>
  <w:style w:type="paragraph" w:customStyle="1" w:styleId="blockhd6">
    <w:name w:val="blockhd6"/>
    <w:basedOn w:val="isonormal"/>
    <w:next w:val="blocktext6"/>
    <w:rsid w:val="002D775D"/>
    <w:pPr>
      <w:keepNext/>
      <w:keepLines/>
      <w:suppressAutoHyphens/>
      <w:ind w:left="1500"/>
      <w:jc w:val="left"/>
    </w:pPr>
    <w:rPr>
      <w:b/>
    </w:rPr>
  </w:style>
  <w:style w:type="paragraph" w:customStyle="1" w:styleId="blockhd7">
    <w:name w:val="blockhd7"/>
    <w:basedOn w:val="isonormal"/>
    <w:next w:val="blocktext7"/>
    <w:rsid w:val="002D775D"/>
    <w:pPr>
      <w:keepNext/>
      <w:keepLines/>
      <w:suppressAutoHyphens/>
      <w:ind w:left="1800"/>
      <w:jc w:val="left"/>
    </w:pPr>
    <w:rPr>
      <w:b/>
    </w:rPr>
  </w:style>
  <w:style w:type="paragraph" w:customStyle="1" w:styleId="blockhd8">
    <w:name w:val="blockhd8"/>
    <w:basedOn w:val="isonormal"/>
    <w:next w:val="blocktext8"/>
    <w:rsid w:val="002D775D"/>
    <w:pPr>
      <w:keepNext/>
      <w:keepLines/>
      <w:suppressAutoHyphens/>
      <w:ind w:left="2100"/>
      <w:jc w:val="left"/>
    </w:pPr>
    <w:rPr>
      <w:b/>
    </w:rPr>
  </w:style>
  <w:style w:type="paragraph" w:customStyle="1" w:styleId="blockhd9">
    <w:name w:val="blockhd9"/>
    <w:basedOn w:val="isonormal"/>
    <w:next w:val="blocktext9"/>
    <w:rsid w:val="002D775D"/>
    <w:pPr>
      <w:keepNext/>
      <w:keepLines/>
      <w:suppressAutoHyphens/>
      <w:ind w:left="2400"/>
      <w:jc w:val="left"/>
    </w:pPr>
    <w:rPr>
      <w:b/>
    </w:rPr>
  </w:style>
  <w:style w:type="paragraph" w:customStyle="1" w:styleId="blocktext1">
    <w:name w:val="blocktext1"/>
    <w:basedOn w:val="isonormal"/>
    <w:rsid w:val="002D775D"/>
    <w:pPr>
      <w:keepLines/>
    </w:pPr>
  </w:style>
  <w:style w:type="paragraph" w:customStyle="1" w:styleId="blocktext10">
    <w:name w:val="blocktext10"/>
    <w:basedOn w:val="isonormal"/>
    <w:rsid w:val="002D775D"/>
    <w:pPr>
      <w:keepLines/>
      <w:ind w:left="2700"/>
    </w:pPr>
  </w:style>
  <w:style w:type="paragraph" w:customStyle="1" w:styleId="blocktext2">
    <w:name w:val="blocktext2"/>
    <w:basedOn w:val="isonormal"/>
    <w:rsid w:val="002D775D"/>
    <w:pPr>
      <w:keepLines/>
      <w:ind w:left="300"/>
    </w:pPr>
  </w:style>
  <w:style w:type="paragraph" w:customStyle="1" w:styleId="blocktext3">
    <w:name w:val="blocktext3"/>
    <w:basedOn w:val="isonormal"/>
    <w:rsid w:val="002D775D"/>
    <w:pPr>
      <w:keepLines/>
      <w:ind w:left="600"/>
    </w:pPr>
  </w:style>
  <w:style w:type="paragraph" w:customStyle="1" w:styleId="blocktext4">
    <w:name w:val="blocktext4"/>
    <w:basedOn w:val="isonormal"/>
    <w:link w:val="blocktext4Char"/>
    <w:rsid w:val="002D775D"/>
    <w:pPr>
      <w:keepLines/>
      <w:ind w:left="900"/>
    </w:pPr>
  </w:style>
  <w:style w:type="paragraph" w:customStyle="1" w:styleId="blocktext5">
    <w:name w:val="blocktext5"/>
    <w:basedOn w:val="isonormal"/>
    <w:rsid w:val="002D775D"/>
    <w:pPr>
      <w:keepLines/>
      <w:ind w:left="1200"/>
    </w:pPr>
  </w:style>
  <w:style w:type="paragraph" w:customStyle="1" w:styleId="blocktext6">
    <w:name w:val="blocktext6"/>
    <w:basedOn w:val="isonormal"/>
    <w:rsid w:val="002D775D"/>
    <w:pPr>
      <w:keepLines/>
      <w:ind w:left="1500"/>
    </w:pPr>
  </w:style>
  <w:style w:type="paragraph" w:customStyle="1" w:styleId="blocktext7">
    <w:name w:val="blocktext7"/>
    <w:basedOn w:val="isonormal"/>
    <w:rsid w:val="002D775D"/>
    <w:pPr>
      <w:keepLines/>
      <w:ind w:left="1800"/>
    </w:pPr>
  </w:style>
  <w:style w:type="paragraph" w:customStyle="1" w:styleId="blocktext8">
    <w:name w:val="blocktext8"/>
    <w:basedOn w:val="isonormal"/>
    <w:rsid w:val="002D775D"/>
    <w:pPr>
      <w:keepLines/>
      <w:ind w:left="2100"/>
    </w:pPr>
  </w:style>
  <w:style w:type="paragraph" w:customStyle="1" w:styleId="blocktext9">
    <w:name w:val="blocktext9"/>
    <w:basedOn w:val="isonormal"/>
    <w:rsid w:val="002D775D"/>
    <w:pPr>
      <w:keepLines/>
      <w:ind w:left="2400"/>
    </w:pPr>
  </w:style>
  <w:style w:type="paragraph" w:customStyle="1" w:styleId="boxrule">
    <w:name w:val="boxrule"/>
    <w:basedOn w:val="isonormal"/>
    <w:next w:val="blocktext1"/>
    <w:rsid w:val="002D775D"/>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centeredtext">
    <w:name w:val="centeredtext"/>
    <w:basedOn w:val="isonormal"/>
    <w:rsid w:val="002D775D"/>
    <w:pPr>
      <w:jc w:val="center"/>
    </w:pPr>
    <w:rPr>
      <w:b/>
    </w:rPr>
  </w:style>
  <w:style w:type="paragraph" w:customStyle="1" w:styleId="ctoutlinetxt1">
    <w:name w:val="ctoutlinetxt1"/>
    <w:basedOn w:val="isonormal"/>
    <w:rsid w:val="002D775D"/>
    <w:pPr>
      <w:keepLines/>
      <w:tabs>
        <w:tab w:val="right" w:pos="360"/>
        <w:tab w:val="left" w:pos="480"/>
      </w:tabs>
      <w:spacing w:before="160"/>
      <w:ind w:left="480" w:hanging="480"/>
    </w:pPr>
  </w:style>
  <w:style w:type="paragraph" w:customStyle="1" w:styleId="ctoutlinetxt2">
    <w:name w:val="ctoutlinetxt2"/>
    <w:basedOn w:val="isonormal"/>
    <w:rsid w:val="002D775D"/>
    <w:pPr>
      <w:keepLines/>
      <w:tabs>
        <w:tab w:val="right" w:pos="760"/>
        <w:tab w:val="left" w:pos="880"/>
      </w:tabs>
      <w:ind w:left="880" w:hanging="880"/>
    </w:pPr>
  </w:style>
  <w:style w:type="paragraph" w:customStyle="1" w:styleId="ctoutlinetxt3">
    <w:name w:val="ctoutlinetxt3"/>
    <w:basedOn w:val="isonormal"/>
    <w:rsid w:val="002D775D"/>
    <w:pPr>
      <w:tabs>
        <w:tab w:val="right" w:pos="1240"/>
        <w:tab w:val="left" w:pos="1360"/>
      </w:tabs>
      <w:ind w:left="1360" w:hanging="1360"/>
    </w:pPr>
  </w:style>
  <w:style w:type="paragraph" w:customStyle="1" w:styleId="ctoutlinetxt4">
    <w:name w:val="ctoutlinetxt4"/>
    <w:basedOn w:val="isonormal"/>
    <w:rsid w:val="002D775D"/>
    <w:pPr>
      <w:keepLines/>
      <w:tabs>
        <w:tab w:val="right" w:pos="1600"/>
        <w:tab w:val="left" w:pos="1720"/>
      </w:tabs>
      <w:ind w:left="1720" w:hanging="1720"/>
    </w:pPr>
  </w:style>
  <w:style w:type="character" w:customStyle="1" w:styleId="formlink">
    <w:name w:val="formlink"/>
    <w:rsid w:val="002D775D"/>
    <w:rPr>
      <w:b/>
    </w:rPr>
  </w:style>
  <w:style w:type="paragraph" w:customStyle="1" w:styleId="icblock">
    <w:name w:val="i/cblock"/>
    <w:basedOn w:val="isonormal"/>
    <w:rsid w:val="002D775D"/>
    <w:pPr>
      <w:tabs>
        <w:tab w:val="left" w:leader="dot" w:pos="7200"/>
      </w:tabs>
      <w:spacing w:before="0"/>
      <w:jc w:val="left"/>
    </w:pPr>
  </w:style>
  <w:style w:type="paragraph" w:customStyle="1" w:styleId="instructphrase">
    <w:name w:val="instructphrase"/>
    <w:basedOn w:val="isonormal"/>
    <w:next w:val="outlinehd2"/>
    <w:rsid w:val="002D775D"/>
  </w:style>
  <w:style w:type="paragraph" w:styleId="MacroText">
    <w:name w:val="macro"/>
    <w:link w:val="MacroTextChar"/>
    <w:rsid w:val="002D775D"/>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Arial" w:eastAsia="Times New Roman" w:hAnsi="Arial"/>
    </w:rPr>
  </w:style>
  <w:style w:type="character" w:customStyle="1" w:styleId="MacroTextChar">
    <w:name w:val="Macro Text Char"/>
    <w:link w:val="MacroText"/>
    <w:rsid w:val="002D775D"/>
    <w:rPr>
      <w:rFonts w:ascii="Arial" w:eastAsia="Times New Roman" w:hAnsi="Arial"/>
    </w:rPr>
  </w:style>
  <w:style w:type="paragraph" w:customStyle="1" w:styleId="noboxaddlrule">
    <w:name w:val="noboxaddlrule"/>
    <w:basedOn w:val="isonormal"/>
    <w:next w:val="blocktext1"/>
    <w:rsid w:val="002D775D"/>
    <w:pPr>
      <w:keepLines/>
      <w:suppressAutoHyphens/>
      <w:spacing w:before="0"/>
      <w:jc w:val="left"/>
    </w:pPr>
    <w:rPr>
      <w:b/>
    </w:rPr>
  </w:style>
  <w:style w:type="paragraph" w:customStyle="1" w:styleId="outlinehd1">
    <w:name w:val="outlinehd1"/>
    <w:basedOn w:val="isonormal"/>
    <w:next w:val="blocktext2"/>
    <w:rsid w:val="002D775D"/>
    <w:pPr>
      <w:keepNext/>
      <w:keepLines/>
      <w:tabs>
        <w:tab w:val="right" w:pos="180"/>
        <w:tab w:val="left" w:pos="300"/>
      </w:tabs>
      <w:ind w:left="300" w:hanging="300"/>
    </w:pPr>
    <w:rPr>
      <w:b/>
    </w:rPr>
  </w:style>
  <w:style w:type="paragraph" w:customStyle="1" w:styleId="outlinehd2">
    <w:name w:val="outlinehd2"/>
    <w:basedOn w:val="isonormal"/>
    <w:next w:val="blocktext3"/>
    <w:rsid w:val="002D775D"/>
    <w:pPr>
      <w:keepNext/>
      <w:keepLines/>
      <w:tabs>
        <w:tab w:val="right" w:pos="480"/>
        <w:tab w:val="left" w:pos="600"/>
      </w:tabs>
      <w:ind w:left="600" w:hanging="600"/>
    </w:pPr>
    <w:rPr>
      <w:b/>
    </w:rPr>
  </w:style>
  <w:style w:type="paragraph" w:customStyle="1" w:styleId="outlinehd3">
    <w:name w:val="outlinehd3"/>
    <w:basedOn w:val="isonormal"/>
    <w:next w:val="blocktext4"/>
    <w:rsid w:val="002D775D"/>
    <w:pPr>
      <w:keepNext/>
      <w:keepLines/>
      <w:tabs>
        <w:tab w:val="right" w:pos="780"/>
        <w:tab w:val="left" w:pos="900"/>
      </w:tabs>
      <w:ind w:left="900" w:hanging="900"/>
    </w:pPr>
    <w:rPr>
      <w:b/>
    </w:rPr>
  </w:style>
  <w:style w:type="paragraph" w:customStyle="1" w:styleId="outlinehd4">
    <w:name w:val="outlinehd4"/>
    <w:basedOn w:val="isonormal"/>
    <w:next w:val="blocktext5"/>
    <w:rsid w:val="002D775D"/>
    <w:pPr>
      <w:keepNext/>
      <w:keepLines/>
      <w:tabs>
        <w:tab w:val="right" w:pos="1080"/>
        <w:tab w:val="left" w:pos="1200"/>
      </w:tabs>
      <w:ind w:left="1200" w:hanging="1200"/>
    </w:pPr>
    <w:rPr>
      <w:b/>
    </w:rPr>
  </w:style>
  <w:style w:type="paragraph" w:customStyle="1" w:styleId="outlinehd5">
    <w:name w:val="outlinehd5"/>
    <w:basedOn w:val="isonormal"/>
    <w:next w:val="blocktext6"/>
    <w:rsid w:val="002D775D"/>
    <w:pPr>
      <w:keepNext/>
      <w:keepLines/>
      <w:tabs>
        <w:tab w:val="right" w:pos="1380"/>
        <w:tab w:val="left" w:pos="1500"/>
      </w:tabs>
      <w:ind w:left="1500" w:hanging="1500"/>
    </w:pPr>
    <w:rPr>
      <w:b/>
    </w:rPr>
  </w:style>
  <w:style w:type="paragraph" w:customStyle="1" w:styleId="outlinehd6">
    <w:name w:val="outlinehd6"/>
    <w:basedOn w:val="isonormal"/>
    <w:next w:val="blocktext7"/>
    <w:rsid w:val="002D775D"/>
    <w:pPr>
      <w:keepNext/>
      <w:keepLines/>
      <w:tabs>
        <w:tab w:val="right" w:pos="1680"/>
        <w:tab w:val="left" w:pos="1800"/>
      </w:tabs>
      <w:ind w:left="1800" w:hanging="1800"/>
    </w:pPr>
    <w:rPr>
      <w:b/>
    </w:rPr>
  </w:style>
  <w:style w:type="paragraph" w:customStyle="1" w:styleId="outlinehd7">
    <w:name w:val="outlinehd7"/>
    <w:basedOn w:val="isonormal"/>
    <w:next w:val="blocktext8"/>
    <w:rsid w:val="002D775D"/>
    <w:pPr>
      <w:keepNext/>
      <w:keepLines/>
      <w:tabs>
        <w:tab w:val="right" w:pos="1980"/>
        <w:tab w:val="left" w:pos="2100"/>
      </w:tabs>
      <w:ind w:left="2100" w:hanging="2100"/>
    </w:pPr>
    <w:rPr>
      <w:b/>
    </w:rPr>
  </w:style>
  <w:style w:type="paragraph" w:customStyle="1" w:styleId="outlinehd8">
    <w:name w:val="outlinehd8"/>
    <w:basedOn w:val="isonormal"/>
    <w:next w:val="blocktext9"/>
    <w:rsid w:val="002D775D"/>
    <w:pPr>
      <w:keepNext/>
      <w:keepLines/>
      <w:tabs>
        <w:tab w:val="right" w:pos="2280"/>
        <w:tab w:val="left" w:pos="2400"/>
      </w:tabs>
      <w:ind w:left="2400" w:hanging="2400"/>
    </w:pPr>
    <w:rPr>
      <w:b/>
    </w:rPr>
  </w:style>
  <w:style w:type="paragraph" w:customStyle="1" w:styleId="outlinehd9">
    <w:name w:val="outlinehd9"/>
    <w:basedOn w:val="isonormal"/>
    <w:next w:val="blocktext10"/>
    <w:rsid w:val="002D775D"/>
    <w:pPr>
      <w:keepNext/>
      <w:keepLines/>
      <w:tabs>
        <w:tab w:val="right" w:pos="2580"/>
        <w:tab w:val="left" w:pos="2700"/>
      </w:tabs>
      <w:ind w:left="2700" w:hanging="2700"/>
    </w:pPr>
    <w:rPr>
      <w:b/>
    </w:rPr>
  </w:style>
  <w:style w:type="paragraph" w:customStyle="1" w:styleId="outlinetxt1">
    <w:name w:val="outlinetxt1"/>
    <w:basedOn w:val="isonormal"/>
    <w:rsid w:val="002D775D"/>
    <w:pPr>
      <w:keepLines/>
      <w:tabs>
        <w:tab w:val="right" w:pos="180"/>
        <w:tab w:val="left" w:pos="300"/>
      </w:tabs>
      <w:ind w:left="300" w:hanging="300"/>
    </w:pPr>
  </w:style>
  <w:style w:type="paragraph" w:customStyle="1" w:styleId="outlinetxt2">
    <w:name w:val="outlinetxt2"/>
    <w:basedOn w:val="isonormal"/>
    <w:rsid w:val="002D775D"/>
    <w:pPr>
      <w:keepLines/>
      <w:tabs>
        <w:tab w:val="right" w:pos="480"/>
        <w:tab w:val="left" w:pos="600"/>
      </w:tabs>
      <w:ind w:left="600" w:hanging="600"/>
    </w:pPr>
  </w:style>
  <w:style w:type="paragraph" w:customStyle="1" w:styleId="outlinetxt3">
    <w:name w:val="outlinetxt3"/>
    <w:basedOn w:val="isonormal"/>
    <w:rsid w:val="002D775D"/>
    <w:pPr>
      <w:keepLines/>
      <w:tabs>
        <w:tab w:val="right" w:pos="780"/>
        <w:tab w:val="left" w:pos="900"/>
      </w:tabs>
      <w:ind w:left="900" w:hanging="900"/>
    </w:pPr>
  </w:style>
  <w:style w:type="paragraph" w:customStyle="1" w:styleId="outlinetxt4">
    <w:name w:val="outlinetxt4"/>
    <w:basedOn w:val="isonormal"/>
    <w:rsid w:val="002D775D"/>
    <w:pPr>
      <w:keepLines/>
      <w:tabs>
        <w:tab w:val="right" w:pos="1080"/>
        <w:tab w:val="left" w:pos="1200"/>
      </w:tabs>
      <w:ind w:left="1200" w:hanging="1200"/>
    </w:pPr>
  </w:style>
  <w:style w:type="paragraph" w:customStyle="1" w:styleId="outlinetxt5">
    <w:name w:val="outlinetxt5"/>
    <w:basedOn w:val="isonormal"/>
    <w:link w:val="outlinetxt5Char"/>
    <w:rsid w:val="002D775D"/>
    <w:pPr>
      <w:keepLines/>
      <w:tabs>
        <w:tab w:val="right" w:pos="1380"/>
        <w:tab w:val="left" w:pos="1500"/>
      </w:tabs>
      <w:ind w:left="1500" w:hanging="1500"/>
    </w:pPr>
  </w:style>
  <w:style w:type="paragraph" w:customStyle="1" w:styleId="outlinetxt6">
    <w:name w:val="outlinetxt6"/>
    <w:basedOn w:val="isonormal"/>
    <w:rsid w:val="002D775D"/>
    <w:pPr>
      <w:keepLines/>
      <w:tabs>
        <w:tab w:val="right" w:pos="1680"/>
        <w:tab w:val="left" w:pos="1800"/>
      </w:tabs>
      <w:ind w:left="1800" w:hanging="1800"/>
    </w:pPr>
  </w:style>
  <w:style w:type="paragraph" w:customStyle="1" w:styleId="outlinetxt7">
    <w:name w:val="outlinetxt7"/>
    <w:basedOn w:val="isonormal"/>
    <w:rsid w:val="002D775D"/>
    <w:pPr>
      <w:keepLines/>
      <w:tabs>
        <w:tab w:val="right" w:pos="1980"/>
        <w:tab w:val="left" w:pos="2100"/>
      </w:tabs>
      <w:ind w:left="2100" w:hanging="2100"/>
    </w:pPr>
  </w:style>
  <w:style w:type="paragraph" w:customStyle="1" w:styleId="outlinetxt8">
    <w:name w:val="outlinetxt8"/>
    <w:basedOn w:val="isonormal"/>
    <w:rsid w:val="002D775D"/>
    <w:pPr>
      <w:keepLines/>
      <w:tabs>
        <w:tab w:val="right" w:pos="2280"/>
        <w:tab w:val="left" w:pos="2400"/>
      </w:tabs>
      <w:ind w:left="2400" w:hanging="2400"/>
    </w:pPr>
  </w:style>
  <w:style w:type="paragraph" w:customStyle="1" w:styleId="outlinetxt9">
    <w:name w:val="outlinetxt9"/>
    <w:basedOn w:val="isonormal"/>
    <w:rsid w:val="002D775D"/>
    <w:pPr>
      <w:keepLines/>
      <w:tabs>
        <w:tab w:val="right" w:pos="2580"/>
        <w:tab w:val="left" w:pos="2700"/>
      </w:tabs>
      <w:ind w:left="2700" w:hanging="2700"/>
    </w:pPr>
  </w:style>
  <w:style w:type="character" w:styleId="PageNumber">
    <w:name w:val="page number"/>
    <w:basedOn w:val="DefaultParagraphFont"/>
    <w:rsid w:val="002D775D"/>
  </w:style>
  <w:style w:type="character" w:customStyle="1" w:styleId="rulelink">
    <w:name w:val="rulelink"/>
    <w:rsid w:val="002D775D"/>
    <w:rPr>
      <w:b/>
    </w:rPr>
  </w:style>
  <w:style w:type="paragraph" w:styleId="Signature">
    <w:name w:val="Signature"/>
    <w:basedOn w:val="Normal"/>
    <w:link w:val="SignatureChar"/>
    <w:rsid w:val="002D775D"/>
    <w:pPr>
      <w:ind w:left="4320"/>
    </w:pPr>
  </w:style>
  <w:style w:type="character" w:customStyle="1" w:styleId="SignatureChar">
    <w:name w:val="Signature Char"/>
    <w:link w:val="Signature"/>
    <w:rsid w:val="002D775D"/>
    <w:rPr>
      <w:rFonts w:ascii="Times New Roman" w:eastAsia="Times New Roman" w:hAnsi="Times New Roman"/>
      <w:sz w:val="24"/>
    </w:rPr>
  </w:style>
  <w:style w:type="paragraph" w:customStyle="1" w:styleId="space2">
    <w:name w:val="space2"/>
    <w:basedOn w:val="isonormal"/>
    <w:next w:val="isonormal"/>
    <w:rsid w:val="002D775D"/>
    <w:pPr>
      <w:spacing w:before="0" w:line="40" w:lineRule="exact"/>
    </w:pPr>
  </w:style>
  <w:style w:type="paragraph" w:customStyle="1" w:styleId="space4">
    <w:name w:val="space4"/>
    <w:basedOn w:val="isonormal"/>
    <w:next w:val="isonormal"/>
    <w:rsid w:val="002D775D"/>
    <w:pPr>
      <w:spacing w:before="0" w:line="80" w:lineRule="exact"/>
    </w:pPr>
  </w:style>
  <w:style w:type="paragraph" w:customStyle="1" w:styleId="space8">
    <w:name w:val="space8"/>
    <w:basedOn w:val="isonormal"/>
    <w:next w:val="isonormal"/>
    <w:rsid w:val="002D775D"/>
    <w:pPr>
      <w:spacing w:before="0" w:line="160" w:lineRule="exact"/>
    </w:pPr>
  </w:style>
  <w:style w:type="character" w:customStyle="1" w:styleId="spotlinksource">
    <w:name w:val="spotlinksource"/>
    <w:rsid w:val="002D775D"/>
    <w:rPr>
      <w:b/>
    </w:rPr>
  </w:style>
  <w:style w:type="character" w:customStyle="1" w:styleId="spotlinktarget">
    <w:name w:val="spotlinktarget"/>
    <w:rsid w:val="002D775D"/>
    <w:rPr>
      <w:b/>
    </w:rPr>
  </w:style>
  <w:style w:type="paragraph" w:customStyle="1" w:styleId="subcap">
    <w:name w:val="subcap"/>
    <w:basedOn w:val="isonormal"/>
    <w:rsid w:val="002D775D"/>
    <w:pPr>
      <w:keepLines/>
      <w:suppressAutoHyphens/>
      <w:spacing w:before="0" w:line="200" w:lineRule="exact"/>
      <w:jc w:val="left"/>
    </w:pPr>
    <w:rPr>
      <w:b/>
      <w:caps/>
    </w:rPr>
  </w:style>
  <w:style w:type="paragraph" w:customStyle="1" w:styleId="subcap2">
    <w:name w:val="subcap2"/>
    <w:basedOn w:val="isonormal"/>
    <w:rsid w:val="002D775D"/>
    <w:pPr>
      <w:spacing w:before="0" w:line="200" w:lineRule="exact"/>
      <w:jc w:val="left"/>
    </w:pPr>
    <w:rPr>
      <w:b/>
    </w:rPr>
  </w:style>
  <w:style w:type="paragraph" w:styleId="Subtitle">
    <w:name w:val="Subtitle"/>
    <w:basedOn w:val="Normal"/>
    <w:link w:val="SubtitleChar"/>
    <w:qFormat/>
    <w:rsid w:val="002D775D"/>
    <w:pPr>
      <w:spacing w:after="60"/>
      <w:jc w:val="center"/>
    </w:pPr>
    <w:rPr>
      <w:i/>
    </w:rPr>
  </w:style>
  <w:style w:type="character" w:customStyle="1" w:styleId="SubtitleChar">
    <w:name w:val="Subtitle Char"/>
    <w:link w:val="Subtitle"/>
    <w:rsid w:val="002D775D"/>
    <w:rPr>
      <w:rFonts w:ascii="Times New Roman" w:eastAsia="Times New Roman" w:hAnsi="Times New Roman"/>
      <w:i/>
      <w:sz w:val="24"/>
    </w:rPr>
  </w:style>
  <w:style w:type="table" w:styleId="TableGrid">
    <w:name w:val="Table Grid"/>
    <w:basedOn w:val="TableNormal"/>
    <w:rsid w:val="002D775D"/>
    <w:pPr>
      <w:overflowPunct w:val="0"/>
      <w:autoSpaceDE w:val="0"/>
      <w:autoSpaceDN w:val="0"/>
      <w:adjustRightInd w:val="0"/>
      <w:spacing w:before="80" w:line="190" w:lineRule="exact"/>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Authorities">
    <w:name w:val="table of authorities"/>
    <w:basedOn w:val="Normal"/>
    <w:next w:val="Normal"/>
    <w:rsid w:val="002D775D"/>
    <w:pPr>
      <w:tabs>
        <w:tab w:val="right" w:leader="dot" w:pos="10080"/>
      </w:tabs>
      <w:ind w:left="180" w:hanging="180"/>
    </w:pPr>
  </w:style>
  <w:style w:type="paragraph" w:styleId="TableofFigures">
    <w:name w:val="table of figures"/>
    <w:basedOn w:val="Normal"/>
    <w:next w:val="Normal"/>
    <w:rsid w:val="002D775D"/>
    <w:pPr>
      <w:tabs>
        <w:tab w:val="right" w:leader="dot" w:pos="4680"/>
      </w:tabs>
      <w:ind w:left="360" w:hanging="360"/>
    </w:pPr>
  </w:style>
  <w:style w:type="paragraph" w:customStyle="1" w:styleId="table2text04">
    <w:name w:val="table2text0/4"/>
    <w:basedOn w:val="isonormal"/>
    <w:rsid w:val="002D775D"/>
    <w:pPr>
      <w:suppressAutoHyphens/>
      <w:spacing w:before="0" w:after="80"/>
      <w:ind w:left="240"/>
      <w:jc w:val="left"/>
    </w:pPr>
  </w:style>
  <w:style w:type="paragraph" w:customStyle="1" w:styleId="table2text44">
    <w:name w:val="table2text4/4"/>
    <w:basedOn w:val="isonormal"/>
    <w:rsid w:val="002D775D"/>
    <w:pPr>
      <w:spacing w:after="80"/>
      <w:ind w:left="240"/>
      <w:jc w:val="left"/>
    </w:pPr>
  </w:style>
  <w:style w:type="paragraph" w:customStyle="1" w:styleId="table3text04">
    <w:name w:val="table3text0/4"/>
    <w:basedOn w:val="isonormal"/>
    <w:next w:val="table2text04"/>
    <w:rsid w:val="002D775D"/>
    <w:pPr>
      <w:suppressAutoHyphens/>
      <w:spacing w:before="0" w:after="80"/>
      <w:ind w:left="480"/>
      <w:jc w:val="left"/>
    </w:pPr>
  </w:style>
  <w:style w:type="paragraph" w:customStyle="1" w:styleId="table4text04">
    <w:name w:val="table4text0/4"/>
    <w:basedOn w:val="isonormal"/>
    <w:autoRedefine/>
    <w:rsid w:val="002D775D"/>
    <w:pPr>
      <w:suppressAutoHyphens/>
      <w:spacing w:before="0" w:after="80"/>
      <w:ind w:left="720"/>
      <w:jc w:val="left"/>
    </w:pPr>
  </w:style>
  <w:style w:type="paragraph" w:customStyle="1" w:styleId="tablecaption">
    <w:name w:val="tablecaption"/>
    <w:basedOn w:val="isonormal"/>
    <w:rsid w:val="002D775D"/>
    <w:pPr>
      <w:jc w:val="left"/>
    </w:pPr>
    <w:rPr>
      <w:b/>
    </w:rPr>
  </w:style>
  <w:style w:type="character" w:customStyle="1" w:styleId="tablelink">
    <w:name w:val="tablelink"/>
    <w:rsid w:val="002D775D"/>
    <w:rPr>
      <w:b/>
    </w:rPr>
  </w:style>
  <w:style w:type="paragraph" w:customStyle="1" w:styleId="tabletext00">
    <w:name w:val="tabletext0/0"/>
    <w:basedOn w:val="isonormal"/>
    <w:rsid w:val="002D775D"/>
    <w:pPr>
      <w:spacing w:before="0"/>
      <w:jc w:val="left"/>
    </w:pPr>
  </w:style>
  <w:style w:type="paragraph" w:customStyle="1" w:styleId="tabletext01">
    <w:name w:val="tabletext0/1"/>
    <w:basedOn w:val="isonormal"/>
    <w:rsid w:val="002D775D"/>
    <w:pPr>
      <w:spacing w:before="0" w:after="20"/>
      <w:jc w:val="left"/>
    </w:pPr>
  </w:style>
  <w:style w:type="paragraph" w:customStyle="1" w:styleId="tabletext10">
    <w:name w:val="tabletext1/0"/>
    <w:basedOn w:val="isonormal"/>
    <w:rsid w:val="002D775D"/>
    <w:pPr>
      <w:spacing w:before="20"/>
      <w:jc w:val="left"/>
    </w:pPr>
  </w:style>
  <w:style w:type="paragraph" w:customStyle="1" w:styleId="tabletext40">
    <w:name w:val="tabletext4/0"/>
    <w:basedOn w:val="isonormal"/>
    <w:rsid w:val="002D775D"/>
    <w:pPr>
      <w:jc w:val="left"/>
    </w:pPr>
  </w:style>
  <w:style w:type="paragraph" w:customStyle="1" w:styleId="tabletext44">
    <w:name w:val="tabletext4/4"/>
    <w:basedOn w:val="isonormal"/>
    <w:rsid w:val="002D775D"/>
    <w:pPr>
      <w:spacing w:after="80"/>
      <w:jc w:val="left"/>
    </w:pPr>
  </w:style>
  <w:style w:type="paragraph" w:customStyle="1" w:styleId="terr2colblock1">
    <w:name w:val="terr2colblock1"/>
    <w:basedOn w:val="isonormal"/>
    <w:rsid w:val="002D775D"/>
    <w:pPr>
      <w:tabs>
        <w:tab w:val="left" w:leader="dot" w:pos="4240"/>
      </w:tabs>
      <w:spacing w:before="0"/>
      <w:jc w:val="left"/>
    </w:pPr>
  </w:style>
  <w:style w:type="paragraph" w:customStyle="1" w:styleId="terr2colblock2">
    <w:name w:val="terr2colblock2"/>
    <w:basedOn w:val="isonormal"/>
    <w:rsid w:val="002D775D"/>
    <w:pPr>
      <w:tabs>
        <w:tab w:val="left" w:leader="dot" w:pos="4240"/>
      </w:tabs>
      <w:spacing w:before="0"/>
      <w:ind w:left="80"/>
      <w:jc w:val="left"/>
    </w:pPr>
  </w:style>
  <w:style w:type="paragraph" w:customStyle="1" w:styleId="terr2colblock3">
    <w:name w:val="terr2colblock3"/>
    <w:basedOn w:val="isonormal"/>
    <w:rsid w:val="002D775D"/>
    <w:pPr>
      <w:tabs>
        <w:tab w:val="left" w:leader="dot" w:pos="4240"/>
      </w:tabs>
      <w:spacing w:before="0"/>
      <w:ind w:left="160"/>
      <w:jc w:val="left"/>
    </w:pPr>
  </w:style>
  <w:style w:type="paragraph" w:customStyle="1" w:styleId="terr2colblock4">
    <w:name w:val="terr2colblock4"/>
    <w:basedOn w:val="isonormal"/>
    <w:rsid w:val="002D775D"/>
    <w:pPr>
      <w:tabs>
        <w:tab w:val="left" w:leader="dot" w:pos="4240"/>
      </w:tabs>
      <w:spacing w:before="0"/>
      <w:ind w:left="320"/>
      <w:jc w:val="left"/>
    </w:pPr>
  </w:style>
  <w:style w:type="paragraph" w:customStyle="1" w:styleId="terr2colhang">
    <w:name w:val="terr2colhang"/>
    <w:basedOn w:val="isonormal"/>
    <w:rsid w:val="002D775D"/>
    <w:pPr>
      <w:tabs>
        <w:tab w:val="left" w:leader="dot" w:pos="4240"/>
      </w:tabs>
      <w:spacing w:before="0"/>
      <w:ind w:left="160" w:hanging="160"/>
      <w:jc w:val="left"/>
    </w:pPr>
  </w:style>
  <w:style w:type="paragraph" w:customStyle="1" w:styleId="terr3colblock1">
    <w:name w:val="terr3colblock1"/>
    <w:basedOn w:val="isonormal"/>
    <w:rsid w:val="002D775D"/>
    <w:pPr>
      <w:tabs>
        <w:tab w:val="left" w:leader="dot" w:pos="2500"/>
      </w:tabs>
      <w:spacing w:before="0"/>
      <w:jc w:val="left"/>
    </w:pPr>
  </w:style>
  <w:style w:type="paragraph" w:customStyle="1" w:styleId="terr3colhang">
    <w:name w:val="terr3colhang"/>
    <w:basedOn w:val="isonormal"/>
    <w:rsid w:val="002D775D"/>
    <w:pPr>
      <w:tabs>
        <w:tab w:val="left" w:leader="dot" w:pos="2500"/>
      </w:tabs>
      <w:spacing w:before="0"/>
      <w:ind w:left="160" w:hanging="160"/>
      <w:jc w:val="left"/>
    </w:pPr>
  </w:style>
  <w:style w:type="paragraph" w:customStyle="1" w:styleId="terrtoc">
    <w:name w:val="terrtoc"/>
    <w:basedOn w:val="isonormal"/>
    <w:rsid w:val="002D775D"/>
    <w:pPr>
      <w:spacing w:before="50" w:after="50"/>
      <w:jc w:val="center"/>
    </w:pPr>
    <w:rPr>
      <w:b/>
    </w:rPr>
  </w:style>
  <w:style w:type="paragraph" w:customStyle="1" w:styleId="toc4outlinehd3">
    <w:name w:val="toc4outlinehd3"/>
    <w:basedOn w:val="outlinehd3"/>
    <w:next w:val="blocktext4"/>
    <w:rsid w:val="002D775D"/>
  </w:style>
  <w:style w:type="paragraph" w:customStyle="1" w:styleId="tabletext1">
    <w:name w:val="tabletext1"/>
    <w:rsid w:val="002D775D"/>
    <w:pPr>
      <w:suppressAutoHyphens/>
      <w:overflowPunct w:val="0"/>
      <w:autoSpaceDE w:val="0"/>
      <w:autoSpaceDN w:val="0"/>
      <w:adjustRightInd w:val="0"/>
      <w:spacing w:before="80" w:line="180" w:lineRule="exact"/>
      <w:textAlignment w:val="baseline"/>
    </w:pPr>
    <w:rPr>
      <w:rFonts w:ascii="Arial" w:eastAsia="Times New Roman" w:hAnsi="Arial"/>
      <w:noProof/>
      <w:spacing w:val="6"/>
      <w:sz w:val="18"/>
    </w:rPr>
  </w:style>
  <w:style w:type="paragraph" w:customStyle="1" w:styleId="NotRatesLossCosts">
    <w:name w:val="NotRatesLossCosts"/>
    <w:rsid w:val="002D775D"/>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Picture1">
    <w:name w:val="Picture1"/>
    <w:rsid w:val="002D775D"/>
    <w:pPr>
      <w:overflowPunct w:val="0"/>
      <w:autoSpaceDE w:val="0"/>
      <w:autoSpaceDN w:val="0"/>
      <w:adjustRightInd w:val="0"/>
      <w:spacing w:line="180" w:lineRule="atLeast"/>
      <w:textAlignment w:val="baseline"/>
    </w:pPr>
    <w:rPr>
      <w:rFonts w:ascii="Arial" w:eastAsia="Times New Roman" w:hAnsi="Arial"/>
      <w:sz w:val="18"/>
    </w:rPr>
  </w:style>
  <w:style w:type="paragraph" w:customStyle="1" w:styleId="table1conttext">
    <w:name w:val="table1conttext"/>
    <w:basedOn w:val="Normal"/>
    <w:rsid w:val="002D775D"/>
    <w:pPr>
      <w:tabs>
        <w:tab w:val="left" w:leader="dot" w:pos="7200"/>
      </w:tabs>
      <w:spacing w:before="0" w:line="180" w:lineRule="exact"/>
      <w:ind w:left="200" w:hanging="200"/>
      <w:jc w:val="left"/>
    </w:pPr>
  </w:style>
  <w:style w:type="paragraph" w:customStyle="1" w:styleId="FilingHeader">
    <w:name w:val="Filing Header"/>
    <w:basedOn w:val="isonormal"/>
    <w:rsid w:val="002D775D"/>
    <w:pPr>
      <w:spacing w:before="0" w:line="240" w:lineRule="auto"/>
      <w:jc w:val="left"/>
    </w:pPr>
    <w:rPr>
      <w:sz w:val="20"/>
    </w:rPr>
  </w:style>
  <w:style w:type="paragraph" w:customStyle="1" w:styleId="FilingFooter">
    <w:name w:val="Filing Footer"/>
    <w:basedOn w:val="isonormal"/>
    <w:rsid w:val="002D775D"/>
    <w:pPr>
      <w:spacing w:line="240" w:lineRule="auto"/>
      <w:jc w:val="left"/>
    </w:pPr>
    <w:rPr>
      <w:sz w:val="16"/>
    </w:rPr>
  </w:style>
  <w:style w:type="paragraph" w:customStyle="1" w:styleId="EMheading1">
    <w:name w:val="EM heading 1"/>
    <w:basedOn w:val="isonormal"/>
    <w:next w:val="isonormal"/>
    <w:rsid w:val="002D775D"/>
    <w:pPr>
      <w:keepNext/>
      <w:keepLines/>
      <w:pBdr>
        <w:bottom w:val="single" w:sz="12" w:space="1" w:color="auto"/>
      </w:pBdr>
      <w:suppressAutoHyphens/>
      <w:spacing w:before="240" w:after="120" w:line="240" w:lineRule="auto"/>
      <w:jc w:val="left"/>
    </w:pPr>
    <w:rPr>
      <w:b/>
      <w:kern w:val="40"/>
      <w:sz w:val="40"/>
    </w:rPr>
  </w:style>
  <w:style w:type="paragraph" w:customStyle="1" w:styleId="EMheading2">
    <w:name w:val="EM heading 2"/>
    <w:basedOn w:val="isonormal"/>
    <w:next w:val="isonormal"/>
    <w:rsid w:val="002D775D"/>
    <w:pPr>
      <w:keepNext/>
      <w:keepLines/>
      <w:suppressAutoHyphens/>
      <w:spacing w:before="160" w:after="120" w:line="400" w:lineRule="exact"/>
      <w:jc w:val="left"/>
    </w:pPr>
    <w:rPr>
      <w:b/>
      <w:kern w:val="32"/>
      <w:sz w:val="32"/>
    </w:rPr>
  </w:style>
  <w:style w:type="paragraph" w:customStyle="1" w:styleId="EMheading3">
    <w:name w:val="EM heading 3"/>
    <w:basedOn w:val="isonormal"/>
    <w:next w:val="isonormal"/>
    <w:rsid w:val="002D775D"/>
    <w:pPr>
      <w:keepNext/>
      <w:keepLines/>
      <w:suppressAutoHyphens/>
      <w:spacing w:before="160" w:after="120" w:line="240" w:lineRule="auto"/>
      <w:ind w:left="1440"/>
      <w:jc w:val="left"/>
    </w:pPr>
    <w:rPr>
      <w:b/>
      <w:kern w:val="28"/>
      <w:sz w:val="28"/>
    </w:rPr>
  </w:style>
  <w:style w:type="paragraph" w:customStyle="1" w:styleId="NotocBoxrule">
    <w:name w:val="NotocBoxrule"/>
    <w:basedOn w:val="isonormal"/>
    <w:next w:val="blocktext1"/>
    <w:rsid w:val="002D775D"/>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NotocOutlinehd2">
    <w:name w:val="NotocOutlinehd2"/>
    <w:basedOn w:val="isonormal"/>
    <w:next w:val="blocktext3"/>
    <w:link w:val="NotocOutlinehd2Char"/>
    <w:rsid w:val="002D775D"/>
    <w:pPr>
      <w:keepLines/>
      <w:tabs>
        <w:tab w:val="right" w:pos="480"/>
        <w:tab w:val="left" w:pos="600"/>
      </w:tabs>
      <w:ind w:left="600" w:hanging="600"/>
    </w:pPr>
    <w:rPr>
      <w:b/>
    </w:rPr>
  </w:style>
  <w:style w:type="character" w:customStyle="1" w:styleId="NotocOutlinehd2Char">
    <w:name w:val="NotocOutlinehd2 Char"/>
    <w:link w:val="NotocOutlinehd2"/>
    <w:locked/>
    <w:rsid w:val="002D775D"/>
    <w:rPr>
      <w:rFonts w:ascii="Arial" w:eastAsia="Times New Roman" w:hAnsi="Arial"/>
      <w:b/>
      <w:sz w:val="18"/>
    </w:rPr>
  </w:style>
  <w:style w:type="paragraph" w:customStyle="1" w:styleId="NotocOutlinetxt2">
    <w:name w:val="NotocOutlinetxt2"/>
    <w:basedOn w:val="isonormal"/>
    <w:rsid w:val="002D775D"/>
    <w:pPr>
      <w:keepLines/>
      <w:tabs>
        <w:tab w:val="right" w:pos="480"/>
        <w:tab w:val="left" w:pos="600"/>
      </w:tabs>
      <w:ind w:left="600" w:hanging="600"/>
    </w:pPr>
  </w:style>
  <w:style w:type="paragraph" w:customStyle="1" w:styleId="Notocsubcap">
    <w:name w:val="Notocsubcap"/>
    <w:basedOn w:val="isonormal"/>
    <w:rsid w:val="002D775D"/>
    <w:pPr>
      <w:keepLines/>
      <w:suppressAutoHyphens/>
      <w:spacing w:before="0" w:line="200" w:lineRule="exact"/>
      <w:jc w:val="left"/>
    </w:pPr>
    <w:rPr>
      <w:b/>
      <w:caps/>
    </w:rPr>
  </w:style>
  <w:style w:type="paragraph" w:customStyle="1" w:styleId="terrver">
    <w:name w:val="terrver"/>
    <w:basedOn w:val="isonormal"/>
    <w:qFormat/>
    <w:rsid w:val="002D775D"/>
    <w:pPr>
      <w:spacing w:before="20" w:after="20"/>
      <w:jc w:val="center"/>
    </w:pPr>
    <w:rPr>
      <w:rFonts w:cs="Arial"/>
      <w:szCs w:val="18"/>
    </w:rPr>
  </w:style>
  <w:style w:type="paragraph" w:customStyle="1" w:styleId="subcap3">
    <w:name w:val="subcap3"/>
    <w:basedOn w:val="subcap"/>
    <w:rsid w:val="002D775D"/>
  </w:style>
  <w:style w:type="paragraph" w:customStyle="1" w:styleId="spacesingle">
    <w:name w:val="spacesingle"/>
    <w:basedOn w:val="isonormal"/>
    <w:next w:val="isonormal"/>
    <w:rsid w:val="002D775D"/>
    <w:pPr>
      <w:spacing w:line="240" w:lineRule="auto"/>
    </w:pPr>
  </w:style>
  <w:style w:type="character" w:customStyle="1" w:styleId="blocktext4Char">
    <w:name w:val="blocktext4 Char"/>
    <w:link w:val="blocktext4"/>
    <w:rsid w:val="00C50A95"/>
    <w:rPr>
      <w:rFonts w:ascii="Arial" w:eastAsia="Times New Roman" w:hAnsi="Arial"/>
      <w:sz w:val="18"/>
    </w:rPr>
  </w:style>
  <w:style w:type="character" w:customStyle="1" w:styleId="outlinetxt5Char">
    <w:name w:val="outlinetxt5 Char"/>
    <w:link w:val="outlinetxt5"/>
    <w:rsid w:val="00C50A95"/>
    <w:rPr>
      <w:rFonts w:ascii="Arial" w:eastAsia="Times New Roman" w:hAnsi="Arial"/>
      <w:sz w:val="18"/>
    </w:rPr>
  </w:style>
  <w:style w:type="paragraph" w:customStyle="1" w:styleId="subhead">
    <w:name w:val="subhead"/>
    <w:basedOn w:val="isonormal"/>
    <w:rsid w:val="00C50A95"/>
    <w:pPr>
      <w:spacing w:line="200" w:lineRule="exact"/>
      <w:jc w:val="center"/>
    </w:pPr>
    <w:rPr>
      <w:b/>
    </w:rPr>
  </w:style>
  <w:style w:type="paragraph" w:customStyle="1" w:styleId="oldtable">
    <w:name w:val="oldtable"/>
    <w:basedOn w:val="Normal"/>
    <w:rsid w:val="00C50A95"/>
    <w:rPr>
      <w:rFonts w:ascii="Courier" w:hAnsi="Courier"/>
    </w:rPr>
  </w:style>
  <w:style w:type="paragraph" w:customStyle="1" w:styleId="oldtable1">
    <w:name w:val="oldtable1"/>
    <w:basedOn w:val="isonormal"/>
    <w:rsid w:val="00C50A95"/>
    <w:rPr>
      <w:rFonts w:ascii="Courier" w:hAnsi="Courier"/>
      <w:spacing w:val="-30"/>
    </w:rPr>
  </w:style>
  <w:style w:type="paragraph" w:styleId="BalloonText">
    <w:name w:val="Balloon Text"/>
    <w:basedOn w:val="Normal"/>
    <w:link w:val="BalloonTextChar"/>
    <w:rsid w:val="00C50A95"/>
    <w:rPr>
      <w:rFonts w:ascii="Tahoma" w:hAnsi="Tahoma" w:cs="Tahoma"/>
      <w:sz w:val="16"/>
      <w:szCs w:val="16"/>
    </w:rPr>
  </w:style>
  <w:style w:type="character" w:customStyle="1" w:styleId="BalloonTextChar">
    <w:name w:val="Balloon Text Char"/>
    <w:basedOn w:val="DefaultParagraphFont"/>
    <w:link w:val="BalloonText"/>
    <w:rsid w:val="00C50A95"/>
    <w:rPr>
      <w:rFonts w:ascii="Tahoma" w:eastAsia="Times New Roman" w:hAnsi="Tahoma" w:cs="Tahoma"/>
      <w:sz w:val="16"/>
      <w:szCs w:val="16"/>
    </w:rPr>
  </w:style>
  <w:style w:type="paragraph" w:customStyle="1" w:styleId="Soace4">
    <w:name w:val="Soace4"/>
    <w:basedOn w:val="blocktext6"/>
    <w:rsid w:val="00C50A95"/>
  </w:style>
  <w:style w:type="paragraph" w:customStyle="1" w:styleId="space5">
    <w:name w:val="space5"/>
    <w:basedOn w:val="blocktext6"/>
    <w:rsid w:val="00C50A95"/>
  </w:style>
  <w:style w:type="paragraph" w:customStyle="1" w:styleId="outlinet">
    <w:name w:val="outlinet"/>
    <w:basedOn w:val="blocktext1"/>
    <w:rsid w:val="00C50A95"/>
  </w:style>
  <w:style w:type="character" w:customStyle="1" w:styleId="highlightedhit">
    <w:name w:val="highlightedhit"/>
    <w:basedOn w:val="DefaultParagraphFont"/>
    <w:rsid w:val="002D775D"/>
  </w:style>
  <w:style w:type="character" w:customStyle="1" w:styleId="companylink">
    <w:name w:val="companylink"/>
    <w:basedOn w:val="DefaultParagraphFont"/>
    <w:rsid w:val="002D775D"/>
  </w:style>
  <w:style w:type="character" w:styleId="CommentReference">
    <w:name w:val="annotation reference"/>
    <w:rsid w:val="002D775D"/>
    <w:rPr>
      <w:sz w:val="16"/>
      <w:szCs w:val="16"/>
    </w:rPr>
  </w:style>
  <w:style w:type="paragraph" w:styleId="CommentText">
    <w:name w:val="annotation text"/>
    <w:basedOn w:val="Normal"/>
    <w:link w:val="CommentTextChar"/>
    <w:rsid w:val="002D775D"/>
    <w:rPr>
      <w:sz w:val="20"/>
    </w:rPr>
  </w:style>
  <w:style w:type="character" w:customStyle="1" w:styleId="CommentTextChar">
    <w:name w:val="Comment Text Char"/>
    <w:basedOn w:val="DefaultParagraphFont"/>
    <w:link w:val="CommentText"/>
    <w:rsid w:val="002D775D"/>
    <w:rPr>
      <w:rFonts w:ascii="Times New Roman" w:eastAsia="Times New Roman" w:hAnsi="Times New Roman"/>
    </w:rPr>
  </w:style>
  <w:style w:type="paragraph" w:styleId="CommentSubject">
    <w:name w:val="annotation subject"/>
    <w:basedOn w:val="CommentText"/>
    <w:next w:val="CommentText"/>
    <w:link w:val="CommentSubjectChar"/>
    <w:rsid w:val="002D775D"/>
    <w:rPr>
      <w:b/>
      <w:bCs/>
    </w:rPr>
  </w:style>
  <w:style w:type="character" w:customStyle="1" w:styleId="CommentSubjectChar">
    <w:name w:val="Comment Subject Char"/>
    <w:basedOn w:val="CommentTextChar"/>
    <w:link w:val="CommentSubject"/>
    <w:rsid w:val="002D775D"/>
    <w:rPr>
      <w:rFonts w:ascii="Times New Roman" w:eastAsia="Times New Roman" w:hAnsi="Times New Roman"/>
      <w:b/>
      <w:bCs/>
    </w:rPr>
  </w:style>
  <w:style w:type="paragraph" w:styleId="Revision">
    <w:name w:val="Revision"/>
    <w:hidden/>
    <w:uiPriority w:val="99"/>
    <w:semiHidden/>
    <w:rsid w:val="002D775D"/>
    <w:rPr>
      <w:rFonts w:ascii="Times New Roman" w:eastAsia="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5.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7.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Manual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ocumentName xmlns="a86cc342-0045-41e2-80e9-abdb777d2eca">LI-CA-2022-259 - 003 - Rules.docx</DocumentName>
    <LOB xmlns="a86cc342-0045-41e2-80e9-abdb777d2eca">6</LOB>
    <Filings xmlns="a86cc342-0045-41e2-80e9-abdb777d2eca" xsi:nil="true"/>
    <AdditionalCircularNumbers xmlns="a86cc342-0045-41e2-80e9-abdb777d2eca" xsi:nil="true"/>
    <ServiceModule xmlns="a86cc342-0045-41e2-80e9-abdb777d2eca">
      <Value>9</Value>
    </ServiceModule>
    <CorrectionCirculars xmlns="a86cc342-0045-41e2-80e9-abdb777d2eca" xsi:nil="true"/>
    <CircularUpdate xmlns="a86cc342-0045-41e2-80e9-abdb777d2eca" xsi:nil="true"/>
    <StatisticalService xmlns="a86cc342-0045-41e2-80e9-abdb777d2eca"/>
    <AuthorId xmlns="a86cc342-0045-41e2-80e9-abdb777d2eca">I23518</AuthorId>
    <CircularDocDescription xmlns="a86cc342-0045-41e2-80e9-abdb777d2eca">Rules</CircularDocDescription>
    <Date_x0020_Modified xmlns="a86cc342-0045-41e2-80e9-abdb777d2eca">2022-10-28T19:15:14+00:00</Date_x0020_Modified>
    <CircularDate xmlns="a86cc342-0045-41e2-80e9-abdb777d2eca">2022-11-07T05:00:00+00:00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Rules supplement to filing CA-2022-RCP1 in Arizona is provided and being implemented. This supplement complements the multistate rules filing, which is attached to circular LI-CA-2022-113. Effective Date: 10/01/2023</KeyMessage>
    <CircularNumber xmlns="a86cc342-0045-41e2-80e9-abdb777d2eca">LI-CA-2022-259</CircularNumber>
    <AttachmentType xmlns="a86cc342-0045-41e2-80e9-abdb777d2eca">Other</AttachmentType>
    <ActionTopic xmlns="a86cc342-0045-41e2-80e9-abdb777d2eca">9</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Gicas, Tony</AuthorName>
    <Sequence xmlns="a86cc342-0045-41e2-80e9-abdb777d2eca">2</Sequence>
    <ServiceModuleString xmlns="a86cc342-0045-41e2-80e9-abdb777d2eca">Rules;</ServiceModuleString>
    <CircId xmlns="a86cc342-0045-41e2-80e9-abdb777d2eca">36693</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NumberOfPages xmlns="a86cc342-0045-41e2-80e9-abdb777d2eca" xsi:nil="true"/>
    <KeyMessageDoc xmlns="a86cc342-0045-41e2-80e9-abdb777d2eca" xsi:nil="true"/>
    <CircularTitle xmlns="a86cc342-0045-41e2-80e9-abdb777d2eca">ARIZONA SUPPLEMENT TO THE COMMERCIAL AUTO 2022 MULTISTATE RULES FILING PROVIDED AND TO BE IMPLEMENTED</CircularTitle>
    <Jurs xmlns="a86cc342-0045-41e2-80e9-abdb777d2eca">
      <Value>3</Value>
    </Jurs>
  </documentManagement>
</p:properti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8430375-D08E-4709-8CE1-BC8972C634A7}"/>
</file>

<file path=customXml/itemProps2.xml><?xml version="1.0" encoding="utf-8"?>
<ds:datastoreItem xmlns:ds="http://schemas.openxmlformats.org/officeDocument/2006/customXml" ds:itemID="{8AE37E60-611F-4330-8DA5-B2B0318E687E}"/>
</file>

<file path=customXml/itemProps3.xml><?xml version="1.0" encoding="utf-8"?>
<ds:datastoreItem xmlns:ds="http://schemas.openxmlformats.org/officeDocument/2006/customXml" ds:itemID="{F48F18B7-D5C1-474E-BB07-0831EC23E173}"/>
</file>

<file path=customXml/itemProps4.xml><?xml version="1.0" encoding="utf-8"?>
<ds:datastoreItem xmlns:ds="http://schemas.openxmlformats.org/officeDocument/2006/customXml" ds:itemID="{010CAD97-4B8E-48CD-8499-8B24080ACACC}"/>
</file>

<file path=docProps/app.xml><?xml version="1.0" encoding="utf-8"?>
<Properties xmlns="http://schemas.openxmlformats.org/officeDocument/2006/extended-properties" xmlns:vt="http://schemas.openxmlformats.org/officeDocument/2006/docPropsVTypes">
  <Template>ManualsAddinAuto</Template>
  <TotalTime>0</TotalTime>
  <Pages>84</Pages>
  <Words>31657</Words>
  <Characters>141826</Characters>
  <Application>Microsoft Office Word</Application>
  <DocSecurity>0</DocSecurity>
  <Lines>35456</Lines>
  <Paragraphs>24783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CombineMacroBlankDocument</dc:title>
  <dc:subject/>
  <dc:creator/>
  <cp:keywords/>
  <dc:description/>
  <cp:lastModifiedBy/>
  <cp:revision>1</cp:revision>
  <dcterms:created xsi:type="dcterms:W3CDTF">2022-10-28T19:08:00Z</dcterms:created>
  <dcterms:modified xsi:type="dcterms:W3CDTF">2022-10-28T19:14:00Z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0x0101002A7B4D783DF0499AA9CFFB0BDFDF2D2C00B742AC3165F72545976B399ED8B6337E</vt:lpwstr>
  </property>
  <property fmtid="{D5CDD505-2E9C-101B-9397-08002B2CF9AE}" pid="3" name="ContentType">
    <vt:lpwstr>Document</vt:lpwstr>
  </property>
  <property fmtid="{D5CDD505-2E9C-101B-9397-08002B2CF9AE}" pid="4" name="display_urn:schemas-microsoft-com:office:office#Editor">
    <vt:lpwstr>isontdom1\i70787</vt:lpwstr>
  </property>
  <property fmtid="{D5CDD505-2E9C-101B-9397-08002B2CF9AE}" pid="5" name="TemplateUrl">
    <vt:lpwstr/>
  </property>
  <property fmtid="{D5CDD505-2E9C-101B-9397-08002B2CF9AE}" pid="6" name="xd_ProgID">
    <vt:lpwstr/>
  </property>
  <property fmtid="{D5CDD505-2E9C-101B-9397-08002B2CF9AE}" pid="7" name="display_urn:schemas-microsoft-com:office:office#Author">
    <vt:lpwstr>isontdom1\i70787</vt:lpwstr>
  </property>
  <property fmtid="{D5CDD505-2E9C-101B-9397-08002B2CF9AE}" pid="8" name="Order">
    <vt:lpwstr>5700.00000000000</vt:lpwstr>
  </property>
  <property fmtid="{D5CDD505-2E9C-101B-9397-08002B2CF9AE}" pid="9" name="Service1">
    <vt:lpwstr>RU</vt:lpwstr>
  </property>
  <property fmtid="{D5CDD505-2E9C-101B-9397-08002B2CF9AE}" pid="10" name="_docset_NoMedatataSyncRequired">
    <vt:lpwstr>False</vt:lpwstr>
  </property>
</Properties>
</file>